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5A55FF" w14:textId="6371BF2B" w:rsidR="0038425A" w:rsidRPr="00BC0BAD" w:rsidRDefault="00C14888">
      <w:pPr>
        <w:rPr>
          <w:noProof/>
        </w:rPr>
      </w:pPr>
      <w:r>
        <w:rPr>
          <w:noProof/>
        </w:rPr>
        <w:pict w14:anchorId="4C192439">
          <v:shapetype id="_x0000_t202" coordsize="21600,21600" o:spt="202" path="m,l,21600r21600,l21600,xe">
            <v:stroke joinstyle="miter"/>
            <v:path gradientshapeok="t" o:connecttype="rect"/>
          </v:shapetype>
          <v:shape id="Text Box 2" o:spid="_x0000_s1026" type="#_x0000_t202" style="position:absolute;margin-left:126.3pt;margin-top:281.25pt;width:339.9pt;height:156.55pt;z-index:251659776;visibility:visible;mso-wrap-distance-left:9.05pt;mso-wrap-distance-right:9.0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" stroked="f">
            <v:fill opacity="0"/>
            <v:textbox inset="0,0,0,0">
              <w:txbxContent>
                <w:p w14:paraId="4DE7C507" w14:textId="77777777" w:rsidR="00E205E7" w:rsidRDefault="00E205E7" w:rsidP="0038425A">
                  <w:pPr>
                    <w:pStyle w:val="Titel"/>
                  </w:pPr>
                </w:p>
                <w:p w14:paraId="4F7E761C" w14:textId="77777777" w:rsidR="00E205E7" w:rsidRPr="007E4A82" w:rsidRDefault="00E205E7" w:rsidP="0038425A">
                  <w:pPr>
                    <w:pStyle w:val="Titel"/>
                    <w:rPr>
                      <w:lang w:val="nl-NL"/>
                    </w:rPr>
                  </w:pPr>
                  <w:r w:rsidRPr="007E4A82">
                    <w:rPr>
                      <w:lang w:val="nl-NL"/>
                    </w:rPr>
                    <w:t>Wijzigingsvoorstel op RGBZ 1.0</w:t>
                  </w:r>
                </w:p>
                <w:p w14:paraId="598924AC" w14:textId="178A8D25" w:rsidR="00E205E7" w:rsidRPr="007E4A82" w:rsidRDefault="00E205E7" w:rsidP="0038425A">
                  <w:pPr>
                    <w:pStyle w:val="Titel"/>
                    <w:rPr>
                      <w:rStyle w:val="Nadruk"/>
                      <w:b w:val="0"/>
                      <w:i w:val="0"/>
                      <w:lang w:val="nl-NL"/>
                    </w:rPr>
                  </w:pPr>
                  <w:r w:rsidRPr="007E4A82">
                    <w:rPr>
                      <w:rStyle w:val="Nadruk"/>
                      <w:b w:val="0"/>
                      <w:i w:val="0"/>
                      <w:lang w:val="nl-NL"/>
                    </w:rPr>
                    <w:t>versie 1.1</w:t>
                  </w:r>
                </w:p>
                <w:p w14:paraId="0EB2BD1D" w14:textId="67B3030E" w:rsidR="00E205E7" w:rsidRPr="007E4A82" w:rsidRDefault="00E205E7" w:rsidP="0038425A">
                  <w:pPr>
                    <w:pStyle w:val="Titel"/>
                    <w:rPr>
                      <w:rStyle w:val="Nadruk"/>
                      <w:b w:val="0"/>
                      <w:i w:val="0"/>
                      <w:lang w:val="nl-NL"/>
                    </w:rPr>
                  </w:pPr>
                  <w:r w:rsidRPr="007E4A82">
                    <w:rPr>
                      <w:rStyle w:val="Nadruk"/>
                      <w:b w:val="0"/>
                      <w:i w:val="0"/>
                      <w:lang w:val="nl-NL"/>
                    </w:rPr>
                    <w:t>CONCEPT</w:t>
                  </w:r>
                </w:p>
                <w:p w14:paraId="69BA3F76" w14:textId="77777777" w:rsidR="00E205E7" w:rsidRPr="007E4A82" w:rsidRDefault="00E205E7" w:rsidP="007E4A82">
                  <w:pPr>
                    <w:rPr>
                      <w:lang w:val="nl-NL"/>
                    </w:rPr>
                  </w:pPr>
                </w:p>
                <w:p w14:paraId="20813F1A" w14:textId="3841C68A" w:rsidR="00E205E7" w:rsidRPr="007E4A82" w:rsidRDefault="00E205E7" w:rsidP="007E4A82">
                  <w:pPr>
                    <w:rPr>
                      <w:lang w:val="nl-NL"/>
                    </w:rPr>
                  </w:pPr>
                </w:p>
              </w:txbxContent>
            </v:textbox>
            <w10:wrap type="topAndBottom" anchorx="page" anchory="page"/>
          </v:shape>
        </w:pict>
      </w:r>
      <w:r w:rsidR="0038425A" w:rsidRPr="00BC0BAD">
        <w:rPr>
          <w:noProof/>
        </w:rPr>
        <w:br w:type="page"/>
      </w:r>
    </w:p>
    <w:p w14:paraId="666F476B" w14:textId="77777777" w:rsidR="007E4A82" w:rsidRDefault="007E4A82" w:rsidP="007E4A82">
      <w:pPr>
        <w:rPr>
          <w:noProof/>
        </w:rPr>
      </w:pPr>
    </w:p>
    <w:p w14:paraId="5613CD7B" w14:textId="77777777" w:rsidR="007E4A82" w:rsidRDefault="007E4A82" w:rsidP="007E4A82">
      <w:pPr>
        <w:rPr>
          <w:noProof/>
        </w:rPr>
      </w:pPr>
    </w:p>
    <w:p w14:paraId="50BEB9F4" w14:textId="77777777" w:rsidR="007E4A82" w:rsidRDefault="007E4A82" w:rsidP="007E4A82">
      <w:pPr>
        <w:rPr>
          <w:noProof/>
        </w:rPr>
      </w:pPr>
    </w:p>
    <w:p w14:paraId="3FF0B06A" w14:textId="77777777" w:rsidR="007E4A82" w:rsidRDefault="007E4A82" w:rsidP="007E4A82">
      <w:pPr>
        <w:rPr>
          <w:noProof/>
        </w:rPr>
      </w:pPr>
    </w:p>
    <w:p w14:paraId="0FACA622" w14:textId="77777777" w:rsidR="007E4A82" w:rsidRDefault="007E4A82" w:rsidP="007E4A82">
      <w:pPr>
        <w:rPr>
          <w:noProof/>
        </w:rPr>
      </w:pPr>
    </w:p>
    <w:p w14:paraId="6D6E0EBC" w14:textId="77777777" w:rsidR="007E4A82" w:rsidRDefault="007E4A82" w:rsidP="007E4A82">
      <w:pPr>
        <w:rPr>
          <w:noProof/>
        </w:rPr>
      </w:pPr>
    </w:p>
    <w:p w14:paraId="32383ED4" w14:textId="77777777" w:rsidR="007E4A82" w:rsidRPr="00BC0BAD" w:rsidRDefault="007E4A82" w:rsidP="007E4A82">
      <w:pPr>
        <w:rPr>
          <w:noProof/>
        </w:rPr>
      </w:pPr>
    </w:p>
    <w:p w14:paraId="32CF20A9" w14:textId="77777777" w:rsidR="007E4A82" w:rsidRPr="00BC0BAD" w:rsidRDefault="007E4A82" w:rsidP="007E4A82">
      <w:pPr>
        <w:rPr>
          <w:noProof/>
        </w:rPr>
      </w:pPr>
    </w:p>
    <w:p w14:paraId="4F24BE79" w14:textId="77777777" w:rsidR="007E4A82" w:rsidRPr="00BC0BAD" w:rsidRDefault="007E4A82" w:rsidP="007E4A82">
      <w:pPr>
        <w:rPr>
          <w:noProof/>
        </w:rPr>
      </w:pPr>
    </w:p>
    <w:tbl>
      <w:tblPr>
        <w:tblStyle w:val="K-tabel"/>
        <w:tblW w:w="0" w:type="auto"/>
        <w:tblLook w:val="04A0" w:firstRow="1" w:lastRow="0" w:firstColumn="1" w:lastColumn="0" w:noHBand="0" w:noVBand="1"/>
      </w:tblPr>
      <w:tblGrid>
        <w:gridCol w:w="959"/>
        <w:gridCol w:w="1299"/>
        <w:gridCol w:w="6892"/>
      </w:tblGrid>
      <w:tr w:rsidR="007E4A82" w:rsidRPr="00C9631E" w14:paraId="57AD44FD" w14:textId="77777777" w:rsidTr="00F233CF">
        <w:trPr>
          <w:cnfStyle w:val="100000000000" w:firstRow="1" w:lastRow="0" w:firstColumn="0" w:lastColumn="0" w:oddVBand="0" w:evenVBand="0" w:oddHBand="0" w:evenHBand="0" w:firstRowFirstColumn="0" w:firstRowLastColumn="0" w:lastRowFirstColumn="0" w:lastRowLastColumn="0"/>
        </w:trPr>
        <w:tc>
          <w:tcPr>
            <w:tcW w:w="959" w:type="dxa"/>
          </w:tcPr>
          <w:p w14:paraId="4FAC01F2" w14:textId="77777777" w:rsidR="007E4A82" w:rsidRPr="00C9631E" w:rsidRDefault="007E4A82" w:rsidP="00F233CF">
            <w:pPr>
              <w:tabs>
                <w:tab w:val="left" w:pos="1843"/>
              </w:tabs>
              <w:rPr>
                <w:color w:val="auto"/>
              </w:rPr>
            </w:pPr>
            <w:r w:rsidRPr="00C9631E">
              <w:rPr>
                <w:color w:val="auto"/>
              </w:rPr>
              <w:t>Versie</w:t>
            </w:r>
          </w:p>
        </w:tc>
        <w:tc>
          <w:tcPr>
            <w:tcW w:w="1299" w:type="dxa"/>
          </w:tcPr>
          <w:p w14:paraId="14D38087" w14:textId="77777777" w:rsidR="007E4A82" w:rsidRPr="00C9631E" w:rsidRDefault="007E4A82" w:rsidP="00F233CF">
            <w:pPr>
              <w:tabs>
                <w:tab w:val="left" w:pos="1843"/>
              </w:tabs>
              <w:rPr>
                <w:color w:val="auto"/>
              </w:rPr>
            </w:pPr>
            <w:r>
              <w:rPr>
                <w:color w:val="auto"/>
              </w:rPr>
              <w:t>Datum</w:t>
            </w:r>
          </w:p>
        </w:tc>
        <w:tc>
          <w:tcPr>
            <w:tcW w:w="6892" w:type="dxa"/>
          </w:tcPr>
          <w:p w14:paraId="10F665D5" w14:textId="77777777" w:rsidR="007E4A82" w:rsidRPr="00C9631E" w:rsidRDefault="007E4A82" w:rsidP="00F233CF">
            <w:pPr>
              <w:tabs>
                <w:tab w:val="left" w:pos="1843"/>
              </w:tabs>
              <w:rPr>
                <w:color w:val="auto"/>
              </w:rPr>
            </w:pPr>
            <w:r>
              <w:rPr>
                <w:color w:val="auto"/>
              </w:rPr>
              <w:t>Inhoud</w:t>
            </w:r>
          </w:p>
        </w:tc>
      </w:tr>
      <w:tr w:rsidR="007E4A82" w:rsidRPr="00AE1A91" w14:paraId="1FB9A0FD" w14:textId="77777777" w:rsidTr="00F233CF">
        <w:tc>
          <w:tcPr>
            <w:tcW w:w="959" w:type="dxa"/>
          </w:tcPr>
          <w:p w14:paraId="2D3C88FC" w14:textId="77777777" w:rsidR="007E4A82" w:rsidRDefault="007E4A82" w:rsidP="00F233CF">
            <w:pPr>
              <w:tabs>
                <w:tab w:val="left" w:pos="1843"/>
              </w:tabs>
            </w:pPr>
            <w:r>
              <w:t>1.0</w:t>
            </w:r>
          </w:p>
        </w:tc>
        <w:tc>
          <w:tcPr>
            <w:tcW w:w="1299" w:type="dxa"/>
          </w:tcPr>
          <w:p w14:paraId="065FF4AE" w14:textId="77777777" w:rsidR="007E4A82" w:rsidRDefault="007E4A82" w:rsidP="00F233CF">
            <w:pPr>
              <w:tabs>
                <w:tab w:val="left" w:pos="1843"/>
              </w:tabs>
            </w:pPr>
            <w:r>
              <w:t>4 december 2014</w:t>
            </w:r>
          </w:p>
        </w:tc>
        <w:tc>
          <w:tcPr>
            <w:tcW w:w="6892" w:type="dxa"/>
          </w:tcPr>
          <w:p w14:paraId="2A3A757A" w14:textId="77777777" w:rsidR="007E4A82" w:rsidRDefault="007E4A82" w:rsidP="00F233CF">
            <w:pPr>
              <w:tabs>
                <w:tab w:val="left" w:pos="1843"/>
              </w:tabs>
            </w:pPr>
            <w:r>
              <w:t>Door de Regiegroep goedgekeurde versie van het wijzigingsvoorstel.</w:t>
            </w:r>
          </w:p>
        </w:tc>
      </w:tr>
      <w:tr w:rsidR="007E4A82" w:rsidRPr="00AE1A91" w14:paraId="187882C6" w14:textId="77777777" w:rsidTr="00F233CF">
        <w:tc>
          <w:tcPr>
            <w:tcW w:w="959" w:type="dxa"/>
          </w:tcPr>
          <w:p w14:paraId="2F61D151" w14:textId="77777777" w:rsidR="007E4A82" w:rsidRDefault="007E4A82" w:rsidP="00F233CF">
            <w:pPr>
              <w:tabs>
                <w:tab w:val="left" w:pos="1843"/>
              </w:tabs>
            </w:pPr>
            <w:r>
              <w:t>1.1 concept</w:t>
            </w:r>
          </w:p>
        </w:tc>
        <w:tc>
          <w:tcPr>
            <w:tcW w:w="1299" w:type="dxa"/>
          </w:tcPr>
          <w:p w14:paraId="56A7EE3C" w14:textId="77777777" w:rsidR="007E4A82" w:rsidRDefault="007E4A82" w:rsidP="00F233CF">
            <w:pPr>
              <w:tabs>
                <w:tab w:val="left" w:pos="1843"/>
              </w:tabs>
            </w:pPr>
            <w:r>
              <w:t>21-9-2017</w:t>
            </w:r>
          </w:p>
        </w:tc>
        <w:tc>
          <w:tcPr>
            <w:tcW w:w="6892" w:type="dxa"/>
          </w:tcPr>
          <w:p w14:paraId="036B5D86" w14:textId="77777777" w:rsidR="007E4A82" w:rsidRDefault="007E4A82" w:rsidP="00F233CF">
            <w:pPr>
              <w:tabs>
                <w:tab w:val="left" w:pos="1843"/>
              </w:tabs>
            </w:pPr>
            <w:r>
              <w:t>Modellering van BETROKKENE, OBJECT en specialisaties aangepast op RSGB 3 en op voortschrijdend inzicht in wijze van modellering van objecttypen die ontleend zijn aan andere modellen.</w:t>
            </w:r>
          </w:p>
          <w:p w14:paraId="48EF9C78" w14:textId="77777777" w:rsidR="007E4A82" w:rsidRDefault="007E4A82" w:rsidP="00F233CF">
            <w:pPr>
              <w:tabs>
                <w:tab w:val="left" w:pos="1843"/>
              </w:tabs>
            </w:pPr>
            <w:r>
              <w:t>Nieuwe Selectielijst en Informatiemodel ImMLO (TMLO) verwerkt.</w:t>
            </w:r>
          </w:p>
          <w:p w14:paraId="2B5289AD" w14:textId="77777777" w:rsidR="007E4A82" w:rsidRDefault="007E4A82" w:rsidP="00F233CF">
            <w:pPr>
              <w:tabs>
                <w:tab w:val="left" w:pos="1843"/>
              </w:tabs>
            </w:pPr>
            <w:r>
              <w:t>Opmerkingen uit review van concept 5 van RGBZ 2.0 verwerkt.</w:t>
            </w:r>
          </w:p>
        </w:tc>
      </w:tr>
      <w:tr w:rsidR="007E4A82" w:rsidRPr="00AE1A91" w14:paraId="542E0C8D" w14:textId="77777777" w:rsidTr="00F233CF">
        <w:tc>
          <w:tcPr>
            <w:tcW w:w="959" w:type="dxa"/>
          </w:tcPr>
          <w:p w14:paraId="623D9FFF" w14:textId="0631BB45" w:rsidR="007E4A82" w:rsidRDefault="007B0E91" w:rsidP="00F233CF">
            <w:pPr>
              <w:tabs>
                <w:tab w:val="left" w:pos="1843"/>
              </w:tabs>
            </w:pPr>
            <w:r>
              <w:t>1.1 concept</w:t>
            </w:r>
          </w:p>
        </w:tc>
        <w:tc>
          <w:tcPr>
            <w:tcW w:w="1299" w:type="dxa"/>
          </w:tcPr>
          <w:p w14:paraId="712FF112" w14:textId="4C0F3994" w:rsidR="007E4A82" w:rsidRDefault="007B0E91" w:rsidP="00F233CF">
            <w:pPr>
              <w:tabs>
                <w:tab w:val="left" w:pos="1843"/>
              </w:tabs>
            </w:pPr>
            <w:r>
              <w:t>13-6-2018</w:t>
            </w:r>
          </w:p>
        </w:tc>
        <w:tc>
          <w:tcPr>
            <w:tcW w:w="6892" w:type="dxa"/>
          </w:tcPr>
          <w:p w14:paraId="2EC2754D" w14:textId="721C4AF3" w:rsidR="007B0E91" w:rsidRDefault="007B0E91" w:rsidP="007B0E91">
            <w:pPr>
              <w:tabs>
                <w:tab w:val="left" w:pos="1843"/>
              </w:tabs>
            </w:pPr>
            <w:r>
              <w:t xml:space="preserve">Modellering van specialisaties van BETROKKENE aangescherpt op modellering RSGB 3 en modellering NATUURLIJK PERSOON (bij BETROKKENE), INGESCHREVEN NATUURLIJK PERSOON en ANDER NATUURLIJK PERSOON (bij OBJECT) aangepast op aanpassing RSGB 3 van BRP naar GBA. </w:t>
            </w:r>
          </w:p>
          <w:p w14:paraId="57402DE8" w14:textId="39D5D12D" w:rsidR="007E4A82" w:rsidRDefault="007B0E91" w:rsidP="007B0E91">
            <w:pPr>
              <w:tabs>
                <w:tab w:val="left" w:pos="1843"/>
              </w:tabs>
            </w:pPr>
            <w:r>
              <w:t>RESULTAATTYPE toegevoegd met relaties naar ZAAKTYPE en ZAAK.</w:t>
            </w:r>
          </w:p>
        </w:tc>
      </w:tr>
    </w:tbl>
    <w:p w14:paraId="05A44CF3" w14:textId="77777777" w:rsidR="007E4A82" w:rsidRPr="0028070E" w:rsidRDefault="007E4A82" w:rsidP="007E4A82">
      <w:pPr>
        <w:rPr>
          <w:noProof/>
          <w:lang w:val="nl-NL"/>
        </w:rPr>
      </w:pPr>
    </w:p>
    <w:p w14:paraId="0B28C3F2" w14:textId="167D63FE" w:rsidR="007E4A82" w:rsidRPr="00DD0F4F" w:rsidRDefault="007E4A82" w:rsidP="007E4A82">
      <w:pPr>
        <w:rPr>
          <w:noProof/>
          <w:lang w:val="nl-NL"/>
        </w:rPr>
      </w:pPr>
      <w:r w:rsidRPr="00DD0F4F">
        <w:rPr>
          <w:noProof/>
          <w:lang w:val="nl-NL"/>
        </w:rPr>
        <w:t xml:space="preserve">Auteur: </w:t>
      </w:r>
      <w:r w:rsidRPr="00DD0F4F">
        <w:rPr>
          <w:noProof/>
          <w:lang w:val="nl-NL"/>
        </w:rPr>
        <w:tab/>
      </w:r>
      <w:r w:rsidR="002D06D3">
        <w:rPr>
          <w:noProof/>
          <w:lang w:val="nl-NL"/>
        </w:rPr>
        <w:t>VNG Realisatie</w:t>
      </w:r>
      <w:r w:rsidRPr="00DD0F4F">
        <w:rPr>
          <w:noProof/>
          <w:lang w:val="nl-NL"/>
        </w:rPr>
        <w:br/>
        <w:t xml:space="preserve">Datum: </w:t>
      </w:r>
      <w:r w:rsidRPr="00DD0F4F">
        <w:rPr>
          <w:noProof/>
          <w:lang w:val="nl-NL"/>
        </w:rPr>
        <w:tab/>
      </w:r>
      <w:r w:rsidR="007B0E91">
        <w:rPr>
          <w:noProof/>
          <w:lang w:val="nl-NL"/>
        </w:rPr>
        <w:t>13-6-2018</w:t>
      </w:r>
      <w:r w:rsidRPr="00DD0F4F">
        <w:rPr>
          <w:noProof/>
          <w:lang w:val="nl-NL"/>
        </w:rPr>
        <w:br/>
        <w:t xml:space="preserve">Versie: </w:t>
      </w:r>
      <w:r w:rsidRPr="00DD0F4F">
        <w:rPr>
          <w:noProof/>
          <w:lang w:val="nl-NL"/>
        </w:rPr>
        <w:tab/>
      </w:r>
      <w:r w:rsidRPr="00DD0F4F">
        <w:rPr>
          <w:noProof/>
          <w:lang w:val="nl-NL"/>
        </w:rPr>
        <w:tab/>
      </w:r>
      <w:r>
        <w:rPr>
          <w:noProof/>
          <w:lang w:val="nl-NL"/>
        </w:rPr>
        <w:t>1.1 CONCEPT</w:t>
      </w:r>
    </w:p>
    <w:p w14:paraId="587AA0A4" w14:textId="77777777" w:rsidR="007E4A82" w:rsidRPr="0065261D" w:rsidRDefault="007E4A82">
      <w:pPr>
        <w:rPr>
          <w:rFonts w:eastAsiaTheme="minorHAnsi"/>
          <w:noProof/>
          <w:lang w:val="nl-NL"/>
        </w:rPr>
      </w:pPr>
      <w:r w:rsidRPr="0065261D">
        <w:rPr>
          <w:rFonts w:eastAsiaTheme="minorHAnsi"/>
          <w:b/>
          <w:bCs/>
          <w:noProof/>
          <w:lang w:val="nl-NL"/>
        </w:rPr>
        <w:br w:type="page"/>
      </w:r>
    </w:p>
    <w:sdt>
      <w:sdtPr>
        <w:rPr>
          <w:rFonts w:asciiTheme="minorHAnsi" w:eastAsiaTheme="minorHAnsi" w:hAnsiTheme="minorHAnsi" w:cstheme="minorBidi"/>
          <w:b w:val="0"/>
          <w:bCs w:val="0"/>
          <w:noProof/>
          <w:color w:val="auto"/>
          <w:sz w:val="22"/>
          <w:szCs w:val="22"/>
        </w:rPr>
        <w:id w:val="27317975"/>
        <w:docPartObj>
          <w:docPartGallery w:val="Table of Contents"/>
          <w:docPartUnique/>
        </w:docPartObj>
      </w:sdtPr>
      <w:sdtEndPr>
        <w:rPr>
          <w:rFonts w:eastAsiaTheme="minorEastAsia"/>
        </w:rPr>
      </w:sdtEndPr>
      <w:sdtContent>
        <w:p w14:paraId="02A1FBD2" w14:textId="007D0D7A" w:rsidR="0038425A" w:rsidRPr="0065261D" w:rsidRDefault="0038425A">
          <w:pPr>
            <w:pStyle w:val="Kopvaninhoudsopgave"/>
            <w:rPr>
              <w:noProof/>
              <w:lang w:val="nl-NL"/>
            </w:rPr>
          </w:pPr>
          <w:r w:rsidRPr="0065261D">
            <w:rPr>
              <w:rStyle w:val="TitelChar"/>
              <w:noProof/>
              <w:lang w:val="nl-NL"/>
            </w:rPr>
            <w:t>Inhoud</w:t>
          </w:r>
        </w:p>
        <w:p w14:paraId="33E6703C" w14:textId="0FE20125" w:rsidR="00E205E7" w:rsidRDefault="00DA5D93">
          <w:pPr>
            <w:pStyle w:val="Inhopg1"/>
            <w:tabs>
              <w:tab w:val="left" w:pos="440"/>
              <w:tab w:val="right" w:leader="dot" w:pos="9062"/>
            </w:tabs>
            <w:rPr>
              <w:noProof/>
              <w:lang w:val="nl-NL" w:eastAsia="nl-NL"/>
            </w:rPr>
          </w:pPr>
          <w:r w:rsidRPr="00BC0BAD">
            <w:rPr>
              <w:noProof/>
            </w:rPr>
            <w:fldChar w:fldCharType="begin"/>
          </w:r>
          <w:r w:rsidR="0038425A" w:rsidRPr="00BC0BAD">
            <w:rPr>
              <w:noProof/>
            </w:rPr>
            <w:instrText xml:space="preserve"> TOC \o "1-3" \h \z \u </w:instrText>
          </w:r>
          <w:r w:rsidRPr="00BC0BAD">
            <w:rPr>
              <w:noProof/>
            </w:rPr>
            <w:fldChar w:fldCharType="separate"/>
          </w:r>
          <w:hyperlink w:anchor="_Toc517094675" w:history="1">
            <w:r w:rsidR="00E205E7" w:rsidRPr="00A26744">
              <w:rPr>
                <w:rStyle w:val="Hyperlink"/>
                <w:noProof/>
              </w:rPr>
              <w:t>1</w:t>
            </w:r>
            <w:r w:rsidR="00E205E7">
              <w:rPr>
                <w:noProof/>
                <w:lang w:val="nl-NL" w:eastAsia="nl-NL"/>
              </w:rPr>
              <w:tab/>
            </w:r>
            <w:r w:rsidR="00E205E7" w:rsidRPr="00A26744">
              <w:rPr>
                <w:rStyle w:val="Hyperlink"/>
                <w:noProof/>
              </w:rPr>
              <w:t>Inleiding</w:t>
            </w:r>
            <w:r w:rsidR="00E205E7">
              <w:rPr>
                <w:noProof/>
                <w:webHidden/>
              </w:rPr>
              <w:tab/>
            </w:r>
            <w:r w:rsidR="00E205E7">
              <w:rPr>
                <w:noProof/>
                <w:webHidden/>
              </w:rPr>
              <w:fldChar w:fldCharType="begin"/>
            </w:r>
            <w:r w:rsidR="00E205E7">
              <w:rPr>
                <w:noProof/>
                <w:webHidden/>
              </w:rPr>
              <w:instrText xml:space="preserve"> PAGEREF _Toc517094675 \h </w:instrText>
            </w:r>
            <w:r w:rsidR="00E205E7">
              <w:rPr>
                <w:noProof/>
                <w:webHidden/>
              </w:rPr>
            </w:r>
            <w:r w:rsidR="00E205E7">
              <w:rPr>
                <w:noProof/>
                <w:webHidden/>
              </w:rPr>
              <w:fldChar w:fldCharType="separate"/>
            </w:r>
            <w:r w:rsidR="002D06D3">
              <w:rPr>
                <w:noProof/>
                <w:webHidden/>
              </w:rPr>
              <w:t>6</w:t>
            </w:r>
            <w:r w:rsidR="00E205E7">
              <w:rPr>
                <w:noProof/>
                <w:webHidden/>
              </w:rPr>
              <w:fldChar w:fldCharType="end"/>
            </w:r>
          </w:hyperlink>
        </w:p>
        <w:p w14:paraId="2A6C846A" w14:textId="38A752DF" w:rsidR="00E205E7" w:rsidRDefault="00E205E7">
          <w:pPr>
            <w:pStyle w:val="Inhopg1"/>
            <w:tabs>
              <w:tab w:val="left" w:pos="440"/>
              <w:tab w:val="right" w:leader="dot" w:pos="9062"/>
            </w:tabs>
            <w:rPr>
              <w:noProof/>
              <w:lang w:val="nl-NL" w:eastAsia="nl-NL"/>
            </w:rPr>
          </w:pPr>
          <w:hyperlink w:anchor="_Toc517094676" w:history="1">
            <w:r w:rsidRPr="00A26744">
              <w:rPr>
                <w:rStyle w:val="Hyperlink"/>
                <w:noProof/>
              </w:rPr>
              <w:t>2</w:t>
            </w:r>
            <w:r>
              <w:rPr>
                <w:noProof/>
                <w:lang w:val="nl-NL" w:eastAsia="nl-NL"/>
              </w:rPr>
              <w:tab/>
            </w:r>
            <w:r w:rsidRPr="00A26744">
              <w:rPr>
                <w:rStyle w:val="Hyperlink"/>
                <w:noProof/>
              </w:rPr>
              <w:t>Wijzigingen</w:t>
            </w:r>
            <w:r>
              <w:rPr>
                <w:noProof/>
                <w:webHidden/>
              </w:rPr>
              <w:tab/>
            </w:r>
            <w:r>
              <w:rPr>
                <w:noProof/>
                <w:webHidden/>
              </w:rPr>
              <w:fldChar w:fldCharType="begin"/>
            </w:r>
            <w:r>
              <w:rPr>
                <w:noProof/>
                <w:webHidden/>
              </w:rPr>
              <w:instrText xml:space="preserve"> PAGEREF _Toc517094676 \h </w:instrText>
            </w:r>
            <w:r>
              <w:rPr>
                <w:noProof/>
                <w:webHidden/>
              </w:rPr>
            </w:r>
            <w:r>
              <w:rPr>
                <w:noProof/>
                <w:webHidden/>
              </w:rPr>
              <w:fldChar w:fldCharType="separate"/>
            </w:r>
            <w:r w:rsidR="002D06D3">
              <w:rPr>
                <w:noProof/>
                <w:webHidden/>
              </w:rPr>
              <w:t>8</w:t>
            </w:r>
            <w:r>
              <w:rPr>
                <w:noProof/>
                <w:webHidden/>
              </w:rPr>
              <w:fldChar w:fldCharType="end"/>
            </w:r>
          </w:hyperlink>
        </w:p>
        <w:p w14:paraId="2020AF73" w14:textId="083D270C" w:rsidR="00E205E7" w:rsidRDefault="00E205E7">
          <w:pPr>
            <w:pStyle w:val="Inhopg2"/>
            <w:tabs>
              <w:tab w:val="left" w:pos="880"/>
              <w:tab w:val="right" w:leader="dot" w:pos="9062"/>
            </w:tabs>
            <w:rPr>
              <w:noProof/>
              <w:lang w:val="nl-NL" w:eastAsia="nl-NL"/>
            </w:rPr>
          </w:pPr>
          <w:hyperlink w:anchor="_Toc517094677" w:history="1">
            <w:r w:rsidRPr="00A26744">
              <w:rPr>
                <w:rStyle w:val="Hyperlink"/>
                <w:noProof/>
              </w:rPr>
              <w:t>2.1</w:t>
            </w:r>
            <w:r>
              <w:rPr>
                <w:noProof/>
                <w:lang w:val="nl-NL" w:eastAsia="nl-NL"/>
              </w:rPr>
              <w:tab/>
            </w:r>
            <w:r w:rsidRPr="00A26744">
              <w:rPr>
                <w:rStyle w:val="Hyperlink"/>
                <w:noProof/>
              </w:rPr>
              <w:t>BESLUIT</w:t>
            </w:r>
            <w:r>
              <w:rPr>
                <w:noProof/>
                <w:webHidden/>
              </w:rPr>
              <w:tab/>
            </w:r>
            <w:r>
              <w:rPr>
                <w:noProof/>
                <w:webHidden/>
              </w:rPr>
              <w:fldChar w:fldCharType="begin"/>
            </w:r>
            <w:r>
              <w:rPr>
                <w:noProof/>
                <w:webHidden/>
              </w:rPr>
              <w:instrText xml:space="preserve"> PAGEREF _Toc517094677 \h </w:instrText>
            </w:r>
            <w:r>
              <w:rPr>
                <w:noProof/>
                <w:webHidden/>
              </w:rPr>
            </w:r>
            <w:r>
              <w:rPr>
                <w:noProof/>
                <w:webHidden/>
              </w:rPr>
              <w:fldChar w:fldCharType="separate"/>
            </w:r>
            <w:r w:rsidR="002D06D3">
              <w:rPr>
                <w:noProof/>
                <w:webHidden/>
              </w:rPr>
              <w:t>11</w:t>
            </w:r>
            <w:r>
              <w:rPr>
                <w:noProof/>
                <w:webHidden/>
              </w:rPr>
              <w:fldChar w:fldCharType="end"/>
            </w:r>
          </w:hyperlink>
        </w:p>
        <w:p w14:paraId="20F7998F" w14:textId="4BA3F63A" w:rsidR="00E205E7" w:rsidRDefault="00E205E7">
          <w:pPr>
            <w:pStyle w:val="Inhopg3"/>
            <w:tabs>
              <w:tab w:val="left" w:pos="1320"/>
              <w:tab w:val="right" w:leader="dot" w:pos="9062"/>
            </w:tabs>
            <w:rPr>
              <w:noProof/>
              <w:lang w:val="nl-NL" w:eastAsia="nl-NL"/>
            </w:rPr>
          </w:pPr>
          <w:hyperlink w:anchor="_Toc517094678" w:history="1">
            <w:r w:rsidRPr="00A26744">
              <w:rPr>
                <w:rStyle w:val="Hyperlink"/>
                <w:noProof/>
                <w:lang w:val="nl-NL"/>
              </w:rPr>
              <w:t>2.1.1</w:t>
            </w:r>
            <w:r>
              <w:rPr>
                <w:noProof/>
                <w:lang w:val="nl-NL" w:eastAsia="nl-NL"/>
              </w:rPr>
              <w:tab/>
            </w:r>
            <w:r w:rsidRPr="00A26744">
              <w:rPr>
                <w:rStyle w:val="Hyperlink"/>
                <w:noProof/>
                <w:lang w:val="nl-NL"/>
              </w:rPr>
              <w:t>BESLUIT kan vastgelegd zijn als INFORMATIEOBJECT</w:t>
            </w:r>
            <w:r>
              <w:rPr>
                <w:noProof/>
                <w:webHidden/>
              </w:rPr>
              <w:tab/>
            </w:r>
            <w:r>
              <w:rPr>
                <w:noProof/>
                <w:webHidden/>
              </w:rPr>
              <w:fldChar w:fldCharType="begin"/>
            </w:r>
            <w:r>
              <w:rPr>
                <w:noProof/>
                <w:webHidden/>
              </w:rPr>
              <w:instrText xml:space="preserve"> PAGEREF _Toc517094678 \h </w:instrText>
            </w:r>
            <w:r>
              <w:rPr>
                <w:noProof/>
                <w:webHidden/>
              </w:rPr>
            </w:r>
            <w:r>
              <w:rPr>
                <w:noProof/>
                <w:webHidden/>
              </w:rPr>
              <w:fldChar w:fldCharType="separate"/>
            </w:r>
            <w:r w:rsidR="002D06D3">
              <w:rPr>
                <w:noProof/>
                <w:webHidden/>
              </w:rPr>
              <w:t>12</w:t>
            </w:r>
            <w:r>
              <w:rPr>
                <w:noProof/>
                <w:webHidden/>
              </w:rPr>
              <w:fldChar w:fldCharType="end"/>
            </w:r>
          </w:hyperlink>
        </w:p>
        <w:p w14:paraId="55CAC110" w14:textId="1E94076C" w:rsidR="00E205E7" w:rsidRDefault="00E205E7">
          <w:pPr>
            <w:pStyle w:val="Inhopg3"/>
            <w:tabs>
              <w:tab w:val="left" w:pos="1320"/>
              <w:tab w:val="right" w:leader="dot" w:pos="9062"/>
            </w:tabs>
            <w:rPr>
              <w:noProof/>
              <w:lang w:val="nl-NL" w:eastAsia="nl-NL"/>
            </w:rPr>
          </w:pPr>
          <w:hyperlink w:anchor="_Toc517094679" w:history="1">
            <w:r w:rsidRPr="00A26744">
              <w:rPr>
                <w:rStyle w:val="Hyperlink"/>
                <w:noProof/>
              </w:rPr>
              <w:t>2.1.2</w:t>
            </w:r>
            <w:r>
              <w:rPr>
                <w:noProof/>
                <w:lang w:val="nl-NL" w:eastAsia="nl-NL"/>
              </w:rPr>
              <w:tab/>
            </w:r>
            <w:r w:rsidRPr="00A26744">
              <w:rPr>
                <w:rStyle w:val="Hyperlink"/>
                <w:noProof/>
              </w:rPr>
              <w:t>Unieke aanduidi</w:t>
            </w:r>
            <w:bookmarkStart w:id="0" w:name="_GoBack"/>
            <w:bookmarkEnd w:id="0"/>
            <w:r w:rsidRPr="00A26744">
              <w:rPr>
                <w:rStyle w:val="Hyperlink"/>
                <w:noProof/>
              </w:rPr>
              <w:t>ng</w:t>
            </w:r>
            <w:r>
              <w:rPr>
                <w:noProof/>
                <w:webHidden/>
              </w:rPr>
              <w:tab/>
            </w:r>
            <w:r>
              <w:rPr>
                <w:noProof/>
                <w:webHidden/>
              </w:rPr>
              <w:fldChar w:fldCharType="begin"/>
            </w:r>
            <w:r>
              <w:rPr>
                <w:noProof/>
                <w:webHidden/>
              </w:rPr>
              <w:instrText xml:space="preserve"> PAGEREF _Toc517094679 \h </w:instrText>
            </w:r>
            <w:r>
              <w:rPr>
                <w:noProof/>
                <w:webHidden/>
              </w:rPr>
            </w:r>
            <w:r>
              <w:rPr>
                <w:noProof/>
                <w:webHidden/>
              </w:rPr>
              <w:fldChar w:fldCharType="separate"/>
            </w:r>
            <w:r w:rsidR="002D06D3">
              <w:rPr>
                <w:noProof/>
                <w:webHidden/>
              </w:rPr>
              <w:t>12</w:t>
            </w:r>
            <w:r>
              <w:rPr>
                <w:noProof/>
                <w:webHidden/>
              </w:rPr>
              <w:fldChar w:fldCharType="end"/>
            </w:r>
          </w:hyperlink>
        </w:p>
        <w:p w14:paraId="5E5D72E7" w14:textId="45DE0B07" w:rsidR="00E205E7" w:rsidRDefault="00E205E7">
          <w:pPr>
            <w:pStyle w:val="Inhopg3"/>
            <w:tabs>
              <w:tab w:val="left" w:pos="1320"/>
              <w:tab w:val="right" w:leader="dot" w:pos="9062"/>
            </w:tabs>
            <w:rPr>
              <w:noProof/>
              <w:lang w:val="nl-NL" w:eastAsia="nl-NL"/>
            </w:rPr>
          </w:pPr>
          <w:hyperlink w:anchor="_Toc517094680" w:history="1">
            <w:r w:rsidRPr="00A26744">
              <w:rPr>
                <w:rStyle w:val="Hyperlink"/>
                <w:noProof/>
              </w:rPr>
              <w:t>2.1.3</w:t>
            </w:r>
            <w:r>
              <w:rPr>
                <w:noProof/>
                <w:lang w:val="nl-NL" w:eastAsia="nl-NL"/>
              </w:rPr>
              <w:tab/>
            </w:r>
            <w:r w:rsidRPr="00A26744">
              <w:rPr>
                <w:rStyle w:val="Hyperlink"/>
                <w:noProof/>
              </w:rPr>
              <w:t>Bestuursorgaan</w:t>
            </w:r>
            <w:r>
              <w:rPr>
                <w:noProof/>
                <w:webHidden/>
              </w:rPr>
              <w:tab/>
            </w:r>
            <w:r>
              <w:rPr>
                <w:noProof/>
                <w:webHidden/>
              </w:rPr>
              <w:fldChar w:fldCharType="begin"/>
            </w:r>
            <w:r>
              <w:rPr>
                <w:noProof/>
                <w:webHidden/>
              </w:rPr>
              <w:instrText xml:space="preserve"> PAGEREF _Toc517094680 \h </w:instrText>
            </w:r>
            <w:r>
              <w:rPr>
                <w:noProof/>
                <w:webHidden/>
              </w:rPr>
            </w:r>
            <w:r>
              <w:rPr>
                <w:noProof/>
                <w:webHidden/>
              </w:rPr>
              <w:fldChar w:fldCharType="separate"/>
            </w:r>
            <w:r w:rsidR="002D06D3">
              <w:rPr>
                <w:noProof/>
                <w:webHidden/>
              </w:rPr>
              <w:t>15</w:t>
            </w:r>
            <w:r>
              <w:rPr>
                <w:noProof/>
                <w:webHidden/>
              </w:rPr>
              <w:fldChar w:fldCharType="end"/>
            </w:r>
          </w:hyperlink>
        </w:p>
        <w:p w14:paraId="420DFDEE" w14:textId="7B940B5C" w:rsidR="00E205E7" w:rsidRDefault="00E205E7">
          <w:pPr>
            <w:pStyle w:val="Inhopg3"/>
            <w:tabs>
              <w:tab w:val="left" w:pos="1320"/>
              <w:tab w:val="right" w:leader="dot" w:pos="9062"/>
            </w:tabs>
            <w:rPr>
              <w:noProof/>
              <w:lang w:val="nl-NL" w:eastAsia="nl-NL"/>
            </w:rPr>
          </w:pPr>
          <w:hyperlink w:anchor="_Toc517094681" w:history="1">
            <w:r w:rsidRPr="00A26744">
              <w:rPr>
                <w:rStyle w:val="Hyperlink"/>
                <w:noProof/>
              </w:rPr>
              <w:t>2.1.4</w:t>
            </w:r>
            <w:r>
              <w:rPr>
                <w:noProof/>
                <w:lang w:val="nl-NL" w:eastAsia="nl-NL"/>
              </w:rPr>
              <w:tab/>
            </w:r>
            <w:r w:rsidRPr="00A26744">
              <w:rPr>
                <w:rStyle w:val="Hyperlink"/>
                <w:noProof/>
              </w:rPr>
              <w:t>BESLUIT als specialisatie van OBJECT</w:t>
            </w:r>
            <w:r>
              <w:rPr>
                <w:noProof/>
                <w:webHidden/>
              </w:rPr>
              <w:tab/>
            </w:r>
            <w:r>
              <w:rPr>
                <w:noProof/>
                <w:webHidden/>
              </w:rPr>
              <w:fldChar w:fldCharType="begin"/>
            </w:r>
            <w:r>
              <w:rPr>
                <w:noProof/>
                <w:webHidden/>
              </w:rPr>
              <w:instrText xml:space="preserve"> PAGEREF _Toc517094681 \h </w:instrText>
            </w:r>
            <w:r>
              <w:rPr>
                <w:noProof/>
                <w:webHidden/>
              </w:rPr>
            </w:r>
            <w:r>
              <w:rPr>
                <w:noProof/>
                <w:webHidden/>
              </w:rPr>
              <w:fldChar w:fldCharType="separate"/>
            </w:r>
            <w:r w:rsidR="002D06D3">
              <w:rPr>
                <w:noProof/>
                <w:webHidden/>
              </w:rPr>
              <w:t>16</w:t>
            </w:r>
            <w:r>
              <w:rPr>
                <w:noProof/>
                <w:webHidden/>
              </w:rPr>
              <w:fldChar w:fldCharType="end"/>
            </w:r>
          </w:hyperlink>
        </w:p>
        <w:p w14:paraId="2DD37086" w14:textId="75147F40" w:rsidR="00E205E7" w:rsidRDefault="00E205E7">
          <w:pPr>
            <w:pStyle w:val="Inhopg2"/>
            <w:tabs>
              <w:tab w:val="left" w:pos="880"/>
              <w:tab w:val="right" w:leader="dot" w:pos="9062"/>
            </w:tabs>
            <w:rPr>
              <w:noProof/>
              <w:lang w:val="nl-NL" w:eastAsia="nl-NL"/>
            </w:rPr>
          </w:pPr>
          <w:hyperlink w:anchor="_Toc517094682" w:history="1">
            <w:r w:rsidRPr="00A26744">
              <w:rPr>
                <w:rStyle w:val="Hyperlink"/>
                <w:noProof/>
                <w:lang w:val="nl-NL"/>
              </w:rPr>
              <w:t>2.2</w:t>
            </w:r>
            <w:r>
              <w:rPr>
                <w:noProof/>
                <w:lang w:val="nl-NL" w:eastAsia="nl-NL"/>
              </w:rPr>
              <w:tab/>
            </w:r>
            <w:r w:rsidRPr="00A26744">
              <w:rPr>
                <w:rStyle w:val="Hyperlink"/>
                <w:noProof/>
                <w:lang w:val="nl-NL"/>
              </w:rPr>
              <w:t>BESLUITTYPE</w:t>
            </w:r>
            <w:r>
              <w:rPr>
                <w:noProof/>
                <w:webHidden/>
              </w:rPr>
              <w:tab/>
            </w:r>
            <w:r>
              <w:rPr>
                <w:noProof/>
                <w:webHidden/>
              </w:rPr>
              <w:fldChar w:fldCharType="begin"/>
            </w:r>
            <w:r>
              <w:rPr>
                <w:noProof/>
                <w:webHidden/>
              </w:rPr>
              <w:instrText xml:space="preserve"> PAGEREF _Toc517094682 \h </w:instrText>
            </w:r>
            <w:r>
              <w:rPr>
                <w:noProof/>
                <w:webHidden/>
              </w:rPr>
            </w:r>
            <w:r>
              <w:rPr>
                <w:noProof/>
                <w:webHidden/>
              </w:rPr>
              <w:fldChar w:fldCharType="separate"/>
            </w:r>
            <w:r w:rsidR="002D06D3">
              <w:rPr>
                <w:noProof/>
                <w:webHidden/>
              </w:rPr>
              <w:t>16</w:t>
            </w:r>
            <w:r>
              <w:rPr>
                <w:noProof/>
                <w:webHidden/>
              </w:rPr>
              <w:fldChar w:fldCharType="end"/>
            </w:r>
          </w:hyperlink>
        </w:p>
        <w:p w14:paraId="23908F16" w14:textId="1A6FDEB8" w:rsidR="00E205E7" w:rsidRDefault="00E205E7">
          <w:pPr>
            <w:pStyle w:val="Inhopg3"/>
            <w:tabs>
              <w:tab w:val="left" w:pos="1320"/>
              <w:tab w:val="right" w:leader="dot" w:pos="9062"/>
            </w:tabs>
            <w:rPr>
              <w:noProof/>
              <w:lang w:val="nl-NL" w:eastAsia="nl-NL"/>
            </w:rPr>
          </w:pPr>
          <w:hyperlink w:anchor="_Toc517094683" w:history="1">
            <w:r w:rsidRPr="00A26744">
              <w:rPr>
                <w:rStyle w:val="Hyperlink"/>
                <w:noProof/>
              </w:rPr>
              <w:t>2.2.1</w:t>
            </w:r>
            <w:r>
              <w:rPr>
                <w:noProof/>
                <w:lang w:val="nl-NL" w:eastAsia="nl-NL"/>
              </w:rPr>
              <w:tab/>
            </w:r>
            <w:r w:rsidRPr="00A26744">
              <w:rPr>
                <w:rStyle w:val="Hyperlink"/>
                <w:noProof/>
              </w:rPr>
              <w:t>Besluittype-omschrijving</w:t>
            </w:r>
            <w:r>
              <w:rPr>
                <w:noProof/>
                <w:webHidden/>
              </w:rPr>
              <w:tab/>
            </w:r>
            <w:r>
              <w:rPr>
                <w:noProof/>
                <w:webHidden/>
              </w:rPr>
              <w:fldChar w:fldCharType="begin"/>
            </w:r>
            <w:r>
              <w:rPr>
                <w:noProof/>
                <w:webHidden/>
              </w:rPr>
              <w:instrText xml:space="preserve"> PAGEREF _Toc517094683 \h </w:instrText>
            </w:r>
            <w:r>
              <w:rPr>
                <w:noProof/>
                <w:webHidden/>
              </w:rPr>
            </w:r>
            <w:r>
              <w:rPr>
                <w:noProof/>
                <w:webHidden/>
              </w:rPr>
              <w:fldChar w:fldCharType="separate"/>
            </w:r>
            <w:r w:rsidR="002D06D3">
              <w:rPr>
                <w:noProof/>
                <w:webHidden/>
              </w:rPr>
              <w:t>17</w:t>
            </w:r>
            <w:r>
              <w:rPr>
                <w:noProof/>
                <w:webHidden/>
              </w:rPr>
              <w:fldChar w:fldCharType="end"/>
            </w:r>
          </w:hyperlink>
        </w:p>
        <w:p w14:paraId="7BCE00A0" w14:textId="726BC2D3" w:rsidR="00E205E7" w:rsidRDefault="00E205E7">
          <w:pPr>
            <w:pStyle w:val="Inhopg2"/>
            <w:tabs>
              <w:tab w:val="left" w:pos="880"/>
              <w:tab w:val="right" w:leader="dot" w:pos="9062"/>
            </w:tabs>
            <w:rPr>
              <w:noProof/>
              <w:lang w:val="nl-NL" w:eastAsia="nl-NL"/>
            </w:rPr>
          </w:pPr>
          <w:hyperlink w:anchor="_Toc517094684" w:history="1">
            <w:r w:rsidRPr="00A26744">
              <w:rPr>
                <w:rStyle w:val="Hyperlink"/>
                <w:noProof/>
                <w:lang w:val="nl-NL"/>
              </w:rPr>
              <w:t>2.3</w:t>
            </w:r>
            <w:r>
              <w:rPr>
                <w:noProof/>
                <w:lang w:val="nl-NL" w:eastAsia="nl-NL"/>
              </w:rPr>
              <w:tab/>
            </w:r>
            <w:r w:rsidRPr="00A26744">
              <w:rPr>
                <w:rStyle w:val="Hyperlink"/>
                <w:noProof/>
                <w:lang w:val="nl-NL"/>
              </w:rPr>
              <w:t>BETROKKENE en ‘specialisaties’</w:t>
            </w:r>
            <w:r>
              <w:rPr>
                <w:noProof/>
                <w:webHidden/>
              </w:rPr>
              <w:tab/>
            </w:r>
            <w:r>
              <w:rPr>
                <w:noProof/>
                <w:webHidden/>
              </w:rPr>
              <w:fldChar w:fldCharType="begin"/>
            </w:r>
            <w:r>
              <w:rPr>
                <w:noProof/>
                <w:webHidden/>
              </w:rPr>
              <w:instrText xml:space="preserve"> PAGEREF _Toc517094684 \h </w:instrText>
            </w:r>
            <w:r>
              <w:rPr>
                <w:noProof/>
                <w:webHidden/>
              </w:rPr>
            </w:r>
            <w:r>
              <w:rPr>
                <w:noProof/>
                <w:webHidden/>
              </w:rPr>
              <w:fldChar w:fldCharType="separate"/>
            </w:r>
            <w:r w:rsidR="002D06D3">
              <w:rPr>
                <w:noProof/>
                <w:webHidden/>
              </w:rPr>
              <w:t>18</w:t>
            </w:r>
            <w:r>
              <w:rPr>
                <w:noProof/>
                <w:webHidden/>
              </w:rPr>
              <w:fldChar w:fldCharType="end"/>
            </w:r>
          </w:hyperlink>
        </w:p>
        <w:p w14:paraId="28FAFED3" w14:textId="38766BBA" w:rsidR="00E205E7" w:rsidRDefault="00E205E7">
          <w:pPr>
            <w:pStyle w:val="Inhopg3"/>
            <w:tabs>
              <w:tab w:val="left" w:pos="1320"/>
              <w:tab w:val="right" w:leader="dot" w:pos="9062"/>
            </w:tabs>
            <w:rPr>
              <w:noProof/>
              <w:lang w:val="nl-NL" w:eastAsia="nl-NL"/>
            </w:rPr>
          </w:pPr>
          <w:hyperlink w:anchor="_Toc517094685" w:history="1">
            <w:r w:rsidRPr="00A26744">
              <w:rPr>
                <w:rStyle w:val="Hyperlink"/>
                <w:noProof/>
                <w:lang w:val="nl-NL"/>
              </w:rPr>
              <w:t>2.3.1</w:t>
            </w:r>
            <w:r>
              <w:rPr>
                <w:noProof/>
                <w:lang w:val="nl-NL" w:eastAsia="nl-NL"/>
              </w:rPr>
              <w:tab/>
            </w:r>
            <w:r w:rsidRPr="00A26744">
              <w:rPr>
                <w:rStyle w:val="Hyperlink"/>
                <w:noProof/>
                <w:lang w:val="nl-NL"/>
              </w:rPr>
              <w:t>NATUURLIJK PERSOON</w:t>
            </w:r>
            <w:r>
              <w:rPr>
                <w:noProof/>
                <w:webHidden/>
              </w:rPr>
              <w:tab/>
            </w:r>
            <w:r>
              <w:rPr>
                <w:noProof/>
                <w:webHidden/>
              </w:rPr>
              <w:fldChar w:fldCharType="begin"/>
            </w:r>
            <w:r>
              <w:rPr>
                <w:noProof/>
                <w:webHidden/>
              </w:rPr>
              <w:instrText xml:space="preserve"> PAGEREF _Toc517094685 \h </w:instrText>
            </w:r>
            <w:r>
              <w:rPr>
                <w:noProof/>
                <w:webHidden/>
              </w:rPr>
            </w:r>
            <w:r>
              <w:rPr>
                <w:noProof/>
                <w:webHidden/>
              </w:rPr>
              <w:fldChar w:fldCharType="separate"/>
            </w:r>
            <w:r w:rsidR="002D06D3">
              <w:rPr>
                <w:noProof/>
                <w:webHidden/>
              </w:rPr>
              <w:t>20</w:t>
            </w:r>
            <w:r>
              <w:rPr>
                <w:noProof/>
                <w:webHidden/>
              </w:rPr>
              <w:fldChar w:fldCharType="end"/>
            </w:r>
          </w:hyperlink>
        </w:p>
        <w:p w14:paraId="400EB281" w14:textId="1CE653D8" w:rsidR="00E205E7" w:rsidRDefault="00E205E7">
          <w:pPr>
            <w:pStyle w:val="Inhopg3"/>
            <w:tabs>
              <w:tab w:val="left" w:pos="1320"/>
              <w:tab w:val="right" w:leader="dot" w:pos="9062"/>
            </w:tabs>
            <w:rPr>
              <w:noProof/>
              <w:lang w:val="nl-NL" w:eastAsia="nl-NL"/>
            </w:rPr>
          </w:pPr>
          <w:hyperlink w:anchor="_Toc517094686" w:history="1">
            <w:r w:rsidRPr="00A26744">
              <w:rPr>
                <w:rStyle w:val="Hyperlink"/>
                <w:noProof/>
              </w:rPr>
              <w:t>2.3.2</w:t>
            </w:r>
            <w:r>
              <w:rPr>
                <w:noProof/>
                <w:lang w:val="nl-NL" w:eastAsia="nl-NL"/>
              </w:rPr>
              <w:tab/>
            </w:r>
            <w:r w:rsidRPr="00A26744">
              <w:rPr>
                <w:rStyle w:val="Hyperlink"/>
                <w:noProof/>
              </w:rPr>
              <w:t>NIET-NATUURLIJK PERSOON</w:t>
            </w:r>
            <w:r>
              <w:rPr>
                <w:noProof/>
                <w:webHidden/>
              </w:rPr>
              <w:tab/>
            </w:r>
            <w:r>
              <w:rPr>
                <w:noProof/>
                <w:webHidden/>
              </w:rPr>
              <w:fldChar w:fldCharType="begin"/>
            </w:r>
            <w:r>
              <w:rPr>
                <w:noProof/>
                <w:webHidden/>
              </w:rPr>
              <w:instrText xml:space="preserve"> PAGEREF _Toc517094686 \h </w:instrText>
            </w:r>
            <w:r>
              <w:rPr>
                <w:noProof/>
                <w:webHidden/>
              </w:rPr>
            </w:r>
            <w:r>
              <w:rPr>
                <w:noProof/>
                <w:webHidden/>
              </w:rPr>
              <w:fldChar w:fldCharType="separate"/>
            </w:r>
            <w:r w:rsidR="002D06D3">
              <w:rPr>
                <w:noProof/>
                <w:webHidden/>
              </w:rPr>
              <w:t>22</w:t>
            </w:r>
            <w:r>
              <w:rPr>
                <w:noProof/>
                <w:webHidden/>
              </w:rPr>
              <w:fldChar w:fldCharType="end"/>
            </w:r>
          </w:hyperlink>
        </w:p>
        <w:p w14:paraId="0EE2CE24" w14:textId="5487C9D6" w:rsidR="00E205E7" w:rsidRDefault="00E205E7">
          <w:pPr>
            <w:pStyle w:val="Inhopg3"/>
            <w:tabs>
              <w:tab w:val="left" w:pos="1320"/>
              <w:tab w:val="right" w:leader="dot" w:pos="9062"/>
            </w:tabs>
            <w:rPr>
              <w:noProof/>
              <w:lang w:val="nl-NL" w:eastAsia="nl-NL"/>
            </w:rPr>
          </w:pPr>
          <w:hyperlink w:anchor="_Toc517094687" w:history="1">
            <w:r w:rsidRPr="00A26744">
              <w:rPr>
                <w:rStyle w:val="Hyperlink"/>
                <w:noProof/>
              </w:rPr>
              <w:t>2.3.3</w:t>
            </w:r>
            <w:r>
              <w:rPr>
                <w:noProof/>
                <w:lang w:val="nl-NL" w:eastAsia="nl-NL"/>
              </w:rPr>
              <w:tab/>
            </w:r>
            <w:r w:rsidRPr="00A26744">
              <w:rPr>
                <w:rStyle w:val="Hyperlink"/>
                <w:noProof/>
              </w:rPr>
              <w:t>VESTIGING</w:t>
            </w:r>
            <w:r>
              <w:rPr>
                <w:noProof/>
                <w:webHidden/>
              </w:rPr>
              <w:tab/>
            </w:r>
            <w:r>
              <w:rPr>
                <w:noProof/>
                <w:webHidden/>
              </w:rPr>
              <w:fldChar w:fldCharType="begin"/>
            </w:r>
            <w:r>
              <w:rPr>
                <w:noProof/>
                <w:webHidden/>
              </w:rPr>
              <w:instrText xml:space="preserve"> PAGEREF _Toc517094687 \h </w:instrText>
            </w:r>
            <w:r>
              <w:rPr>
                <w:noProof/>
                <w:webHidden/>
              </w:rPr>
            </w:r>
            <w:r>
              <w:rPr>
                <w:noProof/>
                <w:webHidden/>
              </w:rPr>
              <w:fldChar w:fldCharType="separate"/>
            </w:r>
            <w:r w:rsidR="002D06D3">
              <w:rPr>
                <w:noProof/>
                <w:webHidden/>
              </w:rPr>
              <w:t>23</w:t>
            </w:r>
            <w:r>
              <w:rPr>
                <w:noProof/>
                <w:webHidden/>
              </w:rPr>
              <w:fldChar w:fldCharType="end"/>
            </w:r>
          </w:hyperlink>
        </w:p>
        <w:p w14:paraId="2E0AF54D" w14:textId="399D7E35" w:rsidR="00E205E7" w:rsidRDefault="00E205E7">
          <w:pPr>
            <w:pStyle w:val="Inhopg2"/>
            <w:tabs>
              <w:tab w:val="left" w:pos="880"/>
              <w:tab w:val="right" w:leader="dot" w:pos="9062"/>
            </w:tabs>
            <w:rPr>
              <w:noProof/>
              <w:lang w:val="nl-NL" w:eastAsia="nl-NL"/>
            </w:rPr>
          </w:pPr>
          <w:hyperlink w:anchor="_Toc517094688" w:history="1">
            <w:r w:rsidRPr="00A26744">
              <w:rPr>
                <w:rStyle w:val="Hyperlink"/>
                <w:noProof/>
              </w:rPr>
              <w:t>2.4</w:t>
            </w:r>
            <w:r>
              <w:rPr>
                <w:noProof/>
                <w:lang w:val="nl-NL" w:eastAsia="nl-NL"/>
              </w:rPr>
              <w:tab/>
            </w:r>
            <w:r w:rsidRPr="00A26744">
              <w:rPr>
                <w:rStyle w:val="Hyperlink"/>
                <w:noProof/>
              </w:rPr>
              <w:t>ENKELVOUDIG INFORMATIEOBJECT</w:t>
            </w:r>
            <w:r>
              <w:rPr>
                <w:noProof/>
                <w:webHidden/>
              </w:rPr>
              <w:tab/>
            </w:r>
            <w:r>
              <w:rPr>
                <w:noProof/>
                <w:webHidden/>
              </w:rPr>
              <w:fldChar w:fldCharType="begin"/>
            </w:r>
            <w:r>
              <w:rPr>
                <w:noProof/>
                <w:webHidden/>
              </w:rPr>
              <w:instrText xml:space="preserve"> PAGEREF _Toc517094688 \h </w:instrText>
            </w:r>
            <w:r>
              <w:rPr>
                <w:noProof/>
                <w:webHidden/>
              </w:rPr>
            </w:r>
            <w:r>
              <w:rPr>
                <w:noProof/>
                <w:webHidden/>
              </w:rPr>
              <w:fldChar w:fldCharType="separate"/>
            </w:r>
            <w:r w:rsidR="002D06D3">
              <w:rPr>
                <w:noProof/>
                <w:webHidden/>
              </w:rPr>
              <w:t>26</w:t>
            </w:r>
            <w:r>
              <w:rPr>
                <w:noProof/>
                <w:webHidden/>
              </w:rPr>
              <w:fldChar w:fldCharType="end"/>
            </w:r>
          </w:hyperlink>
        </w:p>
        <w:p w14:paraId="7571439E" w14:textId="0C45D934" w:rsidR="00E205E7" w:rsidRDefault="00E205E7">
          <w:pPr>
            <w:pStyle w:val="Inhopg3"/>
            <w:tabs>
              <w:tab w:val="left" w:pos="1320"/>
              <w:tab w:val="right" w:leader="dot" w:pos="9062"/>
            </w:tabs>
            <w:rPr>
              <w:noProof/>
              <w:lang w:val="nl-NL" w:eastAsia="nl-NL"/>
            </w:rPr>
          </w:pPr>
          <w:hyperlink w:anchor="_Toc517094689" w:history="1">
            <w:r w:rsidRPr="00A26744">
              <w:rPr>
                <w:rStyle w:val="Hyperlink"/>
                <w:noProof/>
              </w:rPr>
              <w:t>2.4.1</w:t>
            </w:r>
            <w:r>
              <w:rPr>
                <w:noProof/>
                <w:lang w:val="nl-NL" w:eastAsia="nl-NL"/>
              </w:rPr>
              <w:tab/>
            </w:r>
            <w:r w:rsidRPr="00A26744">
              <w:rPr>
                <w:rStyle w:val="Hyperlink"/>
                <w:noProof/>
              </w:rPr>
              <w:t>Formaat en bestandsnaam</w:t>
            </w:r>
            <w:r>
              <w:rPr>
                <w:noProof/>
                <w:webHidden/>
              </w:rPr>
              <w:tab/>
            </w:r>
            <w:r>
              <w:rPr>
                <w:noProof/>
                <w:webHidden/>
              </w:rPr>
              <w:fldChar w:fldCharType="begin"/>
            </w:r>
            <w:r>
              <w:rPr>
                <w:noProof/>
                <w:webHidden/>
              </w:rPr>
              <w:instrText xml:space="preserve"> PAGEREF _Toc517094689 \h </w:instrText>
            </w:r>
            <w:r>
              <w:rPr>
                <w:noProof/>
                <w:webHidden/>
              </w:rPr>
            </w:r>
            <w:r>
              <w:rPr>
                <w:noProof/>
                <w:webHidden/>
              </w:rPr>
              <w:fldChar w:fldCharType="separate"/>
            </w:r>
            <w:r w:rsidR="002D06D3">
              <w:rPr>
                <w:noProof/>
                <w:webHidden/>
              </w:rPr>
              <w:t>28</w:t>
            </w:r>
            <w:r>
              <w:rPr>
                <w:noProof/>
                <w:webHidden/>
              </w:rPr>
              <w:fldChar w:fldCharType="end"/>
            </w:r>
          </w:hyperlink>
        </w:p>
        <w:p w14:paraId="153BEA87" w14:textId="1A216E3C" w:rsidR="00E205E7" w:rsidRDefault="00E205E7">
          <w:pPr>
            <w:pStyle w:val="Inhopg3"/>
            <w:tabs>
              <w:tab w:val="left" w:pos="1320"/>
              <w:tab w:val="right" w:leader="dot" w:pos="9062"/>
            </w:tabs>
            <w:rPr>
              <w:noProof/>
              <w:lang w:val="nl-NL" w:eastAsia="nl-NL"/>
            </w:rPr>
          </w:pPr>
          <w:hyperlink w:anchor="_Toc517094690" w:history="1">
            <w:r w:rsidRPr="00A26744">
              <w:rPr>
                <w:rStyle w:val="Hyperlink"/>
                <w:noProof/>
              </w:rPr>
              <w:t>2.4.2</w:t>
            </w:r>
            <w:r>
              <w:rPr>
                <w:noProof/>
                <w:lang w:val="nl-NL" w:eastAsia="nl-NL"/>
              </w:rPr>
              <w:tab/>
            </w:r>
            <w:r w:rsidRPr="00A26744">
              <w:rPr>
                <w:rStyle w:val="Hyperlink"/>
                <w:noProof/>
              </w:rPr>
              <w:t>Status en Versie</w:t>
            </w:r>
            <w:r>
              <w:rPr>
                <w:noProof/>
                <w:webHidden/>
              </w:rPr>
              <w:tab/>
            </w:r>
            <w:r>
              <w:rPr>
                <w:noProof/>
                <w:webHidden/>
              </w:rPr>
              <w:fldChar w:fldCharType="begin"/>
            </w:r>
            <w:r>
              <w:rPr>
                <w:noProof/>
                <w:webHidden/>
              </w:rPr>
              <w:instrText xml:space="preserve"> PAGEREF _Toc517094690 \h </w:instrText>
            </w:r>
            <w:r>
              <w:rPr>
                <w:noProof/>
                <w:webHidden/>
              </w:rPr>
            </w:r>
            <w:r>
              <w:rPr>
                <w:noProof/>
                <w:webHidden/>
              </w:rPr>
              <w:fldChar w:fldCharType="separate"/>
            </w:r>
            <w:r w:rsidR="002D06D3">
              <w:rPr>
                <w:noProof/>
                <w:webHidden/>
              </w:rPr>
              <w:t>32</w:t>
            </w:r>
            <w:r>
              <w:rPr>
                <w:noProof/>
                <w:webHidden/>
              </w:rPr>
              <w:fldChar w:fldCharType="end"/>
            </w:r>
          </w:hyperlink>
        </w:p>
        <w:p w14:paraId="36A106B3" w14:textId="6E40FF46" w:rsidR="00E205E7" w:rsidRDefault="00E205E7">
          <w:pPr>
            <w:pStyle w:val="Inhopg3"/>
            <w:tabs>
              <w:tab w:val="left" w:pos="1320"/>
              <w:tab w:val="right" w:leader="dot" w:pos="9062"/>
            </w:tabs>
            <w:rPr>
              <w:noProof/>
              <w:lang w:val="nl-NL" w:eastAsia="nl-NL"/>
            </w:rPr>
          </w:pPr>
          <w:hyperlink w:anchor="_Toc517094691" w:history="1">
            <w:r w:rsidRPr="00A26744">
              <w:rPr>
                <w:rStyle w:val="Hyperlink"/>
                <w:noProof/>
              </w:rPr>
              <w:t>2.4.3</w:t>
            </w:r>
            <w:r>
              <w:rPr>
                <w:noProof/>
                <w:lang w:val="nl-NL" w:eastAsia="nl-NL"/>
              </w:rPr>
              <w:tab/>
            </w:r>
            <w:r w:rsidRPr="00A26744">
              <w:rPr>
                <w:rStyle w:val="Hyperlink"/>
                <w:noProof/>
              </w:rPr>
              <w:t>Bestandsomvang</w:t>
            </w:r>
            <w:r>
              <w:rPr>
                <w:noProof/>
                <w:webHidden/>
              </w:rPr>
              <w:tab/>
            </w:r>
            <w:r>
              <w:rPr>
                <w:noProof/>
                <w:webHidden/>
              </w:rPr>
              <w:fldChar w:fldCharType="begin"/>
            </w:r>
            <w:r>
              <w:rPr>
                <w:noProof/>
                <w:webHidden/>
              </w:rPr>
              <w:instrText xml:space="preserve"> PAGEREF _Toc517094691 \h </w:instrText>
            </w:r>
            <w:r>
              <w:rPr>
                <w:noProof/>
                <w:webHidden/>
              </w:rPr>
            </w:r>
            <w:r>
              <w:rPr>
                <w:noProof/>
                <w:webHidden/>
              </w:rPr>
              <w:fldChar w:fldCharType="separate"/>
            </w:r>
            <w:r w:rsidR="002D06D3">
              <w:rPr>
                <w:noProof/>
                <w:webHidden/>
              </w:rPr>
              <w:t>33</w:t>
            </w:r>
            <w:r>
              <w:rPr>
                <w:noProof/>
                <w:webHidden/>
              </w:rPr>
              <w:fldChar w:fldCharType="end"/>
            </w:r>
          </w:hyperlink>
        </w:p>
        <w:p w14:paraId="5A8AC9B5" w14:textId="396AA7EF" w:rsidR="00E205E7" w:rsidRDefault="00E205E7">
          <w:pPr>
            <w:pStyle w:val="Inhopg3"/>
            <w:tabs>
              <w:tab w:val="left" w:pos="1320"/>
              <w:tab w:val="right" w:leader="dot" w:pos="9062"/>
            </w:tabs>
            <w:rPr>
              <w:noProof/>
              <w:lang w:val="nl-NL" w:eastAsia="nl-NL"/>
            </w:rPr>
          </w:pPr>
          <w:hyperlink w:anchor="_Toc517094692" w:history="1">
            <w:r w:rsidRPr="00A26744">
              <w:rPr>
                <w:rStyle w:val="Hyperlink"/>
                <w:noProof/>
              </w:rPr>
              <w:t>2.4.4</w:t>
            </w:r>
            <w:r>
              <w:rPr>
                <w:noProof/>
                <w:lang w:val="nl-NL" w:eastAsia="nl-NL"/>
              </w:rPr>
              <w:tab/>
            </w:r>
            <w:r w:rsidRPr="00A26744">
              <w:rPr>
                <w:rStyle w:val="Hyperlink"/>
                <w:noProof/>
              </w:rPr>
              <w:t>Link (URL)</w:t>
            </w:r>
            <w:r>
              <w:rPr>
                <w:noProof/>
                <w:webHidden/>
              </w:rPr>
              <w:tab/>
            </w:r>
            <w:r>
              <w:rPr>
                <w:noProof/>
                <w:webHidden/>
              </w:rPr>
              <w:fldChar w:fldCharType="begin"/>
            </w:r>
            <w:r>
              <w:rPr>
                <w:noProof/>
                <w:webHidden/>
              </w:rPr>
              <w:instrText xml:space="preserve"> PAGEREF _Toc517094692 \h </w:instrText>
            </w:r>
            <w:r>
              <w:rPr>
                <w:noProof/>
                <w:webHidden/>
              </w:rPr>
            </w:r>
            <w:r>
              <w:rPr>
                <w:noProof/>
                <w:webHidden/>
              </w:rPr>
              <w:fldChar w:fldCharType="separate"/>
            </w:r>
            <w:r w:rsidR="002D06D3">
              <w:rPr>
                <w:noProof/>
                <w:webHidden/>
              </w:rPr>
              <w:t>35</w:t>
            </w:r>
            <w:r>
              <w:rPr>
                <w:noProof/>
                <w:webHidden/>
              </w:rPr>
              <w:fldChar w:fldCharType="end"/>
            </w:r>
          </w:hyperlink>
        </w:p>
        <w:p w14:paraId="196905F0" w14:textId="1D242E72" w:rsidR="00E205E7" w:rsidRDefault="00E205E7">
          <w:pPr>
            <w:pStyle w:val="Inhopg3"/>
            <w:tabs>
              <w:tab w:val="left" w:pos="1320"/>
              <w:tab w:val="right" w:leader="dot" w:pos="9062"/>
            </w:tabs>
            <w:rPr>
              <w:noProof/>
              <w:lang w:val="nl-NL" w:eastAsia="nl-NL"/>
            </w:rPr>
          </w:pPr>
          <w:hyperlink w:anchor="_Toc517094693" w:history="1">
            <w:r w:rsidRPr="00A26744">
              <w:rPr>
                <w:rStyle w:val="Hyperlink"/>
                <w:noProof/>
              </w:rPr>
              <w:t>2.4.5</w:t>
            </w:r>
            <w:r>
              <w:rPr>
                <w:noProof/>
                <w:lang w:val="nl-NL" w:eastAsia="nl-NL"/>
              </w:rPr>
              <w:tab/>
            </w:r>
            <w:r w:rsidRPr="00A26744">
              <w:rPr>
                <w:rStyle w:val="Hyperlink"/>
                <w:noProof/>
              </w:rPr>
              <w:t>Taal</w:t>
            </w:r>
            <w:r>
              <w:rPr>
                <w:noProof/>
                <w:webHidden/>
              </w:rPr>
              <w:tab/>
            </w:r>
            <w:r>
              <w:rPr>
                <w:noProof/>
                <w:webHidden/>
              </w:rPr>
              <w:fldChar w:fldCharType="begin"/>
            </w:r>
            <w:r>
              <w:rPr>
                <w:noProof/>
                <w:webHidden/>
              </w:rPr>
              <w:instrText xml:space="preserve"> PAGEREF _Toc517094693 \h </w:instrText>
            </w:r>
            <w:r>
              <w:rPr>
                <w:noProof/>
                <w:webHidden/>
              </w:rPr>
            </w:r>
            <w:r>
              <w:rPr>
                <w:noProof/>
                <w:webHidden/>
              </w:rPr>
              <w:fldChar w:fldCharType="separate"/>
            </w:r>
            <w:r w:rsidR="002D06D3">
              <w:rPr>
                <w:noProof/>
                <w:webHidden/>
              </w:rPr>
              <w:t>35</w:t>
            </w:r>
            <w:r>
              <w:rPr>
                <w:noProof/>
                <w:webHidden/>
              </w:rPr>
              <w:fldChar w:fldCharType="end"/>
            </w:r>
          </w:hyperlink>
        </w:p>
        <w:p w14:paraId="6D159237" w14:textId="4B705298" w:rsidR="00E205E7" w:rsidRDefault="00E205E7">
          <w:pPr>
            <w:pStyle w:val="Inhopg3"/>
            <w:tabs>
              <w:tab w:val="left" w:pos="1320"/>
              <w:tab w:val="right" w:leader="dot" w:pos="9062"/>
            </w:tabs>
            <w:rPr>
              <w:noProof/>
              <w:lang w:val="nl-NL" w:eastAsia="nl-NL"/>
            </w:rPr>
          </w:pPr>
          <w:hyperlink w:anchor="_Toc517094694" w:history="1">
            <w:r w:rsidRPr="00A26744">
              <w:rPr>
                <w:rStyle w:val="Hyperlink"/>
                <w:noProof/>
              </w:rPr>
              <w:t>2.4.6</w:t>
            </w:r>
            <w:r>
              <w:rPr>
                <w:noProof/>
                <w:lang w:val="nl-NL" w:eastAsia="nl-NL"/>
              </w:rPr>
              <w:tab/>
            </w:r>
            <w:r w:rsidRPr="00A26744">
              <w:rPr>
                <w:rStyle w:val="Hyperlink"/>
                <w:noProof/>
              </w:rPr>
              <w:t>Integriteit</w:t>
            </w:r>
            <w:r>
              <w:rPr>
                <w:noProof/>
                <w:webHidden/>
              </w:rPr>
              <w:tab/>
            </w:r>
            <w:r>
              <w:rPr>
                <w:noProof/>
                <w:webHidden/>
              </w:rPr>
              <w:fldChar w:fldCharType="begin"/>
            </w:r>
            <w:r>
              <w:rPr>
                <w:noProof/>
                <w:webHidden/>
              </w:rPr>
              <w:instrText xml:space="preserve"> PAGEREF _Toc517094694 \h </w:instrText>
            </w:r>
            <w:r>
              <w:rPr>
                <w:noProof/>
                <w:webHidden/>
              </w:rPr>
            </w:r>
            <w:r>
              <w:rPr>
                <w:noProof/>
                <w:webHidden/>
              </w:rPr>
              <w:fldChar w:fldCharType="separate"/>
            </w:r>
            <w:r w:rsidR="002D06D3">
              <w:rPr>
                <w:noProof/>
                <w:webHidden/>
              </w:rPr>
              <w:t>36</w:t>
            </w:r>
            <w:r>
              <w:rPr>
                <w:noProof/>
                <w:webHidden/>
              </w:rPr>
              <w:fldChar w:fldCharType="end"/>
            </w:r>
          </w:hyperlink>
        </w:p>
        <w:p w14:paraId="6F973380" w14:textId="15565EFF" w:rsidR="00E205E7" w:rsidRDefault="00E205E7">
          <w:pPr>
            <w:pStyle w:val="Inhopg2"/>
            <w:tabs>
              <w:tab w:val="left" w:pos="880"/>
              <w:tab w:val="right" w:leader="dot" w:pos="9062"/>
            </w:tabs>
            <w:rPr>
              <w:noProof/>
              <w:lang w:val="nl-NL" w:eastAsia="nl-NL"/>
            </w:rPr>
          </w:pPr>
          <w:hyperlink w:anchor="_Toc517094695" w:history="1">
            <w:r w:rsidRPr="00A26744">
              <w:rPr>
                <w:rStyle w:val="Hyperlink"/>
                <w:noProof/>
              </w:rPr>
              <w:t>2.5</w:t>
            </w:r>
            <w:r>
              <w:rPr>
                <w:noProof/>
                <w:lang w:val="nl-NL" w:eastAsia="nl-NL"/>
              </w:rPr>
              <w:tab/>
            </w:r>
            <w:r w:rsidRPr="00A26744">
              <w:rPr>
                <w:rStyle w:val="Hyperlink"/>
                <w:noProof/>
              </w:rPr>
              <w:t>INFORMATIEOBJECT</w:t>
            </w:r>
            <w:r>
              <w:rPr>
                <w:noProof/>
                <w:webHidden/>
              </w:rPr>
              <w:tab/>
            </w:r>
            <w:r>
              <w:rPr>
                <w:noProof/>
                <w:webHidden/>
              </w:rPr>
              <w:fldChar w:fldCharType="begin"/>
            </w:r>
            <w:r>
              <w:rPr>
                <w:noProof/>
                <w:webHidden/>
              </w:rPr>
              <w:instrText xml:space="preserve"> PAGEREF _Toc517094695 \h </w:instrText>
            </w:r>
            <w:r>
              <w:rPr>
                <w:noProof/>
                <w:webHidden/>
              </w:rPr>
            </w:r>
            <w:r>
              <w:rPr>
                <w:noProof/>
                <w:webHidden/>
              </w:rPr>
              <w:fldChar w:fldCharType="separate"/>
            </w:r>
            <w:r w:rsidR="002D06D3">
              <w:rPr>
                <w:noProof/>
                <w:webHidden/>
              </w:rPr>
              <w:t>39</w:t>
            </w:r>
            <w:r>
              <w:rPr>
                <w:noProof/>
                <w:webHidden/>
              </w:rPr>
              <w:fldChar w:fldCharType="end"/>
            </w:r>
          </w:hyperlink>
        </w:p>
        <w:p w14:paraId="169FA885" w14:textId="33790393" w:rsidR="00E205E7" w:rsidRDefault="00E205E7">
          <w:pPr>
            <w:pStyle w:val="Inhopg3"/>
            <w:tabs>
              <w:tab w:val="left" w:pos="1320"/>
              <w:tab w:val="right" w:leader="dot" w:pos="9062"/>
            </w:tabs>
            <w:rPr>
              <w:noProof/>
              <w:lang w:val="nl-NL" w:eastAsia="nl-NL"/>
            </w:rPr>
          </w:pPr>
          <w:hyperlink w:anchor="_Toc517094696" w:history="1">
            <w:r w:rsidRPr="00A26744">
              <w:rPr>
                <w:rStyle w:val="Hyperlink"/>
                <w:noProof/>
              </w:rPr>
              <w:t>2.5.1</w:t>
            </w:r>
            <w:r>
              <w:rPr>
                <w:noProof/>
                <w:lang w:val="nl-NL" w:eastAsia="nl-NL"/>
              </w:rPr>
              <w:tab/>
            </w:r>
            <w:r w:rsidRPr="00A26744">
              <w:rPr>
                <w:rStyle w:val="Hyperlink"/>
                <w:noProof/>
              </w:rPr>
              <w:t>Unieke aanduiding</w:t>
            </w:r>
            <w:r>
              <w:rPr>
                <w:noProof/>
                <w:webHidden/>
              </w:rPr>
              <w:tab/>
            </w:r>
            <w:r>
              <w:rPr>
                <w:noProof/>
                <w:webHidden/>
              </w:rPr>
              <w:fldChar w:fldCharType="begin"/>
            </w:r>
            <w:r>
              <w:rPr>
                <w:noProof/>
                <w:webHidden/>
              </w:rPr>
              <w:instrText xml:space="preserve"> PAGEREF _Toc517094696 \h </w:instrText>
            </w:r>
            <w:r>
              <w:rPr>
                <w:noProof/>
                <w:webHidden/>
              </w:rPr>
            </w:r>
            <w:r>
              <w:rPr>
                <w:noProof/>
                <w:webHidden/>
              </w:rPr>
              <w:fldChar w:fldCharType="separate"/>
            </w:r>
            <w:r w:rsidR="002D06D3">
              <w:rPr>
                <w:noProof/>
                <w:webHidden/>
              </w:rPr>
              <w:t>42</w:t>
            </w:r>
            <w:r>
              <w:rPr>
                <w:noProof/>
                <w:webHidden/>
              </w:rPr>
              <w:fldChar w:fldCharType="end"/>
            </w:r>
          </w:hyperlink>
        </w:p>
        <w:p w14:paraId="0610A2E7" w14:textId="237907A7" w:rsidR="00E205E7" w:rsidRDefault="00E205E7">
          <w:pPr>
            <w:pStyle w:val="Inhopg3"/>
            <w:tabs>
              <w:tab w:val="left" w:pos="1320"/>
              <w:tab w:val="right" w:leader="dot" w:pos="9062"/>
            </w:tabs>
            <w:rPr>
              <w:noProof/>
              <w:lang w:val="nl-NL" w:eastAsia="nl-NL"/>
            </w:rPr>
          </w:pPr>
          <w:hyperlink w:anchor="_Toc517094697" w:history="1">
            <w:r w:rsidRPr="00A26744">
              <w:rPr>
                <w:rStyle w:val="Hyperlink"/>
                <w:noProof/>
              </w:rPr>
              <w:t>2.5.2</w:t>
            </w:r>
            <w:r>
              <w:rPr>
                <w:noProof/>
                <w:lang w:val="nl-NL" w:eastAsia="nl-NL"/>
              </w:rPr>
              <w:tab/>
            </w:r>
            <w:r w:rsidRPr="00A26744">
              <w:rPr>
                <w:rStyle w:val="Hyperlink"/>
                <w:noProof/>
              </w:rPr>
              <w:t>Auteur, afzender en geadresseerde</w:t>
            </w:r>
            <w:r>
              <w:rPr>
                <w:noProof/>
                <w:webHidden/>
              </w:rPr>
              <w:tab/>
            </w:r>
            <w:r>
              <w:rPr>
                <w:noProof/>
                <w:webHidden/>
              </w:rPr>
              <w:fldChar w:fldCharType="begin"/>
            </w:r>
            <w:r>
              <w:rPr>
                <w:noProof/>
                <w:webHidden/>
              </w:rPr>
              <w:instrText xml:space="preserve"> PAGEREF _Toc517094697 \h </w:instrText>
            </w:r>
            <w:r>
              <w:rPr>
                <w:noProof/>
                <w:webHidden/>
              </w:rPr>
            </w:r>
            <w:r>
              <w:rPr>
                <w:noProof/>
                <w:webHidden/>
              </w:rPr>
              <w:fldChar w:fldCharType="separate"/>
            </w:r>
            <w:r w:rsidR="002D06D3">
              <w:rPr>
                <w:noProof/>
                <w:webHidden/>
              </w:rPr>
              <w:t>45</w:t>
            </w:r>
            <w:r>
              <w:rPr>
                <w:noProof/>
                <w:webHidden/>
              </w:rPr>
              <w:fldChar w:fldCharType="end"/>
            </w:r>
          </w:hyperlink>
        </w:p>
        <w:p w14:paraId="47462E51" w14:textId="01D8E87C" w:rsidR="00E205E7" w:rsidRDefault="00E205E7">
          <w:pPr>
            <w:pStyle w:val="Inhopg3"/>
            <w:tabs>
              <w:tab w:val="left" w:pos="1320"/>
              <w:tab w:val="right" w:leader="dot" w:pos="9062"/>
            </w:tabs>
            <w:rPr>
              <w:noProof/>
              <w:lang w:val="nl-NL" w:eastAsia="nl-NL"/>
            </w:rPr>
          </w:pPr>
          <w:hyperlink w:anchor="_Toc517094698" w:history="1">
            <w:r w:rsidRPr="00A26744">
              <w:rPr>
                <w:rStyle w:val="Hyperlink"/>
                <w:noProof/>
              </w:rPr>
              <w:t>2.5.3</w:t>
            </w:r>
            <w:r>
              <w:rPr>
                <w:noProof/>
                <w:lang w:val="nl-NL" w:eastAsia="nl-NL"/>
              </w:rPr>
              <w:tab/>
            </w:r>
            <w:r w:rsidRPr="00A26744">
              <w:rPr>
                <w:rStyle w:val="Hyperlink"/>
                <w:noProof/>
              </w:rPr>
              <w:t>Status en versie</w:t>
            </w:r>
            <w:r>
              <w:rPr>
                <w:noProof/>
                <w:webHidden/>
              </w:rPr>
              <w:tab/>
            </w:r>
            <w:r>
              <w:rPr>
                <w:noProof/>
                <w:webHidden/>
              </w:rPr>
              <w:fldChar w:fldCharType="begin"/>
            </w:r>
            <w:r>
              <w:rPr>
                <w:noProof/>
                <w:webHidden/>
              </w:rPr>
              <w:instrText xml:space="preserve"> PAGEREF _Toc517094698 \h </w:instrText>
            </w:r>
            <w:r>
              <w:rPr>
                <w:noProof/>
                <w:webHidden/>
              </w:rPr>
            </w:r>
            <w:r>
              <w:rPr>
                <w:noProof/>
                <w:webHidden/>
              </w:rPr>
              <w:fldChar w:fldCharType="separate"/>
            </w:r>
            <w:r w:rsidR="002D06D3">
              <w:rPr>
                <w:noProof/>
                <w:webHidden/>
              </w:rPr>
              <w:t>53</w:t>
            </w:r>
            <w:r>
              <w:rPr>
                <w:noProof/>
                <w:webHidden/>
              </w:rPr>
              <w:fldChar w:fldCharType="end"/>
            </w:r>
          </w:hyperlink>
        </w:p>
        <w:p w14:paraId="6A6BAE51" w14:textId="47378833" w:rsidR="00E205E7" w:rsidRDefault="00E205E7">
          <w:pPr>
            <w:pStyle w:val="Inhopg3"/>
            <w:tabs>
              <w:tab w:val="left" w:pos="1320"/>
              <w:tab w:val="right" w:leader="dot" w:pos="9062"/>
            </w:tabs>
            <w:rPr>
              <w:noProof/>
              <w:lang w:val="nl-NL" w:eastAsia="nl-NL"/>
            </w:rPr>
          </w:pPr>
          <w:hyperlink w:anchor="_Toc517094699" w:history="1">
            <w:r w:rsidRPr="00A26744">
              <w:rPr>
                <w:rStyle w:val="Hyperlink"/>
                <w:noProof/>
              </w:rPr>
              <w:t>2.5.4</w:t>
            </w:r>
            <w:r>
              <w:rPr>
                <w:noProof/>
                <w:lang w:val="nl-NL" w:eastAsia="nl-NL"/>
              </w:rPr>
              <w:tab/>
            </w:r>
            <w:r w:rsidRPr="00A26744">
              <w:rPr>
                <w:rStyle w:val="Hyperlink"/>
                <w:noProof/>
              </w:rPr>
              <w:t>Gebruiksrechten</w:t>
            </w:r>
            <w:r>
              <w:rPr>
                <w:noProof/>
                <w:webHidden/>
              </w:rPr>
              <w:tab/>
            </w:r>
            <w:r>
              <w:rPr>
                <w:noProof/>
                <w:webHidden/>
              </w:rPr>
              <w:fldChar w:fldCharType="begin"/>
            </w:r>
            <w:r>
              <w:rPr>
                <w:noProof/>
                <w:webHidden/>
              </w:rPr>
              <w:instrText xml:space="preserve"> PAGEREF _Toc517094699 \h </w:instrText>
            </w:r>
            <w:r>
              <w:rPr>
                <w:noProof/>
                <w:webHidden/>
              </w:rPr>
            </w:r>
            <w:r>
              <w:rPr>
                <w:noProof/>
                <w:webHidden/>
              </w:rPr>
              <w:fldChar w:fldCharType="separate"/>
            </w:r>
            <w:r w:rsidR="002D06D3">
              <w:rPr>
                <w:noProof/>
                <w:webHidden/>
              </w:rPr>
              <w:t>55</w:t>
            </w:r>
            <w:r>
              <w:rPr>
                <w:noProof/>
                <w:webHidden/>
              </w:rPr>
              <w:fldChar w:fldCharType="end"/>
            </w:r>
          </w:hyperlink>
        </w:p>
        <w:p w14:paraId="400B51E9" w14:textId="60A3DA67" w:rsidR="00E205E7" w:rsidRDefault="00E205E7">
          <w:pPr>
            <w:pStyle w:val="Inhopg3"/>
            <w:tabs>
              <w:tab w:val="left" w:pos="1320"/>
              <w:tab w:val="right" w:leader="dot" w:pos="9062"/>
            </w:tabs>
            <w:rPr>
              <w:noProof/>
              <w:lang w:val="nl-NL" w:eastAsia="nl-NL"/>
            </w:rPr>
          </w:pPr>
          <w:hyperlink w:anchor="_Toc517094700" w:history="1">
            <w:r w:rsidRPr="00A26744">
              <w:rPr>
                <w:rStyle w:val="Hyperlink"/>
                <w:noProof/>
              </w:rPr>
              <w:t>2.5.5</w:t>
            </w:r>
            <w:r>
              <w:rPr>
                <w:noProof/>
                <w:lang w:val="nl-NL" w:eastAsia="nl-NL"/>
              </w:rPr>
              <w:tab/>
            </w:r>
            <w:r w:rsidRPr="00A26744">
              <w:rPr>
                <w:rStyle w:val="Hyperlink"/>
                <w:noProof/>
              </w:rPr>
              <w:t>Ondertekening</w:t>
            </w:r>
            <w:r>
              <w:rPr>
                <w:noProof/>
                <w:webHidden/>
              </w:rPr>
              <w:tab/>
            </w:r>
            <w:r>
              <w:rPr>
                <w:noProof/>
                <w:webHidden/>
              </w:rPr>
              <w:fldChar w:fldCharType="begin"/>
            </w:r>
            <w:r>
              <w:rPr>
                <w:noProof/>
                <w:webHidden/>
              </w:rPr>
              <w:instrText xml:space="preserve"> PAGEREF _Toc517094700 \h </w:instrText>
            </w:r>
            <w:r>
              <w:rPr>
                <w:noProof/>
                <w:webHidden/>
              </w:rPr>
            </w:r>
            <w:r>
              <w:rPr>
                <w:noProof/>
                <w:webHidden/>
              </w:rPr>
              <w:fldChar w:fldCharType="separate"/>
            </w:r>
            <w:r w:rsidR="002D06D3">
              <w:rPr>
                <w:noProof/>
                <w:webHidden/>
              </w:rPr>
              <w:t>59</w:t>
            </w:r>
            <w:r>
              <w:rPr>
                <w:noProof/>
                <w:webHidden/>
              </w:rPr>
              <w:fldChar w:fldCharType="end"/>
            </w:r>
          </w:hyperlink>
        </w:p>
        <w:p w14:paraId="0D52347C" w14:textId="2707966D" w:rsidR="00E205E7" w:rsidRDefault="00E205E7">
          <w:pPr>
            <w:pStyle w:val="Inhopg3"/>
            <w:tabs>
              <w:tab w:val="left" w:pos="1320"/>
              <w:tab w:val="right" w:leader="dot" w:pos="9062"/>
            </w:tabs>
            <w:rPr>
              <w:noProof/>
              <w:lang w:val="nl-NL" w:eastAsia="nl-NL"/>
            </w:rPr>
          </w:pPr>
          <w:hyperlink w:anchor="_Toc517094701" w:history="1">
            <w:r w:rsidRPr="00A26744">
              <w:rPr>
                <w:rStyle w:val="Hyperlink"/>
                <w:noProof/>
              </w:rPr>
              <w:t>2.5.6</w:t>
            </w:r>
            <w:r>
              <w:rPr>
                <w:noProof/>
                <w:lang w:val="nl-NL" w:eastAsia="nl-NL"/>
              </w:rPr>
              <w:tab/>
            </w:r>
            <w:r w:rsidRPr="00A26744">
              <w:rPr>
                <w:rStyle w:val="Hyperlink"/>
                <w:noProof/>
              </w:rPr>
              <w:t>Verschijningsvorm</w:t>
            </w:r>
            <w:r>
              <w:rPr>
                <w:noProof/>
                <w:webHidden/>
              </w:rPr>
              <w:tab/>
            </w:r>
            <w:r>
              <w:rPr>
                <w:noProof/>
                <w:webHidden/>
              </w:rPr>
              <w:fldChar w:fldCharType="begin"/>
            </w:r>
            <w:r>
              <w:rPr>
                <w:noProof/>
                <w:webHidden/>
              </w:rPr>
              <w:instrText xml:space="preserve"> PAGEREF _Toc517094701 \h </w:instrText>
            </w:r>
            <w:r>
              <w:rPr>
                <w:noProof/>
                <w:webHidden/>
              </w:rPr>
            </w:r>
            <w:r>
              <w:rPr>
                <w:noProof/>
                <w:webHidden/>
              </w:rPr>
              <w:fldChar w:fldCharType="separate"/>
            </w:r>
            <w:r w:rsidR="002D06D3">
              <w:rPr>
                <w:noProof/>
                <w:webHidden/>
              </w:rPr>
              <w:t>61</w:t>
            </w:r>
            <w:r>
              <w:rPr>
                <w:noProof/>
                <w:webHidden/>
              </w:rPr>
              <w:fldChar w:fldCharType="end"/>
            </w:r>
          </w:hyperlink>
        </w:p>
        <w:p w14:paraId="25B42E8C" w14:textId="6DA1AA31" w:rsidR="00E205E7" w:rsidRDefault="00E205E7">
          <w:pPr>
            <w:pStyle w:val="Inhopg3"/>
            <w:tabs>
              <w:tab w:val="left" w:pos="1320"/>
              <w:tab w:val="right" w:leader="dot" w:pos="9062"/>
            </w:tabs>
            <w:rPr>
              <w:noProof/>
              <w:lang w:val="nl-NL" w:eastAsia="nl-NL"/>
            </w:rPr>
          </w:pPr>
          <w:hyperlink w:anchor="_Toc517094702" w:history="1">
            <w:r w:rsidRPr="00A26744">
              <w:rPr>
                <w:rStyle w:val="Hyperlink"/>
                <w:noProof/>
                <w:lang w:val="nl-NL"/>
              </w:rPr>
              <w:t>2.5.7</w:t>
            </w:r>
            <w:r>
              <w:rPr>
                <w:noProof/>
                <w:lang w:val="nl-NL" w:eastAsia="nl-NL"/>
              </w:rPr>
              <w:tab/>
            </w:r>
            <w:r w:rsidRPr="00A26744">
              <w:rPr>
                <w:rStyle w:val="Hyperlink"/>
                <w:noProof/>
                <w:lang w:val="nl-NL"/>
              </w:rPr>
              <w:t>Vertrouwelijkheid</w:t>
            </w:r>
            <w:r>
              <w:rPr>
                <w:noProof/>
                <w:webHidden/>
              </w:rPr>
              <w:tab/>
            </w:r>
            <w:r>
              <w:rPr>
                <w:noProof/>
                <w:webHidden/>
              </w:rPr>
              <w:fldChar w:fldCharType="begin"/>
            </w:r>
            <w:r>
              <w:rPr>
                <w:noProof/>
                <w:webHidden/>
              </w:rPr>
              <w:instrText xml:space="preserve"> PAGEREF _Toc517094702 \h </w:instrText>
            </w:r>
            <w:r>
              <w:rPr>
                <w:noProof/>
                <w:webHidden/>
              </w:rPr>
            </w:r>
            <w:r>
              <w:rPr>
                <w:noProof/>
                <w:webHidden/>
              </w:rPr>
              <w:fldChar w:fldCharType="separate"/>
            </w:r>
            <w:r w:rsidR="002D06D3">
              <w:rPr>
                <w:noProof/>
                <w:webHidden/>
              </w:rPr>
              <w:t>62</w:t>
            </w:r>
            <w:r>
              <w:rPr>
                <w:noProof/>
                <w:webHidden/>
              </w:rPr>
              <w:fldChar w:fldCharType="end"/>
            </w:r>
          </w:hyperlink>
        </w:p>
        <w:p w14:paraId="0C6A7EDD" w14:textId="384548E4" w:rsidR="00E205E7" w:rsidRDefault="00E205E7">
          <w:pPr>
            <w:pStyle w:val="Inhopg2"/>
            <w:tabs>
              <w:tab w:val="left" w:pos="880"/>
              <w:tab w:val="right" w:leader="dot" w:pos="9062"/>
            </w:tabs>
            <w:rPr>
              <w:noProof/>
              <w:lang w:val="nl-NL" w:eastAsia="nl-NL"/>
            </w:rPr>
          </w:pPr>
          <w:hyperlink w:anchor="_Toc517094703" w:history="1">
            <w:r w:rsidRPr="00A26744">
              <w:rPr>
                <w:rStyle w:val="Hyperlink"/>
                <w:noProof/>
              </w:rPr>
              <w:t>2.6</w:t>
            </w:r>
            <w:r>
              <w:rPr>
                <w:noProof/>
                <w:lang w:val="nl-NL" w:eastAsia="nl-NL"/>
              </w:rPr>
              <w:tab/>
            </w:r>
            <w:r w:rsidRPr="00A26744">
              <w:rPr>
                <w:rStyle w:val="Hyperlink"/>
                <w:noProof/>
              </w:rPr>
              <w:t>INFORMATIEOBJECTTYPE</w:t>
            </w:r>
            <w:r>
              <w:rPr>
                <w:noProof/>
                <w:webHidden/>
              </w:rPr>
              <w:tab/>
            </w:r>
            <w:r>
              <w:rPr>
                <w:noProof/>
                <w:webHidden/>
              </w:rPr>
              <w:fldChar w:fldCharType="begin"/>
            </w:r>
            <w:r>
              <w:rPr>
                <w:noProof/>
                <w:webHidden/>
              </w:rPr>
              <w:instrText xml:space="preserve"> PAGEREF _Toc517094703 \h </w:instrText>
            </w:r>
            <w:r>
              <w:rPr>
                <w:noProof/>
                <w:webHidden/>
              </w:rPr>
            </w:r>
            <w:r>
              <w:rPr>
                <w:noProof/>
                <w:webHidden/>
              </w:rPr>
              <w:fldChar w:fldCharType="separate"/>
            </w:r>
            <w:r w:rsidR="002D06D3">
              <w:rPr>
                <w:noProof/>
                <w:webHidden/>
              </w:rPr>
              <w:t>64</w:t>
            </w:r>
            <w:r>
              <w:rPr>
                <w:noProof/>
                <w:webHidden/>
              </w:rPr>
              <w:fldChar w:fldCharType="end"/>
            </w:r>
          </w:hyperlink>
        </w:p>
        <w:p w14:paraId="6C919B21" w14:textId="00DF3F20" w:rsidR="00E205E7" w:rsidRDefault="00E205E7">
          <w:pPr>
            <w:pStyle w:val="Inhopg3"/>
            <w:tabs>
              <w:tab w:val="left" w:pos="1320"/>
              <w:tab w:val="right" w:leader="dot" w:pos="9062"/>
            </w:tabs>
            <w:rPr>
              <w:noProof/>
              <w:lang w:val="nl-NL" w:eastAsia="nl-NL"/>
            </w:rPr>
          </w:pPr>
          <w:hyperlink w:anchor="_Toc517094704" w:history="1">
            <w:r w:rsidRPr="00A26744">
              <w:rPr>
                <w:rStyle w:val="Hyperlink"/>
                <w:noProof/>
              </w:rPr>
              <w:t>2.6.1</w:t>
            </w:r>
            <w:r>
              <w:rPr>
                <w:noProof/>
                <w:lang w:val="nl-NL" w:eastAsia="nl-NL"/>
              </w:rPr>
              <w:tab/>
            </w:r>
            <w:r w:rsidRPr="00A26744">
              <w:rPr>
                <w:rStyle w:val="Hyperlink"/>
                <w:noProof/>
              </w:rPr>
              <w:t>Unieke aanduiding</w:t>
            </w:r>
            <w:r>
              <w:rPr>
                <w:noProof/>
                <w:webHidden/>
              </w:rPr>
              <w:tab/>
            </w:r>
            <w:r>
              <w:rPr>
                <w:noProof/>
                <w:webHidden/>
              </w:rPr>
              <w:fldChar w:fldCharType="begin"/>
            </w:r>
            <w:r>
              <w:rPr>
                <w:noProof/>
                <w:webHidden/>
              </w:rPr>
              <w:instrText xml:space="preserve"> PAGEREF _Toc517094704 \h </w:instrText>
            </w:r>
            <w:r>
              <w:rPr>
                <w:noProof/>
                <w:webHidden/>
              </w:rPr>
            </w:r>
            <w:r>
              <w:rPr>
                <w:noProof/>
                <w:webHidden/>
              </w:rPr>
              <w:fldChar w:fldCharType="separate"/>
            </w:r>
            <w:r w:rsidR="002D06D3">
              <w:rPr>
                <w:noProof/>
                <w:webHidden/>
              </w:rPr>
              <w:t>64</w:t>
            </w:r>
            <w:r>
              <w:rPr>
                <w:noProof/>
                <w:webHidden/>
              </w:rPr>
              <w:fldChar w:fldCharType="end"/>
            </w:r>
          </w:hyperlink>
        </w:p>
        <w:p w14:paraId="28F93FB2" w14:textId="0D44B7C6" w:rsidR="00E205E7" w:rsidRDefault="00E205E7">
          <w:pPr>
            <w:pStyle w:val="Inhopg3"/>
            <w:tabs>
              <w:tab w:val="left" w:pos="1320"/>
              <w:tab w:val="right" w:leader="dot" w:pos="9062"/>
            </w:tabs>
            <w:rPr>
              <w:noProof/>
              <w:lang w:val="nl-NL" w:eastAsia="nl-NL"/>
            </w:rPr>
          </w:pPr>
          <w:hyperlink w:anchor="_Toc517094705" w:history="1">
            <w:r w:rsidRPr="00A26744">
              <w:rPr>
                <w:rStyle w:val="Hyperlink"/>
                <w:noProof/>
              </w:rPr>
              <w:t>2.6.2</w:t>
            </w:r>
            <w:r>
              <w:rPr>
                <w:noProof/>
                <w:lang w:val="nl-NL" w:eastAsia="nl-NL"/>
              </w:rPr>
              <w:tab/>
            </w:r>
            <w:r w:rsidRPr="00A26744">
              <w:rPr>
                <w:rStyle w:val="Hyperlink"/>
                <w:noProof/>
              </w:rPr>
              <w:t>Informatieobjecttype-omschrijving generiek</w:t>
            </w:r>
            <w:r>
              <w:rPr>
                <w:noProof/>
                <w:webHidden/>
              </w:rPr>
              <w:tab/>
            </w:r>
            <w:r>
              <w:rPr>
                <w:noProof/>
                <w:webHidden/>
              </w:rPr>
              <w:fldChar w:fldCharType="begin"/>
            </w:r>
            <w:r>
              <w:rPr>
                <w:noProof/>
                <w:webHidden/>
              </w:rPr>
              <w:instrText xml:space="preserve"> PAGEREF _Toc517094705 \h </w:instrText>
            </w:r>
            <w:r>
              <w:rPr>
                <w:noProof/>
                <w:webHidden/>
              </w:rPr>
            </w:r>
            <w:r>
              <w:rPr>
                <w:noProof/>
                <w:webHidden/>
              </w:rPr>
              <w:fldChar w:fldCharType="separate"/>
            </w:r>
            <w:r w:rsidR="002D06D3">
              <w:rPr>
                <w:noProof/>
                <w:webHidden/>
              </w:rPr>
              <w:t>66</w:t>
            </w:r>
            <w:r>
              <w:rPr>
                <w:noProof/>
                <w:webHidden/>
              </w:rPr>
              <w:fldChar w:fldCharType="end"/>
            </w:r>
          </w:hyperlink>
        </w:p>
        <w:p w14:paraId="7D0D4921" w14:textId="740119FF" w:rsidR="00E205E7" w:rsidRDefault="00E205E7">
          <w:pPr>
            <w:pStyle w:val="Inhopg2"/>
            <w:tabs>
              <w:tab w:val="left" w:pos="880"/>
              <w:tab w:val="right" w:leader="dot" w:pos="9062"/>
            </w:tabs>
            <w:rPr>
              <w:noProof/>
              <w:lang w:val="nl-NL" w:eastAsia="nl-NL"/>
            </w:rPr>
          </w:pPr>
          <w:hyperlink w:anchor="_Toc517094706" w:history="1">
            <w:r w:rsidRPr="00A26744">
              <w:rPr>
                <w:rStyle w:val="Hyperlink"/>
                <w:noProof/>
              </w:rPr>
              <w:t>2.7</w:t>
            </w:r>
            <w:r>
              <w:rPr>
                <w:noProof/>
                <w:lang w:val="nl-NL" w:eastAsia="nl-NL"/>
              </w:rPr>
              <w:tab/>
            </w:r>
            <w:r w:rsidRPr="00A26744">
              <w:rPr>
                <w:rStyle w:val="Hyperlink"/>
                <w:noProof/>
              </w:rPr>
              <w:t>KLANTCONTACT</w:t>
            </w:r>
            <w:r>
              <w:rPr>
                <w:noProof/>
                <w:webHidden/>
              </w:rPr>
              <w:tab/>
            </w:r>
            <w:r>
              <w:rPr>
                <w:noProof/>
                <w:webHidden/>
              </w:rPr>
              <w:fldChar w:fldCharType="begin"/>
            </w:r>
            <w:r>
              <w:rPr>
                <w:noProof/>
                <w:webHidden/>
              </w:rPr>
              <w:instrText xml:space="preserve"> PAGEREF _Toc517094706 \h </w:instrText>
            </w:r>
            <w:r>
              <w:rPr>
                <w:noProof/>
                <w:webHidden/>
              </w:rPr>
            </w:r>
            <w:r>
              <w:rPr>
                <w:noProof/>
                <w:webHidden/>
              </w:rPr>
              <w:fldChar w:fldCharType="separate"/>
            </w:r>
            <w:r w:rsidR="002D06D3">
              <w:rPr>
                <w:noProof/>
                <w:webHidden/>
              </w:rPr>
              <w:t>67</w:t>
            </w:r>
            <w:r>
              <w:rPr>
                <w:noProof/>
                <w:webHidden/>
              </w:rPr>
              <w:fldChar w:fldCharType="end"/>
            </w:r>
          </w:hyperlink>
        </w:p>
        <w:p w14:paraId="01BB8368" w14:textId="201C2FFA" w:rsidR="00E205E7" w:rsidRDefault="00E205E7">
          <w:pPr>
            <w:pStyle w:val="Inhopg2"/>
            <w:tabs>
              <w:tab w:val="left" w:pos="880"/>
              <w:tab w:val="right" w:leader="dot" w:pos="9062"/>
            </w:tabs>
            <w:rPr>
              <w:noProof/>
              <w:lang w:val="nl-NL" w:eastAsia="nl-NL"/>
            </w:rPr>
          </w:pPr>
          <w:hyperlink w:anchor="_Toc517094707" w:history="1">
            <w:r w:rsidRPr="00A26744">
              <w:rPr>
                <w:rStyle w:val="Hyperlink"/>
                <w:noProof/>
              </w:rPr>
              <w:t>2.8</w:t>
            </w:r>
            <w:r>
              <w:rPr>
                <w:noProof/>
                <w:lang w:val="nl-NL" w:eastAsia="nl-NL"/>
              </w:rPr>
              <w:tab/>
            </w:r>
            <w:r w:rsidRPr="00A26744">
              <w:rPr>
                <w:rStyle w:val="Hyperlink"/>
                <w:noProof/>
              </w:rPr>
              <w:t>MEDEWERKER</w:t>
            </w:r>
            <w:r>
              <w:rPr>
                <w:noProof/>
                <w:webHidden/>
              </w:rPr>
              <w:tab/>
            </w:r>
            <w:r>
              <w:rPr>
                <w:noProof/>
                <w:webHidden/>
              </w:rPr>
              <w:fldChar w:fldCharType="begin"/>
            </w:r>
            <w:r>
              <w:rPr>
                <w:noProof/>
                <w:webHidden/>
              </w:rPr>
              <w:instrText xml:space="preserve"> PAGEREF _Toc517094707 \h </w:instrText>
            </w:r>
            <w:r>
              <w:rPr>
                <w:noProof/>
                <w:webHidden/>
              </w:rPr>
            </w:r>
            <w:r>
              <w:rPr>
                <w:noProof/>
                <w:webHidden/>
              </w:rPr>
              <w:fldChar w:fldCharType="separate"/>
            </w:r>
            <w:r w:rsidR="002D06D3">
              <w:rPr>
                <w:noProof/>
                <w:webHidden/>
              </w:rPr>
              <w:t>80</w:t>
            </w:r>
            <w:r>
              <w:rPr>
                <w:noProof/>
                <w:webHidden/>
              </w:rPr>
              <w:fldChar w:fldCharType="end"/>
            </w:r>
          </w:hyperlink>
        </w:p>
        <w:p w14:paraId="11ACEF8C" w14:textId="06E26172" w:rsidR="00E205E7" w:rsidRDefault="00E205E7">
          <w:pPr>
            <w:pStyle w:val="Inhopg2"/>
            <w:tabs>
              <w:tab w:val="left" w:pos="880"/>
              <w:tab w:val="right" w:leader="dot" w:pos="9062"/>
            </w:tabs>
            <w:rPr>
              <w:noProof/>
              <w:lang w:val="nl-NL" w:eastAsia="nl-NL"/>
            </w:rPr>
          </w:pPr>
          <w:hyperlink w:anchor="_Toc517094708" w:history="1">
            <w:r w:rsidRPr="00A26744">
              <w:rPr>
                <w:rStyle w:val="Hyperlink"/>
                <w:noProof/>
              </w:rPr>
              <w:t>2.9</w:t>
            </w:r>
            <w:r>
              <w:rPr>
                <w:noProof/>
                <w:lang w:val="nl-NL" w:eastAsia="nl-NL"/>
              </w:rPr>
              <w:tab/>
            </w:r>
            <w:r w:rsidRPr="00A26744">
              <w:rPr>
                <w:rStyle w:val="Hyperlink"/>
                <w:noProof/>
              </w:rPr>
              <w:t>OBJECT</w:t>
            </w:r>
            <w:r>
              <w:rPr>
                <w:noProof/>
                <w:webHidden/>
              </w:rPr>
              <w:tab/>
            </w:r>
            <w:r>
              <w:rPr>
                <w:noProof/>
                <w:webHidden/>
              </w:rPr>
              <w:fldChar w:fldCharType="begin"/>
            </w:r>
            <w:r>
              <w:rPr>
                <w:noProof/>
                <w:webHidden/>
              </w:rPr>
              <w:instrText xml:space="preserve"> PAGEREF _Toc517094708 \h </w:instrText>
            </w:r>
            <w:r>
              <w:rPr>
                <w:noProof/>
                <w:webHidden/>
              </w:rPr>
            </w:r>
            <w:r>
              <w:rPr>
                <w:noProof/>
                <w:webHidden/>
              </w:rPr>
              <w:fldChar w:fldCharType="separate"/>
            </w:r>
            <w:r w:rsidR="002D06D3">
              <w:rPr>
                <w:noProof/>
                <w:webHidden/>
              </w:rPr>
              <w:t>83</w:t>
            </w:r>
            <w:r>
              <w:rPr>
                <w:noProof/>
                <w:webHidden/>
              </w:rPr>
              <w:fldChar w:fldCharType="end"/>
            </w:r>
          </w:hyperlink>
        </w:p>
        <w:p w14:paraId="326E7B45" w14:textId="493F8B2C" w:rsidR="00E205E7" w:rsidRDefault="00E205E7">
          <w:pPr>
            <w:pStyle w:val="Inhopg3"/>
            <w:tabs>
              <w:tab w:val="left" w:pos="1320"/>
              <w:tab w:val="right" w:leader="dot" w:pos="9062"/>
            </w:tabs>
            <w:rPr>
              <w:noProof/>
              <w:lang w:val="nl-NL" w:eastAsia="nl-NL"/>
            </w:rPr>
          </w:pPr>
          <w:hyperlink w:anchor="_Toc517094709" w:history="1">
            <w:r w:rsidRPr="00A26744">
              <w:rPr>
                <w:rStyle w:val="Hyperlink"/>
                <w:noProof/>
                <w:lang w:val="nl-NL"/>
              </w:rPr>
              <w:t>2.9.1</w:t>
            </w:r>
            <w:r>
              <w:rPr>
                <w:noProof/>
                <w:lang w:val="nl-NL" w:eastAsia="nl-NL"/>
              </w:rPr>
              <w:tab/>
            </w:r>
            <w:r w:rsidRPr="00A26744">
              <w:rPr>
                <w:rStyle w:val="Hyperlink"/>
                <w:noProof/>
                <w:lang w:val="nl-NL"/>
              </w:rPr>
              <w:t>Onderscheiden objecttypen als ‘specialisaties’ van OBJECT</w:t>
            </w:r>
            <w:r>
              <w:rPr>
                <w:noProof/>
                <w:webHidden/>
              </w:rPr>
              <w:tab/>
            </w:r>
            <w:r>
              <w:rPr>
                <w:noProof/>
                <w:webHidden/>
              </w:rPr>
              <w:fldChar w:fldCharType="begin"/>
            </w:r>
            <w:r>
              <w:rPr>
                <w:noProof/>
                <w:webHidden/>
              </w:rPr>
              <w:instrText xml:space="preserve"> PAGEREF _Toc517094709 \h </w:instrText>
            </w:r>
            <w:r>
              <w:rPr>
                <w:noProof/>
                <w:webHidden/>
              </w:rPr>
            </w:r>
            <w:r>
              <w:rPr>
                <w:noProof/>
                <w:webHidden/>
              </w:rPr>
              <w:fldChar w:fldCharType="separate"/>
            </w:r>
            <w:r w:rsidR="002D06D3">
              <w:rPr>
                <w:noProof/>
                <w:webHidden/>
              </w:rPr>
              <w:t>85</w:t>
            </w:r>
            <w:r>
              <w:rPr>
                <w:noProof/>
                <w:webHidden/>
              </w:rPr>
              <w:fldChar w:fldCharType="end"/>
            </w:r>
          </w:hyperlink>
        </w:p>
        <w:p w14:paraId="537BD364" w14:textId="75D61CB3" w:rsidR="00E205E7" w:rsidRDefault="00E205E7">
          <w:pPr>
            <w:pStyle w:val="Inhopg3"/>
            <w:tabs>
              <w:tab w:val="left" w:pos="1320"/>
              <w:tab w:val="right" w:leader="dot" w:pos="9062"/>
            </w:tabs>
            <w:rPr>
              <w:noProof/>
              <w:lang w:val="nl-NL" w:eastAsia="nl-NL"/>
            </w:rPr>
          </w:pPr>
          <w:hyperlink w:anchor="_Toc517094710" w:history="1">
            <w:r w:rsidRPr="00A26744">
              <w:rPr>
                <w:rStyle w:val="Hyperlink"/>
                <w:noProof/>
                <w:lang w:val="nl-NL"/>
              </w:rPr>
              <w:t>2.9.2</w:t>
            </w:r>
            <w:r>
              <w:rPr>
                <w:noProof/>
                <w:lang w:val="nl-NL" w:eastAsia="nl-NL"/>
              </w:rPr>
              <w:tab/>
            </w:r>
            <w:r w:rsidRPr="00A26744">
              <w:rPr>
                <w:rStyle w:val="Hyperlink"/>
                <w:noProof/>
                <w:lang w:val="nl-NL"/>
              </w:rPr>
              <w:t>Attribuutsoorten van de specialisaties van OBJECT</w:t>
            </w:r>
            <w:r>
              <w:rPr>
                <w:noProof/>
                <w:webHidden/>
              </w:rPr>
              <w:tab/>
            </w:r>
            <w:r>
              <w:rPr>
                <w:noProof/>
                <w:webHidden/>
              </w:rPr>
              <w:fldChar w:fldCharType="begin"/>
            </w:r>
            <w:r>
              <w:rPr>
                <w:noProof/>
                <w:webHidden/>
              </w:rPr>
              <w:instrText xml:space="preserve"> PAGEREF _Toc517094710 \h </w:instrText>
            </w:r>
            <w:r>
              <w:rPr>
                <w:noProof/>
                <w:webHidden/>
              </w:rPr>
            </w:r>
            <w:r>
              <w:rPr>
                <w:noProof/>
                <w:webHidden/>
              </w:rPr>
              <w:fldChar w:fldCharType="separate"/>
            </w:r>
            <w:r w:rsidR="002D06D3">
              <w:rPr>
                <w:noProof/>
                <w:webHidden/>
              </w:rPr>
              <w:t>86</w:t>
            </w:r>
            <w:r>
              <w:rPr>
                <w:noProof/>
                <w:webHidden/>
              </w:rPr>
              <w:fldChar w:fldCharType="end"/>
            </w:r>
          </w:hyperlink>
        </w:p>
        <w:p w14:paraId="50698E8D" w14:textId="5D8A8D79" w:rsidR="00E205E7" w:rsidRDefault="00E205E7">
          <w:pPr>
            <w:pStyle w:val="Inhopg3"/>
            <w:tabs>
              <w:tab w:val="left" w:pos="1320"/>
              <w:tab w:val="right" w:leader="dot" w:pos="9062"/>
            </w:tabs>
            <w:rPr>
              <w:noProof/>
              <w:lang w:val="nl-NL" w:eastAsia="nl-NL"/>
            </w:rPr>
          </w:pPr>
          <w:hyperlink w:anchor="_Toc517094711" w:history="1">
            <w:r w:rsidRPr="00A26744">
              <w:rPr>
                <w:rStyle w:val="Hyperlink"/>
                <w:noProof/>
                <w:lang w:val="nl-NL"/>
              </w:rPr>
              <w:t>2.9.3</w:t>
            </w:r>
            <w:r>
              <w:rPr>
                <w:noProof/>
                <w:lang w:val="nl-NL" w:eastAsia="nl-NL"/>
              </w:rPr>
              <w:tab/>
            </w:r>
            <w:r w:rsidRPr="00A26744">
              <w:rPr>
                <w:rStyle w:val="Hyperlink"/>
                <w:noProof/>
                <w:lang w:val="nl-NL"/>
              </w:rPr>
              <w:t>Specialisaties van OBJECT zijnde RGBZ-objecttypen</w:t>
            </w:r>
            <w:r>
              <w:rPr>
                <w:noProof/>
                <w:webHidden/>
              </w:rPr>
              <w:tab/>
            </w:r>
            <w:r>
              <w:rPr>
                <w:noProof/>
                <w:webHidden/>
              </w:rPr>
              <w:fldChar w:fldCharType="begin"/>
            </w:r>
            <w:r>
              <w:rPr>
                <w:noProof/>
                <w:webHidden/>
              </w:rPr>
              <w:instrText xml:space="preserve"> PAGEREF _Toc517094711 \h </w:instrText>
            </w:r>
            <w:r>
              <w:rPr>
                <w:noProof/>
                <w:webHidden/>
              </w:rPr>
            </w:r>
            <w:r>
              <w:rPr>
                <w:noProof/>
                <w:webHidden/>
              </w:rPr>
              <w:fldChar w:fldCharType="separate"/>
            </w:r>
            <w:r w:rsidR="002D06D3">
              <w:rPr>
                <w:noProof/>
                <w:webHidden/>
              </w:rPr>
              <w:t>86</w:t>
            </w:r>
            <w:r>
              <w:rPr>
                <w:noProof/>
                <w:webHidden/>
              </w:rPr>
              <w:fldChar w:fldCharType="end"/>
            </w:r>
          </w:hyperlink>
        </w:p>
        <w:p w14:paraId="7C8E8E49" w14:textId="7EF7979D" w:rsidR="00E205E7" w:rsidRDefault="00E205E7">
          <w:pPr>
            <w:pStyle w:val="Inhopg3"/>
            <w:tabs>
              <w:tab w:val="left" w:pos="1320"/>
              <w:tab w:val="right" w:leader="dot" w:pos="9062"/>
            </w:tabs>
            <w:rPr>
              <w:noProof/>
              <w:lang w:val="nl-NL" w:eastAsia="nl-NL"/>
            </w:rPr>
          </w:pPr>
          <w:hyperlink w:anchor="_Toc517094712" w:history="1">
            <w:r w:rsidRPr="00A26744">
              <w:rPr>
                <w:rStyle w:val="Hyperlink"/>
                <w:noProof/>
                <w:lang w:val="nl-NL"/>
              </w:rPr>
              <w:t>2.9.4</w:t>
            </w:r>
            <w:r>
              <w:rPr>
                <w:noProof/>
                <w:lang w:val="nl-NL" w:eastAsia="nl-NL"/>
              </w:rPr>
              <w:tab/>
            </w:r>
            <w:r w:rsidRPr="00A26744">
              <w:rPr>
                <w:rStyle w:val="Hyperlink"/>
                <w:noProof/>
                <w:lang w:val="nl-NL"/>
              </w:rPr>
              <w:t>Toegevoegde en vervallen attribuutsoorten</w:t>
            </w:r>
            <w:r>
              <w:rPr>
                <w:noProof/>
                <w:webHidden/>
              </w:rPr>
              <w:tab/>
            </w:r>
            <w:r>
              <w:rPr>
                <w:noProof/>
                <w:webHidden/>
              </w:rPr>
              <w:fldChar w:fldCharType="begin"/>
            </w:r>
            <w:r>
              <w:rPr>
                <w:noProof/>
                <w:webHidden/>
              </w:rPr>
              <w:instrText xml:space="preserve"> PAGEREF _Toc517094712 \h </w:instrText>
            </w:r>
            <w:r>
              <w:rPr>
                <w:noProof/>
                <w:webHidden/>
              </w:rPr>
            </w:r>
            <w:r>
              <w:rPr>
                <w:noProof/>
                <w:webHidden/>
              </w:rPr>
              <w:fldChar w:fldCharType="separate"/>
            </w:r>
            <w:r w:rsidR="002D06D3">
              <w:rPr>
                <w:noProof/>
                <w:webHidden/>
              </w:rPr>
              <w:t>87</w:t>
            </w:r>
            <w:r>
              <w:rPr>
                <w:noProof/>
                <w:webHidden/>
              </w:rPr>
              <w:fldChar w:fldCharType="end"/>
            </w:r>
          </w:hyperlink>
        </w:p>
        <w:p w14:paraId="03F58946" w14:textId="04BECD16" w:rsidR="00E205E7" w:rsidRDefault="00E205E7">
          <w:pPr>
            <w:pStyle w:val="Inhopg2"/>
            <w:tabs>
              <w:tab w:val="left" w:pos="880"/>
              <w:tab w:val="right" w:leader="dot" w:pos="9062"/>
            </w:tabs>
            <w:rPr>
              <w:noProof/>
              <w:lang w:val="nl-NL" w:eastAsia="nl-NL"/>
            </w:rPr>
          </w:pPr>
          <w:hyperlink w:anchor="_Toc517094713" w:history="1">
            <w:r w:rsidRPr="00A26744">
              <w:rPr>
                <w:rStyle w:val="Hyperlink"/>
                <w:noProof/>
                <w:lang w:val="nl-NL"/>
              </w:rPr>
              <w:t>2.10</w:t>
            </w:r>
            <w:r>
              <w:rPr>
                <w:noProof/>
                <w:lang w:val="nl-NL" w:eastAsia="nl-NL"/>
              </w:rPr>
              <w:tab/>
            </w:r>
            <w:r w:rsidRPr="00A26744">
              <w:rPr>
                <w:rStyle w:val="Hyperlink"/>
                <w:noProof/>
                <w:lang w:val="nl-NL"/>
              </w:rPr>
              <w:t>ORGANISATORISCHE EENHEID</w:t>
            </w:r>
            <w:r>
              <w:rPr>
                <w:noProof/>
                <w:webHidden/>
              </w:rPr>
              <w:tab/>
            </w:r>
            <w:r>
              <w:rPr>
                <w:noProof/>
                <w:webHidden/>
              </w:rPr>
              <w:fldChar w:fldCharType="begin"/>
            </w:r>
            <w:r>
              <w:rPr>
                <w:noProof/>
                <w:webHidden/>
              </w:rPr>
              <w:instrText xml:space="preserve"> PAGEREF _Toc517094713 \h </w:instrText>
            </w:r>
            <w:r>
              <w:rPr>
                <w:noProof/>
                <w:webHidden/>
              </w:rPr>
            </w:r>
            <w:r>
              <w:rPr>
                <w:noProof/>
                <w:webHidden/>
              </w:rPr>
              <w:fldChar w:fldCharType="separate"/>
            </w:r>
            <w:r w:rsidR="002D06D3">
              <w:rPr>
                <w:noProof/>
                <w:webHidden/>
              </w:rPr>
              <w:t>87</w:t>
            </w:r>
            <w:r>
              <w:rPr>
                <w:noProof/>
                <w:webHidden/>
              </w:rPr>
              <w:fldChar w:fldCharType="end"/>
            </w:r>
          </w:hyperlink>
        </w:p>
        <w:p w14:paraId="7D9FF48E" w14:textId="573304D2" w:rsidR="00E205E7" w:rsidRDefault="00E205E7">
          <w:pPr>
            <w:pStyle w:val="Inhopg2"/>
            <w:tabs>
              <w:tab w:val="left" w:pos="880"/>
              <w:tab w:val="right" w:leader="dot" w:pos="9062"/>
            </w:tabs>
            <w:rPr>
              <w:noProof/>
              <w:lang w:val="nl-NL" w:eastAsia="nl-NL"/>
            </w:rPr>
          </w:pPr>
          <w:hyperlink w:anchor="_Toc517094714" w:history="1">
            <w:r w:rsidRPr="00A26744">
              <w:rPr>
                <w:rStyle w:val="Hyperlink"/>
                <w:noProof/>
              </w:rPr>
              <w:t>2.11</w:t>
            </w:r>
            <w:r>
              <w:rPr>
                <w:noProof/>
                <w:lang w:val="nl-NL" w:eastAsia="nl-NL"/>
              </w:rPr>
              <w:tab/>
            </w:r>
            <w:r w:rsidRPr="00A26744">
              <w:rPr>
                <w:rStyle w:val="Hyperlink"/>
                <w:noProof/>
              </w:rPr>
              <w:t>ROL</w:t>
            </w:r>
            <w:r>
              <w:rPr>
                <w:noProof/>
                <w:webHidden/>
              </w:rPr>
              <w:tab/>
            </w:r>
            <w:r>
              <w:rPr>
                <w:noProof/>
                <w:webHidden/>
              </w:rPr>
              <w:fldChar w:fldCharType="begin"/>
            </w:r>
            <w:r>
              <w:rPr>
                <w:noProof/>
                <w:webHidden/>
              </w:rPr>
              <w:instrText xml:space="preserve"> PAGEREF _Toc517094714 \h </w:instrText>
            </w:r>
            <w:r>
              <w:rPr>
                <w:noProof/>
                <w:webHidden/>
              </w:rPr>
            </w:r>
            <w:r>
              <w:rPr>
                <w:noProof/>
                <w:webHidden/>
              </w:rPr>
              <w:fldChar w:fldCharType="separate"/>
            </w:r>
            <w:r w:rsidR="002D06D3">
              <w:rPr>
                <w:noProof/>
                <w:webHidden/>
              </w:rPr>
              <w:t>91</w:t>
            </w:r>
            <w:r>
              <w:rPr>
                <w:noProof/>
                <w:webHidden/>
              </w:rPr>
              <w:fldChar w:fldCharType="end"/>
            </w:r>
          </w:hyperlink>
        </w:p>
        <w:p w14:paraId="7C75D947" w14:textId="2C7EE478" w:rsidR="00E205E7" w:rsidRDefault="00E205E7">
          <w:pPr>
            <w:pStyle w:val="Inhopg3"/>
            <w:tabs>
              <w:tab w:val="left" w:pos="1320"/>
              <w:tab w:val="right" w:leader="dot" w:pos="9062"/>
            </w:tabs>
            <w:rPr>
              <w:noProof/>
              <w:lang w:val="nl-NL" w:eastAsia="nl-NL"/>
            </w:rPr>
          </w:pPr>
          <w:hyperlink w:anchor="_Toc517094715" w:history="1">
            <w:r w:rsidRPr="00A26744">
              <w:rPr>
                <w:rStyle w:val="Hyperlink"/>
                <w:noProof/>
              </w:rPr>
              <w:t>2.11.1</w:t>
            </w:r>
            <w:r>
              <w:rPr>
                <w:noProof/>
                <w:lang w:val="nl-NL" w:eastAsia="nl-NL"/>
              </w:rPr>
              <w:tab/>
            </w:r>
            <w:r w:rsidRPr="00A26744">
              <w:rPr>
                <w:rStyle w:val="Hyperlink"/>
                <w:noProof/>
              </w:rPr>
              <w:t>Meerdere initiatoren</w:t>
            </w:r>
            <w:r>
              <w:rPr>
                <w:noProof/>
                <w:webHidden/>
              </w:rPr>
              <w:tab/>
            </w:r>
            <w:r>
              <w:rPr>
                <w:noProof/>
                <w:webHidden/>
              </w:rPr>
              <w:fldChar w:fldCharType="begin"/>
            </w:r>
            <w:r>
              <w:rPr>
                <w:noProof/>
                <w:webHidden/>
              </w:rPr>
              <w:instrText xml:space="preserve"> PAGEREF _Toc517094715 \h </w:instrText>
            </w:r>
            <w:r>
              <w:rPr>
                <w:noProof/>
                <w:webHidden/>
              </w:rPr>
            </w:r>
            <w:r>
              <w:rPr>
                <w:noProof/>
                <w:webHidden/>
              </w:rPr>
              <w:fldChar w:fldCharType="separate"/>
            </w:r>
            <w:r w:rsidR="002D06D3">
              <w:rPr>
                <w:noProof/>
                <w:webHidden/>
              </w:rPr>
              <w:t>93</w:t>
            </w:r>
            <w:r>
              <w:rPr>
                <w:noProof/>
                <w:webHidden/>
              </w:rPr>
              <w:fldChar w:fldCharType="end"/>
            </w:r>
          </w:hyperlink>
        </w:p>
        <w:p w14:paraId="501D75FF" w14:textId="4311D6ED" w:rsidR="00E205E7" w:rsidRDefault="00E205E7">
          <w:pPr>
            <w:pStyle w:val="Inhopg3"/>
            <w:tabs>
              <w:tab w:val="left" w:pos="1320"/>
              <w:tab w:val="right" w:leader="dot" w:pos="9062"/>
            </w:tabs>
            <w:rPr>
              <w:noProof/>
              <w:lang w:val="nl-NL" w:eastAsia="nl-NL"/>
            </w:rPr>
          </w:pPr>
          <w:hyperlink w:anchor="_Toc517094716" w:history="1">
            <w:r w:rsidRPr="00A26744">
              <w:rPr>
                <w:rStyle w:val="Hyperlink"/>
                <w:noProof/>
              </w:rPr>
              <w:t>2.11.2</w:t>
            </w:r>
            <w:r>
              <w:rPr>
                <w:noProof/>
                <w:lang w:val="nl-NL" w:eastAsia="nl-NL"/>
              </w:rPr>
              <w:tab/>
            </w:r>
            <w:r w:rsidRPr="00A26744">
              <w:rPr>
                <w:rStyle w:val="Hyperlink"/>
                <w:noProof/>
              </w:rPr>
              <w:t>Roltype generiek</w:t>
            </w:r>
            <w:r>
              <w:rPr>
                <w:noProof/>
                <w:webHidden/>
              </w:rPr>
              <w:tab/>
            </w:r>
            <w:r>
              <w:rPr>
                <w:noProof/>
                <w:webHidden/>
              </w:rPr>
              <w:fldChar w:fldCharType="begin"/>
            </w:r>
            <w:r>
              <w:rPr>
                <w:noProof/>
                <w:webHidden/>
              </w:rPr>
              <w:instrText xml:space="preserve"> PAGEREF _Toc517094716 \h </w:instrText>
            </w:r>
            <w:r>
              <w:rPr>
                <w:noProof/>
                <w:webHidden/>
              </w:rPr>
            </w:r>
            <w:r>
              <w:rPr>
                <w:noProof/>
                <w:webHidden/>
              </w:rPr>
              <w:fldChar w:fldCharType="separate"/>
            </w:r>
            <w:r w:rsidR="002D06D3">
              <w:rPr>
                <w:noProof/>
                <w:webHidden/>
              </w:rPr>
              <w:t>93</w:t>
            </w:r>
            <w:r>
              <w:rPr>
                <w:noProof/>
                <w:webHidden/>
              </w:rPr>
              <w:fldChar w:fldCharType="end"/>
            </w:r>
          </w:hyperlink>
        </w:p>
        <w:p w14:paraId="1544A58F" w14:textId="291C4604" w:rsidR="00E205E7" w:rsidRDefault="00E205E7">
          <w:pPr>
            <w:pStyle w:val="Inhopg3"/>
            <w:tabs>
              <w:tab w:val="left" w:pos="1320"/>
              <w:tab w:val="right" w:leader="dot" w:pos="9062"/>
            </w:tabs>
            <w:rPr>
              <w:noProof/>
              <w:lang w:val="nl-NL" w:eastAsia="nl-NL"/>
            </w:rPr>
          </w:pPr>
          <w:hyperlink w:anchor="_Toc517094717" w:history="1">
            <w:r w:rsidRPr="00A26744">
              <w:rPr>
                <w:rStyle w:val="Hyperlink"/>
                <w:noProof/>
              </w:rPr>
              <w:t>2.11.3</w:t>
            </w:r>
            <w:r>
              <w:rPr>
                <w:noProof/>
                <w:lang w:val="nl-NL" w:eastAsia="nl-NL"/>
              </w:rPr>
              <w:tab/>
            </w:r>
            <w:r w:rsidRPr="00A26744">
              <w:rPr>
                <w:rStyle w:val="Hyperlink"/>
                <w:noProof/>
              </w:rPr>
              <w:t>Gemachtigde</w:t>
            </w:r>
            <w:r>
              <w:rPr>
                <w:noProof/>
                <w:webHidden/>
              </w:rPr>
              <w:tab/>
            </w:r>
            <w:r>
              <w:rPr>
                <w:noProof/>
                <w:webHidden/>
              </w:rPr>
              <w:fldChar w:fldCharType="begin"/>
            </w:r>
            <w:r>
              <w:rPr>
                <w:noProof/>
                <w:webHidden/>
              </w:rPr>
              <w:instrText xml:space="preserve"> PAGEREF _Toc517094717 \h </w:instrText>
            </w:r>
            <w:r>
              <w:rPr>
                <w:noProof/>
                <w:webHidden/>
              </w:rPr>
            </w:r>
            <w:r>
              <w:rPr>
                <w:noProof/>
                <w:webHidden/>
              </w:rPr>
              <w:fldChar w:fldCharType="separate"/>
            </w:r>
            <w:r w:rsidR="002D06D3">
              <w:rPr>
                <w:noProof/>
                <w:webHidden/>
              </w:rPr>
              <w:t>95</w:t>
            </w:r>
            <w:r>
              <w:rPr>
                <w:noProof/>
                <w:webHidden/>
              </w:rPr>
              <w:fldChar w:fldCharType="end"/>
            </w:r>
          </w:hyperlink>
        </w:p>
        <w:p w14:paraId="05902456" w14:textId="4A1F8345" w:rsidR="00E205E7" w:rsidRDefault="00E205E7">
          <w:pPr>
            <w:pStyle w:val="Inhopg3"/>
            <w:tabs>
              <w:tab w:val="left" w:pos="1320"/>
              <w:tab w:val="right" w:leader="dot" w:pos="9062"/>
            </w:tabs>
            <w:rPr>
              <w:noProof/>
              <w:lang w:val="nl-NL" w:eastAsia="nl-NL"/>
            </w:rPr>
          </w:pPr>
          <w:hyperlink w:anchor="_Toc517094718" w:history="1">
            <w:r w:rsidRPr="00A26744">
              <w:rPr>
                <w:rStyle w:val="Hyperlink"/>
                <w:noProof/>
              </w:rPr>
              <w:t>2.11.4</w:t>
            </w:r>
            <w:r>
              <w:rPr>
                <w:noProof/>
                <w:lang w:val="nl-NL" w:eastAsia="nl-NL"/>
              </w:rPr>
              <w:tab/>
            </w:r>
            <w:r w:rsidRPr="00A26744">
              <w:rPr>
                <w:rStyle w:val="Hyperlink"/>
                <w:noProof/>
              </w:rPr>
              <w:t>Afwijkende naam betrokkene</w:t>
            </w:r>
            <w:r>
              <w:rPr>
                <w:noProof/>
                <w:webHidden/>
              </w:rPr>
              <w:tab/>
            </w:r>
            <w:r>
              <w:rPr>
                <w:noProof/>
                <w:webHidden/>
              </w:rPr>
              <w:fldChar w:fldCharType="begin"/>
            </w:r>
            <w:r>
              <w:rPr>
                <w:noProof/>
                <w:webHidden/>
              </w:rPr>
              <w:instrText xml:space="preserve"> PAGEREF _Toc517094718 \h </w:instrText>
            </w:r>
            <w:r>
              <w:rPr>
                <w:noProof/>
                <w:webHidden/>
              </w:rPr>
            </w:r>
            <w:r>
              <w:rPr>
                <w:noProof/>
                <w:webHidden/>
              </w:rPr>
              <w:fldChar w:fldCharType="separate"/>
            </w:r>
            <w:r w:rsidR="002D06D3">
              <w:rPr>
                <w:noProof/>
                <w:webHidden/>
              </w:rPr>
              <w:t>96</w:t>
            </w:r>
            <w:r>
              <w:rPr>
                <w:noProof/>
                <w:webHidden/>
              </w:rPr>
              <w:fldChar w:fldCharType="end"/>
            </w:r>
          </w:hyperlink>
        </w:p>
        <w:p w14:paraId="05CEB25D" w14:textId="16FD2349" w:rsidR="00E205E7" w:rsidRDefault="00E205E7">
          <w:pPr>
            <w:pStyle w:val="Inhopg2"/>
            <w:tabs>
              <w:tab w:val="left" w:pos="880"/>
              <w:tab w:val="right" w:leader="dot" w:pos="9062"/>
            </w:tabs>
            <w:rPr>
              <w:noProof/>
              <w:lang w:val="nl-NL" w:eastAsia="nl-NL"/>
            </w:rPr>
          </w:pPr>
          <w:hyperlink w:anchor="_Toc517094719" w:history="1">
            <w:r w:rsidRPr="00A26744">
              <w:rPr>
                <w:rStyle w:val="Hyperlink"/>
                <w:noProof/>
              </w:rPr>
              <w:t>2.12</w:t>
            </w:r>
            <w:r>
              <w:rPr>
                <w:noProof/>
                <w:lang w:val="nl-NL" w:eastAsia="nl-NL"/>
              </w:rPr>
              <w:tab/>
            </w:r>
            <w:r w:rsidRPr="00A26744">
              <w:rPr>
                <w:rStyle w:val="Hyperlink"/>
                <w:noProof/>
              </w:rPr>
              <w:t>RESULTAATTYPE</w:t>
            </w:r>
            <w:r>
              <w:rPr>
                <w:noProof/>
                <w:webHidden/>
              </w:rPr>
              <w:tab/>
            </w:r>
            <w:r>
              <w:rPr>
                <w:noProof/>
                <w:webHidden/>
              </w:rPr>
              <w:fldChar w:fldCharType="begin"/>
            </w:r>
            <w:r>
              <w:rPr>
                <w:noProof/>
                <w:webHidden/>
              </w:rPr>
              <w:instrText xml:space="preserve"> PAGEREF _Toc517094719 \h </w:instrText>
            </w:r>
            <w:r>
              <w:rPr>
                <w:noProof/>
                <w:webHidden/>
              </w:rPr>
            </w:r>
            <w:r>
              <w:rPr>
                <w:noProof/>
                <w:webHidden/>
              </w:rPr>
              <w:fldChar w:fldCharType="separate"/>
            </w:r>
            <w:r w:rsidR="002D06D3">
              <w:rPr>
                <w:noProof/>
                <w:webHidden/>
              </w:rPr>
              <w:t>97</w:t>
            </w:r>
            <w:r>
              <w:rPr>
                <w:noProof/>
                <w:webHidden/>
              </w:rPr>
              <w:fldChar w:fldCharType="end"/>
            </w:r>
          </w:hyperlink>
        </w:p>
        <w:p w14:paraId="659D5953" w14:textId="011FBF7C" w:rsidR="00E205E7" w:rsidRDefault="00E205E7">
          <w:pPr>
            <w:pStyle w:val="Inhopg3"/>
            <w:tabs>
              <w:tab w:val="left" w:pos="1320"/>
              <w:tab w:val="right" w:leader="dot" w:pos="9062"/>
            </w:tabs>
            <w:rPr>
              <w:noProof/>
              <w:lang w:val="nl-NL" w:eastAsia="nl-NL"/>
            </w:rPr>
          </w:pPr>
          <w:hyperlink w:anchor="_Toc517094720" w:history="1">
            <w:r w:rsidRPr="00A26744">
              <w:rPr>
                <w:rStyle w:val="Hyperlink"/>
                <w:noProof/>
                <w:lang w:val="nl-NL"/>
              </w:rPr>
              <w:t>2.12.1</w:t>
            </w:r>
            <w:r>
              <w:rPr>
                <w:noProof/>
                <w:lang w:val="nl-NL" w:eastAsia="nl-NL"/>
              </w:rPr>
              <w:tab/>
            </w:r>
            <w:r w:rsidRPr="00A26744">
              <w:rPr>
                <w:rStyle w:val="Hyperlink"/>
                <w:noProof/>
                <w:lang w:val="nl-NL"/>
              </w:rPr>
              <w:t>Objecttype</w:t>
            </w:r>
            <w:r>
              <w:rPr>
                <w:noProof/>
                <w:webHidden/>
              </w:rPr>
              <w:tab/>
            </w:r>
            <w:r>
              <w:rPr>
                <w:noProof/>
                <w:webHidden/>
              </w:rPr>
              <w:fldChar w:fldCharType="begin"/>
            </w:r>
            <w:r>
              <w:rPr>
                <w:noProof/>
                <w:webHidden/>
              </w:rPr>
              <w:instrText xml:space="preserve"> PAGEREF _Toc517094720 \h </w:instrText>
            </w:r>
            <w:r>
              <w:rPr>
                <w:noProof/>
                <w:webHidden/>
              </w:rPr>
            </w:r>
            <w:r>
              <w:rPr>
                <w:noProof/>
                <w:webHidden/>
              </w:rPr>
              <w:fldChar w:fldCharType="separate"/>
            </w:r>
            <w:r w:rsidR="002D06D3">
              <w:rPr>
                <w:noProof/>
                <w:webHidden/>
              </w:rPr>
              <w:t>97</w:t>
            </w:r>
            <w:r>
              <w:rPr>
                <w:noProof/>
                <w:webHidden/>
              </w:rPr>
              <w:fldChar w:fldCharType="end"/>
            </w:r>
          </w:hyperlink>
        </w:p>
        <w:p w14:paraId="6078A030" w14:textId="6EC1B278" w:rsidR="00E205E7" w:rsidRDefault="00E205E7">
          <w:pPr>
            <w:pStyle w:val="Inhopg3"/>
            <w:tabs>
              <w:tab w:val="left" w:pos="1320"/>
              <w:tab w:val="right" w:leader="dot" w:pos="9062"/>
            </w:tabs>
            <w:rPr>
              <w:noProof/>
              <w:lang w:val="nl-NL" w:eastAsia="nl-NL"/>
            </w:rPr>
          </w:pPr>
          <w:hyperlink w:anchor="_Toc517094721" w:history="1">
            <w:r w:rsidRPr="00A26744">
              <w:rPr>
                <w:rStyle w:val="Hyperlink"/>
                <w:noProof/>
                <w:lang w:val="nl-NL"/>
              </w:rPr>
              <w:t>2.12.2</w:t>
            </w:r>
            <w:r>
              <w:rPr>
                <w:noProof/>
                <w:lang w:val="nl-NL" w:eastAsia="nl-NL"/>
              </w:rPr>
              <w:tab/>
            </w:r>
            <w:r w:rsidRPr="00A26744">
              <w:rPr>
                <w:rStyle w:val="Hyperlink"/>
                <w:noProof/>
                <w:lang w:val="nl-NL"/>
              </w:rPr>
              <w:t>Relatieklasse</w:t>
            </w:r>
            <w:r>
              <w:rPr>
                <w:noProof/>
                <w:webHidden/>
              </w:rPr>
              <w:tab/>
            </w:r>
            <w:r>
              <w:rPr>
                <w:noProof/>
                <w:webHidden/>
              </w:rPr>
              <w:fldChar w:fldCharType="begin"/>
            </w:r>
            <w:r>
              <w:rPr>
                <w:noProof/>
                <w:webHidden/>
              </w:rPr>
              <w:instrText xml:space="preserve"> PAGEREF _Toc517094721 \h </w:instrText>
            </w:r>
            <w:r>
              <w:rPr>
                <w:noProof/>
                <w:webHidden/>
              </w:rPr>
            </w:r>
            <w:r>
              <w:rPr>
                <w:noProof/>
                <w:webHidden/>
              </w:rPr>
              <w:fldChar w:fldCharType="separate"/>
            </w:r>
            <w:r w:rsidR="002D06D3">
              <w:rPr>
                <w:noProof/>
                <w:webHidden/>
              </w:rPr>
              <w:t>100</w:t>
            </w:r>
            <w:r>
              <w:rPr>
                <w:noProof/>
                <w:webHidden/>
              </w:rPr>
              <w:fldChar w:fldCharType="end"/>
            </w:r>
          </w:hyperlink>
        </w:p>
        <w:p w14:paraId="0EA645E1" w14:textId="50E5CF09" w:rsidR="00E205E7" w:rsidRDefault="00E205E7">
          <w:pPr>
            <w:pStyle w:val="Inhopg2"/>
            <w:tabs>
              <w:tab w:val="left" w:pos="880"/>
              <w:tab w:val="right" w:leader="dot" w:pos="9062"/>
            </w:tabs>
            <w:rPr>
              <w:noProof/>
              <w:lang w:val="nl-NL" w:eastAsia="nl-NL"/>
            </w:rPr>
          </w:pPr>
          <w:hyperlink w:anchor="_Toc517094722" w:history="1">
            <w:r w:rsidRPr="00A26744">
              <w:rPr>
                <w:rStyle w:val="Hyperlink"/>
                <w:noProof/>
              </w:rPr>
              <w:t>2.13</w:t>
            </w:r>
            <w:r>
              <w:rPr>
                <w:noProof/>
                <w:lang w:val="nl-NL" w:eastAsia="nl-NL"/>
              </w:rPr>
              <w:tab/>
            </w:r>
            <w:r w:rsidRPr="00A26744">
              <w:rPr>
                <w:rStyle w:val="Hyperlink"/>
                <w:noProof/>
              </w:rPr>
              <w:t>SAMENGESTELD INFORMATIEOBJECT</w:t>
            </w:r>
            <w:r>
              <w:rPr>
                <w:noProof/>
                <w:webHidden/>
              </w:rPr>
              <w:tab/>
            </w:r>
            <w:r>
              <w:rPr>
                <w:noProof/>
                <w:webHidden/>
              </w:rPr>
              <w:fldChar w:fldCharType="begin"/>
            </w:r>
            <w:r>
              <w:rPr>
                <w:noProof/>
                <w:webHidden/>
              </w:rPr>
              <w:instrText xml:space="preserve"> PAGEREF _Toc517094722 \h </w:instrText>
            </w:r>
            <w:r>
              <w:rPr>
                <w:noProof/>
                <w:webHidden/>
              </w:rPr>
            </w:r>
            <w:r>
              <w:rPr>
                <w:noProof/>
                <w:webHidden/>
              </w:rPr>
              <w:fldChar w:fldCharType="separate"/>
            </w:r>
            <w:r w:rsidR="002D06D3">
              <w:rPr>
                <w:noProof/>
                <w:webHidden/>
              </w:rPr>
              <w:t>101</w:t>
            </w:r>
            <w:r>
              <w:rPr>
                <w:noProof/>
                <w:webHidden/>
              </w:rPr>
              <w:fldChar w:fldCharType="end"/>
            </w:r>
          </w:hyperlink>
        </w:p>
        <w:p w14:paraId="1BD3868F" w14:textId="28E03F6D" w:rsidR="00E205E7" w:rsidRDefault="00E205E7">
          <w:pPr>
            <w:pStyle w:val="Inhopg2"/>
            <w:tabs>
              <w:tab w:val="left" w:pos="880"/>
              <w:tab w:val="right" w:leader="dot" w:pos="9062"/>
            </w:tabs>
            <w:rPr>
              <w:noProof/>
              <w:lang w:val="nl-NL" w:eastAsia="nl-NL"/>
            </w:rPr>
          </w:pPr>
          <w:hyperlink w:anchor="_Toc517094723" w:history="1">
            <w:r w:rsidRPr="00A26744">
              <w:rPr>
                <w:rStyle w:val="Hyperlink"/>
                <w:noProof/>
              </w:rPr>
              <w:t>2.14</w:t>
            </w:r>
            <w:r>
              <w:rPr>
                <w:noProof/>
                <w:lang w:val="nl-NL" w:eastAsia="nl-NL"/>
              </w:rPr>
              <w:tab/>
            </w:r>
            <w:r w:rsidRPr="00A26744">
              <w:rPr>
                <w:rStyle w:val="Hyperlink"/>
                <w:noProof/>
              </w:rPr>
              <w:t>STATUSTYPE</w:t>
            </w:r>
            <w:r>
              <w:rPr>
                <w:noProof/>
                <w:webHidden/>
              </w:rPr>
              <w:tab/>
            </w:r>
            <w:r>
              <w:rPr>
                <w:noProof/>
                <w:webHidden/>
              </w:rPr>
              <w:fldChar w:fldCharType="begin"/>
            </w:r>
            <w:r>
              <w:rPr>
                <w:noProof/>
                <w:webHidden/>
              </w:rPr>
              <w:instrText xml:space="preserve"> PAGEREF _Toc517094723 \h </w:instrText>
            </w:r>
            <w:r>
              <w:rPr>
                <w:noProof/>
                <w:webHidden/>
              </w:rPr>
            </w:r>
            <w:r>
              <w:rPr>
                <w:noProof/>
                <w:webHidden/>
              </w:rPr>
              <w:fldChar w:fldCharType="separate"/>
            </w:r>
            <w:r w:rsidR="002D06D3">
              <w:rPr>
                <w:noProof/>
                <w:webHidden/>
              </w:rPr>
              <w:t>101</w:t>
            </w:r>
            <w:r>
              <w:rPr>
                <w:noProof/>
                <w:webHidden/>
              </w:rPr>
              <w:fldChar w:fldCharType="end"/>
            </w:r>
          </w:hyperlink>
        </w:p>
        <w:p w14:paraId="1CDDC9CF" w14:textId="6D1034DB" w:rsidR="00E205E7" w:rsidRDefault="00E205E7">
          <w:pPr>
            <w:pStyle w:val="Inhopg3"/>
            <w:tabs>
              <w:tab w:val="left" w:pos="1320"/>
              <w:tab w:val="right" w:leader="dot" w:pos="9062"/>
            </w:tabs>
            <w:rPr>
              <w:noProof/>
              <w:lang w:val="nl-NL" w:eastAsia="nl-NL"/>
            </w:rPr>
          </w:pPr>
          <w:hyperlink w:anchor="_Toc517094724" w:history="1">
            <w:r w:rsidRPr="00A26744">
              <w:rPr>
                <w:rStyle w:val="Hyperlink"/>
                <w:noProof/>
              </w:rPr>
              <w:t>2.14.1</w:t>
            </w:r>
            <w:r>
              <w:rPr>
                <w:noProof/>
                <w:lang w:val="nl-NL" w:eastAsia="nl-NL"/>
              </w:rPr>
              <w:tab/>
            </w:r>
            <w:r w:rsidRPr="00A26744">
              <w:rPr>
                <w:rStyle w:val="Hyperlink"/>
                <w:noProof/>
              </w:rPr>
              <w:t>Unieke aanduiding</w:t>
            </w:r>
            <w:r>
              <w:rPr>
                <w:noProof/>
                <w:webHidden/>
              </w:rPr>
              <w:tab/>
            </w:r>
            <w:r>
              <w:rPr>
                <w:noProof/>
                <w:webHidden/>
              </w:rPr>
              <w:fldChar w:fldCharType="begin"/>
            </w:r>
            <w:r>
              <w:rPr>
                <w:noProof/>
                <w:webHidden/>
              </w:rPr>
              <w:instrText xml:space="preserve"> PAGEREF _Toc517094724 \h </w:instrText>
            </w:r>
            <w:r>
              <w:rPr>
                <w:noProof/>
                <w:webHidden/>
              </w:rPr>
            </w:r>
            <w:r>
              <w:rPr>
                <w:noProof/>
                <w:webHidden/>
              </w:rPr>
              <w:fldChar w:fldCharType="separate"/>
            </w:r>
            <w:r w:rsidR="002D06D3">
              <w:rPr>
                <w:noProof/>
                <w:webHidden/>
              </w:rPr>
              <w:t>102</w:t>
            </w:r>
            <w:r>
              <w:rPr>
                <w:noProof/>
                <w:webHidden/>
              </w:rPr>
              <w:fldChar w:fldCharType="end"/>
            </w:r>
          </w:hyperlink>
        </w:p>
        <w:p w14:paraId="0393C3F9" w14:textId="27C19BE7" w:rsidR="00E205E7" w:rsidRDefault="00E205E7">
          <w:pPr>
            <w:pStyle w:val="Inhopg3"/>
            <w:tabs>
              <w:tab w:val="left" w:pos="1320"/>
              <w:tab w:val="right" w:leader="dot" w:pos="9062"/>
            </w:tabs>
            <w:rPr>
              <w:noProof/>
              <w:lang w:val="nl-NL" w:eastAsia="nl-NL"/>
            </w:rPr>
          </w:pPr>
          <w:hyperlink w:anchor="_Toc517094725" w:history="1">
            <w:r w:rsidRPr="00A26744">
              <w:rPr>
                <w:rStyle w:val="Hyperlink"/>
                <w:noProof/>
              </w:rPr>
              <w:t>2.14.2</w:t>
            </w:r>
            <w:r>
              <w:rPr>
                <w:noProof/>
                <w:lang w:val="nl-NL" w:eastAsia="nl-NL"/>
              </w:rPr>
              <w:tab/>
            </w:r>
            <w:r w:rsidRPr="00A26744">
              <w:rPr>
                <w:rStyle w:val="Hyperlink"/>
                <w:noProof/>
              </w:rPr>
              <w:t>Termijnen</w:t>
            </w:r>
            <w:r>
              <w:rPr>
                <w:noProof/>
                <w:webHidden/>
              </w:rPr>
              <w:tab/>
            </w:r>
            <w:r>
              <w:rPr>
                <w:noProof/>
                <w:webHidden/>
              </w:rPr>
              <w:fldChar w:fldCharType="begin"/>
            </w:r>
            <w:r>
              <w:rPr>
                <w:noProof/>
                <w:webHidden/>
              </w:rPr>
              <w:instrText xml:space="preserve"> PAGEREF _Toc517094725 \h </w:instrText>
            </w:r>
            <w:r>
              <w:rPr>
                <w:noProof/>
                <w:webHidden/>
              </w:rPr>
            </w:r>
            <w:r>
              <w:rPr>
                <w:noProof/>
                <w:webHidden/>
              </w:rPr>
              <w:fldChar w:fldCharType="separate"/>
            </w:r>
            <w:r w:rsidR="002D06D3">
              <w:rPr>
                <w:noProof/>
                <w:webHidden/>
              </w:rPr>
              <w:t>103</w:t>
            </w:r>
            <w:r>
              <w:rPr>
                <w:noProof/>
                <w:webHidden/>
              </w:rPr>
              <w:fldChar w:fldCharType="end"/>
            </w:r>
          </w:hyperlink>
        </w:p>
        <w:p w14:paraId="56D1DCA8" w14:textId="4F2E188F" w:rsidR="00E205E7" w:rsidRDefault="00E205E7">
          <w:pPr>
            <w:pStyle w:val="Inhopg2"/>
            <w:tabs>
              <w:tab w:val="left" w:pos="880"/>
              <w:tab w:val="right" w:leader="dot" w:pos="9062"/>
            </w:tabs>
            <w:rPr>
              <w:noProof/>
              <w:lang w:val="nl-NL" w:eastAsia="nl-NL"/>
            </w:rPr>
          </w:pPr>
          <w:hyperlink w:anchor="_Toc517094726" w:history="1">
            <w:r w:rsidRPr="00A26744">
              <w:rPr>
                <w:rStyle w:val="Hyperlink"/>
                <w:noProof/>
              </w:rPr>
              <w:t>2.15</w:t>
            </w:r>
            <w:r>
              <w:rPr>
                <w:noProof/>
                <w:lang w:val="nl-NL" w:eastAsia="nl-NL"/>
              </w:rPr>
              <w:tab/>
            </w:r>
            <w:r w:rsidRPr="00A26744">
              <w:rPr>
                <w:rStyle w:val="Hyperlink"/>
                <w:noProof/>
              </w:rPr>
              <w:t>ZAAK</w:t>
            </w:r>
            <w:r>
              <w:rPr>
                <w:noProof/>
                <w:webHidden/>
              </w:rPr>
              <w:tab/>
            </w:r>
            <w:r>
              <w:rPr>
                <w:noProof/>
                <w:webHidden/>
              </w:rPr>
              <w:fldChar w:fldCharType="begin"/>
            </w:r>
            <w:r>
              <w:rPr>
                <w:noProof/>
                <w:webHidden/>
              </w:rPr>
              <w:instrText xml:space="preserve"> PAGEREF _Toc517094726 \h </w:instrText>
            </w:r>
            <w:r>
              <w:rPr>
                <w:noProof/>
                <w:webHidden/>
              </w:rPr>
            </w:r>
            <w:r>
              <w:rPr>
                <w:noProof/>
                <w:webHidden/>
              </w:rPr>
              <w:fldChar w:fldCharType="separate"/>
            </w:r>
            <w:r w:rsidR="002D06D3">
              <w:rPr>
                <w:noProof/>
                <w:webHidden/>
              </w:rPr>
              <w:t>105</w:t>
            </w:r>
            <w:r>
              <w:rPr>
                <w:noProof/>
                <w:webHidden/>
              </w:rPr>
              <w:fldChar w:fldCharType="end"/>
            </w:r>
          </w:hyperlink>
        </w:p>
        <w:p w14:paraId="4C0AF185" w14:textId="2773A12B" w:rsidR="00E205E7" w:rsidRDefault="00E205E7">
          <w:pPr>
            <w:pStyle w:val="Inhopg3"/>
            <w:tabs>
              <w:tab w:val="left" w:pos="1320"/>
              <w:tab w:val="right" w:leader="dot" w:pos="9062"/>
            </w:tabs>
            <w:rPr>
              <w:noProof/>
              <w:lang w:val="nl-NL" w:eastAsia="nl-NL"/>
            </w:rPr>
          </w:pPr>
          <w:hyperlink w:anchor="_Toc517094727" w:history="1">
            <w:r w:rsidRPr="00A26744">
              <w:rPr>
                <w:rStyle w:val="Hyperlink"/>
                <w:noProof/>
                <w:lang w:val="nl-NL"/>
              </w:rPr>
              <w:t>2.15.1</w:t>
            </w:r>
            <w:r>
              <w:rPr>
                <w:noProof/>
                <w:lang w:val="nl-NL" w:eastAsia="nl-NL"/>
              </w:rPr>
              <w:tab/>
            </w:r>
            <w:r w:rsidRPr="00A26744">
              <w:rPr>
                <w:rStyle w:val="Hyperlink"/>
                <w:noProof/>
                <w:lang w:val="nl-NL"/>
              </w:rPr>
              <w:t>Hoofd- en deelzaken en gerelateerde zaken</w:t>
            </w:r>
            <w:r>
              <w:rPr>
                <w:noProof/>
                <w:webHidden/>
              </w:rPr>
              <w:tab/>
            </w:r>
            <w:r>
              <w:rPr>
                <w:noProof/>
                <w:webHidden/>
              </w:rPr>
              <w:fldChar w:fldCharType="begin"/>
            </w:r>
            <w:r>
              <w:rPr>
                <w:noProof/>
                <w:webHidden/>
              </w:rPr>
              <w:instrText xml:space="preserve"> PAGEREF _Toc517094727 \h </w:instrText>
            </w:r>
            <w:r>
              <w:rPr>
                <w:noProof/>
                <w:webHidden/>
              </w:rPr>
            </w:r>
            <w:r>
              <w:rPr>
                <w:noProof/>
                <w:webHidden/>
              </w:rPr>
              <w:fldChar w:fldCharType="separate"/>
            </w:r>
            <w:r w:rsidR="002D06D3">
              <w:rPr>
                <w:noProof/>
                <w:webHidden/>
              </w:rPr>
              <w:t>108</w:t>
            </w:r>
            <w:r>
              <w:rPr>
                <w:noProof/>
                <w:webHidden/>
              </w:rPr>
              <w:fldChar w:fldCharType="end"/>
            </w:r>
          </w:hyperlink>
        </w:p>
        <w:p w14:paraId="5AE06903" w14:textId="4450CF65" w:rsidR="00E205E7" w:rsidRDefault="00E205E7">
          <w:pPr>
            <w:pStyle w:val="Inhopg3"/>
            <w:tabs>
              <w:tab w:val="left" w:pos="1320"/>
              <w:tab w:val="right" w:leader="dot" w:pos="9062"/>
            </w:tabs>
            <w:rPr>
              <w:noProof/>
              <w:lang w:val="nl-NL" w:eastAsia="nl-NL"/>
            </w:rPr>
          </w:pPr>
          <w:hyperlink w:anchor="_Toc517094728" w:history="1">
            <w:r w:rsidRPr="00A26744">
              <w:rPr>
                <w:rStyle w:val="Hyperlink"/>
                <w:noProof/>
                <w:lang w:val="nl-NL"/>
              </w:rPr>
              <w:t>2.15.2</w:t>
            </w:r>
            <w:r>
              <w:rPr>
                <w:noProof/>
                <w:lang w:val="nl-NL" w:eastAsia="nl-NL"/>
              </w:rPr>
              <w:tab/>
            </w:r>
            <w:r w:rsidRPr="00A26744">
              <w:rPr>
                <w:rStyle w:val="Hyperlink"/>
                <w:noProof/>
                <w:lang w:val="nl-NL"/>
              </w:rPr>
              <w:t>Archiveringskenmerken</w:t>
            </w:r>
            <w:r>
              <w:rPr>
                <w:noProof/>
                <w:webHidden/>
              </w:rPr>
              <w:tab/>
            </w:r>
            <w:r>
              <w:rPr>
                <w:noProof/>
                <w:webHidden/>
              </w:rPr>
              <w:fldChar w:fldCharType="begin"/>
            </w:r>
            <w:r>
              <w:rPr>
                <w:noProof/>
                <w:webHidden/>
              </w:rPr>
              <w:instrText xml:space="preserve"> PAGEREF _Toc517094728 \h </w:instrText>
            </w:r>
            <w:r>
              <w:rPr>
                <w:noProof/>
                <w:webHidden/>
              </w:rPr>
            </w:r>
            <w:r>
              <w:rPr>
                <w:noProof/>
                <w:webHidden/>
              </w:rPr>
              <w:fldChar w:fldCharType="separate"/>
            </w:r>
            <w:r w:rsidR="002D06D3">
              <w:rPr>
                <w:noProof/>
                <w:webHidden/>
              </w:rPr>
              <w:t>127</w:t>
            </w:r>
            <w:r>
              <w:rPr>
                <w:noProof/>
                <w:webHidden/>
              </w:rPr>
              <w:fldChar w:fldCharType="end"/>
            </w:r>
          </w:hyperlink>
        </w:p>
        <w:p w14:paraId="6E296EEE" w14:textId="5724BB28" w:rsidR="00E205E7" w:rsidRDefault="00E205E7">
          <w:pPr>
            <w:pStyle w:val="Inhopg3"/>
            <w:tabs>
              <w:tab w:val="left" w:pos="1320"/>
              <w:tab w:val="right" w:leader="dot" w:pos="9062"/>
            </w:tabs>
            <w:rPr>
              <w:noProof/>
              <w:lang w:val="nl-NL" w:eastAsia="nl-NL"/>
            </w:rPr>
          </w:pPr>
          <w:hyperlink w:anchor="_Toc517094729" w:history="1">
            <w:r w:rsidRPr="00A26744">
              <w:rPr>
                <w:rStyle w:val="Hyperlink"/>
                <w:noProof/>
              </w:rPr>
              <w:t>2.15.3</w:t>
            </w:r>
            <w:r>
              <w:rPr>
                <w:noProof/>
                <w:lang w:val="nl-NL" w:eastAsia="nl-NL"/>
              </w:rPr>
              <w:tab/>
            </w:r>
            <w:r w:rsidRPr="00A26744">
              <w:rPr>
                <w:rStyle w:val="Hyperlink"/>
                <w:noProof/>
              </w:rPr>
              <w:t>Zaakgeometrie</w:t>
            </w:r>
            <w:r>
              <w:rPr>
                <w:noProof/>
                <w:webHidden/>
              </w:rPr>
              <w:tab/>
            </w:r>
            <w:r>
              <w:rPr>
                <w:noProof/>
                <w:webHidden/>
              </w:rPr>
              <w:fldChar w:fldCharType="begin"/>
            </w:r>
            <w:r>
              <w:rPr>
                <w:noProof/>
                <w:webHidden/>
              </w:rPr>
              <w:instrText xml:space="preserve"> PAGEREF _Toc517094729 \h </w:instrText>
            </w:r>
            <w:r>
              <w:rPr>
                <w:noProof/>
                <w:webHidden/>
              </w:rPr>
            </w:r>
            <w:r>
              <w:rPr>
                <w:noProof/>
                <w:webHidden/>
              </w:rPr>
              <w:fldChar w:fldCharType="separate"/>
            </w:r>
            <w:r w:rsidR="002D06D3">
              <w:rPr>
                <w:noProof/>
                <w:webHidden/>
              </w:rPr>
              <w:t>139</w:t>
            </w:r>
            <w:r>
              <w:rPr>
                <w:noProof/>
                <w:webHidden/>
              </w:rPr>
              <w:fldChar w:fldCharType="end"/>
            </w:r>
          </w:hyperlink>
        </w:p>
        <w:p w14:paraId="46918E4E" w14:textId="4EC93813" w:rsidR="00E205E7" w:rsidRDefault="00E205E7">
          <w:pPr>
            <w:pStyle w:val="Inhopg3"/>
            <w:tabs>
              <w:tab w:val="left" w:pos="1320"/>
              <w:tab w:val="right" w:leader="dot" w:pos="9062"/>
            </w:tabs>
            <w:rPr>
              <w:noProof/>
              <w:lang w:val="nl-NL" w:eastAsia="nl-NL"/>
            </w:rPr>
          </w:pPr>
          <w:hyperlink w:anchor="_Toc517094730" w:history="1">
            <w:r w:rsidRPr="00A26744">
              <w:rPr>
                <w:rStyle w:val="Hyperlink"/>
                <w:noProof/>
              </w:rPr>
              <w:t>2.15.4</w:t>
            </w:r>
            <w:r>
              <w:rPr>
                <w:noProof/>
                <w:lang w:val="nl-NL" w:eastAsia="nl-NL"/>
              </w:rPr>
              <w:tab/>
            </w:r>
            <w:r w:rsidRPr="00A26744">
              <w:rPr>
                <w:rStyle w:val="Hyperlink"/>
                <w:noProof/>
              </w:rPr>
              <w:t>Verantwoordelijke organisatie</w:t>
            </w:r>
            <w:r>
              <w:rPr>
                <w:noProof/>
                <w:webHidden/>
              </w:rPr>
              <w:tab/>
            </w:r>
            <w:r>
              <w:rPr>
                <w:noProof/>
                <w:webHidden/>
              </w:rPr>
              <w:fldChar w:fldCharType="begin"/>
            </w:r>
            <w:r>
              <w:rPr>
                <w:noProof/>
                <w:webHidden/>
              </w:rPr>
              <w:instrText xml:space="preserve"> PAGEREF _Toc517094730 \h </w:instrText>
            </w:r>
            <w:r>
              <w:rPr>
                <w:noProof/>
                <w:webHidden/>
              </w:rPr>
            </w:r>
            <w:r>
              <w:rPr>
                <w:noProof/>
                <w:webHidden/>
              </w:rPr>
              <w:fldChar w:fldCharType="separate"/>
            </w:r>
            <w:r w:rsidR="002D06D3">
              <w:rPr>
                <w:noProof/>
                <w:webHidden/>
              </w:rPr>
              <w:t>142</w:t>
            </w:r>
            <w:r>
              <w:rPr>
                <w:noProof/>
                <w:webHidden/>
              </w:rPr>
              <w:fldChar w:fldCharType="end"/>
            </w:r>
          </w:hyperlink>
        </w:p>
        <w:p w14:paraId="590D2B43" w14:textId="796C8C5C" w:rsidR="00E205E7" w:rsidRDefault="00E205E7">
          <w:pPr>
            <w:pStyle w:val="Inhopg3"/>
            <w:tabs>
              <w:tab w:val="left" w:pos="1320"/>
              <w:tab w:val="right" w:leader="dot" w:pos="9062"/>
            </w:tabs>
            <w:rPr>
              <w:noProof/>
              <w:lang w:val="nl-NL" w:eastAsia="nl-NL"/>
            </w:rPr>
          </w:pPr>
          <w:hyperlink w:anchor="_Toc517094731" w:history="1">
            <w:r w:rsidRPr="00A26744">
              <w:rPr>
                <w:rStyle w:val="Hyperlink"/>
                <w:noProof/>
              </w:rPr>
              <w:t>2.15.5</w:t>
            </w:r>
            <w:r>
              <w:rPr>
                <w:noProof/>
                <w:lang w:val="nl-NL" w:eastAsia="nl-NL"/>
              </w:rPr>
              <w:tab/>
            </w:r>
            <w:r w:rsidRPr="00A26744">
              <w:rPr>
                <w:rStyle w:val="Hyperlink"/>
                <w:noProof/>
              </w:rPr>
              <w:t>Unieke aanduiding zaak</w:t>
            </w:r>
            <w:r>
              <w:rPr>
                <w:noProof/>
                <w:webHidden/>
              </w:rPr>
              <w:tab/>
            </w:r>
            <w:r>
              <w:rPr>
                <w:noProof/>
                <w:webHidden/>
              </w:rPr>
              <w:fldChar w:fldCharType="begin"/>
            </w:r>
            <w:r>
              <w:rPr>
                <w:noProof/>
                <w:webHidden/>
              </w:rPr>
              <w:instrText xml:space="preserve"> PAGEREF _Toc517094731 \h </w:instrText>
            </w:r>
            <w:r>
              <w:rPr>
                <w:noProof/>
                <w:webHidden/>
              </w:rPr>
            </w:r>
            <w:r>
              <w:rPr>
                <w:noProof/>
                <w:webHidden/>
              </w:rPr>
              <w:fldChar w:fldCharType="separate"/>
            </w:r>
            <w:r w:rsidR="002D06D3">
              <w:rPr>
                <w:noProof/>
                <w:webHidden/>
              </w:rPr>
              <w:t>143</w:t>
            </w:r>
            <w:r>
              <w:rPr>
                <w:noProof/>
                <w:webHidden/>
              </w:rPr>
              <w:fldChar w:fldCharType="end"/>
            </w:r>
          </w:hyperlink>
        </w:p>
        <w:p w14:paraId="69419CE1" w14:textId="5C0F3414" w:rsidR="00E205E7" w:rsidRDefault="00E205E7">
          <w:pPr>
            <w:pStyle w:val="Inhopg3"/>
            <w:tabs>
              <w:tab w:val="left" w:pos="1320"/>
              <w:tab w:val="right" w:leader="dot" w:pos="9062"/>
            </w:tabs>
            <w:rPr>
              <w:noProof/>
              <w:lang w:val="nl-NL" w:eastAsia="nl-NL"/>
            </w:rPr>
          </w:pPr>
          <w:hyperlink w:anchor="_Toc517094732" w:history="1">
            <w:r w:rsidRPr="00A26744">
              <w:rPr>
                <w:rStyle w:val="Hyperlink"/>
                <w:noProof/>
                <w:lang w:val="nl-NL"/>
              </w:rPr>
              <w:t>2.15.6</w:t>
            </w:r>
            <w:r>
              <w:rPr>
                <w:noProof/>
                <w:lang w:val="nl-NL" w:eastAsia="nl-NL"/>
              </w:rPr>
              <w:tab/>
            </w:r>
            <w:r w:rsidRPr="00A26744">
              <w:rPr>
                <w:rStyle w:val="Hyperlink"/>
                <w:noProof/>
                <w:lang w:val="nl-NL"/>
              </w:rPr>
              <w:t>Vertrouwelijkheid</w:t>
            </w:r>
            <w:r>
              <w:rPr>
                <w:noProof/>
                <w:webHidden/>
              </w:rPr>
              <w:tab/>
            </w:r>
            <w:r>
              <w:rPr>
                <w:noProof/>
                <w:webHidden/>
              </w:rPr>
              <w:fldChar w:fldCharType="begin"/>
            </w:r>
            <w:r>
              <w:rPr>
                <w:noProof/>
                <w:webHidden/>
              </w:rPr>
              <w:instrText xml:space="preserve"> PAGEREF _Toc517094732 \h </w:instrText>
            </w:r>
            <w:r>
              <w:rPr>
                <w:noProof/>
                <w:webHidden/>
              </w:rPr>
            </w:r>
            <w:r>
              <w:rPr>
                <w:noProof/>
                <w:webHidden/>
              </w:rPr>
              <w:fldChar w:fldCharType="separate"/>
            </w:r>
            <w:r w:rsidR="002D06D3">
              <w:rPr>
                <w:noProof/>
                <w:webHidden/>
              </w:rPr>
              <w:t>145</w:t>
            </w:r>
            <w:r>
              <w:rPr>
                <w:noProof/>
                <w:webHidden/>
              </w:rPr>
              <w:fldChar w:fldCharType="end"/>
            </w:r>
          </w:hyperlink>
        </w:p>
        <w:p w14:paraId="152C4107" w14:textId="16962F68" w:rsidR="00E205E7" w:rsidRDefault="00E205E7">
          <w:pPr>
            <w:pStyle w:val="Inhopg3"/>
            <w:tabs>
              <w:tab w:val="left" w:pos="1320"/>
              <w:tab w:val="right" w:leader="dot" w:pos="9062"/>
            </w:tabs>
            <w:rPr>
              <w:noProof/>
              <w:lang w:val="nl-NL" w:eastAsia="nl-NL"/>
            </w:rPr>
          </w:pPr>
          <w:hyperlink w:anchor="_Toc517094733" w:history="1">
            <w:r w:rsidRPr="00A26744">
              <w:rPr>
                <w:rStyle w:val="Hyperlink"/>
                <w:noProof/>
                <w:lang w:val="nl-NL"/>
              </w:rPr>
              <w:t>2.15.7</w:t>
            </w:r>
            <w:r>
              <w:rPr>
                <w:noProof/>
                <w:lang w:val="nl-NL" w:eastAsia="nl-NL"/>
              </w:rPr>
              <w:tab/>
            </w:r>
            <w:r w:rsidRPr="00A26744">
              <w:rPr>
                <w:rStyle w:val="Hyperlink"/>
                <w:noProof/>
                <w:lang w:val="nl-NL"/>
              </w:rPr>
              <w:t>Producten en diensten en communicatiekanaal</w:t>
            </w:r>
            <w:r>
              <w:rPr>
                <w:noProof/>
                <w:webHidden/>
              </w:rPr>
              <w:tab/>
            </w:r>
            <w:r>
              <w:rPr>
                <w:noProof/>
                <w:webHidden/>
              </w:rPr>
              <w:fldChar w:fldCharType="begin"/>
            </w:r>
            <w:r>
              <w:rPr>
                <w:noProof/>
                <w:webHidden/>
              </w:rPr>
              <w:instrText xml:space="preserve"> PAGEREF _Toc517094733 \h </w:instrText>
            </w:r>
            <w:r>
              <w:rPr>
                <w:noProof/>
                <w:webHidden/>
              </w:rPr>
            </w:r>
            <w:r>
              <w:rPr>
                <w:noProof/>
                <w:webHidden/>
              </w:rPr>
              <w:fldChar w:fldCharType="separate"/>
            </w:r>
            <w:r w:rsidR="002D06D3">
              <w:rPr>
                <w:noProof/>
                <w:webHidden/>
              </w:rPr>
              <w:t>146</w:t>
            </w:r>
            <w:r>
              <w:rPr>
                <w:noProof/>
                <w:webHidden/>
              </w:rPr>
              <w:fldChar w:fldCharType="end"/>
            </w:r>
          </w:hyperlink>
        </w:p>
        <w:p w14:paraId="5DC7627D" w14:textId="571E6723" w:rsidR="00E205E7" w:rsidRDefault="00E205E7">
          <w:pPr>
            <w:pStyle w:val="Inhopg3"/>
            <w:tabs>
              <w:tab w:val="left" w:pos="1320"/>
              <w:tab w:val="right" w:leader="dot" w:pos="9062"/>
            </w:tabs>
            <w:rPr>
              <w:noProof/>
              <w:lang w:val="nl-NL" w:eastAsia="nl-NL"/>
            </w:rPr>
          </w:pPr>
          <w:hyperlink w:anchor="_Toc517094734" w:history="1">
            <w:r w:rsidRPr="00A26744">
              <w:rPr>
                <w:rStyle w:val="Hyperlink"/>
                <w:noProof/>
              </w:rPr>
              <w:t>2.15.8</w:t>
            </w:r>
            <w:r>
              <w:rPr>
                <w:noProof/>
                <w:lang w:val="nl-NL" w:eastAsia="nl-NL"/>
              </w:rPr>
              <w:tab/>
            </w:r>
            <w:r w:rsidRPr="00A26744">
              <w:rPr>
                <w:rStyle w:val="Hyperlink"/>
                <w:noProof/>
              </w:rPr>
              <w:t>Zaaktypespecifieke eigenschappen</w:t>
            </w:r>
            <w:r>
              <w:rPr>
                <w:noProof/>
                <w:webHidden/>
              </w:rPr>
              <w:tab/>
            </w:r>
            <w:r>
              <w:rPr>
                <w:noProof/>
                <w:webHidden/>
              </w:rPr>
              <w:fldChar w:fldCharType="begin"/>
            </w:r>
            <w:r>
              <w:rPr>
                <w:noProof/>
                <w:webHidden/>
              </w:rPr>
              <w:instrText xml:space="preserve"> PAGEREF _Toc517094734 \h </w:instrText>
            </w:r>
            <w:r>
              <w:rPr>
                <w:noProof/>
                <w:webHidden/>
              </w:rPr>
            </w:r>
            <w:r>
              <w:rPr>
                <w:noProof/>
                <w:webHidden/>
              </w:rPr>
              <w:fldChar w:fldCharType="separate"/>
            </w:r>
            <w:r w:rsidR="002D06D3">
              <w:rPr>
                <w:noProof/>
                <w:webHidden/>
              </w:rPr>
              <w:t>149</w:t>
            </w:r>
            <w:r>
              <w:rPr>
                <w:noProof/>
                <w:webHidden/>
              </w:rPr>
              <w:fldChar w:fldCharType="end"/>
            </w:r>
          </w:hyperlink>
        </w:p>
        <w:p w14:paraId="451A310C" w14:textId="51FDD275" w:rsidR="00E205E7" w:rsidRDefault="00E205E7">
          <w:pPr>
            <w:pStyle w:val="Inhopg2"/>
            <w:tabs>
              <w:tab w:val="left" w:pos="880"/>
              <w:tab w:val="right" w:leader="dot" w:pos="9062"/>
            </w:tabs>
            <w:rPr>
              <w:noProof/>
              <w:lang w:val="nl-NL" w:eastAsia="nl-NL"/>
            </w:rPr>
          </w:pPr>
          <w:hyperlink w:anchor="_Toc517094735" w:history="1">
            <w:r w:rsidRPr="00A26744">
              <w:rPr>
                <w:rStyle w:val="Hyperlink"/>
                <w:noProof/>
              </w:rPr>
              <w:t>2.16</w:t>
            </w:r>
            <w:r>
              <w:rPr>
                <w:noProof/>
                <w:lang w:val="nl-NL" w:eastAsia="nl-NL"/>
              </w:rPr>
              <w:tab/>
            </w:r>
            <w:r w:rsidRPr="00A26744">
              <w:rPr>
                <w:rStyle w:val="Hyperlink"/>
                <w:noProof/>
              </w:rPr>
              <w:t>ZAAKTYPE</w:t>
            </w:r>
            <w:r>
              <w:rPr>
                <w:noProof/>
                <w:webHidden/>
              </w:rPr>
              <w:tab/>
            </w:r>
            <w:r>
              <w:rPr>
                <w:noProof/>
                <w:webHidden/>
              </w:rPr>
              <w:fldChar w:fldCharType="begin"/>
            </w:r>
            <w:r>
              <w:rPr>
                <w:noProof/>
                <w:webHidden/>
              </w:rPr>
              <w:instrText xml:space="preserve"> PAGEREF _Toc517094735 \h </w:instrText>
            </w:r>
            <w:r>
              <w:rPr>
                <w:noProof/>
                <w:webHidden/>
              </w:rPr>
            </w:r>
            <w:r>
              <w:rPr>
                <w:noProof/>
                <w:webHidden/>
              </w:rPr>
              <w:fldChar w:fldCharType="separate"/>
            </w:r>
            <w:r w:rsidR="002D06D3">
              <w:rPr>
                <w:noProof/>
                <w:webHidden/>
              </w:rPr>
              <w:t>150</w:t>
            </w:r>
            <w:r>
              <w:rPr>
                <w:noProof/>
                <w:webHidden/>
              </w:rPr>
              <w:fldChar w:fldCharType="end"/>
            </w:r>
          </w:hyperlink>
        </w:p>
        <w:p w14:paraId="18D878D2" w14:textId="68F269ED" w:rsidR="00E205E7" w:rsidRDefault="00E205E7">
          <w:pPr>
            <w:pStyle w:val="Inhopg3"/>
            <w:tabs>
              <w:tab w:val="left" w:pos="1320"/>
              <w:tab w:val="right" w:leader="dot" w:pos="9062"/>
            </w:tabs>
            <w:rPr>
              <w:noProof/>
              <w:lang w:val="nl-NL" w:eastAsia="nl-NL"/>
            </w:rPr>
          </w:pPr>
          <w:hyperlink w:anchor="_Toc517094736" w:history="1">
            <w:r w:rsidRPr="00A26744">
              <w:rPr>
                <w:rStyle w:val="Hyperlink"/>
                <w:noProof/>
              </w:rPr>
              <w:t>2.16.1</w:t>
            </w:r>
            <w:r>
              <w:rPr>
                <w:noProof/>
                <w:lang w:val="nl-NL" w:eastAsia="nl-NL"/>
              </w:rPr>
              <w:tab/>
            </w:r>
            <w:r w:rsidRPr="00A26744">
              <w:rPr>
                <w:rStyle w:val="Hyperlink"/>
                <w:noProof/>
              </w:rPr>
              <w:t>Unieke aanduiding</w:t>
            </w:r>
            <w:r>
              <w:rPr>
                <w:noProof/>
                <w:webHidden/>
              </w:rPr>
              <w:tab/>
            </w:r>
            <w:r>
              <w:rPr>
                <w:noProof/>
                <w:webHidden/>
              </w:rPr>
              <w:fldChar w:fldCharType="begin"/>
            </w:r>
            <w:r>
              <w:rPr>
                <w:noProof/>
                <w:webHidden/>
              </w:rPr>
              <w:instrText xml:space="preserve"> PAGEREF _Toc517094736 \h </w:instrText>
            </w:r>
            <w:r>
              <w:rPr>
                <w:noProof/>
                <w:webHidden/>
              </w:rPr>
            </w:r>
            <w:r>
              <w:rPr>
                <w:noProof/>
                <w:webHidden/>
              </w:rPr>
              <w:fldChar w:fldCharType="separate"/>
            </w:r>
            <w:r w:rsidR="002D06D3">
              <w:rPr>
                <w:noProof/>
                <w:webHidden/>
              </w:rPr>
              <w:t>153</w:t>
            </w:r>
            <w:r>
              <w:rPr>
                <w:noProof/>
                <w:webHidden/>
              </w:rPr>
              <w:fldChar w:fldCharType="end"/>
            </w:r>
          </w:hyperlink>
        </w:p>
        <w:p w14:paraId="439FD380" w14:textId="5F86960E" w:rsidR="00E205E7" w:rsidRDefault="00E205E7">
          <w:pPr>
            <w:pStyle w:val="Inhopg3"/>
            <w:tabs>
              <w:tab w:val="left" w:pos="1320"/>
              <w:tab w:val="right" w:leader="dot" w:pos="9062"/>
            </w:tabs>
            <w:rPr>
              <w:noProof/>
              <w:lang w:val="nl-NL" w:eastAsia="nl-NL"/>
            </w:rPr>
          </w:pPr>
          <w:hyperlink w:anchor="_Toc517094737" w:history="1">
            <w:r w:rsidRPr="00A26744">
              <w:rPr>
                <w:rStyle w:val="Hyperlink"/>
                <w:noProof/>
              </w:rPr>
              <w:t>2.16.2</w:t>
            </w:r>
            <w:r>
              <w:rPr>
                <w:noProof/>
                <w:lang w:val="nl-NL" w:eastAsia="nl-NL"/>
              </w:rPr>
              <w:tab/>
            </w:r>
            <w:r w:rsidRPr="00A26744">
              <w:rPr>
                <w:rStyle w:val="Hyperlink"/>
                <w:noProof/>
              </w:rPr>
              <w:t>Termijnen</w:t>
            </w:r>
            <w:r>
              <w:rPr>
                <w:noProof/>
                <w:webHidden/>
              </w:rPr>
              <w:tab/>
            </w:r>
            <w:r>
              <w:rPr>
                <w:noProof/>
                <w:webHidden/>
              </w:rPr>
              <w:fldChar w:fldCharType="begin"/>
            </w:r>
            <w:r>
              <w:rPr>
                <w:noProof/>
                <w:webHidden/>
              </w:rPr>
              <w:instrText xml:space="preserve"> PAGEREF _Toc517094737 \h </w:instrText>
            </w:r>
            <w:r>
              <w:rPr>
                <w:noProof/>
                <w:webHidden/>
              </w:rPr>
            </w:r>
            <w:r>
              <w:rPr>
                <w:noProof/>
                <w:webHidden/>
              </w:rPr>
              <w:fldChar w:fldCharType="separate"/>
            </w:r>
            <w:r w:rsidR="002D06D3">
              <w:rPr>
                <w:noProof/>
                <w:webHidden/>
              </w:rPr>
              <w:t>153</w:t>
            </w:r>
            <w:r>
              <w:rPr>
                <w:noProof/>
                <w:webHidden/>
              </w:rPr>
              <w:fldChar w:fldCharType="end"/>
            </w:r>
          </w:hyperlink>
        </w:p>
        <w:p w14:paraId="6581ACB7" w14:textId="70FC4E5C" w:rsidR="00E205E7" w:rsidRDefault="00E205E7">
          <w:pPr>
            <w:pStyle w:val="Inhopg2"/>
            <w:tabs>
              <w:tab w:val="left" w:pos="880"/>
              <w:tab w:val="right" w:leader="dot" w:pos="9062"/>
            </w:tabs>
            <w:rPr>
              <w:noProof/>
              <w:lang w:val="nl-NL" w:eastAsia="nl-NL"/>
            </w:rPr>
          </w:pPr>
          <w:hyperlink w:anchor="_Toc517094738" w:history="1">
            <w:r w:rsidRPr="00A26744">
              <w:rPr>
                <w:rStyle w:val="Hyperlink"/>
                <w:noProof/>
              </w:rPr>
              <w:t>2.17</w:t>
            </w:r>
            <w:r>
              <w:rPr>
                <w:noProof/>
                <w:lang w:val="nl-NL" w:eastAsia="nl-NL"/>
              </w:rPr>
              <w:tab/>
            </w:r>
            <w:r w:rsidRPr="00A26744">
              <w:rPr>
                <w:rStyle w:val="Hyperlink"/>
                <w:noProof/>
              </w:rPr>
              <w:t>ZAAK-INFORMATIEOBJECT</w:t>
            </w:r>
            <w:r>
              <w:rPr>
                <w:noProof/>
                <w:webHidden/>
              </w:rPr>
              <w:tab/>
            </w:r>
            <w:r>
              <w:rPr>
                <w:noProof/>
                <w:webHidden/>
              </w:rPr>
              <w:fldChar w:fldCharType="begin"/>
            </w:r>
            <w:r>
              <w:rPr>
                <w:noProof/>
                <w:webHidden/>
              </w:rPr>
              <w:instrText xml:space="preserve"> PAGEREF _Toc517094738 \h </w:instrText>
            </w:r>
            <w:r>
              <w:rPr>
                <w:noProof/>
                <w:webHidden/>
              </w:rPr>
            </w:r>
            <w:r>
              <w:rPr>
                <w:noProof/>
                <w:webHidden/>
              </w:rPr>
              <w:fldChar w:fldCharType="separate"/>
            </w:r>
            <w:r w:rsidR="002D06D3">
              <w:rPr>
                <w:noProof/>
                <w:webHidden/>
              </w:rPr>
              <w:t>158</w:t>
            </w:r>
            <w:r>
              <w:rPr>
                <w:noProof/>
                <w:webHidden/>
              </w:rPr>
              <w:fldChar w:fldCharType="end"/>
            </w:r>
          </w:hyperlink>
        </w:p>
        <w:p w14:paraId="3ACBD2CE" w14:textId="18C74D15" w:rsidR="00E205E7" w:rsidRDefault="00E205E7">
          <w:pPr>
            <w:pStyle w:val="Inhopg1"/>
            <w:tabs>
              <w:tab w:val="left" w:pos="440"/>
              <w:tab w:val="right" w:leader="dot" w:pos="9062"/>
            </w:tabs>
            <w:rPr>
              <w:noProof/>
              <w:lang w:val="nl-NL" w:eastAsia="nl-NL"/>
            </w:rPr>
          </w:pPr>
          <w:hyperlink w:anchor="_Toc517094739" w:history="1">
            <w:r w:rsidRPr="00A26744">
              <w:rPr>
                <w:rStyle w:val="Hyperlink"/>
                <w:noProof/>
              </w:rPr>
              <w:t>3</w:t>
            </w:r>
            <w:r>
              <w:rPr>
                <w:noProof/>
                <w:lang w:val="nl-NL" w:eastAsia="nl-NL"/>
              </w:rPr>
              <w:tab/>
            </w:r>
            <w:r w:rsidRPr="00A26744">
              <w:rPr>
                <w:rStyle w:val="Hyperlink"/>
                <w:noProof/>
              </w:rPr>
              <w:t>Niet gehonoreerde verzoeken</w:t>
            </w:r>
            <w:r>
              <w:rPr>
                <w:noProof/>
                <w:webHidden/>
              </w:rPr>
              <w:tab/>
            </w:r>
            <w:r>
              <w:rPr>
                <w:noProof/>
                <w:webHidden/>
              </w:rPr>
              <w:fldChar w:fldCharType="begin"/>
            </w:r>
            <w:r>
              <w:rPr>
                <w:noProof/>
                <w:webHidden/>
              </w:rPr>
              <w:instrText xml:space="preserve"> PAGEREF _Toc517094739 \h </w:instrText>
            </w:r>
            <w:r>
              <w:rPr>
                <w:noProof/>
                <w:webHidden/>
              </w:rPr>
            </w:r>
            <w:r>
              <w:rPr>
                <w:noProof/>
                <w:webHidden/>
              </w:rPr>
              <w:fldChar w:fldCharType="separate"/>
            </w:r>
            <w:r w:rsidR="002D06D3">
              <w:rPr>
                <w:noProof/>
                <w:webHidden/>
              </w:rPr>
              <w:t>164</w:t>
            </w:r>
            <w:r>
              <w:rPr>
                <w:noProof/>
                <w:webHidden/>
              </w:rPr>
              <w:fldChar w:fldCharType="end"/>
            </w:r>
          </w:hyperlink>
        </w:p>
        <w:p w14:paraId="3862F903" w14:textId="578DAE43" w:rsidR="00E205E7" w:rsidRDefault="00E205E7">
          <w:pPr>
            <w:pStyle w:val="Inhopg1"/>
            <w:tabs>
              <w:tab w:val="right" w:leader="dot" w:pos="9062"/>
            </w:tabs>
            <w:rPr>
              <w:noProof/>
              <w:lang w:val="nl-NL" w:eastAsia="nl-NL"/>
            </w:rPr>
          </w:pPr>
          <w:hyperlink w:anchor="_Toc517094740" w:history="1">
            <w:r w:rsidRPr="00A26744">
              <w:rPr>
                <w:rStyle w:val="Hyperlink"/>
                <w:noProof/>
                <w:lang w:val="nl-NL"/>
              </w:rPr>
              <w:t>Bijlage 1: Leden werkgroep doorontwikkeling RGBZ</w:t>
            </w:r>
            <w:r>
              <w:rPr>
                <w:noProof/>
                <w:webHidden/>
              </w:rPr>
              <w:tab/>
            </w:r>
            <w:r>
              <w:rPr>
                <w:noProof/>
                <w:webHidden/>
              </w:rPr>
              <w:fldChar w:fldCharType="begin"/>
            </w:r>
            <w:r>
              <w:rPr>
                <w:noProof/>
                <w:webHidden/>
              </w:rPr>
              <w:instrText xml:space="preserve"> PAGEREF _Toc517094740 \h </w:instrText>
            </w:r>
            <w:r>
              <w:rPr>
                <w:noProof/>
                <w:webHidden/>
              </w:rPr>
            </w:r>
            <w:r>
              <w:rPr>
                <w:noProof/>
                <w:webHidden/>
              </w:rPr>
              <w:fldChar w:fldCharType="separate"/>
            </w:r>
            <w:r w:rsidR="002D06D3">
              <w:rPr>
                <w:noProof/>
                <w:webHidden/>
              </w:rPr>
              <w:t>168</w:t>
            </w:r>
            <w:r>
              <w:rPr>
                <w:noProof/>
                <w:webHidden/>
              </w:rPr>
              <w:fldChar w:fldCharType="end"/>
            </w:r>
          </w:hyperlink>
        </w:p>
        <w:p w14:paraId="47F7A934" w14:textId="022C85AC" w:rsidR="00E205E7" w:rsidRDefault="00E205E7">
          <w:pPr>
            <w:pStyle w:val="Inhopg1"/>
            <w:tabs>
              <w:tab w:val="right" w:leader="dot" w:pos="9062"/>
            </w:tabs>
            <w:rPr>
              <w:noProof/>
              <w:lang w:val="nl-NL" w:eastAsia="nl-NL"/>
            </w:rPr>
          </w:pPr>
          <w:hyperlink w:anchor="_Toc517094741" w:history="1">
            <w:r w:rsidRPr="00A26744">
              <w:rPr>
                <w:rStyle w:val="Hyperlink"/>
                <w:noProof/>
              </w:rPr>
              <w:t>Bijlage 2: Opsomming voorgestelde wijzigingen</w:t>
            </w:r>
            <w:r>
              <w:rPr>
                <w:noProof/>
                <w:webHidden/>
              </w:rPr>
              <w:tab/>
            </w:r>
            <w:r>
              <w:rPr>
                <w:noProof/>
                <w:webHidden/>
              </w:rPr>
              <w:fldChar w:fldCharType="begin"/>
            </w:r>
            <w:r>
              <w:rPr>
                <w:noProof/>
                <w:webHidden/>
              </w:rPr>
              <w:instrText xml:space="preserve"> PAGEREF _Toc517094741 \h </w:instrText>
            </w:r>
            <w:r>
              <w:rPr>
                <w:noProof/>
                <w:webHidden/>
              </w:rPr>
            </w:r>
            <w:r>
              <w:rPr>
                <w:noProof/>
                <w:webHidden/>
              </w:rPr>
              <w:fldChar w:fldCharType="separate"/>
            </w:r>
            <w:r w:rsidR="002D06D3">
              <w:rPr>
                <w:noProof/>
                <w:webHidden/>
              </w:rPr>
              <w:t>169</w:t>
            </w:r>
            <w:r>
              <w:rPr>
                <w:noProof/>
                <w:webHidden/>
              </w:rPr>
              <w:fldChar w:fldCharType="end"/>
            </w:r>
          </w:hyperlink>
        </w:p>
        <w:p w14:paraId="0D75477E" w14:textId="1DA73D46" w:rsidR="0038425A" w:rsidRPr="00BC0BAD" w:rsidRDefault="00DA5D93">
          <w:pPr>
            <w:rPr>
              <w:noProof/>
            </w:rPr>
          </w:pPr>
          <w:r w:rsidRPr="00BC0BAD">
            <w:rPr>
              <w:noProof/>
            </w:rPr>
            <w:lastRenderedPageBreak/>
            <w:fldChar w:fldCharType="end"/>
          </w:r>
        </w:p>
      </w:sdtContent>
    </w:sdt>
    <w:p w14:paraId="41677F96" w14:textId="77777777" w:rsidR="0038425A" w:rsidRPr="00DD0F4F" w:rsidRDefault="0038425A">
      <w:pPr>
        <w:rPr>
          <w:rFonts w:asciiTheme="majorHAnsi" w:eastAsiaTheme="majorEastAsia" w:hAnsiTheme="majorHAnsi" w:cstheme="majorBidi"/>
          <w:b/>
          <w:bCs/>
          <w:noProof/>
          <w:color w:val="CC0068"/>
          <w:sz w:val="32"/>
          <w:szCs w:val="28"/>
          <w:lang w:val="nl-NL"/>
        </w:rPr>
      </w:pPr>
      <w:r w:rsidRPr="00DD0F4F">
        <w:rPr>
          <w:noProof/>
          <w:lang w:val="nl-NL"/>
        </w:rPr>
        <w:br w:type="page"/>
      </w:r>
    </w:p>
    <w:p w14:paraId="3A968006" w14:textId="77777777" w:rsidR="0022264C" w:rsidRPr="00BC0BAD" w:rsidRDefault="00103274" w:rsidP="0038425A">
      <w:pPr>
        <w:pStyle w:val="Kop1"/>
        <w:rPr>
          <w:noProof/>
        </w:rPr>
      </w:pPr>
      <w:bookmarkStart w:id="1" w:name="_Toc517094675"/>
      <w:r w:rsidRPr="00BC0BAD">
        <w:rPr>
          <w:noProof/>
        </w:rPr>
        <w:lastRenderedPageBreak/>
        <w:t>Inleiding</w:t>
      </w:r>
      <w:bookmarkEnd w:id="1"/>
    </w:p>
    <w:p w14:paraId="3ABA3A8D" w14:textId="77777777" w:rsidR="007838F4" w:rsidRPr="00DD0F4F" w:rsidRDefault="007838F4" w:rsidP="00103274">
      <w:pPr>
        <w:rPr>
          <w:noProof/>
          <w:lang w:val="nl-NL"/>
        </w:rPr>
      </w:pPr>
      <w:r w:rsidRPr="00DD0F4F">
        <w:rPr>
          <w:noProof/>
          <w:lang w:val="nl-NL"/>
        </w:rPr>
        <w:t xml:space="preserve">In 2008-2009 is het RGBZ  opgesteld dat in 2010 is vastgesteld en gepubliceerd. In het gebruik er van door gemeenten, andere overheden en leveranciers zijn diverse (vermeende) tekortkomingen en wensen tot aanpassing gesignaleerd. In 2012 heeft de ‘Werkgroep doorontwikkeling RGBZ’ deze wijzigingsverzoeken beoordeeld. </w:t>
      </w:r>
    </w:p>
    <w:p w14:paraId="1564FAEF" w14:textId="77777777" w:rsidR="0038425A" w:rsidRPr="00DD0F4F" w:rsidRDefault="004217DD" w:rsidP="0038425A">
      <w:pPr>
        <w:rPr>
          <w:noProof/>
          <w:lang w:val="nl-NL"/>
        </w:rPr>
      </w:pPr>
      <w:r w:rsidRPr="00DD0F4F">
        <w:rPr>
          <w:noProof/>
          <w:lang w:val="nl-NL"/>
        </w:rPr>
        <w:t>De werkgroep is vijf maal bijeengeweest</w:t>
      </w:r>
      <w:r w:rsidR="001E1BAB">
        <w:rPr>
          <w:noProof/>
          <w:lang w:val="nl-NL"/>
        </w:rPr>
        <w:t>,</w:t>
      </w:r>
      <w:r w:rsidRPr="00DD0F4F">
        <w:rPr>
          <w:noProof/>
          <w:lang w:val="nl-NL"/>
        </w:rPr>
        <w:t xml:space="preserve"> heeft tussendoor de wijzigingsverzoeken bediscussieerd op Pleio</w:t>
      </w:r>
      <w:r w:rsidR="001E1BAB">
        <w:rPr>
          <w:noProof/>
          <w:lang w:val="nl-NL"/>
        </w:rPr>
        <w:t xml:space="preserve"> en tot slot een conceptversie van het wijzigingsvoorstel opgeleverd</w:t>
      </w:r>
      <w:r w:rsidRPr="00DD0F4F">
        <w:rPr>
          <w:noProof/>
          <w:lang w:val="nl-NL"/>
        </w:rPr>
        <w:t xml:space="preserve">. </w:t>
      </w:r>
      <w:r w:rsidR="009C5412" w:rsidRPr="00DD0F4F">
        <w:rPr>
          <w:noProof/>
          <w:lang w:val="nl-NL"/>
        </w:rPr>
        <w:t>Zie bijlage 1 voor de leden van de werkgroep.</w:t>
      </w:r>
    </w:p>
    <w:p w14:paraId="5DFB4FC8" w14:textId="5DDB280C" w:rsidR="00DF74C5" w:rsidRPr="00DD0F4F" w:rsidRDefault="001E1BAB" w:rsidP="0038425A">
      <w:pPr>
        <w:rPr>
          <w:noProof/>
          <w:lang w:val="nl-NL"/>
        </w:rPr>
      </w:pPr>
      <w:r>
        <w:rPr>
          <w:noProof/>
          <w:lang w:val="nl-NL"/>
        </w:rPr>
        <w:t>H</w:t>
      </w:r>
      <w:r w:rsidR="009C5412" w:rsidRPr="00DD0F4F">
        <w:rPr>
          <w:noProof/>
          <w:lang w:val="nl-NL"/>
        </w:rPr>
        <w:t xml:space="preserve">et wijzigingsvoorstel </w:t>
      </w:r>
      <w:r>
        <w:rPr>
          <w:noProof/>
          <w:lang w:val="nl-NL"/>
        </w:rPr>
        <w:t xml:space="preserve">is vervolgens </w:t>
      </w:r>
      <w:r w:rsidR="00010599" w:rsidRPr="00DD0F4F">
        <w:rPr>
          <w:noProof/>
          <w:lang w:val="nl-NL"/>
        </w:rPr>
        <w:t>beoorde</w:t>
      </w:r>
      <w:r>
        <w:rPr>
          <w:noProof/>
          <w:lang w:val="nl-NL"/>
        </w:rPr>
        <w:t>e</w:t>
      </w:r>
      <w:r w:rsidR="00010599" w:rsidRPr="00DD0F4F">
        <w:rPr>
          <w:noProof/>
          <w:lang w:val="nl-NL"/>
        </w:rPr>
        <w:t>l</w:t>
      </w:r>
      <w:r>
        <w:rPr>
          <w:noProof/>
          <w:lang w:val="nl-NL"/>
        </w:rPr>
        <w:t>d</w:t>
      </w:r>
      <w:r w:rsidR="00010599" w:rsidRPr="00DD0F4F">
        <w:rPr>
          <w:noProof/>
          <w:lang w:val="nl-NL"/>
        </w:rPr>
        <w:t xml:space="preserve"> door de Expertgroep Informatiemodellen. </w:t>
      </w:r>
      <w:r w:rsidR="00290BCA">
        <w:rPr>
          <w:noProof/>
          <w:lang w:val="nl-NL"/>
        </w:rPr>
        <w:t>Daarna is</w:t>
      </w:r>
      <w:r w:rsidR="00DF74C5" w:rsidRPr="00DD0F4F">
        <w:rPr>
          <w:noProof/>
          <w:lang w:val="nl-NL"/>
        </w:rPr>
        <w:t xml:space="preserve"> de </w:t>
      </w:r>
      <w:r w:rsidR="0076453B" w:rsidRPr="00DD0F4F">
        <w:rPr>
          <w:noProof/>
          <w:lang w:val="nl-NL"/>
        </w:rPr>
        <w:t xml:space="preserve"> harmonisering </w:t>
      </w:r>
      <w:r w:rsidR="00DF74C5" w:rsidRPr="00DD0F4F">
        <w:rPr>
          <w:noProof/>
          <w:lang w:val="nl-NL"/>
        </w:rPr>
        <w:t>verwerkt van</w:t>
      </w:r>
      <w:r w:rsidR="0076453B" w:rsidRPr="00DD0F4F">
        <w:rPr>
          <w:noProof/>
          <w:lang w:val="nl-NL"/>
        </w:rPr>
        <w:t xml:space="preserve"> het Toepassingsprofiel </w:t>
      </w:r>
      <w:r w:rsidR="00290BCA">
        <w:rPr>
          <w:noProof/>
          <w:lang w:val="nl-NL"/>
        </w:rPr>
        <w:t xml:space="preserve">Metadatering </w:t>
      </w:r>
      <w:r w:rsidR="0076453B" w:rsidRPr="00DD0F4F">
        <w:rPr>
          <w:noProof/>
          <w:lang w:val="nl-NL"/>
        </w:rPr>
        <w:t>Lokale Overheden (een informatiemodel voor metadatering van ‘rec</w:t>
      </w:r>
      <w:r w:rsidR="003D1807" w:rsidRPr="00DD0F4F">
        <w:rPr>
          <w:noProof/>
          <w:lang w:val="nl-NL"/>
        </w:rPr>
        <w:t>o</w:t>
      </w:r>
      <w:r w:rsidR="0076453B" w:rsidRPr="00DD0F4F">
        <w:rPr>
          <w:noProof/>
          <w:lang w:val="nl-NL"/>
        </w:rPr>
        <w:t xml:space="preserve">rds’ cq. archiefbescheiden) met het RGBZ. </w:t>
      </w:r>
      <w:r w:rsidR="00DF74C5" w:rsidRPr="00DD0F4F">
        <w:rPr>
          <w:noProof/>
          <w:lang w:val="nl-NL"/>
        </w:rPr>
        <w:t xml:space="preserve">Tevens is het RGBZ afgestemd op versie </w:t>
      </w:r>
      <w:r w:rsidR="003D1807" w:rsidRPr="00DD0F4F">
        <w:rPr>
          <w:noProof/>
          <w:lang w:val="nl-NL"/>
        </w:rPr>
        <w:t xml:space="preserve">2.1 </w:t>
      </w:r>
      <w:r w:rsidR="00DF74C5" w:rsidRPr="00DD0F4F">
        <w:rPr>
          <w:noProof/>
          <w:lang w:val="nl-NL"/>
        </w:rPr>
        <w:t xml:space="preserve">van het informatiemodel van de ZTC 2. Voortschrijdend inzicht en opmerkingen van gemeenten en leveranciers hebben tevens geleid tot </w:t>
      </w:r>
      <w:r w:rsidR="00290BCA">
        <w:rPr>
          <w:noProof/>
          <w:lang w:val="nl-NL"/>
        </w:rPr>
        <w:t xml:space="preserve">verdere </w:t>
      </w:r>
      <w:r w:rsidR="00DF74C5" w:rsidRPr="00DD0F4F">
        <w:rPr>
          <w:noProof/>
          <w:lang w:val="nl-NL"/>
        </w:rPr>
        <w:t xml:space="preserve">verbetering.  </w:t>
      </w:r>
      <w:r w:rsidR="00290BCA">
        <w:rPr>
          <w:noProof/>
          <w:lang w:val="nl-NL"/>
        </w:rPr>
        <w:t xml:space="preserve">Een en ander is besproken in meerdere bijeenkomsten van de Expertgroep Informatiemodellen. </w:t>
      </w:r>
      <w:r w:rsidR="00290BCA" w:rsidRPr="00DD0F4F">
        <w:rPr>
          <w:noProof/>
          <w:lang w:val="nl-NL"/>
        </w:rPr>
        <w:t>Zie bijlage 1 voor de leden.</w:t>
      </w:r>
    </w:p>
    <w:p w14:paraId="0D3084E6" w14:textId="2554E03D" w:rsidR="00010599" w:rsidRPr="00DD0F4F" w:rsidRDefault="0045482E" w:rsidP="001D6BEB">
      <w:pPr>
        <w:rPr>
          <w:noProof/>
          <w:lang w:val="nl-NL"/>
        </w:rPr>
      </w:pPr>
      <w:r>
        <w:rPr>
          <w:noProof/>
          <w:lang w:val="nl-NL"/>
        </w:rPr>
        <w:t>D</w:t>
      </w:r>
      <w:r w:rsidRPr="00DD0F4F">
        <w:rPr>
          <w:noProof/>
          <w:lang w:val="nl-NL"/>
        </w:rPr>
        <w:t xml:space="preserve">eze </w:t>
      </w:r>
      <w:r w:rsidR="00E205E7">
        <w:rPr>
          <w:noProof/>
          <w:lang w:val="nl-NL"/>
        </w:rPr>
        <w:t xml:space="preserve"> daaruit resulterende </w:t>
      </w:r>
      <w:r w:rsidRPr="00DD0F4F">
        <w:rPr>
          <w:noProof/>
          <w:lang w:val="nl-NL"/>
        </w:rPr>
        <w:t>versie</w:t>
      </w:r>
      <w:r>
        <w:rPr>
          <w:noProof/>
          <w:lang w:val="nl-NL"/>
        </w:rPr>
        <w:t xml:space="preserve"> </w:t>
      </w:r>
      <w:r w:rsidR="005F700F">
        <w:rPr>
          <w:noProof/>
          <w:lang w:val="nl-NL"/>
        </w:rPr>
        <w:t xml:space="preserve">1.0 van het wijzigingsvoorstel </w:t>
      </w:r>
      <w:r w:rsidR="00E205E7">
        <w:rPr>
          <w:noProof/>
          <w:lang w:val="nl-NL"/>
        </w:rPr>
        <w:t xml:space="preserve">is </w:t>
      </w:r>
      <w:r w:rsidRPr="00DD0F4F">
        <w:rPr>
          <w:noProof/>
          <w:lang w:val="nl-NL"/>
        </w:rPr>
        <w:t>door de</w:t>
      </w:r>
      <w:r>
        <w:rPr>
          <w:noProof/>
          <w:lang w:val="nl-NL"/>
        </w:rPr>
        <w:t xml:space="preserve"> Regiegroep Gegevens- en Berichtenstandaarden op 4 december 2014 vastgesteld.</w:t>
      </w:r>
      <w:r w:rsidR="001D6BEB">
        <w:rPr>
          <w:noProof/>
          <w:lang w:val="nl-NL"/>
        </w:rPr>
        <w:t xml:space="preserve"> Dit </w:t>
      </w:r>
      <w:r w:rsidR="00E205E7">
        <w:rPr>
          <w:noProof/>
          <w:lang w:val="nl-NL"/>
        </w:rPr>
        <w:t>betreft</w:t>
      </w:r>
      <w:r w:rsidR="001D6BEB">
        <w:rPr>
          <w:noProof/>
          <w:lang w:val="nl-NL"/>
        </w:rPr>
        <w:t xml:space="preserve"> de </w:t>
      </w:r>
      <w:r w:rsidR="00010599" w:rsidRPr="00DD0F4F">
        <w:rPr>
          <w:noProof/>
          <w:lang w:val="nl-NL"/>
        </w:rPr>
        <w:t>door de Expertgroep</w:t>
      </w:r>
      <w:r w:rsidR="00DF74C5" w:rsidRPr="00DD0F4F">
        <w:rPr>
          <w:noProof/>
          <w:lang w:val="nl-NL"/>
        </w:rPr>
        <w:t xml:space="preserve"> Informatiemodellen</w:t>
      </w:r>
      <w:r w:rsidR="00290BCA">
        <w:rPr>
          <w:noProof/>
          <w:lang w:val="nl-NL"/>
        </w:rPr>
        <w:t xml:space="preserve"> </w:t>
      </w:r>
      <w:r w:rsidR="00232F6E">
        <w:rPr>
          <w:noProof/>
          <w:lang w:val="nl-NL"/>
        </w:rPr>
        <w:t xml:space="preserve">op 27 november 2014 goedgekeurde versie waarin de bij die goedkeuring besproken aanpassingen verwerkt zijn. </w:t>
      </w:r>
      <w:r w:rsidR="001D6BEB">
        <w:rPr>
          <w:noProof/>
          <w:lang w:val="nl-NL"/>
        </w:rPr>
        <w:t>Met</w:t>
      </w:r>
      <w:r w:rsidR="00290BCA">
        <w:rPr>
          <w:noProof/>
          <w:lang w:val="nl-NL"/>
        </w:rPr>
        <w:t xml:space="preserve"> de Regiegroep Gegevens- en Berichtenstandaarden</w:t>
      </w:r>
      <w:r w:rsidR="00232F6E">
        <w:rPr>
          <w:noProof/>
          <w:lang w:val="nl-NL"/>
        </w:rPr>
        <w:t xml:space="preserve"> </w:t>
      </w:r>
      <w:r w:rsidR="001D6BEB">
        <w:rPr>
          <w:noProof/>
          <w:lang w:val="nl-NL"/>
        </w:rPr>
        <w:t>is</w:t>
      </w:r>
      <w:r w:rsidR="00290BCA">
        <w:rPr>
          <w:noProof/>
          <w:lang w:val="nl-NL"/>
        </w:rPr>
        <w:t xml:space="preserve"> afgestemd in welk tijdsbestek de </w:t>
      </w:r>
      <w:r w:rsidR="00010599" w:rsidRPr="00DD0F4F">
        <w:rPr>
          <w:noProof/>
          <w:lang w:val="nl-NL"/>
        </w:rPr>
        <w:t xml:space="preserve">wijzigingen verwerkt worden tot een nieuw </w:t>
      </w:r>
      <w:r w:rsidR="00290BCA">
        <w:rPr>
          <w:noProof/>
          <w:lang w:val="nl-NL"/>
        </w:rPr>
        <w:t xml:space="preserve">vast te stellen </w:t>
      </w:r>
      <w:r w:rsidR="00010599" w:rsidRPr="00DD0F4F">
        <w:rPr>
          <w:noProof/>
          <w:lang w:val="nl-NL"/>
        </w:rPr>
        <w:t xml:space="preserve">versie van het RGBZ. Daarbij </w:t>
      </w:r>
      <w:r w:rsidR="00E205E7">
        <w:rPr>
          <w:noProof/>
          <w:lang w:val="nl-NL"/>
        </w:rPr>
        <w:t>is</w:t>
      </w:r>
      <w:r w:rsidR="00010599" w:rsidRPr="00DD0F4F">
        <w:rPr>
          <w:noProof/>
          <w:lang w:val="nl-NL"/>
        </w:rPr>
        <w:t xml:space="preserve"> nauw afgestemd met het versiebeheer van aanpalende standaarden zoals StUF-Zaken, </w:t>
      </w:r>
      <w:r w:rsidR="00290BCA">
        <w:rPr>
          <w:noProof/>
          <w:lang w:val="nl-NL"/>
        </w:rPr>
        <w:t>Im</w:t>
      </w:r>
      <w:r w:rsidR="00010599" w:rsidRPr="00DD0F4F">
        <w:rPr>
          <w:noProof/>
          <w:lang w:val="nl-NL"/>
        </w:rPr>
        <w:t xml:space="preserve">ZTC, StUF-ZTC, de </w:t>
      </w:r>
      <w:r w:rsidR="00290BCA" w:rsidRPr="00DD0F4F">
        <w:rPr>
          <w:noProof/>
          <w:lang w:val="nl-NL"/>
        </w:rPr>
        <w:t>Z</w:t>
      </w:r>
      <w:r w:rsidR="00290BCA">
        <w:rPr>
          <w:noProof/>
          <w:lang w:val="nl-NL"/>
        </w:rPr>
        <w:t>aak</w:t>
      </w:r>
      <w:r w:rsidR="00010599" w:rsidRPr="00DD0F4F">
        <w:rPr>
          <w:noProof/>
          <w:lang w:val="nl-NL"/>
        </w:rPr>
        <w:t>-D</w:t>
      </w:r>
      <w:r w:rsidR="00290BCA">
        <w:rPr>
          <w:noProof/>
          <w:lang w:val="nl-NL"/>
        </w:rPr>
        <w:t>ocument</w:t>
      </w:r>
      <w:r w:rsidR="00010599" w:rsidRPr="00DD0F4F">
        <w:rPr>
          <w:noProof/>
          <w:lang w:val="nl-NL"/>
        </w:rPr>
        <w:t>-services, het RSGB en StUF-BG</w:t>
      </w:r>
      <w:r w:rsidR="00E205E7">
        <w:rPr>
          <w:noProof/>
          <w:lang w:val="nl-NL"/>
        </w:rPr>
        <w:t xml:space="preserve"> en zijn </w:t>
      </w:r>
      <w:r w:rsidR="00010599" w:rsidRPr="00DD0F4F">
        <w:rPr>
          <w:noProof/>
          <w:lang w:val="nl-NL"/>
        </w:rPr>
        <w:t>diverse gremia rond deze standaarden, gemeenten en leveranciers</w:t>
      </w:r>
      <w:r w:rsidR="00E205E7">
        <w:rPr>
          <w:noProof/>
          <w:lang w:val="nl-NL"/>
        </w:rPr>
        <w:t>, betrokken</w:t>
      </w:r>
      <w:r w:rsidR="00010599" w:rsidRPr="00DD0F4F">
        <w:rPr>
          <w:noProof/>
          <w:lang w:val="nl-NL"/>
        </w:rPr>
        <w:t>.</w:t>
      </w:r>
      <w:r w:rsidR="001D6BEB">
        <w:rPr>
          <w:noProof/>
          <w:lang w:val="nl-NL"/>
        </w:rPr>
        <w:t xml:space="preserve"> </w:t>
      </w:r>
      <w:r w:rsidR="002C3030">
        <w:rPr>
          <w:noProof/>
          <w:lang w:val="nl-NL"/>
        </w:rPr>
        <w:t xml:space="preserve">Afgesproken is </w:t>
      </w:r>
      <w:r w:rsidR="00E205E7">
        <w:rPr>
          <w:noProof/>
          <w:lang w:val="nl-NL"/>
        </w:rPr>
        <w:t xml:space="preserve">met de Regiegroep </w:t>
      </w:r>
      <w:r w:rsidR="002C3030">
        <w:rPr>
          <w:noProof/>
          <w:lang w:val="nl-NL"/>
        </w:rPr>
        <w:t xml:space="preserve">dat het wijzigingsvoorstel nog aangepast kan worden indien </w:t>
      </w:r>
      <w:r w:rsidR="002C3030" w:rsidRPr="002C3030">
        <w:rPr>
          <w:noProof/>
          <w:lang w:val="nl-NL"/>
        </w:rPr>
        <w:t>indien blijkt dat een wijzigingsvoorstel niet correct verwerkt is</w:t>
      </w:r>
      <w:r w:rsidR="002C3030">
        <w:rPr>
          <w:noProof/>
          <w:lang w:val="nl-NL"/>
        </w:rPr>
        <w:t xml:space="preserve">, </w:t>
      </w:r>
      <w:r w:rsidR="002C3030" w:rsidRPr="002C3030">
        <w:rPr>
          <w:noProof/>
          <w:lang w:val="nl-NL"/>
        </w:rPr>
        <w:t>indien uit de ‘verStUFfing’ blijkt dat het R</w:t>
      </w:r>
      <w:r w:rsidR="002C3030">
        <w:rPr>
          <w:noProof/>
          <w:lang w:val="nl-NL"/>
        </w:rPr>
        <w:t xml:space="preserve">GBZ niet correct is, indien aansluiting op (het ontwerp van) de nieuwe Selectielijst </w:t>
      </w:r>
      <w:r w:rsidR="002C3030" w:rsidRPr="002C3030">
        <w:rPr>
          <w:noProof/>
          <w:lang w:val="nl-NL"/>
        </w:rPr>
        <w:t>Archiefbescheiden Gemeenten</w:t>
      </w:r>
      <w:r w:rsidR="002C3030">
        <w:rPr>
          <w:noProof/>
          <w:lang w:val="nl-NL"/>
        </w:rPr>
        <w:t xml:space="preserve"> dit vereist en/of indien aansluiting op </w:t>
      </w:r>
      <w:r w:rsidR="002C3030" w:rsidRPr="002C3030">
        <w:rPr>
          <w:noProof/>
          <w:lang w:val="nl-NL"/>
        </w:rPr>
        <w:t>een nieuwe versie van het RSGB</w:t>
      </w:r>
      <w:r w:rsidR="002C3030">
        <w:rPr>
          <w:noProof/>
          <w:lang w:val="nl-NL"/>
        </w:rPr>
        <w:t xml:space="preserve"> dit vereist. </w:t>
      </w:r>
      <w:r w:rsidR="001D6BEB">
        <w:rPr>
          <w:noProof/>
          <w:lang w:val="nl-NL"/>
        </w:rPr>
        <w:t>Zie hiervoor de stukken en verslaglegging van de vergadering van de Regiegroep Gegevens- en Berichtenstandaarden van 4-12-2014.</w:t>
      </w:r>
      <w:r w:rsidR="00E205E7">
        <w:rPr>
          <w:noProof/>
          <w:lang w:val="nl-NL"/>
        </w:rPr>
        <w:t xml:space="preserve"> </w:t>
      </w:r>
      <w:r w:rsidR="005F700F">
        <w:rPr>
          <w:noProof/>
          <w:lang w:val="nl-NL"/>
        </w:rPr>
        <w:t xml:space="preserve">In de periode tot medio 2018 is het wijzigingsvoostel daadwerkelijk op deze onderwerpen (m.u.v. de ‘verStUFfing’ aangezien de inzichten hierop inmiddels veranderd zijn) aangepast en aangescherpt en enkele malen besproken in de Expertgroep Informatiemodellen. Versie 1.1 van het wijzigingsvoorstel is op [datum] goedgekeurd door laatstgenoemde Expertgroep. </w:t>
      </w:r>
    </w:p>
    <w:p w14:paraId="19672BD9" w14:textId="402C6934" w:rsidR="00010599" w:rsidRDefault="00010599" w:rsidP="0038425A">
      <w:pPr>
        <w:rPr>
          <w:noProof/>
          <w:lang w:val="nl-NL"/>
        </w:rPr>
      </w:pPr>
      <w:r w:rsidRPr="00DD0F4F">
        <w:rPr>
          <w:noProof/>
          <w:lang w:val="nl-NL"/>
        </w:rPr>
        <w:t xml:space="preserve">Veel van de ingediende wijzigingsverzoeken zijn gehonoreerd. Deze verzoeken, de consequenties daarvan voor het RGBZ en de motivering daarvoor, treft u aan in hoofdstuk 2. </w:t>
      </w:r>
      <w:r w:rsidR="006B6695" w:rsidRPr="00DD0F4F">
        <w:rPr>
          <w:noProof/>
          <w:lang w:val="nl-NL"/>
        </w:rPr>
        <w:t xml:space="preserve">De wijzigingen t.o.v. RGBZ 1.0 zijn daarin gemarkeerd (rood in de pdf-versie). </w:t>
      </w:r>
      <w:r w:rsidRPr="00DD0F4F">
        <w:rPr>
          <w:noProof/>
          <w:lang w:val="nl-NL"/>
        </w:rPr>
        <w:t xml:space="preserve">De inhoudsopgave van hoofdstuk 2 geeft een impressie van de onderwerpen waarop de wijzigingen betrekking hebben. </w:t>
      </w:r>
      <w:r w:rsidR="00290BCA">
        <w:rPr>
          <w:noProof/>
          <w:lang w:val="nl-NL"/>
        </w:rPr>
        <w:t>In bijlage 2 geven we een opsomming van de wijzigingen per objecttype.</w:t>
      </w:r>
      <w:r w:rsidRPr="00DD0F4F">
        <w:rPr>
          <w:noProof/>
          <w:lang w:val="nl-NL"/>
        </w:rPr>
        <w:br/>
        <w:t>De niet gehonoreerde verzoeken motiveren we in hoofdstuk 3.</w:t>
      </w:r>
    </w:p>
    <w:p w14:paraId="02CCBA00" w14:textId="58D70C9D" w:rsidR="005F700F" w:rsidRPr="00DD0F4F" w:rsidRDefault="005F700F" w:rsidP="0038425A">
      <w:pPr>
        <w:rPr>
          <w:noProof/>
          <w:lang w:val="nl-NL"/>
        </w:rPr>
      </w:pPr>
      <w:r>
        <w:rPr>
          <w:noProof/>
          <w:lang w:val="nl-NL"/>
        </w:rPr>
        <w:t xml:space="preserve">Dit wijzigingsvoorstel geeft zo goed mogelijk de veranderingen in de specificaties van het RGBZ weer. Voor de daadwerkelijke specificaties is leidend de rapportage van het informatiemodel zoals gepubliceerd op GEMM Online. </w:t>
      </w:r>
    </w:p>
    <w:p w14:paraId="2609D177" w14:textId="3CBBC5B1" w:rsidR="00010599" w:rsidRPr="00DD0F4F" w:rsidRDefault="00010599" w:rsidP="0038425A">
      <w:pPr>
        <w:rPr>
          <w:noProof/>
          <w:lang w:val="nl-NL"/>
        </w:rPr>
      </w:pPr>
      <w:r w:rsidRPr="00DD0F4F">
        <w:rPr>
          <w:noProof/>
          <w:lang w:val="nl-NL"/>
        </w:rPr>
        <w:lastRenderedPageBreak/>
        <w:t xml:space="preserve">Voor vragen en opmerkingen naar aanleiding van dit wijzigingsvoorstel kunt u zich wenden tot </w:t>
      </w:r>
      <w:r w:rsidR="00E205E7">
        <w:rPr>
          <w:noProof/>
          <w:lang w:val="nl-NL"/>
        </w:rPr>
        <w:t>VNG Realisatie</w:t>
      </w:r>
      <w:r w:rsidRPr="00DD0F4F">
        <w:rPr>
          <w:noProof/>
          <w:lang w:val="nl-NL"/>
        </w:rPr>
        <w:t xml:space="preserve">, </w:t>
      </w:r>
      <w:r w:rsidR="001E1BAB">
        <w:rPr>
          <w:noProof/>
          <w:lang w:val="nl-NL"/>
        </w:rPr>
        <w:t xml:space="preserve">het team </w:t>
      </w:r>
      <w:r w:rsidR="00E205E7">
        <w:rPr>
          <w:noProof/>
          <w:lang w:val="nl-NL"/>
        </w:rPr>
        <w:t>Architectuur &amp; S</w:t>
      </w:r>
      <w:r w:rsidR="001E1BAB">
        <w:rPr>
          <w:noProof/>
          <w:lang w:val="nl-NL"/>
        </w:rPr>
        <w:t>tandaarden</w:t>
      </w:r>
      <w:r w:rsidRPr="00DD0F4F">
        <w:rPr>
          <w:noProof/>
          <w:lang w:val="nl-NL"/>
        </w:rPr>
        <w:t xml:space="preserve">. </w:t>
      </w:r>
    </w:p>
    <w:p w14:paraId="61B58D75" w14:textId="77777777" w:rsidR="0038425A" w:rsidRPr="00DD0F4F" w:rsidRDefault="0038425A" w:rsidP="0038425A">
      <w:pPr>
        <w:rPr>
          <w:noProof/>
          <w:lang w:val="nl-NL"/>
        </w:rPr>
      </w:pPr>
      <w:r w:rsidRPr="00DD0F4F">
        <w:rPr>
          <w:noProof/>
          <w:lang w:val="nl-NL"/>
        </w:rPr>
        <w:br w:type="page"/>
      </w:r>
    </w:p>
    <w:p w14:paraId="0D00A96F" w14:textId="77777777" w:rsidR="0038425A" w:rsidRDefault="00103274" w:rsidP="0038425A">
      <w:pPr>
        <w:pStyle w:val="Kop1"/>
        <w:rPr>
          <w:noProof/>
        </w:rPr>
      </w:pPr>
      <w:bookmarkStart w:id="2" w:name="_Toc517094676"/>
      <w:r w:rsidRPr="00BC0BAD">
        <w:rPr>
          <w:noProof/>
        </w:rPr>
        <w:lastRenderedPageBreak/>
        <w:t>Wijzigingen</w:t>
      </w:r>
      <w:bookmarkEnd w:id="2"/>
    </w:p>
    <w:p w14:paraId="6D70B853" w14:textId="77777777" w:rsidR="00CF5C11" w:rsidRDefault="00CC4555" w:rsidP="0044638F">
      <w:r w:rsidRPr="00DD0F4F">
        <w:rPr>
          <w:lang w:val="nl-NL"/>
        </w:rPr>
        <w:t xml:space="preserve">In de volgende paragrafen specificeren we </w:t>
      </w:r>
      <w:r w:rsidR="00010599" w:rsidRPr="00DD0F4F">
        <w:rPr>
          <w:lang w:val="nl-NL"/>
        </w:rPr>
        <w:t xml:space="preserve">per objecttype </w:t>
      </w:r>
      <w:r w:rsidRPr="00DD0F4F">
        <w:rPr>
          <w:lang w:val="nl-NL"/>
        </w:rPr>
        <w:t xml:space="preserve">de voorgestelde wijzigingen op het RGBZ versie 1.0. Het resultaat qua diagram </w:t>
      </w:r>
      <w:r w:rsidR="00CF5C11" w:rsidRPr="00DD0F4F">
        <w:rPr>
          <w:lang w:val="nl-NL"/>
        </w:rPr>
        <w:t>vermelden we op de volgende bladzij</w:t>
      </w:r>
      <w:r w:rsidRPr="00DD0F4F">
        <w:rPr>
          <w:lang w:val="nl-NL"/>
        </w:rPr>
        <w:t>.</w:t>
      </w:r>
      <w:r w:rsidR="00CF5C11" w:rsidRPr="00DD0F4F">
        <w:rPr>
          <w:lang w:val="nl-NL"/>
        </w:rPr>
        <w:t xml:space="preserve"> </w:t>
      </w:r>
      <w:r w:rsidR="00CF5C11">
        <w:t>De wijzigingen betreffen op hoofdlijnen:</w:t>
      </w:r>
    </w:p>
    <w:p w14:paraId="185C406A" w14:textId="714B0A23" w:rsidR="00594431" w:rsidRDefault="00CF5C11" w:rsidP="00594431">
      <w:pPr>
        <w:pStyle w:val="Lijstalinea"/>
        <w:numPr>
          <w:ilvl w:val="0"/>
          <w:numId w:val="11"/>
        </w:numPr>
      </w:pPr>
      <w:r w:rsidRPr="00DD0F4F">
        <w:rPr>
          <w:lang w:val="nl-NL"/>
        </w:rPr>
        <w:t>Aanscherping zaak, deelzaak en gerelateerde zaak;</w:t>
      </w:r>
      <w:r w:rsidRPr="00DD0F4F">
        <w:rPr>
          <w:lang w:val="nl-NL"/>
        </w:rPr>
        <w:br/>
        <w:t xml:space="preserve">In de praktijk blijkt het niet eenduidig te zijn wat het begin en einde van een zaak vormt, wanneer deelzaken toegepast worden en wat de rol is van gerelateerde zaken. De ene organisatie gaat daar anders mee om dan de andere. Bij </w:t>
      </w:r>
      <w:r w:rsidR="00362A29" w:rsidRPr="00DD0F4F">
        <w:rPr>
          <w:lang w:val="nl-NL"/>
        </w:rPr>
        <w:t xml:space="preserve">de uitwisseling van informatie over zaken en bij </w:t>
      </w:r>
      <w:r w:rsidRPr="00DD0F4F">
        <w:rPr>
          <w:lang w:val="nl-NL"/>
        </w:rPr>
        <w:t xml:space="preserve">het samenwerken aan zaken in ketens kan dit tot problemen leiden. </w:t>
      </w:r>
      <w:r w:rsidR="001B73B7" w:rsidRPr="00DD0F4F">
        <w:rPr>
          <w:lang w:val="nl-NL"/>
        </w:rPr>
        <w:t xml:space="preserve">Het model, definities en toelichtingen hebben we hierop aangepast en aangescherpt (zie vooral par. </w:t>
      </w:r>
      <w:r w:rsidR="00DA5D93">
        <w:fldChar w:fldCharType="begin"/>
      </w:r>
      <w:r w:rsidR="001B73B7" w:rsidRPr="00DD0F4F">
        <w:rPr>
          <w:lang w:val="nl-NL"/>
        </w:rPr>
        <w:instrText xml:space="preserve"> REF _Ref361129776 \r \h </w:instrText>
      </w:r>
      <w:r w:rsidR="00DA5D93">
        <w:fldChar w:fldCharType="separate"/>
      </w:r>
      <w:r w:rsidR="001D4541">
        <w:rPr>
          <w:lang w:val="nl-NL"/>
        </w:rPr>
        <w:t>2.14.1</w:t>
      </w:r>
      <w:r w:rsidR="00DA5D93">
        <w:fldChar w:fldCharType="end"/>
      </w:r>
      <w:r w:rsidR="001B73B7">
        <w:t>).</w:t>
      </w:r>
    </w:p>
    <w:p w14:paraId="261FEA84" w14:textId="77777777" w:rsidR="00594431" w:rsidRDefault="00F04EBE" w:rsidP="00594431">
      <w:pPr>
        <w:pStyle w:val="Lijstalinea"/>
        <w:numPr>
          <w:ilvl w:val="0"/>
          <w:numId w:val="11"/>
        </w:numPr>
        <w:rPr>
          <w:lang w:val="nl-NL"/>
        </w:rPr>
      </w:pPr>
      <w:r w:rsidRPr="00DD0F4F">
        <w:rPr>
          <w:lang w:val="nl-NL"/>
        </w:rPr>
        <w:t>Unieke aanduidingen van objecttypen;</w:t>
      </w:r>
      <w:r w:rsidRPr="00DD0F4F">
        <w:rPr>
          <w:lang w:val="nl-NL"/>
        </w:rPr>
        <w:br/>
        <w:t xml:space="preserve">Meerdere objecttypen bleken slechts een unieke aanduiding te hebben binnen een zaakbehandelende organisatie maar niet in ketens van samenwerkende organisaties. Alle objecttypen hebben we voorzien van landelijk unieke aanduidingen. </w:t>
      </w:r>
      <w:r w:rsidR="004F5D06" w:rsidRPr="00DD0F4F">
        <w:rPr>
          <w:lang w:val="nl-NL"/>
        </w:rPr>
        <w:t>Dit betreft met name ZAAK</w:t>
      </w:r>
      <w:r w:rsidR="000D1EE5" w:rsidRPr="00DD0F4F">
        <w:rPr>
          <w:lang w:val="nl-NL"/>
        </w:rPr>
        <w:t>,</w:t>
      </w:r>
      <w:r w:rsidR="004F5D06" w:rsidRPr="00DD0F4F">
        <w:rPr>
          <w:lang w:val="nl-NL"/>
        </w:rPr>
        <w:t xml:space="preserve"> INFORMATIEOBJECT</w:t>
      </w:r>
      <w:r w:rsidR="000D1EE5" w:rsidRPr="00DD0F4F">
        <w:rPr>
          <w:lang w:val="nl-NL"/>
        </w:rPr>
        <w:t>, ORGANISATORISCHE EENHEID  en MEDEWERKER</w:t>
      </w:r>
      <w:r w:rsidR="004F5D06" w:rsidRPr="00DD0F4F">
        <w:rPr>
          <w:lang w:val="nl-NL"/>
        </w:rPr>
        <w:t>.</w:t>
      </w:r>
    </w:p>
    <w:p w14:paraId="317492C9" w14:textId="7706810B" w:rsidR="00594431" w:rsidRDefault="00540B4C" w:rsidP="00594431">
      <w:pPr>
        <w:pStyle w:val="Lijstalinea"/>
        <w:numPr>
          <w:ilvl w:val="0"/>
          <w:numId w:val="11"/>
        </w:numPr>
      </w:pPr>
      <w:r w:rsidRPr="00DD0F4F">
        <w:rPr>
          <w:lang w:val="nl-NL"/>
        </w:rPr>
        <w:t>Aansluiting op de ‘Baseline Informatiehuishouding’;</w:t>
      </w:r>
      <w:r w:rsidRPr="00DD0F4F">
        <w:rPr>
          <w:lang w:val="nl-NL"/>
        </w:rPr>
        <w:br/>
      </w:r>
      <w:r w:rsidR="00853DF5" w:rsidRPr="00DD0F4F">
        <w:rPr>
          <w:lang w:val="nl-NL"/>
        </w:rPr>
        <w:t xml:space="preserve">Consequenties hiervan voor het RGBZ zijn de wijziging van het begrip ‘document’ in ‘informatieobject’ en helderheid over de archiefstatus van </w:t>
      </w:r>
      <w:r w:rsidR="00BE705A" w:rsidRPr="00DD0F4F">
        <w:rPr>
          <w:lang w:val="nl-NL"/>
        </w:rPr>
        <w:t>zaakdossiers</w:t>
      </w:r>
      <w:r w:rsidR="0073024E" w:rsidRPr="00DD0F4F">
        <w:rPr>
          <w:lang w:val="nl-NL"/>
        </w:rPr>
        <w:t xml:space="preserve"> en van individuele informatieobjecten (indien het archiefregime daarvan afwijkt van dat van de zaak)</w:t>
      </w:r>
      <w:r w:rsidR="00853DF5" w:rsidRPr="00DD0F4F">
        <w:rPr>
          <w:lang w:val="nl-NL"/>
        </w:rPr>
        <w:t>, niet alleen na afloop maak ook gedurende de behandeling van een zaak</w:t>
      </w:r>
      <w:r w:rsidR="00BE705A" w:rsidRPr="00DD0F4F">
        <w:rPr>
          <w:lang w:val="nl-NL"/>
        </w:rPr>
        <w:t xml:space="preserve"> (zie vooral par. </w:t>
      </w:r>
      <w:r w:rsidR="00DA5D93">
        <w:fldChar w:fldCharType="begin"/>
      </w:r>
      <w:r w:rsidR="00BE705A" w:rsidRPr="00DD0F4F">
        <w:rPr>
          <w:lang w:val="nl-NL"/>
        </w:rPr>
        <w:instrText xml:space="preserve"> REF _Ref361133953 \r \h </w:instrText>
      </w:r>
      <w:r w:rsidR="00DA5D93">
        <w:fldChar w:fldCharType="separate"/>
      </w:r>
      <w:r w:rsidR="001D4541">
        <w:rPr>
          <w:lang w:val="nl-NL"/>
        </w:rPr>
        <w:t>2.14.2</w:t>
      </w:r>
      <w:r w:rsidR="00DA5D93">
        <w:fldChar w:fldCharType="end"/>
      </w:r>
      <w:r w:rsidR="002D46B6">
        <w:t xml:space="preserve"> en 2.5</w:t>
      </w:r>
      <w:r w:rsidR="0073024E">
        <w:t>.4</w:t>
      </w:r>
      <w:r w:rsidR="00BE705A">
        <w:t>)</w:t>
      </w:r>
      <w:r w:rsidR="00853DF5">
        <w:t>.</w:t>
      </w:r>
    </w:p>
    <w:p w14:paraId="602FF1C6" w14:textId="77777777" w:rsidR="00594431" w:rsidRDefault="00853DF5" w:rsidP="00594431">
      <w:pPr>
        <w:pStyle w:val="Lijstalinea"/>
        <w:numPr>
          <w:ilvl w:val="0"/>
          <w:numId w:val="11"/>
        </w:numPr>
        <w:rPr>
          <w:lang w:val="nl-NL"/>
        </w:rPr>
      </w:pPr>
      <w:r w:rsidRPr="00DD0F4F">
        <w:rPr>
          <w:lang w:val="nl-NL"/>
        </w:rPr>
        <w:t xml:space="preserve">Harmonisatie met het Toepassingsprofiel </w:t>
      </w:r>
      <w:r w:rsidR="00AD41B5">
        <w:rPr>
          <w:lang w:val="nl-NL"/>
        </w:rPr>
        <w:t>Metadatering Lokale Overheden (TM</w:t>
      </w:r>
      <w:r w:rsidRPr="00DD0F4F">
        <w:rPr>
          <w:lang w:val="nl-NL"/>
        </w:rPr>
        <w:t>LO);</w:t>
      </w:r>
      <w:r w:rsidRPr="00DD0F4F">
        <w:rPr>
          <w:lang w:val="nl-NL"/>
        </w:rPr>
        <w:br/>
        <w:t>Het T</w:t>
      </w:r>
      <w:r w:rsidR="00AD41B5">
        <w:rPr>
          <w:lang w:val="nl-NL"/>
        </w:rPr>
        <w:t>M</w:t>
      </w:r>
      <w:r w:rsidRPr="00DD0F4F">
        <w:rPr>
          <w:lang w:val="nl-NL"/>
        </w:rPr>
        <w:t>LO specificeert metagegevens van ‘records’ (archiefbescheiden) en kan beschouwd worden als een informatiemodel voor records. Zaakdossiers en informatieobjecten worden vanuit archiveringsoptiek  gedurende en bij afronding van een zaak records. Door het RGBZ en het T</w:t>
      </w:r>
      <w:r w:rsidR="00AD41B5">
        <w:rPr>
          <w:lang w:val="nl-NL"/>
        </w:rPr>
        <w:t>M</w:t>
      </w:r>
      <w:r w:rsidRPr="00DD0F4F">
        <w:rPr>
          <w:lang w:val="nl-NL"/>
        </w:rPr>
        <w:t xml:space="preserve">LO met elkaar te harmoniseren bereiken we een naadloze aansluiting van het zaakgericht werken op de archivering. </w:t>
      </w:r>
      <w:r w:rsidR="00310A16" w:rsidRPr="00DD0F4F">
        <w:rPr>
          <w:lang w:val="nl-NL"/>
        </w:rPr>
        <w:t>Uit oogpunt van deze harmonisatie hebben we</w:t>
      </w:r>
      <w:r w:rsidR="00475B8B" w:rsidRPr="00DD0F4F">
        <w:rPr>
          <w:lang w:val="nl-NL"/>
        </w:rPr>
        <w:t xml:space="preserve">, in aanvulling op de aanpassingen ad. c, </w:t>
      </w:r>
      <w:r w:rsidR="00310A16" w:rsidRPr="00DD0F4F">
        <w:rPr>
          <w:lang w:val="nl-NL"/>
        </w:rPr>
        <w:t xml:space="preserve"> de attribuutsoort ‘Gebruiksrechten’ toegevoegd aan INFORMATIEOBJECT en</w:t>
      </w:r>
      <w:r w:rsidR="0073024E" w:rsidRPr="00DD0F4F">
        <w:rPr>
          <w:lang w:val="nl-NL"/>
        </w:rPr>
        <w:t xml:space="preserve"> de attributen Status en Versie verplaatst van ENKELVOUDI</w:t>
      </w:r>
      <w:r w:rsidR="005A51A1" w:rsidRPr="00DD0F4F">
        <w:rPr>
          <w:lang w:val="nl-NL"/>
        </w:rPr>
        <w:t>G INFORMATIEOBJECT naar INFORMATIEOBJECT.</w:t>
      </w:r>
    </w:p>
    <w:p w14:paraId="2A5B2115" w14:textId="77777777" w:rsidR="00594431" w:rsidRDefault="002D7669" w:rsidP="00594431">
      <w:pPr>
        <w:pStyle w:val="Lijstalinea"/>
        <w:numPr>
          <w:ilvl w:val="0"/>
          <w:numId w:val="11"/>
        </w:numPr>
        <w:rPr>
          <w:lang w:val="nl-NL"/>
        </w:rPr>
      </w:pPr>
      <w:r w:rsidRPr="00DD0F4F">
        <w:rPr>
          <w:lang w:val="nl-NL"/>
        </w:rPr>
        <w:t>Modellering klantcontacten;</w:t>
      </w:r>
      <w:r w:rsidRPr="00DD0F4F">
        <w:rPr>
          <w:lang w:val="nl-NL"/>
        </w:rPr>
        <w:br/>
        <w:t xml:space="preserve">Klantcontacten maakten geen deel uit van RGBZ 1.0. Gezien de behoefte aan uitwisseling van gegevens omtrent klantcontacten, hebben we de modellering hiervan toegevoegd (zie vooral par. </w:t>
      </w:r>
      <w:r w:rsidR="002D46B6" w:rsidRPr="00DD0F4F">
        <w:rPr>
          <w:lang w:val="nl-NL"/>
        </w:rPr>
        <w:t>2.7</w:t>
      </w:r>
      <w:r w:rsidRPr="00DD0F4F">
        <w:rPr>
          <w:lang w:val="nl-NL"/>
        </w:rPr>
        <w:t xml:space="preserve">).  </w:t>
      </w:r>
    </w:p>
    <w:p w14:paraId="0510E88A" w14:textId="19FEC8E6" w:rsidR="00594431" w:rsidRDefault="002D7669" w:rsidP="00594431">
      <w:pPr>
        <w:pStyle w:val="Lijstalinea"/>
        <w:numPr>
          <w:ilvl w:val="0"/>
          <w:numId w:val="11"/>
        </w:numPr>
        <w:rPr>
          <w:lang w:val="nl-NL"/>
        </w:rPr>
      </w:pPr>
      <w:r w:rsidRPr="00DD0F4F">
        <w:rPr>
          <w:lang w:val="nl-NL"/>
        </w:rPr>
        <w:t>Optimalisatie van waardenlijsten;</w:t>
      </w:r>
      <w:r w:rsidRPr="00DD0F4F">
        <w:rPr>
          <w:lang w:val="nl-NL"/>
        </w:rPr>
        <w:br/>
        <w:t xml:space="preserve">Om een goede afstemming te krijgen met de GEMMA-procesarchitectuur, hebben we de waardenlijst voor rollen (Roltype generiek) aangepast (zie par. </w:t>
      </w:r>
      <w:r w:rsidR="00DA5D93">
        <w:fldChar w:fldCharType="begin"/>
      </w:r>
      <w:r w:rsidRPr="00DD0F4F">
        <w:rPr>
          <w:lang w:val="nl-NL"/>
        </w:rPr>
        <w:instrText xml:space="preserve"> REF _Ref361131915 \r \h </w:instrText>
      </w:r>
      <w:r w:rsidR="00DA5D93">
        <w:fldChar w:fldCharType="separate"/>
      </w:r>
      <w:r w:rsidR="001D4541">
        <w:rPr>
          <w:lang w:val="nl-NL"/>
        </w:rPr>
        <w:t>2.11.1</w:t>
      </w:r>
      <w:r w:rsidR="00DA5D93">
        <w:fldChar w:fldCharType="end"/>
      </w:r>
      <w:r w:rsidRPr="00DD0F4F">
        <w:rPr>
          <w:lang w:val="nl-NL"/>
        </w:rPr>
        <w:t>).</w:t>
      </w:r>
      <w:r w:rsidRPr="00DD0F4F">
        <w:rPr>
          <w:lang w:val="nl-NL"/>
        </w:rPr>
        <w:br/>
      </w:r>
      <w:r w:rsidR="0028159F">
        <w:rPr>
          <w:lang w:val="nl-NL"/>
        </w:rPr>
        <w:t>In 2012</w:t>
      </w:r>
      <w:r w:rsidRPr="00DD0F4F">
        <w:rPr>
          <w:lang w:val="nl-NL"/>
        </w:rPr>
        <w:t xml:space="preserve"> is de NEN2084 verschenen waarin documenttypen gestandaardiseerd zijn</w:t>
      </w:r>
      <w:r w:rsidR="008A5805" w:rsidRPr="00DD0F4F">
        <w:rPr>
          <w:lang w:val="nl-NL"/>
        </w:rPr>
        <w:t xml:space="preserve"> voor landelijk gebruik</w:t>
      </w:r>
      <w:r w:rsidRPr="00DD0F4F">
        <w:rPr>
          <w:lang w:val="nl-NL"/>
        </w:rPr>
        <w:t xml:space="preserve">. </w:t>
      </w:r>
      <w:r w:rsidR="008A5805" w:rsidRPr="00DD0F4F">
        <w:rPr>
          <w:lang w:val="nl-NL"/>
        </w:rPr>
        <w:t xml:space="preserve">We hebben deze overgenomen en waar nodig aangevuld voor het overheidsdomein (zie </w:t>
      </w:r>
      <w:r w:rsidR="0028159F">
        <w:rPr>
          <w:lang w:val="nl-NL"/>
        </w:rPr>
        <w:t>INFORMATIEOBJECTTYPE</w:t>
      </w:r>
      <w:r w:rsidR="008A5805" w:rsidRPr="00DD0F4F">
        <w:rPr>
          <w:lang w:val="nl-NL"/>
        </w:rPr>
        <w:t>).</w:t>
      </w:r>
      <w:r w:rsidRPr="00DD0F4F">
        <w:rPr>
          <w:lang w:val="nl-NL"/>
        </w:rPr>
        <w:t xml:space="preserve"> </w:t>
      </w:r>
    </w:p>
    <w:p w14:paraId="74B5BBAA" w14:textId="558802AA" w:rsidR="00594431" w:rsidRPr="009C041E" w:rsidRDefault="00E4478D" w:rsidP="00594431">
      <w:pPr>
        <w:pStyle w:val="Lijstalinea"/>
        <w:numPr>
          <w:ilvl w:val="0"/>
          <w:numId w:val="11"/>
        </w:numPr>
        <w:rPr>
          <w:lang w:val="nl-NL"/>
        </w:rPr>
      </w:pPr>
      <w:r w:rsidRPr="00DD0F4F">
        <w:rPr>
          <w:lang w:val="nl-NL"/>
        </w:rPr>
        <w:t>Aanpassing op versie 2.</w:t>
      </w:r>
      <w:r w:rsidR="00A12D20">
        <w:rPr>
          <w:lang w:val="nl-NL"/>
        </w:rPr>
        <w:t>1</w:t>
      </w:r>
      <w:r w:rsidRPr="00DD0F4F">
        <w:rPr>
          <w:lang w:val="nl-NL"/>
        </w:rPr>
        <w:t xml:space="preserve"> </w:t>
      </w:r>
      <w:r w:rsidR="008D524B">
        <w:rPr>
          <w:lang w:val="nl-NL"/>
        </w:rPr>
        <w:t xml:space="preserve">(en 2.2) </w:t>
      </w:r>
      <w:r w:rsidRPr="00DD0F4F">
        <w:rPr>
          <w:lang w:val="nl-NL"/>
        </w:rPr>
        <w:t>van de Zaaktypecatalogus (ZTC2);</w:t>
      </w:r>
      <w:r w:rsidRPr="00DD0F4F">
        <w:rPr>
          <w:lang w:val="nl-NL"/>
        </w:rPr>
        <w:br/>
        <w:t xml:space="preserve">Begin maart </w:t>
      </w:r>
      <w:r w:rsidR="000D1EE5" w:rsidRPr="00DD0F4F">
        <w:rPr>
          <w:lang w:val="nl-NL"/>
        </w:rPr>
        <w:t xml:space="preserve">2012 </w:t>
      </w:r>
      <w:r w:rsidRPr="00DD0F4F">
        <w:rPr>
          <w:lang w:val="nl-NL"/>
        </w:rPr>
        <w:t>is de ZTC2 gepubliceerd</w:t>
      </w:r>
      <w:r w:rsidR="0028159F">
        <w:rPr>
          <w:lang w:val="nl-NL"/>
        </w:rPr>
        <w:t xml:space="preserve">  en in Juli 2014 versie 2.1 hiervan</w:t>
      </w:r>
      <w:r w:rsidRPr="00DD0F4F">
        <w:rPr>
          <w:lang w:val="nl-NL"/>
        </w:rPr>
        <w:t xml:space="preserve">. </w:t>
      </w:r>
      <w:r w:rsidR="0028159F" w:rsidRPr="005561F3">
        <w:rPr>
          <w:lang w:val="nl-NL"/>
        </w:rPr>
        <w:t>Het informatiemodel ImZTC maakt daarvan deel uit.</w:t>
      </w:r>
      <w:r w:rsidRPr="00DD0F4F">
        <w:rPr>
          <w:lang w:val="nl-NL"/>
        </w:rPr>
        <w:t xml:space="preserve"> Geoordeeld is dat het RGBZ daar waar van </w:t>
      </w:r>
      <w:r w:rsidRPr="00DD0F4F">
        <w:rPr>
          <w:lang w:val="nl-NL"/>
        </w:rPr>
        <w:lastRenderedPageBreak/>
        <w:t>toepassing de ZTC2 volgt. Dit heeft</w:t>
      </w:r>
      <w:r w:rsidR="00F810CD" w:rsidRPr="00DD0F4F">
        <w:rPr>
          <w:lang w:val="nl-NL"/>
        </w:rPr>
        <w:t xml:space="preserve"> </w:t>
      </w:r>
      <w:r w:rsidRPr="00DD0F4F">
        <w:rPr>
          <w:lang w:val="nl-NL"/>
        </w:rPr>
        <w:t>vooral consequenties voor unieke aanduidingen en voor de metagegevens ‘Herkomst’.</w:t>
      </w:r>
      <w:r w:rsidR="00924E01" w:rsidRPr="00DD0F4F">
        <w:rPr>
          <w:lang w:val="nl-NL"/>
        </w:rPr>
        <w:t xml:space="preserve"> </w:t>
      </w:r>
      <w:r w:rsidR="00924E01" w:rsidRPr="00E205E7">
        <w:rPr>
          <w:lang w:val="nl-NL"/>
        </w:rPr>
        <w:t>Ook zijn zaaktypespecifieke eigenschappen  in generieke zin gemodelleerd.</w:t>
      </w:r>
      <w:r w:rsidR="00E205E7">
        <w:rPr>
          <w:lang w:val="nl-NL"/>
        </w:rPr>
        <w:t xml:space="preserve"> </w:t>
      </w:r>
      <w:r w:rsidR="009C041E" w:rsidRPr="009C041E">
        <w:rPr>
          <w:lang w:val="nl-NL"/>
        </w:rPr>
        <w:t>Verder is het RESULTTAATYPE toegevoegd, ontleend aan het ImZTC, a</w:t>
      </w:r>
      <w:r w:rsidR="009C041E">
        <w:rPr>
          <w:lang w:val="nl-NL"/>
        </w:rPr>
        <w:t xml:space="preserve">naloog aan het reeds opgenomen ZAAKTYPE. </w:t>
      </w:r>
    </w:p>
    <w:p w14:paraId="7AED582C" w14:textId="379BBC30" w:rsidR="00594431" w:rsidRDefault="00BE705A" w:rsidP="00594431">
      <w:pPr>
        <w:pStyle w:val="Lijstalinea"/>
        <w:numPr>
          <w:ilvl w:val="0"/>
          <w:numId w:val="11"/>
        </w:numPr>
      </w:pPr>
      <w:r w:rsidRPr="00DD0F4F">
        <w:rPr>
          <w:lang w:val="nl-NL"/>
        </w:rPr>
        <w:t>Aanpassing modellering zaakgeometrie;</w:t>
      </w:r>
      <w:r w:rsidRPr="00DD0F4F">
        <w:rPr>
          <w:lang w:val="nl-NL"/>
        </w:rPr>
        <w:br/>
        <w:t xml:space="preserve">Zaakgeometrie kan in versie 1.0 alleen gemodelleerd worden als kenmerk van een Zaakobject en van een Ander zaakobject. Dit hebben we zodanig uitgebreid dat een zaak zelf ook van geometrie voorzien kan worden (zie par. </w:t>
      </w:r>
      <w:r w:rsidR="00DA5D93">
        <w:fldChar w:fldCharType="begin"/>
      </w:r>
      <w:r w:rsidRPr="00DD0F4F">
        <w:rPr>
          <w:lang w:val="nl-NL"/>
        </w:rPr>
        <w:instrText xml:space="preserve"> REF _Ref361133885 \r \h </w:instrText>
      </w:r>
      <w:r w:rsidR="00DA5D93">
        <w:fldChar w:fldCharType="separate"/>
      </w:r>
      <w:r w:rsidR="001D4541">
        <w:rPr>
          <w:lang w:val="nl-NL"/>
        </w:rPr>
        <w:t>2.14.3</w:t>
      </w:r>
      <w:r w:rsidR="00DA5D93">
        <w:fldChar w:fldCharType="end"/>
      </w:r>
      <w:r>
        <w:t xml:space="preserve">). </w:t>
      </w:r>
    </w:p>
    <w:p w14:paraId="7E5C9414" w14:textId="77777777" w:rsidR="00594431" w:rsidRDefault="001D22D8" w:rsidP="00594431">
      <w:pPr>
        <w:pStyle w:val="Lijstalinea"/>
        <w:numPr>
          <w:ilvl w:val="0"/>
          <w:numId w:val="11"/>
        </w:numPr>
        <w:rPr>
          <w:lang w:val="nl-NL"/>
        </w:rPr>
      </w:pPr>
      <w:r w:rsidRPr="00DD0F4F">
        <w:rPr>
          <w:lang w:val="nl-NL"/>
        </w:rPr>
        <w:t>Afzender en geadresseerde van informatieobject;</w:t>
      </w:r>
      <w:r w:rsidRPr="00DD0F4F">
        <w:rPr>
          <w:lang w:val="nl-NL"/>
        </w:rPr>
        <w:br/>
        <w:t>NAW-gegevens van de  afzender of geadresseerde van een informatieobject kunnen op basis van versie 1 slechts beperkt (alleen afzender) en ongestructureerd worden vastgelegd. Het model is zodanig uitgebreid dat deze gegevens volledig en zowel gestructureerd als ongestructureerd kunnen worden vastgelegd (zie par. 2.5.2).</w:t>
      </w:r>
    </w:p>
    <w:p w14:paraId="40A9CC76" w14:textId="45AE594B" w:rsidR="0028159F" w:rsidRDefault="0028159F" w:rsidP="00594431">
      <w:pPr>
        <w:pStyle w:val="Lijstalinea"/>
        <w:numPr>
          <w:ilvl w:val="0"/>
          <w:numId w:val="11"/>
        </w:numPr>
        <w:rPr>
          <w:lang w:val="nl-NL"/>
        </w:rPr>
      </w:pPr>
      <w:r w:rsidRPr="005561F3">
        <w:rPr>
          <w:lang w:val="nl-NL"/>
        </w:rPr>
        <w:t>Doorlooptijden (bij ZAAKTYPE en STATUSTYPE)</w:t>
      </w:r>
      <w:r w:rsidRPr="005561F3">
        <w:rPr>
          <w:lang w:val="nl-NL"/>
        </w:rPr>
        <w:br/>
        <w:t>Doorlooptijden konden in het RGBZ 1.0 alleen in kalenderdag gespecificeerd worden terwijl deze in het ImZTC in werkbare dagen gespecificeerd worden. Tevens is er behoefte om deze ook in weken, maanden en jaren te kunnen specificeren. De desbetreffende attributsoorten van ZAAKTYPE en STATUSTYPE hebben we hierop aangepast. Aangezien deze objecttypen overgenomen worden uit het ImZTC impliceert dit ook aanpassing van het ImZTC.</w:t>
      </w:r>
    </w:p>
    <w:p w14:paraId="4CA463C5" w14:textId="63871E9B" w:rsidR="00C910AD" w:rsidRDefault="00C910AD" w:rsidP="00594431">
      <w:pPr>
        <w:pStyle w:val="Lijstalinea"/>
        <w:numPr>
          <w:ilvl w:val="0"/>
          <w:numId w:val="11"/>
        </w:numPr>
        <w:rPr>
          <w:lang w:val="nl-NL"/>
        </w:rPr>
      </w:pPr>
      <w:r>
        <w:rPr>
          <w:lang w:val="nl-NL"/>
        </w:rPr>
        <w:t>Aanpassing op RSGB 3</w:t>
      </w:r>
      <w:r>
        <w:rPr>
          <w:lang w:val="nl-NL"/>
        </w:rPr>
        <w:br/>
        <w:t xml:space="preserve">Het RGBZ is gedeeltelijk afgeleid van het RSGB. In afronding is een nieuwe versie (3) van het RSGB dat naadloos aansluit op actuele versies van (informatiemodellen van) basisregistraties. Waar van toepassing is het RGBZ aangepast op de wijzigingen in het RSGB. Van de gelegenheid is gebruik gemaakt om de specialisaties van BETROKKENE en OBJECT, die veelal ontleend zijn aan het RSGB, kritisch te beschouwen en waar zinvol te verbeteren op gebruik binnen de RGBZ-domein. </w:t>
      </w:r>
    </w:p>
    <w:p w14:paraId="029B69AE" w14:textId="740D08BB" w:rsidR="00F233CF" w:rsidRDefault="00F233CF" w:rsidP="00594431">
      <w:pPr>
        <w:pStyle w:val="Lijstalinea"/>
        <w:numPr>
          <w:ilvl w:val="0"/>
          <w:numId w:val="11"/>
        </w:numPr>
        <w:rPr>
          <w:lang w:val="nl-NL"/>
        </w:rPr>
      </w:pPr>
      <w:r>
        <w:rPr>
          <w:lang w:val="nl-NL"/>
        </w:rPr>
        <w:t>Aanpassing op gemeentelijke Selectielijst Archiefbescheiden en ImZTC 2.2</w:t>
      </w:r>
      <w:r>
        <w:rPr>
          <w:lang w:val="nl-NL"/>
        </w:rPr>
        <w:br/>
        <w:t xml:space="preserve">Medio 2017 is de gemeentelijke Selectielijst Archiefbescheiden vastgesteld. Deze is zaakgericht opgesteld. Vanwege de nauwe relatie van zaakgericht werken en archivering zijn zowel het ImZTC (leidend tot versie 2.2) als het RGBZ hierop aangepast zodanig dat zaakdossiers gearchiveerd kunnen worden conform de van toepassing zijnde specificaties in de Selectielijst.  </w:t>
      </w:r>
    </w:p>
    <w:p w14:paraId="4D1594D2" w14:textId="77777777" w:rsidR="00516E76" w:rsidRDefault="00E772C9">
      <w:pPr>
        <w:rPr>
          <w:lang w:val="nl-NL"/>
        </w:rPr>
      </w:pPr>
      <w:r>
        <w:rPr>
          <w:lang w:val="nl-NL"/>
        </w:rPr>
        <w:t xml:space="preserve">In bijlage 2 geven we een opsomming van de voorgestelde wijzigingen per objecttype. </w:t>
      </w:r>
    </w:p>
    <w:p w14:paraId="4FFB20D8" w14:textId="77777777" w:rsidR="00516E76" w:rsidRDefault="00516E76">
      <w:pPr>
        <w:rPr>
          <w:lang w:val="nl-NL"/>
        </w:rPr>
        <w:sectPr w:rsidR="00516E76" w:rsidSect="0015040A">
          <w:headerReference w:type="default" r:id="rId8"/>
          <w:footerReference w:type="default" r:id="rId9"/>
          <w:pgSz w:w="11906" w:h="16838"/>
          <w:pgMar w:top="1417" w:right="1417" w:bottom="1417" w:left="1417" w:header="708" w:footer="708" w:gutter="0"/>
          <w:cols w:space="708"/>
          <w:titlePg/>
          <w:docGrid w:linePitch="360"/>
        </w:sectPr>
      </w:pPr>
    </w:p>
    <w:p w14:paraId="42437026" w14:textId="3602BE14" w:rsidR="00516E76" w:rsidRDefault="005F700F">
      <w:pPr>
        <w:rPr>
          <w:lang w:val="nl-NL"/>
        </w:rPr>
      </w:pPr>
      <w:r w:rsidRPr="008232DD">
        <w:rPr>
          <w:noProof/>
        </w:rPr>
        <w:lastRenderedPageBreak/>
        <w:drawing>
          <wp:anchor distT="0" distB="0" distL="114300" distR="114300" simplePos="0" relativeHeight="251662848" behindDoc="0" locked="0" layoutInCell="1" allowOverlap="1" wp14:anchorId="2242DD89" wp14:editId="7A398331">
            <wp:simplePos x="0" y="0"/>
            <wp:positionH relativeFrom="column">
              <wp:posOffset>0</wp:posOffset>
            </wp:positionH>
            <wp:positionV relativeFrom="paragraph">
              <wp:posOffset>0</wp:posOffset>
            </wp:positionV>
            <wp:extent cx="9239250" cy="6259728"/>
            <wp:effectExtent l="0" t="0" r="0" b="0"/>
            <wp:wrapNone/>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247671" cy="626543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323F3E" w14:textId="77777777" w:rsidR="00516E76" w:rsidRDefault="00516E76">
      <w:pPr>
        <w:rPr>
          <w:lang w:val="nl-NL"/>
        </w:rPr>
        <w:sectPr w:rsidR="00516E76" w:rsidSect="00516E76">
          <w:pgSz w:w="16838" w:h="11906" w:orient="landscape"/>
          <w:pgMar w:top="1417" w:right="1417" w:bottom="1417" w:left="1417" w:header="708" w:footer="708" w:gutter="0"/>
          <w:cols w:space="708"/>
          <w:titlePg/>
          <w:docGrid w:linePitch="360"/>
        </w:sectPr>
      </w:pPr>
    </w:p>
    <w:p w14:paraId="12B0F469" w14:textId="77777777" w:rsidR="00EB4B31" w:rsidRDefault="00EB4B31" w:rsidP="00EB4B31">
      <w:pPr>
        <w:pStyle w:val="Kop2"/>
      </w:pPr>
      <w:bookmarkStart w:id="3" w:name="_Toc517094677"/>
      <w:r>
        <w:lastRenderedPageBreak/>
        <w:t>BESLUIT</w:t>
      </w:r>
      <w:bookmarkEnd w:id="3"/>
    </w:p>
    <w:p w14:paraId="299D0D2E" w14:textId="29DDC841" w:rsidR="00EB4B31" w:rsidRPr="005561F3" w:rsidRDefault="003F0979" w:rsidP="00EB4B31">
      <w:pPr>
        <w:rPr>
          <w:noProof/>
          <w:lang w:val="nl-NL"/>
        </w:rPr>
      </w:pPr>
      <w:r w:rsidRPr="005561F3">
        <w:rPr>
          <w:noProof/>
          <w:lang w:val="nl-NL"/>
        </w:rPr>
        <w:t>Het objecttype BESLUIT is aangepast op de term ‘informatieobject’ (i.p.v. ‘document’)</w:t>
      </w:r>
      <w:r w:rsidR="00A83954">
        <w:rPr>
          <w:noProof/>
          <w:lang w:val="nl-NL"/>
        </w:rPr>
        <w:t xml:space="preserve">, de unieke aanduiding is </w:t>
      </w:r>
      <w:r w:rsidR="009D0890">
        <w:rPr>
          <w:noProof/>
          <w:lang w:val="nl-NL"/>
        </w:rPr>
        <w:t>uniek gemaakt binnen Nederland</w:t>
      </w:r>
      <w:r w:rsidR="00073CA5">
        <w:rPr>
          <w:noProof/>
          <w:lang w:val="nl-NL"/>
        </w:rPr>
        <w:t>,</w:t>
      </w:r>
      <w:r w:rsidRPr="005561F3">
        <w:rPr>
          <w:noProof/>
          <w:lang w:val="nl-NL"/>
        </w:rPr>
        <w:t xml:space="preserve"> de attribuutsoort ‘Bestuursorgaan’ is toegevoegd</w:t>
      </w:r>
      <w:r w:rsidR="00073CA5">
        <w:rPr>
          <w:noProof/>
          <w:lang w:val="nl-NL"/>
        </w:rPr>
        <w:t xml:space="preserve">, de relatie naar ZAAK is gewijzigd </w:t>
      </w:r>
      <w:r w:rsidR="00E06B2D">
        <w:rPr>
          <w:noProof/>
          <w:lang w:val="nl-NL"/>
        </w:rPr>
        <w:t xml:space="preserve">en </w:t>
      </w:r>
      <w:r w:rsidR="00073CA5">
        <w:rPr>
          <w:noProof/>
          <w:lang w:val="nl-NL"/>
        </w:rPr>
        <w:t>de relatie naar een specialisatie van OBJECT is toegevoegd</w:t>
      </w:r>
      <w:r w:rsidRPr="005561F3">
        <w:rPr>
          <w:noProof/>
          <w:lang w:val="nl-NL"/>
        </w:rPr>
        <w:t>.</w:t>
      </w:r>
    </w:p>
    <w:tbl>
      <w:tblPr>
        <w:tblW w:w="0" w:type="auto"/>
        <w:tblLayout w:type="fixed"/>
        <w:tblCellMar>
          <w:top w:w="113" w:type="dxa"/>
        </w:tblCellMar>
        <w:tblLook w:val="0000" w:firstRow="0" w:lastRow="0" w:firstColumn="0" w:lastColumn="0" w:noHBand="0" w:noVBand="0"/>
      </w:tblPr>
      <w:tblGrid>
        <w:gridCol w:w="2573"/>
        <w:gridCol w:w="6355"/>
      </w:tblGrid>
      <w:tr w:rsidR="003F0979" w14:paraId="61FCE444" w14:textId="77777777" w:rsidTr="003F0979">
        <w:trPr>
          <w:cantSplit/>
        </w:trPr>
        <w:tc>
          <w:tcPr>
            <w:tcW w:w="2573" w:type="dxa"/>
            <w:tcBorders>
              <w:top w:val="single" w:sz="4" w:space="0" w:color="auto"/>
            </w:tcBorders>
            <w:shd w:val="clear" w:color="auto" w:fill="auto"/>
          </w:tcPr>
          <w:p w14:paraId="090F578F" w14:textId="77777777" w:rsidR="003F0979" w:rsidRPr="003F0979" w:rsidRDefault="003F0979" w:rsidP="003F0979">
            <w:pPr>
              <w:autoSpaceDE w:val="0"/>
              <w:autoSpaceDN w:val="0"/>
              <w:adjustRightInd w:val="0"/>
              <w:spacing w:after="0" w:line="240" w:lineRule="auto"/>
              <w:rPr>
                <w:rFonts w:ascii="Arial" w:eastAsia="Times New Roman" w:hAnsi="Arial" w:cs="Arial"/>
                <w:b/>
                <w:bCs/>
                <w:color w:val="000000"/>
                <w:sz w:val="20"/>
                <w:szCs w:val="20"/>
              </w:rPr>
            </w:pPr>
            <w:r w:rsidRPr="003F0979">
              <w:rPr>
                <w:rFonts w:ascii="Arial" w:eastAsia="Times New Roman" w:hAnsi="Arial" w:cs="Arial"/>
                <w:b/>
                <w:bCs/>
                <w:color w:val="000000"/>
                <w:sz w:val="20"/>
                <w:szCs w:val="20"/>
              </w:rPr>
              <w:t>Naam objecttype</w:t>
            </w:r>
          </w:p>
        </w:tc>
        <w:tc>
          <w:tcPr>
            <w:tcW w:w="6355" w:type="dxa"/>
            <w:tcBorders>
              <w:top w:val="single" w:sz="4" w:space="0" w:color="auto"/>
            </w:tcBorders>
            <w:shd w:val="clear" w:color="auto" w:fill="auto"/>
          </w:tcPr>
          <w:p w14:paraId="2C9EC51E" w14:textId="77777777" w:rsidR="003F0979" w:rsidRPr="003F0979" w:rsidRDefault="003F0979" w:rsidP="003F0979">
            <w:pPr>
              <w:autoSpaceDE w:val="0"/>
              <w:autoSpaceDN w:val="0"/>
              <w:adjustRightInd w:val="0"/>
              <w:spacing w:after="0" w:line="240" w:lineRule="auto"/>
              <w:rPr>
                <w:rFonts w:ascii="Arial" w:eastAsia="Times New Roman" w:hAnsi="Arial" w:cs="Arial"/>
                <w:color w:val="000000"/>
                <w:sz w:val="20"/>
                <w:szCs w:val="20"/>
              </w:rPr>
            </w:pPr>
            <w:r w:rsidRPr="003F0979">
              <w:rPr>
                <w:rFonts w:ascii="Arial" w:eastAsia="Times New Roman" w:hAnsi="Arial" w:cs="Arial"/>
                <w:color w:val="000000"/>
                <w:sz w:val="20"/>
                <w:szCs w:val="20"/>
              </w:rPr>
              <w:t>BESLUIT</w:t>
            </w:r>
          </w:p>
        </w:tc>
      </w:tr>
      <w:tr w:rsidR="003F0979" w14:paraId="68BD957D" w14:textId="77777777" w:rsidTr="003F0979">
        <w:trPr>
          <w:cantSplit/>
        </w:trPr>
        <w:tc>
          <w:tcPr>
            <w:tcW w:w="2573" w:type="dxa"/>
            <w:shd w:val="clear" w:color="auto" w:fill="auto"/>
          </w:tcPr>
          <w:p w14:paraId="3DCDF2C6" w14:textId="77777777" w:rsidR="003F0979" w:rsidRPr="003F0979" w:rsidRDefault="003F0979" w:rsidP="003F0979">
            <w:pPr>
              <w:autoSpaceDE w:val="0"/>
              <w:autoSpaceDN w:val="0"/>
              <w:adjustRightInd w:val="0"/>
              <w:spacing w:after="0" w:line="240" w:lineRule="auto"/>
              <w:rPr>
                <w:rFonts w:ascii="Arial" w:eastAsia="Times New Roman" w:hAnsi="Arial" w:cs="Arial"/>
                <w:b/>
                <w:bCs/>
                <w:color w:val="000000"/>
                <w:sz w:val="20"/>
                <w:szCs w:val="20"/>
              </w:rPr>
            </w:pPr>
            <w:r w:rsidRPr="003F0979">
              <w:rPr>
                <w:rFonts w:ascii="Arial" w:eastAsia="Times New Roman" w:hAnsi="Arial" w:cs="Arial"/>
                <w:b/>
                <w:bCs/>
                <w:color w:val="000000"/>
                <w:sz w:val="20"/>
                <w:szCs w:val="20"/>
              </w:rPr>
              <w:t>Mnemonic objecttype</w:t>
            </w:r>
          </w:p>
        </w:tc>
        <w:tc>
          <w:tcPr>
            <w:tcW w:w="6355" w:type="dxa"/>
            <w:shd w:val="clear" w:color="auto" w:fill="auto"/>
          </w:tcPr>
          <w:p w14:paraId="20E76941" w14:textId="77777777" w:rsidR="003F0979" w:rsidRPr="003F0979" w:rsidRDefault="003F0979" w:rsidP="003F0979">
            <w:pPr>
              <w:autoSpaceDE w:val="0"/>
              <w:autoSpaceDN w:val="0"/>
              <w:adjustRightInd w:val="0"/>
              <w:spacing w:after="0" w:line="240" w:lineRule="auto"/>
              <w:rPr>
                <w:rFonts w:ascii="Arial" w:eastAsia="Times New Roman" w:hAnsi="Arial" w:cs="Arial"/>
                <w:color w:val="000000"/>
                <w:sz w:val="20"/>
                <w:szCs w:val="20"/>
              </w:rPr>
            </w:pPr>
            <w:r w:rsidRPr="003F0979">
              <w:rPr>
                <w:rFonts w:ascii="Arial" w:eastAsia="Times New Roman" w:hAnsi="Arial" w:cs="Arial"/>
                <w:color w:val="000000"/>
                <w:sz w:val="20"/>
                <w:szCs w:val="20"/>
              </w:rPr>
              <w:t>BSL</w:t>
            </w:r>
          </w:p>
        </w:tc>
      </w:tr>
      <w:tr w:rsidR="003F0979" w14:paraId="2DB5A06E" w14:textId="77777777" w:rsidTr="003F0979">
        <w:trPr>
          <w:cantSplit/>
        </w:trPr>
        <w:tc>
          <w:tcPr>
            <w:tcW w:w="2573" w:type="dxa"/>
            <w:shd w:val="clear" w:color="auto" w:fill="auto"/>
          </w:tcPr>
          <w:p w14:paraId="4C1CC310" w14:textId="77777777" w:rsidR="003F0979" w:rsidRPr="003F0979" w:rsidRDefault="003F0979" w:rsidP="003F0979">
            <w:pPr>
              <w:autoSpaceDE w:val="0"/>
              <w:autoSpaceDN w:val="0"/>
              <w:adjustRightInd w:val="0"/>
              <w:spacing w:after="0" w:line="240" w:lineRule="auto"/>
              <w:rPr>
                <w:rFonts w:ascii="Arial" w:eastAsia="Times New Roman" w:hAnsi="Arial" w:cs="Arial"/>
                <w:b/>
                <w:bCs/>
                <w:color w:val="000000"/>
                <w:sz w:val="20"/>
                <w:szCs w:val="20"/>
              </w:rPr>
            </w:pPr>
            <w:r w:rsidRPr="003F0979">
              <w:rPr>
                <w:rFonts w:ascii="Arial" w:eastAsia="Times New Roman" w:hAnsi="Arial" w:cs="Arial"/>
                <w:b/>
                <w:bCs/>
                <w:color w:val="000000"/>
                <w:sz w:val="20"/>
                <w:szCs w:val="20"/>
              </w:rPr>
              <w:t>Herkomst objecttype</w:t>
            </w:r>
          </w:p>
        </w:tc>
        <w:tc>
          <w:tcPr>
            <w:tcW w:w="6355" w:type="dxa"/>
            <w:shd w:val="clear" w:color="auto" w:fill="auto"/>
          </w:tcPr>
          <w:p w14:paraId="067410D0" w14:textId="77777777" w:rsidR="003F0979" w:rsidRPr="003F0979" w:rsidRDefault="003F0979" w:rsidP="003F0979">
            <w:pPr>
              <w:autoSpaceDE w:val="0"/>
              <w:autoSpaceDN w:val="0"/>
              <w:adjustRightInd w:val="0"/>
              <w:spacing w:after="0" w:line="240" w:lineRule="auto"/>
              <w:rPr>
                <w:rFonts w:ascii="Arial" w:eastAsia="Times New Roman" w:hAnsi="Arial" w:cs="Arial"/>
                <w:color w:val="000000"/>
                <w:sz w:val="20"/>
                <w:szCs w:val="20"/>
              </w:rPr>
            </w:pPr>
            <w:r w:rsidRPr="003F0979">
              <w:rPr>
                <w:rFonts w:ascii="Arial" w:eastAsia="Times New Roman" w:hAnsi="Arial" w:cs="Arial"/>
                <w:color w:val="000000"/>
                <w:sz w:val="20"/>
                <w:szCs w:val="20"/>
              </w:rPr>
              <w:t>KING</w:t>
            </w:r>
          </w:p>
        </w:tc>
      </w:tr>
      <w:tr w:rsidR="003F0979" w:rsidRPr="00AE1A91" w14:paraId="65965F41" w14:textId="77777777" w:rsidTr="003F0979">
        <w:trPr>
          <w:cantSplit/>
        </w:trPr>
        <w:tc>
          <w:tcPr>
            <w:tcW w:w="2573" w:type="dxa"/>
            <w:shd w:val="clear" w:color="auto" w:fill="auto"/>
          </w:tcPr>
          <w:p w14:paraId="2BD85D86" w14:textId="77777777" w:rsidR="003F0979" w:rsidRPr="003F0979" w:rsidRDefault="003F0979" w:rsidP="003F0979">
            <w:pPr>
              <w:autoSpaceDE w:val="0"/>
              <w:autoSpaceDN w:val="0"/>
              <w:adjustRightInd w:val="0"/>
              <w:spacing w:after="0" w:line="240" w:lineRule="auto"/>
              <w:rPr>
                <w:rFonts w:ascii="Arial" w:eastAsia="Times New Roman" w:hAnsi="Arial" w:cs="Arial"/>
                <w:b/>
                <w:bCs/>
                <w:color w:val="000000"/>
                <w:sz w:val="20"/>
                <w:szCs w:val="20"/>
              </w:rPr>
            </w:pPr>
            <w:r w:rsidRPr="003F0979">
              <w:rPr>
                <w:rFonts w:ascii="Arial" w:eastAsia="Times New Roman" w:hAnsi="Arial" w:cs="Arial"/>
                <w:b/>
                <w:bCs/>
                <w:color w:val="000000"/>
                <w:sz w:val="20"/>
                <w:szCs w:val="20"/>
              </w:rPr>
              <w:t>Definitie objecttype</w:t>
            </w:r>
          </w:p>
        </w:tc>
        <w:tc>
          <w:tcPr>
            <w:tcW w:w="6355" w:type="dxa"/>
            <w:shd w:val="clear" w:color="auto" w:fill="auto"/>
          </w:tcPr>
          <w:p w14:paraId="2688B50C"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Een na overweging of beraadslaging vastgestelde beslissing  voor een individueel of concreet geval.</w:t>
            </w:r>
          </w:p>
        </w:tc>
      </w:tr>
      <w:tr w:rsidR="003F0979" w:rsidRPr="00AE1A91" w14:paraId="682CE21A" w14:textId="77777777" w:rsidTr="003F0979">
        <w:trPr>
          <w:cantSplit/>
        </w:trPr>
        <w:tc>
          <w:tcPr>
            <w:tcW w:w="2573" w:type="dxa"/>
            <w:shd w:val="clear" w:color="auto" w:fill="auto"/>
          </w:tcPr>
          <w:p w14:paraId="54D12EE8" w14:textId="77777777" w:rsidR="003F0979" w:rsidRPr="003F0979" w:rsidRDefault="003F0979" w:rsidP="003F0979">
            <w:pPr>
              <w:autoSpaceDE w:val="0"/>
              <w:autoSpaceDN w:val="0"/>
              <w:adjustRightInd w:val="0"/>
              <w:spacing w:after="0" w:line="240" w:lineRule="auto"/>
              <w:rPr>
                <w:rFonts w:ascii="Arial" w:eastAsia="Times New Roman" w:hAnsi="Arial" w:cs="Arial"/>
                <w:b/>
                <w:bCs/>
                <w:color w:val="000000"/>
                <w:sz w:val="20"/>
                <w:szCs w:val="20"/>
              </w:rPr>
            </w:pPr>
            <w:r w:rsidRPr="003F0979">
              <w:rPr>
                <w:rFonts w:ascii="Arial" w:eastAsia="Times New Roman" w:hAnsi="Arial" w:cs="Arial"/>
                <w:b/>
                <w:bCs/>
                <w:color w:val="000000"/>
                <w:sz w:val="20"/>
                <w:szCs w:val="20"/>
              </w:rPr>
              <w:t>Herkomst definitie objecttype</w:t>
            </w:r>
          </w:p>
        </w:tc>
        <w:tc>
          <w:tcPr>
            <w:tcW w:w="6355" w:type="dxa"/>
            <w:shd w:val="clear" w:color="auto" w:fill="auto"/>
          </w:tcPr>
          <w:p w14:paraId="78016281"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KING op basis van de BESCHIKKING in het GFO Zaken</w:t>
            </w:r>
          </w:p>
        </w:tc>
      </w:tr>
      <w:tr w:rsidR="003F0979" w14:paraId="72D0CFA2" w14:textId="77777777" w:rsidTr="003F0979">
        <w:trPr>
          <w:cantSplit/>
        </w:trPr>
        <w:tc>
          <w:tcPr>
            <w:tcW w:w="2573" w:type="dxa"/>
            <w:shd w:val="clear" w:color="auto" w:fill="auto"/>
          </w:tcPr>
          <w:p w14:paraId="1CEAE760" w14:textId="77777777" w:rsidR="003F0979" w:rsidRPr="003F0979" w:rsidRDefault="003F0979" w:rsidP="003F0979">
            <w:pPr>
              <w:autoSpaceDE w:val="0"/>
              <w:autoSpaceDN w:val="0"/>
              <w:adjustRightInd w:val="0"/>
              <w:spacing w:after="0" w:line="240" w:lineRule="auto"/>
              <w:rPr>
                <w:rFonts w:ascii="Arial" w:eastAsia="Times New Roman" w:hAnsi="Arial" w:cs="Arial"/>
                <w:b/>
                <w:bCs/>
                <w:color w:val="000000"/>
                <w:sz w:val="20"/>
                <w:szCs w:val="20"/>
              </w:rPr>
            </w:pPr>
            <w:r w:rsidRPr="003F0979">
              <w:rPr>
                <w:rFonts w:ascii="Arial" w:eastAsia="Times New Roman" w:hAnsi="Arial" w:cs="Arial"/>
                <w:b/>
                <w:bCs/>
                <w:color w:val="000000"/>
                <w:sz w:val="20"/>
                <w:szCs w:val="20"/>
              </w:rPr>
              <w:t>Datum opname objecttype</w:t>
            </w:r>
          </w:p>
        </w:tc>
        <w:tc>
          <w:tcPr>
            <w:tcW w:w="6355" w:type="dxa"/>
            <w:shd w:val="clear" w:color="auto" w:fill="auto"/>
          </w:tcPr>
          <w:p w14:paraId="7ABAFEE0" w14:textId="77777777" w:rsidR="003F0979" w:rsidRPr="003F0979" w:rsidRDefault="003F0979" w:rsidP="003F0979">
            <w:pPr>
              <w:autoSpaceDE w:val="0"/>
              <w:autoSpaceDN w:val="0"/>
              <w:adjustRightInd w:val="0"/>
              <w:spacing w:after="0" w:line="240" w:lineRule="auto"/>
              <w:rPr>
                <w:rFonts w:ascii="Arial" w:eastAsia="Times New Roman" w:hAnsi="Arial" w:cs="Arial"/>
                <w:color w:val="000000"/>
                <w:sz w:val="20"/>
                <w:szCs w:val="20"/>
              </w:rPr>
            </w:pPr>
            <w:r w:rsidRPr="003F0979">
              <w:rPr>
                <w:rFonts w:ascii="Arial" w:eastAsia="Times New Roman" w:hAnsi="Arial" w:cs="Arial"/>
                <w:color w:val="000000"/>
                <w:sz w:val="20"/>
                <w:szCs w:val="20"/>
              </w:rPr>
              <w:t>1 juni 2008</w:t>
            </w:r>
          </w:p>
        </w:tc>
      </w:tr>
      <w:tr w:rsidR="003F0979" w:rsidRPr="00AE1A91" w14:paraId="59B6BF79" w14:textId="77777777" w:rsidTr="003F0979">
        <w:trPr>
          <w:cantSplit/>
        </w:trPr>
        <w:tc>
          <w:tcPr>
            <w:tcW w:w="2573" w:type="dxa"/>
            <w:shd w:val="clear" w:color="auto" w:fill="auto"/>
          </w:tcPr>
          <w:p w14:paraId="4FBA6838" w14:textId="77777777" w:rsidR="003F0979" w:rsidRPr="003F0979" w:rsidRDefault="003F0979" w:rsidP="003F0979">
            <w:pPr>
              <w:autoSpaceDE w:val="0"/>
              <w:autoSpaceDN w:val="0"/>
              <w:adjustRightInd w:val="0"/>
              <w:spacing w:after="0" w:line="240" w:lineRule="auto"/>
              <w:rPr>
                <w:rFonts w:ascii="Arial" w:eastAsia="Times New Roman" w:hAnsi="Arial" w:cs="Arial"/>
                <w:b/>
                <w:bCs/>
                <w:color w:val="000000"/>
                <w:sz w:val="20"/>
                <w:szCs w:val="20"/>
              </w:rPr>
            </w:pPr>
            <w:r w:rsidRPr="003F0979">
              <w:rPr>
                <w:rFonts w:ascii="Arial" w:eastAsia="Times New Roman" w:hAnsi="Arial" w:cs="Arial"/>
                <w:b/>
                <w:bCs/>
                <w:color w:val="000000"/>
                <w:sz w:val="20"/>
                <w:szCs w:val="20"/>
              </w:rPr>
              <w:t>Toelichting objecttype</w:t>
            </w:r>
          </w:p>
        </w:tc>
        <w:tc>
          <w:tcPr>
            <w:tcW w:w="6355" w:type="dxa"/>
            <w:shd w:val="clear" w:color="auto" w:fill="auto"/>
          </w:tcPr>
          <w:p w14:paraId="3D3D1B9D"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In het GFO Zaken kwam het objecttype BESCHIKKING voor. Aangezien dit een deelverzameling is van BESLUIT en er ook andere besluiten zijn dan beschikkingen, hanteren we hier de term ‘besluit’. Het gaat hierbij niet alleen om besluiten van bestuursorganen, inhoudende een publiekrechtelijke rechtshandeling, maar ook om andere besluiten, zoals bijvoorbeeld genomen op interne zaken.</w:t>
            </w:r>
          </w:p>
          <w:p w14:paraId="6C5925C2"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 xml:space="preserve">Een besluit wordt veelal schriftelijk vastgelegd maar dit is niet noodzakelijk. Omgekeerd kan het voorkomen dat in een </w:t>
            </w:r>
            <w:del w:id="4" w:author="Arjan" w:date="2014-11-18T10:55:00Z">
              <w:r w:rsidRPr="005561F3" w:rsidDel="00F8155F">
                <w:rPr>
                  <w:rFonts w:ascii="Arial" w:eastAsia="Times New Roman" w:hAnsi="Arial" w:cs="Arial"/>
                  <w:color w:val="000000"/>
                  <w:sz w:val="20"/>
                  <w:szCs w:val="20"/>
                  <w:lang w:val="nl-NL"/>
                </w:rPr>
                <w:delText xml:space="preserve">DOCUMENT </w:delText>
              </w:r>
            </w:del>
            <w:ins w:id="5" w:author="Arjan" w:date="2014-11-18T10:55:00Z">
              <w:r w:rsidR="00F8155F" w:rsidRPr="005561F3">
                <w:rPr>
                  <w:rFonts w:ascii="Arial" w:eastAsia="Times New Roman" w:hAnsi="Arial" w:cs="Arial"/>
                  <w:color w:val="000000"/>
                  <w:sz w:val="20"/>
                  <w:szCs w:val="20"/>
                  <w:lang w:val="nl-NL"/>
                </w:rPr>
                <w:t xml:space="preserve">INFORMATIEOBJECT </w:t>
              </w:r>
            </w:ins>
            <w:r w:rsidRPr="005561F3">
              <w:rPr>
                <w:rFonts w:ascii="Arial" w:eastAsia="Times New Roman" w:hAnsi="Arial" w:cs="Arial"/>
                <w:color w:val="000000"/>
                <w:sz w:val="20"/>
                <w:szCs w:val="20"/>
                <w:lang w:val="nl-NL"/>
              </w:rPr>
              <w:t xml:space="preserve">meerdere besluiten vastgelegd zijn.Vandaar de N:M-relatie naar </w:t>
            </w:r>
            <w:ins w:id="6" w:author="Arjan" w:date="2014-11-18T10:55:00Z">
              <w:r w:rsidR="00F8155F" w:rsidRPr="005561F3">
                <w:rPr>
                  <w:rFonts w:ascii="Arial" w:eastAsia="Times New Roman" w:hAnsi="Arial" w:cs="Arial"/>
                  <w:color w:val="000000"/>
                  <w:sz w:val="20"/>
                  <w:szCs w:val="20"/>
                  <w:lang w:val="nl-NL"/>
                </w:rPr>
                <w:t>INFORMATIEOBJECT</w:t>
              </w:r>
            </w:ins>
            <w:del w:id="7" w:author="Arjan" w:date="2014-11-18T10:55:00Z">
              <w:r w:rsidRPr="005561F3" w:rsidDel="00F8155F">
                <w:rPr>
                  <w:rFonts w:ascii="Arial" w:eastAsia="Times New Roman" w:hAnsi="Arial" w:cs="Arial"/>
                  <w:color w:val="000000"/>
                  <w:sz w:val="20"/>
                  <w:szCs w:val="20"/>
                  <w:lang w:val="nl-NL"/>
                </w:rPr>
                <w:delText>DOCUMENT</w:delText>
              </w:r>
            </w:del>
            <w:r w:rsidRPr="005561F3">
              <w:rPr>
                <w:rFonts w:ascii="Arial" w:eastAsia="Times New Roman" w:hAnsi="Arial" w:cs="Arial"/>
                <w:color w:val="000000"/>
                <w:sz w:val="20"/>
                <w:szCs w:val="20"/>
                <w:lang w:val="nl-NL"/>
              </w:rPr>
              <w:t xml:space="preserve">. </w:t>
            </w:r>
          </w:p>
          <w:p w14:paraId="330A6782"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Een besluit komt wel altijd voort uit een zaak.</w:t>
            </w:r>
          </w:p>
          <w:p w14:paraId="3131AC96"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 xml:space="preserve">Indien een BESLUIT een beschikking betreft, is er sprake van een beschikkinghouder, bijvoorbeeld degene aan wie de vergunning verleend is. Dit is één van de betrokkkenen met een van toepassing zijnde rol bij de zaak waartoe het besluit behoort. </w:t>
            </w:r>
          </w:p>
        </w:tc>
      </w:tr>
      <w:tr w:rsidR="003F0979" w:rsidRPr="00AE1A91" w14:paraId="357E37A4" w14:textId="77777777" w:rsidTr="003F0979">
        <w:trPr>
          <w:cantSplit/>
        </w:trPr>
        <w:tc>
          <w:tcPr>
            <w:tcW w:w="2573" w:type="dxa"/>
            <w:shd w:val="clear" w:color="auto" w:fill="auto"/>
          </w:tcPr>
          <w:p w14:paraId="52DC5BA6" w14:textId="77777777" w:rsidR="003F0979" w:rsidRPr="003F0979" w:rsidRDefault="003F0979" w:rsidP="003F0979">
            <w:pPr>
              <w:autoSpaceDE w:val="0"/>
              <w:autoSpaceDN w:val="0"/>
              <w:adjustRightInd w:val="0"/>
              <w:spacing w:after="0" w:line="240" w:lineRule="auto"/>
              <w:rPr>
                <w:rFonts w:ascii="Arial" w:eastAsia="Times New Roman" w:hAnsi="Arial" w:cs="Arial"/>
                <w:b/>
                <w:bCs/>
                <w:color w:val="000000"/>
                <w:sz w:val="20"/>
                <w:szCs w:val="20"/>
              </w:rPr>
            </w:pPr>
            <w:r w:rsidRPr="003F0979">
              <w:rPr>
                <w:rFonts w:ascii="Arial" w:eastAsia="Times New Roman" w:hAnsi="Arial" w:cs="Arial"/>
                <w:b/>
                <w:bCs/>
                <w:color w:val="000000"/>
                <w:sz w:val="20"/>
                <w:szCs w:val="20"/>
              </w:rPr>
              <w:t>Unieke aanduiding objecttype</w:t>
            </w:r>
          </w:p>
        </w:tc>
        <w:tc>
          <w:tcPr>
            <w:tcW w:w="6355" w:type="dxa"/>
            <w:shd w:val="clear" w:color="auto" w:fill="auto"/>
          </w:tcPr>
          <w:p w14:paraId="6AB4CF36" w14:textId="20F108B0" w:rsidR="003F0979" w:rsidRPr="00E21260"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E21260">
              <w:rPr>
                <w:rFonts w:ascii="Arial" w:eastAsia="Times New Roman" w:hAnsi="Arial" w:cs="Arial"/>
                <w:color w:val="000000"/>
                <w:sz w:val="20"/>
                <w:szCs w:val="20"/>
                <w:lang w:val="nl-NL"/>
              </w:rPr>
              <w:t>Besluitidentificatie</w:t>
            </w:r>
            <w:ins w:id="8" w:author="Arjan Kloosterboer" w:date="2017-03-09T13:36:00Z">
              <w:r w:rsidR="009D0890" w:rsidRPr="00E21260">
                <w:rPr>
                  <w:rFonts w:ascii="Arial" w:eastAsia="Times New Roman" w:hAnsi="Arial" w:cs="Arial"/>
                  <w:color w:val="000000"/>
                  <w:sz w:val="20"/>
                  <w:szCs w:val="20"/>
                  <w:lang w:val="nl-NL"/>
                </w:rPr>
                <w:t xml:space="preserve"> i.c.m. </w:t>
              </w:r>
              <w:r w:rsidR="009D0890">
                <w:rPr>
                  <w:rFonts w:ascii="Arial" w:eastAsia="Times New Roman" w:hAnsi="Arial" w:cs="Arial"/>
                  <w:color w:val="000000"/>
                  <w:sz w:val="20"/>
                  <w:szCs w:val="20"/>
                  <w:lang w:val="nl-NL"/>
                </w:rPr>
                <w:t>Verantwoordelijke organisatie</w:t>
              </w:r>
            </w:ins>
          </w:p>
        </w:tc>
      </w:tr>
      <w:tr w:rsidR="003F0979" w:rsidRPr="00AE1A91" w14:paraId="42DE8DCB" w14:textId="77777777" w:rsidTr="003F0979">
        <w:trPr>
          <w:cantSplit/>
        </w:trPr>
        <w:tc>
          <w:tcPr>
            <w:tcW w:w="2573" w:type="dxa"/>
            <w:shd w:val="clear" w:color="auto" w:fill="auto"/>
          </w:tcPr>
          <w:p w14:paraId="46294D11" w14:textId="77777777" w:rsidR="003F0979" w:rsidRPr="00E21260" w:rsidRDefault="003F0979" w:rsidP="003F0979">
            <w:pPr>
              <w:autoSpaceDE w:val="0"/>
              <w:autoSpaceDN w:val="0"/>
              <w:adjustRightInd w:val="0"/>
              <w:spacing w:after="0" w:line="240" w:lineRule="auto"/>
              <w:rPr>
                <w:rFonts w:ascii="Arial" w:eastAsia="Times New Roman" w:hAnsi="Arial" w:cs="Arial"/>
                <w:b/>
                <w:bCs/>
                <w:color w:val="000000"/>
                <w:sz w:val="20"/>
                <w:szCs w:val="20"/>
                <w:lang w:val="nl-NL"/>
              </w:rPr>
            </w:pPr>
            <w:r w:rsidRPr="00E21260">
              <w:rPr>
                <w:rFonts w:ascii="Arial" w:eastAsia="Times New Roman" w:hAnsi="Arial" w:cs="Arial"/>
                <w:b/>
                <w:bCs/>
                <w:color w:val="000000"/>
                <w:sz w:val="20"/>
                <w:szCs w:val="20"/>
                <w:lang w:val="nl-NL"/>
              </w:rPr>
              <w:t>Populatie objecttype</w:t>
            </w:r>
          </w:p>
        </w:tc>
        <w:tc>
          <w:tcPr>
            <w:tcW w:w="6355" w:type="dxa"/>
            <w:shd w:val="clear" w:color="auto" w:fill="auto"/>
          </w:tcPr>
          <w:p w14:paraId="397E71BF" w14:textId="3B56BA3B"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Alle besluiten die het (tussen)resultaat zijn van zaken waarvoor de zaakbehandelende organisatie(s) het zaakgericht werken heeft ingericht</w:t>
            </w:r>
            <w:ins w:id="9" w:author="Arjan Kloosterboer" w:date="2017-03-15T17:49:00Z">
              <w:r w:rsidR="00E53B32">
                <w:rPr>
                  <w:rFonts w:ascii="Arial" w:eastAsia="Times New Roman" w:hAnsi="Arial" w:cs="Arial"/>
                  <w:color w:val="000000"/>
                  <w:sz w:val="20"/>
                  <w:szCs w:val="20"/>
                  <w:lang w:val="nl-NL"/>
                </w:rPr>
                <w:t>,</w:t>
              </w:r>
            </w:ins>
            <w:ins w:id="10" w:author="Arjan Kloosterboer" w:date="2017-03-15T17:48:00Z">
              <w:r w:rsidR="00E53B32">
                <w:rPr>
                  <w:rFonts w:ascii="Arial" w:eastAsia="Times New Roman" w:hAnsi="Arial" w:cs="Arial"/>
                  <w:color w:val="000000"/>
                  <w:sz w:val="20"/>
                  <w:szCs w:val="20"/>
                  <w:lang w:val="nl-NL"/>
                </w:rPr>
                <w:t xml:space="preserve"> </w:t>
              </w:r>
            </w:ins>
            <w:ins w:id="11" w:author="Arjan Kloosterboer" w:date="2017-03-15T17:49:00Z">
              <w:r w:rsidR="00E53B32" w:rsidRPr="00E53B32">
                <w:rPr>
                  <w:rFonts w:ascii="Arial" w:eastAsia="Times New Roman" w:hAnsi="Arial" w:cs="Arial"/>
                  <w:color w:val="000000"/>
                  <w:sz w:val="20"/>
                  <w:szCs w:val="20"/>
                  <w:lang w:val="nl-NL"/>
                </w:rPr>
                <w:t>aangevuld met alle andere besluiten waarop zaken betrekking hebben</w:t>
              </w:r>
            </w:ins>
            <w:r w:rsidRPr="005561F3">
              <w:rPr>
                <w:rFonts w:ascii="Arial" w:eastAsia="Times New Roman" w:hAnsi="Arial" w:cs="Arial"/>
                <w:color w:val="000000"/>
                <w:sz w:val="20"/>
                <w:szCs w:val="20"/>
                <w:lang w:val="nl-NL"/>
              </w:rPr>
              <w:t>.</w:t>
            </w:r>
          </w:p>
        </w:tc>
      </w:tr>
      <w:tr w:rsidR="003F0979" w14:paraId="244CCF5D" w14:textId="77777777" w:rsidTr="003F0979">
        <w:trPr>
          <w:cantSplit/>
        </w:trPr>
        <w:tc>
          <w:tcPr>
            <w:tcW w:w="2573" w:type="dxa"/>
            <w:shd w:val="clear" w:color="auto" w:fill="auto"/>
          </w:tcPr>
          <w:p w14:paraId="6EF283AD" w14:textId="77777777" w:rsidR="003F0979" w:rsidRPr="003F0979" w:rsidRDefault="003F0979" w:rsidP="003F0979">
            <w:pPr>
              <w:autoSpaceDE w:val="0"/>
              <w:autoSpaceDN w:val="0"/>
              <w:adjustRightInd w:val="0"/>
              <w:spacing w:after="0" w:line="240" w:lineRule="auto"/>
              <w:rPr>
                <w:rFonts w:ascii="Arial" w:eastAsia="Times New Roman" w:hAnsi="Arial" w:cs="Arial"/>
                <w:b/>
                <w:bCs/>
                <w:color w:val="000000"/>
                <w:sz w:val="20"/>
                <w:szCs w:val="20"/>
              </w:rPr>
            </w:pPr>
            <w:r w:rsidRPr="003F0979">
              <w:rPr>
                <w:rFonts w:ascii="Arial" w:eastAsia="Times New Roman" w:hAnsi="Arial" w:cs="Arial"/>
                <w:b/>
                <w:bCs/>
                <w:color w:val="000000"/>
                <w:sz w:val="20"/>
                <w:szCs w:val="20"/>
              </w:rPr>
              <w:t>Kwaliteitsbegrip objecttype</w:t>
            </w:r>
          </w:p>
        </w:tc>
        <w:tc>
          <w:tcPr>
            <w:tcW w:w="6355" w:type="dxa"/>
            <w:shd w:val="clear" w:color="auto" w:fill="auto"/>
          </w:tcPr>
          <w:p w14:paraId="68B2895E" w14:textId="77777777" w:rsidR="003F0979" w:rsidRPr="003F0979" w:rsidRDefault="003F0979" w:rsidP="003F0979">
            <w:pPr>
              <w:autoSpaceDE w:val="0"/>
              <w:autoSpaceDN w:val="0"/>
              <w:adjustRightInd w:val="0"/>
              <w:spacing w:after="0" w:line="240" w:lineRule="auto"/>
              <w:rPr>
                <w:rFonts w:ascii="Arial" w:eastAsia="Times New Roman" w:hAnsi="Arial" w:cs="Arial"/>
                <w:color w:val="000000"/>
                <w:sz w:val="20"/>
                <w:szCs w:val="20"/>
              </w:rPr>
            </w:pPr>
          </w:p>
        </w:tc>
      </w:tr>
      <w:tr w:rsidR="003F0979" w:rsidRPr="00AE1A91" w14:paraId="3EAC5CB8" w14:textId="77777777" w:rsidTr="003F0979">
        <w:tc>
          <w:tcPr>
            <w:tcW w:w="2573" w:type="dxa"/>
            <w:shd w:val="clear" w:color="auto" w:fill="auto"/>
          </w:tcPr>
          <w:p w14:paraId="31BBF20F" w14:textId="77777777" w:rsidR="003F0979" w:rsidRPr="003F0979" w:rsidRDefault="003F0979" w:rsidP="003F0979">
            <w:pPr>
              <w:autoSpaceDE w:val="0"/>
              <w:autoSpaceDN w:val="0"/>
              <w:adjustRightInd w:val="0"/>
              <w:spacing w:after="0" w:line="240" w:lineRule="auto"/>
              <w:rPr>
                <w:rFonts w:ascii="Arial" w:eastAsia="Times New Roman" w:hAnsi="Arial" w:cs="Arial"/>
                <w:b/>
                <w:bCs/>
                <w:color w:val="000000"/>
                <w:sz w:val="20"/>
                <w:szCs w:val="20"/>
              </w:rPr>
            </w:pPr>
            <w:r w:rsidRPr="003F0979">
              <w:rPr>
                <w:rFonts w:ascii="Arial" w:eastAsia="Times New Roman" w:hAnsi="Arial" w:cs="Arial"/>
                <w:b/>
                <w:bCs/>
                <w:color w:val="000000"/>
                <w:sz w:val="20"/>
                <w:szCs w:val="20"/>
              </w:rPr>
              <w:t>Overzicht attributen</w:t>
            </w:r>
          </w:p>
        </w:tc>
        <w:tc>
          <w:tcPr>
            <w:tcW w:w="6355" w:type="dxa"/>
            <w:shd w:val="clear" w:color="auto" w:fill="auto"/>
          </w:tcPr>
          <w:p w14:paraId="12420A09"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Code</w:t>
            </w:r>
            <w:r w:rsidRPr="005561F3">
              <w:rPr>
                <w:rFonts w:ascii="Arial" w:eastAsia="Times New Roman" w:hAnsi="Arial" w:cs="Arial"/>
                <w:color w:val="000000"/>
                <w:sz w:val="20"/>
                <w:szCs w:val="20"/>
                <w:lang w:val="nl-NL"/>
              </w:rPr>
              <w:tab/>
              <w:t>Gegevensnaam</w:t>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t>Herkomst</w:t>
            </w:r>
          </w:p>
          <w:p w14:paraId="0A87B3EB"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0014</w:t>
            </w:r>
            <w:r w:rsidRPr="005561F3">
              <w:rPr>
                <w:rFonts w:ascii="Arial" w:eastAsia="Times New Roman" w:hAnsi="Arial" w:cs="Arial"/>
                <w:color w:val="000000"/>
                <w:sz w:val="20"/>
                <w:szCs w:val="20"/>
                <w:lang w:val="nl-NL"/>
              </w:rPr>
              <w:tab/>
              <w:t>Besluitidentificatie</w:t>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t>GFO Zaken</w:t>
            </w:r>
          </w:p>
          <w:p w14:paraId="4388E1E7" w14:textId="36E37DC6" w:rsidR="009D0890" w:rsidRDefault="009D0890" w:rsidP="003F0979">
            <w:pPr>
              <w:autoSpaceDE w:val="0"/>
              <w:autoSpaceDN w:val="0"/>
              <w:adjustRightInd w:val="0"/>
              <w:spacing w:after="0" w:line="240" w:lineRule="auto"/>
              <w:rPr>
                <w:ins w:id="12" w:author="Arjan Kloosterboer" w:date="2017-03-09T13:36:00Z"/>
                <w:rFonts w:ascii="Arial" w:eastAsia="Times New Roman" w:hAnsi="Arial" w:cs="Arial"/>
                <w:color w:val="000000"/>
                <w:sz w:val="20"/>
                <w:szCs w:val="20"/>
                <w:lang w:val="nl-NL"/>
              </w:rPr>
            </w:pPr>
            <w:ins w:id="13" w:author="Arjan Kloosterboer" w:date="2017-03-09T13:36:00Z">
              <w:r w:rsidRPr="005561F3">
                <w:rPr>
                  <w:rFonts w:ascii="Arial" w:eastAsia="Times New Roman" w:hAnsi="Arial" w:cs="Arial"/>
                  <w:color w:val="000000"/>
                  <w:sz w:val="20"/>
                  <w:szCs w:val="20"/>
                  <w:lang w:val="nl-NL"/>
                </w:rPr>
                <w:tab/>
              </w:r>
              <w:r>
                <w:rPr>
                  <w:rFonts w:ascii="Arial" w:eastAsia="Times New Roman" w:hAnsi="Arial" w:cs="Arial"/>
                  <w:color w:val="000000"/>
                  <w:sz w:val="20"/>
                  <w:szCs w:val="20"/>
                  <w:lang w:val="nl-NL"/>
                </w:rPr>
                <w:t>Verantwoordelijke organisatie</w:t>
              </w:r>
            </w:ins>
            <w:ins w:id="14" w:author="Arjan Kloosterboer" w:date="2017-03-09T13:37:00Z">
              <w:r w:rsidRPr="00551C68">
                <w:rPr>
                  <w:rFonts w:ascii="Arial" w:eastAsia="Times New Roman" w:hAnsi="Arial" w:cs="Arial"/>
                  <w:color w:val="000000"/>
                  <w:sz w:val="20"/>
                  <w:szCs w:val="20"/>
                  <w:lang w:val="nl-NL"/>
                </w:rPr>
                <w:tab/>
              </w:r>
              <w:r w:rsidRPr="00551C68">
                <w:rPr>
                  <w:rFonts w:ascii="Arial" w:eastAsia="Times New Roman" w:hAnsi="Arial" w:cs="Arial"/>
                  <w:color w:val="000000"/>
                  <w:sz w:val="20"/>
                  <w:szCs w:val="20"/>
                  <w:lang w:val="nl-NL"/>
                </w:rPr>
                <w:tab/>
                <w:t>KING</w:t>
              </w:r>
            </w:ins>
          </w:p>
          <w:p w14:paraId="130DFE23" w14:textId="5B1158CF"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0004</w:t>
            </w:r>
            <w:r w:rsidRPr="005561F3">
              <w:rPr>
                <w:rFonts w:ascii="Arial" w:eastAsia="Times New Roman" w:hAnsi="Arial" w:cs="Arial"/>
                <w:color w:val="000000"/>
                <w:sz w:val="20"/>
                <w:szCs w:val="20"/>
                <w:lang w:val="nl-NL"/>
              </w:rPr>
              <w:tab/>
              <w:t>Besluitdatum</w:t>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t>GFO Zaken</w:t>
            </w:r>
          </w:p>
          <w:p w14:paraId="1ADB4E4C"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0003</w:t>
            </w:r>
            <w:r w:rsidRPr="005561F3">
              <w:rPr>
                <w:rFonts w:ascii="Arial" w:eastAsia="Times New Roman" w:hAnsi="Arial" w:cs="Arial"/>
                <w:color w:val="000000"/>
                <w:sz w:val="20"/>
                <w:szCs w:val="20"/>
                <w:lang w:val="nl-NL"/>
              </w:rPr>
              <w:tab/>
              <w:t>Besluittoelichting</w:t>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t>GFO Zaken</w:t>
            </w:r>
          </w:p>
          <w:p w14:paraId="6A577B52" w14:textId="77777777" w:rsidR="00F8155F" w:rsidRPr="005561F3" w:rsidRDefault="00F8155F" w:rsidP="003F0979">
            <w:pPr>
              <w:autoSpaceDE w:val="0"/>
              <w:autoSpaceDN w:val="0"/>
              <w:adjustRightInd w:val="0"/>
              <w:spacing w:after="0" w:line="240" w:lineRule="auto"/>
              <w:rPr>
                <w:ins w:id="15" w:author="Arjan" w:date="2014-11-18T10:57:00Z"/>
                <w:rFonts w:ascii="Arial" w:eastAsia="Times New Roman" w:hAnsi="Arial" w:cs="Arial"/>
                <w:color w:val="000000"/>
                <w:sz w:val="20"/>
                <w:szCs w:val="20"/>
                <w:lang w:val="nl-NL"/>
              </w:rPr>
            </w:pPr>
            <w:ins w:id="16" w:author="Arjan" w:date="2014-11-18T10:57:00Z">
              <w:r w:rsidRPr="005561F3">
                <w:rPr>
                  <w:rFonts w:ascii="Arial" w:eastAsia="Times New Roman" w:hAnsi="Arial" w:cs="Arial"/>
                  <w:color w:val="000000"/>
                  <w:sz w:val="20"/>
                  <w:szCs w:val="20"/>
                  <w:lang w:val="nl-NL"/>
                </w:rPr>
                <w:tab/>
                <w:t>Bestuursorgaan</w:t>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t>KING</w:t>
              </w:r>
            </w:ins>
          </w:p>
          <w:p w14:paraId="3922DE18"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0008</w:t>
            </w:r>
            <w:r w:rsidRPr="005561F3">
              <w:rPr>
                <w:rFonts w:ascii="Arial" w:eastAsia="Times New Roman" w:hAnsi="Arial" w:cs="Arial"/>
                <w:color w:val="000000"/>
                <w:sz w:val="20"/>
                <w:szCs w:val="20"/>
                <w:lang w:val="nl-NL"/>
              </w:rPr>
              <w:tab/>
              <w:t>Ingangsdatum</w:t>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t>GFO Zaken</w:t>
            </w:r>
          </w:p>
          <w:p w14:paraId="09AF0860"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0009</w:t>
            </w:r>
            <w:r w:rsidRPr="005561F3">
              <w:rPr>
                <w:rFonts w:ascii="Arial" w:eastAsia="Times New Roman" w:hAnsi="Arial" w:cs="Arial"/>
                <w:color w:val="000000"/>
                <w:sz w:val="20"/>
                <w:szCs w:val="20"/>
                <w:lang w:val="nl-NL"/>
              </w:rPr>
              <w:tab/>
              <w:t>Vervaldatum</w:t>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t>GFO Zaken</w:t>
            </w:r>
          </w:p>
          <w:p w14:paraId="1AE1138F"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ab/>
              <w:t>Vervalreden</w:t>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t>KING</w:t>
            </w:r>
          </w:p>
          <w:p w14:paraId="47B80FC5"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0013</w:t>
            </w:r>
            <w:r w:rsidRPr="005561F3">
              <w:rPr>
                <w:rFonts w:ascii="Arial" w:eastAsia="Times New Roman" w:hAnsi="Arial" w:cs="Arial"/>
                <w:color w:val="000000"/>
                <w:sz w:val="20"/>
                <w:szCs w:val="20"/>
                <w:lang w:val="nl-NL"/>
              </w:rPr>
              <w:tab/>
              <w:t>Publicatiedatum</w:t>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t>GFO Zaken</w:t>
            </w:r>
          </w:p>
          <w:p w14:paraId="7B41C298"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0015</w:t>
            </w:r>
            <w:r w:rsidRPr="005561F3">
              <w:rPr>
                <w:rFonts w:ascii="Arial" w:eastAsia="Times New Roman" w:hAnsi="Arial" w:cs="Arial"/>
                <w:color w:val="000000"/>
                <w:sz w:val="20"/>
                <w:szCs w:val="20"/>
                <w:lang w:val="nl-NL"/>
              </w:rPr>
              <w:tab/>
              <w:t>Verzenddatum</w:t>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t>GFO Zaken</w:t>
            </w:r>
          </w:p>
          <w:p w14:paraId="24D32CBE" w14:textId="77777777" w:rsidR="003F0979" w:rsidRPr="00551C68"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ab/>
            </w:r>
            <w:r w:rsidRPr="00551C68">
              <w:rPr>
                <w:rFonts w:ascii="Arial" w:eastAsia="Times New Roman" w:hAnsi="Arial" w:cs="Arial"/>
                <w:color w:val="000000"/>
                <w:sz w:val="20"/>
                <w:szCs w:val="20"/>
                <w:lang w:val="nl-NL"/>
              </w:rPr>
              <w:t>Uiterlijke reactiedatum</w:t>
            </w:r>
            <w:r w:rsidRPr="00551C68">
              <w:rPr>
                <w:rFonts w:ascii="Arial" w:eastAsia="Times New Roman" w:hAnsi="Arial" w:cs="Arial"/>
                <w:color w:val="000000"/>
                <w:sz w:val="20"/>
                <w:szCs w:val="20"/>
                <w:lang w:val="nl-NL"/>
              </w:rPr>
              <w:tab/>
            </w:r>
            <w:r w:rsidRPr="00551C68">
              <w:rPr>
                <w:rFonts w:ascii="Arial" w:eastAsia="Times New Roman" w:hAnsi="Arial" w:cs="Arial"/>
                <w:color w:val="000000"/>
                <w:sz w:val="20"/>
                <w:szCs w:val="20"/>
                <w:lang w:val="nl-NL"/>
              </w:rPr>
              <w:tab/>
            </w:r>
            <w:r w:rsidRPr="00551C68">
              <w:rPr>
                <w:rFonts w:ascii="Arial" w:eastAsia="Times New Roman" w:hAnsi="Arial" w:cs="Arial"/>
                <w:color w:val="000000"/>
                <w:sz w:val="20"/>
                <w:szCs w:val="20"/>
                <w:lang w:val="nl-NL"/>
              </w:rPr>
              <w:tab/>
              <w:t>KING</w:t>
            </w:r>
          </w:p>
          <w:p w14:paraId="546841AD" w14:textId="77777777" w:rsidR="003F0979" w:rsidRPr="00551C68"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p>
        </w:tc>
      </w:tr>
      <w:tr w:rsidR="003F0979" w14:paraId="2F93B5D0" w14:textId="77777777" w:rsidTr="003F0979">
        <w:tc>
          <w:tcPr>
            <w:tcW w:w="2573" w:type="dxa"/>
            <w:tcBorders>
              <w:bottom w:val="single" w:sz="4" w:space="0" w:color="auto"/>
            </w:tcBorders>
            <w:shd w:val="clear" w:color="auto" w:fill="auto"/>
          </w:tcPr>
          <w:p w14:paraId="756DD4A2" w14:textId="77777777" w:rsidR="003F0979" w:rsidRPr="003F0979" w:rsidRDefault="003F0979" w:rsidP="003F0979">
            <w:pPr>
              <w:autoSpaceDE w:val="0"/>
              <w:autoSpaceDN w:val="0"/>
              <w:adjustRightInd w:val="0"/>
              <w:spacing w:after="0" w:line="240" w:lineRule="auto"/>
              <w:rPr>
                <w:rFonts w:ascii="Arial" w:eastAsia="Times New Roman" w:hAnsi="Arial" w:cs="Arial"/>
                <w:b/>
                <w:bCs/>
                <w:color w:val="000000"/>
                <w:sz w:val="20"/>
                <w:szCs w:val="20"/>
              </w:rPr>
            </w:pPr>
            <w:r w:rsidRPr="003F0979">
              <w:rPr>
                <w:rFonts w:ascii="Arial" w:eastAsia="Times New Roman" w:hAnsi="Arial" w:cs="Arial"/>
                <w:b/>
                <w:bCs/>
                <w:color w:val="000000"/>
                <w:sz w:val="20"/>
                <w:szCs w:val="20"/>
              </w:rPr>
              <w:t>Overzicht relaties</w:t>
            </w:r>
          </w:p>
        </w:tc>
        <w:tc>
          <w:tcPr>
            <w:tcW w:w="6355" w:type="dxa"/>
            <w:tcBorders>
              <w:bottom w:val="single" w:sz="4" w:space="0" w:color="auto"/>
            </w:tcBorders>
            <w:shd w:val="clear" w:color="auto" w:fill="auto"/>
          </w:tcPr>
          <w:p w14:paraId="11834A3C"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Relatienaam incl. gerelateerd objecttype</w:t>
            </w:r>
            <w:r w:rsidRPr="005561F3">
              <w:rPr>
                <w:rFonts w:ascii="Arial" w:eastAsia="Times New Roman" w:hAnsi="Arial" w:cs="Arial"/>
                <w:color w:val="000000"/>
                <w:sz w:val="20"/>
                <w:szCs w:val="20"/>
                <w:lang w:val="nl-NL"/>
              </w:rPr>
              <w:tab/>
              <w:t>Herkomst</w:t>
            </w:r>
          </w:p>
          <w:p w14:paraId="74C38B2D"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lastRenderedPageBreak/>
              <w:t>is uitkomst van ZAAK</w:t>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t>GFO Zaken</w:t>
            </w:r>
          </w:p>
          <w:p w14:paraId="0CBF4412"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kan vastgelegd zijn als</w:t>
            </w:r>
            <w:del w:id="17" w:author="Arjan" w:date="2014-11-18T10:55:00Z">
              <w:r w:rsidRPr="005561F3" w:rsidDel="00F8155F">
                <w:rPr>
                  <w:rFonts w:ascii="Arial" w:eastAsia="Times New Roman" w:hAnsi="Arial" w:cs="Arial"/>
                  <w:color w:val="000000"/>
                  <w:sz w:val="20"/>
                  <w:szCs w:val="20"/>
                  <w:lang w:val="nl-NL"/>
                </w:rPr>
                <w:delText xml:space="preserve"> DOCUMENT</w:delText>
              </w:r>
            </w:del>
            <w:ins w:id="18" w:author="Arjan" w:date="2014-11-18T10:55:00Z">
              <w:r w:rsidR="00F8155F" w:rsidRPr="005561F3">
                <w:rPr>
                  <w:rFonts w:ascii="Arial" w:eastAsia="Times New Roman" w:hAnsi="Arial" w:cs="Arial"/>
                  <w:color w:val="000000"/>
                  <w:sz w:val="20"/>
                  <w:szCs w:val="20"/>
                  <w:lang w:val="nl-NL"/>
                </w:rPr>
                <w:t xml:space="preserve"> INFORMATIEOBJECT</w:t>
              </w:r>
            </w:ins>
            <w:r w:rsidR="00F8155F"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KING</w:t>
            </w:r>
          </w:p>
          <w:p w14:paraId="20A330CC" w14:textId="77777777" w:rsidR="003F0979" w:rsidRPr="003F0979" w:rsidRDefault="003F0979" w:rsidP="003F0979">
            <w:pPr>
              <w:autoSpaceDE w:val="0"/>
              <w:autoSpaceDN w:val="0"/>
              <w:adjustRightInd w:val="0"/>
              <w:spacing w:after="0" w:line="240" w:lineRule="auto"/>
              <w:rPr>
                <w:rFonts w:ascii="Arial" w:eastAsia="Times New Roman" w:hAnsi="Arial" w:cs="Arial"/>
                <w:color w:val="000000"/>
                <w:sz w:val="20"/>
                <w:szCs w:val="20"/>
              </w:rPr>
            </w:pPr>
            <w:r w:rsidRPr="003F0979">
              <w:rPr>
                <w:rFonts w:ascii="Arial" w:eastAsia="Times New Roman" w:hAnsi="Arial" w:cs="Arial"/>
                <w:color w:val="000000"/>
                <w:sz w:val="20"/>
                <w:szCs w:val="20"/>
              </w:rPr>
              <w:t xml:space="preserve">is van BESLUITTYPE </w:t>
            </w:r>
            <w:r w:rsidRPr="003F0979">
              <w:rPr>
                <w:rFonts w:ascii="Arial" w:eastAsia="Times New Roman" w:hAnsi="Arial" w:cs="Arial"/>
                <w:color w:val="000000"/>
                <w:sz w:val="20"/>
                <w:szCs w:val="20"/>
              </w:rPr>
              <w:tab/>
            </w:r>
            <w:r>
              <w:rPr>
                <w:rFonts w:ascii="Arial" w:eastAsia="Times New Roman" w:hAnsi="Arial" w:cs="Arial"/>
                <w:color w:val="000000"/>
                <w:sz w:val="20"/>
                <w:szCs w:val="20"/>
              </w:rPr>
              <w:tab/>
            </w:r>
            <w:r>
              <w:rPr>
                <w:rFonts w:ascii="Arial" w:eastAsia="Times New Roman" w:hAnsi="Arial" w:cs="Arial"/>
                <w:color w:val="000000"/>
                <w:sz w:val="20"/>
                <w:szCs w:val="20"/>
              </w:rPr>
              <w:tab/>
            </w:r>
            <w:r>
              <w:rPr>
                <w:rFonts w:ascii="Arial" w:eastAsia="Times New Roman" w:hAnsi="Arial" w:cs="Arial"/>
                <w:color w:val="000000"/>
                <w:sz w:val="20"/>
                <w:szCs w:val="20"/>
              </w:rPr>
              <w:tab/>
            </w:r>
            <w:r w:rsidRPr="003F0979">
              <w:rPr>
                <w:rFonts w:ascii="Arial" w:eastAsia="Times New Roman" w:hAnsi="Arial" w:cs="Arial"/>
                <w:color w:val="000000"/>
                <w:sz w:val="20"/>
                <w:szCs w:val="20"/>
              </w:rPr>
              <w:t>KING</w:t>
            </w:r>
          </w:p>
        </w:tc>
      </w:tr>
    </w:tbl>
    <w:p w14:paraId="50B2ACC6" w14:textId="77777777" w:rsidR="003F0979" w:rsidRDefault="003F0979" w:rsidP="00EB4B31">
      <w:pPr>
        <w:rPr>
          <w:noProof/>
        </w:rPr>
      </w:pPr>
    </w:p>
    <w:p w14:paraId="719B1B51" w14:textId="77777777" w:rsidR="00EB4B31" w:rsidRPr="00DD0F4F" w:rsidRDefault="00EB4B31" w:rsidP="00EB4B31">
      <w:pPr>
        <w:pStyle w:val="Kop3"/>
        <w:rPr>
          <w:noProof/>
          <w:lang w:val="nl-NL"/>
        </w:rPr>
      </w:pPr>
      <w:bookmarkStart w:id="19" w:name="_Toc517094678"/>
      <w:r w:rsidRPr="00DD0F4F">
        <w:rPr>
          <w:noProof/>
          <w:lang w:val="nl-NL"/>
        </w:rPr>
        <w:t>BESLUIT kan</w:t>
      </w:r>
      <w:r w:rsidR="00D73EFE" w:rsidRPr="00DD0F4F">
        <w:rPr>
          <w:noProof/>
          <w:lang w:val="nl-NL"/>
        </w:rPr>
        <w:t xml:space="preserve"> vastgelegd zijn als INFORMATIE</w:t>
      </w:r>
      <w:r w:rsidRPr="00DD0F4F">
        <w:rPr>
          <w:noProof/>
          <w:lang w:val="nl-NL"/>
        </w:rPr>
        <w:t>OBJECT</w:t>
      </w:r>
      <w:bookmarkEnd w:id="19"/>
    </w:p>
    <w:p w14:paraId="6673E823" w14:textId="77777777" w:rsidR="00CF1953" w:rsidRPr="00DD0F4F" w:rsidRDefault="00CF1953" w:rsidP="00CF1953">
      <w:pPr>
        <w:rPr>
          <w:noProof/>
          <w:lang w:val="nl-NL"/>
        </w:rPr>
      </w:pPr>
      <w:r w:rsidRPr="00DD0F4F">
        <w:rPr>
          <w:noProof/>
          <w:lang w:val="nl-NL"/>
        </w:rPr>
        <w:t>Teneinde in lijn te blijven met de Baseline Informatiehuisho</w:t>
      </w:r>
      <w:r w:rsidR="00BC5981" w:rsidRPr="00DD0F4F">
        <w:rPr>
          <w:noProof/>
          <w:lang w:val="nl-NL"/>
        </w:rPr>
        <w:t>u</w:t>
      </w:r>
      <w:r w:rsidRPr="00DD0F4F">
        <w:rPr>
          <w:noProof/>
          <w:lang w:val="nl-NL"/>
        </w:rPr>
        <w:t>iding en aan te sluiten bij de steeds gangbaardere terminogie in de documentaire informatiehuishouding en de ‘archiefwereld’, hebben we de term ‘document’ consequent vervangen door ‘informatieobject’.</w:t>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EB4B31" w:rsidRPr="00EB4B31" w14:paraId="133C4E40" w14:textId="77777777" w:rsidTr="00AB019F">
        <w:trPr>
          <w:trHeight w:val="230"/>
        </w:trPr>
        <w:tc>
          <w:tcPr>
            <w:tcW w:w="3690" w:type="dxa"/>
            <w:tcBorders>
              <w:top w:val="single" w:sz="4" w:space="0" w:color="auto"/>
              <w:left w:val="nil"/>
              <w:bottom w:val="nil"/>
              <w:right w:val="nil"/>
            </w:tcBorders>
          </w:tcPr>
          <w:p w14:paraId="079D6E58"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Naam relatiesoort</w:t>
            </w:r>
          </w:p>
        </w:tc>
        <w:tc>
          <w:tcPr>
            <w:tcW w:w="5670" w:type="dxa"/>
            <w:tcBorders>
              <w:top w:val="single" w:sz="4" w:space="0" w:color="auto"/>
              <w:left w:val="nil"/>
              <w:bottom w:val="nil"/>
              <w:right w:val="nil"/>
            </w:tcBorders>
          </w:tcPr>
          <w:p w14:paraId="3D9EE176" w14:textId="77777777" w:rsidR="00EB4B31" w:rsidRPr="00EB4B31" w:rsidRDefault="00DA5D93"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hAnsi="Arial" w:cs="Arial"/>
                <w:sz w:val="20"/>
                <w:szCs w:val="20"/>
                <w:lang w:val="en-AU"/>
              </w:rPr>
              <w:fldChar w:fldCharType="begin" w:fldLock="1"/>
            </w:r>
            <w:r w:rsidR="00EB4B31" w:rsidRPr="00EB4B31">
              <w:rPr>
                <w:rFonts w:ascii="Arial" w:hAnsi="Arial" w:cs="Arial"/>
                <w:sz w:val="20"/>
                <w:szCs w:val="20"/>
                <w:lang w:val="en-AU"/>
              </w:rPr>
              <w:instrText xml:space="preserve">MERGEFIELD </w:instrText>
            </w:r>
            <w:r w:rsidR="00EB4B31" w:rsidRPr="00EB4B31">
              <w:rPr>
                <w:rFonts w:ascii="Arial" w:eastAsia="Times New Roman" w:hAnsi="Arial" w:cs="Arial"/>
                <w:color w:val="000000"/>
                <w:sz w:val="20"/>
                <w:szCs w:val="20"/>
              </w:rPr>
              <w:instrText>Connector.Name</w:instrText>
            </w:r>
            <w:r w:rsidRPr="00EB4B31">
              <w:rPr>
                <w:rFonts w:ascii="Arial" w:hAnsi="Arial" w:cs="Arial"/>
                <w:sz w:val="20"/>
                <w:szCs w:val="20"/>
                <w:lang w:val="en-AU"/>
              </w:rPr>
              <w:fldChar w:fldCharType="separate"/>
            </w:r>
            <w:r w:rsidR="00EB4B31" w:rsidRPr="00EB4B31">
              <w:rPr>
                <w:rFonts w:ascii="Arial" w:eastAsia="Times New Roman" w:hAnsi="Arial" w:cs="Arial"/>
                <w:color w:val="000000"/>
                <w:sz w:val="20"/>
                <w:szCs w:val="20"/>
              </w:rPr>
              <w:t>kan vastgelegd zijn als</w:t>
            </w:r>
            <w:r w:rsidRPr="00EB4B31">
              <w:rPr>
                <w:rFonts w:ascii="Arial" w:hAnsi="Arial" w:cs="Arial"/>
                <w:sz w:val="20"/>
                <w:szCs w:val="20"/>
                <w:lang w:val="en-AU"/>
              </w:rPr>
              <w:fldChar w:fldCharType="end"/>
            </w:r>
          </w:p>
        </w:tc>
      </w:tr>
      <w:tr w:rsidR="00EB4B31" w:rsidRPr="00EB4B31" w14:paraId="34FAB740" w14:textId="77777777">
        <w:tc>
          <w:tcPr>
            <w:tcW w:w="3690" w:type="dxa"/>
            <w:tcBorders>
              <w:top w:val="nil"/>
              <w:left w:val="nil"/>
              <w:bottom w:val="nil"/>
              <w:right w:val="nil"/>
            </w:tcBorders>
          </w:tcPr>
          <w:p w14:paraId="0B92B3B0"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6041087"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r>
      <w:tr w:rsidR="00EB4B31" w:rsidRPr="00EB4B31" w14:paraId="704D5035" w14:textId="77777777">
        <w:tc>
          <w:tcPr>
            <w:tcW w:w="3690" w:type="dxa"/>
            <w:tcBorders>
              <w:top w:val="nil"/>
              <w:left w:val="nil"/>
              <w:bottom w:val="nil"/>
              <w:right w:val="nil"/>
            </w:tcBorders>
          </w:tcPr>
          <w:p w14:paraId="1154F289"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r w:rsidRPr="00EB4B31">
              <w:rPr>
                <w:rFonts w:ascii="Arial" w:eastAsia="Times New Roman" w:hAnsi="Arial" w:cs="Arial"/>
                <w:b/>
                <w:bCs/>
                <w:color w:val="000000"/>
                <w:sz w:val="20"/>
                <w:szCs w:val="20"/>
              </w:rPr>
              <w:t>Gerelateerd objecttype</w:t>
            </w:r>
          </w:p>
          <w:p w14:paraId="02E934E9"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p w14:paraId="479F7888"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4BDFC17D" w14:textId="77777777" w:rsidR="00EB4B31" w:rsidRPr="00EB4B31" w:rsidRDefault="00DA5D93" w:rsidP="00EB4B31">
            <w:pPr>
              <w:autoSpaceDE w:val="0"/>
              <w:autoSpaceDN w:val="0"/>
              <w:adjustRightInd w:val="0"/>
              <w:spacing w:after="0" w:line="240" w:lineRule="auto"/>
              <w:rPr>
                <w:rFonts w:ascii="Arial" w:eastAsia="Times New Roman" w:hAnsi="Arial" w:cs="Arial"/>
                <w:color w:val="000000"/>
                <w:sz w:val="20"/>
                <w:szCs w:val="20"/>
              </w:rPr>
            </w:pPr>
            <w:del w:id="20" w:author="Arjan" w:date="2012-11-16T13:00:00Z">
              <w:r w:rsidRPr="00EB4B31" w:rsidDel="00EB4B31">
                <w:rPr>
                  <w:rFonts w:ascii="Arial" w:hAnsi="Arial" w:cs="Arial"/>
                  <w:sz w:val="20"/>
                  <w:szCs w:val="20"/>
                  <w:lang w:val="en-AU"/>
                </w:rPr>
                <w:fldChar w:fldCharType="begin" w:fldLock="1"/>
              </w:r>
              <w:r w:rsidR="00EB4B31" w:rsidRPr="00EB4B31" w:rsidDel="00EB4B31">
                <w:rPr>
                  <w:rFonts w:ascii="Arial" w:hAnsi="Arial" w:cs="Arial"/>
                  <w:sz w:val="20"/>
                  <w:szCs w:val="20"/>
                  <w:lang w:val="en-AU"/>
                </w:rPr>
                <w:delInstrText xml:space="preserve">MERGEFIELD </w:delInstrText>
              </w:r>
              <w:r w:rsidR="00EB4B31" w:rsidRPr="00EB4B31" w:rsidDel="00EB4B31">
                <w:rPr>
                  <w:rFonts w:ascii="Arial" w:eastAsia="Times New Roman" w:hAnsi="Arial" w:cs="Arial"/>
                  <w:color w:val="000000"/>
                  <w:sz w:val="20"/>
                  <w:szCs w:val="20"/>
                </w:rPr>
                <w:delInstrText>Element.Name</w:delInstrText>
              </w:r>
              <w:r w:rsidRPr="00EB4B31" w:rsidDel="00EB4B31">
                <w:rPr>
                  <w:rFonts w:ascii="Arial" w:hAnsi="Arial" w:cs="Arial"/>
                  <w:sz w:val="20"/>
                  <w:szCs w:val="20"/>
                  <w:lang w:val="en-AU"/>
                </w:rPr>
                <w:fldChar w:fldCharType="separate"/>
              </w:r>
              <w:r w:rsidR="00EB4B31" w:rsidRPr="00EB4B31" w:rsidDel="00EB4B31">
                <w:rPr>
                  <w:rFonts w:ascii="Arial" w:eastAsia="Times New Roman" w:hAnsi="Arial" w:cs="Arial"/>
                  <w:color w:val="000000"/>
                  <w:sz w:val="20"/>
                  <w:szCs w:val="20"/>
                </w:rPr>
                <w:delText>DOCUMENT</w:delText>
              </w:r>
              <w:r w:rsidRPr="00EB4B31" w:rsidDel="00EB4B31">
                <w:rPr>
                  <w:rFonts w:ascii="Arial" w:hAnsi="Arial" w:cs="Arial"/>
                  <w:sz w:val="20"/>
                  <w:szCs w:val="20"/>
                  <w:lang w:val="en-AU"/>
                </w:rPr>
                <w:fldChar w:fldCharType="end"/>
              </w:r>
            </w:del>
            <w:ins w:id="21" w:author="Arjan" w:date="2012-11-16T13:00:00Z">
              <w:r w:rsidR="00EB4B31">
                <w:rPr>
                  <w:rFonts w:ascii="Arial" w:hAnsi="Arial" w:cs="Arial"/>
                  <w:sz w:val="20"/>
                  <w:szCs w:val="20"/>
                  <w:lang w:val="en-AU"/>
                </w:rPr>
                <w:t>INFORMATIEOBJECT</w:t>
              </w:r>
            </w:ins>
          </w:p>
          <w:p w14:paraId="620EBF36"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p w14:paraId="6ACA5C8C" w14:textId="77777777" w:rsidR="00EB4B31" w:rsidRPr="00EB4B31" w:rsidRDefault="00DA5D93"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fldChar w:fldCharType="begin" w:fldLock="1"/>
            </w:r>
            <w:r w:rsidR="00EB4B31" w:rsidRPr="00EB4B31">
              <w:rPr>
                <w:rFonts w:ascii="Arial" w:eastAsia="Times New Roman" w:hAnsi="Arial" w:cs="Arial"/>
                <w:color w:val="000000"/>
                <w:sz w:val="20"/>
                <w:szCs w:val="20"/>
              </w:rPr>
              <w:instrText>MERGEFIELD ConnTarget.Cardinality</w:instrText>
            </w:r>
            <w:r w:rsidRPr="00EB4B31">
              <w:rPr>
                <w:rFonts w:ascii="Arial" w:eastAsia="Times New Roman" w:hAnsi="Arial" w:cs="Arial"/>
                <w:color w:val="000000"/>
                <w:sz w:val="20"/>
                <w:szCs w:val="20"/>
              </w:rPr>
              <w:fldChar w:fldCharType="separate"/>
            </w:r>
            <w:r w:rsidR="00EB4B31" w:rsidRPr="00EB4B31">
              <w:rPr>
                <w:rFonts w:ascii="Arial" w:eastAsia="Times New Roman" w:hAnsi="Arial" w:cs="Arial"/>
                <w:color w:val="000000"/>
                <w:sz w:val="20"/>
                <w:szCs w:val="20"/>
              </w:rPr>
              <w:t>0..*</w:t>
            </w:r>
            <w:r w:rsidRPr="00EB4B31">
              <w:rPr>
                <w:rFonts w:ascii="Arial" w:eastAsia="Times New Roman" w:hAnsi="Arial" w:cs="Arial"/>
                <w:color w:val="000000"/>
                <w:sz w:val="20"/>
                <w:szCs w:val="20"/>
              </w:rPr>
              <w:fldChar w:fldCharType="end"/>
            </w:r>
            <w:r w:rsidR="00EB4B31" w:rsidRPr="00EB4B31">
              <w:rPr>
                <w:rFonts w:ascii="Arial" w:eastAsia="Times New Roman" w:hAnsi="Arial" w:cs="Arial"/>
                <w:color w:val="000000"/>
                <w:sz w:val="20"/>
                <w:szCs w:val="20"/>
              </w:rPr>
              <w:t xml:space="preserve"> </w:t>
            </w:r>
          </w:p>
        </w:tc>
      </w:tr>
      <w:tr w:rsidR="00EB4B31" w:rsidRPr="00EB4B31" w14:paraId="2108E4B9" w14:textId="77777777">
        <w:tc>
          <w:tcPr>
            <w:tcW w:w="3690" w:type="dxa"/>
            <w:tcBorders>
              <w:top w:val="nil"/>
              <w:left w:val="nil"/>
              <w:bottom w:val="nil"/>
              <w:right w:val="nil"/>
            </w:tcBorders>
          </w:tcPr>
          <w:p w14:paraId="610AEA14"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AC2DF99"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r>
      <w:tr w:rsidR="00EB4B31" w:rsidRPr="00EB4B31" w14:paraId="22B05AD0" w14:textId="77777777">
        <w:tc>
          <w:tcPr>
            <w:tcW w:w="3690" w:type="dxa"/>
            <w:tcBorders>
              <w:top w:val="nil"/>
              <w:left w:val="nil"/>
              <w:bottom w:val="nil"/>
              <w:right w:val="nil"/>
            </w:tcBorders>
          </w:tcPr>
          <w:p w14:paraId="6D3B55A9"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14:paraId="1852270A"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KING</w:t>
            </w:r>
          </w:p>
        </w:tc>
      </w:tr>
      <w:tr w:rsidR="00EB4B31" w:rsidRPr="00EB4B31" w14:paraId="1D1B293A" w14:textId="77777777">
        <w:trPr>
          <w:trHeight w:val="230"/>
        </w:trPr>
        <w:tc>
          <w:tcPr>
            <w:tcW w:w="3690" w:type="dxa"/>
            <w:tcBorders>
              <w:top w:val="nil"/>
              <w:left w:val="nil"/>
              <w:bottom w:val="nil"/>
              <w:right w:val="nil"/>
            </w:tcBorders>
          </w:tcPr>
          <w:p w14:paraId="6298AF88"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692E9AC"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r>
      <w:tr w:rsidR="00EB4B31" w:rsidRPr="00EB4B31" w14:paraId="687DF22F" w14:textId="77777777">
        <w:trPr>
          <w:trHeight w:val="230"/>
        </w:trPr>
        <w:tc>
          <w:tcPr>
            <w:tcW w:w="3690" w:type="dxa"/>
            <w:tcBorders>
              <w:top w:val="nil"/>
              <w:left w:val="nil"/>
              <w:bottom w:val="nil"/>
              <w:right w:val="nil"/>
            </w:tcBorders>
          </w:tcPr>
          <w:p w14:paraId="36096353"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14:paraId="2134250C"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14:paraId="0889C36F" w14:textId="77777777">
        <w:trPr>
          <w:trHeight w:val="230"/>
        </w:trPr>
        <w:tc>
          <w:tcPr>
            <w:tcW w:w="3690" w:type="dxa"/>
            <w:tcBorders>
              <w:top w:val="nil"/>
              <w:left w:val="nil"/>
              <w:bottom w:val="nil"/>
              <w:right w:val="nil"/>
            </w:tcBorders>
          </w:tcPr>
          <w:p w14:paraId="42C0D116"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A2214ED"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AE1A91" w14:paraId="5EFDC3B4" w14:textId="77777777">
        <w:tc>
          <w:tcPr>
            <w:tcW w:w="3690" w:type="dxa"/>
            <w:tcBorders>
              <w:top w:val="nil"/>
              <w:left w:val="nil"/>
              <w:bottom w:val="nil"/>
              <w:right w:val="nil"/>
            </w:tcBorders>
          </w:tcPr>
          <w:p w14:paraId="281B2C34"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r w:rsidRPr="00EB4B31">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14:paraId="357B872E" w14:textId="77777777" w:rsidR="00EB4B31" w:rsidRPr="00DD0F4F" w:rsidRDefault="00DA5D93" w:rsidP="00EB4B31">
            <w:pPr>
              <w:autoSpaceDE w:val="0"/>
              <w:autoSpaceDN w:val="0"/>
              <w:adjustRightInd w:val="0"/>
              <w:spacing w:after="0" w:line="240" w:lineRule="auto"/>
              <w:rPr>
                <w:rFonts w:ascii="Arial" w:eastAsia="Times New Roman" w:hAnsi="Arial" w:cs="Arial"/>
                <w:color w:val="000000"/>
                <w:sz w:val="20"/>
                <w:szCs w:val="20"/>
                <w:lang w:val="nl-NL"/>
              </w:rPr>
            </w:pPr>
            <w:r w:rsidRPr="00EB4B31">
              <w:rPr>
                <w:rFonts w:ascii="Arial" w:hAnsi="Arial" w:cs="Arial"/>
                <w:sz w:val="20"/>
                <w:szCs w:val="20"/>
                <w:lang w:val="en-AU"/>
              </w:rPr>
              <w:fldChar w:fldCharType="begin" w:fldLock="1"/>
            </w:r>
            <w:r w:rsidR="00EB4B31" w:rsidRPr="00DD0F4F">
              <w:rPr>
                <w:rFonts w:ascii="Arial" w:hAnsi="Arial" w:cs="Arial"/>
                <w:sz w:val="20"/>
                <w:szCs w:val="20"/>
                <w:lang w:val="nl-NL"/>
              </w:rPr>
              <w:instrText xml:space="preserve">MERGEFIELD </w:instrText>
            </w:r>
            <w:r w:rsidR="00EB4B31" w:rsidRPr="00DD0F4F">
              <w:rPr>
                <w:rFonts w:ascii="Arial" w:eastAsia="Times New Roman" w:hAnsi="Arial" w:cs="Arial"/>
                <w:color w:val="000000"/>
                <w:sz w:val="20"/>
                <w:szCs w:val="20"/>
                <w:lang w:val="nl-NL"/>
              </w:rPr>
              <w:instrText>Connector.Notes</w:instrText>
            </w:r>
            <w:r w:rsidRPr="00EB4B31">
              <w:rPr>
                <w:rFonts w:ascii="Arial" w:hAnsi="Arial" w:cs="Arial"/>
                <w:sz w:val="20"/>
                <w:szCs w:val="20"/>
                <w:lang w:val="en-AU"/>
              </w:rPr>
              <w:fldChar w:fldCharType="end"/>
            </w:r>
            <w:r w:rsidR="00EB4B31" w:rsidRPr="00DD0F4F">
              <w:rPr>
                <w:rFonts w:ascii="Arial" w:eastAsia="Times New Roman" w:hAnsi="Arial" w:cs="Arial"/>
                <w:color w:val="610E6A"/>
                <w:sz w:val="20"/>
                <w:szCs w:val="20"/>
                <w:lang w:val="nl-NL"/>
              </w:rPr>
              <w:t xml:space="preserve">Aanduiding van het (de) </w:t>
            </w:r>
            <w:del w:id="22" w:author="Arjan" w:date="2012-11-16T13:00:00Z">
              <w:r w:rsidR="00EB4B31" w:rsidRPr="00DD0F4F" w:rsidDel="00EB4B31">
                <w:rPr>
                  <w:rFonts w:ascii="Arial" w:eastAsia="Times New Roman" w:hAnsi="Arial" w:cs="Arial"/>
                  <w:color w:val="610E6A"/>
                  <w:sz w:val="20"/>
                  <w:szCs w:val="20"/>
                  <w:lang w:val="nl-NL"/>
                </w:rPr>
                <w:delText>DOCUMENT</w:delText>
              </w:r>
            </w:del>
            <w:ins w:id="23" w:author="Arjan" w:date="2012-11-16T13:00:00Z">
              <w:r w:rsidR="00EB4B31" w:rsidRPr="00DD0F4F">
                <w:rPr>
                  <w:rFonts w:ascii="Arial" w:eastAsia="Times New Roman" w:hAnsi="Arial" w:cs="Arial"/>
                  <w:color w:val="610E6A"/>
                  <w:sz w:val="20"/>
                  <w:szCs w:val="20"/>
                  <w:lang w:val="nl-NL"/>
                </w:rPr>
                <w:t>INFORMATIE</w:t>
              </w:r>
            </w:ins>
            <w:ins w:id="24" w:author="Arjan" w:date="2012-11-16T13:01:00Z">
              <w:r w:rsidR="00EB4B31" w:rsidRPr="00DD0F4F">
                <w:rPr>
                  <w:rFonts w:ascii="Arial" w:eastAsia="Times New Roman" w:hAnsi="Arial" w:cs="Arial"/>
                  <w:color w:val="610E6A"/>
                  <w:sz w:val="20"/>
                  <w:szCs w:val="20"/>
                  <w:lang w:val="nl-NL"/>
                </w:rPr>
                <w:t>OBJECT</w:t>
              </w:r>
            </w:ins>
            <w:r w:rsidR="00EB4B31" w:rsidRPr="00DD0F4F">
              <w:rPr>
                <w:rFonts w:ascii="Arial" w:eastAsia="Times New Roman" w:hAnsi="Arial" w:cs="Arial"/>
                <w:color w:val="610E6A"/>
                <w:sz w:val="20"/>
                <w:szCs w:val="20"/>
                <w:lang w:val="nl-NL"/>
              </w:rPr>
              <w:t>(en) waarin het BESLUIT beschreven is.</w:t>
            </w:r>
          </w:p>
        </w:tc>
      </w:tr>
      <w:tr w:rsidR="00EB4B31" w:rsidRPr="00AE1A91" w14:paraId="308EE38A" w14:textId="77777777">
        <w:tc>
          <w:tcPr>
            <w:tcW w:w="3690" w:type="dxa"/>
            <w:tcBorders>
              <w:top w:val="nil"/>
              <w:left w:val="nil"/>
              <w:bottom w:val="nil"/>
              <w:right w:val="nil"/>
            </w:tcBorders>
          </w:tcPr>
          <w:p w14:paraId="4849C1FB" w14:textId="77777777" w:rsidR="00EB4B31" w:rsidRPr="00DD0F4F" w:rsidRDefault="00EB4B31" w:rsidP="00EB4B31">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50A3A21C" w14:textId="77777777" w:rsidR="00EB4B31" w:rsidRPr="00DD0F4F" w:rsidRDefault="00EB4B31" w:rsidP="00EB4B31">
            <w:pPr>
              <w:autoSpaceDE w:val="0"/>
              <w:autoSpaceDN w:val="0"/>
              <w:adjustRightInd w:val="0"/>
              <w:spacing w:after="0" w:line="240" w:lineRule="auto"/>
              <w:rPr>
                <w:rFonts w:ascii="Arial" w:eastAsia="Times New Roman" w:hAnsi="Arial" w:cs="Arial"/>
                <w:color w:val="000000"/>
                <w:sz w:val="20"/>
                <w:szCs w:val="20"/>
                <w:lang w:val="nl-NL"/>
              </w:rPr>
            </w:pPr>
          </w:p>
        </w:tc>
      </w:tr>
      <w:tr w:rsidR="00EB4B31" w:rsidRPr="00EB4B31" w14:paraId="384CBAF8" w14:textId="77777777">
        <w:tc>
          <w:tcPr>
            <w:tcW w:w="3690" w:type="dxa"/>
            <w:tcBorders>
              <w:top w:val="nil"/>
              <w:left w:val="nil"/>
              <w:bottom w:val="nil"/>
              <w:right w:val="nil"/>
            </w:tcBorders>
          </w:tcPr>
          <w:p w14:paraId="74BBF707"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14:paraId="6A00B5D6"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KING</w:t>
            </w:r>
          </w:p>
        </w:tc>
      </w:tr>
      <w:tr w:rsidR="00EB4B31" w:rsidRPr="00EB4B31" w14:paraId="0A8C2985" w14:textId="77777777">
        <w:tc>
          <w:tcPr>
            <w:tcW w:w="3690" w:type="dxa"/>
            <w:tcBorders>
              <w:top w:val="nil"/>
              <w:left w:val="nil"/>
              <w:bottom w:val="nil"/>
              <w:right w:val="nil"/>
            </w:tcBorders>
          </w:tcPr>
          <w:p w14:paraId="72AD88F8"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66C79E0"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14:paraId="2FCE60A8" w14:textId="77777777">
        <w:tc>
          <w:tcPr>
            <w:tcW w:w="3690" w:type="dxa"/>
            <w:tcBorders>
              <w:top w:val="nil"/>
              <w:left w:val="nil"/>
              <w:bottom w:val="nil"/>
              <w:right w:val="nil"/>
            </w:tcBorders>
          </w:tcPr>
          <w:p w14:paraId="3E218E10"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14:paraId="2853BEE0"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1 juni 2008</w:t>
            </w:r>
          </w:p>
        </w:tc>
      </w:tr>
      <w:tr w:rsidR="00EB4B31" w:rsidRPr="00EB4B31" w14:paraId="191C2CDE" w14:textId="77777777">
        <w:tc>
          <w:tcPr>
            <w:tcW w:w="3690" w:type="dxa"/>
            <w:tcBorders>
              <w:top w:val="nil"/>
              <w:left w:val="nil"/>
              <w:bottom w:val="nil"/>
              <w:right w:val="nil"/>
            </w:tcBorders>
          </w:tcPr>
          <w:p w14:paraId="1B5ED93C"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0C0A239"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AE1A91" w14:paraId="77A1E47B" w14:textId="77777777">
        <w:tc>
          <w:tcPr>
            <w:tcW w:w="3690" w:type="dxa"/>
            <w:tcBorders>
              <w:top w:val="nil"/>
              <w:left w:val="nil"/>
              <w:bottom w:val="nil"/>
              <w:right w:val="nil"/>
            </w:tcBorders>
          </w:tcPr>
          <w:p w14:paraId="68F1F10D"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14:paraId="24B9669A" w14:textId="77777777" w:rsidR="00EB4B31" w:rsidRPr="00DD0F4F" w:rsidRDefault="00EB4B31" w:rsidP="00A4794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Besluiten worden veelal schriftelijk vastgelegd maar kunnen ook mondeling genomen zijn. Deze relatie verwijst naar het </w:t>
            </w:r>
            <w:del w:id="25" w:author="Arjan" w:date="2012-11-16T13:01:00Z">
              <w:r w:rsidRPr="00DD0F4F" w:rsidDel="00EB4B31">
                <w:rPr>
                  <w:rFonts w:ascii="Arial" w:eastAsia="Times New Roman" w:hAnsi="Arial" w:cs="Arial"/>
                  <w:color w:val="000000"/>
                  <w:sz w:val="20"/>
                  <w:szCs w:val="20"/>
                  <w:lang w:val="nl-NL"/>
                </w:rPr>
                <w:delText xml:space="preserve">document </w:delText>
              </w:r>
            </w:del>
            <w:ins w:id="26" w:author="Arjan" w:date="2012-11-16T13:01:00Z">
              <w:r w:rsidRPr="00DD0F4F">
                <w:rPr>
                  <w:rFonts w:ascii="Arial" w:eastAsia="Times New Roman" w:hAnsi="Arial" w:cs="Arial"/>
                  <w:color w:val="000000"/>
                  <w:sz w:val="20"/>
                  <w:szCs w:val="20"/>
                  <w:lang w:val="nl-NL"/>
                </w:rPr>
                <w:t xml:space="preserve">informatieobject </w:t>
              </w:r>
            </w:ins>
            <w:r w:rsidRPr="00DD0F4F">
              <w:rPr>
                <w:rFonts w:ascii="Arial" w:eastAsia="Times New Roman" w:hAnsi="Arial" w:cs="Arial"/>
                <w:color w:val="000000"/>
                <w:sz w:val="20"/>
                <w:szCs w:val="20"/>
                <w:lang w:val="nl-NL"/>
              </w:rPr>
              <w:t xml:space="preserve">waarin het besluit </w:t>
            </w:r>
            <w:del w:id="27" w:author="Arjan" w:date="2013-07-02T11:20:00Z">
              <w:r w:rsidRPr="00DD0F4F" w:rsidDel="00A4794E">
                <w:rPr>
                  <w:rFonts w:ascii="Arial" w:eastAsia="Times New Roman" w:hAnsi="Arial" w:cs="Arial"/>
                  <w:color w:val="000000"/>
                  <w:sz w:val="20"/>
                  <w:szCs w:val="20"/>
                  <w:lang w:val="nl-NL"/>
                </w:rPr>
                <w:delText xml:space="preserve">op schrift gesteld </w:delText>
              </w:r>
            </w:del>
            <w:r w:rsidRPr="00DD0F4F">
              <w:rPr>
                <w:rFonts w:ascii="Arial" w:eastAsia="Times New Roman" w:hAnsi="Arial" w:cs="Arial"/>
                <w:color w:val="000000"/>
                <w:sz w:val="20"/>
                <w:szCs w:val="20"/>
                <w:lang w:val="nl-NL"/>
              </w:rPr>
              <w:t>is</w:t>
            </w:r>
            <w:ins w:id="28" w:author="Arjan" w:date="2013-07-02T11:20:00Z">
              <w:r w:rsidR="00A4794E" w:rsidRPr="00DD0F4F">
                <w:rPr>
                  <w:rFonts w:ascii="Arial" w:eastAsia="Times New Roman" w:hAnsi="Arial" w:cs="Arial"/>
                  <w:color w:val="000000"/>
                  <w:sz w:val="20"/>
                  <w:szCs w:val="20"/>
                  <w:lang w:val="nl-NL"/>
                </w:rPr>
                <w:t xml:space="preserve"> vastgelegd</w:t>
              </w:r>
            </w:ins>
            <w:r w:rsidRPr="00DD0F4F">
              <w:rPr>
                <w:rFonts w:ascii="Arial" w:eastAsia="Times New Roman" w:hAnsi="Arial" w:cs="Arial"/>
                <w:color w:val="000000"/>
                <w:sz w:val="20"/>
                <w:szCs w:val="20"/>
                <w:lang w:val="nl-NL"/>
              </w:rPr>
              <w:t xml:space="preserve">, indien van toepassing. Mogelijkerwijs is het besluit in meerdere afzonderlijke </w:t>
            </w:r>
            <w:ins w:id="29" w:author="Arjan" w:date="2012-11-16T13:01:00Z">
              <w:r w:rsidR="002F298A" w:rsidRPr="00DD0F4F">
                <w:rPr>
                  <w:rFonts w:ascii="Arial" w:eastAsia="Times New Roman" w:hAnsi="Arial" w:cs="Arial"/>
                  <w:color w:val="000000"/>
                  <w:sz w:val="20"/>
                  <w:szCs w:val="20"/>
                  <w:lang w:val="nl-NL"/>
                </w:rPr>
                <w:t>informatieobject</w:t>
              </w:r>
              <w:r w:rsidR="002F298A" w:rsidRPr="00DD0F4F" w:rsidDel="002F298A">
                <w:rPr>
                  <w:rFonts w:ascii="Arial" w:eastAsia="Times New Roman" w:hAnsi="Arial" w:cs="Arial"/>
                  <w:color w:val="000000"/>
                  <w:sz w:val="20"/>
                  <w:szCs w:val="20"/>
                  <w:lang w:val="nl-NL"/>
                </w:rPr>
                <w:t xml:space="preserve"> </w:t>
              </w:r>
            </w:ins>
            <w:del w:id="30" w:author="Arjan" w:date="2012-11-16T13:01:00Z">
              <w:r w:rsidRPr="00DD0F4F" w:rsidDel="002F298A">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en vastgelegd of zijn in één </w:t>
            </w:r>
            <w:ins w:id="31" w:author="Arjan" w:date="2012-11-16T13:01:00Z">
              <w:r w:rsidR="002F298A" w:rsidRPr="00DD0F4F">
                <w:rPr>
                  <w:rFonts w:ascii="Arial" w:eastAsia="Times New Roman" w:hAnsi="Arial" w:cs="Arial"/>
                  <w:color w:val="000000"/>
                  <w:sz w:val="20"/>
                  <w:szCs w:val="20"/>
                  <w:lang w:val="nl-NL"/>
                </w:rPr>
                <w:t>informatieobject</w:t>
              </w:r>
            </w:ins>
            <w:del w:id="32" w:author="Arjan" w:date="2012-11-16T13:01:00Z">
              <w:r w:rsidRPr="00DD0F4F" w:rsidDel="002F298A">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meerdere besluiten vastgelegd.</w:t>
            </w:r>
          </w:p>
        </w:tc>
      </w:tr>
      <w:tr w:rsidR="00EB4B31" w:rsidRPr="00AE1A91" w14:paraId="2A049F57" w14:textId="77777777">
        <w:tc>
          <w:tcPr>
            <w:tcW w:w="3690" w:type="dxa"/>
            <w:tcBorders>
              <w:top w:val="nil"/>
              <w:left w:val="nil"/>
              <w:bottom w:val="nil"/>
              <w:right w:val="nil"/>
            </w:tcBorders>
          </w:tcPr>
          <w:p w14:paraId="18C727EA" w14:textId="77777777" w:rsidR="00EB4B31" w:rsidRPr="00DD0F4F" w:rsidRDefault="00EB4B31" w:rsidP="00EB4B31">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2B52FEC5" w14:textId="77777777" w:rsidR="00EB4B31" w:rsidRPr="00DD0F4F" w:rsidRDefault="00EB4B31" w:rsidP="00EB4B31">
            <w:pPr>
              <w:autoSpaceDE w:val="0"/>
              <w:autoSpaceDN w:val="0"/>
              <w:adjustRightInd w:val="0"/>
              <w:spacing w:after="0" w:line="240" w:lineRule="auto"/>
              <w:rPr>
                <w:rFonts w:ascii="Arial" w:eastAsia="Times New Roman" w:hAnsi="Arial" w:cs="Arial"/>
                <w:color w:val="000000"/>
                <w:sz w:val="20"/>
                <w:szCs w:val="20"/>
                <w:lang w:val="nl-NL"/>
              </w:rPr>
            </w:pPr>
          </w:p>
        </w:tc>
      </w:tr>
      <w:tr w:rsidR="00EB4B31" w:rsidRPr="00EB4B31" w14:paraId="73105634" w14:textId="77777777">
        <w:tc>
          <w:tcPr>
            <w:tcW w:w="3690" w:type="dxa"/>
            <w:tcBorders>
              <w:top w:val="nil"/>
              <w:left w:val="nil"/>
              <w:bottom w:val="nil"/>
              <w:right w:val="nil"/>
            </w:tcBorders>
          </w:tcPr>
          <w:p w14:paraId="0E6182EF"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14:paraId="4DE8B263"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Nee</w:t>
            </w:r>
          </w:p>
        </w:tc>
      </w:tr>
      <w:tr w:rsidR="00EB4B31" w:rsidRPr="00EB4B31" w14:paraId="6A28A2A1" w14:textId="77777777">
        <w:trPr>
          <w:trHeight w:val="230"/>
        </w:trPr>
        <w:tc>
          <w:tcPr>
            <w:tcW w:w="3690" w:type="dxa"/>
            <w:tcBorders>
              <w:top w:val="nil"/>
              <w:left w:val="nil"/>
              <w:bottom w:val="nil"/>
              <w:right w:val="nil"/>
            </w:tcBorders>
          </w:tcPr>
          <w:p w14:paraId="54C80BB7"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9764B04"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14:paraId="7AC6D4AF" w14:textId="77777777">
        <w:trPr>
          <w:trHeight w:val="230"/>
        </w:trPr>
        <w:tc>
          <w:tcPr>
            <w:tcW w:w="3690" w:type="dxa"/>
            <w:tcBorders>
              <w:top w:val="nil"/>
              <w:left w:val="nil"/>
              <w:bottom w:val="nil"/>
              <w:right w:val="nil"/>
            </w:tcBorders>
          </w:tcPr>
          <w:p w14:paraId="33F3F3F3"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14:paraId="30E2759D"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Nee</w:t>
            </w:r>
          </w:p>
        </w:tc>
      </w:tr>
      <w:tr w:rsidR="00EB4B31" w:rsidRPr="00EB4B31" w14:paraId="03B54109" w14:textId="77777777">
        <w:tc>
          <w:tcPr>
            <w:tcW w:w="3690" w:type="dxa"/>
            <w:tcBorders>
              <w:top w:val="nil"/>
              <w:left w:val="nil"/>
              <w:bottom w:val="nil"/>
              <w:right w:val="nil"/>
            </w:tcBorders>
          </w:tcPr>
          <w:p w14:paraId="38DA36CF"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6757925"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14:paraId="0922AAAE" w14:textId="77777777">
        <w:tc>
          <w:tcPr>
            <w:tcW w:w="3690" w:type="dxa"/>
            <w:tcBorders>
              <w:top w:val="nil"/>
              <w:left w:val="nil"/>
              <w:bottom w:val="nil"/>
              <w:right w:val="nil"/>
            </w:tcBorders>
          </w:tcPr>
          <w:p w14:paraId="5B8C9969"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14:paraId="3BE63241"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14:paraId="22FA653A" w14:textId="77777777">
        <w:tc>
          <w:tcPr>
            <w:tcW w:w="3690" w:type="dxa"/>
            <w:tcBorders>
              <w:top w:val="nil"/>
              <w:left w:val="nil"/>
              <w:bottom w:val="nil"/>
              <w:right w:val="nil"/>
            </w:tcBorders>
          </w:tcPr>
          <w:p w14:paraId="11FA7821"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0DF5631"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14:paraId="1605FDC5" w14:textId="77777777">
        <w:tc>
          <w:tcPr>
            <w:tcW w:w="3690" w:type="dxa"/>
            <w:tcBorders>
              <w:top w:val="nil"/>
              <w:left w:val="nil"/>
              <w:bottom w:val="nil"/>
              <w:right w:val="nil"/>
            </w:tcBorders>
          </w:tcPr>
          <w:p w14:paraId="7B0A2A39"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14:paraId="5002C9D6"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Nee</w:t>
            </w:r>
          </w:p>
        </w:tc>
      </w:tr>
      <w:tr w:rsidR="00EB4B31" w:rsidRPr="00EB4B31" w14:paraId="73857A45" w14:textId="77777777">
        <w:tc>
          <w:tcPr>
            <w:tcW w:w="3690" w:type="dxa"/>
            <w:tcBorders>
              <w:top w:val="nil"/>
              <w:left w:val="nil"/>
              <w:bottom w:val="nil"/>
              <w:right w:val="nil"/>
            </w:tcBorders>
          </w:tcPr>
          <w:p w14:paraId="7EE53F09"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BB03F9F"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14:paraId="00DA0230" w14:textId="77777777">
        <w:tc>
          <w:tcPr>
            <w:tcW w:w="3690" w:type="dxa"/>
            <w:tcBorders>
              <w:top w:val="nil"/>
              <w:left w:val="nil"/>
              <w:bottom w:val="nil"/>
              <w:right w:val="nil"/>
            </w:tcBorders>
          </w:tcPr>
          <w:p w14:paraId="62B09C28"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14:paraId="2C63845F"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Nee</w:t>
            </w:r>
          </w:p>
        </w:tc>
      </w:tr>
      <w:tr w:rsidR="00EB4B31" w:rsidRPr="00EB4B31" w14:paraId="0B35A4B9" w14:textId="77777777" w:rsidTr="00AB019F">
        <w:tc>
          <w:tcPr>
            <w:tcW w:w="3690" w:type="dxa"/>
            <w:tcBorders>
              <w:top w:val="nil"/>
              <w:left w:val="nil"/>
              <w:right w:val="nil"/>
            </w:tcBorders>
          </w:tcPr>
          <w:p w14:paraId="46929E77"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right w:val="nil"/>
            </w:tcBorders>
          </w:tcPr>
          <w:p w14:paraId="01D60976"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14:paraId="1681658C" w14:textId="77777777" w:rsidTr="00AB019F">
        <w:tc>
          <w:tcPr>
            <w:tcW w:w="3690" w:type="dxa"/>
            <w:tcBorders>
              <w:top w:val="nil"/>
              <w:left w:val="nil"/>
              <w:bottom w:val="single" w:sz="4" w:space="0" w:color="auto"/>
              <w:right w:val="nil"/>
            </w:tcBorders>
          </w:tcPr>
          <w:p w14:paraId="23FD112C"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Indicatie authentiek</w:t>
            </w:r>
          </w:p>
        </w:tc>
        <w:tc>
          <w:tcPr>
            <w:tcW w:w="5670" w:type="dxa"/>
            <w:tcBorders>
              <w:top w:val="nil"/>
              <w:left w:val="nil"/>
              <w:bottom w:val="single" w:sz="4" w:space="0" w:color="auto"/>
              <w:right w:val="nil"/>
            </w:tcBorders>
          </w:tcPr>
          <w:p w14:paraId="3E8885CA"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Gemeentelijk basisgegeven</w:t>
            </w:r>
          </w:p>
        </w:tc>
      </w:tr>
    </w:tbl>
    <w:p w14:paraId="7D216ED8" w14:textId="61FBFA4C" w:rsidR="00EB4B31" w:rsidRDefault="00EB4B31" w:rsidP="0044638F"/>
    <w:p w14:paraId="706C7874" w14:textId="77777777" w:rsidR="009D0890" w:rsidRDefault="009D0890" w:rsidP="009D0890">
      <w:pPr>
        <w:pStyle w:val="Kop3"/>
      </w:pPr>
      <w:bookmarkStart w:id="33" w:name="_Toc517094679"/>
      <w:r>
        <w:t>Unieke aanduiding</w:t>
      </w:r>
      <w:bookmarkEnd w:id="33"/>
    </w:p>
    <w:p w14:paraId="0C55EE35" w14:textId="29CEF902" w:rsidR="009D0890" w:rsidRPr="000D6975" w:rsidRDefault="009D0890" w:rsidP="009D0890">
      <w:pPr>
        <w:rPr>
          <w:lang w:val="nl-NL"/>
        </w:rPr>
      </w:pPr>
      <w:r w:rsidRPr="00DD0F4F">
        <w:rPr>
          <w:lang w:val="nl-NL"/>
        </w:rPr>
        <w:t xml:space="preserve">De unieke aanduiding van het </w:t>
      </w:r>
      <w:r w:rsidR="00D97C35">
        <w:rPr>
          <w:lang w:val="nl-NL"/>
        </w:rPr>
        <w:t>Besluit</w:t>
      </w:r>
      <w:r w:rsidRPr="00DD0F4F">
        <w:rPr>
          <w:lang w:val="nl-NL"/>
        </w:rPr>
        <w:t xml:space="preserve"> wordt nu gevormd door het attribuut </w:t>
      </w:r>
      <w:r w:rsidR="000D6975">
        <w:rPr>
          <w:lang w:val="nl-NL"/>
        </w:rPr>
        <w:t>Besluit</w:t>
      </w:r>
      <w:r w:rsidRPr="00DD0F4F">
        <w:rPr>
          <w:lang w:val="nl-NL"/>
        </w:rPr>
        <w:t xml:space="preserve">identificatie. Dit is opgebouwd uit de CBS-gemeentecode van de gemeente die het </w:t>
      </w:r>
      <w:r w:rsidR="000D6975">
        <w:rPr>
          <w:lang w:val="nl-NL"/>
        </w:rPr>
        <w:t>besluit</w:t>
      </w:r>
      <w:r w:rsidRPr="00DD0F4F">
        <w:rPr>
          <w:lang w:val="nl-NL"/>
        </w:rPr>
        <w:t xml:space="preserve"> in haar registratie heeft opgenomen, gevolgd door de identificatie die door die gemeente aan de zaak gegeven is. Nu het RGBZ en StUF-Zkn meer en meer ook door andere overheden dan gemeenten gebruikt wordt, moet een oplossing gevonden worden voor het eerste gedeelte van de </w:t>
      </w:r>
      <w:r w:rsidR="000D6975">
        <w:rPr>
          <w:lang w:val="nl-NL"/>
        </w:rPr>
        <w:t>Besluit</w:t>
      </w:r>
      <w:r w:rsidRPr="00DD0F4F">
        <w:rPr>
          <w:lang w:val="nl-NL"/>
        </w:rPr>
        <w:t xml:space="preserve">identificatie. Als oplossing </w:t>
      </w:r>
      <w:r w:rsidRPr="00DD0F4F">
        <w:rPr>
          <w:lang w:val="nl-NL"/>
        </w:rPr>
        <w:lastRenderedPageBreak/>
        <w:t>was voorzien het bepalen van ‘gemeentecodes’ in de range 8000 – 9999 voor niet-gemeentelijke organisaties. Consequentie daarvan is dat het proces van toedelen en de toegedeelde codes beheerd moeten worden. Zoveel als mogelijk willen we beheerconsequenties evenwel voorkomen. Dit is mogelijk door van het gebruik van de gemeentecode af te zien en de unieke aanduiding van de zaak te laten bestaan uit de combinatie van de attribuutsoorten ‘</w:t>
      </w:r>
      <w:r w:rsidR="000D6975">
        <w:rPr>
          <w:lang w:val="nl-NL"/>
        </w:rPr>
        <w:t xml:space="preserve">Verantwoordelijke </w:t>
      </w:r>
      <w:r w:rsidRPr="00DD0F4F">
        <w:rPr>
          <w:lang w:val="nl-NL"/>
        </w:rPr>
        <w:t>organisatie’ en ‘</w:t>
      </w:r>
      <w:r w:rsidR="000D6975">
        <w:rPr>
          <w:lang w:val="nl-NL"/>
        </w:rPr>
        <w:t>Besluit</w:t>
      </w:r>
      <w:r w:rsidRPr="00DD0F4F">
        <w:rPr>
          <w:lang w:val="nl-NL"/>
        </w:rPr>
        <w:softHyphen/>
        <w:t xml:space="preserve">identificatie’. De zojuist genoemde eisen aan de opbouw van de </w:t>
      </w:r>
      <w:r w:rsidR="000D6975">
        <w:rPr>
          <w:lang w:val="nl-NL"/>
        </w:rPr>
        <w:t>Besluit</w:t>
      </w:r>
      <w:r w:rsidRPr="00DD0F4F">
        <w:rPr>
          <w:lang w:val="nl-NL"/>
        </w:rPr>
        <w:t xml:space="preserve">identificatie vervallen hiermee. </w:t>
      </w:r>
      <w:r w:rsidRPr="000D6975">
        <w:rPr>
          <w:lang w:val="nl-NL"/>
        </w:rPr>
        <w:t xml:space="preserve">Hieronder specificeren we de betrokken attribuutsoorten. </w:t>
      </w:r>
    </w:p>
    <w:p w14:paraId="291A5099" w14:textId="67E58ABA" w:rsidR="00080BC1" w:rsidRPr="00080BC1" w:rsidRDefault="00080BC1" w:rsidP="00080BC1">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080BC1">
        <w:rPr>
          <w:rFonts w:ascii="Arial" w:eastAsia="Times New Roman" w:hAnsi="Arial" w:cs="Arial"/>
          <w:b/>
          <w:bCs/>
          <w:color w:val="004080"/>
          <w:sz w:val="24"/>
          <w:szCs w:val="24"/>
        </w:rPr>
        <w:t>«Attribuutsoort» Besluitidentificatie</w:t>
      </w:r>
    </w:p>
    <w:tbl>
      <w:tblPr>
        <w:tblW w:w="0" w:type="auto"/>
        <w:tblLayout w:type="fixed"/>
        <w:tblCellMar>
          <w:top w:w="113" w:type="dxa"/>
        </w:tblCellMar>
        <w:tblLook w:val="0000" w:firstRow="0" w:lastRow="0" w:firstColumn="0" w:lastColumn="0" w:noHBand="0" w:noVBand="0"/>
      </w:tblPr>
      <w:tblGrid>
        <w:gridCol w:w="2808"/>
        <w:gridCol w:w="6120"/>
      </w:tblGrid>
      <w:tr w:rsidR="00080BC1" w14:paraId="4391A716" w14:textId="77777777" w:rsidTr="004B6915">
        <w:trPr>
          <w:cantSplit/>
        </w:trPr>
        <w:tc>
          <w:tcPr>
            <w:tcW w:w="2808" w:type="dxa"/>
            <w:shd w:val="clear" w:color="auto" w:fill="auto"/>
          </w:tcPr>
          <w:p w14:paraId="2714B64A" w14:textId="77777777" w:rsidR="00080BC1" w:rsidRPr="00080BC1" w:rsidRDefault="00080BC1" w:rsidP="004B6915">
            <w:pPr>
              <w:keepNext/>
              <w:snapToGrid w:val="0"/>
              <w:spacing w:after="120"/>
              <w:rPr>
                <w:rFonts w:ascii="Arial" w:eastAsia="Batang" w:hAnsi="Arial" w:cs="Arial"/>
                <w:b/>
                <w:sz w:val="20"/>
                <w:szCs w:val="20"/>
              </w:rPr>
            </w:pPr>
            <w:r w:rsidRPr="00080BC1">
              <w:rPr>
                <w:rFonts w:ascii="Arial" w:eastAsia="Batang" w:hAnsi="Arial" w:cs="Arial"/>
                <w:b/>
                <w:sz w:val="20"/>
                <w:szCs w:val="20"/>
              </w:rPr>
              <w:t>Naam attribuutsoort</w:t>
            </w:r>
          </w:p>
        </w:tc>
        <w:tc>
          <w:tcPr>
            <w:tcW w:w="6120" w:type="dxa"/>
            <w:shd w:val="clear" w:color="auto" w:fill="auto"/>
          </w:tcPr>
          <w:p w14:paraId="60A20B20" w14:textId="77777777" w:rsidR="00080BC1" w:rsidRPr="00080BC1" w:rsidRDefault="00080BC1" w:rsidP="004B6915">
            <w:pPr>
              <w:keepNext/>
              <w:snapToGrid w:val="0"/>
              <w:rPr>
                <w:rFonts w:ascii="Arial" w:eastAsia="Batang" w:hAnsi="Arial" w:cs="Arial"/>
                <w:sz w:val="20"/>
                <w:szCs w:val="20"/>
              </w:rPr>
            </w:pPr>
            <w:r w:rsidRPr="00080BC1">
              <w:rPr>
                <w:rFonts w:ascii="Arial" w:eastAsia="Batang" w:hAnsi="Arial" w:cs="Arial"/>
                <w:sz w:val="20"/>
                <w:szCs w:val="20"/>
              </w:rPr>
              <w:t>Besluitidentificatie</w:t>
            </w:r>
          </w:p>
        </w:tc>
      </w:tr>
      <w:tr w:rsidR="00080BC1" w14:paraId="06066106" w14:textId="77777777" w:rsidTr="004B6915">
        <w:trPr>
          <w:cantSplit/>
        </w:trPr>
        <w:tc>
          <w:tcPr>
            <w:tcW w:w="2808" w:type="dxa"/>
            <w:shd w:val="clear" w:color="auto" w:fill="auto"/>
          </w:tcPr>
          <w:p w14:paraId="45C3D660" w14:textId="77777777" w:rsidR="00080BC1" w:rsidRPr="00080BC1" w:rsidRDefault="00080BC1" w:rsidP="004B6915">
            <w:pPr>
              <w:snapToGrid w:val="0"/>
              <w:spacing w:after="120"/>
              <w:rPr>
                <w:rFonts w:ascii="Arial" w:eastAsia="Batang" w:hAnsi="Arial" w:cs="Arial"/>
                <w:b/>
                <w:sz w:val="20"/>
                <w:szCs w:val="20"/>
              </w:rPr>
            </w:pPr>
            <w:r w:rsidRPr="00080BC1">
              <w:rPr>
                <w:rFonts w:ascii="Arial" w:eastAsia="Batang" w:hAnsi="Arial" w:cs="Arial"/>
                <w:b/>
                <w:sz w:val="20"/>
                <w:szCs w:val="20"/>
              </w:rPr>
              <w:t>Herkomst attribuutsoort</w:t>
            </w:r>
          </w:p>
        </w:tc>
        <w:tc>
          <w:tcPr>
            <w:tcW w:w="6120" w:type="dxa"/>
            <w:shd w:val="clear" w:color="auto" w:fill="auto"/>
          </w:tcPr>
          <w:p w14:paraId="0504037C" w14:textId="77777777" w:rsidR="00080BC1" w:rsidRPr="00080BC1" w:rsidRDefault="00080BC1" w:rsidP="004B6915">
            <w:pPr>
              <w:snapToGrid w:val="0"/>
              <w:rPr>
                <w:rFonts w:ascii="Arial" w:eastAsia="Batang" w:hAnsi="Arial" w:cs="Arial"/>
                <w:sz w:val="20"/>
                <w:szCs w:val="20"/>
              </w:rPr>
            </w:pPr>
            <w:r w:rsidRPr="00080BC1">
              <w:rPr>
                <w:rFonts w:ascii="Arial" w:eastAsia="Batang" w:hAnsi="Arial" w:cs="Arial"/>
                <w:sz w:val="20"/>
                <w:szCs w:val="20"/>
              </w:rPr>
              <w:t>GFO Zaken 2004</w:t>
            </w:r>
          </w:p>
        </w:tc>
      </w:tr>
      <w:tr w:rsidR="00080BC1" w14:paraId="34560D46" w14:textId="77777777" w:rsidTr="004B6915">
        <w:trPr>
          <w:cantSplit/>
        </w:trPr>
        <w:tc>
          <w:tcPr>
            <w:tcW w:w="2808" w:type="dxa"/>
            <w:shd w:val="clear" w:color="auto" w:fill="auto"/>
          </w:tcPr>
          <w:p w14:paraId="3DC4E6C4" w14:textId="77777777" w:rsidR="00080BC1" w:rsidRPr="00080BC1" w:rsidRDefault="00080BC1" w:rsidP="004B6915">
            <w:pPr>
              <w:snapToGrid w:val="0"/>
              <w:spacing w:after="120"/>
              <w:rPr>
                <w:rFonts w:ascii="Arial" w:eastAsia="Batang" w:hAnsi="Arial" w:cs="Arial"/>
                <w:b/>
                <w:sz w:val="20"/>
                <w:szCs w:val="20"/>
                <w:lang w:val="fr-FR"/>
              </w:rPr>
            </w:pPr>
            <w:r w:rsidRPr="00080BC1">
              <w:rPr>
                <w:rFonts w:ascii="Arial" w:eastAsia="Batang" w:hAnsi="Arial" w:cs="Arial"/>
                <w:b/>
                <w:sz w:val="20"/>
                <w:szCs w:val="20"/>
                <w:lang w:val="fr-FR"/>
              </w:rPr>
              <w:t xml:space="preserve">Code attribuutsoort </w:t>
            </w:r>
          </w:p>
        </w:tc>
        <w:tc>
          <w:tcPr>
            <w:tcW w:w="6120" w:type="dxa"/>
            <w:shd w:val="clear" w:color="auto" w:fill="auto"/>
          </w:tcPr>
          <w:p w14:paraId="45D5C0E6" w14:textId="77777777" w:rsidR="00080BC1" w:rsidRPr="00080BC1" w:rsidRDefault="00080BC1" w:rsidP="004B6915">
            <w:pPr>
              <w:snapToGrid w:val="0"/>
              <w:rPr>
                <w:rFonts w:ascii="Arial" w:eastAsia="Batang" w:hAnsi="Arial" w:cs="Arial"/>
                <w:sz w:val="20"/>
                <w:szCs w:val="20"/>
                <w:lang w:val="fr-FR"/>
              </w:rPr>
            </w:pPr>
            <w:r w:rsidRPr="00080BC1">
              <w:rPr>
                <w:rFonts w:ascii="Arial" w:eastAsia="Batang" w:hAnsi="Arial" w:cs="Arial"/>
                <w:sz w:val="20"/>
                <w:szCs w:val="20"/>
                <w:lang w:val="fr-FR"/>
              </w:rPr>
              <w:t>0014</w:t>
            </w:r>
          </w:p>
        </w:tc>
      </w:tr>
      <w:tr w:rsidR="00080BC1" w14:paraId="764C3F6B" w14:textId="77777777" w:rsidTr="004B6915">
        <w:trPr>
          <w:cantSplit/>
        </w:trPr>
        <w:tc>
          <w:tcPr>
            <w:tcW w:w="2808" w:type="dxa"/>
            <w:shd w:val="clear" w:color="auto" w:fill="auto"/>
          </w:tcPr>
          <w:p w14:paraId="64480879" w14:textId="77777777" w:rsidR="00080BC1" w:rsidRPr="00080BC1" w:rsidRDefault="00080BC1" w:rsidP="004B6915">
            <w:pPr>
              <w:snapToGrid w:val="0"/>
              <w:spacing w:after="120"/>
              <w:rPr>
                <w:rFonts w:ascii="Arial" w:eastAsia="Batang" w:hAnsi="Arial" w:cs="Arial"/>
                <w:b/>
                <w:sz w:val="20"/>
                <w:szCs w:val="20"/>
                <w:lang w:val="fr-FR"/>
              </w:rPr>
            </w:pPr>
            <w:r w:rsidRPr="00080BC1">
              <w:rPr>
                <w:rFonts w:ascii="Arial" w:eastAsia="Batang" w:hAnsi="Arial" w:cs="Arial"/>
                <w:b/>
                <w:sz w:val="20"/>
                <w:szCs w:val="20"/>
                <w:lang w:val="fr-FR"/>
              </w:rPr>
              <w:t>XML-tag attribuutsoort</w:t>
            </w:r>
          </w:p>
        </w:tc>
        <w:tc>
          <w:tcPr>
            <w:tcW w:w="6120" w:type="dxa"/>
            <w:shd w:val="clear" w:color="auto" w:fill="auto"/>
          </w:tcPr>
          <w:p w14:paraId="3A7A0630" w14:textId="77777777" w:rsidR="00080BC1" w:rsidRPr="00080BC1" w:rsidRDefault="00080BC1" w:rsidP="004B6915">
            <w:pPr>
              <w:snapToGrid w:val="0"/>
              <w:rPr>
                <w:rFonts w:ascii="Arial" w:eastAsia="Batang" w:hAnsi="Arial" w:cs="Arial"/>
                <w:sz w:val="20"/>
                <w:szCs w:val="20"/>
                <w:lang w:val="fr-FR"/>
              </w:rPr>
            </w:pPr>
            <w:r w:rsidRPr="00080BC1">
              <w:rPr>
                <w:rFonts w:ascii="Arial" w:eastAsia="Batang" w:hAnsi="Arial" w:cs="Arial"/>
                <w:sz w:val="20"/>
                <w:szCs w:val="20"/>
                <w:lang w:val="fr-FR"/>
              </w:rPr>
              <w:t>identificatie</w:t>
            </w:r>
          </w:p>
        </w:tc>
      </w:tr>
      <w:tr w:rsidR="00080BC1" w:rsidRPr="00AE1A91" w14:paraId="4A60829D" w14:textId="77777777" w:rsidTr="004B6915">
        <w:trPr>
          <w:cantSplit/>
        </w:trPr>
        <w:tc>
          <w:tcPr>
            <w:tcW w:w="2808" w:type="dxa"/>
            <w:shd w:val="clear" w:color="auto" w:fill="auto"/>
          </w:tcPr>
          <w:p w14:paraId="6629DFDC" w14:textId="77777777" w:rsidR="00080BC1" w:rsidRPr="00080BC1" w:rsidRDefault="00080BC1" w:rsidP="004B6915">
            <w:pPr>
              <w:snapToGrid w:val="0"/>
              <w:spacing w:after="120"/>
              <w:rPr>
                <w:rFonts w:ascii="Arial" w:eastAsia="Batang" w:hAnsi="Arial" w:cs="Arial"/>
                <w:b/>
                <w:sz w:val="20"/>
                <w:szCs w:val="20"/>
              </w:rPr>
            </w:pPr>
            <w:r w:rsidRPr="00080BC1">
              <w:rPr>
                <w:rFonts w:ascii="Arial" w:eastAsia="Batang" w:hAnsi="Arial" w:cs="Arial"/>
                <w:b/>
                <w:sz w:val="20"/>
                <w:szCs w:val="20"/>
              </w:rPr>
              <w:t>Definitie attribuutsoort</w:t>
            </w:r>
          </w:p>
        </w:tc>
        <w:tc>
          <w:tcPr>
            <w:tcW w:w="6120" w:type="dxa"/>
            <w:shd w:val="clear" w:color="auto" w:fill="auto"/>
          </w:tcPr>
          <w:p w14:paraId="6F7DDBA7" w14:textId="45469C0F" w:rsidR="00080BC1" w:rsidRPr="0032419B" w:rsidRDefault="00080BC1" w:rsidP="004B6915">
            <w:pPr>
              <w:snapToGrid w:val="0"/>
              <w:rPr>
                <w:rFonts w:ascii="Arial" w:eastAsia="Batang" w:hAnsi="Arial" w:cs="Arial"/>
                <w:sz w:val="20"/>
                <w:szCs w:val="20"/>
                <w:lang w:val="nl-NL"/>
              </w:rPr>
            </w:pPr>
            <w:r w:rsidRPr="0032419B">
              <w:rPr>
                <w:rFonts w:ascii="Arial" w:eastAsia="Batang" w:hAnsi="Arial" w:cs="Arial"/>
                <w:sz w:val="20"/>
                <w:szCs w:val="20"/>
                <w:lang w:val="nl-NL"/>
              </w:rPr>
              <w:t>Identificatie van het besluit</w:t>
            </w:r>
            <w:ins w:id="34" w:author="Arjan Kloosterboer" w:date="2017-03-10T22:53:00Z">
              <w:r w:rsidR="0032419B" w:rsidRPr="0032419B">
                <w:rPr>
                  <w:rFonts w:ascii="Arial" w:eastAsia="Batang" w:hAnsi="Arial" w:cs="Arial"/>
                  <w:sz w:val="20"/>
                  <w:szCs w:val="20"/>
                  <w:lang w:val="nl-NL"/>
                </w:rPr>
                <w:t xml:space="preserve"> binnen de organisatie die het besluit heeft vastgesteld</w:t>
              </w:r>
            </w:ins>
            <w:r w:rsidRPr="0032419B">
              <w:rPr>
                <w:rFonts w:ascii="Arial" w:eastAsia="Batang" w:hAnsi="Arial" w:cs="Arial"/>
                <w:sz w:val="20"/>
                <w:szCs w:val="20"/>
                <w:lang w:val="nl-NL"/>
              </w:rPr>
              <w:t>.</w:t>
            </w:r>
          </w:p>
        </w:tc>
      </w:tr>
      <w:tr w:rsidR="00080BC1" w14:paraId="46E3B0C7" w14:textId="77777777" w:rsidTr="004B6915">
        <w:trPr>
          <w:cantSplit/>
        </w:trPr>
        <w:tc>
          <w:tcPr>
            <w:tcW w:w="2808" w:type="dxa"/>
            <w:shd w:val="clear" w:color="auto" w:fill="auto"/>
          </w:tcPr>
          <w:p w14:paraId="737F9F11" w14:textId="77777777" w:rsidR="00080BC1" w:rsidRPr="00080BC1" w:rsidRDefault="00080BC1" w:rsidP="004B6915">
            <w:pPr>
              <w:snapToGrid w:val="0"/>
              <w:spacing w:after="120"/>
              <w:rPr>
                <w:rFonts w:ascii="Arial" w:eastAsia="Batang" w:hAnsi="Arial" w:cs="Arial"/>
                <w:b/>
                <w:sz w:val="20"/>
                <w:szCs w:val="20"/>
              </w:rPr>
            </w:pPr>
            <w:r w:rsidRPr="00080BC1">
              <w:rPr>
                <w:rFonts w:ascii="Arial" w:eastAsia="Batang" w:hAnsi="Arial" w:cs="Arial"/>
                <w:b/>
                <w:sz w:val="20"/>
                <w:szCs w:val="20"/>
              </w:rPr>
              <w:t>Herkomst definitie attribuutsoort</w:t>
            </w:r>
          </w:p>
        </w:tc>
        <w:tc>
          <w:tcPr>
            <w:tcW w:w="6120" w:type="dxa"/>
            <w:shd w:val="clear" w:color="auto" w:fill="auto"/>
          </w:tcPr>
          <w:p w14:paraId="02064DCF" w14:textId="77777777" w:rsidR="00080BC1" w:rsidRPr="00080BC1" w:rsidRDefault="00080BC1" w:rsidP="004B6915">
            <w:pPr>
              <w:snapToGrid w:val="0"/>
              <w:rPr>
                <w:rFonts w:ascii="Arial" w:eastAsia="Batang" w:hAnsi="Arial" w:cs="Arial"/>
                <w:sz w:val="20"/>
                <w:szCs w:val="20"/>
              </w:rPr>
            </w:pPr>
            <w:r w:rsidRPr="00080BC1">
              <w:rPr>
                <w:rFonts w:ascii="Arial" w:eastAsia="Batang" w:hAnsi="Arial" w:cs="Arial"/>
                <w:sz w:val="20"/>
                <w:szCs w:val="20"/>
              </w:rPr>
              <w:t>GFO Zaken 2004</w:t>
            </w:r>
          </w:p>
        </w:tc>
      </w:tr>
      <w:tr w:rsidR="00080BC1" w14:paraId="04E491D9" w14:textId="77777777" w:rsidTr="004B6915">
        <w:trPr>
          <w:cantSplit/>
        </w:trPr>
        <w:tc>
          <w:tcPr>
            <w:tcW w:w="2808" w:type="dxa"/>
            <w:shd w:val="clear" w:color="auto" w:fill="auto"/>
          </w:tcPr>
          <w:p w14:paraId="28018D13" w14:textId="77777777" w:rsidR="00080BC1" w:rsidRPr="00080BC1" w:rsidRDefault="00080BC1" w:rsidP="004B6915">
            <w:pPr>
              <w:snapToGrid w:val="0"/>
              <w:spacing w:after="120"/>
              <w:rPr>
                <w:rFonts w:ascii="Arial" w:eastAsia="Batang" w:hAnsi="Arial" w:cs="Arial"/>
                <w:b/>
                <w:sz w:val="20"/>
                <w:szCs w:val="20"/>
              </w:rPr>
            </w:pPr>
            <w:r w:rsidRPr="00080BC1">
              <w:rPr>
                <w:rFonts w:ascii="Arial" w:eastAsia="Batang" w:hAnsi="Arial" w:cs="Arial"/>
                <w:b/>
                <w:sz w:val="20"/>
                <w:szCs w:val="20"/>
              </w:rPr>
              <w:t>Datum opname attribuutsoort</w:t>
            </w:r>
          </w:p>
        </w:tc>
        <w:tc>
          <w:tcPr>
            <w:tcW w:w="6120" w:type="dxa"/>
            <w:shd w:val="clear" w:color="auto" w:fill="auto"/>
          </w:tcPr>
          <w:p w14:paraId="5E8DE705" w14:textId="77777777" w:rsidR="00080BC1" w:rsidRPr="00080BC1" w:rsidRDefault="00080BC1" w:rsidP="004B6915">
            <w:pPr>
              <w:snapToGrid w:val="0"/>
              <w:rPr>
                <w:rFonts w:ascii="Arial" w:eastAsia="Batang" w:hAnsi="Arial" w:cs="Arial"/>
                <w:sz w:val="20"/>
                <w:szCs w:val="20"/>
              </w:rPr>
            </w:pPr>
            <w:r w:rsidRPr="00080BC1">
              <w:rPr>
                <w:rFonts w:ascii="Arial" w:eastAsia="Batang" w:hAnsi="Arial" w:cs="Arial"/>
                <w:sz w:val="20"/>
                <w:szCs w:val="20"/>
              </w:rPr>
              <w:t>1 juni 2008</w:t>
            </w:r>
          </w:p>
        </w:tc>
      </w:tr>
      <w:tr w:rsidR="00080BC1" w:rsidRPr="00AE1A91" w14:paraId="47D844CC" w14:textId="77777777" w:rsidTr="004B6915">
        <w:trPr>
          <w:cantSplit/>
        </w:trPr>
        <w:tc>
          <w:tcPr>
            <w:tcW w:w="2808" w:type="dxa"/>
            <w:shd w:val="clear" w:color="auto" w:fill="auto"/>
          </w:tcPr>
          <w:p w14:paraId="4FBBDBF1" w14:textId="77777777" w:rsidR="00080BC1" w:rsidRPr="00080BC1" w:rsidRDefault="00080BC1" w:rsidP="004B6915">
            <w:pPr>
              <w:snapToGrid w:val="0"/>
              <w:spacing w:after="120"/>
              <w:rPr>
                <w:rFonts w:ascii="Arial" w:eastAsia="Batang" w:hAnsi="Arial" w:cs="Arial"/>
                <w:b/>
                <w:sz w:val="20"/>
                <w:szCs w:val="20"/>
              </w:rPr>
            </w:pPr>
            <w:r w:rsidRPr="00080BC1">
              <w:rPr>
                <w:rFonts w:ascii="Arial" w:eastAsia="Batang" w:hAnsi="Arial" w:cs="Arial"/>
                <w:b/>
                <w:sz w:val="20"/>
                <w:szCs w:val="20"/>
              </w:rPr>
              <w:t>Toelichting attribuutsoort</w:t>
            </w:r>
          </w:p>
        </w:tc>
        <w:tc>
          <w:tcPr>
            <w:tcW w:w="6120" w:type="dxa"/>
            <w:shd w:val="clear" w:color="auto" w:fill="auto"/>
          </w:tcPr>
          <w:p w14:paraId="74F18989" w14:textId="26882398" w:rsidR="00080BC1" w:rsidRPr="00080BC1" w:rsidRDefault="00080BC1" w:rsidP="004B6915">
            <w:pPr>
              <w:snapToGrid w:val="0"/>
              <w:rPr>
                <w:rFonts w:ascii="Arial" w:eastAsia="Batang" w:hAnsi="Arial" w:cs="Arial"/>
                <w:sz w:val="20"/>
                <w:szCs w:val="20"/>
                <w:lang w:val="nl-NL"/>
              </w:rPr>
            </w:pPr>
            <w:r w:rsidRPr="00080BC1">
              <w:rPr>
                <w:rFonts w:ascii="Arial" w:eastAsia="Batang" w:hAnsi="Arial" w:cs="Arial"/>
                <w:sz w:val="20"/>
                <w:szCs w:val="20"/>
                <w:lang w:val="nl-NL"/>
              </w:rPr>
              <w:t>Het betreft de identificatie of ook wel nummer dat aan het besluit is toegekend door de organisatie die het besluit heeft genomen.</w:t>
            </w:r>
            <w:ins w:id="35" w:author="Arjan Kloosterboer" w:date="2017-03-10T22:55:00Z">
              <w:r w:rsidR="0032419B">
                <w:rPr>
                  <w:rFonts w:ascii="Arial" w:eastAsia="Batang" w:hAnsi="Arial" w:cs="Arial"/>
                  <w:sz w:val="20"/>
                  <w:szCs w:val="20"/>
                  <w:lang w:val="nl-NL"/>
                </w:rPr>
                <w:t xml:space="preserve"> </w:t>
              </w:r>
              <w:r w:rsidR="0032419B" w:rsidRPr="0032419B">
                <w:rPr>
                  <w:rFonts w:ascii="Arial" w:eastAsia="Batang" w:hAnsi="Arial" w:cs="Arial"/>
                  <w:sz w:val="20"/>
                  <w:szCs w:val="20"/>
                  <w:lang w:val="nl-NL"/>
                </w:rPr>
                <w:t>Dit identificeert een besluit uniek binnen de desbetreffende organisatie en kan worden gebruikt om snel te kunnen refereren aan een bepaald besluit in mondelinge en schriftelijke communicatie. Door combinatie met het RSIN van die organisatie, als waarde van de attribuutsoort ‘Verantwoordelijke organisatie’, wordt een unieke aanduiding van een besluit voor geheel Nederland verkregen.</w:t>
              </w:r>
            </w:ins>
          </w:p>
          <w:p w14:paraId="71363691" w14:textId="77777777" w:rsidR="00080BC1" w:rsidRPr="00080BC1" w:rsidRDefault="00080BC1" w:rsidP="004B6915">
            <w:pPr>
              <w:rPr>
                <w:rFonts w:ascii="Arial" w:eastAsia="Batang" w:hAnsi="Arial" w:cs="Arial"/>
                <w:sz w:val="20"/>
                <w:szCs w:val="20"/>
                <w:lang w:val="nl-NL"/>
              </w:rPr>
            </w:pPr>
            <w:r w:rsidRPr="00080BC1">
              <w:rPr>
                <w:rFonts w:ascii="Arial" w:eastAsia="Batang" w:hAnsi="Arial" w:cs="Arial"/>
                <w:sz w:val="20"/>
                <w:szCs w:val="20"/>
                <w:lang w:val="nl-NL"/>
              </w:rPr>
              <w:t>Het betreft de attribuutsoort Beschikkingidentificatie in het GFO Zaken 2004.</w:t>
            </w:r>
          </w:p>
        </w:tc>
      </w:tr>
      <w:tr w:rsidR="00080BC1" w:rsidRPr="00AE1A91" w14:paraId="0B423EB4" w14:textId="77777777" w:rsidTr="004B6915">
        <w:trPr>
          <w:cantSplit/>
        </w:trPr>
        <w:tc>
          <w:tcPr>
            <w:tcW w:w="2808" w:type="dxa"/>
            <w:shd w:val="clear" w:color="auto" w:fill="auto"/>
          </w:tcPr>
          <w:p w14:paraId="4ED42425" w14:textId="77777777" w:rsidR="00080BC1" w:rsidRPr="00080BC1" w:rsidRDefault="00080BC1" w:rsidP="004B6915">
            <w:pPr>
              <w:snapToGrid w:val="0"/>
              <w:spacing w:after="120"/>
              <w:rPr>
                <w:rFonts w:ascii="Arial" w:eastAsia="Batang" w:hAnsi="Arial" w:cs="Arial"/>
                <w:b/>
                <w:sz w:val="20"/>
                <w:szCs w:val="20"/>
              </w:rPr>
            </w:pPr>
            <w:r w:rsidRPr="00080BC1">
              <w:rPr>
                <w:rFonts w:ascii="Arial" w:eastAsia="Batang" w:hAnsi="Arial" w:cs="Arial"/>
                <w:b/>
                <w:sz w:val="20"/>
                <w:szCs w:val="20"/>
              </w:rPr>
              <w:t>Domein attribuutsoort</w:t>
            </w:r>
          </w:p>
        </w:tc>
        <w:tc>
          <w:tcPr>
            <w:tcW w:w="6120" w:type="dxa"/>
            <w:shd w:val="clear" w:color="auto" w:fill="auto"/>
          </w:tcPr>
          <w:p w14:paraId="3B7B77B5" w14:textId="77777777" w:rsidR="00080BC1" w:rsidRPr="00080BC1" w:rsidRDefault="00080BC1" w:rsidP="004B6915">
            <w:pPr>
              <w:tabs>
                <w:tab w:val="left" w:pos="1872"/>
              </w:tabs>
              <w:snapToGrid w:val="0"/>
              <w:rPr>
                <w:rFonts w:ascii="Arial" w:eastAsia="Batang" w:hAnsi="Arial" w:cs="Arial"/>
                <w:sz w:val="20"/>
                <w:szCs w:val="20"/>
                <w:lang w:val="nl-NL"/>
              </w:rPr>
            </w:pPr>
            <w:r w:rsidRPr="00080BC1">
              <w:rPr>
                <w:rFonts w:ascii="Arial" w:eastAsia="Batang" w:hAnsi="Arial" w:cs="Arial"/>
                <w:sz w:val="20"/>
                <w:szCs w:val="20"/>
                <w:lang w:val="nl-NL"/>
              </w:rPr>
              <w:t>Formaat:</w:t>
            </w:r>
            <w:r w:rsidRPr="00080BC1">
              <w:rPr>
                <w:rFonts w:ascii="Arial" w:eastAsia="Batang" w:hAnsi="Arial" w:cs="Arial"/>
                <w:sz w:val="20"/>
                <w:szCs w:val="20"/>
                <w:lang w:val="nl-NL"/>
              </w:rPr>
              <w:tab/>
              <w:t>AN50</w:t>
            </w:r>
          </w:p>
          <w:p w14:paraId="0AAC338C" w14:textId="4BDD6F9D" w:rsidR="00080BC1" w:rsidRPr="00080BC1" w:rsidRDefault="00080BC1" w:rsidP="004B6915">
            <w:pPr>
              <w:tabs>
                <w:tab w:val="left" w:pos="1872"/>
              </w:tabs>
              <w:ind w:left="1887" w:right="-3" w:hanging="1875"/>
              <w:rPr>
                <w:rFonts w:ascii="Arial" w:eastAsia="Batang" w:hAnsi="Arial" w:cs="Arial"/>
                <w:sz w:val="20"/>
                <w:szCs w:val="20"/>
                <w:lang w:val="nl-NL"/>
              </w:rPr>
            </w:pPr>
            <w:r w:rsidRPr="00080BC1">
              <w:rPr>
                <w:rFonts w:ascii="Arial" w:eastAsia="Batang" w:hAnsi="Arial" w:cs="Arial"/>
                <w:sz w:val="20"/>
                <w:szCs w:val="20"/>
                <w:lang w:val="nl-NL"/>
              </w:rPr>
              <w:t xml:space="preserve">Waardenverzameling: </w:t>
            </w:r>
            <w:r w:rsidRPr="00080BC1">
              <w:rPr>
                <w:rFonts w:ascii="Arial" w:eastAsia="Batang" w:hAnsi="Arial" w:cs="Arial"/>
                <w:sz w:val="20"/>
                <w:szCs w:val="20"/>
                <w:lang w:val="nl-NL"/>
              </w:rPr>
              <w:tab/>
            </w:r>
            <w:del w:id="36" w:author="Arjan Kloosterboer" w:date="2017-03-10T22:57:00Z">
              <w:r w:rsidRPr="00080BC1" w:rsidDel="0032419B">
                <w:rPr>
                  <w:rFonts w:ascii="Arial" w:eastAsia="Batang" w:hAnsi="Arial" w:cs="Arial"/>
                  <w:sz w:val="20"/>
                  <w:szCs w:val="20"/>
                  <w:lang w:val="nl-NL"/>
                </w:rPr>
                <w:delText>1e 4 posities: gemeentecode van de gemeente die verantwoordelijk is voor de genomen besluit;;</w:delText>
              </w:r>
              <w:r w:rsidRPr="00080BC1" w:rsidDel="0032419B">
                <w:rPr>
                  <w:rFonts w:ascii="Arial" w:eastAsia="Batang" w:hAnsi="Arial" w:cs="Arial"/>
                  <w:sz w:val="20"/>
                  <w:szCs w:val="20"/>
                  <w:lang w:val="nl-NL"/>
                </w:rPr>
                <w:br/>
                <w:delText xml:space="preserve">pos. 5 </w:delText>
              </w:r>
              <w:r w:rsidRPr="00080BC1" w:rsidDel="0032419B">
                <w:rPr>
                  <w:rFonts w:ascii="Arial" w:eastAsia="Batang" w:hAnsi="Arial" w:cs="Arial"/>
                  <w:color w:val="610E6A"/>
                  <w:sz w:val="20"/>
                  <w:szCs w:val="20"/>
                  <w:lang w:val="nl-NL" w:eastAsia="ar-SA"/>
                </w:rPr>
                <w:delText>–</w:delText>
              </w:r>
              <w:r w:rsidRPr="00080BC1" w:rsidDel="0032419B">
                <w:rPr>
                  <w:rFonts w:ascii="Arial" w:eastAsia="Batang" w:hAnsi="Arial" w:cs="Arial"/>
                  <w:sz w:val="20"/>
                  <w:szCs w:val="20"/>
                  <w:lang w:val="nl-NL"/>
                </w:rPr>
                <w:delText xml:space="preserve"> 50: </w:delText>
              </w:r>
            </w:del>
            <w:r w:rsidRPr="00080BC1">
              <w:rPr>
                <w:rFonts w:ascii="Arial" w:eastAsia="Batang" w:hAnsi="Arial" w:cs="Arial"/>
                <w:sz w:val="20"/>
                <w:szCs w:val="20"/>
                <w:lang w:val="nl-NL"/>
              </w:rPr>
              <w:t>alle alfanumerieke tekens m.u.v. diacrieten</w:t>
            </w:r>
          </w:p>
        </w:tc>
      </w:tr>
      <w:tr w:rsidR="00080BC1" w14:paraId="62489FA0" w14:textId="77777777" w:rsidTr="004B6915">
        <w:trPr>
          <w:cantSplit/>
        </w:trPr>
        <w:tc>
          <w:tcPr>
            <w:tcW w:w="2808" w:type="dxa"/>
            <w:shd w:val="clear" w:color="auto" w:fill="auto"/>
          </w:tcPr>
          <w:p w14:paraId="076C45C1" w14:textId="77777777" w:rsidR="00080BC1" w:rsidRPr="00080BC1" w:rsidRDefault="00080BC1" w:rsidP="004B6915">
            <w:pPr>
              <w:snapToGrid w:val="0"/>
              <w:spacing w:after="120"/>
              <w:rPr>
                <w:rFonts w:ascii="Arial" w:eastAsia="Batang" w:hAnsi="Arial" w:cs="Arial"/>
                <w:b/>
                <w:sz w:val="20"/>
                <w:szCs w:val="20"/>
              </w:rPr>
            </w:pPr>
            <w:r w:rsidRPr="00080BC1">
              <w:rPr>
                <w:rFonts w:ascii="Arial" w:eastAsia="Batang" w:hAnsi="Arial" w:cs="Arial"/>
                <w:b/>
                <w:sz w:val="20"/>
                <w:szCs w:val="20"/>
              </w:rPr>
              <w:t>Indicatie materiële historie</w:t>
            </w:r>
          </w:p>
        </w:tc>
        <w:tc>
          <w:tcPr>
            <w:tcW w:w="6120" w:type="dxa"/>
            <w:shd w:val="clear" w:color="auto" w:fill="auto"/>
          </w:tcPr>
          <w:p w14:paraId="5FBC9FBB" w14:textId="77777777" w:rsidR="00080BC1" w:rsidRPr="00080BC1" w:rsidRDefault="00080BC1" w:rsidP="004B6915">
            <w:pPr>
              <w:snapToGrid w:val="0"/>
              <w:rPr>
                <w:rFonts w:ascii="Arial" w:eastAsia="Batang" w:hAnsi="Arial" w:cs="Arial"/>
                <w:sz w:val="20"/>
                <w:szCs w:val="20"/>
              </w:rPr>
            </w:pPr>
            <w:r w:rsidRPr="00080BC1">
              <w:rPr>
                <w:rFonts w:ascii="Arial" w:eastAsia="Batang" w:hAnsi="Arial" w:cs="Arial"/>
                <w:sz w:val="20"/>
                <w:szCs w:val="20"/>
              </w:rPr>
              <w:t>Nee</w:t>
            </w:r>
          </w:p>
        </w:tc>
      </w:tr>
      <w:tr w:rsidR="00080BC1" w14:paraId="676FF0F3" w14:textId="77777777" w:rsidTr="004B6915">
        <w:trPr>
          <w:cantSplit/>
        </w:trPr>
        <w:tc>
          <w:tcPr>
            <w:tcW w:w="2808" w:type="dxa"/>
            <w:shd w:val="clear" w:color="auto" w:fill="auto"/>
          </w:tcPr>
          <w:p w14:paraId="17209D09" w14:textId="77777777" w:rsidR="00080BC1" w:rsidRPr="00080BC1" w:rsidRDefault="00080BC1" w:rsidP="004B6915">
            <w:pPr>
              <w:snapToGrid w:val="0"/>
              <w:spacing w:after="120"/>
              <w:rPr>
                <w:rFonts w:ascii="Arial" w:eastAsia="Batang" w:hAnsi="Arial" w:cs="Arial"/>
                <w:b/>
                <w:sz w:val="20"/>
                <w:szCs w:val="20"/>
              </w:rPr>
            </w:pPr>
            <w:r w:rsidRPr="00080BC1">
              <w:rPr>
                <w:rFonts w:ascii="Arial" w:eastAsia="Batang" w:hAnsi="Arial" w:cs="Arial"/>
                <w:b/>
                <w:sz w:val="20"/>
                <w:szCs w:val="20"/>
              </w:rPr>
              <w:lastRenderedPageBreak/>
              <w:t>Indicatie formele historie</w:t>
            </w:r>
          </w:p>
        </w:tc>
        <w:tc>
          <w:tcPr>
            <w:tcW w:w="6120" w:type="dxa"/>
            <w:shd w:val="clear" w:color="auto" w:fill="auto"/>
          </w:tcPr>
          <w:p w14:paraId="593528ED" w14:textId="77777777" w:rsidR="00080BC1" w:rsidRPr="00080BC1" w:rsidRDefault="00080BC1" w:rsidP="004B6915">
            <w:pPr>
              <w:snapToGrid w:val="0"/>
              <w:rPr>
                <w:rFonts w:ascii="Arial" w:eastAsia="Batang" w:hAnsi="Arial" w:cs="Arial"/>
                <w:sz w:val="20"/>
                <w:szCs w:val="20"/>
              </w:rPr>
            </w:pPr>
            <w:r w:rsidRPr="00080BC1">
              <w:rPr>
                <w:rFonts w:ascii="Arial" w:eastAsia="Batang" w:hAnsi="Arial" w:cs="Arial"/>
                <w:sz w:val="20"/>
                <w:szCs w:val="20"/>
              </w:rPr>
              <w:t>Nee</w:t>
            </w:r>
          </w:p>
        </w:tc>
      </w:tr>
      <w:tr w:rsidR="00080BC1" w14:paraId="70A24717" w14:textId="77777777" w:rsidTr="004B6915">
        <w:trPr>
          <w:cantSplit/>
        </w:trPr>
        <w:tc>
          <w:tcPr>
            <w:tcW w:w="2808" w:type="dxa"/>
            <w:shd w:val="clear" w:color="auto" w:fill="auto"/>
          </w:tcPr>
          <w:p w14:paraId="4C7B86D9" w14:textId="77777777" w:rsidR="00080BC1" w:rsidRPr="00080BC1" w:rsidRDefault="00080BC1" w:rsidP="004B6915">
            <w:pPr>
              <w:snapToGrid w:val="0"/>
              <w:spacing w:after="120"/>
              <w:rPr>
                <w:rFonts w:ascii="Arial" w:eastAsia="Batang" w:hAnsi="Arial" w:cs="Arial"/>
                <w:b/>
                <w:sz w:val="20"/>
                <w:szCs w:val="20"/>
              </w:rPr>
            </w:pPr>
            <w:r w:rsidRPr="00080BC1">
              <w:rPr>
                <w:rFonts w:ascii="Arial" w:eastAsia="Batang" w:hAnsi="Arial" w:cs="Arial"/>
                <w:b/>
                <w:sz w:val="20"/>
                <w:szCs w:val="20"/>
              </w:rPr>
              <w:t>Aanduiding gebeurtenis</w:t>
            </w:r>
          </w:p>
        </w:tc>
        <w:tc>
          <w:tcPr>
            <w:tcW w:w="6120" w:type="dxa"/>
            <w:shd w:val="clear" w:color="auto" w:fill="auto"/>
          </w:tcPr>
          <w:p w14:paraId="39F1143D" w14:textId="77777777" w:rsidR="00080BC1" w:rsidRPr="00080BC1" w:rsidRDefault="00080BC1" w:rsidP="004B6915">
            <w:pPr>
              <w:snapToGrid w:val="0"/>
              <w:rPr>
                <w:rFonts w:ascii="Arial" w:eastAsia="Batang" w:hAnsi="Arial" w:cs="Arial"/>
                <w:sz w:val="20"/>
                <w:szCs w:val="20"/>
              </w:rPr>
            </w:pPr>
            <w:r w:rsidRPr="00080BC1">
              <w:rPr>
                <w:rFonts w:ascii="Arial" w:eastAsia="Batang" w:hAnsi="Arial" w:cs="Arial"/>
                <w:sz w:val="20"/>
                <w:szCs w:val="20"/>
              </w:rPr>
              <w:t>Nee</w:t>
            </w:r>
          </w:p>
        </w:tc>
      </w:tr>
      <w:tr w:rsidR="00080BC1" w14:paraId="13339322" w14:textId="77777777" w:rsidTr="004B6915">
        <w:trPr>
          <w:cantSplit/>
        </w:trPr>
        <w:tc>
          <w:tcPr>
            <w:tcW w:w="2808" w:type="dxa"/>
            <w:shd w:val="clear" w:color="auto" w:fill="auto"/>
          </w:tcPr>
          <w:p w14:paraId="1C8E42E1" w14:textId="77777777" w:rsidR="00080BC1" w:rsidRPr="00080BC1" w:rsidRDefault="00080BC1" w:rsidP="004B6915">
            <w:pPr>
              <w:snapToGrid w:val="0"/>
              <w:spacing w:after="120"/>
              <w:rPr>
                <w:rFonts w:ascii="Arial" w:eastAsia="Batang" w:hAnsi="Arial" w:cs="Arial"/>
                <w:b/>
                <w:sz w:val="20"/>
                <w:szCs w:val="20"/>
              </w:rPr>
            </w:pPr>
            <w:r w:rsidRPr="00080BC1">
              <w:rPr>
                <w:rFonts w:ascii="Arial" w:eastAsia="Batang" w:hAnsi="Arial" w:cs="Arial"/>
                <w:b/>
                <w:sz w:val="20"/>
                <w:szCs w:val="20"/>
              </w:rPr>
              <w:t>Aanduiding brondocument</w:t>
            </w:r>
          </w:p>
        </w:tc>
        <w:tc>
          <w:tcPr>
            <w:tcW w:w="6120" w:type="dxa"/>
            <w:shd w:val="clear" w:color="auto" w:fill="auto"/>
          </w:tcPr>
          <w:p w14:paraId="18A87F97" w14:textId="77777777" w:rsidR="00080BC1" w:rsidRPr="00080BC1" w:rsidRDefault="00080BC1" w:rsidP="004B6915">
            <w:pPr>
              <w:snapToGrid w:val="0"/>
              <w:rPr>
                <w:rFonts w:ascii="Arial" w:eastAsia="Batang" w:hAnsi="Arial" w:cs="Arial"/>
                <w:sz w:val="20"/>
                <w:szCs w:val="20"/>
              </w:rPr>
            </w:pPr>
            <w:r w:rsidRPr="00080BC1">
              <w:rPr>
                <w:rFonts w:ascii="Arial" w:eastAsia="Batang" w:hAnsi="Arial" w:cs="Arial"/>
                <w:sz w:val="20"/>
                <w:szCs w:val="20"/>
              </w:rPr>
              <w:t>Nee</w:t>
            </w:r>
          </w:p>
        </w:tc>
      </w:tr>
      <w:tr w:rsidR="00080BC1" w14:paraId="0A10337E" w14:textId="77777777" w:rsidTr="004B6915">
        <w:trPr>
          <w:cantSplit/>
        </w:trPr>
        <w:tc>
          <w:tcPr>
            <w:tcW w:w="2808" w:type="dxa"/>
            <w:shd w:val="clear" w:color="auto" w:fill="auto"/>
          </w:tcPr>
          <w:p w14:paraId="3CA03992" w14:textId="77777777" w:rsidR="00080BC1" w:rsidRPr="00080BC1" w:rsidRDefault="00080BC1" w:rsidP="004B6915">
            <w:pPr>
              <w:snapToGrid w:val="0"/>
              <w:spacing w:after="120"/>
              <w:rPr>
                <w:rFonts w:ascii="Arial" w:eastAsia="Batang" w:hAnsi="Arial" w:cs="Arial"/>
                <w:b/>
                <w:sz w:val="20"/>
                <w:szCs w:val="20"/>
              </w:rPr>
            </w:pPr>
            <w:r w:rsidRPr="00080BC1">
              <w:rPr>
                <w:rFonts w:ascii="Arial" w:eastAsia="Batang" w:hAnsi="Arial" w:cs="Arial"/>
                <w:b/>
                <w:sz w:val="20"/>
                <w:szCs w:val="20"/>
              </w:rPr>
              <w:t>Indicatie in onderzoek</w:t>
            </w:r>
          </w:p>
        </w:tc>
        <w:tc>
          <w:tcPr>
            <w:tcW w:w="6120" w:type="dxa"/>
            <w:shd w:val="clear" w:color="auto" w:fill="auto"/>
          </w:tcPr>
          <w:p w14:paraId="69CD750C" w14:textId="77777777" w:rsidR="00080BC1" w:rsidRPr="00080BC1" w:rsidRDefault="00080BC1" w:rsidP="004B6915">
            <w:pPr>
              <w:snapToGrid w:val="0"/>
              <w:rPr>
                <w:rFonts w:ascii="Arial" w:eastAsia="Batang" w:hAnsi="Arial" w:cs="Arial"/>
                <w:sz w:val="20"/>
                <w:szCs w:val="20"/>
              </w:rPr>
            </w:pPr>
            <w:r w:rsidRPr="00080BC1">
              <w:rPr>
                <w:rFonts w:ascii="Arial" w:eastAsia="Batang" w:hAnsi="Arial" w:cs="Arial"/>
                <w:sz w:val="20"/>
                <w:szCs w:val="20"/>
              </w:rPr>
              <w:t>Nee</w:t>
            </w:r>
          </w:p>
        </w:tc>
      </w:tr>
      <w:tr w:rsidR="00080BC1" w14:paraId="770A38D9" w14:textId="77777777" w:rsidTr="004B6915">
        <w:trPr>
          <w:cantSplit/>
        </w:trPr>
        <w:tc>
          <w:tcPr>
            <w:tcW w:w="2808" w:type="dxa"/>
            <w:shd w:val="clear" w:color="auto" w:fill="auto"/>
          </w:tcPr>
          <w:p w14:paraId="2A940BFE" w14:textId="77777777" w:rsidR="00080BC1" w:rsidRPr="00080BC1" w:rsidRDefault="00080BC1" w:rsidP="004B6915">
            <w:pPr>
              <w:snapToGrid w:val="0"/>
              <w:spacing w:after="120"/>
              <w:rPr>
                <w:rFonts w:ascii="Arial" w:eastAsia="Batang" w:hAnsi="Arial" w:cs="Arial"/>
                <w:b/>
                <w:sz w:val="20"/>
                <w:szCs w:val="20"/>
              </w:rPr>
            </w:pPr>
            <w:r w:rsidRPr="00080BC1">
              <w:rPr>
                <w:rFonts w:ascii="Arial" w:eastAsia="Batang" w:hAnsi="Arial" w:cs="Arial"/>
                <w:b/>
                <w:sz w:val="20"/>
                <w:szCs w:val="20"/>
              </w:rPr>
              <w:t>Aanduiding strijdigheid/nietigheid</w:t>
            </w:r>
          </w:p>
        </w:tc>
        <w:tc>
          <w:tcPr>
            <w:tcW w:w="6120" w:type="dxa"/>
            <w:shd w:val="clear" w:color="auto" w:fill="auto"/>
          </w:tcPr>
          <w:p w14:paraId="0C9CD0FD" w14:textId="77777777" w:rsidR="00080BC1" w:rsidRPr="00080BC1" w:rsidRDefault="00080BC1" w:rsidP="004B6915">
            <w:pPr>
              <w:snapToGrid w:val="0"/>
              <w:rPr>
                <w:rFonts w:ascii="Arial" w:eastAsia="Batang" w:hAnsi="Arial" w:cs="Arial"/>
                <w:sz w:val="20"/>
                <w:szCs w:val="20"/>
              </w:rPr>
            </w:pPr>
            <w:r w:rsidRPr="00080BC1">
              <w:rPr>
                <w:rFonts w:ascii="Arial" w:eastAsia="Batang" w:hAnsi="Arial" w:cs="Arial"/>
                <w:sz w:val="20"/>
                <w:szCs w:val="20"/>
              </w:rPr>
              <w:t>Nee</w:t>
            </w:r>
          </w:p>
        </w:tc>
      </w:tr>
      <w:tr w:rsidR="00080BC1" w14:paraId="220D456E" w14:textId="77777777" w:rsidTr="004B6915">
        <w:trPr>
          <w:cantSplit/>
        </w:trPr>
        <w:tc>
          <w:tcPr>
            <w:tcW w:w="2808" w:type="dxa"/>
            <w:shd w:val="clear" w:color="auto" w:fill="auto"/>
          </w:tcPr>
          <w:p w14:paraId="5E33CCD9" w14:textId="77777777" w:rsidR="00080BC1" w:rsidRPr="00080BC1" w:rsidRDefault="00080BC1" w:rsidP="004B6915">
            <w:pPr>
              <w:snapToGrid w:val="0"/>
              <w:spacing w:after="120"/>
              <w:rPr>
                <w:rFonts w:ascii="Arial" w:eastAsia="Batang" w:hAnsi="Arial" w:cs="Arial"/>
                <w:b/>
                <w:sz w:val="20"/>
                <w:szCs w:val="20"/>
              </w:rPr>
            </w:pPr>
            <w:r w:rsidRPr="00080BC1">
              <w:rPr>
                <w:rFonts w:ascii="Arial" w:eastAsia="Batang" w:hAnsi="Arial" w:cs="Arial"/>
                <w:b/>
                <w:sz w:val="20"/>
                <w:szCs w:val="20"/>
              </w:rPr>
              <w:t>Indicatie kardinaliteit</w:t>
            </w:r>
          </w:p>
        </w:tc>
        <w:tc>
          <w:tcPr>
            <w:tcW w:w="6120" w:type="dxa"/>
            <w:shd w:val="clear" w:color="auto" w:fill="auto"/>
          </w:tcPr>
          <w:p w14:paraId="04468FF4" w14:textId="77777777" w:rsidR="00080BC1" w:rsidRPr="00080BC1" w:rsidRDefault="00080BC1" w:rsidP="004B6915">
            <w:pPr>
              <w:snapToGrid w:val="0"/>
              <w:rPr>
                <w:rFonts w:ascii="Arial" w:eastAsia="Batang" w:hAnsi="Arial" w:cs="Arial"/>
                <w:sz w:val="20"/>
                <w:szCs w:val="20"/>
              </w:rPr>
            </w:pPr>
            <w:r w:rsidRPr="00080BC1">
              <w:rPr>
                <w:rFonts w:ascii="Arial" w:eastAsia="Batang" w:hAnsi="Arial" w:cs="Arial"/>
                <w:sz w:val="20"/>
                <w:szCs w:val="20"/>
              </w:rPr>
              <w:t>1-1</w:t>
            </w:r>
          </w:p>
        </w:tc>
      </w:tr>
      <w:tr w:rsidR="00080BC1" w14:paraId="1F2895EB" w14:textId="77777777" w:rsidTr="004B6915">
        <w:trPr>
          <w:cantSplit/>
        </w:trPr>
        <w:tc>
          <w:tcPr>
            <w:tcW w:w="2808" w:type="dxa"/>
            <w:shd w:val="clear" w:color="auto" w:fill="auto"/>
          </w:tcPr>
          <w:p w14:paraId="722D52DE" w14:textId="77777777" w:rsidR="00080BC1" w:rsidRPr="00080BC1" w:rsidRDefault="00080BC1" w:rsidP="004B6915">
            <w:pPr>
              <w:snapToGrid w:val="0"/>
              <w:spacing w:after="120"/>
              <w:rPr>
                <w:rFonts w:ascii="Arial" w:eastAsia="Batang" w:hAnsi="Arial" w:cs="Arial"/>
                <w:b/>
                <w:sz w:val="20"/>
                <w:szCs w:val="20"/>
              </w:rPr>
            </w:pPr>
            <w:r w:rsidRPr="00080BC1">
              <w:rPr>
                <w:rFonts w:ascii="Arial" w:eastAsia="Batang" w:hAnsi="Arial" w:cs="Arial"/>
                <w:b/>
                <w:sz w:val="20"/>
                <w:szCs w:val="20"/>
              </w:rPr>
              <w:t>Indicatie authentiek</w:t>
            </w:r>
          </w:p>
        </w:tc>
        <w:tc>
          <w:tcPr>
            <w:tcW w:w="6120" w:type="dxa"/>
            <w:shd w:val="clear" w:color="auto" w:fill="auto"/>
          </w:tcPr>
          <w:p w14:paraId="4FD0FA8B" w14:textId="07D33191" w:rsidR="00080BC1" w:rsidRPr="00080BC1" w:rsidRDefault="00080BC1" w:rsidP="004B6915">
            <w:pPr>
              <w:snapToGrid w:val="0"/>
              <w:rPr>
                <w:rFonts w:ascii="Arial" w:eastAsia="Batang" w:hAnsi="Arial" w:cs="Arial"/>
                <w:sz w:val="20"/>
                <w:szCs w:val="20"/>
              </w:rPr>
            </w:pPr>
            <w:r w:rsidRPr="00080BC1">
              <w:rPr>
                <w:rFonts w:ascii="Arial" w:eastAsia="Batang" w:hAnsi="Arial" w:cs="Arial"/>
                <w:sz w:val="20"/>
                <w:szCs w:val="20"/>
              </w:rPr>
              <w:t xml:space="preserve">Gemeentelijk </w:t>
            </w:r>
            <w:del w:id="37" w:author="Arjan Kloosterboer" w:date="2017-03-10T22:58:00Z">
              <w:r w:rsidRPr="00080BC1" w:rsidDel="0032419B">
                <w:rPr>
                  <w:rFonts w:ascii="Arial" w:eastAsia="Batang" w:hAnsi="Arial" w:cs="Arial"/>
                  <w:sz w:val="20"/>
                  <w:szCs w:val="20"/>
                </w:rPr>
                <w:delText>basis</w:delText>
              </w:r>
            </w:del>
            <w:ins w:id="38" w:author="Arjan Kloosterboer" w:date="2017-03-10T22:58:00Z">
              <w:r w:rsidR="0032419B">
                <w:rPr>
                  <w:rFonts w:ascii="Arial" w:eastAsia="Batang" w:hAnsi="Arial" w:cs="Arial"/>
                  <w:sz w:val="20"/>
                  <w:szCs w:val="20"/>
                </w:rPr>
                <w:t>kern</w:t>
              </w:r>
            </w:ins>
            <w:r w:rsidRPr="00080BC1">
              <w:rPr>
                <w:rFonts w:ascii="Arial" w:eastAsia="Batang" w:hAnsi="Arial" w:cs="Arial"/>
                <w:sz w:val="20"/>
                <w:szCs w:val="20"/>
              </w:rPr>
              <w:t>gegeven</w:t>
            </w:r>
          </w:p>
        </w:tc>
      </w:tr>
      <w:tr w:rsidR="00080BC1" w14:paraId="1AF727C1" w14:textId="77777777" w:rsidTr="004B6915">
        <w:trPr>
          <w:cantSplit/>
        </w:trPr>
        <w:tc>
          <w:tcPr>
            <w:tcW w:w="2808" w:type="dxa"/>
            <w:shd w:val="clear" w:color="auto" w:fill="auto"/>
          </w:tcPr>
          <w:p w14:paraId="730C0FAA" w14:textId="77777777" w:rsidR="00080BC1" w:rsidRPr="00080BC1" w:rsidRDefault="00080BC1" w:rsidP="004B6915">
            <w:pPr>
              <w:snapToGrid w:val="0"/>
              <w:spacing w:after="120"/>
              <w:rPr>
                <w:rFonts w:ascii="Arial" w:eastAsia="Batang" w:hAnsi="Arial" w:cs="Arial"/>
                <w:b/>
                <w:sz w:val="20"/>
                <w:szCs w:val="20"/>
              </w:rPr>
            </w:pPr>
            <w:r w:rsidRPr="00080BC1">
              <w:rPr>
                <w:rFonts w:ascii="Arial" w:eastAsia="Batang" w:hAnsi="Arial" w:cs="Arial"/>
                <w:b/>
                <w:sz w:val="20"/>
                <w:szCs w:val="20"/>
              </w:rPr>
              <w:t>Regels attribuutsoort</w:t>
            </w:r>
          </w:p>
        </w:tc>
        <w:tc>
          <w:tcPr>
            <w:tcW w:w="6120" w:type="dxa"/>
            <w:shd w:val="clear" w:color="auto" w:fill="auto"/>
          </w:tcPr>
          <w:p w14:paraId="30C1EEE9" w14:textId="77777777" w:rsidR="00080BC1" w:rsidRPr="00080BC1" w:rsidRDefault="00080BC1" w:rsidP="004B6915">
            <w:pPr>
              <w:snapToGrid w:val="0"/>
              <w:rPr>
                <w:rFonts w:ascii="Arial" w:eastAsia="Batang" w:hAnsi="Arial" w:cs="Arial"/>
                <w:sz w:val="20"/>
                <w:szCs w:val="20"/>
              </w:rPr>
            </w:pPr>
            <w:r w:rsidRPr="00080BC1">
              <w:rPr>
                <w:rFonts w:ascii="Arial" w:eastAsia="Batang" w:hAnsi="Arial" w:cs="Arial"/>
                <w:sz w:val="20"/>
                <w:szCs w:val="20"/>
              </w:rPr>
              <w:t>-</w:t>
            </w:r>
          </w:p>
        </w:tc>
      </w:tr>
    </w:tbl>
    <w:p w14:paraId="1ABE27FD" w14:textId="25F3B968" w:rsidR="009D0890" w:rsidRDefault="009D0890" w:rsidP="0044638F">
      <w:pPr>
        <w:rPr>
          <w:lang w:val="nl-NL"/>
        </w:rPr>
      </w:pPr>
    </w:p>
    <w:p w14:paraId="23EA8CB4" w14:textId="77777777" w:rsidR="00E21260" w:rsidRPr="00B92D60" w:rsidRDefault="00E21260" w:rsidP="00E21260">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ins w:id="39" w:author="Arjan" w:date="2014-01-20T09:16:00Z">
        <w:r w:rsidRPr="00CF1953">
          <w:rPr>
            <w:rFonts w:ascii="Arial" w:eastAsia="Times New Roman" w:hAnsi="Arial" w:cs="Arial"/>
            <w:b/>
            <w:bCs/>
            <w:color w:val="004080"/>
            <w:sz w:val="24"/>
            <w:szCs w:val="24"/>
          </w:rPr>
          <w:t>«</w:t>
        </w:r>
        <w:r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ins>
      <w:ins w:id="40" w:author="Arjan" w:date="2014-01-20T09:17:00Z">
        <w:r w:rsidRPr="00B92D60">
          <w:rPr>
            <w:rFonts w:ascii="Arial" w:eastAsia="Times New Roman" w:hAnsi="Arial" w:cs="Arial"/>
            <w:b/>
            <w:color w:val="004080"/>
            <w:sz w:val="24"/>
            <w:szCs w:val="24"/>
            <w:lang w:eastAsia="nl-NL"/>
          </w:rPr>
          <w:t>Verantwoordelijke organisatie</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E21260" w:rsidRPr="00717312" w14:paraId="65B3D205" w14:textId="77777777" w:rsidTr="004B6915">
        <w:trPr>
          <w:trHeight w:val="230"/>
        </w:trPr>
        <w:tc>
          <w:tcPr>
            <w:tcW w:w="3780" w:type="dxa"/>
            <w:tcBorders>
              <w:top w:val="single" w:sz="4" w:space="0" w:color="auto"/>
              <w:left w:val="nil"/>
              <w:bottom w:val="nil"/>
              <w:right w:val="nil"/>
            </w:tcBorders>
          </w:tcPr>
          <w:p w14:paraId="7824935A" w14:textId="77777777" w:rsidR="00E21260" w:rsidRPr="00717312" w:rsidRDefault="00E21260" w:rsidP="004B6915">
            <w:pPr>
              <w:autoSpaceDE w:val="0"/>
              <w:autoSpaceDN w:val="0"/>
              <w:adjustRightInd w:val="0"/>
              <w:spacing w:after="0" w:line="240" w:lineRule="auto"/>
              <w:rPr>
                <w:rFonts w:ascii="Arial" w:eastAsia="Times New Roman" w:hAnsi="Arial" w:cs="Arial"/>
                <w:color w:val="000000"/>
                <w:sz w:val="20"/>
                <w:szCs w:val="20"/>
              </w:rPr>
            </w:pPr>
            <w:ins w:id="41" w:author="Arjan" w:date="2013-02-04T14:25:00Z">
              <w:r w:rsidRPr="00717312">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2E35EC37" w14:textId="77777777" w:rsidR="00E21260" w:rsidRPr="00717312" w:rsidRDefault="00E21260" w:rsidP="004B6915">
            <w:pPr>
              <w:autoSpaceDE w:val="0"/>
              <w:autoSpaceDN w:val="0"/>
              <w:adjustRightInd w:val="0"/>
              <w:spacing w:after="0" w:line="240" w:lineRule="auto"/>
              <w:rPr>
                <w:ins w:id="42" w:author="Arjan" w:date="2014-09-02T18:05:00Z"/>
                <w:rFonts w:ascii="Arial" w:hAnsi="Arial" w:cs="Arial"/>
                <w:sz w:val="20"/>
                <w:szCs w:val="20"/>
                <w:lang w:val="en-AU"/>
              </w:rPr>
            </w:pPr>
            <w:ins w:id="43" w:author="Arjan" w:date="2014-09-02T18:05:00Z">
              <w:r w:rsidRPr="00717312">
                <w:rPr>
                  <w:rFonts w:ascii="Arial" w:hAnsi="Arial" w:cs="Arial"/>
                  <w:sz w:val="20"/>
                  <w:szCs w:val="20"/>
                  <w:lang w:val="en-AU"/>
                </w:rPr>
                <w:fldChar w:fldCharType="begin" w:fldLock="1"/>
              </w:r>
              <w:r w:rsidRPr="00717312">
                <w:rPr>
                  <w:rFonts w:ascii="Arial" w:hAnsi="Arial" w:cs="Arial"/>
                  <w:sz w:val="20"/>
                  <w:szCs w:val="20"/>
                  <w:lang w:val="en-AU"/>
                </w:rPr>
                <w:instrText xml:space="preserve">MERGEFIELD </w:instrText>
              </w:r>
              <w:r w:rsidRPr="00717312">
                <w:rPr>
                  <w:rFonts w:ascii="Arial" w:eastAsia="Times New Roman" w:hAnsi="Arial" w:cs="Arial"/>
                  <w:color w:val="000000"/>
                  <w:sz w:val="20"/>
                  <w:szCs w:val="20"/>
                </w:rPr>
                <w:instrText>Att.Name</w:instrText>
              </w:r>
              <w:r w:rsidRPr="00717312">
                <w:rPr>
                  <w:rFonts w:ascii="Arial" w:hAnsi="Arial" w:cs="Arial"/>
                  <w:sz w:val="20"/>
                  <w:szCs w:val="20"/>
                  <w:lang w:val="en-AU"/>
                </w:rPr>
                <w:fldChar w:fldCharType="separate"/>
              </w:r>
              <w:r w:rsidRPr="00717312">
                <w:rPr>
                  <w:rFonts w:ascii="Arial" w:eastAsia="Times New Roman" w:hAnsi="Arial" w:cs="Arial"/>
                  <w:color w:val="000000"/>
                  <w:sz w:val="20"/>
                  <w:szCs w:val="20"/>
                </w:rPr>
                <w:t>Verantwoordelijke organisatie</w:t>
              </w:r>
              <w:r w:rsidRPr="00717312">
                <w:rPr>
                  <w:rFonts w:ascii="Arial" w:hAnsi="Arial" w:cs="Arial"/>
                  <w:sz w:val="20"/>
                  <w:szCs w:val="20"/>
                  <w:lang w:val="en-AU"/>
                </w:rPr>
                <w:fldChar w:fldCharType="end"/>
              </w:r>
            </w:ins>
          </w:p>
        </w:tc>
      </w:tr>
      <w:tr w:rsidR="00E21260" w:rsidRPr="00717312" w14:paraId="6F1AE9D5" w14:textId="77777777" w:rsidTr="004B6915">
        <w:tc>
          <w:tcPr>
            <w:tcW w:w="3780" w:type="dxa"/>
            <w:tcBorders>
              <w:top w:val="nil"/>
              <w:left w:val="nil"/>
              <w:bottom w:val="nil"/>
              <w:right w:val="nil"/>
            </w:tcBorders>
          </w:tcPr>
          <w:p w14:paraId="3E8CF411" w14:textId="77777777" w:rsidR="00E21260" w:rsidRPr="00717312" w:rsidRDefault="00E21260" w:rsidP="004B691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07BF962" w14:textId="77777777" w:rsidR="00E21260" w:rsidRPr="00717312" w:rsidRDefault="00E21260" w:rsidP="004B6915">
            <w:pPr>
              <w:autoSpaceDE w:val="0"/>
              <w:autoSpaceDN w:val="0"/>
              <w:adjustRightInd w:val="0"/>
              <w:spacing w:after="0" w:line="240" w:lineRule="auto"/>
              <w:rPr>
                <w:ins w:id="44" w:author="Arjan" w:date="2014-09-02T18:05:00Z"/>
                <w:rFonts w:ascii="Arial" w:eastAsia="Times New Roman" w:hAnsi="Arial" w:cs="Arial"/>
                <w:color w:val="000000"/>
                <w:sz w:val="20"/>
                <w:szCs w:val="20"/>
              </w:rPr>
            </w:pPr>
          </w:p>
        </w:tc>
      </w:tr>
      <w:tr w:rsidR="00E21260" w:rsidRPr="00717312" w14:paraId="10A833FF" w14:textId="77777777" w:rsidTr="004B6915">
        <w:tc>
          <w:tcPr>
            <w:tcW w:w="3780" w:type="dxa"/>
            <w:tcBorders>
              <w:top w:val="nil"/>
              <w:left w:val="nil"/>
              <w:bottom w:val="nil"/>
              <w:right w:val="nil"/>
            </w:tcBorders>
          </w:tcPr>
          <w:p w14:paraId="76898A49" w14:textId="77777777" w:rsidR="00E21260" w:rsidRPr="00717312" w:rsidRDefault="00E21260" w:rsidP="004B6915">
            <w:pPr>
              <w:autoSpaceDE w:val="0"/>
              <w:autoSpaceDN w:val="0"/>
              <w:adjustRightInd w:val="0"/>
              <w:spacing w:after="0" w:line="240" w:lineRule="auto"/>
              <w:rPr>
                <w:rFonts w:ascii="Arial" w:eastAsia="Times New Roman" w:hAnsi="Arial" w:cs="Arial"/>
                <w:color w:val="000000"/>
                <w:sz w:val="20"/>
                <w:szCs w:val="20"/>
              </w:rPr>
            </w:pPr>
            <w:ins w:id="45" w:author="Arjan" w:date="2013-02-04T14:25:00Z">
              <w:r w:rsidRPr="0071731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158B00BE" w14:textId="77777777" w:rsidR="00E21260" w:rsidRPr="00717312" w:rsidRDefault="00E21260" w:rsidP="004B6915">
            <w:pPr>
              <w:autoSpaceDE w:val="0"/>
              <w:autoSpaceDN w:val="0"/>
              <w:adjustRightInd w:val="0"/>
              <w:spacing w:after="0" w:line="240" w:lineRule="auto"/>
              <w:rPr>
                <w:ins w:id="46" w:author="Arjan" w:date="2014-09-02T18:05:00Z"/>
                <w:rFonts w:ascii="Arial" w:eastAsia="Times New Roman" w:hAnsi="Arial" w:cs="Arial"/>
                <w:color w:val="000000"/>
                <w:sz w:val="20"/>
                <w:szCs w:val="20"/>
              </w:rPr>
            </w:pPr>
            <w:ins w:id="47" w:author="Arjan" w:date="2014-09-02T18:05:00Z">
              <w:r w:rsidRPr="00717312">
                <w:rPr>
                  <w:rFonts w:ascii="Arial" w:eastAsia="Times New Roman" w:hAnsi="Arial" w:cs="Arial"/>
                  <w:color w:val="000000"/>
                  <w:sz w:val="20"/>
                  <w:szCs w:val="20"/>
                </w:rPr>
                <w:t>KING</w:t>
              </w:r>
            </w:ins>
          </w:p>
        </w:tc>
      </w:tr>
      <w:tr w:rsidR="00E21260" w:rsidRPr="00717312" w14:paraId="03896E61" w14:textId="77777777" w:rsidTr="004B6915">
        <w:tc>
          <w:tcPr>
            <w:tcW w:w="3780" w:type="dxa"/>
            <w:tcBorders>
              <w:top w:val="nil"/>
              <w:left w:val="nil"/>
              <w:bottom w:val="nil"/>
              <w:right w:val="nil"/>
            </w:tcBorders>
          </w:tcPr>
          <w:p w14:paraId="1FDF6F3E" w14:textId="77777777" w:rsidR="00E21260" w:rsidRPr="00717312" w:rsidRDefault="00E21260" w:rsidP="004B691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9BB5A70" w14:textId="77777777" w:rsidR="00E21260" w:rsidRPr="00717312" w:rsidRDefault="00E21260" w:rsidP="004B6915">
            <w:pPr>
              <w:autoSpaceDE w:val="0"/>
              <w:autoSpaceDN w:val="0"/>
              <w:adjustRightInd w:val="0"/>
              <w:spacing w:after="0" w:line="240" w:lineRule="auto"/>
              <w:rPr>
                <w:ins w:id="48" w:author="Arjan" w:date="2014-09-02T18:05:00Z"/>
                <w:rFonts w:ascii="Arial" w:eastAsia="Times New Roman" w:hAnsi="Arial" w:cs="Arial"/>
                <w:color w:val="000000"/>
                <w:sz w:val="20"/>
                <w:szCs w:val="20"/>
              </w:rPr>
            </w:pPr>
          </w:p>
        </w:tc>
      </w:tr>
      <w:tr w:rsidR="00E21260" w:rsidRPr="00717312" w14:paraId="23027032" w14:textId="77777777" w:rsidTr="004B6915">
        <w:tc>
          <w:tcPr>
            <w:tcW w:w="3780" w:type="dxa"/>
            <w:tcBorders>
              <w:top w:val="nil"/>
              <w:left w:val="nil"/>
              <w:bottom w:val="nil"/>
              <w:right w:val="nil"/>
            </w:tcBorders>
          </w:tcPr>
          <w:p w14:paraId="4A5C4419" w14:textId="77777777" w:rsidR="00E21260" w:rsidRPr="00717312" w:rsidRDefault="00E21260" w:rsidP="004B6915">
            <w:pPr>
              <w:autoSpaceDE w:val="0"/>
              <w:autoSpaceDN w:val="0"/>
              <w:adjustRightInd w:val="0"/>
              <w:spacing w:after="0" w:line="240" w:lineRule="auto"/>
              <w:rPr>
                <w:rFonts w:ascii="Arial" w:eastAsia="Times New Roman" w:hAnsi="Arial" w:cs="Arial"/>
                <w:color w:val="000000"/>
                <w:sz w:val="20"/>
                <w:szCs w:val="20"/>
              </w:rPr>
            </w:pPr>
            <w:ins w:id="49" w:author="Arjan" w:date="2013-02-04T14:25:00Z">
              <w:r w:rsidRPr="0071731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50AD4A26" w14:textId="77777777" w:rsidR="00E21260" w:rsidRPr="00717312" w:rsidRDefault="00E21260" w:rsidP="004B6915">
            <w:pPr>
              <w:autoSpaceDE w:val="0"/>
              <w:autoSpaceDN w:val="0"/>
              <w:adjustRightInd w:val="0"/>
              <w:spacing w:after="0" w:line="240" w:lineRule="auto"/>
              <w:rPr>
                <w:ins w:id="50" w:author="Arjan" w:date="2014-09-02T18:05:00Z"/>
                <w:rFonts w:ascii="Arial" w:eastAsia="Times New Roman" w:hAnsi="Arial" w:cs="Arial"/>
                <w:color w:val="000000"/>
                <w:sz w:val="20"/>
                <w:szCs w:val="20"/>
              </w:rPr>
            </w:pPr>
          </w:p>
        </w:tc>
      </w:tr>
      <w:tr w:rsidR="00E21260" w:rsidRPr="00717312" w14:paraId="7603EEB7" w14:textId="77777777" w:rsidTr="004B6915">
        <w:tc>
          <w:tcPr>
            <w:tcW w:w="3780" w:type="dxa"/>
            <w:tcBorders>
              <w:top w:val="nil"/>
              <w:left w:val="nil"/>
              <w:bottom w:val="nil"/>
              <w:right w:val="nil"/>
            </w:tcBorders>
          </w:tcPr>
          <w:p w14:paraId="2F96E038" w14:textId="77777777" w:rsidR="00E21260" w:rsidRPr="00717312" w:rsidRDefault="00E21260" w:rsidP="004B691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A2484B5" w14:textId="77777777" w:rsidR="00E21260" w:rsidRPr="00717312" w:rsidRDefault="00E21260" w:rsidP="004B6915">
            <w:pPr>
              <w:autoSpaceDE w:val="0"/>
              <w:autoSpaceDN w:val="0"/>
              <w:adjustRightInd w:val="0"/>
              <w:spacing w:after="0" w:line="240" w:lineRule="auto"/>
              <w:rPr>
                <w:ins w:id="51" w:author="Arjan" w:date="2014-09-02T18:05:00Z"/>
                <w:rFonts w:ascii="Arial" w:eastAsia="Times New Roman" w:hAnsi="Arial" w:cs="Arial"/>
                <w:color w:val="000000"/>
                <w:sz w:val="20"/>
                <w:szCs w:val="20"/>
              </w:rPr>
            </w:pPr>
          </w:p>
        </w:tc>
      </w:tr>
      <w:tr w:rsidR="00E21260" w:rsidRPr="00717312" w14:paraId="5BA3327B" w14:textId="77777777" w:rsidTr="004B6915">
        <w:tc>
          <w:tcPr>
            <w:tcW w:w="3780" w:type="dxa"/>
            <w:tcBorders>
              <w:top w:val="nil"/>
              <w:left w:val="nil"/>
              <w:bottom w:val="nil"/>
              <w:right w:val="nil"/>
            </w:tcBorders>
          </w:tcPr>
          <w:p w14:paraId="0FE9CFF4" w14:textId="77777777" w:rsidR="00E21260" w:rsidRPr="00717312" w:rsidRDefault="00E21260" w:rsidP="004B6915">
            <w:pPr>
              <w:autoSpaceDE w:val="0"/>
              <w:autoSpaceDN w:val="0"/>
              <w:adjustRightInd w:val="0"/>
              <w:spacing w:after="0" w:line="240" w:lineRule="auto"/>
              <w:rPr>
                <w:rFonts w:ascii="Arial" w:eastAsia="Times New Roman" w:hAnsi="Arial" w:cs="Arial"/>
                <w:color w:val="000000"/>
                <w:sz w:val="20"/>
                <w:szCs w:val="20"/>
              </w:rPr>
            </w:pPr>
            <w:ins w:id="52" w:author="Arjan" w:date="2013-02-04T14:25:00Z">
              <w:r w:rsidRPr="00717312">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17DB85A8" w14:textId="77777777" w:rsidR="00E21260" w:rsidRPr="00717312" w:rsidRDefault="00E21260" w:rsidP="004B6915">
            <w:pPr>
              <w:autoSpaceDE w:val="0"/>
              <w:autoSpaceDN w:val="0"/>
              <w:adjustRightInd w:val="0"/>
              <w:spacing w:after="0" w:line="240" w:lineRule="auto"/>
              <w:rPr>
                <w:ins w:id="53" w:author="Arjan" w:date="2014-09-02T18:05:00Z"/>
                <w:rFonts w:ascii="Arial" w:hAnsi="Arial" w:cs="Arial"/>
                <w:sz w:val="20"/>
                <w:szCs w:val="20"/>
                <w:lang w:val="en-AU"/>
              </w:rPr>
            </w:pPr>
            <w:ins w:id="54" w:author="Arjan" w:date="2014-09-02T18:05:00Z">
              <w:r w:rsidRPr="00717312">
                <w:rPr>
                  <w:rFonts w:ascii="Arial" w:hAnsi="Arial" w:cs="Arial"/>
                  <w:sz w:val="20"/>
                  <w:szCs w:val="20"/>
                  <w:lang w:val="en-AU"/>
                </w:rPr>
                <w:fldChar w:fldCharType="begin" w:fldLock="1"/>
              </w:r>
              <w:r w:rsidRPr="00717312">
                <w:rPr>
                  <w:rFonts w:ascii="Arial" w:hAnsi="Arial" w:cs="Arial"/>
                  <w:sz w:val="20"/>
                  <w:szCs w:val="20"/>
                  <w:lang w:val="en-AU"/>
                </w:rPr>
                <w:instrText xml:space="preserve">MERGEFIELD </w:instrText>
              </w:r>
              <w:r w:rsidRPr="00717312">
                <w:rPr>
                  <w:rFonts w:ascii="Arial" w:eastAsia="Times New Roman" w:hAnsi="Arial" w:cs="Arial"/>
                  <w:color w:val="000000"/>
                  <w:sz w:val="20"/>
                  <w:szCs w:val="20"/>
                </w:rPr>
                <w:instrText>Att.Alias</w:instrText>
              </w:r>
              <w:r w:rsidRPr="00717312">
                <w:rPr>
                  <w:rFonts w:ascii="Arial" w:hAnsi="Arial" w:cs="Arial"/>
                  <w:sz w:val="20"/>
                  <w:szCs w:val="20"/>
                  <w:lang w:val="en-AU"/>
                </w:rPr>
                <w:fldChar w:fldCharType="separate"/>
              </w:r>
              <w:r w:rsidRPr="00717312">
                <w:rPr>
                  <w:rFonts w:ascii="Arial" w:eastAsia="Times New Roman" w:hAnsi="Arial" w:cs="Arial"/>
                  <w:color w:val="000000"/>
                  <w:sz w:val="20"/>
                  <w:szCs w:val="20"/>
                </w:rPr>
                <w:t>verantwoordelijkeOrganisatie</w:t>
              </w:r>
              <w:r w:rsidRPr="00717312">
                <w:rPr>
                  <w:rFonts w:ascii="Arial" w:hAnsi="Arial" w:cs="Arial"/>
                  <w:sz w:val="20"/>
                  <w:szCs w:val="20"/>
                  <w:lang w:val="en-AU"/>
                </w:rPr>
                <w:fldChar w:fldCharType="end"/>
              </w:r>
            </w:ins>
          </w:p>
        </w:tc>
      </w:tr>
      <w:tr w:rsidR="00E21260" w:rsidRPr="00717312" w14:paraId="3010D5C7" w14:textId="77777777" w:rsidTr="004B6915">
        <w:tc>
          <w:tcPr>
            <w:tcW w:w="3780" w:type="dxa"/>
            <w:tcBorders>
              <w:top w:val="nil"/>
              <w:left w:val="nil"/>
              <w:bottom w:val="nil"/>
              <w:right w:val="nil"/>
            </w:tcBorders>
          </w:tcPr>
          <w:p w14:paraId="1ED47838" w14:textId="77777777" w:rsidR="00E21260" w:rsidRPr="00717312" w:rsidRDefault="00E21260" w:rsidP="004B691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814C686" w14:textId="77777777" w:rsidR="00E21260" w:rsidRPr="00717312" w:rsidRDefault="00E21260" w:rsidP="004B6915">
            <w:pPr>
              <w:autoSpaceDE w:val="0"/>
              <w:autoSpaceDN w:val="0"/>
              <w:adjustRightInd w:val="0"/>
              <w:spacing w:after="0" w:line="240" w:lineRule="auto"/>
              <w:rPr>
                <w:ins w:id="55" w:author="Arjan" w:date="2014-09-02T18:05:00Z"/>
                <w:rFonts w:ascii="Arial" w:eastAsia="Times New Roman" w:hAnsi="Arial" w:cs="Arial"/>
                <w:color w:val="000000"/>
                <w:sz w:val="20"/>
                <w:szCs w:val="20"/>
              </w:rPr>
            </w:pPr>
          </w:p>
        </w:tc>
      </w:tr>
      <w:tr w:rsidR="00E21260" w:rsidRPr="00AE1A91" w14:paraId="47943FF3" w14:textId="77777777" w:rsidTr="004B6915">
        <w:tc>
          <w:tcPr>
            <w:tcW w:w="3780" w:type="dxa"/>
            <w:tcBorders>
              <w:top w:val="nil"/>
              <w:left w:val="nil"/>
              <w:bottom w:val="nil"/>
              <w:right w:val="nil"/>
            </w:tcBorders>
          </w:tcPr>
          <w:p w14:paraId="10E5F7A1" w14:textId="77777777" w:rsidR="00E21260" w:rsidRPr="00717312" w:rsidRDefault="00E21260" w:rsidP="004B6915">
            <w:pPr>
              <w:autoSpaceDE w:val="0"/>
              <w:autoSpaceDN w:val="0"/>
              <w:adjustRightInd w:val="0"/>
              <w:spacing w:after="0" w:line="240" w:lineRule="auto"/>
              <w:rPr>
                <w:rFonts w:ascii="Arial" w:eastAsia="Times New Roman" w:hAnsi="Arial" w:cs="Arial"/>
                <w:color w:val="000000"/>
                <w:sz w:val="20"/>
                <w:szCs w:val="20"/>
              </w:rPr>
            </w:pPr>
            <w:ins w:id="56" w:author="Arjan" w:date="2013-02-04T14:25:00Z">
              <w:r w:rsidRPr="0071731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6159A823" w14:textId="7866EA66" w:rsidR="00E21260" w:rsidRPr="00DD0F4F" w:rsidRDefault="00E21260" w:rsidP="004B6915">
            <w:pPr>
              <w:autoSpaceDE w:val="0"/>
              <w:autoSpaceDN w:val="0"/>
              <w:adjustRightInd w:val="0"/>
              <w:spacing w:after="0" w:line="240" w:lineRule="auto"/>
              <w:rPr>
                <w:rFonts w:ascii="Arial" w:hAnsi="Arial" w:cs="Arial"/>
                <w:sz w:val="20"/>
                <w:szCs w:val="20"/>
                <w:lang w:val="nl-NL"/>
              </w:rPr>
            </w:pPr>
            <w:ins w:id="57" w:author="Arjan" w:date="2014-09-02T18:05:00Z">
              <w:r w:rsidRPr="00717312">
                <w:rPr>
                  <w:rFonts w:ascii="Arial" w:hAnsi="Arial" w:cs="Arial"/>
                  <w:sz w:val="20"/>
                  <w:szCs w:val="20"/>
                  <w:lang w:val="en-AU"/>
                </w:rPr>
                <w:fldChar w:fldCharType="begin" w:fldLock="1"/>
              </w:r>
              <w:r w:rsidRPr="00DD0F4F">
                <w:rPr>
                  <w:rFonts w:ascii="Arial" w:hAnsi="Arial" w:cs="Arial"/>
                  <w:sz w:val="20"/>
                  <w:szCs w:val="20"/>
                  <w:lang w:val="nl-NL"/>
                </w:rPr>
                <w:instrText xml:space="preserve">MERGEFIELD </w:instrText>
              </w:r>
              <w:r w:rsidRPr="00DD0F4F">
                <w:rPr>
                  <w:rFonts w:ascii="Arial" w:eastAsia="Times New Roman" w:hAnsi="Arial" w:cs="Arial"/>
                  <w:color w:val="000000"/>
                  <w:sz w:val="20"/>
                  <w:szCs w:val="20"/>
                  <w:lang w:val="nl-NL"/>
                </w:rPr>
                <w:instrText>Att.Notes</w:instrText>
              </w:r>
              <w:r w:rsidRPr="00717312">
                <w:rPr>
                  <w:rFonts w:ascii="Arial" w:hAnsi="Arial" w:cs="Arial"/>
                  <w:sz w:val="20"/>
                  <w:szCs w:val="20"/>
                  <w:lang w:val="en-AU"/>
                </w:rPr>
                <w:fldChar w:fldCharType="separate"/>
              </w:r>
              <w:r w:rsidRPr="00DD0F4F">
                <w:rPr>
                  <w:rFonts w:ascii="Arial" w:eastAsia="Times New Roman" w:hAnsi="Arial" w:cs="Arial"/>
                  <w:color w:val="000000"/>
                  <w:sz w:val="20"/>
                  <w:szCs w:val="20"/>
                  <w:lang w:val="nl-NL"/>
                </w:rPr>
                <w:t xml:space="preserve">Het RSIN van de </w:t>
              </w:r>
            </w:ins>
            <w:ins w:id="58" w:author="Arjan" w:date="2014-09-07T17:40:00Z">
              <w:r w:rsidRPr="00DD0F4F">
                <w:rPr>
                  <w:rFonts w:ascii="Arial" w:eastAsia="Times New Roman" w:hAnsi="Arial" w:cs="Arial"/>
                  <w:color w:val="000000"/>
                  <w:sz w:val="20"/>
                  <w:szCs w:val="20"/>
                  <w:lang w:val="nl-NL"/>
                </w:rPr>
                <w:t xml:space="preserve">Niet-natuurlijk persoon zijnde de </w:t>
              </w:r>
            </w:ins>
            <w:ins w:id="59" w:author="Arjan" w:date="2014-09-02T18:05:00Z">
              <w:r w:rsidRPr="00DD0F4F">
                <w:rPr>
                  <w:rFonts w:ascii="Arial" w:eastAsia="Times New Roman" w:hAnsi="Arial" w:cs="Arial"/>
                  <w:color w:val="000000"/>
                  <w:sz w:val="20"/>
                  <w:szCs w:val="20"/>
                  <w:lang w:val="nl-NL"/>
                </w:rPr>
                <w:t xml:space="preserve">organisatie die </w:t>
              </w:r>
            </w:ins>
            <w:ins w:id="60" w:author="Arjan Kloosterboer" w:date="2017-03-10T23:00:00Z">
              <w:r w:rsidR="00F710B2">
                <w:rPr>
                  <w:rFonts w:ascii="Arial" w:eastAsia="Times New Roman" w:hAnsi="Arial" w:cs="Arial"/>
                  <w:color w:val="000000"/>
                  <w:sz w:val="20"/>
                  <w:szCs w:val="20"/>
                  <w:lang w:val="nl-NL"/>
                </w:rPr>
                <w:t>het besluit heeft vastgesteld</w:t>
              </w:r>
            </w:ins>
            <w:ins w:id="61" w:author="Arjan" w:date="2014-09-02T18:05:00Z">
              <w:r w:rsidRPr="00DD0F4F">
                <w:rPr>
                  <w:rFonts w:ascii="Arial" w:eastAsia="Times New Roman" w:hAnsi="Arial" w:cs="Arial"/>
                  <w:color w:val="000000"/>
                  <w:sz w:val="20"/>
                  <w:szCs w:val="20"/>
                  <w:lang w:val="nl-NL"/>
                </w:rPr>
                <w:t>.</w:t>
              </w:r>
              <w:r w:rsidRPr="00717312">
                <w:rPr>
                  <w:rFonts w:ascii="Arial" w:hAnsi="Arial" w:cs="Arial"/>
                  <w:sz w:val="20"/>
                  <w:szCs w:val="20"/>
                  <w:lang w:val="en-AU"/>
                </w:rPr>
                <w:fldChar w:fldCharType="end"/>
              </w:r>
            </w:ins>
          </w:p>
        </w:tc>
      </w:tr>
      <w:tr w:rsidR="00E21260" w:rsidRPr="00AE1A91" w14:paraId="58721355" w14:textId="77777777" w:rsidTr="004B6915">
        <w:trPr>
          <w:trHeight w:val="230"/>
        </w:trPr>
        <w:tc>
          <w:tcPr>
            <w:tcW w:w="3780" w:type="dxa"/>
            <w:tcBorders>
              <w:top w:val="nil"/>
              <w:left w:val="nil"/>
              <w:bottom w:val="nil"/>
              <w:right w:val="nil"/>
            </w:tcBorders>
          </w:tcPr>
          <w:p w14:paraId="1D662313" w14:textId="77777777" w:rsidR="00E21260" w:rsidRPr="00DD0F4F" w:rsidRDefault="00E21260" w:rsidP="004B6915">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725C428D" w14:textId="77777777" w:rsidR="00E21260" w:rsidRPr="00DD0F4F" w:rsidRDefault="00E21260" w:rsidP="004B6915">
            <w:pPr>
              <w:autoSpaceDE w:val="0"/>
              <w:autoSpaceDN w:val="0"/>
              <w:adjustRightInd w:val="0"/>
              <w:spacing w:after="0" w:line="240" w:lineRule="auto"/>
              <w:rPr>
                <w:ins w:id="62" w:author="Arjan" w:date="2014-09-02T18:05:00Z"/>
                <w:rFonts w:ascii="Arial" w:eastAsia="Times New Roman" w:hAnsi="Arial" w:cs="Arial"/>
                <w:color w:val="000000"/>
                <w:sz w:val="20"/>
                <w:szCs w:val="20"/>
                <w:lang w:val="nl-NL"/>
              </w:rPr>
            </w:pPr>
          </w:p>
        </w:tc>
      </w:tr>
      <w:tr w:rsidR="00E21260" w:rsidRPr="00717312" w14:paraId="76C080B8" w14:textId="77777777" w:rsidTr="004B6915">
        <w:trPr>
          <w:trHeight w:val="230"/>
        </w:trPr>
        <w:tc>
          <w:tcPr>
            <w:tcW w:w="3780" w:type="dxa"/>
            <w:tcBorders>
              <w:top w:val="nil"/>
              <w:left w:val="nil"/>
              <w:bottom w:val="nil"/>
              <w:right w:val="nil"/>
            </w:tcBorders>
          </w:tcPr>
          <w:p w14:paraId="2B5C8450" w14:textId="77777777" w:rsidR="00E21260" w:rsidRPr="00717312" w:rsidRDefault="00E21260" w:rsidP="004B6915">
            <w:pPr>
              <w:autoSpaceDE w:val="0"/>
              <w:autoSpaceDN w:val="0"/>
              <w:adjustRightInd w:val="0"/>
              <w:spacing w:after="0" w:line="240" w:lineRule="auto"/>
              <w:rPr>
                <w:rFonts w:ascii="Arial" w:eastAsia="Times New Roman" w:hAnsi="Arial" w:cs="Arial"/>
                <w:color w:val="000000"/>
                <w:sz w:val="20"/>
                <w:szCs w:val="20"/>
              </w:rPr>
            </w:pPr>
            <w:ins w:id="63" w:author="Arjan" w:date="2013-02-04T14:25:00Z">
              <w:r w:rsidRPr="0071731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174CC223" w14:textId="77777777" w:rsidR="00E21260" w:rsidRPr="00717312" w:rsidRDefault="00E21260" w:rsidP="004B6915">
            <w:pPr>
              <w:autoSpaceDE w:val="0"/>
              <w:autoSpaceDN w:val="0"/>
              <w:adjustRightInd w:val="0"/>
              <w:spacing w:after="0" w:line="240" w:lineRule="auto"/>
              <w:rPr>
                <w:ins w:id="64" w:author="Arjan" w:date="2014-09-02T18:05:00Z"/>
                <w:rFonts w:ascii="Arial" w:eastAsia="Times New Roman" w:hAnsi="Arial" w:cs="Arial"/>
                <w:color w:val="000000"/>
                <w:sz w:val="20"/>
                <w:szCs w:val="20"/>
              </w:rPr>
            </w:pPr>
            <w:ins w:id="65" w:author="Arjan" w:date="2014-09-02T18:05:00Z">
              <w:r w:rsidRPr="00717312">
                <w:rPr>
                  <w:rFonts w:ascii="Arial" w:eastAsia="Times New Roman" w:hAnsi="Arial" w:cs="Arial"/>
                  <w:color w:val="000000"/>
                  <w:sz w:val="20"/>
                  <w:szCs w:val="20"/>
                </w:rPr>
                <w:t xml:space="preserve">KING </w:t>
              </w:r>
            </w:ins>
          </w:p>
        </w:tc>
      </w:tr>
      <w:tr w:rsidR="00E21260" w:rsidRPr="00717312" w14:paraId="7C86781D" w14:textId="77777777" w:rsidTr="004B6915">
        <w:tc>
          <w:tcPr>
            <w:tcW w:w="3780" w:type="dxa"/>
            <w:tcBorders>
              <w:top w:val="nil"/>
              <w:left w:val="nil"/>
              <w:bottom w:val="nil"/>
              <w:right w:val="nil"/>
            </w:tcBorders>
          </w:tcPr>
          <w:p w14:paraId="52170209" w14:textId="77777777" w:rsidR="00E21260" w:rsidRPr="00717312" w:rsidRDefault="00E21260" w:rsidP="004B691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7B60263" w14:textId="77777777" w:rsidR="00E21260" w:rsidRPr="00717312" w:rsidRDefault="00E21260" w:rsidP="004B6915">
            <w:pPr>
              <w:autoSpaceDE w:val="0"/>
              <w:autoSpaceDN w:val="0"/>
              <w:adjustRightInd w:val="0"/>
              <w:spacing w:after="0" w:line="240" w:lineRule="auto"/>
              <w:rPr>
                <w:ins w:id="66" w:author="Arjan" w:date="2014-09-02T18:05:00Z"/>
                <w:rFonts w:ascii="Arial" w:eastAsia="Times New Roman" w:hAnsi="Arial" w:cs="Arial"/>
                <w:color w:val="000000"/>
                <w:sz w:val="20"/>
                <w:szCs w:val="20"/>
              </w:rPr>
            </w:pPr>
          </w:p>
        </w:tc>
      </w:tr>
      <w:tr w:rsidR="00E21260" w:rsidRPr="00717312" w14:paraId="1A32F33A" w14:textId="77777777" w:rsidTr="004B6915">
        <w:tc>
          <w:tcPr>
            <w:tcW w:w="3780" w:type="dxa"/>
            <w:tcBorders>
              <w:top w:val="nil"/>
              <w:left w:val="nil"/>
              <w:bottom w:val="nil"/>
              <w:right w:val="nil"/>
            </w:tcBorders>
          </w:tcPr>
          <w:p w14:paraId="4DBADCCE" w14:textId="77777777" w:rsidR="00E21260" w:rsidRPr="00717312" w:rsidRDefault="00E21260" w:rsidP="004B6915">
            <w:pPr>
              <w:autoSpaceDE w:val="0"/>
              <w:autoSpaceDN w:val="0"/>
              <w:adjustRightInd w:val="0"/>
              <w:spacing w:after="0" w:line="240" w:lineRule="auto"/>
              <w:rPr>
                <w:rFonts w:ascii="Arial" w:eastAsia="Times New Roman" w:hAnsi="Arial" w:cs="Arial"/>
                <w:color w:val="000000"/>
                <w:sz w:val="20"/>
                <w:szCs w:val="20"/>
              </w:rPr>
            </w:pPr>
            <w:ins w:id="67" w:author="Arjan" w:date="2013-02-04T14:25:00Z">
              <w:r w:rsidRPr="0071731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14B5B6D0" w14:textId="22B8A4EC" w:rsidR="00E21260" w:rsidRPr="00717312" w:rsidRDefault="00F710B2" w:rsidP="004B6915">
            <w:pPr>
              <w:autoSpaceDE w:val="0"/>
              <w:autoSpaceDN w:val="0"/>
              <w:adjustRightInd w:val="0"/>
              <w:spacing w:after="0" w:line="240" w:lineRule="auto"/>
              <w:rPr>
                <w:rFonts w:ascii="Arial" w:eastAsia="Times New Roman" w:hAnsi="Arial" w:cs="Arial"/>
                <w:color w:val="000000"/>
                <w:sz w:val="20"/>
                <w:szCs w:val="20"/>
              </w:rPr>
            </w:pPr>
            <w:ins w:id="68" w:author="Arjan Kloosterboer" w:date="2017-03-10T23:02:00Z">
              <w:r>
                <w:rPr>
                  <w:rFonts w:ascii="Arial" w:eastAsia="Times New Roman" w:hAnsi="Arial" w:cs="Arial"/>
                  <w:color w:val="000000"/>
                  <w:sz w:val="20"/>
                  <w:szCs w:val="20"/>
                </w:rPr>
                <w:t>20-12-2016</w:t>
              </w:r>
            </w:ins>
          </w:p>
        </w:tc>
      </w:tr>
      <w:tr w:rsidR="00E21260" w:rsidRPr="00717312" w14:paraId="060CF23D" w14:textId="77777777" w:rsidTr="004B6915">
        <w:tc>
          <w:tcPr>
            <w:tcW w:w="3780" w:type="dxa"/>
            <w:tcBorders>
              <w:top w:val="nil"/>
              <w:left w:val="nil"/>
              <w:bottom w:val="nil"/>
              <w:right w:val="nil"/>
            </w:tcBorders>
          </w:tcPr>
          <w:p w14:paraId="2FA9AB3F" w14:textId="77777777" w:rsidR="00E21260" w:rsidRPr="00717312" w:rsidRDefault="00E21260" w:rsidP="004B691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B1B6C0D" w14:textId="77777777" w:rsidR="00E21260" w:rsidRPr="00717312" w:rsidRDefault="00E21260" w:rsidP="004B6915">
            <w:pPr>
              <w:autoSpaceDE w:val="0"/>
              <w:autoSpaceDN w:val="0"/>
              <w:adjustRightInd w:val="0"/>
              <w:spacing w:after="0" w:line="240" w:lineRule="auto"/>
              <w:rPr>
                <w:ins w:id="69" w:author="Arjan" w:date="2014-09-02T18:05:00Z"/>
                <w:rFonts w:ascii="Arial" w:eastAsia="Times New Roman" w:hAnsi="Arial" w:cs="Arial"/>
                <w:color w:val="000000"/>
                <w:sz w:val="20"/>
                <w:szCs w:val="20"/>
              </w:rPr>
            </w:pPr>
          </w:p>
        </w:tc>
      </w:tr>
      <w:tr w:rsidR="00E21260" w:rsidRPr="00AE1A91" w14:paraId="722F884C" w14:textId="77777777" w:rsidTr="004B6915">
        <w:tc>
          <w:tcPr>
            <w:tcW w:w="3780" w:type="dxa"/>
            <w:tcBorders>
              <w:top w:val="nil"/>
              <w:left w:val="nil"/>
              <w:bottom w:val="nil"/>
              <w:right w:val="nil"/>
            </w:tcBorders>
          </w:tcPr>
          <w:p w14:paraId="39B5B486" w14:textId="77777777" w:rsidR="00E21260" w:rsidRPr="00717312" w:rsidRDefault="00E21260" w:rsidP="004B6915">
            <w:pPr>
              <w:autoSpaceDE w:val="0"/>
              <w:autoSpaceDN w:val="0"/>
              <w:adjustRightInd w:val="0"/>
              <w:spacing w:after="0" w:line="240" w:lineRule="auto"/>
              <w:rPr>
                <w:rFonts w:ascii="Arial" w:eastAsia="Times New Roman" w:hAnsi="Arial" w:cs="Arial"/>
                <w:color w:val="000000"/>
                <w:sz w:val="20"/>
                <w:szCs w:val="20"/>
              </w:rPr>
            </w:pPr>
            <w:ins w:id="70" w:author="Arjan" w:date="2013-02-04T14:25:00Z">
              <w:r w:rsidRPr="0071731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0BA900D5" w14:textId="77777777" w:rsidR="00F710B2" w:rsidRPr="00F710B2" w:rsidRDefault="00F710B2" w:rsidP="00F710B2">
            <w:pPr>
              <w:autoSpaceDE w:val="0"/>
              <w:autoSpaceDN w:val="0"/>
              <w:adjustRightInd w:val="0"/>
              <w:spacing w:after="0" w:line="240" w:lineRule="auto"/>
              <w:rPr>
                <w:ins w:id="71" w:author="Arjan Kloosterboer" w:date="2017-03-10T23:03:00Z"/>
                <w:rFonts w:ascii="Arial" w:eastAsia="Times New Roman" w:hAnsi="Arial" w:cs="Arial"/>
                <w:color w:val="000000"/>
                <w:sz w:val="20"/>
                <w:szCs w:val="20"/>
                <w:lang w:val="nl-NL"/>
              </w:rPr>
            </w:pPr>
            <w:ins w:id="72" w:author="Arjan Kloosterboer" w:date="2017-03-10T23:03:00Z">
              <w:r w:rsidRPr="00F710B2">
                <w:rPr>
                  <w:rFonts w:ascii="Arial" w:eastAsia="Times New Roman" w:hAnsi="Arial" w:cs="Arial"/>
                  <w:color w:val="000000"/>
                  <w:sz w:val="20"/>
                  <w:szCs w:val="20"/>
                  <w:lang w:val="nl-NL"/>
                </w:rPr>
                <w:t xml:space="preserve">Het betreft het RSIN (Rechtspersonen en Samenwerkingsverbanden InformatieNummer) zoals dat door de KvK in het NHR aan elk rechtspersoon en samenwerkingsverband is toegekend. Dit identificeert uniek de organisatie, zijnde een rechtspersoon of samenwerkingsverband, die het besluit heeft vastgesteld. Dit zal veelal dezelfde organisatie zijn als vastgelegd bij de zaak in Verantwoordelijke organisatie.  </w:t>
              </w:r>
            </w:ins>
          </w:p>
          <w:p w14:paraId="1AF989FE" w14:textId="6D919184" w:rsidR="00E21260" w:rsidRPr="00DD0F4F" w:rsidRDefault="00F710B2" w:rsidP="00F710B2">
            <w:pPr>
              <w:autoSpaceDE w:val="0"/>
              <w:autoSpaceDN w:val="0"/>
              <w:adjustRightInd w:val="0"/>
              <w:spacing w:after="0" w:line="240" w:lineRule="auto"/>
              <w:rPr>
                <w:ins w:id="73" w:author="Arjan" w:date="2014-09-02T18:05:00Z"/>
                <w:rFonts w:ascii="Arial" w:eastAsia="Times New Roman" w:hAnsi="Arial" w:cs="Arial"/>
                <w:color w:val="000000"/>
                <w:sz w:val="20"/>
                <w:szCs w:val="20"/>
                <w:lang w:val="nl-NL"/>
              </w:rPr>
            </w:pPr>
            <w:ins w:id="74" w:author="Arjan Kloosterboer" w:date="2017-03-10T23:03:00Z">
              <w:r w:rsidRPr="00F710B2">
                <w:rPr>
                  <w:rFonts w:ascii="Arial" w:eastAsia="Times New Roman" w:hAnsi="Arial" w:cs="Arial"/>
                  <w:color w:val="000000"/>
                  <w:sz w:val="20"/>
                  <w:szCs w:val="20"/>
                  <w:lang w:val="nl-NL"/>
                </w:rPr>
                <w:t>Het RSIN staat in het Handelsregister (NHR) en op het daaraan te ontlenen uittreksel.</w:t>
              </w:r>
            </w:ins>
          </w:p>
        </w:tc>
      </w:tr>
      <w:tr w:rsidR="00E21260" w:rsidRPr="00AE1A91" w14:paraId="56670622" w14:textId="77777777" w:rsidTr="004B6915">
        <w:tc>
          <w:tcPr>
            <w:tcW w:w="3780" w:type="dxa"/>
            <w:tcBorders>
              <w:top w:val="nil"/>
              <w:left w:val="nil"/>
              <w:bottom w:val="nil"/>
              <w:right w:val="nil"/>
            </w:tcBorders>
          </w:tcPr>
          <w:p w14:paraId="248CC033" w14:textId="77777777" w:rsidR="00E21260" w:rsidRPr="00DD0F4F" w:rsidRDefault="00E21260" w:rsidP="004B6915">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46B63048" w14:textId="77777777" w:rsidR="00E21260" w:rsidRPr="00DD0F4F" w:rsidRDefault="00E21260" w:rsidP="004B6915">
            <w:pPr>
              <w:autoSpaceDE w:val="0"/>
              <w:autoSpaceDN w:val="0"/>
              <w:adjustRightInd w:val="0"/>
              <w:spacing w:after="0" w:line="240" w:lineRule="auto"/>
              <w:rPr>
                <w:ins w:id="75" w:author="Arjan" w:date="2014-09-02T18:05:00Z"/>
                <w:rFonts w:ascii="Arial" w:eastAsia="Times New Roman" w:hAnsi="Arial" w:cs="Arial"/>
                <w:color w:val="000000"/>
                <w:sz w:val="20"/>
                <w:szCs w:val="20"/>
                <w:lang w:val="nl-NL"/>
              </w:rPr>
            </w:pPr>
          </w:p>
        </w:tc>
      </w:tr>
      <w:tr w:rsidR="00E21260" w:rsidRPr="00717312" w14:paraId="1AD6E212" w14:textId="77777777" w:rsidTr="004B6915">
        <w:tc>
          <w:tcPr>
            <w:tcW w:w="3780" w:type="dxa"/>
            <w:tcBorders>
              <w:top w:val="nil"/>
              <w:left w:val="nil"/>
              <w:bottom w:val="nil"/>
              <w:right w:val="nil"/>
            </w:tcBorders>
          </w:tcPr>
          <w:p w14:paraId="4963273C" w14:textId="77777777" w:rsidR="00E21260" w:rsidRPr="00717312" w:rsidRDefault="00E21260" w:rsidP="004B6915">
            <w:pPr>
              <w:autoSpaceDE w:val="0"/>
              <w:autoSpaceDN w:val="0"/>
              <w:adjustRightInd w:val="0"/>
              <w:spacing w:after="0" w:line="240" w:lineRule="auto"/>
              <w:rPr>
                <w:rFonts w:ascii="Arial" w:eastAsia="Times New Roman" w:hAnsi="Arial" w:cs="Arial"/>
                <w:color w:val="000000"/>
                <w:sz w:val="20"/>
                <w:szCs w:val="20"/>
              </w:rPr>
            </w:pPr>
            <w:ins w:id="76" w:author="Arjan" w:date="2013-02-04T14:25:00Z">
              <w:r w:rsidRPr="0071731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7BE4FD50" w14:textId="77777777" w:rsidR="00E21260" w:rsidRPr="00717312" w:rsidRDefault="00E21260" w:rsidP="004B6915">
            <w:pPr>
              <w:autoSpaceDE w:val="0"/>
              <w:autoSpaceDN w:val="0"/>
              <w:adjustRightInd w:val="0"/>
              <w:spacing w:after="0" w:line="240" w:lineRule="auto"/>
              <w:rPr>
                <w:ins w:id="77" w:author="Arjan" w:date="2014-09-02T18:05:00Z"/>
                <w:rFonts w:ascii="Arial" w:hAnsi="Arial" w:cs="Arial"/>
                <w:sz w:val="20"/>
                <w:szCs w:val="20"/>
                <w:lang w:val="en-AU"/>
              </w:rPr>
            </w:pPr>
            <w:ins w:id="78" w:author="Arjan" w:date="2014-09-02T18:05:00Z">
              <w:r w:rsidRPr="00717312">
                <w:rPr>
                  <w:rFonts w:ascii="Arial" w:hAnsi="Arial" w:cs="Arial"/>
                  <w:sz w:val="20"/>
                  <w:szCs w:val="20"/>
                  <w:lang w:val="en-AU"/>
                </w:rPr>
                <w:fldChar w:fldCharType="begin" w:fldLock="1"/>
              </w:r>
              <w:r w:rsidRPr="00717312">
                <w:rPr>
                  <w:rFonts w:ascii="Arial" w:hAnsi="Arial" w:cs="Arial"/>
                  <w:sz w:val="20"/>
                  <w:szCs w:val="20"/>
                  <w:lang w:val="en-AU"/>
                </w:rPr>
                <w:instrText xml:space="preserve">MERGEFIELD </w:instrText>
              </w:r>
              <w:r w:rsidRPr="00717312">
                <w:rPr>
                  <w:rFonts w:ascii="Arial" w:eastAsia="Times New Roman" w:hAnsi="Arial" w:cs="Arial"/>
                  <w:color w:val="000000"/>
                  <w:sz w:val="20"/>
                  <w:szCs w:val="20"/>
                </w:rPr>
                <w:instrText>Att.Type</w:instrText>
              </w:r>
              <w:r w:rsidRPr="00717312">
                <w:rPr>
                  <w:rFonts w:ascii="Arial" w:hAnsi="Arial" w:cs="Arial"/>
                  <w:sz w:val="20"/>
                  <w:szCs w:val="20"/>
                  <w:lang w:val="en-AU"/>
                </w:rPr>
                <w:fldChar w:fldCharType="separate"/>
              </w:r>
              <w:r w:rsidRPr="00717312">
                <w:rPr>
                  <w:rFonts w:ascii="Arial" w:eastAsia="Times New Roman" w:hAnsi="Arial" w:cs="Arial"/>
                  <w:color w:val="000000"/>
                  <w:sz w:val="20"/>
                  <w:szCs w:val="20"/>
                </w:rPr>
                <w:t>N9</w:t>
              </w:r>
              <w:r w:rsidRPr="00717312">
                <w:rPr>
                  <w:rFonts w:ascii="Arial" w:hAnsi="Arial" w:cs="Arial"/>
                  <w:sz w:val="20"/>
                  <w:szCs w:val="20"/>
                  <w:lang w:val="en-AU"/>
                </w:rPr>
                <w:fldChar w:fldCharType="end"/>
              </w:r>
            </w:ins>
          </w:p>
        </w:tc>
      </w:tr>
      <w:tr w:rsidR="00E21260" w:rsidRPr="00717312" w14:paraId="6FE5B976" w14:textId="77777777" w:rsidTr="004B6915">
        <w:trPr>
          <w:trHeight w:val="230"/>
        </w:trPr>
        <w:tc>
          <w:tcPr>
            <w:tcW w:w="3780" w:type="dxa"/>
            <w:tcBorders>
              <w:top w:val="nil"/>
              <w:left w:val="nil"/>
              <w:bottom w:val="nil"/>
              <w:right w:val="nil"/>
            </w:tcBorders>
          </w:tcPr>
          <w:p w14:paraId="40AB97B1" w14:textId="77777777" w:rsidR="00E21260" w:rsidRPr="00717312" w:rsidRDefault="00E21260" w:rsidP="004B691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1E74243" w14:textId="77777777" w:rsidR="00E21260" w:rsidRPr="00717312" w:rsidRDefault="00E21260" w:rsidP="004B6915">
            <w:pPr>
              <w:autoSpaceDE w:val="0"/>
              <w:autoSpaceDN w:val="0"/>
              <w:adjustRightInd w:val="0"/>
              <w:spacing w:after="0" w:line="240" w:lineRule="auto"/>
              <w:rPr>
                <w:ins w:id="79" w:author="Arjan" w:date="2014-09-02T18:05:00Z"/>
                <w:rFonts w:ascii="Arial" w:eastAsia="Times New Roman" w:hAnsi="Arial" w:cs="Arial"/>
                <w:color w:val="000000"/>
                <w:sz w:val="20"/>
                <w:szCs w:val="20"/>
              </w:rPr>
            </w:pPr>
          </w:p>
        </w:tc>
      </w:tr>
      <w:tr w:rsidR="00E21260" w:rsidRPr="00AE1A91" w14:paraId="1316FF25" w14:textId="77777777" w:rsidTr="004B6915">
        <w:trPr>
          <w:trHeight w:val="230"/>
        </w:trPr>
        <w:tc>
          <w:tcPr>
            <w:tcW w:w="3780" w:type="dxa"/>
            <w:tcBorders>
              <w:top w:val="nil"/>
              <w:left w:val="nil"/>
              <w:bottom w:val="nil"/>
              <w:right w:val="nil"/>
            </w:tcBorders>
          </w:tcPr>
          <w:p w14:paraId="5B08DBC0" w14:textId="77777777" w:rsidR="00E21260" w:rsidRPr="00717312" w:rsidRDefault="00E21260" w:rsidP="004B6915">
            <w:pPr>
              <w:autoSpaceDE w:val="0"/>
              <w:autoSpaceDN w:val="0"/>
              <w:adjustRightInd w:val="0"/>
              <w:spacing w:after="0" w:line="240" w:lineRule="auto"/>
              <w:rPr>
                <w:rFonts w:ascii="Arial" w:eastAsia="Times New Roman" w:hAnsi="Arial" w:cs="Arial"/>
                <w:color w:val="000000"/>
                <w:sz w:val="20"/>
                <w:szCs w:val="20"/>
              </w:rPr>
            </w:pPr>
            <w:ins w:id="80" w:author="Arjan" w:date="2013-02-04T14:25:00Z">
              <w:r w:rsidRPr="00717312">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7DE34690" w14:textId="77777777" w:rsidR="00E21260" w:rsidRPr="00DD0F4F" w:rsidRDefault="00E21260" w:rsidP="004B6915">
            <w:pPr>
              <w:autoSpaceDE w:val="0"/>
              <w:autoSpaceDN w:val="0"/>
              <w:adjustRightInd w:val="0"/>
              <w:spacing w:after="0" w:line="240" w:lineRule="auto"/>
              <w:rPr>
                <w:ins w:id="81" w:author="Arjan" w:date="2014-09-02T18:05:00Z"/>
                <w:rFonts w:ascii="Arial" w:eastAsia="Times New Roman" w:hAnsi="Arial" w:cs="Arial"/>
                <w:color w:val="000000"/>
                <w:sz w:val="20"/>
                <w:szCs w:val="20"/>
                <w:lang w:val="nl-NL"/>
              </w:rPr>
            </w:pPr>
            <w:ins w:id="82" w:author="Arjan" w:date="2014-09-02T18:05:00Z">
              <w:r w:rsidRPr="00DD0F4F">
                <w:rPr>
                  <w:rFonts w:ascii="Arial" w:eastAsia="Times New Roman" w:hAnsi="Arial" w:cs="Arial"/>
                  <w:color w:val="000000"/>
                  <w:sz w:val="20"/>
                  <w:szCs w:val="20"/>
                  <w:lang w:val="nl-NL"/>
                </w:rPr>
                <w:t>De in het NHR voorkomende unieke identificaties van rechtspersonen en samenwerkingsverbanden.</w:t>
              </w:r>
            </w:ins>
          </w:p>
        </w:tc>
      </w:tr>
      <w:tr w:rsidR="00E21260" w:rsidRPr="00AE1A91" w14:paraId="3A8622FC" w14:textId="77777777" w:rsidTr="004B6915">
        <w:trPr>
          <w:trHeight w:val="215"/>
        </w:trPr>
        <w:tc>
          <w:tcPr>
            <w:tcW w:w="3780" w:type="dxa"/>
            <w:tcBorders>
              <w:top w:val="nil"/>
              <w:left w:val="nil"/>
              <w:bottom w:val="nil"/>
              <w:right w:val="nil"/>
            </w:tcBorders>
          </w:tcPr>
          <w:p w14:paraId="7446F997" w14:textId="77777777" w:rsidR="00E21260" w:rsidRPr="00DD0F4F" w:rsidRDefault="00E21260" w:rsidP="004B6915">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61E21D2D" w14:textId="77777777" w:rsidR="00E21260" w:rsidRPr="00DD0F4F" w:rsidRDefault="00E21260" w:rsidP="004B6915">
            <w:pPr>
              <w:autoSpaceDE w:val="0"/>
              <w:autoSpaceDN w:val="0"/>
              <w:adjustRightInd w:val="0"/>
              <w:spacing w:after="0" w:line="240" w:lineRule="auto"/>
              <w:rPr>
                <w:ins w:id="83" w:author="Arjan" w:date="2014-09-02T18:05:00Z"/>
                <w:rFonts w:ascii="Arial" w:eastAsia="Times New Roman" w:hAnsi="Arial" w:cs="Arial"/>
                <w:color w:val="000000"/>
                <w:sz w:val="20"/>
                <w:szCs w:val="20"/>
                <w:lang w:val="nl-NL"/>
              </w:rPr>
            </w:pPr>
          </w:p>
        </w:tc>
      </w:tr>
      <w:tr w:rsidR="00E21260" w:rsidRPr="00717312" w14:paraId="2E70E668" w14:textId="77777777" w:rsidTr="004B6915">
        <w:trPr>
          <w:trHeight w:val="215"/>
        </w:trPr>
        <w:tc>
          <w:tcPr>
            <w:tcW w:w="3780" w:type="dxa"/>
            <w:tcBorders>
              <w:top w:val="nil"/>
              <w:left w:val="nil"/>
              <w:bottom w:val="nil"/>
              <w:right w:val="nil"/>
            </w:tcBorders>
          </w:tcPr>
          <w:p w14:paraId="46F8FD01" w14:textId="77777777" w:rsidR="00E21260" w:rsidRPr="00717312" w:rsidRDefault="00E21260" w:rsidP="004B6915">
            <w:pPr>
              <w:autoSpaceDE w:val="0"/>
              <w:autoSpaceDN w:val="0"/>
              <w:adjustRightInd w:val="0"/>
              <w:spacing w:after="0" w:line="240" w:lineRule="auto"/>
              <w:rPr>
                <w:rFonts w:ascii="Arial" w:eastAsia="Times New Roman" w:hAnsi="Arial" w:cs="Arial"/>
                <w:color w:val="000000"/>
                <w:sz w:val="20"/>
                <w:szCs w:val="20"/>
              </w:rPr>
            </w:pPr>
            <w:ins w:id="84" w:author="Arjan" w:date="2013-02-04T14:25:00Z">
              <w:r w:rsidRPr="0071731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590EF8F0" w14:textId="77777777" w:rsidR="00E21260" w:rsidRPr="00717312" w:rsidRDefault="00E21260" w:rsidP="004B6915">
            <w:pPr>
              <w:autoSpaceDE w:val="0"/>
              <w:autoSpaceDN w:val="0"/>
              <w:adjustRightInd w:val="0"/>
              <w:spacing w:after="0" w:line="240" w:lineRule="auto"/>
              <w:rPr>
                <w:ins w:id="85" w:author="Arjan" w:date="2014-09-02T18:05:00Z"/>
                <w:rFonts w:ascii="Arial" w:eastAsia="Times New Roman" w:hAnsi="Arial" w:cs="Arial"/>
                <w:color w:val="000000"/>
                <w:sz w:val="20"/>
                <w:szCs w:val="20"/>
              </w:rPr>
            </w:pPr>
            <w:ins w:id="86" w:author="Arjan" w:date="2014-09-02T18:05:00Z">
              <w:r w:rsidRPr="00717312">
                <w:rPr>
                  <w:rFonts w:ascii="Arial" w:eastAsia="Times New Roman" w:hAnsi="Arial" w:cs="Arial"/>
                  <w:color w:val="000000"/>
                  <w:sz w:val="20"/>
                  <w:szCs w:val="20"/>
                </w:rPr>
                <w:t>Nee</w:t>
              </w:r>
            </w:ins>
          </w:p>
        </w:tc>
      </w:tr>
      <w:tr w:rsidR="00E21260" w:rsidRPr="00717312" w14:paraId="65C549A3" w14:textId="77777777" w:rsidTr="004B6915">
        <w:trPr>
          <w:trHeight w:val="230"/>
        </w:trPr>
        <w:tc>
          <w:tcPr>
            <w:tcW w:w="3780" w:type="dxa"/>
            <w:tcBorders>
              <w:top w:val="nil"/>
              <w:left w:val="nil"/>
              <w:bottom w:val="nil"/>
              <w:right w:val="nil"/>
            </w:tcBorders>
          </w:tcPr>
          <w:p w14:paraId="3C43E7BE" w14:textId="77777777" w:rsidR="00E21260" w:rsidRPr="00717312" w:rsidRDefault="00E21260" w:rsidP="004B691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41E3433" w14:textId="77777777" w:rsidR="00E21260" w:rsidRPr="00717312" w:rsidRDefault="00E21260" w:rsidP="004B6915">
            <w:pPr>
              <w:autoSpaceDE w:val="0"/>
              <w:autoSpaceDN w:val="0"/>
              <w:adjustRightInd w:val="0"/>
              <w:spacing w:after="0" w:line="240" w:lineRule="auto"/>
              <w:rPr>
                <w:ins w:id="87" w:author="Arjan" w:date="2014-09-02T18:05:00Z"/>
                <w:rFonts w:ascii="Arial" w:eastAsia="Times New Roman" w:hAnsi="Arial" w:cs="Arial"/>
                <w:color w:val="000000"/>
                <w:sz w:val="20"/>
                <w:szCs w:val="20"/>
              </w:rPr>
            </w:pPr>
          </w:p>
        </w:tc>
      </w:tr>
      <w:tr w:rsidR="00E21260" w:rsidRPr="00717312" w14:paraId="42FC3486" w14:textId="77777777" w:rsidTr="004B6915">
        <w:trPr>
          <w:trHeight w:val="230"/>
        </w:trPr>
        <w:tc>
          <w:tcPr>
            <w:tcW w:w="3780" w:type="dxa"/>
            <w:tcBorders>
              <w:top w:val="nil"/>
              <w:left w:val="nil"/>
              <w:bottom w:val="nil"/>
              <w:right w:val="nil"/>
            </w:tcBorders>
          </w:tcPr>
          <w:p w14:paraId="5CA6EC7F" w14:textId="77777777" w:rsidR="00E21260" w:rsidRPr="00717312" w:rsidRDefault="00E21260" w:rsidP="004B6915">
            <w:pPr>
              <w:autoSpaceDE w:val="0"/>
              <w:autoSpaceDN w:val="0"/>
              <w:adjustRightInd w:val="0"/>
              <w:spacing w:after="0" w:line="240" w:lineRule="auto"/>
              <w:rPr>
                <w:rFonts w:ascii="Arial" w:eastAsia="Times New Roman" w:hAnsi="Arial" w:cs="Arial"/>
                <w:color w:val="000000"/>
                <w:sz w:val="20"/>
                <w:szCs w:val="20"/>
              </w:rPr>
            </w:pPr>
            <w:ins w:id="88" w:author="Arjan" w:date="2013-02-04T14:25:00Z">
              <w:r w:rsidRPr="0071731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0ACBAEC3" w14:textId="38EBEE31" w:rsidR="00E21260" w:rsidRPr="00717312" w:rsidRDefault="007E2145" w:rsidP="004B6915">
            <w:pPr>
              <w:autoSpaceDE w:val="0"/>
              <w:autoSpaceDN w:val="0"/>
              <w:adjustRightInd w:val="0"/>
              <w:spacing w:after="0" w:line="240" w:lineRule="auto"/>
              <w:rPr>
                <w:rFonts w:ascii="Arial" w:eastAsia="Times New Roman" w:hAnsi="Arial" w:cs="Arial"/>
                <w:color w:val="000000"/>
                <w:sz w:val="20"/>
                <w:szCs w:val="20"/>
              </w:rPr>
            </w:pPr>
            <w:ins w:id="89" w:author="Arjan Kloosterboer" w:date="2017-03-10T23:03:00Z">
              <w:r>
                <w:rPr>
                  <w:rFonts w:ascii="Arial" w:eastAsia="Times New Roman" w:hAnsi="Arial" w:cs="Arial"/>
                  <w:color w:val="000000"/>
                  <w:sz w:val="20"/>
                  <w:szCs w:val="20"/>
                </w:rPr>
                <w:t>Nee</w:t>
              </w:r>
            </w:ins>
          </w:p>
        </w:tc>
      </w:tr>
      <w:tr w:rsidR="00E21260" w:rsidRPr="00717312" w14:paraId="561C5074" w14:textId="77777777" w:rsidTr="004B6915">
        <w:trPr>
          <w:trHeight w:val="230"/>
        </w:trPr>
        <w:tc>
          <w:tcPr>
            <w:tcW w:w="3780" w:type="dxa"/>
            <w:tcBorders>
              <w:top w:val="nil"/>
              <w:left w:val="nil"/>
              <w:bottom w:val="nil"/>
              <w:right w:val="nil"/>
            </w:tcBorders>
          </w:tcPr>
          <w:p w14:paraId="6077CFAB" w14:textId="77777777" w:rsidR="00E21260" w:rsidRPr="00717312" w:rsidRDefault="00E21260" w:rsidP="004B691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F66CEE6" w14:textId="77777777" w:rsidR="00E21260" w:rsidRPr="00717312" w:rsidRDefault="00E21260" w:rsidP="004B6915">
            <w:pPr>
              <w:autoSpaceDE w:val="0"/>
              <w:autoSpaceDN w:val="0"/>
              <w:adjustRightInd w:val="0"/>
              <w:spacing w:after="0" w:line="240" w:lineRule="auto"/>
              <w:rPr>
                <w:ins w:id="90" w:author="Arjan" w:date="2014-09-02T18:05:00Z"/>
                <w:rFonts w:ascii="Arial" w:eastAsia="Times New Roman" w:hAnsi="Arial" w:cs="Arial"/>
                <w:color w:val="000000"/>
                <w:sz w:val="20"/>
                <w:szCs w:val="20"/>
              </w:rPr>
            </w:pPr>
          </w:p>
        </w:tc>
      </w:tr>
      <w:tr w:rsidR="00E21260" w:rsidRPr="00717312" w14:paraId="35620195" w14:textId="77777777" w:rsidTr="004B6915">
        <w:trPr>
          <w:trHeight w:val="230"/>
        </w:trPr>
        <w:tc>
          <w:tcPr>
            <w:tcW w:w="3780" w:type="dxa"/>
            <w:tcBorders>
              <w:top w:val="nil"/>
              <w:left w:val="nil"/>
              <w:bottom w:val="nil"/>
              <w:right w:val="nil"/>
            </w:tcBorders>
          </w:tcPr>
          <w:p w14:paraId="17475892" w14:textId="77777777" w:rsidR="00E21260" w:rsidRPr="00717312" w:rsidRDefault="00E21260" w:rsidP="004B6915">
            <w:pPr>
              <w:autoSpaceDE w:val="0"/>
              <w:autoSpaceDN w:val="0"/>
              <w:adjustRightInd w:val="0"/>
              <w:spacing w:after="0" w:line="240" w:lineRule="auto"/>
              <w:rPr>
                <w:rFonts w:ascii="Arial" w:eastAsia="Times New Roman" w:hAnsi="Arial" w:cs="Arial"/>
                <w:color w:val="000000"/>
                <w:sz w:val="20"/>
                <w:szCs w:val="20"/>
              </w:rPr>
            </w:pPr>
            <w:ins w:id="91" w:author="Arjan" w:date="2013-02-04T14:25:00Z">
              <w:r w:rsidRPr="0071731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271D9821" w14:textId="77777777" w:rsidR="00E21260" w:rsidRPr="00717312" w:rsidRDefault="00E21260" w:rsidP="004B6915">
            <w:pPr>
              <w:autoSpaceDE w:val="0"/>
              <w:autoSpaceDN w:val="0"/>
              <w:adjustRightInd w:val="0"/>
              <w:spacing w:after="0" w:line="240" w:lineRule="auto"/>
              <w:rPr>
                <w:ins w:id="92" w:author="Arjan" w:date="2014-09-02T18:05:00Z"/>
                <w:rFonts w:ascii="Arial" w:eastAsia="Times New Roman" w:hAnsi="Arial" w:cs="Arial"/>
                <w:color w:val="000000"/>
                <w:sz w:val="20"/>
                <w:szCs w:val="20"/>
              </w:rPr>
            </w:pPr>
          </w:p>
        </w:tc>
      </w:tr>
      <w:tr w:rsidR="00E21260" w:rsidRPr="00717312" w14:paraId="28DF88A9" w14:textId="77777777" w:rsidTr="004B6915">
        <w:trPr>
          <w:trHeight w:val="230"/>
        </w:trPr>
        <w:tc>
          <w:tcPr>
            <w:tcW w:w="3780" w:type="dxa"/>
            <w:tcBorders>
              <w:top w:val="nil"/>
              <w:left w:val="nil"/>
              <w:bottom w:val="nil"/>
              <w:right w:val="nil"/>
            </w:tcBorders>
          </w:tcPr>
          <w:p w14:paraId="0BE37192" w14:textId="77777777" w:rsidR="00E21260" w:rsidRPr="00717312" w:rsidRDefault="00E21260" w:rsidP="004B691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F88A99C" w14:textId="77777777" w:rsidR="00E21260" w:rsidRPr="00717312" w:rsidRDefault="00E21260" w:rsidP="004B6915">
            <w:pPr>
              <w:autoSpaceDE w:val="0"/>
              <w:autoSpaceDN w:val="0"/>
              <w:adjustRightInd w:val="0"/>
              <w:spacing w:after="0" w:line="240" w:lineRule="auto"/>
              <w:rPr>
                <w:ins w:id="93" w:author="Arjan" w:date="2014-09-02T18:05:00Z"/>
                <w:rFonts w:ascii="Arial" w:eastAsia="Times New Roman" w:hAnsi="Arial" w:cs="Arial"/>
                <w:color w:val="000000"/>
                <w:sz w:val="20"/>
                <w:szCs w:val="20"/>
              </w:rPr>
            </w:pPr>
          </w:p>
        </w:tc>
      </w:tr>
      <w:tr w:rsidR="00E21260" w:rsidRPr="00717312" w14:paraId="06372352" w14:textId="77777777" w:rsidTr="004B6915">
        <w:trPr>
          <w:trHeight w:val="230"/>
        </w:trPr>
        <w:tc>
          <w:tcPr>
            <w:tcW w:w="3780" w:type="dxa"/>
            <w:tcBorders>
              <w:top w:val="nil"/>
              <w:left w:val="nil"/>
              <w:bottom w:val="nil"/>
              <w:right w:val="nil"/>
            </w:tcBorders>
          </w:tcPr>
          <w:p w14:paraId="228A7DB5" w14:textId="77777777" w:rsidR="00E21260" w:rsidRPr="00717312" w:rsidRDefault="00E21260" w:rsidP="004B6915">
            <w:pPr>
              <w:autoSpaceDE w:val="0"/>
              <w:autoSpaceDN w:val="0"/>
              <w:adjustRightInd w:val="0"/>
              <w:spacing w:after="0" w:line="240" w:lineRule="auto"/>
              <w:rPr>
                <w:rFonts w:ascii="Arial" w:eastAsia="Times New Roman" w:hAnsi="Arial" w:cs="Arial"/>
                <w:color w:val="000000"/>
                <w:sz w:val="20"/>
                <w:szCs w:val="20"/>
              </w:rPr>
            </w:pPr>
            <w:ins w:id="94" w:author="Arjan" w:date="2013-02-04T14:25:00Z">
              <w:r w:rsidRPr="00717312">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36055914" w14:textId="77777777" w:rsidR="00E21260" w:rsidRPr="00717312" w:rsidRDefault="00E21260" w:rsidP="004B6915">
            <w:pPr>
              <w:autoSpaceDE w:val="0"/>
              <w:autoSpaceDN w:val="0"/>
              <w:adjustRightInd w:val="0"/>
              <w:spacing w:after="0" w:line="240" w:lineRule="auto"/>
              <w:rPr>
                <w:ins w:id="95" w:author="Arjan" w:date="2014-09-02T18:05:00Z"/>
                <w:rFonts w:ascii="Arial" w:eastAsia="Times New Roman" w:hAnsi="Arial" w:cs="Arial"/>
                <w:color w:val="000000"/>
                <w:sz w:val="20"/>
                <w:szCs w:val="20"/>
              </w:rPr>
            </w:pPr>
            <w:ins w:id="96" w:author="Arjan" w:date="2014-09-02T18:05:00Z">
              <w:r w:rsidRPr="00717312">
                <w:rPr>
                  <w:rFonts w:ascii="Arial" w:eastAsia="Times New Roman" w:hAnsi="Arial" w:cs="Arial"/>
                  <w:color w:val="000000"/>
                  <w:sz w:val="20"/>
                  <w:szCs w:val="20"/>
                </w:rPr>
                <w:t>Nee</w:t>
              </w:r>
            </w:ins>
          </w:p>
        </w:tc>
      </w:tr>
      <w:tr w:rsidR="00E21260" w:rsidRPr="00717312" w14:paraId="7A9A1CED" w14:textId="77777777" w:rsidTr="004B6915">
        <w:trPr>
          <w:trHeight w:val="230"/>
        </w:trPr>
        <w:tc>
          <w:tcPr>
            <w:tcW w:w="3780" w:type="dxa"/>
            <w:tcBorders>
              <w:top w:val="nil"/>
              <w:left w:val="nil"/>
              <w:bottom w:val="nil"/>
              <w:right w:val="nil"/>
            </w:tcBorders>
          </w:tcPr>
          <w:p w14:paraId="0C52A61B" w14:textId="77777777" w:rsidR="00E21260" w:rsidRPr="00717312" w:rsidRDefault="00E21260" w:rsidP="004B691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9BB1ED1" w14:textId="77777777" w:rsidR="00E21260" w:rsidRPr="00717312" w:rsidRDefault="00E21260" w:rsidP="004B6915">
            <w:pPr>
              <w:autoSpaceDE w:val="0"/>
              <w:autoSpaceDN w:val="0"/>
              <w:adjustRightInd w:val="0"/>
              <w:spacing w:after="0" w:line="240" w:lineRule="auto"/>
              <w:rPr>
                <w:ins w:id="97" w:author="Arjan" w:date="2014-09-02T18:05:00Z"/>
                <w:rFonts w:ascii="Arial" w:eastAsia="Times New Roman" w:hAnsi="Arial" w:cs="Arial"/>
                <w:color w:val="000000"/>
                <w:sz w:val="20"/>
                <w:szCs w:val="20"/>
              </w:rPr>
            </w:pPr>
          </w:p>
        </w:tc>
      </w:tr>
      <w:tr w:rsidR="00E21260" w:rsidRPr="00717312" w14:paraId="590A4283" w14:textId="77777777" w:rsidTr="004B6915">
        <w:trPr>
          <w:trHeight w:val="411"/>
        </w:trPr>
        <w:tc>
          <w:tcPr>
            <w:tcW w:w="3780" w:type="dxa"/>
            <w:tcBorders>
              <w:top w:val="nil"/>
              <w:left w:val="nil"/>
              <w:bottom w:val="nil"/>
              <w:right w:val="nil"/>
            </w:tcBorders>
          </w:tcPr>
          <w:p w14:paraId="0554AA9C" w14:textId="77777777" w:rsidR="00E21260" w:rsidRPr="00717312" w:rsidRDefault="00E21260" w:rsidP="004B6915">
            <w:pPr>
              <w:autoSpaceDE w:val="0"/>
              <w:autoSpaceDN w:val="0"/>
              <w:adjustRightInd w:val="0"/>
              <w:spacing w:after="0" w:line="240" w:lineRule="auto"/>
              <w:rPr>
                <w:rFonts w:ascii="Arial" w:eastAsia="Times New Roman" w:hAnsi="Arial" w:cs="Arial"/>
                <w:color w:val="000000"/>
                <w:sz w:val="20"/>
                <w:szCs w:val="20"/>
              </w:rPr>
            </w:pPr>
            <w:ins w:id="98" w:author="Arjan" w:date="2013-02-04T14:25:00Z">
              <w:r w:rsidRPr="0071731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1C21D58D" w14:textId="77777777" w:rsidR="00E21260" w:rsidRPr="00717312" w:rsidRDefault="00E21260" w:rsidP="004B6915">
            <w:pPr>
              <w:autoSpaceDE w:val="0"/>
              <w:autoSpaceDN w:val="0"/>
              <w:adjustRightInd w:val="0"/>
              <w:spacing w:after="0" w:line="240" w:lineRule="auto"/>
              <w:rPr>
                <w:ins w:id="99" w:author="Arjan" w:date="2014-09-02T18:05:00Z"/>
                <w:rFonts w:ascii="Arial" w:eastAsia="Times New Roman" w:hAnsi="Arial" w:cs="Arial"/>
                <w:color w:val="000000"/>
                <w:sz w:val="20"/>
                <w:szCs w:val="20"/>
              </w:rPr>
            </w:pPr>
            <w:ins w:id="100" w:author="Arjan" w:date="2014-09-02T18:05:00Z">
              <w:r w:rsidRPr="00717312">
                <w:rPr>
                  <w:rFonts w:ascii="Arial" w:eastAsia="Times New Roman" w:hAnsi="Arial" w:cs="Arial"/>
                  <w:color w:val="000000"/>
                  <w:sz w:val="20"/>
                  <w:szCs w:val="20"/>
                </w:rPr>
                <w:t>Nee</w:t>
              </w:r>
            </w:ins>
          </w:p>
        </w:tc>
      </w:tr>
      <w:tr w:rsidR="00E21260" w:rsidRPr="00717312" w14:paraId="67D6B2C4" w14:textId="77777777" w:rsidTr="004B6915">
        <w:trPr>
          <w:trHeight w:val="245"/>
        </w:trPr>
        <w:tc>
          <w:tcPr>
            <w:tcW w:w="3780" w:type="dxa"/>
            <w:tcBorders>
              <w:top w:val="nil"/>
              <w:left w:val="nil"/>
              <w:bottom w:val="nil"/>
              <w:right w:val="nil"/>
            </w:tcBorders>
          </w:tcPr>
          <w:p w14:paraId="79A66F95" w14:textId="77777777" w:rsidR="00E21260" w:rsidRPr="00717312" w:rsidRDefault="00E21260" w:rsidP="004B691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11398B9" w14:textId="77777777" w:rsidR="00E21260" w:rsidRPr="00717312" w:rsidRDefault="00E21260" w:rsidP="004B6915">
            <w:pPr>
              <w:autoSpaceDE w:val="0"/>
              <w:autoSpaceDN w:val="0"/>
              <w:adjustRightInd w:val="0"/>
              <w:spacing w:after="0" w:line="240" w:lineRule="auto"/>
              <w:rPr>
                <w:ins w:id="101" w:author="Arjan" w:date="2014-09-02T18:05:00Z"/>
                <w:rFonts w:ascii="Arial" w:eastAsia="Times New Roman" w:hAnsi="Arial" w:cs="Arial"/>
                <w:color w:val="000000"/>
                <w:sz w:val="20"/>
                <w:szCs w:val="20"/>
              </w:rPr>
            </w:pPr>
          </w:p>
        </w:tc>
      </w:tr>
      <w:tr w:rsidR="00E21260" w:rsidRPr="00717312" w14:paraId="6C06DD59" w14:textId="77777777" w:rsidTr="004B6915">
        <w:trPr>
          <w:trHeight w:val="230"/>
        </w:trPr>
        <w:tc>
          <w:tcPr>
            <w:tcW w:w="3780" w:type="dxa"/>
            <w:tcBorders>
              <w:top w:val="nil"/>
              <w:left w:val="nil"/>
              <w:bottom w:val="nil"/>
              <w:right w:val="nil"/>
            </w:tcBorders>
          </w:tcPr>
          <w:p w14:paraId="329506EF" w14:textId="77777777" w:rsidR="00E21260" w:rsidRPr="00717312" w:rsidRDefault="00E21260" w:rsidP="004B6915">
            <w:pPr>
              <w:autoSpaceDE w:val="0"/>
              <w:autoSpaceDN w:val="0"/>
              <w:adjustRightInd w:val="0"/>
              <w:spacing w:after="0" w:line="240" w:lineRule="auto"/>
              <w:rPr>
                <w:rFonts w:ascii="Arial" w:eastAsia="Times New Roman" w:hAnsi="Arial" w:cs="Arial"/>
                <w:color w:val="000000"/>
                <w:sz w:val="20"/>
                <w:szCs w:val="20"/>
              </w:rPr>
            </w:pPr>
            <w:ins w:id="102" w:author="Arjan" w:date="2013-02-04T14:25:00Z">
              <w:r w:rsidRPr="00717312">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1A37DC30" w14:textId="77777777" w:rsidR="00E21260" w:rsidRPr="00717312" w:rsidRDefault="00E21260" w:rsidP="004B6915">
            <w:pPr>
              <w:autoSpaceDE w:val="0"/>
              <w:autoSpaceDN w:val="0"/>
              <w:adjustRightInd w:val="0"/>
              <w:spacing w:after="0" w:line="240" w:lineRule="auto"/>
              <w:rPr>
                <w:ins w:id="103" w:author="Arjan" w:date="2014-09-02T18:05:00Z"/>
                <w:rFonts w:ascii="Arial" w:hAnsi="Arial" w:cs="Arial"/>
                <w:sz w:val="20"/>
                <w:szCs w:val="20"/>
                <w:lang w:val="en-AU"/>
              </w:rPr>
            </w:pPr>
            <w:ins w:id="104" w:author="Arjan" w:date="2014-09-02T18:05:00Z">
              <w:r w:rsidRPr="00717312">
                <w:rPr>
                  <w:rFonts w:ascii="Arial" w:hAnsi="Arial" w:cs="Arial"/>
                  <w:sz w:val="20"/>
                  <w:szCs w:val="20"/>
                  <w:lang w:val="en-AU"/>
                </w:rPr>
                <w:fldChar w:fldCharType="begin" w:fldLock="1"/>
              </w:r>
              <w:r w:rsidRPr="00717312">
                <w:rPr>
                  <w:rFonts w:ascii="Arial" w:hAnsi="Arial" w:cs="Arial"/>
                  <w:sz w:val="20"/>
                  <w:szCs w:val="20"/>
                  <w:lang w:val="en-AU"/>
                </w:rPr>
                <w:instrText xml:space="preserve">MERGEFIELD </w:instrText>
              </w:r>
              <w:r w:rsidRPr="00717312">
                <w:rPr>
                  <w:rFonts w:ascii="Arial" w:eastAsia="Times New Roman" w:hAnsi="Arial" w:cs="Arial"/>
                  <w:color w:val="000000"/>
                  <w:sz w:val="20"/>
                  <w:szCs w:val="20"/>
                </w:rPr>
                <w:instrText>Att.LowerBound</w:instrText>
              </w:r>
              <w:r w:rsidRPr="00717312">
                <w:rPr>
                  <w:rFonts w:ascii="Arial" w:hAnsi="Arial" w:cs="Arial"/>
                  <w:sz w:val="20"/>
                  <w:szCs w:val="20"/>
                  <w:lang w:val="en-AU"/>
                </w:rPr>
                <w:fldChar w:fldCharType="separate"/>
              </w:r>
              <w:r w:rsidRPr="00717312">
                <w:rPr>
                  <w:rFonts w:ascii="Arial" w:eastAsia="Times New Roman" w:hAnsi="Arial" w:cs="Arial"/>
                  <w:color w:val="000000"/>
                  <w:sz w:val="20"/>
                  <w:szCs w:val="20"/>
                </w:rPr>
                <w:t>1</w:t>
              </w:r>
              <w:r w:rsidRPr="00717312">
                <w:rPr>
                  <w:rFonts w:ascii="Arial" w:hAnsi="Arial" w:cs="Arial"/>
                  <w:sz w:val="20"/>
                  <w:szCs w:val="20"/>
                  <w:lang w:val="en-AU"/>
                </w:rPr>
                <w:fldChar w:fldCharType="end"/>
              </w:r>
              <w:r w:rsidRPr="00717312">
                <w:rPr>
                  <w:rFonts w:ascii="Arial" w:eastAsia="Times New Roman" w:hAnsi="Arial" w:cs="Arial"/>
                  <w:color w:val="000000"/>
                  <w:sz w:val="20"/>
                  <w:szCs w:val="20"/>
                </w:rPr>
                <w:t xml:space="preserve"> - </w:t>
              </w:r>
              <w:r w:rsidRPr="00717312">
                <w:rPr>
                  <w:rFonts w:ascii="Arial" w:eastAsia="Times New Roman" w:hAnsi="Arial" w:cs="Arial"/>
                  <w:color w:val="000000"/>
                  <w:sz w:val="20"/>
                  <w:szCs w:val="20"/>
                </w:rPr>
                <w:fldChar w:fldCharType="begin" w:fldLock="1"/>
              </w:r>
              <w:r w:rsidRPr="00717312">
                <w:rPr>
                  <w:rFonts w:ascii="Arial" w:eastAsia="Times New Roman" w:hAnsi="Arial" w:cs="Arial"/>
                  <w:color w:val="000000"/>
                  <w:sz w:val="20"/>
                  <w:szCs w:val="20"/>
                </w:rPr>
                <w:instrText>MERGEFIELD Att.UpperBound</w:instrText>
              </w:r>
              <w:r w:rsidRPr="00717312">
                <w:rPr>
                  <w:rFonts w:ascii="Arial" w:eastAsia="Times New Roman" w:hAnsi="Arial" w:cs="Arial"/>
                  <w:color w:val="000000"/>
                  <w:sz w:val="20"/>
                  <w:szCs w:val="20"/>
                </w:rPr>
                <w:fldChar w:fldCharType="separate"/>
              </w:r>
              <w:r w:rsidRPr="00717312">
                <w:rPr>
                  <w:rFonts w:ascii="Arial" w:eastAsia="Times New Roman" w:hAnsi="Arial" w:cs="Arial"/>
                  <w:color w:val="000000"/>
                  <w:sz w:val="20"/>
                  <w:szCs w:val="20"/>
                </w:rPr>
                <w:t>1</w:t>
              </w:r>
              <w:r w:rsidRPr="00717312">
                <w:rPr>
                  <w:rFonts w:ascii="Arial" w:eastAsia="Times New Roman" w:hAnsi="Arial" w:cs="Arial"/>
                  <w:color w:val="000000"/>
                  <w:sz w:val="20"/>
                  <w:szCs w:val="20"/>
                </w:rPr>
                <w:fldChar w:fldCharType="end"/>
              </w:r>
            </w:ins>
          </w:p>
        </w:tc>
      </w:tr>
      <w:tr w:rsidR="00E21260" w:rsidRPr="00717312" w14:paraId="11E021D5" w14:textId="77777777" w:rsidTr="004B6915">
        <w:trPr>
          <w:trHeight w:val="230"/>
        </w:trPr>
        <w:tc>
          <w:tcPr>
            <w:tcW w:w="3780" w:type="dxa"/>
            <w:tcBorders>
              <w:top w:val="nil"/>
              <w:left w:val="nil"/>
              <w:bottom w:val="nil"/>
              <w:right w:val="nil"/>
            </w:tcBorders>
          </w:tcPr>
          <w:p w14:paraId="5E669D36" w14:textId="77777777" w:rsidR="00E21260" w:rsidRPr="00717312" w:rsidRDefault="00E21260" w:rsidP="004B691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1AA0074" w14:textId="77777777" w:rsidR="00E21260" w:rsidRPr="00717312" w:rsidRDefault="00E21260" w:rsidP="004B6915">
            <w:pPr>
              <w:autoSpaceDE w:val="0"/>
              <w:autoSpaceDN w:val="0"/>
              <w:adjustRightInd w:val="0"/>
              <w:spacing w:after="0" w:line="240" w:lineRule="auto"/>
              <w:rPr>
                <w:ins w:id="105" w:author="Arjan" w:date="2014-09-02T18:05:00Z"/>
                <w:rFonts w:ascii="Arial" w:eastAsia="Times New Roman" w:hAnsi="Arial" w:cs="Arial"/>
                <w:color w:val="000000"/>
                <w:sz w:val="20"/>
                <w:szCs w:val="20"/>
              </w:rPr>
            </w:pPr>
          </w:p>
        </w:tc>
      </w:tr>
      <w:tr w:rsidR="00E21260" w:rsidRPr="00717312" w14:paraId="134228BD" w14:textId="77777777" w:rsidTr="004B6915">
        <w:trPr>
          <w:trHeight w:val="230"/>
        </w:trPr>
        <w:tc>
          <w:tcPr>
            <w:tcW w:w="3780" w:type="dxa"/>
            <w:tcBorders>
              <w:top w:val="nil"/>
              <w:left w:val="nil"/>
              <w:bottom w:val="nil"/>
              <w:right w:val="nil"/>
            </w:tcBorders>
          </w:tcPr>
          <w:p w14:paraId="5E7EAAFD" w14:textId="77777777" w:rsidR="00E21260" w:rsidRPr="00717312" w:rsidRDefault="00E21260" w:rsidP="004B6915">
            <w:pPr>
              <w:autoSpaceDE w:val="0"/>
              <w:autoSpaceDN w:val="0"/>
              <w:adjustRightInd w:val="0"/>
              <w:spacing w:after="0" w:line="240" w:lineRule="auto"/>
              <w:rPr>
                <w:rFonts w:ascii="Arial" w:eastAsia="Times New Roman" w:hAnsi="Arial" w:cs="Arial"/>
                <w:color w:val="000000"/>
                <w:sz w:val="20"/>
                <w:szCs w:val="20"/>
              </w:rPr>
            </w:pPr>
            <w:ins w:id="106" w:author="Arjan" w:date="2013-02-04T14:25:00Z">
              <w:r w:rsidRPr="0071731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3C72981B" w14:textId="45FA98E3" w:rsidR="00E21260" w:rsidRPr="00717312" w:rsidRDefault="007E2145" w:rsidP="004B6915">
            <w:pPr>
              <w:autoSpaceDE w:val="0"/>
              <w:autoSpaceDN w:val="0"/>
              <w:adjustRightInd w:val="0"/>
              <w:spacing w:after="0" w:line="240" w:lineRule="auto"/>
              <w:rPr>
                <w:rFonts w:ascii="Arial" w:eastAsia="Times New Roman" w:hAnsi="Arial" w:cs="Arial"/>
                <w:color w:val="000000"/>
                <w:sz w:val="20"/>
                <w:szCs w:val="20"/>
              </w:rPr>
            </w:pPr>
            <w:ins w:id="107" w:author="Arjan Kloosterboer" w:date="2017-03-10T23:04:00Z">
              <w:r>
                <w:rPr>
                  <w:rFonts w:ascii="Arial" w:eastAsia="Times New Roman" w:hAnsi="Arial" w:cs="Arial"/>
                  <w:color w:val="000000"/>
                  <w:sz w:val="20"/>
                  <w:szCs w:val="20"/>
                </w:rPr>
                <w:t>Gemeentelijk kerngegeven</w:t>
              </w:r>
            </w:ins>
          </w:p>
        </w:tc>
      </w:tr>
      <w:tr w:rsidR="00E21260" w:rsidRPr="00717312" w14:paraId="7D91DDEC" w14:textId="77777777" w:rsidTr="004B6915">
        <w:trPr>
          <w:trHeight w:val="230"/>
        </w:trPr>
        <w:tc>
          <w:tcPr>
            <w:tcW w:w="3780" w:type="dxa"/>
            <w:tcBorders>
              <w:top w:val="nil"/>
              <w:left w:val="nil"/>
              <w:right w:val="nil"/>
            </w:tcBorders>
          </w:tcPr>
          <w:p w14:paraId="6C21A7D5" w14:textId="77777777" w:rsidR="00E21260" w:rsidRPr="00717312" w:rsidRDefault="00E21260" w:rsidP="004B691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62309A07" w14:textId="77777777" w:rsidR="00E21260" w:rsidRPr="00717312" w:rsidRDefault="00E21260" w:rsidP="004B6915">
            <w:pPr>
              <w:autoSpaceDE w:val="0"/>
              <w:autoSpaceDN w:val="0"/>
              <w:adjustRightInd w:val="0"/>
              <w:spacing w:after="0" w:line="240" w:lineRule="auto"/>
              <w:rPr>
                <w:ins w:id="108" w:author="Arjan" w:date="2014-09-02T18:05:00Z"/>
                <w:rFonts w:ascii="Arial" w:eastAsia="Times New Roman" w:hAnsi="Arial" w:cs="Arial"/>
                <w:color w:val="000000"/>
                <w:sz w:val="20"/>
                <w:szCs w:val="20"/>
              </w:rPr>
            </w:pPr>
          </w:p>
        </w:tc>
      </w:tr>
      <w:tr w:rsidR="00E21260" w:rsidRPr="00717312" w14:paraId="1FE83485" w14:textId="77777777" w:rsidTr="004B6915">
        <w:trPr>
          <w:trHeight w:val="230"/>
        </w:trPr>
        <w:tc>
          <w:tcPr>
            <w:tcW w:w="3780" w:type="dxa"/>
            <w:tcBorders>
              <w:top w:val="nil"/>
              <w:left w:val="nil"/>
              <w:bottom w:val="single" w:sz="4" w:space="0" w:color="auto"/>
              <w:right w:val="nil"/>
            </w:tcBorders>
          </w:tcPr>
          <w:p w14:paraId="5FFBAFB4" w14:textId="77777777" w:rsidR="00E21260" w:rsidRPr="00717312" w:rsidRDefault="00E21260" w:rsidP="004B6915">
            <w:pPr>
              <w:autoSpaceDE w:val="0"/>
              <w:autoSpaceDN w:val="0"/>
              <w:adjustRightInd w:val="0"/>
              <w:spacing w:after="0" w:line="240" w:lineRule="auto"/>
              <w:rPr>
                <w:rFonts w:ascii="Arial" w:eastAsia="Times New Roman" w:hAnsi="Arial" w:cs="Arial"/>
                <w:b/>
                <w:bCs/>
                <w:color w:val="000000"/>
                <w:sz w:val="20"/>
                <w:szCs w:val="20"/>
              </w:rPr>
            </w:pPr>
            <w:ins w:id="109" w:author="Arjan" w:date="2013-02-04T14:25:00Z">
              <w:r w:rsidRPr="00717312">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559067BA" w14:textId="77777777" w:rsidR="00E21260" w:rsidRDefault="00E21260" w:rsidP="004B6915">
            <w:pPr>
              <w:autoSpaceDE w:val="0"/>
              <w:autoSpaceDN w:val="0"/>
              <w:adjustRightInd w:val="0"/>
              <w:spacing w:after="0" w:line="240" w:lineRule="auto"/>
              <w:rPr>
                <w:ins w:id="110" w:author="Arjan" w:date="2014-09-02T18:05:00Z"/>
                <w:rFonts w:ascii="Arial" w:eastAsia="Times New Roman" w:hAnsi="Arial" w:cs="Arial"/>
                <w:color w:val="000000"/>
                <w:sz w:val="20"/>
                <w:szCs w:val="20"/>
              </w:rPr>
            </w:pPr>
            <w:ins w:id="111" w:author="Arjan" w:date="2014-09-02T18:31:00Z">
              <w:r>
                <w:rPr>
                  <w:rFonts w:ascii="Arial" w:eastAsia="Times New Roman" w:hAnsi="Arial" w:cs="Arial"/>
                  <w:color w:val="000000"/>
                  <w:sz w:val="20"/>
                  <w:szCs w:val="20"/>
                </w:rPr>
                <w:t>-</w:t>
              </w:r>
            </w:ins>
          </w:p>
        </w:tc>
      </w:tr>
    </w:tbl>
    <w:p w14:paraId="0944101F" w14:textId="77777777" w:rsidR="00E21260" w:rsidRPr="000D6975" w:rsidRDefault="00E21260" w:rsidP="0044638F">
      <w:pPr>
        <w:rPr>
          <w:lang w:val="nl-NL"/>
        </w:rPr>
      </w:pPr>
    </w:p>
    <w:p w14:paraId="06A63D26" w14:textId="77777777" w:rsidR="00CF1953" w:rsidRDefault="00CF1953" w:rsidP="00CF1953">
      <w:pPr>
        <w:pStyle w:val="Kop3"/>
      </w:pPr>
      <w:bookmarkStart w:id="112" w:name="_Toc517094680"/>
      <w:r>
        <w:t>Bestuursorgaan</w:t>
      </w:r>
      <w:bookmarkEnd w:id="112"/>
    </w:p>
    <w:p w14:paraId="328484D7" w14:textId="3E650B3F" w:rsidR="00CF1953" w:rsidRDefault="00CF1953" w:rsidP="00CF1953">
      <w:pPr>
        <w:rPr>
          <w:lang w:val="nl-NL"/>
        </w:rPr>
      </w:pPr>
      <w:r w:rsidRPr="00DD0F4F">
        <w:rPr>
          <w:lang w:val="nl-NL"/>
        </w:rPr>
        <w:t>Om uit te kunnen wisselen onder wiens verantwoordelijkheid een besluit vastgesteld is, hebben  we het attribuut ‘Bestuursorgaan’ toegevoegd. Dit  is vooral relevant indien de besluitvorming cq. de behandeling van de zaak gemandateerd is aan een andere organisatie.</w:t>
      </w:r>
    </w:p>
    <w:p w14:paraId="20E90220" w14:textId="11206A40" w:rsidR="00CF1953" w:rsidRPr="00CF1953" w:rsidRDefault="00080BC1" w:rsidP="00CF1953">
      <w:pPr>
        <w:autoSpaceDE w:val="0"/>
        <w:autoSpaceDN w:val="0"/>
        <w:adjustRightInd w:val="0"/>
        <w:spacing w:before="240" w:after="60" w:line="240" w:lineRule="auto"/>
        <w:outlineLvl w:val="3"/>
        <w:rPr>
          <w:ins w:id="113" w:author="Arjan" w:date="2013-01-07T16:56:00Z"/>
          <w:rFonts w:ascii="Arial" w:eastAsia="Times New Roman" w:hAnsi="Arial" w:cs="Arial"/>
          <w:b/>
          <w:bCs/>
          <w:color w:val="004080"/>
          <w:sz w:val="24"/>
          <w:szCs w:val="24"/>
        </w:rPr>
      </w:pPr>
      <w:ins w:id="114" w:author="Arjan" w:date="2013-01-07T16:56:00Z">
        <w:r w:rsidRPr="00CF1953">
          <w:rPr>
            <w:rFonts w:ascii="Arial" w:hAnsi="Arial" w:cs="Arial"/>
            <w:sz w:val="20"/>
            <w:szCs w:val="20"/>
            <w:lang w:val="en-AU"/>
          </w:rPr>
          <w:fldChar w:fldCharType="begin" w:fldLock="1"/>
        </w:r>
        <w:r w:rsidRPr="00CF1953">
          <w:rPr>
            <w:rFonts w:ascii="Arial" w:hAnsi="Arial" w:cs="Arial"/>
            <w:sz w:val="20"/>
            <w:szCs w:val="20"/>
            <w:lang w:val="en-AU"/>
          </w:rPr>
          <w:instrText xml:space="preserve">MERGEFIELD </w:instrText>
        </w:r>
        <w:r w:rsidRPr="00CF1953">
          <w:rPr>
            <w:rFonts w:ascii="Arial" w:eastAsia="Times New Roman" w:hAnsi="Arial" w:cs="Arial"/>
            <w:b/>
            <w:bCs/>
            <w:color w:val="004080"/>
            <w:sz w:val="24"/>
            <w:szCs w:val="24"/>
          </w:rPr>
          <w:instrText>Att.Stereotype</w:instrText>
        </w:r>
        <w:r w:rsidRPr="00CF1953">
          <w:rPr>
            <w:rFonts w:ascii="Arial" w:hAnsi="Arial" w:cs="Arial"/>
            <w:sz w:val="20"/>
            <w:szCs w:val="20"/>
            <w:lang w:val="en-AU"/>
          </w:rPr>
          <w:fldChar w:fldCharType="separate"/>
        </w:r>
        <w:r w:rsidRPr="00CF1953">
          <w:rPr>
            <w:rFonts w:ascii="Arial" w:eastAsia="Times New Roman" w:hAnsi="Arial" w:cs="Arial"/>
            <w:b/>
            <w:bCs/>
            <w:color w:val="004080"/>
            <w:sz w:val="24"/>
            <w:szCs w:val="24"/>
          </w:rPr>
          <w:t>«Attribuutsoort»</w:t>
        </w:r>
        <w:r w:rsidRPr="00CF1953">
          <w:rPr>
            <w:rFonts w:ascii="Arial" w:hAnsi="Arial" w:cs="Arial"/>
            <w:sz w:val="20"/>
            <w:szCs w:val="20"/>
            <w:lang w:val="en-AU"/>
          </w:rPr>
          <w:fldChar w:fldCharType="end"/>
        </w:r>
        <w:r w:rsidRPr="00CF1953">
          <w:rPr>
            <w:rFonts w:ascii="Arial" w:eastAsia="Times New Roman" w:hAnsi="Arial" w:cs="Arial"/>
            <w:b/>
            <w:bCs/>
            <w:color w:val="004080"/>
            <w:sz w:val="24"/>
            <w:szCs w:val="24"/>
          </w:rPr>
          <w:t xml:space="preserve"> </w:t>
        </w:r>
        <w:r w:rsidRPr="00CF1953">
          <w:rPr>
            <w:rFonts w:ascii="Arial" w:eastAsia="Times New Roman" w:hAnsi="Arial" w:cs="Arial"/>
            <w:b/>
            <w:bCs/>
            <w:color w:val="004080"/>
            <w:sz w:val="24"/>
            <w:szCs w:val="24"/>
          </w:rPr>
          <w:fldChar w:fldCharType="begin" w:fldLock="1"/>
        </w:r>
        <w:r w:rsidRPr="00CF1953">
          <w:rPr>
            <w:rFonts w:ascii="Arial" w:eastAsia="Times New Roman" w:hAnsi="Arial" w:cs="Arial"/>
            <w:b/>
            <w:bCs/>
            <w:color w:val="004080"/>
            <w:sz w:val="24"/>
            <w:szCs w:val="24"/>
          </w:rPr>
          <w:instrText>MERGEFIELD Att.Name</w:instrText>
        </w:r>
        <w:r w:rsidRPr="00CF1953">
          <w:rPr>
            <w:rFonts w:ascii="Arial" w:eastAsia="Times New Roman" w:hAnsi="Arial" w:cs="Arial"/>
            <w:b/>
            <w:bCs/>
            <w:color w:val="004080"/>
            <w:sz w:val="24"/>
            <w:szCs w:val="24"/>
          </w:rPr>
          <w:fldChar w:fldCharType="separate"/>
        </w:r>
        <w:r w:rsidRPr="00CF1953">
          <w:rPr>
            <w:rFonts w:ascii="Arial" w:eastAsia="Times New Roman" w:hAnsi="Arial" w:cs="Arial"/>
            <w:b/>
            <w:bCs/>
            <w:color w:val="004080"/>
            <w:sz w:val="24"/>
            <w:szCs w:val="24"/>
          </w:rPr>
          <w:t>Bestuursorgaan</w:t>
        </w:r>
        <w:r w:rsidRPr="00CF1953">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780"/>
        <w:gridCol w:w="5580"/>
      </w:tblGrid>
      <w:tr w:rsidR="00CF1953" w:rsidRPr="00CF1953" w14:paraId="1DA16EFD" w14:textId="77777777">
        <w:trPr>
          <w:trHeight w:val="230"/>
          <w:ins w:id="115" w:author="Arjan" w:date="2013-01-07T16:56:00Z"/>
        </w:trPr>
        <w:tc>
          <w:tcPr>
            <w:tcW w:w="3780" w:type="dxa"/>
            <w:tcBorders>
              <w:top w:val="nil"/>
              <w:left w:val="nil"/>
              <w:bottom w:val="nil"/>
              <w:right w:val="nil"/>
            </w:tcBorders>
          </w:tcPr>
          <w:p w14:paraId="26034D2F" w14:textId="77777777" w:rsidR="00CF1953" w:rsidRPr="00CF1953" w:rsidRDefault="00CF1953" w:rsidP="00CF1953">
            <w:pPr>
              <w:autoSpaceDE w:val="0"/>
              <w:autoSpaceDN w:val="0"/>
              <w:adjustRightInd w:val="0"/>
              <w:spacing w:after="0" w:line="240" w:lineRule="auto"/>
              <w:rPr>
                <w:ins w:id="116" w:author="Arjan" w:date="2013-01-07T16:56:00Z"/>
                <w:rFonts w:ascii="Arial" w:eastAsia="Times New Roman" w:hAnsi="Arial" w:cs="Arial"/>
                <w:color w:val="000000"/>
                <w:sz w:val="20"/>
                <w:szCs w:val="20"/>
              </w:rPr>
            </w:pPr>
            <w:ins w:id="117" w:author="Arjan" w:date="2013-01-07T16:56:00Z">
              <w:r w:rsidRPr="00CF1953">
                <w:rPr>
                  <w:rFonts w:ascii="Arial" w:eastAsia="Times New Roman" w:hAnsi="Arial" w:cs="Arial"/>
                  <w:b/>
                  <w:bCs/>
                  <w:color w:val="000000"/>
                  <w:sz w:val="20"/>
                  <w:szCs w:val="20"/>
                </w:rPr>
                <w:t>Naam attribuutsoort</w:t>
              </w:r>
            </w:ins>
          </w:p>
        </w:tc>
        <w:tc>
          <w:tcPr>
            <w:tcW w:w="5580" w:type="dxa"/>
            <w:tcBorders>
              <w:top w:val="nil"/>
              <w:left w:val="nil"/>
              <w:bottom w:val="nil"/>
              <w:right w:val="nil"/>
            </w:tcBorders>
          </w:tcPr>
          <w:p w14:paraId="67B4C975" w14:textId="77777777" w:rsidR="00CF1953" w:rsidRPr="00CF1953" w:rsidRDefault="00DA5D93" w:rsidP="00CF1953">
            <w:pPr>
              <w:autoSpaceDE w:val="0"/>
              <w:autoSpaceDN w:val="0"/>
              <w:adjustRightInd w:val="0"/>
              <w:spacing w:after="0" w:line="240" w:lineRule="auto"/>
              <w:rPr>
                <w:ins w:id="118" w:author="Arjan" w:date="2013-01-07T16:56:00Z"/>
                <w:rFonts w:ascii="Arial" w:eastAsia="Times New Roman" w:hAnsi="Arial" w:cs="Arial"/>
                <w:color w:val="000000"/>
                <w:sz w:val="20"/>
                <w:szCs w:val="20"/>
              </w:rPr>
            </w:pPr>
            <w:ins w:id="119" w:author="Arjan" w:date="2013-01-07T16:56:00Z">
              <w:r w:rsidRPr="00CF1953">
                <w:rPr>
                  <w:rFonts w:ascii="Arial" w:hAnsi="Arial" w:cs="Arial"/>
                  <w:sz w:val="20"/>
                  <w:szCs w:val="20"/>
                  <w:lang w:val="en-AU"/>
                </w:rPr>
                <w:fldChar w:fldCharType="begin" w:fldLock="1"/>
              </w:r>
              <w:r w:rsidR="00CF1953" w:rsidRPr="00CF1953">
                <w:rPr>
                  <w:rFonts w:ascii="Arial" w:hAnsi="Arial" w:cs="Arial"/>
                  <w:sz w:val="20"/>
                  <w:szCs w:val="20"/>
                  <w:lang w:val="en-AU"/>
                </w:rPr>
                <w:instrText xml:space="preserve">MERGEFIELD </w:instrText>
              </w:r>
              <w:r w:rsidR="00CF1953" w:rsidRPr="00CF1953">
                <w:rPr>
                  <w:rFonts w:ascii="Arial" w:eastAsia="Times New Roman" w:hAnsi="Arial" w:cs="Arial"/>
                  <w:color w:val="000000"/>
                  <w:sz w:val="20"/>
                  <w:szCs w:val="20"/>
                </w:rPr>
                <w:instrText>Att.Name</w:instrText>
              </w:r>
              <w:r w:rsidRPr="00CF1953">
                <w:rPr>
                  <w:rFonts w:ascii="Arial" w:hAnsi="Arial" w:cs="Arial"/>
                  <w:sz w:val="20"/>
                  <w:szCs w:val="20"/>
                  <w:lang w:val="en-AU"/>
                </w:rPr>
                <w:fldChar w:fldCharType="separate"/>
              </w:r>
              <w:r w:rsidR="00CF1953" w:rsidRPr="00CF1953">
                <w:rPr>
                  <w:rFonts w:ascii="Arial" w:eastAsia="Times New Roman" w:hAnsi="Arial" w:cs="Arial"/>
                  <w:color w:val="000000"/>
                  <w:sz w:val="20"/>
                  <w:szCs w:val="20"/>
                </w:rPr>
                <w:t>Bestuursorgaan</w:t>
              </w:r>
              <w:r w:rsidRPr="00CF1953">
                <w:rPr>
                  <w:rFonts w:ascii="Arial" w:hAnsi="Arial" w:cs="Arial"/>
                  <w:sz w:val="20"/>
                  <w:szCs w:val="20"/>
                  <w:lang w:val="en-AU"/>
                </w:rPr>
                <w:fldChar w:fldCharType="end"/>
              </w:r>
            </w:ins>
          </w:p>
        </w:tc>
      </w:tr>
      <w:tr w:rsidR="00CF1953" w:rsidRPr="00CF1953" w14:paraId="2100F501" w14:textId="77777777">
        <w:trPr>
          <w:ins w:id="120" w:author="Arjan" w:date="2013-01-07T16:56:00Z"/>
        </w:trPr>
        <w:tc>
          <w:tcPr>
            <w:tcW w:w="3780" w:type="dxa"/>
            <w:tcBorders>
              <w:top w:val="nil"/>
              <w:left w:val="nil"/>
              <w:bottom w:val="nil"/>
              <w:right w:val="nil"/>
            </w:tcBorders>
          </w:tcPr>
          <w:p w14:paraId="552B9F73" w14:textId="77777777" w:rsidR="00CF1953" w:rsidRPr="00CF1953" w:rsidRDefault="00CF1953" w:rsidP="00CF1953">
            <w:pPr>
              <w:autoSpaceDE w:val="0"/>
              <w:autoSpaceDN w:val="0"/>
              <w:adjustRightInd w:val="0"/>
              <w:spacing w:after="0" w:line="240" w:lineRule="auto"/>
              <w:rPr>
                <w:ins w:id="121"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14:paraId="0590D9D2" w14:textId="77777777" w:rsidR="00CF1953" w:rsidRPr="00CF1953" w:rsidRDefault="00CF1953" w:rsidP="00CF1953">
            <w:pPr>
              <w:autoSpaceDE w:val="0"/>
              <w:autoSpaceDN w:val="0"/>
              <w:adjustRightInd w:val="0"/>
              <w:spacing w:after="0" w:line="240" w:lineRule="auto"/>
              <w:rPr>
                <w:ins w:id="122" w:author="Arjan" w:date="2013-01-07T16:56:00Z"/>
                <w:rFonts w:ascii="Arial" w:eastAsia="Times New Roman" w:hAnsi="Arial" w:cs="Arial"/>
                <w:color w:val="000000"/>
                <w:sz w:val="20"/>
                <w:szCs w:val="20"/>
              </w:rPr>
            </w:pPr>
          </w:p>
        </w:tc>
      </w:tr>
      <w:tr w:rsidR="00CF1953" w:rsidRPr="00CF1953" w14:paraId="0F8A2F99" w14:textId="77777777">
        <w:trPr>
          <w:ins w:id="123" w:author="Arjan" w:date="2013-01-07T16:56:00Z"/>
        </w:trPr>
        <w:tc>
          <w:tcPr>
            <w:tcW w:w="3780" w:type="dxa"/>
            <w:tcBorders>
              <w:top w:val="nil"/>
              <w:left w:val="nil"/>
              <w:bottom w:val="nil"/>
              <w:right w:val="nil"/>
            </w:tcBorders>
          </w:tcPr>
          <w:p w14:paraId="3CC3E52E" w14:textId="77777777" w:rsidR="00CF1953" w:rsidRPr="00CF1953" w:rsidRDefault="00CF1953" w:rsidP="00CF1953">
            <w:pPr>
              <w:autoSpaceDE w:val="0"/>
              <w:autoSpaceDN w:val="0"/>
              <w:adjustRightInd w:val="0"/>
              <w:spacing w:after="0" w:line="240" w:lineRule="auto"/>
              <w:rPr>
                <w:ins w:id="124" w:author="Arjan" w:date="2013-01-07T16:56:00Z"/>
                <w:rFonts w:ascii="Arial" w:eastAsia="Times New Roman" w:hAnsi="Arial" w:cs="Arial"/>
                <w:color w:val="000000"/>
                <w:sz w:val="20"/>
                <w:szCs w:val="20"/>
              </w:rPr>
            </w:pPr>
            <w:ins w:id="125" w:author="Arjan" w:date="2013-01-07T16:56:00Z">
              <w:r w:rsidRPr="00CF1953">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423BE9EE" w14:textId="77777777" w:rsidR="00CF1953" w:rsidRPr="00CF1953" w:rsidRDefault="00CF1953" w:rsidP="00CF1953">
            <w:pPr>
              <w:autoSpaceDE w:val="0"/>
              <w:autoSpaceDN w:val="0"/>
              <w:adjustRightInd w:val="0"/>
              <w:spacing w:after="0" w:line="240" w:lineRule="auto"/>
              <w:rPr>
                <w:ins w:id="126" w:author="Arjan" w:date="2013-01-07T16:56:00Z"/>
                <w:rFonts w:ascii="Arial" w:eastAsia="Times New Roman" w:hAnsi="Arial" w:cs="Arial"/>
                <w:color w:val="000000"/>
                <w:sz w:val="20"/>
                <w:szCs w:val="20"/>
              </w:rPr>
            </w:pPr>
            <w:ins w:id="127" w:author="Arjan" w:date="2013-01-07T16:56:00Z">
              <w:r w:rsidRPr="00CF1953">
                <w:rPr>
                  <w:rFonts w:ascii="Arial" w:eastAsia="Times New Roman" w:hAnsi="Arial" w:cs="Arial"/>
                  <w:color w:val="000000"/>
                  <w:sz w:val="20"/>
                  <w:szCs w:val="20"/>
                </w:rPr>
                <w:t>KING</w:t>
              </w:r>
            </w:ins>
          </w:p>
        </w:tc>
      </w:tr>
      <w:tr w:rsidR="00CF1953" w:rsidRPr="00CF1953" w14:paraId="4FA58323" w14:textId="77777777">
        <w:trPr>
          <w:ins w:id="128" w:author="Arjan" w:date="2013-01-07T16:56:00Z"/>
        </w:trPr>
        <w:tc>
          <w:tcPr>
            <w:tcW w:w="3780" w:type="dxa"/>
            <w:tcBorders>
              <w:top w:val="nil"/>
              <w:left w:val="nil"/>
              <w:bottom w:val="nil"/>
              <w:right w:val="nil"/>
            </w:tcBorders>
          </w:tcPr>
          <w:p w14:paraId="4350B5C8" w14:textId="77777777" w:rsidR="00CF1953" w:rsidRPr="00CF1953" w:rsidRDefault="00CF1953" w:rsidP="00CF1953">
            <w:pPr>
              <w:autoSpaceDE w:val="0"/>
              <w:autoSpaceDN w:val="0"/>
              <w:adjustRightInd w:val="0"/>
              <w:spacing w:after="0" w:line="240" w:lineRule="auto"/>
              <w:rPr>
                <w:ins w:id="129"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14:paraId="0A5A9226" w14:textId="77777777" w:rsidR="00CF1953" w:rsidRPr="00CF1953" w:rsidRDefault="00CF1953" w:rsidP="00CF1953">
            <w:pPr>
              <w:autoSpaceDE w:val="0"/>
              <w:autoSpaceDN w:val="0"/>
              <w:adjustRightInd w:val="0"/>
              <w:spacing w:after="0" w:line="240" w:lineRule="auto"/>
              <w:rPr>
                <w:ins w:id="130" w:author="Arjan" w:date="2013-01-07T16:56:00Z"/>
                <w:rFonts w:ascii="Arial" w:eastAsia="Times New Roman" w:hAnsi="Arial" w:cs="Arial"/>
                <w:color w:val="000000"/>
                <w:sz w:val="20"/>
                <w:szCs w:val="20"/>
              </w:rPr>
            </w:pPr>
          </w:p>
        </w:tc>
      </w:tr>
      <w:tr w:rsidR="00CF1953" w:rsidRPr="00CF1953" w14:paraId="25AFADBE" w14:textId="77777777">
        <w:trPr>
          <w:ins w:id="131" w:author="Arjan" w:date="2013-01-07T16:56:00Z"/>
        </w:trPr>
        <w:tc>
          <w:tcPr>
            <w:tcW w:w="3780" w:type="dxa"/>
            <w:tcBorders>
              <w:top w:val="nil"/>
              <w:left w:val="nil"/>
              <w:bottom w:val="nil"/>
              <w:right w:val="nil"/>
            </w:tcBorders>
          </w:tcPr>
          <w:p w14:paraId="1BA4AC8F" w14:textId="77777777" w:rsidR="00CF1953" w:rsidRPr="00CF1953" w:rsidRDefault="00CF1953" w:rsidP="00CF1953">
            <w:pPr>
              <w:autoSpaceDE w:val="0"/>
              <w:autoSpaceDN w:val="0"/>
              <w:adjustRightInd w:val="0"/>
              <w:spacing w:after="0" w:line="240" w:lineRule="auto"/>
              <w:rPr>
                <w:ins w:id="132" w:author="Arjan" w:date="2013-01-07T16:56:00Z"/>
                <w:rFonts w:ascii="Arial" w:eastAsia="Times New Roman" w:hAnsi="Arial" w:cs="Arial"/>
                <w:color w:val="000000"/>
                <w:sz w:val="20"/>
                <w:szCs w:val="20"/>
              </w:rPr>
            </w:pPr>
            <w:ins w:id="133" w:author="Arjan" w:date="2013-01-07T16:56:00Z">
              <w:r w:rsidRPr="00CF1953">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177CB16F" w14:textId="77777777" w:rsidR="00CF1953" w:rsidRPr="00CF1953" w:rsidRDefault="00CF1953" w:rsidP="00CF1953">
            <w:pPr>
              <w:autoSpaceDE w:val="0"/>
              <w:autoSpaceDN w:val="0"/>
              <w:adjustRightInd w:val="0"/>
              <w:spacing w:after="0" w:line="240" w:lineRule="auto"/>
              <w:rPr>
                <w:ins w:id="134" w:author="Arjan" w:date="2013-01-07T16:56:00Z"/>
                <w:rFonts w:ascii="Arial" w:eastAsia="Times New Roman" w:hAnsi="Arial" w:cs="Arial"/>
                <w:color w:val="000000"/>
                <w:sz w:val="20"/>
                <w:szCs w:val="20"/>
              </w:rPr>
            </w:pPr>
          </w:p>
        </w:tc>
      </w:tr>
      <w:tr w:rsidR="00CF1953" w:rsidRPr="00CF1953" w14:paraId="76484F34" w14:textId="77777777">
        <w:trPr>
          <w:ins w:id="135" w:author="Arjan" w:date="2013-01-07T16:56:00Z"/>
        </w:trPr>
        <w:tc>
          <w:tcPr>
            <w:tcW w:w="3780" w:type="dxa"/>
            <w:tcBorders>
              <w:top w:val="nil"/>
              <w:left w:val="nil"/>
              <w:bottom w:val="nil"/>
              <w:right w:val="nil"/>
            </w:tcBorders>
          </w:tcPr>
          <w:p w14:paraId="5FA91143" w14:textId="77777777" w:rsidR="00CF1953" w:rsidRPr="00CF1953" w:rsidRDefault="00CF1953" w:rsidP="00CF1953">
            <w:pPr>
              <w:autoSpaceDE w:val="0"/>
              <w:autoSpaceDN w:val="0"/>
              <w:adjustRightInd w:val="0"/>
              <w:spacing w:after="0" w:line="240" w:lineRule="auto"/>
              <w:rPr>
                <w:ins w:id="136"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14:paraId="74081CDD" w14:textId="77777777" w:rsidR="00CF1953" w:rsidRPr="00CF1953" w:rsidRDefault="00CF1953" w:rsidP="00CF1953">
            <w:pPr>
              <w:autoSpaceDE w:val="0"/>
              <w:autoSpaceDN w:val="0"/>
              <w:adjustRightInd w:val="0"/>
              <w:spacing w:after="0" w:line="240" w:lineRule="auto"/>
              <w:rPr>
                <w:ins w:id="137" w:author="Arjan" w:date="2013-01-07T16:56:00Z"/>
                <w:rFonts w:ascii="Arial" w:eastAsia="Times New Roman" w:hAnsi="Arial" w:cs="Arial"/>
                <w:color w:val="000000"/>
                <w:sz w:val="20"/>
                <w:szCs w:val="20"/>
              </w:rPr>
            </w:pPr>
          </w:p>
        </w:tc>
      </w:tr>
      <w:tr w:rsidR="00CF1953" w:rsidRPr="00CF1953" w14:paraId="0D26C879" w14:textId="77777777">
        <w:trPr>
          <w:ins w:id="138" w:author="Arjan" w:date="2013-01-07T16:56:00Z"/>
        </w:trPr>
        <w:tc>
          <w:tcPr>
            <w:tcW w:w="3780" w:type="dxa"/>
            <w:tcBorders>
              <w:top w:val="nil"/>
              <w:left w:val="nil"/>
              <w:bottom w:val="nil"/>
              <w:right w:val="nil"/>
            </w:tcBorders>
          </w:tcPr>
          <w:p w14:paraId="4F138715" w14:textId="77777777" w:rsidR="00CF1953" w:rsidRPr="00CF1953" w:rsidRDefault="00CF1953" w:rsidP="00CF1953">
            <w:pPr>
              <w:autoSpaceDE w:val="0"/>
              <w:autoSpaceDN w:val="0"/>
              <w:adjustRightInd w:val="0"/>
              <w:spacing w:after="0" w:line="240" w:lineRule="auto"/>
              <w:rPr>
                <w:ins w:id="139" w:author="Arjan" w:date="2013-01-07T16:56:00Z"/>
                <w:rFonts w:ascii="Arial" w:eastAsia="Times New Roman" w:hAnsi="Arial" w:cs="Arial"/>
                <w:color w:val="000000"/>
                <w:sz w:val="20"/>
                <w:szCs w:val="20"/>
              </w:rPr>
            </w:pPr>
            <w:ins w:id="140" w:author="Arjan" w:date="2013-01-07T16:56:00Z">
              <w:r w:rsidRPr="00CF1953">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3B3220F2" w14:textId="77777777" w:rsidR="00CF1953" w:rsidRPr="00CF1953" w:rsidRDefault="00CF1953" w:rsidP="00CF1953">
            <w:pPr>
              <w:autoSpaceDE w:val="0"/>
              <w:autoSpaceDN w:val="0"/>
              <w:adjustRightInd w:val="0"/>
              <w:spacing w:after="0" w:line="240" w:lineRule="auto"/>
              <w:rPr>
                <w:ins w:id="141" w:author="Arjan" w:date="2013-01-07T16:56:00Z"/>
                <w:rFonts w:ascii="Arial" w:eastAsia="Times New Roman" w:hAnsi="Arial" w:cs="Arial"/>
                <w:color w:val="000000"/>
                <w:sz w:val="20"/>
                <w:szCs w:val="20"/>
              </w:rPr>
            </w:pPr>
            <w:ins w:id="142" w:author="Arjan" w:date="2013-01-07T16:59:00Z">
              <w:r>
                <w:rPr>
                  <w:rFonts w:ascii="Arial" w:hAnsi="Arial" w:cs="Arial"/>
                  <w:sz w:val="20"/>
                  <w:szCs w:val="20"/>
                  <w:lang w:val="en-AU"/>
                </w:rPr>
                <w:t>bestuursorga</w:t>
              </w:r>
            </w:ins>
            <w:ins w:id="143" w:author="Arjan" w:date="2013-01-07T17:00:00Z">
              <w:r>
                <w:rPr>
                  <w:rFonts w:ascii="Arial" w:hAnsi="Arial" w:cs="Arial"/>
                  <w:sz w:val="20"/>
                  <w:szCs w:val="20"/>
                  <w:lang w:val="en-AU"/>
                </w:rPr>
                <w:t>an</w:t>
              </w:r>
            </w:ins>
            <w:ins w:id="144" w:author="Arjan" w:date="2013-01-07T16:56:00Z">
              <w:r w:rsidR="00DA5D93" w:rsidRPr="00CF1953">
                <w:rPr>
                  <w:rFonts w:ascii="Arial" w:hAnsi="Arial" w:cs="Arial"/>
                  <w:sz w:val="20"/>
                  <w:szCs w:val="20"/>
                  <w:lang w:val="en-AU"/>
                </w:rPr>
                <w:fldChar w:fldCharType="begin" w:fldLock="1"/>
              </w:r>
              <w:r w:rsidRPr="00CF1953">
                <w:rPr>
                  <w:rFonts w:ascii="Arial" w:hAnsi="Arial" w:cs="Arial"/>
                  <w:sz w:val="20"/>
                  <w:szCs w:val="20"/>
                  <w:lang w:val="en-AU"/>
                </w:rPr>
                <w:instrText xml:space="preserve">MERGEFIELD </w:instrText>
              </w:r>
              <w:r w:rsidRPr="00CF1953">
                <w:rPr>
                  <w:rFonts w:ascii="Arial" w:eastAsia="Times New Roman" w:hAnsi="Arial" w:cs="Arial"/>
                  <w:color w:val="000000"/>
                  <w:sz w:val="20"/>
                  <w:szCs w:val="20"/>
                </w:rPr>
                <w:instrText>Att.Alias</w:instrText>
              </w:r>
              <w:r w:rsidR="00DA5D93" w:rsidRPr="00CF1953">
                <w:rPr>
                  <w:rFonts w:ascii="Arial" w:hAnsi="Arial" w:cs="Arial"/>
                  <w:sz w:val="20"/>
                  <w:szCs w:val="20"/>
                  <w:lang w:val="en-AU"/>
                </w:rPr>
                <w:fldChar w:fldCharType="end"/>
              </w:r>
            </w:ins>
          </w:p>
        </w:tc>
      </w:tr>
      <w:tr w:rsidR="00CF1953" w:rsidRPr="00CF1953" w14:paraId="25E1855E" w14:textId="77777777">
        <w:trPr>
          <w:ins w:id="145" w:author="Arjan" w:date="2013-01-07T16:56:00Z"/>
        </w:trPr>
        <w:tc>
          <w:tcPr>
            <w:tcW w:w="3780" w:type="dxa"/>
            <w:tcBorders>
              <w:top w:val="nil"/>
              <w:left w:val="nil"/>
              <w:bottom w:val="nil"/>
              <w:right w:val="nil"/>
            </w:tcBorders>
          </w:tcPr>
          <w:p w14:paraId="23E5744B" w14:textId="77777777" w:rsidR="00CF1953" w:rsidRPr="00CF1953" w:rsidRDefault="00CF1953" w:rsidP="00CF1953">
            <w:pPr>
              <w:autoSpaceDE w:val="0"/>
              <w:autoSpaceDN w:val="0"/>
              <w:adjustRightInd w:val="0"/>
              <w:spacing w:after="0" w:line="240" w:lineRule="auto"/>
              <w:rPr>
                <w:ins w:id="146"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14:paraId="34AB2CC6" w14:textId="77777777" w:rsidR="00CF1953" w:rsidRPr="00CF1953" w:rsidRDefault="00CF1953" w:rsidP="00CF1953">
            <w:pPr>
              <w:autoSpaceDE w:val="0"/>
              <w:autoSpaceDN w:val="0"/>
              <w:adjustRightInd w:val="0"/>
              <w:spacing w:after="0" w:line="240" w:lineRule="auto"/>
              <w:rPr>
                <w:ins w:id="147" w:author="Arjan" w:date="2013-01-07T16:56:00Z"/>
                <w:rFonts w:ascii="Arial" w:eastAsia="Times New Roman" w:hAnsi="Arial" w:cs="Arial"/>
                <w:color w:val="000000"/>
                <w:sz w:val="20"/>
                <w:szCs w:val="20"/>
              </w:rPr>
            </w:pPr>
          </w:p>
        </w:tc>
      </w:tr>
      <w:tr w:rsidR="00CF1953" w:rsidRPr="00AE1A91" w14:paraId="10A4B62F" w14:textId="77777777">
        <w:trPr>
          <w:ins w:id="148" w:author="Arjan" w:date="2013-01-07T16:56:00Z"/>
        </w:trPr>
        <w:tc>
          <w:tcPr>
            <w:tcW w:w="3780" w:type="dxa"/>
            <w:tcBorders>
              <w:top w:val="nil"/>
              <w:left w:val="nil"/>
              <w:bottom w:val="nil"/>
              <w:right w:val="nil"/>
            </w:tcBorders>
          </w:tcPr>
          <w:p w14:paraId="57C62E08" w14:textId="77777777" w:rsidR="00CF1953" w:rsidRPr="00CF1953" w:rsidRDefault="00CF1953" w:rsidP="00CF1953">
            <w:pPr>
              <w:autoSpaceDE w:val="0"/>
              <w:autoSpaceDN w:val="0"/>
              <w:adjustRightInd w:val="0"/>
              <w:spacing w:after="0" w:line="240" w:lineRule="auto"/>
              <w:rPr>
                <w:ins w:id="149" w:author="Arjan" w:date="2013-01-07T16:56:00Z"/>
                <w:rFonts w:ascii="Arial" w:eastAsia="Times New Roman" w:hAnsi="Arial" w:cs="Arial"/>
                <w:color w:val="000000"/>
                <w:sz w:val="20"/>
                <w:szCs w:val="20"/>
              </w:rPr>
            </w:pPr>
            <w:ins w:id="150" w:author="Arjan" w:date="2013-01-07T16:56:00Z">
              <w:r w:rsidRPr="00CF1953">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68E0BC4D" w14:textId="77777777" w:rsidR="00CF1953" w:rsidRPr="00DD0F4F" w:rsidRDefault="00DA5D93" w:rsidP="00CF1953">
            <w:pPr>
              <w:autoSpaceDE w:val="0"/>
              <w:autoSpaceDN w:val="0"/>
              <w:adjustRightInd w:val="0"/>
              <w:spacing w:after="0" w:line="240" w:lineRule="auto"/>
              <w:rPr>
                <w:ins w:id="151" w:author="Arjan" w:date="2013-01-07T16:56:00Z"/>
                <w:rFonts w:ascii="Arial" w:eastAsia="Times New Roman" w:hAnsi="Arial" w:cs="Arial"/>
                <w:color w:val="000000"/>
                <w:sz w:val="20"/>
                <w:szCs w:val="20"/>
                <w:lang w:val="nl-NL"/>
              </w:rPr>
            </w:pPr>
            <w:ins w:id="152" w:author="Arjan" w:date="2013-01-07T16:56:00Z">
              <w:r w:rsidRPr="00CF1953">
                <w:rPr>
                  <w:rFonts w:ascii="Arial" w:hAnsi="Arial" w:cs="Arial"/>
                  <w:sz w:val="20"/>
                  <w:szCs w:val="20"/>
                  <w:lang w:val="en-AU"/>
                </w:rPr>
                <w:fldChar w:fldCharType="begin" w:fldLock="1"/>
              </w:r>
              <w:r w:rsidR="00CF1953" w:rsidRPr="00DD0F4F">
                <w:rPr>
                  <w:rFonts w:ascii="Arial" w:hAnsi="Arial" w:cs="Arial"/>
                  <w:sz w:val="20"/>
                  <w:szCs w:val="20"/>
                  <w:lang w:val="nl-NL"/>
                </w:rPr>
                <w:instrText xml:space="preserve">MERGEFIELD </w:instrText>
              </w:r>
              <w:r w:rsidR="00CF1953" w:rsidRPr="00DD0F4F">
                <w:rPr>
                  <w:rFonts w:ascii="Arial" w:eastAsia="Times New Roman" w:hAnsi="Arial" w:cs="Arial"/>
                  <w:color w:val="000000"/>
                  <w:sz w:val="20"/>
                  <w:szCs w:val="20"/>
                  <w:lang w:val="nl-NL"/>
                </w:rPr>
                <w:instrText>Att.Notes</w:instrText>
              </w:r>
              <w:r w:rsidRPr="00CF1953">
                <w:rPr>
                  <w:rFonts w:ascii="Arial" w:hAnsi="Arial" w:cs="Arial"/>
                  <w:sz w:val="20"/>
                  <w:szCs w:val="20"/>
                  <w:lang w:val="en-AU"/>
                </w:rPr>
                <w:fldChar w:fldCharType="separate"/>
              </w:r>
              <w:r w:rsidR="00CF1953" w:rsidRPr="00DD0F4F">
                <w:rPr>
                  <w:rFonts w:ascii="Arial" w:eastAsia="Times New Roman" w:hAnsi="Arial" w:cs="Arial"/>
                  <w:color w:val="000000"/>
                  <w:sz w:val="20"/>
                  <w:szCs w:val="20"/>
                  <w:lang w:val="nl-NL"/>
                </w:rPr>
                <w:t>Een orgaan van een rechtspersoon krachtens publiekrecht ingesteld of een persoon of college, met enig openbaar gezag bekleed onder wiens verantwoordelijkheid het besluit vastgesteld is.</w:t>
              </w:r>
              <w:r w:rsidRPr="00CF1953">
                <w:rPr>
                  <w:rFonts w:ascii="Arial" w:hAnsi="Arial" w:cs="Arial"/>
                  <w:sz w:val="20"/>
                  <w:szCs w:val="20"/>
                  <w:lang w:val="en-AU"/>
                </w:rPr>
                <w:fldChar w:fldCharType="end"/>
              </w:r>
            </w:ins>
          </w:p>
        </w:tc>
      </w:tr>
      <w:tr w:rsidR="00CF1953" w:rsidRPr="00AE1A91" w14:paraId="1385CBE7" w14:textId="77777777">
        <w:trPr>
          <w:trHeight w:val="230"/>
          <w:ins w:id="153" w:author="Arjan" w:date="2013-01-07T16:56:00Z"/>
        </w:trPr>
        <w:tc>
          <w:tcPr>
            <w:tcW w:w="3780" w:type="dxa"/>
            <w:tcBorders>
              <w:top w:val="nil"/>
              <w:left w:val="nil"/>
              <w:bottom w:val="nil"/>
              <w:right w:val="nil"/>
            </w:tcBorders>
          </w:tcPr>
          <w:p w14:paraId="19EDE53F" w14:textId="77777777" w:rsidR="00CF1953" w:rsidRPr="00DD0F4F" w:rsidRDefault="00CF1953" w:rsidP="00CF1953">
            <w:pPr>
              <w:autoSpaceDE w:val="0"/>
              <w:autoSpaceDN w:val="0"/>
              <w:adjustRightInd w:val="0"/>
              <w:spacing w:after="0" w:line="240" w:lineRule="auto"/>
              <w:rPr>
                <w:ins w:id="154" w:author="Arjan" w:date="2013-01-07T16:56: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56804FE4" w14:textId="77777777" w:rsidR="00CF1953" w:rsidRPr="00DD0F4F" w:rsidRDefault="00CF1953" w:rsidP="00CF1953">
            <w:pPr>
              <w:autoSpaceDE w:val="0"/>
              <w:autoSpaceDN w:val="0"/>
              <w:adjustRightInd w:val="0"/>
              <w:spacing w:after="0" w:line="240" w:lineRule="auto"/>
              <w:rPr>
                <w:ins w:id="155" w:author="Arjan" w:date="2013-01-07T16:56:00Z"/>
                <w:rFonts w:ascii="Arial" w:eastAsia="Times New Roman" w:hAnsi="Arial" w:cs="Arial"/>
                <w:color w:val="000000"/>
                <w:sz w:val="20"/>
                <w:szCs w:val="20"/>
                <w:lang w:val="nl-NL"/>
              </w:rPr>
            </w:pPr>
          </w:p>
        </w:tc>
      </w:tr>
      <w:tr w:rsidR="00CF1953" w:rsidRPr="00CF1953" w14:paraId="0FB500B1" w14:textId="77777777">
        <w:trPr>
          <w:trHeight w:val="230"/>
          <w:ins w:id="156" w:author="Arjan" w:date="2013-01-07T16:56:00Z"/>
        </w:trPr>
        <w:tc>
          <w:tcPr>
            <w:tcW w:w="3780" w:type="dxa"/>
            <w:tcBorders>
              <w:top w:val="nil"/>
              <w:left w:val="nil"/>
              <w:bottom w:val="nil"/>
              <w:right w:val="nil"/>
            </w:tcBorders>
          </w:tcPr>
          <w:p w14:paraId="0EEC09E1" w14:textId="77777777" w:rsidR="00CF1953" w:rsidRPr="00CF1953" w:rsidRDefault="00CF1953" w:rsidP="00CF1953">
            <w:pPr>
              <w:autoSpaceDE w:val="0"/>
              <w:autoSpaceDN w:val="0"/>
              <w:adjustRightInd w:val="0"/>
              <w:spacing w:after="0" w:line="240" w:lineRule="auto"/>
              <w:rPr>
                <w:ins w:id="157" w:author="Arjan" w:date="2013-01-07T16:56:00Z"/>
                <w:rFonts w:ascii="Arial" w:eastAsia="Times New Roman" w:hAnsi="Arial" w:cs="Arial"/>
                <w:color w:val="000000"/>
                <w:sz w:val="20"/>
                <w:szCs w:val="20"/>
              </w:rPr>
            </w:pPr>
            <w:ins w:id="158" w:author="Arjan" w:date="2013-01-07T16:56:00Z">
              <w:r w:rsidRPr="00CF1953">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1043AF9E" w14:textId="77777777" w:rsidR="00CF1953" w:rsidRPr="00CF1953" w:rsidRDefault="00CF1953" w:rsidP="00CF1953">
            <w:pPr>
              <w:autoSpaceDE w:val="0"/>
              <w:autoSpaceDN w:val="0"/>
              <w:adjustRightInd w:val="0"/>
              <w:spacing w:after="0" w:line="240" w:lineRule="auto"/>
              <w:rPr>
                <w:ins w:id="159" w:author="Arjan" w:date="2013-01-07T16:56:00Z"/>
                <w:rFonts w:ascii="Arial" w:eastAsia="Times New Roman" w:hAnsi="Arial" w:cs="Arial"/>
                <w:color w:val="000000"/>
                <w:sz w:val="20"/>
                <w:szCs w:val="20"/>
              </w:rPr>
            </w:pPr>
            <w:ins w:id="160" w:author="Arjan" w:date="2013-01-07T16:56:00Z">
              <w:r w:rsidRPr="00CF1953">
                <w:rPr>
                  <w:rFonts w:ascii="Arial" w:eastAsia="Times New Roman" w:hAnsi="Arial" w:cs="Arial"/>
                  <w:color w:val="000000"/>
                  <w:sz w:val="20"/>
                  <w:szCs w:val="20"/>
                </w:rPr>
                <w:t xml:space="preserve">KING </w:t>
              </w:r>
            </w:ins>
          </w:p>
        </w:tc>
      </w:tr>
      <w:tr w:rsidR="00CF1953" w:rsidRPr="00CF1953" w14:paraId="38D691A6" w14:textId="77777777">
        <w:trPr>
          <w:ins w:id="161" w:author="Arjan" w:date="2013-01-07T16:56:00Z"/>
        </w:trPr>
        <w:tc>
          <w:tcPr>
            <w:tcW w:w="3780" w:type="dxa"/>
            <w:tcBorders>
              <w:top w:val="nil"/>
              <w:left w:val="nil"/>
              <w:bottom w:val="nil"/>
              <w:right w:val="nil"/>
            </w:tcBorders>
          </w:tcPr>
          <w:p w14:paraId="2DE833EF" w14:textId="77777777" w:rsidR="00CF1953" w:rsidRPr="00CF1953" w:rsidRDefault="00CF1953" w:rsidP="00CF1953">
            <w:pPr>
              <w:autoSpaceDE w:val="0"/>
              <w:autoSpaceDN w:val="0"/>
              <w:adjustRightInd w:val="0"/>
              <w:spacing w:after="0" w:line="240" w:lineRule="auto"/>
              <w:rPr>
                <w:ins w:id="162"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14:paraId="401D230D" w14:textId="77777777" w:rsidR="00CF1953" w:rsidRPr="00CF1953" w:rsidRDefault="00CF1953" w:rsidP="00CF1953">
            <w:pPr>
              <w:autoSpaceDE w:val="0"/>
              <w:autoSpaceDN w:val="0"/>
              <w:adjustRightInd w:val="0"/>
              <w:spacing w:after="0" w:line="240" w:lineRule="auto"/>
              <w:rPr>
                <w:ins w:id="163" w:author="Arjan" w:date="2013-01-07T16:56:00Z"/>
                <w:rFonts w:ascii="Arial" w:eastAsia="Times New Roman" w:hAnsi="Arial" w:cs="Arial"/>
                <w:color w:val="000000"/>
                <w:sz w:val="20"/>
                <w:szCs w:val="20"/>
              </w:rPr>
            </w:pPr>
          </w:p>
        </w:tc>
      </w:tr>
      <w:tr w:rsidR="00CF1953" w:rsidRPr="00CF1953" w14:paraId="24E13389" w14:textId="77777777">
        <w:trPr>
          <w:ins w:id="164" w:author="Arjan" w:date="2013-01-07T16:56:00Z"/>
        </w:trPr>
        <w:tc>
          <w:tcPr>
            <w:tcW w:w="3780" w:type="dxa"/>
            <w:tcBorders>
              <w:top w:val="nil"/>
              <w:left w:val="nil"/>
              <w:bottom w:val="nil"/>
              <w:right w:val="nil"/>
            </w:tcBorders>
          </w:tcPr>
          <w:p w14:paraId="1A9E64AC" w14:textId="77777777" w:rsidR="00CF1953" w:rsidRPr="00CF1953" w:rsidRDefault="00CF1953" w:rsidP="00CF1953">
            <w:pPr>
              <w:autoSpaceDE w:val="0"/>
              <w:autoSpaceDN w:val="0"/>
              <w:adjustRightInd w:val="0"/>
              <w:spacing w:after="0" w:line="240" w:lineRule="auto"/>
              <w:rPr>
                <w:ins w:id="165" w:author="Arjan" w:date="2013-01-07T16:56:00Z"/>
                <w:rFonts w:ascii="Arial" w:eastAsia="Times New Roman" w:hAnsi="Arial" w:cs="Arial"/>
                <w:color w:val="000000"/>
                <w:sz w:val="20"/>
                <w:szCs w:val="20"/>
              </w:rPr>
            </w:pPr>
            <w:ins w:id="166" w:author="Arjan" w:date="2013-01-07T16:56:00Z">
              <w:r w:rsidRPr="00CF1953">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4988EC61" w14:textId="77777777" w:rsidR="00CF1953" w:rsidRPr="00CF1953" w:rsidRDefault="00CF1953" w:rsidP="00CF1953">
            <w:pPr>
              <w:autoSpaceDE w:val="0"/>
              <w:autoSpaceDN w:val="0"/>
              <w:adjustRightInd w:val="0"/>
              <w:spacing w:after="0" w:line="240" w:lineRule="auto"/>
              <w:rPr>
                <w:ins w:id="167" w:author="Arjan" w:date="2013-01-07T16:56:00Z"/>
                <w:rFonts w:ascii="Arial" w:eastAsia="Times New Roman" w:hAnsi="Arial" w:cs="Arial"/>
                <w:color w:val="000000"/>
                <w:sz w:val="20"/>
                <w:szCs w:val="20"/>
              </w:rPr>
            </w:pPr>
            <w:ins w:id="168" w:author="Arjan" w:date="2013-01-07T16:56:00Z">
              <w:r w:rsidRPr="00CF1953">
                <w:rPr>
                  <w:rFonts w:ascii="Arial" w:eastAsia="Times New Roman" w:hAnsi="Arial" w:cs="Arial"/>
                  <w:color w:val="000000"/>
                  <w:sz w:val="20"/>
                  <w:szCs w:val="20"/>
                </w:rPr>
                <w:t>1-1-2013</w:t>
              </w:r>
            </w:ins>
          </w:p>
        </w:tc>
      </w:tr>
      <w:tr w:rsidR="00CF1953" w:rsidRPr="00CF1953" w14:paraId="00B7FE80" w14:textId="77777777">
        <w:trPr>
          <w:ins w:id="169" w:author="Arjan" w:date="2013-01-07T16:56:00Z"/>
        </w:trPr>
        <w:tc>
          <w:tcPr>
            <w:tcW w:w="3780" w:type="dxa"/>
            <w:tcBorders>
              <w:top w:val="nil"/>
              <w:left w:val="nil"/>
              <w:bottom w:val="nil"/>
              <w:right w:val="nil"/>
            </w:tcBorders>
          </w:tcPr>
          <w:p w14:paraId="6E82D0A1" w14:textId="77777777" w:rsidR="00CF1953" w:rsidRPr="00CF1953" w:rsidRDefault="00CF1953" w:rsidP="00CF1953">
            <w:pPr>
              <w:autoSpaceDE w:val="0"/>
              <w:autoSpaceDN w:val="0"/>
              <w:adjustRightInd w:val="0"/>
              <w:spacing w:after="0" w:line="240" w:lineRule="auto"/>
              <w:rPr>
                <w:ins w:id="170"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14:paraId="2B8AA3BB" w14:textId="77777777" w:rsidR="00CF1953" w:rsidRPr="00CF1953" w:rsidRDefault="00CF1953" w:rsidP="00CF1953">
            <w:pPr>
              <w:autoSpaceDE w:val="0"/>
              <w:autoSpaceDN w:val="0"/>
              <w:adjustRightInd w:val="0"/>
              <w:spacing w:after="0" w:line="240" w:lineRule="auto"/>
              <w:rPr>
                <w:ins w:id="171" w:author="Arjan" w:date="2013-01-07T16:56:00Z"/>
                <w:rFonts w:ascii="Arial" w:eastAsia="Times New Roman" w:hAnsi="Arial" w:cs="Arial"/>
                <w:color w:val="000000"/>
                <w:sz w:val="20"/>
                <w:szCs w:val="20"/>
              </w:rPr>
            </w:pPr>
          </w:p>
        </w:tc>
      </w:tr>
      <w:tr w:rsidR="00CF1953" w:rsidRPr="00AE1A91" w14:paraId="0C2CE747" w14:textId="77777777">
        <w:trPr>
          <w:ins w:id="172" w:author="Arjan" w:date="2013-01-07T16:56:00Z"/>
        </w:trPr>
        <w:tc>
          <w:tcPr>
            <w:tcW w:w="3780" w:type="dxa"/>
            <w:tcBorders>
              <w:top w:val="nil"/>
              <w:left w:val="nil"/>
              <w:bottom w:val="nil"/>
              <w:right w:val="nil"/>
            </w:tcBorders>
          </w:tcPr>
          <w:p w14:paraId="2DAB2581" w14:textId="77777777" w:rsidR="00CF1953" w:rsidRPr="00CF1953" w:rsidRDefault="00CF1953" w:rsidP="00CF1953">
            <w:pPr>
              <w:autoSpaceDE w:val="0"/>
              <w:autoSpaceDN w:val="0"/>
              <w:adjustRightInd w:val="0"/>
              <w:spacing w:after="0" w:line="240" w:lineRule="auto"/>
              <w:rPr>
                <w:ins w:id="173" w:author="Arjan" w:date="2013-01-07T16:56:00Z"/>
                <w:rFonts w:ascii="Arial" w:eastAsia="Times New Roman" w:hAnsi="Arial" w:cs="Arial"/>
                <w:color w:val="000000"/>
                <w:sz w:val="20"/>
                <w:szCs w:val="20"/>
              </w:rPr>
            </w:pPr>
            <w:ins w:id="174" w:author="Arjan" w:date="2013-01-07T16:56:00Z">
              <w:r w:rsidRPr="00CF1953">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19CA97C4" w14:textId="77777777" w:rsidR="00CF1953" w:rsidRPr="00DD0F4F" w:rsidRDefault="00CF1953" w:rsidP="00CF1953">
            <w:pPr>
              <w:autoSpaceDE w:val="0"/>
              <w:autoSpaceDN w:val="0"/>
              <w:adjustRightInd w:val="0"/>
              <w:spacing w:after="0" w:line="240" w:lineRule="auto"/>
              <w:rPr>
                <w:ins w:id="175" w:author="Arjan" w:date="2013-01-07T16:56:00Z"/>
                <w:rFonts w:ascii="Arial" w:eastAsia="Times New Roman" w:hAnsi="Arial" w:cs="Arial"/>
                <w:color w:val="000000"/>
                <w:sz w:val="20"/>
                <w:szCs w:val="20"/>
                <w:lang w:val="nl-NL"/>
              </w:rPr>
            </w:pPr>
            <w:ins w:id="176" w:author="Arjan" w:date="2013-01-07T16:56:00Z">
              <w:r w:rsidRPr="00DD0F4F">
                <w:rPr>
                  <w:rFonts w:ascii="Arial" w:eastAsia="Times New Roman" w:hAnsi="Arial" w:cs="Arial"/>
                  <w:color w:val="000000"/>
                  <w:sz w:val="20"/>
                  <w:szCs w:val="20"/>
                  <w:lang w:val="nl-NL"/>
                </w:rPr>
                <w:t>Het vastleggen van het bestuursorgaan onder wiens verantwoordelijkheid het besluit vastgesteld is, is vooral relevant indien de besluitvorming gemandateerd is aan een andere organisatie. Bijvoorbeeld een gemeente die de behandeling van milieuvergunningaanvragen heeft gemandateerd aan een Regionale UitvoeringsDienst (of Omgevingsdienst).</w:t>
              </w:r>
            </w:ins>
          </w:p>
        </w:tc>
      </w:tr>
      <w:tr w:rsidR="00CF1953" w:rsidRPr="00AE1A91" w14:paraId="612B06A9" w14:textId="77777777">
        <w:trPr>
          <w:ins w:id="177" w:author="Arjan" w:date="2013-01-07T16:56:00Z"/>
        </w:trPr>
        <w:tc>
          <w:tcPr>
            <w:tcW w:w="3780" w:type="dxa"/>
            <w:tcBorders>
              <w:top w:val="nil"/>
              <w:left w:val="nil"/>
              <w:bottom w:val="nil"/>
              <w:right w:val="nil"/>
            </w:tcBorders>
          </w:tcPr>
          <w:p w14:paraId="31B138F1" w14:textId="77777777" w:rsidR="00CF1953" w:rsidRPr="00DD0F4F" w:rsidRDefault="00CF1953" w:rsidP="00CF1953">
            <w:pPr>
              <w:autoSpaceDE w:val="0"/>
              <w:autoSpaceDN w:val="0"/>
              <w:adjustRightInd w:val="0"/>
              <w:spacing w:after="0" w:line="240" w:lineRule="auto"/>
              <w:rPr>
                <w:ins w:id="178" w:author="Arjan" w:date="2013-01-07T16:56: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76E242D6" w14:textId="77777777" w:rsidR="00CF1953" w:rsidRPr="00DD0F4F" w:rsidRDefault="00CF1953" w:rsidP="00CF1953">
            <w:pPr>
              <w:autoSpaceDE w:val="0"/>
              <w:autoSpaceDN w:val="0"/>
              <w:adjustRightInd w:val="0"/>
              <w:spacing w:after="0" w:line="240" w:lineRule="auto"/>
              <w:rPr>
                <w:ins w:id="179" w:author="Arjan" w:date="2013-01-07T16:56:00Z"/>
                <w:rFonts w:ascii="Arial" w:eastAsia="Times New Roman" w:hAnsi="Arial" w:cs="Arial"/>
                <w:color w:val="000000"/>
                <w:sz w:val="20"/>
                <w:szCs w:val="20"/>
                <w:lang w:val="nl-NL"/>
              </w:rPr>
            </w:pPr>
          </w:p>
        </w:tc>
      </w:tr>
      <w:tr w:rsidR="00CF1953" w:rsidRPr="00CF1953" w14:paraId="0AB50FDF" w14:textId="77777777">
        <w:trPr>
          <w:ins w:id="180" w:author="Arjan" w:date="2013-01-07T16:56:00Z"/>
        </w:trPr>
        <w:tc>
          <w:tcPr>
            <w:tcW w:w="3780" w:type="dxa"/>
            <w:tcBorders>
              <w:top w:val="nil"/>
              <w:left w:val="nil"/>
              <w:bottom w:val="nil"/>
              <w:right w:val="nil"/>
            </w:tcBorders>
          </w:tcPr>
          <w:p w14:paraId="4AAB6DD1" w14:textId="77777777" w:rsidR="00CF1953" w:rsidRPr="00CF1953" w:rsidRDefault="00CF1953" w:rsidP="00CF1953">
            <w:pPr>
              <w:autoSpaceDE w:val="0"/>
              <w:autoSpaceDN w:val="0"/>
              <w:adjustRightInd w:val="0"/>
              <w:spacing w:after="0" w:line="240" w:lineRule="auto"/>
              <w:rPr>
                <w:ins w:id="181" w:author="Arjan" w:date="2013-01-07T16:56:00Z"/>
                <w:rFonts w:ascii="Arial" w:eastAsia="Times New Roman" w:hAnsi="Arial" w:cs="Arial"/>
                <w:color w:val="000000"/>
                <w:sz w:val="20"/>
                <w:szCs w:val="20"/>
              </w:rPr>
            </w:pPr>
            <w:ins w:id="182" w:author="Arjan" w:date="2013-01-07T16:56:00Z">
              <w:r w:rsidRPr="00CF1953">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2DA0BE66" w14:textId="77777777" w:rsidR="00CF1953" w:rsidRPr="00CF1953" w:rsidRDefault="00DA5D93" w:rsidP="00CF1953">
            <w:pPr>
              <w:autoSpaceDE w:val="0"/>
              <w:autoSpaceDN w:val="0"/>
              <w:adjustRightInd w:val="0"/>
              <w:spacing w:after="0" w:line="240" w:lineRule="auto"/>
              <w:rPr>
                <w:ins w:id="183" w:author="Arjan" w:date="2013-01-07T16:56:00Z"/>
                <w:rFonts w:ascii="Arial" w:eastAsia="Times New Roman" w:hAnsi="Arial" w:cs="Arial"/>
                <w:color w:val="000000"/>
                <w:sz w:val="20"/>
                <w:szCs w:val="20"/>
              </w:rPr>
            </w:pPr>
            <w:ins w:id="184" w:author="Arjan" w:date="2013-01-07T16:56:00Z">
              <w:r w:rsidRPr="00CF1953">
                <w:rPr>
                  <w:rFonts w:ascii="Arial" w:hAnsi="Arial" w:cs="Arial"/>
                  <w:sz w:val="20"/>
                  <w:szCs w:val="20"/>
                  <w:lang w:val="en-AU"/>
                </w:rPr>
                <w:fldChar w:fldCharType="begin" w:fldLock="1"/>
              </w:r>
              <w:r w:rsidR="00CF1953" w:rsidRPr="00CF1953">
                <w:rPr>
                  <w:rFonts w:ascii="Arial" w:hAnsi="Arial" w:cs="Arial"/>
                  <w:sz w:val="20"/>
                  <w:szCs w:val="20"/>
                  <w:lang w:val="en-AU"/>
                </w:rPr>
                <w:instrText xml:space="preserve">MERGEFIELD </w:instrText>
              </w:r>
              <w:r w:rsidR="00CF1953" w:rsidRPr="00CF1953">
                <w:rPr>
                  <w:rFonts w:ascii="Arial" w:eastAsia="Times New Roman" w:hAnsi="Arial" w:cs="Arial"/>
                  <w:color w:val="000000"/>
                  <w:sz w:val="20"/>
                  <w:szCs w:val="20"/>
                </w:rPr>
                <w:instrText>Att.Type</w:instrText>
              </w:r>
              <w:r w:rsidRPr="00CF1953">
                <w:rPr>
                  <w:rFonts w:ascii="Arial" w:hAnsi="Arial" w:cs="Arial"/>
                  <w:sz w:val="20"/>
                  <w:szCs w:val="20"/>
                  <w:lang w:val="en-AU"/>
                </w:rPr>
                <w:fldChar w:fldCharType="separate"/>
              </w:r>
              <w:r w:rsidR="00CF1953" w:rsidRPr="00CF1953">
                <w:rPr>
                  <w:rFonts w:ascii="Arial" w:eastAsia="Times New Roman" w:hAnsi="Arial" w:cs="Arial"/>
                  <w:color w:val="000000"/>
                  <w:sz w:val="20"/>
                  <w:szCs w:val="20"/>
                </w:rPr>
                <w:t>AN50</w:t>
              </w:r>
              <w:r w:rsidRPr="00CF1953">
                <w:rPr>
                  <w:rFonts w:ascii="Arial" w:hAnsi="Arial" w:cs="Arial"/>
                  <w:sz w:val="20"/>
                  <w:szCs w:val="20"/>
                  <w:lang w:val="en-AU"/>
                </w:rPr>
                <w:fldChar w:fldCharType="end"/>
              </w:r>
            </w:ins>
          </w:p>
        </w:tc>
      </w:tr>
      <w:tr w:rsidR="00CF1953" w:rsidRPr="00CF1953" w14:paraId="36D84C5A" w14:textId="77777777">
        <w:trPr>
          <w:trHeight w:val="230"/>
          <w:ins w:id="185" w:author="Arjan" w:date="2013-01-07T16:56:00Z"/>
        </w:trPr>
        <w:tc>
          <w:tcPr>
            <w:tcW w:w="3780" w:type="dxa"/>
            <w:tcBorders>
              <w:top w:val="nil"/>
              <w:left w:val="nil"/>
              <w:bottom w:val="nil"/>
              <w:right w:val="nil"/>
            </w:tcBorders>
          </w:tcPr>
          <w:p w14:paraId="5F2E960E" w14:textId="77777777" w:rsidR="00CF1953" w:rsidRPr="00CF1953" w:rsidRDefault="00CF1953" w:rsidP="00CF1953">
            <w:pPr>
              <w:autoSpaceDE w:val="0"/>
              <w:autoSpaceDN w:val="0"/>
              <w:adjustRightInd w:val="0"/>
              <w:spacing w:after="0" w:line="240" w:lineRule="auto"/>
              <w:rPr>
                <w:ins w:id="186"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14:paraId="193F9232" w14:textId="77777777" w:rsidR="00CF1953" w:rsidRPr="00CF1953" w:rsidRDefault="00CF1953" w:rsidP="00CF1953">
            <w:pPr>
              <w:autoSpaceDE w:val="0"/>
              <w:autoSpaceDN w:val="0"/>
              <w:adjustRightInd w:val="0"/>
              <w:spacing w:after="0" w:line="240" w:lineRule="auto"/>
              <w:rPr>
                <w:ins w:id="187" w:author="Arjan" w:date="2013-01-07T16:56:00Z"/>
                <w:rFonts w:ascii="Arial" w:eastAsia="Times New Roman" w:hAnsi="Arial" w:cs="Arial"/>
                <w:color w:val="000000"/>
                <w:sz w:val="20"/>
                <w:szCs w:val="20"/>
              </w:rPr>
            </w:pPr>
          </w:p>
        </w:tc>
      </w:tr>
      <w:tr w:rsidR="00CF1953" w:rsidRPr="00CF1953" w14:paraId="0EA46306" w14:textId="77777777">
        <w:trPr>
          <w:trHeight w:val="230"/>
          <w:ins w:id="188" w:author="Arjan" w:date="2013-01-07T16:56:00Z"/>
        </w:trPr>
        <w:tc>
          <w:tcPr>
            <w:tcW w:w="3780" w:type="dxa"/>
            <w:tcBorders>
              <w:top w:val="nil"/>
              <w:left w:val="nil"/>
              <w:bottom w:val="nil"/>
              <w:right w:val="nil"/>
            </w:tcBorders>
          </w:tcPr>
          <w:p w14:paraId="22F5D76A" w14:textId="77777777" w:rsidR="00CF1953" w:rsidRPr="00CF1953" w:rsidRDefault="00CF1953" w:rsidP="00CF1953">
            <w:pPr>
              <w:autoSpaceDE w:val="0"/>
              <w:autoSpaceDN w:val="0"/>
              <w:adjustRightInd w:val="0"/>
              <w:spacing w:after="0" w:line="240" w:lineRule="auto"/>
              <w:rPr>
                <w:ins w:id="189" w:author="Arjan" w:date="2013-01-07T16:56:00Z"/>
                <w:rFonts w:ascii="Arial" w:eastAsia="Times New Roman" w:hAnsi="Arial" w:cs="Arial"/>
                <w:color w:val="000000"/>
                <w:sz w:val="20"/>
                <w:szCs w:val="20"/>
              </w:rPr>
            </w:pPr>
            <w:ins w:id="190" w:author="Arjan" w:date="2013-01-07T16:56:00Z">
              <w:r w:rsidRPr="00CF1953">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4C55B242" w14:textId="77777777" w:rsidR="00CF1953" w:rsidRPr="00CF1953" w:rsidRDefault="00CF1953" w:rsidP="00CF1953">
            <w:pPr>
              <w:autoSpaceDE w:val="0"/>
              <w:autoSpaceDN w:val="0"/>
              <w:adjustRightInd w:val="0"/>
              <w:spacing w:after="0" w:line="240" w:lineRule="auto"/>
              <w:rPr>
                <w:ins w:id="191" w:author="Arjan" w:date="2013-01-07T16:56:00Z"/>
                <w:rFonts w:ascii="Arial" w:eastAsia="Times New Roman" w:hAnsi="Arial" w:cs="Arial"/>
                <w:color w:val="000000"/>
                <w:sz w:val="20"/>
                <w:szCs w:val="20"/>
              </w:rPr>
            </w:pPr>
            <w:ins w:id="192" w:author="Arjan" w:date="2013-01-07T16:56:00Z">
              <w:r w:rsidRPr="00CF1953">
                <w:rPr>
                  <w:rFonts w:ascii="Arial" w:eastAsia="Times New Roman" w:hAnsi="Arial" w:cs="Arial"/>
                  <w:color w:val="000000"/>
                  <w:sz w:val="20"/>
                  <w:szCs w:val="20"/>
                </w:rPr>
                <w:t>Zie Regels attribuutsoort.</w:t>
              </w:r>
            </w:ins>
          </w:p>
        </w:tc>
      </w:tr>
      <w:tr w:rsidR="00CF1953" w:rsidRPr="00CF1953" w14:paraId="1AAD7DB5" w14:textId="77777777">
        <w:trPr>
          <w:trHeight w:val="215"/>
          <w:ins w:id="193" w:author="Arjan" w:date="2013-01-07T16:56:00Z"/>
        </w:trPr>
        <w:tc>
          <w:tcPr>
            <w:tcW w:w="3780" w:type="dxa"/>
            <w:tcBorders>
              <w:top w:val="nil"/>
              <w:left w:val="nil"/>
              <w:bottom w:val="nil"/>
              <w:right w:val="nil"/>
            </w:tcBorders>
          </w:tcPr>
          <w:p w14:paraId="537796E0" w14:textId="77777777" w:rsidR="00CF1953" w:rsidRPr="00CF1953" w:rsidRDefault="00CF1953" w:rsidP="00CF1953">
            <w:pPr>
              <w:autoSpaceDE w:val="0"/>
              <w:autoSpaceDN w:val="0"/>
              <w:adjustRightInd w:val="0"/>
              <w:spacing w:after="0" w:line="240" w:lineRule="auto"/>
              <w:rPr>
                <w:ins w:id="194"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14:paraId="2DE3E3F8" w14:textId="77777777" w:rsidR="00CF1953" w:rsidRPr="00CF1953" w:rsidRDefault="00CF1953" w:rsidP="00CF1953">
            <w:pPr>
              <w:autoSpaceDE w:val="0"/>
              <w:autoSpaceDN w:val="0"/>
              <w:adjustRightInd w:val="0"/>
              <w:spacing w:after="0" w:line="240" w:lineRule="auto"/>
              <w:rPr>
                <w:ins w:id="195" w:author="Arjan" w:date="2013-01-07T16:56:00Z"/>
                <w:rFonts w:ascii="Arial" w:eastAsia="Times New Roman" w:hAnsi="Arial" w:cs="Arial"/>
                <w:color w:val="000000"/>
                <w:sz w:val="20"/>
                <w:szCs w:val="20"/>
              </w:rPr>
            </w:pPr>
          </w:p>
        </w:tc>
      </w:tr>
      <w:tr w:rsidR="00CF1953" w:rsidRPr="00CF1953" w14:paraId="649FF1C5" w14:textId="77777777">
        <w:trPr>
          <w:trHeight w:val="215"/>
          <w:ins w:id="196" w:author="Arjan" w:date="2013-01-07T16:56:00Z"/>
        </w:trPr>
        <w:tc>
          <w:tcPr>
            <w:tcW w:w="3780" w:type="dxa"/>
            <w:tcBorders>
              <w:top w:val="nil"/>
              <w:left w:val="nil"/>
              <w:bottom w:val="nil"/>
              <w:right w:val="nil"/>
            </w:tcBorders>
          </w:tcPr>
          <w:p w14:paraId="0CBC4FB7" w14:textId="77777777" w:rsidR="00CF1953" w:rsidRPr="00CF1953" w:rsidRDefault="00CF1953" w:rsidP="00CF1953">
            <w:pPr>
              <w:autoSpaceDE w:val="0"/>
              <w:autoSpaceDN w:val="0"/>
              <w:adjustRightInd w:val="0"/>
              <w:spacing w:after="0" w:line="240" w:lineRule="auto"/>
              <w:rPr>
                <w:ins w:id="197" w:author="Arjan" w:date="2013-01-07T16:56:00Z"/>
                <w:rFonts w:ascii="Arial" w:eastAsia="Times New Roman" w:hAnsi="Arial" w:cs="Arial"/>
                <w:color w:val="000000"/>
                <w:sz w:val="20"/>
                <w:szCs w:val="20"/>
              </w:rPr>
            </w:pPr>
            <w:ins w:id="198" w:author="Arjan" w:date="2013-01-07T16:56:00Z">
              <w:r w:rsidRPr="00CF1953">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2F4AD37B" w14:textId="77777777" w:rsidR="00CF1953" w:rsidRPr="00CF1953" w:rsidRDefault="00CF1953" w:rsidP="00CF1953">
            <w:pPr>
              <w:autoSpaceDE w:val="0"/>
              <w:autoSpaceDN w:val="0"/>
              <w:adjustRightInd w:val="0"/>
              <w:spacing w:after="0" w:line="240" w:lineRule="auto"/>
              <w:rPr>
                <w:ins w:id="199" w:author="Arjan" w:date="2013-01-07T16:56:00Z"/>
                <w:rFonts w:ascii="Arial" w:eastAsia="Times New Roman" w:hAnsi="Arial" w:cs="Arial"/>
                <w:color w:val="000000"/>
                <w:sz w:val="20"/>
                <w:szCs w:val="20"/>
              </w:rPr>
            </w:pPr>
            <w:ins w:id="200" w:author="Arjan" w:date="2013-01-07T16:56:00Z">
              <w:r w:rsidRPr="00CF1953">
                <w:rPr>
                  <w:rFonts w:ascii="Arial" w:eastAsia="Times New Roman" w:hAnsi="Arial" w:cs="Arial"/>
                  <w:color w:val="000000"/>
                  <w:sz w:val="20"/>
                  <w:szCs w:val="20"/>
                </w:rPr>
                <w:t>Nee</w:t>
              </w:r>
            </w:ins>
          </w:p>
        </w:tc>
      </w:tr>
      <w:tr w:rsidR="00CF1953" w:rsidRPr="00CF1953" w14:paraId="56D0FF4D" w14:textId="77777777">
        <w:trPr>
          <w:trHeight w:val="230"/>
          <w:ins w:id="201" w:author="Arjan" w:date="2013-01-07T16:56:00Z"/>
        </w:trPr>
        <w:tc>
          <w:tcPr>
            <w:tcW w:w="3780" w:type="dxa"/>
            <w:tcBorders>
              <w:top w:val="nil"/>
              <w:left w:val="nil"/>
              <w:bottom w:val="nil"/>
              <w:right w:val="nil"/>
            </w:tcBorders>
          </w:tcPr>
          <w:p w14:paraId="670AF578" w14:textId="77777777" w:rsidR="00CF1953" w:rsidRPr="00CF1953" w:rsidRDefault="00CF1953" w:rsidP="00CF1953">
            <w:pPr>
              <w:autoSpaceDE w:val="0"/>
              <w:autoSpaceDN w:val="0"/>
              <w:adjustRightInd w:val="0"/>
              <w:spacing w:after="0" w:line="240" w:lineRule="auto"/>
              <w:rPr>
                <w:ins w:id="202"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14:paraId="2A77F3CE" w14:textId="77777777" w:rsidR="00CF1953" w:rsidRPr="00CF1953" w:rsidRDefault="00CF1953" w:rsidP="00CF1953">
            <w:pPr>
              <w:autoSpaceDE w:val="0"/>
              <w:autoSpaceDN w:val="0"/>
              <w:adjustRightInd w:val="0"/>
              <w:spacing w:after="0" w:line="240" w:lineRule="auto"/>
              <w:rPr>
                <w:ins w:id="203" w:author="Arjan" w:date="2013-01-07T16:56:00Z"/>
                <w:rFonts w:ascii="Arial" w:eastAsia="Times New Roman" w:hAnsi="Arial" w:cs="Arial"/>
                <w:color w:val="000000"/>
                <w:sz w:val="20"/>
                <w:szCs w:val="20"/>
              </w:rPr>
            </w:pPr>
          </w:p>
        </w:tc>
      </w:tr>
      <w:tr w:rsidR="00CF1953" w:rsidRPr="00CF1953" w14:paraId="171AD0F8" w14:textId="77777777">
        <w:trPr>
          <w:trHeight w:val="230"/>
          <w:ins w:id="204" w:author="Arjan" w:date="2013-01-07T16:56:00Z"/>
        </w:trPr>
        <w:tc>
          <w:tcPr>
            <w:tcW w:w="3780" w:type="dxa"/>
            <w:tcBorders>
              <w:top w:val="nil"/>
              <w:left w:val="nil"/>
              <w:bottom w:val="nil"/>
              <w:right w:val="nil"/>
            </w:tcBorders>
          </w:tcPr>
          <w:p w14:paraId="2ADF022B" w14:textId="77777777" w:rsidR="00CF1953" w:rsidRPr="00CF1953" w:rsidRDefault="00CF1953" w:rsidP="00CF1953">
            <w:pPr>
              <w:autoSpaceDE w:val="0"/>
              <w:autoSpaceDN w:val="0"/>
              <w:adjustRightInd w:val="0"/>
              <w:spacing w:after="0" w:line="240" w:lineRule="auto"/>
              <w:rPr>
                <w:ins w:id="205" w:author="Arjan" w:date="2013-01-07T16:56:00Z"/>
                <w:rFonts w:ascii="Arial" w:eastAsia="Times New Roman" w:hAnsi="Arial" w:cs="Arial"/>
                <w:color w:val="000000"/>
                <w:sz w:val="20"/>
                <w:szCs w:val="20"/>
              </w:rPr>
            </w:pPr>
            <w:ins w:id="206" w:author="Arjan" w:date="2013-01-07T16:56:00Z">
              <w:r w:rsidRPr="00CF1953">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4862F341" w14:textId="77777777" w:rsidR="00CF1953" w:rsidRPr="00CF1953" w:rsidRDefault="00CF1953" w:rsidP="00CF1953">
            <w:pPr>
              <w:autoSpaceDE w:val="0"/>
              <w:autoSpaceDN w:val="0"/>
              <w:adjustRightInd w:val="0"/>
              <w:spacing w:after="0" w:line="240" w:lineRule="auto"/>
              <w:rPr>
                <w:ins w:id="207" w:author="Arjan" w:date="2013-01-07T16:56:00Z"/>
                <w:rFonts w:ascii="Arial" w:eastAsia="Times New Roman" w:hAnsi="Arial" w:cs="Arial"/>
                <w:color w:val="000000"/>
                <w:sz w:val="20"/>
                <w:szCs w:val="20"/>
              </w:rPr>
            </w:pPr>
            <w:ins w:id="208" w:author="Arjan" w:date="2013-01-07T16:56:00Z">
              <w:r w:rsidRPr="00CF1953">
                <w:rPr>
                  <w:rFonts w:ascii="Arial" w:eastAsia="Times New Roman" w:hAnsi="Arial" w:cs="Arial"/>
                  <w:color w:val="000000"/>
                  <w:sz w:val="20"/>
                  <w:szCs w:val="20"/>
                </w:rPr>
                <w:t>Nee</w:t>
              </w:r>
            </w:ins>
          </w:p>
        </w:tc>
      </w:tr>
      <w:tr w:rsidR="00CF1953" w:rsidRPr="00CF1953" w14:paraId="3F71CF71" w14:textId="77777777">
        <w:trPr>
          <w:trHeight w:val="230"/>
          <w:ins w:id="209" w:author="Arjan" w:date="2013-01-07T16:56:00Z"/>
        </w:trPr>
        <w:tc>
          <w:tcPr>
            <w:tcW w:w="3780" w:type="dxa"/>
            <w:tcBorders>
              <w:top w:val="nil"/>
              <w:left w:val="nil"/>
              <w:bottom w:val="nil"/>
              <w:right w:val="nil"/>
            </w:tcBorders>
          </w:tcPr>
          <w:p w14:paraId="7ACF7116" w14:textId="77777777" w:rsidR="00CF1953" w:rsidRPr="00CF1953" w:rsidRDefault="00CF1953" w:rsidP="00CF1953">
            <w:pPr>
              <w:autoSpaceDE w:val="0"/>
              <w:autoSpaceDN w:val="0"/>
              <w:adjustRightInd w:val="0"/>
              <w:spacing w:after="0" w:line="240" w:lineRule="auto"/>
              <w:rPr>
                <w:ins w:id="210"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14:paraId="033265A3" w14:textId="77777777" w:rsidR="00CF1953" w:rsidRPr="00CF1953" w:rsidRDefault="00CF1953" w:rsidP="00CF1953">
            <w:pPr>
              <w:autoSpaceDE w:val="0"/>
              <w:autoSpaceDN w:val="0"/>
              <w:adjustRightInd w:val="0"/>
              <w:spacing w:after="0" w:line="240" w:lineRule="auto"/>
              <w:rPr>
                <w:ins w:id="211" w:author="Arjan" w:date="2013-01-07T16:56:00Z"/>
                <w:rFonts w:ascii="Arial" w:eastAsia="Times New Roman" w:hAnsi="Arial" w:cs="Arial"/>
                <w:color w:val="000000"/>
                <w:sz w:val="20"/>
                <w:szCs w:val="20"/>
              </w:rPr>
            </w:pPr>
          </w:p>
        </w:tc>
      </w:tr>
      <w:tr w:rsidR="00CF1953" w:rsidRPr="00CF1953" w14:paraId="409CAE45" w14:textId="77777777">
        <w:trPr>
          <w:trHeight w:val="230"/>
          <w:ins w:id="212" w:author="Arjan" w:date="2013-01-07T16:56:00Z"/>
        </w:trPr>
        <w:tc>
          <w:tcPr>
            <w:tcW w:w="3780" w:type="dxa"/>
            <w:tcBorders>
              <w:top w:val="nil"/>
              <w:left w:val="nil"/>
              <w:bottom w:val="nil"/>
              <w:right w:val="nil"/>
            </w:tcBorders>
          </w:tcPr>
          <w:p w14:paraId="0C3008DC" w14:textId="77777777" w:rsidR="00CF1953" w:rsidRPr="00CF1953" w:rsidRDefault="00CF1953" w:rsidP="00CF1953">
            <w:pPr>
              <w:autoSpaceDE w:val="0"/>
              <w:autoSpaceDN w:val="0"/>
              <w:adjustRightInd w:val="0"/>
              <w:spacing w:after="0" w:line="240" w:lineRule="auto"/>
              <w:rPr>
                <w:ins w:id="213" w:author="Arjan" w:date="2013-01-07T16:56:00Z"/>
                <w:rFonts w:ascii="Arial" w:eastAsia="Times New Roman" w:hAnsi="Arial" w:cs="Arial"/>
                <w:color w:val="000000"/>
                <w:sz w:val="20"/>
                <w:szCs w:val="20"/>
              </w:rPr>
            </w:pPr>
            <w:ins w:id="214" w:author="Arjan" w:date="2013-01-07T16:56:00Z">
              <w:r w:rsidRPr="00CF1953">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29D08C22" w14:textId="77777777" w:rsidR="00CF1953" w:rsidRPr="00CF1953" w:rsidRDefault="00CF1953" w:rsidP="00CF1953">
            <w:pPr>
              <w:autoSpaceDE w:val="0"/>
              <w:autoSpaceDN w:val="0"/>
              <w:adjustRightInd w:val="0"/>
              <w:spacing w:after="0" w:line="240" w:lineRule="auto"/>
              <w:rPr>
                <w:ins w:id="215" w:author="Arjan" w:date="2013-01-07T16:56:00Z"/>
                <w:rFonts w:ascii="Arial" w:eastAsia="Times New Roman" w:hAnsi="Arial" w:cs="Arial"/>
                <w:color w:val="000000"/>
                <w:sz w:val="20"/>
                <w:szCs w:val="20"/>
              </w:rPr>
            </w:pPr>
          </w:p>
        </w:tc>
      </w:tr>
      <w:tr w:rsidR="00CF1953" w:rsidRPr="00CF1953" w14:paraId="5BB9142D" w14:textId="77777777">
        <w:trPr>
          <w:trHeight w:val="230"/>
          <w:ins w:id="216" w:author="Arjan" w:date="2013-01-07T16:56:00Z"/>
        </w:trPr>
        <w:tc>
          <w:tcPr>
            <w:tcW w:w="3780" w:type="dxa"/>
            <w:tcBorders>
              <w:top w:val="nil"/>
              <w:left w:val="nil"/>
              <w:bottom w:val="nil"/>
              <w:right w:val="nil"/>
            </w:tcBorders>
          </w:tcPr>
          <w:p w14:paraId="55D67690" w14:textId="77777777" w:rsidR="00CF1953" w:rsidRPr="00CF1953" w:rsidRDefault="00CF1953" w:rsidP="00CF1953">
            <w:pPr>
              <w:autoSpaceDE w:val="0"/>
              <w:autoSpaceDN w:val="0"/>
              <w:adjustRightInd w:val="0"/>
              <w:spacing w:after="0" w:line="240" w:lineRule="auto"/>
              <w:rPr>
                <w:ins w:id="217"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14:paraId="1F8F68ED" w14:textId="77777777" w:rsidR="00CF1953" w:rsidRPr="00CF1953" w:rsidRDefault="00CF1953" w:rsidP="00CF1953">
            <w:pPr>
              <w:autoSpaceDE w:val="0"/>
              <w:autoSpaceDN w:val="0"/>
              <w:adjustRightInd w:val="0"/>
              <w:spacing w:after="0" w:line="240" w:lineRule="auto"/>
              <w:rPr>
                <w:ins w:id="218" w:author="Arjan" w:date="2013-01-07T16:56:00Z"/>
                <w:rFonts w:ascii="Arial" w:eastAsia="Times New Roman" w:hAnsi="Arial" w:cs="Arial"/>
                <w:color w:val="000000"/>
                <w:sz w:val="20"/>
                <w:szCs w:val="20"/>
              </w:rPr>
            </w:pPr>
          </w:p>
        </w:tc>
      </w:tr>
      <w:tr w:rsidR="00CF1953" w:rsidRPr="00CF1953" w14:paraId="3D98393C" w14:textId="77777777">
        <w:trPr>
          <w:trHeight w:val="230"/>
          <w:ins w:id="219" w:author="Arjan" w:date="2013-01-07T16:56:00Z"/>
        </w:trPr>
        <w:tc>
          <w:tcPr>
            <w:tcW w:w="3780" w:type="dxa"/>
            <w:tcBorders>
              <w:top w:val="nil"/>
              <w:left w:val="nil"/>
              <w:bottom w:val="nil"/>
              <w:right w:val="nil"/>
            </w:tcBorders>
          </w:tcPr>
          <w:p w14:paraId="6647F882" w14:textId="77777777" w:rsidR="00CF1953" w:rsidRPr="00CF1953" w:rsidRDefault="00CF1953" w:rsidP="00CF1953">
            <w:pPr>
              <w:autoSpaceDE w:val="0"/>
              <w:autoSpaceDN w:val="0"/>
              <w:adjustRightInd w:val="0"/>
              <w:spacing w:after="0" w:line="240" w:lineRule="auto"/>
              <w:rPr>
                <w:ins w:id="220" w:author="Arjan" w:date="2013-01-07T16:56:00Z"/>
                <w:rFonts w:ascii="Arial" w:eastAsia="Times New Roman" w:hAnsi="Arial" w:cs="Arial"/>
                <w:color w:val="000000"/>
                <w:sz w:val="20"/>
                <w:szCs w:val="20"/>
              </w:rPr>
            </w:pPr>
            <w:ins w:id="221" w:author="Arjan" w:date="2013-01-07T16:56:00Z">
              <w:r w:rsidRPr="00CF1953">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72157E39" w14:textId="77777777" w:rsidR="00CF1953" w:rsidRPr="00CF1953" w:rsidRDefault="00CF1953" w:rsidP="00CF1953">
            <w:pPr>
              <w:autoSpaceDE w:val="0"/>
              <w:autoSpaceDN w:val="0"/>
              <w:adjustRightInd w:val="0"/>
              <w:spacing w:after="0" w:line="240" w:lineRule="auto"/>
              <w:rPr>
                <w:ins w:id="222" w:author="Arjan" w:date="2013-01-07T16:56:00Z"/>
                <w:rFonts w:ascii="Arial" w:eastAsia="Times New Roman" w:hAnsi="Arial" w:cs="Arial"/>
                <w:color w:val="000000"/>
                <w:sz w:val="20"/>
                <w:szCs w:val="20"/>
              </w:rPr>
            </w:pPr>
            <w:ins w:id="223" w:author="Arjan" w:date="2013-01-07T16:56:00Z">
              <w:r w:rsidRPr="00CF1953">
                <w:rPr>
                  <w:rFonts w:ascii="Arial" w:eastAsia="Times New Roman" w:hAnsi="Arial" w:cs="Arial"/>
                  <w:color w:val="000000"/>
                  <w:sz w:val="20"/>
                  <w:szCs w:val="20"/>
                </w:rPr>
                <w:t>Nee</w:t>
              </w:r>
            </w:ins>
          </w:p>
        </w:tc>
      </w:tr>
      <w:tr w:rsidR="00CF1953" w:rsidRPr="00CF1953" w14:paraId="017B41F9" w14:textId="77777777">
        <w:trPr>
          <w:trHeight w:val="230"/>
          <w:ins w:id="224" w:author="Arjan" w:date="2013-01-07T16:56:00Z"/>
        </w:trPr>
        <w:tc>
          <w:tcPr>
            <w:tcW w:w="3780" w:type="dxa"/>
            <w:tcBorders>
              <w:top w:val="nil"/>
              <w:left w:val="nil"/>
              <w:bottom w:val="nil"/>
              <w:right w:val="nil"/>
            </w:tcBorders>
          </w:tcPr>
          <w:p w14:paraId="13D87543" w14:textId="77777777" w:rsidR="00CF1953" w:rsidRPr="00CF1953" w:rsidRDefault="00CF1953" w:rsidP="00CF1953">
            <w:pPr>
              <w:autoSpaceDE w:val="0"/>
              <w:autoSpaceDN w:val="0"/>
              <w:adjustRightInd w:val="0"/>
              <w:spacing w:after="0" w:line="240" w:lineRule="auto"/>
              <w:rPr>
                <w:ins w:id="225"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14:paraId="7217433C" w14:textId="77777777" w:rsidR="00CF1953" w:rsidRPr="00CF1953" w:rsidRDefault="00CF1953" w:rsidP="00CF1953">
            <w:pPr>
              <w:autoSpaceDE w:val="0"/>
              <w:autoSpaceDN w:val="0"/>
              <w:adjustRightInd w:val="0"/>
              <w:spacing w:after="0" w:line="240" w:lineRule="auto"/>
              <w:rPr>
                <w:ins w:id="226" w:author="Arjan" w:date="2013-01-07T16:56:00Z"/>
                <w:rFonts w:ascii="Arial" w:eastAsia="Times New Roman" w:hAnsi="Arial" w:cs="Arial"/>
                <w:color w:val="000000"/>
                <w:sz w:val="20"/>
                <w:szCs w:val="20"/>
              </w:rPr>
            </w:pPr>
          </w:p>
        </w:tc>
      </w:tr>
      <w:tr w:rsidR="00CF1953" w:rsidRPr="00CF1953" w14:paraId="6F8CC686" w14:textId="77777777">
        <w:trPr>
          <w:trHeight w:val="411"/>
          <w:ins w:id="227" w:author="Arjan" w:date="2013-01-07T16:56:00Z"/>
        </w:trPr>
        <w:tc>
          <w:tcPr>
            <w:tcW w:w="3780" w:type="dxa"/>
            <w:tcBorders>
              <w:top w:val="nil"/>
              <w:left w:val="nil"/>
              <w:bottom w:val="nil"/>
              <w:right w:val="nil"/>
            </w:tcBorders>
          </w:tcPr>
          <w:p w14:paraId="709E9398" w14:textId="77777777" w:rsidR="00CF1953" w:rsidRPr="00CF1953" w:rsidRDefault="00CF1953" w:rsidP="00CF1953">
            <w:pPr>
              <w:autoSpaceDE w:val="0"/>
              <w:autoSpaceDN w:val="0"/>
              <w:adjustRightInd w:val="0"/>
              <w:spacing w:after="0" w:line="240" w:lineRule="auto"/>
              <w:rPr>
                <w:ins w:id="228" w:author="Arjan" w:date="2013-01-07T16:56:00Z"/>
                <w:rFonts w:ascii="Arial" w:eastAsia="Times New Roman" w:hAnsi="Arial" w:cs="Arial"/>
                <w:color w:val="000000"/>
                <w:sz w:val="20"/>
                <w:szCs w:val="20"/>
              </w:rPr>
            </w:pPr>
            <w:ins w:id="229" w:author="Arjan" w:date="2013-01-07T16:56:00Z">
              <w:r w:rsidRPr="00CF1953">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0E911985" w14:textId="77777777" w:rsidR="00CF1953" w:rsidRPr="00CF1953" w:rsidRDefault="00CF1953" w:rsidP="00CF1953">
            <w:pPr>
              <w:autoSpaceDE w:val="0"/>
              <w:autoSpaceDN w:val="0"/>
              <w:adjustRightInd w:val="0"/>
              <w:spacing w:after="0" w:line="240" w:lineRule="auto"/>
              <w:rPr>
                <w:ins w:id="230" w:author="Arjan" w:date="2013-01-07T16:56:00Z"/>
                <w:rFonts w:ascii="Arial" w:eastAsia="Times New Roman" w:hAnsi="Arial" w:cs="Arial"/>
                <w:color w:val="000000"/>
                <w:sz w:val="20"/>
                <w:szCs w:val="20"/>
              </w:rPr>
            </w:pPr>
            <w:ins w:id="231" w:author="Arjan" w:date="2013-01-07T16:56:00Z">
              <w:r w:rsidRPr="00CF1953">
                <w:rPr>
                  <w:rFonts w:ascii="Arial" w:eastAsia="Times New Roman" w:hAnsi="Arial" w:cs="Arial"/>
                  <w:color w:val="000000"/>
                  <w:sz w:val="20"/>
                  <w:szCs w:val="20"/>
                </w:rPr>
                <w:t>Nee</w:t>
              </w:r>
            </w:ins>
          </w:p>
        </w:tc>
      </w:tr>
      <w:tr w:rsidR="00CF1953" w:rsidRPr="00CF1953" w14:paraId="54A63025" w14:textId="77777777">
        <w:trPr>
          <w:trHeight w:val="245"/>
          <w:ins w:id="232" w:author="Arjan" w:date="2013-01-07T16:56:00Z"/>
        </w:trPr>
        <w:tc>
          <w:tcPr>
            <w:tcW w:w="3780" w:type="dxa"/>
            <w:tcBorders>
              <w:top w:val="nil"/>
              <w:left w:val="nil"/>
              <w:bottom w:val="nil"/>
              <w:right w:val="nil"/>
            </w:tcBorders>
          </w:tcPr>
          <w:p w14:paraId="06A90043" w14:textId="77777777" w:rsidR="00CF1953" w:rsidRPr="00CF1953" w:rsidRDefault="00CF1953" w:rsidP="00CF1953">
            <w:pPr>
              <w:autoSpaceDE w:val="0"/>
              <w:autoSpaceDN w:val="0"/>
              <w:adjustRightInd w:val="0"/>
              <w:spacing w:after="0" w:line="240" w:lineRule="auto"/>
              <w:rPr>
                <w:ins w:id="233"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14:paraId="1C7BCE4D" w14:textId="77777777" w:rsidR="00CF1953" w:rsidRPr="00CF1953" w:rsidRDefault="00CF1953" w:rsidP="00CF1953">
            <w:pPr>
              <w:autoSpaceDE w:val="0"/>
              <w:autoSpaceDN w:val="0"/>
              <w:adjustRightInd w:val="0"/>
              <w:spacing w:after="0" w:line="240" w:lineRule="auto"/>
              <w:rPr>
                <w:ins w:id="234" w:author="Arjan" w:date="2013-01-07T16:56:00Z"/>
                <w:rFonts w:ascii="Arial" w:eastAsia="Times New Roman" w:hAnsi="Arial" w:cs="Arial"/>
                <w:color w:val="000000"/>
                <w:sz w:val="20"/>
                <w:szCs w:val="20"/>
              </w:rPr>
            </w:pPr>
          </w:p>
        </w:tc>
      </w:tr>
      <w:tr w:rsidR="00CF1953" w:rsidRPr="00CF1953" w14:paraId="17927282" w14:textId="77777777">
        <w:trPr>
          <w:trHeight w:val="230"/>
          <w:ins w:id="235" w:author="Arjan" w:date="2013-01-07T16:56:00Z"/>
        </w:trPr>
        <w:tc>
          <w:tcPr>
            <w:tcW w:w="3780" w:type="dxa"/>
            <w:tcBorders>
              <w:top w:val="nil"/>
              <w:left w:val="nil"/>
              <w:bottom w:val="nil"/>
              <w:right w:val="nil"/>
            </w:tcBorders>
          </w:tcPr>
          <w:p w14:paraId="0691E2EC" w14:textId="77777777" w:rsidR="00CF1953" w:rsidRPr="00CF1953" w:rsidRDefault="00CF1953" w:rsidP="00CF1953">
            <w:pPr>
              <w:autoSpaceDE w:val="0"/>
              <w:autoSpaceDN w:val="0"/>
              <w:adjustRightInd w:val="0"/>
              <w:spacing w:after="0" w:line="240" w:lineRule="auto"/>
              <w:rPr>
                <w:ins w:id="236" w:author="Arjan" w:date="2013-01-07T16:56:00Z"/>
                <w:rFonts w:ascii="Arial" w:eastAsia="Times New Roman" w:hAnsi="Arial" w:cs="Arial"/>
                <w:color w:val="000000"/>
                <w:sz w:val="20"/>
                <w:szCs w:val="20"/>
              </w:rPr>
            </w:pPr>
            <w:ins w:id="237" w:author="Arjan" w:date="2013-01-07T16:56:00Z">
              <w:r w:rsidRPr="00CF1953">
                <w:rPr>
                  <w:rFonts w:ascii="Arial" w:eastAsia="Times New Roman" w:hAnsi="Arial" w:cs="Arial"/>
                  <w:b/>
                  <w:bCs/>
                  <w:color w:val="000000"/>
                  <w:sz w:val="20"/>
                  <w:szCs w:val="20"/>
                </w:rPr>
                <w:lastRenderedPageBreak/>
                <w:t>Indicatie kardinaliteit</w:t>
              </w:r>
            </w:ins>
          </w:p>
        </w:tc>
        <w:tc>
          <w:tcPr>
            <w:tcW w:w="5580" w:type="dxa"/>
            <w:tcBorders>
              <w:top w:val="nil"/>
              <w:left w:val="nil"/>
              <w:bottom w:val="nil"/>
              <w:right w:val="nil"/>
            </w:tcBorders>
          </w:tcPr>
          <w:p w14:paraId="25BB254B" w14:textId="77777777" w:rsidR="00CF1953" w:rsidRPr="00CF1953" w:rsidRDefault="00DA5D93" w:rsidP="00CF1953">
            <w:pPr>
              <w:autoSpaceDE w:val="0"/>
              <w:autoSpaceDN w:val="0"/>
              <w:adjustRightInd w:val="0"/>
              <w:spacing w:after="0" w:line="240" w:lineRule="auto"/>
              <w:rPr>
                <w:ins w:id="238" w:author="Arjan" w:date="2013-01-07T16:56:00Z"/>
                <w:rFonts w:ascii="Arial" w:eastAsia="Times New Roman" w:hAnsi="Arial" w:cs="Arial"/>
                <w:color w:val="000000"/>
                <w:sz w:val="20"/>
                <w:szCs w:val="20"/>
              </w:rPr>
            </w:pPr>
            <w:ins w:id="239" w:author="Arjan" w:date="2013-01-07T16:56:00Z">
              <w:r w:rsidRPr="00CF1953">
                <w:rPr>
                  <w:rFonts w:ascii="Arial" w:hAnsi="Arial" w:cs="Arial"/>
                  <w:sz w:val="20"/>
                  <w:szCs w:val="20"/>
                  <w:lang w:val="en-AU"/>
                </w:rPr>
                <w:fldChar w:fldCharType="begin" w:fldLock="1"/>
              </w:r>
              <w:r w:rsidR="00CF1953" w:rsidRPr="00CF1953">
                <w:rPr>
                  <w:rFonts w:ascii="Arial" w:hAnsi="Arial" w:cs="Arial"/>
                  <w:sz w:val="20"/>
                  <w:szCs w:val="20"/>
                  <w:lang w:val="en-AU"/>
                </w:rPr>
                <w:instrText xml:space="preserve">MERGEFIELD </w:instrText>
              </w:r>
              <w:r w:rsidR="00CF1953" w:rsidRPr="00CF1953">
                <w:rPr>
                  <w:rFonts w:ascii="Arial" w:eastAsia="Times New Roman" w:hAnsi="Arial" w:cs="Arial"/>
                  <w:color w:val="000000"/>
                  <w:sz w:val="20"/>
                  <w:szCs w:val="20"/>
                </w:rPr>
                <w:instrText>Att.LowerBound</w:instrText>
              </w:r>
              <w:r w:rsidRPr="00CF1953">
                <w:rPr>
                  <w:rFonts w:ascii="Arial" w:hAnsi="Arial" w:cs="Arial"/>
                  <w:sz w:val="20"/>
                  <w:szCs w:val="20"/>
                  <w:lang w:val="en-AU"/>
                </w:rPr>
                <w:fldChar w:fldCharType="separate"/>
              </w:r>
              <w:r w:rsidR="00CF1953" w:rsidRPr="00CF1953">
                <w:rPr>
                  <w:rFonts w:ascii="Arial" w:eastAsia="Times New Roman" w:hAnsi="Arial" w:cs="Arial"/>
                  <w:color w:val="000000"/>
                  <w:sz w:val="20"/>
                  <w:szCs w:val="20"/>
                </w:rPr>
                <w:t>0</w:t>
              </w:r>
              <w:r w:rsidRPr="00CF1953">
                <w:rPr>
                  <w:rFonts w:ascii="Arial" w:hAnsi="Arial" w:cs="Arial"/>
                  <w:sz w:val="20"/>
                  <w:szCs w:val="20"/>
                  <w:lang w:val="en-AU"/>
                </w:rPr>
                <w:fldChar w:fldCharType="end"/>
              </w:r>
              <w:r w:rsidR="00CF1953" w:rsidRPr="00CF1953">
                <w:rPr>
                  <w:rFonts w:ascii="Arial" w:eastAsia="Times New Roman" w:hAnsi="Arial" w:cs="Arial"/>
                  <w:color w:val="000000"/>
                  <w:sz w:val="20"/>
                  <w:szCs w:val="20"/>
                </w:rPr>
                <w:t xml:space="preserve"> - </w:t>
              </w:r>
              <w:r w:rsidRPr="00CF1953">
                <w:rPr>
                  <w:rFonts w:ascii="Arial" w:eastAsia="Times New Roman" w:hAnsi="Arial" w:cs="Arial"/>
                  <w:color w:val="000000"/>
                  <w:sz w:val="20"/>
                  <w:szCs w:val="20"/>
                </w:rPr>
                <w:fldChar w:fldCharType="begin" w:fldLock="1"/>
              </w:r>
              <w:r w:rsidR="00CF1953" w:rsidRPr="00CF1953">
                <w:rPr>
                  <w:rFonts w:ascii="Arial" w:eastAsia="Times New Roman" w:hAnsi="Arial" w:cs="Arial"/>
                  <w:color w:val="000000"/>
                  <w:sz w:val="20"/>
                  <w:szCs w:val="20"/>
                </w:rPr>
                <w:instrText>MERGEFIELD Att.UpperBound</w:instrText>
              </w:r>
              <w:r w:rsidRPr="00CF1953">
                <w:rPr>
                  <w:rFonts w:ascii="Arial" w:eastAsia="Times New Roman" w:hAnsi="Arial" w:cs="Arial"/>
                  <w:color w:val="000000"/>
                  <w:sz w:val="20"/>
                  <w:szCs w:val="20"/>
                </w:rPr>
                <w:fldChar w:fldCharType="separate"/>
              </w:r>
              <w:r w:rsidR="00CF1953" w:rsidRPr="00CF1953">
                <w:rPr>
                  <w:rFonts w:ascii="Arial" w:eastAsia="Times New Roman" w:hAnsi="Arial" w:cs="Arial"/>
                  <w:color w:val="000000"/>
                  <w:sz w:val="20"/>
                  <w:szCs w:val="20"/>
                </w:rPr>
                <w:t>1</w:t>
              </w:r>
              <w:r w:rsidRPr="00CF1953">
                <w:rPr>
                  <w:rFonts w:ascii="Arial" w:eastAsia="Times New Roman" w:hAnsi="Arial" w:cs="Arial"/>
                  <w:color w:val="000000"/>
                  <w:sz w:val="20"/>
                  <w:szCs w:val="20"/>
                </w:rPr>
                <w:fldChar w:fldCharType="end"/>
              </w:r>
            </w:ins>
          </w:p>
        </w:tc>
      </w:tr>
      <w:tr w:rsidR="00CF1953" w:rsidRPr="00CF1953" w14:paraId="42A2D9A2" w14:textId="77777777">
        <w:trPr>
          <w:trHeight w:val="230"/>
          <w:ins w:id="240" w:author="Arjan" w:date="2013-01-07T16:56:00Z"/>
        </w:trPr>
        <w:tc>
          <w:tcPr>
            <w:tcW w:w="3780" w:type="dxa"/>
            <w:tcBorders>
              <w:top w:val="nil"/>
              <w:left w:val="nil"/>
              <w:bottom w:val="nil"/>
              <w:right w:val="nil"/>
            </w:tcBorders>
          </w:tcPr>
          <w:p w14:paraId="683FAAE8" w14:textId="77777777" w:rsidR="00CF1953" w:rsidRPr="00CF1953" w:rsidRDefault="00CF1953" w:rsidP="00CF1953">
            <w:pPr>
              <w:autoSpaceDE w:val="0"/>
              <w:autoSpaceDN w:val="0"/>
              <w:adjustRightInd w:val="0"/>
              <w:spacing w:after="0" w:line="240" w:lineRule="auto"/>
              <w:rPr>
                <w:ins w:id="241"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14:paraId="6D8C83A2" w14:textId="77777777" w:rsidR="00CF1953" w:rsidRPr="00CF1953" w:rsidRDefault="00CF1953" w:rsidP="00CF1953">
            <w:pPr>
              <w:autoSpaceDE w:val="0"/>
              <w:autoSpaceDN w:val="0"/>
              <w:adjustRightInd w:val="0"/>
              <w:spacing w:after="0" w:line="240" w:lineRule="auto"/>
              <w:rPr>
                <w:ins w:id="242" w:author="Arjan" w:date="2013-01-07T16:56:00Z"/>
                <w:rFonts w:ascii="Arial" w:eastAsia="Times New Roman" w:hAnsi="Arial" w:cs="Arial"/>
                <w:color w:val="000000"/>
                <w:sz w:val="20"/>
                <w:szCs w:val="20"/>
              </w:rPr>
            </w:pPr>
          </w:p>
        </w:tc>
      </w:tr>
      <w:tr w:rsidR="00CF1953" w:rsidRPr="00CF1953" w14:paraId="4BCA060F" w14:textId="77777777">
        <w:trPr>
          <w:trHeight w:val="230"/>
          <w:ins w:id="243" w:author="Arjan" w:date="2013-01-07T16:56:00Z"/>
        </w:trPr>
        <w:tc>
          <w:tcPr>
            <w:tcW w:w="3780" w:type="dxa"/>
            <w:tcBorders>
              <w:top w:val="nil"/>
              <w:left w:val="nil"/>
              <w:bottom w:val="nil"/>
              <w:right w:val="nil"/>
            </w:tcBorders>
          </w:tcPr>
          <w:p w14:paraId="7C83F862" w14:textId="77777777" w:rsidR="00CF1953" w:rsidRPr="00CF1953" w:rsidRDefault="00CF1953" w:rsidP="00CF1953">
            <w:pPr>
              <w:autoSpaceDE w:val="0"/>
              <w:autoSpaceDN w:val="0"/>
              <w:adjustRightInd w:val="0"/>
              <w:spacing w:after="0" w:line="240" w:lineRule="auto"/>
              <w:rPr>
                <w:ins w:id="244" w:author="Arjan" w:date="2013-01-07T16:56:00Z"/>
                <w:rFonts w:ascii="Arial" w:eastAsia="Times New Roman" w:hAnsi="Arial" w:cs="Arial"/>
                <w:color w:val="000000"/>
                <w:sz w:val="20"/>
                <w:szCs w:val="20"/>
              </w:rPr>
            </w:pPr>
            <w:ins w:id="245" w:author="Arjan" w:date="2013-01-07T16:56:00Z">
              <w:r w:rsidRPr="00CF1953">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6DDCD450" w14:textId="77777777" w:rsidR="00CF1953" w:rsidRPr="00CF1953" w:rsidRDefault="00CF1953" w:rsidP="00CF1953">
            <w:pPr>
              <w:autoSpaceDE w:val="0"/>
              <w:autoSpaceDN w:val="0"/>
              <w:adjustRightInd w:val="0"/>
              <w:spacing w:after="0" w:line="240" w:lineRule="auto"/>
              <w:rPr>
                <w:ins w:id="246" w:author="Arjan" w:date="2013-01-07T16:56:00Z"/>
                <w:rFonts w:ascii="Arial" w:eastAsia="Times New Roman" w:hAnsi="Arial" w:cs="Arial"/>
                <w:color w:val="000000"/>
                <w:sz w:val="20"/>
                <w:szCs w:val="20"/>
              </w:rPr>
            </w:pPr>
            <w:ins w:id="247" w:author="Arjan" w:date="2013-01-07T16:56:00Z">
              <w:r w:rsidRPr="00CF1953">
                <w:rPr>
                  <w:rFonts w:ascii="Arial" w:eastAsia="Times New Roman" w:hAnsi="Arial" w:cs="Arial"/>
                  <w:color w:val="000000"/>
                  <w:sz w:val="20"/>
                  <w:szCs w:val="20"/>
                </w:rPr>
                <w:t>Gemeentelijk kerngegeven</w:t>
              </w:r>
            </w:ins>
          </w:p>
        </w:tc>
      </w:tr>
      <w:tr w:rsidR="00CF1953" w:rsidRPr="00CF1953" w14:paraId="1E82D8CC" w14:textId="77777777">
        <w:trPr>
          <w:trHeight w:val="230"/>
          <w:ins w:id="248" w:author="Arjan" w:date="2013-01-07T16:56:00Z"/>
        </w:trPr>
        <w:tc>
          <w:tcPr>
            <w:tcW w:w="3780" w:type="dxa"/>
            <w:tcBorders>
              <w:top w:val="nil"/>
              <w:left w:val="nil"/>
              <w:bottom w:val="nil"/>
              <w:right w:val="nil"/>
            </w:tcBorders>
          </w:tcPr>
          <w:p w14:paraId="2057572D" w14:textId="77777777" w:rsidR="00CF1953" w:rsidRPr="00CF1953" w:rsidRDefault="00CF1953" w:rsidP="00CF1953">
            <w:pPr>
              <w:autoSpaceDE w:val="0"/>
              <w:autoSpaceDN w:val="0"/>
              <w:adjustRightInd w:val="0"/>
              <w:spacing w:after="0" w:line="240" w:lineRule="auto"/>
              <w:rPr>
                <w:ins w:id="249"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14:paraId="51B81823" w14:textId="77777777" w:rsidR="00CF1953" w:rsidRPr="00CF1953" w:rsidRDefault="00CF1953" w:rsidP="00CF1953">
            <w:pPr>
              <w:autoSpaceDE w:val="0"/>
              <w:autoSpaceDN w:val="0"/>
              <w:adjustRightInd w:val="0"/>
              <w:spacing w:after="0" w:line="240" w:lineRule="auto"/>
              <w:rPr>
                <w:ins w:id="250" w:author="Arjan" w:date="2013-01-07T16:56:00Z"/>
                <w:rFonts w:ascii="Arial" w:eastAsia="Times New Roman" w:hAnsi="Arial" w:cs="Arial"/>
                <w:color w:val="000000"/>
                <w:sz w:val="20"/>
                <w:szCs w:val="20"/>
              </w:rPr>
            </w:pPr>
          </w:p>
        </w:tc>
      </w:tr>
      <w:tr w:rsidR="00CF1953" w:rsidRPr="00AE1A91" w14:paraId="197EB4AE" w14:textId="77777777">
        <w:trPr>
          <w:trHeight w:val="230"/>
          <w:ins w:id="251" w:author="Arjan" w:date="2013-01-07T16:56:00Z"/>
        </w:trPr>
        <w:tc>
          <w:tcPr>
            <w:tcW w:w="3780" w:type="dxa"/>
            <w:tcBorders>
              <w:top w:val="nil"/>
              <w:left w:val="nil"/>
              <w:bottom w:val="nil"/>
              <w:right w:val="nil"/>
            </w:tcBorders>
          </w:tcPr>
          <w:p w14:paraId="1CC3DB09" w14:textId="77777777" w:rsidR="00CF1953" w:rsidRPr="00CF1953" w:rsidRDefault="00CF1953" w:rsidP="00CF1953">
            <w:pPr>
              <w:autoSpaceDE w:val="0"/>
              <w:autoSpaceDN w:val="0"/>
              <w:adjustRightInd w:val="0"/>
              <w:spacing w:after="0" w:line="240" w:lineRule="auto"/>
              <w:rPr>
                <w:ins w:id="252" w:author="Arjan" w:date="2013-01-07T16:56:00Z"/>
                <w:rFonts w:ascii="Arial" w:eastAsia="Times New Roman" w:hAnsi="Arial" w:cs="Arial"/>
                <w:b/>
                <w:bCs/>
                <w:color w:val="000000"/>
                <w:sz w:val="20"/>
                <w:szCs w:val="20"/>
              </w:rPr>
            </w:pPr>
            <w:ins w:id="253" w:author="Arjan" w:date="2013-01-07T16:56:00Z">
              <w:r w:rsidRPr="00CF1953">
                <w:rPr>
                  <w:rFonts w:ascii="Arial" w:eastAsia="Times New Roman" w:hAnsi="Arial" w:cs="Arial"/>
                  <w:b/>
                  <w:bCs/>
                  <w:color w:val="000000"/>
                  <w:sz w:val="20"/>
                  <w:szCs w:val="20"/>
                </w:rPr>
                <w:t>Regels attribuutsoort</w:t>
              </w:r>
            </w:ins>
          </w:p>
        </w:tc>
        <w:tc>
          <w:tcPr>
            <w:tcW w:w="5580" w:type="dxa"/>
            <w:tcBorders>
              <w:top w:val="nil"/>
              <w:left w:val="nil"/>
              <w:bottom w:val="nil"/>
              <w:right w:val="nil"/>
            </w:tcBorders>
          </w:tcPr>
          <w:p w14:paraId="20B6A257" w14:textId="77777777" w:rsidR="00CF1953" w:rsidRPr="00DD0F4F" w:rsidRDefault="00CF1953" w:rsidP="00CF1953">
            <w:pPr>
              <w:autoSpaceDE w:val="0"/>
              <w:autoSpaceDN w:val="0"/>
              <w:adjustRightInd w:val="0"/>
              <w:spacing w:after="0" w:line="240" w:lineRule="auto"/>
              <w:rPr>
                <w:ins w:id="254" w:author="Arjan" w:date="2013-01-07T16:56:00Z"/>
                <w:rFonts w:ascii="Arial" w:eastAsia="Times New Roman" w:hAnsi="Arial" w:cs="Arial"/>
                <w:color w:val="000000"/>
                <w:sz w:val="20"/>
                <w:szCs w:val="20"/>
                <w:lang w:val="nl-NL"/>
              </w:rPr>
            </w:pPr>
            <w:ins w:id="255" w:author="Arjan" w:date="2013-01-07T16:56:00Z">
              <w:r w:rsidRPr="00DD0F4F">
                <w:rPr>
                  <w:rFonts w:ascii="Arial" w:eastAsia="Times New Roman" w:hAnsi="Arial" w:cs="Arial"/>
                  <w:color w:val="000000"/>
                  <w:sz w:val="20"/>
                  <w:szCs w:val="20"/>
                  <w:lang w:val="nl-NL"/>
                </w:rPr>
                <w:t>Alleen de namen van bestuursorganen mogen gebruikt worden die voor de desbetrreffende organisatie van toepassing zijn. Voor een gemeente zijn dit 'Burgemeester', 'Gemeenteraad' en 'College van B&amp;W'. Indien het, bij mandatering, een bestuursorgaan van een andere organisatie betreft dan de organisatie die verantwoordelijk is voor de behandeling van de zaak, dan moet tevens de naam van die andere organisatie vermeld worden (bijvoorbeeld "Burgemeester gemeente Lent").</w:t>
              </w:r>
            </w:ins>
          </w:p>
        </w:tc>
      </w:tr>
    </w:tbl>
    <w:p w14:paraId="2CE63F38" w14:textId="673D43AA" w:rsidR="00CF1953" w:rsidRDefault="00CF1953" w:rsidP="00CF1953">
      <w:pPr>
        <w:rPr>
          <w:lang w:val="nl-NL"/>
        </w:rPr>
      </w:pPr>
    </w:p>
    <w:p w14:paraId="4D7D4D91" w14:textId="580EAB91" w:rsidR="00073CA5" w:rsidRDefault="00073CA5" w:rsidP="00073CA5">
      <w:pPr>
        <w:pStyle w:val="Kop3"/>
      </w:pPr>
      <w:bookmarkStart w:id="256" w:name="_Toc517094681"/>
      <w:r>
        <w:t>BESLUIT als specialisatie van OBJECT</w:t>
      </w:r>
      <w:bookmarkEnd w:id="256"/>
    </w:p>
    <w:p w14:paraId="3459CF3D" w14:textId="0EFE2D27" w:rsidR="00073CA5" w:rsidRPr="00DD0F4F" w:rsidRDefault="00073CA5" w:rsidP="00CF1953">
      <w:pPr>
        <w:rPr>
          <w:ins w:id="257" w:author="Arjan" w:date="2013-07-08T16:12:00Z"/>
          <w:lang w:val="nl-NL"/>
        </w:rPr>
      </w:pPr>
      <w:r>
        <w:rPr>
          <w:lang w:val="nl-NL"/>
        </w:rPr>
        <w:t>Eén van de special</w:t>
      </w:r>
      <w:r w:rsidR="00E74FCE">
        <w:rPr>
          <w:lang w:val="nl-NL"/>
        </w:rPr>
        <w:t>i</w:t>
      </w:r>
      <w:r>
        <w:rPr>
          <w:lang w:val="nl-NL"/>
        </w:rPr>
        <w:t xml:space="preserve">saties van OBJECT was BESLUIT. Deze had geen relatie met het objecttype BESLUIT waarover dit hoofdstuk gaat. Dit is in deze versie aangepast, zie paragraaf </w:t>
      </w:r>
      <w:r>
        <w:rPr>
          <w:lang w:val="nl-NL"/>
        </w:rPr>
        <w:fldChar w:fldCharType="begin"/>
      </w:r>
      <w:r>
        <w:rPr>
          <w:lang w:val="nl-NL"/>
        </w:rPr>
        <w:instrText xml:space="preserve"> REF _Ref477362184 \r \h </w:instrText>
      </w:r>
      <w:r>
        <w:rPr>
          <w:lang w:val="nl-NL"/>
        </w:rPr>
      </w:r>
      <w:r>
        <w:rPr>
          <w:lang w:val="nl-NL"/>
        </w:rPr>
        <w:fldChar w:fldCharType="separate"/>
      </w:r>
      <w:r w:rsidR="001D4541">
        <w:rPr>
          <w:lang w:val="nl-NL"/>
        </w:rPr>
        <w:t>2.9</w:t>
      </w:r>
      <w:r>
        <w:rPr>
          <w:lang w:val="nl-NL"/>
        </w:rPr>
        <w:fldChar w:fldCharType="end"/>
      </w:r>
      <w:r>
        <w:rPr>
          <w:lang w:val="nl-NL"/>
        </w:rPr>
        <w:t xml:space="preserve">. Eerste gevolg is het toevoegen van de </w:t>
      </w:r>
      <w:r w:rsidR="00E74FCE">
        <w:rPr>
          <w:lang w:val="nl-NL"/>
        </w:rPr>
        <w:t xml:space="preserve">optionele </w:t>
      </w:r>
      <w:r>
        <w:rPr>
          <w:lang w:val="nl-NL"/>
        </w:rPr>
        <w:t xml:space="preserve">relatie ‘BESLUIT (ALS OBJECT) is BESLUIT’. Tweede gevolg is de populatie van BESLUIT: </w:t>
      </w:r>
      <w:r w:rsidR="00E74FCE">
        <w:rPr>
          <w:lang w:val="nl-NL"/>
        </w:rPr>
        <w:t xml:space="preserve">dit zijn niet alleen besluiten die door de zaakbehandelende organisatie zijn genomen maar ook besluiten waar zaken van deze organisatie op betrekking hebben (besluiten van andere zaakbehandelende organisaties). Aangezien de tweede groep besluiten niet in een zaak (van de zaakbehandelende organisatie) zijn ontstaan, hebben deze geen relatie met ZAAK. Derde gevolg is dan ook dat de relatie ‘BESLUIT is uitkomst van ZAAK’ optioneel is geworden. Daarvoor geldt wel een regel geldt: minimaal moet één van de relaties ‘BESLUIT is uitkomst van ZAAK’ en ‘BESLUIT (ALS OBJECT) is BESLUIT’ gelegd zijn. Een besluit is immers een uitkomst van een zaak (van de zaakbehandelende organisatie) en eventueel het onderwerp van een andere zaak </w:t>
      </w:r>
      <w:r w:rsidR="00E53B32">
        <w:rPr>
          <w:lang w:val="nl-NL"/>
        </w:rPr>
        <w:t xml:space="preserve">(van die zaakbehandelende organisatie) </w:t>
      </w:r>
      <w:r w:rsidR="00E74FCE">
        <w:rPr>
          <w:lang w:val="nl-NL"/>
        </w:rPr>
        <w:t xml:space="preserve">of is </w:t>
      </w:r>
      <w:r w:rsidR="00E53B32">
        <w:rPr>
          <w:lang w:val="nl-NL"/>
        </w:rPr>
        <w:t xml:space="preserve">genomen door een andere organisatie en is het onderwerp van een zaak (van die zaakbehandelende organisatie). </w:t>
      </w:r>
      <w:r w:rsidR="00E74FCE">
        <w:rPr>
          <w:lang w:val="nl-NL"/>
        </w:rPr>
        <w:t xml:space="preserve"> </w:t>
      </w:r>
      <w:r>
        <w:rPr>
          <w:lang w:val="nl-NL"/>
        </w:rPr>
        <w:t xml:space="preserve"> </w:t>
      </w:r>
    </w:p>
    <w:p w14:paraId="1814102D" w14:textId="77777777" w:rsidR="003616C8" w:rsidRPr="00073CA5" w:rsidRDefault="003616C8" w:rsidP="003616C8">
      <w:pPr>
        <w:pStyle w:val="Kop2"/>
        <w:rPr>
          <w:lang w:val="nl-NL"/>
        </w:rPr>
      </w:pPr>
      <w:bookmarkStart w:id="258" w:name="_Toc517094682"/>
      <w:r w:rsidRPr="00073CA5">
        <w:rPr>
          <w:lang w:val="nl-NL"/>
        </w:rPr>
        <w:t>BESLUITTYPE</w:t>
      </w:r>
      <w:bookmarkEnd w:id="258"/>
      <w:r w:rsidRPr="00073CA5">
        <w:rPr>
          <w:lang w:val="nl-NL"/>
        </w:rPr>
        <w:t xml:space="preserve"> </w:t>
      </w:r>
    </w:p>
    <w:p w14:paraId="54BD571A" w14:textId="77777777" w:rsidR="00F1119A" w:rsidRPr="00DD0F4F" w:rsidRDefault="00F1119A" w:rsidP="00F1119A">
      <w:pPr>
        <w:rPr>
          <w:lang w:val="nl-NL"/>
        </w:rPr>
      </w:pPr>
      <w:r w:rsidRPr="00DD0F4F">
        <w:rPr>
          <w:lang w:val="nl-NL"/>
        </w:rPr>
        <w:t xml:space="preserve">De unieke aanduiding van een BESLUITTYPE wordt nu gevormd door de Besluittype-omschrijving. Dit geeft  een unieke aanduiding binnen één organisatie (of eigenlijk binnen een registratie van zaken met bijbehorende gegevens). Als door organisaties samengewerkt wordt in een keten, is deze aanduiding pas uniek als daarover goede afspraken gemaakt worden en er conform die afspraken gewerkt wordt. Dit levert geen garantie op unieke aanduidingen van besluittypen. </w:t>
      </w:r>
    </w:p>
    <w:p w14:paraId="7EC36898" w14:textId="77777777" w:rsidR="00F1119A" w:rsidRPr="00DD0F4F" w:rsidRDefault="00F1119A" w:rsidP="00F1119A">
      <w:pPr>
        <w:rPr>
          <w:lang w:val="nl-NL"/>
        </w:rPr>
      </w:pPr>
      <w:r w:rsidRPr="00DD0F4F">
        <w:rPr>
          <w:lang w:val="nl-NL"/>
        </w:rPr>
        <w:t>In de ZTC 2.0 wordt de unieke aanduiding van een BESLUITTYPE gevormd door de unieke aanduiding van de CATALOGUS waartoe het BESLUITTYPE behoort in combinatie met de Besluittype-omschrijving. De unieke aanduiding van CATALOGUS is opgebouwd uit Domein (een afkorting waarmee wordt aangegeven voor welk domein in de CATALOGUS BESLUITTYPEn zijn uitgewerkt) en RSIN (het door een kamer toegekend uniek nummer voor de INGESCHREVEN NIET-NATUURLIJK PERSOON die de eigenaar is van de CATALOGUS).</w:t>
      </w:r>
    </w:p>
    <w:p w14:paraId="29907B7E" w14:textId="77777777" w:rsidR="00F1119A" w:rsidRPr="00DD0F4F" w:rsidRDefault="00F1119A" w:rsidP="00F1119A">
      <w:pPr>
        <w:rPr>
          <w:lang w:val="nl-NL"/>
        </w:rPr>
      </w:pPr>
      <w:r w:rsidRPr="00DD0F4F">
        <w:rPr>
          <w:lang w:val="nl-NL"/>
        </w:rPr>
        <w:t>Aangezien het RGBZ de ZTC volgt modelleren we de unieke aanduiding van BESLUITTYPE conform de ZTC 2.0. Daarmee voorzien we tevens in landelijk unieke aanduidingen van besluittypen.</w:t>
      </w:r>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F1119A" w:rsidRPr="00F1119A" w14:paraId="5D0B7CAA" w14:textId="77777777" w:rsidTr="008800FC">
        <w:tc>
          <w:tcPr>
            <w:tcW w:w="3600" w:type="dxa"/>
            <w:tcBorders>
              <w:top w:val="nil"/>
              <w:left w:val="nil"/>
              <w:bottom w:val="nil"/>
              <w:right w:val="nil"/>
            </w:tcBorders>
          </w:tcPr>
          <w:p w14:paraId="26DE5662"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b/>
                <w:bCs/>
                <w:color w:val="000000"/>
                <w:sz w:val="20"/>
                <w:szCs w:val="20"/>
              </w:rPr>
              <w:t>Naam objecttype</w:t>
            </w:r>
          </w:p>
        </w:tc>
        <w:tc>
          <w:tcPr>
            <w:tcW w:w="5760" w:type="dxa"/>
            <w:gridSpan w:val="3"/>
            <w:tcBorders>
              <w:top w:val="nil"/>
              <w:left w:val="nil"/>
              <w:bottom w:val="nil"/>
              <w:right w:val="nil"/>
            </w:tcBorders>
          </w:tcPr>
          <w:p w14:paraId="3AA4BDA0" w14:textId="77777777" w:rsidR="00F1119A" w:rsidRPr="00F1119A" w:rsidRDefault="00DA5D93"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Element.Name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BESLUITTYPE</w:t>
            </w:r>
            <w:r w:rsidRPr="00F1119A">
              <w:rPr>
                <w:rFonts w:ascii="Arial" w:hAnsi="Arial" w:cs="Arial"/>
                <w:sz w:val="20"/>
                <w:szCs w:val="20"/>
                <w:lang w:val="en-AU"/>
              </w:rPr>
              <w:fldChar w:fldCharType="end"/>
            </w:r>
          </w:p>
        </w:tc>
      </w:tr>
      <w:tr w:rsidR="00DD0F4F" w:rsidRPr="00F1119A" w14:paraId="276B639D" w14:textId="77777777" w:rsidTr="008800FC">
        <w:tc>
          <w:tcPr>
            <w:tcW w:w="3600" w:type="dxa"/>
            <w:tcBorders>
              <w:top w:val="nil"/>
              <w:left w:val="nil"/>
              <w:bottom w:val="nil"/>
              <w:right w:val="nil"/>
            </w:tcBorders>
          </w:tcPr>
          <w:p w14:paraId="1CBA61EC" w14:textId="77777777" w:rsidR="00DD0F4F" w:rsidRPr="00F1119A" w:rsidRDefault="00DD0F4F" w:rsidP="00F1119A">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354B5E3F" w14:textId="77777777" w:rsidR="00DD0F4F" w:rsidRPr="00F1119A" w:rsidRDefault="00DD0F4F" w:rsidP="00F1119A">
            <w:pPr>
              <w:autoSpaceDE w:val="0"/>
              <w:autoSpaceDN w:val="0"/>
              <w:adjustRightInd w:val="0"/>
              <w:spacing w:after="0" w:line="240" w:lineRule="auto"/>
              <w:rPr>
                <w:rFonts w:ascii="Arial" w:hAnsi="Arial" w:cs="Arial"/>
                <w:sz w:val="20"/>
                <w:szCs w:val="20"/>
                <w:lang w:val="en-AU"/>
              </w:rPr>
            </w:pPr>
          </w:p>
        </w:tc>
      </w:tr>
      <w:tr w:rsidR="00F1119A" w:rsidRPr="00AE1A91" w14:paraId="6B7AEBBF" w14:textId="77777777" w:rsidTr="008800FC">
        <w:tc>
          <w:tcPr>
            <w:tcW w:w="3600" w:type="dxa"/>
            <w:tcBorders>
              <w:top w:val="nil"/>
              <w:left w:val="nil"/>
              <w:bottom w:val="nil"/>
              <w:right w:val="nil"/>
            </w:tcBorders>
          </w:tcPr>
          <w:p w14:paraId="5DD957DF" w14:textId="77777777" w:rsidR="00F1119A" w:rsidRPr="00F1119A" w:rsidRDefault="00F1119A" w:rsidP="00F1119A">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14:paraId="760CFE0B" w14:textId="77777777" w:rsidR="00F1119A" w:rsidRPr="00DD0F4F" w:rsidRDefault="00F1119A" w:rsidP="00F1119A">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betreft de indeling of groepering van besluiten naar hun aard, zoals bouwvergunning, ontheffing geluidhinder en </w:t>
            </w:r>
            <w:r w:rsidRPr="00DD0F4F">
              <w:rPr>
                <w:rFonts w:ascii="Arial" w:eastAsia="Times New Roman" w:hAnsi="Arial" w:cs="Arial"/>
                <w:color w:val="000000"/>
                <w:sz w:val="20"/>
                <w:szCs w:val="20"/>
                <w:lang w:val="nl-NL"/>
              </w:rPr>
              <w:lastRenderedPageBreak/>
              <w:t>monumentensubsidie</w:t>
            </w:r>
          </w:p>
        </w:tc>
      </w:tr>
      <w:tr w:rsidR="00DD0F4F" w:rsidRPr="00AE1A91" w14:paraId="64A41924" w14:textId="77777777" w:rsidTr="008800FC">
        <w:tc>
          <w:tcPr>
            <w:tcW w:w="3600" w:type="dxa"/>
            <w:tcBorders>
              <w:top w:val="nil"/>
              <w:left w:val="nil"/>
              <w:bottom w:val="nil"/>
              <w:right w:val="nil"/>
            </w:tcBorders>
          </w:tcPr>
          <w:p w14:paraId="65B2F30C" w14:textId="77777777" w:rsidR="00DD0F4F" w:rsidRPr="005E066D" w:rsidRDefault="00DD0F4F" w:rsidP="00F1119A">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1D230C85" w14:textId="77777777" w:rsidR="00DD0F4F" w:rsidRPr="00DD0F4F" w:rsidRDefault="00DD0F4F" w:rsidP="00F1119A">
            <w:pPr>
              <w:autoSpaceDE w:val="0"/>
              <w:autoSpaceDN w:val="0"/>
              <w:adjustRightInd w:val="0"/>
              <w:spacing w:after="0" w:line="240" w:lineRule="auto"/>
              <w:rPr>
                <w:rFonts w:ascii="Arial" w:eastAsia="Times New Roman" w:hAnsi="Arial" w:cs="Arial"/>
                <w:color w:val="000000"/>
                <w:sz w:val="20"/>
                <w:szCs w:val="20"/>
                <w:lang w:val="nl-NL"/>
              </w:rPr>
            </w:pPr>
          </w:p>
        </w:tc>
      </w:tr>
      <w:tr w:rsidR="00F1119A" w:rsidRPr="00F1119A" w14:paraId="3C5942A9" w14:textId="77777777" w:rsidTr="008800FC">
        <w:tc>
          <w:tcPr>
            <w:tcW w:w="3600" w:type="dxa"/>
            <w:tcBorders>
              <w:top w:val="nil"/>
              <w:left w:val="nil"/>
              <w:bottom w:val="nil"/>
              <w:right w:val="nil"/>
            </w:tcBorders>
          </w:tcPr>
          <w:p w14:paraId="06655738"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259" w:name="BKM_18CE1A33_7D01_46ea_9F26_FEC7CBE79CFE"/>
            <w:bookmarkEnd w:id="259"/>
            <w:r w:rsidRPr="00F1119A">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14:paraId="78CFAA59"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i/>
                <w:iCs/>
                <w:color w:val="000000"/>
                <w:sz w:val="20"/>
                <w:szCs w:val="20"/>
              </w:rPr>
              <w:t>Code</w:t>
            </w:r>
          </w:p>
        </w:tc>
        <w:tc>
          <w:tcPr>
            <w:tcW w:w="3330" w:type="dxa"/>
            <w:tcBorders>
              <w:top w:val="nil"/>
              <w:left w:val="nil"/>
              <w:bottom w:val="nil"/>
              <w:right w:val="nil"/>
            </w:tcBorders>
          </w:tcPr>
          <w:p w14:paraId="51C72293"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i/>
                <w:iCs/>
                <w:color w:val="000000"/>
                <w:sz w:val="20"/>
                <w:szCs w:val="20"/>
              </w:rPr>
              <w:t>Gegevensnaam</w:t>
            </w:r>
          </w:p>
        </w:tc>
        <w:tc>
          <w:tcPr>
            <w:tcW w:w="1350" w:type="dxa"/>
            <w:tcBorders>
              <w:top w:val="nil"/>
              <w:left w:val="nil"/>
              <w:bottom w:val="nil"/>
              <w:right w:val="nil"/>
            </w:tcBorders>
          </w:tcPr>
          <w:p w14:paraId="5F86402F"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i/>
                <w:iCs/>
                <w:color w:val="000000"/>
                <w:sz w:val="20"/>
                <w:szCs w:val="20"/>
              </w:rPr>
              <w:t>Herkomst</w:t>
            </w:r>
          </w:p>
        </w:tc>
      </w:tr>
      <w:tr w:rsidR="00F1119A" w:rsidRPr="00F1119A" w14:paraId="7AA0BB7E" w14:textId="77777777" w:rsidTr="008800FC">
        <w:tc>
          <w:tcPr>
            <w:tcW w:w="3600" w:type="dxa"/>
            <w:tcBorders>
              <w:top w:val="nil"/>
              <w:left w:val="nil"/>
              <w:bottom w:val="nil"/>
              <w:right w:val="nil"/>
            </w:tcBorders>
          </w:tcPr>
          <w:p w14:paraId="475F2356"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27DB8132"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color w:val="000000"/>
                <w:sz w:val="20"/>
                <w:szCs w:val="20"/>
              </w:rPr>
              <w:t>0002</w:t>
            </w:r>
          </w:p>
        </w:tc>
        <w:tc>
          <w:tcPr>
            <w:tcW w:w="3330" w:type="dxa"/>
            <w:tcBorders>
              <w:top w:val="nil"/>
              <w:left w:val="nil"/>
              <w:bottom w:val="nil"/>
              <w:right w:val="nil"/>
            </w:tcBorders>
          </w:tcPr>
          <w:p w14:paraId="2AF824AC" w14:textId="77777777" w:rsidR="00F1119A" w:rsidRPr="00F1119A" w:rsidRDefault="00DA5D93"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Besluittype-omschrijving</w:t>
            </w:r>
            <w:r w:rsidRPr="00F1119A">
              <w:rPr>
                <w:rFonts w:ascii="Arial" w:hAnsi="Arial" w:cs="Arial"/>
                <w:sz w:val="20"/>
                <w:szCs w:val="20"/>
                <w:lang w:val="en-AU"/>
              </w:rPr>
              <w:fldChar w:fldCharType="end"/>
            </w:r>
          </w:p>
        </w:tc>
        <w:tc>
          <w:tcPr>
            <w:tcW w:w="1350" w:type="dxa"/>
            <w:tcBorders>
              <w:top w:val="nil"/>
              <w:left w:val="nil"/>
              <w:bottom w:val="nil"/>
              <w:right w:val="nil"/>
            </w:tcBorders>
          </w:tcPr>
          <w:p w14:paraId="0CA3953B"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del w:id="260" w:author="Arjan" w:date="2013-07-08T16:23:00Z">
              <w:r w:rsidRPr="00F1119A" w:rsidDel="008800FC">
                <w:rPr>
                  <w:rFonts w:ascii="Arial" w:eastAsia="Times New Roman" w:hAnsi="Arial" w:cs="Arial"/>
                  <w:color w:val="000000"/>
                  <w:sz w:val="20"/>
                  <w:szCs w:val="20"/>
                </w:rPr>
                <w:delText>GFO Zaken 2004</w:delText>
              </w:r>
            </w:del>
            <w:ins w:id="261" w:author="Arjan" w:date="2013-07-08T16:23:00Z">
              <w:r w:rsidR="008800FC">
                <w:rPr>
                  <w:rFonts w:ascii="Arial" w:eastAsia="Times New Roman" w:hAnsi="Arial" w:cs="Arial"/>
                  <w:color w:val="000000"/>
                  <w:sz w:val="20"/>
                  <w:szCs w:val="20"/>
                </w:rPr>
                <w:t>ZTC</w:t>
              </w:r>
            </w:ins>
          </w:p>
        </w:tc>
      </w:tr>
      <w:tr w:rsidR="008800FC" w:rsidRPr="00F1119A" w14:paraId="40D9ACF4" w14:textId="77777777" w:rsidTr="008800FC">
        <w:tc>
          <w:tcPr>
            <w:tcW w:w="3600" w:type="dxa"/>
            <w:tcBorders>
              <w:top w:val="nil"/>
              <w:left w:val="nil"/>
              <w:bottom w:val="nil"/>
              <w:right w:val="nil"/>
            </w:tcBorders>
          </w:tcPr>
          <w:p w14:paraId="0345C06C" w14:textId="77777777" w:rsidR="008800FC"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25F3953A" w14:textId="77777777" w:rsidR="008800FC"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CB08913" w14:textId="77777777" w:rsidR="008800FC" w:rsidRPr="00F1119A" w:rsidRDefault="008800FC" w:rsidP="00F1119A">
            <w:pPr>
              <w:autoSpaceDE w:val="0"/>
              <w:autoSpaceDN w:val="0"/>
              <w:adjustRightInd w:val="0"/>
              <w:spacing w:after="0" w:line="240" w:lineRule="auto"/>
              <w:rPr>
                <w:rFonts w:ascii="Arial" w:hAnsi="Arial" w:cs="Arial"/>
                <w:sz w:val="20"/>
                <w:szCs w:val="20"/>
                <w:lang w:val="en-AU"/>
              </w:rPr>
            </w:pPr>
            <w:ins w:id="262" w:author="Arjan" w:date="2013-07-08T16:23:00Z">
              <w:r>
                <w:rPr>
                  <w:rFonts w:ascii="Arial" w:hAnsi="Arial" w:cs="Arial"/>
                  <w:sz w:val="20"/>
                  <w:szCs w:val="20"/>
                  <w:lang w:val="en-AU"/>
                </w:rPr>
                <w:t>Domein</w:t>
              </w:r>
            </w:ins>
          </w:p>
        </w:tc>
        <w:tc>
          <w:tcPr>
            <w:tcW w:w="1350" w:type="dxa"/>
            <w:tcBorders>
              <w:top w:val="nil"/>
              <w:left w:val="nil"/>
              <w:bottom w:val="nil"/>
              <w:right w:val="nil"/>
            </w:tcBorders>
          </w:tcPr>
          <w:p w14:paraId="6B874E74" w14:textId="77777777" w:rsidR="008800FC"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ins w:id="263" w:author="Arjan" w:date="2013-07-08T16:23:00Z">
              <w:r>
                <w:rPr>
                  <w:rFonts w:ascii="Arial" w:eastAsia="Times New Roman" w:hAnsi="Arial" w:cs="Arial"/>
                  <w:color w:val="000000"/>
                  <w:sz w:val="20"/>
                  <w:szCs w:val="20"/>
                </w:rPr>
                <w:t>ZTC</w:t>
              </w:r>
            </w:ins>
          </w:p>
        </w:tc>
      </w:tr>
      <w:tr w:rsidR="008800FC" w:rsidRPr="00F1119A" w14:paraId="54922FD8" w14:textId="77777777" w:rsidTr="008800FC">
        <w:tc>
          <w:tcPr>
            <w:tcW w:w="3600" w:type="dxa"/>
            <w:tcBorders>
              <w:top w:val="nil"/>
              <w:left w:val="nil"/>
              <w:bottom w:val="nil"/>
              <w:right w:val="nil"/>
            </w:tcBorders>
          </w:tcPr>
          <w:p w14:paraId="79CCED5F" w14:textId="77777777" w:rsidR="008800FC"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45BB4275" w14:textId="77777777" w:rsidR="008800FC"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BF1608A" w14:textId="77777777" w:rsidR="008800FC" w:rsidRPr="00F1119A" w:rsidRDefault="008800FC" w:rsidP="00F1119A">
            <w:pPr>
              <w:autoSpaceDE w:val="0"/>
              <w:autoSpaceDN w:val="0"/>
              <w:adjustRightInd w:val="0"/>
              <w:spacing w:after="0" w:line="240" w:lineRule="auto"/>
              <w:rPr>
                <w:rFonts w:ascii="Arial" w:hAnsi="Arial" w:cs="Arial"/>
                <w:sz w:val="20"/>
                <w:szCs w:val="20"/>
                <w:lang w:val="en-AU"/>
              </w:rPr>
            </w:pPr>
            <w:ins w:id="264" w:author="Arjan" w:date="2013-07-08T16:23:00Z">
              <w:r>
                <w:rPr>
                  <w:rFonts w:ascii="Arial" w:hAnsi="Arial" w:cs="Arial"/>
                  <w:sz w:val="20"/>
                  <w:szCs w:val="20"/>
                  <w:lang w:val="en-AU"/>
                </w:rPr>
                <w:t>RSIN</w:t>
              </w:r>
            </w:ins>
          </w:p>
        </w:tc>
        <w:tc>
          <w:tcPr>
            <w:tcW w:w="1350" w:type="dxa"/>
            <w:tcBorders>
              <w:top w:val="nil"/>
              <w:left w:val="nil"/>
              <w:bottom w:val="nil"/>
              <w:right w:val="nil"/>
            </w:tcBorders>
          </w:tcPr>
          <w:p w14:paraId="36116666" w14:textId="77777777" w:rsidR="008800FC"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ins w:id="265" w:author="Arjan" w:date="2013-07-08T16:23:00Z">
              <w:r>
                <w:rPr>
                  <w:rFonts w:ascii="Arial" w:eastAsia="Times New Roman" w:hAnsi="Arial" w:cs="Arial"/>
                  <w:color w:val="000000"/>
                  <w:sz w:val="20"/>
                  <w:szCs w:val="20"/>
                </w:rPr>
                <w:t>ZTC</w:t>
              </w:r>
            </w:ins>
          </w:p>
        </w:tc>
      </w:tr>
      <w:tr w:rsidR="00F1119A" w:rsidRPr="00F1119A" w14:paraId="6FA9BC51" w14:textId="77777777" w:rsidTr="008800FC">
        <w:tc>
          <w:tcPr>
            <w:tcW w:w="3600" w:type="dxa"/>
            <w:tcBorders>
              <w:top w:val="nil"/>
              <w:left w:val="nil"/>
              <w:bottom w:val="nil"/>
              <w:right w:val="nil"/>
            </w:tcBorders>
          </w:tcPr>
          <w:p w14:paraId="074254AD"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266" w:name="BKM_8BE8C74F_8889_48b6_836E_38B82048D065"/>
            <w:bookmarkEnd w:id="266"/>
          </w:p>
        </w:tc>
        <w:tc>
          <w:tcPr>
            <w:tcW w:w="1080" w:type="dxa"/>
            <w:tcBorders>
              <w:top w:val="nil"/>
              <w:left w:val="nil"/>
              <w:bottom w:val="nil"/>
              <w:right w:val="nil"/>
            </w:tcBorders>
          </w:tcPr>
          <w:p w14:paraId="16B73735"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DCDB53D" w14:textId="77777777" w:rsidR="00F1119A" w:rsidRPr="00F1119A" w:rsidRDefault="00DA5D93"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Besluittype-omschrijving generiek</w:t>
            </w:r>
            <w:r w:rsidRPr="00F1119A">
              <w:rPr>
                <w:rFonts w:ascii="Arial" w:hAnsi="Arial" w:cs="Arial"/>
                <w:sz w:val="20"/>
                <w:szCs w:val="20"/>
                <w:lang w:val="en-AU"/>
              </w:rPr>
              <w:fldChar w:fldCharType="end"/>
            </w:r>
          </w:p>
        </w:tc>
        <w:tc>
          <w:tcPr>
            <w:tcW w:w="1350" w:type="dxa"/>
            <w:tcBorders>
              <w:top w:val="nil"/>
              <w:left w:val="nil"/>
              <w:bottom w:val="nil"/>
              <w:right w:val="nil"/>
            </w:tcBorders>
          </w:tcPr>
          <w:p w14:paraId="27AE957E"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del w:id="267" w:author="Arjan" w:date="2013-07-08T16:23:00Z">
              <w:r w:rsidRPr="00F1119A" w:rsidDel="008800FC">
                <w:rPr>
                  <w:rFonts w:ascii="Arial" w:eastAsia="Times New Roman" w:hAnsi="Arial" w:cs="Arial"/>
                  <w:color w:val="000000"/>
                  <w:sz w:val="20"/>
                  <w:szCs w:val="20"/>
                </w:rPr>
                <w:delText>KING</w:delText>
              </w:r>
            </w:del>
            <w:ins w:id="268" w:author="Arjan" w:date="2013-07-08T16:23:00Z">
              <w:r w:rsidR="008800FC">
                <w:rPr>
                  <w:rFonts w:ascii="Arial" w:eastAsia="Times New Roman" w:hAnsi="Arial" w:cs="Arial"/>
                  <w:color w:val="000000"/>
                  <w:sz w:val="20"/>
                  <w:szCs w:val="20"/>
                </w:rPr>
                <w:t>ZTC</w:t>
              </w:r>
            </w:ins>
          </w:p>
        </w:tc>
      </w:tr>
      <w:tr w:rsidR="00F1119A" w:rsidRPr="00F1119A" w14:paraId="6A7DE99E" w14:textId="77777777" w:rsidTr="008800FC">
        <w:tc>
          <w:tcPr>
            <w:tcW w:w="3600" w:type="dxa"/>
            <w:tcBorders>
              <w:top w:val="nil"/>
              <w:left w:val="nil"/>
              <w:bottom w:val="nil"/>
              <w:right w:val="nil"/>
            </w:tcBorders>
          </w:tcPr>
          <w:p w14:paraId="5DAA5C72"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269" w:name="BKM_3052E599_A918_4ef0_A1EF_AFD2658F6832"/>
            <w:bookmarkEnd w:id="269"/>
          </w:p>
        </w:tc>
        <w:tc>
          <w:tcPr>
            <w:tcW w:w="1080" w:type="dxa"/>
            <w:tcBorders>
              <w:top w:val="nil"/>
              <w:left w:val="nil"/>
              <w:bottom w:val="nil"/>
              <w:right w:val="nil"/>
            </w:tcBorders>
          </w:tcPr>
          <w:p w14:paraId="6BA96657"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5CC80B25" w14:textId="77777777" w:rsidR="00F1119A" w:rsidRPr="00F1119A" w:rsidRDefault="00DA5D93"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Besluitcategorie</w:t>
            </w:r>
            <w:r w:rsidRPr="00F1119A">
              <w:rPr>
                <w:rFonts w:ascii="Arial" w:hAnsi="Arial" w:cs="Arial"/>
                <w:sz w:val="20"/>
                <w:szCs w:val="20"/>
                <w:lang w:val="en-AU"/>
              </w:rPr>
              <w:fldChar w:fldCharType="end"/>
            </w:r>
          </w:p>
        </w:tc>
        <w:tc>
          <w:tcPr>
            <w:tcW w:w="1350" w:type="dxa"/>
            <w:tcBorders>
              <w:top w:val="nil"/>
              <w:left w:val="nil"/>
              <w:bottom w:val="nil"/>
              <w:right w:val="nil"/>
            </w:tcBorders>
          </w:tcPr>
          <w:p w14:paraId="016067E2"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del w:id="270" w:author="Arjan" w:date="2013-07-08T16:24:00Z">
              <w:r w:rsidRPr="00F1119A" w:rsidDel="008800FC">
                <w:rPr>
                  <w:rFonts w:ascii="Arial" w:eastAsia="Times New Roman" w:hAnsi="Arial" w:cs="Arial"/>
                  <w:color w:val="000000"/>
                  <w:sz w:val="20"/>
                  <w:szCs w:val="20"/>
                </w:rPr>
                <w:delText>KING</w:delText>
              </w:r>
            </w:del>
            <w:ins w:id="271" w:author="Arjan" w:date="2013-07-08T16:24:00Z">
              <w:r w:rsidR="008800FC">
                <w:rPr>
                  <w:rFonts w:ascii="Arial" w:eastAsia="Times New Roman" w:hAnsi="Arial" w:cs="Arial"/>
                  <w:color w:val="000000"/>
                  <w:sz w:val="20"/>
                  <w:szCs w:val="20"/>
                </w:rPr>
                <w:t>ZTC</w:t>
              </w:r>
            </w:ins>
          </w:p>
        </w:tc>
      </w:tr>
      <w:tr w:rsidR="00F1119A" w:rsidRPr="00F1119A" w14:paraId="13E5B39C" w14:textId="77777777" w:rsidTr="008800FC">
        <w:tc>
          <w:tcPr>
            <w:tcW w:w="3600" w:type="dxa"/>
            <w:tcBorders>
              <w:top w:val="nil"/>
              <w:left w:val="nil"/>
              <w:bottom w:val="nil"/>
              <w:right w:val="nil"/>
            </w:tcBorders>
          </w:tcPr>
          <w:p w14:paraId="7B784C28"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272" w:name="BKM_A98C7780_3783_4ed9_8A28_9B6A1D6DF84D"/>
            <w:bookmarkEnd w:id="272"/>
          </w:p>
        </w:tc>
        <w:tc>
          <w:tcPr>
            <w:tcW w:w="1080" w:type="dxa"/>
            <w:tcBorders>
              <w:top w:val="nil"/>
              <w:left w:val="nil"/>
              <w:bottom w:val="nil"/>
              <w:right w:val="nil"/>
            </w:tcBorders>
          </w:tcPr>
          <w:p w14:paraId="510E8634"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53F537B" w14:textId="77777777" w:rsidR="00F1119A" w:rsidRPr="00F1119A" w:rsidRDefault="00DA5D93"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Reactietermijn</w:t>
            </w:r>
            <w:r w:rsidRPr="00F1119A">
              <w:rPr>
                <w:rFonts w:ascii="Arial" w:hAnsi="Arial" w:cs="Arial"/>
                <w:sz w:val="20"/>
                <w:szCs w:val="20"/>
                <w:lang w:val="en-AU"/>
              </w:rPr>
              <w:fldChar w:fldCharType="end"/>
            </w:r>
          </w:p>
        </w:tc>
        <w:tc>
          <w:tcPr>
            <w:tcW w:w="1350" w:type="dxa"/>
            <w:tcBorders>
              <w:top w:val="nil"/>
              <w:left w:val="nil"/>
              <w:bottom w:val="nil"/>
              <w:right w:val="nil"/>
            </w:tcBorders>
          </w:tcPr>
          <w:p w14:paraId="59726050"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del w:id="273" w:author="Arjan" w:date="2013-07-08T16:24:00Z">
              <w:r w:rsidRPr="00F1119A" w:rsidDel="008800FC">
                <w:rPr>
                  <w:rFonts w:ascii="Arial" w:eastAsia="Times New Roman" w:hAnsi="Arial" w:cs="Arial"/>
                  <w:color w:val="000000"/>
                  <w:sz w:val="20"/>
                  <w:szCs w:val="20"/>
                </w:rPr>
                <w:delText>KING</w:delText>
              </w:r>
            </w:del>
            <w:ins w:id="274" w:author="Arjan" w:date="2013-07-08T16:24:00Z">
              <w:r w:rsidR="008800FC">
                <w:rPr>
                  <w:rFonts w:ascii="Arial" w:eastAsia="Times New Roman" w:hAnsi="Arial" w:cs="Arial"/>
                  <w:color w:val="000000"/>
                  <w:sz w:val="20"/>
                  <w:szCs w:val="20"/>
                </w:rPr>
                <w:t>ZTC</w:t>
              </w:r>
            </w:ins>
          </w:p>
        </w:tc>
      </w:tr>
      <w:tr w:rsidR="00F1119A" w:rsidRPr="00F1119A" w14:paraId="700CD6DD" w14:textId="77777777" w:rsidTr="008800FC">
        <w:tc>
          <w:tcPr>
            <w:tcW w:w="3600" w:type="dxa"/>
            <w:tcBorders>
              <w:top w:val="nil"/>
              <w:left w:val="nil"/>
              <w:bottom w:val="nil"/>
              <w:right w:val="nil"/>
            </w:tcBorders>
          </w:tcPr>
          <w:p w14:paraId="6E281347"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275" w:name="BKM_FE046257_7D23_4298_8E61_A01B8307AE9D"/>
            <w:bookmarkEnd w:id="275"/>
          </w:p>
        </w:tc>
        <w:tc>
          <w:tcPr>
            <w:tcW w:w="1080" w:type="dxa"/>
            <w:tcBorders>
              <w:top w:val="nil"/>
              <w:left w:val="nil"/>
              <w:bottom w:val="nil"/>
              <w:right w:val="nil"/>
            </w:tcBorders>
          </w:tcPr>
          <w:p w14:paraId="1278800F"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3D57D44" w14:textId="77777777" w:rsidR="00F1119A" w:rsidRPr="00F1119A" w:rsidRDefault="00DA5D93"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Publicatie-indicatie</w:t>
            </w:r>
            <w:r w:rsidRPr="00F1119A">
              <w:rPr>
                <w:rFonts w:ascii="Arial" w:hAnsi="Arial" w:cs="Arial"/>
                <w:sz w:val="20"/>
                <w:szCs w:val="20"/>
                <w:lang w:val="en-AU"/>
              </w:rPr>
              <w:fldChar w:fldCharType="end"/>
            </w:r>
          </w:p>
        </w:tc>
        <w:tc>
          <w:tcPr>
            <w:tcW w:w="1350" w:type="dxa"/>
            <w:tcBorders>
              <w:top w:val="nil"/>
              <w:left w:val="nil"/>
              <w:bottom w:val="nil"/>
              <w:right w:val="nil"/>
            </w:tcBorders>
          </w:tcPr>
          <w:p w14:paraId="20336DED"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del w:id="276" w:author="Arjan" w:date="2013-07-08T16:24:00Z">
              <w:r w:rsidRPr="00F1119A" w:rsidDel="008800FC">
                <w:rPr>
                  <w:rFonts w:ascii="Arial" w:eastAsia="Times New Roman" w:hAnsi="Arial" w:cs="Arial"/>
                  <w:color w:val="000000"/>
                  <w:sz w:val="20"/>
                  <w:szCs w:val="20"/>
                </w:rPr>
                <w:delText>KING</w:delText>
              </w:r>
            </w:del>
            <w:ins w:id="277" w:author="Arjan" w:date="2013-07-08T16:24:00Z">
              <w:r w:rsidR="008800FC">
                <w:rPr>
                  <w:rFonts w:ascii="Arial" w:eastAsia="Times New Roman" w:hAnsi="Arial" w:cs="Arial"/>
                  <w:color w:val="000000"/>
                  <w:sz w:val="20"/>
                  <w:szCs w:val="20"/>
                </w:rPr>
                <w:t>ZTC</w:t>
              </w:r>
            </w:ins>
          </w:p>
        </w:tc>
      </w:tr>
      <w:tr w:rsidR="00F1119A" w:rsidRPr="00F1119A" w14:paraId="617B5575" w14:textId="77777777" w:rsidTr="008800FC">
        <w:tc>
          <w:tcPr>
            <w:tcW w:w="3600" w:type="dxa"/>
            <w:tcBorders>
              <w:top w:val="nil"/>
              <w:left w:val="nil"/>
              <w:bottom w:val="nil"/>
              <w:right w:val="nil"/>
            </w:tcBorders>
          </w:tcPr>
          <w:p w14:paraId="379BDE36"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278" w:name="BKM_3D9A0DEA_5459_4127_AAA7_FFF44092CE3A"/>
            <w:bookmarkEnd w:id="278"/>
          </w:p>
        </w:tc>
        <w:tc>
          <w:tcPr>
            <w:tcW w:w="1080" w:type="dxa"/>
            <w:tcBorders>
              <w:top w:val="nil"/>
              <w:left w:val="nil"/>
              <w:bottom w:val="nil"/>
              <w:right w:val="nil"/>
            </w:tcBorders>
          </w:tcPr>
          <w:p w14:paraId="71A89641"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6B99373E" w14:textId="77777777" w:rsidR="00F1119A" w:rsidRPr="00F1119A" w:rsidRDefault="00DA5D93"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Publicatietekst</w:t>
            </w:r>
            <w:r w:rsidRPr="00F1119A">
              <w:rPr>
                <w:rFonts w:ascii="Arial" w:hAnsi="Arial" w:cs="Arial"/>
                <w:sz w:val="20"/>
                <w:szCs w:val="20"/>
                <w:lang w:val="en-AU"/>
              </w:rPr>
              <w:fldChar w:fldCharType="end"/>
            </w:r>
          </w:p>
        </w:tc>
        <w:tc>
          <w:tcPr>
            <w:tcW w:w="1350" w:type="dxa"/>
            <w:tcBorders>
              <w:top w:val="nil"/>
              <w:left w:val="nil"/>
              <w:bottom w:val="nil"/>
              <w:right w:val="nil"/>
            </w:tcBorders>
          </w:tcPr>
          <w:p w14:paraId="6FE93AA2"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del w:id="279" w:author="Arjan" w:date="2013-07-08T16:24:00Z">
              <w:r w:rsidRPr="00F1119A" w:rsidDel="008800FC">
                <w:rPr>
                  <w:rFonts w:ascii="Arial" w:eastAsia="Times New Roman" w:hAnsi="Arial" w:cs="Arial"/>
                  <w:color w:val="000000"/>
                  <w:sz w:val="20"/>
                  <w:szCs w:val="20"/>
                </w:rPr>
                <w:delText>KING</w:delText>
              </w:r>
            </w:del>
            <w:ins w:id="280" w:author="Arjan" w:date="2013-07-08T16:24:00Z">
              <w:r w:rsidR="008800FC">
                <w:rPr>
                  <w:rFonts w:ascii="Arial" w:eastAsia="Times New Roman" w:hAnsi="Arial" w:cs="Arial"/>
                  <w:color w:val="000000"/>
                  <w:sz w:val="20"/>
                  <w:szCs w:val="20"/>
                </w:rPr>
                <w:t>ZTC</w:t>
              </w:r>
            </w:ins>
          </w:p>
        </w:tc>
      </w:tr>
      <w:tr w:rsidR="00F1119A" w:rsidRPr="00F1119A" w14:paraId="3AEEDAC6" w14:textId="77777777" w:rsidTr="008800FC">
        <w:tc>
          <w:tcPr>
            <w:tcW w:w="3600" w:type="dxa"/>
            <w:tcBorders>
              <w:top w:val="nil"/>
              <w:left w:val="nil"/>
              <w:bottom w:val="nil"/>
              <w:right w:val="nil"/>
            </w:tcBorders>
          </w:tcPr>
          <w:p w14:paraId="538A460A"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281" w:name="BKM_01348FCA_4DD9_413f_A4C1_ECB4170E91C0"/>
            <w:bookmarkEnd w:id="281"/>
          </w:p>
        </w:tc>
        <w:tc>
          <w:tcPr>
            <w:tcW w:w="1080" w:type="dxa"/>
            <w:tcBorders>
              <w:top w:val="nil"/>
              <w:left w:val="nil"/>
              <w:bottom w:val="nil"/>
              <w:right w:val="nil"/>
            </w:tcBorders>
          </w:tcPr>
          <w:p w14:paraId="7AADD3FB"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79AA4907" w14:textId="77777777" w:rsidR="00F1119A" w:rsidRPr="00F1119A" w:rsidRDefault="00DA5D93"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Publicatietermijn</w:t>
            </w:r>
            <w:r w:rsidRPr="00F1119A">
              <w:rPr>
                <w:rFonts w:ascii="Arial" w:hAnsi="Arial" w:cs="Arial"/>
                <w:sz w:val="20"/>
                <w:szCs w:val="20"/>
                <w:lang w:val="en-AU"/>
              </w:rPr>
              <w:fldChar w:fldCharType="end"/>
            </w:r>
          </w:p>
        </w:tc>
        <w:tc>
          <w:tcPr>
            <w:tcW w:w="1350" w:type="dxa"/>
            <w:tcBorders>
              <w:top w:val="nil"/>
              <w:left w:val="nil"/>
              <w:bottom w:val="nil"/>
              <w:right w:val="nil"/>
            </w:tcBorders>
          </w:tcPr>
          <w:p w14:paraId="14C093B2"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del w:id="282" w:author="Arjan" w:date="2013-07-08T16:24:00Z">
              <w:r w:rsidRPr="00F1119A" w:rsidDel="008800FC">
                <w:rPr>
                  <w:rFonts w:ascii="Arial" w:eastAsia="Times New Roman" w:hAnsi="Arial" w:cs="Arial"/>
                  <w:color w:val="000000"/>
                  <w:sz w:val="20"/>
                  <w:szCs w:val="20"/>
                </w:rPr>
                <w:delText>KING</w:delText>
              </w:r>
            </w:del>
            <w:ins w:id="283" w:author="Arjan" w:date="2013-07-08T16:24:00Z">
              <w:r w:rsidR="008800FC">
                <w:rPr>
                  <w:rFonts w:ascii="Arial" w:eastAsia="Times New Roman" w:hAnsi="Arial" w:cs="Arial"/>
                  <w:color w:val="000000"/>
                  <w:sz w:val="20"/>
                  <w:szCs w:val="20"/>
                </w:rPr>
                <w:t>ZTC</w:t>
              </w:r>
            </w:ins>
          </w:p>
        </w:tc>
      </w:tr>
      <w:tr w:rsidR="00F1119A" w:rsidRPr="00F1119A" w14:paraId="4C0FA4B6" w14:textId="77777777" w:rsidTr="008800FC">
        <w:tc>
          <w:tcPr>
            <w:tcW w:w="3600" w:type="dxa"/>
            <w:tcBorders>
              <w:top w:val="nil"/>
              <w:left w:val="nil"/>
              <w:bottom w:val="nil"/>
              <w:right w:val="nil"/>
            </w:tcBorders>
          </w:tcPr>
          <w:p w14:paraId="784B9FDD"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284" w:name="BKM_E1C976E9_C157_4484_ADB6_0E2F8EE1D69E"/>
            <w:bookmarkEnd w:id="284"/>
          </w:p>
        </w:tc>
        <w:tc>
          <w:tcPr>
            <w:tcW w:w="1080" w:type="dxa"/>
            <w:tcBorders>
              <w:top w:val="nil"/>
              <w:left w:val="nil"/>
              <w:bottom w:val="nil"/>
              <w:right w:val="nil"/>
            </w:tcBorders>
          </w:tcPr>
          <w:p w14:paraId="0840DB7F"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B315481" w14:textId="77777777" w:rsidR="00F1119A" w:rsidRPr="00F1119A" w:rsidRDefault="00DA5D93"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Datum begin geldigheid besluittype</w:t>
            </w:r>
            <w:r w:rsidRPr="00F1119A">
              <w:rPr>
                <w:rFonts w:ascii="Arial" w:hAnsi="Arial" w:cs="Arial"/>
                <w:sz w:val="20"/>
                <w:szCs w:val="20"/>
                <w:lang w:val="en-AU"/>
              </w:rPr>
              <w:fldChar w:fldCharType="end"/>
            </w:r>
          </w:p>
        </w:tc>
        <w:tc>
          <w:tcPr>
            <w:tcW w:w="1350" w:type="dxa"/>
            <w:tcBorders>
              <w:top w:val="nil"/>
              <w:left w:val="nil"/>
              <w:bottom w:val="nil"/>
              <w:right w:val="nil"/>
            </w:tcBorders>
          </w:tcPr>
          <w:p w14:paraId="6E83A9A2"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del w:id="285" w:author="Arjan" w:date="2013-07-08T16:24:00Z">
              <w:r w:rsidRPr="00F1119A" w:rsidDel="008800FC">
                <w:rPr>
                  <w:rFonts w:ascii="Arial" w:eastAsia="Times New Roman" w:hAnsi="Arial" w:cs="Arial"/>
                  <w:color w:val="000000"/>
                  <w:sz w:val="20"/>
                  <w:szCs w:val="20"/>
                </w:rPr>
                <w:delText>KING</w:delText>
              </w:r>
            </w:del>
            <w:ins w:id="286" w:author="Arjan" w:date="2013-07-08T16:24:00Z">
              <w:r w:rsidR="008800FC">
                <w:rPr>
                  <w:rFonts w:ascii="Arial" w:eastAsia="Times New Roman" w:hAnsi="Arial" w:cs="Arial"/>
                  <w:color w:val="000000"/>
                  <w:sz w:val="20"/>
                  <w:szCs w:val="20"/>
                </w:rPr>
                <w:t>ZTC</w:t>
              </w:r>
            </w:ins>
          </w:p>
        </w:tc>
      </w:tr>
      <w:tr w:rsidR="00F1119A" w:rsidRPr="00F1119A" w14:paraId="1937C082" w14:textId="77777777" w:rsidTr="008800FC">
        <w:tc>
          <w:tcPr>
            <w:tcW w:w="3600" w:type="dxa"/>
            <w:tcBorders>
              <w:top w:val="nil"/>
              <w:left w:val="nil"/>
              <w:bottom w:val="nil"/>
              <w:right w:val="nil"/>
            </w:tcBorders>
          </w:tcPr>
          <w:p w14:paraId="0F2EB383"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287" w:name="BKM_088F2EB4_1FD5_4bf5_9BAE_0D095E28452E"/>
            <w:bookmarkEnd w:id="287"/>
          </w:p>
        </w:tc>
        <w:tc>
          <w:tcPr>
            <w:tcW w:w="1080" w:type="dxa"/>
            <w:tcBorders>
              <w:top w:val="nil"/>
              <w:left w:val="nil"/>
              <w:bottom w:val="nil"/>
              <w:right w:val="nil"/>
            </w:tcBorders>
          </w:tcPr>
          <w:p w14:paraId="0DA95075"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3803DE5" w14:textId="77777777" w:rsidR="00F1119A" w:rsidRPr="00F1119A" w:rsidRDefault="00DA5D93"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Datum einde geldigheid besluittype</w:t>
            </w:r>
            <w:r w:rsidRPr="00F1119A">
              <w:rPr>
                <w:rFonts w:ascii="Arial" w:hAnsi="Arial" w:cs="Arial"/>
                <w:sz w:val="20"/>
                <w:szCs w:val="20"/>
                <w:lang w:val="en-AU"/>
              </w:rPr>
              <w:fldChar w:fldCharType="end"/>
            </w:r>
          </w:p>
        </w:tc>
        <w:tc>
          <w:tcPr>
            <w:tcW w:w="1350" w:type="dxa"/>
            <w:tcBorders>
              <w:top w:val="nil"/>
              <w:left w:val="nil"/>
              <w:bottom w:val="nil"/>
              <w:right w:val="nil"/>
            </w:tcBorders>
          </w:tcPr>
          <w:p w14:paraId="59D3462B"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del w:id="288" w:author="Arjan" w:date="2013-07-08T16:24:00Z">
              <w:r w:rsidRPr="00F1119A" w:rsidDel="008800FC">
                <w:rPr>
                  <w:rFonts w:ascii="Arial" w:eastAsia="Times New Roman" w:hAnsi="Arial" w:cs="Arial"/>
                  <w:color w:val="000000"/>
                  <w:sz w:val="20"/>
                  <w:szCs w:val="20"/>
                </w:rPr>
                <w:delText>KING</w:delText>
              </w:r>
            </w:del>
            <w:ins w:id="289" w:author="Arjan" w:date="2013-07-08T16:24:00Z">
              <w:r w:rsidR="008800FC">
                <w:rPr>
                  <w:rFonts w:ascii="Arial" w:eastAsia="Times New Roman" w:hAnsi="Arial" w:cs="Arial"/>
                  <w:color w:val="000000"/>
                  <w:sz w:val="20"/>
                  <w:szCs w:val="20"/>
                </w:rPr>
                <w:t>ZTC</w:t>
              </w:r>
            </w:ins>
          </w:p>
        </w:tc>
      </w:tr>
    </w:tbl>
    <w:p w14:paraId="0AE0E963" w14:textId="77777777" w:rsidR="00DD0F4F" w:rsidRDefault="002B0B06" w:rsidP="00CF1953">
      <w:pPr>
        <w:rPr>
          <w:lang w:val="nl-NL"/>
        </w:rPr>
      </w:pPr>
      <w:r>
        <w:rPr>
          <w:lang w:val="nl-NL"/>
        </w:rPr>
        <w:br/>
      </w:r>
      <w:r w:rsidR="00415031">
        <w:rPr>
          <w:lang w:val="nl-NL"/>
        </w:rPr>
        <w:t xml:space="preserve">Zie </w:t>
      </w:r>
      <w:r>
        <w:rPr>
          <w:lang w:val="nl-NL"/>
        </w:rPr>
        <w:t>het</w:t>
      </w:r>
      <w:r w:rsidR="00415031">
        <w:rPr>
          <w:lang w:val="nl-NL"/>
        </w:rPr>
        <w:t xml:space="preserve"> </w:t>
      </w:r>
      <w:r>
        <w:rPr>
          <w:lang w:val="nl-NL"/>
        </w:rPr>
        <w:t>Im</w:t>
      </w:r>
      <w:r w:rsidR="00415031">
        <w:rPr>
          <w:lang w:val="nl-NL"/>
        </w:rPr>
        <w:t xml:space="preserve">ZTC </w:t>
      </w:r>
      <w:r>
        <w:rPr>
          <w:lang w:val="nl-NL"/>
        </w:rPr>
        <w:t xml:space="preserve">2.1 </w:t>
      </w:r>
      <w:r w:rsidR="00415031">
        <w:rPr>
          <w:lang w:val="nl-NL"/>
        </w:rPr>
        <w:t>voor beschrijving van het object en de attributen.</w:t>
      </w:r>
    </w:p>
    <w:p w14:paraId="71662A3E" w14:textId="77777777" w:rsidR="002B0B06" w:rsidRPr="002B0B06" w:rsidRDefault="005561F3" w:rsidP="002B0B06">
      <w:pPr>
        <w:pStyle w:val="Kop3"/>
      </w:pPr>
      <w:r>
        <w:fldChar w:fldCharType="begin" w:fldLock="1"/>
      </w:r>
      <w:r>
        <w:instrText>MERGEFIELD Att.Name</w:instrText>
      </w:r>
      <w:r>
        <w:fldChar w:fldCharType="separate"/>
      </w:r>
      <w:bookmarkStart w:id="290" w:name="_Toc517094683"/>
      <w:r w:rsidR="002B0B06" w:rsidRPr="002B0B06">
        <w:t>Besluittype-omschrijving</w:t>
      </w:r>
      <w:bookmarkEnd w:id="290"/>
      <w:r>
        <w:fldChar w:fldCharType="end"/>
      </w:r>
    </w:p>
    <w:p w14:paraId="776F7DF6" w14:textId="77777777" w:rsidR="002B0B06" w:rsidRDefault="002B0B06" w:rsidP="00CF1953">
      <w:pPr>
        <w:rPr>
          <w:lang w:val="nl-NL"/>
        </w:rPr>
      </w:pPr>
      <w:r>
        <w:rPr>
          <w:lang w:val="nl-NL"/>
        </w:rPr>
        <w:t>Deze attribuutsoort maakt deel uit van de unieke aanduiding van het objecttype en dient verplicht van een waarde voorzien te zijn. De kardinaliteit is dienovereenkomstig gewijzigd.</w:t>
      </w:r>
    </w:p>
    <w:p w14:paraId="0B4046DF" w14:textId="77777777" w:rsidR="002B0B06" w:rsidRPr="002B0B06" w:rsidRDefault="00DA5D93" w:rsidP="002B0B06">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CF1953">
        <w:rPr>
          <w:rFonts w:ascii="Arial" w:hAnsi="Arial" w:cs="Arial"/>
          <w:sz w:val="20"/>
          <w:szCs w:val="20"/>
          <w:lang w:val="en-AU"/>
        </w:rPr>
        <w:fldChar w:fldCharType="begin" w:fldLock="1"/>
      </w:r>
      <w:r w:rsidR="002B0B06" w:rsidRPr="00CF1953">
        <w:rPr>
          <w:rFonts w:ascii="Arial" w:hAnsi="Arial" w:cs="Arial"/>
          <w:sz w:val="20"/>
          <w:szCs w:val="20"/>
          <w:lang w:val="en-AU"/>
        </w:rPr>
        <w:instrText xml:space="preserve">MERGEFIELD </w:instrText>
      </w:r>
      <w:r w:rsidR="002B0B06" w:rsidRPr="00CF1953">
        <w:rPr>
          <w:rFonts w:ascii="Arial" w:eastAsia="Times New Roman" w:hAnsi="Arial" w:cs="Arial"/>
          <w:b/>
          <w:bCs/>
          <w:color w:val="004080"/>
          <w:sz w:val="24"/>
          <w:szCs w:val="24"/>
        </w:rPr>
        <w:instrText>Att.Stereotype</w:instrText>
      </w:r>
      <w:r w:rsidRPr="00CF1953">
        <w:rPr>
          <w:rFonts w:ascii="Arial" w:hAnsi="Arial" w:cs="Arial"/>
          <w:sz w:val="20"/>
          <w:szCs w:val="20"/>
          <w:lang w:val="en-AU"/>
        </w:rPr>
        <w:fldChar w:fldCharType="separate"/>
      </w:r>
      <w:r w:rsidR="002B0B06" w:rsidRPr="00CF1953">
        <w:rPr>
          <w:rFonts w:ascii="Arial" w:eastAsia="Times New Roman" w:hAnsi="Arial" w:cs="Arial"/>
          <w:b/>
          <w:bCs/>
          <w:color w:val="004080"/>
          <w:sz w:val="24"/>
          <w:szCs w:val="24"/>
        </w:rPr>
        <w:t>«Attribuutsoort»</w:t>
      </w:r>
      <w:r w:rsidRPr="00CF1953">
        <w:rPr>
          <w:rFonts w:ascii="Arial" w:hAnsi="Arial" w:cs="Arial"/>
          <w:sz w:val="20"/>
          <w:szCs w:val="20"/>
          <w:lang w:val="en-AU"/>
        </w:rPr>
        <w:fldChar w:fldCharType="end"/>
      </w:r>
      <w:r w:rsidR="002B0B06" w:rsidRPr="00CF1953">
        <w:rPr>
          <w:rFonts w:ascii="Arial" w:eastAsia="Times New Roman" w:hAnsi="Arial" w:cs="Arial"/>
          <w:b/>
          <w:bCs/>
          <w:color w:val="004080"/>
          <w:sz w:val="24"/>
          <w:szCs w:val="24"/>
        </w:rPr>
        <w:t xml:space="preserve"> </w:t>
      </w:r>
      <w:r w:rsidR="002B0B06" w:rsidRPr="002B0B06">
        <w:rPr>
          <w:rFonts w:ascii="Arial" w:eastAsia="Times New Roman" w:hAnsi="Arial" w:cs="Arial"/>
          <w:b/>
          <w:bCs/>
          <w:color w:val="004080"/>
          <w:sz w:val="24"/>
          <w:szCs w:val="24"/>
        </w:rPr>
        <w:t>Besluittype-omschrijving</w:t>
      </w:r>
    </w:p>
    <w:tbl>
      <w:tblPr>
        <w:tblW w:w="0" w:type="auto"/>
        <w:tblLayout w:type="fixed"/>
        <w:tblCellMar>
          <w:top w:w="113" w:type="dxa"/>
        </w:tblCellMar>
        <w:tblLook w:val="0000" w:firstRow="0" w:lastRow="0" w:firstColumn="0" w:lastColumn="0" w:noHBand="0" w:noVBand="0"/>
      </w:tblPr>
      <w:tblGrid>
        <w:gridCol w:w="2808"/>
        <w:gridCol w:w="6120"/>
      </w:tblGrid>
      <w:tr w:rsidR="002B0B06" w14:paraId="435E5727" w14:textId="77777777" w:rsidTr="005A5EDD">
        <w:trPr>
          <w:cantSplit/>
        </w:trPr>
        <w:tc>
          <w:tcPr>
            <w:tcW w:w="2808" w:type="dxa"/>
            <w:shd w:val="clear" w:color="auto" w:fill="auto"/>
          </w:tcPr>
          <w:p w14:paraId="3BEBA045"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Naam attribuutsoort</w:t>
            </w:r>
          </w:p>
        </w:tc>
        <w:tc>
          <w:tcPr>
            <w:tcW w:w="6120" w:type="dxa"/>
            <w:shd w:val="clear" w:color="auto" w:fill="auto"/>
          </w:tcPr>
          <w:p w14:paraId="597046F0"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Besluittype-omschrijving</w:t>
            </w:r>
          </w:p>
        </w:tc>
      </w:tr>
      <w:tr w:rsidR="002B0B06" w14:paraId="3503D007" w14:textId="77777777" w:rsidTr="005A5EDD">
        <w:trPr>
          <w:cantSplit/>
        </w:trPr>
        <w:tc>
          <w:tcPr>
            <w:tcW w:w="2808" w:type="dxa"/>
            <w:shd w:val="clear" w:color="auto" w:fill="auto"/>
          </w:tcPr>
          <w:p w14:paraId="15425793"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Herkomst attribuutsoort</w:t>
            </w:r>
          </w:p>
        </w:tc>
        <w:tc>
          <w:tcPr>
            <w:tcW w:w="6120" w:type="dxa"/>
            <w:shd w:val="clear" w:color="auto" w:fill="auto"/>
          </w:tcPr>
          <w:p w14:paraId="2D26652A"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GFO Zaken 2004</w:t>
            </w:r>
          </w:p>
        </w:tc>
      </w:tr>
      <w:tr w:rsidR="002B0B06" w14:paraId="75F991A9" w14:textId="77777777" w:rsidTr="005A5EDD">
        <w:trPr>
          <w:cantSplit/>
        </w:trPr>
        <w:tc>
          <w:tcPr>
            <w:tcW w:w="2808" w:type="dxa"/>
            <w:shd w:val="clear" w:color="auto" w:fill="auto"/>
          </w:tcPr>
          <w:p w14:paraId="6E50793A"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 xml:space="preserve">Code attribuutsoort </w:t>
            </w:r>
          </w:p>
        </w:tc>
        <w:tc>
          <w:tcPr>
            <w:tcW w:w="6120" w:type="dxa"/>
            <w:shd w:val="clear" w:color="auto" w:fill="auto"/>
          </w:tcPr>
          <w:p w14:paraId="20479A5C"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0002</w:t>
            </w:r>
          </w:p>
        </w:tc>
      </w:tr>
      <w:tr w:rsidR="002B0B06" w14:paraId="2C9933EC" w14:textId="77777777" w:rsidTr="005A5EDD">
        <w:trPr>
          <w:cantSplit/>
        </w:trPr>
        <w:tc>
          <w:tcPr>
            <w:tcW w:w="2808" w:type="dxa"/>
            <w:shd w:val="clear" w:color="auto" w:fill="auto"/>
          </w:tcPr>
          <w:p w14:paraId="02560339"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XML-tag attribuutsoort</w:t>
            </w:r>
          </w:p>
        </w:tc>
        <w:tc>
          <w:tcPr>
            <w:tcW w:w="6120" w:type="dxa"/>
            <w:shd w:val="clear" w:color="auto" w:fill="auto"/>
          </w:tcPr>
          <w:p w14:paraId="38C65AE1"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omschrijving</w:t>
            </w:r>
          </w:p>
        </w:tc>
      </w:tr>
      <w:tr w:rsidR="002B0B06" w:rsidRPr="00AE1A91" w14:paraId="2216AF8C" w14:textId="77777777" w:rsidTr="005A5EDD">
        <w:trPr>
          <w:cantSplit/>
        </w:trPr>
        <w:tc>
          <w:tcPr>
            <w:tcW w:w="2808" w:type="dxa"/>
            <w:shd w:val="clear" w:color="auto" w:fill="auto"/>
          </w:tcPr>
          <w:p w14:paraId="0C69A879"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Definitie attribuutsoort</w:t>
            </w:r>
          </w:p>
        </w:tc>
        <w:tc>
          <w:tcPr>
            <w:tcW w:w="6120" w:type="dxa"/>
            <w:shd w:val="clear" w:color="auto" w:fill="auto"/>
          </w:tcPr>
          <w:p w14:paraId="4C70E53A" w14:textId="77777777" w:rsidR="002B0B06" w:rsidRPr="005561F3" w:rsidRDefault="002B0B06" w:rsidP="002B0B06">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Omschrijving van de aard van BESLUITen van het BESLUITTYPE.</w:t>
            </w:r>
          </w:p>
        </w:tc>
      </w:tr>
      <w:tr w:rsidR="002B0B06" w:rsidRPr="00AE1A91" w14:paraId="70483DB1" w14:textId="77777777" w:rsidTr="005A5EDD">
        <w:trPr>
          <w:cantSplit/>
        </w:trPr>
        <w:tc>
          <w:tcPr>
            <w:tcW w:w="2808" w:type="dxa"/>
            <w:shd w:val="clear" w:color="auto" w:fill="auto"/>
          </w:tcPr>
          <w:p w14:paraId="5B5960A7"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Herkomst definitie attribuutsoort</w:t>
            </w:r>
          </w:p>
        </w:tc>
        <w:tc>
          <w:tcPr>
            <w:tcW w:w="6120" w:type="dxa"/>
            <w:shd w:val="clear" w:color="auto" w:fill="auto"/>
          </w:tcPr>
          <w:p w14:paraId="0EDDDBDC" w14:textId="77777777" w:rsidR="002B0B06" w:rsidRPr="005561F3" w:rsidRDefault="002B0B06" w:rsidP="002B0B06">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GFO Zaken 2004, aangepast door KING</w:t>
            </w:r>
          </w:p>
        </w:tc>
      </w:tr>
      <w:tr w:rsidR="002B0B06" w14:paraId="706B9841" w14:textId="77777777" w:rsidTr="005A5EDD">
        <w:trPr>
          <w:cantSplit/>
        </w:trPr>
        <w:tc>
          <w:tcPr>
            <w:tcW w:w="2808" w:type="dxa"/>
            <w:shd w:val="clear" w:color="auto" w:fill="auto"/>
          </w:tcPr>
          <w:p w14:paraId="1E73A70A"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Datum opname attribuutsoort</w:t>
            </w:r>
          </w:p>
        </w:tc>
        <w:tc>
          <w:tcPr>
            <w:tcW w:w="6120" w:type="dxa"/>
            <w:shd w:val="clear" w:color="auto" w:fill="auto"/>
          </w:tcPr>
          <w:p w14:paraId="55DBE84C"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1 juni 2008</w:t>
            </w:r>
          </w:p>
        </w:tc>
      </w:tr>
      <w:tr w:rsidR="002B0B06" w:rsidRPr="00AE1A91" w14:paraId="48A71A18" w14:textId="77777777" w:rsidTr="005A5EDD">
        <w:trPr>
          <w:cantSplit/>
        </w:trPr>
        <w:tc>
          <w:tcPr>
            <w:tcW w:w="2808" w:type="dxa"/>
            <w:shd w:val="clear" w:color="auto" w:fill="auto"/>
          </w:tcPr>
          <w:p w14:paraId="6ABCDDFC"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Toelichting attribuutsoort</w:t>
            </w:r>
          </w:p>
        </w:tc>
        <w:tc>
          <w:tcPr>
            <w:tcW w:w="6120" w:type="dxa"/>
            <w:shd w:val="clear" w:color="auto" w:fill="auto"/>
          </w:tcPr>
          <w:p w14:paraId="6A9D0DCC" w14:textId="77777777" w:rsidR="002B0B06" w:rsidRPr="005561F3" w:rsidRDefault="002B0B06" w:rsidP="002B0B06">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Het gaat hier om een korte omschrijving van de aard van het besluit, ook wel besluitnaam genoemd. Voorbeelden: Lichte bouwvergunning, Kapvergunning, Ontheffing geluidhinder en Monumentensubsidie.</w:t>
            </w:r>
          </w:p>
          <w:p w14:paraId="2627319D" w14:textId="77777777" w:rsidR="002B0B06" w:rsidRPr="005561F3" w:rsidRDefault="002B0B06" w:rsidP="002B0B06">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Het betreft de attribuutsoort Beschikkingomschrijving in het GFO Zaken 2004.</w:t>
            </w:r>
          </w:p>
        </w:tc>
      </w:tr>
      <w:tr w:rsidR="002B0B06" w:rsidRPr="00AE1A91" w14:paraId="0A67C929" w14:textId="77777777" w:rsidTr="005A5EDD">
        <w:trPr>
          <w:cantSplit/>
        </w:trPr>
        <w:tc>
          <w:tcPr>
            <w:tcW w:w="2808" w:type="dxa"/>
            <w:shd w:val="clear" w:color="auto" w:fill="auto"/>
          </w:tcPr>
          <w:p w14:paraId="4DA0DE30"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Domein attribuutsoort</w:t>
            </w:r>
          </w:p>
        </w:tc>
        <w:tc>
          <w:tcPr>
            <w:tcW w:w="6120" w:type="dxa"/>
            <w:shd w:val="clear" w:color="auto" w:fill="auto"/>
          </w:tcPr>
          <w:p w14:paraId="2F78BE9D" w14:textId="77777777" w:rsidR="002B0B06" w:rsidRPr="005561F3" w:rsidRDefault="002B0B06" w:rsidP="002B0B06">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Formaat:</w:t>
            </w:r>
            <w:r w:rsidRPr="005561F3">
              <w:rPr>
                <w:rFonts w:ascii="Arial" w:eastAsia="Times New Roman" w:hAnsi="Arial" w:cs="Arial"/>
                <w:color w:val="000000"/>
                <w:sz w:val="20"/>
                <w:szCs w:val="20"/>
                <w:lang w:val="nl-NL"/>
              </w:rPr>
              <w:tab/>
              <w:t>AN80</w:t>
            </w:r>
          </w:p>
          <w:p w14:paraId="46356B72" w14:textId="77777777" w:rsidR="002B0B06" w:rsidRPr="005561F3" w:rsidRDefault="002B0B06" w:rsidP="002B0B06">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 xml:space="preserve">Waardenverzameling: </w:t>
            </w:r>
            <w:r w:rsidRPr="005561F3">
              <w:rPr>
                <w:rFonts w:ascii="Arial" w:eastAsia="Times New Roman" w:hAnsi="Arial" w:cs="Arial"/>
                <w:color w:val="000000"/>
                <w:sz w:val="20"/>
                <w:szCs w:val="20"/>
                <w:lang w:val="nl-NL"/>
              </w:rPr>
              <w:tab/>
              <w:t>alle alfanumerieke tekens</w:t>
            </w:r>
          </w:p>
        </w:tc>
      </w:tr>
      <w:tr w:rsidR="002B0B06" w14:paraId="4EA4BD15" w14:textId="77777777" w:rsidTr="005A5EDD">
        <w:trPr>
          <w:cantSplit/>
        </w:trPr>
        <w:tc>
          <w:tcPr>
            <w:tcW w:w="2808" w:type="dxa"/>
            <w:shd w:val="clear" w:color="auto" w:fill="auto"/>
          </w:tcPr>
          <w:p w14:paraId="4A9CEE14"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Indicatie materiële historie</w:t>
            </w:r>
          </w:p>
        </w:tc>
        <w:tc>
          <w:tcPr>
            <w:tcW w:w="6120" w:type="dxa"/>
            <w:shd w:val="clear" w:color="auto" w:fill="auto"/>
          </w:tcPr>
          <w:p w14:paraId="01665A59"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Nee</w:t>
            </w:r>
          </w:p>
        </w:tc>
      </w:tr>
      <w:tr w:rsidR="002B0B06" w14:paraId="4B84BE4E" w14:textId="77777777" w:rsidTr="005A5EDD">
        <w:trPr>
          <w:cantSplit/>
        </w:trPr>
        <w:tc>
          <w:tcPr>
            <w:tcW w:w="2808" w:type="dxa"/>
            <w:shd w:val="clear" w:color="auto" w:fill="auto"/>
          </w:tcPr>
          <w:p w14:paraId="20F6A3AD"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Indicatie formele historie</w:t>
            </w:r>
          </w:p>
        </w:tc>
        <w:tc>
          <w:tcPr>
            <w:tcW w:w="6120" w:type="dxa"/>
            <w:shd w:val="clear" w:color="auto" w:fill="auto"/>
          </w:tcPr>
          <w:p w14:paraId="30F1E902"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Nee</w:t>
            </w:r>
          </w:p>
        </w:tc>
      </w:tr>
      <w:tr w:rsidR="002B0B06" w14:paraId="5B8E098B" w14:textId="77777777" w:rsidTr="005A5EDD">
        <w:trPr>
          <w:cantSplit/>
        </w:trPr>
        <w:tc>
          <w:tcPr>
            <w:tcW w:w="2808" w:type="dxa"/>
            <w:shd w:val="clear" w:color="auto" w:fill="auto"/>
          </w:tcPr>
          <w:p w14:paraId="3E85823D"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Aanduiding gebeurtenis</w:t>
            </w:r>
          </w:p>
        </w:tc>
        <w:tc>
          <w:tcPr>
            <w:tcW w:w="6120" w:type="dxa"/>
            <w:shd w:val="clear" w:color="auto" w:fill="auto"/>
          </w:tcPr>
          <w:p w14:paraId="22E23814"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Nee</w:t>
            </w:r>
          </w:p>
        </w:tc>
      </w:tr>
      <w:tr w:rsidR="002B0B06" w14:paraId="262CDE25" w14:textId="77777777" w:rsidTr="005A5EDD">
        <w:trPr>
          <w:cantSplit/>
        </w:trPr>
        <w:tc>
          <w:tcPr>
            <w:tcW w:w="2808" w:type="dxa"/>
            <w:shd w:val="clear" w:color="auto" w:fill="auto"/>
          </w:tcPr>
          <w:p w14:paraId="7310EEC3"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Aanduiding brondocument</w:t>
            </w:r>
          </w:p>
        </w:tc>
        <w:tc>
          <w:tcPr>
            <w:tcW w:w="6120" w:type="dxa"/>
            <w:shd w:val="clear" w:color="auto" w:fill="auto"/>
          </w:tcPr>
          <w:p w14:paraId="6BA4A3CD"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Nee</w:t>
            </w:r>
          </w:p>
        </w:tc>
      </w:tr>
      <w:tr w:rsidR="002B0B06" w14:paraId="42692C6C" w14:textId="77777777" w:rsidTr="005A5EDD">
        <w:trPr>
          <w:cantSplit/>
        </w:trPr>
        <w:tc>
          <w:tcPr>
            <w:tcW w:w="2808" w:type="dxa"/>
            <w:shd w:val="clear" w:color="auto" w:fill="auto"/>
          </w:tcPr>
          <w:p w14:paraId="2252EFDC"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Indicatie in onderzoek</w:t>
            </w:r>
          </w:p>
        </w:tc>
        <w:tc>
          <w:tcPr>
            <w:tcW w:w="6120" w:type="dxa"/>
            <w:shd w:val="clear" w:color="auto" w:fill="auto"/>
          </w:tcPr>
          <w:p w14:paraId="62C88A29"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Nee</w:t>
            </w:r>
          </w:p>
        </w:tc>
      </w:tr>
      <w:tr w:rsidR="002B0B06" w14:paraId="11429EE8" w14:textId="77777777" w:rsidTr="005A5EDD">
        <w:trPr>
          <w:cantSplit/>
        </w:trPr>
        <w:tc>
          <w:tcPr>
            <w:tcW w:w="2808" w:type="dxa"/>
            <w:shd w:val="clear" w:color="auto" w:fill="auto"/>
          </w:tcPr>
          <w:p w14:paraId="57DA09CB"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Aanduiding strijdigheid/nietigheid</w:t>
            </w:r>
          </w:p>
        </w:tc>
        <w:tc>
          <w:tcPr>
            <w:tcW w:w="6120" w:type="dxa"/>
            <w:shd w:val="clear" w:color="auto" w:fill="auto"/>
          </w:tcPr>
          <w:p w14:paraId="62B6936D"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Nee</w:t>
            </w:r>
          </w:p>
        </w:tc>
      </w:tr>
      <w:tr w:rsidR="002B0B06" w14:paraId="650112B3" w14:textId="77777777" w:rsidTr="005A5EDD">
        <w:trPr>
          <w:cantSplit/>
        </w:trPr>
        <w:tc>
          <w:tcPr>
            <w:tcW w:w="2808" w:type="dxa"/>
            <w:shd w:val="clear" w:color="auto" w:fill="auto"/>
          </w:tcPr>
          <w:p w14:paraId="43D6E9BF"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Indicatie kardinaliteit</w:t>
            </w:r>
          </w:p>
        </w:tc>
        <w:tc>
          <w:tcPr>
            <w:tcW w:w="6120" w:type="dxa"/>
            <w:shd w:val="clear" w:color="auto" w:fill="auto"/>
          </w:tcPr>
          <w:p w14:paraId="26D21875"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del w:id="291" w:author="Arjan" w:date="2014-11-18T11:12:00Z">
              <w:r w:rsidRPr="002B0B06" w:rsidDel="002B0B06">
                <w:rPr>
                  <w:rFonts w:ascii="Arial" w:eastAsia="Times New Roman" w:hAnsi="Arial" w:cs="Arial"/>
                  <w:color w:val="000000"/>
                  <w:sz w:val="20"/>
                  <w:szCs w:val="20"/>
                </w:rPr>
                <w:delText>0</w:delText>
              </w:r>
            </w:del>
            <w:ins w:id="292" w:author="Arjan" w:date="2014-11-18T11:12:00Z">
              <w:r>
                <w:rPr>
                  <w:rFonts w:ascii="Arial" w:eastAsia="Times New Roman" w:hAnsi="Arial" w:cs="Arial"/>
                  <w:color w:val="000000"/>
                  <w:sz w:val="20"/>
                  <w:szCs w:val="20"/>
                </w:rPr>
                <w:t>1</w:t>
              </w:r>
            </w:ins>
            <w:r w:rsidRPr="002B0B06">
              <w:rPr>
                <w:rFonts w:ascii="Arial" w:eastAsia="Times New Roman" w:hAnsi="Arial" w:cs="Arial"/>
                <w:color w:val="000000"/>
                <w:sz w:val="20"/>
                <w:szCs w:val="20"/>
              </w:rPr>
              <w:t>-1</w:t>
            </w:r>
          </w:p>
        </w:tc>
      </w:tr>
      <w:tr w:rsidR="002B0B06" w14:paraId="31E78AB6" w14:textId="77777777" w:rsidTr="005A5EDD">
        <w:trPr>
          <w:cantSplit/>
        </w:trPr>
        <w:tc>
          <w:tcPr>
            <w:tcW w:w="2808" w:type="dxa"/>
            <w:shd w:val="clear" w:color="auto" w:fill="auto"/>
          </w:tcPr>
          <w:p w14:paraId="753740D4"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Indicatie authentiek</w:t>
            </w:r>
          </w:p>
        </w:tc>
        <w:tc>
          <w:tcPr>
            <w:tcW w:w="6120" w:type="dxa"/>
            <w:shd w:val="clear" w:color="auto" w:fill="auto"/>
          </w:tcPr>
          <w:p w14:paraId="63BF031E"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Gemeentelijk basisgegeven</w:t>
            </w:r>
          </w:p>
        </w:tc>
      </w:tr>
      <w:tr w:rsidR="002B0B06" w14:paraId="3715DB4A" w14:textId="77777777" w:rsidTr="005A5EDD">
        <w:trPr>
          <w:cantSplit/>
        </w:trPr>
        <w:tc>
          <w:tcPr>
            <w:tcW w:w="2808" w:type="dxa"/>
            <w:shd w:val="clear" w:color="auto" w:fill="auto"/>
          </w:tcPr>
          <w:p w14:paraId="1AC148C7"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Regels attribuutsoort</w:t>
            </w:r>
          </w:p>
        </w:tc>
        <w:tc>
          <w:tcPr>
            <w:tcW w:w="6120" w:type="dxa"/>
            <w:shd w:val="clear" w:color="auto" w:fill="auto"/>
          </w:tcPr>
          <w:p w14:paraId="0411B9E9"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w:t>
            </w:r>
          </w:p>
        </w:tc>
      </w:tr>
    </w:tbl>
    <w:p w14:paraId="5C8A6FD6" w14:textId="77777777" w:rsidR="002B0B06" w:rsidRDefault="002B0B06" w:rsidP="00CF1953">
      <w:pPr>
        <w:rPr>
          <w:lang w:val="nl-NL"/>
        </w:rPr>
      </w:pPr>
    </w:p>
    <w:p w14:paraId="45F1494C" w14:textId="06DC1D02" w:rsidR="005F138C" w:rsidRDefault="005F138C" w:rsidP="005F138C">
      <w:pPr>
        <w:pStyle w:val="Kop2"/>
        <w:rPr>
          <w:lang w:val="nl-NL"/>
        </w:rPr>
      </w:pPr>
      <w:bookmarkStart w:id="293" w:name="_Toc517094684"/>
      <w:r>
        <w:rPr>
          <w:lang w:val="nl-NL"/>
        </w:rPr>
        <w:t xml:space="preserve">BETROKKENE en </w:t>
      </w:r>
      <w:r w:rsidR="002547F8">
        <w:rPr>
          <w:lang w:val="nl-NL"/>
        </w:rPr>
        <w:t>‘</w:t>
      </w:r>
      <w:r>
        <w:rPr>
          <w:lang w:val="nl-NL"/>
        </w:rPr>
        <w:t>specialisaties</w:t>
      </w:r>
      <w:r w:rsidR="0054347C">
        <w:rPr>
          <w:lang w:val="nl-NL"/>
        </w:rPr>
        <w:t>’</w:t>
      </w:r>
      <w:bookmarkEnd w:id="293"/>
    </w:p>
    <w:p w14:paraId="5495B94E" w14:textId="4142AA03" w:rsidR="005F138C" w:rsidRDefault="005F138C" w:rsidP="00CF1953">
      <w:pPr>
        <w:rPr>
          <w:lang w:val="nl-NL"/>
        </w:rPr>
      </w:pPr>
      <w:r>
        <w:rPr>
          <w:lang w:val="nl-NL"/>
        </w:rPr>
        <w:t>Het objecttype BETROKKENE heeft via ROL een relatie met ZAAK. ROL was een objecttype met relatiesoorten naar BETROKKENE en ZAAK. Het is nu omgevormd tot de relatieklasse ROL van de relatie</w:t>
      </w:r>
      <w:r w:rsidR="003641CC">
        <w:rPr>
          <w:lang w:val="nl-NL"/>
        </w:rPr>
        <w:t xml:space="preserve"> </w:t>
      </w:r>
      <w:r>
        <w:rPr>
          <w:lang w:val="nl-NL"/>
        </w:rPr>
        <w:t xml:space="preserve">tussen BETROKKENE en ZAAK: relatiesoort </w:t>
      </w:r>
      <w:r w:rsidR="004514AB">
        <w:rPr>
          <w:lang w:val="nl-NL"/>
        </w:rPr>
        <w:t>‘</w:t>
      </w:r>
      <w:r>
        <w:rPr>
          <w:lang w:val="nl-NL"/>
        </w:rPr>
        <w:t>BETROKKENE heeft rol in ZAAK</w:t>
      </w:r>
      <w:r w:rsidR="004514AB">
        <w:rPr>
          <w:lang w:val="nl-NL"/>
        </w:rPr>
        <w:t>’</w:t>
      </w:r>
      <w:r>
        <w:rPr>
          <w:lang w:val="nl-NL"/>
        </w:rPr>
        <w:t>. De beide relatiesoorten vanuit ROL zijn daarmee vervallen.</w:t>
      </w:r>
    </w:p>
    <w:p w14:paraId="0EF2D73B" w14:textId="282DC821" w:rsidR="005F138C" w:rsidRDefault="005F138C" w:rsidP="00CF1953">
      <w:pPr>
        <w:rPr>
          <w:lang w:val="nl-NL"/>
        </w:rPr>
      </w:pPr>
      <w:r>
        <w:rPr>
          <w:lang w:val="nl-NL"/>
        </w:rPr>
        <w:t xml:space="preserve">De </w:t>
      </w:r>
      <w:r w:rsidR="0054347C">
        <w:rPr>
          <w:lang w:val="nl-NL"/>
        </w:rPr>
        <w:t>‘</w:t>
      </w:r>
      <w:r>
        <w:rPr>
          <w:lang w:val="nl-NL"/>
        </w:rPr>
        <w:t>specialisaties</w:t>
      </w:r>
      <w:r w:rsidR="0054347C">
        <w:rPr>
          <w:lang w:val="nl-NL"/>
        </w:rPr>
        <w:t>’</w:t>
      </w:r>
      <w:r>
        <w:rPr>
          <w:lang w:val="nl-NL"/>
        </w:rPr>
        <w:t xml:space="preserve"> NATUURLIJK PERSOON, NIET-NATUURLIJK PERSOON en VESTIGING kenden de attribuutsoort </w:t>
      </w:r>
      <w:r w:rsidR="004514AB">
        <w:rPr>
          <w:lang w:val="nl-NL"/>
        </w:rPr>
        <w:t>‘</w:t>
      </w:r>
      <w:r>
        <w:rPr>
          <w:lang w:val="nl-NL"/>
        </w:rPr>
        <w:t>Subjecttypering</w:t>
      </w:r>
      <w:r w:rsidR="004514AB">
        <w:rPr>
          <w:lang w:val="nl-NL"/>
        </w:rPr>
        <w:t>’</w:t>
      </w:r>
      <w:r>
        <w:rPr>
          <w:lang w:val="nl-NL"/>
        </w:rPr>
        <w:t xml:space="preserve">. Deze is overbodig en daarmee vervallen. </w:t>
      </w:r>
      <w:r w:rsidR="004514AB">
        <w:rPr>
          <w:lang w:val="nl-NL"/>
        </w:rPr>
        <w:t xml:space="preserve">Uit de aard van het objecttype is het reeds duidelijk om welke type subject het gaat. </w:t>
      </w:r>
    </w:p>
    <w:p w14:paraId="3BC3B522" w14:textId="4242CF01" w:rsidR="00B75161" w:rsidRDefault="00B75161" w:rsidP="00CF1953">
      <w:pPr>
        <w:rPr>
          <w:lang w:val="nl-NL"/>
        </w:rPr>
      </w:pPr>
      <w:r>
        <w:rPr>
          <w:lang w:val="nl-NL"/>
        </w:rPr>
        <w:t xml:space="preserve">BETROKKENE kende de attribuutsoort ‘Identificatie’ die de unieke aanduiding van de </w:t>
      </w:r>
      <w:r w:rsidR="0054347C">
        <w:rPr>
          <w:lang w:val="nl-NL"/>
        </w:rPr>
        <w:t>‘</w:t>
      </w:r>
      <w:r>
        <w:rPr>
          <w:lang w:val="nl-NL"/>
        </w:rPr>
        <w:t>specialisaties</w:t>
      </w:r>
      <w:r w:rsidR="0054347C">
        <w:rPr>
          <w:lang w:val="nl-NL"/>
        </w:rPr>
        <w:t>’</w:t>
      </w:r>
      <w:r>
        <w:rPr>
          <w:lang w:val="nl-NL"/>
        </w:rPr>
        <w:t xml:space="preserve"> representeert. Deze is overbodig, de unieke aanduiding van BETROKKENE is de unieke aanduiding van de desbetreffende </w:t>
      </w:r>
      <w:r w:rsidR="0054347C">
        <w:rPr>
          <w:lang w:val="nl-NL"/>
        </w:rPr>
        <w:t>‘</w:t>
      </w:r>
      <w:r>
        <w:rPr>
          <w:lang w:val="nl-NL"/>
        </w:rPr>
        <w:t>specialisatie</w:t>
      </w:r>
      <w:r w:rsidR="0054347C">
        <w:rPr>
          <w:lang w:val="nl-NL"/>
        </w:rPr>
        <w:t>’</w:t>
      </w:r>
      <w:r>
        <w:rPr>
          <w:lang w:val="nl-NL"/>
        </w:rPr>
        <w:t>.</w:t>
      </w:r>
    </w:p>
    <w:p w14:paraId="1537A982" w14:textId="1718B8F3" w:rsidR="004514AB" w:rsidRDefault="008A7C2E" w:rsidP="00CF1953">
      <w:pPr>
        <w:rPr>
          <w:lang w:val="nl-NL"/>
        </w:rPr>
      </w:pPr>
      <w:r>
        <w:rPr>
          <w:lang w:val="nl-NL"/>
        </w:rPr>
        <w:t>All</w:t>
      </w:r>
      <w:r w:rsidR="007D762E">
        <w:rPr>
          <w:lang w:val="nl-NL"/>
        </w:rPr>
        <w:t>e</w:t>
      </w:r>
      <w:r>
        <w:rPr>
          <w:lang w:val="nl-NL"/>
        </w:rPr>
        <w:t xml:space="preserve"> drie de </w:t>
      </w:r>
      <w:r w:rsidR="0054347C">
        <w:rPr>
          <w:lang w:val="nl-NL"/>
        </w:rPr>
        <w:t>‘</w:t>
      </w:r>
      <w:r>
        <w:rPr>
          <w:lang w:val="nl-NL"/>
        </w:rPr>
        <w:t>specialisaties</w:t>
      </w:r>
      <w:r w:rsidR="0054347C">
        <w:rPr>
          <w:lang w:val="nl-NL"/>
        </w:rPr>
        <w:t>’</w:t>
      </w:r>
      <w:r>
        <w:rPr>
          <w:lang w:val="nl-NL"/>
        </w:rPr>
        <w:t xml:space="preserve"> van BETROKKENE kenden het attribuutsoort ‘Bank/girorekeningnummer’. In het huidige betalingsverkeer is evenwel alleen nog sprake van de IBAN- en BIC-codes. Om deze reden is genoemde attribuutsoort bij elke </w:t>
      </w:r>
      <w:r w:rsidR="0054347C">
        <w:rPr>
          <w:lang w:val="nl-NL"/>
        </w:rPr>
        <w:t>‘</w:t>
      </w:r>
      <w:r>
        <w:rPr>
          <w:lang w:val="nl-NL"/>
        </w:rPr>
        <w:t>specialisatie</w:t>
      </w:r>
      <w:r w:rsidR="0054347C">
        <w:rPr>
          <w:lang w:val="nl-NL"/>
        </w:rPr>
        <w:t>’</w:t>
      </w:r>
      <w:r>
        <w:rPr>
          <w:lang w:val="nl-NL"/>
        </w:rPr>
        <w:t xml:space="preserve"> omgevormd tot de groepattribuutsoort ‘Rekeningnummer’ met als subattribuusoorten ‘IBAN’ en ‘BIC’. </w:t>
      </w:r>
    </w:p>
    <w:p w14:paraId="6D291EBC" w14:textId="77777777" w:rsidR="0054347C" w:rsidRDefault="00FA2642" w:rsidP="00CF1953">
      <w:pPr>
        <w:rPr>
          <w:lang w:val="nl-NL"/>
        </w:rPr>
      </w:pPr>
      <w:r>
        <w:rPr>
          <w:lang w:val="nl-NL"/>
        </w:rPr>
        <w:t xml:space="preserve">De gegevens van de de drie </w:t>
      </w:r>
      <w:r w:rsidR="0054347C">
        <w:rPr>
          <w:lang w:val="nl-NL"/>
        </w:rPr>
        <w:t>‘</w:t>
      </w:r>
      <w:r>
        <w:rPr>
          <w:lang w:val="nl-NL"/>
        </w:rPr>
        <w:t>specialisaties</w:t>
      </w:r>
      <w:r w:rsidR="0054347C">
        <w:rPr>
          <w:lang w:val="nl-NL"/>
        </w:rPr>
        <w:t>’</w:t>
      </w:r>
      <w:r>
        <w:rPr>
          <w:lang w:val="nl-NL"/>
        </w:rPr>
        <w:t xml:space="preserve"> (van BETROKKENE) zijn ontleend aan het RSGB. De meest recente versie daavan is versie 3.0. De gegevens zijn hierop aangepast. Veelal </w:t>
      </w:r>
      <w:r w:rsidR="003306F8">
        <w:rPr>
          <w:lang w:val="nl-NL"/>
        </w:rPr>
        <w:t>zijn</w:t>
      </w:r>
      <w:r>
        <w:rPr>
          <w:lang w:val="nl-NL"/>
        </w:rPr>
        <w:t xml:space="preserve"> de gegevens 1-op-1 overgenomen uit het RSGB (zelfde modellering), in enkele gevallen is een eenvoudiger modellering (dan in het RSGB) wenselijk vanwege context en doel van het RGBZ.</w:t>
      </w:r>
    </w:p>
    <w:p w14:paraId="5AC008E8" w14:textId="6D9DAC21" w:rsidR="00FA2642" w:rsidRDefault="0054347C" w:rsidP="00CF1953">
      <w:pPr>
        <w:rPr>
          <w:lang w:val="nl-NL"/>
        </w:rPr>
      </w:pPr>
      <w:r>
        <w:rPr>
          <w:lang w:val="nl-NL"/>
        </w:rPr>
        <w:t>De objecttypen NATUURLIJK PERSOON, NIET-NATUURLIJK PERSOON en VESTIGING zijn niet langer gespecificeerd als specialisaties van BETROKKENE maar daaraan gerelateerd d.m.v. een ‘BETROKKENE is [naam objecttype]’-relatiesoort. De reden hiervan is dat een dergelijk objecttype een concept in een ander domein is (RSGB) en derhalve geen specialisatie van BETROKKENE in het het RGBZ-domein kan zijn.</w:t>
      </w:r>
      <w:r w:rsidR="00FA2642">
        <w:rPr>
          <w:lang w:val="nl-NL"/>
        </w:rPr>
        <w:t xml:space="preserve"> </w:t>
      </w:r>
      <w:r w:rsidR="004D2B01">
        <w:rPr>
          <w:lang w:val="nl-NL"/>
        </w:rPr>
        <w:t xml:space="preserve">Dit leidt er toe dat ook MEDEWERKER en ORGANISATORISCHE EENHEID geen specialisaties kunnen zijn en op dezelfde wijze aan BETROKKENE gerelateerd worden. </w:t>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B75161" w:rsidRPr="00B75161" w14:paraId="6F3DA3A2" w14:textId="77777777" w:rsidTr="000D16DD">
        <w:trPr>
          <w:trHeight w:val="271"/>
        </w:trPr>
        <w:tc>
          <w:tcPr>
            <w:tcW w:w="2340" w:type="dxa"/>
            <w:gridSpan w:val="2"/>
            <w:tcBorders>
              <w:top w:val="nil"/>
              <w:left w:val="nil"/>
              <w:bottom w:val="nil"/>
              <w:right w:val="nil"/>
            </w:tcBorders>
          </w:tcPr>
          <w:p w14:paraId="038474C9"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b/>
                <w:bCs/>
                <w:color w:val="0F0F0F"/>
                <w:sz w:val="20"/>
                <w:szCs w:val="20"/>
              </w:rPr>
              <w:t>Naam</w:t>
            </w:r>
          </w:p>
        </w:tc>
        <w:tc>
          <w:tcPr>
            <w:tcW w:w="7020" w:type="dxa"/>
            <w:gridSpan w:val="4"/>
            <w:tcBorders>
              <w:top w:val="nil"/>
              <w:left w:val="nil"/>
              <w:bottom w:val="nil"/>
              <w:right w:val="nil"/>
            </w:tcBorders>
          </w:tcPr>
          <w:p w14:paraId="0B810230"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sz w:val="20"/>
                <w:szCs w:val="20"/>
                <w:lang w:val="en-AU"/>
              </w:rPr>
              <w:fldChar w:fldCharType="begin" w:fldLock="1"/>
            </w:r>
            <w:r w:rsidRPr="00B75161">
              <w:rPr>
                <w:rFonts w:ascii="Arial" w:hAnsi="Arial" w:cs="Arial"/>
                <w:sz w:val="20"/>
                <w:szCs w:val="20"/>
                <w:lang w:val="en-AU"/>
              </w:rPr>
              <w:instrText xml:space="preserve">MERGEFIELD </w:instrText>
            </w:r>
            <w:r w:rsidRPr="00B75161">
              <w:rPr>
                <w:rFonts w:ascii="Arial" w:hAnsi="Arial" w:cs="Arial"/>
                <w:color w:val="0F0F0F"/>
                <w:sz w:val="20"/>
                <w:szCs w:val="20"/>
              </w:rPr>
              <w:instrText>Element.Name</w:instrText>
            </w:r>
            <w:r w:rsidRPr="00B75161">
              <w:rPr>
                <w:rFonts w:ascii="Arial" w:hAnsi="Arial" w:cs="Arial"/>
                <w:sz w:val="20"/>
                <w:szCs w:val="20"/>
                <w:lang w:val="en-AU"/>
              </w:rPr>
              <w:fldChar w:fldCharType="separate"/>
            </w:r>
            <w:r w:rsidRPr="00B75161">
              <w:rPr>
                <w:rFonts w:ascii="Arial" w:hAnsi="Arial" w:cs="Arial"/>
                <w:color w:val="0F0F0F"/>
                <w:sz w:val="20"/>
                <w:szCs w:val="20"/>
              </w:rPr>
              <w:t>BETROKKENE</w:t>
            </w:r>
            <w:r w:rsidRPr="00B75161">
              <w:rPr>
                <w:rFonts w:ascii="Arial" w:hAnsi="Arial" w:cs="Arial"/>
                <w:sz w:val="20"/>
                <w:szCs w:val="20"/>
                <w:lang w:val="en-AU"/>
              </w:rPr>
              <w:fldChar w:fldCharType="end"/>
            </w:r>
          </w:p>
        </w:tc>
      </w:tr>
      <w:tr w:rsidR="00B75161" w:rsidRPr="00B75161" w14:paraId="6930C2D0" w14:textId="77777777" w:rsidTr="000D16DD">
        <w:trPr>
          <w:trHeight w:hRule="exact" w:val="128"/>
        </w:trPr>
        <w:tc>
          <w:tcPr>
            <w:tcW w:w="2340" w:type="dxa"/>
            <w:gridSpan w:val="2"/>
            <w:tcBorders>
              <w:top w:val="nil"/>
              <w:left w:val="nil"/>
              <w:bottom w:val="nil"/>
              <w:right w:val="nil"/>
            </w:tcBorders>
          </w:tcPr>
          <w:p w14:paraId="2ABB6089" w14:textId="77777777" w:rsidR="00B75161" w:rsidRPr="00B75161" w:rsidRDefault="00B75161" w:rsidP="00B75161">
            <w:pPr>
              <w:widowControl w:val="0"/>
              <w:autoSpaceDE w:val="0"/>
              <w:autoSpaceDN w:val="0"/>
              <w:adjustRightInd w:val="0"/>
              <w:spacing w:after="0" w:line="240" w:lineRule="auto"/>
              <w:rPr>
                <w:rFonts w:ascii="Arial" w:hAnsi="Arial" w:cs="Arial"/>
                <w:b/>
                <w:bCs/>
                <w:color w:val="0F0F0F"/>
                <w:sz w:val="20"/>
                <w:szCs w:val="20"/>
              </w:rPr>
            </w:pPr>
          </w:p>
        </w:tc>
        <w:tc>
          <w:tcPr>
            <w:tcW w:w="7020" w:type="dxa"/>
            <w:gridSpan w:val="4"/>
            <w:tcBorders>
              <w:top w:val="nil"/>
              <w:left w:val="nil"/>
              <w:bottom w:val="nil"/>
              <w:right w:val="nil"/>
            </w:tcBorders>
          </w:tcPr>
          <w:p w14:paraId="717323C9"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p>
        </w:tc>
      </w:tr>
      <w:tr w:rsidR="00B75161" w:rsidRPr="00B75161" w14:paraId="7243CE32" w14:textId="77777777" w:rsidTr="000D16DD">
        <w:tc>
          <w:tcPr>
            <w:tcW w:w="2340" w:type="dxa"/>
            <w:gridSpan w:val="2"/>
            <w:tcBorders>
              <w:top w:val="nil"/>
              <w:left w:val="nil"/>
              <w:bottom w:val="nil"/>
              <w:right w:val="nil"/>
            </w:tcBorders>
          </w:tcPr>
          <w:p w14:paraId="0EAE9BE1"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b/>
                <w:bCs/>
                <w:color w:val="0F0F0F"/>
                <w:sz w:val="20"/>
                <w:szCs w:val="20"/>
              </w:rPr>
              <w:t>Mnemonic</w:t>
            </w:r>
          </w:p>
        </w:tc>
        <w:tc>
          <w:tcPr>
            <w:tcW w:w="7020" w:type="dxa"/>
            <w:gridSpan w:val="4"/>
            <w:tcBorders>
              <w:top w:val="nil"/>
              <w:left w:val="nil"/>
              <w:bottom w:val="nil"/>
              <w:right w:val="nil"/>
            </w:tcBorders>
          </w:tcPr>
          <w:p w14:paraId="5B9EB2F2"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sz w:val="20"/>
                <w:szCs w:val="20"/>
                <w:lang w:val="en-AU"/>
              </w:rPr>
              <w:fldChar w:fldCharType="begin" w:fldLock="1"/>
            </w:r>
            <w:r w:rsidRPr="00B75161">
              <w:rPr>
                <w:rFonts w:ascii="Arial" w:hAnsi="Arial" w:cs="Arial"/>
                <w:sz w:val="20"/>
                <w:szCs w:val="20"/>
                <w:lang w:val="en-AU"/>
              </w:rPr>
              <w:instrText xml:space="preserve">MERGEFIELD </w:instrText>
            </w:r>
            <w:r w:rsidRPr="00B75161">
              <w:rPr>
                <w:rFonts w:ascii="Arial" w:hAnsi="Arial" w:cs="Arial"/>
                <w:color w:val="0F0F0F"/>
                <w:sz w:val="20"/>
                <w:szCs w:val="20"/>
              </w:rPr>
              <w:instrText>Element.Alias</w:instrText>
            </w:r>
            <w:r w:rsidRPr="00B75161">
              <w:rPr>
                <w:rFonts w:ascii="Arial" w:hAnsi="Arial" w:cs="Arial"/>
                <w:sz w:val="20"/>
                <w:szCs w:val="20"/>
                <w:lang w:val="en-AU"/>
              </w:rPr>
              <w:fldChar w:fldCharType="separate"/>
            </w:r>
            <w:r w:rsidRPr="00B75161">
              <w:rPr>
                <w:rFonts w:ascii="Arial" w:hAnsi="Arial" w:cs="Arial"/>
                <w:color w:val="0F0F0F"/>
                <w:sz w:val="20"/>
                <w:szCs w:val="20"/>
              </w:rPr>
              <w:t>BTR</w:t>
            </w:r>
            <w:r w:rsidRPr="00B75161">
              <w:rPr>
                <w:rFonts w:ascii="Arial" w:hAnsi="Arial" w:cs="Arial"/>
                <w:sz w:val="20"/>
                <w:szCs w:val="20"/>
                <w:lang w:val="en-AU"/>
              </w:rPr>
              <w:fldChar w:fldCharType="end"/>
            </w:r>
          </w:p>
        </w:tc>
      </w:tr>
      <w:tr w:rsidR="00B75161" w:rsidRPr="00B75161" w14:paraId="5144DBCF" w14:textId="77777777" w:rsidTr="000D16DD">
        <w:trPr>
          <w:trHeight w:hRule="exact" w:val="128"/>
        </w:trPr>
        <w:tc>
          <w:tcPr>
            <w:tcW w:w="2340" w:type="dxa"/>
            <w:gridSpan w:val="2"/>
            <w:tcBorders>
              <w:top w:val="nil"/>
              <w:left w:val="nil"/>
              <w:bottom w:val="nil"/>
              <w:right w:val="nil"/>
            </w:tcBorders>
          </w:tcPr>
          <w:p w14:paraId="2E4A3DAA" w14:textId="77777777" w:rsidR="00B75161" w:rsidRPr="00B75161" w:rsidRDefault="00B75161" w:rsidP="00B75161">
            <w:pPr>
              <w:widowControl w:val="0"/>
              <w:autoSpaceDE w:val="0"/>
              <w:autoSpaceDN w:val="0"/>
              <w:adjustRightInd w:val="0"/>
              <w:spacing w:after="0" w:line="240" w:lineRule="auto"/>
              <w:rPr>
                <w:rFonts w:ascii="Arial" w:hAnsi="Arial" w:cs="Arial"/>
                <w:b/>
                <w:bCs/>
                <w:color w:val="0F0F0F"/>
                <w:sz w:val="20"/>
                <w:szCs w:val="20"/>
              </w:rPr>
            </w:pPr>
          </w:p>
        </w:tc>
        <w:tc>
          <w:tcPr>
            <w:tcW w:w="7020" w:type="dxa"/>
            <w:gridSpan w:val="4"/>
            <w:tcBorders>
              <w:top w:val="nil"/>
              <w:left w:val="nil"/>
              <w:bottom w:val="nil"/>
              <w:right w:val="nil"/>
            </w:tcBorders>
          </w:tcPr>
          <w:p w14:paraId="712C7301"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p>
        </w:tc>
      </w:tr>
      <w:tr w:rsidR="00B75161" w:rsidRPr="00B75161" w14:paraId="2F88BB29" w14:textId="77777777" w:rsidTr="000D16DD">
        <w:tc>
          <w:tcPr>
            <w:tcW w:w="2340" w:type="dxa"/>
            <w:gridSpan w:val="2"/>
            <w:tcBorders>
              <w:top w:val="nil"/>
              <w:left w:val="nil"/>
              <w:bottom w:val="nil"/>
              <w:right w:val="nil"/>
            </w:tcBorders>
          </w:tcPr>
          <w:p w14:paraId="59B16425" w14:textId="77777777" w:rsidR="00B75161" w:rsidRPr="00B75161" w:rsidRDefault="00B75161" w:rsidP="00B75161">
            <w:pPr>
              <w:widowControl w:val="0"/>
              <w:autoSpaceDE w:val="0"/>
              <w:autoSpaceDN w:val="0"/>
              <w:adjustRightInd w:val="0"/>
              <w:spacing w:after="0" w:line="240" w:lineRule="auto"/>
              <w:rPr>
                <w:rFonts w:ascii="Arial" w:hAnsi="Arial" w:cs="Arial"/>
                <w:b/>
                <w:bCs/>
                <w:color w:val="0F0F0F"/>
                <w:sz w:val="20"/>
                <w:szCs w:val="20"/>
              </w:rPr>
            </w:pPr>
            <w:r w:rsidRPr="00B75161">
              <w:rPr>
                <w:rFonts w:ascii="Arial" w:hAnsi="Arial" w:cs="Arial"/>
                <w:b/>
                <w:bCs/>
                <w:color w:val="0F0F0F"/>
                <w:sz w:val="20"/>
                <w:szCs w:val="20"/>
              </w:rPr>
              <w:t>Herkomst</w:t>
            </w:r>
          </w:p>
        </w:tc>
        <w:tc>
          <w:tcPr>
            <w:tcW w:w="7020" w:type="dxa"/>
            <w:gridSpan w:val="4"/>
            <w:tcBorders>
              <w:top w:val="nil"/>
              <w:left w:val="nil"/>
              <w:bottom w:val="nil"/>
              <w:right w:val="nil"/>
            </w:tcBorders>
          </w:tcPr>
          <w:p w14:paraId="055BD861"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color w:val="0F0F0F"/>
                <w:sz w:val="20"/>
                <w:szCs w:val="20"/>
              </w:rPr>
              <w:t>KING</w:t>
            </w:r>
          </w:p>
        </w:tc>
      </w:tr>
      <w:tr w:rsidR="00B75161" w:rsidRPr="00B75161" w14:paraId="337FAC9D" w14:textId="77777777" w:rsidTr="000D16DD">
        <w:trPr>
          <w:trHeight w:hRule="exact" w:val="128"/>
        </w:trPr>
        <w:tc>
          <w:tcPr>
            <w:tcW w:w="2340" w:type="dxa"/>
            <w:gridSpan w:val="2"/>
            <w:tcBorders>
              <w:top w:val="nil"/>
              <w:left w:val="nil"/>
              <w:bottom w:val="nil"/>
              <w:right w:val="nil"/>
            </w:tcBorders>
          </w:tcPr>
          <w:p w14:paraId="2B80D708" w14:textId="77777777" w:rsidR="00B75161" w:rsidRPr="00B75161" w:rsidRDefault="00B75161" w:rsidP="00B75161">
            <w:pPr>
              <w:widowControl w:val="0"/>
              <w:autoSpaceDE w:val="0"/>
              <w:autoSpaceDN w:val="0"/>
              <w:adjustRightInd w:val="0"/>
              <w:spacing w:after="0" w:line="240" w:lineRule="auto"/>
              <w:rPr>
                <w:rFonts w:ascii="Arial" w:hAnsi="Arial" w:cs="Arial"/>
                <w:b/>
                <w:bCs/>
                <w:color w:val="0F0F0F"/>
                <w:sz w:val="20"/>
                <w:szCs w:val="20"/>
              </w:rPr>
            </w:pPr>
          </w:p>
        </w:tc>
        <w:tc>
          <w:tcPr>
            <w:tcW w:w="7020" w:type="dxa"/>
            <w:gridSpan w:val="4"/>
            <w:tcBorders>
              <w:top w:val="nil"/>
              <w:left w:val="nil"/>
              <w:bottom w:val="nil"/>
              <w:right w:val="nil"/>
            </w:tcBorders>
          </w:tcPr>
          <w:p w14:paraId="08C61E28"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p>
        </w:tc>
      </w:tr>
      <w:tr w:rsidR="00B75161" w:rsidRPr="00AE1A91" w14:paraId="730CEB66" w14:textId="77777777" w:rsidTr="000D16DD">
        <w:trPr>
          <w:trHeight w:val="230"/>
        </w:trPr>
        <w:tc>
          <w:tcPr>
            <w:tcW w:w="2340" w:type="dxa"/>
            <w:gridSpan w:val="2"/>
            <w:tcBorders>
              <w:top w:val="nil"/>
              <w:left w:val="nil"/>
              <w:bottom w:val="nil"/>
              <w:right w:val="nil"/>
            </w:tcBorders>
          </w:tcPr>
          <w:p w14:paraId="440DD2D5" w14:textId="77777777" w:rsidR="00B75161" w:rsidRPr="00B75161" w:rsidRDefault="00B75161" w:rsidP="00B75161">
            <w:pPr>
              <w:widowControl w:val="0"/>
              <w:autoSpaceDE w:val="0"/>
              <w:autoSpaceDN w:val="0"/>
              <w:adjustRightInd w:val="0"/>
              <w:spacing w:after="0" w:line="240" w:lineRule="auto"/>
              <w:rPr>
                <w:rFonts w:ascii="Arial" w:hAnsi="Arial" w:cs="Arial"/>
                <w:b/>
                <w:bCs/>
                <w:color w:val="0F0F0F"/>
                <w:sz w:val="20"/>
                <w:szCs w:val="20"/>
              </w:rPr>
            </w:pPr>
            <w:r w:rsidRPr="00B75161">
              <w:rPr>
                <w:rFonts w:ascii="Arial" w:hAnsi="Arial" w:cs="Arial"/>
                <w:b/>
                <w:bCs/>
                <w:color w:val="0F0F0F"/>
                <w:sz w:val="20"/>
                <w:szCs w:val="20"/>
              </w:rPr>
              <w:t>Definitie</w:t>
            </w:r>
          </w:p>
        </w:tc>
        <w:tc>
          <w:tcPr>
            <w:tcW w:w="7020" w:type="dxa"/>
            <w:gridSpan w:val="4"/>
            <w:tcBorders>
              <w:top w:val="nil"/>
              <w:left w:val="nil"/>
              <w:bottom w:val="nil"/>
              <w:right w:val="nil"/>
            </w:tcBorders>
          </w:tcPr>
          <w:p w14:paraId="615E2060"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F0F0F"/>
                <w:sz w:val="20"/>
                <w:szCs w:val="20"/>
                <w:lang w:val="nl-NL"/>
              </w:rPr>
              <w:instrText>Element.Notes</w:instrText>
            </w:r>
            <w:r w:rsidRPr="00B75161">
              <w:rPr>
                <w:rFonts w:ascii="Arial" w:hAnsi="Arial" w:cs="Arial"/>
                <w:sz w:val="20"/>
                <w:szCs w:val="20"/>
                <w:lang w:val="en-AU"/>
              </w:rPr>
              <w:fldChar w:fldCharType="end"/>
            </w:r>
            <w:del w:id="294" w:author="Arjan Kloosterboer" w:date="2017-02-02T15:37:00Z">
              <w:r w:rsidRPr="00B75161" w:rsidDel="00990540">
                <w:rPr>
                  <w:rFonts w:ascii="Arial" w:hAnsi="Arial" w:cs="Arial"/>
                  <w:color w:val="610E6A"/>
                  <w:sz w:val="20"/>
                  <w:szCs w:val="20"/>
                  <w:lang w:val="nl-NL"/>
                </w:rPr>
                <w:delText>Een SUBJECT, zijnde een NATUURLIJK PERSOON, NIET-NATUURLIJK PERSOON of VESTIGING, ORGANISATORISCHE EENHEID (binnen een vestiging van de zaak-behandelende niet-natuurlijk persoon), of MEDEWERKER (van die organisatorische eenheid)</w:delText>
              </w:r>
            </w:del>
            <w:ins w:id="295" w:author="Arjan Kloosterboer" w:date="2017-02-02T15:37:00Z">
              <w:r w:rsidRPr="00B75161">
                <w:rPr>
                  <w:rFonts w:ascii="Arial" w:hAnsi="Arial" w:cs="Arial"/>
                  <w:color w:val="0F0F0F"/>
                  <w:sz w:val="20"/>
                  <w:szCs w:val="20"/>
                  <w:lang w:val="nl-NL"/>
                </w:rPr>
                <w:t>Een individu of een als zodanig benoemde groep van individuen</w:t>
              </w:r>
            </w:ins>
            <w:r w:rsidRPr="00B75161">
              <w:rPr>
                <w:rFonts w:ascii="Arial" w:hAnsi="Arial" w:cs="Arial"/>
                <w:color w:val="0F0F0F"/>
                <w:sz w:val="20"/>
                <w:szCs w:val="20"/>
                <w:lang w:val="nl-NL"/>
              </w:rPr>
              <w:t>,</w:t>
            </w:r>
            <w:ins w:id="296" w:author="Arjan Kloosterboer" w:date="2017-02-02T15:37:00Z">
              <w:r w:rsidRPr="00B75161">
                <w:rPr>
                  <w:rFonts w:ascii="Arial" w:hAnsi="Arial" w:cs="Arial"/>
                  <w:color w:val="0F0F0F"/>
                  <w:sz w:val="20"/>
                  <w:szCs w:val="20"/>
                  <w:lang w:val="nl-NL"/>
                </w:rPr>
                <w:t xml:space="preserve"> die als groep kunnen handelen,</w:t>
              </w:r>
            </w:ins>
            <w:r w:rsidRPr="00B75161">
              <w:rPr>
                <w:rFonts w:ascii="Arial" w:hAnsi="Arial" w:cs="Arial"/>
                <w:color w:val="0F0F0F"/>
                <w:sz w:val="20"/>
                <w:szCs w:val="20"/>
                <w:lang w:val="nl-NL"/>
              </w:rPr>
              <w:t xml:space="preserve"> die een rol </w:t>
            </w:r>
            <w:del w:id="297" w:author="Arjan Kloosterboer" w:date="2017-02-02T15:37:00Z">
              <w:r w:rsidRPr="00B75161" w:rsidDel="00505D20">
                <w:rPr>
                  <w:rFonts w:ascii="Arial" w:hAnsi="Arial" w:cs="Arial"/>
                  <w:color w:val="0F0F0F"/>
                  <w:sz w:val="20"/>
                  <w:szCs w:val="20"/>
                  <w:lang w:val="nl-NL"/>
                </w:rPr>
                <w:delText xml:space="preserve">kan </w:delText>
              </w:r>
            </w:del>
            <w:r w:rsidRPr="00B75161">
              <w:rPr>
                <w:rFonts w:ascii="Arial" w:hAnsi="Arial" w:cs="Arial"/>
                <w:color w:val="0F0F0F"/>
                <w:sz w:val="20"/>
                <w:szCs w:val="20"/>
                <w:lang w:val="nl-NL"/>
              </w:rPr>
              <w:t>spe</w:t>
            </w:r>
            <w:ins w:id="298" w:author="Arjan Kloosterboer" w:date="2017-02-02T15:37:00Z">
              <w:r w:rsidRPr="00B75161">
                <w:rPr>
                  <w:rFonts w:ascii="Arial" w:hAnsi="Arial" w:cs="Arial"/>
                  <w:color w:val="0F0F0F"/>
                  <w:sz w:val="20"/>
                  <w:szCs w:val="20"/>
                  <w:lang w:val="nl-NL"/>
                </w:rPr>
                <w:t>e</w:t>
              </w:r>
            </w:ins>
            <w:r w:rsidRPr="00B75161">
              <w:rPr>
                <w:rFonts w:ascii="Arial" w:hAnsi="Arial" w:cs="Arial"/>
                <w:color w:val="0F0F0F"/>
                <w:sz w:val="20"/>
                <w:szCs w:val="20"/>
                <w:lang w:val="nl-NL"/>
              </w:rPr>
              <w:t>l</w:t>
            </w:r>
            <w:ins w:id="299" w:author="Arjan Kloosterboer" w:date="2017-02-02T15:37:00Z">
              <w:r w:rsidRPr="00B75161">
                <w:rPr>
                  <w:rFonts w:ascii="Arial" w:hAnsi="Arial" w:cs="Arial"/>
                  <w:color w:val="0F0F0F"/>
                  <w:sz w:val="20"/>
                  <w:szCs w:val="20"/>
                  <w:lang w:val="nl-NL"/>
                </w:rPr>
                <w:t>t</w:t>
              </w:r>
            </w:ins>
            <w:del w:id="300" w:author="Arjan Kloosterboer" w:date="2017-02-02T15:37:00Z">
              <w:r w:rsidRPr="00B75161" w:rsidDel="00505D20">
                <w:rPr>
                  <w:rFonts w:ascii="Arial" w:hAnsi="Arial" w:cs="Arial"/>
                  <w:color w:val="0F0F0F"/>
                  <w:sz w:val="20"/>
                  <w:szCs w:val="20"/>
                  <w:lang w:val="nl-NL"/>
                </w:rPr>
                <w:delText>en</w:delText>
              </w:r>
            </w:del>
            <w:r w:rsidRPr="00B75161">
              <w:rPr>
                <w:rFonts w:ascii="Arial" w:hAnsi="Arial" w:cs="Arial"/>
                <w:color w:val="0F0F0F"/>
                <w:sz w:val="20"/>
                <w:szCs w:val="20"/>
                <w:lang w:val="nl-NL"/>
              </w:rPr>
              <w:t xml:space="preserve"> bij </w:t>
            </w:r>
            <w:del w:id="301" w:author="Arjan Kloosterboer" w:date="2017-02-02T15:37:00Z">
              <w:r w:rsidRPr="00B75161" w:rsidDel="00505D20">
                <w:rPr>
                  <w:rFonts w:ascii="Arial" w:hAnsi="Arial" w:cs="Arial"/>
                  <w:color w:val="0F0F0F"/>
                  <w:sz w:val="20"/>
                  <w:szCs w:val="20"/>
                  <w:lang w:val="nl-NL"/>
                </w:rPr>
                <w:delText>ee</w:delText>
              </w:r>
            </w:del>
            <w:ins w:id="302" w:author="Arjan Kloosterboer" w:date="2017-02-02T15:37:00Z">
              <w:r w:rsidRPr="00B75161">
                <w:rPr>
                  <w:rFonts w:ascii="Arial" w:hAnsi="Arial" w:cs="Arial"/>
                  <w:color w:val="0F0F0F"/>
                  <w:sz w:val="20"/>
                  <w:szCs w:val="20"/>
                  <w:lang w:val="nl-NL"/>
                </w:rPr>
                <w:t>éé</w:t>
              </w:r>
            </w:ins>
            <w:r w:rsidRPr="00B75161">
              <w:rPr>
                <w:rFonts w:ascii="Arial" w:hAnsi="Arial" w:cs="Arial"/>
                <w:color w:val="0F0F0F"/>
                <w:sz w:val="20"/>
                <w:szCs w:val="20"/>
                <w:lang w:val="nl-NL"/>
              </w:rPr>
              <w:t xml:space="preserve">n </w:t>
            </w:r>
            <w:ins w:id="303" w:author="Arjan Kloosterboer" w:date="2017-02-02T15:38:00Z">
              <w:r w:rsidRPr="00B75161">
                <w:rPr>
                  <w:rFonts w:ascii="Arial" w:hAnsi="Arial" w:cs="Arial"/>
                  <w:color w:val="0F0F0F"/>
                  <w:sz w:val="20"/>
                  <w:szCs w:val="20"/>
                  <w:lang w:val="nl-NL"/>
                </w:rPr>
                <w:t xml:space="preserve">of meer </w:t>
              </w:r>
            </w:ins>
            <w:r w:rsidRPr="00B75161">
              <w:rPr>
                <w:rFonts w:ascii="Arial" w:hAnsi="Arial" w:cs="Arial"/>
                <w:color w:val="0F0F0F"/>
                <w:sz w:val="20"/>
                <w:szCs w:val="20"/>
                <w:lang w:val="nl-NL"/>
              </w:rPr>
              <w:t>ZAAK</w:t>
            </w:r>
            <w:ins w:id="304" w:author="Arjan Kloosterboer" w:date="2017-02-02T15:38:00Z">
              <w:r w:rsidRPr="00B75161">
                <w:rPr>
                  <w:rFonts w:ascii="Arial" w:hAnsi="Arial" w:cs="Arial"/>
                  <w:color w:val="0F0F0F"/>
                  <w:sz w:val="20"/>
                  <w:szCs w:val="20"/>
                  <w:lang w:val="nl-NL"/>
                </w:rPr>
                <w:t>en</w:t>
              </w:r>
            </w:ins>
            <w:r w:rsidRPr="00B75161">
              <w:rPr>
                <w:rFonts w:ascii="Arial" w:hAnsi="Arial" w:cs="Arial"/>
                <w:color w:val="0F0F0F"/>
                <w:sz w:val="20"/>
                <w:szCs w:val="20"/>
                <w:lang w:val="nl-NL"/>
              </w:rPr>
              <w:t>.</w:t>
            </w:r>
          </w:p>
        </w:tc>
      </w:tr>
      <w:tr w:rsidR="00B75161" w:rsidRPr="00AE1A91" w14:paraId="2724AAA9" w14:textId="77777777" w:rsidTr="000D16DD">
        <w:trPr>
          <w:trHeight w:hRule="exact" w:val="68"/>
        </w:trPr>
        <w:tc>
          <w:tcPr>
            <w:tcW w:w="2340" w:type="dxa"/>
            <w:gridSpan w:val="2"/>
            <w:tcBorders>
              <w:top w:val="nil"/>
              <w:left w:val="nil"/>
              <w:bottom w:val="nil"/>
              <w:right w:val="nil"/>
            </w:tcBorders>
          </w:tcPr>
          <w:p w14:paraId="51AF90CE" w14:textId="77777777" w:rsidR="00B75161" w:rsidRPr="00B75161" w:rsidRDefault="00B75161" w:rsidP="00B75161">
            <w:pPr>
              <w:widowControl w:val="0"/>
              <w:autoSpaceDE w:val="0"/>
              <w:autoSpaceDN w:val="0"/>
              <w:adjustRightInd w:val="0"/>
              <w:spacing w:after="0" w:line="240" w:lineRule="auto"/>
              <w:rPr>
                <w:rFonts w:ascii="Arial" w:hAnsi="Arial" w:cs="Arial"/>
                <w:b/>
                <w:bCs/>
                <w:color w:val="0F0F0F"/>
                <w:sz w:val="20"/>
                <w:szCs w:val="20"/>
                <w:lang w:val="nl-NL"/>
              </w:rPr>
            </w:pPr>
          </w:p>
        </w:tc>
        <w:tc>
          <w:tcPr>
            <w:tcW w:w="7020" w:type="dxa"/>
            <w:gridSpan w:val="4"/>
            <w:tcBorders>
              <w:top w:val="nil"/>
              <w:left w:val="nil"/>
              <w:bottom w:val="nil"/>
              <w:right w:val="nil"/>
            </w:tcBorders>
          </w:tcPr>
          <w:p w14:paraId="57530647"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p>
        </w:tc>
      </w:tr>
      <w:tr w:rsidR="00B75161" w:rsidRPr="00B75161" w14:paraId="23A11321" w14:textId="77777777" w:rsidTr="000D16DD">
        <w:trPr>
          <w:trHeight w:val="271"/>
        </w:trPr>
        <w:tc>
          <w:tcPr>
            <w:tcW w:w="2340" w:type="dxa"/>
            <w:gridSpan w:val="2"/>
            <w:tcBorders>
              <w:top w:val="nil"/>
              <w:left w:val="nil"/>
              <w:bottom w:val="nil"/>
              <w:right w:val="nil"/>
            </w:tcBorders>
          </w:tcPr>
          <w:p w14:paraId="44B3D934" w14:textId="77777777" w:rsidR="00B75161" w:rsidRPr="00B75161" w:rsidRDefault="00B75161" w:rsidP="00B75161">
            <w:pPr>
              <w:widowControl w:val="0"/>
              <w:autoSpaceDE w:val="0"/>
              <w:autoSpaceDN w:val="0"/>
              <w:adjustRightInd w:val="0"/>
              <w:spacing w:after="0" w:line="240" w:lineRule="auto"/>
              <w:rPr>
                <w:rFonts w:ascii="Arial" w:hAnsi="Arial" w:cs="Arial"/>
                <w:b/>
                <w:bCs/>
                <w:color w:val="0F0F0F"/>
                <w:sz w:val="20"/>
                <w:szCs w:val="20"/>
              </w:rPr>
            </w:pPr>
            <w:r w:rsidRPr="00B75161">
              <w:rPr>
                <w:rFonts w:ascii="Arial" w:hAnsi="Arial" w:cs="Arial"/>
                <w:b/>
                <w:bCs/>
                <w:color w:val="0F0F0F"/>
                <w:sz w:val="20"/>
                <w:szCs w:val="20"/>
              </w:rPr>
              <w:t>Herkomst definitie</w:t>
            </w:r>
          </w:p>
        </w:tc>
        <w:tc>
          <w:tcPr>
            <w:tcW w:w="7020" w:type="dxa"/>
            <w:gridSpan w:val="4"/>
            <w:tcBorders>
              <w:top w:val="nil"/>
              <w:left w:val="nil"/>
              <w:bottom w:val="nil"/>
              <w:right w:val="nil"/>
            </w:tcBorders>
          </w:tcPr>
          <w:p w14:paraId="42A0887E"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color w:val="0F0F0F"/>
                <w:sz w:val="20"/>
                <w:szCs w:val="20"/>
              </w:rPr>
              <w:t>KING</w:t>
            </w:r>
          </w:p>
        </w:tc>
      </w:tr>
      <w:tr w:rsidR="00B75161" w:rsidRPr="00B75161" w14:paraId="4CF7A922" w14:textId="77777777" w:rsidTr="000D16DD">
        <w:trPr>
          <w:trHeight w:hRule="exact" w:val="128"/>
        </w:trPr>
        <w:tc>
          <w:tcPr>
            <w:tcW w:w="2340" w:type="dxa"/>
            <w:gridSpan w:val="2"/>
            <w:tcBorders>
              <w:top w:val="nil"/>
              <w:left w:val="nil"/>
              <w:bottom w:val="nil"/>
              <w:right w:val="nil"/>
            </w:tcBorders>
          </w:tcPr>
          <w:p w14:paraId="7567AC28" w14:textId="77777777" w:rsidR="00B75161" w:rsidRPr="00B75161" w:rsidRDefault="00B75161" w:rsidP="00B75161">
            <w:pPr>
              <w:widowControl w:val="0"/>
              <w:autoSpaceDE w:val="0"/>
              <w:autoSpaceDN w:val="0"/>
              <w:adjustRightInd w:val="0"/>
              <w:spacing w:after="0" w:line="240" w:lineRule="auto"/>
              <w:rPr>
                <w:rFonts w:ascii="Arial" w:hAnsi="Arial" w:cs="Arial"/>
                <w:b/>
                <w:bCs/>
                <w:color w:val="0F0F0F"/>
                <w:sz w:val="20"/>
                <w:szCs w:val="20"/>
              </w:rPr>
            </w:pPr>
          </w:p>
        </w:tc>
        <w:tc>
          <w:tcPr>
            <w:tcW w:w="7020" w:type="dxa"/>
            <w:gridSpan w:val="4"/>
            <w:tcBorders>
              <w:top w:val="nil"/>
              <w:left w:val="nil"/>
              <w:bottom w:val="nil"/>
              <w:right w:val="nil"/>
            </w:tcBorders>
          </w:tcPr>
          <w:p w14:paraId="25446C33"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p>
        </w:tc>
      </w:tr>
      <w:tr w:rsidR="00B75161" w:rsidRPr="00B75161" w14:paraId="6D8740CC" w14:textId="77777777" w:rsidTr="000D16DD">
        <w:tc>
          <w:tcPr>
            <w:tcW w:w="2340" w:type="dxa"/>
            <w:gridSpan w:val="2"/>
            <w:tcBorders>
              <w:top w:val="nil"/>
              <w:left w:val="nil"/>
              <w:bottom w:val="nil"/>
              <w:right w:val="nil"/>
            </w:tcBorders>
          </w:tcPr>
          <w:p w14:paraId="54205790" w14:textId="77777777" w:rsidR="00B75161" w:rsidRPr="00B75161" w:rsidRDefault="00B75161" w:rsidP="00B75161">
            <w:pPr>
              <w:widowControl w:val="0"/>
              <w:autoSpaceDE w:val="0"/>
              <w:autoSpaceDN w:val="0"/>
              <w:adjustRightInd w:val="0"/>
              <w:spacing w:after="0" w:line="240" w:lineRule="auto"/>
              <w:rPr>
                <w:rFonts w:ascii="Arial" w:hAnsi="Arial" w:cs="Arial"/>
                <w:b/>
                <w:bCs/>
                <w:color w:val="0F0F0F"/>
                <w:sz w:val="20"/>
                <w:szCs w:val="20"/>
              </w:rPr>
            </w:pPr>
            <w:r w:rsidRPr="00B75161">
              <w:rPr>
                <w:rFonts w:ascii="Arial" w:hAnsi="Arial" w:cs="Arial"/>
                <w:b/>
                <w:bCs/>
                <w:color w:val="0F0F0F"/>
                <w:sz w:val="20"/>
                <w:szCs w:val="20"/>
              </w:rPr>
              <w:t>Datum opname</w:t>
            </w:r>
          </w:p>
        </w:tc>
        <w:tc>
          <w:tcPr>
            <w:tcW w:w="7020" w:type="dxa"/>
            <w:gridSpan w:val="4"/>
            <w:tcBorders>
              <w:top w:val="nil"/>
              <w:left w:val="nil"/>
              <w:bottom w:val="nil"/>
              <w:right w:val="nil"/>
            </w:tcBorders>
          </w:tcPr>
          <w:p w14:paraId="77CC23D3"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color w:val="0F0F0F"/>
                <w:sz w:val="20"/>
                <w:szCs w:val="20"/>
              </w:rPr>
              <w:t>1 juni 2008</w:t>
            </w:r>
          </w:p>
        </w:tc>
      </w:tr>
      <w:tr w:rsidR="00B75161" w:rsidRPr="00B75161" w14:paraId="7A31ABA0" w14:textId="77777777" w:rsidTr="000D16DD">
        <w:trPr>
          <w:trHeight w:hRule="exact" w:val="128"/>
        </w:trPr>
        <w:tc>
          <w:tcPr>
            <w:tcW w:w="2340" w:type="dxa"/>
            <w:gridSpan w:val="2"/>
            <w:tcBorders>
              <w:top w:val="nil"/>
              <w:left w:val="nil"/>
              <w:bottom w:val="nil"/>
              <w:right w:val="nil"/>
            </w:tcBorders>
          </w:tcPr>
          <w:p w14:paraId="78CDC8B8" w14:textId="77777777" w:rsidR="00B75161" w:rsidRPr="00B75161" w:rsidRDefault="00B75161" w:rsidP="00B75161">
            <w:pPr>
              <w:widowControl w:val="0"/>
              <w:autoSpaceDE w:val="0"/>
              <w:autoSpaceDN w:val="0"/>
              <w:adjustRightInd w:val="0"/>
              <w:spacing w:after="0" w:line="240" w:lineRule="auto"/>
              <w:rPr>
                <w:rFonts w:ascii="Arial" w:hAnsi="Arial" w:cs="Arial"/>
                <w:b/>
                <w:bCs/>
                <w:color w:val="0F0F0F"/>
                <w:sz w:val="20"/>
                <w:szCs w:val="20"/>
              </w:rPr>
            </w:pPr>
          </w:p>
        </w:tc>
        <w:tc>
          <w:tcPr>
            <w:tcW w:w="7020" w:type="dxa"/>
            <w:gridSpan w:val="4"/>
            <w:tcBorders>
              <w:top w:val="nil"/>
              <w:left w:val="nil"/>
              <w:bottom w:val="nil"/>
              <w:right w:val="nil"/>
            </w:tcBorders>
          </w:tcPr>
          <w:p w14:paraId="099A295E"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p>
        </w:tc>
      </w:tr>
      <w:tr w:rsidR="00B75161" w:rsidRPr="00AE1A91" w14:paraId="57916C58" w14:textId="77777777" w:rsidTr="000D16DD">
        <w:tc>
          <w:tcPr>
            <w:tcW w:w="2340" w:type="dxa"/>
            <w:gridSpan w:val="2"/>
            <w:tcBorders>
              <w:top w:val="nil"/>
              <w:left w:val="nil"/>
              <w:bottom w:val="nil"/>
              <w:right w:val="nil"/>
            </w:tcBorders>
          </w:tcPr>
          <w:p w14:paraId="5E9206F8" w14:textId="77777777" w:rsidR="00B75161" w:rsidRPr="00B75161" w:rsidRDefault="00B75161" w:rsidP="00B75161">
            <w:pPr>
              <w:widowControl w:val="0"/>
              <w:autoSpaceDE w:val="0"/>
              <w:autoSpaceDN w:val="0"/>
              <w:adjustRightInd w:val="0"/>
              <w:spacing w:after="0" w:line="240" w:lineRule="auto"/>
              <w:rPr>
                <w:rFonts w:ascii="Arial" w:hAnsi="Arial" w:cs="Arial"/>
                <w:b/>
                <w:bCs/>
                <w:color w:val="0F0F0F"/>
                <w:sz w:val="20"/>
                <w:szCs w:val="20"/>
              </w:rPr>
            </w:pPr>
            <w:r w:rsidRPr="00B75161">
              <w:rPr>
                <w:rFonts w:ascii="Arial" w:hAnsi="Arial" w:cs="Arial"/>
                <w:b/>
                <w:bCs/>
                <w:color w:val="0F0F0F"/>
                <w:sz w:val="20"/>
                <w:szCs w:val="20"/>
              </w:rPr>
              <w:t>Unieke aanduiding</w:t>
            </w:r>
          </w:p>
        </w:tc>
        <w:tc>
          <w:tcPr>
            <w:tcW w:w="7020" w:type="dxa"/>
            <w:gridSpan w:val="4"/>
            <w:tcBorders>
              <w:top w:val="nil"/>
              <w:left w:val="nil"/>
              <w:bottom w:val="nil"/>
              <w:right w:val="nil"/>
            </w:tcBorders>
          </w:tcPr>
          <w:p w14:paraId="23223D06"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color w:val="0F0F0F"/>
                <w:sz w:val="20"/>
                <w:szCs w:val="20"/>
                <w:lang w:val="nl-NL"/>
              </w:rPr>
              <w:t xml:space="preserve">De unieke aanduiding van de specialisatie (van BETROKKENE): </w:t>
            </w:r>
          </w:p>
          <w:p w14:paraId="738BDC5A"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color w:val="0F0F0F"/>
                <w:sz w:val="20"/>
                <w:szCs w:val="20"/>
                <w:lang w:val="nl-NL"/>
              </w:rPr>
              <w:t>ORGANISATORISCHE EENHEID, VESTIGING, MEDEWERKER, NIET-NATUURLIJK PERSOON of NATUURLIJK PERSOON</w:t>
            </w:r>
            <w:del w:id="305" w:author="Arjan Kloosterboer" w:date="2017-02-02T15:39:00Z">
              <w:r w:rsidRPr="00B75161" w:rsidDel="00505D20">
                <w:rPr>
                  <w:rFonts w:ascii="Arial" w:hAnsi="Arial" w:cs="Arial"/>
                  <w:color w:val="0F0F0F"/>
                  <w:sz w:val="20"/>
                  <w:szCs w:val="20"/>
                  <w:lang w:val="nl-NL"/>
                </w:rPr>
                <w:delText xml:space="preserve"> (of afleidbare identificatie)</w:delText>
              </w:r>
            </w:del>
            <w:r w:rsidRPr="00B75161">
              <w:rPr>
                <w:rFonts w:ascii="Arial" w:hAnsi="Arial" w:cs="Arial"/>
                <w:color w:val="0F0F0F"/>
                <w:sz w:val="20"/>
                <w:szCs w:val="20"/>
                <w:lang w:val="nl-NL"/>
              </w:rPr>
              <w:t>.</w:t>
            </w:r>
          </w:p>
        </w:tc>
      </w:tr>
      <w:tr w:rsidR="00B75161" w:rsidRPr="00AE1A91" w14:paraId="6986CB4F" w14:textId="77777777" w:rsidTr="000D16DD">
        <w:trPr>
          <w:trHeight w:hRule="exact" w:val="128"/>
        </w:trPr>
        <w:tc>
          <w:tcPr>
            <w:tcW w:w="2340" w:type="dxa"/>
            <w:gridSpan w:val="2"/>
            <w:tcBorders>
              <w:top w:val="nil"/>
              <w:left w:val="nil"/>
              <w:bottom w:val="nil"/>
              <w:right w:val="nil"/>
            </w:tcBorders>
          </w:tcPr>
          <w:p w14:paraId="00F64B5B" w14:textId="77777777" w:rsidR="00B75161" w:rsidRPr="00B75161" w:rsidRDefault="00B75161" w:rsidP="00B75161">
            <w:pPr>
              <w:widowControl w:val="0"/>
              <w:autoSpaceDE w:val="0"/>
              <w:autoSpaceDN w:val="0"/>
              <w:adjustRightInd w:val="0"/>
              <w:spacing w:after="0" w:line="240" w:lineRule="auto"/>
              <w:rPr>
                <w:rFonts w:ascii="Arial" w:hAnsi="Arial" w:cs="Arial"/>
                <w:b/>
                <w:bCs/>
                <w:color w:val="0F0F0F"/>
                <w:sz w:val="20"/>
                <w:szCs w:val="20"/>
                <w:lang w:val="nl-NL"/>
              </w:rPr>
            </w:pPr>
          </w:p>
        </w:tc>
        <w:tc>
          <w:tcPr>
            <w:tcW w:w="7020" w:type="dxa"/>
            <w:gridSpan w:val="4"/>
            <w:tcBorders>
              <w:top w:val="nil"/>
              <w:left w:val="nil"/>
              <w:bottom w:val="nil"/>
              <w:right w:val="nil"/>
            </w:tcBorders>
          </w:tcPr>
          <w:p w14:paraId="03B59E4E" w14:textId="77777777" w:rsidR="00B75161" w:rsidRPr="00B75161" w:rsidRDefault="00B75161" w:rsidP="00B75161">
            <w:pPr>
              <w:widowControl w:val="0"/>
              <w:autoSpaceDE w:val="0"/>
              <w:autoSpaceDN w:val="0"/>
              <w:adjustRightInd w:val="0"/>
              <w:spacing w:after="0" w:line="240" w:lineRule="auto"/>
              <w:rPr>
                <w:rFonts w:ascii="Arial" w:hAnsi="Arial" w:cs="Arial"/>
                <w:b/>
                <w:bCs/>
                <w:color w:val="0F0F0F"/>
                <w:sz w:val="20"/>
                <w:szCs w:val="20"/>
                <w:lang w:val="nl-NL"/>
              </w:rPr>
            </w:pPr>
          </w:p>
        </w:tc>
      </w:tr>
      <w:tr w:rsidR="00B75161" w:rsidRPr="00AE1A91" w14:paraId="2434EE5A" w14:textId="77777777" w:rsidTr="000D16DD">
        <w:tc>
          <w:tcPr>
            <w:tcW w:w="2340" w:type="dxa"/>
            <w:gridSpan w:val="2"/>
            <w:tcBorders>
              <w:top w:val="nil"/>
              <w:left w:val="nil"/>
              <w:bottom w:val="nil"/>
              <w:right w:val="nil"/>
            </w:tcBorders>
          </w:tcPr>
          <w:p w14:paraId="73328B24" w14:textId="77777777" w:rsidR="00B75161" w:rsidRPr="00B75161" w:rsidRDefault="00B75161" w:rsidP="00B75161">
            <w:pPr>
              <w:widowControl w:val="0"/>
              <w:autoSpaceDE w:val="0"/>
              <w:autoSpaceDN w:val="0"/>
              <w:adjustRightInd w:val="0"/>
              <w:spacing w:after="0" w:line="240" w:lineRule="auto"/>
              <w:rPr>
                <w:rFonts w:ascii="Arial" w:hAnsi="Arial" w:cs="Arial"/>
                <w:b/>
                <w:bCs/>
                <w:color w:val="0F0F0F"/>
                <w:sz w:val="20"/>
                <w:szCs w:val="20"/>
              </w:rPr>
            </w:pPr>
            <w:r w:rsidRPr="00B75161">
              <w:rPr>
                <w:rFonts w:ascii="Arial" w:hAnsi="Arial" w:cs="Arial"/>
                <w:b/>
                <w:bCs/>
                <w:color w:val="0F0F0F"/>
                <w:sz w:val="20"/>
                <w:szCs w:val="20"/>
              </w:rPr>
              <w:lastRenderedPageBreak/>
              <w:t>Populatie</w:t>
            </w:r>
          </w:p>
        </w:tc>
        <w:tc>
          <w:tcPr>
            <w:tcW w:w="7020" w:type="dxa"/>
            <w:gridSpan w:val="4"/>
            <w:tcBorders>
              <w:top w:val="nil"/>
              <w:left w:val="nil"/>
              <w:bottom w:val="nil"/>
              <w:right w:val="nil"/>
            </w:tcBorders>
          </w:tcPr>
          <w:p w14:paraId="7510E52D"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ins w:id="306" w:author="Arjan Kloosterboer" w:date="2017-02-02T15:41:00Z">
              <w:r w:rsidRPr="00B75161">
                <w:rPr>
                  <w:rFonts w:ascii="Arial" w:hAnsi="Arial" w:cs="Arial"/>
                  <w:color w:val="0F0F0F"/>
                  <w:sz w:val="20"/>
                  <w:szCs w:val="20"/>
                  <w:lang w:val="nl-NL"/>
                </w:rPr>
                <w:t>Alle NATUURLIJK PERSOONen, NIET-NATUURLIJK PERSOONen, VESTIGINGen, ORGANISATORISCHE EENHEIDen (van de zaak-behandelende organisatie) en MEDEWERKERs (van die zaak-behandelende organisatie) die betrokken zijn in enigerlei rol bij één of meer zaken van de zaak-behandelende organisatie.</w:t>
              </w:r>
            </w:ins>
          </w:p>
        </w:tc>
      </w:tr>
      <w:tr w:rsidR="00B75161" w:rsidRPr="00AE1A91" w14:paraId="2D147800" w14:textId="77777777" w:rsidTr="000D16DD">
        <w:trPr>
          <w:trHeight w:hRule="exact" w:val="128"/>
        </w:trPr>
        <w:tc>
          <w:tcPr>
            <w:tcW w:w="2340" w:type="dxa"/>
            <w:gridSpan w:val="2"/>
            <w:tcBorders>
              <w:top w:val="nil"/>
              <w:left w:val="nil"/>
              <w:bottom w:val="nil"/>
              <w:right w:val="nil"/>
            </w:tcBorders>
          </w:tcPr>
          <w:p w14:paraId="1DA8C80B" w14:textId="77777777" w:rsidR="00B75161" w:rsidRPr="00B75161" w:rsidRDefault="00B75161" w:rsidP="00B75161">
            <w:pPr>
              <w:widowControl w:val="0"/>
              <w:autoSpaceDE w:val="0"/>
              <w:autoSpaceDN w:val="0"/>
              <w:adjustRightInd w:val="0"/>
              <w:spacing w:after="0" w:line="240" w:lineRule="auto"/>
              <w:rPr>
                <w:rFonts w:ascii="Arial" w:hAnsi="Arial" w:cs="Arial"/>
                <w:b/>
                <w:bCs/>
                <w:color w:val="0F0F0F"/>
                <w:sz w:val="20"/>
                <w:szCs w:val="20"/>
                <w:lang w:val="nl-NL"/>
              </w:rPr>
            </w:pPr>
          </w:p>
        </w:tc>
        <w:tc>
          <w:tcPr>
            <w:tcW w:w="7020" w:type="dxa"/>
            <w:gridSpan w:val="4"/>
            <w:tcBorders>
              <w:top w:val="nil"/>
              <w:left w:val="nil"/>
              <w:bottom w:val="nil"/>
              <w:right w:val="nil"/>
            </w:tcBorders>
          </w:tcPr>
          <w:p w14:paraId="6F0EFD33"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p>
        </w:tc>
      </w:tr>
      <w:tr w:rsidR="00B75161" w:rsidRPr="00B75161" w14:paraId="0D42A758" w14:textId="77777777" w:rsidTr="000D16DD">
        <w:trPr>
          <w:trHeight w:hRule="exact" w:val="256"/>
        </w:trPr>
        <w:tc>
          <w:tcPr>
            <w:tcW w:w="2340" w:type="dxa"/>
            <w:gridSpan w:val="2"/>
            <w:tcBorders>
              <w:top w:val="nil"/>
              <w:left w:val="nil"/>
              <w:bottom w:val="nil"/>
              <w:right w:val="nil"/>
            </w:tcBorders>
          </w:tcPr>
          <w:p w14:paraId="054C7630" w14:textId="77777777" w:rsidR="00B75161" w:rsidRPr="00B75161" w:rsidRDefault="00B75161" w:rsidP="00B75161">
            <w:pPr>
              <w:widowControl w:val="0"/>
              <w:autoSpaceDE w:val="0"/>
              <w:autoSpaceDN w:val="0"/>
              <w:adjustRightInd w:val="0"/>
              <w:spacing w:after="0" w:line="240" w:lineRule="auto"/>
              <w:rPr>
                <w:rFonts w:ascii="Arial" w:hAnsi="Arial" w:cs="Arial"/>
                <w:b/>
                <w:bCs/>
                <w:color w:val="0F0F0F"/>
                <w:sz w:val="20"/>
                <w:szCs w:val="20"/>
              </w:rPr>
            </w:pPr>
            <w:r w:rsidRPr="00B75161">
              <w:rPr>
                <w:rFonts w:ascii="Arial" w:hAnsi="Arial" w:cs="Arial"/>
                <w:b/>
                <w:bCs/>
                <w:color w:val="0F0F0F"/>
                <w:sz w:val="20"/>
                <w:szCs w:val="20"/>
              </w:rPr>
              <w:t>Kwaliteitsbegrip</w:t>
            </w:r>
          </w:p>
        </w:tc>
        <w:tc>
          <w:tcPr>
            <w:tcW w:w="7020" w:type="dxa"/>
            <w:gridSpan w:val="4"/>
            <w:tcBorders>
              <w:top w:val="nil"/>
              <w:left w:val="nil"/>
              <w:bottom w:val="nil"/>
              <w:right w:val="nil"/>
            </w:tcBorders>
          </w:tcPr>
          <w:p w14:paraId="615ECF46"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p>
        </w:tc>
      </w:tr>
      <w:tr w:rsidR="00B75161" w:rsidRPr="00B75161" w14:paraId="4708659F" w14:textId="77777777" w:rsidTr="000D16DD">
        <w:trPr>
          <w:trHeight w:hRule="exact" w:val="256"/>
        </w:trPr>
        <w:tc>
          <w:tcPr>
            <w:tcW w:w="2340" w:type="dxa"/>
            <w:gridSpan w:val="2"/>
            <w:tcBorders>
              <w:top w:val="nil"/>
              <w:left w:val="nil"/>
              <w:bottom w:val="nil"/>
              <w:right w:val="nil"/>
            </w:tcBorders>
          </w:tcPr>
          <w:p w14:paraId="511A988F" w14:textId="77777777" w:rsidR="00B75161" w:rsidRPr="00B75161" w:rsidRDefault="00B75161" w:rsidP="00B75161">
            <w:pPr>
              <w:widowControl w:val="0"/>
              <w:autoSpaceDE w:val="0"/>
              <w:autoSpaceDN w:val="0"/>
              <w:adjustRightInd w:val="0"/>
              <w:spacing w:after="0" w:line="240" w:lineRule="auto"/>
              <w:rPr>
                <w:rFonts w:ascii="Arial" w:hAnsi="Arial" w:cs="Arial"/>
                <w:b/>
                <w:bCs/>
                <w:color w:val="0F0F0F"/>
                <w:sz w:val="20"/>
                <w:szCs w:val="20"/>
              </w:rPr>
            </w:pPr>
          </w:p>
        </w:tc>
        <w:tc>
          <w:tcPr>
            <w:tcW w:w="7020" w:type="dxa"/>
            <w:gridSpan w:val="4"/>
            <w:tcBorders>
              <w:top w:val="nil"/>
              <w:left w:val="nil"/>
              <w:bottom w:val="nil"/>
              <w:right w:val="nil"/>
            </w:tcBorders>
          </w:tcPr>
          <w:p w14:paraId="045B8BA2"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p>
        </w:tc>
      </w:tr>
      <w:tr w:rsidR="00B75161" w:rsidRPr="00B75161" w14:paraId="64F6D4E9" w14:textId="77777777" w:rsidTr="000D16DD">
        <w:tc>
          <w:tcPr>
            <w:tcW w:w="2340" w:type="dxa"/>
            <w:gridSpan w:val="2"/>
            <w:tcBorders>
              <w:top w:val="nil"/>
              <w:left w:val="nil"/>
              <w:bottom w:val="nil"/>
              <w:right w:val="nil"/>
            </w:tcBorders>
          </w:tcPr>
          <w:p w14:paraId="282F5F34" w14:textId="77777777" w:rsidR="00B75161" w:rsidRPr="00B75161" w:rsidRDefault="00B75161" w:rsidP="00B75161">
            <w:pPr>
              <w:widowControl w:val="0"/>
              <w:autoSpaceDE w:val="0"/>
              <w:autoSpaceDN w:val="0"/>
              <w:adjustRightInd w:val="0"/>
              <w:spacing w:after="0" w:line="240" w:lineRule="auto"/>
              <w:rPr>
                <w:rFonts w:ascii="Arial" w:hAnsi="Arial" w:cs="Arial"/>
                <w:b/>
                <w:bCs/>
                <w:color w:val="0F0F0F"/>
                <w:sz w:val="20"/>
                <w:szCs w:val="20"/>
              </w:rPr>
            </w:pPr>
            <w:r w:rsidRPr="00B75161">
              <w:rPr>
                <w:rFonts w:ascii="Arial" w:hAnsi="Arial" w:cs="Arial"/>
                <w:b/>
                <w:bCs/>
                <w:color w:val="0F0F0F"/>
                <w:sz w:val="20"/>
                <w:szCs w:val="20"/>
              </w:rPr>
              <w:t>Overzicht attributen</w:t>
            </w:r>
          </w:p>
        </w:tc>
        <w:tc>
          <w:tcPr>
            <w:tcW w:w="7020" w:type="dxa"/>
            <w:gridSpan w:val="4"/>
            <w:tcBorders>
              <w:top w:val="nil"/>
              <w:left w:val="nil"/>
              <w:bottom w:val="nil"/>
              <w:right w:val="nil"/>
            </w:tcBorders>
          </w:tcPr>
          <w:p w14:paraId="3C640A95" w14:textId="77777777" w:rsidR="00B75161" w:rsidRPr="00B75161" w:rsidRDefault="00B75161" w:rsidP="00B75161">
            <w:pPr>
              <w:widowControl w:val="0"/>
              <w:autoSpaceDE w:val="0"/>
              <w:autoSpaceDN w:val="0"/>
              <w:adjustRightInd w:val="0"/>
              <w:spacing w:after="0" w:line="240" w:lineRule="auto"/>
              <w:rPr>
                <w:rFonts w:ascii="Arial" w:hAnsi="Arial" w:cs="Arial"/>
                <w:b/>
                <w:bCs/>
                <w:color w:val="0F0F0F"/>
                <w:sz w:val="20"/>
                <w:szCs w:val="20"/>
              </w:rPr>
            </w:pPr>
          </w:p>
        </w:tc>
      </w:tr>
      <w:tr w:rsidR="00B75161" w:rsidRPr="00B75161" w14:paraId="6108310B" w14:textId="77777777" w:rsidTr="000D16DD">
        <w:tc>
          <w:tcPr>
            <w:tcW w:w="450" w:type="dxa"/>
            <w:tcBorders>
              <w:top w:val="nil"/>
              <w:left w:val="nil"/>
              <w:bottom w:val="nil"/>
              <w:right w:val="nil"/>
            </w:tcBorders>
          </w:tcPr>
          <w:p w14:paraId="6C52E63A" w14:textId="77777777" w:rsidR="00B75161" w:rsidRPr="00B75161" w:rsidRDefault="00B75161" w:rsidP="00B75161">
            <w:pPr>
              <w:widowControl w:val="0"/>
              <w:autoSpaceDE w:val="0"/>
              <w:autoSpaceDN w:val="0"/>
              <w:adjustRightInd w:val="0"/>
              <w:spacing w:after="0" w:line="240" w:lineRule="auto"/>
              <w:rPr>
                <w:rFonts w:ascii="Arial" w:hAnsi="Arial" w:cs="Arial"/>
                <w:i/>
                <w:iCs/>
                <w:color w:val="0F0F0F"/>
                <w:sz w:val="20"/>
                <w:szCs w:val="20"/>
              </w:rPr>
            </w:pPr>
            <w:bookmarkStart w:id="307" w:name="BKM_D6D05601_4B87_42aa_BC87_39CFB764E92A"/>
          </w:p>
        </w:tc>
        <w:tc>
          <w:tcPr>
            <w:tcW w:w="2790" w:type="dxa"/>
            <w:gridSpan w:val="2"/>
            <w:tcBorders>
              <w:top w:val="nil"/>
              <w:left w:val="nil"/>
              <w:bottom w:val="nil"/>
              <w:right w:val="nil"/>
            </w:tcBorders>
          </w:tcPr>
          <w:p w14:paraId="43573B60"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i/>
                <w:iCs/>
                <w:color w:val="0F0F0F"/>
                <w:sz w:val="20"/>
                <w:szCs w:val="20"/>
              </w:rPr>
              <w:t>Attribuutnaam</w:t>
            </w:r>
          </w:p>
        </w:tc>
        <w:tc>
          <w:tcPr>
            <w:tcW w:w="4230" w:type="dxa"/>
            <w:tcBorders>
              <w:top w:val="nil"/>
              <w:left w:val="nil"/>
              <w:bottom w:val="nil"/>
              <w:right w:val="nil"/>
            </w:tcBorders>
          </w:tcPr>
          <w:p w14:paraId="048DB8E8"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i/>
                <w:iCs/>
                <w:color w:val="0F0F0F"/>
                <w:sz w:val="20"/>
                <w:szCs w:val="20"/>
              </w:rPr>
              <w:t>Definitie</w:t>
            </w:r>
          </w:p>
        </w:tc>
        <w:tc>
          <w:tcPr>
            <w:tcW w:w="1080" w:type="dxa"/>
            <w:tcBorders>
              <w:top w:val="nil"/>
              <w:left w:val="nil"/>
              <w:bottom w:val="nil"/>
              <w:right w:val="nil"/>
            </w:tcBorders>
          </w:tcPr>
          <w:p w14:paraId="4BFB4664"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i/>
                <w:iCs/>
                <w:color w:val="0F0F0F"/>
                <w:sz w:val="20"/>
                <w:szCs w:val="20"/>
              </w:rPr>
              <w:t>Formaat</w:t>
            </w:r>
          </w:p>
        </w:tc>
        <w:tc>
          <w:tcPr>
            <w:tcW w:w="810" w:type="dxa"/>
            <w:tcBorders>
              <w:top w:val="nil"/>
              <w:left w:val="nil"/>
              <w:bottom w:val="nil"/>
              <w:right w:val="nil"/>
            </w:tcBorders>
          </w:tcPr>
          <w:p w14:paraId="01C84751" w14:textId="77777777" w:rsidR="00B75161" w:rsidRPr="00B75161" w:rsidRDefault="00B75161" w:rsidP="00B75161">
            <w:pPr>
              <w:widowControl w:val="0"/>
              <w:autoSpaceDE w:val="0"/>
              <w:autoSpaceDN w:val="0"/>
              <w:adjustRightInd w:val="0"/>
              <w:spacing w:after="0" w:line="240" w:lineRule="auto"/>
              <w:rPr>
                <w:rFonts w:ascii="Arial" w:hAnsi="Arial" w:cs="Arial"/>
                <w:i/>
                <w:iCs/>
                <w:color w:val="0F0F0F"/>
                <w:sz w:val="20"/>
                <w:szCs w:val="20"/>
              </w:rPr>
            </w:pPr>
            <w:r w:rsidRPr="00B75161">
              <w:rPr>
                <w:rFonts w:ascii="Arial" w:hAnsi="Arial" w:cs="Arial"/>
                <w:i/>
                <w:iCs/>
                <w:color w:val="0F0F0F"/>
                <w:sz w:val="20"/>
                <w:szCs w:val="20"/>
              </w:rPr>
              <w:t>Kardi-</w:t>
            </w:r>
          </w:p>
          <w:p w14:paraId="7B64B1DC"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i/>
                <w:iCs/>
                <w:color w:val="0F0F0F"/>
                <w:sz w:val="20"/>
                <w:szCs w:val="20"/>
              </w:rPr>
              <w:t>naliteit</w:t>
            </w:r>
          </w:p>
        </w:tc>
      </w:tr>
      <w:tr w:rsidR="00B75161" w:rsidRPr="00B75161" w14:paraId="405A9AFF" w14:textId="77777777" w:rsidTr="000D16DD">
        <w:tc>
          <w:tcPr>
            <w:tcW w:w="450" w:type="dxa"/>
            <w:tcBorders>
              <w:top w:val="nil"/>
              <w:left w:val="nil"/>
              <w:bottom w:val="nil"/>
              <w:right w:val="nil"/>
            </w:tcBorders>
          </w:tcPr>
          <w:p w14:paraId="124E67F6"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p>
        </w:tc>
        <w:tc>
          <w:tcPr>
            <w:tcW w:w="2790" w:type="dxa"/>
            <w:gridSpan w:val="2"/>
            <w:tcBorders>
              <w:top w:val="nil"/>
              <w:left w:val="nil"/>
              <w:bottom w:val="nil"/>
              <w:right w:val="nil"/>
            </w:tcBorders>
          </w:tcPr>
          <w:p w14:paraId="64F71099" w14:textId="59235028" w:rsidR="00B75161" w:rsidRPr="00B75161" w:rsidRDefault="00DE2CC6" w:rsidP="00B75161">
            <w:pPr>
              <w:widowControl w:val="0"/>
              <w:autoSpaceDE w:val="0"/>
              <w:autoSpaceDN w:val="0"/>
              <w:adjustRightInd w:val="0"/>
              <w:spacing w:after="0" w:line="240" w:lineRule="auto"/>
              <w:rPr>
                <w:rFonts w:ascii="Arial" w:hAnsi="Arial" w:cs="Arial"/>
                <w:color w:val="0F0F0F"/>
                <w:sz w:val="20"/>
                <w:szCs w:val="20"/>
              </w:rPr>
            </w:pPr>
            <w:ins w:id="308" w:author="Arjan Kloosterboer" w:date="2017-10-05T13:12:00Z">
              <w:r>
                <w:rPr>
                  <w:rFonts w:ascii="Arial" w:hAnsi="Arial" w:cs="Arial"/>
                  <w:sz w:val="20"/>
                  <w:szCs w:val="20"/>
                  <w:lang w:val="en-AU"/>
                </w:rPr>
                <w:t>/</w:t>
              </w:r>
            </w:ins>
            <w:r w:rsidR="00B75161" w:rsidRPr="00B75161">
              <w:rPr>
                <w:rFonts w:ascii="Arial" w:hAnsi="Arial" w:cs="Arial"/>
                <w:sz w:val="20"/>
                <w:szCs w:val="20"/>
                <w:lang w:val="en-AU"/>
              </w:rPr>
              <w:fldChar w:fldCharType="begin" w:fldLock="1"/>
            </w:r>
            <w:r w:rsidR="00B75161" w:rsidRPr="00B75161">
              <w:rPr>
                <w:rFonts w:ascii="Arial" w:hAnsi="Arial" w:cs="Arial"/>
                <w:sz w:val="20"/>
                <w:szCs w:val="20"/>
                <w:lang w:val="en-AU"/>
              </w:rPr>
              <w:instrText xml:space="preserve">MERGEFIELD </w:instrText>
            </w:r>
            <w:r w:rsidR="00B75161" w:rsidRPr="00B75161">
              <w:rPr>
                <w:rFonts w:ascii="Arial" w:hAnsi="Arial" w:cs="Arial"/>
                <w:color w:val="0F0F0F"/>
                <w:sz w:val="20"/>
                <w:szCs w:val="20"/>
              </w:rPr>
              <w:instrText>Att.Name</w:instrText>
            </w:r>
            <w:r w:rsidR="00B75161" w:rsidRPr="00B75161">
              <w:rPr>
                <w:rFonts w:ascii="Arial" w:hAnsi="Arial" w:cs="Arial"/>
                <w:sz w:val="20"/>
                <w:szCs w:val="20"/>
                <w:lang w:val="en-AU"/>
              </w:rPr>
              <w:fldChar w:fldCharType="separate"/>
            </w:r>
            <w:r w:rsidR="00B75161" w:rsidRPr="00B75161">
              <w:rPr>
                <w:rFonts w:ascii="Arial" w:hAnsi="Arial" w:cs="Arial"/>
                <w:color w:val="0F0F0F"/>
                <w:sz w:val="20"/>
                <w:szCs w:val="20"/>
              </w:rPr>
              <w:t>Naam</w:t>
            </w:r>
            <w:r w:rsidR="00B75161" w:rsidRPr="00B75161">
              <w:rPr>
                <w:rFonts w:ascii="Arial" w:hAnsi="Arial" w:cs="Arial"/>
                <w:sz w:val="20"/>
                <w:szCs w:val="20"/>
                <w:lang w:val="en-AU"/>
              </w:rPr>
              <w:fldChar w:fldCharType="end"/>
            </w:r>
          </w:p>
        </w:tc>
        <w:tc>
          <w:tcPr>
            <w:tcW w:w="4230" w:type="dxa"/>
            <w:tcBorders>
              <w:top w:val="nil"/>
              <w:left w:val="nil"/>
              <w:bottom w:val="nil"/>
              <w:right w:val="nil"/>
            </w:tcBorders>
          </w:tcPr>
          <w:p w14:paraId="75449B50"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F0F0F"/>
                <w:sz w:val="20"/>
                <w:szCs w:val="20"/>
                <w:lang w:val="nl-NL"/>
              </w:rPr>
              <w:instrText>Att.Notes</w:instrText>
            </w:r>
            <w:r w:rsidRPr="00B75161">
              <w:rPr>
                <w:rFonts w:ascii="Arial" w:hAnsi="Arial" w:cs="Arial"/>
                <w:sz w:val="20"/>
                <w:szCs w:val="20"/>
                <w:lang w:val="en-AU"/>
              </w:rPr>
              <w:fldChar w:fldCharType="end"/>
            </w:r>
            <w:r w:rsidRPr="00B75161">
              <w:rPr>
                <w:rFonts w:ascii="Arial" w:hAnsi="Arial" w:cs="Arial"/>
                <w:color w:val="610E6A"/>
                <w:sz w:val="20"/>
                <w:szCs w:val="20"/>
                <w:lang w:val="nl-NL"/>
              </w:rPr>
              <w:t>De benaming van de BETROKKENE  indien dit een (NIET) NATUURLIJK PERSOON, VESTIGING of specialisatie daarvan is.</w:t>
            </w:r>
          </w:p>
        </w:tc>
        <w:tc>
          <w:tcPr>
            <w:tcW w:w="1080" w:type="dxa"/>
            <w:tcBorders>
              <w:top w:val="nil"/>
              <w:left w:val="nil"/>
              <w:bottom w:val="nil"/>
              <w:right w:val="nil"/>
            </w:tcBorders>
          </w:tcPr>
          <w:p w14:paraId="6407552E" w14:textId="77777777" w:rsidR="00B75161" w:rsidRPr="00B75161" w:rsidRDefault="00B75161" w:rsidP="00B75161">
            <w:pPr>
              <w:widowControl w:val="0"/>
              <w:autoSpaceDE w:val="0"/>
              <w:autoSpaceDN w:val="0"/>
              <w:adjustRightInd w:val="0"/>
              <w:spacing w:after="0" w:line="240" w:lineRule="auto"/>
              <w:rPr>
                <w:rFonts w:ascii="Arial" w:hAnsi="Arial" w:cs="Arial"/>
                <w:color w:val="000000"/>
                <w:sz w:val="20"/>
                <w:szCs w:val="20"/>
              </w:rPr>
            </w:pPr>
            <w:r w:rsidRPr="00B75161">
              <w:rPr>
                <w:rFonts w:ascii="Arial" w:hAnsi="Arial" w:cs="Arial"/>
                <w:sz w:val="20"/>
                <w:szCs w:val="20"/>
                <w:lang w:val="en-AU"/>
              </w:rPr>
              <w:fldChar w:fldCharType="begin" w:fldLock="1"/>
            </w:r>
            <w:r w:rsidRPr="00B75161">
              <w:rPr>
                <w:rFonts w:ascii="Arial" w:hAnsi="Arial" w:cs="Arial"/>
                <w:sz w:val="20"/>
                <w:szCs w:val="20"/>
                <w:lang w:val="en-AU"/>
              </w:rPr>
              <w:instrText xml:space="preserve">MERGEFIELD </w:instrText>
            </w:r>
            <w:r w:rsidRPr="00B75161">
              <w:rPr>
                <w:rFonts w:ascii="Arial" w:hAnsi="Arial" w:cs="Arial"/>
                <w:color w:val="000000"/>
                <w:sz w:val="20"/>
                <w:szCs w:val="20"/>
              </w:rPr>
              <w:instrText>Att.Type</w:instrText>
            </w:r>
            <w:r w:rsidRPr="00B75161">
              <w:rPr>
                <w:rFonts w:ascii="Arial" w:hAnsi="Arial" w:cs="Arial"/>
                <w:sz w:val="20"/>
                <w:szCs w:val="20"/>
                <w:lang w:val="en-AU"/>
              </w:rPr>
              <w:fldChar w:fldCharType="separate"/>
            </w:r>
            <w:r w:rsidRPr="00B75161">
              <w:rPr>
                <w:rFonts w:ascii="Arial" w:hAnsi="Arial" w:cs="Arial"/>
                <w:color w:val="000000"/>
                <w:sz w:val="20"/>
                <w:szCs w:val="20"/>
              </w:rPr>
              <w:t>AN200</w:t>
            </w:r>
            <w:r w:rsidRPr="00B75161">
              <w:rPr>
                <w:rFonts w:ascii="Arial" w:hAnsi="Arial" w:cs="Arial"/>
                <w:sz w:val="20"/>
                <w:szCs w:val="20"/>
                <w:lang w:val="en-AU"/>
              </w:rPr>
              <w:fldChar w:fldCharType="end"/>
            </w:r>
          </w:p>
        </w:tc>
        <w:tc>
          <w:tcPr>
            <w:tcW w:w="810" w:type="dxa"/>
            <w:tcBorders>
              <w:top w:val="nil"/>
              <w:left w:val="nil"/>
              <w:bottom w:val="nil"/>
              <w:right w:val="nil"/>
            </w:tcBorders>
          </w:tcPr>
          <w:p w14:paraId="085BAF24"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sz w:val="20"/>
                <w:szCs w:val="20"/>
                <w:lang w:val="en-AU"/>
              </w:rPr>
              <w:fldChar w:fldCharType="begin" w:fldLock="1"/>
            </w:r>
            <w:r w:rsidRPr="00B75161">
              <w:rPr>
                <w:rFonts w:ascii="Arial" w:hAnsi="Arial" w:cs="Arial"/>
                <w:sz w:val="20"/>
                <w:szCs w:val="20"/>
                <w:lang w:val="en-AU"/>
              </w:rPr>
              <w:instrText xml:space="preserve">MERGEFIELD </w:instrText>
            </w:r>
            <w:r w:rsidRPr="00B75161">
              <w:rPr>
                <w:rFonts w:ascii="Arial" w:hAnsi="Arial" w:cs="Arial"/>
                <w:color w:val="0F0F0F"/>
                <w:sz w:val="20"/>
                <w:szCs w:val="20"/>
              </w:rPr>
              <w:instrText>Att.LowerBound</w:instrText>
            </w:r>
            <w:r w:rsidRPr="00B75161">
              <w:rPr>
                <w:rFonts w:ascii="Arial" w:hAnsi="Arial" w:cs="Arial"/>
                <w:sz w:val="20"/>
                <w:szCs w:val="20"/>
                <w:lang w:val="en-AU"/>
              </w:rPr>
              <w:fldChar w:fldCharType="separate"/>
            </w:r>
            <w:r w:rsidRPr="00B75161">
              <w:rPr>
                <w:rFonts w:ascii="Arial" w:hAnsi="Arial" w:cs="Arial"/>
                <w:color w:val="0F0F0F"/>
                <w:sz w:val="20"/>
                <w:szCs w:val="20"/>
              </w:rPr>
              <w:t>0</w:t>
            </w:r>
            <w:r w:rsidRPr="00B75161">
              <w:rPr>
                <w:rFonts w:ascii="Arial" w:hAnsi="Arial" w:cs="Arial"/>
                <w:sz w:val="20"/>
                <w:szCs w:val="20"/>
                <w:lang w:val="en-AU"/>
              </w:rPr>
              <w:fldChar w:fldCharType="end"/>
            </w:r>
            <w:r w:rsidRPr="00B75161">
              <w:rPr>
                <w:rFonts w:ascii="Arial" w:hAnsi="Arial" w:cs="Arial"/>
                <w:color w:val="0F0F0F"/>
                <w:sz w:val="20"/>
                <w:szCs w:val="20"/>
              </w:rPr>
              <w:t xml:space="preserve"> -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Att.UpperBound</w:instrText>
            </w:r>
            <w:r w:rsidRPr="00B75161">
              <w:rPr>
                <w:rFonts w:ascii="Arial" w:hAnsi="Arial" w:cs="Arial"/>
                <w:color w:val="0F0F0F"/>
                <w:sz w:val="20"/>
                <w:szCs w:val="20"/>
              </w:rPr>
              <w:fldChar w:fldCharType="separate"/>
            </w:r>
            <w:r w:rsidRPr="00B75161">
              <w:rPr>
                <w:rFonts w:ascii="Arial" w:hAnsi="Arial" w:cs="Arial"/>
                <w:color w:val="0F0F0F"/>
                <w:sz w:val="20"/>
                <w:szCs w:val="20"/>
              </w:rPr>
              <w:t>1</w:t>
            </w:r>
            <w:r w:rsidRPr="00B75161">
              <w:rPr>
                <w:rFonts w:ascii="Arial" w:hAnsi="Arial" w:cs="Arial"/>
                <w:color w:val="0F0F0F"/>
                <w:sz w:val="20"/>
                <w:szCs w:val="20"/>
              </w:rPr>
              <w:fldChar w:fldCharType="end"/>
            </w:r>
          </w:p>
        </w:tc>
        <w:bookmarkEnd w:id="307"/>
      </w:tr>
      <w:tr w:rsidR="00B75161" w:rsidRPr="00B75161" w:rsidDel="00505D20" w14:paraId="27ED470E" w14:textId="77777777" w:rsidTr="000D16DD">
        <w:trPr>
          <w:del w:id="309" w:author="Arjan Kloosterboer" w:date="2017-02-02T15:40:00Z"/>
        </w:trPr>
        <w:tc>
          <w:tcPr>
            <w:tcW w:w="450" w:type="dxa"/>
            <w:tcBorders>
              <w:top w:val="nil"/>
              <w:left w:val="nil"/>
              <w:bottom w:val="nil"/>
              <w:right w:val="nil"/>
            </w:tcBorders>
          </w:tcPr>
          <w:p w14:paraId="6EF8F4D6" w14:textId="77777777" w:rsidR="00B75161" w:rsidRPr="00B75161" w:rsidDel="00505D20" w:rsidRDefault="00B75161" w:rsidP="00B75161">
            <w:pPr>
              <w:widowControl w:val="0"/>
              <w:autoSpaceDE w:val="0"/>
              <w:autoSpaceDN w:val="0"/>
              <w:adjustRightInd w:val="0"/>
              <w:spacing w:after="0" w:line="240" w:lineRule="auto"/>
              <w:rPr>
                <w:del w:id="310" w:author="Arjan Kloosterboer" w:date="2017-02-02T15:40:00Z"/>
                <w:rFonts w:ascii="Arial" w:hAnsi="Arial" w:cs="Arial"/>
                <w:color w:val="0F0F0F"/>
                <w:sz w:val="20"/>
                <w:szCs w:val="20"/>
              </w:rPr>
            </w:pPr>
            <w:bookmarkStart w:id="311" w:name="BKM_F2A7E14D_E4B6_40bd_97FB_0874B240AA24"/>
          </w:p>
        </w:tc>
        <w:tc>
          <w:tcPr>
            <w:tcW w:w="2790" w:type="dxa"/>
            <w:gridSpan w:val="2"/>
            <w:tcBorders>
              <w:top w:val="nil"/>
              <w:left w:val="nil"/>
              <w:bottom w:val="nil"/>
              <w:right w:val="nil"/>
            </w:tcBorders>
          </w:tcPr>
          <w:p w14:paraId="5FD5AB87" w14:textId="77777777" w:rsidR="00B75161" w:rsidRPr="00B75161" w:rsidDel="00505D20" w:rsidRDefault="00B75161" w:rsidP="00B75161">
            <w:pPr>
              <w:widowControl w:val="0"/>
              <w:autoSpaceDE w:val="0"/>
              <w:autoSpaceDN w:val="0"/>
              <w:adjustRightInd w:val="0"/>
              <w:spacing w:after="0" w:line="240" w:lineRule="auto"/>
              <w:rPr>
                <w:del w:id="312" w:author="Arjan Kloosterboer" w:date="2017-02-02T15:40:00Z"/>
                <w:rFonts w:ascii="Arial" w:hAnsi="Arial" w:cs="Arial"/>
                <w:color w:val="0F0F0F"/>
                <w:sz w:val="20"/>
                <w:szCs w:val="20"/>
              </w:rPr>
            </w:pPr>
            <w:del w:id="313" w:author="Arjan Kloosterboer" w:date="2017-02-02T15:40:00Z">
              <w:r w:rsidRPr="00B75161" w:rsidDel="00505D20">
                <w:rPr>
                  <w:rFonts w:ascii="Arial" w:hAnsi="Arial" w:cs="Arial"/>
                  <w:sz w:val="20"/>
                  <w:szCs w:val="20"/>
                  <w:lang w:val="en-AU"/>
                </w:rPr>
                <w:fldChar w:fldCharType="begin" w:fldLock="1"/>
              </w:r>
              <w:r w:rsidRPr="00B75161" w:rsidDel="00505D20">
                <w:rPr>
                  <w:rFonts w:ascii="Arial" w:hAnsi="Arial" w:cs="Arial"/>
                  <w:sz w:val="20"/>
                  <w:szCs w:val="20"/>
                  <w:lang w:val="en-AU"/>
                </w:rPr>
                <w:delInstrText xml:space="preserve">MERGEFIELD </w:delInstrText>
              </w:r>
              <w:r w:rsidRPr="00B75161" w:rsidDel="00505D20">
                <w:rPr>
                  <w:rFonts w:ascii="Arial" w:hAnsi="Arial" w:cs="Arial"/>
                  <w:color w:val="0F0F0F"/>
                  <w:sz w:val="20"/>
                  <w:szCs w:val="20"/>
                </w:rPr>
                <w:delInstrText>Att.Name</w:delInstrText>
              </w:r>
              <w:r w:rsidRPr="00B75161" w:rsidDel="00505D20">
                <w:rPr>
                  <w:rFonts w:ascii="Arial" w:hAnsi="Arial" w:cs="Arial"/>
                  <w:sz w:val="20"/>
                  <w:szCs w:val="20"/>
                  <w:lang w:val="en-AU"/>
                </w:rPr>
                <w:fldChar w:fldCharType="separate"/>
              </w:r>
              <w:r w:rsidRPr="00B75161" w:rsidDel="00505D20">
                <w:rPr>
                  <w:rFonts w:ascii="Arial" w:hAnsi="Arial" w:cs="Arial"/>
                  <w:color w:val="0F0F0F"/>
                  <w:sz w:val="20"/>
                  <w:szCs w:val="20"/>
                </w:rPr>
                <w:delText>Identificatie</w:delText>
              </w:r>
              <w:r w:rsidRPr="00B75161" w:rsidDel="00505D20">
                <w:rPr>
                  <w:rFonts w:ascii="Arial" w:hAnsi="Arial" w:cs="Arial"/>
                  <w:sz w:val="20"/>
                  <w:szCs w:val="20"/>
                  <w:lang w:val="en-AU"/>
                </w:rPr>
                <w:fldChar w:fldCharType="end"/>
              </w:r>
            </w:del>
          </w:p>
        </w:tc>
        <w:tc>
          <w:tcPr>
            <w:tcW w:w="4230" w:type="dxa"/>
            <w:tcBorders>
              <w:top w:val="nil"/>
              <w:left w:val="nil"/>
              <w:bottom w:val="nil"/>
              <w:right w:val="nil"/>
            </w:tcBorders>
          </w:tcPr>
          <w:p w14:paraId="23224890" w14:textId="77777777" w:rsidR="00B75161" w:rsidRPr="00B75161" w:rsidDel="00505D20" w:rsidRDefault="00B75161" w:rsidP="00B75161">
            <w:pPr>
              <w:widowControl w:val="0"/>
              <w:autoSpaceDE w:val="0"/>
              <w:autoSpaceDN w:val="0"/>
              <w:adjustRightInd w:val="0"/>
              <w:spacing w:after="0" w:line="240" w:lineRule="auto"/>
              <w:rPr>
                <w:del w:id="314" w:author="Arjan Kloosterboer" w:date="2017-02-02T15:40:00Z"/>
                <w:rFonts w:ascii="Arial" w:hAnsi="Arial" w:cs="Arial"/>
                <w:color w:val="0F0F0F"/>
                <w:sz w:val="20"/>
                <w:szCs w:val="20"/>
              </w:rPr>
            </w:pPr>
            <w:del w:id="315" w:author="Arjan Kloosterboer" w:date="2017-02-02T15:40:00Z">
              <w:r w:rsidRPr="00B75161" w:rsidDel="00505D20">
                <w:rPr>
                  <w:rFonts w:ascii="Arial" w:hAnsi="Arial" w:cs="Arial"/>
                  <w:sz w:val="20"/>
                  <w:szCs w:val="20"/>
                  <w:lang w:val="en-AU"/>
                </w:rPr>
                <w:fldChar w:fldCharType="begin" w:fldLock="1"/>
              </w:r>
              <w:r w:rsidRPr="00B75161" w:rsidDel="00505D20">
                <w:rPr>
                  <w:rFonts w:ascii="Arial" w:hAnsi="Arial" w:cs="Arial"/>
                  <w:sz w:val="20"/>
                  <w:szCs w:val="20"/>
                </w:rPr>
                <w:delInstrText xml:space="preserve">MERGEFIELD </w:delInstrText>
              </w:r>
              <w:r w:rsidRPr="00B75161" w:rsidDel="00505D20">
                <w:rPr>
                  <w:rFonts w:ascii="Arial" w:hAnsi="Arial" w:cs="Arial"/>
                  <w:color w:val="0F0F0F"/>
                  <w:sz w:val="20"/>
                  <w:szCs w:val="20"/>
                </w:rPr>
                <w:delInstrText>Att.Notes</w:delInstrText>
              </w:r>
              <w:r w:rsidRPr="00B75161" w:rsidDel="00505D20">
                <w:rPr>
                  <w:rFonts w:ascii="Arial" w:hAnsi="Arial" w:cs="Arial"/>
                  <w:sz w:val="20"/>
                  <w:szCs w:val="20"/>
                  <w:lang w:val="en-AU"/>
                </w:rPr>
                <w:fldChar w:fldCharType="end"/>
              </w:r>
              <w:r w:rsidRPr="00B75161" w:rsidDel="00505D20">
                <w:rPr>
                  <w:rFonts w:ascii="Arial" w:hAnsi="Arial" w:cs="Arial"/>
                  <w:color w:val="610E6A"/>
                  <w:sz w:val="20"/>
                  <w:szCs w:val="20"/>
                </w:rPr>
                <w:delText>De unieke identificatie van de BETROKKENE</w:delText>
              </w:r>
            </w:del>
          </w:p>
        </w:tc>
        <w:tc>
          <w:tcPr>
            <w:tcW w:w="1080" w:type="dxa"/>
            <w:tcBorders>
              <w:top w:val="nil"/>
              <w:left w:val="nil"/>
              <w:bottom w:val="nil"/>
              <w:right w:val="nil"/>
            </w:tcBorders>
          </w:tcPr>
          <w:p w14:paraId="75469314" w14:textId="77777777" w:rsidR="00B75161" w:rsidRPr="00B75161" w:rsidDel="00505D20" w:rsidRDefault="00B75161" w:rsidP="00B75161">
            <w:pPr>
              <w:widowControl w:val="0"/>
              <w:autoSpaceDE w:val="0"/>
              <w:autoSpaceDN w:val="0"/>
              <w:adjustRightInd w:val="0"/>
              <w:spacing w:after="0" w:line="240" w:lineRule="auto"/>
              <w:rPr>
                <w:del w:id="316" w:author="Arjan Kloosterboer" w:date="2017-02-02T15:40:00Z"/>
                <w:rFonts w:ascii="Arial" w:hAnsi="Arial" w:cs="Arial"/>
                <w:color w:val="000000"/>
                <w:sz w:val="20"/>
                <w:szCs w:val="20"/>
              </w:rPr>
            </w:pPr>
            <w:del w:id="317" w:author="Arjan Kloosterboer" w:date="2017-02-02T15:40:00Z">
              <w:r w:rsidRPr="00B75161" w:rsidDel="00505D20">
                <w:rPr>
                  <w:rFonts w:ascii="Arial" w:hAnsi="Arial" w:cs="Arial"/>
                  <w:sz w:val="20"/>
                  <w:szCs w:val="20"/>
                  <w:lang w:val="en-AU"/>
                </w:rPr>
                <w:fldChar w:fldCharType="begin" w:fldLock="1"/>
              </w:r>
              <w:r w:rsidRPr="00B75161" w:rsidDel="00505D20">
                <w:rPr>
                  <w:rFonts w:ascii="Arial" w:hAnsi="Arial" w:cs="Arial"/>
                  <w:sz w:val="20"/>
                  <w:szCs w:val="20"/>
                  <w:lang w:val="en-AU"/>
                </w:rPr>
                <w:delInstrText xml:space="preserve">MERGEFIELD </w:delInstrText>
              </w:r>
              <w:r w:rsidRPr="00B75161" w:rsidDel="00505D20">
                <w:rPr>
                  <w:rFonts w:ascii="Arial" w:hAnsi="Arial" w:cs="Arial"/>
                  <w:color w:val="000000"/>
                  <w:sz w:val="20"/>
                  <w:szCs w:val="20"/>
                </w:rPr>
                <w:delInstrText>Att.Type</w:delInstrText>
              </w:r>
              <w:r w:rsidRPr="00B75161" w:rsidDel="00505D20">
                <w:rPr>
                  <w:rFonts w:ascii="Arial" w:hAnsi="Arial" w:cs="Arial"/>
                  <w:sz w:val="20"/>
                  <w:szCs w:val="20"/>
                  <w:lang w:val="en-AU"/>
                </w:rPr>
                <w:fldChar w:fldCharType="separate"/>
              </w:r>
              <w:r w:rsidRPr="00B75161" w:rsidDel="00505D20">
                <w:rPr>
                  <w:rFonts w:ascii="Arial" w:hAnsi="Arial" w:cs="Arial"/>
                  <w:color w:val="000000"/>
                  <w:sz w:val="20"/>
                  <w:szCs w:val="20"/>
                </w:rPr>
                <w:delText>AN50</w:delText>
              </w:r>
              <w:r w:rsidRPr="00B75161" w:rsidDel="00505D20">
                <w:rPr>
                  <w:rFonts w:ascii="Arial" w:hAnsi="Arial" w:cs="Arial"/>
                  <w:sz w:val="20"/>
                  <w:szCs w:val="20"/>
                  <w:lang w:val="en-AU"/>
                </w:rPr>
                <w:fldChar w:fldCharType="end"/>
              </w:r>
            </w:del>
          </w:p>
        </w:tc>
        <w:tc>
          <w:tcPr>
            <w:tcW w:w="810" w:type="dxa"/>
            <w:tcBorders>
              <w:top w:val="nil"/>
              <w:left w:val="nil"/>
              <w:bottom w:val="nil"/>
              <w:right w:val="nil"/>
            </w:tcBorders>
          </w:tcPr>
          <w:p w14:paraId="2F854D25" w14:textId="77777777" w:rsidR="00B75161" w:rsidRPr="00B75161" w:rsidDel="00505D20" w:rsidRDefault="00B75161" w:rsidP="00B75161">
            <w:pPr>
              <w:widowControl w:val="0"/>
              <w:autoSpaceDE w:val="0"/>
              <w:autoSpaceDN w:val="0"/>
              <w:adjustRightInd w:val="0"/>
              <w:spacing w:after="0" w:line="240" w:lineRule="auto"/>
              <w:rPr>
                <w:del w:id="318" w:author="Arjan Kloosterboer" w:date="2017-02-02T15:40:00Z"/>
                <w:rFonts w:ascii="Arial" w:hAnsi="Arial" w:cs="Arial"/>
                <w:color w:val="0F0F0F"/>
                <w:sz w:val="20"/>
                <w:szCs w:val="20"/>
              </w:rPr>
            </w:pPr>
            <w:del w:id="319" w:author="Arjan Kloosterboer" w:date="2017-02-02T15:40:00Z">
              <w:r w:rsidRPr="00B75161" w:rsidDel="00505D20">
                <w:rPr>
                  <w:rFonts w:ascii="Arial" w:hAnsi="Arial" w:cs="Arial"/>
                  <w:sz w:val="20"/>
                  <w:szCs w:val="20"/>
                  <w:lang w:val="en-AU"/>
                </w:rPr>
                <w:fldChar w:fldCharType="begin" w:fldLock="1"/>
              </w:r>
              <w:r w:rsidRPr="00B75161" w:rsidDel="00505D20">
                <w:rPr>
                  <w:rFonts w:ascii="Arial" w:hAnsi="Arial" w:cs="Arial"/>
                  <w:sz w:val="20"/>
                  <w:szCs w:val="20"/>
                  <w:lang w:val="en-AU"/>
                </w:rPr>
                <w:delInstrText xml:space="preserve">MERGEFIELD </w:delInstrText>
              </w:r>
              <w:r w:rsidRPr="00B75161" w:rsidDel="00505D20">
                <w:rPr>
                  <w:rFonts w:ascii="Arial" w:hAnsi="Arial" w:cs="Arial"/>
                  <w:color w:val="0F0F0F"/>
                  <w:sz w:val="20"/>
                  <w:szCs w:val="20"/>
                </w:rPr>
                <w:delInstrText>Att.LowerBound</w:delInstrText>
              </w:r>
              <w:r w:rsidRPr="00B75161" w:rsidDel="00505D20">
                <w:rPr>
                  <w:rFonts w:ascii="Arial" w:hAnsi="Arial" w:cs="Arial"/>
                  <w:sz w:val="20"/>
                  <w:szCs w:val="20"/>
                  <w:lang w:val="en-AU"/>
                </w:rPr>
                <w:fldChar w:fldCharType="separate"/>
              </w:r>
              <w:r w:rsidRPr="00B75161" w:rsidDel="00505D20">
                <w:rPr>
                  <w:rFonts w:ascii="Arial" w:hAnsi="Arial" w:cs="Arial"/>
                  <w:color w:val="0F0F0F"/>
                  <w:sz w:val="20"/>
                  <w:szCs w:val="20"/>
                </w:rPr>
                <w:delText>1</w:delText>
              </w:r>
              <w:r w:rsidRPr="00B75161" w:rsidDel="00505D20">
                <w:rPr>
                  <w:rFonts w:ascii="Arial" w:hAnsi="Arial" w:cs="Arial"/>
                  <w:sz w:val="20"/>
                  <w:szCs w:val="20"/>
                  <w:lang w:val="en-AU"/>
                </w:rPr>
                <w:fldChar w:fldCharType="end"/>
              </w:r>
              <w:r w:rsidRPr="00B75161" w:rsidDel="00505D20">
                <w:rPr>
                  <w:rFonts w:ascii="Arial" w:hAnsi="Arial" w:cs="Arial"/>
                  <w:color w:val="0F0F0F"/>
                  <w:sz w:val="20"/>
                  <w:szCs w:val="20"/>
                </w:rPr>
                <w:delText xml:space="preserve"> - </w:delText>
              </w:r>
              <w:r w:rsidRPr="00B75161" w:rsidDel="00505D20">
                <w:rPr>
                  <w:rFonts w:ascii="Arial" w:hAnsi="Arial" w:cs="Arial"/>
                  <w:color w:val="0F0F0F"/>
                  <w:sz w:val="20"/>
                  <w:szCs w:val="20"/>
                </w:rPr>
                <w:fldChar w:fldCharType="begin" w:fldLock="1"/>
              </w:r>
              <w:r w:rsidRPr="00B75161" w:rsidDel="00505D20">
                <w:rPr>
                  <w:rFonts w:ascii="Arial" w:hAnsi="Arial" w:cs="Arial"/>
                  <w:color w:val="0F0F0F"/>
                  <w:sz w:val="20"/>
                  <w:szCs w:val="20"/>
                </w:rPr>
                <w:delInstrText>MERGEFIELD Att.UpperBound</w:delInstrText>
              </w:r>
              <w:r w:rsidRPr="00B75161" w:rsidDel="00505D20">
                <w:rPr>
                  <w:rFonts w:ascii="Arial" w:hAnsi="Arial" w:cs="Arial"/>
                  <w:color w:val="0F0F0F"/>
                  <w:sz w:val="20"/>
                  <w:szCs w:val="20"/>
                </w:rPr>
                <w:fldChar w:fldCharType="separate"/>
              </w:r>
              <w:r w:rsidRPr="00B75161" w:rsidDel="00505D20">
                <w:rPr>
                  <w:rFonts w:ascii="Arial" w:hAnsi="Arial" w:cs="Arial"/>
                  <w:color w:val="0F0F0F"/>
                  <w:sz w:val="20"/>
                  <w:szCs w:val="20"/>
                </w:rPr>
                <w:delText>1</w:delText>
              </w:r>
              <w:r w:rsidRPr="00B75161" w:rsidDel="00505D20">
                <w:rPr>
                  <w:rFonts w:ascii="Arial" w:hAnsi="Arial" w:cs="Arial"/>
                  <w:color w:val="0F0F0F"/>
                  <w:sz w:val="20"/>
                  <w:szCs w:val="20"/>
                </w:rPr>
                <w:fldChar w:fldCharType="end"/>
              </w:r>
            </w:del>
          </w:p>
        </w:tc>
        <w:bookmarkEnd w:id="311"/>
      </w:tr>
      <w:tr w:rsidR="00B75161" w:rsidRPr="00B75161" w14:paraId="3EE30D65" w14:textId="77777777" w:rsidTr="000D16DD">
        <w:tc>
          <w:tcPr>
            <w:tcW w:w="450" w:type="dxa"/>
            <w:tcBorders>
              <w:top w:val="nil"/>
              <w:left w:val="nil"/>
              <w:bottom w:val="nil"/>
              <w:right w:val="nil"/>
            </w:tcBorders>
          </w:tcPr>
          <w:p w14:paraId="54CBA9EB"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bookmarkStart w:id="320" w:name="BKM_466431EC_7F60_4a12_B950_3A55DCE352FB"/>
          </w:p>
        </w:tc>
        <w:tc>
          <w:tcPr>
            <w:tcW w:w="2790" w:type="dxa"/>
            <w:gridSpan w:val="2"/>
            <w:tcBorders>
              <w:top w:val="nil"/>
              <w:left w:val="nil"/>
              <w:bottom w:val="nil"/>
              <w:right w:val="nil"/>
            </w:tcBorders>
          </w:tcPr>
          <w:p w14:paraId="2442814D" w14:textId="0DC5A548" w:rsidR="00B75161" w:rsidRPr="00B75161" w:rsidRDefault="00DE2CC6" w:rsidP="00B75161">
            <w:pPr>
              <w:widowControl w:val="0"/>
              <w:autoSpaceDE w:val="0"/>
              <w:autoSpaceDN w:val="0"/>
              <w:adjustRightInd w:val="0"/>
              <w:spacing w:after="0" w:line="240" w:lineRule="auto"/>
              <w:rPr>
                <w:rFonts w:ascii="Arial" w:hAnsi="Arial" w:cs="Arial"/>
                <w:color w:val="0F0F0F"/>
                <w:sz w:val="20"/>
                <w:szCs w:val="20"/>
              </w:rPr>
            </w:pPr>
            <w:ins w:id="321" w:author="Arjan Kloosterboer" w:date="2017-10-05T13:13:00Z">
              <w:r>
                <w:rPr>
                  <w:rFonts w:ascii="Arial" w:hAnsi="Arial" w:cs="Arial"/>
                  <w:sz w:val="20"/>
                  <w:szCs w:val="20"/>
                  <w:lang w:val="en-AU"/>
                </w:rPr>
                <w:t>/</w:t>
              </w:r>
            </w:ins>
            <w:r w:rsidR="00B75161" w:rsidRPr="00B75161">
              <w:rPr>
                <w:rFonts w:ascii="Arial" w:hAnsi="Arial" w:cs="Arial"/>
                <w:sz w:val="20"/>
                <w:szCs w:val="20"/>
                <w:lang w:val="en-AU"/>
              </w:rPr>
              <w:fldChar w:fldCharType="begin" w:fldLock="1"/>
            </w:r>
            <w:r w:rsidR="00B75161" w:rsidRPr="00B75161">
              <w:rPr>
                <w:rFonts w:ascii="Arial" w:hAnsi="Arial" w:cs="Arial"/>
                <w:sz w:val="20"/>
                <w:szCs w:val="20"/>
                <w:lang w:val="en-AU"/>
              </w:rPr>
              <w:instrText xml:space="preserve">MERGEFIELD </w:instrText>
            </w:r>
            <w:r w:rsidR="00B75161" w:rsidRPr="00B75161">
              <w:rPr>
                <w:rFonts w:ascii="Arial" w:hAnsi="Arial" w:cs="Arial"/>
                <w:color w:val="0F0F0F"/>
                <w:sz w:val="20"/>
                <w:szCs w:val="20"/>
              </w:rPr>
              <w:instrText>Att.Name</w:instrText>
            </w:r>
            <w:r w:rsidR="00B75161" w:rsidRPr="00B75161">
              <w:rPr>
                <w:rFonts w:ascii="Arial" w:hAnsi="Arial" w:cs="Arial"/>
                <w:sz w:val="20"/>
                <w:szCs w:val="20"/>
                <w:lang w:val="en-AU"/>
              </w:rPr>
              <w:fldChar w:fldCharType="separate"/>
            </w:r>
            <w:r w:rsidR="00B75161" w:rsidRPr="00B75161">
              <w:rPr>
                <w:rFonts w:ascii="Arial" w:hAnsi="Arial" w:cs="Arial"/>
                <w:color w:val="0F0F0F"/>
                <w:sz w:val="20"/>
                <w:szCs w:val="20"/>
              </w:rPr>
              <w:t>Adres binnenland</w:t>
            </w:r>
            <w:r w:rsidR="00B75161" w:rsidRPr="00B75161">
              <w:rPr>
                <w:rFonts w:ascii="Arial" w:hAnsi="Arial" w:cs="Arial"/>
                <w:sz w:val="20"/>
                <w:szCs w:val="20"/>
                <w:lang w:val="en-AU"/>
              </w:rPr>
              <w:fldChar w:fldCharType="end"/>
            </w:r>
          </w:p>
        </w:tc>
        <w:tc>
          <w:tcPr>
            <w:tcW w:w="4230" w:type="dxa"/>
            <w:tcBorders>
              <w:top w:val="nil"/>
              <w:left w:val="nil"/>
              <w:bottom w:val="nil"/>
              <w:right w:val="nil"/>
            </w:tcBorders>
          </w:tcPr>
          <w:p w14:paraId="26673427"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F0F0F"/>
                <w:sz w:val="20"/>
                <w:szCs w:val="20"/>
                <w:lang w:val="nl-NL"/>
              </w:rPr>
              <w:instrText>Att.Notes</w:instrText>
            </w:r>
            <w:r w:rsidRPr="00B75161">
              <w:rPr>
                <w:rFonts w:ascii="Arial" w:hAnsi="Arial" w:cs="Arial"/>
                <w:sz w:val="20"/>
                <w:szCs w:val="20"/>
                <w:lang w:val="en-AU"/>
              </w:rPr>
              <w:fldChar w:fldCharType="end"/>
            </w:r>
            <w:r w:rsidRPr="00B75161">
              <w:rPr>
                <w:rFonts w:ascii="Arial" w:hAnsi="Arial" w:cs="Arial"/>
                <w:color w:val="610E6A"/>
                <w:sz w:val="20"/>
                <w:szCs w:val="20"/>
                <w:lang w:val="nl-NL"/>
              </w:rPr>
              <w:t>De aanduiding van het adres van de BETROKKENE indien dit adres in Nederland gelegen is.</w:t>
            </w:r>
          </w:p>
        </w:tc>
        <w:tc>
          <w:tcPr>
            <w:tcW w:w="1080" w:type="dxa"/>
            <w:tcBorders>
              <w:top w:val="nil"/>
              <w:left w:val="nil"/>
              <w:bottom w:val="nil"/>
              <w:right w:val="nil"/>
            </w:tcBorders>
          </w:tcPr>
          <w:p w14:paraId="60487317" w14:textId="77777777" w:rsidR="00B75161" w:rsidRPr="00B75161" w:rsidRDefault="00B75161" w:rsidP="00B75161">
            <w:pPr>
              <w:widowControl w:val="0"/>
              <w:autoSpaceDE w:val="0"/>
              <w:autoSpaceDN w:val="0"/>
              <w:adjustRightInd w:val="0"/>
              <w:spacing w:after="0" w:line="240" w:lineRule="auto"/>
              <w:rPr>
                <w:rFonts w:ascii="Arial" w:hAnsi="Arial" w:cs="Arial"/>
                <w:color w:val="000000"/>
                <w:sz w:val="20"/>
                <w:szCs w:val="20"/>
                <w:lang w:val="nl-NL"/>
              </w:rPr>
            </w:pPr>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00000"/>
                <w:sz w:val="20"/>
                <w:szCs w:val="20"/>
                <w:lang w:val="nl-NL"/>
              </w:rPr>
              <w:instrText>Att.Type</w:instrText>
            </w:r>
            <w:r w:rsidRPr="00B75161">
              <w:rPr>
                <w:rFonts w:ascii="Arial" w:hAnsi="Arial" w:cs="Arial"/>
                <w:sz w:val="20"/>
                <w:szCs w:val="20"/>
                <w:lang w:val="en-AU"/>
              </w:rPr>
              <w:fldChar w:fldCharType="end"/>
            </w:r>
          </w:p>
        </w:tc>
        <w:tc>
          <w:tcPr>
            <w:tcW w:w="810" w:type="dxa"/>
            <w:tcBorders>
              <w:top w:val="nil"/>
              <w:left w:val="nil"/>
              <w:bottom w:val="nil"/>
              <w:right w:val="nil"/>
            </w:tcBorders>
          </w:tcPr>
          <w:p w14:paraId="567418AA"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sz w:val="20"/>
                <w:szCs w:val="20"/>
                <w:lang w:val="en-AU"/>
              </w:rPr>
              <w:fldChar w:fldCharType="begin" w:fldLock="1"/>
            </w:r>
            <w:r w:rsidRPr="00B75161">
              <w:rPr>
                <w:rFonts w:ascii="Arial" w:hAnsi="Arial" w:cs="Arial"/>
                <w:sz w:val="20"/>
                <w:szCs w:val="20"/>
                <w:lang w:val="en-AU"/>
              </w:rPr>
              <w:instrText xml:space="preserve">MERGEFIELD </w:instrText>
            </w:r>
            <w:r w:rsidRPr="00B75161">
              <w:rPr>
                <w:rFonts w:ascii="Arial" w:hAnsi="Arial" w:cs="Arial"/>
                <w:color w:val="0F0F0F"/>
                <w:sz w:val="20"/>
                <w:szCs w:val="20"/>
              </w:rPr>
              <w:instrText>Att.LowerBound</w:instrText>
            </w:r>
            <w:r w:rsidRPr="00B75161">
              <w:rPr>
                <w:rFonts w:ascii="Arial" w:hAnsi="Arial" w:cs="Arial"/>
                <w:sz w:val="20"/>
                <w:szCs w:val="20"/>
                <w:lang w:val="en-AU"/>
              </w:rPr>
              <w:fldChar w:fldCharType="separate"/>
            </w:r>
            <w:r w:rsidRPr="00B75161">
              <w:rPr>
                <w:rFonts w:ascii="Arial" w:hAnsi="Arial" w:cs="Arial"/>
                <w:color w:val="0F0F0F"/>
                <w:sz w:val="20"/>
                <w:szCs w:val="20"/>
              </w:rPr>
              <w:t>0</w:t>
            </w:r>
            <w:r w:rsidRPr="00B75161">
              <w:rPr>
                <w:rFonts w:ascii="Arial" w:hAnsi="Arial" w:cs="Arial"/>
                <w:sz w:val="20"/>
                <w:szCs w:val="20"/>
                <w:lang w:val="en-AU"/>
              </w:rPr>
              <w:fldChar w:fldCharType="end"/>
            </w:r>
            <w:r w:rsidRPr="00B75161">
              <w:rPr>
                <w:rFonts w:ascii="Arial" w:hAnsi="Arial" w:cs="Arial"/>
                <w:color w:val="0F0F0F"/>
                <w:sz w:val="20"/>
                <w:szCs w:val="20"/>
              </w:rPr>
              <w:t xml:space="preserve"> -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Att.UpperBound</w:instrText>
            </w:r>
            <w:r w:rsidRPr="00B75161">
              <w:rPr>
                <w:rFonts w:ascii="Arial" w:hAnsi="Arial" w:cs="Arial"/>
                <w:color w:val="0F0F0F"/>
                <w:sz w:val="20"/>
                <w:szCs w:val="20"/>
              </w:rPr>
              <w:fldChar w:fldCharType="separate"/>
            </w:r>
            <w:r w:rsidRPr="00B75161">
              <w:rPr>
                <w:rFonts w:ascii="Arial" w:hAnsi="Arial" w:cs="Arial"/>
                <w:color w:val="0F0F0F"/>
                <w:sz w:val="20"/>
                <w:szCs w:val="20"/>
              </w:rPr>
              <w:t>1</w:t>
            </w:r>
            <w:r w:rsidRPr="00B75161">
              <w:rPr>
                <w:rFonts w:ascii="Arial" w:hAnsi="Arial" w:cs="Arial"/>
                <w:color w:val="0F0F0F"/>
                <w:sz w:val="20"/>
                <w:szCs w:val="20"/>
              </w:rPr>
              <w:fldChar w:fldCharType="end"/>
            </w:r>
          </w:p>
        </w:tc>
        <w:bookmarkEnd w:id="320"/>
      </w:tr>
      <w:tr w:rsidR="00B75161" w:rsidRPr="00B75161" w14:paraId="45DD5DC4" w14:textId="77777777" w:rsidTr="000D16DD">
        <w:tc>
          <w:tcPr>
            <w:tcW w:w="450" w:type="dxa"/>
            <w:tcBorders>
              <w:top w:val="nil"/>
              <w:left w:val="nil"/>
              <w:bottom w:val="nil"/>
              <w:right w:val="nil"/>
            </w:tcBorders>
          </w:tcPr>
          <w:p w14:paraId="2785BB27"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bookmarkStart w:id="322" w:name="BKM_C71035C0_1AC2_48c1_8BAF_123B63CA03FB"/>
          </w:p>
        </w:tc>
        <w:tc>
          <w:tcPr>
            <w:tcW w:w="2790" w:type="dxa"/>
            <w:gridSpan w:val="2"/>
            <w:tcBorders>
              <w:top w:val="nil"/>
              <w:left w:val="nil"/>
              <w:bottom w:val="nil"/>
              <w:right w:val="nil"/>
            </w:tcBorders>
          </w:tcPr>
          <w:p w14:paraId="50698A61" w14:textId="26CE3639" w:rsidR="00B75161" w:rsidRPr="00B75161" w:rsidRDefault="00DE2CC6" w:rsidP="00B75161">
            <w:pPr>
              <w:widowControl w:val="0"/>
              <w:autoSpaceDE w:val="0"/>
              <w:autoSpaceDN w:val="0"/>
              <w:adjustRightInd w:val="0"/>
              <w:spacing w:after="0" w:line="240" w:lineRule="auto"/>
              <w:rPr>
                <w:rFonts w:ascii="Arial" w:hAnsi="Arial" w:cs="Arial"/>
                <w:color w:val="0F0F0F"/>
                <w:sz w:val="20"/>
                <w:szCs w:val="20"/>
              </w:rPr>
            </w:pPr>
            <w:ins w:id="323" w:author="Arjan Kloosterboer" w:date="2017-10-05T13:13:00Z">
              <w:r>
                <w:rPr>
                  <w:rFonts w:ascii="Arial" w:hAnsi="Arial" w:cs="Arial"/>
                  <w:sz w:val="20"/>
                  <w:szCs w:val="20"/>
                  <w:lang w:val="en-AU"/>
                </w:rPr>
                <w:t>/</w:t>
              </w:r>
            </w:ins>
            <w:r w:rsidR="00B75161" w:rsidRPr="00B75161">
              <w:rPr>
                <w:rFonts w:ascii="Arial" w:hAnsi="Arial" w:cs="Arial"/>
                <w:sz w:val="20"/>
                <w:szCs w:val="20"/>
                <w:lang w:val="en-AU"/>
              </w:rPr>
              <w:fldChar w:fldCharType="begin" w:fldLock="1"/>
            </w:r>
            <w:r w:rsidR="00B75161" w:rsidRPr="00B75161">
              <w:rPr>
                <w:rFonts w:ascii="Arial" w:hAnsi="Arial" w:cs="Arial"/>
                <w:sz w:val="20"/>
                <w:szCs w:val="20"/>
                <w:lang w:val="en-AU"/>
              </w:rPr>
              <w:instrText xml:space="preserve">MERGEFIELD </w:instrText>
            </w:r>
            <w:r w:rsidR="00B75161" w:rsidRPr="00B75161">
              <w:rPr>
                <w:rFonts w:ascii="Arial" w:hAnsi="Arial" w:cs="Arial"/>
                <w:color w:val="0F0F0F"/>
                <w:sz w:val="20"/>
                <w:szCs w:val="20"/>
              </w:rPr>
              <w:instrText>Att.Name</w:instrText>
            </w:r>
            <w:r w:rsidR="00B75161" w:rsidRPr="00B75161">
              <w:rPr>
                <w:rFonts w:ascii="Arial" w:hAnsi="Arial" w:cs="Arial"/>
                <w:sz w:val="20"/>
                <w:szCs w:val="20"/>
                <w:lang w:val="en-AU"/>
              </w:rPr>
              <w:fldChar w:fldCharType="separate"/>
            </w:r>
            <w:r w:rsidR="00B75161" w:rsidRPr="00B75161">
              <w:rPr>
                <w:rFonts w:ascii="Arial" w:hAnsi="Arial" w:cs="Arial"/>
                <w:color w:val="0F0F0F"/>
                <w:sz w:val="20"/>
                <w:szCs w:val="20"/>
              </w:rPr>
              <w:t>Adres buitenland</w:t>
            </w:r>
            <w:r w:rsidR="00B75161" w:rsidRPr="00B75161">
              <w:rPr>
                <w:rFonts w:ascii="Arial" w:hAnsi="Arial" w:cs="Arial"/>
                <w:sz w:val="20"/>
                <w:szCs w:val="20"/>
                <w:lang w:val="en-AU"/>
              </w:rPr>
              <w:fldChar w:fldCharType="end"/>
            </w:r>
          </w:p>
        </w:tc>
        <w:tc>
          <w:tcPr>
            <w:tcW w:w="4230" w:type="dxa"/>
            <w:tcBorders>
              <w:top w:val="nil"/>
              <w:left w:val="nil"/>
              <w:bottom w:val="nil"/>
              <w:right w:val="nil"/>
            </w:tcBorders>
          </w:tcPr>
          <w:p w14:paraId="7BEE8274"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F0F0F"/>
                <w:sz w:val="20"/>
                <w:szCs w:val="20"/>
                <w:lang w:val="nl-NL"/>
              </w:rPr>
              <w:instrText>Att.Notes</w:instrText>
            </w:r>
            <w:r w:rsidRPr="00B75161">
              <w:rPr>
                <w:rFonts w:ascii="Arial" w:hAnsi="Arial" w:cs="Arial"/>
                <w:sz w:val="20"/>
                <w:szCs w:val="20"/>
                <w:lang w:val="en-AU"/>
              </w:rPr>
              <w:fldChar w:fldCharType="end"/>
            </w:r>
            <w:r w:rsidRPr="00B75161">
              <w:rPr>
                <w:rFonts w:ascii="Arial" w:hAnsi="Arial" w:cs="Arial"/>
                <w:color w:val="610E6A"/>
                <w:sz w:val="20"/>
                <w:szCs w:val="20"/>
                <w:lang w:val="nl-NL"/>
              </w:rPr>
              <w:t>De aanduiding van het adres waar specialisaties van de BETROKKENE  zijnde een (NIET) NATUURLIJK PERSOON of VESTIGING dan wel een specialisatie daarvan, verblijft dan wel bereikbaar is in het buitenland.</w:t>
            </w:r>
          </w:p>
        </w:tc>
        <w:tc>
          <w:tcPr>
            <w:tcW w:w="1080" w:type="dxa"/>
            <w:tcBorders>
              <w:top w:val="nil"/>
              <w:left w:val="nil"/>
              <w:bottom w:val="nil"/>
              <w:right w:val="nil"/>
            </w:tcBorders>
          </w:tcPr>
          <w:p w14:paraId="080F8678" w14:textId="77777777" w:rsidR="00B75161" w:rsidRPr="00B75161" w:rsidRDefault="00B75161" w:rsidP="00B75161">
            <w:pPr>
              <w:widowControl w:val="0"/>
              <w:autoSpaceDE w:val="0"/>
              <w:autoSpaceDN w:val="0"/>
              <w:adjustRightInd w:val="0"/>
              <w:spacing w:after="0" w:line="240" w:lineRule="auto"/>
              <w:rPr>
                <w:rFonts w:ascii="Arial" w:hAnsi="Arial" w:cs="Arial"/>
                <w:color w:val="000000"/>
                <w:sz w:val="20"/>
                <w:szCs w:val="20"/>
                <w:lang w:val="nl-NL"/>
              </w:rPr>
            </w:pPr>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00000"/>
                <w:sz w:val="20"/>
                <w:szCs w:val="20"/>
                <w:lang w:val="nl-NL"/>
              </w:rPr>
              <w:instrText>Att.Type</w:instrText>
            </w:r>
            <w:r w:rsidRPr="00B75161">
              <w:rPr>
                <w:rFonts w:ascii="Arial" w:hAnsi="Arial" w:cs="Arial"/>
                <w:sz w:val="20"/>
                <w:szCs w:val="20"/>
                <w:lang w:val="en-AU"/>
              </w:rPr>
              <w:fldChar w:fldCharType="end"/>
            </w:r>
          </w:p>
        </w:tc>
        <w:tc>
          <w:tcPr>
            <w:tcW w:w="810" w:type="dxa"/>
            <w:tcBorders>
              <w:top w:val="nil"/>
              <w:left w:val="nil"/>
              <w:bottom w:val="nil"/>
              <w:right w:val="nil"/>
            </w:tcBorders>
          </w:tcPr>
          <w:p w14:paraId="56A6537A"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sz w:val="20"/>
                <w:szCs w:val="20"/>
                <w:lang w:val="en-AU"/>
              </w:rPr>
              <w:fldChar w:fldCharType="begin" w:fldLock="1"/>
            </w:r>
            <w:r w:rsidRPr="00B75161">
              <w:rPr>
                <w:rFonts w:ascii="Arial" w:hAnsi="Arial" w:cs="Arial"/>
                <w:sz w:val="20"/>
                <w:szCs w:val="20"/>
                <w:lang w:val="en-AU"/>
              </w:rPr>
              <w:instrText xml:space="preserve">MERGEFIELD </w:instrText>
            </w:r>
            <w:r w:rsidRPr="00B75161">
              <w:rPr>
                <w:rFonts w:ascii="Arial" w:hAnsi="Arial" w:cs="Arial"/>
                <w:color w:val="0F0F0F"/>
                <w:sz w:val="20"/>
                <w:szCs w:val="20"/>
              </w:rPr>
              <w:instrText>Att.LowerBound</w:instrText>
            </w:r>
            <w:r w:rsidRPr="00B75161">
              <w:rPr>
                <w:rFonts w:ascii="Arial" w:hAnsi="Arial" w:cs="Arial"/>
                <w:sz w:val="20"/>
                <w:szCs w:val="20"/>
                <w:lang w:val="en-AU"/>
              </w:rPr>
              <w:fldChar w:fldCharType="separate"/>
            </w:r>
            <w:r w:rsidRPr="00B75161">
              <w:rPr>
                <w:rFonts w:ascii="Arial" w:hAnsi="Arial" w:cs="Arial"/>
                <w:color w:val="0F0F0F"/>
                <w:sz w:val="20"/>
                <w:szCs w:val="20"/>
              </w:rPr>
              <w:t>0</w:t>
            </w:r>
            <w:r w:rsidRPr="00B75161">
              <w:rPr>
                <w:rFonts w:ascii="Arial" w:hAnsi="Arial" w:cs="Arial"/>
                <w:sz w:val="20"/>
                <w:szCs w:val="20"/>
                <w:lang w:val="en-AU"/>
              </w:rPr>
              <w:fldChar w:fldCharType="end"/>
            </w:r>
            <w:r w:rsidRPr="00B75161">
              <w:rPr>
                <w:rFonts w:ascii="Arial" w:hAnsi="Arial" w:cs="Arial"/>
                <w:color w:val="0F0F0F"/>
                <w:sz w:val="20"/>
                <w:szCs w:val="20"/>
              </w:rPr>
              <w:t xml:space="preserve"> -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Att.UpperBound</w:instrText>
            </w:r>
            <w:r w:rsidRPr="00B75161">
              <w:rPr>
                <w:rFonts w:ascii="Arial" w:hAnsi="Arial" w:cs="Arial"/>
                <w:color w:val="0F0F0F"/>
                <w:sz w:val="20"/>
                <w:szCs w:val="20"/>
              </w:rPr>
              <w:fldChar w:fldCharType="separate"/>
            </w:r>
            <w:r w:rsidRPr="00B75161">
              <w:rPr>
                <w:rFonts w:ascii="Arial" w:hAnsi="Arial" w:cs="Arial"/>
                <w:color w:val="0F0F0F"/>
                <w:sz w:val="20"/>
                <w:szCs w:val="20"/>
              </w:rPr>
              <w:t>1</w:t>
            </w:r>
            <w:r w:rsidRPr="00B75161">
              <w:rPr>
                <w:rFonts w:ascii="Arial" w:hAnsi="Arial" w:cs="Arial"/>
                <w:color w:val="0F0F0F"/>
                <w:sz w:val="20"/>
                <w:szCs w:val="20"/>
              </w:rPr>
              <w:fldChar w:fldCharType="end"/>
            </w:r>
          </w:p>
        </w:tc>
        <w:bookmarkEnd w:id="322"/>
      </w:tr>
    </w:tbl>
    <w:p w14:paraId="5862F800"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B75161" w:rsidRPr="00B75161" w14:paraId="586CD929" w14:textId="77777777" w:rsidTr="000D16DD">
        <w:tc>
          <w:tcPr>
            <w:tcW w:w="9360" w:type="dxa"/>
            <w:gridSpan w:val="3"/>
            <w:tcBorders>
              <w:top w:val="nil"/>
              <w:left w:val="nil"/>
              <w:bottom w:val="nil"/>
              <w:right w:val="nil"/>
            </w:tcBorders>
          </w:tcPr>
          <w:p w14:paraId="67D102FF"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b/>
                <w:bCs/>
                <w:color w:val="0F0F0F"/>
                <w:sz w:val="20"/>
                <w:szCs w:val="20"/>
              </w:rPr>
              <w:t>Overzicht relaties</w:t>
            </w:r>
          </w:p>
        </w:tc>
      </w:tr>
      <w:tr w:rsidR="00B75161" w:rsidRPr="00B75161" w14:paraId="25FC399D" w14:textId="77777777" w:rsidTr="000D16DD">
        <w:tc>
          <w:tcPr>
            <w:tcW w:w="450" w:type="dxa"/>
            <w:tcBorders>
              <w:top w:val="nil"/>
              <w:left w:val="nil"/>
              <w:bottom w:val="nil"/>
              <w:right w:val="nil"/>
            </w:tcBorders>
          </w:tcPr>
          <w:p w14:paraId="62D3E2A4" w14:textId="77777777" w:rsidR="00B75161" w:rsidRPr="00B75161" w:rsidRDefault="00B75161" w:rsidP="00B75161">
            <w:pPr>
              <w:widowControl w:val="0"/>
              <w:autoSpaceDE w:val="0"/>
              <w:autoSpaceDN w:val="0"/>
              <w:adjustRightInd w:val="0"/>
              <w:spacing w:after="0" w:line="240" w:lineRule="auto"/>
              <w:rPr>
                <w:rFonts w:ascii="Arial" w:hAnsi="Arial" w:cs="Arial"/>
                <w:i/>
                <w:iCs/>
                <w:color w:val="0F0F0F"/>
                <w:sz w:val="20"/>
                <w:szCs w:val="20"/>
              </w:rPr>
            </w:pPr>
          </w:p>
        </w:tc>
        <w:tc>
          <w:tcPr>
            <w:tcW w:w="2790" w:type="dxa"/>
            <w:tcBorders>
              <w:top w:val="nil"/>
              <w:left w:val="nil"/>
              <w:bottom w:val="nil"/>
              <w:right w:val="nil"/>
            </w:tcBorders>
          </w:tcPr>
          <w:p w14:paraId="75AAAB3B" w14:textId="77777777" w:rsidR="00B75161" w:rsidRPr="00B75161" w:rsidRDefault="00B75161" w:rsidP="00B75161">
            <w:pPr>
              <w:widowControl w:val="0"/>
              <w:autoSpaceDE w:val="0"/>
              <w:autoSpaceDN w:val="0"/>
              <w:adjustRightInd w:val="0"/>
              <w:spacing w:after="0" w:line="240" w:lineRule="auto"/>
              <w:rPr>
                <w:rFonts w:ascii="Arial" w:hAnsi="Arial" w:cs="Arial"/>
                <w:i/>
                <w:iCs/>
                <w:color w:val="0F0F0F"/>
                <w:sz w:val="20"/>
                <w:szCs w:val="20"/>
              </w:rPr>
            </w:pPr>
            <w:r w:rsidRPr="00B75161">
              <w:rPr>
                <w:rFonts w:ascii="Arial" w:hAnsi="Arial" w:cs="Arial"/>
                <w:i/>
                <w:iCs/>
                <w:color w:val="0F0F0F"/>
                <w:sz w:val="20"/>
                <w:szCs w:val="20"/>
              </w:rPr>
              <w:t>Relatienaam met</w:t>
            </w:r>
          </w:p>
          <w:p w14:paraId="2F77E7BA"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i/>
                <w:iCs/>
                <w:color w:val="0F0F0F"/>
                <w:sz w:val="20"/>
                <w:szCs w:val="20"/>
              </w:rPr>
              <w:t>kardinaliteiten</w:t>
            </w:r>
          </w:p>
        </w:tc>
        <w:tc>
          <w:tcPr>
            <w:tcW w:w="6120" w:type="dxa"/>
            <w:tcBorders>
              <w:top w:val="nil"/>
              <w:left w:val="nil"/>
              <w:bottom w:val="nil"/>
              <w:right w:val="nil"/>
            </w:tcBorders>
          </w:tcPr>
          <w:p w14:paraId="260196A0"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i/>
                <w:iCs/>
                <w:color w:val="0F0F0F"/>
                <w:sz w:val="20"/>
                <w:szCs w:val="20"/>
              </w:rPr>
              <w:t>Definitie</w:t>
            </w:r>
          </w:p>
        </w:tc>
      </w:tr>
      <w:tr w:rsidR="00B75161" w:rsidRPr="00AE1A91" w14:paraId="7A51310E" w14:textId="77777777" w:rsidTr="000D16DD">
        <w:tc>
          <w:tcPr>
            <w:tcW w:w="450" w:type="dxa"/>
            <w:tcBorders>
              <w:top w:val="nil"/>
              <w:left w:val="nil"/>
              <w:bottom w:val="nil"/>
              <w:right w:val="nil"/>
            </w:tcBorders>
          </w:tcPr>
          <w:p w14:paraId="583B0C6F" w14:textId="77777777" w:rsidR="00B75161" w:rsidRPr="00B75161" w:rsidRDefault="00B75161" w:rsidP="00B75161">
            <w:pPr>
              <w:widowControl w:val="0"/>
              <w:autoSpaceDE w:val="0"/>
              <w:autoSpaceDN w:val="0"/>
              <w:adjustRightInd w:val="0"/>
              <w:spacing w:after="0" w:line="240" w:lineRule="auto"/>
              <w:rPr>
                <w:rFonts w:ascii="Arial" w:hAnsi="Arial" w:cs="Arial"/>
                <w:b/>
                <w:bCs/>
                <w:color w:val="000000"/>
                <w:sz w:val="20"/>
                <w:szCs w:val="20"/>
                <w:highlight w:val="yellow"/>
                <w:u w:color="000000"/>
                <w:shd w:val="clear" w:color="auto" w:fill="FFFF80"/>
              </w:rPr>
            </w:pPr>
          </w:p>
        </w:tc>
        <w:tc>
          <w:tcPr>
            <w:tcW w:w="2790" w:type="dxa"/>
            <w:tcBorders>
              <w:top w:val="nil"/>
              <w:left w:val="nil"/>
              <w:bottom w:val="nil"/>
              <w:right w:val="nil"/>
            </w:tcBorders>
          </w:tcPr>
          <w:p w14:paraId="6C58D457"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F0F0F"/>
                <w:sz w:val="20"/>
                <w:szCs w:val="20"/>
                <w:lang w:val="nl-NL"/>
              </w:rPr>
              <w:instrText>Element.Name</w:instrText>
            </w:r>
            <w:r w:rsidRPr="00B75161">
              <w:rPr>
                <w:rFonts w:ascii="Arial" w:hAnsi="Arial" w:cs="Arial"/>
                <w:sz w:val="20"/>
                <w:szCs w:val="20"/>
                <w:lang w:val="en-AU"/>
              </w:rPr>
              <w:fldChar w:fldCharType="separate"/>
            </w:r>
            <w:r w:rsidRPr="00B75161">
              <w:rPr>
                <w:rFonts w:ascii="Arial" w:hAnsi="Arial" w:cs="Arial"/>
                <w:color w:val="0F0F0F"/>
                <w:sz w:val="20"/>
                <w:szCs w:val="20"/>
                <w:lang w:val="nl-NL"/>
              </w:rPr>
              <w:t>BETROKKENE</w:t>
            </w:r>
            <w:r w:rsidRPr="00B75161">
              <w:rPr>
                <w:rFonts w:ascii="Arial" w:hAnsi="Arial" w:cs="Arial"/>
                <w:sz w:val="20"/>
                <w:szCs w:val="20"/>
                <w:lang w:val="en-AU"/>
              </w:rPr>
              <w:fldChar w:fldCharType="end"/>
            </w:r>
            <w:r w:rsidRPr="00B75161">
              <w:rPr>
                <w:rFonts w:ascii="Arial" w:hAnsi="Arial" w:cs="Arial"/>
                <w:color w:val="0F0F0F"/>
                <w:sz w:val="20"/>
                <w:szCs w:val="20"/>
                <w:lang w:val="nl-NL"/>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ConnSource.Cardinality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1..*</w:t>
            </w:r>
            <w:r w:rsidRPr="00B75161">
              <w:rPr>
                <w:rFonts w:ascii="Arial" w:hAnsi="Arial" w:cs="Arial"/>
                <w:color w:val="0F0F0F"/>
                <w:sz w:val="20"/>
                <w:szCs w:val="20"/>
              </w:rPr>
              <w:fldChar w:fldCharType="end"/>
            </w:r>
            <w:r w:rsidRPr="00B75161">
              <w:rPr>
                <w:rFonts w:ascii="Arial" w:hAnsi="Arial" w:cs="Arial"/>
                <w:color w:val="0F0F0F"/>
                <w:sz w:val="20"/>
                <w:szCs w:val="20"/>
                <w:lang w:val="nl-NL"/>
              </w:rPr>
              <w:t>]</w:t>
            </w:r>
          </w:p>
          <w:p w14:paraId="26D6FB87"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color w:val="0F0F0F"/>
                <w:sz w:val="20"/>
                <w:szCs w:val="20"/>
                <w:lang w:val="nl-NL"/>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Connector.Name</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 xml:space="preserve">heeft rol in </w:t>
            </w:r>
            <w:r w:rsidRPr="00B75161">
              <w:rPr>
                <w:rFonts w:ascii="Arial" w:hAnsi="Arial" w:cs="Arial"/>
                <w:color w:val="0F0F0F"/>
                <w:sz w:val="20"/>
                <w:szCs w:val="20"/>
              </w:rPr>
              <w:fldChar w:fldCharType="end"/>
            </w:r>
          </w:p>
          <w:p w14:paraId="207C2F81"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Element.Name</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ZAAK</w:t>
            </w:r>
            <w:r w:rsidRPr="00B75161">
              <w:rPr>
                <w:rFonts w:ascii="Arial" w:hAnsi="Arial" w:cs="Arial"/>
                <w:color w:val="0F0F0F"/>
                <w:sz w:val="20"/>
                <w:szCs w:val="20"/>
              </w:rPr>
              <w:fldChar w:fldCharType="end"/>
            </w:r>
            <w:r w:rsidRPr="00B75161">
              <w:rPr>
                <w:rFonts w:ascii="Arial" w:hAnsi="Arial" w:cs="Arial"/>
                <w:color w:val="0F0F0F"/>
                <w:sz w:val="20"/>
                <w:szCs w:val="20"/>
                <w:lang w:val="nl-NL"/>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ConnTarget.Cardinality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1..*</w:t>
            </w:r>
            <w:r w:rsidRPr="00B75161">
              <w:rPr>
                <w:rFonts w:ascii="Arial" w:hAnsi="Arial" w:cs="Arial"/>
                <w:color w:val="0F0F0F"/>
                <w:sz w:val="20"/>
                <w:szCs w:val="20"/>
              </w:rPr>
              <w:fldChar w:fldCharType="end"/>
            </w:r>
            <w:r w:rsidRPr="00B75161">
              <w:rPr>
                <w:rFonts w:ascii="Arial" w:hAnsi="Arial" w:cs="Arial"/>
                <w:color w:val="0F0F0F"/>
                <w:sz w:val="20"/>
                <w:szCs w:val="20"/>
              </w:rPr>
              <w:t>]</w:t>
            </w:r>
          </w:p>
        </w:tc>
        <w:tc>
          <w:tcPr>
            <w:tcW w:w="6120" w:type="dxa"/>
            <w:tcBorders>
              <w:top w:val="nil"/>
              <w:left w:val="nil"/>
              <w:bottom w:val="nil"/>
              <w:right w:val="nil"/>
            </w:tcBorders>
          </w:tcPr>
          <w:p w14:paraId="573729F3"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F0F0F"/>
                <w:sz w:val="20"/>
                <w:szCs w:val="20"/>
                <w:lang w:val="nl-NL"/>
              </w:rPr>
              <w:instrText>Connector.Notes</w:instrText>
            </w:r>
            <w:r w:rsidRPr="00B75161">
              <w:rPr>
                <w:rFonts w:ascii="Arial" w:hAnsi="Arial" w:cs="Arial"/>
                <w:sz w:val="20"/>
                <w:szCs w:val="20"/>
                <w:lang w:val="en-AU"/>
              </w:rPr>
              <w:fldChar w:fldCharType="end"/>
            </w:r>
            <w:r w:rsidRPr="00B75161">
              <w:rPr>
                <w:rFonts w:ascii="Arial" w:hAnsi="Arial" w:cs="Arial"/>
                <w:color w:val="610E6A"/>
                <w:sz w:val="20"/>
                <w:szCs w:val="20"/>
                <w:lang w:val="nl-NL"/>
              </w:rPr>
              <w:t>De taken, rechten en/of verplichtingen die een specifieke betrokkene heeft ten aanzien van een specifieke zaak.</w:t>
            </w:r>
          </w:p>
        </w:tc>
      </w:tr>
      <w:tr w:rsidR="00B75161" w:rsidRPr="00AE1A91" w14:paraId="657B1F4D" w14:textId="77777777" w:rsidTr="000D16DD">
        <w:trPr>
          <w:trHeight w:hRule="exact" w:val="128"/>
        </w:trPr>
        <w:tc>
          <w:tcPr>
            <w:tcW w:w="450" w:type="dxa"/>
            <w:tcBorders>
              <w:top w:val="nil"/>
              <w:left w:val="nil"/>
              <w:bottom w:val="nil"/>
              <w:right w:val="nil"/>
            </w:tcBorders>
          </w:tcPr>
          <w:p w14:paraId="17D3E7DD" w14:textId="77777777" w:rsidR="00B75161" w:rsidRPr="00B75161" w:rsidRDefault="00B75161" w:rsidP="00B75161">
            <w:pPr>
              <w:widowControl w:val="0"/>
              <w:autoSpaceDE w:val="0"/>
              <w:autoSpaceDN w:val="0"/>
              <w:adjustRightInd w:val="0"/>
              <w:spacing w:after="0" w:line="240" w:lineRule="auto"/>
              <w:rPr>
                <w:rFonts w:ascii="Arial" w:hAnsi="Arial" w:cs="Arial"/>
                <w:b/>
                <w:bCs/>
                <w:color w:val="000000"/>
                <w:sz w:val="20"/>
                <w:szCs w:val="20"/>
                <w:highlight w:val="yellow"/>
                <w:u w:color="000000"/>
                <w:shd w:val="clear" w:color="auto" w:fill="FFFF80"/>
                <w:lang w:val="nl-NL"/>
              </w:rPr>
            </w:pPr>
          </w:p>
        </w:tc>
        <w:tc>
          <w:tcPr>
            <w:tcW w:w="2790" w:type="dxa"/>
            <w:tcBorders>
              <w:top w:val="nil"/>
              <w:left w:val="nil"/>
              <w:bottom w:val="nil"/>
              <w:right w:val="nil"/>
            </w:tcBorders>
          </w:tcPr>
          <w:p w14:paraId="3772D3D7"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p>
        </w:tc>
        <w:tc>
          <w:tcPr>
            <w:tcW w:w="6120" w:type="dxa"/>
            <w:tcBorders>
              <w:top w:val="nil"/>
              <w:left w:val="nil"/>
              <w:bottom w:val="nil"/>
              <w:right w:val="nil"/>
            </w:tcBorders>
          </w:tcPr>
          <w:p w14:paraId="4B35AEAE"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p>
        </w:tc>
      </w:tr>
      <w:tr w:rsidR="00B75161" w:rsidRPr="00AE1A91" w14:paraId="266EE5B6" w14:textId="77777777" w:rsidTr="000D16DD">
        <w:tc>
          <w:tcPr>
            <w:tcW w:w="450" w:type="dxa"/>
            <w:tcBorders>
              <w:top w:val="nil"/>
              <w:left w:val="nil"/>
              <w:bottom w:val="nil"/>
              <w:right w:val="nil"/>
            </w:tcBorders>
          </w:tcPr>
          <w:p w14:paraId="3F6CC1DC" w14:textId="77777777" w:rsidR="00B75161" w:rsidRPr="00B75161" w:rsidRDefault="00B75161" w:rsidP="00B75161">
            <w:pPr>
              <w:widowControl w:val="0"/>
              <w:autoSpaceDE w:val="0"/>
              <w:autoSpaceDN w:val="0"/>
              <w:adjustRightInd w:val="0"/>
              <w:spacing w:after="0" w:line="240" w:lineRule="auto"/>
              <w:rPr>
                <w:rFonts w:ascii="Arial" w:hAnsi="Arial" w:cs="Arial"/>
                <w:b/>
                <w:bCs/>
                <w:color w:val="000000"/>
                <w:sz w:val="20"/>
                <w:szCs w:val="20"/>
                <w:highlight w:val="yellow"/>
                <w:u w:color="000000"/>
                <w:shd w:val="clear" w:color="auto" w:fill="FFFF80"/>
                <w:lang w:val="nl-NL"/>
              </w:rPr>
            </w:pPr>
          </w:p>
        </w:tc>
        <w:tc>
          <w:tcPr>
            <w:tcW w:w="2790" w:type="dxa"/>
            <w:tcBorders>
              <w:top w:val="nil"/>
              <w:left w:val="nil"/>
              <w:bottom w:val="nil"/>
              <w:right w:val="nil"/>
            </w:tcBorders>
          </w:tcPr>
          <w:p w14:paraId="4A55FC8C" w14:textId="427DE611" w:rsidR="00B75161" w:rsidRPr="00B75161" w:rsidRDefault="00E0517B"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F0F0F"/>
                <w:sz w:val="20"/>
                <w:szCs w:val="20"/>
                <w:lang w:val="nl-NL"/>
              </w:rPr>
              <w:instrText>Element.Name</w:instrText>
            </w:r>
            <w:r w:rsidRPr="00B75161">
              <w:rPr>
                <w:rFonts w:ascii="Arial" w:hAnsi="Arial" w:cs="Arial"/>
                <w:sz w:val="20"/>
                <w:szCs w:val="20"/>
                <w:lang w:val="en-AU"/>
              </w:rPr>
              <w:fldChar w:fldCharType="separate"/>
            </w:r>
            <w:r w:rsidRPr="00B75161">
              <w:rPr>
                <w:rFonts w:ascii="Arial" w:hAnsi="Arial" w:cs="Arial"/>
                <w:color w:val="0F0F0F"/>
                <w:sz w:val="20"/>
                <w:szCs w:val="20"/>
                <w:lang w:val="nl-NL"/>
              </w:rPr>
              <w:t>BETROKKENE</w:t>
            </w:r>
            <w:r w:rsidRPr="00B75161">
              <w:rPr>
                <w:rFonts w:ascii="Arial" w:hAnsi="Arial" w:cs="Arial"/>
                <w:sz w:val="20"/>
                <w:szCs w:val="20"/>
                <w:lang w:val="en-AU"/>
              </w:rPr>
              <w:fldChar w:fldCharType="end"/>
            </w:r>
            <w:r w:rsidR="00B75161" w:rsidRPr="00B75161">
              <w:rPr>
                <w:rFonts w:ascii="Arial" w:hAnsi="Arial" w:cs="Arial"/>
                <w:color w:val="0F0F0F"/>
                <w:sz w:val="20"/>
                <w:szCs w:val="20"/>
                <w:lang w:val="nl-NL"/>
              </w:rPr>
              <w:t xml:space="preserve">  [</w:t>
            </w:r>
            <w:r w:rsidR="00B75161" w:rsidRPr="00B75161">
              <w:rPr>
                <w:rFonts w:ascii="Arial" w:hAnsi="Arial" w:cs="Arial"/>
                <w:color w:val="0F0F0F"/>
                <w:sz w:val="20"/>
                <w:szCs w:val="20"/>
              </w:rPr>
              <w:fldChar w:fldCharType="begin" w:fldLock="1"/>
            </w:r>
            <w:r w:rsidR="00B75161" w:rsidRPr="00B75161">
              <w:rPr>
                <w:rFonts w:ascii="Arial" w:hAnsi="Arial" w:cs="Arial"/>
                <w:color w:val="0F0F0F"/>
                <w:sz w:val="20"/>
                <w:szCs w:val="20"/>
                <w:lang w:val="nl-NL"/>
              </w:rPr>
              <w:instrText>MERGEFIELD ConnSource.Cardinality</w:instrText>
            </w:r>
            <w:r w:rsidR="00B75161" w:rsidRPr="00B75161">
              <w:rPr>
                <w:rFonts w:ascii="Arial" w:hAnsi="Arial" w:cs="Arial"/>
                <w:color w:val="0F0F0F"/>
                <w:sz w:val="20"/>
                <w:szCs w:val="20"/>
              </w:rPr>
              <w:fldChar w:fldCharType="separate"/>
            </w:r>
            <w:r w:rsidR="00B75161" w:rsidRPr="00B75161">
              <w:rPr>
                <w:rFonts w:ascii="Arial" w:hAnsi="Arial" w:cs="Arial"/>
                <w:color w:val="0F0F0F"/>
                <w:sz w:val="20"/>
                <w:szCs w:val="20"/>
                <w:lang w:val="nl-NL"/>
              </w:rPr>
              <w:t>0..1</w:t>
            </w:r>
            <w:r w:rsidR="00B75161" w:rsidRPr="00B75161">
              <w:rPr>
                <w:rFonts w:ascii="Arial" w:hAnsi="Arial" w:cs="Arial"/>
                <w:color w:val="0F0F0F"/>
                <w:sz w:val="20"/>
                <w:szCs w:val="20"/>
              </w:rPr>
              <w:fldChar w:fldCharType="end"/>
            </w:r>
            <w:r w:rsidR="00B75161" w:rsidRPr="00B75161">
              <w:rPr>
                <w:rFonts w:ascii="Arial" w:hAnsi="Arial" w:cs="Arial"/>
                <w:color w:val="0F0F0F"/>
                <w:sz w:val="20"/>
                <w:szCs w:val="20"/>
                <w:lang w:val="nl-NL"/>
              </w:rPr>
              <w:t>]</w:t>
            </w:r>
          </w:p>
          <w:p w14:paraId="5FC668B7"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color w:val="0F0F0F"/>
                <w:sz w:val="20"/>
                <w:szCs w:val="20"/>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Connector.Name</w:instrText>
            </w:r>
            <w:r w:rsidRPr="00B75161">
              <w:rPr>
                <w:rFonts w:ascii="Arial" w:hAnsi="Arial" w:cs="Arial"/>
                <w:color w:val="0F0F0F"/>
                <w:sz w:val="20"/>
                <w:szCs w:val="20"/>
              </w:rPr>
              <w:fldChar w:fldCharType="separate"/>
            </w:r>
            <w:r w:rsidRPr="00B75161">
              <w:rPr>
                <w:rFonts w:ascii="Arial" w:hAnsi="Arial" w:cs="Arial"/>
                <w:color w:val="0F0F0F"/>
                <w:sz w:val="20"/>
                <w:szCs w:val="20"/>
              </w:rPr>
              <w:t>is</w:t>
            </w:r>
            <w:r w:rsidRPr="00B75161">
              <w:rPr>
                <w:rFonts w:ascii="Arial" w:hAnsi="Arial" w:cs="Arial"/>
                <w:color w:val="0F0F0F"/>
                <w:sz w:val="20"/>
                <w:szCs w:val="20"/>
              </w:rPr>
              <w:fldChar w:fldCharType="end"/>
            </w:r>
          </w:p>
          <w:p w14:paraId="29077CCB" w14:textId="1190B22A"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Element.Name</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VESTIGING</w:t>
            </w:r>
            <w:r w:rsidRPr="00B75161">
              <w:rPr>
                <w:rFonts w:ascii="Arial" w:hAnsi="Arial" w:cs="Arial"/>
                <w:color w:val="0F0F0F"/>
                <w:sz w:val="20"/>
                <w:szCs w:val="20"/>
              </w:rPr>
              <w:fldChar w:fldCharType="end"/>
            </w:r>
            <w:r w:rsidRPr="00B75161">
              <w:rPr>
                <w:rFonts w:ascii="Arial" w:hAnsi="Arial" w:cs="Arial"/>
                <w:color w:val="0F0F0F"/>
                <w:sz w:val="20"/>
                <w:szCs w:val="20"/>
                <w:lang w:val="nl-NL"/>
              </w:rPr>
              <w:t xml:space="preserve">  [</w:t>
            </w:r>
            <w:ins w:id="324" w:author="Arjan Kloosterboer" w:date="2017-01-24T15:05:00Z">
              <w:r w:rsidRPr="00B75161">
                <w:rPr>
                  <w:rFonts w:ascii="Arial" w:hAnsi="Arial" w:cs="Arial"/>
                  <w:color w:val="0F0F0F"/>
                  <w:sz w:val="20"/>
                  <w:szCs w:val="20"/>
                  <w:lang w:val="nl-NL"/>
                </w:rPr>
                <w:t>0..</w:t>
              </w:r>
            </w:ins>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ConnTarget.Cardinality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1</w:t>
            </w:r>
            <w:r w:rsidRPr="00B75161">
              <w:rPr>
                <w:rFonts w:ascii="Arial" w:hAnsi="Arial" w:cs="Arial"/>
                <w:color w:val="0F0F0F"/>
                <w:sz w:val="20"/>
                <w:szCs w:val="20"/>
              </w:rPr>
              <w:fldChar w:fldCharType="end"/>
            </w:r>
            <w:r w:rsidRPr="00B75161">
              <w:rPr>
                <w:rFonts w:ascii="Arial" w:hAnsi="Arial" w:cs="Arial"/>
                <w:color w:val="0F0F0F"/>
                <w:sz w:val="20"/>
                <w:szCs w:val="20"/>
                <w:lang w:val="nl-NL"/>
              </w:rPr>
              <w:t>]</w:t>
            </w:r>
          </w:p>
        </w:tc>
        <w:tc>
          <w:tcPr>
            <w:tcW w:w="6120" w:type="dxa"/>
            <w:tcBorders>
              <w:top w:val="nil"/>
              <w:left w:val="nil"/>
              <w:bottom w:val="nil"/>
              <w:right w:val="nil"/>
            </w:tcBorders>
          </w:tcPr>
          <w:p w14:paraId="1F4B4A52" w14:textId="58BB6329"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F0F0F"/>
                <w:sz w:val="20"/>
                <w:szCs w:val="20"/>
                <w:lang w:val="nl-NL"/>
              </w:rPr>
              <w:instrText>Connector.Notes</w:instrText>
            </w:r>
            <w:r w:rsidRPr="00B75161">
              <w:rPr>
                <w:rFonts w:ascii="Arial" w:hAnsi="Arial" w:cs="Arial"/>
                <w:sz w:val="20"/>
                <w:szCs w:val="20"/>
                <w:lang w:val="en-AU"/>
              </w:rPr>
              <w:fldChar w:fldCharType="separate"/>
            </w:r>
            <w:r w:rsidRPr="00B75161">
              <w:rPr>
                <w:rFonts w:ascii="Arial" w:hAnsi="Arial" w:cs="Arial"/>
                <w:color w:val="0F0F0F"/>
                <w:sz w:val="20"/>
                <w:szCs w:val="20"/>
                <w:lang w:val="nl-NL"/>
              </w:rPr>
              <w:t xml:space="preserve">Een VESTIGING </w:t>
            </w:r>
            <w:del w:id="325" w:author="Arjan Kloosterboer" w:date="2017-08-07T18:07:00Z">
              <w:r w:rsidRPr="00B75161" w:rsidDel="002666CE">
                <w:rPr>
                  <w:rFonts w:ascii="Arial" w:hAnsi="Arial" w:cs="Arial"/>
                  <w:color w:val="0F0F0F"/>
                  <w:sz w:val="20"/>
                  <w:szCs w:val="20"/>
                  <w:lang w:val="nl-NL"/>
                </w:rPr>
                <w:delText>i</w:delText>
              </w:r>
            </w:del>
            <w:ins w:id="326" w:author="Arjan Kloosterboer" w:date="2017-08-07T18:07:00Z">
              <w:r w:rsidRPr="00B75161">
                <w:rPr>
                  <w:rFonts w:ascii="Arial" w:hAnsi="Arial" w:cs="Arial"/>
                  <w:color w:val="0F0F0F"/>
                  <w:sz w:val="20"/>
                  <w:szCs w:val="20"/>
                  <w:lang w:val="nl-NL"/>
                </w:rPr>
                <w:t>al</w:t>
              </w:r>
            </w:ins>
            <w:r w:rsidRPr="00B75161">
              <w:rPr>
                <w:rFonts w:ascii="Arial" w:hAnsi="Arial" w:cs="Arial"/>
                <w:color w:val="0F0F0F"/>
                <w:sz w:val="20"/>
                <w:szCs w:val="20"/>
                <w:lang w:val="nl-NL"/>
              </w:rPr>
              <w:t xml:space="preserve">s </w:t>
            </w:r>
            <w:del w:id="327" w:author="Arjan Kloosterboer" w:date="2017-08-07T17:53:00Z">
              <w:r w:rsidRPr="00B75161" w:rsidDel="00AA4FB2">
                <w:rPr>
                  <w:rFonts w:ascii="Arial" w:hAnsi="Arial" w:cs="Arial"/>
                  <w:color w:val="0F0F0F"/>
                  <w:sz w:val="20"/>
                  <w:szCs w:val="20"/>
                  <w:lang w:val="nl-NL"/>
                </w:rPr>
                <w:delText xml:space="preserve">een </w:delText>
              </w:r>
            </w:del>
            <w:ins w:id="328" w:author="Arjan Kloosterboer" w:date="2017-09-21T08:37:00Z">
              <w:r w:rsidR="00186C86">
                <w:rPr>
                  <w:rFonts w:ascii="Arial" w:hAnsi="Arial" w:cs="Arial"/>
                  <w:color w:val="0F0F0F"/>
                  <w:sz w:val="20"/>
                  <w:szCs w:val="20"/>
                  <w:lang w:val="nl-NL"/>
                </w:rPr>
                <w:t>'</w:t>
              </w:r>
            </w:ins>
            <w:r w:rsidRPr="00B75161">
              <w:rPr>
                <w:rFonts w:ascii="Arial" w:hAnsi="Arial" w:cs="Arial"/>
                <w:color w:val="0F0F0F"/>
                <w:sz w:val="20"/>
                <w:szCs w:val="20"/>
                <w:lang w:val="nl-NL"/>
              </w:rPr>
              <w:t>specialisatie</w:t>
            </w:r>
            <w:ins w:id="329" w:author="Arjan Kloosterboer" w:date="2017-09-21T08:37:00Z">
              <w:r w:rsidR="00186C86">
                <w:rPr>
                  <w:rFonts w:ascii="Arial" w:hAnsi="Arial" w:cs="Arial"/>
                  <w:color w:val="0F0F0F"/>
                  <w:sz w:val="20"/>
                  <w:szCs w:val="20"/>
                  <w:lang w:val="nl-NL"/>
                </w:rPr>
                <w:t>'</w:t>
              </w:r>
            </w:ins>
            <w:r w:rsidRPr="00B75161">
              <w:rPr>
                <w:rFonts w:ascii="Arial" w:hAnsi="Arial" w:cs="Arial"/>
                <w:color w:val="0F0F0F"/>
                <w:sz w:val="20"/>
                <w:szCs w:val="20"/>
                <w:lang w:val="nl-NL"/>
              </w:rPr>
              <w:t xml:space="preserve"> van BETROKKENE.</w:t>
            </w:r>
            <w:r w:rsidRPr="00B75161">
              <w:rPr>
                <w:rFonts w:ascii="Arial" w:hAnsi="Arial" w:cs="Arial"/>
                <w:sz w:val="20"/>
                <w:szCs w:val="20"/>
                <w:lang w:val="en-AU"/>
              </w:rPr>
              <w:fldChar w:fldCharType="end"/>
            </w:r>
          </w:p>
        </w:tc>
      </w:tr>
      <w:tr w:rsidR="00B75161" w:rsidRPr="00AE1A91" w14:paraId="41354AF3" w14:textId="77777777" w:rsidTr="000D16DD">
        <w:trPr>
          <w:trHeight w:hRule="exact" w:val="128"/>
        </w:trPr>
        <w:tc>
          <w:tcPr>
            <w:tcW w:w="450" w:type="dxa"/>
            <w:tcBorders>
              <w:top w:val="nil"/>
              <w:left w:val="nil"/>
              <w:bottom w:val="nil"/>
              <w:right w:val="nil"/>
            </w:tcBorders>
          </w:tcPr>
          <w:p w14:paraId="076F3A42" w14:textId="77777777" w:rsidR="00B75161" w:rsidRPr="00B75161" w:rsidRDefault="00B75161" w:rsidP="00B75161">
            <w:pPr>
              <w:widowControl w:val="0"/>
              <w:autoSpaceDE w:val="0"/>
              <w:autoSpaceDN w:val="0"/>
              <w:adjustRightInd w:val="0"/>
              <w:spacing w:after="0" w:line="240" w:lineRule="auto"/>
              <w:rPr>
                <w:rFonts w:ascii="Arial" w:hAnsi="Arial" w:cs="Arial"/>
                <w:b/>
                <w:bCs/>
                <w:color w:val="000000"/>
                <w:sz w:val="20"/>
                <w:szCs w:val="20"/>
                <w:highlight w:val="yellow"/>
                <w:u w:color="000000"/>
                <w:shd w:val="clear" w:color="auto" w:fill="FFFF80"/>
                <w:lang w:val="nl-NL"/>
              </w:rPr>
            </w:pPr>
          </w:p>
        </w:tc>
        <w:tc>
          <w:tcPr>
            <w:tcW w:w="2790" w:type="dxa"/>
            <w:tcBorders>
              <w:top w:val="nil"/>
              <w:left w:val="nil"/>
              <w:bottom w:val="nil"/>
              <w:right w:val="nil"/>
            </w:tcBorders>
          </w:tcPr>
          <w:p w14:paraId="511A9FDC"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p>
        </w:tc>
        <w:tc>
          <w:tcPr>
            <w:tcW w:w="6120" w:type="dxa"/>
            <w:tcBorders>
              <w:top w:val="nil"/>
              <w:left w:val="nil"/>
              <w:bottom w:val="nil"/>
              <w:right w:val="nil"/>
            </w:tcBorders>
          </w:tcPr>
          <w:p w14:paraId="0573A95F"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p>
        </w:tc>
      </w:tr>
      <w:tr w:rsidR="00B75161" w:rsidRPr="00AE1A91" w14:paraId="61EBC24B" w14:textId="77777777" w:rsidTr="000D16DD">
        <w:tc>
          <w:tcPr>
            <w:tcW w:w="450" w:type="dxa"/>
            <w:tcBorders>
              <w:top w:val="nil"/>
              <w:left w:val="nil"/>
              <w:bottom w:val="nil"/>
              <w:right w:val="nil"/>
            </w:tcBorders>
          </w:tcPr>
          <w:p w14:paraId="348910EA" w14:textId="77777777" w:rsidR="00B75161" w:rsidRPr="00B75161" w:rsidRDefault="00B75161" w:rsidP="00B75161">
            <w:pPr>
              <w:widowControl w:val="0"/>
              <w:autoSpaceDE w:val="0"/>
              <w:autoSpaceDN w:val="0"/>
              <w:adjustRightInd w:val="0"/>
              <w:spacing w:after="0" w:line="240" w:lineRule="auto"/>
              <w:rPr>
                <w:rFonts w:ascii="Arial" w:hAnsi="Arial" w:cs="Arial"/>
                <w:b/>
                <w:bCs/>
                <w:color w:val="000000"/>
                <w:sz w:val="20"/>
                <w:szCs w:val="20"/>
                <w:highlight w:val="yellow"/>
                <w:u w:color="000000"/>
                <w:shd w:val="clear" w:color="auto" w:fill="FFFF80"/>
                <w:lang w:val="nl-NL"/>
              </w:rPr>
            </w:pPr>
          </w:p>
        </w:tc>
        <w:tc>
          <w:tcPr>
            <w:tcW w:w="2790" w:type="dxa"/>
            <w:tcBorders>
              <w:top w:val="nil"/>
              <w:left w:val="nil"/>
              <w:bottom w:val="nil"/>
              <w:right w:val="nil"/>
            </w:tcBorders>
          </w:tcPr>
          <w:p w14:paraId="095AA32C" w14:textId="77777777" w:rsidR="00B75161" w:rsidRPr="001D454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sz w:val="20"/>
                <w:szCs w:val="20"/>
                <w:lang w:val="en-AU"/>
              </w:rPr>
              <w:fldChar w:fldCharType="begin" w:fldLock="1"/>
            </w:r>
            <w:r w:rsidRPr="001D4541">
              <w:rPr>
                <w:rFonts w:ascii="Arial" w:hAnsi="Arial" w:cs="Arial"/>
                <w:sz w:val="20"/>
                <w:szCs w:val="20"/>
                <w:lang w:val="nl-NL"/>
              </w:rPr>
              <w:instrText xml:space="preserve">MERGEFIELD </w:instrText>
            </w:r>
            <w:r w:rsidRPr="001D4541">
              <w:rPr>
                <w:rFonts w:ascii="Arial" w:hAnsi="Arial" w:cs="Arial"/>
                <w:color w:val="0F0F0F"/>
                <w:sz w:val="20"/>
                <w:szCs w:val="20"/>
                <w:lang w:val="nl-NL"/>
              </w:rPr>
              <w:instrText>Element.Name</w:instrText>
            </w:r>
            <w:r w:rsidRPr="00B75161">
              <w:rPr>
                <w:rFonts w:ascii="Arial" w:hAnsi="Arial" w:cs="Arial"/>
                <w:sz w:val="20"/>
                <w:szCs w:val="20"/>
                <w:lang w:val="en-AU"/>
              </w:rPr>
              <w:fldChar w:fldCharType="separate"/>
            </w:r>
            <w:r w:rsidRPr="001D4541">
              <w:rPr>
                <w:rFonts w:ascii="Arial" w:hAnsi="Arial" w:cs="Arial"/>
                <w:color w:val="0F0F0F"/>
                <w:sz w:val="20"/>
                <w:szCs w:val="20"/>
                <w:lang w:val="nl-NL"/>
              </w:rPr>
              <w:t>BETROKKENE</w:t>
            </w:r>
            <w:r w:rsidRPr="00B75161">
              <w:rPr>
                <w:rFonts w:ascii="Arial" w:hAnsi="Arial" w:cs="Arial"/>
                <w:sz w:val="20"/>
                <w:szCs w:val="20"/>
                <w:lang w:val="en-AU"/>
              </w:rPr>
              <w:fldChar w:fldCharType="end"/>
            </w:r>
            <w:r w:rsidRPr="001D4541">
              <w:rPr>
                <w:rFonts w:ascii="Arial" w:hAnsi="Arial" w:cs="Arial"/>
                <w:color w:val="0F0F0F"/>
                <w:sz w:val="20"/>
                <w:szCs w:val="20"/>
                <w:lang w:val="nl-NL"/>
              </w:rPr>
              <w:t xml:space="preserve">  [</w:t>
            </w:r>
            <w:r w:rsidRPr="00B75161">
              <w:rPr>
                <w:rFonts w:ascii="Arial" w:hAnsi="Arial" w:cs="Arial"/>
                <w:color w:val="0F0F0F"/>
                <w:sz w:val="20"/>
                <w:szCs w:val="20"/>
              </w:rPr>
              <w:fldChar w:fldCharType="begin" w:fldLock="1"/>
            </w:r>
            <w:r w:rsidRPr="001D4541">
              <w:rPr>
                <w:rFonts w:ascii="Arial" w:hAnsi="Arial" w:cs="Arial"/>
                <w:color w:val="0F0F0F"/>
                <w:sz w:val="20"/>
                <w:szCs w:val="20"/>
                <w:lang w:val="nl-NL"/>
              </w:rPr>
              <w:instrText>MERGEFIELD ConnSource.Cardinality</w:instrText>
            </w:r>
            <w:r w:rsidRPr="00B75161">
              <w:rPr>
                <w:rFonts w:ascii="Arial" w:hAnsi="Arial" w:cs="Arial"/>
                <w:color w:val="0F0F0F"/>
                <w:sz w:val="20"/>
                <w:szCs w:val="20"/>
              </w:rPr>
              <w:fldChar w:fldCharType="separate"/>
            </w:r>
            <w:r w:rsidRPr="001D4541">
              <w:rPr>
                <w:rFonts w:ascii="Arial" w:hAnsi="Arial" w:cs="Arial"/>
                <w:color w:val="0F0F0F"/>
                <w:sz w:val="20"/>
                <w:szCs w:val="20"/>
                <w:lang w:val="nl-NL"/>
              </w:rPr>
              <w:t>0..1</w:t>
            </w:r>
            <w:r w:rsidRPr="00B75161">
              <w:rPr>
                <w:rFonts w:ascii="Arial" w:hAnsi="Arial" w:cs="Arial"/>
                <w:color w:val="0F0F0F"/>
                <w:sz w:val="20"/>
                <w:szCs w:val="20"/>
              </w:rPr>
              <w:fldChar w:fldCharType="end"/>
            </w:r>
            <w:r w:rsidRPr="001D4541">
              <w:rPr>
                <w:rFonts w:ascii="Arial" w:hAnsi="Arial" w:cs="Arial"/>
                <w:color w:val="0F0F0F"/>
                <w:sz w:val="20"/>
                <w:szCs w:val="20"/>
                <w:lang w:val="nl-NL"/>
              </w:rPr>
              <w:t>]</w:t>
            </w:r>
          </w:p>
          <w:p w14:paraId="7532915E" w14:textId="77777777" w:rsidR="00B75161" w:rsidRPr="001D454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1D4541">
              <w:rPr>
                <w:rFonts w:ascii="Arial" w:hAnsi="Arial" w:cs="Arial"/>
                <w:color w:val="0F0F0F"/>
                <w:sz w:val="20"/>
                <w:szCs w:val="20"/>
                <w:lang w:val="nl-NL"/>
              </w:rPr>
              <w:t xml:space="preserve">  </w:t>
            </w:r>
            <w:r w:rsidRPr="00B75161">
              <w:rPr>
                <w:rFonts w:ascii="Arial" w:hAnsi="Arial" w:cs="Arial"/>
                <w:color w:val="0F0F0F"/>
                <w:sz w:val="20"/>
                <w:szCs w:val="20"/>
              </w:rPr>
              <w:fldChar w:fldCharType="begin" w:fldLock="1"/>
            </w:r>
            <w:r w:rsidRPr="001D4541">
              <w:rPr>
                <w:rFonts w:ascii="Arial" w:hAnsi="Arial" w:cs="Arial"/>
                <w:color w:val="0F0F0F"/>
                <w:sz w:val="20"/>
                <w:szCs w:val="20"/>
                <w:lang w:val="nl-NL"/>
              </w:rPr>
              <w:instrText>MERGEFIELD Connector.Name</w:instrText>
            </w:r>
            <w:r w:rsidRPr="00B75161">
              <w:rPr>
                <w:rFonts w:ascii="Arial" w:hAnsi="Arial" w:cs="Arial"/>
                <w:color w:val="0F0F0F"/>
                <w:sz w:val="20"/>
                <w:szCs w:val="20"/>
              </w:rPr>
              <w:fldChar w:fldCharType="separate"/>
            </w:r>
            <w:r w:rsidRPr="001D4541">
              <w:rPr>
                <w:rFonts w:ascii="Arial" w:hAnsi="Arial" w:cs="Arial"/>
                <w:color w:val="0F0F0F"/>
                <w:sz w:val="20"/>
                <w:szCs w:val="20"/>
                <w:lang w:val="nl-NL"/>
              </w:rPr>
              <w:t>is</w:t>
            </w:r>
            <w:r w:rsidRPr="00B75161">
              <w:rPr>
                <w:rFonts w:ascii="Arial" w:hAnsi="Arial" w:cs="Arial"/>
                <w:color w:val="0F0F0F"/>
                <w:sz w:val="20"/>
                <w:szCs w:val="20"/>
              </w:rPr>
              <w:fldChar w:fldCharType="end"/>
            </w:r>
          </w:p>
          <w:p w14:paraId="35AD3021" w14:textId="1090D8B5"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Element.Name</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NIET-NATUURLIJK PERSOON</w:t>
            </w:r>
            <w:r w:rsidRPr="00B75161">
              <w:rPr>
                <w:rFonts w:ascii="Arial" w:hAnsi="Arial" w:cs="Arial"/>
                <w:color w:val="0F0F0F"/>
                <w:sz w:val="20"/>
                <w:szCs w:val="20"/>
              </w:rPr>
              <w:fldChar w:fldCharType="end"/>
            </w:r>
            <w:r w:rsidRPr="00B75161">
              <w:rPr>
                <w:rFonts w:ascii="Arial" w:hAnsi="Arial" w:cs="Arial"/>
                <w:color w:val="0F0F0F"/>
                <w:sz w:val="20"/>
                <w:szCs w:val="20"/>
                <w:lang w:val="nl-NL"/>
              </w:rPr>
              <w:t xml:space="preserve">  [</w:t>
            </w:r>
            <w:ins w:id="330" w:author="Arjan Kloosterboer" w:date="2017-01-24T15:06:00Z">
              <w:r w:rsidRPr="00B75161">
                <w:rPr>
                  <w:rFonts w:ascii="Arial" w:hAnsi="Arial" w:cs="Arial"/>
                  <w:color w:val="0F0F0F"/>
                  <w:sz w:val="20"/>
                  <w:szCs w:val="20"/>
                  <w:lang w:val="nl-NL"/>
                </w:rPr>
                <w:t>0..</w:t>
              </w:r>
            </w:ins>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ConnTarget.Cardinality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1</w:t>
            </w:r>
            <w:r w:rsidRPr="00B75161">
              <w:rPr>
                <w:rFonts w:ascii="Arial" w:hAnsi="Arial" w:cs="Arial"/>
                <w:color w:val="0F0F0F"/>
                <w:sz w:val="20"/>
                <w:szCs w:val="20"/>
              </w:rPr>
              <w:fldChar w:fldCharType="end"/>
            </w:r>
            <w:r w:rsidRPr="00B75161">
              <w:rPr>
                <w:rFonts w:ascii="Arial" w:hAnsi="Arial" w:cs="Arial"/>
                <w:color w:val="0F0F0F"/>
                <w:sz w:val="20"/>
                <w:szCs w:val="20"/>
                <w:lang w:val="nl-NL"/>
              </w:rPr>
              <w:t>]</w:t>
            </w:r>
          </w:p>
        </w:tc>
        <w:tc>
          <w:tcPr>
            <w:tcW w:w="6120" w:type="dxa"/>
            <w:tcBorders>
              <w:top w:val="nil"/>
              <w:left w:val="nil"/>
              <w:bottom w:val="nil"/>
              <w:right w:val="nil"/>
            </w:tcBorders>
          </w:tcPr>
          <w:p w14:paraId="501C1F5B" w14:textId="24AD16D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F0F0F"/>
                <w:sz w:val="20"/>
                <w:szCs w:val="20"/>
                <w:lang w:val="nl-NL"/>
              </w:rPr>
              <w:instrText>Connector.Notes</w:instrText>
            </w:r>
            <w:r w:rsidRPr="00B75161">
              <w:rPr>
                <w:rFonts w:ascii="Arial" w:hAnsi="Arial" w:cs="Arial"/>
                <w:sz w:val="20"/>
                <w:szCs w:val="20"/>
                <w:lang w:val="en-AU"/>
              </w:rPr>
              <w:fldChar w:fldCharType="separate"/>
            </w:r>
            <w:r w:rsidRPr="00B75161">
              <w:rPr>
                <w:rFonts w:ascii="Arial" w:hAnsi="Arial" w:cs="Arial"/>
                <w:color w:val="0F0F0F"/>
                <w:sz w:val="20"/>
                <w:szCs w:val="20"/>
                <w:lang w:val="nl-NL"/>
              </w:rPr>
              <w:t xml:space="preserve">Een NIET-NATUURLIJK PERSOON </w:t>
            </w:r>
            <w:del w:id="331" w:author="Arjan Kloosterboer" w:date="2017-08-07T18:07:00Z">
              <w:r w:rsidRPr="00B75161" w:rsidDel="002666CE">
                <w:rPr>
                  <w:rFonts w:ascii="Arial" w:hAnsi="Arial" w:cs="Arial"/>
                  <w:color w:val="0F0F0F"/>
                  <w:sz w:val="20"/>
                  <w:szCs w:val="20"/>
                  <w:lang w:val="nl-NL"/>
                </w:rPr>
                <w:delText>i</w:delText>
              </w:r>
            </w:del>
            <w:ins w:id="332" w:author="Arjan Kloosterboer" w:date="2017-08-07T18:07:00Z">
              <w:r w:rsidRPr="00B75161">
                <w:rPr>
                  <w:rFonts w:ascii="Arial" w:hAnsi="Arial" w:cs="Arial"/>
                  <w:color w:val="0F0F0F"/>
                  <w:sz w:val="20"/>
                  <w:szCs w:val="20"/>
                  <w:lang w:val="nl-NL"/>
                </w:rPr>
                <w:t>al</w:t>
              </w:r>
            </w:ins>
            <w:r w:rsidRPr="00B75161">
              <w:rPr>
                <w:rFonts w:ascii="Arial" w:hAnsi="Arial" w:cs="Arial"/>
                <w:color w:val="0F0F0F"/>
                <w:sz w:val="20"/>
                <w:szCs w:val="20"/>
                <w:lang w:val="nl-NL"/>
              </w:rPr>
              <w:t xml:space="preserve">s </w:t>
            </w:r>
            <w:del w:id="333" w:author="Arjan Kloosterboer" w:date="2017-08-07T17:53:00Z">
              <w:r w:rsidRPr="00B75161" w:rsidDel="00AA4FB2">
                <w:rPr>
                  <w:rFonts w:ascii="Arial" w:hAnsi="Arial" w:cs="Arial"/>
                  <w:color w:val="0F0F0F"/>
                  <w:sz w:val="20"/>
                  <w:szCs w:val="20"/>
                  <w:lang w:val="nl-NL"/>
                </w:rPr>
                <w:delText xml:space="preserve">een </w:delText>
              </w:r>
            </w:del>
            <w:ins w:id="334" w:author="Arjan Kloosterboer" w:date="2017-09-21T08:37:00Z">
              <w:r w:rsidR="00186C86">
                <w:rPr>
                  <w:rFonts w:ascii="Arial" w:hAnsi="Arial" w:cs="Arial"/>
                  <w:color w:val="0F0F0F"/>
                  <w:sz w:val="20"/>
                  <w:szCs w:val="20"/>
                  <w:lang w:val="nl-NL"/>
                </w:rPr>
                <w:t>'</w:t>
              </w:r>
            </w:ins>
            <w:r w:rsidRPr="00B75161">
              <w:rPr>
                <w:rFonts w:ascii="Arial" w:hAnsi="Arial" w:cs="Arial"/>
                <w:color w:val="0F0F0F"/>
                <w:sz w:val="20"/>
                <w:szCs w:val="20"/>
                <w:lang w:val="nl-NL"/>
              </w:rPr>
              <w:t>specialisatie</w:t>
            </w:r>
            <w:ins w:id="335" w:author="Arjan Kloosterboer" w:date="2017-09-21T08:37:00Z">
              <w:r w:rsidR="00186C86">
                <w:rPr>
                  <w:rFonts w:ascii="Arial" w:hAnsi="Arial" w:cs="Arial"/>
                  <w:color w:val="0F0F0F"/>
                  <w:sz w:val="20"/>
                  <w:szCs w:val="20"/>
                  <w:lang w:val="nl-NL"/>
                </w:rPr>
                <w:t>'</w:t>
              </w:r>
            </w:ins>
            <w:r w:rsidRPr="00B75161">
              <w:rPr>
                <w:rFonts w:ascii="Arial" w:hAnsi="Arial" w:cs="Arial"/>
                <w:color w:val="0F0F0F"/>
                <w:sz w:val="20"/>
                <w:szCs w:val="20"/>
                <w:lang w:val="nl-NL"/>
              </w:rPr>
              <w:t xml:space="preserve"> van BETROKKENE.</w:t>
            </w:r>
            <w:r w:rsidRPr="00B75161">
              <w:rPr>
                <w:rFonts w:ascii="Arial" w:hAnsi="Arial" w:cs="Arial"/>
                <w:sz w:val="20"/>
                <w:szCs w:val="20"/>
                <w:lang w:val="en-AU"/>
              </w:rPr>
              <w:fldChar w:fldCharType="end"/>
            </w:r>
          </w:p>
        </w:tc>
      </w:tr>
      <w:tr w:rsidR="00B75161" w:rsidRPr="00AE1A91" w14:paraId="3FDC6F48" w14:textId="77777777" w:rsidTr="000D16DD">
        <w:trPr>
          <w:trHeight w:hRule="exact" w:val="128"/>
        </w:trPr>
        <w:tc>
          <w:tcPr>
            <w:tcW w:w="450" w:type="dxa"/>
            <w:tcBorders>
              <w:top w:val="nil"/>
              <w:left w:val="nil"/>
              <w:bottom w:val="nil"/>
              <w:right w:val="nil"/>
            </w:tcBorders>
          </w:tcPr>
          <w:p w14:paraId="2C89A817" w14:textId="77777777" w:rsidR="00B75161" w:rsidRPr="00B75161" w:rsidRDefault="00B75161" w:rsidP="00B75161">
            <w:pPr>
              <w:widowControl w:val="0"/>
              <w:autoSpaceDE w:val="0"/>
              <w:autoSpaceDN w:val="0"/>
              <w:adjustRightInd w:val="0"/>
              <w:spacing w:after="0" w:line="240" w:lineRule="auto"/>
              <w:rPr>
                <w:rFonts w:ascii="Arial" w:hAnsi="Arial" w:cs="Arial"/>
                <w:b/>
                <w:bCs/>
                <w:color w:val="000000"/>
                <w:sz w:val="20"/>
                <w:szCs w:val="20"/>
                <w:highlight w:val="yellow"/>
                <w:u w:color="000000"/>
                <w:shd w:val="clear" w:color="auto" w:fill="FFFF80"/>
                <w:lang w:val="nl-NL"/>
              </w:rPr>
            </w:pPr>
          </w:p>
        </w:tc>
        <w:tc>
          <w:tcPr>
            <w:tcW w:w="2790" w:type="dxa"/>
            <w:tcBorders>
              <w:top w:val="nil"/>
              <w:left w:val="nil"/>
              <w:bottom w:val="nil"/>
              <w:right w:val="nil"/>
            </w:tcBorders>
          </w:tcPr>
          <w:p w14:paraId="380242F6"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p>
        </w:tc>
        <w:tc>
          <w:tcPr>
            <w:tcW w:w="6120" w:type="dxa"/>
            <w:tcBorders>
              <w:top w:val="nil"/>
              <w:left w:val="nil"/>
              <w:bottom w:val="nil"/>
              <w:right w:val="nil"/>
            </w:tcBorders>
          </w:tcPr>
          <w:p w14:paraId="49CFB195"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p>
        </w:tc>
      </w:tr>
      <w:tr w:rsidR="00B75161" w:rsidRPr="00AE1A91" w14:paraId="0F1151EF" w14:textId="77777777" w:rsidTr="000D16DD">
        <w:tc>
          <w:tcPr>
            <w:tcW w:w="450" w:type="dxa"/>
            <w:tcBorders>
              <w:top w:val="nil"/>
              <w:left w:val="nil"/>
              <w:bottom w:val="nil"/>
              <w:right w:val="nil"/>
            </w:tcBorders>
          </w:tcPr>
          <w:p w14:paraId="06A5E1F2" w14:textId="77777777" w:rsidR="00B75161" w:rsidRPr="00B75161" w:rsidRDefault="00B75161" w:rsidP="00B75161">
            <w:pPr>
              <w:widowControl w:val="0"/>
              <w:autoSpaceDE w:val="0"/>
              <w:autoSpaceDN w:val="0"/>
              <w:adjustRightInd w:val="0"/>
              <w:spacing w:after="0" w:line="240" w:lineRule="auto"/>
              <w:rPr>
                <w:rFonts w:ascii="Arial" w:hAnsi="Arial" w:cs="Arial"/>
                <w:b/>
                <w:bCs/>
                <w:color w:val="000000"/>
                <w:sz w:val="20"/>
                <w:szCs w:val="20"/>
                <w:highlight w:val="yellow"/>
                <w:u w:color="000000"/>
                <w:shd w:val="clear" w:color="auto" w:fill="FFFF80"/>
                <w:lang w:val="nl-NL"/>
              </w:rPr>
            </w:pPr>
          </w:p>
        </w:tc>
        <w:tc>
          <w:tcPr>
            <w:tcW w:w="2790" w:type="dxa"/>
            <w:tcBorders>
              <w:top w:val="nil"/>
              <w:left w:val="nil"/>
              <w:bottom w:val="nil"/>
              <w:right w:val="nil"/>
            </w:tcBorders>
          </w:tcPr>
          <w:p w14:paraId="24D9AAA7"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sz w:val="20"/>
                <w:szCs w:val="20"/>
                <w:lang w:val="en-AU"/>
              </w:rPr>
              <w:fldChar w:fldCharType="begin" w:fldLock="1"/>
            </w:r>
            <w:r w:rsidRPr="00B75161">
              <w:rPr>
                <w:rFonts w:ascii="Arial" w:hAnsi="Arial" w:cs="Arial"/>
                <w:sz w:val="20"/>
                <w:szCs w:val="20"/>
                <w:lang w:val="en-AU"/>
              </w:rPr>
              <w:instrText xml:space="preserve">MERGEFIELD </w:instrText>
            </w:r>
            <w:r w:rsidRPr="00B75161">
              <w:rPr>
                <w:rFonts w:ascii="Arial" w:hAnsi="Arial" w:cs="Arial"/>
                <w:color w:val="0F0F0F"/>
                <w:sz w:val="20"/>
                <w:szCs w:val="20"/>
              </w:rPr>
              <w:instrText>Element.Name</w:instrText>
            </w:r>
            <w:r w:rsidRPr="00B75161">
              <w:rPr>
                <w:rFonts w:ascii="Arial" w:hAnsi="Arial" w:cs="Arial"/>
                <w:sz w:val="20"/>
                <w:szCs w:val="20"/>
                <w:lang w:val="en-AU"/>
              </w:rPr>
              <w:fldChar w:fldCharType="separate"/>
            </w:r>
            <w:r w:rsidRPr="00B75161">
              <w:rPr>
                <w:rFonts w:ascii="Arial" w:hAnsi="Arial" w:cs="Arial"/>
                <w:color w:val="0F0F0F"/>
                <w:sz w:val="20"/>
                <w:szCs w:val="20"/>
              </w:rPr>
              <w:t>BETROKKENE</w:t>
            </w:r>
            <w:r w:rsidRPr="00B75161">
              <w:rPr>
                <w:rFonts w:ascii="Arial" w:hAnsi="Arial" w:cs="Arial"/>
                <w:sz w:val="20"/>
                <w:szCs w:val="20"/>
                <w:lang w:val="en-AU"/>
              </w:rPr>
              <w:fldChar w:fldCharType="end"/>
            </w:r>
            <w:r w:rsidRPr="00B75161">
              <w:rPr>
                <w:rFonts w:ascii="Arial" w:hAnsi="Arial" w:cs="Arial"/>
                <w:color w:val="0F0F0F"/>
                <w:sz w:val="20"/>
                <w:szCs w:val="20"/>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ConnSource.Cardinality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rPr>
              <w:t>0..1</w:t>
            </w:r>
            <w:r w:rsidRPr="00B75161">
              <w:rPr>
                <w:rFonts w:ascii="Arial" w:hAnsi="Arial" w:cs="Arial"/>
                <w:color w:val="0F0F0F"/>
                <w:sz w:val="20"/>
                <w:szCs w:val="20"/>
              </w:rPr>
              <w:fldChar w:fldCharType="end"/>
            </w:r>
            <w:r w:rsidRPr="00B75161">
              <w:rPr>
                <w:rFonts w:ascii="Arial" w:hAnsi="Arial" w:cs="Arial"/>
                <w:color w:val="0F0F0F"/>
                <w:sz w:val="20"/>
                <w:szCs w:val="20"/>
              </w:rPr>
              <w:t>]</w:t>
            </w:r>
          </w:p>
          <w:p w14:paraId="4D7482D0"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color w:val="0F0F0F"/>
                <w:sz w:val="20"/>
                <w:szCs w:val="20"/>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Connector.Name</w:instrText>
            </w:r>
            <w:r w:rsidRPr="00B75161">
              <w:rPr>
                <w:rFonts w:ascii="Arial" w:hAnsi="Arial" w:cs="Arial"/>
                <w:color w:val="0F0F0F"/>
                <w:sz w:val="20"/>
                <w:szCs w:val="20"/>
              </w:rPr>
              <w:fldChar w:fldCharType="separate"/>
            </w:r>
            <w:r w:rsidRPr="00B75161">
              <w:rPr>
                <w:rFonts w:ascii="Arial" w:hAnsi="Arial" w:cs="Arial"/>
                <w:color w:val="0F0F0F"/>
                <w:sz w:val="20"/>
                <w:szCs w:val="20"/>
              </w:rPr>
              <w:t>is</w:t>
            </w:r>
            <w:r w:rsidRPr="00B75161">
              <w:rPr>
                <w:rFonts w:ascii="Arial" w:hAnsi="Arial" w:cs="Arial"/>
                <w:color w:val="0F0F0F"/>
                <w:sz w:val="20"/>
                <w:szCs w:val="20"/>
              </w:rPr>
              <w:fldChar w:fldCharType="end"/>
            </w:r>
          </w:p>
          <w:p w14:paraId="0E77725F" w14:textId="53B472A0"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Element.Name</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NATUURLIJK PERSOON</w:t>
            </w:r>
            <w:r w:rsidRPr="00B75161">
              <w:rPr>
                <w:rFonts w:ascii="Arial" w:hAnsi="Arial" w:cs="Arial"/>
                <w:color w:val="0F0F0F"/>
                <w:sz w:val="20"/>
                <w:szCs w:val="20"/>
              </w:rPr>
              <w:fldChar w:fldCharType="end"/>
            </w:r>
            <w:r w:rsidRPr="00B75161">
              <w:rPr>
                <w:rFonts w:ascii="Arial" w:hAnsi="Arial" w:cs="Arial"/>
                <w:color w:val="0F0F0F"/>
                <w:sz w:val="20"/>
                <w:szCs w:val="20"/>
                <w:lang w:val="nl-NL"/>
              </w:rPr>
              <w:t xml:space="preserve">  [</w:t>
            </w:r>
            <w:ins w:id="336" w:author="Arjan Kloosterboer" w:date="2017-01-24T15:07:00Z">
              <w:r w:rsidRPr="00B75161">
                <w:rPr>
                  <w:rFonts w:ascii="Arial" w:hAnsi="Arial" w:cs="Arial"/>
                  <w:color w:val="0F0F0F"/>
                  <w:sz w:val="20"/>
                  <w:szCs w:val="20"/>
                  <w:lang w:val="nl-NL"/>
                </w:rPr>
                <w:t>0..</w:t>
              </w:r>
            </w:ins>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ConnTarget.Cardinality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1</w:t>
            </w:r>
            <w:r w:rsidRPr="00B75161">
              <w:rPr>
                <w:rFonts w:ascii="Arial" w:hAnsi="Arial" w:cs="Arial"/>
                <w:color w:val="0F0F0F"/>
                <w:sz w:val="20"/>
                <w:szCs w:val="20"/>
              </w:rPr>
              <w:fldChar w:fldCharType="end"/>
            </w:r>
            <w:r w:rsidRPr="00B75161">
              <w:rPr>
                <w:rFonts w:ascii="Arial" w:hAnsi="Arial" w:cs="Arial"/>
                <w:color w:val="0F0F0F"/>
                <w:sz w:val="20"/>
                <w:szCs w:val="20"/>
                <w:lang w:val="nl-NL"/>
              </w:rPr>
              <w:t>]</w:t>
            </w:r>
          </w:p>
        </w:tc>
        <w:tc>
          <w:tcPr>
            <w:tcW w:w="6120" w:type="dxa"/>
            <w:tcBorders>
              <w:top w:val="nil"/>
              <w:left w:val="nil"/>
              <w:bottom w:val="nil"/>
              <w:right w:val="nil"/>
            </w:tcBorders>
          </w:tcPr>
          <w:p w14:paraId="176B6BC0" w14:textId="56B68009"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F0F0F"/>
                <w:sz w:val="20"/>
                <w:szCs w:val="20"/>
                <w:lang w:val="nl-NL"/>
              </w:rPr>
              <w:instrText>Connector.Notes</w:instrText>
            </w:r>
            <w:r w:rsidRPr="00B75161">
              <w:rPr>
                <w:rFonts w:ascii="Arial" w:hAnsi="Arial" w:cs="Arial"/>
                <w:sz w:val="20"/>
                <w:szCs w:val="20"/>
                <w:lang w:val="en-AU"/>
              </w:rPr>
              <w:fldChar w:fldCharType="separate"/>
            </w:r>
            <w:r w:rsidRPr="00B75161">
              <w:rPr>
                <w:rFonts w:ascii="Arial" w:hAnsi="Arial" w:cs="Arial"/>
                <w:color w:val="0F0F0F"/>
                <w:sz w:val="20"/>
                <w:szCs w:val="20"/>
                <w:lang w:val="nl-NL"/>
              </w:rPr>
              <w:t xml:space="preserve">Een NATUURLIJK PERSOON als </w:t>
            </w:r>
            <w:ins w:id="337" w:author="Arjan Kloosterboer" w:date="2017-09-21T08:37:00Z">
              <w:r w:rsidR="00186C86">
                <w:rPr>
                  <w:rFonts w:ascii="Arial" w:hAnsi="Arial" w:cs="Arial"/>
                  <w:color w:val="0F0F0F"/>
                  <w:sz w:val="20"/>
                  <w:szCs w:val="20"/>
                  <w:lang w:val="nl-NL"/>
                </w:rPr>
                <w:t>'</w:t>
              </w:r>
            </w:ins>
            <w:r w:rsidRPr="00B75161">
              <w:rPr>
                <w:rFonts w:ascii="Arial" w:hAnsi="Arial" w:cs="Arial"/>
                <w:color w:val="0F0F0F"/>
                <w:sz w:val="20"/>
                <w:szCs w:val="20"/>
                <w:lang w:val="nl-NL"/>
              </w:rPr>
              <w:t>specialisatie</w:t>
            </w:r>
            <w:ins w:id="338" w:author="Arjan Kloosterboer" w:date="2017-09-21T08:37:00Z">
              <w:r w:rsidR="00186C86">
                <w:rPr>
                  <w:rFonts w:ascii="Arial" w:hAnsi="Arial" w:cs="Arial"/>
                  <w:color w:val="0F0F0F"/>
                  <w:sz w:val="20"/>
                  <w:szCs w:val="20"/>
                  <w:lang w:val="nl-NL"/>
                </w:rPr>
                <w:t>'</w:t>
              </w:r>
            </w:ins>
            <w:r w:rsidRPr="00B75161">
              <w:rPr>
                <w:rFonts w:ascii="Arial" w:hAnsi="Arial" w:cs="Arial"/>
                <w:color w:val="0F0F0F"/>
                <w:sz w:val="20"/>
                <w:szCs w:val="20"/>
                <w:lang w:val="nl-NL"/>
              </w:rPr>
              <w:t xml:space="preserve"> van BETROKKENE.</w:t>
            </w:r>
            <w:r w:rsidRPr="00B75161">
              <w:rPr>
                <w:rFonts w:ascii="Arial" w:hAnsi="Arial" w:cs="Arial"/>
                <w:sz w:val="20"/>
                <w:szCs w:val="20"/>
                <w:lang w:val="en-AU"/>
              </w:rPr>
              <w:fldChar w:fldCharType="end"/>
            </w:r>
          </w:p>
        </w:tc>
      </w:tr>
      <w:tr w:rsidR="00B75161" w:rsidRPr="00AE1A91" w14:paraId="4F76010E" w14:textId="77777777" w:rsidTr="000D16DD">
        <w:trPr>
          <w:trHeight w:hRule="exact" w:val="128"/>
        </w:trPr>
        <w:tc>
          <w:tcPr>
            <w:tcW w:w="450" w:type="dxa"/>
            <w:tcBorders>
              <w:top w:val="nil"/>
              <w:left w:val="nil"/>
              <w:bottom w:val="nil"/>
              <w:right w:val="nil"/>
            </w:tcBorders>
          </w:tcPr>
          <w:p w14:paraId="2681059B" w14:textId="77777777" w:rsidR="00B75161" w:rsidRPr="00B75161" w:rsidRDefault="00B75161" w:rsidP="00B75161">
            <w:pPr>
              <w:widowControl w:val="0"/>
              <w:autoSpaceDE w:val="0"/>
              <w:autoSpaceDN w:val="0"/>
              <w:adjustRightInd w:val="0"/>
              <w:spacing w:after="0" w:line="240" w:lineRule="auto"/>
              <w:rPr>
                <w:rFonts w:ascii="Arial" w:hAnsi="Arial" w:cs="Arial"/>
                <w:b/>
                <w:bCs/>
                <w:color w:val="000000"/>
                <w:sz w:val="20"/>
                <w:szCs w:val="20"/>
                <w:highlight w:val="yellow"/>
                <w:u w:color="000000"/>
                <w:shd w:val="clear" w:color="auto" w:fill="FFFF80"/>
                <w:lang w:val="nl-NL"/>
              </w:rPr>
            </w:pPr>
          </w:p>
        </w:tc>
        <w:tc>
          <w:tcPr>
            <w:tcW w:w="2790" w:type="dxa"/>
            <w:tcBorders>
              <w:top w:val="nil"/>
              <w:left w:val="nil"/>
              <w:bottom w:val="nil"/>
              <w:right w:val="nil"/>
            </w:tcBorders>
          </w:tcPr>
          <w:p w14:paraId="3EC0E599"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p>
        </w:tc>
        <w:tc>
          <w:tcPr>
            <w:tcW w:w="6120" w:type="dxa"/>
            <w:tcBorders>
              <w:top w:val="nil"/>
              <w:left w:val="nil"/>
              <w:bottom w:val="nil"/>
              <w:right w:val="nil"/>
            </w:tcBorders>
          </w:tcPr>
          <w:p w14:paraId="0934F3B4"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p>
        </w:tc>
      </w:tr>
      <w:tr w:rsidR="00B75161" w:rsidRPr="00AE1A91" w14:paraId="1F6EB25F" w14:textId="77777777" w:rsidTr="000D16DD">
        <w:tc>
          <w:tcPr>
            <w:tcW w:w="450" w:type="dxa"/>
            <w:tcBorders>
              <w:top w:val="nil"/>
              <w:left w:val="nil"/>
              <w:bottom w:val="nil"/>
              <w:right w:val="nil"/>
            </w:tcBorders>
          </w:tcPr>
          <w:p w14:paraId="7D13468E" w14:textId="77777777" w:rsidR="00B75161" w:rsidRPr="00B75161" w:rsidRDefault="00B75161" w:rsidP="00B75161">
            <w:pPr>
              <w:widowControl w:val="0"/>
              <w:autoSpaceDE w:val="0"/>
              <w:autoSpaceDN w:val="0"/>
              <w:adjustRightInd w:val="0"/>
              <w:spacing w:after="0" w:line="240" w:lineRule="auto"/>
              <w:rPr>
                <w:rFonts w:ascii="Arial" w:hAnsi="Arial" w:cs="Arial"/>
                <w:b/>
                <w:bCs/>
                <w:color w:val="000000"/>
                <w:sz w:val="20"/>
                <w:szCs w:val="20"/>
                <w:highlight w:val="yellow"/>
                <w:u w:color="000000"/>
                <w:shd w:val="clear" w:color="auto" w:fill="FFFF80"/>
                <w:lang w:val="nl-NL"/>
              </w:rPr>
            </w:pPr>
          </w:p>
        </w:tc>
        <w:tc>
          <w:tcPr>
            <w:tcW w:w="2790" w:type="dxa"/>
            <w:tcBorders>
              <w:top w:val="nil"/>
              <w:left w:val="nil"/>
              <w:bottom w:val="nil"/>
              <w:right w:val="nil"/>
            </w:tcBorders>
          </w:tcPr>
          <w:p w14:paraId="6786B8EF"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sz w:val="20"/>
                <w:szCs w:val="20"/>
                <w:lang w:val="en-AU"/>
              </w:rPr>
              <w:fldChar w:fldCharType="begin" w:fldLock="1"/>
            </w:r>
            <w:r w:rsidRPr="00B75161">
              <w:rPr>
                <w:rFonts w:ascii="Arial" w:hAnsi="Arial" w:cs="Arial"/>
                <w:sz w:val="20"/>
                <w:szCs w:val="20"/>
                <w:lang w:val="en-AU"/>
              </w:rPr>
              <w:instrText xml:space="preserve">MERGEFIELD </w:instrText>
            </w:r>
            <w:r w:rsidRPr="00B75161">
              <w:rPr>
                <w:rFonts w:ascii="Arial" w:hAnsi="Arial" w:cs="Arial"/>
                <w:color w:val="0F0F0F"/>
                <w:sz w:val="20"/>
                <w:szCs w:val="20"/>
              </w:rPr>
              <w:instrText>Element.Name</w:instrText>
            </w:r>
            <w:r w:rsidRPr="00B75161">
              <w:rPr>
                <w:rFonts w:ascii="Arial" w:hAnsi="Arial" w:cs="Arial"/>
                <w:sz w:val="20"/>
                <w:szCs w:val="20"/>
                <w:lang w:val="en-AU"/>
              </w:rPr>
              <w:fldChar w:fldCharType="separate"/>
            </w:r>
            <w:r w:rsidRPr="00B75161">
              <w:rPr>
                <w:rFonts w:ascii="Arial" w:hAnsi="Arial" w:cs="Arial"/>
                <w:color w:val="0F0F0F"/>
                <w:sz w:val="20"/>
                <w:szCs w:val="20"/>
              </w:rPr>
              <w:t>BETROKKENE</w:t>
            </w:r>
            <w:r w:rsidRPr="00B75161">
              <w:rPr>
                <w:rFonts w:ascii="Arial" w:hAnsi="Arial" w:cs="Arial"/>
                <w:sz w:val="20"/>
                <w:szCs w:val="20"/>
                <w:lang w:val="en-AU"/>
              </w:rPr>
              <w:fldChar w:fldCharType="end"/>
            </w:r>
            <w:r w:rsidRPr="00B75161">
              <w:rPr>
                <w:rFonts w:ascii="Arial" w:hAnsi="Arial" w:cs="Arial"/>
                <w:color w:val="0F0F0F"/>
                <w:sz w:val="20"/>
                <w:szCs w:val="20"/>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ConnSource.Cardinality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rPr>
              <w:t>0..1</w:t>
            </w:r>
            <w:r w:rsidRPr="00B75161">
              <w:rPr>
                <w:rFonts w:ascii="Arial" w:hAnsi="Arial" w:cs="Arial"/>
                <w:color w:val="0F0F0F"/>
                <w:sz w:val="20"/>
                <w:szCs w:val="20"/>
              </w:rPr>
              <w:fldChar w:fldCharType="end"/>
            </w:r>
            <w:r w:rsidRPr="00B75161">
              <w:rPr>
                <w:rFonts w:ascii="Arial" w:hAnsi="Arial" w:cs="Arial"/>
                <w:color w:val="0F0F0F"/>
                <w:sz w:val="20"/>
                <w:szCs w:val="20"/>
              </w:rPr>
              <w:t>]</w:t>
            </w:r>
          </w:p>
          <w:p w14:paraId="367192B3"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color w:val="0F0F0F"/>
                <w:sz w:val="20"/>
                <w:szCs w:val="20"/>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Connector.Name</w:instrText>
            </w:r>
            <w:r w:rsidRPr="00B75161">
              <w:rPr>
                <w:rFonts w:ascii="Arial" w:hAnsi="Arial" w:cs="Arial"/>
                <w:color w:val="0F0F0F"/>
                <w:sz w:val="20"/>
                <w:szCs w:val="20"/>
              </w:rPr>
              <w:fldChar w:fldCharType="separate"/>
            </w:r>
            <w:r w:rsidRPr="00B75161">
              <w:rPr>
                <w:rFonts w:ascii="Arial" w:hAnsi="Arial" w:cs="Arial"/>
                <w:color w:val="0F0F0F"/>
                <w:sz w:val="20"/>
                <w:szCs w:val="20"/>
              </w:rPr>
              <w:t>is</w:t>
            </w:r>
            <w:r w:rsidRPr="00B75161">
              <w:rPr>
                <w:rFonts w:ascii="Arial" w:hAnsi="Arial" w:cs="Arial"/>
                <w:color w:val="0F0F0F"/>
                <w:sz w:val="20"/>
                <w:szCs w:val="20"/>
              </w:rPr>
              <w:fldChar w:fldCharType="end"/>
            </w:r>
          </w:p>
          <w:p w14:paraId="0062A451" w14:textId="65B7E731"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Element.Name</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MEDEWERKER</w:t>
            </w:r>
            <w:r w:rsidRPr="00B75161">
              <w:rPr>
                <w:rFonts w:ascii="Arial" w:hAnsi="Arial" w:cs="Arial"/>
                <w:color w:val="0F0F0F"/>
                <w:sz w:val="20"/>
                <w:szCs w:val="20"/>
              </w:rPr>
              <w:fldChar w:fldCharType="end"/>
            </w:r>
            <w:r w:rsidRPr="00B75161">
              <w:rPr>
                <w:rFonts w:ascii="Arial" w:hAnsi="Arial" w:cs="Arial"/>
                <w:color w:val="0F0F0F"/>
                <w:sz w:val="20"/>
                <w:szCs w:val="20"/>
                <w:lang w:val="nl-NL"/>
              </w:rPr>
              <w:t xml:space="preserve">  [</w:t>
            </w:r>
            <w:ins w:id="339" w:author="Arjan Kloosterboer" w:date="2017-01-24T15:07:00Z">
              <w:r w:rsidRPr="00B75161">
                <w:rPr>
                  <w:rFonts w:ascii="Arial" w:hAnsi="Arial" w:cs="Arial"/>
                  <w:color w:val="0F0F0F"/>
                  <w:sz w:val="20"/>
                  <w:szCs w:val="20"/>
                  <w:lang w:val="nl-NL"/>
                </w:rPr>
                <w:t>0..</w:t>
              </w:r>
            </w:ins>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ConnTarget.Cardinality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1</w:t>
            </w:r>
            <w:r w:rsidRPr="00B75161">
              <w:rPr>
                <w:rFonts w:ascii="Arial" w:hAnsi="Arial" w:cs="Arial"/>
                <w:color w:val="0F0F0F"/>
                <w:sz w:val="20"/>
                <w:szCs w:val="20"/>
              </w:rPr>
              <w:fldChar w:fldCharType="end"/>
            </w:r>
            <w:r w:rsidRPr="00B75161">
              <w:rPr>
                <w:rFonts w:ascii="Arial" w:hAnsi="Arial" w:cs="Arial"/>
                <w:color w:val="0F0F0F"/>
                <w:sz w:val="20"/>
                <w:szCs w:val="20"/>
                <w:lang w:val="nl-NL"/>
              </w:rPr>
              <w:t>]</w:t>
            </w:r>
          </w:p>
        </w:tc>
        <w:tc>
          <w:tcPr>
            <w:tcW w:w="6120" w:type="dxa"/>
            <w:tcBorders>
              <w:top w:val="nil"/>
              <w:left w:val="nil"/>
              <w:bottom w:val="nil"/>
              <w:right w:val="nil"/>
            </w:tcBorders>
          </w:tcPr>
          <w:p w14:paraId="63466A73" w14:textId="7456B4E2"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F0F0F"/>
                <w:sz w:val="20"/>
                <w:szCs w:val="20"/>
                <w:lang w:val="nl-NL"/>
              </w:rPr>
              <w:instrText>Connector.Notes</w:instrText>
            </w:r>
            <w:r w:rsidRPr="00B75161">
              <w:rPr>
                <w:rFonts w:ascii="Arial" w:hAnsi="Arial" w:cs="Arial"/>
                <w:sz w:val="20"/>
                <w:szCs w:val="20"/>
                <w:lang w:val="en-AU"/>
              </w:rPr>
              <w:fldChar w:fldCharType="separate"/>
            </w:r>
            <w:r w:rsidRPr="00B75161">
              <w:rPr>
                <w:rFonts w:ascii="Arial" w:hAnsi="Arial" w:cs="Arial"/>
                <w:color w:val="0F0F0F"/>
                <w:sz w:val="20"/>
                <w:szCs w:val="20"/>
                <w:lang w:val="nl-NL"/>
              </w:rPr>
              <w:t xml:space="preserve">Een MEDEWERKER als </w:t>
            </w:r>
            <w:ins w:id="340" w:author="Arjan Kloosterboer" w:date="2017-09-21T11:28:00Z">
              <w:r w:rsidR="004D2B01">
                <w:rPr>
                  <w:rFonts w:ascii="Arial" w:hAnsi="Arial" w:cs="Arial"/>
                  <w:color w:val="0F0F0F"/>
                  <w:sz w:val="20"/>
                  <w:szCs w:val="20"/>
                  <w:lang w:val="nl-NL"/>
                </w:rPr>
                <w:t>'</w:t>
              </w:r>
            </w:ins>
            <w:r w:rsidRPr="00B75161">
              <w:rPr>
                <w:rFonts w:ascii="Arial" w:hAnsi="Arial" w:cs="Arial"/>
                <w:color w:val="0F0F0F"/>
                <w:sz w:val="20"/>
                <w:szCs w:val="20"/>
                <w:lang w:val="nl-NL"/>
              </w:rPr>
              <w:t>specialisatie</w:t>
            </w:r>
            <w:ins w:id="341" w:author="Arjan Kloosterboer" w:date="2017-09-21T11:28:00Z">
              <w:r w:rsidR="004D2B01">
                <w:rPr>
                  <w:rFonts w:ascii="Arial" w:hAnsi="Arial" w:cs="Arial"/>
                  <w:color w:val="0F0F0F"/>
                  <w:sz w:val="20"/>
                  <w:szCs w:val="20"/>
                  <w:lang w:val="nl-NL"/>
                </w:rPr>
                <w:t>'</w:t>
              </w:r>
            </w:ins>
            <w:r w:rsidRPr="00B75161">
              <w:rPr>
                <w:rFonts w:ascii="Arial" w:hAnsi="Arial" w:cs="Arial"/>
                <w:color w:val="0F0F0F"/>
                <w:sz w:val="20"/>
                <w:szCs w:val="20"/>
                <w:lang w:val="nl-NL"/>
              </w:rPr>
              <w:t xml:space="preserve"> van BETROKKENE.</w:t>
            </w:r>
            <w:r w:rsidRPr="00B75161">
              <w:rPr>
                <w:rFonts w:ascii="Arial" w:hAnsi="Arial" w:cs="Arial"/>
                <w:sz w:val="20"/>
                <w:szCs w:val="20"/>
                <w:lang w:val="en-AU"/>
              </w:rPr>
              <w:fldChar w:fldCharType="end"/>
            </w:r>
          </w:p>
        </w:tc>
      </w:tr>
      <w:tr w:rsidR="00B75161" w:rsidRPr="00AE1A91" w14:paraId="12ECE619" w14:textId="77777777" w:rsidTr="000D16DD">
        <w:trPr>
          <w:trHeight w:hRule="exact" w:val="128"/>
        </w:trPr>
        <w:tc>
          <w:tcPr>
            <w:tcW w:w="450" w:type="dxa"/>
            <w:tcBorders>
              <w:top w:val="nil"/>
              <w:left w:val="nil"/>
              <w:bottom w:val="nil"/>
              <w:right w:val="nil"/>
            </w:tcBorders>
          </w:tcPr>
          <w:p w14:paraId="74BD9A49" w14:textId="77777777" w:rsidR="00B75161" w:rsidRPr="00B75161" w:rsidRDefault="00B75161" w:rsidP="00B75161">
            <w:pPr>
              <w:widowControl w:val="0"/>
              <w:autoSpaceDE w:val="0"/>
              <w:autoSpaceDN w:val="0"/>
              <w:adjustRightInd w:val="0"/>
              <w:spacing w:after="0" w:line="240" w:lineRule="auto"/>
              <w:rPr>
                <w:rFonts w:ascii="Arial" w:hAnsi="Arial" w:cs="Arial"/>
                <w:b/>
                <w:bCs/>
                <w:color w:val="000000"/>
                <w:sz w:val="20"/>
                <w:szCs w:val="20"/>
                <w:highlight w:val="yellow"/>
                <w:u w:color="000000"/>
                <w:shd w:val="clear" w:color="auto" w:fill="FFFF80"/>
                <w:lang w:val="nl-NL"/>
              </w:rPr>
            </w:pPr>
          </w:p>
        </w:tc>
        <w:tc>
          <w:tcPr>
            <w:tcW w:w="2790" w:type="dxa"/>
            <w:tcBorders>
              <w:top w:val="nil"/>
              <w:left w:val="nil"/>
              <w:bottom w:val="nil"/>
              <w:right w:val="nil"/>
            </w:tcBorders>
          </w:tcPr>
          <w:p w14:paraId="28D4D011"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p>
        </w:tc>
        <w:tc>
          <w:tcPr>
            <w:tcW w:w="6120" w:type="dxa"/>
            <w:tcBorders>
              <w:top w:val="nil"/>
              <w:left w:val="nil"/>
              <w:bottom w:val="nil"/>
              <w:right w:val="nil"/>
            </w:tcBorders>
          </w:tcPr>
          <w:p w14:paraId="073EE53C"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p>
        </w:tc>
      </w:tr>
      <w:tr w:rsidR="00B75161" w:rsidRPr="00AE1A91" w14:paraId="32C7EA23" w14:textId="77777777" w:rsidTr="000D16DD">
        <w:tc>
          <w:tcPr>
            <w:tcW w:w="450" w:type="dxa"/>
            <w:tcBorders>
              <w:top w:val="nil"/>
              <w:left w:val="nil"/>
              <w:bottom w:val="nil"/>
              <w:right w:val="nil"/>
            </w:tcBorders>
          </w:tcPr>
          <w:p w14:paraId="25440282" w14:textId="77777777" w:rsidR="00B75161" w:rsidRPr="00B75161" w:rsidRDefault="00B75161" w:rsidP="00B75161">
            <w:pPr>
              <w:widowControl w:val="0"/>
              <w:autoSpaceDE w:val="0"/>
              <w:autoSpaceDN w:val="0"/>
              <w:adjustRightInd w:val="0"/>
              <w:spacing w:after="0" w:line="240" w:lineRule="auto"/>
              <w:rPr>
                <w:rFonts w:ascii="Arial" w:hAnsi="Arial" w:cs="Arial"/>
                <w:b/>
                <w:bCs/>
                <w:color w:val="000000"/>
                <w:sz w:val="20"/>
                <w:szCs w:val="20"/>
                <w:highlight w:val="yellow"/>
                <w:u w:color="000000"/>
                <w:shd w:val="clear" w:color="auto" w:fill="FFFF80"/>
                <w:lang w:val="nl-NL"/>
              </w:rPr>
            </w:pPr>
          </w:p>
        </w:tc>
        <w:tc>
          <w:tcPr>
            <w:tcW w:w="2790" w:type="dxa"/>
            <w:tcBorders>
              <w:top w:val="nil"/>
              <w:left w:val="nil"/>
              <w:bottom w:val="nil"/>
              <w:right w:val="nil"/>
            </w:tcBorders>
          </w:tcPr>
          <w:p w14:paraId="3D20FC42"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sz w:val="20"/>
                <w:szCs w:val="20"/>
                <w:lang w:val="en-AU"/>
              </w:rPr>
              <w:fldChar w:fldCharType="begin" w:fldLock="1"/>
            </w:r>
            <w:r w:rsidRPr="00B75161">
              <w:rPr>
                <w:rFonts w:ascii="Arial" w:hAnsi="Arial" w:cs="Arial"/>
                <w:sz w:val="20"/>
                <w:szCs w:val="20"/>
                <w:lang w:val="en-AU"/>
              </w:rPr>
              <w:instrText xml:space="preserve">MERGEFIELD </w:instrText>
            </w:r>
            <w:r w:rsidRPr="00B75161">
              <w:rPr>
                <w:rFonts w:ascii="Arial" w:hAnsi="Arial" w:cs="Arial"/>
                <w:color w:val="0F0F0F"/>
                <w:sz w:val="20"/>
                <w:szCs w:val="20"/>
              </w:rPr>
              <w:instrText>Element.Name</w:instrText>
            </w:r>
            <w:r w:rsidRPr="00B75161">
              <w:rPr>
                <w:rFonts w:ascii="Arial" w:hAnsi="Arial" w:cs="Arial"/>
                <w:sz w:val="20"/>
                <w:szCs w:val="20"/>
                <w:lang w:val="en-AU"/>
              </w:rPr>
              <w:fldChar w:fldCharType="separate"/>
            </w:r>
            <w:r w:rsidRPr="00B75161">
              <w:rPr>
                <w:rFonts w:ascii="Arial" w:hAnsi="Arial" w:cs="Arial"/>
                <w:color w:val="0F0F0F"/>
                <w:sz w:val="20"/>
                <w:szCs w:val="20"/>
              </w:rPr>
              <w:t>BETROKKENE</w:t>
            </w:r>
            <w:r w:rsidRPr="00B75161">
              <w:rPr>
                <w:rFonts w:ascii="Arial" w:hAnsi="Arial" w:cs="Arial"/>
                <w:sz w:val="20"/>
                <w:szCs w:val="20"/>
                <w:lang w:val="en-AU"/>
              </w:rPr>
              <w:fldChar w:fldCharType="end"/>
            </w:r>
            <w:r w:rsidRPr="00B75161">
              <w:rPr>
                <w:rFonts w:ascii="Arial" w:hAnsi="Arial" w:cs="Arial"/>
                <w:color w:val="0F0F0F"/>
                <w:sz w:val="20"/>
                <w:szCs w:val="20"/>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ConnSource.Cardinality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rPr>
              <w:t>0..1</w:t>
            </w:r>
            <w:r w:rsidRPr="00B75161">
              <w:rPr>
                <w:rFonts w:ascii="Arial" w:hAnsi="Arial" w:cs="Arial"/>
                <w:color w:val="0F0F0F"/>
                <w:sz w:val="20"/>
                <w:szCs w:val="20"/>
              </w:rPr>
              <w:fldChar w:fldCharType="end"/>
            </w:r>
            <w:r w:rsidRPr="00B75161">
              <w:rPr>
                <w:rFonts w:ascii="Arial" w:hAnsi="Arial" w:cs="Arial"/>
                <w:color w:val="0F0F0F"/>
                <w:sz w:val="20"/>
                <w:szCs w:val="20"/>
              </w:rPr>
              <w:t>]</w:t>
            </w:r>
          </w:p>
          <w:p w14:paraId="357A514F"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color w:val="0F0F0F"/>
                <w:sz w:val="20"/>
                <w:szCs w:val="20"/>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Connector.Name</w:instrText>
            </w:r>
            <w:r w:rsidRPr="00B75161">
              <w:rPr>
                <w:rFonts w:ascii="Arial" w:hAnsi="Arial" w:cs="Arial"/>
                <w:color w:val="0F0F0F"/>
                <w:sz w:val="20"/>
                <w:szCs w:val="20"/>
              </w:rPr>
              <w:fldChar w:fldCharType="separate"/>
            </w:r>
            <w:r w:rsidRPr="00B75161">
              <w:rPr>
                <w:rFonts w:ascii="Arial" w:hAnsi="Arial" w:cs="Arial"/>
                <w:color w:val="0F0F0F"/>
                <w:sz w:val="20"/>
                <w:szCs w:val="20"/>
              </w:rPr>
              <w:t>is</w:t>
            </w:r>
            <w:r w:rsidRPr="00B75161">
              <w:rPr>
                <w:rFonts w:ascii="Arial" w:hAnsi="Arial" w:cs="Arial"/>
                <w:color w:val="0F0F0F"/>
                <w:sz w:val="20"/>
                <w:szCs w:val="20"/>
              </w:rPr>
              <w:fldChar w:fldCharType="end"/>
            </w:r>
          </w:p>
          <w:p w14:paraId="584E48F5" w14:textId="4245B8B8"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Element.Name</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ORGANISATORISCHE EENHEID</w:t>
            </w:r>
            <w:r w:rsidRPr="00B75161">
              <w:rPr>
                <w:rFonts w:ascii="Arial" w:hAnsi="Arial" w:cs="Arial"/>
                <w:color w:val="0F0F0F"/>
                <w:sz w:val="20"/>
                <w:szCs w:val="20"/>
              </w:rPr>
              <w:fldChar w:fldCharType="end"/>
            </w:r>
            <w:r w:rsidRPr="00B75161">
              <w:rPr>
                <w:rFonts w:ascii="Arial" w:hAnsi="Arial" w:cs="Arial"/>
                <w:color w:val="0F0F0F"/>
                <w:sz w:val="20"/>
                <w:szCs w:val="20"/>
                <w:lang w:val="nl-NL"/>
              </w:rPr>
              <w:t xml:space="preserve">  [</w:t>
            </w:r>
            <w:ins w:id="342" w:author="Arjan Kloosterboer" w:date="2017-01-24T15:07:00Z">
              <w:r w:rsidRPr="00B75161">
                <w:rPr>
                  <w:rFonts w:ascii="Arial" w:hAnsi="Arial" w:cs="Arial"/>
                  <w:color w:val="0F0F0F"/>
                  <w:sz w:val="20"/>
                  <w:szCs w:val="20"/>
                  <w:lang w:val="nl-NL"/>
                </w:rPr>
                <w:t>0..</w:t>
              </w:r>
            </w:ins>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ConnTarget.Cardinality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1</w:t>
            </w:r>
            <w:r w:rsidRPr="00B75161">
              <w:rPr>
                <w:rFonts w:ascii="Arial" w:hAnsi="Arial" w:cs="Arial"/>
                <w:color w:val="0F0F0F"/>
                <w:sz w:val="20"/>
                <w:szCs w:val="20"/>
              </w:rPr>
              <w:fldChar w:fldCharType="end"/>
            </w:r>
            <w:r w:rsidRPr="00B75161">
              <w:rPr>
                <w:rFonts w:ascii="Arial" w:hAnsi="Arial" w:cs="Arial"/>
                <w:color w:val="0F0F0F"/>
                <w:sz w:val="20"/>
                <w:szCs w:val="20"/>
                <w:lang w:val="nl-NL"/>
              </w:rPr>
              <w:t>]</w:t>
            </w:r>
          </w:p>
        </w:tc>
        <w:tc>
          <w:tcPr>
            <w:tcW w:w="6120" w:type="dxa"/>
            <w:tcBorders>
              <w:top w:val="nil"/>
              <w:left w:val="nil"/>
              <w:bottom w:val="nil"/>
              <w:right w:val="nil"/>
            </w:tcBorders>
          </w:tcPr>
          <w:p w14:paraId="4E51CA3A" w14:textId="2925758F"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F0F0F"/>
                <w:sz w:val="20"/>
                <w:szCs w:val="20"/>
                <w:lang w:val="nl-NL"/>
              </w:rPr>
              <w:instrText>Connector.Notes</w:instrText>
            </w:r>
            <w:r w:rsidRPr="00B75161">
              <w:rPr>
                <w:rFonts w:ascii="Arial" w:hAnsi="Arial" w:cs="Arial"/>
                <w:sz w:val="20"/>
                <w:szCs w:val="20"/>
                <w:lang w:val="en-AU"/>
              </w:rPr>
              <w:fldChar w:fldCharType="separate"/>
            </w:r>
            <w:r w:rsidRPr="00B75161">
              <w:rPr>
                <w:rFonts w:ascii="Arial" w:hAnsi="Arial" w:cs="Arial"/>
                <w:color w:val="0F0F0F"/>
                <w:sz w:val="20"/>
                <w:szCs w:val="20"/>
                <w:lang w:val="nl-NL"/>
              </w:rPr>
              <w:t xml:space="preserve">Een ORGANISATORISCHE EENHEID als </w:t>
            </w:r>
            <w:ins w:id="343" w:author="Arjan Kloosterboer" w:date="2017-09-21T11:28:00Z">
              <w:r w:rsidR="004D2B01">
                <w:rPr>
                  <w:rFonts w:ascii="Arial" w:hAnsi="Arial" w:cs="Arial"/>
                  <w:color w:val="0F0F0F"/>
                  <w:sz w:val="20"/>
                  <w:szCs w:val="20"/>
                  <w:lang w:val="nl-NL"/>
                </w:rPr>
                <w:t>'</w:t>
              </w:r>
            </w:ins>
            <w:r w:rsidRPr="00B75161">
              <w:rPr>
                <w:rFonts w:ascii="Arial" w:hAnsi="Arial" w:cs="Arial"/>
                <w:color w:val="0F0F0F"/>
                <w:sz w:val="20"/>
                <w:szCs w:val="20"/>
                <w:lang w:val="nl-NL"/>
              </w:rPr>
              <w:t>specialisatie</w:t>
            </w:r>
            <w:ins w:id="344" w:author="Arjan Kloosterboer" w:date="2017-09-21T11:28:00Z">
              <w:r w:rsidR="004D2B01">
                <w:rPr>
                  <w:rFonts w:ascii="Arial" w:hAnsi="Arial" w:cs="Arial"/>
                  <w:color w:val="0F0F0F"/>
                  <w:sz w:val="20"/>
                  <w:szCs w:val="20"/>
                  <w:lang w:val="nl-NL"/>
                </w:rPr>
                <w:t>'</w:t>
              </w:r>
            </w:ins>
            <w:r w:rsidRPr="00B75161">
              <w:rPr>
                <w:rFonts w:ascii="Arial" w:hAnsi="Arial" w:cs="Arial"/>
                <w:color w:val="0F0F0F"/>
                <w:sz w:val="20"/>
                <w:szCs w:val="20"/>
                <w:lang w:val="nl-NL"/>
              </w:rPr>
              <w:t xml:space="preserve"> van BETROKKENE</w:t>
            </w:r>
            <w:r w:rsidRPr="00B75161">
              <w:rPr>
                <w:rFonts w:ascii="Arial" w:hAnsi="Arial" w:cs="Arial"/>
                <w:sz w:val="20"/>
                <w:szCs w:val="20"/>
                <w:lang w:val="en-AU"/>
              </w:rPr>
              <w:fldChar w:fldCharType="end"/>
            </w:r>
          </w:p>
        </w:tc>
      </w:tr>
      <w:tr w:rsidR="00B75161" w:rsidRPr="00AE1A91" w14:paraId="7A3F5744" w14:textId="77777777" w:rsidTr="000D16DD">
        <w:trPr>
          <w:trHeight w:hRule="exact" w:val="128"/>
        </w:trPr>
        <w:tc>
          <w:tcPr>
            <w:tcW w:w="450" w:type="dxa"/>
            <w:tcBorders>
              <w:top w:val="nil"/>
              <w:left w:val="nil"/>
              <w:bottom w:val="nil"/>
              <w:right w:val="nil"/>
            </w:tcBorders>
          </w:tcPr>
          <w:p w14:paraId="3A6E1D1A" w14:textId="77777777" w:rsidR="00B75161" w:rsidRPr="00B75161" w:rsidRDefault="00B75161" w:rsidP="00B75161">
            <w:pPr>
              <w:widowControl w:val="0"/>
              <w:autoSpaceDE w:val="0"/>
              <w:autoSpaceDN w:val="0"/>
              <w:adjustRightInd w:val="0"/>
              <w:spacing w:after="0" w:line="240" w:lineRule="auto"/>
              <w:rPr>
                <w:rFonts w:ascii="Arial" w:hAnsi="Arial" w:cs="Arial"/>
                <w:b/>
                <w:bCs/>
                <w:color w:val="000000"/>
                <w:sz w:val="20"/>
                <w:szCs w:val="20"/>
                <w:highlight w:val="yellow"/>
                <w:u w:color="000000"/>
                <w:shd w:val="clear" w:color="auto" w:fill="FFFF80"/>
                <w:lang w:val="nl-NL"/>
              </w:rPr>
            </w:pPr>
          </w:p>
        </w:tc>
        <w:tc>
          <w:tcPr>
            <w:tcW w:w="2790" w:type="dxa"/>
            <w:tcBorders>
              <w:top w:val="nil"/>
              <w:left w:val="nil"/>
              <w:bottom w:val="nil"/>
              <w:right w:val="nil"/>
            </w:tcBorders>
          </w:tcPr>
          <w:p w14:paraId="2D5F46DD"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p>
        </w:tc>
        <w:tc>
          <w:tcPr>
            <w:tcW w:w="6120" w:type="dxa"/>
            <w:tcBorders>
              <w:top w:val="nil"/>
              <w:left w:val="nil"/>
              <w:bottom w:val="nil"/>
              <w:right w:val="nil"/>
            </w:tcBorders>
          </w:tcPr>
          <w:p w14:paraId="3B2E4CA6"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p>
        </w:tc>
      </w:tr>
      <w:tr w:rsidR="00B75161" w:rsidRPr="00AE1A91" w14:paraId="0F5DEBC0" w14:textId="77777777" w:rsidTr="000D16DD">
        <w:tc>
          <w:tcPr>
            <w:tcW w:w="450" w:type="dxa"/>
            <w:tcBorders>
              <w:top w:val="nil"/>
              <w:left w:val="nil"/>
              <w:bottom w:val="nil"/>
              <w:right w:val="nil"/>
            </w:tcBorders>
          </w:tcPr>
          <w:p w14:paraId="6B03B92C" w14:textId="77777777" w:rsidR="00B75161" w:rsidRPr="00B75161" w:rsidRDefault="00B75161" w:rsidP="00B75161">
            <w:pPr>
              <w:widowControl w:val="0"/>
              <w:autoSpaceDE w:val="0"/>
              <w:autoSpaceDN w:val="0"/>
              <w:adjustRightInd w:val="0"/>
              <w:spacing w:after="0" w:line="240" w:lineRule="auto"/>
              <w:rPr>
                <w:rFonts w:ascii="Arial" w:hAnsi="Arial" w:cs="Arial"/>
                <w:b/>
                <w:bCs/>
                <w:color w:val="000000"/>
                <w:sz w:val="20"/>
                <w:szCs w:val="20"/>
                <w:highlight w:val="yellow"/>
                <w:u w:color="000000"/>
                <w:shd w:val="clear" w:color="auto" w:fill="FFFF80"/>
                <w:lang w:val="nl-NL"/>
              </w:rPr>
            </w:pPr>
          </w:p>
        </w:tc>
        <w:tc>
          <w:tcPr>
            <w:tcW w:w="2790" w:type="dxa"/>
            <w:tcBorders>
              <w:top w:val="nil"/>
              <w:left w:val="nil"/>
              <w:bottom w:val="nil"/>
              <w:right w:val="nil"/>
            </w:tcBorders>
          </w:tcPr>
          <w:p w14:paraId="08E3B55D"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F0F0F"/>
                <w:sz w:val="20"/>
                <w:szCs w:val="20"/>
                <w:lang w:val="nl-NL"/>
              </w:rPr>
              <w:instrText>Element.Name</w:instrText>
            </w:r>
            <w:r w:rsidRPr="00B75161">
              <w:rPr>
                <w:rFonts w:ascii="Arial" w:hAnsi="Arial" w:cs="Arial"/>
                <w:sz w:val="20"/>
                <w:szCs w:val="20"/>
                <w:lang w:val="en-AU"/>
              </w:rPr>
              <w:fldChar w:fldCharType="separate"/>
            </w:r>
            <w:r w:rsidRPr="00B75161">
              <w:rPr>
                <w:rFonts w:ascii="Arial" w:hAnsi="Arial" w:cs="Arial"/>
                <w:color w:val="0F0F0F"/>
                <w:sz w:val="20"/>
                <w:szCs w:val="20"/>
                <w:lang w:val="nl-NL"/>
              </w:rPr>
              <w:t>INFORMATIEOBJECT</w:t>
            </w:r>
            <w:r w:rsidRPr="00B75161">
              <w:rPr>
                <w:rFonts w:ascii="Arial" w:hAnsi="Arial" w:cs="Arial"/>
                <w:sz w:val="20"/>
                <w:szCs w:val="20"/>
                <w:lang w:val="en-AU"/>
              </w:rPr>
              <w:fldChar w:fldCharType="end"/>
            </w:r>
            <w:r w:rsidRPr="00B75161">
              <w:rPr>
                <w:rFonts w:ascii="Arial" w:hAnsi="Arial" w:cs="Arial"/>
                <w:color w:val="0F0F0F"/>
                <w:sz w:val="20"/>
                <w:szCs w:val="20"/>
                <w:lang w:val="nl-NL"/>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ConnSource.Cardinality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0..*</w:t>
            </w:r>
            <w:r w:rsidRPr="00B75161">
              <w:rPr>
                <w:rFonts w:ascii="Arial" w:hAnsi="Arial" w:cs="Arial"/>
                <w:color w:val="0F0F0F"/>
                <w:sz w:val="20"/>
                <w:szCs w:val="20"/>
              </w:rPr>
              <w:fldChar w:fldCharType="end"/>
            </w:r>
            <w:r w:rsidRPr="00B75161">
              <w:rPr>
                <w:rFonts w:ascii="Arial" w:hAnsi="Arial" w:cs="Arial"/>
                <w:color w:val="0F0F0F"/>
                <w:sz w:val="20"/>
                <w:szCs w:val="20"/>
                <w:lang w:val="nl-NL"/>
              </w:rPr>
              <w:t>]</w:t>
            </w:r>
          </w:p>
          <w:p w14:paraId="22B16550"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color w:val="0F0F0F"/>
                <w:sz w:val="20"/>
                <w:szCs w:val="20"/>
                <w:lang w:val="nl-NL"/>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Connector.Name</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 xml:space="preserve">is ontvangen van of verzonden aan </w:t>
            </w:r>
            <w:r w:rsidRPr="00B75161">
              <w:rPr>
                <w:rFonts w:ascii="Arial" w:hAnsi="Arial" w:cs="Arial"/>
                <w:color w:val="0F0F0F"/>
                <w:sz w:val="20"/>
                <w:szCs w:val="20"/>
              </w:rPr>
              <w:fldChar w:fldCharType="end"/>
            </w:r>
          </w:p>
          <w:p w14:paraId="0A886E34"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Element.Name</w:instrText>
            </w:r>
            <w:r w:rsidRPr="00B75161">
              <w:rPr>
                <w:rFonts w:ascii="Arial" w:hAnsi="Arial" w:cs="Arial"/>
                <w:color w:val="0F0F0F"/>
                <w:sz w:val="20"/>
                <w:szCs w:val="20"/>
              </w:rPr>
              <w:fldChar w:fldCharType="separate"/>
            </w:r>
            <w:r w:rsidRPr="00B75161">
              <w:rPr>
                <w:rFonts w:ascii="Arial" w:hAnsi="Arial" w:cs="Arial"/>
                <w:color w:val="0F0F0F"/>
                <w:sz w:val="20"/>
                <w:szCs w:val="20"/>
              </w:rPr>
              <w:t>BETROKKENE</w:t>
            </w:r>
            <w:r w:rsidRPr="00B75161">
              <w:rPr>
                <w:rFonts w:ascii="Arial" w:hAnsi="Arial" w:cs="Arial"/>
                <w:color w:val="0F0F0F"/>
                <w:sz w:val="20"/>
                <w:szCs w:val="20"/>
              </w:rPr>
              <w:fldChar w:fldCharType="end"/>
            </w:r>
            <w:r w:rsidRPr="00B75161">
              <w:rPr>
                <w:rFonts w:ascii="Arial" w:hAnsi="Arial" w:cs="Arial"/>
                <w:color w:val="0F0F0F"/>
                <w:sz w:val="20"/>
                <w:szCs w:val="20"/>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ConnTarget.Cardinality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rPr>
              <w:t>0..*</w:t>
            </w:r>
            <w:r w:rsidRPr="00B75161">
              <w:rPr>
                <w:rFonts w:ascii="Arial" w:hAnsi="Arial" w:cs="Arial"/>
                <w:color w:val="0F0F0F"/>
                <w:sz w:val="20"/>
                <w:szCs w:val="20"/>
              </w:rPr>
              <w:fldChar w:fldCharType="end"/>
            </w:r>
            <w:r w:rsidRPr="00B75161">
              <w:rPr>
                <w:rFonts w:ascii="Arial" w:hAnsi="Arial" w:cs="Arial"/>
                <w:color w:val="0F0F0F"/>
                <w:sz w:val="20"/>
                <w:szCs w:val="20"/>
              </w:rPr>
              <w:t>]</w:t>
            </w:r>
          </w:p>
        </w:tc>
        <w:tc>
          <w:tcPr>
            <w:tcW w:w="6120" w:type="dxa"/>
            <w:tcBorders>
              <w:top w:val="nil"/>
              <w:left w:val="nil"/>
              <w:bottom w:val="nil"/>
              <w:right w:val="nil"/>
            </w:tcBorders>
          </w:tcPr>
          <w:p w14:paraId="2EF886F3"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F0F0F"/>
                <w:sz w:val="20"/>
                <w:szCs w:val="20"/>
                <w:lang w:val="nl-NL"/>
              </w:rPr>
              <w:instrText>Connector.Notes</w:instrText>
            </w:r>
            <w:r w:rsidRPr="00B75161">
              <w:rPr>
                <w:rFonts w:ascii="Arial" w:hAnsi="Arial" w:cs="Arial"/>
                <w:sz w:val="20"/>
                <w:szCs w:val="20"/>
                <w:lang w:val="en-AU"/>
              </w:rPr>
              <w:fldChar w:fldCharType="separate"/>
            </w:r>
            <w:r w:rsidRPr="00B75161">
              <w:rPr>
                <w:rFonts w:ascii="Arial" w:hAnsi="Arial" w:cs="Arial"/>
                <w:color w:val="0F0F0F"/>
                <w:sz w:val="20"/>
                <w:szCs w:val="20"/>
                <w:lang w:val="nl-NL"/>
              </w:rPr>
              <w:t>De BETROKKENE waarvan het INFORMATIEOBJECT is ontvangen en/of waaraan het is verzonden.</w:t>
            </w:r>
            <w:r w:rsidRPr="00B75161">
              <w:rPr>
                <w:rFonts w:ascii="Arial" w:hAnsi="Arial" w:cs="Arial"/>
                <w:sz w:val="20"/>
                <w:szCs w:val="20"/>
                <w:lang w:val="en-AU"/>
              </w:rPr>
              <w:fldChar w:fldCharType="end"/>
            </w:r>
          </w:p>
        </w:tc>
      </w:tr>
      <w:tr w:rsidR="00B75161" w:rsidRPr="00AE1A91" w14:paraId="67C988D3" w14:textId="77777777" w:rsidTr="000D16DD">
        <w:trPr>
          <w:trHeight w:hRule="exact" w:val="128"/>
        </w:trPr>
        <w:tc>
          <w:tcPr>
            <w:tcW w:w="450" w:type="dxa"/>
            <w:tcBorders>
              <w:top w:val="nil"/>
              <w:left w:val="nil"/>
              <w:bottom w:val="nil"/>
              <w:right w:val="nil"/>
            </w:tcBorders>
          </w:tcPr>
          <w:p w14:paraId="2129E591" w14:textId="77777777" w:rsidR="00B75161" w:rsidRPr="00B75161" w:rsidRDefault="00B75161" w:rsidP="00B75161">
            <w:pPr>
              <w:widowControl w:val="0"/>
              <w:autoSpaceDE w:val="0"/>
              <w:autoSpaceDN w:val="0"/>
              <w:adjustRightInd w:val="0"/>
              <w:spacing w:after="0" w:line="240" w:lineRule="auto"/>
              <w:rPr>
                <w:rFonts w:ascii="Arial" w:hAnsi="Arial" w:cs="Arial"/>
                <w:b/>
                <w:bCs/>
                <w:color w:val="000000"/>
                <w:sz w:val="20"/>
                <w:szCs w:val="20"/>
                <w:highlight w:val="yellow"/>
                <w:u w:color="000000"/>
                <w:shd w:val="clear" w:color="auto" w:fill="FFFF80"/>
                <w:lang w:val="nl-NL"/>
              </w:rPr>
            </w:pPr>
          </w:p>
        </w:tc>
        <w:tc>
          <w:tcPr>
            <w:tcW w:w="2790" w:type="dxa"/>
            <w:tcBorders>
              <w:top w:val="nil"/>
              <w:left w:val="nil"/>
              <w:bottom w:val="nil"/>
              <w:right w:val="nil"/>
            </w:tcBorders>
          </w:tcPr>
          <w:p w14:paraId="5F58A3B8"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p>
        </w:tc>
        <w:tc>
          <w:tcPr>
            <w:tcW w:w="6120" w:type="dxa"/>
            <w:tcBorders>
              <w:top w:val="nil"/>
              <w:left w:val="nil"/>
              <w:bottom w:val="nil"/>
              <w:right w:val="nil"/>
            </w:tcBorders>
          </w:tcPr>
          <w:p w14:paraId="668DC4F3"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p>
        </w:tc>
      </w:tr>
    </w:tbl>
    <w:p w14:paraId="3992EBBB"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B75161" w:rsidRPr="00AE1A91" w14:paraId="4E72CC35" w14:textId="77777777" w:rsidTr="000D16DD">
        <w:tc>
          <w:tcPr>
            <w:tcW w:w="9360" w:type="dxa"/>
            <w:tcBorders>
              <w:top w:val="nil"/>
              <w:left w:val="nil"/>
              <w:bottom w:val="nil"/>
              <w:right w:val="nil"/>
            </w:tcBorders>
          </w:tcPr>
          <w:p w14:paraId="546A400C" w14:textId="77777777" w:rsidR="00B75161" w:rsidRPr="00B75161" w:rsidRDefault="00B75161" w:rsidP="00B75161">
            <w:pPr>
              <w:widowControl w:val="0"/>
              <w:autoSpaceDE w:val="0"/>
              <w:autoSpaceDN w:val="0"/>
              <w:adjustRightInd w:val="0"/>
              <w:spacing w:after="0" w:line="240" w:lineRule="auto"/>
              <w:rPr>
                <w:rFonts w:ascii="Arial" w:hAnsi="Arial" w:cs="Arial"/>
                <w:b/>
                <w:bCs/>
                <w:color w:val="0F0F0F"/>
                <w:sz w:val="20"/>
                <w:szCs w:val="20"/>
                <w:lang w:val="nl-NL"/>
              </w:rPr>
            </w:pPr>
            <w:r w:rsidRPr="00B75161">
              <w:rPr>
                <w:rFonts w:ascii="Arial" w:hAnsi="Arial" w:cs="Arial"/>
                <w:b/>
                <w:bCs/>
                <w:color w:val="0F0F0F"/>
                <w:sz w:val="20"/>
                <w:szCs w:val="20"/>
                <w:lang w:val="nl-NL"/>
              </w:rPr>
              <w:t>Toelichting objecttype</w:t>
            </w:r>
          </w:p>
          <w:p w14:paraId="0B27E168" w14:textId="77777777" w:rsidR="00B75161" w:rsidRPr="00B75161" w:rsidRDefault="00B75161" w:rsidP="00B75161">
            <w:pPr>
              <w:widowControl w:val="0"/>
              <w:autoSpaceDE w:val="0"/>
              <w:autoSpaceDN w:val="0"/>
              <w:adjustRightInd w:val="0"/>
              <w:spacing w:after="0" w:line="240" w:lineRule="auto"/>
              <w:ind w:left="720"/>
              <w:rPr>
                <w:rFonts w:ascii="Arial" w:hAnsi="Arial" w:cs="Arial"/>
                <w:color w:val="0F0F0F"/>
                <w:sz w:val="20"/>
                <w:szCs w:val="20"/>
                <w:lang w:val="nl-NL"/>
              </w:rPr>
            </w:pPr>
            <w:r w:rsidRPr="00B75161">
              <w:rPr>
                <w:rFonts w:ascii="Arial" w:hAnsi="Arial" w:cs="Arial"/>
                <w:color w:val="0F0F0F"/>
                <w:sz w:val="20"/>
                <w:szCs w:val="20"/>
                <w:lang w:val="nl-NL"/>
              </w:rPr>
              <w:t xml:space="preserve">Het gaat hier om de verzameling van mogelijke betrokkenen bij zaken: natuurlijke personen in hun hoedanigheid als burger dwz. niet als medewerker van de zaakbehandelende </w:t>
            </w:r>
            <w:r w:rsidRPr="00B75161">
              <w:rPr>
                <w:rFonts w:ascii="Arial" w:hAnsi="Arial" w:cs="Arial"/>
                <w:color w:val="0F0F0F"/>
                <w:sz w:val="20"/>
                <w:szCs w:val="20"/>
                <w:lang w:val="nl-NL"/>
              </w:rPr>
              <w:lastRenderedPageBreak/>
              <w:t>organisatie(s), niet-natuurlijke personen, vestigingen (van maatschappelijke activiteiten van natuurlijke en niet-natuurlijke personen) waaronder de vestigingen van de zaakbehandelende organisatie(s), organisatorische eenheden van de zaakbehandelende organisatie(s) en medewerkers binnen die organisatorische eenheden.</w:t>
            </w:r>
          </w:p>
          <w:p w14:paraId="13FF0C7B" w14:textId="77777777" w:rsidR="00B75161" w:rsidRPr="00B75161" w:rsidRDefault="00B75161" w:rsidP="00B75161">
            <w:pPr>
              <w:widowControl w:val="0"/>
              <w:autoSpaceDE w:val="0"/>
              <w:autoSpaceDN w:val="0"/>
              <w:adjustRightInd w:val="0"/>
              <w:spacing w:after="0" w:line="240" w:lineRule="auto"/>
              <w:ind w:left="720"/>
              <w:rPr>
                <w:rFonts w:ascii="Arial" w:hAnsi="Arial" w:cs="Arial"/>
                <w:color w:val="0F0F0F"/>
                <w:sz w:val="20"/>
                <w:szCs w:val="20"/>
                <w:lang w:val="nl-NL"/>
              </w:rPr>
            </w:pPr>
            <w:r w:rsidRPr="00B75161">
              <w:rPr>
                <w:rFonts w:ascii="Arial" w:hAnsi="Arial" w:cs="Arial"/>
                <w:color w:val="0F0F0F"/>
                <w:sz w:val="20"/>
                <w:szCs w:val="20"/>
                <w:lang w:val="nl-NL"/>
              </w:rPr>
              <w:t>Grofweg bestaat dit uit twee groepen: enerzijds burgers en bedrijven die zaken initieren en belanghebbende zijn bij zaken en anderzijds de organisatoriische eenheden en medewerkers van de zaakbehandelende organisatie(s). Evenwel, ook een medewerker van de zaakbehandelende organisatie(s) kan een zaak initieren, met name als het gaat om ‘interne’ zaken zoals bijvoorbeeld het opstellen van een bestemmingsplan.</w:t>
            </w:r>
          </w:p>
          <w:p w14:paraId="3A8E78EA" w14:textId="77777777" w:rsidR="00B75161" w:rsidRPr="00B75161" w:rsidRDefault="00B75161" w:rsidP="00B75161">
            <w:pPr>
              <w:widowControl w:val="0"/>
              <w:autoSpaceDE w:val="0"/>
              <w:autoSpaceDN w:val="0"/>
              <w:adjustRightInd w:val="0"/>
              <w:spacing w:after="0" w:line="240" w:lineRule="auto"/>
              <w:ind w:left="720"/>
              <w:rPr>
                <w:rFonts w:ascii="Arial" w:hAnsi="Arial" w:cs="Arial"/>
                <w:color w:val="0F0F0F"/>
                <w:sz w:val="20"/>
                <w:szCs w:val="20"/>
                <w:lang w:val="nl-NL"/>
              </w:rPr>
            </w:pPr>
            <w:r w:rsidRPr="00B75161">
              <w:rPr>
                <w:rFonts w:ascii="Arial" w:hAnsi="Arial" w:cs="Arial"/>
                <w:color w:val="0F0F0F"/>
                <w:sz w:val="20"/>
                <w:szCs w:val="20"/>
                <w:lang w:val="nl-NL"/>
              </w:rPr>
              <w:t>Indien een medewerker van een vestiging (van een maatschappelijke activiteit) die geen deel uit maakt van een zaakbehandelende organisatie, een zaak initieert (bijvoorbeeld een medewerker van een willekeurig bedrijf die een vergunning aanvraagt) dan is de betrokkene die vestiging, dus niet de medewerker daarvan. Desbetreffende medewerkergegevens kunnen eventueel wel geregistreerd worden als contactgegevens bij de rol die die vestiging speelt in die zaak.</w:t>
            </w:r>
          </w:p>
          <w:p w14:paraId="06C1859F" w14:textId="77777777" w:rsidR="00B75161" w:rsidRPr="00B75161" w:rsidDel="004A3A2D" w:rsidRDefault="00B75161" w:rsidP="00B75161">
            <w:pPr>
              <w:widowControl w:val="0"/>
              <w:autoSpaceDE w:val="0"/>
              <w:autoSpaceDN w:val="0"/>
              <w:adjustRightInd w:val="0"/>
              <w:spacing w:after="0" w:line="240" w:lineRule="auto"/>
              <w:ind w:left="720"/>
              <w:rPr>
                <w:del w:id="345" w:author="Arjan Kloosterboer" w:date="2017-08-07T17:48:00Z"/>
                <w:rFonts w:ascii="Arial" w:hAnsi="Arial" w:cs="Arial"/>
                <w:color w:val="0F0F0F"/>
                <w:sz w:val="20"/>
                <w:szCs w:val="20"/>
                <w:lang w:val="nl-NL"/>
              </w:rPr>
            </w:pPr>
            <w:r w:rsidRPr="00B75161">
              <w:rPr>
                <w:rFonts w:ascii="Arial" w:hAnsi="Arial" w:cs="Arial"/>
                <w:color w:val="0F0F0F"/>
                <w:sz w:val="20"/>
                <w:szCs w:val="20"/>
                <w:lang w:val="nl-NL"/>
              </w:rPr>
              <w:t xml:space="preserve">BETROKKENE heeft zelf amper attribuutsoorten, alleen afgeleide attribuutsoorten </w:t>
            </w:r>
            <w:ins w:id="346" w:author="Arjan Kloosterboer" w:date="2017-08-07T17:47:00Z">
              <w:r w:rsidRPr="00B75161">
                <w:rPr>
                  <w:rFonts w:ascii="Arial" w:hAnsi="Arial" w:cs="Arial"/>
                  <w:color w:val="0F0F0F"/>
                  <w:sz w:val="20"/>
                  <w:szCs w:val="20"/>
                  <w:lang w:val="nl-NL"/>
                </w:rPr>
                <w:t>gericht op het gebruik van die attribuutsoorten binnen de context van het zaakgericht werken</w:t>
              </w:r>
            </w:ins>
            <w:del w:id="347" w:author="Arjan Kloosterboer" w:date="2017-08-07T17:47:00Z">
              <w:r w:rsidRPr="00B75161" w:rsidDel="004A3A2D">
                <w:rPr>
                  <w:rFonts w:ascii="Arial" w:hAnsi="Arial" w:cs="Arial"/>
                  <w:color w:val="0F0F0F"/>
                  <w:sz w:val="20"/>
                  <w:szCs w:val="20"/>
                  <w:lang w:val="nl-NL"/>
                </w:rPr>
                <w:delText>voor het zoeken van betrokkenen</w:delText>
              </w:r>
            </w:del>
            <w:r w:rsidRPr="00B75161">
              <w:rPr>
                <w:rFonts w:ascii="Arial" w:hAnsi="Arial" w:cs="Arial"/>
                <w:color w:val="0F0F0F"/>
                <w:sz w:val="20"/>
                <w:szCs w:val="20"/>
                <w:lang w:val="nl-NL"/>
              </w:rPr>
              <w:t>. De attribuutsoorten bevinden zich vooral bij de specialisaties van het objecttype (‘subtypes’ zoals NATUURLIJK PERSOON)</w:t>
            </w:r>
            <w:ins w:id="348" w:author="Arjan Kloosterboer" w:date="2017-08-07T17:47:00Z">
              <w:r w:rsidRPr="00B75161">
                <w:rPr>
                  <w:rFonts w:ascii="Arial" w:hAnsi="Arial" w:cs="Arial"/>
                  <w:color w:val="0F0F0F"/>
                  <w:sz w:val="20"/>
                  <w:szCs w:val="20"/>
                  <w:lang w:val="nl-NL"/>
                </w:rPr>
                <w:t>. BETROKKENE heeft tevens geen attributen die een unieke aanduiding vormen. De unieke aanduiding van een betrokkene is telkens de unieke aanduiding van de desbetreffende specialisatie</w:t>
              </w:r>
            </w:ins>
            <w:r w:rsidRPr="00B75161">
              <w:rPr>
                <w:rFonts w:ascii="Arial" w:hAnsi="Arial" w:cs="Arial"/>
                <w:color w:val="0F0F0F"/>
                <w:sz w:val="20"/>
                <w:szCs w:val="20"/>
                <w:lang w:val="nl-NL"/>
              </w:rPr>
              <w:t xml:space="preserve">. </w:t>
            </w:r>
            <w:del w:id="349" w:author="Arjan Kloosterboer" w:date="2017-08-07T17:48:00Z">
              <w:r w:rsidRPr="00B75161" w:rsidDel="004A3A2D">
                <w:rPr>
                  <w:rFonts w:ascii="Arial" w:hAnsi="Arial" w:cs="Arial"/>
                  <w:color w:val="0F0F0F"/>
                  <w:sz w:val="20"/>
                  <w:szCs w:val="20"/>
                  <w:lang w:val="nl-NL"/>
                </w:rPr>
                <w:delText>Deze werken we hieronder, in deze paragraaf, uit voor wat betreft de aan het RSGB ontleende objecttypen.</w:delText>
              </w:r>
            </w:del>
          </w:p>
          <w:p w14:paraId="492FEBB8" w14:textId="77777777" w:rsidR="00B75161" w:rsidRPr="00B75161" w:rsidRDefault="00B75161" w:rsidP="00B75161">
            <w:pPr>
              <w:widowControl w:val="0"/>
              <w:autoSpaceDE w:val="0"/>
              <w:autoSpaceDN w:val="0"/>
              <w:adjustRightInd w:val="0"/>
              <w:spacing w:after="0" w:line="240" w:lineRule="auto"/>
              <w:ind w:left="720"/>
              <w:rPr>
                <w:rFonts w:ascii="Arial" w:hAnsi="Arial" w:cs="Arial"/>
                <w:color w:val="0F0F0F"/>
                <w:sz w:val="20"/>
                <w:szCs w:val="20"/>
                <w:lang w:val="nl-NL"/>
              </w:rPr>
            </w:pPr>
            <w:del w:id="350" w:author="Arjan Kloosterboer" w:date="2017-08-07T17:48:00Z">
              <w:r w:rsidRPr="00B75161" w:rsidDel="004A3A2D">
                <w:rPr>
                  <w:rFonts w:ascii="Arial" w:hAnsi="Arial" w:cs="Arial"/>
                  <w:color w:val="0F0F0F"/>
                  <w:sz w:val="20"/>
                  <w:szCs w:val="20"/>
                  <w:lang w:val="nl-NL"/>
                </w:rPr>
                <w:delText>NB. De betrokkene kwam ook voor in het GFO Zaken 2004 maar had daar een andere betekenis. Alleen de naam is overgenomen.</w:delText>
              </w:r>
            </w:del>
          </w:p>
        </w:tc>
      </w:tr>
    </w:tbl>
    <w:p w14:paraId="334FD216" w14:textId="77777777" w:rsidR="00980535" w:rsidRDefault="00980535" w:rsidP="00CF1953">
      <w:pPr>
        <w:rPr>
          <w:lang w:val="nl-NL"/>
        </w:rPr>
      </w:pPr>
    </w:p>
    <w:p w14:paraId="5F069BC7" w14:textId="265BD29B" w:rsidR="003641CC" w:rsidRPr="00FA2642" w:rsidRDefault="003641CC" w:rsidP="003641CC">
      <w:pPr>
        <w:pStyle w:val="Kop3"/>
        <w:rPr>
          <w:lang w:val="nl-NL"/>
        </w:rPr>
      </w:pPr>
      <w:bookmarkStart w:id="351" w:name="_Toc517094685"/>
      <w:r w:rsidRPr="00FA2642">
        <w:rPr>
          <w:lang w:val="nl-NL"/>
        </w:rPr>
        <w:t>NATUURLIJK PERSOON</w:t>
      </w:r>
      <w:bookmarkEnd w:id="351"/>
    </w:p>
    <w:p w14:paraId="5887109A" w14:textId="07FF76E6" w:rsidR="00F95ED0" w:rsidRDefault="00F95ED0" w:rsidP="00796C3B">
      <w:pPr>
        <w:spacing w:after="0"/>
        <w:rPr>
          <w:lang w:val="nl-NL"/>
        </w:rPr>
      </w:pPr>
      <w:r>
        <w:rPr>
          <w:lang w:val="nl-NL"/>
        </w:rPr>
        <w:t xml:space="preserve">De gegevens van een NATUURLIJK PERSOON zijn overgenomen </w:t>
      </w:r>
      <w:r w:rsidR="008161A6">
        <w:rPr>
          <w:lang w:val="nl-NL"/>
        </w:rPr>
        <w:t>uit</w:t>
      </w:r>
      <w:r>
        <w:rPr>
          <w:lang w:val="nl-NL"/>
        </w:rPr>
        <w:t xml:space="preserve"> het RSGB</w:t>
      </w:r>
      <w:r w:rsidR="008161A6">
        <w:rPr>
          <w:lang w:val="nl-NL"/>
        </w:rPr>
        <w:t xml:space="preserve"> van NATUURLIJK PERSOON, de specialisaties INGESCHREVEN NATUURLIJK PERSOON en ANDER NATUURLIJK PERSOON en bijbehorende relatiesoorten</w:t>
      </w:r>
      <w:r>
        <w:rPr>
          <w:lang w:val="nl-NL"/>
        </w:rPr>
        <w:t>. V.w.b. de volgende gegevens(groepen) is de modellering vereenvoudig</w:t>
      </w:r>
      <w:r w:rsidR="00796C3B">
        <w:rPr>
          <w:lang w:val="nl-NL"/>
        </w:rPr>
        <w:t>d</w:t>
      </w:r>
      <w:r>
        <w:rPr>
          <w:lang w:val="nl-NL"/>
        </w:rPr>
        <w:t xml:space="preserve"> en is sprake van zgn. afgeleide gegevens:</w:t>
      </w:r>
    </w:p>
    <w:p w14:paraId="6B5769F9" w14:textId="11135E92" w:rsidR="00F95ED0" w:rsidRDefault="00F95ED0" w:rsidP="00796C3B">
      <w:pPr>
        <w:pStyle w:val="Lijstalinea"/>
        <w:numPr>
          <w:ilvl w:val="0"/>
          <w:numId w:val="33"/>
        </w:numPr>
        <w:spacing w:after="0"/>
        <w:ind w:left="714" w:hanging="357"/>
        <w:rPr>
          <w:lang w:val="nl-NL"/>
        </w:rPr>
      </w:pPr>
      <w:r>
        <w:rPr>
          <w:lang w:val="nl-NL"/>
        </w:rPr>
        <w:t xml:space="preserve">Geboortedatum: is in het RSGB gespecificeerd bij zowel de specialisatie INGESCHREVEN NATUURLIJK PERSOON als ANDER NATUURLIJK PERSOON, op verschillende wijze. Hier is dit vereenvoudigt naar één attribuutsoort. </w:t>
      </w:r>
    </w:p>
    <w:p w14:paraId="2BAB3C6E" w14:textId="6DE6A141" w:rsidR="003641CC" w:rsidRDefault="00F95ED0" w:rsidP="00F95ED0">
      <w:pPr>
        <w:pStyle w:val="Lijstalinea"/>
        <w:numPr>
          <w:ilvl w:val="0"/>
          <w:numId w:val="33"/>
        </w:numPr>
        <w:rPr>
          <w:lang w:val="nl-NL"/>
        </w:rPr>
      </w:pPr>
      <w:r>
        <w:rPr>
          <w:lang w:val="nl-NL"/>
        </w:rPr>
        <w:t>Overlijdensdatum:</w:t>
      </w:r>
      <w:r w:rsidRPr="00F95ED0">
        <w:rPr>
          <w:lang w:val="nl-NL"/>
        </w:rPr>
        <w:t xml:space="preserve"> </w:t>
      </w:r>
      <w:r>
        <w:rPr>
          <w:lang w:val="nl-NL"/>
        </w:rPr>
        <w:t>idem.</w:t>
      </w:r>
    </w:p>
    <w:p w14:paraId="3E93B48F" w14:textId="3A9BD5A6" w:rsidR="00F95ED0" w:rsidRDefault="00F95ED0" w:rsidP="00F95ED0">
      <w:pPr>
        <w:pStyle w:val="Lijstalinea"/>
        <w:numPr>
          <w:ilvl w:val="0"/>
          <w:numId w:val="33"/>
        </w:numPr>
        <w:rPr>
          <w:lang w:val="nl-NL"/>
        </w:rPr>
      </w:pPr>
      <w:r>
        <w:rPr>
          <w:lang w:val="nl-NL"/>
        </w:rPr>
        <w:t xml:space="preserve">Verblijfadres: </w:t>
      </w:r>
      <w:r w:rsidR="00796C3B">
        <w:rPr>
          <w:lang w:val="nl-NL"/>
        </w:rPr>
        <w:t xml:space="preserve">is in het RSGB gemodelleerd d.m.v. relatiesoorten naar andere objecttypen (zoals ADRESSEERBAAR OBJECTAANDUIDING) en is hier ‘platgeslagen’ naar een gegevensgroeptype. </w:t>
      </w:r>
    </w:p>
    <w:p w14:paraId="43C52397" w14:textId="058E4903" w:rsidR="00F95ED0" w:rsidRPr="00F95ED0" w:rsidRDefault="00F95ED0" w:rsidP="00F95ED0">
      <w:pPr>
        <w:pStyle w:val="Lijstalinea"/>
        <w:numPr>
          <w:ilvl w:val="0"/>
          <w:numId w:val="33"/>
        </w:numPr>
        <w:rPr>
          <w:lang w:val="nl-NL"/>
        </w:rPr>
      </w:pPr>
      <w:r>
        <w:rPr>
          <w:lang w:val="nl-NL"/>
        </w:rPr>
        <w:t>Correspondentieadres: analoog.</w:t>
      </w:r>
    </w:p>
    <w:tbl>
      <w:tblPr>
        <w:tblW w:w="8928" w:type="dxa"/>
        <w:tblLayout w:type="fixed"/>
        <w:tblCellMar>
          <w:top w:w="113" w:type="dxa"/>
        </w:tblCellMar>
        <w:tblLook w:val="0000" w:firstRow="0" w:lastRow="0" w:firstColumn="0" w:lastColumn="0" w:noHBand="0" w:noVBand="0"/>
      </w:tblPr>
      <w:tblGrid>
        <w:gridCol w:w="2573"/>
        <w:gridCol w:w="6355"/>
      </w:tblGrid>
      <w:tr w:rsidR="003641CC" w:rsidRPr="00FA2642" w14:paraId="44CB9562" w14:textId="77777777" w:rsidTr="00F95ED0">
        <w:trPr>
          <w:cantSplit/>
        </w:trPr>
        <w:tc>
          <w:tcPr>
            <w:tcW w:w="2573" w:type="dxa"/>
            <w:shd w:val="clear" w:color="auto" w:fill="auto"/>
          </w:tcPr>
          <w:p w14:paraId="32326AE8" w14:textId="77777777" w:rsidR="003641CC" w:rsidRPr="00FA2642" w:rsidRDefault="003641CC" w:rsidP="00FA2642">
            <w:pPr>
              <w:snapToGrid w:val="0"/>
              <w:spacing w:after="0"/>
              <w:rPr>
                <w:rFonts w:ascii="Arial" w:eastAsia="Batang" w:hAnsi="Arial" w:cs="Arial"/>
                <w:b/>
                <w:sz w:val="20"/>
                <w:szCs w:val="20"/>
                <w:lang w:val="nl-NL"/>
              </w:rPr>
            </w:pPr>
            <w:r w:rsidRPr="00FA2642">
              <w:rPr>
                <w:rFonts w:ascii="Arial" w:eastAsia="Batang" w:hAnsi="Arial" w:cs="Arial"/>
                <w:b/>
                <w:sz w:val="20"/>
                <w:szCs w:val="20"/>
                <w:lang w:val="nl-NL"/>
              </w:rPr>
              <w:t>Naam objecttype</w:t>
            </w:r>
          </w:p>
        </w:tc>
        <w:tc>
          <w:tcPr>
            <w:tcW w:w="6355" w:type="dxa"/>
            <w:shd w:val="clear" w:color="auto" w:fill="auto"/>
          </w:tcPr>
          <w:p w14:paraId="533C2105" w14:textId="77777777" w:rsidR="003641CC" w:rsidRPr="00FA2642" w:rsidRDefault="003641CC" w:rsidP="00FA2642">
            <w:pPr>
              <w:tabs>
                <w:tab w:val="left" w:pos="947"/>
                <w:tab w:val="left" w:pos="3927"/>
              </w:tabs>
              <w:snapToGrid w:val="0"/>
              <w:spacing w:after="0"/>
              <w:rPr>
                <w:rFonts w:ascii="Arial" w:eastAsia="Batang" w:hAnsi="Arial" w:cs="Arial"/>
                <w:sz w:val="20"/>
                <w:szCs w:val="20"/>
                <w:lang w:val="nl-NL"/>
              </w:rPr>
            </w:pPr>
            <w:r w:rsidRPr="00FA2642">
              <w:rPr>
                <w:rFonts w:ascii="Arial" w:eastAsia="Batang" w:hAnsi="Arial" w:cs="Arial"/>
                <w:sz w:val="20"/>
                <w:szCs w:val="20"/>
                <w:lang w:val="nl-NL"/>
              </w:rPr>
              <w:t>NATUURLIJK PERSOON</w:t>
            </w:r>
          </w:p>
        </w:tc>
      </w:tr>
      <w:tr w:rsidR="003641CC" w:rsidRPr="00FA2642" w14:paraId="10411970" w14:textId="77777777" w:rsidTr="00F95ED0">
        <w:trPr>
          <w:cantSplit/>
        </w:trPr>
        <w:tc>
          <w:tcPr>
            <w:tcW w:w="2573" w:type="dxa"/>
            <w:shd w:val="clear" w:color="auto" w:fill="auto"/>
          </w:tcPr>
          <w:p w14:paraId="512E9EE7" w14:textId="77777777" w:rsidR="003641CC" w:rsidRPr="00FA2642" w:rsidRDefault="003641CC" w:rsidP="00FA2642">
            <w:pPr>
              <w:snapToGrid w:val="0"/>
              <w:spacing w:after="0"/>
              <w:rPr>
                <w:rFonts w:ascii="Arial" w:eastAsia="Batang" w:hAnsi="Arial" w:cs="Arial"/>
                <w:b/>
                <w:sz w:val="20"/>
                <w:szCs w:val="20"/>
                <w:lang w:val="nl-NL"/>
              </w:rPr>
            </w:pPr>
            <w:r w:rsidRPr="00FA2642">
              <w:rPr>
                <w:rFonts w:ascii="Arial" w:eastAsia="Batang" w:hAnsi="Arial" w:cs="Arial"/>
                <w:b/>
                <w:sz w:val="20"/>
                <w:szCs w:val="20"/>
                <w:lang w:val="nl-NL"/>
              </w:rPr>
              <w:t>Herkomst objecttype</w:t>
            </w:r>
          </w:p>
        </w:tc>
        <w:tc>
          <w:tcPr>
            <w:tcW w:w="6355" w:type="dxa"/>
            <w:shd w:val="clear" w:color="auto" w:fill="auto"/>
          </w:tcPr>
          <w:p w14:paraId="0492D6A5" w14:textId="77777777" w:rsidR="003641CC" w:rsidRPr="00FA2642" w:rsidRDefault="003641CC" w:rsidP="00FA2642">
            <w:pPr>
              <w:tabs>
                <w:tab w:val="left" w:pos="947"/>
                <w:tab w:val="left" w:pos="3927"/>
              </w:tabs>
              <w:snapToGrid w:val="0"/>
              <w:spacing w:after="0"/>
              <w:rPr>
                <w:rFonts w:ascii="Arial" w:eastAsia="Batang" w:hAnsi="Arial" w:cs="Arial"/>
                <w:sz w:val="20"/>
                <w:szCs w:val="20"/>
                <w:lang w:val="nl-NL"/>
              </w:rPr>
            </w:pPr>
            <w:r w:rsidRPr="00FA2642">
              <w:rPr>
                <w:rFonts w:ascii="Arial" w:eastAsia="Batang" w:hAnsi="Arial" w:cs="Arial"/>
                <w:sz w:val="20"/>
                <w:szCs w:val="20"/>
                <w:lang w:val="nl-NL"/>
              </w:rPr>
              <w:t>RSGB</w:t>
            </w:r>
          </w:p>
        </w:tc>
      </w:tr>
      <w:tr w:rsidR="003641CC" w:rsidRPr="00AE1A91" w14:paraId="47047C07" w14:textId="77777777" w:rsidTr="00F95ED0">
        <w:trPr>
          <w:cantSplit/>
        </w:trPr>
        <w:tc>
          <w:tcPr>
            <w:tcW w:w="2573" w:type="dxa"/>
            <w:shd w:val="clear" w:color="auto" w:fill="auto"/>
          </w:tcPr>
          <w:p w14:paraId="2C799895" w14:textId="77777777" w:rsidR="003641CC" w:rsidRPr="00FA2642" w:rsidRDefault="003641CC" w:rsidP="00FA2642">
            <w:pPr>
              <w:snapToGrid w:val="0"/>
              <w:spacing w:after="0"/>
              <w:rPr>
                <w:rFonts w:ascii="Arial" w:eastAsia="Batang" w:hAnsi="Arial" w:cs="Arial"/>
                <w:b/>
                <w:sz w:val="20"/>
                <w:szCs w:val="20"/>
                <w:lang w:val="nl-NL"/>
              </w:rPr>
            </w:pPr>
            <w:r w:rsidRPr="00FA2642">
              <w:rPr>
                <w:rFonts w:ascii="Arial" w:eastAsia="Batang" w:hAnsi="Arial" w:cs="Arial"/>
                <w:b/>
                <w:sz w:val="20"/>
                <w:szCs w:val="20"/>
                <w:lang w:val="nl-NL"/>
              </w:rPr>
              <w:t>Toelichting objecttype</w:t>
            </w:r>
          </w:p>
        </w:tc>
        <w:tc>
          <w:tcPr>
            <w:tcW w:w="6355" w:type="dxa"/>
            <w:shd w:val="clear" w:color="auto" w:fill="auto"/>
          </w:tcPr>
          <w:p w14:paraId="6A466F2A" w14:textId="5AAA794F" w:rsidR="0003275C" w:rsidRPr="0003275C" w:rsidRDefault="003641CC" w:rsidP="0003275C">
            <w:pPr>
              <w:tabs>
                <w:tab w:val="left" w:pos="947"/>
                <w:tab w:val="left" w:pos="3927"/>
              </w:tabs>
              <w:snapToGrid w:val="0"/>
              <w:spacing w:after="0"/>
              <w:rPr>
                <w:ins w:id="352" w:author="Arjan Kloosterboer" w:date="2017-08-08T16:43:00Z"/>
                <w:rFonts w:ascii="Arial" w:eastAsia="Batang" w:hAnsi="Arial" w:cs="Arial"/>
                <w:sz w:val="20"/>
                <w:szCs w:val="20"/>
                <w:lang w:val="nl-NL"/>
              </w:rPr>
            </w:pPr>
            <w:del w:id="353" w:author="Arjan Kloosterboer" w:date="2017-08-08T16:43:00Z">
              <w:r w:rsidRPr="00FA2642" w:rsidDel="0003275C">
                <w:rPr>
                  <w:rFonts w:ascii="Arial" w:eastAsia="Batang" w:hAnsi="Arial" w:cs="Arial"/>
                  <w:sz w:val="20"/>
                  <w:szCs w:val="20"/>
                  <w:lang w:val="nl-NL"/>
                </w:rPr>
                <w:delText>Hieronder benoemen we</w:delText>
              </w:r>
            </w:del>
            <w:ins w:id="354" w:author="Arjan Kloosterboer" w:date="2017-08-08T16:43:00Z">
              <w:r w:rsidR="0003275C">
                <w:rPr>
                  <w:rFonts w:ascii="Arial" w:eastAsia="Batang" w:hAnsi="Arial" w:cs="Arial"/>
                  <w:sz w:val="20"/>
                  <w:szCs w:val="20"/>
                  <w:lang w:val="nl-NL"/>
                </w:rPr>
                <w:t>Betreft</w:t>
              </w:r>
            </w:ins>
            <w:r w:rsidRPr="00FA2642">
              <w:rPr>
                <w:rFonts w:ascii="Arial" w:eastAsia="Batang" w:hAnsi="Arial" w:cs="Arial"/>
                <w:sz w:val="20"/>
                <w:szCs w:val="20"/>
                <w:lang w:val="nl-NL"/>
              </w:rPr>
              <w:t xml:space="preserve"> de aan het RSGB ontleende gegevens van een NATUURLIJK PERSOON </w:t>
            </w:r>
            <w:ins w:id="355" w:author="Arjan Kloosterboer" w:date="2017-08-08T13:32:00Z">
              <w:r w:rsidR="00FA2642">
                <w:rPr>
                  <w:rFonts w:ascii="Arial" w:eastAsia="Batang" w:hAnsi="Arial" w:cs="Arial"/>
                  <w:sz w:val="20"/>
                  <w:szCs w:val="20"/>
                  <w:lang w:val="nl-NL"/>
                </w:rPr>
                <w:t xml:space="preserve">(en de specialisaties daarvan) </w:t>
              </w:r>
            </w:ins>
            <w:r w:rsidRPr="00FA2642">
              <w:rPr>
                <w:rFonts w:ascii="Arial" w:eastAsia="Batang" w:hAnsi="Arial" w:cs="Arial"/>
                <w:sz w:val="20"/>
                <w:szCs w:val="20"/>
                <w:lang w:val="nl-NL"/>
              </w:rPr>
              <w:t>die in het RGBZ gebruikt worden. Zie voor de specificaties van deze gegevens het RSGB.</w:t>
            </w:r>
            <w:ins w:id="356" w:author="Arjan Kloosterboer" w:date="2017-08-08T16:43:00Z">
              <w:r w:rsidR="0003275C" w:rsidRPr="0003275C">
                <w:rPr>
                  <w:lang w:val="nl-NL"/>
                </w:rPr>
                <w:t xml:space="preserve"> </w:t>
              </w:r>
            </w:ins>
          </w:p>
          <w:p w14:paraId="2B239DCA" w14:textId="77777777" w:rsidR="0003275C" w:rsidRPr="0003275C" w:rsidRDefault="0003275C" w:rsidP="0003275C">
            <w:pPr>
              <w:tabs>
                <w:tab w:val="left" w:pos="947"/>
                <w:tab w:val="left" w:pos="3927"/>
              </w:tabs>
              <w:snapToGrid w:val="0"/>
              <w:spacing w:after="0"/>
              <w:rPr>
                <w:ins w:id="357" w:author="Arjan Kloosterboer" w:date="2017-08-08T16:43:00Z"/>
                <w:rFonts w:ascii="Arial" w:eastAsia="Batang" w:hAnsi="Arial" w:cs="Arial"/>
                <w:sz w:val="20"/>
                <w:szCs w:val="20"/>
                <w:lang w:val="nl-NL"/>
              </w:rPr>
            </w:pPr>
            <w:ins w:id="358" w:author="Arjan Kloosterboer" w:date="2017-08-08T16:43:00Z">
              <w:r w:rsidRPr="0003275C">
                <w:rPr>
                  <w:rFonts w:ascii="Arial" w:eastAsia="Batang" w:hAnsi="Arial" w:cs="Arial"/>
                  <w:sz w:val="20"/>
                  <w:szCs w:val="20"/>
                  <w:lang w:val="nl-NL"/>
                </w:rPr>
                <w:t>De unieke aanduiding hangt af van het soort natuurlijk persoon:</w:t>
              </w:r>
            </w:ins>
          </w:p>
          <w:p w14:paraId="106907B5" w14:textId="77777777" w:rsidR="0003275C" w:rsidRPr="0003275C" w:rsidRDefault="0003275C" w:rsidP="0003275C">
            <w:pPr>
              <w:tabs>
                <w:tab w:val="left" w:pos="947"/>
                <w:tab w:val="left" w:pos="3927"/>
              </w:tabs>
              <w:snapToGrid w:val="0"/>
              <w:spacing w:after="0"/>
              <w:rPr>
                <w:ins w:id="359" w:author="Arjan Kloosterboer" w:date="2017-08-08T16:43:00Z"/>
                <w:rFonts w:ascii="Arial" w:eastAsia="Batang" w:hAnsi="Arial" w:cs="Arial"/>
                <w:sz w:val="20"/>
                <w:szCs w:val="20"/>
                <w:lang w:val="nl-NL"/>
              </w:rPr>
            </w:pPr>
            <w:ins w:id="360" w:author="Arjan Kloosterboer" w:date="2017-08-08T16:43:00Z">
              <w:r w:rsidRPr="0003275C">
                <w:rPr>
                  <w:rFonts w:ascii="Arial" w:eastAsia="Batang" w:hAnsi="Arial" w:cs="Arial"/>
                  <w:sz w:val="20"/>
                  <w:szCs w:val="20"/>
                  <w:lang w:val="nl-NL"/>
                </w:rPr>
                <w:t>- indien het een ingeschreven natuurlijk persoon betreft dan is dat het Burgerservicenummer;</w:t>
              </w:r>
            </w:ins>
          </w:p>
          <w:p w14:paraId="4FDF5D20" w14:textId="28595C82" w:rsidR="0003275C" w:rsidRPr="00FA2642" w:rsidRDefault="0003275C" w:rsidP="0003275C">
            <w:pPr>
              <w:tabs>
                <w:tab w:val="left" w:pos="947"/>
                <w:tab w:val="left" w:pos="3927"/>
              </w:tabs>
              <w:snapToGrid w:val="0"/>
              <w:spacing w:after="0"/>
              <w:rPr>
                <w:rFonts w:ascii="Arial" w:eastAsia="Batang" w:hAnsi="Arial" w:cs="Arial"/>
                <w:sz w:val="20"/>
                <w:szCs w:val="20"/>
                <w:lang w:val="nl-NL"/>
              </w:rPr>
            </w:pPr>
            <w:ins w:id="361" w:author="Arjan Kloosterboer" w:date="2017-08-08T16:43:00Z">
              <w:r w:rsidRPr="0003275C">
                <w:rPr>
                  <w:rFonts w:ascii="Arial" w:eastAsia="Batang" w:hAnsi="Arial" w:cs="Arial"/>
                  <w:sz w:val="20"/>
                  <w:szCs w:val="20"/>
                  <w:lang w:val="nl-NL"/>
                </w:rPr>
                <w:t>- indien het een niet-ingeschreven natuurlijk persoon betreft, dan is dat het Nummer ander natuurlijk persoon.</w:t>
              </w:r>
            </w:ins>
          </w:p>
        </w:tc>
      </w:tr>
      <w:tr w:rsidR="003641CC" w14:paraId="26FCAA03" w14:textId="77777777" w:rsidTr="00F95ED0">
        <w:tc>
          <w:tcPr>
            <w:tcW w:w="2573" w:type="dxa"/>
            <w:shd w:val="clear" w:color="auto" w:fill="auto"/>
          </w:tcPr>
          <w:p w14:paraId="1216E57F" w14:textId="77777777" w:rsidR="003641CC" w:rsidRPr="00FA2642" w:rsidRDefault="003641CC" w:rsidP="00FA2642">
            <w:pPr>
              <w:snapToGrid w:val="0"/>
              <w:spacing w:after="0"/>
              <w:rPr>
                <w:rFonts w:ascii="Arial" w:eastAsia="Batang" w:hAnsi="Arial" w:cs="Arial"/>
                <w:b/>
                <w:sz w:val="20"/>
                <w:szCs w:val="20"/>
              </w:rPr>
            </w:pPr>
            <w:r w:rsidRPr="00FA2642">
              <w:rPr>
                <w:rFonts w:ascii="Arial" w:eastAsia="Batang" w:hAnsi="Arial" w:cs="Arial"/>
                <w:b/>
                <w:sz w:val="20"/>
                <w:szCs w:val="20"/>
              </w:rPr>
              <w:t>Overzicht attributen</w:t>
            </w:r>
          </w:p>
        </w:tc>
        <w:tc>
          <w:tcPr>
            <w:tcW w:w="6355" w:type="dxa"/>
            <w:shd w:val="clear" w:color="auto" w:fill="auto"/>
          </w:tcPr>
          <w:p w14:paraId="136F0185" w14:textId="77777777" w:rsidR="003641CC" w:rsidRPr="00FA2642" w:rsidRDefault="003641CC" w:rsidP="00FA2642">
            <w:pPr>
              <w:tabs>
                <w:tab w:val="left" w:pos="667"/>
                <w:tab w:val="left" w:pos="5167"/>
              </w:tabs>
              <w:snapToGrid w:val="0"/>
              <w:spacing w:after="0"/>
              <w:rPr>
                <w:rFonts w:ascii="Arial" w:eastAsia="Batang" w:hAnsi="Arial" w:cs="Arial"/>
                <w:i/>
                <w:sz w:val="20"/>
                <w:szCs w:val="20"/>
                <w:lang w:val="nl-NL"/>
              </w:rPr>
            </w:pPr>
            <w:r w:rsidRPr="00FA2642">
              <w:rPr>
                <w:rFonts w:ascii="Arial" w:eastAsia="Batang" w:hAnsi="Arial" w:cs="Arial"/>
                <w:i/>
                <w:sz w:val="20"/>
                <w:szCs w:val="20"/>
                <w:lang w:val="nl-NL"/>
              </w:rPr>
              <w:t>Code</w:t>
            </w:r>
            <w:r w:rsidRPr="00FA2642">
              <w:rPr>
                <w:rFonts w:ascii="Arial" w:eastAsia="Batang" w:hAnsi="Arial" w:cs="Arial"/>
                <w:i/>
                <w:sz w:val="20"/>
                <w:szCs w:val="20"/>
                <w:lang w:val="nl-NL"/>
              </w:rPr>
              <w:tab/>
              <w:t>Gegevensnaam</w:t>
            </w:r>
            <w:r w:rsidRPr="00FA2642">
              <w:rPr>
                <w:rFonts w:ascii="Arial" w:eastAsia="Batang" w:hAnsi="Arial" w:cs="Arial"/>
                <w:i/>
                <w:sz w:val="20"/>
                <w:szCs w:val="20"/>
                <w:lang w:val="nl-NL"/>
              </w:rPr>
              <w:tab/>
              <w:t>Herkomst</w:t>
            </w:r>
          </w:p>
          <w:p w14:paraId="249A10A1" w14:textId="193D5859" w:rsidR="003641CC" w:rsidRPr="00FA2642" w:rsidRDefault="003641CC" w:rsidP="00FA2642">
            <w:pPr>
              <w:tabs>
                <w:tab w:val="left" w:pos="667"/>
                <w:tab w:val="left" w:pos="5167"/>
              </w:tabs>
              <w:spacing w:after="0"/>
              <w:rPr>
                <w:rFonts w:ascii="Arial" w:hAnsi="Arial" w:cs="Arial"/>
                <w:sz w:val="20"/>
                <w:szCs w:val="20"/>
                <w:lang w:val="nl-NL"/>
              </w:rPr>
            </w:pPr>
            <w:r w:rsidRPr="00FA2642">
              <w:rPr>
                <w:rFonts w:ascii="Arial" w:hAnsi="Arial" w:cs="Arial"/>
                <w:sz w:val="20"/>
                <w:szCs w:val="20"/>
                <w:lang w:val="nl-NL"/>
              </w:rPr>
              <w:tab/>
              <w:t>Burgerservicenummer</w:t>
            </w:r>
          </w:p>
          <w:p w14:paraId="59C4EB3D" w14:textId="1A39B4B1" w:rsidR="003641CC" w:rsidRPr="00FA2642" w:rsidRDefault="003641CC" w:rsidP="00FA2642">
            <w:pPr>
              <w:tabs>
                <w:tab w:val="left" w:pos="667"/>
                <w:tab w:val="left" w:pos="5167"/>
              </w:tabs>
              <w:spacing w:after="0"/>
              <w:rPr>
                <w:rFonts w:ascii="Arial" w:eastAsia="Batang" w:hAnsi="Arial" w:cs="Arial"/>
                <w:sz w:val="20"/>
                <w:szCs w:val="20"/>
                <w:lang w:val="nl-NL"/>
              </w:rPr>
            </w:pPr>
            <w:r w:rsidRPr="00FA2642">
              <w:rPr>
                <w:rFonts w:ascii="Arial" w:hAnsi="Arial" w:cs="Arial"/>
                <w:sz w:val="20"/>
                <w:szCs w:val="20"/>
                <w:lang w:val="nl-NL"/>
              </w:rPr>
              <w:lastRenderedPageBreak/>
              <w:tab/>
            </w:r>
            <w:r w:rsidRPr="00FA2642">
              <w:rPr>
                <w:rFonts w:ascii="Arial" w:eastAsia="Batang" w:hAnsi="Arial" w:cs="Arial"/>
                <w:sz w:val="20"/>
                <w:szCs w:val="20"/>
                <w:lang w:val="nl-NL"/>
              </w:rPr>
              <w:t>Nummer ander natuurlijk</w:t>
            </w:r>
            <w:r w:rsidR="00FA2642">
              <w:rPr>
                <w:rFonts w:ascii="Arial" w:eastAsia="Batang" w:hAnsi="Arial" w:cs="Arial"/>
                <w:sz w:val="20"/>
                <w:szCs w:val="20"/>
                <w:lang w:val="nl-NL"/>
              </w:rPr>
              <w:t xml:space="preserve"> </w:t>
            </w:r>
            <w:r w:rsidRPr="00FA2642">
              <w:rPr>
                <w:rFonts w:ascii="Arial" w:eastAsia="Batang" w:hAnsi="Arial" w:cs="Arial"/>
                <w:sz w:val="20"/>
                <w:szCs w:val="20"/>
                <w:lang w:val="nl-NL"/>
              </w:rPr>
              <w:t>persoon</w:t>
            </w:r>
          </w:p>
          <w:p w14:paraId="72815DD2" w14:textId="3CB4281C" w:rsidR="003641CC" w:rsidRPr="00FA2642" w:rsidRDefault="003641CC" w:rsidP="00FA2642">
            <w:pPr>
              <w:tabs>
                <w:tab w:val="left" w:pos="667"/>
                <w:tab w:val="left" w:pos="5167"/>
              </w:tabs>
              <w:spacing w:after="0"/>
              <w:rPr>
                <w:rFonts w:ascii="Arial" w:hAnsi="Arial" w:cs="Arial"/>
                <w:sz w:val="20"/>
                <w:szCs w:val="20"/>
                <w:lang w:val="nl-NL"/>
              </w:rPr>
            </w:pPr>
            <w:r w:rsidRPr="00FA2642">
              <w:rPr>
                <w:rFonts w:ascii="Arial" w:hAnsi="Arial" w:cs="Arial"/>
                <w:sz w:val="20"/>
                <w:szCs w:val="20"/>
                <w:lang w:val="nl-NL"/>
              </w:rPr>
              <w:tab/>
            </w:r>
            <w:r w:rsidR="00F95ED0">
              <w:rPr>
                <w:rFonts w:ascii="Arial" w:hAnsi="Arial" w:cs="Arial"/>
                <w:sz w:val="20"/>
                <w:szCs w:val="20"/>
                <w:lang w:val="nl-NL"/>
              </w:rPr>
              <w:t>/</w:t>
            </w:r>
            <w:r w:rsidRPr="00FA2642">
              <w:rPr>
                <w:rFonts w:ascii="Arial" w:hAnsi="Arial" w:cs="Arial"/>
                <w:sz w:val="20"/>
                <w:szCs w:val="20"/>
                <w:lang w:val="nl-NL"/>
              </w:rPr>
              <w:t>Verblijf</w:t>
            </w:r>
            <w:del w:id="362" w:author="Arjan Kloosterboer" w:date="2017-08-08T13:47:00Z">
              <w:r w:rsidRPr="00FA2642" w:rsidDel="003306F8">
                <w:rPr>
                  <w:rFonts w:ascii="Arial" w:hAnsi="Arial" w:cs="Arial"/>
                  <w:sz w:val="20"/>
                  <w:szCs w:val="20"/>
                  <w:lang w:val="nl-NL"/>
                </w:rPr>
                <w:delText>splaats</w:delText>
              </w:r>
            </w:del>
            <w:ins w:id="363" w:author="Arjan Kloosterboer" w:date="2017-08-08T13:47:00Z">
              <w:r w:rsidR="003306F8">
                <w:rPr>
                  <w:rFonts w:ascii="Arial" w:hAnsi="Arial" w:cs="Arial"/>
                  <w:sz w:val="20"/>
                  <w:szCs w:val="20"/>
                  <w:lang w:val="nl-NL"/>
                </w:rPr>
                <w:t>adres</w:t>
              </w:r>
            </w:ins>
          </w:p>
          <w:p w14:paraId="67F9393F" w14:textId="1C3747F6" w:rsidR="003641CC" w:rsidRPr="00FA2642" w:rsidRDefault="003641CC" w:rsidP="00FA2642">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Huisnummer</w:t>
            </w:r>
          </w:p>
          <w:p w14:paraId="5F161EBF" w14:textId="76B204F1" w:rsidR="003641CC" w:rsidRPr="00FA2642" w:rsidRDefault="003641CC" w:rsidP="00FA2642">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Huisletter </w:t>
            </w:r>
          </w:p>
          <w:p w14:paraId="7F8BE6A5" w14:textId="51FCAAFC" w:rsidR="003641CC" w:rsidRPr="00FA2642" w:rsidRDefault="003641CC" w:rsidP="00FA2642">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 xml:space="preserve">               Huisnummertoevoeging</w:t>
            </w:r>
          </w:p>
          <w:p w14:paraId="351C3E41" w14:textId="79FF2C6B" w:rsidR="003641CC" w:rsidRPr="00FA2642" w:rsidRDefault="003641CC" w:rsidP="00FA2642">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Naam openbare ruimte</w:t>
            </w:r>
          </w:p>
          <w:p w14:paraId="178D1643" w14:textId="5115B792" w:rsidR="003641CC" w:rsidRPr="003306F8" w:rsidRDefault="003641CC" w:rsidP="00FA2642">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w:t>
            </w:r>
            <w:r w:rsidRPr="003306F8">
              <w:rPr>
                <w:rFonts w:ascii="Arial" w:eastAsia="Batang" w:hAnsi="Arial" w:cs="Arial"/>
                <w:sz w:val="20"/>
                <w:szCs w:val="20"/>
                <w:lang w:val="nl-NL"/>
              </w:rPr>
              <w:t>Straatnaam</w:t>
            </w:r>
          </w:p>
          <w:p w14:paraId="1A9BC93B" w14:textId="54084138" w:rsidR="003641CC" w:rsidRPr="00FA2642" w:rsidRDefault="003641CC" w:rsidP="00FA2642">
            <w:pPr>
              <w:tabs>
                <w:tab w:val="left" w:pos="667"/>
                <w:tab w:val="left" w:pos="5167"/>
              </w:tabs>
              <w:spacing w:after="0"/>
              <w:rPr>
                <w:rFonts w:ascii="Arial" w:eastAsia="Batang" w:hAnsi="Arial" w:cs="Arial"/>
                <w:sz w:val="20"/>
                <w:szCs w:val="20"/>
                <w:lang w:val="nl-NL"/>
              </w:rPr>
            </w:pPr>
            <w:r w:rsidRPr="003306F8">
              <w:rPr>
                <w:rFonts w:ascii="Arial" w:eastAsia="Batang" w:hAnsi="Arial" w:cs="Arial"/>
                <w:sz w:val="20"/>
                <w:szCs w:val="20"/>
                <w:lang w:val="nl-NL"/>
              </w:rPr>
              <w:tab/>
            </w:r>
            <w:r w:rsidRPr="00FA2642">
              <w:rPr>
                <w:rFonts w:ascii="Arial" w:eastAsia="Batang" w:hAnsi="Arial" w:cs="Arial"/>
                <w:sz w:val="20"/>
                <w:szCs w:val="20"/>
                <w:lang w:val="nl-NL"/>
              </w:rPr>
              <w:t xml:space="preserve">   Postcode</w:t>
            </w:r>
          </w:p>
          <w:p w14:paraId="65839B72" w14:textId="3CCB5BCF" w:rsidR="003641CC" w:rsidRPr="00FA2642" w:rsidRDefault="003641CC" w:rsidP="00FA2642">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Locatiebeschrijving</w:t>
            </w:r>
          </w:p>
          <w:p w14:paraId="04EF5B67" w14:textId="79A3BD54" w:rsidR="003641CC" w:rsidRPr="00FA2642" w:rsidRDefault="003641CC" w:rsidP="00FA2642">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Woonplaatsnaam</w:t>
            </w:r>
          </w:p>
          <w:p w14:paraId="38E5573C" w14:textId="77777777" w:rsidR="003306F8" w:rsidRDefault="003641CC" w:rsidP="00FA2642">
            <w:pPr>
              <w:tabs>
                <w:tab w:val="left" w:pos="667"/>
                <w:tab w:val="left" w:pos="5167"/>
              </w:tabs>
              <w:spacing w:after="0"/>
              <w:rPr>
                <w:ins w:id="364" w:author="Arjan Kloosterboer" w:date="2017-08-08T13:48:00Z"/>
                <w:rFonts w:ascii="Arial" w:hAnsi="Arial" w:cs="Arial"/>
                <w:sz w:val="20"/>
                <w:szCs w:val="20"/>
                <w:lang w:val="nl-NL"/>
              </w:rPr>
            </w:pPr>
            <w:r w:rsidRPr="00FA2642">
              <w:rPr>
                <w:rFonts w:ascii="Arial" w:hAnsi="Arial" w:cs="Arial"/>
                <w:sz w:val="20"/>
                <w:szCs w:val="20"/>
                <w:lang w:val="nl-NL"/>
              </w:rPr>
              <w:tab/>
            </w:r>
            <w:ins w:id="365" w:author="Arjan Kloosterboer" w:date="2017-08-08T13:48:00Z">
              <w:r w:rsidR="003306F8">
                <w:rPr>
                  <w:rFonts w:ascii="Arial" w:hAnsi="Arial" w:cs="Arial"/>
                  <w:sz w:val="20"/>
                  <w:szCs w:val="20"/>
                  <w:lang w:val="nl-NL"/>
                </w:rPr>
                <w:t>Naam</w:t>
              </w:r>
            </w:ins>
          </w:p>
          <w:p w14:paraId="6D9242FA" w14:textId="76FE08D8" w:rsidR="003641CC" w:rsidRPr="00FA2642" w:rsidRDefault="003306F8" w:rsidP="00FA2642">
            <w:pPr>
              <w:tabs>
                <w:tab w:val="left" w:pos="667"/>
                <w:tab w:val="left" w:pos="5167"/>
              </w:tabs>
              <w:spacing w:after="0"/>
              <w:rPr>
                <w:rFonts w:ascii="Arial" w:hAnsi="Arial" w:cs="Arial"/>
                <w:sz w:val="20"/>
                <w:szCs w:val="20"/>
                <w:lang w:val="nl-NL"/>
              </w:rPr>
            </w:pPr>
            <w:ins w:id="366" w:author="Arjan Kloosterboer" w:date="2017-08-08T13:48:00Z">
              <w:r>
                <w:rPr>
                  <w:rFonts w:ascii="Arial" w:hAnsi="Arial" w:cs="Arial"/>
                  <w:sz w:val="20"/>
                  <w:szCs w:val="20"/>
                  <w:lang w:val="nl-NL"/>
                </w:rPr>
                <w:tab/>
                <w:t xml:space="preserve">   </w:t>
              </w:r>
            </w:ins>
            <w:r w:rsidR="003641CC" w:rsidRPr="00FA2642">
              <w:rPr>
                <w:rFonts w:ascii="Arial" w:hAnsi="Arial" w:cs="Arial"/>
                <w:sz w:val="20"/>
                <w:szCs w:val="20"/>
                <w:lang w:val="nl-NL"/>
              </w:rPr>
              <w:t xml:space="preserve">Voornamen </w:t>
            </w:r>
          </w:p>
          <w:p w14:paraId="1F205261" w14:textId="264922CF" w:rsidR="003641CC" w:rsidRPr="00FA2642" w:rsidRDefault="003641CC" w:rsidP="00FA2642">
            <w:pPr>
              <w:tabs>
                <w:tab w:val="left" w:pos="667"/>
                <w:tab w:val="left" w:pos="5167"/>
              </w:tabs>
              <w:spacing w:after="0"/>
              <w:rPr>
                <w:rFonts w:ascii="Arial" w:hAnsi="Arial" w:cs="Arial"/>
                <w:sz w:val="20"/>
                <w:szCs w:val="20"/>
                <w:lang w:val="nl-NL"/>
              </w:rPr>
            </w:pPr>
            <w:r w:rsidRPr="00FA2642">
              <w:rPr>
                <w:rFonts w:ascii="Arial" w:hAnsi="Arial" w:cs="Arial"/>
                <w:sz w:val="20"/>
                <w:szCs w:val="20"/>
                <w:lang w:val="nl-NL"/>
              </w:rPr>
              <w:tab/>
            </w:r>
            <w:ins w:id="367" w:author="Arjan Kloosterboer" w:date="2017-08-08T13:49:00Z">
              <w:r w:rsidR="003306F8">
                <w:rPr>
                  <w:rFonts w:ascii="Arial" w:hAnsi="Arial" w:cs="Arial"/>
                  <w:sz w:val="20"/>
                  <w:szCs w:val="20"/>
                  <w:lang w:val="nl-NL"/>
                </w:rPr>
                <w:t xml:space="preserve">   </w:t>
              </w:r>
            </w:ins>
            <w:r w:rsidRPr="00FA2642">
              <w:rPr>
                <w:rFonts w:ascii="Arial" w:hAnsi="Arial" w:cs="Arial"/>
                <w:sz w:val="20"/>
                <w:szCs w:val="20"/>
                <w:lang w:val="nl-NL"/>
              </w:rPr>
              <w:t>Adellijke titel/predikaat</w:t>
            </w:r>
          </w:p>
          <w:p w14:paraId="7CBF4B0B" w14:textId="28C0E112" w:rsidR="003641CC" w:rsidRPr="00FA2642" w:rsidRDefault="003641CC" w:rsidP="00FA2642">
            <w:pPr>
              <w:tabs>
                <w:tab w:val="left" w:pos="667"/>
                <w:tab w:val="left" w:pos="5167"/>
              </w:tabs>
              <w:spacing w:after="0"/>
              <w:rPr>
                <w:rFonts w:ascii="Arial" w:hAnsi="Arial" w:cs="Arial"/>
                <w:sz w:val="20"/>
                <w:szCs w:val="20"/>
                <w:lang w:val="nl-NL"/>
              </w:rPr>
            </w:pPr>
            <w:r w:rsidRPr="00FA2642">
              <w:rPr>
                <w:rFonts w:ascii="Arial" w:hAnsi="Arial" w:cs="Arial"/>
                <w:sz w:val="20"/>
                <w:szCs w:val="20"/>
                <w:lang w:val="nl-NL"/>
              </w:rPr>
              <w:tab/>
            </w:r>
            <w:ins w:id="368" w:author="Arjan Kloosterboer" w:date="2017-08-08T13:49:00Z">
              <w:r w:rsidR="003306F8">
                <w:rPr>
                  <w:rFonts w:ascii="Arial" w:hAnsi="Arial" w:cs="Arial"/>
                  <w:sz w:val="20"/>
                  <w:szCs w:val="20"/>
                  <w:lang w:val="nl-NL"/>
                </w:rPr>
                <w:t xml:space="preserve">   </w:t>
              </w:r>
            </w:ins>
            <w:r w:rsidRPr="00FA2642">
              <w:rPr>
                <w:rFonts w:ascii="Arial" w:hAnsi="Arial" w:cs="Arial"/>
                <w:sz w:val="20"/>
                <w:szCs w:val="20"/>
                <w:lang w:val="nl-NL"/>
              </w:rPr>
              <w:t>Voorvoegsels geslachtsnaam</w:t>
            </w:r>
          </w:p>
          <w:p w14:paraId="51AED191" w14:textId="53044782" w:rsidR="003641CC" w:rsidRPr="00FA2642" w:rsidRDefault="003641CC" w:rsidP="00FA2642">
            <w:pPr>
              <w:tabs>
                <w:tab w:val="left" w:pos="667"/>
                <w:tab w:val="left" w:pos="5167"/>
              </w:tabs>
              <w:spacing w:after="0"/>
              <w:rPr>
                <w:rFonts w:ascii="Arial" w:hAnsi="Arial" w:cs="Arial"/>
                <w:sz w:val="20"/>
                <w:szCs w:val="20"/>
                <w:lang w:val="nl-NL"/>
              </w:rPr>
            </w:pPr>
            <w:r w:rsidRPr="00FA2642">
              <w:rPr>
                <w:rFonts w:ascii="Arial" w:hAnsi="Arial" w:cs="Arial"/>
                <w:sz w:val="20"/>
                <w:szCs w:val="20"/>
                <w:lang w:val="nl-NL"/>
              </w:rPr>
              <w:tab/>
            </w:r>
            <w:ins w:id="369" w:author="Arjan Kloosterboer" w:date="2017-08-08T13:49:00Z">
              <w:r w:rsidR="003306F8">
                <w:rPr>
                  <w:rFonts w:ascii="Arial" w:hAnsi="Arial" w:cs="Arial"/>
                  <w:sz w:val="20"/>
                  <w:szCs w:val="20"/>
                  <w:lang w:val="nl-NL"/>
                </w:rPr>
                <w:t xml:space="preserve">   </w:t>
              </w:r>
            </w:ins>
            <w:r w:rsidRPr="00FA2642">
              <w:rPr>
                <w:rFonts w:ascii="Arial" w:hAnsi="Arial" w:cs="Arial"/>
                <w:sz w:val="20"/>
                <w:szCs w:val="20"/>
                <w:lang w:val="nl-NL"/>
              </w:rPr>
              <w:t>Geslachtsnaam</w:t>
            </w:r>
          </w:p>
          <w:p w14:paraId="12B8DBF8" w14:textId="77777777" w:rsidR="009E690B" w:rsidRPr="00FA2642" w:rsidRDefault="009E690B" w:rsidP="009E690B">
            <w:pPr>
              <w:tabs>
                <w:tab w:val="left" w:pos="667"/>
                <w:tab w:val="left" w:pos="5167"/>
              </w:tabs>
              <w:spacing w:after="0"/>
              <w:rPr>
                <w:rFonts w:ascii="Arial" w:hAnsi="Arial" w:cs="Arial"/>
                <w:sz w:val="20"/>
                <w:szCs w:val="20"/>
                <w:lang w:val="nl-NL"/>
              </w:rPr>
            </w:pPr>
            <w:r w:rsidRPr="00FA2642">
              <w:rPr>
                <w:rFonts w:ascii="Arial" w:hAnsi="Arial" w:cs="Arial"/>
                <w:sz w:val="20"/>
                <w:szCs w:val="20"/>
                <w:lang w:val="nl-NL"/>
              </w:rPr>
              <w:tab/>
              <w:t>Academische titelc</w:t>
            </w:r>
            <w:del w:id="370" w:author="Arjan Kloosterboer" w:date="2017-08-08T13:49:00Z">
              <w:r w:rsidRPr="00FA2642" w:rsidDel="003306F8">
                <w:rPr>
                  <w:rFonts w:ascii="Arial" w:hAnsi="Arial" w:cs="Arial"/>
                  <w:sz w:val="20"/>
                  <w:szCs w:val="20"/>
                  <w:lang w:val="nl-NL"/>
                </w:rPr>
                <w:delText>ode</w:delText>
              </w:r>
            </w:del>
          </w:p>
          <w:p w14:paraId="3AAA8928" w14:textId="77777777" w:rsidR="003641CC" w:rsidRPr="00FA2642" w:rsidRDefault="003641CC" w:rsidP="00FA2642">
            <w:pPr>
              <w:tabs>
                <w:tab w:val="left" w:pos="667"/>
                <w:tab w:val="left" w:pos="5167"/>
              </w:tabs>
              <w:spacing w:after="0"/>
              <w:rPr>
                <w:rFonts w:ascii="Arial" w:hAnsi="Arial" w:cs="Arial"/>
                <w:sz w:val="20"/>
                <w:szCs w:val="20"/>
                <w:lang w:val="nl-NL"/>
              </w:rPr>
            </w:pPr>
            <w:r w:rsidRPr="00FA2642">
              <w:rPr>
                <w:rFonts w:ascii="Arial" w:hAnsi="Arial" w:cs="Arial"/>
                <w:sz w:val="20"/>
                <w:szCs w:val="20"/>
                <w:lang w:val="nl-NL"/>
              </w:rPr>
              <w:tab/>
              <w:t>Geslachtsaanduiding</w:t>
            </w:r>
          </w:p>
          <w:p w14:paraId="3B5CA96F" w14:textId="467CAE58" w:rsidR="003641CC" w:rsidRPr="00FA2642" w:rsidDel="009E690B" w:rsidRDefault="003641CC" w:rsidP="00FA2642">
            <w:pPr>
              <w:tabs>
                <w:tab w:val="left" w:pos="667"/>
                <w:tab w:val="left" w:pos="5167"/>
              </w:tabs>
              <w:spacing w:after="0"/>
              <w:rPr>
                <w:del w:id="371" w:author="Arjan Kloosterboer" w:date="2017-08-08T13:51:00Z"/>
                <w:rFonts w:ascii="Arial" w:hAnsi="Arial" w:cs="Arial"/>
                <w:sz w:val="20"/>
                <w:szCs w:val="20"/>
                <w:lang w:val="nl-NL"/>
              </w:rPr>
            </w:pPr>
            <w:del w:id="372" w:author="Arjan Kloosterboer" w:date="2017-08-08T13:51:00Z">
              <w:r w:rsidRPr="00FA2642" w:rsidDel="009E690B">
                <w:rPr>
                  <w:rFonts w:ascii="Arial" w:hAnsi="Arial" w:cs="Arial"/>
                  <w:sz w:val="20"/>
                  <w:szCs w:val="20"/>
                  <w:lang w:val="nl-NL"/>
                </w:rPr>
                <w:tab/>
                <w:delText>Aanduiding naamgebruik</w:delText>
              </w:r>
            </w:del>
          </w:p>
          <w:p w14:paraId="6CDCE25C" w14:textId="00592A73" w:rsidR="003641CC" w:rsidRPr="00FA2642" w:rsidRDefault="003641CC" w:rsidP="00FA2642">
            <w:pPr>
              <w:tabs>
                <w:tab w:val="left" w:pos="667"/>
                <w:tab w:val="left" w:pos="5167"/>
              </w:tabs>
              <w:spacing w:after="0"/>
              <w:rPr>
                <w:rFonts w:ascii="Arial" w:hAnsi="Arial" w:cs="Arial"/>
                <w:sz w:val="20"/>
                <w:szCs w:val="20"/>
                <w:lang w:val="nl-NL"/>
              </w:rPr>
            </w:pPr>
            <w:r w:rsidRPr="00FA2642">
              <w:rPr>
                <w:rFonts w:ascii="Arial" w:hAnsi="Arial" w:cs="Arial"/>
                <w:sz w:val="20"/>
                <w:szCs w:val="20"/>
                <w:lang w:val="nl-NL"/>
              </w:rPr>
              <w:tab/>
            </w:r>
            <w:ins w:id="373" w:author="Arjan Kloosterboer" w:date="2017-08-08T13:51:00Z">
              <w:r w:rsidR="009E690B">
                <w:rPr>
                  <w:rFonts w:ascii="Arial" w:hAnsi="Arial" w:cs="Arial"/>
                  <w:sz w:val="20"/>
                  <w:szCs w:val="20"/>
                  <w:lang w:val="nl-NL"/>
                </w:rPr>
                <w:t>/</w:t>
              </w:r>
            </w:ins>
            <w:r w:rsidRPr="00FA2642">
              <w:rPr>
                <w:rFonts w:ascii="Arial" w:hAnsi="Arial" w:cs="Arial"/>
                <w:sz w:val="20"/>
                <w:szCs w:val="20"/>
                <w:lang w:val="nl-NL"/>
              </w:rPr>
              <w:t>Geboortedatum</w:t>
            </w:r>
          </w:p>
          <w:p w14:paraId="70E4D7DC" w14:textId="28B84C2D" w:rsidR="003641CC" w:rsidRPr="00FA2642" w:rsidRDefault="003641CC" w:rsidP="00FA2642">
            <w:pPr>
              <w:tabs>
                <w:tab w:val="left" w:pos="667"/>
                <w:tab w:val="left" w:pos="5167"/>
              </w:tabs>
              <w:spacing w:after="0"/>
              <w:rPr>
                <w:rFonts w:ascii="Arial" w:hAnsi="Arial" w:cs="Arial"/>
                <w:sz w:val="20"/>
                <w:szCs w:val="20"/>
                <w:lang w:val="nl-NL"/>
              </w:rPr>
            </w:pPr>
            <w:r w:rsidRPr="00FA2642">
              <w:rPr>
                <w:rFonts w:ascii="Arial" w:hAnsi="Arial" w:cs="Arial"/>
                <w:sz w:val="20"/>
                <w:szCs w:val="20"/>
                <w:lang w:val="nl-NL"/>
              </w:rPr>
              <w:tab/>
              <w:t>Naam</w:t>
            </w:r>
            <w:ins w:id="374" w:author="Arjan Kloosterboer" w:date="2017-08-08T13:51:00Z">
              <w:r w:rsidR="009E690B">
                <w:rPr>
                  <w:rFonts w:ascii="Arial" w:hAnsi="Arial" w:cs="Arial"/>
                  <w:sz w:val="20"/>
                  <w:szCs w:val="20"/>
                  <w:lang w:val="nl-NL"/>
                </w:rPr>
                <w:t>gebruik</w:t>
              </w:r>
            </w:ins>
            <w:del w:id="375" w:author="Arjan Kloosterboer" w:date="2017-08-08T13:51:00Z">
              <w:r w:rsidRPr="00FA2642" w:rsidDel="009E690B">
                <w:rPr>
                  <w:rFonts w:ascii="Arial" w:hAnsi="Arial" w:cs="Arial"/>
                  <w:sz w:val="20"/>
                  <w:szCs w:val="20"/>
                  <w:lang w:val="nl-NL"/>
                </w:rPr>
                <w:delText xml:space="preserve"> aanschrijving</w:delText>
              </w:r>
            </w:del>
          </w:p>
          <w:p w14:paraId="261A2AE4" w14:textId="418998FA" w:rsidR="009E690B" w:rsidRDefault="009E690B" w:rsidP="00FA2642">
            <w:pPr>
              <w:tabs>
                <w:tab w:val="left" w:pos="847"/>
                <w:tab w:val="left" w:pos="5167"/>
              </w:tabs>
              <w:spacing w:after="0"/>
              <w:rPr>
                <w:ins w:id="376" w:author="Arjan Kloosterboer" w:date="2017-08-08T13:51:00Z"/>
                <w:rFonts w:ascii="Arial" w:eastAsia="Batang" w:hAnsi="Arial" w:cs="Arial"/>
                <w:sz w:val="20"/>
                <w:szCs w:val="20"/>
                <w:lang w:val="nl-NL"/>
              </w:rPr>
            </w:pPr>
            <w:ins w:id="377" w:author="Arjan Kloosterboer" w:date="2017-08-08T13:51:00Z">
              <w:r>
                <w:rPr>
                  <w:rFonts w:ascii="Arial" w:eastAsia="Batang" w:hAnsi="Arial" w:cs="Arial"/>
                  <w:sz w:val="20"/>
                  <w:szCs w:val="20"/>
                  <w:lang w:val="nl-NL"/>
                </w:rPr>
                <w:tab/>
                <w:t xml:space="preserve">   </w:t>
              </w:r>
            </w:ins>
            <w:ins w:id="378" w:author="Arjan Kloosterboer" w:date="2018-05-23T17:52:00Z">
              <w:r w:rsidR="00E01D4A">
                <w:rPr>
                  <w:rFonts w:ascii="Arial" w:eastAsia="Batang" w:hAnsi="Arial" w:cs="Arial"/>
                  <w:sz w:val="20"/>
                  <w:szCs w:val="20"/>
                  <w:lang w:val="nl-NL"/>
                </w:rPr>
                <w:t xml:space="preserve">Aanduiding </w:t>
              </w:r>
            </w:ins>
            <w:ins w:id="379" w:author="Arjan Kloosterboer" w:date="2018-05-23T17:56:00Z">
              <w:r w:rsidR="00892D78" w:rsidRPr="00892D78">
                <w:rPr>
                  <w:rFonts w:ascii="Arial" w:eastAsia="Batang" w:hAnsi="Arial" w:cs="Arial"/>
                  <w:sz w:val="20"/>
                  <w:szCs w:val="20"/>
                  <w:lang w:val="nl-NL"/>
                </w:rPr>
                <w:t>aanschrijving</w:t>
              </w:r>
            </w:ins>
          </w:p>
          <w:p w14:paraId="1639F741" w14:textId="5631CBC9" w:rsidR="003641CC" w:rsidRPr="00FA2642" w:rsidRDefault="003641CC" w:rsidP="00FA2642">
            <w:pPr>
              <w:tabs>
                <w:tab w:val="left" w:pos="84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Aanhef aanschrijving</w:t>
            </w:r>
          </w:p>
          <w:p w14:paraId="48CF347B" w14:textId="56BE867C" w:rsidR="003641CC" w:rsidRPr="00FA2642" w:rsidRDefault="003641CC" w:rsidP="00FA2642">
            <w:pPr>
              <w:tabs>
                <w:tab w:val="left" w:pos="84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Voorletters aanschrijving</w:t>
            </w:r>
          </w:p>
          <w:p w14:paraId="501D318B" w14:textId="663A30D1" w:rsidR="003641CC" w:rsidRPr="00FA2642" w:rsidRDefault="003641CC" w:rsidP="00FA2642">
            <w:pPr>
              <w:tabs>
                <w:tab w:val="left" w:pos="84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Voornamen aanschrijving</w:t>
            </w:r>
          </w:p>
          <w:p w14:paraId="0B0279B1" w14:textId="616F9FBC" w:rsidR="003641CC" w:rsidRDefault="003641CC" w:rsidP="00FA2642">
            <w:pPr>
              <w:tabs>
                <w:tab w:val="left" w:pos="847"/>
                <w:tab w:val="left" w:pos="5167"/>
              </w:tabs>
              <w:spacing w:after="0"/>
              <w:rPr>
                <w:ins w:id="380" w:author="Arjan Kloosterboer" w:date="2017-08-08T13:53:00Z"/>
                <w:rFonts w:ascii="Arial" w:eastAsia="Batang" w:hAnsi="Arial" w:cs="Arial"/>
                <w:sz w:val="20"/>
                <w:szCs w:val="20"/>
                <w:lang w:val="nl-NL"/>
              </w:rPr>
            </w:pPr>
            <w:r w:rsidRPr="00FA2642">
              <w:rPr>
                <w:rFonts w:ascii="Arial" w:eastAsia="Batang" w:hAnsi="Arial" w:cs="Arial"/>
                <w:sz w:val="20"/>
                <w:szCs w:val="20"/>
                <w:lang w:val="nl-NL"/>
              </w:rPr>
              <w:tab/>
              <w:t xml:space="preserve">   Geslachtsnaam aanschrijving</w:t>
            </w:r>
          </w:p>
          <w:p w14:paraId="44DAA9A5" w14:textId="51B366E3" w:rsidR="009E690B" w:rsidRDefault="009E690B" w:rsidP="00E01D4A">
            <w:pPr>
              <w:tabs>
                <w:tab w:val="left" w:pos="847"/>
                <w:tab w:val="left" w:pos="5167"/>
              </w:tabs>
              <w:spacing w:after="0"/>
              <w:rPr>
                <w:ins w:id="381" w:author="Arjan Kloosterboer" w:date="2017-08-08T13:54:00Z"/>
                <w:rFonts w:ascii="Arial" w:eastAsia="Batang" w:hAnsi="Arial" w:cs="Arial"/>
                <w:sz w:val="20"/>
                <w:szCs w:val="20"/>
                <w:lang w:val="nl-NL"/>
              </w:rPr>
            </w:pPr>
            <w:ins w:id="382" w:author="Arjan Kloosterboer" w:date="2017-08-08T13:53:00Z">
              <w:r>
                <w:rPr>
                  <w:rFonts w:ascii="Arial" w:eastAsia="Batang" w:hAnsi="Arial" w:cs="Arial"/>
                  <w:sz w:val="20"/>
                  <w:szCs w:val="20"/>
                  <w:lang w:val="nl-NL"/>
                </w:rPr>
                <w:tab/>
                <w:t xml:space="preserve">   Voorvoegsel naamgebruik</w:t>
              </w:r>
            </w:ins>
          </w:p>
          <w:p w14:paraId="5A47E22F" w14:textId="2DEAEC46" w:rsidR="009E690B" w:rsidRPr="00FA2642" w:rsidRDefault="009E690B" w:rsidP="00FA2642">
            <w:pPr>
              <w:tabs>
                <w:tab w:val="left" w:pos="847"/>
                <w:tab w:val="left" w:pos="5167"/>
              </w:tabs>
              <w:spacing w:after="0"/>
              <w:rPr>
                <w:rFonts w:ascii="Arial" w:eastAsia="Batang" w:hAnsi="Arial" w:cs="Arial"/>
                <w:sz w:val="20"/>
                <w:szCs w:val="20"/>
                <w:lang w:val="nl-NL"/>
              </w:rPr>
            </w:pPr>
            <w:ins w:id="383" w:author="Arjan Kloosterboer" w:date="2017-08-08T13:54:00Z">
              <w:r>
                <w:rPr>
                  <w:rFonts w:ascii="Arial" w:eastAsia="Batang" w:hAnsi="Arial" w:cs="Arial"/>
                  <w:sz w:val="20"/>
                  <w:szCs w:val="20"/>
                  <w:lang w:val="nl-NL"/>
                </w:rPr>
                <w:tab/>
                <w:t xml:space="preserve">   Aanhef </w:t>
              </w:r>
            </w:ins>
            <w:ins w:id="384" w:author="Arjan Kloosterboer" w:date="2018-05-23T17:56:00Z">
              <w:r w:rsidR="00892D78" w:rsidRPr="00892D78">
                <w:rPr>
                  <w:rFonts w:ascii="Arial" w:eastAsia="Batang" w:hAnsi="Arial" w:cs="Arial"/>
                  <w:sz w:val="20"/>
                  <w:szCs w:val="20"/>
                  <w:lang w:val="nl-NL"/>
                </w:rPr>
                <w:t>aanschrijving</w:t>
              </w:r>
            </w:ins>
          </w:p>
          <w:p w14:paraId="790326C2" w14:textId="721C709B" w:rsidR="003641CC" w:rsidRPr="00FA2642" w:rsidRDefault="003641CC" w:rsidP="00FA2642">
            <w:pPr>
              <w:tabs>
                <w:tab w:val="left" w:pos="667"/>
                <w:tab w:val="left" w:pos="5167"/>
              </w:tabs>
              <w:spacing w:after="0"/>
              <w:rPr>
                <w:rFonts w:ascii="Arial" w:hAnsi="Arial" w:cs="Arial"/>
                <w:sz w:val="20"/>
                <w:szCs w:val="20"/>
                <w:lang w:val="nl-NL"/>
              </w:rPr>
            </w:pPr>
            <w:r w:rsidRPr="00FA2642">
              <w:rPr>
                <w:rFonts w:ascii="Arial" w:hAnsi="Arial" w:cs="Arial"/>
                <w:sz w:val="20"/>
                <w:szCs w:val="20"/>
                <w:lang w:val="nl-NL"/>
              </w:rPr>
              <w:tab/>
            </w:r>
            <w:ins w:id="385" w:author="Arjan Kloosterboer" w:date="2017-08-08T13:54:00Z">
              <w:r w:rsidR="009E690B">
                <w:rPr>
                  <w:rFonts w:ascii="Arial" w:hAnsi="Arial" w:cs="Arial"/>
                  <w:sz w:val="20"/>
                  <w:szCs w:val="20"/>
                  <w:lang w:val="nl-NL"/>
                </w:rPr>
                <w:t>/</w:t>
              </w:r>
            </w:ins>
            <w:r w:rsidRPr="00FA2642">
              <w:rPr>
                <w:rFonts w:ascii="Arial" w:hAnsi="Arial" w:cs="Arial"/>
                <w:sz w:val="20"/>
                <w:szCs w:val="20"/>
                <w:lang w:val="nl-NL"/>
              </w:rPr>
              <w:t>Overlijdensdatum</w:t>
            </w:r>
          </w:p>
          <w:p w14:paraId="08F2C7CE" w14:textId="2BEAD82E" w:rsidR="00FA2642" w:rsidRPr="00FA2642" w:rsidRDefault="003641CC" w:rsidP="00FA2642">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r>
            <w:ins w:id="386" w:author="Arjan Kloosterboer" w:date="2017-08-08T13:54:00Z">
              <w:r w:rsidR="009E690B">
                <w:rPr>
                  <w:rFonts w:ascii="Arial" w:eastAsia="Batang" w:hAnsi="Arial" w:cs="Arial"/>
                  <w:sz w:val="20"/>
                  <w:szCs w:val="20"/>
                  <w:lang w:val="nl-NL"/>
                </w:rPr>
                <w:t>/</w:t>
              </w:r>
            </w:ins>
            <w:r w:rsidR="00FA2642">
              <w:rPr>
                <w:rFonts w:ascii="Arial" w:eastAsia="Batang" w:hAnsi="Arial" w:cs="Arial"/>
                <w:sz w:val="20"/>
                <w:szCs w:val="20"/>
                <w:lang w:val="nl-NL"/>
              </w:rPr>
              <w:t>C</w:t>
            </w:r>
            <w:r w:rsidRPr="00FA2642">
              <w:rPr>
                <w:rFonts w:ascii="Arial" w:eastAsia="Batang" w:hAnsi="Arial" w:cs="Arial"/>
                <w:sz w:val="20"/>
                <w:szCs w:val="20"/>
                <w:lang w:val="nl-NL"/>
              </w:rPr>
              <w:t>orrespondentieadres</w:t>
            </w:r>
          </w:p>
          <w:p w14:paraId="30EAF7AA" w14:textId="6B7A80C4" w:rsidR="003641CC" w:rsidRPr="00FA2642" w:rsidRDefault="003641CC" w:rsidP="00FA2642">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Huisnummer</w:t>
            </w:r>
          </w:p>
          <w:p w14:paraId="412BF592" w14:textId="318D3032" w:rsidR="003641CC" w:rsidRPr="00FA2642" w:rsidRDefault="003641CC" w:rsidP="00FA2642">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Huisletter </w:t>
            </w:r>
          </w:p>
          <w:p w14:paraId="4E78C073" w14:textId="3B1FD4CA" w:rsidR="003641CC" w:rsidRPr="00FA2642" w:rsidRDefault="003641CC" w:rsidP="00FA2642">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Huisnummertoevoeging</w:t>
            </w:r>
          </w:p>
          <w:p w14:paraId="097BD086" w14:textId="4350039C" w:rsidR="003641CC" w:rsidRPr="00FA2642" w:rsidRDefault="003641CC" w:rsidP="00FA2642">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Naam openbare ruimte</w:t>
            </w:r>
          </w:p>
          <w:p w14:paraId="6DFB68DD" w14:textId="4C3E88AD" w:rsidR="003641CC" w:rsidRPr="00FA2642" w:rsidRDefault="003641CC" w:rsidP="00FA2642">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Straatnaam</w:t>
            </w:r>
          </w:p>
          <w:p w14:paraId="60F2CB5D" w14:textId="1B02DF97" w:rsidR="003641CC" w:rsidRPr="00FA2642" w:rsidRDefault="003641CC" w:rsidP="00FA2642">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Postcode</w:t>
            </w:r>
          </w:p>
          <w:p w14:paraId="5D7089F9" w14:textId="72DA6B6C" w:rsidR="003641CC" w:rsidRPr="00FA2642" w:rsidRDefault="003641CC" w:rsidP="00FA2642">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Woonplaatsnaam</w:t>
            </w:r>
          </w:p>
          <w:p w14:paraId="4169F178" w14:textId="4650ED52" w:rsidR="003641CC" w:rsidRPr="00FA2642" w:rsidRDefault="003641CC" w:rsidP="00FA2642">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Postadres</w:t>
            </w:r>
          </w:p>
          <w:p w14:paraId="18616489" w14:textId="77777777" w:rsidR="003641CC" w:rsidRPr="00FA2642" w:rsidRDefault="003641CC" w:rsidP="00FA2642">
            <w:pPr>
              <w:tabs>
                <w:tab w:val="left" w:pos="84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Postadrestype</w:t>
            </w:r>
          </w:p>
          <w:p w14:paraId="6B5A8A5F" w14:textId="77777777" w:rsidR="003641CC" w:rsidRPr="00FA2642" w:rsidRDefault="003641CC" w:rsidP="00FA2642">
            <w:pPr>
              <w:tabs>
                <w:tab w:val="left" w:pos="84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Postbus- of antwoordnummer</w:t>
            </w:r>
          </w:p>
          <w:p w14:paraId="0B7B5DF8" w14:textId="77777777" w:rsidR="003641CC" w:rsidRPr="00FA2642" w:rsidRDefault="003641CC" w:rsidP="00FA2642">
            <w:pPr>
              <w:tabs>
                <w:tab w:val="left" w:pos="84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Postadres postcode</w:t>
            </w:r>
          </w:p>
          <w:p w14:paraId="16D0A586" w14:textId="3EA77151" w:rsidR="003641CC" w:rsidRPr="00FA2642" w:rsidRDefault="003641CC" w:rsidP="00FA2642">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Woonplaatsnaam</w:t>
            </w:r>
          </w:p>
          <w:p w14:paraId="5D6AC285" w14:textId="4ADC2A0F" w:rsidR="003641CC" w:rsidRPr="00FA2642" w:rsidRDefault="003641CC" w:rsidP="00FA2642">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Verblijf buitenland</w:t>
            </w:r>
          </w:p>
          <w:p w14:paraId="63B55509" w14:textId="77777777" w:rsidR="003641CC" w:rsidRPr="00FA2642" w:rsidRDefault="003641CC" w:rsidP="00FA2642">
            <w:pPr>
              <w:tabs>
                <w:tab w:val="left" w:pos="84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Adres buitenland 1</w:t>
            </w:r>
          </w:p>
          <w:p w14:paraId="3E8C299D" w14:textId="77777777" w:rsidR="003641CC" w:rsidRPr="00FA2642" w:rsidRDefault="003641CC" w:rsidP="00FA2642">
            <w:pPr>
              <w:tabs>
                <w:tab w:val="left" w:pos="84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Adres buitenland 2</w:t>
            </w:r>
          </w:p>
          <w:p w14:paraId="222542BB" w14:textId="77777777" w:rsidR="003641CC" w:rsidRPr="00FA2642" w:rsidRDefault="003641CC" w:rsidP="00FA2642">
            <w:pPr>
              <w:tabs>
                <w:tab w:val="left" w:pos="84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Adres buitenland 3</w:t>
            </w:r>
          </w:p>
          <w:p w14:paraId="0A7DB97B" w14:textId="07B9056B" w:rsidR="003641CC" w:rsidRPr="00FA2642" w:rsidRDefault="003641CC" w:rsidP="00FA2642">
            <w:pPr>
              <w:tabs>
                <w:tab w:val="left" w:pos="84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r>
            <w:r w:rsidR="00FA2642">
              <w:rPr>
                <w:rFonts w:ascii="Arial" w:eastAsia="Batang" w:hAnsi="Arial" w:cs="Arial"/>
                <w:sz w:val="20"/>
                <w:szCs w:val="20"/>
                <w:lang w:val="nl-NL"/>
              </w:rPr>
              <w:t xml:space="preserve"> </w:t>
            </w:r>
            <w:r w:rsidRPr="00FA2642">
              <w:rPr>
                <w:rFonts w:ascii="Arial" w:eastAsia="Batang" w:hAnsi="Arial" w:cs="Arial"/>
                <w:sz w:val="20"/>
                <w:szCs w:val="20"/>
                <w:lang w:val="nl-NL"/>
              </w:rPr>
              <w:t xml:space="preserve">   Land</w:t>
            </w:r>
            <w:del w:id="387" w:author="Arjan Kloosterboer" w:date="2017-08-08T13:56:00Z">
              <w:r w:rsidRPr="00FA2642" w:rsidDel="009E690B">
                <w:rPr>
                  <w:rFonts w:ascii="Arial" w:eastAsia="Batang" w:hAnsi="Arial" w:cs="Arial"/>
                  <w:sz w:val="20"/>
                  <w:szCs w:val="20"/>
                  <w:lang w:val="nl-NL"/>
                </w:rPr>
                <w:delText>naam</w:delText>
              </w:r>
            </w:del>
          </w:p>
          <w:p w14:paraId="14416A58" w14:textId="42C6C7C2" w:rsidR="003641CC" w:rsidRPr="00FA2642" w:rsidRDefault="003641CC" w:rsidP="00FA2642">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Telefoonnummer</w:t>
            </w:r>
          </w:p>
          <w:p w14:paraId="2C997076" w14:textId="6A24C3B2" w:rsidR="003641CC" w:rsidRPr="00FA2642" w:rsidRDefault="003641CC" w:rsidP="00FA2642">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Fax-nummer</w:t>
            </w:r>
          </w:p>
          <w:p w14:paraId="157C2514" w14:textId="6ABD437C" w:rsidR="003641CC" w:rsidRPr="00FA2642" w:rsidRDefault="003641CC" w:rsidP="00FA2642">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Emailadres</w:t>
            </w:r>
          </w:p>
          <w:p w14:paraId="56A72B4F" w14:textId="2B552AF8" w:rsidR="003641CC" w:rsidRDefault="003641CC" w:rsidP="00FA2642">
            <w:pPr>
              <w:tabs>
                <w:tab w:val="left" w:pos="667"/>
                <w:tab w:val="left" w:pos="5167"/>
              </w:tabs>
              <w:spacing w:after="0"/>
              <w:rPr>
                <w:ins w:id="388" w:author="Arjan Kloosterboer" w:date="2017-08-08T13:57:00Z"/>
                <w:rFonts w:ascii="Arial" w:eastAsia="Batang" w:hAnsi="Arial" w:cs="Arial"/>
                <w:sz w:val="20"/>
                <w:szCs w:val="20"/>
                <w:lang w:val="nl-NL"/>
              </w:rPr>
            </w:pPr>
            <w:r w:rsidRPr="00FA2642">
              <w:rPr>
                <w:rFonts w:ascii="Arial" w:eastAsia="Batang" w:hAnsi="Arial" w:cs="Arial"/>
                <w:sz w:val="20"/>
                <w:szCs w:val="20"/>
                <w:lang w:val="nl-NL"/>
              </w:rPr>
              <w:tab/>
            </w:r>
            <w:del w:id="389" w:author="Arjan Kloosterboer" w:date="2017-08-08T13:57:00Z">
              <w:r w:rsidRPr="00FA2642" w:rsidDel="009E690B">
                <w:rPr>
                  <w:rFonts w:ascii="Arial" w:eastAsia="Batang" w:hAnsi="Arial" w:cs="Arial"/>
                  <w:sz w:val="20"/>
                  <w:szCs w:val="20"/>
                  <w:lang w:val="nl-NL"/>
                </w:rPr>
                <w:delText>Bank/giror</w:delText>
              </w:r>
            </w:del>
            <w:ins w:id="390" w:author="Arjan Kloosterboer" w:date="2017-08-08T13:57:00Z">
              <w:r w:rsidR="009E690B">
                <w:rPr>
                  <w:rFonts w:ascii="Arial" w:eastAsia="Batang" w:hAnsi="Arial" w:cs="Arial"/>
                  <w:sz w:val="20"/>
                  <w:szCs w:val="20"/>
                  <w:lang w:val="nl-NL"/>
                </w:rPr>
                <w:t>R</w:t>
              </w:r>
            </w:ins>
            <w:r w:rsidRPr="00FA2642">
              <w:rPr>
                <w:rFonts w:ascii="Arial" w:eastAsia="Batang" w:hAnsi="Arial" w:cs="Arial"/>
                <w:sz w:val="20"/>
                <w:szCs w:val="20"/>
                <w:lang w:val="nl-NL"/>
              </w:rPr>
              <w:t>ekeningnummer</w:t>
            </w:r>
          </w:p>
          <w:p w14:paraId="7D5E3EBC" w14:textId="36745506" w:rsidR="009E690B" w:rsidRDefault="009E690B" w:rsidP="00FA2642">
            <w:pPr>
              <w:tabs>
                <w:tab w:val="left" w:pos="667"/>
                <w:tab w:val="left" w:pos="5167"/>
              </w:tabs>
              <w:spacing w:after="0"/>
              <w:rPr>
                <w:ins w:id="391" w:author="Arjan Kloosterboer" w:date="2017-08-08T13:57:00Z"/>
                <w:rFonts w:ascii="Arial" w:eastAsia="Batang" w:hAnsi="Arial" w:cs="Arial"/>
                <w:sz w:val="20"/>
                <w:szCs w:val="20"/>
                <w:lang w:val="nl-NL"/>
              </w:rPr>
            </w:pPr>
            <w:ins w:id="392" w:author="Arjan Kloosterboer" w:date="2017-08-08T13:57:00Z">
              <w:r>
                <w:rPr>
                  <w:rFonts w:ascii="Arial" w:eastAsia="Batang" w:hAnsi="Arial" w:cs="Arial"/>
                  <w:sz w:val="20"/>
                  <w:szCs w:val="20"/>
                  <w:lang w:val="nl-NL"/>
                </w:rPr>
                <w:tab/>
                <w:t xml:space="preserve">   IBA</w:t>
              </w:r>
            </w:ins>
            <w:ins w:id="393" w:author="Arjan Kloosterboer" w:date="2017-08-08T13:58:00Z">
              <w:r>
                <w:rPr>
                  <w:rFonts w:ascii="Arial" w:eastAsia="Batang" w:hAnsi="Arial" w:cs="Arial"/>
                  <w:sz w:val="20"/>
                  <w:szCs w:val="20"/>
                  <w:lang w:val="nl-NL"/>
                </w:rPr>
                <w:t>N</w:t>
              </w:r>
            </w:ins>
          </w:p>
          <w:p w14:paraId="1343626C" w14:textId="700B7B05" w:rsidR="009E690B" w:rsidRPr="00FA2642" w:rsidRDefault="009E690B" w:rsidP="00FA2642">
            <w:pPr>
              <w:tabs>
                <w:tab w:val="left" w:pos="667"/>
                <w:tab w:val="left" w:pos="5167"/>
              </w:tabs>
              <w:spacing w:after="0"/>
              <w:rPr>
                <w:rFonts w:ascii="Arial" w:eastAsia="Batang" w:hAnsi="Arial" w:cs="Arial"/>
                <w:sz w:val="20"/>
                <w:szCs w:val="20"/>
                <w:lang w:val="nl-NL"/>
              </w:rPr>
            </w:pPr>
            <w:ins w:id="394" w:author="Arjan Kloosterboer" w:date="2017-08-08T13:58:00Z">
              <w:r>
                <w:rPr>
                  <w:rFonts w:ascii="Arial" w:eastAsia="Batang" w:hAnsi="Arial" w:cs="Arial"/>
                  <w:sz w:val="20"/>
                  <w:szCs w:val="20"/>
                  <w:lang w:val="nl-NL"/>
                </w:rPr>
                <w:tab/>
                <w:t xml:space="preserve">   BIC</w:t>
              </w:r>
            </w:ins>
          </w:p>
          <w:p w14:paraId="663554A2" w14:textId="0DC9E580" w:rsidR="003641CC" w:rsidRPr="00FA2642" w:rsidRDefault="003641CC" w:rsidP="00FA2642">
            <w:pPr>
              <w:tabs>
                <w:tab w:val="left" w:pos="667"/>
                <w:tab w:val="left" w:pos="5167"/>
              </w:tabs>
              <w:spacing w:after="0"/>
              <w:rPr>
                <w:rFonts w:ascii="Arial" w:eastAsia="Batang" w:hAnsi="Arial" w:cs="Arial"/>
                <w:sz w:val="20"/>
                <w:szCs w:val="20"/>
              </w:rPr>
            </w:pPr>
            <w:r w:rsidRPr="00FA2642">
              <w:rPr>
                <w:rFonts w:ascii="Arial" w:eastAsia="Batang" w:hAnsi="Arial" w:cs="Arial"/>
                <w:sz w:val="20"/>
                <w:szCs w:val="20"/>
                <w:lang w:val="nl-NL"/>
              </w:rPr>
              <w:lastRenderedPageBreak/>
              <w:tab/>
            </w:r>
            <w:del w:id="395" w:author="Arjan Kloosterboer" w:date="2017-08-08T13:57:00Z">
              <w:r w:rsidRPr="00FA2642" w:rsidDel="009E690B">
                <w:rPr>
                  <w:rFonts w:ascii="Arial" w:eastAsia="Batang" w:hAnsi="Arial" w:cs="Arial"/>
                  <w:sz w:val="20"/>
                  <w:szCs w:val="20"/>
                </w:rPr>
                <w:delText>Subjecttypering</w:delText>
              </w:r>
            </w:del>
          </w:p>
        </w:tc>
      </w:tr>
      <w:tr w:rsidR="00F95ED0" w14:paraId="2675BF7D" w14:textId="1AB1FE57" w:rsidTr="00F95ED0">
        <w:tc>
          <w:tcPr>
            <w:tcW w:w="2573" w:type="dxa"/>
            <w:shd w:val="clear" w:color="auto" w:fill="auto"/>
          </w:tcPr>
          <w:p w14:paraId="6E2F9B00" w14:textId="25CF4D87" w:rsidR="00F95ED0" w:rsidRPr="00FA2642" w:rsidRDefault="00F95ED0" w:rsidP="00F95ED0">
            <w:pPr>
              <w:snapToGrid w:val="0"/>
              <w:spacing w:after="0"/>
              <w:rPr>
                <w:rFonts w:ascii="Arial" w:eastAsia="Batang" w:hAnsi="Arial" w:cs="Arial"/>
                <w:b/>
                <w:sz w:val="20"/>
                <w:szCs w:val="20"/>
              </w:rPr>
            </w:pPr>
            <w:r w:rsidRPr="00CD23CE">
              <w:rPr>
                <w:rFonts w:ascii="Arial" w:eastAsia="Times New Roman" w:hAnsi="Arial" w:cs="Arial"/>
                <w:b/>
                <w:bCs/>
                <w:color w:val="000000"/>
                <w:sz w:val="20"/>
                <w:szCs w:val="20"/>
              </w:rPr>
              <w:lastRenderedPageBreak/>
              <w:t>Overzicht relaties</w:t>
            </w:r>
          </w:p>
        </w:tc>
        <w:tc>
          <w:tcPr>
            <w:tcW w:w="6355" w:type="dxa"/>
            <w:shd w:val="clear" w:color="auto" w:fill="auto"/>
          </w:tcPr>
          <w:p w14:paraId="335A337B" w14:textId="1CDDF4B5" w:rsidR="00F95ED0" w:rsidRPr="00FA2642" w:rsidRDefault="00F95ED0" w:rsidP="00F95ED0">
            <w:pPr>
              <w:tabs>
                <w:tab w:val="left" w:pos="667"/>
                <w:tab w:val="left" w:pos="5167"/>
              </w:tabs>
              <w:snapToGrid w:val="0"/>
              <w:spacing w:after="0"/>
              <w:rPr>
                <w:rFonts w:ascii="Arial" w:eastAsia="Batang" w:hAnsi="Arial" w:cs="Arial"/>
                <w:i/>
                <w:sz w:val="20"/>
                <w:szCs w:val="20"/>
                <w:lang w:val="nl-NL"/>
              </w:rPr>
            </w:pPr>
            <w:r w:rsidRPr="00CD23CE">
              <w:rPr>
                <w:rFonts w:ascii="Arial" w:eastAsia="Times New Roman" w:hAnsi="Arial" w:cs="Arial"/>
                <w:i/>
                <w:iCs/>
                <w:color w:val="000000"/>
                <w:sz w:val="20"/>
                <w:szCs w:val="20"/>
              </w:rPr>
              <w:t>Relatienaam incl. gerelateerd type</w:t>
            </w:r>
          </w:p>
        </w:tc>
      </w:tr>
      <w:tr w:rsidR="00F95ED0" w:rsidRPr="00F866E7" w14:paraId="290F735C" w14:textId="77777777" w:rsidTr="00F95ED0">
        <w:tc>
          <w:tcPr>
            <w:tcW w:w="2573" w:type="dxa"/>
            <w:shd w:val="clear" w:color="auto" w:fill="auto"/>
          </w:tcPr>
          <w:p w14:paraId="7484F6AA" w14:textId="77777777" w:rsidR="00F95ED0" w:rsidRPr="00CD23CE" w:rsidRDefault="00F95ED0" w:rsidP="00F95ED0">
            <w:pPr>
              <w:snapToGrid w:val="0"/>
              <w:spacing w:after="0"/>
              <w:rPr>
                <w:rFonts w:ascii="Arial" w:eastAsia="Times New Roman" w:hAnsi="Arial" w:cs="Arial"/>
                <w:b/>
                <w:bCs/>
                <w:color w:val="000000"/>
                <w:sz w:val="20"/>
                <w:szCs w:val="20"/>
              </w:rPr>
            </w:pPr>
          </w:p>
        </w:tc>
        <w:tc>
          <w:tcPr>
            <w:tcW w:w="6355" w:type="dxa"/>
            <w:shd w:val="clear" w:color="auto" w:fill="auto"/>
          </w:tcPr>
          <w:p w14:paraId="2BF7CF6B" w14:textId="51C535E2" w:rsidR="00F95ED0" w:rsidRPr="00F95ED0" w:rsidRDefault="00F95ED0" w:rsidP="00F95ED0">
            <w:pPr>
              <w:tabs>
                <w:tab w:val="left" w:pos="667"/>
                <w:tab w:val="left" w:pos="5167"/>
              </w:tabs>
              <w:snapToGrid w:val="0"/>
              <w:spacing w:after="0"/>
              <w:rPr>
                <w:rFonts w:ascii="Arial" w:eastAsia="Times New Roman" w:hAnsi="Arial" w:cs="Arial"/>
                <w:i/>
                <w:iCs/>
                <w:color w:val="000000"/>
                <w:sz w:val="20"/>
                <w:szCs w:val="20"/>
                <w:lang w:val="nl-NL"/>
              </w:rPr>
            </w:pPr>
            <w:r w:rsidRPr="00F95ED0">
              <w:rPr>
                <w:rFonts w:ascii="Arial" w:eastAsia="Times New Roman" w:hAnsi="Arial" w:cs="Arial"/>
                <w:color w:val="000000"/>
                <w:sz w:val="20"/>
                <w:szCs w:val="20"/>
                <w:lang w:val="nl-NL"/>
              </w:rPr>
              <w:t xml:space="preserve">BETROKKENE is </w:t>
            </w:r>
            <w:del w:id="396" w:author="Arjan Kloosterboer" w:date="2017-09-21T11:34:00Z">
              <w:r w:rsidRPr="00F95ED0" w:rsidDel="00AE1A11">
                <w:rPr>
                  <w:rFonts w:ascii="Arial" w:eastAsia="Times New Roman" w:hAnsi="Arial" w:cs="Arial"/>
                  <w:color w:val="000000"/>
                  <w:sz w:val="20"/>
                  <w:szCs w:val="20"/>
                  <w:lang w:val="nl-NL"/>
                </w:rPr>
                <w:delText xml:space="preserve">een </w:delText>
              </w:r>
            </w:del>
            <w:r w:rsidRPr="00F95ED0">
              <w:rPr>
                <w:rFonts w:ascii="Arial" w:eastAsia="Times New Roman" w:hAnsi="Arial" w:cs="Arial"/>
                <w:color w:val="000000"/>
                <w:sz w:val="20"/>
                <w:szCs w:val="20"/>
                <w:lang w:val="nl-NL"/>
              </w:rPr>
              <w:t>NATUURLIJK PERSOON</w:t>
            </w:r>
          </w:p>
        </w:tc>
      </w:tr>
      <w:tr w:rsidR="00F95ED0" w:rsidRPr="00AE1A91" w14:paraId="7122DAA3" w14:textId="77777777" w:rsidTr="00F95ED0">
        <w:tc>
          <w:tcPr>
            <w:tcW w:w="2573" w:type="dxa"/>
            <w:shd w:val="clear" w:color="auto" w:fill="auto"/>
          </w:tcPr>
          <w:p w14:paraId="5EFF4388" w14:textId="77777777" w:rsidR="00F95ED0" w:rsidRPr="00F95ED0" w:rsidRDefault="00F95ED0" w:rsidP="00F95ED0">
            <w:pPr>
              <w:snapToGrid w:val="0"/>
              <w:spacing w:after="0"/>
              <w:rPr>
                <w:rFonts w:ascii="Arial" w:eastAsia="Times New Roman" w:hAnsi="Arial" w:cs="Arial"/>
                <w:b/>
                <w:bCs/>
                <w:color w:val="000000"/>
                <w:sz w:val="20"/>
                <w:szCs w:val="20"/>
                <w:lang w:val="nl-NL"/>
              </w:rPr>
            </w:pPr>
          </w:p>
        </w:tc>
        <w:tc>
          <w:tcPr>
            <w:tcW w:w="6355" w:type="dxa"/>
            <w:shd w:val="clear" w:color="auto" w:fill="auto"/>
          </w:tcPr>
          <w:p w14:paraId="01CEAF2C" w14:textId="55CF76F5" w:rsidR="00F95ED0" w:rsidRPr="00F95ED0" w:rsidRDefault="00F95ED0" w:rsidP="00F95ED0">
            <w:pPr>
              <w:widowControl w:val="0"/>
              <w:autoSpaceDE w:val="0"/>
              <w:autoSpaceDN w:val="0"/>
              <w:adjustRightInd w:val="0"/>
              <w:spacing w:after="0" w:line="240" w:lineRule="auto"/>
              <w:rPr>
                <w:rFonts w:ascii="Arial" w:eastAsia="Times New Roman" w:hAnsi="Arial" w:cs="Arial"/>
                <w:color w:val="000000"/>
                <w:sz w:val="20"/>
                <w:szCs w:val="20"/>
                <w:lang w:val="nl-NL"/>
              </w:rPr>
            </w:pPr>
            <w:ins w:id="397" w:author="Arjan Kloosterboer" w:date="2017-08-08T14:03:00Z">
              <w:r w:rsidRPr="009E690B">
                <w:rPr>
                  <w:rFonts w:ascii="Arial" w:hAnsi="Arial" w:cs="Arial"/>
                  <w:sz w:val="20"/>
                  <w:szCs w:val="20"/>
                  <w:lang w:val="en-AU"/>
                </w:rPr>
                <w:fldChar w:fldCharType="begin" w:fldLock="1"/>
              </w:r>
              <w:r w:rsidRPr="009E690B">
                <w:rPr>
                  <w:rFonts w:ascii="Arial" w:hAnsi="Arial" w:cs="Arial"/>
                  <w:sz w:val="20"/>
                  <w:szCs w:val="20"/>
                  <w:lang w:val="nl-NL"/>
                </w:rPr>
                <w:instrText xml:space="preserve">MERGEFIELD </w:instrText>
              </w:r>
              <w:r w:rsidRPr="009E690B">
                <w:rPr>
                  <w:rFonts w:ascii="Arial" w:hAnsi="Arial" w:cs="Arial"/>
                  <w:color w:val="0F0F0F"/>
                  <w:sz w:val="20"/>
                  <w:szCs w:val="20"/>
                  <w:lang w:val="nl-NL"/>
                </w:rPr>
                <w:instrText>Element.Name</w:instrText>
              </w:r>
              <w:r w:rsidRPr="009E690B">
                <w:rPr>
                  <w:rFonts w:ascii="Arial" w:hAnsi="Arial" w:cs="Arial"/>
                  <w:sz w:val="20"/>
                  <w:szCs w:val="20"/>
                  <w:lang w:val="en-AU"/>
                </w:rPr>
                <w:fldChar w:fldCharType="separate"/>
              </w:r>
              <w:r w:rsidRPr="009E690B">
                <w:rPr>
                  <w:rFonts w:ascii="Arial" w:hAnsi="Arial" w:cs="Arial"/>
                  <w:color w:val="0F0F0F"/>
                  <w:sz w:val="20"/>
                  <w:szCs w:val="20"/>
                  <w:lang w:val="nl-NL"/>
                </w:rPr>
                <w:t>KLANTCONTACT</w:t>
              </w:r>
              <w:r w:rsidRPr="009E690B">
                <w:rPr>
                  <w:rFonts w:ascii="Arial" w:hAnsi="Arial" w:cs="Arial"/>
                  <w:sz w:val="20"/>
                  <w:szCs w:val="20"/>
                  <w:lang w:val="en-AU"/>
                </w:rPr>
                <w:fldChar w:fldCharType="end"/>
              </w:r>
              <w:r w:rsidRPr="009E690B">
                <w:rPr>
                  <w:rFonts w:ascii="Arial" w:hAnsi="Arial" w:cs="Arial"/>
                  <w:color w:val="0F0F0F"/>
                  <w:sz w:val="20"/>
                  <w:szCs w:val="20"/>
                  <w:lang w:val="nl-NL"/>
                </w:rPr>
                <w:t xml:space="preserve">  [</w:t>
              </w:r>
              <w:r w:rsidRPr="009E690B">
                <w:rPr>
                  <w:rFonts w:ascii="Arial" w:hAnsi="Arial" w:cs="Arial"/>
                  <w:color w:val="0F0F0F"/>
                  <w:sz w:val="20"/>
                  <w:szCs w:val="20"/>
                </w:rPr>
                <w:fldChar w:fldCharType="begin" w:fldLock="1"/>
              </w:r>
              <w:r w:rsidRPr="009E690B">
                <w:rPr>
                  <w:rFonts w:ascii="Arial" w:hAnsi="Arial" w:cs="Arial"/>
                  <w:color w:val="0F0F0F"/>
                  <w:sz w:val="20"/>
                  <w:szCs w:val="20"/>
                  <w:lang w:val="nl-NL"/>
                </w:rPr>
                <w:instrText>MERGEFIELD ConnSource.Cardinality</w:instrText>
              </w:r>
              <w:r w:rsidRPr="009E690B">
                <w:rPr>
                  <w:rFonts w:ascii="Arial" w:hAnsi="Arial" w:cs="Arial"/>
                  <w:color w:val="0F0F0F"/>
                  <w:sz w:val="20"/>
                  <w:szCs w:val="20"/>
                </w:rPr>
                <w:fldChar w:fldCharType="separate"/>
              </w:r>
              <w:r w:rsidRPr="009E690B">
                <w:rPr>
                  <w:rFonts w:ascii="Arial" w:hAnsi="Arial" w:cs="Arial"/>
                  <w:color w:val="0F0F0F"/>
                  <w:sz w:val="20"/>
                  <w:szCs w:val="20"/>
                  <w:lang w:val="nl-NL"/>
                </w:rPr>
                <w:t>0..*</w:t>
              </w:r>
              <w:r w:rsidRPr="009E690B">
                <w:rPr>
                  <w:rFonts w:ascii="Arial" w:hAnsi="Arial" w:cs="Arial"/>
                  <w:color w:val="0F0F0F"/>
                  <w:sz w:val="20"/>
                  <w:szCs w:val="20"/>
                </w:rPr>
                <w:fldChar w:fldCharType="end"/>
              </w:r>
              <w:r w:rsidRPr="009E690B">
                <w:rPr>
                  <w:rFonts w:ascii="Arial" w:hAnsi="Arial" w:cs="Arial"/>
                  <w:color w:val="0F0F0F"/>
                  <w:sz w:val="20"/>
                  <w:szCs w:val="20"/>
                  <w:lang w:val="nl-NL"/>
                </w:rPr>
                <w:t>]</w:t>
              </w:r>
              <w:r>
                <w:rPr>
                  <w:rFonts w:ascii="Arial" w:hAnsi="Arial" w:cs="Arial"/>
                  <w:color w:val="0F0F0F"/>
                  <w:sz w:val="20"/>
                  <w:szCs w:val="20"/>
                  <w:lang w:val="nl-NL"/>
                </w:rPr>
                <w:t xml:space="preserve"> </w:t>
              </w:r>
              <w:r w:rsidRPr="009E690B">
                <w:rPr>
                  <w:rFonts w:ascii="Arial" w:hAnsi="Arial" w:cs="Arial"/>
                  <w:color w:val="0F0F0F"/>
                  <w:sz w:val="20"/>
                  <w:szCs w:val="20"/>
                </w:rPr>
                <w:fldChar w:fldCharType="begin" w:fldLock="1"/>
              </w:r>
              <w:r w:rsidRPr="009E690B">
                <w:rPr>
                  <w:rFonts w:ascii="Arial" w:hAnsi="Arial" w:cs="Arial"/>
                  <w:color w:val="0F0F0F"/>
                  <w:sz w:val="20"/>
                  <w:szCs w:val="20"/>
                  <w:lang w:val="nl-NL"/>
                </w:rPr>
                <w:instrText>MERGEFIELD Connector.Name</w:instrText>
              </w:r>
              <w:r w:rsidRPr="009E690B">
                <w:rPr>
                  <w:rFonts w:ascii="Arial" w:hAnsi="Arial" w:cs="Arial"/>
                  <w:color w:val="0F0F0F"/>
                  <w:sz w:val="20"/>
                  <w:szCs w:val="20"/>
                </w:rPr>
                <w:fldChar w:fldCharType="separate"/>
              </w:r>
              <w:r w:rsidRPr="009E690B">
                <w:rPr>
                  <w:rFonts w:ascii="Arial" w:hAnsi="Arial" w:cs="Arial"/>
                  <w:color w:val="0F0F0F"/>
                  <w:sz w:val="20"/>
                  <w:szCs w:val="20"/>
                  <w:lang w:val="nl-NL"/>
                </w:rPr>
                <w:t>heeft plaatsgevonden met</w:t>
              </w:r>
              <w:r w:rsidRPr="009E690B">
                <w:rPr>
                  <w:rFonts w:ascii="Arial" w:hAnsi="Arial" w:cs="Arial"/>
                  <w:color w:val="0F0F0F"/>
                  <w:sz w:val="20"/>
                  <w:szCs w:val="20"/>
                </w:rPr>
                <w:fldChar w:fldCharType="end"/>
              </w:r>
              <w:r w:rsidRPr="00F95ED0">
                <w:rPr>
                  <w:rFonts w:ascii="Arial" w:hAnsi="Arial" w:cs="Arial"/>
                  <w:color w:val="0F0F0F"/>
                  <w:sz w:val="20"/>
                  <w:szCs w:val="20"/>
                  <w:lang w:val="nl-NL"/>
                </w:rPr>
                <w:t xml:space="preserve"> </w:t>
              </w:r>
              <w:r w:rsidRPr="009E690B">
                <w:rPr>
                  <w:rFonts w:ascii="Arial" w:hAnsi="Arial" w:cs="Arial"/>
                  <w:color w:val="0F0F0F"/>
                  <w:sz w:val="20"/>
                  <w:szCs w:val="20"/>
                </w:rPr>
                <w:fldChar w:fldCharType="begin" w:fldLock="1"/>
              </w:r>
              <w:r w:rsidRPr="009E690B">
                <w:rPr>
                  <w:rFonts w:ascii="Arial" w:hAnsi="Arial" w:cs="Arial"/>
                  <w:color w:val="0F0F0F"/>
                  <w:sz w:val="20"/>
                  <w:szCs w:val="20"/>
                  <w:lang w:val="nl-NL"/>
                </w:rPr>
                <w:instrText>MERGEFIELD Element.Name</w:instrText>
              </w:r>
              <w:r w:rsidRPr="009E690B">
                <w:rPr>
                  <w:rFonts w:ascii="Arial" w:hAnsi="Arial" w:cs="Arial"/>
                  <w:color w:val="0F0F0F"/>
                  <w:sz w:val="20"/>
                  <w:szCs w:val="20"/>
                </w:rPr>
                <w:fldChar w:fldCharType="separate"/>
              </w:r>
              <w:r w:rsidRPr="009E690B">
                <w:rPr>
                  <w:rFonts w:ascii="Arial" w:hAnsi="Arial" w:cs="Arial"/>
                  <w:color w:val="0F0F0F"/>
                  <w:sz w:val="20"/>
                  <w:szCs w:val="20"/>
                  <w:lang w:val="nl-NL"/>
                </w:rPr>
                <w:t>NATUURLIJK PERSOON</w:t>
              </w:r>
              <w:r w:rsidRPr="009E690B">
                <w:rPr>
                  <w:rFonts w:ascii="Arial" w:hAnsi="Arial" w:cs="Arial"/>
                  <w:color w:val="0F0F0F"/>
                  <w:sz w:val="20"/>
                  <w:szCs w:val="20"/>
                </w:rPr>
                <w:fldChar w:fldCharType="end"/>
              </w:r>
              <w:r w:rsidRPr="009E690B">
                <w:rPr>
                  <w:rFonts w:ascii="Arial" w:hAnsi="Arial" w:cs="Arial"/>
                  <w:color w:val="0F0F0F"/>
                  <w:sz w:val="20"/>
                  <w:szCs w:val="20"/>
                  <w:lang w:val="nl-NL"/>
                </w:rPr>
                <w:t xml:space="preserve">  [</w:t>
              </w:r>
              <w:r w:rsidRPr="009E690B">
                <w:rPr>
                  <w:rFonts w:ascii="Arial" w:hAnsi="Arial" w:cs="Arial"/>
                  <w:color w:val="0F0F0F"/>
                  <w:sz w:val="20"/>
                  <w:szCs w:val="20"/>
                </w:rPr>
                <w:fldChar w:fldCharType="begin" w:fldLock="1"/>
              </w:r>
              <w:r w:rsidRPr="009E690B">
                <w:rPr>
                  <w:rFonts w:ascii="Arial" w:hAnsi="Arial" w:cs="Arial"/>
                  <w:color w:val="0F0F0F"/>
                  <w:sz w:val="20"/>
                  <w:szCs w:val="20"/>
                  <w:lang w:val="nl-NL"/>
                </w:rPr>
                <w:instrText>MERGEFIELD ConnTarget.Cardinality</w:instrText>
              </w:r>
              <w:r w:rsidRPr="009E690B">
                <w:rPr>
                  <w:rFonts w:ascii="Arial" w:hAnsi="Arial" w:cs="Arial"/>
                  <w:color w:val="0F0F0F"/>
                  <w:sz w:val="20"/>
                  <w:szCs w:val="20"/>
                </w:rPr>
                <w:fldChar w:fldCharType="separate"/>
              </w:r>
              <w:r w:rsidRPr="009E690B">
                <w:rPr>
                  <w:rFonts w:ascii="Arial" w:hAnsi="Arial" w:cs="Arial"/>
                  <w:color w:val="0F0F0F"/>
                  <w:sz w:val="20"/>
                  <w:szCs w:val="20"/>
                  <w:lang w:val="nl-NL"/>
                </w:rPr>
                <w:t>0..1</w:t>
              </w:r>
              <w:r w:rsidRPr="009E690B">
                <w:rPr>
                  <w:rFonts w:ascii="Arial" w:hAnsi="Arial" w:cs="Arial"/>
                  <w:color w:val="0F0F0F"/>
                  <w:sz w:val="20"/>
                  <w:szCs w:val="20"/>
                </w:rPr>
                <w:fldChar w:fldCharType="end"/>
              </w:r>
              <w:r w:rsidRPr="009E690B">
                <w:rPr>
                  <w:rFonts w:ascii="Arial" w:hAnsi="Arial" w:cs="Arial"/>
                  <w:color w:val="0F0F0F"/>
                  <w:sz w:val="20"/>
                  <w:szCs w:val="20"/>
                  <w:lang w:val="nl-NL"/>
                </w:rPr>
                <w:t>]</w:t>
              </w:r>
            </w:ins>
          </w:p>
        </w:tc>
      </w:tr>
    </w:tbl>
    <w:p w14:paraId="3C26A7EC" w14:textId="77777777" w:rsidR="003641CC" w:rsidRPr="009E690B" w:rsidRDefault="003641CC" w:rsidP="00CF1953">
      <w:pPr>
        <w:rPr>
          <w:lang w:val="nl-NL"/>
        </w:rPr>
      </w:pPr>
    </w:p>
    <w:p w14:paraId="44E3087C" w14:textId="047C830F" w:rsidR="003641CC" w:rsidRPr="003641CC" w:rsidRDefault="003641CC" w:rsidP="003641CC">
      <w:pPr>
        <w:pStyle w:val="Kop3"/>
      </w:pPr>
      <w:bookmarkStart w:id="398" w:name="_Toc517094686"/>
      <w:r w:rsidRPr="003641CC">
        <w:t>NIET-NATUURLIJK PERSOON</w:t>
      </w:r>
      <w:bookmarkEnd w:id="398"/>
    </w:p>
    <w:p w14:paraId="3CDCB140" w14:textId="01E1E945" w:rsidR="00996E37" w:rsidRDefault="00996E37" w:rsidP="00996E37">
      <w:pPr>
        <w:spacing w:after="0"/>
        <w:rPr>
          <w:lang w:val="nl-NL"/>
        </w:rPr>
      </w:pPr>
      <w:r>
        <w:rPr>
          <w:lang w:val="nl-NL"/>
        </w:rPr>
        <w:t>De gegevens van een NIET-NATUURLIJK PERSOON zijn overgenomen uit het RSGB van NIET-NATUURLIJK PERSOON, de specialisaties INGESCHREVEN NIET-NATUURLIJK PERSOON en ANDER NIET-NATUURLIJK PERSOON en bijbehorende relatiesoorten. V.w.b. de volgende gegevens(groepen) is de modellering vereenvoudigd en is sprake van zgn. afgeleide gegevens:</w:t>
      </w:r>
    </w:p>
    <w:p w14:paraId="2DC4694D" w14:textId="6E66FF21" w:rsidR="00996E37" w:rsidRDefault="00996E37" w:rsidP="00996E37">
      <w:pPr>
        <w:pStyle w:val="Lijstalinea"/>
        <w:numPr>
          <w:ilvl w:val="0"/>
          <w:numId w:val="33"/>
        </w:numPr>
        <w:rPr>
          <w:lang w:val="nl-NL"/>
        </w:rPr>
      </w:pPr>
      <w:r>
        <w:rPr>
          <w:lang w:val="nl-NL"/>
        </w:rPr>
        <w:t xml:space="preserve">Bezoekadres: is in het RSGB gemodelleerd d.m.v. relatiesoorten naar andere objecttypen (zoals ADRESSEERBAAR OBJECTAANDUIDING) en is hier ‘platgeslagen’ naar een gegevensgroeptype. </w:t>
      </w:r>
    </w:p>
    <w:p w14:paraId="37BC977D" w14:textId="44C62D53" w:rsidR="003641CC" w:rsidRDefault="00996E37" w:rsidP="00CF1953">
      <w:pPr>
        <w:pStyle w:val="Lijstalinea"/>
        <w:numPr>
          <w:ilvl w:val="0"/>
          <w:numId w:val="33"/>
        </w:numPr>
        <w:rPr>
          <w:lang w:val="nl-NL"/>
        </w:rPr>
      </w:pPr>
      <w:r>
        <w:rPr>
          <w:lang w:val="nl-NL"/>
        </w:rPr>
        <w:t>Correspondentieadres: analoog.</w:t>
      </w:r>
    </w:p>
    <w:p w14:paraId="01C5B43B" w14:textId="210A479C" w:rsidR="00996E37" w:rsidRPr="00996E37" w:rsidRDefault="00996E37" w:rsidP="00996E37">
      <w:pPr>
        <w:rPr>
          <w:lang w:val="nl-NL"/>
        </w:rPr>
      </w:pPr>
      <w:r>
        <w:rPr>
          <w:lang w:val="nl-NL"/>
        </w:rPr>
        <w:t xml:space="preserve">Verder is de identificatie van de INGESCHREVEN NIET-NATUURLIJK PERSOON gewijzigd in het RSIN (was: NNP-ID) en is de attribuutsoort ‘Verkorte naam’ toegevoegd. </w:t>
      </w:r>
    </w:p>
    <w:tbl>
      <w:tblPr>
        <w:tblW w:w="0" w:type="auto"/>
        <w:tblLayout w:type="fixed"/>
        <w:tblCellMar>
          <w:top w:w="113" w:type="dxa"/>
        </w:tblCellMar>
        <w:tblLook w:val="0000" w:firstRow="0" w:lastRow="0" w:firstColumn="0" w:lastColumn="0" w:noHBand="0" w:noVBand="0"/>
      </w:tblPr>
      <w:tblGrid>
        <w:gridCol w:w="2573"/>
        <w:gridCol w:w="6355"/>
      </w:tblGrid>
      <w:tr w:rsidR="00796C3B" w14:paraId="6FE96837" w14:textId="77777777" w:rsidTr="00796C3B">
        <w:trPr>
          <w:cantSplit/>
        </w:trPr>
        <w:tc>
          <w:tcPr>
            <w:tcW w:w="2573" w:type="dxa"/>
            <w:shd w:val="clear" w:color="auto" w:fill="auto"/>
          </w:tcPr>
          <w:p w14:paraId="489D75E0" w14:textId="77777777" w:rsidR="00796C3B" w:rsidRPr="00796C3B" w:rsidRDefault="00796C3B" w:rsidP="00796C3B">
            <w:pPr>
              <w:snapToGrid w:val="0"/>
              <w:spacing w:after="0"/>
              <w:rPr>
                <w:rFonts w:ascii="Arial" w:eastAsia="Batang" w:hAnsi="Arial" w:cs="Arial"/>
                <w:b/>
                <w:sz w:val="20"/>
                <w:szCs w:val="20"/>
              </w:rPr>
            </w:pPr>
            <w:r w:rsidRPr="00796C3B">
              <w:rPr>
                <w:rFonts w:ascii="Arial" w:eastAsia="Batang" w:hAnsi="Arial" w:cs="Arial"/>
                <w:b/>
                <w:sz w:val="20"/>
                <w:szCs w:val="20"/>
              </w:rPr>
              <w:t>Naam objecttype</w:t>
            </w:r>
          </w:p>
        </w:tc>
        <w:tc>
          <w:tcPr>
            <w:tcW w:w="6355" w:type="dxa"/>
            <w:shd w:val="clear" w:color="auto" w:fill="auto"/>
          </w:tcPr>
          <w:p w14:paraId="5BC000BE" w14:textId="77777777" w:rsidR="00796C3B" w:rsidRPr="00796C3B" w:rsidRDefault="00796C3B" w:rsidP="00796C3B">
            <w:pPr>
              <w:tabs>
                <w:tab w:val="left" w:pos="947"/>
                <w:tab w:val="left" w:pos="3927"/>
              </w:tabs>
              <w:snapToGrid w:val="0"/>
              <w:spacing w:after="0"/>
              <w:rPr>
                <w:rFonts w:ascii="Arial" w:eastAsia="Batang" w:hAnsi="Arial" w:cs="Arial"/>
                <w:sz w:val="20"/>
                <w:szCs w:val="20"/>
              </w:rPr>
            </w:pPr>
            <w:r w:rsidRPr="00796C3B">
              <w:rPr>
                <w:rFonts w:ascii="Arial" w:eastAsia="Batang" w:hAnsi="Arial" w:cs="Arial"/>
                <w:sz w:val="20"/>
                <w:szCs w:val="20"/>
              </w:rPr>
              <w:t>NIET-NATUURLIJK PERSOON</w:t>
            </w:r>
          </w:p>
        </w:tc>
      </w:tr>
      <w:tr w:rsidR="00796C3B" w14:paraId="2297AB94" w14:textId="77777777" w:rsidTr="00796C3B">
        <w:trPr>
          <w:cantSplit/>
        </w:trPr>
        <w:tc>
          <w:tcPr>
            <w:tcW w:w="2573" w:type="dxa"/>
            <w:shd w:val="clear" w:color="auto" w:fill="auto"/>
          </w:tcPr>
          <w:p w14:paraId="684FF519" w14:textId="77777777" w:rsidR="00796C3B" w:rsidRPr="00796C3B" w:rsidRDefault="00796C3B" w:rsidP="00796C3B">
            <w:pPr>
              <w:snapToGrid w:val="0"/>
              <w:spacing w:after="0"/>
              <w:rPr>
                <w:rFonts w:ascii="Arial" w:eastAsia="Batang" w:hAnsi="Arial" w:cs="Arial"/>
                <w:b/>
                <w:sz w:val="20"/>
                <w:szCs w:val="20"/>
              </w:rPr>
            </w:pPr>
            <w:r w:rsidRPr="00796C3B">
              <w:rPr>
                <w:rFonts w:ascii="Arial" w:eastAsia="Batang" w:hAnsi="Arial" w:cs="Arial"/>
                <w:b/>
                <w:sz w:val="20"/>
                <w:szCs w:val="20"/>
              </w:rPr>
              <w:t>Herkomst objecttype</w:t>
            </w:r>
          </w:p>
        </w:tc>
        <w:tc>
          <w:tcPr>
            <w:tcW w:w="6355" w:type="dxa"/>
            <w:shd w:val="clear" w:color="auto" w:fill="auto"/>
          </w:tcPr>
          <w:p w14:paraId="5E7AA84E" w14:textId="77777777" w:rsidR="00796C3B" w:rsidRPr="00796C3B" w:rsidRDefault="00796C3B" w:rsidP="00796C3B">
            <w:pPr>
              <w:tabs>
                <w:tab w:val="left" w:pos="947"/>
                <w:tab w:val="left" w:pos="3927"/>
              </w:tabs>
              <w:snapToGrid w:val="0"/>
              <w:spacing w:after="0"/>
              <w:rPr>
                <w:rFonts w:ascii="Arial" w:eastAsia="Batang" w:hAnsi="Arial" w:cs="Arial"/>
                <w:sz w:val="20"/>
                <w:szCs w:val="20"/>
              </w:rPr>
            </w:pPr>
            <w:r w:rsidRPr="00796C3B">
              <w:rPr>
                <w:rFonts w:ascii="Arial" w:eastAsia="Batang" w:hAnsi="Arial" w:cs="Arial"/>
                <w:sz w:val="20"/>
                <w:szCs w:val="20"/>
              </w:rPr>
              <w:t>RSGB</w:t>
            </w:r>
          </w:p>
        </w:tc>
      </w:tr>
      <w:tr w:rsidR="00796C3B" w:rsidRPr="00AE1A91" w14:paraId="627B7337" w14:textId="77777777" w:rsidTr="00796C3B">
        <w:trPr>
          <w:cantSplit/>
        </w:trPr>
        <w:tc>
          <w:tcPr>
            <w:tcW w:w="2573" w:type="dxa"/>
            <w:shd w:val="clear" w:color="auto" w:fill="auto"/>
          </w:tcPr>
          <w:p w14:paraId="2F9E0E2E" w14:textId="77777777" w:rsidR="00796C3B" w:rsidRPr="00796C3B" w:rsidRDefault="00796C3B" w:rsidP="00796C3B">
            <w:pPr>
              <w:snapToGrid w:val="0"/>
              <w:spacing w:after="0"/>
              <w:rPr>
                <w:rFonts w:ascii="Arial" w:eastAsia="Batang" w:hAnsi="Arial" w:cs="Arial"/>
                <w:b/>
                <w:sz w:val="20"/>
                <w:szCs w:val="20"/>
              </w:rPr>
            </w:pPr>
            <w:r w:rsidRPr="00796C3B">
              <w:rPr>
                <w:rFonts w:ascii="Arial" w:eastAsia="Batang" w:hAnsi="Arial" w:cs="Arial"/>
                <w:b/>
                <w:sz w:val="20"/>
                <w:szCs w:val="20"/>
              </w:rPr>
              <w:t>Toelichting objecttype</w:t>
            </w:r>
          </w:p>
        </w:tc>
        <w:tc>
          <w:tcPr>
            <w:tcW w:w="6355" w:type="dxa"/>
            <w:shd w:val="clear" w:color="auto" w:fill="auto"/>
          </w:tcPr>
          <w:p w14:paraId="433B4273" w14:textId="28CF0A71" w:rsidR="0003275C" w:rsidRPr="0003275C" w:rsidRDefault="00796C3B" w:rsidP="0003275C">
            <w:pPr>
              <w:tabs>
                <w:tab w:val="left" w:pos="947"/>
                <w:tab w:val="left" w:pos="3927"/>
              </w:tabs>
              <w:snapToGrid w:val="0"/>
              <w:spacing w:after="0"/>
              <w:rPr>
                <w:ins w:id="399" w:author="Arjan Kloosterboer" w:date="2017-08-08T16:41:00Z"/>
                <w:rFonts w:ascii="Arial" w:eastAsia="Batang" w:hAnsi="Arial" w:cs="Arial"/>
                <w:sz w:val="20"/>
                <w:szCs w:val="20"/>
                <w:lang w:val="nl-NL"/>
              </w:rPr>
            </w:pPr>
            <w:del w:id="400" w:author="Arjan Kloosterboer" w:date="2017-08-08T16:39:00Z">
              <w:r w:rsidRPr="00796C3B" w:rsidDel="0003275C">
                <w:rPr>
                  <w:rFonts w:ascii="Arial" w:eastAsia="Batang" w:hAnsi="Arial" w:cs="Arial"/>
                  <w:sz w:val="20"/>
                  <w:szCs w:val="20"/>
                  <w:lang w:val="nl-NL"/>
                </w:rPr>
                <w:delText>Hieronder benoemen we</w:delText>
              </w:r>
            </w:del>
            <w:ins w:id="401" w:author="Arjan Kloosterboer" w:date="2017-08-08T16:39:00Z">
              <w:r w:rsidR="0003275C">
                <w:rPr>
                  <w:rFonts w:ascii="Arial" w:eastAsia="Batang" w:hAnsi="Arial" w:cs="Arial"/>
                  <w:sz w:val="20"/>
                  <w:szCs w:val="20"/>
                  <w:lang w:val="nl-NL"/>
                </w:rPr>
                <w:t>Betreft</w:t>
              </w:r>
            </w:ins>
            <w:r w:rsidRPr="00796C3B">
              <w:rPr>
                <w:rFonts w:ascii="Arial" w:eastAsia="Batang" w:hAnsi="Arial" w:cs="Arial"/>
                <w:sz w:val="20"/>
                <w:szCs w:val="20"/>
                <w:lang w:val="nl-NL"/>
              </w:rPr>
              <w:t xml:space="preserve"> de aan het RSGB ontleende gegevens van een NIET-NATUURLIJK PERSOON </w:t>
            </w:r>
            <w:ins w:id="402" w:author="Arjan Kloosterboer" w:date="2017-08-08T16:41:00Z">
              <w:r w:rsidR="0003275C">
                <w:rPr>
                  <w:rFonts w:ascii="Arial" w:eastAsia="Batang" w:hAnsi="Arial" w:cs="Arial"/>
                  <w:sz w:val="20"/>
                  <w:szCs w:val="20"/>
                  <w:lang w:val="nl-NL"/>
                </w:rPr>
                <w:t xml:space="preserve">(en de specialisaties daarvan) </w:t>
              </w:r>
            </w:ins>
            <w:r w:rsidRPr="00796C3B">
              <w:rPr>
                <w:rFonts w:ascii="Arial" w:eastAsia="Batang" w:hAnsi="Arial" w:cs="Arial"/>
                <w:sz w:val="20"/>
                <w:szCs w:val="20"/>
                <w:lang w:val="nl-NL"/>
              </w:rPr>
              <w:t xml:space="preserve">die in het RGBZ gebruikt worden. </w:t>
            </w:r>
            <w:r w:rsidRPr="0003275C">
              <w:rPr>
                <w:rFonts w:ascii="Arial" w:eastAsia="Batang" w:hAnsi="Arial" w:cs="Arial"/>
                <w:sz w:val="20"/>
                <w:szCs w:val="20"/>
                <w:lang w:val="nl-NL"/>
              </w:rPr>
              <w:t>Zie voor de specificaties van deze gegevens het RSGB.</w:t>
            </w:r>
            <w:ins w:id="403" w:author="Arjan Kloosterboer" w:date="2017-08-08T16:41:00Z">
              <w:r w:rsidR="0003275C" w:rsidRPr="0003275C">
                <w:rPr>
                  <w:lang w:val="nl-NL"/>
                </w:rPr>
                <w:t xml:space="preserve"> </w:t>
              </w:r>
            </w:ins>
          </w:p>
          <w:p w14:paraId="537105F3" w14:textId="77777777" w:rsidR="0003275C" w:rsidRPr="0003275C" w:rsidRDefault="0003275C" w:rsidP="0003275C">
            <w:pPr>
              <w:tabs>
                <w:tab w:val="left" w:pos="947"/>
                <w:tab w:val="left" w:pos="3927"/>
              </w:tabs>
              <w:snapToGrid w:val="0"/>
              <w:spacing w:after="0"/>
              <w:rPr>
                <w:ins w:id="404" w:author="Arjan Kloosterboer" w:date="2017-08-08T16:41:00Z"/>
                <w:rFonts w:ascii="Arial" w:eastAsia="Batang" w:hAnsi="Arial" w:cs="Arial"/>
                <w:sz w:val="20"/>
                <w:szCs w:val="20"/>
                <w:lang w:val="nl-NL"/>
              </w:rPr>
            </w:pPr>
            <w:ins w:id="405" w:author="Arjan Kloosterboer" w:date="2017-08-08T16:41:00Z">
              <w:r w:rsidRPr="0003275C">
                <w:rPr>
                  <w:rFonts w:ascii="Arial" w:eastAsia="Batang" w:hAnsi="Arial" w:cs="Arial"/>
                  <w:sz w:val="20"/>
                  <w:szCs w:val="20"/>
                  <w:lang w:val="nl-NL"/>
                </w:rPr>
                <w:t>De unieke aanduiding hangt af van het soort niet-natuurlijk persoon:</w:t>
              </w:r>
            </w:ins>
          </w:p>
          <w:p w14:paraId="31FE22C1" w14:textId="77777777" w:rsidR="0003275C" w:rsidRPr="0003275C" w:rsidRDefault="0003275C" w:rsidP="0003275C">
            <w:pPr>
              <w:tabs>
                <w:tab w:val="left" w:pos="947"/>
                <w:tab w:val="left" w:pos="3927"/>
              </w:tabs>
              <w:snapToGrid w:val="0"/>
              <w:spacing w:after="0"/>
              <w:rPr>
                <w:ins w:id="406" w:author="Arjan Kloosterboer" w:date="2017-08-08T16:41:00Z"/>
                <w:rFonts w:ascii="Arial" w:eastAsia="Batang" w:hAnsi="Arial" w:cs="Arial"/>
                <w:sz w:val="20"/>
                <w:szCs w:val="20"/>
                <w:lang w:val="nl-NL"/>
              </w:rPr>
            </w:pPr>
            <w:ins w:id="407" w:author="Arjan Kloosterboer" w:date="2017-08-08T16:41:00Z">
              <w:r w:rsidRPr="0003275C">
                <w:rPr>
                  <w:rFonts w:ascii="Arial" w:eastAsia="Batang" w:hAnsi="Arial" w:cs="Arial"/>
                  <w:sz w:val="20"/>
                  <w:szCs w:val="20"/>
                  <w:lang w:val="nl-NL"/>
                </w:rPr>
                <w:t>- indien het een Ingeschreven niet natuurlijk persoon betreft dan is dat het RSIN;</w:t>
              </w:r>
            </w:ins>
          </w:p>
          <w:p w14:paraId="5D92C424" w14:textId="7D881A08" w:rsidR="00796C3B" w:rsidRPr="0003275C" w:rsidRDefault="0003275C" w:rsidP="0003275C">
            <w:pPr>
              <w:tabs>
                <w:tab w:val="left" w:pos="947"/>
                <w:tab w:val="left" w:pos="3927"/>
              </w:tabs>
              <w:snapToGrid w:val="0"/>
              <w:spacing w:after="0"/>
              <w:rPr>
                <w:rFonts w:ascii="Arial" w:eastAsia="Batang" w:hAnsi="Arial" w:cs="Arial"/>
                <w:sz w:val="20"/>
                <w:szCs w:val="20"/>
                <w:lang w:val="nl-NL"/>
              </w:rPr>
            </w:pPr>
            <w:ins w:id="408" w:author="Arjan Kloosterboer" w:date="2017-08-08T16:41:00Z">
              <w:r w:rsidRPr="0003275C">
                <w:rPr>
                  <w:rFonts w:ascii="Arial" w:eastAsia="Batang" w:hAnsi="Arial" w:cs="Arial"/>
                  <w:sz w:val="20"/>
                  <w:szCs w:val="20"/>
                  <w:lang w:val="nl-NL"/>
                </w:rPr>
                <w:t>- indien het een Ander natuurlijk persoon betreft, dan is dat het Nummer ander niet-natuurlijk persoon.</w:t>
              </w:r>
            </w:ins>
          </w:p>
        </w:tc>
      </w:tr>
      <w:tr w:rsidR="00796C3B" w14:paraId="1139A54B" w14:textId="77777777" w:rsidTr="00796C3B">
        <w:tc>
          <w:tcPr>
            <w:tcW w:w="2573" w:type="dxa"/>
            <w:shd w:val="clear" w:color="auto" w:fill="auto"/>
          </w:tcPr>
          <w:p w14:paraId="34FFF287" w14:textId="77777777" w:rsidR="00796C3B" w:rsidRPr="00796C3B" w:rsidRDefault="00796C3B" w:rsidP="00796C3B">
            <w:pPr>
              <w:snapToGrid w:val="0"/>
              <w:spacing w:after="0"/>
              <w:rPr>
                <w:rFonts w:ascii="Arial" w:eastAsia="Batang" w:hAnsi="Arial" w:cs="Arial"/>
                <w:b/>
                <w:sz w:val="20"/>
                <w:szCs w:val="20"/>
              </w:rPr>
            </w:pPr>
            <w:r w:rsidRPr="00796C3B">
              <w:rPr>
                <w:rFonts w:ascii="Arial" w:eastAsia="Batang" w:hAnsi="Arial" w:cs="Arial"/>
                <w:b/>
                <w:sz w:val="20"/>
                <w:szCs w:val="20"/>
              </w:rPr>
              <w:t>Overzicht attributen</w:t>
            </w:r>
          </w:p>
        </w:tc>
        <w:tc>
          <w:tcPr>
            <w:tcW w:w="6355" w:type="dxa"/>
            <w:shd w:val="clear" w:color="auto" w:fill="auto"/>
          </w:tcPr>
          <w:p w14:paraId="5A07EDF2" w14:textId="77777777" w:rsidR="00796C3B" w:rsidRPr="00796C3B" w:rsidRDefault="00796C3B" w:rsidP="00796C3B">
            <w:pPr>
              <w:tabs>
                <w:tab w:val="left" w:pos="667"/>
                <w:tab w:val="left" w:pos="5167"/>
              </w:tabs>
              <w:snapToGrid w:val="0"/>
              <w:spacing w:after="0"/>
              <w:rPr>
                <w:rFonts w:ascii="Arial" w:eastAsia="Batang" w:hAnsi="Arial" w:cs="Arial"/>
                <w:i/>
                <w:sz w:val="20"/>
                <w:szCs w:val="20"/>
                <w:lang w:val="nl-NL"/>
              </w:rPr>
            </w:pPr>
            <w:r w:rsidRPr="00796C3B">
              <w:rPr>
                <w:rFonts w:ascii="Arial" w:eastAsia="Batang" w:hAnsi="Arial" w:cs="Arial"/>
                <w:i/>
                <w:sz w:val="20"/>
                <w:szCs w:val="20"/>
                <w:lang w:val="nl-NL"/>
              </w:rPr>
              <w:t>Code</w:t>
            </w:r>
            <w:r w:rsidRPr="00796C3B">
              <w:rPr>
                <w:rFonts w:ascii="Arial" w:eastAsia="Batang" w:hAnsi="Arial" w:cs="Arial"/>
                <w:i/>
                <w:sz w:val="20"/>
                <w:szCs w:val="20"/>
                <w:lang w:val="nl-NL"/>
              </w:rPr>
              <w:tab/>
              <w:t>Gegevensnaam</w:t>
            </w:r>
            <w:r w:rsidRPr="00796C3B">
              <w:rPr>
                <w:rFonts w:ascii="Arial" w:eastAsia="Batang" w:hAnsi="Arial" w:cs="Arial"/>
                <w:i/>
                <w:sz w:val="20"/>
                <w:szCs w:val="20"/>
                <w:lang w:val="nl-NL"/>
              </w:rPr>
              <w:tab/>
              <w:t>Herkomst</w:t>
            </w:r>
          </w:p>
          <w:p w14:paraId="7D4052FF" w14:textId="7EFAEA6A" w:rsidR="00796C3B" w:rsidRPr="00796C3B" w:rsidRDefault="00796C3B" w:rsidP="00796C3B">
            <w:pPr>
              <w:tabs>
                <w:tab w:val="left" w:pos="66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ab/>
            </w:r>
            <w:del w:id="409" w:author="Arjan Kloosterboer" w:date="2017-08-08T16:33:00Z">
              <w:r w:rsidRPr="00796C3B" w:rsidDel="0003275C">
                <w:rPr>
                  <w:rFonts w:ascii="Arial" w:eastAsia="Batang" w:hAnsi="Arial" w:cs="Arial"/>
                  <w:sz w:val="20"/>
                  <w:szCs w:val="20"/>
                  <w:lang w:val="nl-NL"/>
                </w:rPr>
                <w:delText>NNP-ID</w:delText>
              </w:r>
            </w:del>
            <w:ins w:id="410" w:author="Arjan Kloosterboer" w:date="2017-08-08T16:33:00Z">
              <w:r w:rsidR="0003275C">
                <w:rPr>
                  <w:rFonts w:ascii="Arial" w:eastAsia="Batang" w:hAnsi="Arial" w:cs="Arial"/>
                  <w:sz w:val="20"/>
                  <w:szCs w:val="20"/>
                  <w:lang w:val="nl-NL"/>
                </w:rPr>
                <w:t>RSIN</w:t>
              </w:r>
            </w:ins>
          </w:p>
          <w:p w14:paraId="1A5CF844" w14:textId="0819742D" w:rsidR="00796C3B" w:rsidRPr="00796C3B" w:rsidRDefault="00796C3B" w:rsidP="00796C3B">
            <w:pPr>
              <w:tabs>
                <w:tab w:val="left" w:pos="66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ab/>
              <w:t>Nummer</w:t>
            </w:r>
            <w:r>
              <w:rPr>
                <w:rFonts w:ascii="Arial" w:eastAsia="Batang" w:hAnsi="Arial" w:cs="Arial"/>
                <w:sz w:val="20"/>
                <w:szCs w:val="20"/>
                <w:lang w:val="nl-NL"/>
              </w:rPr>
              <w:t xml:space="preserve"> </w:t>
            </w:r>
            <w:r w:rsidRPr="00796C3B">
              <w:rPr>
                <w:rFonts w:ascii="Arial" w:eastAsia="Batang" w:hAnsi="Arial" w:cs="Arial"/>
                <w:sz w:val="20"/>
                <w:szCs w:val="20"/>
                <w:lang w:val="nl-NL"/>
              </w:rPr>
              <w:t xml:space="preserve">ander </w:t>
            </w:r>
            <w:del w:id="411" w:author="Arjan Kloosterboer" w:date="2017-08-08T16:33:00Z">
              <w:r w:rsidRPr="00796C3B" w:rsidDel="002F0B39">
                <w:rPr>
                  <w:rFonts w:ascii="Arial" w:eastAsia="Batang" w:hAnsi="Arial" w:cs="Arial"/>
                  <w:sz w:val="20"/>
                  <w:szCs w:val="20"/>
                  <w:lang w:val="nl-NL"/>
                </w:rPr>
                <w:delText xml:space="preserve">buitenlands </w:delText>
              </w:r>
            </w:del>
            <w:r w:rsidRPr="00796C3B">
              <w:rPr>
                <w:rFonts w:ascii="Arial" w:eastAsia="Batang" w:hAnsi="Arial" w:cs="Arial"/>
                <w:sz w:val="20"/>
                <w:szCs w:val="20"/>
                <w:lang w:val="nl-NL"/>
              </w:rPr>
              <w:t>niet-natuurlijk persoon</w:t>
            </w:r>
          </w:p>
          <w:p w14:paraId="7BAD11AE" w14:textId="77777777" w:rsidR="00796C3B" w:rsidRPr="00796C3B" w:rsidRDefault="00796C3B" w:rsidP="00796C3B">
            <w:pPr>
              <w:tabs>
                <w:tab w:val="left" w:pos="66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ab/>
              <w:t>(Statutaire) Naam</w:t>
            </w:r>
          </w:p>
          <w:p w14:paraId="398C3D44" w14:textId="77777777" w:rsidR="00796C3B" w:rsidRPr="00796C3B" w:rsidRDefault="00796C3B" w:rsidP="00796C3B">
            <w:pPr>
              <w:tabs>
                <w:tab w:val="left" w:pos="66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ab/>
              <w:t>Datum aanvang</w:t>
            </w:r>
          </w:p>
          <w:p w14:paraId="541739AF" w14:textId="7AC9CA34" w:rsidR="00796C3B" w:rsidRDefault="00796C3B" w:rsidP="00796C3B">
            <w:pPr>
              <w:tabs>
                <w:tab w:val="left" w:pos="667"/>
                <w:tab w:val="left" w:pos="5167"/>
              </w:tabs>
              <w:spacing w:after="0"/>
              <w:rPr>
                <w:ins w:id="412" w:author="Arjan Kloosterboer" w:date="2017-08-08T16:33:00Z"/>
                <w:rFonts w:ascii="Arial" w:eastAsia="Batang" w:hAnsi="Arial" w:cs="Arial"/>
                <w:sz w:val="20"/>
                <w:szCs w:val="20"/>
                <w:lang w:val="nl-NL"/>
              </w:rPr>
            </w:pPr>
            <w:r w:rsidRPr="00796C3B">
              <w:rPr>
                <w:rFonts w:ascii="Arial" w:eastAsia="Batang" w:hAnsi="Arial" w:cs="Arial"/>
                <w:sz w:val="20"/>
                <w:szCs w:val="20"/>
                <w:lang w:val="nl-NL"/>
              </w:rPr>
              <w:tab/>
              <w:t xml:space="preserve">Datum beëindiging </w:t>
            </w:r>
          </w:p>
          <w:p w14:paraId="2A5F19EA" w14:textId="44864972" w:rsidR="0003275C" w:rsidRDefault="0003275C" w:rsidP="00796C3B">
            <w:pPr>
              <w:tabs>
                <w:tab w:val="left" w:pos="667"/>
                <w:tab w:val="left" w:pos="5167"/>
              </w:tabs>
              <w:spacing w:after="0"/>
              <w:rPr>
                <w:ins w:id="413" w:author="Arjan Kloosterboer" w:date="2017-08-08T16:34:00Z"/>
                <w:rFonts w:ascii="Arial" w:eastAsia="Batang" w:hAnsi="Arial" w:cs="Arial"/>
                <w:sz w:val="20"/>
                <w:szCs w:val="20"/>
                <w:lang w:val="nl-NL"/>
              </w:rPr>
            </w:pPr>
            <w:ins w:id="414" w:author="Arjan Kloosterboer" w:date="2017-08-08T16:33:00Z">
              <w:r>
                <w:rPr>
                  <w:rFonts w:ascii="Arial" w:eastAsia="Batang" w:hAnsi="Arial" w:cs="Arial"/>
                  <w:sz w:val="20"/>
                  <w:szCs w:val="20"/>
                  <w:lang w:val="nl-NL"/>
                </w:rPr>
                <w:tab/>
                <w:t>Verkorte naam</w:t>
              </w:r>
            </w:ins>
          </w:p>
          <w:p w14:paraId="724A1D8B" w14:textId="55E0D50D" w:rsidR="0003275C" w:rsidRPr="00FA2642" w:rsidRDefault="0003275C" w:rsidP="0003275C">
            <w:pPr>
              <w:tabs>
                <w:tab w:val="left" w:pos="667"/>
                <w:tab w:val="left" w:pos="5167"/>
              </w:tabs>
              <w:spacing w:after="0"/>
              <w:rPr>
                <w:rFonts w:ascii="Arial" w:hAnsi="Arial" w:cs="Arial"/>
                <w:sz w:val="20"/>
                <w:szCs w:val="20"/>
                <w:lang w:val="nl-NL"/>
              </w:rPr>
            </w:pPr>
            <w:r>
              <w:rPr>
                <w:rFonts w:ascii="Arial" w:eastAsia="Batang" w:hAnsi="Arial" w:cs="Arial"/>
                <w:sz w:val="20"/>
                <w:szCs w:val="20"/>
                <w:lang w:val="nl-NL"/>
              </w:rPr>
              <w:tab/>
            </w:r>
            <w:del w:id="415" w:author="Arjan Kloosterboer" w:date="2017-08-08T16:35:00Z">
              <w:r w:rsidRPr="00FA2642" w:rsidDel="0003275C">
                <w:rPr>
                  <w:rFonts w:ascii="Arial" w:hAnsi="Arial" w:cs="Arial"/>
                  <w:sz w:val="20"/>
                  <w:szCs w:val="20"/>
                  <w:lang w:val="nl-NL"/>
                </w:rPr>
                <w:delText>Verblijf</w:delText>
              </w:r>
            </w:del>
            <w:ins w:id="416" w:author="Arjan Kloosterboer" w:date="2017-08-08T16:35:00Z">
              <w:r>
                <w:rPr>
                  <w:rFonts w:ascii="Arial" w:hAnsi="Arial" w:cs="Arial"/>
                  <w:sz w:val="20"/>
                  <w:szCs w:val="20"/>
                  <w:lang w:val="nl-NL"/>
                </w:rPr>
                <w:t>/Bezoek</w:t>
              </w:r>
            </w:ins>
            <w:r>
              <w:rPr>
                <w:rFonts w:ascii="Arial" w:hAnsi="Arial" w:cs="Arial"/>
                <w:sz w:val="20"/>
                <w:szCs w:val="20"/>
                <w:lang w:val="nl-NL"/>
              </w:rPr>
              <w:t>adres</w:t>
            </w:r>
          </w:p>
          <w:p w14:paraId="205C6532" w14:textId="77777777" w:rsidR="0003275C" w:rsidRPr="00FA2642" w:rsidRDefault="0003275C" w:rsidP="0003275C">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Huisnummer</w:t>
            </w:r>
          </w:p>
          <w:p w14:paraId="13A2E0D8" w14:textId="77777777" w:rsidR="0003275C" w:rsidRPr="00FA2642" w:rsidRDefault="0003275C" w:rsidP="0003275C">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Huisletter </w:t>
            </w:r>
          </w:p>
          <w:p w14:paraId="6A98825A" w14:textId="77777777" w:rsidR="0003275C" w:rsidRPr="00FA2642" w:rsidRDefault="0003275C" w:rsidP="0003275C">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 xml:space="preserve">               Huisnummertoevoeging</w:t>
            </w:r>
          </w:p>
          <w:p w14:paraId="77CDA643" w14:textId="77777777" w:rsidR="0003275C" w:rsidRPr="00FA2642" w:rsidRDefault="0003275C" w:rsidP="0003275C">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Naam openbare ruimte</w:t>
            </w:r>
          </w:p>
          <w:p w14:paraId="277043F0" w14:textId="77777777" w:rsidR="0003275C" w:rsidRPr="003306F8" w:rsidRDefault="0003275C" w:rsidP="0003275C">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w:t>
            </w:r>
            <w:r w:rsidRPr="003306F8">
              <w:rPr>
                <w:rFonts w:ascii="Arial" w:eastAsia="Batang" w:hAnsi="Arial" w:cs="Arial"/>
                <w:sz w:val="20"/>
                <w:szCs w:val="20"/>
                <w:lang w:val="nl-NL"/>
              </w:rPr>
              <w:t>Straatnaam</w:t>
            </w:r>
          </w:p>
          <w:p w14:paraId="18EB21BC" w14:textId="77777777" w:rsidR="0003275C" w:rsidRPr="00FA2642" w:rsidRDefault="0003275C" w:rsidP="0003275C">
            <w:pPr>
              <w:tabs>
                <w:tab w:val="left" w:pos="667"/>
                <w:tab w:val="left" w:pos="5167"/>
              </w:tabs>
              <w:spacing w:after="0"/>
              <w:rPr>
                <w:rFonts w:ascii="Arial" w:eastAsia="Batang" w:hAnsi="Arial" w:cs="Arial"/>
                <w:sz w:val="20"/>
                <w:szCs w:val="20"/>
                <w:lang w:val="nl-NL"/>
              </w:rPr>
            </w:pPr>
            <w:r w:rsidRPr="003306F8">
              <w:rPr>
                <w:rFonts w:ascii="Arial" w:eastAsia="Batang" w:hAnsi="Arial" w:cs="Arial"/>
                <w:sz w:val="20"/>
                <w:szCs w:val="20"/>
                <w:lang w:val="nl-NL"/>
              </w:rPr>
              <w:tab/>
            </w:r>
            <w:r w:rsidRPr="00FA2642">
              <w:rPr>
                <w:rFonts w:ascii="Arial" w:eastAsia="Batang" w:hAnsi="Arial" w:cs="Arial"/>
                <w:sz w:val="20"/>
                <w:szCs w:val="20"/>
                <w:lang w:val="nl-NL"/>
              </w:rPr>
              <w:t xml:space="preserve">   Postcode</w:t>
            </w:r>
          </w:p>
          <w:p w14:paraId="0F79F115" w14:textId="77777777" w:rsidR="0003275C" w:rsidRPr="00FA2642" w:rsidRDefault="0003275C" w:rsidP="0003275C">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Locatiebeschrijving</w:t>
            </w:r>
          </w:p>
          <w:p w14:paraId="6EBC6F88" w14:textId="3A3EF25A" w:rsidR="0003275C" w:rsidRPr="00796C3B" w:rsidRDefault="0003275C" w:rsidP="00796C3B">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Woonpl</w:t>
            </w:r>
            <w:r>
              <w:rPr>
                <w:rFonts w:ascii="Arial" w:eastAsia="Batang" w:hAnsi="Arial" w:cs="Arial"/>
                <w:sz w:val="20"/>
                <w:szCs w:val="20"/>
                <w:lang w:val="nl-NL"/>
              </w:rPr>
              <w:t>aatsnaam</w:t>
            </w:r>
          </w:p>
          <w:p w14:paraId="7B5C8F0B" w14:textId="7F46A531" w:rsidR="00796C3B" w:rsidRPr="00796C3B" w:rsidRDefault="00796C3B" w:rsidP="00796C3B">
            <w:pPr>
              <w:tabs>
                <w:tab w:val="left" w:pos="66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ab/>
            </w:r>
            <w:ins w:id="417" w:author="Arjan Kloosterboer" w:date="2017-08-08T16:36:00Z">
              <w:r w:rsidR="0003275C">
                <w:rPr>
                  <w:rFonts w:ascii="Arial" w:eastAsia="Batang" w:hAnsi="Arial" w:cs="Arial"/>
                  <w:sz w:val="20"/>
                  <w:szCs w:val="20"/>
                  <w:lang w:val="nl-NL"/>
                </w:rPr>
                <w:t>/</w:t>
              </w:r>
            </w:ins>
            <w:r>
              <w:rPr>
                <w:rFonts w:ascii="Arial" w:eastAsia="Batang" w:hAnsi="Arial" w:cs="Arial"/>
                <w:sz w:val="20"/>
                <w:szCs w:val="20"/>
                <w:lang w:val="nl-NL"/>
              </w:rPr>
              <w:t>C</w:t>
            </w:r>
            <w:r w:rsidRPr="00796C3B">
              <w:rPr>
                <w:rFonts w:ascii="Arial" w:eastAsia="Batang" w:hAnsi="Arial" w:cs="Arial"/>
                <w:sz w:val="20"/>
                <w:szCs w:val="20"/>
                <w:lang w:val="nl-NL"/>
              </w:rPr>
              <w:t>orrespondentieadres</w:t>
            </w:r>
          </w:p>
          <w:p w14:paraId="28E885F2" w14:textId="7F742221" w:rsidR="00796C3B" w:rsidRPr="00796C3B" w:rsidRDefault="00796C3B" w:rsidP="00796C3B">
            <w:pPr>
              <w:tabs>
                <w:tab w:val="left" w:pos="66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lastRenderedPageBreak/>
              <w:tab/>
              <w:t xml:space="preserve">   Huisnummer</w:t>
            </w:r>
          </w:p>
          <w:p w14:paraId="7B674C95" w14:textId="77C38428" w:rsidR="00796C3B" w:rsidRPr="00796C3B" w:rsidRDefault="00796C3B" w:rsidP="00796C3B">
            <w:pPr>
              <w:tabs>
                <w:tab w:val="left" w:pos="66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ab/>
              <w:t xml:space="preserve">   Huisletter </w:t>
            </w:r>
          </w:p>
          <w:p w14:paraId="1061616B" w14:textId="38235096" w:rsidR="00796C3B" w:rsidRPr="00796C3B" w:rsidRDefault="00796C3B" w:rsidP="00796C3B">
            <w:pPr>
              <w:tabs>
                <w:tab w:val="left" w:pos="66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ab/>
              <w:t xml:space="preserve">   Huisnummertoevoeging</w:t>
            </w:r>
          </w:p>
          <w:p w14:paraId="02E310A7" w14:textId="2F441F65" w:rsidR="00796C3B" w:rsidRPr="00796C3B" w:rsidRDefault="00796C3B" w:rsidP="00796C3B">
            <w:pPr>
              <w:tabs>
                <w:tab w:val="left" w:pos="66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ab/>
              <w:t xml:space="preserve">   Naam openbare ruimte</w:t>
            </w:r>
          </w:p>
          <w:p w14:paraId="5C0294C8" w14:textId="3C3A46F9" w:rsidR="00796C3B" w:rsidRPr="00796C3B" w:rsidRDefault="00796C3B" w:rsidP="00796C3B">
            <w:pPr>
              <w:tabs>
                <w:tab w:val="left" w:pos="66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ab/>
              <w:t xml:space="preserve">   Straatnaam</w:t>
            </w:r>
          </w:p>
          <w:p w14:paraId="6A12ACC0" w14:textId="239668DC" w:rsidR="00796C3B" w:rsidRPr="00796C3B" w:rsidRDefault="00796C3B" w:rsidP="00796C3B">
            <w:pPr>
              <w:tabs>
                <w:tab w:val="left" w:pos="66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ab/>
              <w:t xml:space="preserve">   Postcode</w:t>
            </w:r>
          </w:p>
          <w:p w14:paraId="697A2866" w14:textId="0DB53887" w:rsidR="00796C3B" w:rsidRPr="00796C3B" w:rsidRDefault="00796C3B" w:rsidP="00796C3B">
            <w:pPr>
              <w:tabs>
                <w:tab w:val="left" w:pos="66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ab/>
              <w:t xml:space="preserve">   Woonplaatsnaam</w:t>
            </w:r>
          </w:p>
          <w:p w14:paraId="0E6CCB6A" w14:textId="456FE2CE" w:rsidR="00796C3B" w:rsidRPr="00796C3B" w:rsidRDefault="00796C3B" w:rsidP="00796C3B">
            <w:pPr>
              <w:tabs>
                <w:tab w:val="left" w:pos="66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ab/>
              <w:t>Postadres</w:t>
            </w:r>
          </w:p>
          <w:p w14:paraId="7EC46CBB" w14:textId="77777777" w:rsidR="00796C3B" w:rsidRPr="00796C3B" w:rsidRDefault="00796C3B" w:rsidP="00796C3B">
            <w:pPr>
              <w:tabs>
                <w:tab w:val="left" w:pos="84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ab/>
              <w:t xml:space="preserve">   Postadrestype</w:t>
            </w:r>
          </w:p>
          <w:p w14:paraId="508C5039" w14:textId="77777777" w:rsidR="00796C3B" w:rsidRPr="00796C3B" w:rsidRDefault="00796C3B" w:rsidP="00796C3B">
            <w:pPr>
              <w:tabs>
                <w:tab w:val="left" w:pos="84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ab/>
              <w:t xml:space="preserve">   Postbus- of antwoordnummer</w:t>
            </w:r>
          </w:p>
          <w:p w14:paraId="31EE7226" w14:textId="77777777" w:rsidR="00796C3B" w:rsidRPr="00796C3B" w:rsidRDefault="00796C3B" w:rsidP="00796C3B">
            <w:pPr>
              <w:tabs>
                <w:tab w:val="left" w:pos="84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ab/>
              <w:t xml:space="preserve">   Postadres postcode</w:t>
            </w:r>
          </w:p>
          <w:p w14:paraId="239DF4AC" w14:textId="66117D5B" w:rsidR="00796C3B" w:rsidRPr="00796C3B" w:rsidRDefault="00796C3B" w:rsidP="00796C3B">
            <w:pPr>
              <w:tabs>
                <w:tab w:val="left" w:pos="66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ab/>
              <w:t xml:space="preserve">      Woonplaatsnaam</w:t>
            </w:r>
          </w:p>
          <w:p w14:paraId="7DC02E4B" w14:textId="10231E56" w:rsidR="00796C3B" w:rsidRPr="00796C3B" w:rsidRDefault="00796C3B" w:rsidP="00796C3B">
            <w:pPr>
              <w:tabs>
                <w:tab w:val="left" w:pos="66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ab/>
              <w:t>Verblijf buitenland</w:t>
            </w:r>
          </w:p>
          <w:p w14:paraId="50BCDBD8" w14:textId="77777777" w:rsidR="00796C3B" w:rsidRPr="00796C3B" w:rsidRDefault="00796C3B" w:rsidP="00796C3B">
            <w:pPr>
              <w:tabs>
                <w:tab w:val="left" w:pos="84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ab/>
              <w:t xml:space="preserve">    Adres buitenland 1</w:t>
            </w:r>
          </w:p>
          <w:p w14:paraId="784ADD2F" w14:textId="77777777" w:rsidR="00796C3B" w:rsidRPr="00796C3B" w:rsidRDefault="00796C3B" w:rsidP="00796C3B">
            <w:pPr>
              <w:tabs>
                <w:tab w:val="left" w:pos="84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ab/>
              <w:t xml:space="preserve">    Adres buitenland 2</w:t>
            </w:r>
          </w:p>
          <w:p w14:paraId="6B144D9B" w14:textId="77777777" w:rsidR="00796C3B" w:rsidRPr="00796C3B" w:rsidRDefault="00796C3B" w:rsidP="00796C3B">
            <w:pPr>
              <w:tabs>
                <w:tab w:val="left" w:pos="84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ab/>
              <w:t xml:space="preserve">    Adres buitenland 3</w:t>
            </w:r>
          </w:p>
          <w:p w14:paraId="04F22521" w14:textId="3A32DEDB" w:rsidR="00796C3B" w:rsidRPr="001D4541" w:rsidRDefault="00796C3B" w:rsidP="00796C3B">
            <w:pPr>
              <w:tabs>
                <w:tab w:val="left" w:pos="84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ab/>
              <w:t xml:space="preserve">  </w:t>
            </w:r>
            <w:r w:rsidR="0003275C">
              <w:rPr>
                <w:rFonts w:ascii="Arial" w:eastAsia="Batang" w:hAnsi="Arial" w:cs="Arial"/>
                <w:sz w:val="20"/>
                <w:szCs w:val="20"/>
                <w:lang w:val="nl-NL"/>
              </w:rPr>
              <w:t xml:space="preserve"> </w:t>
            </w:r>
            <w:r w:rsidRPr="00796C3B">
              <w:rPr>
                <w:rFonts w:ascii="Arial" w:eastAsia="Batang" w:hAnsi="Arial" w:cs="Arial"/>
                <w:sz w:val="20"/>
                <w:szCs w:val="20"/>
                <w:lang w:val="nl-NL"/>
              </w:rPr>
              <w:t xml:space="preserve"> </w:t>
            </w:r>
            <w:r w:rsidRPr="001D4541">
              <w:rPr>
                <w:rFonts w:ascii="Arial" w:eastAsia="Batang" w:hAnsi="Arial" w:cs="Arial"/>
                <w:sz w:val="20"/>
                <w:szCs w:val="20"/>
                <w:lang w:val="nl-NL"/>
              </w:rPr>
              <w:t>Land</w:t>
            </w:r>
            <w:del w:id="418" w:author="Arjan Kloosterboer" w:date="2017-08-08T16:37:00Z">
              <w:r w:rsidRPr="001D4541" w:rsidDel="0003275C">
                <w:rPr>
                  <w:rFonts w:ascii="Arial" w:eastAsia="Batang" w:hAnsi="Arial" w:cs="Arial"/>
                  <w:sz w:val="20"/>
                  <w:szCs w:val="20"/>
                  <w:lang w:val="nl-NL"/>
                </w:rPr>
                <w:delText>naam</w:delText>
              </w:r>
            </w:del>
          </w:p>
          <w:p w14:paraId="5887132A" w14:textId="3400B785" w:rsidR="00796C3B" w:rsidRPr="001D4541" w:rsidRDefault="00796C3B" w:rsidP="00796C3B">
            <w:pPr>
              <w:tabs>
                <w:tab w:val="left" w:pos="667"/>
                <w:tab w:val="left" w:pos="5167"/>
              </w:tabs>
              <w:spacing w:after="0"/>
              <w:rPr>
                <w:rFonts w:ascii="Arial" w:eastAsia="Batang" w:hAnsi="Arial" w:cs="Arial"/>
                <w:sz w:val="20"/>
                <w:szCs w:val="20"/>
                <w:lang w:val="nl-NL"/>
              </w:rPr>
            </w:pPr>
            <w:r w:rsidRPr="001D4541">
              <w:rPr>
                <w:rFonts w:ascii="Arial" w:eastAsia="Batang" w:hAnsi="Arial" w:cs="Arial"/>
                <w:sz w:val="20"/>
                <w:szCs w:val="20"/>
                <w:lang w:val="nl-NL"/>
              </w:rPr>
              <w:tab/>
              <w:t>Telefoonnummer</w:t>
            </w:r>
          </w:p>
          <w:p w14:paraId="50F72A98" w14:textId="4E88FA38" w:rsidR="00796C3B" w:rsidRPr="00796C3B" w:rsidRDefault="00796C3B" w:rsidP="00796C3B">
            <w:pPr>
              <w:tabs>
                <w:tab w:val="left" w:pos="667"/>
                <w:tab w:val="left" w:pos="5167"/>
              </w:tabs>
              <w:spacing w:after="0"/>
              <w:rPr>
                <w:rFonts w:ascii="Arial" w:eastAsia="Batang" w:hAnsi="Arial" w:cs="Arial"/>
                <w:sz w:val="20"/>
                <w:szCs w:val="20"/>
              </w:rPr>
            </w:pPr>
            <w:r w:rsidRPr="001D4541">
              <w:rPr>
                <w:rFonts w:ascii="Arial" w:eastAsia="Batang" w:hAnsi="Arial" w:cs="Arial"/>
                <w:sz w:val="20"/>
                <w:szCs w:val="20"/>
                <w:lang w:val="nl-NL"/>
              </w:rPr>
              <w:tab/>
            </w:r>
            <w:r w:rsidRPr="00796C3B">
              <w:rPr>
                <w:rFonts w:ascii="Arial" w:eastAsia="Batang" w:hAnsi="Arial" w:cs="Arial"/>
                <w:sz w:val="20"/>
                <w:szCs w:val="20"/>
              </w:rPr>
              <w:t>Fax-nummer</w:t>
            </w:r>
          </w:p>
          <w:p w14:paraId="3529D81F" w14:textId="04587E3B" w:rsidR="00796C3B" w:rsidRPr="00796C3B" w:rsidRDefault="00796C3B" w:rsidP="00796C3B">
            <w:pPr>
              <w:tabs>
                <w:tab w:val="left" w:pos="667"/>
                <w:tab w:val="left" w:pos="5167"/>
              </w:tabs>
              <w:spacing w:after="0"/>
              <w:rPr>
                <w:rFonts w:ascii="Arial" w:eastAsia="Batang" w:hAnsi="Arial" w:cs="Arial"/>
                <w:sz w:val="20"/>
                <w:szCs w:val="20"/>
              </w:rPr>
            </w:pPr>
            <w:r w:rsidRPr="00796C3B">
              <w:rPr>
                <w:rFonts w:ascii="Arial" w:eastAsia="Batang" w:hAnsi="Arial" w:cs="Arial"/>
                <w:sz w:val="20"/>
                <w:szCs w:val="20"/>
              </w:rPr>
              <w:tab/>
              <w:t>Emailadres</w:t>
            </w:r>
          </w:p>
          <w:p w14:paraId="2154DB01" w14:textId="1BC6EB45" w:rsidR="00796C3B" w:rsidRDefault="00796C3B" w:rsidP="00796C3B">
            <w:pPr>
              <w:tabs>
                <w:tab w:val="left" w:pos="667"/>
                <w:tab w:val="left" w:pos="5167"/>
              </w:tabs>
              <w:spacing w:after="0"/>
              <w:rPr>
                <w:ins w:id="419" w:author="Arjan Kloosterboer" w:date="2017-08-08T16:37:00Z"/>
                <w:rFonts w:ascii="Arial" w:eastAsia="Batang" w:hAnsi="Arial" w:cs="Arial"/>
                <w:sz w:val="20"/>
                <w:szCs w:val="20"/>
              </w:rPr>
            </w:pPr>
            <w:r w:rsidRPr="00796C3B">
              <w:rPr>
                <w:rFonts w:ascii="Arial" w:eastAsia="Batang" w:hAnsi="Arial" w:cs="Arial"/>
                <w:sz w:val="20"/>
                <w:szCs w:val="20"/>
              </w:rPr>
              <w:tab/>
            </w:r>
            <w:del w:id="420" w:author="Arjan Kloosterboer" w:date="2017-08-08T16:37:00Z">
              <w:r w:rsidRPr="00796C3B" w:rsidDel="0003275C">
                <w:rPr>
                  <w:rFonts w:ascii="Arial" w:eastAsia="Batang" w:hAnsi="Arial" w:cs="Arial"/>
                  <w:sz w:val="20"/>
                  <w:szCs w:val="20"/>
                </w:rPr>
                <w:delText>Bank/giror</w:delText>
              </w:r>
            </w:del>
            <w:ins w:id="421" w:author="Arjan Kloosterboer" w:date="2017-08-08T16:37:00Z">
              <w:r w:rsidR="0003275C">
                <w:rPr>
                  <w:rFonts w:ascii="Arial" w:eastAsia="Batang" w:hAnsi="Arial" w:cs="Arial"/>
                  <w:sz w:val="20"/>
                  <w:szCs w:val="20"/>
                </w:rPr>
                <w:t>R</w:t>
              </w:r>
            </w:ins>
            <w:r w:rsidRPr="00796C3B">
              <w:rPr>
                <w:rFonts w:ascii="Arial" w:eastAsia="Batang" w:hAnsi="Arial" w:cs="Arial"/>
                <w:sz w:val="20"/>
                <w:szCs w:val="20"/>
              </w:rPr>
              <w:t>ekeningnummer</w:t>
            </w:r>
          </w:p>
          <w:p w14:paraId="32860947" w14:textId="77777777" w:rsidR="0003275C" w:rsidRDefault="0003275C" w:rsidP="0003275C">
            <w:pPr>
              <w:tabs>
                <w:tab w:val="left" w:pos="667"/>
                <w:tab w:val="left" w:pos="5167"/>
              </w:tabs>
              <w:spacing w:after="0"/>
              <w:rPr>
                <w:ins w:id="422" w:author="Arjan Kloosterboer" w:date="2017-08-08T16:38:00Z"/>
                <w:rFonts w:ascii="Arial" w:eastAsia="Batang" w:hAnsi="Arial" w:cs="Arial"/>
                <w:sz w:val="20"/>
                <w:szCs w:val="20"/>
                <w:lang w:val="nl-NL"/>
              </w:rPr>
            </w:pPr>
            <w:ins w:id="423" w:author="Arjan Kloosterboer" w:date="2017-08-08T16:38:00Z">
              <w:r>
                <w:rPr>
                  <w:rFonts w:ascii="Arial" w:eastAsia="Batang" w:hAnsi="Arial" w:cs="Arial"/>
                  <w:sz w:val="20"/>
                  <w:szCs w:val="20"/>
                  <w:lang w:val="nl-NL"/>
                </w:rPr>
                <w:tab/>
                <w:t xml:space="preserve">   IBAN</w:t>
              </w:r>
            </w:ins>
          </w:p>
          <w:p w14:paraId="393C75FB" w14:textId="54093153" w:rsidR="0003275C" w:rsidRPr="0003275C" w:rsidRDefault="0003275C" w:rsidP="00796C3B">
            <w:pPr>
              <w:tabs>
                <w:tab w:val="left" w:pos="667"/>
                <w:tab w:val="left" w:pos="5167"/>
              </w:tabs>
              <w:spacing w:after="0"/>
              <w:rPr>
                <w:rFonts w:ascii="Arial" w:eastAsia="Batang" w:hAnsi="Arial" w:cs="Arial"/>
                <w:sz w:val="20"/>
                <w:szCs w:val="20"/>
                <w:lang w:val="nl-NL"/>
              </w:rPr>
            </w:pPr>
            <w:ins w:id="424" w:author="Arjan Kloosterboer" w:date="2017-08-08T16:38:00Z">
              <w:r>
                <w:rPr>
                  <w:rFonts w:ascii="Arial" w:eastAsia="Batang" w:hAnsi="Arial" w:cs="Arial"/>
                  <w:sz w:val="20"/>
                  <w:szCs w:val="20"/>
                  <w:lang w:val="nl-NL"/>
                </w:rPr>
                <w:tab/>
                <w:t xml:space="preserve">   BIC</w:t>
              </w:r>
            </w:ins>
          </w:p>
          <w:p w14:paraId="4F62829D" w14:textId="43E810F0" w:rsidR="00796C3B" w:rsidRPr="00796C3B" w:rsidRDefault="00796C3B" w:rsidP="00796C3B">
            <w:pPr>
              <w:tabs>
                <w:tab w:val="left" w:pos="667"/>
                <w:tab w:val="left" w:pos="5167"/>
              </w:tabs>
              <w:spacing w:after="0"/>
              <w:rPr>
                <w:rFonts w:ascii="Arial" w:eastAsia="Batang" w:hAnsi="Arial" w:cs="Arial"/>
                <w:sz w:val="20"/>
                <w:szCs w:val="20"/>
              </w:rPr>
            </w:pPr>
            <w:del w:id="425" w:author="Arjan Kloosterboer" w:date="2017-08-08T16:37:00Z">
              <w:r w:rsidRPr="00796C3B" w:rsidDel="0003275C">
                <w:rPr>
                  <w:rFonts w:ascii="Arial" w:eastAsia="Batang" w:hAnsi="Arial" w:cs="Arial"/>
                  <w:sz w:val="20"/>
                  <w:szCs w:val="20"/>
                </w:rPr>
                <w:tab/>
                <w:delText>Subjecttypering</w:delText>
              </w:r>
            </w:del>
          </w:p>
        </w:tc>
      </w:tr>
      <w:tr w:rsidR="00796C3B" w14:paraId="30BA80E2" w14:textId="77777777" w:rsidTr="00796C3B">
        <w:tc>
          <w:tcPr>
            <w:tcW w:w="2573" w:type="dxa"/>
            <w:shd w:val="clear" w:color="auto" w:fill="auto"/>
          </w:tcPr>
          <w:p w14:paraId="0839318C" w14:textId="43F2E5DF" w:rsidR="00796C3B" w:rsidRPr="00796C3B" w:rsidRDefault="00796C3B" w:rsidP="00796C3B">
            <w:pPr>
              <w:snapToGrid w:val="0"/>
              <w:spacing w:after="0"/>
              <w:rPr>
                <w:rFonts w:ascii="Arial" w:eastAsia="Batang" w:hAnsi="Arial" w:cs="Arial"/>
                <w:b/>
                <w:sz w:val="20"/>
                <w:szCs w:val="20"/>
              </w:rPr>
            </w:pPr>
            <w:r w:rsidRPr="00CD23CE">
              <w:rPr>
                <w:rFonts w:ascii="Arial" w:eastAsia="Times New Roman" w:hAnsi="Arial" w:cs="Arial"/>
                <w:b/>
                <w:bCs/>
                <w:color w:val="000000"/>
                <w:sz w:val="20"/>
                <w:szCs w:val="20"/>
              </w:rPr>
              <w:lastRenderedPageBreak/>
              <w:t>Overzicht relaties</w:t>
            </w:r>
          </w:p>
        </w:tc>
        <w:tc>
          <w:tcPr>
            <w:tcW w:w="6355" w:type="dxa"/>
            <w:shd w:val="clear" w:color="auto" w:fill="auto"/>
          </w:tcPr>
          <w:p w14:paraId="152E6A8E" w14:textId="5869831D" w:rsidR="00796C3B" w:rsidRPr="00796C3B" w:rsidRDefault="00796C3B" w:rsidP="00796C3B">
            <w:pPr>
              <w:tabs>
                <w:tab w:val="left" w:pos="667"/>
                <w:tab w:val="left" w:pos="5167"/>
              </w:tabs>
              <w:snapToGrid w:val="0"/>
              <w:spacing w:after="0"/>
              <w:rPr>
                <w:rFonts w:ascii="Arial" w:eastAsia="Batang" w:hAnsi="Arial" w:cs="Arial"/>
                <w:i/>
                <w:sz w:val="20"/>
                <w:szCs w:val="20"/>
                <w:lang w:val="nl-NL"/>
              </w:rPr>
            </w:pPr>
            <w:r w:rsidRPr="00CD23CE">
              <w:rPr>
                <w:rFonts w:ascii="Arial" w:eastAsia="Times New Roman" w:hAnsi="Arial" w:cs="Arial"/>
                <w:i/>
                <w:iCs/>
                <w:color w:val="000000"/>
                <w:sz w:val="20"/>
                <w:szCs w:val="20"/>
              </w:rPr>
              <w:t>Relatienaam incl. gerelateerd type</w:t>
            </w:r>
          </w:p>
        </w:tc>
      </w:tr>
      <w:tr w:rsidR="00796C3B" w:rsidRPr="00AE1A91" w14:paraId="6A556DA2" w14:textId="77777777" w:rsidTr="00796C3B">
        <w:tc>
          <w:tcPr>
            <w:tcW w:w="2573" w:type="dxa"/>
            <w:shd w:val="clear" w:color="auto" w:fill="auto"/>
          </w:tcPr>
          <w:p w14:paraId="5A50764C" w14:textId="77777777" w:rsidR="00796C3B" w:rsidRPr="00796C3B" w:rsidRDefault="00796C3B" w:rsidP="00796C3B">
            <w:pPr>
              <w:snapToGrid w:val="0"/>
              <w:spacing w:after="0"/>
              <w:rPr>
                <w:rFonts w:ascii="Arial" w:eastAsia="Batang" w:hAnsi="Arial" w:cs="Arial"/>
                <w:b/>
                <w:sz w:val="20"/>
                <w:szCs w:val="20"/>
              </w:rPr>
            </w:pPr>
          </w:p>
        </w:tc>
        <w:tc>
          <w:tcPr>
            <w:tcW w:w="6355" w:type="dxa"/>
            <w:shd w:val="clear" w:color="auto" w:fill="auto"/>
          </w:tcPr>
          <w:p w14:paraId="5BD73692" w14:textId="43E9B66B" w:rsidR="00796C3B" w:rsidRPr="00796C3B" w:rsidRDefault="00796C3B" w:rsidP="00796C3B">
            <w:pPr>
              <w:tabs>
                <w:tab w:val="left" w:pos="667"/>
                <w:tab w:val="left" w:pos="5167"/>
              </w:tabs>
              <w:snapToGrid w:val="0"/>
              <w:spacing w:after="0"/>
              <w:rPr>
                <w:rFonts w:ascii="Arial" w:eastAsia="Batang" w:hAnsi="Arial" w:cs="Arial"/>
                <w:sz w:val="20"/>
                <w:szCs w:val="20"/>
                <w:lang w:val="nl-NL"/>
              </w:rPr>
            </w:pPr>
            <w:r>
              <w:rPr>
                <w:rFonts w:ascii="Arial" w:eastAsia="Batang" w:hAnsi="Arial" w:cs="Arial"/>
                <w:sz w:val="20"/>
                <w:szCs w:val="20"/>
                <w:lang w:val="nl-NL"/>
              </w:rPr>
              <w:t xml:space="preserve">BETROKKENE is </w:t>
            </w:r>
            <w:r w:rsidRPr="00796C3B">
              <w:rPr>
                <w:rFonts w:ascii="Arial" w:eastAsia="Batang" w:hAnsi="Arial" w:cs="Arial"/>
                <w:sz w:val="20"/>
                <w:szCs w:val="20"/>
                <w:lang w:val="nl-NL"/>
              </w:rPr>
              <w:t>NIET-NATUURLIJK PERSOON</w:t>
            </w:r>
          </w:p>
        </w:tc>
      </w:tr>
    </w:tbl>
    <w:p w14:paraId="1F353DDE" w14:textId="77777777" w:rsidR="00796C3B" w:rsidRPr="00796C3B" w:rsidRDefault="00796C3B" w:rsidP="00CF1953">
      <w:pPr>
        <w:rPr>
          <w:lang w:val="nl-NL"/>
        </w:rPr>
      </w:pPr>
    </w:p>
    <w:p w14:paraId="136EA71D" w14:textId="77777777" w:rsidR="004514AB" w:rsidRDefault="004514AB" w:rsidP="004514AB">
      <w:pPr>
        <w:pStyle w:val="Kop3"/>
      </w:pPr>
      <w:bookmarkStart w:id="426" w:name="_Toc517094687"/>
      <w:r>
        <w:t>VESTIGING</w:t>
      </w:r>
      <w:bookmarkEnd w:id="426"/>
    </w:p>
    <w:p w14:paraId="170DB092" w14:textId="22CBB417" w:rsidR="005561F3" w:rsidRDefault="004514AB" w:rsidP="004514AB">
      <w:pPr>
        <w:rPr>
          <w:lang w:val="nl-NL"/>
        </w:rPr>
      </w:pPr>
      <w:r w:rsidRPr="00DD0F4F">
        <w:rPr>
          <w:lang w:val="nl-NL"/>
        </w:rPr>
        <w:t xml:space="preserve">Een BETROKKENE bij een zaak is een </w:t>
      </w:r>
      <w:r w:rsidRPr="008A7C2E">
        <w:rPr>
          <w:lang w:val="nl-NL"/>
        </w:rPr>
        <w:t xml:space="preserve">NATUURLIJK PERSOON, NIET-NATUURLIJK PERSOON, VESTIGING, ORGANISATORISCHE EENHEID of MEDEWERKER. De Maatschappelijke activiteit, zoals gedefinieerd in het NHR, is niet opgenomen als ‘subtype’ van BETROKKENE. Reden hiervan is dat, in het NHR, van de Maatschappelijke activiteit zeer weinig kenmerken zijn opgenomen, bijvoorbeeld geen adres. Een Maatschappelijke activiteit is daardoor slecht bruikbaar als betrokkene. Van de maatschappelijke activiteit wordt gebruik gemaakt door middel van de hoofdVESTIGING daarvan. Daarmee ontbreekt evenwel een essentieel kenmerk van de maatschappelijke activiteit: het KvK-nummer. Dit is een veelgebruikte identificatie, meer dan het Vestigingsnummer. In deze omissie voorzien we door het KvK-nummer op te nemen bij VESTIGING.   </w:t>
      </w:r>
    </w:p>
    <w:p w14:paraId="022E3C08" w14:textId="6FCAA147" w:rsidR="00996E37" w:rsidRDefault="00996E37" w:rsidP="00996E37">
      <w:pPr>
        <w:spacing w:after="0"/>
        <w:rPr>
          <w:lang w:val="nl-NL"/>
        </w:rPr>
      </w:pPr>
      <w:r>
        <w:rPr>
          <w:lang w:val="nl-NL"/>
        </w:rPr>
        <w:t>De gegevens van een VESTIGING zijn overgenomen uit het RSGB van VESTIGING en bijbehorende relatiesoorten. V.w.b. de volgende gegevens(groepen) is de modellering vereenvoudigd en is sprake van zgn. afgeleide gegevens:</w:t>
      </w:r>
    </w:p>
    <w:p w14:paraId="42C1BB86" w14:textId="1697C9A1" w:rsidR="00996E37" w:rsidRDefault="00996E37" w:rsidP="00996E37">
      <w:pPr>
        <w:pStyle w:val="Lijstalinea"/>
        <w:numPr>
          <w:ilvl w:val="0"/>
          <w:numId w:val="33"/>
        </w:numPr>
        <w:rPr>
          <w:lang w:val="nl-NL"/>
        </w:rPr>
      </w:pPr>
      <w:r>
        <w:rPr>
          <w:lang w:val="nl-NL"/>
        </w:rPr>
        <w:t xml:space="preserve">Locatieadres: is in het RSGB gemodelleerd d.m.v. relatiesoorten naar andere objecttypen (zoals ADRESSEERBAAR OBJECTAANDUIDING) en is hier ‘platgeslagen’ naar een gegevensgroeptype. </w:t>
      </w:r>
    </w:p>
    <w:p w14:paraId="1D43DB80" w14:textId="77777777" w:rsidR="00996E37" w:rsidRDefault="00996E37" w:rsidP="00996E37">
      <w:pPr>
        <w:pStyle w:val="Lijstalinea"/>
        <w:numPr>
          <w:ilvl w:val="0"/>
          <w:numId w:val="33"/>
        </w:numPr>
        <w:rPr>
          <w:lang w:val="nl-NL"/>
        </w:rPr>
      </w:pPr>
      <w:r>
        <w:rPr>
          <w:lang w:val="nl-NL"/>
        </w:rPr>
        <w:t>Correspondentieadres: analoog.</w:t>
      </w:r>
    </w:p>
    <w:p w14:paraId="0E921245" w14:textId="77777777" w:rsidR="00996E37" w:rsidRDefault="00996E37" w:rsidP="00996E37">
      <w:pPr>
        <w:rPr>
          <w:lang w:val="nl-NL"/>
        </w:rPr>
      </w:pPr>
      <w:r>
        <w:rPr>
          <w:lang w:val="nl-NL"/>
        </w:rPr>
        <w:lastRenderedPageBreak/>
        <w:t xml:space="preserve">Een VESTIGING kan als adres een verfijning van het BAG-adres (locatie-adres) hebben. Deze ‘Toevoeging adres’ maakt in het RSGB deel uit van VESTIGING. In het RGBZ is deze attribuutsoort toegevoegd aan het gegevensgroeptype ‘Locatie-adres’. </w:t>
      </w:r>
    </w:p>
    <w:p w14:paraId="73F1B2FD" w14:textId="6CEED5F9" w:rsidR="00996E37" w:rsidRPr="00DD0F4F" w:rsidRDefault="00996E37" w:rsidP="004514AB">
      <w:pPr>
        <w:rPr>
          <w:lang w:val="nl-NL"/>
        </w:rPr>
      </w:pPr>
      <w:r>
        <w:rPr>
          <w:lang w:val="nl-NL"/>
        </w:rPr>
        <w:t xml:space="preserve">De attribuutsoort ‘(Handels(naam)’ is vervangen door één attribuutsoort ‘Primaire (handels)naam wat een van het RSGB afgeleid gegeven is. </w:t>
      </w:r>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4514AB" w:rsidRPr="00F1119A" w14:paraId="60423539" w14:textId="77777777" w:rsidTr="00D17212">
        <w:tc>
          <w:tcPr>
            <w:tcW w:w="3600" w:type="dxa"/>
            <w:tcBorders>
              <w:top w:val="single" w:sz="4" w:space="0" w:color="auto"/>
              <w:left w:val="nil"/>
              <w:bottom w:val="nil"/>
              <w:right w:val="nil"/>
            </w:tcBorders>
          </w:tcPr>
          <w:p w14:paraId="033B8AE3"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b/>
                <w:bCs/>
                <w:color w:val="000000"/>
                <w:sz w:val="20"/>
                <w:szCs w:val="20"/>
              </w:rPr>
              <w:t>Naam objecttype</w:t>
            </w:r>
          </w:p>
        </w:tc>
        <w:tc>
          <w:tcPr>
            <w:tcW w:w="5760" w:type="dxa"/>
            <w:gridSpan w:val="3"/>
            <w:tcBorders>
              <w:top w:val="single" w:sz="4" w:space="0" w:color="auto"/>
              <w:left w:val="nil"/>
              <w:bottom w:val="nil"/>
              <w:right w:val="nil"/>
            </w:tcBorders>
          </w:tcPr>
          <w:p w14:paraId="1E4BE2A2" w14:textId="77777777" w:rsidR="004514AB" w:rsidRPr="00E0750F" w:rsidRDefault="004514AB" w:rsidP="00D17212">
            <w:pPr>
              <w:autoSpaceDE w:val="0"/>
              <w:autoSpaceDN w:val="0"/>
              <w:adjustRightInd w:val="0"/>
              <w:spacing w:after="0" w:line="240" w:lineRule="auto"/>
              <w:rPr>
                <w:rFonts w:ascii="Arial" w:eastAsia="Times New Roman" w:hAnsi="Arial" w:cs="Arial"/>
                <w:color w:val="000000"/>
                <w:sz w:val="20"/>
                <w:szCs w:val="20"/>
              </w:rPr>
            </w:pPr>
            <w:r w:rsidRPr="00E0750F">
              <w:rPr>
                <w:rFonts w:ascii="Arial" w:eastAsia="Times New Roman" w:hAnsi="Arial" w:cs="Arial"/>
                <w:color w:val="000000"/>
                <w:sz w:val="20"/>
                <w:szCs w:val="20"/>
              </w:rPr>
              <w:t>VESTIGING</w:t>
            </w:r>
          </w:p>
        </w:tc>
      </w:tr>
      <w:tr w:rsidR="004514AB" w:rsidRPr="00F1119A" w14:paraId="6EE3C6B0" w14:textId="77777777" w:rsidTr="00D17212">
        <w:tc>
          <w:tcPr>
            <w:tcW w:w="3600" w:type="dxa"/>
            <w:tcBorders>
              <w:top w:val="nil"/>
              <w:left w:val="nil"/>
              <w:bottom w:val="nil"/>
              <w:right w:val="nil"/>
            </w:tcBorders>
          </w:tcPr>
          <w:p w14:paraId="6700AA6A"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1F969521" w14:textId="77777777" w:rsidR="004514AB" w:rsidRPr="00E0750F" w:rsidRDefault="004514AB" w:rsidP="00D17212">
            <w:pPr>
              <w:autoSpaceDE w:val="0"/>
              <w:autoSpaceDN w:val="0"/>
              <w:adjustRightInd w:val="0"/>
              <w:spacing w:after="0" w:line="240" w:lineRule="auto"/>
              <w:rPr>
                <w:rFonts w:ascii="Arial" w:eastAsia="Times New Roman" w:hAnsi="Arial" w:cs="Arial"/>
                <w:color w:val="000000"/>
                <w:sz w:val="20"/>
                <w:szCs w:val="20"/>
              </w:rPr>
            </w:pPr>
          </w:p>
        </w:tc>
      </w:tr>
      <w:tr w:rsidR="004514AB" w:rsidRPr="00F1119A" w14:paraId="25A9E468" w14:textId="77777777" w:rsidTr="00D17212">
        <w:tc>
          <w:tcPr>
            <w:tcW w:w="3600" w:type="dxa"/>
            <w:tcBorders>
              <w:top w:val="nil"/>
              <w:left w:val="nil"/>
              <w:bottom w:val="nil"/>
              <w:right w:val="nil"/>
            </w:tcBorders>
          </w:tcPr>
          <w:p w14:paraId="334A3484"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14:paraId="40CD790E" w14:textId="77777777" w:rsidR="004514AB" w:rsidRPr="00E0750F" w:rsidRDefault="004514AB" w:rsidP="00D17212">
            <w:pPr>
              <w:autoSpaceDE w:val="0"/>
              <w:autoSpaceDN w:val="0"/>
              <w:adjustRightInd w:val="0"/>
              <w:spacing w:after="0" w:line="240" w:lineRule="auto"/>
              <w:rPr>
                <w:rFonts w:ascii="Arial" w:eastAsia="Times New Roman" w:hAnsi="Arial" w:cs="Arial"/>
                <w:color w:val="000000"/>
                <w:sz w:val="20"/>
                <w:szCs w:val="20"/>
              </w:rPr>
            </w:pPr>
            <w:r w:rsidRPr="00E0750F">
              <w:rPr>
                <w:rFonts w:ascii="Arial" w:eastAsia="Times New Roman" w:hAnsi="Arial" w:cs="Arial"/>
                <w:color w:val="000000"/>
                <w:sz w:val="20"/>
                <w:szCs w:val="20"/>
              </w:rPr>
              <w:t>V</w:t>
            </w:r>
            <w:r>
              <w:rPr>
                <w:rFonts w:ascii="Arial" w:eastAsia="Times New Roman" w:hAnsi="Arial" w:cs="Arial"/>
                <w:color w:val="000000"/>
                <w:sz w:val="20"/>
                <w:szCs w:val="20"/>
              </w:rPr>
              <w:t>ES</w:t>
            </w:r>
          </w:p>
        </w:tc>
      </w:tr>
      <w:tr w:rsidR="004514AB" w:rsidRPr="00F1119A" w14:paraId="790431B3" w14:textId="77777777" w:rsidTr="00D17212">
        <w:tc>
          <w:tcPr>
            <w:tcW w:w="3600" w:type="dxa"/>
            <w:tcBorders>
              <w:top w:val="nil"/>
              <w:left w:val="nil"/>
              <w:bottom w:val="nil"/>
              <w:right w:val="nil"/>
            </w:tcBorders>
          </w:tcPr>
          <w:p w14:paraId="01AC26DA"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445B2E18" w14:textId="77777777" w:rsidR="004514AB" w:rsidRPr="00E0750F" w:rsidRDefault="004514AB" w:rsidP="00D17212">
            <w:pPr>
              <w:autoSpaceDE w:val="0"/>
              <w:autoSpaceDN w:val="0"/>
              <w:adjustRightInd w:val="0"/>
              <w:spacing w:after="0" w:line="240" w:lineRule="auto"/>
              <w:rPr>
                <w:rFonts w:ascii="Arial" w:eastAsia="Times New Roman" w:hAnsi="Arial" w:cs="Arial"/>
                <w:color w:val="000000"/>
                <w:sz w:val="20"/>
                <w:szCs w:val="20"/>
              </w:rPr>
            </w:pPr>
          </w:p>
        </w:tc>
      </w:tr>
      <w:tr w:rsidR="004514AB" w:rsidRPr="00F1119A" w14:paraId="65A0D36F" w14:textId="77777777" w:rsidTr="00D17212">
        <w:tc>
          <w:tcPr>
            <w:tcW w:w="3600" w:type="dxa"/>
            <w:tcBorders>
              <w:top w:val="nil"/>
              <w:left w:val="nil"/>
              <w:bottom w:val="nil"/>
              <w:right w:val="nil"/>
            </w:tcBorders>
          </w:tcPr>
          <w:p w14:paraId="30F38ED9"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14:paraId="0ABBE730" w14:textId="77777777" w:rsidR="004514AB" w:rsidRPr="00E0750F"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 (NHR)</w:t>
            </w:r>
          </w:p>
        </w:tc>
      </w:tr>
      <w:tr w:rsidR="004514AB" w:rsidRPr="00F1119A" w14:paraId="65A0D4B3" w14:textId="77777777" w:rsidTr="00D17212">
        <w:trPr>
          <w:trHeight w:val="230"/>
        </w:trPr>
        <w:tc>
          <w:tcPr>
            <w:tcW w:w="3600" w:type="dxa"/>
            <w:tcBorders>
              <w:top w:val="nil"/>
              <w:left w:val="nil"/>
              <w:bottom w:val="nil"/>
              <w:right w:val="nil"/>
            </w:tcBorders>
          </w:tcPr>
          <w:p w14:paraId="65DC2F99"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4B1AFE76" w14:textId="77777777" w:rsidR="004514AB" w:rsidRPr="00E0750F" w:rsidRDefault="004514AB" w:rsidP="00D17212">
            <w:pPr>
              <w:autoSpaceDE w:val="0"/>
              <w:autoSpaceDN w:val="0"/>
              <w:adjustRightInd w:val="0"/>
              <w:spacing w:after="0" w:line="240" w:lineRule="auto"/>
              <w:rPr>
                <w:rFonts w:ascii="Arial" w:eastAsia="Times New Roman" w:hAnsi="Arial" w:cs="Arial"/>
                <w:color w:val="000000"/>
                <w:sz w:val="20"/>
                <w:szCs w:val="20"/>
              </w:rPr>
            </w:pPr>
          </w:p>
        </w:tc>
      </w:tr>
      <w:tr w:rsidR="004514AB" w:rsidRPr="00F1119A" w14:paraId="56D6BD5B" w14:textId="77777777" w:rsidTr="00D17212">
        <w:trPr>
          <w:trHeight w:val="230"/>
        </w:trPr>
        <w:tc>
          <w:tcPr>
            <w:tcW w:w="3600" w:type="dxa"/>
            <w:tcBorders>
              <w:top w:val="nil"/>
              <w:left w:val="nil"/>
              <w:bottom w:val="nil"/>
              <w:right w:val="nil"/>
            </w:tcBorders>
          </w:tcPr>
          <w:p w14:paraId="660CBD14"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14:paraId="11BE913E" w14:textId="77777777" w:rsidR="004514AB" w:rsidRPr="00E0750F" w:rsidRDefault="004514AB" w:rsidP="00D17212">
            <w:pPr>
              <w:autoSpaceDE w:val="0"/>
              <w:autoSpaceDN w:val="0"/>
              <w:adjustRightInd w:val="0"/>
              <w:spacing w:after="0" w:line="240" w:lineRule="auto"/>
              <w:rPr>
                <w:rFonts w:ascii="Arial" w:eastAsia="Times New Roman" w:hAnsi="Arial" w:cs="Arial"/>
                <w:color w:val="000000"/>
                <w:sz w:val="20"/>
                <w:szCs w:val="20"/>
              </w:rPr>
            </w:pPr>
          </w:p>
        </w:tc>
      </w:tr>
      <w:tr w:rsidR="004514AB" w:rsidRPr="00F1119A" w14:paraId="56FF5447" w14:textId="77777777" w:rsidTr="00D17212">
        <w:trPr>
          <w:trHeight w:val="230"/>
        </w:trPr>
        <w:tc>
          <w:tcPr>
            <w:tcW w:w="3600" w:type="dxa"/>
            <w:tcBorders>
              <w:top w:val="nil"/>
              <w:left w:val="nil"/>
              <w:bottom w:val="nil"/>
              <w:right w:val="nil"/>
            </w:tcBorders>
          </w:tcPr>
          <w:p w14:paraId="072B30FE"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1F032717" w14:textId="77777777" w:rsidR="004514AB" w:rsidRPr="00E0750F" w:rsidRDefault="004514AB" w:rsidP="00D17212">
            <w:pPr>
              <w:autoSpaceDE w:val="0"/>
              <w:autoSpaceDN w:val="0"/>
              <w:adjustRightInd w:val="0"/>
              <w:spacing w:after="0" w:line="240" w:lineRule="auto"/>
              <w:rPr>
                <w:rFonts w:ascii="Arial" w:eastAsia="Times New Roman" w:hAnsi="Arial" w:cs="Arial"/>
                <w:color w:val="000000"/>
                <w:sz w:val="20"/>
                <w:szCs w:val="20"/>
              </w:rPr>
            </w:pPr>
          </w:p>
        </w:tc>
      </w:tr>
      <w:tr w:rsidR="004514AB" w:rsidRPr="00AE1A91" w14:paraId="3395A117" w14:textId="77777777" w:rsidTr="00D17212">
        <w:trPr>
          <w:trHeight w:val="230"/>
        </w:trPr>
        <w:tc>
          <w:tcPr>
            <w:tcW w:w="3600" w:type="dxa"/>
            <w:tcBorders>
              <w:top w:val="nil"/>
              <w:left w:val="nil"/>
              <w:bottom w:val="nil"/>
              <w:right w:val="nil"/>
            </w:tcBorders>
          </w:tcPr>
          <w:p w14:paraId="1C51071B"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14:paraId="6B8A4C15" w14:textId="77777777" w:rsidR="004514AB" w:rsidRPr="00DD0F4F" w:rsidRDefault="004514AB" w:rsidP="00D1721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Een gebouw of complex van gebouwen waar duurzame uitoefening van de activiteiten van een onderneming of rechtspersoon plaatsvindt.</w:t>
            </w:r>
          </w:p>
        </w:tc>
      </w:tr>
      <w:tr w:rsidR="004514AB" w:rsidRPr="00AE1A91" w14:paraId="515F57EF" w14:textId="77777777" w:rsidTr="00D17212">
        <w:tc>
          <w:tcPr>
            <w:tcW w:w="3600" w:type="dxa"/>
            <w:tcBorders>
              <w:top w:val="nil"/>
              <w:left w:val="nil"/>
              <w:bottom w:val="nil"/>
              <w:right w:val="nil"/>
            </w:tcBorders>
          </w:tcPr>
          <w:p w14:paraId="0E51B2B8" w14:textId="77777777" w:rsidR="004514AB" w:rsidRPr="00DD0F4F" w:rsidRDefault="004514AB" w:rsidP="00D17212">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6F41FBA2" w14:textId="77777777" w:rsidR="004514AB" w:rsidRPr="00DD0F4F" w:rsidRDefault="004514AB" w:rsidP="00D17212">
            <w:pPr>
              <w:autoSpaceDE w:val="0"/>
              <w:autoSpaceDN w:val="0"/>
              <w:adjustRightInd w:val="0"/>
              <w:spacing w:after="0" w:line="240" w:lineRule="auto"/>
              <w:rPr>
                <w:rFonts w:ascii="Arial" w:eastAsia="Times New Roman" w:hAnsi="Arial" w:cs="Arial"/>
                <w:color w:val="000000"/>
                <w:sz w:val="20"/>
                <w:szCs w:val="20"/>
                <w:lang w:val="nl-NL"/>
              </w:rPr>
            </w:pPr>
          </w:p>
        </w:tc>
      </w:tr>
      <w:tr w:rsidR="004514AB" w:rsidRPr="00F1119A" w14:paraId="373FF241" w14:textId="77777777" w:rsidTr="00D17212">
        <w:tc>
          <w:tcPr>
            <w:tcW w:w="3600" w:type="dxa"/>
            <w:tcBorders>
              <w:top w:val="nil"/>
              <w:left w:val="nil"/>
              <w:bottom w:val="nil"/>
              <w:right w:val="nil"/>
            </w:tcBorders>
          </w:tcPr>
          <w:p w14:paraId="51BD3CD2"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14:paraId="63D32BB0"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sidRPr="00E0750F">
              <w:rPr>
                <w:rFonts w:ascii="Arial" w:eastAsia="Times New Roman" w:hAnsi="Arial" w:cs="Arial"/>
                <w:color w:val="000000"/>
                <w:sz w:val="20"/>
                <w:szCs w:val="20"/>
              </w:rPr>
              <w:t>KING</w:t>
            </w:r>
          </w:p>
        </w:tc>
      </w:tr>
      <w:tr w:rsidR="004514AB" w:rsidRPr="00F1119A" w14:paraId="2D27746E" w14:textId="77777777" w:rsidTr="00D17212">
        <w:trPr>
          <w:trHeight w:val="230"/>
        </w:trPr>
        <w:tc>
          <w:tcPr>
            <w:tcW w:w="3600" w:type="dxa"/>
            <w:tcBorders>
              <w:top w:val="nil"/>
              <w:left w:val="nil"/>
              <w:bottom w:val="nil"/>
              <w:right w:val="nil"/>
            </w:tcBorders>
          </w:tcPr>
          <w:p w14:paraId="2B3D6FFF"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6EFE4EF1"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r>
      <w:tr w:rsidR="004514AB" w:rsidRPr="00F1119A" w14:paraId="1C231832" w14:textId="77777777" w:rsidTr="00D17212">
        <w:tc>
          <w:tcPr>
            <w:tcW w:w="3600" w:type="dxa"/>
            <w:tcBorders>
              <w:top w:val="nil"/>
              <w:left w:val="nil"/>
              <w:bottom w:val="nil"/>
              <w:right w:val="nil"/>
            </w:tcBorders>
          </w:tcPr>
          <w:p w14:paraId="5DAA639F"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14:paraId="6CBCA56C"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sidRPr="00E0750F">
              <w:rPr>
                <w:rFonts w:ascii="Arial" w:eastAsia="Times New Roman" w:hAnsi="Arial" w:cs="Arial"/>
                <w:color w:val="000000"/>
                <w:sz w:val="20"/>
                <w:szCs w:val="20"/>
              </w:rPr>
              <w:t>17 mei 2010</w:t>
            </w:r>
          </w:p>
        </w:tc>
      </w:tr>
      <w:tr w:rsidR="004514AB" w:rsidRPr="00F1119A" w14:paraId="54005160" w14:textId="77777777" w:rsidTr="00D17212">
        <w:trPr>
          <w:trHeight w:val="260"/>
        </w:trPr>
        <w:tc>
          <w:tcPr>
            <w:tcW w:w="3600" w:type="dxa"/>
            <w:tcBorders>
              <w:top w:val="nil"/>
              <w:left w:val="nil"/>
              <w:bottom w:val="nil"/>
              <w:right w:val="nil"/>
            </w:tcBorders>
          </w:tcPr>
          <w:p w14:paraId="096408AA"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5DAD14B5"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r>
      <w:tr w:rsidR="004514AB" w:rsidRPr="00AE1A91" w14:paraId="622CD934" w14:textId="77777777" w:rsidTr="00D17212">
        <w:tc>
          <w:tcPr>
            <w:tcW w:w="3600" w:type="dxa"/>
            <w:tcBorders>
              <w:top w:val="nil"/>
              <w:left w:val="nil"/>
              <w:bottom w:val="nil"/>
              <w:right w:val="nil"/>
            </w:tcBorders>
          </w:tcPr>
          <w:p w14:paraId="2B3E9FC0"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14:paraId="1C83545B" w14:textId="77777777" w:rsidR="005561F3" w:rsidRPr="005561F3" w:rsidRDefault="004514AB" w:rsidP="005561F3">
            <w:pPr>
              <w:autoSpaceDE w:val="0"/>
              <w:autoSpaceDN w:val="0"/>
              <w:adjustRightInd w:val="0"/>
              <w:spacing w:after="0" w:line="240" w:lineRule="auto"/>
              <w:rPr>
                <w:ins w:id="427" w:author="Arjan Kloosterboer" w:date="2017-03-06T15:40:00Z"/>
                <w:rFonts w:ascii="Arial" w:eastAsia="Times New Roman" w:hAnsi="Arial" w:cs="Arial"/>
                <w:color w:val="000000"/>
                <w:sz w:val="20"/>
                <w:szCs w:val="20"/>
                <w:lang w:val="nl-NL"/>
              </w:rPr>
            </w:pPr>
            <w:del w:id="428" w:author="Arjan Kloosterboer" w:date="2017-03-06T15:40:00Z">
              <w:r w:rsidRPr="00DD0F4F" w:rsidDel="005561F3">
                <w:rPr>
                  <w:rFonts w:ascii="Arial" w:eastAsia="Times New Roman" w:hAnsi="Arial" w:cs="Arial"/>
                  <w:color w:val="000000"/>
                  <w:sz w:val="20"/>
                  <w:szCs w:val="20"/>
                  <w:lang w:val="nl-NL"/>
                </w:rPr>
                <w:delText>Zie de toelichting in het RSGB.</w:delText>
              </w:r>
            </w:del>
            <w:ins w:id="429" w:author="Arjan Kloosterboer" w:date="2017-03-06T15:40:00Z">
              <w:r w:rsidR="005561F3" w:rsidRPr="005561F3">
                <w:rPr>
                  <w:lang w:val="nl-NL"/>
                </w:rPr>
                <w:t xml:space="preserve"> </w:t>
              </w:r>
              <w:r w:rsidR="005561F3" w:rsidRPr="005561F3">
                <w:rPr>
                  <w:rFonts w:ascii="Arial" w:eastAsia="Times New Roman" w:hAnsi="Arial" w:cs="Arial"/>
                  <w:color w:val="000000"/>
                  <w:sz w:val="20"/>
                  <w:szCs w:val="20"/>
                  <w:lang w:val="nl-NL"/>
                </w:rPr>
                <w:t>De VESTIGING is één van de ‘subtypen’ van BETROKKENE en is afkomstig van het nHR. Het nHR kent ook de Maatschappelijke activiteit. Deze is niet opgenomen als ‘subtype’ van BETROKKENE omdat hiervan, in het NHR, zeer weinig kenmerken zijn opgenomen, bijvoorbeeld geen adres. Een Maatschappelijke activiteit is daardoor slecht bruikbaar als betrokkene. Van de maatschappelijke activiteit wordt gebruik gemaakt door middel van de hoofdVESTIGING daarvan. Daarmee ontbreekt evenwel een essentieel kenmerk van de maatschappelijke activiteit: het KvK-nummer. Dit is een veelgebruikte identificatie die van toepassing is op alle Vestigingen van een Maatschappelijke activiteit en derhalve toegevoegd aan ('platgeslagen in') VESTIGING.</w:t>
              </w:r>
            </w:ins>
          </w:p>
          <w:p w14:paraId="7547E519" w14:textId="77777777" w:rsidR="004514AB" w:rsidRPr="00DD0F4F" w:rsidRDefault="005561F3" w:rsidP="005561F3">
            <w:pPr>
              <w:autoSpaceDE w:val="0"/>
              <w:autoSpaceDN w:val="0"/>
              <w:adjustRightInd w:val="0"/>
              <w:spacing w:after="0" w:line="240" w:lineRule="auto"/>
              <w:rPr>
                <w:rFonts w:ascii="Arial" w:eastAsia="Times New Roman" w:hAnsi="Arial" w:cs="Arial"/>
                <w:color w:val="000000"/>
                <w:sz w:val="20"/>
                <w:szCs w:val="20"/>
                <w:lang w:val="nl-NL"/>
              </w:rPr>
            </w:pPr>
            <w:ins w:id="430" w:author="Arjan Kloosterboer" w:date="2017-03-06T15:40:00Z">
              <w:r w:rsidRPr="005561F3">
                <w:rPr>
                  <w:rFonts w:ascii="Arial" w:eastAsia="Times New Roman" w:hAnsi="Arial" w:cs="Arial"/>
                  <w:color w:val="000000"/>
                  <w:sz w:val="20"/>
                  <w:szCs w:val="20"/>
                  <w:lang w:val="nl-NL"/>
                </w:rPr>
                <w:t>VESTIGING kent twee identificerende attribuutsoorten: Vestigngsnummer en KvK-nummer. De hoofdvestiging (van een Maatschappelijke activiteit) mag met alleen een KvK-nummer geidentificeerd worden. Een nevenvestiging wordt met het Vestigingsnummer geidentificeerd, het KvK-nummer kan optioneel vermeld worden.</w:t>
              </w:r>
            </w:ins>
          </w:p>
        </w:tc>
      </w:tr>
      <w:tr w:rsidR="004514AB" w:rsidRPr="00AE1A91" w14:paraId="4B67E09D" w14:textId="77777777" w:rsidTr="00D17212">
        <w:tc>
          <w:tcPr>
            <w:tcW w:w="3600" w:type="dxa"/>
            <w:tcBorders>
              <w:top w:val="nil"/>
              <w:left w:val="nil"/>
              <w:bottom w:val="nil"/>
              <w:right w:val="nil"/>
            </w:tcBorders>
          </w:tcPr>
          <w:p w14:paraId="6D959A19" w14:textId="77777777" w:rsidR="004514AB" w:rsidRPr="00DD0F4F" w:rsidRDefault="004514AB" w:rsidP="00D17212">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1F4594BD" w14:textId="77777777" w:rsidR="004514AB" w:rsidRPr="00DD0F4F" w:rsidRDefault="004514AB" w:rsidP="00D17212">
            <w:pPr>
              <w:autoSpaceDE w:val="0"/>
              <w:autoSpaceDN w:val="0"/>
              <w:adjustRightInd w:val="0"/>
              <w:spacing w:after="0" w:line="240" w:lineRule="auto"/>
              <w:rPr>
                <w:rFonts w:ascii="Arial" w:eastAsia="Times New Roman" w:hAnsi="Arial" w:cs="Arial"/>
                <w:color w:val="000000"/>
                <w:sz w:val="20"/>
                <w:szCs w:val="20"/>
                <w:lang w:val="nl-NL"/>
              </w:rPr>
            </w:pPr>
          </w:p>
        </w:tc>
      </w:tr>
      <w:tr w:rsidR="004514AB" w:rsidRPr="005561F3" w14:paraId="01668331" w14:textId="77777777" w:rsidTr="00D17212">
        <w:tc>
          <w:tcPr>
            <w:tcW w:w="3600" w:type="dxa"/>
            <w:tcBorders>
              <w:top w:val="nil"/>
              <w:left w:val="nil"/>
              <w:bottom w:val="nil"/>
              <w:right w:val="nil"/>
            </w:tcBorders>
          </w:tcPr>
          <w:p w14:paraId="6B20CB96"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14:paraId="642F308D" w14:textId="77777777" w:rsidR="004514AB" w:rsidRPr="00DD0F4F" w:rsidRDefault="004514AB" w:rsidP="00D17212">
            <w:pPr>
              <w:autoSpaceDE w:val="0"/>
              <w:autoSpaceDN w:val="0"/>
              <w:adjustRightInd w:val="0"/>
              <w:spacing w:after="0" w:line="240" w:lineRule="auto"/>
              <w:rPr>
                <w:rFonts w:ascii="Arial" w:eastAsia="Times New Roman" w:hAnsi="Arial" w:cs="Arial"/>
                <w:color w:val="000000"/>
                <w:sz w:val="20"/>
                <w:szCs w:val="20"/>
                <w:lang w:val="nl-NL"/>
              </w:rPr>
            </w:pPr>
            <w:del w:id="431" w:author="Arjan Kloosterboer" w:date="2017-03-06T15:41:00Z">
              <w:r w:rsidRPr="00DD0F4F" w:rsidDel="00A50DDF">
                <w:rPr>
                  <w:rFonts w:ascii="Arial" w:eastAsia="Times New Roman" w:hAnsi="Arial" w:cs="Arial"/>
                  <w:color w:val="000000"/>
                  <w:sz w:val="20"/>
                  <w:szCs w:val="20"/>
                  <w:lang w:val="nl-NL"/>
                </w:rPr>
                <w:delText xml:space="preserve">SUBJECT.Subjecttypering gevolgd door het </w:delText>
              </w:r>
            </w:del>
            <w:r w:rsidRPr="00DD0F4F">
              <w:rPr>
                <w:rFonts w:ascii="Arial" w:eastAsia="Times New Roman" w:hAnsi="Arial" w:cs="Arial"/>
                <w:color w:val="000000"/>
                <w:sz w:val="20"/>
                <w:szCs w:val="20"/>
                <w:lang w:val="nl-NL"/>
              </w:rPr>
              <w:t>Vestigingsnummer</w:t>
            </w:r>
            <w:ins w:id="432" w:author="Arjan Kloosterboer" w:date="2017-03-06T15:42:00Z">
              <w:r w:rsidR="00A50DDF">
                <w:rPr>
                  <w:rFonts w:ascii="Arial" w:eastAsia="Times New Roman" w:hAnsi="Arial" w:cs="Arial"/>
                  <w:color w:val="000000"/>
                  <w:sz w:val="20"/>
                  <w:szCs w:val="20"/>
                  <w:lang w:val="nl-NL"/>
                </w:rPr>
                <w:t xml:space="preserve"> of KvK-nummer</w:t>
              </w:r>
            </w:ins>
          </w:p>
        </w:tc>
      </w:tr>
      <w:tr w:rsidR="004514AB" w:rsidRPr="005561F3" w14:paraId="04FEBFAC" w14:textId="77777777" w:rsidTr="00D17212">
        <w:tc>
          <w:tcPr>
            <w:tcW w:w="3600" w:type="dxa"/>
            <w:tcBorders>
              <w:top w:val="nil"/>
              <w:left w:val="nil"/>
              <w:bottom w:val="nil"/>
              <w:right w:val="nil"/>
            </w:tcBorders>
          </w:tcPr>
          <w:p w14:paraId="54C3ACD7" w14:textId="77777777" w:rsidR="004514AB" w:rsidRPr="00DD0F4F" w:rsidRDefault="004514AB" w:rsidP="00D17212">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71CA9D3A" w14:textId="77777777" w:rsidR="004514AB" w:rsidRPr="00DD0F4F" w:rsidRDefault="004514AB" w:rsidP="00D17212">
            <w:pPr>
              <w:autoSpaceDE w:val="0"/>
              <w:autoSpaceDN w:val="0"/>
              <w:adjustRightInd w:val="0"/>
              <w:spacing w:after="0" w:line="240" w:lineRule="auto"/>
              <w:rPr>
                <w:rFonts w:ascii="Arial" w:eastAsia="Times New Roman" w:hAnsi="Arial" w:cs="Arial"/>
                <w:color w:val="000000"/>
                <w:sz w:val="20"/>
                <w:szCs w:val="20"/>
                <w:lang w:val="nl-NL"/>
              </w:rPr>
            </w:pPr>
          </w:p>
        </w:tc>
      </w:tr>
      <w:tr w:rsidR="004514AB" w:rsidRPr="00AE1A91" w14:paraId="1C1C8776" w14:textId="77777777" w:rsidTr="00D17212">
        <w:tc>
          <w:tcPr>
            <w:tcW w:w="3600" w:type="dxa"/>
            <w:tcBorders>
              <w:top w:val="nil"/>
              <w:left w:val="nil"/>
              <w:bottom w:val="nil"/>
              <w:right w:val="nil"/>
            </w:tcBorders>
          </w:tcPr>
          <w:p w14:paraId="3C0BD7DE"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14:paraId="2D6523D6" w14:textId="77777777" w:rsidR="004514AB" w:rsidRPr="00DD0F4F" w:rsidRDefault="004514AB" w:rsidP="00D1721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De vestigingen </w:t>
            </w:r>
            <w:ins w:id="433" w:author="Arjan Kloosterboer" w:date="2017-03-06T15:43:00Z">
              <w:r w:rsidR="00A50DDF" w:rsidRPr="00A50DDF">
                <w:rPr>
                  <w:rFonts w:ascii="Arial" w:eastAsia="Times New Roman" w:hAnsi="Arial" w:cs="Arial"/>
                  <w:color w:val="000000"/>
                  <w:sz w:val="20"/>
                  <w:szCs w:val="20"/>
                  <w:lang w:val="nl-NL"/>
                </w:rPr>
                <w:t>(van maatschappelijke objecten) die op enigerlei wijze betrokkene zijn bij één of meer zaken van de zaakbehandelende organisatie.</w:t>
              </w:r>
            </w:ins>
            <w:del w:id="434" w:author="Arjan Kloosterboer" w:date="2017-03-06T15:43:00Z">
              <w:r w:rsidRPr="00DD0F4F" w:rsidDel="00A50DDF">
                <w:rPr>
                  <w:rFonts w:ascii="Arial" w:eastAsia="Times New Roman" w:hAnsi="Arial" w:cs="Arial"/>
                  <w:color w:val="000000"/>
                  <w:sz w:val="20"/>
                  <w:szCs w:val="20"/>
                  <w:lang w:val="nl-NL"/>
                </w:rPr>
                <w:delText>zoals opgenomen in het NHR</w:delText>
              </w:r>
            </w:del>
            <w:r w:rsidRPr="00DD0F4F">
              <w:rPr>
                <w:rFonts w:ascii="Arial" w:eastAsia="Times New Roman" w:hAnsi="Arial" w:cs="Arial"/>
                <w:color w:val="000000"/>
                <w:sz w:val="20"/>
                <w:szCs w:val="20"/>
                <w:lang w:val="nl-NL"/>
              </w:rPr>
              <w:t>.</w:t>
            </w:r>
          </w:p>
        </w:tc>
      </w:tr>
      <w:tr w:rsidR="004514AB" w:rsidRPr="00AE1A91" w14:paraId="14A6671D" w14:textId="77777777" w:rsidTr="00D17212">
        <w:tc>
          <w:tcPr>
            <w:tcW w:w="3600" w:type="dxa"/>
            <w:tcBorders>
              <w:top w:val="nil"/>
              <w:left w:val="nil"/>
              <w:bottom w:val="nil"/>
              <w:right w:val="nil"/>
            </w:tcBorders>
          </w:tcPr>
          <w:p w14:paraId="0D856E9F" w14:textId="77777777" w:rsidR="004514AB" w:rsidRPr="00DD0F4F" w:rsidRDefault="004514AB" w:rsidP="00D17212">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52F17871" w14:textId="77777777" w:rsidR="004514AB" w:rsidRPr="00DD0F4F" w:rsidRDefault="004514AB" w:rsidP="00D17212">
            <w:pPr>
              <w:autoSpaceDE w:val="0"/>
              <w:autoSpaceDN w:val="0"/>
              <w:adjustRightInd w:val="0"/>
              <w:spacing w:after="0" w:line="240" w:lineRule="auto"/>
              <w:rPr>
                <w:rFonts w:ascii="Arial" w:eastAsia="Times New Roman" w:hAnsi="Arial" w:cs="Arial"/>
                <w:color w:val="000000"/>
                <w:sz w:val="20"/>
                <w:szCs w:val="20"/>
                <w:lang w:val="nl-NL"/>
              </w:rPr>
            </w:pPr>
          </w:p>
        </w:tc>
      </w:tr>
      <w:tr w:rsidR="004514AB" w:rsidRPr="00F1119A" w14:paraId="56C940E2" w14:textId="77777777" w:rsidTr="00D17212">
        <w:tc>
          <w:tcPr>
            <w:tcW w:w="3600" w:type="dxa"/>
            <w:tcBorders>
              <w:top w:val="nil"/>
              <w:left w:val="nil"/>
              <w:bottom w:val="nil"/>
              <w:right w:val="nil"/>
            </w:tcBorders>
          </w:tcPr>
          <w:p w14:paraId="4ECE71C4"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14:paraId="60EF48D0"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r>
      <w:tr w:rsidR="004514AB" w:rsidRPr="00F1119A" w14:paraId="4CFA0B55" w14:textId="77777777" w:rsidTr="00D17212">
        <w:tc>
          <w:tcPr>
            <w:tcW w:w="3600" w:type="dxa"/>
            <w:tcBorders>
              <w:top w:val="nil"/>
              <w:left w:val="nil"/>
              <w:bottom w:val="nil"/>
              <w:right w:val="nil"/>
            </w:tcBorders>
          </w:tcPr>
          <w:p w14:paraId="01CAF878"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62AAC951"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p>
        </w:tc>
      </w:tr>
      <w:tr w:rsidR="004514AB" w:rsidRPr="00F1119A" w14:paraId="33E9EF6B" w14:textId="77777777" w:rsidTr="00D17212">
        <w:tc>
          <w:tcPr>
            <w:tcW w:w="3600" w:type="dxa"/>
            <w:tcBorders>
              <w:top w:val="nil"/>
              <w:left w:val="nil"/>
              <w:bottom w:val="nil"/>
              <w:right w:val="nil"/>
            </w:tcBorders>
          </w:tcPr>
          <w:p w14:paraId="2F91A3BB"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14:paraId="01430D56"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i/>
                <w:iCs/>
                <w:color w:val="000000"/>
                <w:sz w:val="20"/>
                <w:szCs w:val="20"/>
              </w:rPr>
              <w:t>Code</w:t>
            </w:r>
          </w:p>
        </w:tc>
        <w:tc>
          <w:tcPr>
            <w:tcW w:w="3330" w:type="dxa"/>
            <w:tcBorders>
              <w:top w:val="nil"/>
              <w:left w:val="nil"/>
              <w:bottom w:val="nil"/>
              <w:right w:val="nil"/>
            </w:tcBorders>
          </w:tcPr>
          <w:p w14:paraId="04634BE7"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i/>
                <w:iCs/>
                <w:color w:val="000000"/>
                <w:sz w:val="20"/>
                <w:szCs w:val="20"/>
              </w:rPr>
              <w:t>Gegevensnaam</w:t>
            </w:r>
          </w:p>
        </w:tc>
        <w:tc>
          <w:tcPr>
            <w:tcW w:w="1350" w:type="dxa"/>
            <w:tcBorders>
              <w:top w:val="nil"/>
              <w:left w:val="nil"/>
              <w:bottom w:val="nil"/>
              <w:right w:val="nil"/>
            </w:tcBorders>
          </w:tcPr>
          <w:p w14:paraId="70637E1C"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i/>
                <w:iCs/>
                <w:color w:val="000000"/>
                <w:sz w:val="20"/>
                <w:szCs w:val="20"/>
              </w:rPr>
              <w:t>Herkomst</w:t>
            </w:r>
          </w:p>
        </w:tc>
      </w:tr>
      <w:tr w:rsidR="004514AB" w:rsidRPr="00F1119A" w14:paraId="426D09AE" w14:textId="77777777" w:rsidTr="00D17212">
        <w:tc>
          <w:tcPr>
            <w:tcW w:w="3600" w:type="dxa"/>
            <w:tcBorders>
              <w:top w:val="nil"/>
              <w:left w:val="nil"/>
              <w:bottom w:val="nil"/>
              <w:right w:val="nil"/>
            </w:tcBorders>
          </w:tcPr>
          <w:p w14:paraId="30929E09"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03C581A9"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4B0BE153" w14:textId="77777777" w:rsidR="004514AB" w:rsidRPr="009E2452" w:rsidRDefault="004514AB" w:rsidP="00D17212">
            <w:pPr>
              <w:spacing w:after="0"/>
            </w:pPr>
            <w:r w:rsidRPr="009E2452">
              <w:t>Vestigingsnummer</w:t>
            </w:r>
          </w:p>
        </w:tc>
        <w:tc>
          <w:tcPr>
            <w:tcW w:w="1350" w:type="dxa"/>
            <w:tcBorders>
              <w:top w:val="nil"/>
              <w:left w:val="nil"/>
              <w:bottom w:val="nil"/>
              <w:right w:val="nil"/>
            </w:tcBorders>
          </w:tcPr>
          <w:p w14:paraId="21CFF815"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4514AB" w:rsidRPr="00F1119A" w14:paraId="49ED2234" w14:textId="77777777" w:rsidTr="00D17212">
        <w:tc>
          <w:tcPr>
            <w:tcW w:w="3600" w:type="dxa"/>
            <w:tcBorders>
              <w:top w:val="nil"/>
              <w:left w:val="nil"/>
              <w:bottom w:val="nil"/>
              <w:right w:val="nil"/>
            </w:tcBorders>
          </w:tcPr>
          <w:p w14:paraId="6C19400F"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1FBB7636"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75B2CBB5" w14:textId="2629DB6D" w:rsidR="004514AB" w:rsidRPr="009E2452" w:rsidRDefault="00D0381E" w:rsidP="00D17212">
            <w:pPr>
              <w:spacing w:after="0"/>
            </w:pPr>
            <w:ins w:id="435" w:author="Arjan Kloosterboer" w:date="2017-08-08T16:46:00Z">
              <w:r>
                <w:t xml:space="preserve">/Primaire </w:t>
              </w:r>
            </w:ins>
            <w:ins w:id="436" w:author="Arjan" w:date="2014-11-20T14:09:00Z">
              <w:r w:rsidR="00D41AC7">
                <w:t>(</w:t>
              </w:r>
            </w:ins>
            <w:del w:id="437" w:author="Arjan Kloosterboer" w:date="2017-08-08T16:46:00Z">
              <w:r w:rsidR="004514AB" w:rsidRPr="009E2452" w:rsidDel="00D0381E">
                <w:delText>H</w:delText>
              </w:r>
            </w:del>
            <w:ins w:id="438" w:author="Arjan Kloosterboer" w:date="2017-08-08T16:46:00Z">
              <w:r>
                <w:t>h</w:t>
              </w:r>
            </w:ins>
            <w:r w:rsidR="004514AB" w:rsidRPr="009E2452">
              <w:t>andels</w:t>
            </w:r>
            <w:ins w:id="439" w:author="Arjan" w:date="2014-11-20T14:09:00Z">
              <w:r w:rsidR="00D41AC7">
                <w:t>)</w:t>
              </w:r>
            </w:ins>
            <w:r w:rsidR="004514AB" w:rsidRPr="009E2452">
              <w:t>naam</w:t>
            </w:r>
          </w:p>
        </w:tc>
        <w:tc>
          <w:tcPr>
            <w:tcW w:w="1350" w:type="dxa"/>
            <w:tcBorders>
              <w:top w:val="nil"/>
              <w:left w:val="nil"/>
              <w:bottom w:val="nil"/>
              <w:right w:val="nil"/>
            </w:tcBorders>
          </w:tcPr>
          <w:p w14:paraId="673DD3A4"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4514AB" w:rsidRPr="00F1119A" w14:paraId="7E1086D8" w14:textId="77777777" w:rsidTr="00D17212">
        <w:tc>
          <w:tcPr>
            <w:tcW w:w="3600" w:type="dxa"/>
            <w:tcBorders>
              <w:top w:val="nil"/>
              <w:left w:val="nil"/>
              <w:bottom w:val="nil"/>
              <w:right w:val="nil"/>
            </w:tcBorders>
          </w:tcPr>
          <w:p w14:paraId="294606C0"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7E7DAFC4"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6CCDF00" w14:textId="77777777" w:rsidR="004514AB" w:rsidRPr="009E2452" w:rsidRDefault="004514AB" w:rsidP="00D17212">
            <w:pPr>
              <w:spacing w:after="0"/>
            </w:pPr>
            <w:ins w:id="440" w:author="Arjan" w:date="2014-09-08T15:53:00Z">
              <w:r>
                <w:t>KvK-nummer</w:t>
              </w:r>
            </w:ins>
          </w:p>
        </w:tc>
        <w:tc>
          <w:tcPr>
            <w:tcW w:w="1350" w:type="dxa"/>
            <w:tcBorders>
              <w:top w:val="nil"/>
              <w:left w:val="nil"/>
              <w:bottom w:val="nil"/>
              <w:right w:val="nil"/>
            </w:tcBorders>
          </w:tcPr>
          <w:p w14:paraId="6C93D2F2" w14:textId="77777777" w:rsidR="004514AB" w:rsidRDefault="004514AB" w:rsidP="00D17212">
            <w:pPr>
              <w:autoSpaceDE w:val="0"/>
              <w:autoSpaceDN w:val="0"/>
              <w:adjustRightInd w:val="0"/>
              <w:spacing w:after="0" w:line="240" w:lineRule="auto"/>
              <w:rPr>
                <w:rFonts w:ascii="Arial" w:eastAsia="Times New Roman" w:hAnsi="Arial" w:cs="Arial"/>
                <w:color w:val="000000"/>
                <w:sz w:val="20"/>
                <w:szCs w:val="20"/>
              </w:rPr>
            </w:pPr>
            <w:ins w:id="441" w:author="Arjan" w:date="2014-09-08T16:11:00Z">
              <w:r>
                <w:rPr>
                  <w:rFonts w:ascii="Arial" w:eastAsia="Times New Roman" w:hAnsi="Arial" w:cs="Arial"/>
                  <w:color w:val="000000"/>
                  <w:sz w:val="20"/>
                  <w:szCs w:val="20"/>
                </w:rPr>
                <w:t>RSGB</w:t>
              </w:r>
            </w:ins>
          </w:p>
        </w:tc>
      </w:tr>
      <w:tr w:rsidR="004514AB" w:rsidRPr="00F1119A" w14:paraId="134033CC" w14:textId="77777777" w:rsidTr="00D17212">
        <w:tc>
          <w:tcPr>
            <w:tcW w:w="3600" w:type="dxa"/>
            <w:tcBorders>
              <w:top w:val="nil"/>
              <w:left w:val="nil"/>
              <w:bottom w:val="nil"/>
              <w:right w:val="nil"/>
            </w:tcBorders>
          </w:tcPr>
          <w:p w14:paraId="5B121343"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5F79E8D9"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62E6C22B" w14:textId="77777777" w:rsidR="004514AB" w:rsidRPr="009E2452" w:rsidRDefault="004514AB" w:rsidP="00D17212">
            <w:pPr>
              <w:spacing w:after="0"/>
            </w:pPr>
            <w:r w:rsidRPr="009E2452">
              <w:t>Verkorte naam</w:t>
            </w:r>
          </w:p>
        </w:tc>
        <w:tc>
          <w:tcPr>
            <w:tcW w:w="1350" w:type="dxa"/>
            <w:tcBorders>
              <w:top w:val="nil"/>
              <w:left w:val="nil"/>
              <w:bottom w:val="nil"/>
              <w:right w:val="nil"/>
            </w:tcBorders>
          </w:tcPr>
          <w:p w14:paraId="49B3D6B1"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4514AB" w:rsidRPr="00F1119A" w14:paraId="21C6B42B" w14:textId="77777777" w:rsidTr="00D17212">
        <w:tc>
          <w:tcPr>
            <w:tcW w:w="3600" w:type="dxa"/>
            <w:tcBorders>
              <w:top w:val="nil"/>
              <w:left w:val="nil"/>
              <w:bottom w:val="nil"/>
              <w:right w:val="nil"/>
            </w:tcBorders>
          </w:tcPr>
          <w:p w14:paraId="210FD761"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77C6558A"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ECC7CE8" w14:textId="77777777" w:rsidR="004514AB" w:rsidRPr="009E2452" w:rsidRDefault="004514AB" w:rsidP="00D17212">
            <w:pPr>
              <w:spacing w:after="0"/>
            </w:pPr>
            <w:r w:rsidRPr="009E2452">
              <w:t>Datum aanvang</w:t>
            </w:r>
          </w:p>
        </w:tc>
        <w:tc>
          <w:tcPr>
            <w:tcW w:w="1350" w:type="dxa"/>
            <w:tcBorders>
              <w:top w:val="nil"/>
              <w:left w:val="nil"/>
              <w:bottom w:val="nil"/>
              <w:right w:val="nil"/>
            </w:tcBorders>
          </w:tcPr>
          <w:p w14:paraId="55E087CD"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4514AB" w:rsidRPr="00F1119A" w14:paraId="7BF80E88" w14:textId="77777777" w:rsidTr="00D17212">
        <w:tc>
          <w:tcPr>
            <w:tcW w:w="3600" w:type="dxa"/>
            <w:tcBorders>
              <w:top w:val="nil"/>
              <w:left w:val="nil"/>
              <w:bottom w:val="nil"/>
              <w:right w:val="nil"/>
            </w:tcBorders>
          </w:tcPr>
          <w:p w14:paraId="5EFA904A"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4D7E4957"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0D05C03" w14:textId="77777777" w:rsidR="004514AB" w:rsidRDefault="004514AB" w:rsidP="00D17212">
            <w:pPr>
              <w:spacing w:after="0"/>
            </w:pPr>
            <w:r w:rsidRPr="009E2452">
              <w:t xml:space="preserve">Datum beëindiging </w:t>
            </w:r>
          </w:p>
        </w:tc>
        <w:tc>
          <w:tcPr>
            <w:tcW w:w="1350" w:type="dxa"/>
            <w:tcBorders>
              <w:top w:val="nil"/>
              <w:left w:val="nil"/>
              <w:bottom w:val="nil"/>
              <w:right w:val="nil"/>
            </w:tcBorders>
          </w:tcPr>
          <w:p w14:paraId="5466848E"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4514AB" w:rsidRPr="00F1119A" w14:paraId="71CD3D12" w14:textId="77777777" w:rsidTr="00D17212">
        <w:tc>
          <w:tcPr>
            <w:tcW w:w="3600" w:type="dxa"/>
            <w:tcBorders>
              <w:top w:val="nil"/>
              <w:left w:val="nil"/>
              <w:bottom w:val="nil"/>
              <w:right w:val="nil"/>
            </w:tcBorders>
          </w:tcPr>
          <w:p w14:paraId="76525FA1"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512B96CD"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51D101FF" w14:textId="5D16FF6F" w:rsidR="00D0381E" w:rsidRPr="00FA2642" w:rsidRDefault="00D0381E" w:rsidP="00D0381E">
            <w:pPr>
              <w:tabs>
                <w:tab w:val="left" w:pos="667"/>
                <w:tab w:val="left" w:pos="5167"/>
              </w:tabs>
              <w:spacing w:after="0"/>
              <w:rPr>
                <w:rFonts w:ascii="Arial" w:eastAsia="Batang" w:hAnsi="Arial" w:cs="Arial"/>
                <w:sz w:val="20"/>
                <w:szCs w:val="20"/>
                <w:lang w:val="nl-NL"/>
              </w:rPr>
            </w:pPr>
            <w:ins w:id="442" w:author="Arjan Kloosterboer" w:date="2017-08-08T16:46:00Z">
              <w:r w:rsidRPr="00D0381E">
                <w:rPr>
                  <w:lang w:val="nl-NL"/>
                </w:rPr>
                <w:t>/</w:t>
              </w:r>
            </w:ins>
            <w:r w:rsidR="00DA5D93">
              <w:fldChar w:fldCharType="begin" w:fldLock="1"/>
            </w:r>
            <w:r w:rsidR="004514AB" w:rsidRPr="00D0381E">
              <w:rPr>
                <w:lang w:val="nl-NL"/>
              </w:rPr>
              <w:instrText xml:space="preserve">MERGEFIELD </w:instrText>
            </w:r>
            <w:r w:rsidR="004514AB" w:rsidRPr="00D0381E">
              <w:rPr>
                <w:rFonts w:ascii="Calibri" w:eastAsia="Times New Roman" w:hAnsi="Calibri" w:cs="Calibri"/>
                <w:color w:val="0F0F0F"/>
                <w:lang w:val="nl-NL"/>
              </w:rPr>
              <w:instrText>Att.Name</w:instrText>
            </w:r>
            <w:r w:rsidR="00DA5D93">
              <w:fldChar w:fldCharType="separate"/>
            </w:r>
            <w:r w:rsidR="004514AB" w:rsidRPr="00D0381E">
              <w:rPr>
                <w:rFonts w:ascii="Calibri" w:eastAsia="Times New Roman" w:hAnsi="Calibri" w:cs="Calibri"/>
                <w:color w:val="0F0F0F"/>
                <w:lang w:val="nl-NL"/>
              </w:rPr>
              <w:t>Locatie-adres</w:t>
            </w:r>
            <w:r w:rsidR="00DA5D93">
              <w:fldChar w:fldCharType="end"/>
            </w:r>
            <w:r w:rsidRPr="00D0381E">
              <w:rPr>
                <w:lang w:val="nl-NL"/>
              </w:rPr>
              <w:br/>
            </w:r>
            <w:r w:rsidRPr="00FA2642">
              <w:rPr>
                <w:rFonts w:ascii="Arial" w:eastAsia="Batang" w:hAnsi="Arial" w:cs="Arial"/>
                <w:sz w:val="20"/>
                <w:szCs w:val="20"/>
                <w:lang w:val="nl-NL"/>
              </w:rPr>
              <w:t xml:space="preserve">   Huisnummer</w:t>
            </w:r>
          </w:p>
          <w:p w14:paraId="5A466F6C" w14:textId="3D559508" w:rsidR="00D0381E" w:rsidRPr="00FA2642" w:rsidRDefault="00D0381E" w:rsidP="00D0381E">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 xml:space="preserve">   Huisletter </w:t>
            </w:r>
          </w:p>
          <w:p w14:paraId="5B2D6FA1" w14:textId="3B040830" w:rsidR="00D0381E" w:rsidRPr="00FA2642" w:rsidRDefault="00D0381E" w:rsidP="00D0381E">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 xml:space="preserve">   Huisnummertoevoeging</w:t>
            </w:r>
          </w:p>
          <w:p w14:paraId="792054D1" w14:textId="77E410CF" w:rsidR="00D0381E" w:rsidRPr="00FA2642" w:rsidRDefault="00D0381E" w:rsidP="00D0381E">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 xml:space="preserve">   Naam openbare ruimte</w:t>
            </w:r>
          </w:p>
          <w:p w14:paraId="6862D441" w14:textId="72C2A6C1" w:rsidR="00D0381E" w:rsidRPr="003306F8" w:rsidRDefault="00D0381E" w:rsidP="00D0381E">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 xml:space="preserve">   </w:t>
            </w:r>
            <w:r w:rsidRPr="003306F8">
              <w:rPr>
                <w:rFonts w:ascii="Arial" w:eastAsia="Batang" w:hAnsi="Arial" w:cs="Arial"/>
                <w:sz w:val="20"/>
                <w:szCs w:val="20"/>
                <w:lang w:val="nl-NL"/>
              </w:rPr>
              <w:t>Straatnaam</w:t>
            </w:r>
          </w:p>
          <w:p w14:paraId="3275A50B" w14:textId="718C642A" w:rsidR="00D0381E" w:rsidRPr="00FA2642" w:rsidRDefault="00D0381E" w:rsidP="00D0381E">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 xml:space="preserve">   Postcode</w:t>
            </w:r>
          </w:p>
          <w:p w14:paraId="66497242" w14:textId="21CBAAFE" w:rsidR="00D0381E" w:rsidRPr="00FA2642" w:rsidRDefault="00D0381E" w:rsidP="00D0381E">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 xml:space="preserve">   </w:t>
            </w:r>
            <w:ins w:id="443" w:author="Arjan Kloosterboer" w:date="2017-08-08T16:50:00Z">
              <w:r>
                <w:rPr>
                  <w:rFonts w:ascii="Arial" w:eastAsia="Batang" w:hAnsi="Arial" w:cs="Arial"/>
                  <w:sz w:val="20"/>
                  <w:szCs w:val="20"/>
                  <w:lang w:val="nl-NL"/>
                </w:rPr>
                <w:t>Toevoeg</w:t>
              </w:r>
            </w:ins>
            <w:ins w:id="444" w:author="Arjan Kloosterboer" w:date="2017-08-08T16:51:00Z">
              <w:r>
                <w:rPr>
                  <w:rFonts w:ascii="Arial" w:eastAsia="Batang" w:hAnsi="Arial" w:cs="Arial"/>
                  <w:sz w:val="20"/>
                  <w:szCs w:val="20"/>
                  <w:lang w:val="nl-NL"/>
                </w:rPr>
                <w:t>ing adres</w:t>
              </w:r>
            </w:ins>
          </w:p>
          <w:p w14:paraId="1045254B" w14:textId="6C31449E" w:rsidR="004514AB" w:rsidRPr="00D0381E" w:rsidRDefault="00D0381E" w:rsidP="00D0381E">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 xml:space="preserve">   Woonpl</w:t>
            </w:r>
            <w:r>
              <w:rPr>
                <w:rFonts w:ascii="Arial" w:eastAsia="Batang" w:hAnsi="Arial" w:cs="Arial"/>
                <w:sz w:val="20"/>
                <w:szCs w:val="20"/>
                <w:lang w:val="nl-NL"/>
              </w:rPr>
              <w:t>aatsnaam</w:t>
            </w:r>
          </w:p>
        </w:tc>
        <w:tc>
          <w:tcPr>
            <w:tcW w:w="1350" w:type="dxa"/>
            <w:tcBorders>
              <w:top w:val="nil"/>
              <w:left w:val="nil"/>
              <w:bottom w:val="nil"/>
              <w:right w:val="nil"/>
            </w:tcBorders>
          </w:tcPr>
          <w:p w14:paraId="47B47A86"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4514AB" w:rsidRPr="00F1119A" w14:paraId="10C85671" w14:textId="77777777" w:rsidTr="00D17212">
        <w:tc>
          <w:tcPr>
            <w:tcW w:w="3600" w:type="dxa"/>
            <w:tcBorders>
              <w:top w:val="nil"/>
              <w:left w:val="nil"/>
              <w:bottom w:val="nil"/>
              <w:right w:val="nil"/>
            </w:tcBorders>
          </w:tcPr>
          <w:p w14:paraId="69ACC5EF"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24325F55"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0CC7AB7" w14:textId="77777777" w:rsidR="00D0381E" w:rsidRPr="00796C3B" w:rsidRDefault="00D0381E" w:rsidP="00D0381E">
            <w:pPr>
              <w:tabs>
                <w:tab w:val="left" w:pos="667"/>
                <w:tab w:val="left" w:pos="5167"/>
              </w:tabs>
              <w:spacing w:after="0"/>
              <w:rPr>
                <w:rFonts w:ascii="Arial" w:eastAsia="Batang" w:hAnsi="Arial" w:cs="Arial"/>
                <w:sz w:val="20"/>
                <w:szCs w:val="20"/>
                <w:lang w:val="nl-NL"/>
              </w:rPr>
            </w:pPr>
            <w:ins w:id="445" w:author="Arjan Kloosterboer" w:date="2017-08-08T16:47:00Z">
              <w:r w:rsidRPr="00AE1A11">
                <w:rPr>
                  <w:lang w:val="nl-NL"/>
                </w:rPr>
                <w:t>/</w:t>
              </w:r>
            </w:ins>
            <w:r w:rsidR="00DA5D93">
              <w:fldChar w:fldCharType="begin" w:fldLock="1"/>
            </w:r>
            <w:r w:rsidR="004514AB" w:rsidRPr="00AE1A11">
              <w:rPr>
                <w:lang w:val="nl-NL"/>
              </w:rPr>
              <w:instrText xml:space="preserve">MERGEFIELD </w:instrText>
            </w:r>
            <w:r w:rsidR="004514AB" w:rsidRPr="00AE1A11">
              <w:rPr>
                <w:rFonts w:ascii="Calibri" w:eastAsia="Times New Roman" w:hAnsi="Calibri" w:cs="Calibri"/>
                <w:color w:val="0F0F0F"/>
                <w:lang w:val="nl-NL"/>
              </w:rPr>
              <w:instrText>Att.Name</w:instrText>
            </w:r>
            <w:r w:rsidR="00DA5D93">
              <w:fldChar w:fldCharType="separate"/>
            </w:r>
            <w:r w:rsidR="004514AB" w:rsidRPr="00AE1A11">
              <w:rPr>
                <w:rFonts w:ascii="Calibri" w:eastAsia="Times New Roman" w:hAnsi="Calibri" w:cs="Calibri"/>
                <w:color w:val="0F0F0F"/>
                <w:lang w:val="nl-NL"/>
              </w:rPr>
              <w:t>Correspondentieadres</w:t>
            </w:r>
            <w:r w:rsidR="00DA5D93">
              <w:fldChar w:fldCharType="end"/>
            </w:r>
          </w:p>
          <w:p w14:paraId="2F8C9D6A" w14:textId="7776F853" w:rsidR="00D0381E" w:rsidRPr="00796C3B" w:rsidRDefault="00D0381E" w:rsidP="00D0381E">
            <w:pPr>
              <w:tabs>
                <w:tab w:val="left" w:pos="66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 xml:space="preserve">   Huisnummer</w:t>
            </w:r>
          </w:p>
          <w:p w14:paraId="407FCAAB" w14:textId="75399F56" w:rsidR="00D0381E" w:rsidRPr="00796C3B" w:rsidRDefault="00D0381E" w:rsidP="00D0381E">
            <w:pPr>
              <w:tabs>
                <w:tab w:val="left" w:pos="66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 xml:space="preserve">   Huisletter </w:t>
            </w:r>
          </w:p>
          <w:p w14:paraId="018ECFD3" w14:textId="4C9B3284" w:rsidR="00D0381E" w:rsidRPr="00796C3B" w:rsidRDefault="00D0381E" w:rsidP="00D0381E">
            <w:pPr>
              <w:tabs>
                <w:tab w:val="left" w:pos="66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 xml:space="preserve">   Huisnummertoevoeging</w:t>
            </w:r>
          </w:p>
          <w:p w14:paraId="5EC792FD" w14:textId="2000D259" w:rsidR="00D0381E" w:rsidRPr="00796C3B" w:rsidRDefault="00D0381E" w:rsidP="00D0381E">
            <w:pPr>
              <w:tabs>
                <w:tab w:val="left" w:pos="66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 xml:space="preserve">   Naam openbare ruimte</w:t>
            </w:r>
          </w:p>
          <w:p w14:paraId="295EDCBD" w14:textId="03D8E9D1" w:rsidR="00D0381E" w:rsidRPr="00796C3B" w:rsidRDefault="00D0381E" w:rsidP="00D0381E">
            <w:pPr>
              <w:tabs>
                <w:tab w:val="left" w:pos="66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 xml:space="preserve">   Straatnaam</w:t>
            </w:r>
          </w:p>
          <w:p w14:paraId="37470206" w14:textId="72A8F4C2" w:rsidR="00D0381E" w:rsidRPr="00796C3B" w:rsidRDefault="00D0381E" w:rsidP="00D0381E">
            <w:pPr>
              <w:tabs>
                <w:tab w:val="left" w:pos="66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 xml:space="preserve">   Postcode</w:t>
            </w:r>
          </w:p>
          <w:p w14:paraId="3B7FFCDF" w14:textId="58389DA7" w:rsidR="004514AB" w:rsidRDefault="00D0381E" w:rsidP="00D0381E">
            <w:pPr>
              <w:spacing w:after="0"/>
              <w:rPr>
                <w:rFonts w:ascii="Calibri" w:eastAsia="Times New Roman" w:hAnsi="Calibri" w:cs="Calibri"/>
                <w:color w:val="0F0F0F"/>
              </w:rPr>
            </w:pPr>
            <w:r w:rsidRPr="00796C3B">
              <w:rPr>
                <w:rFonts w:ascii="Arial" w:eastAsia="Batang" w:hAnsi="Arial" w:cs="Arial"/>
                <w:sz w:val="20"/>
                <w:szCs w:val="20"/>
                <w:lang w:val="nl-NL"/>
              </w:rPr>
              <w:t xml:space="preserve">   Woonplaatsnaam</w:t>
            </w:r>
          </w:p>
        </w:tc>
        <w:tc>
          <w:tcPr>
            <w:tcW w:w="1350" w:type="dxa"/>
            <w:tcBorders>
              <w:top w:val="nil"/>
              <w:left w:val="nil"/>
              <w:bottom w:val="nil"/>
              <w:right w:val="nil"/>
            </w:tcBorders>
          </w:tcPr>
          <w:p w14:paraId="3814CB4F"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4514AB" w:rsidRPr="00F1119A" w14:paraId="115BD5E4" w14:textId="77777777" w:rsidTr="00D17212">
        <w:tc>
          <w:tcPr>
            <w:tcW w:w="3600" w:type="dxa"/>
            <w:tcBorders>
              <w:top w:val="nil"/>
              <w:left w:val="nil"/>
              <w:bottom w:val="nil"/>
              <w:right w:val="nil"/>
            </w:tcBorders>
          </w:tcPr>
          <w:p w14:paraId="70A8DE20"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195E70DB"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73B9AEE6" w14:textId="77777777" w:rsidR="00D0381E" w:rsidRPr="00796C3B" w:rsidRDefault="00DA5D93" w:rsidP="00D0381E">
            <w:pPr>
              <w:tabs>
                <w:tab w:val="left" w:pos="667"/>
                <w:tab w:val="left" w:pos="5167"/>
              </w:tabs>
              <w:spacing w:after="0"/>
              <w:rPr>
                <w:rFonts w:ascii="Arial" w:eastAsia="Batang" w:hAnsi="Arial" w:cs="Arial"/>
                <w:sz w:val="20"/>
                <w:szCs w:val="20"/>
                <w:lang w:val="nl-NL"/>
              </w:rPr>
            </w:pPr>
            <w:r>
              <w:fldChar w:fldCharType="begin" w:fldLock="1"/>
            </w:r>
            <w:r w:rsidR="004514AB" w:rsidRPr="001D4541">
              <w:rPr>
                <w:lang w:val="nl-NL"/>
              </w:rPr>
              <w:instrText xml:space="preserve">MERGEFIELD </w:instrText>
            </w:r>
            <w:r w:rsidR="004514AB" w:rsidRPr="001D4541">
              <w:rPr>
                <w:rFonts w:ascii="Calibri" w:eastAsia="Times New Roman" w:hAnsi="Calibri" w:cs="Calibri"/>
                <w:color w:val="0F0F0F"/>
                <w:lang w:val="nl-NL"/>
              </w:rPr>
              <w:instrText>Att.Name</w:instrText>
            </w:r>
            <w:r>
              <w:fldChar w:fldCharType="separate"/>
            </w:r>
            <w:r w:rsidR="004514AB" w:rsidRPr="001D4541">
              <w:rPr>
                <w:rFonts w:ascii="Calibri" w:eastAsia="Times New Roman" w:hAnsi="Calibri" w:cs="Calibri"/>
                <w:color w:val="0F0F0F"/>
                <w:lang w:val="nl-NL"/>
              </w:rPr>
              <w:t>Postadres</w:t>
            </w:r>
            <w:r>
              <w:fldChar w:fldCharType="end"/>
            </w:r>
          </w:p>
          <w:p w14:paraId="3577A79D" w14:textId="69A1096A" w:rsidR="00D0381E" w:rsidRPr="00796C3B" w:rsidRDefault="00D0381E" w:rsidP="00D0381E">
            <w:pPr>
              <w:tabs>
                <w:tab w:val="left" w:pos="847"/>
                <w:tab w:val="left" w:pos="5167"/>
              </w:tabs>
              <w:spacing w:after="0"/>
              <w:rPr>
                <w:rFonts w:ascii="Arial" w:eastAsia="Batang" w:hAnsi="Arial" w:cs="Arial"/>
                <w:sz w:val="20"/>
                <w:szCs w:val="20"/>
                <w:lang w:val="nl-NL"/>
              </w:rPr>
            </w:pPr>
            <w:r>
              <w:rPr>
                <w:rFonts w:ascii="Arial" w:eastAsia="Batang" w:hAnsi="Arial" w:cs="Arial"/>
                <w:sz w:val="20"/>
                <w:szCs w:val="20"/>
                <w:lang w:val="nl-NL"/>
              </w:rPr>
              <w:t xml:space="preserve">  </w:t>
            </w:r>
            <w:r w:rsidRPr="00796C3B">
              <w:rPr>
                <w:rFonts w:ascii="Arial" w:eastAsia="Batang" w:hAnsi="Arial" w:cs="Arial"/>
                <w:sz w:val="20"/>
                <w:szCs w:val="20"/>
                <w:lang w:val="nl-NL"/>
              </w:rPr>
              <w:t xml:space="preserve"> Postadrestype</w:t>
            </w:r>
          </w:p>
          <w:p w14:paraId="4A6607D4" w14:textId="11C581C4" w:rsidR="00D0381E" w:rsidRPr="00796C3B" w:rsidRDefault="00D0381E" w:rsidP="00D0381E">
            <w:pPr>
              <w:tabs>
                <w:tab w:val="left" w:pos="84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 xml:space="preserve"> </w:t>
            </w:r>
            <w:r>
              <w:rPr>
                <w:rFonts w:ascii="Arial" w:eastAsia="Batang" w:hAnsi="Arial" w:cs="Arial"/>
                <w:sz w:val="20"/>
                <w:szCs w:val="20"/>
                <w:lang w:val="nl-NL"/>
              </w:rPr>
              <w:t xml:space="preserve"> </w:t>
            </w:r>
            <w:r w:rsidRPr="00796C3B">
              <w:rPr>
                <w:rFonts w:ascii="Arial" w:eastAsia="Batang" w:hAnsi="Arial" w:cs="Arial"/>
                <w:sz w:val="20"/>
                <w:szCs w:val="20"/>
                <w:lang w:val="nl-NL"/>
              </w:rPr>
              <w:t xml:space="preserve"> Postbus- of antwoordnummer</w:t>
            </w:r>
          </w:p>
          <w:p w14:paraId="47472908" w14:textId="69A3269D" w:rsidR="00D0381E" w:rsidRPr="00796C3B" w:rsidRDefault="00D0381E" w:rsidP="00D0381E">
            <w:pPr>
              <w:tabs>
                <w:tab w:val="left" w:pos="84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 xml:space="preserve">  </w:t>
            </w:r>
            <w:r>
              <w:rPr>
                <w:rFonts w:ascii="Arial" w:eastAsia="Batang" w:hAnsi="Arial" w:cs="Arial"/>
                <w:sz w:val="20"/>
                <w:szCs w:val="20"/>
                <w:lang w:val="nl-NL"/>
              </w:rPr>
              <w:t xml:space="preserve"> </w:t>
            </w:r>
            <w:r w:rsidRPr="00796C3B">
              <w:rPr>
                <w:rFonts w:ascii="Arial" w:eastAsia="Batang" w:hAnsi="Arial" w:cs="Arial"/>
                <w:sz w:val="20"/>
                <w:szCs w:val="20"/>
                <w:lang w:val="nl-NL"/>
              </w:rPr>
              <w:t>Postadres postcode</w:t>
            </w:r>
          </w:p>
          <w:p w14:paraId="571C4584" w14:textId="3318DD48" w:rsidR="004514AB" w:rsidRPr="001D4541" w:rsidRDefault="00D0381E" w:rsidP="00D0381E">
            <w:pPr>
              <w:spacing w:after="0"/>
              <w:rPr>
                <w:rFonts w:ascii="Calibri" w:eastAsia="Times New Roman" w:hAnsi="Calibri" w:cs="Calibri"/>
                <w:color w:val="0F0F0F"/>
                <w:lang w:val="nl-NL"/>
              </w:rPr>
            </w:pPr>
            <w:r w:rsidRPr="00796C3B">
              <w:rPr>
                <w:rFonts w:ascii="Arial" w:eastAsia="Batang" w:hAnsi="Arial" w:cs="Arial"/>
                <w:sz w:val="20"/>
                <w:szCs w:val="20"/>
                <w:lang w:val="nl-NL"/>
              </w:rPr>
              <w:t xml:space="preserve">  </w:t>
            </w:r>
            <w:r>
              <w:rPr>
                <w:rFonts w:ascii="Arial" w:eastAsia="Batang" w:hAnsi="Arial" w:cs="Arial"/>
                <w:sz w:val="20"/>
                <w:szCs w:val="20"/>
                <w:lang w:val="nl-NL"/>
              </w:rPr>
              <w:t xml:space="preserve"> </w:t>
            </w:r>
            <w:r w:rsidRPr="00796C3B">
              <w:rPr>
                <w:rFonts w:ascii="Arial" w:eastAsia="Batang" w:hAnsi="Arial" w:cs="Arial"/>
                <w:sz w:val="20"/>
                <w:szCs w:val="20"/>
                <w:lang w:val="nl-NL"/>
              </w:rPr>
              <w:t>Woonplaatsnaam</w:t>
            </w:r>
          </w:p>
        </w:tc>
        <w:tc>
          <w:tcPr>
            <w:tcW w:w="1350" w:type="dxa"/>
            <w:tcBorders>
              <w:top w:val="nil"/>
              <w:left w:val="nil"/>
              <w:bottom w:val="nil"/>
              <w:right w:val="nil"/>
            </w:tcBorders>
          </w:tcPr>
          <w:p w14:paraId="72A3CF7D"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4514AB" w:rsidRPr="00F1119A" w14:paraId="3137C099" w14:textId="77777777" w:rsidTr="00D17212">
        <w:tc>
          <w:tcPr>
            <w:tcW w:w="3600" w:type="dxa"/>
            <w:tcBorders>
              <w:top w:val="nil"/>
              <w:left w:val="nil"/>
              <w:bottom w:val="nil"/>
              <w:right w:val="nil"/>
            </w:tcBorders>
          </w:tcPr>
          <w:p w14:paraId="0B293977"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478E2F18"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4BE70574" w14:textId="77777777" w:rsidR="00911A14" w:rsidRPr="00796C3B" w:rsidRDefault="00DA5D93" w:rsidP="00911A14">
            <w:pPr>
              <w:tabs>
                <w:tab w:val="left" w:pos="667"/>
                <w:tab w:val="left" w:pos="5167"/>
              </w:tabs>
              <w:spacing w:after="0"/>
              <w:rPr>
                <w:rFonts w:ascii="Arial" w:eastAsia="Batang" w:hAnsi="Arial" w:cs="Arial"/>
                <w:sz w:val="20"/>
                <w:szCs w:val="20"/>
                <w:lang w:val="nl-NL"/>
              </w:rPr>
            </w:pPr>
            <w:r>
              <w:fldChar w:fldCharType="begin" w:fldLock="1"/>
            </w:r>
            <w:r w:rsidR="004514AB" w:rsidRPr="001D4541">
              <w:rPr>
                <w:lang w:val="nl-NL"/>
              </w:rPr>
              <w:instrText xml:space="preserve">MERGEFIELD </w:instrText>
            </w:r>
            <w:r w:rsidR="004514AB" w:rsidRPr="001D4541">
              <w:rPr>
                <w:rFonts w:ascii="Calibri" w:eastAsia="Times New Roman" w:hAnsi="Calibri" w:cs="Calibri"/>
                <w:color w:val="0F0F0F"/>
                <w:lang w:val="nl-NL"/>
              </w:rPr>
              <w:instrText>Att.Name</w:instrText>
            </w:r>
            <w:r>
              <w:fldChar w:fldCharType="separate"/>
            </w:r>
            <w:r w:rsidR="004514AB" w:rsidRPr="001D4541">
              <w:rPr>
                <w:rFonts w:ascii="Calibri" w:eastAsia="Times New Roman" w:hAnsi="Calibri" w:cs="Calibri"/>
                <w:color w:val="0F0F0F"/>
                <w:lang w:val="nl-NL"/>
              </w:rPr>
              <w:t>Verblijf buitenland</w:t>
            </w:r>
            <w:r>
              <w:fldChar w:fldCharType="end"/>
            </w:r>
          </w:p>
          <w:p w14:paraId="78C91EE2" w14:textId="76908FCF" w:rsidR="00911A14" w:rsidRPr="00796C3B" w:rsidRDefault="00911A14" w:rsidP="00911A14">
            <w:pPr>
              <w:tabs>
                <w:tab w:val="left" w:pos="84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 xml:space="preserve">    Adres buitenland 1</w:t>
            </w:r>
          </w:p>
          <w:p w14:paraId="56B2CBF2" w14:textId="442118E0" w:rsidR="00911A14" w:rsidRPr="00796C3B" w:rsidRDefault="00911A14" w:rsidP="00911A14">
            <w:pPr>
              <w:tabs>
                <w:tab w:val="left" w:pos="84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 xml:space="preserve">    Adres buitenland 2</w:t>
            </w:r>
          </w:p>
          <w:p w14:paraId="2446E8E5" w14:textId="27E0CC98" w:rsidR="00911A14" w:rsidRPr="00796C3B" w:rsidRDefault="00911A14" w:rsidP="00911A14">
            <w:pPr>
              <w:tabs>
                <w:tab w:val="left" w:pos="84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 xml:space="preserve">    Adres buitenland 3</w:t>
            </w:r>
          </w:p>
          <w:p w14:paraId="34B193A5" w14:textId="20EED541" w:rsidR="004514AB" w:rsidRDefault="00911A14" w:rsidP="00911A14">
            <w:pPr>
              <w:spacing w:after="0"/>
              <w:rPr>
                <w:rFonts w:ascii="Calibri" w:eastAsia="Times New Roman" w:hAnsi="Calibri" w:cs="Calibri"/>
                <w:color w:val="0F0F0F"/>
              </w:rPr>
            </w:pPr>
            <w:r w:rsidRPr="00796C3B">
              <w:rPr>
                <w:rFonts w:ascii="Arial" w:eastAsia="Batang" w:hAnsi="Arial" w:cs="Arial"/>
                <w:sz w:val="20"/>
                <w:szCs w:val="20"/>
                <w:lang w:val="nl-NL"/>
              </w:rPr>
              <w:t xml:space="preserve">  </w:t>
            </w:r>
            <w:r>
              <w:rPr>
                <w:rFonts w:ascii="Arial" w:eastAsia="Batang" w:hAnsi="Arial" w:cs="Arial"/>
                <w:sz w:val="20"/>
                <w:szCs w:val="20"/>
                <w:lang w:val="nl-NL"/>
              </w:rPr>
              <w:t xml:space="preserve"> </w:t>
            </w:r>
            <w:r w:rsidRPr="00796C3B">
              <w:rPr>
                <w:rFonts w:ascii="Arial" w:eastAsia="Batang" w:hAnsi="Arial" w:cs="Arial"/>
                <w:sz w:val="20"/>
                <w:szCs w:val="20"/>
                <w:lang w:val="nl-NL"/>
              </w:rPr>
              <w:t xml:space="preserve"> </w:t>
            </w:r>
            <w:r w:rsidRPr="00796C3B">
              <w:rPr>
                <w:rFonts w:ascii="Arial" w:eastAsia="Batang" w:hAnsi="Arial" w:cs="Arial"/>
                <w:sz w:val="20"/>
                <w:szCs w:val="20"/>
              </w:rPr>
              <w:t>Land</w:t>
            </w:r>
            <w:del w:id="446" w:author="Arjan Kloosterboer" w:date="2017-08-08T16:37:00Z">
              <w:r w:rsidRPr="00796C3B" w:rsidDel="0003275C">
                <w:rPr>
                  <w:rFonts w:ascii="Arial" w:eastAsia="Batang" w:hAnsi="Arial" w:cs="Arial"/>
                  <w:sz w:val="20"/>
                  <w:szCs w:val="20"/>
                </w:rPr>
                <w:delText>naam</w:delText>
              </w:r>
            </w:del>
          </w:p>
        </w:tc>
        <w:tc>
          <w:tcPr>
            <w:tcW w:w="1350" w:type="dxa"/>
            <w:tcBorders>
              <w:top w:val="nil"/>
              <w:left w:val="nil"/>
              <w:bottom w:val="nil"/>
              <w:right w:val="nil"/>
            </w:tcBorders>
          </w:tcPr>
          <w:p w14:paraId="1B79F84F"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4514AB" w:rsidRPr="00F1119A" w14:paraId="42BA40AE" w14:textId="77777777" w:rsidTr="00D17212">
        <w:tc>
          <w:tcPr>
            <w:tcW w:w="3600" w:type="dxa"/>
            <w:tcBorders>
              <w:top w:val="nil"/>
              <w:left w:val="nil"/>
              <w:bottom w:val="nil"/>
              <w:right w:val="nil"/>
            </w:tcBorders>
          </w:tcPr>
          <w:p w14:paraId="42E47583"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517D0AD0"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4514C0CD" w14:textId="77777777" w:rsidR="004514AB" w:rsidRDefault="00DA5D93" w:rsidP="00D17212">
            <w:pPr>
              <w:spacing w:after="0"/>
              <w:rPr>
                <w:rFonts w:ascii="Calibri" w:eastAsia="Times New Roman" w:hAnsi="Calibri" w:cs="Calibri"/>
                <w:color w:val="0F0F0F"/>
              </w:rPr>
            </w:pPr>
            <w:r>
              <w:fldChar w:fldCharType="begin" w:fldLock="1"/>
            </w:r>
            <w:r w:rsidR="004514AB">
              <w:instrText xml:space="preserve">MERGEFIELD </w:instrText>
            </w:r>
            <w:r w:rsidR="004514AB">
              <w:rPr>
                <w:rFonts w:ascii="Calibri" w:eastAsia="Times New Roman" w:hAnsi="Calibri" w:cs="Calibri"/>
                <w:color w:val="0F0F0F"/>
              </w:rPr>
              <w:instrText>Att.Name</w:instrText>
            </w:r>
            <w:r>
              <w:fldChar w:fldCharType="separate"/>
            </w:r>
            <w:r w:rsidR="004514AB">
              <w:rPr>
                <w:rFonts w:ascii="Calibri" w:eastAsia="Times New Roman" w:hAnsi="Calibri" w:cs="Calibri"/>
                <w:color w:val="0F0F0F"/>
              </w:rPr>
              <w:t>Telefoonnummer</w:t>
            </w:r>
            <w:r>
              <w:fldChar w:fldCharType="end"/>
            </w:r>
          </w:p>
        </w:tc>
        <w:tc>
          <w:tcPr>
            <w:tcW w:w="1350" w:type="dxa"/>
            <w:tcBorders>
              <w:top w:val="nil"/>
              <w:left w:val="nil"/>
              <w:bottom w:val="nil"/>
              <w:right w:val="nil"/>
            </w:tcBorders>
          </w:tcPr>
          <w:p w14:paraId="48356040"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4514AB" w:rsidRPr="00F1119A" w14:paraId="59198291" w14:textId="77777777" w:rsidTr="00D17212">
        <w:tc>
          <w:tcPr>
            <w:tcW w:w="3600" w:type="dxa"/>
            <w:tcBorders>
              <w:top w:val="nil"/>
              <w:left w:val="nil"/>
              <w:bottom w:val="nil"/>
              <w:right w:val="nil"/>
            </w:tcBorders>
          </w:tcPr>
          <w:p w14:paraId="7E502D59"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64E89CE0"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4AD72CCB" w14:textId="77777777" w:rsidR="004514AB" w:rsidRDefault="00DA5D93" w:rsidP="00D17212">
            <w:pPr>
              <w:spacing w:after="0"/>
              <w:rPr>
                <w:rFonts w:ascii="Calibri" w:eastAsia="Times New Roman" w:hAnsi="Calibri" w:cs="Calibri"/>
                <w:color w:val="0F0F0F"/>
              </w:rPr>
            </w:pPr>
            <w:r>
              <w:fldChar w:fldCharType="begin" w:fldLock="1"/>
            </w:r>
            <w:r w:rsidR="004514AB">
              <w:instrText xml:space="preserve">MERGEFIELD </w:instrText>
            </w:r>
            <w:r w:rsidR="004514AB">
              <w:rPr>
                <w:rFonts w:ascii="Calibri" w:eastAsia="Times New Roman" w:hAnsi="Calibri" w:cs="Calibri"/>
                <w:color w:val="0F0F0F"/>
              </w:rPr>
              <w:instrText>Att.Name</w:instrText>
            </w:r>
            <w:r>
              <w:fldChar w:fldCharType="separate"/>
            </w:r>
            <w:r w:rsidR="004514AB">
              <w:rPr>
                <w:rFonts w:ascii="Calibri" w:eastAsia="Times New Roman" w:hAnsi="Calibri" w:cs="Calibri"/>
                <w:color w:val="0F0F0F"/>
              </w:rPr>
              <w:t>Fax-nummer</w:t>
            </w:r>
            <w:r>
              <w:fldChar w:fldCharType="end"/>
            </w:r>
          </w:p>
        </w:tc>
        <w:tc>
          <w:tcPr>
            <w:tcW w:w="1350" w:type="dxa"/>
            <w:tcBorders>
              <w:top w:val="nil"/>
              <w:left w:val="nil"/>
              <w:bottom w:val="nil"/>
              <w:right w:val="nil"/>
            </w:tcBorders>
          </w:tcPr>
          <w:p w14:paraId="3BDE4568"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4514AB" w:rsidRPr="00F1119A" w14:paraId="39E197C6" w14:textId="77777777" w:rsidTr="00D17212">
        <w:tc>
          <w:tcPr>
            <w:tcW w:w="3600" w:type="dxa"/>
            <w:tcBorders>
              <w:top w:val="nil"/>
              <w:left w:val="nil"/>
              <w:bottom w:val="nil"/>
              <w:right w:val="nil"/>
            </w:tcBorders>
          </w:tcPr>
          <w:p w14:paraId="42B2E212"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6397ADDE"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4CF61BFA" w14:textId="77777777" w:rsidR="004514AB" w:rsidRDefault="00DA5D93" w:rsidP="00D17212">
            <w:pPr>
              <w:spacing w:after="0"/>
              <w:rPr>
                <w:rFonts w:ascii="Calibri" w:eastAsia="Times New Roman" w:hAnsi="Calibri" w:cs="Calibri"/>
                <w:color w:val="0F0F0F"/>
              </w:rPr>
            </w:pPr>
            <w:r>
              <w:fldChar w:fldCharType="begin" w:fldLock="1"/>
            </w:r>
            <w:r w:rsidR="004514AB">
              <w:instrText xml:space="preserve">MERGEFIELD </w:instrText>
            </w:r>
            <w:r w:rsidR="004514AB">
              <w:rPr>
                <w:rFonts w:ascii="Calibri" w:eastAsia="Times New Roman" w:hAnsi="Calibri" w:cs="Calibri"/>
                <w:color w:val="0F0F0F"/>
              </w:rPr>
              <w:instrText>Att.Name</w:instrText>
            </w:r>
            <w:r>
              <w:fldChar w:fldCharType="separate"/>
            </w:r>
            <w:r w:rsidR="004514AB">
              <w:rPr>
                <w:rFonts w:ascii="Calibri" w:eastAsia="Times New Roman" w:hAnsi="Calibri" w:cs="Calibri"/>
                <w:color w:val="0F0F0F"/>
              </w:rPr>
              <w:t>Emailadres</w:t>
            </w:r>
            <w:r>
              <w:fldChar w:fldCharType="end"/>
            </w:r>
          </w:p>
        </w:tc>
        <w:tc>
          <w:tcPr>
            <w:tcW w:w="1350" w:type="dxa"/>
            <w:tcBorders>
              <w:top w:val="nil"/>
              <w:left w:val="nil"/>
              <w:bottom w:val="nil"/>
              <w:right w:val="nil"/>
            </w:tcBorders>
          </w:tcPr>
          <w:p w14:paraId="189C291A"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4514AB" w:rsidRPr="00F1119A" w14:paraId="1FD1E329" w14:textId="77777777" w:rsidTr="00D17212">
        <w:tc>
          <w:tcPr>
            <w:tcW w:w="3600" w:type="dxa"/>
            <w:tcBorders>
              <w:top w:val="nil"/>
              <w:left w:val="nil"/>
              <w:bottom w:val="nil"/>
              <w:right w:val="nil"/>
            </w:tcBorders>
          </w:tcPr>
          <w:p w14:paraId="1E884BCB"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6DD05B72"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6D512729" w14:textId="77777777" w:rsidR="004514AB" w:rsidRDefault="00DA5D93" w:rsidP="008A7C2E">
            <w:pPr>
              <w:spacing w:after="0"/>
              <w:rPr>
                <w:rFonts w:ascii="Calibri" w:eastAsia="Times New Roman" w:hAnsi="Calibri" w:cs="Calibri"/>
                <w:color w:val="0F0F0F"/>
              </w:rPr>
            </w:pPr>
            <w:r>
              <w:fldChar w:fldCharType="begin" w:fldLock="1"/>
            </w:r>
            <w:r w:rsidR="004514AB">
              <w:instrText xml:space="preserve">MERGEFIELD </w:instrText>
            </w:r>
            <w:r w:rsidR="004514AB">
              <w:rPr>
                <w:rFonts w:ascii="Calibri" w:eastAsia="Times New Roman" w:hAnsi="Calibri" w:cs="Calibri"/>
                <w:color w:val="0F0F0F"/>
              </w:rPr>
              <w:instrText>Att.Name</w:instrText>
            </w:r>
            <w:r>
              <w:fldChar w:fldCharType="separate"/>
            </w:r>
            <w:del w:id="447" w:author="Arjan" w:date="2014-11-20T13:47:00Z">
              <w:r w:rsidR="008A7C2E" w:rsidDel="008A7C2E">
                <w:delText>Bank/giror</w:delText>
              </w:r>
            </w:del>
            <w:ins w:id="448" w:author="Arjan" w:date="2014-11-20T13:47:00Z">
              <w:r w:rsidR="008A7C2E">
                <w:t>R</w:t>
              </w:r>
            </w:ins>
            <w:r w:rsidR="004514AB">
              <w:rPr>
                <w:rFonts w:ascii="Calibri" w:eastAsia="Times New Roman" w:hAnsi="Calibri" w:cs="Calibri"/>
                <w:color w:val="0F0F0F"/>
              </w:rPr>
              <w:t>ekeningnummer</w:t>
            </w:r>
            <w:r>
              <w:fldChar w:fldCharType="end"/>
            </w:r>
          </w:p>
        </w:tc>
        <w:tc>
          <w:tcPr>
            <w:tcW w:w="1350" w:type="dxa"/>
            <w:tcBorders>
              <w:top w:val="nil"/>
              <w:left w:val="nil"/>
              <w:bottom w:val="nil"/>
              <w:right w:val="nil"/>
            </w:tcBorders>
          </w:tcPr>
          <w:p w14:paraId="5D584EBF" w14:textId="5AC9CF39"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8A7C2E" w:rsidRPr="00F1119A" w14:paraId="3474EAD0" w14:textId="77777777" w:rsidTr="00D17212">
        <w:tc>
          <w:tcPr>
            <w:tcW w:w="3600" w:type="dxa"/>
            <w:tcBorders>
              <w:top w:val="nil"/>
              <w:left w:val="nil"/>
              <w:bottom w:val="nil"/>
              <w:right w:val="nil"/>
            </w:tcBorders>
          </w:tcPr>
          <w:p w14:paraId="52045357" w14:textId="77777777" w:rsidR="008A7C2E" w:rsidRPr="00F1119A" w:rsidRDefault="008A7C2E"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0AFE1A55" w14:textId="77777777" w:rsidR="008A7C2E" w:rsidRPr="00F1119A" w:rsidRDefault="008A7C2E"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5144EDAB" w14:textId="08CCE5DD" w:rsidR="008A7C2E" w:rsidRDefault="00911A14" w:rsidP="008A7C2E">
            <w:pPr>
              <w:spacing w:after="0"/>
            </w:pPr>
            <w:r>
              <w:t xml:space="preserve"> </w:t>
            </w:r>
            <w:ins w:id="449" w:author="Arjan" w:date="2014-11-20T13:47:00Z">
              <w:r w:rsidR="008A7C2E">
                <w:t xml:space="preserve"> IBAN</w:t>
              </w:r>
            </w:ins>
          </w:p>
        </w:tc>
        <w:tc>
          <w:tcPr>
            <w:tcW w:w="1350" w:type="dxa"/>
            <w:tcBorders>
              <w:top w:val="nil"/>
              <w:left w:val="nil"/>
              <w:bottom w:val="nil"/>
              <w:right w:val="nil"/>
            </w:tcBorders>
          </w:tcPr>
          <w:p w14:paraId="5C5E9B33" w14:textId="6195CBFF" w:rsidR="008A7C2E" w:rsidRDefault="008A7C2E" w:rsidP="00D17212">
            <w:pPr>
              <w:autoSpaceDE w:val="0"/>
              <w:autoSpaceDN w:val="0"/>
              <w:adjustRightInd w:val="0"/>
              <w:spacing w:after="0" w:line="240" w:lineRule="auto"/>
              <w:rPr>
                <w:rFonts w:ascii="Arial" w:eastAsia="Times New Roman" w:hAnsi="Arial" w:cs="Arial"/>
                <w:color w:val="000000"/>
                <w:sz w:val="20"/>
                <w:szCs w:val="20"/>
              </w:rPr>
            </w:pPr>
            <w:ins w:id="450" w:author="Arjan" w:date="2014-11-20T13:47:00Z">
              <w:r>
                <w:rPr>
                  <w:rFonts w:ascii="Arial" w:eastAsia="Times New Roman" w:hAnsi="Arial" w:cs="Arial"/>
                  <w:color w:val="000000"/>
                  <w:sz w:val="20"/>
                  <w:szCs w:val="20"/>
                </w:rPr>
                <w:t>RSGB</w:t>
              </w:r>
            </w:ins>
          </w:p>
        </w:tc>
      </w:tr>
      <w:tr w:rsidR="008A7C2E" w:rsidRPr="00F1119A" w14:paraId="4D2FD342" w14:textId="77777777" w:rsidTr="00D17212">
        <w:tc>
          <w:tcPr>
            <w:tcW w:w="3600" w:type="dxa"/>
            <w:tcBorders>
              <w:top w:val="nil"/>
              <w:left w:val="nil"/>
              <w:bottom w:val="nil"/>
              <w:right w:val="nil"/>
            </w:tcBorders>
          </w:tcPr>
          <w:p w14:paraId="04610E00" w14:textId="77777777" w:rsidR="008A7C2E" w:rsidRPr="00F1119A" w:rsidRDefault="008A7C2E"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1A62C0B6" w14:textId="77777777" w:rsidR="008A7C2E" w:rsidRPr="00F1119A" w:rsidRDefault="008A7C2E"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5987CE1F" w14:textId="25F8B774" w:rsidR="008A7C2E" w:rsidRDefault="00911A14" w:rsidP="008A7C2E">
            <w:pPr>
              <w:spacing w:after="0"/>
            </w:pPr>
            <w:r>
              <w:t xml:space="preserve"> </w:t>
            </w:r>
            <w:ins w:id="451" w:author="Arjan" w:date="2014-11-20T13:48:00Z">
              <w:r w:rsidR="008A7C2E">
                <w:t xml:space="preserve"> BIC</w:t>
              </w:r>
            </w:ins>
          </w:p>
        </w:tc>
        <w:tc>
          <w:tcPr>
            <w:tcW w:w="1350" w:type="dxa"/>
            <w:tcBorders>
              <w:top w:val="nil"/>
              <w:left w:val="nil"/>
              <w:bottom w:val="nil"/>
              <w:right w:val="nil"/>
            </w:tcBorders>
          </w:tcPr>
          <w:p w14:paraId="49FB6A74" w14:textId="7BF9E9FA" w:rsidR="008A7C2E" w:rsidRDefault="008A7C2E" w:rsidP="00D17212">
            <w:pPr>
              <w:autoSpaceDE w:val="0"/>
              <w:autoSpaceDN w:val="0"/>
              <w:adjustRightInd w:val="0"/>
              <w:spacing w:after="0" w:line="240" w:lineRule="auto"/>
              <w:rPr>
                <w:rFonts w:ascii="Arial" w:eastAsia="Times New Roman" w:hAnsi="Arial" w:cs="Arial"/>
                <w:color w:val="000000"/>
                <w:sz w:val="20"/>
                <w:szCs w:val="20"/>
              </w:rPr>
            </w:pPr>
            <w:ins w:id="452" w:author="Arjan" w:date="2014-11-20T13:48:00Z">
              <w:r>
                <w:rPr>
                  <w:rFonts w:ascii="Arial" w:eastAsia="Times New Roman" w:hAnsi="Arial" w:cs="Arial"/>
                  <w:color w:val="000000"/>
                  <w:sz w:val="20"/>
                  <w:szCs w:val="20"/>
                </w:rPr>
                <w:t>RSGB</w:t>
              </w:r>
            </w:ins>
          </w:p>
        </w:tc>
      </w:tr>
      <w:tr w:rsidR="008A7C2E" w:rsidRPr="00F1119A" w:rsidDel="008A7C2E" w14:paraId="0F1F63CF" w14:textId="77777777" w:rsidTr="00D17212">
        <w:trPr>
          <w:del w:id="453" w:author="Arjan" w:date="2014-11-20T13:47:00Z"/>
        </w:trPr>
        <w:tc>
          <w:tcPr>
            <w:tcW w:w="3600" w:type="dxa"/>
            <w:tcBorders>
              <w:top w:val="nil"/>
              <w:left w:val="nil"/>
              <w:bottom w:val="nil"/>
              <w:right w:val="nil"/>
            </w:tcBorders>
          </w:tcPr>
          <w:p w14:paraId="3EC87321" w14:textId="77777777" w:rsidR="008A7C2E" w:rsidRPr="00F1119A" w:rsidDel="008A7C2E" w:rsidRDefault="008A7C2E" w:rsidP="00D17212">
            <w:pPr>
              <w:autoSpaceDE w:val="0"/>
              <w:autoSpaceDN w:val="0"/>
              <w:adjustRightInd w:val="0"/>
              <w:spacing w:after="0" w:line="240" w:lineRule="auto"/>
              <w:rPr>
                <w:del w:id="454" w:author="Arjan" w:date="2014-11-20T13:47:00Z"/>
                <w:rFonts w:ascii="Arial" w:eastAsia="Times New Roman" w:hAnsi="Arial" w:cs="Arial"/>
                <w:color w:val="000000"/>
                <w:sz w:val="20"/>
                <w:szCs w:val="20"/>
              </w:rPr>
            </w:pPr>
          </w:p>
        </w:tc>
        <w:tc>
          <w:tcPr>
            <w:tcW w:w="1080" w:type="dxa"/>
            <w:tcBorders>
              <w:top w:val="nil"/>
              <w:left w:val="nil"/>
              <w:bottom w:val="nil"/>
              <w:right w:val="nil"/>
            </w:tcBorders>
          </w:tcPr>
          <w:p w14:paraId="2AF57EE6" w14:textId="77777777" w:rsidR="008A7C2E" w:rsidRPr="00F1119A" w:rsidDel="008A7C2E" w:rsidRDefault="008A7C2E" w:rsidP="00D17212">
            <w:pPr>
              <w:autoSpaceDE w:val="0"/>
              <w:autoSpaceDN w:val="0"/>
              <w:adjustRightInd w:val="0"/>
              <w:spacing w:after="0" w:line="240" w:lineRule="auto"/>
              <w:rPr>
                <w:del w:id="455" w:author="Arjan" w:date="2014-11-20T13:47:00Z"/>
                <w:rFonts w:ascii="Arial" w:eastAsia="Times New Roman" w:hAnsi="Arial" w:cs="Arial"/>
                <w:color w:val="000000"/>
                <w:sz w:val="20"/>
                <w:szCs w:val="20"/>
              </w:rPr>
            </w:pPr>
          </w:p>
        </w:tc>
        <w:tc>
          <w:tcPr>
            <w:tcW w:w="3330" w:type="dxa"/>
            <w:tcBorders>
              <w:top w:val="nil"/>
              <w:left w:val="nil"/>
              <w:bottom w:val="nil"/>
              <w:right w:val="nil"/>
            </w:tcBorders>
          </w:tcPr>
          <w:p w14:paraId="27120317" w14:textId="77777777" w:rsidR="008A7C2E" w:rsidDel="008A7C2E" w:rsidRDefault="008A7C2E" w:rsidP="008A7C2E">
            <w:pPr>
              <w:spacing w:after="0"/>
              <w:rPr>
                <w:del w:id="456" w:author="Arjan" w:date="2014-11-20T13:47:00Z"/>
              </w:rPr>
            </w:pPr>
            <w:del w:id="457" w:author="Arjan" w:date="2014-11-20T13:47:00Z">
              <w:r w:rsidDel="008A7C2E">
                <w:delText>Subjecttypering</w:delText>
              </w:r>
            </w:del>
          </w:p>
        </w:tc>
        <w:tc>
          <w:tcPr>
            <w:tcW w:w="1350" w:type="dxa"/>
            <w:tcBorders>
              <w:top w:val="nil"/>
              <w:left w:val="nil"/>
              <w:bottom w:val="nil"/>
              <w:right w:val="nil"/>
            </w:tcBorders>
          </w:tcPr>
          <w:p w14:paraId="790D5268" w14:textId="77777777" w:rsidR="008A7C2E" w:rsidDel="008A7C2E" w:rsidRDefault="008A7C2E" w:rsidP="00D17212">
            <w:pPr>
              <w:autoSpaceDE w:val="0"/>
              <w:autoSpaceDN w:val="0"/>
              <w:adjustRightInd w:val="0"/>
              <w:spacing w:after="0" w:line="240" w:lineRule="auto"/>
              <w:rPr>
                <w:del w:id="458" w:author="Arjan" w:date="2014-11-20T13:47:00Z"/>
                <w:rFonts w:ascii="Arial" w:eastAsia="Times New Roman" w:hAnsi="Arial" w:cs="Arial"/>
                <w:color w:val="000000"/>
                <w:sz w:val="20"/>
                <w:szCs w:val="20"/>
              </w:rPr>
            </w:pPr>
            <w:del w:id="459" w:author="Arjan" w:date="2014-11-20T13:47:00Z">
              <w:r w:rsidDel="008A7C2E">
                <w:rPr>
                  <w:rFonts w:ascii="Arial" w:eastAsia="Times New Roman" w:hAnsi="Arial" w:cs="Arial"/>
                  <w:color w:val="000000"/>
                  <w:sz w:val="20"/>
                  <w:szCs w:val="20"/>
                </w:rPr>
                <w:delText>RSGB</w:delText>
              </w:r>
            </w:del>
          </w:p>
        </w:tc>
      </w:tr>
      <w:tr w:rsidR="004514AB" w:rsidRPr="00CD23CE" w14:paraId="0EB397A9" w14:textId="77777777" w:rsidTr="00D17212">
        <w:tc>
          <w:tcPr>
            <w:tcW w:w="3600" w:type="dxa"/>
            <w:tcBorders>
              <w:top w:val="nil"/>
              <w:left w:val="nil"/>
              <w:right w:val="nil"/>
            </w:tcBorders>
          </w:tcPr>
          <w:p w14:paraId="4244B1C6" w14:textId="77777777" w:rsidR="004514AB" w:rsidRPr="00CD23CE" w:rsidRDefault="004514AB" w:rsidP="00D17212">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b/>
                <w:bCs/>
                <w:color w:val="000000"/>
                <w:sz w:val="20"/>
                <w:szCs w:val="20"/>
              </w:rPr>
              <w:t>Overzicht relaties</w:t>
            </w:r>
          </w:p>
        </w:tc>
        <w:tc>
          <w:tcPr>
            <w:tcW w:w="4410" w:type="dxa"/>
            <w:gridSpan w:val="2"/>
            <w:tcBorders>
              <w:top w:val="nil"/>
              <w:left w:val="nil"/>
              <w:right w:val="nil"/>
            </w:tcBorders>
          </w:tcPr>
          <w:p w14:paraId="6064CDE6" w14:textId="77777777" w:rsidR="004514AB" w:rsidRPr="00CD23CE" w:rsidRDefault="004514AB" w:rsidP="00D17212">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Relatienaam incl. gerelateerd type</w:t>
            </w:r>
          </w:p>
        </w:tc>
        <w:tc>
          <w:tcPr>
            <w:tcW w:w="1350" w:type="dxa"/>
            <w:tcBorders>
              <w:top w:val="nil"/>
              <w:left w:val="nil"/>
              <w:right w:val="nil"/>
            </w:tcBorders>
          </w:tcPr>
          <w:p w14:paraId="163BC9A6" w14:textId="77777777" w:rsidR="004514AB" w:rsidRPr="00CD23CE" w:rsidRDefault="004514AB" w:rsidP="00D17212">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Herkomst</w:t>
            </w:r>
          </w:p>
        </w:tc>
      </w:tr>
      <w:tr w:rsidR="004514AB" w:rsidRPr="00CD23CE" w14:paraId="3CFFE372" w14:textId="77777777" w:rsidTr="00D17212">
        <w:tc>
          <w:tcPr>
            <w:tcW w:w="3600" w:type="dxa"/>
            <w:tcBorders>
              <w:top w:val="nil"/>
              <w:left w:val="nil"/>
              <w:right w:val="nil"/>
            </w:tcBorders>
          </w:tcPr>
          <w:p w14:paraId="1ACDE445" w14:textId="77777777" w:rsidR="004514AB" w:rsidRPr="00CD23CE"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right w:val="nil"/>
            </w:tcBorders>
          </w:tcPr>
          <w:p w14:paraId="67BAF58B" w14:textId="3F23303A" w:rsidR="004514AB" w:rsidRPr="00796C3B" w:rsidRDefault="004514AB" w:rsidP="00D17212">
            <w:pPr>
              <w:autoSpaceDE w:val="0"/>
              <w:autoSpaceDN w:val="0"/>
              <w:adjustRightInd w:val="0"/>
              <w:spacing w:after="0" w:line="240" w:lineRule="auto"/>
              <w:rPr>
                <w:rFonts w:ascii="Arial" w:eastAsia="Times New Roman" w:hAnsi="Arial" w:cs="Arial"/>
                <w:color w:val="000000"/>
                <w:sz w:val="20"/>
                <w:szCs w:val="20"/>
                <w:lang w:val="nl-NL"/>
              </w:rPr>
            </w:pPr>
            <w:r w:rsidRPr="00796C3B">
              <w:rPr>
                <w:rFonts w:ascii="Arial" w:eastAsia="Times New Roman" w:hAnsi="Arial" w:cs="Arial"/>
                <w:color w:val="000000"/>
                <w:sz w:val="20"/>
                <w:szCs w:val="20"/>
                <w:lang w:val="nl-NL"/>
              </w:rPr>
              <w:t xml:space="preserve">BETROKKENE is </w:t>
            </w:r>
            <w:del w:id="460" w:author="Arjan Kloosterboer" w:date="2017-09-21T11:36:00Z">
              <w:r w:rsidRPr="00796C3B" w:rsidDel="00AE1A11">
                <w:rPr>
                  <w:rFonts w:ascii="Arial" w:eastAsia="Times New Roman" w:hAnsi="Arial" w:cs="Arial"/>
                  <w:color w:val="000000"/>
                  <w:sz w:val="20"/>
                  <w:szCs w:val="20"/>
                  <w:lang w:val="nl-NL"/>
                </w:rPr>
                <w:delText xml:space="preserve">een </w:delText>
              </w:r>
            </w:del>
            <w:r w:rsidRPr="00796C3B">
              <w:rPr>
                <w:rFonts w:ascii="Arial" w:eastAsia="Times New Roman" w:hAnsi="Arial" w:cs="Arial"/>
                <w:color w:val="000000"/>
                <w:sz w:val="20"/>
                <w:szCs w:val="20"/>
                <w:lang w:val="nl-NL"/>
              </w:rPr>
              <w:t>VESTIGING</w:t>
            </w:r>
          </w:p>
        </w:tc>
        <w:tc>
          <w:tcPr>
            <w:tcW w:w="1350" w:type="dxa"/>
            <w:tcBorders>
              <w:top w:val="nil"/>
              <w:left w:val="nil"/>
              <w:right w:val="nil"/>
            </w:tcBorders>
          </w:tcPr>
          <w:p w14:paraId="0A6AC478" w14:textId="77777777" w:rsidR="004514AB" w:rsidRPr="00CD23CE"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4514AB" w:rsidRPr="00CD23CE" w14:paraId="1DFD233E" w14:textId="77777777" w:rsidTr="00D0381E">
        <w:tc>
          <w:tcPr>
            <w:tcW w:w="3600" w:type="dxa"/>
            <w:tcBorders>
              <w:top w:val="nil"/>
              <w:left w:val="nil"/>
              <w:bottom w:val="nil"/>
              <w:right w:val="nil"/>
            </w:tcBorders>
          </w:tcPr>
          <w:p w14:paraId="3FC55A91" w14:textId="77777777" w:rsidR="004514AB" w:rsidRPr="00CD23CE"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14:paraId="11303177" w14:textId="77777777" w:rsidR="004514AB" w:rsidRPr="00DD0F4F" w:rsidRDefault="004514AB" w:rsidP="00D1721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VESTIGING VAN ZAAKBEHANDELENDE ORGANISATIE is specialisatie van VESTIGING</w:t>
            </w:r>
          </w:p>
        </w:tc>
        <w:tc>
          <w:tcPr>
            <w:tcW w:w="1350" w:type="dxa"/>
            <w:tcBorders>
              <w:top w:val="nil"/>
              <w:left w:val="nil"/>
              <w:bottom w:val="nil"/>
              <w:right w:val="nil"/>
            </w:tcBorders>
          </w:tcPr>
          <w:p w14:paraId="00E64BF8" w14:textId="77777777" w:rsidR="004514AB" w:rsidRPr="00CD23CE"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D0381E" w:rsidRPr="00D0381E" w14:paraId="33DFC96A" w14:textId="77777777" w:rsidTr="00D17212">
        <w:tc>
          <w:tcPr>
            <w:tcW w:w="3600" w:type="dxa"/>
            <w:tcBorders>
              <w:top w:val="nil"/>
              <w:left w:val="nil"/>
              <w:bottom w:val="single" w:sz="4" w:space="0" w:color="auto"/>
              <w:right w:val="nil"/>
            </w:tcBorders>
          </w:tcPr>
          <w:p w14:paraId="768AE467" w14:textId="77777777" w:rsidR="00D0381E" w:rsidRPr="00CD23CE" w:rsidRDefault="00D0381E" w:rsidP="00D17212">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single" w:sz="4" w:space="0" w:color="auto"/>
              <w:right w:val="nil"/>
            </w:tcBorders>
          </w:tcPr>
          <w:p w14:paraId="496929B2" w14:textId="4F56B0CC" w:rsidR="00D0381E" w:rsidRPr="00DD0F4F" w:rsidRDefault="00D0381E" w:rsidP="00D0381E">
            <w:pPr>
              <w:autoSpaceDE w:val="0"/>
              <w:autoSpaceDN w:val="0"/>
              <w:adjustRightInd w:val="0"/>
              <w:spacing w:after="0" w:line="240" w:lineRule="auto"/>
              <w:rPr>
                <w:rFonts w:ascii="Arial" w:eastAsia="Times New Roman" w:hAnsi="Arial" w:cs="Arial"/>
                <w:color w:val="000000"/>
                <w:sz w:val="20"/>
                <w:szCs w:val="20"/>
                <w:lang w:val="nl-NL"/>
              </w:rPr>
            </w:pPr>
            <w:ins w:id="461" w:author="Arjan Kloosterboer" w:date="2017-08-08T16:48:00Z">
              <w:r w:rsidRPr="00D0381E">
                <w:rPr>
                  <w:rFonts w:ascii="Arial" w:eastAsia="Times New Roman" w:hAnsi="Arial" w:cs="Arial"/>
                  <w:color w:val="000000"/>
                  <w:sz w:val="20"/>
                  <w:szCs w:val="20"/>
                  <w:lang w:val="nl-NL"/>
                </w:rPr>
                <w:t>KLANTCONTACT  heeft plaatsgevonden met</w:t>
              </w:r>
            </w:ins>
            <w:ins w:id="462" w:author="Arjan Kloosterboer" w:date="2017-08-08T16:49:00Z">
              <w:r>
                <w:rPr>
                  <w:rFonts w:ascii="Arial" w:eastAsia="Times New Roman" w:hAnsi="Arial" w:cs="Arial"/>
                  <w:color w:val="000000"/>
                  <w:sz w:val="20"/>
                  <w:szCs w:val="20"/>
                  <w:lang w:val="nl-NL"/>
                </w:rPr>
                <w:t xml:space="preserve"> </w:t>
              </w:r>
            </w:ins>
            <w:ins w:id="463" w:author="Arjan Kloosterboer" w:date="2017-08-08T16:48:00Z">
              <w:r w:rsidRPr="00D0381E">
                <w:rPr>
                  <w:rFonts w:ascii="Arial" w:eastAsia="Times New Roman" w:hAnsi="Arial" w:cs="Arial"/>
                  <w:color w:val="000000"/>
                  <w:sz w:val="20"/>
                  <w:szCs w:val="20"/>
                  <w:lang w:val="nl-NL"/>
                </w:rPr>
                <w:t>VESTIGING</w:t>
              </w:r>
            </w:ins>
          </w:p>
        </w:tc>
        <w:tc>
          <w:tcPr>
            <w:tcW w:w="1350" w:type="dxa"/>
            <w:tcBorders>
              <w:top w:val="nil"/>
              <w:left w:val="nil"/>
              <w:bottom w:val="single" w:sz="4" w:space="0" w:color="auto"/>
              <w:right w:val="nil"/>
            </w:tcBorders>
          </w:tcPr>
          <w:p w14:paraId="62716941" w14:textId="3174695C" w:rsidR="00D0381E" w:rsidRPr="00D0381E" w:rsidRDefault="00D0381E" w:rsidP="00D17212">
            <w:pPr>
              <w:autoSpaceDE w:val="0"/>
              <w:autoSpaceDN w:val="0"/>
              <w:adjustRightInd w:val="0"/>
              <w:spacing w:after="0" w:line="240" w:lineRule="auto"/>
              <w:rPr>
                <w:rFonts w:ascii="Arial" w:eastAsia="Times New Roman" w:hAnsi="Arial" w:cs="Arial"/>
                <w:color w:val="000000"/>
                <w:sz w:val="20"/>
                <w:szCs w:val="20"/>
                <w:lang w:val="nl-NL"/>
              </w:rPr>
            </w:pPr>
            <w:ins w:id="464" w:author="Arjan Kloosterboer" w:date="2017-08-08T16:49:00Z">
              <w:r>
                <w:rPr>
                  <w:rFonts w:ascii="Arial" w:eastAsia="Times New Roman" w:hAnsi="Arial" w:cs="Arial"/>
                  <w:color w:val="000000"/>
                  <w:sz w:val="20"/>
                  <w:szCs w:val="20"/>
                  <w:lang w:val="nl-NL"/>
                </w:rPr>
                <w:t>KING</w:t>
              </w:r>
            </w:ins>
          </w:p>
        </w:tc>
      </w:tr>
    </w:tbl>
    <w:p w14:paraId="133DB335" w14:textId="77777777" w:rsidR="004514AB" w:rsidRPr="00D0381E" w:rsidRDefault="004514AB" w:rsidP="004514AB">
      <w:pPr>
        <w:rPr>
          <w:lang w:val="nl-NL"/>
        </w:rPr>
      </w:pPr>
    </w:p>
    <w:p w14:paraId="4110A147" w14:textId="0E5E3647" w:rsidR="004514AB" w:rsidRPr="008B6937" w:rsidRDefault="00DA5D93" w:rsidP="004514AB">
      <w:pPr>
        <w:autoSpaceDE w:val="0"/>
        <w:autoSpaceDN w:val="0"/>
        <w:adjustRightInd w:val="0"/>
        <w:spacing w:before="240" w:after="60" w:line="240" w:lineRule="auto"/>
        <w:outlineLvl w:val="3"/>
        <w:rPr>
          <w:ins w:id="465" w:author="Arjan" w:date="2014-09-08T15:59:00Z"/>
          <w:rFonts w:ascii="Arial" w:eastAsia="Times New Roman" w:hAnsi="Arial" w:cs="Arial"/>
          <w:b/>
          <w:bCs/>
          <w:color w:val="004080"/>
          <w:sz w:val="24"/>
          <w:szCs w:val="24"/>
        </w:rPr>
      </w:pPr>
      <w:ins w:id="466" w:author="Arjan" w:date="2013-02-07T23:33:00Z">
        <w:r w:rsidRPr="00F2006F">
          <w:rPr>
            <w:rFonts w:ascii="Arial" w:hAnsi="Arial" w:cs="Arial"/>
            <w:sz w:val="20"/>
            <w:szCs w:val="20"/>
            <w:lang w:val="en-AU"/>
          </w:rPr>
          <w:fldChar w:fldCharType="begin" w:fldLock="1"/>
        </w:r>
        <w:r w:rsidR="004514AB" w:rsidRPr="00F2006F">
          <w:rPr>
            <w:rFonts w:ascii="Arial" w:hAnsi="Arial" w:cs="Arial"/>
            <w:sz w:val="20"/>
            <w:szCs w:val="20"/>
            <w:lang w:val="en-AU"/>
          </w:rPr>
          <w:instrText xml:space="preserve">MERGEFIELD </w:instrText>
        </w:r>
        <w:r w:rsidR="004514AB" w:rsidRPr="00F2006F">
          <w:rPr>
            <w:rFonts w:ascii="Arial" w:eastAsia="Times New Roman" w:hAnsi="Arial" w:cs="Arial"/>
            <w:b/>
            <w:bCs/>
            <w:color w:val="004080"/>
            <w:sz w:val="24"/>
            <w:szCs w:val="24"/>
          </w:rPr>
          <w:instrText>Att.Stereotype</w:instrText>
        </w:r>
        <w:r w:rsidRPr="00F2006F">
          <w:rPr>
            <w:rFonts w:ascii="Arial" w:hAnsi="Arial" w:cs="Arial"/>
            <w:sz w:val="20"/>
            <w:szCs w:val="20"/>
            <w:lang w:val="en-AU"/>
          </w:rPr>
          <w:fldChar w:fldCharType="separate"/>
        </w:r>
        <w:r w:rsidR="004514AB" w:rsidRPr="00F2006F">
          <w:rPr>
            <w:rFonts w:ascii="Arial" w:eastAsia="Times New Roman" w:hAnsi="Arial" w:cs="Arial"/>
            <w:b/>
            <w:bCs/>
            <w:color w:val="004080"/>
            <w:sz w:val="24"/>
            <w:szCs w:val="24"/>
          </w:rPr>
          <w:t>«Attribuutsoort»</w:t>
        </w:r>
        <w:r w:rsidRPr="00F2006F">
          <w:rPr>
            <w:rFonts w:ascii="Arial" w:hAnsi="Arial" w:cs="Arial"/>
            <w:sz w:val="20"/>
            <w:szCs w:val="20"/>
            <w:lang w:val="en-AU"/>
          </w:rPr>
          <w:fldChar w:fldCharType="end"/>
        </w:r>
      </w:ins>
      <w:ins w:id="467" w:author="Arjan" w:date="2014-09-08T15:59:00Z">
        <w:r w:rsidR="004514AB" w:rsidRPr="008B6937">
          <w:rPr>
            <w:rFonts w:ascii="Arial" w:eastAsia="Times New Roman" w:hAnsi="Arial" w:cs="Arial"/>
            <w:b/>
            <w:bCs/>
            <w:color w:val="004080"/>
            <w:sz w:val="24"/>
            <w:szCs w:val="24"/>
          </w:rPr>
          <w:t xml:space="preserve"> KvK-nummer</w:t>
        </w:r>
      </w:ins>
    </w:p>
    <w:tbl>
      <w:tblPr>
        <w:tblW w:w="0" w:type="auto"/>
        <w:tblLayout w:type="fixed"/>
        <w:tblCellMar>
          <w:top w:w="113" w:type="dxa"/>
        </w:tblCellMar>
        <w:tblLook w:val="0000" w:firstRow="0" w:lastRow="0" w:firstColumn="0" w:lastColumn="0" w:noHBand="0" w:noVBand="0"/>
      </w:tblPr>
      <w:tblGrid>
        <w:gridCol w:w="2916"/>
        <w:gridCol w:w="6120"/>
      </w:tblGrid>
      <w:tr w:rsidR="004514AB" w14:paraId="64B769E6" w14:textId="77777777" w:rsidTr="00D17212">
        <w:trPr>
          <w:cantSplit/>
          <w:trHeight w:val="345"/>
          <w:ins w:id="468" w:author="Arjan" w:date="2014-09-08T15:59:00Z"/>
        </w:trPr>
        <w:tc>
          <w:tcPr>
            <w:tcW w:w="2916" w:type="dxa"/>
            <w:vMerge w:val="restart"/>
          </w:tcPr>
          <w:p w14:paraId="3607F8A6" w14:textId="77777777" w:rsidR="004514AB" w:rsidRPr="00003779" w:rsidRDefault="004514AB" w:rsidP="00D17212">
            <w:pPr>
              <w:autoSpaceDE w:val="0"/>
              <w:autoSpaceDN w:val="0"/>
              <w:adjustRightInd w:val="0"/>
              <w:spacing w:after="0" w:line="240" w:lineRule="auto"/>
              <w:rPr>
                <w:ins w:id="469" w:author="Arjan" w:date="2014-09-08T15:59:00Z"/>
                <w:rFonts w:ascii="Arial" w:eastAsia="Times New Roman" w:hAnsi="Arial" w:cs="Arial"/>
                <w:b/>
                <w:bCs/>
                <w:color w:val="000000"/>
                <w:sz w:val="20"/>
                <w:szCs w:val="20"/>
              </w:rPr>
            </w:pPr>
            <w:ins w:id="470" w:author="Arjan" w:date="2014-09-08T15:59:00Z">
              <w:r w:rsidRPr="00003779">
                <w:rPr>
                  <w:rFonts w:ascii="Arial" w:eastAsia="Times New Roman" w:hAnsi="Arial" w:cs="Arial"/>
                  <w:b/>
                  <w:bCs/>
                  <w:color w:val="000000"/>
                  <w:sz w:val="20"/>
                  <w:szCs w:val="20"/>
                </w:rPr>
                <w:t>Naam attribuutsoort</w:t>
              </w:r>
            </w:ins>
          </w:p>
        </w:tc>
        <w:tc>
          <w:tcPr>
            <w:tcW w:w="6120" w:type="dxa"/>
            <w:vMerge w:val="restart"/>
          </w:tcPr>
          <w:p w14:paraId="6ADABDFC" w14:textId="77777777" w:rsidR="004514AB" w:rsidRPr="00003779" w:rsidRDefault="004514AB" w:rsidP="00D17212">
            <w:pPr>
              <w:autoSpaceDE w:val="0"/>
              <w:autoSpaceDN w:val="0"/>
              <w:adjustRightInd w:val="0"/>
              <w:spacing w:after="0" w:line="240" w:lineRule="auto"/>
              <w:rPr>
                <w:ins w:id="471" w:author="Arjan" w:date="2014-09-08T15:59:00Z"/>
                <w:rFonts w:ascii="Arial" w:eastAsia="Times New Roman" w:hAnsi="Arial" w:cs="Arial"/>
                <w:color w:val="000000"/>
                <w:sz w:val="20"/>
                <w:szCs w:val="20"/>
              </w:rPr>
            </w:pPr>
            <w:ins w:id="472" w:author="Arjan" w:date="2014-09-08T15:59:00Z">
              <w:r w:rsidRPr="00003779">
                <w:rPr>
                  <w:rFonts w:ascii="Arial" w:eastAsia="Times New Roman" w:hAnsi="Arial" w:cs="Arial"/>
                  <w:color w:val="000000"/>
                  <w:sz w:val="20"/>
                  <w:szCs w:val="20"/>
                </w:rPr>
                <w:t>KvK-nummer</w:t>
              </w:r>
            </w:ins>
          </w:p>
        </w:tc>
      </w:tr>
      <w:tr w:rsidR="004514AB" w14:paraId="2DEADD89" w14:textId="77777777" w:rsidTr="00D17212">
        <w:trPr>
          <w:cantSplit/>
          <w:trHeight w:val="345"/>
          <w:ins w:id="473" w:author="Arjan" w:date="2014-09-08T15:59:00Z"/>
        </w:trPr>
        <w:tc>
          <w:tcPr>
            <w:tcW w:w="2916" w:type="dxa"/>
            <w:vMerge w:val="restart"/>
          </w:tcPr>
          <w:p w14:paraId="6B669869" w14:textId="77777777" w:rsidR="004514AB" w:rsidRPr="00003779" w:rsidRDefault="004514AB" w:rsidP="00D17212">
            <w:pPr>
              <w:autoSpaceDE w:val="0"/>
              <w:autoSpaceDN w:val="0"/>
              <w:adjustRightInd w:val="0"/>
              <w:spacing w:after="0" w:line="240" w:lineRule="auto"/>
              <w:rPr>
                <w:ins w:id="474" w:author="Arjan" w:date="2014-09-08T15:59:00Z"/>
                <w:rFonts w:ascii="Arial" w:eastAsia="Times New Roman" w:hAnsi="Arial" w:cs="Arial"/>
                <w:b/>
                <w:bCs/>
                <w:color w:val="000000"/>
                <w:sz w:val="20"/>
                <w:szCs w:val="20"/>
              </w:rPr>
            </w:pPr>
            <w:ins w:id="475" w:author="Arjan" w:date="2014-09-08T15:59:00Z">
              <w:r w:rsidRPr="00003779">
                <w:rPr>
                  <w:rFonts w:ascii="Arial" w:eastAsia="Times New Roman" w:hAnsi="Arial" w:cs="Arial"/>
                  <w:b/>
                  <w:bCs/>
                  <w:color w:val="000000"/>
                  <w:sz w:val="20"/>
                  <w:szCs w:val="20"/>
                </w:rPr>
                <w:t>Herkomst attribuutsoort</w:t>
              </w:r>
            </w:ins>
          </w:p>
        </w:tc>
        <w:tc>
          <w:tcPr>
            <w:tcW w:w="6120" w:type="dxa"/>
            <w:vMerge w:val="restart"/>
          </w:tcPr>
          <w:p w14:paraId="59F1D7A6" w14:textId="77777777" w:rsidR="004514AB" w:rsidRPr="00003779" w:rsidRDefault="004514AB" w:rsidP="00D17212">
            <w:pPr>
              <w:autoSpaceDE w:val="0"/>
              <w:autoSpaceDN w:val="0"/>
              <w:adjustRightInd w:val="0"/>
              <w:spacing w:after="0" w:line="240" w:lineRule="auto"/>
              <w:rPr>
                <w:ins w:id="476" w:author="Arjan" w:date="2014-09-08T15:59:00Z"/>
                <w:rFonts w:ascii="Arial" w:eastAsia="Times New Roman" w:hAnsi="Arial" w:cs="Arial"/>
                <w:color w:val="000000"/>
                <w:sz w:val="20"/>
                <w:szCs w:val="20"/>
              </w:rPr>
            </w:pPr>
            <w:ins w:id="477" w:author="Arjan" w:date="2014-09-08T16:02:00Z">
              <w:r>
                <w:rPr>
                  <w:rFonts w:ascii="Arial" w:eastAsia="Times New Roman" w:hAnsi="Arial" w:cs="Arial"/>
                  <w:color w:val="000000"/>
                  <w:sz w:val="20"/>
                  <w:szCs w:val="20"/>
                </w:rPr>
                <w:t>RSGB (</w:t>
              </w:r>
            </w:ins>
            <w:ins w:id="478" w:author="Arjan" w:date="2014-09-08T15:59:00Z">
              <w:r w:rsidRPr="00003779">
                <w:rPr>
                  <w:rFonts w:ascii="Arial" w:eastAsia="Times New Roman" w:hAnsi="Arial" w:cs="Arial"/>
                  <w:color w:val="000000"/>
                  <w:sz w:val="20"/>
                  <w:szCs w:val="20"/>
                </w:rPr>
                <w:t>NHR</w:t>
              </w:r>
            </w:ins>
            <w:ins w:id="479" w:author="Arjan" w:date="2014-09-08T16:02:00Z">
              <w:r>
                <w:rPr>
                  <w:rFonts w:ascii="Arial" w:eastAsia="Times New Roman" w:hAnsi="Arial" w:cs="Arial"/>
                  <w:color w:val="000000"/>
                  <w:sz w:val="20"/>
                  <w:szCs w:val="20"/>
                </w:rPr>
                <w:t>)</w:t>
              </w:r>
            </w:ins>
          </w:p>
        </w:tc>
      </w:tr>
      <w:tr w:rsidR="004514AB" w14:paraId="0D2A6409" w14:textId="77777777" w:rsidTr="00D17212">
        <w:trPr>
          <w:cantSplit/>
          <w:trHeight w:val="345"/>
          <w:ins w:id="480" w:author="Arjan" w:date="2014-09-08T15:59:00Z"/>
        </w:trPr>
        <w:tc>
          <w:tcPr>
            <w:tcW w:w="2916" w:type="dxa"/>
            <w:vMerge w:val="restart"/>
          </w:tcPr>
          <w:p w14:paraId="2641AFA1" w14:textId="77777777" w:rsidR="004514AB" w:rsidRPr="00003779" w:rsidRDefault="004514AB" w:rsidP="00D17212">
            <w:pPr>
              <w:autoSpaceDE w:val="0"/>
              <w:autoSpaceDN w:val="0"/>
              <w:adjustRightInd w:val="0"/>
              <w:spacing w:after="0" w:line="240" w:lineRule="auto"/>
              <w:rPr>
                <w:ins w:id="481" w:author="Arjan" w:date="2014-09-08T15:59:00Z"/>
                <w:rFonts w:ascii="Arial" w:eastAsia="Times New Roman" w:hAnsi="Arial" w:cs="Arial"/>
                <w:b/>
                <w:bCs/>
                <w:color w:val="000000"/>
                <w:sz w:val="20"/>
                <w:szCs w:val="20"/>
              </w:rPr>
            </w:pPr>
            <w:ins w:id="482" w:author="Arjan" w:date="2014-09-08T15:59:00Z">
              <w:r w:rsidRPr="00003779">
                <w:rPr>
                  <w:rFonts w:ascii="Arial" w:eastAsia="Times New Roman" w:hAnsi="Arial" w:cs="Arial"/>
                  <w:b/>
                  <w:bCs/>
                  <w:color w:val="000000"/>
                  <w:sz w:val="20"/>
                  <w:szCs w:val="20"/>
                </w:rPr>
                <w:t xml:space="preserve">Code attribuutsoort </w:t>
              </w:r>
            </w:ins>
          </w:p>
        </w:tc>
        <w:tc>
          <w:tcPr>
            <w:tcW w:w="6120" w:type="dxa"/>
            <w:vMerge w:val="restart"/>
          </w:tcPr>
          <w:p w14:paraId="40FB8BAE" w14:textId="77777777" w:rsidR="004514AB" w:rsidRPr="00003779" w:rsidRDefault="004514AB" w:rsidP="00D17212">
            <w:pPr>
              <w:autoSpaceDE w:val="0"/>
              <w:autoSpaceDN w:val="0"/>
              <w:adjustRightInd w:val="0"/>
              <w:spacing w:after="0" w:line="240" w:lineRule="auto"/>
              <w:rPr>
                <w:ins w:id="483" w:author="Arjan" w:date="2014-09-08T15:59:00Z"/>
                <w:rFonts w:ascii="Arial" w:eastAsia="Times New Roman" w:hAnsi="Arial" w:cs="Arial"/>
                <w:color w:val="000000"/>
                <w:sz w:val="20"/>
                <w:szCs w:val="20"/>
              </w:rPr>
            </w:pPr>
          </w:p>
        </w:tc>
      </w:tr>
      <w:tr w:rsidR="004514AB" w14:paraId="063CFA29" w14:textId="77777777" w:rsidTr="00D17212">
        <w:trPr>
          <w:cantSplit/>
          <w:trHeight w:val="345"/>
          <w:ins w:id="484" w:author="Arjan" w:date="2014-09-08T15:59:00Z"/>
        </w:trPr>
        <w:tc>
          <w:tcPr>
            <w:tcW w:w="2916" w:type="dxa"/>
            <w:vMerge w:val="restart"/>
          </w:tcPr>
          <w:p w14:paraId="2E4C6E3C" w14:textId="77777777" w:rsidR="004514AB" w:rsidRPr="00003779" w:rsidRDefault="004514AB" w:rsidP="00D17212">
            <w:pPr>
              <w:autoSpaceDE w:val="0"/>
              <w:autoSpaceDN w:val="0"/>
              <w:adjustRightInd w:val="0"/>
              <w:spacing w:after="0" w:line="240" w:lineRule="auto"/>
              <w:rPr>
                <w:ins w:id="485" w:author="Arjan" w:date="2014-09-08T15:59:00Z"/>
                <w:rFonts w:ascii="Arial" w:eastAsia="Times New Roman" w:hAnsi="Arial" w:cs="Arial"/>
                <w:b/>
                <w:bCs/>
                <w:color w:val="000000"/>
                <w:sz w:val="20"/>
                <w:szCs w:val="20"/>
              </w:rPr>
            </w:pPr>
            <w:ins w:id="486" w:author="Arjan" w:date="2014-09-08T15:59:00Z">
              <w:r w:rsidRPr="00003779">
                <w:rPr>
                  <w:rFonts w:ascii="Arial" w:eastAsia="Times New Roman" w:hAnsi="Arial" w:cs="Arial"/>
                  <w:b/>
                  <w:bCs/>
                  <w:color w:val="000000"/>
                  <w:sz w:val="20"/>
                  <w:szCs w:val="20"/>
                </w:rPr>
                <w:lastRenderedPageBreak/>
                <w:t>XML-tag attribuutsoort</w:t>
              </w:r>
            </w:ins>
          </w:p>
        </w:tc>
        <w:tc>
          <w:tcPr>
            <w:tcW w:w="6120" w:type="dxa"/>
            <w:vMerge w:val="restart"/>
          </w:tcPr>
          <w:p w14:paraId="452DB9C8" w14:textId="77777777" w:rsidR="004514AB" w:rsidRPr="00003779" w:rsidRDefault="004514AB" w:rsidP="00D17212">
            <w:pPr>
              <w:autoSpaceDE w:val="0"/>
              <w:autoSpaceDN w:val="0"/>
              <w:adjustRightInd w:val="0"/>
              <w:spacing w:after="0" w:line="240" w:lineRule="auto"/>
              <w:rPr>
                <w:ins w:id="487" w:author="Arjan" w:date="2014-09-08T15:59:00Z"/>
                <w:rFonts w:ascii="Arial" w:eastAsia="Times New Roman" w:hAnsi="Arial" w:cs="Arial"/>
                <w:color w:val="000000"/>
                <w:sz w:val="20"/>
                <w:szCs w:val="20"/>
              </w:rPr>
            </w:pPr>
            <w:ins w:id="488" w:author="Arjan" w:date="2014-09-08T15:59:00Z">
              <w:r w:rsidRPr="00003779">
                <w:rPr>
                  <w:rFonts w:ascii="Arial" w:eastAsia="Times New Roman" w:hAnsi="Arial" w:cs="Arial"/>
                  <w:color w:val="000000"/>
                  <w:sz w:val="20"/>
                  <w:szCs w:val="20"/>
                </w:rPr>
                <w:t>kvkNummer</w:t>
              </w:r>
            </w:ins>
          </w:p>
        </w:tc>
      </w:tr>
      <w:tr w:rsidR="004514AB" w:rsidRPr="00AE1A91" w14:paraId="79D6D50F" w14:textId="77777777" w:rsidTr="00D17212">
        <w:trPr>
          <w:cantSplit/>
          <w:trHeight w:val="345"/>
          <w:ins w:id="489" w:author="Arjan" w:date="2014-09-08T15:59:00Z"/>
        </w:trPr>
        <w:tc>
          <w:tcPr>
            <w:tcW w:w="2916" w:type="dxa"/>
            <w:vMerge w:val="restart"/>
          </w:tcPr>
          <w:p w14:paraId="6C55BBD4" w14:textId="77777777" w:rsidR="004514AB" w:rsidRPr="00003779" w:rsidRDefault="004514AB" w:rsidP="00D17212">
            <w:pPr>
              <w:autoSpaceDE w:val="0"/>
              <w:autoSpaceDN w:val="0"/>
              <w:adjustRightInd w:val="0"/>
              <w:spacing w:after="0" w:line="240" w:lineRule="auto"/>
              <w:rPr>
                <w:ins w:id="490" w:author="Arjan" w:date="2014-09-08T15:59:00Z"/>
                <w:rFonts w:ascii="Arial" w:eastAsia="Times New Roman" w:hAnsi="Arial" w:cs="Arial"/>
                <w:b/>
                <w:bCs/>
                <w:color w:val="000000"/>
                <w:sz w:val="20"/>
                <w:szCs w:val="20"/>
              </w:rPr>
            </w:pPr>
            <w:ins w:id="491" w:author="Arjan" w:date="2014-09-08T15:59:00Z">
              <w:r w:rsidRPr="00003779">
                <w:rPr>
                  <w:rFonts w:ascii="Arial" w:eastAsia="Times New Roman" w:hAnsi="Arial" w:cs="Arial"/>
                  <w:b/>
                  <w:bCs/>
                  <w:color w:val="000000"/>
                  <w:sz w:val="20"/>
                  <w:szCs w:val="20"/>
                </w:rPr>
                <w:t>Definitie attribuutsoort</w:t>
              </w:r>
            </w:ins>
          </w:p>
        </w:tc>
        <w:tc>
          <w:tcPr>
            <w:tcW w:w="6120" w:type="dxa"/>
            <w:vMerge w:val="restart"/>
          </w:tcPr>
          <w:p w14:paraId="3013920D" w14:textId="77777777" w:rsidR="004514AB" w:rsidRPr="00DD0F4F" w:rsidRDefault="004514AB" w:rsidP="00D17212">
            <w:pPr>
              <w:autoSpaceDE w:val="0"/>
              <w:autoSpaceDN w:val="0"/>
              <w:adjustRightInd w:val="0"/>
              <w:spacing w:after="0" w:line="240" w:lineRule="auto"/>
              <w:rPr>
                <w:ins w:id="492" w:author="Arjan" w:date="2014-09-08T15:59:00Z"/>
                <w:rFonts w:ascii="Arial" w:eastAsia="Times New Roman" w:hAnsi="Arial" w:cs="Arial"/>
                <w:color w:val="000000"/>
                <w:sz w:val="20"/>
                <w:szCs w:val="20"/>
                <w:lang w:val="nl-NL"/>
              </w:rPr>
            </w:pPr>
            <w:ins w:id="493" w:author="Arjan" w:date="2014-09-08T15:59:00Z">
              <w:r w:rsidRPr="00DD0F4F">
                <w:rPr>
                  <w:rFonts w:ascii="Arial" w:eastAsia="Times New Roman" w:hAnsi="Arial" w:cs="Arial"/>
                  <w:color w:val="000000"/>
                  <w:sz w:val="20"/>
                  <w:szCs w:val="20"/>
                  <w:lang w:val="nl-NL"/>
                </w:rPr>
                <w:t>Landelijk uniek identificerend administratienummer van een MAATSCHAPPELIJKE ACTIVITEIT zoals toegewezen door de Kamer van Koophandel (KvK).</w:t>
              </w:r>
            </w:ins>
          </w:p>
        </w:tc>
      </w:tr>
      <w:tr w:rsidR="004514AB" w14:paraId="65BF6819" w14:textId="77777777" w:rsidTr="00D17212">
        <w:trPr>
          <w:cantSplit/>
          <w:trHeight w:val="345"/>
          <w:ins w:id="494" w:author="Arjan" w:date="2014-09-08T15:59:00Z"/>
        </w:trPr>
        <w:tc>
          <w:tcPr>
            <w:tcW w:w="2916" w:type="dxa"/>
            <w:vMerge w:val="restart"/>
          </w:tcPr>
          <w:p w14:paraId="41B8A692" w14:textId="77777777" w:rsidR="004514AB" w:rsidRPr="00003779" w:rsidRDefault="004514AB" w:rsidP="00D17212">
            <w:pPr>
              <w:autoSpaceDE w:val="0"/>
              <w:autoSpaceDN w:val="0"/>
              <w:adjustRightInd w:val="0"/>
              <w:spacing w:after="0" w:line="240" w:lineRule="auto"/>
              <w:rPr>
                <w:ins w:id="495" w:author="Arjan" w:date="2014-09-08T15:59:00Z"/>
                <w:rFonts w:ascii="Arial" w:eastAsia="Times New Roman" w:hAnsi="Arial" w:cs="Arial"/>
                <w:b/>
                <w:bCs/>
                <w:color w:val="000000"/>
                <w:sz w:val="20"/>
                <w:szCs w:val="20"/>
              </w:rPr>
            </w:pPr>
            <w:ins w:id="496" w:author="Arjan" w:date="2014-09-08T15:59:00Z">
              <w:r w:rsidRPr="00003779">
                <w:rPr>
                  <w:rFonts w:ascii="Arial" w:eastAsia="Times New Roman" w:hAnsi="Arial" w:cs="Arial"/>
                  <w:b/>
                  <w:bCs/>
                  <w:color w:val="000000"/>
                  <w:sz w:val="20"/>
                  <w:szCs w:val="20"/>
                </w:rPr>
                <w:t>Herkomst definitie attribuutsoort</w:t>
              </w:r>
            </w:ins>
          </w:p>
        </w:tc>
        <w:tc>
          <w:tcPr>
            <w:tcW w:w="6120" w:type="dxa"/>
            <w:vMerge w:val="restart"/>
          </w:tcPr>
          <w:p w14:paraId="63DB0E45" w14:textId="77777777" w:rsidR="004514AB" w:rsidRPr="00003779" w:rsidRDefault="004514AB" w:rsidP="00D17212">
            <w:pPr>
              <w:autoSpaceDE w:val="0"/>
              <w:autoSpaceDN w:val="0"/>
              <w:adjustRightInd w:val="0"/>
              <w:spacing w:after="0" w:line="240" w:lineRule="auto"/>
              <w:rPr>
                <w:ins w:id="497" w:author="Arjan" w:date="2014-09-08T15:59:00Z"/>
                <w:rFonts w:ascii="Arial" w:eastAsia="Times New Roman" w:hAnsi="Arial" w:cs="Arial"/>
                <w:color w:val="000000"/>
                <w:sz w:val="20"/>
                <w:szCs w:val="20"/>
              </w:rPr>
            </w:pPr>
            <w:ins w:id="498" w:author="Arjan" w:date="2014-09-08T16:02:00Z">
              <w:r>
                <w:rPr>
                  <w:rFonts w:ascii="Arial" w:eastAsia="Times New Roman" w:hAnsi="Arial" w:cs="Arial"/>
                  <w:color w:val="000000"/>
                  <w:sz w:val="20"/>
                  <w:szCs w:val="20"/>
                </w:rPr>
                <w:t>RSGB</w:t>
              </w:r>
            </w:ins>
          </w:p>
        </w:tc>
      </w:tr>
      <w:tr w:rsidR="004514AB" w14:paraId="4895A7F5" w14:textId="77777777" w:rsidTr="00D17212">
        <w:trPr>
          <w:cantSplit/>
          <w:trHeight w:val="345"/>
          <w:ins w:id="499" w:author="Arjan" w:date="2014-09-08T15:59:00Z"/>
        </w:trPr>
        <w:tc>
          <w:tcPr>
            <w:tcW w:w="2916" w:type="dxa"/>
            <w:vMerge w:val="restart"/>
          </w:tcPr>
          <w:p w14:paraId="7B096AA9" w14:textId="77777777" w:rsidR="004514AB" w:rsidRPr="00003779" w:rsidRDefault="004514AB" w:rsidP="00D17212">
            <w:pPr>
              <w:autoSpaceDE w:val="0"/>
              <w:autoSpaceDN w:val="0"/>
              <w:adjustRightInd w:val="0"/>
              <w:spacing w:after="0" w:line="240" w:lineRule="auto"/>
              <w:rPr>
                <w:ins w:id="500" w:author="Arjan" w:date="2014-09-08T15:59:00Z"/>
                <w:rFonts w:ascii="Arial" w:eastAsia="Times New Roman" w:hAnsi="Arial" w:cs="Arial"/>
                <w:b/>
                <w:bCs/>
                <w:color w:val="000000"/>
                <w:sz w:val="20"/>
                <w:szCs w:val="20"/>
              </w:rPr>
            </w:pPr>
            <w:ins w:id="501" w:author="Arjan" w:date="2014-09-08T15:59:00Z">
              <w:r w:rsidRPr="00003779">
                <w:rPr>
                  <w:rFonts w:ascii="Arial" w:eastAsia="Times New Roman" w:hAnsi="Arial" w:cs="Arial"/>
                  <w:b/>
                  <w:bCs/>
                  <w:color w:val="000000"/>
                  <w:sz w:val="20"/>
                  <w:szCs w:val="20"/>
                </w:rPr>
                <w:t>Datum opname attribuutsoort</w:t>
              </w:r>
            </w:ins>
          </w:p>
        </w:tc>
        <w:tc>
          <w:tcPr>
            <w:tcW w:w="6120" w:type="dxa"/>
            <w:vMerge w:val="restart"/>
          </w:tcPr>
          <w:p w14:paraId="334DBE98" w14:textId="77777777" w:rsidR="004514AB" w:rsidRPr="00003779" w:rsidRDefault="004514AB" w:rsidP="00D17212">
            <w:pPr>
              <w:autoSpaceDE w:val="0"/>
              <w:autoSpaceDN w:val="0"/>
              <w:adjustRightInd w:val="0"/>
              <w:spacing w:after="0" w:line="240" w:lineRule="auto"/>
              <w:rPr>
                <w:ins w:id="502" w:author="Arjan" w:date="2014-09-08T15:59:00Z"/>
                <w:rFonts w:ascii="Arial" w:eastAsia="Times New Roman" w:hAnsi="Arial" w:cs="Arial"/>
                <w:color w:val="000000"/>
                <w:sz w:val="20"/>
                <w:szCs w:val="20"/>
              </w:rPr>
            </w:pPr>
            <w:ins w:id="503" w:author="Arjan" w:date="2014-09-08T16:02:00Z">
              <w:r>
                <w:rPr>
                  <w:rFonts w:ascii="Arial" w:eastAsia="Times New Roman" w:hAnsi="Arial" w:cs="Arial"/>
                  <w:color w:val="000000"/>
                  <w:sz w:val="20"/>
                  <w:szCs w:val="20"/>
                </w:rPr>
                <w:t>1 september 2014</w:t>
              </w:r>
            </w:ins>
          </w:p>
        </w:tc>
      </w:tr>
      <w:tr w:rsidR="004514AB" w:rsidRPr="00AE1A91" w14:paraId="388DF954" w14:textId="77777777" w:rsidTr="00D17212">
        <w:trPr>
          <w:cantSplit/>
          <w:trHeight w:val="345"/>
          <w:ins w:id="504" w:author="Arjan" w:date="2014-09-08T15:59:00Z"/>
        </w:trPr>
        <w:tc>
          <w:tcPr>
            <w:tcW w:w="2916" w:type="dxa"/>
            <w:vMerge w:val="restart"/>
          </w:tcPr>
          <w:p w14:paraId="30593A92" w14:textId="77777777" w:rsidR="004514AB" w:rsidRPr="00003779" w:rsidRDefault="004514AB" w:rsidP="00D17212">
            <w:pPr>
              <w:autoSpaceDE w:val="0"/>
              <w:autoSpaceDN w:val="0"/>
              <w:adjustRightInd w:val="0"/>
              <w:spacing w:after="0" w:line="240" w:lineRule="auto"/>
              <w:rPr>
                <w:ins w:id="505" w:author="Arjan" w:date="2014-09-08T15:59:00Z"/>
                <w:rFonts w:ascii="Arial" w:eastAsia="Times New Roman" w:hAnsi="Arial" w:cs="Arial"/>
                <w:b/>
                <w:bCs/>
                <w:color w:val="000000"/>
                <w:sz w:val="20"/>
                <w:szCs w:val="20"/>
              </w:rPr>
            </w:pPr>
            <w:ins w:id="506" w:author="Arjan" w:date="2014-09-08T15:59:00Z">
              <w:r w:rsidRPr="00003779">
                <w:rPr>
                  <w:rFonts w:ascii="Arial" w:eastAsia="Times New Roman" w:hAnsi="Arial" w:cs="Arial"/>
                  <w:b/>
                  <w:bCs/>
                  <w:color w:val="000000"/>
                  <w:sz w:val="20"/>
                  <w:szCs w:val="20"/>
                </w:rPr>
                <w:t>Toelichting attribuutsoort</w:t>
              </w:r>
            </w:ins>
          </w:p>
        </w:tc>
        <w:tc>
          <w:tcPr>
            <w:tcW w:w="6120" w:type="dxa"/>
            <w:vMerge w:val="restart"/>
          </w:tcPr>
          <w:p w14:paraId="6A28C156" w14:textId="77777777" w:rsidR="004514AB" w:rsidRPr="00DD0F4F" w:rsidRDefault="005561F3" w:rsidP="00D17212">
            <w:pPr>
              <w:autoSpaceDE w:val="0"/>
              <w:autoSpaceDN w:val="0"/>
              <w:adjustRightInd w:val="0"/>
              <w:spacing w:after="0" w:line="240" w:lineRule="auto"/>
              <w:rPr>
                <w:ins w:id="507" w:author="Arjan" w:date="2014-09-08T15:59:00Z"/>
                <w:rFonts w:ascii="Arial" w:eastAsia="Times New Roman" w:hAnsi="Arial" w:cs="Arial"/>
                <w:color w:val="000000"/>
                <w:sz w:val="20"/>
                <w:szCs w:val="20"/>
                <w:lang w:val="nl-NL"/>
              </w:rPr>
            </w:pPr>
            <w:ins w:id="508" w:author="Arjan Kloosterboer" w:date="2017-03-06T15:38:00Z">
              <w:r w:rsidRPr="005561F3">
                <w:rPr>
                  <w:rFonts w:ascii="Arial" w:eastAsia="Times New Roman" w:hAnsi="Arial" w:cs="Arial"/>
                  <w:color w:val="000000"/>
                  <w:sz w:val="20"/>
                  <w:szCs w:val="20"/>
                  <w:lang w:val="nl-NL"/>
                </w:rPr>
                <w:t>Het betreft het KvK-nummer van de Maatschappelijke activiteit waarvan de Vestiging deel uit maakt. De hoofdvestiging (van een Maatschappelijke activiteit) mag met alleen een KvK-nummer geidentificeerd worden. Indien het Vestigingsnummer van een waarde is voorzien (wat verplicht is bij een nevenvestigng) dan maakt het KvK-nummer geen deel uit van de unieke aanduiding maar is het een alternatieve (niet unieke) sleutel.</w:t>
              </w:r>
            </w:ins>
          </w:p>
        </w:tc>
      </w:tr>
      <w:tr w:rsidR="004514AB" w14:paraId="70009DB6" w14:textId="77777777" w:rsidTr="00D17212">
        <w:trPr>
          <w:cantSplit/>
          <w:trHeight w:val="345"/>
          <w:ins w:id="509" w:author="Arjan" w:date="2014-09-08T15:59:00Z"/>
        </w:trPr>
        <w:tc>
          <w:tcPr>
            <w:tcW w:w="2916" w:type="dxa"/>
            <w:vMerge w:val="restart"/>
          </w:tcPr>
          <w:p w14:paraId="39A2D35F" w14:textId="77777777" w:rsidR="004514AB" w:rsidRPr="00003779" w:rsidRDefault="004514AB" w:rsidP="00D17212">
            <w:pPr>
              <w:autoSpaceDE w:val="0"/>
              <w:autoSpaceDN w:val="0"/>
              <w:adjustRightInd w:val="0"/>
              <w:spacing w:after="0" w:line="240" w:lineRule="auto"/>
              <w:rPr>
                <w:ins w:id="510" w:author="Arjan" w:date="2014-09-08T15:59:00Z"/>
                <w:rFonts w:ascii="Arial" w:eastAsia="Times New Roman" w:hAnsi="Arial" w:cs="Arial"/>
                <w:b/>
                <w:bCs/>
                <w:color w:val="000000"/>
                <w:sz w:val="20"/>
                <w:szCs w:val="20"/>
              </w:rPr>
            </w:pPr>
            <w:ins w:id="511" w:author="Arjan" w:date="2014-09-08T15:59:00Z">
              <w:r w:rsidRPr="00003779">
                <w:rPr>
                  <w:rFonts w:ascii="Arial" w:eastAsia="Times New Roman" w:hAnsi="Arial" w:cs="Arial"/>
                  <w:b/>
                  <w:bCs/>
                  <w:color w:val="000000"/>
                  <w:sz w:val="20"/>
                  <w:szCs w:val="20"/>
                </w:rPr>
                <w:t>Domein attribuutsoort</w:t>
              </w:r>
            </w:ins>
          </w:p>
        </w:tc>
        <w:tc>
          <w:tcPr>
            <w:tcW w:w="6120" w:type="dxa"/>
            <w:vMerge w:val="restart"/>
          </w:tcPr>
          <w:p w14:paraId="3693C4C5" w14:textId="77777777" w:rsidR="004514AB" w:rsidRPr="00003779" w:rsidRDefault="004514AB" w:rsidP="00D17212">
            <w:pPr>
              <w:autoSpaceDE w:val="0"/>
              <w:autoSpaceDN w:val="0"/>
              <w:adjustRightInd w:val="0"/>
              <w:spacing w:after="0" w:line="240" w:lineRule="auto"/>
              <w:rPr>
                <w:ins w:id="512" w:author="Arjan" w:date="2014-09-08T15:59:00Z"/>
                <w:rFonts w:ascii="Arial" w:eastAsia="Times New Roman" w:hAnsi="Arial" w:cs="Arial"/>
                <w:color w:val="000000"/>
                <w:sz w:val="20"/>
                <w:szCs w:val="20"/>
              </w:rPr>
            </w:pPr>
            <w:ins w:id="513" w:author="Arjan" w:date="2014-09-08T15:59:00Z">
              <w:r w:rsidRPr="00003779">
                <w:rPr>
                  <w:rFonts w:ascii="Arial" w:eastAsia="Times New Roman" w:hAnsi="Arial" w:cs="Arial"/>
                  <w:color w:val="000000"/>
                  <w:sz w:val="20"/>
                  <w:szCs w:val="20"/>
                </w:rPr>
                <w:t>Formaat:</w:t>
              </w:r>
              <w:r w:rsidRPr="00003779">
                <w:rPr>
                  <w:rFonts w:ascii="Arial" w:eastAsia="Times New Roman" w:hAnsi="Arial" w:cs="Arial"/>
                  <w:color w:val="000000"/>
                  <w:sz w:val="20"/>
                  <w:szCs w:val="20"/>
                </w:rPr>
                <w:tab/>
                <w:t>AN8</w:t>
              </w:r>
            </w:ins>
          </w:p>
          <w:p w14:paraId="5DF08A90" w14:textId="77777777" w:rsidR="004514AB" w:rsidRPr="00003779" w:rsidRDefault="004514AB" w:rsidP="00D17212">
            <w:pPr>
              <w:autoSpaceDE w:val="0"/>
              <w:autoSpaceDN w:val="0"/>
              <w:adjustRightInd w:val="0"/>
              <w:spacing w:after="0" w:line="240" w:lineRule="auto"/>
              <w:rPr>
                <w:ins w:id="514" w:author="Arjan" w:date="2014-09-08T15:59:00Z"/>
                <w:rFonts w:ascii="Arial" w:eastAsia="Times New Roman" w:hAnsi="Arial" w:cs="Arial"/>
                <w:color w:val="000000"/>
                <w:sz w:val="20"/>
                <w:szCs w:val="20"/>
              </w:rPr>
            </w:pPr>
            <w:ins w:id="515" w:author="Arjan" w:date="2014-09-08T15:59:00Z">
              <w:r w:rsidRPr="00003779">
                <w:rPr>
                  <w:rFonts w:ascii="Arial" w:eastAsia="Times New Roman" w:hAnsi="Arial" w:cs="Arial"/>
                  <w:color w:val="000000"/>
                  <w:sz w:val="20"/>
                  <w:szCs w:val="20"/>
                </w:rPr>
                <w:t xml:space="preserve">Waardenverzameling: </w:t>
              </w:r>
              <w:r w:rsidRPr="00003779">
                <w:rPr>
                  <w:rFonts w:ascii="Arial" w:eastAsia="Times New Roman" w:hAnsi="Arial" w:cs="Arial"/>
                  <w:color w:val="000000"/>
                  <w:sz w:val="20"/>
                  <w:szCs w:val="20"/>
                </w:rPr>
                <w:tab/>
              </w:r>
            </w:ins>
          </w:p>
        </w:tc>
      </w:tr>
      <w:tr w:rsidR="004514AB" w14:paraId="6FEB18EE" w14:textId="77777777" w:rsidTr="00D17212">
        <w:trPr>
          <w:cantSplit/>
          <w:trHeight w:val="345"/>
          <w:ins w:id="516" w:author="Arjan" w:date="2014-09-08T15:59:00Z"/>
        </w:trPr>
        <w:tc>
          <w:tcPr>
            <w:tcW w:w="2916" w:type="dxa"/>
            <w:vMerge w:val="restart"/>
          </w:tcPr>
          <w:p w14:paraId="62AF426E" w14:textId="77777777" w:rsidR="004514AB" w:rsidRPr="00003779" w:rsidRDefault="004514AB" w:rsidP="00D17212">
            <w:pPr>
              <w:autoSpaceDE w:val="0"/>
              <w:autoSpaceDN w:val="0"/>
              <w:adjustRightInd w:val="0"/>
              <w:spacing w:after="0" w:line="240" w:lineRule="auto"/>
              <w:rPr>
                <w:ins w:id="517" w:author="Arjan" w:date="2014-09-08T15:59:00Z"/>
                <w:rFonts w:ascii="Arial" w:eastAsia="Times New Roman" w:hAnsi="Arial" w:cs="Arial"/>
                <w:b/>
                <w:bCs/>
                <w:color w:val="000000"/>
                <w:sz w:val="20"/>
                <w:szCs w:val="20"/>
              </w:rPr>
            </w:pPr>
            <w:ins w:id="518" w:author="Arjan" w:date="2014-09-08T15:59:00Z">
              <w:r w:rsidRPr="00003779">
                <w:rPr>
                  <w:rFonts w:ascii="Arial" w:eastAsia="Times New Roman" w:hAnsi="Arial" w:cs="Arial"/>
                  <w:b/>
                  <w:bCs/>
                  <w:color w:val="000000"/>
                  <w:sz w:val="20"/>
                  <w:szCs w:val="20"/>
                </w:rPr>
                <w:t>Indicatie materiële historie</w:t>
              </w:r>
            </w:ins>
          </w:p>
        </w:tc>
        <w:tc>
          <w:tcPr>
            <w:tcW w:w="6120" w:type="dxa"/>
            <w:vMerge w:val="restart"/>
          </w:tcPr>
          <w:p w14:paraId="789464C7" w14:textId="77777777" w:rsidR="004514AB" w:rsidRPr="00003779" w:rsidRDefault="004514AB" w:rsidP="00D17212">
            <w:pPr>
              <w:autoSpaceDE w:val="0"/>
              <w:autoSpaceDN w:val="0"/>
              <w:adjustRightInd w:val="0"/>
              <w:spacing w:after="0" w:line="240" w:lineRule="auto"/>
              <w:rPr>
                <w:ins w:id="519" w:author="Arjan" w:date="2014-09-08T15:59:00Z"/>
                <w:rFonts w:ascii="Arial" w:eastAsia="Times New Roman" w:hAnsi="Arial" w:cs="Arial"/>
                <w:color w:val="000000"/>
                <w:sz w:val="20"/>
                <w:szCs w:val="20"/>
              </w:rPr>
            </w:pPr>
            <w:ins w:id="520" w:author="Arjan" w:date="2014-09-08T16:03:00Z">
              <w:r>
                <w:rPr>
                  <w:rFonts w:ascii="Arial" w:eastAsia="Times New Roman" w:hAnsi="Arial" w:cs="Arial"/>
                  <w:color w:val="000000"/>
                  <w:sz w:val="20"/>
                  <w:szCs w:val="20"/>
                </w:rPr>
                <w:t>Nee</w:t>
              </w:r>
            </w:ins>
          </w:p>
        </w:tc>
      </w:tr>
      <w:tr w:rsidR="004514AB" w14:paraId="72203307" w14:textId="77777777" w:rsidTr="00D17212">
        <w:trPr>
          <w:cantSplit/>
          <w:trHeight w:val="345"/>
          <w:ins w:id="521" w:author="Arjan" w:date="2014-09-08T15:59:00Z"/>
        </w:trPr>
        <w:tc>
          <w:tcPr>
            <w:tcW w:w="2916" w:type="dxa"/>
            <w:vMerge w:val="restart"/>
          </w:tcPr>
          <w:p w14:paraId="29285F5E" w14:textId="77777777" w:rsidR="004514AB" w:rsidRPr="00003779" w:rsidRDefault="004514AB" w:rsidP="00D17212">
            <w:pPr>
              <w:autoSpaceDE w:val="0"/>
              <w:autoSpaceDN w:val="0"/>
              <w:adjustRightInd w:val="0"/>
              <w:spacing w:after="0" w:line="240" w:lineRule="auto"/>
              <w:rPr>
                <w:ins w:id="522" w:author="Arjan" w:date="2014-09-08T15:59:00Z"/>
                <w:rFonts w:ascii="Arial" w:eastAsia="Times New Roman" w:hAnsi="Arial" w:cs="Arial"/>
                <w:b/>
                <w:bCs/>
                <w:color w:val="000000"/>
                <w:sz w:val="20"/>
                <w:szCs w:val="20"/>
              </w:rPr>
            </w:pPr>
            <w:ins w:id="523" w:author="Arjan" w:date="2014-09-08T15:59:00Z">
              <w:r w:rsidRPr="00003779">
                <w:rPr>
                  <w:rFonts w:ascii="Arial" w:eastAsia="Times New Roman" w:hAnsi="Arial" w:cs="Arial"/>
                  <w:b/>
                  <w:bCs/>
                  <w:color w:val="000000"/>
                  <w:sz w:val="20"/>
                  <w:szCs w:val="20"/>
                </w:rPr>
                <w:t>Indicatie formele historie</w:t>
              </w:r>
            </w:ins>
          </w:p>
        </w:tc>
        <w:tc>
          <w:tcPr>
            <w:tcW w:w="6120" w:type="dxa"/>
            <w:vMerge w:val="restart"/>
          </w:tcPr>
          <w:p w14:paraId="0CDF6B33" w14:textId="77777777" w:rsidR="004514AB" w:rsidRPr="00003779" w:rsidRDefault="004514AB" w:rsidP="00D17212">
            <w:pPr>
              <w:autoSpaceDE w:val="0"/>
              <w:autoSpaceDN w:val="0"/>
              <w:adjustRightInd w:val="0"/>
              <w:spacing w:after="0" w:line="240" w:lineRule="auto"/>
              <w:rPr>
                <w:ins w:id="524" w:author="Arjan" w:date="2014-09-08T15:59:00Z"/>
                <w:rFonts w:ascii="Arial" w:eastAsia="Times New Roman" w:hAnsi="Arial" w:cs="Arial"/>
                <w:color w:val="000000"/>
                <w:sz w:val="20"/>
                <w:szCs w:val="20"/>
              </w:rPr>
            </w:pPr>
            <w:ins w:id="525" w:author="Arjan" w:date="2014-09-08T16:03:00Z">
              <w:r>
                <w:rPr>
                  <w:rFonts w:ascii="Arial" w:eastAsia="Times New Roman" w:hAnsi="Arial" w:cs="Arial"/>
                  <w:color w:val="000000"/>
                  <w:sz w:val="20"/>
                  <w:szCs w:val="20"/>
                </w:rPr>
                <w:t>Nee</w:t>
              </w:r>
            </w:ins>
          </w:p>
        </w:tc>
      </w:tr>
      <w:tr w:rsidR="004514AB" w14:paraId="6ED05BBE" w14:textId="77777777" w:rsidTr="00D17212">
        <w:trPr>
          <w:cantSplit/>
          <w:trHeight w:val="345"/>
          <w:ins w:id="526" w:author="Arjan" w:date="2014-09-08T15:59:00Z"/>
        </w:trPr>
        <w:tc>
          <w:tcPr>
            <w:tcW w:w="2916" w:type="dxa"/>
            <w:vMerge w:val="restart"/>
          </w:tcPr>
          <w:p w14:paraId="585299E3" w14:textId="77777777" w:rsidR="004514AB" w:rsidRPr="00003779" w:rsidRDefault="004514AB" w:rsidP="00D17212">
            <w:pPr>
              <w:autoSpaceDE w:val="0"/>
              <w:autoSpaceDN w:val="0"/>
              <w:adjustRightInd w:val="0"/>
              <w:spacing w:after="0" w:line="240" w:lineRule="auto"/>
              <w:rPr>
                <w:ins w:id="527" w:author="Arjan" w:date="2014-09-08T15:59:00Z"/>
                <w:rFonts w:ascii="Arial" w:eastAsia="Times New Roman" w:hAnsi="Arial" w:cs="Arial"/>
                <w:b/>
                <w:bCs/>
                <w:color w:val="000000"/>
                <w:sz w:val="20"/>
                <w:szCs w:val="20"/>
              </w:rPr>
            </w:pPr>
            <w:ins w:id="528" w:author="Arjan" w:date="2014-09-08T15:59:00Z">
              <w:r w:rsidRPr="00003779">
                <w:rPr>
                  <w:rFonts w:ascii="Arial" w:eastAsia="Times New Roman" w:hAnsi="Arial" w:cs="Arial"/>
                  <w:b/>
                  <w:bCs/>
                  <w:color w:val="000000"/>
                  <w:sz w:val="20"/>
                  <w:szCs w:val="20"/>
                </w:rPr>
                <w:t>Aanduiding gebeurtenis</w:t>
              </w:r>
            </w:ins>
          </w:p>
        </w:tc>
        <w:tc>
          <w:tcPr>
            <w:tcW w:w="6120" w:type="dxa"/>
            <w:vMerge w:val="restart"/>
          </w:tcPr>
          <w:p w14:paraId="73E68D87" w14:textId="77777777" w:rsidR="004514AB" w:rsidRPr="00003779" w:rsidRDefault="004514AB" w:rsidP="00D17212">
            <w:pPr>
              <w:autoSpaceDE w:val="0"/>
              <w:autoSpaceDN w:val="0"/>
              <w:adjustRightInd w:val="0"/>
              <w:spacing w:after="0" w:line="240" w:lineRule="auto"/>
              <w:rPr>
                <w:ins w:id="529" w:author="Arjan" w:date="2014-09-08T15:59:00Z"/>
                <w:rFonts w:ascii="Arial" w:eastAsia="Times New Roman" w:hAnsi="Arial" w:cs="Arial"/>
                <w:color w:val="000000"/>
                <w:sz w:val="20"/>
                <w:szCs w:val="20"/>
              </w:rPr>
            </w:pPr>
            <w:ins w:id="530" w:author="Arjan" w:date="2014-09-08T15:59:00Z">
              <w:r w:rsidRPr="00003779">
                <w:rPr>
                  <w:rFonts w:ascii="Arial" w:eastAsia="Times New Roman" w:hAnsi="Arial" w:cs="Arial"/>
                  <w:color w:val="000000"/>
                  <w:sz w:val="20"/>
                  <w:szCs w:val="20"/>
                </w:rPr>
                <w:t>Nee</w:t>
              </w:r>
            </w:ins>
          </w:p>
        </w:tc>
      </w:tr>
      <w:tr w:rsidR="004514AB" w14:paraId="68862665" w14:textId="77777777" w:rsidTr="00D17212">
        <w:trPr>
          <w:cantSplit/>
          <w:trHeight w:val="345"/>
          <w:ins w:id="531" w:author="Arjan" w:date="2014-09-08T15:59:00Z"/>
        </w:trPr>
        <w:tc>
          <w:tcPr>
            <w:tcW w:w="2916" w:type="dxa"/>
            <w:vMerge w:val="restart"/>
          </w:tcPr>
          <w:p w14:paraId="4A5C70D9" w14:textId="77777777" w:rsidR="004514AB" w:rsidRPr="00003779" w:rsidRDefault="004514AB" w:rsidP="00D17212">
            <w:pPr>
              <w:autoSpaceDE w:val="0"/>
              <w:autoSpaceDN w:val="0"/>
              <w:adjustRightInd w:val="0"/>
              <w:spacing w:after="0" w:line="240" w:lineRule="auto"/>
              <w:rPr>
                <w:ins w:id="532" w:author="Arjan" w:date="2014-09-08T15:59:00Z"/>
                <w:rFonts w:ascii="Arial" w:eastAsia="Times New Roman" w:hAnsi="Arial" w:cs="Arial"/>
                <w:b/>
                <w:bCs/>
                <w:color w:val="000000"/>
                <w:sz w:val="20"/>
                <w:szCs w:val="20"/>
              </w:rPr>
            </w:pPr>
            <w:ins w:id="533" w:author="Arjan" w:date="2014-09-08T15:59:00Z">
              <w:r w:rsidRPr="00003779">
                <w:rPr>
                  <w:rFonts w:ascii="Arial" w:eastAsia="Times New Roman" w:hAnsi="Arial" w:cs="Arial"/>
                  <w:b/>
                  <w:bCs/>
                  <w:color w:val="000000"/>
                  <w:sz w:val="20"/>
                  <w:szCs w:val="20"/>
                </w:rPr>
                <w:t>Aanduiding brondocument</w:t>
              </w:r>
            </w:ins>
          </w:p>
        </w:tc>
        <w:tc>
          <w:tcPr>
            <w:tcW w:w="6120" w:type="dxa"/>
            <w:vMerge w:val="restart"/>
          </w:tcPr>
          <w:p w14:paraId="5762132A" w14:textId="77777777" w:rsidR="004514AB" w:rsidRPr="00003779" w:rsidRDefault="004514AB" w:rsidP="00D17212">
            <w:pPr>
              <w:autoSpaceDE w:val="0"/>
              <w:autoSpaceDN w:val="0"/>
              <w:adjustRightInd w:val="0"/>
              <w:spacing w:after="0" w:line="240" w:lineRule="auto"/>
              <w:rPr>
                <w:ins w:id="534" w:author="Arjan" w:date="2014-09-08T15:59:00Z"/>
                <w:rFonts w:ascii="Arial" w:eastAsia="Times New Roman" w:hAnsi="Arial" w:cs="Arial"/>
                <w:color w:val="000000"/>
                <w:sz w:val="20"/>
                <w:szCs w:val="20"/>
              </w:rPr>
            </w:pPr>
            <w:ins w:id="535" w:author="Arjan" w:date="2014-09-08T15:59:00Z">
              <w:r w:rsidRPr="00003779">
                <w:rPr>
                  <w:rFonts w:ascii="Arial" w:eastAsia="Times New Roman" w:hAnsi="Arial" w:cs="Arial"/>
                  <w:color w:val="000000"/>
                  <w:sz w:val="20"/>
                  <w:szCs w:val="20"/>
                </w:rPr>
                <w:t>Nee</w:t>
              </w:r>
            </w:ins>
          </w:p>
        </w:tc>
      </w:tr>
      <w:tr w:rsidR="004514AB" w14:paraId="447BF742" w14:textId="77777777" w:rsidTr="00D17212">
        <w:trPr>
          <w:cantSplit/>
          <w:trHeight w:val="345"/>
          <w:ins w:id="536" w:author="Arjan" w:date="2014-09-08T15:59:00Z"/>
        </w:trPr>
        <w:tc>
          <w:tcPr>
            <w:tcW w:w="2916" w:type="dxa"/>
            <w:vMerge w:val="restart"/>
          </w:tcPr>
          <w:p w14:paraId="7D7BDF5B" w14:textId="77777777" w:rsidR="004514AB" w:rsidRPr="00003779" w:rsidRDefault="004514AB" w:rsidP="00D17212">
            <w:pPr>
              <w:autoSpaceDE w:val="0"/>
              <w:autoSpaceDN w:val="0"/>
              <w:adjustRightInd w:val="0"/>
              <w:spacing w:after="0" w:line="240" w:lineRule="auto"/>
              <w:rPr>
                <w:ins w:id="537" w:author="Arjan" w:date="2014-09-08T15:59:00Z"/>
                <w:rFonts w:ascii="Arial" w:eastAsia="Times New Roman" w:hAnsi="Arial" w:cs="Arial"/>
                <w:b/>
                <w:bCs/>
                <w:color w:val="000000"/>
                <w:sz w:val="20"/>
                <w:szCs w:val="20"/>
              </w:rPr>
            </w:pPr>
            <w:ins w:id="538" w:author="Arjan" w:date="2014-09-08T15:59:00Z">
              <w:r w:rsidRPr="00003779">
                <w:rPr>
                  <w:rFonts w:ascii="Arial" w:eastAsia="Times New Roman" w:hAnsi="Arial" w:cs="Arial"/>
                  <w:b/>
                  <w:bCs/>
                  <w:color w:val="000000"/>
                  <w:sz w:val="20"/>
                  <w:szCs w:val="20"/>
                </w:rPr>
                <w:t>Indicatie in onderzoek</w:t>
              </w:r>
            </w:ins>
          </w:p>
        </w:tc>
        <w:tc>
          <w:tcPr>
            <w:tcW w:w="6120" w:type="dxa"/>
            <w:vMerge w:val="restart"/>
          </w:tcPr>
          <w:p w14:paraId="1434B121" w14:textId="77777777" w:rsidR="004514AB" w:rsidRPr="00003779" w:rsidRDefault="004514AB" w:rsidP="00D17212">
            <w:pPr>
              <w:autoSpaceDE w:val="0"/>
              <w:autoSpaceDN w:val="0"/>
              <w:adjustRightInd w:val="0"/>
              <w:spacing w:after="0" w:line="240" w:lineRule="auto"/>
              <w:rPr>
                <w:ins w:id="539" w:author="Arjan" w:date="2014-09-08T15:59:00Z"/>
                <w:rFonts w:ascii="Arial" w:eastAsia="Times New Roman" w:hAnsi="Arial" w:cs="Arial"/>
                <w:color w:val="000000"/>
                <w:sz w:val="20"/>
                <w:szCs w:val="20"/>
              </w:rPr>
            </w:pPr>
            <w:ins w:id="540" w:author="Arjan" w:date="2014-09-08T16:03:00Z">
              <w:r>
                <w:rPr>
                  <w:rFonts w:ascii="Arial" w:eastAsia="Times New Roman" w:hAnsi="Arial" w:cs="Arial"/>
                  <w:color w:val="000000"/>
                  <w:sz w:val="20"/>
                  <w:szCs w:val="20"/>
                </w:rPr>
                <w:t>Nee</w:t>
              </w:r>
            </w:ins>
          </w:p>
        </w:tc>
      </w:tr>
      <w:tr w:rsidR="004514AB" w14:paraId="412EFCE7" w14:textId="77777777" w:rsidTr="00D17212">
        <w:trPr>
          <w:cantSplit/>
          <w:trHeight w:val="345"/>
          <w:ins w:id="541" w:author="Arjan" w:date="2014-09-08T15:59:00Z"/>
        </w:trPr>
        <w:tc>
          <w:tcPr>
            <w:tcW w:w="2916" w:type="dxa"/>
            <w:vMerge w:val="restart"/>
          </w:tcPr>
          <w:p w14:paraId="62C988A0" w14:textId="77777777" w:rsidR="004514AB" w:rsidRPr="00003779" w:rsidRDefault="004514AB" w:rsidP="00D17212">
            <w:pPr>
              <w:autoSpaceDE w:val="0"/>
              <w:autoSpaceDN w:val="0"/>
              <w:adjustRightInd w:val="0"/>
              <w:spacing w:after="0" w:line="240" w:lineRule="auto"/>
              <w:rPr>
                <w:ins w:id="542" w:author="Arjan" w:date="2014-09-08T15:59:00Z"/>
                <w:rFonts w:ascii="Arial" w:eastAsia="Times New Roman" w:hAnsi="Arial" w:cs="Arial"/>
                <w:b/>
                <w:bCs/>
                <w:color w:val="000000"/>
                <w:sz w:val="20"/>
                <w:szCs w:val="20"/>
              </w:rPr>
            </w:pPr>
            <w:ins w:id="543" w:author="Arjan" w:date="2014-09-08T15:59:00Z">
              <w:r w:rsidRPr="00003779">
                <w:rPr>
                  <w:rFonts w:ascii="Arial" w:eastAsia="Times New Roman" w:hAnsi="Arial" w:cs="Arial"/>
                  <w:b/>
                  <w:bCs/>
                  <w:color w:val="000000"/>
                  <w:sz w:val="20"/>
                  <w:szCs w:val="20"/>
                </w:rPr>
                <w:t>Aanduiding strijdigheid/nietigheid</w:t>
              </w:r>
            </w:ins>
          </w:p>
        </w:tc>
        <w:tc>
          <w:tcPr>
            <w:tcW w:w="6120" w:type="dxa"/>
            <w:vMerge w:val="restart"/>
          </w:tcPr>
          <w:p w14:paraId="688B404F" w14:textId="77777777" w:rsidR="004514AB" w:rsidRPr="00003779" w:rsidRDefault="004514AB" w:rsidP="00D17212">
            <w:pPr>
              <w:autoSpaceDE w:val="0"/>
              <w:autoSpaceDN w:val="0"/>
              <w:adjustRightInd w:val="0"/>
              <w:spacing w:after="0" w:line="240" w:lineRule="auto"/>
              <w:rPr>
                <w:ins w:id="544" w:author="Arjan" w:date="2014-09-08T15:59:00Z"/>
                <w:rFonts w:ascii="Arial" w:eastAsia="Times New Roman" w:hAnsi="Arial" w:cs="Arial"/>
                <w:color w:val="000000"/>
                <w:sz w:val="20"/>
                <w:szCs w:val="20"/>
              </w:rPr>
            </w:pPr>
            <w:ins w:id="545" w:author="Arjan" w:date="2014-09-08T15:59:00Z">
              <w:r w:rsidRPr="00003779">
                <w:rPr>
                  <w:rFonts w:ascii="Arial" w:eastAsia="Times New Roman" w:hAnsi="Arial" w:cs="Arial"/>
                  <w:color w:val="000000"/>
                  <w:sz w:val="20"/>
                  <w:szCs w:val="20"/>
                </w:rPr>
                <w:t>Nee</w:t>
              </w:r>
            </w:ins>
          </w:p>
        </w:tc>
      </w:tr>
      <w:tr w:rsidR="004514AB" w14:paraId="21F16FC1" w14:textId="77777777" w:rsidTr="00D17212">
        <w:trPr>
          <w:cantSplit/>
          <w:trHeight w:val="345"/>
          <w:ins w:id="546" w:author="Arjan" w:date="2014-09-08T15:59:00Z"/>
        </w:trPr>
        <w:tc>
          <w:tcPr>
            <w:tcW w:w="2916" w:type="dxa"/>
            <w:vMerge w:val="restart"/>
          </w:tcPr>
          <w:p w14:paraId="42A8FA77" w14:textId="77777777" w:rsidR="004514AB" w:rsidRPr="00003779" w:rsidRDefault="004514AB" w:rsidP="00D17212">
            <w:pPr>
              <w:autoSpaceDE w:val="0"/>
              <w:autoSpaceDN w:val="0"/>
              <w:adjustRightInd w:val="0"/>
              <w:spacing w:after="0" w:line="240" w:lineRule="auto"/>
              <w:rPr>
                <w:ins w:id="547" w:author="Arjan" w:date="2014-09-08T15:59:00Z"/>
                <w:rFonts w:ascii="Arial" w:eastAsia="Times New Roman" w:hAnsi="Arial" w:cs="Arial"/>
                <w:b/>
                <w:bCs/>
                <w:color w:val="000000"/>
                <w:sz w:val="20"/>
                <w:szCs w:val="20"/>
              </w:rPr>
            </w:pPr>
            <w:ins w:id="548" w:author="Arjan" w:date="2014-09-08T15:59:00Z">
              <w:r w:rsidRPr="00003779">
                <w:rPr>
                  <w:rFonts w:ascii="Arial" w:eastAsia="Times New Roman" w:hAnsi="Arial" w:cs="Arial"/>
                  <w:b/>
                  <w:bCs/>
                  <w:color w:val="000000"/>
                  <w:sz w:val="20"/>
                  <w:szCs w:val="20"/>
                </w:rPr>
                <w:t>Indicatie kardinaliteit</w:t>
              </w:r>
            </w:ins>
          </w:p>
        </w:tc>
        <w:tc>
          <w:tcPr>
            <w:tcW w:w="6120" w:type="dxa"/>
            <w:vMerge w:val="restart"/>
          </w:tcPr>
          <w:p w14:paraId="679D8B2F" w14:textId="77777777" w:rsidR="004514AB" w:rsidRPr="00003779" w:rsidRDefault="004514AB" w:rsidP="00D17212">
            <w:pPr>
              <w:autoSpaceDE w:val="0"/>
              <w:autoSpaceDN w:val="0"/>
              <w:adjustRightInd w:val="0"/>
              <w:spacing w:after="0" w:line="240" w:lineRule="auto"/>
              <w:rPr>
                <w:ins w:id="549" w:author="Arjan" w:date="2014-09-08T15:59:00Z"/>
                <w:rFonts w:ascii="Arial" w:eastAsia="Times New Roman" w:hAnsi="Arial" w:cs="Arial"/>
                <w:color w:val="000000"/>
                <w:sz w:val="20"/>
                <w:szCs w:val="20"/>
              </w:rPr>
            </w:pPr>
            <w:ins w:id="550" w:author="Arjan" w:date="2014-09-08T16:03:00Z">
              <w:r>
                <w:rPr>
                  <w:rFonts w:ascii="Arial" w:eastAsia="Times New Roman" w:hAnsi="Arial" w:cs="Arial"/>
                  <w:color w:val="000000"/>
                  <w:sz w:val="20"/>
                  <w:szCs w:val="20"/>
                </w:rPr>
                <w:t>0</w:t>
              </w:r>
            </w:ins>
            <w:ins w:id="551" w:author="Arjan" w:date="2014-09-08T15:59:00Z">
              <w:r w:rsidRPr="00003779">
                <w:rPr>
                  <w:rFonts w:ascii="Arial" w:eastAsia="Times New Roman" w:hAnsi="Arial" w:cs="Arial"/>
                  <w:color w:val="000000"/>
                  <w:sz w:val="20"/>
                  <w:szCs w:val="20"/>
                </w:rPr>
                <w:t>-1</w:t>
              </w:r>
            </w:ins>
          </w:p>
        </w:tc>
      </w:tr>
      <w:tr w:rsidR="004514AB" w14:paraId="70EA7F34" w14:textId="77777777" w:rsidTr="00D17212">
        <w:trPr>
          <w:cantSplit/>
          <w:trHeight w:val="345"/>
          <w:ins w:id="552" w:author="Arjan" w:date="2014-09-08T15:59:00Z"/>
        </w:trPr>
        <w:tc>
          <w:tcPr>
            <w:tcW w:w="2916" w:type="dxa"/>
          </w:tcPr>
          <w:p w14:paraId="4659053F" w14:textId="77777777" w:rsidR="004514AB" w:rsidRPr="00003779" w:rsidRDefault="004514AB" w:rsidP="00D17212">
            <w:pPr>
              <w:autoSpaceDE w:val="0"/>
              <w:autoSpaceDN w:val="0"/>
              <w:adjustRightInd w:val="0"/>
              <w:spacing w:after="0" w:line="240" w:lineRule="auto"/>
              <w:rPr>
                <w:ins w:id="553" w:author="Arjan" w:date="2014-09-08T15:59:00Z"/>
                <w:rFonts w:ascii="Arial" w:eastAsia="Times New Roman" w:hAnsi="Arial" w:cs="Arial"/>
                <w:b/>
                <w:bCs/>
                <w:color w:val="000000"/>
                <w:sz w:val="20"/>
                <w:szCs w:val="20"/>
              </w:rPr>
            </w:pPr>
            <w:ins w:id="554" w:author="Arjan" w:date="2014-09-08T15:59:00Z">
              <w:r w:rsidRPr="00003779">
                <w:rPr>
                  <w:rFonts w:ascii="Arial" w:eastAsia="Times New Roman" w:hAnsi="Arial" w:cs="Arial"/>
                  <w:b/>
                  <w:bCs/>
                  <w:color w:val="000000"/>
                  <w:sz w:val="20"/>
                  <w:szCs w:val="20"/>
                </w:rPr>
                <w:t>Indicatie authentiek</w:t>
              </w:r>
            </w:ins>
          </w:p>
        </w:tc>
        <w:tc>
          <w:tcPr>
            <w:tcW w:w="6120" w:type="dxa"/>
          </w:tcPr>
          <w:p w14:paraId="602B1C53" w14:textId="77777777" w:rsidR="004514AB" w:rsidRPr="00003779" w:rsidRDefault="004514AB" w:rsidP="00D17212">
            <w:pPr>
              <w:autoSpaceDE w:val="0"/>
              <w:autoSpaceDN w:val="0"/>
              <w:adjustRightInd w:val="0"/>
              <w:spacing w:after="0" w:line="240" w:lineRule="auto"/>
              <w:rPr>
                <w:ins w:id="555" w:author="Arjan" w:date="2014-09-08T15:59:00Z"/>
                <w:rFonts w:ascii="Arial" w:eastAsia="Times New Roman" w:hAnsi="Arial" w:cs="Arial"/>
                <w:color w:val="000000"/>
                <w:sz w:val="20"/>
                <w:szCs w:val="20"/>
              </w:rPr>
            </w:pPr>
            <w:ins w:id="556" w:author="Arjan" w:date="2014-09-08T15:59:00Z">
              <w:r w:rsidRPr="00003779">
                <w:rPr>
                  <w:rFonts w:ascii="Arial" w:eastAsia="Times New Roman" w:hAnsi="Arial" w:cs="Arial"/>
                  <w:color w:val="000000"/>
                  <w:sz w:val="20"/>
                  <w:szCs w:val="20"/>
                </w:rPr>
                <w:t>Authentiek gegeven</w:t>
              </w:r>
            </w:ins>
          </w:p>
        </w:tc>
      </w:tr>
      <w:tr w:rsidR="005561F3" w:rsidRPr="00AE1A91" w14:paraId="74F76272" w14:textId="77777777" w:rsidTr="00D17212">
        <w:trPr>
          <w:cantSplit/>
          <w:trHeight w:val="345"/>
          <w:ins w:id="557" w:author="Arjan Kloosterboer" w:date="2017-03-06T15:37:00Z"/>
        </w:trPr>
        <w:tc>
          <w:tcPr>
            <w:tcW w:w="2916" w:type="dxa"/>
          </w:tcPr>
          <w:p w14:paraId="6F1EF309" w14:textId="77777777" w:rsidR="005561F3" w:rsidRPr="00003779" w:rsidRDefault="005561F3" w:rsidP="00D17212">
            <w:pPr>
              <w:autoSpaceDE w:val="0"/>
              <w:autoSpaceDN w:val="0"/>
              <w:adjustRightInd w:val="0"/>
              <w:spacing w:after="0" w:line="240" w:lineRule="auto"/>
              <w:rPr>
                <w:ins w:id="558" w:author="Arjan Kloosterboer" w:date="2017-03-06T15:37:00Z"/>
                <w:rFonts w:ascii="Arial" w:eastAsia="Times New Roman" w:hAnsi="Arial" w:cs="Arial"/>
                <w:b/>
                <w:bCs/>
                <w:color w:val="000000"/>
                <w:sz w:val="20"/>
                <w:szCs w:val="20"/>
              </w:rPr>
            </w:pPr>
            <w:ins w:id="559" w:author="Arjan Kloosterboer" w:date="2017-03-06T15:38:00Z">
              <w:r>
                <w:rPr>
                  <w:rFonts w:ascii="Arial" w:eastAsia="Times New Roman" w:hAnsi="Arial" w:cs="Arial"/>
                  <w:b/>
                  <w:bCs/>
                  <w:color w:val="000000"/>
                  <w:sz w:val="20"/>
                  <w:szCs w:val="20"/>
                </w:rPr>
                <w:t>Regels attribuutsoort</w:t>
              </w:r>
            </w:ins>
          </w:p>
        </w:tc>
        <w:tc>
          <w:tcPr>
            <w:tcW w:w="6120" w:type="dxa"/>
          </w:tcPr>
          <w:p w14:paraId="115E97EF" w14:textId="77777777" w:rsidR="005561F3" w:rsidRPr="005561F3" w:rsidRDefault="005561F3" w:rsidP="00D17212">
            <w:pPr>
              <w:autoSpaceDE w:val="0"/>
              <w:autoSpaceDN w:val="0"/>
              <w:adjustRightInd w:val="0"/>
              <w:spacing w:after="0" w:line="240" w:lineRule="auto"/>
              <w:rPr>
                <w:ins w:id="560" w:author="Arjan Kloosterboer" w:date="2017-03-06T15:37:00Z"/>
                <w:rFonts w:ascii="Arial" w:eastAsia="Times New Roman" w:hAnsi="Arial" w:cs="Arial"/>
                <w:color w:val="000000"/>
                <w:sz w:val="20"/>
                <w:szCs w:val="20"/>
                <w:lang w:val="nl-NL"/>
              </w:rPr>
            </w:pPr>
            <w:ins w:id="561" w:author="Arjan Kloosterboer" w:date="2017-03-06T15:39:00Z">
              <w:r w:rsidRPr="005561F3">
                <w:rPr>
                  <w:rFonts w:ascii="Arial" w:eastAsia="Times New Roman" w:hAnsi="Arial" w:cs="Arial"/>
                  <w:color w:val="000000"/>
                  <w:sz w:val="20"/>
                  <w:szCs w:val="20"/>
                  <w:lang w:val="nl-NL"/>
                </w:rPr>
                <w:t>1) Indien het Vestigingsnummer van een waarde is voorzien, dan maakt (de waarde van) het KvK-nummer geen deel uit van de unieke aanduing (van VESTIGING).</w:t>
              </w:r>
            </w:ins>
          </w:p>
        </w:tc>
      </w:tr>
    </w:tbl>
    <w:p w14:paraId="51889936" w14:textId="77777777" w:rsidR="004514AB" w:rsidRPr="00DD0F4F" w:rsidRDefault="004514AB" w:rsidP="00CF1953">
      <w:pPr>
        <w:rPr>
          <w:lang w:val="nl-NL"/>
        </w:rPr>
      </w:pPr>
    </w:p>
    <w:p w14:paraId="006A98BE" w14:textId="77777777" w:rsidR="003616C8" w:rsidRDefault="003616C8" w:rsidP="003616C8">
      <w:pPr>
        <w:pStyle w:val="Kop2"/>
      </w:pPr>
      <w:bookmarkStart w:id="562" w:name="_Toc517094688"/>
      <w:r w:rsidRPr="003616C8">
        <w:t>ENKELVOUDIG INFORMATIEOBJECT</w:t>
      </w:r>
      <w:bookmarkEnd w:id="562"/>
    </w:p>
    <w:p w14:paraId="147268A0" w14:textId="77777777" w:rsidR="0044638F" w:rsidRDefault="0044638F" w:rsidP="0044638F">
      <w:r w:rsidRPr="00DD0F4F">
        <w:rPr>
          <w:lang w:val="nl-NL"/>
        </w:rPr>
        <w:t xml:space="preserve">Dit is de nieuwe naam voor het huidige objecttype ENKELVOUDIG DOCUMENT. </w:t>
      </w:r>
      <w:r>
        <w:t xml:space="preserve">Zie verder de toelichting bij </w:t>
      </w:r>
      <w:r w:rsidR="00E958E4">
        <w:t>INFORMATIE</w:t>
      </w:r>
      <w:r>
        <w:t xml:space="preserve">OBJECT. </w:t>
      </w:r>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CD23CE" w:rsidRPr="00CD23CE" w14:paraId="278BA967" w14:textId="77777777" w:rsidTr="00660E22">
        <w:tc>
          <w:tcPr>
            <w:tcW w:w="3600" w:type="dxa"/>
            <w:tcBorders>
              <w:top w:val="single" w:sz="4" w:space="0" w:color="auto"/>
              <w:left w:val="nil"/>
              <w:bottom w:val="nil"/>
              <w:right w:val="nil"/>
            </w:tcBorders>
          </w:tcPr>
          <w:p w14:paraId="04246D10"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b/>
                <w:bCs/>
                <w:color w:val="000000"/>
                <w:sz w:val="20"/>
                <w:szCs w:val="20"/>
              </w:rPr>
              <w:t>Naam objecttype</w:t>
            </w:r>
          </w:p>
        </w:tc>
        <w:tc>
          <w:tcPr>
            <w:tcW w:w="5760" w:type="dxa"/>
            <w:gridSpan w:val="3"/>
            <w:tcBorders>
              <w:top w:val="single" w:sz="4" w:space="0" w:color="auto"/>
              <w:left w:val="nil"/>
              <w:bottom w:val="nil"/>
              <w:right w:val="nil"/>
            </w:tcBorders>
          </w:tcPr>
          <w:p w14:paraId="0478C0DE" w14:textId="77777777" w:rsidR="00CD23CE" w:rsidRPr="00CD23CE" w:rsidRDefault="00DA5D93" w:rsidP="00943C53">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Element.Name</w:instrText>
            </w:r>
            <w:r w:rsidRPr="00CD23CE">
              <w:rPr>
                <w:rFonts w:ascii="Arial" w:hAnsi="Arial" w:cs="Arial"/>
                <w:sz w:val="20"/>
                <w:szCs w:val="20"/>
                <w:lang w:val="en-AU"/>
              </w:rPr>
              <w:fldChar w:fldCharType="separate"/>
            </w:r>
            <w:r w:rsidR="00CD23CE" w:rsidRPr="00CD23CE">
              <w:rPr>
                <w:rFonts w:ascii="Arial" w:eastAsia="Times New Roman" w:hAnsi="Arial" w:cs="Arial"/>
                <w:color w:val="000000"/>
                <w:sz w:val="20"/>
                <w:szCs w:val="20"/>
              </w:rPr>
              <w:t xml:space="preserve">ENKELVOUDIG </w:t>
            </w:r>
            <w:del w:id="563" w:author="Arjan" w:date="2012-11-16T14:29:00Z">
              <w:r w:rsidR="00CD23CE" w:rsidRPr="00CD23CE" w:rsidDel="00943C53">
                <w:rPr>
                  <w:rFonts w:ascii="Arial" w:eastAsia="Times New Roman" w:hAnsi="Arial" w:cs="Arial"/>
                  <w:color w:val="000000"/>
                  <w:sz w:val="20"/>
                  <w:szCs w:val="20"/>
                </w:rPr>
                <w:delText>DOCUMENT</w:delText>
              </w:r>
            </w:del>
            <w:r w:rsidRPr="00CD23CE">
              <w:rPr>
                <w:rFonts w:ascii="Arial" w:hAnsi="Arial" w:cs="Arial"/>
                <w:sz w:val="20"/>
                <w:szCs w:val="20"/>
                <w:lang w:val="en-AU"/>
              </w:rPr>
              <w:fldChar w:fldCharType="end"/>
            </w:r>
            <w:ins w:id="564" w:author="Arjan" w:date="2012-11-16T14:29:00Z">
              <w:r w:rsidR="00E958E4">
                <w:rPr>
                  <w:rFonts w:ascii="Arial" w:hAnsi="Arial" w:cs="Arial"/>
                  <w:sz w:val="20"/>
                  <w:szCs w:val="20"/>
                  <w:lang w:val="en-AU"/>
                </w:rPr>
                <w:t>INFORMATIE</w:t>
              </w:r>
              <w:r w:rsidR="00943C53">
                <w:rPr>
                  <w:rFonts w:ascii="Arial" w:hAnsi="Arial" w:cs="Arial"/>
                  <w:sz w:val="20"/>
                  <w:szCs w:val="20"/>
                  <w:lang w:val="en-AU"/>
                </w:rPr>
                <w:t>OBJECT</w:t>
              </w:r>
            </w:ins>
          </w:p>
        </w:tc>
      </w:tr>
      <w:tr w:rsidR="00CD23CE" w:rsidRPr="00CD23CE" w14:paraId="3E0D4462" w14:textId="77777777" w:rsidTr="00660E22">
        <w:tc>
          <w:tcPr>
            <w:tcW w:w="3600" w:type="dxa"/>
            <w:tcBorders>
              <w:top w:val="nil"/>
              <w:left w:val="nil"/>
              <w:bottom w:val="nil"/>
              <w:right w:val="nil"/>
            </w:tcBorders>
          </w:tcPr>
          <w:p w14:paraId="33EE9EB6"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644B767B"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14:paraId="06215014" w14:textId="77777777" w:rsidTr="00660E22">
        <w:tc>
          <w:tcPr>
            <w:tcW w:w="3600" w:type="dxa"/>
            <w:tcBorders>
              <w:top w:val="nil"/>
              <w:left w:val="nil"/>
              <w:bottom w:val="nil"/>
              <w:right w:val="nil"/>
            </w:tcBorders>
          </w:tcPr>
          <w:p w14:paraId="1E0530C8"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14:paraId="482D1F94" w14:textId="77777777" w:rsidR="00CD23CE" w:rsidRPr="00CD23CE" w:rsidRDefault="00DA5D93"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Element.Alias</w:instrText>
            </w:r>
            <w:r w:rsidRPr="00CD23CE">
              <w:rPr>
                <w:rFonts w:ascii="Arial" w:hAnsi="Arial" w:cs="Arial"/>
                <w:sz w:val="20"/>
                <w:szCs w:val="20"/>
                <w:lang w:val="en-AU"/>
              </w:rPr>
              <w:fldChar w:fldCharType="separate"/>
            </w:r>
            <w:r w:rsidR="00CD23CE" w:rsidRPr="00CD23CE">
              <w:rPr>
                <w:rFonts w:ascii="Arial" w:eastAsia="Times New Roman" w:hAnsi="Arial" w:cs="Arial"/>
                <w:color w:val="000000"/>
                <w:sz w:val="20"/>
                <w:szCs w:val="20"/>
              </w:rPr>
              <w:t>EDC</w:t>
            </w:r>
            <w:r w:rsidRPr="00CD23CE">
              <w:rPr>
                <w:rFonts w:ascii="Arial" w:hAnsi="Arial" w:cs="Arial"/>
                <w:sz w:val="20"/>
                <w:szCs w:val="20"/>
                <w:lang w:val="en-AU"/>
              </w:rPr>
              <w:fldChar w:fldCharType="end"/>
            </w:r>
          </w:p>
        </w:tc>
      </w:tr>
      <w:tr w:rsidR="00CD23CE" w:rsidRPr="00CD23CE" w14:paraId="29A0A76E" w14:textId="77777777" w:rsidTr="00660E22">
        <w:tc>
          <w:tcPr>
            <w:tcW w:w="3600" w:type="dxa"/>
            <w:tcBorders>
              <w:top w:val="nil"/>
              <w:left w:val="nil"/>
              <w:bottom w:val="nil"/>
              <w:right w:val="nil"/>
            </w:tcBorders>
          </w:tcPr>
          <w:p w14:paraId="4709C48A"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5CC5C197"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14:paraId="31230CA9" w14:textId="77777777" w:rsidTr="00660E22">
        <w:tc>
          <w:tcPr>
            <w:tcW w:w="3600" w:type="dxa"/>
            <w:tcBorders>
              <w:top w:val="nil"/>
              <w:left w:val="nil"/>
              <w:bottom w:val="nil"/>
              <w:right w:val="nil"/>
            </w:tcBorders>
          </w:tcPr>
          <w:p w14:paraId="1343FE2E"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14:paraId="327AEEAC"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w:t>
            </w:r>
          </w:p>
        </w:tc>
      </w:tr>
      <w:tr w:rsidR="00CD23CE" w:rsidRPr="00CD23CE" w14:paraId="56421910" w14:textId="77777777" w:rsidTr="00660E22">
        <w:trPr>
          <w:trHeight w:val="230"/>
        </w:trPr>
        <w:tc>
          <w:tcPr>
            <w:tcW w:w="3600" w:type="dxa"/>
            <w:tcBorders>
              <w:top w:val="nil"/>
              <w:left w:val="nil"/>
              <w:bottom w:val="nil"/>
              <w:right w:val="nil"/>
            </w:tcBorders>
          </w:tcPr>
          <w:p w14:paraId="28A97082"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074DFF26"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14:paraId="320DD26D" w14:textId="77777777" w:rsidTr="00660E22">
        <w:trPr>
          <w:trHeight w:val="230"/>
        </w:trPr>
        <w:tc>
          <w:tcPr>
            <w:tcW w:w="3600" w:type="dxa"/>
            <w:tcBorders>
              <w:top w:val="nil"/>
              <w:left w:val="nil"/>
              <w:bottom w:val="nil"/>
              <w:right w:val="nil"/>
            </w:tcBorders>
          </w:tcPr>
          <w:p w14:paraId="40C866DC"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14:paraId="631EDCE9"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14:paraId="1E9079E1" w14:textId="77777777" w:rsidTr="00660E22">
        <w:trPr>
          <w:trHeight w:val="230"/>
        </w:trPr>
        <w:tc>
          <w:tcPr>
            <w:tcW w:w="3600" w:type="dxa"/>
            <w:tcBorders>
              <w:top w:val="nil"/>
              <w:left w:val="nil"/>
              <w:bottom w:val="nil"/>
              <w:right w:val="nil"/>
            </w:tcBorders>
          </w:tcPr>
          <w:p w14:paraId="574E7C22"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78FD0AB3"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AE1A91" w14:paraId="68F87436" w14:textId="77777777" w:rsidTr="00660E22">
        <w:trPr>
          <w:trHeight w:val="230"/>
        </w:trPr>
        <w:tc>
          <w:tcPr>
            <w:tcW w:w="3600" w:type="dxa"/>
            <w:tcBorders>
              <w:top w:val="nil"/>
              <w:left w:val="nil"/>
              <w:bottom w:val="nil"/>
              <w:right w:val="nil"/>
            </w:tcBorders>
          </w:tcPr>
          <w:p w14:paraId="27A0622A"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14:paraId="4EE2AC4A" w14:textId="77777777" w:rsidR="00CD23CE" w:rsidRPr="00DD0F4F" w:rsidRDefault="00DA5D93" w:rsidP="0082540F">
            <w:pPr>
              <w:autoSpaceDE w:val="0"/>
              <w:autoSpaceDN w:val="0"/>
              <w:adjustRightInd w:val="0"/>
              <w:spacing w:after="0" w:line="240" w:lineRule="auto"/>
              <w:rPr>
                <w:rFonts w:ascii="Arial" w:eastAsia="Times New Roman" w:hAnsi="Arial" w:cs="Arial"/>
                <w:color w:val="000000"/>
                <w:sz w:val="20"/>
                <w:szCs w:val="20"/>
                <w:lang w:val="nl-NL"/>
              </w:rPr>
            </w:pPr>
            <w:r w:rsidRPr="00CD23CE">
              <w:rPr>
                <w:rFonts w:ascii="Arial" w:hAnsi="Arial" w:cs="Arial"/>
                <w:sz w:val="20"/>
                <w:szCs w:val="20"/>
                <w:lang w:val="en-AU"/>
              </w:rPr>
              <w:fldChar w:fldCharType="begin" w:fldLock="1"/>
            </w:r>
            <w:r w:rsidR="00CD23CE" w:rsidRPr="00DD0F4F">
              <w:rPr>
                <w:rFonts w:ascii="Arial" w:hAnsi="Arial" w:cs="Arial"/>
                <w:sz w:val="20"/>
                <w:szCs w:val="20"/>
                <w:lang w:val="nl-NL"/>
              </w:rPr>
              <w:instrText xml:space="preserve">MERGEFIELD </w:instrText>
            </w:r>
            <w:r w:rsidR="00CD23CE" w:rsidRPr="00DD0F4F">
              <w:rPr>
                <w:rFonts w:ascii="Arial" w:eastAsia="Times New Roman" w:hAnsi="Arial" w:cs="Arial"/>
                <w:color w:val="000000"/>
                <w:sz w:val="20"/>
                <w:szCs w:val="20"/>
                <w:lang w:val="nl-NL"/>
              </w:rPr>
              <w:instrText>Element.Notes</w:instrText>
            </w:r>
            <w:r w:rsidRPr="00CD23CE">
              <w:rPr>
                <w:rFonts w:ascii="Arial" w:hAnsi="Arial" w:cs="Arial"/>
                <w:sz w:val="20"/>
                <w:szCs w:val="20"/>
                <w:lang w:val="en-AU"/>
              </w:rPr>
              <w:fldChar w:fldCharType="end"/>
            </w:r>
            <w:r w:rsidR="00CD23CE" w:rsidRPr="00DD0F4F">
              <w:rPr>
                <w:rFonts w:ascii="Arial" w:eastAsia="Times New Roman" w:hAnsi="Arial" w:cs="Arial"/>
                <w:color w:val="610E6A"/>
                <w:sz w:val="20"/>
                <w:szCs w:val="20"/>
                <w:lang w:val="nl-NL"/>
              </w:rPr>
              <w:t xml:space="preserve">Een </w:t>
            </w:r>
            <w:del w:id="565" w:author="Arjan" w:date="2012-11-16T15:16:00Z">
              <w:r w:rsidR="00CD23CE" w:rsidRPr="00DD0F4F" w:rsidDel="0082540F">
                <w:rPr>
                  <w:rFonts w:ascii="Arial" w:eastAsia="Times New Roman" w:hAnsi="Arial" w:cs="Arial"/>
                  <w:color w:val="610E6A"/>
                  <w:sz w:val="20"/>
                  <w:szCs w:val="20"/>
                  <w:lang w:val="nl-NL"/>
                </w:rPr>
                <w:delText xml:space="preserve">DOCUMENT </w:delText>
              </w:r>
            </w:del>
            <w:ins w:id="566" w:author="Arjan" w:date="2012-11-16T15:16:00Z">
              <w:r w:rsidR="0082540F" w:rsidRPr="00DD0F4F">
                <w:rPr>
                  <w:rFonts w:ascii="Arial" w:eastAsia="Times New Roman" w:hAnsi="Arial" w:cs="Arial"/>
                  <w:color w:val="610E6A"/>
                  <w:sz w:val="20"/>
                  <w:szCs w:val="20"/>
                  <w:lang w:val="nl-NL"/>
                </w:rPr>
                <w:t xml:space="preserve">INFORMATIEOBJECT </w:t>
              </w:r>
            </w:ins>
            <w:r w:rsidR="00CD23CE" w:rsidRPr="00DD0F4F">
              <w:rPr>
                <w:rFonts w:ascii="Arial" w:eastAsia="Times New Roman" w:hAnsi="Arial" w:cs="Arial"/>
                <w:color w:val="610E6A"/>
                <w:sz w:val="20"/>
                <w:szCs w:val="20"/>
                <w:lang w:val="nl-NL"/>
              </w:rPr>
              <w:t>waarvan aard, omvang en/of vorm aanleiding geven het als één geheel te behandelen en te beheren.</w:t>
            </w:r>
          </w:p>
        </w:tc>
      </w:tr>
      <w:tr w:rsidR="00CD23CE" w:rsidRPr="00AE1A91" w14:paraId="0A42377E" w14:textId="77777777" w:rsidTr="00660E22">
        <w:tc>
          <w:tcPr>
            <w:tcW w:w="3600" w:type="dxa"/>
            <w:tcBorders>
              <w:top w:val="nil"/>
              <w:left w:val="nil"/>
              <w:bottom w:val="nil"/>
              <w:right w:val="nil"/>
            </w:tcBorders>
          </w:tcPr>
          <w:p w14:paraId="1E8F39F3" w14:textId="77777777" w:rsidR="00CD23CE" w:rsidRPr="00DD0F4F" w:rsidRDefault="00CD23CE" w:rsidP="00CD23CE">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77AEDC31" w14:textId="77777777"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p>
        </w:tc>
      </w:tr>
      <w:tr w:rsidR="00CD23CE" w:rsidRPr="00CD23CE" w14:paraId="40A405C2" w14:textId="77777777" w:rsidTr="00660E22">
        <w:tc>
          <w:tcPr>
            <w:tcW w:w="3600" w:type="dxa"/>
            <w:tcBorders>
              <w:top w:val="nil"/>
              <w:left w:val="nil"/>
              <w:bottom w:val="nil"/>
              <w:right w:val="nil"/>
            </w:tcBorders>
          </w:tcPr>
          <w:p w14:paraId="2957A1A2"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14:paraId="21E09AEC"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w:t>
            </w:r>
          </w:p>
        </w:tc>
      </w:tr>
      <w:tr w:rsidR="00CD23CE" w:rsidRPr="00CD23CE" w14:paraId="5988229F" w14:textId="77777777" w:rsidTr="00660E22">
        <w:trPr>
          <w:trHeight w:val="230"/>
        </w:trPr>
        <w:tc>
          <w:tcPr>
            <w:tcW w:w="3600" w:type="dxa"/>
            <w:tcBorders>
              <w:top w:val="nil"/>
              <w:left w:val="nil"/>
              <w:bottom w:val="nil"/>
              <w:right w:val="nil"/>
            </w:tcBorders>
          </w:tcPr>
          <w:p w14:paraId="6F7DBBE4"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459E008E"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14:paraId="4D8F0DF9" w14:textId="77777777" w:rsidTr="00660E22">
        <w:tc>
          <w:tcPr>
            <w:tcW w:w="3600" w:type="dxa"/>
            <w:tcBorders>
              <w:top w:val="nil"/>
              <w:left w:val="nil"/>
              <w:bottom w:val="nil"/>
              <w:right w:val="nil"/>
            </w:tcBorders>
          </w:tcPr>
          <w:p w14:paraId="56A52233"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14:paraId="181DE2B6"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1 oktober 2009</w:t>
            </w:r>
          </w:p>
        </w:tc>
      </w:tr>
      <w:tr w:rsidR="00CD23CE" w:rsidRPr="00CD23CE" w14:paraId="7033DE5C" w14:textId="77777777" w:rsidTr="00660E22">
        <w:trPr>
          <w:trHeight w:val="260"/>
        </w:trPr>
        <w:tc>
          <w:tcPr>
            <w:tcW w:w="3600" w:type="dxa"/>
            <w:tcBorders>
              <w:top w:val="nil"/>
              <w:left w:val="nil"/>
              <w:bottom w:val="nil"/>
              <w:right w:val="nil"/>
            </w:tcBorders>
          </w:tcPr>
          <w:p w14:paraId="0417E998"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2469216B"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AE1A91" w14:paraId="3D4D1205" w14:textId="77777777" w:rsidTr="00660E22">
        <w:tc>
          <w:tcPr>
            <w:tcW w:w="3600" w:type="dxa"/>
            <w:tcBorders>
              <w:top w:val="nil"/>
              <w:left w:val="nil"/>
              <w:bottom w:val="nil"/>
              <w:right w:val="nil"/>
            </w:tcBorders>
          </w:tcPr>
          <w:p w14:paraId="10E65D1F"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14:paraId="708F1EBD" w14:textId="77777777"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Een ENKELVOUDIG </w:t>
            </w:r>
            <w:ins w:id="567" w:author="Arjan" w:date="2012-11-16T15:16:00Z">
              <w:r w:rsidR="0082540F" w:rsidRPr="00DD0F4F">
                <w:rPr>
                  <w:rFonts w:ascii="Arial" w:eastAsia="Times New Roman" w:hAnsi="Arial" w:cs="Arial"/>
                  <w:color w:val="610E6A"/>
                  <w:sz w:val="20"/>
                  <w:szCs w:val="20"/>
                  <w:lang w:val="nl-NL"/>
                </w:rPr>
                <w:t>INFORMATIEOBJECT</w:t>
              </w:r>
            </w:ins>
            <w:del w:id="568" w:author="Arjan" w:date="2012-11-16T15:16:00Z">
              <w:r w:rsidRPr="00DD0F4F" w:rsidDel="0082540F">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is een specialisatie van </w:t>
            </w:r>
            <w:ins w:id="569" w:author="Arjan" w:date="2012-11-16T15:16:00Z">
              <w:r w:rsidR="0082540F" w:rsidRPr="00DD0F4F">
                <w:rPr>
                  <w:rFonts w:ascii="Arial" w:eastAsia="Times New Roman" w:hAnsi="Arial" w:cs="Arial"/>
                  <w:color w:val="610E6A"/>
                  <w:sz w:val="20"/>
                  <w:szCs w:val="20"/>
                  <w:lang w:val="nl-NL"/>
                </w:rPr>
                <w:t>INFORMATIEOBJECT</w:t>
              </w:r>
            </w:ins>
            <w:del w:id="570" w:author="Arjan" w:date="2012-11-16T15:16:00Z">
              <w:r w:rsidRPr="00DD0F4F" w:rsidDel="0082540F">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Zie de toelichting bij dat objecttype. Bij de definitie is gebruik gemaakt van de beschrijving van 'component' in de MoReq2 (2008). In de dagelijkse praktijk staat 'enkelvoudig </w:t>
            </w:r>
            <w:del w:id="571" w:author="Arjan" w:date="2012-11-16T15:18:00Z">
              <w:r w:rsidRPr="00DD0F4F" w:rsidDel="0082540F">
                <w:rPr>
                  <w:rFonts w:ascii="Arial" w:eastAsia="Times New Roman" w:hAnsi="Arial" w:cs="Arial"/>
                  <w:color w:val="000000"/>
                  <w:sz w:val="20"/>
                  <w:szCs w:val="20"/>
                  <w:lang w:val="nl-NL"/>
                </w:rPr>
                <w:delText>document</w:delText>
              </w:r>
            </w:del>
            <w:ins w:id="572" w:author="Arjan" w:date="2012-11-16T15:18:00Z">
              <w:r w:rsidR="0082540F"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 xml:space="preserve">' </w:t>
            </w:r>
            <w:del w:id="573" w:author="Arjan" w:date="2012-11-16T15:18:00Z">
              <w:r w:rsidRPr="00DD0F4F" w:rsidDel="0082540F">
                <w:rPr>
                  <w:rFonts w:ascii="Arial" w:eastAsia="Times New Roman" w:hAnsi="Arial" w:cs="Arial"/>
                  <w:color w:val="000000"/>
                  <w:sz w:val="20"/>
                  <w:szCs w:val="20"/>
                  <w:lang w:val="nl-NL"/>
                </w:rPr>
                <w:delText xml:space="preserve">momenteel </w:delText>
              </w:r>
            </w:del>
            <w:ins w:id="574" w:author="Arjan" w:date="2012-11-16T15:18:00Z">
              <w:r w:rsidR="0082540F" w:rsidRPr="00DD0F4F">
                <w:rPr>
                  <w:rFonts w:ascii="Arial" w:eastAsia="Times New Roman" w:hAnsi="Arial" w:cs="Arial"/>
                  <w:color w:val="000000"/>
                  <w:sz w:val="20"/>
                  <w:szCs w:val="20"/>
                  <w:lang w:val="nl-NL"/>
                </w:rPr>
                <w:t xml:space="preserve">veelal </w:t>
              </w:r>
            </w:ins>
            <w:r w:rsidRPr="00DD0F4F">
              <w:rPr>
                <w:rFonts w:ascii="Arial" w:eastAsia="Times New Roman" w:hAnsi="Arial" w:cs="Arial"/>
                <w:color w:val="000000"/>
                <w:sz w:val="20"/>
                <w:szCs w:val="20"/>
                <w:lang w:val="nl-NL"/>
              </w:rPr>
              <w:t>synoniem met 'document'.</w:t>
            </w:r>
          </w:p>
          <w:p w14:paraId="3D9B2681" w14:textId="77777777"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ENKELVOUDIG </w:t>
            </w:r>
            <w:ins w:id="575" w:author="Arjan" w:date="2012-11-16T15:16:00Z">
              <w:r w:rsidR="0082540F" w:rsidRPr="00DD0F4F">
                <w:rPr>
                  <w:rFonts w:ascii="Arial" w:eastAsia="Times New Roman" w:hAnsi="Arial" w:cs="Arial"/>
                  <w:color w:val="610E6A"/>
                  <w:sz w:val="20"/>
                  <w:szCs w:val="20"/>
                  <w:lang w:val="nl-NL"/>
                </w:rPr>
                <w:t>INFORMATIEOBJECT</w:t>
              </w:r>
            </w:ins>
            <w:del w:id="576" w:author="Arjan" w:date="2012-11-16T15:16:00Z">
              <w:r w:rsidRPr="00DD0F4F" w:rsidDel="0082540F">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kan deel uit maken van een SAMENGESTELD </w:t>
            </w:r>
            <w:ins w:id="577" w:author="Arjan" w:date="2012-11-16T15:16:00Z">
              <w:r w:rsidR="0082540F" w:rsidRPr="00DD0F4F">
                <w:rPr>
                  <w:rFonts w:ascii="Arial" w:eastAsia="Times New Roman" w:hAnsi="Arial" w:cs="Arial"/>
                  <w:color w:val="610E6A"/>
                  <w:sz w:val="20"/>
                  <w:szCs w:val="20"/>
                  <w:lang w:val="nl-NL"/>
                </w:rPr>
                <w:t>INFORMATIEOBJECT</w:t>
              </w:r>
            </w:ins>
            <w:del w:id="578" w:author="Arjan" w:date="2012-11-16T15:16:00Z">
              <w:r w:rsidRPr="00DD0F4F" w:rsidDel="0082540F">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bijvoorbeeld omdat zich in dat samengesteld </w:t>
            </w:r>
            <w:ins w:id="579" w:author="Arjan" w:date="2012-11-16T15:19:00Z">
              <w:r w:rsidR="0082540F" w:rsidRPr="00DD0F4F">
                <w:rPr>
                  <w:rFonts w:ascii="Arial" w:eastAsia="Times New Roman" w:hAnsi="Arial" w:cs="Arial"/>
                  <w:color w:val="000000"/>
                  <w:sz w:val="20"/>
                  <w:szCs w:val="20"/>
                  <w:lang w:val="nl-NL"/>
                </w:rPr>
                <w:t>informatieobject</w:t>
              </w:r>
            </w:ins>
            <w:del w:id="580" w:author="Arjan" w:date="2012-11-16T15:19:00Z">
              <w:r w:rsidRPr="00DD0F4F" w:rsidDel="0082540F">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andere documenten bevinden met een ander bestandsformaat, vanwege de omvang van dat samengesteld </w:t>
            </w:r>
            <w:ins w:id="581" w:author="Arjan" w:date="2012-11-16T15:19:00Z">
              <w:r w:rsidR="0082540F" w:rsidRPr="00DD0F4F">
                <w:rPr>
                  <w:rFonts w:ascii="Arial" w:eastAsia="Times New Roman" w:hAnsi="Arial" w:cs="Arial"/>
                  <w:color w:val="000000"/>
                  <w:sz w:val="20"/>
                  <w:szCs w:val="20"/>
                  <w:lang w:val="nl-NL"/>
                </w:rPr>
                <w:t>informatieobject</w:t>
              </w:r>
            </w:ins>
            <w:del w:id="582" w:author="Arjan" w:date="2012-11-16T15:19:00Z">
              <w:r w:rsidRPr="00DD0F4F" w:rsidDel="0082540F">
                <w:rPr>
                  <w:rFonts w:ascii="Arial" w:eastAsia="Times New Roman" w:hAnsi="Arial" w:cs="Arial"/>
                  <w:color w:val="000000"/>
                  <w:sz w:val="20"/>
                  <w:szCs w:val="20"/>
                  <w:lang w:val="nl-NL"/>
                </w:rPr>
                <w:delText xml:space="preserve">document </w:delText>
              </w:r>
            </w:del>
            <w:r w:rsidRPr="00DD0F4F">
              <w:rPr>
                <w:rFonts w:ascii="Arial" w:eastAsia="Times New Roman" w:hAnsi="Arial" w:cs="Arial"/>
                <w:color w:val="000000"/>
                <w:sz w:val="20"/>
                <w:szCs w:val="20"/>
                <w:lang w:val="nl-NL"/>
              </w:rPr>
              <w:t>of omdat behandeling daartoe aanleiding geeft.</w:t>
            </w:r>
          </w:p>
          <w:p w14:paraId="042107CC" w14:textId="77777777"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Een ENKELVOUDIG </w:t>
            </w:r>
            <w:ins w:id="583" w:author="Arjan" w:date="2012-11-16T15:17:00Z">
              <w:r w:rsidR="0082540F" w:rsidRPr="00DD0F4F">
                <w:rPr>
                  <w:rFonts w:ascii="Arial" w:eastAsia="Times New Roman" w:hAnsi="Arial" w:cs="Arial"/>
                  <w:color w:val="610E6A"/>
                  <w:sz w:val="20"/>
                  <w:szCs w:val="20"/>
                  <w:lang w:val="nl-NL"/>
                </w:rPr>
                <w:t>INFORMATIEOBJECT</w:t>
              </w:r>
            </w:ins>
            <w:del w:id="584" w:author="Arjan" w:date="2012-11-16T15:17:00Z">
              <w:r w:rsidRPr="00DD0F4F" w:rsidDel="0082540F">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dat deel uit maakt van een SAMENGESTELD </w:t>
            </w:r>
            <w:ins w:id="585" w:author="Arjan" w:date="2012-11-16T15:17:00Z">
              <w:r w:rsidR="0082540F" w:rsidRPr="00DD0F4F">
                <w:rPr>
                  <w:rFonts w:ascii="Arial" w:eastAsia="Times New Roman" w:hAnsi="Arial" w:cs="Arial"/>
                  <w:color w:val="610E6A"/>
                  <w:sz w:val="20"/>
                  <w:szCs w:val="20"/>
                  <w:lang w:val="nl-NL"/>
                </w:rPr>
                <w:t>INFORMATIEOBJECT</w:t>
              </w:r>
            </w:ins>
            <w:del w:id="586" w:author="Arjan" w:date="2012-11-16T15:17:00Z">
              <w:r w:rsidRPr="00DD0F4F" w:rsidDel="0082540F">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kan aan andere ZAAKen gerelateerd zijn dan de ZAAK waaraan dat SAMENGESTELD </w:t>
            </w:r>
            <w:ins w:id="587" w:author="Arjan" w:date="2012-11-16T15:17:00Z">
              <w:r w:rsidR="0082540F" w:rsidRPr="00DD0F4F">
                <w:rPr>
                  <w:rFonts w:ascii="Arial" w:eastAsia="Times New Roman" w:hAnsi="Arial" w:cs="Arial"/>
                  <w:color w:val="610E6A"/>
                  <w:sz w:val="20"/>
                  <w:szCs w:val="20"/>
                  <w:lang w:val="nl-NL"/>
                </w:rPr>
                <w:t>INFORMATIEOBJECT</w:t>
              </w:r>
            </w:ins>
            <w:del w:id="588" w:author="Arjan" w:date="2012-11-16T15:17:00Z">
              <w:r w:rsidRPr="00DD0F4F" w:rsidDel="0082540F">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gerelateerd is, veelal omdat dat ENKELVOUDIG </w:t>
            </w:r>
            <w:ins w:id="589" w:author="Arjan" w:date="2012-11-16T15:17:00Z">
              <w:r w:rsidR="0082540F" w:rsidRPr="00DD0F4F">
                <w:rPr>
                  <w:rFonts w:ascii="Arial" w:eastAsia="Times New Roman" w:hAnsi="Arial" w:cs="Arial"/>
                  <w:color w:val="610E6A"/>
                  <w:sz w:val="20"/>
                  <w:szCs w:val="20"/>
                  <w:lang w:val="nl-NL"/>
                </w:rPr>
                <w:t>INFORMATIEOBJECT</w:t>
              </w:r>
            </w:ins>
            <w:del w:id="590" w:author="Arjan" w:date="2012-11-16T15:17:00Z">
              <w:r w:rsidRPr="00DD0F4F" w:rsidDel="0082540F">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relevant is voor meerdere ZAAKen.</w:t>
            </w:r>
          </w:p>
          <w:p w14:paraId="0234C3ED" w14:textId="77777777" w:rsidR="00CD23CE" w:rsidRPr="00DD0F4F" w:rsidRDefault="00CD23CE" w:rsidP="0082540F">
            <w:pPr>
              <w:autoSpaceDE w:val="0"/>
              <w:autoSpaceDN w:val="0"/>
              <w:adjustRightInd w:val="0"/>
              <w:spacing w:after="0" w:line="240" w:lineRule="auto"/>
              <w:rPr>
                <w:rFonts w:ascii="Arial" w:eastAsia="Times New Roman" w:hAnsi="Arial" w:cs="Arial"/>
                <w:color w:val="000000"/>
                <w:sz w:val="20"/>
                <w:szCs w:val="20"/>
                <w:lang w:val="nl-NL"/>
              </w:rPr>
            </w:pPr>
            <w:del w:id="591" w:author="Arjan" w:date="2012-11-16T15:19:00Z">
              <w:r w:rsidRPr="00DD0F4F" w:rsidDel="0082540F">
                <w:rPr>
                  <w:rFonts w:ascii="Arial" w:eastAsia="Times New Roman" w:hAnsi="Arial" w:cs="Arial"/>
                  <w:color w:val="000000"/>
                  <w:sz w:val="20"/>
                  <w:szCs w:val="20"/>
                  <w:lang w:val="nl-NL"/>
                </w:rPr>
                <w:delText>Document</w:delText>
              </w:r>
            </w:del>
            <w:ins w:id="592" w:author="Arjan" w:date="2014-01-22T14:55:00Z">
              <w:r w:rsidR="00660E22" w:rsidRPr="00DD0F4F">
                <w:rPr>
                  <w:rFonts w:ascii="Arial" w:eastAsia="Times New Roman" w:hAnsi="Arial" w:cs="Arial"/>
                  <w:color w:val="000000"/>
                  <w:sz w:val="20"/>
                  <w:szCs w:val="20"/>
                  <w:lang w:val="nl-NL"/>
                </w:rPr>
                <w:t>I</w:t>
              </w:r>
            </w:ins>
            <w:ins w:id="593" w:author="Arjan" w:date="2012-11-16T15:19:00Z">
              <w:r w:rsidR="0082540F" w:rsidRPr="00DD0F4F">
                <w:rPr>
                  <w:rFonts w:ascii="Arial" w:eastAsia="Times New Roman" w:hAnsi="Arial" w:cs="Arial"/>
                  <w:color w:val="000000"/>
                  <w:sz w:val="20"/>
                  <w:szCs w:val="20"/>
                  <w:lang w:val="nl-NL"/>
                </w:rPr>
                <w:t>nformatieobject</w:t>
              </w:r>
            </w:ins>
            <w:r w:rsidRPr="00DD0F4F">
              <w:rPr>
                <w:rFonts w:ascii="Arial" w:eastAsia="Times New Roman" w:hAnsi="Arial" w:cs="Arial"/>
                <w:color w:val="000000"/>
                <w:sz w:val="20"/>
                <w:szCs w:val="20"/>
                <w:lang w:val="nl-NL"/>
              </w:rPr>
              <w:t xml:space="preserve">en, vooral die van de zaakbehandelende organisatie, worden soms gewijzigd of in opeenvolgende conceptversies vervaardigd. Het is uit oogpunt van verantwoording van belang de diverse </w:t>
            </w:r>
            <w:del w:id="594" w:author="Arjan" w:date="2012-11-16T15:19:00Z">
              <w:r w:rsidRPr="00DD0F4F" w:rsidDel="0082540F">
                <w:rPr>
                  <w:rFonts w:ascii="Arial" w:eastAsia="Times New Roman" w:hAnsi="Arial" w:cs="Arial"/>
                  <w:color w:val="000000"/>
                  <w:sz w:val="20"/>
                  <w:szCs w:val="20"/>
                  <w:lang w:val="nl-NL"/>
                </w:rPr>
                <w:delText>document</w:delText>
              </w:r>
            </w:del>
            <w:ins w:id="595" w:author="Arjan" w:date="2012-11-16T15:19:00Z">
              <w:r w:rsidR="0082540F"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 xml:space="preserve">versies te kennen. Hiertoe is bij de meeste van de attribuuttypen van ENKELVOUDIG </w:t>
            </w:r>
            <w:ins w:id="596" w:author="Arjan" w:date="2012-11-16T15:17:00Z">
              <w:r w:rsidR="0082540F" w:rsidRPr="00DD0F4F">
                <w:rPr>
                  <w:rFonts w:ascii="Arial" w:eastAsia="Times New Roman" w:hAnsi="Arial" w:cs="Arial"/>
                  <w:color w:val="610E6A"/>
                  <w:sz w:val="20"/>
                  <w:szCs w:val="20"/>
                  <w:lang w:val="nl-NL"/>
                </w:rPr>
                <w:t>INFORMATIEOBJECT</w:t>
              </w:r>
            </w:ins>
            <w:del w:id="597" w:author="Arjan" w:date="2012-11-16T15:17:00Z">
              <w:r w:rsidRPr="00DD0F4F" w:rsidDel="0082540F">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zowel materiële als formele historie als ‘Ja’ gedeclareerd. Dit impliceert dat voor deze attributen de waarden in de diverse versies van een enkelvoudig </w:t>
            </w:r>
            <w:ins w:id="598" w:author="Arjan" w:date="2012-11-16T15:19:00Z">
              <w:r w:rsidR="0082540F" w:rsidRPr="00DD0F4F">
                <w:rPr>
                  <w:rFonts w:ascii="Arial" w:eastAsia="Times New Roman" w:hAnsi="Arial" w:cs="Arial"/>
                  <w:color w:val="000000"/>
                  <w:sz w:val="20"/>
                  <w:szCs w:val="20"/>
                  <w:lang w:val="nl-NL"/>
                </w:rPr>
                <w:t>informatieobject</w:t>
              </w:r>
            </w:ins>
            <w:del w:id="599" w:author="Arjan" w:date="2012-11-16T15:19:00Z">
              <w:r w:rsidRPr="00DD0F4F" w:rsidDel="0082540F">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opgevraagd kunnen worden.</w:t>
            </w:r>
          </w:p>
        </w:tc>
      </w:tr>
      <w:tr w:rsidR="00CD23CE" w:rsidRPr="00AE1A91" w14:paraId="3E633E19" w14:textId="77777777" w:rsidTr="00660E22">
        <w:tc>
          <w:tcPr>
            <w:tcW w:w="3600" w:type="dxa"/>
            <w:tcBorders>
              <w:top w:val="nil"/>
              <w:left w:val="nil"/>
              <w:bottom w:val="nil"/>
              <w:right w:val="nil"/>
            </w:tcBorders>
          </w:tcPr>
          <w:p w14:paraId="50B92920" w14:textId="77777777" w:rsidR="00CD23CE" w:rsidRPr="00DD0F4F" w:rsidRDefault="00CD23CE" w:rsidP="00CD23CE">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6A6BA343" w14:textId="77777777"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p>
        </w:tc>
      </w:tr>
      <w:tr w:rsidR="00CD23CE" w:rsidRPr="00CD23CE" w14:paraId="0B2CB1FE" w14:textId="77777777" w:rsidTr="00660E22">
        <w:tc>
          <w:tcPr>
            <w:tcW w:w="3600" w:type="dxa"/>
            <w:tcBorders>
              <w:top w:val="nil"/>
              <w:left w:val="nil"/>
              <w:bottom w:val="nil"/>
              <w:right w:val="nil"/>
            </w:tcBorders>
          </w:tcPr>
          <w:p w14:paraId="0052091F"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14:paraId="66349B0A" w14:textId="77777777" w:rsidR="00CD23CE" w:rsidRPr="00CD23CE" w:rsidRDefault="00CD23CE" w:rsidP="000D08C4">
            <w:pPr>
              <w:autoSpaceDE w:val="0"/>
              <w:autoSpaceDN w:val="0"/>
              <w:adjustRightInd w:val="0"/>
              <w:spacing w:after="0" w:line="240" w:lineRule="auto"/>
              <w:rPr>
                <w:rFonts w:ascii="Arial" w:eastAsia="Times New Roman" w:hAnsi="Arial" w:cs="Arial"/>
                <w:color w:val="000000"/>
                <w:sz w:val="20"/>
                <w:szCs w:val="20"/>
              </w:rPr>
            </w:pPr>
            <w:del w:id="600" w:author="Arjan" w:date="2012-11-16T15:17:00Z">
              <w:r w:rsidRPr="00CD23CE" w:rsidDel="0082540F">
                <w:rPr>
                  <w:rFonts w:ascii="Arial" w:eastAsia="Times New Roman" w:hAnsi="Arial" w:cs="Arial"/>
                  <w:color w:val="000000"/>
                  <w:sz w:val="20"/>
                  <w:szCs w:val="20"/>
                </w:rPr>
                <w:delText>DOCUMENT</w:delText>
              </w:r>
            </w:del>
            <w:del w:id="601" w:author="Arjan" w:date="2014-11-17T23:35:00Z">
              <w:r w:rsidRPr="00CD23CE" w:rsidDel="001647B0">
                <w:rPr>
                  <w:rFonts w:ascii="Arial" w:eastAsia="Times New Roman" w:hAnsi="Arial" w:cs="Arial"/>
                  <w:color w:val="000000"/>
                  <w:sz w:val="20"/>
                  <w:szCs w:val="20"/>
                </w:rPr>
                <w:delText>.</w:delText>
              </w:r>
            </w:del>
            <w:del w:id="602" w:author="Arjan" w:date="2013-07-02T10:41:00Z">
              <w:r w:rsidRPr="00CD23CE" w:rsidDel="000D08C4">
                <w:rPr>
                  <w:rFonts w:ascii="Arial" w:eastAsia="Times New Roman" w:hAnsi="Arial" w:cs="Arial"/>
                  <w:color w:val="000000"/>
                  <w:sz w:val="20"/>
                  <w:szCs w:val="20"/>
                </w:rPr>
                <w:delText>Document</w:delText>
              </w:r>
            </w:del>
            <w:del w:id="603" w:author="Arjan" w:date="2014-11-17T23:35:00Z">
              <w:r w:rsidRPr="00CD23CE" w:rsidDel="001647B0">
                <w:rPr>
                  <w:rFonts w:ascii="Arial" w:eastAsia="Times New Roman" w:hAnsi="Arial" w:cs="Arial"/>
                  <w:color w:val="000000"/>
                  <w:sz w:val="20"/>
                  <w:szCs w:val="20"/>
                </w:rPr>
                <w:delText>identificatie</w:delText>
              </w:r>
            </w:del>
            <w:ins w:id="604" w:author="Arjan" w:date="2014-11-17T23:35:00Z">
              <w:r w:rsidR="001647B0">
                <w:rPr>
                  <w:rFonts w:ascii="Arial" w:eastAsia="Times New Roman" w:hAnsi="Arial" w:cs="Arial"/>
                  <w:color w:val="000000"/>
                  <w:sz w:val="20"/>
                  <w:szCs w:val="20"/>
                </w:rPr>
                <w:t xml:space="preserve"> Unieke aanduiding </w:t>
              </w:r>
              <w:r w:rsidR="001647B0">
                <w:rPr>
                  <w:rFonts w:ascii="Arial" w:hAnsi="Arial" w:cs="Arial"/>
                  <w:sz w:val="20"/>
                  <w:szCs w:val="20"/>
                  <w:lang w:val="en-AU"/>
                </w:rPr>
                <w:t>INFORMATIEOBJECT</w:t>
              </w:r>
            </w:ins>
          </w:p>
        </w:tc>
      </w:tr>
      <w:tr w:rsidR="00CD23CE" w:rsidRPr="00CD23CE" w14:paraId="511142B9" w14:textId="77777777" w:rsidTr="00660E22">
        <w:tc>
          <w:tcPr>
            <w:tcW w:w="3600" w:type="dxa"/>
            <w:tcBorders>
              <w:top w:val="nil"/>
              <w:left w:val="nil"/>
              <w:bottom w:val="nil"/>
              <w:right w:val="nil"/>
            </w:tcBorders>
          </w:tcPr>
          <w:p w14:paraId="4CB51997"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5AA39829"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14:paraId="5AEC4DB7" w14:textId="77777777" w:rsidTr="00660E22">
        <w:tc>
          <w:tcPr>
            <w:tcW w:w="3600" w:type="dxa"/>
            <w:tcBorders>
              <w:top w:val="nil"/>
              <w:left w:val="nil"/>
              <w:bottom w:val="nil"/>
              <w:right w:val="nil"/>
            </w:tcBorders>
          </w:tcPr>
          <w:p w14:paraId="1E398747"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14:paraId="200780FE"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 xml:space="preserve">Zie </w:t>
            </w:r>
            <w:ins w:id="605" w:author="Arjan" w:date="2012-11-16T15:17:00Z">
              <w:r w:rsidR="0082540F">
                <w:rPr>
                  <w:rFonts w:ascii="Arial" w:eastAsia="Times New Roman" w:hAnsi="Arial" w:cs="Arial"/>
                  <w:color w:val="610E6A"/>
                  <w:sz w:val="20"/>
                  <w:szCs w:val="20"/>
                </w:rPr>
                <w:t>INFORMATIEOBJECT</w:t>
              </w:r>
            </w:ins>
            <w:del w:id="606" w:author="Arjan" w:date="2012-11-16T15:17:00Z">
              <w:r w:rsidRPr="00CD23CE" w:rsidDel="0082540F">
                <w:rPr>
                  <w:rFonts w:ascii="Arial" w:eastAsia="Times New Roman" w:hAnsi="Arial" w:cs="Arial"/>
                  <w:color w:val="000000"/>
                  <w:sz w:val="20"/>
                  <w:szCs w:val="20"/>
                </w:rPr>
                <w:delText>DOCUMENT</w:delText>
              </w:r>
            </w:del>
          </w:p>
        </w:tc>
      </w:tr>
      <w:tr w:rsidR="00CD23CE" w:rsidRPr="00CD23CE" w14:paraId="3F9E3952" w14:textId="77777777" w:rsidTr="00660E22">
        <w:tc>
          <w:tcPr>
            <w:tcW w:w="3600" w:type="dxa"/>
            <w:tcBorders>
              <w:top w:val="nil"/>
              <w:left w:val="nil"/>
              <w:bottom w:val="nil"/>
              <w:right w:val="nil"/>
            </w:tcBorders>
          </w:tcPr>
          <w:p w14:paraId="366E3D39"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3E2F8215"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14:paraId="28797A8A" w14:textId="77777777" w:rsidTr="00660E22">
        <w:tc>
          <w:tcPr>
            <w:tcW w:w="3600" w:type="dxa"/>
            <w:tcBorders>
              <w:top w:val="nil"/>
              <w:left w:val="nil"/>
              <w:bottom w:val="nil"/>
              <w:right w:val="nil"/>
            </w:tcBorders>
          </w:tcPr>
          <w:p w14:paraId="3409C286"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14:paraId="7578704F"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14:paraId="52B37870" w14:textId="77777777" w:rsidTr="00660E22">
        <w:tc>
          <w:tcPr>
            <w:tcW w:w="3600" w:type="dxa"/>
            <w:tcBorders>
              <w:top w:val="nil"/>
              <w:left w:val="nil"/>
              <w:bottom w:val="nil"/>
              <w:right w:val="nil"/>
            </w:tcBorders>
          </w:tcPr>
          <w:p w14:paraId="575ED314"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6BD48306"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r>
      <w:tr w:rsidR="00CD23CE" w:rsidRPr="00CD23CE" w14:paraId="347A9847" w14:textId="77777777" w:rsidTr="00660E22">
        <w:tc>
          <w:tcPr>
            <w:tcW w:w="3600" w:type="dxa"/>
            <w:tcBorders>
              <w:top w:val="nil"/>
              <w:left w:val="nil"/>
              <w:bottom w:val="nil"/>
              <w:right w:val="nil"/>
            </w:tcBorders>
          </w:tcPr>
          <w:p w14:paraId="4A2032E2"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bookmarkStart w:id="607" w:name="BKM_7DA741EF_5282_4260_9793_74A9E485B60F"/>
            <w:bookmarkEnd w:id="607"/>
            <w:r w:rsidRPr="00CD23CE">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14:paraId="504CEBE8"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Code</w:t>
            </w:r>
          </w:p>
        </w:tc>
        <w:tc>
          <w:tcPr>
            <w:tcW w:w="3330" w:type="dxa"/>
            <w:tcBorders>
              <w:top w:val="nil"/>
              <w:left w:val="nil"/>
              <w:bottom w:val="nil"/>
              <w:right w:val="nil"/>
            </w:tcBorders>
          </w:tcPr>
          <w:p w14:paraId="3202FB06"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Gegevensnaam</w:t>
            </w:r>
          </w:p>
        </w:tc>
        <w:tc>
          <w:tcPr>
            <w:tcW w:w="1350" w:type="dxa"/>
            <w:tcBorders>
              <w:top w:val="nil"/>
              <w:left w:val="nil"/>
              <w:bottom w:val="nil"/>
              <w:right w:val="nil"/>
            </w:tcBorders>
          </w:tcPr>
          <w:p w14:paraId="3764E38E"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Herkomst</w:t>
            </w:r>
          </w:p>
        </w:tc>
      </w:tr>
      <w:tr w:rsidR="00CD23CE" w:rsidRPr="00AE1A91" w14:paraId="3114981A" w14:textId="77777777" w:rsidTr="00660E22">
        <w:tc>
          <w:tcPr>
            <w:tcW w:w="3600" w:type="dxa"/>
            <w:tcBorders>
              <w:top w:val="nil"/>
              <w:left w:val="nil"/>
              <w:bottom w:val="nil"/>
              <w:right w:val="nil"/>
            </w:tcBorders>
          </w:tcPr>
          <w:p w14:paraId="5E309F87"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0A64DFAE"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5AE5BD52" w14:textId="77777777" w:rsidR="00CD23CE" w:rsidRPr="00CD23CE" w:rsidRDefault="00DA5D93" w:rsidP="005662C3">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Att.Name</w:instrText>
            </w:r>
            <w:r w:rsidRPr="00CD23CE">
              <w:rPr>
                <w:rFonts w:ascii="Arial" w:hAnsi="Arial" w:cs="Arial"/>
                <w:sz w:val="20"/>
                <w:szCs w:val="20"/>
                <w:lang w:val="en-AU"/>
              </w:rPr>
              <w:fldChar w:fldCharType="separate"/>
            </w:r>
            <w:del w:id="608" w:author="Arjan" w:date="2012-11-16T15:25:00Z">
              <w:r w:rsidR="00CD23CE" w:rsidRPr="00CD23CE" w:rsidDel="005662C3">
                <w:rPr>
                  <w:rFonts w:ascii="Arial" w:eastAsia="Times New Roman" w:hAnsi="Arial" w:cs="Arial"/>
                  <w:color w:val="000000"/>
                  <w:sz w:val="20"/>
                  <w:szCs w:val="20"/>
                </w:rPr>
                <w:delText>Documentf</w:delText>
              </w:r>
            </w:del>
            <w:ins w:id="609" w:author="Arjan" w:date="2012-11-16T15:25:00Z">
              <w:r w:rsidR="005662C3">
                <w:rPr>
                  <w:rFonts w:ascii="Arial" w:eastAsia="Times New Roman" w:hAnsi="Arial" w:cs="Arial"/>
                  <w:color w:val="000000"/>
                  <w:sz w:val="20"/>
                  <w:szCs w:val="20"/>
                </w:rPr>
                <w:t>F</w:t>
              </w:r>
            </w:ins>
            <w:r w:rsidR="00CD23CE" w:rsidRPr="00CD23CE">
              <w:rPr>
                <w:rFonts w:ascii="Arial" w:eastAsia="Times New Roman" w:hAnsi="Arial" w:cs="Arial"/>
                <w:color w:val="000000"/>
                <w:sz w:val="20"/>
                <w:szCs w:val="20"/>
              </w:rPr>
              <w:t>ormaat</w:t>
            </w:r>
            <w:r w:rsidRPr="00CD23CE">
              <w:rPr>
                <w:rFonts w:ascii="Arial" w:hAnsi="Arial" w:cs="Arial"/>
                <w:sz w:val="20"/>
                <w:szCs w:val="20"/>
                <w:lang w:val="en-AU"/>
              </w:rPr>
              <w:fldChar w:fldCharType="end"/>
            </w:r>
          </w:p>
        </w:tc>
        <w:tc>
          <w:tcPr>
            <w:tcW w:w="1350" w:type="dxa"/>
            <w:tcBorders>
              <w:top w:val="nil"/>
              <w:left w:val="nil"/>
              <w:bottom w:val="nil"/>
              <w:right w:val="nil"/>
            </w:tcBorders>
          </w:tcPr>
          <w:p w14:paraId="3A9CEBF3" w14:textId="77777777"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CD23CE" w:rsidRPr="00AE1A91" w14:paraId="3B796850" w14:textId="77777777" w:rsidTr="00660E22">
        <w:tc>
          <w:tcPr>
            <w:tcW w:w="3600" w:type="dxa"/>
            <w:tcBorders>
              <w:top w:val="nil"/>
              <w:left w:val="nil"/>
              <w:bottom w:val="nil"/>
              <w:right w:val="nil"/>
            </w:tcBorders>
          </w:tcPr>
          <w:p w14:paraId="7E1BFA94" w14:textId="77777777"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bookmarkStart w:id="610" w:name="BKM_47C799C8_2227_44fa_8706_E75E3091E445"/>
            <w:bookmarkEnd w:id="610"/>
          </w:p>
        </w:tc>
        <w:tc>
          <w:tcPr>
            <w:tcW w:w="1080" w:type="dxa"/>
            <w:tcBorders>
              <w:top w:val="nil"/>
              <w:left w:val="nil"/>
              <w:bottom w:val="nil"/>
              <w:right w:val="nil"/>
            </w:tcBorders>
          </w:tcPr>
          <w:p w14:paraId="1268F781" w14:textId="77777777"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5FEBCD87" w14:textId="77777777" w:rsidR="00CD23CE" w:rsidRPr="00CD23CE" w:rsidRDefault="00DA5D93"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Att.Name</w:instrText>
            </w:r>
            <w:r w:rsidRPr="00CD23CE">
              <w:rPr>
                <w:rFonts w:ascii="Arial" w:hAnsi="Arial" w:cs="Arial"/>
                <w:sz w:val="20"/>
                <w:szCs w:val="20"/>
                <w:lang w:val="en-AU"/>
              </w:rPr>
              <w:fldChar w:fldCharType="separate"/>
            </w:r>
            <w:del w:id="611" w:author="Arjan" w:date="2012-11-16T15:25:00Z">
              <w:r w:rsidR="00CD23CE" w:rsidRPr="00CD23CE" w:rsidDel="005662C3">
                <w:rPr>
                  <w:rFonts w:ascii="Arial" w:eastAsia="Times New Roman" w:hAnsi="Arial" w:cs="Arial"/>
                  <w:color w:val="000000"/>
                  <w:sz w:val="20"/>
                  <w:szCs w:val="20"/>
                </w:rPr>
                <w:delText>Documentt</w:delText>
              </w:r>
            </w:del>
            <w:ins w:id="612" w:author="Arjan" w:date="2012-11-16T15:25:00Z">
              <w:r w:rsidR="005662C3">
                <w:rPr>
                  <w:rFonts w:ascii="Arial" w:eastAsia="Times New Roman" w:hAnsi="Arial" w:cs="Arial"/>
                  <w:color w:val="000000"/>
                  <w:sz w:val="20"/>
                  <w:szCs w:val="20"/>
                </w:rPr>
                <w:t>T</w:t>
              </w:r>
            </w:ins>
            <w:r w:rsidR="00CD23CE" w:rsidRPr="00CD23CE">
              <w:rPr>
                <w:rFonts w:ascii="Arial" w:eastAsia="Times New Roman" w:hAnsi="Arial" w:cs="Arial"/>
                <w:color w:val="000000"/>
                <w:sz w:val="20"/>
                <w:szCs w:val="20"/>
              </w:rPr>
              <w:t>aal</w:t>
            </w:r>
            <w:r w:rsidRPr="00CD23CE">
              <w:rPr>
                <w:rFonts w:ascii="Arial" w:hAnsi="Arial" w:cs="Arial"/>
                <w:sz w:val="20"/>
                <w:szCs w:val="20"/>
                <w:lang w:val="en-AU"/>
              </w:rPr>
              <w:fldChar w:fldCharType="end"/>
            </w:r>
          </w:p>
        </w:tc>
        <w:tc>
          <w:tcPr>
            <w:tcW w:w="1350" w:type="dxa"/>
            <w:tcBorders>
              <w:top w:val="nil"/>
              <w:left w:val="nil"/>
              <w:bottom w:val="nil"/>
              <w:right w:val="nil"/>
            </w:tcBorders>
          </w:tcPr>
          <w:p w14:paraId="7438A0B0" w14:textId="77777777"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CD23CE" w:rsidRPr="00AE1A91" w:rsidDel="00660E22" w14:paraId="7B03C173" w14:textId="77777777" w:rsidTr="00660E22">
        <w:trPr>
          <w:del w:id="613" w:author="Arjan" w:date="2014-01-22T14:54:00Z"/>
        </w:trPr>
        <w:tc>
          <w:tcPr>
            <w:tcW w:w="3600" w:type="dxa"/>
            <w:tcBorders>
              <w:top w:val="nil"/>
              <w:left w:val="nil"/>
              <w:bottom w:val="nil"/>
              <w:right w:val="nil"/>
            </w:tcBorders>
          </w:tcPr>
          <w:p w14:paraId="3BA39FF3" w14:textId="77777777" w:rsidR="00CD23CE" w:rsidRPr="00DD0F4F" w:rsidDel="00660E22" w:rsidRDefault="00CD23CE" w:rsidP="00CD23CE">
            <w:pPr>
              <w:autoSpaceDE w:val="0"/>
              <w:autoSpaceDN w:val="0"/>
              <w:adjustRightInd w:val="0"/>
              <w:spacing w:after="0" w:line="240" w:lineRule="auto"/>
              <w:rPr>
                <w:del w:id="614" w:author="Arjan" w:date="2014-01-22T14:54:00Z"/>
                <w:rFonts w:ascii="Arial" w:eastAsia="Times New Roman" w:hAnsi="Arial" w:cs="Arial"/>
                <w:color w:val="000000"/>
                <w:sz w:val="20"/>
                <w:szCs w:val="20"/>
                <w:lang w:val="nl-NL"/>
              </w:rPr>
            </w:pPr>
            <w:bookmarkStart w:id="615" w:name="BKM_003A0476_463D_43a5_8CAC_06C64057A156"/>
            <w:bookmarkEnd w:id="615"/>
          </w:p>
        </w:tc>
        <w:tc>
          <w:tcPr>
            <w:tcW w:w="1080" w:type="dxa"/>
            <w:tcBorders>
              <w:top w:val="nil"/>
              <w:left w:val="nil"/>
              <w:bottom w:val="nil"/>
              <w:right w:val="nil"/>
            </w:tcBorders>
          </w:tcPr>
          <w:p w14:paraId="0F3C13C8" w14:textId="77777777" w:rsidR="00CD23CE" w:rsidRPr="00DD0F4F" w:rsidDel="00660E22" w:rsidRDefault="00CD23CE" w:rsidP="00CD23CE">
            <w:pPr>
              <w:autoSpaceDE w:val="0"/>
              <w:autoSpaceDN w:val="0"/>
              <w:adjustRightInd w:val="0"/>
              <w:spacing w:after="0" w:line="240" w:lineRule="auto"/>
              <w:rPr>
                <w:del w:id="616" w:author="Arjan" w:date="2014-01-22T14:54:00Z"/>
                <w:rFonts w:ascii="Arial" w:eastAsia="Times New Roman" w:hAnsi="Arial" w:cs="Arial"/>
                <w:color w:val="000000"/>
                <w:sz w:val="20"/>
                <w:szCs w:val="20"/>
                <w:lang w:val="nl-NL"/>
              </w:rPr>
            </w:pPr>
          </w:p>
        </w:tc>
        <w:tc>
          <w:tcPr>
            <w:tcW w:w="3330" w:type="dxa"/>
            <w:tcBorders>
              <w:top w:val="nil"/>
              <w:left w:val="nil"/>
              <w:bottom w:val="nil"/>
              <w:right w:val="nil"/>
            </w:tcBorders>
          </w:tcPr>
          <w:p w14:paraId="0ECFA5B8" w14:textId="77777777" w:rsidR="00CD23CE" w:rsidRPr="00DD0F4F" w:rsidDel="00660E22" w:rsidRDefault="00DA5D93" w:rsidP="005662C3">
            <w:pPr>
              <w:autoSpaceDE w:val="0"/>
              <w:autoSpaceDN w:val="0"/>
              <w:adjustRightInd w:val="0"/>
              <w:spacing w:after="0" w:line="240" w:lineRule="auto"/>
              <w:rPr>
                <w:del w:id="617" w:author="Arjan" w:date="2014-01-22T14:54:00Z"/>
                <w:rFonts w:ascii="Arial" w:eastAsia="Times New Roman" w:hAnsi="Arial" w:cs="Arial"/>
                <w:color w:val="000000"/>
                <w:sz w:val="20"/>
                <w:szCs w:val="20"/>
                <w:lang w:val="nl-NL"/>
              </w:rPr>
            </w:pPr>
            <w:del w:id="618" w:author="Arjan" w:date="2014-01-22T14:54:00Z">
              <w:r w:rsidRPr="00CD23CE" w:rsidDel="00660E22">
                <w:rPr>
                  <w:rFonts w:ascii="Arial" w:hAnsi="Arial" w:cs="Arial"/>
                  <w:sz w:val="20"/>
                  <w:szCs w:val="20"/>
                  <w:lang w:val="en-AU"/>
                </w:rPr>
                <w:fldChar w:fldCharType="begin" w:fldLock="1"/>
              </w:r>
              <w:r w:rsidR="00CD23CE" w:rsidRPr="00DD0F4F" w:rsidDel="00660E22">
                <w:rPr>
                  <w:rFonts w:ascii="Arial" w:hAnsi="Arial" w:cs="Arial"/>
                  <w:sz w:val="20"/>
                  <w:szCs w:val="20"/>
                  <w:lang w:val="nl-NL"/>
                </w:rPr>
                <w:delInstrText xml:space="preserve">MERGEFIELD </w:delInstrText>
              </w:r>
              <w:r w:rsidR="00CD23CE" w:rsidRPr="00DD0F4F" w:rsidDel="00660E22">
                <w:rPr>
                  <w:rFonts w:ascii="Arial" w:eastAsia="Times New Roman" w:hAnsi="Arial" w:cs="Arial"/>
                  <w:color w:val="000000"/>
                  <w:sz w:val="20"/>
                  <w:szCs w:val="20"/>
                  <w:lang w:val="nl-NL"/>
                </w:rPr>
                <w:delInstrText>Att.Name</w:delInstrText>
              </w:r>
              <w:r w:rsidRPr="00CD23CE" w:rsidDel="00660E22">
                <w:rPr>
                  <w:rFonts w:ascii="Arial" w:hAnsi="Arial" w:cs="Arial"/>
                  <w:sz w:val="20"/>
                  <w:szCs w:val="20"/>
                  <w:lang w:val="en-AU"/>
                </w:rPr>
                <w:fldChar w:fldCharType="separate"/>
              </w:r>
            </w:del>
            <w:del w:id="619" w:author="Arjan" w:date="2012-11-16T15:25:00Z">
              <w:r w:rsidR="00CD23CE" w:rsidRPr="00DD0F4F" w:rsidDel="005662C3">
                <w:rPr>
                  <w:rFonts w:ascii="Arial" w:eastAsia="Times New Roman" w:hAnsi="Arial" w:cs="Arial"/>
                  <w:color w:val="000000"/>
                  <w:sz w:val="20"/>
                  <w:szCs w:val="20"/>
                  <w:lang w:val="nl-NL"/>
                </w:rPr>
                <w:delText>Documentv</w:delText>
              </w:r>
            </w:del>
            <w:del w:id="620" w:author="Arjan" w:date="2014-01-22T14:54:00Z">
              <w:r w:rsidR="00CD23CE" w:rsidRPr="00DD0F4F" w:rsidDel="00660E22">
                <w:rPr>
                  <w:rFonts w:ascii="Arial" w:eastAsia="Times New Roman" w:hAnsi="Arial" w:cs="Arial"/>
                  <w:color w:val="000000"/>
                  <w:sz w:val="20"/>
                  <w:szCs w:val="20"/>
                  <w:lang w:val="nl-NL"/>
                </w:rPr>
                <w:delText>ersie</w:delText>
              </w:r>
              <w:r w:rsidRPr="00CD23CE" w:rsidDel="00660E22">
                <w:rPr>
                  <w:rFonts w:ascii="Arial" w:hAnsi="Arial" w:cs="Arial"/>
                  <w:sz w:val="20"/>
                  <w:szCs w:val="20"/>
                  <w:lang w:val="en-AU"/>
                </w:rPr>
                <w:fldChar w:fldCharType="end"/>
              </w:r>
            </w:del>
          </w:p>
        </w:tc>
        <w:tc>
          <w:tcPr>
            <w:tcW w:w="1350" w:type="dxa"/>
            <w:tcBorders>
              <w:top w:val="nil"/>
              <w:left w:val="nil"/>
              <w:bottom w:val="nil"/>
              <w:right w:val="nil"/>
            </w:tcBorders>
          </w:tcPr>
          <w:p w14:paraId="4F1530F3" w14:textId="77777777" w:rsidR="00CD23CE" w:rsidRPr="00DD0F4F" w:rsidDel="00660E22" w:rsidRDefault="00CD23CE" w:rsidP="00CD23CE">
            <w:pPr>
              <w:autoSpaceDE w:val="0"/>
              <w:autoSpaceDN w:val="0"/>
              <w:adjustRightInd w:val="0"/>
              <w:spacing w:after="0" w:line="240" w:lineRule="auto"/>
              <w:rPr>
                <w:del w:id="621" w:author="Arjan" w:date="2014-01-22T14:54:00Z"/>
                <w:rFonts w:ascii="Arial" w:eastAsia="Times New Roman" w:hAnsi="Arial" w:cs="Arial"/>
                <w:color w:val="000000"/>
                <w:sz w:val="20"/>
                <w:szCs w:val="20"/>
                <w:lang w:val="nl-NL"/>
              </w:rPr>
            </w:pPr>
            <w:del w:id="622" w:author="Arjan" w:date="2014-01-22T14:54:00Z">
              <w:r w:rsidRPr="00DD0F4F" w:rsidDel="00660E22">
                <w:rPr>
                  <w:rFonts w:ascii="Arial" w:eastAsia="Times New Roman" w:hAnsi="Arial" w:cs="Arial"/>
                  <w:color w:val="000000"/>
                  <w:sz w:val="20"/>
                  <w:szCs w:val="20"/>
                  <w:lang w:val="nl-NL"/>
                </w:rPr>
                <w:delText>KING</w:delText>
              </w:r>
            </w:del>
          </w:p>
        </w:tc>
      </w:tr>
      <w:tr w:rsidR="00CD23CE" w:rsidRPr="00AE1A91" w:rsidDel="00660E22" w14:paraId="598E4220" w14:textId="77777777" w:rsidTr="00660E22">
        <w:trPr>
          <w:del w:id="623" w:author="Arjan" w:date="2014-01-22T14:54:00Z"/>
        </w:trPr>
        <w:tc>
          <w:tcPr>
            <w:tcW w:w="3600" w:type="dxa"/>
            <w:tcBorders>
              <w:top w:val="nil"/>
              <w:left w:val="nil"/>
              <w:bottom w:val="nil"/>
              <w:right w:val="nil"/>
            </w:tcBorders>
          </w:tcPr>
          <w:p w14:paraId="5A215D8D" w14:textId="77777777" w:rsidR="00CD23CE" w:rsidRPr="00DD0F4F" w:rsidDel="00660E22" w:rsidRDefault="00CD23CE" w:rsidP="00CD23CE">
            <w:pPr>
              <w:autoSpaceDE w:val="0"/>
              <w:autoSpaceDN w:val="0"/>
              <w:adjustRightInd w:val="0"/>
              <w:spacing w:after="0" w:line="240" w:lineRule="auto"/>
              <w:rPr>
                <w:del w:id="624" w:author="Arjan" w:date="2014-01-22T14:54:00Z"/>
                <w:rFonts w:ascii="Arial" w:eastAsia="Times New Roman" w:hAnsi="Arial" w:cs="Arial"/>
                <w:color w:val="000000"/>
                <w:sz w:val="20"/>
                <w:szCs w:val="20"/>
                <w:lang w:val="nl-NL"/>
              </w:rPr>
            </w:pPr>
            <w:bookmarkStart w:id="625" w:name="BKM_F453B17A_1318_4e94_BBF4_0B7A6FD70315"/>
            <w:bookmarkEnd w:id="625"/>
          </w:p>
        </w:tc>
        <w:tc>
          <w:tcPr>
            <w:tcW w:w="1080" w:type="dxa"/>
            <w:tcBorders>
              <w:top w:val="nil"/>
              <w:left w:val="nil"/>
              <w:bottom w:val="nil"/>
              <w:right w:val="nil"/>
            </w:tcBorders>
          </w:tcPr>
          <w:p w14:paraId="4D0EBEF7" w14:textId="77777777" w:rsidR="00CD23CE" w:rsidRPr="00DD0F4F" w:rsidDel="00660E22" w:rsidRDefault="00CD23CE" w:rsidP="00CD23CE">
            <w:pPr>
              <w:autoSpaceDE w:val="0"/>
              <w:autoSpaceDN w:val="0"/>
              <w:adjustRightInd w:val="0"/>
              <w:spacing w:after="0" w:line="240" w:lineRule="auto"/>
              <w:rPr>
                <w:del w:id="626" w:author="Arjan" w:date="2014-01-22T14:54:00Z"/>
                <w:rFonts w:ascii="Arial" w:eastAsia="Times New Roman" w:hAnsi="Arial" w:cs="Arial"/>
                <w:color w:val="000000"/>
                <w:sz w:val="20"/>
                <w:szCs w:val="20"/>
                <w:lang w:val="nl-NL"/>
              </w:rPr>
            </w:pPr>
          </w:p>
        </w:tc>
        <w:tc>
          <w:tcPr>
            <w:tcW w:w="3330" w:type="dxa"/>
            <w:tcBorders>
              <w:top w:val="nil"/>
              <w:left w:val="nil"/>
              <w:bottom w:val="nil"/>
              <w:right w:val="nil"/>
            </w:tcBorders>
          </w:tcPr>
          <w:p w14:paraId="49C0F447" w14:textId="77777777" w:rsidR="00CD23CE" w:rsidRPr="00DD0F4F" w:rsidDel="00660E22" w:rsidRDefault="00DA5D93" w:rsidP="005662C3">
            <w:pPr>
              <w:autoSpaceDE w:val="0"/>
              <w:autoSpaceDN w:val="0"/>
              <w:adjustRightInd w:val="0"/>
              <w:spacing w:after="0" w:line="240" w:lineRule="auto"/>
              <w:rPr>
                <w:del w:id="627" w:author="Arjan" w:date="2014-01-22T14:54:00Z"/>
                <w:rFonts w:ascii="Arial" w:eastAsia="Times New Roman" w:hAnsi="Arial" w:cs="Arial"/>
                <w:color w:val="000000"/>
                <w:sz w:val="20"/>
                <w:szCs w:val="20"/>
                <w:lang w:val="nl-NL"/>
              </w:rPr>
            </w:pPr>
            <w:del w:id="628" w:author="Arjan" w:date="2014-01-22T14:54:00Z">
              <w:r w:rsidRPr="00CD23CE" w:rsidDel="00660E22">
                <w:rPr>
                  <w:rFonts w:ascii="Arial" w:hAnsi="Arial" w:cs="Arial"/>
                  <w:sz w:val="20"/>
                  <w:szCs w:val="20"/>
                  <w:lang w:val="en-AU"/>
                </w:rPr>
                <w:fldChar w:fldCharType="begin" w:fldLock="1"/>
              </w:r>
              <w:r w:rsidR="00CD23CE" w:rsidRPr="00DD0F4F" w:rsidDel="00660E22">
                <w:rPr>
                  <w:rFonts w:ascii="Arial" w:hAnsi="Arial" w:cs="Arial"/>
                  <w:sz w:val="20"/>
                  <w:szCs w:val="20"/>
                  <w:lang w:val="nl-NL"/>
                </w:rPr>
                <w:delInstrText xml:space="preserve">MERGEFIELD </w:delInstrText>
              </w:r>
              <w:r w:rsidR="00CD23CE" w:rsidRPr="00DD0F4F" w:rsidDel="00660E22">
                <w:rPr>
                  <w:rFonts w:ascii="Arial" w:eastAsia="Times New Roman" w:hAnsi="Arial" w:cs="Arial"/>
                  <w:color w:val="000000"/>
                  <w:sz w:val="20"/>
                  <w:szCs w:val="20"/>
                  <w:lang w:val="nl-NL"/>
                </w:rPr>
                <w:delInstrText>Att.Name</w:delInstrText>
              </w:r>
              <w:r w:rsidRPr="00CD23CE" w:rsidDel="00660E22">
                <w:rPr>
                  <w:rFonts w:ascii="Arial" w:hAnsi="Arial" w:cs="Arial"/>
                  <w:sz w:val="20"/>
                  <w:szCs w:val="20"/>
                  <w:lang w:val="en-AU"/>
                </w:rPr>
                <w:fldChar w:fldCharType="separate"/>
              </w:r>
            </w:del>
            <w:del w:id="629" w:author="Arjan" w:date="2012-11-16T15:26:00Z">
              <w:r w:rsidR="00CD23CE" w:rsidRPr="00DD0F4F" w:rsidDel="005662C3">
                <w:rPr>
                  <w:rFonts w:ascii="Arial" w:eastAsia="Times New Roman" w:hAnsi="Arial" w:cs="Arial"/>
                  <w:color w:val="000000"/>
                  <w:sz w:val="20"/>
                  <w:szCs w:val="20"/>
                  <w:lang w:val="nl-NL"/>
                </w:rPr>
                <w:delText>Documents</w:delText>
              </w:r>
            </w:del>
            <w:del w:id="630" w:author="Arjan" w:date="2014-01-22T14:54:00Z">
              <w:r w:rsidR="00CD23CE" w:rsidRPr="00DD0F4F" w:rsidDel="00660E22">
                <w:rPr>
                  <w:rFonts w:ascii="Arial" w:eastAsia="Times New Roman" w:hAnsi="Arial" w:cs="Arial"/>
                  <w:color w:val="000000"/>
                  <w:sz w:val="20"/>
                  <w:szCs w:val="20"/>
                  <w:lang w:val="nl-NL"/>
                </w:rPr>
                <w:delText>tatus</w:delText>
              </w:r>
              <w:r w:rsidRPr="00CD23CE" w:rsidDel="00660E22">
                <w:rPr>
                  <w:rFonts w:ascii="Arial" w:hAnsi="Arial" w:cs="Arial"/>
                  <w:sz w:val="20"/>
                  <w:szCs w:val="20"/>
                  <w:lang w:val="en-AU"/>
                </w:rPr>
                <w:fldChar w:fldCharType="end"/>
              </w:r>
            </w:del>
          </w:p>
        </w:tc>
        <w:tc>
          <w:tcPr>
            <w:tcW w:w="1350" w:type="dxa"/>
            <w:tcBorders>
              <w:top w:val="nil"/>
              <w:left w:val="nil"/>
              <w:bottom w:val="nil"/>
              <w:right w:val="nil"/>
            </w:tcBorders>
          </w:tcPr>
          <w:p w14:paraId="0A682CE0" w14:textId="77777777" w:rsidR="00CD23CE" w:rsidRPr="00DD0F4F" w:rsidDel="00660E22" w:rsidRDefault="00CD23CE" w:rsidP="00CD23CE">
            <w:pPr>
              <w:autoSpaceDE w:val="0"/>
              <w:autoSpaceDN w:val="0"/>
              <w:adjustRightInd w:val="0"/>
              <w:spacing w:after="0" w:line="240" w:lineRule="auto"/>
              <w:rPr>
                <w:del w:id="631" w:author="Arjan" w:date="2014-01-22T14:54:00Z"/>
                <w:rFonts w:ascii="Arial" w:eastAsia="Times New Roman" w:hAnsi="Arial" w:cs="Arial"/>
                <w:color w:val="000000"/>
                <w:sz w:val="20"/>
                <w:szCs w:val="20"/>
                <w:lang w:val="nl-NL"/>
              </w:rPr>
            </w:pPr>
            <w:del w:id="632" w:author="Arjan" w:date="2014-01-22T14:54:00Z">
              <w:r w:rsidRPr="00DD0F4F" w:rsidDel="00660E22">
                <w:rPr>
                  <w:rFonts w:ascii="Arial" w:eastAsia="Times New Roman" w:hAnsi="Arial" w:cs="Arial"/>
                  <w:color w:val="000000"/>
                  <w:sz w:val="20"/>
                  <w:szCs w:val="20"/>
                  <w:lang w:val="nl-NL"/>
                </w:rPr>
                <w:delText>KING</w:delText>
              </w:r>
            </w:del>
          </w:p>
        </w:tc>
      </w:tr>
      <w:tr w:rsidR="00CD23CE" w:rsidRPr="00CD23CE" w14:paraId="7AA4883B" w14:textId="77777777" w:rsidTr="00660E22">
        <w:tc>
          <w:tcPr>
            <w:tcW w:w="3600" w:type="dxa"/>
            <w:tcBorders>
              <w:top w:val="nil"/>
              <w:left w:val="nil"/>
              <w:bottom w:val="nil"/>
              <w:right w:val="nil"/>
            </w:tcBorders>
          </w:tcPr>
          <w:p w14:paraId="418B9AAB" w14:textId="77777777"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bookmarkStart w:id="633" w:name="BKM_FB70DA8E_72C3_4c47_919A_A7FC247C539C"/>
            <w:bookmarkEnd w:id="633"/>
          </w:p>
        </w:tc>
        <w:tc>
          <w:tcPr>
            <w:tcW w:w="1080" w:type="dxa"/>
            <w:tcBorders>
              <w:top w:val="nil"/>
              <w:left w:val="nil"/>
              <w:bottom w:val="nil"/>
              <w:right w:val="nil"/>
            </w:tcBorders>
          </w:tcPr>
          <w:p w14:paraId="23B9722E" w14:textId="77777777"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1C5E234F" w14:textId="77777777" w:rsidR="00CD23CE" w:rsidRPr="00CD23CE" w:rsidRDefault="00DA5D93" w:rsidP="005662C3">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Att.Name</w:instrText>
            </w:r>
            <w:r w:rsidRPr="00CD23CE">
              <w:rPr>
                <w:rFonts w:ascii="Arial" w:hAnsi="Arial" w:cs="Arial"/>
                <w:sz w:val="20"/>
                <w:szCs w:val="20"/>
                <w:lang w:val="en-AU"/>
              </w:rPr>
              <w:fldChar w:fldCharType="separate"/>
            </w:r>
            <w:del w:id="634" w:author="Arjan" w:date="2012-11-16T15:26:00Z">
              <w:r w:rsidR="00CD23CE" w:rsidRPr="00CD23CE" w:rsidDel="005662C3">
                <w:rPr>
                  <w:rFonts w:ascii="Arial" w:eastAsia="Times New Roman" w:hAnsi="Arial" w:cs="Arial"/>
                  <w:color w:val="000000"/>
                  <w:sz w:val="20"/>
                  <w:szCs w:val="20"/>
                </w:rPr>
                <w:delText>Documenti</w:delText>
              </w:r>
            </w:del>
            <w:ins w:id="635" w:author="Arjan" w:date="2012-11-16T15:26:00Z">
              <w:r w:rsidR="005662C3">
                <w:rPr>
                  <w:rFonts w:ascii="Arial" w:eastAsia="Times New Roman" w:hAnsi="Arial" w:cs="Arial"/>
                  <w:color w:val="000000"/>
                  <w:sz w:val="20"/>
                  <w:szCs w:val="20"/>
                </w:rPr>
                <w:t>I</w:t>
              </w:r>
            </w:ins>
            <w:r w:rsidR="00CD23CE" w:rsidRPr="00CD23CE">
              <w:rPr>
                <w:rFonts w:ascii="Arial" w:eastAsia="Times New Roman" w:hAnsi="Arial" w:cs="Arial"/>
                <w:color w:val="000000"/>
                <w:sz w:val="20"/>
                <w:szCs w:val="20"/>
              </w:rPr>
              <w:t>nhoud</w:t>
            </w:r>
            <w:r w:rsidRPr="00CD23CE">
              <w:rPr>
                <w:rFonts w:ascii="Arial" w:hAnsi="Arial" w:cs="Arial"/>
                <w:sz w:val="20"/>
                <w:szCs w:val="20"/>
                <w:lang w:val="en-AU"/>
              </w:rPr>
              <w:fldChar w:fldCharType="end"/>
            </w:r>
          </w:p>
        </w:tc>
        <w:tc>
          <w:tcPr>
            <w:tcW w:w="1350" w:type="dxa"/>
            <w:tcBorders>
              <w:top w:val="nil"/>
              <w:left w:val="nil"/>
              <w:bottom w:val="nil"/>
              <w:right w:val="nil"/>
            </w:tcBorders>
          </w:tcPr>
          <w:p w14:paraId="627D43F2"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w:t>
            </w:r>
          </w:p>
        </w:tc>
      </w:tr>
      <w:tr w:rsidR="00CD23CE" w:rsidRPr="00CD23CE" w14:paraId="18021B81" w14:textId="77777777" w:rsidTr="00660E22">
        <w:tc>
          <w:tcPr>
            <w:tcW w:w="3600" w:type="dxa"/>
            <w:tcBorders>
              <w:top w:val="nil"/>
              <w:left w:val="nil"/>
              <w:bottom w:val="nil"/>
              <w:right w:val="nil"/>
            </w:tcBorders>
          </w:tcPr>
          <w:p w14:paraId="150B402A"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bookmarkStart w:id="636" w:name="BKM_0B356868_F741_4571_8A97_8BE13ACF4448"/>
            <w:bookmarkEnd w:id="636"/>
          </w:p>
        </w:tc>
        <w:tc>
          <w:tcPr>
            <w:tcW w:w="1080" w:type="dxa"/>
            <w:tcBorders>
              <w:top w:val="nil"/>
              <w:left w:val="nil"/>
              <w:bottom w:val="nil"/>
              <w:right w:val="nil"/>
            </w:tcBorders>
          </w:tcPr>
          <w:p w14:paraId="6BA94121"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57347FD4" w14:textId="77777777" w:rsidR="00CD23CE" w:rsidRPr="00CD23CE" w:rsidRDefault="00DA5D93" w:rsidP="005662C3">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Att.Name</w:instrText>
            </w:r>
            <w:r w:rsidRPr="00CD23CE">
              <w:rPr>
                <w:rFonts w:ascii="Arial" w:hAnsi="Arial" w:cs="Arial"/>
                <w:sz w:val="20"/>
                <w:szCs w:val="20"/>
                <w:lang w:val="en-AU"/>
              </w:rPr>
              <w:fldChar w:fldCharType="separate"/>
            </w:r>
            <w:del w:id="637" w:author="Arjan" w:date="2012-11-16T15:26:00Z">
              <w:r w:rsidR="00CD23CE" w:rsidRPr="00CD23CE" w:rsidDel="005662C3">
                <w:rPr>
                  <w:rFonts w:ascii="Arial" w:eastAsia="Times New Roman" w:hAnsi="Arial" w:cs="Arial"/>
                  <w:color w:val="000000"/>
                  <w:sz w:val="20"/>
                  <w:szCs w:val="20"/>
                </w:rPr>
                <w:delText>Documentl</w:delText>
              </w:r>
            </w:del>
            <w:ins w:id="638" w:author="Arjan" w:date="2012-11-16T15:26:00Z">
              <w:r w:rsidR="005662C3">
                <w:rPr>
                  <w:rFonts w:ascii="Arial" w:eastAsia="Times New Roman" w:hAnsi="Arial" w:cs="Arial"/>
                  <w:color w:val="000000"/>
                  <w:sz w:val="20"/>
                  <w:szCs w:val="20"/>
                </w:rPr>
                <w:t>L</w:t>
              </w:r>
            </w:ins>
            <w:r w:rsidR="00CD23CE" w:rsidRPr="00CD23CE">
              <w:rPr>
                <w:rFonts w:ascii="Arial" w:eastAsia="Times New Roman" w:hAnsi="Arial" w:cs="Arial"/>
                <w:color w:val="000000"/>
                <w:sz w:val="20"/>
                <w:szCs w:val="20"/>
              </w:rPr>
              <w:t>ink</w:t>
            </w:r>
            <w:r w:rsidRPr="00CD23CE">
              <w:rPr>
                <w:rFonts w:ascii="Arial" w:hAnsi="Arial" w:cs="Arial"/>
                <w:sz w:val="20"/>
                <w:szCs w:val="20"/>
                <w:lang w:val="en-AU"/>
              </w:rPr>
              <w:fldChar w:fldCharType="end"/>
            </w:r>
          </w:p>
        </w:tc>
        <w:tc>
          <w:tcPr>
            <w:tcW w:w="1350" w:type="dxa"/>
            <w:tcBorders>
              <w:top w:val="nil"/>
              <w:left w:val="nil"/>
              <w:bottom w:val="nil"/>
              <w:right w:val="nil"/>
            </w:tcBorders>
          </w:tcPr>
          <w:p w14:paraId="1418D723"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w:t>
            </w:r>
          </w:p>
        </w:tc>
      </w:tr>
      <w:tr w:rsidR="00CD23CE" w:rsidRPr="00CD23CE" w14:paraId="058C1281" w14:textId="77777777" w:rsidTr="00660E22">
        <w:tc>
          <w:tcPr>
            <w:tcW w:w="3600" w:type="dxa"/>
            <w:tcBorders>
              <w:top w:val="nil"/>
              <w:left w:val="nil"/>
              <w:bottom w:val="nil"/>
              <w:right w:val="nil"/>
            </w:tcBorders>
          </w:tcPr>
          <w:p w14:paraId="23E5E9C6"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bookmarkStart w:id="639" w:name="BKM_C39BA5F5_13A0_46c4_88C3_D22F6D5054C2"/>
            <w:bookmarkEnd w:id="639"/>
          </w:p>
        </w:tc>
        <w:tc>
          <w:tcPr>
            <w:tcW w:w="1080" w:type="dxa"/>
            <w:tcBorders>
              <w:top w:val="nil"/>
              <w:left w:val="nil"/>
              <w:bottom w:val="nil"/>
              <w:right w:val="nil"/>
            </w:tcBorders>
          </w:tcPr>
          <w:p w14:paraId="46461677"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9D89C4A" w14:textId="77777777" w:rsidR="00CD23CE" w:rsidRPr="00CD23CE" w:rsidRDefault="00DA5D93"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Att.Name</w:instrText>
            </w:r>
            <w:r w:rsidRPr="00CD23CE">
              <w:rPr>
                <w:rFonts w:ascii="Arial" w:hAnsi="Arial" w:cs="Arial"/>
                <w:sz w:val="20"/>
                <w:szCs w:val="20"/>
                <w:lang w:val="en-AU"/>
              </w:rPr>
              <w:fldChar w:fldCharType="separate"/>
            </w:r>
            <w:r w:rsidR="00CD23CE" w:rsidRPr="00CD23CE">
              <w:rPr>
                <w:rFonts w:ascii="Arial" w:eastAsia="Times New Roman" w:hAnsi="Arial" w:cs="Arial"/>
                <w:color w:val="000000"/>
                <w:sz w:val="20"/>
                <w:szCs w:val="20"/>
              </w:rPr>
              <w:t>Bestandsnaam</w:t>
            </w:r>
            <w:r w:rsidRPr="00CD23CE">
              <w:rPr>
                <w:rFonts w:ascii="Arial" w:hAnsi="Arial" w:cs="Arial"/>
                <w:sz w:val="20"/>
                <w:szCs w:val="20"/>
                <w:lang w:val="en-AU"/>
              </w:rPr>
              <w:fldChar w:fldCharType="end"/>
            </w:r>
          </w:p>
        </w:tc>
        <w:tc>
          <w:tcPr>
            <w:tcW w:w="1350" w:type="dxa"/>
            <w:tcBorders>
              <w:top w:val="nil"/>
              <w:left w:val="nil"/>
              <w:bottom w:val="nil"/>
              <w:right w:val="nil"/>
            </w:tcBorders>
          </w:tcPr>
          <w:p w14:paraId="55F07A2E"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w:t>
            </w:r>
          </w:p>
        </w:tc>
      </w:tr>
      <w:tr w:rsidR="00747F0B" w:rsidRPr="00CD23CE" w14:paraId="43679F2F" w14:textId="77777777" w:rsidTr="00660E22">
        <w:tc>
          <w:tcPr>
            <w:tcW w:w="3600" w:type="dxa"/>
            <w:tcBorders>
              <w:top w:val="nil"/>
              <w:left w:val="nil"/>
              <w:bottom w:val="nil"/>
              <w:right w:val="nil"/>
            </w:tcBorders>
          </w:tcPr>
          <w:p w14:paraId="69AE7F88" w14:textId="77777777" w:rsidR="00747F0B" w:rsidRPr="00CD23CE" w:rsidRDefault="00747F0B" w:rsidP="00CD23CE">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665F65BC" w14:textId="77777777" w:rsidR="00747F0B" w:rsidRPr="00CD23CE" w:rsidRDefault="00747F0B"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74CEDBA0" w14:textId="77777777" w:rsidR="00747F0B" w:rsidRPr="00CD23CE" w:rsidRDefault="00747F0B" w:rsidP="00CD23CE">
            <w:pPr>
              <w:autoSpaceDE w:val="0"/>
              <w:autoSpaceDN w:val="0"/>
              <w:adjustRightInd w:val="0"/>
              <w:spacing w:after="0" w:line="240" w:lineRule="auto"/>
              <w:rPr>
                <w:rFonts w:ascii="Arial" w:hAnsi="Arial" w:cs="Arial"/>
                <w:sz w:val="20"/>
                <w:szCs w:val="20"/>
                <w:lang w:val="en-AU"/>
              </w:rPr>
            </w:pPr>
            <w:ins w:id="640" w:author="Arjan" w:date="2014-11-17T21:33:00Z">
              <w:r>
                <w:rPr>
                  <w:rFonts w:ascii="Arial" w:hAnsi="Arial" w:cs="Arial"/>
                  <w:sz w:val="20"/>
                  <w:szCs w:val="20"/>
                  <w:lang w:val="en-AU"/>
                </w:rPr>
                <w:t>- Naam</w:t>
              </w:r>
            </w:ins>
          </w:p>
        </w:tc>
        <w:tc>
          <w:tcPr>
            <w:tcW w:w="1350" w:type="dxa"/>
            <w:tcBorders>
              <w:top w:val="nil"/>
              <w:left w:val="nil"/>
              <w:bottom w:val="nil"/>
              <w:right w:val="nil"/>
            </w:tcBorders>
          </w:tcPr>
          <w:p w14:paraId="3ECC6C68" w14:textId="77777777" w:rsidR="00747F0B" w:rsidRPr="00CD23CE" w:rsidRDefault="00747F0B" w:rsidP="00CD23CE">
            <w:pPr>
              <w:autoSpaceDE w:val="0"/>
              <w:autoSpaceDN w:val="0"/>
              <w:adjustRightInd w:val="0"/>
              <w:spacing w:after="0" w:line="240" w:lineRule="auto"/>
              <w:rPr>
                <w:rFonts w:ascii="Arial" w:eastAsia="Times New Roman" w:hAnsi="Arial" w:cs="Arial"/>
                <w:color w:val="000000"/>
                <w:sz w:val="20"/>
                <w:szCs w:val="20"/>
              </w:rPr>
            </w:pPr>
            <w:ins w:id="641" w:author="Arjan" w:date="2014-11-17T21:33:00Z">
              <w:r>
                <w:rPr>
                  <w:rFonts w:ascii="Arial" w:eastAsia="Times New Roman" w:hAnsi="Arial" w:cs="Arial"/>
                  <w:color w:val="000000"/>
                  <w:sz w:val="20"/>
                  <w:szCs w:val="20"/>
                </w:rPr>
                <w:t>KING</w:t>
              </w:r>
            </w:ins>
          </w:p>
        </w:tc>
      </w:tr>
      <w:tr w:rsidR="00747F0B" w:rsidRPr="00CD23CE" w14:paraId="676A827E" w14:textId="77777777" w:rsidTr="00660E22">
        <w:tc>
          <w:tcPr>
            <w:tcW w:w="3600" w:type="dxa"/>
            <w:tcBorders>
              <w:top w:val="nil"/>
              <w:left w:val="nil"/>
              <w:bottom w:val="nil"/>
              <w:right w:val="nil"/>
            </w:tcBorders>
          </w:tcPr>
          <w:p w14:paraId="795299E6" w14:textId="77777777" w:rsidR="00747F0B" w:rsidRPr="00CD23CE" w:rsidRDefault="00747F0B" w:rsidP="00CD23CE">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70E705DC" w14:textId="77777777" w:rsidR="00747F0B" w:rsidRPr="00CD23CE" w:rsidRDefault="00747F0B"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69D8CC1E" w14:textId="77777777" w:rsidR="00747F0B" w:rsidRPr="00CD23CE" w:rsidRDefault="00747F0B" w:rsidP="00CD23CE">
            <w:pPr>
              <w:autoSpaceDE w:val="0"/>
              <w:autoSpaceDN w:val="0"/>
              <w:adjustRightInd w:val="0"/>
              <w:spacing w:after="0" w:line="240" w:lineRule="auto"/>
              <w:rPr>
                <w:rFonts w:ascii="Arial" w:hAnsi="Arial" w:cs="Arial"/>
                <w:sz w:val="20"/>
                <w:szCs w:val="20"/>
                <w:lang w:val="en-AU"/>
              </w:rPr>
            </w:pPr>
            <w:ins w:id="642" w:author="Arjan" w:date="2014-11-17T21:33:00Z">
              <w:r>
                <w:rPr>
                  <w:rFonts w:ascii="Arial" w:hAnsi="Arial" w:cs="Arial"/>
                  <w:sz w:val="20"/>
                  <w:szCs w:val="20"/>
                  <w:lang w:val="en-AU"/>
                </w:rPr>
                <w:t>- Extensie</w:t>
              </w:r>
            </w:ins>
          </w:p>
        </w:tc>
        <w:tc>
          <w:tcPr>
            <w:tcW w:w="1350" w:type="dxa"/>
            <w:tcBorders>
              <w:top w:val="nil"/>
              <w:left w:val="nil"/>
              <w:bottom w:val="nil"/>
              <w:right w:val="nil"/>
            </w:tcBorders>
          </w:tcPr>
          <w:p w14:paraId="3D1B9D33" w14:textId="77777777" w:rsidR="00747F0B" w:rsidRPr="00CD23CE" w:rsidRDefault="00747F0B" w:rsidP="00CD23CE">
            <w:pPr>
              <w:autoSpaceDE w:val="0"/>
              <w:autoSpaceDN w:val="0"/>
              <w:adjustRightInd w:val="0"/>
              <w:spacing w:after="0" w:line="240" w:lineRule="auto"/>
              <w:rPr>
                <w:rFonts w:ascii="Arial" w:eastAsia="Times New Roman" w:hAnsi="Arial" w:cs="Arial"/>
                <w:color w:val="000000"/>
                <w:sz w:val="20"/>
                <w:szCs w:val="20"/>
              </w:rPr>
            </w:pPr>
            <w:ins w:id="643" w:author="Arjan" w:date="2014-11-17T21:33:00Z">
              <w:r>
                <w:rPr>
                  <w:rFonts w:ascii="Arial" w:eastAsia="Times New Roman" w:hAnsi="Arial" w:cs="Arial"/>
                  <w:color w:val="000000"/>
                  <w:sz w:val="20"/>
                  <w:szCs w:val="20"/>
                </w:rPr>
                <w:t>KING</w:t>
              </w:r>
            </w:ins>
          </w:p>
        </w:tc>
      </w:tr>
      <w:tr w:rsidR="00E96E2B" w:rsidRPr="00CD23CE" w14:paraId="5451521C" w14:textId="77777777" w:rsidTr="00660E22">
        <w:tc>
          <w:tcPr>
            <w:tcW w:w="3600" w:type="dxa"/>
            <w:tcBorders>
              <w:top w:val="nil"/>
              <w:left w:val="nil"/>
              <w:bottom w:val="nil"/>
              <w:right w:val="nil"/>
            </w:tcBorders>
          </w:tcPr>
          <w:p w14:paraId="7C1D1B39" w14:textId="77777777" w:rsidR="00E96E2B" w:rsidRPr="00CD23CE" w:rsidRDefault="00E96E2B" w:rsidP="00CD23CE">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03AA58CA" w14:textId="77777777" w:rsidR="00E96E2B" w:rsidRPr="00CD23CE" w:rsidRDefault="00E96E2B"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91CF342" w14:textId="77777777" w:rsidR="00E96E2B" w:rsidRPr="00CD23CE" w:rsidRDefault="00E96E2B" w:rsidP="00C05BD1">
            <w:pPr>
              <w:autoSpaceDE w:val="0"/>
              <w:autoSpaceDN w:val="0"/>
              <w:adjustRightInd w:val="0"/>
              <w:spacing w:after="0" w:line="240" w:lineRule="auto"/>
              <w:rPr>
                <w:rFonts w:ascii="Arial" w:hAnsi="Arial" w:cs="Arial"/>
                <w:sz w:val="20"/>
                <w:szCs w:val="20"/>
                <w:lang w:val="en-AU"/>
              </w:rPr>
            </w:pPr>
            <w:ins w:id="644" w:author="Arjan" w:date="2013-02-04T16:44:00Z">
              <w:r>
                <w:rPr>
                  <w:rFonts w:ascii="Arial" w:hAnsi="Arial" w:cs="Arial"/>
                  <w:sz w:val="20"/>
                  <w:szCs w:val="20"/>
                  <w:lang w:val="en-AU"/>
                </w:rPr>
                <w:t>Bestands</w:t>
              </w:r>
            </w:ins>
            <w:ins w:id="645" w:author="Arjan" w:date="2014-11-11T22:17:00Z">
              <w:r w:rsidR="00C05BD1">
                <w:rPr>
                  <w:rFonts w:ascii="Arial" w:hAnsi="Arial" w:cs="Arial"/>
                  <w:sz w:val="20"/>
                  <w:szCs w:val="20"/>
                  <w:lang w:val="en-AU"/>
                </w:rPr>
                <w:t>omvang</w:t>
              </w:r>
            </w:ins>
          </w:p>
        </w:tc>
        <w:tc>
          <w:tcPr>
            <w:tcW w:w="1350" w:type="dxa"/>
            <w:tcBorders>
              <w:top w:val="nil"/>
              <w:left w:val="nil"/>
              <w:bottom w:val="nil"/>
              <w:right w:val="nil"/>
            </w:tcBorders>
          </w:tcPr>
          <w:p w14:paraId="26ACF575" w14:textId="77777777" w:rsidR="00E96E2B" w:rsidRPr="00CD23CE" w:rsidRDefault="00E96E2B" w:rsidP="00CD23CE">
            <w:pPr>
              <w:autoSpaceDE w:val="0"/>
              <w:autoSpaceDN w:val="0"/>
              <w:adjustRightInd w:val="0"/>
              <w:spacing w:after="0" w:line="240" w:lineRule="auto"/>
              <w:rPr>
                <w:rFonts w:ascii="Arial" w:eastAsia="Times New Roman" w:hAnsi="Arial" w:cs="Arial"/>
                <w:color w:val="000000"/>
                <w:sz w:val="20"/>
                <w:szCs w:val="20"/>
              </w:rPr>
            </w:pPr>
            <w:ins w:id="646" w:author="Arjan" w:date="2013-02-04T16:44:00Z">
              <w:r>
                <w:rPr>
                  <w:rFonts w:ascii="Arial" w:eastAsia="Times New Roman" w:hAnsi="Arial" w:cs="Arial"/>
                  <w:color w:val="000000"/>
                  <w:sz w:val="20"/>
                  <w:szCs w:val="20"/>
                </w:rPr>
                <w:t>KING</w:t>
              </w:r>
            </w:ins>
          </w:p>
        </w:tc>
      </w:tr>
      <w:tr w:rsidR="00AB7DA2" w:rsidRPr="00CD23CE" w14:paraId="039970FF" w14:textId="77777777" w:rsidTr="00660E22">
        <w:tc>
          <w:tcPr>
            <w:tcW w:w="3600" w:type="dxa"/>
            <w:tcBorders>
              <w:top w:val="nil"/>
              <w:left w:val="nil"/>
              <w:bottom w:val="nil"/>
              <w:right w:val="nil"/>
            </w:tcBorders>
          </w:tcPr>
          <w:p w14:paraId="4EC7D663" w14:textId="77777777" w:rsidR="00AB7DA2" w:rsidRPr="00CD23CE" w:rsidRDefault="00AB7DA2" w:rsidP="00CD23CE">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6378621D" w14:textId="77777777" w:rsidR="00AB7DA2" w:rsidRPr="00CD23CE" w:rsidRDefault="00AB7DA2"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1C58DDAF" w14:textId="77777777" w:rsidR="00AB7DA2" w:rsidRDefault="00AB7DA2" w:rsidP="00C05BD1">
            <w:pPr>
              <w:autoSpaceDE w:val="0"/>
              <w:autoSpaceDN w:val="0"/>
              <w:adjustRightInd w:val="0"/>
              <w:spacing w:after="0" w:line="240" w:lineRule="auto"/>
              <w:rPr>
                <w:rFonts w:ascii="Arial" w:hAnsi="Arial" w:cs="Arial"/>
                <w:sz w:val="20"/>
                <w:szCs w:val="20"/>
                <w:lang w:val="en-AU"/>
              </w:rPr>
            </w:pPr>
            <w:ins w:id="647" w:author="Arjan" w:date="2014-11-17T21:41:00Z">
              <w:r>
                <w:rPr>
                  <w:rFonts w:ascii="Arial" w:hAnsi="Arial" w:cs="Arial"/>
                  <w:sz w:val="20"/>
                  <w:szCs w:val="20"/>
                  <w:lang w:val="en-AU"/>
                </w:rPr>
                <w:t>Integriteit</w:t>
              </w:r>
            </w:ins>
          </w:p>
        </w:tc>
        <w:tc>
          <w:tcPr>
            <w:tcW w:w="1350" w:type="dxa"/>
            <w:tcBorders>
              <w:top w:val="nil"/>
              <w:left w:val="nil"/>
              <w:bottom w:val="nil"/>
              <w:right w:val="nil"/>
            </w:tcBorders>
          </w:tcPr>
          <w:p w14:paraId="183D52AD" w14:textId="77777777" w:rsidR="00AB7DA2" w:rsidRDefault="00AB7DA2" w:rsidP="00CD23CE">
            <w:pPr>
              <w:autoSpaceDE w:val="0"/>
              <w:autoSpaceDN w:val="0"/>
              <w:adjustRightInd w:val="0"/>
              <w:spacing w:after="0" w:line="240" w:lineRule="auto"/>
              <w:rPr>
                <w:rFonts w:ascii="Arial" w:eastAsia="Times New Roman" w:hAnsi="Arial" w:cs="Arial"/>
                <w:color w:val="000000"/>
                <w:sz w:val="20"/>
                <w:szCs w:val="20"/>
              </w:rPr>
            </w:pPr>
            <w:ins w:id="648" w:author="Arjan" w:date="2014-11-17T21:41:00Z">
              <w:r>
                <w:rPr>
                  <w:rFonts w:ascii="Arial" w:eastAsia="Times New Roman" w:hAnsi="Arial" w:cs="Arial"/>
                  <w:color w:val="000000"/>
                  <w:sz w:val="20"/>
                  <w:szCs w:val="20"/>
                </w:rPr>
                <w:t>RMO</w:t>
              </w:r>
            </w:ins>
          </w:p>
        </w:tc>
      </w:tr>
      <w:tr w:rsidR="00AB7DA2" w:rsidRPr="00CD23CE" w14:paraId="5F6F9A84" w14:textId="77777777" w:rsidTr="00660E22">
        <w:tc>
          <w:tcPr>
            <w:tcW w:w="3600" w:type="dxa"/>
            <w:tcBorders>
              <w:top w:val="nil"/>
              <w:left w:val="nil"/>
              <w:bottom w:val="nil"/>
              <w:right w:val="nil"/>
            </w:tcBorders>
          </w:tcPr>
          <w:p w14:paraId="30909851" w14:textId="77777777" w:rsidR="00AB7DA2" w:rsidRPr="00CD23CE" w:rsidRDefault="00AB7DA2" w:rsidP="00CD23CE">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36301F50" w14:textId="77777777" w:rsidR="00AB7DA2" w:rsidRPr="00CD23CE" w:rsidRDefault="00AB7DA2"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6F2E0944" w14:textId="77777777" w:rsidR="00AB7DA2" w:rsidRDefault="00AB7DA2" w:rsidP="00C05BD1">
            <w:pPr>
              <w:autoSpaceDE w:val="0"/>
              <w:autoSpaceDN w:val="0"/>
              <w:adjustRightInd w:val="0"/>
              <w:spacing w:after="0" w:line="240" w:lineRule="auto"/>
              <w:rPr>
                <w:rFonts w:ascii="Arial" w:hAnsi="Arial" w:cs="Arial"/>
                <w:sz w:val="20"/>
                <w:szCs w:val="20"/>
                <w:lang w:val="en-AU"/>
              </w:rPr>
            </w:pPr>
            <w:ins w:id="649" w:author="Arjan" w:date="2014-11-17T21:42:00Z">
              <w:r>
                <w:rPr>
                  <w:rFonts w:ascii="Arial" w:hAnsi="Arial" w:cs="Arial"/>
                  <w:sz w:val="20"/>
                  <w:szCs w:val="20"/>
                  <w:lang w:val="en-AU"/>
                </w:rPr>
                <w:t>- Algoritme</w:t>
              </w:r>
            </w:ins>
          </w:p>
        </w:tc>
        <w:tc>
          <w:tcPr>
            <w:tcW w:w="1350" w:type="dxa"/>
            <w:tcBorders>
              <w:top w:val="nil"/>
              <w:left w:val="nil"/>
              <w:bottom w:val="nil"/>
              <w:right w:val="nil"/>
            </w:tcBorders>
          </w:tcPr>
          <w:p w14:paraId="5426614D" w14:textId="77777777" w:rsidR="00AB7DA2" w:rsidRDefault="00AB7DA2" w:rsidP="00CD23CE">
            <w:pPr>
              <w:autoSpaceDE w:val="0"/>
              <w:autoSpaceDN w:val="0"/>
              <w:adjustRightInd w:val="0"/>
              <w:spacing w:after="0" w:line="240" w:lineRule="auto"/>
              <w:rPr>
                <w:rFonts w:ascii="Arial" w:eastAsia="Times New Roman" w:hAnsi="Arial" w:cs="Arial"/>
                <w:color w:val="000000"/>
                <w:sz w:val="20"/>
                <w:szCs w:val="20"/>
              </w:rPr>
            </w:pPr>
            <w:ins w:id="650" w:author="Arjan" w:date="2014-11-17T21:42:00Z">
              <w:r>
                <w:rPr>
                  <w:rFonts w:ascii="Arial" w:eastAsia="Times New Roman" w:hAnsi="Arial" w:cs="Arial"/>
                  <w:color w:val="000000"/>
                  <w:sz w:val="20"/>
                  <w:szCs w:val="20"/>
                </w:rPr>
                <w:t>RMO</w:t>
              </w:r>
            </w:ins>
          </w:p>
        </w:tc>
      </w:tr>
      <w:tr w:rsidR="00AB7DA2" w:rsidRPr="00CD23CE" w14:paraId="0D9EA16E" w14:textId="77777777" w:rsidTr="00660E22">
        <w:tc>
          <w:tcPr>
            <w:tcW w:w="3600" w:type="dxa"/>
            <w:tcBorders>
              <w:top w:val="nil"/>
              <w:left w:val="nil"/>
              <w:bottom w:val="nil"/>
              <w:right w:val="nil"/>
            </w:tcBorders>
          </w:tcPr>
          <w:p w14:paraId="5787A819" w14:textId="77777777" w:rsidR="00AB7DA2" w:rsidRPr="00CD23CE" w:rsidRDefault="00AB7DA2" w:rsidP="00CD23CE">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0A48A160" w14:textId="77777777" w:rsidR="00AB7DA2" w:rsidRPr="00CD23CE" w:rsidRDefault="00AB7DA2"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1F638EA2" w14:textId="77777777" w:rsidR="00AB7DA2" w:rsidRDefault="00AB7DA2" w:rsidP="00C05BD1">
            <w:pPr>
              <w:autoSpaceDE w:val="0"/>
              <w:autoSpaceDN w:val="0"/>
              <w:adjustRightInd w:val="0"/>
              <w:spacing w:after="0" w:line="240" w:lineRule="auto"/>
              <w:rPr>
                <w:rFonts w:ascii="Arial" w:hAnsi="Arial" w:cs="Arial"/>
                <w:sz w:val="20"/>
                <w:szCs w:val="20"/>
                <w:lang w:val="en-AU"/>
              </w:rPr>
            </w:pPr>
            <w:ins w:id="651" w:author="Arjan" w:date="2014-11-17T21:42:00Z">
              <w:r>
                <w:rPr>
                  <w:rFonts w:ascii="Arial" w:hAnsi="Arial" w:cs="Arial"/>
                  <w:sz w:val="20"/>
                  <w:szCs w:val="20"/>
                  <w:lang w:val="en-AU"/>
                </w:rPr>
                <w:t>- Waarde</w:t>
              </w:r>
            </w:ins>
          </w:p>
        </w:tc>
        <w:tc>
          <w:tcPr>
            <w:tcW w:w="1350" w:type="dxa"/>
            <w:tcBorders>
              <w:top w:val="nil"/>
              <w:left w:val="nil"/>
              <w:bottom w:val="nil"/>
              <w:right w:val="nil"/>
            </w:tcBorders>
          </w:tcPr>
          <w:p w14:paraId="49639D84" w14:textId="77777777" w:rsidR="00AB7DA2" w:rsidRDefault="00AB7DA2" w:rsidP="00CD23CE">
            <w:pPr>
              <w:autoSpaceDE w:val="0"/>
              <w:autoSpaceDN w:val="0"/>
              <w:adjustRightInd w:val="0"/>
              <w:spacing w:after="0" w:line="240" w:lineRule="auto"/>
              <w:rPr>
                <w:rFonts w:ascii="Arial" w:eastAsia="Times New Roman" w:hAnsi="Arial" w:cs="Arial"/>
                <w:color w:val="000000"/>
                <w:sz w:val="20"/>
                <w:szCs w:val="20"/>
              </w:rPr>
            </w:pPr>
            <w:ins w:id="652" w:author="Arjan" w:date="2014-11-17T21:42:00Z">
              <w:r>
                <w:rPr>
                  <w:rFonts w:ascii="Arial" w:eastAsia="Times New Roman" w:hAnsi="Arial" w:cs="Arial"/>
                  <w:color w:val="000000"/>
                  <w:sz w:val="20"/>
                  <w:szCs w:val="20"/>
                </w:rPr>
                <w:t>RMO</w:t>
              </w:r>
            </w:ins>
          </w:p>
        </w:tc>
      </w:tr>
      <w:tr w:rsidR="00AB7DA2" w:rsidRPr="00CD23CE" w14:paraId="45B87BA2" w14:textId="77777777" w:rsidTr="00660E22">
        <w:tc>
          <w:tcPr>
            <w:tcW w:w="3600" w:type="dxa"/>
            <w:tcBorders>
              <w:top w:val="nil"/>
              <w:left w:val="nil"/>
              <w:bottom w:val="nil"/>
              <w:right w:val="nil"/>
            </w:tcBorders>
          </w:tcPr>
          <w:p w14:paraId="19A3AF96" w14:textId="77777777" w:rsidR="00AB7DA2" w:rsidRPr="00CD23CE" w:rsidRDefault="00AB7DA2" w:rsidP="00CD23CE">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3793D0EE" w14:textId="77777777" w:rsidR="00AB7DA2" w:rsidRPr="00CD23CE" w:rsidRDefault="00AB7DA2"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CC30038" w14:textId="77777777" w:rsidR="00AB7DA2" w:rsidRDefault="00AB7DA2" w:rsidP="00C05BD1">
            <w:pPr>
              <w:autoSpaceDE w:val="0"/>
              <w:autoSpaceDN w:val="0"/>
              <w:adjustRightInd w:val="0"/>
              <w:spacing w:after="0" w:line="240" w:lineRule="auto"/>
              <w:rPr>
                <w:rFonts w:ascii="Arial" w:hAnsi="Arial" w:cs="Arial"/>
                <w:sz w:val="20"/>
                <w:szCs w:val="20"/>
                <w:lang w:val="en-AU"/>
              </w:rPr>
            </w:pPr>
            <w:ins w:id="653" w:author="Arjan" w:date="2014-11-17T21:42:00Z">
              <w:r>
                <w:rPr>
                  <w:rFonts w:ascii="Arial" w:hAnsi="Arial" w:cs="Arial"/>
                  <w:sz w:val="20"/>
                  <w:szCs w:val="20"/>
                  <w:lang w:val="en-AU"/>
                </w:rPr>
                <w:t>- Datum</w:t>
              </w:r>
            </w:ins>
          </w:p>
        </w:tc>
        <w:tc>
          <w:tcPr>
            <w:tcW w:w="1350" w:type="dxa"/>
            <w:tcBorders>
              <w:top w:val="nil"/>
              <w:left w:val="nil"/>
              <w:bottom w:val="nil"/>
              <w:right w:val="nil"/>
            </w:tcBorders>
          </w:tcPr>
          <w:p w14:paraId="1FEC424E" w14:textId="77777777" w:rsidR="00AB7DA2" w:rsidRDefault="00AB7DA2" w:rsidP="00CD23CE">
            <w:pPr>
              <w:autoSpaceDE w:val="0"/>
              <w:autoSpaceDN w:val="0"/>
              <w:adjustRightInd w:val="0"/>
              <w:spacing w:after="0" w:line="240" w:lineRule="auto"/>
              <w:rPr>
                <w:rFonts w:ascii="Arial" w:eastAsia="Times New Roman" w:hAnsi="Arial" w:cs="Arial"/>
                <w:color w:val="000000"/>
                <w:sz w:val="20"/>
                <w:szCs w:val="20"/>
              </w:rPr>
            </w:pPr>
            <w:ins w:id="654" w:author="Arjan" w:date="2014-11-17T21:43:00Z">
              <w:r>
                <w:rPr>
                  <w:rFonts w:ascii="Arial" w:eastAsia="Times New Roman" w:hAnsi="Arial" w:cs="Arial"/>
                  <w:color w:val="000000"/>
                  <w:sz w:val="20"/>
                  <w:szCs w:val="20"/>
                </w:rPr>
                <w:t>RMO</w:t>
              </w:r>
            </w:ins>
          </w:p>
        </w:tc>
      </w:tr>
      <w:tr w:rsidR="00CD23CE" w:rsidRPr="00CD23CE" w14:paraId="29A66A5F" w14:textId="77777777" w:rsidTr="00660E22">
        <w:tc>
          <w:tcPr>
            <w:tcW w:w="3600" w:type="dxa"/>
            <w:tcBorders>
              <w:top w:val="nil"/>
              <w:left w:val="nil"/>
              <w:right w:val="nil"/>
            </w:tcBorders>
          </w:tcPr>
          <w:p w14:paraId="516BD2C3"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b/>
                <w:bCs/>
                <w:color w:val="000000"/>
                <w:sz w:val="20"/>
                <w:szCs w:val="20"/>
              </w:rPr>
              <w:t>Overzicht relaties</w:t>
            </w:r>
          </w:p>
        </w:tc>
        <w:tc>
          <w:tcPr>
            <w:tcW w:w="4410" w:type="dxa"/>
            <w:gridSpan w:val="2"/>
            <w:tcBorders>
              <w:top w:val="nil"/>
              <w:left w:val="nil"/>
              <w:right w:val="nil"/>
            </w:tcBorders>
          </w:tcPr>
          <w:p w14:paraId="308165AC"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Relatienaam incl. gerelateerd type</w:t>
            </w:r>
          </w:p>
        </w:tc>
        <w:tc>
          <w:tcPr>
            <w:tcW w:w="1350" w:type="dxa"/>
            <w:tcBorders>
              <w:top w:val="nil"/>
              <w:left w:val="nil"/>
              <w:right w:val="nil"/>
            </w:tcBorders>
          </w:tcPr>
          <w:p w14:paraId="6F26415C"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Herkomst</w:t>
            </w:r>
          </w:p>
        </w:tc>
      </w:tr>
      <w:tr w:rsidR="00CD23CE" w:rsidRPr="00CD23CE" w14:paraId="072ED7FB" w14:textId="77777777" w:rsidTr="00660E22">
        <w:tc>
          <w:tcPr>
            <w:tcW w:w="3600" w:type="dxa"/>
            <w:tcBorders>
              <w:top w:val="nil"/>
              <w:left w:val="nil"/>
              <w:bottom w:val="single" w:sz="4" w:space="0" w:color="auto"/>
              <w:right w:val="nil"/>
            </w:tcBorders>
          </w:tcPr>
          <w:p w14:paraId="704B9367"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single" w:sz="4" w:space="0" w:color="auto"/>
              <w:right w:val="nil"/>
            </w:tcBorders>
          </w:tcPr>
          <w:p w14:paraId="1E62CEE8" w14:textId="77777777" w:rsidR="00CD23CE" w:rsidRPr="00CD23CE" w:rsidRDefault="00DA5D93"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Connector.Name</w:instrText>
            </w:r>
            <w:r w:rsidRPr="00CD23CE">
              <w:rPr>
                <w:rFonts w:ascii="Arial" w:hAnsi="Arial" w:cs="Arial"/>
                <w:sz w:val="20"/>
                <w:szCs w:val="20"/>
                <w:lang w:val="en-AU"/>
              </w:rPr>
              <w:fldChar w:fldCharType="separate"/>
            </w:r>
            <w:r w:rsidR="00CD23CE" w:rsidRPr="00CD23CE">
              <w:rPr>
                <w:rFonts w:ascii="Arial" w:eastAsia="Times New Roman" w:hAnsi="Arial" w:cs="Arial"/>
                <w:color w:val="000000"/>
                <w:sz w:val="20"/>
                <w:szCs w:val="20"/>
              </w:rPr>
              <w:t>is specialisatie van</w:t>
            </w:r>
            <w:r w:rsidRPr="00CD23CE">
              <w:rPr>
                <w:rFonts w:ascii="Arial" w:hAnsi="Arial" w:cs="Arial"/>
                <w:sz w:val="20"/>
                <w:szCs w:val="20"/>
                <w:lang w:val="en-AU"/>
              </w:rPr>
              <w:fldChar w:fldCharType="end"/>
            </w:r>
            <w:r w:rsidR="00CD23CE" w:rsidRPr="00CD23CE">
              <w:rPr>
                <w:rFonts w:ascii="Arial" w:eastAsia="Times New Roman" w:hAnsi="Arial" w:cs="Arial"/>
                <w:color w:val="000000"/>
                <w:sz w:val="20"/>
                <w:szCs w:val="20"/>
              </w:rPr>
              <w:t xml:space="preserve">   </w:t>
            </w:r>
            <w:ins w:id="655" w:author="Arjan" w:date="2012-11-16T15:17:00Z">
              <w:r w:rsidR="0082540F">
                <w:rPr>
                  <w:rFonts w:ascii="Arial" w:eastAsia="Times New Roman" w:hAnsi="Arial" w:cs="Arial"/>
                  <w:color w:val="610E6A"/>
                  <w:sz w:val="20"/>
                  <w:szCs w:val="20"/>
                </w:rPr>
                <w:t>INFORMATIEOBJECT</w:t>
              </w:r>
            </w:ins>
            <w:del w:id="656" w:author="Arjan" w:date="2012-11-16T15:17:00Z">
              <w:r w:rsidRPr="00CD23CE" w:rsidDel="0082540F">
                <w:rPr>
                  <w:rFonts w:ascii="Arial" w:eastAsia="Times New Roman" w:hAnsi="Arial" w:cs="Arial"/>
                  <w:color w:val="000000"/>
                  <w:sz w:val="20"/>
                  <w:szCs w:val="20"/>
                </w:rPr>
                <w:fldChar w:fldCharType="begin" w:fldLock="1"/>
              </w:r>
              <w:r w:rsidR="00CD23CE" w:rsidRPr="00CD23CE" w:rsidDel="0082540F">
                <w:rPr>
                  <w:rFonts w:ascii="Arial" w:eastAsia="Times New Roman" w:hAnsi="Arial" w:cs="Arial"/>
                  <w:color w:val="000000"/>
                  <w:sz w:val="20"/>
                  <w:szCs w:val="20"/>
                </w:rPr>
                <w:delInstrText>MERGEFIELD Element.Name</w:delInstrText>
              </w:r>
              <w:r w:rsidRPr="00CD23CE" w:rsidDel="0082540F">
                <w:rPr>
                  <w:rFonts w:ascii="Arial" w:eastAsia="Times New Roman" w:hAnsi="Arial" w:cs="Arial"/>
                  <w:color w:val="000000"/>
                  <w:sz w:val="20"/>
                  <w:szCs w:val="20"/>
                </w:rPr>
                <w:fldChar w:fldCharType="separate"/>
              </w:r>
              <w:r w:rsidR="00CD23CE" w:rsidRPr="00CD23CE" w:rsidDel="0082540F">
                <w:rPr>
                  <w:rFonts w:ascii="Arial" w:eastAsia="Times New Roman" w:hAnsi="Arial" w:cs="Arial"/>
                  <w:color w:val="000000"/>
                  <w:sz w:val="20"/>
                  <w:szCs w:val="20"/>
                </w:rPr>
                <w:delText>DOCUMENT</w:delText>
              </w:r>
              <w:r w:rsidRPr="00CD23CE" w:rsidDel="0082540F">
                <w:rPr>
                  <w:rFonts w:ascii="Arial" w:eastAsia="Times New Roman" w:hAnsi="Arial" w:cs="Arial"/>
                  <w:color w:val="000000"/>
                  <w:sz w:val="20"/>
                  <w:szCs w:val="20"/>
                </w:rPr>
                <w:fldChar w:fldCharType="end"/>
              </w:r>
            </w:del>
            <w:r w:rsidR="00CD23CE" w:rsidRPr="00CD23CE">
              <w:rPr>
                <w:rFonts w:ascii="Arial" w:eastAsia="Times New Roman" w:hAnsi="Arial" w:cs="Arial"/>
                <w:color w:val="000000"/>
                <w:sz w:val="20"/>
                <w:szCs w:val="20"/>
              </w:rPr>
              <w:t xml:space="preserve">  </w:t>
            </w:r>
          </w:p>
        </w:tc>
        <w:tc>
          <w:tcPr>
            <w:tcW w:w="1350" w:type="dxa"/>
            <w:tcBorders>
              <w:top w:val="nil"/>
              <w:left w:val="nil"/>
              <w:bottom w:val="single" w:sz="4" w:space="0" w:color="auto"/>
              <w:right w:val="nil"/>
            </w:tcBorders>
          </w:tcPr>
          <w:p w14:paraId="4FA850C1"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bl>
    <w:p w14:paraId="2B205FD2" w14:textId="77777777" w:rsidR="00730432" w:rsidRDefault="00730432" w:rsidP="0044638F"/>
    <w:p w14:paraId="1408D881" w14:textId="77777777" w:rsidR="005E066D" w:rsidRPr="00903978" w:rsidRDefault="005E066D" w:rsidP="005E066D">
      <w:pPr>
        <w:rPr>
          <w:lang w:val="nl-NL"/>
        </w:rPr>
      </w:pPr>
      <w:r w:rsidRPr="00903978">
        <w:rPr>
          <w:lang w:val="nl-NL"/>
        </w:rPr>
        <w:t xml:space="preserve">Ook in alle attribuutsoorten en relatiesoorten van ENKELVOUDIG INFORMATIEOBJECT (v/h ENKELVOUDIG DOCUMENT) </w:t>
      </w:r>
      <w:r>
        <w:rPr>
          <w:lang w:val="nl-NL"/>
        </w:rPr>
        <w:t xml:space="preserve">hebben we </w:t>
      </w:r>
      <w:r w:rsidRPr="00903978">
        <w:rPr>
          <w:lang w:val="nl-NL"/>
        </w:rPr>
        <w:t xml:space="preserve">de term ‘document’ </w:t>
      </w:r>
      <w:r>
        <w:rPr>
          <w:lang w:val="nl-NL"/>
        </w:rPr>
        <w:t xml:space="preserve">verwijderd en soms </w:t>
      </w:r>
      <w:r w:rsidRPr="00903978">
        <w:rPr>
          <w:lang w:val="nl-NL"/>
        </w:rPr>
        <w:t>vervangen  door ‘informatieobject’. Dit werken we in dit document niet uit (tenzij we de attribuutsoort om andere redenen vermelden), wel in het RGBZ zelf.</w:t>
      </w:r>
    </w:p>
    <w:p w14:paraId="32667ED7" w14:textId="77777777" w:rsidR="005D189E" w:rsidRDefault="005D189E" w:rsidP="005D189E">
      <w:pPr>
        <w:pStyle w:val="Kop3"/>
      </w:pPr>
      <w:bookmarkStart w:id="657" w:name="_Toc517094689"/>
      <w:r>
        <w:t>Formaat</w:t>
      </w:r>
      <w:r w:rsidR="002627FD">
        <w:t xml:space="preserve"> en bestandsnaam</w:t>
      </w:r>
      <w:bookmarkEnd w:id="657"/>
    </w:p>
    <w:p w14:paraId="211CDDDE" w14:textId="77777777" w:rsidR="005D189E" w:rsidRPr="00DD0F4F" w:rsidRDefault="005D189E" w:rsidP="0044638F">
      <w:pPr>
        <w:rPr>
          <w:noProof/>
          <w:lang w:val="nl-NL"/>
        </w:rPr>
      </w:pPr>
      <w:r w:rsidRPr="00DD0F4F">
        <w:rPr>
          <w:noProof/>
          <w:lang w:val="nl-NL"/>
        </w:rPr>
        <w:t>Uit de Baseline Informatiehuishouding wordt duidelijk dat al tijdens de beha</w:t>
      </w:r>
      <w:r w:rsidR="00D73EFE" w:rsidRPr="00DD0F4F">
        <w:rPr>
          <w:noProof/>
          <w:lang w:val="nl-NL"/>
        </w:rPr>
        <w:t>ndeling van een zaak informatie</w:t>
      </w:r>
      <w:r w:rsidRPr="00DD0F4F">
        <w:rPr>
          <w:noProof/>
          <w:lang w:val="nl-NL"/>
        </w:rPr>
        <w:t xml:space="preserve">objecten (v/h documenten) duurzaam bewaard (niet wijzigbaar) moeten worden. Het duurzaam bewaarbaar maken van een </w:t>
      </w:r>
      <w:r w:rsidR="00D73EFE" w:rsidRPr="00DD0F4F">
        <w:rPr>
          <w:noProof/>
          <w:lang w:val="nl-NL"/>
        </w:rPr>
        <w:t>informatie</w:t>
      </w:r>
      <w:r w:rsidRPr="00DD0F4F">
        <w:rPr>
          <w:noProof/>
          <w:lang w:val="nl-NL"/>
        </w:rPr>
        <w:t xml:space="preserve">object is een actie die door de gebruiker en/of de applicatie uitgevoerd wordt. Daarbij kan het </w:t>
      </w:r>
      <w:r w:rsidR="00CC750B" w:rsidRPr="00DD0F4F">
        <w:rPr>
          <w:noProof/>
          <w:lang w:val="nl-NL"/>
        </w:rPr>
        <w:t>(</w:t>
      </w:r>
      <w:r w:rsidRPr="00DD0F4F">
        <w:rPr>
          <w:noProof/>
          <w:lang w:val="nl-NL"/>
        </w:rPr>
        <w:t>bestands</w:t>
      </w:r>
      <w:r w:rsidR="00CC750B" w:rsidRPr="00DD0F4F">
        <w:rPr>
          <w:noProof/>
          <w:lang w:val="nl-NL"/>
        </w:rPr>
        <w:t>)</w:t>
      </w:r>
      <w:r w:rsidRPr="00DD0F4F">
        <w:rPr>
          <w:noProof/>
          <w:lang w:val="nl-NL"/>
        </w:rPr>
        <w:t>formaat wijzigen (bijvoorbeeld een MS-Word-document dat omgezet wordt naar pdf/A)</w:t>
      </w:r>
      <w:r w:rsidR="002627FD" w:rsidRPr="00DD0F4F">
        <w:rPr>
          <w:noProof/>
          <w:lang w:val="nl-NL"/>
        </w:rPr>
        <w:t xml:space="preserve"> waarmee tegelijkertijd de bestandsnaam kan wijzigen (als de </w:t>
      </w:r>
      <w:r w:rsidR="00CB6254">
        <w:rPr>
          <w:noProof/>
          <w:lang w:val="nl-NL"/>
        </w:rPr>
        <w:t>bestandsnaam-extensie</w:t>
      </w:r>
      <w:r w:rsidR="002627FD" w:rsidRPr="00DD0F4F">
        <w:rPr>
          <w:noProof/>
          <w:lang w:val="nl-NL"/>
        </w:rPr>
        <w:t xml:space="preserve"> daarvan deel uit maakt)</w:t>
      </w:r>
      <w:r w:rsidRPr="00DD0F4F">
        <w:rPr>
          <w:noProof/>
          <w:lang w:val="nl-NL"/>
        </w:rPr>
        <w:t xml:space="preserve">. Omdat </w:t>
      </w:r>
      <w:r w:rsidR="002627FD" w:rsidRPr="00DD0F4F">
        <w:rPr>
          <w:noProof/>
          <w:lang w:val="nl-NL"/>
        </w:rPr>
        <w:t>he</w:t>
      </w:r>
      <w:r w:rsidRPr="00DD0F4F">
        <w:rPr>
          <w:noProof/>
          <w:lang w:val="nl-NL"/>
        </w:rPr>
        <w:t xml:space="preserve">t bestandsformaat </w:t>
      </w:r>
      <w:r w:rsidR="002627FD" w:rsidRPr="00DD0F4F">
        <w:rPr>
          <w:noProof/>
          <w:lang w:val="nl-NL"/>
        </w:rPr>
        <w:t xml:space="preserve">en de bestandsnaam </w:t>
      </w:r>
      <w:r w:rsidRPr="00DD0F4F">
        <w:rPr>
          <w:noProof/>
          <w:lang w:val="nl-NL"/>
        </w:rPr>
        <w:t xml:space="preserve">nauw gerelateerd </w:t>
      </w:r>
      <w:r w:rsidR="002627FD" w:rsidRPr="00DD0F4F">
        <w:rPr>
          <w:noProof/>
          <w:lang w:val="nl-NL"/>
        </w:rPr>
        <w:t>zijn</w:t>
      </w:r>
      <w:r w:rsidRPr="00DD0F4F">
        <w:rPr>
          <w:noProof/>
          <w:lang w:val="nl-NL"/>
        </w:rPr>
        <w:t xml:space="preserve"> aan de inhou</w:t>
      </w:r>
      <w:r w:rsidR="00D73EFE" w:rsidRPr="00DD0F4F">
        <w:rPr>
          <w:noProof/>
          <w:lang w:val="nl-NL"/>
        </w:rPr>
        <w:t>d van het informatie</w:t>
      </w:r>
      <w:r w:rsidRPr="00DD0F4F">
        <w:rPr>
          <w:noProof/>
          <w:lang w:val="nl-NL"/>
        </w:rPr>
        <w:t>object</w:t>
      </w:r>
      <w:r w:rsidR="002627FD" w:rsidRPr="00DD0F4F">
        <w:rPr>
          <w:noProof/>
          <w:lang w:val="nl-NL"/>
        </w:rPr>
        <w:t>,</w:t>
      </w:r>
      <w:r w:rsidRPr="00DD0F4F">
        <w:rPr>
          <w:noProof/>
          <w:lang w:val="nl-NL"/>
        </w:rPr>
        <w:t xml:space="preserve"> is het van belang te weten wanneer inhoud</w:t>
      </w:r>
      <w:r w:rsidR="002627FD" w:rsidRPr="00DD0F4F">
        <w:rPr>
          <w:noProof/>
          <w:lang w:val="nl-NL"/>
        </w:rPr>
        <w:t>,</w:t>
      </w:r>
      <w:r w:rsidRPr="00DD0F4F">
        <w:rPr>
          <w:noProof/>
          <w:lang w:val="nl-NL"/>
        </w:rPr>
        <w:t xml:space="preserve"> formaat </w:t>
      </w:r>
      <w:r w:rsidR="002627FD" w:rsidRPr="00DD0F4F">
        <w:rPr>
          <w:noProof/>
          <w:lang w:val="nl-NL"/>
        </w:rPr>
        <w:t xml:space="preserve">en bestandsnaam </w:t>
      </w:r>
      <w:r w:rsidRPr="00DD0F4F">
        <w:rPr>
          <w:noProof/>
          <w:lang w:val="nl-NL"/>
        </w:rPr>
        <w:t>gewijz</w:t>
      </w:r>
      <w:r w:rsidR="006E58FE" w:rsidRPr="00DD0F4F">
        <w:rPr>
          <w:noProof/>
          <w:lang w:val="nl-NL"/>
        </w:rPr>
        <w:t>i</w:t>
      </w:r>
      <w:r w:rsidRPr="00DD0F4F">
        <w:rPr>
          <w:noProof/>
          <w:lang w:val="nl-NL"/>
        </w:rPr>
        <w:t>gd zijn. Vandaar dat we materiele historie aan Formaat</w:t>
      </w:r>
      <w:r w:rsidR="002627FD" w:rsidRPr="00DD0F4F">
        <w:rPr>
          <w:noProof/>
          <w:lang w:val="nl-NL"/>
        </w:rPr>
        <w:t xml:space="preserve"> en Bestandsnaam</w:t>
      </w:r>
      <w:r w:rsidRPr="00DD0F4F">
        <w:rPr>
          <w:noProof/>
          <w:lang w:val="nl-NL"/>
        </w:rPr>
        <w:t xml:space="preserve"> hebben toegevoegd.</w:t>
      </w:r>
      <w:r w:rsidR="00331ABA">
        <w:rPr>
          <w:noProof/>
          <w:lang w:val="nl-NL"/>
        </w:rPr>
        <w:t xml:space="preserve"> </w:t>
      </w:r>
      <w:r w:rsidR="00331ABA">
        <w:rPr>
          <w:noProof/>
          <w:lang w:val="nl-NL"/>
        </w:rPr>
        <w:br/>
        <w:t xml:space="preserve">Het Toepassingsprofiel </w:t>
      </w:r>
      <w:r w:rsidR="00331ABA">
        <w:rPr>
          <w:lang w:val="nl-NL"/>
        </w:rPr>
        <w:t>Metadatering Lokale Overheden onderscheidt de bestandsnaan in twee elementen: de eigenlijke naam en de extensie. Om die reden hebben we de van de Bestandsnaam een groepattribuutsoort gemaakt, bestaande uit twee attribuutsoorten.</w:t>
      </w:r>
    </w:p>
    <w:p w14:paraId="6B78465E" w14:textId="77777777" w:rsidR="002627FD" w:rsidRPr="002627FD" w:rsidRDefault="00DA5D93" w:rsidP="002627FD">
      <w:pPr>
        <w:pStyle w:val="Kop41"/>
        <w:rPr>
          <w:rFonts w:eastAsia="Times New Roman"/>
          <w:shd w:val="clear" w:color="auto" w:fill="auto"/>
          <w:lang w:val="nl-NL"/>
        </w:rPr>
      </w:pPr>
      <w:r>
        <w:rPr>
          <w:b w:val="0"/>
          <w:bCs w:val="0"/>
          <w:color w:val="auto"/>
          <w:sz w:val="20"/>
          <w:szCs w:val="20"/>
          <w:shd w:val="clear" w:color="auto" w:fill="auto"/>
        </w:rPr>
        <w:fldChar w:fldCharType="begin" w:fldLock="1"/>
      </w:r>
      <w:r w:rsidR="002627FD">
        <w:rPr>
          <w:b w:val="0"/>
          <w:bCs w:val="0"/>
          <w:color w:val="auto"/>
          <w:sz w:val="20"/>
          <w:szCs w:val="20"/>
          <w:shd w:val="clear" w:color="auto" w:fill="auto"/>
        </w:rPr>
        <w:instrText xml:space="preserve">MERGEFIELD </w:instrText>
      </w:r>
      <w:r w:rsidR="002627FD">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2627FD">
        <w:rPr>
          <w:rFonts w:eastAsia="Times New Roman"/>
          <w:shd w:val="clear" w:color="auto" w:fill="auto"/>
          <w:lang w:val="nl-NL"/>
        </w:rPr>
        <w:t>«Attribuutsoort»</w:t>
      </w:r>
      <w:r>
        <w:rPr>
          <w:b w:val="0"/>
          <w:bCs w:val="0"/>
          <w:color w:val="auto"/>
          <w:sz w:val="20"/>
          <w:szCs w:val="20"/>
          <w:shd w:val="clear" w:color="auto" w:fill="auto"/>
        </w:rPr>
        <w:fldChar w:fldCharType="end"/>
      </w:r>
      <w:r w:rsidR="002627FD">
        <w:rPr>
          <w:rFonts w:eastAsia="Times New Roman"/>
          <w:shd w:val="clear" w:color="auto" w:fill="auto"/>
          <w:lang w:val="nl-NL"/>
        </w:rPr>
        <w:t xml:space="preserve"> </w:t>
      </w:r>
      <w:r>
        <w:rPr>
          <w:rFonts w:eastAsia="Times New Roman"/>
          <w:shd w:val="clear" w:color="auto" w:fill="auto"/>
          <w:lang w:val="nl-NL"/>
        </w:rPr>
        <w:fldChar w:fldCharType="begin" w:fldLock="1"/>
      </w:r>
      <w:r w:rsidR="002627FD">
        <w:rPr>
          <w:rFonts w:eastAsia="Times New Roman"/>
          <w:shd w:val="clear" w:color="auto" w:fill="auto"/>
          <w:lang w:val="nl-NL"/>
        </w:rPr>
        <w:instrText>MERGEFIELD Att.Name</w:instrText>
      </w:r>
      <w:r>
        <w:rPr>
          <w:rFonts w:eastAsia="Times New Roman"/>
          <w:shd w:val="clear" w:color="auto" w:fill="auto"/>
          <w:lang w:val="nl-NL"/>
        </w:rPr>
        <w:fldChar w:fldCharType="separate"/>
      </w:r>
      <w:r w:rsidR="002627FD">
        <w:rPr>
          <w:rFonts w:eastAsia="Times New Roman"/>
          <w:shd w:val="clear" w:color="auto" w:fill="auto"/>
          <w:lang w:val="nl-NL"/>
        </w:rPr>
        <w:t>Formaat</w:t>
      </w:r>
      <w:r>
        <w:rPr>
          <w:rFonts w:eastAsia="Times New Roman"/>
          <w:shd w:val="clear" w:color="auto" w:fill="auto"/>
          <w:lang w:val="nl-NL"/>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3686"/>
        <w:gridCol w:w="5674"/>
      </w:tblGrid>
      <w:tr w:rsidR="005D189E" w:rsidRPr="005D189E" w14:paraId="76A56F6B" w14:textId="77777777" w:rsidTr="002627FD">
        <w:trPr>
          <w:trHeight w:val="230"/>
        </w:trPr>
        <w:tc>
          <w:tcPr>
            <w:tcW w:w="3686" w:type="dxa"/>
            <w:tcBorders>
              <w:top w:val="single" w:sz="4" w:space="0" w:color="auto"/>
              <w:left w:val="nil"/>
              <w:bottom w:val="nil"/>
              <w:right w:val="nil"/>
            </w:tcBorders>
          </w:tcPr>
          <w:p w14:paraId="00307140"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Naam attribuutsoort</w:t>
            </w:r>
          </w:p>
        </w:tc>
        <w:tc>
          <w:tcPr>
            <w:tcW w:w="5674" w:type="dxa"/>
            <w:tcBorders>
              <w:top w:val="single" w:sz="4" w:space="0" w:color="auto"/>
              <w:left w:val="nil"/>
              <w:bottom w:val="nil"/>
              <w:right w:val="nil"/>
            </w:tcBorders>
          </w:tcPr>
          <w:p w14:paraId="5D754358" w14:textId="77777777" w:rsidR="005D189E" w:rsidRPr="005D189E" w:rsidRDefault="00DA5D93"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hAnsi="Arial" w:cs="Arial"/>
                <w:sz w:val="20"/>
                <w:szCs w:val="20"/>
                <w:lang w:val="en-AU"/>
              </w:rPr>
              <w:fldChar w:fldCharType="begin" w:fldLock="1"/>
            </w:r>
            <w:r w:rsidR="005D189E" w:rsidRPr="005D189E">
              <w:rPr>
                <w:rFonts w:ascii="Arial" w:hAnsi="Arial" w:cs="Arial"/>
                <w:sz w:val="20"/>
                <w:szCs w:val="20"/>
                <w:lang w:val="en-AU"/>
              </w:rPr>
              <w:instrText xml:space="preserve">MERGEFIELD </w:instrText>
            </w:r>
            <w:r w:rsidR="005D189E" w:rsidRPr="005D189E">
              <w:rPr>
                <w:rFonts w:ascii="Arial" w:eastAsia="Times New Roman" w:hAnsi="Arial" w:cs="Arial"/>
                <w:color w:val="000000"/>
                <w:sz w:val="20"/>
                <w:szCs w:val="20"/>
              </w:rPr>
              <w:instrText>Att.Name</w:instrText>
            </w:r>
            <w:r w:rsidRPr="005D189E">
              <w:rPr>
                <w:rFonts w:ascii="Arial" w:hAnsi="Arial" w:cs="Arial"/>
                <w:sz w:val="20"/>
                <w:szCs w:val="20"/>
                <w:lang w:val="en-AU"/>
              </w:rPr>
              <w:fldChar w:fldCharType="separate"/>
            </w:r>
            <w:del w:id="658" w:author="Arjan" w:date="2012-11-14T16:12:00Z">
              <w:r w:rsidR="005D189E" w:rsidRPr="005D189E" w:rsidDel="005D189E">
                <w:rPr>
                  <w:rFonts w:ascii="Arial" w:eastAsia="Times New Roman" w:hAnsi="Arial" w:cs="Arial"/>
                  <w:color w:val="000000"/>
                  <w:sz w:val="20"/>
                  <w:szCs w:val="20"/>
                </w:rPr>
                <w:delText>Documentf</w:delText>
              </w:r>
            </w:del>
            <w:ins w:id="659" w:author="Arjan" w:date="2012-11-14T16:12:00Z">
              <w:r w:rsidR="005D189E">
                <w:rPr>
                  <w:rFonts w:ascii="Arial" w:eastAsia="Times New Roman" w:hAnsi="Arial" w:cs="Arial"/>
                  <w:color w:val="000000"/>
                  <w:sz w:val="20"/>
                  <w:szCs w:val="20"/>
                </w:rPr>
                <w:t>F</w:t>
              </w:r>
            </w:ins>
            <w:r w:rsidR="005D189E" w:rsidRPr="005D189E">
              <w:rPr>
                <w:rFonts w:ascii="Arial" w:eastAsia="Times New Roman" w:hAnsi="Arial" w:cs="Arial"/>
                <w:color w:val="000000"/>
                <w:sz w:val="20"/>
                <w:szCs w:val="20"/>
              </w:rPr>
              <w:t>ormaat</w:t>
            </w:r>
            <w:r w:rsidRPr="005D189E">
              <w:rPr>
                <w:rFonts w:ascii="Arial" w:hAnsi="Arial" w:cs="Arial"/>
                <w:sz w:val="20"/>
                <w:szCs w:val="20"/>
                <w:lang w:val="en-AU"/>
              </w:rPr>
              <w:fldChar w:fldCharType="end"/>
            </w:r>
          </w:p>
        </w:tc>
      </w:tr>
      <w:tr w:rsidR="005D189E" w:rsidRPr="005D189E" w14:paraId="119A3A10" w14:textId="77777777" w:rsidTr="002627FD">
        <w:tc>
          <w:tcPr>
            <w:tcW w:w="3686" w:type="dxa"/>
            <w:tcBorders>
              <w:top w:val="nil"/>
              <w:left w:val="nil"/>
              <w:bottom w:val="nil"/>
              <w:right w:val="nil"/>
            </w:tcBorders>
          </w:tcPr>
          <w:p w14:paraId="43B04C0A" w14:textId="77777777"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14:paraId="5D61F253"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AE1A91" w14:paraId="744E0FFB" w14:textId="77777777" w:rsidTr="002627FD">
        <w:tc>
          <w:tcPr>
            <w:tcW w:w="3686" w:type="dxa"/>
            <w:tcBorders>
              <w:top w:val="nil"/>
              <w:left w:val="nil"/>
              <w:bottom w:val="nil"/>
              <w:right w:val="nil"/>
            </w:tcBorders>
          </w:tcPr>
          <w:p w14:paraId="64B23E78"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Herkomst attribuutsoort</w:t>
            </w:r>
          </w:p>
        </w:tc>
        <w:tc>
          <w:tcPr>
            <w:tcW w:w="5674" w:type="dxa"/>
            <w:tcBorders>
              <w:top w:val="nil"/>
              <w:left w:val="nil"/>
              <w:bottom w:val="nil"/>
              <w:right w:val="nil"/>
            </w:tcBorders>
          </w:tcPr>
          <w:p w14:paraId="25136673" w14:textId="77777777" w:rsidR="005D189E" w:rsidRPr="00DD0F4F" w:rsidRDefault="005D189E" w:rsidP="005D189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5D189E" w:rsidRPr="00AE1A91" w14:paraId="0AA748A4" w14:textId="77777777" w:rsidTr="002627FD">
        <w:tc>
          <w:tcPr>
            <w:tcW w:w="3686" w:type="dxa"/>
            <w:tcBorders>
              <w:top w:val="nil"/>
              <w:left w:val="nil"/>
              <w:bottom w:val="nil"/>
              <w:right w:val="nil"/>
            </w:tcBorders>
          </w:tcPr>
          <w:p w14:paraId="71C817F3" w14:textId="77777777" w:rsidR="005D189E" w:rsidRPr="00DD0F4F" w:rsidRDefault="005D189E" w:rsidP="005D189E">
            <w:pPr>
              <w:autoSpaceDE w:val="0"/>
              <w:autoSpaceDN w:val="0"/>
              <w:adjustRightInd w:val="0"/>
              <w:spacing w:after="0" w:line="240" w:lineRule="auto"/>
              <w:rPr>
                <w:rFonts w:ascii="Arial" w:eastAsia="Times New Roman" w:hAnsi="Arial" w:cs="Arial"/>
                <w:b/>
                <w:bCs/>
                <w:color w:val="000000"/>
                <w:sz w:val="20"/>
                <w:szCs w:val="20"/>
                <w:lang w:val="nl-NL"/>
              </w:rPr>
            </w:pPr>
          </w:p>
        </w:tc>
        <w:tc>
          <w:tcPr>
            <w:tcW w:w="5674" w:type="dxa"/>
            <w:tcBorders>
              <w:top w:val="nil"/>
              <w:left w:val="nil"/>
              <w:bottom w:val="nil"/>
              <w:right w:val="nil"/>
            </w:tcBorders>
          </w:tcPr>
          <w:p w14:paraId="244BCA94" w14:textId="77777777" w:rsidR="005D189E" w:rsidRPr="00DD0F4F" w:rsidRDefault="005D189E" w:rsidP="005D189E">
            <w:pPr>
              <w:autoSpaceDE w:val="0"/>
              <w:autoSpaceDN w:val="0"/>
              <w:adjustRightInd w:val="0"/>
              <w:spacing w:after="0" w:line="240" w:lineRule="auto"/>
              <w:rPr>
                <w:rFonts w:ascii="Arial" w:eastAsia="Times New Roman" w:hAnsi="Arial" w:cs="Arial"/>
                <w:color w:val="000000"/>
                <w:sz w:val="20"/>
                <w:szCs w:val="20"/>
                <w:lang w:val="nl-NL"/>
              </w:rPr>
            </w:pPr>
          </w:p>
        </w:tc>
      </w:tr>
      <w:tr w:rsidR="005D189E" w:rsidRPr="005D189E" w14:paraId="798A8A68" w14:textId="77777777" w:rsidTr="002627FD">
        <w:tc>
          <w:tcPr>
            <w:tcW w:w="3686" w:type="dxa"/>
            <w:tcBorders>
              <w:top w:val="nil"/>
              <w:left w:val="nil"/>
              <w:bottom w:val="nil"/>
              <w:right w:val="nil"/>
            </w:tcBorders>
          </w:tcPr>
          <w:p w14:paraId="4E9A69E2"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Code attribuutsoort</w:t>
            </w:r>
          </w:p>
        </w:tc>
        <w:tc>
          <w:tcPr>
            <w:tcW w:w="5674" w:type="dxa"/>
            <w:tcBorders>
              <w:top w:val="nil"/>
              <w:left w:val="nil"/>
              <w:bottom w:val="nil"/>
              <w:right w:val="nil"/>
            </w:tcBorders>
          </w:tcPr>
          <w:p w14:paraId="14DCE6AF"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14:paraId="11D9E44C" w14:textId="77777777" w:rsidTr="002627FD">
        <w:tc>
          <w:tcPr>
            <w:tcW w:w="3686" w:type="dxa"/>
            <w:tcBorders>
              <w:top w:val="nil"/>
              <w:left w:val="nil"/>
              <w:bottom w:val="nil"/>
              <w:right w:val="nil"/>
            </w:tcBorders>
          </w:tcPr>
          <w:p w14:paraId="52ECB8E2" w14:textId="77777777"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14:paraId="5E7D8EBD"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14:paraId="6E53538C" w14:textId="77777777" w:rsidTr="002627FD">
        <w:tc>
          <w:tcPr>
            <w:tcW w:w="3686" w:type="dxa"/>
            <w:tcBorders>
              <w:top w:val="nil"/>
              <w:left w:val="nil"/>
              <w:bottom w:val="nil"/>
              <w:right w:val="nil"/>
            </w:tcBorders>
          </w:tcPr>
          <w:p w14:paraId="6F17DFD8"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XML-tag attribuutsoort</w:t>
            </w:r>
          </w:p>
        </w:tc>
        <w:tc>
          <w:tcPr>
            <w:tcW w:w="5674" w:type="dxa"/>
            <w:tcBorders>
              <w:top w:val="nil"/>
              <w:left w:val="nil"/>
              <w:bottom w:val="nil"/>
              <w:right w:val="nil"/>
            </w:tcBorders>
          </w:tcPr>
          <w:p w14:paraId="01F35011" w14:textId="77777777" w:rsidR="005D189E" w:rsidRPr="005D189E" w:rsidRDefault="00DA5D93"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hAnsi="Arial" w:cs="Arial"/>
                <w:sz w:val="20"/>
                <w:szCs w:val="20"/>
                <w:lang w:val="en-AU"/>
              </w:rPr>
              <w:fldChar w:fldCharType="begin" w:fldLock="1"/>
            </w:r>
            <w:r w:rsidR="005D189E" w:rsidRPr="005D189E">
              <w:rPr>
                <w:rFonts w:ascii="Arial" w:hAnsi="Arial" w:cs="Arial"/>
                <w:sz w:val="20"/>
                <w:szCs w:val="20"/>
                <w:lang w:val="en-AU"/>
              </w:rPr>
              <w:instrText xml:space="preserve">MERGEFIELD </w:instrText>
            </w:r>
            <w:r w:rsidR="005D189E" w:rsidRPr="005D189E">
              <w:rPr>
                <w:rFonts w:ascii="Arial" w:eastAsia="Times New Roman" w:hAnsi="Arial" w:cs="Arial"/>
                <w:color w:val="000000"/>
                <w:sz w:val="20"/>
                <w:szCs w:val="20"/>
              </w:rPr>
              <w:instrText>Att.Alias</w:instrText>
            </w:r>
            <w:r w:rsidRPr="005D189E">
              <w:rPr>
                <w:rFonts w:ascii="Arial" w:hAnsi="Arial" w:cs="Arial"/>
                <w:sz w:val="20"/>
                <w:szCs w:val="20"/>
                <w:lang w:val="en-AU"/>
              </w:rPr>
              <w:fldChar w:fldCharType="separate"/>
            </w:r>
            <w:r w:rsidR="005D189E" w:rsidRPr="005D189E">
              <w:rPr>
                <w:rFonts w:ascii="Arial" w:eastAsia="Times New Roman" w:hAnsi="Arial" w:cs="Arial"/>
                <w:color w:val="000000"/>
                <w:sz w:val="20"/>
                <w:szCs w:val="20"/>
              </w:rPr>
              <w:t>formaat</w:t>
            </w:r>
            <w:r w:rsidRPr="005D189E">
              <w:rPr>
                <w:rFonts w:ascii="Arial" w:hAnsi="Arial" w:cs="Arial"/>
                <w:sz w:val="20"/>
                <w:szCs w:val="20"/>
                <w:lang w:val="en-AU"/>
              </w:rPr>
              <w:fldChar w:fldCharType="end"/>
            </w:r>
          </w:p>
        </w:tc>
      </w:tr>
      <w:tr w:rsidR="005D189E" w:rsidRPr="005D189E" w14:paraId="3DA2E493" w14:textId="77777777" w:rsidTr="002627FD">
        <w:tc>
          <w:tcPr>
            <w:tcW w:w="3686" w:type="dxa"/>
            <w:tcBorders>
              <w:top w:val="nil"/>
              <w:left w:val="nil"/>
              <w:bottom w:val="nil"/>
              <w:right w:val="nil"/>
            </w:tcBorders>
          </w:tcPr>
          <w:p w14:paraId="0DB9049F" w14:textId="77777777"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14:paraId="0DF2FB64"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AE1A91" w14:paraId="122AA53D" w14:textId="77777777" w:rsidTr="002627FD">
        <w:tc>
          <w:tcPr>
            <w:tcW w:w="3686" w:type="dxa"/>
            <w:tcBorders>
              <w:top w:val="nil"/>
              <w:left w:val="nil"/>
              <w:bottom w:val="nil"/>
              <w:right w:val="nil"/>
            </w:tcBorders>
          </w:tcPr>
          <w:p w14:paraId="2D27AC8D"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Definitie attribuutsoort</w:t>
            </w:r>
          </w:p>
        </w:tc>
        <w:tc>
          <w:tcPr>
            <w:tcW w:w="5674" w:type="dxa"/>
            <w:tcBorders>
              <w:top w:val="nil"/>
              <w:left w:val="nil"/>
              <w:bottom w:val="nil"/>
              <w:right w:val="nil"/>
            </w:tcBorders>
          </w:tcPr>
          <w:p w14:paraId="66136C32" w14:textId="77777777" w:rsidR="005D189E" w:rsidRPr="00DD0F4F" w:rsidRDefault="00DA5D93" w:rsidP="000C2932">
            <w:pPr>
              <w:autoSpaceDE w:val="0"/>
              <w:autoSpaceDN w:val="0"/>
              <w:adjustRightInd w:val="0"/>
              <w:spacing w:after="0" w:line="240" w:lineRule="auto"/>
              <w:rPr>
                <w:rFonts w:ascii="Arial" w:eastAsia="Times New Roman" w:hAnsi="Arial" w:cs="Arial"/>
                <w:color w:val="000000"/>
                <w:sz w:val="20"/>
                <w:szCs w:val="20"/>
                <w:lang w:val="nl-NL"/>
              </w:rPr>
            </w:pPr>
            <w:r w:rsidRPr="005D189E">
              <w:rPr>
                <w:rFonts w:ascii="Arial" w:hAnsi="Arial" w:cs="Arial"/>
                <w:sz w:val="20"/>
                <w:szCs w:val="20"/>
                <w:lang w:val="en-AU"/>
              </w:rPr>
              <w:fldChar w:fldCharType="begin" w:fldLock="1"/>
            </w:r>
            <w:r w:rsidR="005D189E" w:rsidRPr="00DD0F4F">
              <w:rPr>
                <w:rFonts w:ascii="Arial" w:hAnsi="Arial" w:cs="Arial"/>
                <w:sz w:val="20"/>
                <w:szCs w:val="20"/>
                <w:lang w:val="nl-NL"/>
              </w:rPr>
              <w:instrText xml:space="preserve">MERGEFIELD </w:instrText>
            </w:r>
            <w:r w:rsidR="005D189E" w:rsidRPr="00DD0F4F">
              <w:rPr>
                <w:rFonts w:ascii="Arial" w:eastAsia="Times New Roman" w:hAnsi="Arial" w:cs="Arial"/>
                <w:color w:val="000000"/>
                <w:sz w:val="20"/>
                <w:szCs w:val="20"/>
                <w:lang w:val="nl-NL"/>
              </w:rPr>
              <w:instrText>Att.Notes</w:instrText>
            </w:r>
            <w:r w:rsidRPr="005D189E">
              <w:rPr>
                <w:rFonts w:ascii="Arial" w:hAnsi="Arial" w:cs="Arial"/>
                <w:sz w:val="20"/>
                <w:szCs w:val="20"/>
                <w:lang w:val="en-AU"/>
              </w:rPr>
              <w:fldChar w:fldCharType="end"/>
            </w:r>
            <w:r w:rsidR="005D189E" w:rsidRPr="00DD0F4F">
              <w:rPr>
                <w:rFonts w:ascii="Arial" w:eastAsia="Times New Roman" w:hAnsi="Arial" w:cs="Arial"/>
                <w:color w:val="610E6A"/>
                <w:sz w:val="20"/>
                <w:szCs w:val="20"/>
                <w:lang w:val="nl-NL"/>
              </w:rPr>
              <w:t xml:space="preserve">De </w:t>
            </w:r>
            <w:del w:id="660" w:author="Arjan" w:date="2013-07-02T11:48:00Z">
              <w:r w:rsidR="005D189E" w:rsidRPr="00DD0F4F" w:rsidDel="000C2932">
                <w:rPr>
                  <w:rFonts w:ascii="Arial" w:eastAsia="Times New Roman" w:hAnsi="Arial" w:cs="Arial"/>
                  <w:color w:val="610E6A"/>
                  <w:sz w:val="20"/>
                  <w:szCs w:val="20"/>
                  <w:lang w:val="nl-NL"/>
                </w:rPr>
                <w:delText xml:space="preserve">digitale manifestatie van </w:delText>
              </w:r>
            </w:del>
            <w:ins w:id="661" w:author="Arjan" w:date="2013-07-02T11:48:00Z">
              <w:r w:rsidR="000C2932" w:rsidRPr="00DD0F4F">
                <w:rPr>
                  <w:rFonts w:ascii="Arial" w:eastAsia="Times New Roman" w:hAnsi="Arial" w:cs="Arial"/>
                  <w:color w:val="610E6A"/>
                  <w:sz w:val="20"/>
                  <w:szCs w:val="20"/>
                  <w:lang w:val="nl-NL"/>
                </w:rPr>
                <w:t xml:space="preserve">code </w:t>
              </w:r>
            </w:ins>
            <w:ins w:id="662" w:author="Arjan" w:date="2013-07-02T11:49:00Z">
              <w:r w:rsidR="000C2932" w:rsidRPr="00DD0F4F">
                <w:rPr>
                  <w:rFonts w:ascii="Arial" w:eastAsia="Times New Roman" w:hAnsi="Arial" w:cs="Arial"/>
                  <w:color w:val="610E6A"/>
                  <w:sz w:val="20"/>
                  <w:szCs w:val="20"/>
                  <w:lang w:val="nl-NL"/>
                </w:rPr>
                <w:t xml:space="preserve">voor de wijze waarop </w:t>
              </w:r>
            </w:ins>
            <w:ins w:id="663" w:author="Arjan" w:date="2013-07-02T11:51:00Z">
              <w:r w:rsidR="000C2932" w:rsidRPr="00DD0F4F">
                <w:rPr>
                  <w:rFonts w:ascii="Arial" w:eastAsia="Times New Roman" w:hAnsi="Arial" w:cs="Arial"/>
                  <w:color w:val="610E6A"/>
                  <w:sz w:val="20"/>
                  <w:szCs w:val="20"/>
                  <w:lang w:val="nl-NL"/>
                </w:rPr>
                <w:t xml:space="preserve">de inhoud van </w:t>
              </w:r>
            </w:ins>
            <w:r w:rsidR="005D189E" w:rsidRPr="00DD0F4F">
              <w:rPr>
                <w:rFonts w:ascii="Arial" w:eastAsia="Times New Roman" w:hAnsi="Arial" w:cs="Arial"/>
                <w:color w:val="610E6A"/>
                <w:sz w:val="20"/>
                <w:szCs w:val="20"/>
                <w:lang w:val="nl-NL"/>
              </w:rPr>
              <w:t xml:space="preserve">het ENKELVOUDIG </w:t>
            </w:r>
            <w:del w:id="664" w:author="Arjan" w:date="2012-11-14T16:13:00Z">
              <w:r w:rsidR="005D189E" w:rsidRPr="00DD0F4F" w:rsidDel="005D189E">
                <w:rPr>
                  <w:rFonts w:ascii="Arial" w:eastAsia="Times New Roman" w:hAnsi="Arial" w:cs="Arial"/>
                  <w:color w:val="610E6A"/>
                  <w:sz w:val="20"/>
                  <w:szCs w:val="20"/>
                  <w:lang w:val="nl-NL"/>
                </w:rPr>
                <w:delText>DOCUMENT</w:delText>
              </w:r>
            </w:del>
            <w:ins w:id="665" w:author="Arjan" w:date="2012-11-14T16:13:00Z">
              <w:r w:rsidR="005D189E" w:rsidRPr="00DD0F4F">
                <w:rPr>
                  <w:rFonts w:ascii="Arial" w:eastAsia="Times New Roman" w:hAnsi="Arial" w:cs="Arial"/>
                  <w:color w:val="610E6A"/>
                  <w:sz w:val="20"/>
                  <w:szCs w:val="20"/>
                  <w:lang w:val="nl-NL"/>
                </w:rPr>
                <w:t>INFORMATIEOBJECT</w:t>
              </w:r>
            </w:ins>
            <w:ins w:id="666" w:author="Arjan" w:date="2013-07-02T11:50:00Z">
              <w:r w:rsidR="000C2932" w:rsidRPr="00DD0F4F">
                <w:rPr>
                  <w:rFonts w:ascii="Arial" w:eastAsia="Times New Roman" w:hAnsi="Arial" w:cs="Arial"/>
                  <w:color w:val="610E6A"/>
                  <w:sz w:val="20"/>
                  <w:szCs w:val="20"/>
                  <w:lang w:val="nl-NL"/>
                </w:rPr>
                <w:t xml:space="preserve"> is vastgelegd</w:t>
              </w:r>
            </w:ins>
            <w:ins w:id="667" w:author="Arjan" w:date="2013-07-02T11:51:00Z">
              <w:r w:rsidR="000C2932" w:rsidRPr="00DD0F4F">
                <w:rPr>
                  <w:rFonts w:ascii="Arial" w:eastAsia="Times New Roman" w:hAnsi="Arial" w:cs="Arial"/>
                  <w:color w:val="610E6A"/>
                  <w:sz w:val="20"/>
                  <w:szCs w:val="20"/>
                  <w:lang w:val="nl-NL"/>
                </w:rPr>
                <w:t xml:space="preserve"> in een </w:t>
              </w:r>
            </w:ins>
            <w:ins w:id="668" w:author="Arjan" w:date="2013-07-02T11:52:00Z">
              <w:r w:rsidR="000C2932" w:rsidRPr="00DD0F4F">
                <w:rPr>
                  <w:rFonts w:ascii="Arial" w:eastAsia="Times New Roman" w:hAnsi="Arial" w:cs="Arial"/>
                  <w:color w:val="610E6A"/>
                  <w:sz w:val="20"/>
                  <w:szCs w:val="20"/>
                  <w:lang w:val="nl-NL"/>
                </w:rPr>
                <w:t>computerbestand</w:t>
              </w:r>
            </w:ins>
            <w:r w:rsidR="005D189E" w:rsidRPr="00DD0F4F">
              <w:rPr>
                <w:rFonts w:ascii="Arial" w:eastAsia="Times New Roman" w:hAnsi="Arial" w:cs="Arial"/>
                <w:color w:val="610E6A"/>
                <w:sz w:val="20"/>
                <w:szCs w:val="20"/>
                <w:lang w:val="nl-NL"/>
              </w:rPr>
              <w:t>.</w:t>
            </w:r>
          </w:p>
        </w:tc>
      </w:tr>
      <w:tr w:rsidR="005D189E" w:rsidRPr="00AE1A91" w14:paraId="7405F641" w14:textId="77777777" w:rsidTr="002627FD">
        <w:trPr>
          <w:trHeight w:val="230"/>
        </w:trPr>
        <w:tc>
          <w:tcPr>
            <w:tcW w:w="3686" w:type="dxa"/>
            <w:tcBorders>
              <w:top w:val="nil"/>
              <w:left w:val="nil"/>
              <w:bottom w:val="nil"/>
              <w:right w:val="nil"/>
            </w:tcBorders>
          </w:tcPr>
          <w:p w14:paraId="0911DE4B" w14:textId="77777777" w:rsidR="005D189E" w:rsidRPr="00DD0F4F" w:rsidRDefault="005D189E" w:rsidP="005D189E">
            <w:pPr>
              <w:autoSpaceDE w:val="0"/>
              <w:autoSpaceDN w:val="0"/>
              <w:adjustRightInd w:val="0"/>
              <w:spacing w:after="0" w:line="240" w:lineRule="auto"/>
              <w:rPr>
                <w:rFonts w:ascii="Arial" w:eastAsia="Times New Roman" w:hAnsi="Arial" w:cs="Arial"/>
                <w:b/>
                <w:bCs/>
                <w:color w:val="000000"/>
                <w:sz w:val="20"/>
                <w:szCs w:val="20"/>
                <w:lang w:val="nl-NL"/>
              </w:rPr>
            </w:pPr>
          </w:p>
        </w:tc>
        <w:tc>
          <w:tcPr>
            <w:tcW w:w="5674" w:type="dxa"/>
            <w:tcBorders>
              <w:top w:val="nil"/>
              <w:left w:val="nil"/>
              <w:bottom w:val="nil"/>
              <w:right w:val="nil"/>
            </w:tcBorders>
          </w:tcPr>
          <w:p w14:paraId="0D89A184" w14:textId="77777777" w:rsidR="005D189E" w:rsidRPr="00DD0F4F" w:rsidRDefault="005D189E" w:rsidP="005D189E">
            <w:pPr>
              <w:autoSpaceDE w:val="0"/>
              <w:autoSpaceDN w:val="0"/>
              <w:adjustRightInd w:val="0"/>
              <w:spacing w:after="0" w:line="240" w:lineRule="auto"/>
              <w:rPr>
                <w:rFonts w:ascii="Arial" w:eastAsia="Times New Roman" w:hAnsi="Arial" w:cs="Arial"/>
                <w:color w:val="000000"/>
                <w:sz w:val="20"/>
                <w:szCs w:val="20"/>
                <w:lang w:val="nl-NL"/>
              </w:rPr>
            </w:pPr>
          </w:p>
        </w:tc>
      </w:tr>
      <w:tr w:rsidR="005D189E" w:rsidRPr="00AE1A91" w14:paraId="4F68CFBD" w14:textId="77777777" w:rsidTr="002627FD">
        <w:trPr>
          <w:trHeight w:val="230"/>
        </w:trPr>
        <w:tc>
          <w:tcPr>
            <w:tcW w:w="3686" w:type="dxa"/>
            <w:tcBorders>
              <w:top w:val="nil"/>
              <w:left w:val="nil"/>
              <w:bottom w:val="nil"/>
              <w:right w:val="nil"/>
            </w:tcBorders>
          </w:tcPr>
          <w:p w14:paraId="23C50963"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Herkomst definitie attribuutsoort</w:t>
            </w:r>
          </w:p>
        </w:tc>
        <w:tc>
          <w:tcPr>
            <w:tcW w:w="5674" w:type="dxa"/>
            <w:tcBorders>
              <w:top w:val="nil"/>
              <w:left w:val="nil"/>
              <w:bottom w:val="nil"/>
              <w:right w:val="nil"/>
            </w:tcBorders>
          </w:tcPr>
          <w:p w14:paraId="5905D27C" w14:textId="77777777" w:rsidR="005D189E" w:rsidRPr="00DD0F4F" w:rsidRDefault="005D189E" w:rsidP="005D189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KING op basis van de Dublin Core </w:t>
            </w:r>
          </w:p>
        </w:tc>
      </w:tr>
      <w:tr w:rsidR="005D189E" w:rsidRPr="00AE1A91" w14:paraId="28AEBDE2" w14:textId="77777777" w:rsidTr="002627FD">
        <w:tc>
          <w:tcPr>
            <w:tcW w:w="3686" w:type="dxa"/>
            <w:tcBorders>
              <w:top w:val="nil"/>
              <w:left w:val="nil"/>
              <w:bottom w:val="nil"/>
              <w:right w:val="nil"/>
            </w:tcBorders>
          </w:tcPr>
          <w:p w14:paraId="02F666B2" w14:textId="77777777" w:rsidR="005D189E" w:rsidRPr="00DD0F4F" w:rsidRDefault="005D189E" w:rsidP="005D189E">
            <w:pPr>
              <w:autoSpaceDE w:val="0"/>
              <w:autoSpaceDN w:val="0"/>
              <w:adjustRightInd w:val="0"/>
              <w:spacing w:after="0" w:line="240" w:lineRule="auto"/>
              <w:rPr>
                <w:rFonts w:ascii="Arial" w:eastAsia="Times New Roman" w:hAnsi="Arial" w:cs="Arial"/>
                <w:b/>
                <w:bCs/>
                <w:color w:val="000000"/>
                <w:sz w:val="20"/>
                <w:szCs w:val="20"/>
                <w:lang w:val="nl-NL"/>
              </w:rPr>
            </w:pPr>
          </w:p>
        </w:tc>
        <w:tc>
          <w:tcPr>
            <w:tcW w:w="5674" w:type="dxa"/>
            <w:tcBorders>
              <w:top w:val="nil"/>
              <w:left w:val="nil"/>
              <w:bottom w:val="nil"/>
              <w:right w:val="nil"/>
            </w:tcBorders>
          </w:tcPr>
          <w:p w14:paraId="41CE76C2" w14:textId="77777777" w:rsidR="005D189E" w:rsidRPr="00DD0F4F" w:rsidRDefault="005D189E" w:rsidP="005D189E">
            <w:pPr>
              <w:autoSpaceDE w:val="0"/>
              <w:autoSpaceDN w:val="0"/>
              <w:adjustRightInd w:val="0"/>
              <w:spacing w:after="0" w:line="240" w:lineRule="auto"/>
              <w:rPr>
                <w:rFonts w:ascii="Arial" w:eastAsia="Times New Roman" w:hAnsi="Arial" w:cs="Arial"/>
                <w:color w:val="000000"/>
                <w:sz w:val="20"/>
                <w:szCs w:val="20"/>
                <w:lang w:val="nl-NL"/>
              </w:rPr>
            </w:pPr>
          </w:p>
        </w:tc>
      </w:tr>
      <w:tr w:rsidR="005D189E" w:rsidRPr="005D189E" w14:paraId="575E71F5" w14:textId="77777777" w:rsidTr="002627FD">
        <w:tc>
          <w:tcPr>
            <w:tcW w:w="3686" w:type="dxa"/>
            <w:tcBorders>
              <w:top w:val="nil"/>
              <w:left w:val="nil"/>
              <w:bottom w:val="nil"/>
              <w:right w:val="nil"/>
            </w:tcBorders>
          </w:tcPr>
          <w:p w14:paraId="52B74391"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Datum opname attribuutsoort</w:t>
            </w:r>
          </w:p>
        </w:tc>
        <w:tc>
          <w:tcPr>
            <w:tcW w:w="5674" w:type="dxa"/>
            <w:tcBorders>
              <w:top w:val="nil"/>
              <w:left w:val="nil"/>
              <w:bottom w:val="nil"/>
              <w:right w:val="nil"/>
            </w:tcBorders>
          </w:tcPr>
          <w:p w14:paraId="5BA801EB"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1 juni 2008</w:t>
            </w:r>
          </w:p>
        </w:tc>
      </w:tr>
      <w:tr w:rsidR="005D189E" w:rsidRPr="005D189E" w14:paraId="54893CCB" w14:textId="77777777" w:rsidTr="002627FD">
        <w:tc>
          <w:tcPr>
            <w:tcW w:w="3686" w:type="dxa"/>
            <w:tcBorders>
              <w:top w:val="nil"/>
              <w:left w:val="nil"/>
              <w:bottom w:val="nil"/>
              <w:right w:val="nil"/>
            </w:tcBorders>
          </w:tcPr>
          <w:p w14:paraId="5D4698D2" w14:textId="77777777"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14:paraId="7861A1CD"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AE1A91" w14:paraId="195A4866" w14:textId="77777777" w:rsidTr="002627FD">
        <w:tc>
          <w:tcPr>
            <w:tcW w:w="3686" w:type="dxa"/>
            <w:tcBorders>
              <w:top w:val="nil"/>
              <w:left w:val="nil"/>
              <w:bottom w:val="nil"/>
              <w:right w:val="nil"/>
            </w:tcBorders>
          </w:tcPr>
          <w:p w14:paraId="2FEE1362"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Toelichting attribuutsoort</w:t>
            </w:r>
          </w:p>
        </w:tc>
        <w:tc>
          <w:tcPr>
            <w:tcW w:w="5674" w:type="dxa"/>
            <w:tcBorders>
              <w:top w:val="nil"/>
              <w:left w:val="nil"/>
              <w:bottom w:val="nil"/>
              <w:right w:val="nil"/>
            </w:tcBorders>
          </w:tcPr>
          <w:p w14:paraId="5B6A760F" w14:textId="77777777" w:rsidR="002627FD" w:rsidRDefault="005D189E" w:rsidP="002627FD">
            <w:pPr>
              <w:autoSpaceDE w:val="0"/>
              <w:autoSpaceDN w:val="0"/>
              <w:adjustRightInd w:val="0"/>
              <w:spacing w:after="0" w:line="240" w:lineRule="auto"/>
              <w:rPr>
                <w:ins w:id="669" w:author="Arjan" w:date="2013-07-02T11:11:00Z"/>
                <w:rFonts w:ascii="Arial" w:eastAsia="Times New Roman" w:hAnsi="Arial" w:cs="Arial"/>
                <w:color w:val="000000"/>
                <w:sz w:val="20"/>
                <w:szCs w:val="20"/>
              </w:rPr>
            </w:pPr>
            <w:r w:rsidRPr="00DD0F4F">
              <w:rPr>
                <w:rFonts w:ascii="Arial" w:eastAsia="Times New Roman" w:hAnsi="Arial" w:cs="Arial"/>
                <w:color w:val="000000"/>
                <w:sz w:val="20"/>
                <w:szCs w:val="20"/>
                <w:lang w:val="nl-NL"/>
              </w:rPr>
              <w:t xml:space="preserve">Het gaat hier om </w:t>
            </w:r>
            <w:del w:id="670" w:author="Arjan" w:date="2014-09-08T23:01:00Z">
              <w:r w:rsidRPr="00DD0F4F" w:rsidDel="00152D78">
                <w:rPr>
                  <w:rFonts w:ascii="Arial" w:eastAsia="Times New Roman" w:hAnsi="Arial" w:cs="Arial"/>
                  <w:color w:val="000000"/>
                  <w:sz w:val="20"/>
                  <w:szCs w:val="20"/>
                  <w:lang w:val="nl-NL"/>
                </w:rPr>
                <w:delText xml:space="preserve">het </w:delText>
              </w:r>
            </w:del>
            <w:ins w:id="671" w:author="Arjan" w:date="2014-09-08T23:01:00Z">
              <w:r w:rsidR="00152D78" w:rsidRPr="00DD0F4F">
                <w:rPr>
                  <w:rFonts w:ascii="Arial" w:eastAsia="Times New Roman" w:hAnsi="Arial" w:cs="Arial"/>
                  <w:color w:val="000000"/>
                  <w:sz w:val="20"/>
                  <w:szCs w:val="20"/>
                  <w:lang w:val="nl-NL"/>
                </w:rPr>
                <w:t xml:space="preserve">de </w:t>
              </w:r>
            </w:ins>
            <w:r w:rsidRPr="00DD0F4F">
              <w:rPr>
                <w:rFonts w:ascii="Arial" w:eastAsia="Times New Roman" w:hAnsi="Arial" w:cs="Arial"/>
                <w:color w:val="000000"/>
                <w:sz w:val="20"/>
                <w:szCs w:val="20"/>
                <w:lang w:val="nl-NL"/>
              </w:rPr>
              <w:t xml:space="preserve">bestandsoort van het enkelvoudig </w:t>
            </w:r>
            <w:del w:id="672" w:author="Arjan" w:date="2012-11-14T16:13:00Z">
              <w:r w:rsidRPr="00DD0F4F" w:rsidDel="005D189E">
                <w:rPr>
                  <w:rFonts w:ascii="Arial" w:eastAsia="Times New Roman" w:hAnsi="Arial" w:cs="Arial"/>
                  <w:color w:val="000000"/>
                  <w:sz w:val="20"/>
                  <w:szCs w:val="20"/>
                  <w:lang w:val="nl-NL"/>
                </w:rPr>
                <w:delText>document</w:delText>
              </w:r>
            </w:del>
            <w:ins w:id="673" w:author="Arjan" w:date="2012-11-14T16:13:00Z">
              <w:r w:rsidRPr="00DD0F4F">
                <w:rPr>
                  <w:rFonts w:ascii="Arial" w:eastAsia="Times New Roman" w:hAnsi="Arial" w:cs="Arial"/>
                  <w:color w:val="000000"/>
                  <w:sz w:val="20"/>
                  <w:szCs w:val="20"/>
                  <w:lang w:val="nl-NL"/>
                </w:rPr>
                <w:t>informatieobject</w:t>
              </w:r>
            </w:ins>
            <w:del w:id="674" w:author="Arjan" w:date="2014-09-08T23:02:00Z">
              <w:r w:rsidRPr="00DD0F4F" w:rsidDel="00152D78">
                <w:rPr>
                  <w:rFonts w:ascii="Arial" w:eastAsia="Times New Roman" w:hAnsi="Arial" w:cs="Arial"/>
                  <w:color w:val="000000"/>
                  <w:sz w:val="20"/>
                  <w:szCs w:val="20"/>
                  <w:lang w:val="nl-NL"/>
                </w:rPr>
                <w:delText>, zoals ‘pdf’, ‘odf’, ‘xml’, ‘gml’, etc</w:delText>
              </w:r>
            </w:del>
            <w:r w:rsidRPr="00DD0F4F">
              <w:rPr>
                <w:rFonts w:ascii="Arial" w:eastAsia="Times New Roman" w:hAnsi="Arial" w:cs="Arial"/>
                <w:color w:val="000000"/>
                <w:sz w:val="20"/>
                <w:szCs w:val="20"/>
                <w:lang w:val="nl-NL"/>
              </w:rPr>
              <w:t xml:space="preserve">. Het betreft het Dublin Core metadata-element ‘Format’ met als toelichting: Typically, Format will include the media-type or dimensions of the resource. </w:t>
            </w:r>
            <w:r w:rsidRPr="005D189E">
              <w:rPr>
                <w:rFonts w:ascii="Arial" w:eastAsia="Times New Roman" w:hAnsi="Arial" w:cs="Arial"/>
                <w:color w:val="000000"/>
                <w:sz w:val="20"/>
                <w:szCs w:val="20"/>
              </w:rPr>
              <w:t xml:space="preserve">Format may be used to identify the software, hardware, or other equipment needed to display or operate the resource. Examples of dimensions include size and duration. Recommended best practice is to select a value from a controlled vocabulary (for example, the list of Internet </w:t>
            </w:r>
            <w:r w:rsidRPr="005D189E">
              <w:rPr>
                <w:rFonts w:ascii="Arial" w:eastAsia="Times New Roman" w:hAnsi="Arial" w:cs="Arial"/>
                <w:color w:val="000000"/>
                <w:sz w:val="20"/>
                <w:szCs w:val="20"/>
              </w:rPr>
              <w:lastRenderedPageBreak/>
              <w:t>Media Types (MIME) defining computer media formats).</w:t>
            </w:r>
            <w:ins w:id="675" w:author="Arjan" w:date="2013-07-02T11:11:00Z">
              <w:r w:rsidR="002627FD">
                <w:rPr>
                  <w:rFonts w:ascii="Arial" w:eastAsia="Times New Roman" w:hAnsi="Arial" w:cs="Arial"/>
                  <w:color w:val="000000"/>
                  <w:sz w:val="20"/>
                  <w:szCs w:val="20"/>
                </w:rPr>
                <w:t xml:space="preserve"> </w:t>
              </w:r>
            </w:ins>
          </w:p>
          <w:p w14:paraId="1E400707" w14:textId="77777777" w:rsidR="005D189E" w:rsidRPr="00DD0F4F" w:rsidRDefault="002627FD" w:rsidP="002627FD">
            <w:pPr>
              <w:autoSpaceDE w:val="0"/>
              <w:autoSpaceDN w:val="0"/>
              <w:adjustRightInd w:val="0"/>
              <w:spacing w:after="0" w:line="240" w:lineRule="auto"/>
              <w:rPr>
                <w:rFonts w:ascii="Arial" w:eastAsia="Times New Roman" w:hAnsi="Arial" w:cs="Arial"/>
                <w:color w:val="000000"/>
                <w:sz w:val="20"/>
                <w:szCs w:val="20"/>
                <w:lang w:val="nl-NL"/>
              </w:rPr>
            </w:pPr>
            <w:ins w:id="676" w:author="Arjan" w:date="2013-07-02T11:11:00Z">
              <w:r w:rsidRPr="00DD0F4F">
                <w:rPr>
                  <w:rFonts w:ascii="Arial" w:eastAsia="Times New Roman" w:hAnsi="Arial" w:cs="Arial"/>
                  <w:color w:val="000000"/>
                  <w:sz w:val="20"/>
                  <w:szCs w:val="20"/>
                  <w:lang w:val="nl-NL"/>
                </w:rPr>
                <w:t>Aangezien, bij bijvoorbeeld omzetting naar een duurzaam bewaarbaar informatieobject, het formaat kan wijzigen kent deze attribuutsoort historie.</w:t>
              </w:r>
            </w:ins>
          </w:p>
        </w:tc>
      </w:tr>
      <w:tr w:rsidR="005D189E" w:rsidRPr="00AE1A91" w14:paraId="7D3CA399" w14:textId="77777777" w:rsidTr="002627FD">
        <w:tc>
          <w:tcPr>
            <w:tcW w:w="3686" w:type="dxa"/>
            <w:tcBorders>
              <w:top w:val="nil"/>
              <w:left w:val="nil"/>
              <w:bottom w:val="nil"/>
              <w:right w:val="nil"/>
            </w:tcBorders>
          </w:tcPr>
          <w:p w14:paraId="37983504" w14:textId="77777777" w:rsidR="005D189E" w:rsidRPr="00DD0F4F" w:rsidRDefault="005D189E" w:rsidP="005D189E">
            <w:pPr>
              <w:autoSpaceDE w:val="0"/>
              <w:autoSpaceDN w:val="0"/>
              <w:adjustRightInd w:val="0"/>
              <w:spacing w:after="0" w:line="240" w:lineRule="auto"/>
              <w:rPr>
                <w:rFonts w:ascii="Arial" w:eastAsia="Times New Roman" w:hAnsi="Arial" w:cs="Arial"/>
                <w:b/>
                <w:bCs/>
                <w:color w:val="000000"/>
                <w:sz w:val="20"/>
                <w:szCs w:val="20"/>
                <w:lang w:val="nl-NL"/>
              </w:rPr>
            </w:pPr>
          </w:p>
        </w:tc>
        <w:tc>
          <w:tcPr>
            <w:tcW w:w="5674" w:type="dxa"/>
            <w:tcBorders>
              <w:top w:val="nil"/>
              <w:left w:val="nil"/>
              <w:bottom w:val="nil"/>
              <w:right w:val="nil"/>
            </w:tcBorders>
          </w:tcPr>
          <w:p w14:paraId="6536AAA0" w14:textId="77777777" w:rsidR="005D189E" w:rsidRPr="00DD0F4F" w:rsidRDefault="005D189E" w:rsidP="005D189E">
            <w:pPr>
              <w:autoSpaceDE w:val="0"/>
              <w:autoSpaceDN w:val="0"/>
              <w:adjustRightInd w:val="0"/>
              <w:spacing w:after="0" w:line="240" w:lineRule="auto"/>
              <w:rPr>
                <w:rFonts w:ascii="Arial" w:eastAsia="Times New Roman" w:hAnsi="Arial" w:cs="Arial"/>
                <w:color w:val="000000"/>
                <w:sz w:val="20"/>
                <w:szCs w:val="20"/>
                <w:lang w:val="nl-NL"/>
              </w:rPr>
            </w:pPr>
          </w:p>
        </w:tc>
      </w:tr>
      <w:tr w:rsidR="005D189E" w:rsidRPr="005D189E" w14:paraId="245B2654" w14:textId="77777777" w:rsidTr="002627FD">
        <w:tc>
          <w:tcPr>
            <w:tcW w:w="3686" w:type="dxa"/>
            <w:tcBorders>
              <w:top w:val="nil"/>
              <w:left w:val="nil"/>
              <w:bottom w:val="nil"/>
              <w:right w:val="nil"/>
            </w:tcBorders>
          </w:tcPr>
          <w:p w14:paraId="1A5D1EDE"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Formaat attribuutsoort</w:t>
            </w:r>
          </w:p>
        </w:tc>
        <w:tc>
          <w:tcPr>
            <w:tcW w:w="5674" w:type="dxa"/>
            <w:tcBorders>
              <w:top w:val="nil"/>
              <w:left w:val="nil"/>
              <w:bottom w:val="nil"/>
              <w:right w:val="nil"/>
            </w:tcBorders>
          </w:tcPr>
          <w:p w14:paraId="0175EEEA" w14:textId="77777777" w:rsidR="005D189E" w:rsidRPr="005D189E" w:rsidRDefault="00283300" w:rsidP="005D189E">
            <w:pPr>
              <w:autoSpaceDE w:val="0"/>
              <w:autoSpaceDN w:val="0"/>
              <w:adjustRightInd w:val="0"/>
              <w:spacing w:after="0" w:line="240" w:lineRule="auto"/>
              <w:rPr>
                <w:rFonts w:ascii="Arial" w:eastAsia="Times New Roman" w:hAnsi="Arial" w:cs="Arial"/>
                <w:color w:val="000000"/>
                <w:sz w:val="20"/>
                <w:szCs w:val="20"/>
              </w:rPr>
            </w:pPr>
            <w:del w:id="677" w:author="Arjan" w:date="2014-11-11T11:30:00Z">
              <w:r w:rsidDel="00283300">
                <w:rPr>
                  <w:rFonts w:ascii="Arial" w:hAnsi="Arial" w:cs="Arial"/>
                  <w:sz w:val="20"/>
                  <w:szCs w:val="20"/>
                  <w:lang w:val="en-AU"/>
                </w:rPr>
                <w:delText>AN10</w:delText>
              </w:r>
            </w:del>
            <w:ins w:id="678" w:author="Arjan" w:date="2014-11-11T11:30:00Z">
              <w:r>
                <w:rPr>
                  <w:rFonts w:ascii="Arial" w:hAnsi="Arial" w:cs="Arial"/>
                  <w:sz w:val="20"/>
                  <w:szCs w:val="20"/>
                  <w:lang w:val="en-AU"/>
                </w:rPr>
                <w:t>String</w:t>
              </w:r>
            </w:ins>
          </w:p>
        </w:tc>
      </w:tr>
      <w:tr w:rsidR="005D189E" w:rsidRPr="005D189E" w14:paraId="60633596" w14:textId="77777777" w:rsidTr="002627FD">
        <w:trPr>
          <w:trHeight w:val="230"/>
        </w:trPr>
        <w:tc>
          <w:tcPr>
            <w:tcW w:w="3686" w:type="dxa"/>
            <w:tcBorders>
              <w:top w:val="nil"/>
              <w:left w:val="nil"/>
              <w:bottom w:val="nil"/>
              <w:right w:val="nil"/>
            </w:tcBorders>
          </w:tcPr>
          <w:p w14:paraId="57DA3B82" w14:textId="77777777"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14:paraId="6A29CB25"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14:paraId="6DA98FD8" w14:textId="77777777" w:rsidTr="002627FD">
        <w:trPr>
          <w:trHeight w:val="230"/>
        </w:trPr>
        <w:tc>
          <w:tcPr>
            <w:tcW w:w="3686" w:type="dxa"/>
            <w:tcBorders>
              <w:top w:val="nil"/>
              <w:left w:val="nil"/>
              <w:bottom w:val="nil"/>
              <w:right w:val="nil"/>
            </w:tcBorders>
          </w:tcPr>
          <w:p w14:paraId="590BB1F4"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Waardenverzameling</w:t>
            </w:r>
          </w:p>
        </w:tc>
        <w:tc>
          <w:tcPr>
            <w:tcW w:w="5674" w:type="dxa"/>
            <w:tcBorders>
              <w:top w:val="nil"/>
              <w:left w:val="nil"/>
              <w:bottom w:val="nil"/>
              <w:right w:val="nil"/>
            </w:tcBorders>
          </w:tcPr>
          <w:p w14:paraId="30B6BE26" w14:textId="77777777" w:rsidR="005D189E" w:rsidRPr="005D189E" w:rsidRDefault="00152D78" w:rsidP="005D189E">
            <w:pPr>
              <w:autoSpaceDE w:val="0"/>
              <w:autoSpaceDN w:val="0"/>
              <w:adjustRightInd w:val="0"/>
              <w:spacing w:after="0" w:line="240" w:lineRule="auto"/>
              <w:rPr>
                <w:rFonts w:ascii="Arial" w:eastAsia="Times New Roman" w:hAnsi="Arial" w:cs="Arial"/>
                <w:color w:val="000000"/>
                <w:sz w:val="20"/>
                <w:szCs w:val="20"/>
              </w:rPr>
            </w:pPr>
            <w:ins w:id="679" w:author="Arjan" w:date="2014-09-08T23:01:00Z">
              <w:r w:rsidRPr="00152D78">
                <w:rPr>
                  <w:rFonts w:ascii="Arial" w:eastAsia="Times New Roman" w:hAnsi="Arial" w:cs="Arial"/>
                  <w:color w:val="000000"/>
                  <w:sz w:val="20"/>
                  <w:szCs w:val="20"/>
                </w:rPr>
                <w:t>MIME-types en –subtypes conform IANA</w:t>
              </w:r>
            </w:ins>
            <w:del w:id="680" w:author="Arjan" w:date="2014-09-08T23:01:00Z">
              <w:r w:rsidR="005D189E" w:rsidRPr="005D189E" w:rsidDel="00152D78">
                <w:rPr>
                  <w:rFonts w:ascii="Arial" w:eastAsia="Times New Roman" w:hAnsi="Arial" w:cs="Arial"/>
                  <w:color w:val="000000"/>
                  <w:sz w:val="20"/>
                  <w:szCs w:val="20"/>
                </w:rPr>
                <w:delText>bestaande bestandsformaatbenamingen</w:delText>
              </w:r>
            </w:del>
          </w:p>
        </w:tc>
      </w:tr>
      <w:tr w:rsidR="005D189E" w:rsidRPr="005D189E" w14:paraId="6C2336B2" w14:textId="77777777" w:rsidTr="002627FD">
        <w:trPr>
          <w:trHeight w:val="215"/>
        </w:trPr>
        <w:tc>
          <w:tcPr>
            <w:tcW w:w="3686" w:type="dxa"/>
            <w:tcBorders>
              <w:top w:val="nil"/>
              <w:left w:val="nil"/>
              <w:bottom w:val="nil"/>
              <w:right w:val="nil"/>
            </w:tcBorders>
          </w:tcPr>
          <w:p w14:paraId="1D003BB8" w14:textId="77777777"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14:paraId="2CFFCB33"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14:paraId="51C3DC43" w14:textId="77777777" w:rsidTr="002627FD">
        <w:trPr>
          <w:trHeight w:val="215"/>
        </w:trPr>
        <w:tc>
          <w:tcPr>
            <w:tcW w:w="3686" w:type="dxa"/>
            <w:tcBorders>
              <w:top w:val="nil"/>
              <w:left w:val="nil"/>
              <w:bottom w:val="nil"/>
              <w:right w:val="nil"/>
            </w:tcBorders>
          </w:tcPr>
          <w:p w14:paraId="1DF63C55"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Indicatie materiële historie</w:t>
            </w:r>
          </w:p>
        </w:tc>
        <w:tc>
          <w:tcPr>
            <w:tcW w:w="5674" w:type="dxa"/>
            <w:tcBorders>
              <w:top w:val="nil"/>
              <w:left w:val="nil"/>
              <w:bottom w:val="nil"/>
              <w:right w:val="nil"/>
            </w:tcBorders>
          </w:tcPr>
          <w:p w14:paraId="0A75517D"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del w:id="681" w:author="Arjan" w:date="2012-11-14T16:13:00Z">
              <w:r w:rsidRPr="005D189E" w:rsidDel="005D189E">
                <w:rPr>
                  <w:rFonts w:ascii="Arial" w:eastAsia="Times New Roman" w:hAnsi="Arial" w:cs="Arial"/>
                  <w:color w:val="000000"/>
                  <w:sz w:val="20"/>
                  <w:szCs w:val="20"/>
                </w:rPr>
                <w:delText>Nee</w:delText>
              </w:r>
            </w:del>
            <w:ins w:id="682" w:author="Arjan" w:date="2012-11-14T16:13:00Z">
              <w:r>
                <w:rPr>
                  <w:rFonts w:ascii="Arial" w:eastAsia="Times New Roman" w:hAnsi="Arial" w:cs="Arial"/>
                  <w:color w:val="000000"/>
                  <w:sz w:val="20"/>
                  <w:szCs w:val="20"/>
                </w:rPr>
                <w:t>Ja</w:t>
              </w:r>
            </w:ins>
          </w:p>
        </w:tc>
      </w:tr>
      <w:tr w:rsidR="005D189E" w:rsidRPr="005D189E" w14:paraId="6360700C" w14:textId="77777777" w:rsidTr="002627FD">
        <w:trPr>
          <w:trHeight w:val="230"/>
        </w:trPr>
        <w:tc>
          <w:tcPr>
            <w:tcW w:w="3686" w:type="dxa"/>
            <w:tcBorders>
              <w:top w:val="nil"/>
              <w:left w:val="nil"/>
              <w:bottom w:val="nil"/>
              <w:right w:val="nil"/>
            </w:tcBorders>
          </w:tcPr>
          <w:p w14:paraId="61E5C47D" w14:textId="77777777"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14:paraId="46AFDA8F"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14:paraId="52F2B22F" w14:textId="77777777" w:rsidTr="002627FD">
        <w:trPr>
          <w:trHeight w:val="230"/>
        </w:trPr>
        <w:tc>
          <w:tcPr>
            <w:tcW w:w="3686" w:type="dxa"/>
            <w:tcBorders>
              <w:top w:val="nil"/>
              <w:left w:val="nil"/>
              <w:bottom w:val="nil"/>
              <w:right w:val="nil"/>
            </w:tcBorders>
          </w:tcPr>
          <w:p w14:paraId="05B75CDF"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Indicatie formele historie</w:t>
            </w:r>
          </w:p>
        </w:tc>
        <w:tc>
          <w:tcPr>
            <w:tcW w:w="5674" w:type="dxa"/>
            <w:tcBorders>
              <w:top w:val="nil"/>
              <w:left w:val="nil"/>
              <w:bottom w:val="nil"/>
              <w:right w:val="nil"/>
            </w:tcBorders>
          </w:tcPr>
          <w:p w14:paraId="667288B0"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Nee</w:t>
            </w:r>
          </w:p>
        </w:tc>
      </w:tr>
      <w:tr w:rsidR="005D189E" w:rsidRPr="005D189E" w14:paraId="009B78E6" w14:textId="77777777" w:rsidTr="002627FD">
        <w:trPr>
          <w:trHeight w:val="230"/>
        </w:trPr>
        <w:tc>
          <w:tcPr>
            <w:tcW w:w="3686" w:type="dxa"/>
            <w:tcBorders>
              <w:top w:val="nil"/>
              <w:left w:val="nil"/>
              <w:bottom w:val="nil"/>
              <w:right w:val="nil"/>
            </w:tcBorders>
          </w:tcPr>
          <w:p w14:paraId="43AAA4A4" w14:textId="77777777"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14:paraId="047B132E"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14:paraId="5419F1F8" w14:textId="77777777" w:rsidTr="002627FD">
        <w:trPr>
          <w:trHeight w:val="230"/>
        </w:trPr>
        <w:tc>
          <w:tcPr>
            <w:tcW w:w="3686" w:type="dxa"/>
            <w:tcBorders>
              <w:top w:val="nil"/>
              <w:left w:val="nil"/>
              <w:bottom w:val="nil"/>
              <w:right w:val="nil"/>
            </w:tcBorders>
          </w:tcPr>
          <w:p w14:paraId="6779B0F8"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Aanduiding brondocument</w:t>
            </w:r>
          </w:p>
        </w:tc>
        <w:tc>
          <w:tcPr>
            <w:tcW w:w="5674" w:type="dxa"/>
            <w:tcBorders>
              <w:top w:val="nil"/>
              <w:left w:val="nil"/>
              <w:bottom w:val="nil"/>
              <w:right w:val="nil"/>
            </w:tcBorders>
          </w:tcPr>
          <w:p w14:paraId="42871ABF"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14:paraId="7C1655FB" w14:textId="77777777" w:rsidTr="002627FD">
        <w:trPr>
          <w:trHeight w:val="230"/>
        </w:trPr>
        <w:tc>
          <w:tcPr>
            <w:tcW w:w="3686" w:type="dxa"/>
            <w:tcBorders>
              <w:top w:val="nil"/>
              <w:left w:val="nil"/>
              <w:bottom w:val="nil"/>
              <w:right w:val="nil"/>
            </w:tcBorders>
          </w:tcPr>
          <w:p w14:paraId="0264961B" w14:textId="77777777"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14:paraId="67DF4992"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14:paraId="6258AB51" w14:textId="77777777" w:rsidTr="002627FD">
        <w:trPr>
          <w:trHeight w:val="230"/>
        </w:trPr>
        <w:tc>
          <w:tcPr>
            <w:tcW w:w="3686" w:type="dxa"/>
            <w:tcBorders>
              <w:top w:val="nil"/>
              <w:left w:val="nil"/>
              <w:bottom w:val="nil"/>
              <w:right w:val="nil"/>
            </w:tcBorders>
          </w:tcPr>
          <w:p w14:paraId="7FED7D42"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Indicatie in onderzoek</w:t>
            </w:r>
          </w:p>
        </w:tc>
        <w:tc>
          <w:tcPr>
            <w:tcW w:w="5674" w:type="dxa"/>
            <w:tcBorders>
              <w:top w:val="nil"/>
              <w:left w:val="nil"/>
              <w:bottom w:val="nil"/>
              <w:right w:val="nil"/>
            </w:tcBorders>
          </w:tcPr>
          <w:p w14:paraId="54EB4F93"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Nee</w:t>
            </w:r>
          </w:p>
        </w:tc>
      </w:tr>
      <w:tr w:rsidR="005D189E" w:rsidRPr="005D189E" w14:paraId="04A30F58" w14:textId="77777777" w:rsidTr="002627FD">
        <w:trPr>
          <w:trHeight w:val="230"/>
        </w:trPr>
        <w:tc>
          <w:tcPr>
            <w:tcW w:w="3686" w:type="dxa"/>
            <w:tcBorders>
              <w:top w:val="nil"/>
              <w:left w:val="nil"/>
              <w:bottom w:val="nil"/>
              <w:right w:val="nil"/>
            </w:tcBorders>
          </w:tcPr>
          <w:p w14:paraId="7EB1385C" w14:textId="77777777"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14:paraId="6FCC1DE0"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14:paraId="31ABCBF8" w14:textId="77777777" w:rsidTr="002627FD">
        <w:trPr>
          <w:trHeight w:val="411"/>
        </w:trPr>
        <w:tc>
          <w:tcPr>
            <w:tcW w:w="3686" w:type="dxa"/>
            <w:tcBorders>
              <w:top w:val="nil"/>
              <w:left w:val="nil"/>
              <w:bottom w:val="nil"/>
              <w:right w:val="nil"/>
            </w:tcBorders>
          </w:tcPr>
          <w:p w14:paraId="7E9044E8"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Aanduiding strijdigheid/nietigheid</w:t>
            </w:r>
          </w:p>
        </w:tc>
        <w:tc>
          <w:tcPr>
            <w:tcW w:w="5674" w:type="dxa"/>
            <w:tcBorders>
              <w:top w:val="nil"/>
              <w:left w:val="nil"/>
              <w:bottom w:val="nil"/>
              <w:right w:val="nil"/>
            </w:tcBorders>
          </w:tcPr>
          <w:p w14:paraId="7FB08358"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Nee</w:t>
            </w:r>
          </w:p>
        </w:tc>
      </w:tr>
      <w:tr w:rsidR="005D189E" w:rsidRPr="005D189E" w14:paraId="7CC0F653" w14:textId="77777777" w:rsidTr="002627FD">
        <w:trPr>
          <w:trHeight w:val="245"/>
        </w:trPr>
        <w:tc>
          <w:tcPr>
            <w:tcW w:w="3686" w:type="dxa"/>
            <w:tcBorders>
              <w:top w:val="nil"/>
              <w:left w:val="nil"/>
              <w:bottom w:val="nil"/>
              <w:right w:val="nil"/>
            </w:tcBorders>
          </w:tcPr>
          <w:p w14:paraId="26BCAC75" w14:textId="77777777"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14:paraId="2F30C34C"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14:paraId="2EDF8856" w14:textId="77777777" w:rsidTr="002627FD">
        <w:trPr>
          <w:trHeight w:val="230"/>
        </w:trPr>
        <w:tc>
          <w:tcPr>
            <w:tcW w:w="3686" w:type="dxa"/>
            <w:tcBorders>
              <w:top w:val="nil"/>
              <w:left w:val="nil"/>
              <w:bottom w:val="nil"/>
              <w:right w:val="nil"/>
            </w:tcBorders>
          </w:tcPr>
          <w:p w14:paraId="11B6C571"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Indicatie kardinaliteit</w:t>
            </w:r>
          </w:p>
        </w:tc>
        <w:tc>
          <w:tcPr>
            <w:tcW w:w="5674" w:type="dxa"/>
            <w:tcBorders>
              <w:top w:val="nil"/>
              <w:left w:val="nil"/>
              <w:bottom w:val="nil"/>
              <w:right w:val="nil"/>
            </w:tcBorders>
          </w:tcPr>
          <w:p w14:paraId="2BC13A1F" w14:textId="77777777" w:rsidR="005D189E" w:rsidRPr="005D189E" w:rsidRDefault="000A1102" w:rsidP="005D189E">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0 -</w:t>
            </w:r>
            <w:r w:rsidR="005D189E" w:rsidRPr="005D189E">
              <w:rPr>
                <w:rFonts w:ascii="Arial" w:eastAsia="Times New Roman" w:hAnsi="Arial" w:cs="Arial"/>
                <w:color w:val="000000"/>
                <w:sz w:val="20"/>
                <w:szCs w:val="20"/>
              </w:rPr>
              <w:t xml:space="preserve"> </w:t>
            </w:r>
            <w:r w:rsidR="00DA5D93" w:rsidRPr="005D189E">
              <w:rPr>
                <w:rFonts w:ascii="Arial" w:eastAsia="Times New Roman" w:hAnsi="Arial" w:cs="Arial"/>
                <w:color w:val="000000"/>
                <w:sz w:val="20"/>
                <w:szCs w:val="20"/>
              </w:rPr>
              <w:fldChar w:fldCharType="begin" w:fldLock="1"/>
            </w:r>
            <w:r w:rsidR="005D189E" w:rsidRPr="005D189E">
              <w:rPr>
                <w:rFonts w:ascii="Arial" w:eastAsia="Times New Roman" w:hAnsi="Arial" w:cs="Arial"/>
                <w:color w:val="000000"/>
                <w:sz w:val="20"/>
                <w:szCs w:val="20"/>
              </w:rPr>
              <w:instrText>MERGEFIELD Att.UpperBound</w:instrText>
            </w:r>
            <w:r w:rsidR="00DA5D93" w:rsidRPr="005D189E">
              <w:rPr>
                <w:rFonts w:ascii="Arial" w:eastAsia="Times New Roman" w:hAnsi="Arial" w:cs="Arial"/>
                <w:color w:val="000000"/>
                <w:sz w:val="20"/>
                <w:szCs w:val="20"/>
              </w:rPr>
              <w:fldChar w:fldCharType="separate"/>
            </w:r>
            <w:r w:rsidR="005D189E" w:rsidRPr="005D189E">
              <w:rPr>
                <w:rFonts w:ascii="Arial" w:eastAsia="Times New Roman" w:hAnsi="Arial" w:cs="Arial"/>
                <w:color w:val="000000"/>
                <w:sz w:val="20"/>
                <w:szCs w:val="20"/>
              </w:rPr>
              <w:t>1</w:t>
            </w:r>
            <w:r w:rsidR="00DA5D93" w:rsidRPr="005D189E">
              <w:rPr>
                <w:rFonts w:ascii="Arial" w:eastAsia="Times New Roman" w:hAnsi="Arial" w:cs="Arial"/>
                <w:color w:val="000000"/>
                <w:sz w:val="20"/>
                <w:szCs w:val="20"/>
              </w:rPr>
              <w:fldChar w:fldCharType="end"/>
            </w:r>
          </w:p>
        </w:tc>
      </w:tr>
      <w:tr w:rsidR="005D189E" w:rsidRPr="005D189E" w14:paraId="3874B963" w14:textId="77777777" w:rsidTr="002627FD">
        <w:trPr>
          <w:trHeight w:val="230"/>
        </w:trPr>
        <w:tc>
          <w:tcPr>
            <w:tcW w:w="3686" w:type="dxa"/>
            <w:tcBorders>
              <w:top w:val="nil"/>
              <w:left w:val="nil"/>
              <w:bottom w:val="nil"/>
              <w:right w:val="nil"/>
            </w:tcBorders>
          </w:tcPr>
          <w:p w14:paraId="507E133F" w14:textId="77777777"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14:paraId="0FB54715"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14:paraId="3F9381CA" w14:textId="77777777" w:rsidTr="002627FD">
        <w:trPr>
          <w:trHeight w:val="230"/>
        </w:trPr>
        <w:tc>
          <w:tcPr>
            <w:tcW w:w="3686" w:type="dxa"/>
            <w:tcBorders>
              <w:top w:val="nil"/>
              <w:left w:val="nil"/>
              <w:bottom w:val="nil"/>
              <w:right w:val="nil"/>
            </w:tcBorders>
          </w:tcPr>
          <w:p w14:paraId="70F8CCC0"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Indicatie authentiek</w:t>
            </w:r>
          </w:p>
        </w:tc>
        <w:tc>
          <w:tcPr>
            <w:tcW w:w="5674" w:type="dxa"/>
            <w:tcBorders>
              <w:top w:val="nil"/>
              <w:left w:val="nil"/>
              <w:bottom w:val="nil"/>
              <w:right w:val="nil"/>
            </w:tcBorders>
          </w:tcPr>
          <w:p w14:paraId="13D3CE06"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Gemeentelijk basisgegeven</w:t>
            </w:r>
          </w:p>
        </w:tc>
      </w:tr>
      <w:tr w:rsidR="005D189E" w:rsidRPr="005D189E" w14:paraId="48E57AF3" w14:textId="77777777" w:rsidTr="002627FD">
        <w:trPr>
          <w:trHeight w:val="230"/>
        </w:trPr>
        <w:tc>
          <w:tcPr>
            <w:tcW w:w="3686" w:type="dxa"/>
            <w:tcBorders>
              <w:top w:val="nil"/>
              <w:left w:val="nil"/>
              <w:right w:val="nil"/>
            </w:tcBorders>
          </w:tcPr>
          <w:p w14:paraId="18E6F269" w14:textId="77777777"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right w:val="nil"/>
            </w:tcBorders>
          </w:tcPr>
          <w:p w14:paraId="6EEE5951"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AE1A91" w14:paraId="0E7786C4" w14:textId="77777777" w:rsidTr="002627FD">
        <w:trPr>
          <w:trHeight w:val="230"/>
        </w:trPr>
        <w:tc>
          <w:tcPr>
            <w:tcW w:w="3686" w:type="dxa"/>
            <w:tcBorders>
              <w:top w:val="nil"/>
              <w:left w:val="nil"/>
              <w:bottom w:val="single" w:sz="4" w:space="0" w:color="auto"/>
              <w:right w:val="nil"/>
            </w:tcBorders>
          </w:tcPr>
          <w:p w14:paraId="26AAA64E" w14:textId="77777777"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r w:rsidRPr="005D189E">
              <w:rPr>
                <w:rFonts w:ascii="Arial" w:eastAsia="Times New Roman" w:hAnsi="Arial" w:cs="Arial"/>
                <w:b/>
                <w:bCs/>
                <w:color w:val="000000"/>
                <w:sz w:val="20"/>
                <w:szCs w:val="20"/>
              </w:rPr>
              <w:t>Regels attribuutsoort</w:t>
            </w:r>
          </w:p>
        </w:tc>
        <w:tc>
          <w:tcPr>
            <w:tcW w:w="5674" w:type="dxa"/>
            <w:tcBorders>
              <w:top w:val="nil"/>
              <w:left w:val="nil"/>
              <w:bottom w:val="single" w:sz="4" w:space="0" w:color="auto"/>
              <w:right w:val="nil"/>
            </w:tcBorders>
          </w:tcPr>
          <w:p w14:paraId="7BBAB2A2" w14:textId="77777777" w:rsidR="0031569A" w:rsidRDefault="005D189E" w:rsidP="0031569A">
            <w:pPr>
              <w:autoSpaceDE w:val="0"/>
              <w:autoSpaceDN w:val="0"/>
              <w:adjustRightInd w:val="0"/>
              <w:spacing w:after="0" w:line="240" w:lineRule="auto"/>
              <w:rPr>
                <w:ins w:id="683" w:author="Arjan" w:date="2014-11-11T22:42:00Z"/>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w:t>
            </w:r>
            <w:del w:id="684" w:author="Arjan" w:date="2012-11-14T16:14:00Z">
              <w:r w:rsidRPr="00DD0F4F" w:rsidDel="005D189E">
                <w:rPr>
                  <w:rFonts w:ascii="Arial" w:eastAsia="Times New Roman" w:hAnsi="Arial" w:cs="Arial"/>
                  <w:color w:val="000000"/>
                  <w:sz w:val="20"/>
                  <w:szCs w:val="20"/>
                  <w:lang w:val="nl-NL"/>
                </w:rPr>
                <w:delText>Documentf</w:delText>
              </w:r>
            </w:del>
            <w:ins w:id="685" w:author="Arjan" w:date="2012-11-14T16:14:00Z">
              <w:r w:rsidRPr="00DD0F4F">
                <w:rPr>
                  <w:rFonts w:ascii="Arial" w:eastAsia="Times New Roman" w:hAnsi="Arial" w:cs="Arial"/>
                  <w:color w:val="000000"/>
                  <w:sz w:val="20"/>
                  <w:szCs w:val="20"/>
                  <w:lang w:val="nl-NL"/>
                </w:rPr>
                <w:t>F</w:t>
              </w:r>
            </w:ins>
            <w:r w:rsidRPr="00DD0F4F">
              <w:rPr>
                <w:rFonts w:ascii="Arial" w:eastAsia="Times New Roman" w:hAnsi="Arial" w:cs="Arial"/>
                <w:color w:val="000000"/>
                <w:sz w:val="20"/>
                <w:szCs w:val="20"/>
                <w:lang w:val="nl-NL"/>
              </w:rPr>
              <w:t>ormaa</w:t>
            </w:r>
            <w:del w:id="686" w:author="Arjan" w:date="2012-11-14T16:14:00Z">
              <w:r w:rsidRPr="00DD0F4F" w:rsidDel="005D189E">
                <w:rPr>
                  <w:rFonts w:ascii="Arial" w:eastAsia="Times New Roman" w:hAnsi="Arial" w:cs="Arial"/>
                  <w:color w:val="000000"/>
                  <w:sz w:val="20"/>
                  <w:szCs w:val="20"/>
                  <w:lang w:val="nl-NL"/>
                </w:rPr>
                <w:delText>y</w:delText>
              </w:r>
            </w:del>
            <w:ins w:id="687" w:author="Arjan" w:date="2012-11-14T16:14:00Z">
              <w:r w:rsidRPr="00DD0F4F">
                <w:rPr>
                  <w:rFonts w:ascii="Arial" w:eastAsia="Times New Roman" w:hAnsi="Arial" w:cs="Arial"/>
                  <w:color w:val="000000"/>
                  <w:sz w:val="20"/>
                  <w:szCs w:val="20"/>
                  <w:lang w:val="nl-NL"/>
                </w:rPr>
                <w:t>t</w:t>
              </w:r>
            </w:ins>
            <w:r w:rsidRPr="00DD0F4F">
              <w:rPr>
                <w:rFonts w:ascii="Arial" w:eastAsia="Times New Roman" w:hAnsi="Arial" w:cs="Arial"/>
                <w:color w:val="000000"/>
                <w:sz w:val="20"/>
                <w:szCs w:val="20"/>
                <w:lang w:val="nl-NL"/>
              </w:rPr>
              <w:t xml:space="preserve"> moet van een waarde voorzien zijn </w:t>
            </w:r>
            <w:r w:rsidR="004B37F9" w:rsidRPr="00DD0F4F">
              <w:rPr>
                <w:rFonts w:ascii="Arial" w:eastAsia="Times New Roman" w:hAnsi="Arial" w:cs="Arial"/>
                <w:color w:val="000000"/>
                <w:sz w:val="20"/>
                <w:szCs w:val="20"/>
                <w:lang w:val="nl-NL"/>
              </w:rPr>
              <w:t>indien</w:t>
            </w:r>
            <w:ins w:id="688" w:author="Arjan" w:date="2014-11-11T22:42:00Z">
              <w:r w:rsidR="0031569A">
                <w:rPr>
                  <w:rFonts w:ascii="Arial" w:eastAsia="Times New Roman" w:hAnsi="Arial" w:cs="Arial"/>
                  <w:color w:val="000000"/>
                  <w:sz w:val="20"/>
                  <w:szCs w:val="20"/>
                  <w:lang w:val="nl-NL"/>
                </w:rPr>
                <w:t>:</w:t>
              </w:r>
            </w:ins>
          </w:p>
          <w:p w14:paraId="4463E8D0" w14:textId="77777777" w:rsidR="0031569A" w:rsidRDefault="0031569A" w:rsidP="0031569A">
            <w:pPr>
              <w:autoSpaceDE w:val="0"/>
              <w:autoSpaceDN w:val="0"/>
              <w:adjustRightInd w:val="0"/>
              <w:spacing w:after="0" w:line="240" w:lineRule="auto"/>
              <w:rPr>
                <w:ins w:id="689" w:author="Arjan" w:date="2014-11-11T22:46:00Z"/>
                <w:rFonts w:ascii="Arial" w:eastAsia="Times New Roman" w:hAnsi="Arial" w:cs="Arial"/>
                <w:color w:val="000000"/>
                <w:sz w:val="20"/>
                <w:szCs w:val="20"/>
                <w:lang w:val="nl-NL"/>
              </w:rPr>
            </w:pPr>
            <w:ins w:id="690" w:author="Arjan" w:date="2014-11-11T22:42:00Z">
              <w:r>
                <w:rPr>
                  <w:rFonts w:ascii="Arial" w:eastAsia="Times New Roman" w:hAnsi="Arial" w:cs="Arial"/>
                  <w:color w:val="000000"/>
                  <w:sz w:val="20"/>
                  <w:szCs w:val="20"/>
                  <w:lang w:val="nl-NL"/>
                </w:rPr>
                <w:t xml:space="preserve">- </w:t>
              </w:r>
            </w:ins>
            <w:ins w:id="691" w:author="Arjan" w:date="2014-01-22T16:40:00Z">
              <w:r w:rsidR="004B37F9" w:rsidRPr="00DD0F4F">
                <w:rPr>
                  <w:rFonts w:ascii="Arial" w:eastAsia="Times New Roman" w:hAnsi="Arial" w:cs="Arial"/>
                  <w:color w:val="000000"/>
                  <w:sz w:val="20"/>
                  <w:szCs w:val="20"/>
                  <w:lang w:val="nl-NL"/>
                </w:rPr>
                <w:t xml:space="preserve">de attribuutsoort Inhoud van een waarde </w:t>
              </w:r>
            </w:ins>
            <w:ins w:id="692" w:author="Arjan" w:date="2014-11-11T22:45:00Z">
              <w:r>
                <w:rPr>
                  <w:rFonts w:ascii="Arial" w:eastAsia="Times New Roman" w:hAnsi="Arial" w:cs="Arial"/>
                  <w:color w:val="000000"/>
                  <w:sz w:val="20"/>
                  <w:szCs w:val="20"/>
                  <w:lang w:val="nl-NL"/>
                </w:rPr>
                <w:t xml:space="preserve">is </w:t>
              </w:r>
            </w:ins>
            <w:ins w:id="693" w:author="Arjan" w:date="2014-01-22T16:40:00Z">
              <w:r w:rsidR="004B37F9" w:rsidRPr="00DD0F4F">
                <w:rPr>
                  <w:rFonts w:ascii="Arial" w:eastAsia="Times New Roman" w:hAnsi="Arial" w:cs="Arial"/>
                  <w:color w:val="000000"/>
                  <w:sz w:val="20"/>
                  <w:szCs w:val="20"/>
                  <w:lang w:val="nl-NL"/>
                </w:rPr>
                <w:t>voorzien</w:t>
              </w:r>
            </w:ins>
            <w:ins w:id="694" w:author="Arjan" w:date="2014-11-11T22:45:00Z">
              <w:r>
                <w:rPr>
                  <w:rFonts w:ascii="Arial" w:eastAsia="Times New Roman" w:hAnsi="Arial" w:cs="Arial"/>
                  <w:color w:val="000000"/>
                  <w:sz w:val="20"/>
                  <w:szCs w:val="20"/>
                  <w:lang w:val="nl-NL"/>
                </w:rPr>
                <w:t xml:space="preserve"> (d.w.z. </w:t>
              </w:r>
              <w:r w:rsidRPr="00DD0F4F">
                <w:rPr>
                  <w:rFonts w:ascii="Arial" w:eastAsia="Times New Roman" w:hAnsi="Arial" w:cs="Arial"/>
                  <w:color w:val="000000"/>
                  <w:sz w:val="20"/>
                  <w:szCs w:val="20"/>
                  <w:lang w:val="nl-NL"/>
                </w:rPr>
                <w:t xml:space="preserve">het </w:t>
              </w:r>
              <w:r>
                <w:rPr>
                  <w:rFonts w:ascii="Arial" w:eastAsia="Times New Roman" w:hAnsi="Arial" w:cs="Arial"/>
                  <w:color w:val="000000"/>
                  <w:sz w:val="20"/>
                  <w:szCs w:val="20"/>
                  <w:lang w:val="nl-NL"/>
                </w:rPr>
                <w:t xml:space="preserve">betreft </w:t>
              </w:r>
              <w:r w:rsidRPr="00DD0F4F">
                <w:rPr>
                  <w:rFonts w:ascii="Arial" w:eastAsia="Times New Roman" w:hAnsi="Arial" w:cs="Arial"/>
                  <w:color w:val="000000"/>
                  <w:sz w:val="20"/>
                  <w:szCs w:val="20"/>
                  <w:lang w:val="nl-NL"/>
                </w:rPr>
                <w:t>een digitaal bestand</w:t>
              </w:r>
            </w:ins>
            <w:ins w:id="695" w:author="Arjan" w:date="2014-11-11T22:46:00Z">
              <w:r>
                <w:rPr>
                  <w:rFonts w:ascii="Arial" w:eastAsia="Times New Roman" w:hAnsi="Arial" w:cs="Arial"/>
                  <w:color w:val="000000"/>
                  <w:sz w:val="20"/>
                  <w:szCs w:val="20"/>
                  <w:lang w:val="nl-NL"/>
                </w:rPr>
                <w:t>)</w:t>
              </w:r>
            </w:ins>
            <w:ins w:id="696" w:author="Arjan" w:date="2014-01-22T16:40:00Z">
              <w:r w:rsidR="004B37F9" w:rsidRPr="00DD0F4F">
                <w:rPr>
                  <w:rFonts w:ascii="Arial" w:eastAsia="Times New Roman" w:hAnsi="Arial" w:cs="Arial"/>
                  <w:color w:val="000000"/>
                  <w:sz w:val="20"/>
                  <w:szCs w:val="20"/>
                  <w:lang w:val="nl-NL"/>
                </w:rPr>
                <w:t xml:space="preserve">, </w:t>
              </w:r>
            </w:ins>
            <w:ins w:id="697" w:author="Arjan" w:date="2014-11-11T22:46:00Z">
              <w:r>
                <w:rPr>
                  <w:rFonts w:ascii="Arial" w:eastAsia="Times New Roman" w:hAnsi="Arial" w:cs="Arial"/>
                  <w:color w:val="000000"/>
                  <w:sz w:val="20"/>
                  <w:szCs w:val="20"/>
                  <w:lang w:val="nl-NL"/>
                </w:rPr>
                <w:t>of</w:t>
              </w:r>
            </w:ins>
            <w:ins w:id="698" w:author="Arjan" w:date="2014-01-22T16:40:00Z">
              <w:r w:rsidR="004B37F9" w:rsidRPr="00DD0F4F">
                <w:rPr>
                  <w:rFonts w:ascii="Arial" w:eastAsia="Times New Roman" w:hAnsi="Arial" w:cs="Arial"/>
                  <w:color w:val="000000"/>
                  <w:sz w:val="20"/>
                  <w:szCs w:val="20"/>
                  <w:lang w:val="nl-NL"/>
                </w:rPr>
                <w:t xml:space="preserve"> </w:t>
              </w:r>
            </w:ins>
          </w:p>
          <w:p w14:paraId="47E7460F" w14:textId="77777777" w:rsidR="005D189E" w:rsidRPr="00DD0F4F" w:rsidRDefault="0031569A" w:rsidP="0031569A">
            <w:pPr>
              <w:autoSpaceDE w:val="0"/>
              <w:autoSpaceDN w:val="0"/>
              <w:adjustRightInd w:val="0"/>
              <w:spacing w:after="0" w:line="240" w:lineRule="auto"/>
              <w:rPr>
                <w:rFonts w:ascii="Arial" w:eastAsia="Times New Roman" w:hAnsi="Arial" w:cs="Arial"/>
                <w:color w:val="000000"/>
                <w:sz w:val="20"/>
                <w:szCs w:val="20"/>
                <w:lang w:val="nl-NL"/>
              </w:rPr>
            </w:pPr>
            <w:ins w:id="699" w:author="Arjan" w:date="2014-11-11T22:46:00Z">
              <w:r>
                <w:rPr>
                  <w:rFonts w:ascii="Arial" w:eastAsia="Times New Roman" w:hAnsi="Arial" w:cs="Arial"/>
                  <w:color w:val="000000"/>
                  <w:sz w:val="20"/>
                  <w:szCs w:val="20"/>
                  <w:lang w:val="nl-NL"/>
                </w:rPr>
                <w:t xml:space="preserve">- </w:t>
              </w:r>
            </w:ins>
            <w:r w:rsidR="005D189E" w:rsidRPr="00DD0F4F">
              <w:rPr>
                <w:rFonts w:ascii="Arial" w:eastAsia="Times New Roman" w:hAnsi="Arial" w:cs="Arial"/>
                <w:color w:val="000000"/>
                <w:sz w:val="20"/>
                <w:szCs w:val="20"/>
                <w:lang w:val="nl-NL"/>
              </w:rPr>
              <w:t xml:space="preserve">Bestandsnaam </w:t>
            </w:r>
            <w:del w:id="700" w:author="Arjan" w:date="2014-11-11T22:47:00Z">
              <w:r w:rsidR="005D189E" w:rsidRPr="00DD0F4F" w:rsidDel="0031569A">
                <w:rPr>
                  <w:rFonts w:ascii="Arial" w:eastAsia="Times New Roman" w:hAnsi="Arial" w:cs="Arial"/>
                  <w:color w:val="000000"/>
                  <w:sz w:val="20"/>
                  <w:szCs w:val="20"/>
                  <w:lang w:val="nl-NL"/>
                </w:rPr>
                <w:delText>g</w:delText>
              </w:r>
            </w:del>
            <w:r w:rsidR="005D189E" w:rsidRPr="00DD0F4F">
              <w:rPr>
                <w:rFonts w:ascii="Arial" w:eastAsia="Times New Roman" w:hAnsi="Arial" w:cs="Arial"/>
                <w:color w:val="000000"/>
                <w:sz w:val="20"/>
                <w:szCs w:val="20"/>
                <w:lang w:val="nl-NL"/>
              </w:rPr>
              <w:t xml:space="preserve">een waarde heeft </w:t>
            </w:r>
            <w:ins w:id="701" w:author="Arjan" w:date="2014-11-11T22:47:00Z">
              <w:r w:rsidR="008C2BEE">
                <w:rPr>
                  <w:rFonts w:ascii="Arial" w:eastAsia="Times New Roman" w:hAnsi="Arial" w:cs="Arial"/>
                  <w:color w:val="000000"/>
                  <w:sz w:val="20"/>
                  <w:szCs w:val="20"/>
                  <w:lang w:val="nl-NL"/>
                </w:rPr>
                <w:t xml:space="preserve">(d.w.z. </w:t>
              </w:r>
              <w:r w:rsidR="008C2BEE" w:rsidRPr="00DD0F4F">
                <w:rPr>
                  <w:rFonts w:ascii="Arial" w:eastAsia="Times New Roman" w:hAnsi="Arial" w:cs="Arial"/>
                  <w:color w:val="000000"/>
                  <w:sz w:val="20"/>
                  <w:szCs w:val="20"/>
                  <w:lang w:val="nl-NL"/>
                </w:rPr>
                <w:t xml:space="preserve">het </w:t>
              </w:r>
              <w:r w:rsidR="008C2BEE">
                <w:rPr>
                  <w:rFonts w:ascii="Arial" w:eastAsia="Times New Roman" w:hAnsi="Arial" w:cs="Arial"/>
                  <w:color w:val="000000"/>
                  <w:sz w:val="20"/>
                  <w:szCs w:val="20"/>
                  <w:lang w:val="nl-NL"/>
                </w:rPr>
                <w:t xml:space="preserve">betreft </w:t>
              </w:r>
              <w:r w:rsidR="008C2BEE" w:rsidRPr="00DD0F4F">
                <w:rPr>
                  <w:rFonts w:ascii="Arial" w:eastAsia="Times New Roman" w:hAnsi="Arial" w:cs="Arial"/>
                  <w:color w:val="000000"/>
                  <w:sz w:val="20"/>
                  <w:szCs w:val="20"/>
                  <w:lang w:val="nl-NL"/>
                </w:rPr>
                <w:t>een digitaal bestand</w:t>
              </w:r>
              <w:r w:rsidR="008C2BEE">
                <w:rPr>
                  <w:rFonts w:ascii="Arial" w:eastAsia="Times New Roman" w:hAnsi="Arial" w:cs="Arial"/>
                  <w:color w:val="000000"/>
                  <w:sz w:val="20"/>
                  <w:szCs w:val="20"/>
                  <w:lang w:val="nl-NL"/>
                </w:rPr>
                <w:t>)</w:t>
              </w:r>
            </w:ins>
            <w:del w:id="702" w:author="Arjan" w:date="2014-11-11T22:47:00Z">
              <w:r w:rsidR="005D189E" w:rsidRPr="00DD0F4F" w:rsidDel="0031569A">
                <w:rPr>
                  <w:rFonts w:ascii="Arial" w:eastAsia="Times New Roman" w:hAnsi="Arial" w:cs="Arial"/>
                  <w:color w:val="000000"/>
                  <w:sz w:val="20"/>
                  <w:szCs w:val="20"/>
                  <w:lang w:val="nl-NL"/>
                </w:rPr>
                <w:delText xml:space="preserve">of </w:delText>
              </w:r>
            </w:del>
            <w:ins w:id="703" w:author="Arjan" w:date="2014-11-11T22:47:00Z">
              <w:r w:rsidR="008C2BEE">
                <w:rPr>
                  <w:rFonts w:ascii="Arial" w:eastAsia="Times New Roman" w:hAnsi="Arial" w:cs="Arial"/>
                  <w:color w:val="000000"/>
                  <w:sz w:val="20"/>
                  <w:szCs w:val="20"/>
                  <w:lang w:val="nl-NL"/>
                </w:rPr>
                <w:t xml:space="preserve"> </w:t>
              </w:r>
              <w:r>
                <w:rPr>
                  <w:rFonts w:ascii="Arial" w:eastAsia="Times New Roman" w:hAnsi="Arial" w:cs="Arial"/>
                  <w:color w:val="000000"/>
                  <w:sz w:val="20"/>
                  <w:szCs w:val="20"/>
                  <w:lang w:val="nl-NL"/>
                </w:rPr>
                <w:t>en</w:t>
              </w:r>
              <w:r w:rsidRPr="00DD0F4F">
                <w:rPr>
                  <w:rFonts w:ascii="Arial" w:eastAsia="Times New Roman" w:hAnsi="Arial" w:cs="Arial"/>
                  <w:color w:val="000000"/>
                  <w:sz w:val="20"/>
                  <w:szCs w:val="20"/>
                  <w:lang w:val="nl-NL"/>
                </w:rPr>
                <w:t xml:space="preserve"> </w:t>
              </w:r>
            </w:ins>
            <w:del w:id="704" w:author="Arjan" w:date="2014-01-22T19:25:00Z">
              <w:r w:rsidR="005D189E" w:rsidRPr="00DD0F4F" w:rsidDel="00574446">
                <w:rPr>
                  <w:rFonts w:ascii="Arial" w:eastAsia="Times New Roman" w:hAnsi="Arial" w:cs="Arial"/>
                  <w:color w:val="000000"/>
                  <w:sz w:val="20"/>
                  <w:szCs w:val="20"/>
                  <w:lang w:val="nl-NL"/>
                </w:rPr>
                <w:delText xml:space="preserve">indien </w:delText>
              </w:r>
            </w:del>
            <w:r w:rsidR="005D189E" w:rsidRPr="00DD0F4F">
              <w:rPr>
                <w:rFonts w:ascii="Arial" w:eastAsia="Times New Roman" w:hAnsi="Arial" w:cs="Arial"/>
                <w:color w:val="000000"/>
                <w:sz w:val="20"/>
                <w:szCs w:val="20"/>
                <w:lang w:val="nl-NL"/>
              </w:rPr>
              <w:t xml:space="preserve">uit de waarde van Bestandsnaam </w:t>
            </w:r>
            <w:ins w:id="705" w:author="Arjan" w:date="2014-11-11T22:50:00Z">
              <w:r w:rsidR="008C2BEE">
                <w:rPr>
                  <w:rFonts w:ascii="Arial" w:eastAsia="Times New Roman" w:hAnsi="Arial" w:cs="Arial"/>
                  <w:color w:val="000000"/>
                  <w:sz w:val="20"/>
                  <w:szCs w:val="20"/>
                  <w:lang w:val="nl-NL"/>
                </w:rPr>
                <w:t>(cq. de be</w:t>
              </w:r>
            </w:ins>
            <w:ins w:id="706" w:author="Arjan" w:date="2014-11-11T22:51:00Z">
              <w:r w:rsidR="008C2BEE">
                <w:rPr>
                  <w:rFonts w:ascii="Arial" w:eastAsia="Times New Roman" w:hAnsi="Arial" w:cs="Arial"/>
                  <w:color w:val="000000"/>
                  <w:sz w:val="20"/>
                  <w:szCs w:val="20"/>
                  <w:lang w:val="nl-NL"/>
                </w:rPr>
                <w:t xml:space="preserve">standsextensie) </w:t>
              </w:r>
            </w:ins>
            <w:r w:rsidR="005D189E" w:rsidRPr="00DD0F4F">
              <w:rPr>
                <w:rFonts w:ascii="Arial" w:eastAsia="Times New Roman" w:hAnsi="Arial" w:cs="Arial"/>
                <w:color w:val="000000"/>
                <w:sz w:val="20"/>
                <w:szCs w:val="20"/>
                <w:lang w:val="nl-NL"/>
              </w:rPr>
              <w:t xml:space="preserve">geen geldig </w:t>
            </w:r>
            <w:del w:id="707" w:author="Arjan" w:date="2012-11-14T16:14:00Z">
              <w:r w:rsidR="005D189E" w:rsidRPr="00DD0F4F" w:rsidDel="005D189E">
                <w:rPr>
                  <w:rFonts w:ascii="Arial" w:eastAsia="Times New Roman" w:hAnsi="Arial" w:cs="Arial"/>
                  <w:color w:val="000000"/>
                  <w:sz w:val="20"/>
                  <w:szCs w:val="20"/>
                  <w:lang w:val="nl-NL"/>
                </w:rPr>
                <w:delText>Documentf</w:delText>
              </w:r>
            </w:del>
            <w:ins w:id="708" w:author="Arjan" w:date="2014-11-11T22:39:00Z">
              <w:r>
                <w:rPr>
                  <w:rFonts w:ascii="Arial" w:eastAsia="Times New Roman" w:hAnsi="Arial" w:cs="Arial"/>
                  <w:color w:val="000000"/>
                  <w:sz w:val="20"/>
                  <w:szCs w:val="20"/>
                  <w:lang w:val="nl-NL"/>
                </w:rPr>
                <w:t>bestandstype</w:t>
              </w:r>
            </w:ins>
            <w:del w:id="709" w:author="Arjan" w:date="2014-11-11T22:39:00Z">
              <w:r w:rsidR="005D189E" w:rsidRPr="00DD0F4F" w:rsidDel="0031569A">
                <w:rPr>
                  <w:rFonts w:ascii="Arial" w:eastAsia="Times New Roman" w:hAnsi="Arial" w:cs="Arial"/>
                  <w:color w:val="000000"/>
                  <w:sz w:val="20"/>
                  <w:szCs w:val="20"/>
                  <w:lang w:val="nl-NL"/>
                </w:rPr>
                <w:delText>ormaat</w:delText>
              </w:r>
            </w:del>
            <w:r w:rsidR="005D189E" w:rsidRPr="00DD0F4F">
              <w:rPr>
                <w:rFonts w:ascii="Arial" w:eastAsia="Times New Roman" w:hAnsi="Arial" w:cs="Arial"/>
                <w:color w:val="000000"/>
                <w:sz w:val="20"/>
                <w:szCs w:val="20"/>
                <w:lang w:val="nl-NL"/>
              </w:rPr>
              <w:t xml:space="preserve"> af te leiden is.</w:t>
            </w:r>
          </w:p>
        </w:tc>
      </w:tr>
    </w:tbl>
    <w:p w14:paraId="1A79D476" w14:textId="77777777" w:rsidR="005D189E" w:rsidRPr="00DD0F4F" w:rsidRDefault="005D189E" w:rsidP="0044638F">
      <w:pPr>
        <w:rPr>
          <w:lang w:val="nl-NL"/>
        </w:rPr>
      </w:pPr>
    </w:p>
    <w:p w14:paraId="4ED882BD" w14:textId="77777777" w:rsidR="002627FD" w:rsidRPr="002627FD" w:rsidRDefault="00DA5D93" w:rsidP="002627FD">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2627FD">
        <w:rPr>
          <w:rFonts w:ascii="Arial" w:hAnsi="Arial" w:cs="Arial"/>
          <w:sz w:val="20"/>
          <w:szCs w:val="20"/>
          <w:lang w:val="en-AU"/>
        </w:rPr>
        <w:fldChar w:fldCharType="begin" w:fldLock="1"/>
      </w:r>
      <w:r w:rsidR="002627FD" w:rsidRPr="002627FD">
        <w:rPr>
          <w:rFonts w:ascii="Arial" w:hAnsi="Arial" w:cs="Arial"/>
          <w:sz w:val="20"/>
          <w:szCs w:val="20"/>
          <w:lang w:val="en-AU"/>
        </w:rPr>
        <w:instrText xml:space="preserve">MERGEFIELD </w:instrText>
      </w:r>
      <w:r w:rsidR="002627FD" w:rsidRPr="002627FD">
        <w:rPr>
          <w:rFonts w:ascii="Arial" w:eastAsia="Times New Roman" w:hAnsi="Arial" w:cs="Arial"/>
          <w:b/>
          <w:bCs/>
          <w:color w:val="004080"/>
          <w:sz w:val="24"/>
          <w:szCs w:val="24"/>
        </w:rPr>
        <w:instrText>Att.Stereotype</w:instrText>
      </w:r>
      <w:r w:rsidRPr="002627FD">
        <w:rPr>
          <w:rFonts w:ascii="Arial" w:hAnsi="Arial" w:cs="Arial"/>
          <w:sz w:val="20"/>
          <w:szCs w:val="20"/>
          <w:lang w:val="en-AU"/>
        </w:rPr>
        <w:fldChar w:fldCharType="separate"/>
      </w:r>
      <w:r w:rsidR="002627FD" w:rsidRPr="002627FD">
        <w:rPr>
          <w:rFonts w:ascii="Arial" w:eastAsia="Times New Roman" w:hAnsi="Arial" w:cs="Arial"/>
          <w:b/>
          <w:bCs/>
          <w:color w:val="004080"/>
          <w:sz w:val="24"/>
          <w:szCs w:val="24"/>
        </w:rPr>
        <w:t>«</w:t>
      </w:r>
      <w:del w:id="710" w:author="Arjan" w:date="2014-11-17T19:21:00Z">
        <w:r w:rsidR="002627FD" w:rsidRPr="002627FD" w:rsidDel="00BE3409">
          <w:rPr>
            <w:rFonts w:ascii="Arial" w:eastAsia="Times New Roman" w:hAnsi="Arial" w:cs="Arial"/>
            <w:b/>
            <w:bCs/>
            <w:color w:val="004080"/>
            <w:sz w:val="24"/>
            <w:szCs w:val="24"/>
          </w:rPr>
          <w:delText>A</w:delText>
        </w:r>
      </w:del>
      <w:ins w:id="711" w:author="Arjan" w:date="2014-11-17T19:21:00Z">
        <w:r w:rsidR="00BE3409">
          <w:rPr>
            <w:rFonts w:ascii="Arial" w:eastAsia="Times New Roman" w:hAnsi="Arial" w:cs="Arial"/>
            <w:b/>
            <w:bCs/>
            <w:color w:val="004080"/>
            <w:sz w:val="24"/>
            <w:szCs w:val="24"/>
          </w:rPr>
          <w:t>Groepa</w:t>
        </w:r>
      </w:ins>
      <w:r w:rsidR="002627FD" w:rsidRPr="002627FD">
        <w:rPr>
          <w:rFonts w:ascii="Arial" w:eastAsia="Times New Roman" w:hAnsi="Arial" w:cs="Arial"/>
          <w:b/>
          <w:bCs/>
          <w:color w:val="004080"/>
          <w:sz w:val="24"/>
          <w:szCs w:val="24"/>
        </w:rPr>
        <w:t>ttribuutsoort»</w:t>
      </w:r>
      <w:r w:rsidRPr="002627FD">
        <w:rPr>
          <w:rFonts w:ascii="Arial" w:hAnsi="Arial" w:cs="Arial"/>
          <w:sz w:val="20"/>
          <w:szCs w:val="20"/>
          <w:lang w:val="en-AU"/>
        </w:rPr>
        <w:fldChar w:fldCharType="end"/>
      </w:r>
      <w:r w:rsidR="002627FD" w:rsidRPr="002627FD">
        <w:rPr>
          <w:rFonts w:ascii="Arial" w:eastAsia="Times New Roman" w:hAnsi="Arial" w:cs="Arial"/>
          <w:b/>
          <w:bCs/>
          <w:color w:val="004080"/>
          <w:sz w:val="24"/>
          <w:szCs w:val="24"/>
        </w:rPr>
        <w:t xml:space="preserve"> </w:t>
      </w:r>
      <w:r w:rsidRPr="002627FD">
        <w:rPr>
          <w:rFonts w:ascii="Arial" w:eastAsia="Times New Roman" w:hAnsi="Arial" w:cs="Arial"/>
          <w:b/>
          <w:bCs/>
          <w:color w:val="004080"/>
          <w:sz w:val="24"/>
          <w:szCs w:val="24"/>
        </w:rPr>
        <w:fldChar w:fldCharType="begin" w:fldLock="1"/>
      </w:r>
      <w:r w:rsidR="002627FD" w:rsidRPr="002627FD">
        <w:rPr>
          <w:rFonts w:ascii="Arial" w:eastAsia="Times New Roman" w:hAnsi="Arial" w:cs="Arial"/>
          <w:b/>
          <w:bCs/>
          <w:color w:val="004080"/>
          <w:sz w:val="24"/>
          <w:szCs w:val="24"/>
        </w:rPr>
        <w:instrText>MERGEFIELD Att.Name</w:instrText>
      </w:r>
      <w:r w:rsidRPr="002627FD">
        <w:rPr>
          <w:rFonts w:ascii="Arial" w:eastAsia="Times New Roman" w:hAnsi="Arial" w:cs="Arial"/>
          <w:b/>
          <w:bCs/>
          <w:color w:val="004080"/>
          <w:sz w:val="24"/>
          <w:szCs w:val="24"/>
        </w:rPr>
        <w:fldChar w:fldCharType="separate"/>
      </w:r>
      <w:r w:rsidR="002627FD" w:rsidRPr="002627FD">
        <w:rPr>
          <w:rFonts w:ascii="Arial" w:eastAsia="Times New Roman" w:hAnsi="Arial" w:cs="Arial"/>
          <w:b/>
          <w:bCs/>
          <w:color w:val="004080"/>
          <w:sz w:val="24"/>
          <w:szCs w:val="24"/>
        </w:rPr>
        <w:t>Bestandsnaam</w:t>
      </w:r>
      <w:r w:rsidRPr="002627FD">
        <w:rPr>
          <w:rFonts w:ascii="Arial" w:eastAsia="Times New Roman" w:hAnsi="Arial" w:cs="Arial"/>
          <w:b/>
          <w:bCs/>
          <w:color w:val="004080"/>
          <w:sz w:val="24"/>
          <w:szCs w:val="24"/>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2627FD" w:rsidRPr="002627FD" w14:paraId="4CDEB82B" w14:textId="77777777" w:rsidTr="00331ABA">
        <w:trPr>
          <w:trHeight w:val="230"/>
        </w:trPr>
        <w:tc>
          <w:tcPr>
            <w:tcW w:w="3780" w:type="dxa"/>
            <w:tcBorders>
              <w:top w:val="single" w:sz="4" w:space="0" w:color="auto"/>
              <w:left w:val="nil"/>
              <w:bottom w:val="nil"/>
              <w:right w:val="nil"/>
            </w:tcBorders>
          </w:tcPr>
          <w:p w14:paraId="631C7EA0"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14:paraId="5732A487" w14:textId="77777777" w:rsidR="002627FD" w:rsidRPr="002627FD" w:rsidRDefault="00DA5D93"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hAnsi="Arial" w:cs="Arial"/>
                <w:sz w:val="20"/>
                <w:szCs w:val="20"/>
                <w:lang w:val="en-AU"/>
              </w:rPr>
              <w:fldChar w:fldCharType="begin" w:fldLock="1"/>
            </w:r>
            <w:r w:rsidR="002627FD" w:rsidRPr="002627FD">
              <w:rPr>
                <w:rFonts w:ascii="Arial" w:hAnsi="Arial" w:cs="Arial"/>
                <w:sz w:val="20"/>
                <w:szCs w:val="20"/>
                <w:lang w:val="en-AU"/>
              </w:rPr>
              <w:instrText xml:space="preserve">MERGEFIELD </w:instrText>
            </w:r>
            <w:r w:rsidR="002627FD" w:rsidRPr="002627FD">
              <w:rPr>
                <w:rFonts w:ascii="Arial" w:eastAsia="Times New Roman" w:hAnsi="Arial" w:cs="Arial"/>
                <w:color w:val="000000"/>
                <w:sz w:val="20"/>
                <w:szCs w:val="20"/>
              </w:rPr>
              <w:instrText>Att.Name</w:instrText>
            </w:r>
            <w:r w:rsidRPr="002627FD">
              <w:rPr>
                <w:rFonts w:ascii="Arial" w:hAnsi="Arial" w:cs="Arial"/>
                <w:sz w:val="20"/>
                <w:szCs w:val="20"/>
                <w:lang w:val="en-AU"/>
              </w:rPr>
              <w:fldChar w:fldCharType="separate"/>
            </w:r>
            <w:r w:rsidR="002627FD" w:rsidRPr="002627FD">
              <w:rPr>
                <w:rFonts w:ascii="Arial" w:eastAsia="Times New Roman" w:hAnsi="Arial" w:cs="Arial"/>
                <w:color w:val="000000"/>
                <w:sz w:val="20"/>
                <w:szCs w:val="20"/>
              </w:rPr>
              <w:t>Bestandsnaam</w:t>
            </w:r>
            <w:r w:rsidRPr="002627FD">
              <w:rPr>
                <w:rFonts w:ascii="Arial" w:hAnsi="Arial" w:cs="Arial"/>
                <w:sz w:val="20"/>
                <w:szCs w:val="20"/>
                <w:lang w:val="en-AU"/>
              </w:rPr>
              <w:fldChar w:fldCharType="end"/>
            </w:r>
          </w:p>
        </w:tc>
      </w:tr>
      <w:tr w:rsidR="002627FD" w:rsidRPr="002627FD" w14:paraId="358D0161" w14:textId="77777777" w:rsidTr="00331ABA">
        <w:tc>
          <w:tcPr>
            <w:tcW w:w="3780" w:type="dxa"/>
            <w:tcBorders>
              <w:top w:val="nil"/>
              <w:left w:val="nil"/>
              <w:bottom w:val="nil"/>
              <w:right w:val="nil"/>
            </w:tcBorders>
          </w:tcPr>
          <w:p w14:paraId="174C1D65" w14:textId="77777777"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E106203"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14:paraId="00BC45FB" w14:textId="77777777" w:rsidTr="00331ABA">
        <w:tc>
          <w:tcPr>
            <w:tcW w:w="3780" w:type="dxa"/>
            <w:tcBorders>
              <w:top w:val="nil"/>
              <w:left w:val="nil"/>
              <w:bottom w:val="nil"/>
              <w:right w:val="nil"/>
            </w:tcBorders>
          </w:tcPr>
          <w:p w14:paraId="7D7ABC7A"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689D9725"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KING</w:t>
            </w:r>
          </w:p>
        </w:tc>
      </w:tr>
      <w:tr w:rsidR="002627FD" w:rsidRPr="002627FD" w14:paraId="421297E2" w14:textId="77777777" w:rsidTr="00331ABA">
        <w:tc>
          <w:tcPr>
            <w:tcW w:w="3780" w:type="dxa"/>
            <w:tcBorders>
              <w:top w:val="nil"/>
              <w:left w:val="nil"/>
              <w:bottom w:val="nil"/>
              <w:right w:val="nil"/>
            </w:tcBorders>
          </w:tcPr>
          <w:p w14:paraId="51D55200" w14:textId="77777777"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FB79D18"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14:paraId="68E333ED" w14:textId="77777777" w:rsidTr="00331ABA">
        <w:tc>
          <w:tcPr>
            <w:tcW w:w="3780" w:type="dxa"/>
            <w:tcBorders>
              <w:top w:val="nil"/>
              <w:left w:val="nil"/>
              <w:bottom w:val="nil"/>
              <w:right w:val="nil"/>
            </w:tcBorders>
          </w:tcPr>
          <w:p w14:paraId="5E597DCF"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2A3C5DB2"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14:paraId="4E5A4693" w14:textId="77777777" w:rsidTr="00331ABA">
        <w:tc>
          <w:tcPr>
            <w:tcW w:w="3780" w:type="dxa"/>
            <w:tcBorders>
              <w:top w:val="nil"/>
              <w:left w:val="nil"/>
              <w:bottom w:val="nil"/>
              <w:right w:val="nil"/>
            </w:tcBorders>
          </w:tcPr>
          <w:p w14:paraId="6F4C0920" w14:textId="77777777"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306FE65"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14:paraId="4A1BB348" w14:textId="77777777" w:rsidTr="00331ABA">
        <w:tc>
          <w:tcPr>
            <w:tcW w:w="3780" w:type="dxa"/>
            <w:tcBorders>
              <w:top w:val="nil"/>
              <w:left w:val="nil"/>
              <w:bottom w:val="nil"/>
              <w:right w:val="nil"/>
            </w:tcBorders>
          </w:tcPr>
          <w:p w14:paraId="78526617"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0C2387C1" w14:textId="77777777" w:rsidR="002627FD" w:rsidRPr="002627FD" w:rsidRDefault="00DA5D93"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hAnsi="Arial" w:cs="Arial"/>
                <w:sz w:val="20"/>
                <w:szCs w:val="20"/>
                <w:lang w:val="en-AU"/>
              </w:rPr>
              <w:fldChar w:fldCharType="begin" w:fldLock="1"/>
            </w:r>
            <w:r w:rsidR="002627FD" w:rsidRPr="002627FD">
              <w:rPr>
                <w:rFonts w:ascii="Arial" w:hAnsi="Arial" w:cs="Arial"/>
                <w:sz w:val="20"/>
                <w:szCs w:val="20"/>
                <w:lang w:val="en-AU"/>
              </w:rPr>
              <w:instrText xml:space="preserve">MERGEFIELD </w:instrText>
            </w:r>
            <w:r w:rsidR="002627FD" w:rsidRPr="002627FD">
              <w:rPr>
                <w:rFonts w:ascii="Arial" w:eastAsia="Times New Roman" w:hAnsi="Arial" w:cs="Arial"/>
                <w:color w:val="000000"/>
                <w:sz w:val="20"/>
                <w:szCs w:val="20"/>
              </w:rPr>
              <w:instrText>Att.Alias</w:instrText>
            </w:r>
            <w:r w:rsidRPr="002627FD">
              <w:rPr>
                <w:rFonts w:ascii="Arial" w:hAnsi="Arial" w:cs="Arial"/>
                <w:sz w:val="20"/>
                <w:szCs w:val="20"/>
                <w:lang w:val="en-AU"/>
              </w:rPr>
              <w:fldChar w:fldCharType="separate"/>
            </w:r>
            <w:r w:rsidR="002627FD" w:rsidRPr="002627FD">
              <w:rPr>
                <w:rFonts w:ascii="Arial" w:eastAsia="Times New Roman" w:hAnsi="Arial" w:cs="Arial"/>
                <w:color w:val="000000"/>
                <w:sz w:val="20"/>
                <w:szCs w:val="20"/>
              </w:rPr>
              <w:t>bestandsnaam</w:t>
            </w:r>
            <w:r w:rsidRPr="002627FD">
              <w:rPr>
                <w:rFonts w:ascii="Arial" w:hAnsi="Arial" w:cs="Arial"/>
                <w:sz w:val="20"/>
                <w:szCs w:val="20"/>
                <w:lang w:val="en-AU"/>
              </w:rPr>
              <w:fldChar w:fldCharType="end"/>
            </w:r>
          </w:p>
        </w:tc>
      </w:tr>
      <w:tr w:rsidR="002627FD" w:rsidRPr="002627FD" w14:paraId="1306E013" w14:textId="77777777" w:rsidTr="00331ABA">
        <w:tc>
          <w:tcPr>
            <w:tcW w:w="3780" w:type="dxa"/>
            <w:tcBorders>
              <w:top w:val="nil"/>
              <w:left w:val="nil"/>
              <w:bottom w:val="nil"/>
              <w:right w:val="nil"/>
            </w:tcBorders>
          </w:tcPr>
          <w:p w14:paraId="23B9A587" w14:textId="77777777"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40FF3C0"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AE1A91" w14:paraId="1CFB72E9" w14:textId="77777777" w:rsidTr="00331ABA">
        <w:tc>
          <w:tcPr>
            <w:tcW w:w="3780" w:type="dxa"/>
            <w:tcBorders>
              <w:top w:val="nil"/>
              <w:left w:val="nil"/>
              <w:bottom w:val="nil"/>
              <w:right w:val="nil"/>
            </w:tcBorders>
          </w:tcPr>
          <w:p w14:paraId="09CEEBC8"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623817F1" w14:textId="77777777" w:rsidR="002627FD" w:rsidRPr="00DD0F4F" w:rsidRDefault="00DA5D93" w:rsidP="002627FD">
            <w:pPr>
              <w:autoSpaceDE w:val="0"/>
              <w:autoSpaceDN w:val="0"/>
              <w:adjustRightInd w:val="0"/>
              <w:spacing w:after="0" w:line="240" w:lineRule="auto"/>
              <w:rPr>
                <w:rFonts w:ascii="Arial" w:eastAsia="Times New Roman" w:hAnsi="Arial" w:cs="Arial"/>
                <w:color w:val="000000"/>
                <w:sz w:val="20"/>
                <w:szCs w:val="20"/>
                <w:lang w:val="nl-NL"/>
              </w:rPr>
            </w:pPr>
            <w:r w:rsidRPr="002627FD">
              <w:rPr>
                <w:rFonts w:ascii="Arial" w:hAnsi="Arial" w:cs="Arial"/>
                <w:sz w:val="20"/>
                <w:szCs w:val="20"/>
                <w:lang w:val="en-AU"/>
              </w:rPr>
              <w:fldChar w:fldCharType="begin" w:fldLock="1"/>
            </w:r>
            <w:r w:rsidR="002627FD" w:rsidRPr="00DD0F4F">
              <w:rPr>
                <w:rFonts w:ascii="Arial" w:hAnsi="Arial" w:cs="Arial"/>
                <w:sz w:val="20"/>
                <w:szCs w:val="20"/>
                <w:lang w:val="nl-NL"/>
              </w:rPr>
              <w:instrText xml:space="preserve">MERGEFIELD </w:instrText>
            </w:r>
            <w:r w:rsidR="002627FD" w:rsidRPr="00DD0F4F">
              <w:rPr>
                <w:rFonts w:ascii="Arial" w:eastAsia="Times New Roman" w:hAnsi="Arial" w:cs="Arial"/>
                <w:color w:val="000000"/>
                <w:sz w:val="20"/>
                <w:szCs w:val="20"/>
                <w:lang w:val="nl-NL"/>
              </w:rPr>
              <w:instrText>Att.Notes</w:instrText>
            </w:r>
            <w:r w:rsidRPr="002627FD">
              <w:rPr>
                <w:rFonts w:ascii="Arial" w:hAnsi="Arial" w:cs="Arial"/>
                <w:sz w:val="20"/>
                <w:szCs w:val="20"/>
                <w:lang w:val="en-AU"/>
              </w:rPr>
              <w:fldChar w:fldCharType="end"/>
            </w:r>
            <w:r w:rsidR="002627FD" w:rsidRPr="00DD0F4F">
              <w:rPr>
                <w:rFonts w:ascii="Arial" w:eastAsia="Times New Roman" w:hAnsi="Arial" w:cs="Arial"/>
                <w:color w:val="610E6A"/>
                <w:sz w:val="20"/>
                <w:szCs w:val="20"/>
                <w:lang w:val="nl-NL"/>
              </w:rPr>
              <w:t xml:space="preserve">De naam van het fysieke bestand waarin de </w:t>
            </w:r>
            <w:del w:id="712" w:author="Arjan" w:date="2013-07-02T11:06:00Z">
              <w:r w:rsidR="002627FD" w:rsidRPr="00DD0F4F" w:rsidDel="002627FD">
                <w:rPr>
                  <w:rFonts w:ascii="Arial" w:eastAsia="Times New Roman" w:hAnsi="Arial" w:cs="Arial"/>
                  <w:color w:val="610E6A"/>
                  <w:sz w:val="20"/>
                  <w:szCs w:val="20"/>
                  <w:lang w:val="nl-NL"/>
                </w:rPr>
                <w:delText>document</w:delText>
              </w:r>
            </w:del>
            <w:r w:rsidR="002627FD" w:rsidRPr="00DD0F4F">
              <w:rPr>
                <w:rFonts w:ascii="Arial" w:eastAsia="Times New Roman" w:hAnsi="Arial" w:cs="Arial"/>
                <w:color w:val="610E6A"/>
                <w:sz w:val="20"/>
                <w:szCs w:val="20"/>
                <w:lang w:val="nl-NL"/>
              </w:rPr>
              <w:t>inhoud</w:t>
            </w:r>
            <w:ins w:id="713" w:author="Arjan" w:date="2013-07-02T11:06:00Z">
              <w:r w:rsidR="002627FD" w:rsidRPr="00DD0F4F">
                <w:rPr>
                  <w:rFonts w:ascii="Arial" w:eastAsia="Times New Roman" w:hAnsi="Arial" w:cs="Arial"/>
                  <w:color w:val="610E6A"/>
                  <w:sz w:val="20"/>
                  <w:szCs w:val="20"/>
                  <w:lang w:val="nl-NL"/>
                </w:rPr>
                <w:t xml:space="preserve"> van het informatieobject</w:t>
              </w:r>
            </w:ins>
            <w:r w:rsidR="002627FD" w:rsidRPr="00DD0F4F">
              <w:rPr>
                <w:rFonts w:ascii="Arial" w:eastAsia="Times New Roman" w:hAnsi="Arial" w:cs="Arial"/>
                <w:color w:val="610E6A"/>
                <w:sz w:val="20"/>
                <w:szCs w:val="20"/>
                <w:lang w:val="nl-NL"/>
              </w:rPr>
              <w:t xml:space="preserve"> is vastgelegd.</w:t>
            </w:r>
          </w:p>
        </w:tc>
      </w:tr>
      <w:tr w:rsidR="002627FD" w:rsidRPr="00AE1A91" w14:paraId="6F3FEFA0" w14:textId="77777777" w:rsidTr="00331ABA">
        <w:trPr>
          <w:trHeight w:val="230"/>
        </w:trPr>
        <w:tc>
          <w:tcPr>
            <w:tcW w:w="3780" w:type="dxa"/>
            <w:tcBorders>
              <w:top w:val="nil"/>
              <w:left w:val="nil"/>
              <w:bottom w:val="nil"/>
              <w:right w:val="nil"/>
            </w:tcBorders>
          </w:tcPr>
          <w:p w14:paraId="75741FDF" w14:textId="77777777" w:rsidR="002627FD" w:rsidRPr="00DD0F4F" w:rsidRDefault="002627FD" w:rsidP="002627FD">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02F795F1" w14:textId="77777777" w:rsidR="002627FD" w:rsidRPr="00DD0F4F" w:rsidRDefault="002627FD" w:rsidP="002627FD">
            <w:pPr>
              <w:autoSpaceDE w:val="0"/>
              <w:autoSpaceDN w:val="0"/>
              <w:adjustRightInd w:val="0"/>
              <w:spacing w:after="0" w:line="240" w:lineRule="auto"/>
              <w:rPr>
                <w:rFonts w:ascii="Arial" w:eastAsia="Times New Roman" w:hAnsi="Arial" w:cs="Arial"/>
                <w:color w:val="000000"/>
                <w:sz w:val="20"/>
                <w:szCs w:val="20"/>
                <w:lang w:val="nl-NL"/>
              </w:rPr>
            </w:pPr>
          </w:p>
        </w:tc>
      </w:tr>
      <w:tr w:rsidR="002627FD" w:rsidRPr="002627FD" w14:paraId="6132BF6B" w14:textId="77777777" w:rsidTr="00331ABA">
        <w:trPr>
          <w:trHeight w:val="230"/>
        </w:trPr>
        <w:tc>
          <w:tcPr>
            <w:tcW w:w="3780" w:type="dxa"/>
            <w:tcBorders>
              <w:top w:val="nil"/>
              <w:left w:val="nil"/>
              <w:bottom w:val="nil"/>
              <w:right w:val="nil"/>
            </w:tcBorders>
          </w:tcPr>
          <w:p w14:paraId="02D8CC5C"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522499F2"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 xml:space="preserve">KING </w:t>
            </w:r>
          </w:p>
        </w:tc>
      </w:tr>
      <w:tr w:rsidR="002627FD" w:rsidRPr="002627FD" w14:paraId="24B67026" w14:textId="77777777" w:rsidTr="00331ABA">
        <w:tc>
          <w:tcPr>
            <w:tcW w:w="3780" w:type="dxa"/>
            <w:tcBorders>
              <w:top w:val="nil"/>
              <w:left w:val="nil"/>
              <w:bottom w:val="nil"/>
              <w:right w:val="nil"/>
            </w:tcBorders>
          </w:tcPr>
          <w:p w14:paraId="72E648EE" w14:textId="77777777"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788C33B"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14:paraId="1BE9B3AE" w14:textId="77777777" w:rsidTr="00331ABA">
        <w:tc>
          <w:tcPr>
            <w:tcW w:w="3780" w:type="dxa"/>
            <w:tcBorders>
              <w:top w:val="nil"/>
              <w:left w:val="nil"/>
              <w:bottom w:val="nil"/>
              <w:right w:val="nil"/>
            </w:tcBorders>
          </w:tcPr>
          <w:p w14:paraId="05F920C0"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416A090B"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1 november 2009</w:t>
            </w:r>
          </w:p>
        </w:tc>
      </w:tr>
      <w:tr w:rsidR="002627FD" w:rsidRPr="002627FD" w14:paraId="54A38558" w14:textId="77777777" w:rsidTr="00331ABA">
        <w:tc>
          <w:tcPr>
            <w:tcW w:w="3780" w:type="dxa"/>
            <w:tcBorders>
              <w:top w:val="nil"/>
              <w:left w:val="nil"/>
              <w:bottom w:val="nil"/>
              <w:right w:val="nil"/>
            </w:tcBorders>
          </w:tcPr>
          <w:p w14:paraId="6F9ED507" w14:textId="77777777"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B5F5DF0"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AE1A91" w14:paraId="47708F4F" w14:textId="77777777" w:rsidTr="00331ABA">
        <w:tc>
          <w:tcPr>
            <w:tcW w:w="3780" w:type="dxa"/>
            <w:tcBorders>
              <w:top w:val="nil"/>
              <w:left w:val="nil"/>
              <w:bottom w:val="nil"/>
              <w:right w:val="nil"/>
            </w:tcBorders>
          </w:tcPr>
          <w:p w14:paraId="203F73E9"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3D4E7D8C" w14:textId="77777777" w:rsidR="002627FD" w:rsidRDefault="002627FD" w:rsidP="002627FD">
            <w:pPr>
              <w:autoSpaceDE w:val="0"/>
              <w:autoSpaceDN w:val="0"/>
              <w:adjustRightInd w:val="0"/>
              <w:spacing w:after="0" w:line="240" w:lineRule="auto"/>
              <w:rPr>
                <w:ins w:id="714" w:author="Arjan" w:date="2014-11-17T21:24:00Z"/>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Veelal zal de </w:t>
            </w:r>
            <w:del w:id="715" w:author="Arjan" w:date="2013-07-02T11:07:00Z">
              <w:r w:rsidRPr="00DD0F4F" w:rsidDel="002627FD">
                <w:rPr>
                  <w:rFonts w:ascii="Arial" w:eastAsia="Times New Roman" w:hAnsi="Arial" w:cs="Arial"/>
                  <w:color w:val="000000"/>
                  <w:sz w:val="20"/>
                  <w:szCs w:val="20"/>
                  <w:lang w:val="nl-NL"/>
                </w:rPr>
                <w:delText>Documenti</w:delText>
              </w:r>
            </w:del>
            <w:ins w:id="716" w:author="Arjan" w:date="2013-07-02T11:07:00Z">
              <w:r w:rsidRPr="00DD0F4F">
                <w:rPr>
                  <w:rFonts w:ascii="Arial" w:eastAsia="Times New Roman" w:hAnsi="Arial" w:cs="Arial"/>
                  <w:color w:val="000000"/>
                  <w:sz w:val="20"/>
                  <w:szCs w:val="20"/>
                  <w:lang w:val="nl-NL"/>
                </w:rPr>
                <w:t>I</w:t>
              </w:r>
            </w:ins>
            <w:r w:rsidRPr="00DD0F4F">
              <w:rPr>
                <w:rFonts w:ascii="Arial" w:eastAsia="Times New Roman" w:hAnsi="Arial" w:cs="Arial"/>
                <w:color w:val="000000"/>
                <w:sz w:val="20"/>
                <w:szCs w:val="20"/>
                <w:lang w:val="nl-NL"/>
              </w:rPr>
              <w:t xml:space="preserve">nhoud uitgewisseld worden in de vorm van een fysiek bestand. De naam daarvan </w:t>
            </w:r>
            <w:del w:id="717" w:author="Arjan" w:date="2014-11-11T22:33:00Z">
              <w:r w:rsidRPr="00DD0F4F" w:rsidDel="00CB6254">
                <w:rPr>
                  <w:rFonts w:ascii="Arial" w:eastAsia="Times New Roman" w:hAnsi="Arial" w:cs="Arial"/>
                  <w:color w:val="000000"/>
                  <w:sz w:val="20"/>
                  <w:szCs w:val="20"/>
                  <w:lang w:val="nl-NL"/>
                </w:rPr>
                <w:delText xml:space="preserve">valt </w:delText>
              </w:r>
            </w:del>
            <w:ins w:id="718" w:author="Arjan" w:date="2014-11-11T22:34:00Z">
              <w:r w:rsidR="00CB6254">
                <w:rPr>
                  <w:rFonts w:ascii="Arial" w:eastAsia="Times New Roman" w:hAnsi="Arial" w:cs="Arial"/>
                  <w:color w:val="000000"/>
                  <w:sz w:val="20"/>
                  <w:szCs w:val="20"/>
                  <w:lang w:val="nl-NL"/>
                </w:rPr>
                <w:t>kan</w:t>
              </w:r>
            </w:ins>
            <w:ins w:id="719" w:author="Arjan" w:date="2014-11-11T22:33:00Z">
              <w:r w:rsidR="00CB6254" w:rsidRPr="00DD0F4F">
                <w:rPr>
                  <w:rFonts w:ascii="Arial" w:eastAsia="Times New Roman" w:hAnsi="Arial" w:cs="Arial"/>
                  <w:color w:val="000000"/>
                  <w:sz w:val="20"/>
                  <w:szCs w:val="20"/>
                  <w:lang w:val="nl-NL"/>
                </w:rPr>
                <w:t xml:space="preserve"> </w:t>
              </w:r>
            </w:ins>
            <w:ins w:id="720" w:author="Arjan" w:date="2014-11-11T22:34:00Z">
              <w:r w:rsidR="00CB6254">
                <w:rPr>
                  <w:rFonts w:ascii="Arial" w:eastAsia="Times New Roman" w:hAnsi="Arial" w:cs="Arial"/>
                  <w:color w:val="000000"/>
                  <w:sz w:val="20"/>
                  <w:szCs w:val="20"/>
                  <w:lang w:val="nl-NL"/>
                </w:rPr>
                <w:t>bestaan</w:t>
              </w:r>
            </w:ins>
            <w:del w:id="721" w:author="Arjan" w:date="2014-11-11T22:34:00Z">
              <w:r w:rsidRPr="00DD0F4F" w:rsidDel="00CB6254">
                <w:rPr>
                  <w:rFonts w:ascii="Arial" w:eastAsia="Times New Roman" w:hAnsi="Arial" w:cs="Arial"/>
                  <w:color w:val="000000"/>
                  <w:sz w:val="20"/>
                  <w:szCs w:val="20"/>
                  <w:lang w:val="nl-NL"/>
                </w:rPr>
                <w:delText>af te leiden</w:delText>
              </w:r>
            </w:del>
            <w:r w:rsidRPr="00DD0F4F">
              <w:rPr>
                <w:rFonts w:ascii="Arial" w:eastAsia="Times New Roman" w:hAnsi="Arial" w:cs="Arial"/>
                <w:color w:val="000000"/>
                <w:sz w:val="20"/>
                <w:szCs w:val="20"/>
                <w:lang w:val="nl-NL"/>
              </w:rPr>
              <w:t xml:space="preserve"> uit de </w:t>
            </w:r>
            <w:del w:id="722" w:author="Arjan" w:date="2014-11-11T22:36:00Z">
              <w:r w:rsidRPr="00DD0F4F" w:rsidDel="00CB6254">
                <w:rPr>
                  <w:rFonts w:ascii="Arial" w:eastAsia="Times New Roman" w:hAnsi="Arial" w:cs="Arial"/>
                  <w:color w:val="000000"/>
                  <w:sz w:val="20"/>
                  <w:szCs w:val="20"/>
                  <w:lang w:val="nl-NL"/>
                </w:rPr>
                <w:delText xml:space="preserve">combinatie van </w:delText>
              </w:r>
            </w:del>
            <w:del w:id="723" w:author="Arjan" w:date="2013-07-02T11:07:00Z">
              <w:r w:rsidRPr="00DD0F4F" w:rsidDel="002627FD">
                <w:rPr>
                  <w:rFonts w:ascii="Arial" w:eastAsia="Times New Roman" w:hAnsi="Arial" w:cs="Arial"/>
                  <w:color w:val="000000"/>
                  <w:sz w:val="20"/>
                  <w:szCs w:val="20"/>
                  <w:lang w:val="nl-NL"/>
                </w:rPr>
                <w:delText xml:space="preserve">Documenttitel </w:delText>
              </w:r>
            </w:del>
            <w:ins w:id="724" w:author="Arjan" w:date="2013-07-02T11:07:00Z">
              <w:r w:rsidRPr="00DD0F4F">
                <w:rPr>
                  <w:rFonts w:ascii="Arial" w:eastAsia="Times New Roman" w:hAnsi="Arial" w:cs="Arial"/>
                  <w:color w:val="000000"/>
                  <w:sz w:val="20"/>
                  <w:szCs w:val="20"/>
                  <w:lang w:val="nl-NL"/>
                </w:rPr>
                <w:t>Titel</w:t>
              </w:r>
            </w:ins>
            <w:ins w:id="725" w:author="Arjan" w:date="2014-11-11T22:32:00Z">
              <w:r w:rsidR="00CB6254">
                <w:rPr>
                  <w:rFonts w:ascii="Arial" w:eastAsia="Times New Roman" w:hAnsi="Arial" w:cs="Arial"/>
                  <w:color w:val="000000"/>
                  <w:sz w:val="20"/>
                  <w:szCs w:val="20"/>
                  <w:lang w:val="nl-NL"/>
                </w:rPr>
                <w:t>,</w:t>
              </w:r>
            </w:ins>
            <w:ins w:id="726" w:author="Arjan" w:date="2013-07-02T11:07:00Z">
              <w:r w:rsidRPr="00DD0F4F">
                <w:rPr>
                  <w:rFonts w:ascii="Arial" w:eastAsia="Times New Roman" w:hAnsi="Arial" w:cs="Arial"/>
                  <w:color w:val="000000"/>
                  <w:sz w:val="20"/>
                  <w:szCs w:val="20"/>
                  <w:lang w:val="nl-NL"/>
                </w:rPr>
                <w:t xml:space="preserve"> </w:t>
              </w:r>
            </w:ins>
            <w:del w:id="727" w:author="Arjan" w:date="2014-11-11T22:32:00Z">
              <w:r w:rsidRPr="00DD0F4F" w:rsidDel="00CB6254">
                <w:rPr>
                  <w:rFonts w:ascii="Arial" w:eastAsia="Times New Roman" w:hAnsi="Arial" w:cs="Arial"/>
                  <w:color w:val="000000"/>
                  <w:sz w:val="20"/>
                  <w:szCs w:val="20"/>
                  <w:lang w:val="nl-NL"/>
                </w:rPr>
                <w:delText xml:space="preserve">en </w:delText>
              </w:r>
            </w:del>
            <w:del w:id="728" w:author="Arjan" w:date="2013-07-02T11:07:00Z">
              <w:r w:rsidRPr="00DD0F4F" w:rsidDel="002627FD">
                <w:rPr>
                  <w:rFonts w:ascii="Arial" w:eastAsia="Times New Roman" w:hAnsi="Arial" w:cs="Arial"/>
                  <w:color w:val="000000"/>
                  <w:sz w:val="20"/>
                  <w:szCs w:val="20"/>
                  <w:lang w:val="nl-NL"/>
                </w:rPr>
                <w:delText>Documentf</w:delText>
              </w:r>
            </w:del>
            <w:del w:id="729" w:author="Arjan" w:date="2014-11-11T22:32:00Z">
              <w:r w:rsidRPr="00DD0F4F" w:rsidDel="00CB6254">
                <w:rPr>
                  <w:rFonts w:ascii="Arial" w:eastAsia="Times New Roman" w:hAnsi="Arial" w:cs="Arial"/>
                  <w:color w:val="000000"/>
                  <w:sz w:val="20"/>
                  <w:szCs w:val="20"/>
                  <w:lang w:val="nl-NL"/>
                </w:rPr>
                <w:delText>ormaat</w:delText>
              </w:r>
            </w:del>
            <w:ins w:id="730" w:author="Arjan" w:date="2014-11-11T22:32:00Z">
              <w:r w:rsidR="00CB6254">
                <w:rPr>
                  <w:rFonts w:ascii="Arial" w:eastAsia="Times New Roman" w:hAnsi="Arial" w:cs="Arial"/>
                  <w:color w:val="000000"/>
                  <w:sz w:val="20"/>
                  <w:szCs w:val="20"/>
                  <w:lang w:val="nl-NL"/>
                </w:rPr>
                <w:t>aangevuld met de bestandsextensie</w:t>
              </w:r>
            </w:ins>
            <w:r w:rsidRPr="00DD0F4F">
              <w:rPr>
                <w:rFonts w:ascii="Arial" w:eastAsia="Times New Roman" w:hAnsi="Arial" w:cs="Arial"/>
                <w:color w:val="000000"/>
                <w:sz w:val="20"/>
                <w:szCs w:val="20"/>
                <w:lang w:val="nl-NL"/>
              </w:rPr>
              <w:t>, gescheiden door een punt.</w:t>
            </w:r>
            <w:del w:id="731" w:author="Arjan" w:date="2014-11-11T22:35:00Z">
              <w:r w:rsidRPr="00DD0F4F" w:rsidDel="00CB6254">
                <w:rPr>
                  <w:rFonts w:ascii="Arial" w:eastAsia="Times New Roman" w:hAnsi="Arial" w:cs="Arial"/>
                  <w:color w:val="000000"/>
                  <w:sz w:val="20"/>
                  <w:szCs w:val="20"/>
                  <w:lang w:val="nl-NL"/>
                </w:rPr>
                <w:delText xml:space="preserve"> Niet altijd is de zender van een bericht waarin het beoogd is de </w:delText>
              </w:r>
            </w:del>
            <w:del w:id="732" w:author="Arjan" w:date="2013-07-02T11:07:00Z">
              <w:r w:rsidRPr="00DD0F4F" w:rsidDel="002627FD">
                <w:rPr>
                  <w:rFonts w:ascii="Arial" w:eastAsia="Times New Roman" w:hAnsi="Arial" w:cs="Arial"/>
                  <w:color w:val="000000"/>
                  <w:sz w:val="20"/>
                  <w:szCs w:val="20"/>
                  <w:lang w:val="nl-NL"/>
                </w:rPr>
                <w:delText>docume</w:delText>
              </w:r>
            </w:del>
            <w:del w:id="733" w:author="Arjan" w:date="2013-07-02T11:08:00Z">
              <w:r w:rsidRPr="00DD0F4F" w:rsidDel="002627FD">
                <w:rPr>
                  <w:rFonts w:ascii="Arial" w:eastAsia="Times New Roman" w:hAnsi="Arial" w:cs="Arial"/>
                  <w:color w:val="000000"/>
                  <w:sz w:val="20"/>
                  <w:szCs w:val="20"/>
                  <w:lang w:val="nl-NL"/>
                </w:rPr>
                <w:delText>nt</w:delText>
              </w:r>
            </w:del>
            <w:del w:id="734" w:author="Arjan" w:date="2014-11-11T22:35:00Z">
              <w:r w:rsidRPr="00DD0F4F" w:rsidDel="00CB6254">
                <w:rPr>
                  <w:rFonts w:ascii="Arial" w:eastAsia="Times New Roman" w:hAnsi="Arial" w:cs="Arial"/>
                  <w:color w:val="000000"/>
                  <w:sz w:val="20"/>
                  <w:szCs w:val="20"/>
                  <w:lang w:val="nl-NL"/>
                </w:rPr>
                <w:delText xml:space="preserve">inhoud te leveren, in staat het formaat te bepalen. In dat geval wordt expliciet de naam van het bestand genoemd waarin zich de </w:delText>
              </w:r>
            </w:del>
            <w:del w:id="735" w:author="Arjan" w:date="2013-07-02T11:08:00Z">
              <w:r w:rsidRPr="00DD0F4F" w:rsidDel="002627FD">
                <w:rPr>
                  <w:rFonts w:ascii="Arial" w:eastAsia="Times New Roman" w:hAnsi="Arial" w:cs="Arial"/>
                  <w:color w:val="000000"/>
                  <w:sz w:val="20"/>
                  <w:szCs w:val="20"/>
                  <w:lang w:val="nl-NL"/>
                </w:rPr>
                <w:delText>document</w:delText>
              </w:r>
            </w:del>
            <w:del w:id="736" w:author="Arjan" w:date="2014-11-11T22:35:00Z">
              <w:r w:rsidRPr="00DD0F4F" w:rsidDel="00CB6254">
                <w:rPr>
                  <w:rFonts w:ascii="Arial" w:eastAsia="Times New Roman" w:hAnsi="Arial" w:cs="Arial"/>
                  <w:color w:val="000000"/>
                  <w:sz w:val="20"/>
                  <w:szCs w:val="20"/>
                  <w:lang w:val="nl-NL"/>
                </w:rPr>
                <w:delText>inhoud bevindt</w:delText>
              </w:r>
            </w:del>
            <w:ins w:id="737" w:author="Arjan" w:date="2014-11-11T22:35:00Z">
              <w:r w:rsidR="00CB6254">
                <w:rPr>
                  <w:rFonts w:ascii="Arial" w:eastAsia="Times New Roman" w:hAnsi="Arial" w:cs="Arial"/>
                  <w:color w:val="000000"/>
                  <w:sz w:val="20"/>
                  <w:szCs w:val="20"/>
                  <w:lang w:val="nl-NL"/>
                </w:rPr>
                <w:t xml:space="preserve"> Het kan ook een anders </w:t>
              </w:r>
              <w:r w:rsidR="00CB6254">
                <w:rPr>
                  <w:rFonts w:ascii="Arial" w:eastAsia="Times New Roman" w:hAnsi="Arial" w:cs="Arial"/>
                  <w:color w:val="000000"/>
                  <w:sz w:val="20"/>
                  <w:szCs w:val="20"/>
                  <w:lang w:val="nl-NL"/>
                </w:rPr>
                <w:lastRenderedPageBreak/>
                <w:t>samengestelde naam zijn</w:t>
              </w:r>
            </w:ins>
            <w:ins w:id="738" w:author="Arjan" w:date="2014-11-11T22:38:00Z">
              <w:r w:rsidR="0031569A">
                <w:rPr>
                  <w:rFonts w:ascii="Arial" w:eastAsia="Times New Roman" w:hAnsi="Arial" w:cs="Arial"/>
                  <w:color w:val="000000"/>
                  <w:sz w:val="20"/>
                  <w:szCs w:val="20"/>
                  <w:lang w:val="nl-NL"/>
                </w:rPr>
                <w:t xml:space="preserve">, al dan </w:t>
              </w:r>
            </w:ins>
            <w:ins w:id="739" w:author="Arjan" w:date="2014-11-17T21:23:00Z">
              <w:r w:rsidR="00331ABA">
                <w:rPr>
                  <w:rFonts w:ascii="Arial" w:eastAsia="Times New Roman" w:hAnsi="Arial" w:cs="Arial"/>
                  <w:color w:val="000000"/>
                  <w:sz w:val="20"/>
                  <w:szCs w:val="20"/>
                  <w:lang w:val="nl-NL"/>
                </w:rPr>
                <w:t xml:space="preserve">niet </w:t>
              </w:r>
            </w:ins>
            <w:ins w:id="740" w:author="Arjan" w:date="2014-11-11T22:38:00Z">
              <w:r w:rsidR="0031569A">
                <w:rPr>
                  <w:rFonts w:ascii="Arial" w:eastAsia="Times New Roman" w:hAnsi="Arial" w:cs="Arial"/>
                  <w:color w:val="000000"/>
                  <w:sz w:val="20"/>
                  <w:szCs w:val="20"/>
                  <w:lang w:val="nl-NL"/>
                </w:rPr>
                <w:t>inclusief extensie</w:t>
              </w:r>
            </w:ins>
            <w:r w:rsidRPr="00DD0F4F">
              <w:rPr>
                <w:rFonts w:ascii="Arial" w:eastAsia="Times New Roman" w:hAnsi="Arial" w:cs="Arial"/>
                <w:color w:val="000000"/>
                <w:sz w:val="20"/>
                <w:szCs w:val="20"/>
                <w:lang w:val="nl-NL"/>
              </w:rPr>
              <w:t xml:space="preserve">. De voorwaarde is dat de ontvanger uit de bestandsnaam </w:t>
            </w:r>
            <w:ins w:id="741" w:author="Arjan" w:date="2014-11-11T22:37:00Z">
              <w:r w:rsidR="0031569A">
                <w:rPr>
                  <w:rFonts w:ascii="Arial" w:eastAsia="Times New Roman" w:hAnsi="Arial" w:cs="Arial"/>
                  <w:color w:val="000000"/>
                  <w:sz w:val="20"/>
                  <w:szCs w:val="20"/>
                  <w:lang w:val="nl-NL"/>
                </w:rPr>
                <w:t xml:space="preserve">(c.q. de extensie) dan wel uit Formaat </w:t>
              </w:r>
            </w:ins>
            <w:r w:rsidRPr="00DD0F4F">
              <w:rPr>
                <w:rFonts w:ascii="Arial" w:eastAsia="Times New Roman" w:hAnsi="Arial" w:cs="Arial"/>
                <w:color w:val="000000"/>
                <w:sz w:val="20"/>
                <w:szCs w:val="20"/>
                <w:lang w:val="nl-NL"/>
              </w:rPr>
              <w:t xml:space="preserve">het </w:t>
            </w:r>
            <w:del w:id="742" w:author="Arjan" w:date="2014-11-11T22:35:00Z">
              <w:r w:rsidRPr="00DD0F4F" w:rsidDel="00CB6254">
                <w:rPr>
                  <w:rFonts w:ascii="Arial" w:eastAsia="Times New Roman" w:hAnsi="Arial" w:cs="Arial"/>
                  <w:color w:val="000000"/>
                  <w:sz w:val="20"/>
                  <w:szCs w:val="20"/>
                  <w:lang w:val="nl-NL"/>
                </w:rPr>
                <w:delText xml:space="preserve">formaat </w:delText>
              </w:r>
            </w:del>
            <w:ins w:id="743" w:author="Arjan" w:date="2014-11-11T22:35:00Z">
              <w:r w:rsidR="00CB6254">
                <w:rPr>
                  <w:rFonts w:ascii="Arial" w:eastAsia="Times New Roman" w:hAnsi="Arial" w:cs="Arial"/>
                  <w:color w:val="000000"/>
                  <w:sz w:val="20"/>
                  <w:szCs w:val="20"/>
                  <w:lang w:val="nl-NL"/>
                </w:rPr>
                <w:t>type best</w:t>
              </w:r>
            </w:ins>
            <w:ins w:id="744" w:author="Arjan" w:date="2014-11-11T22:36:00Z">
              <w:r w:rsidR="00CB6254">
                <w:rPr>
                  <w:rFonts w:ascii="Arial" w:eastAsia="Times New Roman" w:hAnsi="Arial" w:cs="Arial"/>
                  <w:color w:val="000000"/>
                  <w:sz w:val="20"/>
                  <w:szCs w:val="20"/>
                  <w:lang w:val="nl-NL"/>
                </w:rPr>
                <w:t>and</w:t>
              </w:r>
            </w:ins>
            <w:ins w:id="745" w:author="Arjan" w:date="2014-11-11T22:35:00Z">
              <w:r w:rsidR="00CB6254" w:rsidRPr="00DD0F4F">
                <w:rPr>
                  <w:rFonts w:ascii="Arial" w:eastAsia="Times New Roman" w:hAnsi="Arial" w:cs="Arial"/>
                  <w:color w:val="000000"/>
                  <w:sz w:val="20"/>
                  <w:szCs w:val="20"/>
                  <w:lang w:val="nl-NL"/>
                </w:rPr>
                <w:t xml:space="preserve"> </w:t>
              </w:r>
            </w:ins>
            <w:r w:rsidRPr="00DD0F4F">
              <w:rPr>
                <w:rFonts w:ascii="Arial" w:eastAsia="Times New Roman" w:hAnsi="Arial" w:cs="Arial"/>
                <w:color w:val="000000"/>
                <w:sz w:val="20"/>
                <w:szCs w:val="20"/>
                <w:lang w:val="nl-NL"/>
              </w:rPr>
              <w:t>kan afleiden.</w:t>
            </w:r>
          </w:p>
          <w:p w14:paraId="07333DC7" w14:textId="77777777" w:rsidR="00331ABA" w:rsidRPr="00DD0F4F" w:rsidRDefault="00331ABA" w:rsidP="002627FD">
            <w:pPr>
              <w:autoSpaceDE w:val="0"/>
              <w:autoSpaceDN w:val="0"/>
              <w:adjustRightInd w:val="0"/>
              <w:spacing w:after="0" w:line="240" w:lineRule="auto"/>
              <w:rPr>
                <w:ins w:id="746" w:author="Arjan" w:date="2013-07-02T11:09:00Z"/>
                <w:rFonts w:ascii="Arial" w:eastAsia="Times New Roman" w:hAnsi="Arial" w:cs="Arial"/>
                <w:color w:val="000000"/>
                <w:sz w:val="20"/>
                <w:szCs w:val="20"/>
                <w:lang w:val="nl-NL"/>
              </w:rPr>
            </w:pPr>
            <w:ins w:id="747" w:author="Arjan" w:date="2014-11-17T21:24:00Z">
              <w:r>
                <w:rPr>
                  <w:rFonts w:ascii="Arial" w:eastAsia="Times New Roman" w:hAnsi="Arial" w:cs="Arial"/>
                  <w:color w:val="000000"/>
                  <w:sz w:val="20"/>
                  <w:szCs w:val="20"/>
                  <w:lang w:val="nl-NL"/>
                </w:rPr>
                <w:t xml:space="preserve">Deze groepattrbuutsoort bevat de bestandsnaam in twee attribuutsoorten: de eigenlijke naam en de bestandsextensie. </w:t>
              </w:r>
            </w:ins>
          </w:p>
          <w:p w14:paraId="53D5AD92" w14:textId="77777777" w:rsidR="002627FD" w:rsidRPr="00DD0F4F" w:rsidRDefault="002627FD" w:rsidP="00CB6254">
            <w:pPr>
              <w:autoSpaceDE w:val="0"/>
              <w:autoSpaceDN w:val="0"/>
              <w:adjustRightInd w:val="0"/>
              <w:spacing w:after="0" w:line="240" w:lineRule="auto"/>
              <w:rPr>
                <w:rFonts w:ascii="Arial" w:eastAsia="Times New Roman" w:hAnsi="Arial" w:cs="Arial"/>
                <w:color w:val="000000"/>
                <w:sz w:val="20"/>
                <w:szCs w:val="20"/>
                <w:lang w:val="nl-NL"/>
              </w:rPr>
            </w:pPr>
            <w:ins w:id="748" w:author="Arjan" w:date="2013-07-02T11:09:00Z">
              <w:r w:rsidRPr="00DD0F4F">
                <w:rPr>
                  <w:rFonts w:ascii="Arial" w:eastAsia="Times New Roman" w:hAnsi="Arial" w:cs="Arial"/>
                  <w:color w:val="000000"/>
                  <w:sz w:val="20"/>
                  <w:szCs w:val="20"/>
                  <w:lang w:val="nl-NL"/>
                </w:rPr>
                <w:t xml:space="preserve">Aangezien, bij bijvoorbeeld omzetting naar een duurzaam bewaarbaar informatieobject, de bestandsnaam kan wijzigen (omdat deze veelal ook </w:t>
              </w:r>
            </w:ins>
            <w:ins w:id="749" w:author="Arjan" w:date="2014-11-11T22:37:00Z">
              <w:r w:rsidR="00CB6254">
                <w:rPr>
                  <w:rFonts w:ascii="Arial" w:eastAsia="Times New Roman" w:hAnsi="Arial" w:cs="Arial"/>
                  <w:color w:val="000000"/>
                  <w:sz w:val="20"/>
                  <w:szCs w:val="20"/>
                  <w:lang w:val="nl-NL"/>
                </w:rPr>
                <w:t>de bestandsextebsie</w:t>
              </w:r>
            </w:ins>
            <w:ins w:id="750" w:author="Arjan" w:date="2013-07-02T11:10:00Z">
              <w:r w:rsidRPr="00DD0F4F">
                <w:rPr>
                  <w:rFonts w:ascii="Arial" w:eastAsia="Times New Roman" w:hAnsi="Arial" w:cs="Arial"/>
                  <w:color w:val="000000"/>
                  <w:sz w:val="20"/>
                  <w:szCs w:val="20"/>
                  <w:lang w:val="nl-NL"/>
                </w:rPr>
                <w:t xml:space="preserve"> bevat), kent deze attribuutsoort historie.</w:t>
              </w:r>
            </w:ins>
          </w:p>
        </w:tc>
      </w:tr>
      <w:tr w:rsidR="002627FD" w:rsidRPr="00AE1A91" w14:paraId="542BCAA0" w14:textId="77777777" w:rsidTr="00331ABA">
        <w:tc>
          <w:tcPr>
            <w:tcW w:w="3780" w:type="dxa"/>
            <w:tcBorders>
              <w:top w:val="nil"/>
              <w:left w:val="nil"/>
              <w:bottom w:val="nil"/>
              <w:right w:val="nil"/>
            </w:tcBorders>
          </w:tcPr>
          <w:p w14:paraId="4436984D" w14:textId="77777777" w:rsidR="002627FD" w:rsidRPr="00DD0F4F" w:rsidRDefault="002627FD" w:rsidP="002627FD">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7D7D8A33" w14:textId="77777777" w:rsidR="002627FD" w:rsidRPr="00DD0F4F" w:rsidRDefault="002627FD" w:rsidP="002627FD">
            <w:pPr>
              <w:autoSpaceDE w:val="0"/>
              <w:autoSpaceDN w:val="0"/>
              <w:adjustRightInd w:val="0"/>
              <w:spacing w:after="0" w:line="240" w:lineRule="auto"/>
              <w:rPr>
                <w:rFonts w:ascii="Arial" w:eastAsia="Times New Roman" w:hAnsi="Arial" w:cs="Arial"/>
                <w:color w:val="000000"/>
                <w:sz w:val="20"/>
                <w:szCs w:val="20"/>
                <w:lang w:val="nl-NL"/>
              </w:rPr>
            </w:pPr>
          </w:p>
        </w:tc>
      </w:tr>
      <w:tr w:rsidR="002627FD" w:rsidRPr="00AE1A91" w:rsidDel="00331ABA" w14:paraId="5831E9B0" w14:textId="77777777" w:rsidTr="00331ABA">
        <w:trPr>
          <w:del w:id="751" w:author="Arjan" w:date="2014-11-17T21:25:00Z"/>
        </w:trPr>
        <w:tc>
          <w:tcPr>
            <w:tcW w:w="3780" w:type="dxa"/>
            <w:tcBorders>
              <w:top w:val="nil"/>
              <w:left w:val="nil"/>
              <w:bottom w:val="nil"/>
              <w:right w:val="nil"/>
            </w:tcBorders>
          </w:tcPr>
          <w:p w14:paraId="2F093EF5" w14:textId="77777777" w:rsidR="002627FD" w:rsidRPr="005561F3" w:rsidDel="00331ABA" w:rsidRDefault="002627FD" w:rsidP="002627FD">
            <w:pPr>
              <w:autoSpaceDE w:val="0"/>
              <w:autoSpaceDN w:val="0"/>
              <w:adjustRightInd w:val="0"/>
              <w:spacing w:after="0" w:line="240" w:lineRule="auto"/>
              <w:rPr>
                <w:del w:id="752" w:author="Arjan" w:date="2014-11-17T21:25:00Z"/>
                <w:rFonts w:ascii="Arial" w:eastAsia="Times New Roman" w:hAnsi="Arial" w:cs="Arial"/>
                <w:color w:val="000000"/>
                <w:sz w:val="20"/>
                <w:szCs w:val="20"/>
                <w:lang w:val="nl-NL"/>
              </w:rPr>
            </w:pPr>
            <w:del w:id="753" w:author="Arjan" w:date="2014-11-17T21:25:00Z">
              <w:r w:rsidRPr="005561F3" w:rsidDel="00331ABA">
                <w:rPr>
                  <w:rFonts w:ascii="Arial" w:eastAsia="Times New Roman" w:hAnsi="Arial" w:cs="Arial"/>
                  <w:b/>
                  <w:bCs/>
                  <w:color w:val="000000"/>
                  <w:sz w:val="20"/>
                  <w:szCs w:val="20"/>
                  <w:lang w:val="nl-NL"/>
                </w:rPr>
                <w:delText>Formaat attribuutsoort</w:delText>
              </w:r>
            </w:del>
          </w:p>
        </w:tc>
        <w:tc>
          <w:tcPr>
            <w:tcW w:w="5580" w:type="dxa"/>
            <w:tcBorders>
              <w:top w:val="nil"/>
              <w:left w:val="nil"/>
              <w:bottom w:val="nil"/>
              <w:right w:val="nil"/>
            </w:tcBorders>
          </w:tcPr>
          <w:p w14:paraId="10C106E3" w14:textId="77777777" w:rsidR="002627FD" w:rsidRPr="005561F3" w:rsidDel="00331ABA" w:rsidRDefault="00DA5D93" w:rsidP="002627FD">
            <w:pPr>
              <w:autoSpaceDE w:val="0"/>
              <w:autoSpaceDN w:val="0"/>
              <w:adjustRightInd w:val="0"/>
              <w:spacing w:after="0" w:line="240" w:lineRule="auto"/>
              <w:rPr>
                <w:del w:id="754" w:author="Arjan" w:date="2014-11-17T21:25:00Z"/>
                <w:rFonts w:ascii="Arial" w:eastAsia="Times New Roman" w:hAnsi="Arial" w:cs="Arial"/>
                <w:color w:val="000000"/>
                <w:sz w:val="20"/>
                <w:szCs w:val="20"/>
                <w:lang w:val="nl-NL"/>
              </w:rPr>
            </w:pPr>
            <w:del w:id="755" w:author="Arjan" w:date="2014-11-17T21:25:00Z">
              <w:r w:rsidRPr="002627FD" w:rsidDel="00331ABA">
                <w:rPr>
                  <w:rFonts w:ascii="Arial" w:hAnsi="Arial" w:cs="Arial"/>
                  <w:sz w:val="20"/>
                  <w:szCs w:val="20"/>
                  <w:lang w:val="en-AU"/>
                </w:rPr>
                <w:fldChar w:fldCharType="begin" w:fldLock="1"/>
              </w:r>
              <w:r w:rsidR="002627FD" w:rsidRPr="005561F3" w:rsidDel="00331ABA">
                <w:rPr>
                  <w:rFonts w:ascii="Arial" w:hAnsi="Arial" w:cs="Arial"/>
                  <w:sz w:val="20"/>
                  <w:szCs w:val="20"/>
                  <w:lang w:val="nl-NL"/>
                </w:rPr>
                <w:delInstrText xml:space="preserve">MERGEFIELD </w:delInstrText>
              </w:r>
              <w:r w:rsidR="002627FD" w:rsidRPr="005561F3" w:rsidDel="00331ABA">
                <w:rPr>
                  <w:rFonts w:ascii="Arial" w:eastAsia="Times New Roman" w:hAnsi="Arial" w:cs="Arial"/>
                  <w:color w:val="000000"/>
                  <w:sz w:val="20"/>
                  <w:szCs w:val="20"/>
                  <w:lang w:val="nl-NL"/>
                </w:rPr>
                <w:delInstrText>Att.Type</w:delInstrText>
              </w:r>
              <w:r w:rsidRPr="002627FD" w:rsidDel="00331ABA">
                <w:rPr>
                  <w:rFonts w:ascii="Arial" w:hAnsi="Arial" w:cs="Arial"/>
                  <w:sz w:val="20"/>
                  <w:szCs w:val="20"/>
                  <w:lang w:val="en-AU"/>
                </w:rPr>
                <w:fldChar w:fldCharType="separate"/>
              </w:r>
              <w:r w:rsidR="002627FD" w:rsidRPr="005561F3" w:rsidDel="00331ABA">
                <w:rPr>
                  <w:rFonts w:ascii="Arial" w:eastAsia="Times New Roman" w:hAnsi="Arial" w:cs="Arial"/>
                  <w:color w:val="000000"/>
                  <w:sz w:val="20"/>
                  <w:szCs w:val="20"/>
                  <w:lang w:val="nl-NL"/>
                </w:rPr>
                <w:delText>AN255</w:delText>
              </w:r>
              <w:r w:rsidRPr="002627FD" w:rsidDel="00331ABA">
                <w:rPr>
                  <w:rFonts w:ascii="Arial" w:hAnsi="Arial" w:cs="Arial"/>
                  <w:sz w:val="20"/>
                  <w:szCs w:val="20"/>
                  <w:lang w:val="en-AU"/>
                </w:rPr>
                <w:fldChar w:fldCharType="end"/>
              </w:r>
            </w:del>
          </w:p>
        </w:tc>
      </w:tr>
      <w:tr w:rsidR="002627FD" w:rsidRPr="00AE1A91" w:rsidDel="00331ABA" w14:paraId="0155AB73" w14:textId="77777777" w:rsidTr="00331ABA">
        <w:trPr>
          <w:trHeight w:val="230"/>
          <w:del w:id="756" w:author="Arjan" w:date="2014-11-17T21:25:00Z"/>
        </w:trPr>
        <w:tc>
          <w:tcPr>
            <w:tcW w:w="3780" w:type="dxa"/>
            <w:tcBorders>
              <w:top w:val="nil"/>
              <w:left w:val="nil"/>
              <w:bottom w:val="nil"/>
              <w:right w:val="nil"/>
            </w:tcBorders>
          </w:tcPr>
          <w:p w14:paraId="0DDED9C2" w14:textId="77777777" w:rsidR="002627FD" w:rsidRPr="005561F3" w:rsidDel="00331ABA" w:rsidRDefault="002627FD" w:rsidP="002627FD">
            <w:pPr>
              <w:autoSpaceDE w:val="0"/>
              <w:autoSpaceDN w:val="0"/>
              <w:adjustRightInd w:val="0"/>
              <w:spacing w:after="0" w:line="240" w:lineRule="auto"/>
              <w:rPr>
                <w:del w:id="757" w:author="Arjan" w:date="2014-11-17T21:25: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3954B2A1" w14:textId="77777777" w:rsidR="002627FD" w:rsidRPr="005561F3" w:rsidDel="00331ABA" w:rsidRDefault="002627FD" w:rsidP="002627FD">
            <w:pPr>
              <w:autoSpaceDE w:val="0"/>
              <w:autoSpaceDN w:val="0"/>
              <w:adjustRightInd w:val="0"/>
              <w:spacing w:after="0" w:line="240" w:lineRule="auto"/>
              <w:rPr>
                <w:del w:id="758" w:author="Arjan" w:date="2014-11-17T21:25:00Z"/>
                <w:rFonts w:ascii="Arial" w:eastAsia="Times New Roman" w:hAnsi="Arial" w:cs="Arial"/>
                <w:color w:val="000000"/>
                <w:sz w:val="20"/>
                <w:szCs w:val="20"/>
                <w:lang w:val="nl-NL"/>
              </w:rPr>
            </w:pPr>
          </w:p>
        </w:tc>
      </w:tr>
      <w:tr w:rsidR="002627FD" w:rsidRPr="00AE1A91" w:rsidDel="00331ABA" w14:paraId="5FC8DFF7" w14:textId="77777777" w:rsidTr="00331ABA">
        <w:trPr>
          <w:trHeight w:val="230"/>
          <w:del w:id="759" w:author="Arjan" w:date="2014-11-17T21:25:00Z"/>
        </w:trPr>
        <w:tc>
          <w:tcPr>
            <w:tcW w:w="3780" w:type="dxa"/>
            <w:tcBorders>
              <w:top w:val="nil"/>
              <w:left w:val="nil"/>
              <w:bottom w:val="nil"/>
              <w:right w:val="nil"/>
            </w:tcBorders>
          </w:tcPr>
          <w:p w14:paraId="4E9F0FE7" w14:textId="77777777" w:rsidR="002627FD" w:rsidRPr="005561F3" w:rsidDel="00331ABA" w:rsidRDefault="002627FD" w:rsidP="002627FD">
            <w:pPr>
              <w:autoSpaceDE w:val="0"/>
              <w:autoSpaceDN w:val="0"/>
              <w:adjustRightInd w:val="0"/>
              <w:spacing w:after="0" w:line="240" w:lineRule="auto"/>
              <w:rPr>
                <w:del w:id="760" w:author="Arjan" w:date="2014-11-17T21:25:00Z"/>
                <w:rFonts w:ascii="Arial" w:eastAsia="Times New Roman" w:hAnsi="Arial" w:cs="Arial"/>
                <w:color w:val="000000"/>
                <w:sz w:val="20"/>
                <w:szCs w:val="20"/>
                <w:lang w:val="nl-NL"/>
              </w:rPr>
            </w:pPr>
            <w:del w:id="761" w:author="Arjan" w:date="2014-11-17T21:25:00Z">
              <w:r w:rsidRPr="005561F3" w:rsidDel="00331ABA">
                <w:rPr>
                  <w:rFonts w:ascii="Arial" w:eastAsia="Times New Roman" w:hAnsi="Arial" w:cs="Arial"/>
                  <w:b/>
                  <w:bCs/>
                  <w:color w:val="000000"/>
                  <w:sz w:val="20"/>
                  <w:szCs w:val="20"/>
                  <w:lang w:val="nl-NL"/>
                </w:rPr>
                <w:delText>Waardenverzameling</w:delText>
              </w:r>
            </w:del>
          </w:p>
        </w:tc>
        <w:tc>
          <w:tcPr>
            <w:tcW w:w="5580" w:type="dxa"/>
            <w:tcBorders>
              <w:top w:val="nil"/>
              <w:left w:val="nil"/>
              <w:bottom w:val="nil"/>
              <w:right w:val="nil"/>
            </w:tcBorders>
          </w:tcPr>
          <w:p w14:paraId="4731E271" w14:textId="77777777" w:rsidR="002627FD" w:rsidRPr="00DD0F4F" w:rsidDel="00331ABA" w:rsidRDefault="002627FD" w:rsidP="002627FD">
            <w:pPr>
              <w:autoSpaceDE w:val="0"/>
              <w:autoSpaceDN w:val="0"/>
              <w:adjustRightInd w:val="0"/>
              <w:spacing w:after="0" w:line="240" w:lineRule="auto"/>
              <w:rPr>
                <w:del w:id="762" w:author="Arjan" w:date="2014-11-17T21:25:00Z"/>
                <w:rFonts w:ascii="Arial" w:eastAsia="Times New Roman" w:hAnsi="Arial" w:cs="Arial"/>
                <w:color w:val="000000"/>
                <w:sz w:val="20"/>
                <w:szCs w:val="20"/>
                <w:lang w:val="nl-NL"/>
              </w:rPr>
            </w:pPr>
            <w:del w:id="763" w:author="Arjan" w:date="2014-11-17T21:25:00Z">
              <w:r w:rsidRPr="00DD0F4F" w:rsidDel="00331ABA">
                <w:rPr>
                  <w:rFonts w:ascii="Arial" w:eastAsia="Times New Roman" w:hAnsi="Arial" w:cs="Arial"/>
                  <w:color w:val="000000"/>
                  <w:sz w:val="20"/>
                  <w:szCs w:val="20"/>
                  <w:lang w:val="nl-NL"/>
                </w:rPr>
                <w:delText>alle in fysieke bestandsnamen toegestane tekens</w:delText>
              </w:r>
            </w:del>
          </w:p>
        </w:tc>
      </w:tr>
      <w:tr w:rsidR="002627FD" w:rsidRPr="00AE1A91" w:rsidDel="00331ABA" w14:paraId="57A79225" w14:textId="77777777" w:rsidTr="00331ABA">
        <w:trPr>
          <w:trHeight w:val="215"/>
          <w:del w:id="764" w:author="Arjan" w:date="2014-11-17T21:25:00Z"/>
        </w:trPr>
        <w:tc>
          <w:tcPr>
            <w:tcW w:w="3780" w:type="dxa"/>
            <w:tcBorders>
              <w:top w:val="nil"/>
              <w:left w:val="nil"/>
              <w:bottom w:val="nil"/>
              <w:right w:val="nil"/>
            </w:tcBorders>
          </w:tcPr>
          <w:p w14:paraId="3844FB8B" w14:textId="77777777" w:rsidR="002627FD" w:rsidRPr="00DD0F4F" w:rsidDel="00331ABA" w:rsidRDefault="002627FD" w:rsidP="002627FD">
            <w:pPr>
              <w:autoSpaceDE w:val="0"/>
              <w:autoSpaceDN w:val="0"/>
              <w:adjustRightInd w:val="0"/>
              <w:spacing w:after="0" w:line="240" w:lineRule="auto"/>
              <w:rPr>
                <w:del w:id="765" w:author="Arjan" w:date="2014-11-17T21:25: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4972E427" w14:textId="77777777" w:rsidR="002627FD" w:rsidRPr="00DD0F4F" w:rsidDel="00331ABA" w:rsidRDefault="002627FD" w:rsidP="002627FD">
            <w:pPr>
              <w:autoSpaceDE w:val="0"/>
              <w:autoSpaceDN w:val="0"/>
              <w:adjustRightInd w:val="0"/>
              <w:spacing w:after="0" w:line="240" w:lineRule="auto"/>
              <w:rPr>
                <w:del w:id="766" w:author="Arjan" w:date="2014-11-17T21:25:00Z"/>
                <w:rFonts w:ascii="Arial" w:eastAsia="Times New Roman" w:hAnsi="Arial" w:cs="Arial"/>
                <w:color w:val="000000"/>
                <w:sz w:val="20"/>
                <w:szCs w:val="20"/>
                <w:lang w:val="nl-NL"/>
              </w:rPr>
            </w:pPr>
          </w:p>
        </w:tc>
      </w:tr>
      <w:tr w:rsidR="002627FD" w:rsidRPr="002627FD" w14:paraId="0F152A7E" w14:textId="77777777" w:rsidTr="00331ABA">
        <w:trPr>
          <w:trHeight w:val="215"/>
        </w:trPr>
        <w:tc>
          <w:tcPr>
            <w:tcW w:w="3780" w:type="dxa"/>
            <w:tcBorders>
              <w:top w:val="nil"/>
              <w:left w:val="nil"/>
              <w:bottom w:val="nil"/>
              <w:right w:val="nil"/>
            </w:tcBorders>
          </w:tcPr>
          <w:p w14:paraId="529E7772"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245940BC"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del w:id="767" w:author="Arjan" w:date="2013-07-02T11:10:00Z">
              <w:r w:rsidRPr="002627FD" w:rsidDel="002627FD">
                <w:rPr>
                  <w:rFonts w:ascii="Arial" w:eastAsia="Times New Roman" w:hAnsi="Arial" w:cs="Arial"/>
                  <w:color w:val="000000"/>
                  <w:sz w:val="20"/>
                  <w:szCs w:val="20"/>
                </w:rPr>
                <w:delText>Nee</w:delText>
              </w:r>
            </w:del>
            <w:ins w:id="768" w:author="Arjan" w:date="2013-07-02T11:10:00Z">
              <w:r>
                <w:rPr>
                  <w:rFonts w:ascii="Arial" w:eastAsia="Times New Roman" w:hAnsi="Arial" w:cs="Arial"/>
                  <w:color w:val="000000"/>
                  <w:sz w:val="20"/>
                  <w:szCs w:val="20"/>
                </w:rPr>
                <w:t>Ja</w:t>
              </w:r>
            </w:ins>
          </w:p>
        </w:tc>
      </w:tr>
      <w:tr w:rsidR="002627FD" w:rsidRPr="002627FD" w14:paraId="723C5776" w14:textId="77777777" w:rsidTr="00331ABA">
        <w:trPr>
          <w:trHeight w:val="230"/>
        </w:trPr>
        <w:tc>
          <w:tcPr>
            <w:tcW w:w="3780" w:type="dxa"/>
            <w:tcBorders>
              <w:top w:val="nil"/>
              <w:left w:val="nil"/>
              <w:bottom w:val="nil"/>
              <w:right w:val="nil"/>
            </w:tcBorders>
          </w:tcPr>
          <w:p w14:paraId="3A0BCE1C" w14:textId="77777777"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1EED3B2"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14:paraId="4772A26E" w14:textId="77777777" w:rsidTr="00331ABA">
        <w:trPr>
          <w:trHeight w:val="230"/>
        </w:trPr>
        <w:tc>
          <w:tcPr>
            <w:tcW w:w="3780" w:type="dxa"/>
            <w:tcBorders>
              <w:top w:val="nil"/>
              <w:left w:val="nil"/>
              <w:bottom w:val="nil"/>
              <w:right w:val="nil"/>
            </w:tcBorders>
          </w:tcPr>
          <w:p w14:paraId="0FF43731"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26F606E1"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Nee</w:t>
            </w:r>
          </w:p>
        </w:tc>
      </w:tr>
      <w:tr w:rsidR="002627FD" w:rsidRPr="002627FD" w14:paraId="351CBA9E" w14:textId="77777777" w:rsidTr="00331ABA">
        <w:trPr>
          <w:trHeight w:val="230"/>
        </w:trPr>
        <w:tc>
          <w:tcPr>
            <w:tcW w:w="3780" w:type="dxa"/>
            <w:tcBorders>
              <w:top w:val="nil"/>
              <w:left w:val="nil"/>
              <w:bottom w:val="nil"/>
              <w:right w:val="nil"/>
            </w:tcBorders>
          </w:tcPr>
          <w:p w14:paraId="13CE34C0" w14:textId="77777777"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8CA549B"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14:paraId="530C019D" w14:textId="77777777" w:rsidTr="00331ABA">
        <w:trPr>
          <w:trHeight w:val="230"/>
        </w:trPr>
        <w:tc>
          <w:tcPr>
            <w:tcW w:w="3780" w:type="dxa"/>
            <w:tcBorders>
              <w:top w:val="nil"/>
              <w:left w:val="nil"/>
              <w:bottom w:val="nil"/>
              <w:right w:val="nil"/>
            </w:tcBorders>
          </w:tcPr>
          <w:p w14:paraId="2A2FFFFD"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0E7C566B"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14:paraId="14440B02" w14:textId="77777777" w:rsidTr="00331ABA">
        <w:trPr>
          <w:trHeight w:val="230"/>
        </w:trPr>
        <w:tc>
          <w:tcPr>
            <w:tcW w:w="3780" w:type="dxa"/>
            <w:tcBorders>
              <w:top w:val="nil"/>
              <w:left w:val="nil"/>
              <w:bottom w:val="nil"/>
              <w:right w:val="nil"/>
            </w:tcBorders>
          </w:tcPr>
          <w:p w14:paraId="0EA6CD76" w14:textId="77777777"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024F126"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14:paraId="228099EC" w14:textId="77777777" w:rsidTr="00331ABA">
        <w:trPr>
          <w:trHeight w:val="230"/>
        </w:trPr>
        <w:tc>
          <w:tcPr>
            <w:tcW w:w="3780" w:type="dxa"/>
            <w:tcBorders>
              <w:top w:val="nil"/>
              <w:left w:val="nil"/>
              <w:bottom w:val="nil"/>
              <w:right w:val="nil"/>
            </w:tcBorders>
          </w:tcPr>
          <w:p w14:paraId="11671B27"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3B896F53"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Nee</w:t>
            </w:r>
          </w:p>
        </w:tc>
      </w:tr>
      <w:tr w:rsidR="002627FD" w:rsidRPr="002627FD" w14:paraId="4377E43F" w14:textId="77777777" w:rsidTr="00331ABA">
        <w:trPr>
          <w:trHeight w:val="230"/>
        </w:trPr>
        <w:tc>
          <w:tcPr>
            <w:tcW w:w="3780" w:type="dxa"/>
            <w:tcBorders>
              <w:top w:val="nil"/>
              <w:left w:val="nil"/>
              <w:bottom w:val="nil"/>
              <w:right w:val="nil"/>
            </w:tcBorders>
          </w:tcPr>
          <w:p w14:paraId="3A9DB340" w14:textId="77777777"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EF260C9"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14:paraId="4B93F6B8" w14:textId="77777777" w:rsidTr="00331ABA">
        <w:trPr>
          <w:trHeight w:val="411"/>
        </w:trPr>
        <w:tc>
          <w:tcPr>
            <w:tcW w:w="3780" w:type="dxa"/>
            <w:tcBorders>
              <w:top w:val="nil"/>
              <w:left w:val="nil"/>
              <w:bottom w:val="nil"/>
              <w:right w:val="nil"/>
            </w:tcBorders>
          </w:tcPr>
          <w:p w14:paraId="697C2DEF"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5BFB1CFD"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Nee</w:t>
            </w:r>
          </w:p>
        </w:tc>
      </w:tr>
      <w:tr w:rsidR="002627FD" w:rsidRPr="002627FD" w14:paraId="31580D35" w14:textId="77777777" w:rsidTr="00331ABA">
        <w:trPr>
          <w:trHeight w:val="245"/>
        </w:trPr>
        <w:tc>
          <w:tcPr>
            <w:tcW w:w="3780" w:type="dxa"/>
            <w:tcBorders>
              <w:top w:val="nil"/>
              <w:left w:val="nil"/>
              <w:bottom w:val="nil"/>
              <w:right w:val="nil"/>
            </w:tcBorders>
          </w:tcPr>
          <w:p w14:paraId="066CBE66" w14:textId="77777777"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4D10275"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14:paraId="055B405D" w14:textId="77777777" w:rsidTr="00331ABA">
        <w:trPr>
          <w:trHeight w:val="230"/>
        </w:trPr>
        <w:tc>
          <w:tcPr>
            <w:tcW w:w="3780" w:type="dxa"/>
            <w:tcBorders>
              <w:top w:val="nil"/>
              <w:left w:val="nil"/>
              <w:bottom w:val="nil"/>
              <w:right w:val="nil"/>
            </w:tcBorders>
          </w:tcPr>
          <w:p w14:paraId="19FF87C4"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7B08380D" w14:textId="77777777" w:rsidR="002627FD" w:rsidRPr="002627FD" w:rsidRDefault="00DA5D93"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hAnsi="Arial" w:cs="Arial"/>
                <w:sz w:val="20"/>
                <w:szCs w:val="20"/>
                <w:lang w:val="en-AU"/>
              </w:rPr>
              <w:fldChar w:fldCharType="begin" w:fldLock="1"/>
            </w:r>
            <w:r w:rsidR="002627FD" w:rsidRPr="002627FD">
              <w:rPr>
                <w:rFonts w:ascii="Arial" w:hAnsi="Arial" w:cs="Arial"/>
                <w:sz w:val="20"/>
                <w:szCs w:val="20"/>
                <w:lang w:val="en-AU"/>
              </w:rPr>
              <w:instrText xml:space="preserve">MERGEFIELD </w:instrText>
            </w:r>
            <w:r w:rsidR="002627FD" w:rsidRPr="002627FD">
              <w:rPr>
                <w:rFonts w:ascii="Arial" w:eastAsia="Times New Roman" w:hAnsi="Arial" w:cs="Arial"/>
                <w:color w:val="000000"/>
                <w:sz w:val="20"/>
                <w:szCs w:val="20"/>
              </w:rPr>
              <w:instrText>Att.LowerBound</w:instrText>
            </w:r>
            <w:r w:rsidRPr="002627FD">
              <w:rPr>
                <w:rFonts w:ascii="Arial" w:hAnsi="Arial" w:cs="Arial"/>
                <w:sz w:val="20"/>
                <w:szCs w:val="20"/>
                <w:lang w:val="en-AU"/>
              </w:rPr>
              <w:fldChar w:fldCharType="separate"/>
            </w:r>
            <w:r w:rsidR="002627FD" w:rsidRPr="002627FD">
              <w:rPr>
                <w:rFonts w:ascii="Arial" w:eastAsia="Times New Roman" w:hAnsi="Arial" w:cs="Arial"/>
                <w:color w:val="000000"/>
                <w:sz w:val="20"/>
                <w:szCs w:val="20"/>
              </w:rPr>
              <w:t>0</w:t>
            </w:r>
            <w:r w:rsidRPr="002627FD">
              <w:rPr>
                <w:rFonts w:ascii="Arial" w:hAnsi="Arial" w:cs="Arial"/>
                <w:sz w:val="20"/>
                <w:szCs w:val="20"/>
                <w:lang w:val="en-AU"/>
              </w:rPr>
              <w:fldChar w:fldCharType="end"/>
            </w:r>
            <w:r w:rsidR="002627FD" w:rsidRPr="002627FD">
              <w:rPr>
                <w:rFonts w:ascii="Arial" w:eastAsia="Times New Roman" w:hAnsi="Arial" w:cs="Arial"/>
                <w:color w:val="000000"/>
                <w:sz w:val="20"/>
                <w:szCs w:val="20"/>
              </w:rPr>
              <w:t xml:space="preserve"> - </w:t>
            </w:r>
            <w:r w:rsidRPr="002627FD">
              <w:rPr>
                <w:rFonts w:ascii="Arial" w:eastAsia="Times New Roman" w:hAnsi="Arial" w:cs="Arial"/>
                <w:color w:val="000000"/>
                <w:sz w:val="20"/>
                <w:szCs w:val="20"/>
              </w:rPr>
              <w:fldChar w:fldCharType="begin" w:fldLock="1"/>
            </w:r>
            <w:r w:rsidR="002627FD" w:rsidRPr="002627FD">
              <w:rPr>
                <w:rFonts w:ascii="Arial" w:eastAsia="Times New Roman" w:hAnsi="Arial" w:cs="Arial"/>
                <w:color w:val="000000"/>
                <w:sz w:val="20"/>
                <w:szCs w:val="20"/>
              </w:rPr>
              <w:instrText>MERGEFIELD Att.UpperBound</w:instrText>
            </w:r>
            <w:r w:rsidRPr="002627FD">
              <w:rPr>
                <w:rFonts w:ascii="Arial" w:eastAsia="Times New Roman" w:hAnsi="Arial" w:cs="Arial"/>
                <w:color w:val="000000"/>
                <w:sz w:val="20"/>
                <w:szCs w:val="20"/>
              </w:rPr>
              <w:fldChar w:fldCharType="separate"/>
            </w:r>
            <w:r w:rsidR="002627FD" w:rsidRPr="002627FD">
              <w:rPr>
                <w:rFonts w:ascii="Arial" w:eastAsia="Times New Roman" w:hAnsi="Arial" w:cs="Arial"/>
                <w:color w:val="000000"/>
                <w:sz w:val="20"/>
                <w:szCs w:val="20"/>
              </w:rPr>
              <w:t>1</w:t>
            </w:r>
            <w:r w:rsidRPr="002627FD">
              <w:rPr>
                <w:rFonts w:ascii="Arial" w:eastAsia="Times New Roman" w:hAnsi="Arial" w:cs="Arial"/>
                <w:color w:val="000000"/>
                <w:sz w:val="20"/>
                <w:szCs w:val="20"/>
              </w:rPr>
              <w:fldChar w:fldCharType="end"/>
            </w:r>
          </w:p>
        </w:tc>
      </w:tr>
      <w:tr w:rsidR="002627FD" w:rsidRPr="002627FD" w14:paraId="2C5A816C" w14:textId="77777777" w:rsidTr="00331ABA">
        <w:trPr>
          <w:trHeight w:val="230"/>
        </w:trPr>
        <w:tc>
          <w:tcPr>
            <w:tcW w:w="3780" w:type="dxa"/>
            <w:tcBorders>
              <w:top w:val="nil"/>
              <w:left w:val="nil"/>
              <w:bottom w:val="nil"/>
              <w:right w:val="nil"/>
            </w:tcBorders>
          </w:tcPr>
          <w:p w14:paraId="18C0EA28" w14:textId="77777777"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BE3C71D"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14:paraId="6E1D996C" w14:textId="77777777" w:rsidTr="00331ABA">
        <w:trPr>
          <w:trHeight w:val="230"/>
        </w:trPr>
        <w:tc>
          <w:tcPr>
            <w:tcW w:w="3780" w:type="dxa"/>
            <w:tcBorders>
              <w:top w:val="nil"/>
              <w:left w:val="nil"/>
              <w:bottom w:val="nil"/>
              <w:right w:val="nil"/>
            </w:tcBorders>
          </w:tcPr>
          <w:p w14:paraId="2723D691"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24EB3359"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del w:id="769" w:author="Arjan" w:date="2014-11-11T22:48:00Z">
              <w:r w:rsidRPr="002627FD" w:rsidDel="008C2BEE">
                <w:rPr>
                  <w:rFonts w:ascii="Arial" w:eastAsia="Times New Roman" w:hAnsi="Arial" w:cs="Arial"/>
                  <w:color w:val="000000"/>
                  <w:sz w:val="20"/>
                  <w:szCs w:val="20"/>
                </w:rPr>
                <w:delText xml:space="preserve">Afleidbaar </w:delText>
              </w:r>
            </w:del>
            <w:ins w:id="770" w:author="Arjan" w:date="2014-11-11T22:48:00Z">
              <w:r w:rsidR="008C2BEE">
                <w:rPr>
                  <w:rFonts w:ascii="Arial" w:eastAsia="Times New Roman" w:hAnsi="Arial" w:cs="Arial"/>
                  <w:color w:val="000000"/>
                  <w:sz w:val="20"/>
                  <w:szCs w:val="20"/>
                </w:rPr>
                <w:t>Kern</w:t>
              </w:r>
            </w:ins>
            <w:r w:rsidRPr="002627FD">
              <w:rPr>
                <w:rFonts w:ascii="Arial" w:eastAsia="Times New Roman" w:hAnsi="Arial" w:cs="Arial"/>
                <w:color w:val="000000"/>
                <w:sz w:val="20"/>
                <w:szCs w:val="20"/>
              </w:rPr>
              <w:t>gegeven</w:t>
            </w:r>
          </w:p>
        </w:tc>
      </w:tr>
      <w:tr w:rsidR="002627FD" w:rsidRPr="002627FD" w14:paraId="1FCAAED6" w14:textId="77777777" w:rsidTr="00331ABA">
        <w:trPr>
          <w:trHeight w:val="230"/>
        </w:trPr>
        <w:tc>
          <w:tcPr>
            <w:tcW w:w="3780" w:type="dxa"/>
            <w:tcBorders>
              <w:top w:val="nil"/>
              <w:left w:val="nil"/>
              <w:right w:val="nil"/>
            </w:tcBorders>
          </w:tcPr>
          <w:p w14:paraId="0093B801" w14:textId="77777777"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3E06A3E7"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5E066D" w14:paraId="5AF1CEDD" w14:textId="77777777" w:rsidTr="00331ABA">
        <w:trPr>
          <w:trHeight w:val="230"/>
        </w:trPr>
        <w:tc>
          <w:tcPr>
            <w:tcW w:w="3780" w:type="dxa"/>
            <w:tcBorders>
              <w:top w:val="nil"/>
              <w:left w:val="nil"/>
              <w:bottom w:val="single" w:sz="4" w:space="0" w:color="auto"/>
              <w:right w:val="nil"/>
            </w:tcBorders>
          </w:tcPr>
          <w:p w14:paraId="3DA2057C" w14:textId="77777777"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r w:rsidRPr="002627FD">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14:paraId="0BB9334D" w14:textId="77777777" w:rsidR="002627FD" w:rsidRPr="00DD0F4F" w:rsidRDefault="002627FD" w:rsidP="00B914EC">
            <w:pPr>
              <w:autoSpaceDE w:val="0"/>
              <w:autoSpaceDN w:val="0"/>
              <w:adjustRightInd w:val="0"/>
              <w:spacing w:after="0" w:line="240" w:lineRule="auto"/>
              <w:rPr>
                <w:rFonts w:ascii="Arial" w:eastAsia="Times New Roman" w:hAnsi="Arial" w:cs="Arial"/>
                <w:color w:val="000000"/>
                <w:sz w:val="20"/>
                <w:szCs w:val="20"/>
                <w:lang w:val="nl-NL"/>
              </w:rPr>
            </w:pPr>
            <w:del w:id="771" w:author="Arjan" w:date="2014-11-11T22:48:00Z">
              <w:r w:rsidRPr="00DD0F4F" w:rsidDel="008C2BEE">
                <w:rPr>
                  <w:rFonts w:ascii="Arial" w:eastAsia="Times New Roman" w:hAnsi="Arial" w:cs="Arial"/>
                  <w:color w:val="000000"/>
                  <w:sz w:val="20"/>
                  <w:szCs w:val="20"/>
                  <w:lang w:val="nl-NL"/>
                </w:rPr>
                <w:delText xml:space="preserve">Afleidbaar uit de combinatie van </w:delText>
              </w:r>
            </w:del>
            <w:del w:id="772" w:author="Arjan" w:date="2013-07-02T11:10:00Z">
              <w:r w:rsidRPr="00DD0F4F" w:rsidDel="002627FD">
                <w:rPr>
                  <w:rFonts w:ascii="Arial" w:eastAsia="Times New Roman" w:hAnsi="Arial" w:cs="Arial"/>
                  <w:color w:val="000000"/>
                  <w:sz w:val="20"/>
                  <w:szCs w:val="20"/>
                  <w:lang w:val="nl-NL"/>
                </w:rPr>
                <w:delText>Documentt</w:delText>
              </w:r>
            </w:del>
            <w:del w:id="773" w:author="Arjan" w:date="2014-11-11T22:48:00Z">
              <w:r w:rsidRPr="00DD0F4F" w:rsidDel="008C2BEE">
                <w:rPr>
                  <w:rFonts w:ascii="Arial" w:eastAsia="Times New Roman" w:hAnsi="Arial" w:cs="Arial"/>
                  <w:color w:val="000000"/>
                  <w:sz w:val="20"/>
                  <w:szCs w:val="20"/>
                  <w:lang w:val="nl-NL"/>
                </w:rPr>
                <w:delText xml:space="preserve">itel en </w:delText>
              </w:r>
            </w:del>
            <w:del w:id="774" w:author="Arjan" w:date="2013-07-02T11:10:00Z">
              <w:r w:rsidRPr="00DD0F4F" w:rsidDel="002627FD">
                <w:rPr>
                  <w:rFonts w:ascii="Arial" w:eastAsia="Times New Roman" w:hAnsi="Arial" w:cs="Arial"/>
                  <w:color w:val="000000"/>
                  <w:sz w:val="20"/>
                  <w:szCs w:val="20"/>
                  <w:lang w:val="nl-NL"/>
                </w:rPr>
                <w:delText>Documentf</w:delText>
              </w:r>
            </w:del>
            <w:del w:id="775" w:author="Arjan" w:date="2014-11-11T22:48:00Z">
              <w:r w:rsidRPr="00DD0F4F" w:rsidDel="008C2BEE">
                <w:rPr>
                  <w:rFonts w:ascii="Arial" w:eastAsia="Times New Roman" w:hAnsi="Arial" w:cs="Arial"/>
                  <w:color w:val="000000"/>
                  <w:sz w:val="20"/>
                  <w:szCs w:val="20"/>
                  <w:lang w:val="nl-NL"/>
                </w:rPr>
                <w:delText xml:space="preserve">ormaat, gescheiden door een punt, mits beide attributen van een waarde zijn voorzien. Zo niet, dan </w:delText>
              </w:r>
            </w:del>
            <w:del w:id="776" w:author="Arjan" w:date="2014-01-22T13:52:00Z">
              <w:r w:rsidRPr="00DD0F4F" w:rsidDel="00B914EC">
                <w:rPr>
                  <w:rFonts w:ascii="Arial" w:eastAsia="Times New Roman" w:hAnsi="Arial" w:cs="Arial"/>
                  <w:color w:val="000000"/>
                  <w:sz w:val="20"/>
                  <w:szCs w:val="20"/>
                  <w:lang w:val="nl-NL"/>
                </w:rPr>
                <w:delText xml:space="preserve">is </w:delText>
              </w:r>
            </w:del>
            <w:del w:id="777" w:author="Arjan" w:date="2014-11-11T22:48:00Z">
              <w:r w:rsidRPr="00DD0F4F" w:rsidDel="008C2BEE">
                <w:rPr>
                  <w:rFonts w:ascii="Arial" w:eastAsia="Times New Roman" w:hAnsi="Arial" w:cs="Arial"/>
                  <w:color w:val="000000"/>
                  <w:sz w:val="20"/>
                  <w:szCs w:val="20"/>
                  <w:lang w:val="nl-NL"/>
                </w:rPr>
                <w:delText xml:space="preserve">het attribuut Bestandsnaam van een waarde voorzien. Uit de bestandsnaam moet een geldig </w:delText>
              </w:r>
            </w:del>
            <w:del w:id="778" w:author="Arjan" w:date="2013-07-02T11:10:00Z">
              <w:r w:rsidRPr="00DD0F4F" w:rsidDel="002627FD">
                <w:rPr>
                  <w:rFonts w:ascii="Arial" w:eastAsia="Times New Roman" w:hAnsi="Arial" w:cs="Arial"/>
                  <w:color w:val="000000"/>
                  <w:sz w:val="20"/>
                  <w:szCs w:val="20"/>
                  <w:lang w:val="nl-NL"/>
                </w:rPr>
                <w:delText>Documentf</w:delText>
              </w:r>
            </w:del>
            <w:del w:id="779" w:author="Arjan" w:date="2014-11-11T22:48:00Z">
              <w:r w:rsidRPr="00DD0F4F" w:rsidDel="008C2BEE">
                <w:rPr>
                  <w:rFonts w:ascii="Arial" w:eastAsia="Times New Roman" w:hAnsi="Arial" w:cs="Arial"/>
                  <w:color w:val="000000"/>
                  <w:sz w:val="20"/>
                  <w:szCs w:val="20"/>
                  <w:lang w:val="nl-NL"/>
                </w:rPr>
                <w:delText xml:space="preserve">ormaat af te leiden zijn (laatste posities na de laatste punt in de bestandsnaam). Zo niet dan dient </w:delText>
              </w:r>
            </w:del>
            <w:del w:id="780" w:author="Arjan" w:date="2013-07-02T11:11:00Z">
              <w:r w:rsidRPr="00DD0F4F" w:rsidDel="002627FD">
                <w:rPr>
                  <w:rFonts w:ascii="Arial" w:eastAsia="Times New Roman" w:hAnsi="Arial" w:cs="Arial"/>
                  <w:color w:val="000000"/>
                  <w:sz w:val="20"/>
                  <w:szCs w:val="20"/>
                  <w:lang w:val="nl-NL"/>
                </w:rPr>
                <w:delText>Documentf</w:delText>
              </w:r>
            </w:del>
            <w:del w:id="781" w:author="Arjan" w:date="2014-11-11T22:48:00Z">
              <w:r w:rsidRPr="00DD0F4F" w:rsidDel="008C2BEE">
                <w:rPr>
                  <w:rFonts w:ascii="Arial" w:eastAsia="Times New Roman" w:hAnsi="Arial" w:cs="Arial"/>
                  <w:color w:val="000000"/>
                  <w:sz w:val="20"/>
                  <w:szCs w:val="20"/>
                  <w:lang w:val="nl-NL"/>
                </w:rPr>
                <w:delText>ormaat van een waarde te zijn voorzien.</w:delText>
              </w:r>
            </w:del>
          </w:p>
        </w:tc>
      </w:tr>
    </w:tbl>
    <w:p w14:paraId="0999CF7A" w14:textId="77777777" w:rsidR="002627FD" w:rsidRDefault="002627FD" w:rsidP="0044638F">
      <w:pPr>
        <w:rPr>
          <w:ins w:id="782" w:author="Arjan" w:date="2014-11-17T19:17:00Z"/>
          <w:lang w:val="nl-NL"/>
        </w:rPr>
      </w:pPr>
    </w:p>
    <w:p w14:paraId="6CB930F7" w14:textId="77777777" w:rsidR="00BE3409" w:rsidRPr="002627FD" w:rsidRDefault="00DA5D93" w:rsidP="00BE3409">
      <w:pPr>
        <w:autoSpaceDE w:val="0"/>
        <w:autoSpaceDN w:val="0"/>
        <w:adjustRightInd w:val="0"/>
        <w:spacing w:before="240" w:after="60" w:line="240" w:lineRule="auto"/>
        <w:outlineLvl w:val="3"/>
        <w:rPr>
          <w:ins w:id="783" w:author="Arjan" w:date="2014-11-17T19:17:00Z"/>
          <w:rFonts w:ascii="Arial" w:eastAsia="Times New Roman" w:hAnsi="Arial" w:cs="Arial"/>
          <w:b/>
          <w:bCs/>
          <w:color w:val="004080"/>
          <w:sz w:val="24"/>
          <w:szCs w:val="24"/>
        </w:rPr>
      </w:pPr>
      <w:ins w:id="784" w:author="Arjan" w:date="2014-11-17T19:17:00Z">
        <w:r w:rsidRPr="002627FD">
          <w:rPr>
            <w:rFonts w:ascii="Arial" w:hAnsi="Arial" w:cs="Arial"/>
            <w:sz w:val="20"/>
            <w:szCs w:val="20"/>
            <w:lang w:val="en-AU"/>
          </w:rPr>
          <w:fldChar w:fldCharType="begin" w:fldLock="1"/>
        </w:r>
        <w:r w:rsidR="00BE3409" w:rsidRPr="002627FD">
          <w:rPr>
            <w:rFonts w:ascii="Arial" w:hAnsi="Arial" w:cs="Arial"/>
            <w:sz w:val="20"/>
            <w:szCs w:val="20"/>
            <w:lang w:val="en-AU"/>
          </w:rPr>
          <w:instrText xml:space="preserve">MERGEFIELD </w:instrText>
        </w:r>
        <w:r w:rsidR="00BE3409" w:rsidRPr="002627FD">
          <w:rPr>
            <w:rFonts w:ascii="Arial" w:eastAsia="Times New Roman" w:hAnsi="Arial" w:cs="Arial"/>
            <w:b/>
            <w:bCs/>
            <w:color w:val="004080"/>
            <w:sz w:val="24"/>
            <w:szCs w:val="24"/>
          </w:rPr>
          <w:instrText>Att.Stereotype</w:instrText>
        </w:r>
        <w:r w:rsidRPr="002627FD">
          <w:rPr>
            <w:rFonts w:ascii="Arial" w:hAnsi="Arial" w:cs="Arial"/>
            <w:sz w:val="20"/>
            <w:szCs w:val="20"/>
            <w:lang w:val="en-AU"/>
          </w:rPr>
          <w:fldChar w:fldCharType="separate"/>
        </w:r>
        <w:r w:rsidR="00BE3409">
          <w:rPr>
            <w:rFonts w:ascii="Arial" w:eastAsia="Times New Roman" w:hAnsi="Arial" w:cs="Arial"/>
            <w:b/>
            <w:bCs/>
            <w:color w:val="004080"/>
            <w:sz w:val="24"/>
            <w:szCs w:val="24"/>
          </w:rPr>
          <w:t>«</w:t>
        </w:r>
      </w:ins>
      <w:ins w:id="785" w:author="Arjan" w:date="2014-11-17T19:20:00Z">
        <w:r w:rsidR="00BE3409">
          <w:rPr>
            <w:rFonts w:ascii="Arial" w:eastAsia="Times New Roman" w:hAnsi="Arial" w:cs="Arial"/>
            <w:b/>
            <w:bCs/>
            <w:color w:val="004080"/>
            <w:sz w:val="24"/>
            <w:szCs w:val="24"/>
          </w:rPr>
          <w:t>Suba</w:t>
        </w:r>
      </w:ins>
      <w:ins w:id="786" w:author="Arjan" w:date="2014-11-17T19:17:00Z">
        <w:r w:rsidR="00BE3409" w:rsidRPr="002627FD">
          <w:rPr>
            <w:rFonts w:ascii="Arial" w:eastAsia="Times New Roman" w:hAnsi="Arial" w:cs="Arial"/>
            <w:b/>
            <w:bCs/>
            <w:color w:val="004080"/>
            <w:sz w:val="24"/>
            <w:szCs w:val="24"/>
          </w:rPr>
          <w:t>ttribuutsoort»</w:t>
        </w:r>
        <w:r w:rsidRPr="002627FD">
          <w:rPr>
            <w:rFonts w:ascii="Arial" w:hAnsi="Arial" w:cs="Arial"/>
            <w:sz w:val="20"/>
            <w:szCs w:val="20"/>
            <w:lang w:val="en-AU"/>
          </w:rPr>
          <w:fldChar w:fldCharType="end"/>
        </w:r>
        <w:r w:rsidR="00BE3409" w:rsidRPr="002627FD">
          <w:rPr>
            <w:rFonts w:ascii="Arial" w:eastAsia="Times New Roman" w:hAnsi="Arial" w:cs="Arial"/>
            <w:b/>
            <w:bCs/>
            <w:color w:val="004080"/>
            <w:sz w:val="24"/>
            <w:szCs w:val="24"/>
          </w:rPr>
          <w:t xml:space="preserve"> </w:t>
        </w:r>
        <w:r w:rsidRPr="002627FD">
          <w:rPr>
            <w:rFonts w:ascii="Arial" w:eastAsia="Times New Roman" w:hAnsi="Arial" w:cs="Arial"/>
            <w:b/>
            <w:bCs/>
            <w:color w:val="004080"/>
            <w:sz w:val="24"/>
            <w:szCs w:val="24"/>
          </w:rPr>
          <w:fldChar w:fldCharType="begin" w:fldLock="1"/>
        </w:r>
        <w:r w:rsidR="00BE3409" w:rsidRPr="002627FD">
          <w:rPr>
            <w:rFonts w:ascii="Arial" w:eastAsia="Times New Roman" w:hAnsi="Arial" w:cs="Arial"/>
            <w:b/>
            <w:bCs/>
            <w:color w:val="004080"/>
            <w:sz w:val="24"/>
            <w:szCs w:val="24"/>
          </w:rPr>
          <w:instrText>MERGEFIELD Att.Name</w:instrText>
        </w:r>
        <w:r w:rsidRPr="002627FD">
          <w:rPr>
            <w:rFonts w:ascii="Arial" w:eastAsia="Times New Roman" w:hAnsi="Arial" w:cs="Arial"/>
            <w:b/>
            <w:bCs/>
            <w:color w:val="004080"/>
            <w:sz w:val="24"/>
            <w:szCs w:val="24"/>
          </w:rPr>
          <w:fldChar w:fldCharType="separate"/>
        </w:r>
        <w:r w:rsidR="00BE3409">
          <w:rPr>
            <w:rFonts w:ascii="Arial" w:eastAsia="Times New Roman" w:hAnsi="Arial" w:cs="Arial"/>
            <w:b/>
            <w:bCs/>
            <w:color w:val="004080"/>
            <w:sz w:val="24"/>
            <w:szCs w:val="24"/>
          </w:rPr>
          <w:t>N</w:t>
        </w:r>
        <w:r w:rsidR="00BE3409" w:rsidRPr="002627FD">
          <w:rPr>
            <w:rFonts w:ascii="Arial" w:eastAsia="Times New Roman" w:hAnsi="Arial" w:cs="Arial"/>
            <w:b/>
            <w:bCs/>
            <w:color w:val="004080"/>
            <w:sz w:val="24"/>
            <w:szCs w:val="24"/>
          </w:rPr>
          <w:t>aam</w:t>
        </w:r>
        <w:r w:rsidRPr="002627FD">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780"/>
        <w:gridCol w:w="5580"/>
      </w:tblGrid>
      <w:tr w:rsidR="00BE3409" w:rsidRPr="002627FD" w14:paraId="24267B56" w14:textId="77777777" w:rsidTr="00AB7DA2">
        <w:trPr>
          <w:trHeight w:val="230"/>
          <w:ins w:id="787" w:author="Arjan" w:date="2014-11-17T19:17:00Z"/>
        </w:trPr>
        <w:tc>
          <w:tcPr>
            <w:tcW w:w="3780" w:type="dxa"/>
            <w:tcBorders>
              <w:top w:val="single" w:sz="4" w:space="0" w:color="auto"/>
              <w:left w:val="nil"/>
              <w:bottom w:val="nil"/>
              <w:right w:val="nil"/>
            </w:tcBorders>
          </w:tcPr>
          <w:p w14:paraId="17987609" w14:textId="77777777" w:rsidR="00BE3409" w:rsidRPr="002627FD" w:rsidRDefault="00BE3409" w:rsidP="00AB7DA2">
            <w:pPr>
              <w:autoSpaceDE w:val="0"/>
              <w:autoSpaceDN w:val="0"/>
              <w:adjustRightInd w:val="0"/>
              <w:spacing w:after="0" w:line="240" w:lineRule="auto"/>
              <w:rPr>
                <w:ins w:id="788" w:author="Arjan" w:date="2014-11-17T19:17:00Z"/>
                <w:rFonts w:ascii="Arial" w:eastAsia="Times New Roman" w:hAnsi="Arial" w:cs="Arial"/>
                <w:color w:val="000000"/>
                <w:sz w:val="20"/>
                <w:szCs w:val="20"/>
              </w:rPr>
            </w:pPr>
            <w:ins w:id="789" w:author="Arjan" w:date="2014-11-17T19:17:00Z">
              <w:r w:rsidRPr="002627F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4EF4E5F3" w14:textId="77777777" w:rsidR="00BE3409" w:rsidRPr="002627FD" w:rsidRDefault="00DA5D93" w:rsidP="00331ABA">
            <w:pPr>
              <w:autoSpaceDE w:val="0"/>
              <w:autoSpaceDN w:val="0"/>
              <w:adjustRightInd w:val="0"/>
              <w:spacing w:after="0" w:line="240" w:lineRule="auto"/>
              <w:rPr>
                <w:ins w:id="790" w:author="Arjan" w:date="2014-11-17T19:17:00Z"/>
                <w:rFonts w:ascii="Arial" w:eastAsia="Times New Roman" w:hAnsi="Arial" w:cs="Arial"/>
                <w:color w:val="000000"/>
                <w:sz w:val="20"/>
                <w:szCs w:val="20"/>
              </w:rPr>
            </w:pPr>
            <w:ins w:id="791" w:author="Arjan" w:date="2014-11-17T19:17:00Z">
              <w:r w:rsidRPr="002627FD">
                <w:rPr>
                  <w:rFonts w:ascii="Arial" w:hAnsi="Arial" w:cs="Arial"/>
                  <w:sz w:val="20"/>
                  <w:szCs w:val="20"/>
                  <w:lang w:val="en-AU"/>
                </w:rPr>
                <w:fldChar w:fldCharType="begin" w:fldLock="1"/>
              </w:r>
              <w:r w:rsidR="00BE3409" w:rsidRPr="002627FD">
                <w:rPr>
                  <w:rFonts w:ascii="Arial" w:hAnsi="Arial" w:cs="Arial"/>
                  <w:sz w:val="20"/>
                  <w:szCs w:val="20"/>
                  <w:lang w:val="en-AU"/>
                </w:rPr>
                <w:instrText xml:space="preserve">MERGEFIELD </w:instrText>
              </w:r>
              <w:r w:rsidR="00BE3409" w:rsidRPr="002627FD">
                <w:rPr>
                  <w:rFonts w:ascii="Arial" w:eastAsia="Times New Roman" w:hAnsi="Arial" w:cs="Arial"/>
                  <w:color w:val="000000"/>
                  <w:sz w:val="20"/>
                  <w:szCs w:val="20"/>
                </w:rPr>
                <w:instrText>Att.Name</w:instrText>
              </w:r>
              <w:r w:rsidRPr="002627FD">
                <w:rPr>
                  <w:rFonts w:ascii="Arial" w:hAnsi="Arial" w:cs="Arial"/>
                  <w:sz w:val="20"/>
                  <w:szCs w:val="20"/>
                  <w:lang w:val="en-AU"/>
                </w:rPr>
                <w:fldChar w:fldCharType="separate"/>
              </w:r>
            </w:ins>
            <w:ins w:id="792" w:author="Arjan" w:date="2014-11-17T21:25:00Z">
              <w:r w:rsidR="00331ABA">
                <w:rPr>
                  <w:rFonts w:ascii="Arial" w:hAnsi="Arial" w:cs="Arial"/>
                  <w:sz w:val="20"/>
                  <w:szCs w:val="20"/>
                  <w:lang w:val="en-AU"/>
                </w:rPr>
                <w:t>N</w:t>
              </w:r>
            </w:ins>
            <w:ins w:id="793" w:author="Arjan" w:date="2014-11-17T19:17:00Z">
              <w:r w:rsidR="00BE3409" w:rsidRPr="002627FD">
                <w:rPr>
                  <w:rFonts w:ascii="Arial" w:eastAsia="Times New Roman" w:hAnsi="Arial" w:cs="Arial"/>
                  <w:color w:val="000000"/>
                  <w:sz w:val="20"/>
                  <w:szCs w:val="20"/>
                </w:rPr>
                <w:t>aam</w:t>
              </w:r>
              <w:r w:rsidRPr="002627FD">
                <w:rPr>
                  <w:rFonts w:ascii="Arial" w:hAnsi="Arial" w:cs="Arial"/>
                  <w:sz w:val="20"/>
                  <w:szCs w:val="20"/>
                  <w:lang w:val="en-AU"/>
                </w:rPr>
                <w:fldChar w:fldCharType="end"/>
              </w:r>
            </w:ins>
          </w:p>
        </w:tc>
      </w:tr>
      <w:tr w:rsidR="00BE3409" w:rsidRPr="002627FD" w14:paraId="17E4F605" w14:textId="77777777" w:rsidTr="00AB7DA2">
        <w:trPr>
          <w:ins w:id="794" w:author="Arjan" w:date="2014-11-17T19:17:00Z"/>
        </w:trPr>
        <w:tc>
          <w:tcPr>
            <w:tcW w:w="3780" w:type="dxa"/>
            <w:tcBorders>
              <w:top w:val="nil"/>
              <w:left w:val="nil"/>
              <w:bottom w:val="nil"/>
              <w:right w:val="nil"/>
            </w:tcBorders>
          </w:tcPr>
          <w:p w14:paraId="735666D5" w14:textId="77777777" w:rsidR="00BE3409" w:rsidRPr="002627FD" w:rsidRDefault="00BE3409" w:rsidP="00AB7DA2">
            <w:pPr>
              <w:autoSpaceDE w:val="0"/>
              <w:autoSpaceDN w:val="0"/>
              <w:adjustRightInd w:val="0"/>
              <w:spacing w:after="0" w:line="240" w:lineRule="auto"/>
              <w:rPr>
                <w:ins w:id="795" w:author="Arjan" w:date="2014-11-17T19:17:00Z"/>
                <w:rFonts w:ascii="Arial" w:eastAsia="Times New Roman" w:hAnsi="Arial" w:cs="Arial"/>
                <w:b/>
                <w:bCs/>
                <w:color w:val="000000"/>
                <w:sz w:val="20"/>
                <w:szCs w:val="20"/>
              </w:rPr>
            </w:pPr>
          </w:p>
        </w:tc>
        <w:tc>
          <w:tcPr>
            <w:tcW w:w="5580" w:type="dxa"/>
            <w:tcBorders>
              <w:top w:val="nil"/>
              <w:left w:val="nil"/>
              <w:bottom w:val="nil"/>
              <w:right w:val="nil"/>
            </w:tcBorders>
          </w:tcPr>
          <w:p w14:paraId="54B3FC5A" w14:textId="77777777" w:rsidR="00BE3409" w:rsidRPr="002627FD" w:rsidRDefault="00BE3409" w:rsidP="00AB7DA2">
            <w:pPr>
              <w:autoSpaceDE w:val="0"/>
              <w:autoSpaceDN w:val="0"/>
              <w:adjustRightInd w:val="0"/>
              <w:spacing w:after="0" w:line="240" w:lineRule="auto"/>
              <w:rPr>
                <w:ins w:id="796" w:author="Arjan" w:date="2014-11-17T19:17:00Z"/>
                <w:rFonts w:ascii="Arial" w:eastAsia="Times New Roman" w:hAnsi="Arial" w:cs="Arial"/>
                <w:color w:val="000000"/>
                <w:sz w:val="20"/>
                <w:szCs w:val="20"/>
              </w:rPr>
            </w:pPr>
          </w:p>
        </w:tc>
      </w:tr>
      <w:tr w:rsidR="00BE3409" w:rsidRPr="002627FD" w14:paraId="1B0D24FF" w14:textId="77777777" w:rsidTr="00AB7DA2">
        <w:trPr>
          <w:ins w:id="797" w:author="Arjan" w:date="2014-11-17T19:17:00Z"/>
        </w:trPr>
        <w:tc>
          <w:tcPr>
            <w:tcW w:w="3780" w:type="dxa"/>
            <w:tcBorders>
              <w:top w:val="nil"/>
              <w:left w:val="nil"/>
              <w:bottom w:val="nil"/>
              <w:right w:val="nil"/>
            </w:tcBorders>
          </w:tcPr>
          <w:p w14:paraId="45BED1D1" w14:textId="77777777" w:rsidR="00BE3409" w:rsidRPr="002627FD" w:rsidRDefault="00BE3409" w:rsidP="00AB7DA2">
            <w:pPr>
              <w:autoSpaceDE w:val="0"/>
              <w:autoSpaceDN w:val="0"/>
              <w:adjustRightInd w:val="0"/>
              <w:spacing w:after="0" w:line="240" w:lineRule="auto"/>
              <w:rPr>
                <w:ins w:id="798" w:author="Arjan" w:date="2014-11-17T19:17:00Z"/>
                <w:rFonts w:ascii="Arial" w:eastAsia="Times New Roman" w:hAnsi="Arial" w:cs="Arial"/>
                <w:color w:val="000000"/>
                <w:sz w:val="20"/>
                <w:szCs w:val="20"/>
              </w:rPr>
            </w:pPr>
            <w:ins w:id="799" w:author="Arjan" w:date="2014-11-17T19:17:00Z">
              <w:r w:rsidRPr="002627F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44841B03" w14:textId="77777777" w:rsidR="00BE3409" w:rsidRPr="002627FD" w:rsidRDefault="00BE3409" w:rsidP="00AB7DA2">
            <w:pPr>
              <w:autoSpaceDE w:val="0"/>
              <w:autoSpaceDN w:val="0"/>
              <w:adjustRightInd w:val="0"/>
              <w:spacing w:after="0" w:line="240" w:lineRule="auto"/>
              <w:rPr>
                <w:ins w:id="800" w:author="Arjan" w:date="2014-11-17T19:17:00Z"/>
                <w:rFonts w:ascii="Arial" w:eastAsia="Times New Roman" w:hAnsi="Arial" w:cs="Arial"/>
                <w:color w:val="000000"/>
                <w:sz w:val="20"/>
                <w:szCs w:val="20"/>
              </w:rPr>
            </w:pPr>
            <w:ins w:id="801" w:author="Arjan" w:date="2014-11-17T19:17:00Z">
              <w:r w:rsidRPr="002627FD">
                <w:rPr>
                  <w:rFonts w:ascii="Arial" w:eastAsia="Times New Roman" w:hAnsi="Arial" w:cs="Arial"/>
                  <w:color w:val="000000"/>
                  <w:sz w:val="20"/>
                  <w:szCs w:val="20"/>
                </w:rPr>
                <w:t>KING</w:t>
              </w:r>
            </w:ins>
          </w:p>
        </w:tc>
      </w:tr>
      <w:tr w:rsidR="00BE3409" w:rsidRPr="002627FD" w14:paraId="577C9FC8" w14:textId="77777777" w:rsidTr="00AB7DA2">
        <w:trPr>
          <w:ins w:id="802" w:author="Arjan" w:date="2014-11-17T19:17:00Z"/>
        </w:trPr>
        <w:tc>
          <w:tcPr>
            <w:tcW w:w="3780" w:type="dxa"/>
            <w:tcBorders>
              <w:top w:val="nil"/>
              <w:left w:val="nil"/>
              <w:bottom w:val="nil"/>
              <w:right w:val="nil"/>
            </w:tcBorders>
          </w:tcPr>
          <w:p w14:paraId="62511B7C" w14:textId="77777777" w:rsidR="00BE3409" w:rsidRPr="002627FD" w:rsidRDefault="00BE3409" w:rsidP="00AB7DA2">
            <w:pPr>
              <w:autoSpaceDE w:val="0"/>
              <w:autoSpaceDN w:val="0"/>
              <w:adjustRightInd w:val="0"/>
              <w:spacing w:after="0" w:line="240" w:lineRule="auto"/>
              <w:rPr>
                <w:ins w:id="803" w:author="Arjan" w:date="2014-11-17T19:17:00Z"/>
                <w:rFonts w:ascii="Arial" w:eastAsia="Times New Roman" w:hAnsi="Arial" w:cs="Arial"/>
                <w:b/>
                <w:bCs/>
                <w:color w:val="000000"/>
                <w:sz w:val="20"/>
                <w:szCs w:val="20"/>
              </w:rPr>
            </w:pPr>
          </w:p>
        </w:tc>
        <w:tc>
          <w:tcPr>
            <w:tcW w:w="5580" w:type="dxa"/>
            <w:tcBorders>
              <w:top w:val="nil"/>
              <w:left w:val="nil"/>
              <w:bottom w:val="nil"/>
              <w:right w:val="nil"/>
            </w:tcBorders>
          </w:tcPr>
          <w:p w14:paraId="5C983D83" w14:textId="77777777" w:rsidR="00BE3409" w:rsidRPr="002627FD" w:rsidRDefault="00BE3409" w:rsidP="00AB7DA2">
            <w:pPr>
              <w:autoSpaceDE w:val="0"/>
              <w:autoSpaceDN w:val="0"/>
              <w:adjustRightInd w:val="0"/>
              <w:spacing w:after="0" w:line="240" w:lineRule="auto"/>
              <w:rPr>
                <w:ins w:id="804" w:author="Arjan" w:date="2014-11-17T19:17:00Z"/>
                <w:rFonts w:ascii="Arial" w:eastAsia="Times New Roman" w:hAnsi="Arial" w:cs="Arial"/>
                <w:color w:val="000000"/>
                <w:sz w:val="20"/>
                <w:szCs w:val="20"/>
              </w:rPr>
            </w:pPr>
          </w:p>
        </w:tc>
      </w:tr>
      <w:tr w:rsidR="00BE3409" w:rsidRPr="002627FD" w14:paraId="4E40F52D" w14:textId="77777777" w:rsidTr="00AB7DA2">
        <w:trPr>
          <w:ins w:id="805" w:author="Arjan" w:date="2014-11-17T19:17:00Z"/>
        </w:trPr>
        <w:tc>
          <w:tcPr>
            <w:tcW w:w="3780" w:type="dxa"/>
            <w:tcBorders>
              <w:top w:val="nil"/>
              <w:left w:val="nil"/>
              <w:bottom w:val="nil"/>
              <w:right w:val="nil"/>
            </w:tcBorders>
          </w:tcPr>
          <w:p w14:paraId="630AA9A6" w14:textId="77777777" w:rsidR="00BE3409" w:rsidRPr="002627FD" w:rsidRDefault="00BE3409" w:rsidP="00AB7DA2">
            <w:pPr>
              <w:autoSpaceDE w:val="0"/>
              <w:autoSpaceDN w:val="0"/>
              <w:adjustRightInd w:val="0"/>
              <w:spacing w:after="0" w:line="240" w:lineRule="auto"/>
              <w:rPr>
                <w:ins w:id="806" w:author="Arjan" w:date="2014-11-17T19:17:00Z"/>
                <w:rFonts w:ascii="Arial" w:eastAsia="Times New Roman" w:hAnsi="Arial" w:cs="Arial"/>
                <w:color w:val="000000"/>
                <w:sz w:val="20"/>
                <w:szCs w:val="20"/>
              </w:rPr>
            </w:pPr>
            <w:ins w:id="807" w:author="Arjan" w:date="2014-11-17T19:17:00Z">
              <w:r w:rsidRPr="002627F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2B1B3806" w14:textId="77777777" w:rsidR="00BE3409" w:rsidRPr="002627FD" w:rsidRDefault="00BE3409" w:rsidP="00AB7DA2">
            <w:pPr>
              <w:autoSpaceDE w:val="0"/>
              <w:autoSpaceDN w:val="0"/>
              <w:adjustRightInd w:val="0"/>
              <w:spacing w:after="0" w:line="240" w:lineRule="auto"/>
              <w:rPr>
                <w:ins w:id="808" w:author="Arjan" w:date="2014-11-17T19:17:00Z"/>
                <w:rFonts w:ascii="Arial" w:eastAsia="Times New Roman" w:hAnsi="Arial" w:cs="Arial"/>
                <w:color w:val="000000"/>
                <w:sz w:val="20"/>
                <w:szCs w:val="20"/>
              </w:rPr>
            </w:pPr>
          </w:p>
        </w:tc>
      </w:tr>
      <w:tr w:rsidR="00BE3409" w:rsidRPr="002627FD" w14:paraId="42B7ED69" w14:textId="77777777" w:rsidTr="00AB7DA2">
        <w:trPr>
          <w:ins w:id="809" w:author="Arjan" w:date="2014-11-17T19:17:00Z"/>
        </w:trPr>
        <w:tc>
          <w:tcPr>
            <w:tcW w:w="3780" w:type="dxa"/>
            <w:tcBorders>
              <w:top w:val="nil"/>
              <w:left w:val="nil"/>
              <w:bottom w:val="nil"/>
              <w:right w:val="nil"/>
            </w:tcBorders>
          </w:tcPr>
          <w:p w14:paraId="2D0AA5A0" w14:textId="77777777" w:rsidR="00BE3409" w:rsidRPr="002627FD" w:rsidRDefault="00BE3409" w:rsidP="00AB7DA2">
            <w:pPr>
              <w:autoSpaceDE w:val="0"/>
              <w:autoSpaceDN w:val="0"/>
              <w:adjustRightInd w:val="0"/>
              <w:spacing w:after="0" w:line="240" w:lineRule="auto"/>
              <w:rPr>
                <w:ins w:id="810" w:author="Arjan" w:date="2014-11-17T19:17:00Z"/>
                <w:rFonts w:ascii="Arial" w:eastAsia="Times New Roman" w:hAnsi="Arial" w:cs="Arial"/>
                <w:b/>
                <w:bCs/>
                <w:color w:val="000000"/>
                <w:sz w:val="20"/>
                <w:szCs w:val="20"/>
              </w:rPr>
            </w:pPr>
          </w:p>
        </w:tc>
        <w:tc>
          <w:tcPr>
            <w:tcW w:w="5580" w:type="dxa"/>
            <w:tcBorders>
              <w:top w:val="nil"/>
              <w:left w:val="nil"/>
              <w:bottom w:val="nil"/>
              <w:right w:val="nil"/>
            </w:tcBorders>
          </w:tcPr>
          <w:p w14:paraId="0C80C2A5" w14:textId="77777777" w:rsidR="00BE3409" w:rsidRPr="002627FD" w:rsidRDefault="00BE3409" w:rsidP="00AB7DA2">
            <w:pPr>
              <w:autoSpaceDE w:val="0"/>
              <w:autoSpaceDN w:val="0"/>
              <w:adjustRightInd w:val="0"/>
              <w:spacing w:after="0" w:line="240" w:lineRule="auto"/>
              <w:rPr>
                <w:ins w:id="811" w:author="Arjan" w:date="2014-11-17T19:17:00Z"/>
                <w:rFonts w:ascii="Arial" w:eastAsia="Times New Roman" w:hAnsi="Arial" w:cs="Arial"/>
                <w:color w:val="000000"/>
                <w:sz w:val="20"/>
                <w:szCs w:val="20"/>
              </w:rPr>
            </w:pPr>
          </w:p>
        </w:tc>
      </w:tr>
      <w:tr w:rsidR="00BE3409" w:rsidRPr="002627FD" w14:paraId="199A68EA" w14:textId="77777777" w:rsidTr="00AB7DA2">
        <w:trPr>
          <w:ins w:id="812" w:author="Arjan" w:date="2014-11-17T19:17:00Z"/>
        </w:trPr>
        <w:tc>
          <w:tcPr>
            <w:tcW w:w="3780" w:type="dxa"/>
            <w:tcBorders>
              <w:top w:val="nil"/>
              <w:left w:val="nil"/>
              <w:bottom w:val="nil"/>
              <w:right w:val="nil"/>
            </w:tcBorders>
          </w:tcPr>
          <w:p w14:paraId="251BBB33" w14:textId="77777777" w:rsidR="00BE3409" w:rsidRPr="002627FD" w:rsidRDefault="00BE3409" w:rsidP="00AB7DA2">
            <w:pPr>
              <w:autoSpaceDE w:val="0"/>
              <w:autoSpaceDN w:val="0"/>
              <w:adjustRightInd w:val="0"/>
              <w:spacing w:after="0" w:line="240" w:lineRule="auto"/>
              <w:rPr>
                <w:ins w:id="813" w:author="Arjan" w:date="2014-11-17T19:17:00Z"/>
                <w:rFonts w:ascii="Arial" w:eastAsia="Times New Roman" w:hAnsi="Arial" w:cs="Arial"/>
                <w:color w:val="000000"/>
                <w:sz w:val="20"/>
                <w:szCs w:val="20"/>
              </w:rPr>
            </w:pPr>
            <w:ins w:id="814" w:author="Arjan" w:date="2014-11-17T19:17:00Z">
              <w:r w:rsidRPr="002627F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33E95624" w14:textId="77777777" w:rsidR="00BE3409" w:rsidRPr="002627FD" w:rsidRDefault="00331ABA" w:rsidP="00AB7DA2">
            <w:pPr>
              <w:autoSpaceDE w:val="0"/>
              <w:autoSpaceDN w:val="0"/>
              <w:adjustRightInd w:val="0"/>
              <w:spacing w:after="0" w:line="240" w:lineRule="auto"/>
              <w:rPr>
                <w:ins w:id="815" w:author="Arjan" w:date="2014-11-17T19:17:00Z"/>
                <w:rFonts w:ascii="Arial" w:eastAsia="Times New Roman" w:hAnsi="Arial" w:cs="Arial"/>
                <w:color w:val="000000"/>
                <w:sz w:val="20"/>
                <w:szCs w:val="20"/>
              </w:rPr>
            </w:pPr>
            <w:ins w:id="816" w:author="Arjan" w:date="2014-11-17T21:25:00Z">
              <w:r>
                <w:rPr>
                  <w:rFonts w:ascii="Arial" w:eastAsia="Times New Roman" w:hAnsi="Arial" w:cs="Arial"/>
                  <w:color w:val="000000"/>
                  <w:sz w:val="20"/>
                  <w:szCs w:val="20"/>
                </w:rPr>
                <w:t>naam</w:t>
              </w:r>
            </w:ins>
          </w:p>
        </w:tc>
      </w:tr>
      <w:tr w:rsidR="00BE3409" w:rsidRPr="002627FD" w14:paraId="10E29E0E" w14:textId="77777777" w:rsidTr="00AB7DA2">
        <w:trPr>
          <w:ins w:id="817" w:author="Arjan" w:date="2014-11-17T19:17:00Z"/>
        </w:trPr>
        <w:tc>
          <w:tcPr>
            <w:tcW w:w="3780" w:type="dxa"/>
            <w:tcBorders>
              <w:top w:val="nil"/>
              <w:left w:val="nil"/>
              <w:bottom w:val="nil"/>
              <w:right w:val="nil"/>
            </w:tcBorders>
          </w:tcPr>
          <w:p w14:paraId="53B79792" w14:textId="77777777" w:rsidR="00BE3409" w:rsidRPr="002627FD" w:rsidRDefault="00BE3409" w:rsidP="00AB7DA2">
            <w:pPr>
              <w:autoSpaceDE w:val="0"/>
              <w:autoSpaceDN w:val="0"/>
              <w:adjustRightInd w:val="0"/>
              <w:spacing w:after="0" w:line="240" w:lineRule="auto"/>
              <w:rPr>
                <w:ins w:id="818" w:author="Arjan" w:date="2014-11-17T19:17:00Z"/>
                <w:rFonts w:ascii="Arial" w:eastAsia="Times New Roman" w:hAnsi="Arial" w:cs="Arial"/>
                <w:b/>
                <w:bCs/>
                <w:color w:val="000000"/>
                <w:sz w:val="20"/>
                <w:szCs w:val="20"/>
              </w:rPr>
            </w:pPr>
          </w:p>
        </w:tc>
        <w:tc>
          <w:tcPr>
            <w:tcW w:w="5580" w:type="dxa"/>
            <w:tcBorders>
              <w:top w:val="nil"/>
              <w:left w:val="nil"/>
              <w:bottom w:val="nil"/>
              <w:right w:val="nil"/>
            </w:tcBorders>
          </w:tcPr>
          <w:p w14:paraId="453EAF94" w14:textId="77777777" w:rsidR="00BE3409" w:rsidRPr="002627FD" w:rsidRDefault="00BE3409" w:rsidP="00AB7DA2">
            <w:pPr>
              <w:autoSpaceDE w:val="0"/>
              <w:autoSpaceDN w:val="0"/>
              <w:adjustRightInd w:val="0"/>
              <w:spacing w:after="0" w:line="240" w:lineRule="auto"/>
              <w:rPr>
                <w:ins w:id="819" w:author="Arjan" w:date="2014-11-17T19:17:00Z"/>
                <w:rFonts w:ascii="Arial" w:eastAsia="Times New Roman" w:hAnsi="Arial" w:cs="Arial"/>
                <w:color w:val="000000"/>
                <w:sz w:val="20"/>
                <w:szCs w:val="20"/>
              </w:rPr>
            </w:pPr>
          </w:p>
        </w:tc>
      </w:tr>
      <w:tr w:rsidR="00BE3409" w:rsidRPr="00AE1A91" w14:paraId="7CDAC1F4" w14:textId="77777777" w:rsidTr="00AB7DA2">
        <w:trPr>
          <w:ins w:id="820" w:author="Arjan" w:date="2014-11-17T19:17:00Z"/>
        </w:trPr>
        <w:tc>
          <w:tcPr>
            <w:tcW w:w="3780" w:type="dxa"/>
            <w:tcBorders>
              <w:top w:val="nil"/>
              <w:left w:val="nil"/>
              <w:bottom w:val="nil"/>
              <w:right w:val="nil"/>
            </w:tcBorders>
          </w:tcPr>
          <w:p w14:paraId="60D63808" w14:textId="77777777" w:rsidR="00BE3409" w:rsidRPr="002627FD" w:rsidRDefault="00BE3409" w:rsidP="00AB7DA2">
            <w:pPr>
              <w:autoSpaceDE w:val="0"/>
              <w:autoSpaceDN w:val="0"/>
              <w:adjustRightInd w:val="0"/>
              <w:spacing w:after="0" w:line="240" w:lineRule="auto"/>
              <w:rPr>
                <w:ins w:id="821" w:author="Arjan" w:date="2014-11-17T19:17:00Z"/>
                <w:rFonts w:ascii="Arial" w:eastAsia="Times New Roman" w:hAnsi="Arial" w:cs="Arial"/>
                <w:color w:val="000000"/>
                <w:sz w:val="20"/>
                <w:szCs w:val="20"/>
              </w:rPr>
            </w:pPr>
            <w:ins w:id="822" w:author="Arjan" w:date="2014-11-17T19:17:00Z">
              <w:r w:rsidRPr="002627F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1530668C" w14:textId="77777777" w:rsidR="00BE3409" w:rsidRPr="00DD0F4F" w:rsidRDefault="00DA5D93" w:rsidP="00331ABA">
            <w:pPr>
              <w:autoSpaceDE w:val="0"/>
              <w:autoSpaceDN w:val="0"/>
              <w:adjustRightInd w:val="0"/>
              <w:spacing w:after="0" w:line="240" w:lineRule="auto"/>
              <w:rPr>
                <w:ins w:id="823" w:author="Arjan" w:date="2014-11-17T19:17:00Z"/>
                <w:rFonts w:ascii="Arial" w:eastAsia="Times New Roman" w:hAnsi="Arial" w:cs="Arial"/>
                <w:color w:val="000000"/>
                <w:sz w:val="20"/>
                <w:szCs w:val="20"/>
                <w:lang w:val="nl-NL"/>
              </w:rPr>
            </w:pPr>
            <w:ins w:id="824" w:author="Arjan" w:date="2014-11-17T19:17:00Z">
              <w:r w:rsidRPr="002627FD">
                <w:rPr>
                  <w:rFonts w:ascii="Arial" w:hAnsi="Arial" w:cs="Arial"/>
                  <w:sz w:val="20"/>
                  <w:szCs w:val="20"/>
                  <w:lang w:val="en-AU"/>
                </w:rPr>
                <w:fldChar w:fldCharType="begin" w:fldLock="1"/>
              </w:r>
              <w:r w:rsidR="00BE3409" w:rsidRPr="00DD0F4F">
                <w:rPr>
                  <w:rFonts w:ascii="Arial" w:hAnsi="Arial" w:cs="Arial"/>
                  <w:sz w:val="20"/>
                  <w:szCs w:val="20"/>
                  <w:lang w:val="nl-NL"/>
                </w:rPr>
                <w:instrText xml:space="preserve">MERGEFIELD </w:instrText>
              </w:r>
              <w:r w:rsidR="00BE3409" w:rsidRPr="00DD0F4F">
                <w:rPr>
                  <w:rFonts w:ascii="Arial" w:eastAsia="Times New Roman" w:hAnsi="Arial" w:cs="Arial"/>
                  <w:color w:val="000000"/>
                  <w:sz w:val="20"/>
                  <w:szCs w:val="20"/>
                  <w:lang w:val="nl-NL"/>
                </w:rPr>
                <w:instrText>Att.Notes</w:instrText>
              </w:r>
              <w:r w:rsidRPr="002627FD">
                <w:rPr>
                  <w:rFonts w:ascii="Arial" w:hAnsi="Arial" w:cs="Arial"/>
                  <w:sz w:val="20"/>
                  <w:szCs w:val="20"/>
                  <w:lang w:val="en-AU"/>
                </w:rPr>
                <w:fldChar w:fldCharType="end"/>
              </w:r>
              <w:r w:rsidR="00BE3409" w:rsidRPr="00DD0F4F">
                <w:rPr>
                  <w:rFonts w:ascii="Arial" w:eastAsia="Times New Roman" w:hAnsi="Arial" w:cs="Arial"/>
                  <w:color w:val="610E6A"/>
                  <w:sz w:val="20"/>
                  <w:szCs w:val="20"/>
                  <w:lang w:val="nl-NL"/>
                </w:rPr>
                <w:t xml:space="preserve">De naam van het fysieke bestand </w:t>
              </w:r>
            </w:ins>
            <w:ins w:id="825" w:author="Arjan" w:date="2014-11-17T21:26:00Z">
              <w:r w:rsidR="00331ABA">
                <w:rPr>
                  <w:rFonts w:ascii="Arial" w:eastAsia="Times New Roman" w:hAnsi="Arial" w:cs="Arial"/>
                  <w:color w:val="610E6A"/>
                  <w:sz w:val="20"/>
                  <w:szCs w:val="20"/>
                  <w:lang w:val="nl-NL"/>
                </w:rPr>
                <w:t>zonder aanduiding van het formaat in een extensie</w:t>
              </w:r>
            </w:ins>
            <w:ins w:id="826" w:author="Arjan" w:date="2014-11-17T19:17:00Z">
              <w:r w:rsidR="00BE3409" w:rsidRPr="00DD0F4F">
                <w:rPr>
                  <w:rFonts w:ascii="Arial" w:eastAsia="Times New Roman" w:hAnsi="Arial" w:cs="Arial"/>
                  <w:color w:val="610E6A"/>
                  <w:sz w:val="20"/>
                  <w:szCs w:val="20"/>
                  <w:lang w:val="nl-NL"/>
                </w:rPr>
                <w:t>.</w:t>
              </w:r>
            </w:ins>
          </w:p>
        </w:tc>
      </w:tr>
      <w:tr w:rsidR="00BE3409" w:rsidRPr="00AE1A91" w14:paraId="63D6786E" w14:textId="77777777" w:rsidTr="00AB7DA2">
        <w:trPr>
          <w:trHeight w:val="230"/>
          <w:ins w:id="827" w:author="Arjan" w:date="2014-11-17T19:17:00Z"/>
        </w:trPr>
        <w:tc>
          <w:tcPr>
            <w:tcW w:w="3780" w:type="dxa"/>
            <w:tcBorders>
              <w:top w:val="nil"/>
              <w:left w:val="nil"/>
              <w:bottom w:val="nil"/>
              <w:right w:val="nil"/>
            </w:tcBorders>
          </w:tcPr>
          <w:p w14:paraId="6F4F9736" w14:textId="77777777" w:rsidR="00BE3409" w:rsidRPr="00DD0F4F" w:rsidRDefault="00BE3409" w:rsidP="00AB7DA2">
            <w:pPr>
              <w:autoSpaceDE w:val="0"/>
              <w:autoSpaceDN w:val="0"/>
              <w:adjustRightInd w:val="0"/>
              <w:spacing w:after="0" w:line="240" w:lineRule="auto"/>
              <w:rPr>
                <w:ins w:id="828" w:author="Arjan" w:date="2014-11-17T19:17: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5B68F045" w14:textId="77777777" w:rsidR="00BE3409" w:rsidRPr="00DD0F4F" w:rsidRDefault="00BE3409" w:rsidP="00AB7DA2">
            <w:pPr>
              <w:autoSpaceDE w:val="0"/>
              <w:autoSpaceDN w:val="0"/>
              <w:adjustRightInd w:val="0"/>
              <w:spacing w:after="0" w:line="240" w:lineRule="auto"/>
              <w:rPr>
                <w:ins w:id="829" w:author="Arjan" w:date="2014-11-17T19:17:00Z"/>
                <w:rFonts w:ascii="Arial" w:eastAsia="Times New Roman" w:hAnsi="Arial" w:cs="Arial"/>
                <w:color w:val="000000"/>
                <w:sz w:val="20"/>
                <w:szCs w:val="20"/>
                <w:lang w:val="nl-NL"/>
              </w:rPr>
            </w:pPr>
          </w:p>
        </w:tc>
      </w:tr>
      <w:tr w:rsidR="00BE3409" w:rsidRPr="002627FD" w14:paraId="0FE4BFCE" w14:textId="77777777" w:rsidTr="00AB7DA2">
        <w:trPr>
          <w:trHeight w:val="230"/>
          <w:ins w:id="830" w:author="Arjan" w:date="2014-11-17T19:17:00Z"/>
        </w:trPr>
        <w:tc>
          <w:tcPr>
            <w:tcW w:w="3780" w:type="dxa"/>
            <w:tcBorders>
              <w:top w:val="nil"/>
              <w:left w:val="nil"/>
              <w:bottom w:val="nil"/>
              <w:right w:val="nil"/>
            </w:tcBorders>
          </w:tcPr>
          <w:p w14:paraId="35D70D59" w14:textId="77777777" w:rsidR="00BE3409" w:rsidRPr="002627FD" w:rsidRDefault="00BE3409" w:rsidP="00AB7DA2">
            <w:pPr>
              <w:autoSpaceDE w:val="0"/>
              <w:autoSpaceDN w:val="0"/>
              <w:adjustRightInd w:val="0"/>
              <w:spacing w:after="0" w:line="240" w:lineRule="auto"/>
              <w:rPr>
                <w:ins w:id="831" w:author="Arjan" w:date="2014-11-17T19:17:00Z"/>
                <w:rFonts w:ascii="Arial" w:eastAsia="Times New Roman" w:hAnsi="Arial" w:cs="Arial"/>
                <w:color w:val="000000"/>
                <w:sz w:val="20"/>
                <w:szCs w:val="20"/>
              </w:rPr>
            </w:pPr>
            <w:ins w:id="832" w:author="Arjan" w:date="2014-11-17T19:17:00Z">
              <w:r w:rsidRPr="002627F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1627CCB4" w14:textId="77777777" w:rsidR="00BE3409" w:rsidRPr="002627FD" w:rsidRDefault="00BE3409" w:rsidP="00AB7DA2">
            <w:pPr>
              <w:autoSpaceDE w:val="0"/>
              <w:autoSpaceDN w:val="0"/>
              <w:adjustRightInd w:val="0"/>
              <w:spacing w:after="0" w:line="240" w:lineRule="auto"/>
              <w:rPr>
                <w:ins w:id="833" w:author="Arjan" w:date="2014-11-17T19:17:00Z"/>
                <w:rFonts w:ascii="Arial" w:eastAsia="Times New Roman" w:hAnsi="Arial" w:cs="Arial"/>
                <w:color w:val="000000"/>
                <w:sz w:val="20"/>
                <w:szCs w:val="20"/>
              </w:rPr>
            </w:pPr>
            <w:ins w:id="834" w:author="Arjan" w:date="2014-11-17T19:17:00Z">
              <w:r w:rsidRPr="002627FD">
                <w:rPr>
                  <w:rFonts w:ascii="Arial" w:eastAsia="Times New Roman" w:hAnsi="Arial" w:cs="Arial"/>
                  <w:color w:val="000000"/>
                  <w:sz w:val="20"/>
                  <w:szCs w:val="20"/>
                </w:rPr>
                <w:t xml:space="preserve">KING </w:t>
              </w:r>
            </w:ins>
          </w:p>
        </w:tc>
      </w:tr>
      <w:tr w:rsidR="00BE3409" w:rsidRPr="002627FD" w14:paraId="4A7AAF67" w14:textId="77777777" w:rsidTr="00AB7DA2">
        <w:trPr>
          <w:ins w:id="835" w:author="Arjan" w:date="2014-11-17T19:17:00Z"/>
        </w:trPr>
        <w:tc>
          <w:tcPr>
            <w:tcW w:w="3780" w:type="dxa"/>
            <w:tcBorders>
              <w:top w:val="nil"/>
              <w:left w:val="nil"/>
              <w:bottom w:val="nil"/>
              <w:right w:val="nil"/>
            </w:tcBorders>
          </w:tcPr>
          <w:p w14:paraId="559EEDF8" w14:textId="77777777" w:rsidR="00BE3409" w:rsidRPr="002627FD" w:rsidRDefault="00BE3409" w:rsidP="00AB7DA2">
            <w:pPr>
              <w:autoSpaceDE w:val="0"/>
              <w:autoSpaceDN w:val="0"/>
              <w:adjustRightInd w:val="0"/>
              <w:spacing w:after="0" w:line="240" w:lineRule="auto"/>
              <w:rPr>
                <w:ins w:id="836" w:author="Arjan" w:date="2014-11-17T19:17:00Z"/>
                <w:rFonts w:ascii="Arial" w:eastAsia="Times New Roman" w:hAnsi="Arial" w:cs="Arial"/>
                <w:b/>
                <w:bCs/>
                <w:color w:val="000000"/>
                <w:sz w:val="20"/>
                <w:szCs w:val="20"/>
              </w:rPr>
            </w:pPr>
          </w:p>
        </w:tc>
        <w:tc>
          <w:tcPr>
            <w:tcW w:w="5580" w:type="dxa"/>
            <w:tcBorders>
              <w:top w:val="nil"/>
              <w:left w:val="nil"/>
              <w:bottom w:val="nil"/>
              <w:right w:val="nil"/>
            </w:tcBorders>
          </w:tcPr>
          <w:p w14:paraId="4D1C1C68" w14:textId="77777777" w:rsidR="00BE3409" w:rsidRPr="002627FD" w:rsidRDefault="00BE3409" w:rsidP="00AB7DA2">
            <w:pPr>
              <w:autoSpaceDE w:val="0"/>
              <w:autoSpaceDN w:val="0"/>
              <w:adjustRightInd w:val="0"/>
              <w:spacing w:after="0" w:line="240" w:lineRule="auto"/>
              <w:rPr>
                <w:ins w:id="837" w:author="Arjan" w:date="2014-11-17T19:17:00Z"/>
                <w:rFonts w:ascii="Arial" w:eastAsia="Times New Roman" w:hAnsi="Arial" w:cs="Arial"/>
                <w:color w:val="000000"/>
                <w:sz w:val="20"/>
                <w:szCs w:val="20"/>
              </w:rPr>
            </w:pPr>
          </w:p>
        </w:tc>
      </w:tr>
      <w:tr w:rsidR="00BE3409" w:rsidRPr="002627FD" w14:paraId="32E6333D" w14:textId="77777777" w:rsidTr="00AB7DA2">
        <w:trPr>
          <w:ins w:id="838" w:author="Arjan" w:date="2014-11-17T19:17:00Z"/>
        </w:trPr>
        <w:tc>
          <w:tcPr>
            <w:tcW w:w="3780" w:type="dxa"/>
            <w:tcBorders>
              <w:top w:val="nil"/>
              <w:left w:val="nil"/>
              <w:bottom w:val="nil"/>
              <w:right w:val="nil"/>
            </w:tcBorders>
          </w:tcPr>
          <w:p w14:paraId="5FA7D24A" w14:textId="77777777" w:rsidR="00BE3409" w:rsidRPr="002627FD" w:rsidRDefault="00BE3409" w:rsidP="00AB7DA2">
            <w:pPr>
              <w:autoSpaceDE w:val="0"/>
              <w:autoSpaceDN w:val="0"/>
              <w:adjustRightInd w:val="0"/>
              <w:spacing w:after="0" w:line="240" w:lineRule="auto"/>
              <w:rPr>
                <w:ins w:id="839" w:author="Arjan" w:date="2014-11-17T19:17:00Z"/>
                <w:rFonts w:ascii="Arial" w:eastAsia="Times New Roman" w:hAnsi="Arial" w:cs="Arial"/>
                <w:color w:val="000000"/>
                <w:sz w:val="20"/>
                <w:szCs w:val="20"/>
              </w:rPr>
            </w:pPr>
            <w:ins w:id="840" w:author="Arjan" w:date="2014-11-17T19:17:00Z">
              <w:r w:rsidRPr="002627F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443B52D9" w14:textId="77777777" w:rsidR="00BE3409" w:rsidRPr="002627FD" w:rsidRDefault="00BE3409" w:rsidP="00331ABA">
            <w:pPr>
              <w:autoSpaceDE w:val="0"/>
              <w:autoSpaceDN w:val="0"/>
              <w:adjustRightInd w:val="0"/>
              <w:spacing w:after="0" w:line="240" w:lineRule="auto"/>
              <w:rPr>
                <w:ins w:id="841" w:author="Arjan" w:date="2014-11-17T19:17:00Z"/>
                <w:rFonts w:ascii="Arial" w:eastAsia="Times New Roman" w:hAnsi="Arial" w:cs="Arial"/>
                <w:color w:val="000000"/>
                <w:sz w:val="20"/>
                <w:szCs w:val="20"/>
              </w:rPr>
            </w:pPr>
            <w:ins w:id="842" w:author="Arjan" w:date="2014-11-17T19:17:00Z">
              <w:r w:rsidRPr="002627FD">
                <w:rPr>
                  <w:rFonts w:ascii="Arial" w:eastAsia="Times New Roman" w:hAnsi="Arial" w:cs="Arial"/>
                  <w:color w:val="000000"/>
                  <w:sz w:val="20"/>
                  <w:szCs w:val="20"/>
                </w:rPr>
                <w:t>1 november 20</w:t>
              </w:r>
            </w:ins>
            <w:ins w:id="843" w:author="Arjan" w:date="2014-11-17T21:26:00Z">
              <w:r w:rsidR="00331ABA">
                <w:rPr>
                  <w:rFonts w:ascii="Arial" w:eastAsia="Times New Roman" w:hAnsi="Arial" w:cs="Arial"/>
                  <w:color w:val="000000"/>
                  <w:sz w:val="20"/>
                  <w:szCs w:val="20"/>
                </w:rPr>
                <w:t>14</w:t>
              </w:r>
            </w:ins>
          </w:p>
        </w:tc>
      </w:tr>
      <w:tr w:rsidR="00BE3409" w:rsidRPr="002627FD" w14:paraId="0B3E938E" w14:textId="77777777" w:rsidTr="00AB7DA2">
        <w:trPr>
          <w:ins w:id="844" w:author="Arjan" w:date="2014-11-17T19:17:00Z"/>
        </w:trPr>
        <w:tc>
          <w:tcPr>
            <w:tcW w:w="3780" w:type="dxa"/>
            <w:tcBorders>
              <w:top w:val="nil"/>
              <w:left w:val="nil"/>
              <w:bottom w:val="nil"/>
              <w:right w:val="nil"/>
            </w:tcBorders>
          </w:tcPr>
          <w:p w14:paraId="44486DEC" w14:textId="77777777" w:rsidR="00BE3409" w:rsidRPr="002627FD" w:rsidRDefault="00BE3409" w:rsidP="00AB7DA2">
            <w:pPr>
              <w:autoSpaceDE w:val="0"/>
              <w:autoSpaceDN w:val="0"/>
              <w:adjustRightInd w:val="0"/>
              <w:spacing w:after="0" w:line="240" w:lineRule="auto"/>
              <w:rPr>
                <w:ins w:id="845" w:author="Arjan" w:date="2014-11-17T19:17:00Z"/>
                <w:rFonts w:ascii="Arial" w:eastAsia="Times New Roman" w:hAnsi="Arial" w:cs="Arial"/>
                <w:b/>
                <w:bCs/>
                <w:color w:val="000000"/>
                <w:sz w:val="20"/>
                <w:szCs w:val="20"/>
              </w:rPr>
            </w:pPr>
          </w:p>
        </w:tc>
        <w:tc>
          <w:tcPr>
            <w:tcW w:w="5580" w:type="dxa"/>
            <w:tcBorders>
              <w:top w:val="nil"/>
              <w:left w:val="nil"/>
              <w:bottom w:val="nil"/>
              <w:right w:val="nil"/>
            </w:tcBorders>
          </w:tcPr>
          <w:p w14:paraId="29ADCA82" w14:textId="77777777" w:rsidR="00BE3409" w:rsidRPr="002627FD" w:rsidRDefault="00BE3409" w:rsidP="00AB7DA2">
            <w:pPr>
              <w:autoSpaceDE w:val="0"/>
              <w:autoSpaceDN w:val="0"/>
              <w:adjustRightInd w:val="0"/>
              <w:spacing w:after="0" w:line="240" w:lineRule="auto"/>
              <w:rPr>
                <w:ins w:id="846" w:author="Arjan" w:date="2014-11-17T19:17:00Z"/>
                <w:rFonts w:ascii="Arial" w:eastAsia="Times New Roman" w:hAnsi="Arial" w:cs="Arial"/>
                <w:color w:val="000000"/>
                <w:sz w:val="20"/>
                <w:szCs w:val="20"/>
              </w:rPr>
            </w:pPr>
          </w:p>
        </w:tc>
      </w:tr>
      <w:tr w:rsidR="00BE3409" w:rsidRPr="00AE1A91" w14:paraId="212296E6" w14:textId="77777777" w:rsidTr="00AB7DA2">
        <w:trPr>
          <w:ins w:id="847" w:author="Arjan" w:date="2014-11-17T19:17:00Z"/>
        </w:trPr>
        <w:tc>
          <w:tcPr>
            <w:tcW w:w="3780" w:type="dxa"/>
            <w:tcBorders>
              <w:top w:val="nil"/>
              <w:left w:val="nil"/>
              <w:bottom w:val="nil"/>
              <w:right w:val="nil"/>
            </w:tcBorders>
          </w:tcPr>
          <w:p w14:paraId="7AAF5625" w14:textId="77777777" w:rsidR="00BE3409" w:rsidRPr="002627FD" w:rsidRDefault="00BE3409" w:rsidP="00AB7DA2">
            <w:pPr>
              <w:autoSpaceDE w:val="0"/>
              <w:autoSpaceDN w:val="0"/>
              <w:adjustRightInd w:val="0"/>
              <w:spacing w:after="0" w:line="240" w:lineRule="auto"/>
              <w:rPr>
                <w:ins w:id="848" w:author="Arjan" w:date="2014-11-17T19:17:00Z"/>
                <w:rFonts w:ascii="Arial" w:eastAsia="Times New Roman" w:hAnsi="Arial" w:cs="Arial"/>
                <w:color w:val="000000"/>
                <w:sz w:val="20"/>
                <w:szCs w:val="20"/>
              </w:rPr>
            </w:pPr>
            <w:ins w:id="849" w:author="Arjan" w:date="2014-11-17T19:17:00Z">
              <w:r w:rsidRPr="002627F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3388C60C" w14:textId="77777777" w:rsidR="00BE3409" w:rsidRPr="00DD0F4F" w:rsidRDefault="00E26818" w:rsidP="00AB7DA2">
            <w:pPr>
              <w:autoSpaceDE w:val="0"/>
              <w:autoSpaceDN w:val="0"/>
              <w:adjustRightInd w:val="0"/>
              <w:spacing w:after="0" w:line="240" w:lineRule="auto"/>
              <w:rPr>
                <w:ins w:id="850" w:author="Arjan" w:date="2014-11-17T19:17:00Z"/>
                <w:rFonts w:ascii="Arial" w:eastAsia="Times New Roman" w:hAnsi="Arial" w:cs="Arial"/>
                <w:color w:val="000000"/>
                <w:sz w:val="20"/>
                <w:szCs w:val="20"/>
                <w:lang w:val="nl-NL"/>
              </w:rPr>
            </w:pPr>
            <w:ins w:id="851" w:author="Arjan" w:date="2014-11-17T21:27:00Z">
              <w:r>
                <w:rPr>
                  <w:rFonts w:ascii="Arial" w:eastAsia="Times New Roman" w:hAnsi="Arial" w:cs="Arial"/>
                  <w:color w:val="000000"/>
                  <w:sz w:val="20"/>
                  <w:szCs w:val="20"/>
                  <w:lang w:val="nl-NL"/>
                </w:rPr>
                <w:t xml:space="preserve">Het </w:t>
              </w:r>
              <w:r w:rsidRPr="00E26818">
                <w:rPr>
                  <w:rFonts w:ascii="Arial" w:eastAsia="Times New Roman" w:hAnsi="Arial" w:cs="Arial"/>
                  <w:color w:val="000000"/>
                  <w:sz w:val="20"/>
                  <w:szCs w:val="20"/>
                  <w:lang w:val="nl-NL"/>
                </w:rPr>
                <w:t>betreft de naam van het bestand, zonder de formaat-extensie (zoals .pdf)</w:t>
              </w:r>
              <w:r>
                <w:rPr>
                  <w:rFonts w:ascii="Arial" w:eastAsia="Times New Roman" w:hAnsi="Arial" w:cs="Arial"/>
                  <w:color w:val="000000"/>
                  <w:sz w:val="20"/>
                  <w:szCs w:val="20"/>
                  <w:lang w:val="nl-NL"/>
                </w:rPr>
                <w:t xml:space="preserve">. Deze extensie wordt vastgelegd met de tweede attribuutsoort </w:t>
              </w:r>
            </w:ins>
            <w:ins w:id="852" w:author="Arjan" w:date="2014-11-17T21:28:00Z">
              <w:r>
                <w:rPr>
                  <w:rFonts w:ascii="Arial" w:eastAsia="Times New Roman" w:hAnsi="Arial" w:cs="Arial"/>
                  <w:color w:val="000000"/>
                  <w:sz w:val="20"/>
                  <w:szCs w:val="20"/>
                  <w:lang w:val="nl-NL"/>
                </w:rPr>
                <w:t>van de groepattribuutsoort waarvan deze attribuutsoort deel uit maakt.</w:t>
              </w:r>
            </w:ins>
          </w:p>
        </w:tc>
      </w:tr>
      <w:tr w:rsidR="00BE3409" w:rsidRPr="00AE1A91" w14:paraId="00663FE6" w14:textId="77777777" w:rsidTr="00AB7DA2">
        <w:trPr>
          <w:ins w:id="853" w:author="Arjan" w:date="2014-11-17T19:17:00Z"/>
        </w:trPr>
        <w:tc>
          <w:tcPr>
            <w:tcW w:w="3780" w:type="dxa"/>
            <w:tcBorders>
              <w:top w:val="nil"/>
              <w:left w:val="nil"/>
              <w:bottom w:val="nil"/>
              <w:right w:val="nil"/>
            </w:tcBorders>
          </w:tcPr>
          <w:p w14:paraId="4703B58B" w14:textId="77777777" w:rsidR="00BE3409" w:rsidRPr="00DD0F4F" w:rsidRDefault="00BE3409" w:rsidP="00AB7DA2">
            <w:pPr>
              <w:autoSpaceDE w:val="0"/>
              <w:autoSpaceDN w:val="0"/>
              <w:adjustRightInd w:val="0"/>
              <w:spacing w:after="0" w:line="240" w:lineRule="auto"/>
              <w:rPr>
                <w:ins w:id="854" w:author="Arjan" w:date="2014-11-17T19:17: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745873FA" w14:textId="77777777" w:rsidR="00BE3409" w:rsidRPr="00DD0F4F" w:rsidRDefault="00BE3409" w:rsidP="00AB7DA2">
            <w:pPr>
              <w:autoSpaceDE w:val="0"/>
              <w:autoSpaceDN w:val="0"/>
              <w:adjustRightInd w:val="0"/>
              <w:spacing w:after="0" w:line="240" w:lineRule="auto"/>
              <w:rPr>
                <w:ins w:id="855" w:author="Arjan" w:date="2014-11-17T19:17:00Z"/>
                <w:rFonts w:ascii="Arial" w:eastAsia="Times New Roman" w:hAnsi="Arial" w:cs="Arial"/>
                <w:color w:val="000000"/>
                <w:sz w:val="20"/>
                <w:szCs w:val="20"/>
                <w:lang w:val="nl-NL"/>
              </w:rPr>
            </w:pPr>
          </w:p>
        </w:tc>
      </w:tr>
      <w:tr w:rsidR="00BE3409" w:rsidRPr="002627FD" w14:paraId="7207052C" w14:textId="77777777" w:rsidTr="00AB7DA2">
        <w:trPr>
          <w:ins w:id="856" w:author="Arjan" w:date="2014-11-17T19:17:00Z"/>
        </w:trPr>
        <w:tc>
          <w:tcPr>
            <w:tcW w:w="3780" w:type="dxa"/>
            <w:tcBorders>
              <w:top w:val="nil"/>
              <w:left w:val="nil"/>
              <w:bottom w:val="nil"/>
              <w:right w:val="nil"/>
            </w:tcBorders>
          </w:tcPr>
          <w:p w14:paraId="6DAE1A9E" w14:textId="77777777" w:rsidR="00BE3409" w:rsidRPr="002627FD" w:rsidRDefault="00BE3409" w:rsidP="00AB7DA2">
            <w:pPr>
              <w:autoSpaceDE w:val="0"/>
              <w:autoSpaceDN w:val="0"/>
              <w:adjustRightInd w:val="0"/>
              <w:spacing w:after="0" w:line="240" w:lineRule="auto"/>
              <w:rPr>
                <w:ins w:id="857" w:author="Arjan" w:date="2014-11-17T19:17:00Z"/>
                <w:rFonts w:ascii="Arial" w:eastAsia="Times New Roman" w:hAnsi="Arial" w:cs="Arial"/>
                <w:color w:val="000000"/>
                <w:sz w:val="20"/>
                <w:szCs w:val="20"/>
              </w:rPr>
            </w:pPr>
            <w:ins w:id="858" w:author="Arjan" w:date="2014-11-17T19:17:00Z">
              <w:r w:rsidRPr="002627FD">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4B4004DA" w14:textId="77777777" w:rsidR="00BE3409" w:rsidRPr="002627FD" w:rsidRDefault="00DA5D93" w:rsidP="00AB7DA2">
            <w:pPr>
              <w:autoSpaceDE w:val="0"/>
              <w:autoSpaceDN w:val="0"/>
              <w:adjustRightInd w:val="0"/>
              <w:spacing w:after="0" w:line="240" w:lineRule="auto"/>
              <w:rPr>
                <w:ins w:id="859" w:author="Arjan" w:date="2014-11-17T19:17:00Z"/>
                <w:rFonts w:ascii="Arial" w:eastAsia="Times New Roman" w:hAnsi="Arial" w:cs="Arial"/>
                <w:color w:val="000000"/>
                <w:sz w:val="20"/>
                <w:szCs w:val="20"/>
              </w:rPr>
            </w:pPr>
            <w:ins w:id="860" w:author="Arjan" w:date="2014-11-17T19:17:00Z">
              <w:r w:rsidRPr="002627FD">
                <w:rPr>
                  <w:rFonts w:ascii="Arial" w:hAnsi="Arial" w:cs="Arial"/>
                  <w:sz w:val="20"/>
                  <w:szCs w:val="20"/>
                  <w:lang w:val="en-AU"/>
                </w:rPr>
                <w:fldChar w:fldCharType="begin" w:fldLock="1"/>
              </w:r>
              <w:r w:rsidR="00BE3409" w:rsidRPr="002627FD">
                <w:rPr>
                  <w:rFonts w:ascii="Arial" w:hAnsi="Arial" w:cs="Arial"/>
                  <w:sz w:val="20"/>
                  <w:szCs w:val="20"/>
                  <w:lang w:val="en-AU"/>
                </w:rPr>
                <w:instrText xml:space="preserve">MERGEFIELD </w:instrText>
              </w:r>
              <w:r w:rsidR="00BE3409" w:rsidRPr="002627FD">
                <w:rPr>
                  <w:rFonts w:ascii="Arial" w:eastAsia="Times New Roman" w:hAnsi="Arial" w:cs="Arial"/>
                  <w:color w:val="000000"/>
                  <w:sz w:val="20"/>
                  <w:szCs w:val="20"/>
                </w:rPr>
                <w:instrText>Att.Type</w:instrText>
              </w:r>
              <w:r w:rsidRPr="002627FD">
                <w:rPr>
                  <w:rFonts w:ascii="Arial" w:hAnsi="Arial" w:cs="Arial"/>
                  <w:sz w:val="20"/>
                  <w:szCs w:val="20"/>
                  <w:lang w:val="en-AU"/>
                </w:rPr>
                <w:fldChar w:fldCharType="separate"/>
              </w:r>
              <w:r w:rsidR="00BE3409" w:rsidRPr="002627FD">
                <w:rPr>
                  <w:rFonts w:ascii="Arial" w:eastAsia="Times New Roman" w:hAnsi="Arial" w:cs="Arial"/>
                  <w:color w:val="000000"/>
                  <w:sz w:val="20"/>
                  <w:szCs w:val="20"/>
                </w:rPr>
                <w:t>AN255</w:t>
              </w:r>
              <w:r w:rsidRPr="002627FD">
                <w:rPr>
                  <w:rFonts w:ascii="Arial" w:hAnsi="Arial" w:cs="Arial"/>
                  <w:sz w:val="20"/>
                  <w:szCs w:val="20"/>
                  <w:lang w:val="en-AU"/>
                </w:rPr>
                <w:fldChar w:fldCharType="end"/>
              </w:r>
            </w:ins>
          </w:p>
        </w:tc>
      </w:tr>
      <w:tr w:rsidR="00BE3409" w:rsidRPr="002627FD" w14:paraId="4794E1A0" w14:textId="77777777" w:rsidTr="00AB7DA2">
        <w:trPr>
          <w:trHeight w:val="230"/>
          <w:ins w:id="861" w:author="Arjan" w:date="2014-11-17T19:17:00Z"/>
        </w:trPr>
        <w:tc>
          <w:tcPr>
            <w:tcW w:w="3780" w:type="dxa"/>
            <w:tcBorders>
              <w:top w:val="nil"/>
              <w:left w:val="nil"/>
              <w:bottom w:val="nil"/>
              <w:right w:val="nil"/>
            </w:tcBorders>
          </w:tcPr>
          <w:p w14:paraId="125E4AFE" w14:textId="77777777" w:rsidR="00BE3409" w:rsidRPr="002627FD" w:rsidRDefault="00BE3409" w:rsidP="00AB7DA2">
            <w:pPr>
              <w:autoSpaceDE w:val="0"/>
              <w:autoSpaceDN w:val="0"/>
              <w:adjustRightInd w:val="0"/>
              <w:spacing w:after="0" w:line="240" w:lineRule="auto"/>
              <w:rPr>
                <w:ins w:id="862" w:author="Arjan" w:date="2014-11-17T19:17:00Z"/>
                <w:rFonts w:ascii="Arial" w:eastAsia="Times New Roman" w:hAnsi="Arial" w:cs="Arial"/>
                <w:b/>
                <w:bCs/>
                <w:color w:val="000000"/>
                <w:sz w:val="20"/>
                <w:szCs w:val="20"/>
              </w:rPr>
            </w:pPr>
          </w:p>
        </w:tc>
        <w:tc>
          <w:tcPr>
            <w:tcW w:w="5580" w:type="dxa"/>
            <w:tcBorders>
              <w:top w:val="nil"/>
              <w:left w:val="nil"/>
              <w:bottom w:val="nil"/>
              <w:right w:val="nil"/>
            </w:tcBorders>
          </w:tcPr>
          <w:p w14:paraId="466FBC3A" w14:textId="77777777" w:rsidR="00BE3409" w:rsidRPr="002627FD" w:rsidRDefault="00BE3409" w:rsidP="00AB7DA2">
            <w:pPr>
              <w:autoSpaceDE w:val="0"/>
              <w:autoSpaceDN w:val="0"/>
              <w:adjustRightInd w:val="0"/>
              <w:spacing w:after="0" w:line="240" w:lineRule="auto"/>
              <w:rPr>
                <w:ins w:id="863" w:author="Arjan" w:date="2014-11-17T19:17:00Z"/>
                <w:rFonts w:ascii="Arial" w:eastAsia="Times New Roman" w:hAnsi="Arial" w:cs="Arial"/>
                <w:color w:val="000000"/>
                <w:sz w:val="20"/>
                <w:szCs w:val="20"/>
              </w:rPr>
            </w:pPr>
          </w:p>
        </w:tc>
      </w:tr>
      <w:tr w:rsidR="00BE3409" w:rsidRPr="00AE1A91" w14:paraId="69A74325" w14:textId="77777777" w:rsidTr="00AB7DA2">
        <w:trPr>
          <w:trHeight w:val="230"/>
          <w:ins w:id="864" w:author="Arjan" w:date="2014-11-17T19:17:00Z"/>
        </w:trPr>
        <w:tc>
          <w:tcPr>
            <w:tcW w:w="3780" w:type="dxa"/>
            <w:tcBorders>
              <w:top w:val="nil"/>
              <w:left w:val="nil"/>
              <w:bottom w:val="nil"/>
              <w:right w:val="nil"/>
            </w:tcBorders>
          </w:tcPr>
          <w:p w14:paraId="35A087D3" w14:textId="77777777" w:rsidR="00BE3409" w:rsidRPr="002627FD" w:rsidRDefault="00BE3409" w:rsidP="00AB7DA2">
            <w:pPr>
              <w:autoSpaceDE w:val="0"/>
              <w:autoSpaceDN w:val="0"/>
              <w:adjustRightInd w:val="0"/>
              <w:spacing w:after="0" w:line="240" w:lineRule="auto"/>
              <w:rPr>
                <w:ins w:id="865" w:author="Arjan" w:date="2014-11-17T19:17:00Z"/>
                <w:rFonts w:ascii="Arial" w:eastAsia="Times New Roman" w:hAnsi="Arial" w:cs="Arial"/>
                <w:color w:val="000000"/>
                <w:sz w:val="20"/>
                <w:szCs w:val="20"/>
              </w:rPr>
            </w:pPr>
            <w:ins w:id="866" w:author="Arjan" w:date="2014-11-17T19:17:00Z">
              <w:r w:rsidRPr="002627FD">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6A87752E" w14:textId="77777777" w:rsidR="00BE3409" w:rsidRPr="00DD0F4F" w:rsidRDefault="00BE3409" w:rsidP="00AB7DA2">
            <w:pPr>
              <w:autoSpaceDE w:val="0"/>
              <w:autoSpaceDN w:val="0"/>
              <w:adjustRightInd w:val="0"/>
              <w:spacing w:after="0" w:line="240" w:lineRule="auto"/>
              <w:rPr>
                <w:ins w:id="867" w:author="Arjan" w:date="2014-11-17T19:17:00Z"/>
                <w:rFonts w:ascii="Arial" w:eastAsia="Times New Roman" w:hAnsi="Arial" w:cs="Arial"/>
                <w:color w:val="000000"/>
                <w:sz w:val="20"/>
                <w:szCs w:val="20"/>
                <w:lang w:val="nl-NL"/>
              </w:rPr>
            </w:pPr>
            <w:ins w:id="868" w:author="Arjan" w:date="2014-11-17T19:17:00Z">
              <w:r w:rsidRPr="00DD0F4F">
                <w:rPr>
                  <w:rFonts w:ascii="Arial" w:eastAsia="Times New Roman" w:hAnsi="Arial" w:cs="Arial"/>
                  <w:color w:val="000000"/>
                  <w:sz w:val="20"/>
                  <w:szCs w:val="20"/>
                  <w:lang w:val="nl-NL"/>
                </w:rPr>
                <w:t>alle in fysieke bestandsnamen toegestane tekens</w:t>
              </w:r>
            </w:ins>
          </w:p>
        </w:tc>
      </w:tr>
      <w:tr w:rsidR="00BE3409" w:rsidRPr="00AE1A91" w14:paraId="2B9DAB17" w14:textId="77777777" w:rsidTr="00AB7DA2">
        <w:trPr>
          <w:trHeight w:val="215"/>
          <w:ins w:id="869" w:author="Arjan" w:date="2014-11-17T19:17:00Z"/>
        </w:trPr>
        <w:tc>
          <w:tcPr>
            <w:tcW w:w="3780" w:type="dxa"/>
            <w:tcBorders>
              <w:top w:val="nil"/>
              <w:left w:val="nil"/>
              <w:bottom w:val="nil"/>
              <w:right w:val="nil"/>
            </w:tcBorders>
          </w:tcPr>
          <w:p w14:paraId="50C7CFB0" w14:textId="77777777" w:rsidR="00BE3409" w:rsidRPr="00DD0F4F" w:rsidRDefault="00BE3409" w:rsidP="00AB7DA2">
            <w:pPr>
              <w:autoSpaceDE w:val="0"/>
              <w:autoSpaceDN w:val="0"/>
              <w:adjustRightInd w:val="0"/>
              <w:spacing w:after="0" w:line="240" w:lineRule="auto"/>
              <w:rPr>
                <w:ins w:id="870" w:author="Arjan" w:date="2014-11-17T19:17: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1C776656" w14:textId="77777777" w:rsidR="00BE3409" w:rsidRPr="00DD0F4F" w:rsidRDefault="00BE3409" w:rsidP="00AB7DA2">
            <w:pPr>
              <w:autoSpaceDE w:val="0"/>
              <w:autoSpaceDN w:val="0"/>
              <w:adjustRightInd w:val="0"/>
              <w:spacing w:after="0" w:line="240" w:lineRule="auto"/>
              <w:rPr>
                <w:ins w:id="871" w:author="Arjan" w:date="2014-11-17T19:17:00Z"/>
                <w:rFonts w:ascii="Arial" w:eastAsia="Times New Roman" w:hAnsi="Arial" w:cs="Arial"/>
                <w:color w:val="000000"/>
                <w:sz w:val="20"/>
                <w:szCs w:val="20"/>
                <w:lang w:val="nl-NL"/>
              </w:rPr>
            </w:pPr>
          </w:p>
        </w:tc>
      </w:tr>
      <w:tr w:rsidR="00BE3409" w:rsidRPr="002627FD" w14:paraId="54EFD46E" w14:textId="77777777" w:rsidTr="00AB7DA2">
        <w:trPr>
          <w:trHeight w:val="215"/>
          <w:ins w:id="872" w:author="Arjan" w:date="2014-11-17T19:17:00Z"/>
        </w:trPr>
        <w:tc>
          <w:tcPr>
            <w:tcW w:w="3780" w:type="dxa"/>
            <w:tcBorders>
              <w:top w:val="nil"/>
              <w:left w:val="nil"/>
              <w:bottom w:val="nil"/>
              <w:right w:val="nil"/>
            </w:tcBorders>
          </w:tcPr>
          <w:p w14:paraId="5AB94D86" w14:textId="77777777" w:rsidR="00BE3409" w:rsidRPr="002627FD" w:rsidRDefault="00BE3409" w:rsidP="00AB7DA2">
            <w:pPr>
              <w:autoSpaceDE w:val="0"/>
              <w:autoSpaceDN w:val="0"/>
              <w:adjustRightInd w:val="0"/>
              <w:spacing w:after="0" w:line="240" w:lineRule="auto"/>
              <w:rPr>
                <w:ins w:id="873" w:author="Arjan" w:date="2014-11-17T19:17:00Z"/>
                <w:rFonts w:ascii="Arial" w:eastAsia="Times New Roman" w:hAnsi="Arial" w:cs="Arial"/>
                <w:color w:val="000000"/>
                <w:sz w:val="20"/>
                <w:szCs w:val="20"/>
              </w:rPr>
            </w:pPr>
            <w:ins w:id="874" w:author="Arjan" w:date="2014-11-17T19:17:00Z">
              <w:r w:rsidRPr="002627F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11DFE20D" w14:textId="77777777" w:rsidR="00BE3409" w:rsidRPr="002627FD" w:rsidRDefault="00E26818" w:rsidP="00AB7DA2">
            <w:pPr>
              <w:autoSpaceDE w:val="0"/>
              <w:autoSpaceDN w:val="0"/>
              <w:adjustRightInd w:val="0"/>
              <w:spacing w:after="0" w:line="240" w:lineRule="auto"/>
              <w:rPr>
                <w:ins w:id="875" w:author="Arjan" w:date="2014-11-17T19:17:00Z"/>
                <w:rFonts w:ascii="Arial" w:eastAsia="Times New Roman" w:hAnsi="Arial" w:cs="Arial"/>
                <w:color w:val="000000"/>
                <w:sz w:val="20"/>
                <w:szCs w:val="20"/>
              </w:rPr>
            </w:pPr>
            <w:ins w:id="876" w:author="Arjan" w:date="2014-11-17T21:28:00Z">
              <w:r>
                <w:rPr>
                  <w:rFonts w:ascii="Arial" w:eastAsia="Times New Roman" w:hAnsi="Arial" w:cs="Arial"/>
                  <w:color w:val="000000"/>
                  <w:sz w:val="20"/>
                  <w:szCs w:val="20"/>
                </w:rPr>
                <w:t>Zie groep</w:t>
              </w:r>
            </w:ins>
          </w:p>
        </w:tc>
      </w:tr>
      <w:tr w:rsidR="00BE3409" w:rsidRPr="002627FD" w14:paraId="15896B59" w14:textId="77777777" w:rsidTr="00AB7DA2">
        <w:trPr>
          <w:trHeight w:val="230"/>
          <w:ins w:id="877" w:author="Arjan" w:date="2014-11-17T19:17:00Z"/>
        </w:trPr>
        <w:tc>
          <w:tcPr>
            <w:tcW w:w="3780" w:type="dxa"/>
            <w:tcBorders>
              <w:top w:val="nil"/>
              <w:left w:val="nil"/>
              <w:bottom w:val="nil"/>
              <w:right w:val="nil"/>
            </w:tcBorders>
          </w:tcPr>
          <w:p w14:paraId="0FB55349" w14:textId="77777777" w:rsidR="00BE3409" w:rsidRPr="002627FD" w:rsidRDefault="00BE3409" w:rsidP="00AB7DA2">
            <w:pPr>
              <w:autoSpaceDE w:val="0"/>
              <w:autoSpaceDN w:val="0"/>
              <w:adjustRightInd w:val="0"/>
              <w:spacing w:after="0" w:line="240" w:lineRule="auto"/>
              <w:rPr>
                <w:ins w:id="878" w:author="Arjan" w:date="2014-11-17T19:17:00Z"/>
                <w:rFonts w:ascii="Arial" w:eastAsia="Times New Roman" w:hAnsi="Arial" w:cs="Arial"/>
                <w:b/>
                <w:bCs/>
                <w:color w:val="000000"/>
                <w:sz w:val="20"/>
                <w:szCs w:val="20"/>
              </w:rPr>
            </w:pPr>
          </w:p>
        </w:tc>
        <w:tc>
          <w:tcPr>
            <w:tcW w:w="5580" w:type="dxa"/>
            <w:tcBorders>
              <w:top w:val="nil"/>
              <w:left w:val="nil"/>
              <w:bottom w:val="nil"/>
              <w:right w:val="nil"/>
            </w:tcBorders>
          </w:tcPr>
          <w:p w14:paraId="3A48CA66" w14:textId="77777777" w:rsidR="00BE3409" w:rsidRPr="002627FD" w:rsidRDefault="00BE3409" w:rsidP="00AB7DA2">
            <w:pPr>
              <w:autoSpaceDE w:val="0"/>
              <w:autoSpaceDN w:val="0"/>
              <w:adjustRightInd w:val="0"/>
              <w:spacing w:after="0" w:line="240" w:lineRule="auto"/>
              <w:rPr>
                <w:ins w:id="879" w:author="Arjan" w:date="2014-11-17T19:17:00Z"/>
                <w:rFonts w:ascii="Arial" w:eastAsia="Times New Roman" w:hAnsi="Arial" w:cs="Arial"/>
                <w:color w:val="000000"/>
                <w:sz w:val="20"/>
                <w:szCs w:val="20"/>
              </w:rPr>
            </w:pPr>
          </w:p>
        </w:tc>
      </w:tr>
      <w:tr w:rsidR="00BE3409" w:rsidRPr="002627FD" w14:paraId="11C7E6EF" w14:textId="77777777" w:rsidTr="00AB7DA2">
        <w:trPr>
          <w:trHeight w:val="230"/>
          <w:ins w:id="880" w:author="Arjan" w:date="2014-11-17T19:17:00Z"/>
        </w:trPr>
        <w:tc>
          <w:tcPr>
            <w:tcW w:w="3780" w:type="dxa"/>
            <w:tcBorders>
              <w:top w:val="nil"/>
              <w:left w:val="nil"/>
              <w:bottom w:val="nil"/>
              <w:right w:val="nil"/>
            </w:tcBorders>
          </w:tcPr>
          <w:p w14:paraId="53E7E2F6" w14:textId="77777777" w:rsidR="00BE3409" w:rsidRPr="002627FD" w:rsidRDefault="00BE3409" w:rsidP="00AB7DA2">
            <w:pPr>
              <w:autoSpaceDE w:val="0"/>
              <w:autoSpaceDN w:val="0"/>
              <w:adjustRightInd w:val="0"/>
              <w:spacing w:after="0" w:line="240" w:lineRule="auto"/>
              <w:rPr>
                <w:ins w:id="881" w:author="Arjan" w:date="2014-11-17T19:17:00Z"/>
                <w:rFonts w:ascii="Arial" w:eastAsia="Times New Roman" w:hAnsi="Arial" w:cs="Arial"/>
                <w:color w:val="000000"/>
                <w:sz w:val="20"/>
                <w:szCs w:val="20"/>
              </w:rPr>
            </w:pPr>
            <w:ins w:id="882" w:author="Arjan" w:date="2014-11-17T19:17:00Z">
              <w:r w:rsidRPr="002627F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01FAE8F6" w14:textId="77777777" w:rsidR="00BE3409" w:rsidRPr="002627FD" w:rsidRDefault="00E26818" w:rsidP="00AB7DA2">
            <w:pPr>
              <w:autoSpaceDE w:val="0"/>
              <w:autoSpaceDN w:val="0"/>
              <w:adjustRightInd w:val="0"/>
              <w:spacing w:after="0" w:line="240" w:lineRule="auto"/>
              <w:rPr>
                <w:ins w:id="883" w:author="Arjan" w:date="2014-11-17T19:17:00Z"/>
                <w:rFonts w:ascii="Arial" w:eastAsia="Times New Roman" w:hAnsi="Arial" w:cs="Arial"/>
                <w:color w:val="000000"/>
                <w:sz w:val="20"/>
                <w:szCs w:val="20"/>
              </w:rPr>
            </w:pPr>
            <w:ins w:id="884" w:author="Arjan" w:date="2014-11-17T21:28:00Z">
              <w:r>
                <w:rPr>
                  <w:rFonts w:ascii="Arial" w:eastAsia="Times New Roman" w:hAnsi="Arial" w:cs="Arial"/>
                  <w:color w:val="000000"/>
                  <w:sz w:val="20"/>
                  <w:szCs w:val="20"/>
                </w:rPr>
                <w:t>Zie groep</w:t>
              </w:r>
            </w:ins>
          </w:p>
        </w:tc>
      </w:tr>
      <w:tr w:rsidR="00BE3409" w:rsidRPr="002627FD" w14:paraId="1A02963D" w14:textId="77777777" w:rsidTr="00AB7DA2">
        <w:trPr>
          <w:trHeight w:val="230"/>
          <w:ins w:id="885" w:author="Arjan" w:date="2014-11-17T19:17:00Z"/>
        </w:trPr>
        <w:tc>
          <w:tcPr>
            <w:tcW w:w="3780" w:type="dxa"/>
            <w:tcBorders>
              <w:top w:val="nil"/>
              <w:left w:val="nil"/>
              <w:bottom w:val="nil"/>
              <w:right w:val="nil"/>
            </w:tcBorders>
          </w:tcPr>
          <w:p w14:paraId="3CF30FD5" w14:textId="77777777" w:rsidR="00BE3409" w:rsidRPr="002627FD" w:rsidRDefault="00BE3409" w:rsidP="00AB7DA2">
            <w:pPr>
              <w:autoSpaceDE w:val="0"/>
              <w:autoSpaceDN w:val="0"/>
              <w:adjustRightInd w:val="0"/>
              <w:spacing w:after="0" w:line="240" w:lineRule="auto"/>
              <w:rPr>
                <w:ins w:id="886" w:author="Arjan" w:date="2014-11-17T19:17:00Z"/>
                <w:rFonts w:ascii="Arial" w:eastAsia="Times New Roman" w:hAnsi="Arial" w:cs="Arial"/>
                <w:b/>
                <w:bCs/>
                <w:color w:val="000000"/>
                <w:sz w:val="20"/>
                <w:szCs w:val="20"/>
              </w:rPr>
            </w:pPr>
          </w:p>
        </w:tc>
        <w:tc>
          <w:tcPr>
            <w:tcW w:w="5580" w:type="dxa"/>
            <w:tcBorders>
              <w:top w:val="nil"/>
              <w:left w:val="nil"/>
              <w:bottom w:val="nil"/>
              <w:right w:val="nil"/>
            </w:tcBorders>
          </w:tcPr>
          <w:p w14:paraId="53B320EA" w14:textId="77777777" w:rsidR="00BE3409" w:rsidRPr="002627FD" w:rsidRDefault="00BE3409" w:rsidP="00AB7DA2">
            <w:pPr>
              <w:autoSpaceDE w:val="0"/>
              <w:autoSpaceDN w:val="0"/>
              <w:adjustRightInd w:val="0"/>
              <w:spacing w:after="0" w:line="240" w:lineRule="auto"/>
              <w:rPr>
                <w:ins w:id="887" w:author="Arjan" w:date="2014-11-17T19:17:00Z"/>
                <w:rFonts w:ascii="Arial" w:eastAsia="Times New Roman" w:hAnsi="Arial" w:cs="Arial"/>
                <w:color w:val="000000"/>
                <w:sz w:val="20"/>
                <w:szCs w:val="20"/>
              </w:rPr>
            </w:pPr>
          </w:p>
        </w:tc>
      </w:tr>
      <w:tr w:rsidR="00BE3409" w:rsidRPr="002627FD" w14:paraId="66DE18BB" w14:textId="77777777" w:rsidTr="00AB7DA2">
        <w:trPr>
          <w:trHeight w:val="230"/>
          <w:ins w:id="888" w:author="Arjan" w:date="2014-11-17T19:17:00Z"/>
        </w:trPr>
        <w:tc>
          <w:tcPr>
            <w:tcW w:w="3780" w:type="dxa"/>
            <w:tcBorders>
              <w:top w:val="nil"/>
              <w:left w:val="nil"/>
              <w:bottom w:val="nil"/>
              <w:right w:val="nil"/>
            </w:tcBorders>
          </w:tcPr>
          <w:p w14:paraId="704A64D8" w14:textId="77777777" w:rsidR="00BE3409" w:rsidRPr="002627FD" w:rsidRDefault="00BE3409" w:rsidP="00AB7DA2">
            <w:pPr>
              <w:autoSpaceDE w:val="0"/>
              <w:autoSpaceDN w:val="0"/>
              <w:adjustRightInd w:val="0"/>
              <w:spacing w:after="0" w:line="240" w:lineRule="auto"/>
              <w:rPr>
                <w:ins w:id="889" w:author="Arjan" w:date="2014-11-17T19:17:00Z"/>
                <w:rFonts w:ascii="Arial" w:eastAsia="Times New Roman" w:hAnsi="Arial" w:cs="Arial"/>
                <w:color w:val="000000"/>
                <w:sz w:val="20"/>
                <w:szCs w:val="20"/>
              </w:rPr>
            </w:pPr>
            <w:ins w:id="890" w:author="Arjan" w:date="2014-11-17T19:17:00Z">
              <w:r w:rsidRPr="002627F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710BA5A2" w14:textId="77777777" w:rsidR="00BE3409" w:rsidRPr="002627FD" w:rsidRDefault="00BE3409" w:rsidP="00AB7DA2">
            <w:pPr>
              <w:autoSpaceDE w:val="0"/>
              <w:autoSpaceDN w:val="0"/>
              <w:adjustRightInd w:val="0"/>
              <w:spacing w:after="0" w:line="240" w:lineRule="auto"/>
              <w:rPr>
                <w:ins w:id="891" w:author="Arjan" w:date="2014-11-17T19:17:00Z"/>
                <w:rFonts w:ascii="Arial" w:eastAsia="Times New Roman" w:hAnsi="Arial" w:cs="Arial"/>
                <w:color w:val="000000"/>
                <w:sz w:val="20"/>
                <w:szCs w:val="20"/>
              </w:rPr>
            </w:pPr>
          </w:p>
        </w:tc>
      </w:tr>
      <w:tr w:rsidR="00BE3409" w:rsidRPr="002627FD" w14:paraId="5B84B902" w14:textId="77777777" w:rsidTr="00AB7DA2">
        <w:trPr>
          <w:trHeight w:val="230"/>
          <w:ins w:id="892" w:author="Arjan" w:date="2014-11-17T19:17:00Z"/>
        </w:trPr>
        <w:tc>
          <w:tcPr>
            <w:tcW w:w="3780" w:type="dxa"/>
            <w:tcBorders>
              <w:top w:val="nil"/>
              <w:left w:val="nil"/>
              <w:bottom w:val="nil"/>
              <w:right w:val="nil"/>
            </w:tcBorders>
          </w:tcPr>
          <w:p w14:paraId="7167B8E3" w14:textId="77777777" w:rsidR="00BE3409" w:rsidRPr="002627FD" w:rsidRDefault="00BE3409" w:rsidP="00AB7DA2">
            <w:pPr>
              <w:autoSpaceDE w:val="0"/>
              <w:autoSpaceDN w:val="0"/>
              <w:adjustRightInd w:val="0"/>
              <w:spacing w:after="0" w:line="240" w:lineRule="auto"/>
              <w:rPr>
                <w:ins w:id="893" w:author="Arjan" w:date="2014-11-17T19:17:00Z"/>
                <w:rFonts w:ascii="Arial" w:eastAsia="Times New Roman" w:hAnsi="Arial" w:cs="Arial"/>
                <w:b/>
                <w:bCs/>
                <w:color w:val="000000"/>
                <w:sz w:val="20"/>
                <w:szCs w:val="20"/>
              </w:rPr>
            </w:pPr>
          </w:p>
        </w:tc>
        <w:tc>
          <w:tcPr>
            <w:tcW w:w="5580" w:type="dxa"/>
            <w:tcBorders>
              <w:top w:val="nil"/>
              <w:left w:val="nil"/>
              <w:bottom w:val="nil"/>
              <w:right w:val="nil"/>
            </w:tcBorders>
          </w:tcPr>
          <w:p w14:paraId="332CDF71" w14:textId="77777777" w:rsidR="00BE3409" w:rsidRPr="002627FD" w:rsidRDefault="00BE3409" w:rsidP="00AB7DA2">
            <w:pPr>
              <w:autoSpaceDE w:val="0"/>
              <w:autoSpaceDN w:val="0"/>
              <w:adjustRightInd w:val="0"/>
              <w:spacing w:after="0" w:line="240" w:lineRule="auto"/>
              <w:rPr>
                <w:ins w:id="894" w:author="Arjan" w:date="2014-11-17T19:17:00Z"/>
                <w:rFonts w:ascii="Arial" w:eastAsia="Times New Roman" w:hAnsi="Arial" w:cs="Arial"/>
                <w:color w:val="000000"/>
                <w:sz w:val="20"/>
                <w:szCs w:val="20"/>
              </w:rPr>
            </w:pPr>
          </w:p>
        </w:tc>
      </w:tr>
      <w:tr w:rsidR="00BE3409" w:rsidRPr="002627FD" w14:paraId="5CDC63F4" w14:textId="77777777" w:rsidTr="00AB7DA2">
        <w:trPr>
          <w:trHeight w:val="230"/>
          <w:ins w:id="895" w:author="Arjan" w:date="2014-11-17T19:17:00Z"/>
        </w:trPr>
        <w:tc>
          <w:tcPr>
            <w:tcW w:w="3780" w:type="dxa"/>
            <w:tcBorders>
              <w:top w:val="nil"/>
              <w:left w:val="nil"/>
              <w:bottom w:val="nil"/>
              <w:right w:val="nil"/>
            </w:tcBorders>
          </w:tcPr>
          <w:p w14:paraId="0DBA5C18" w14:textId="77777777" w:rsidR="00BE3409" w:rsidRPr="002627FD" w:rsidRDefault="00BE3409" w:rsidP="00AB7DA2">
            <w:pPr>
              <w:autoSpaceDE w:val="0"/>
              <w:autoSpaceDN w:val="0"/>
              <w:adjustRightInd w:val="0"/>
              <w:spacing w:after="0" w:line="240" w:lineRule="auto"/>
              <w:rPr>
                <w:ins w:id="896" w:author="Arjan" w:date="2014-11-17T19:17:00Z"/>
                <w:rFonts w:ascii="Arial" w:eastAsia="Times New Roman" w:hAnsi="Arial" w:cs="Arial"/>
                <w:color w:val="000000"/>
                <w:sz w:val="20"/>
                <w:szCs w:val="20"/>
              </w:rPr>
            </w:pPr>
            <w:ins w:id="897" w:author="Arjan" w:date="2014-11-17T19:17:00Z">
              <w:r w:rsidRPr="002627F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416BBA71" w14:textId="77777777" w:rsidR="00BE3409" w:rsidRPr="002627FD" w:rsidRDefault="00E26818" w:rsidP="00AB7DA2">
            <w:pPr>
              <w:autoSpaceDE w:val="0"/>
              <w:autoSpaceDN w:val="0"/>
              <w:adjustRightInd w:val="0"/>
              <w:spacing w:after="0" w:line="240" w:lineRule="auto"/>
              <w:rPr>
                <w:ins w:id="898" w:author="Arjan" w:date="2014-11-17T19:17:00Z"/>
                <w:rFonts w:ascii="Arial" w:eastAsia="Times New Roman" w:hAnsi="Arial" w:cs="Arial"/>
                <w:color w:val="000000"/>
                <w:sz w:val="20"/>
                <w:szCs w:val="20"/>
              </w:rPr>
            </w:pPr>
            <w:ins w:id="899" w:author="Arjan" w:date="2014-11-17T21:28:00Z">
              <w:r>
                <w:rPr>
                  <w:rFonts w:ascii="Arial" w:eastAsia="Times New Roman" w:hAnsi="Arial" w:cs="Arial"/>
                  <w:color w:val="000000"/>
                  <w:sz w:val="20"/>
                  <w:szCs w:val="20"/>
                </w:rPr>
                <w:t>Zie groep</w:t>
              </w:r>
            </w:ins>
          </w:p>
        </w:tc>
      </w:tr>
      <w:tr w:rsidR="00BE3409" w:rsidRPr="002627FD" w14:paraId="767B0A96" w14:textId="77777777" w:rsidTr="00AB7DA2">
        <w:trPr>
          <w:trHeight w:val="230"/>
          <w:ins w:id="900" w:author="Arjan" w:date="2014-11-17T19:17:00Z"/>
        </w:trPr>
        <w:tc>
          <w:tcPr>
            <w:tcW w:w="3780" w:type="dxa"/>
            <w:tcBorders>
              <w:top w:val="nil"/>
              <w:left w:val="nil"/>
              <w:bottom w:val="nil"/>
              <w:right w:val="nil"/>
            </w:tcBorders>
          </w:tcPr>
          <w:p w14:paraId="0DF37EDB" w14:textId="77777777" w:rsidR="00BE3409" w:rsidRPr="002627FD" w:rsidRDefault="00BE3409" w:rsidP="00AB7DA2">
            <w:pPr>
              <w:autoSpaceDE w:val="0"/>
              <w:autoSpaceDN w:val="0"/>
              <w:adjustRightInd w:val="0"/>
              <w:spacing w:after="0" w:line="240" w:lineRule="auto"/>
              <w:rPr>
                <w:ins w:id="901" w:author="Arjan" w:date="2014-11-17T19:17:00Z"/>
                <w:rFonts w:ascii="Arial" w:eastAsia="Times New Roman" w:hAnsi="Arial" w:cs="Arial"/>
                <w:b/>
                <w:bCs/>
                <w:color w:val="000000"/>
                <w:sz w:val="20"/>
                <w:szCs w:val="20"/>
              </w:rPr>
            </w:pPr>
          </w:p>
        </w:tc>
        <w:tc>
          <w:tcPr>
            <w:tcW w:w="5580" w:type="dxa"/>
            <w:tcBorders>
              <w:top w:val="nil"/>
              <w:left w:val="nil"/>
              <w:bottom w:val="nil"/>
              <w:right w:val="nil"/>
            </w:tcBorders>
          </w:tcPr>
          <w:p w14:paraId="51564AA9" w14:textId="77777777" w:rsidR="00BE3409" w:rsidRPr="002627FD" w:rsidRDefault="00BE3409" w:rsidP="00AB7DA2">
            <w:pPr>
              <w:autoSpaceDE w:val="0"/>
              <w:autoSpaceDN w:val="0"/>
              <w:adjustRightInd w:val="0"/>
              <w:spacing w:after="0" w:line="240" w:lineRule="auto"/>
              <w:rPr>
                <w:ins w:id="902" w:author="Arjan" w:date="2014-11-17T19:17:00Z"/>
                <w:rFonts w:ascii="Arial" w:eastAsia="Times New Roman" w:hAnsi="Arial" w:cs="Arial"/>
                <w:color w:val="000000"/>
                <w:sz w:val="20"/>
                <w:szCs w:val="20"/>
              </w:rPr>
            </w:pPr>
          </w:p>
        </w:tc>
      </w:tr>
      <w:tr w:rsidR="00BE3409" w:rsidRPr="002627FD" w14:paraId="5C73FB33" w14:textId="77777777" w:rsidTr="00AB7DA2">
        <w:trPr>
          <w:trHeight w:val="411"/>
          <w:ins w:id="903" w:author="Arjan" w:date="2014-11-17T19:17:00Z"/>
        </w:trPr>
        <w:tc>
          <w:tcPr>
            <w:tcW w:w="3780" w:type="dxa"/>
            <w:tcBorders>
              <w:top w:val="nil"/>
              <w:left w:val="nil"/>
              <w:bottom w:val="nil"/>
              <w:right w:val="nil"/>
            </w:tcBorders>
          </w:tcPr>
          <w:p w14:paraId="69520A7C" w14:textId="77777777" w:rsidR="00BE3409" w:rsidRPr="002627FD" w:rsidRDefault="00BE3409" w:rsidP="00AB7DA2">
            <w:pPr>
              <w:autoSpaceDE w:val="0"/>
              <w:autoSpaceDN w:val="0"/>
              <w:adjustRightInd w:val="0"/>
              <w:spacing w:after="0" w:line="240" w:lineRule="auto"/>
              <w:rPr>
                <w:ins w:id="904" w:author="Arjan" w:date="2014-11-17T19:17:00Z"/>
                <w:rFonts w:ascii="Arial" w:eastAsia="Times New Roman" w:hAnsi="Arial" w:cs="Arial"/>
                <w:color w:val="000000"/>
                <w:sz w:val="20"/>
                <w:szCs w:val="20"/>
              </w:rPr>
            </w:pPr>
            <w:ins w:id="905" w:author="Arjan" w:date="2014-11-17T19:17:00Z">
              <w:r w:rsidRPr="002627FD">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0B6929C4" w14:textId="77777777" w:rsidR="00BE3409" w:rsidRPr="002627FD" w:rsidRDefault="00E26818" w:rsidP="00AB7DA2">
            <w:pPr>
              <w:autoSpaceDE w:val="0"/>
              <w:autoSpaceDN w:val="0"/>
              <w:adjustRightInd w:val="0"/>
              <w:spacing w:after="0" w:line="240" w:lineRule="auto"/>
              <w:rPr>
                <w:ins w:id="906" w:author="Arjan" w:date="2014-11-17T19:17:00Z"/>
                <w:rFonts w:ascii="Arial" w:eastAsia="Times New Roman" w:hAnsi="Arial" w:cs="Arial"/>
                <w:color w:val="000000"/>
                <w:sz w:val="20"/>
                <w:szCs w:val="20"/>
              </w:rPr>
            </w:pPr>
            <w:ins w:id="907" w:author="Arjan" w:date="2014-11-17T21:28:00Z">
              <w:r>
                <w:rPr>
                  <w:rFonts w:ascii="Arial" w:eastAsia="Times New Roman" w:hAnsi="Arial" w:cs="Arial"/>
                  <w:color w:val="000000"/>
                  <w:sz w:val="20"/>
                  <w:szCs w:val="20"/>
                </w:rPr>
                <w:t>Zie groep</w:t>
              </w:r>
            </w:ins>
          </w:p>
        </w:tc>
      </w:tr>
      <w:tr w:rsidR="00BE3409" w:rsidRPr="002627FD" w14:paraId="255DBB88" w14:textId="77777777" w:rsidTr="00AB7DA2">
        <w:trPr>
          <w:trHeight w:val="245"/>
          <w:ins w:id="908" w:author="Arjan" w:date="2014-11-17T19:17:00Z"/>
        </w:trPr>
        <w:tc>
          <w:tcPr>
            <w:tcW w:w="3780" w:type="dxa"/>
            <w:tcBorders>
              <w:top w:val="nil"/>
              <w:left w:val="nil"/>
              <w:bottom w:val="nil"/>
              <w:right w:val="nil"/>
            </w:tcBorders>
          </w:tcPr>
          <w:p w14:paraId="6878B9CD" w14:textId="77777777" w:rsidR="00BE3409" w:rsidRPr="002627FD" w:rsidRDefault="00BE3409" w:rsidP="00AB7DA2">
            <w:pPr>
              <w:autoSpaceDE w:val="0"/>
              <w:autoSpaceDN w:val="0"/>
              <w:adjustRightInd w:val="0"/>
              <w:spacing w:after="0" w:line="240" w:lineRule="auto"/>
              <w:rPr>
                <w:ins w:id="909" w:author="Arjan" w:date="2014-11-17T19:17:00Z"/>
                <w:rFonts w:ascii="Arial" w:eastAsia="Times New Roman" w:hAnsi="Arial" w:cs="Arial"/>
                <w:b/>
                <w:bCs/>
                <w:color w:val="000000"/>
                <w:sz w:val="20"/>
                <w:szCs w:val="20"/>
              </w:rPr>
            </w:pPr>
          </w:p>
        </w:tc>
        <w:tc>
          <w:tcPr>
            <w:tcW w:w="5580" w:type="dxa"/>
            <w:tcBorders>
              <w:top w:val="nil"/>
              <w:left w:val="nil"/>
              <w:bottom w:val="nil"/>
              <w:right w:val="nil"/>
            </w:tcBorders>
          </w:tcPr>
          <w:p w14:paraId="7A7CEB59" w14:textId="77777777" w:rsidR="00BE3409" w:rsidRPr="002627FD" w:rsidRDefault="00BE3409" w:rsidP="00AB7DA2">
            <w:pPr>
              <w:autoSpaceDE w:val="0"/>
              <w:autoSpaceDN w:val="0"/>
              <w:adjustRightInd w:val="0"/>
              <w:spacing w:after="0" w:line="240" w:lineRule="auto"/>
              <w:rPr>
                <w:ins w:id="910" w:author="Arjan" w:date="2014-11-17T19:17:00Z"/>
                <w:rFonts w:ascii="Arial" w:eastAsia="Times New Roman" w:hAnsi="Arial" w:cs="Arial"/>
                <w:color w:val="000000"/>
                <w:sz w:val="20"/>
                <w:szCs w:val="20"/>
              </w:rPr>
            </w:pPr>
          </w:p>
        </w:tc>
      </w:tr>
      <w:tr w:rsidR="00BE3409" w:rsidRPr="002627FD" w14:paraId="48DF4963" w14:textId="77777777" w:rsidTr="00AB7DA2">
        <w:trPr>
          <w:trHeight w:val="230"/>
          <w:ins w:id="911" w:author="Arjan" w:date="2014-11-17T19:17:00Z"/>
        </w:trPr>
        <w:tc>
          <w:tcPr>
            <w:tcW w:w="3780" w:type="dxa"/>
            <w:tcBorders>
              <w:top w:val="nil"/>
              <w:left w:val="nil"/>
              <w:bottom w:val="nil"/>
              <w:right w:val="nil"/>
            </w:tcBorders>
          </w:tcPr>
          <w:p w14:paraId="17F0102C" w14:textId="77777777" w:rsidR="00BE3409" w:rsidRPr="002627FD" w:rsidRDefault="00BE3409" w:rsidP="00AB7DA2">
            <w:pPr>
              <w:autoSpaceDE w:val="0"/>
              <w:autoSpaceDN w:val="0"/>
              <w:adjustRightInd w:val="0"/>
              <w:spacing w:after="0" w:line="240" w:lineRule="auto"/>
              <w:rPr>
                <w:ins w:id="912" w:author="Arjan" w:date="2014-11-17T19:17:00Z"/>
                <w:rFonts w:ascii="Arial" w:eastAsia="Times New Roman" w:hAnsi="Arial" w:cs="Arial"/>
                <w:color w:val="000000"/>
                <w:sz w:val="20"/>
                <w:szCs w:val="20"/>
              </w:rPr>
            </w:pPr>
            <w:ins w:id="913" w:author="Arjan" w:date="2014-11-17T19:17:00Z">
              <w:r w:rsidRPr="002627FD">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6FA93190" w14:textId="77777777" w:rsidR="00BE3409" w:rsidRPr="002627FD" w:rsidRDefault="00E26818" w:rsidP="00AB7DA2">
            <w:pPr>
              <w:autoSpaceDE w:val="0"/>
              <w:autoSpaceDN w:val="0"/>
              <w:adjustRightInd w:val="0"/>
              <w:spacing w:after="0" w:line="240" w:lineRule="auto"/>
              <w:rPr>
                <w:ins w:id="914" w:author="Arjan" w:date="2014-11-17T19:17:00Z"/>
                <w:rFonts w:ascii="Arial" w:eastAsia="Times New Roman" w:hAnsi="Arial" w:cs="Arial"/>
                <w:color w:val="000000"/>
                <w:sz w:val="20"/>
                <w:szCs w:val="20"/>
              </w:rPr>
            </w:pPr>
            <w:ins w:id="915" w:author="Arjan" w:date="2014-11-17T21:28:00Z">
              <w:r>
                <w:rPr>
                  <w:rFonts w:ascii="Arial" w:hAnsi="Arial" w:cs="Arial"/>
                  <w:sz w:val="20"/>
                  <w:szCs w:val="20"/>
                  <w:lang w:val="en-AU"/>
                </w:rPr>
                <w:t>1</w:t>
              </w:r>
            </w:ins>
            <w:ins w:id="916" w:author="Arjan" w:date="2014-11-17T19:17:00Z">
              <w:r w:rsidR="00BE3409" w:rsidRPr="002627FD">
                <w:rPr>
                  <w:rFonts w:ascii="Arial" w:eastAsia="Times New Roman" w:hAnsi="Arial" w:cs="Arial"/>
                  <w:color w:val="000000"/>
                  <w:sz w:val="20"/>
                  <w:szCs w:val="20"/>
                </w:rPr>
                <w:t xml:space="preserve"> - </w:t>
              </w:r>
              <w:r w:rsidR="00DA5D93" w:rsidRPr="002627FD">
                <w:rPr>
                  <w:rFonts w:ascii="Arial" w:eastAsia="Times New Roman" w:hAnsi="Arial" w:cs="Arial"/>
                  <w:color w:val="000000"/>
                  <w:sz w:val="20"/>
                  <w:szCs w:val="20"/>
                </w:rPr>
                <w:fldChar w:fldCharType="begin" w:fldLock="1"/>
              </w:r>
              <w:r w:rsidR="00BE3409" w:rsidRPr="002627FD">
                <w:rPr>
                  <w:rFonts w:ascii="Arial" w:eastAsia="Times New Roman" w:hAnsi="Arial" w:cs="Arial"/>
                  <w:color w:val="000000"/>
                  <w:sz w:val="20"/>
                  <w:szCs w:val="20"/>
                </w:rPr>
                <w:instrText>MERGEFIELD Att.UpperBound</w:instrText>
              </w:r>
              <w:r w:rsidR="00DA5D93" w:rsidRPr="002627FD">
                <w:rPr>
                  <w:rFonts w:ascii="Arial" w:eastAsia="Times New Roman" w:hAnsi="Arial" w:cs="Arial"/>
                  <w:color w:val="000000"/>
                  <w:sz w:val="20"/>
                  <w:szCs w:val="20"/>
                </w:rPr>
                <w:fldChar w:fldCharType="separate"/>
              </w:r>
              <w:r w:rsidR="00BE3409" w:rsidRPr="002627FD">
                <w:rPr>
                  <w:rFonts w:ascii="Arial" w:eastAsia="Times New Roman" w:hAnsi="Arial" w:cs="Arial"/>
                  <w:color w:val="000000"/>
                  <w:sz w:val="20"/>
                  <w:szCs w:val="20"/>
                </w:rPr>
                <w:t>1</w:t>
              </w:r>
              <w:r w:rsidR="00DA5D93" w:rsidRPr="002627FD">
                <w:rPr>
                  <w:rFonts w:ascii="Arial" w:eastAsia="Times New Roman" w:hAnsi="Arial" w:cs="Arial"/>
                  <w:color w:val="000000"/>
                  <w:sz w:val="20"/>
                  <w:szCs w:val="20"/>
                </w:rPr>
                <w:fldChar w:fldCharType="end"/>
              </w:r>
            </w:ins>
          </w:p>
        </w:tc>
      </w:tr>
      <w:tr w:rsidR="00BE3409" w:rsidRPr="002627FD" w14:paraId="1ECECBC8" w14:textId="77777777" w:rsidTr="00AB7DA2">
        <w:trPr>
          <w:trHeight w:val="230"/>
          <w:ins w:id="917" w:author="Arjan" w:date="2014-11-17T19:17:00Z"/>
        </w:trPr>
        <w:tc>
          <w:tcPr>
            <w:tcW w:w="3780" w:type="dxa"/>
            <w:tcBorders>
              <w:top w:val="nil"/>
              <w:left w:val="nil"/>
              <w:bottom w:val="nil"/>
              <w:right w:val="nil"/>
            </w:tcBorders>
          </w:tcPr>
          <w:p w14:paraId="390F4058" w14:textId="77777777" w:rsidR="00BE3409" w:rsidRPr="002627FD" w:rsidRDefault="00BE3409" w:rsidP="00AB7DA2">
            <w:pPr>
              <w:autoSpaceDE w:val="0"/>
              <w:autoSpaceDN w:val="0"/>
              <w:adjustRightInd w:val="0"/>
              <w:spacing w:after="0" w:line="240" w:lineRule="auto"/>
              <w:rPr>
                <w:ins w:id="918" w:author="Arjan" w:date="2014-11-17T19:17:00Z"/>
                <w:rFonts w:ascii="Arial" w:eastAsia="Times New Roman" w:hAnsi="Arial" w:cs="Arial"/>
                <w:b/>
                <w:bCs/>
                <w:color w:val="000000"/>
                <w:sz w:val="20"/>
                <w:szCs w:val="20"/>
              </w:rPr>
            </w:pPr>
          </w:p>
        </w:tc>
        <w:tc>
          <w:tcPr>
            <w:tcW w:w="5580" w:type="dxa"/>
            <w:tcBorders>
              <w:top w:val="nil"/>
              <w:left w:val="nil"/>
              <w:bottom w:val="nil"/>
              <w:right w:val="nil"/>
            </w:tcBorders>
          </w:tcPr>
          <w:p w14:paraId="19244098" w14:textId="77777777" w:rsidR="00BE3409" w:rsidRPr="002627FD" w:rsidRDefault="00BE3409" w:rsidP="00AB7DA2">
            <w:pPr>
              <w:autoSpaceDE w:val="0"/>
              <w:autoSpaceDN w:val="0"/>
              <w:adjustRightInd w:val="0"/>
              <w:spacing w:after="0" w:line="240" w:lineRule="auto"/>
              <w:rPr>
                <w:ins w:id="919" w:author="Arjan" w:date="2014-11-17T19:17:00Z"/>
                <w:rFonts w:ascii="Arial" w:eastAsia="Times New Roman" w:hAnsi="Arial" w:cs="Arial"/>
                <w:color w:val="000000"/>
                <w:sz w:val="20"/>
                <w:szCs w:val="20"/>
              </w:rPr>
            </w:pPr>
          </w:p>
        </w:tc>
      </w:tr>
      <w:tr w:rsidR="00BE3409" w:rsidRPr="002627FD" w14:paraId="1ABF5F63" w14:textId="77777777" w:rsidTr="00AB7DA2">
        <w:trPr>
          <w:trHeight w:val="230"/>
          <w:ins w:id="920" w:author="Arjan" w:date="2014-11-17T19:17:00Z"/>
        </w:trPr>
        <w:tc>
          <w:tcPr>
            <w:tcW w:w="3780" w:type="dxa"/>
            <w:tcBorders>
              <w:top w:val="nil"/>
              <w:left w:val="nil"/>
              <w:bottom w:val="nil"/>
              <w:right w:val="nil"/>
            </w:tcBorders>
          </w:tcPr>
          <w:p w14:paraId="7E6C72D9" w14:textId="77777777" w:rsidR="00BE3409" w:rsidRPr="002627FD" w:rsidRDefault="00BE3409" w:rsidP="00AB7DA2">
            <w:pPr>
              <w:autoSpaceDE w:val="0"/>
              <w:autoSpaceDN w:val="0"/>
              <w:adjustRightInd w:val="0"/>
              <w:spacing w:after="0" w:line="240" w:lineRule="auto"/>
              <w:rPr>
                <w:ins w:id="921" w:author="Arjan" w:date="2014-11-17T19:17:00Z"/>
                <w:rFonts w:ascii="Arial" w:eastAsia="Times New Roman" w:hAnsi="Arial" w:cs="Arial"/>
                <w:color w:val="000000"/>
                <w:sz w:val="20"/>
                <w:szCs w:val="20"/>
              </w:rPr>
            </w:pPr>
            <w:ins w:id="922" w:author="Arjan" w:date="2014-11-17T19:17:00Z">
              <w:r w:rsidRPr="002627F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217EDBB4" w14:textId="77777777" w:rsidR="00BE3409" w:rsidRPr="002627FD" w:rsidRDefault="00BE3409" w:rsidP="00AB7DA2">
            <w:pPr>
              <w:autoSpaceDE w:val="0"/>
              <w:autoSpaceDN w:val="0"/>
              <w:adjustRightInd w:val="0"/>
              <w:spacing w:after="0" w:line="240" w:lineRule="auto"/>
              <w:rPr>
                <w:ins w:id="923" w:author="Arjan" w:date="2014-11-17T19:17:00Z"/>
                <w:rFonts w:ascii="Arial" w:eastAsia="Times New Roman" w:hAnsi="Arial" w:cs="Arial"/>
                <w:color w:val="000000"/>
                <w:sz w:val="20"/>
                <w:szCs w:val="20"/>
              </w:rPr>
            </w:pPr>
            <w:ins w:id="924" w:author="Arjan" w:date="2014-11-17T19:17:00Z">
              <w:r>
                <w:rPr>
                  <w:rFonts w:ascii="Arial" w:eastAsia="Times New Roman" w:hAnsi="Arial" w:cs="Arial"/>
                  <w:color w:val="000000"/>
                  <w:sz w:val="20"/>
                  <w:szCs w:val="20"/>
                </w:rPr>
                <w:t>Kern</w:t>
              </w:r>
              <w:r w:rsidRPr="002627FD">
                <w:rPr>
                  <w:rFonts w:ascii="Arial" w:eastAsia="Times New Roman" w:hAnsi="Arial" w:cs="Arial"/>
                  <w:color w:val="000000"/>
                  <w:sz w:val="20"/>
                  <w:szCs w:val="20"/>
                </w:rPr>
                <w:t>gegeven</w:t>
              </w:r>
            </w:ins>
          </w:p>
        </w:tc>
      </w:tr>
      <w:tr w:rsidR="00BE3409" w:rsidRPr="002627FD" w14:paraId="1DF5570D" w14:textId="77777777" w:rsidTr="00AB7DA2">
        <w:trPr>
          <w:trHeight w:val="230"/>
          <w:ins w:id="925" w:author="Arjan" w:date="2014-11-17T19:17:00Z"/>
        </w:trPr>
        <w:tc>
          <w:tcPr>
            <w:tcW w:w="3780" w:type="dxa"/>
            <w:tcBorders>
              <w:top w:val="nil"/>
              <w:left w:val="nil"/>
              <w:right w:val="nil"/>
            </w:tcBorders>
          </w:tcPr>
          <w:p w14:paraId="3ABB0805" w14:textId="77777777" w:rsidR="00BE3409" w:rsidRPr="002627FD" w:rsidRDefault="00BE3409" w:rsidP="00AB7DA2">
            <w:pPr>
              <w:autoSpaceDE w:val="0"/>
              <w:autoSpaceDN w:val="0"/>
              <w:adjustRightInd w:val="0"/>
              <w:spacing w:after="0" w:line="240" w:lineRule="auto"/>
              <w:rPr>
                <w:ins w:id="926" w:author="Arjan" w:date="2014-11-17T19:17:00Z"/>
                <w:rFonts w:ascii="Arial" w:eastAsia="Times New Roman" w:hAnsi="Arial" w:cs="Arial"/>
                <w:b/>
                <w:bCs/>
                <w:color w:val="000000"/>
                <w:sz w:val="20"/>
                <w:szCs w:val="20"/>
              </w:rPr>
            </w:pPr>
          </w:p>
        </w:tc>
        <w:tc>
          <w:tcPr>
            <w:tcW w:w="5580" w:type="dxa"/>
            <w:tcBorders>
              <w:top w:val="nil"/>
              <w:left w:val="nil"/>
              <w:right w:val="nil"/>
            </w:tcBorders>
          </w:tcPr>
          <w:p w14:paraId="342F845B" w14:textId="77777777" w:rsidR="00BE3409" w:rsidRPr="002627FD" w:rsidRDefault="00BE3409" w:rsidP="00AB7DA2">
            <w:pPr>
              <w:autoSpaceDE w:val="0"/>
              <w:autoSpaceDN w:val="0"/>
              <w:adjustRightInd w:val="0"/>
              <w:spacing w:after="0" w:line="240" w:lineRule="auto"/>
              <w:rPr>
                <w:ins w:id="927" w:author="Arjan" w:date="2014-11-17T19:17:00Z"/>
                <w:rFonts w:ascii="Arial" w:eastAsia="Times New Roman" w:hAnsi="Arial" w:cs="Arial"/>
                <w:color w:val="000000"/>
                <w:sz w:val="20"/>
                <w:szCs w:val="20"/>
              </w:rPr>
            </w:pPr>
          </w:p>
        </w:tc>
      </w:tr>
      <w:tr w:rsidR="00BE3409" w:rsidRPr="005E066D" w14:paraId="0FE60A24" w14:textId="77777777" w:rsidTr="00AB7DA2">
        <w:trPr>
          <w:trHeight w:val="230"/>
          <w:ins w:id="928" w:author="Arjan" w:date="2014-11-17T19:17:00Z"/>
        </w:trPr>
        <w:tc>
          <w:tcPr>
            <w:tcW w:w="3780" w:type="dxa"/>
            <w:tcBorders>
              <w:top w:val="nil"/>
              <w:left w:val="nil"/>
              <w:bottom w:val="single" w:sz="4" w:space="0" w:color="auto"/>
              <w:right w:val="nil"/>
            </w:tcBorders>
          </w:tcPr>
          <w:p w14:paraId="681945D8" w14:textId="77777777" w:rsidR="00BE3409" w:rsidRPr="002627FD" w:rsidRDefault="00BE3409" w:rsidP="00AB7DA2">
            <w:pPr>
              <w:autoSpaceDE w:val="0"/>
              <w:autoSpaceDN w:val="0"/>
              <w:adjustRightInd w:val="0"/>
              <w:spacing w:after="0" w:line="240" w:lineRule="auto"/>
              <w:rPr>
                <w:ins w:id="929" w:author="Arjan" w:date="2014-11-17T19:17:00Z"/>
                <w:rFonts w:ascii="Arial" w:eastAsia="Times New Roman" w:hAnsi="Arial" w:cs="Arial"/>
                <w:b/>
                <w:bCs/>
                <w:color w:val="000000"/>
                <w:sz w:val="20"/>
                <w:szCs w:val="20"/>
              </w:rPr>
            </w:pPr>
            <w:ins w:id="930" w:author="Arjan" w:date="2014-11-17T19:17:00Z">
              <w:r w:rsidRPr="002627F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2C994B2F" w14:textId="77777777" w:rsidR="00BE3409" w:rsidRPr="00DD0F4F" w:rsidRDefault="00BE3409" w:rsidP="00AB7DA2">
            <w:pPr>
              <w:autoSpaceDE w:val="0"/>
              <w:autoSpaceDN w:val="0"/>
              <w:adjustRightInd w:val="0"/>
              <w:spacing w:after="0" w:line="240" w:lineRule="auto"/>
              <w:rPr>
                <w:ins w:id="931" w:author="Arjan" w:date="2014-11-17T19:17:00Z"/>
                <w:rFonts w:ascii="Arial" w:eastAsia="Times New Roman" w:hAnsi="Arial" w:cs="Arial"/>
                <w:color w:val="000000"/>
                <w:sz w:val="20"/>
                <w:szCs w:val="20"/>
                <w:lang w:val="nl-NL"/>
              </w:rPr>
            </w:pPr>
          </w:p>
        </w:tc>
      </w:tr>
    </w:tbl>
    <w:p w14:paraId="071FC62C" w14:textId="77777777" w:rsidR="00BE3409" w:rsidRDefault="00BE3409" w:rsidP="0044638F">
      <w:pPr>
        <w:rPr>
          <w:ins w:id="932" w:author="Arjan" w:date="2014-11-17T19:18:00Z"/>
          <w:lang w:val="nl-NL"/>
        </w:rPr>
      </w:pPr>
    </w:p>
    <w:p w14:paraId="69023736" w14:textId="77777777" w:rsidR="00BE3409" w:rsidRPr="002627FD" w:rsidRDefault="00DA5D93" w:rsidP="00BE3409">
      <w:pPr>
        <w:autoSpaceDE w:val="0"/>
        <w:autoSpaceDN w:val="0"/>
        <w:adjustRightInd w:val="0"/>
        <w:spacing w:before="240" w:after="60" w:line="240" w:lineRule="auto"/>
        <w:outlineLvl w:val="3"/>
        <w:rPr>
          <w:ins w:id="933" w:author="Arjan" w:date="2014-11-17T19:18:00Z"/>
          <w:rFonts w:ascii="Arial" w:eastAsia="Times New Roman" w:hAnsi="Arial" w:cs="Arial"/>
          <w:b/>
          <w:bCs/>
          <w:color w:val="004080"/>
          <w:sz w:val="24"/>
          <w:szCs w:val="24"/>
        </w:rPr>
      </w:pPr>
      <w:ins w:id="934" w:author="Arjan" w:date="2014-11-17T19:18:00Z">
        <w:r w:rsidRPr="002627FD">
          <w:rPr>
            <w:rFonts w:ascii="Arial" w:hAnsi="Arial" w:cs="Arial"/>
            <w:sz w:val="20"/>
            <w:szCs w:val="20"/>
            <w:lang w:val="en-AU"/>
          </w:rPr>
          <w:fldChar w:fldCharType="begin" w:fldLock="1"/>
        </w:r>
        <w:r w:rsidR="00BE3409" w:rsidRPr="002627FD">
          <w:rPr>
            <w:rFonts w:ascii="Arial" w:hAnsi="Arial" w:cs="Arial"/>
            <w:sz w:val="20"/>
            <w:szCs w:val="20"/>
            <w:lang w:val="en-AU"/>
          </w:rPr>
          <w:instrText xml:space="preserve">MERGEFIELD </w:instrText>
        </w:r>
        <w:r w:rsidR="00BE3409" w:rsidRPr="002627FD">
          <w:rPr>
            <w:rFonts w:ascii="Arial" w:eastAsia="Times New Roman" w:hAnsi="Arial" w:cs="Arial"/>
            <w:b/>
            <w:bCs/>
            <w:color w:val="004080"/>
            <w:sz w:val="24"/>
            <w:szCs w:val="24"/>
          </w:rPr>
          <w:instrText>Att.Stereotype</w:instrText>
        </w:r>
        <w:r w:rsidRPr="002627FD">
          <w:rPr>
            <w:rFonts w:ascii="Arial" w:hAnsi="Arial" w:cs="Arial"/>
            <w:sz w:val="20"/>
            <w:szCs w:val="20"/>
            <w:lang w:val="en-AU"/>
          </w:rPr>
          <w:fldChar w:fldCharType="separate"/>
        </w:r>
        <w:r w:rsidR="00BE3409" w:rsidRPr="002627FD">
          <w:rPr>
            <w:rFonts w:ascii="Arial" w:eastAsia="Times New Roman" w:hAnsi="Arial" w:cs="Arial"/>
            <w:b/>
            <w:bCs/>
            <w:color w:val="004080"/>
            <w:sz w:val="24"/>
            <w:szCs w:val="24"/>
          </w:rPr>
          <w:t>«</w:t>
        </w:r>
      </w:ins>
      <w:ins w:id="935" w:author="Arjan" w:date="2014-11-17T19:19:00Z">
        <w:r w:rsidR="00BE3409">
          <w:rPr>
            <w:rFonts w:ascii="Arial" w:eastAsia="Times New Roman" w:hAnsi="Arial" w:cs="Arial"/>
            <w:b/>
            <w:bCs/>
            <w:color w:val="004080"/>
            <w:sz w:val="24"/>
            <w:szCs w:val="24"/>
          </w:rPr>
          <w:t>Suba</w:t>
        </w:r>
      </w:ins>
      <w:ins w:id="936" w:author="Arjan" w:date="2014-11-17T19:18:00Z">
        <w:r w:rsidR="00BE3409" w:rsidRPr="002627FD">
          <w:rPr>
            <w:rFonts w:ascii="Arial" w:eastAsia="Times New Roman" w:hAnsi="Arial" w:cs="Arial"/>
            <w:b/>
            <w:bCs/>
            <w:color w:val="004080"/>
            <w:sz w:val="24"/>
            <w:szCs w:val="24"/>
          </w:rPr>
          <w:t>ttribuutsoort»</w:t>
        </w:r>
        <w:r w:rsidRPr="002627FD">
          <w:rPr>
            <w:rFonts w:ascii="Arial" w:hAnsi="Arial" w:cs="Arial"/>
            <w:sz w:val="20"/>
            <w:szCs w:val="20"/>
            <w:lang w:val="en-AU"/>
          </w:rPr>
          <w:fldChar w:fldCharType="end"/>
        </w:r>
        <w:r w:rsidR="00BE3409" w:rsidRPr="002627FD">
          <w:rPr>
            <w:rFonts w:ascii="Arial" w:eastAsia="Times New Roman" w:hAnsi="Arial" w:cs="Arial"/>
            <w:b/>
            <w:bCs/>
            <w:color w:val="004080"/>
            <w:sz w:val="24"/>
            <w:szCs w:val="24"/>
          </w:rPr>
          <w:t xml:space="preserve"> </w:t>
        </w:r>
        <w:r w:rsidR="00BE3409">
          <w:rPr>
            <w:rFonts w:ascii="Arial" w:eastAsia="Times New Roman" w:hAnsi="Arial" w:cs="Arial"/>
            <w:b/>
            <w:bCs/>
            <w:color w:val="004080"/>
            <w:sz w:val="24"/>
            <w:szCs w:val="24"/>
          </w:rPr>
          <w:t>Extensie</w:t>
        </w:r>
      </w:ins>
    </w:p>
    <w:tbl>
      <w:tblPr>
        <w:tblW w:w="0" w:type="auto"/>
        <w:tblInd w:w="60" w:type="dxa"/>
        <w:tblLayout w:type="fixed"/>
        <w:tblCellMar>
          <w:left w:w="60" w:type="dxa"/>
          <w:right w:w="60" w:type="dxa"/>
        </w:tblCellMar>
        <w:tblLook w:val="0000" w:firstRow="0" w:lastRow="0" w:firstColumn="0" w:lastColumn="0" w:noHBand="0" w:noVBand="0"/>
      </w:tblPr>
      <w:tblGrid>
        <w:gridCol w:w="3780"/>
        <w:gridCol w:w="5580"/>
      </w:tblGrid>
      <w:tr w:rsidR="00BE3409" w:rsidRPr="002627FD" w14:paraId="216D24D3" w14:textId="77777777" w:rsidTr="00AB7DA2">
        <w:trPr>
          <w:trHeight w:val="230"/>
          <w:ins w:id="937" w:author="Arjan" w:date="2014-11-17T19:18:00Z"/>
        </w:trPr>
        <w:tc>
          <w:tcPr>
            <w:tcW w:w="3780" w:type="dxa"/>
            <w:tcBorders>
              <w:top w:val="single" w:sz="4" w:space="0" w:color="auto"/>
              <w:left w:val="nil"/>
              <w:bottom w:val="nil"/>
              <w:right w:val="nil"/>
            </w:tcBorders>
          </w:tcPr>
          <w:p w14:paraId="150CF96C" w14:textId="77777777" w:rsidR="00BE3409" w:rsidRPr="002627FD" w:rsidRDefault="00BE3409" w:rsidP="00AB7DA2">
            <w:pPr>
              <w:autoSpaceDE w:val="0"/>
              <w:autoSpaceDN w:val="0"/>
              <w:adjustRightInd w:val="0"/>
              <w:spacing w:after="0" w:line="240" w:lineRule="auto"/>
              <w:rPr>
                <w:ins w:id="938" w:author="Arjan" w:date="2014-11-17T19:18:00Z"/>
                <w:rFonts w:ascii="Arial" w:eastAsia="Times New Roman" w:hAnsi="Arial" w:cs="Arial"/>
                <w:color w:val="000000"/>
                <w:sz w:val="20"/>
                <w:szCs w:val="20"/>
              </w:rPr>
            </w:pPr>
            <w:ins w:id="939" w:author="Arjan" w:date="2014-11-17T19:18:00Z">
              <w:r w:rsidRPr="002627F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2DC95FCE" w14:textId="77777777" w:rsidR="00BE3409" w:rsidRPr="002627FD" w:rsidRDefault="00BE3409" w:rsidP="00AB7DA2">
            <w:pPr>
              <w:autoSpaceDE w:val="0"/>
              <w:autoSpaceDN w:val="0"/>
              <w:adjustRightInd w:val="0"/>
              <w:spacing w:after="0" w:line="240" w:lineRule="auto"/>
              <w:rPr>
                <w:ins w:id="940" w:author="Arjan" w:date="2014-11-17T19:18:00Z"/>
                <w:rFonts w:ascii="Arial" w:eastAsia="Times New Roman" w:hAnsi="Arial" w:cs="Arial"/>
                <w:color w:val="000000"/>
                <w:sz w:val="20"/>
                <w:szCs w:val="20"/>
              </w:rPr>
            </w:pPr>
            <w:ins w:id="941" w:author="Arjan" w:date="2014-11-17T19:18:00Z">
              <w:r>
                <w:rPr>
                  <w:rFonts w:ascii="Arial" w:hAnsi="Arial" w:cs="Arial"/>
                  <w:sz w:val="20"/>
                  <w:szCs w:val="20"/>
                  <w:lang w:val="en-AU"/>
                </w:rPr>
                <w:t>Extensie</w:t>
              </w:r>
            </w:ins>
          </w:p>
        </w:tc>
      </w:tr>
      <w:tr w:rsidR="00BE3409" w:rsidRPr="002627FD" w14:paraId="319A0023" w14:textId="77777777" w:rsidTr="00AB7DA2">
        <w:trPr>
          <w:ins w:id="942" w:author="Arjan" w:date="2014-11-17T19:18:00Z"/>
        </w:trPr>
        <w:tc>
          <w:tcPr>
            <w:tcW w:w="3780" w:type="dxa"/>
            <w:tcBorders>
              <w:top w:val="nil"/>
              <w:left w:val="nil"/>
              <w:bottom w:val="nil"/>
              <w:right w:val="nil"/>
            </w:tcBorders>
          </w:tcPr>
          <w:p w14:paraId="732A74F6" w14:textId="77777777" w:rsidR="00BE3409" w:rsidRPr="002627FD" w:rsidRDefault="00BE3409" w:rsidP="00AB7DA2">
            <w:pPr>
              <w:autoSpaceDE w:val="0"/>
              <w:autoSpaceDN w:val="0"/>
              <w:adjustRightInd w:val="0"/>
              <w:spacing w:after="0" w:line="240" w:lineRule="auto"/>
              <w:rPr>
                <w:ins w:id="943" w:author="Arjan" w:date="2014-11-17T19:18:00Z"/>
                <w:rFonts w:ascii="Arial" w:eastAsia="Times New Roman" w:hAnsi="Arial" w:cs="Arial"/>
                <w:b/>
                <w:bCs/>
                <w:color w:val="000000"/>
                <w:sz w:val="20"/>
                <w:szCs w:val="20"/>
              </w:rPr>
            </w:pPr>
          </w:p>
        </w:tc>
        <w:tc>
          <w:tcPr>
            <w:tcW w:w="5580" w:type="dxa"/>
            <w:tcBorders>
              <w:top w:val="nil"/>
              <w:left w:val="nil"/>
              <w:bottom w:val="nil"/>
              <w:right w:val="nil"/>
            </w:tcBorders>
          </w:tcPr>
          <w:p w14:paraId="3ED5F80E" w14:textId="77777777" w:rsidR="00BE3409" w:rsidRPr="002627FD" w:rsidRDefault="00BE3409" w:rsidP="00AB7DA2">
            <w:pPr>
              <w:autoSpaceDE w:val="0"/>
              <w:autoSpaceDN w:val="0"/>
              <w:adjustRightInd w:val="0"/>
              <w:spacing w:after="0" w:line="240" w:lineRule="auto"/>
              <w:rPr>
                <w:ins w:id="944" w:author="Arjan" w:date="2014-11-17T19:18:00Z"/>
                <w:rFonts w:ascii="Arial" w:eastAsia="Times New Roman" w:hAnsi="Arial" w:cs="Arial"/>
                <w:color w:val="000000"/>
                <w:sz w:val="20"/>
                <w:szCs w:val="20"/>
              </w:rPr>
            </w:pPr>
          </w:p>
        </w:tc>
      </w:tr>
      <w:tr w:rsidR="00BE3409" w:rsidRPr="002627FD" w14:paraId="69227D1A" w14:textId="77777777" w:rsidTr="00AB7DA2">
        <w:trPr>
          <w:ins w:id="945" w:author="Arjan" w:date="2014-11-17T19:18:00Z"/>
        </w:trPr>
        <w:tc>
          <w:tcPr>
            <w:tcW w:w="3780" w:type="dxa"/>
            <w:tcBorders>
              <w:top w:val="nil"/>
              <w:left w:val="nil"/>
              <w:bottom w:val="nil"/>
              <w:right w:val="nil"/>
            </w:tcBorders>
          </w:tcPr>
          <w:p w14:paraId="7C040A64" w14:textId="77777777" w:rsidR="00BE3409" w:rsidRPr="002627FD" w:rsidRDefault="00BE3409" w:rsidP="00AB7DA2">
            <w:pPr>
              <w:autoSpaceDE w:val="0"/>
              <w:autoSpaceDN w:val="0"/>
              <w:adjustRightInd w:val="0"/>
              <w:spacing w:after="0" w:line="240" w:lineRule="auto"/>
              <w:rPr>
                <w:ins w:id="946" w:author="Arjan" w:date="2014-11-17T19:18:00Z"/>
                <w:rFonts w:ascii="Arial" w:eastAsia="Times New Roman" w:hAnsi="Arial" w:cs="Arial"/>
                <w:color w:val="000000"/>
                <w:sz w:val="20"/>
                <w:szCs w:val="20"/>
              </w:rPr>
            </w:pPr>
            <w:ins w:id="947" w:author="Arjan" w:date="2014-11-17T19:18:00Z">
              <w:r w:rsidRPr="002627F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420F89B3" w14:textId="77777777" w:rsidR="00BE3409" w:rsidRPr="002627FD" w:rsidRDefault="00BE3409" w:rsidP="00AB7DA2">
            <w:pPr>
              <w:autoSpaceDE w:val="0"/>
              <w:autoSpaceDN w:val="0"/>
              <w:adjustRightInd w:val="0"/>
              <w:spacing w:after="0" w:line="240" w:lineRule="auto"/>
              <w:rPr>
                <w:ins w:id="948" w:author="Arjan" w:date="2014-11-17T19:18:00Z"/>
                <w:rFonts w:ascii="Arial" w:eastAsia="Times New Roman" w:hAnsi="Arial" w:cs="Arial"/>
                <w:color w:val="000000"/>
                <w:sz w:val="20"/>
                <w:szCs w:val="20"/>
              </w:rPr>
            </w:pPr>
            <w:ins w:id="949" w:author="Arjan" w:date="2014-11-17T19:18:00Z">
              <w:r w:rsidRPr="002627FD">
                <w:rPr>
                  <w:rFonts w:ascii="Arial" w:eastAsia="Times New Roman" w:hAnsi="Arial" w:cs="Arial"/>
                  <w:color w:val="000000"/>
                  <w:sz w:val="20"/>
                  <w:szCs w:val="20"/>
                </w:rPr>
                <w:t>KING</w:t>
              </w:r>
            </w:ins>
          </w:p>
        </w:tc>
      </w:tr>
      <w:tr w:rsidR="00BE3409" w:rsidRPr="002627FD" w14:paraId="7D7FE36C" w14:textId="77777777" w:rsidTr="00AB7DA2">
        <w:trPr>
          <w:ins w:id="950" w:author="Arjan" w:date="2014-11-17T19:18:00Z"/>
        </w:trPr>
        <w:tc>
          <w:tcPr>
            <w:tcW w:w="3780" w:type="dxa"/>
            <w:tcBorders>
              <w:top w:val="nil"/>
              <w:left w:val="nil"/>
              <w:bottom w:val="nil"/>
              <w:right w:val="nil"/>
            </w:tcBorders>
          </w:tcPr>
          <w:p w14:paraId="6B264FEB" w14:textId="77777777" w:rsidR="00BE3409" w:rsidRPr="002627FD" w:rsidRDefault="00BE3409" w:rsidP="00AB7DA2">
            <w:pPr>
              <w:autoSpaceDE w:val="0"/>
              <w:autoSpaceDN w:val="0"/>
              <w:adjustRightInd w:val="0"/>
              <w:spacing w:after="0" w:line="240" w:lineRule="auto"/>
              <w:rPr>
                <w:ins w:id="951" w:author="Arjan" w:date="2014-11-17T19:18:00Z"/>
                <w:rFonts w:ascii="Arial" w:eastAsia="Times New Roman" w:hAnsi="Arial" w:cs="Arial"/>
                <w:b/>
                <w:bCs/>
                <w:color w:val="000000"/>
                <w:sz w:val="20"/>
                <w:szCs w:val="20"/>
              </w:rPr>
            </w:pPr>
          </w:p>
        </w:tc>
        <w:tc>
          <w:tcPr>
            <w:tcW w:w="5580" w:type="dxa"/>
            <w:tcBorders>
              <w:top w:val="nil"/>
              <w:left w:val="nil"/>
              <w:bottom w:val="nil"/>
              <w:right w:val="nil"/>
            </w:tcBorders>
          </w:tcPr>
          <w:p w14:paraId="37D4E5C7" w14:textId="77777777" w:rsidR="00BE3409" w:rsidRPr="002627FD" w:rsidRDefault="00BE3409" w:rsidP="00AB7DA2">
            <w:pPr>
              <w:autoSpaceDE w:val="0"/>
              <w:autoSpaceDN w:val="0"/>
              <w:adjustRightInd w:val="0"/>
              <w:spacing w:after="0" w:line="240" w:lineRule="auto"/>
              <w:rPr>
                <w:ins w:id="952" w:author="Arjan" w:date="2014-11-17T19:18:00Z"/>
                <w:rFonts w:ascii="Arial" w:eastAsia="Times New Roman" w:hAnsi="Arial" w:cs="Arial"/>
                <w:color w:val="000000"/>
                <w:sz w:val="20"/>
                <w:szCs w:val="20"/>
              </w:rPr>
            </w:pPr>
          </w:p>
        </w:tc>
      </w:tr>
      <w:tr w:rsidR="00BE3409" w:rsidRPr="002627FD" w14:paraId="1E852E0A" w14:textId="77777777" w:rsidTr="00AB7DA2">
        <w:trPr>
          <w:ins w:id="953" w:author="Arjan" w:date="2014-11-17T19:18:00Z"/>
        </w:trPr>
        <w:tc>
          <w:tcPr>
            <w:tcW w:w="3780" w:type="dxa"/>
            <w:tcBorders>
              <w:top w:val="nil"/>
              <w:left w:val="nil"/>
              <w:bottom w:val="nil"/>
              <w:right w:val="nil"/>
            </w:tcBorders>
          </w:tcPr>
          <w:p w14:paraId="2E44A829" w14:textId="77777777" w:rsidR="00BE3409" w:rsidRPr="002627FD" w:rsidRDefault="00BE3409" w:rsidP="00AB7DA2">
            <w:pPr>
              <w:autoSpaceDE w:val="0"/>
              <w:autoSpaceDN w:val="0"/>
              <w:adjustRightInd w:val="0"/>
              <w:spacing w:after="0" w:line="240" w:lineRule="auto"/>
              <w:rPr>
                <w:ins w:id="954" w:author="Arjan" w:date="2014-11-17T19:18:00Z"/>
                <w:rFonts w:ascii="Arial" w:eastAsia="Times New Roman" w:hAnsi="Arial" w:cs="Arial"/>
                <w:color w:val="000000"/>
                <w:sz w:val="20"/>
                <w:szCs w:val="20"/>
              </w:rPr>
            </w:pPr>
            <w:ins w:id="955" w:author="Arjan" w:date="2014-11-17T19:18:00Z">
              <w:r w:rsidRPr="002627F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1AF4058A" w14:textId="77777777" w:rsidR="00BE3409" w:rsidRPr="002627FD" w:rsidRDefault="00BE3409" w:rsidP="00AB7DA2">
            <w:pPr>
              <w:autoSpaceDE w:val="0"/>
              <w:autoSpaceDN w:val="0"/>
              <w:adjustRightInd w:val="0"/>
              <w:spacing w:after="0" w:line="240" w:lineRule="auto"/>
              <w:rPr>
                <w:ins w:id="956" w:author="Arjan" w:date="2014-11-17T19:18:00Z"/>
                <w:rFonts w:ascii="Arial" w:eastAsia="Times New Roman" w:hAnsi="Arial" w:cs="Arial"/>
                <w:color w:val="000000"/>
                <w:sz w:val="20"/>
                <w:szCs w:val="20"/>
              </w:rPr>
            </w:pPr>
          </w:p>
        </w:tc>
      </w:tr>
      <w:tr w:rsidR="00BE3409" w:rsidRPr="002627FD" w14:paraId="3BB5FC47" w14:textId="77777777" w:rsidTr="00AB7DA2">
        <w:trPr>
          <w:ins w:id="957" w:author="Arjan" w:date="2014-11-17T19:18:00Z"/>
        </w:trPr>
        <w:tc>
          <w:tcPr>
            <w:tcW w:w="3780" w:type="dxa"/>
            <w:tcBorders>
              <w:top w:val="nil"/>
              <w:left w:val="nil"/>
              <w:bottom w:val="nil"/>
              <w:right w:val="nil"/>
            </w:tcBorders>
          </w:tcPr>
          <w:p w14:paraId="7644043B" w14:textId="77777777" w:rsidR="00BE3409" w:rsidRPr="002627FD" w:rsidRDefault="00BE3409" w:rsidP="00AB7DA2">
            <w:pPr>
              <w:autoSpaceDE w:val="0"/>
              <w:autoSpaceDN w:val="0"/>
              <w:adjustRightInd w:val="0"/>
              <w:spacing w:after="0" w:line="240" w:lineRule="auto"/>
              <w:rPr>
                <w:ins w:id="958" w:author="Arjan" w:date="2014-11-17T19:18:00Z"/>
                <w:rFonts w:ascii="Arial" w:eastAsia="Times New Roman" w:hAnsi="Arial" w:cs="Arial"/>
                <w:b/>
                <w:bCs/>
                <w:color w:val="000000"/>
                <w:sz w:val="20"/>
                <w:szCs w:val="20"/>
              </w:rPr>
            </w:pPr>
          </w:p>
        </w:tc>
        <w:tc>
          <w:tcPr>
            <w:tcW w:w="5580" w:type="dxa"/>
            <w:tcBorders>
              <w:top w:val="nil"/>
              <w:left w:val="nil"/>
              <w:bottom w:val="nil"/>
              <w:right w:val="nil"/>
            </w:tcBorders>
          </w:tcPr>
          <w:p w14:paraId="2A633A08" w14:textId="77777777" w:rsidR="00BE3409" w:rsidRPr="002627FD" w:rsidRDefault="00BE3409" w:rsidP="00AB7DA2">
            <w:pPr>
              <w:autoSpaceDE w:val="0"/>
              <w:autoSpaceDN w:val="0"/>
              <w:adjustRightInd w:val="0"/>
              <w:spacing w:after="0" w:line="240" w:lineRule="auto"/>
              <w:rPr>
                <w:ins w:id="959" w:author="Arjan" w:date="2014-11-17T19:18:00Z"/>
                <w:rFonts w:ascii="Arial" w:eastAsia="Times New Roman" w:hAnsi="Arial" w:cs="Arial"/>
                <w:color w:val="000000"/>
                <w:sz w:val="20"/>
                <w:szCs w:val="20"/>
              </w:rPr>
            </w:pPr>
          </w:p>
        </w:tc>
      </w:tr>
      <w:tr w:rsidR="00BE3409" w:rsidRPr="002627FD" w14:paraId="270DF00F" w14:textId="77777777" w:rsidTr="00AB7DA2">
        <w:trPr>
          <w:ins w:id="960" w:author="Arjan" w:date="2014-11-17T19:18:00Z"/>
        </w:trPr>
        <w:tc>
          <w:tcPr>
            <w:tcW w:w="3780" w:type="dxa"/>
            <w:tcBorders>
              <w:top w:val="nil"/>
              <w:left w:val="nil"/>
              <w:bottom w:val="nil"/>
              <w:right w:val="nil"/>
            </w:tcBorders>
          </w:tcPr>
          <w:p w14:paraId="4F9C128C" w14:textId="77777777" w:rsidR="00BE3409" w:rsidRPr="002627FD" w:rsidRDefault="00BE3409" w:rsidP="00AB7DA2">
            <w:pPr>
              <w:autoSpaceDE w:val="0"/>
              <w:autoSpaceDN w:val="0"/>
              <w:adjustRightInd w:val="0"/>
              <w:spacing w:after="0" w:line="240" w:lineRule="auto"/>
              <w:rPr>
                <w:ins w:id="961" w:author="Arjan" w:date="2014-11-17T19:18:00Z"/>
                <w:rFonts w:ascii="Arial" w:eastAsia="Times New Roman" w:hAnsi="Arial" w:cs="Arial"/>
                <w:color w:val="000000"/>
                <w:sz w:val="20"/>
                <w:szCs w:val="20"/>
              </w:rPr>
            </w:pPr>
            <w:ins w:id="962" w:author="Arjan" w:date="2014-11-17T19:18:00Z">
              <w:r w:rsidRPr="002627F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31806E23" w14:textId="77777777" w:rsidR="00BE3409" w:rsidRPr="002627FD" w:rsidRDefault="00BE3409" w:rsidP="00AB7DA2">
            <w:pPr>
              <w:autoSpaceDE w:val="0"/>
              <w:autoSpaceDN w:val="0"/>
              <w:adjustRightInd w:val="0"/>
              <w:spacing w:after="0" w:line="240" w:lineRule="auto"/>
              <w:rPr>
                <w:ins w:id="963" w:author="Arjan" w:date="2014-11-17T19:18:00Z"/>
                <w:rFonts w:ascii="Arial" w:eastAsia="Times New Roman" w:hAnsi="Arial" w:cs="Arial"/>
                <w:color w:val="000000"/>
                <w:sz w:val="20"/>
                <w:szCs w:val="20"/>
              </w:rPr>
            </w:pPr>
            <w:ins w:id="964" w:author="Arjan" w:date="2014-11-17T19:19:00Z">
              <w:r>
                <w:rPr>
                  <w:rFonts w:ascii="Arial" w:hAnsi="Arial" w:cs="Arial"/>
                  <w:sz w:val="20"/>
                  <w:szCs w:val="20"/>
                  <w:lang w:val="en-AU"/>
                </w:rPr>
                <w:t>extensie</w:t>
              </w:r>
            </w:ins>
          </w:p>
        </w:tc>
      </w:tr>
      <w:tr w:rsidR="00BE3409" w:rsidRPr="002627FD" w14:paraId="7D88F1D8" w14:textId="77777777" w:rsidTr="00AB7DA2">
        <w:trPr>
          <w:ins w:id="965" w:author="Arjan" w:date="2014-11-17T19:18:00Z"/>
        </w:trPr>
        <w:tc>
          <w:tcPr>
            <w:tcW w:w="3780" w:type="dxa"/>
            <w:tcBorders>
              <w:top w:val="nil"/>
              <w:left w:val="nil"/>
              <w:bottom w:val="nil"/>
              <w:right w:val="nil"/>
            </w:tcBorders>
          </w:tcPr>
          <w:p w14:paraId="5CBF43E4" w14:textId="77777777" w:rsidR="00BE3409" w:rsidRPr="002627FD" w:rsidRDefault="00BE3409" w:rsidP="00AB7DA2">
            <w:pPr>
              <w:autoSpaceDE w:val="0"/>
              <w:autoSpaceDN w:val="0"/>
              <w:adjustRightInd w:val="0"/>
              <w:spacing w:after="0" w:line="240" w:lineRule="auto"/>
              <w:rPr>
                <w:ins w:id="966" w:author="Arjan" w:date="2014-11-17T19:18:00Z"/>
                <w:rFonts w:ascii="Arial" w:eastAsia="Times New Roman" w:hAnsi="Arial" w:cs="Arial"/>
                <w:b/>
                <w:bCs/>
                <w:color w:val="000000"/>
                <w:sz w:val="20"/>
                <w:szCs w:val="20"/>
              </w:rPr>
            </w:pPr>
          </w:p>
        </w:tc>
        <w:tc>
          <w:tcPr>
            <w:tcW w:w="5580" w:type="dxa"/>
            <w:tcBorders>
              <w:top w:val="nil"/>
              <w:left w:val="nil"/>
              <w:bottom w:val="nil"/>
              <w:right w:val="nil"/>
            </w:tcBorders>
          </w:tcPr>
          <w:p w14:paraId="309C76DE" w14:textId="77777777" w:rsidR="00BE3409" w:rsidRPr="002627FD" w:rsidRDefault="00BE3409" w:rsidP="00AB7DA2">
            <w:pPr>
              <w:autoSpaceDE w:val="0"/>
              <w:autoSpaceDN w:val="0"/>
              <w:adjustRightInd w:val="0"/>
              <w:spacing w:after="0" w:line="240" w:lineRule="auto"/>
              <w:rPr>
                <w:ins w:id="967" w:author="Arjan" w:date="2014-11-17T19:18:00Z"/>
                <w:rFonts w:ascii="Arial" w:eastAsia="Times New Roman" w:hAnsi="Arial" w:cs="Arial"/>
                <w:color w:val="000000"/>
                <w:sz w:val="20"/>
                <w:szCs w:val="20"/>
              </w:rPr>
            </w:pPr>
          </w:p>
        </w:tc>
      </w:tr>
      <w:tr w:rsidR="00BE3409" w:rsidRPr="00AE1A91" w14:paraId="71CE553F" w14:textId="77777777" w:rsidTr="00AB7DA2">
        <w:trPr>
          <w:ins w:id="968" w:author="Arjan" w:date="2014-11-17T19:18:00Z"/>
        </w:trPr>
        <w:tc>
          <w:tcPr>
            <w:tcW w:w="3780" w:type="dxa"/>
            <w:tcBorders>
              <w:top w:val="nil"/>
              <w:left w:val="nil"/>
              <w:bottom w:val="nil"/>
              <w:right w:val="nil"/>
            </w:tcBorders>
          </w:tcPr>
          <w:p w14:paraId="09B2EB73" w14:textId="77777777" w:rsidR="00BE3409" w:rsidRPr="002627FD" w:rsidRDefault="00BE3409" w:rsidP="00AB7DA2">
            <w:pPr>
              <w:autoSpaceDE w:val="0"/>
              <w:autoSpaceDN w:val="0"/>
              <w:adjustRightInd w:val="0"/>
              <w:spacing w:after="0" w:line="240" w:lineRule="auto"/>
              <w:rPr>
                <w:ins w:id="969" w:author="Arjan" w:date="2014-11-17T19:18:00Z"/>
                <w:rFonts w:ascii="Arial" w:eastAsia="Times New Roman" w:hAnsi="Arial" w:cs="Arial"/>
                <w:color w:val="000000"/>
                <w:sz w:val="20"/>
                <w:szCs w:val="20"/>
              </w:rPr>
            </w:pPr>
            <w:ins w:id="970" w:author="Arjan" w:date="2014-11-17T19:18:00Z">
              <w:r w:rsidRPr="002627F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2FFF578C" w14:textId="77777777" w:rsidR="00BE3409" w:rsidRPr="00DD0F4F" w:rsidRDefault="00E26818" w:rsidP="00BE3409">
            <w:pPr>
              <w:autoSpaceDE w:val="0"/>
              <w:autoSpaceDN w:val="0"/>
              <w:adjustRightInd w:val="0"/>
              <w:spacing w:after="0" w:line="240" w:lineRule="auto"/>
              <w:rPr>
                <w:ins w:id="971" w:author="Arjan" w:date="2014-11-17T19:18:00Z"/>
                <w:rFonts w:ascii="Arial" w:eastAsia="Times New Roman" w:hAnsi="Arial" w:cs="Arial"/>
                <w:color w:val="000000"/>
                <w:sz w:val="20"/>
                <w:szCs w:val="20"/>
                <w:lang w:val="nl-NL"/>
              </w:rPr>
            </w:pPr>
            <w:ins w:id="972" w:author="Arjan" w:date="2014-11-17T21:29:00Z">
              <w:r w:rsidRPr="005561F3">
                <w:rPr>
                  <w:rFonts w:ascii="Arial" w:hAnsi="Arial" w:cs="Arial"/>
                  <w:sz w:val="20"/>
                  <w:szCs w:val="20"/>
                  <w:lang w:val="nl-NL"/>
                </w:rPr>
                <w:t>Aanduiding van het format van het bestand</w:t>
              </w:r>
            </w:ins>
            <w:ins w:id="973" w:author="Arjan" w:date="2014-11-17T19:18:00Z">
              <w:r w:rsidR="00DA5D93" w:rsidRPr="002627FD">
                <w:rPr>
                  <w:rFonts w:ascii="Arial" w:hAnsi="Arial" w:cs="Arial"/>
                  <w:sz w:val="20"/>
                  <w:szCs w:val="20"/>
                  <w:lang w:val="en-AU"/>
                </w:rPr>
                <w:fldChar w:fldCharType="begin" w:fldLock="1"/>
              </w:r>
              <w:r w:rsidR="00BE3409" w:rsidRPr="00DD0F4F">
                <w:rPr>
                  <w:rFonts w:ascii="Arial" w:hAnsi="Arial" w:cs="Arial"/>
                  <w:sz w:val="20"/>
                  <w:szCs w:val="20"/>
                  <w:lang w:val="nl-NL"/>
                </w:rPr>
                <w:instrText xml:space="preserve">MERGEFIELD </w:instrText>
              </w:r>
              <w:r w:rsidR="00BE3409" w:rsidRPr="00DD0F4F">
                <w:rPr>
                  <w:rFonts w:ascii="Arial" w:eastAsia="Times New Roman" w:hAnsi="Arial" w:cs="Arial"/>
                  <w:color w:val="000000"/>
                  <w:sz w:val="20"/>
                  <w:szCs w:val="20"/>
                  <w:lang w:val="nl-NL"/>
                </w:rPr>
                <w:instrText>Att.Notes</w:instrText>
              </w:r>
              <w:r w:rsidR="00DA5D93" w:rsidRPr="002627FD">
                <w:rPr>
                  <w:rFonts w:ascii="Arial" w:hAnsi="Arial" w:cs="Arial"/>
                  <w:sz w:val="20"/>
                  <w:szCs w:val="20"/>
                  <w:lang w:val="en-AU"/>
                </w:rPr>
                <w:fldChar w:fldCharType="end"/>
              </w:r>
            </w:ins>
          </w:p>
        </w:tc>
      </w:tr>
      <w:tr w:rsidR="00BE3409" w:rsidRPr="00AE1A91" w14:paraId="3ECA8A64" w14:textId="77777777" w:rsidTr="00AB7DA2">
        <w:trPr>
          <w:trHeight w:val="230"/>
          <w:ins w:id="974" w:author="Arjan" w:date="2014-11-17T19:18:00Z"/>
        </w:trPr>
        <w:tc>
          <w:tcPr>
            <w:tcW w:w="3780" w:type="dxa"/>
            <w:tcBorders>
              <w:top w:val="nil"/>
              <w:left w:val="nil"/>
              <w:bottom w:val="nil"/>
              <w:right w:val="nil"/>
            </w:tcBorders>
          </w:tcPr>
          <w:p w14:paraId="13A9455B" w14:textId="77777777" w:rsidR="00BE3409" w:rsidRPr="00DD0F4F" w:rsidRDefault="00BE3409" w:rsidP="00AB7DA2">
            <w:pPr>
              <w:autoSpaceDE w:val="0"/>
              <w:autoSpaceDN w:val="0"/>
              <w:adjustRightInd w:val="0"/>
              <w:spacing w:after="0" w:line="240" w:lineRule="auto"/>
              <w:rPr>
                <w:ins w:id="975" w:author="Arjan" w:date="2014-11-17T19:18: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5FD66416" w14:textId="77777777" w:rsidR="00BE3409" w:rsidRPr="00DD0F4F" w:rsidRDefault="00BE3409" w:rsidP="00AB7DA2">
            <w:pPr>
              <w:autoSpaceDE w:val="0"/>
              <w:autoSpaceDN w:val="0"/>
              <w:adjustRightInd w:val="0"/>
              <w:spacing w:after="0" w:line="240" w:lineRule="auto"/>
              <w:rPr>
                <w:ins w:id="976" w:author="Arjan" w:date="2014-11-17T19:18:00Z"/>
                <w:rFonts w:ascii="Arial" w:eastAsia="Times New Roman" w:hAnsi="Arial" w:cs="Arial"/>
                <w:color w:val="000000"/>
                <w:sz w:val="20"/>
                <w:szCs w:val="20"/>
                <w:lang w:val="nl-NL"/>
              </w:rPr>
            </w:pPr>
          </w:p>
        </w:tc>
      </w:tr>
      <w:tr w:rsidR="00BE3409" w:rsidRPr="002627FD" w14:paraId="7EC041B8" w14:textId="77777777" w:rsidTr="00AB7DA2">
        <w:trPr>
          <w:trHeight w:val="230"/>
          <w:ins w:id="977" w:author="Arjan" w:date="2014-11-17T19:18:00Z"/>
        </w:trPr>
        <w:tc>
          <w:tcPr>
            <w:tcW w:w="3780" w:type="dxa"/>
            <w:tcBorders>
              <w:top w:val="nil"/>
              <w:left w:val="nil"/>
              <w:bottom w:val="nil"/>
              <w:right w:val="nil"/>
            </w:tcBorders>
          </w:tcPr>
          <w:p w14:paraId="7B2BF577" w14:textId="77777777" w:rsidR="00BE3409" w:rsidRPr="002627FD" w:rsidRDefault="00BE3409" w:rsidP="00AB7DA2">
            <w:pPr>
              <w:autoSpaceDE w:val="0"/>
              <w:autoSpaceDN w:val="0"/>
              <w:adjustRightInd w:val="0"/>
              <w:spacing w:after="0" w:line="240" w:lineRule="auto"/>
              <w:rPr>
                <w:ins w:id="978" w:author="Arjan" w:date="2014-11-17T19:18:00Z"/>
                <w:rFonts w:ascii="Arial" w:eastAsia="Times New Roman" w:hAnsi="Arial" w:cs="Arial"/>
                <w:color w:val="000000"/>
                <w:sz w:val="20"/>
                <w:szCs w:val="20"/>
              </w:rPr>
            </w:pPr>
            <w:ins w:id="979" w:author="Arjan" w:date="2014-11-17T19:18:00Z">
              <w:r w:rsidRPr="002627F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6074DFF2" w14:textId="77777777" w:rsidR="00BE3409" w:rsidRPr="002627FD" w:rsidRDefault="00BE3409" w:rsidP="00AB7DA2">
            <w:pPr>
              <w:autoSpaceDE w:val="0"/>
              <w:autoSpaceDN w:val="0"/>
              <w:adjustRightInd w:val="0"/>
              <w:spacing w:after="0" w:line="240" w:lineRule="auto"/>
              <w:rPr>
                <w:ins w:id="980" w:author="Arjan" w:date="2014-11-17T19:18:00Z"/>
                <w:rFonts w:ascii="Arial" w:eastAsia="Times New Roman" w:hAnsi="Arial" w:cs="Arial"/>
                <w:color w:val="000000"/>
                <w:sz w:val="20"/>
                <w:szCs w:val="20"/>
              </w:rPr>
            </w:pPr>
            <w:ins w:id="981" w:author="Arjan" w:date="2014-11-17T19:18:00Z">
              <w:r w:rsidRPr="002627FD">
                <w:rPr>
                  <w:rFonts w:ascii="Arial" w:eastAsia="Times New Roman" w:hAnsi="Arial" w:cs="Arial"/>
                  <w:color w:val="000000"/>
                  <w:sz w:val="20"/>
                  <w:szCs w:val="20"/>
                </w:rPr>
                <w:t xml:space="preserve">KING </w:t>
              </w:r>
            </w:ins>
          </w:p>
        </w:tc>
      </w:tr>
      <w:tr w:rsidR="00BE3409" w:rsidRPr="002627FD" w14:paraId="1FC74055" w14:textId="77777777" w:rsidTr="00AB7DA2">
        <w:trPr>
          <w:ins w:id="982" w:author="Arjan" w:date="2014-11-17T19:18:00Z"/>
        </w:trPr>
        <w:tc>
          <w:tcPr>
            <w:tcW w:w="3780" w:type="dxa"/>
            <w:tcBorders>
              <w:top w:val="nil"/>
              <w:left w:val="nil"/>
              <w:bottom w:val="nil"/>
              <w:right w:val="nil"/>
            </w:tcBorders>
          </w:tcPr>
          <w:p w14:paraId="30A624E2" w14:textId="77777777" w:rsidR="00BE3409" w:rsidRPr="002627FD" w:rsidRDefault="00BE3409" w:rsidP="00AB7DA2">
            <w:pPr>
              <w:autoSpaceDE w:val="0"/>
              <w:autoSpaceDN w:val="0"/>
              <w:adjustRightInd w:val="0"/>
              <w:spacing w:after="0" w:line="240" w:lineRule="auto"/>
              <w:rPr>
                <w:ins w:id="983" w:author="Arjan" w:date="2014-11-17T19:18:00Z"/>
                <w:rFonts w:ascii="Arial" w:eastAsia="Times New Roman" w:hAnsi="Arial" w:cs="Arial"/>
                <w:b/>
                <w:bCs/>
                <w:color w:val="000000"/>
                <w:sz w:val="20"/>
                <w:szCs w:val="20"/>
              </w:rPr>
            </w:pPr>
          </w:p>
        </w:tc>
        <w:tc>
          <w:tcPr>
            <w:tcW w:w="5580" w:type="dxa"/>
            <w:tcBorders>
              <w:top w:val="nil"/>
              <w:left w:val="nil"/>
              <w:bottom w:val="nil"/>
              <w:right w:val="nil"/>
            </w:tcBorders>
          </w:tcPr>
          <w:p w14:paraId="70E1C173" w14:textId="77777777" w:rsidR="00BE3409" w:rsidRPr="002627FD" w:rsidRDefault="00BE3409" w:rsidP="00AB7DA2">
            <w:pPr>
              <w:autoSpaceDE w:val="0"/>
              <w:autoSpaceDN w:val="0"/>
              <w:adjustRightInd w:val="0"/>
              <w:spacing w:after="0" w:line="240" w:lineRule="auto"/>
              <w:rPr>
                <w:ins w:id="984" w:author="Arjan" w:date="2014-11-17T19:18:00Z"/>
                <w:rFonts w:ascii="Arial" w:eastAsia="Times New Roman" w:hAnsi="Arial" w:cs="Arial"/>
                <w:color w:val="000000"/>
                <w:sz w:val="20"/>
                <w:szCs w:val="20"/>
              </w:rPr>
            </w:pPr>
          </w:p>
        </w:tc>
      </w:tr>
      <w:tr w:rsidR="00BE3409" w:rsidRPr="002627FD" w14:paraId="6CF0D192" w14:textId="77777777" w:rsidTr="00AB7DA2">
        <w:trPr>
          <w:ins w:id="985" w:author="Arjan" w:date="2014-11-17T19:18:00Z"/>
        </w:trPr>
        <w:tc>
          <w:tcPr>
            <w:tcW w:w="3780" w:type="dxa"/>
            <w:tcBorders>
              <w:top w:val="nil"/>
              <w:left w:val="nil"/>
              <w:bottom w:val="nil"/>
              <w:right w:val="nil"/>
            </w:tcBorders>
          </w:tcPr>
          <w:p w14:paraId="39FBB18E" w14:textId="77777777" w:rsidR="00BE3409" w:rsidRPr="002627FD" w:rsidRDefault="00BE3409" w:rsidP="00AB7DA2">
            <w:pPr>
              <w:autoSpaceDE w:val="0"/>
              <w:autoSpaceDN w:val="0"/>
              <w:adjustRightInd w:val="0"/>
              <w:spacing w:after="0" w:line="240" w:lineRule="auto"/>
              <w:rPr>
                <w:ins w:id="986" w:author="Arjan" w:date="2014-11-17T19:18:00Z"/>
                <w:rFonts w:ascii="Arial" w:eastAsia="Times New Roman" w:hAnsi="Arial" w:cs="Arial"/>
                <w:color w:val="000000"/>
                <w:sz w:val="20"/>
                <w:szCs w:val="20"/>
              </w:rPr>
            </w:pPr>
            <w:ins w:id="987" w:author="Arjan" w:date="2014-11-17T19:18:00Z">
              <w:r w:rsidRPr="002627F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07D762AA" w14:textId="77777777" w:rsidR="00BE3409" w:rsidRPr="002627FD" w:rsidRDefault="00BE3409" w:rsidP="00AB7DA2">
            <w:pPr>
              <w:autoSpaceDE w:val="0"/>
              <w:autoSpaceDN w:val="0"/>
              <w:adjustRightInd w:val="0"/>
              <w:spacing w:after="0" w:line="240" w:lineRule="auto"/>
              <w:rPr>
                <w:ins w:id="988" w:author="Arjan" w:date="2014-11-17T19:18:00Z"/>
                <w:rFonts w:ascii="Arial" w:eastAsia="Times New Roman" w:hAnsi="Arial" w:cs="Arial"/>
                <w:color w:val="000000"/>
                <w:sz w:val="20"/>
                <w:szCs w:val="20"/>
              </w:rPr>
            </w:pPr>
            <w:ins w:id="989" w:author="Arjan" w:date="2014-11-17T19:18:00Z">
              <w:r>
                <w:rPr>
                  <w:rFonts w:ascii="Arial" w:eastAsia="Times New Roman" w:hAnsi="Arial" w:cs="Arial"/>
                  <w:color w:val="000000"/>
                  <w:sz w:val="20"/>
                  <w:szCs w:val="20"/>
                </w:rPr>
                <w:t>1 november 20</w:t>
              </w:r>
            </w:ins>
            <w:ins w:id="990" w:author="Arjan" w:date="2014-11-17T19:19:00Z">
              <w:r>
                <w:rPr>
                  <w:rFonts w:ascii="Arial" w:eastAsia="Times New Roman" w:hAnsi="Arial" w:cs="Arial"/>
                  <w:color w:val="000000"/>
                  <w:sz w:val="20"/>
                  <w:szCs w:val="20"/>
                </w:rPr>
                <w:t>11</w:t>
              </w:r>
            </w:ins>
          </w:p>
        </w:tc>
      </w:tr>
      <w:tr w:rsidR="00BE3409" w:rsidRPr="002627FD" w14:paraId="601F3BD4" w14:textId="77777777" w:rsidTr="00AB7DA2">
        <w:trPr>
          <w:ins w:id="991" w:author="Arjan" w:date="2014-11-17T19:18:00Z"/>
        </w:trPr>
        <w:tc>
          <w:tcPr>
            <w:tcW w:w="3780" w:type="dxa"/>
            <w:tcBorders>
              <w:top w:val="nil"/>
              <w:left w:val="nil"/>
              <w:bottom w:val="nil"/>
              <w:right w:val="nil"/>
            </w:tcBorders>
          </w:tcPr>
          <w:p w14:paraId="6DA4C89F" w14:textId="77777777" w:rsidR="00BE3409" w:rsidRPr="002627FD" w:rsidRDefault="00BE3409" w:rsidP="00AB7DA2">
            <w:pPr>
              <w:autoSpaceDE w:val="0"/>
              <w:autoSpaceDN w:val="0"/>
              <w:adjustRightInd w:val="0"/>
              <w:spacing w:after="0" w:line="240" w:lineRule="auto"/>
              <w:rPr>
                <w:ins w:id="992" w:author="Arjan" w:date="2014-11-17T19:18:00Z"/>
                <w:rFonts w:ascii="Arial" w:eastAsia="Times New Roman" w:hAnsi="Arial" w:cs="Arial"/>
                <w:b/>
                <w:bCs/>
                <w:color w:val="000000"/>
                <w:sz w:val="20"/>
                <w:szCs w:val="20"/>
              </w:rPr>
            </w:pPr>
          </w:p>
        </w:tc>
        <w:tc>
          <w:tcPr>
            <w:tcW w:w="5580" w:type="dxa"/>
            <w:tcBorders>
              <w:top w:val="nil"/>
              <w:left w:val="nil"/>
              <w:bottom w:val="nil"/>
              <w:right w:val="nil"/>
            </w:tcBorders>
          </w:tcPr>
          <w:p w14:paraId="65B15BE5" w14:textId="77777777" w:rsidR="00BE3409" w:rsidRPr="002627FD" w:rsidRDefault="00BE3409" w:rsidP="00AB7DA2">
            <w:pPr>
              <w:autoSpaceDE w:val="0"/>
              <w:autoSpaceDN w:val="0"/>
              <w:adjustRightInd w:val="0"/>
              <w:spacing w:after="0" w:line="240" w:lineRule="auto"/>
              <w:rPr>
                <w:ins w:id="993" w:author="Arjan" w:date="2014-11-17T19:18:00Z"/>
                <w:rFonts w:ascii="Arial" w:eastAsia="Times New Roman" w:hAnsi="Arial" w:cs="Arial"/>
                <w:color w:val="000000"/>
                <w:sz w:val="20"/>
                <w:szCs w:val="20"/>
              </w:rPr>
            </w:pPr>
          </w:p>
        </w:tc>
      </w:tr>
      <w:tr w:rsidR="00BE3409" w:rsidRPr="00AE1A91" w14:paraId="4E401816" w14:textId="77777777" w:rsidTr="00AB7DA2">
        <w:trPr>
          <w:ins w:id="994" w:author="Arjan" w:date="2014-11-17T19:18:00Z"/>
        </w:trPr>
        <w:tc>
          <w:tcPr>
            <w:tcW w:w="3780" w:type="dxa"/>
            <w:tcBorders>
              <w:top w:val="nil"/>
              <w:left w:val="nil"/>
              <w:bottom w:val="nil"/>
              <w:right w:val="nil"/>
            </w:tcBorders>
          </w:tcPr>
          <w:p w14:paraId="2947137A" w14:textId="77777777" w:rsidR="00BE3409" w:rsidRPr="002627FD" w:rsidRDefault="00BE3409" w:rsidP="00AB7DA2">
            <w:pPr>
              <w:autoSpaceDE w:val="0"/>
              <w:autoSpaceDN w:val="0"/>
              <w:adjustRightInd w:val="0"/>
              <w:spacing w:after="0" w:line="240" w:lineRule="auto"/>
              <w:rPr>
                <w:ins w:id="995" w:author="Arjan" w:date="2014-11-17T19:18:00Z"/>
                <w:rFonts w:ascii="Arial" w:eastAsia="Times New Roman" w:hAnsi="Arial" w:cs="Arial"/>
                <w:color w:val="000000"/>
                <w:sz w:val="20"/>
                <w:szCs w:val="20"/>
              </w:rPr>
            </w:pPr>
            <w:ins w:id="996" w:author="Arjan" w:date="2014-11-17T19:18:00Z">
              <w:r w:rsidRPr="002627F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26C2F288" w14:textId="77777777" w:rsidR="00E26818" w:rsidRPr="00E26818" w:rsidRDefault="00E26818" w:rsidP="00E26818">
            <w:pPr>
              <w:autoSpaceDE w:val="0"/>
              <w:autoSpaceDN w:val="0"/>
              <w:adjustRightInd w:val="0"/>
              <w:spacing w:after="0" w:line="240" w:lineRule="auto"/>
              <w:rPr>
                <w:ins w:id="997" w:author="Arjan" w:date="2014-11-17T21:30:00Z"/>
                <w:rFonts w:ascii="Arial" w:eastAsia="Times New Roman" w:hAnsi="Arial" w:cs="Arial"/>
                <w:color w:val="000000"/>
                <w:sz w:val="20"/>
                <w:szCs w:val="20"/>
                <w:lang w:val="nl-NL"/>
              </w:rPr>
            </w:pPr>
            <w:ins w:id="998" w:author="Arjan" w:date="2014-11-17T21:30:00Z">
              <w:r w:rsidRPr="00E26818">
                <w:rPr>
                  <w:rFonts w:ascii="Arial" w:eastAsia="Times New Roman" w:hAnsi="Arial" w:cs="Arial"/>
                  <w:color w:val="000000"/>
                  <w:sz w:val="20"/>
                  <w:szCs w:val="20"/>
                  <w:lang w:val="nl-NL"/>
                </w:rPr>
                <w:t>De formaat-extensie van de bestandsnaam is een aanduiding van het bestandsformaat. Bij Windows-bestanden is dit de, meestal drieletterige, code na de meest rechtse punt.</w:t>
              </w:r>
            </w:ins>
          </w:p>
          <w:p w14:paraId="1FDF22A0" w14:textId="77777777" w:rsidR="00BE3409" w:rsidRPr="00DD0F4F" w:rsidRDefault="00E26818" w:rsidP="00E26818">
            <w:pPr>
              <w:autoSpaceDE w:val="0"/>
              <w:autoSpaceDN w:val="0"/>
              <w:adjustRightInd w:val="0"/>
              <w:spacing w:after="0" w:line="240" w:lineRule="auto"/>
              <w:rPr>
                <w:ins w:id="999" w:author="Arjan" w:date="2014-11-17T19:18:00Z"/>
                <w:rFonts w:ascii="Arial" w:eastAsia="Times New Roman" w:hAnsi="Arial" w:cs="Arial"/>
                <w:color w:val="000000"/>
                <w:sz w:val="20"/>
                <w:szCs w:val="20"/>
                <w:lang w:val="nl-NL"/>
              </w:rPr>
            </w:pPr>
            <w:ins w:id="1000" w:author="Arjan" w:date="2014-11-17T21:30:00Z">
              <w:r>
                <w:rPr>
                  <w:rFonts w:ascii="Arial" w:eastAsia="Times New Roman" w:hAnsi="Arial" w:cs="Arial"/>
                  <w:color w:val="000000"/>
                  <w:sz w:val="20"/>
                  <w:szCs w:val="20"/>
                  <w:lang w:val="nl-NL"/>
                </w:rPr>
                <w:t>D</w:t>
              </w:r>
              <w:r w:rsidRPr="00E26818">
                <w:rPr>
                  <w:rFonts w:ascii="Arial" w:eastAsia="Times New Roman" w:hAnsi="Arial" w:cs="Arial"/>
                  <w:color w:val="000000"/>
                  <w:sz w:val="20"/>
                  <w:szCs w:val="20"/>
                  <w:lang w:val="nl-NL"/>
                </w:rPr>
                <w:t xml:space="preserve">e extensie op zich kan </w:t>
              </w:r>
              <w:r>
                <w:rPr>
                  <w:rFonts w:ascii="Arial" w:eastAsia="Times New Roman" w:hAnsi="Arial" w:cs="Arial"/>
                  <w:color w:val="000000"/>
                  <w:sz w:val="20"/>
                  <w:szCs w:val="20"/>
                  <w:lang w:val="nl-NL"/>
                </w:rPr>
                <w:t xml:space="preserve">omvolledige of </w:t>
              </w:r>
              <w:r w:rsidRPr="00E26818">
                <w:rPr>
                  <w:rFonts w:ascii="Arial" w:eastAsia="Times New Roman" w:hAnsi="Arial" w:cs="Arial"/>
                  <w:color w:val="000000"/>
                  <w:sz w:val="20"/>
                  <w:szCs w:val="20"/>
                  <w:lang w:val="nl-NL"/>
                </w:rPr>
                <w:t xml:space="preserve">valse informatie geven </w:t>
              </w:r>
              <w:r>
                <w:rPr>
                  <w:rFonts w:ascii="Arial" w:eastAsia="Times New Roman" w:hAnsi="Arial" w:cs="Arial"/>
                  <w:color w:val="000000"/>
                  <w:sz w:val="20"/>
                  <w:szCs w:val="20"/>
                  <w:lang w:val="nl-NL"/>
                </w:rPr>
                <w:t xml:space="preserve">over, </w:t>
              </w:r>
              <w:r w:rsidRPr="00E26818">
                <w:rPr>
                  <w:rFonts w:ascii="Arial" w:eastAsia="Times New Roman" w:hAnsi="Arial" w:cs="Arial"/>
                  <w:color w:val="000000"/>
                  <w:sz w:val="20"/>
                  <w:szCs w:val="20"/>
                  <w:lang w:val="nl-NL"/>
                </w:rPr>
                <w:t>en niet overeenkomen met het eigenlijke bestandsformaat</w:t>
              </w:r>
              <w:r>
                <w:rPr>
                  <w:rFonts w:ascii="Arial" w:eastAsia="Times New Roman" w:hAnsi="Arial" w:cs="Arial"/>
                  <w:color w:val="000000"/>
                  <w:sz w:val="20"/>
                  <w:szCs w:val="20"/>
                  <w:lang w:val="nl-NL"/>
                </w:rPr>
                <w:t xml:space="preserve"> dat wordt vastgelegd met</w:t>
              </w:r>
            </w:ins>
            <w:ins w:id="1001" w:author="Arjan" w:date="2014-11-17T21:31:00Z">
              <w:r>
                <w:rPr>
                  <w:rFonts w:ascii="Arial" w:eastAsia="Times New Roman" w:hAnsi="Arial" w:cs="Arial"/>
                  <w:color w:val="000000"/>
                  <w:sz w:val="20"/>
                  <w:szCs w:val="20"/>
                  <w:lang w:val="nl-NL"/>
                </w:rPr>
                <w:t xml:space="preserve"> de attribuutsoort Formaat.</w:t>
              </w:r>
            </w:ins>
          </w:p>
        </w:tc>
      </w:tr>
      <w:tr w:rsidR="00BE3409" w:rsidRPr="00AE1A91" w14:paraId="34E09E38" w14:textId="77777777" w:rsidTr="00AB7DA2">
        <w:trPr>
          <w:ins w:id="1002" w:author="Arjan" w:date="2014-11-17T19:18:00Z"/>
        </w:trPr>
        <w:tc>
          <w:tcPr>
            <w:tcW w:w="3780" w:type="dxa"/>
            <w:tcBorders>
              <w:top w:val="nil"/>
              <w:left w:val="nil"/>
              <w:bottom w:val="nil"/>
              <w:right w:val="nil"/>
            </w:tcBorders>
          </w:tcPr>
          <w:p w14:paraId="0BE8D42B" w14:textId="77777777" w:rsidR="00BE3409" w:rsidRPr="00DD0F4F" w:rsidRDefault="00BE3409" w:rsidP="00AB7DA2">
            <w:pPr>
              <w:autoSpaceDE w:val="0"/>
              <w:autoSpaceDN w:val="0"/>
              <w:adjustRightInd w:val="0"/>
              <w:spacing w:after="0" w:line="240" w:lineRule="auto"/>
              <w:rPr>
                <w:ins w:id="1003" w:author="Arjan" w:date="2014-11-17T19:18: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7E2036BB" w14:textId="77777777" w:rsidR="00BE3409" w:rsidRPr="00DD0F4F" w:rsidRDefault="00BE3409" w:rsidP="00AB7DA2">
            <w:pPr>
              <w:autoSpaceDE w:val="0"/>
              <w:autoSpaceDN w:val="0"/>
              <w:adjustRightInd w:val="0"/>
              <w:spacing w:after="0" w:line="240" w:lineRule="auto"/>
              <w:rPr>
                <w:ins w:id="1004" w:author="Arjan" w:date="2014-11-17T19:18:00Z"/>
                <w:rFonts w:ascii="Arial" w:eastAsia="Times New Roman" w:hAnsi="Arial" w:cs="Arial"/>
                <w:color w:val="000000"/>
                <w:sz w:val="20"/>
                <w:szCs w:val="20"/>
                <w:lang w:val="nl-NL"/>
              </w:rPr>
            </w:pPr>
          </w:p>
        </w:tc>
      </w:tr>
      <w:tr w:rsidR="00BE3409" w:rsidRPr="002627FD" w14:paraId="47180844" w14:textId="77777777" w:rsidTr="00AB7DA2">
        <w:trPr>
          <w:ins w:id="1005" w:author="Arjan" w:date="2014-11-17T19:18:00Z"/>
        </w:trPr>
        <w:tc>
          <w:tcPr>
            <w:tcW w:w="3780" w:type="dxa"/>
            <w:tcBorders>
              <w:top w:val="nil"/>
              <w:left w:val="nil"/>
              <w:bottom w:val="nil"/>
              <w:right w:val="nil"/>
            </w:tcBorders>
          </w:tcPr>
          <w:p w14:paraId="28228E9B" w14:textId="77777777" w:rsidR="00BE3409" w:rsidRPr="002627FD" w:rsidRDefault="00BE3409" w:rsidP="00AB7DA2">
            <w:pPr>
              <w:autoSpaceDE w:val="0"/>
              <w:autoSpaceDN w:val="0"/>
              <w:adjustRightInd w:val="0"/>
              <w:spacing w:after="0" w:line="240" w:lineRule="auto"/>
              <w:rPr>
                <w:ins w:id="1006" w:author="Arjan" w:date="2014-11-17T19:18:00Z"/>
                <w:rFonts w:ascii="Arial" w:eastAsia="Times New Roman" w:hAnsi="Arial" w:cs="Arial"/>
                <w:color w:val="000000"/>
                <w:sz w:val="20"/>
                <w:szCs w:val="20"/>
              </w:rPr>
            </w:pPr>
            <w:ins w:id="1007" w:author="Arjan" w:date="2014-11-17T19:18:00Z">
              <w:r w:rsidRPr="002627FD">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50C595FE" w14:textId="77777777" w:rsidR="00BE3409" w:rsidRPr="002627FD" w:rsidRDefault="00DA5D93" w:rsidP="00BE3409">
            <w:pPr>
              <w:autoSpaceDE w:val="0"/>
              <w:autoSpaceDN w:val="0"/>
              <w:adjustRightInd w:val="0"/>
              <w:spacing w:after="0" w:line="240" w:lineRule="auto"/>
              <w:rPr>
                <w:ins w:id="1008" w:author="Arjan" w:date="2014-11-17T19:18:00Z"/>
                <w:rFonts w:ascii="Arial" w:eastAsia="Times New Roman" w:hAnsi="Arial" w:cs="Arial"/>
                <w:color w:val="000000"/>
                <w:sz w:val="20"/>
                <w:szCs w:val="20"/>
              </w:rPr>
            </w:pPr>
            <w:ins w:id="1009" w:author="Arjan" w:date="2014-11-17T19:18:00Z">
              <w:r w:rsidRPr="002627FD">
                <w:rPr>
                  <w:rFonts w:ascii="Arial" w:hAnsi="Arial" w:cs="Arial"/>
                  <w:sz w:val="20"/>
                  <w:szCs w:val="20"/>
                  <w:lang w:val="en-AU"/>
                </w:rPr>
                <w:fldChar w:fldCharType="begin" w:fldLock="1"/>
              </w:r>
              <w:r w:rsidR="00BE3409" w:rsidRPr="002627FD">
                <w:rPr>
                  <w:rFonts w:ascii="Arial" w:hAnsi="Arial" w:cs="Arial"/>
                  <w:sz w:val="20"/>
                  <w:szCs w:val="20"/>
                  <w:lang w:val="en-AU"/>
                </w:rPr>
                <w:instrText xml:space="preserve">MERGEFIELD </w:instrText>
              </w:r>
              <w:r w:rsidR="00BE3409" w:rsidRPr="002627FD">
                <w:rPr>
                  <w:rFonts w:ascii="Arial" w:eastAsia="Times New Roman" w:hAnsi="Arial" w:cs="Arial"/>
                  <w:color w:val="000000"/>
                  <w:sz w:val="20"/>
                  <w:szCs w:val="20"/>
                </w:rPr>
                <w:instrText>Att.Type</w:instrText>
              </w:r>
              <w:r w:rsidRPr="002627FD">
                <w:rPr>
                  <w:rFonts w:ascii="Arial" w:hAnsi="Arial" w:cs="Arial"/>
                  <w:sz w:val="20"/>
                  <w:szCs w:val="20"/>
                  <w:lang w:val="en-AU"/>
                </w:rPr>
                <w:fldChar w:fldCharType="separate"/>
              </w:r>
              <w:r w:rsidR="00BE3409" w:rsidRPr="002627FD">
                <w:rPr>
                  <w:rFonts w:ascii="Arial" w:eastAsia="Times New Roman" w:hAnsi="Arial" w:cs="Arial"/>
                  <w:color w:val="000000"/>
                  <w:sz w:val="20"/>
                  <w:szCs w:val="20"/>
                </w:rPr>
                <w:t>AN5</w:t>
              </w:r>
              <w:r w:rsidRPr="002627FD">
                <w:rPr>
                  <w:rFonts w:ascii="Arial" w:hAnsi="Arial" w:cs="Arial"/>
                  <w:sz w:val="20"/>
                  <w:szCs w:val="20"/>
                  <w:lang w:val="en-AU"/>
                </w:rPr>
                <w:fldChar w:fldCharType="end"/>
              </w:r>
            </w:ins>
          </w:p>
        </w:tc>
      </w:tr>
      <w:tr w:rsidR="00BE3409" w:rsidRPr="002627FD" w14:paraId="09E73377" w14:textId="77777777" w:rsidTr="00AB7DA2">
        <w:trPr>
          <w:trHeight w:val="230"/>
          <w:ins w:id="1010" w:author="Arjan" w:date="2014-11-17T19:18:00Z"/>
        </w:trPr>
        <w:tc>
          <w:tcPr>
            <w:tcW w:w="3780" w:type="dxa"/>
            <w:tcBorders>
              <w:top w:val="nil"/>
              <w:left w:val="nil"/>
              <w:bottom w:val="nil"/>
              <w:right w:val="nil"/>
            </w:tcBorders>
          </w:tcPr>
          <w:p w14:paraId="0001EE20" w14:textId="77777777" w:rsidR="00BE3409" w:rsidRPr="002627FD" w:rsidRDefault="00BE3409" w:rsidP="00AB7DA2">
            <w:pPr>
              <w:autoSpaceDE w:val="0"/>
              <w:autoSpaceDN w:val="0"/>
              <w:adjustRightInd w:val="0"/>
              <w:spacing w:after="0" w:line="240" w:lineRule="auto"/>
              <w:rPr>
                <w:ins w:id="1011" w:author="Arjan" w:date="2014-11-17T19:18:00Z"/>
                <w:rFonts w:ascii="Arial" w:eastAsia="Times New Roman" w:hAnsi="Arial" w:cs="Arial"/>
                <w:b/>
                <w:bCs/>
                <w:color w:val="000000"/>
                <w:sz w:val="20"/>
                <w:szCs w:val="20"/>
              </w:rPr>
            </w:pPr>
          </w:p>
        </w:tc>
        <w:tc>
          <w:tcPr>
            <w:tcW w:w="5580" w:type="dxa"/>
            <w:tcBorders>
              <w:top w:val="nil"/>
              <w:left w:val="nil"/>
              <w:bottom w:val="nil"/>
              <w:right w:val="nil"/>
            </w:tcBorders>
          </w:tcPr>
          <w:p w14:paraId="6518F7CC" w14:textId="77777777" w:rsidR="00BE3409" w:rsidRPr="002627FD" w:rsidRDefault="00BE3409" w:rsidP="00AB7DA2">
            <w:pPr>
              <w:autoSpaceDE w:val="0"/>
              <w:autoSpaceDN w:val="0"/>
              <w:adjustRightInd w:val="0"/>
              <w:spacing w:after="0" w:line="240" w:lineRule="auto"/>
              <w:rPr>
                <w:ins w:id="1012" w:author="Arjan" w:date="2014-11-17T19:18:00Z"/>
                <w:rFonts w:ascii="Arial" w:eastAsia="Times New Roman" w:hAnsi="Arial" w:cs="Arial"/>
                <w:color w:val="000000"/>
                <w:sz w:val="20"/>
                <w:szCs w:val="20"/>
              </w:rPr>
            </w:pPr>
          </w:p>
        </w:tc>
      </w:tr>
      <w:tr w:rsidR="00BE3409" w:rsidRPr="00AE1A91" w14:paraId="7412ADFA" w14:textId="77777777" w:rsidTr="00AB7DA2">
        <w:trPr>
          <w:trHeight w:val="230"/>
          <w:ins w:id="1013" w:author="Arjan" w:date="2014-11-17T19:18:00Z"/>
        </w:trPr>
        <w:tc>
          <w:tcPr>
            <w:tcW w:w="3780" w:type="dxa"/>
            <w:tcBorders>
              <w:top w:val="nil"/>
              <w:left w:val="nil"/>
              <w:bottom w:val="nil"/>
              <w:right w:val="nil"/>
            </w:tcBorders>
          </w:tcPr>
          <w:p w14:paraId="05AE2238" w14:textId="77777777" w:rsidR="00BE3409" w:rsidRPr="002627FD" w:rsidRDefault="00BE3409" w:rsidP="00AB7DA2">
            <w:pPr>
              <w:autoSpaceDE w:val="0"/>
              <w:autoSpaceDN w:val="0"/>
              <w:adjustRightInd w:val="0"/>
              <w:spacing w:after="0" w:line="240" w:lineRule="auto"/>
              <w:rPr>
                <w:ins w:id="1014" w:author="Arjan" w:date="2014-11-17T19:18:00Z"/>
                <w:rFonts w:ascii="Arial" w:eastAsia="Times New Roman" w:hAnsi="Arial" w:cs="Arial"/>
                <w:color w:val="000000"/>
                <w:sz w:val="20"/>
                <w:szCs w:val="20"/>
              </w:rPr>
            </w:pPr>
            <w:ins w:id="1015" w:author="Arjan" w:date="2014-11-17T19:18:00Z">
              <w:r w:rsidRPr="002627FD">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0463647C" w14:textId="77777777" w:rsidR="00BE3409" w:rsidRPr="00DD0F4F" w:rsidRDefault="00E26818" w:rsidP="00AB7DA2">
            <w:pPr>
              <w:autoSpaceDE w:val="0"/>
              <w:autoSpaceDN w:val="0"/>
              <w:adjustRightInd w:val="0"/>
              <w:spacing w:after="0" w:line="240" w:lineRule="auto"/>
              <w:rPr>
                <w:ins w:id="1016" w:author="Arjan" w:date="2014-11-17T19:18:00Z"/>
                <w:rFonts w:ascii="Arial" w:eastAsia="Times New Roman" w:hAnsi="Arial" w:cs="Arial"/>
                <w:color w:val="000000"/>
                <w:sz w:val="20"/>
                <w:szCs w:val="20"/>
                <w:lang w:val="nl-NL"/>
              </w:rPr>
            </w:pPr>
            <w:ins w:id="1017" w:author="Arjan" w:date="2014-11-17T21:31:00Z">
              <w:r>
                <w:rPr>
                  <w:rFonts w:ascii="Arial" w:eastAsia="Times New Roman" w:hAnsi="Arial" w:cs="Arial"/>
                  <w:color w:val="000000"/>
                  <w:sz w:val="20"/>
                  <w:szCs w:val="20"/>
                  <w:lang w:val="nl-NL"/>
                </w:rPr>
                <w:t>Alle aanduidingen van bestansformaten d.m.v. een be</w:t>
              </w:r>
            </w:ins>
            <w:ins w:id="1018" w:author="Arjan" w:date="2014-11-17T21:32:00Z">
              <w:r>
                <w:rPr>
                  <w:rFonts w:ascii="Arial" w:eastAsia="Times New Roman" w:hAnsi="Arial" w:cs="Arial"/>
                  <w:color w:val="000000"/>
                  <w:sz w:val="20"/>
                  <w:szCs w:val="20"/>
                  <w:lang w:val="nl-NL"/>
                </w:rPr>
                <w:t>standsextensie.</w:t>
              </w:r>
            </w:ins>
          </w:p>
        </w:tc>
      </w:tr>
      <w:tr w:rsidR="00BE3409" w:rsidRPr="00AE1A91" w14:paraId="6FBCD954" w14:textId="77777777" w:rsidTr="00AB7DA2">
        <w:trPr>
          <w:trHeight w:val="215"/>
          <w:ins w:id="1019" w:author="Arjan" w:date="2014-11-17T19:18:00Z"/>
        </w:trPr>
        <w:tc>
          <w:tcPr>
            <w:tcW w:w="3780" w:type="dxa"/>
            <w:tcBorders>
              <w:top w:val="nil"/>
              <w:left w:val="nil"/>
              <w:bottom w:val="nil"/>
              <w:right w:val="nil"/>
            </w:tcBorders>
          </w:tcPr>
          <w:p w14:paraId="0BA95439" w14:textId="77777777" w:rsidR="00BE3409" w:rsidRPr="00DD0F4F" w:rsidRDefault="00BE3409" w:rsidP="00AB7DA2">
            <w:pPr>
              <w:autoSpaceDE w:val="0"/>
              <w:autoSpaceDN w:val="0"/>
              <w:adjustRightInd w:val="0"/>
              <w:spacing w:after="0" w:line="240" w:lineRule="auto"/>
              <w:rPr>
                <w:ins w:id="1020" w:author="Arjan" w:date="2014-11-17T19:18: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7A10C0AE" w14:textId="77777777" w:rsidR="00BE3409" w:rsidRPr="00DD0F4F" w:rsidRDefault="00BE3409" w:rsidP="00AB7DA2">
            <w:pPr>
              <w:autoSpaceDE w:val="0"/>
              <w:autoSpaceDN w:val="0"/>
              <w:adjustRightInd w:val="0"/>
              <w:spacing w:after="0" w:line="240" w:lineRule="auto"/>
              <w:rPr>
                <w:ins w:id="1021" w:author="Arjan" w:date="2014-11-17T19:18:00Z"/>
                <w:rFonts w:ascii="Arial" w:eastAsia="Times New Roman" w:hAnsi="Arial" w:cs="Arial"/>
                <w:color w:val="000000"/>
                <w:sz w:val="20"/>
                <w:szCs w:val="20"/>
                <w:lang w:val="nl-NL"/>
              </w:rPr>
            </w:pPr>
          </w:p>
        </w:tc>
      </w:tr>
      <w:tr w:rsidR="00BE3409" w:rsidRPr="002627FD" w14:paraId="2382A058" w14:textId="77777777" w:rsidTr="00AB7DA2">
        <w:trPr>
          <w:trHeight w:val="215"/>
          <w:ins w:id="1022" w:author="Arjan" w:date="2014-11-17T19:18:00Z"/>
        </w:trPr>
        <w:tc>
          <w:tcPr>
            <w:tcW w:w="3780" w:type="dxa"/>
            <w:tcBorders>
              <w:top w:val="nil"/>
              <w:left w:val="nil"/>
              <w:bottom w:val="nil"/>
              <w:right w:val="nil"/>
            </w:tcBorders>
          </w:tcPr>
          <w:p w14:paraId="3AEA711D" w14:textId="77777777" w:rsidR="00BE3409" w:rsidRPr="002627FD" w:rsidRDefault="00BE3409" w:rsidP="00AB7DA2">
            <w:pPr>
              <w:autoSpaceDE w:val="0"/>
              <w:autoSpaceDN w:val="0"/>
              <w:adjustRightInd w:val="0"/>
              <w:spacing w:after="0" w:line="240" w:lineRule="auto"/>
              <w:rPr>
                <w:ins w:id="1023" w:author="Arjan" w:date="2014-11-17T19:18:00Z"/>
                <w:rFonts w:ascii="Arial" w:eastAsia="Times New Roman" w:hAnsi="Arial" w:cs="Arial"/>
                <w:color w:val="000000"/>
                <w:sz w:val="20"/>
                <w:szCs w:val="20"/>
              </w:rPr>
            </w:pPr>
            <w:ins w:id="1024" w:author="Arjan" w:date="2014-11-17T19:18:00Z">
              <w:r w:rsidRPr="002627F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4F023A47" w14:textId="77777777" w:rsidR="00BE3409" w:rsidRPr="002627FD" w:rsidRDefault="00BE3409" w:rsidP="00AB7DA2">
            <w:pPr>
              <w:autoSpaceDE w:val="0"/>
              <w:autoSpaceDN w:val="0"/>
              <w:adjustRightInd w:val="0"/>
              <w:spacing w:after="0" w:line="240" w:lineRule="auto"/>
              <w:rPr>
                <w:ins w:id="1025" w:author="Arjan" w:date="2014-11-17T19:18:00Z"/>
                <w:rFonts w:ascii="Arial" w:eastAsia="Times New Roman" w:hAnsi="Arial" w:cs="Arial"/>
                <w:color w:val="000000"/>
                <w:sz w:val="20"/>
                <w:szCs w:val="20"/>
              </w:rPr>
            </w:pPr>
            <w:ins w:id="1026" w:author="Arjan" w:date="2014-11-17T19:20:00Z">
              <w:r>
                <w:rPr>
                  <w:rFonts w:ascii="Arial" w:eastAsia="Times New Roman" w:hAnsi="Arial" w:cs="Arial"/>
                  <w:color w:val="000000"/>
                  <w:sz w:val="20"/>
                  <w:szCs w:val="20"/>
                </w:rPr>
                <w:t>Zie groep</w:t>
              </w:r>
            </w:ins>
          </w:p>
        </w:tc>
      </w:tr>
      <w:tr w:rsidR="00BE3409" w:rsidRPr="002627FD" w14:paraId="61F076FB" w14:textId="77777777" w:rsidTr="00AB7DA2">
        <w:trPr>
          <w:trHeight w:val="230"/>
          <w:ins w:id="1027" w:author="Arjan" w:date="2014-11-17T19:18:00Z"/>
        </w:trPr>
        <w:tc>
          <w:tcPr>
            <w:tcW w:w="3780" w:type="dxa"/>
            <w:tcBorders>
              <w:top w:val="nil"/>
              <w:left w:val="nil"/>
              <w:bottom w:val="nil"/>
              <w:right w:val="nil"/>
            </w:tcBorders>
          </w:tcPr>
          <w:p w14:paraId="654E0EAF" w14:textId="77777777" w:rsidR="00BE3409" w:rsidRPr="002627FD" w:rsidRDefault="00BE3409" w:rsidP="00AB7DA2">
            <w:pPr>
              <w:autoSpaceDE w:val="0"/>
              <w:autoSpaceDN w:val="0"/>
              <w:adjustRightInd w:val="0"/>
              <w:spacing w:after="0" w:line="240" w:lineRule="auto"/>
              <w:rPr>
                <w:ins w:id="1028" w:author="Arjan" w:date="2014-11-17T19:18:00Z"/>
                <w:rFonts w:ascii="Arial" w:eastAsia="Times New Roman" w:hAnsi="Arial" w:cs="Arial"/>
                <w:b/>
                <w:bCs/>
                <w:color w:val="000000"/>
                <w:sz w:val="20"/>
                <w:szCs w:val="20"/>
              </w:rPr>
            </w:pPr>
          </w:p>
        </w:tc>
        <w:tc>
          <w:tcPr>
            <w:tcW w:w="5580" w:type="dxa"/>
            <w:tcBorders>
              <w:top w:val="nil"/>
              <w:left w:val="nil"/>
              <w:bottom w:val="nil"/>
              <w:right w:val="nil"/>
            </w:tcBorders>
          </w:tcPr>
          <w:p w14:paraId="7E962AAF" w14:textId="77777777" w:rsidR="00BE3409" w:rsidRPr="002627FD" w:rsidRDefault="00BE3409" w:rsidP="00AB7DA2">
            <w:pPr>
              <w:autoSpaceDE w:val="0"/>
              <w:autoSpaceDN w:val="0"/>
              <w:adjustRightInd w:val="0"/>
              <w:spacing w:after="0" w:line="240" w:lineRule="auto"/>
              <w:rPr>
                <w:ins w:id="1029" w:author="Arjan" w:date="2014-11-17T19:18:00Z"/>
                <w:rFonts w:ascii="Arial" w:eastAsia="Times New Roman" w:hAnsi="Arial" w:cs="Arial"/>
                <w:color w:val="000000"/>
                <w:sz w:val="20"/>
                <w:szCs w:val="20"/>
              </w:rPr>
            </w:pPr>
          </w:p>
        </w:tc>
      </w:tr>
      <w:tr w:rsidR="00BE3409" w:rsidRPr="002627FD" w14:paraId="14CA7B67" w14:textId="77777777" w:rsidTr="00AB7DA2">
        <w:trPr>
          <w:trHeight w:val="230"/>
          <w:ins w:id="1030" w:author="Arjan" w:date="2014-11-17T19:18:00Z"/>
        </w:trPr>
        <w:tc>
          <w:tcPr>
            <w:tcW w:w="3780" w:type="dxa"/>
            <w:tcBorders>
              <w:top w:val="nil"/>
              <w:left w:val="nil"/>
              <w:bottom w:val="nil"/>
              <w:right w:val="nil"/>
            </w:tcBorders>
          </w:tcPr>
          <w:p w14:paraId="61115B51" w14:textId="77777777" w:rsidR="00BE3409" w:rsidRPr="002627FD" w:rsidRDefault="00BE3409" w:rsidP="00AB7DA2">
            <w:pPr>
              <w:autoSpaceDE w:val="0"/>
              <w:autoSpaceDN w:val="0"/>
              <w:adjustRightInd w:val="0"/>
              <w:spacing w:after="0" w:line="240" w:lineRule="auto"/>
              <w:rPr>
                <w:ins w:id="1031" w:author="Arjan" w:date="2014-11-17T19:18:00Z"/>
                <w:rFonts w:ascii="Arial" w:eastAsia="Times New Roman" w:hAnsi="Arial" w:cs="Arial"/>
                <w:color w:val="000000"/>
                <w:sz w:val="20"/>
                <w:szCs w:val="20"/>
              </w:rPr>
            </w:pPr>
            <w:ins w:id="1032" w:author="Arjan" w:date="2014-11-17T19:18:00Z">
              <w:r w:rsidRPr="002627F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71E90DFC" w14:textId="77777777" w:rsidR="00BE3409" w:rsidRPr="002627FD" w:rsidRDefault="00BE3409" w:rsidP="00AB7DA2">
            <w:pPr>
              <w:autoSpaceDE w:val="0"/>
              <w:autoSpaceDN w:val="0"/>
              <w:adjustRightInd w:val="0"/>
              <w:spacing w:after="0" w:line="240" w:lineRule="auto"/>
              <w:rPr>
                <w:ins w:id="1033" w:author="Arjan" w:date="2014-11-17T19:18:00Z"/>
                <w:rFonts w:ascii="Arial" w:eastAsia="Times New Roman" w:hAnsi="Arial" w:cs="Arial"/>
                <w:color w:val="000000"/>
                <w:sz w:val="20"/>
                <w:szCs w:val="20"/>
              </w:rPr>
            </w:pPr>
            <w:ins w:id="1034" w:author="Arjan" w:date="2014-11-17T19:20:00Z">
              <w:r>
                <w:rPr>
                  <w:rFonts w:ascii="Arial" w:eastAsia="Times New Roman" w:hAnsi="Arial" w:cs="Arial"/>
                  <w:color w:val="000000"/>
                  <w:sz w:val="20"/>
                  <w:szCs w:val="20"/>
                </w:rPr>
                <w:t>Zie groep</w:t>
              </w:r>
            </w:ins>
          </w:p>
        </w:tc>
      </w:tr>
      <w:tr w:rsidR="00BE3409" w:rsidRPr="002627FD" w14:paraId="74C07197" w14:textId="77777777" w:rsidTr="00AB7DA2">
        <w:trPr>
          <w:trHeight w:val="230"/>
          <w:ins w:id="1035" w:author="Arjan" w:date="2014-11-17T19:18:00Z"/>
        </w:trPr>
        <w:tc>
          <w:tcPr>
            <w:tcW w:w="3780" w:type="dxa"/>
            <w:tcBorders>
              <w:top w:val="nil"/>
              <w:left w:val="nil"/>
              <w:bottom w:val="nil"/>
              <w:right w:val="nil"/>
            </w:tcBorders>
          </w:tcPr>
          <w:p w14:paraId="36ECE5D3" w14:textId="77777777" w:rsidR="00BE3409" w:rsidRPr="002627FD" w:rsidRDefault="00BE3409" w:rsidP="00AB7DA2">
            <w:pPr>
              <w:autoSpaceDE w:val="0"/>
              <w:autoSpaceDN w:val="0"/>
              <w:adjustRightInd w:val="0"/>
              <w:spacing w:after="0" w:line="240" w:lineRule="auto"/>
              <w:rPr>
                <w:ins w:id="1036" w:author="Arjan" w:date="2014-11-17T19:18:00Z"/>
                <w:rFonts w:ascii="Arial" w:eastAsia="Times New Roman" w:hAnsi="Arial" w:cs="Arial"/>
                <w:b/>
                <w:bCs/>
                <w:color w:val="000000"/>
                <w:sz w:val="20"/>
                <w:szCs w:val="20"/>
              </w:rPr>
            </w:pPr>
          </w:p>
        </w:tc>
        <w:tc>
          <w:tcPr>
            <w:tcW w:w="5580" w:type="dxa"/>
            <w:tcBorders>
              <w:top w:val="nil"/>
              <w:left w:val="nil"/>
              <w:bottom w:val="nil"/>
              <w:right w:val="nil"/>
            </w:tcBorders>
          </w:tcPr>
          <w:p w14:paraId="3939AD77" w14:textId="77777777" w:rsidR="00BE3409" w:rsidRPr="002627FD" w:rsidRDefault="00BE3409" w:rsidP="00AB7DA2">
            <w:pPr>
              <w:autoSpaceDE w:val="0"/>
              <w:autoSpaceDN w:val="0"/>
              <w:adjustRightInd w:val="0"/>
              <w:spacing w:after="0" w:line="240" w:lineRule="auto"/>
              <w:rPr>
                <w:ins w:id="1037" w:author="Arjan" w:date="2014-11-17T19:18:00Z"/>
                <w:rFonts w:ascii="Arial" w:eastAsia="Times New Roman" w:hAnsi="Arial" w:cs="Arial"/>
                <w:color w:val="000000"/>
                <w:sz w:val="20"/>
                <w:szCs w:val="20"/>
              </w:rPr>
            </w:pPr>
          </w:p>
        </w:tc>
      </w:tr>
      <w:tr w:rsidR="00BE3409" w:rsidRPr="002627FD" w14:paraId="29ABB6DD" w14:textId="77777777" w:rsidTr="00AB7DA2">
        <w:trPr>
          <w:trHeight w:val="230"/>
          <w:ins w:id="1038" w:author="Arjan" w:date="2014-11-17T19:18:00Z"/>
        </w:trPr>
        <w:tc>
          <w:tcPr>
            <w:tcW w:w="3780" w:type="dxa"/>
            <w:tcBorders>
              <w:top w:val="nil"/>
              <w:left w:val="nil"/>
              <w:bottom w:val="nil"/>
              <w:right w:val="nil"/>
            </w:tcBorders>
          </w:tcPr>
          <w:p w14:paraId="15D29303" w14:textId="77777777" w:rsidR="00BE3409" w:rsidRPr="002627FD" w:rsidRDefault="00BE3409" w:rsidP="00AB7DA2">
            <w:pPr>
              <w:autoSpaceDE w:val="0"/>
              <w:autoSpaceDN w:val="0"/>
              <w:adjustRightInd w:val="0"/>
              <w:spacing w:after="0" w:line="240" w:lineRule="auto"/>
              <w:rPr>
                <w:ins w:id="1039" w:author="Arjan" w:date="2014-11-17T19:18:00Z"/>
                <w:rFonts w:ascii="Arial" w:eastAsia="Times New Roman" w:hAnsi="Arial" w:cs="Arial"/>
                <w:color w:val="000000"/>
                <w:sz w:val="20"/>
                <w:szCs w:val="20"/>
              </w:rPr>
            </w:pPr>
            <w:ins w:id="1040" w:author="Arjan" w:date="2014-11-17T19:18:00Z">
              <w:r w:rsidRPr="002627F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4A5E95F5" w14:textId="77777777" w:rsidR="00BE3409" w:rsidRPr="002627FD" w:rsidRDefault="00BE3409" w:rsidP="00AB7DA2">
            <w:pPr>
              <w:autoSpaceDE w:val="0"/>
              <w:autoSpaceDN w:val="0"/>
              <w:adjustRightInd w:val="0"/>
              <w:spacing w:after="0" w:line="240" w:lineRule="auto"/>
              <w:rPr>
                <w:ins w:id="1041" w:author="Arjan" w:date="2014-11-17T19:18:00Z"/>
                <w:rFonts w:ascii="Arial" w:eastAsia="Times New Roman" w:hAnsi="Arial" w:cs="Arial"/>
                <w:color w:val="000000"/>
                <w:sz w:val="20"/>
                <w:szCs w:val="20"/>
              </w:rPr>
            </w:pPr>
          </w:p>
        </w:tc>
      </w:tr>
      <w:tr w:rsidR="00BE3409" w:rsidRPr="002627FD" w14:paraId="5B797267" w14:textId="77777777" w:rsidTr="00AB7DA2">
        <w:trPr>
          <w:trHeight w:val="230"/>
          <w:ins w:id="1042" w:author="Arjan" w:date="2014-11-17T19:18:00Z"/>
        </w:trPr>
        <w:tc>
          <w:tcPr>
            <w:tcW w:w="3780" w:type="dxa"/>
            <w:tcBorders>
              <w:top w:val="nil"/>
              <w:left w:val="nil"/>
              <w:bottom w:val="nil"/>
              <w:right w:val="nil"/>
            </w:tcBorders>
          </w:tcPr>
          <w:p w14:paraId="3B93147A" w14:textId="77777777" w:rsidR="00BE3409" w:rsidRPr="002627FD" w:rsidRDefault="00BE3409" w:rsidP="00AB7DA2">
            <w:pPr>
              <w:autoSpaceDE w:val="0"/>
              <w:autoSpaceDN w:val="0"/>
              <w:adjustRightInd w:val="0"/>
              <w:spacing w:after="0" w:line="240" w:lineRule="auto"/>
              <w:rPr>
                <w:ins w:id="1043" w:author="Arjan" w:date="2014-11-17T19:18:00Z"/>
                <w:rFonts w:ascii="Arial" w:eastAsia="Times New Roman" w:hAnsi="Arial" w:cs="Arial"/>
                <w:b/>
                <w:bCs/>
                <w:color w:val="000000"/>
                <w:sz w:val="20"/>
                <w:szCs w:val="20"/>
              </w:rPr>
            </w:pPr>
          </w:p>
        </w:tc>
        <w:tc>
          <w:tcPr>
            <w:tcW w:w="5580" w:type="dxa"/>
            <w:tcBorders>
              <w:top w:val="nil"/>
              <w:left w:val="nil"/>
              <w:bottom w:val="nil"/>
              <w:right w:val="nil"/>
            </w:tcBorders>
          </w:tcPr>
          <w:p w14:paraId="14855E25" w14:textId="77777777" w:rsidR="00BE3409" w:rsidRPr="002627FD" w:rsidRDefault="00BE3409" w:rsidP="00AB7DA2">
            <w:pPr>
              <w:autoSpaceDE w:val="0"/>
              <w:autoSpaceDN w:val="0"/>
              <w:adjustRightInd w:val="0"/>
              <w:spacing w:after="0" w:line="240" w:lineRule="auto"/>
              <w:rPr>
                <w:ins w:id="1044" w:author="Arjan" w:date="2014-11-17T19:18:00Z"/>
                <w:rFonts w:ascii="Arial" w:eastAsia="Times New Roman" w:hAnsi="Arial" w:cs="Arial"/>
                <w:color w:val="000000"/>
                <w:sz w:val="20"/>
                <w:szCs w:val="20"/>
              </w:rPr>
            </w:pPr>
          </w:p>
        </w:tc>
      </w:tr>
      <w:tr w:rsidR="00BE3409" w:rsidRPr="002627FD" w14:paraId="79BD30AF" w14:textId="77777777" w:rsidTr="00AB7DA2">
        <w:trPr>
          <w:trHeight w:val="230"/>
          <w:ins w:id="1045" w:author="Arjan" w:date="2014-11-17T19:18:00Z"/>
        </w:trPr>
        <w:tc>
          <w:tcPr>
            <w:tcW w:w="3780" w:type="dxa"/>
            <w:tcBorders>
              <w:top w:val="nil"/>
              <w:left w:val="nil"/>
              <w:bottom w:val="nil"/>
              <w:right w:val="nil"/>
            </w:tcBorders>
          </w:tcPr>
          <w:p w14:paraId="5D26C5C3" w14:textId="77777777" w:rsidR="00BE3409" w:rsidRPr="002627FD" w:rsidRDefault="00BE3409" w:rsidP="00AB7DA2">
            <w:pPr>
              <w:autoSpaceDE w:val="0"/>
              <w:autoSpaceDN w:val="0"/>
              <w:adjustRightInd w:val="0"/>
              <w:spacing w:after="0" w:line="240" w:lineRule="auto"/>
              <w:rPr>
                <w:ins w:id="1046" w:author="Arjan" w:date="2014-11-17T19:18:00Z"/>
                <w:rFonts w:ascii="Arial" w:eastAsia="Times New Roman" w:hAnsi="Arial" w:cs="Arial"/>
                <w:color w:val="000000"/>
                <w:sz w:val="20"/>
                <w:szCs w:val="20"/>
              </w:rPr>
            </w:pPr>
            <w:ins w:id="1047" w:author="Arjan" w:date="2014-11-17T19:18:00Z">
              <w:r w:rsidRPr="002627F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337DBCB5" w14:textId="77777777" w:rsidR="00BE3409" w:rsidRPr="002627FD" w:rsidRDefault="00BE3409" w:rsidP="00AB7DA2">
            <w:pPr>
              <w:autoSpaceDE w:val="0"/>
              <w:autoSpaceDN w:val="0"/>
              <w:adjustRightInd w:val="0"/>
              <w:spacing w:after="0" w:line="240" w:lineRule="auto"/>
              <w:rPr>
                <w:ins w:id="1048" w:author="Arjan" w:date="2014-11-17T19:18:00Z"/>
                <w:rFonts w:ascii="Arial" w:eastAsia="Times New Roman" w:hAnsi="Arial" w:cs="Arial"/>
                <w:color w:val="000000"/>
                <w:sz w:val="20"/>
                <w:szCs w:val="20"/>
              </w:rPr>
            </w:pPr>
            <w:ins w:id="1049" w:author="Arjan" w:date="2014-11-17T19:20:00Z">
              <w:r>
                <w:rPr>
                  <w:rFonts w:ascii="Arial" w:eastAsia="Times New Roman" w:hAnsi="Arial" w:cs="Arial"/>
                  <w:color w:val="000000"/>
                  <w:sz w:val="20"/>
                  <w:szCs w:val="20"/>
                </w:rPr>
                <w:t>Zie groep</w:t>
              </w:r>
            </w:ins>
          </w:p>
        </w:tc>
      </w:tr>
      <w:tr w:rsidR="00BE3409" w:rsidRPr="002627FD" w14:paraId="795DCEDD" w14:textId="77777777" w:rsidTr="00AB7DA2">
        <w:trPr>
          <w:trHeight w:val="230"/>
          <w:ins w:id="1050" w:author="Arjan" w:date="2014-11-17T19:18:00Z"/>
        </w:trPr>
        <w:tc>
          <w:tcPr>
            <w:tcW w:w="3780" w:type="dxa"/>
            <w:tcBorders>
              <w:top w:val="nil"/>
              <w:left w:val="nil"/>
              <w:bottom w:val="nil"/>
              <w:right w:val="nil"/>
            </w:tcBorders>
          </w:tcPr>
          <w:p w14:paraId="6A01ADF8" w14:textId="77777777" w:rsidR="00BE3409" w:rsidRPr="002627FD" w:rsidRDefault="00BE3409" w:rsidP="00AB7DA2">
            <w:pPr>
              <w:autoSpaceDE w:val="0"/>
              <w:autoSpaceDN w:val="0"/>
              <w:adjustRightInd w:val="0"/>
              <w:spacing w:after="0" w:line="240" w:lineRule="auto"/>
              <w:rPr>
                <w:ins w:id="1051" w:author="Arjan" w:date="2014-11-17T19:18:00Z"/>
                <w:rFonts w:ascii="Arial" w:eastAsia="Times New Roman" w:hAnsi="Arial" w:cs="Arial"/>
                <w:b/>
                <w:bCs/>
                <w:color w:val="000000"/>
                <w:sz w:val="20"/>
                <w:szCs w:val="20"/>
              </w:rPr>
            </w:pPr>
          </w:p>
        </w:tc>
        <w:tc>
          <w:tcPr>
            <w:tcW w:w="5580" w:type="dxa"/>
            <w:tcBorders>
              <w:top w:val="nil"/>
              <w:left w:val="nil"/>
              <w:bottom w:val="nil"/>
              <w:right w:val="nil"/>
            </w:tcBorders>
          </w:tcPr>
          <w:p w14:paraId="5D7C01CC" w14:textId="77777777" w:rsidR="00BE3409" w:rsidRPr="002627FD" w:rsidRDefault="00BE3409" w:rsidP="00AB7DA2">
            <w:pPr>
              <w:autoSpaceDE w:val="0"/>
              <w:autoSpaceDN w:val="0"/>
              <w:adjustRightInd w:val="0"/>
              <w:spacing w:after="0" w:line="240" w:lineRule="auto"/>
              <w:rPr>
                <w:ins w:id="1052" w:author="Arjan" w:date="2014-11-17T19:18:00Z"/>
                <w:rFonts w:ascii="Arial" w:eastAsia="Times New Roman" w:hAnsi="Arial" w:cs="Arial"/>
                <w:color w:val="000000"/>
                <w:sz w:val="20"/>
                <w:szCs w:val="20"/>
              </w:rPr>
            </w:pPr>
          </w:p>
        </w:tc>
      </w:tr>
      <w:tr w:rsidR="00BE3409" w:rsidRPr="002627FD" w14:paraId="02D8A03D" w14:textId="77777777" w:rsidTr="00AB7DA2">
        <w:trPr>
          <w:trHeight w:val="411"/>
          <w:ins w:id="1053" w:author="Arjan" w:date="2014-11-17T19:18:00Z"/>
        </w:trPr>
        <w:tc>
          <w:tcPr>
            <w:tcW w:w="3780" w:type="dxa"/>
            <w:tcBorders>
              <w:top w:val="nil"/>
              <w:left w:val="nil"/>
              <w:bottom w:val="nil"/>
              <w:right w:val="nil"/>
            </w:tcBorders>
          </w:tcPr>
          <w:p w14:paraId="1ED5F9BC" w14:textId="77777777" w:rsidR="00BE3409" w:rsidRPr="002627FD" w:rsidRDefault="00BE3409" w:rsidP="00AB7DA2">
            <w:pPr>
              <w:autoSpaceDE w:val="0"/>
              <w:autoSpaceDN w:val="0"/>
              <w:adjustRightInd w:val="0"/>
              <w:spacing w:after="0" w:line="240" w:lineRule="auto"/>
              <w:rPr>
                <w:ins w:id="1054" w:author="Arjan" w:date="2014-11-17T19:18:00Z"/>
                <w:rFonts w:ascii="Arial" w:eastAsia="Times New Roman" w:hAnsi="Arial" w:cs="Arial"/>
                <w:color w:val="000000"/>
                <w:sz w:val="20"/>
                <w:szCs w:val="20"/>
              </w:rPr>
            </w:pPr>
            <w:ins w:id="1055" w:author="Arjan" w:date="2014-11-17T19:18:00Z">
              <w:r w:rsidRPr="002627FD">
                <w:rPr>
                  <w:rFonts w:ascii="Arial" w:eastAsia="Times New Roman" w:hAnsi="Arial" w:cs="Arial"/>
                  <w:b/>
                  <w:bCs/>
                  <w:color w:val="000000"/>
                  <w:sz w:val="20"/>
                  <w:szCs w:val="20"/>
                </w:rPr>
                <w:lastRenderedPageBreak/>
                <w:t>Aanduiding strijdigheid/nietigheid</w:t>
              </w:r>
            </w:ins>
          </w:p>
        </w:tc>
        <w:tc>
          <w:tcPr>
            <w:tcW w:w="5580" w:type="dxa"/>
            <w:tcBorders>
              <w:top w:val="nil"/>
              <w:left w:val="nil"/>
              <w:bottom w:val="nil"/>
              <w:right w:val="nil"/>
            </w:tcBorders>
          </w:tcPr>
          <w:p w14:paraId="11DA681B" w14:textId="77777777" w:rsidR="00BE3409" w:rsidRPr="002627FD" w:rsidRDefault="00BE3409" w:rsidP="00AB7DA2">
            <w:pPr>
              <w:autoSpaceDE w:val="0"/>
              <w:autoSpaceDN w:val="0"/>
              <w:adjustRightInd w:val="0"/>
              <w:spacing w:after="0" w:line="240" w:lineRule="auto"/>
              <w:rPr>
                <w:ins w:id="1056" w:author="Arjan" w:date="2014-11-17T19:18:00Z"/>
                <w:rFonts w:ascii="Arial" w:eastAsia="Times New Roman" w:hAnsi="Arial" w:cs="Arial"/>
                <w:color w:val="000000"/>
                <w:sz w:val="20"/>
                <w:szCs w:val="20"/>
              </w:rPr>
            </w:pPr>
            <w:ins w:id="1057" w:author="Arjan" w:date="2014-11-17T19:20:00Z">
              <w:r>
                <w:rPr>
                  <w:rFonts w:ascii="Arial" w:eastAsia="Times New Roman" w:hAnsi="Arial" w:cs="Arial"/>
                  <w:color w:val="000000"/>
                  <w:sz w:val="20"/>
                  <w:szCs w:val="20"/>
                </w:rPr>
                <w:t>Zie groep</w:t>
              </w:r>
            </w:ins>
          </w:p>
        </w:tc>
      </w:tr>
      <w:tr w:rsidR="00BE3409" w:rsidRPr="002627FD" w14:paraId="4588528D" w14:textId="77777777" w:rsidTr="00AB7DA2">
        <w:trPr>
          <w:trHeight w:val="245"/>
          <w:ins w:id="1058" w:author="Arjan" w:date="2014-11-17T19:18:00Z"/>
        </w:trPr>
        <w:tc>
          <w:tcPr>
            <w:tcW w:w="3780" w:type="dxa"/>
            <w:tcBorders>
              <w:top w:val="nil"/>
              <w:left w:val="nil"/>
              <w:bottom w:val="nil"/>
              <w:right w:val="nil"/>
            </w:tcBorders>
          </w:tcPr>
          <w:p w14:paraId="4B880220" w14:textId="77777777" w:rsidR="00BE3409" w:rsidRPr="002627FD" w:rsidRDefault="00BE3409" w:rsidP="00AB7DA2">
            <w:pPr>
              <w:autoSpaceDE w:val="0"/>
              <w:autoSpaceDN w:val="0"/>
              <w:adjustRightInd w:val="0"/>
              <w:spacing w:after="0" w:line="240" w:lineRule="auto"/>
              <w:rPr>
                <w:ins w:id="1059" w:author="Arjan" w:date="2014-11-17T19:18:00Z"/>
                <w:rFonts w:ascii="Arial" w:eastAsia="Times New Roman" w:hAnsi="Arial" w:cs="Arial"/>
                <w:b/>
                <w:bCs/>
                <w:color w:val="000000"/>
                <w:sz w:val="20"/>
                <w:szCs w:val="20"/>
              </w:rPr>
            </w:pPr>
          </w:p>
        </w:tc>
        <w:tc>
          <w:tcPr>
            <w:tcW w:w="5580" w:type="dxa"/>
            <w:tcBorders>
              <w:top w:val="nil"/>
              <w:left w:val="nil"/>
              <w:bottom w:val="nil"/>
              <w:right w:val="nil"/>
            </w:tcBorders>
          </w:tcPr>
          <w:p w14:paraId="3BC667C9" w14:textId="77777777" w:rsidR="00BE3409" w:rsidRPr="002627FD" w:rsidRDefault="00BE3409" w:rsidP="00AB7DA2">
            <w:pPr>
              <w:autoSpaceDE w:val="0"/>
              <w:autoSpaceDN w:val="0"/>
              <w:adjustRightInd w:val="0"/>
              <w:spacing w:after="0" w:line="240" w:lineRule="auto"/>
              <w:rPr>
                <w:ins w:id="1060" w:author="Arjan" w:date="2014-11-17T19:18:00Z"/>
                <w:rFonts w:ascii="Arial" w:eastAsia="Times New Roman" w:hAnsi="Arial" w:cs="Arial"/>
                <w:color w:val="000000"/>
                <w:sz w:val="20"/>
                <w:szCs w:val="20"/>
              </w:rPr>
            </w:pPr>
          </w:p>
        </w:tc>
      </w:tr>
      <w:tr w:rsidR="00BE3409" w:rsidRPr="002627FD" w14:paraId="6452B00E" w14:textId="77777777" w:rsidTr="00AB7DA2">
        <w:trPr>
          <w:trHeight w:val="230"/>
          <w:ins w:id="1061" w:author="Arjan" w:date="2014-11-17T19:18:00Z"/>
        </w:trPr>
        <w:tc>
          <w:tcPr>
            <w:tcW w:w="3780" w:type="dxa"/>
            <w:tcBorders>
              <w:top w:val="nil"/>
              <w:left w:val="nil"/>
              <w:bottom w:val="nil"/>
              <w:right w:val="nil"/>
            </w:tcBorders>
          </w:tcPr>
          <w:p w14:paraId="19D3BE78" w14:textId="77777777" w:rsidR="00BE3409" w:rsidRPr="002627FD" w:rsidRDefault="00BE3409" w:rsidP="00AB7DA2">
            <w:pPr>
              <w:autoSpaceDE w:val="0"/>
              <w:autoSpaceDN w:val="0"/>
              <w:adjustRightInd w:val="0"/>
              <w:spacing w:after="0" w:line="240" w:lineRule="auto"/>
              <w:rPr>
                <w:ins w:id="1062" w:author="Arjan" w:date="2014-11-17T19:18:00Z"/>
                <w:rFonts w:ascii="Arial" w:eastAsia="Times New Roman" w:hAnsi="Arial" w:cs="Arial"/>
                <w:color w:val="000000"/>
                <w:sz w:val="20"/>
                <w:szCs w:val="20"/>
              </w:rPr>
            </w:pPr>
            <w:ins w:id="1063" w:author="Arjan" w:date="2014-11-17T19:18:00Z">
              <w:r w:rsidRPr="002627FD">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6B3ED3DD" w14:textId="77777777" w:rsidR="00BE3409" w:rsidRPr="002627FD" w:rsidRDefault="00AB7DA2" w:rsidP="00AB7DA2">
            <w:pPr>
              <w:autoSpaceDE w:val="0"/>
              <w:autoSpaceDN w:val="0"/>
              <w:adjustRightInd w:val="0"/>
              <w:spacing w:after="0" w:line="240" w:lineRule="auto"/>
              <w:rPr>
                <w:ins w:id="1064" w:author="Arjan" w:date="2014-11-17T19:18:00Z"/>
                <w:rFonts w:ascii="Arial" w:eastAsia="Times New Roman" w:hAnsi="Arial" w:cs="Arial"/>
                <w:color w:val="000000"/>
                <w:sz w:val="20"/>
                <w:szCs w:val="20"/>
              </w:rPr>
            </w:pPr>
            <w:ins w:id="1065" w:author="Arjan" w:date="2014-11-17T21:35:00Z">
              <w:r>
                <w:rPr>
                  <w:rFonts w:ascii="Arial" w:hAnsi="Arial" w:cs="Arial"/>
                  <w:sz w:val="20"/>
                  <w:szCs w:val="20"/>
                  <w:lang w:val="en-AU"/>
                </w:rPr>
                <w:t>0</w:t>
              </w:r>
            </w:ins>
            <w:ins w:id="1066" w:author="Arjan" w:date="2014-11-17T19:18:00Z">
              <w:r w:rsidR="00BE3409" w:rsidRPr="002627FD">
                <w:rPr>
                  <w:rFonts w:ascii="Arial" w:eastAsia="Times New Roman" w:hAnsi="Arial" w:cs="Arial"/>
                  <w:color w:val="000000"/>
                  <w:sz w:val="20"/>
                  <w:szCs w:val="20"/>
                </w:rPr>
                <w:t xml:space="preserve"> - </w:t>
              </w:r>
              <w:r w:rsidR="00DA5D93" w:rsidRPr="002627FD">
                <w:rPr>
                  <w:rFonts w:ascii="Arial" w:eastAsia="Times New Roman" w:hAnsi="Arial" w:cs="Arial"/>
                  <w:color w:val="000000"/>
                  <w:sz w:val="20"/>
                  <w:szCs w:val="20"/>
                </w:rPr>
                <w:fldChar w:fldCharType="begin" w:fldLock="1"/>
              </w:r>
              <w:r w:rsidR="00BE3409" w:rsidRPr="002627FD">
                <w:rPr>
                  <w:rFonts w:ascii="Arial" w:eastAsia="Times New Roman" w:hAnsi="Arial" w:cs="Arial"/>
                  <w:color w:val="000000"/>
                  <w:sz w:val="20"/>
                  <w:szCs w:val="20"/>
                </w:rPr>
                <w:instrText>MERGEFIELD Att.UpperBound</w:instrText>
              </w:r>
              <w:r w:rsidR="00DA5D93" w:rsidRPr="002627FD">
                <w:rPr>
                  <w:rFonts w:ascii="Arial" w:eastAsia="Times New Roman" w:hAnsi="Arial" w:cs="Arial"/>
                  <w:color w:val="000000"/>
                  <w:sz w:val="20"/>
                  <w:szCs w:val="20"/>
                </w:rPr>
                <w:fldChar w:fldCharType="separate"/>
              </w:r>
              <w:r w:rsidR="00BE3409" w:rsidRPr="002627FD">
                <w:rPr>
                  <w:rFonts w:ascii="Arial" w:eastAsia="Times New Roman" w:hAnsi="Arial" w:cs="Arial"/>
                  <w:color w:val="000000"/>
                  <w:sz w:val="20"/>
                  <w:szCs w:val="20"/>
                </w:rPr>
                <w:t>1</w:t>
              </w:r>
              <w:r w:rsidR="00DA5D93" w:rsidRPr="002627FD">
                <w:rPr>
                  <w:rFonts w:ascii="Arial" w:eastAsia="Times New Roman" w:hAnsi="Arial" w:cs="Arial"/>
                  <w:color w:val="000000"/>
                  <w:sz w:val="20"/>
                  <w:szCs w:val="20"/>
                </w:rPr>
                <w:fldChar w:fldCharType="end"/>
              </w:r>
            </w:ins>
          </w:p>
        </w:tc>
      </w:tr>
      <w:tr w:rsidR="00BE3409" w:rsidRPr="002627FD" w14:paraId="57208EF1" w14:textId="77777777" w:rsidTr="00AB7DA2">
        <w:trPr>
          <w:trHeight w:val="230"/>
          <w:ins w:id="1067" w:author="Arjan" w:date="2014-11-17T19:18:00Z"/>
        </w:trPr>
        <w:tc>
          <w:tcPr>
            <w:tcW w:w="3780" w:type="dxa"/>
            <w:tcBorders>
              <w:top w:val="nil"/>
              <w:left w:val="nil"/>
              <w:bottom w:val="nil"/>
              <w:right w:val="nil"/>
            </w:tcBorders>
          </w:tcPr>
          <w:p w14:paraId="53390325" w14:textId="77777777" w:rsidR="00BE3409" w:rsidRPr="002627FD" w:rsidRDefault="00BE3409" w:rsidP="00AB7DA2">
            <w:pPr>
              <w:autoSpaceDE w:val="0"/>
              <w:autoSpaceDN w:val="0"/>
              <w:adjustRightInd w:val="0"/>
              <w:spacing w:after="0" w:line="240" w:lineRule="auto"/>
              <w:rPr>
                <w:ins w:id="1068" w:author="Arjan" w:date="2014-11-17T19:18:00Z"/>
                <w:rFonts w:ascii="Arial" w:eastAsia="Times New Roman" w:hAnsi="Arial" w:cs="Arial"/>
                <w:b/>
                <w:bCs/>
                <w:color w:val="000000"/>
                <w:sz w:val="20"/>
                <w:szCs w:val="20"/>
              </w:rPr>
            </w:pPr>
          </w:p>
        </w:tc>
        <w:tc>
          <w:tcPr>
            <w:tcW w:w="5580" w:type="dxa"/>
            <w:tcBorders>
              <w:top w:val="nil"/>
              <w:left w:val="nil"/>
              <w:bottom w:val="nil"/>
              <w:right w:val="nil"/>
            </w:tcBorders>
          </w:tcPr>
          <w:p w14:paraId="4D3A7829" w14:textId="77777777" w:rsidR="00BE3409" w:rsidRPr="002627FD" w:rsidRDefault="00BE3409" w:rsidP="00AB7DA2">
            <w:pPr>
              <w:autoSpaceDE w:val="0"/>
              <w:autoSpaceDN w:val="0"/>
              <w:adjustRightInd w:val="0"/>
              <w:spacing w:after="0" w:line="240" w:lineRule="auto"/>
              <w:rPr>
                <w:ins w:id="1069" w:author="Arjan" w:date="2014-11-17T19:18:00Z"/>
                <w:rFonts w:ascii="Arial" w:eastAsia="Times New Roman" w:hAnsi="Arial" w:cs="Arial"/>
                <w:color w:val="000000"/>
                <w:sz w:val="20"/>
                <w:szCs w:val="20"/>
              </w:rPr>
            </w:pPr>
          </w:p>
        </w:tc>
      </w:tr>
      <w:tr w:rsidR="00BE3409" w:rsidRPr="002627FD" w14:paraId="3586782F" w14:textId="77777777" w:rsidTr="00AB7DA2">
        <w:trPr>
          <w:trHeight w:val="230"/>
          <w:ins w:id="1070" w:author="Arjan" w:date="2014-11-17T19:18:00Z"/>
        </w:trPr>
        <w:tc>
          <w:tcPr>
            <w:tcW w:w="3780" w:type="dxa"/>
            <w:tcBorders>
              <w:top w:val="nil"/>
              <w:left w:val="nil"/>
              <w:bottom w:val="nil"/>
              <w:right w:val="nil"/>
            </w:tcBorders>
          </w:tcPr>
          <w:p w14:paraId="1718896C" w14:textId="77777777" w:rsidR="00BE3409" w:rsidRPr="002627FD" w:rsidRDefault="00BE3409" w:rsidP="00AB7DA2">
            <w:pPr>
              <w:autoSpaceDE w:val="0"/>
              <w:autoSpaceDN w:val="0"/>
              <w:adjustRightInd w:val="0"/>
              <w:spacing w:after="0" w:line="240" w:lineRule="auto"/>
              <w:rPr>
                <w:ins w:id="1071" w:author="Arjan" w:date="2014-11-17T19:18:00Z"/>
                <w:rFonts w:ascii="Arial" w:eastAsia="Times New Roman" w:hAnsi="Arial" w:cs="Arial"/>
                <w:color w:val="000000"/>
                <w:sz w:val="20"/>
                <w:szCs w:val="20"/>
              </w:rPr>
            </w:pPr>
            <w:ins w:id="1072" w:author="Arjan" w:date="2014-11-17T19:18:00Z">
              <w:r w:rsidRPr="002627F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235CADDB" w14:textId="77777777" w:rsidR="00BE3409" w:rsidRPr="002627FD" w:rsidRDefault="00BE3409" w:rsidP="00AB7DA2">
            <w:pPr>
              <w:autoSpaceDE w:val="0"/>
              <w:autoSpaceDN w:val="0"/>
              <w:adjustRightInd w:val="0"/>
              <w:spacing w:after="0" w:line="240" w:lineRule="auto"/>
              <w:rPr>
                <w:ins w:id="1073" w:author="Arjan" w:date="2014-11-17T19:18:00Z"/>
                <w:rFonts w:ascii="Arial" w:eastAsia="Times New Roman" w:hAnsi="Arial" w:cs="Arial"/>
                <w:color w:val="000000"/>
                <w:sz w:val="20"/>
                <w:szCs w:val="20"/>
              </w:rPr>
            </w:pPr>
            <w:ins w:id="1074" w:author="Arjan" w:date="2014-11-17T19:18:00Z">
              <w:r>
                <w:rPr>
                  <w:rFonts w:ascii="Arial" w:eastAsia="Times New Roman" w:hAnsi="Arial" w:cs="Arial"/>
                  <w:color w:val="000000"/>
                  <w:sz w:val="20"/>
                  <w:szCs w:val="20"/>
                </w:rPr>
                <w:t>Kern</w:t>
              </w:r>
              <w:r w:rsidRPr="002627FD">
                <w:rPr>
                  <w:rFonts w:ascii="Arial" w:eastAsia="Times New Roman" w:hAnsi="Arial" w:cs="Arial"/>
                  <w:color w:val="000000"/>
                  <w:sz w:val="20"/>
                  <w:szCs w:val="20"/>
                </w:rPr>
                <w:t>gegeven</w:t>
              </w:r>
            </w:ins>
          </w:p>
        </w:tc>
      </w:tr>
      <w:tr w:rsidR="00BE3409" w:rsidRPr="002627FD" w14:paraId="47B8708B" w14:textId="77777777" w:rsidTr="00AB7DA2">
        <w:trPr>
          <w:trHeight w:val="230"/>
          <w:ins w:id="1075" w:author="Arjan" w:date="2014-11-17T19:18:00Z"/>
        </w:trPr>
        <w:tc>
          <w:tcPr>
            <w:tcW w:w="3780" w:type="dxa"/>
            <w:tcBorders>
              <w:top w:val="nil"/>
              <w:left w:val="nil"/>
              <w:right w:val="nil"/>
            </w:tcBorders>
          </w:tcPr>
          <w:p w14:paraId="02BD83D0" w14:textId="77777777" w:rsidR="00BE3409" w:rsidRPr="002627FD" w:rsidRDefault="00BE3409" w:rsidP="00AB7DA2">
            <w:pPr>
              <w:autoSpaceDE w:val="0"/>
              <w:autoSpaceDN w:val="0"/>
              <w:adjustRightInd w:val="0"/>
              <w:spacing w:after="0" w:line="240" w:lineRule="auto"/>
              <w:rPr>
                <w:ins w:id="1076" w:author="Arjan" w:date="2014-11-17T19:18:00Z"/>
                <w:rFonts w:ascii="Arial" w:eastAsia="Times New Roman" w:hAnsi="Arial" w:cs="Arial"/>
                <w:b/>
                <w:bCs/>
                <w:color w:val="000000"/>
                <w:sz w:val="20"/>
                <w:szCs w:val="20"/>
              </w:rPr>
            </w:pPr>
          </w:p>
        </w:tc>
        <w:tc>
          <w:tcPr>
            <w:tcW w:w="5580" w:type="dxa"/>
            <w:tcBorders>
              <w:top w:val="nil"/>
              <w:left w:val="nil"/>
              <w:right w:val="nil"/>
            </w:tcBorders>
          </w:tcPr>
          <w:p w14:paraId="3B7662C8" w14:textId="77777777" w:rsidR="00BE3409" w:rsidRPr="002627FD" w:rsidRDefault="00BE3409" w:rsidP="00AB7DA2">
            <w:pPr>
              <w:autoSpaceDE w:val="0"/>
              <w:autoSpaceDN w:val="0"/>
              <w:adjustRightInd w:val="0"/>
              <w:spacing w:after="0" w:line="240" w:lineRule="auto"/>
              <w:rPr>
                <w:ins w:id="1077" w:author="Arjan" w:date="2014-11-17T19:18:00Z"/>
                <w:rFonts w:ascii="Arial" w:eastAsia="Times New Roman" w:hAnsi="Arial" w:cs="Arial"/>
                <w:color w:val="000000"/>
                <w:sz w:val="20"/>
                <w:szCs w:val="20"/>
              </w:rPr>
            </w:pPr>
          </w:p>
        </w:tc>
      </w:tr>
      <w:tr w:rsidR="00BE3409" w:rsidRPr="005E066D" w14:paraId="22C17977" w14:textId="77777777" w:rsidTr="00AB7DA2">
        <w:trPr>
          <w:trHeight w:val="230"/>
          <w:ins w:id="1078" w:author="Arjan" w:date="2014-11-17T19:18:00Z"/>
        </w:trPr>
        <w:tc>
          <w:tcPr>
            <w:tcW w:w="3780" w:type="dxa"/>
            <w:tcBorders>
              <w:top w:val="nil"/>
              <w:left w:val="nil"/>
              <w:bottom w:val="single" w:sz="4" w:space="0" w:color="auto"/>
              <w:right w:val="nil"/>
            </w:tcBorders>
          </w:tcPr>
          <w:p w14:paraId="09C265D5" w14:textId="77777777" w:rsidR="00BE3409" w:rsidRPr="002627FD" w:rsidRDefault="00BE3409" w:rsidP="00AB7DA2">
            <w:pPr>
              <w:autoSpaceDE w:val="0"/>
              <w:autoSpaceDN w:val="0"/>
              <w:adjustRightInd w:val="0"/>
              <w:spacing w:after="0" w:line="240" w:lineRule="auto"/>
              <w:rPr>
                <w:ins w:id="1079" w:author="Arjan" w:date="2014-11-17T19:18:00Z"/>
                <w:rFonts w:ascii="Arial" w:eastAsia="Times New Roman" w:hAnsi="Arial" w:cs="Arial"/>
                <w:b/>
                <w:bCs/>
                <w:color w:val="000000"/>
                <w:sz w:val="20"/>
                <w:szCs w:val="20"/>
              </w:rPr>
            </w:pPr>
            <w:ins w:id="1080" w:author="Arjan" w:date="2014-11-17T19:18:00Z">
              <w:r w:rsidRPr="002627F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01C94DFC" w14:textId="77777777" w:rsidR="00BE3409" w:rsidRPr="00DD0F4F" w:rsidRDefault="00BE3409" w:rsidP="00AB7DA2">
            <w:pPr>
              <w:autoSpaceDE w:val="0"/>
              <w:autoSpaceDN w:val="0"/>
              <w:adjustRightInd w:val="0"/>
              <w:spacing w:after="0" w:line="240" w:lineRule="auto"/>
              <w:rPr>
                <w:ins w:id="1081" w:author="Arjan" w:date="2014-11-17T19:18:00Z"/>
                <w:rFonts w:ascii="Arial" w:eastAsia="Times New Roman" w:hAnsi="Arial" w:cs="Arial"/>
                <w:color w:val="000000"/>
                <w:sz w:val="20"/>
                <w:szCs w:val="20"/>
                <w:lang w:val="nl-NL"/>
              </w:rPr>
            </w:pPr>
            <w:ins w:id="1082" w:author="Arjan" w:date="2014-11-17T19:20:00Z">
              <w:r>
                <w:rPr>
                  <w:rFonts w:ascii="Arial" w:eastAsia="Times New Roman" w:hAnsi="Arial" w:cs="Arial"/>
                  <w:color w:val="000000"/>
                  <w:sz w:val="20"/>
                  <w:szCs w:val="20"/>
                  <w:lang w:val="nl-NL"/>
                </w:rPr>
                <w:t>-</w:t>
              </w:r>
            </w:ins>
          </w:p>
        </w:tc>
      </w:tr>
    </w:tbl>
    <w:p w14:paraId="735D978E" w14:textId="77777777" w:rsidR="00BE3409" w:rsidRPr="00DD0F4F" w:rsidRDefault="00BE3409" w:rsidP="0044638F">
      <w:pPr>
        <w:rPr>
          <w:lang w:val="nl-NL"/>
        </w:rPr>
      </w:pPr>
    </w:p>
    <w:p w14:paraId="688C24CF" w14:textId="77777777" w:rsidR="0044638F" w:rsidRDefault="0044638F" w:rsidP="0044638F">
      <w:pPr>
        <w:pStyle w:val="Kop3"/>
      </w:pPr>
      <w:bookmarkStart w:id="1083" w:name="_Toc517094690"/>
      <w:r>
        <w:t>Status</w:t>
      </w:r>
      <w:r w:rsidR="001E58EB">
        <w:t xml:space="preserve"> en Versie</w:t>
      </w:r>
      <w:bookmarkEnd w:id="1083"/>
    </w:p>
    <w:p w14:paraId="636D0DB6" w14:textId="77777777" w:rsidR="001E58EB" w:rsidRPr="00DD0F4F" w:rsidRDefault="001E58EB" w:rsidP="0044638F">
      <w:pPr>
        <w:rPr>
          <w:noProof/>
          <w:lang w:val="nl-NL"/>
        </w:rPr>
      </w:pPr>
      <w:r w:rsidRPr="00DD0F4F">
        <w:rPr>
          <w:noProof/>
          <w:lang w:val="nl-NL"/>
        </w:rPr>
        <w:t xml:space="preserve">Een ENKELVOUDIG INFORMATIEOBJECT betreft een </w:t>
      </w:r>
      <w:r w:rsidR="00433554" w:rsidRPr="00DD0F4F">
        <w:rPr>
          <w:noProof/>
          <w:lang w:val="nl-NL"/>
        </w:rPr>
        <w:t xml:space="preserve">naar aard en vorm als één geheel te beschouwen </w:t>
      </w:r>
      <w:r w:rsidRPr="00DD0F4F">
        <w:rPr>
          <w:noProof/>
          <w:lang w:val="nl-NL"/>
        </w:rPr>
        <w:t xml:space="preserve">bestand </w:t>
      </w:r>
      <w:r w:rsidR="00433554" w:rsidRPr="00DD0F4F">
        <w:rPr>
          <w:noProof/>
          <w:lang w:val="nl-NL"/>
        </w:rPr>
        <w:t xml:space="preserve">eenheid van gegevens. In de digitale praktijk betreft dit een bestand. Een INFORMATIEOBJECT is inhoudelijk vastgelegd in één bestand dan wel, in het geval het een SAMENGESTELD INFORMATIEOBJECT betreft in meer bestanden. In het laatste geval vormen die bestanden vanuit functioneel oogpunt één geheel. Slechts technische aspecten vormen de reden om een dergelijk geheel inhoudelijk in meerder fysieke eenheden (bestanden, enkelvoudige informatieobjecten) vast te leggen. Vanuit functioneel oogpunt hebben deze bestanden dezelfde versie en status. Om die redenen verplaatsen we de attributen Versie en Status naar INFORMATIEOBJECT. </w:t>
      </w:r>
    </w:p>
    <w:p w14:paraId="69B3EA43" w14:textId="77777777" w:rsidR="00433554" w:rsidRPr="00DD0F4F" w:rsidRDefault="00433554" w:rsidP="0044638F">
      <w:pPr>
        <w:rPr>
          <w:noProof/>
          <w:lang w:val="nl-NL"/>
        </w:rPr>
      </w:pPr>
      <w:r w:rsidRPr="00DD0F4F">
        <w:rPr>
          <w:noProof/>
          <w:lang w:val="nl-NL"/>
        </w:rPr>
        <w:t xml:space="preserve">De tweede reden hiervoor is de aansluiting op </w:t>
      </w:r>
      <w:r w:rsidRPr="00DD0F4F">
        <w:rPr>
          <w:lang w:val="nl-NL"/>
        </w:rPr>
        <w:t xml:space="preserve">het Toepassingsprofiel Lokale Overheden, het model van metadata van een (digitaal) record in verband met archiveringsdoeleinden. </w:t>
      </w:r>
      <w:r w:rsidR="00922EA9" w:rsidRPr="00DD0F4F">
        <w:rPr>
          <w:lang w:val="nl-NL"/>
        </w:rPr>
        <w:t xml:space="preserve">Dankzij deze verplaatsing is het mogelijk om van een informatieobject een </w:t>
      </w:r>
      <w:r w:rsidRPr="00DD0F4F">
        <w:rPr>
          <w:lang w:val="nl-NL"/>
        </w:rPr>
        <w:t xml:space="preserve">record </w:t>
      </w:r>
      <w:r w:rsidR="00922EA9" w:rsidRPr="00DD0F4F">
        <w:rPr>
          <w:lang w:val="nl-NL"/>
        </w:rPr>
        <w:t xml:space="preserve">te genereren en </w:t>
      </w:r>
      <w:r w:rsidRPr="00DD0F4F">
        <w:rPr>
          <w:lang w:val="nl-NL"/>
        </w:rPr>
        <w:t xml:space="preserve">van </w:t>
      </w:r>
      <w:r w:rsidR="00922EA9" w:rsidRPr="00DD0F4F">
        <w:rPr>
          <w:lang w:val="nl-NL"/>
        </w:rPr>
        <w:t xml:space="preserve">de gewenste </w:t>
      </w:r>
      <w:r w:rsidRPr="00DD0F4F">
        <w:rPr>
          <w:lang w:val="nl-NL"/>
        </w:rPr>
        <w:t>metadata te voorzien</w:t>
      </w:r>
      <w:r w:rsidR="00922EA9" w:rsidRPr="00DD0F4F">
        <w:rPr>
          <w:lang w:val="nl-NL"/>
        </w:rPr>
        <w:t>.</w:t>
      </w:r>
    </w:p>
    <w:p w14:paraId="362F02CD" w14:textId="77777777" w:rsidR="0044638F" w:rsidRPr="00922EA9" w:rsidDel="00660E22" w:rsidRDefault="00DA5D93" w:rsidP="00922EA9">
      <w:pPr>
        <w:pStyle w:val="Kop41"/>
        <w:rPr>
          <w:del w:id="1084" w:author="Arjan" w:date="2014-01-22T14:54:00Z"/>
          <w:rFonts w:eastAsia="Times New Roman"/>
          <w:shd w:val="clear" w:color="auto" w:fill="auto"/>
          <w:lang w:val="nl-NL"/>
        </w:rPr>
      </w:pPr>
      <w:del w:id="1085" w:author="Arjan" w:date="2014-01-22T14:54:00Z">
        <w:r w:rsidDel="00660E22">
          <w:rPr>
            <w:b w:val="0"/>
            <w:bCs w:val="0"/>
            <w:sz w:val="20"/>
            <w:szCs w:val="20"/>
          </w:rPr>
          <w:fldChar w:fldCharType="begin" w:fldLock="1"/>
        </w:r>
        <w:r w:rsidR="00922EA9" w:rsidRPr="00DD0F4F" w:rsidDel="00660E22">
          <w:rPr>
            <w:b w:val="0"/>
            <w:bCs w:val="0"/>
            <w:color w:val="auto"/>
            <w:sz w:val="20"/>
            <w:szCs w:val="20"/>
            <w:shd w:val="clear" w:color="auto" w:fill="auto"/>
            <w:lang w:val="nl-NL"/>
          </w:rPr>
          <w:delInstrText xml:space="preserve">MERGEFIELD </w:delInstrText>
        </w:r>
        <w:r w:rsidR="00922EA9" w:rsidDel="00660E22">
          <w:rPr>
            <w:rFonts w:eastAsia="Times New Roman"/>
            <w:shd w:val="clear" w:color="auto" w:fill="auto"/>
            <w:lang w:val="nl-NL"/>
          </w:rPr>
          <w:delInstrText>Att.Stereotype</w:delInstrText>
        </w:r>
        <w:r w:rsidDel="00660E22">
          <w:rPr>
            <w:b w:val="0"/>
            <w:bCs w:val="0"/>
            <w:sz w:val="20"/>
            <w:szCs w:val="20"/>
          </w:rPr>
          <w:fldChar w:fldCharType="separate"/>
        </w:r>
        <w:r w:rsidR="00922EA9" w:rsidDel="00660E22">
          <w:rPr>
            <w:rFonts w:eastAsia="Times New Roman"/>
            <w:shd w:val="clear" w:color="auto" w:fill="auto"/>
            <w:lang w:val="nl-NL"/>
          </w:rPr>
          <w:delText>«Attribuutsoort»</w:delText>
        </w:r>
        <w:r w:rsidDel="00660E22">
          <w:rPr>
            <w:b w:val="0"/>
            <w:bCs w:val="0"/>
            <w:sz w:val="20"/>
            <w:szCs w:val="20"/>
          </w:rPr>
          <w:fldChar w:fldCharType="end"/>
        </w:r>
        <w:r w:rsidR="00922EA9" w:rsidDel="00660E22">
          <w:rPr>
            <w:rFonts w:eastAsia="Times New Roman"/>
            <w:shd w:val="clear" w:color="auto" w:fill="auto"/>
            <w:lang w:val="nl-NL"/>
          </w:rPr>
          <w:delText xml:space="preserve"> Documentstatus</w:delText>
        </w:r>
      </w:del>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44638F" w:rsidRPr="00AE1A91" w:rsidDel="00660E22" w14:paraId="54B557F4" w14:textId="77777777" w:rsidTr="005D189E">
        <w:trPr>
          <w:trHeight w:val="230"/>
          <w:del w:id="1086" w:author="Arjan" w:date="2014-01-22T14:54:00Z"/>
        </w:trPr>
        <w:tc>
          <w:tcPr>
            <w:tcW w:w="3780" w:type="dxa"/>
            <w:tcBorders>
              <w:top w:val="single" w:sz="4" w:space="0" w:color="auto"/>
              <w:left w:val="nil"/>
              <w:bottom w:val="nil"/>
              <w:right w:val="nil"/>
            </w:tcBorders>
          </w:tcPr>
          <w:p w14:paraId="448B52FB" w14:textId="77777777" w:rsidR="0044638F" w:rsidRPr="00DD0F4F" w:rsidDel="00660E22" w:rsidRDefault="0044638F" w:rsidP="004221F2">
            <w:pPr>
              <w:autoSpaceDE w:val="0"/>
              <w:autoSpaceDN w:val="0"/>
              <w:adjustRightInd w:val="0"/>
              <w:spacing w:after="0" w:line="240" w:lineRule="auto"/>
              <w:rPr>
                <w:del w:id="1087" w:author="Arjan" w:date="2014-01-22T14:54:00Z"/>
                <w:rFonts w:ascii="Arial" w:eastAsia="Times New Roman" w:hAnsi="Arial" w:cs="Arial"/>
                <w:color w:val="000000"/>
                <w:sz w:val="20"/>
                <w:szCs w:val="20"/>
                <w:lang w:val="nl-NL"/>
              </w:rPr>
            </w:pPr>
            <w:del w:id="1088" w:author="Arjan" w:date="2014-01-22T14:54:00Z">
              <w:r w:rsidRPr="00DD0F4F" w:rsidDel="00660E22">
                <w:rPr>
                  <w:rFonts w:ascii="Arial" w:eastAsia="Times New Roman" w:hAnsi="Arial" w:cs="Arial"/>
                  <w:b/>
                  <w:bCs/>
                  <w:color w:val="000000"/>
                  <w:sz w:val="20"/>
                  <w:szCs w:val="20"/>
                  <w:lang w:val="nl-NL"/>
                </w:rPr>
                <w:delText>Naam attribuutsoort</w:delText>
              </w:r>
            </w:del>
          </w:p>
        </w:tc>
        <w:tc>
          <w:tcPr>
            <w:tcW w:w="5580" w:type="dxa"/>
            <w:tcBorders>
              <w:top w:val="single" w:sz="4" w:space="0" w:color="auto"/>
              <w:left w:val="nil"/>
              <w:bottom w:val="nil"/>
              <w:right w:val="nil"/>
            </w:tcBorders>
          </w:tcPr>
          <w:p w14:paraId="2FFB3F3A" w14:textId="77777777" w:rsidR="0044638F" w:rsidRPr="00DD0F4F" w:rsidDel="00660E22" w:rsidRDefault="00DA5D93" w:rsidP="004221F2">
            <w:pPr>
              <w:autoSpaceDE w:val="0"/>
              <w:autoSpaceDN w:val="0"/>
              <w:adjustRightInd w:val="0"/>
              <w:spacing w:after="0" w:line="240" w:lineRule="auto"/>
              <w:rPr>
                <w:del w:id="1089" w:author="Arjan" w:date="2014-01-22T14:54:00Z"/>
                <w:rFonts w:ascii="Arial" w:eastAsia="Times New Roman" w:hAnsi="Arial" w:cs="Arial"/>
                <w:color w:val="000000"/>
                <w:sz w:val="20"/>
                <w:szCs w:val="20"/>
                <w:lang w:val="nl-NL"/>
              </w:rPr>
            </w:pPr>
            <w:del w:id="1090" w:author="Arjan" w:date="2014-01-22T14:54:00Z">
              <w:r w:rsidRPr="00F64D19" w:rsidDel="00660E22">
                <w:rPr>
                  <w:rFonts w:ascii="Arial" w:hAnsi="Arial" w:cs="Arial"/>
                  <w:sz w:val="20"/>
                  <w:szCs w:val="20"/>
                  <w:lang w:val="en-AU"/>
                </w:rPr>
                <w:fldChar w:fldCharType="begin" w:fldLock="1"/>
              </w:r>
              <w:r w:rsidR="0044638F" w:rsidRPr="00DD0F4F" w:rsidDel="00660E22">
                <w:rPr>
                  <w:rFonts w:ascii="Arial" w:hAnsi="Arial" w:cs="Arial"/>
                  <w:sz w:val="20"/>
                  <w:szCs w:val="20"/>
                  <w:lang w:val="nl-NL"/>
                </w:rPr>
                <w:delInstrText xml:space="preserve">MERGEFIELD </w:delInstrText>
              </w:r>
              <w:r w:rsidR="0044638F" w:rsidRPr="00DD0F4F" w:rsidDel="00660E22">
                <w:rPr>
                  <w:rFonts w:ascii="Arial" w:eastAsia="Times New Roman" w:hAnsi="Arial" w:cs="Arial"/>
                  <w:color w:val="000000"/>
                  <w:sz w:val="20"/>
                  <w:szCs w:val="20"/>
                  <w:lang w:val="nl-NL"/>
                </w:rPr>
                <w:delInstrText>Att.Name</w:delInstrText>
              </w:r>
              <w:r w:rsidRPr="00F64D19" w:rsidDel="00660E22">
                <w:rPr>
                  <w:rFonts w:ascii="Arial" w:hAnsi="Arial" w:cs="Arial"/>
                  <w:sz w:val="20"/>
                  <w:szCs w:val="20"/>
                  <w:lang w:val="en-AU"/>
                </w:rPr>
                <w:fldChar w:fldCharType="separate"/>
              </w:r>
              <w:r w:rsidR="0044638F" w:rsidRPr="00DD0F4F" w:rsidDel="00660E22">
                <w:rPr>
                  <w:rFonts w:ascii="Arial" w:eastAsia="Times New Roman" w:hAnsi="Arial" w:cs="Arial"/>
                  <w:color w:val="000000"/>
                  <w:sz w:val="20"/>
                  <w:szCs w:val="20"/>
                  <w:lang w:val="nl-NL"/>
                </w:rPr>
                <w:delText>Documentstatus</w:delText>
              </w:r>
              <w:r w:rsidRPr="00F64D19" w:rsidDel="00660E22">
                <w:rPr>
                  <w:rFonts w:ascii="Arial" w:hAnsi="Arial" w:cs="Arial"/>
                  <w:sz w:val="20"/>
                  <w:szCs w:val="20"/>
                  <w:lang w:val="en-AU"/>
                </w:rPr>
                <w:fldChar w:fldCharType="end"/>
              </w:r>
            </w:del>
          </w:p>
        </w:tc>
      </w:tr>
      <w:tr w:rsidR="0044638F" w:rsidRPr="00AE1A91" w:rsidDel="00660E22" w14:paraId="78499DBD" w14:textId="77777777" w:rsidTr="004221F2">
        <w:trPr>
          <w:del w:id="1091" w:author="Arjan" w:date="2014-01-22T14:54:00Z"/>
        </w:trPr>
        <w:tc>
          <w:tcPr>
            <w:tcW w:w="3780" w:type="dxa"/>
            <w:tcBorders>
              <w:top w:val="nil"/>
              <w:left w:val="nil"/>
              <w:bottom w:val="nil"/>
              <w:right w:val="nil"/>
            </w:tcBorders>
          </w:tcPr>
          <w:p w14:paraId="4BFC1B35" w14:textId="77777777" w:rsidR="0044638F" w:rsidRPr="00DD0F4F" w:rsidDel="00660E22" w:rsidRDefault="0044638F" w:rsidP="004221F2">
            <w:pPr>
              <w:autoSpaceDE w:val="0"/>
              <w:autoSpaceDN w:val="0"/>
              <w:adjustRightInd w:val="0"/>
              <w:spacing w:after="0" w:line="240" w:lineRule="auto"/>
              <w:rPr>
                <w:del w:id="1092"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21ACABDA" w14:textId="77777777" w:rsidR="0044638F" w:rsidRPr="00DD0F4F" w:rsidDel="00660E22" w:rsidRDefault="0044638F" w:rsidP="004221F2">
            <w:pPr>
              <w:autoSpaceDE w:val="0"/>
              <w:autoSpaceDN w:val="0"/>
              <w:adjustRightInd w:val="0"/>
              <w:spacing w:after="0" w:line="240" w:lineRule="auto"/>
              <w:rPr>
                <w:del w:id="1093" w:author="Arjan" w:date="2014-01-22T14:54:00Z"/>
                <w:rFonts w:ascii="Arial" w:eastAsia="Times New Roman" w:hAnsi="Arial" w:cs="Arial"/>
                <w:color w:val="000000"/>
                <w:sz w:val="20"/>
                <w:szCs w:val="20"/>
                <w:lang w:val="nl-NL"/>
              </w:rPr>
            </w:pPr>
          </w:p>
        </w:tc>
      </w:tr>
      <w:tr w:rsidR="0044638F" w:rsidRPr="00AE1A91" w:rsidDel="00660E22" w14:paraId="422AE67C" w14:textId="77777777" w:rsidTr="004221F2">
        <w:trPr>
          <w:del w:id="1094" w:author="Arjan" w:date="2014-01-22T14:54:00Z"/>
        </w:trPr>
        <w:tc>
          <w:tcPr>
            <w:tcW w:w="3780" w:type="dxa"/>
            <w:tcBorders>
              <w:top w:val="nil"/>
              <w:left w:val="nil"/>
              <w:bottom w:val="nil"/>
              <w:right w:val="nil"/>
            </w:tcBorders>
          </w:tcPr>
          <w:p w14:paraId="3B3549CE" w14:textId="77777777" w:rsidR="0044638F" w:rsidRPr="00DD0F4F" w:rsidDel="00660E22" w:rsidRDefault="0044638F" w:rsidP="004221F2">
            <w:pPr>
              <w:autoSpaceDE w:val="0"/>
              <w:autoSpaceDN w:val="0"/>
              <w:adjustRightInd w:val="0"/>
              <w:spacing w:after="0" w:line="240" w:lineRule="auto"/>
              <w:rPr>
                <w:del w:id="1095" w:author="Arjan" w:date="2014-01-22T14:54:00Z"/>
                <w:rFonts w:ascii="Arial" w:eastAsia="Times New Roman" w:hAnsi="Arial" w:cs="Arial"/>
                <w:color w:val="000000"/>
                <w:sz w:val="20"/>
                <w:szCs w:val="20"/>
                <w:lang w:val="nl-NL"/>
              </w:rPr>
            </w:pPr>
            <w:del w:id="1096" w:author="Arjan" w:date="2014-01-22T14:54:00Z">
              <w:r w:rsidRPr="00DD0F4F" w:rsidDel="00660E22">
                <w:rPr>
                  <w:rFonts w:ascii="Arial" w:eastAsia="Times New Roman" w:hAnsi="Arial" w:cs="Arial"/>
                  <w:b/>
                  <w:bCs/>
                  <w:color w:val="000000"/>
                  <w:sz w:val="20"/>
                  <w:szCs w:val="20"/>
                  <w:lang w:val="nl-NL"/>
                </w:rPr>
                <w:delText>Herkomst attribuutsoort</w:delText>
              </w:r>
            </w:del>
          </w:p>
        </w:tc>
        <w:tc>
          <w:tcPr>
            <w:tcW w:w="5580" w:type="dxa"/>
            <w:tcBorders>
              <w:top w:val="nil"/>
              <w:left w:val="nil"/>
              <w:bottom w:val="nil"/>
              <w:right w:val="nil"/>
            </w:tcBorders>
          </w:tcPr>
          <w:p w14:paraId="065D3E47" w14:textId="77777777" w:rsidR="0044638F" w:rsidRPr="00DD0F4F" w:rsidDel="00660E22" w:rsidRDefault="0044638F" w:rsidP="004221F2">
            <w:pPr>
              <w:autoSpaceDE w:val="0"/>
              <w:autoSpaceDN w:val="0"/>
              <w:adjustRightInd w:val="0"/>
              <w:spacing w:after="0" w:line="240" w:lineRule="auto"/>
              <w:rPr>
                <w:del w:id="1097" w:author="Arjan" w:date="2014-01-22T14:54:00Z"/>
                <w:rFonts w:ascii="Arial" w:eastAsia="Times New Roman" w:hAnsi="Arial" w:cs="Arial"/>
                <w:color w:val="000000"/>
                <w:sz w:val="20"/>
                <w:szCs w:val="20"/>
                <w:lang w:val="nl-NL"/>
              </w:rPr>
            </w:pPr>
            <w:del w:id="1098" w:author="Arjan" w:date="2014-01-22T14:54:00Z">
              <w:r w:rsidRPr="00DD0F4F" w:rsidDel="00660E22">
                <w:rPr>
                  <w:rFonts w:ascii="Arial" w:eastAsia="Times New Roman" w:hAnsi="Arial" w:cs="Arial"/>
                  <w:color w:val="000000"/>
                  <w:sz w:val="20"/>
                  <w:szCs w:val="20"/>
                  <w:lang w:val="nl-NL"/>
                </w:rPr>
                <w:delText>KING</w:delText>
              </w:r>
            </w:del>
          </w:p>
        </w:tc>
      </w:tr>
      <w:tr w:rsidR="0044638F" w:rsidRPr="00AE1A91" w:rsidDel="00660E22" w14:paraId="4F6AFEE4" w14:textId="77777777" w:rsidTr="004221F2">
        <w:trPr>
          <w:del w:id="1099" w:author="Arjan" w:date="2014-01-22T14:54:00Z"/>
        </w:trPr>
        <w:tc>
          <w:tcPr>
            <w:tcW w:w="3780" w:type="dxa"/>
            <w:tcBorders>
              <w:top w:val="nil"/>
              <w:left w:val="nil"/>
              <w:bottom w:val="nil"/>
              <w:right w:val="nil"/>
            </w:tcBorders>
          </w:tcPr>
          <w:p w14:paraId="02D901D6" w14:textId="77777777" w:rsidR="0044638F" w:rsidRPr="00DD0F4F" w:rsidDel="00660E22" w:rsidRDefault="0044638F" w:rsidP="004221F2">
            <w:pPr>
              <w:autoSpaceDE w:val="0"/>
              <w:autoSpaceDN w:val="0"/>
              <w:adjustRightInd w:val="0"/>
              <w:spacing w:after="0" w:line="240" w:lineRule="auto"/>
              <w:rPr>
                <w:del w:id="1100"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5A28199A" w14:textId="77777777" w:rsidR="0044638F" w:rsidRPr="00DD0F4F" w:rsidDel="00660E22" w:rsidRDefault="0044638F" w:rsidP="004221F2">
            <w:pPr>
              <w:autoSpaceDE w:val="0"/>
              <w:autoSpaceDN w:val="0"/>
              <w:adjustRightInd w:val="0"/>
              <w:spacing w:after="0" w:line="240" w:lineRule="auto"/>
              <w:rPr>
                <w:del w:id="1101" w:author="Arjan" w:date="2014-01-22T14:54:00Z"/>
                <w:rFonts w:ascii="Arial" w:eastAsia="Times New Roman" w:hAnsi="Arial" w:cs="Arial"/>
                <w:color w:val="000000"/>
                <w:sz w:val="20"/>
                <w:szCs w:val="20"/>
                <w:lang w:val="nl-NL"/>
              </w:rPr>
            </w:pPr>
          </w:p>
        </w:tc>
      </w:tr>
      <w:tr w:rsidR="0044638F" w:rsidRPr="00AE1A91" w:rsidDel="00660E22" w14:paraId="480D036A" w14:textId="77777777" w:rsidTr="004221F2">
        <w:trPr>
          <w:del w:id="1102" w:author="Arjan" w:date="2014-01-22T14:54:00Z"/>
        </w:trPr>
        <w:tc>
          <w:tcPr>
            <w:tcW w:w="3780" w:type="dxa"/>
            <w:tcBorders>
              <w:top w:val="nil"/>
              <w:left w:val="nil"/>
              <w:bottom w:val="nil"/>
              <w:right w:val="nil"/>
            </w:tcBorders>
          </w:tcPr>
          <w:p w14:paraId="56C1486B" w14:textId="77777777" w:rsidR="0044638F" w:rsidRPr="00DD0F4F" w:rsidDel="00660E22" w:rsidRDefault="0044638F" w:rsidP="004221F2">
            <w:pPr>
              <w:autoSpaceDE w:val="0"/>
              <w:autoSpaceDN w:val="0"/>
              <w:adjustRightInd w:val="0"/>
              <w:spacing w:after="0" w:line="240" w:lineRule="auto"/>
              <w:rPr>
                <w:del w:id="1103" w:author="Arjan" w:date="2014-01-22T14:54:00Z"/>
                <w:rFonts w:ascii="Arial" w:eastAsia="Times New Roman" w:hAnsi="Arial" w:cs="Arial"/>
                <w:color w:val="000000"/>
                <w:sz w:val="20"/>
                <w:szCs w:val="20"/>
                <w:lang w:val="nl-NL"/>
              </w:rPr>
            </w:pPr>
            <w:del w:id="1104" w:author="Arjan" w:date="2014-01-22T14:54:00Z">
              <w:r w:rsidRPr="00DD0F4F" w:rsidDel="00660E22">
                <w:rPr>
                  <w:rFonts w:ascii="Arial" w:eastAsia="Times New Roman" w:hAnsi="Arial" w:cs="Arial"/>
                  <w:b/>
                  <w:bCs/>
                  <w:color w:val="000000"/>
                  <w:sz w:val="20"/>
                  <w:szCs w:val="20"/>
                  <w:lang w:val="nl-NL"/>
                </w:rPr>
                <w:delText>Code attribuutsoort</w:delText>
              </w:r>
            </w:del>
          </w:p>
        </w:tc>
        <w:tc>
          <w:tcPr>
            <w:tcW w:w="5580" w:type="dxa"/>
            <w:tcBorders>
              <w:top w:val="nil"/>
              <w:left w:val="nil"/>
              <w:bottom w:val="nil"/>
              <w:right w:val="nil"/>
            </w:tcBorders>
          </w:tcPr>
          <w:p w14:paraId="500417AC" w14:textId="77777777" w:rsidR="0044638F" w:rsidRPr="00DD0F4F" w:rsidDel="00660E22" w:rsidRDefault="0044638F" w:rsidP="004221F2">
            <w:pPr>
              <w:autoSpaceDE w:val="0"/>
              <w:autoSpaceDN w:val="0"/>
              <w:adjustRightInd w:val="0"/>
              <w:spacing w:after="0" w:line="240" w:lineRule="auto"/>
              <w:rPr>
                <w:del w:id="1105" w:author="Arjan" w:date="2014-01-22T14:54:00Z"/>
                <w:rFonts w:ascii="Arial" w:eastAsia="Times New Roman" w:hAnsi="Arial" w:cs="Arial"/>
                <w:color w:val="000000"/>
                <w:sz w:val="20"/>
                <w:szCs w:val="20"/>
                <w:lang w:val="nl-NL"/>
              </w:rPr>
            </w:pPr>
          </w:p>
        </w:tc>
      </w:tr>
      <w:tr w:rsidR="0044638F" w:rsidRPr="00AE1A91" w:rsidDel="00660E22" w14:paraId="5061D21F" w14:textId="77777777" w:rsidTr="004221F2">
        <w:trPr>
          <w:del w:id="1106" w:author="Arjan" w:date="2014-01-22T14:54:00Z"/>
        </w:trPr>
        <w:tc>
          <w:tcPr>
            <w:tcW w:w="3780" w:type="dxa"/>
            <w:tcBorders>
              <w:top w:val="nil"/>
              <w:left w:val="nil"/>
              <w:bottom w:val="nil"/>
              <w:right w:val="nil"/>
            </w:tcBorders>
          </w:tcPr>
          <w:p w14:paraId="3648E2DC" w14:textId="77777777" w:rsidR="0044638F" w:rsidRPr="00DD0F4F" w:rsidDel="00660E22" w:rsidRDefault="0044638F" w:rsidP="004221F2">
            <w:pPr>
              <w:autoSpaceDE w:val="0"/>
              <w:autoSpaceDN w:val="0"/>
              <w:adjustRightInd w:val="0"/>
              <w:spacing w:after="0" w:line="240" w:lineRule="auto"/>
              <w:rPr>
                <w:del w:id="1107"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2533D43C" w14:textId="77777777" w:rsidR="0044638F" w:rsidRPr="00DD0F4F" w:rsidDel="00660E22" w:rsidRDefault="0044638F" w:rsidP="004221F2">
            <w:pPr>
              <w:autoSpaceDE w:val="0"/>
              <w:autoSpaceDN w:val="0"/>
              <w:adjustRightInd w:val="0"/>
              <w:spacing w:after="0" w:line="240" w:lineRule="auto"/>
              <w:rPr>
                <w:del w:id="1108" w:author="Arjan" w:date="2014-01-22T14:54:00Z"/>
                <w:rFonts w:ascii="Arial" w:eastAsia="Times New Roman" w:hAnsi="Arial" w:cs="Arial"/>
                <w:color w:val="000000"/>
                <w:sz w:val="20"/>
                <w:szCs w:val="20"/>
                <w:lang w:val="nl-NL"/>
              </w:rPr>
            </w:pPr>
          </w:p>
        </w:tc>
      </w:tr>
      <w:tr w:rsidR="0044638F" w:rsidRPr="00AE1A91" w:rsidDel="00660E22" w14:paraId="642B1408" w14:textId="77777777" w:rsidTr="004221F2">
        <w:trPr>
          <w:del w:id="1109" w:author="Arjan" w:date="2014-01-22T14:54:00Z"/>
        </w:trPr>
        <w:tc>
          <w:tcPr>
            <w:tcW w:w="3780" w:type="dxa"/>
            <w:tcBorders>
              <w:top w:val="nil"/>
              <w:left w:val="nil"/>
              <w:bottom w:val="nil"/>
              <w:right w:val="nil"/>
            </w:tcBorders>
          </w:tcPr>
          <w:p w14:paraId="53C6BE4F" w14:textId="77777777" w:rsidR="0044638F" w:rsidRPr="00DD0F4F" w:rsidDel="00660E22" w:rsidRDefault="0044638F" w:rsidP="004221F2">
            <w:pPr>
              <w:autoSpaceDE w:val="0"/>
              <w:autoSpaceDN w:val="0"/>
              <w:adjustRightInd w:val="0"/>
              <w:spacing w:after="0" w:line="240" w:lineRule="auto"/>
              <w:rPr>
                <w:del w:id="1110" w:author="Arjan" w:date="2014-01-22T14:54:00Z"/>
                <w:rFonts w:ascii="Arial" w:eastAsia="Times New Roman" w:hAnsi="Arial" w:cs="Arial"/>
                <w:color w:val="000000"/>
                <w:sz w:val="20"/>
                <w:szCs w:val="20"/>
                <w:lang w:val="nl-NL"/>
              </w:rPr>
            </w:pPr>
            <w:del w:id="1111" w:author="Arjan" w:date="2014-01-22T14:54:00Z">
              <w:r w:rsidRPr="00DD0F4F" w:rsidDel="00660E22">
                <w:rPr>
                  <w:rFonts w:ascii="Arial" w:eastAsia="Times New Roman" w:hAnsi="Arial" w:cs="Arial"/>
                  <w:b/>
                  <w:bCs/>
                  <w:color w:val="000000"/>
                  <w:sz w:val="20"/>
                  <w:szCs w:val="20"/>
                  <w:lang w:val="nl-NL"/>
                </w:rPr>
                <w:delText>XML-tag attribuutsoort</w:delText>
              </w:r>
            </w:del>
          </w:p>
        </w:tc>
        <w:tc>
          <w:tcPr>
            <w:tcW w:w="5580" w:type="dxa"/>
            <w:tcBorders>
              <w:top w:val="nil"/>
              <w:left w:val="nil"/>
              <w:bottom w:val="nil"/>
              <w:right w:val="nil"/>
            </w:tcBorders>
          </w:tcPr>
          <w:p w14:paraId="0A7FCEBE" w14:textId="77777777" w:rsidR="0044638F" w:rsidRPr="00DD0F4F" w:rsidDel="00660E22" w:rsidRDefault="00DA5D93" w:rsidP="004221F2">
            <w:pPr>
              <w:autoSpaceDE w:val="0"/>
              <w:autoSpaceDN w:val="0"/>
              <w:adjustRightInd w:val="0"/>
              <w:spacing w:after="0" w:line="240" w:lineRule="auto"/>
              <w:rPr>
                <w:del w:id="1112" w:author="Arjan" w:date="2014-01-22T14:54:00Z"/>
                <w:rFonts w:ascii="Arial" w:eastAsia="Times New Roman" w:hAnsi="Arial" w:cs="Arial"/>
                <w:color w:val="000000"/>
                <w:sz w:val="20"/>
                <w:szCs w:val="20"/>
                <w:lang w:val="nl-NL"/>
              </w:rPr>
            </w:pPr>
            <w:del w:id="1113" w:author="Arjan" w:date="2014-01-22T14:54:00Z">
              <w:r w:rsidRPr="00F64D19" w:rsidDel="00660E22">
                <w:rPr>
                  <w:rFonts w:ascii="Arial" w:hAnsi="Arial" w:cs="Arial"/>
                  <w:sz w:val="20"/>
                  <w:szCs w:val="20"/>
                  <w:lang w:val="en-AU"/>
                </w:rPr>
                <w:fldChar w:fldCharType="begin" w:fldLock="1"/>
              </w:r>
              <w:r w:rsidR="0044638F" w:rsidRPr="00DD0F4F" w:rsidDel="00660E22">
                <w:rPr>
                  <w:rFonts w:ascii="Arial" w:hAnsi="Arial" w:cs="Arial"/>
                  <w:sz w:val="20"/>
                  <w:szCs w:val="20"/>
                  <w:lang w:val="nl-NL"/>
                </w:rPr>
                <w:delInstrText xml:space="preserve">MERGEFIELD </w:delInstrText>
              </w:r>
              <w:r w:rsidR="0044638F" w:rsidRPr="00DD0F4F" w:rsidDel="00660E22">
                <w:rPr>
                  <w:rFonts w:ascii="Arial" w:eastAsia="Times New Roman" w:hAnsi="Arial" w:cs="Arial"/>
                  <w:color w:val="000000"/>
                  <w:sz w:val="20"/>
                  <w:szCs w:val="20"/>
                  <w:lang w:val="nl-NL"/>
                </w:rPr>
                <w:delInstrText>Att.Alias</w:delInstrText>
              </w:r>
              <w:r w:rsidRPr="00F64D19" w:rsidDel="00660E22">
                <w:rPr>
                  <w:rFonts w:ascii="Arial" w:hAnsi="Arial" w:cs="Arial"/>
                  <w:sz w:val="20"/>
                  <w:szCs w:val="20"/>
                  <w:lang w:val="en-AU"/>
                </w:rPr>
                <w:fldChar w:fldCharType="separate"/>
              </w:r>
              <w:r w:rsidR="0044638F" w:rsidRPr="00DD0F4F" w:rsidDel="00660E22">
                <w:rPr>
                  <w:rFonts w:ascii="Arial" w:eastAsia="Times New Roman" w:hAnsi="Arial" w:cs="Arial"/>
                  <w:color w:val="000000"/>
                  <w:sz w:val="20"/>
                  <w:szCs w:val="20"/>
                  <w:lang w:val="nl-NL"/>
                </w:rPr>
                <w:delText>status</w:delText>
              </w:r>
              <w:r w:rsidRPr="00F64D19" w:rsidDel="00660E22">
                <w:rPr>
                  <w:rFonts w:ascii="Arial" w:hAnsi="Arial" w:cs="Arial"/>
                  <w:sz w:val="20"/>
                  <w:szCs w:val="20"/>
                  <w:lang w:val="en-AU"/>
                </w:rPr>
                <w:fldChar w:fldCharType="end"/>
              </w:r>
            </w:del>
          </w:p>
        </w:tc>
      </w:tr>
      <w:tr w:rsidR="0044638F" w:rsidRPr="00AE1A91" w:rsidDel="00660E22" w14:paraId="7839978B" w14:textId="77777777" w:rsidTr="004221F2">
        <w:trPr>
          <w:del w:id="1114" w:author="Arjan" w:date="2014-01-22T14:54:00Z"/>
        </w:trPr>
        <w:tc>
          <w:tcPr>
            <w:tcW w:w="3780" w:type="dxa"/>
            <w:tcBorders>
              <w:top w:val="nil"/>
              <w:left w:val="nil"/>
              <w:bottom w:val="nil"/>
              <w:right w:val="nil"/>
            </w:tcBorders>
          </w:tcPr>
          <w:p w14:paraId="63AC5BE8" w14:textId="77777777" w:rsidR="0044638F" w:rsidRPr="00DD0F4F" w:rsidDel="00660E22" w:rsidRDefault="0044638F" w:rsidP="004221F2">
            <w:pPr>
              <w:autoSpaceDE w:val="0"/>
              <w:autoSpaceDN w:val="0"/>
              <w:adjustRightInd w:val="0"/>
              <w:spacing w:after="0" w:line="240" w:lineRule="auto"/>
              <w:rPr>
                <w:del w:id="1115"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664ECDC9" w14:textId="77777777" w:rsidR="0044638F" w:rsidRPr="00DD0F4F" w:rsidDel="00660E22" w:rsidRDefault="0044638F" w:rsidP="004221F2">
            <w:pPr>
              <w:autoSpaceDE w:val="0"/>
              <w:autoSpaceDN w:val="0"/>
              <w:adjustRightInd w:val="0"/>
              <w:spacing w:after="0" w:line="240" w:lineRule="auto"/>
              <w:rPr>
                <w:del w:id="1116" w:author="Arjan" w:date="2014-01-22T14:54:00Z"/>
                <w:rFonts w:ascii="Arial" w:eastAsia="Times New Roman" w:hAnsi="Arial" w:cs="Arial"/>
                <w:color w:val="000000"/>
                <w:sz w:val="20"/>
                <w:szCs w:val="20"/>
                <w:lang w:val="nl-NL"/>
              </w:rPr>
            </w:pPr>
          </w:p>
        </w:tc>
      </w:tr>
      <w:tr w:rsidR="0044638F" w:rsidRPr="00AE1A91" w:rsidDel="00660E22" w14:paraId="3388CAC3" w14:textId="77777777" w:rsidTr="004221F2">
        <w:trPr>
          <w:del w:id="1117" w:author="Arjan" w:date="2014-01-22T14:54:00Z"/>
        </w:trPr>
        <w:tc>
          <w:tcPr>
            <w:tcW w:w="3780" w:type="dxa"/>
            <w:tcBorders>
              <w:top w:val="nil"/>
              <w:left w:val="nil"/>
              <w:bottom w:val="nil"/>
              <w:right w:val="nil"/>
            </w:tcBorders>
          </w:tcPr>
          <w:p w14:paraId="5477B58B" w14:textId="77777777" w:rsidR="0044638F" w:rsidRPr="00DD0F4F" w:rsidDel="00660E22" w:rsidRDefault="0044638F" w:rsidP="004221F2">
            <w:pPr>
              <w:autoSpaceDE w:val="0"/>
              <w:autoSpaceDN w:val="0"/>
              <w:adjustRightInd w:val="0"/>
              <w:spacing w:after="0" w:line="240" w:lineRule="auto"/>
              <w:rPr>
                <w:del w:id="1118" w:author="Arjan" w:date="2014-01-22T14:54:00Z"/>
                <w:rFonts w:ascii="Arial" w:eastAsia="Times New Roman" w:hAnsi="Arial" w:cs="Arial"/>
                <w:color w:val="000000"/>
                <w:sz w:val="20"/>
                <w:szCs w:val="20"/>
                <w:lang w:val="nl-NL"/>
              </w:rPr>
            </w:pPr>
            <w:del w:id="1119" w:author="Arjan" w:date="2014-01-22T14:54:00Z">
              <w:r w:rsidRPr="00DD0F4F" w:rsidDel="00660E22">
                <w:rPr>
                  <w:rFonts w:ascii="Arial" w:eastAsia="Times New Roman" w:hAnsi="Arial" w:cs="Arial"/>
                  <w:b/>
                  <w:bCs/>
                  <w:color w:val="000000"/>
                  <w:sz w:val="20"/>
                  <w:szCs w:val="20"/>
                  <w:lang w:val="nl-NL"/>
                </w:rPr>
                <w:delText>Definitie attribuutsoort</w:delText>
              </w:r>
            </w:del>
          </w:p>
        </w:tc>
        <w:tc>
          <w:tcPr>
            <w:tcW w:w="5580" w:type="dxa"/>
            <w:tcBorders>
              <w:top w:val="nil"/>
              <w:left w:val="nil"/>
              <w:bottom w:val="nil"/>
              <w:right w:val="nil"/>
            </w:tcBorders>
          </w:tcPr>
          <w:p w14:paraId="0F7C6DB1" w14:textId="77777777" w:rsidR="0044638F" w:rsidRPr="00DD0F4F" w:rsidDel="00660E22" w:rsidRDefault="00DA5D93" w:rsidP="004221F2">
            <w:pPr>
              <w:autoSpaceDE w:val="0"/>
              <w:autoSpaceDN w:val="0"/>
              <w:adjustRightInd w:val="0"/>
              <w:spacing w:after="0" w:line="240" w:lineRule="auto"/>
              <w:rPr>
                <w:del w:id="1120" w:author="Arjan" w:date="2014-01-22T14:54:00Z"/>
                <w:rFonts w:ascii="Arial" w:eastAsia="Times New Roman" w:hAnsi="Arial" w:cs="Arial"/>
                <w:color w:val="000000"/>
                <w:sz w:val="20"/>
                <w:szCs w:val="20"/>
                <w:lang w:val="nl-NL"/>
              </w:rPr>
            </w:pPr>
            <w:del w:id="1121" w:author="Arjan" w:date="2014-01-22T14:54:00Z">
              <w:r w:rsidRPr="00F64D19" w:rsidDel="00660E22">
                <w:rPr>
                  <w:rFonts w:ascii="Arial" w:hAnsi="Arial" w:cs="Arial"/>
                  <w:sz w:val="20"/>
                  <w:szCs w:val="20"/>
                  <w:lang w:val="en-AU"/>
                </w:rPr>
                <w:fldChar w:fldCharType="begin" w:fldLock="1"/>
              </w:r>
              <w:r w:rsidR="0044638F" w:rsidRPr="00DD0F4F" w:rsidDel="00660E22">
                <w:rPr>
                  <w:rFonts w:ascii="Arial" w:hAnsi="Arial" w:cs="Arial"/>
                  <w:sz w:val="20"/>
                  <w:szCs w:val="20"/>
                  <w:lang w:val="nl-NL"/>
                </w:rPr>
                <w:delInstrText xml:space="preserve">MERGEFIELD </w:delInstrText>
              </w:r>
              <w:r w:rsidR="0044638F" w:rsidRPr="00DD0F4F" w:rsidDel="00660E22">
                <w:rPr>
                  <w:rFonts w:ascii="Arial" w:eastAsia="Times New Roman" w:hAnsi="Arial" w:cs="Arial"/>
                  <w:color w:val="000000"/>
                  <w:sz w:val="20"/>
                  <w:szCs w:val="20"/>
                  <w:lang w:val="nl-NL"/>
                </w:rPr>
                <w:delInstrText>Att.Notes</w:delInstrText>
              </w:r>
              <w:r w:rsidRPr="00F64D19" w:rsidDel="00660E22">
                <w:rPr>
                  <w:rFonts w:ascii="Arial" w:hAnsi="Arial" w:cs="Arial"/>
                  <w:sz w:val="20"/>
                  <w:szCs w:val="20"/>
                  <w:lang w:val="en-AU"/>
                </w:rPr>
                <w:fldChar w:fldCharType="end"/>
              </w:r>
              <w:r w:rsidR="0044638F" w:rsidRPr="00DD0F4F" w:rsidDel="00660E22">
                <w:rPr>
                  <w:rFonts w:ascii="Arial" w:eastAsia="Times New Roman" w:hAnsi="Arial" w:cs="Arial"/>
                  <w:color w:val="610E6A"/>
                  <w:sz w:val="20"/>
                  <w:szCs w:val="20"/>
                  <w:lang w:val="nl-NL"/>
                </w:rPr>
                <w:delText>Aanduiding van de stand van zaken van een ENKELVOUDIG DOCUMENT</w:delText>
              </w:r>
            </w:del>
          </w:p>
        </w:tc>
      </w:tr>
      <w:tr w:rsidR="0044638F" w:rsidRPr="00AE1A91" w:rsidDel="00660E22" w14:paraId="69A44BCA" w14:textId="77777777" w:rsidTr="004221F2">
        <w:trPr>
          <w:trHeight w:val="230"/>
          <w:del w:id="1122" w:author="Arjan" w:date="2014-01-22T14:54:00Z"/>
        </w:trPr>
        <w:tc>
          <w:tcPr>
            <w:tcW w:w="3780" w:type="dxa"/>
            <w:tcBorders>
              <w:top w:val="nil"/>
              <w:left w:val="nil"/>
              <w:bottom w:val="nil"/>
              <w:right w:val="nil"/>
            </w:tcBorders>
          </w:tcPr>
          <w:p w14:paraId="21D75BCE" w14:textId="77777777" w:rsidR="0044638F" w:rsidRPr="00DD0F4F" w:rsidDel="00660E22" w:rsidRDefault="0044638F" w:rsidP="004221F2">
            <w:pPr>
              <w:autoSpaceDE w:val="0"/>
              <w:autoSpaceDN w:val="0"/>
              <w:adjustRightInd w:val="0"/>
              <w:spacing w:after="0" w:line="240" w:lineRule="auto"/>
              <w:rPr>
                <w:del w:id="1123"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5DE9B3D1" w14:textId="77777777" w:rsidR="0044638F" w:rsidRPr="00DD0F4F" w:rsidDel="00660E22" w:rsidRDefault="0044638F" w:rsidP="004221F2">
            <w:pPr>
              <w:autoSpaceDE w:val="0"/>
              <w:autoSpaceDN w:val="0"/>
              <w:adjustRightInd w:val="0"/>
              <w:spacing w:after="0" w:line="240" w:lineRule="auto"/>
              <w:rPr>
                <w:del w:id="1124" w:author="Arjan" w:date="2014-01-22T14:54:00Z"/>
                <w:rFonts w:ascii="Arial" w:eastAsia="Times New Roman" w:hAnsi="Arial" w:cs="Arial"/>
                <w:color w:val="000000"/>
                <w:sz w:val="20"/>
                <w:szCs w:val="20"/>
                <w:lang w:val="nl-NL"/>
              </w:rPr>
            </w:pPr>
          </w:p>
        </w:tc>
      </w:tr>
      <w:tr w:rsidR="0044638F" w:rsidRPr="00AE1A91" w:rsidDel="00660E22" w14:paraId="0327FD28" w14:textId="77777777" w:rsidTr="004221F2">
        <w:trPr>
          <w:trHeight w:val="230"/>
          <w:del w:id="1125" w:author="Arjan" w:date="2014-01-22T14:54:00Z"/>
        </w:trPr>
        <w:tc>
          <w:tcPr>
            <w:tcW w:w="3780" w:type="dxa"/>
            <w:tcBorders>
              <w:top w:val="nil"/>
              <w:left w:val="nil"/>
              <w:bottom w:val="nil"/>
              <w:right w:val="nil"/>
            </w:tcBorders>
          </w:tcPr>
          <w:p w14:paraId="5EFC6FAE" w14:textId="77777777" w:rsidR="0044638F" w:rsidRPr="00DD0F4F" w:rsidDel="00660E22" w:rsidRDefault="0044638F" w:rsidP="004221F2">
            <w:pPr>
              <w:autoSpaceDE w:val="0"/>
              <w:autoSpaceDN w:val="0"/>
              <w:adjustRightInd w:val="0"/>
              <w:spacing w:after="0" w:line="240" w:lineRule="auto"/>
              <w:rPr>
                <w:del w:id="1126" w:author="Arjan" w:date="2014-01-22T14:54:00Z"/>
                <w:rFonts w:ascii="Arial" w:eastAsia="Times New Roman" w:hAnsi="Arial" w:cs="Arial"/>
                <w:color w:val="000000"/>
                <w:sz w:val="20"/>
                <w:szCs w:val="20"/>
                <w:lang w:val="nl-NL"/>
              </w:rPr>
            </w:pPr>
            <w:del w:id="1127" w:author="Arjan" w:date="2014-01-22T14:54:00Z">
              <w:r w:rsidRPr="00DD0F4F" w:rsidDel="00660E22">
                <w:rPr>
                  <w:rFonts w:ascii="Arial" w:eastAsia="Times New Roman" w:hAnsi="Arial" w:cs="Arial"/>
                  <w:b/>
                  <w:bCs/>
                  <w:color w:val="000000"/>
                  <w:sz w:val="20"/>
                  <w:szCs w:val="20"/>
                  <w:lang w:val="nl-NL"/>
                </w:rPr>
                <w:delText>Herkomst definitie attribuutsoort</w:delText>
              </w:r>
            </w:del>
          </w:p>
        </w:tc>
        <w:tc>
          <w:tcPr>
            <w:tcW w:w="5580" w:type="dxa"/>
            <w:tcBorders>
              <w:top w:val="nil"/>
              <w:left w:val="nil"/>
              <w:bottom w:val="nil"/>
              <w:right w:val="nil"/>
            </w:tcBorders>
          </w:tcPr>
          <w:p w14:paraId="15554440" w14:textId="77777777" w:rsidR="0044638F" w:rsidRPr="00DD0F4F" w:rsidDel="00660E22" w:rsidRDefault="0044638F" w:rsidP="004221F2">
            <w:pPr>
              <w:autoSpaceDE w:val="0"/>
              <w:autoSpaceDN w:val="0"/>
              <w:adjustRightInd w:val="0"/>
              <w:spacing w:after="0" w:line="240" w:lineRule="auto"/>
              <w:rPr>
                <w:del w:id="1128" w:author="Arjan" w:date="2014-01-22T14:54:00Z"/>
                <w:rFonts w:ascii="Arial" w:eastAsia="Times New Roman" w:hAnsi="Arial" w:cs="Arial"/>
                <w:color w:val="000000"/>
                <w:sz w:val="20"/>
                <w:szCs w:val="20"/>
                <w:lang w:val="nl-NL"/>
              </w:rPr>
            </w:pPr>
            <w:del w:id="1129" w:author="Arjan" w:date="2014-01-22T14:54:00Z">
              <w:r w:rsidRPr="00DD0F4F" w:rsidDel="00660E22">
                <w:rPr>
                  <w:rFonts w:ascii="Arial" w:eastAsia="Times New Roman" w:hAnsi="Arial" w:cs="Arial"/>
                  <w:color w:val="000000"/>
                  <w:sz w:val="20"/>
                  <w:szCs w:val="20"/>
                  <w:lang w:val="nl-NL"/>
                </w:rPr>
                <w:delText xml:space="preserve">KING </w:delText>
              </w:r>
            </w:del>
          </w:p>
        </w:tc>
      </w:tr>
      <w:tr w:rsidR="0044638F" w:rsidRPr="00AE1A91" w:rsidDel="00660E22" w14:paraId="0B0207FB" w14:textId="77777777" w:rsidTr="004221F2">
        <w:trPr>
          <w:del w:id="1130" w:author="Arjan" w:date="2014-01-22T14:54:00Z"/>
        </w:trPr>
        <w:tc>
          <w:tcPr>
            <w:tcW w:w="3780" w:type="dxa"/>
            <w:tcBorders>
              <w:top w:val="nil"/>
              <w:left w:val="nil"/>
              <w:bottom w:val="nil"/>
              <w:right w:val="nil"/>
            </w:tcBorders>
          </w:tcPr>
          <w:p w14:paraId="302799F6" w14:textId="77777777" w:rsidR="0044638F" w:rsidRPr="00DD0F4F" w:rsidDel="00660E22" w:rsidRDefault="0044638F" w:rsidP="004221F2">
            <w:pPr>
              <w:autoSpaceDE w:val="0"/>
              <w:autoSpaceDN w:val="0"/>
              <w:adjustRightInd w:val="0"/>
              <w:spacing w:after="0" w:line="240" w:lineRule="auto"/>
              <w:rPr>
                <w:del w:id="1131"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7A4A2F35" w14:textId="77777777" w:rsidR="0044638F" w:rsidRPr="00DD0F4F" w:rsidDel="00660E22" w:rsidRDefault="0044638F" w:rsidP="004221F2">
            <w:pPr>
              <w:autoSpaceDE w:val="0"/>
              <w:autoSpaceDN w:val="0"/>
              <w:adjustRightInd w:val="0"/>
              <w:spacing w:after="0" w:line="240" w:lineRule="auto"/>
              <w:rPr>
                <w:del w:id="1132" w:author="Arjan" w:date="2014-01-22T14:54:00Z"/>
                <w:rFonts w:ascii="Arial" w:eastAsia="Times New Roman" w:hAnsi="Arial" w:cs="Arial"/>
                <w:color w:val="000000"/>
                <w:sz w:val="20"/>
                <w:szCs w:val="20"/>
                <w:lang w:val="nl-NL"/>
              </w:rPr>
            </w:pPr>
          </w:p>
        </w:tc>
      </w:tr>
      <w:tr w:rsidR="0044638F" w:rsidRPr="00AE1A91" w:rsidDel="00660E22" w14:paraId="40B14732" w14:textId="77777777" w:rsidTr="004221F2">
        <w:trPr>
          <w:del w:id="1133" w:author="Arjan" w:date="2014-01-22T14:54:00Z"/>
        </w:trPr>
        <w:tc>
          <w:tcPr>
            <w:tcW w:w="3780" w:type="dxa"/>
            <w:tcBorders>
              <w:top w:val="nil"/>
              <w:left w:val="nil"/>
              <w:bottom w:val="nil"/>
              <w:right w:val="nil"/>
            </w:tcBorders>
          </w:tcPr>
          <w:p w14:paraId="67F8E83F" w14:textId="77777777" w:rsidR="0044638F" w:rsidRPr="00DD0F4F" w:rsidDel="00660E22" w:rsidRDefault="0044638F" w:rsidP="004221F2">
            <w:pPr>
              <w:autoSpaceDE w:val="0"/>
              <w:autoSpaceDN w:val="0"/>
              <w:adjustRightInd w:val="0"/>
              <w:spacing w:after="0" w:line="240" w:lineRule="auto"/>
              <w:rPr>
                <w:del w:id="1134" w:author="Arjan" w:date="2014-01-22T14:54:00Z"/>
                <w:rFonts w:ascii="Arial" w:eastAsia="Times New Roman" w:hAnsi="Arial" w:cs="Arial"/>
                <w:color w:val="000000"/>
                <w:sz w:val="20"/>
                <w:szCs w:val="20"/>
                <w:lang w:val="nl-NL"/>
              </w:rPr>
            </w:pPr>
            <w:del w:id="1135" w:author="Arjan" w:date="2014-01-22T14:54:00Z">
              <w:r w:rsidRPr="00DD0F4F" w:rsidDel="00660E22">
                <w:rPr>
                  <w:rFonts w:ascii="Arial" w:eastAsia="Times New Roman" w:hAnsi="Arial" w:cs="Arial"/>
                  <w:b/>
                  <w:bCs/>
                  <w:color w:val="000000"/>
                  <w:sz w:val="20"/>
                  <w:szCs w:val="20"/>
                  <w:lang w:val="nl-NL"/>
                </w:rPr>
                <w:delText>Datum opname attribuutsoort</w:delText>
              </w:r>
            </w:del>
          </w:p>
        </w:tc>
        <w:tc>
          <w:tcPr>
            <w:tcW w:w="5580" w:type="dxa"/>
            <w:tcBorders>
              <w:top w:val="nil"/>
              <w:left w:val="nil"/>
              <w:bottom w:val="nil"/>
              <w:right w:val="nil"/>
            </w:tcBorders>
          </w:tcPr>
          <w:p w14:paraId="52F29E57" w14:textId="77777777" w:rsidR="0044638F" w:rsidRPr="00DD0F4F" w:rsidDel="00660E22" w:rsidRDefault="0044638F" w:rsidP="004221F2">
            <w:pPr>
              <w:autoSpaceDE w:val="0"/>
              <w:autoSpaceDN w:val="0"/>
              <w:adjustRightInd w:val="0"/>
              <w:spacing w:after="0" w:line="240" w:lineRule="auto"/>
              <w:rPr>
                <w:del w:id="1136" w:author="Arjan" w:date="2014-01-22T14:54:00Z"/>
                <w:rFonts w:ascii="Arial" w:eastAsia="Times New Roman" w:hAnsi="Arial" w:cs="Arial"/>
                <w:color w:val="000000"/>
                <w:sz w:val="20"/>
                <w:szCs w:val="20"/>
                <w:lang w:val="nl-NL"/>
              </w:rPr>
            </w:pPr>
            <w:del w:id="1137" w:author="Arjan" w:date="2014-01-22T14:54:00Z">
              <w:r w:rsidRPr="00DD0F4F" w:rsidDel="00660E22">
                <w:rPr>
                  <w:rFonts w:ascii="Arial" w:eastAsia="Times New Roman" w:hAnsi="Arial" w:cs="Arial"/>
                  <w:color w:val="000000"/>
                  <w:sz w:val="20"/>
                  <w:szCs w:val="20"/>
                  <w:lang w:val="nl-NL"/>
                </w:rPr>
                <w:delText>1 juni 2008</w:delText>
              </w:r>
            </w:del>
          </w:p>
        </w:tc>
      </w:tr>
      <w:tr w:rsidR="0044638F" w:rsidRPr="00AE1A91" w:rsidDel="00660E22" w14:paraId="190954D2" w14:textId="77777777" w:rsidTr="004221F2">
        <w:trPr>
          <w:del w:id="1138" w:author="Arjan" w:date="2014-01-22T14:54:00Z"/>
        </w:trPr>
        <w:tc>
          <w:tcPr>
            <w:tcW w:w="3780" w:type="dxa"/>
            <w:tcBorders>
              <w:top w:val="nil"/>
              <w:left w:val="nil"/>
              <w:bottom w:val="nil"/>
              <w:right w:val="nil"/>
            </w:tcBorders>
          </w:tcPr>
          <w:p w14:paraId="6C052FF7" w14:textId="77777777" w:rsidR="0044638F" w:rsidRPr="00DD0F4F" w:rsidDel="00660E22" w:rsidRDefault="0044638F" w:rsidP="004221F2">
            <w:pPr>
              <w:autoSpaceDE w:val="0"/>
              <w:autoSpaceDN w:val="0"/>
              <w:adjustRightInd w:val="0"/>
              <w:spacing w:after="0" w:line="240" w:lineRule="auto"/>
              <w:rPr>
                <w:del w:id="1139"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1E0DF8AA" w14:textId="77777777" w:rsidR="0044638F" w:rsidRPr="00DD0F4F" w:rsidDel="00660E22" w:rsidRDefault="0044638F" w:rsidP="004221F2">
            <w:pPr>
              <w:autoSpaceDE w:val="0"/>
              <w:autoSpaceDN w:val="0"/>
              <w:adjustRightInd w:val="0"/>
              <w:spacing w:after="0" w:line="240" w:lineRule="auto"/>
              <w:rPr>
                <w:del w:id="1140" w:author="Arjan" w:date="2014-01-22T14:54:00Z"/>
                <w:rFonts w:ascii="Arial" w:eastAsia="Times New Roman" w:hAnsi="Arial" w:cs="Arial"/>
                <w:color w:val="000000"/>
                <w:sz w:val="20"/>
                <w:szCs w:val="20"/>
                <w:lang w:val="nl-NL"/>
              </w:rPr>
            </w:pPr>
          </w:p>
        </w:tc>
      </w:tr>
      <w:tr w:rsidR="0044638F" w:rsidRPr="00AE1A91" w:rsidDel="00660E22" w14:paraId="13EFF570" w14:textId="77777777" w:rsidTr="004221F2">
        <w:trPr>
          <w:del w:id="1141" w:author="Arjan" w:date="2014-01-22T14:54:00Z"/>
        </w:trPr>
        <w:tc>
          <w:tcPr>
            <w:tcW w:w="3780" w:type="dxa"/>
            <w:tcBorders>
              <w:top w:val="nil"/>
              <w:left w:val="nil"/>
              <w:bottom w:val="nil"/>
              <w:right w:val="nil"/>
            </w:tcBorders>
          </w:tcPr>
          <w:p w14:paraId="1607C592" w14:textId="77777777" w:rsidR="0044638F" w:rsidRPr="00DD0F4F" w:rsidDel="00660E22" w:rsidRDefault="0044638F" w:rsidP="004221F2">
            <w:pPr>
              <w:autoSpaceDE w:val="0"/>
              <w:autoSpaceDN w:val="0"/>
              <w:adjustRightInd w:val="0"/>
              <w:spacing w:after="0" w:line="240" w:lineRule="auto"/>
              <w:rPr>
                <w:del w:id="1142" w:author="Arjan" w:date="2014-01-22T14:54:00Z"/>
                <w:rFonts w:ascii="Arial" w:eastAsia="Times New Roman" w:hAnsi="Arial" w:cs="Arial"/>
                <w:color w:val="000000"/>
                <w:sz w:val="20"/>
                <w:szCs w:val="20"/>
                <w:lang w:val="nl-NL"/>
              </w:rPr>
            </w:pPr>
            <w:del w:id="1143" w:author="Arjan" w:date="2014-01-22T14:54:00Z">
              <w:r w:rsidRPr="00DD0F4F" w:rsidDel="00660E22">
                <w:rPr>
                  <w:rFonts w:ascii="Arial" w:eastAsia="Times New Roman" w:hAnsi="Arial" w:cs="Arial"/>
                  <w:b/>
                  <w:bCs/>
                  <w:color w:val="000000"/>
                  <w:sz w:val="20"/>
                  <w:szCs w:val="20"/>
                  <w:lang w:val="nl-NL"/>
                </w:rPr>
                <w:delText>Toelichting attribuutsoort</w:delText>
              </w:r>
            </w:del>
          </w:p>
        </w:tc>
        <w:tc>
          <w:tcPr>
            <w:tcW w:w="5580" w:type="dxa"/>
            <w:tcBorders>
              <w:top w:val="nil"/>
              <w:left w:val="nil"/>
              <w:bottom w:val="nil"/>
              <w:right w:val="nil"/>
            </w:tcBorders>
          </w:tcPr>
          <w:p w14:paraId="43333E3E" w14:textId="77777777" w:rsidR="0044638F" w:rsidRPr="00DD0F4F" w:rsidDel="00660E22" w:rsidRDefault="0044638F" w:rsidP="004221F2">
            <w:pPr>
              <w:autoSpaceDE w:val="0"/>
              <w:autoSpaceDN w:val="0"/>
              <w:adjustRightInd w:val="0"/>
              <w:spacing w:after="0" w:line="240" w:lineRule="auto"/>
              <w:rPr>
                <w:del w:id="1144" w:author="Arjan" w:date="2014-01-22T14:54:00Z"/>
                <w:rFonts w:ascii="Arial" w:eastAsia="Times New Roman" w:hAnsi="Arial" w:cs="Arial"/>
                <w:color w:val="000000"/>
                <w:sz w:val="20"/>
                <w:szCs w:val="20"/>
                <w:lang w:val="nl-NL"/>
              </w:rPr>
            </w:pPr>
            <w:del w:id="1145" w:author="Arjan" w:date="2014-01-22T14:54:00Z">
              <w:r w:rsidRPr="00DD0F4F" w:rsidDel="00660E22">
                <w:rPr>
                  <w:rFonts w:ascii="Arial" w:eastAsia="Times New Roman" w:hAnsi="Arial" w:cs="Arial"/>
                  <w:color w:val="000000"/>
                  <w:sz w:val="20"/>
                  <w:szCs w:val="20"/>
                  <w:lang w:val="nl-NL"/>
                </w:rPr>
                <w:delText>Het gaat hier om aanduidingen zoals ‘in bewerking’, ‘concept’ en ‘definitief’. Dus niet ‘afgehandeld’. Immers, zaken worden afgehandeld, documenten niet. Wel spelen documenten daarbij een rol.</w:delText>
              </w:r>
            </w:del>
          </w:p>
          <w:p w14:paraId="1FE79FF3" w14:textId="77777777" w:rsidR="003B75DD" w:rsidRPr="00DD0F4F" w:rsidDel="00660E22" w:rsidRDefault="0044638F" w:rsidP="003B75DD">
            <w:pPr>
              <w:autoSpaceDE w:val="0"/>
              <w:autoSpaceDN w:val="0"/>
              <w:adjustRightInd w:val="0"/>
              <w:spacing w:after="0" w:line="240" w:lineRule="auto"/>
              <w:rPr>
                <w:del w:id="1146" w:author="Arjan" w:date="2014-01-22T14:54:00Z"/>
                <w:rFonts w:ascii="Arial" w:eastAsia="Times New Roman" w:hAnsi="Arial" w:cs="Arial"/>
                <w:color w:val="000000"/>
                <w:sz w:val="20"/>
                <w:szCs w:val="20"/>
                <w:lang w:val="nl-NL"/>
              </w:rPr>
            </w:pPr>
            <w:del w:id="1147" w:author="Arjan" w:date="2014-01-22T14:54:00Z">
              <w:r w:rsidRPr="00DD0F4F" w:rsidDel="00660E22">
                <w:rPr>
                  <w:rFonts w:ascii="Arial" w:eastAsia="Times New Roman" w:hAnsi="Arial" w:cs="Arial"/>
                  <w:color w:val="000000"/>
                  <w:sz w:val="20"/>
                  <w:szCs w:val="20"/>
                  <w:lang w:val="nl-NL"/>
                </w:rPr>
                <w:delText>Ofschoon we er voor gekozen hebben om zowel dit attribuuttype als het attribuuttype Documentversie optioneel te verklaren, ware het aan te bevelen bij elk enkelvoudig document in ieder geval één van beide attributen van een waarde te voorzien.</w:delText>
              </w:r>
            </w:del>
          </w:p>
        </w:tc>
      </w:tr>
      <w:tr w:rsidR="0044638F" w:rsidRPr="00AE1A91" w:rsidDel="00660E22" w14:paraId="7ACCDF68" w14:textId="77777777" w:rsidTr="004221F2">
        <w:trPr>
          <w:del w:id="1148" w:author="Arjan" w:date="2014-01-22T14:54:00Z"/>
        </w:trPr>
        <w:tc>
          <w:tcPr>
            <w:tcW w:w="3780" w:type="dxa"/>
            <w:tcBorders>
              <w:top w:val="nil"/>
              <w:left w:val="nil"/>
              <w:bottom w:val="nil"/>
              <w:right w:val="nil"/>
            </w:tcBorders>
          </w:tcPr>
          <w:p w14:paraId="77A77A17" w14:textId="77777777" w:rsidR="0044638F" w:rsidRPr="00DD0F4F" w:rsidDel="00660E22" w:rsidRDefault="0044638F" w:rsidP="004221F2">
            <w:pPr>
              <w:autoSpaceDE w:val="0"/>
              <w:autoSpaceDN w:val="0"/>
              <w:adjustRightInd w:val="0"/>
              <w:spacing w:after="0" w:line="240" w:lineRule="auto"/>
              <w:rPr>
                <w:del w:id="1149"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6F03AB3B" w14:textId="77777777" w:rsidR="0044638F" w:rsidRPr="00DD0F4F" w:rsidDel="00660E22" w:rsidRDefault="0044638F" w:rsidP="004221F2">
            <w:pPr>
              <w:autoSpaceDE w:val="0"/>
              <w:autoSpaceDN w:val="0"/>
              <w:adjustRightInd w:val="0"/>
              <w:spacing w:after="0" w:line="240" w:lineRule="auto"/>
              <w:rPr>
                <w:del w:id="1150" w:author="Arjan" w:date="2014-01-22T14:54:00Z"/>
                <w:rFonts w:ascii="Arial" w:eastAsia="Times New Roman" w:hAnsi="Arial" w:cs="Arial"/>
                <w:color w:val="000000"/>
                <w:sz w:val="20"/>
                <w:szCs w:val="20"/>
                <w:lang w:val="nl-NL"/>
              </w:rPr>
            </w:pPr>
          </w:p>
        </w:tc>
      </w:tr>
      <w:tr w:rsidR="0044638F" w:rsidRPr="00AE1A91" w:rsidDel="00660E22" w14:paraId="39168FB0" w14:textId="77777777" w:rsidTr="004221F2">
        <w:trPr>
          <w:del w:id="1151" w:author="Arjan" w:date="2014-01-22T14:54:00Z"/>
        </w:trPr>
        <w:tc>
          <w:tcPr>
            <w:tcW w:w="3780" w:type="dxa"/>
            <w:tcBorders>
              <w:top w:val="nil"/>
              <w:left w:val="nil"/>
              <w:bottom w:val="nil"/>
              <w:right w:val="nil"/>
            </w:tcBorders>
          </w:tcPr>
          <w:p w14:paraId="20A3850E" w14:textId="77777777" w:rsidR="0044638F" w:rsidRPr="00DD0F4F" w:rsidDel="00660E22" w:rsidRDefault="0044638F" w:rsidP="004221F2">
            <w:pPr>
              <w:autoSpaceDE w:val="0"/>
              <w:autoSpaceDN w:val="0"/>
              <w:adjustRightInd w:val="0"/>
              <w:spacing w:after="0" w:line="240" w:lineRule="auto"/>
              <w:rPr>
                <w:del w:id="1152" w:author="Arjan" w:date="2014-01-22T14:54:00Z"/>
                <w:rFonts w:ascii="Arial" w:eastAsia="Times New Roman" w:hAnsi="Arial" w:cs="Arial"/>
                <w:color w:val="000000"/>
                <w:sz w:val="20"/>
                <w:szCs w:val="20"/>
                <w:lang w:val="nl-NL"/>
              </w:rPr>
            </w:pPr>
            <w:del w:id="1153" w:author="Arjan" w:date="2014-01-22T14:54:00Z">
              <w:r w:rsidRPr="00DD0F4F" w:rsidDel="00660E22">
                <w:rPr>
                  <w:rFonts w:ascii="Arial" w:eastAsia="Times New Roman" w:hAnsi="Arial" w:cs="Arial"/>
                  <w:b/>
                  <w:bCs/>
                  <w:color w:val="000000"/>
                  <w:sz w:val="20"/>
                  <w:szCs w:val="20"/>
                  <w:lang w:val="nl-NL"/>
                </w:rPr>
                <w:delText>Formaat attribuutsoort</w:delText>
              </w:r>
            </w:del>
          </w:p>
        </w:tc>
        <w:tc>
          <w:tcPr>
            <w:tcW w:w="5580" w:type="dxa"/>
            <w:tcBorders>
              <w:top w:val="nil"/>
              <w:left w:val="nil"/>
              <w:bottom w:val="nil"/>
              <w:right w:val="nil"/>
            </w:tcBorders>
          </w:tcPr>
          <w:p w14:paraId="3C342FB2" w14:textId="77777777" w:rsidR="0044638F" w:rsidRPr="00DD0F4F" w:rsidDel="00660E22" w:rsidRDefault="00DA5D93" w:rsidP="004221F2">
            <w:pPr>
              <w:autoSpaceDE w:val="0"/>
              <w:autoSpaceDN w:val="0"/>
              <w:adjustRightInd w:val="0"/>
              <w:spacing w:after="0" w:line="240" w:lineRule="auto"/>
              <w:rPr>
                <w:del w:id="1154" w:author="Arjan" w:date="2014-01-22T14:54:00Z"/>
                <w:rFonts w:ascii="Arial" w:eastAsia="Times New Roman" w:hAnsi="Arial" w:cs="Arial"/>
                <w:color w:val="000000"/>
                <w:sz w:val="20"/>
                <w:szCs w:val="20"/>
                <w:lang w:val="nl-NL"/>
              </w:rPr>
            </w:pPr>
            <w:del w:id="1155" w:author="Arjan" w:date="2014-01-22T14:54:00Z">
              <w:r w:rsidRPr="00F64D19" w:rsidDel="00660E22">
                <w:rPr>
                  <w:rFonts w:ascii="Arial" w:hAnsi="Arial" w:cs="Arial"/>
                  <w:sz w:val="20"/>
                  <w:szCs w:val="20"/>
                  <w:lang w:val="en-AU"/>
                </w:rPr>
                <w:fldChar w:fldCharType="begin" w:fldLock="1"/>
              </w:r>
              <w:r w:rsidR="0044638F" w:rsidRPr="00DD0F4F" w:rsidDel="00660E22">
                <w:rPr>
                  <w:rFonts w:ascii="Arial" w:hAnsi="Arial" w:cs="Arial"/>
                  <w:sz w:val="20"/>
                  <w:szCs w:val="20"/>
                  <w:lang w:val="nl-NL"/>
                </w:rPr>
                <w:delInstrText xml:space="preserve">MERGEFIELD </w:delInstrText>
              </w:r>
              <w:r w:rsidR="0044638F" w:rsidRPr="00DD0F4F" w:rsidDel="00660E22">
                <w:rPr>
                  <w:rFonts w:ascii="Arial" w:eastAsia="Times New Roman" w:hAnsi="Arial" w:cs="Arial"/>
                  <w:color w:val="000000"/>
                  <w:sz w:val="20"/>
                  <w:szCs w:val="20"/>
                  <w:lang w:val="nl-NL"/>
                </w:rPr>
                <w:delInstrText>Att.Type</w:delInstrText>
              </w:r>
              <w:r w:rsidRPr="00F64D19" w:rsidDel="00660E22">
                <w:rPr>
                  <w:rFonts w:ascii="Arial" w:hAnsi="Arial" w:cs="Arial"/>
                  <w:sz w:val="20"/>
                  <w:szCs w:val="20"/>
                  <w:lang w:val="en-AU"/>
                </w:rPr>
                <w:fldChar w:fldCharType="separate"/>
              </w:r>
              <w:r w:rsidR="0044638F" w:rsidRPr="00DD0F4F" w:rsidDel="00660E22">
                <w:rPr>
                  <w:rFonts w:ascii="Arial" w:eastAsia="Times New Roman" w:hAnsi="Arial" w:cs="Arial"/>
                  <w:color w:val="000000"/>
                  <w:sz w:val="20"/>
                  <w:szCs w:val="20"/>
                  <w:lang w:val="nl-NL"/>
                </w:rPr>
                <w:delText>AN20</w:delText>
              </w:r>
              <w:r w:rsidRPr="00F64D19" w:rsidDel="00660E22">
                <w:rPr>
                  <w:rFonts w:ascii="Arial" w:hAnsi="Arial" w:cs="Arial"/>
                  <w:sz w:val="20"/>
                  <w:szCs w:val="20"/>
                  <w:lang w:val="en-AU"/>
                </w:rPr>
                <w:fldChar w:fldCharType="end"/>
              </w:r>
            </w:del>
          </w:p>
        </w:tc>
      </w:tr>
      <w:tr w:rsidR="0044638F" w:rsidRPr="00AE1A91" w:rsidDel="00660E22" w14:paraId="7CD0F88E" w14:textId="77777777" w:rsidTr="004221F2">
        <w:trPr>
          <w:trHeight w:val="230"/>
          <w:del w:id="1156" w:author="Arjan" w:date="2014-01-22T14:54:00Z"/>
        </w:trPr>
        <w:tc>
          <w:tcPr>
            <w:tcW w:w="3780" w:type="dxa"/>
            <w:tcBorders>
              <w:top w:val="nil"/>
              <w:left w:val="nil"/>
              <w:bottom w:val="nil"/>
              <w:right w:val="nil"/>
            </w:tcBorders>
          </w:tcPr>
          <w:p w14:paraId="31932C7A" w14:textId="77777777" w:rsidR="0044638F" w:rsidRPr="00DD0F4F" w:rsidDel="00660E22" w:rsidRDefault="0044638F" w:rsidP="004221F2">
            <w:pPr>
              <w:autoSpaceDE w:val="0"/>
              <w:autoSpaceDN w:val="0"/>
              <w:adjustRightInd w:val="0"/>
              <w:spacing w:after="0" w:line="240" w:lineRule="auto"/>
              <w:rPr>
                <w:del w:id="1157"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761E207B" w14:textId="77777777" w:rsidR="0044638F" w:rsidRPr="00DD0F4F" w:rsidDel="00660E22" w:rsidRDefault="0044638F" w:rsidP="004221F2">
            <w:pPr>
              <w:autoSpaceDE w:val="0"/>
              <w:autoSpaceDN w:val="0"/>
              <w:adjustRightInd w:val="0"/>
              <w:spacing w:after="0" w:line="240" w:lineRule="auto"/>
              <w:rPr>
                <w:del w:id="1158" w:author="Arjan" w:date="2014-01-22T14:54:00Z"/>
                <w:rFonts w:ascii="Arial" w:eastAsia="Times New Roman" w:hAnsi="Arial" w:cs="Arial"/>
                <w:color w:val="000000"/>
                <w:sz w:val="20"/>
                <w:szCs w:val="20"/>
                <w:lang w:val="nl-NL"/>
              </w:rPr>
            </w:pPr>
          </w:p>
        </w:tc>
      </w:tr>
      <w:tr w:rsidR="0044638F" w:rsidRPr="00AE1A91" w:rsidDel="00660E22" w14:paraId="1A70CB73" w14:textId="77777777" w:rsidTr="004221F2">
        <w:trPr>
          <w:trHeight w:val="230"/>
          <w:del w:id="1159" w:author="Arjan" w:date="2014-01-22T14:54:00Z"/>
        </w:trPr>
        <w:tc>
          <w:tcPr>
            <w:tcW w:w="3780" w:type="dxa"/>
            <w:tcBorders>
              <w:top w:val="nil"/>
              <w:left w:val="nil"/>
              <w:bottom w:val="nil"/>
              <w:right w:val="nil"/>
            </w:tcBorders>
          </w:tcPr>
          <w:p w14:paraId="77DC52BF" w14:textId="77777777" w:rsidR="0044638F" w:rsidRPr="00DD0F4F" w:rsidDel="00660E22" w:rsidRDefault="0044638F" w:rsidP="004221F2">
            <w:pPr>
              <w:autoSpaceDE w:val="0"/>
              <w:autoSpaceDN w:val="0"/>
              <w:adjustRightInd w:val="0"/>
              <w:spacing w:after="0" w:line="240" w:lineRule="auto"/>
              <w:rPr>
                <w:del w:id="1160" w:author="Arjan" w:date="2014-01-22T14:54:00Z"/>
                <w:rFonts w:ascii="Arial" w:eastAsia="Times New Roman" w:hAnsi="Arial" w:cs="Arial"/>
                <w:color w:val="000000"/>
                <w:sz w:val="20"/>
                <w:szCs w:val="20"/>
                <w:lang w:val="nl-NL"/>
              </w:rPr>
            </w:pPr>
            <w:del w:id="1161" w:author="Arjan" w:date="2014-01-22T14:54:00Z">
              <w:r w:rsidRPr="00DD0F4F" w:rsidDel="00660E22">
                <w:rPr>
                  <w:rFonts w:ascii="Arial" w:eastAsia="Times New Roman" w:hAnsi="Arial" w:cs="Arial"/>
                  <w:b/>
                  <w:bCs/>
                  <w:color w:val="000000"/>
                  <w:sz w:val="20"/>
                  <w:szCs w:val="20"/>
                  <w:lang w:val="nl-NL"/>
                </w:rPr>
                <w:delText>Waardenverzameling</w:delText>
              </w:r>
            </w:del>
          </w:p>
        </w:tc>
        <w:tc>
          <w:tcPr>
            <w:tcW w:w="5580" w:type="dxa"/>
            <w:tcBorders>
              <w:top w:val="nil"/>
              <w:left w:val="nil"/>
              <w:bottom w:val="nil"/>
              <w:right w:val="nil"/>
            </w:tcBorders>
          </w:tcPr>
          <w:p w14:paraId="5A5F70A2" w14:textId="77777777" w:rsidR="0044638F" w:rsidRPr="00DD0F4F" w:rsidDel="00660E22" w:rsidRDefault="0044638F" w:rsidP="005D189E">
            <w:pPr>
              <w:spacing w:after="0" w:line="240" w:lineRule="auto"/>
              <w:rPr>
                <w:del w:id="1162" w:author="Arjan" w:date="2014-01-22T14:54:00Z"/>
                <w:noProof/>
                <w:lang w:val="nl-NL"/>
              </w:rPr>
            </w:pPr>
            <w:del w:id="1163" w:author="Arjan" w:date="2014-01-22T14:54:00Z">
              <w:r w:rsidRPr="00DD0F4F" w:rsidDel="00660E22">
                <w:rPr>
                  <w:rFonts w:ascii="Arial" w:eastAsia="Times New Roman" w:hAnsi="Arial" w:cs="Arial"/>
                  <w:color w:val="000000"/>
                  <w:sz w:val="20"/>
                  <w:szCs w:val="20"/>
                  <w:lang w:val="nl-NL"/>
                </w:rPr>
                <w:delText>alle alfanumerieke tekens m.u.v. diacrieten</w:delText>
              </w:r>
            </w:del>
          </w:p>
        </w:tc>
      </w:tr>
      <w:tr w:rsidR="0044638F" w:rsidRPr="00AE1A91" w:rsidDel="00660E22" w14:paraId="6470A8F0" w14:textId="77777777" w:rsidTr="004221F2">
        <w:trPr>
          <w:trHeight w:val="215"/>
          <w:del w:id="1164" w:author="Arjan" w:date="2014-01-22T14:54:00Z"/>
        </w:trPr>
        <w:tc>
          <w:tcPr>
            <w:tcW w:w="3780" w:type="dxa"/>
            <w:tcBorders>
              <w:top w:val="nil"/>
              <w:left w:val="nil"/>
              <w:bottom w:val="nil"/>
              <w:right w:val="nil"/>
            </w:tcBorders>
          </w:tcPr>
          <w:p w14:paraId="7439B106" w14:textId="77777777" w:rsidR="0044638F" w:rsidRPr="00DD0F4F" w:rsidDel="00660E22" w:rsidRDefault="0044638F" w:rsidP="004221F2">
            <w:pPr>
              <w:autoSpaceDE w:val="0"/>
              <w:autoSpaceDN w:val="0"/>
              <w:adjustRightInd w:val="0"/>
              <w:spacing w:after="0" w:line="240" w:lineRule="auto"/>
              <w:rPr>
                <w:del w:id="1165"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64492080" w14:textId="77777777" w:rsidR="0044638F" w:rsidRPr="00DD0F4F" w:rsidDel="00660E22" w:rsidRDefault="0044638F" w:rsidP="004221F2">
            <w:pPr>
              <w:autoSpaceDE w:val="0"/>
              <w:autoSpaceDN w:val="0"/>
              <w:adjustRightInd w:val="0"/>
              <w:spacing w:after="0" w:line="240" w:lineRule="auto"/>
              <w:rPr>
                <w:del w:id="1166" w:author="Arjan" w:date="2014-01-22T14:54:00Z"/>
                <w:rFonts w:ascii="Arial" w:eastAsia="Times New Roman" w:hAnsi="Arial" w:cs="Arial"/>
                <w:color w:val="000000"/>
                <w:sz w:val="20"/>
                <w:szCs w:val="20"/>
                <w:lang w:val="nl-NL"/>
              </w:rPr>
            </w:pPr>
          </w:p>
        </w:tc>
      </w:tr>
      <w:tr w:rsidR="0044638F" w:rsidRPr="00AE1A91" w:rsidDel="00660E22" w14:paraId="3DFBFEEC" w14:textId="77777777" w:rsidTr="004221F2">
        <w:trPr>
          <w:trHeight w:val="215"/>
          <w:del w:id="1167" w:author="Arjan" w:date="2014-01-22T14:54:00Z"/>
        </w:trPr>
        <w:tc>
          <w:tcPr>
            <w:tcW w:w="3780" w:type="dxa"/>
            <w:tcBorders>
              <w:top w:val="nil"/>
              <w:left w:val="nil"/>
              <w:bottom w:val="nil"/>
              <w:right w:val="nil"/>
            </w:tcBorders>
          </w:tcPr>
          <w:p w14:paraId="510DE23E" w14:textId="77777777" w:rsidR="0044638F" w:rsidRPr="00DD0F4F" w:rsidDel="00660E22" w:rsidRDefault="0044638F" w:rsidP="004221F2">
            <w:pPr>
              <w:autoSpaceDE w:val="0"/>
              <w:autoSpaceDN w:val="0"/>
              <w:adjustRightInd w:val="0"/>
              <w:spacing w:after="0" w:line="240" w:lineRule="auto"/>
              <w:rPr>
                <w:del w:id="1168" w:author="Arjan" w:date="2014-01-22T14:54:00Z"/>
                <w:rFonts w:ascii="Arial" w:eastAsia="Times New Roman" w:hAnsi="Arial" w:cs="Arial"/>
                <w:color w:val="000000"/>
                <w:sz w:val="20"/>
                <w:szCs w:val="20"/>
                <w:lang w:val="nl-NL"/>
              </w:rPr>
            </w:pPr>
            <w:del w:id="1169" w:author="Arjan" w:date="2014-01-22T14:54:00Z">
              <w:r w:rsidRPr="00DD0F4F" w:rsidDel="00660E22">
                <w:rPr>
                  <w:rFonts w:ascii="Arial" w:eastAsia="Times New Roman" w:hAnsi="Arial" w:cs="Arial"/>
                  <w:b/>
                  <w:bCs/>
                  <w:color w:val="000000"/>
                  <w:sz w:val="20"/>
                  <w:szCs w:val="20"/>
                  <w:lang w:val="nl-NL"/>
                </w:rPr>
                <w:delText>Indicatie materiële historie</w:delText>
              </w:r>
            </w:del>
          </w:p>
        </w:tc>
        <w:tc>
          <w:tcPr>
            <w:tcW w:w="5580" w:type="dxa"/>
            <w:tcBorders>
              <w:top w:val="nil"/>
              <w:left w:val="nil"/>
              <w:bottom w:val="nil"/>
              <w:right w:val="nil"/>
            </w:tcBorders>
          </w:tcPr>
          <w:p w14:paraId="1CAD434F" w14:textId="77777777" w:rsidR="0044638F" w:rsidRPr="00DD0F4F" w:rsidDel="00660E22" w:rsidRDefault="0044638F" w:rsidP="004221F2">
            <w:pPr>
              <w:autoSpaceDE w:val="0"/>
              <w:autoSpaceDN w:val="0"/>
              <w:adjustRightInd w:val="0"/>
              <w:spacing w:after="0" w:line="240" w:lineRule="auto"/>
              <w:rPr>
                <w:del w:id="1170" w:author="Arjan" w:date="2014-01-22T14:54:00Z"/>
                <w:rFonts w:ascii="Arial" w:eastAsia="Times New Roman" w:hAnsi="Arial" w:cs="Arial"/>
                <w:color w:val="000000"/>
                <w:sz w:val="20"/>
                <w:szCs w:val="20"/>
                <w:lang w:val="nl-NL"/>
              </w:rPr>
            </w:pPr>
            <w:del w:id="1171" w:author="Arjan" w:date="2014-01-22T14:54:00Z">
              <w:r w:rsidRPr="00DD0F4F" w:rsidDel="00660E22">
                <w:rPr>
                  <w:rFonts w:ascii="Arial" w:eastAsia="Times New Roman" w:hAnsi="Arial" w:cs="Arial"/>
                  <w:color w:val="000000"/>
                  <w:sz w:val="20"/>
                  <w:szCs w:val="20"/>
                  <w:lang w:val="nl-NL"/>
                </w:rPr>
                <w:delText>Ja</w:delText>
              </w:r>
            </w:del>
          </w:p>
        </w:tc>
      </w:tr>
      <w:tr w:rsidR="0044638F" w:rsidRPr="00AE1A91" w:rsidDel="00660E22" w14:paraId="257329FB" w14:textId="77777777" w:rsidTr="004221F2">
        <w:trPr>
          <w:trHeight w:val="230"/>
          <w:del w:id="1172" w:author="Arjan" w:date="2014-01-22T14:54:00Z"/>
        </w:trPr>
        <w:tc>
          <w:tcPr>
            <w:tcW w:w="3780" w:type="dxa"/>
            <w:tcBorders>
              <w:top w:val="nil"/>
              <w:left w:val="nil"/>
              <w:bottom w:val="nil"/>
              <w:right w:val="nil"/>
            </w:tcBorders>
          </w:tcPr>
          <w:p w14:paraId="076F79AE" w14:textId="77777777" w:rsidR="0044638F" w:rsidRPr="00DD0F4F" w:rsidDel="00660E22" w:rsidRDefault="0044638F" w:rsidP="004221F2">
            <w:pPr>
              <w:autoSpaceDE w:val="0"/>
              <w:autoSpaceDN w:val="0"/>
              <w:adjustRightInd w:val="0"/>
              <w:spacing w:after="0" w:line="240" w:lineRule="auto"/>
              <w:rPr>
                <w:del w:id="1173"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5A9BC8CC" w14:textId="77777777" w:rsidR="0044638F" w:rsidRPr="00DD0F4F" w:rsidDel="00660E22" w:rsidRDefault="0044638F" w:rsidP="004221F2">
            <w:pPr>
              <w:autoSpaceDE w:val="0"/>
              <w:autoSpaceDN w:val="0"/>
              <w:adjustRightInd w:val="0"/>
              <w:spacing w:after="0" w:line="240" w:lineRule="auto"/>
              <w:rPr>
                <w:del w:id="1174" w:author="Arjan" w:date="2014-01-22T14:54:00Z"/>
                <w:rFonts w:ascii="Arial" w:eastAsia="Times New Roman" w:hAnsi="Arial" w:cs="Arial"/>
                <w:color w:val="000000"/>
                <w:sz w:val="20"/>
                <w:szCs w:val="20"/>
                <w:lang w:val="nl-NL"/>
              </w:rPr>
            </w:pPr>
          </w:p>
        </w:tc>
      </w:tr>
      <w:tr w:rsidR="0044638F" w:rsidRPr="00AE1A91" w:rsidDel="00660E22" w14:paraId="17EF92F6" w14:textId="77777777" w:rsidTr="004221F2">
        <w:trPr>
          <w:trHeight w:val="230"/>
          <w:del w:id="1175" w:author="Arjan" w:date="2014-01-22T14:54:00Z"/>
        </w:trPr>
        <w:tc>
          <w:tcPr>
            <w:tcW w:w="3780" w:type="dxa"/>
            <w:tcBorders>
              <w:top w:val="nil"/>
              <w:left w:val="nil"/>
              <w:bottom w:val="nil"/>
              <w:right w:val="nil"/>
            </w:tcBorders>
          </w:tcPr>
          <w:p w14:paraId="4E1E3CED" w14:textId="77777777" w:rsidR="0044638F" w:rsidRPr="00DD0F4F" w:rsidDel="00660E22" w:rsidRDefault="0044638F" w:rsidP="004221F2">
            <w:pPr>
              <w:autoSpaceDE w:val="0"/>
              <w:autoSpaceDN w:val="0"/>
              <w:adjustRightInd w:val="0"/>
              <w:spacing w:after="0" w:line="240" w:lineRule="auto"/>
              <w:rPr>
                <w:del w:id="1176" w:author="Arjan" w:date="2014-01-22T14:54:00Z"/>
                <w:rFonts w:ascii="Arial" w:eastAsia="Times New Roman" w:hAnsi="Arial" w:cs="Arial"/>
                <w:color w:val="000000"/>
                <w:sz w:val="20"/>
                <w:szCs w:val="20"/>
                <w:lang w:val="nl-NL"/>
              </w:rPr>
            </w:pPr>
            <w:del w:id="1177" w:author="Arjan" w:date="2014-01-22T14:54:00Z">
              <w:r w:rsidRPr="00DD0F4F" w:rsidDel="00660E22">
                <w:rPr>
                  <w:rFonts w:ascii="Arial" w:eastAsia="Times New Roman" w:hAnsi="Arial" w:cs="Arial"/>
                  <w:b/>
                  <w:bCs/>
                  <w:color w:val="000000"/>
                  <w:sz w:val="20"/>
                  <w:szCs w:val="20"/>
                  <w:lang w:val="nl-NL"/>
                </w:rPr>
                <w:delText>Indicatie formele historie</w:delText>
              </w:r>
            </w:del>
          </w:p>
        </w:tc>
        <w:tc>
          <w:tcPr>
            <w:tcW w:w="5580" w:type="dxa"/>
            <w:tcBorders>
              <w:top w:val="nil"/>
              <w:left w:val="nil"/>
              <w:bottom w:val="nil"/>
              <w:right w:val="nil"/>
            </w:tcBorders>
          </w:tcPr>
          <w:p w14:paraId="79143985" w14:textId="77777777" w:rsidR="0044638F" w:rsidRPr="00DD0F4F" w:rsidDel="00660E22" w:rsidRDefault="0044638F" w:rsidP="004221F2">
            <w:pPr>
              <w:autoSpaceDE w:val="0"/>
              <w:autoSpaceDN w:val="0"/>
              <w:adjustRightInd w:val="0"/>
              <w:spacing w:after="0" w:line="240" w:lineRule="auto"/>
              <w:rPr>
                <w:del w:id="1178" w:author="Arjan" w:date="2014-01-22T14:54:00Z"/>
                <w:rFonts w:ascii="Arial" w:eastAsia="Times New Roman" w:hAnsi="Arial" w:cs="Arial"/>
                <w:color w:val="000000"/>
                <w:sz w:val="20"/>
                <w:szCs w:val="20"/>
                <w:lang w:val="nl-NL"/>
              </w:rPr>
            </w:pPr>
            <w:del w:id="1179" w:author="Arjan" w:date="2014-01-22T14:54:00Z">
              <w:r w:rsidRPr="00DD0F4F" w:rsidDel="00660E22">
                <w:rPr>
                  <w:rFonts w:ascii="Arial" w:eastAsia="Times New Roman" w:hAnsi="Arial" w:cs="Arial"/>
                  <w:color w:val="000000"/>
                  <w:sz w:val="20"/>
                  <w:szCs w:val="20"/>
                  <w:lang w:val="nl-NL"/>
                </w:rPr>
                <w:delText>Nee</w:delText>
              </w:r>
            </w:del>
          </w:p>
        </w:tc>
      </w:tr>
      <w:tr w:rsidR="0044638F" w:rsidRPr="00AE1A91" w:rsidDel="00660E22" w14:paraId="0BE5EC2C" w14:textId="77777777" w:rsidTr="004221F2">
        <w:trPr>
          <w:trHeight w:val="230"/>
          <w:del w:id="1180" w:author="Arjan" w:date="2014-01-22T14:54:00Z"/>
        </w:trPr>
        <w:tc>
          <w:tcPr>
            <w:tcW w:w="3780" w:type="dxa"/>
            <w:tcBorders>
              <w:top w:val="nil"/>
              <w:left w:val="nil"/>
              <w:bottom w:val="nil"/>
              <w:right w:val="nil"/>
            </w:tcBorders>
          </w:tcPr>
          <w:p w14:paraId="5CE5B3B8" w14:textId="77777777" w:rsidR="0044638F" w:rsidRPr="00DD0F4F" w:rsidDel="00660E22" w:rsidRDefault="0044638F" w:rsidP="004221F2">
            <w:pPr>
              <w:autoSpaceDE w:val="0"/>
              <w:autoSpaceDN w:val="0"/>
              <w:adjustRightInd w:val="0"/>
              <w:spacing w:after="0" w:line="240" w:lineRule="auto"/>
              <w:rPr>
                <w:del w:id="1181"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732C7734" w14:textId="77777777" w:rsidR="0044638F" w:rsidRPr="00DD0F4F" w:rsidDel="00660E22" w:rsidRDefault="0044638F" w:rsidP="004221F2">
            <w:pPr>
              <w:autoSpaceDE w:val="0"/>
              <w:autoSpaceDN w:val="0"/>
              <w:adjustRightInd w:val="0"/>
              <w:spacing w:after="0" w:line="240" w:lineRule="auto"/>
              <w:rPr>
                <w:del w:id="1182" w:author="Arjan" w:date="2014-01-22T14:54:00Z"/>
                <w:rFonts w:ascii="Arial" w:eastAsia="Times New Roman" w:hAnsi="Arial" w:cs="Arial"/>
                <w:color w:val="000000"/>
                <w:sz w:val="20"/>
                <w:szCs w:val="20"/>
                <w:lang w:val="nl-NL"/>
              </w:rPr>
            </w:pPr>
          </w:p>
        </w:tc>
      </w:tr>
      <w:tr w:rsidR="0044638F" w:rsidRPr="00AE1A91" w:rsidDel="00660E22" w14:paraId="65581DCD" w14:textId="77777777" w:rsidTr="004221F2">
        <w:trPr>
          <w:trHeight w:val="230"/>
          <w:del w:id="1183" w:author="Arjan" w:date="2014-01-22T14:54:00Z"/>
        </w:trPr>
        <w:tc>
          <w:tcPr>
            <w:tcW w:w="3780" w:type="dxa"/>
            <w:tcBorders>
              <w:top w:val="nil"/>
              <w:left w:val="nil"/>
              <w:bottom w:val="nil"/>
              <w:right w:val="nil"/>
            </w:tcBorders>
          </w:tcPr>
          <w:p w14:paraId="0EA20537" w14:textId="77777777" w:rsidR="0044638F" w:rsidRPr="00DD0F4F" w:rsidDel="00660E22" w:rsidRDefault="0044638F" w:rsidP="004221F2">
            <w:pPr>
              <w:autoSpaceDE w:val="0"/>
              <w:autoSpaceDN w:val="0"/>
              <w:adjustRightInd w:val="0"/>
              <w:spacing w:after="0" w:line="240" w:lineRule="auto"/>
              <w:rPr>
                <w:del w:id="1184" w:author="Arjan" w:date="2014-01-22T14:54:00Z"/>
                <w:rFonts w:ascii="Arial" w:eastAsia="Times New Roman" w:hAnsi="Arial" w:cs="Arial"/>
                <w:color w:val="000000"/>
                <w:sz w:val="20"/>
                <w:szCs w:val="20"/>
                <w:lang w:val="nl-NL"/>
              </w:rPr>
            </w:pPr>
            <w:del w:id="1185" w:author="Arjan" w:date="2014-01-22T14:54:00Z">
              <w:r w:rsidRPr="00DD0F4F" w:rsidDel="00660E22">
                <w:rPr>
                  <w:rFonts w:ascii="Arial" w:eastAsia="Times New Roman" w:hAnsi="Arial" w:cs="Arial"/>
                  <w:b/>
                  <w:bCs/>
                  <w:color w:val="000000"/>
                  <w:sz w:val="20"/>
                  <w:szCs w:val="20"/>
                  <w:lang w:val="nl-NL"/>
                </w:rPr>
                <w:delText>Aanduiding brondocument</w:delText>
              </w:r>
            </w:del>
          </w:p>
        </w:tc>
        <w:tc>
          <w:tcPr>
            <w:tcW w:w="5580" w:type="dxa"/>
            <w:tcBorders>
              <w:top w:val="nil"/>
              <w:left w:val="nil"/>
              <w:bottom w:val="nil"/>
              <w:right w:val="nil"/>
            </w:tcBorders>
          </w:tcPr>
          <w:p w14:paraId="78AECF6A" w14:textId="77777777" w:rsidR="0044638F" w:rsidRPr="00DD0F4F" w:rsidDel="00660E22" w:rsidRDefault="0044638F" w:rsidP="004221F2">
            <w:pPr>
              <w:autoSpaceDE w:val="0"/>
              <w:autoSpaceDN w:val="0"/>
              <w:adjustRightInd w:val="0"/>
              <w:spacing w:after="0" w:line="240" w:lineRule="auto"/>
              <w:rPr>
                <w:del w:id="1186" w:author="Arjan" w:date="2014-01-22T14:54:00Z"/>
                <w:rFonts w:ascii="Arial" w:eastAsia="Times New Roman" w:hAnsi="Arial" w:cs="Arial"/>
                <w:color w:val="000000"/>
                <w:sz w:val="20"/>
                <w:szCs w:val="20"/>
                <w:lang w:val="nl-NL"/>
              </w:rPr>
            </w:pPr>
          </w:p>
        </w:tc>
      </w:tr>
      <w:tr w:rsidR="0044638F" w:rsidRPr="00AE1A91" w:rsidDel="00660E22" w14:paraId="615617F2" w14:textId="77777777" w:rsidTr="004221F2">
        <w:trPr>
          <w:trHeight w:val="230"/>
          <w:del w:id="1187" w:author="Arjan" w:date="2014-01-22T14:54:00Z"/>
        </w:trPr>
        <w:tc>
          <w:tcPr>
            <w:tcW w:w="3780" w:type="dxa"/>
            <w:tcBorders>
              <w:top w:val="nil"/>
              <w:left w:val="nil"/>
              <w:bottom w:val="nil"/>
              <w:right w:val="nil"/>
            </w:tcBorders>
          </w:tcPr>
          <w:p w14:paraId="007C2AE7" w14:textId="77777777" w:rsidR="0044638F" w:rsidRPr="00DD0F4F" w:rsidDel="00660E22" w:rsidRDefault="0044638F" w:rsidP="004221F2">
            <w:pPr>
              <w:autoSpaceDE w:val="0"/>
              <w:autoSpaceDN w:val="0"/>
              <w:adjustRightInd w:val="0"/>
              <w:spacing w:after="0" w:line="240" w:lineRule="auto"/>
              <w:rPr>
                <w:del w:id="1188"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368682D6" w14:textId="77777777" w:rsidR="0044638F" w:rsidRPr="00DD0F4F" w:rsidDel="00660E22" w:rsidRDefault="0044638F" w:rsidP="004221F2">
            <w:pPr>
              <w:autoSpaceDE w:val="0"/>
              <w:autoSpaceDN w:val="0"/>
              <w:adjustRightInd w:val="0"/>
              <w:spacing w:after="0" w:line="240" w:lineRule="auto"/>
              <w:rPr>
                <w:del w:id="1189" w:author="Arjan" w:date="2014-01-22T14:54:00Z"/>
                <w:rFonts w:ascii="Arial" w:eastAsia="Times New Roman" w:hAnsi="Arial" w:cs="Arial"/>
                <w:color w:val="000000"/>
                <w:sz w:val="20"/>
                <w:szCs w:val="20"/>
                <w:lang w:val="nl-NL"/>
              </w:rPr>
            </w:pPr>
          </w:p>
        </w:tc>
      </w:tr>
      <w:tr w:rsidR="0044638F" w:rsidRPr="00AE1A91" w:rsidDel="00660E22" w14:paraId="0FDBA3E2" w14:textId="77777777" w:rsidTr="004221F2">
        <w:trPr>
          <w:trHeight w:val="230"/>
          <w:del w:id="1190" w:author="Arjan" w:date="2014-01-22T14:54:00Z"/>
        </w:trPr>
        <w:tc>
          <w:tcPr>
            <w:tcW w:w="3780" w:type="dxa"/>
            <w:tcBorders>
              <w:top w:val="nil"/>
              <w:left w:val="nil"/>
              <w:bottom w:val="nil"/>
              <w:right w:val="nil"/>
            </w:tcBorders>
          </w:tcPr>
          <w:p w14:paraId="3EE179CD" w14:textId="77777777" w:rsidR="0044638F" w:rsidRPr="00DD0F4F" w:rsidDel="00660E22" w:rsidRDefault="0044638F" w:rsidP="004221F2">
            <w:pPr>
              <w:autoSpaceDE w:val="0"/>
              <w:autoSpaceDN w:val="0"/>
              <w:adjustRightInd w:val="0"/>
              <w:spacing w:after="0" w:line="240" w:lineRule="auto"/>
              <w:rPr>
                <w:del w:id="1191" w:author="Arjan" w:date="2014-01-22T14:54:00Z"/>
                <w:rFonts w:ascii="Arial" w:eastAsia="Times New Roman" w:hAnsi="Arial" w:cs="Arial"/>
                <w:color w:val="000000"/>
                <w:sz w:val="20"/>
                <w:szCs w:val="20"/>
                <w:lang w:val="nl-NL"/>
              </w:rPr>
            </w:pPr>
            <w:del w:id="1192" w:author="Arjan" w:date="2014-01-22T14:54:00Z">
              <w:r w:rsidRPr="00DD0F4F" w:rsidDel="00660E22">
                <w:rPr>
                  <w:rFonts w:ascii="Arial" w:eastAsia="Times New Roman" w:hAnsi="Arial" w:cs="Arial"/>
                  <w:b/>
                  <w:bCs/>
                  <w:color w:val="000000"/>
                  <w:sz w:val="20"/>
                  <w:szCs w:val="20"/>
                  <w:lang w:val="nl-NL"/>
                </w:rPr>
                <w:delText>Indicatie in onderzoek</w:delText>
              </w:r>
            </w:del>
          </w:p>
        </w:tc>
        <w:tc>
          <w:tcPr>
            <w:tcW w:w="5580" w:type="dxa"/>
            <w:tcBorders>
              <w:top w:val="nil"/>
              <w:left w:val="nil"/>
              <w:bottom w:val="nil"/>
              <w:right w:val="nil"/>
            </w:tcBorders>
          </w:tcPr>
          <w:p w14:paraId="6B0A93F9" w14:textId="77777777" w:rsidR="0044638F" w:rsidRPr="00DD0F4F" w:rsidDel="00660E22" w:rsidRDefault="0044638F" w:rsidP="004221F2">
            <w:pPr>
              <w:autoSpaceDE w:val="0"/>
              <w:autoSpaceDN w:val="0"/>
              <w:adjustRightInd w:val="0"/>
              <w:spacing w:after="0" w:line="240" w:lineRule="auto"/>
              <w:rPr>
                <w:del w:id="1193" w:author="Arjan" w:date="2014-01-22T14:54:00Z"/>
                <w:rFonts w:ascii="Arial" w:eastAsia="Times New Roman" w:hAnsi="Arial" w:cs="Arial"/>
                <w:color w:val="000000"/>
                <w:sz w:val="20"/>
                <w:szCs w:val="20"/>
                <w:lang w:val="nl-NL"/>
              </w:rPr>
            </w:pPr>
            <w:del w:id="1194" w:author="Arjan" w:date="2014-01-22T14:54:00Z">
              <w:r w:rsidRPr="00DD0F4F" w:rsidDel="00660E22">
                <w:rPr>
                  <w:rFonts w:ascii="Arial" w:eastAsia="Times New Roman" w:hAnsi="Arial" w:cs="Arial"/>
                  <w:color w:val="000000"/>
                  <w:sz w:val="20"/>
                  <w:szCs w:val="20"/>
                  <w:lang w:val="nl-NL"/>
                </w:rPr>
                <w:delText>Nee</w:delText>
              </w:r>
            </w:del>
          </w:p>
        </w:tc>
      </w:tr>
      <w:tr w:rsidR="0044638F" w:rsidRPr="00AE1A91" w:rsidDel="00660E22" w14:paraId="20D28E6A" w14:textId="77777777" w:rsidTr="004221F2">
        <w:trPr>
          <w:trHeight w:val="230"/>
          <w:del w:id="1195" w:author="Arjan" w:date="2014-01-22T14:54:00Z"/>
        </w:trPr>
        <w:tc>
          <w:tcPr>
            <w:tcW w:w="3780" w:type="dxa"/>
            <w:tcBorders>
              <w:top w:val="nil"/>
              <w:left w:val="nil"/>
              <w:bottom w:val="nil"/>
              <w:right w:val="nil"/>
            </w:tcBorders>
          </w:tcPr>
          <w:p w14:paraId="782AC248" w14:textId="77777777" w:rsidR="0044638F" w:rsidRPr="00DD0F4F" w:rsidDel="00660E22" w:rsidRDefault="0044638F" w:rsidP="006D72E6">
            <w:pPr>
              <w:tabs>
                <w:tab w:val="left" w:pos="284"/>
              </w:tabs>
              <w:autoSpaceDE w:val="0"/>
              <w:autoSpaceDN w:val="0"/>
              <w:adjustRightInd w:val="0"/>
              <w:spacing w:after="0" w:line="240" w:lineRule="auto"/>
              <w:rPr>
                <w:del w:id="1196"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1B6C324E" w14:textId="77777777" w:rsidR="0044638F" w:rsidRPr="00DD0F4F" w:rsidDel="00660E22" w:rsidRDefault="0044638F" w:rsidP="006D72E6">
            <w:pPr>
              <w:tabs>
                <w:tab w:val="left" w:pos="284"/>
              </w:tabs>
              <w:autoSpaceDE w:val="0"/>
              <w:autoSpaceDN w:val="0"/>
              <w:adjustRightInd w:val="0"/>
              <w:spacing w:after="0" w:line="240" w:lineRule="auto"/>
              <w:rPr>
                <w:del w:id="1197" w:author="Arjan" w:date="2014-01-22T14:54:00Z"/>
                <w:rFonts w:ascii="Arial" w:eastAsia="Times New Roman" w:hAnsi="Arial" w:cs="Arial"/>
                <w:color w:val="000000"/>
                <w:sz w:val="20"/>
                <w:szCs w:val="20"/>
                <w:lang w:val="nl-NL"/>
              </w:rPr>
            </w:pPr>
          </w:p>
        </w:tc>
      </w:tr>
      <w:tr w:rsidR="0044638F" w:rsidRPr="00AE1A91" w:rsidDel="00660E22" w14:paraId="35E70249" w14:textId="77777777" w:rsidTr="004221F2">
        <w:trPr>
          <w:trHeight w:val="411"/>
          <w:del w:id="1198" w:author="Arjan" w:date="2014-01-22T14:54:00Z"/>
        </w:trPr>
        <w:tc>
          <w:tcPr>
            <w:tcW w:w="3780" w:type="dxa"/>
            <w:tcBorders>
              <w:top w:val="nil"/>
              <w:left w:val="nil"/>
              <w:bottom w:val="nil"/>
              <w:right w:val="nil"/>
            </w:tcBorders>
          </w:tcPr>
          <w:p w14:paraId="48AE3533" w14:textId="77777777" w:rsidR="0044638F" w:rsidRPr="00DD0F4F" w:rsidDel="00660E22" w:rsidRDefault="0044638F" w:rsidP="006D72E6">
            <w:pPr>
              <w:tabs>
                <w:tab w:val="left" w:pos="284"/>
              </w:tabs>
              <w:autoSpaceDE w:val="0"/>
              <w:autoSpaceDN w:val="0"/>
              <w:adjustRightInd w:val="0"/>
              <w:spacing w:after="0" w:line="240" w:lineRule="auto"/>
              <w:rPr>
                <w:del w:id="1199" w:author="Arjan" w:date="2014-01-22T14:54:00Z"/>
                <w:rFonts w:ascii="Arial" w:eastAsia="Times New Roman" w:hAnsi="Arial" w:cs="Arial"/>
                <w:color w:val="000000"/>
                <w:sz w:val="20"/>
                <w:szCs w:val="20"/>
                <w:lang w:val="nl-NL"/>
              </w:rPr>
            </w:pPr>
            <w:del w:id="1200" w:author="Arjan" w:date="2014-01-22T14:54:00Z">
              <w:r w:rsidRPr="00DD0F4F" w:rsidDel="00660E22">
                <w:rPr>
                  <w:rFonts w:ascii="Arial" w:eastAsia="Times New Roman" w:hAnsi="Arial" w:cs="Arial"/>
                  <w:b/>
                  <w:bCs/>
                  <w:color w:val="000000"/>
                  <w:sz w:val="20"/>
                  <w:szCs w:val="20"/>
                  <w:lang w:val="nl-NL"/>
                </w:rPr>
                <w:delText>Aanduiding strijdigheid/nietigheid</w:delText>
              </w:r>
            </w:del>
          </w:p>
        </w:tc>
        <w:tc>
          <w:tcPr>
            <w:tcW w:w="5580" w:type="dxa"/>
            <w:tcBorders>
              <w:top w:val="nil"/>
              <w:left w:val="nil"/>
              <w:bottom w:val="nil"/>
              <w:right w:val="nil"/>
            </w:tcBorders>
          </w:tcPr>
          <w:p w14:paraId="5E3BC44F" w14:textId="77777777" w:rsidR="0044638F" w:rsidRPr="00DD0F4F" w:rsidDel="00660E22" w:rsidRDefault="0044638F" w:rsidP="006D72E6">
            <w:pPr>
              <w:tabs>
                <w:tab w:val="left" w:pos="284"/>
              </w:tabs>
              <w:autoSpaceDE w:val="0"/>
              <w:autoSpaceDN w:val="0"/>
              <w:adjustRightInd w:val="0"/>
              <w:spacing w:after="0" w:line="240" w:lineRule="auto"/>
              <w:rPr>
                <w:del w:id="1201" w:author="Arjan" w:date="2014-01-22T14:54:00Z"/>
                <w:rFonts w:ascii="Arial" w:eastAsia="Times New Roman" w:hAnsi="Arial" w:cs="Arial"/>
                <w:color w:val="000000"/>
                <w:sz w:val="20"/>
                <w:szCs w:val="20"/>
                <w:lang w:val="nl-NL"/>
              </w:rPr>
            </w:pPr>
            <w:del w:id="1202" w:author="Arjan" w:date="2014-01-22T14:54:00Z">
              <w:r w:rsidRPr="00DD0F4F" w:rsidDel="00660E22">
                <w:rPr>
                  <w:rFonts w:ascii="Arial" w:eastAsia="Times New Roman" w:hAnsi="Arial" w:cs="Arial"/>
                  <w:color w:val="000000"/>
                  <w:sz w:val="20"/>
                  <w:szCs w:val="20"/>
                  <w:lang w:val="nl-NL"/>
                </w:rPr>
                <w:delText>Nee</w:delText>
              </w:r>
            </w:del>
          </w:p>
        </w:tc>
      </w:tr>
      <w:tr w:rsidR="0044638F" w:rsidRPr="00AE1A91" w:rsidDel="00660E22" w14:paraId="3951E2F2" w14:textId="77777777" w:rsidTr="004221F2">
        <w:trPr>
          <w:trHeight w:val="245"/>
          <w:del w:id="1203" w:author="Arjan" w:date="2014-01-22T14:54:00Z"/>
        </w:trPr>
        <w:tc>
          <w:tcPr>
            <w:tcW w:w="3780" w:type="dxa"/>
            <w:tcBorders>
              <w:top w:val="nil"/>
              <w:left w:val="nil"/>
              <w:bottom w:val="nil"/>
              <w:right w:val="nil"/>
            </w:tcBorders>
          </w:tcPr>
          <w:p w14:paraId="7A4F8076" w14:textId="77777777" w:rsidR="0044638F" w:rsidRPr="00DD0F4F" w:rsidDel="00660E22" w:rsidRDefault="0044638F" w:rsidP="006D72E6">
            <w:pPr>
              <w:tabs>
                <w:tab w:val="left" w:pos="284"/>
              </w:tabs>
              <w:autoSpaceDE w:val="0"/>
              <w:autoSpaceDN w:val="0"/>
              <w:adjustRightInd w:val="0"/>
              <w:spacing w:after="0" w:line="240" w:lineRule="auto"/>
              <w:rPr>
                <w:del w:id="1204"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570015D1" w14:textId="77777777" w:rsidR="0044638F" w:rsidRPr="00DD0F4F" w:rsidDel="00660E22" w:rsidRDefault="0044638F" w:rsidP="006D72E6">
            <w:pPr>
              <w:tabs>
                <w:tab w:val="left" w:pos="284"/>
              </w:tabs>
              <w:autoSpaceDE w:val="0"/>
              <w:autoSpaceDN w:val="0"/>
              <w:adjustRightInd w:val="0"/>
              <w:spacing w:after="0" w:line="240" w:lineRule="auto"/>
              <w:rPr>
                <w:del w:id="1205" w:author="Arjan" w:date="2014-01-22T14:54:00Z"/>
                <w:rFonts w:ascii="Arial" w:eastAsia="Times New Roman" w:hAnsi="Arial" w:cs="Arial"/>
                <w:color w:val="000000"/>
                <w:sz w:val="20"/>
                <w:szCs w:val="20"/>
                <w:lang w:val="nl-NL"/>
              </w:rPr>
            </w:pPr>
          </w:p>
        </w:tc>
      </w:tr>
      <w:tr w:rsidR="0044638F" w:rsidRPr="00AE1A91" w:rsidDel="00660E22" w14:paraId="22881773" w14:textId="77777777" w:rsidTr="004221F2">
        <w:trPr>
          <w:trHeight w:val="230"/>
          <w:del w:id="1206" w:author="Arjan" w:date="2014-01-22T14:54:00Z"/>
        </w:trPr>
        <w:tc>
          <w:tcPr>
            <w:tcW w:w="3780" w:type="dxa"/>
            <w:tcBorders>
              <w:top w:val="nil"/>
              <w:left w:val="nil"/>
              <w:bottom w:val="nil"/>
              <w:right w:val="nil"/>
            </w:tcBorders>
          </w:tcPr>
          <w:p w14:paraId="157C2699" w14:textId="77777777" w:rsidR="0044638F" w:rsidRPr="00DD0F4F" w:rsidDel="00660E22" w:rsidRDefault="0044638F" w:rsidP="006D72E6">
            <w:pPr>
              <w:tabs>
                <w:tab w:val="left" w:pos="284"/>
              </w:tabs>
              <w:autoSpaceDE w:val="0"/>
              <w:autoSpaceDN w:val="0"/>
              <w:adjustRightInd w:val="0"/>
              <w:spacing w:after="0" w:line="240" w:lineRule="auto"/>
              <w:rPr>
                <w:del w:id="1207" w:author="Arjan" w:date="2014-01-22T14:54:00Z"/>
                <w:rFonts w:ascii="Arial" w:eastAsia="Times New Roman" w:hAnsi="Arial" w:cs="Arial"/>
                <w:color w:val="000000"/>
                <w:sz w:val="20"/>
                <w:szCs w:val="20"/>
                <w:lang w:val="nl-NL"/>
              </w:rPr>
            </w:pPr>
            <w:del w:id="1208" w:author="Arjan" w:date="2014-01-22T14:54:00Z">
              <w:r w:rsidRPr="00DD0F4F" w:rsidDel="00660E22">
                <w:rPr>
                  <w:rFonts w:ascii="Arial" w:eastAsia="Times New Roman" w:hAnsi="Arial" w:cs="Arial"/>
                  <w:b/>
                  <w:bCs/>
                  <w:color w:val="000000"/>
                  <w:sz w:val="20"/>
                  <w:szCs w:val="20"/>
                  <w:lang w:val="nl-NL"/>
                </w:rPr>
                <w:delText>Indicatie kardinaliteit</w:delText>
              </w:r>
            </w:del>
          </w:p>
        </w:tc>
        <w:tc>
          <w:tcPr>
            <w:tcW w:w="5580" w:type="dxa"/>
            <w:tcBorders>
              <w:top w:val="nil"/>
              <w:left w:val="nil"/>
              <w:bottom w:val="nil"/>
              <w:right w:val="nil"/>
            </w:tcBorders>
          </w:tcPr>
          <w:p w14:paraId="56E17666" w14:textId="77777777" w:rsidR="0044638F" w:rsidRPr="00DD0F4F" w:rsidDel="00660E22" w:rsidRDefault="00DA5D93" w:rsidP="006D72E6">
            <w:pPr>
              <w:tabs>
                <w:tab w:val="left" w:pos="284"/>
              </w:tabs>
              <w:autoSpaceDE w:val="0"/>
              <w:autoSpaceDN w:val="0"/>
              <w:adjustRightInd w:val="0"/>
              <w:spacing w:after="0" w:line="240" w:lineRule="auto"/>
              <w:rPr>
                <w:del w:id="1209" w:author="Arjan" w:date="2014-01-22T14:54:00Z"/>
                <w:rFonts w:ascii="Arial" w:eastAsia="Times New Roman" w:hAnsi="Arial" w:cs="Arial"/>
                <w:color w:val="000000"/>
                <w:sz w:val="20"/>
                <w:szCs w:val="20"/>
                <w:lang w:val="nl-NL"/>
              </w:rPr>
            </w:pPr>
            <w:del w:id="1210" w:author="Arjan" w:date="2014-01-22T14:54:00Z">
              <w:r w:rsidRPr="00F64D19" w:rsidDel="00660E22">
                <w:rPr>
                  <w:rFonts w:ascii="Arial" w:hAnsi="Arial" w:cs="Arial"/>
                  <w:sz w:val="20"/>
                  <w:szCs w:val="20"/>
                  <w:lang w:val="en-AU"/>
                </w:rPr>
                <w:fldChar w:fldCharType="begin" w:fldLock="1"/>
              </w:r>
              <w:r w:rsidR="0044638F" w:rsidRPr="00DD0F4F" w:rsidDel="00660E22">
                <w:rPr>
                  <w:rFonts w:ascii="Arial" w:hAnsi="Arial" w:cs="Arial"/>
                  <w:sz w:val="20"/>
                  <w:szCs w:val="20"/>
                  <w:lang w:val="nl-NL"/>
                </w:rPr>
                <w:delInstrText xml:space="preserve">MERGEFIELD </w:delInstrText>
              </w:r>
              <w:r w:rsidR="0044638F" w:rsidRPr="00DD0F4F" w:rsidDel="00660E22">
                <w:rPr>
                  <w:rFonts w:ascii="Arial" w:eastAsia="Times New Roman" w:hAnsi="Arial" w:cs="Arial"/>
                  <w:color w:val="000000"/>
                  <w:sz w:val="20"/>
                  <w:szCs w:val="20"/>
                  <w:lang w:val="nl-NL"/>
                </w:rPr>
                <w:delInstrText>Att.LowerBound</w:delInstrText>
              </w:r>
              <w:r w:rsidRPr="00F64D19" w:rsidDel="00660E22">
                <w:rPr>
                  <w:rFonts w:ascii="Arial" w:hAnsi="Arial" w:cs="Arial"/>
                  <w:sz w:val="20"/>
                  <w:szCs w:val="20"/>
                  <w:lang w:val="en-AU"/>
                </w:rPr>
                <w:fldChar w:fldCharType="separate"/>
              </w:r>
              <w:r w:rsidR="0044638F" w:rsidRPr="00DD0F4F" w:rsidDel="00660E22">
                <w:rPr>
                  <w:rFonts w:ascii="Arial" w:eastAsia="Times New Roman" w:hAnsi="Arial" w:cs="Arial"/>
                  <w:color w:val="000000"/>
                  <w:sz w:val="20"/>
                  <w:szCs w:val="20"/>
                  <w:lang w:val="nl-NL"/>
                </w:rPr>
                <w:delText>0</w:delText>
              </w:r>
              <w:r w:rsidRPr="00F64D19" w:rsidDel="00660E22">
                <w:rPr>
                  <w:rFonts w:ascii="Arial" w:hAnsi="Arial" w:cs="Arial"/>
                  <w:sz w:val="20"/>
                  <w:szCs w:val="20"/>
                  <w:lang w:val="en-AU"/>
                </w:rPr>
                <w:fldChar w:fldCharType="end"/>
              </w:r>
              <w:r w:rsidR="0044638F" w:rsidRPr="00DD0F4F" w:rsidDel="00660E22">
                <w:rPr>
                  <w:rFonts w:ascii="Arial" w:eastAsia="Times New Roman" w:hAnsi="Arial" w:cs="Arial"/>
                  <w:color w:val="000000"/>
                  <w:sz w:val="20"/>
                  <w:szCs w:val="20"/>
                  <w:lang w:val="nl-NL"/>
                </w:rPr>
                <w:delText xml:space="preserve"> - </w:delText>
              </w:r>
              <w:r w:rsidRPr="00F64D19" w:rsidDel="00660E22">
                <w:rPr>
                  <w:rFonts w:ascii="Arial" w:eastAsia="Times New Roman" w:hAnsi="Arial" w:cs="Arial"/>
                  <w:color w:val="000000"/>
                  <w:sz w:val="20"/>
                  <w:szCs w:val="20"/>
                </w:rPr>
                <w:fldChar w:fldCharType="begin" w:fldLock="1"/>
              </w:r>
              <w:r w:rsidR="0044638F" w:rsidRPr="00DD0F4F" w:rsidDel="00660E22">
                <w:rPr>
                  <w:rFonts w:ascii="Arial" w:eastAsia="Times New Roman" w:hAnsi="Arial" w:cs="Arial"/>
                  <w:color w:val="000000"/>
                  <w:sz w:val="20"/>
                  <w:szCs w:val="20"/>
                  <w:lang w:val="nl-NL"/>
                </w:rPr>
                <w:delInstrText>MERGEFIELD Att.UpperBound</w:delInstrText>
              </w:r>
              <w:r w:rsidRPr="00F64D19" w:rsidDel="00660E22">
                <w:rPr>
                  <w:rFonts w:ascii="Arial" w:eastAsia="Times New Roman" w:hAnsi="Arial" w:cs="Arial"/>
                  <w:color w:val="000000"/>
                  <w:sz w:val="20"/>
                  <w:szCs w:val="20"/>
                </w:rPr>
                <w:fldChar w:fldCharType="separate"/>
              </w:r>
              <w:r w:rsidR="0044638F" w:rsidRPr="00DD0F4F" w:rsidDel="00660E22">
                <w:rPr>
                  <w:rFonts w:ascii="Arial" w:eastAsia="Times New Roman" w:hAnsi="Arial" w:cs="Arial"/>
                  <w:color w:val="000000"/>
                  <w:sz w:val="20"/>
                  <w:szCs w:val="20"/>
                  <w:lang w:val="nl-NL"/>
                </w:rPr>
                <w:delText>1</w:delText>
              </w:r>
              <w:r w:rsidRPr="00F64D19" w:rsidDel="00660E22">
                <w:rPr>
                  <w:rFonts w:ascii="Arial" w:eastAsia="Times New Roman" w:hAnsi="Arial" w:cs="Arial"/>
                  <w:color w:val="000000"/>
                  <w:sz w:val="20"/>
                  <w:szCs w:val="20"/>
                </w:rPr>
                <w:fldChar w:fldCharType="end"/>
              </w:r>
            </w:del>
          </w:p>
        </w:tc>
      </w:tr>
      <w:tr w:rsidR="0044638F" w:rsidRPr="00AE1A91" w:rsidDel="00660E22" w14:paraId="1D01751C" w14:textId="77777777" w:rsidTr="004221F2">
        <w:trPr>
          <w:trHeight w:val="230"/>
          <w:del w:id="1211" w:author="Arjan" w:date="2014-01-22T14:54:00Z"/>
        </w:trPr>
        <w:tc>
          <w:tcPr>
            <w:tcW w:w="3780" w:type="dxa"/>
            <w:tcBorders>
              <w:top w:val="nil"/>
              <w:left w:val="nil"/>
              <w:bottom w:val="nil"/>
              <w:right w:val="nil"/>
            </w:tcBorders>
          </w:tcPr>
          <w:p w14:paraId="59F85BEF" w14:textId="77777777" w:rsidR="0044638F" w:rsidRPr="00DD0F4F" w:rsidDel="00660E22" w:rsidRDefault="0044638F" w:rsidP="006D72E6">
            <w:pPr>
              <w:tabs>
                <w:tab w:val="left" w:pos="284"/>
              </w:tabs>
              <w:autoSpaceDE w:val="0"/>
              <w:autoSpaceDN w:val="0"/>
              <w:adjustRightInd w:val="0"/>
              <w:spacing w:after="0" w:line="240" w:lineRule="auto"/>
              <w:rPr>
                <w:del w:id="1212"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27EBD2C4" w14:textId="77777777" w:rsidR="0044638F" w:rsidRPr="00DD0F4F" w:rsidDel="00660E22" w:rsidRDefault="0044638F" w:rsidP="006D72E6">
            <w:pPr>
              <w:tabs>
                <w:tab w:val="left" w:pos="284"/>
              </w:tabs>
              <w:autoSpaceDE w:val="0"/>
              <w:autoSpaceDN w:val="0"/>
              <w:adjustRightInd w:val="0"/>
              <w:spacing w:after="0" w:line="240" w:lineRule="auto"/>
              <w:rPr>
                <w:del w:id="1213" w:author="Arjan" w:date="2014-01-22T14:54:00Z"/>
                <w:rFonts w:ascii="Arial" w:eastAsia="Times New Roman" w:hAnsi="Arial" w:cs="Arial"/>
                <w:color w:val="000000"/>
                <w:sz w:val="20"/>
                <w:szCs w:val="20"/>
                <w:lang w:val="nl-NL"/>
              </w:rPr>
            </w:pPr>
          </w:p>
        </w:tc>
      </w:tr>
      <w:tr w:rsidR="0044638F" w:rsidRPr="00AE1A91" w:rsidDel="00660E22" w14:paraId="36341D1A" w14:textId="77777777" w:rsidTr="004221F2">
        <w:trPr>
          <w:trHeight w:val="230"/>
          <w:del w:id="1214" w:author="Arjan" w:date="2014-01-22T14:54:00Z"/>
        </w:trPr>
        <w:tc>
          <w:tcPr>
            <w:tcW w:w="3780" w:type="dxa"/>
            <w:tcBorders>
              <w:top w:val="nil"/>
              <w:left w:val="nil"/>
              <w:bottom w:val="nil"/>
              <w:right w:val="nil"/>
            </w:tcBorders>
          </w:tcPr>
          <w:p w14:paraId="5BF666B9" w14:textId="77777777" w:rsidR="0044638F" w:rsidRPr="00DD0F4F" w:rsidDel="00660E22" w:rsidRDefault="0044638F" w:rsidP="006D72E6">
            <w:pPr>
              <w:tabs>
                <w:tab w:val="left" w:pos="284"/>
              </w:tabs>
              <w:autoSpaceDE w:val="0"/>
              <w:autoSpaceDN w:val="0"/>
              <w:adjustRightInd w:val="0"/>
              <w:spacing w:after="0" w:line="240" w:lineRule="auto"/>
              <w:rPr>
                <w:del w:id="1215" w:author="Arjan" w:date="2014-01-22T14:54:00Z"/>
                <w:rFonts w:ascii="Arial" w:eastAsia="Times New Roman" w:hAnsi="Arial" w:cs="Arial"/>
                <w:color w:val="000000"/>
                <w:sz w:val="20"/>
                <w:szCs w:val="20"/>
                <w:lang w:val="nl-NL"/>
              </w:rPr>
            </w:pPr>
            <w:del w:id="1216" w:author="Arjan" w:date="2014-01-22T14:54:00Z">
              <w:r w:rsidRPr="00DD0F4F" w:rsidDel="00660E22">
                <w:rPr>
                  <w:rFonts w:ascii="Arial" w:eastAsia="Times New Roman" w:hAnsi="Arial" w:cs="Arial"/>
                  <w:b/>
                  <w:bCs/>
                  <w:color w:val="000000"/>
                  <w:sz w:val="20"/>
                  <w:szCs w:val="20"/>
                  <w:lang w:val="nl-NL"/>
                </w:rPr>
                <w:delText>Indicatie authentiek</w:delText>
              </w:r>
            </w:del>
          </w:p>
        </w:tc>
        <w:tc>
          <w:tcPr>
            <w:tcW w:w="5580" w:type="dxa"/>
            <w:tcBorders>
              <w:top w:val="nil"/>
              <w:left w:val="nil"/>
              <w:bottom w:val="nil"/>
              <w:right w:val="nil"/>
            </w:tcBorders>
          </w:tcPr>
          <w:p w14:paraId="16CF9FDA" w14:textId="77777777" w:rsidR="0044638F" w:rsidRPr="00DD0F4F" w:rsidDel="00660E22" w:rsidRDefault="0044638F" w:rsidP="006D72E6">
            <w:pPr>
              <w:tabs>
                <w:tab w:val="left" w:pos="284"/>
              </w:tabs>
              <w:autoSpaceDE w:val="0"/>
              <w:autoSpaceDN w:val="0"/>
              <w:adjustRightInd w:val="0"/>
              <w:spacing w:after="0" w:line="240" w:lineRule="auto"/>
              <w:rPr>
                <w:del w:id="1217" w:author="Arjan" w:date="2014-01-22T14:54:00Z"/>
                <w:rFonts w:ascii="Arial" w:eastAsia="Times New Roman" w:hAnsi="Arial" w:cs="Arial"/>
                <w:color w:val="000000"/>
                <w:sz w:val="20"/>
                <w:szCs w:val="20"/>
                <w:lang w:val="nl-NL"/>
              </w:rPr>
            </w:pPr>
            <w:del w:id="1218" w:author="Arjan" w:date="2014-01-22T14:54:00Z">
              <w:r w:rsidRPr="00DD0F4F" w:rsidDel="00660E22">
                <w:rPr>
                  <w:rFonts w:ascii="Arial" w:eastAsia="Times New Roman" w:hAnsi="Arial" w:cs="Arial"/>
                  <w:color w:val="000000"/>
                  <w:sz w:val="20"/>
                  <w:szCs w:val="20"/>
                  <w:lang w:val="nl-NL"/>
                </w:rPr>
                <w:delText>Gemeentelijk basisgegeven</w:delText>
              </w:r>
            </w:del>
          </w:p>
        </w:tc>
      </w:tr>
      <w:tr w:rsidR="0044638F" w:rsidRPr="00AE1A91" w:rsidDel="00660E22" w14:paraId="27152798" w14:textId="77777777" w:rsidTr="005D189E">
        <w:trPr>
          <w:trHeight w:val="230"/>
          <w:del w:id="1219" w:author="Arjan" w:date="2014-01-22T14:54:00Z"/>
        </w:trPr>
        <w:tc>
          <w:tcPr>
            <w:tcW w:w="3780" w:type="dxa"/>
            <w:tcBorders>
              <w:top w:val="nil"/>
              <w:left w:val="nil"/>
              <w:right w:val="nil"/>
            </w:tcBorders>
          </w:tcPr>
          <w:p w14:paraId="084D3D0C" w14:textId="77777777" w:rsidR="0044638F" w:rsidRPr="00DD0F4F" w:rsidDel="00660E22" w:rsidRDefault="0044638F" w:rsidP="006D72E6">
            <w:pPr>
              <w:tabs>
                <w:tab w:val="left" w:pos="284"/>
              </w:tabs>
              <w:autoSpaceDE w:val="0"/>
              <w:autoSpaceDN w:val="0"/>
              <w:adjustRightInd w:val="0"/>
              <w:spacing w:after="0" w:line="240" w:lineRule="auto"/>
              <w:rPr>
                <w:del w:id="1220" w:author="Arjan" w:date="2014-01-22T14:54:00Z"/>
                <w:rFonts w:ascii="Arial" w:eastAsia="Times New Roman" w:hAnsi="Arial" w:cs="Arial"/>
                <w:b/>
                <w:bCs/>
                <w:color w:val="000000"/>
                <w:sz w:val="20"/>
                <w:szCs w:val="20"/>
                <w:lang w:val="nl-NL"/>
              </w:rPr>
            </w:pPr>
          </w:p>
        </w:tc>
        <w:tc>
          <w:tcPr>
            <w:tcW w:w="5580" w:type="dxa"/>
            <w:tcBorders>
              <w:top w:val="nil"/>
              <w:left w:val="nil"/>
              <w:right w:val="nil"/>
            </w:tcBorders>
          </w:tcPr>
          <w:p w14:paraId="162BBD98" w14:textId="77777777" w:rsidR="0044638F" w:rsidRPr="00DD0F4F" w:rsidDel="00660E22" w:rsidRDefault="0044638F" w:rsidP="006D72E6">
            <w:pPr>
              <w:tabs>
                <w:tab w:val="left" w:pos="284"/>
              </w:tabs>
              <w:autoSpaceDE w:val="0"/>
              <w:autoSpaceDN w:val="0"/>
              <w:adjustRightInd w:val="0"/>
              <w:spacing w:after="0" w:line="240" w:lineRule="auto"/>
              <w:rPr>
                <w:del w:id="1221" w:author="Arjan" w:date="2014-01-22T14:54:00Z"/>
                <w:rFonts w:ascii="Arial" w:eastAsia="Times New Roman" w:hAnsi="Arial" w:cs="Arial"/>
                <w:color w:val="000000"/>
                <w:sz w:val="20"/>
                <w:szCs w:val="20"/>
                <w:lang w:val="nl-NL"/>
              </w:rPr>
            </w:pPr>
          </w:p>
        </w:tc>
      </w:tr>
      <w:tr w:rsidR="0044638F" w:rsidRPr="00AE1A91" w:rsidDel="00660E22" w14:paraId="0CB048B3" w14:textId="77777777" w:rsidTr="005D189E">
        <w:trPr>
          <w:trHeight w:val="230"/>
          <w:del w:id="1222" w:author="Arjan" w:date="2014-01-22T14:54:00Z"/>
        </w:trPr>
        <w:tc>
          <w:tcPr>
            <w:tcW w:w="3780" w:type="dxa"/>
            <w:tcBorders>
              <w:top w:val="nil"/>
              <w:left w:val="nil"/>
              <w:bottom w:val="single" w:sz="4" w:space="0" w:color="auto"/>
              <w:right w:val="nil"/>
            </w:tcBorders>
          </w:tcPr>
          <w:p w14:paraId="719CAE9C" w14:textId="77777777" w:rsidR="0044638F" w:rsidRPr="00DD0F4F" w:rsidDel="00660E22" w:rsidRDefault="0044638F" w:rsidP="006D72E6">
            <w:pPr>
              <w:tabs>
                <w:tab w:val="left" w:pos="284"/>
              </w:tabs>
              <w:autoSpaceDE w:val="0"/>
              <w:autoSpaceDN w:val="0"/>
              <w:adjustRightInd w:val="0"/>
              <w:spacing w:after="0" w:line="240" w:lineRule="auto"/>
              <w:rPr>
                <w:del w:id="1223" w:author="Arjan" w:date="2014-01-22T14:54:00Z"/>
                <w:rFonts w:ascii="Arial" w:eastAsia="Times New Roman" w:hAnsi="Arial" w:cs="Arial"/>
                <w:b/>
                <w:bCs/>
                <w:color w:val="000000"/>
                <w:sz w:val="20"/>
                <w:szCs w:val="20"/>
                <w:lang w:val="nl-NL"/>
              </w:rPr>
            </w:pPr>
            <w:del w:id="1224" w:author="Arjan" w:date="2014-01-22T14:54:00Z">
              <w:r w:rsidRPr="00DD0F4F" w:rsidDel="00660E22">
                <w:rPr>
                  <w:rFonts w:ascii="Arial" w:eastAsia="Times New Roman" w:hAnsi="Arial" w:cs="Arial"/>
                  <w:b/>
                  <w:bCs/>
                  <w:color w:val="000000"/>
                  <w:sz w:val="20"/>
                  <w:szCs w:val="20"/>
                  <w:lang w:val="nl-NL"/>
                </w:rPr>
                <w:delText>Regels attribuutsoort</w:delText>
              </w:r>
            </w:del>
          </w:p>
        </w:tc>
        <w:tc>
          <w:tcPr>
            <w:tcW w:w="5580" w:type="dxa"/>
            <w:tcBorders>
              <w:top w:val="nil"/>
              <w:left w:val="nil"/>
              <w:bottom w:val="single" w:sz="4" w:space="0" w:color="auto"/>
              <w:right w:val="nil"/>
            </w:tcBorders>
          </w:tcPr>
          <w:p w14:paraId="22E37FF3" w14:textId="77777777" w:rsidR="0044638F" w:rsidRPr="00DD0F4F" w:rsidDel="00660E22" w:rsidRDefault="0044638F" w:rsidP="006D72E6">
            <w:pPr>
              <w:tabs>
                <w:tab w:val="left" w:pos="284"/>
              </w:tabs>
              <w:autoSpaceDE w:val="0"/>
              <w:autoSpaceDN w:val="0"/>
              <w:adjustRightInd w:val="0"/>
              <w:spacing w:after="0" w:line="240" w:lineRule="auto"/>
              <w:rPr>
                <w:del w:id="1225" w:author="Arjan" w:date="2014-01-22T14:54:00Z"/>
                <w:rFonts w:ascii="Arial" w:eastAsia="Times New Roman" w:hAnsi="Arial" w:cs="Arial"/>
                <w:color w:val="000000"/>
                <w:sz w:val="20"/>
                <w:szCs w:val="20"/>
                <w:lang w:val="nl-NL"/>
              </w:rPr>
            </w:pPr>
          </w:p>
        </w:tc>
      </w:tr>
    </w:tbl>
    <w:p w14:paraId="61E1B013" w14:textId="77777777" w:rsidR="00922EA9" w:rsidRPr="002627FD" w:rsidDel="00660E22" w:rsidRDefault="00DA5D93" w:rsidP="00922EA9">
      <w:pPr>
        <w:pStyle w:val="Kop41"/>
        <w:rPr>
          <w:del w:id="1226" w:author="Arjan" w:date="2014-01-22T14:54:00Z"/>
          <w:rFonts w:eastAsia="Times New Roman"/>
          <w:shd w:val="clear" w:color="auto" w:fill="auto"/>
          <w:lang w:val="nl-NL"/>
        </w:rPr>
      </w:pPr>
      <w:del w:id="1227" w:author="Arjan" w:date="2014-01-22T14:54:00Z">
        <w:r w:rsidDel="00660E22">
          <w:rPr>
            <w:b w:val="0"/>
            <w:bCs w:val="0"/>
            <w:sz w:val="20"/>
            <w:szCs w:val="20"/>
          </w:rPr>
          <w:fldChar w:fldCharType="begin" w:fldLock="1"/>
        </w:r>
        <w:r w:rsidR="00922EA9" w:rsidRPr="00DD0F4F" w:rsidDel="00660E22">
          <w:rPr>
            <w:b w:val="0"/>
            <w:bCs w:val="0"/>
            <w:color w:val="auto"/>
            <w:sz w:val="20"/>
            <w:szCs w:val="20"/>
            <w:shd w:val="clear" w:color="auto" w:fill="auto"/>
            <w:lang w:val="nl-NL"/>
          </w:rPr>
          <w:delInstrText xml:space="preserve">MERGEFIELD </w:delInstrText>
        </w:r>
        <w:r w:rsidR="00922EA9" w:rsidDel="00660E22">
          <w:rPr>
            <w:rFonts w:eastAsia="Times New Roman"/>
            <w:shd w:val="clear" w:color="auto" w:fill="auto"/>
            <w:lang w:val="nl-NL"/>
          </w:rPr>
          <w:delInstrText>Att.Stereotype</w:delInstrText>
        </w:r>
        <w:r w:rsidDel="00660E22">
          <w:rPr>
            <w:b w:val="0"/>
            <w:bCs w:val="0"/>
            <w:sz w:val="20"/>
            <w:szCs w:val="20"/>
          </w:rPr>
          <w:fldChar w:fldCharType="separate"/>
        </w:r>
        <w:r w:rsidR="00922EA9" w:rsidDel="00660E22">
          <w:rPr>
            <w:rFonts w:eastAsia="Times New Roman"/>
            <w:shd w:val="clear" w:color="auto" w:fill="auto"/>
            <w:lang w:val="nl-NL"/>
          </w:rPr>
          <w:delText>«Attribuutsoort»</w:delText>
        </w:r>
        <w:r w:rsidDel="00660E22">
          <w:rPr>
            <w:b w:val="0"/>
            <w:bCs w:val="0"/>
            <w:sz w:val="20"/>
            <w:szCs w:val="20"/>
          </w:rPr>
          <w:fldChar w:fldCharType="end"/>
        </w:r>
        <w:r w:rsidR="00922EA9" w:rsidDel="00660E22">
          <w:rPr>
            <w:rFonts w:eastAsia="Times New Roman"/>
            <w:shd w:val="clear" w:color="auto" w:fill="auto"/>
            <w:lang w:val="nl-NL"/>
          </w:rPr>
          <w:delText xml:space="preserve"> Documentversie</w:delText>
        </w:r>
      </w:del>
    </w:p>
    <w:tbl>
      <w:tblPr>
        <w:tblW w:w="9356" w:type="dxa"/>
        <w:tblInd w:w="108" w:type="dxa"/>
        <w:tblLayout w:type="fixed"/>
        <w:tblCellMar>
          <w:top w:w="113" w:type="dxa"/>
        </w:tblCellMar>
        <w:tblLook w:val="0000" w:firstRow="0" w:lastRow="0" w:firstColumn="0" w:lastColumn="0" w:noHBand="0" w:noVBand="0"/>
      </w:tblPr>
      <w:tblGrid>
        <w:gridCol w:w="3828"/>
        <w:gridCol w:w="5528"/>
      </w:tblGrid>
      <w:tr w:rsidR="00922EA9" w:rsidRPr="00AE1A91" w:rsidDel="00660E22" w14:paraId="35800061" w14:textId="77777777" w:rsidTr="00922EA9">
        <w:trPr>
          <w:cantSplit/>
          <w:del w:id="1228" w:author="Arjan" w:date="2014-01-22T14:54:00Z"/>
        </w:trPr>
        <w:tc>
          <w:tcPr>
            <w:tcW w:w="3828" w:type="dxa"/>
            <w:shd w:val="clear" w:color="auto" w:fill="auto"/>
          </w:tcPr>
          <w:p w14:paraId="2A2CB9D2" w14:textId="77777777" w:rsidR="00922EA9" w:rsidRPr="00DD0F4F" w:rsidDel="00660E22" w:rsidRDefault="00922EA9" w:rsidP="00922EA9">
            <w:pPr>
              <w:tabs>
                <w:tab w:val="left" w:pos="284"/>
              </w:tabs>
              <w:autoSpaceDE w:val="0"/>
              <w:autoSpaceDN w:val="0"/>
              <w:adjustRightInd w:val="0"/>
              <w:spacing w:after="0" w:line="240" w:lineRule="auto"/>
              <w:rPr>
                <w:del w:id="1229" w:author="Arjan" w:date="2014-01-22T14:54:00Z"/>
                <w:rFonts w:ascii="Arial" w:eastAsia="Times New Roman" w:hAnsi="Arial" w:cs="Arial"/>
                <w:b/>
                <w:bCs/>
                <w:color w:val="000000"/>
                <w:sz w:val="20"/>
                <w:szCs w:val="20"/>
                <w:lang w:val="nl-NL"/>
              </w:rPr>
            </w:pPr>
            <w:del w:id="1230" w:author="Arjan" w:date="2014-01-22T14:54:00Z">
              <w:r w:rsidRPr="00DD0F4F" w:rsidDel="00660E22">
                <w:rPr>
                  <w:rFonts w:ascii="Arial" w:eastAsia="Times New Roman" w:hAnsi="Arial" w:cs="Arial"/>
                  <w:b/>
                  <w:bCs/>
                  <w:color w:val="000000"/>
                  <w:sz w:val="20"/>
                  <w:szCs w:val="20"/>
                  <w:lang w:val="nl-NL"/>
                </w:rPr>
                <w:delText>Naam attribuutsoort</w:delText>
              </w:r>
            </w:del>
          </w:p>
        </w:tc>
        <w:tc>
          <w:tcPr>
            <w:tcW w:w="5528" w:type="dxa"/>
            <w:shd w:val="clear" w:color="auto" w:fill="auto"/>
          </w:tcPr>
          <w:p w14:paraId="10E17CDE" w14:textId="77777777" w:rsidR="00922EA9" w:rsidRPr="00DD0F4F" w:rsidDel="00660E22" w:rsidRDefault="00922EA9" w:rsidP="00922EA9">
            <w:pPr>
              <w:tabs>
                <w:tab w:val="left" w:pos="284"/>
              </w:tabs>
              <w:autoSpaceDE w:val="0"/>
              <w:autoSpaceDN w:val="0"/>
              <w:adjustRightInd w:val="0"/>
              <w:spacing w:after="0" w:line="240" w:lineRule="auto"/>
              <w:rPr>
                <w:del w:id="1231" w:author="Arjan" w:date="2014-01-22T14:54:00Z"/>
                <w:rFonts w:ascii="Arial" w:eastAsia="Times New Roman" w:hAnsi="Arial" w:cs="Arial"/>
                <w:color w:val="000000"/>
                <w:sz w:val="20"/>
                <w:szCs w:val="20"/>
                <w:lang w:val="nl-NL"/>
              </w:rPr>
            </w:pPr>
            <w:del w:id="1232" w:author="Arjan" w:date="2014-01-22T14:54:00Z">
              <w:r w:rsidRPr="00DD0F4F" w:rsidDel="00660E22">
                <w:rPr>
                  <w:rFonts w:ascii="Arial" w:eastAsia="Times New Roman" w:hAnsi="Arial" w:cs="Arial"/>
                  <w:color w:val="000000"/>
                  <w:sz w:val="20"/>
                  <w:szCs w:val="20"/>
                  <w:lang w:val="nl-NL"/>
                </w:rPr>
                <w:delText>Documentversie</w:delText>
              </w:r>
            </w:del>
          </w:p>
        </w:tc>
      </w:tr>
      <w:tr w:rsidR="00922EA9" w:rsidRPr="00AE1A91" w:rsidDel="00660E22" w14:paraId="265EA617" w14:textId="77777777" w:rsidTr="00922EA9">
        <w:trPr>
          <w:cantSplit/>
          <w:del w:id="1233" w:author="Arjan" w:date="2014-01-22T14:54:00Z"/>
        </w:trPr>
        <w:tc>
          <w:tcPr>
            <w:tcW w:w="3828" w:type="dxa"/>
            <w:shd w:val="clear" w:color="auto" w:fill="auto"/>
          </w:tcPr>
          <w:p w14:paraId="0A9B57C4" w14:textId="77777777" w:rsidR="00922EA9" w:rsidRPr="00DD0F4F" w:rsidDel="00660E22" w:rsidRDefault="00922EA9" w:rsidP="00922EA9">
            <w:pPr>
              <w:tabs>
                <w:tab w:val="left" w:pos="284"/>
              </w:tabs>
              <w:autoSpaceDE w:val="0"/>
              <w:autoSpaceDN w:val="0"/>
              <w:adjustRightInd w:val="0"/>
              <w:spacing w:after="0" w:line="240" w:lineRule="auto"/>
              <w:rPr>
                <w:del w:id="1234" w:author="Arjan" w:date="2014-01-22T14:54:00Z"/>
                <w:rFonts w:ascii="Arial" w:eastAsia="Times New Roman" w:hAnsi="Arial" w:cs="Arial"/>
                <w:b/>
                <w:bCs/>
                <w:color w:val="000000"/>
                <w:sz w:val="20"/>
                <w:szCs w:val="20"/>
                <w:lang w:val="nl-NL"/>
              </w:rPr>
            </w:pPr>
            <w:del w:id="1235" w:author="Arjan" w:date="2014-01-22T14:54:00Z">
              <w:r w:rsidRPr="00DD0F4F" w:rsidDel="00660E22">
                <w:rPr>
                  <w:rFonts w:ascii="Arial" w:eastAsia="Times New Roman" w:hAnsi="Arial" w:cs="Arial"/>
                  <w:b/>
                  <w:bCs/>
                  <w:color w:val="000000"/>
                  <w:sz w:val="20"/>
                  <w:szCs w:val="20"/>
                  <w:lang w:val="nl-NL"/>
                </w:rPr>
                <w:delText>Herkomst attribuutsoort</w:delText>
              </w:r>
            </w:del>
          </w:p>
        </w:tc>
        <w:tc>
          <w:tcPr>
            <w:tcW w:w="5528" w:type="dxa"/>
            <w:shd w:val="clear" w:color="auto" w:fill="auto"/>
          </w:tcPr>
          <w:p w14:paraId="0482BB78" w14:textId="77777777" w:rsidR="00922EA9" w:rsidRPr="00DD0F4F" w:rsidDel="00660E22" w:rsidRDefault="00922EA9" w:rsidP="00922EA9">
            <w:pPr>
              <w:tabs>
                <w:tab w:val="left" w:pos="284"/>
              </w:tabs>
              <w:autoSpaceDE w:val="0"/>
              <w:autoSpaceDN w:val="0"/>
              <w:adjustRightInd w:val="0"/>
              <w:spacing w:after="0" w:line="240" w:lineRule="auto"/>
              <w:rPr>
                <w:del w:id="1236" w:author="Arjan" w:date="2014-01-22T14:54:00Z"/>
                <w:rFonts w:ascii="Arial" w:eastAsia="Times New Roman" w:hAnsi="Arial" w:cs="Arial"/>
                <w:color w:val="000000"/>
                <w:sz w:val="20"/>
                <w:szCs w:val="20"/>
                <w:lang w:val="nl-NL"/>
              </w:rPr>
            </w:pPr>
            <w:del w:id="1237" w:author="Arjan" w:date="2014-01-22T14:54:00Z">
              <w:r w:rsidRPr="00DD0F4F" w:rsidDel="00660E22">
                <w:rPr>
                  <w:rFonts w:ascii="Arial" w:eastAsia="Times New Roman" w:hAnsi="Arial" w:cs="Arial"/>
                  <w:color w:val="000000"/>
                  <w:sz w:val="20"/>
                  <w:szCs w:val="20"/>
                  <w:lang w:val="nl-NL"/>
                </w:rPr>
                <w:delText>KING</w:delText>
              </w:r>
            </w:del>
          </w:p>
        </w:tc>
      </w:tr>
      <w:tr w:rsidR="00922EA9" w:rsidRPr="00AE1A91" w:rsidDel="00660E22" w14:paraId="033FE7A7" w14:textId="77777777" w:rsidTr="00922EA9">
        <w:trPr>
          <w:cantSplit/>
          <w:del w:id="1238" w:author="Arjan" w:date="2014-01-22T14:54:00Z"/>
        </w:trPr>
        <w:tc>
          <w:tcPr>
            <w:tcW w:w="3828" w:type="dxa"/>
            <w:shd w:val="clear" w:color="auto" w:fill="auto"/>
          </w:tcPr>
          <w:p w14:paraId="18167C60" w14:textId="77777777" w:rsidR="00922EA9" w:rsidRPr="00DD0F4F" w:rsidDel="00660E22" w:rsidRDefault="00922EA9" w:rsidP="00922EA9">
            <w:pPr>
              <w:tabs>
                <w:tab w:val="left" w:pos="284"/>
              </w:tabs>
              <w:autoSpaceDE w:val="0"/>
              <w:autoSpaceDN w:val="0"/>
              <w:adjustRightInd w:val="0"/>
              <w:spacing w:after="0" w:line="240" w:lineRule="auto"/>
              <w:rPr>
                <w:del w:id="1239" w:author="Arjan" w:date="2014-01-22T14:54:00Z"/>
                <w:rFonts w:ascii="Arial" w:eastAsia="Times New Roman" w:hAnsi="Arial" w:cs="Arial"/>
                <w:b/>
                <w:bCs/>
                <w:color w:val="000000"/>
                <w:sz w:val="20"/>
                <w:szCs w:val="20"/>
                <w:lang w:val="nl-NL"/>
              </w:rPr>
            </w:pPr>
            <w:del w:id="1240" w:author="Arjan" w:date="2014-01-22T14:54:00Z">
              <w:r w:rsidRPr="00DD0F4F" w:rsidDel="00660E22">
                <w:rPr>
                  <w:rFonts w:ascii="Arial" w:eastAsia="Times New Roman" w:hAnsi="Arial" w:cs="Arial"/>
                  <w:b/>
                  <w:bCs/>
                  <w:color w:val="000000"/>
                  <w:sz w:val="20"/>
                  <w:szCs w:val="20"/>
                  <w:lang w:val="nl-NL"/>
                </w:rPr>
                <w:delText xml:space="preserve">Code attribuutsoort </w:delText>
              </w:r>
            </w:del>
          </w:p>
        </w:tc>
        <w:tc>
          <w:tcPr>
            <w:tcW w:w="5528" w:type="dxa"/>
            <w:shd w:val="clear" w:color="auto" w:fill="auto"/>
          </w:tcPr>
          <w:p w14:paraId="31AE354F" w14:textId="77777777" w:rsidR="00922EA9" w:rsidRPr="00DD0F4F" w:rsidDel="00660E22" w:rsidRDefault="00922EA9" w:rsidP="00922EA9">
            <w:pPr>
              <w:tabs>
                <w:tab w:val="left" w:pos="284"/>
              </w:tabs>
              <w:autoSpaceDE w:val="0"/>
              <w:autoSpaceDN w:val="0"/>
              <w:adjustRightInd w:val="0"/>
              <w:spacing w:after="0" w:line="240" w:lineRule="auto"/>
              <w:rPr>
                <w:del w:id="1241" w:author="Arjan" w:date="2014-01-22T14:54:00Z"/>
                <w:rFonts w:ascii="Arial" w:eastAsia="Times New Roman" w:hAnsi="Arial" w:cs="Arial"/>
                <w:color w:val="000000"/>
                <w:sz w:val="20"/>
                <w:szCs w:val="20"/>
                <w:lang w:val="nl-NL"/>
              </w:rPr>
            </w:pPr>
          </w:p>
        </w:tc>
      </w:tr>
      <w:tr w:rsidR="00922EA9" w:rsidRPr="00AE1A91" w:rsidDel="00660E22" w14:paraId="34857F89" w14:textId="77777777" w:rsidTr="00922EA9">
        <w:trPr>
          <w:cantSplit/>
          <w:del w:id="1242" w:author="Arjan" w:date="2014-01-22T14:54:00Z"/>
        </w:trPr>
        <w:tc>
          <w:tcPr>
            <w:tcW w:w="3828" w:type="dxa"/>
            <w:shd w:val="clear" w:color="auto" w:fill="auto"/>
          </w:tcPr>
          <w:p w14:paraId="45A69DE0" w14:textId="77777777" w:rsidR="00922EA9" w:rsidRPr="00DD0F4F" w:rsidDel="00660E22" w:rsidRDefault="00922EA9" w:rsidP="00922EA9">
            <w:pPr>
              <w:tabs>
                <w:tab w:val="left" w:pos="284"/>
              </w:tabs>
              <w:autoSpaceDE w:val="0"/>
              <w:autoSpaceDN w:val="0"/>
              <w:adjustRightInd w:val="0"/>
              <w:spacing w:after="0" w:line="240" w:lineRule="auto"/>
              <w:rPr>
                <w:del w:id="1243" w:author="Arjan" w:date="2014-01-22T14:54:00Z"/>
                <w:rFonts w:ascii="Arial" w:eastAsia="Times New Roman" w:hAnsi="Arial" w:cs="Arial"/>
                <w:b/>
                <w:bCs/>
                <w:color w:val="000000"/>
                <w:sz w:val="20"/>
                <w:szCs w:val="20"/>
                <w:lang w:val="nl-NL"/>
              </w:rPr>
            </w:pPr>
            <w:del w:id="1244" w:author="Arjan" w:date="2014-01-22T14:54:00Z">
              <w:r w:rsidRPr="00DD0F4F" w:rsidDel="00660E22">
                <w:rPr>
                  <w:rFonts w:ascii="Arial" w:eastAsia="Times New Roman" w:hAnsi="Arial" w:cs="Arial"/>
                  <w:b/>
                  <w:bCs/>
                  <w:color w:val="000000"/>
                  <w:sz w:val="20"/>
                  <w:szCs w:val="20"/>
                  <w:lang w:val="nl-NL"/>
                </w:rPr>
                <w:delText>XML-tag attribuutsoort</w:delText>
              </w:r>
            </w:del>
          </w:p>
        </w:tc>
        <w:tc>
          <w:tcPr>
            <w:tcW w:w="5528" w:type="dxa"/>
            <w:shd w:val="clear" w:color="auto" w:fill="auto"/>
          </w:tcPr>
          <w:p w14:paraId="24037AAA" w14:textId="77777777" w:rsidR="00922EA9" w:rsidRPr="00DD0F4F" w:rsidDel="00660E22" w:rsidRDefault="00922EA9" w:rsidP="00922EA9">
            <w:pPr>
              <w:tabs>
                <w:tab w:val="left" w:pos="284"/>
              </w:tabs>
              <w:autoSpaceDE w:val="0"/>
              <w:autoSpaceDN w:val="0"/>
              <w:adjustRightInd w:val="0"/>
              <w:spacing w:after="0" w:line="240" w:lineRule="auto"/>
              <w:rPr>
                <w:del w:id="1245" w:author="Arjan" w:date="2014-01-22T14:54:00Z"/>
                <w:rFonts w:ascii="Arial" w:eastAsia="Times New Roman" w:hAnsi="Arial" w:cs="Arial"/>
                <w:color w:val="000000"/>
                <w:sz w:val="20"/>
                <w:szCs w:val="20"/>
                <w:lang w:val="nl-NL"/>
              </w:rPr>
            </w:pPr>
            <w:del w:id="1246" w:author="Arjan" w:date="2014-01-22T14:54:00Z">
              <w:r w:rsidRPr="00DD0F4F" w:rsidDel="00660E22">
                <w:rPr>
                  <w:rFonts w:ascii="Arial" w:eastAsia="Times New Roman" w:hAnsi="Arial" w:cs="Arial"/>
                  <w:color w:val="000000"/>
                  <w:sz w:val="20"/>
                  <w:szCs w:val="20"/>
                  <w:lang w:val="nl-NL"/>
                </w:rPr>
                <w:delText>versie</w:delText>
              </w:r>
            </w:del>
          </w:p>
        </w:tc>
      </w:tr>
      <w:tr w:rsidR="00922EA9" w:rsidRPr="00AE1A91" w:rsidDel="00660E22" w14:paraId="63D4D895" w14:textId="77777777" w:rsidTr="00922EA9">
        <w:trPr>
          <w:cantSplit/>
          <w:del w:id="1247" w:author="Arjan" w:date="2014-01-22T14:54:00Z"/>
        </w:trPr>
        <w:tc>
          <w:tcPr>
            <w:tcW w:w="3828" w:type="dxa"/>
            <w:shd w:val="clear" w:color="auto" w:fill="auto"/>
          </w:tcPr>
          <w:p w14:paraId="007A71F5" w14:textId="77777777" w:rsidR="00922EA9" w:rsidRPr="00DD0F4F" w:rsidDel="00660E22" w:rsidRDefault="00922EA9" w:rsidP="00922EA9">
            <w:pPr>
              <w:tabs>
                <w:tab w:val="left" w:pos="284"/>
              </w:tabs>
              <w:autoSpaceDE w:val="0"/>
              <w:autoSpaceDN w:val="0"/>
              <w:adjustRightInd w:val="0"/>
              <w:spacing w:after="0" w:line="240" w:lineRule="auto"/>
              <w:rPr>
                <w:del w:id="1248" w:author="Arjan" w:date="2014-01-22T14:54:00Z"/>
                <w:rFonts w:ascii="Arial" w:eastAsia="Times New Roman" w:hAnsi="Arial" w:cs="Arial"/>
                <w:b/>
                <w:bCs/>
                <w:color w:val="000000"/>
                <w:sz w:val="20"/>
                <w:szCs w:val="20"/>
                <w:lang w:val="nl-NL"/>
              </w:rPr>
            </w:pPr>
            <w:del w:id="1249" w:author="Arjan" w:date="2014-01-22T14:54:00Z">
              <w:r w:rsidRPr="00DD0F4F" w:rsidDel="00660E22">
                <w:rPr>
                  <w:rFonts w:ascii="Arial" w:eastAsia="Times New Roman" w:hAnsi="Arial" w:cs="Arial"/>
                  <w:b/>
                  <w:bCs/>
                  <w:color w:val="000000"/>
                  <w:sz w:val="20"/>
                  <w:szCs w:val="20"/>
                  <w:lang w:val="nl-NL"/>
                </w:rPr>
                <w:delText>Definitie attribuutsoort</w:delText>
              </w:r>
            </w:del>
          </w:p>
        </w:tc>
        <w:tc>
          <w:tcPr>
            <w:tcW w:w="5528" w:type="dxa"/>
            <w:shd w:val="clear" w:color="auto" w:fill="auto"/>
          </w:tcPr>
          <w:p w14:paraId="7472668B" w14:textId="77777777" w:rsidR="00922EA9" w:rsidRPr="00DD0F4F" w:rsidDel="00660E22" w:rsidRDefault="00922EA9" w:rsidP="00922EA9">
            <w:pPr>
              <w:tabs>
                <w:tab w:val="left" w:pos="284"/>
              </w:tabs>
              <w:autoSpaceDE w:val="0"/>
              <w:autoSpaceDN w:val="0"/>
              <w:adjustRightInd w:val="0"/>
              <w:spacing w:after="0" w:line="240" w:lineRule="auto"/>
              <w:rPr>
                <w:del w:id="1250" w:author="Arjan" w:date="2014-01-22T14:54:00Z"/>
                <w:rFonts w:ascii="Arial" w:eastAsia="Times New Roman" w:hAnsi="Arial" w:cs="Arial"/>
                <w:color w:val="000000"/>
                <w:sz w:val="20"/>
                <w:szCs w:val="20"/>
                <w:lang w:val="nl-NL"/>
              </w:rPr>
            </w:pPr>
            <w:del w:id="1251" w:author="Arjan" w:date="2014-01-22T14:54:00Z">
              <w:r w:rsidRPr="00DD0F4F" w:rsidDel="00660E22">
                <w:rPr>
                  <w:rFonts w:ascii="Arial" w:eastAsia="Times New Roman" w:hAnsi="Arial" w:cs="Arial"/>
                  <w:color w:val="000000"/>
                  <w:sz w:val="20"/>
                  <w:szCs w:val="20"/>
                  <w:lang w:val="nl-NL"/>
                </w:rPr>
                <w:delText>Aanduiding van de bewerkingsfase van het ENKELVOUDIG DOCUMENT</w:delText>
              </w:r>
            </w:del>
          </w:p>
        </w:tc>
      </w:tr>
      <w:tr w:rsidR="00922EA9" w:rsidRPr="00AE1A91" w:rsidDel="00660E22" w14:paraId="7117E8E2" w14:textId="77777777" w:rsidTr="00922EA9">
        <w:trPr>
          <w:cantSplit/>
          <w:del w:id="1252" w:author="Arjan" w:date="2014-01-22T14:54:00Z"/>
        </w:trPr>
        <w:tc>
          <w:tcPr>
            <w:tcW w:w="3828" w:type="dxa"/>
            <w:shd w:val="clear" w:color="auto" w:fill="auto"/>
          </w:tcPr>
          <w:p w14:paraId="7785BBB2" w14:textId="77777777" w:rsidR="00922EA9" w:rsidRPr="00DD0F4F" w:rsidDel="00660E22" w:rsidRDefault="00922EA9" w:rsidP="00922EA9">
            <w:pPr>
              <w:tabs>
                <w:tab w:val="left" w:pos="284"/>
              </w:tabs>
              <w:autoSpaceDE w:val="0"/>
              <w:autoSpaceDN w:val="0"/>
              <w:adjustRightInd w:val="0"/>
              <w:spacing w:after="0" w:line="240" w:lineRule="auto"/>
              <w:rPr>
                <w:del w:id="1253" w:author="Arjan" w:date="2014-01-22T14:54:00Z"/>
                <w:rFonts w:ascii="Arial" w:eastAsia="Times New Roman" w:hAnsi="Arial" w:cs="Arial"/>
                <w:b/>
                <w:bCs/>
                <w:color w:val="000000"/>
                <w:sz w:val="20"/>
                <w:szCs w:val="20"/>
                <w:lang w:val="nl-NL"/>
              </w:rPr>
            </w:pPr>
            <w:del w:id="1254" w:author="Arjan" w:date="2014-01-22T14:54:00Z">
              <w:r w:rsidRPr="00DD0F4F" w:rsidDel="00660E22">
                <w:rPr>
                  <w:rFonts w:ascii="Arial" w:eastAsia="Times New Roman" w:hAnsi="Arial" w:cs="Arial"/>
                  <w:b/>
                  <w:bCs/>
                  <w:color w:val="000000"/>
                  <w:sz w:val="20"/>
                  <w:szCs w:val="20"/>
                  <w:lang w:val="nl-NL"/>
                </w:rPr>
                <w:delText>Herkomst definitie attribuutsoort</w:delText>
              </w:r>
            </w:del>
          </w:p>
        </w:tc>
        <w:tc>
          <w:tcPr>
            <w:tcW w:w="5528" w:type="dxa"/>
            <w:shd w:val="clear" w:color="auto" w:fill="auto"/>
          </w:tcPr>
          <w:p w14:paraId="607E8742" w14:textId="77777777" w:rsidR="00922EA9" w:rsidRPr="00DD0F4F" w:rsidDel="00660E22" w:rsidRDefault="00922EA9" w:rsidP="00922EA9">
            <w:pPr>
              <w:tabs>
                <w:tab w:val="left" w:pos="284"/>
              </w:tabs>
              <w:autoSpaceDE w:val="0"/>
              <w:autoSpaceDN w:val="0"/>
              <w:adjustRightInd w:val="0"/>
              <w:spacing w:after="0" w:line="240" w:lineRule="auto"/>
              <w:rPr>
                <w:del w:id="1255" w:author="Arjan" w:date="2014-01-22T14:54:00Z"/>
                <w:rFonts w:ascii="Arial" w:eastAsia="Times New Roman" w:hAnsi="Arial" w:cs="Arial"/>
                <w:color w:val="000000"/>
                <w:sz w:val="20"/>
                <w:szCs w:val="20"/>
                <w:lang w:val="nl-NL"/>
              </w:rPr>
            </w:pPr>
            <w:del w:id="1256" w:author="Arjan" w:date="2014-01-22T14:54:00Z">
              <w:r w:rsidRPr="00DD0F4F" w:rsidDel="00660E22">
                <w:rPr>
                  <w:rFonts w:ascii="Arial" w:eastAsia="Times New Roman" w:hAnsi="Arial" w:cs="Arial"/>
                  <w:color w:val="000000"/>
                  <w:sz w:val="20"/>
                  <w:szCs w:val="20"/>
                  <w:lang w:val="nl-NL"/>
                </w:rPr>
                <w:delText>KING</w:delText>
              </w:r>
            </w:del>
          </w:p>
        </w:tc>
      </w:tr>
      <w:tr w:rsidR="00922EA9" w:rsidRPr="00AE1A91" w:rsidDel="00660E22" w14:paraId="74664634" w14:textId="77777777" w:rsidTr="00922EA9">
        <w:trPr>
          <w:cantSplit/>
          <w:del w:id="1257" w:author="Arjan" w:date="2014-01-22T14:54:00Z"/>
        </w:trPr>
        <w:tc>
          <w:tcPr>
            <w:tcW w:w="3828" w:type="dxa"/>
            <w:shd w:val="clear" w:color="auto" w:fill="auto"/>
          </w:tcPr>
          <w:p w14:paraId="3D4E143F" w14:textId="77777777" w:rsidR="00922EA9" w:rsidRPr="00DD0F4F" w:rsidDel="00660E22" w:rsidRDefault="00922EA9" w:rsidP="00922EA9">
            <w:pPr>
              <w:tabs>
                <w:tab w:val="left" w:pos="284"/>
              </w:tabs>
              <w:autoSpaceDE w:val="0"/>
              <w:autoSpaceDN w:val="0"/>
              <w:adjustRightInd w:val="0"/>
              <w:spacing w:after="0" w:line="240" w:lineRule="auto"/>
              <w:rPr>
                <w:del w:id="1258" w:author="Arjan" w:date="2014-01-22T14:54:00Z"/>
                <w:rFonts w:ascii="Arial" w:eastAsia="Times New Roman" w:hAnsi="Arial" w:cs="Arial"/>
                <w:b/>
                <w:bCs/>
                <w:color w:val="000000"/>
                <w:sz w:val="20"/>
                <w:szCs w:val="20"/>
                <w:lang w:val="nl-NL"/>
              </w:rPr>
            </w:pPr>
            <w:del w:id="1259" w:author="Arjan" w:date="2014-01-22T14:54:00Z">
              <w:r w:rsidRPr="00DD0F4F" w:rsidDel="00660E22">
                <w:rPr>
                  <w:rFonts w:ascii="Arial" w:eastAsia="Times New Roman" w:hAnsi="Arial" w:cs="Arial"/>
                  <w:b/>
                  <w:bCs/>
                  <w:color w:val="000000"/>
                  <w:sz w:val="20"/>
                  <w:szCs w:val="20"/>
                  <w:lang w:val="nl-NL"/>
                </w:rPr>
                <w:delText>Datum opname attribuutsoort</w:delText>
              </w:r>
            </w:del>
          </w:p>
        </w:tc>
        <w:tc>
          <w:tcPr>
            <w:tcW w:w="5528" w:type="dxa"/>
            <w:shd w:val="clear" w:color="auto" w:fill="auto"/>
          </w:tcPr>
          <w:p w14:paraId="776B8F52" w14:textId="77777777" w:rsidR="00922EA9" w:rsidRPr="00DD0F4F" w:rsidDel="00660E22" w:rsidRDefault="00922EA9" w:rsidP="00922EA9">
            <w:pPr>
              <w:tabs>
                <w:tab w:val="left" w:pos="284"/>
              </w:tabs>
              <w:autoSpaceDE w:val="0"/>
              <w:autoSpaceDN w:val="0"/>
              <w:adjustRightInd w:val="0"/>
              <w:spacing w:after="0" w:line="240" w:lineRule="auto"/>
              <w:rPr>
                <w:del w:id="1260" w:author="Arjan" w:date="2014-01-22T14:54:00Z"/>
                <w:rFonts w:ascii="Arial" w:eastAsia="Times New Roman" w:hAnsi="Arial" w:cs="Arial"/>
                <w:color w:val="000000"/>
                <w:sz w:val="20"/>
                <w:szCs w:val="20"/>
                <w:lang w:val="nl-NL"/>
              </w:rPr>
            </w:pPr>
            <w:del w:id="1261" w:author="Arjan" w:date="2014-01-22T14:54:00Z">
              <w:r w:rsidRPr="00DD0F4F" w:rsidDel="00660E22">
                <w:rPr>
                  <w:rFonts w:ascii="Arial" w:eastAsia="Times New Roman" w:hAnsi="Arial" w:cs="Arial"/>
                  <w:color w:val="000000"/>
                  <w:sz w:val="20"/>
                  <w:szCs w:val="20"/>
                  <w:lang w:val="nl-NL"/>
                </w:rPr>
                <w:delText>1 juni 2008</w:delText>
              </w:r>
            </w:del>
          </w:p>
        </w:tc>
      </w:tr>
      <w:tr w:rsidR="00922EA9" w:rsidRPr="00AE1A91" w:rsidDel="00660E22" w14:paraId="5D3CD0BF" w14:textId="77777777" w:rsidTr="00922EA9">
        <w:trPr>
          <w:cantSplit/>
          <w:del w:id="1262" w:author="Arjan" w:date="2014-01-22T14:54:00Z"/>
        </w:trPr>
        <w:tc>
          <w:tcPr>
            <w:tcW w:w="3828" w:type="dxa"/>
            <w:shd w:val="clear" w:color="auto" w:fill="auto"/>
          </w:tcPr>
          <w:p w14:paraId="12A03E31" w14:textId="77777777" w:rsidR="00922EA9" w:rsidRPr="00DD0F4F" w:rsidDel="00660E22" w:rsidRDefault="00922EA9" w:rsidP="00922EA9">
            <w:pPr>
              <w:tabs>
                <w:tab w:val="left" w:pos="284"/>
              </w:tabs>
              <w:autoSpaceDE w:val="0"/>
              <w:autoSpaceDN w:val="0"/>
              <w:adjustRightInd w:val="0"/>
              <w:spacing w:after="0" w:line="240" w:lineRule="auto"/>
              <w:rPr>
                <w:del w:id="1263" w:author="Arjan" w:date="2014-01-22T14:54:00Z"/>
                <w:rFonts w:ascii="Arial" w:eastAsia="Times New Roman" w:hAnsi="Arial" w:cs="Arial"/>
                <w:b/>
                <w:bCs/>
                <w:color w:val="000000"/>
                <w:sz w:val="20"/>
                <w:szCs w:val="20"/>
                <w:lang w:val="nl-NL"/>
              </w:rPr>
            </w:pPr>
            <w:del w:id="1264" w:author="Arjan" w:date="2014-01-22T14:54:00Z">
              <w:r w:rsidRPr="00DD0F4F" w:rsidDel="00660E22">
                <w:rPr>
                  <w:rFonts w:ascii="Arial" w:eastAsia="Times New Roman" w:hAnsi="Arial" w:cs="Arial"/>
                  <w:b/>
                  <w:bCs/>
                  <w:color w:val="000000"/>
                  <w:sz w:val="20"/>
                  <w:szCs w:val="20"/>
                  <w:lang w:val="nl-NL"/>
                </w:rPr>
                <w:delText>Toelichting attribuutsoort</w:delText>
              </w:r>
            </w:del>
          </w:p>
        </w:tc>
        <w:tc>
          <w:tcPr>
            <w:tcW w:w="5528" w:type="dxa"/>
            <w:shd w:val="clear" w:color="auto" w:fill="auto"/>
          </w:tcPr>
          <w:p w14:paraId="287E96AC" w14:textId="77777777" w:rsidR="00922EA9" w:rsidRPr="00DD0F4F" w:rsidDel="00660E22" w:rsidRDefault="00922EA9" w:rsidP="00922EA9">
            <w:pPr>
              <w:tabs>
                <w:tab w:val="left" w:pos="284"/>
              </w:tabs>
              <w:autoSpaceDE w:val="0"/>
              <w:autoSpaceDN w:val="0"/>
              <w:adjustRightInd w:val="0"/>
              <w:spacing w:after="0" w:line="240" w:lineRule="auto"/>
              <w:rPr>
                <w:del w:id="1265" w:author="Arjan" w:date="2014-01-22T14:54:00Z"/>
                <w:rFonts w:ascii="Arial" w:eastAsia="Times New Roman" w:hAnsi="Arial" w:cs="Arial"/>
                <w:color w:val="000000"/>
                <w:sz w:val="20"/>
                <w:szCs w:val="20"/>
                <w:lang w:val="nl-NL"/>
              </w:rPr>
            </w:pPr>
            <w:del w:id="1266" w:author="Arjan" w:date="2014-01-22T14:54:00Z">
              <w:r w:rsidRPr="00DD0F4F" w:rsidDel="00660E22">
                <w:rPr>
                  <w:rFonts w:ascii="Arial" w:eastAsia="Times New Roman" w:hAnsi="Arial" w:cs="Arial"/>
                  <w:color w:val="000000"/>
                  <w:sz w:val="20"/>
                  <w:szCs w:val="20"/>
                  <w:lang w:val="nl-NL"/>
                </w:rPr>
                <w:delText xml:space="preserve">Het gaat hier om een versienummer zoals ‘0.2’ en 1.0’. </w:delText>
              </w:r>
            </w:del>
          </w:p>
          <w:p w14:paraId="1B671928" w14:textId="77777777" w:rsidR="00922EA9" w:rsidRPr="00DD0F4F" w:rsidDel="00660E22" w:rsidRDefault="00922EA9" w:rsidP="00922EA9">
            <w:pPr>
              <w:tabs>
                <w:tab w:val="left" w:pos="284"/>
              </w:tabs>
              <w:autoSpaceDE w:val="0"/>
              <w:autoSpaceDN w:val="0"/>
              <w:adjustRightInd w:val="0"/>
              <w:spacing w:after="0" w:line="240" w:lineRule="auto"/>
              <w:rPr>
                <w:del w:id="1267" w:author="Arjan" w:date="2014-01-22T14:54:00Z"/>
                <w:rFonts w:ascii="Arial" w:eastAsia="Times New Roman" w:hAnsi="Arial" w:cs="Arial"/>
                <w:color w:val="000000"/>
                <w:sz w:val="20"/>
                <w:szCs w:val="20"/>
                <w:lang w:val="nl-NL"/>
              </w:rPr>
            </w:pPr>
            <w:del w:id="1268" w:author="Arjan" w:date="2014-01-22T14:54:00Z">
              <w:r w:rsidRPr="00DD0F4F" w:rsidDel="00660E22">
                <w:rPr>
                  <w:rFonts w:ascii="Arial" w:eastAsia="Times New Roman" w:hAnsi="Arial" w:cs="Arial"/>
                  <w:color w:val="000000"/>
                  <w:sz w:val="20"/>
                  <w:szCs w:val="20"/>
                  <w:lang w:val="nl-NL"/>
                </w:rPr>
                <w:delText>Ofschoon we er voor gekozen hebben om zowel dit attribuuttype als het attribuuttype Documentstatus optioneel te verklaren, ware het aan te bevelen bij elk documemt in ieder geval één van beide attributen van een waarde te voorzien.</w:delText>
              </w:r>
            </w:del>
          </w:p>
        </w:tc>
      </w:tr>
      <w:tr w:rsidR="00922EA9" w:rsidRPr="00AE1A91" w:rsidDel="00660E22" w14:paraId="6F3D68FF" w14:textId="77777777" w:rsidTr="00922EA9">
        <w:trPr>
          <w:cantSplit/>
          <w:del w:id="1269" w:author="Arjan" w:date="2014-01-22T14:54:00Z"/>
        </w:trPr>
        <w:tc>
          <w:tcPr>
            <w:tcW w:w="3828" w:type="dxa"/>
            <w:shd w:val="clear" w:color="auto" w:fill="auto"/>
          </w:tcPr>
          <w:p w14:paraId="01211897" w14:textId="77777777" w:rsidR="00922EA9" w:rsidRPr="00DD0F4F" w:rsidDel="00660E22" w:rsidRDefault="00922EA9" w:rsidP="00922EA9">
            <w:pPr>
              <w:tabs>
                <w:tab w:val="left" w:pos="284"/>
              </w:tabs>
              <w:autoSpaceDE w:val="0"/>
              <w:autoSpaceDN w:val="0"/>
              <w:adjustRightInd w:val="0"/>
              <w:spacing w:after="0" w:line="240" w:lineRule="auto"/>
              <w:rPr>
                <w:del w:id="1270" w:author="Arjan" w:date="2014-01-22T14:54:00Z"/>
                <w:rFonts w:ascii="Arial" w:eastAsia="Times New Roman" w:hAnsi="Arial" w:cs="Arial"/>
                <w:b/>
                <w:bCs/>
                <w:color w:val="000000"/>
                <w:sz w:val="20"/>
                <w:szCs w:val="20"/>
                <w:lang w:val="nl-NL"/>
              </w:rPr>
            </w:pPr>
            <w:del w:id="1271" w:author="Arjan" w:date="2014-01-22T14:54:00Z">
              <w:r w:rsidRPr="00DD0F4F" w:rsidDel="00660E22">
                <w:rPr>
                  <w:rFonts w:ascii="Arial" w:eastAsia="Times New Roman" w:hAnsi="Arial" w:cs="Arial"/>
                  <w:b/>
                  <w:bCs/>
                  <w:color w:val="000000"/>
                  <w:sz w:val="20"/>
                  <w:szCs w:val="20"/>
                  <w:lang w:val="nl-NL"/>
                </w:rPr>
                <w:delText>Formaat attribuutsoort</w:delText>
              </w:r>
            </w:del>
          </w:p>
        </w:tc>
        <w:tc>
          <w:tcPr>
            <w:tcW w:w="5528" w:type="dxa"/>
            <w:shd w:val="clear" w:color="auto" w:fill="auto"/>
          </w:tcPr>
          <w:p w14:paraId="6DB90D3A" w14:textId="77777777" w:rsidR="00922EA9" w:rsidRPr="00DD0F4F" w:rsidDel="00660E22" w:rsidRDefault="00922EA9" w:rsidP="00922EA9">
            <w:pPr>
              <w:tabs>
                <w:tab w:val="left" w:pos="284"/>
              </w:tabs>
              <w:autoSpaceDE w:val="0"/>
              <w:autoSpaceDN w:val="0"/>
              <w:adjustRightInd w:val="0"/>
              <w:spacing w:after="0" w:line="240" w:lineRule="auto"/>
              <w:rPr>
                <w:del w:id="1272" w:author="Arjan" w:date="2014-01-22T14:54:00Z"/>
                <w:rFonts w:ascii="Arial" w:eastAsia="Times New Roman" w:hAnsi="Arial" w:cs="Arial"/>
                <w:color w:val="000000"/>
                <w:sz w:val="20"/>
                <w:szCs w:val="20"/>
                <w:lang w:val="nl-NL"/>
              </w:rPr>
            </w:pPr>
            <w:del w:id="1273" w:author="Arjan" w:date="2014-01-22T14:54:00Z">
              <w:r w:rsidRPr="00DD0F4F" w:rsidDel="00660E22">
                <w:rPr>
                  <w:rFonts w:ascii="Arial" w:eastAsia="Times New Roman" w:hAnsi="Arial" w:cs="Arial"/>
                  <w:color w:val="000000"/>
                  <w:sz w:val="20"/>
                  <w:szCs w:val="20"/>
                  <w:lang w:val="nl-NL"/>
                </w:rPr>
                <w:delText xml:space="preserve">AN5 </w:delText>
              </w:r>
              <w:r w:rsidRPr="00DD0F4F" w:rsidDel="00660E22">
                <w:rPr>
                  <w:rFonts w:ascii="Arial" w:eastAsia="Times New Roman" w:hAnsi="Arial" w:cs="Arial"/>
                  <w:color w:val="000000"/>
                  <w:sz w:val="20"/>
                  <w:szCs w:val="20"/>
                  <w:lang w:val="nl-NL"/>
                </w:rPr>
                <w:tab/>
              </w:r>
            </w:del>
          </w:p>
        </w:tc>
      </w:tr>
      <w:tr w:rsidR="00922EA9" w:rsidRPr="00AE1A91" w:rsidDel="00660E22" w14:paraId="7B663E8D" w14:textId="77777777" w:rsidTr="00922EA9">
        <w:trPr>
          <w:cantSplit/>
          <w:del w:id="1274" w:author="Arjan" w:date="2014-01-22T14:54:00Z"/>
        </w:trPr>
        <w:tc>
          <w:tcPr>
            <w:tcW w:w="3828" w:type="dxa"/>
            <w:shd w:val="clear" w:color="auto" w:fill="auto"/>
          </w:tcPr>
          <w:p w14:paraId="21F1FED7" w14:textId="77777777" w:rsidR="00922EA9" w:rsidRPr="00DD0F4F" w:rsidDel="00660E22" w:rsidRDefault="00922EA9" w:rsidP="00922EA9">
            <w:pPr>
              <w:tabs>
                <w:tab w:val="left" w:pos="284"/>
              </w:tabs>
              <w:autoSpaceDE w:val="0"/>
              <w:autoSpaceDN w:val="0"/>
              <w:adjustRightInd w:val="0"/>
              <w:spacing w:after="0" w:line="240" w:lineRule="auto"/>
              <w:rPr>
                <w:del w:id="1275" w:author="Arjan" w:date="2014-01-22T14:54:00Z"/>
                <w:rFonts w:ascii="Arial" w:eastAsia="Times New Roman" w:hAnsi="Arial" w:cs="Arial"/>
                <w:b/>
                <w:bCs/>
                <w:color w:val="000000"/>
                <w:sz w:val="20"/>
                <w:szCs w:val="20"/>
                <w:lang w:val="nl-NL"/>
              </w:rPr>
            </w:pPr>
            <w:del w:id="1276" w:author="Arjan" w:date="2014-01-22T14:54:00Z">
              <w:r w:rsidRPr="00DD0F4F" w:rsidDel="00660E22">
                <w:rPr>
                  <w:rFonts w:ascii="Arial" w:eastAsia="Times New Roman" w:hAnsi="Arial" w:cs="Arial"/>
                  <w:b/>
                  <w:bCs/>
                  <w:color w:val="000000"/>
                  <w:sz w:val="20"/>
                  <w:szCs w:val="20"/>
                  <w:lang w:val="nl-NL"/>
                </w:rPr>
                <w:delText>Waardenverzameling</w:delText>
              </w:r>
            </w:del>
          </w:p>
        </w:tc>
        <w:tc>
          <w:tcPr>
            <w:tcW w:w="5528" w:type="dxa"/>
            <w:shd w:val="clear" w:color="auto" w:fill="auto"/>
          </w:tcPr>
          <w:p w14:paraId="5BCA4FDA" w14:textId="77777777" w:rsidR="00922EA9" w:rsidRPr="00DD0F4F" w:rsidDel="00660E22" w:rsidRDefault="00922EA9" w:rsidP="00922EA9">
            <w:pPr>
              <w:tabs>
                <w:tab w:val="left" w:pos="284"/>
              </w:tabs>
              <w:autoSpaceDE w:val="0"/>
              <w:autoSpaceDN w:val="0"/>
              <w:adjustRightInd w:val="0"/>
              <w:spacing w:after="0" w:line="240" w:lineRule="auto"/>
              <w:rPr>
                <w:del w:id="1277" w:author="Arjan" w:date="2014-01-22T14:54:00Z"/>
                <w:rFonts w:ascii="Arial" w:eastAsia="Times New Roman" w:hAnsi="Arial" w:cs="Arial"/>
                <w:color w:val="000000"/>
                <w:sz w:val="20"/>
                <w:szCs w:val="20"/>
                <w:lang w:val="nl-NL"/>
              </w:rPr>
            </w:pPr>
            <w:del w:id="1278" w:author="Arjan" w:date="2014-01-22T14:54:00Z">
              <w:r w:rsidRPr="00DD0F4F" w:rsidDel="00660E22">
                <w:rPr>
                  <w:rFonts w:ascii="Arial" w:eastAsia="Times New Roman" w:hAnsi="Arial" w:cs="Arial"/>
                  <w:color w:val="000000"/>
                  <w:sz w:val="20"/>
                  <w:szCs w:val="20"/>
                  <w:lang w:val="nl-NL"/>
                </w:rPr>
                <w:delText>Alle alfanumerieke tekens m.u.v. diacrieten</w:delText>
              </w:r>
            </w:del>
          </w:p>
        </w:tc>
      </w:tr>
      <w:tr w:rsidR="00922EA9" w:rsidRPr="00AE1A91" w:rsidDel="00660E22" w14:paraId="55507D49" w14:textId="77777777" w:rsidTr="00922EA9">
        <w:trPr>
          <w:cantSplit/>
          <w:del w:id="1279" w:author="Arjan" w:date="2014-01-22T14:54:00Z"/>
        </w:trPr>
        <w:tc>
          <w:tcPr>
            <w:tcW w:w="3828" w:type="dxa"/>
            <w:shd w:val="clear" w:color="auto" w:fill="auto"/>
          </w:tcPr>
          <w:p w14:paraId="1C7A97B1" w14:textId="77777777" w:rsidR="00922EA9" w:rsidRPr="00DD0F4F" w:rsidDel="00660E22" w:rsidRDefault="00922EA9" w:rsidP="00922EA9">
            <w:pPr>
              <w:tabs>
                <w:tab w:val="left" w:pos="284"/>
              </w:tabs>
              <w:autoSpaceDE w:val="0"/>
              <w:autoSpaceDN w:val="0"/>
              <w:adjustRightInd w:val="0"/>
              <w:spacing w:after="0" w:line="240" w:lineRule="auto"/>
              <w:rPr>
                <w:del w:id="1280" w:author="Arjan" w:date="2014-01-22T14:54:00Z"/>
                <w:rFonts w:ascii="Arial" w:eastAsia="Times New Roman" w:hAnsi="Arial" w:cs="Arial"/>
                <w:b/>
                <w:bCs/>
                <w:color w:val="000000"/>
                <w:sz w:val="20"/>
                <w:szCs w:val="20"/>
                <w:lang w:val="nl-NL"/>
              </w:rPr>
            </w:pPr>
            <w:del w:id="1281" w:author="Arjan" w:date="2014-01-22T14:54:00Z">
              <w:r w:rsidRPr="00DD0F4F" w:rsidDel="00660E22">
                <w:rPr>
                  <w:rFonts w:ascii="Arial" w:eastAsia="Times New Roman" w:hAnsi="Arial" w:cs="Arial"/>
                  <w:b/>
                  <w:bCs/>
                  <w:color w:val="000000"/>
                  <w:sz w:val="20"/>
                  <w:szCs w:val="20"/>
                  <w:lang w:val="nl-NL"/>
                </w:rPr>
                <w:delText>Indicatie materiële historie</w:delText>
              </w:r>
            </w:del>
          </w:p>
        </w:tc>
        <w:tc>
          <w:tcPr>
            <w:tcW w:w="5528" w:type="dxa"/>
            <w:shd w:val="clear" w:color="auto" w:fill="auto"/>
          </w:tcPr>
          <w:p w14:paraId="261A2D81" w14:textId="77777777" w:rsidR="00922EA9" w:rsidRPr="00DD0F4F" w:rsidDel="00660E22" w:rsidRDefault="00922EA9" w:rsidP="00922EA9">
            <w:pPr>
              <w:tabs>
                <w:tab w:val="left" w:pos="284"/>
              </w:tabs>
              <w:autoSpaceDE w:val="0"/>
              <w:autoSpaceDN w:val="0"/>
              <w:adjustRightInd w:val="0"/>
              <w:spacing w:after="0" w:line="240" w:lineRule="auto"/>
              <w:rPr>
                <w:del w:id="1282" w:author="Arjan" w:date="2014-01-22T14:54:00Z"/>
                <w:rFonts w:ascii="Arial" w:eastAsia="Times New Roman" w:hAnsi="Arial" w:cs="Arial"/>
                <w:color w:val="000000"/>
                <w:sz w:val="20"/>
                <w:szCs w:val="20"/>
                <w:lang w:val="nl-NL"/>
              </w:rPr>
            </w:pPr>
            <w:del w:id="1283" w:author="Arjan" w:date="2014-01-22T14:54:00Z">
              <w:r w:rsidRPr="00DD0F4F" w:rsidDel="00660E22">
                <w:rPr>
                  <w:rFonts w:ascii="Arial" w:eastAsia="Times New Roman" w:hAnsi="Arial" w:cs="Arial"/>
                  <w:color w:val="000000"/>
                  <w:sz w:val="20"/>
                  <w:szCs w:val="20"/>
                  <w:lang w:val="nl-NL"/>
                </w:rPr>
                <w:delText>Ja</w:delText>
              </w:r>
            </w:del>
          </w:p>
        </w:tc>
      </w:tr>
      <w:tr w:rsidR="00922EA9" w:rsidRPr="00AE1A91" w:rsidDel="00660E22" w14:paraId="69B0F5EE" w14:textId="77777777" w:rsidTr="00922EA9">
        <w:trPr>
          <w:cantSplit/>
          <w:del w:id="1284" w:author="Arjan" w:date="2014-01-22T14:54:00Z"/>
        </w:trPr>
        <w:tc>
          <w:tcPr>
            <w:tcW w:w="3828" w:type="dxa"/>
            <w:shd w:val="clear" w:color="auto" w:fill="auto"/>
          </w:tcPr>
          <w:p w14:paraId="0BE3480B" w14:textId="77777777" w:rsidR="00922EA9" w:rsidRPr="00DD0F4F" w:rsidDel="00660E22" w:rsidRDefault="00922EA9" w:rsidP="00922EA9">
            <w:pPr>
              <w:tabs>
                <w:tab w:val="left" w:pos="284"/>
              </w:tabs>
              <w:autoSpaceDE w:val="0"/>
              <w:autoSpaceDN w:val="0"/>
              <w:adjustRightInd w:val="0"/>
              <w:spacing w:after="0" w:line="240" w:lineRule="auto"/>
              <w:rPr>
                <w:del w:id="1285" w:author="Arjan" w:date="2014-01-22T14:54:00Z"/>
                <w:rFonts w:ascii="Arial" w:eastAsia="Times New Roman" w:hAnsi="Arial" w:cs="Arial"/>
                <w:b/>
                <w:bCs/>
                <w:color w:val="000000"/>
                <w:sz w:val="20"/>
                <w:szCs w:val="20"/>
                <w:lang w:val="nl-NL"/>
              </w:rPr>
            </w:pPr>
            <w:del w:id="1286" w:author="Arjan" w:date="2014-01-22T14:54:00Z">
              <w:r w:rsidRPr="00DD0F4F" w:rsidDel="00660E22">
                <w:rPr>
                  <w:rFonts w:ascii="Arial" w:eastAsia="Times New Roman" w:hAnsi="Arial" w:cs="Arial"/>
                  <w:b/>
                  <w:bCs/>
                  <w:color w:val="000000"/>
                  <w:sz w:val="20"/>
                  <w:szCs w:val="20"/>
                  <w:lang w:val="nl-NL"/>
                </w:rPr>
                <w:delText>Indicatie formele historie</w:delText>
              </w:r>
            </w:del>
          </w:p>
        </w:tc>
        <w:tc>
          <w:tcPr>
            <w:tcW w:w="5528" w:type="dxa"/>
            <w:shd w:val="clear" w:color="auto" w:fill="auto"/>
          </w:tcPr>
          <w:p w14:paraId="294F7E67" w14:textId="77777777" w:rsidR="00922EA9" w:rsidRPr="00DD0F4F" w:rsidDel="00660E22" w:rsidRDefault="00922EA9" w:rsidP="00922EA9">
            <w:pPr>
              <w:tabs>
                <w:tab w:val="left" w:pos="284"/>
              </w:tabs>
              <w:autoSpaceDE w:val="0"/>
              <w:autoSpaceDN w:val="0"/>
              <w:adjustRightInd w:val="0"/>
              <w:spacing w:after="0" w:line="240" w:lineRule="auto"/>
              <w:rPr>
                <w:del w:id="1287" w:author="Arjan" w:date="2014-01-22T14:54:00Z"/>
                <w:rFonts w:ascii="Arial" w:eastAsia="Times New Roman" w:hAnsi="Arial" w:cs="Arial"/>
                <w:color w:val="000000"/>
                <w:sz w:val="20"/>
                <w:szCs w:val="20"/>
                <w:lang w:val="nl-NL"/>
              </w:rPr>
            </w:pPr>
            <w:del w:id="1288" w:author="Arjan" w:date="2014-01-22T14:54:00Z">
              <w:r w:rsidRPr="00DD0F4F" w:rsidDel="00660E22">
                <w:rPr>
                  <w:rFonts w:ascii="Arial" w:eastAsia="Times New Roman" w:hAnsi="Arial" w:cs="Arial"/>
                  <w:color w:val="000000"/>
                  <w:sz w:val="20"/>
                  <w:szCs w:val="20"/>
                  <w:lang w:val="nl-NL"/>
                </w:rPr>
                <w:delText>Nee</w:delText>
              </w:r>
            </w:del>
          </w:p>
        </w:tc>
      </w:tr>
      <w:tr w:rsidR="00922EA9" w:rsidRPr="00AE1A91" w:rsidDel="00660E22" w14:paraId="0B32335C" w14:textId="77777777" w:rsidTr="00922EA9">
        <w:trPr>
          <w:cantSplit/>
          <w:del w:id="1289" w:author="Arjan" w:date="2014-01-22T14:54:00Z"/>
        </w:trPr>
        <w:tc>
          <w:tcPr>
            <w:tcW w:w="3828" w:type="dxa"/>
            <w:shd w:val="clear" w:color="auto" w:fill="auto"/>
          </w:tcPr>
          <w:p w14:paraId="44D7945C" w14:textId="77777777" w:rsidR="00922EA9" w:rsidRPr="00DD0F4F" w:rsidDel="00660E22" w:rsidRDefault="00922EA9" w:rsidP="00922EA9">
            <w:pPr>
              <w:tabs>
                <w:tab w:val="left" w:pos="284"/>
              </w:tabs>
              <w:autoSpaceDE w:val="0"/>
              <w:autoSpaceDN w:val="0"/>
              <w:adjustRightInd w:val="0"/>
              <w:spacing w:after="0" w:line="240" w:lineRule="auto"/>
              <w:rPr>
                <w:del w:id="1290" w:author="Arjan" w:date="2014-01-22T14:54:00Z"/>
                <w:rFonts w:ascii="Arial" w:eastAsia="Times New Roman" w:hAnsi="Arial" w:cs="Arial"/>
                <w:b/>
                <w:bCs/>
                <w:color w:val="000000"/>
                <w:sz w:val="20"/>
                <w:szCs w:val="20"/>
                <w:lang w:val="nl-NL"/>
              </w:rPr>
            </w:pPr>
            <w:del w:id="1291" w:author="Arjan" w:date="2014-01-22T14:54:00Z">
              <w:r w:rsidRPr="00DD0F4F" w:rsidDel="00660E22">
                <w:rPr>
                  <w:rFonts w:ascii="Arial" w:eastAsia="Times New Roman" w:hAnsi="Arial" w:cs="Arial"/>
                  <w:b/>
                  <w:bCs/>
                  <w:color w:val="000000"/>
                  <w:sz w:val="20"/>
                  <w:szCs w:val="20"/>
                  <w:lang w:val="nl-NL"/>
                </w:rPr>
                <w:delText>Aanduiding gebeurtenis</w:delText>
              </w:r>
            </w:del>
          </w:p>
        </w:tc>
        <w:tc>
          <w:tcPr>
            <w:tcW w:w="5528" w:type="dxa"/>
            <w:shd w:val="clear" w:color="auto" w:fill="auto"/>
          </w:tcPr>
          <w:p w14:paraId="1D6372A7" w14:textId="77777777" w:rsidR="00922EA9" w:rsidRPr="00DD0F4F" w:rsidDel="00660E22" w:rsidRDefault="00922EA9" w:rsidP="00922EA9">
            <w:pPr>
              <w:tabs>
                <w:tab w:val="left" w:pos="284"/>
              </w:tabs>
              <w:autoSpaceDE w:val="0"/>
              <w:autoSpaceDN w:val="0"/>
              <w:adjustRightInd w:val="0"/>
              <w:spacing w:after="0" w:line="240" w:lineRule="auto"/>
              <w:rPr>
                <w:del w:id="1292" w:author="Arjan" w:date="2014-01-22T14:54:00Z"/>
                <w:rFonts w:ascii="Arial" w:eastAsia="Times New Roman" w:hAnsi="Arial" w:cs="Arial"/>
                <w:color w:val="000000"/>
                <w:sz w:val="20"/>
                <w:szCs w:val="20"/>
                <w:lang w:val="nl-NL"/>
              </w:rPr>
            </w:pPr>
            <w:del w:id="1293" w:author="Arjan" w:date="2014-01-22T14:54:00Z">
              <w:r w:rsidRPr="00DD0F4F" w:rsidDel="00660E22">
                <w:rPr>
                  <w:rFonts w:ascii="Arial" w:eastAsia="Times New Roman" w:hAnsi="Arial" w:cs="Arial"/>
                  <w:color w:val="000000"/>
                  <w:sz w:val="20"/>
                  <w:szCs w:val="20"/>
                  <w:lang w:val="nl-NL"/>
                </w:rPr>
                <w:delText>Nee</w:delText>
              </w:r>
            </w:del>
          </w:p>
        </w:tc>
      </w:tr>
      <w:tr w:rsidR="00922EA9" w:rsidRPr="00AE1A91" w:rsidDel="00660E22" w14:paraId="5E67717C" w14:textId="77777777" w:rsidTr="00922EA9">
        <w:trPr>
          <w:cantSplit/>
          <w:del w:id="1294" w:author="Arjan" w:date="2014-01-22T14:54:00Z"/>
        </w:trPr>
        <w:tc>
          <w:tcPr>
            <w:tcW w:w="3828" w:type="dxa"/>
            <w:shd w:val="clear" w:color="auto" w:fill="auto"/>
          </w:tcPr>
          <w:p w14:paraId="1FE8F6DD" w14:textId="77777777" w:rsidR="00922EA9" w:rsidRPr="00DD0F4F" w:rsidDel="00660E22" w:rsidRDefault="00922EA9" w:rsidP="00922EA9">
            <w:pPr>
              <w:tabs>
                <w:tab w:val="left" w:pos="284"/>
              </w:tabs>
              <w:autoSpaceDE w:val="0"/>
              <w:autoSpaceDN w:val="0"/>
              <w:adjustRightInd w:val="0"/>
              <w:spacing w:after="0" w:line="240" w:lineRule="auto"/>
              <w:rPr>
                <w:del w:id="1295" w:author="Arjan" w:date="2014-01-22T14:54:00Z"/>
                <w:rFonts w:ascii="Arial" w:eastAsia="Times New Roman" w:hAnsi="Arial" w:cs="Arial"/>
                <w:b/>
                <w:bCs/>
                <w:color w:val="000000"/>
                <w:sz w:val="20"/>
                <w:szCs w:val="20"/>
                <w:lang w:val="nl-NL"/>
              </w:rPr>
            </w:pPr>
            <w:del w:id="1296" w:author="Arjan" w:date="2014-01-22T14:54:00Z">
              <w:r w:rsidRPr="00DD0F4F" w:rsidDel="00660E22">
                <w:rPr>
                  <w:rFonts w:ascii="Arial" w:eastAsia="Times New Roman" w:hAnsi="Arial" w:cs="Arial"/>
                  <w:b/>
                  <w:bCs/>
                  <w:color w:val="000000"/>
                  <w:sz w:val="20"/>
                  <w:szCs w:val="20"/>
                  <w:lang w:val="nl-NL"/>
                </w:rPr>
                <w:delText>Aanduiding brondocument</w:delText>
              </w:r>
            </w:del>
          </w:p>
        </w:tc>
        <w:tc>
          <w:tcPr>
            <w:tcW w:w="5528" w:type="dxa"/>
            <w:shd w:val="clear" w:color="auto" w:fill="auto"/>
          </w:tcPr>
          <w:p w14:paraId="475336BB" w14:textId="77777777" w:rsidR="00922EA9" w:rsidRPr="00DD0F4F" w:rsidDel="00660E22" w:rsidRDefault="00922EA9" w:rsidP="00922EA9">
            <w:pPr>
              <w:tabs>
                <w:tab w:val="left" w:pos="284"/>
              </w:tabs>
              <w:autoSpaceDE w:val="0"/>
              <w:autoSpaceDN w:val="0"/>
              <w:adjustRightInd w:val="0"/>
              <w:spacing w:after="0" w:line="240" w:lineRule="auto"/>
              <w:rPr>
                <w:del w:id="1297" w:author="Arjan" w:date="2014-01-22T14:54:00Z"/>
                <w:rFonts w:ascii="Arial" w:eastAsia="Times New Roman" w:hAnsi="Arial" w:cs="Arial"/>
                <w:color w:val="000000"/>
                <w:sz w:val="20"/>
                <w:szCs w:val="20"/>
                <w:lang w:val="nl-NL"/>
              </w:rPr>
            </w:pPr>
            <w:del w:id="1298" w:author="Arjan" w:date="2014-01-22T14:54:00Z">
              <w:r w:rsidRPr="00DD0F4F" w:rsidDel="00660E22">
                <w:rPr>
                  <w:rFonts w:ascii="Arial" w:eastAsia="Times New Roman" w:hAnsi="Arial" w:cs="Arial"/>
                  <w:color w:val="000000"/>
                  <w:sz w:val="20"/>
                  <w:szCs w:val="20"/>
                  <w:lang w:val="nl-NL"/>
                </w:rPr>
                <w:delText>Nee</w:delText>
              </w:r>
            </w:del>
          </w:p>
        </w:tc>
      </w:tr>
      <w:tr w:rsidR="00922EA9" w:rsidRPr="00AE1A91" w:rsidDel="00660E22" w14:paraId="5DC3FF36" w14:textId="77777777" w:rsidTr="00922EA9">
        <w:trPr>
          <w:cantSplit/>
          <w:del w:id="1299" w:author="Arjan" w:date="2014-01-22T14:54:00Z"/>
        </w:trPr>
        <w:tc>
          <w:tcPr>
            <w:tcW w:w="3828" w:type="dxa"/>
            <w:shd w:val="clear" w:color="auto" w:fill="auto"/>
          </w:tcPr>
          <w:p w14:paraId="41797BD0" w14:textId="77777777" w:rsidR="00922EA9" w:rsidRPr="00DD0F4F" w:rsidDel="00660E22" w:rsidRDefault="00922EA9" w:rsidP="00922EA9">
            <w:pPr>
              <w:tabs>
                <w:tab w:val="left" w:pos="284"/>
              </w:tabs>
              <w:autoSpaceDE w:val="0"/>
              <w:autoSpaceDN w:val="0"/>
              <w:adjustRightInd w:val="0"/>
              <w:spacing w:after="0" w:line="240" w:lineRule="auto"/>
              <w:rPr>
                <w:del w:id="1300" w:author="Arjan" w:date="2014-01-22T14:54:00Z"/>
                <w:rFonts w:ascii="Arial" w:eastAsia="Times New Roman" w:hAnsi="Arial" w:cs="Arial"/>
                <w:b/>
                <w:bCs/>
                <w:color w:val="000000"/>
                <w:sz w:val="20"/>
                <w:szCs w:val="20"/>
                <w:lang w:val="nl-NL"/>
              </w:rPr>
            </w:pPr>
            <w:del w:id="1301" w:author="Arjan" w:date="2014-01-22T14:54:00Z">
              <w:r w:rsidRPr="00DD0F4F" w:rsidDel="00660E22">
                <w:rPr>
                  <w:rFonts w:ascii="Arial" w:eastAsia="Times New Roman" w:hAnsi="Arial" w:cs="Arial"/>
                  <w:b/>
                  <w:bCs/>
                  <w:color w:val="000000"/>
                  <w:sz w:val="20"/>
                  <w:szCs w:val="20"/>
                  <w:lang w:val="nl-NL"/>
                </w:rPr>
                <w:delText>Indicatie in onderzoek</w:delText>
              </w:r>
            </w:del>
          </w:p>
        </w:tc>
        <w:tc>
          <w:tcPr>
            <w:tcW w:w="5528" w:type="dxa"/>
            <w:shd w:val="clear" w:color="auto" w:fill="auto"/>
          </w:tcPr>
          <w:p w14:paraId="6C8FA543" w14:textId="77777777" w:rsidR="00922EA9" w:rsidRPr="00DD0F4F" w:rsidDel="00660E22" w:rsidRDefault="00922EA9" w:rsidP="00922EA9">
            <w:pPr>
              <w:tabs>
                <w:tab w:val="left" w:pos="284"/>
              </w:tabs>
              <w:autoSpaceDE w:val="0"/>
              <w:autoSpaceDN w:val="0"/>
              <w:adjustRightInd w:val="0"/>
              <w:spacing w:after="0" w:line="240" w:lineRule="auto"/>
              <w:rPr>
                <w:del w:id="1302" w:author="Arjan" w:date="2014-01-22T14:54:00Z"/>
                <w:rFonts w:ascii="Arial" w:eastAsia="Times New Roman" w:hAnsi="Arial" w:cs="Arial"/>
                <w:color w:val="000000"/>
                <w:sz w:val="20"/>
                <w:szCs w:val="20"/>
                <w:lang w:val="nl-NL"/>
              </w:rPr>
            </w:pPr>
            <w:del w:id="1303" w:author="Arjan" w:date="2014-01-22T14:54:00Z">
              <w:r w:rsidRPr="00DD0F4F" w:rsidDel="00660E22">
                <w:rPr>
                  <w:rFonts w:ascii="Arial" w:eastAsia="Times New Roman" w:hAnsi="Arial" w:cs="Arial"/>
                  <w:color w:val="000000"/>
                  <w:sz w:val="20"/>
                  <w:szCs w:val="20"/>
                  <w:lang w:val="nl-NL"/>
                </w:rPr>
                <w:delText>Nee</w:delText>
              </w:r>
            </w:del>
          </w:p>
        </w:tc>
      </w:tr>
      <w:tr w:rsidR="00922EA9" w:rsidRPr="00AE1A91" w:rsidDel="00660E22" w14:paraId="40B21740" w14:textId="77777777" w:rsidTr="00922EA9">
        <w:trPr>
          <w:cantSplit/>
          <w:del w:id="1304" w:author="Arjan" w:date="2014-01-22T14:54:00Z"/>
        </w:trPr>
        <w:tc>
          <w:tcPr>
            <w:tcW w:w="3828" w:type="dxa"/>
            <w:shd w:val="clear" w:color="auto" w:fill="auto"/>
          </w:tcPr>
          <w:p w14:paraId="4322AED5" w14:textId="77777777" w:rsidR="00922EA9" w:rsidRPr="00DD0F4F" w:rsidDel="00660E22" w:rsidRDefault="00922EA9" w:rsidP="00922EA9">
            <w:pPr>
              <w:tabs>
                <w:tab w:val="left" w:pos="284"/>
              </w:tabs>
              <w:autoSpaceDE w:val="0"/>
              <w:autoSpaceDN w:val="0"/>
              <w:adjustRightInd w:val="0"/>
              <w:spacing w:after="0" w:line="240" w:lineRule="auto"/>
              <w:rPr>
                <w:del w:id="1305" w:author="Arjan" w:date="2014-01-22T14:54:00Z"/>
                <w:rFonts w:ascii="Arial" w:eastAsia="Times New Roman" w:hAnsi="Arial" w:cs="Arial"/>
                <w:b/>
                <w:bCs/>
                <w:color w:val="000000"/>
                <w:sz w:val="20"/>
                <w:szCs w:val="20"/>
                <w:lang w:val="nl-NL"/>
              </w:rPr>
            </w:pPr>
            <w:del w:id="1306" w:author="Arjan" w:date="2014-01-22T14:54:00Z">
              <w:r w:rsidRPr="00DD0F4F" w:rsidDel="00660E22">
                <w:rPr>
                  <w:rFonts w:ascii="Arial" w:eastAsia="Times New Roman" w:hAnsi="Arial" w:cs="Arial"/>
                  <w:b/>
                  <w:bCs/>
                  <w:color w:val="000000"/>
                  <w:sz w:val="20"/>
                  <w:szCs w:val="20"/>
                  <w:lang w:val="nl-NL"/>
                </w:rPr>
                <w:delText>Aanduiding strijdigheid/nietigheid</w:delText>
              </w:r>
            </w:del>
          </w:p>
        </w:tc>
        <w:tc>
          <w:tcPr>
            <w:tcW w:w="5528" w:type="dxa"/>
            <w:shd w:val="clear" w:color="auto" w:fill="auto"/>
          </w:tcPr>
          <w:p w14:paraId="2499F0A8" w14:textId="77777777" w:rsidR="00922EA9" w:rsidRPr="00DD0F4F" w:rsidDel="00660E22" w:rsidRDefault="00922EA9" w:rsidP="00922EA9">
            <w:pPr>
              <w:tabs>
                <w:tab w:val="left" w:pos="284"/>
              </w:tabs>
              <w:autoSpaceDE w:val="0"/>
              <w:autoSpaceDN w:val="0"/>
              <w:adjustRightInd w:val="0"/>
              <w:spacing w:after="0" w:line="240" w:lineRule="auto"/>
              <w:rPr>
                <w:del w:id="1307" w:author="Arjan" w:date="2014-01-22T14:54:00Z"/>
                <w:rFonts w:ascii="Arial" w:eastAsia="Times New Roman" w:hAnsi="Arial" w:cs="Arial"/>
                <w:color w:val="000000"/>
                <w:sz w:val="20"/>
                <w:szCs w:val="20"/>
                <w:lang w:val="nl-NL"/>
              </w:rPr>
            </w:pPr>
            <w:del w:id="1308" w:author="Arjan" w:date="2014-01-22T14:54:00Z">
              <w:r w:rsidRPr="00DD0F4F" w:rsidDel="00660E22">
                <w:rPr>
                  <w:rFonts w:ascii="Arial" w:eastAsia="Times New Roman" w:hAnsi="Arial" w:cs="Arial"/>
                  <w:color w:val="000000"/>
                  <w:sz w:val="20"/>
                  <w:szCs w:val="20"/>
                  <w:lang w:val="nl-NL"/>
                </w:rPr>
                <w:delText>Nee</w:delText>
              </w:r>
            </w:del>
          </w:p>
        </w:tc>
      </w:tr>
      <w:tr w:rsidR="00922EA9" w:rsidRPr="00AE1A91" w:rsidDel="00660E22" w14:paraId="12875064" w14:textId="77777777" w:rsidTr="00922EA9">
        <w:trPr>
          <w:cantSplit/>
          <w:del w:id="1309" w:author="Arjan" w:date="2014-01-22T14:54:00Z"/>
        </w:trPr>
        <w:tc>
          <w:tcPr>
            <w:tcW w:w="3828" w:type="dxa"/>
            <w:shd w:val="clear" w:color="auto" w:fill="auto"/>
          </w:tcPr>
          <w:p w14:paraId="0B32D143" w14:textId="77777777" w:rsidR="00922EA9" w:rsidRPr="00DD0F4F" w:rsidDel="00660E22" w:rsidRDefault="00922EA9" w:rsidP="00922EA9">
            <w:pPr>
              <w:tabs>
                <w:tab w:val="left" w:pos="284"/>
              </w:tabs>
              <w:autoSpaceDE w:val="0"/>
              <w:autoSpaceDN w:val="0"/>
              <w:adjustRightInd w:val="0"/>
              <w:spacing w:after="0" w:line="240" w:lineRule="auto"/>
              <w:rPr>
                <w:del w:id="1310" w:author="Arjan" w:date="2014-01-22T14:54:00Z"/>
                <w:rFonts w:ascii="Arial" w:eastAsia="Times New Roman" w:hAnsi="Arial" w:cs="Arial"/>
                <w:b/>
                <w:bCs/>
                <w:color w:val="000000"/>
                <w:sz w:val="20"/>
                <w:szCs w:val="20"/>
                <w:lang w:val="nl-NL"/>
              </w:rPr>
            </w:pPr>
            <w:del w:id="1311" w:author="Arjan" w:date="2014-01-22T14:54:00Z">
              <w:r w:rsidRPr="00DD0F4F" w:rsidDel="00660E22">
                <w:rPr>
                  <w:rFonts w:ascii="Arial" w:eastAsia="Times New Roman" w:hAnsi="Arial" w:cs="Arial"/>
                  <w:b/>
                  <w:bCs/>
                  <w:color w:val="000000"/>
                  <w:sz w:val="20"/>
                  <w:szCs w:val="20"/>
                  <w:lang w:val="nl-NL"/>
                </w:rPr>
                <w:delText>Indicatie kardinaliteit</w:delText>
              </w:r>
            </w:del>
          </w:p>
        </w:tc>
        <w:tc>
          <w:tcPr>
            <w:tcW w:w="5528" w:type="dxa"/>
            <w:shd w:val="clear" w:color="auto" w:fill="auto"/>
          </w:tcPr>
          <w:p w14:paraId="3792B71B" w14:textId="77777777" w:rsidR="00922EA9" w:rsidRPr="00DD0F4F" w:rsidDel="00660E22" w:rsidRDefault="00922EA9" w:rsidP="00922EA9">
            <w:pPr>
              <w:tabs>
                <w:tab w:val="left" w:pos="284"/>
              </w:tabs>
              <w:autoSpaceDE w:val="0"/>
              <w:autoSpaceDN w:val="0"/>
              <w:adjustRightInd w:val="0"/>
              <w:spacing w:after="0" w:line="240" w:lineRule="auto"/>
              <w:rPr>
                <w:del w:id="1312" w:author="Arjan" w:date="2014-01-22T14:54:00Z"/>
                <w:rFonts w:ascii="Arial" w:eastAsia="Times New Roman" w:hAnsi="Arial" w:cs="Arial"/>
                <w:color w:val="000000"/>
                <w:sz w:val="20"/>
                <w:szCs w:val="20"/>
                <w:lang w:val="nl-NL"/>
              </w:rPr>
            </w:pPr>
            <w:del w:id="1313" w:author="Arjan" w:date="2014-01-22T14:54:00Z">
              <w:r w:rsidRPr="00DD0F4F" w:rsidDel="00660E22">
                <w:rPr>
                  <w:rFonts w:ascii="Arial" w:eastAsia="Times New Roman" w:hAnsi="Arial" w:cs="Arial"/>
                  <w:color w:val="000000"/>
                  <w:sz w:val="20"/>
                  <w:szCs w:val="20"/>
                  <w:lang w:val="nl-NL"/>
                </w:rPr>
                <w:delText>0-1</w:delText>
              </w:r>
            </w:del>
          </w:p>
        </w:tc>
      </w:tr>
      <w:tr w:rsidR="00922EA9" w:rsidRPr="00AE1A91" w:rsidDel="00660E22" w14:paraId="1B75D2D8" w14:textId="77777777" w:rsidTr="00922EA9">
        <w:trPr>
          <w:cantSplit/>
          <w:del w:id="1314" w:author="Arjan" w:date="2014-01-22T14:54:00Z"/>
        </w:trPr>
        <w:tc>
          <w:tcPr>
            <w:tcW w:w="3828" w:type="dxa"/>
            <w:shd w:val="clear" w:color="auto" w:fill="auto"/>
          </w:tcPr>
          <w:p w14:paraId="6C23CE0A" w14:textId="77777777" w:rsidR="00922EA9" w:rsidRPr="00DD0F4F" w:rsidDel="00660E22" w:rsidRDefault="00922EA9" w:rsidP="00922EA9">
            <w:pPr>
              <w:tabs>
                <w:tab w:val="left" w:pos="284"/>
              </w:tabs>
              <w:autoSpaceDE w:val="0"/>
              <w:autoSpaceDN w:val="0"/>
              <w:adjustRightInd w:val="0"/>
              <w:spacing w:after="0" w:line="240" w:lineRule="auto"/>
              <w:rPr>
                <w:del w:id="1315" w:author="Arjan" w:date="2014-01-22T14:54:00Z"/>
                <w:rFonts w:ascii="Arial" w:eastAsia="Times New Roman" w:hAnsi="Arial" w:cs="Arial"/>
                <w:b/>
                <w:bCs/>
                <w:color w:val="000000"/>
                <w:sz w:val="20"/>
                <w:szCs w:val="20"/>
                <w:lang w:val="nl-NL"/>
              </w:rPr>
            </w:pPr>
            <w:del w:id="1316" w:author="Arjan" w:date="2014-01-22T14:54:00Z">
              <w:r w:rsidRPr="00DD0F4F" w:rsidDel="00660E22">
                <w:rPr>
                  <w:rFonts w:ascii="Arial" w:eastAsia="Times New Roman" w:hAnsi="Arial" w:cs="Arial"/>
                  <w:b/>
                  <w:bCs/>
                  <w:color w:val="000000"/>
                  <w:sz w:val="20"/>
                  <w:szCs w:val="20"/>
                  <w:lang w:val="nl-NL"/>
                </w:rPr>
                <w:delText>Indicatie authentiek</w:delText>
              </w:r>
            </w:del>
          </w:p>
        </w:tc>
        <w:tc>
          <w:tcPr>
            <w:tcW w:w="5528" w:type="dxa"/>
            <w:shd w:val="clear" w:color="auto" w:fill="auto"/>
          </w:tcPr>
          <w:p w14:paraId="34A43AF0" w14:textId="77777777" w:rsidR="00922EA9" w:rsidRPr="00DD0F4F" w:rsidDel="00660E22" w:rsidRDefault="00922EA9" w:rsidP="00922EA9">
            <w:pPr>
              <w:tabs>
                <w:tab w:val="left" w:pos="284"/>
              </w:tabs>
              <w:autoSpaceDE w:val="0"/>
              <w:autoSpaceDN w:val="0"/>
              <w:adjustRightInd w:val="0"/>
              <w:spacing w:after="0" w:line="240" w:lineRule="auto"/>
              <w:rPr>
                <w:del w:id="1317" w:author="Arjan" w:date="2014-01-22T14:54:00Z"/>
                <w:rFonts w:ascii="Arial" w:eastAsia="Times New Roman" w:hAnsi="Arial" w:cs="Arial"/>
                <w:color w:val="000000"/>
                <w:sz w:val="20"/>
                <w:szCs w:val="20"/>
                <w:lang w:val="nl-NL"/>
              </w:rPr>
            </w:pPr>
            <w:del w:id="1318" w:author="Arjan" w:date="2014-01-22T14:54:00Z">
              <w:r w:rsidRPr="00DD0F4F" w:rsidDel="00660E22">
                <w:rPr>
                  <w:rFonts w:ascii="Arial" w:eastAsia="Times New Roman" w:hAnsi="Arial" w:cs="Arial"/>
                  <w:color w:val="000000"/>
                  <w:sz w:val="20"/>
                  <w:szCs w:val="20"/>
                  <w:lang w:val="nl-NL"/>
                </w:rPr>
                <w:delText>Gemeentelijk basisgegeven</w:delText>
              </w:r>
            </w:del>
          </w:p>
        </w:tc>
      </w:tr>
      <w:tr w:rsidR="00922EA9" w:rsidRPr="00AE1A91" w:rsidDel="00660E22" w14:paraId="233976F1" w14:textId="77777777" w:rsidTr="00922EA9">
        <w:trPr>
          <w:cantSplit/>
          <w:del w:id="1319" w:author="Arjan" w:date="2014-01-22T14:54:00Z"/>
        </w:trPr>
        <w:tc>
          <w:tcPr>
            <w:tcW w:w="3828" w:type="dxa"/>
            <w:shd w:val="clear" w:color="auto" w:fill="auto"/>
          </w:tcPr>
          <w:p w14:paraId="12267127" w14:textId="77777777" w:rsidR="00922EA9" w:rsidRPr="00DD0F4F" w:rsidDel="00660E22" w:rsidRDefault="00922EA9" w:rsidP="00922EA9">
            <w:pPr>
              <w:tabs>
                <w:tab w:val="left" w:pos="284"/>
              </w:tabs>
              <w:autoSpaceDE w:val="0"/>
              <w:autoSpaceDN w:val="0"/>
              <w:adjustRightInd w:val="0"/>
              <w:spacing w:after="0" w:line="240" w:lineRule="auto"/>
              <w:rPr>
                <w:del w:id="1320" w:author="Arjan" w:date="2014-01-22T14:54:00Z"/>
                <w:rFonts w:ascii="Arial" w:eastAsia="Times New Roman" w:hAnsi="Arial" w:cs="Arial"/>
                <w:b/>
                <w:bCs/>
                <w:color w:val="000000"/>
                <w:sz w:val="20"/>
                <w:szCs w:val="20"/>
                <w:lang w:val="nl-NL"/>
              </w:rPr>
            </w:pPr>
            <w:del w:id="1321" w:author="Arjan" w:date="2014-01-22T14:54:00Z">
              <w:r w:rsidRPr="00DD0F4F" w:rsidDel="00660E22">
                <w:rPr>
                  <w:rFonts w:ascii="Arial" w:eastAsia="Times New Roman" w:hAnsi="Arial" w:cs="Arial"/>
                  <w:b/>
                  <w:bCs/>
                  <w:color w:val="000000"/>
                  <w:sz w:val="20"/>
                  <w:szCs w:val="20"/>
                  <w:lang w:val="nl-NL"/>
                </w:rPr>
                <w:delText>Regels attribuutsoort</w:delText>
              </w:r>
            </w:del>
          </w:p>
        </w:tc>
        <w:tc>
          <w:tcPr>
            <w:tcW w:w="5528" w:type="dxa"/>
            <w:shd w:val="clear" w:color="auto" w:fill="auto"/>
          </w:tcPr>
          <w:p w14:paraId="67CF9FFC" w14:textId="77777777" w:rsidR="00922EA9" w:rsidRPr="00DD0F4F" w:rsidDel="00660E22" w:rsidRDefault="00922EA9" w:rsidP="00922EA9">
            <w:pPr>
              <w:tabs>
                <w:tab w:val="left" w:pos="284"/>
              </w:tabs>
              <w:autoSpaceDE w:val="0"/>
              <w:autoSpaceDN w:val="0"/>
              <w:adjustRightInd w:val="0"/>
              <w:spacing w:after="0" w:line="240" w:lineRule="auto"/>
              <w:rPr>
                <w:del w:id="1322" w:author="Arjan" w:date="2014-01-22T14:54:00Z"/>
                <w:rFonts w:ascii="Arial" w:eastAsia="Times New Roman" w:hAnsi="Arial" w:cs="Arial"/>
                <w:color w:val="000000"/>
                <w:sz w:val="20"/>
                <w:szCs w:val="20"/>
                <w:lang w:val="nl-NL"/>
              </w:rPr>
            </w:pPr>
          </w:p>
        </w:tc>
      </w:tr>
    </w:tbl>
    <w:p w14:paraId="6E94C0B5" w14:textId="77777777" w:rsidR="0044638F" w:rsidRPr="00DD0F4F" w:rsidRDefault="0044638F" w:rsidP="006D72E6">
      <w:pPr>
        <w:tabs>
          <w:tab w:val="left" w:pos="284"/>
        </w:tabs>
        <w:rPr>
          <w:lang w:val="nl-NL"/>
        </w:rPr>
      </w:pPr>
    </w:p>
    <w:p w14:paraId="5BB1D2B1" w14:textId="77777777" w:rsidR="003C47EC" w:rsidRDefault="003C47EC" w:rsidP="006D72E6">
      <w:pPr>
        <w:pStyle w:val="Kop3"/>
      </w:pPr>
      <w:bookmarkStart w:id="1323" w:name="_Toc517094691"/>
      <w:r>
        <w:t>Bestands</w:t>
      </w:r>
      <w:r w:rsidR="00E300A7">
        <w:t>omvang</w:t>
      </w:r>
      <w:bookmarkEnd w:id="1323"/>
    </w:p>
    <w:p w14:paraId="4FECC2B7" w14:textId="77777777" w:rsidR="00E96E2B" w:rsidRPr="00DD0F4F" w:rsidRDefault="006D72E6" w:rsidP="003C47EC">
      <w:pPr>
        <w:rPr>
          <w:lang w:val="nl-NL"/>
        </w:rPr>
      </w:pPr>
      <w:r w:rsidRPr="00DD0F4F">
        <w:rPr>
          <w:lang w:val="nl-NL"/>
        </w:rPr>
        <w:t>De bestands</w:t>
      </w:r>
      <w:r w:rsidR="00E300A7" w:rsidRPr="00DD0F4F">
        <w:rPr>
          <w:lang w:val="nl-NL"/>
        </w:rPr>
        <w:t>omvang</w:t>
      </w:r>
      <w:r w:rsidRPr="00DD0F4F">
        <w:rPr>
          <w:lang w:val="nl-NL"/>
        </w:rPr>
        <w:t xml:space="preserve"> van een Enkelvoudig informatieobject is een relevant gegeven. Zo wordt in </w:t>
      </w:r>
      <w:r w:rsidR="003C47EC" w:rsidRPr="00DD0F4F">
        <w:rPr>
          <w:lang w:val="nl-NL"/>
        </w:rPr>
        <w:t xml:space="preserve">de webrichtlijnen gesteld dat bij te downloaden documenten vanaf een website getoond moet worden </w:t>
      </w:r>
      <w:r w:rsidR="003C47EC" w:rsidRPr="00DD0F4F">
        <w:rPr>
          <w:lang w:val="nl-NL"/>
        </w:rPr>
        <w:lastRenderedPageBreak/>
        <w:t>wat de bestands</w:t>
      </w:r>
      <w:r w:rsidR="00E300A7" w:rsidRPr="00DD0F4F">
        <w:rPr>
          <w:lang w:val="nl-NL"/>
        </w:rPr>
        <w:t>omvang</w:t>
      </w:r>
      <w:r w:rsidR="003C47EC" w:rsidRPr="00DD0F4F">
        <w:rPr>
          <w:lang w:val="nl-NL"/>
        </w:rPr>
        <w:t xml:space="preserve"> is.</w:t>
      </w:r>
      <w:r w:rsidRPr="00DD0F4F">
        <w:rPr>
          <w:lang w:val="nl-NL"/>
        </w:rPr>
        <w:t xml:space="preserve"> Ook betreft dit gegeven één van de metadata-elementen van de ‘Richtlijn metagegegevens overheid’ waarin de over zgn. records </w:t>
      </w:r>
      <w:r w:rsidR="00E300A7" w:rsidRPr="00DD0F4F">
        <w:rPr>
          <w:lang w:val="nl-NL"/>
        </w:rPr>
        <w:t xml:space="preserve">cq. archiefbescheiden </w:t>
      </w:r>
      <w:r w:rsidRPr="00DD0F4F">
        <w:rPr>
          <w:lang w:val="nl-NL"/>
        </w:rPr>
        <w:t xml:space="preserve">uit te wisselen metagegevens gespecificeerd worden. </w:t>
      </w:r>
      <w:r w:rsidR="00E96E2B" w:rsidRPr="00DD0F4F">
        <w:rPr>
          <w:lang w:val="nl-NL"/>
        </w:rPr>
        <w:br/>
      </w:r>
      <w:r w:rsidRPr="00DD0F4F">
        <w:rPr>
          <w:lang w:val="nl-NL"/>
        </w:rPr>
        <w:t>De bestands</w:t>
      </w:r>
      <w:r w:rsidR="00E300A7" w:rsidRPr="00DD0F4F">
        <w:rPr>
          <w:lang w:val="nl-NL"/>
        </w:rPr>
        <w:t>omvang</w:t>
      </w:r>
      <w:r w:rsidRPr="00DD0F4F">
        <w:rPr>
          <w:lang w:val="nl-NL"/>
        </w:rPr>
        <w:t xml:space="preserve"> is nu niet in het RGBZ opgenomen omdat dit een afleidbaar gegeven is. Het kunnen afleiden van dit gegeven</w:t>
      </w:r>
      <w:r w:rsidR="00E96E2B" w:rsidRPr="00DD0F4F">
        <w:rPr>
          <w:lang w:val="nl-NL"/>
        </w:rPr>
        <w:t xml:space="preserve"> veronderstelt dat het bestand zelf beschikbaar is om dit gegeven af te kunnen leiden en dat functionaliteiten hiervoor beschikbaar zijn. Het aangehaalde voorbeeld geeft aan dat hiervan niet altijd sprake is. Ook is dit gegeven in genoemde richtlijn opgenomen omdat verondersteld is dat genoemde functionaliteit niet altijd aanwezig zal zijn.</w:t>
      </w:r>
    </w:p>
    <w:p w14:paraId="48F6CE55" w14:textId="77777777" w:rsidR="003C47EC" w:rsidRPr="00DD0F4F" w:rsidRDefault="00E96E2B" w:rsidP="003C47EC">
      <w:pPr>
        <w:rPr>
          <w:ins w:id="1324" w:author="Arjan" w:date="2014-01-22T14:57:00Z"/>
          <w:lang w:val="nl-NL"/>
        </w:rPr>
      </w:pPr>
      <w:r w:rsidRPr="00DD0F4F">
        <w:rPr>
          <w:lang w:val="nl-NL"/>
        </w:rPr>
        <w:t xml:space="preserve">Het is om deze redenen dat  </w:t>
      </w:r>
      <w:r w:rsidR="00EA0DDA" w:rsidRPr="00DD0F4F">
        <w:rPr>
          <w:lang w:val="nl-NL"/>
        </w:rPr>
        <w:t xml:space="preserve">we </w:t>
      </w:r>
      <w:r w:rsidRPr="00DD0F4F">
        <w:rPr>
          <w:lang w:val="nl-NL"/>
        </w:rPr>
        <w:t>de attribuutsoort Bestands</w:t>
      </w:r>
      <w:r w:rsidR="00E300A7" w:rsidRPr="00DD0F4F">
        <w:rPr>
          <w:lang w:val="nl-NL"/>
        </w:rPr>
        <w:t>omvang</w:t>
      </w:r>
      <w:r w:rsidRPr="00DD0F4F">
        <w:rPr>
          <w:lang w:val="nl-NL"/>
        </w:rPr>
        <w:t xml:space="preserve"> op</w:t>
      </w:r>
      <w:r w:rsidR="00EA0DDA" w:rsidRPr="00DD0F4F">
        <w:rPr>
          <w:lang w:val="nl-NL"/>
        </w:rPr>
        <w:t>ne</w:t>
      </w:r>
      <w:r w:rsidRPr="00DD0F4F">
        <w:rPr>
          <w:lang w:val="nl-NL"/>
        </w:rPr>
        <w:t xml:space="preserve">men bij het Enkelvoudig informatieobject. </w:t>
      </w:r>
      <w:r w:rsidR="006D72E6" w:rsidRPr="00DD0F4F">
        <w:rPr>
          <w:lang w:val="nl-NL"/>
        </w:rPr>
        <w:t xml:space="preserve">   </w:t>
      </w:r>
    </w:p>
    <w:p w14:paraId="3F566347" w14:textId="77777777" w:rsidR="00660E22" w:rsidRPr="00660E22" w:rsidRDefault="00DA5D93" w:rsidP="00660E22">
      <w:pPr>
        <w:pStyle w:val="Kop41"/>
        <w:rPr>
          <w:rFonts w:eastAsia="Times New Roman"/>
          <w:shd w:val="clear" w:color="auto" w:fill="auto"/>
          <w:lang w:val="nl-NL"/>
        </w:rPr>
      </w:pPr>
      <w:ins w:id="1325" w:author="Arjan" w:date="2014-01-22T14:57:00Z">
        <w:r>
          <w:rPr>
            <w:b w:val="0"/>
            <w:bCs w:val="0"/>
            <w:color w:val="auto"/>
            <w:sz w:val="20"/>
            <w:szCs w:val="20"/>
            <w:shd w:val="clear" w:color="auto" w:fill="auto"/>
          </w:rPr>
          <w:fldChar w:fldCharType="begin" w:fldLock="1"/>
        </w:r>
        <w:r w:rsidR="00660E22">
          <w:rPr>
            <w:b w:val="0"/>
            <w:bCs w:val="0"/>
            <w:color w:val="auto"/>
            <w:sz w:val="20"/>
            <w:szCs w:val="20"/>
            <w:shd w:val="clear" w:color="auto" w:fill="auto"/>
          </w:rPr>
          <w:instrText xml:space="preserve">MERGEFIELD </w:instrText>
        </w:r>
        <w:r w:rsidR="00660E22">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660E22">
          <w:rPr>
            <w:rFonts w:eastAsia="Times New Roman"/>
            <w:shd w:val="clear" w:color="auto" w:fill="auto"/>
            <w:lang w:val="nl-NL"/>
          </w:rPr>
          <w:t>«Attribuutsoort»</w:t>
        </w:r>
        <w:r>
          <w:rPr>
            <w:b w:val="0"/>
            <w:bCs w:val="0"/>
            <w:color w:val="auto"/>
            <w:sz w:val="20"/>
            <w:szCs w:val="20"/>
            <w:shd w:val="clear" w:color="auto" w:fill="auto"/>
          </w:rPr>
          <w:fldChar w:fldCharType="end"/>
        </w:r>
        <w:r w:rsidR="00660E22">
          <w:rPr>
            <w:rFonts w:eastAsia="Times New Roman"/>
            <w:shd w:val="clear" w:color="auto" w:fill="auto"/>
            <w:lang w:val="nl-NL"/>
          </w:rPr>
          <w:t xml:space="preserve"> Bestandsomvang</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EA0DDA" w:rsidRPr="00AB6562" w14:paraId="33E5A1B9" w14:textId="77777777" w:rsidTr="00EA0DDA">
        <w:trPr>
          <w:trHeight w:val="230"/>
        </w:trPr>
        <w:tc>
          <w:tcPr>
            <w:tcW w:w="3780" w:type="dxa"/>
            <w:tcBorders>
              <w:top w:val="single" w:sz="4" w:space="0" w:color="auto"/>
              <w:left w:val="nil"/>
              <w:bottom w:val="nil"/>
              <w:right w:val="nil"/>
            </w:tcBorders>
          </w:tcPr>
          <w:p w14:paraId="702B70CF"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26" w:author="Arjan" w:date="2013-02-04T19:10:00Z">
              <w:r w:rsidRPr="00AB6562">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4D93A31E" w14:textId="77777777" w:rsidR="00EA0DDA" w:rsidRPr="00AB6562" w:rsidRDefault="00DA5D93" w:rsidP="00AB6562">
            <w:pPr>
              <w:autoSpaceDE w:val="0"/>
              <w:autoSpaceDN w:val="0"/>
              <w:adjustRightInd w:val="0"/>
              <w:spacing w:after="0" w:line="240" w:lineRule="auto"/>
              <w:rPr>
                <w:rFonts w:ascii="Arial" w:eastAsia="Times New Roman" w:hAnsi="Arial" w:cs="Arial"/>
                <w:color w:val="000000"/>
                <w:sz w:val="20"/>
                <w:szCs w:val="20"/>
              </w:rPr>
            </w:pPr>
            <w:ins w:id="1327" w:author="Arjan" w:date="2013-02-04T19:10:00Z">
              <w:r w:rsidRPr="00AB6562">
                <w:rPr>
                  <w:rFonts w:ascii="Arial" w:hAnsi="Arial" w:cs="Arial"/>
                  <w:sz w:val="20"/>
                  <w:szCs w:val="20"/>
                  <w:lang w:val="en-AU"/>
                </w:rPr>
                <w:fldChar w:fldCharType="begin" w:fldLock="1"/>
              </w:r>
              <w:r w:rsidR="00EA0DDA" w:rsidRPr="00AB6562">
                <w:rPr>
                  <w:rFonts w:ascii="Arial" w:hAnsi="Arial" w:cs="Arial"/>
                  <w:sz w:val="20"/>
                  <w:szCs w:val="20"/>
                  <w:lang w:val="en-AU"/>
                </w:rPr>
                <w:instrText xml:space="preserve">MERGEFIELD </w:instrText>
              </w:r>
              <w:r w:rsidR="00EA0DDA" w:rsidRPr="00AB6562">
                <w:rPr>
                  <w:rFonts w:ascii="Arial" w:eastAsia="Times New Roman" w:hAnsi="Arial" w:cs="Arial"/>
                  <w:color w:val="000000"/>
                  <w:sz w:val="20"/>
                  <w:szCs w:val="20"/>
                </w:rPr>
                <w:instrText>Att.Name</w:instrText>
              </w:r>
              <w:r w:rsidRPr="00AB6562">
                <w:rPr>
                  <w:rFonts w:ascii="Arial" w:hAnsi="Arial" w:cs="Arial"/>
                  <w:sz w:val="20"/>
                  <w:szCs w:val="20"/>
                  <w:lang w:val="en-AU"/>
                </w:rPr>
                <w:fldChar w:fldCharType="separate"/>
              </w:r>
              <w:r w:rsidR="00EA0DDA" w:rsidRPr="00AB6562">
                <w:rPr>
                  <w:rFonts w:ascii="Arial" w:eastAsia="Times New Roman" w:hAnsi="Arial" w:cs="Arial"/>
                  <w:color w:val="000000"/>
                  <w:sz w:val="20"/>
                  <w:szCs w:val="20"/>
                </w:rPr>
                <w:t>Bestandsomvang</w:t>
              </w:r>
              <w:r w:rsidRPr="00AB6562">
                <w:rPr>
                  <w:rFonts w:ascii="Arial" w:hAnsi="Arial" w:cs="Arial"/>
                  <w:sz w:val="20"/>
                  <w:szCs w:val="20"/>
                  <w:lang w:val="en-AU"/>
                </w:rPr>
                <w:fldChar w:fldCharType="end"/>
              </w:r>
            </w:ins>
          </w:p>
        </w:tc>
      </w:tr>
      <w:tr w:rsidR="00EA0DDA" w:rsidRPr="00AB6562" w14:paraId="1E46E2F5" w14:textId="77777777" w:rsidTr="00EA0DDA">
        <w:tc>
          <w:tcPr>
            <w:tcW w:w="3780" w:type="dxa"/>
            <w:tcBorders>
              <w:top w:val="nil"/>
              <w:left w:val="nil"/>
              <w:bottom w:val="nil"/>
              <w:right w:val="nil"/>
            </w:tcBorders>
          </w:tcPr>
          <w:p w14:paraId="0B79F84C"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1373707"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14:paraId="6EACC6C5" w14:textId="77777777" w:rsidTr="00EA0DDA">
        <w:tc>
          <w:tcPr>
            <w:tcW w:w="3780" w:type="dxa"/>
            <w:tcBorders>
              <w:top w:val="nil"/>
              <w:left w:val="nil"/>
              <w:bottom w:val="nil"/>
              <w:right w:val="nil"/>
            </w:tcBorders>
          </w:tcPr>
          <w:p w14:paraId="207D9B8F"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28" w:author="Arjan" w:date="2013-02-04T19:10:00Z">
              <w:r w:rsidRPr="00AB656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0DC58C87"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29" w:author="Arjan" w:date="2013-02-04T19:10:00Z">
              <w:r w:rsidRPr="00AB6562">
                <w:rPr>
                  <w:rFonts w:ascii="Arial" w:eastAsia="Times New Roman" w:hAnsi="Arial" w:cs="Arial"/>
                  <w:color w:val="000000"/>
                  <w:sz w:val="20"/>
                  <w:szCs w:val="20"/>
                </w:rPr>
                <w:t>KING</w:t>
              </w:r>
            </w:ins>
          </w:p>
        </w:tc>
      </w:tr>
      <w:tr w:rsidR="00EA0DDA" w:rsidRPr="00AB6562" w14:paraId="007C6E23" w14:textId="77777777" w:rsidTr="00EA0DDA">
        <w:tc>
          <w:tcPr>
            <w:tcW w:w="3780" w:type="dxa"/>
            <w:tcBorders>
              <w:top w:val="nil"/>
              <w:left w:val="nil"/>
              <w:bottom w:val="nil"/>
              <w:right w:val="nil"/>
            </w:tcBorders>
          </w:tcPr>
          <w:p w14:paraId="75526874"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57E11C3"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14:paraId="79DD1D11" w14:textId="77777777" w:rsidTr="00EA0DDA">
        <w:tc>
          <w:tcPr>
            <w:tcW w:w="3780" w:type="dxa"/>
            <w:tcBorders>
              <w:top w:val="nil"/>
              <w:left w:val="nil"/>
              <w:bottom w:val="nil"/>
              <w:right w:val="nil"/>
            </w:tcBorders>
          </w:tcPr>
          <w:p w14:paraId="4099F7C7"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30" w:author="Arjan" w:date="2013-02-04T19:10:00Z">
              <w:r w:rsidRPr="00AB656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6DC35692"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14:paraId="1CEBE596" w14:textId="77777777" w:rsidTr="00EA0DDA">
        <w:tc>
          <w:tcPr>
            <w:tcW w:w="3780" w:type="dxa"/>
            <w:tcBorders>
              <w:top w:val="nil"/>
              <w:left w:val="nil"/>
              <w:bottom w:val="nil"/>
              <w:right w:val="nil"/>
            </w:tcBorders>
          </w:tcPr>
          <w:p w14:paraId="32B10319"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BD09B8A"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14:paraId="05170E02" w14:textId="77777777" w:rsidTr="00EA0DDA">
        <w:tc>
          <w:tcPr>
            <w:tcW w:w="3780" w:type="dxa"/>
            <w:tcBorders>
              <w:top w:val="nil"/>
              <w:left w:val="nil"/>
              <w:bottom w:val="nil"/>
              <w:right w:val="nil"/>
            </w:tcBorders>
          </w:tcPr>
          <w:p w14:paraId="20D366EA"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31" w:author="Arjan" w:date="2013-02-04T19:10:00Z">
              <w:r w:rsidRPr="00AB6562">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691FD40E" w14:textId="77777777" w:rsidR="00EA0DDA" w:rsidRPr="00AB6562" w:rsidRDefault="00DA5D93" w:rsidP="00AB6562">
            <w:pPr>
              <w:autoSpaceDE w:val="0"/>
              <w:autoSpaceDN w:val="0"/>
              <w:adjustRightInd w:val="0"/>
              <w:spacing w:after="0" w:line="240" w:lineRule="auto"/>
              <w:rPr>
                <w:rFonts w:ascii="Arial" w:eastAsia="Times New Roman" w:hAnsi="Arial" w:cs="Arial"/>
                <w:color w:val="000000"/>
                <w:sz w:val="20"/>
                <w:szCs w:val="20"/>
              </w:rPr>
            </w:pPr>
            <w:ins w:id="1332" w:author="Arjan" w:date="2013-02-04T19:10:00Z">
              <w:r w:rsidRPr="00AB6562">
                <w:rPr>
                  <w:rFonts w:ascii="Arial" w:hAnsi="Arial" w:cs="Arial"/>
                  <w:sz w:val="20"/>
                  <w:szCs w:val="20"/>
                  <w:lang w:val="en-AU"/>
                </w:rPr>
                <w:fldChar w:fldCharType="begin" w:fldLock="1"/>
              </w:r>
              <w:r w:rsidR="00EA0DDA" w:rsidRPr="00AB6562">
                <w:rPr>
                  <w:rFonts w:ascii="Arial" w:hAnsi="Arial" w:cs="Arial"/>
                  <w:sz w:val="20"/>
                  <w:szCs w:val="20"/>
                  <w:lang w:val="en-AU"/>
                </w:rPr>
                <w:instrText xml:space="preserve">MERGEFIELD </w:instrText>
              </w:r>
              <w:r w:rsidR="00EA0DDA" w:rsidRPr="00AB6562">
                <w:rPr>
                  <w:rFonts w:ascii="Arial" w:eastAsia="Times New Roman" w:hAnsi="Arial" w:cs="Arial"/>
                  <w:color w:val="000000"/>
                  <w:sz w:val="20"/>
                  <w:szCs w:val="20"/>
                </w:rPr>
                <w:instrText>Att.Alias</w:instrText>
              </w:r>
              <w:r w:rsidRPr="00AB6562">
                <w:rPr>
                  <w:rFonts w:ascii="Arial" w:hAnsi="Arial" w:cs="Arial"/>
                  <w:sz w:val="20"/>
                  <w:szCs w:val="20"/>
                  <w:lang w:val="en-AU"/>
                </w:rPr>
                <w:fldChar w:fldCharType="separate"/>
              </w:r>
              <w:r w:rsidR="00EA0DDA" w:rsidRPr="00AB6562">
                <w:rPr>
                  <w:rFonts w:ascii="Arial" w:eastAsia="Times New Roman" w:hAnsi="Arial" w:cs="Arial"/>
                  <w:color w:val="000000"/>
                  <w:sz w:val="20"/>
                  <w:szCs w:val="20"/>
                </w:rPr>
                <w:t>omvang</w:t>
              </w:r>
              <w:r w:rsidRPr="00AB6562">
                <w:rPr>
                  <w:rFonts w:ascii="Arial" w:hAnsi="Arial" w:cs="Arial"/>
                  <w:sz w:val="20"/>
                  <w:szCs w:val="20"/>
                  <w:lang w:val="en-AU"/>
                </w:rPr>
                <w:fldChar w:fldCharType="end"/>
              </w:r>
            </w:ins>
          </w:p>
        </w:tc>
      </w:tr>
      <w:tr w:rsidR="00EA0DDA" w:rsidRPr="00AB6562" w14:paraId="79B0B4AE" w14:textId="77777777" w:rsidTr="00EA0DDA">
        <w:tc>
          <w:tcPr>
            <w:tcW w:w="3780" w:type="dxa"/>
            <w:tcBorders>
              <w:top w:val="nil"/>
              <w:left w:val="nil"/>
              <w:bottom w:val="nil"/>
              <w:right w:val="nil"/>
            </w:tcBorders>
          </w:tcPr>
          <w:p w14:paraId="60810BEF"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1B3CC48"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E1A91" w14:paraId="0DCCC4D6" w14:textId="77777777" w:rsidTr="00EA0DDA">
        <w:tc>
          <w:tcPr>
            <w:tcW w:w="3780" w:type="dxa"/>
            <w:tcBorders>
              <w:top w:val="nil"/>
              <w:left w:val="nil"/>
              <w:bottom w:val="nil"/>
              <w:right w:val="nil"/>
            </w:tcBorders>
          </w:tcPr>
          <w:p w14:paraId="0B105ED7"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33" w:author="Arjan" w:date="2013-02-04T19:10:00Z">
              <w:r w:rsidRPr="00AB656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0E1319AD" w14:textId="77777777" w:rsidR="00EA0DDA" w:rsidRPr="00DD0F4F" w:rsidRDefault="00DA5D93" w:rsidP="00AB6562">
            <w:pPr>
              <w:autoSpaceDE w:val="0"/>
              <w:autoSpaceDN w:val="0"/>
              <w:adjustRightInd w:val="0"/>
              <w:spacing w:after="0" w:line="240" w:lineRule="auto"/>
              <w:rPr>
                <w:rFonts w:ascii="Arial" w:eastAsia="Times New Roman" w:hAnsi="Arial" w:cs="Arial"/>
                <w:color w:val="000000"/>
                <w:sz w:val="20"/>
                <w:szCs w:val="20"/>
                <w:lang w:val="nl-NL"/>
              </w:rPr>
            </w:pPr>
            <w:ins w:id="1334" w:author="Arjan" w:date="2013-02-04T19:10:00Z">
              <w:r w:rsidRPr="00AB6562">
                <w:rPr>
                  <w:rFonts w:ascii="Arial" w:hAnsi="Arial" w:cs="Arial"/>
                  <w:sz w:val="20"/>
                  <w:szCs w:val="20"/>
                  <w:lang w:val="en-AU"/>
                </w:rPr>
                <w:fldChar w:fldCharType="begin" w:fldLock="1"/>
              </w:r>
              <w:r w:rsidR="00EA0DDA" w:rsidRPr="00DD0F4F">
                <w:rPr>
                  <w:rFonts w:ascii="Arial" w:hAnsi="Arial" w:cs="Arial"/>
                  <w:sz w:val="20"/>
                  <w:szCs w:val="20"/>
                  <w:lang w:val="nl-NL"/>
                </w:rPr>
                <w:instrText xml:space="preserve">MERGEFIELD </w:instrText>
              </w:r>
              <w:r w:rsidR="00EA0DDA" w:rsidRPr="00DD0F4F">
                <w:rPr>
                  <w:rFonts w:ascii="Arial" w:eastAsia="Times New Roman" w:hAnsi="Arial" w:cs="Arial"/>
                  <w:color w:val="000000"/>
                  <w:sz w:val="20"/>
                  <w:szCs w:val="20"/>
                  <w:lang w:val="nl-NL"/>
                </w:rPr>
                <w:instrText>Att.Notes</w:instrText>
              </w:r>
              <w:r w:rsidRPr="00AB6562">
                <w:rPr>
                  <w:rFonts w:ascii="Arial" w:hAnsi="Arial" w:cs="Arial"/>
                  <w:sz w:val="20"/>
                  <w:szCs w:val="20"/>
                  <w:lang w:val="en-AU"/>
                </w:rPr>
                <w:fldChar w:fldCharType="separate"/>
              </w:r>
              <w:r w:rsidR="00EA0DDA" w:rsidRPr="00DD0F4F">
                <w:rPr>
                  <w:rFonts w:ascii="Arial" w:eastAsia="Times New Roman" w:hAnsi="Arial" w:cs="Arial"/>
                  <w:color w:val="000000"/>
                  <w:sz w:val="20"/>
                  <w:szCs w:val="20"/>
                  <w:lang w:val="nl-NL"/>
                </w:rPr>
                <w:t xml:space="preserve">Ruimtebeslag op het digitale opslagmedium waarin het fysieke bestand met de inhoud van het informatieobject is vastgelegd </w:t>
              </w:r>
              <w:r w:rsidRPr="00AB6562">
                <w:rPr>
                  <w:rFonts w:ascii="Arial" w:hAnsi="Arial" w:cs="Arial"/>
                  <w:sz w:val="20"/>
                  <w:szCs w:val="20"/>
                  <w:lang w:val="en-AU"/>
                </w:rPr>
                <w:fldChar w:fldCharType="end"/>
              </w:r>
            </w:ins>
          </w:p>
        </w:tc>
      </w:tr>
      <w:tr w:rsidR="00EA0DDA" w:rsidRPr="00AE1A91" w14:paraId="0AF37833" w14:textId="77777777" w:rsidTr="00EA0DDA">
        <w:trPr>
          <w:trHeight w:val="230"/>
        </w:trPr>
        <w:tc>
          <w:tcPr>
            <w:tcW w:w="3780" w:type="dxa"/>
            <w:tcBorders>
              <w:top w:val="nil"/>
              <w:left w:val="nil"/>
              <w:bottom w:val="nil"/>
              <w:right w:val="nil"/>
            </w:tcBorders>
          </w:tcPr>
          <w:p w14:paraId="03A8080F" w14:textId="77777777" w:rsidR="00EA0DDA" w:rsidRPr="00DD0F4F" w:rsidRDefault="00EA0DDA" w:rsidP="00AB656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6049D168" w14:textId="77777777" w:rsidR="00EA0DDA" w:rsidRPr="00DD0F4F" w:rsidRDefault="00EA0DDA" w:rsidP="00AB6562">
            <w:pPr>
              <w:autoSpaceDE w:val="0"/>
              <w:autoSpaceDN w:val="0"/>
              <w:adjustRightInd w:val="0"/>
              <w:spacing w:after="0" w:line="240" w:lineRule="auto"/>
              <w:rPr>
                <w:rFonts w:ascii="Arial" w:eastAsia="Times New Roman" w:hAnsi="Arial" w:cs="Arial"/>
                <w:color w:val="000000"/>
                <w:sz w:val="20"/>
                <w:szCs w:val="20"/>
                <w:lang w:val="nl-NL"/>
              </w:rPr>
            </w:pPr>
          </w:p>
        </w:tc>
      </w:tr>
      <w:tr w:rsidR="00EA0DDA" w:rsidRPr="00AB6562" w14:paraId="360A8D53" w14:textId="77777777" w:rsidTr="00EA0DDA">
        <w:trPr>
          <w:trHeight w:val="230"/>
        </w:trPr>
        <w:tc>
          <w:tcPr>
            <w:tcW w:w="3780" w:type="dxa"/>
            <w:tcBorders>
              <w:top w:val="nil"/>
              <w:left w:val="nil"/>
              <w:bottom w:val="nil"/>
              <w:right w:val="nil"/>
            </w:tcBorders>
          </w:tcPr>
          <w:p w14:paraId="3956E1D8"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35" w:author="Arjan" w:date="2013-02-04T19:10:00Z">
              <w:r w:rsidRPr="00AB656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5522E07A"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36" w:author="Arjan" w:date="2013-02-04T19:10:00Z">
              <w:r w:rsidRPr="00AB6562">
                <w:rPr>
                  <w:rFonts w:ascii="Arial" w:eastAsia="Times New Roman" w:hAnsi="Arial" w:cs="Arial"/>
                  <w:color w:val="000000"/>
                  <w:sz w:val="20"/>
                  <w:szCs w:val="20"/>
                </w:rPr>
                <w:t xml:space="preserve">KING </w:t>
              </w:r>
            </w:ins>
          </w:p>
        </w:tc>
      </w:tr>
      <w:tr w:rsidR="00EA0DDA" w:rsidRPr="00AB6562" w14:paraId="39477C9D" w14:textId="77777777" w:rsidTr="00EA0DDA">
        <w:tc>
          <w:tcPr>
            <w:tcW w:w="3780" w:type="dxa"/>
            <w:tcBorders>
              <w:top w:val="nil"/>
              <w:left w:val="nil"/>
              <w:bottom w:val="nil"/>
              <w:right w:val="nil"/>
            </w:tcBorders>
          </w:tcPr>
          <w:p w14:paraId="4DDC7D4C"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EBFA5C7"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14:paraId="6AFBE543" w14:textId="77777777" w:rsidTr="00EA0DDA">
        <w:tc>
          <w:tcPr>
            <w:tcW w:w="3780" w:type="dxa"/>
            <w:tcBorders>
              <w:top w:val="nil"/>
              <w:left w:val="nil"/>
              <w:bottom w:val="nil"/>
              <w:right w:val="nil"/>
            </w:tcBorders>
          </w:tcPr>
          <w:p w14:paraId="06846B28"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37" w:author="Arjan" w:date="2013-02-04T19:10:00Z">
              <w:r w:rsidRPr="00AB656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210F8206"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38" w:author="Arjan" w:date="2013-02-04T19:10:00Z">
              <w:r w:rsidRPr="00AB6562">
                <w:rPr>
                  <w:rFonts w:ascii="Arial" w:eastAsia="Times New Roman" w:hAnsi="Arial" w:cs="Arial"/>
                  <w:color w:val="000000"/>
                  <w:sz w:val="20"/>
                  <w:szCs w:val="20"/>
                </w:rPr>
                <w:t>1-1-2013</w:t>
              </w:r>
            </w:ins>
          </w:p>
        </w:tc>
      </w:tr>
      <w:tr w:rsidR="00EA0DDA" w:rsidRPr="00AB6562" w14:paraId="04FC1D68" w14:textId="77777777" w:rsidTr="00EA0DDA">
        <w:tc>
          <w:tcPr>
            <w:tcW w:w="3780" w:type="dxa"/>
            <w:tcBorders>
              <w:top w:val="nil"/>
              <w:left w:val="nil"/>
              <w:bottom w:val="nil"/>
              <w:right w:val="nil"/>
            </w:tcBorders>
          </w:tcPr>
          <w:p w14:paraId="5C97274F"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DCBF82A"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14:paraId="13586F52" w14:textId="77777777" w:rsidTr="00EA0DDA">
        <w:tc>
          <w:tcPr>
            <w:tcW w:w="3780" w:type="dxa"/>
            <w:tcBorders>
              <w:top w:val="nil"/>
              <w:left w:val="nil"/>
              <w:bottom w:val="nil"/>
              <w:right w:val="nil"/>
            </w:tcBorders>
          </w:tcPr>
          <w:p w14:paraId="5700D075"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39" w:author="Arjan" w:date="2013-02-04T19:10:00Z">
              <w:r w:rsidRPr="00AB656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554A02C0"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40" w:author="Arjan" w:date="2013-02-04T19:10:00Z">
              <w:r w:rsidRPr="00DD0F4F">
                <w:rPr>
                  <w:rFonts w:ascii="Arial" w:eastAsia="Times New Roman" w:hAnsi="Arial" w:cs="Arial"/>
                  <w:color w:val="000000"/>
                  <w:sz w:val="20"/>
                  <w:szCs w:val="20"/>
                  <w:lang w:val="nl-NL"/>
                </w:rPr>
                <w:t xml:space="preserve">Ofschoon dit een afleidbaar gegeven is, aangezien het af te leiden is uit het fysieke bestand, is er voor gekozen dit gegeven toch op te nemen. Het kunnen afleiden van dit gegeven veronderstelt dat het bestand zelf beschikbaar is om dit gegeven af te kunnen leiden en dat functionaliteiten hiervoor beschikbaar zijn. </w:t>
              </w:r>
              <w:r w:rsidRPr="00AB6562">
                <w:rPr>
                  <w:rFonts w:ascii="Arial" w:eastAsia="Times New Roman" w:hAnsi="Arial" w:cs="Arial"/>
                  <w:color w:val="000000"/>
                  <w:sz w:val="20"/>
                  <w:szCs w:val="20"/>
                </w:rPr>
                <w:t>Hiervan is niet altijd sprake.</w:t>
              </w:r>
            </w:ins>
          </w:p>
        </w:tc>
      </w:tr>
      <w:tr w:rsidR="00EA0DDA" w:rsidRPr="00AB6562" w14:paraId="64CCCE5A" w14:textId="77777777" w:rsidTr="00EA0DDA">
        <w:tc>
          <w:tcPr>
            <w:tcW w:w="3780" w:type="dxa"/>
            <w:tcBorders>
              <w:top w:val="nil"/>
              <w:left w:val="nil"/>
              <w:bottom w:val="nil"/>
              <w:right w:val="nil"/>
            </w:tcBorders>
          </w:tcPr>
          <w:p w14:paraId="42B36206"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6C453B9"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14:paraId="01BFF892" w14:textId="77777777" w:rsidTr="00EA0DDA">
        <w:tc>
          <w:tcPr>
            <w:tcW w:w="3780" w:type="dxa"/>
            <w:tcBorders>
              <w:top w:val="nil"/>
              <w:left w:val="nil"/>
              <w:bottom w:val="nil"/>
              <w:right w:val="nil"/>
            </w:tcBorders>
          </w:tcPr>
          <w:p w14:paraId="20152D23"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41" w:author="Arjan" w:date="2013-02-04T19:10:00Z">
              <w:r w:rsidRPr="00AB656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67715468" w14:textId="77777777" w:rsidR="00EA0DDA" w:rsidRPr="00AB6562" w:rsidRDefault="00DA5D93" w:rsidP="00AB6562">
            <w:pPr>
              <w:autoSpaceDE w:val="0"/>
              <w:autoSpaceDN w:val="0"/>
              <w:adjustRightInd w:val="0"/>
              <w:spacing w:after="0" w:line="240" w:lineRule="auto"/>
              <w:rPr>
                <w:rFonts w:ascii="Arial" w:eastAsia="Times New Roman" w:hAnsi="Arial" w:cs="Arial"/>
                <w:color w:val="000000"/>
                <w:sz w:val="20"/>
                <w:szCs w:val="20"/>
              </w:rPr>
            </w:pPr>
            <w:ins w:id="1342" w:author="Arjan" w:date="2013-02-04T19:10:00Z">
              <w:r w:rsidRPr="00AB6562">
                <w:rPr>
                  <w:rFonts w:ascii="Arial" w:hAnsi="Arial" w:cs="Arial"/>
                  <w:sz w:val="20"/>
                  <w:szCs w:val="20"/>
                  <w:lang w:val="en-AU"/>
                </w:rPr>
                <w:fldChar w:fldCharType="begin" w:fldLock="1"/>
              </w:r>
              <w:r w:rsidR="00EA0DDA" w:rsidRPr="00AB6562">
                <w:rPr>
                  <w:rFonts w:ascii="Arial" w:hAnsi="Arial" w:cs="Arial"/>
                  <w:sz w:val="20"/>
                  <w:szCs w:val="20"/>
                  <w:lang w:val="en-AU"/>
                </w:rPr>
                <w:instrText xml:space="preserve">MERGEFIELD </w:instrText>
              </w:r>
              <w:r w:rsidR="00EA0DDA" w:rsidRPr="00AB6562">
                <w:rPr>
                  <w:rFonts w:ascii="Arial" w:eastAsia="Times New Roman" w:hAnsi="Arial" w:cs="Arial"/>
                  <w:color w:val="000000"/>
                  <w:sz w:val="20"/>
                  <w:szCs w:val="20"/>
                </w:rPr>
                <w:instrText>Att.Type</w:instrText>
              </w:r>
              <w:r w:rsidRPr="00AB6562">
                <w:rPr>
                  <w:rFonts w:ascii="Arial" w:hAnsi="Arial" w:cs="Arial"/>
                  <w:sz w:val="20"/>
                  <w:szCs w:val="20"/>
                  <w:lang w:val="en-AU"/>
                </w:rPr>
                <w:fldChar w:fldCharType="separate"/>
              </w:r>
              <w:r w:rsidR="00EA0DDA" w:rsidRPr="00AB6562">
                <w:rPr>
                  <w:rFonts w:ascii="Arial" w:eastAsia="Times New Roman" w:hAnsi="Arial" w:cs="Arial"/>
                  <w:color w:val="000000"/>
                  <w:sz w:val="20"/>
                  <w:szCs w:val="20"/>
                </w:rPr>
                <w:t>N10</w:t>
              </w:r>
              <w:r w:rsidRPr="00AB6562">
                <w:rPr>
                  <w:rFonts w:ascii="Arial" w:hAnsi="Arial" w:cs="Arial"/>
                  <w:sz w:val="20"/>
                  <w:szCs w:val="20"/>
                  <w:lang w:val="en-AU"/>
                </w:rPr>
                <w:fldChar w:fldCharType="end"/>
              </w:r>
            </w:ins>
          </w:p>
        </w:tc>
      </w:tr>
      <w:tr w:rsidR="00EA0DDA" w:rsidRPr="00AB6562" w14:paraId="6EFAFA17" w14:textId="77777777" w:rsidTr="00EA0DDA">
        <w:trPr>
          <w:trHeight w:val="230"/>
        </w:trPr>
        <w:tc>
          <w:tcPr>
            <w:tcW w:w="3780" w:type="dxa"/>
            <w:tcBorders>
              <w:top w:val="nil"/>
              <w:left w:val="nil"/>
              <w:bottom w:val="nil"/>
              <w:right w:val="nil"/>
            </w:tcBorders>
          </w:tcPr>
          <w:p w14:paraId="3CAFA3E6"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92F8480"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E1A91" w14:paraId="42FBBB37" w14:textId="77777777" w:rsidTr="00EA0DDA">
        <w:trPr>
          <w:trHeight w:val="230"/>
        </w:trPr>
        <w:tc>
          <w:tcPr>
            <w:tcW w:w="3780" w:type="dxa"/>
            <w:tcBorders>
              <w:top w:val="nil"/>
              <w:left w:val="nil"/>
              <w:bottom w:val="nil"/>
              <w:right w:val="nil"/>
            </w:tcBorders>
          </w:tcPr>
          <w:p w14:paraId="2D592B29"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43" w:author="Arjan" w:date="2013-02-04T19:10:00Z">
              <w:r w:rsidRPr="00AB6562">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50D97F76" w14:textId="77777777" w:rsidR="00EA0DDA" w:rsidRPr="00DD0F4F" w:rsidRDefault="00EA0DDA" w:rsidP="00AB6562">
            <w:pPr>
              <w:autoSpaceDE w:val="0"/>
              <w:autoSpaceDN w:val="0"/>
              <w:adjustRightInd w:val="0"/>
              <w:spacing w:after="0" w:line="240" w:lineRule="auto"/>
              <w:rPr>
                <w:rFonts w:ascii="Arial" w:eastAsia="Times New Roman" w:hAnsi="Arial" w:cs="Arial"/>
                <w:color w:val="000000"/>
                <w:sz w:val="20"/>
                <w:szCs w:val="20"/>
                <w:lang w:val="nl-NL"/>
              </w:rPr>
            </w:pPr>
            <w:ins w:id="1344" w:author="Arjan" w:date="2013-02-04T19:10:00Z">
              <w:r w:rsidRPr="00DD0F4F">
                <w:rPr>
                  <w:rFonts w:ascii="Arial" w:eastAsia="Times New Roman" w:hAnsi="Arial" w:cs="Arial"/>
                  <w:color w:val="000000"/>
                  <w:sz w:val="20"/>
                  <w:szCs w:val="20"/>
                  <w:lang w:val="nl-NL"/>
                </w:rPr>
                <w:t xml:space="preserve">Omvang van het fysieke bestand in </w:t>
              </w:r>
            </w:ins>
            <w:ins w:id="1345" w:author="Arjan" w:date="2013-02-04T19:15:00Z">
              <w:r w:rsidR="001715C8" w:rsidRPr="00DD0F4F">
                <w:rPr>
                  <w:rFonts w:ascii="Arial" w:eastAsia="Times New Roman" w:hAnsi="Arial" w:cs="Arial"/>
                  <w:color w:val="000000"/>
                  <w:sz w:val="20"/>
                  <w:szCs w:val="20"/>
                  <w:lang w:val="nl-NL"/>
                </w:rPr>
                <w:t xml:space="preserve">aantal </w:t>
              </w:r>
            </w:ins>
            <w:ins w:id="1346" w:author="Arjan" w:date="2013-02-04T19:10:00Z">
              <w:r w:rsidRPr="00DD0F4F">
                <w:rPr>
                  <w:rFonts w:ascii="Arial" w:eastAsia="Times New Roman" w:hAnsi="Arial" w:cs="Arial"/>
                  <w:color w:val="000000"/>
                  <w:sz w:val="20"/>
                  <w:szCs w:val="20"/>
                  <w:lang w:val="nl-NL"/>
                </w:rPr>
                <w:t>bytes.</w:t>
              </w:r>
            </w:ins>
          </w:p>
        </w:tc>
      </w:tr>
      <w:tr w:rsidR="00EA0DDA" w:rsidRPr="00AE1A91" w14:paraId="7020D81B" w14:textId="77777777" w:rsidTr="00EA0DDA">
        <w:trPr>
          <w:trHeight w:val="215"/>
        </w:trPr>
        <w:tc>
          <w:tcPr>
            <w:tcW w:w="3780" w:type="dxa"/>
            <w:tcBorders>
              <w:top w:val="nil"/>
              <w:left w:val="nil"/>
              <w:bottom w:val="nil"/>
              <w:right w:val="nil"/>
            </w:tcBorders>
          </w:tcPr>
          <w:p w14:paraId="4E4A15A8" w14:textId="77777777" w:rsidR="00EA0DDA" w:rsidRPr="00DD0F4F" w:rsidRDefault="00EA0DDA" w:rsidP="00AB656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0B2D9E5C" w14:textId="77777777" w:rsidR="00EA0DDA" w:rsidRPr="00DD0F4F" w:rsidRDefault="00EA0DDA" w:rsidP="00AB6562">
            <w:pPr>
              <w:autoSpaceDE w:val="0"/>
              <w:autoSpaceDN w:val="0"/>
              <w:adjustRightInd w:val="0"/>
              <w:spacing w:after="0" w:line="240" w:lineRule="auto"/>
              <w:rPr>
                <w:rFonts w:ascii="Arial" w:eastAsia="Times New Roman" w:hAnsi="Arial" w:cs="Arial"/>
                <w:color w:val="000000"/>
                <w:sz w:val="20"/>
                <w:szCs w:val="20"/>
                <w:lang w:val="nl-NL"/>
              </w:rPr>
            </w:pPr>
          </w:p>
        </w:tc>
      </w:tr>
      <w:tr w:rsidR="00EA0DDA" w:rsidRPr="00AB6562" w14:paraId="28BFFCA3" w14:textId="77777777" w:rsidTr="00EA0DDA">
        <w:trPr>
          <w:trHeight w:val="215"/>
        </w:trPr>
        <w:tc>
          <w:tcPr>
            <w:tcW w:w="3780" w:type="dxa"/>
            <w:tcBorders>
              <w:top w:val="nil"/>
              <w:left w:val="nil"/>
              <w:bottom w:val="nil"/>
              <w:right w:val="nil"/>
            </w:tcBorders>
          </w:tcPr>
          <w:p w14:paraId="370F75DA"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47" w:author="Arjan" w:date="2013-02-04T19:10:00Z">
              <w:r w:rsidRPr="00AB656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6728F15A"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48" w:author="Arjan" w:date="2013-02-04T19:10:00Z">
              <w:r w:rsidRPr="00AB6562">
                <w:rPr>
                  <w:rFonts w:ascii="Arial" w:eastAsia="Times New Roman" w:hAnsi="Arial" w:cs="Arial"/>
                  <w:color w:val="000000"/>
                  <w:sz w:val="20"/>
                  <w:szCs w:val="20"/>
                </w:rPr>
                <w:t>Ja</w:t>
              </w:r>
            </w:ins>
          </w:p>
        </w:tc>
      </w:tr>
      <w:tr w:rsidR="00EA0DDA" w:rsidRPr="00AB6562" w14:paraId="5277A934" w14:textId="77777777" w:rsidTr="00EA0DDA">
        <w:trPr>
          <w:trHeight w:val="230"/>
        </w:trPr>
        <w:tc>
          <w:tcPr>
            <w:tcW w:w="3780" w:type="dxa"/>
            <w:tcBorders>
              <w:top w:val="nil"/>
              <w:left w:val="nil"/>
              <w:bottom w:val="nil"/>
              <w:right w:val="nil"/>
            </w:tcBorders>
          </w:tcPr>
          <w:p w14:paraId="684BC51D"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DD5E9D0"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14:paraId="01C4045F" w14:textId="77777777" w:rsidTr="00EA0DDA">
        <w:trPr>
          <w:trHeight w:val="230"/>
        </w:trPr>
        <w:tc>
          <w:tcPr>
            <w:tcW w:w="3780" w:type="dxa"/>
            <w:tcBorders>
              <w:top w:val="nil"/>
              <w:left w:val="nil"/>
              <w:bottom w:val="nil"/>
              <w:right w:val="nil"/>
            </w:tcBorders>
          </w:tcPr>
          <w:p w14:paraId="53A30528"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49" w:author="Arjan" w:date="2013-02-04T19:10:00Z">
              <w:r w:rsidRPr="00AB656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3009C47F"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50" w:author="Arjan" w:date="2013-02-04T19:10:00Z">
              <w:r w:rsidRPr="00AB6562">
                <w:rPr>
                  <w:rFonts w:ascii="Arial" w:eastAsia="Times New Roman" w:hAnsi="Arial" w:cs="Arial"/>
                  <w:color w:val="000000"/>
                  <w:sz w:val="20"/>
                  <w:szCs w:val="20"/>
                </w:rPr>
                <w:t>Nee</w:t>
              </w:r>
            </w:ins>
          </w:p>
        </w:tc>
      </w:tr>
      <w:tr w:rsidR="00EA0DDA" w:rsidRPr="00AB6562" w14:paraId="5E2D70D6" w14:textId="77777777" w:rsidTr="00EA0DDA">
        <w:trPr>
          <w:trHeight w:val="230"/>
        </w:trPr>
        <w:tc>
          <w:tcPr>
            <w:tcW w:w="3780" w:type="dxa"/>
            <w:tcBorders>
              <w:top w:val="nil"/>
              <w:left w:val="nil"/>
              <w:bottom w:val="nil"/>
              <w:right w:val="nil"/>
            </w:tcBorders>
          </w:tcPr>
          <w:p w14:paraId="57E867E2"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9E62BDD"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14:paraId="452E179D" w14:textId="77777777" w:rsidTr="00EA0DDA">
        <w:trPr>
          <w:trHeight w:val="230"/>
        </w:trPr>
        <w:tc>
          <w:tcPr>
            <w:tcW w:w="3780" w:type="dxa"/>
            <w:tcBorders>
              <w:top w:val="nil"/>
              <w:left w:val="nil"/>
              <w:bottom w:val="nil"/>
              <w:right w:val="nil"/>
            </w:tcBorders>
          </w:tcPr>
          <w:p w14:paraId="104E9A63"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51" w:author="Arjan" w:date="2013-02-04T19:10:00Z">
              <w:r w:rsidRPr="00AB656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328576DF"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14:paraId="3E453B72" w14:textId="77777777" w:rsidTr="00EA0DDA">
        <w:trPr>
          <w:trHeight w:val="230"/>
        </w:trPr>
        <w:tc>
          <w:tcPr>
            <w:tcW w:w="3780" w:type="dxa"/>
            <w:tcBorders>
              <w:top w:val="nil"/>
              <w:left w:val="nil"/>
              <w:bottom w:val="nil"/>
              <w:right w:val="nil"/>
            </w:tcBorders>
          </w:tcPr>
          <w:p w14:paraId="144CAA45"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C2CD070"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14:paraId="1EBEF85F" w14:textId="77777777" w:rsidTr="00EA0DDA">
        <w:trPr>
          <w:trHeight w:val="230"/>
        </w:trPr>
        <w:tc>
          <w:tcPr>
            <w:tcW w:w="3780" w:type="dxa"/>
            <w:tcBorders>
              <w:top w:val="nil"/>
              <w:left w:val="nil"/>
              <w:bottom w:val="nil"/>
              <w:right w:val="nil"/>
            </w:tcBorders>
          </w:tcPr>
          <w:p w14:paraId="01064754"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52" w:author="Arjan" w:date="2013-02-04T19:10:00Z">
              <w:r w:rsidRPr="00AB6562">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68EB1CDB"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53" w:author="Arjan" w:date="2013-02-04T19:10:00Z">
              <w:r w:rsidRPr="00AB6562">
                <w:rPr>
                  <w:rFonts w:ascii="Arial" w:eastAsia="Times New Roman" w:hAnsi="Arial" w:cs="Arial"/>
                  <w:color w:val="000000"/>
                  <w:sz w:val="20"/>
                  <w:szCs w:val="20"/>
                </w:rPr>
                <w:t>Nee</w:t>
              </w:r>
            </w:ins>
          </w:p>
        </w:tc>
      </w:tr>
      <w:tr w:rsidR="00EA0DDA" w:rsidRPr="00AB6562" w14:paraId="6C804314" w14:textId="77777777" w:rsidTr="00EA0DDA">
        <w:trPr>
          <w:trHeight w:val="230"/>
        </w:trPr>
        <w:tc>
          <w:tcPr>
            <w:tcW w:w="3780" w:type="dxa"/>
            <w:tcBorders>
              <w:top w:val="nil"/>
              <w:left w:val="nil"/>
              <w:bottom w:val="nil"/>
              <w:right w:val="nil"/>
            </w:tcBorders>
          </w:tcPr>
          <w:p w14:paraId="1F4B084A"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C89C611"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14:paraId="3C3F31DB" w14:textId="77777777" w:rsidTr="00EA0DDA">
        <w:trPr>
          <w:trHeight w:val="411"/>
        </w:trPr>
        <w:tc>
          <w:tcPr>
            <w:tcW w:w="3780" w:type="dxa"/>
            <w:tcBorders>
              <w:top w:val="nil"/>
              <w:left w:val="nil"/>
              <w:bottom w:val="nil"/>
              <w:right w:val="nil"/>
            </w:tcBorders>
          </w:tcPr>
          <w:p w14:paraId="0F9A4C5B"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54" w:author="Arjan" w:date="2013-02-04T19:10:00Z">
              <w:r w:rsidRPr="00AB656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2D6FFCBA"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55" w:author="Arjan" w:date="2013-02-04T19:10:00Z">
              <w:r w:rsidRPr="00AB6562">
                <w:rPr>
                  <w:rFonts w:ascii="Arial" w:eastAsia="Times New Roman" w:hAnsi="Arial" w:cs="Arial"/>
                  <w:color w:val="000000"/>
                  <w:sz w:val="20"/>
                  <w:szCs w:val="20"/>
                </w:rPr>
                <w:t>Nee</w:t>
              </w:r>
            </w:ins>
          </w:p>
        </w:tc>
      </w:tr>
      <w:tr w:rsidR="00EA0DDA" w:rsidRPr="00AB6562" w14:paraId="3660D9BB" w14:textId="77777777" w:rsidTr="00EA0DDA">
        <w:trPr>
          <w:trHeight w:val="245"/>
        </w:trPr>
        <w:tc>
          <w:tcPr>
            <w:tcW w:w="3780" w:type="dxa"/>
            <w:tcBorders>
              <w:top w:val="nil"/>
              <w:left w:val="nil"/>
              <w:bottom w:val="nil"/>
              <w:right w:val="nil"/>
            </w:tcBorders>
          </w:tcPr>
          <w:p w14:paraId="5F686092"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24D9BDA"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14:paraId="35CB3730" w14:textId="77777777" w:rsidTr="00EA0DDA">
        <w:trPr>
          <w:trHeight w:val="230"/>
        </w:trPr>
        <w:tc>
          <w:tcPr>
            <w:tcW w:w="3780" w:type="dxa"/>
            <w:tcBorders>
              <w:top w:val="nil"/>
              <w:left w:val="nil"/>
              <w:bottom w:val="nil"/>
              <w:right w:val="nil"/>
            </w:tcBorders>
          </w:tcPr>
          <w:p w14:paraId="3C8DA51D"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56" w:author="Arjan" w:date="2013-02-04T19:10:00Z">
              <w:r w:rsidRPr="00AB6562">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21041CA2" w14:textId="77777777" w:rsidR="00EA0DDA" w:rsidRPr="00AB6562" w:rsidRDefault="00DA5D93" w:rsidP="00AB6562">
            <w:pPr>
              <w:autoSpaceDE w:val="0"/>
              <w:autoSpaceDN w:val="0"/>
              <w:adjustRightInd w:val="0"/>
              <w:spacing w:after="0" w:line="240" w:lineRule="auto"/>
              <w:rPr>
                <w:rFonts w:ascii="Arial" w:eastAsia="Times New Roman" w:hAnsi="Arial" w:cs="Arial"/>
                <w:color w:val="000000"/>
                <w:sz w:val="20"/>
                <w:szCs w:val="20"/>
              </w:rPr>
            </w:pPr>
            <w:ins w:id="1357" w:author="Arjan" w:date="2013-02-04T19:10:00Z">
              <w:r w:rsidRPr="00AB6562">
                <w:rPr>
                  <w:rFonts w:ascii="Arial" w:hAnsi="Arial" w:cs="Arial"/>
                  <w:sz w:val="20"/>
                  <w:szCs w:val="20"/>
                  <w:lang w:val="en-AU"/>
                </w:rPr>
                <w:fldChar w:fldCharType="begin" w:fldLock="1"/>
              </w:r>
              <w:r w:rsidR="00EA0DDA" w:rsidRPr="00AB6562">
                <w:rPr>
                  <w:rFonts w:ascii="Arial" w:hAnsi="Arial" w:cs="Arial"/>
                  <w:sz w:val="20"/>
                  <w:szCs w:val="20"/>
                  <w:lang w:val="en-AU"/>
                </w:rPr>
                <w:instrText xml:space="preserve">MERGEFIELD </w:instrText>
              </w:r>
              <w:r w:rsidR="00EA0DDA" w:rsidRPr="00AB6562">
                <w:rPr>
                  <w:rFonts w:ascii="Arial" w:eastAsia="Times New Roman" w:hAnsi="Arial" w:cs="Arial"/>
                  <w:color w:val="000000"/>
                  <w:sz w:val="20"/>
                  <w:szCs w:val="20"/>
                </w:rPr>
                <w:instrText>Att.LowerBound</w:instrText>
              </w:r>
              <w:r w:rsidRPr="00AB6562">
                <w:rPr>
                  <w:rFonts w:ascii="Arial" w:hAnsi="Arial" w:cs="Arial"/>
                  <w:sz w:val="20"/>
                  <w:szCs w:val="20"/>
                  <w:lang w:val="en-AU"/>
                </w:rPr>
                <w:fldChar w:fldCharType="separate"/>
              </w:r>
              <w:r w:rsidR="00EA0DDA" w:rsidRPr="00AB6562">
                <w:rPr>
                  <w:rFonts w:ascii="Arial" w:eastAsia="Times New Roman" w:hAnsi="Arial" w:cs="Arial"/>
                  <w:color w:val="000000"/>
                  <w:sz w:val="20"/>
                  <w:szCs w:val="20"/>
                </w:rPr>
                <w:t>0</w:t>
              </w:r>
              <w:r w:rsidRPr="00AB6562">
                <w:rPr>
                  <w:rFonts w:ascii="Arial" w:hAnsi="Arial" w:cs="Arial"/>
                  <w:sz w:val="20"/>
                  <w:szCs w:val="20"/>
                  <w:lang w:val="en-AU"/>
                </w:rPr>
                <w:fldChar w:fldCharType="end"/>
              </w:r>
              <w:r w:rsidR="00EA0DDA" w:rsidRPr="00AB6562">
                <w:rPr>
                  <w:rFonts w:ascii="Arial" w:eastAsia="Times New Roman" w:hAnsi="Arial" w:cs="Arial"/>
                  <w:color w:val="000000"/>
                  <w:sz w:val="20"/>
                  <w:szCs w:val="20"/>
                </w:rPr>
                <w:t xml:space="preserve"> - </w:t>
              </w:r>
              <w:r w:rsidRPr="00AB6562">
                <w:rPr>
                  <w:rFonts w:ascii="Arial" w:eastAsia="Times New Roman" w:hAnsi="Arial" w:cs="Arial"/>
                  <w:color w:val="000000"/>
                  <w:sz w:val="20"/>
                  <w:szCs w:val="20"/>
                </w:rPr>
                <w:fldChar w:fldCharType="begin" w:fldLock="1"/>
              </w:r>
              <w:r w:rsidR="00EA0DDA" w:rsidRPr="00AB6562">
                <w:rPr>
                  <w:rFonts w:ascii="Arial" w:eastAsia="Times New Roman" w:hAnsi="Arial" w:cs="Arial"/>
                  <w:color w:val="000000"/>
                  <w:sz w:val="20"/>
                  <w:szCs w:val="20"/>
                </w:rPr>
                <w:instrText>MERGEFIELD Att.UpperBound</w:instrText>
              </w:r>
              <w:r w:rsidRPr="00AB6562">
                <w:rPr>
                  <w:rFonts w:ascii="Arial" w:eastAsia="Times New Roman" w:hAnsi="Arial" w:cs="Arial"/>
                  <w:color w:val="000000"/>
                  <w:sz w:val="20"/>
                  <w:szCs w:val="20"/>
                </w:rPr>
                <w:fldChar w:fldCharType="separate"/>
              </w:r>
              <w:r w:rsidR="00EA0DDA" w:rsidRPr="00AB6562">
                <w:rPr>
                  <w:rFonts w:ascii="Arial" w:eastAsia="Times New Roman" w:hAnsi="Arial" w:cs="Arial"/>
                  <w:color w:val="000000"/>
                  <w:sz w:val="20"/>
                  <w:szCs w:val="20"/>
                </w:rPr>
                <w:t>1</w:t>
              </w:r>
              <w:r w:rsidRPr="00AB6562">
                <w:rPr>
                  <w:rFonts w:ascii="Arial" w:eastAsia="Times New Roman" w:hAnsi="Arial" w:cs="Arial"/>
                  <w:color w:val="000000"/>
                  <w:sz w:val="20"/>
                  <w:szCs w:val="20"/>
                </w:rPr>
                <w:fldChar w:fldCharType="end"/>
              </w:r>
            </w:ins>
          </w:p>
        </w:tc>
      </w:tr>
      <w:tr w:rsidR="00EA0DDA" w:rsidRPr="00AB6562" w14:paraId="066518DE" w14:textId="77777777" w:rsidTr="00EA0DDA">
        <w:trPr>
          <w:trHeight w:val="230"/>
        </w:trPr>
        <w:tc>
          <w:tcPr>
            <w:tcW w:w="3780" w:type="dxa"/>
            <w:tcBorders>
              <w:top w:val="nil"/>
              <w:left w:val="nil"/>
              <w:bottom w:val="nil"/>
              <w:right w:val="nil"/>
            </w:tcBorders>
          </w:tcPr>
          <w:p w14:paraId="5010F917"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630BA3A"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14:paraId="02AEE948" w14:textId="77777777" w:rsidTr="00EA0DDA">
        <w:trPr>
          <w:trHeight w:val="230"/>
        </w:trPr>
        <w:tc>
          <w:tcPr>
            <w:tcW w:w="3780" w:type="dxa"/>
            <w:tcBorders>
              <w:top w:val="nil"/>
              <w:left w:val="nil"/>
              <w:bottom w:val="nil"/>
              <w:right w:val="nil"/>
            </w:tcBorders>
          </w:tcPr>
          <w:p w14:paraId="6F77AF4C"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58" w:author="Arjan" w:date="2013-02-04T19:10:00Z">
              <w:r w:rsidRPr="00AB656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5D8CEEB8"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59" w:author="Arjan" w:date="2013-02-04T19:10:00Z">
              <w:r w:rsidRPr="00AB6562">
                <w:rPr>
                  <w:rFonts w:ascii="Arial" w:eastAsia="Times New Roman" w:hAnsi="Arial" w:cs="Arial"/>
                  <w:color w:val="000000"/>
                  <w:sz w:val="20"/>
                  <w:szCs w:val="20"/>
                </w:rPr>
                <w:t>Gemeentelijk basisgegeven</w:t>
              </w:r>
            </w:ins>
          </w:p>
        </w:tc>
      </w:tr>
      <w:tr w:rsidR="00EA0DDA" w:rsidRPr="00AB6562" w14:paraId="312909DB" w14:textId="77777777" w:rsidTr="00EA0DDA">
        <w:trPr>
          <w:trHeight w:val="230"/>
        </w:trPr>
        <w:tc>
          <w:tcPr>
            <w:tcW w:w="3780" w:type="dxa"/>
            <w:tcBorders>
              <w:top w:val="nil"/>
              <w:left w:val="nil"/>
              <w:right w:val="nil"/>
            </w:tcBorders>
          </w:tcPr>
          <w:p w14:paraId="0B3819DE"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024521A9"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14:paraId="36AFE16F" w14:textId="77777777" w:rsidTr="00EA0DDA">
        <w:trPr>
          <w:trHeight w:val="230"/>
        </w:trPr>
        <w:tc>
          <w:tcPr>
            <w:tcW w:w="3780" w:type="dxa"/>
            <w:tcBorders>
              <w:top w:val="nil"/>
              <w:left w:val="nil"/>
              <w:bottom w:val="single" w:sz="4" w:space="0" w:color="auto"/>
              <w:right w:val="nil"/>
            </w:tcBorders>
          </w:tcPr>
          <w:p w14:paraId="0E6BED5C"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ins w:id="1360" w:author="Arjan" w:date="2013-02-04T19:10:00Z">
              <w:r w:rsidRPr="00AB6562">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5D7D9AFE" w14:textId="77777777" w:rsidR="00EA0DDA" w:rsidRPr="00AB6562" w:rsidRDefault="00EA0DDA" w:rsidP="004F5D06">
            <w:pPr>
              <w:autoSpaceDE w:val="0"/>
              <w:autoSpaceDN w:val="0"/>
              <w:adjustRightInd w:val="0"/>
              <w:spacing w:after="0" w:line="240" w:lineRule="auto"/>
              <w:rPr>
                <w:rFonts w:ascii="Arial" w:eastAsia="Times New Roman" w:hAnsi="Arial" w:cs="Arial"/>
                <w:color w:val="000000"/>
                <w:sz w:val="20"/>
                <w:szCs w:val="20"/>
              </w:rPr>
            </w:pPr>
            <w:ins w:id="1361" w:author="Arjan" w:date="2013-02-04T19:10:00Z">
              <w:r w:rsidRPr="00DD0F4F">
                <w:rPr>
                  <w:rFonts w:ascii="Arial" w:eastAsia="Times New Roman" w:hAnsi="Arial" w:cs="Arial"/>
                  <w:color w:val="000000"/>
                  <w:sz w:val="20"/>
                  <w:szCs w:val="20"/>
                  <w:lang w:val="nl-NL"/>
                </w:rPr>
                <w:t xml:space="preserve">De attribuutsoort moet van een waarde zijn voorzien </w:t>
              </w:r>
            </w:ins>
            <w:ins w:id="1362" w:author="Arjan" w:date="2013-07-02T11:54:00Z">
              <w:r w:rsidR="001C6FC8" w:rsidRPr="00DD0F4F">
                <w:rPr>
                  <w:rFonts w:ascii="Arial" w:eastAsia="Times New Roman" w:hAnsi="Arial" w:cs="Arial"/>
                  <w:color w:val="000000"/>
                  <w:sz w:val="20"/>
                  <w:szCs w:val="20"/>
                  <w:lang w:val="nl-NL"/>
                </w:rPr>
                <w:t>op het moment dat</w:t>
              </w:r>
            </w:ins>
            <w:ins w:id="1363" w:author="Arjan" w:date="2013-02-04T19:10:00Z">
              <w:r w:rsidRPr="00DD0F4F">
                <w:rPr>
                  <w:rFonts w:ascii="Arial" w:eastAsia="Times New Roman" w:hAnsi="Arial" w:cs="Arial"/>
                  <w:color w:val="000000"/>
                  <w:sz w:val="20"/>
                  <w:szCs w:val="20"/>
                  <w:lang w:val="nl-NL"/>
                </w:rPr>
                <w:t xml:space="preserve"> het enkelvoudig informatieobject </w:t>
              </w:r>
            </w:ins>
            <w:ins w:id="1364" w:author="Arjan" w:date="2014-01-22T16:31:00Z">
              <w:r w:rsidR="004F5D06" w:rsidRPr="00DD0F4F">
                <w:rPr>
                  <w:rFonts w:ascii="Arial" w:eastAsia="Times New Roman" w:hAnsi="Arial" w:cs="Arial"/>
                  <w:color w:val="000000"/>
                  <w:sz w:val="20"/>
                  <w:szCs w:val="20"/>
                  <w:lang w:val="nl-NL"/>
                </w:rPr>
                <w:t xml:space="preserve">een digitaal </w:t>
              </w:r>
              <w:r w:rsidR="004F5D06" w:rsidRPr="00DD0F4F">
                <w:rPr>
                  <w:rFonts w:ascii="Arial" w:eastAsia="Times New Roman" w:hAnsi="Arial" w:cs="Arial"/>
                  <w:color w:val="000000"/>
                  <w:sz w:val="20"/>
                  <w:szCs w:val="20"/>
                  <w:lang w:val="nl-NL"/>
                </w:rPr>
                <w:lastRenderedPageBreak/>
                <w:t xml:space="preserve">bestand betreft </w:t>
              </w:r>
            </w:ins>
            <w:ins w:id="1365" w:author="Arjan" w:date="2014-01-22T16:32:00Z">
              <w:r w:rsidR="004F5D06" w:rsidRPr="00DD0F4F">
                <w:rPr>
                  <w:rFonts w:ascii="Arial" w:eastAsia="Times New Roman" w:hAnsi="Arial" w:cs="Arial"/>
                  <w:color w:val="000000"/>
                  <w:sz w:val="20"/>
                  <w:szCs w:val="20"/>
                  <w:lang w:val="nl-NL"/>
                </w:rPr>
                <w:t xml:space="preserve">en </w:t>
              </w:r>
            </w:ins>
            <w:ins w:id="1366" w:author="Arjan" w:date="2013-02-04T19:10:00Z">
              <w:r w:rsidRPr="00DD0F4F">
                <w:rPr>
                  <w:rFonts w:ascii="Arial" w:eastAsia="Times New Roman" w:hAnsi="Arial" w:cs="Arial"/>
                  <w:color w:val="000000"/>
                  <w:sz w:val="20"/>
                  <w:szCs w:val="20"/>
                  <w:lang w:val="nl-NL"/>
                </w:rPr>
                <w:t>gearchiveerd wordt</w:t>
              </w:r>
            </w:ins>
            <w:r w:rsidRPr="00DD0F4F">
              <w:rPr>
                <w:rFonts w:ascii="Arial" w:eastAsia="Times New Roman" w:hAnsi="Arial" w:cs="Arial"/>
                <w:color w:val="000000"/>
                <w:sz w:val="20"/>
                <w:szCs w:val="20"/>
                <w:lang w:val="nl-NL"/>
              </w:rPr>
              <w:t xml:space="preserve"> </w:t>
            </w:r>
            <w:ins w:id="1367" w:author="Arjan" w:date="2013-02-04T19:11:00Z">
              <w:r w:rsidRPr="00DD0F4F">
                <w:rPr>
                  <w:rFonts w:ascii="Arial" w:eastAsia="Times New Roman" w:hAnsi="Arial" w:cs="Arial"/>
                  <w:color w:val="000000"/>
                  <w:sz w:val="20"/>
                  <w:szCs w:val="20"/>
                  <w:lang w:val="nl-NL"/>
                </w:rPr>
                <w:t>d.w.z.</w:t>
              </w:r>
            </w:ins>
            <w:ins w:id="1368" w:author="Arjan" w:date="2013-02-04T19:10:00Z">
              <w:r w:rsidRPr="00DD0F4F">
                <w:rPr>
                  <w:rFonts w:ascii="Arial" w:eastAsia="Times New Roman" w:hAnsi="Arial" w:cs="Arial"/>
                  <w:color w:val="000000"/>
                  <w:sz w:val="20"/>
                  <w:szCs w:val="20"/>
                  <w:lang w:val="nl-NL"/>
                </w:rPr>
                <w:t xml:space="preserve"> </w:t>
              </w:r>
            </w:ins>
            <w:ins w:id="1369" w:author="Arjan" w:date="2013-07-02T11:54:00Z">
              <w:r w:rsidR="001C6FC8" w:rsidRPr="00DD0F4F">
                <w:rPr>
                  <w:rFonts w:ascii="Arial" w:eastAsia="Times New Roman" w:hAnsi="Arial" w:cs="Arial"/>
                  <w:color w:val="000000"/>
                  <w:sz w:val="20"/>
                  <w:szCs w:val="20"/>
                  <w:lang w:val="nl-NL"/>
                </w:rPr>
                <w:t>wanneer</w:t>
              </w:r>
            </w:ins>
            <w:ins w:id="1370" w:author="Arjan" w:date="2013-02-04T19:10:00Z">
              <w:r w:rsidRPr="00DD0F4F">
                <w:rPr>
                  <w:rFonts w:ascii="Arial" w:eastAsia="Times New Roman" w:hAnsi="Arial" w:cs="Arial"/>
                  <w:color w:val="000000"/>
                  <w:sz w:val="20"/>
                  <w:szCs w:val="20"/>
                  <w:lang w:val="nl-NL"/>
                </w:rPr>
                <w:t xml:space="preserve"> </w:t>
              </w:r>
            </w:ins>
            <w:ins w:id="1371" w:author="Arjan" w:date="2014-01-22T16:33:00Z">
              <w:r w:rsidR="004F5D06" w:rsidRPr="00DD0F4F">
                <w:rPr>
                  <w:rFonts w:ascii="Arial" w:eastAsia="Times New Roman" w:hAnsi="Arial" w:cs="Arial"/>
                  <w:color w:val="000000"/>
                  <w:sz w:val="20"/>
                  <w:szCs w:val="20"/>
                  <w:lang w:val="nl-NL"/>
                </w:rPr>
                <w:t xml:space="preserve">de attribuutsoort Inhoud een waarde heeft en de attribuutsoort INFORMATIEOBJECT . </w:t>
              </w:r>
            </w:ins>
            <w:ins w:id="1372" w:author="Arjan" w:date="2013-02-04T19:10:00Z">
              <w:r w:rsidRPr="00AB6562">
                <w:rPr>
                  <w:rFonts w:ascii="Arial" w:eastAsia="Times New Roman" w:hAnsi="Arial" w:cs="Arial"/>
                  <w:color w:val="000000"/>
                  <w:sz w:val="20"/>
                  <w:szCs w:val="20"/>
                </w:rPr>
                <w:t>Status de waarde 'Gearchiveerd' krijgt.</w:t>
              </w:r>
            </w:ins>
          </w:p>
        </w:tc>
      </w:tr>
    </w:tbl>
    <w:p w14:paraId="14682D07" w14:textId="77777777" w:rsidR="00C05BD1" w:rsidRDefault="00C05BD1" w:rsidP="00C05BD1"/>
    <w:p w14:paraId="7B9426E1" w14:textId="77777777" w:rsidR="003C47EC" w:rsidRDefault="00C05BD1" w:rsidP="00C05BD1">
      <w:pPr>
        <w:pStyle w:val="Kop3"/>
      </w:pPr>
      <w:bookmarkStart w:id="1373" w:name="_Toc517094692"/>
      <w:r>
        <w:t>Link (URL)</w:t>
      </w:r>
      <w:bookmarkEnd w:id="1373"/>
    </w:p>
    <w:p w14:paraId="7DA46E8F" w14:textId="77777777" w:rsidR="00C05BD1" w:rsidRDefault="00C05BD1" w:rsidP="0044638F">
      <w:r w:rsidRPr="005561F3">
        <w:rPr>
          <w:lang w:val="nl-NL"/>
        </w:rPr>
        <w:t xml:space="preserve">De attribuutsoort Documentlink heft als formaat AN200 en als waardenverzameling ‘URL’. Een URL kan evenwel een grotere lengte hebben. En als waardenverzameling van URL is international ‘anyURI’ de standaard. </w:t>
      </w:r>
      <w:r>
        <w:t xml:space="preserve">De attribuutsoort is hierop aangepast. </w:t>
      </w:r>
    </w:p>
    <w:p w14:paraId="283268A6" w14:textId="77777777" w:rsidR="00C05BD1" w:rsidRPr="00C05BD1" w:rsidRDefault="00C05BD1" w:rsidP="00C05BD1">
      <w:pPr>
        <w:pStyle w:val="Kop41"/>
        <w:rPr>
          <w:rFonts w:eastAsia="Times New Roman"/>
          <w:shd w:val="clear" w:color="auto" w:fill="auto"/>
          <w:lang w:val="nl-NL"/>
        </w:rPr>
      </w:pPr>
      <w:r w:rsidRPr="00C05BD1">
        <w:rPr>
          <w:rFonts w:eastAsia="Times New Roman"/>
          <w:shd w:val="clear" w:color="auto" w:fill="auto"/>
          <w:lang w:val="nl-NL"/>
        </w:rPr>
        <w:t>«</w:t>
      </w:r>
      <w:r w:rsidR="00DA5D93" w:rsidRPr="00C05BD1">
        <w:rPr>
          <w:rFonts w:eastAsia="Times New Roman"/>
          <w:shd w:val="clear" w:color="auto" w:fill="auto"/>
          <w:lang w:val="nl-NL"/>
        </w:rPr>
        <w:fldChar w:fldCharType="begin" w:fldLock="1"/>
      </w:r>
      <w:r w:rsidRPr="00C05BD1">
        <w:rPr>
          <w:rFonts w:eastAsia="Times New Roman"/>
          <w:shd w:val="clear" w:color="auto" w:fill="auto"/>
          <w:lang w:val="nl-NL"/>
        </w:rPr>
        <w:instrText>MERGEFIELD Att.Stereotype</w:instrText>
      </w:r>
      <w:r w:rsidR="00DA5D93" w:rsidRPr="00C05BD1">
        <w:rPr>
          <w:rFonts w:eastAsia="Times New Roman"/>
          <w:shd w:val="clear" w:color="auto" w:fill="auto"/>
          <w:lang w:val="nl-NL"/>
        </w:rPr>
        <w:fldChar w:fldCharType="separate"/>
      </w:r>
      <w:r w:rsidRPr="00C05BD1">
        <w:rPr>
          <w:rFonts w:eastAsia="Times New Roman"/>
          <w:shd w:val="clear" w:color="auto" w:fill="auto"/>
          <w:lang w:val="nl-NL"/>
        </w:rPr>
        <w:t>Attribuutsoort</w:t>
      </w:r>
      <w:r w:rsidR="00DA5D93" w:rsidRPr="00C05BD1">
        <w:rPr>
          <w:rFonts w:eastAsia="Times New Roman"/>
          <w:shd w:val="clear" w:color="auto" w:fill="auto"/>
          <w:lang w:val="nl-NL"/>
        </w:rPr>
        <w:fldChar w:fldCharType="end"/>
      </w:r>
      <w:r w:rsidRPr="00C05BD1">
        <w:rPr>
          <w:rFonts w:eastAsia="Times New Roman"/>
          <w:shd w:val="clear" w:color="auto" w:fill="auto"/>
          <w:lang w:val="nl-NL"/>
        </w:rPr>
        <w:t xml:space="preserve">» </w:t>
      </w:r>
      <w:del w:id="1374" w:author="Arjan" w:date="2014-11-11T22:25:00Z">
        <w:r w:rsidRPr="00C05BD1" w:rsidDel="00C05BD1">
          <w:rPr>
            <w:rFonts w:eastAsia="Times New Roman"/>
            <w:shd w:val="clear" w:color="auto" w:fill="auto"/>
            <w:lang w:val="nl-NL"/>
          </w:rPr>
          <w:delText>Documentl</w:delText>
        </w:r>
      </w:del>
      <w:ins w:id="1375" w:author="Arjan" w:date="2014-11-11T22:25:00Z">
        <w:r>
          <w:rPr>
            <w:rFonts w:eastAsia="Times New Roman"/>
            <w:shd w:val="clear" w:color="auto" w:fill="auto"/>
            <w:lang w:val="nl-NL"/>
          </w:rPr>
          <w:t>L</w:t>
        </w:r>
      </w:ins>
      <w:r w:rsidRPr="00C05BD1">
        <w:rPr>
          <w:rFonts w:eastAsia="Times New Roman"/>
          <w:shd w:val="clear" w:color="auto" w:fill="auto"/>
          <w:lang w:val="nl-NL"/>
        </w:rPr>
        <w:t>ink</w:t>
      </w:r>
    </w:p>
    <w:tbl>
      <w:tblPr>
        <w:tblW w:w="0" w:type="auto"/>
        <w:tblLayout w:type="fixed"/>
        <w:tblCellMar>
          <w:top w:w="113" w:type="dxa"/>
        </w:tblCellMar>
        <w:tblLook w:val="0000" w:firstRow="0" w:lastRow="0" w:firstColumn="0" w:lastColumn="0" w:noHBand="0" w:noVBand="0"/>
      </w:tblPr>
      <w:tblGrid>
        <w:gridCol w:w="2808"/>
        <w:gridCol w:w="6120"/>
      </w:tblGrid>
      <w:tr w:rsidR="00C05BD1" w14:paraId="11B5DE6C" w14:textId="77777777" w:rsidTr="00C05BD1">
        <w:trPr>
          <w:cantSplit/>
        </w:trPr>
        <w:tc>
          <w:tcPr>
            <w:tcW w:w="2808" w:type="dxa"/>
            <w:shd w:val="clear" w:color="auto" w:fill="auto"/>
          </w:tcPr>
          <w:p w14:paraId="30E57628"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Naam attribuutsoort</w:t>
            </w:r>
          </w:p>
        </w:tc>
        <w:tc>
          <w:tcPr>
            <w:tcW w:w="6120" w:type="dxa"/>
            <w:shd w:val="clear" w:color="auto" w:fill="auto"/>
          </w:tcPr>
          <w:p w14:paraId="6DF2ABCE"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del w:id="1376" w:author="Arjan" w:date="2014-11-11T22:26:00Z">
              <w:r w:rsidRPr="00C05BD1" w:rsidDel="00C05BD1">
                <w:rPr>
                  <w:rFonts w:ascii="Arial" w:eastAsia="Times New Roman" w:hAnsi="Arial" w:cs="Arial"/>
                  <w:color w:val="000000"/>
                  <w:sz w:val="20"/>
                  <w:szCs w:val="20"/>
                </w:rPr>
                <w:delText>Documentl</w:delText>
              </w:r>
            </w:del>
            <w:ins w:id="1377" w:author="Arjan" w:date="2014-11-11T22:26:00Z">
              <w:r>
                <w:rPr>
                  <w:rFonts w:ascii="Arial" w:eastAsia="Times New Roman" w:hAnsi="Arial" w:cs="Arial"/>
                  <w:color w:val="000000"/>
                  <w:sz w:val="20"/>
                  <w:szCs w:val="20"/>
                </w:rPr>
                <w:t>L</w:t>
              </w:r>
            </w:ins>
            <w:r w:rsidRPr="00C05BD1">
              <w:rPr>
                <w:rFonts w:ascii="Arial" w:eastAsia="Times New Roman" w:hAnsi="Arial" w:cs="Arial"/>
                <w:color w:val="000000"/>
                <w:sz w:val="20"/>
                <w:szCs w:val="20"/>
              </w:rPr>
              <w:t>ink</w:t>
            </w:r>
          </w:p>
        </w:tc>
      </w:tr>
      <w:tr w:rsidR="00C05BD1" w14:paraId="35EB361F" w14:textId="77777777" w:rsidTr="00C05BD1">
        <w:trPr>
          <w:cantSplit/>
        </w:trPr>
        <w:tc>
          <w:tcPr>
            <w:tcW w:w="2808" w:type="dxa"/>
            <w:shd w:val="clear" w:color="auto" w:fill="auto"/>
          </w:tcPr>
          <w:p w14:paraId="09228DF5"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Herkomst attribuutsoort</w:t>
            </w:r>
          </w:p>
        </w:tc>
        <w:tc>
          <w:tcPr>
            <w:tcW w:w="6120" w:type="dxa"/>
            <w:shd w:val="clear" w:color="auto" w:fill="auto"/>
          </w:tcPr>
          <w:p w14:paraId="0DACB6BD"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KING</w:t>
            </w:r>
          </w:p>
        </w:tc>
      </w:tr>
      <w:tr w:rsidR="00C05BD1" w14:paraId="1C6478F3" w14:textId="77777777" w:rsidTr="00C05BD1">
        <w:trPr>
          <w:cantSplit/>
        </w:trPr>
        <w:tc>
          <w:tcPr>
            <w:tcW w:w="2808" w:type="dxa"/>
            <w:shd w:val="clear" w:color="auto" w:fill="auto"/>
          </w:tcPr>
          <w:p w14:paraId="1B88055A"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 xml:space="preserve">Code attribuutsoort </w:t>
            </w:r>
          </w:p>
        </w:tc>
        <w:tc>
          <w:tcPr>
            <w:tcW w:w="6120" w:type="dxa"/>
            <w:shd w:val="clear" w:color="auto" w:fill="auto"/>
          </w:tcPr>
          <w:p w14:paraId="4C42091D"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p>
        </w:tc>
      </w:tr>
      <w:tr w:rsidR="00C05BD1" w14:paraId="0AC924BD" w14:textId="77777777" w:rsidTr="00C05BD1">
        <w:trPr>
          <w:cantSplit/>
        </w:trPr>
        <w:tc>
          <w:tcPr>
            <w:tcW w:w="2808" w:type="dxa"/>
            <w:shd w:val="clear" w:color="auto" w:fill="auto"/>
          </w:tcPr>
          <w:p w14:paraId="5580CCD4"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XML-tag attribuutsoort</w:t>
            </w:r>
          </w:p>
        </w:tc>
        <w:tc>
          <w:tcPr>
            <w:tcW w:w="6120" w:type="dxa"/>
            <w:shd w:val="clear" w:color="auto" w:fill="auto"/>
          </w:tcPr>
          <w:p w14:paraId="493ED6F4"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link</w:t>
            </w:r>
          </w:p>
        </w:tc>
      </w:tr>
      <w:tr w:rsidR="00C05BD1" w:rsidRPr="00AE1A91" w14:paraId="303473DE" w14:textId="77777777" w:rsidTr="00C05BD1">
        <w:trPr>
          <w:cantSplit/>
        </w:trPr>
        <w:tc>
          <w:tcPr>
            <w:tcW w:w="2808" w:type="dxa"/>
            <w:shd w:val="clear" w:color="auto" w:fill="auto"/>
          </w:tcPr>
          <w:p w14:paraId="61930ED2"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Definitie attribuutsoort</w:t>
            </w:r>
          </w:p>
        </w:tc>
        <w:tc>
          <w:tcPr>
            <w:tcW w:w="6120" w:type="dxa"/>
            <w:shd w:val="clear" w:color="auto" w:fill="auto"/>
          </w:tcPr>
          <w:p w14:paraId="61AC75EA" w14:textId="77777777" w:rsidR="00C05BD1" w:rsidRPr="005561F3" w:rsidRDefault="00C05BD1" w:rsidP="00C05BD1">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 xml:space="preserve">De URL waarmee de documentinhoud op te vragen is. </w:t>
            </w:r>
          </w:p>
        </w:tc>
      </w:tr>
      <w:tr w:rsidR="00C05BD1" w14:paraId="2C356489" w14:textId="77777777" w:rsidTr="00C05BD1">
        <w:trPr>
          <w:cantSplit/>
        </w:trPr>
        <w:tc>
          <w:tcPr>
            <w:tcW w:w="2808" w:type="dxa"/>
            <w:shd w:val="clear" w:color="auto" w:fill="auto"/>
          </w:tcPr>
          <w:p w14:paraId="674DC7AA"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Herkomst definitie attribuutsoort</w:t>
            </w:r>
          </w:p>
        </w:tc>
        <w:tc>
          <w:tcPr>
            <w:tcW w:w="6120" w:type="dxa"/>
            <w:shd w:val="clear" w:color="auto" w:fill="auto"/>
          </w:tcPr>
          <w:p w14:paraId="2DF1B18E"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KING</w:t>
            </w:r>
          </w:p>
        </w:tc>
      </w:tr>
      <w:tr w:rsidR="00C05BD1" w14:paraId="5DFB30F6" w14:textId="77777777" w:rsidTr="00C05BD1">
        <w:trPr>
          <w:cantSplit/>
        </w:trPr>
        <w:tc>
          <w:tcPr>
            <w:tcW w:w="2808" w:type="dxa"/>
            <w:shd w:val="clear" w:color="auto" w:fill="auto"/>
          </w:tcPr>
          <w:p w14:paraId="175EAE58"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Datum opname attribuutsoort</w:t>
            </w:r>
          </w:p>
        </w:tc>
        <w:tc>
          <w:tcPr>
            <w:tcW w:w="6120" w:type="dxa"/>
            <w:shd w:val="clear" w:color="auto" w:fill="auto"/>
          </w:tcPr>
          <w:p w14:paraId="26531FE4"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22 mei 2009</w:t>
            </w:r>
          </w:p>
        </w:tc>
      </w:tr>
      <w:tr w:rsidR="00C05BD1" w:rsidRPr="00AE1A91" w14:paraId="2AB14C81" w14:textId="77777777" w:rsidTr="00C05BD1">
        <w:trPr>
          <w:cantSplit/>
        </w:trPr>
        <w:tc>
          <w:tcPr>
            <w:tcW w:w="2808" w:type="dxa"/>
            <w:shd w:val="clear" w:color="auto" w:fill="auto"/>
          </w:tcPr>
          <w:p w14:paraId="089243FB"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Toelichting attribuutsoort</w:t>
            </w:r>
          </w:p>
        </w:tc>
        <w:tc>
          <w:tcPr>
            <w:tcW w:w="6120" w:type="dxa"/>
            <w:shd w:val="clear" w:color="auto" w:fill="auto"/>
          </w:tcPr>
          <w:p w14:paraId="6E46BC43" w14:textId="77777777" w:rsidR="00C05BD1" w:rsidRPr="005561F3" w:rsidRDefault="00C05BD1" w:rsidP="003465E8">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 xml:space="preserve">Vanwege vooral technische belemmeringen kan het voorkomen dat de attribuutsoort </w:t>
            </w:r>
            <w:del w:id="1378" w:author="Arjan" w:date="2014-11-17T19:11:00Z">
              <w:r w:rsidRPr="005561F3" w:rsidDel="003465E8">
                <w:rPr>
                  <w:rFonts w:ascii="Arial" w:eastAsia="Times New Roman" w:hAnsi="Arial" w:cs="Arial"/>
                  <w:color w:val="000000"/>
                  <w:sz w:val="20"/>
                  <w:szCs w:val="20"/>
                  <w:lang w:val="nl-NL"/>
                </w:rPr>
                <w:delText>Documenti</w:delText>
              </w:r>
            </w:del>
            <w:ins w:id="1379" w:author="Arjan" w:date="2014-11-17T19:11:00Z">
              <w:r w:rsidR="003465E8" w:rsidRPr="005561F3">
                <w:rPr>
                  <w:rFonts w:ascii="Arial" w:eastAsia="Times New Roman" w:hAnsi="Arial" w:cs="Arial"/>
                  <w:color w:val="000000"/>
                  <w:sz w:val="20"/>
                  <w:szCs w:val="20"/>
                  <w:lang w:val="nl-NL"/>
                </w:rPr>
                <w:t>I</w:t>
              </w:r>
            </w:ins>
            <w:r w:rsidRPr="005561F3">
              <w:rPr>
                <w:rFonts w:ascii="Arial" w:eastAsia="Times New Roman" w:hAnsi="Arial" w:cs="Arial"/>
                <w:color w:val="000000"/>
                <w:sz w:val="20"/>
                <w:szCs w:val="20"/>
                <w:lang w:val="nl-NL"/>
              </w:rPr>
              <w:t xml:space="preserve">nhoud geen waarde heeft d.w.z. dat de inhoud van het </w:t>
            </w:r>
            <w:del w:id="1380" w:author="Arjan" w:date="2014-11-17T19:11:00Z">
              <w:r w:rsidRPr="005561F3" w:rsidDel="003465E8">
                <w:rPr>
                  <w:rFonts w:ascii="Arial" w:eastAsia="Times New Roman" w:hAnsi="Arial" w:cs="Arial"/>
                  <w:color w:val="000000"/>
                  <w:sz w:val="20"/>
                  <w:szCs w:val="20"/>
                  <w:lang w:val="nl-NL"/>
                </w:rPr>
                <w:delText xml:space="preserve">document </w:delText>
              </w:r>
            </w:del>
            <w:ins w:id="1381" w:author="Arjan" w:date="2014-11-17T19:11:00Z">
              <w:r w:rsidR="003465E8" w:rsidRPr="005561F3">
                <w:rPr>
                  <w:rFonts w:ascii="Arial" w:eastAsia="Times New Roman" w:hAnsi="Arial" w:cs="Arial"/>
                  <w:color w:val="000000"/>
                  <w:sz w:val="20"/>
                  <w:szCs w:val="20"/>
                  <w:lang w:val="nl-NL"/>
                </w:rPr>
                <w:t xml:space="preserve">informatieobject </w:t>
              </w:r>
            </w:ins>
            <w:r w:rsidRPr="005561F3">
              <w:rPr>
                <w:rFonts w:ascii="Arial" w:eastAsia="Times New Roman" w:hAnsi="Arial" w:cs="Arial"/>
                <w:color w:val="000000"/>
                <w:sz w:val="20"/>
                <w:szCs w:val="20"/>
                <w:lang w:val="nl-NL"/>
              </w:rPr>
              <w:t xml:space="preserve">('het document' in het spraakgebruik) niet uitgewisseld wordt. Het attribuutsoort </w:t>
            </w:r>
            <w:del w:id="1382" w:author="Arjan" w:date="2014-11-17T19:11:00Z">
              <w:r w:rsidRPr="005561F3" w:rsidDel="003465E8">
                <w:rPr>
                  <w:rFonts w:ascii="Arial" w:eastAsia="Times New Roman" w:hAnsi="Arial" w:cs="Arial"/>
                  <w:color w:val="000000"/>
                  <w:sz w:val="20"/>
                  <w:szCs w:val="20"/>
                  <w:lang w:val="nl-NL"/>
                </w:rPr>
                <w:delText>Documentl</w:delText>
              </w:r>
            </w:del>
            <w:ins w:id="1383" w:author="Arjan" w:date="2014-11-17T19:11:00Z">
              <w:r w:rsidR="003465E8" w:rsidRPr="005561F3">
                <w:rPr>
                  <w:rFonts w:ascii="Arial" w:eastAsia="Times New Roman" w:hAnsi="Arial" w:cs="Arial"/>
                  <w:color w:val="000000"/>
                  <w:sz w:val="20"/>
                  <w:szCs w:val="20"/>
                  <w:lang w:val="nl-NL"/>
                </w:rPr>
                <w:t>L</w:t>
              </w:r>
            </w:ins>
            <w:r w:rsidRPr="005561F3">
              <w:rPr>
                <w:rFonts w:ascii="Arial" w:eastAsia="Times New Roman" w:hAnsi="Arial" w:cs="Arial"/>
                <w:color w:val="000000"/>
                <w:sz w:val="20"/>
                <w:szCs w:val="20"/>
                <w:lang w:val="nl-NL"/>
              </w:rPr>
              <w:t xml:space="preserve">ink verwijst dan naar de locatie waar de </w:t>
            </w:r>
            <w:del w:id="1384" w:author="Arjan" w:date="2014-11-17T19:11:00Z">
              <w:r w:rsidRPr="005561F3" w:rsidDel="003465E8">
                <w:rPr>
                  <w:rFonts w:ascii="Arial" w:eastAsia="Times New Roman" w:hAnsi="Arial" w:cs="Arial"/>
                  <w:color w:val="000000"/>
                  <w:sz w:val="20"/>
                  <w:szCs w:val="20"/>
                  <w:lang w:val="nl-NL"/>
                </w:rPr>
                <w:delText>document</w:delText>
              </w:r>
            </w:del>
            <w:r w:rsidRPr="005561F3">
              <w:rPr>
                <w:rFonts w:ascii="Arial" w:eastAsia="Times New Roman" w:hAnsi="Arial" w:cs="Arial"/>
                <w:color w:val="000000"/>
                <w:sz w:val="20"/>
                <w:szCs w:val="20"/>
                <w:lang w:val="nl-NL"/>
              </w:rPr>
              <w:t xml:space="preserve">inhoud ('het document') zich bevindt en schept de mogelijkheid de </w:t>
            </w:r>
            <w:del w:id="1385" w:author="Arjan" w:date="2014-11-17T19:12:00Z">
              <w:r w:rsidRPr="005561F3" w:rsidDel="003465E8">
                <w:rPr>
                  <w:rFonts w:ascii="Arial" w:eastAsia="Times New Roman" w:hAnsi="Arial" w:cs="Arial"/>
                  <w:color w:val="000000"/>
                  <w:sz w:val="20"/>
                  <w:szCs w:val="20"/>
                  <w:lang w:val="nl-NL"/>
                </w:rPr>
                <w:delText>document</w:delText>
              </w:r>
            </w:del>
            <w:r w:rsidRPr="005561F3">
              <w:rPr>
                <w:rFonts w:ascii="Arial" w:eastAsia="Times New Roman" w:hAnsi="Arial" w:cs="Arial"/>
                <w:color w:val="000000"/>
                <w:sz w:val="20"/>
                <w:szCs w:val="20"/>
                <w:lang w:val="nl-NL"/>
              </w:rPr>
              <w:t xml:space="preserve">inhoud ('het document') op te vragen. Een meer structurelere wijze om de </w:t>
            </w:r>
            <w:del w:id="1386" w:author="Arjan" w:date="2014-11-17T19:12:00Z">
              <w:r w:rsidRPr="005561F3" w:rsidDel="003465E8">
                <w:rPr>
                  <w:rFonts w:ascii="Arial" w:eastAsia="Times New Roman" w:hAnsi="Arial" w:cs="Arial"/>
                  <w:color w:val="000000"/>
                  <w:sz w:val="20"/>
                  <w:szCs w:val="20"/>
                  <w:lang w:val="nl-NL"/>
                </w:rPr>
                <w:delText>document</w:delText>
              </w:r>
            </w:del>
            <w:r w:rsidRPr="005561F3">
              <w:rPr>
                <w:rFonts w:ascii="Arial" w:eastAsia="Times New Roman" w:hAnsi="Arial" w:cs="Arial"/>
                <w:color w:val="000000"/>
                <w:sz w:val="20"/>
                <w:szCs w:val="20"/>
                <w:lang w:val="nl-NL"/>
              </w:rPr>
              <w:t xml:space="preserve">inhoud op te vragen, is uiteraard met behulp van de </w:t>
            </w:r>
            <w:del w:id="1387" w:author="Arjan" w:date="2014-11-17T19:12:00Z">
              <w:r w:rsidRPr="005561F3" w:rsidDel="003465E8">
                <w:rPr>
                  <w:rFonts w:ascii="Arial" w:eastAsia="Times New Roman" w:hAnsi="Arial" w:cs="Arial"/>
                  <w:color w:val="000000"/>
                  <w:sz w:val="20"/>
                  <w:szCs w:val="20"/>
                  <w:lang w:val="nl-NL"/>
                </w:rPr>
                <w:delText>Documenti</w:delText>
              </w:r>
            </w:del>
            <w:ins w:id="1388" w:author="Arjan" w:date="2014-11-17T19:12:00Z">
              <w:r w:rsidR="003465E8" w:rsidRPr="005561F3">
                <w:rPr>
                  <w:rFonts w:ascii="Arial" w:eastAsia="Times New Roman" w:hAnsi="Arial" w:cs="Arial"/>
                  <w:color w:val="000000"/>
                  <w:sz w:val="20"/>
                  <w:szCs w:val="20"/>
                  <w:lang w:val="nl-NL"/>
                </w:rPr>
                <w:t>I</w:t>
              </w:r>
            </w:ins>
            <w:r w:rsidRPr="005561F3">
              <w:rPr>
                <w:rFonts w:ascii="Arial" w:eastAsia="Times New Roman" w:hAnsi="Arial" w:cs="Arial"/>
                <w:color w:val="000000"/>
                <w:sz w:val="20"/>
                <w:szCs w:val="20"/>
                <w:lang w:val="nl-NL"/>
              </w:rPr>
              <w:t>dentificatie.</w:t>
            </w:r>
          </w:p>
        </w:tc>
      </w:tr>
      <w:tr w:rsidR="00C05BD1" w14:paraId="7EE977EF" w14:textId="77777777" w:rsidTr="00C05BD1">
        <w:trPr>
          <w:cantSplit/>
        </w:trPr>
        <w:tc>
          <w:tcPr>
            <w:tcW w:w="2808" w:type="dxa"/>
            <w:shd w:val="clear" w:color="auto" w:fill="auto"/>
          </w:tcPr>
          <w:p w14:paraId="6ED0B592"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Domein attribuutsoort</w:t>
            </w:r>
          </w:p>
        </w:tc>
        <w:tc>
          <w:tcPr>
            <w:tcW w:w="6120" w:type="dxa"/>
            <w:shd w:val="clear" w:color="auto" w:fill="auto"/>
          </w:tcPr>
          <w:p w14:paraId="57D29188"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Formaat:</w:t>
            </w:r>
            <w:r w:rsidRPr="00C05BD1">
              <w:rPr>
                <w:rFonts w:ascii="Arial" w:eastAsia="Times New Roman" w:hAnsi="Arial" w:cs="Arial"/>
                <w:color w:val="000000"/>
                <w:sz w:val="20"/>
                <w:szCs w:val="20"/>
              </w:rPr>
              <w:tab/>
            </w:r>
            <w:del w:id="1389" w:author="Arjan" w:date="2014-11-11T22:26:00Z">
              <w:r w:rsidRPr="00C05BD1" w:rsidDel="00C05BD1">
                <w:rPr>
                  <w:rFonts w:ascii="Arial" w:eastAsia="Times New Roman" w:hAnsi="Arial" w:cs="Arial"/>
                  <w:color w:val="000000"/>
                  <w:sz w:val="20"/>
                  <w:szCs w:val="20"/>
                </w:rPr>
                <w:delText>AN200</w:delText>
              </w:r>
            </w:del>
            <w:ins w:id="1390" w:author="Arjan" w:date="2014-11-11T22:26:00Z">
              <w:r>
                <w:rPr>
                  <w:rFonts w:ascii="Arial" w:eastAsia="Times New Roman" w:hAnsi="Arial" w:cs="Arial"/>
                  <w:color w:val="000000"/>
                  <w:sz w:val="20"/>
                  <w:szCs w:val="20"/>
                </w:rPr>
                <w:t>String</w:t>
              </w:r>
            </w:ins>
          </w:p>
          <w:p w14:paraId="4425F309" w14:textId="77777777" w:rsidR="00C05BD1" w:rsidRPr="00C05BD1" w:rsidRDefault="00C05BD1" w:rsidP="00C05BD1">
            <w:pPr>
              <w:autoSpaceDE w:val="0"/>
              <w:autoSpaceDN w:val="0"/>
              <w:adjustRightInd w:val="0"/>
              <w:spacing w:after="0" w:line="240" w:lineRule="auto"/>
              <w:ind w:left="1872" w:hanging="1872"/>
              <w:rPr>
                <w:rFonts w:ascii="Arial" w:eastAsia="Times New Roman" w:hAnsi="Arial" w:cs="Arial"/>
                <w:color w:val="000000"/>
                <w:sz w:val="20"/>
                <w:szCs w:val="20"/>
              </w:rPr>
            </w:pPr>
            <w:r w:rsidRPr="00C05BD1">
              <w:rPr>
                <w:rFonts w:ascii="Arial" w:eastAsia="Times New Roman" w:hAnsi="Arial" w:cs="Arial"/>
                <w:color w:val="000000"/>
                <w:sz w:val="20"/>
                <w:szCs w:val="20"/>
              </w:rPr>
              <w:t xml:space="preserve">Waardenverzameling: </w:t>
            </w:r>
            <w:r w:rsidRPr="00C05BD1">
              <w:rPr>
                <w:rFonts w:ascii="Arial" w:eastAsia="Times New Roman" w:hAnsi="Arial" w:cs="Arial"/>
                <w:color w:val="000000"/>
                <w:sz w:val="20"/>
                <w:szCs w:val="20"/>
              </w:rPr>
              <w:tab/>
            </w:r>
            <w:ins w:id="1391" w:author="Arjan" w:date="2014-11-11T22:26:00Z">
              <w:r>
                <w:rPr>
                  <w:rFonts w:ascii="Arial" w:eastAsia="Times New Roman" w:hAnsi="Arial" w:cs="Arial"/>
                  <w:color w:val="000000"/>
                  <w:sz w:val="20"/>
                  <w:szCs w:val="20"/>
                </w:rPr>
                <w:t>any</w:t>
              </w:r>
            </w:ins>
            <w:r w:rsidRPr="00C05BD1">
              <w:rPr>
                <w:rFonts w:ascii="Arial" w:eastAsia="Times New Roman" w:hAnsi="Arial" w:cs="Arial"/>
                <w:color w:val="000000"/>
                <w:sz w:val="20"/>
                <w:szCs w:val="20"/>
              </w:rPr>
              <w:t>UR</w:t>
            </w:r>
            <w:del w:id="1392" w:author="Arjan" w:date="2014-11-11T22:26:00Z">
              <w:r w:rsidRPr="00C05BD1" w:rsidDel="00C05BD1">
                <w:rPr>
                  <w:rFonts w:ascii="Arial" w:eastAsia="Times New Roman" w:hAnsi="Arial" w:cs="Arial"/>
                  <w:color w:val="000000"/>
                  <w:sz w:val="20"/>
                  <w:szCs w:val="20"/>
                </w:rPr>
                <w:delText>L</w:delText>
              </w:r>
            </w:del>
            <w:ins w:id="1393" w:author="Arjan" w:date="2014-11-11T22:26:00Z">
              <w:r>
                <w:rPr>
                  <w:rFonts w:ascii="Arial" w:eastAsia="Times New Roman" w:hAnsi="Arial" w:cs="Arial"/>
                  <w:color w:val="000000"/>
                  <w:sz w:val="20"/>
                  <w:szCs w:val="20"/>
                </w:rPr>
                <w:t>I</w:t>
              </w:r>
            </w:ins>
          </w:p>
        </w:tc>
      </w:tr>
      <w:tr w:rsidR="00C05BD1" w14:paraId="4D944823" w14:textId="77777777" w:rsidTr="00C05BD1">
        <w:trPr>
          <w:cantSplit/>
        </w:trPr>
        <w:tc>
          <w:tcPr>
            <w:tcW w:w="2808" w:type="dxa"/>
            <w:shd w:val="clear" w:color="auto" w:fill="auto"/>
          </w:tcPr>
          <w:p w14:paraId="5DAAF998"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Indicatie materiële historie</w:t>
            </w:r>
          </w:p>
        </w:tc>
        <w:tc>
          <w:tcPr>
            <w:tcW w:w="6120" w:type="dxa"/>
            <w:shd w:val="clear" w:color="auto" w:fill="auto"/>
          </w:tcPr>
          <w:p w14:paraId="03361A1C"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Nee</w:t>
            </w:r>
          </w:p>
        </w:tc>
      </w:tr>
      <w:tr w:rsidR="00C05BD1" w14:paraId="1D1C402B" w14:textId="77777777" w:rsidTr="00C05BD1">
        <w:trPr>
          <w:cantSplit/>
        </w:trPr>
        <w:tc>
          <w:tcPr>
            <w:tcW w:w="2808" w:type="dxa"/>
            <w:shd w:val="clear" w:color="auto" w:fill="auto"/>
          </w:tcPr>
          <w:p w14:paraId="4CA047C0"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Indicatie formele historie</w:t>
            </w:r>
          </w:p>
        </w:tc>
        <w:tc>
          <w:tcPr>
            <w:tcW w:w="6120" w:type="dxa"/>
            <w:shd w:val="clear" w:color="auto" w:fill="auto"/>
          </w:tcPr>
          <w:p w14:paraId="3BED63D9"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Nee</w:t>
            </w:r>
          </w:p>
        </w:tc>
      </w:tr>
      <w:tr w:rsidR="00C05BD1" w14:paraId="04DF5DC5" w14:textId="77777777" w:rsidTr="00C05BD1">
        <w:trPr>
          <w:cantSplit/>
        </w:trPr>
        <w:tc>
          <w:tcPr>
            <w:tcW w:w="2808" w:type="dxa"/>
            <w:shd w:val="clear" w:color="auto" w:fill="auto"/>
          </w:tcPr>
          <w:p w14:paraId="5FD67E45"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Aanduiding gebeurtenis</w:t>
            </w:r>
          </w:p>
        </w:tc>
        <w:tc>
          <w:tcPr>
            <w:tcW w:w="6120" w:type="dxa"/>
            <w:shd w:val="clear" w:color="auto" w:fill="auto"/>
          </w:tcPr>
          <w:p w14:paraId="42B7164D"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Nee</w:t>
            </w:r>
          </w:p>
        </w:tc>
      </w:tr>
      <w:tr w:rsidR="00C05BD1" w14:paraId="1F4BB9B7" w14:textId="77777777" w:rsidTr="00C05BD1">
        <w:trPr>
          <w:cantSplit/>
        </w:trPr>
        <w:tc>
          <w:tcPr>
            <w:tcW w:w="2808" w:type="dxa"/>
            <w:shd w:val="clear" w:color="auto" w:fill="auto"/>
          </w:tcPr>
          <w:p w14:paraId="081D0139"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Aanduiding brondocument</w:t>
            </w:r>
          </w:p>
        </w:tc>
        <w:tc>
          <w:tcPr>
            <w:tcW w:w="6120" w:type="dxa"/>
            <w:shd w:val="clear" w:color="auto" w:fill="auto"/>
          </w:tcPr>
          <w:p w14:paraId="5BC49317"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Nee</w:t>
            </w:r>
          </w:p>
        </w:tc>
      </w:tr>
      <w:tr w:rsidR="00C05BD1" w14:paraId="3FCC0D38" w14:textId="77777777" w:rsidTr="00C05BD1">
        <w:trPr>
          <w:cantSplit/>
        </w:trPr>
        <w:tc>
          <w:tcPr>
            <w:tcW w:w="2808" w:type="dxa"/>
            <w:shd w:val="clear" w:color="auto" w:fill="auto"/>
          </w:tcPr>
          <w:p w14:paraId="37206B96"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Indicatie in onderzoek</w:t>
            </w:r>
          </w:p>
        </w:tc>
        <w:tc>
          <w:tcPr>
            <w:tcW w:w="6120" w:type="dxa"/>
            <w:shd w:val="clear" w:color="auto" w:fill="auto"/>
          </w:tcPr>
          <w:p w14:paraId="71CC259E"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Nee</w:t>
            </w:r>
          </w:p>
        </w:tc>
      </w:tr>
      <w:tr w:rsidR="00C05BD1" w14:paraId="6F1DDF74" w14:textId="77777777" w:rsidTr="00C05BD1">
        <w:trPr>
          <w:cantSplit/>
        </w:trPr>
        <w:tc>
          <w:tcPr>
            <w:tcW w:w="2808" w:type="dxa"/>
            <w:shd w:val="clear" w:color="auto" w:fill="auto"/>
          </w:tcPr>
          <w:p w14:paraId="1223E9B3"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Aanduiding strijdigheid/nietigheid</w:t>
            </w:r>
          </w:p>
        </w:tc>
        <w:tc>
          <w:tcPr>
            <w:tcW w:w="6120" w:type="dxa"/>
            <w:shd w:val="clear" w:color="auto" w:fill="auto"/>
          </w:tcPr>
          <w:p w14:paraId="06C92F07"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Nee</w:t>
            </w:r>
          </w:p>
        </w:tc>
      </w:tr>
      <w:tr w:rsidR="00C05BD1" w14:paraId="1B39445C" w14:textId="77777777" w:rsidTr="00C05BD1">
        <w:trPr>
          <w:cantSplit/>
        </w:trPr>
        <w:tc>
          <w:tcPr>
            <w:tcW w:w="2808" w:type="dxa"/>
            <w:shd w:val="clear" w:color="auto" w:fill="auto"/>
          </w:tcPr>
          <w:p w14:paraId="68126305"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Indicatie kardinaliteit</w:t>
            </w:r>
          </w:p>
        </w:tc>
        <w:tc>
          <w:tcPr>
            <w:tcW w:w="6120" w:type="dxa"/>
            <w:shd w:val="clear" w:color="auto" w:fill="auto"/>
          </w:tcPr>
          <w:p w14:paraId="246D96A7"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0-1</w:t>
            </w:r>
          </w:p>
        </w:tc>
      </w:tr>
      <w:tr w:rsidR="00C05BD1" w14:paraId="2E3E4D60" w14:textId="77777777" w:rsidTr="00C05BD1">
        <w:trPr>
          <w:cantSplit/>
        </w:trPr>
        <w:tc>
          <w:tcPr>
            <w:tcW w:w="2808" w:type="dxa"/>
            <w:shd w:val="clear" w:color="auto" w:fill="auto"/>
          </w:tcPr>
          <w:p w14:paraId="7F004008"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Indicatie authentiek</w:t>
            </w:r>
          </w:p>
        </w:tc>
        <w:tc>
          <w:tcPr>
            <w:tcW w:w="6120" w:type="dxa"/>
            <w:shd w:val="clear" w:color="auto" w:fill="auto"/>
          </w:tcPr>
          <w:p w14:paraId="47A55F1A"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Gemeentelijk basisgegeven</w:t>
            </w:r>
          </w:p>
        </w:tc>
      </w:tr>
      <w:tr w:rsidR="00C05BD1" w14:paraId="5776ED09" w14:textId="77777777" w:rsidTr="00C05BD1">
        <w:trPr>
          <w:cantSplit/>
        </w:trPr>
        <w:tc>
          <w:tcPr>
            <w:tcW w:w="2808" w:type="dxa"/>
            <w:shd w:val="clear" w:color="auto" w:fill="auto"/>
          </w:tcPr>
          <w:p w14:paraId="272B290E"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Regels attribuutsoort</w:t>
            </w:r>
          </w:p>
        </w:tc>
        <w:tc>
          <w:tcPr>
            <w:tcW w:w="6120" w:type="dxa"/>
            <w:shd w:val="clear" w:color="auto" w:fill="auto"/>
          </w:tcPr>
          <w:p w14:paraId="3DD2B502"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w:t>
            </w:r>
          </w:p>
        </w:tc>
      </w:tr>
    </w:tbl>
    <w:p w14:paraId="08704DE9" w14:textId="77777777" w:rsidR="00035A5D" w:rsidRDefault="00035A5D" w:rsidP="0044638F">
      <w:pPr>
        <w:rPr>
          <w:ins w:id="1394" w:author="Arjan" w:date="2014-11-12T21:11:00Z"/>
        </w:rPr>
      </w:pPr>
    </w:p>
    <w:p w14:paraId="57699CBD" w14:textId="77777777" w:rsidR="00C05BD1" w:rsidRDefault="00035A5D" w:rsidP="00035A5D">
      <w:pPr>
        <w:pStyle w:val="Kop3"/>
        <w:rPr>
          <w:ins w:id="1395" w:author="Arjan" w:date="2014-11-12T21:11:00Z"/>
        </w:rPr>
      </w:pPr>
      <w:bookmarkStart w:id="1396" w:name="_Toc517094693"/>
      <w:ins w:id="1397" w:author="Arjan" w:date="2014-11-12T21:10:00Z">
        <w:r>
          <w:t>T</w:t>
        </w:r>
      </w:ins>
      <w:ins w:id="1398" w:author="Arjan" w:date="2014-11-12T21:11:00Z">
        <w:r>
          <w:t>aal</w:t>
        </w:r>
        <w:bookmarkEnd w:id="1396"/>
      </w:ins>
    </w:p>
    <w:p w14:paraId="09AEE83D" w14:textId="77777777" w:rsidR="00035A5D" w:rsidRPr="005561F3" w:rsidRDefault="00035A5D" w:rsidP="0044638F">
      <w:pPr>
        <w:rPr>
          <w:lang w:val="nl-NL"/>
        </w:rPr>
      </w:pPr>
      <w:r w:rsidRPr="005561F3">
        <w:rPr>
          <w:lang w:val="nl-NL"/>
        </w:rPr>
        <w:t xml:space="preserve">De taal waarin de inhoud van een ENKELVOUDIG INFORMATIEOBJECT gesteld is, is één van de metagegevens van het TMLO. Het TMLO geeft als aanbeveling voor het aanduiden van de </w:t>
      </w:r>
      <w:r w:rsidRPr="005561F3">
        <w:rPr>
          <w:lang w:val="nl-NL"/>
        </w:rPr>
        <w:lastRenderedPageBreak/>
        <w:t xml:space="preserve">desbetreffende taal gebruik te malen van de ISO 639-2/B-standaard. Voor het Nederlands is dit “dut”. Vanwege de aansluiting van het RGBZ op het TMLO nemen we deze voorkeurschrijfwijze over. </w:t>
      </w:r>
    </w:p>
    <w:p w14:paraId="16101D04" w14:textId="77777777" w:rsidR="00035A5D" w:rsidRPr="00035A5D" w:rsidRDefault="00DA5D93" w:rsidP="00035A5D">
      <w:pPr>
        <w:pStyle w:val="Kop41"/>
        <w:rPr>
          <w:rFonts w:eastAsia="Times New Roman"/>
          <w:shd w:val="clear" w:color="auto" w:fill="auto"/>
          <w:lang w:val="nl-NL"/>
        </w:rPr>
      </w:pPr>
      <w:r w:rsidRPr="00035A5D">
        <w:rPr>
          <w:rFonts w:eastAsia="Times New Roman"/>
          <w:shd w:val="clear" w:color="auto" w:fill="auto"/>
          <w:lang w:val="nl-NL"/>
        </w:rPr>
        <w:fldChar w:fldCharType="begin" w:fldLock="1"/>
      </w:r>
      <w:r w:rsidR="00035A5D" w:rsidRPr="00035A5D">
        <w:rPr>
          <w:rFonts w:eastAsia="Times New Roman"/>
          <w:shd w:val="clear" w:color="auto" w:fill="auto"/>
          <w:lang w:val="nl-NL"/>
        </w:rPr>
        <w:instrText>MERGEFIELD Att.Stereotype</w:instrText>
      </w:r>
      <w:r w:rsidRPr="00035A5D">
        <w:rPr>
          <w:rFonts w:eastAsia="Times New Roman"/>
          <w:shd w:val="clear" w:color="auto" w:fill="auto"/>
          <w:lang w:val="nl-NL"/>
        </w:rPr>
        <w:fldChar w:fldCharType="separate"/>
      </w:r>
      <w:r w:rsidR="00035A5D" w:rsidRPr="00035A5D">
        <w:rPr>
          <w:rFonts w:eastAsia="Times New Roman"/>
          <w:shd w:val="clear" w:color="auto" w:fill="auto"/>
          <w:lang w:val="nl-NL"/>
        </w:rPr>
        <w:t>«Attribuutsoort»</w:t>
      </w:r>
      <w:r w:rsidRPr="00035A5D">
        <w:rPr>
          <w:rFonts w:eastAsia="Times New Roman"/>
          <w:shd w:val="clear" w:color="auto" w:fill="auto"/>
          <w:lang w:val="nl-NL"/>
        </w:rPr>
        <w:fldChar w:fldCharType="end"/>
      </w:r>
      <w:r w:rsidR="00035A5D" w:rsidRPr="00035A5D">
        <w:rPr>
          <w:rFonts w:eastAsia="Times New Roman"/>
          <w:shd w:val="clear" w:color="auto" w:fill="auto"/>
          <w:lang w:val="nl-NL"/>
        </w:rPr>
        <w:t xml:space="preserve"> </w:t>
      </w:r>
      <w:del w:id="1399" w:author="Arjan" w:date="2014-11-12T21:18:00Z">
        <w:r w:rsidR="00035A5D" w:rsidRPr="00035A5D" w:rsidDel="00035A5D">
          <w:rPr>
            <w:rFonts w:eastAsia="Times New Roman"/>
            <w:shd w:val="clear" w:color="auto" w:fill="auto"/>
            <w:lang w:val="nl-NL"/>
          </w:rPr>
          <w:delText>Documentt</w:delText>
        </w:r>
      </w:del>
      <w:ins w:id="1400" w:author="Arjan" w:date="2014-11-12T21:18:00Z">
        <w:r w:rsidR="00035A5D">
          <w:rPr>
            <w:rFonts w:eastAsia="Times New Roman"/>
            <w:shd w:val="clear" w:color="auto" w:fill="auto"/>
            <w:lang w:val="nl-NL"/>
          </w:rPr>
          <w:t>T</w:t>
        </w:r>
      </w:ins>
      <w:r w:rsidR="00035A5D" w:rsidRPr="00035A5D">
        <w:rPr>
          <w:rFonts w:eastAsia="Times New Roman"/>
          <w:shd w:val="clear" w:color="auto" w:fill="auto"/>
          <w:lang w:val="nl-NL"/>
        </w:rPr>
        <w:t>aal</w:t>
      </w:r>
    </w:p>
    <w:tbl>
      <w:tblPr>
        <w:tblW w:w="0" w:type="auto"/>
        <w:tblLayout w:type="fixed"/>
        <w:tblCellMar>
          <w:top w:w="113" w:type="dxa"/>
        </w:tblCellMar>
        <w:tblLook w:val="0000" w:firstRow="0" w:lastRow="0" w:firstColumn="0" w:lastColumn="0" w:noHBand="0" w:noVBand="0"/>
      </w:tblPr>
      <w:tblGrid>
        <w:gridCol w:w="2808"/>
        <w:gridCol w:w="6120"/>
      </w:tblGrid>
      <w:tr w:rsidR="00035A5D" w14:paraId="211F3AB1" w14:textId="77777777" w:rsidTr="00035A5D">
        <w:trPr>
          <w:cantSplit/>
        </w:trPr>
        <w:tc>
          <w:tcPr>
            <w:tcW w:w="2808" w:type="dxa"/>
            <w:shd w:val="clear" w:color="auto" w:fill="auto"/>
          </w:tcPr>
          <w:p w14:paraId="0335E66B"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Naam attribuutsoort</w:t>
            </w:r>
          </w:p>
        </w:tc>
        <w:tc>
          <w:tcPr>
            <w:tcW w:w="6120" w:type="dxa"/>
            <w:shd w:val="clear" w:color="auto" w:fill="auto"/>
          </w:tcPr>
          <w:p w14:paraId="45D540AE" w14:textId="77777777"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del w:id="1401" w:author="Arjan" w:date="2014-11-12T21:18:00Z">
              <w:r w:rsidRPr="00035A5D" w:rsidDel="00035A5D">
                <w:rPr>
                  <w:rFonts w:ascii="Arial" w:eastAsia="Times New Roman" w:hAnsi="Arial" w:cs="Arial"/>
                  <w:color w:val="000000"/>
                  <w:sz w:val="20"/>
                  <w:szCs w:val="20"/>
                </w:rPr>
                <w:delText>Documenttaal</w:delText>
              </w:r>
            </w:del>
            <w:ins w:id="1402" w:author="Arjan" w:date="2014-11-12T21:18:00Z">
              <w:r>
                <w:rPr>
                  <w:rFonts w:ascii="Arial" w:eastAsia="Times New Roman" w:hAnsi="Arial" w:cs="Arial"/>
                  <w:color w:val="000000"/>
                  <w:sz w:val="20"/>
                  <w:szCs w:val="20"/>
                </w:rPr>
                <w:t>T</w:t>
              </w:r>
              <w:r w:rsidRPr="00035A5D">
                <w:rPr>
                  <w:rFonts w:ascii="Arial" w:eastAsia="Times New Roman" w:hAnsi="Arial" w:cs="Arial"/>
                  <w:color w:val="000000"/>
                  <w:sz w:val="20"/>
                  <w:szCs w:val="20"/>
                </w:rPr>
                <w:t>aal</w:t>
              </w:r>
            </w:ins>
          </w:p>
        </w:tc>
      </w:tr>
      <w:tr w:rsidR="00035A5D" w:rsidRPr="00AE1A91" w14:paraId="2B644631" w14:textId="77777777" w:rsidTr="00035A5D">
        <w:trPr>
          <w:cantSplit/>
        </w:trPr>
        <w:tc>
          <w:tcPr>
            <w:tcW w:w="2808" w:type="dxa"/>
            <w:shd w:val="clear" w:color="auto" w:fill="auto"/>
          </w:tcPr>
          <w:p w14:paraId="461B5CDC"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Herkomst attribuutsoort</w:t>
            </w:r>
          </w:p>
        </w:tc>
        <w:tc>
          <w:tcPr>
            <w:tcW w:w="6120" w:type="dxa"/>
            <w:shd w:val="clear" w:color="auto" w:fill="auto"/>
          </w:tcPr>
          <w:p w14:paraId="22C6457B" w14:textId="77777777" w:rsidR="00035A5D" w:rsidRPr="005561F3" w:rsidRDefault="00035A5D" w:rsidP="00035A5D">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KING op basis van de Dublin Core</w:t>
            </w:r>
          </w:p>
        </w:tc>
      </w:tr>
      <w:tr w:rsidR="00035A5D" w14:paraId="539CD6E7" w14:textId="77777777" w:rsidTr="00035A5D">
        <w:trPr>
          <w:cantSplit/>
        </w:trPr>
        <w:tc>
          <w:tcPr>
            <w:tcW w:w="2808" w:type="dxa"/>
            <w:shd w:val="clear" w:color="auto" w:fill="auto"/>
          </w:tcPr>
          <w:p w14:paraId="40E59CB8"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 xml:space="preserve">Code attribuutsoort </w:t>
            </w:r>
          </w:p>
        </w:tc>
        <w:tc>
          <w:tcPr>
            <w:tcW w:w="6120" w:type="dxa"/>
            <w:shd w:val="clear" w:color="auto" w:fill="auto"/>
          </w:tcPr>
          <w:p w14:paraId="43BA0D4B" w14:textId="77777777"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p>
        </w:tc>
      </w:tr>
      <w:tr w:rsidR="00035A5D" w14:paraId="3110FE7C" w14:textId="77777777" w:rsidTr="00035A5D">
        <w:trPr>
          <w:cantSplit/>
        </w:trPr>
        <w:tc>
          <w:tcPr>
            <w:tcW w:w="2808" w:type="dxa"/>
            <w:shd w:val="clear" w:color="auto" w:fill="auto"/>
          </w:tcPr>
          <w:p w14:paraId="42ED41E5"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XML-tag attribuutsoort</w:t>
            </w:r>
          </w:p>
        </w:tc>
        <w:tc>
          <w:tcPr>
            <w:tcW w:w="6120" w:type="dxa"/>
            <w:shd w:val="clear" w:color="auto" w:fill="auto"/>
          </w:tcPr>
          <w:p w14:paraId="2305D033" w14:textId="77777777"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taal</w:t>
            </w:r>
          </w:p>
        </w:tc>
      </w:tr>
      <w:tr w:rsidR="00035A5D" w:rsidRPr="00AE1A91" w14:paraId="23038887" w14:textId="77777777" w:rsidTr="00035A5D">
        <w:trPr>
          <w:cantSplit/>
        </w:trPr>
        <w:tc>
          <w:tcPr>
            <w:tcW w:w="2808" w:type="dxa"/>
            <w:shd w:val="clear" w:color="auto" w:fill="auto"/>
          </w:tcPr>
          <w:p w14:paraId="73FF993C"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Definitie attribuutsoort</w:t>
            </w:r>
          </w:p>
        </w:tc>
        <w:tc>
          <w:tcPr>
            <w:tcW w:w="6120" w:type="dxa"/>
            <w:shd w:val="clear" w:color="auto" w:fill="auto"/>
          </w:tcPr>
          <w:p w14:paraId="2FA689DC" w14:textId="77777777" w:rsidR="00035A5D" w:rsidRPr="005561F3" w:rsidRDefault="00035A5D" w:rsidP="00035A5D">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Een taal van de intellectuele inhoud van het ENKELVOUDIG DOCUMENT</w:t>
            </w:r>
          </w:p>
        </w:tc>
      </w:tr>
      <w:tr w:rsidR="00035A5D" w:rsidRPr="00AE1A91" w14:paraId="471CFEE2" w14:textId="77777777" w:rsidTr="00035A5D">
        <w:trPr>
          <w:cantSplit/>
        </w:trPr>
        <w:tc>
          <w:tcPr>
            <w:tcW w:w="2808" w:type="dxa"/>
            <w:shd w:val="clear" w:color="auto" w:fill="auto"/>
          </w:tcPr>
          <w:p w14:paraId="59996115"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Herkomst definitie attribuutsoort</w:t>
            </w:r>
          </w:p>
        </w:tc>
        <w:tc>
          <w:tcPr>
            <w:tcW w:w="6120" w:type="dxa"/>
            <w:shd w:val="clear" w:color="auto" w:fill="auto"/>
          </w:tcPr>
          <w:p w14:paraId="6C2E4BC0" w14:textId="77777777" w:rsidR="00035A5D" w:rsidRPr="005561F3" w:rsidRDefault="00035A5D" w:rsidP="00035A5D">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KING op basis van de Dublin Core</w:t>
            </w:r>
          </w:p>
        </w:tc>
      </w:tr>
      <w:tr w:rsidR="00035A5D" w14:paraId="3C2067B9" w14:textId="77777777" w:rsidTr="00035A5D">
        <w:trPr>
          <w:cantSplit/>
        </w:trPr>
        <w:tc>
          <w:tcPr>
            <w:tcW w:w="2808" w:type="dxa"/>
            <w:shd w:val="clear" w:color="auto" w:fill="auto"/>
          </w:tcPr>
          <w:p w14:paraId="3E6B00F0"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Datum opname attribuutsoort</w:t>
            </w:r>
          </w:p>
        </w:tc>
        <w:tc>
          <w:tcPr>
            <w:tcW w:w="6120" w:type="dxa"/>
            <w:shd w:val="clear" w:color="auto" w:fill="auto"/>
          </w:tcPr>
          <w:p w14:paraId="2A0FD30D" w14:textId="77777777"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1 juni 2008</w:t>
            </w:r>
          </w:p>
        </w:tc>
      </w:tr>
      <w:tr w:rsidR="00035A5D" w14:paraId="53AE7D60" w14:textId="77777777" w:rsidTr="00035A5D">
        <w:trPr>
          <w:cantSplit/>
        </w:trPr>
        <w:tc>
          <w:tcPr>
            <w:tcW w:w="2808" w:type="dxa"/>
            <w:shd w:val="clear" w:color="auto" w:fill="auto"/>
          </w:tcPr>
          <w:p w14:paraId="4238016B"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Toelichting attribuutsoort</w:t>
            </w:r>
          </w:p>
        </w:tc>
        <w:tc>
          <w:tcPr>
            <w:tcW w:w="6120" w:type="dxa"/>
            <w:shd w:val="clear" w:color="auto" w:fill="auto"/>
          </w:tcPr>
          <w:p w14:paraId="799B3E35" w14:textId="77777777"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Het betreft het Dublin Core metadata-element ‘Language’ met als toelichting: Recommended best practice is to use RFC 3066 (RFC3066), which, in conjunction with ISO 639 (ISO639), defines two- and three-letter primary language tags with optional subtags. Examples include “en” or “eng” for English, “akk" for Akkadian, and “en-GB” for English used in the United Kingdom.</w:t>
            </w:r>
            <w:ins w:id="1403" w:author="Arjan" w:date="2014-11-12T21:21:00Z">
              <w:r w:rsidR="00BD7674">
                <w:rPr>
                  <w:rFonts w:ascii="Arial" w:eastAsia="Times New Roman" w:hAnsi="Arial" w:cs="Arial"/>
                  <w:color w:val="000000"/>
                  <w:sz w:val="20"/>
                  <w:szCs w:val="20"/>
                </w:rPr>
                <w:t xml:space="preserve"> </w:t>
              </w:r>
            </w:ins>
            <w:ins w:id="1404" w:author="Arjan" w:date="2014-11-12T21:22:00Z">
              <w:r w:rsidR="00BD7674">
                <w:rPr>
                  <w:rFonts w:ascii="Arial" w:eastAsia="Times New Roman" w:hAnsi="Arial" w:cs="Arial"/>
                  <w:color w:val="000000"/>
                  <w:sz w:val="20"/>
                  <w:szCs w:val="20"/>
                </w:rPr>
                <w:t>De Nederlandse taal wordt gecodeerd als “dut”.</w:t>
              </w:r>
            </w:ins>
          </w:p>
        </w:tc>
      </w:tr>
      <w:tr w:rsidR="00035A5D" w:rsidRPr="00AE1A91" w14:paraId="572EFEC6" w14:textId="77777777" w:rsidTr="00035A5D">
        <w:trPr>
          <w:cantSplit/>
        </w:trPr>
        <w:tc>
          <w:tcPr>
            <w:tcW w:w="2808" w:type="dxa"/>
            <w:shd w:val="clear" w:color="auto" w:fill="auto"/>
          </w:tcPr>
          <w:p w14:paraId="680CAB1B"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Domein attribuutsoort</w:t>
            </w:r>
          </w:p>
        </w:tc>
        <w:tc>
          <w:tcPr>
            <w:tcW w:w="6120" w:type="dxa"/>
            <w:shd w:val="clear" w:color="auto" w:fill="auto"/>
          </w:tcPr>
          <w:p w14:paraId="490D25D7" w14:textId="77777777" w:rsidR="00035A5D" w:rsidRPr="005561F3" w:rsidRDefault="00035A5D" w:rsidP="00035A5D">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Formaat:</w:t>
            </w:r>
            <w:r w:rsidRPr="005561F3">
              <w:rPr>
                <w:rFonts w:ascii="Arial" w:eastAsia="Times New Roman" w:hAnsi="Arial" w:cs="Arial"/>
                <w:color w:val="000000"/>
                <w:sz w:val="20"/>
                <w:szCs w:val="20"/>
                <w:lang w:val="nl-NL"/>
              </w:rPr>
              <w:tab/>
              <w:t>AN20</w:t>
            </w:r>
          </w:p>
          <w:p w14:paraId="18718CB0" w14:textId="77777777" w:rsidR="00035A5D" w:rsidRPr="005561F3" w:rsidRDefault="00035A5D" w:rsidP="00035A5D">
            <w:pPr>
              <w:autoSpaceDE w:val="0"/>
              <w:autoSpaceDN w:val="0"/>
              <w:adjustRightInd w:val="0"/>
              <w:spacing w:after="0" w:line="240" w:lineRule="auto"/>
              <w:ind w:left="1872" w:hanging="1872"/>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 xml:space="preserve">Waardenverzameling: </w:t>
            </w:r>
            <w:r w:rsidRPr="005561F3">
              <w:rPr>
                <w:rFonts w:ascii="Arial" w:eastAsia="Times New Roman" w:hAnsi="Arial" w:cs="Arial"/>
                <w:color w:val="000000"/>
                <w:sz w:val="20"/>
                <w:szCs w:val="20"/>
                <w:lang w:val="nl-NL"/>
              </w:rPr>
              <w:tab/>
            </w:r>
            <w:del w:id="1405" w:author="Arjan" w:date="2014-11-12T21:21:00Z">
              <w:r w:rsidRPr="005561F3" w:rsidDel="00035A5D">
                <w:rPr>
                  <w:rFonts w:ascii="Arial" w:eastAsia="Times New Roman" w:hAnsi="Arial" w:cs="Arial"/>
                  <w:color w:val="000000"/>
                  <w:sz w:val="20"/>
                  <w:szCs w:val="20"/>
                  <w:lang w:val="nl-NL"/>
                </w:rPr>
                <w:delText xml:space="preserve">nader te bepalen </w:delText>
              </w:r>
            </w:del>
            <w:ins w:id="1406" w:author="Arjan" w:date="2014-11-12T21:21:00Z">
              <w:r w:rsidRPr="005561F3">
                <w:rPr>
                  <w:rFonts w:ascii="Arial" w:eastAsia="Times New Roman" w:hAnsi="Arial" w:cs="Arial"/>
                  <w:color w:val="000000"/>
                  <w:sz w:val="20"/>
                  <w:szCs w:val="20"/>
                  <w:lang w:val="nl-NL"/>
                </w:rPr>
                <w:t xml:space="preserve">bij voorkeur </w:t>
              </w:r>
              <w:r w:rsidRPr="005561F3">
                <w:rPr>
                  <w:lang w:val="nl-NL"/>
                </w:rPr>
                <w:t xml:space="preserve">ISO 639-2/B </w:t>
              </w:r>
              <w:r w:rsidRPr="005561F3">
                <w:rPr>
                  <w:rFonts w:ascii="Arial" w:eastAsia="Times New Roman" w:hAnsi="Arial" w:cs="Arial"/>
                  <w:color w:val="000000"/>
                  <w:sz w:val="20"/>
                  <w:szCs w:val="20"/>
                  <w:lang w:val="nl-NL"/>
                </w:rPr>
                <w:t xml:space="preserve"> </w:t>
              </w:r>
            </w:ins>
            <w:r w:rsidRPr="005561F3">
              <w:rPr>
                <w:rFonts w:ascii="Arial" w:eastAsia="Times New Roman" w:hAnsi="Arial" w:cs="Arial"/>
                <w:color w:val="000000"/>
                <w:sz w:val="20"/>
                <w:szCs w:val="20"/>
                <w:lang w:val="nl-NL"/>
              </w:rPr>
              <w:t>(zie toelichting)</w:t>
            </w:r>
          </w:p>
        </w:tc>
      </w:tr>
      <w:tr w:rsidR="00035A5D" w14:paraId="259CF23D" w14:textId="77777777" w:rsidTr="00035A5D">
        <w:trPr>
          <w:cantSplit/>
        </w:trPr>
        <w:tc>
          <w:tcPr>
            <w:tcW w:w="2808" w:type="dxa"/>
            <w:shd w:val="clear" w:color="auto" w:fill="auto"/>
          </w:tcPr>
          <w:p w14:paraId="40F0CCAB"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Indicatie materiële historie</w:t>
            </w:r>
          </w:p>
        </w:tc>
        <w:tc>
          <w:tcPr>
            <w:tcW w:w="6120" w:type="dxa"/>
            <w:shd w:val="clear" w:color="auto" w:fill="auto"/>
          </w:tcPr>
          <w:p w14:paraId="70E894AF" w14:textId="77777777"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Nee</w:t>
            </w:r>
          </w:p>
        </w:tc>
      </w:tr>
      <w:tr w:rsidR="00035A5D" w14:paraId="29E4D327" w14:textId="77777777" w:rsidTr="00035A5D">
        <w:trPr>
          <w:cantSplit/>
        </w:trPr>
        <w:tc>
          <w:tcPr>
            <w:tcW w:w="2808" w:type="dxa"/>
            <w:shd w:val="clear" w:color="auto" w:fill="auto"/>
          </w:tcPr>
          <w:p w14:paraId="1105E0F6"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Indicatie formele historie</w:t>
            </w:r>
          </w:p>
        </w:tc>
        <w:tc>
          <w:tcPr>
            <w:tcW w:w="6120" w:type="dxa"/>
            <w:shd w:val="clear" w:color="auto" w:fill="auto"/>
          </w:tcPr>
          <w:p w14:paraId="2993E5D5" w14:textId="77777777"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Nee</w:t>
            </w:r>
          </w:p>
        </w:tc>
      </w:tr>
      <w:tr w:rsidR="00035A5D" w14:paraId="10A72BCD" w14:textId="77777777" w:rsidTr="00035A5D">
        <w:trPr>
          <w:cantSplit/>
        </w:trPr>
        <w:tc>
          <w:tcPr>
            <w:tcW w:w="2808" w:type="dxa"/>
            <w:shd w:val="clear" w:color="auto" w:fill="auto"/>
          </w:tcPr>
          <w:p w14:paraId="4A85508A"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Aanduiding gebeurtenis</w:t>
            </w:r>
          </w:p>
        </w:tc>
        <w:tc>
          <w:tcPr>
            <w:tcW w:w="6120" w:type="dxa"/>
            <w:shd w:val="clear" w:color="auto" w:fill="auto"/>
          </w:tcPr>
          <w:p w14:paraId="776FA202" w14:textId="77777777"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Nee</w:t>
            </w:r>
          </w:p>
        </w:tc>
      </w:tr>
      <w:tr w:rsidR="00035A5D" w14:paraId="54654B94" w14:textId="77777777" w:rsidTr="00035A5D">
        <w:trPr>
          <w:cantSplit/>
        </w:trPr>
        <w:tc>
          <w:tcPr>
            <w:tcW w:w="2808" w:type="dxa"/>
            <w:shd w:val="clear" w:color="auto" w:fill="auto"/>
          </w:tcPr>
          <w:p w14:paraId="784821B9"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Aanduiding brondocument</w:t>
            </w:r>
          </w:p>
        </w:tc>
        <w:tc>
          <w:tcPr>
            <w:tcW w:w="6120" w:type="dxa"/>
            <w:shd w:val="clear" w:color="auto" w:fill="auto"/>
          </w:tcPr>
          <w:p w14:paraId="0242B6A3" w14:textId="77777777"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Nee</w:t>
            </w:r>
          </w:p>
        </w:tc>
      </w:tr>
      <w:tr w:rsidR="00035A5D" w14:paraId="47BD183B" w14:textId="77777777" w:rsidTr="00035A5D">
        <w:trPr>
          <w:cantSplit/>
        </w:trPr>
        <w:tc>
          <w:tcPr>
            <w:tcW w:w="2808" w:type="dxa"/>
            <w:shd w:val="clear" w:color="auto" w:fill="auto"/>
          </w:tcPr>
          <w:p w14:paraId="4D1147BB"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Indicatie in onderzoek</w:t>
            </w:r>
          </w:p>
        </w:tc>
        <w:tc>
          <w:tcPr>
            <w:tcW w:w="6120" w:type="dxa"/>
            <w:shd w:val="clear" w:color="auto" w:fill="auto"/>
          </w:tcPr>
          <w:p w14:paraId="2AF9AF0C" w14:textId="77777777"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Nee</w:t>
            </w:r>
          </w:p>
        </w:tc>
      </w:tr>
      <w:tr w:rsidR="00035A5D" w14:paraId="6F6E5860" w14:textId="77777777" w:rsidTr="00035A5D">
        <w:trPr>
          <w:cantSplit/>
        </w:trPr>
        <w:tc>
          <w:tcPr>
            <w:tcW w:w="2808" w:type="dxa"/>
            <w:shd w:val="clear" w:color="auto" w:fill="auto"/>
          </w:tcPr>
          <w:p w14:paraId="3C57641A"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Aanduiding strijdigheid/nietigheid</w:t>
            </w:r>
          </w:p>
        </w:tc>
        <w:tc>
          <w:tcPr>
            <w:tcW w:w="6120" w:type="dxa"/>
            <w:shd w:val="clear" w:color="auto" w:fill="auto"/>
          </w:tcPr>
          <w:p w14:paraId="7FA81D05" w14:textId="77777777"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Nee</w:t>
            </w:r>
          </w:p>
        </w:tc>
      </w:tr>
      <w:tr w:rsidR="00035A5D" w14:paraId="3B9EAA36" w14:textId="77777777" w:rsidTr="00035A5D">
        <w:trPr>
          <w:cantSplit/>
        </w:trPr>
        <w:tc>
          <w:tcPr>
            <w:tcW w:w="2808" w:type="dxa"/>
            <w:shd w:val="clear" w:color="auto" w:fill="auto"/>
          </w:tcPr>
          <w:p w14:paraId="77415BF9"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Indicatie kardinaliteit</w:t>
            </w:r>
          </w:p>
        </w:tc>
        <w:tc>
          <w:tcPr>
            <w:tcW w:w="6120" w:type="dxa"/>
            <w:shd w:val="clear" w:color="auto" w:fill="auto"/>
          </w:tcPr>
          <w:p w14:paraId="21725E76" w14:textId="77777777"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1-1</w:t>
            </w:r>
          </w:p>
        </w:tc>
      </w:tr>
      <w:tr w:rsidR="00035A5D" w14:paraId="2E1040F9" w14:textId="77777777" w:rsidTr="00035A5D">
        <w:trPr>
          <w:cantSplit/>
        </w:trPr>
        <w:tc>
          <w:tcPr>
            <w:tcW w:w="2808" w:type="dxa"/>
            <w:shd w:val="clear" w:color="auto" w:fill="auto"/>
          </w:tcPr>
          <w:p w14:paraId="50F4AF2F"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Indicatie authentiek</w:t>
            </w:r>
          </w:p>
        </w:tc>
        <w:tc>
          <w:tcPr>
            <w:tcW w:w="6120" w:type="dxa"/>
            <w:shd w:val="clear" w:color="auto" w:fill="auto"/>
          </w:tcPr>
          <w:p w14:paraId="55F1888C" w14:textId="77777777"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Gemeentelijk basisgegeven</w:t>
            </w:r>
          </w:p>
        </w:tc>
      </w:tr>
      <w:tr w:rsidR="00035A5D" w14:paraId="13711EA8" w14:textId="77777777" w:rsidTr="00035A5D">
        <w:trPr>
          <w:cantSplit/>
        </w:trPr>
        <w:tc>
          <w:tcPr>
            <w:tcW w:w="2808" w:type="dxa"/>
            <w:shd w:val="clear" w:color="auto" w:fill="auto"/>
          </w:tcPr>
          <w:p w14:paraId="40994954"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Regels attribuutsoort</w:t>
            </w:r>
          </w:p>
        </w:tc>
        <w:tc>
          <w:tcPr>
            <w:tcW w:w="6120" w:type="dxa"/>
            <w:shd w:val="clear" w:color="auto" w:fill="auto"/>
          </w:tcPr>
          <w:p w14:paraId="539EF02F" w14:textId="77777777"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w:t>
            </w:r>
          </w:p>
        </w:tc>
      </w:tr>
    </w:tbl>
    <w:p w14:paraId="75B1D5DD" w14:textId="77777777" w:rsidR="00035A5D" w:rsidRDefault="00035A5D" w:rsidP="0044638F"/>
    <w:p w14:paraId="42668063" w14:textId="77777777" w:rsidR="00AB7DA2" w:rsidRDefault="00AB7DA2" w:rsidP="00AB7DA2">
      <w:pPr>
        <w:pStyle w:val="Kop3"/>
        <w:rPr>
          <w:ins w:id="1407" w:author="Arjan" w:date="2014-11-12T21:11:00Z"/>
        </w:rPr>
      </w:pPr>
      <w:bookmarkStart w:id="1408" w:name="_Toc517094694"/>
      <w:r>
        <w:t>Integriteit</w:t>
      </w:r>
      <w:bookmarkEnd w:id="1408"/>
    </w:p>
    <w:p w14:paraId="71582E9A" w14:textId="77777777" w:rsidR="00A01DCE" w:rsidRPr="005561F3" w:rsidRDefault="00AB7DA2" w:rsidP="00A01DCE">
      <w:pPr>
        <w:rPr>
          <w:lang w:val="nl-NL"/>
        </w:rPr>
      </w:pPr>
      <w:r>
        <w:rPr>
          <w:lang w:val="nl-NL"/>
        </w:rPr>
        <w:t xml:space="preserve">Om te kunnen verifieren of een digitaal bestand volledig en onbeschadigd is, kent het Toepassingsprofiel Metadatering Lokale Overheden het element ‘Integriteit’ </w:t>
      </w:r>
      <w:r w:rsidR="00A01DCE">
        <w:rPr>
          <w:lang w:val="nl-NL"/>
        </w:rPr>
        <w:t>waarin e</w:t>
      </w:r>
      <w:r w:rsidRPr="00AB7DA2">
        <w:rPr>
          <w:lang w:val="nl-NL"/>
        </w:rPr>
        <w:t xml:space="preserve">en waarde </w:t>
      </w:r>
      <w:r w:rsidR="00A01DCE">
        <w:rPr>
          <w:lang w:val="nl-NL"/>
        </w:rPr>
        <w:t xml:space="preserve">van een digitaal bestand wordt vastgelegd </w:t>
      </w:r>
      <w:r w:rsidRPr="00AB7DA2">
        <w:rPr>
          <w:lang w:val="nl-NL"/>
        </w:rPr>
        <w:t xml:space="preserve">waarmee in een later stadium de integriteit </w:t>
      </w:r>
      <w:r w:rsidR="00A01DCE">
        <w:rPr>
          <w:lang w:val="nl-NL"/>
        </w:rPr>
        <w:t xml:space="preserve">van het bestand </w:t>
      </w:r>
      <w:r w:rsidRPr="00AB7DA2">
        <w:rPr>
          <w:lang w:val="nl-NL"/>
        </w:rPr>
        <w:t>kan worden gecontroleerd.</w:t>
      </w:r>
      <w:r w:rsidR="00A01DCE">
        <w:rPr>
          <w:lang w:val="nl-NL"/>
        </w:rPr>
        <w:t xml:space="preserve"> Vanuit oogpunt van conformiteit met het TMLO nemen we dit gegeven op in het RGBZ</w:t>
      </w:r>
    </w:p>
    <w:p w14:paraId="5F00C593" w14:textId="77777777" w:rsidR="00A01DCE" w:rsidRPr="002627FD" w:rsidRDefault="00DA5D93" w:rsidP="00A01DCE">
      <w:pPr>
        <w:autoSpaceDE w:val="0"/>
        <w:autoSpaceDN w:val="0"/>
        <w:adjustRightInd w:val="0"/>
        <w:spacing w:before="240" w:after="60" w:line="240" w:lineRule="auto"/>
        <w:outlineLvl w:val="3"/>
        <w:rPr>
          <w:ins w:id="1409" w:author="Arjan" w:date="2014-11-17T21:50:00Z"/>
          <w:rFonts w:ascii="Arial" w:eastAsia="Times New Roman" w:hAnsi="Arial" w:cs="Arial"/>
          <w:b/>
          <w:bCs/>
          <w:color w:val="004080"/>
          <w:sz w:val="24"/>
          <w:szCs w:val="24"/>
        </w:rPr>
      </w:pPr>
      <w:ins w:id="1410" w:author="Arjan" w:date="2014-11-17T21:50:00Z">
        <w:r w:rsidRPr="002627FD">
          <w:rPr>
            <w:rFonts w:ascii="Arial" w:hAnsi="Arial" w:cs="Arial"/>
            <w:sz w:val="20"/>
            <w:szCs w:val="20"/>
            <w:lang w:val="en-AU"/>
          </w:rPr>
          <w:fldChar w:fldCharType="begin" w:fldLock="1"/>
        </w:r>
        <w:r w:rsidR="00A01DCE" w:rsidRPr="002627FD">
          <w:rPr>
            <w:rFonts w:ascii="Arial" w:hAnsi="Arial" w:cs="Arial"/>
            <w:sz w:val="20"/>
            <w:szCs w:val="20"/>
            <w:lang w:val="en-AU"/>
          </w:rPr>
          <w:instrText xml:space="preserve">MERGEFIELD </w:instrText>
        </w:r>
        <w:r w:rsidR="00A01DCE" w:rsidRPr="002627FD">
          <w:rPr>
            <w:rFonts w:ascii="Arial" w:eastAsia="Times New Roman" w:hAnsi="Arial" w:cs="Arial"/>
            <w:b/>
            <w:bCs/>
            <w:color w:val="004080"/>
            <w:sz w:val="24"/>
            <w:szCs w:val="24"/>
          </w:rPr>
          <w:instrText>Att.Stereotype</w:instrText>
        </w:r>
        <w:r w:rsidRPr="002627FD">
          <w:rPr>
            <w:rFonts w:ascii="Arial" w:hAnsi="Arial" w:cs="Arial"/>
            <w:sz w:val="20"/>
            <w:szCs w:val="20"/>
            <w:lang w:val="en-AU"/>
          </w:rPr>
          <w:fldChar w:fldCharType="separate"/>
        </w:r>
        <w:r w:rsidR="00A01DCE" w:rsidRPr="002627FD">
          <w:rPr>
            <w:rFonts w:ascii="Arial" w:eastAsia="Times New Roman" w:hAnsi="Arial" w:cs="Arial"/>
            <w:b/>
            <w:bCs/>
            <w:color w:val="004080"/>
            <w:sz w:val="24"/>
            <w:szCs w:val="24"/>
          </w:rPr>
          <w:t>«</w:t>
        </w:r>
        <w:r w:rsidR="00A01DCE">
          <w:rPr>
            <w:rFonts w:ascii="Arial" w:eastAsia="Times New Roman" w:hAnsi="Arial" w:cs="Arial"/>
            <w:b/>
            <w:bCs/>
            <w:color w:val="004080"/>
            <w:sz w:val="24"/>
            <w:szCs w:val="24"/>
          </w:rPr>
          <w:t>Groepa</w:t>
        </w:r>
        <w:r w:rsidR="00A01DCE" w:rsidRPr="002627FD">
          <w:rPr>
            <w:rFonts w:ascii="Arial" w:eastAsia="Times New Roman" w:hAnsi="Arial" w:cs="Arial"/>
            <w:b/>
            <w:bCs/>
            <w:color w:val="004080"/>
            <w:sz w:val="24"/>
            <w:szCs w:val="24"/>
          </w:rPr>
          <w:t>ttribuutsoort»</w:t>
        </w:r>
        <w:r w:rsidRPr="002627FD">
          <w:rPr>
            <w:rFonts w:ascii="Arial" w:hAnsi="Arial" w:cs="Arial"/>
            <w:sz w:val="20"/>
            <w:szCs w:val="20"/>
            <w:lang w:val="en-AU"/>
          </w:rPr>
          <w:fldChar w:fldCharType="end"/>
        </w:r>
        <w:r w:rsidR="00A01DCE" w:rsidRPr="002627FD">
          <w:rPr>
            <w:rFonts w:ascii="Arial" w:eastAsia="Times New Roman" w:hAnsi="Arial" w:cs="Arial"/>
            <w:b/>
            <w:bCs/>
            <w:color w:val="004080"/>
            <w:sz w:val="24"/>
            <w:szCs w:val="24"/>
          </w:rPr>
          <w:t xml:space="preserve"> </w:t>
        </w:r>
        <w:r w:rsidR="00A01DCE">
          <w:rPr>
            <w:rFonts w:ascii="Arial" w:eastAsia="Times New Roman" w:hAnsi="Arial" w:cs="Arial"/>
            <w:b/>
            <w:bCs/>
            <w:color w:val="004080"/>
            <w:sz w:val="24"/>
            <w:szCs w:val="24"/>
          </w:rPr>
          <w:t>Integriteit</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A01DCE" w:rsidRPr="002627FD" w14:paraId="47CE95C1" w14:textId="77777777" w:rsidTr="00355852">
        <w:trPr>
          <w:trHeight w:val="230"/>
          <w:ins w:id="1411" w:author="Arjan" w:date="2014-11-17T21:50:00Z"/>
        </w:trPr>
        <w:tc>
          <w:tcPr>
            <w:tcW w:w="3780" w:type="dxa"/>
            <w:tcBorders>
              <w:top w:val="single" w:sz="4" w:space="0" w:color="auto"/>
              <w:left w:val="nil"/>
              <w:bottom w:val="nil"/>
              <w:right w:val="nil"/>
            </w:tcBorders>
          </w:tcPr>
          <w:p w14:paraId="3BA88D84" w14:textId="77777777" w:rsidR="00A01DCE" w:rsidRPr="002627FD" w:rsidRDefault="00A01DCE" w:rsidP="00355852">
            <w:pPr>
              <w:autoSpaceDE w:val="0"/>
              <w:autoSpaceDN w:val="0"/>
              <w:adjustRightInd w:val="0"/>
              <w:spacing w:after="0" w:line="240" w:lineRule="auto"/>
              <w:rPr>
                <w:ins w:id="1412" w:author="Arjan" w:date="2014-11-17T21:50:00Z"/>
                <w:rFonts w:ascii="Arial" w:eastAsia="Times New Roman" w:hAnsi="Arial" w:cs="Arial"/>
                <w:color w:val="000000"/>
                <w:sz w:val="20"/>
                <w:szCs w:val="20"/>
              </w:rPr>
            </w:pPr>
            <w:ins w:id="1413" w:author="Arjan" w:date="2014-11-17T21:50:00Z">
              <w:r w:rsidRPr="002627F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4C49D71F" w14:textId="77777777" w:rsidR="00A01DCE" w:rsidRPr="002627FD" w:rsidRDefault="00A01DCE" w:rsidP="00355852">
            <w:pPr>
              <w:autoSpaceDE w:val="0"/>
              <w:autoSpaceDN w:val="0"/>
              <w:adjustRightInd w:val="0"/>
              <w:spacing w:after="0" w:line="240" w:lineRule="auto"/>
              <w:rPr>
                <w:ins w:id="1414" w:author="Arjan" w:date="2014-11-17T21:50:00Z"/>
                <w:rFonts w:ascii="Arial" w:eastAsia="Times New Roman" w:hAnsi="Arial" w:cs="Arial"/>
                <w:color w:val="000000"/>
                <w:sz w:val="20"/>
                <w:szCs w:val="20"/>
              </w:rPr>
            </w:pPr>
            <w:ins w:id="1415" w:author="Arjan" w:date="2014-11-17T21:50:00Z">
              <w:r>
                <w:rPr>
                  <w:rFonts w:ascii="Arial" w:hAnsi="Arial" w:cs="Arial"/>
                  <w:sz w:val="20"/>
                  <w:szCs w:val="20"/>
                  <w:lang w:val="en-AU"/>
                </w:rPr>
                <w:t>Integriteit</w:t>
              </w:r>
            </w:ins>
          </w:p>
        </w:tc>
      </w:tr>
      <w:tr w:rsidR="00A01DCE" w:rsidRPr="002627FD" w14:paraId="21BE625A" w14:textId="77777777" w:rsidTr="00355852">
        <w:trPr>
          <w:ins w:id="1416" w:author="Arjan" w:date="2014-11-17T21:50:00Z"/>
        </w:trPr>
        <w:tc>
          <w:tcPr>
            <w:tcW w:w="3780" w:type="dxa"/>
            <w:tcBorders>
              <w:top w:val="nil"/>
              <w:left w:val="nil"/>
              <w:bottom w:val="nil"/>
              <w:right w:val="nil"/>
            </w:tcBorders>
          </w:tcPr>
          <w:p w14:paraId="5B53F09E" w14:textId="77777777" w:rsidR="00A01DCE" w:rsidRPr="002627FD" w:rsidRDefault="00A01DCE" w:rsidP="00355852">
            <w:pPr>
              <w:autoSpaceDE w:val="0"/>
              <w:autoSpaceDN w:val="0"/>
              <w:adjustRightInd w:val="0"/>
              <w:spacing w:after="0" w:line="240" w:lineRule="auto"/>
              <w:rPr>
                <w:ins w:id="1417"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3E42BFA1" w14:textId="77777777" w:rsidR="00A01DCE" w:rsidRPr="002627FD" w:rsidRDefault="00A01DCE" w:rsidP="00355852">
            <w:pPr>
              <w:autoSpaceDE w:val="0"/>
              <w:autoSpaceDN w:val="0"/>
              <w:adjustRightInd w:val="0"/>
              <w:spacing w:after="0" w:line="240" w:lineRule="auto"/>
              <w:rPr>
                <w:ins w:id="1418" w:author="Arjan" w:date="2014-11-17T21:50:00Z"/>
                <w:rFonts w:ascii="Arial" w:eastAsia="Times New Roman" w:hAnsi="Arial" w:cs="Arial"/>
                <w:color w:val="000000"/>
                <w:sz w:val="20"/>
                <w:szCs w:val="20"/>
              </w:rPr>
            </w:pPr>
          </w:p>
        </w:tc>
      </w:tr>
      <w:tr w:rsidR="00A01DCE" w:rsidRPr="002627FD" w14:paraId="7103ABD3" w14:textId="77777777" w:rsidTr="00355852">
        <w:trPr>
          <w:ins w:id="1419" w:author="Arjan" w:date="2014-11-17T21:50:00Z"/>
        </w:trPr>
        <w:tc>
          <w:tcPr>
            <w:tcW w:w="3780" w:type="dxa"/>
            <w:tcBorders>
              <w:top w:val="nil"/>
              <w:left w:val="nil"/>
              <w:bottom w:val="nil"/>
              <w:right w:val="nil"/>
            </w:tcBorders>
          </w:tcPr>
          <w:p w14:paraId="1FCFC886" w14:textId="77777777" w:rsidR="00A01DCE" w:rsidRPr="002627FD" w:rsidRDefault="00A01DCE" w:rsidP="00355852">
            <w:pPr>
              <w:autoSpaceDE w:val="0"/>
              <w:autoSpaceDN w:val="0"/>
              <w:adjustRightInd w:val="0"/>
              <w:spacing w:after="0" w:line="240" w:lineRule="auto"/>
              <w:rPr>
                <w:ins w:id="1420" w:author="Arjan" w:date="2014-11-17T21:50:00Z"/>
                <w:rFonts w:ascii="Arial" w:eastAsia="Times New Roman" w:hAnsi="Arial" w:cs="Arial"/>
                <w:color w:val="000000"/>
                <w:sz w:val="20"/>
                <w:szCs w:val="20"/>
              </w:rPr>
            </w:pPr>
            <w:ins w:id="1421" w:author="Arjan" w:date="2014-11-17T21:50:00Z">
              <w:r w:rsidRPr="002627F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014C8E81" w14:textId="77777777" w:rsidR="00A01DCE" w:rsidRPr="002627FD" w:rsidRDefault="00A01DCE" w:rsidP="00355852">
            <w:pPr>
              <w:autoSpaceDE w:val="0"/>
              <w:autoSpaceDN w:val="0"/>
              <w:adjustRightInd w:val="0"/>
              <w:spacing w:after="0" w:line="240" w:lineRule="auto"/>
              <w:rPr>
                <w:ins w:id="1422" w:author="Arjan" w:date="2014-11-17T21:50:00Z"/>
                <w:rFonts w:ascii="Arial" w:eastAsia="Times New Roman" w:hAnsi="Arial" w:cs="Arial"/>
                <w:color w:val="000000"/>
                <w:sz w:val="20"/>
                <w:szCs w:val="20"/>
              </w:rPr>
            </w:pPr>
            <w:ins w:id="1423" w:author="Arjan" w:date="2014-11-17T21:50:00Z">
              <w:r>
                <w:rPr>
                  <w:rFonts w:ascii="Arial" w:eastAsia="Times New Roman" w:hAnsi="Arial" w:cs="Arial"/>
                  <w:color w:val="000000"/>
                  <w:sz w:val="20"/>
                  <w:szCs w:val="20"/>
                </w:rPr>
                <w:t>Richtlijn Metadatering Overheidsinformatie</w:t>
              </w:r>
            </w:ins>
            <w:ins w:id="1424" w:author="Arjan" w:date="2014-11-17T21:51:00Z">
              <w:r>
                <w:rPr>
                  <w:rFonts w:ascii="Arial" w:eastAsia="Times New Roman" w:hAnsi="Arial" w:cs="Arial"/>
                  <w:color w:val="000000"/>
                  <w:sz w:val="20"/>
                  <w:szCs w:val="20"/>
                </w:rPr>
                <w:t xml:space="preserve"> (RMO)</w:t>
              </w:r>
            </w:ins>
          </w:p>
        </w:tc>
      </w:tr>
      <w:tr w:rsidR="00A01DCE" w:rsidRPr="002627FD" w14:paraId="480B5BE2" w14:textId="77777777" w:rsidTr="00355852">
        <w:trPr>
          <w:ins w:id="1425" w:author="Arjan" w:date="2014-11-17T21:50:00Z"/>
        </w:trPr>
        <w:tc>
          <w:tcPr>
            <w:tcW w:w="3780" w:type="dxa"/>
            <w:tcBorders>
              <w:top w:val="nil"/>
              <w:left w:val="nil"/>
              <w:bottom w:val="nil"/>
              <w:right w:val="nil"/>
            </w:tcBorders>
          </w:tcPr>
          <w:p w14:paraId="34E3AA00" w14:textId="77777777" w:rsidR="00A01DCE" w:rsidRPr="002627FD" w:rsidRDefault="00A01DCE" w:rsidP="00355852">
            <w:pPr>
              <w:autoSpaceDE w:val="0"/>
              <w:autoSpaceDN w:val="0"/>
              <w:adjustRightInd w:val="0"/>
              <w:spacing w:after="0" w:line="240" w:lineRule="auto"/>
              <w:rPr>
                <w:ins w:id="1426"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1CFD9A0B" w14:textId="77777777" w:rsidR="00A01DCE" w:rsidRPr="002627FD" w:rsidRDefault="00A01DCE" w:rsidP="00355852">
            <w:pPr>
              <w:autoSpaceDE w:val="0"/>
              <w:autoSpaceDN w:val="0"/>
              <w:adjustRightInd w:val="0"/>
              <w:spacing w:after="0" w:line="240" w:lineRule="auto"/>
              <w:rPr>
                <w:ins w:id="1427" w:author="Arjan" w:date="2014-11-17T21:50:00Z"/>
                <w:rFonts w:ascii="Arial" w:eastAsia="Times New Roman" w:hAnsi="Arial" w:cs="Arial"/>
                <w:color w:val="000000"/>
                <w:sz w:val="20"/>
                <w:szCs w:val="20"/>
              </w:rPr>
            </w:pPr>
          </w:p>
        </w:tc>
      </w:tr>
      <w:tr w:rsidR="00A01DCE" w:rsidRPr="002627FD" w14:paraId="445FD95F" w14:textId="77777777" w:rsidTr="00355852">
        <w:trPr>
          <w:ins w:id="1428" w:author="Arjan" w:date="2014-11-17T21:50:00Z"/>
        </w:trPr>
        <w:tc>
          <w:tcPr>
            <w:tcW w:w="3780" w:type="dxa"/>
            <w:tcBorders>
              <w:top w:val="nil"/>
              <w:left w:val="nil"/>
              <w:bottom w:val="nil"/>
              <w:right w:val="nil"/>
            </w:tcBorders>
          </w:tcPr>
          <w:p w14:paraId="76D0B64E" w14:textId="77777777" w:rsidR="00A01DCE" w:rsidRPr="002627FD" w:rsidRDefault="00A01DCE" w:rsidP="00355852">
            <w:pPr>
              <w:autoSpaceDE w:val="0"/>
              <w:autoSpaceDN w:val="0"/>
              <w:adjustRightInd w:val="0"/>
              <w:spacing w:after="0" w:line="240" w:lineRule="auto"/>
              <w:rPr>
                <w:ins w:id="1429" w:author="Arjan" w:date="2014-11-17T21:50:00Z"/>
                <w:rFonts w:ascii="Arial" w:eastAsia="Times New Roman" w:hAnsi="Arial" w:cs="Arial"/>
                <w:color w:val="000000"/>
                <w:sz w:val="20"/>
                <w:szCs w:val="20"/>
              </w:rPr>
            </w:pPr>
            <w:ins w:id="1430" w:author="Arjan" w:date="2014-11-17T21:50:00Z">
              <w:r w:rsidRPr="002627F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3FEEB9EF" w14:textId="77777777" w:rsidR="00A01DCE" w:rsidRPr="002627FD" w:rsidRDefault="00A01DCE" w:rsidP="00355852">
            <w:pPr>
              <w:autoSpaceDE w:val="0"/>
              <w:autoSpaceDN w:val="0"/>
              <w:adjustRightInd w:val="0"/>
              <w:spacing w:after="0" w:line="240" w:lineRule="auto"/>
              <w:rPr>
                <w:ins w:id="1431" w:author="Arjan" w:date="2014-11-17T21:50:00Z"/>
                <w:rFonts w:ascii="Arial" w:eastAsia="Times New Roman" w:hAnsi="Arial" w:cs="Arial"/>
                <w:color w:val="000000"/>
                <w:sz w:val="20"/>
                <w:szCs w:val="20"/>
              </w:rPr>
            </w:pPr>
          </w:p>
        </w:tc>
      </w:tr>
      <w:tr w:rsidR="00A01DCE" w:rsidRPr="002627FD" w14:paraId="4EDD18E3" w14:textId="77777777" w:rsidTr="00355852">
        <w:trPr>
          <w:ins w:id="1432" w:author="Arjan" w:date="2014-11-17T21:50:00Z"/>
        </w:trPr>
        <w:tc>
          <w:tcPr>
            <w:tcW w:w="3780" w:type="dxa"/>
            <w:tcBorders>
              <w:top w:val="nil"/>
              <w:left w:val="nil"/>
              <w:bottom w:val="nil"/>
              <w:right w:val="nil"/>
            </w:tcBorders>
          </w:tcPr>
          <w:p w14:paraId="2C22D94B" w14:textId="77777777" w:rsidR="00A01DCE" w:rsidRPr="002627FD" w:rsidRDefault="00A01DCE" w:rsidP="00355852">
            <w:pPr>
              <w:autoSpaceDE w:val="0"/>
              <w:autoSpaceDN w:val="0"/>
              <w:adjustRightInd w:val="0"/>
              <w:spacing w:after="0" w:line="240" w:lineRule="auto"/>
              <w:rPr>
                <w:ins w:id="1433"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4FF6EC89" w14:textId="77777777" w:rsidR="00A01DCE" w:rsidRPr="002627FD" w:rsidRDefault="00A01DCE" w:rsidP="00355852">
            <w:pPr>
              <w:autoSpaceDE w:val="0"/>
              <w:autoSpaceDN w:val="0"/>
              <w:adjustRightInd w:val="0"/>
              <w:spacing w:after="0" w:line="240" w:lineRule="auto"/>
              <w:rPr>
                <w:ins w:id="1434" w:author="Arjan" w:date="2014-11-17T21:50:00Z"/>
                <w:rFonts w:ascii="Arial" w:eastAsia="Times New Roman" w:hAnsi="Arial" w:cs="Arial"/>
                <w:color w:val="000000"/>
                <w:sz w:val="20"/>
                <w:szCs w:val="20"/>
              </w:rPr>
            </w:pPr>
          </w:p>
        </w:tc>
      </w:tr>
      <w:tr w:rsidR="00A01DCE" w:rsidRPr="002627FD" w14:paraId="076CF2E0" w14:textId="77777777" w:rsidTr="00355852">
        <w:trPr>
          <w:ins w:id="1435" w:author="Arjan" w:date="2014-11-17T21:50:00Z"/>
        </w:trPr>
        <w:tc>
          <w:tcPr>
            <w:tcW w:w="3780" w:type="dxa"/>
            <w:tcBorders>
              <w:top w:val="nil"/>
              <w:left w:val="nil"/>
              <w:bottom w:val="nil"/>
              <w:right w:val="nil"/>
            </w:tcBorders>
          </w:tcPr>
          <w:p w14:paraId="1310A37F" w14:textId="77777777" w:rsidR="00A01DCE" w:rsidRPr="002627FD" w:rsidRDefault="00A01DCE" w:rsidP="00355852">
            <w:pPr>
              <w:autoSpaceDE w:val="0"/>
              <w:autoSpaceDN w:val="0"/>
              <w:adjustRightInd w:val="0"/>
              <w:spacing w:after="0" w:line="240" w:lineRule="auto"/>
              <w:rPr>
                <w:ins w:id="1436" w:author="Arjan" w:date="2014-11-17T21:50:00Z"/>
                <w:rFonts w:ascii="Arial" w:eastAsia="Times New Roman" w:hAnsi="Arial" w:cs="Arial"/>
                <w:color w:val="000000"/>
                <w:sz w:val="20"/>
                <w:szCs w:val="20"/>
              </w:rPr>
            </w:pPr>
            <w:ins w:id="1437" w:author="Arjan" w:date="2014-11-17T21:50:00Z">
              <w:r w:rsidRPr="002627F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005CE940" w14:textId="77777777" w:rsidR="00A01DCE" w:rsidRPr="002627FD" w:rsidRDefault="00A01DCE" w:rsidP="00355852">
            <w:pPr>
              <w:autoSpaceDE w:val="0"/>
              <w:autoSpaceDN w:val="0"/>
              <w:adjustRightInd w:val="0"/>
              <w:spacing w:after="0" w:line="240" w:lineRule="auto"/>
              <w:rPr>
                <w:ins w:id="1438" w:author="Arjan" w:date="2014-11-17T21:50:00Z"/>
                <w:rFonts w:ascii="Arial" w:eastAsia="Times New Roman" w:hAnsi="Arial" w:cs="Arial"/>
                <w:color w:val="000000"/>
                <w:sz w:val="20"/>
                <w:szCs w:val="20"/>
              </w:rPr>
            </w:pPr>
            <w:ins w:id="1439" w:author="Arjan" w:date="2014-11-17T21:51:00Z">
              <w:r>
                <w:rPr>
                  <w:rFonts w:ascii="Arial" w:hAnsi="Arial" w:cs="Arial"/>
                  <w:sz w:val="20"/>
                  <w:szCs w:val="20"/>
                  <w:lang w:val="en-AU"/>
                </w:rPr>
                <w:t>integriteit</w:t>
              </w:r>
            </w:ins>
          </w:p>
        </w:tc>
      </w:tr>
      <w:tr w:rsidR="00A01DCE" w:rsidRPr="002627FD" w14:paraId="7191EDFB" w14:textId="77777777" w:rsidTr="00355852">
        <w:trPr>
          <w:ins w:id="1440" w:author="Arjan" w:date="2014-11-17T21:50:00Z"/>
        </w:trPr>
        <w:tc>
          <w:tcPr>
            <w:tcW w:w="3780" w:type="dxa"/>
            <w:tcBorders>
              <w:top w:val="nil"/>
              <w:left w:val="nil"/>
              <w:bottom w:val="nil"/>
              <w:right w:val="nil"/>
            </w:tcBorders>
          </w:tcPr>
          <w:p w14:paraId="79AE3ECF" w14:textId="77777777" w:rsidR="00A01DCE" w:rsidRPr="002627FD" w:rsidRDefault="00A01DCE" w:rsidP="00355852">
            <w:pPr>
              <w:autoSpaceDE w:val="0"/>
              <w:autoSpaceDN w:val="0"/>
              <w:adjustRightInd w:val="0"/>
              <w:spacing w:after="0" w:line="240" w:lineRule="auto"/>
              <w:rPr>
                <w:ins w:id="1441"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2CAC85B3" w14:textId="77777777" w:rsidR="00A01DCE" w:rsidRPr="002627FD" w:rsidRDefault="00A01DCE" w:rsidP="00355852">
            <w:pPr>
              <w:autoSpaceDE w:val="0"/>
              <w:autoSpaceDN w:val="0"/>
              <w:adjustRightInd w:val="0"/>
              <w:spacing w:after="0" w:line="240" w:lineRule="auto"/>
              <w:rPr>
                <w:ins w:id="1442" w:author="Arjan" w:date="2014-11-17T21:50:00Z"/>
                <w:rFonts w:ascii="Arial" w:eastAsia="Times New Roman" w:hAnsi="Arial" w:cs="Arial"/>
                <w:color w:val="000000"/>
                <w:sz w:val="20"/>
                <w:szCs w:val="20"/>
              </w:rPr>
            </w:pPr>
          </w:p>
        </w:tc>
      </w:tr>
      <w:tr w:rsidR="00A01DCE" w:rsidRPr="00AE1A91" w14:paraId="0729F5B2" w14:textId="77777777" w:rsidTr="00355852">
        <w:trPr>
          <w:ins w:id="1443" w:author="Arjan" w:date="2014-11-17T21:50:00Z"/>
        </w:trPr>
        <w:tc>
          <w:tcPr>
            <w:tcW w:w="3780" w:type="dxa"/>
            <w:tcBorders>
              <w:top w:val="nil"/>
              <w:left w:val="nil"/>
              <w:bottom w:val="nil"/>
              <w:right w:val="nil"/>
            </w:tcBorders>
          </w:tcPr>
          <w:p w14:paraId="06639ABE" w14:textId="77777777" w:rsidR="00A01DCE" w:rsidRPr="002627FD" w:rsidRDefault="00A01DCE" w:rsidP="00355852">
            <w:pPr>
              <w:autoSpaceDE w:val="0"/>
              <w:autoSpaceDN w:val="0"/>
              <w:adjustRightInd w:val="0"/>
              <w:spacing w:after="0" w:line="240" w:lineRule="auto"/>
              <w:rPr>
                <w:ins w:id="1444" w:author="Arjan" w:date="2014-11-17T21:50:00Z"/>
                <w:rFonts w:ascii="Arial" w:eastAsia="Times New Roman" w:hAnsi="Arial" w:cs="Arial"/>
                <w:color w:val="000000"/>
                <w:sz w:val="20"/>
                <w:szCs w:val="20"/>
              </w:rPr>
            </w:pPr>
            <w:ins w:id="1445" w:author="Arjan" w:date="2014-11-17T21:50:00Z">
              <w:r w:rsidRPr="002627F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36341582" w14:textId="77777777" w:rsidR="00A01DCE" w:rsidRPr="00DD0F4F" w:rsidRDefault="0062522E" w:rsidP="00A01DCE">
            <w:pPr>
              <w:autoSpaceDE w:val="0"/>
              <w:autoSpaceDN w:val="0"/>
              <w:adjustRightInd w:val="0"/>
              <w:spacing w:after="0" w:line="240" w:lineRule="auto"/>
              <w:rPr>
                <w:ins w:id="1446" w:author="Arjan" w:date="2014-11-17T21:50:00Z"/>
                <w:rFonts w:ascii="Arial" w:eastAsia="Times New Roman" w:hAnsi="Arial" w:cs="Arial"/>
                <w:color w:val="000000"/>
                <w:sz w:val="20"/>
                <w:szCs w:val="20"/>
                <w:lang w:val="nl-NL"/>
              </w:rPr>
            </w:pPr>
            <w:ins w:id="1447" w:author="Arjan" w:date="2014-11-17T21:59:00Z">
              <w:r w:rsidRPr="005561F3">
                <w:rPr>
                  <w:rFonts w:ascii="Arial" w:hAnsi="Arial" w:cs="Arial"/>
                  <w:sz w:val="20"/>
                  <w:szCs w:val="20"/>
                  <w:lang w:val="nl-NL"/>
                </w:rPr>
                <w:t xml:space="preserve">Uitdrukking van mate van volledigheid en onbeschadigd zijn van digitaal bestand </w:t>
              </w:r>
            </w:ins>
            <w:ins w:id="1448" w:author="Arjan" w:date="2014-11-17T21:50:00Z">
              <w:r w:rsidR="00DA5D93" w:rsidRPr="002627FD">
                <w:rPr>
                  <w:rFonts w:ascii="Arial" w:hAnsi="Arial" w:cs="Arial"/>
                  <w:sz w:val="20"/>
                  <w:szCs w:val="20"/>
                  <w:lang w:val="en-AU"/>
                </w:rPr>
                <w:fldChar w:fldCharType="begin" w:fldLock="1"/>
              </w:r>
              <w:r w:rsidR="00A01DCE" w:rsidRPr="00DD0F4F">
                <w:rPr>
                  <w:rFonts w:ascii="Arial" w:hAnsi="Arial" w:cs="Arial"/>
                  <w:sz w:val="20"/>
                  <w:szCs w:val="20"/>
                  <w:lang w:val="nl-NL"/>
                </w:rPr>
                <w:instrText xml:space="preserve">MERGEFIELD </w:instrText>
              </w:r>
              <w:r w:rsidR="00A01DCE" w:rsidRPr="00DD0F4F">
                <w:rPr>
                  <w:rFonts w:ascii="Arial" w:eastAsia="Times New Roman" w:hAnsi="Arial" w:cs="Arial"/>
                  <w:color w:val="000000"/>
                  <w:sz w:val="20"/>
                  <w:szCs w:val="20"/>
                  <w:lang w:val="nl-NL"/>
                </w:rPr>
                <w:instrText>Att.Notes</w:instrText>
              </w:r>
              <w:r w:rsidR="00DA5D93" w:rsidRPr="002627FD">
                <w:rPr>
                  <w:rFonts w:ascii="Arial" w:hAnsi="Arial" w:cs="Arial"/>
                  <w:sz w:val="20"/>
                  <w:szCs w:val="20"/>
                  <w:lang w:val="en-AU"/>
                </w:rPr>
                <w:fldChar w:fldCharType="end"/>
              </w:r>
            </w:ins>
          </w:p>
        </w:tc>
      </w:tr>
      <w:tr w:rsidR="00A01DCE" w:rsidRPr="00AE1A91" w14:paraId="4DC1C0EB" w14:textId="77777777" w:rsidTr="00355852">
        <w:trPr>
          <w:trHeight w:val="230"/>
          <w:ins w:id="1449" w:author="Arjan" w:date="2014-11-17T21:50:00Z"/>
        </w:trPr>
        <w:tc>
          <w:tcPr>
            <w:tcW w:w="3780" w:type="dxa"/>
            <w:tcBorders>
              <w:top w:val="nil"/>
              <w:left w:val="nil"/>
              <w:bottom w:val="nil"/>
              <w:right w:val="nil"/>
            </w:tcBorders>
          </w:tcPr>
          <w:p w14:paraId="6FC35C7E" w14:textId="77777777" w:rsidR="00A01DCE" w:rsidRPr="00DD0F4F" w:rsidRDefault="00A01DCE" w:rsidP="00355852">
            <w:pPr>
              <w:autoSpaceDE w:val="0"/>
              <w:autoSpaceDN w:val="0"/>
              <w:adjustRightInd w:val="0"/>
              <w:spacing w:after="0" w:line="240" w:lineRule="auto"/>
              <w:rPr>
                <w:ins w:id="1450" w:author="Arjan" w:date="2014-11-17T21:50: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34C03BC5" w14:textId="77777777" w:rsidR="00A01DCE" w:rsidRPr="00DD0F4F" w:rsidRDefault="00A01DCE" w:rsidP="00355852">
            <w:pPr>
              <w:autoSpaceDE w:val="0"/>
              <w:autoSpaceDN w:val="0"/>
              <w:adjustRightInd w:val="0"/>
              <w:spacing w:after="0" w:line="240" w:lineRule="auto"/>
              <w:rPr>
                <w:ins w:id="1451" w:author="Arjan" w:date="2014-11-17T21:50:00Z"/>
                <w:rFonts w:ascii="Arial" w:eastAsia="Times New Roman" w:hAnsi="Arial" w:cs="Arial"/>
                <w:color w:val="000000"/>
                <w:sz w:val="20"/>
                <w:szCs w:val="20"/>
                <w:lang w:val="nl-NL"/>
              </w:rPr>
            </w:pPr>
          </w:p>
        </w:tc>
      </w:tr>
      <w:tr w:rsidR="00A01DCE" w:rsidRPr="002627FD" w14:paraId="72471F21" w14:textId="77777777" w:rsidTr="00355852">
        <w:trPr>
          <w:trHeight w:val="230"/>
          <w:ins w:id="1452" w:author="Arjan" w:date="2014-11-17T21:50:00Z"/>
        </w:trPr>
        <w:tc>
          <w:tcPr>
            <w:tcW w:w="3780" w:type="dxa"/>
            <w:tcBorders>
              <w:top w:val="nil"/>
              <w:left w:val="nil"/>
              <w:bottom w:val="nil"/>
              <w:right w:val="nil"/>
            </w:tcBorders>
          </w:tcPr>
          <w:p w14:paraId="1D12D4BC" w14:textId="77777777" w:rsidR="00A01DCE" w:rsidRPr="002627FD" w:rsidRDefault="00A01DCE" w:rsidP="00355852">
            <w:pPr>
              <w:autoSpaceDE w:val="0"/>
              <w:autoSpaceDN w:val="0"/>
              <w:adjustRightInd w:val="0"/>
              <w:spacing w:after="0" w:line="240" w:lineRule="auto"/>
              <w:rPr>
                <w:ins w:id="1453" w:author="Arjan" w:date="2014-11-17T21:50:00Z"/>
                <w:rFonts w:ascii="Arial" w:eastAsia="Times New Roman" w:hAnsi="Arial" w:cs="Arial"/>
                <w:color w:val="000000"/>
                <w:sz w:val="20"/>
                <w:szCs w:val="20"/>
              </w:rPr>
            </w:pPr>
            <w:ins w:id="1454" w:author="Arjan" w:date="2014-11-17T21:50:00Z">
              <w:r w:rsidRPr="002627F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7677F035" w14:textId="77777777" w:rsidR="00A01DCE" w:rsidRPr="002627FD" w:rsidRDefault="0062522E" w:rsidP="00355852">
            <w:pPr>
              <w:autoSpaceDE w:val="0"/>
              <w:autoSpaceDN w:val="0"/>
              <w:adjustRightInd w:val="0"/>
              <w:spacing w:after="0" w:line="240" w:lineRule="auto"/>
              <w:rPr>
                <w:ins w:id="1455" w:author="Arjan" w:date="2014-11-17T21:50:00Z"/>
                <w:rFonts w:ascii="Arial" w:eastAsia="Times New Roman" w:hAnsi="Arial" w:cs="Arial"/>
                <w:color w:val="000000"/>
                <w:sz w:val="20"/>
                <w:szCs w:val="20"/>
              </w:rPr>
            </w:pPr>
            <w:ins w:id="1456" w:author="Arjan" w:date="2014-11-17T21:59:00Z">
              <w:r>
                <w:rPr>
                  <w:rFonts w:ascii="Arial" w:eastAsia="Times New Roman" w:hAnsi="Arial" w:cs="Arial"/>
                  <w:color w:val="000000"/>
                  <w:sz w:val="20"/>
                  <w:szCs w:val="20"/>
                </w:rPr>
                <w:t>RMO</w:t>
              </w:r>
            </w:ins>
          </w:p>
        </w:tc>
      </w:tr>
      <w:tr w:rsidR="00A01DCE" w:rsidRPr="002627FD" w14:paraId="4CE87478" w14:textId="77777777" w:rsidTr="00355852">
        <w:trPr>
          <w:ins w:id="1457" w:author="Arjan" w:date="2014-11-17T21:50:00Z"/>
        </w:trPr>
        <w:tc>
          <w:tcPr>
            <w:tcW w:w="3780" w:type="dxa"/>
            <w:tcBorders>
              <w:top w:val="nil"/>
              <w:left w:val="nil"/>
              <w:bottom w:val="nil"/>
              <w:right w:val="nil"/>
            </w:tcBorders>
          </w:tcPr>
          <w:p w14:paraId="2D823B30" w14:textId="77777777" w:rsidR="00A01DCE" w:rsidRPr="002627FD" w:rsidRDefault="00A01DCE" w:rsidP="00355852">
            <w:pPr>
              <w:autoSpaceDE w:val="0"/>
              <w:autoSpaceDN w:val="0"/>
              <w:adjustRightInd w:val="0"/>
              <w:spacing w:after="0" w:line="240" w:lineRule="auto"/>
              <w:rPr>
                <w:ins w:id="1458"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78256033" w14:textId="77777777" w:rsidR="00A01DCE" w:rsidRPr="002627FD" w:rsidRDefault="00A01DCE" w:rsidP="00355852">
            <w:pPr>
              <w:autoSpaceDE w:val="0"/>
              <w:autoSpaceDN w:val="0"/>
              <w:adjustRightInd w:val="0"/>
              <w:spacing w:after="0" w:line="240" w:lineRule="auto"/>
              <w:rPr>
                <w:ins w:id="1459" w:author="Arjan" w:date="2014-11-17T21:50:00Z"/>
                <w:rFonts w:ascii="Arial" w:eastAsia="Times New Roman" w:hAnsi="Arial" w:cs="Arial"/>
                <w:color w:val="000000"/>
                <w:sz w:val="20"/>
                <w:szCs w:val="20"/>
              </w:rPr>
            </w:pPr>
          </w:p>
        </w:tc>
      </w:tr>
      <w:tr w:rsidR="00A01DCE" w:rsidRPr="002627FD" w14:paraId="3967C309" w14:textId="77777777" w:rsidTr="00355852">
        <w:trPr>
          <w:ins w:id="1460" w:author="Arjan" w:date="2014-11-17T21:50:00Z"/>
        </w:trPr>
        <w:tc>
          <w:tcPr>
            <w:tcW w:w="3780" w:type="dxa"/>
            <w:tcBorders>
              <w:top w:val="nil"/>
              <w:left w:val="nil"/>
              <w:bottom w:val="nil"/>
              <w:right w:val="nil"/>
            </w:tcBorders>
          </w:tcPr>
          <w:p w14:paraId="0CC907D3" w14:textId="77777777" w:rsidR="00A01DCE" w:rsidRPr="002627FD" w:rsidRDefault="00A01DCE" w:rsidP="00355852">
            <w:pPr>
              <w:autoSpaceDE w:val="0"/>
              <w:autoSpaceDN w:val="0"/>
              <w:adjustRightInd w:val="0"/>
              <w:spacing w:after="0" w:line="240" w:lineRule="auto"/>
              <w:rPr>
                <w:ins w:id="1461" w:author="Arjan" w:date="2014-11-17T21:50:00Z"/>
                <w:rFonts w:ascii="Arial" w:eastAsia="Times New Roman" w:hAnsi="Arial" w:cs="Arial"/>
                <w:color w:val="000000"/>
                <w:sz w:val="20"/>
                <w:szCs w:val="20"/>
              </w:rPr>
            </w:pPr>
            <w:ins w:id="1462" w:author="Arjan" w:date="2014-11-17T21:50:00Z">
              <w:r w:rsidRPr="002627F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173DD02B" w14:textId="77777777" w:rsidR="00A01DCE" w:rsidRPr="002627FD" w:rsidRDefault="00A01DCE" w:rsidP="00355852">
            <w:pPr>
              <w:autoSpaceDE w:val="0"/>
              <w:autoSpaceDN w:val="0"/>
              <w:adjustRightInd w:val="0"/>
              <w:spacing w:after="0" w:line="240" w:lineRule="auto"/>
              <w:rPr>
                <w:ins w:id="1463" w:author="Arjan" w:date="2014-11-17T21:50:00Z"/>
                <w:rFonts w:ascii="Arial" w:eastAsia="Times New Roman" w:hAnsi="Arial" w:cs="Arial"/>
                <w:color w:val="000000"/>
                <w:sz w:val="20"/>
                <w:szCs w:val="20"/>
              </w:rPr>
            </w:pPr>
            <w:ins w:id="1464" w:author="Arjan" w:date="2014-11-17T21:50:00Z">
              <w:r>
                <w:rPr>
                  <w:rFonts w:ascii="Arial" w:eastAsia="Times New Roman" w:hAnsi="Arial" w:cs="Arial"/>
                  <w:color w:val="000000"/>
                  <w:sz w:val="20"/>
                  <w:szCs w:val="20"/>
                </w:rPr>
                <w:t>1 november 20</w:t>
              </w:r>
            </w:ins>
            <w:ins w:id="1465" w:author="Arjan" w:date="2014-11-17T21:51:00Z">
              <w:r>
                <w:rPr>
                  <w:rFonts w:ascii="Arial" w:eastAsia="Times New Roman" w:hAnsi="Arial" w:cs="Arial"/>
                  <w:color w:val="000000"/>
                  <w:sz w:val="20"/>
                  <w:szCs w:val="20"/>
                </w:rPr>
                <w:t>11</w:t>
              </w:r>
            </w:ins>
          </w:p>
        </w:tc>
      </w:tr>
      <w:tr w:rsidR="00A01DCE" w:rsidRPr="002627FD" w14:paraId="4FBC92CD" w14:textId="77777777" w:rsidTr="00355852">
        <w:trPr>
          <w:ins w:id="1466" w:author="Arjan" w:date="2014-11-17T21:50:00Z"/>
        </w:trPr>
        <w:tc>
          <w:tcPr>
            <w:tcW w:w="3780" w:type="dxa"/>
            <w:tcBorders>
              <w:top w:val="nil"/>
              <w:left w:val="nil"/>
              <w:bottom w:val="nil"/>
              <w:right w:val="nil"/>
            </w:tcBorders>
          </w:tcPr>
          <w:p w14:paraId="5CB1F9B3" w14:textId="77777777" w:rsidR="00A01DCE" w:rsidRPr="002627FD" w:rsidRDefault="00A01DCE" w:rsidP="00355852">
            <w:pPr>
              <w:autoSpaceDE w:val="0"/>
              <w:autoSpaceDN w:val="0"/>
              <w:adjustRightInd w:val="0"/>
              <w:spacing w:after="0" w:line="240" w:lineRule="auto"/>
              <w:rPr>
                <w:ins w:id="1467"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32C5222B" w14:textId="77777777" w:rsidR="00A01DCE" w:rsidRPr="002627FD" w:rsidRDefault="00A01DCE" w:rsidP="00355852">
            <w:pPr>
              <w:autoSpaceDE w:val="0"/>
              <w:autoSpaceDN w:val="0"/>
              <w:adjustRightInd w:val="0"/>
              <w:spacing w:after="0" w:line="240" w:lineRule="auto"/>
              <w:rPr>
                <w:ins w:id="1468" w:author="Arjan" w:date="2014-11-17T21:50:00Z"/>
                <w:rFonts w:ascii="Arial" w:eastAsia="Times New Roman" w:hAnsi="Arial" w:cs="Arial"/>
                <w:color w:val="000000"/>
                <w:sz w:val="20"/>
                <w:szCs w:val="20"/>
              </w:rPr>
            </w:pPr>
          </w:p>
        </w:tc>
      </w:tr>
      <w:tr w:rsidR="00A01DCE" w:rsidRPr="005E066D" w14:paraId="16C6CC04" w14:textId="77777777" w:rsidTr="00355852">
        <w:trPr>
          <w:ins w:id="1469" w:author="Arjan" w:date="2014-11-17T21:50:00Z"/>
        </w:trPr>
        <w:tc>
          <w:tcPr>
            <w:tcW w:w="3780" w:type="dxa"/>
            <w:tcBorders>
              <w:top w:val="nil"/>
              <w:left w:val="nil"/>
              <w:bottom w:val="nil"/>
              <w:right w:val="nil"/>
            </w:tcBorders>
          </w:tcPr>
          <w:p w14:paraId="1058B1BF" w14:textId="77777777" w:rsidR="00A01DCE" w:rsidRPr="002627FD" w:rsidRDefault="00A01DCE" w:rsidP="00355852">
            <w:pPr>
              <w:autoSpaceDE w:val="0"/>
              <w:autoSpaceDN w:val="0"/>
              <w:adjustRightInd w:val="0"/>
              <w:spacing w:after="0" w:line="240" w:lineRule="auto"/>
              <w:rPr>
                <w:ins w:id="1470" w:author="Arjan" w:date="2014-11-17T21:50:00Z"/>
                <w:rFonts w:ascii="Arial" w:eastAsia="Times New Roman" w:hAnsi="Arial" w:cs="Arial"/>
                <w:color w:val="000000"/>
                <w:sz w:val="20"/>
                <w:szCs w:val="20"/>
              </w:rPr>
            </w:pPr>
            <w:ins w:id="1471" w:author="Arjan" w:date="2014-11-17T21:50:00Z">
              <w:r w:rsidRPr="002627F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35A795C0" w14:textId="77777777" w:rsidR="0062522E" w:rsidRPr="0062522E" w:rsidRDefault="0062522E" w:rsidP="0062522E">
            <w:pPr>
              <w:autoSpaceDE w:val="0"/>
              <w:autoSpaceDN w:val="0"/>
              <w:adjustRightInd w:val="0"/>
              <w:spacing w:after="0" w:line="240" w:lineRule="auto"/>
              <w:rPr>
                <w:ins w:id="1472" w:author="Arjan" w:date="2014-11-17T22:00:00Z"/>
                <w:rFonts w:ascii="Arial" w:eastAsia="Times New Roman" w:hAnsi="Arial" w:cs="Arial"/>
                <w:color w:val="000000"/>
                <w:sz w:val="20"/>
                <w:szCs w:val="20"/>
                <w:lang w:val="nl-NL"/>
              </w:rPr>
            </w:pPr>
            <w:ins w:id="1473" w:author="Arjan" w:date="2014-11-17T22:00:00Z">
              <w:r>
                <w:rPr>
                  <w:rFonts w:ascii="Arial" w:eastAsia="Times New Roman" w:hAnsi="Arial" w:cs="Arial"/>
                  <w:color w:val="000000"/>
                  <w:sz w:val="20"/>
                  <w:szCs w:val="20"/>
                  <w:lang w:val="nl-NL"/>
                </w:rPr>
                <w:t>De kern hiervan betreft e</w:t>
              </w:r>
              <w:r w:rsidRPr="0062522E">
                <w:rPr>
                  <w:rFonts w:ascii="Arial" w:eastAsia="Times New Roman" w:hAnsi="Arial" w:cs="Arial"/>
                  <w:color w:val="000000"/>
                  <w:sz w:val="20"/>
                  <w:szCs w:val="20"/>
                  <w:lang w:val="nl-NL"/>
                </w:rPr>
                <w:t>en waarde waarmee in een later stadium de integriteit kan worden gecontroleerd. Bijvoorbeeld door berekening van de checksum, of door middel van een digitale handtekening of digitaal watermerk.</w:t>
              </w:r>
            </w:ins>
          </w:p>
          <w:p w14:paraId="7928A46A" w14:textId="77777777" w:rsidR="0062522E" w:rsidRPr="0062522E" w:rsidRDefault="0062522E" w:rsidP="0062522E">
            <w:pPr>
              <w:autoSpaceDE w:val="0"/>
              <w:autoSpaceDN w:val="0"/>
              <w:adjustRightInd w:val="0"/>
              <w:spacing w:after="0" w:line="240" w:lineRule="auto"/>
              <w:rPr>
                <w:ins w:id="1474" w:author="Arjan" w:date="2014-11-17T22:00:00Z"/>
                <w:rFonts w:ascii="Arial" w:eastAsia="Times New Roman" w:hAnsi="Arial" w:cs="Arial"/>
                <w:color w:val="000000"/>
                <w:sz w:val="20"/>
                <w:szCs w:val="20"/>
                <w:lang w:val="nl-NL"/>
              </w:rPr>
            </w:pPr>
            <w:ins w:id="1475" w:author="Arjan" w:date="2014-11-17T22:00:00Z">
              <w:r w:rsidRPr="0062522E">
                <w:rPr>
                  <w:rFonts w:ascii="Arial" w:eastAsia="Times New Roman" w:hAnsi="Arial" w:cs="Arial"/>
                  <w:color w:val="000000"/>
                  <w:sz w:val="20"/>
                  <w:szCs w:val="20"/>
                  <w:lang w:val="nl-NL"/>
                </w:rPr>
                <w:t xml:space="preserve">Het </w:t>
              </w:r>
            </w:ins>
            <w:ins w:id="1476" w:author="Arjan" w:date="2014-11-17T22:01:00Z">
              <w:r>
                <w:rPr>
                  <w:rFonts w:ascii="Arial" w:eastAsia="Times New Roman" w:hAnsi="Arial" w:cs="Arial"/>
                  <w:color w:val="000000"/>
                  <w:sz w:val="20"/>
                  <w:szCs w:val="20"/>
                  <w:lang w:val="nl-NL"/>
                </w:rPr>
                <w:t xml:space="preserve">bestaat </w:t>
              </w:r>
            </w:ins>
            <w:ins w:id="1477" w:author="Arjan" w:date="2014-11-17T22:00:00Z">
              <w:r w:rsidRPr="0062522E">
                <w:rPr>
                  <w:rFonts w:ascii="Arial" w:eastAsia="Times New Roman" w:hAnsi="Arial" w:cs="Arial"/>
                  <w:color w:val="000000"/>
                  <w:sz w:val="20"/>
                  <w:szCs w:val="20"/>
                  <w:lang w:val="nl-NL"/>
                </w:rPr>
                <w:t xml:space="preserve">uit de </w:t>
              </w:r>
            </w:ins>
            <w:ins w:id="1478" w:author="Arjan" w:date="2014-11-17T22:01:00Z">
              <w:r>
                <w:rPr>
                  <w:rFonts w:ascii="Arial" w:eastAsia="Times New Roman" w:hAnsi="Arial" w:cs="Arial"/>
                  <w:color w:val="000000"/>
                  <w:sz w:val="20"/>
                  <w:szCs w:val="20"/>
                  <w:lang w:val="nl-NL"/>
                </w:rPr>
                <w:t>attribuutsoorten:</w:t>
              </w:r>
            </w:ins>
            <w:ins w:id="1479" w:author="Arjan" w:date="2014-11-17T22:00:00Z">
              <w:r w:rsidRPr="0062522E">
                <w:rPr>
                  <w:rFonts w:ascii="Arial" w:eastAsia="Times New Roman" w:hAnsi="Arial" w:cs="Arial"/>
                  <w:color w:val="000000"/>
                  <w:sz w:val="20"/>
                  <w:szCs w:val="20"/>
                  <w:lang w:val="nl-NL"/>
                </w:rPr>
                <w:t>:</w:t>
              </w:r>
            </w:ins>
          </w:p>
          <w:p w14:paraId="27386328" w14:textId="77777777" w:rsidR="0062522E" w:rsidRPr="0062522E" w:rsidRDefault="0062522E" w:rsidP="0062522E">
            <w:pPr>
              <w:autoSpaceDE w:val="0"/>
              <w:autoSpaceDN w:val="0"/>
              <w:adjustRightInd w:val="0"/>
              <w:spacing w:after="0" w:line="240" w:lineRule="auto"/>
              <w:rPr>
                <w:ins w:id="1480" w:author="Arjan" w:date="2014-11-17T22:00:00Z"/>
                <w:rFonts w:ascii="Arial" w:eastAsia="Times New Roman" w:hAnsi="Arial" w:cs="Arial"/>
                <w:color w:val="000000"/>
                <w:sz w:val="20"/>
                <w:szCs w:val="20"/>
                <w:lang w:val="nl-NL"/>
              </w:rPr>
            </w:pPr>
            <w:ins w:id="1481" w:author="Arjan" w:date="2014-11-17T22:00:00Z">
              <w:r w:rsidRPr="0062522E">
                <w:rPr>
                  <w:rFonts w:ascii="Arial" w:eastAsia="Times New Roman" w:hAnsi="Arial" w:cs="Arial"/>
                  <w:color w:val="000000"/>
                  <w:sz w:val="20"/>
                  <w:szCs w:val="20"/>
                  <w:lang w:val="nl-NL"/>
                </w:rPr>
                <w:t>-</w:t>
              </w:r>
              <w:r w:rsidRPr="0062522E">
                <w:rPr>
                  <w:rFonts w:ascii="Arial" w:eastAsia="Times New Roman" w:hAnsi="Arial" w:cs="Arial"/>
                  <w:color w:val="000000"/>
                  <w:sz w:val="20"/>
                  <w:szCs w:val="20"/>
                  <w:lang w:val="nl-NL"/>
                </w:rPr>
                <w:tab/>
                <w:t>Algoritme</w:t>
              </w:r>
            </w:ins>
          </w:p>
          <w:p w14:paraId="3940B7B2" w14:textId="77777777" w:rsidR="0062522E" w:rsidRPr="0062522E" w:rsidRDefault="0062522E" w:rsidP="0062522E">
            <w:pPr>
              <w:autoSpaceDE w:val="0"/>
              <w:autoSpaceDN w:val="0"/>
              <w:adjustRightInd w:val="0"/>
              <w:spacing w:after="0" w:line="240" w:lineRule="auto"/>
              <w:rPr>
                <w:ins w:id="1482" w:author="Arjan" w:date="2014-11-17T22:00:00Z"/>
                <w:rFonts w:ascii="Arial" w:eastAsia="Times New Roman" w:hAnsi="Arial" w:cs="Arial"/>
                <w:color w:val="000000"/>
                <w:sz w:val="20"/>
                <w:szCs w:val="20"/>
                <w:lang w:val="nl-NL"/>
              </w:rPr>
            </w:pPr>
            <w:ins w:id="1483" w:author="Arjan" w:date="2014-11-17T22:00:00Z">
              <w:r w:rsidRPr="0062522E">
                <w:rPr>
                  <w:rFonts w:ascii="Arial" w:eastAsia="Times New Roman" w:hAnsi="Arial" w:cs="Arial"/>
                  <w:color w:val="000000"/>
                  <w:sz w:val="20"/>
                  <w:szCs w:val="20"/>
                  <w:lang w:val="nl-NL"/>
                </w:rPr>
                <w:t>-</w:t>
              </w:r>
              <w:r w:rsidRPr="0062522E">
                <w:rPr>
                  <w:rFonts w:ascii="Arial" w:eastAsia="Times New Roman" w:hAnsi="Arial" w:cs="Arial"/>
                  <w:color w:val="000000"/>
                  <w:sz w:val="20"/>
                  <w:szCs w:val="20"/>
                  <w:lang w:val="nl-NL"/>
                </w:rPr>
                <w:tab/>
                <w:t>Waarde</w:t>
              </w:r>
            </w:ins>
          </w:p>
          <w:p w14:paraId="02D3EA0E" w14:textId="77777777" w:rsidR="00A01DCE" w:rsidRPr="00DD0F4F" w:rsidRDefault="0062522E" w:rsidP="0062522E">
            <w:pPr>
              <w:autoSpaceDE w:val="0"/>
              <w:autoSpaceDN w:val="0"/>
              <w:adjustRightInd w:val="0"/>
              <w:spacing w:after="0" w:line="240" w:lineRule="auto"/>
              <w:rPr>
                <w:ins w:id="1484" w:author="Arjan" w:date="2014-11-17T21:50:00Z"/>
                <w:rFonts w:ascii="Arial" w:eastAsia="Times New Roman" w:hAnsi="Arial" w:cs="Arial"/>
                <w:color w:val="000000"/>
                <w:sz w:val="20"/>
                <w:szCs w:val="20"/>
                <w:lang w:val="nl-NL"/>
              </w:rPr>
            </w:pPr>
            <w:ins w:id="1485" w:author="Arjan" w:date="2014-11-17T22:00:00Z">
              <w:r w:rsidRPr="0062522E">
                <w:rPr>
                  <w:rFonts w:ascii="Arial" w:eastAsia="Times New Roman" w:hAnsi="Arial" w:cs="Arial"/>
                  <w:color w:val="000000"/>
                  <w:sz w:val="20"/>
                  <w:szCs w:val="20"/>
                  <w:lang w:val="nl-NL"/>
                </w:rPr>
                <w:t>-</w:t>
              </w:r>
              <w:r w:rsidRPr="0062522E">
                <w:rPr>
                  <w:rFonts w:ascii="Arial" w:eastAsia="Times New Roman" w:hAnsi="Arial" w:cs="Arial"/>
                  <w:color w:val="000000"/>
                  <w:sz w:val="20"/>
                  <w:szCs w:val="20"/>
                  <w:lang w:val="nl-NL"/>
                </w:rPr>
                <w:tab/>
                <w:t>Datum</w:t>
              </w:r>
            </w:ins>
            <w:ins w:id="1486" w:author="Arjan" w:date="2014-11-17T22:01:00Z">
              <w:r>
                <w:rPr>
                  <w:rFonts w:ascii="Arial" w:eastAsia="Times New Roman" w:hAnsi="Arial" w:cs="Arial"/>
                  <w:color w:val="000000"/>
                  <w:sz w:val="20"/>
                  <w:szCs w:val="20"/>
                  <w:lang w:val="nl-NL"/>
                </w:rPr>
                <w:t>.</w:t>
              </w:r>
            </w:ins>
          </w:p>
        </w:tc>
      </w:tr>
      <w:tr w:rsidR="00A01DCE" w:rsidRPr="005E066D" w14:paraId="2D6F95D1" w14:textId="77777777" w:rsidTr="00355852">
        <w:trPr>
          <w:ins w:id="1487" w:author="Arjan" w:date="2014-11-17T21:50:00Z"/>
        </w:trPr>
        <w:tc>
          <w:tcPr>
            <w:tcW w:w="3780" w:type="dxa"/>
            <w:tcBorders>
              <w:top w:val="nil"/>
              <w:left w:val="nil"/>
              <w:bottom w:val="nil"/>
              <w:right w:val="nil"/>
            </w:tcBorders>
          </w:tcPr>
          <w:p w14:paraId="638D8062" w14:textId="77777777" w:rsidR="00A01DCE" w:rsidRPr="00DD0F4F" w:rsidRDefault="00A01DCE" w:rsidP="00355852">
            <w:pPr>
              <w:autoSpaceDE w:val="0"/>
              <w:autoSpaceDN w:val="0"/>
              <w:adjustRightInd w:val="0"/>
              <w:spacing w:after="0" w:line="240" w:lineRule="auto"/>
              <w:rPr>
                <w:ins w:id="1488" w:author="Arjan" w:date="2014-11-17T21:50: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468312A8" w14:textId="77777777" w:rsidR="00A01DCE" w:rsidRPr="00DD0F4F" w:rsidRDefault="00A01DCE" w:rsidP="00355852">
            <w:pPr>
              <w:autoSpaceDE w:val="0"/>
              <w:autoSpaceDN w:val="0"/>
              <w:adjustRightInd w:val="0"/>
              <w:spacing w:after="0" w:line="240" w:lineRule="auto"/>
              <w:rPr>
                <w:ins w:id="1489" w:author="Arjan" w:date="2014-11-17T21:50:00Z"/>
                <w:rFonts w:ascii="Arial" w:eastAsia="Times New Roman" w:hAnsi="Arial" w:cs="Arial"/>
                <w:color w:val="000000"/>
                <w:sz w:val="20"/>
                <w:szCs w:val="20"/>
                <w:lang w:val="nl-NL"/>
              </w:rPr>
            </w:pPr>
          </w:p>
        </w:tc>
      </w:tr>
      <w:tr w:rsidR="00A01DCE" w:rsidRPr="002627FD" w14:paraId="1802F557" w14:textId="77777777" w:rsidTr="00355852">
        <w:trPr>
          <w:trHeight w:val="215"/>
          <w:ins w:id="1490" w:author="Arjan" w:date="2014-11-17T21:50:00Z"/>
        </w:trPr>
        <w:tc>
          <w:tcPr>
            <w:tcW w:w="3780" w:type="dxa"/>
            <w:tcBorders>
              <w:top w:val="nil"/>
              <w:left w:val="nil"/>
              <w:bottom w:val="nil"/>
              <w:right w:val="nil"/>
            </w:tcBorders>
          </w:tcPr>
          <w:p w14:paraId="2CD34426" w14:textId="77777777" w:rsidR="00A01DCE" w:rsidRPr="002627FD" w:rsidRDefault="00A01DCE" w:rsidP="00355852">
            <w:pPr>
              <w:autoSpaceDE w:val="0"/>
              <w:autoSpaceDN w:val="0"/>
              <w:adjustRightInd w:val="0"/>
              <w:spacing w:after="0" w:line="240" w:lineRule="auto"/>
              <w:rPr>
                <w:ins w:id="1491" w:author="Arjan" w:date="2014-11-17T21:50:00Z"/>
                <w:rFonts w:ascii="Arial" w:eastAsia="Times New Roman" w:hAnsi="Arial" w:cs="Arial"/>
                <w:color w:val="000000"/>
                <w:sz w:val="20"/>
                <w:szCs w:val="20"/>
              </w:rPr>
            </w:pPr>
            <w:ins w:id="1492" w:author="Arjan" w:date="2014-11-17T21:50:00Z">
              <w:r w:rsidRPr="002627F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3FEA3BBF" w14:textId="77777777" w:rsidR="00A01DCE" w:rsidRPr="002627FD" w:rsidRDefault="00E2054E" w:rsidP="00355852">
            <w:pPr>
              <w:autoSpaceDE w:val="0"/>
              <w:autoSpaceDN w:val="0"/>
              <w:adjustRightInd w:val="0"/>
              <w:spacing w:after="0" w:line="240" w:lineRule="auto"/>
              <w:rPr>
                <w:ins w:id="1493" w:author="Arjan" w:date="2014-11-17T21:50:00Z"/>
                <w:rFonts w:ascii="Arial" w:eastAsia="Times New Roman" w:hAnsi="Arial" w:cs="Arial"/>
                <w:color w:val="000000"/>
                <w:sz w:val="20"/>
                <w:szCs w:val="20"/>
              </w:rPr>
            </w:pPr>
            <w:ins w:id="1494" w:author="Arjan" w:date="2014-11-17T21:55:00Z">
              <w:r>
                <w:rPr>
                  <w:rFonts w:ascii="Arial" w:eastAsia="Times New Roman" w:hAnsi="Arial" w:cs="Arial"/>
                  <w:color w:val="000000"/>
                  <w:sz w:val="20"/>
                  <w:szCs w:val="20"/>
                </w:rPr>
                <w:t>Nee</w:t>
              </w:r>
            </w:ins>
          </w:p>
        </w:tc>
      </w:tr>
      <w:tr w:rsidR="00A01DCE" w:rsidRPr="002627FD" w14:paraId="74A1E837" w14:textId="77777777" w:rsidTr="00355852">
        <w:trPr>
          <w:trHeight w:val="230"/>
          <w:ins w:id="1495" w:author="Arjan" w:date="2014-11-17T21:50:00Z"/>
        </w:trPr>
        <w:tc>
          <w:tcPr>
            <w:tcW w:w="3780" w:type="dxa"/>
            <w:tcBorders>
              <w:top w:val="nil"/>
              <w:left w:val="nil"/>
              <w:bottom w:val="nil"/>
              <w:right w:val="nil"/>
            </w:tcBorders>
          </w:tcPr>
          <w:p w14:paraId="448AD41C" w14:textId="77777777" w:rsidR="00A01DCE" w:rsidRPr="002627FD" w:rsidRDefault="00A01DCE" w:rsidP="00355852">
            <w:pPr>
              <w:autoSpaceDE w:val="0"/>
              <w:autoSpaceDN w:val="0"/>
              <w:adjustRightInd w:val="0"/>
              <w:spacing w:after="0" w:line="240" w:lineRule="auto"/>
              <w:rPr>
                <w:ins w:id="1496"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1CF81748" w14:textId="77777777" w:rsidR="00A01DCE" w:rsidRPr="002627FD" w:rsidRDefault="00A01DCE" w:rsidP="00355852">
            <w:pPr>
              <w:autoSpaceDE w:val="0"/>
              <w:autoSpaceDN w:val="0"/>
              <w:adjustRightInd w:val="0"/>
              <w:spacing w:after="0" w:line="240" w:lineRule="auto"/>
              <w:rPr>
                <w:ins w:id="1497" w:author="Arjan" w:date="2014-11-17T21:50:00Z"/>
                <w:rFonts w:ascii="Arial" w:eastAsia="Times New Roman" w:hAnsi="Arial" w:cs="Arial"/>
                <w:color w:val="000000"/>
                <w:sz w:val="20"/>
                <w:szCs w:val="20"/>
              </w:rPr>
            </w:pPr>
          </w:p>
        </w:tc>
      </w:tr>
      <w:tr w:rsidR="00A01DCE" w:rsidRPr="002627FD" w14:paraId="6221F0AE" w14:textId="77777777" w:rsidTr="00355852">
        <w:trPr>
          <w:trHeight w:val="230"/>
          <w:ins w:id="1498" w:author="Arjan" w:date="2014-11-17T21:50:00Z"/>
        </w:trPr>
        <w:tc>
          <w:tcPr>
            <w:tcW w:w="3780" w:type="dxa"/>
            <w:tcBorders>
              <w:top w:val="nil"/>
              <w:left w:val="nil"/>
              <w:bottom w:val="nil"/>
              <w:right w:val="nil"/>
            </w:tcBorders>
          </w:tcPr>
          <w:p w14:paraId="025675A1" w14:textId="77777777" w:rsidR="00A01DCE" w:rsidRPr="002627FD" w:rsidRDefault="00A01DCE" w:rsidP="00355852">
            <w:pPr>
              <w:autoSpaceDE w:val="0"/>
              <w:autoSpaceDN w:val="0"/>
              <w:adjustRightInd w:val="0"/>
              <w:spacing w:after="0" w:line="240" w:lineRule="auto"/>
              <w:rPr>
                <w:ins w:id="1499" w:author="Arjan" w:date="2014-11-17T21:50:00Z"/>
                <w:rFonts w:ascii="Arial" w:eastAsia="Times New Roman" w:hAnsi="Arial" w:cs="Arial"/>
                <w:color w:val="000000"/>
                <w:sz w:val="20"/>
                <w:szCs w:val="20"/>
              </w:rPr>
            </w:pPr>
            <w:ins w:id="1500" w:author="Arjan" w:date="2014-11-17T21:50:00Z">
              <w:r w:rsidRPr="002627F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49EB477A" w14:textId="77777777" w:rsidR="00A01DCE" w:rsidRPr="002627FD" w:rsidRDefault="00A01DCE" w:rsidP="00355852">
            <w:pPr>
              <w:autoSpaceDE w:val="0"/>
              <w:autoSpaceDN w:val="0"/>
              <w:adjustRightInd w:val="0"/>
              <w:spacing w:after="0" w:line="240" w:lineRule="auto"/>
              <w:rPr>
                <w:ins w:id="1501" w:author="Arjan" w:date="2014-11-17T21:50:00Z"/>
                <w:rFonts w:ascii="Arial" w:eastAsia="Times New Roman" w:hAnsi="Arial" w:cs="Arial"/>
                <w:color w:val="000000"/>
                <w:sz w:val="20"/>
                <w:szCs w:val="20"/>
              </w:rPr>
            </w:pPr>
            <w:ins w:id="1502" w:author="Arjan" w:date="2014-11-17T21:50:00Z">
              <w:r w:rsidRPr="002627FD">
                <w:rPr>
                  <w:rFonts w:ascii="Arial" w:eastAsia="Times New Roman" w:hAnsi="Arial" w:cs="Arial"/>
                  <w:color w:val="000000"/>
                  <w:sz w:val="20"/>
                  <w:szCs w:val="20"/>
                </w:rPr>
                <w:t>Nee</w:t>
              </w:r>
            </w:ins>
          </w:p>
        </w:tc>
      </w:tr>
      <w:tr w:rsidR="00A01DCE" w:rsidRPr="002627FD" w14:paraId="005D9B5E" w14:textId="77777777" w:rsidTr="00355852">
        <w:trPr>
          <w:trHeight w:val="230"/>
          <w:ins w:id="1503" w:author="Arjan" w:date="2014-11-17T21:50:00Z"/>
        </w:trPr>
        <w:tc>
          <w:tcPr>
            <w:tcW w:w="3780" w:type="dxa"/>
            <w:tcBorders>
              <w:top w:val="nil"/>
              <w:left w:val="nil"/>
              <w:bottom w:val="nil"/>
              <w:right w:val="nil"/>
            </w:tcBorders>
          </w:tcPr>
          <w:p w14:paraId="4B1B407E" w14:textId="77777777" w:rsidR="00A01DCE" w:rsidRPr="002627FD" w:rsidRDefault="00A01DCE" w:rsidP="00355852">
            <w:pPr>
              <w:autoSpaceDE w:val="0"/>
              <w:autoSpaceDN w:val="0"/>
              <w:adjustRightInd w:val="0"/>
              <w:spacing w:after="0" w:line="240" w:lineRule="auto"/>
              <w:rPr>
                <w:ins w:id="1504"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6F85F039" w14:textId="77777777" w:rsidR="00A01DCE" w:rsidRPr="002627FD" w:rsidRDefault="00A01DCE" w:rsidP="00355852">
            <w:pPr>
              <w:autoSpaceDE w:val="0"/>
              <w:autoSpaceDN w:val="0"/>
              <w:adjustRightInd w:val="0"/>
              <w:spacing w:after="0" w:line="240" w:lineRule="auto"/>
              <w:rPr>
                <w:ins w:id="1505" w:author="Arjan" w:date="2014-11-17T21:50:00Z"/>
                <w:rFonts w:ascii="Arial" w:eastAsia="Times New Roman" w:hAnsi="Arial" w:cs="Arial"/>
                <w:color w:val="000000"/>
                <w:sz w:val="20"/>
                <w:szCs w:val="20"/>
              </w:rPr>
            </w:pPr>
          </w:p>
        </w:tc>
      </w:tr>
      <w:tr w:rsidR="00A01DCE" w:rsidRPr="002627FD" w14:paraId="7C1FE6F3" w14:textId="77777777" w:rsidTr="00355852">
        <w:trPr>
          <w:trHeight w:val="230"/>
          <w:ins w:id="1506" w:author="Arjan" w:date="2014-11-17T21:50:00Z"/>
        </w:trPr>
        <w:tc>
          <w:tcPr>
            <w:tcW w:w="3780" w:type="dxa"/>
            <w:tcBorders>
              <w:top w:val="nil"/>
              <w:left w:val="nil"/>
              <w:bottom w:val="nil"/>
              <w:right w:val="nil"/>
            </w:tcBorders>
          </w:tcPr>
          <w:p w14:paraId="221E24EA" w14:textId="77777777" w:rsidR="00A01DCE" w:rsidRPr="002627FD" w:rsidRDefault="00A01DCE" w:rsidP="00355852">
            <w:pPr>
              <w:autoSpaceDE w:val="0"/>
              <w:autoSpaceDN w:val="0"/>
              <w:adjustRightInd w:val="0"/>
              <w:spacing w:after="0" w:line="240" w:lineRule="auto"/>
              <w:rPr>
                <w:ins w:id="1507" w:author="Arjan" w:date="2014-11-17T21:50:00Z"/>
                <w:rFonts w:ascii="Arial" w:eastAsia="Times New Roman" w:hAnsi="Arial" w:cs="Arial"/>
                <w:color w:val="000000"/>
                <w:sz w:val="20"/>
                <w:szCs w:val="20"/>
              </w:rPr>
            </w:pPr>
            <w:ins w:id="1508" w:author="Arjan" w:date="2014-11-17T21:50:00Z">
              <w:r w:rsidRPr="002627F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797AEE96" w14:textId="77777777" w:rsidR="00A01DCE" w:rsidRPr="002627FD" w:rsidRDefault="00A01DCE" w:rsidP="00355852">
            <w:pPr>
              <w:autoSpaceDE w:val="0"/>
              <w:autoSpaceDN w:val="0"/>
              <w:adjustRightInd w:val="0"/>
              <w:spacing w:after="0" w:line="240" w:lineRule="auto"/>
              <w:rPr>
                <w:ins w:id="1509" w:author="Arjan" w:date="2014-11-17T21:50:00Z"/>
                <w:rFonts w:ascii="Arial" w:eastAsia="Times New Roman" w:hAnsi="Arial" w:cs="Arial"/>
                <w:color w:val="000000"/>
                <w:sz w:val="20"/>
                <w:szCs w:val="20"/>
              </w:rPr>
            </w:pPr>
          </w:p>
        </w:tc>
      </w:tr>
      <w:tr w:rsidR="00A01DCE" w:rsidRPr="002627FD" w14:paraId="33168E8E" w14:textId="77777777" w:rsidTr="00355852">
        <w:trPr>
          <w:trHeight w:val="230"/>
          <w:ins w:id="1510" w:author="Arjan" w:date="2014-11-17T21:50:00Z"/>
        </w:trPr>
        <w:tc>
          <w:tcPr>
            <w:tcW w:w="3780" w:type="dxa"/>
            <w:tcBorders>
              <w:top w:val="nil"/>
              <w:left w:val="nil"/>
              <w:bottom w:val="nil"/>
              <w:right w:val="nil"/>
            </w:tcBorders>
          </w:tcPr>
          <w:p w14:paraId="6EEBFF38" w14:textId="77777777" w:rsidR="00A01DCE" w:rsidRPr="002627FD" w:rsidRDefault="00A01DCE" w:rsidP="00355852">
            <w:pPr>
              <w:autoSpaceDE w:val="0"/>
              <w:autoSpaceDN w:val="0"/>
              <w:adjustRightInd w:val="0"/>
              <w:spacing w:after="0" w:line="240" w:lineRule="auto"/>
              <w:rPr>
                <w:ins w:id="1511"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6EAB0CCA" w14:textId="77777777" w:rsidR="00A01DCE" w:rsidRPr="002627FD" w:rsidRDefault="00A01DCE" w:rsidP="00355852">
            <w:pPr>
              <w:autoSpaceDE w:val="0"/>
              <w:autoSpaceDN w:val="0"/>
              <w:adjustRightInd w:val="0"/>
              <w:spacing w:after="0" w:line="240" w:lineRule="auto"/>
              <w:rPr>
                <w:ins w:id="1512" w:author="Arjan" w:date="2014-11-17T21:50:00Z"/>
                <w:rFonts w:ascii="Arial" w:eastAsia="Times New Roman" w:hAnsi="Arial" w:cs="Arial"/>
                <w:color w:val="000000"/>
                <w:sz w:val="20"/>
                <w:szCs w:val="20"/>
              </w:rPr>
            </w:pPr>
          </w:p>
        </w:tc>
      </w:tr>
      <w:tr w:rsidR="00A01DCE" w:rsidRPr="002627FD" w14:paraId="630C69EA" w14:textId="77777777" w:rsidTr="00355852">
        <w:trPr>
          <w:trHeight w:val="230"/>
          <w:ins w:id="1513" w:author="Arjan" w:date="2014-11-17T21:50:00Z"/>
        </w:trPr>
        <w:tc>
          <w:tcPr>
            <w:tcW w:w="3780" w:type="dxa"/>
            <w:tcBorders>
              <w:top w:val="nil"/>
              <w:left w:val="nil"/>
              <w:bottom w:val="nil"/>
              <w:right w:val="nil"/>
            </w:tcBorders>
          </w:tcPr>
          <w:p w14:paraId="0367AA17" w14:textId="77777777" w:rsidR="00A01DCE" w:rsidRPr="002627FD" w:rsidRDefault="00A01DCE" w:rsidP="00355852">
            <w:pPr>
              <w:autoSpaceDE w:val="0"/>
              <w:autoSpaceDN w:val="0"/>
              <w:adjustRightInd w:val="0"/>
              <w:spacing w:after="0" w:line="240" w:lineRule="auto"/>
              <w:rPr>
                <w:ins w:id="1514" w:author="Arjan" w:date="2014-11-17T21:50:00Z"/>
                <w:rFonts w:ascii="Arial" w:eastAsia="Times New Roman" w:hAnsi="Arial" w:cs="Arial"/>
                <w:color w:val="000000"/>
                <w:sz w:val="20"/>
                <w:szCs w:val="20"/>
              </w:rPr>
            </w:pPr>
            <w:ins w:id="1515" w:author="Arjan" w:date="2014-11-17T21:50:00Z">
              <w:r w:rsidRPr="002627F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3AF4F94A" w14:textId="77777777" w:rsidR="00A01DCE" w:rsidRPr="002627FD" w:rsidRDefault="00A01DCE" w:rsidP="00355852">
            <w:pPr>
              <w:autoSpaceDE w:val="0"/>
              <w:autoSpaceDN w:val="0"/>
              <w:adjustRightInd w:val="0"/>
              <w:spacing w:after="0" w:line="240" w:lineRule="auto"/>
              <w:rPr>
                <w:ins w:id="1516" w:author="Arjan" w:date="2014-11-17T21:50:00Z"/>
                <w:rFonts w:ascii="Arial" w:eastAsia="Times New Roman" w:hAnsi="Arial" w:cs="Arial"/>
                <w:color w:val="000000"/>
                <w:sz w:val="20"/>
                <w:szCs w:val="20"/>
              </w:rPr>
            </w:pPr>
            <w:ins w:id="1517" w:author="Arjan" w:date="2014-11-17T21:50:00Z">
              <w:r w:rsidRPr="002627FD">
                <w:rPr>
                  <w:rFonts w:ascii="Arial" w:eastAsia="Times New Roman" w:hAnsi="Arial" w:cs="Arial"/>
                  <w:color w:val="000000"/>
                  <w:sz w:val="20"/>
                  <w:szCs w:val="20"/>
                </w:rPr>
                <w:t>Nee</w:t>
              </w:r>
            </w:ins>
          </w:p>
        </w:tc>
      </w:tr>
      <w:tr w:rsidR="00A01DCE" w:rsidRPr="002627FD" w14:paraId="31104BA5" w14:textId="77777777" w:rsidTr="00355852">
        <w:trPr>
          <w:trHeight w:val="230"/>
          <w:ins w:id="1518" w:author="Arjan" w:date="2014-11-17T21:50:00Z"/>
        </w:trPr>
        <w:tc>
          <w:tcPr>
            <w:tcW w:w="3780" w:type="dxa"/>
            <w:tcBorders>
              <w:top w:val="nil"/>
              <w:left w:val="nil"/>
              <w:bottom w:val="nil"/>
              <w:right w:val="nil"/>
            </w:tcBorders>
          </w:tcPr>
          <w:p w14:paraId="6E4834A2" w14:textId="77777777" w:rsidR="00A01DCE" w:rsidRPr="002627FD" w:rsidRDefault="00A01DCE" w:rsidP="00355852">
            <w:pPr>
              <w:autoSpaceDE w:val="0"/>
              <w:autoSpaceDN w:val="0"/>
              <w:adjustRightInd w:val="0"/>
              <w:spacing w:after="0" w:line="240" w:lineRule="auto"/>
              <w:rPr>
                <w:ins w:id="1519"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63182A01" w14:textId="77777777" w:rsidR="00A01DCE" w:rsidRPr="002627FD" w:rsidRDefault="00A01DCE" w:rsidP="00355852">
            <w:pPr>
              <w:autoSpaceDE w:val="0"/>
              <w:autoSpaceDN w:val="0"/>
              <w:adjustRightInd w:val="0"/>
              <w:spacing w:after="0" w:line="240" w:lineRule="auto"/>
              <w:rPr>
                <w:ins w:id="1520" w:author="Arjan" w:date="2014-11-17T21:50:00Z"/>
                <w:rFonts w:ascii="Arial" w:eastAsia="Times New Roman" w:hAnsi="Arial" w:cs="Arial"/>
                <w:color w:val="000000"/>
                <w:sz w:val="20"/>
                <w:szCs w:val="20"/>
              </w:rPr>
            </w:pPr>
          </w:p>
        </w:tc>
      </w:tr>
      <w:tr w:rsidR="00A01DCE" w:rsidRPr="002627FD" w14:paraId="1FA2A02B" w14:textId="77777777" w:rsidTr="00355852">
        <w:trPr>
          <w:trHeight w:val="411"/>
          <w:ins w:id="1521" w:author="Arjan" w:date="2014-11-17T21:50:00Z"/>
        </w:trPr>
        <w:tc>
          <w:tcPr>
            <w:tcW w:w="3780" w:type="dxa"/>
            <w:tcBorders>
              <w:top w:val="nil"/>
              <w:left w:val="nil"/>
              <w:bottom w:val="nil"/>
              <w:right w:val="nil"/>
            </w:tcBorders>
          </w:tcPr>
          <w:p w14:paraId="5932C644" w14:textId="77777777" w:rsidR="00A01DCE" w:rsidRPr="002627FD" w:rsidRDefault="00A01DCE" w:rsidP="00355852">
            <w:pPr>
              <w:autoSpaceDE w:val="0"/>
              <w:autoSpaceDN w:val="0"/>
              <w:adjustRightInd w:val="0"/>
              <w:spacing w:after="0" w:line="240" w:lineRule="auto"/>
              <w:rPr>
                <w:ins w:id="1522" w:author="Arjan" w:date="2014-11-17T21:50:00Z"/>
                <w:rFonts w:ascii="Arial" w:eastAsia="Times New Roman" w:hAnsi="Arial" w:cs="Arial"/>
                <w:color w:val="000000"/>
                <w:sz w:val="20"/>
                <w:szCs w:val="20"/>
              </w:rPr>
            </w:pPr>
            <w:ins w:id="1523" w:author="Arjan" w:date="2014-11-17T21:50:00Z">
              <w:r w:rsidRPr="002627FD">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0BED09EE" w14:textId="77777777" w:rsidR="00A01DCE" w:rsidRPr="002627FD" w:rsidRDefault="00A01DCE" w:rsidP="00355852">
            <w:pPr>
              <w:autoSpaceDE w:val="0"/>
              <w:autoSpaceDN w:val="0"/>
              <w:adjustRightInd w:val="0"/>
              <w:spacing w:after="0" w:line="240" w:lineRule="auto"/>
              <w:rPr>
                <w:ins w:id="1524" w:author="Arjan" w:date="2014-11-17T21:50:00Z"/>
                <w:rFonts w:ascii="Arial" w:eastAsia="Times New Roman" w:hAnsi="Arial" w:cs="Arial"/>
                <w:color w:val="000000"/>
                <w:sz w:val="20"/>
                <w:szCs w:val="20"/>
              </w:rPr>
            </w:pPr>
            <w:ins w:id="1525" w:author="Arjan" w:date="2014-11-17T21:50:00Z">
              <w:r w:rsidRPr="002627FD">
                <w:rPr>
                  <w:rFonts w:ascii="Arial" w:eastAsia="Times New Roman" w:hAnsi="Arial" w:cs="Arial"/>
                  <w:color w:val="000000"/>
                  <w:sz w:val="20"/>
                  <w:szCs w:val="20"/>
                </w:rPr>
                <w:t>Nee</w:t>
              </w:r>
            </w:ins>
          </w:p>
        </w:tc>
      </w:tr>
      <w:tr w:rsidR="00A01DCE" w:rsidRPr="002627FD" w14:paraId="156E52CA" w14:textId="77777777" w:rsidTr="00355852">
        <w:trPr>
          <w:trHeight w:val="245"/>
          <w:ins w:id="1526" w:author="Arjan" w:date="2014-11-17T21:50:00Z"/>
        </w:trPr>
        <w:tc>
          <w:tcPr>
            <w:tcW w:w="3780" w:type="dxa"/>
            <w:tcBorders>
              <w:top w:val="nil"/>
              <w:left w:val="nil"/>
              <w:bottom w:val="nil"/>
              <w:right w:val="nil"/>
            </w:tcBorders>
          </w:tcPr>
          <w:p w14:paraId="3CE747A5" w14:textId="77777777" w:rsidR="00A01DCE" w:rsidRPr="002627FD" w:rsidRDefault="00A01DCE" w:rsidP="00355852">
            <w:pPr>
              <w:autoSpaceDE w:val="0"/>
              <w:autoSpaceDN w:val="0"/>
              <w:adjustRightInd w:val="0"/>
              <w:spacing w:after="0" w:line="240" w:lineRule="auto"/>
              <w:rPr>
                <w:ins w:id="1527"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0FB45D5C" w14:textId="77777777" w:rsidR="00A01DCE" w:rsidRPr="002627FD" w:rsidRDefault="00A01DCE" w:rsidP="00355852">
            <w:pPr>
              <w:autoSpaceDE w:val="0"/>
              <w:autoSpaceDN w:val="0"/>
              <w:adjustRightInd w:val="0"/>
              <w:spacing w:after="0" w:line="240" w:lineRule="auto"/>
              <w:rPr>
                <w:ins w:id="1528" w:author="Arjan" w:date="2014-11-17T21:50:00Z"/>
                <w:rFonts w:ascii="Arial" w:eastAsia="Times New Roman" w:hAnsi="Arial" w:cs="Arial"/>
                <w:color w:val="000000"/>
                <w:sz w:val="20"/>
                <w:szCs w:val="20"/>
              </w:rPr>
            </w:pPr>
          </w:p>
        </w:tc>
      </w:tr>
      <w:tr w:rsidR="00A01DCE" w:rsidRPr="002627FD" w14:paraId="03C82BF9" w14:textId="77777777" w:rsidTr="00355852">
        <w:trPr>
          <w:trHeight w:val="230"/>
          <w:ins w:id="1529" w:author="Arjan" w:date="2014-11-17T21:50:00Z"/>
        </w:trPr>
        <w:tc>
          <w:tcPr>
            <w:tcW w:w="3780" w:type="dxa"/>
            <w:tcBorders>
              <w:top w:val="nil"/>
              <w:left w:val="nil"/>
              <w:bottom w:val="nil"/>
              <w:right w:val="nil"/>
            </w:tcBorders>
          </w:tcPr>
          <w:p w14:paraId="446AC3FC" w14:textId="77777777" w:rsidR="00A01DCE" w:rsidRPr="002627FD" w:rsidRDefault="00A01DCE" w:rsidP="00355852">
            <w:pPr>
              <w:autoSpaceDE w:val="0"/>
              <w:autoSpaceDN w:val="0"/>
              <w:adjustRightInd w:val="0"/>
              <w:spacing w:after="0" w:line="240" w:lineRule="auto"/>
              <w:rPr>
                <w:ins w:id="1530" w:author="Arjan" w:date="2014-11-17T21:50:00Z"/>
                <w:rFonts w:ascii="Arial" w:eastAsia="Times New Roman" w:hAnsi="Arial" w:cs="Arial"/>
                <w:color w:val="000000"/>
                <w:sz w:val="20"/>
                <w:szCs w:val="20"/>
              </w:rPr>
            </w:pPr>
            <w:ins w:id="1531" w:author="Arjan" w:date="2014-11-17T21:50:00Z">
              <w:r w:rsidRPr="002627FD">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4EED61A7" w14:textId="77777777" w:rsidR="00A01DCE" w:rsidRPr="002627FD" w:rsidRDefault="00DA5D93" w:rsidP="00355852">
            <w:pPr>
              <w:autoSpaceDE w:val="0"/>
              <w:autoSpaceDN w:val="0"/>
              <w:adjustRightInd w:val="0"/>
              <w:spacing w:after="0" w:line="240" w:lineRule="auto"/>
              <w:rPr>
                <w:ins w:id="1532" w:author="Arjan" w:date="2014-11-17T21:50:00Z"/>
                <w:rFonts w:ascii="Arial" w:eastAsia="Times New Roman" w:hAnsi="Arial" w:cs="Arial"/>
                <w:color w:val="000000"/>
                <w:sz w:val="20"/>
                <w:szCs w:val="20"/>
              </w:rPr>
            </w:pPr>
            <w:ins w:id="1533" w:author="Arjan" w:date="2014-11-17T21:50:00Z">
              <w:r w:rsidRPr="002627FD">
                <w:rPr>
                  <w:rFonts w:ascii="Arial" w:hAnsi="Arial" w:cs="Arial"/>
                  <w:sz w:val="20"/>
                  <w:szCs w:val="20"/>
                  <w:lang w:val="en-AU"/>
                </w:rPr>
                <w:fldChar w:fldCharType="begin" w:fldLock="1"/>
              </w:r>
              <w:r w:rsidR="00A01DCE" w:rsidRPr="002627FD">
                <w:rPr>
                  <w:rFonts w:ascii="Arial" w:hAnsi="Arial" w:cs="Arial"/>
                  <w:sz w:val="20"/>
                  <w:szCs w:val="20"/>
                  <w:lang w:val="en-AU"/>
                </w:rPr>
                <w:instrText xml:space="preserve">MERGEFIELD </w:instrText>
              </w:r>
              <w:r w:rsidR="00A01DCE" w:rsidRPr="002627FD">
                <w:rPr>
                  <w:rFonts w:ascii="Arial" w:eastAsia="Times New Roman" w:hAnsi="Arial" w:cs="Arial"/>
                  <w:color w:val="000000"/>
                  <w:sz w:val="20"/>
                  <w:szCs w:val="20"/>
                </w:rPr>
                <w:instrText>Att.LowerBound</w:instrText>
              </w:r>
              <w:r w:rsidRPr="002627FD">
                <w:rPr>
                  <w:rFonts w:ascii="Arial" w:hAnsi="Arial" w:cs="Arial"/>
                  <w:sz w:val="20"/>
                  <w:szCs w:val="20"/>
                  <w:lang w:val="en-AU"/>
                </w:rPr>
                <w:fldChar w:fldCharType="separate"/>
              </w:r>
              <w:r w:rsidR="00A01DCE" w:rsidRPr="002627FD">
                <w:rPr>
                  <w:rFonts w:ascii="Arial" w:eastAsia="Times New Roman" w:hAnsi="Arial" w:cs="Arial"/>
                  <w:color w:val="000000"/>
                  <w:sz w:val="20"/>
                  <w:szCs w:val="20"/>
                </w:rPr>
                <w:t>0</w:t>
              </w:r>
              <w:r w:rsidRPr="002627FD">
                <w:rPr>
                  <w:rFonts w:ascii="Arial" w:hAnsi="Arial" w:cs="Arial"/>
                  <w:sz w:val="20"/>
                  <w:szCs w:val="20"/>
                  <w:lang w:val="en-AU"/>
                </w:rPr>
                <w:fldChar w:fldCharType="end"/>
              </w:r>
              <w:r w:rsidR="00A01DCE" w:rsidRPr="002627FD">
                <w:rPr>
                  <w:rFonts w:ascii="Arial" w:eastAsia="Times New Roman" w:hAnsi="Arial" w:cs="Arial"/>
                  <w:color w:val="000000"/>
                  <w:sz w:val="20"/>
                  <w:szCs w:val="20"/>
                </w:rPr>
                <w:t xml:space="preserve"> - </w:t>
              </w:r>
              <w:r w:rsidRPr="002627FD">
                <w:rPr>
                  <w:rFonts w:ascii="Arial" w:eastAsia="Times New Roman" w:hAnsi="Arial" w:cs="Arial"/>
                  <w:color w:val="000000"/>
                  <w:sz w:val="20"/>
                  <w:szCs w:val="20"/>
                </w:rPr>
                <w:fldChar w:fldCharType="begin" w:fldLock="1"/>
              </w:r>
              <w:r w:rsidR="00A01DCE" w:rsidRPr="002627FD">
                <w:rPr>
                  <w:rFonts w:ascii="Arial" w:eastAsia="Times New Roman" w:hAnsi="Arial" w:cs="Arial"/>
                  <w:color w:val="000000"/>
                  <w:sz w:val="20"/>
                  <w:szCs w:val="20"/>
                </w:rPr>
                <w:instrText>MERGEFIELD Att.UpperBound</w:instrText>
              </w:r>
              <w:r w:rsidRPr="002627FD">
                <w:rPr>
                  <w:rFonts w:ascii="Arial" w:eastAsia="Times New Roman" w:hAnsi="Arial" w:cs="Arial"/>
                  <w:color w:val="000000"/>
                  <w:sz w:val="20"/>
                  <w:szCs w:val="20"/>
                </w:rPr>
                <w:fldChar w:fldCharType="separate"/>
              </w:r>
              <w:r w:rsidR="00A01DCE" w:rsidRPr="002627FD">
                <w:rPr>
                  <w:rFonts w:ascii="Arial" w:eastAsia="Times New Roman" w:hAnsi="Arial" w:cs="Arial"/>
                  <w:color w:val="000000"/>
                  <w:sz w:val="20"/>
                  <w:szCs w:val="20"/>
                </w:rPr>
                <w:t>1</w:t>
              </w:r>
              <w:r w:rsidRPr="002627FD">
                <w:rPr>
                  <w:rFonts w:ascii="Arial" w:eastAsia="Times New Roman" w:hAnsi="Arial" w:cs="Arial"/>
                  <w:color w:val="000000"/>
                  <w:sz w:val="20"/>
                  <w:szCs w:val="20"/>
                </w:rPr>
                <w:fldChar w:fldCharType="end"/>
              </w:r>
            </w:ins>
          </w:p>
        </w:tc>
      </w:tr>
      <w:tr w:rsidR="00A01DCE" w:rsidRPr="002627FD" w14:paraId="26D1D646" w14:textId="77777777" w:rsidTr="00355852">
        <w:trPr>
          <w:trHeight w:val="230"/>
          <w:ins w:id="1534" w:author="Arjan" w:date="2014-11-17T21:50:00Z"/>
        </w:trPr>
        <w:tc>
          <w:tcPr>
            <w:tcW w:w="3780" w:type="dxa"/>
            <w:tcBorders>
              <w:top w:val="nil"/>
              <w:left w:val="nil"/>
              <w:bottom w:val="nil"/>
              <w:right w:val="nil"/>
            </w:tcBorders>
          </w:tcPr>
          <w:p w14:paraId="314B9CF1" w14:textId="77777777" w:rsidR="00A01DCE" w:rsidRPr="002627FD" w:rsidRDefault="00A01DCE" w:rsidP="00355852">
            <w:pPr>
              <w:autoSpaceDE w:val="0"/>
              <w:autoSpaceDN w:val="0"/>
              <w:adjustRightInd w:val="0"/>
              <w:spacing w:after="0" w:line="240" w:lineRule="auto"/>
              <w:rPr>
                <w:ins w:id="1535"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3CD086D8" w14:textId="77777777" w:rsidR="00A01DCE" w:rsidRPr="002627FD" w:rsidRDefault="00A01DCE" w:rsidP="00355852">
            <w:pPr>
              <w:autoSpaceDE w:val="0"/>
              <w:autoSpaceDN w:val="0"/>
              <w:adjustRightInd w:val="0"/>
              <w:spacing w:after="0" w:line="240" w:lineRule="auto"/>
              <w:rPr>
                <w:ins w:id="1536" w:author="Arjan" w:date="2014-11-17T21:50:00Z"/>
                <w:rFonts w:ascii="Arial" w:eastAsia="Times New Roman" w:hAnsi="Arial" w:cs="Arial"/>
                <w:color w:val="000000"/>
                <w:sz w:val="20"/>
                <w:szCs w:val="20"/>
              </w:rPr>
            </w:pPr>
          </w:p>
        </w:tc>
      </w:tr>
      <w:tr w:rsidR="00A01DCE" w:rsidRPr="002627FD" w14:paraId="598667C0" w14:textId="77777777" w:rsidTr="00355852">
        <w:trPr>
          <w:trHeight w:val="230"/>
          <w:ins w:id="1537" w:author="Arjan" w:date="2014-11-17T21:50:00Z"/>
        </w:trPr>
        <w:tc>
          <w:tcPr>
            <w:tcW w:w="3780" w:type="dxa"/>
            <w:tcBorders>
              <w:top w:val="nil"/>
              <w:left w:val="nil"/>
              <w:bottom w:val="nil"/>
              <w:right w:val="nil"/>
            </w:tcBorders>
          </w:tcPr>
          <w:p w14:paraId="5B16120C" w14:textId="77777777" w:rsidR="00A01DCE" w:rsidRPr="002627FD" w:rsidRDefault="00A01DCE" w:rsidP="00355852">
            <w:pPr>
              <w:autoSpaceDE w:val="0"/>
              <w:autoSpaceDN w:val="0"/>
              <w:adjustRightInd w:val="0"/>
              <w:spacing w:after="0" w:line="240" w:lineRule="auto"/>
              <w:rPr>
                <w:ins w:id="1538" w:author="Arjan" w:date="2014-11-17T21:50:00Z"/>
                <w:rFonts w:ascii="Arial" w:eastAsia="Times New Roman" w:hAnsi="Arial" w:cs="Arial"/>
                <w:color w:val="000000"/>
                <w:sz w:val="20"/>
                <w:szCs w:val="20"/>
              </w:rPr>
            </w:pPr>
            <w:ins w:id="1539" w:author="Arjan" w:date="2014-11-17T21:50:00Z">
              <w:r w:rsidRPr="002627F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78BF2F4C" w14:textId="77777777" w:rsidR="00A01DCE" w:rsidRPr="002627FD" w:rsidRDefault="00A01DCE" w:rsidP="00355852">
            <w:pPr>
              <w:autoSpaceDE w:val="0"/>
              <w:autoSpaceDN w:val="0"/>
              <w:adjustRightInd w:val="0"/>
              <w:spacing w:after="0" w:line="240" w:lineRule="auto"/>
              <w:rPr>
                <w:ins w:id="1540" w:author="Arjan" w:date="2014-11-17T21:50:00Z"/>
                <w:rFonts w:ascii="Arial" w:eastAsia="Times New Roman" w:hAnsi="Arial" w:cs="Arial"/>
                <w:color w:val="000000"/>
                <w:sz w:val="20"/>
                <w:szCs w:val="20"/>
              </w:rPr>
            </w:pPr>
            <w:ins w:id="1541" w:author="Arjan" w:date="2014-11-17T21:50:00Z">
              <w:r>
                <w:rPr>
                  <w:rFonts w:ascii="Arial" w:eastAsia="Times New Roman" w:hAnsi="Arial" w:cs="Arial"/>
                  <w:color w:val="000000"/>
                  <w:sz w:val="20"/>
                  <w:szCs w:val="20"/>
                </w:rPr>
                <w:t>Kern</w:t>
              </w:r>
              <w:r w:rsidRPr="002627FD">
                <w:rPr>
                  <w:rFonts w:ascii="Arial" w:eastAsia="Times New Roman" w:hAnsi="Arial" w:cs="Arial"/>
                  <w:color w:val="000000"/>
                  <w:sz w:val="20"/>
                  <w:szCs w:val="20"/>
                </w:rPr>
                <w:t>gegeven</w:t>
              </w:r>
            </w:ins>
          </w:p>
        </w:tc>
      </w:tr>
      <w:tr w:rsidR="00A01DCE" w:rsidRPr="002627FD" w14:paraId="15B1E8B1" w14:textId="77777777" w:rsidTr="00355852">
        <w:trPr>
          <w:trHeight w:val="230"/>
          <w:ins w:id="1542" w:author="Arjan" w:date="2014-11-17T21:50:00Z"/>
        </w:trPr>
        <w:tc>
          <w:tcPr>
            <w:tcW w:w="3780" w:type="dxa"/>
            <w:tcBorders>
              <w:top w:val="nil"/>
              <w:left w:val="nil"/>
              <w:right w:val="nil"/>
            </w:tcBorders>
          </w:tcPr>
          <w:p w14:paraId="14471562" w14:textId="77777777" w:rsidR="00A01DCE" w:rsidRPr="002627FD" w:rsidRDefault="00A01DCE" w:rsidP="00355852">
            <w:pPr>
              <w:autoSpaceDE w:val="0"/>
              <w:autoSpaceDN w:val="0"/>
              <w:adjustRightInd w:val="0"/>
              <w:spacing w:after="0" w:line="240" w:lineRule="auto"/>
              <w:rPr>
                <w:ins w:id="1543" w:author="Arjan" w:date="2014-11-17T21:50:00Z"/>
                <w:rFonts w:ascii="Arial" w:eastAsia="Times New Roman" w:hAnsi="Arial" w:cs="Arial"/>
                <w:b/>
                <w:bCs/>
                <w:color w:val="000000"/>
                <w:sz w:val="20"/>
                <w:szCs w:val="20"/>
              </w:rPr>
            </w:pPr>
          </w:p>
        </w:tc>
        <w:tc>
          <w:tcPr>
            <w:tcW w:w="5580" w:type="dxa"/>
            <w:tcBorders>
              <w:top w:val="nil"/>
              <w:left w:val="nil"/>
              <w:right w:val="nil"/>
            </w:tcBorders>
          </w:tcPr>
          <w:p w14:paraId="060C01E9" w14:textId="77777777" w:rsidR="00A01DCE" w:rsidRPr="002627FD" w:rsidRDefault="00A01DCE" w:rsidP="00355852">
            <w:pPr>
              <w:autoSpaceDE w:val="0"/>
              <w:autoSpaceDN w:val="0"/>
              <w:adjustRightInd w:val="0"/>
              <w:spacing w:after="0" w:line="240" w:lineRule="auto"/>
              <w:rPr>
                <w:ins w:id="1544" w:author="Arjan" w:date="2014-11-17T21:50:00Z"/>
                <w:rFonts w:ascii="Arial" w:eastAsia="Times New Roman" w:hAnsi="Arial" w:cs="Arial"/>
                <w:color w:val="000000"/>
                <w:sz w:val="20"/>
                <w:szCs w:val="20"/>
              </w:rPr>
            </w:pPr>
          </w:p>
        </w:tc>
      </w:tr>
      <w:tr w:rsidR="00A01DCE" w:rsidRPr="005E066D" w14:paraId="120F4954" w14:textId="77777777" w:rsidTr="00355852">
        <w:trPr>
          <w:trHeight w:val="230"/>
          <w:ins w:id="1545" w:author="Arjan" w:date="2014-11-17T21:50:00Z"/>
        </w:trPr>
        <w:tc>
          <w:tcPr>
            <w:tcW w:w="3780" w:type="dxa"/>
            <w:tcBorders>
              <w:top w:val="nil"/>
              <w:left w:val="nil"/>
              <w:bottom w:val="single" w:sz="4" w:space="0" w:color="auto"/>
              <w:right w:val="nil"/>
            </w:tcBorders>
          </w:tcPr>
          <w:p w14:paraId="653885BF" w14:textId="77777777" w:rsidR="00A01DCE" w:rsidRPr="002627FD" w:rsidRDefault="00A01DCE" w:rsidP="00355852">
            <w:pPr>
              <w:autoSpaceDE w:val="0"/>
              <w:autoSpaceDN w:val="0"/>
              <w:adjustRightInd w:val="0"/>
              <w:spacing w:after="0" w:line="240" w:lineRule="auto"/>
              <w:rPr>
                <w:ins w:id="1546" w:author="Arjan" w:date="2014-11-17T21:50:00Z"/>
                <w:rFonts w:ascii="Arial" w:eastAsia="Times New Roman" w:hAnsi="Arial" w:cs="Arial"/>
                <w:b/>
                <w:bCs/>
                <w:color w:val="000000"/>
                <w:sz w:val="20"/>
                <w:szCs w:val="20"/>
              </w:rPr>
            </w:pPr>
            <w:ins w:id="1547" w:author="Arjan" w:date="2014-11-17T21:50:00Z">
              <w:r w:rsidRPr="002627F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446FDA1C" w14:textId="77777777" w:rsidR="00A01DCE" w:rsidRPr="00DD0F4F" w:rsidRDefault="00A01DCE" w:rsidP="00355852">
            <w:pPr>
              <w:autoSpaceDE w:val="0"/>
              <w:autoSpaceDN w:val="0"/>
              <w:adjustRightInd w:val="0"/>
              <w:spacing w:after="0" w:line="240" w:lineRule="auto"/>
              <w:rPr>
                <w:ins w:id="1548" w:author="Arjan" w:date="2014-11-17T21:50:00Z"/>
                <w:rFonts w:ascii="Arial" w:eastAsia="Times New Roman" w:hAnsi="Arial" w:cs="Arial"/>
                <w:color w:val="000000"/>
                <w:sz w:val="20"/>
                <w:szCs w:val="20"/>
                <w:lang w:val="nl-NL"/>
              </w:rPr>
            </w:pPr>
            <w:ins w:id="1549" w:author="Arjan" w:date="2014-11-17T21:52:00Z">
              <w:r>
                <w:rPr>
                  <w:rFonts w:ascii="Arial" w:eastAsia="Times New Roman" w:hAnsi="Arial" w:cs="Arial"/>
                  <w:color w:val="000000"/>
                  <w:sz w:val="20"/>
                  <w:szCs w:val="20"/>
                  <w:lang w:val="nl-NL"/>
                </w:rPr>
                <w:t>-</w:t>
              </w:r>
            </w:ins>
          </w:p>
        </w:tc>
      </w:tr>
    </w:tbl>
    <w:p w14:paraId="6F7CD73B" w14:textId="77777777" w:rsidR="00A01DCE" w:rsidRPr="002627FD" w:rsidRDefault="00DA5D93" w:rsidP="00A01DCE">
      <w:pPr>
        <w:autoSpaceDE w:val="0"/>
        <w:autoSpaceDN w:val="0"/>
        <w:adjustRightInd w:val="0"/>
        <w:spacing w:before="240" w:after="60" w:line="240" w:lineRule="auto"/>
        <w:outlineLvl w:val="3"/>
        <w:rPr>
          <w:ins w:id="1550" w:author="Arjan" w:date="2014-11-17T21:50:00Z"/>
          <w:rFonts w:ascii="Arial" w:eastAsia="Times New Roman" w:hAnsi="Arial" w:cs="Arial"/>
          <w:b/>
          <w:bCs/>
          <w:color w:val="004080"/>
          <w:sz w:val="24"/>
          <w:szCs w:val="24"/>
        </w:rPr>
      </w:pPr>
      <w:ins w:id="1551" w:author="Arjan" w:date="2014-11-17T21:50:00Z">
        <w:r w:rsidRPr="002627FD">
          <w:rPr>
            <w:rFonts w:ascii="Arial" w:hAnsi="Arial" w:cs="Arial"/>
            <w:sz w:val="20"/>
            <w:szCs w:val="20"/>
            <w:lang w:val="en-AU"/>
          </w:rPr>
          <w:fldChar w:fldCharType="begin" w:fldLock="1"/>
        </w:r>
        <w:r w:rsidR="00A01DCE" w:rsidRPr="002627FD">
          <w:rPr>
            <w:rFonts w:ascii="Arial" w:hAnsi="Arial" w:cs="Arial"/>
            <w:sz w:val="20"/>
            <w:szCs w:val="20"/>
            <w:lang w:val="en-AU"/>
          </w:rPr>
          <w:instrText xml:space="preserve">MERGEFIELD </w:instrText>
        </w:r>
        <w:r w:rsidR="00A01DCE" w:rsidRPr="002627FD">
          <w:rPr>
            <w:rFonts w:ascii="Arial" w:eastAsia="Times New Roman" w:hAnsi="Arial" w:cs="Arial"/>
            <w:b/>
            <w:bCs/>
            <w:color w:val="004080"/>
            <w:sz w:val="24"/>
            <w:szCs w:val="24"/>
          </w:rPr>
          <w:instrText>Att.Stereotype</w:instrText>
        </w:r>
        <w:r w:rsidRPr="002627FD">
          <w:rPr>
            <w:rFonts w:ascii="Arial" w:hAnsi="Arial" w:cs="Arial"/>
            <w:sz w:val="20"/>
            <w:szCs w:val="20"/>
            <w:lang w:val="en-AU"/>
          </w:rPr>
          <w:fldChar w:fldCharType="separate"/>
        </w:r>
        <w:r w:rsidR="00A01DCE">
          <w:rPr>
            <w:rFonts w:ascii="Arial" w:eastAsia="Times New Roman" w:hAnsi="Arial" w:cs="Arial"/>
            <w:b/>
            <w:bCs/>
            <w:color w:val="004080"/>
            <w:sz w:val="24"/>
            <w:szCs w:val="24"/>
          </w:rPr>
          <w:t>«Suba</w:t>
        </w:r>
        <w:r w:rsidR="00A01DCE" w:rsidRPr="002627FD">
          <w:rPr>
            <w:rFonts w:ascii="Arial" w:eastAsia="Times New Roman" w:hAnsi="Arial" w:cs="Arial"/>
            <w:b/>
            <w:bCs/>
            <w:color w:val="004080"/>
            <w:sz w:val="24"/>
            <w:szCs w:val="24"/>
          </w:rPr>
          <w:t>ttribuutsoort»</w:t>
        </w:r>
        <w:r w:rsidRPr="002627FD">
          <w:rPr>
            <w:rFonts w:ascii="Arial" w:hAnsi="Arial" w:cs="Arial"/>
            <w:sz w:val="20"/>
            <w:szCs w:val="20"/>
            <w:lang w:val="en-AU"/>
          </w:rPr>
          <w:fldChar w:fldCharType="end"/>
        </w:r>
        <w:r w:rsidR="00A01DCE" w:rsidRPr="002627FD">
          <w:rPr>
            <w:rFonts w:ascii="Arial" w:eastAsia="Times New Roman" w:hAnsi="Arial" w:cs="Arial"/>
            <w:b/>
            <w:bCs/>
            <w:color w:val="004080"/>
            <w:sz w:val="24"/>
            <w:szCs w:val="24"/>
          </w:rPr>
          <w:t xml:space="preserve"> </w:t>
        </w:r>
      </w:ins>
      <w:ins w:id="1552" w:author="Arjan" w:date="2014-11-17T21:54:00Z">
        <w:r w:rsidR="00E2054E">
          <w:rPr>
            <w:rFonts w:ascii="Arial" w:eastAsia="Times New Roman" w:hAnsi="Arial" w:cs="Arial"/>
            <w:b/>
            <w:bCs/>
            <w:color w:val="004080"/>
            <w:sz w:val="24"/>
            <w:szCs w:val="24"/>
          </w:rPr>
          <w:t>Algoritme</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A01DCE" w:rsidRPr="002627FD" w14:paraId="73782CDD" w14:textId="77777777" w:rsidTr="00A01DCE">
        <w:trPr>
          <w:trHeight w:val="230"/>
          <w:ins w:id="1553" w:author="Arjan" w:date="2014-11-17T21:50:00Z"/>
        </w:trPr>
        <w:tc>
          <w:tcPr>
            <w:tcW w:w="3780" w:type="dxa"/>
            <w:tcBorders>
              <w:top w:val="single" w:sz="4" w:space="0" w:color="auto"/>
              <w:left w:val="nil"/>
              <w:bottom w:val="nil"/>
              <w:right w:val="nil"/>
            </w:tcBorders>
          </w:tcPr>
          <w:p w14:paraId="2359E9B9" w14:textId="77777777" w:rsidR="00A01DCE" w:rsidRPr="002627FD" w:rsidRDefault="00A01DCE" w:rsidP="00355852">
            <w:pPr>
              <w:autoSpaceDE w:val="0"/>
              <w:autoSpaceDN w:val="0"/>
              <w:adjustRightInd w:val="0"/>
              <w:spacing w:after="0" w:line="240" w:lineRule="auto"/>
              <w:rPr>
                <w:ins w:id="1554" w:author="Arjan" w:date="2014-11-17T21:50:00Z"/>
                <w:rFonts w:ascii="Arial" w:eastAsia="Times New Roman" w:hAnsi="Arial" w:cs="Arial"/>
                <w:color w:val="000000"/>
                <w:sz w:val="20"/>
                <w:szCs w:val="20"/>
              </w:rPr>
            </w:pPr>
            <w:ins w:id="1555" w:author="Arjan" w:date="2014-11-17T21:50:00Z">
              <w:r w:rsidRPr="002627F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4B681847" w14:textId="77777777" w:rsidR="00A01DCE" w:rsidRPr="002627FD" w:rsidRDefault="0062522E" w:rsidP="00355852">
            <w:pPr>
              <w:autoSpaceDE w:val="0"/>
              <w:autoSpaceDN w:val="0"/>
              <w:adjustRightInd w:val="0"/>
              <w:spacing w:after="0" w:line="240" w:lineRule="auto"/>
              <w:rPr>
                <w:ins w:id="1556" w:author="Arjan" w:date="2014-11-17T21:50:00Z"/>
                <w:rFonts w:ascii="Arial" w:eastAsia="Times New Roman" w:hAnsi="Arial" w:cs="Arial"/>
                <w:color w:val="000000"/>
                <w:sz w:val="20"/>
                <w:szCs w:val="20"/>
              </w:rPr>
            </w:pPr>
            <w:ins w:id="1557" w:author="Arjan" w:date="2014-11-17T22:02:00Z">
              <w:r>
                <w:rPr>
                  <w:rFonts w:ascii="Arial" w:eastAsia="Times New Roman" w:hAnsi="Arial" w:cs="Arial"/>
                  <w:color w:val="000000"/>
                  <w:sz w:val="20"/>
                  <w:szCs w:val="20"/>
                </w:rPr>
                <w:t>Algoritme</w:t>
              </w:r>
            </w:ins>
          </w:p>
        </w:tc>
      </w:tr>
      <w:tr w:rsidR="00A01DCE" w:rsidRPr="002627FD" w14:paraId="4C150FE9" w14:textId="77777777" w:rsidTr="00A01DCE">
        <w:trPr>
          <w:ins w:id="1558" w:author="Arjan" w:date="2014-11-17T21:50:00Z"/>
        </w:trPr>
        <w:tc>
          <w:tcPr>
            <w:tcW w:w="3780" w:type="dxa"/>
            <w:tcBorders>
              <w:top w:val="nil"/>
              <w:left w:val="nil"/>
              <w:bottom w:val="nil"/>
              <w:right w:val="nil"/>
            </w:tcBorders>
          </w:tcPr>
          <w:p w14:paraId="645E08A7" w14:textId="77777777" w:rsidR="00A01DCE" w:rsidRPr="002627FD" w:rsidRDefault="00A01DCE" w:rsidP="00355852">
            <w:pPr>
              <w:autoSpaceDE w:val="0"/>
              <w:autoSpaceDN w:val="0"/>
              <w:adjustRightInd w:val="0"/>
              <w:spacing w:after="0" w:line="240" w:lineRule="auto"/>
              <w:rPr>
                <w:ins w:id="1559"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067EDDF1" w14:textId="77777777" w:rsidR="00A01DCE" w:rsidRPr="002627FD" w:rsidRDefault="00A01DCE" w:rsidP="00355852">
            <w:pPr>
              <w:autoSpaceDE w:val="0"/>
              <w:autoSpaceDN w:val="0"/>
              <w:adjustRightInd w:val="0"/>
              <w:spacing w:after="0" w:line="240" w:lineRule="auto"/>
              <w:rPr>
                <w:ins w:id="1560" w:author="Arjan" w:date="2014-11-17T21:50:00Z"/>
                <w:rFonts w:ascii="Arial" w:eastAsia="Times New Roman" w:hAnsi="Arial" w:cs="Arial"/>
                <w:color w:val="000000"/>
                <w:sz w:val="20"/>
                <w:szCs w:val="20"/>
              </w:rPr>
            </w:pPr>
          </w:p>
        </w:tc>
      </w:tr>
      <w:tr w:rsidR="00A01DCE" w:rsidRPr="002627FD" w14:paraId="5972EA5D" w14:textId="77777777" w:rsidTr="00A01DCE">
        <w:trPr>
          <w:ins w:id="1561" w:author="Arjan" w:date="2014-11-17T21:50:00Z"/>
        </w:trPr>
        <w:tc>
          <w:tcPr>
            <w:tcW w:w="3780" w:type="dxa"/>
            <w:tcBorders>
              <w:top w:val="nil"/>
              <w:left w:val="nil"/>
              <w:bottom w:val="nil"/>
              <w:right w:val="nil"/>
            </w:tcBorders>
          </w:tcPr>
          <w:p w14:paraId="5F1041AC" w14:textId="77777777" w:rsidR="00A01DCE" w:rsidRPr="002627FD" w:rsidRDefault="00A01DCE" w:rsidP="00355852">
            <w:pPr>
              <w:autoSpaceDE w:val="0"/>
              <w:autoSpaceDN w:val="0"/>
              <w:adjustRightInd w:val="0"/>
              <w:spacing w:after="0" w:line="240" w:lineRule="auto"/>
              <w:rPr>
                <w:ins w:id="1562" w:author="Arjan" w:date="2014-11-17T21:50:00Z"/>
                <w:rFonts w:ascii="Arial" w:eastAsia="Times New Roman" w:hAnsi="Arial" w:cs="Arial"/>
                <w:color w:val="000000"/>
                <w:sz w:val="20"/>
                <w:szCs w:val="20"/>
              </w:rPr>
            </w:pPr>
            <w:ins w:id="1563" w:author="Arjan" w:date="2014-11-17T21:50:00Z">
              <w:r w:rsidRPr="002627F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0DB45022" w14:textId="77777777" w:rsidR="00A01DCE" w:rsidRPr="002627FD" w:rsidRDefault="00A01DCE" w:rsidP="00355852">
            <w:pPr>
              <w:autoSpaceDE w:val="0"/>
              <w:autoSpaceDN w:val="0"/>
              <w:adjustRightInd w:val="0"/>
              <w:spacing w:after="0" w:line="240" w:lineRule="auto"/>
              <w:rPr>
                <w:ins w:id="1564" w:author="Arjan" w:date="2014-11-17T21:50:00Z"/>
                <w:rFonts w:ascii="Arial" w:eastAsia="Times New Roman" w:hAnsi="Arial" w:cs="Arial"/>
                <w:color w:val="000000"/>
                <w:sz w:val="20"/>
                <w:szCs w:val="20"/>
              </w:rPr>
            </w:pPr>
            <w:ins w:id="1565" w:author="Arjan" w:date="2014-11-17T21:52:00Z">
              <w:r>
                <w:rPr>
                  <w:rFonts w:ascii="Arial" w:eastAsia="Times New Roman" w:hAnsi="Arial" w:cs="Arial"/>
                  <w:color w:val="000000"/>
                  <w:sz w:val="20"/>
                  <w:szCs w:val="20"/>
                </w:rPr>
                <w:t>Richtlijn Metadatering Overheidsinformatie (RMO)</w:t>
              </w:r>
            </w:ins>
          </w:p>
        </w:tc>
      </w:tr>
      <w:tr w:rsidR="00A01DCE" w:rsidRPr="002627FD" w14:paraId="70B9EE13" w14:textId="77777777" w:rsidTr="00A01DCE">
        <w:trPr>
          <w:ins w:id="1566" w:author="Arjan" w:date="2014-11-17T21:50:00Z"/>
        </w:trPr>
        <w:tc>
          <w:tcPr>
            <w:tcW w:w="3780" w:type="dxa"/>
            <w:tcBorders>
              <w:top w:val="nil"/>
              <w:left w:val="nil"/>
              <w:bottom w:val="nil"/>
              <w:right w:val="nil"/>
            </w:tcBorders>
          </w:tcPr>
          <w:p w14:paraId="2895CC9A" w14:textId="77777777" w:rsidR="00A01DCE" w:rsidRPr="002627FD" w:rsidRDefault="00A01DCE" w:rsidP="00355852">
            <w:pPr>
              <w:autoSpaceDE w:val="0"/>
              <w:autoSpaceDN w:val="0"/>
              <w:adjustRightInd w:val="0"/>
              <w:spacing w:after="0" w:line="240" w:lineRule="auto"/>
              <w:rPr>
                <w:ins w:id="1567"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15D6E91E" w14:textId="77777777" w:rsidR="00A01DCE" w:rsidRPr="002627FD" w:rsidRDefault="00A01DCE" w:rsidP="00355852">
            <w:pPr>
              <w:autoSpaceDE w:val="0"/>
              <w:autoSpaceDN w:val="0"/>
              <w:adjustRightInd w:val="0"/>
              <w:spacing w:after="0" w:line="240" w:lineRule="auto"/>
              <w:rPr>
                <w:ins w:id="1568" w:author="Arjan" w:date="2014-11-17T21:50:00Z"/>
                <w:rFonts w:ascii="Arial" w:eastAsia="Times New Roman" w:hAnsi="Arial" w:cs="Arial"/>
                <w:color w:val="000000"/>
                <w:sz w:val="20"/>
                <w:szCs w:val="20"/>
              </w:rPr>
            </w:pPr>
          </w:p>
        </w:tc>
      </w:tr>
      <w:tr w:rsidR="00A01DCE" w:rsidRPr="002627FD" w14:paraId="25873DC9" w14:textId="77777777" w:rsidTr="00A01DCE">
        <w:trPr>
          <w:ins w:id="1569" w:author="Arjan" w:date="2014-11-17T21:50:00Z"/>
        </w:trPr>
        <w:tc>
          <w:tcPr>
            <w:tcW w:w="3780" w:type="dxa"/>
            <w:tcBorders>
              <w:top w:val="nil"/>
              <w:left w:val="nil"/>
              <w:bottom w:val="nil"/>
              <w:right w:val="nil"/>
            </w:tcBorders>
          </w:tcPr>
          <w:p w14:paraId="27EF485D" w14:textId="77777777" w:rsidR="00A01DCE" w:rsidRPr="002627FD" w:rsidRDefault="00A01DCE" w:rsidP="00355852">
            <w:pPr>
              <w:autoSpaceDE w:val="0"/>
              <w:autoSpaceDN w:val="0"/>
              <w:adjustRightInd w:val="0"/>
              <w:spacing w:after="0" w:line="240" w:lineRule="auto"/>
              <w:rPr>
                <w:ins w:id="1570" w:author="Arjan" w:date="2014-11-17T21:50:00Z"/>
                <w:rFonts w:ascii="Arial" w:eastAsia="Times New Roman" w:hAnsi="Arial" w:cs="Arial"/>
                <w:color w:val="000000"/>
                <w:sz w:val="20"/>
                <w:szCs w:val="20"/>
              </w:rPr>
            </w:pPr>
            <w:ins w:id="1571" w:author="Arjan" w:date="2014-11-17T21:50:00Z">
              <w:r w:rsidRPr="002627F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21B7DC32" w14:textId="77777777" w:rsidR="00A01DCE" w:rsidRPr="002627FD" w:rsidRDefault="00A01DCE" w:rsidP="00355852">
            <w:pPr>
              <w:autoSpaceDE w:val="0"/>
              <w:autoSpaceDN w:val="0"/>
              <w:adjustRightInd w:val="0"/>
              <w:spacing w:after="0" w:line="240" w:lineRule="auto"/>
              <w:rPr>
                <w:ins w:id="1572" w:author="Arjan" w:date="2014-11-17T21:50:00Z"/>
                <w:rFonts w:ascii="Arial" w:eastAsia="Times New Roman" w:hAnsi="Arial" w:cs="Arial"/>
                <w:color w:val="000000"/>
                <w:sz w:val="20"/>
                <w:szCs w:val="20"/>
              </w:rPr>
            </w:pPr>
          </w:p>
        </w:tc>
      </w:tr>
      <w:tr w:rsidR="00A01DCE" w:rsidRPr="002627FD" w14:paraId="460756CA" w14:textId="77777777" w:rsidTr="00A01DCE">
        <w:trPr>
          <w:ins w:id="1573" w:author="Arjan" w:date="2014-11-17T21:50:00Z"/>
        </w:trPr>
        <w:tc>
          <w:tcPr>
            <w:tcW w:w="3780" w:type="dxa"/>
            <w:tcBorders>
              <w:top w:val="nil"/>
              <w:left w:val="nil"/>
              <w:bottom w:val="nil"/>
              <w:right w:val="nil"/>
            </w:tcBorders>
          </w:tcPr>
          <w:p w14:paraId="505A16C5" w14:textId="77777777" w:rsidR="00A01DCE" w:rsidRPr="002627FD" w:rsidRDefault="00A01DCE" w:rsidP="00355852">
            <w:pPr>
              <w:autoSpaceDE w:val="0"/>
              <w:autoSpaceDN w:val="0"/>
              <w:adjustRightInd w:val="0"/>
              <w:spacing w:after="0" w:line="240" w:lineRule="auto"/>
              <w:rPr>
                <w:ins w:id="1574"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2B2859BC" w14:textId="77777777" w:rsidR="00A01DCE" w:rsidRPr="002627FD" w:rsidRDefault="00A01DCE" w:rsidP="00355852">
            <w:pPr>
              <w:autoSpaceDE w:val="0"/>
              <w:autoSpaceDN w:val="0"/>
              <w:adjustRightInd w:val="0"/>
              <w:spacing w:after="0" w:line="240" w:lineRule="auto"/>
              <w:rPr>
                <w:ins w:id="1575" w:author="Arjan" w:date="2014-11-17T21:50:00Z"/>
                <w:rFonts w:ascii="Arial" w:eastAsia="Times New Roman" w:hAnsi="Arial" w:cs="Arial"/>
                <w:color w:val="000000"/>
                <w:sz w:val="20"/>
                <w:szCs w:val="20"/>
              </w:rPr>
            </w:pPr>
          </w:p>
        </w:tc>
      </w:tr>
      <w:tr w:rsidR="00A01DCE" w:rsidRPr="002627FD" w14:paraId="76142F85" w14:textId="77777777" w:rsidTr="00A01DCE">
        <w:trPr>
          <w:ins w:id="1576" w:author="Arjan" w:date="2014-11-17T21:50:00Z"/>
        </w:trPr>
        <w:tc>
          <w:tcPr>
            <w:tcW w:w="3780" w:type="dxa"/>
            <w:tcBorders>
              <w:top w:val="nil"/>
              <w:left w:val="nil"/>
              <w:bottom w:val="nil"/>
              <w:right w:val="nil"/>
            </w:tcBorders>
          </w:tcPr>
          <w:p w14:paraId="229966E4" w14:textId="77777777" w:rsidR="00A01DCE" w:rsidRPr="002627FD" w:rsidRDefault="00A01DCE" w:rsidP="00355852">
            <w:pPr>
              <w:autoSpaceDE w:val="0"/>
              <w:autoSpaceDN w:val="0"/>
              <w:adjustRightInd w:val="0"/>
              <w:spacing w:after="0" w:line="240" w:lineRule="auto"/>
              <w:rPr>
                <w:ins w:id="1577" w:author="Arjan" w:date="2014-11-17T21:50:00Z"/>
                <w:rFonts w:ascii="Arial" w:eastAsia="Times New Roman" w:hAnsi="Arial" w:cs="Arial"/>
                <w:color w:val="000000"/>
                <w:sz w:val="20"/>
                <w:szCs w:val="20"/>
              </w:rPr>
            </w:pPr>
            <w:ins w:id="1578" w:author="Arjan" w:date="2014-11-17T21:50:00Z">
              <w:r w:rsidRPr="002627F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720CF4B1" w14:textId="77777777" w:rsidR="00A01DCE" w:rsidRPr="002627FD" w:rsidRDefault="0062522E" w:rsidP="00355852">
            <w:pPr>
              <w:autoSpaceDE w:val="0"/>
              <w:autoSpaceDN w:val="0"/>
              <w:adjustRightInd w:val="0"/>
              <w:spacing w:after="0" w:line="240" w:lineRule="auto"/>
              <w:rPr>
                <w:ins w:id="1579" w:author="Arjan" w:date="2014-11-17T21:50:00Z"/>
                <w:rFonts w:ascii="Arial" w:eastAsia="Times New Roman" w:hAnsi="Arial" w:cs="Arial"/>
                <w:color w:val="000000"/>
                <w:sz w:val="20"/>
                <w:szCs w:val="20"/>
              </w:rPr>
            </w:pPr>
            <w:ins w:id="1580" w:author="Arjan" w:date="2014-11-17T22:02:00Z">
              <w:r>
                <w:rPr>
                  <w:rFonts w:ascii="Arial" w:eastAsia="Times New Roman" w:hAnsi="Arial" w:cs="Arial"/>
                  <w:color w:val="000000"/>
                  <w:sz w:val="20"/>
                  <w:szCs w:val="20"/>
                </w:rPr>
                <w:t>algoritme</w:t>
              </w:r>
            </w:ins>
          </w:p>
        </w:tc>
      </w:tr>
      <w:tr w:rsidR="00A01DCE" w:rsidRPr="002627FD" w14:paraId="33A2896F" w14:textId="77777777" w:rsidTr="00A01DCE">
        <w:trPr>
          <w:ins w:id="1581" w:author="Arjan" w:date="2014-11-17T21:50:00Z"/>
        </w:trPr>
        <w:tc>
          <w:tcPr>
            <w:tcW w:w="3780" w:type="dxa"/>
            <w:tcBorders>
              <w:top w:val="nil"/>
              <w:left w:val="nil"/>
              <w:bottom w:val="nil"/>
              <w:right w:val="nil"/>
            </w:tcBorders>
          </w:tcPr>
          <w:p w14:paraId="7F700004" w14:textId="77777777" w:rsidR="00A01DCE" w:rsidRPr="002627FD" w:rsidRDefault="00A01DCE" w:rsidP="00355852">
            <w:pPr>
              <w:autoSpaceDE w:val="0"/>
              <w:autoSpaceDN w:val="0"/>
              <w:adjustRightInd w:val="0"/>
              <w:spacing w:after="0" w:line="240" w:lineRule="auto"/>
              <w:rPr>
                <w:ins w:id="1582"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06BD9FA7" w14:textId="77777777" w:rsidR="00A01DCE" w:rsidRPr="002627FD" w:rsidRDefault="00A01DCE" w:rsidP="00355852">
            <w:pPr>
              <w:autoSpaceDE w:val="0"/>
              <w:autoSpaceDN w:val="0"/>
              <w:adjustRightInd w:val="0"/>
              <w:spacing w:after="0" w:line="240" w:lineRule="auto"/>
              <w:rPr>
                <w:ins w:id="1583" w:author="Arjan" w:date="2014-11-17T21:50:00Z"/>
                <w:rFonts w:ascii="Arial" w:eastAsia="Times New Roman" w:hAnsi="Arial" w:cs="Arial"/>
                <w:color w:val="000000"/>
                <w:sz w:val="20"/>
                <w:szCs w:val="20"/>
              </w:rPr>
            </w:pPr>
          </w:p>
        </w:tc>
      </w:tr>
      <w:tr w:rsidR="00A01DCE" w:rsidRPr="00AE1A91" w14:paraId="4880F6A7" w14:textId="77777777" w:rsidTr="00A01DCE">
        <w:trPr>
          <w:ins w:id="1584" w:author="Arjan" w:date="2014-11-17T21:50:00Z"/>
        </w:trPr>
        <w:tc>
          <w:tcPr>
            <w:tcW w:w="3780" w:type="dxa"/>
            <w:tcBorders>
              <w:top w:val="nil"/>
              <w:left w:val="nil"/>
              <w:bottom w:val="nil"/>
              <w:right w:val="nil"/>
            </w:tcBorders>
          </w:tcPr>
          <w:p w14:paraId="7D7F30E6" w14:textId="77777777" w:rsidR="00A01DCE" w:rsidRPr="002627FD" w:rsidRDefault="00A01DCE" w:rsidP="00355852">
            <w:pPr>
              <w:autoSpaceDE w:val="0"/>
              <w:autoSpaceDN w:val="0"/>
              <w:adjustRightInd w:val="0"/>
              <w:spacing w:after="0" w:line="240" w:lineRule="auto"/>
              <w:rPr>
                <w:ins w:id="1585" w:author="Arjan" w:date="2014-11-17T21:50:00Z"/>
                <w:rFonts w:ascii="Arial" w:eastAsia="Times New Roman" w:hAnsi="Arial" w:cs="Arial"/>
                <w:color w:val="000000"/>
                <w:sz w:val="20"/>
                <w:szCs w:val="20"/>
              </w:rPr>
            </w:pPr>
            <w:ins w:id="1586" w:author="Arjan" w:date="2014-11-17T21:50:00Z">
              <w:r w:rsidRPr="002627F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1383F5FF" w14:textId="77777777" w:rsidR="00A01DCE" w:rsidRPr="00DD0F4F" w:rsidRDefault="0062522E" w:rsidP="00355852">
            <w:pPr>
              <w:autoSpaceDE w:val="0"/>
              <w:autoSpaceDN w:val="0"/>
              <w:adjustRightInd w:val="0"/>
              <w:spacing w:after="0" w:line="240" w:lineRule="auto"/>
              <w:rPr>
                <w:ins w:id="1587" w:author="Arjan" w:date="2014-11-17T21:50:00Z"/>
                <w:rFonts w:ascii="Arial" w:eastAsia="Times New Roman" w:hAnsi="Arial" w:cs="Arial"/>
                <w:color w:val="000000"/>
                <w:sz w:val="20"/>
                <w:szCs w:val="20"/>
                <w:lang w:val="nl-NL"/>
              </w:rPr>
            </w:pPr>
            <w:ins w:id="1588" w:author="Arjan" w:date="2014-11-17T22:02:00Z">
              <w:r w:rsidRPr="005561F3">
                <w:rPr>
                  <w:rFonts w:ascii="Arial" w:hAnsi="Arial" w:cs="Arial"/>
                  <w:sz w:val="20"/>
                  <w:szCs w:val="20"/>
                  <w:lang w:val="nl-NL"/>
                </w:rPr>
                <w:t>Aanduiding van algoritme, gebruikt om de checksum te maken.</w:t>
              </w:r>
            </w:ins>
            <w:ins w:id="1589" w:author="Arjan" w:date="2014-11-17T21:52:00Z">
              <w:r w:rsidR="00DA5D93" w:rsidRPr="002627FD">
                <w:rPr>
                  <w:rFonts w:ascii="Arial" w:hAnsi="Arial" w:cs="Arial"/>
                  <w:sz w:val="20"/>
                  <w:szCs w:val="20"/>
                  <w:lang w:val="en-AU"/>
                </w:rPr>
                <w:fldChar w:fldCharType="begin" w:fldLock="1"/>
              </w:r>
              <w:r w:rsidR="00A01DCE" w:rsidRPr="00DD0F4F">
                <w:rPr>
                  <w:rFonts w:ascii="Arial" w:hAnsi="Arial" w:cs="Arial"/>
                  <w:sz w:val="20"/>
                  <w:szCs w:val="20"/>
                  <w:lang w:val="nl-NL"/>
                </w:rPr>
                <w:instrText xml:space="preserve">MERGEFIELD </w:instrText>
              </w:r>
              <w:r w:rsidR="00A01DCE" w:rsidRPr="00DD0F4F">
                <w:rPr>
                  <w:rFonts w:ascii="Arial" w:eastAsia="Times New Roman" w:hAnsi="Arial" w:cs="Arial"/>
                  <w:color w:val="000000"/>
                  <w:sz w:val="20"/>
                  <w:szCs w:val="20"/>
                  <w:lang w:val="nl-NL"/>
                </w:rPr>
                <w:instrText>Att.Notes</w:instrText>
              </w:r>
              <w:r w:rsidR="00DA5D93" w:rsidRPr="002627FD">
                <w:rPr>
                  <w:rFonts w:ascii="Arial" w:hAnsi="Arial" w:cs="Arial"/>
                  <w:sz w:val="20"/>
                  <w:szCs w:val="20"/>
                  <w:lang w:val="en-AU"/>
                </w:rPr>
                <w:fldChar w:fldCharType="end"/>
              </w:r>
            </w:ins>
          </w:p>
        </w:tc>
      </w:tr>
      <w:tr w:rsidR="00A01DCE" w:rsidRPr="00AE1A91" w14:paraId="192FBA65" w14:textId="77777777" w:rsidTr="00A01DCE">
        <w:trPr>
          <w:trHeight w:val="230"/>
          <w:ins w:id="1590" w:author="Arjan" w:date="2014-11-17T21:50:00Z"/>
        </w:trPr>
        <w:tc>
          <w:tcPr>
            <w:tcW w:w="3780" w:type="dxa"/>
            <w:tcBorders>
              <w:top w:val="nil"/>
              <w:left w:val="nil"/>
              <w:bottom w:val="nil"/>
              <w:right w:val="nil"/>
            </w:tcBorders>
          </w:tcPr>
          <w:p w14:paraId="1683354B" w14:textId="77777777" w:rsidR="00A01DCE" w:rsidRPr="00DD0F4F" w:rsidRDefault="00A01DCE" w:rsidP="00355852">
            <w:pPr>
              <w:autoSpaceDE w:val="0"/>
              <w:autoSpaceDN w:val="0"/>
              <w:adjustRightInd w:val="0"/>
              <w:spacing w:after="0" w:line="240" w:lineRule="auto"/>
              <w:rPr>
                <w:ins w:id="1591" w:author="Arjan" w:date="2014-11-17T21:50: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42A042CE" w14:textId="77777777" w:rsidR="00A01DCE" w:rsidRPr="00DD0F4F" w:rsidRDefault="00A01DCE" w:rsidP="00355852">
            <w:pPr>
              <w:autoSpaceDE w:val="0"/>
              <w:autoSpaceDN w:val="0"/>
              <w:adjustRightInd w:val="0"/>
              <w:spacing w:after="0" w:line="240" w:lineRule="auto"/>
              <w:rPr>
                <w:ins w:id="1592" w:author="Arjan" w:date="2014-11-17T21:50:00Z"/>
                <w:rFonts w:ascii="Arial" w:eastAsia="Times New Roman" w:hAnsi="Arial" w:cs="Arial"/>
                <w:color w:val="000000"/>
                <w:sz w:val="20"/>
                <w:szCs w:val="20"/>
                <w:lang w:val="nl-NL"/>
              </w:rPr>
            </w:pPr>
          </w:p>
        </w:tc>
      </w:tr>
      <w:tr w:rsidR="00A01DCE" w:rsidRPr="002627FD" w14:paraId="4BFE25DD" w14:textId="77777777" w:rsidTr="00A01DCE">
        <w:trPr>
          <w:trHeight w:val="230"/>
          <w:ins w:id="1593" w:author="Arjan" w:date="2014-11-17T21:50:00Z"/>
        </w:trPr>
        <w:tc>
          <w:tcPr>
            <w:tcW w:w="3780" w:type="dxa"/>
            <w:tcBorders>
              <w:top w:val="nil"/>
              <w:left w:val="nil"/>
              <w:bottom w:val="nil"/>
              <w:right w:val="nil"/>
            </w:tcBorders>
          </w:tcPr>
          <w:p w14:paraId="570E7B33" w14:textId="77777777" w:rsidR="00A01DCE" w:rsidRPr="002627FD" w:rsidRDefault="00A01DCE" w:rsidP="00355852">
            <w:pPr>
              <w:autoSpaceDE w:val="0"/>
              <w:autoSpaceDN w:val="0"/>
              <w:adjustRightInd w:val="0"/>
              <w:spacing w:after="0" w:line="240" w:lineRule="auto"/>
              <w:rPr>
                <w:ins w:id="1594" w:author="Arjan" w:date="2014-11-17T21:50:00Z"/>
                <w:rFonts w:ascii="Arial" w:eastAsia="Times New Roman" w:hAnsi="Arial" w:cs="Arial"/>
                <w:color w:val="000000"/>
                <w:sz w:val="20"/>
                <w:szCs w:val="20"/>
              </w:rPr>
            </w:pPr>
            <w:ins w:id="1595" w:author="Arjan" w:date="2014-11-17T21:50:00Z">
              <w:r w:rsidRPr="002627F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61992A71" w14:textId="77777777" w:rsidR="00A01DCE" w:rsidRPr="002627FD" w:rsidRDefault="00A01DCE" w:rsidP="00355852">
            <w:pPr>
              <w:autoSpaceDE w:val="0"/>
              <w:autoSpaceDN w:val="0"/>
              <w:adjustRightInd w:val="0"/>
              <w:spacing w:after="0" w:line="240" w:lineRule="auto"/>
              <w:rPr>
                <w:ins w:id="1596" w:author="Arjan" w:date="2014-11-17T21:50:00Z"/>
                <w:rFonts w:ascii="Arial" w:eastAsia="Times New Roman" w:hAnsi="Arial" w:cs="Arial"/>
                <w:color w:val="000000"/>
                <w:sz w:val="20"/>
                <w:szCs w:val="20"/>
              </w:rPr>
            </w:pPr>
            <w:ins w:id="1597" w:author="Arjan" w:date="2014-11-17T21:52:00Z">
              <w:r>
                <w:rPr>
                  <w:rFonts w:ascii="Arial" w:eastAsia="Times New Roman" w:hAnsi="Arial" w:cs="Arial"/>
                  <w:color w:val="000000"/>
                  <w:sz w:val="20"/>
                  <w:szCs w:val="20"/>
                </w:rPr>
                <w:t>RMO</w:t>
              </w:r>
            </w:ins>
          </w:p>
        </w:tc>
      </w:tr>
      <w:tr w:rsidR="00A01DCE" w:rsidRPr="002627FD" w14:paraId="17E25B20" w14:textId="77777777" w:rsidTr="00A01DCE">
        <w:trPr>
          <w:ins w:id="1598" w:author="Arjan" w:date="2014-11-17T21:50:00Z"/>
        </w:trPr>
        <w:tc>
          <w:tcPr>
            <w:tcW w:w="3780" w:type="dxa"/>
            <w:tcBorders>
              <w:top w:val="nil"/>
              <w:left w:val="nil"/>
              <w:bottom w:val="nil"/>
              <w:right w:val="nil"/>
            </w:tcBorders>
          </w:tcPr>
          <w:p w14:paraId="6FFF6FF1" w14:textId="77777777" w:rsidR="00A01DCE" w:rsidRPr="002627FD" w:rsidRDefault="00A01DCE" w:rsidP="00355852">
            <w:pPr>
              <w:autoSpaceDE w:val="0"/>
              <w:autoSpaceDN w:val="0"/>
              <w:adjustRightInd w:val="0"/>
              <w:spacing w:after="0" w:line="240" w:lineRule="auto"/>
              <w:rPr>
                <w:ins w:id="1599"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35765687" w14:textId="77777777" w:rsidR="00A01DCE" w:rsidRPr="002627FD" w:rsidRDefault="00A01DCE" w:rsidP="00355852">
            <w:pPr>
              <w:autoSpaceDE w:val="0"/>
              <w:autoSpaceDN w:val="0"/>
              <w:adjustRightInd w:val="0"/>
              <w:spacing w:after="0" w:line="240" w:lineRule="auto"/>
              <w:rPr>
                <w:ins w:id="1600" w:author="Arjan" w:date="2014-11-17T21:50:00Z"/>
                <w:rFonts w:ascii="Arial" w:eastAsia="Times New Roman" w:hAnsi="Arial" w:cs="Arial"/>
                <w:color w:val="000000"/>
                <w:sz w:val="20"/>
                <w:szCs w:val="20"/>
              </w:rPr>
            </w:pPr>
          </w:p>
        </w:tc>
      </w:tr>
      <w:tr w:rsidR="00A01DCE" w:rsidRPr="002627FD" w14:paraId="7169E051" w14:textId="77777777" w:rsidTr="00A01DCE">
        <w:trPr>
          <w:ins w:id="1601" w:author="Arjan" w:date="2014-11-17T21:50:00Z"/>
        </w:trPr>
        <w:tc>
          <w:tcPr>
            <w:tcW w:w="3780" w:type="dxa"/>
            <w:tcBorders>
              <w:top w:val="nil"/>
              <w:left w:val="nil"/>
              <w:bottom w:val="nil"/>
              <w:right w:val="nil"/>
            </w:tcBorders>
          </w:tcPr>
          <w:p w14:paraId="61CEAB8C" w14:textId="77777777" w:rsidR="00A01DCE" w:rsidRPr="002627FD" w:rsidRDefault="00A01DCE" w:rsidP="00355852">
            <w:pPr>
              <w:autoSpaceDE w:val="0"/>
              <w:autoSpaceDN w:val="0"/>
              <w:adjustRightInd w:val="0"/>
              <w:spacing w:after="0" w:line="240" w:lineRule="auto"/>
              <w:rPr>
                <w:ins w:id="1602" w:author="Arjan" w:date="2014-11-17T21:50:00Z"/>
                <w:rFonts w:ascii="Arial" w:eastAsia="Times New Roman" w:hAnsi="Arial" w:cs="Arial"/>
                <w:color w:val="000000"/>
                <w:sz w:val="20"/>
                <w:szCs w:val="20"/>
              </w:rPr>
            </w:pPr>
            <w:ins w:id="1603" w:author="Arjan" w:date="2014-11-17T21:50:00Z">
              <w:r w:rsidRPr="002627F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5097FA4B" w14:textId="77777777" w:rsidR="00A01DCE" w:rsidRPr="002627FD" w:rsidRDefault="00A01DCE" w:rsidP="00355852">
            <w:pPr>
              <w:autoSpaceDE w:val="0"/>
              <w:autoSpaceDN w:val="0"/>
              <w:adjustRightInd w:val="0"/>
              <w:spacing w:after="0" w:line="240" w:lineRule="auto"/>
              <w:rPr>
                <w:ins w:id="1604" w:author="Arjan" w:date="2014-11-17T21:50:00Z"/>
                <w:rFonts w:ascii="Arial" w:eastAsia="Times New Roman" w:hAnsi="Arial" w:cs="Arial"/>
                <w:color w:val="000000"/>
                <w:sz w:val="20"/>
                <w:szCs w:val="20"/>
              </w:rPr>
            </w:pPr>
            <w:ins w:id="1605" w:author="Arjan" w:date="2014-11-17T21:52:00Z">
              <w:r>
                <w:rPr>
                  <w:rFonts w:ascii="Arial" w:eastAsia="Times New Roman" w:hAnsi="Arial" w:cs="Arial"/>
                  <w:color w:val="000000"/>
                  <w:sz w:val="20"/>
                  <w:szCs w:val="20"/>
                </w:rPr>
                <w:t>1 november 2011</w:t>
              </w:r>
            </w:ins>
          </w:p>
        </w:tc>
      </w:tr>
      <w:tr w:rsidR="00A01DCE" w:rsidRPr="002627FD" w14:paraId="6E9C312D" w14:textId="77777777" w:rsidTr="00A01DCE">
        <w:trPr>
          <w:ins w:id="1606" w:author="Arjan" w:date="2014-11-17T21:50:00Z"/>
        </w:trPr>
        <w:tc>
          <w:tcPr>
            <w:tcW w:w="3780" w:type="dxa"/>
            <w:tcBorders>
              <w:top w:val="nil"/>
              <w:left w:val="nil"/>
              <w:bottom w:val="nil"/>
              <w:right w:val="nil"/>
            </w:tcBorders>
          </w:tcPr>
          <w:p w14:paraId="05CF71CD" w14:textId="77777777" w:rsidR="00A01DCE" w:rsidRPr="002627FD" w:rsidRDefault="00A01DCE" w:rsidP="00355852">
            <w:pPr>
              <w:autoSpaceDE w:val="0"/>
              <w:autoSpaceDN w:val="0"/>
              <w:adjustRightInd w:val="0"/>
              <w:spacing w:after="0" w:line="240" w:lineRule="auto"/>
              <w:rPr>
                <w:ins w:id="1607"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024D6805" w14:textId="77777777" w:rsidR="00A01DCE" w:rsidRPr="002627FD" w:rsidRDefault="00A01DCE" w:rsidP="00355852">
            <w:pPr>
              <w:autoSpaceDE w:val="0"/>
              <w:autoSpaceDN w:val="0"/>
              <w:adjustRightInd w:val="0"/>
              <w:spacing w:after="0" w:line="240" w:lineRule="auto"/>
              <w:rPr>
                <w:ins w:id="1608" w:author="Arjan" w:date="2014-11-17T21:50:00Z"/>
                <w:rFonts w:ascii="Arial" w:eastAsia="Times New Roman" w:hAnsi="Arial" w:cs="Arial"/>
                <w:color w:val="000000"/>
                <w:sz w:val="20"/>
                <w:szCs w:val="20"/>
              </w:rPr>
            </w:pPr>
          </w:p>
        </w:tc>
      </w:tr>
      <w:tr w:rsidR="00A01DCE" w:rsidRPr="00AE1A91" w14:paraId="36922910" w14:textId="77777777" w:rsidTr="00A01DCE">
        <w:trPr>
          <w:ins w:id="1609" w:author="Arjan" w:date="2014-11-17T21:50:00Z"/>
        </w:trPr>
        <w:tc>
          <w:tcPr>
            <w:tcW w:w="3780" w:type="dxa"/>
            <w:tcBorders>
              <w:top w:val="nil"/>
              <w:left w:val="nil"/>
              <w:bottom w:val="nil"/>
              <w:right w:val="nil"/>
            </w:tcBorders>
          </w:tcPr>
          <w:p w14:paraId="79176F60" w14:textId="77777777" w:rsidR="00A01DCE" w:rsidRPr="002627FD" w:rsidRDefault="00A01DCE" w:rsidP="00355852">
            <w:pPr>
              <w:autoSpaceDE w:val="0"/>
              <w:autoSpaceDN w:val="0"/>
              <w:adjustRightInd w:val="0"/>
              <w:spacing w:after="0" w:line="240" w:lineRule="auto"/>
              <w:rPr>
                <w:ins w:id="1610" w:author="Arjan" w:date="2014-11-17T21:50:00Z"/>
                <w:rFonts w:ascii="Arial" w:eastAsia="Times New Roman" w:hAnsi="Arial" w:cs="Arial"/>
                <w:color w:val="000000"/>
                <w:sz w:val="20"/>
                <w:szCs w:val="20"/>
              </w:rPr>
            </w:pPr>
            <w:ins w:id="1611" w:author="Arjan" w:date="2014-11-17T21:50:00Z">
              <w:r w:rsidRPr="002627F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1318B987" w14:textId="77777777" w:rsidR="00A01DCE" w:rsidRPr="00DD0F4F" w:rsidRDefault="0062522E" w:rsidP="00355852">
            <w:pPr>
              <w:autoSpaceDE w:val="0"/>
              <w:autoSpaceDN w:val="0"/>
              <w:adjustRightInd w:val="0"/>
              <w:spacing w:after="0" w:line="240" w:lineRule="auto"/>
              <w:rPr>
                <w:ins w:id="1612" w:author="Arjan" w:date="2014-11-17T21:50:00Z"/>
                <w:rFonts w:ascii="Arial" w:eastAsia="Times New Roman" w:hAnsi="Arial" w:cs="Arial"/>
                <w:color w:val="000000"/>
                <w:sz w:val="20"/>
                <w:szCs w:val="20"/>
                <w:lang w:val="nl-NL"/>
              </w:rPr>
            </w:pPr>
            <w:ins w:id="1613" w:author="Arjan" w:date="2014-11-17T22:03:00Z">
              <w:r w:rsidRPr="0062522E">
                <w:rPr>
                  <w:rFonts w:ascii="Arial" w:eastAsia="Times New Roman" w:hAnsi="Arial" w:cs="Arial"/>
                  <w:color w:val="000000"/>
                  <w:sz w:val="20"/>
                  <w:szCs w:val="20"/>
                  <w:lang w:val="nl-NL"/>
                </w:rPr>
                <w:t>De aanduiding van het algoritme maakt het mogelijk de checksum te controleren</w:t>
              </w:r>
              <w:r>
                <w:rPr>
                  <w:rFonts w:ascii="Arial" w:eastAsia="Times New Roman" w:hAnsi="Arial" w:cs="Arial"/>
                  <w:color w:val="000000"/>
                  <w:sz w:val="20"/>
                  <w:szCs w:val="20"/>
                  <w:lang w:val="nl-NL"/>
                </w:rPr>
                <w:t>.</w:t>
              </w:r>
            </w:ins>
          </w:p>
        </w:tc>
      </w:tr>
      <w:tr w:rsidR="00A01DCE" w:rsidRPr="00AE1A91" w14:paraId="09760435" w14:textId="77777777" w:rsidTr="00A01DCE">
        <w:trPr>
          <w:ins w:id="1614" w:author="Arjan" w:date="2014-11-17T21:50:00Z"/>
        </w:trPr>
        <w:tc>
          <w:tcPr>
            <w:tcW w:w="3780" w:type="dxa"/>
            <w:tcBorders>
              <w:top w:val="nil"/>
              <w:left w:val="nil"/>
              <w:bottom w:val="nil"/>
              <w:right w:val="nil"/>
            </w:tcBorders>
          </w:tcPr>
          <w:p w14:paraId="203E2D6C" w14:textId="77777777" w:rsidR="00A01DCE" w:rsidRPr="00DD0F4F" w:rsidRDefault="00A01DCE" w:rsidP="00355852">
            <w:pPr>
              <w:autoSpaceDE w:val="0"/>
              <w:autoSpaceDN w:val="0"/>
              <w:adjustRightInd w:val="0"/>
              <w:spacing w:after="0" w:line="240" w:lineRule="auto"/>
              <w:rPr>
                <w:ins w:id="1615" w:author="Arjan" w:date="2014-11-17T21:50: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0C613D36" w14:textId="77777777" w:rsidR="00A01DCE" w:rsidRPr="00DD0F4F" w:rsidRDefault="00A01DCE" w:rsidP="00355852">
            <w:pPr>
              <w:autoSpaceDE w:val="0"/>
              <w:autoSpaceDN w:val="0"/>
              <w:adjustRightInd w:val="0"/>
              <w:spacing w:after="0" w:line="240" w:lineRule="auto"/>
              <w:rPr>
                <w:ins w:id="1616" w:author="Arjan" w:date="2014-11-17T21:50:00Z"/>
                <w:rFonts w:ascii="Arial" w:eastAsia="Times New Roman" w:hAnsi="Arial" w:cs="Arial"/>
                <w:color w:val="000000"/>
                <w:sz w:val="20"/>
                <w:szCs w:val="20"/>
                <w:lang w:val="nl-NL"/>
              </w:rPr>
            </w:pPr>
          </w:p>
        </w:tc>
      </w:tr>
      <w:tr w:rsidR="00A01DCE" w:rsidRPr="002627FD" w14:paraId="410D1BAA" w14:textId="77777777" w:rsidTr="00A01DCE">
        <w:trPr>
          <w:ins w:id="1617" w:author="Arjan" w:date="2014-11-17T21:50:00Z"/>
        </w:trPr>
        <w:tc>
          <w:tcPr>
            <w:tcW w:w="3780" w:type="dxa"/>
            <w:tcBorders>
              <w:top w:val="nil"/>
              <w:left w:val="nil"/>
              <w:bottom w:val="nil"/>
              <w:right w:val="nil"/>
            </w:tcBorders>
          </w:tcPr>
          <w:p w14:paraId="0F8C1297" w14:textId="77777777" w:rsidR="00A01DCE" w:rsidRPr="002627FD" w:rsidRDefault="00A01DCE" w:rsidP="00355852">
            <w:pPr>
              <w:autoSpaceDE w:val="0"/>
              <w:autoSpaceDN w:val="0"/>
              <w:adjustRightInd w:val="0"/>
              <w:spacing w:after="0" w:line="240" w:lineRule="auto"/>
              <w:rPr>
                <w:ins w:id="1618" w:author="Arjan" w:date="2014-11-17T21:50:00Z"/>
                <w:rFonts w:ascii="Arial" w:eastAsia="Times New Roman" w:hAnsi="Arial" w:cs="Arial"/>
                <w:color w:val="000000"/>
                <w:sz w:val="20"/>
                <w:szCs w:val="20"/>
              </w:rPr>
            </w:pPr>
            <w:ins w:id="1619" w:author="Arjan" w:date="2014-11-17T21:50:00Z">
              <w:r w:rsidRPr="002627FD">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0BB1DA37" w14:textId="77777777" w:rsidR="00A01DCE" w:rsidRPr="002627FD" w:rsidRDefault="0062522E" w:rsidP="00355852">
            <w:pPr>
              <w:autoSpaceDE w:val="0"/>
              <w:autoSpaceDN w:val="0"/>
              <w:adjustRightInd w:val="0"/>
              <w:spacing w:after="0" w:line="240" w:lineRule="auto"/>
              <w:rPr>
                <w:ins w:id="1620" w:author="Arjan" w:date="2014-11-17T21:50:00Z"/>
                <w:rFonts w:ascii="Arial" w:eastAsia="Times New Roman" w:hAnsi="Arial" w:cs="Arial"/>
                <w:color w:val="000000"/>
                <w:sz w:val="20"/>
                <w:szCs w:val="20"/>
              </w:rPr>
            </w:pPr>
            <w:ins w:id="1621" w:author="Arjan" w:date="2014-11-17T22:04:00Z">
              <w:r>
                <w:rPr>
                  <w:rFonts w:ascii="Arial" w:eastAsia="Times New Roman" w:hAnsi="Arial" w:cs="Arial"/>
                  <w:color w:val="000000"/>
                  <w:sz w:val="20"/>
                  <w:szCs w:val="20"/>
                </w:rPr>
                <w:t>String</w:t>
              </w:r>
            </w:ins>
          </w:p>
        </w:tc>
      </w:tr>
      <w:tr w:rsidR="00A01DCE" w:rsidRPr="002627FD" w14:paraId="3D90BFCC" w14:textId="77777777" w:rsidTr="00A01DCE">
        <w:trPr>
          <w:trHeight w:val="230"/>
          <w:ins w:id="1622" w:author="Arjan" w:date="2014-11-17T21:50:00Z"/>
        </w:trPr>
        <w:tc>
          <w:tcPr>
            <w:tcW w:w="3780" w:type="dxa"/>
            <w:tcBorders>
              <w:top w:val="nil"/>
              <w:left w:val="nil"/>
              <w:bottom w:val="nil"/>
              <w:right w:val="nil"/>
            </w:tcBorders>
          </w:tcPr>
          <w:p w14:paraId="2EEB1EA1" w14:textId="77777777" w:rsidR="00A01DCE" w:rsidRPr="002627FD" w:rsidRDefault="00A01DCE" w:rsidP="00355852">
            <w:pPr>
              <w:autoSpaceDE w:val="0"/>
              <w:autoSpaceDN w:val="0"/>
              <w:adjustRightInd w:val="0"/>
              <w:spacing w:after="0" w:line="240" w:lineRule="auto"/>
              <w:rPr>
                <w:ins w:id="1623"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0D02C01D" w14:textId="77777777" w:rsidR="00A01DCE" w:rsidRPr="002627FD" w:rsidRDefault="00A01DCE" w:rsidP="00355852">
            <w:pPr>
              <w:autoSpaceDE w:val="0"/>
              <w:autoSpaceDN w:val="0"/>
              <w:adjustRightInd w:val="0"/>
              <w:spacing w:after="0" w:line="240" w:lineRule="auto"/>
              <w:rPr>
                <w:ins w:id="1624" w:author="Arjan" w:date="2014-11-17T21:50:00Z"/>
                <w:rFonts w:ascii="Arial" w:eastAsia="Times New Roman" w:hAnsi="Arial" w:cs="Arial"/>
                <w:color w:val="000000"/>
                <w:sz w:val="20"/>
                <w:szCs w:val="20"/>
              </w:rPr>
            </w:pPr>
          </w:p>
        </w:tc>
      </w:tr>
      <w:tr w:rsidR="00A01DCE" w:rsidRPr="005E066D" w14:paraId="5A457EC2" w14:textId="77777777" w:rsidTr="00A01DCE">
        <w:trPr>
          <w:trHeight w:val="230"/>
          <w:ins w:id="1625" w:author="Arjan" w:date="2014-11-17T21:50:00Z"/>
        </w:trPr>
        <w:tc>
          <w:tcPr>
            <w:tcW w:w="3780" w:type="dxa"/>
            <w:tcBorders>
              <w:top w:val="nil"/>
              <w:left w:val="nil"/>
              <w:bottom w:val="nil"/>
              <w:right w:val="nil"/>
            </w:tcBorders>
          </w:tcPr>
          <w:p w14:paraId="751AD5D7" w14:textId="77777777" w:rsidR="00A01DCE" w:rsidRPr="002627FD" w:rsidRDefault="00A01DCE" w:rsidP="00355852">
            <w:pPr>
              <w:autoSpaceDE w:val="0"/>
              <w:autoSpaceDN w:val="0"/>
              <w:adjustRightInd w:val="0"/>
              <w:spacing w:after="0" w:line="240" w:lineRule="auto"/>
              <w:rPr>
                <w:ins w:id="1626" w:author="Arjan" w:date="2014-11-17T21:50:00Z"/>
                <w:rFonts w:ascii="Arial" w:eastAsia="Times New Roman" w:hAnsi="Arial" w:cs="Arial"/>
                <w:color w:val="000000"/>
                <w:sz w:val="20"/>
                <w:szCs w:val="20"/>
              </w:rPr>
            </w:pPr>
            <w:ins w:id="1627" w:author="Arjan" w:date="2014-11-17T21:50:00Z">
              <w:r w:rsidRPr="002627FD">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218A860E" w14:textId="77777777" w:rsidR="00A01DCE" w:rsidRPr="00DD0F4F" w:rsidRDefault="0062522E" w:rsidP="00355852">
            <w:pPr>
              <w:autoSpaceDE w:val="0"/>
              <w:autoSpaceDN w:val="0"/>
              <w:adjustRightInd w:val="0"/>
              <w:spacing w:after="0" w:line="240" w:lineRule="auto"/>
              <w:rPr>
                <w:ins w:id="1628" w:author="Arjan" w:date="2014-11-17T21:50:00Z"/>
                <w:rFonts w:ascii="Arial" w:eastAsia="Times New Roman" w:hAnsi="Arial" w:cs="Arial"/>
                <w:color w:val="000000"/>
                <w:sz w:val="20"/>
                <w:szCs w:val="20"/>
                <w:lang w:val="nl-NL"/>
              </w:rPr>
            </w:pPr>
            <w:ins w:id="1629" w:author="Arjan" w:date="2014-11-17T22:04:00Z">
              <w:r>
                <w:rPr>
                  <w:rFonts w:ascii="Arial" w:eastAsia="Times New Roman" w:hAnsi="Arial" w:cs="Arial"/>
                  <w:color w:val="000000"/>
                  <w:sz w:val="20"/>
                  <w:szCs w:val="20"/>
                  <w:lang w:val="nl-NL"/>
                </w:rPr>
                <w:t>Namen van toepasselijke algoritmen</w:t>
              </w:r>
            </w:ins>
          </w:p>
        </w:tc>
      </w:tr>
      <w:tr w:rsidR="00A01DCE" w:rsidRPr="005E066D" w14:paraId="5EAAABC4" w14:textId="77777777" w:rsidTr="00A01DCE">
        <w:trPr>
          <w:trHeight w:val="215"/>
          <w:ins w:id="1630" w:author="Arjan" w:date="2014-11-17T21:50:00Z"/>
        </w:trPr>
        <w:tc>
          <w:tcPr>
            <w:tcW w:w="3780" w:type="dxa"/>
            <w:tcBorders>
              <w:top w:val="nil"/>
              <w:left w:val="nil"/>
              <w:bottom w:val="nil"/>
              <w:right w:val="nil"/>
            </w:tcBorders>
          </w:tcPr>
          <w:p w14:paraId="371CB0BE" w14:textId="77777777" w:rsidR="00A01DCE" w:rsidRPr="00DD0F4F" w:rsidRDefault="00A01DCE" w:rsidP="00355852">
            <w:pPr>
              <w:autoSpaceDE w:val="0"/>
              <w:autoSpaceDN w:val="0"/>
              <w:adjustRightInd w:val="0"/>
              <w:spacing w:after="0" w:line="240" w:lineRule="auto"/>
              <w:rPr>
                <w:ins w:id="1631" w:author="Arjan" w:date="2014-11-17T21:50: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62B541D0" w14:textId="77777777" w:rsidR="00A01DCE" w:rsidRPr="00DD0F4F" w:rsidRDefault="00A01DCE" w:rsidP="00355852">
            <w:pPr>
              <w:autoSpaceDE w:val="0"/>
              <w:autoSpaceDN w:val="0"/>
              <w:adjustRightInd w:val="0"/>
              <w:spacing w:after="0" w:line="240" w:lineRule="auto"/>
              <w:rPr>
                <w:ins w:id="1632" w:author="Arjan" w:date="2014-11-17T21:50:00Z"/>
                <w:rFonts w:ascii="Arial" w:eastAsia="Times New Roman" w:hAnsi="Arial" w:cs="Arial"/>
                <w:color w:val="000000"/>
                <w:sz w:val="20"/>
                <w:szCs w:val="20"/>
                <w:lang w:val="nl-NL"/>
              </w:rPr>
            </w:pPr>
          </w:p>
        </w:tc>
      </w:tr>
      <w:tr w:rsidR="00A01DCE" w:rsidRPr="002627FD" w14:paraId="498B08F5" w14:textId="77777777" w:rsidTr="00A01DCE">
        <w:trPr>
          <w:trHeight w:val="215"/>
          <w:ins w:id="1633" w:author="Arjan" w:date="2014-11-17T21:50:00Z"/>
        </w:trPr>
        <w:tc>
          <w:tcPr>
            <w:tcW w:w="3780" w:type="dxa"/>
            <w:tcBorders>
              <w:top w:val="nil"/>
              <w:left w:val="nil"/>
              <w:bottom w:val="nil"/>
              <w:right w:val="nil"/>
            </w:tcBorders>
          </w:tcPr>
          <w:p w14:paraId="548C6AEC" w14:textId="77777777" w:rsidR="00A01DCE" w:rsidRPr="002627FD" w:rsidRDefault="00A01DCE" w:rsidP="00355852">
            <w:pPr>
              <w:autoSpaceDE w:val="0"/>
              <w:autoSpaceDN w:val="0"/>
              <w:adjustRightInd w:val="0"/>
              <w:spacing w:after="0" w:line="240" w:lineRule="auto"/>
              <w:rPr>
                <w:ins w:id="1634" w:author="Arjan" w:date="2014-11-17T21:50:00Z"/>
                <w:rFonts w:ascii="Arial" w:eastAsia="Times New Roman" w:hAnsi="Arial" w:cs="Arial"/>
                <w:color w:val="000000"/>
                <w:sz w:val="20"/>
                <w:szCs w:val="20"/>
              </w:rPr>
            </w:pPr>
            <w:ins w:id="1635" w:author="Arjan" w:date="2014-11-17T21:50:00Z">
              <w:r w:rsidRPr="002627F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29EECF14" w14:textId="77777777" w:rsidR="00A01DCE" w:rsidRPr="002627FD" w:rsidRDefault="00A01DCE" w:rsidP="00355852">
            <w:pPr>
              <w:autoSpaceDE w:val="0"/>
              <w:autoSpaceDN w:val="0"/>
              <w:adjustRightInd w:val="0"/>
              <w:spacing w:after="0" w:line="240" w:lineRule="auto"/>
              <w:rPr>
                <w:ins w:id="1636" w:author="Arjan" w:date="2014-11-17T21:50:00Z"/>
                <w:rFonts w:ascii="Arial" w:eastAsia="Times New Roman" w:hAnsi="Arial" w:cs="Arial"/>
                <w:color w:val="000000"/>
                <w:sz w:val="20"/>
                <w:szCs w:val="20"/>
              </w:rPr>
            </w:pPr>
            <w:ins w:id="1637" w:author="Arjan" w:date="2014-11-17T21:50:00Z">
              <w:r>
                <w:rPr>
                  <w:rFonts w:ascii="Arial" w:eastAsia="Times New Roman" w:hAnsi="Arial" w:cs="Arial"/>
                  <w:color w:val="000000"/>
                  <w:sz w:val="20"/>
                  <w:szCs w:val="20"/>
                </w:rPr>
                <w:t>Zie groep</w:t>
              </w:r>
            </w:ins>
          </w:p>
        </w:tc>
      </w:tr>
      <w:tr w:rsidR="00A01DCE" w:rsidRPr="002627FD" w14:paraId="1B1567B0" w14:textId="77777777" w:rsidTr="00A01DCE">
        <w:trPr>
          <w:trHeight w:val="230"/>
          <w:ins w:id="1638" w:author="Arjan" w:date="2014-11-17T21:50:00Z"/>
        </w:trPr>
        <w:tc>
          <w:tcPr>
            <w:tcW w:w="3780" w:type="dxa"/>
            <w:tcBorders>
              <w:top w:val="nil"/>
              <w:left w:val="nil"/>
              <w:bottom w:val="nil"/>
              <w:right w:val="nil"/>
            </w:tcBorders>
          </w:tcPr>
          <w:p w14:paraId="75E37EE9" w14:textId="77777777" w:rsidR="00A01DCE" w:rsidRPr="002627FD" w:rsidRDefault="00A01DCE" w:rsidP="00355852">
            <w:pPr>
              <w:autoSpaceDE w:val="0"/>
              <w:autoSpaceDN w:val="0"/>
              <w:adjustRightInd w:val="0"/>
              <w:spacing w:after="0" w:line="240" w:lineRule="auto"/>
              <w:rPr>
                <w:ins w:id="1639"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33889DAB" w14:textId="77777777" w:rsidR="00A01DCE" w:rsidRPr="002627FD" w:rsidRDefault="00A01DCE" w:rsidP="00355852">
            <w:pPr>
              <w:autoSpaceDE w:val="0"/>
              <w:autoSpaceDN w:val="0"/>
              <w:adjustRightInd w:val="0"/>
              <w:spacing w:after="0" w:line="240" w:lineRule="auto"/>
              <w:rPr>
                <w:ins w:id="1640" w:author="Arjan" w:date="2014-11-17T21:50:00Z"/>
                <w:rFonts w:ascii="Arial" w:eastAsia="Times New Roman" w:hAnsi="Arial" w:cs="Arial"/>
                <w:color w:val="000000"/>
                <w:sz w:val="20"/>
                <w:szCs w:val="20"/>
              </w:rPr>
            </w:pPr>
          </w:p>
        </w:tc>
      </w:tr>
      <w:tr w:rsidR="00A01DCE" w:rsidRPr="002627FD" w14:paraId="7428F098" w14:textId="77777777" w:rsidTr="00A01DCE">
        <w:trPr>
          <w:trHeight w:val="230"/>
          <w:ins w:id="1641" w:author="Arjan" w:date="2014-11-17T21:50:00Z"/>
        </w:trPr>
        <w:tc>
          <w:tcPr>
            <w:tcW w:w="3780" w:type="dxa"/>
            <w:tcBorders>
              <w:top w:val="nil"/>
              <w:left w:val="nil"/>
              <w:bottom w:val="nil"/>
              <w:right w:val="nil"/>
            </w:tcBorders>
          </w:tcPr>
          <w:p w14:paraId="1F37981E" w14:textId="77777777" w:rsidR="00A01DCE" w:rsidRPr="002627FD" w:rsidRDefault="00A01DCE" w:rsidP="00355852">
            <w:pPr>
              <w:autoSpaceDE w:val="0"/>
              <w:autoSpaceDN w:val="0"/>
              <w:adjustRightInd w:val="0"/>
              <w:spacing w:after="0" w:line="240" w:lineRule="auto"/>
              <w:rPr>
                <w:ins w:id="1642" w:author="Arjan" w:date="2014-11-17T21:50:00Z"/>
                <w:rFonts w:ascii="Arial" w:eastAsia="Times New Roman" w:hAnsi="Arial" w:cs="Arial"/>
                <w:color w:val="000000"/>
                <w:sz w:val="20"/>
                <w:szCs w:val="20"/>
              </w:rPr>
            </w:pPr>
            <w:ins w:id="1643" w:author="Arjan" w:date="2014-11-17T21:50:00Z">
              <w:r w:rsidRPr="002627F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32D36DD2" w14:textId="77777777" w:rsidR="00A01DCE" w:rsidRPr="002627FD" w:rsidRDefault="00A01DCE" w:rsidP="00355852">
            <w:pPr>
              <w:autoSpaceDE w:val="0"/>
              <w:autoSpaceDN w:val="0"/>
              <w:adjustRightInd w:val="0"/>
              <w:spacing w:after="0" w:line="240" w:lineRule="auto"/>
              <w:rPr>
                <w:ins w:id="1644" w:author="Arjan" w:date="2014-11-17T21:50:00Z"/>
                <w:rFonts w:ascii="Arial" w:eastAsia="Times New Roman" w:hAnsi="Arial" w:cs="Arial"/>
                <w:color w:val="000000"/>
                <w:sz w:val="20"/>
                <w:szCs w:val="20"/>
              </w:rPr>
            </w:pPr>
            <w:ins w:id="1645" w:author="Arjan" w:date="2014-11-17T21:50:00Z">
              <w:r>
                <w:rPr>
                  <w:rFonts w:ascii="Arial" w:eastAsia="Times New Roman" w:hAnsi="Arial" w:cs="Arial"/>
                  <w:color w:val="000000"/>
                  <w:sz w:val="20"/>
                  <w:szCs w:val="20"/>
                </w:rPr>
                <w:t>Zie groep</w:t>
              </w:r>
            </w:ins>
          </w:p>
        </w:tc>
      </w:tr>
      <w:tr w:rsidR="00A01DCE" w:rsidRPr="002627FD" w14:paraId="5BA459EA" w14:textId="77777777" w:rsidTr="00A01DCE">
        <w:trPr>
          <w:trHeight w:val="230"/>
          <w:ins w:id="1646" w:author="Arjan" w:date="2014-11-17T21:50:00Z"/>
        </w:trPr>
        <w:tc>
          <w:tcPr>
            <w:tcW w:w="3780" w:type="dxa"/>
            <w:tcBorders>
              <w:top w:val="nil"/>
              <w:left w:val="nil"/>
              <w:bottom w:val="nil"/>
              <w:right w:val="nil"/>
            </w:tcBorders>
          </w:tcPr>
          <w:p w14:paraId="61A2F938" w14:textId="77777777" w:rsidR="00A01DCE" w:rsidRPr="002627FD" w:rsidRDefault="00A01DCE" w:rsidP="00355852">
            <w:pPr>
              <w:autoSpaceDE w:val="0"/>
              <w:autoSpaceDN w:val="0"/>
              <w:adjustRightInd w:val="0"/>
              <w:spacing w:after="0" w:line="240" w:lineRule="auto"/>
              <w:rPr>
                <w:ins w:id="1647"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443FB8E1" w14:textId="77777777" w:rsidR="00A01DCE" w:rsidRPr="002627FD" w:rsidRDefault="00A01DCE" w:rsidP="00355852">
            <w:pPr>
              <w:autoSpaceDE w:val="0"/>
              <w:autoSpaceDN w:val="0"/>
              <w:adjustRightInd w:val="0"/>
              <w:spacing w:after="0" w:line="240" w:lineRule="auto"/>
              <w:rPr>
                <w:ins w:id="1648" w:author="Arjan" w:date="2014-11-17T21:50:00Z"/>
                <w:rFonts w:ascii="Arial" w:eastAsia="Times New Roman" w:hAnsi="Arial" w:cs="Arial"/>
                <w:color w:val="000000"/>
                <w:sz w:val="20"/>
                <w:szCs w:val="20"/>
              </w:rPr>
            </w:pPr>
          </w:p>
        </w:tc>
      </w:tr>
      <w:tr w:rsidR="00A01DCE" w:rsidRPr="002627FD" w14:paraId="568D711D" w14:textId="77777777" w:rsidTr="00A01DCE">
        <w:trPr>
          <w:trHeight w:val="230"/>
          <w:ins w:id="1649" w:author="Arjan" w:date="2014-11-17T21:50:00Z"/>
        </w:trPr>
        <w:tc>
          <w:tcPr>
            <w:tcW w:w="3780" w:type="dxa"/>
            <w:tcBorders>
              <w:top w:val="nil"/>
              <w:left w:val="nil"/>
              <w:bottom w:val="nil"/>
              <w:right w:val="nil"/>
            </w:tcBorders>
          </w:tcPr>
          <w:p w14:paraId="4B1A5F77" w14:textId="77777777" w:rsidR="00A01DCE" w:rsidRPr="002627FD" w:rsidRDefault="00A01DCE" w:rsidP="00355852">
            <w:pPr>
              <w:autoSpaceDE w:val="0"/>
              <w:autoSpaceDN w:val="0"/>
              <w:adjustRightInd w:val="0"/>
              <w:spacing w:after="0" w:line="240" w:lineRule="auto"/>
              <w:rPr>
                <w:ins w:id="1650" w:author="Arjan" w:date="2014-11-17T21:50:00Z"/>
                <w:rFonts w:ascii="Arial" w:eastAsia="Times New Roman" w:hAnsi="Arial" w:cs="Arial"/>
                <w:color w:val="000000"/>
                <w:sz w:val="20"/>
                <w:szCs w:val="20"/>
              </w:rPr>
            </w:pPr>
            <w:ins w:id="1651" w:author="Arjan" w:date="2014-11-17T21:50:00Z">
              <w:r w:rsidRPr="002627F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4DCD42EE" w14:textId="77777777" w:rsidR="00A01DCE" w:rsidRPr="002627FD" w:rsidRDefault="00A01DCE" w:rsidP="00355852">
            <w:pPr>
              <w:autoSpaceDE w:val="0"/>
              <w:autoSpaceDN w:val="0"/>
              <w:adjustRightInd w:val="0"/>
              <w:spacing w:after="0" w:line="240" w:lineRule="auto"/>
              <w:rPr>
                <w:ins w:id="1652" w:author="Arjan" w:date="2014-11-17T21:50:00Z"/>
                <w:rFonts w:ascii="Arial" w:eastAsia="Times New Roman" w:hAnsi="Arial" w:cs="Arial"/>
                <w:color w:val="000000"/>
                <w:sz w:val="20"/>
                <w:szCs w:val="20"/>
              </w:rPr>
            </w:pPr>
          </w:p>
        </w:tc>
      </w:tr>
      <w:tr w:rsidR="00A01DCE" w:rsidRPr="002627FD" w14:paraId="029CB76C" w14:textId="77777777" w:rsidTr="00A01DCE">
        <w:trPr>
          <w:trHeight w:val="230"/>
          <w:ins w:id="1653" w:author="Arjan" w:date="2014-11-17T21:50:00Z"/>
        </w:trPr>
        <w:tc>
          <w:tcPr>
            <w:tcW w:w="3780" w:type="dxa"/>
            <w:tcBorders>
              <w:top w:val="nil"/>
              <w:left w:val="nil"/>
              <w:bottom w:val="nil"/>
              <w:right w:val="nil"/>
            </w:tcBorders>
          </w:tcPr>
          <w:p w14:paraId="0B393869" w14:textId="77777777" w:rsidR="00A01DCE" w:rsidRPr="002627FD" w:rsidRDefault="00A01DCE" w:rsidP="00355852">
            <w:pPr>
              <w:autoSpaceDE w:val="0"/>
              <w:autoSpaceDN w:val="0"/>
              <w:adjustRightInd w:val="0"/>
              <w:spacing w:after="0" w:line="240" w:lineRule="auto"/>
              <w:rPr>
                <w:ins w:id="1654"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2D35C393" w14:textId="77777777" w:rsidR="00A01DCE" w:rsidRPr="002627FD" w:rsidRDefault="00A01DCE" w:rsidP="00355852">
            <w:pPr>
              <w:autoSpaceDE w:val="0"/>
              <w:autoSpaceDN w:val="0"/>
              <w:adjustRightInd w:val="0"/>
              <w:spacing w:after="0" w:line="240" w:lineRule="auto"/>
              <w:rPr>
                <w:ins w:id="1655" w:author="Arjan" w:date="2014-11-17T21:50:00Z"/>
                <w:rFonts w:ascii="Arial" w:eastAsia="Times New Roman" w:hAnsi="Arial" w:cs="Arial"/>
                <w:color w:val="000000"/>
                <w:sz w:val="20"/>
                <w:szCs w:val="20"/>
              </w:rPr>
            </w:pPr>
          </w:p>
        </w:tc>
      </w:tr>
      <w:tr w:rsidR="00A01DCE" w:rsidRPr="002627FD" w14:paraId="71FFE995" w14:textId="77777777" w:rsidTr="00A01DCE">
        <w:trPr>
          <w:trHeight w:val="230"/>
          <w:ins w:id="1656" w:author="Arjan" w:date="2014-11-17T21:50:00Z"/>
        </w:trPr>
        <w:tc>
          <w:tcPr>
            <w:tcW w:w="3780" w:type="dxa"/>
            <w:tcBorders>
              <w:top w:val="nil"/>
              <w:left w:val="nil"/>
              <w:bottom w:val="nil"/>
              <w:right w:val="nil"/>
            </w:tcBorders>
          </w:tcPr>
          <w:p w14:paraId="5135559E" w14:textId="77777777" w:rsidR="00A01DCE" w:rsidRPr="002627FD" w:rsidRDefault="00A01DCE" w:rsidP="00355852">
            <w:pPr>
              <w:autoSpaceDE w:val="0"/>
              <w:autoSpaceDN w:val="0"/>
              <w:adjustRightInd w:val="0"/>
              <w:spacing w:after="0" w:line="240" w:lineRule="auto"/>
              <w:rPr>
                <w:ins w:id="1657" w:author="Arjan" w:date="2014-11-17T21:50:00Z"/>
                <w:rFonts w:ascii="Arial" w:eastAsia="Times New Roman" w:hAnsi="Arial" w:cs="Arial"/>
                <w:color w:val="000000"/>
                <w:sz w:val="20"/>
                <w:szCs w:val="20"/>
              </w:rPr>
            </w:pPr>
            <w:ins w:id="1658" w:author="Arjan" w:date="2014-11-17T21:50:00Z">
              <w:r w:rsidRPr="002627F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06226EC3" w14:textId="77777777" w:rsidR="00A01DCE" w:rsidRPr="002627FD" w:rsidRDefault="00A01DCE" w:rsidP="00355852">
            <w:pPr>
              <w:autoSpaceDE w:val="0"/>
              <w:autoSpaceDN w:val="0"/>
              <w:adjustRightInd w:val="0"/>
              <w:spacing w:after="0" w:line="240" w:lineRule="auto"/>
              <w:rPr>
                <w:ins w:id="1659" w:author="Arjan" w:date="2014-11-17T21:50:00Z"/>
                <w:rFonts w:ascii="Arial" w:eastAsia="Times New Roman" w:hAnsi="Arial" w:cs="Arial"/>
                <w:color w:val="000000"/>
                <w:sz w:val="20"/>
                <w:szCs w:val="20"/>
              </w:rPr>
            </w:pPr>
            <w:ins w:id="1660" w:author="Arjan" w:date="2014-11-17T21:50:00Z">
              <w:r>
                <w:rPr>
                  <w:rFonts w:ascii="Arial" w:eastAsia="Times New Roman" w:hAnsi="Arial" w:cs="Arial"/>
                  <w:color w:val="000000"/>
                  <w:sz w:val="20"/>
                  <w:szCs w:val="20"/>
                </w:rPr>
                <w:t>Zie groep</w:t>
              </w:r>
            </w:ins>
          </w:p>
        </w:tc>
      </w:tr>
      <w:tr w:rsidR="00A01DCE" w:rsidRPr="002627FD" w14:paraId="0DAC32BA" w14:textId="77777777" w:rsidTr="00A01DCE">
        <w:trPr>
          <w:trHeight w:val="230"/>
          <w:ins w:id="1661" w:author="Arjan" w:date="2014-11-17T21:50:00Z"/>
        </w:trPr>
        <w:tc>
          <w:tcPr>
            <w:tcW w:w="3780" w:type="dxa"/>
            <w:tcBorders>
              <w:top w:val="nil"/>
              <w:left w:val="nil"/>
              <w:bottom w:val="nil"/>
              <w:right w:val="nil"/>
            </w:tcBorders>
          </w:tcPr>
          <w:p w14:paraId="01B0E28F" w14:textId="77777777" w:rsidR="00A01DCE" w:rsidRPr="002627FD" w:rsidRDefault="00A01DCE" w:rsidP="00355852">
            <w:pPr>
              <w:autoSpaceDE w:val="0"/>
              <w:autoSpaceDN w:val="0"/>
              <w:adjustRightInd w:val="0"/>
              <w:spacing w:after="0" w:line="240" w:lineRule="auto"/>
              <w:rPr>
                <w:ins w:id="1662"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79F02AF0" w14:textId="77777777" w:rsidR="00A01DCE" w:rsidRPr="002627FD" w:rsidRDefault="00A01DCE" w:rsidP="00355852">
            <w:pPr>
              <w:autoSpaceDE w:val="0"/>
              <w:autoSpaceDN w:val="0"/>
              <w:adjustRightInd w:val="0"/>
              <w:spacing w:after="0" w:line="240" w:lineRule="auto"/>
              <w:rPr>
                <w:ins w:id="1663" w:author="Arjan" w:date="2014-11-17T21:50:00Z"/>
                <w:rFonts w:ascii="Arial" w:eastAsia="Times New Roman" w:hAnsi="Arial" w:cs="Arial"/>
                <w:color w:val="000000"/>
                <w:sz w:val="20"/>
                <w:szCs w:val="20"/>
              </w:rPr>
            </w:pPr>
          </w:p>
        </w:tc>
      </w:tr>
      <w:tr w:rsidR="00A01DCE" w:rsidRPr="002627FD" w14:paraId="2BFBFED5" w14:textId="77777777" w:rsidTr="00A01DCE">
        <w:trPr>
          <w:trHeight w:val="411"/>
          <w:ins w:id="1664" w:author="Arjan" w:date="2014-11-17T21:50:00Z"/>
        </w:trPr>
        <w:tc>
          <w:tcPr>
            <w:tcW w:w="3780" w:type="dxa"/>
            <w:tcBorders>
              <w:top w:val="nil"/>
              <w:left w:val="nil"/>
              <w:bottom w:val="nil"/>
              <w:right w:val="nil"/>
            </w:tcBorders>
          </w:tcPr>
          <w:p w14:paraId="2222C597" w14:textId="77777777" w:rsidR="00A01DCE" w:rsidRPr="002627FD" w:rsidRDefault="00A01DCE" w:rsidP="00355852">
            <w:pPr>
              <w:autoSpaceDE w:val="0"/>
              <w:autoSpaceDN w:val="0"/>
              <w:adjustRightInd w:val="0"/>
              <w:spacing w:after="0" w:line="240" w:lineRule="auto"/>
              <w:rPr>
                <w:ins w:id="1665" w:author="Arjan" w:date="2014-11-17T21:50:00Z"/>
                <w:rFonts w:ascii="Arial" w:eastAsia="Times New Roman" w:hAnsi="Arial" w:cs="Arial"/>
                <w:color w:val="000000"/>
                <w:sz w:val="20"/>
                <w:szCs w:val="20"/>
              </w:rPr>
            </w:pPr>
            <w:ins w:id="1666" w:author="Arjan" w:date="2014-11-17T21:50:00Z">
              <w:r w:rsidRPr="002627FD">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2B02F84A" w14:textId="77777777" w:rsidR="00A01DCE" w:rsidRPr="002627FD" w:rsidRDefault="00A01DCE" w:rsidP="00355852">
            <w:pPr>
              <w:autoSpaceDE w:val="0"/>
              <w:autoSpaceDN w:val="0"/>
              <w:adjustRightInd w:val="0"/>
              <w:spacing w:after="0" w:line="240" w:lineRule="auto"/>
              <w:rPr>
                <w:ins w:id="1667" w:author="Arjan" w:date="2014-11-17T21:50:00Z"/>
                <w:rFonts w:ascii="Arial" w:eastAsia="Times New Roman" w:hAnsi="Arial" w:cs="Arial"/>
                <w:color w:val="000000"/>
                <w:sz w:val="20"/>
                <w:szCs w:val="20"/>
              </w:rPr>
            </w:pPr>
            <w:ins w:id="1668" w:author="Arjan" w:date="2014-11-17T21:50:00Z">
              <w:r>
                <w:rPr>
                  <w:rFonts w:ascii="Arial" w:eastAsia="Times New Roman" w:hAnsi="Arial" w:cs="Arial"/>
                  <w:color w:val="000000"/>
                  <w:sz w:val="20"/>
                  <w:szCs w:val="20"/>
                </w:rPr>
                <w:t>Zie groep</w:t>
              </w:r>
            </w:ins>
          </w:p>
        </w:tc>
      </w:tr>
      <w:tr w:rsidR="00A01DCE" w:rsidRPr="002627FD" w14:paraId="420B9486" w14:textId="77777777" w:rsidTr="00A01DCE">
        <w:trPr>
          <w:trHeight w:val="245"/>
          <w:ins w:id="1669" w:author="Arjan" w:date="2014-11-17T21:50:00Z"/>
        </w:trPr>
        <w:tc>
          <w:tcPr>
            <w:tcW w:w="3780" w:type="dxa"/>
            <w:tcBorders>
              <w:top w:val="nil"/>
              <w:left w:val="nil"/>
              <w:bottom w:val="nil"/>
              <w:right w:val="nil"/>
            </w:tcBorders>
          </w:tcPr>
          <w:p w14:paraId="7D6C03F2" w14:textId="77777777" w:rsidR="00A01DCE" w:rsidRPr="002627FD" w:rsidRDefault="00A01DCE" w:rsidP="00355852">
            <w:pPr>
              <w:autoSpaceDE w:val="0"/>
              <w:autoSpaceDN w:val="0"/>
              <w:adjustRightInd w:val="0"/>
              <w:spacing w:after="0" w:line="240" w:lineRule="auto"/>
              <w:rPr>
                <w:ins w:id="1670"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33E06190" w14:textId="77777777" w:rsidR="00A01DCE" w:rsidRPr="002627FD" w:rsidRDefault="00A01DCE" w:rsidP="00355852">
            <w:pPr>
              <w:autoSpaceDE w:val="0"/>
              <w:autoSpaceDN w:val="0"/>
              <w:adjustRightInd w:val="0"/>
              <w:spacing w:after="0" w:line="240" w:lineRule="auto"/>
              <w:rPr>
                <w:ins w:id="1671" w:author="Arjan" w:date="2014-11-17T21:50:00Z"/>
                <w:rFonts w:ascii="Arial" w:eastAsia="Times New Roman" w:hAnsi="Arial" w:cs="Arial"/>
                <w:color w:val="000000"/>
                <w:sz w:val="20"/>
                <w:szCs w:val="20"/>
              </w:rPr>
            </w:pPr>
          </w:p>
        </w:tc>
      </w:tr>
      <w:tr w:rsidR="00A01DCE" w:rsidRPr="002627FD" w14:paraId="3F3C6E20" w14:textId="77777777" w:rsidTr="00A01DCE">
        <w:trPr>
          <w:trHeight w:val="230"/>
          <w:ins w:id="1672" w:author="Arjan" w:date="2014-11-17T21:50:00Z"/>
        </w:trPr>
        <w:tc>
          <w:tcPr>
            <w:tcW w:w="3780" w:type="dxa"/>
            <w:tcBorders>
              <w:top w:val="nil"/>
              <w:left w:val="nil"/>
              <w:bottom w:val="nil"/>
              <w:right w:val="nil"/>
            </w:tcBorders>
          </w:tcPr>
          <w:p w14:paraId="514DAFE5" w14:textId="77777777" w:rsidR="00A01DCE" w:rsidRPr="002627FD" w:rsidRDefault="00A01DCE" w:rsidP="00355852">
            <w:pPr>
              <w:autoSpaceDE w:val="0"/>
              <w:autoSpaceDN w:val="0"/>
              <w:adjustRightInd w:val="0"/>
              <w:spacing w:after="0" w:line="240" w:lineRule="auto"/>
              <w:rPr>
                <w:ins w:id="1673" w:author="Arjan" w:date="2014-11-17T21:50:00Z"/>
                <w:rFonts w:ascii="Arial" w:eastAsia="Times New Roman" w:hAnsi="Arial" w:cs="Arial"/>
                <w:color w:val="000000"/>
                <w:sz w:val="20"/>
                <w:szCs w:val="20"/>
              </w:rPr>
            </w:pPr>
            <w:ins w:id="1674" w:author="Arjan" w:date="2014-11-17T21:50:00Z">
              <w:r w:rsidRPr="002627FD">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2C61CE84" w14:textId="77777777" w:rsidR="00A01DCE" w:rsidRPr="002627FD" w:rsidRDefault="00A01DCE" w:rsidP="00355852">
            <w:pPr>
              <w:autoSpaceDE w:val="0"/>
              <w:autoSpaceDN w:val="0"/>
              <w:adjustRightInd w:val="0"/>
              <w:spacing w:after="0" w:line="240" w:lineRule="auto"/>
              <w:rPr>
                <w:ins w:id="1675" w:author="Arjan" w:date="2014-11-17T21:50:00Z"/>
                <w:rFonts w:ascii="Arial" w:eastAsia="Times New Roman" w:hAnsi="Arial" w:cs="Arial"/>
                <w:color w:val="000000"/>
                <w:sz w:val="20"/>
                <w:szCs w:val="20"/>
              </w:rPr>
            </w:pPr>
            <w:ins w:id="1676" w:author="Arjan" w:date="2014-11-17T21:50:00Z">
              <w:r>
                <w:rPr>
                  <w:rFonts w:ascii="Arial" w:hAnsi="Arial" w:cs="Arial"/>
                  <w:sz w:val="20"/>
                  <w:szCs w:val="20"/>
                  <w:lang w:val="en-AU"/>
                </w:rPr>
                <w:t>1</w:t>
              </w:r>
              <w:r w:rsidRPr="002627FD">
                <w:rPr>
                  <w:rFonts w:ascii="Arial" w:eastAsia="Times New Roman" w:hAnsi="Arial" w:cs="Arial"/>
                  <w:color w:val="000000"/>
                  <w:sz w:val="20"/>
                  <w:szCs w:val="20"/>
                </w:rPr>
                <w:t xml:space="preserve"> - </w:t>
              </w:r>
              <w:r w:rsidR="00DA5D93" w:rsidRPr="002627FD">
                <w:rPr>
                  <w:rFonts w:ascii="Arial" w:eastAsia="Times New Roman" w:hAnsi="Arial" w:cs="Arial"/>
                  <w:color w:val="000000"/>
                  <w:sz w:val="20"/>
                  <w:szCs w:val="20"/>
                </w:rPr>
                <w:fldChar w:fldCharType="begin" w:fldLock="1"/>
              </w:r>
              <w:r w:rsidRPr="002627FD">
                <w:rPr>
                  <w:rFonts w:ascii="Arial" w:eastAsia="Times New Roman" w:hAnsi="Arial" w:cs="Arial"/>
                  <w:color w:val="000000"/>
                  <w:sz w:val="20"/>
                  <w:szCs w:val="20"/>
                </w:rPr>
                <w:instrText>MERGEFIELD Att.UpperBound</w:instrText>
              </w:r>
              <w:r w:rsidR="00DA5D93" w:rsidRPr="002627FD">
                <w:rPr>
                  <w:rFonts w:ascii="Arial" w:eastAsia="Times New Roman" w:hAnsi="Arial" w:cs="Arial"/>
                  <w:color w:val="000000"/>
                  <w:sz w:val="20"/>
                  <w:szCs w:val="20"/>
                </w:rPr>
                <w:fldChar w:fldCharType="separate"/>
              </w:r>
              <w:r w:rsidRPr="002627FD">
                <w:rPr>
                  <w:rFonts w:ascii="Arial" w:eastAsia="Times New Roman" w:hAnsi="Arial" w:cs="Arial"/>
                  <w:color w:val="000000"/>
                  <w:sz w:val="20"/>
                  <w:szCs w:val="20"/>
                </w:rPr>
                <w:t>1</w:t>
              </w:r>
              <w:r w:rsidR="00DA5D93" w:rsidRPr="002627FD">
                <w:rPr>
                  <w:rFonts w:ascii="Arial" w:eastAsia="Times New Roman" w:hAnsi="Arial" w:cs="Arial"/>
                  <w:color w:val="000000"/>
                  <w:sz w:val="20"/>
                  <w:szCs w:val="20"/>
                </w:rPr>
                <w:fldChar w:fldCharType="end"/>
              </w:r>
            </w:ins>
          </w:p>
        </w:tc>
      </w:tr>
      <w:tr w:rsidR="00A01DCE" w:rsidRPr="002627FD" w14:paraId="66CEC068" w14:textId="77777777" w:rsidTr="00A01DCE">
        <w:trPr>
          <w:trHeight w:val="230"/>
          <w:ins w:id="1677" w:author="Arjan" w:date="2014-11-17T21:50:00Z"/>
        </w:trPr>
        <w:tc>
          <w:tcPr>
            <w:tcW w:w="3780" w:type="dxa"/>
            <w:tcBorders>
              <w:top w:val="nil"/>
              <w:left w:val="nil"/>
              <w:bottom w:val="nil"/>
              <w:right w:val="nil"/>
            </w:tcBorders>
          </w:tcPr>
          <w:p w14:paraId="0C59A91B" w14:textId="77777777" w:rsidR="00A01DCE" w:rsidRPr="002627FD" w:rsidRDefault="00A01DCE" w:rsidP="00355852">
            <w:pPr>
              <w:autoSpaceDE w:val="0"/>
              <w:autoSpaceDN w:val="0"/>
              <w:adjustRightInd w:val="0"/>
              <w:spacing w:after="0" w:line="240" w:lineRule="auto"/>
              <w:rPr>
                <w:ins w:id="1678"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66B91E5D" w14:textId="77777777" w:rsidR="00A01DCE" w:rsidRPr="002627FD" w:rsidRDefault="00A01DCE" w:rsidP="00355852">
            <w:pPr>
              <w:autoSpaceDE w:val="0"/>
              <w:autoSpaceDN w:val="0"/>
              <w:adjustRightInd w:val="0"/>
              <w:spacing w:after="0" w:line="240" w:lineRule="auto"/>
              <w:rPr>
                <w:ins w:id="1679" w:author="Arjan" w:date="2014-11-17T21:50:00Z"/>
                <w:rFonts w:ascii="Arial" w:eastAsia="Times New Roman" w:hAnsi="Arial" w:cs="Arial"/>
                <w:color w:val="000000"/>
                <w:sz w:val="20"/>
                <w:szCs w:val="20"/>
              </w:rPr>
            </w:pPr>
          </w:p>
        </w:tc>
      </w:tr>
      <w:tr w:rsidR="00A01DCE" w:rsidRPr="002627FD" w14:paraId="7511D724" w14:textId="77777777" w:rsidTr="00A01DCE">
        <w:trPr>
          <w:trHeight w:val="230"/>
          <w:ins w:id="1680" w:author="Arjan" w:date="2014-11-17T21:50:00Z"/>
        </w:trPr>
        <w:tc>
          <w:tcPr>
            <w:tcW w:w="3780" w:type="dxa"/>
            <w:tcBorders>
              <w:top w:val="nil"/>
              <w:left w:val="nil"/>
              <w:bottom w:val="nil"/>
              <w:right w:val="nil"/>
            </w:tcBorders>
          </w:tcPr>
          <w:p w14:paraId="24B841D4" w14:textId="77777777" w:rsidR="00A01DCE" w:rsidRPr="002627FD" w:rsidRDefault="00A01DCE" w:rsidP="00355852">
            <w:pPr>
              <w:autoSpaceDE w:val="0"/>
              <w:autoSpaceDN w:val="0"/>
              <w:adjustRightInd w:val="0"/>
              <w:spacing w:after="0" w:line="240" w:lineRule="auto"/>
              <w:rPr>
                <w:ins w:id="1681" w:author="Arjan" w:date="2014-11-17T21:50:00Z"/>
                <w:rFonts w:ascii="Arial" w:eastAsia="Times New Roman" w:hAnsi="Arial" w:cs="Arial"/>
                <w:color w:val="000000"/>
                <w:sz w:val="20"/>
                <w:szCs w:val="20"/>
              </w:rPr>
            </w:pPr>
            <w:ins w:id="1682" w:author="Arjan" w:date="2014-11-17T21:50:00Z">
              <w:r w:rsidRPr="002627F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4BC23902" w14:textId="77777777" w:rsidR="00A01DCE" w:rsidRPr="002627FD" w:rsidRDefault="00A01DCE" w:rsidP="00355852">
            <w:pPr>
              <w:autoSpaceDE w:val="0"/>
              <w:autoSpaceDN w:val="0"/>
              <w:adjustRightInd w:val="0"/>
              <w:spacing w:after="0" w:line="240" w:lineRule="auto"/>
              <w:rPr>
                <w:ins w:id="1683" w:author="Arjan" w:date="2014-11-17T21:50:00Z"/>
                <w:rFonts w:ascii="Arial" w:eastAsia="Times New Roman" w:hAnsi="Arial" w:cs="Arial"/>
                <w:color w:val="000000"/>
                <w:sz w:val="20"/>
                <w:szCs w:val="20"/>
              </w:rPr>
            </w:pPr>
            <w:ins w:id="1684" w:author="Arjan" w:date="2014-11-17T21:50:00Z">
              <w:r>
                <w:rPr>
                  <w:rFonts w:ascii="Arial" w:eastAsia="Times New Roman" w:hAnsi="Arial" w:cs="Arial"/>
                  <w:color w:val="000000"/>
                  <w:sz w:val="20"/>
                  <w:szCs w:val="20"/>
                </w:rPr>
                <w:t>Kern</w:t>
              </w:r>
              <w:r w:rsidRPr="002627FD">
                <w:rPr>
                  <w:rFonts w:ascii="Arial" w:eastAsia="Times New Roman" w:hAnsi="Arial" w:cs="Arial"/>
                  <w:color w:val="000000"/>
                  <w:sz w:val="20"/>
                  <w:szCs w:val="20"/>
                </w:rPr>
                <w:t>gegeven</w:t>
              </w:r>
            </w:ins>
          </w:p>
        </w:tc>
      </w:tr>
      <w:tr w:rsidR="00A01DCE" w:rsidRPr="002627FD" w14:paraId="14FF3158" w14:textId="77777777" w:rsidTr="00A01DCE">
        <w:trPr>
          <w:trHeight w:val="230"/>
          <w:ins w:id="1685" w:author="Arjan" w:date="2014-11-17T21:50:00Z"/>
        </w:trPr>
        <w:tc>
          <w:tcPr>
            <w:tcW w:w="3780" w:type="dxa"/>
            <w:tcBorders>
              <w:top w:val="nil"/>
              <w:left w:val="nil"/>
              <w:right w:val="nil"/>
            </w:tcBorders>
          </w:tcPr>
          <w:p w14:paraId="487782FA" w14:textId="77777777" w:rsidR="00A01DCE" w:rsidRPr="002627FD" w:rsidRDefault="00A01DCE" w:rsidP="00355852">
            <w:pPr>
              <w:autoSpaceDE w:val="0"/>
              <w:autoSpaceDN w:val="0"/>
              <w:adjustRightInd w:val="0"/>
              <w:spacing w:after="0" w:line="240" w:lineRule="auto"/>
              <w:rPr>
                <w:ins w:id="1686" w:author="Arjan" w:date="2014-11-17T21:50:00Z"/>
                <w:rFonts w:ascii="Arial" w:eastAsia="Times New Roman" w:hAnsi="Arial" w:cs="Arial"/>
                <w:b/>
                <w:bCs/>
                <w:color w:val="000000"/>
                <w:sz w:val="20"/>
                <w:szCs w:val="20"/>
              </w:rPr>
            </w:pPr>
          </w:p>
        </w:tc>
        <w:tc>
          <w:tcPr>
            <w:tcW w:w="5580" w:type="dxa"/>
            <w:tcBorders>
              <w:top w:val="nil"/>
              <w:left w:val="nil"/>
              <w:right w:val="nil"/>
            </w:tcBorders>
          </w:tcPr>
          <w:p w14:paraId="2BE89740" w14:textId="77777777" w:rsidR="00A01DCE" w:rsidRPr="002627FD" w:rsidRDefault="00A01DCE" w:rsidP="00355852">
            <w:pPr>
              <w:autoSpaceDE w:val="0"/>
              <w:autoSpaceDN w:val="0"/>
              <w:adjustRightInd w:val="0"/>
              <w:spacing w:after="0" w:line="240" w:lineRule="auto"/>
              <w:rPr>
                <w:ins w:id="1687" w:author="Arjan" w:date="2014-11-17T21:50:00Z"/>
                <w:rFonts w:ascii="Arial" w:eastAsia="Times New Roman" w:hAnsi="Arial" w:cs="Arial"/>
                <w:color w:val="000000"/>
                <w:sz w:val="20"/>
                <w:szCs w:val="20"/>
              </w:rPr>
            </w:pPr>
          </w:p>
        </w:tc>
      </w:tr>
      <w:tr w:rsidR="00A01DCE" w:rsidRPr="005E066D" w14:paraId="6424D7A9" w14:textId="77777777" w:rsidTr="00A01DCE">
        <w:trPr>
          <w:trHeight w:val="230"/>
          <w:ins w:id="1688" w:author="Arjan" w:date="2014-11-17T21:50:00Z"/>
        </w:trPr>
        <w:tc>
          <w:tcPr>
            <w:tcW w:w="3780" w:type="dxa"/>
            <w:tcBorders>
              <w:top w:val="nil"/>
              <w:left w:val="nil"/>
              <w:bottom w:val="single" w:sz="4" w:space="0" w:color="auto"/>
              <w:right w:val="nil"/>
            </w:tcBorders>
          </w:tcPr>
          <w:p w14:paraId="1D14AE33" w14:textId="77777777" w:rsidR="00A01DCE" w:rsidRPr="002627FD" w:rsidRDefault="00A01DCE" w:rsidP="00355852">
            <w:pPr>
              <w:autoSpaceDE w:val="0"/>
              <w:autoSpaceDN w:val="0"/>
              <w:adjustRightInd w:val="0"/>
              <w:spacing w:after="0" w:line="240" w:lineRule="auto"/>
              <w:rPr>
                <w:ins w:id="1689" w:author="Arjan" w:date="2014-11-17T21:50:00Z"/>
                <w:rFonts w:ascii="Arial" w:eastAsia="Times New Roman" w:hAnsi="Arial" w:cs="Arial"/>
                <w:b/>
                <w:bCs/>
                <w:color w:val="000000"/>
                <w:sz w:val="20"/>
                <w:szCs w:val="20"/>
              </w:rPr>
            </w:pPr>
            <w:ins w:id="1690" w:author="Arjan" w:date="2014-11-17T21:50:00Z">
              <w:r w:rsidRPr="002627F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3D6B9AF7" w14:textId="77777777" w:rsidR="00A01DCE" w:rsidRPr="00DD0F4F" w:rsidRDefault="0062522E" w:rsidP="00355852">
            <w:pPr>
              <w:autoSpaceDE w:val="0"/>
              <w:autoSpaceDN w:val="0"/>
              <w:adjustRightInd w:val="0"/>
              <w:spacing w:after="0" w:line="240" w:lineRule="auto"/>
              <w:rPr>
                <w:ins w:id="1691" w:author="Arjan" w:date="2014-11-17T21:50:00Z"/>
                <w:rFonts w:ascii="Arial" w:eastAsia="Times New Roman" w:hAnsi="Arial" w:cs="Arial"/>
                <w:color w:val="000000"/>
                <w:sz w:val="20"/>
                <w:szCs w:val="20"/>
                <w:lang w:val="nl-NL"/>
              </w:rPr>
            </w:pPr>
            <w:ins w:id="1692" w:author="Arjan" w:date="2014-11-17T22:04:00Z">
              <w:r>
                <w:rPr>
                  <w:rFonts w:ascii="Arial" w:eastAsia="Times New Roman" w:hAnsi="Arial" w:cs="Arial"/>
                  <w:color w:val="000000"/>
                  <w:sz w:val="20"/>
                  <w:szCs w:val="20"/>
                  <w:lang w:val="nl-NL"/>
                </w:rPr>
                <w:t>-</w:t>
              </w:r>
            </w:ins>
          </w:p>
        </w:tc>
      </w:tr>
    </w:tbl>
    <w:p w14:paraId="747257BE" w14:textId="77777777" w:rsidR="00A01DCE" w:rsidRPr="002627FD" w:rsidRDefault="00DA5D93" w:rsidP="00A01DCE">
      <w:pPr>
        <w:autoSpaceDE w:val="0"/>
        <w:autoSpaceDN w:val="0"/>
        <w:adjustRightInd w:val="0"/>
        <w:spacing w:before="240" w:after="60" w:line="240" w:lineRule="auto"/>
        <w:outlineLvl w:val="3"/>
        <w:rPr>
          <w:ins w:id="1693" w:author="Arjan" w:date="2014-11-17T21:53:00Z"/>
          <w:rFonts w:ascii="Arial" w:eastAsia="Times New Roman" w:hAnsi="Arial" w:cs="Arial"/>
          <w:b/>
          <w:bCs/>
          <w:color w:val="004080"/>
          <w:sz w:val="24"/>
          <w:szCs w:val="24"/>
        </w:rPr>
      </w:pPr>
      <w:ins w:id="1694" w:author="Arjan" w:date="2014-11-17T21:53:00Z">
        <w:r w:rsidRPr="002627FD">
          <w:rPr>
            <w:rFonts w:ascii="Arial" w:hAnsi="Arial" w:cs="Arial"/>
            <w:sz w:val="20"/>
            <w:szCs w:val="20"/>
            <w:lang w:val="en-AU"/>
          </w:rPr>
          <w:fldChar w:fldCharType="begin" w:fldLock="1"/>
        </w:r>
        <w:r w:rsidR="00A01DCE" w:rsidRPr="002627FD">
          <w:rPr>
            <w:rFonts w:ascii="Arial" w:hAnsi="Arial" w:cs="Arial"/>
            <w:sz w:val="20"/>
            <w:szCs w:val="20"/>
            <w:lang w:val="en-AU"/>
          </w:rPr>
          <w:instrText xml:space="preserve">MERGEFIELD </w:instrText>
        </w:r>
        <w:r w:rsidR="00A01DCE" w:rsidRPr="002627FD">
          <w:rPr>
            <w:rFonts w:ascii="Arial" w:eastAsia="Times New Roman" w:hAnsi="Arial" w:cs="Arial"/>
            <w:b/>
            <w:bCs/>
            <w:color w:val="004080"/>
            <w:sz w:val="24"/>
            <w:szCs w:val="24"/>
          </w:rPr>
          <w:instrText>Att.Stereotype</w:instrText>
        </w:r>
        <w:r w:rsidRPr="002627FD">
          <w:rPr>
            <w:rFonts w:ascii="Arial" w:hAnsi="Arial" w:cs="Arial"/>
            <w:sz w:val="20"/>
            <w:szCs w:val="20"/>
            <w:lang w:val="en-AU"/>
          </w:rPr>
          <w:fldChar w:fldCharType="separate"/>
        </w:r>
        <w:r w:rsidR="00A01DCE">
          <w:rPr>
            <w:rFonts w:ascii="Arial" w:eastAsia="Times New Roman" w:hAnsi="Arial" w:cs="Arial"/>
            <w:b/>
            <w:bCs/>
            <w:color w:val="004080"/>
            <w:sz w:val="24"/>
            <w:szCs w:val="24"/>
          </w:rPr>
          <w:t>«Suba</w:t>
        </w:r>
        <w:r w:rsidR="00A01DCE" w:rsidRPr="002627FD">
          <w:rPr>
            <w:rFonts w:ascii="Arial" w:eastAsia="Times New Roman" w:hAnsi="Arial" w:cs="Arial"/>
            <w:b/>
            <w:bCs/>
            <w:color w:val="004080"/>
            <w:sz w:val="24"/>
            <w:szCs w:val="24"/>
          </w:rPr>
          <w:t>ttribuutsoort»</w:t>
        </w:r>
        <w:r w:rsidRPr="002627FD">
          <w:rPr>
            <w:rFonts w:ascii="Arial" w:hAnsi="Arial" w:cs="Arial"/>
            <w:sz w:val="20"/>
            <w:szCs w:val="20"/>
            <w:lang w:val="en-AU"/>
          </w:rPr>
          <w:fldChar w:fldCharType="end"/>
        </w:r>
        <w:r w:rsidR="00A01DCE" w:rsidRPr="002627FD">
          <w:rPr>
            <w:rFonts w:ascii="Arial" w:eastAsia="Times New Roman" w:hAnsi="Arial" w:cs="Arial"/>
            <w:b/>
            <w:bCs/>
            <w:color w:val="004080"/>
            <w:sz w:val="24"/>
            <w:szCs w:val="24"/>
          </w:rPr>
          <w:t xml:space="preserve"> </w:t>
        </w:r>
      </w:ins>
      <w:ins w:id="1695" w:author="Arjan" w:date="2014-11-17T21:54:00Z">
        <w:r w:rsidR="00E2054E">
          <w:rPr>
            <w:rFonts w:ascii="Arial" w:eastAsia="Times New Roman" w:hAnsi="Arial" w:cs="Arial"/>
            <w:b/>
            <w:bCs/>
            <w:color w:val="004080"/>
            <w:sz w:val="24"/>
            <w:szCs w:val="24"/>
          </w:rPr>
          <w:t>Waarde</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A01DCE" w:rsidRPr="002627FD" w14:paraId="69033E9D" w14:textId="77777777" w:rsidTr="00355852">
        <w:trPr>
          <w:trHeight w:val="230"/>
          <w:ins w:id="1696" w:author="Arjan" w:date="2014-11-17T21:53:00Z"/>
        </w:trPr>
        <w:tc>
          <w:tcPr>
            <w:tcW w:w="3780" w:type="dxa"/>
            <w:tcBorders>
              <w:top w:val="single" w:sz="4" w:space="0" w:color="auto"/>
              <w:left w:val="nil"/>
              <w:bottom w:val="nil"/>
              <w:right w:val="nil"/>
            </w:tcBorders>
          </w:tcPr>
          <w:p w14:paraId="619CFCB2" w14:textId="77777777" w:rsidR="00A01DCE" w:rsidRPr="002627FD" w:rsidRDefault="00A01DCE" w:rsidP="00355852">
            <w:pPr>
              <w:autoSpaceDE w:val="0"/>
              <w:autoSpaceDN w:val="0"/>
              <w:adjustRightInd w:val="0"/>
              <w:spacing w:after="0" w:line="240" w:lineRule="auto"/>
              <w:rPr>
                <w:ins w:id="1697" w:author="Arjan" w:date="2014-11-17T21:53:00Z"/>
                <w:rFonts w:ascii="Arial" w:eastAsia="Times New Roman" w:hAnsi="Arial" w:cs="Arial"/>
                <w:color w:val="000000"/>
                <w:sz w:val="20"/>
                <w:szCs w:val="20"/>
              </w:rPr>
            </w:pPr>
            <w:ins w:id="1698" w:author="Arjan" w:date="2014-11-17T21:53:00Z">
              <w:r w:rsidRPr="002627F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5E972F6D" w14:textId="77777777" w:rsidR="00A01DCE" w:rsidRPr="002627FD" w:rsidRDefault="0062522E" w:rsidP="00355852">
            <w:pPr>
              <w:autoSpaceDE w:val="0"/>
              <w:autoSpaceDN w:val="0"/>
              <w:adjustRightInd w:val="0"/>
              <w:spacing w:after="0" w:line="240" w:lineRule="auto"/>
              <w:rPr>
                <w:ins w:id="1699" w:author="Arjan" w:date="2014-11-17T21:53:00Z"/>
                <w:rFonts w:ascii="Arial" w:eastAsia="Times New Roman" w:hAnsi="Arial" w:cs="Arial"/>
                <w:color w:val="000000"/>
                <w:sz w:val="20"/>
                <w:szCs w:val="20"/>
              </w:rPr>
            </w:pPr>
            <w:ins w:id="1700" w:author="Arjan" w:date="2014-11-17T22:04:00Z">
              <w:r>
                <w:rPr>
                  <w:rFonts w:ascii="Arial" w:eastAsia="Times New Roman" w:hAnsi="Arial" w:cs="Arial"/>
                  <w:color w:val="000000"/>
                  <w:sz w:val="20"/>
                  <w:szCs w:val="20"/>
                </w:rPr>
                <w:t>Waarde</w:t>
              </w:r>
            </w:ins>
          </w:p>
        </w:tc>
      </w:tr>
      <w:tr w:rsidR="00A01DCE" w:rsidRPr="002627FD" w14:paraId="49410D72" w14:textId="77777777" w:rsidTr="00355852">
        <w:trPr>
          <w:ins w:id="1701" w:author="Arjan" w:date="2014-11-17T21:53:00Z"/>
        </w:trPr>
        <w:tc>
          <w:tcPr>
            <w:tcW w:w="3780" w:type="dxa"/>
            <w:tcBorders>
              <w:top w:val="nil"/>
              <w:left w:val="nil"/>
              <w:bottom w:val="nil"/>
              <w:right w:val="nil"/>
            </w:tcBorders>
          </w:tcPr>
          <w:p w14:paraId="3C85FAF5" w14:textId="77777777" w:rsidR="00A01DCE" w:rsidRPr="002627FD" w:rsidRDefault="00A01DCE" w:rsidP="00355852">
            <w:pPr>
              <w:autoSpaceDE w:val="0"/>
              <w:autoSpaceDN w:val="0"/>
              <w:adjustRightInd w:val="0"/>
              <w:spacing w:after="0" w:line="240" w:lineRule="auto"/>
              <w:rPr>
                <w:ins w:id="1702"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7AF94E62" w14:textId="77777777" w:rsidR="00A01DCE" w:rsidRPr="002627FD" w:rsidRDefault="00A01DCE" w:rsidP="00355852">
            <w:pPr>
              <w:autoSpaceDE w:val="0"/>
              <w:autoSpaceDN w:val="0"/>
              <w:adjustRightInd w:val="0"/>
              <w:spacing w:after="0" w:line="240" w:lineRule="auto"/>
              <w:rPr>
                <w:ins w:id="1703" w:author="Arjan" w:date="2014-11-17T21:53:00Z"/>
                <w:rFonts w:ascii="Arial" w:eastAsia="Times New Roman" w:hAnsi="Arial" w:cs="Arial"/>
                <w:color w:val="000000"/>
                <w:sz w:val="20"/>
                <w:szCs w:val="20"/>
              </w:rPr>
            </w:pPr>
          </w:p>
        </w:tc>
      </w:tr>
      <w:tr w:rsidR="00A01DCE" w:rsidRPr="002627FD" w14:paraId="4073A732" w14:textId="77777777" w:rsidTr="00355852">
        <w:trPr>
          <w:ins w:id="1704" w:author="Arjan" w:date="2014-11-17T21:53:00Z"/>
        </w:trPr>
        <w:tc>
          <w:tcPr>
            <w:tcW w:w="3780" w:type="dxa"/>
            <w:tcBorders>
              <w:top w:val="nil"/>
              <w:left w:val="nil"/>
              <w:bottom w:val="nil"/>
              <w:right w:val="nil"/>
            </w:tcBorders>
          </w:tcPr>
          <w:p w14:paraId="5FADB464" w14:textId="77777777" w:rsidR="00A01DCE" w:rsidRPr="002627FD" w:rsidRDefault="00A01DCE" w:rsidP="00355852">
            <w:pPr>
              <w:autoSpaceDE w:val="0"/>
              <w:autoSpaceDN w:val="0"/>
              <w:adjustRightInd w:val="0"/>
              <w:spacing w:after="0" w:line="240" w:lineRule="auto"/>
              <w:rPr>
                <w:ins w:id="1705" w:author="Arjan" w:date="2014-11-17T21:53:00Z"/>
                <w:rFonts w:ascii="Arial" w:eastAsia="Times New Roman" w:hAnsi="Arial" w:cs="Arial"/>
                <w:color w:val="000000"/>
                <w:sz w:val="20"/>
                <w:szCs w:val="20"/>
              </w:rPr>
            </w:pPr>
            <w:ins w:id="1706" w:author="Arjan" w:date="2014-11-17T21:53:00Z">
              <w:r w:rsidRPr="002627F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25EE4256" w14:textId="77777777" w:rsidR="00A01DCE" w:rsidRPr="002627FD" w:rsidRDefault="00A01DCE" w:rsidP="00355852">
            <w:pPr>
              <w:autoSpaceDE w:val="0"/>
              <w:autoSpaceDN w:val="0"/>
              <w:adjustRightInd w:val="0"/>
              <w:spacing w:after="0" w:line="240" w:lineRule="auto"/>
              <w:rPr>
                <w:ins w:id="1707" w:author="Arjan" w:date="2014-11-17T21:53:00Z"/>
                <w:rFonts w:ascii="Arial" w:eastAsia="Times New Roman" w:hAnsi="Arial" w:cs="Arial"/>
                <w:color w:val="000000"/>
                <w:sz w:val="20"/>
                <w:szCs w:val="20"/>
              </w:rPr>
            </w:pPr>
            <w:ins w:id="1708" w:author="Arjan" w:date="2014-11-17T21:53:00Z">
              <w:r>
                <w:rPr>
                  <w:rFonts w:ascii="Arial" w:eastAsia="Times New Roman" w:hAnsi="Arial" w:cs="Arial"/>
                  <w:color w:val="000000"/>
                  <w:sz w:val="20"/>
                  <w:szCs w:val="20"/>
                </w:rPr>
                <w:t>Richtlijn Metadatering Overheidsinformatie (RMO)</w:t>
              </w:r>
            </w:ins>
          </w:p>
        </w:tc>
      </w:tr>
      <w:tr w:rsidR="00A01DCE" w:rsidRPr="002627FD" w14:paraId="2694CC07" w14:textId="77777777" w:rsidTr="00355852">
        <w:trPr>
          <w:ins w:id="1709" w:author="Arjan" w:date="2014-11-17T21:53:00Z"/>
        </w:trPr>
        <w:tc>
          <w:tcPr>
            <w:tcW w:w="3780" w:type="dxa"/>
            <w:tcBorders>
              <w:top w:val="nil"/>
              <w:left w:val="nil"/>
              <w:bottom w:val="nil"/>
              <w:right w:val="nil"/>
            </w:tcBorders>
          </w:tcPr>
          <w:p w14:paraId="2FE20DB8" w14:textId="77777777" w:rsidR="00A01DCE" w:rsidRPr="002627FD" w:rsidRDefault="00A01DCE" w:rsidP="00355852">
            <w:pPr>
              <w:autoSpaceDE w:val="0"/>
              <w:autoSpaceDN w:val="0"/>
              <w:adjustRightInd w:val="0"/>
              <w:spacing w:after="0" w:line="240" w:lineRule="auto"/>
              <w:rPr>
                <w:ins w:id="1710"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0E351C8B" w14:textId="77777777" w:rsidR="00A01DCE" w:rsidRPr="002627FD" w:rsidRDefault="00A01DCE" w:rsidP="00355852">
            <w:pPr>
              <w:autoSpaceDE w:val="0"/>
              <w:autoSpaceDN w:val="0"/>
              <w:adjustRightInd w:val="0"/>
              <w:spacing w:after="0" w:line="240" w:lineRule="auto"/>
              <w:rPr>
                <w:ins w:id="1711" w:author="Arjan" w:date="2014-11-17T21:53:00Z"/>
                <w:rFonts w:ascii="Arial" w:eastAsia="Times New Roman" w:hAnsi="Arial" w:cs="Arial"/>
                <w:color w:val="000000"/>
                <w:sz w:val="20"/>
                <w:szCs w:val="20"/>
              </w:rPr>
            </w:pPr>
          </w:p>
        </w:tc>
      </w:tr>
      <w:tr w:rsidR="00A01DCE" w:rsidRPr="002627FD" w14:paraId="689AD88D" w14:textId="77777777" w:rsidTr="00355852">
        <w:trPr>
          <w:ins w:id="1712" w:author="Arjan" w:date="2014-11-17T21:53:00Z"/>
        </w:trPr>
        <w:tc>
          <w:tcPr>
            <w:tcW w:w="3780" w:type="dxa"/>
            <w:tcBorders>
              <w:top w:val="nil"/>
              <w:left w:val="nil"/>
              <w:bottom w:val="nil"/>
              <w:right w:val="nil"/>
            </w:tcBorders>
          </w:tcPr>
          <w:p w14:paraId="3563DF9E" w14:textId="77777777" w:rsidR="00A01DCE" w:rsidRPr="002627FD" w:rsidRDefault="00A01DCE" w:rsidP="00355852">
            <w:pPr>
              <w:autoSpaceDE w:val="0"/>
              <w:autoSpaceDN w:val="0"/>
              <w:adjustRightInd w:val="0"/>
              <w:spacing w:after="0" w:line="240" w:lineRule="auto"/>
              <w:rPr>
                <w:ins w:id="1713" w:author="Arjan" w:date="2014-11-17T21:53:00Z"/>
                <w:rFonts w:ascii="Arial" w:eastAsia="Times New Roman" w:hAnsi="Arial" w:cs="Arial"/>
                <w:color w:val="000000"/>
                <w:sz w:val="20"/>
                <w:szCs w:val="20"/>
              </w:rPr>
            </w:pPr>
            <w:ins w:id="1714" w:author="Arjan" w:date="2014-11-17T21:53:00Z">
              <w:r w:rsidRPr="002627F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53867748" w14:textId="77777777" w:rsidR="00A01DCE" w:rsidRPr="002627FD" w:rsidRDefault="00A01DCE" w:rsidP="00355852">
            <w:pPr>
              <w:autoSpaceDE w:val="0"/>
              <w:autoSpaceDN w:val="0"/>
              <w:adjustRightInd w:val="0"/>
              <w:spacing w:after="0" w:line="240" w:lineRule="auto"/>
              <w:rPr>
                <w:ins w:id="1715" w:author="Arjan" w:date="2014-11-17T21:53:00Z"/>
                <w:rFonts w:ascii="Arial" w:eastAsia="Times New Roman" w:hAnsi="Arial" w:cs="Arial"/>
                <w:color w:val="000000"/>
                <w:sz w:val="20"/>
                <w:szCs w:val="20"/>
              </w:rPr>
            </w:pPr>
          </w:p>
        </w:tc>
      </w:tr>
      <w:tr w:rsidR="00A01DCE" w:rsidRPr="002627FD" w14:paraId="03F4DD26" w14:textId="77777777" w:rsidTr="00355852">
        <w:trPr>
          <w:ins w:id="1716" w:author="Arjan" w:date="2014-11-17T21:53:00Z"/>
        </w:trPr>
        <w:tc>
          <w:tcPr>
            <w:tcW w:w="3780" w:type="dxa"/>
            <w:tcBorders>
              <w:top w:val="nil"/>
              <w:left w:val="nil"/>
              <w:bottom w:val="nil"/>
              <w:right w:val="nil"/>
            </w:tcBorders>
          </w:tcPr>
          <w:p w14:paraId="1772796F" w14:textId="77777777" w:rsidR="00A01DCE" w:rsidRPr="002627FD" w:rsidRDefault="00A01DCE" w:rsidP="00355852">
            <w:pPr>
              <w:autoSpaceDE w:val="0"/>
              <w:autoSpaceDN w:val="0"/>
              <w:adjustRightInd w:val="0"/>
              <w:spacing w:after="0" w:line="240" w:lineRule="auto"/>
              <w:rPr>
                <w:ins w:id="1717"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1DA9537E" w14:textId="77777777" w:rsidR="00A01DCE" w:rsidRPr="002627FD" w:rsidRDefault="00A01DCE" w:rsidP="00355852">
            <w:pPr>
              <w:autoSpaceDE w:val="0"/>
              <w:autoSpaceDN w:val="0"/>
              <w:adjustRightInd w:val="0"/>
              <w:spacing w:after="0" w:line="240" w:lineRule="auto"/>
              <w:rPr>
                <w:ins w:id="1718" w:author="Arjan" w:date="2014-11-17T21:53:00Z"/>
                <w:rFonts w:ascii="Arial" w:eastAsia="Times New Roman" w:hAnsi="Arial" w:cs="Arial"/>
                <w:color w:val="000000"/>
                <w:sz w:val="20"/>
                <w:szCs w:val="20"/>
              </w:rPr>
            </w:pPr>
          </w:p>
        </w:tc>
      </w:tr>
      <w:tr w:rsidR="00A01DCE" w:rsidRPr="002627FD" w14:paraId="6DA471DD" w14:textId="77777777" w:rsidTr="00355852">
        <w:trPr>
          <w:ins w:id="1719" w:author="Arjan" w:date="2014-11-17T21:53:00Z"/>
        </w:trPr>
        <w:tc>
          <w:tcPr>
            <w:tcW w:w="3780" w:type="dxa"/>
            <w:tcBorders>
              <w:top w:val="nil"/>
              <w:left w:val="nil"/>
              <w:bottom w:val="nil"/>
              <w:right w:val="nil"/>
            </w:tcBorders>
          </w:tcPr>
          <w:p w14:paraId="63D49C25" w14:textId="77777777" w:rsidR="00A01DCE" w:rsidRPr="002627FD" w:rsidRDefault="00A01DCE" w:rsidP="00355852">
            <w:pPr>
              <w:autoSpaceDE w:val="0"/>
              <w:autoSpaceDN w:val="0"/>
              <w:adjustRightInd w:val="0"/>
              <w:spacing w:after="0" w:line="240" w:lineRule="auto"/>
              <w:rPr>
                <w:ins w:id="1720" w:author="Arjan" w:date="2014-11-17T21:53:00Z"/>
                <w:rFonts w:ascii="Arial" w:eastAsia="Times New Roman" w:hAnsi="Arial" w:cs="Arial"/>
                <w:color w:val="000000"/>
                <w:sz w:val="20"/>
                <w:szCs w:val="20"/>
              </w:rPr>
            </w:pPr>
            <w:ins w:id="1721" w:author="Arjan" w:date="2014-11-17T21:53:00Z">
              <w:r w:rsidRPr="002627F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6E77311F" w14:textId="77777777" w:rsidR="00A01DCE" w:rsidRPr="002627FD" w:rsidRDefault="0062522E" w:rsidP="00355852">
            <w:pPr>
              <w:autoSpaceDE w:val="0"/>
              <w:autoSpaceDN w:val="0"/>
              <w:adjustRightInd w:val="0"/>
              <w:spacing w:after="0" w:line="240" w:lineRule="auto"/>
              <w:rPr>
                <w:ins w:id="1722" w:author="Arjan" w:date="2014-11-17T21:53:00Z"/>
                <w:rFonts w:ascii="Arial" w:eastAsia="Times New Roman" w:hAnsi="Arial" w:cs="Arial"/>
                <w:color w:val="000000"/>
                <w:sz w:val="20"/>
                <w:szCs w:val="20"/>
              </w:rPr>
            </w:pPr>
            <w:ins w:id="1723" w:author="Arjan" w:date="2014-11-17T22:04:00Z">
              <w:r>
                <w:rPr>
                  <w:rFonts w:ascii="Arial" w:eastAsia="Times New Roman" w:hAnsi="Arial" w:cs="Arial"/>
                  <w:color w:val="000000"/>
                  <w:sz w:val="20"/>
                  <w:szCs w:val="20"/>
                </w:rPr>
                <w:t>waarde</w:t>
              </w:r>
            </w:ins>
          </w:p>
        </w:tc>
      </w:tr>
      <w:tr w:rsidR="00A01DCE" w:rsidRPr="002627FD" w14:paraId="33CC3811" w14:textId="77777777" w:rsidTr="00355852">
        <w:trPr>
          <w:ins w:id="1724" w:author="Arjan" w:date="2014-11-17T21:53:00Z"/>
        </w:trPr>
        <w:tc>
          <w:tcPr>
            <w:tcW w:w="3780" w:type="dxa"/>
            <w:tcBorders>
              <w:top w:val="nil"/>
              <w:left w:val="nil"/>
              <w:bottom w:val="nil"/>
              <w:right w:val="nil"/>
            </w:tcBorders>
          </w:tcPr>
          <w:p w14:paraId="58B11203" w14:textId="77777777" w:rsidR="00A01DCE" w:rsidRPr="002627FD" w:rsidRDefault="00A01DCE" w:rsidP="00355852">
            <w:pPr>
              <w:autoSpaceDE w:val="0"/>
              <w:autoSpaceDN w:val="0"/>
              <w:adjustRightInd w:val="0"/>
              <w:spacing w:after="0" w:line="240" w:lineRule="auto"/>
              <w:rPr>
                <w:ins w:id="1725"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1C0CD821" w14:textId="77777777" w:rsidR="00A01DCE" w:rsidRPr="002627FD" w:rsidRDefault="00A01DCE" w:rsidP="00355852">
            <w:pPr>
              <w:autoSpaceDE w:val="0"/>
              <w:autoSpaceDN w:val="0"/>
              <w:adjustRightInd w:val="0"/>
              <w:spacing w:after="0" w:line="240" w:lineRule="auto"/>
              <w:rPr>
                <w:ins w:id="1726" w:author="Arjan" w:date="2014-11-17T21:53:00Z"/>
                <w:rFonts w:ascii="Arial" w:eastAsia="Times New Roman" w:hAnsi="Arial" w:cs="Arial"/>
                <w:color w:val="000000"/>
                <w:sz w:val="20"/>
                <w:szCs w:val="20"/>
              </w:rPr>
            </w:pPr>
          </w:p>
        </w:tc>
      </w:tr>
      <w:tr w:rsidR="00A01DCE" w:rsidRPr="00AE1A91" w14:paraId="4016FEE8" w14:textId="77777777" w:rsidTr="00355852">
        <w:trPr>
          <w:ins w:id="1727" w:author="Arjan" w:date="2014-11-17T21:53:00Z"/>
        </w:trPr>
        <w:tc>
          <w:tcPr>
            <w:tcW w:w="3780" w:type="dxa"/>
            <w:tcBorders>
              <w:top w:val="nil"/>
              <w:left w:val="nil"/>
              <w:bottom w:val="nil"/>
              <w:right w:val="nil"/>
            </w:tcBorders>
          </w:tcPr>
          <w:p w14:paraId="3C8FA1FE" w14:textId="77777777" w:rsidR="00A01DCE" w:rsidRPr="002627FD" w:rsidRDefault="00A01DCE" w:rsidP="00355852">
            <w:pPr>
              <w:autoSpaceDE w:val="0"/>
              <w:autoSpaceDN w:val="0"/>
              <w:adjustRightInd w:val="0"/>
              <w:spacing w:after="0" w:line="240" w:lineRule="auto"/>
              <w:rPr>
                <w:ins w:id="1728" w:author="Arjan" w:date="2014-11-17T21:53:00Z"/>
                <w:rFonts w:ascii="Arial" w:eastAsia="Times New Roman" w:hAnsi="Arial" w:cs="Arial"/>
                <w:color w:val="000000"/>
                <w:sz w:val="20"/>
                <w:szCs w:val="20"/>
              </w:rPr>
            </w:pPr>
            <w:ins w:id="1729" w:author="Arjan" w:date="2014-11-17T21:53:00Z">
              <w:r w:rsidRPr="002627F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6D46617E" w14:textId="77777777" w:rsidR="00A01DCE" w:rsidRPr="00DD0F4F" w:rsidRDefault="0062522E" w:rsidP="00355852">
            <w:pPr>
              <w:autoSpaceDE w:val="0"/>
              <w:autoSpaceDN w:val="0"/>
              <w:adjustRightInd w:val="0"/>
              <w:spacing w:after="0" w:line="240" w:lineRule="auto"/>
              <w:rPr>
                <w:ins w:id="1730" w:author="Arjan" w:date="2014-11-17T21:53:00Z"/>
                <w:rFonts w:ascii="Arial" w:eastAsia="Times New Roman" w:hAnsi="Arial" w:cs="Arial"/>
                <w:color w:val="000000"/>
                <w:sz w:val="20"/>
                <w:szCs w:val="20"/>
                <w:lang w:val="nl-NL"/>
              </w:rPr>
            </w:pPr>
            <w:ins w:id="1731" w:author="Arjan" w:date="2014-11-17T22:05:00Z">
              <w:r w:rsidRPr="005561F3">
                <w:rPr>
                  <w:rFonts w:ascii="Arial" w:hAnsi="Arial" w:cs="Arial"/>
                  <w:sz w:val="20"/>
                  <w:szCs w:val="20"/>
                  <w:lang w:val="nl-NL"/>
                </w:rPr>
                <w:t>De waarde van de checksum.</w:t>
              </w:r>
            </w:ins>
            <w:ins w:id="1732" w:author="Arjan" w:date="2014-11-17T21:53:00Z">
              <w:r w:rsidR="00DA5D93" w:rsidRPr="002627FD">
                <w:rPr>
                  <w:rFonts w:ascii="Arial" w:hAnsi="Arial" w:cs="Arial"/>
                  <w:sz w:val="20"/>
                  <w:szCs w:val="20"/>
                  <w:lang w:val="en-AU"/>
                </w:rPr>
                <w:fldChar w:fldCharType="begin" w:fldLock="1"/>
              </w:r>
              <w:r w:rsidR="00A01DCE" w:rsidRPr="00DD0F4F">
                <w:rPr>
                  <w:rFonts w:ascii="Arial" w:hAnsi="Arial" w:cs="Arial"/>
                  <w:sz w:val="20"/>
                  <w:szCs w:val="20"/>
                  <w:lang w:val="nl-NL"/>
                </w:rPr>
                <w:instrText xml:space="preserve">MERGEFIELD </w:instrText>
              </w:r>
              <w:r w:rsidR="00A01DCE" w:rsidRPr="00DD0F4F">
                <w:rPr>
                  <w:rFonts w:ascii="Arial" w:eastAsia="Times New Roman" w:hAnsi="Arial" w:cs="Arial"/>
                  <w:color w:val="000000"/>
                  <w:sz w:val="20"/>
                  <w:szCs w:val="20"/>
                  <w:lang w:val="nl-NL"/>
                </w:rPr>
                <w:instrText>Att.Notes</w:instrText>
              </w:r>
              <w:r w:rsidR="00DA5D93" w:rsidRPr="002627FD">
                <w:rPr>
                  <w:rFonts w:ascii="Arial" w:hAnsi="Arial" w:cs="Arial"/>
                  <w:sz w:val="20"/>
                  <w:szCs w:val="20"/>
                  <w:lang w:val="en-AU"/>
                </w:rPr>
                <w:fldChar w:fldCharType="end"/>
              </w:r>
            </w:ins>
          </w:p>
        </w:tc>
      </w:tr>
      <w:tr w:rsidR="00A01DCE" w:rsidRPr="00AE1A91" w14:paraId="51927997" w14:textId="77777777" w:rsidTr="00355852">
        <w:trPr>
          <w:trHeight w:val="230"/>
          <w:ins w:id="1733" w:author="Arjan" w:date="2014-11-17T21:53:00Z"/>
        </w:trPr>
        <w:tc>
          <w:tcPr>
            <w:tcW w:w="3780" w:type="dxa"/>
            <w:tcBorders>
              <w:top w:val="nil"/>
              <w:left w:val="nil"/>
              <w:bottom w:val="nil"/>
              <w:right w:val="nil"/>
            </w:tcBorders>
          </w:tcPr>
          <w:p w14:paraId="4D3DE5EB" w14:textId="77777777" w:rsidR="00A01DCE" w:rsidRPr="00DD0F4F" w:rsidRDefault="00A01DCE" w:rsidP="00355852">
            <w:pPr>
              <w:autoSpaceDE w:val="0"/>
              <w:autoSpaceDN w:val="0"/>
              <w:adjustRightInd w:val="0"/>
              <w:spacing w:after="0" w:line="240" w:lineRule="auto"/>
              <w:rPr>
                <w:ins w:id="1734" w:author="Arjan" w:date="2014-11-17T21:53: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5AAA47D4" w14:textId="77777777" w:rsidR="00A01DCE" w:rsidRPr="00DD0F4F" w:rsidRDefault="00A01DCE" w:rsidP="00355852">
            <w:pPr>
              <w:autoSpaceDE w:val="0"/>
              <w:autoSpaceDN w:val="0"/>
              <w:adjustRightInd w:val="0"/>
              <w:spacing w:after="0" w:line="240" w:lineRule="auto"/>
              <w:rPr>
                <w:ins w:id="1735" w:author="Arjan" w:date="2014-11-17T21:53:00Z"/>
                <w:rFonts w:ascii="Arial" w:eastAsia="Times New Roman" w:hAnsi="Arial" w:cs="Arial"/>
                <w:color w:val="000000"/>
                <w:sz w:val="20"/>
                <w:szCs w:val="20"/>
                <w:lang w:val="nl-NL"/>
              </w:rPr>
            </w:pPr>
          </w:p>
        </w:tc>
      </w:tr>
      <w:tr w:rsidR="00A01DCE" w:rsidRPr="002627FD" w14:paraId="08D72F89" w14:textId="77777777" w:rsidTr="00355852">
        <w:trPr>
          <w:trHeight w:val="230"/>
          <w:ins w:id="1736" w:author="Arjan" w:date="2014-11-17T21:53:00Z"/>
        </w:trPr>
        <w:tc>
          <w:tcPr>
            <w:tcW w:w="3780" w:type="dxa"/>
            <w:tcBorders>
              <w:top w:val="nil"/>
              <w:left w:val="nil"/>
              <w:bottom w:val="nil"/>
              <w:right w:val="nil"/>
            </w:tcBorders>
          </w:tcPr>
          <w:p w14:paraId="7B4F6D12" w14:textId="77777777" w:rsidR="00A01DCE" w:rsidRPr="002627FD" w:rsidRDefault="00A01DCE" w:rsidP="00355852">
            <w:pPr>
              <w:autoSpaceDE w:val="0"/>
              <w:autoSpaceDN w:val="0"/>
              <w:adjustRightInd w:val="0"/>
              <w:spacing w:after="0" w:line="240" w:lineRule="auto"/>
              <w:rPr>
                <w:ins w:id="1737" w:author="Arjan" w:date="2014-11-17T21:53:00Z"/>
                <w:rFonts w:ascii="Arial" w:eastAsia="Times New Roman" w:hAnsi="Arial" w:cs="Arial"/>
                <w:color w:val="000000"/>
                <w:sz w:val="20"/>
                <w:szCs w:val="20"/>
              </w:rPr>
            </w:pPr>
            <w:ins w:id="1738" w:author="Arjan" w:date="2014-11-17T21:53:00Z">
              <w:r w:rsidRPr="002627F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311835DD" w14:textId="77777777" w:rsidR="00A01DCE" w:rsidRPr="002627FD" w:rsidRDefault="00A01DCE" w:rsidP="00355852">
            <w:pPr>
              <w:autoSpaceDE w:val="0"/>
              <w:autoSpaceDN w:val="0"/>
              <w:adjustRightInd w:val="0"/>
              <w:spacing w:after="0" w:line="240" w:lineRule="auto"/>
              <w:rPr>
                <w:ins w:id="1739" w:author="Arjan" w:date="2014-11-17T21:53:00Z"/>
                <w:rFonts w:ascii="Arial" w:eastAsia="Times New Roman" w:hAnsi="Arial" w:cs="Arial"/>
                <w:color w:val="000000"/>
                <w:sz w:val="20"/>
                <w:szCs w:val="20"/>
              </w:rPr>
            </w:pPr>
            <w:ins w:id="1740" w:author="Arjan" w:date="2014-11-17T21:53:00Z">
              <w:r>
                <w:rPr>
                  <w:rFonts w:ascii="Arial" w:eastAsia="Times New Roman" w:hAnsi="Arial" w:cs="Arial"/>
                  <w:color w:val="000000"/>
                  <w:sz w:val="20"/>
                  <w:szCs w:val="20"/>
                </w:rPr>
                <w:t>RMO</w:t>
              </w:r>
            </w:ins>
          </w:p>
        </w:tc>
      </w:tr>
      <w:tr w:rsidR="00A01DCE" w:rsidRPr="002627FD" w14:paraId="163A3F46" w14:textId="77777777" w:rsidTr="00355852">
        <w:trPr>
          <w:ins w:id="1741" w:author="Arjan" w:date="2014-11-17T21:53:00Z"/>
        </w:trPr>
        <w:tc>
          <w:tcPr>
            <w:tcW w:w="3780" w:type="dxa"/>
            <w:tcBorders>
              <w:top w:val="nil"/>
              <w:left w:val="nil"/>
              <w:bottom w:val="nil"/>
              <w:right w:val="nil"/>
            </w:tcBorders>
          </w:tcPr>
          <w:p w14:paraId="424762DA" w14:textId="77777777" w:rsidR="00A01DCE" w:rsidRPr="002627FD" w:rsidRDefault="00A01DCE" w:rsidP="00355852">
            <w:pPr>
              <w:autoSpaceDE w:val="0"/>
              <w:autoSpaceDN w:val="0"/>
              <w:adjustRightInd w:val="0"/>
              <w:spacing w:after="0" w:line="240" w:lineRule="auto"/>
              <w:rPr>
                <w:ins w:id="1742"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47A814FE" w14:textId="77777777" w:rsidR="00A01DCE" w:rsidRPr="002627FD" w:rsidRDefault="00A01DCE" w:rsidP="00355852">
            <w:pPr>
              <w:autoSpaceDE w:val="0"/>
              <w:autoSpaceDN w:val="0"/>
              <w:adjustRightInd w:val="0"/>
              <w:spacing w:after="0" w:line="240" w:lineRule="auto"/>
              <w:rPr>
                <w:ins w:id="1743" w:author="Arjan" w:date="2014-11-17T21:53:00Z"/>
                <w:rFonts w:ascii="Arial" w:eastAsia="Times New Roman" w:hAnsi="Arial" w:cs="Arial"/>
                <w:color w:val="000000"/>
                <w:sz w:val="20"/>
                <w:szCs w:val="20"/>
              </w:rPr>
            </w:pPr>
          </w:p>
        </w:tc>
      </w:tr>
      <w:tr w:rsidR="00A01DCE" w:rsidRPr="002627FD" w14:paraId="0A81889B" w14:textId="77777777" w:rsidTr="00355852">
        <w:trPr>
          <w:ins w:id="1744" w:author="Arjan" w:date="2014-11-17T21:53:00Z"/>
        </w:trPr>
        <w:tc>
          <w:tcPr>
            <w:tcW w:w="3780" w:type="dxa"/>
            <w:tcBorders>
              <w:top w:val="nil"/>
              <w:left w:val="nil"/>
              <w:bottom w:val="nil"/>
              <w:right w:val="nil"/>
            </w:tcBorders>
          </w:tcPr>
          <w:p w14:paraId="539A2297" w14:textId="77777777" w:rsidR="00A01DCE" w:rsidRPr="002627FD" w:rsidRDefault="00A01DCE" w:rsidP="00355852">
            <w:pPr>
              <w:autoSpaceDE w:val="0"/>
              <w:autoSpaceDN w:val="0"/>
              <w:adjustRightInd w:val="0"/>
              <w:spacing w:after="0" w:line="240" w:lineRule="auto"/>
              <w:rPr>
                <w:ins w:id="1745" w:author="Arjan" w:date="2014-11-17T21:53:00Z"/>
                <w:rFonts w:ascii="Arial" w:eastAsia="Times New Roman" w:hAnsi="Arial" w:cs="Arial"/>
                <w:color w:val="000000"/>
                <w:sz w:val="20"/>
                <w:szCs w:val="20"/>
              </w:rPr>
            </w:pPr>
            <w:ins w:id="1746" w:author="Arjan" w:date="2014-11-17T21:53:00Z">
              <w:r w:rsidRPr="002627F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5B2DE39B" w14:textId="77777777" w:rsidR="00A01DCE" w:rsidRPr="002627FD" w:rsidRDefault="00A01DCE" w:rsidP="00355852">
            <w:pPr>
              <w:autoSpaceDE w:val="0"/>
              <w:autoSpaceDN w:val="0"/>
              <w:adjustRightInd w:val="0"/>
              <w:spacing w:after="0" w:line="240" w:lineRule="auto"/>
              <w:rPr>
                <w:ins w:id="1747" w:author="Arjan" w:date="2014-11-17T21:53:00Z"/>
                <w:rFonts w:ascii="Arial" w:eastAsia="Times New Roman" w:hAnsi="Arial" w:cs="Arial"/>
                <w:color w:val="000000"/>
                <w:sz w:val="20"/>
                <w:szCs w:val="20"/>
              </w:rPr>
            </w:pPr>
            <w:ins w:id="1748" w:author="Arjan" w:date="2014-11-17T21:53:00Z">
              <w:r>
                <w:rPr>
                  <w:rFonts w:ascii="Arial" w:eastAsia="Times New Roman" w:hAnsi="Arial" w:cs="Arial"/>
                  <w:color w:val="000000"/>
                  <w:sz w:val="20"/>
                  <w:szCs w:val="20"/>
                </w:rPr>
                <w:t>1 november 2011</w:t>
              </w:r>
            </w:ins>
          </w:p>
        </w:tc>
      </w:tr>
      <w:tr w:rsidR="00A01DCE" w:rsidRPr="002627FD" w14:paraId="4799FC73" w14:textId="77777777" w:rsidTr="00355852">
        <w:trPr>
          <w:ins w:id="1749" w:author="Arjan" w:date="2014-11-17T21:53:00Z"/>
        </w:trPr>
        <w:tc>
          <w:tcPr>
            <w:tcW w:w="3780" w:type="dxa"/>
            <w:tcBorders>
              <w:top w:val="nil"/>
              <w:left w:val="nil"/>
              <w:bottom w:val="nil"/>
              <w:right w:val="nil"/>
            </w:tcBorders>
          </w:tcPr>
          <w:p w14:paraId="266246E0" w14:textId="77777777" w:rsidR="00A01DCE" w:rsidRPr="002627FD" w:rsidRDefault="00A01DCE" w:rsidP="00355852">
            <w:pPr>
              <w:autoSpaceDE w:val="0"/>
              <w:autoSpaceDN w:val="0"/>
              <w:adjustRightInd w:val="0"/>
              <w:spacing w:after="0" w:line="240" w:lineRule="auto"/>
              <w:rPr>
                <w:ins w:id="1750"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2345CB6E" w14:textId="77777777" w:rsidR="00A01DCE" w:rsidRPr="002627FD" w:rsidRDefault="00A01DCE" w:rsidP="00355852">
            <w:pPr>
              <w:autoSpaceDE w:val="0"/>
              <w:autoSpaceDN w:val="0"/>
              <w:adjustRightInd w:val="0"/>
              <w:spacing w:after="0" w:line="240" w:lineRule="auto"/>
              <w:rPr>
                <w:ins w:id="1751" w:author="Arjan" w:date="2014-11-17T21:53:00Z"/>
                <w:rFonts w:ascii="Arial" w:eastAsia="Times New Roman" w:hAnsi="Arial" w:cs="Arial"/>
                <w:color w:val="000000"/>
                <w:sz w:val="20"/>
                <w:szCs w:val="20"/>
              </w:rPr>
            </w:pPr>
          </w:p>
        </w:tc>
      </w:tr>
      <w:tr w:rsidR="00A01DCE" w:rsidRPr="00AE1A91" w14:paraId="2D84F9B5" w14:textId="77777777" w:rsidTr="00355852">
        <w:trPr>
          <w:ins w:id="1752" w:author="Arjan" w:date="2014-11-17T21:53:00Z"/>
        </w:trPr>
        <w:tc>
          <w:tcPr>
            <w:tcW w:w="3780" w:type="dxa"/>
            <w:tcBorders>
              <w:top w:val="nil"/>
              <w:left w:val="nil"/>
              <w:bottom w:val="nil"/>
              <w:right w:val="nil"/>
            </w:tcBorders>
          </w:tcPr>
          <w:p w14:paraId="7976982C" w14:textId="77777777" w:rsidR="00A01DCE" w:rsidRPr="002627FD" w:rsidRDefault="00A01DCE" w:rsidP="00355852">
            <w:pPr>
              <w:autoSpaceDE w:val="0"/>
              <w:autoSpaceDN w:val="0"/>
              <w:adjustRightInd w:val="0"/>
              <w:spacing w:after="0" w:line="240" w:lineRule="auto"/>
              <w:rPr>
                <w:ins w:id="1753" w:author="Arjan" w:date="2014-11-17T21:53:00Z"/>
                <w:rFonts w:ascii="Arial" w:eastAsia="Times New Roman" w:hAnsi="Arial" w:cs="Arial"/>
                <w:color w:val="000000"/>
                <w:sz w:val="20"/>
                <w:szCs w:val="20"/>
              </w:rPr>
            </w:pPr>
            <w:ins w:id="1754" w:author="Arjan" w:date="2014-11-17T21:53:00Z">
              <w:r w:rsidRPr="002627F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55B8CC5D" w14:textId="77777777" w:rsidR="00A01DCE" w:rsidRPr="00DD0F4F" w:rsidRDefault="0062522E" w:rsidP="00355852">
            <w:pPr>
              <w:autoSpaceDE w:val="0"/>
              <w:autoSpaceDN w:val="0"/>
              <w:adjustRightInd w:val="0"/>
              <w:spacing w:after="0" w:line="240" w:lineRule="auto"/>
              <w:rPr>
                <w:ins w:id="1755" w:author="Arjan" w:date="2014-11-17T21:53:00Z"/>
                <w:rFonts w:ascii="Arial" w:eastAsia="Times New Roman" w:hAnsi="Arial" w:cs="Arial"/>
                <w:color w:val="000000"/>
                <w:sz w:val="20"/>
                <w:szCs w:val="20"/>
                <w:lang w:val="nl-NL"/>
              </w:rPr>
            </w:pPr>
            <w:ins w:id="1756" w:author="Arjan" w:date="2014-11-17T22:05:00Z">
              <w:r w:rsidRPr="0062522E">
                <w:rPr>
                  <w:rFonts w:ascii="Arial" w:eastAsia="Times New Roman" w:hAnsi="Arial" w:cs="Arial"/>
                  <w:color w:val="000000"/>
                  <w:sz w:val="20"/>
                  <w:szCs w:val="20"/>
                  <w:lang w:val="nl-NL"/>
                </w:rPr>
                <w:t>De waarde van de checksum, het controlegetal, maakt het mogelijk te controleren of het bestand niet gecorrumpeerd is.</w:t>
              </w:r>
            </w:ins>
          </w:p>
        </w:tc>
      </w:tr>
      <w:tr w:rsidR="00A01DCE" w:rsidRPr="00AE1A91" w14:paraId="43EEAE11" w14:textId="77777777" w:rsidTr="00355852">
        <w:trPr>
          <w:ins w:id="1757" w:author="Arjan" w:date="2014-11-17T21:53:00Z"/>
        </w:trPr>
        <w:tc>
          <w:tcPr>
            <w:tcW w:w="3780" w:type="dxa"/>
            <w:tcBorders>
              <w:top w:val="nil"/>
              <w:left w:val="nil"/>
              <w:bottom w:val="nil"/>
              <w:right w:val="nil"/>
            </w:tcBorders>
          </w:tcPr>
          <w:p w14:paraId="616C5A23" w14:textId="77777777" w:rsidR="00A01DCE" w:rsidRPr="00DD0F4F" w:rsidRDefault="00A01DCE" w:rsidP="00355852">
            <w:pPr>
              <w:autoSpaceDE w:val="0"/>
              <w:autoSpaceDN w:val="0"/>
              <w:adjustRightInd w:val="0"/>
              <w:spacing w:after="0" w:line="240" w:lineRule="auto"/>
              <w:rPr>
                <w:ins w:id="1758" w:author="Arjan" w:date="2014-11-17T21:53: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14CAD233" w14:textId="77777777" w:rsidR="00A01DCE" w:rsidRPr="00DD0F4F" w:rsidRDefault="00A01DCE" w:rsidP="00355852">
            <w:pPr>
              <w:autoSpaceDE w:val="0"/>
              <w:autoSpaceDN w:val="0"/>
              <w:adjustRightInd w:val="0"/>
              <w:spacing w:after="0" w:line="240" w:lineRule="auto"/>
              <w:rPr>
                <w:ins w:id="1759" w:author="Arjan" w:date="2014-11-17T21:53:00Z"/>
                <w:rFonts w:ascii="Arial" w:eastAsia="Times New Roman" w:hAnsi="Arial" w:cs="Arial"/>
                <w:color w:val="000000"/>
                <w:sz w:val="20"/>
                <w:szCs w:val="20"/>
                <w:lang w:val="nl-NL"/>
              </w:rPr>
            </w:pPr>
          </w:p>
        </w:tc>
      </w:tr>
      <w:tr w:rsidR="00A01DCE" w:rsidRPr="002627FD" w14:paraId="3E389E44" w14:textId="77777777" w:rsidTr="00355852">
        <w:trPr>
          <w:ins w:id="1760" w:author="Arjan" w:date="2014-11-17T21:53:00Z"/>
        </w:trPr>
        <w:tc>
          <w:tcPr>
            <w:tcW w:w="3780" w:type="dxa"/>
            <w:tcBorders>
              <w:top w:val="nil"/>
              <w:left w:val="nil"/>
              <w:bottom w:val="nil"/>
              <w:right w:val="nil"/>
            </w:tcBorders>
          </w:tcPr>
          <w:p w14:paraId="36989D37" w14:textId="77777777" w:rsidR="00A01DCE" w:rsidRPr="002627FD" w:rsidRDefault="00A01DCE" w:rsidP="00355852">
            <w:pPr>
              <w:autoSpaceDE w:val="0"/>
              <w:autoSpaceDN w:val="0"/>
              <w:adjustRightInd w:val="0"/>
              <w:spacing w:after="0" w:line="240" w:lineRule="auto"/>
              <w:rPr>
                <w:ins w:id="1761" w:author="Arjan" w:date="2014-11-17T21:53:00Z"/>
                <w:rFonts w:ascii="Arial" w:eastAsia="Times New Roman" w:hAnsi="Arial" w:cs="Arial"/>
                <w:color w:val="000000"/>
                <w:sz w:val="20"/>
                <w:szCs w:val="20"/>
              </w:rPr>
            </w:pPr>
            <w:ins w:id="1762" w:author="Arjan" w:date="2014-11-17T21:53:00Z">
              <w:r w:rsidRPr="002627FD">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17D4150F" w14:textId="77777777" w:rsidR="00A01DCE" w:rsidRPr="002627FD" w:rsidRDefault="00456B6B" w:rsidP="00355852">
            <w:pPr>
              <w:autoSpaceDE w:val="0"/>
              <w:autoSpaceDN w:val="0"/>
              <w:adjustRightInd w:val="0"/>
              <w:spacing w:after="0" w:line="240" w:lineRule="auto"/>
              <w:rPr>
                <w:ins w:id="1763" w:author="Arjan" w:date="2014-11-17T21:53:00Z"/>
                <w:rFonts w:ascii="Arial" w:eastAsia="Times New Roman" w:hAnsi="Arial" w:cs="Arial"/>
                <w:color w:val="000000"/>
                <w:sz w:val="20"/>
                <w:szCs w:val="20"/>
              </w:rPr>
            </w:pPr>
            <w:ins w:id="1764" w:author="Arjan" w:date="2014-11-18T14:27:00Z">
              <w:r>
                <w:rPr>
                  <w:rFonts w:ascii="Arial" w:eastAsia="Times New Roman" w:hAnsi="Arial" w:cs="Arial"/>
                  <w:color w:val="000000"/>
                  <w:sz w:val="20"/>
                  <w:szCs w:val="20"/>
                </w:rPr>
                <w:t>String</w:t>
              </w:r>
            </w:ins>
          </w:p>
        </w:tc>
      </w:tr>
      <w:tr w:rsidR="00A01DCE" w:rsidRPr="002627FD" w14:paraId="10538337" w14:textId="77777777" w:rsidTr="00355852">
        <w:trPr>
          <w:trHeight w:val="230"/>
          <w:ins w:id="1765" w:author="Arjan" w:date="2014-11-17T21:53:00Z"/>
        </w:trPr>
        <w:tc>
          <w:tcPr>
            <w:tcW w:w="3780" w:type="dxa"/>
            <w:tcBorders>
              <w:top w:val="nil"/>
              <w:left w:val="nil"/>
              <w:bottom w:val="nil"/>
              <w:right w:val="nil"/>
            </w:tcBorders>
          </w:tcPr>
          <w:p w14:paraId="1D1C6AED" w14:textId="77777777" w:rsidR="00A01DCE" w:rsidRPr="002627FD" w:rsidRDefault="00A01DCE" w:rsidP="00355852">
            <w:pPr>
              <w:autoSpaceDE w:val="0"/>
              <w:autoSpaceDN w:val="0"/>
              <w:adjustRightInd w:val="0"/>
              <w:spacing w:after="0" w:line="240" w:lineRule="auto"/>
              <w:rPr>
                <w:ins w:id="1766"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663EBFDE" w14:textId="77777777" w:rsidR="00A01DCE" w:rsidRPr="002627FD" w:rsidRDefault="00A01DCE" w:rsidP="00355852">
            <w:pPr>
              <w:autoSpaceDE w:val="0"/>
              <w:autoSpaceDN w:val="0"/>
              <w:adjustRightInd w:val="0"/>
              <w:spacing w:after="0" w:line="240" w:lineRule="auto"/>
              <w:rPr>
                <w:ins w:id="1767" w:author="Arjan" w:date="2014-11-17T21:53:00Z"/>
                <w:rFonts w:ascii="Arial" w:eastAsia="Times New Roman" w:hAnsi="Arial" w:cs="Arial"/>
                <w:color w:val="000000"/>
                <w:sz w:val="20"/>
                <w:szCs w:val="20"/>
              </w:rPr>
            </w:pPr>
          </w:p>
        </w:tc>
      </w:tr>
      <w:tr w:rsidR="00A01DCE" w:rsidRPr="005E066D" w14:paraId="46DA9FB5" w14:textId="77777777" w:rsidTr="00355852">
        <w:trPr>
          <w:trHeight w:val="230"/>
          <w:ins w:id="1768" w:author="Arjan" w:date="2014-11-17T21:53:00Z"/>
        </w:trPr>
        <w:tc>
          <w:tcPr>
            <w:tcW w:w="3780" w:type="dxa"/>
            <w:tcBorders>
              <w:top w:val="nil"/>
              <w:left w:val="nil"/>
              <w:bottom w:val="nil"/>
              <w:right w:val="nil"/>
            </w:tcBorders>
          </w:tcPr>
          <w:p w14:paraId="6EDD871B" w14:textId="77777777" w:rsidR="00A01DCE" w:rsidRPr="002627FD" w:rsidRDefault="00A01DCE" w:rsidP="00355852">
            <w:pPr>
              <w:autoSpaceDE w:val="0"/>
              <w:autoSpaceDN w:val="0"/>
              <w:adjustRightInd w:val="0"/>
              <w:spacing w:after="0" w:line="240" w:lineRule="auto"/>
              <w:rPr>
                <w:ins w:id="1769" w:author="Arjan" w:date="2014-11-17T21:53:00Z"/>
                <w:rFonts w:ascii="Arial" w:eastAsia="Times New Roman" w:hAnsi="Arial" w:cs="Arial"/>
                <w:color w:val="000000"/>
                <w:sz w:val="20"/>
                <w:szCs w:val="20"/>
              </w:rPr>
            </w:pPr>
            <w:ins w:id="1770" w:author="Arjan" w:date="2014-11-17T21:53:00Z">
              <w:r w:rsidRPr="002627FD">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43950481" w14:textId="77777777" w:rsidR="00A01DCE" w:rsidRPr="00DD0F4F" w:rsidRDefault="00456B6B" w:rsidP="00355852">
            <w:pPr>
              <w:autoSpaceDE w:val="0"/>
              <w:autoSpaceDN w:val="0"/>
              <w:adjustRightInd w:val="0"/>
              <w:spacing w:after="0" w:line="240" w:lineRule="auto"/>
              <w:rPr>
                <w:ins w:id="1771" w:author="Arjan" w:date="2014-11-17T21:53:00Z"/>
                <w:rFonts w:ascii="Arial" w:eastAsia="Times New Roman" w:hAnsi="Arial" w:cs="Arial"/>
                <w:color w:val="000000"/>
                <w:sz w:val="20"/>
                <w:szCs w:val="20"/>
                <w:lang w:val="nl-NL"/>
              </w:rPr>
            </w:pPr>
            <w:ins w:id="1772" w:author="Arjan" w:date="2014-11-18T14:27:00Z">
              <w:r>
                <w:rPr>
                  <w:rFonts w:ascii="Arial" w:eastAsia="Times New Roman" w:hAnsi="Arial" w:cs="Arial"/>
                  <w:color w:val="000000"/>
                  <w:sz w:val="20"/>
                  <w:szCs w:val="20"/>
                  <w:lang w:val="nl-NL"/>
                </w:rPr>
                <w:t>Aaneeng</w:t>
              </w:r>
            </w:ins>
            <w:ins w:id="1773" w:author="Arjan" w:date="2014-11-18T14:28:00Z">
              <w:r>
                <w:rPr>
                  <w:rFonts w:ascii="Arial" w:eastAsia="Times New Roman" w:hAnsi="Arial" w:cs="Arial"/>
                  <w:color w:val="000000"/>
                  <w:sz w:val="20"/>
                  <w:szCs w:val="20"/>
                  <w:lang w:val="nl-NL"/>
                </w:rPr>
                <w:t>esloten cijfers</w:t>
              </w:r>
            </w:ins>
          </w:p>
        </w:tc>
      </w:tr>
      <w:tr w:rsidR="00A01DCE" w:rsidRPr="005E066D" w14:paraId="0DFE8102" w14:textId="77777777" w:rsidTr="00355852">
        <w:trPr>
          <w:trHeight w:val="215"/>
          <w:ins w:id="1774" w:author="Arjan" w:date="2014-11-17T21:53:00Z"/>
        </w:trPr>
        <w:tc>
          <w:tcPr>
            <w:tcW w:w="3780" w:type="dxa"/>
            <w:tcBorders>
              <w:top w:val="nil"/>
              <w:left w:val="nil"/>
              <w:bottom w:val="nil"/>
              <w:right w:val="nil"/>
            </w:tcBorders>
          </w:tcPr>
          <w:p w14:paraId="4C2DAA3C" w14:textId="77777777" w:rsidR="00A01DCE" w:rsidRPr="00DD0F4F" w:rsidRDefault="00A01DCE" w:rsidP="00355852">
            <w:pPr>
              <w:autoSpaceDE w:val="0"/>
              <w:autoSpaceDN w:val="0"/>
              <w:adjustRightInd w:val="0"/>
              <w:spacing w:after="0" w:line="240" w:lineRule="auto"/>
              <w:rPr>
                <w:ins w:id="1775" w:author="Arjan" w:date="2014-11-17T21:53: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0EE8A494" w14:textId="77777777" w:rsidR="00A01DCE" w:rsidRPr="00DD0F4F" w:rsidRDefault="00A01DCE" w:rsidP="00355852">
            <w:pPr>
              <w:autoSpaceDE w:val="0"/>
              <w:autoSpaceDN w:val="0"/>
              <w:adjustRightInd w:val="0"/>
              <w:spacing w:after="0" w:line="240" w:lineRule="auto"/>
              <w:rPr>
                <w:ins w:id="1776" w:author="Arjan" w:date="2014-11-17T21:53:00Z"/>
                <w:rFonts w:ascii="Arial" w:eastAsia="Times New Roman" w:hAnsi="Arial" w:cs="Arial"/>
                <w:color w:val="000000"/>
                <w:sz w:val="20"/>
                <w:szCs w:val="20"/>
                <w:lang w:val="nl-NL"/>
              </w:rPr>
            </w:pPr>
          </w:p>
        </w:tc>
      </w:tr>
      <w:tr w:rsidR="00A01DCE" w:rsidRPr="002627FD" w14:paraId="77A525CB" w14:textId="77777777" w:rsidTr="00355852">
        <w:trPr>
          <w:trHeight w:val="215"/>
          <w:ins w:id="1777" w:author="Arjan" w:date="2014-11-17T21:53:00Z"/>
        </w:trPr>
        <w:tc>
          <w:tcPr>
            <w:tcW w:w="3780" w:type="dxa"/>
            <w:tcBorders>
              <w:top w:val="nil"/>
              <w:left w:val="nil"/>
              <w:bottom w:val="nil"/>
              <w:right w:val="nil"/>
            </w:tcBorders>
          </w:tcPr>
          <w:p w14:paraId="77A7E8E3" w14:textId="77777777" w:rsidR="00A01DCE" w:rsidRPr="002627FD" w:rsidRDefault="00A01DCE" w:rsidP="00355852">
            <w:pPr>
              <w:autoSpaceDE w:val="0"/>
              <w:autoSpaceDN w:val="0"/>
              <w:adjustRightInd w:val="0"/>
              <w:spacing w:after="0" w:line="240" w:lineRule="auto"/>
              <w:rPr>
                <w:ins w:id="1778" w:author="Arjan" w:date="2014-11-17T21:53:00Z"/>
                <w:rFonts w:ascii="Arial" w:eastAsia="Times New Roman" w:hAnsi="Arial" w:cs="Arial"/>
                <w:color w:val="000000"/>
                <w:sz w:val="20"/>
                <w:szCs w:val="20"/>
              </w:rPr>
            </w:pPr>
            <w:ins w:id="1779" w:author="Arjan" w:date="2014-11-17T21:53:00Z">
              <w:r w:rsidRPr="002627F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7F9E5162" w14:textId="77777777" w:rsidR="00A01DCE" w:rsidRPr="002627FD" w:rsidRDefault="00A01DCE" w:rsidP="00355852">
            <w:pPr>
              <w:autoSpaceDE w:val="0"/>
              <w:autoSpaceDN w:val="0"/>
              <w:adjustRightInd w:val="0"/>
              <w:spacing w:after="0" w:line="240" w:lineRule="auto"/>
              <w:rPr>
                <w:ins w:id="1780" w:author="Arjan" w:date="2014-11-17T21:53:00Z"/>
                <w:rFonts w:ascii="Arial" w:eastAsia="Times New Roman" w:hAnsi="Arial" w:cs="Arial"/>
                <w:color w:val="000000"/>
                <w:sz w:val="20"/>
                <w:szCs w:val="20"/>
              </w:rPr>
            </w:pPr>
            <w:ins w:id="1781" w:author="Arjan" w:date="2014-11-17T21:53:00Z">
              <w:r>
                <w:rPr>
                  <w:rFonts w:ascii="Arial" w:eastAsia="Times New Roman" w:hAnsi="Arial" w:cs="Arial"/>
                  <w:color w:val="000000"/>
                  <w:sz w:val="20"/>
                  <w:szCs w:val="20"/>
                </w:rPr>
                <w:t>Zie groep</w:t>
              </w:r>
            </w:ins>
          </w:p>
        </w:tc>
      </w:tr>
      <w:tr w:rsidR="00A01DCE" w:rsidRPr="002627FD" w14:paraId="0AC09DB8" w14:textId="77777777" w:rsidTr="00355852">
        <w:trPr>
          <w:trHeight w:val="230"/>
          <w:ins w:id="1782" w:author="Arjan" w:date="2014-11-17T21:53:00Z"/>
        </w:trPr>
        <w:tc>
          <w:tcPr>
            <w:tcW w:w="3780" w:type="dxa"/>
            <w:tcBorders>
              <w:top w:val="nil"/>
              <w:left w:val="nil"/>
              <w:bottom w:val="nil"/>
              <w:right w:val="nil"/>
            </w:tcBorders>
          </w:tcPr>
          <w:p w14:paraId="15A7CD11" w14:textId="77777777" w:rsidR="00A01DCE" w:rsidRPr="002627FD" w:rsidRDefault="00A01DCE" w:rsidP="00355852">
            <w:pPr>
              <w:autoSpaceDE w:val="0"/>
              <w:autoSpaceDN w:val="0"/>
              <w:adjustRightInd w:val="0"/>
              <w:spacing w:after="0" w:line="240" w:lineRule="auto"/>
              <w:rPr>
                <w:ins w:id="1783"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6172C371" w14:textId="77777777" w:rsidR="00A01DCE" w:rsidRPr="002627FD" w:rsidRDefault="00A01DCE" w:rsidP="00355852">
            <w:pPr>
              <w:autoSpaceDE w:val="0"/>
              <w:autoSpaceDN w:val="0"/>
              <w:adjustRightInd w:val="0"/>
              <w:spacing w:after="0" w:line="240" w:lineRule="auto"/>
              <w:rPr>
                <w:ins w:id="1784" w:author="Arjan" w:date="2014-11-17T21:53:00Z"/>
                <w:rFonts w:ascii="Arial" w:eastAsia="Times New Roman" w:hAnsi="Arial" w:cs="Arial"/>
                <w:color w:val="000000"/>
                <w:sz w:val="20"/>
                <w:szCs w:val="20"/>
              </w:rPr>
            </w:pPr>
          </w:p>
        </w:tc>
      </w:tr>
      <w:tr w:rsidR="00A01DCE" w:rsidRPr="002627FD" w14:paraId="2221652D" w14:textId="77777777" w:rsidTr="00355852">
        <w:trPr>
          <w:trHeight w:val="230"/>
          <w:ins w:id="1785" w:author="Arjan" w:date="2014-11-17T21:53:00Z"/>
        </w:trPr>
        <w:tc>
          <w:tcPr>
            <w:tcW w:w="3780" w:type="dxa"/>
            <w:tcBorders>
              <w:top w:val="nil"/>
              <w:left w:val="nil"/>
              <w:bottom w:val="nil"/>
              <w:right w:val="nil"/>
            </w:tcBorders>
          </w:tcPr>
          <w:p w14:paraId="1A6F6341" w14:textId="77777777" w:rsidR="00A01DCE" w:rsidRPr="002627FD" w:rsidRDefault="00A01DCE" w:rsidP="00355852">
            <w:pPr>
              <w:autoSpaceDE w:val="0"/>
              <w:autoSpaceDN w:val="0"/>
              <w:adjustRightInd w:val="0"/>
              <w:spacing w:after="0" w:line="240" w:lineRule="auto"/>
              <w:rPr>
                <w:ins w:id="1786" w:author="Arjan" w:date="2014-11-17T21:53:00Z"/>
                <w:rFonts w:ascii="Arial" w:eastAsia="Times New Roman" w:hAnsi="Arial" w:cs="Arial"/>
                <w:color w:val="000000"/>
                <w:sz w:val="20"/>
                <w:szCs w:val="20"/>
              </w:rPr>
            </w:pPr>
            <w:ins w:id="1787" w:author="Arjan" w:date="2014-11-17T21:53:00Z">
              <w:r w:rsidRPr="002627F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3E3F6C10" w14:textId="77777777" w:rsidR="00A01DCE" w:rsidRPr="002627FD" w:rsidRDefault="00A01DCE" w:rsidP="00355852">
            <w:pPr>
              <w:autoSpaceDE w:val="0"/>
              <w:autoSpaceDN w:val="0"/>
              <w:adjustRightInd w:val="0"/>
              <w:spacing w:after="0" w:line="240" w:lineRule="auto"/>
              <w:rPr>
                <w:ins w:id="1788" w:author="Arjan" w:date="2014-11-17T21:53:00Z"/>
                <w:rFonts w:ascii="Arial" w:eastAsia="Times New Roman" w:hAnsi="Arial" w:cs="Arial"/>
                <w:color w:val="000000"/>
                <w:sz w:val="20"/>
                <w:szCs w:val="20"/>
              </w:rPr>
            </w:pPr>
            <w:ins w:id="1789" w:author="Arjan" w:date="2014-11-17T21:53:00Z">
              <w:r>
                <w:rPr>
                  <w:rFonts w:ascii="Arial" w:eastAsia="Times New Roman" w:hAnsi="Arial" w:cs="Arial"/>
                  <w:color w:val="000000"/>
                  <w:sz w:val="20"/>
                  <w:szCs w:val="20"/>
                </w:rPr>
                <w:t>Zie groep</w:t>
              </w:r>
            </w:ins>
          </w:p>
        </w:tc>
      </w:tr>
      <w:tr w:rsidR="00A01DCE" w:rsidRPr="002627FD" w14:paraId="0AA6211C" w14:textId="77777777" w:rsidTr="00355852">
        <w:trPr>
          <w:trHeight w:val="230"/>
          <w:ins w:id="1790" w:author="Arjan" w:date="2014-11-17T21:53:00Z"/>
        </w:trPr>
        <w:tc>
          <w:tcPr>
            <w:tcW w:w="3780" w:type="dxa"/>
            <w:tcBorders>
              <w:top w:val="nil"/>
              <w:left w:val="nil"/>
              <w:bottom w:val="nil"/>
              <w:right w:val="nil"/>
            </w:tcBorders>
          </w:tcPr>
          <w:p w14:paraId="76332E22" w14:textId="77777777" w:rsidR="00A01DCE" w:rsidRPr="002627FD" w:rsidRDefault="00A01DCE" w:rsidP="00355852">
            <w:pPr>
              <w:autoSpaceDE w:val="0"/>
              <w:autoSpaceDN w:val="0"/>
              <w:adjustRightInd w:val="0"/>
              <w:spacing w:after="0" w:line="240" w:lineRule="auto"/>
              <w:rPr>
                <w:ins w:id="1791"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247DD6CC" w14:textId="77777777" w:rsidR="00A01DCE" w:rsidRPr="002627FD" w:rsidRDefault="00A01DCE" w:rsidP="00355852">
            <w:pPr>
              <w:autoSpaceDE w:val="0"/>
              <w:autoSpaceDN w:val="0"/>
              <w:adjustRightInd w:val="0"/>
              <w:spacing w:after="0" w:line="240" w:lineRule="auto"/>
              <w:rPr>
                <w:ins w:id="1792" w:author="Arjan" w:date="2014-11-17T21:53:00Z"/>
                <w:rFonts w:ascii="Arial" w:eastAsia="Times New Roman" w:hAnsi="Arial" w:cs="Arial"/>
                <w:color w:val="000000"/>
                <w:sz w:val="20"/>
                <w:szCs w:val="20"/>
              </w:rPr>
            </w:pPr>
          </w:p>
        </w:tc>
      </w:tr>
      <w:tr w:rsidR="00A01DCE" w:rsidRPr="002627FD" w14:paraId="4E4DED6B" w14:textId="77777777" w:rsidTr="00355852">
        <w:trPr>
          <w:trHeight w:val="230"/>
          <w:ins w:id="1793" w:author="Arjan" w:date="2014-11-17T21:53:00Z"/>
        </w:trPr>
        <w:tc>
          <w:tcPr>
            <w:tcW w:w="3780" w:type="dxa"/>
            <w:tcBorders>
              <w:top w:val="nil"/>
              <w:left w:val="nil"/>
              <w:bottom w:val="nil"/>
              <w:right w:val="nil"/>
            </w:tcBorders>
          </w:tcPr>
          <w:p w14:paraId="2250F036" w14:textId="77777777" w:rsidR="00A01DCE" w:rsidRPr="002627FD" w:rsidRDefault="00A01DCE" w:rsidP="00355852">
            <w:pPr>
              <w:autoSpaceDE w:val="0"/>
              <w:autoSpaceDN w:val="0"/>
              <w:adjustRightInd w:val="0"/>
              <w:spacing w:after="0" w:line="240" w:lineRule="auto"/>
              <w:rPr>
                <w:ins w:id="1794" w:author="Arjan" w:date="2014-11-17T21:53:00Z"/>
                <w:rFonts w:ascii="Arial" w:eastAsia="Times New Roman" w:hAnsi="Arial" w:cs="Arial"/>
                <w:color w:val="000000"/>
                <w:sz w:val="20"/>
                <w:szCs w:val="20"/>
              </w:rPr>
            </w:pPr>
            <w:ins w:id="1795" w:author="Arjan" w:date="2014-11-17T21:53:00Z">
              <w:r w:rsidRPr="002627F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161C1492" w14:textId="77777777" w:rsidR="00A01DCE" w:rsidRPr="002627FD" w:rsidRDefault="00A01DCE" w:rsidP="00355852">
            <w:pPr>
              <w:autoSpaceDE w:val="0"/>
              <w:autoSpaceDN w:val="0"/>
              <w:adjustRightInd w:val="0"/>
              <w:spacing w:after="0" w:line="240" w:lineRule="auto"/>
              <w:rPr>
                <w:ins w:id="1796" w:author="Arjan" w:date="2014-11-17T21:53:00Z"/>
                <w:rFonts w:ascii="Arial" w:eastAsia="Times New Roman" w:hAnsi="Arial" w:cs="Arial"/>
                <w:color w:val="000000"/>
                <w:sz w:val="20"/>
                <w:szCs w:val="20"/>
              </w:rPr>
            </w:pPr>
          </w:p>
        </w:tc>
      </w:tr>
      <w:tr w:rsidR="00A01DCE" w:rsidRPr="002627FD" w14:paraId="6BD0FEBF" w14:textId="77777777" w:rsidTr="00355852">
        <w:trPr>
          <w:trHeight w:val="230"/>
          <w:ins w:id="1797" w:author="Arjan" w:date="2014-11-17T21:53:00Z"/>
        </w:trPr>
        <w:tc>
          <w:tcPr>
            <w:tcW w:w="3780" w:type="dxa"/>
            <w:tcBorders>
              <w:top w:val="nil"/>
              <w:left w:val="nil"/>
              <w:bottom w:val="nil"/>
              <w:right w:val="nil"/>
            </w:tcBorders>
          </w:tcPr>
          <w:p w14:paraId="1E9A0D8C" w14:textId="77777777" w:rsidR="00A01DCE" w:rsidRPr="002627FD" w:rsidRDefault="00A01DCE" w:rsidP="00355852">
            <w:pPr>
              <w:autoSpaceDE w:val="0"/>
              <w:autoSpaceDN w:val="0"/>
              <w:adjustRightInd w:val="0"/>
              <w:spacing w:after="0" w:line="240" w:lineRule="auto"/>
              <w:rPr>
                <w:ins w:id="1798"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17066803" w14:textId="77777777" w:rsidR="00A01DCE" w:rsidRPr="002627FD" w:rsidRDefault="00A01DCE" w:rsidP="00355852">
            <w:pPr>
              <w:autoSpaceDE w:val="0"/>
              <w:autoSpaceDN w:val="0"/>
              <w:adjustRightInd w:val="0"/>
              <w:spacing w:after="0" w:line="240" w:lineRule="auto"/>
              <w:rPr>
                <w:ins w:id="1799" w:author="Arjan" w:date="2014-11-17T21:53:00Z"/>
                <w:rFonts w:ascii="Arial" w:eastAsia="Times New Roman" w:hAnsi="Arial" w:cs="Arial"/>
                <w:color w:val="000000"/>
                <w:sz w:val="20"/>
                <w:szCs w:val="20"/>
              </w:rPr>
            </w:pPr>
          </w:p>
        </w:tc>
      </w:tr>
      <w:tr w:rsidR="00A01DCE" w:rsidRPr="002627FD" w14:paraId="618F97F8" w14:textId="77777777" w:rsidTr="00355852">
        <w:trPr>
          <w:trHeight w:val="230"/>
          <w:ins w:id="1800" w:author="Arjan" w:date="2014-11-17T21:53:00Z"/>
        </w:trPr>
        <w:tc>
          <w:tcPr>
            <w:tcW w:w="3780" w:type="dxa"/>
            <w:tcBorders>
              <w:top w:val="nil"/>
              <w:left w:val="nil"/>
              <w:bottom w:val="nil"/>
              <w:right w:val="nil"/>
            </w:tcBorders>
          </w:tcPr>
          <w:p w14:paraId="4BC9E66A" w14:textId="77777777" w:rsidR="00A01DCE" w:rsidRPr="002627FD" w:rsidRDefault="00A01DCE" w:rsidP="00355852">
            <w:pPr>
              <w:autoSpaceDE w:val="0"/>
              <w:autoSpaceDN w:val="0"/>
              <w:adjustRightInd w:val="0"/>
              <w:spacing w:after="0" w:line="240" w:lineRule="auto"/>
              <w:rPr>
                <w:ins w:id="1801" w:author="Arjan" w:date="2014-11-17T21:53:00Z"/>
                <w:rFonts w:ascii="Arial" w:eastAsia="Times New Roman" w:hAnsi="Arial" w:cs="Arial"/>
                <w:color w:val="000000"/>
                <w:sz w:val="20"/>
                <w:szCs w:val="20"/>
              </w:rPr>
            </w:pPr>
            <w:ins w:id="1802" w:author="Arjan" w:date="2014-11-17T21:53:00Z">
              <w:r w:rsidRPr="002627F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1B994242" w14:textId="77777777" w:rsidR="00A01DCE" w:rsidRPr="002627FD" w:rsidRDefault="00A01DCE" w:rsidP="00355852">
            <w:pPr>
              <w:autoSpaceDE w:val="0"/>
              <w:autoSpaceDN w:val="0"/>
              <w:adjustRightInd w:val="0"/>
              <w:spacing w:after="0" w:line="240" w:lineRule="auto"/>
              <w:rPr>
                <w:ins w:id="1803" w:author="Arjan" w:date="2014-11-17T21:53:00Z"/>
                <w:rFonts w:ascii="Arial" w:eastAsia="Times New Roman" w:hAnsi="Arial" w:cs="Arial"/>
                <w:color w:val="000000"/>
                <w:sz w:val="20"/>
                <w:szCs w:val="20"/>
              </w:rPr>
            </w:pPr>
            <w:ins w:id="1804" w:author="Arjan" w:date="2014-11-17T21:53:00Z">
              <w:r>
                <w:rPr>
                  <w:rFonts w:ascii="Arial" w:eastAsia="Times New Roman" w:hAnsi="Arial" w:cs="Arial"/>
                  <w:color w:val="000000"/>
                  <w:sz w:val="20"/>
                  <w:szCs w:val="20"/>
                </w:rPr>
                <w:t>Zie groep</w:t>
              </w:r>
            </w:ins>
          </w:p>
        </w:tc>
      </w:tr>
      <w:tr w:rsidR="00A01DCE" w:rsidRPr="002627FD" w14:paraId="5928F481" w14:textId="77777777" w:rsidTr="00355852">
        <w:trPr>
          <w:trHeight w:val="230"/>
          <w:ins w:id="1805" w:author="Arjan" w:date="2014-11-17T21:53:00Z"/>
        </w:trPr>
        <w:tc>
          <w:tcPr>
            <w:tcW w:w="3780" w:type="dxa"/>
            <w:tcBorders>
              <w:top w:val="nil"/>
              <w:left w:val="nil"/>
              <w:bottom w:val="nil"/>
              <w:right w:val="nil"/>
            </w:tcBorders>
          </w:tcPr>
          <w:p w14:paraId="5CC5F58F" w14:textId="77777777" w:rsidR="00A01DCE" w:rsidRPr="002627FD" w:rsidRDefault="00A01DCE" w:rsidP="00355852">
            <w:pPr>
              <w:autoSpaceDE w:val="0"/>
              <w:autoSpaceDN w:val="0"/>
              <w:adjustRightInd w:val="0"/>
              <w:spacing w:after="0" w:line="240" w:lineRule="auto"/>
              <w:rPr>
                <w:ins w:id="1806"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316A6171" w14:textId="77777777" w:rsidR="00A01DCE" w:rsidRPr="002627FD" w:rsidRDefault="00A01DCE" w:rsidP="00355852">
            <w:pPr>
              <w:autoSpaceDE w:val="0"/>
              <w:autoSpaceDN w:val="0"/>
              <w:adjustRightInd w:val="0"/>
              <w:spacing w:after="0" w:line="240" w:lineRule="auto"/>
              <w:rPr>
                <w:ins w:id="1807" w:author="Arjan" w:date="2014-11-17T21:53:00Z"/>
                <w:rFonts w:ascii="Arial" w:eastAsia="Times New Roman" w:hAnsi="Arial" w:cs="Arial"/>
                <w:color w:val="000000"/>
                <w:sz w:val="20"/>
                <w:szCs w:val="20"/>
              </w:rPr>
            </w:pPr>
          </w:p>
        </w:tc>
      </w:tr>
      <w:tr w:rsidR="00A01DCE" w:rsidRPr="002627FD" w14:paraId="2E57CA03" w14:textId="77777777" w:rsidTr="00355852">
        <w:trPr>
          <w:trHeight w:val="411"/>
          <w:ins w:id="1808" w:author="Arjan" w:date="2014-11-17T21:53:00Z"/>
        </w:trPr>
        <w:tc>
          <w:tcPr>
            <w:tcW w:w="3780" w:type="dxa"/>
            <w:tcBorders>
              <w:top w:val="nil"/>
              <w:left w:val="nil"/>
              <w:bottom w:val="nil"/>
              <w:right w:val="nil"/>
            </w:tcBorders>
          </w:tcPr>
          <w:p w14:paraId="1338EB82" w14:textId="77777777" w:rsidR="00A01DCE" w:rsidRPr="002627FD" w:rsidRDefault="00A01DCE" w:rsidP="00355852">
            <w:pPr>
              <w:autoSpaceDE w:val="0"/>
              <w:autoSpaceDN w:val="0"/>
              <w:adjustRightInd w:val="0"/>
              <w:spacing w:after="0" w:line="240" w:lineRule="auto"/>
              <w:rPr>
                <w:ins w:id="1809" w:author="Arjan" w:date="2014-11-17T21:53:00Z"/>
                <w:rFonts w:ascii="Arial" w:eastAsia="Times New Roman" w:hAnsi="Arial" w:cs="Arial"/>
                <w:color w:val="000000"/>
                <w:sz w:val="20"/>
                <w:szCs w:val="20"/>
              </w:rPr>
            </w:pPr>
            <w:ins w:id="1810" w:author="Arjan" w:date="2014-11-17T21:53:00Z">
              <w:r w:rsidRPr="002627FD">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09AF8A42" w14:textId="77777777" w:rsidR="00A01DCE" w:rsidRPr="002627FD" w:rsidRDefault="00A01DCE" w:rsidP="00355852">
            <w:pPr>
              <w:autoSpaceDE w:val="0"/>
              <w:autoSpaceDN w:val="0"/>
              <w:adjustRightInd w:val="0"/>
              <w:spacing w:after="0" w:line="240" w:lineRule="auto"/>
              <w:rPr>
                <w:ins w:id="1811" w:author="Arjan" w:date="2014-11-17T21:53:00Z"/>
                <w:rFonts w:ascii="Arial" w:eastAsia="Times New Roman" w:hAnsi="Arial" w:cs="Arial"/>
                <w:color w:val="000000"/>
                <w:sz w:val="20"/>
                <w:szCs w:val="20"/>
              </w:rPr>
            </w:pPr>
            <w:ins w:id="1812" w:author="Arjan" w:date="2014-11-17T21:53:00Z">
              <w:r>
                <w:rPr>
                  <w:rFonts w:ascii="Arial" w:eastAsia="Times New Roman" w:hAnsi="Arial" w:cs="Arial"/>
                  <w:color w:val="000000"/>
                  <w:sz w:val="20"/>
                  <w:szCs w:val="20"/>
                </w:rPr>
                <w:t>Zie groep</w:t>
              </w:r>
            </w:ins>
          </w:p>
        </w:tc>
      </w:tr>
      <w:tr w:rsidR="00A01DCE" w:rsidRPr="002627FD" w14:paraId="6A43B7D3" w14:textId="77777777" w:rsidTr="00355852">
        <w:trPr>
          <w:trHeight w:val="245"/>
          <w:ins w:id="1813" w:author="Arjan" w:date="2014-11-17T21:53:00Z"/>
        </w:trPr>
        <w:tc>
          <w:tcPr>
            <w:tcW w:w="3780" w:type="dxa"/>
            <w:tcBorders>
              <w:top w:val="nil"/>
              <w:left w:val="nil"/>
              <w:bottom w:val="nil"/>
              <w:right w:val="nil"/>
            </w:tcBorders>
          </w:tcPr>
          <w:p w14:paraId="78EDAC3A" w14:textId="77777777" w:rsidR="00A01DCE" w:rsidRPr="002627FD" w:rsidRDefault="00A01DCE" w:rsidP="00355852">
            <w:pPr>
              <w:autoSpaceDE w:val="0"/>
              <w:autoSpaceDN w:val="0"/>
              <w:adjustRightInd w:val="0"/>
              <w:spacing w:after="0" w:line="240" w:lineRule="auto"/>
              <w:rPr>
                <w:ins w:id="1814"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50F536CA" w14:textId="77777777" w:rsidR="00A01DCE" w:rsidRPr="002627FD" w:rsidRDefault="00A01DCE" w:rsidP="00355852">
            <w:pPr>
              <w:autoSpaceDE w:val="0"/>
              <w:autoSpaceDN w:val="0"/>
              <w:adjustRightInd w:val="0"/>
              <w:spacing w:after="0" w:line="240" w:lineRule="auto"/>
              <w:rPr>
                <w:ins w:id="1815" w:author="Arjan" w:date="2014-11-17T21:53:00Z"/>
                <w:rFonts w:ascii="Arial" w:eastAsia="Times New Roman" w:hAnsi="Arial" w:cs="Arial"/>
                <w:color w:val="000000"/>
                <w:sz w:val="20"/>
                <w:szCs w:val="20"/>
              </w:rPr>
            </w:pPr>
          </w:p>
        </w:tc>
      </w:tr>
      <w:tr w:rsidR="00A01DCE" w:rsidRPr="002627FD" w14:paraId="09D8E71E" w14:textId="77777777" w:rsidTr="00355852">
        <w:trPr>
          <w:trHeight w:val="230"/>
          <w:ins w:id="1816" w:author="Arjan" w:date="2014-11-17T21:53:00Z"/>
        </w:trPr>
        <w:tc>
          <w:tcPr>
            <w:tcW w:w="3780" w:type="dxa"/>
            <w:tcBorders>
              <w:top w:val="nil"/>
              <w:left w:val="nil"/>
              <w:bottom w:val="nil"/>
              <w:right w:val="nil"/>
            </w:tcBorders>
          </w:tcPr>
          <w:p w14:paraId="42F00EB1" w14:textId="77777777" w:rsidR="00A01DCE" w:rsidRPr="002627FD" w:rsidRDefault="00A01DCE" w:rsidP="00355852">
            <w:pPr>
              <w:autoSpaceDE w:val="0"/>
              <w:autoSpaceDN w:val="0"/>
              <w:adjustRightInd w:val="0"/>
              <w:spacing w:after="0" w:line="240" w:lineRule="auto"/>
              <w:rPr>
                <w:ins w:id="1817" w:author="Arjan" w:date="2014-11-17T21:53:00Z"/>
                <w:rFonts w:ascii="Arial" w:eastAsia="Times New Roman" w:hAnsi="Arial" w:cs="Arial"/>
                <w:color w:val="000000"/>
                <w:sz w:val="20"/>
                <w:szCs w:val="20"/>
              </w:rPr>
            </w:pPr>
            <w:ins w:id="1818" w:author="Arjan" w:date="2014-11-17T21:53:00Z">
              <w:r w:rsidRPr="002627FD">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0E706B81" w14:textId="77777777" w:rsidR="00A01DCE" w:rsidRPr="002627FD" w:rsidRDefault="00A01DCE" w:rsidP="00355852">
            <w:pPr>
              <w:autoSpaceDE w:val="0"/>
              <w:autoSpaceDN w:val="0"/>
              <w:adjustRightInd w:val="0"/>
              <w:spacing w:after="0" w:line="240" w:lineRule="auto"/>
              <w:rPr>
                <w:ins w:id="1819" w:author="Arjan" w:date="2014-11-17T21:53:00Z"/>
                <w:rFonts w:ascii="Arial" w:eastAsia="Times New Roman" w:hAnsi="Arial" w:cs="Arial"/>
                <w:color w:val="000000"/>
                <w:sz w:val="20"/>
                <w:szCs w:val="20"/>
              </w:rPr>
            </w:pPr>
            <w:ins w:id="1820" w:author="Arjan" w:date="2014-11-17T21:53:00Z">
              <w:r>
                <w:rPr>
                  <w:rFonts w:ascii="Arial" w:hAnsi="Arial" w:cs="Arial"/>
                  <w:sz w:val="20"/>
                  <w:szCs w:val="20"/>
                  <w:lang w:val="en-AU"/>
                </w:rPr>
                <w:t>1</w:t>
              </w:r>
              <w:r w:rsidRPr="002627FD">
                <w:rPr>
                  <w:rFonts w:ascii="Arial" w:eastAsia="Times New Roman" w:hAnsi="Arial" w:cs="Arial"/>
                  <w:color w:val="000000"/>
                  <w:sz w:val="20"/>
                  <w:szCs w:val="20"/>
                </w:rPr>
                <w:t xml:space="preserve"> - </w:t>
              </w:r>
              <w:r w:rsidR="00DA5D93" w:rsidRPr="002627FD">
                <w:rPr>
                  <w:rFonts w:ascii="Arial" w:eastAsia="Times New Roman" w:hAnsi="Arial" w:cs="Arial"/>
                  <w:color w:val="000000"/>
                  <w:sz w:val="20"/>
                  <w:szCs w:val="20"/>
                </w:rPr>
                <w:fldChar w:fldCharType="begin" w:fldLock="1"/>
              </w:r>
              <w:r w:rsidRPr="002627FD">
                <w:rPr>
                  <w:rFonts w:ascii="Arial" w:eastAsia="Times New Roman" w:hAnsi="Arial" w:cs="Arial"/>
                  <w:color w:val="000000"/>
                  <w:sz w:val="20"/>
                  <w:szCs w:val="20"/>
                </w:rPr>
                <w:instrText>MERGEFIELD Att.UpperBound</w:instrText>
              </w:r>
              <w:r w:rsidR="00DA5D93" w:rsidRPr="002627FD">
                <w:rPr>
                  <w:rFonts w:ascii="Arial" w:eastAsia="Times New Roman" w:hAnsi="Arial" w:cs="Arial"/>
                  <w:color w:val="000000"/>
                  <w:sz w:val="20"/>
                  <w:szCs w:val="20"/>
                </w:rPr>
                <w:fldChar w:fldCharType="separate"/>
              </w:r>
              <w:r w:rsidRPr="002627FD">
                <w:rPr>
                  <w:rFonts w:ascii="Arial" w:eastAsia="Times New Roman" w:hAnsi="Arial" w:cs="Arial"/>
                  <w:color w:val="000000"/>
                  <w:sz w:val="20"/>
                  <w:szCs w:val="20"/>
                </w:rPr>
                <w:t>1</w:t>
              </w:r>
              <w:r w:rsidR="00DA5D93" w:rsidRPr="002627FD">
                <w:rPr>
                  <w:rFonts w:ascii="Arial" w:eastAsia="Times New Roman" w:hAnsi="Arial" w:cs="Arial"/>
                  <w:color w:val="000000"/>
                  <w:sz w:val="20"/>
                  <w:szCs w:val="20"/>
                </w:rPr>
                <w:fldChar w:fldCharType="end"/>
              </w:r>
            </w:ins>
          </w:p>
        </w:tc>
      </w:tr>
      <w:tr w:rsidR="00A01DCE" w:rsidRPr="002627FD" w14:paraId="32F5C7B1" w14:textId="77777777" w:rsidTr="00355852">
        <w:trPr>
          <w:trHeight w:val="230"/>
          <w:ins w:id="1821" w:author="Arjan" w:date="2014-11-17T21:53:00Z"/>
        </w:trPr>
        <w:tc>
          <w:tcPr>
            <w:tcW w:w="3780" w:type="dxa"/>
            <w:tcBorders>
              <w:top w:val="nil"/>
              <w:left w:val="nil"/>
              <w:bottom w:val="nil"/>
              <w:right w:val="nil"/>
            </w:tcBorders>
          </w:tcPr>
          <w:p w14:paraId="612726AA" w14:textId="77777777" w:rsidR="00A01DCE" w:rsidRPr="002627FD" w:rsidRDefault="00A01DCE" w:rsidP="00355852">
            <w:pPr>
              <w:autoSpaceDE w:val="0"/>
              <w:autoSpaceDN w:val="0"/>
              <w:adjustRightInd w:val="0"/>
              <w:spacing w:after="0" w:line="240" w:lineRule="auto"/>
              <w:rPr>
                <w:ins w:id="1822"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36032D83" w14:textId="77777777" w:rsidR="00A01DCE" w:rsidRPr="002627FD" w:rsidRDefault="00A01DCE" w:rsidP="00355852">
            <w:pPr>
              <w:autoSpaceDE w:val="0"/>
              <w:autoSpaceDN w:val="0"/>
              <w:adjustRightInd w:val="0"/>
              <w:spacing w:after="0" w:line="240" w:lineRule="auto"/>
              <w:rPr>
                <w:ins w:id="1823" w:author="Arjan" w:date="2014-11-17T21:53:00Z"/>
                <w:rFonts w:ascii="Arial" w:eastAsia="Times New Roman" w:hAnsi="Arial" w:cs="Arial"/>
                <w:color w:val="000000"/>
                <w:sz w:val="20"/>
                <w:szCs w:val="20"/>
              </w:rPr>
            </w:pPr>
          </w:p>
        </w:tc>
      </w:tr>
      <w:tr w:rsidR="00A01DCE" w:rsidRPr="002627FD" w14:paraId="70ED0F47" w14:textId="77777777" w:rsidTr="00355852">
        <w:trPr>
          <w:trHeight w:val="230"/>
          <w:ins w:id="1824" w:author="Arjan" w:date="2014-11-17T21:53:00Z"/>
        </w:trPr>
        <w:tc>
          <w:tcPr>
            <w:tcW w:w="3780" w:type="dxa"/>
            <w:tcBorders>
              <w:top w:val="nil"/>
              <w:left w:val="nil"/>
              <w:bottom w:val="nil"/>
              <w:right w:val="nil"/>
            </w:tcBorders>
          </w:tcPr>
          <w:p w14:paraId="19FAA79F" w14:textId="77777777" w:rsidR="00A01DCE" w:rsidRPr="002627FD" w:rsidRDefault="00A01DCE" w:rsidP="00355852">
            <w:pPr>
              <w:autoSpaceDE w:val="0"/>
              <w:autoSpaceDN w:val="0"/>
              <w:adjustRightInd w:val="0"/>
              <w:spacing w:after="0" w:line="240" w:lineRule="auto"/>
              <w:rPr>
                <w:ins w:id="1825" w:author="Arjan" w:date="2014-11-17T21:53:00Z"/>
                <w:rFonts w:ascii="Arial" w:eastAsia="Times New Roman" w:hAnsi="Arial" w:cs="Arial"/>
                <w:color w:val="000000"/>
                <w:sz w:val="20"/>
                <w:szCs w:val="20"/>
              </w:rPr>
            </w:pPr>
            <w:ins w:id="1826" w:author="Arjan" w:date="2014-11-17T21:53:00Z">
              <w:r w:rsidRPr="002627F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3FFD3BD4" w14:textId="77777777" w:rsidR="00A01DCE" w:rsidRPr="002627FD" w:rsidRDefault="00A01DCE" w:rsidP="00355852">
            <w:pPr>
              <w:autoSpaceDE w:val="0"/>
              <w:autoSpaceDN w:val="0"/>
              <w:adjustRightInd w:val="0"/>
              <w:spacing w:after="0" w:line="240" w:lineRule="auto"/>
              <w:rPr>
                <w:ins w:id="1827" w:author="Arjan" w:date="2014-11-17T21:53:00Z"/>
                <w:rFonts w:ascii="Arial" w:eastAsia="Times New Roman" w:hAnsi="Arial" w:cs="Arial"/>
                <w:color w:val="000000"/>
                <w:sz w:val="20"/>
                <w:szCs w:val="20"/>
              </w:rPr>
            </w:pPr>
            <w:ins w:id="1828" w:author="Arjan" w:date="2014-11-17T21:53:00Z">
              <w:r>
                <w:rPr>
                  <w:rFonts w:ascii="Arial" w:eastAsia="Times New Roman" w:hAnsi="Arial" w:cs="Arial"/>
                  <w:color w:val="000000"/>
                  <w:sz w:val="20"/>
                  <w:szCs w:val="20"/>
                </w:rPr>
                <w:t>Kern</w:t>
              </w:r>
              <w:r w:rsidRPr="002627FD">
                <w:rPr>
                  <w:rFonts w:ascii="Arial" w:eastAsia="Times New Roman" w:hAnsi="Arial" w:cs="Arial"/>
                  <w:color w:val="000000"/>
                  <w:sz w:val="20"/>
                  <w:szCs w:val="20"/>
                </w:rPr>
                <w:t>gegeven</w:t>
              </w:r>
            </w:ins>
          </w:p>
        </w:tc>
      </w:tr>
      <w:tr w:rsidR="00A01DCE" w:rsidRPr="002627FD" w14:paraId="2BCF6C9A" w14:textId="77777777" w:rsidTr="00355852">
        <w:trPr>
          <w:trHeight w:val="230"/>
          <w:ins w:id="1829" w:author="Arjan" w:date="2014-11-17T21:53:00Z"/>
        </w:trPr>
        <w:tc>
          <w:tcPr>
            <w:tcW w:w="3780" w:type="dxa"/>
            <w:tcBorders>
              <w:top w:val="nil"/>
              <w:left w:val="nil"/>
              <w:right w:val="nil"/>
            </w:tcBorders>
          </w:tcPr>
          <w:p w14:paraId="516FF9C6" w14:textId="77777777" w:rsidR="00A01DCE" w:rsidRPr="002627FD" w:rsidRDefault="00A01DCE" w:rsidP="00355852">
            <w:pPr>
              <w:autoSpaceDE w:val="0"/>
              <w:autoSpaceDN w:val="0"/>
              <w:adjustRightInd w:val="0"/>
              <w:spacing w:after="0" w:line="240" w:lineRule="auto"/>
              <w:rPr>
                <w:ins w:id="1830" w:author="Arjan" w:date="2014-11-17T21:53:00Z"/>
                <w:rFonts w:ascii="Arial" w:eastAsia="Times New Roman" w:hAnsi="Arial" w:cs="Arial"/>
                <w:b/>
                <w:bCs/>
                <w:color w:val="000000"/>
                <w:sz w:val="20"/>
                <w:szCs w:val="20"/>
              </w:rPr>
            </w:pPr>
          </w:p>
        </w:tc>
        <w:tc>
          <w:tcPr>
            <w:tcW w:w="5580" w:type="dxa"/>
            <w:tcBorders>
              <w:top w:val="nil"/>
              <w:left w:val="nil"/>
              <w:right w:val="nil"/>
            </w:tcBorders>
          </w:tcPr>
          <w:p w14:paraId="4FCDF8D2" w14:textId="77777777" w:rsidR="00A01DCE" w:rsidRPr="002627FD" w:rsidRDefault="00A01DCE" w:rsidP="00355852">
            <w:pPr>
              <w:autoSpaceDE w:val="0"/>
              <w:autoSpaceDN w:val="0"/>
              <w:adjustRightInd w:val="0"/>
              <w:spacing w:after="0" w:line="240" w:lineRule="auto"/>
              <w:rPr>
                <w:ins w:id="1831" w:author="Arjan" w:date="2014-11-17T21:53:00Z"/>
                <w:rFonts w:ascii="Arial" w:eastAsia="Times New Roman" w:hAnsi="Arial" w:cs="Arial"/>
                <w:color w:val="000000"/>
                <w:sz w:val="20"/>
                <w:szCs w:val="20"/>
              </w:rPr>
            </w:pPr>
          </w:p>
        </w:tc>
      </w:tr>
      <w:tr w:rsidR="00A01DCE" w:rsidRPr="005E066D" w14:paraId="2E2D6CF0" w14:textId="77777777" w:rsidTr="00355852">
        <w:trPr>
          <w:trHeight w:val="230"/>
          <w:ins w:id="1832" w:author="Arjan" w:date="2014-11-17T21:53:00Z"/>
        </w:trPr>
        <w:tc>
          <w:tcPr>
            <w:tcW w:w="3780" w:type="dxa"/>
            <w:tcBorders>
              <w:top w:val="nil"/>
              <w:left w:val="nil"/>
              <w:bottom w:val="single" w:sz="4" w:space="0" w:color="auto"/>
              <w:right w:val="nil"/>
            </w:tcBorders>
          </w:tcPr>
          <w:p w14:paraId="4F862164" w14:textId="77777777" w:rsidR="00A01DCE" w:rsidRPr="002627FD" w:rsidRDefault="00A01DCE" w:rsidP="00355852">
            <w:pPr>
              <w:autoSpaceDE w:val="0"/>
              <w:autoSpaceDN w:val="0"/>
              <w:adjustRightInd w:val="0"/>
              <w:spacing w:after="0" w:line="240" w:lineRule="auto"/>
              <w:rPr>
                <w:ins w:id="1833" w:author="Arjan" w:date="2014-11-17T21:53:00Z"/>
                <w:rFonts w:ascii="Arial" w:eastAsia="Times New Roman" w:hAnsi="Arial" w:cs="Arial"/>
                <w:b/>
                <w:bCs/>
                <w:color w:val="000000"/>
                <w:sz w:val="20"/>
                <w:szCs w:val="20"/>
              </w:rPr>
            </w:pPr>
            <w:ins w:id="1834" w:author="Arjan" w:date="2014-11-17T21:53:00Z">
              <w:r w:rsidRPr="002627F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67BBE42C" w14:textId="77777777" w:rsidR="00A01DCE" w:rsidRPr="00DD0F4F" w:rsidRDefault="0062522E" w:rsidP="00355852">
            <w:pPr>
              <w:autoSpaceDE w:val="0"/>
              <w:autoSpaceDN w:val="0"/>
              <w:adjustRightInd w:val="0"/>
              <w:spacing w:after="0" w:line="240" w:lineRule="auto"/>
              <w:rPr>
                <w:ins w:id="1835" w:author="Arjan" w:date="2014-11-17T21:53:00Z"/>
                <w:rFonts w:ascii="Arial" w:eastAsia="Times New Roman" w:hAnsi="Arial" w:cs="Arial"/>
                <w:color w:val="000000"/>
                <w:sz w:val="20"/>
                <w:szCs w:val="20"/>
                <w:lang w:val="nl-NL"/>
              </w:rPr>
            </w:pPr>
            <w:ins w:id="1836" w:author="Arjan" w:date="2014-11-17T22:06:00Z">
              <w:r>
                <w:rPr>
                  <w:rFonts w:ascii="Arial" w:eastAsia="Times New Roman" w:hAnsi="Arial" w:cs="Arial"/>
                  <w:color w:val="000000"/>
                  <w:sz w:val="20"/>
                  <w:szCs w:val="20"/>
                  <w:lang w:val="nl-NL"/>
                </w:rPr>
                <w:t>-</w:t>
              </w:r>
            </w:ins>
          </w:p>
        </w:tc>
      </w:tr>
    </w:tbl>
    <w:p w14:paraId="1FB8FDD2" w14:textId="77777777" w:rsidR="00A01DCE" w:rsidRPr="002627FD" w:rsidRDefault="00DA5D93" w:rsidP="00A01DCE">
      <w:pPr>
        <w:autoSpaceDE w:val="0"/>
        <w:autoSpaceDN w:val="0"/>
        <w:adjustRightInd w:val="0"/>
        <w:spacing w:before="240" w:after="60" w:line="240" w:lineRule="auto"/>
        <w:outlineLvl w:val="3"/>
        <w:rPr>
          <w:ins w:id="1837" w:author="Arjan" w:date="2014-11-17T21:53:00Z"/>
          <w:rFonts w:ascii="Arial" w:eastAsia="Times New Roman" w:hAnsi="Arial" w:cs="Arial"/>
          <w:b/>
          <w:bCs/>
          <w:color w:val="004080"/>
          <w:sz w:val="24"/>
          <w:szCs w:val="24"/>
        </w:rPr>
      </w:pPr>
      <w:ins w:id="1838" w:author="Arjan" w:date="2014-11-17T21:53:00Z">
        <w:r w:rsidRPr="002627FD">
          <w:rPr>
            <w:rFonts w:ascii="Arial" w:hAnsi="Arial" w:cs="Arial"/>
            <w:sz w:val="20"/>
            <w:szCs w:val="20"/>
            <w:lang w:val="en-AU"/>
          </w:rPr>
          <w:fldChar w:fldCharType="begin" w:fldLock="1"/>
        </w:r>
        <w:r w:rsidR="00A01DCE" w:rsidRPr="002627FD">
          <w:rPr>
            <w:rFonts w:ascii="Arial" w:hAnsi="Arial" w:cs="Arial"/>
            <w:sz w:val="20"/>
            <w:szCs w:val="20"/>
            <w:lang w:val="en-AU"/>
          </w:rPr>
          <w:instrText xml:space="preserve">MERGEFIELD </w:instrText>
        </w:r>
        <w:r w:rsidR="00A01DCE" w:rsidRPr="002627FD">
          <w:rPr>
            <w:rFonts w:ascii="Arial" w:eastAsia="Times New Roman" w:hAnsi="Arial" w:cs="Arial"/>
            <w:b/>
            <w:bCs/>
            <w:color w:val="004080"/>
            <w:sz w:val="24"/>
            <w:szCs w:val="24"/>
          </w:rPr>
          <w:instrText>Att.Stereotype</w:instrText>
        </w:r>
        <w:r w:rsidRPr="002627FD">
          <w:rPr>
            <w:rFonts w:ascii="Arial" w:hAnsi="Arial" w:cs="Arial"/>
            <w:sz w:val="20"/>
            <w:szCs w:val="20"/>
            <w:lang w:val="en-AU"/>
          </w:rPr>
          <w:fldChar w:fldCharType="separate"/>
        </w:r>
        <w:r w:rsidR="00A01DCE">
          <w:rPr>
            <w:rFonts w:ascii="Arial" w:eastAsia="Times New Roman" w:hAnsi="Arial" w:cs="Arial"/>
            <w:b/>
            <w:bCs/>
            <w:color w:val="004080"/>
            <w:sz w:val="24"/>
            <w:szCs w:val="24"/>
          </w:rPr>
          <w:t>«Suba</w:t>
        </w:r>
        <w:r w:rsidR="00A01DCE" w:rsidRPr="002627FD">
          <w:rPr>
            <w:rFonts w:ascii="Arial" w:eastAsia="Times New Roman" w:hAnsi="Arial" w:cs="Arial"/>
            <w:b/>
            <w:bCs/>
            <w:color w:val="004080"/>
            <w:sz w:val="24"/>
            <w:szCs w:val="24"/>
          </w:rPr>
          <w:t>ttribuutsoort»</w:t>
        </w:r>
        <w:r w:rsidRPr="002627FD">
          <w:rPr>
            <w:rFonts w:ascii="Arial" w:hAnsi="Arial" w:cs="Arial"/>
            <w:sz w:val="20"/>
            <w:szCs w:val="20"/>
            <w:lang w:val="en-AU"/>
          </w:rPr>
          <w:fldChar w:fldCharType="end"/>
        </w:r>
        <w:r w:rsidR="00A01DCE" w:rsidRPr="002627FD">
          <w:rPr>
            <w:rFonts w:ascii="Arial" w:eastAsia="Times New Roman" w:hAnsi="Arial" w:cs="Arial"/>
            <w:b/>
            <w:bCs/>
            <w:color w:val="004080"/>
            <w:sz w:val="24"/>
            <w:szCs w:val="24"/>
          </w:rPr>
          <w:t xml:space="preserve"> </w:t>
        </w:r>
      </w:ins>
      <w:ins w:id="1839" w:author="Arjan" w:date="2014-11-17T21:54:00Z">
        <w:r w:rsidR="00E2054E">
          <w:rPr>
            <w:rFonts w:ascii="Arial" w:eastAsia="Times New Roman" w:hAnsi="Arial" w:cs="Arial"/>
            <w:b/>
            <w:bCs/>
            <w:color w:val="004080"/>
            <w:sz w:val="24"/>
            <w:szCs w:val="24"/>
          </w:rPr>
          <w:t>Datum</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A01DCE" w:rsidRPr="002627FD" w14:paraId="7A395B92" w14:textId="77777777" w:rsidTr="00355852">
        <w:trPr>
          <w:trHeight w:val="230"/>
          <w:ins w:id="1840" w:author="Arjan" w:date="2014-11-17T21:53:00Z"/>
        </w:trPr>
        <w:tc>
          <w:tcPr>
            <w:tcW w:w="3780" w:type="dxa"/>
            <w:tcBorders>
              <w:top w:val="single" w:sz="4" w:space="0" w:color="auto"/>
              <w:left w:val="nil"/>
              <w:bottom w:val="nil"/>
              <w:right w:val="nil"/>
            </w:tcBorders>
          </w:tcPr>
          <w:p w14:paraId="16EE1179" w14:textId="77777777" w:rsidR="00A01DCE" w:rsidRPr="002627FD" w:rsidRDefault="00A01DCE" w:rsidP="00355852">
            <w:pPr>
              <w:autoSpaceDE w:val="0"/>
              <w:autoSpaceDN w:val="0"/>
              <w:adjustRightInd w:val="0"/>
              <w:spacing w:after="0" w:line="240" w:lineRule="auto"/>
              <w:rPr>
                <w:ins w:id="1841" w:author="Arjan" w:date="2014-11-17T21:53:00Z"/>
                <w:rFonts w:ascii="Arial" w:eastAsia="Times New Roman" w:hAnsi="Arial" w:cs="Arial"/>
                <w:color w:val="000000"/>
                <w:sz w:val="20"/>
                <w:szCs w:val="20"/>
              </w:rPr>
            </w:pPr>
            <w:ins w:id="1842" w:author="Arjan" w:date="2014-11-17T21:53:00Z">
              <w:r w:rsidRPr="002627F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4620FA91" w14:textId="77777777" w:rsidR="00A01DCE" w:rsidRPr="002627FD" w:rsidRDefault="0062522E" w:rsidP="00355852">
            <w:pPr>
              <w:autoSpaceDE w:val="0"/>
              <w:autoSpaceDN w:val="0"/>
              <w:adjustRightInd w:val="0"/>
              <w:spacing w:after="0" w:line="240" w:lineRule="auto"/>
              <w:rPr>
                <w:ins w:id="1843" w:author="Arjan" w:date="2014-11-17T21:53:00Z"/>
                <w:rFonts w:ascii="Arial" w:eastAsia="Times New Roman" w:hAnsi="Arial" w:cs="Arial"/>
                <w:color w:val="000000"/>
                <w:sz w:val="20"/>
                <w:szCs w:val="20"/>
              </w:rPr>
            </w:pPr>
            <w:ins w:id="1844" w:author="Arjan" w:date="2014-11-17T22:06:00Z">
              <w:r>
                <w:rPr>
                  <w:rFonts w:ascii="Arial" w:eastAsia="Times New Roman" w:hAnsi="Arial" w:cs="Arial"/>
                  <w:color w:val="000000"/>
                  <w:sz w:val="20"/>
                  <w:szCs w:val="20"/>
                </w:rPr>
                <w:t>Datum</w:t>
              </w:r>
            </w:ins>
          </w:p>
        </w:tc>
      </w:tr>
      <w:tr w:rsidR="00A01DCE" w:rsidRPr="002627FD" w14:paraId="5EA99E93" w14:textId="77777777" w:rsidTr="00355852">
        <w:trPr>
          <w:ins w:id="1845" w:author="Arjan" w:date="2014-11-17T21:53:00Z"/>
        </w:trPr>
        <w:tc>
          <w:tcPr>
            <w:tcW w:w="3780" w:type="dxa"/>
            <w:tcBorders>
              <w:top w:val="nil"/>
              <w:left w:val="nil"/>
              <w:bottom w:val="nil"/>
              <w:right w:val="nil"/>
            </w:tcBorders>
          </w:tcPr>
          <w:p w14:paraId="057AFA83" w14:textId="77777777" w:rsidR="00A01DCE" w:rsidRPr="002627FD" w:rsidRDefault="00A01DCE" w:rsidP="00355852">
            <w:pPr>
              <w:autoSpaceDE w:val="0"/>
              <w:autoSpaceDN w:val="0"/>
              <w:adjustRightInd w:val="0"/>
              <w:spacing w:after="0" w:line="240" w:lineRule="auto"/>
              <w:rPr>
                <w:ins w:id="1846"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59E91A7A" w14:textId="77777777" w:rsidR="00A01DCE" w:rsidRPr="002627FD" w:rsidRDefault="00A01DCE" w:rsidP="00355852">
            <w:pPr>
              <w:autoSpaceDE w:val="0"/>
              <w:autoSpaceDN w:val="0"/>
              <w:adjustRightInd w:val="0"/>
              <w:spacing w:after="0" w:line="240" w:lineRule="auto"/>
              <w:rPr>
                <w:ins w:id="1847" w:author="Arjan" w:date="2014-11-17T21:53:00Z"/>
                <w:rFonts w:ascii="Arial" w:eastAsia="Times New Roman" w:hAnsi="Arial" w:cs="Arial"/>
                <w:color w:val="000000"/>
                <w:sz w:val="20"/>
                <w:szCs w:val="20"/>
              </w:rPr>
            </w:pPr>
          </w:p>
        </w:tc>
      </w:tr>
      <w:tr w:rsidR="00A01DCE" w:rsidRPr="002627FD" w14:paraId="7F77B495" w14:textId="77777777" w:rsidTr="00355852">
        <w:trPr>
          <w:ins w:id="1848" w:author="Arjan" w:date="2014-11-17T21:53:00Z"/>
        </w:trPr>
        <w:tc>
          <w:tcPr>
            <w:tcW w:w="3780" w:type="dxa"/>
            <w:tcBorders>
              <w:top w:val="nil"/>
              <w:left w:val="nil"/>
              <w:bottom w:val="nil"/>
              <w:right w:val="nil"/>
            </w:tcBorders>
          </w:tcPr>
          <w:p w14:paraId="2C354897" w14:textId="77777777" w:rsidR="00A01DCE" w:rsidRPr="002627FD" w:rsidRDefault="00A01DCE" w:rsidP="00355852">
            <w:pPr>
              <w:autoSpaceDE w:val="0"/>
              <w:autoSpaceDN w:val="0"/>
              <w:adjustRightInd w:val="0"/>
              <w:spacing w:after="0" w:line="240" w:lineRule="auto"/>
              <w:rPr>
                <w:ins w:id="1849" w:author="Arjan" w:date="2014-11-17T21:53:00Z"/>
                <w:rFonts w:ascii="Arial" w:eastAsia="Times New Roman" w:hAnsi="Arial" w:cs="Arial"/>
                <w:color w:val="000000"/>
                <w:sz w:val="20"/>
                <w:szCs w:val="20"/>
              </w:rPr>
            </w:pPr>
            <w:ins w:id="1850" w:author="Arjan" w:date="2014-11-17T21:53:00Z">
              <w:r w:rsidRPr="002627FD">
                <w:rPr>
                  <w:rFonts w:ascii="Arial" w:eastAsia="Times New Roman" w:hAnsi="Arial" w:cs="Arial"/>
                  <w:b/>
                  <w:bCs/>
                  <w:color w:val="000000"/>
                  <w:sz w:val="20"/>
                  <w:szCs w:val="20"/>
                </w:rPr>
                <w:lastRenderedPageBreak/>
                <w:t>Herkomst attribuutsoort</w:t>
              </w:r>
            </w:ins>
          </w:p>
        </w:tc>
        <w:tc>
          <w:tcPr>
            <w:tcW w:w="5580" w:type="dxa"/>
            <w:tcBorders>
              <w:top w:val="nil"/>
              <w:left w:val="nil"/>
              <w:bottom w:val="nil"/>
              <w:right w:val="nil"/>
            </w:tcBorders>
          </w:tcPr>
          <w:p w14:paraId="132EA4DF" w14:textId="77777777" w:rsidR="00A01DCE" w:rsidRPr="002627FD" w:rsidRDefault="00A01DCE" w:rsidP="00355852">
            <w:pPr>
              <w:autoSpaceDE w:val="0"/>
              <w:autoSpaceDN w:val="0"/>
              <w:adjustRightInd w:val="0"/>
              <w:spacing w:after="0" w:line="240" w:lineRule="auto"/>
              <w:rPr>
                <w:ins w:id="1851" w:author="Arjan" w:date="2014-11-17T21:53:00Z"/>
                <w:rFonts w:ascii="Arial" w:eastAsia="Times New Roman" w:hAnsi="Arial" w:cs="Arial"/>
                <w:color w:val="000000"/>
                <w:sz w:val="20"/>
                <w:szCs w:val="20"/>
              </w:rPr>
            </w:pPr>
            <w:ins w:id="1852" w:author="Arjan" w:date="2014-11-17T21:53:00Z">
              <w:r>
                <w:rPr>
                  <w:rFonts w:ascii="Arial" w:eastAsia="Times New Roman" w:hAnsi="Arial" w:cs="Arial"/>
                  <w:color w:val="000000"/>
                  <w:sz w:val="20"/>
                  <w:szCs w:val="20"/>
                </w:rPr>
                <w:t>Richtlijn Metadatering Overheidsinformatie (RMO)</w:t>
              </w:r>
            </w:ins>
          </w:p>
        </w:tc>
      </w:tr>
      <w:tr w:rsidR="00A01DCE" w:rsidRPr="002627FD" w14:paraId="2C5AE576" w14:textId="77777777" w:rsidTr="00355852">
        <w:trPr>
          <w:ins w:id="1853" w:author="Arjan" w:date="2014-11-17T21:53:00Z"/>
        </w:trPr>
        <w:tc>
          <w:tcPr>
            <w:tcW w:w="3780" w:type="dxa"/>
            <w:tcBorders>
              <w:top w:val="nil"/>
              <w:left w:val="nil"/>
              <w:bottom w:val="nil"/>
              <w:right w:val="nil"/>
            </w:tcBorders>
          </w:tcPr>
          <w:p w14:paraId="2E57B376" w14:textId="77777777" w:rsidR="00A01DCE" w:rsidRPr="002627FD" w:rsidRDefault="00A01DCE" w:rsidP="00355852">
            <w:pPr>
              <w:autoSpaceDE w:val="0"/>
              <w:autoSpaceDN w:val="0"/>
              <w:adjustRightInd w:val="0"/>
              <w:spacing w:after="0" w:line="240" w:lineRule="auto"/>
              <w:rPr>
                <w:ins w:id="1854"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758C8F1B" w14:textId="77777777" w:rsidR="00A01DCE" w:rsidRPr="002627FD" w:rsidRDefault="00A01DCE" w:rsidP="00355852">
            <w:pPr>
              <w:autoSpaceDE w:val="0"/>
              <w:autoSpaceDN w:val="0"/>
              <w:adjustRightInd w:val="0"/>
              <w:spacing w:after="0" w:line="240" w:lineRule="auto"/>
              <w:rPr>
                <w:ins w:id="1855" w:author="Arjan" w:date="2014-11-17T21:53:00Z"/>
                <w:rFonts w:ascii="Arial" w:eastAsia="Times New Roman" w:hAnsi="Arial" w:cs="Arial"/>
                <w:color w:val="000000"/>
                <w:sz w:val="20"/>
                <w:szCs w:val="20"/>
              </w:rPr>
            </w:pPr>
          </w:p>
        </w:tc>
      </w:tr>
      <w:tr w:rsidR="00A01DCE" w:rsidRPr="002627FD" w14:paraId="168D8D4D" w14:textId="77777777" w:rsidTr="00355852">
        <w:trPr>
          <w:ins w:id="1856" w:author="Arjan" w:date="2014-11-17T21:53:00Z"/>
        </w:trPr>
        <w:tc>
          <w:tcPr>
            <w:tcW w:w="3780" w:type="dxa"/>
            <w:tcBorders>
              <w:top w:val="nil"/>
              <w:left w:val="nil"/>
              <w:bottom w:val="nil"/>
              <w:right w:val="nil"/>
            </w:tcBorders>
          </w:tcPr>
          <w:p w14:paraId="3621B403" w14:textId="77777777" w:rsidR="00A01DCE" w:rsidRPr="002627FD" w:rsidRDefault="00A01DCE" w:rsidP="00355852">
            <w:pPr>
              <w:autoSpaceDE w:val="0"/>
              <w:autoSpaceDN w:val="0"/>
              <w:adjustRightInd w:val="0"/>
              <w:spacing w:after="0" w:line="240" w:lineRule="auto"/>
              <w:rPr>
                <w:ins w:id="1857" w:author="Arjan" w:date="2014-11-17T21:53:00Z"/>
                <w:rFonts w:ascii="Arial" w:eastAsia="Times New Roman" w:hAnsi="Arial" w:cs="Arial"/>
                <w:color w:val="000000"/>
                <w:sz w:val="20"/>
                <w:szCs w:val="20"/>
              </w:rPr>
            </w:pPr>
            <w:ins w:id="1858" w:author="Arjan" w:date="2014-11-17T21:53:00Z">
              <w:r w:rsidRPr="002627F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4603B041" w14:textId="77777777" w:rsidR="00A01DCE" w:rsidRPr="002627FD" w:rsidRDefault="00A01DCE" w:rsidP="00355852">
            <w:pPr>
              <w:autoSpaceDE w:val="0"/>
              <w:autoSpaceDN w:val="0"/>
              <w:adjustRightInd w:val="0"/>
              <w:spacing w:after="0" w:line="240" w:lineRule="auto"/>
              <w:rPr>
                <w:ins w:id="1859" w:author="Arjan" w:date="2014-11-17T21:53:00Z"/>
                <w:rFonts w:ascii="Arial" w:eastAsia="Times New Roman" w:hAnsi="Arial" w:cs="Arial"/>
                <w:color w:val="000000"/>
                <w:sz w:val="20"/>
                <w:szCs w:val="20"/>
              </w:rPr>
            </w:pPr>
          </w:p>
        </w:tc>
      </w:tr>
      <w:tr w:rsidR="00A01DCE" w:rsidRPr="002627FD" w14:paraId="6E9FF0AE" w14:textId="77777777" w:rsidTr="00355852">
        <w:trPr>
          <w:ins w:id="1860" w:author="Arjan" w:date="2014-11-17T21:53:00Z"/>
        </w:trPr>
        <w:tc>
          <w:tcPr>
            <w:tcW w:w="3780" w:type="dxa"/>
            <w:tcBorders>
              <w:top w:val="nil"/>
              <w:left w:val="nil"/>
              <w:bottom w:val="nil"/>
              <w:right w:val="nil"/>
            </w:tcBorders>
          </w:tcPr>
          <w:p w14:paraId="4F7274B9" w14:textId="77777777" w:rsidR="00A01DCE" w:rsidRPr="002627FD" w:rsidRDefault="00A01DCE" w:rsidP="00355852">
            <w:pPr>
              <w:autoSpaceDE w:val="0"/>
              <w:autoSpaceDN w:val="0"/>
              <w:adjustRightInd w:val="0"/>
              <w:spacing w:after="0" w:line="240" w:lineRule="auto"/>
              <w:rPr>
                <w:ins w:id="1861"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74F4CE6C" w14:textId="77777777" w:rsidR="00A01DCE" w:rsidRPr="002627FD" w:rsidRDefault="00A01DCE" w:rsidP="00355852">
            <w:pPr>
              <w:autoSpaceDE w:val="0"/>
              <w:autoSpaceDN w:val="0"/>
              <w:adjustRightInd w:val="0"/>
              <w:spacing w:after="0" w:line="240" w:lineRule="auto"/>
              <w:rPr>
                <w:ins w:id="1862" w:author="Arjan" w:date="2014-11-17T21:53:00Z"/>
                <w:rFonts w:ascii="Arial" w:eastAsia="Times New Roman" w:hAnsi="Arial" w:cs="Arial"/>
                <w:color w:val="000000"/>
                <w:sz w:val="20"/>
                <w:szCs w:val="20"/>
              </w:rPr>
            </w:pPr>
          </w:p>
        </w:tc>
      </w:tr>
      <w:tr w:rsidR="00A01DCE" w:rsidRPr="002627FD" w14:paraId="09D9C247" w14:textId="77777777" w:rsidTr="00355852">
        <w:trPr>
          <w:ins w:id="1863" w:author="Arjan" w:date="2014-11-17T21:53:00Z"/>
        </w:trPr>
        <w:tc>
          <w:tcPr>
            <w:tcW w:w="3780" w:type="dxa"/>
            <w:tcBorders>
              <w:top w:val="nil"/>
              <w:left w:val="nil"/>
              <w:bottom w:val="nil"/>
              <w:right w:val="nil"/>
            </w:tcBorders>
          </w:tcPr>
          <w:p w14:paraId="08E12F56" w14:textId="77777777" w:rsidR="00A01DCE" w:rsidRPr="002627FD" w:rsidRDefault="00A01DCE" w:rsidP="00355852">
            <w:pPr>
              <w:autoSpaceDE w:val="0"/>
              <w:autoSpaceDN w:val="0"/>
              <w:adjustRightInd w:val="0"/>
              <w:spacing w:after="0" w:line="240" w:lineRule="auto"/>
              <w:rPr>
                <w:ins w:id="1864" w:author="Arjan" w:date="2014-11-17T21:53:00Z"/>
                <w:rFonts w:ascii="Arial" w:eastAsia="Times New Roman" w:hAnsi="Arial" w:cs="Arial"/>
                <w:color w:val="000000"/>
                <w:sz w:val="20"/>
                <w:szCs w:val="20"/>
              </w:rPr>
            </w:pPr>
            <w:ins w:id="1865" w:author="Arjan" w:date="2014-11-17T21:53:00Z">
              <w:r w:rsidRPr="002627F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41E1ADEA" w14:textId="77777777" w:rsidR="00A01DCE" w:rsidRPr="002627FD" w:rsidRDefault="0062522E" w:rsidP="00355852">
            <w:pPr>
              <w:autoSpaceDE w:val="0"/>
              <w:autoSpaceDN w:val="0"/>
              <w:adjustRightInd w:val="0"/>
              <w:spacing w:after="0" w:line="240" w:lineRule="auto"/>
              <w:rPr>
                <w:ins w:id="1866" w:author="Arjan" w:date="2014-11-17T21:53:00Z"/>
                <w:rFonts w:ascii="Arial" w:eastAsia="Times New Roman" w:hAnsi="Arial" w:cs="Arial"/>
                <w:color w:val="000000"/>
                <w:sz w:val="20"/>
                <w:szCs w:val="20"/>
              </w:rPr>
            </w:pPr>
            <w:ins w:id="1867" w:author="Arjan" w:date="2014-11-17T22:06:00Z">
              <w:r>
                <w:rPr>
                  <w:rFonts w:ascii="Arial" w:eastAsia="Times New Roman" w:hAnsi="Arial" w:cs="Arial"/>
                  <w:color w:val="000000"/>
                  <w:sz w:val="20"/>
                  <w:szCs w:val="20"/>
                </w:rPr>
                <w:t>datum</w:t>
              </w:r>
            </w:ins>
          </w:p>
        </w:tc>
      </w:tr>
      <w:tr w:rsidR="00A01DCE" w:rsidRPr="002627FD" w14:paraId="7B080294" w14:textId="77777777" w:rsidTr="00355852">
        <w:trPr>
          <w:ins w:id="1868" w:author="Arjan" w:date="2014-11-17T21:53:00Z"/>
        </w:trPr>
        <w:tc>
          <w:tcPr>
            <w:tcW w:w="3780" w:type="dxa"/>
            <w:tcBorders>
              <w:top w:val="nil"/>
              <w:left w:val="nil"/>
              <w:bottom w:val="nil"/>
              <w:right w:val="nil"/>
            </w:tcBorders>
          </w:tcPr>
          <w:p w14:paraId="01FED039" w14:textId="77777777" w:rsidR="00A01DCE" w:rsidRPr="002627FD" w:rsidRDefault="00A01DCE" w:rsidP="00355852">
            <w:pPr>
              <w:autoSpaceDE w:val="0"/>
              <w:autoSpaceDN w:val="0"/>
              <w:adjustRightInd w:val="0"/>
              <w:spacing w:after="0" w:line="240" w:lineRule="auto"/>
              <w:rPr>
                <w:ins w:id="1869"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2786D78D" w14:textId="77777777" w:rsidR="00A01DCE" w:rsidRPr="002627FD" w:rsidRDefault="00A01DCE" w:rsidP="00355852">
            <w:pPr>
              <w:autoSpaceDE w:val="0"/>
              <w:autoSpaceDN w:val="0"/>
              <w:adjustRightInd w:val="0"/>
              <w:spacing w:after="0" w:line="240" w:lineRule="auto"/>
              <w:rPr>
                <w:ins w:id="1870" w:author="Arjan" w:date="2014-11-17T21:53:00Z"/>
                <w:rFonts w:ascii="Arial" w:eastAsia="Times New Roman" w:hAnsi="Arial" w:cs="Arial"/>
                <w:color w:val="000000"/>
                <w:sz w:val="20"/>
                <w:szCs w:val="20"/>
              </w:rPr>
            </w:pPr>
          </w:p>
        </w:tc>
      </w:tr>
      <w:tr w:rsidR="00A01DCE" w:rsidRPr="00AE1A91" w14:paraId="62B49192" w14:textId="77777777" w:rsidTr="00355852">
        <w:trPr>
          <w:ins w:id="1871" w:author="Arjan" w:date="2014-11-17T21:53:00Z"/>
        </w:trPr>
        <w:tc>
          <w:tcPr>
            <w:tcW w:w="3780" w:type="dxa"/>
            <w:tcBorders>
              <w:top w:val="nil"/>
              <w:left w:val="nil"/>
              <w:bottom w:val="nil"/>
              <w:right w:val="nil"/>
            </w:tcBorders>
          </w:tcPr>
          <w:p w14:paraId="7D57EE1C" w14:textId="77777777" w:rsidR="00A01DCE" w:rsidRPr="002627FD" w:rsidRDefault="00A01DCE" w:rsidP="00355852">
            <w:pPr>
              <w:autoSpaceDE w:val="0"/>
              <w:autoSpaceDN w:val="0"/>
              <w:adjustRightInd w:val="0"/>
              <w:spacing w:after="0" w:line="240" w:lineRule="auto"/>
              <w:rPr>
                <w:ins w:id="1872" w:author="Arjan" w:date="2014-11-17T21:53:00Z"/>
                <w:rFonts w:ascii="Arial" w:eastAsia="Times New Roman" w:hAnsi="Arial" w:cs="Arial"/>
                <w:color w:val="000000"/>
                <w:sz w:val="20"/>
                <w:szCs w:val="20"/>
              </w:rPr>
            </w:pPr>
            <w:ins w:id="1873" w:author="Arjan" w:date="2014-11-17T21:53:00Z">
              <w:r w:rsidRPr="002627F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31569C3D" w14:textId="77777777" w:rsidR="00A01DCE" w:rsidRPr="00DD0F4F" w:rsidRDefault="0062522E" w:rsidP="0062522E">
            <w:pPr>
              <w:autoSpaceDE w:val="0"/>
              <w:autoSpaceDN w:val="0"/>
              <w:adjustRightInd w:val="0"/>
              <w:spacing w:after="0" w:line="240" w:lineRule="auto"/>
              <w:rPr>
                <w:ins w:id="1874" w:author="Arjan" w:date="2014-11-17T21:53:00Z"/>
                <w:rFonts w:ascii="Arial" w:eastAsia="Times New Roman" w:hAnsi="Arial" w:cs="Arial"/>
                <w:color w:val="000000"/>
                <w:sz w:val="20"/>
                <w:szCs w:val="20"/>
                <w:lang w:val="nl-NL"/>
              </w:rPr>
            </w:pPr>
            <w:ins w:id="1875" w:author="Arjan" w:date="2014-11-17T22:06:00Z">
              <w:r w:rsidRPr="005561F3">
                <w:rPr>
                  <w:rFonts w:ascii="Arial" w:hAnsi="Arial" w:cs="Arial"/>
                  <w:sz w:val="20"/>
                  <w:szCs w:val="20"/>
                  <w:lang w:val="nl-NL"/>
                </w:rPr>
                <w:t>Datum waarop de checksum is gemaakt</w:t>
              </w:r>
            </w:ins>
            <w:ins w:id="1876" w:author="Arjan" w:date="2014-11-17T22:07:00Z">
              <w:r w:rsidRPr="005561F3">
                <w:rPr>
                  <w:rFonts w:ascii="Arial" w:hAnsi="Arial" w:cs="Arial"/>
                  <w:sz w:val="20"/>
                  <w:szCs w:val="20"/>
                  <w:lang w:val="nl-NL"/>
                </w:rPr>
                <w:t>.</w:t>
              </w:r>
            </w:ins>
            <w:ins w:id="1877" w:author="Arjan" w:date="2014-11-17T21:53:00Z">
              <w:r w:rsidR="00DA5D93" w:rsidRPr="002627FD">
                <w:rPr>
                  <w:rFonts w:ascii="Arial" w:hAnsi="Arial" w:cs="Arial"/>
                  <w:sz w:val="20"/>
                  <w:szCs w:val="20"/>
                  <w:lang w:val="en-AU"/>
                </w:rPr>
                <w:fldChar w:fldCharType="begin" w:fldLock="1"/>
              </w:r>
              <w:r w:rsidR="00A01DCE" w:rsidRPr="00DD0F4F">
                <w:rPr>
                  <w:rFonts w:ascii="Arial" w:hAnsi="Arial" w:cs="Arial"/>
                  <w:sz w:val="20"/>
                  <w:szCs w:val="20"/>
                  <w:lang w:val="nl-NL"/>
                </w:rPr>
                <w:instrText xml:space="preserve">MERGEFIELD </w:instrText>
              </w:r>
              <w:r w:rsidR="00A01DCE" w:rsidRPr="00DD0F4F">
                <w:rPr>
                  <w:rFonts w:ascii="Arial" w:eastAsia="Times New Roman" w:hAnsi="Arial" w:cs="Arial"/>
                  <w:color w:val="000000"/>
                  <w:sz w:val="20"/>
                  <w:szCs w:val="20"/>
                  <w:lang w:val="nl-NL"/>
                </w:rPr>
                <w:instrText>Att.Notes</w:instrText>
              </w:r>
              <w:r w:rsidR="00DA5D93" w:rsidRPr="002627FD">
                <w:rPr>
                  <w:rFonts w:ascii="Arial" w:hAnsi="Arial" w:cs="Arial"/>
                  <w:sz w:val="20"/>
                  <w:szCs w:val="20"/>
                  <w:lang w:val="en-AU"/>
                </w:rPr>
                <w:fldChar w:fldCharType="end"/>
              </w:r>
            </w:ins>
          </w:p>
        </w:tc>
      </w:tr>
      <w:tr w:rsidR="00A01DCE" w:rsidRPr="00AE1A91" w14:paraId="53566B7F" w14:textId="77777777" w:rsidTr="00355852">
        <w:trPr>
          <w:trHeight w:val="230"/>
          <w:ins w:id="1878" w:author="Arjan" w:date="2014-11-17T21:53:00Z"/>
        </w:trPr>
        <w:tc>
          <w:tcPr>
            <w:tcW w:w="3780" w:type="dxa"/>
            <w:tcBorders>
              <w:top w:val="nil"/>
              <w:left w:val="nil"/>
              <w:bottom w:val="nil"/>
              <w:right w:val="nil"/>
            </w:tcBorders>
          </w:tcPr>
          <w:p w14:paraId="44417DD5" w14:textId="77777777" w:rsidR="00A01DCE" w:rsidRPr="00DD0F4F" w:rsidRDefault="00A01DCE" w:rsidP="00355852">
            <w:pPr>
              <w:autoSpaceDE w:val="0"/>
              <w:autoSpaceDN w:val="0"/>
              <w:adjustRightInd w:val="0"/>
              <w:spacing w:after="0" w:line="240" w:lineRule="auto"/>
              <w:rPr>
                <w:ins w:id="1879" w:author="Arjan" w:date="2014-11-17T21:53: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1F852E85" w14:textId="77777777" w:rsidR="00A01DCE" w:rsidRPr="00DD0F4F" w:rsidRDefault="00A01DCE" w:rsidP="00355852">
            <w:pPr>
              <w:autoSpaceDE w:val="0"/>
              <w:autoSpaceDN w:val="0"/>
              <w:adjustRightInd w:val="0"/>
              <w:spacing w:after="0" w:line="240" w:lineRule="auto"/>
              <w:rPr>
                <w:ins w:id="1880" w:author="Arjan" w:date="2014-11-17T21:53:00Z"/>
                <w:rFonts w:ascii="Arial" w:eastAsia="Times New Roman" w:hAnsi="Arial" w:cs="Arial"/>
                <w:color w:val="000000"/>
                <w:sz w:val="20"/>
                <w:szCs w:val="20"/>
                <w:lang w:val="nl-NL"/>
              </w:rPr>
            </w:pPr>
          </w:p>
        </w:tc>
      </w:tr>
      <w:tr w:rsidR="00A01DCE" w:rsidRPr="002627FD" w14:paraId="2F2AEFE5" w14:textId="77777777" w:rsidTr="00355852">
        <w:trPr>
          <w:trHeight w:val="230"/>
          <w:ins w:id="1881" w:author="Arjan" w:date="2014-11-17T21:53:00Z"/>
        </w:trPr>
        <w:tc>
          <w:tcPr>
            <w:tcW w:w="3780" w:type="dxa"/>
            <w:tcBorders>
              <w:top w:val="nil"/>
              <w:left w:val="nil"/>
              <w:bottom w:val="nil"/>
              <w:right w:val="nil"/>
            </w:tcBorders>
          </w:tcPr>
          <w:p w14:paraId="3566D668" w14:textId="77777777" w:rsidR="00A01DCE" w:rsidRPr="002627FD" w:rsidRDefault="00A01DCE" w:rsidP="00355852">
            <w:pPr>
              <w:autoSpaceDE w:val="0"/>
              <w:autoSpaceDN w:val="0"/>
              <w:adjustRightInd w:val="0"/>
              <w:spacing w:after="0" w:line="240" w:lineRule="auto"/>
              <w:rPr>
                <w:ins w:id="1882" w:author="Arjan" w:date="2014-11-17T21:53:00Z"/>
                <w:rFonts w:ascii="Arial" w:eastAsia="Times New Roman" w:hAnsi="Arial" w:cs="Arial"/>
                <w:color w:val="000000"/>
                <w:sz w:val="20"/>
                <w:szCs w:val="20"/>
              </w:rPr>
            </w:pPr>
            <w:ins w:id="1883" w:author="Arjan" w:date="2014-11-17T21:53:00Z">
              <w:r w:rsidRPr="002627F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453C2381" w14:textId="77777777" w:rsidR="00A01DCE" w:rsidRPr="002627FD" w:rsidRDefault="00A01DCE" w:rsidP="00355852">
            <w:pPr>
              <w:autoSpaceDE w:val="0"/>
              <w:autoSpaceDN w:val="0"/>
              <w:adjustRightInd w:val="0"/>
              <w:spacing w:after="0" w:line="240" w:lineRule="auto"/>
              <w:rPr>
                <w:ins w:id="1884" w:author="Arjan" w:date="2014-11-17T21:53:00Z"/>
                <w:rFonts w:ascii="Arial" w:eastAsia="Times New Roman" w:hAnsi="Arial" w:cs="Arial"/>
                <w:color w:val="000000"/>
                <w:sz w:val="20"/>
                <w:szCs w:val="20"/>
              </w:rPr>
            </w:pPr>
            <w:ins w:id="1885" w:author="Arjan" w:date="2014-11-17T21:53:00Z">
              <w:r>
                <w:rPr>
                  <w:rFonts w:ascii="Arial" w:eastAsia="Times New Roman" w:hAnsi="Arial" w:cs="Arial"/>
                  <w:color w:val="000000"/>
                  <w:sz w:val="20"/>
                  <w:szCs w:val="20"/>
                </w:rPr>
                <w:t>RMO</w:t>
              </w:r>
            </w:ins>
          </w:p>
        </w:tc>
      </w:tr>
      <w:tr w:rsidR="00A01DCE" w:rsidRPr="002627FD" w14:paraId="495EF3B1" w14:textId="77777777" w:rsidTr="00355852">
        <w:trPr>
          <w:ins w:id="1886" w:author="Arjan" w:date="2014-11-17T21:53:00Z"/>
        </w:trPr>
        <w:tc>
          <w:tcPr>
            <w:tcW w:w="3780" w:type="dxa"/>
            <w:tcBorders>
              <w:top w:val="nil"/>
              <w:left w:val="nil"/>
              <w:bottom w:val="nil"/>
              <w:right w:val="nil"/>
            </w:tcBorders>
          </w:tcPr>
          <w:p w14:paraId="1D41EA7A" w14:textId="77777777" w:rsidR="00A01DCE" w:rsidRPr="002627FD" w:rsidRDefault="00A01DCE" w:rsidP="00355852">
            <w:pPr>
              <w:autoSpaceDE w:val="0"/>
              <w:autoSpaceDN w:val="0"/>
              <w:adjustRightInd w:val="0"/>
              <w:spacing w:after="0" w:line="240" w:lineRule="auto"/>
              <w:rPr>
                <w:ins w:id="1887"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04CD0C56" w14:textId="77777777" w:rsidR="00A01DCE" w:rsidRPr="002627FD" w:rsidRDefault="00A01DCE" w:rsidP="00355852">
            <w:pPr>
              <w:autoSpaceDE w:val="0"/>
              <w:autoSpaceDN w:val="0"/>
              <w:adjustRightInd w:val="0"/>
              <w:spacing w:after="0" w:line="240" w:lineRule="auto"/>
              <w:rPr>
                <w:ins w:id="1888" w:author="Arjan" w:date="2014-11-17T21:53:00Z"/>
                <w:rFonts w:ascii="Arial" w:eastAsia="Times New Roman" w:hAnsi="Arial" w:cs="Arial"/>
                <w:color w:val="000000"/>
                <w:sz w:val="20"/>
                <w:szCs w:val="20"/>
              </w:rPr>
            </w:pPr>
          </w:p>
        </w:tc>
      </w:tr>
      <w:tr w:rsidR="00A01DCE" w:rsidRPr="002627FD" w14:paraId="4B2FCBD4" w14:textId="77777777" w:rsidTr="00355852">
        <w:trPr>
          <w:ins w:id="1889" w:author="Arjan" w:date="2014-11-17T21:53:00Z"/>
        </w:trPr>
        <w:tc>
          <w:tcPr>
            <w:tcW w:w="3780" w:type="dxa"/>
            <w:tcBorders>
              <w:top w:val="nil"/>
              <w:left w:val="nil"/>
              <w:bottom w:val="nil"/>
              <w:right w:val="nil"/>
            </w:tcBorders>
          </w:tcPr>
          <w:p w14:paraId="5AB7ACD5" w14:textId="77777777" w:rsidR="00A01DCE" w:rsidRPr="002627FD" w:rsidRDefault="00A01DCE" w:rsidP="00355852">
            <w:pPr>
              <w:autoSpaceDE w:val="0"/>
              <w:autoSpaceDN w:val="0"/>
              <w:adjustRightInd w:val="0"/>
              <w:spacing w:after="0" w:line="240" w:lineRule="auto"/>
              <w:rPr>
                <w:ins w:id="1890" w:author="Arjan" w:date="2014-11-17T21:53:00Z"/>
                <w:rFonts w:ascii="Arial" w:eastAsia="Times New Roman" w:hAnsi="Arial" w:cs="Arial"/>
                <w:color w:val="000000"/>
                <w:sz w:val="20"/>
                <w:szCs w:val="20"/>
              </w:rPr>
            </w:pPr>
            <w:ins w:id="1891" w:author="Arjan" w:date="2014-11-17T21:53:00Z">
              <w:r w:rsidRPr="002627F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536E57EC" w14:textId="77777777" w:rsidR="00A01DCE" w:rsidRPr="002627FD" w:rsidRDefault="00A01DCE" w:rsidP="00355852">
            <w:pPr>
              <w:autoSpaceDE w:val="0"/>
              <w:autoSpaceDN w:val="0"/>
              <w:adjustRightInd w:val="0"/>
              <w:spacing w:after="0" w:line="240" w:lineRule="auto"/>
              <w:rPr>
                <w:ins w:id="1892" w:author="Arjan" w:date="2014-11-17T21:53:00Z"/>
                <w:rFonts w:ascii="Arial" w:eastAsia="Times New Roman" w:hAnsi="Arial" w:cs="Arial"/>
                <w:color w:val="000000"/>
                <w:sz w:val="20"/>
                <w:szCs w:val="20"/>
              </w:rPr>
            </w:pPr>
            <w:ins w:id="1893" w:author="Arjan" w:date="2014-11-17T21:53:00Z">
              <w:r>
                <w:rPr>
                  <w:rFonts w:ascii="Arial" w:eastAsia="Times New Roman" w:hAnsi="Arial" w:cs="Arial"/>
                  <w:color w:val="000000"/>
                  <w:sz w:val="20"/>
                  <w:szCs w:val="20"/>
                </w:rPr>
                <w:t>1 november 2011</w:t>
              </w:r>
            </w:ins>
          </w:p>
        </w:tc>
      </w:tr>
      <w:tr w:rsidR="00A01DCE" w:rsidRPr="002627FD" w14:paraId="74F3FE38" w14:textId="77777777" w:rsidTr="00355852">
        <w:trPr>
          <w:ins w:id="1894" w:author="Arjan" w:date="2014-11-17T21:53:00Z"/>
        </w:trPr>
        <w:tc>
          <w:tcPr>
            <w:tcW w:w="3780" w:type="dxa"/>
            <w:tcBorders>
              <w:top w:val="nil"/>
              <w:left w:val="nil"/>
              <w:bottom w:val="nil"/>
              <w:right w:val="nil"/>
            </w:tcBorders>
          </w:tcPr>
          <w:p w14:paraId="03AB6EB8" w14:textId="77777777" w:rsidR="00A01DCE" w:rsidRPr="002627FD" w:rsidRDefault="00A01DCE" w:rsidP="00355852">
            <w:pPr>
              <w:autoSpaceDE w:val="0"/>
              <w:autoSpaceDN w:val="0"/>
              <w:adjustRightInd w:val="0"/>
              <w:spacing w:after="0" w:line="240" w:lineRule="auto"/>
              <w:rPr>
                <w:ins w:id="1895"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62C32F21" w14:textId="77777777" w:rsidR="00A01DCE" w:rsidRPr="002627FD" w:rsidRDefault="00A01DCE" w:rsidP="00355852">
            <w:pPr>
              <w:autoSpaceDE w:val="0"/>
              <w:autoSpaceDN w:val="0"/>
              <w:adjustRightInd w:val="0"/>
              <w:spacing w:after="0" w:line="240" w:lineRule="auto"/>
              <w:rPr>
                <w:ins w:id="1896" w:author="Arjan" w:date="2014-11-17T21:53:00Z"/>
                <w:rFonts w:ascii="Arial" w:eastAsia="Times New Roman" w:hAnsi="Arial" w:cs="Arial"/>
                <w:color w:val="000000"/>
                <w:sz w:val="20"/>
                <w:szCs w:val="20"/>
              </w:rPr>
            </w:pPr>
          </w:p>
        </w:tc>
      </w:tr>
      <w:tr w:rsidR="00A01DCE" w:rsidRPr="005E066D" w14:paraId="23AC5A93" w14:textId="77777777" w:rsidTr="00355852">
        <w:trPr>
          <w:ins w:id="1897" w:author="Arjan" w:date="2014-11-17T21:53:00Z"/>
        </w:trPr>
        <w:tc>
          <w:tcPr>
            <w:tcW w:w="3780" w:type="dxa"/>
            <w:tcBorders>
              <w:top w:val="nil"/>
              <w:left w:val="nil"/>
              <w:bottom w:val="nil"/>
              <w:right w:val="nil"/>
            </w:tcBorders>
          </w:tcPr>
          <w:p w14:paraId="4F6CA680" w14:textId="77777777" w:rsidR="00A01DCE" w:rsidRPr="002627FD" w:rsidRDefault="00A01DCE" w:rsidP="00355852">
            <w:pPr>
              <w:autoSpaceDE w:val="0"/>
              <w:autoSpaceDN w:val="0"/>
              <w:adjustRightInd w:val="0"/>
              <w:spacing w:after="0" w:line="240" w:lineRule="auto"/>
              <w:rPr>
                <w:ins w:id="1898" w:author="Arjan" w:date="2014-11-17T21:53:00Z"/>
                <w:rFonts w:ascii="Arial" w:eastAsia="Times New Roman" w:hAnsi="Arial" w:cs="Arial"/>
                <w:color w:val="000000"/>
                <w:sz w:val="20"/>
                <w:szCs w:val="20"/>
              </w:rPr>
            </w:pPr>
            <w:ins w:id="1899" w:author="Arjan" w:date="2014-11-17T21:53:00Z">
              <w:r w:rsidRPr="002627F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163C5598" w14:textId="77777777" w:rsidR="00A01DCE" w:rsidRPr="00DD0F4F" w:rsidRDefault="00A01DCE" w:rsidP="00355852">
            <w:pPr>
              <w:autoSpaceDE w:val="0"/>
              <w:autoSpaceDN w:val="0"/>
              <w:adjustRightInd w:val="0"/>
              <w:spacing w:after="0" w:line="240" w:lineRule="auto"/>
              <w:rPr>
                <w:ins w:id="1900" w:author="Arjan" w:date="2014-11-17T21:53:00Z"/>
                <w:rFonts w:ascii="Arial" w:eastAsia="Times New Roman" w:hAnsi="Arial" w:cs="Arial"/>
                <w:color w:val="000000"/>
                <w:sz w:val="20"/>
                <w:szCs w:val="20"/>
                <w:lang w:val="nl-NL"/>
              </w:rPr>
            </w:pPr>
          </w:p>
        </w:tc>
      </w:tr>
      <w:tr w:rsidR="00A01DCE" w:rsidRPr="005E066D" w14:paraId="6A6B6308" w14:textId="77777777" w:rsidTr="00355852">
        <w:trPr>
          <w:ins w:id="1901" w:author="Arjan" w:date="2014-11-17T21:53:00Z"/>
        </w:trPr>
        <w:tc>
          <w:tcPr>
            <w:tcW w:w="3780" w:type="dxa"/>
            <w:tcBorders>
              <w:top w:val="nil"/>
              <w:left w:val="nil"/>
              <w:bottom w:val="nil"/>
              <w:right w:val="nil"/>
            </w:tcBorders>
          </w:tcPr>
          <w:p w14:paraId="261B6F47" w14:textId="77777777" w:rsidR="00A01DCE" w:rsidRPr="00DD0F4F" w:rsidRDefault="00A01DCE" w:rsidP="00355852">
            <w:pPr>
              <w:autoSpaceDE w:val="0"/>
              <w:autoSpaceDN w:val="0"/>
              <w:adjustRightInd w:val="0"/>
              <w:spacing w:after="0" w:line="240" w:lineRule="auto"/>
              <w:rPr>
                <w:ins w:id="1902" w:author="Arjan" w:date="2014-11-17T21:53: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0588C147" w14:textId="77777777" w:rsidR="00A01DCE" w:rsidRPr="00DD0F4F" w:rsidRDefault="00A01DCE" w:rsidP="00355852">
            <w:pPr>
              <w:autoSpaceDE w:val="0"/>
              <w:autoSpaceDN w:val="0"/>
              <w:adjustRightInd w:val="0"/>
              <w:spacing w:after="0" w:line="240" w:lineRule="auto"/>
              <w:rPr>
                <w:ins w:id="1903" w:author="Arjan" w:date="2014-11-17T21:53:00Z"/>
                <w:rFonts w:ascii="Arial" w:eastAsia="Times New Roman" w:hAnsi="Arial" w:cs="Arial"/>
                <w:color w:val="000000"/>
                <w:sz w:val="20"/>
                <w:szCs w:val="20"/>
                <w:lang w:val="nl-NL"/>
              </w:rPr>
            </w:pPr>
          </w:p>
        </w:tc>
      </w:tr>
      <w:tr w:rsidR="00A01DCE" w:rsidRPr="002627FD" w14:paraId="776B5A4F" w14:textId="77777777" w:rsidTr="00355852">
        <w:trPr>
          <w:ins w:id="1904" w:author="Arjan" w:date="2014-11-17T21:53:00Z"/>
        </w:trPr>
        <w:tc>
          <w:tcPr>
            <w:tcW w:w="3780" w:type="dxa"/>
            <w:tcBorders>
              <w:top w:val="nil"/>
              <w:left w:val="nil"/>
              <w:bottom w:val="nil"/>
              <w:right w:val="nil"/>
            </w:tcBorders>
          </w:tcPr>
          <w:p w14:paraId="34C32A7C" w14:textId="77777777" w:rsidR="00A01DCE" w:rsidRPr="002627FD" w:rsidRDefault="00A01DCE" w:rsidP="00355852">
            <w:pPr>
              <w:autoSpaceDE w:val="0"/>
              <w:autoSpaceDN w:val="0"/>
              <w:adjustRightInd w:val="0"/>
              <w:spacing w:after="0" w:line="240" w:lineRule="auto"/>
              <w:rPr>
                <w:ins w:id="1905" w:author="Arjan" w:date="2014-11-17T21:53:00Z"/>
                <w:rFonts w:ascii="Arial" w:eastAsia="Times New Roman" w:hAnsi="Arial" w:cs="Arial"/>
                <w:color w:val="000000"/>
                <w:sz w:val="20"/>
                <w:szCs w:val="20"/>
              </w:rPr>
            </w:pPr>
            <w:ins w:id="1906" w:author="Arjan" w:date="2014-11-17T21:53:00Z">
              <w:r w:rsidRPr="002627FD">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3E41A533" w14:textId="77777777" w:rsidR="00A01DCE" w:rsidRPr="002627FD" w:rsidRDefault="00060495" w:rsidP="00355852">
            <w:pPr>
              <w:autoSpaceDE w:val="0"/>
              <w:autoSpaceDN w:val="0"/>
              <w:adjustRightInd w:val="0"/>
              <w:spacing w:after="0" w:line="240" w:lineRule="auto"/>
              <w:rPr>
                <w:ins w:id="1907" w:author="Arjan" w:date="2014-11-17T21:53:00Z"/>
                <w:rFonts w:ascii="Arial" w:eastAsia="Times New Roman" w:hAnsi="Arial" w:cs="Arial"/>
                <w:color w:val="000000"/>
                <w:sz w:val="20"/>
                <w:szCs w:val="20"/>
              </w:rPr>
            </w:pPr>
            <w:ins w:id="1908" w:author="Arjan" w:date="2014-11-17T22:07:00Z">
              <w:r>
                <w:rPr>
                  <w:rFonts w:ascii="Arial" w:eastAsia="Times New Roman" w:hAnsi="Arial" w:cs="Arial"/>
                  <w:color w:val="000000"/>
                  <w:sz w:val="20"/>
                  <w:szCs w:val="20"/>
                </w:rPr>
                <w:t>Datum</w:t>
              </w:r>
            </w:ins>
          </w:p>
        </w:tc>
      </w:tr>
      <w:tr w:rsidR="00A01DCE" w:rsidRPr="002627FD" w14:paraId="2E00AF68" w14:textId="77777777" w:rsidTr="00355852">
        <w:trPr>
          <w:trHeight w:val="230"/>
          <w:ins w:id="1909" w:author="Arjan" w:date="2014-11-17T21:53:00Z"/>
        </w:trPr>
        <w:tc>
          <w:tcPr>
            <w:tcW w:w="3780" w:type="dxa"/>
            <w:tcBorders>
              <w:top w:val="nil"/>
              <w:left w:val="nil"/>
              <w:bottom w:val="nil"/>
              <w:right w:val="nil"/>
            </w:tcBorders>
          </w:tcPr>
          <w:p w14:paraId="6C747F29" w14:textId="77777777" w:rsidR="00A01DCE" w:rsidRPr="002627FD" w:rsidRDefault="00A01DCE" w:rsidP="00355852">
            <w:pPr>
              <w:autoSpaceDE w:val="0"/>
              <w:autoSpaceDN w:val="0"/>
              <w:adjustRightInd w:val="0"/>
              <w:spacing w:after="0" w:line="240" w:lineRule="auto"/>
              <w:rPr>
                <w:ins w:id="1910"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4C3F287A" w14:textId="77777777" w:rsidR="00A01DCE" w:rsidRPr="002627FD" w:rsidRDefault="00A01DCE" w:rsidP="00355852">
            <w:pPr>
              <w:autoSpaceDE w:val="0"/>
              <w:autoSpaceDN w:val="0"/>
              <w:adjustRightInd w:val="0"/>
              <w:spacing w:after="0" w:line="240" w:lineRule="auto"/>
              <w:rPr>
                <w:ins w:id="1911" w:author="Arjan" w:date="2014-11-17T21:53:00Z"/>
                <w:rFonts w:ascii="Arial" w:eastAsia="Times New Roman" w:hAnsi="Arial" w:cs="Arial"/>
                <w:color w:val="000000"/>
                <w:sz w:val="20"/>
                <w:szCs w:val="20"/>
              </w:rPr>
            </w:pPr>
          </w:p>
        </w:tc>
      </w:tr>
      <w:tr w:rsidR="00A01DCE" w:rsidRPr="005E066D" w14:paraId="53C984AB" w14:textId="77777777" w:rsidTr="00355852">
        <w:trPr>
          <w:trHeight w:val="230"/>
          <w:ins w:id="1912" w:author="Arjan" w:date="2014-11-17T21:53:00Z"/>
        </w:trPr>
        <w:tc>
          <w:tcPr>
            <w:tcW w:w="3780" w:type="dxa"/>
            <w:tcBorders>
              <w:top w:val="nil"/>
              <w:left w:val="nil"/>
              <w:bottom w:val="nil"/>
              <w:right w:val="nil"/>
            </w:tcBorders>
          </w:tcPr>
          <w:p w14:paraId="6B55EF83" w14:textId="77777777" w:rsidR="00A01DCE" w:rsidRPr="002627FD" w:rsidRDefault="00A01DCE" w:rsidP="00355852">
            <w:pPr>
              <w:autoSpaceDE w:val="0"/>
              <w:autoSpaceDN w:val="0"/>
              <w:adjustRightInd w:val="0"/>
              <w:spacing w:after="0" w:line="240" w:lineRule="auto"/>
              <w:rPr>
                <w:ins w:id="1913" w:author="Arjan" w:date="2014-11-17T21:53:00Z"/>
                <w:rFonts w:ascii="Arial" w:eastAsia="Times New Roman" w:hAnsi="Arial" w:cs="Arial"/>
                <w:color w:val="000000"/>
                <w:sz w:val="20"/>
                <w:szCs w:val="20"/>
              </w:rPr>
            </w:pPr>
            <w:ins w:id="1914" w:author="Arjan" w:date="2014-11-17T21:53:00Z">
              <w:r w:rsidRPr="002627FD">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5AD26069" w14:textId="77777777" w:rsidR="00A01DCE" w:rsidRPr="00DD0F4F" w:rsidRDefault="00060495" w:rsidP="00355852">
            <w:pPr>
              <w:autoSpaceDE w:val="0"/>
              <w:autoSpaceDN w:val="0"/>
              <w:adjustRightInd w:val="0"/>
              <w:spacing w:after="0" w:line="240" w:lineRule="auto"/>
              <w:rPr>
                <w:ins w:id="1915" w:author="Arjan" w:date="2014-11-17T21:53:00Z"/>
                <w:rFonts w:ascii="Arial" w:eastAsia="Times New Roman" w:hAnsi="Arial" w:cs="Arial"/>
                <w:color w:val="000000"/>
                <w:sz w:val="20"/>
                <w:szCs w:val="20"/>
                <w:lang w:val="nl-NL"/>
              </w:rPr>
            </w:pPr>
            <w:ins w:id="1916" w:author="Arjan" w:date="2014-11-17T22:07:00Z">
              <w:r>
                <w:rPr>
                  <w:rFonts w:ascii="Arial" w:eastAsia="Times New Roman" w:hAnsi="Arial" w:cs="Arial"/>
                  <w:color w:val="000000"/>
                  <w:sz w:val="20"/>
                  <w:szCs w:val="20"/>
                  <w:lang w:val="nl-NL"/>
                </w:rPr>
                <w:t>Alle geldige datums (jjjjmmdd)</w:t>
              </w:r>
            </w:ins>
          </w:p>
        </w:tc>
      </w:tr>
      <w:tr w:rsidR="00A01DCE" w:rsidRPr="005E066D" w14:paraId="726AD156" w14:textId="77777777" w:rsidTr="00355852">
        <w:trPr>
          <w:trHeight w:val="215"/>
          <w:ins w:id="1917" w:author="Arjan" w:date="2014-11-17T21:53:00Z"/>
        </w:trPr>
        <w:tc>
          <w:tcPr>
            <w:tcW w:w="3780" w:type="dxa"/>
            <w:tcBorders>
              <w:top w:val="nil"/>
              <w:left w:val="nil"/>
              <w:bottom w:val="nil"/>
              <w:right w:val="nil"/>
            </w:tcBorders>
          </w:tcPr>
          <w:p w14:paraId="74F37CDE" w14:textId="77777777" w:rsidR="00A01DCE" w:rsidRPr="00DD0F4F" w:rsidRDefault="00A01DCE" w:rsidP="00355852">
            <w:pPr>
              <w:autoSpaceDE w:val="0"/>
              <w:autoSpaceDN w:val="0"/>
              <w:adjustRightInd w:val="0"/>
              <w:spacing w:after="0" w:line="240" w:lineRule="auto"/>
              <w:rPr>
                <w:ins w:id="1918" w:author="Arjan" w:date="2014-11-17T21:53: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3C0A4E4E" w14:textId="77777777" w:rsidR="00A01DCE" w:rsidRPr="00DD0F4F" w:rsidRDefault="00A01DCE" w:rsidP="00355852">
            <w:pPr>
              <w:autoSpaceDE w:val="0"/>
              <w:autoSpaceDN w:val="0"/>
              <w:adjustRightInd w:val="0"/>
              <w:spacing w:after="0" w:line="240" w:lineRule="auto"/>
              <w:rPr>
                <w:ins w:id="1919" w:author="Arjan" w:date="2014-11-17T21:53:00Z"/>
                <w:rFonts w:ascii="Arial" w:eastAsia="Times New Roman" w:hAnsi="Arial" w:cs="Arial"/>
                <w:color w:val="000000"/>
                <w:sz w:val="20"/>
                <w:szCs w:val="20"/>
                <w:lang w:val="nl-NL"/>
              </w:rPr>
            </w:pPr>
          </w:p>
        </w:tc>
      </w:tr>
      <w:tr w:rsidR="00A01DCE" w:rsidRPr="002627FD" w14:paraId="6577BC54" w14:textId="77777777" w:rsidTr="00355852">
        <w:trPr>
          <w:trHeight w:val="215"/>
          <w:ins w:id="1920" w:author="Arjan" w:date="2014-11-17T21:53:00Z"/>
        </w:trPr>
        <w:tc>
          <w:tcPr>
            <w:tcW w:w="3780" w:type="dxa"/>
            <w:tcBorders>
              <w:top w:val="nil"/>
              <w:left w:val="nil"/>
              <w:bottom w:val="nil"/>
              <w:right w:val="nil"/>
            </w:tcBorders>
          </w:tcPr>
          <w:p w14:paraId="06EDC9A1" w14:textId="77777777" w:rsidR="00A01DCE" w:rsidRPr="002627FD" w:rsidRDefault="00A01DCE" w:rsidP="00355852">
            <w:pPr>
              <w:autoSpaceDE w:val="0"/>
              <w:autoSpaceDN w:val="0"/>
              <w:adjustRightInd w:val="0"/>
              <w:spacing w:after="0" w:line="240" w:lineRule="auto"/>
              <w:rPr>
                <w:ins w:id="1921" w:author="Arjan" w:date="2014-11-17T21:53:00Z"/>
                <w:rFonts w:ascii="Arial" w:eastAsia="Times New Roman" w:hAnsi="Arial" w:cs="Arial"/>
                <w:color w:val="000000"/>
                <w:sz w:val="20"/>
                <w:szCs w:val="20"/>
              </w:rPr>
            </w:pPr>
            <w:ins w:id="1922" w:author="Arjan" w:date="2014-11-17T21:53:00Z">
              <w:r w:rsidRPr="002627F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6B5CE2DA" w14:textId="77777777" w:rsidR="00A01DCE" w:rsidRPr="002627FD" w:rsidRDefault="00A01DCE" w:rsidP="00355852">
            <w:pPr>
              <w:autoSpaceDE w:val="0"/>
              <w:autoSpaceDN w:val="0"/>
              <w:adjustRightInd w:val="0"/>
              <w:spacing w:after="0" w:line="240" w:lineRule="auto"/>
              <w:rPr>
                <w:ins w:id="1923" w:author="Arjan" w:date="2014-11-17T21:53:00Z"/>
                <w:rFonts w:ascii="Arial" w:eastAsia="Times New Roman" w:hAnsi="Arial" w:cs="Arial"/>
                <w:color w:val="000000"/>
                <w:sz w:val="20"/>
                <w:szCs w:val="20"/>
              </w:rPr>
            </w:pPr>
            <w:ins w:id="1924" w:author="Arjan" w:date="2014-11-17T21:53:00Z">
              <w:r>
                <w:rPr>
                  <w:rFonts w:ascii="Arial" w:eastAsia="Times New Roman" w:hAnsi="Arial" w:cs="Arial"/>
                  <w:color w:val="000000"/>
                  <w:sz w:val="20"/>
                  <w:szCs w:val="20"/>
                </w:rPr>
                <w:t>Zie groep</w:t>
              </w:r>
            </w:ins>
          </w:p>
        </w:tc>
      </w:tr>
      <w:tr w:rsidR="00A01DCE" w:rsidRPr="002627FD" w14:paraId="2C48B1D7" w14:textId="77777777" w:rsidTr="00355852">
        <w:trPr>
          <w:trHeight w:val="230"/>
          <w:ins w:id="1925" w:author="Arjan" w:date="2014-11-17T21:53:00Z"/>
        </w:trPr>
        <w:tc>
          <w:tcPr>
            <w:tcW w:w="3780" w:type="dxa"/>
            <w:tcBorders>
              <w:top w:val="nil"/>
              <w:left w:val="nil"/>
              <w:bottom w:val="nil"/>
              <w:right w:val="nil"/>
            </w:tcBorders>
          </w:tcPr>
          <w:p w14:paraId="3D80DB86" w14:textId="77777777" w:rsidR="00A01DCE" w:rsidRPr="002627FD" w:rsidRDefault="00A01DCE" w:rsidP="00355852">
            <w:pPr>
              <w:autoSpaceDE w:val="0"/>
              <w:autoSpaceDN w:val="0"/>
              <w:adjustRightInd w:val="0"/>
              <w:spacing w:after="0" w:line="240" w:lineRule="auto"/>
              <w:rPr>
                <w:ins w:id="1926"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13728AEF" w14:textId="77777777" w:rsidR="00A01DCE" w:rsidRPr="002627FD" w:rsidRDefault="00A01DCE" w:rsidP="00355852">
            <w:pPr>
              <w:autoSpaceDE w:val="0"/>
              <w:autoSpaceDN w:val="0"/>
              <w:adjustRightInd w:val="0"/>
              <w:spacing w:after="0" w:line="240" w:lineRule="auto"/>
              <w:rPr>
                <w:ins w:id="1927" w:author="Arjan" w:date="2014-11-17T21:53:00Z"/>
                <w:rFonts w:ascii="Arial" w:eastAsia="Times New Roman" w:hAnsi="Arial" w:cs="Arial"/>
                <w:color w:val="000000"/>
                <w:sz w:val="20"/>
                <w:szCs w:val="20"/>
              </w:rPr>
            </w:pPr>
          </w:p>
        </w:tc>
      </w:tr>
      <w:tr w:rsidR="00A01DCE" w:rsidRPr="002627FD" w14:paraId="1EE3E268" w14:textId="77777777" w:rsidTr="00355852">
        <w:trPr>
          <w:trHeight w:val="230"/>
          <w:ins w:id="1928" w:author="Arjan" w:date="2014-11-17T21:53:00Z"/>
        </w:trPr>
        <w:tc>
          <w:tcPr>
            <w:tcW w:w="3780" w:type="dxa"/>
            <w:tcBorders>
              <w:top w:val="nil"/>
              <w:left w:val="nil"/>
              <w:bottom w:val="nil"/>
              <w:right w:val="nil"/>
            </w:tcBorders>
          </w:tcPr>
          <w:p w14:paraId="7BDB55BA" w14:textId="77777777" w:rsidR="00A01DCE" w:rsidRPr="002627FD" w:rsidRDefault="00A01DCE" w:rsidP="00355852">
            <w:pPr>
              <w:autoSpaceDE w:val="0"/>
              <w:autoSpaceDN w:val="0"/>
              <w:adjustRightInd w:val="0"/>
              <w:spacing w:after="0" w:line="240" w:lineRule="auto"/>
              <w:rPr>
                <w:ins w:id="1929" w:author="Arjan" w:date="2014-11-17T21:53:00Z"/>
                <w:rFonts w:ascii="Arial" w:eastAsia="Times New Roman" w:hAnsi="Arial" w:cs="Arial"/>
                <w:color w:val="000000"/>
                <w:sz w:val="20"/>
                <w:szCs w:val="20"/>
              </w:rPr>
            </w:pPr>
            <w:ins w:id="1930" w:author="Arjan" w:date="2014-11-17T21:53:00Z">
              <w:r w:rsidRPr="002627F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2874AB7F" w14:textId="77777777" w:rsidR="00A01DCE" w:rsidRPr="002627FD" w:rsidRDefault="00A01DCE" w:rsidP="00355852">
            <w:pPr>
              <w:autoSpaceDE w:val="0"/>
              <w:autoSpaceDN w:val="0"/>
              <w:adjustRightInd w:val="0"/>
              <w:spacing w:after="0" w:line="240" w:lineRule="auto"/>
              <w:rPr>
                <w:ins w:id="1931" w:author="Arjan" w:date="2014-11-17T21:53:00Z"/>
                <w:rFonts w:ascii="Arial" w:eastAsia="Times New Roman" w:hAnsi="Arial" w:cs="Arial"/>
                <w:color w:val="000000"/>
                <w:sz w:val="20"/>
                <w:szCs w:val="20"/>
              </w:rPr>
            </w:pPr>
            <w:ins w:id="1932" w:author="Arjan" w:date="2014-11-17T21:53:00Z">
              <w:r>
                <w:rPr>
                  <w:rFonts w:ascii="Arial" w:eastAsia="Times New Roman" w:hAnsi="Arial" w:cs="Arial"/>
                  <w:color w:val="000000"/>
                  <w:sz w:val="20"/>
                  <w:szCs w:val="20"/>
                </w:rPr>
                <w:t>Zie groep</w:t>
              </w:r>
            </w:ins>
          </w:p>
        </w:tc>
      </w:tr>
      <w:tr w:rsidR="00A01DCE" w:rsidRPr="002627FD" w14:paraId="55D2BDC1" w14:textId="77777777" w:rsidTr="00355852">
        <w:trPr>
          <w:trHeight w:val="230"/>
          <w:ins w:id="1933" w:author="Arjan" w:date="2014-11-17T21:53:00Z"/>
        </w:trPr>
        <w:tc>
          <w:tcPr>
            <w:tcW w:w="3780" w:type="dxa"/>
            <w:tcBorders>
              <w:top w:val="nil"/>
              <w:left w:val="nil"/>
              <w:bottom w:val="nil"/>
              <w:right w:val="nil"/>
            </w:tcBorders>
          </w:tcPr>
          <w:p w14:paraId="27717D42" w14:textId="77777777" w:rsidR="00A01DCE" w:rsidRPr="002627FD" w:rsidRDefault="00A01DCE" w:rsidP="00355852">
            <w:pPr>
              <w:autoSpaceDE w:val="0"/>
              <w:autoSpaceDN w:val="0"/>
              <w:adjustRightInd w:val="0"/>
              <w:spacing w:after="0" w:line="240" w:lineRule="auto"/>
              <w:rPr>
                <w:ins w:id="1934"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47DF1FC6" w14:textId="77777777" w:rsidR="00A01DCE" w:rsidRPr="002627FD" w:rsidRDefault="00A01DCE" w:rsidP="00355852">
            <w:pPr>
              <w:autoSpaceDE w:val="0"/>
              <w:autoSpaceDN w:val="0"/>
              <w:adjustRightInd w:val="0"/>
              <w:spacing w:after="0" w:line="240" w:lineRule="auto"/>
              <w:rPr>
                <w:ins w:id="1935" w:author="Arjan" w:date="2014-11-17T21:53:00Z"/>
                <w:rFonts w:ascii="Arial" w:eastAsia="Times New Roman" w:hAnsi="Arial" w:cs="Arial"/>
                <w:color w:val="000000"/>
                <w:sz w:val="20"/>
                <w:szCs w:val="20"/>
              </w:rPr>
            </w:pPr>
          </w:p>
        </w:tc>
      </w:tr>
      <w:tr w:rsidR="00A01DCE" w:rsidRPr="002627FD" w14:paraId="01B201A5" w14:textId="77777777" w:rsidTr="00355852">
        <w:trPr>
          <w:trHeight w:val="230"/>
          <w:ins w:id="1936" w:author="Arjan" w:date="2014-11-17T21:53:00Z"/>
        </w:trPr>
        <w:tc>
          <w:tcPr>
            <w:tcW w:w="3780" w:type="dxa"/>
            <w:tcBorders>
              <w:top w:val="nil"/>
              <w:left w:val="nil"/>
              <w:bottom w:val="nil"/>
              <w:right w:val="nil"/>
            </w:tcBorders>
          </w:tcPr>
          <w:p w14:paraId="10C67241" w14:textId="77777777" w:rsidR="00A01DCE" w:rsidRPr="002627FD" w:rsidRDefault="00A01DCE" w:rsidP="00355852">
            <w:pPr>
              <w:autoSpaceDE w:val="0"/>
              <w:autoSpaceDN w:val="0"/>
              <w:adjustRightInd w:val="0"/>
              <w:spacing w:after="0" w:line="240" w:lineRule="auto"/>
              <w:rPr>
                <w:ins w:id="1937" w:author="Arjan" w:date="2014-11-17T21:53:00Z"/>
                <w:rFonts w:ascii="Arial" w:eastAsia="Times New Roman" w:hAnsi="Arial" w:cs="Arial"/>
                <w:color w:val="000000"/>
                <w:sz w:val="20"/>
                <w:szCs w:val="20"/>
              </w:rPr>
            </w:pPr>
            <w:ins w:id="1938" w:author="Arjan" w:date="2014-11-17T21:53:00Z">
              <w:r w:rsidRPr="002627F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2819D2A0" w14:textId="77777777" w:rsidR="00A01DCE" w:rsidRPr="002627FD" w:rsidRDefault="00A01DCE" w:rsidP="00355852">
            <w:pPr>
              <w:autoSpaceDE w:val="0"/>
              <w:autoSpaceDN w:val="0"/>
              <w:adjustRightInd w:val="0"/>
              <w:spacing w:after="0" w:line="240" w:lineRule="auto"/>
              <w:rPr>
                <w:ins w:id="1939" w:author="Arjan" w:date="2014-11-17T21:53:00Z"/>
                <w:rFonts w:ascii="Arial" w:eastAsia="Times New Roman" w:hAnsi="Arial" w:cs="Arial"/>
                <w:color w:val="000000"/>
                <w:sz w:val="20"/>
                <w:szCs w:val="20"/>
              </w:rPr>
            </w:pPr>
          </w:p>
        </w:tc>
      </w:tr>
      <w:tr w:rsidR="00A01DCE" w:rsidRPr="002627FD" w14:paraId="6DF773C7" w14:textId="77777777" w:rsidTr="00355852">
        <w:trPr>
          <w:trHeight w:val="230"/>
          <w:ins w:id="1940" w:author="Arjan" w:date="2014-11-17T21:53:00Z"/>
        </w:trPr>
        <w:tc>
          <w:tcPr>
            <w:tcW w:w="3780" w:type="dxa"/>
            <w:tcBorders>
              <w:top w:val="nil"/>
              <w:left w:val="nil"/>
              <w:bottom w:val="nil"/>
              <w:right w:val="nil"/>
            </w:tcBorders>
          </w:tcPr>
          <w:p w14:paraId="24F5CF4A" w14:textId="77777777" w:rsidR="00A01DCE" w:rsidRPr="002627FD" w:rsidRDefault="00A01DCE" w:rsidP="00355852">
            <w:pPr>
              <w:autoSpaceDE w:val="0"/>
              <w:autoSpaceDN w:val="0"/>
              <w:adjustRightInd w:val="0"/>
              <w:spacing w:after="0" w:line="240" w:lineRule="auto"/>
              <w:rPr>
                <w:ins w:id="1941"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051E1425" w14:textId="77777777" w:rsidR="00A01DCE" w:rsidRPr="002627FD" w:rsidRDefault="00A01DCE" w:rsidP="00355852">
            <w:pPr>
              <w:autoSpaceDE w:val="0"/>
              <w:autoSpaceDN w:val="0"/>
              <w:adjustRightInd w:val="0"/>
              <w:spacing w:after="0" w:line="240" w:lineRule="auto"/>
              <w:rPr>
                <w:ins w:id="1942" w:author="Arjan" w:date="2014-11-17T21:53:00Z"/>
                <w:rFonts w:ascii="Arial" w:eastAsia="Times New Roman" w:hAnsi="Arial" w:cs="Arial"/>
                <w:color w:val="000000"/>
                <w:sz w:val="20"/>
                <w:szCs w:val="20"/>
              </w:rPr>
            </w:pPr>
          </w:p>
        </w:tc>
      </w:tr>
      <w:tr w:rsidR="00A01DCE" w:rsidRPr="002627FD" w14:paraId="2BC4193C" w14:textId="77777777" w:rsidTr="00355852">
        <w:trPr>
          <w:trHeight w:val="230"/>
          <w:ins w:id="1943" w:author="Arjan" w:date="2014-11-17T21:53:00Z"/>
        </w:trPr>
        <w:tc>
          <w:tcPr>
            <w:tcW w:w="3780" w:type="dxa"/>
            <w:tcBorders>
              <w:top w:val="nil"/>
              <w:left w:val="nil"/>
              <w:bottom w:val="nil"/>
              <w:right w:val="nil"/>
            </w:tcBorders>
          </w:tcPr>
          <w:p w14:paraId="49219D2B" w14:textId="77777777" w:rsidR="00A01DCE" w:rsidRPr="002627FD" w:rsidRDefault="00A01DCE" w:rsidP="00355852">
            <w:pPr>
              <w:autoSpaceDE w:val="0"/>
              <w:autoSpaceDN w:val="0"/>
              <w:adjustRightInd w:val="0"/>
              <w:spacing w:after="0" w:line="240" w:lineRule="auto"/>
              <w:rPr>
                <w:ins w:id="1944" w:author="Arjan" w:date="2014-11-17T21:53:00Z"/>
                <w:rFonts w:ascii="Arial" w:eastAsia="Times New Roman" w:hAnsi="Arial" w:cs="Arial"/>
                <w:color w:val="000000"/>
                <w:sz w:val="20"/>
                <w:szCs w:val="20"/>
              </w:rPr>
            </w:pPr>
            <w:ins w:id="1945" w:author="Arjan" w:date="2014-11-17T21:53:00Z">
              <w:r w:rsidRPr="002627F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29974879" w14:textId="77777777" w:rsidR="00A01DCE" w:rsidRPr="002627FD" w:rsidRDefault="00A01DCE" w:rsidP="00355852">
            <w:pPr>
              <w:autoSpaceDE w:val="0"/>
              <w:autoSpaceDN w:val="0"/>
              <w:adjustRightInd w:val="0"/>
              <w:spacing w:after="0" w:line="240" w:lineRule="auto"/>
              <w:rPr>
                <w:ins w:id="1946" w:author="Arjan" w:date="2014-11-17T21:53:00Z"/>
                <w:rFonts w:ascii="Arial" w:eastAsia="Times New Roman" w:hAnsi="Arial" w:cs="Arial"/>
                <w:color w:val="000000"/>
                <w:sz w:val="20"/>
                <w:szCs w:val="20"/>
              </w:rPr>
            </w:pPr>
            <w:ins w:id="1947" w:author="Arjan" w:date="2014-11-17T21:53:00Z">
              <w:r>
                <w:rPr>
                  <w:rFonts w:ascii="Arial" w:eastAsia="Times New Roman" w:hAnsi="Arial" w:cs="Arial"/>
                  <w:color w:val="000000"/>
                  <w:sz w:val="20"/>
                  <w:szCs w:val="20"/>
                </w:rPr>
                <w:t>Zie groep</w:t>
              </w:r>
            </w:ins>
          </w:p>
        </w:tc>
      </w:tr>
      <w:tr w:rsidR="00A01DCE" w:rsidRPr="002627FD" w14:paraId="2D1521FF" w14:textId="77777777" w:rsidTr="00355852">
        <w:trPr>
          <w:trHeight w:val="230"/>
          <w:ins w:id="1948" w:author="Arjan" w:date="2014-11-17T21:53:00Z"/>
        </w:trPr>
        <w:tc>
          <w:tcPr>
            <w:tcW w:w="3780" w:type="dxa"/>
            <w:tcBorders>
              <w:top w:val="nil"/>
              <w:left w:val="nil"/>
              <w:bottom w:val="nil"/>
              <w:right w:val="nil"/>
            </w:tcBorders>
          </w:tcPr>
          <w:p w14:paraId="1D08CD05" w14:textId="77777777" w:rsidR="00A01DCE" w:rsidRPr="002627FD" w:rsidRDefault="00A01DCE" w:rsidP="00355852">
            <w:pPr>
              <w:autoSpaceDE w:val="0"/>
              <w:autoSpaceDN w:val="0"/>
              <w:adjustRightInd w:val="0"/>
              <w:spacing w:after="0" w:line="240" w:lineRule="auto"/>
              <w:rPr>
                <w:ins w:id="1949"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75ADF176" w14:textId="77777777" w:rsidR="00A01DCE" w:rsidRPr="002627FD" w:rsidRDefault="00A01DCE" w:rsidP="00355852">
            <w:pPr>
              <w:autoSpaceDE w:val="0"/>
              <w:autoSpaceDN w:val="0"/>
              <w:adjustRightInd w:val="0"/>
              <w:spacing w:after="0" w:line="240" w:lineRule="auto"/>
              <w:rPr>
                <w:ins w:id="1950" w:author="Arjan" w:date="2014-11-17T21:53:00Z"/>
                <w:rFonts w:ascii="Arial" w:eastAsia="Times New Roman" w:hAnsi="Arial" w:cs="Arial"/>
                <w:color w:val="000000"/>
                <w:sz w:val="20"/>
                <w:szCs w:val="20"/>
              </w:rPr>
            </w:pPr>
          </w:p>
        </w:tc>
      </w:tr>
      <w:tr w:rsidR="00A01DCE" w:rsidRPr="002627FD" w14:paraId="1BE4DB48" w14:textId="77777777" w:rsidTr="00355852">
        <w:trPr>
          <w:trHeight w:val="411"/>
          <w:ins w:id="1951" w:author="Arjan" w:date="2014-11-17T21:53:00Z"/>
        </w:trPr>
        <w:tc>
          <w:tcPr>
            <w:tcW w:w="3780" w:type="dxa"/>
            <w:tcBorders>
              <w:top w:val="nil"/>
              <w:left w:val="nil"/>
              <w:bottom w:val="nil"/>
              <w:right w:val="nil"/>
            </w:tcBorders>
          </w:tcPr>
          <w:p w14:paraId="1EC5FD4B" w14:textId="77777777" w:rsidR="00A01DCE" w:rsidRPr="002627FD" w:rsidRDefault="00A01DCE" w:rsidP="00355852">
            <w:pPr>
              <w:autoSpaceDE w:val="0"/>
              <w:autoSpaceDN w:val="0"/>
              <w:adjustRightInd w:val="0"/>
              <w:spacing w:after="0" w:line="240" w:lineRule="auto"/>
              <w:rPr>
                <w:ins w:id="1952" w:author="Arjan" w:date="2014-11-17T21:53:00Z"/>
                <w:rFonts w:ascii="Arial" w:eastAsia="Times New Roman" w:hAnsi="Arial" w:cs="Arial"/>
                <w:color w:val="000000"/>
                <w:sz w:val="20"/>
                <w:szCs w:val="20"/>
              </w:rPr>
            </w:pPr>
            <w:ins w:id="1953" w:author="Arjan" w:date="2014-11-17T21:53:00Z">
              <w:r w:rsidRPr="002627FD">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2C92EEEE" w14:textId="77777777" w:rsidR="00A01DCE" w:rsidRPr="002627FD" w:rsidRDefault="00A01DCE" w:rsidP="00355852">
            <w:pPr>
              <w:autoSpaceDE w:val="0"/>
              <w:autoSpaceDN w:val="0"/>
              <w:adjustRightInd w:val="0"/>
              <w:spacing w:after="0" w:line="240" w:lineRule="auto"/>
              <w:rPr>
                <w:ins w:id="1954" w:author="Arjan" w:date="2014-11-17T21:53:00Z"/>
                <w:rFonts w:ascii="Arial" w:eastAsia="Times New Roman" w:hAnsi="Arial" w:cs="Arial"/>
                <w:color w:val="000000"/>
                <w:sz w:val="20"/>
                <w:szCs w:val="20"/>
              </w:rPr>
            </w:pPr>
            <w:ins w:id="1955" w:author="Arjan" w:date="2014-11-17T21:53:00Z">
              <w:r>
                <w:rPr>
                  <w:rFonts w:ascii="Arial" w:eastAsia="Times New Roman" w:hAnsi="Arial" w:cs="Arial"/>
                  <w:color w:val="000000"/>
                  <w:sz w:val="20"/>
                  <w:szCs w:val="20"/>
                </w:rPr>
                <w:t>Zie groep</w:t>
              </w:r>
            </w:ins>
          </w:p>
        </w:tc>
      </w:tr>
      <w:tr w:rsidR="00A01DCE" w:rsidRPr="002627FD" w14:paraId="593F9328" w14:textId="77777777" w:rsidTr="00355852">
        <w:trPr>
          <w:trHeight w:val="245"/>
          <w:ins w:id="1956" w:author="Arjan" w:date="2014-11-17T21:53:00Z"/>
        </w:trPr>
        <w:tc>
          <w:tcPr>
            <w:tcW w:w="3780" w:type="dxa"/>
            <w:tcBorders>
              <w:top w:val="nil"/>
              <w:left w:val="nil"/>
              <w:bottom w:val="nil"/>
              <w:right w:val="nil"/>
            </w:tcBorders>
          </w:tcPr>
          <w:p w14:paraId="35BD2330" w14:textId="77777777" w:rsidR="00A01DCE" w:rsidRPr="002627FD" w:rsidRDefault="00A01DCE" w:rsidP="00355852">
            <w:pPr>
              <w:autoSpaceDE w:val="0"/>
              <w:autoSpaceDN w:val="0"/>
              <w:adjustRightInd w:val="0"/>
              <w:spacing w:after="0" w:line="240" w:lineRule="auto"/>
              <w:rPr>
                <w:ins w:id="1957"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33FBAD99" w14:textId="77777777" w:rsidR="00A01DCE" w:rsidRPr="002627FD" w:rsidRDefault="00A01DCE" w:rsidP="00355852">
            <w:pPr>
              <w:autoSpaceDE w:val="0"/>
              <w:autoSpaceDN w:val="0"/>
              <w:adjustRightInd w:val="0"/>
              <w:spacing w:after="0" w:line="240" w:lineRule="auto"/>
              <w:rPr>
                <w:ins w:id="1958" w:author="Arjan" w:date="2014-11-17T21:53:00Z"/>
                <w:rFonts w:ascii="Arial" w:eastAsia="Times New Roman" w:hAnsi="Arial" w:cs="Arial"/>
                <w:color w:val="000000"/>
                <w:sz w:val="20"/>
                <w:szCs w:val="20"/>
              </w:rPr>
            </w:pPr>
          </w:p>
        </w:tc>
      </w:tr>
      <w:tr w:rsidR="00A01DCE" w:rsidRPr="002627FD" w14:paraId="4B0049D2" w14:textId="77777777" w:rsidTr="00355852">
        <w:trPr>
          <w:trHeight w:val="230"/>
          <w:ins w:id="1959" w:author="Arjan" w:date="2014-11-17T21:53:00Z"/>
        </w:trPr>
        <w:tc>
          <w:tcPr>
            <w:tcW w:w="3780" w:type="dxa"/>
            <w:tcBorders>
              <w:top w:val="nil"/>
              <w:left w:val="nil"/>
              <w:bottom w:val="nil"/>
              <w:right w:val="nil"/>
            </w:tcBorders>
          </w:tcPr>
          <w:p w14:paraId="76FD57CB" w14:textId="77777777" w:rsidR="00A01DCE" w:rsidRPr="002627FD" w:rsidRDefault="00A01DCE" w:rsidP="00355852">
            <w:pPr>
              <w:autoSpaceDE w:val="0"/>
              <w:autoSpaceDN w:val="0"/>
              <w:adjustRightInd w:val="0"/>
              <w:spacing w:after="0" w:line="240" w:lineRule="auto"/>
              <w:rPr>
                <w:ins w:id="1960" w:author="Arjan" w:date="2014-11-17T21:53:00Z"/>
                <w:rFonts w:ascii="Arial" w:eastAsia="Times New Roman" w:hAnsi="Arial" w:cs="Arial"/>
                <w:color w:val="000000"/>
                <w:sz w:val="20"/>
                <w:szCs w:val="20"/>
              </w:rPr>
            </w:pPr>
            <w:ins w:id="1961" w:author="Arjan" w:date="2014-11-17T21:53:00Z">
              <w:r w:rsidRPr="002627FD">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701E0705" w14:textId="77777777" w:rsidR="00A01DCE" w:rsidRPr="002627FD" w:rsidRDefault="00A01DCE" w:rsidP="00355852">
            <w:pPr>
              <w:autoSpaceDE w:val="0"/>
              <w:autoSpaceDN w:val="0"/>
              <w:adjustRightInd w:val="0"/>
              <w:spacing w:after="0" w:line="240" w:lineRule="auto"/>
              <w:rPr>
                <w:ins w:id="1962" w:author="Arjan" w:date="2014-11-17T21:53:00Z"/>
                <w:rFonts w:ascii="Arial" w:eastAsia="Times New Roman" w:hAnsi="Arial" w:cs="Arial"/>
                <w:color w:val="000000"/>
                <w:sz w:val="20"/>
                <w:szCs w:val="20"/>
              </w:rPr>
            </w:pPr>
            <w:ins w:id="1963" w:author="Arjan" w:date="2014-11-17T21:53:00Z">
              <w:r>
                <w:rPr>
                  <w:rFonts w:ascii="Arial" w:hAnsi="Arial" w:cs="Arial"/>
                  <w:sz w:val="20"/>
                  <w:szCs w:val="20"/>
                  <w:lang w:val="en-AU"/>
                </w:rPr>
                <w:t>1</w:t>
              </w:r>
              <w:r w:rsidRPr="002627FD">
                <w:rPr>
                  <w:rFonts w:ascii="Arial" w:eastAsia="Times New Roman" w:hAnsi="Arial" w:cs="Arial"/>
                  <w:color w:val="000000"/>
                  <w:sz w:val="20"/>
                  <w:szCs w:val="20"/>
                </w:rPr>
                <w:t xml:space="preserve"> - </w:t>
              </w:r>
              <w:r w:rsidR="00DA5D93" w:rsidRPr="002627FD">
                <w:rPr>
                  <w:rFonts w:ascii="Arial" w:eastAsia="Times New Roman" w:hAnsi="Arial" w:cs="Arial"/>
                  <w:color w:val="000000"/>
                  <w:sz w:val="20"/>
                  <w:szCs w:val="20"/>
                </w:rPr>
                <w:fldChar w:fldCharType="begin" w:fldLock="1"/>
              </w:r>
              <w:r w:rsidRPr="002627FD">
                <w:rPr>
                  <w:rFonts w:ascii="Arial" w:eastAsia="Times New Roman" w:hAnsi="Arial" w:cs="Arial"/>
                  <w:color w:val="000000"/>
                  <w:sz w:val="20"/>
                  <w:szCs w:val="20"/>
                </w:rPr>
                <w:instrText>MERGEFIELD Att.UpperBound</w:instrText>
              </w:r>
              <w:r w:rsidR="00DA5D93" w:rsidRPr="002627FD">
                <w:rPr>
                  <w:rFonts w:ascii="Arial" w:eastAsia="Times New Roman" w:hAnsi="Arial" w:cs="Arial"/>
                  <w:color w:val="000000"/>
                  <w:sz w:val="20"/>
                  <w:szCs w:val="20"/>
                </w:rPr>
                <w:fldChar w:fldCharType="separate"/>
              </w:r>
              <w:r w:rsidRPr="002627FD">
                <w:rPr>
                  <w:rFonts w:ascii="Arial" w:eastAsia="Times New Roman" w:hAnsi="Arial" w:cs="Arial"/>
                  <w:color w:val="000000"/>
                  <w:sz w:val="20"/>
                  <w:szCs w:val="20"/>
                </w:rPr>
                <w:t>1</w:t>
              </w:r>
              <w:r w:rsidR="00DA5D93" w:rsidRPr="002627FD">
                <w:rPr>
                  <w:rFonts w:ascii="Arial" w:eastAsia="Times New Roman" w:hAnsi="Arial" w:cs="Arial"/>
                  <w:color w:val="000000"/>
                  <w:sz w:val="20"/>
                  <w:szCs w:val="20"/>
                </w:rPr>
                <w:fldChar w:fldCharType="end"/>
              </w:r>
            </w:ins>
          </w:p>
        </w:tc>
      </w:tr>
      <w:tr w:rsidR="00A01DCE" w:rsidRPr="002627FD" w14:paraId="526B0158" w14:textId="77777777" w:rsidTr="00355852">
        <w:trPr>
          <w:trHeight w:val="230"/>
          <w:ins w:id="1964" w:author="Arjan" w:date="2014-11-17T21:53:00Z"/>
        </w:trPr>
        <w:tc>
          <w:tcPr>
            <w:tcW w:w="3780" w:type="dxa"/>
            <w:tcBorders>
              <w:top w:val="nil"/>
              <w:left w:val="nil"/>
              <w:bottom w:val="nil"/>
              <w:right w:val="nil"/>
            </w:tcBorders>
          </w:tcPr>
          <w:p w14:paraId="651CD2A1" w14:textId="77777777" w:rsidR="00A01DCE" w:rsidRPr="002627FD" w:rsidRDefault="00A01DCE" w:rsidP="00355852">
            <w:pPr>
              <w:autoSpaceDE w:val="0"/>
              <w:autoSpaceDN w:val="0"/>
              <w:adjustRightInd w:val="0"/>
              <w:spacing w:after="0" w:line="240" w:lineRule="auto"/>
              <w:rPr>
                <w:ins w:id="1965"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1DC9666C" w14:textId="77777777" w:rsidR="00A01DCE" w:rsidRPr="002627FD" w:rsidRDefault="00A01DCE" w:rsidP="00355852">
            <w:pPr>
              <w:autoSpaceDE w:val="0"/>
              <w:autoSpaceDN w:val="0"/>
              <w:adjustRightInd w:val="0"/>
              <w:spacing w:after="0" w:line="240" w:lineRule="auto"/>
              <w:rPr>
                <w:ins w:id="1966" w:author="Arjan" w:date="2014-11-17T21:53:00Z"/>
                <w:rFonts w:ascii="Arial" w:eastAsia="Times New Roman" w:hAnsi="Arial" w:cs="Arial"/>
                <w:color w:val="000000"/>
                <w:sz w:val="20"/>
                <w:szCs w:val="20"/>
              </w:rPr>
            </w:pPr>
          </w:p>
        </w:tc>
      </w:tr>
      <w:tr w:rsidR="00A01DCE" w:rsidRPr="002627FD" w14:paraId="4881AC3E" w14:textId="77777777" w:rsidTr="00355852">
        <w:trPr>
          <w:trHeight w:val="230"/>
          <w:ins w:id="1967" w:author="Arjan" w:date="2014-11-17T21:53:00Z"/>
        </w:trPr>
        <w:tc>
          <w:tcPr>
            <w:tcW w:w="3780" w:type="dxa"/>
            <w:tcBorders>
              <w:top w:val="nil"/>
              <w:left w:val="nil"/>
              <w:bottom w:val="nil"/>
              <w:right w:val="nil"/>
            </w:tcBorders>
          </w:tcPr>
          <w:p w14:paraId="6E1F6B14" w14:textId="77777777" w:rsidR="00A01DCE" w:rsidRPr="002627FD" w:rsidRDefault="00A01DCE" w:rsidP="00355852">
            <w:pPr>
              <w:autoSpaceDE w:val="0"/>
              <w:autoSpaceDN w:val="0"/>
              <w:adjustRightInd w:val="0"/>
              <w:spacing w:after="0" w:line="240" w:lineRule="auto"/>
              <w:rPr>
                <w:ins w:id="1968" w:author="Arjan" w:date="2014-11-17T21:53:00Z"/>
                <w:rFonts w:ascii="Arial" w:eastAsia="Times New Roman" w:hAnsi="Arial" w:cs="Arial"/>
                <w:color w:val="000000"/>
                <w:sz w:val="20"/>
                <w:szCs w:val="20"/>
              </w:rPr>
            </w:pPr>
            <w:ins w:id="1969" w:author="Arjan" w:date="2014-11-17T21:53:00Z">
              <w:r w:rsidRPr="002627F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465BBD80" w14:textId="77777777" w:rsidR="00A01DCE" w:rsidRPr="002627FD" w:rsidRDefault="00A01DCE" w:rsidP="00355852">
            <w:pPr>
              <w:autoSpaceDE w:val="0"/>
              <w:autoSpaceDN w:val="0"/>
              <w:adjustRightInd w:val="0"/>
              <w:spacing w:after="0" w:line="240" w:lineRule="auto"/>
              <w:rPr>
                <w:ins w:id="1970" w:author="Arjan" w:date="2014-11-17T21:53:00Z"/>
                <w:rFonts w:ascii="Arial" w:eastAsia="Times New Roman" w:hAnsi="Arial" w:cs="Arial"/>
                <w:color w:val="000000"/>
                <w:sz w:val="20"/>
                <w:szCs w:val="20"/>
              </w:rPr>
            </w:pPr>
            <w:ins w:id="1971" w:author="Arjan" w:date="2014-11-17T21:53:00Z">
              <w:r>
                <w:rPr>
                  <w:rFonts w:ascii="Arial" w:eastAsia="Times New Roman" w:hAnsi="Arial" w:cs="Arial"/>
                  <w:color w:val="000000"/>
                  <w:sz w:val="20"/>
                  <w:szCs w:val="20"/>
                </w:rPr>
                <w:t>Kern</w:t>
              </w:r>
              <w:r w:rsidRPr="002627FD">
                <w:rPr>
                  <w:rFonts w:ascii="Arial" w:eastAsia="Times New Roman" w:hAnsi="Arial" w:cs="Arial"/>
                  <w:color w:val="000000"/>
                  <w:sz w:val="20"/>
                  <w:szCs w:val="20"/>
                </w:rPr>
                <w:t>gegeven</w:t>
              </w:r>
            </w:ins>
          </w:p>
        </w:tc>
      </w:tr>
      <w:tr w:rsidR="00A01DCE" w:rsidRPr="002627FD" w14:paraId="71B15C82" w14:textId="77777777" w:rsidTr="00355852">
        <w:trPr>
          <w:trHeight w:val="230"/>
          <w:ins w:id="1972" w:author="Arjan" w:date="2014-11-17T21:53:00Z"/>
        </w:trPr>
        <w:tc>
          <w:tcPr>
            <w:tcW w:w="3780" w:type="dxa"/>
            <w:tcBorders>
              <w:top w:val="nil"/>
              <w:left w:val="nil"/>
              <w:right w:val="nil"/>
            </w:tcBorders>
          </w:tcPr>
          <w:p w14:paraId="31B9B113" w14:textId="77777777" w:rsidR="00A01DCE" w:rsidRPr="002627FD" w:rsidRDefault="00A01DCE" w:rsidP="00355852">
            <w:pPr>
              <w:autoSpaceDE w:val="0"/>
              <w:autoSpaceDN w:val="0"/>
              <w:adjustRightInd w:val="0"/>
              <w:spacing w:after="0" w:line="240" w:lineRule="auto"/>
              <w:rPr>
                <w:ins w:id="1973" w:author="Arjan" w:date="2014-11-17T21:53:00Z"/>
                <w:rFonts w:ascii="Arial" w:eastAsia="Times New Roman" w:hAnsi="Arial" w:cs="Arial"/>
                <w:b/>
                <w:bCs/>
                <w:color w:val="000000"/>
                <w:sz w:val="20"/>
                <w:szCs w:val="20"/>
              </w:rPr>
            </w:pPr>
          </w:p>
        </w:tc>
        <w:tc>
          <w:tcPr>
            <w:tcW w:w="5580" w:type="dxa"/>
            <w:tcBorders>
              <w:top w:val="nil"/>
              <w:left w:val="nil"/>
              <w:right w:val="nil"/>
            </w:tcBorders>
          </w:tcPr>
          <w:p w14:paraId="3BCAE49E" w14:textId="77777777" w:rsidR="00A01DCE" w:rsidRPr="002627FD" w:rsidRDefault="00A01DCE" w:rsidP="00355852">
            <w:pPr>
              <w:autoSpaceDE w:val="0"/>
              <w:autoSpaceDN w:val="0"/>
              <w:adjustRightInd w:val="0"/>
              <w:spacing w:after="0" w:line="240" w:lineRule="auto"/>
              <w:rPr>
                <w:ins w:id="1974" w:author="Arjan" w:date="2014-11-17T21:53:00Z"/>
                <w:rFonts w:ascii="Arial" w:eastAsia="Times New Roman" w:hAnsi="Arial" w:cs="Arial"/>
                <w:color w:val="000000"/>
                <w:sz w:val="20"/>
                <w:szCs w:val="20"/>
              </w:rPr>
            </w:pPr>
          </w:p>
        </w:tc>
      </w:tr>
      <w:tr w:rsidR="00A01DCE" w:rsidRPr="005E066D" w14:paraId="6546DF1B" w14:textId="77777777" w:rsidTr="00355852">
        <w:trPr>
          <w:trHeight w:val="230"/>
          <w:ins w:id="1975" w:author="Arjan" w:date="2014-11-17T21:53:00Z"/>
        </w:trPr>
        <w:tc>
          <w:tcPr>
            <w:tcW w:w="3780" w:type="dxa"/>
            <w:tcBorders>
              <w:top w:val="nil"/>
              <w:left w:val="nil"/>
              <w:bottom w:val="single" w:sz="4" w:space="0" w:color="auto"/>
              <w:right w:val="nil"/>
            </w:tcBorders>
          </w:tcPr>
          <w:p w14:paraId="3C36E2A2" w14:textId="77777777" w:rsidR="00A01DCE" w:rsidRPr="002627FD" w:rsidRDefault="00A01DCE" w:rsidP="00355852">
            <w:pPr>
              <w:autoSpaceDE w:val="0"/>
              <w:autoSpaceDN w:val="0"/>
              <w:adjustRightInd w:val="0"/>
              <w:spacing w:after="0" w:line="240" w:lineRule="auto"/>
              <w:rPr>
                <w:ins w:id="1976" w:author="Arjan" w:date="2014-11-17T21:53:00Z"/>
                <w:rFonts w:ascii="Arial" w:eastAsia="Times New Roman" w:hAnsi="Arial" w:cs="Arial"/>
                <w:b/>
                <w:bCs/>
                <w:color w:val="000000"/>
                <w:sz w:val="20"/>
                <w:szCs w:val="20"/>
              </w:rPr>
            </w:pPr>
            <w:ins w:id="1977" w:author="Arjan" w:date="2014-11-17T21:53:00Z">
              <w:r w:rsidRPr="002627F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20A140FD" w14:textId="77777777" w:rsidR="00A01DCE" w:rsidRPr="00DD0F4F" w:rsidRDefault="00060495" w:rsidP="00355852">
            <w:pPr>
              <w:autoSpaceDE w:val="0"/>
              <w:autoSpaceDN w:val="0"/>
              <w:adjustRightInd w:val="0"/>
              <w:spacing w:after="0" w:line="240" w:lineRule="auto"/>
              <w:rPr>
                <w:ins w:id="1978" w:author="Arjan" w:date="2014-11-17T21:53:00Z"/>
                <w:rFonts w:ascii="Arial" w:eastAsia="Times New Roman" w:hAnsi="Arial" w:cs="Arial"/>
                <w:color w:val="000000"/>
                <w:sz w:val="20"/>
                <w:szCs w:val="20"/>
                <w:lang w:val="nl-NL"/>
              </w:rPr>
            </w:pPr>
            <w:ins w:id="1979" w:author="Arjan" w:date="2014-11-17T22:07:00Z">
              <w:r>
                <w:rPr>
                  <w:rFonts w:ascii="Arial" w:eastAsia="Times New Roman" w:hAnsi="Arial" w:cs="Arial"/>
                  <w:color w:val="000000"/>
                  <w:sz w:val="20"/>
                  <w:szCs w:val="20"/>
                  <w:lang w:val="nl-NL"/>
                </w:rPr>
                <w:t>-</w:t>
              </w:r>
            </w:ins>
          </w:p>
        </w:tc>
      </w:tr>
    </w:tbl>
    <w:p w14:paraId="6AEA0DA9" w14:textId="77777777" w:rsidR="00AB7DA2" w:rsidRDefault="00AB7DA2" w:rsidP="0044638F"/>
    <w:p w14:paraId="301AFA17" w14:textId="77777777" w:rsidR="00D768A4" w:rsidRDefault="000E1D99" w:rsidP="00D768A4">
      <w:pPr>
        <w:pStyle w:val="Kop2"/>
        <w:rPr>
          <w:noProof/>
        </w:rPr>
      </w:pPr>
      <w:bookmarkStart w:id="1980" w:name="_Toc517094695"/>
      <w:r>
        <w:rPr>
          <w:noProof/>
        </w:rPr>
        <w:t>INFORMATIE</w:t>
      </w:r>
      <w:r w:rsidR="00D768A4">
        <w:rPr>
          <w:noProof/>
        </w:rPr>
        <w:t>OBJECT</w:t>
      </w:r>
      <w:bookmarkEnd w:id="1980"/>
    </w:p>
    <w:p w14:paraId="15F91B33" w14:textId="77777777" w:rsidR="005F3452" w:rsidRDefault="00D768A4" w:rsidP="0044638F">
      <w:r w:rsidRPr="00DD0F4F">
        <w:rPr>
          <w:lang w:val="nl-NL"/>
        </w:rPr>
        <w:t>In de Baseline Informatiehuishouding is de term ‘document’ verlaten. Daarvoor in de plaats is de me</w:t>
      </w:r>
      <w:r w:rsidR="000E1D99" w:rsidRPr="00DD0F4F">
        <w:rPr>
          <w:lang w:val="nl-NL"/>
        </w:rPr>
        <w:t>er generiekere term ‘informatie</w:t>
      </w:r>
      <w:r w:rsidRPr="00DD0F4F">
        <w:rPr>
          <w:lang w:val="nl-NL"/>
        </w:rPr>
        <w:t>object’ gekomen. Deze nieuwe terminologie wordt steeds meer gemeengoed in ‘de wereld van de documentaire informatiehuishouding’ en ‘de archiefwereld’.  Om hierbij aan te sluiten hebben we de term ‘document’ integraal vervangen door ‘</w:t>
      </w:r>
      <w:r w:rsidR="00860585" w:rsidRPr="00DD0F4F">
        <w:rPr>
          <w:lang w:val="nl-NL"/>
        </w:rPr>
        <w:t>i</w:t>
      </w:r>
      <w:r w:rsidR="000E1D99" w:rsidRPr="00DD0F4F">
        <w:rPr>
          <w:lang w:val="nl-NL"/>
        </w:rPr>
        <w:t>nformatie</w:t>
      </w:r>
      <w:r w:rsidRPr="00DD0F4F">
        <w:rPr>
          <w:lang w:val="nl-NL"/>
        </w:rPr>
        <w:t>object’.</w:t>
      </w:r>
      <w:r w:rsidR="005F3452" w:rsidRPr="00DD0F4F">
        <w:rPr>
          <w:lang w:val="nl-NL"/>
        </w:rPr>
        <w:t xml:space="preserve"> Verder is het objecttype aangepast op </w:t>
      </w:r>
      <w:r w:rsidR="00660E22" w:rsidRPr="00DD0F4F">
        <w:rPr>
          <w:lang w:val="nl-NL"/>
        </w:rPr>
        <w:t>vijf</w:t>
      </w:r>
      <w:r w:rsidR="005F3452" w:rsidRPr="00DD0F4F">
        <w:rPr>
          <w:lang w:val="nl-NL"/>
        </w:rPr>
        <w:t xml:space="preserve"> punten: de unieke aanduiding</w:t>
      </w:r>
      <w:r w:rsidR="00660E22" w:rsidRPr="00DD0F4F">
        <w:rPr>
          <w:lang w:val="nl-NL"/>
        </w:rPr>
        <w:t>,</w:t>
      </w:r>
      <w:r w:rsidR="005F3452" w:rsidRPr="00DD0F4F">
        <w:rPr>
          <w:lang w:val="nl-NL"/>
        </w:rPr>
        <w:t xml:space="preserve"> de auteur van het informatieobject</w:t>
      </w:r>
      <w:r w:rsidR="00660E22" w:rsidRPr="00DD0F4F">
        <w:rPr>
          <w:lang w:val="nl-NL"/>
        </w:rPr>
        <w:t>, de verplaatsing hiernaar van de attribuutsoorten Versie en Status (vanuit ENKELVOUDIG INFORMATIEOBJECT), het archiefregime en het toegevoegde attribuut Gebruiksrechten</w:t>
      </w:r>
      <w:r w:rsidR="005F3452" w:rsidRPr="00DD0F4F">
        <w:rPr>
          <w:lang w:val="nl-NL"/>
        </w:rPr>
        <w:t xml:space="preserve">. </w:t>
      </w:r>
      <w:r w:rsidR="005F3452">
        <w:t>Zie hiervoor de navolgende paragrafen.</w:t>
      </w:r>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B7296C" w:rsidRPr="00B7296C" w14:paraId="1AEB5A78" w14:textId="77777777" w:rsidTr="004140A0">
        <w:tc>
          <w:tcPr>
            <w:tcW w:w="3600" w:type="dxa"/>
            <w:tcBorders>
              <w:top w:val="single" w:sz="4" w:space="0" w:color="auto"/>
              <w:left w:val="nil"/>
              <w:bottom w:val="nil"/>
              <w:right w:val="nil"/>
            </w:tcBorders>
          </w:tcPr>
          <w:p w14:paraId="10953B03"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b/>
                <w:bCs/>
                <w:color w:val="000000"/>
                <w:sz w:val="20"/>
                <w:szCs w:val="20"/>
              </w:rPr>
              <w:t>Naam objecttype</w:t>
            </w:r>
          </w:p>
        </w:tc>
        <w:tc>
          <w:tcPr>
            <w:tcW w:w="5760" w:type="dxa"/>
            <w:gridSpan w:val="3"/>
            <w:tcBorders>
              <w:top w:val="single" w:sz="4" w:space="0" w:color="auto"/>
              <w:left w:val="nil"/>
              <w:bottom w:val="nil"/>
              <w:right w:val="nil"/>
            </w:tcBorders>
          </w:tcPr>
          <w:p w14:paraId="4805A081" w14:textId="77777777" w:rsidR="00B7296C" w:rsidRPr="00B7296C" w:rsidRDefault="00DA5D93" w:rsidP="00B7296C">
            <w:pPr>
              <w:autoSpaceDE w:val="0"/>
              <w:autoSpaceDN w:val="0"/>
              <w:adjustRightInd w:val="0"/>
              <w:spacing w:after="0" w:line="240" w:lineRule="auto"/>
              <w:rPr>
                <w:rFonts w:ascii="Arial" w:eastAsia="Times New Roman" w:hAnsi="Arial" w:cs="Arial"/>
                <w:color w:val="000000"/>
                <w:sz w:val="20"/>
                <w:szCs w:val="20"/>
              </w:rPr>
            </w:pPr>
            <w:del w:id="1981" w:author="Arjan" w:date="2012-11-16T14:09:00Z">
              <w:r w:rsidRPr="00B7296C" w:rsidDel="00B7296C">
                <w:rPr>
                  <w:rFonts w:ascii="Arial" w:hAnsi="Arial" w:cs="Arial"/>
                  <w:sz w:val="20"/>
                  <w:szCs w:val="20"/>
                  <w:lang w:val="en-AU"/>
                </w:rPr>
                <w:fldChar w:fldCharType="begin" w:fldLock="1"/>
              </w:r>
              <w:r w:rsidR="00B7296C" w:rsidRPr="00B7296C" w:rsidDel="00B7296C">
                <w:rPr>
                  <w:rFonts w:ascii="Arial" w:hAnsi="Arial" w:cs="Arial"/>
                  <w:sz w:val="20"/>
                  <w:szCs w:val="20"/>
                  <w:lang w:val="en-AU"/>
                </w:rPr>
                <w:delInstrText xml:space="preserve">MERGEFIELD </w:delInstrText>
              </w:r>
              <w:r w:rsidR="00B7296C" w:rsidRPr="00B7296C" w:rsidDel="00B7296C">
                <w:rPr>
                  <w:rFonts w:ascii="Arial" w:eastAsia="Times New Roman" w:hAnsi="Arial" w:cs="Arial"/>
                  <w:color w:val="000000"/>
                  <w:sz w:val="20"/>
                  <w:szCs w:val="20"/>
                </w:rPr>
                <w:delInstrText>Element.Name</w:delInstrText>
              </w:r>
              <w:r w:rsidRPr="00B7296C" w:rsidDel="00B7296C">
                <w:rPr>
                  <w:rFonts w:ascii="Arial" w:hAnsi="Arial" w:cs="Arial"/>
                  <w:sz w:val="20"/>
                  <w:szCs w:val="20"/>
                  <w:lang w:val="en-AU"/>
                </w:rPr>
                <w:fldChar w:fldCharType="separate"/>
              </w:r>
              <w:r w:rsidR="00B7296C" w:rsidRPr="00B7296C" w:rsidDel="00B7296C">
                <w:rPr>
                  <w:rFonts w:ascii="Arial" w:eastAsia="Times New Roman" w:hAnsi="Arial" w:cs="Arial"/>
                  <w:color w:val="000000"/>
                  <w:sz w:val="20"/>
                  <w:szCs w:val="20"/>
                </w:rPr>
                <w:delText>DOCUMENT</w:delText>
              </w:r>
              <w:r w:rsidRPr="00B7296C" w:rsidDel="00B7296C">
                <w:rPr>
                  <w:rFonts w:ascii="Arial" w:hAnsi="Arial" w:cs="Arial"/>
                  <w:sz w:val="20"/>
                  <w:szCs w:val="20"/>
                  <w:lang w:val="en-AU"/>
                </w:rPr>
                <w:fldChar w:fldCharType="end"/>
              </w:r>
            </w:del>
            <w:ins w:id="1982" w:author="Arjan" w:date="2012-11-16T14:09:00Z">
              <w:r w:rsidR="00B7296C">
                <w:rPr>
                  <w:rFonts w:ascii="Arial" w:hAnsi="Arial" w:cs="Arial"/>
                  <w:sz w:val="20"/>
                  <w:szCs w:val="20"/>
                  <w:lang w:val="en-AU"/>
                </w:rPr>
                <w:t>INFORMATIEOBJECT</w:t>
              </w:r>
            </w:ins>
          </w:p>
        </w:tc>
      </w:tr>
      <w:tr w:rsidR="00B7296C" w:rsidRPr="00B7296C" w14:paraId="066B94F4" w14:textId="77777777" w:rsidTr="004140A0">
        <w:tc>
          <w:tcPr>
            <w:tcW w:w="3600" w:type="dxa"/>
            <w:tcBorders>
              <w:top w:val="nil"/>
              <w:left w:val="nil"/>
              <w:bottom w:val="nil"/>
              <w:right w:val="nil"/>
            </w:tcBorders>
          </w:tcPr>
          <w:p w14:paraId="51FA6CC2"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0F2B2D0A"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14:paraId="4BFDD013" w14:textId="77777777" w:rsidTr="004140A0">
        <w:tc>
          <w:tcPr>
            <w:tcW w:w="3600" w:type="dxa"/>
            <w:tcBorders>
              <w:top w:val="nil"/>
              <w:left w:val="nil"/>
              <w:bottom w:val="nil"/>
              <w:right w:val="nil"/>
            </w:tcBorders>
          </w:tcPr>
          <w:p w14:paraId="683E1095"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14:paraId="300F09F5" w14:textId="77777777" w:rsidR="00B7296C" w:rsidRPr="00B7296C" w:rsidRDefault="00DA5D93"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B7296C" w:rsidRPr="00B7296C">
              <w:rPr>
                <w:rFonts w:ascii="Arial" w:hAnsi="Arial" w:cs="Arial"/>
                <w:sz w:val="20"/>
                <w:szCs w:val="20"/>
                <w:lang w:val="en-AU"/>
              </w:rPr>
              <w:instrText xml:space="preserve">MERGEFIELD </w:instrText>
            </w:r>
            <w:r w:rsidR="00B7296C" w:rsidRPr="00B7296C">
              <w:rPr>
                <w:rFonts w:ascii="Arial" w:eastAsia="Times New Roman" w:hAnsi="Arial" w:cs="Arial"/>
                <w:color w:val="000000"/>
                <w:sz w:val="20"/>
                <w:szCs w:val="20"/>
              </w:rPr>
              <w:instrText>Element.Alias</w:instrText>
            </w:r>
            <w:r w:rsidRPr="00B7296C">
              <w:rPr>
                <w:rFonts w:ascii="Arial" w:hAnsi="Arial" w:cs="Arial"/>
                <w:sz w:val="20"/>
                <w:szCs w:val="20"/>
                <w:lang w:val="en-AU"/>
              </w:rPr>
              <w:fldChar w:fldCharType="separate"/>
            </w:r>
            <w:r w:rsidR="00B7296C" w:rsidRPr="00B7296C">
              <w:rPr>
                <w:rFonts w:ascii="Arial" w:eastAsia="Times New Roman" w:hAnsi="Arial" w:cs="Arial"/>
                <w:color w:val="000000"/>
                <w:sz w:val="20"/>
                <w:szCs w:val="20"/>
              </w:rPr>
              <w:t>DOC</w:t>
            </w:r>
            <w:r w:rsidRPr="00B7296C">
              <w:rPr>
                <w:rFonts w:ascii="Arial" w:hAnsi="Arial" w:cs="Arial"/>
                <w:sz w:val="20"/>
                <w:szCs w:val="20"/>
                <w:lang w:val="en-AU"/>
              </w:rPr>
              <w:fldChar w:fldCharType="end"/>
            </w:r>
          </w:p>
        </w:tc>
      </w:tr>
      <w:tr w:rsidR="00B7296C" w:rsidRPr="00B7296C" w14:paraId="04470936" w14:textId="77777777" w:rsidTr="004140A0">
        <w:tc>
          <w:tcPr>
            <w:tcW w:w="3600" w:type="dxa"/>
            <w:tcBorders>
              <w:top w:val="nil"/>
              <w:left w:val="nil"/>
              <w:bottom w:val="nil"/>
              <w:right w:val="nil"/>
            </w:tcBorders>
          </w:tcPr>
          <w:p w14:paraId="63243B19"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7FFC11E2"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14:paraId="779D0855" w14:textId="77777777" w:rsidTr="004140A0">
        <w:tc>
          <w:tcPr>
            <w:tcW w:w="3600" w:type="dxa"/>
            <w:tcBorders>
              <w:top w:val="nil"/>
              <w:left w:val="nil"/>
              <w:bottom w:val="nil"/>
              <w:right w:val="nil"/>
            </w:tcBorders>
          </w:tcPr>
          <w:p w14:paraId="343904B4"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14:paraId="0A764E0D"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w:t>
            </w:r>
          </w:p>
        </w:tc>
      </w:tr>
      <w:tr w:rsidR="00B7296C" w:rsidRPr="00B7296C" w14:paraId="2999C172" w14:textId="77777777" w:rsidTr="004140A0">
        <w:trPr>
          <w:trHeight w:val="230"/>
        </w:trPr>
        <w:tc>
          <w:tcPr>
            <w:tcW w:w="3600" w:type="dxa"/>
            <w:tcBorders>
              <w:top w:val="nil"/>
              <w:left w:val="nil"/>
              <w:bottom w:val="nil"/>
              <w:right w:val="nil"/>
            </w:tcBorders>
          </w:tcPr>
          <w:p w14:paraId="5E55AD3F"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17E43A35"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14:paraId="74B1B23F" w14:textId="77777777" w:rsidTr="004140A0">
        <w:trPr>
          <w:trHeight w:val="230"/>
        </w:trPr>
        <w:tc>
          <w:tcPr>
            <w:tcW w:w="3600" w:type="dxa"/>
            <w:tcBorders>
              <w:top w:val="nil"/>
              <w:left w:val="nil"/>
              <w:bottom w:val="nil"/>
              <w:right w:val="nil"/>
            </w:tcBorders>
          </w:tcPr>
          <w:p w14:paraId="0A9F031E"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14:paraId="11473B11"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14:paraId="5411E656" w14:textId="77777777" w:rsidTr="004140A0">
        <w:trPr>
          <w:trHeight w:val="230"/>
        </w:trPr>
        <w:tc>
          <w:tcPr>
            <w:tcW w:w="3600" w:type="dxa"/>
            <w:tcBorders>
              <w:top w:val="nil"/>
              <w:left w:val="nil"/>
              <w:bottom w:val="nil"/>
              <w:right w:val="nil"/>
            </w:tcBorders>
          </w:tcPr>
          <w:p w14:paraId="60100821"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6214D3E5"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AE1A91" w14:paraId="60FD7CB4" w14:textId="77777777" w:rsidTr="004140A0">
        <w:trPr>
          <w:trHeight w:val="230"/>
        </w:trPr>
        <w:tc>
          <w:tcPr>
            <w:tcW w:w="3600" w:type="dxa"/>
            <w:tcBorders>
              <w:top w:val="nil"/>
              <w:left w:val="nil"/>
              <w:bottom w:val="nil"/>
              <w:right w:val="nil"/>
            </w:tcBorders>
          </w:tcPr>
          <w:p w14:paraId="4DBE4B88"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14:paraId="18647587" w14:textId="77777777" w:rsidR="00B7296C" w:rsidRPr="00DD0F4F" w:rsidRDefault="00DA5D93" w:rsidP="00B7296C">
            <w:pPr>
              <w:autoSpaceDE w:val="0"/>
              <w:autoSpaceDN w:val="0"/>
              <w:adjustRightInd w:val="0"/>
              <w:spacing w:after="0" w:line="240" w:lineRule="auto"/>
              <w:rPr>
                <w:rFonts w:ascii="Arial" w:eastAsia="Times New Roman" w:hAnsi="Arial" w:cs="Arial"/>
                <w:color w:val="000000"/>
                <w:sz w:val="20"/>
                <w:szCs w:val="20"/>
                <w:lang w:val="nl-NL"/>
              </w:rPr>
            </w:pPr>
            <w:r w:rsidRPr="00B7296C">
              <w:rPr>
                <w:rFonts w:ascii="Arial" w:hAnsi="Arial" w:cs="Arial"/>
                <w:sz w:val="20"/>
                <w:szCs w:val="20"/>
                <w:lang w:val="en-AU"/>
              </w:rPr>
              <w:fldChar w:fldCharType="begin" w:fldLock="1"/>
            </w:r>
            <w:r w:rsidR="00B7296C" w:rsidRPr="00DD0F4F">
              <w:rPr>
                <w:rFonts w:ascii="Arial" w:hAnsi="Arial" w:cs="Arial"/>
                <w:sz w:val="20"/>
                <w:szCs w:val="20"/>
                <w:lang w:val="nl-NL"/>
              </w:rPr>
              <w:instrText xml:space="preserve">MERGEFIELD </w:instrText>
            </w:r>
            <w:r w:rsidR="00B7296C" w:rsidRPr="00DD0F4F">
              <w:rPr>
                <w:rFonts w:ascii="Arial" w:eastAsia="Times New Roman" w:hAnsi="Arial" w:cs="Arial"/>
                <w:color w:val="000000"/>
                <w:sz w:val="20"/>
                <w:szCs w:val="20"/>
                <w:lang w:val="nl-NL"/>
              </w:rPr>
              <w:instrText>Element.Notes</w:instrText>
            </w:r>
            <w:r w:rsidRPr="00B7296C">
              <w:rPr>
                <w:rFonts w:ascii="Arial" w:hAnsi="Arial" w:cs="Arial"/>
                <w:sz w:val="20"/>
                <w:szCs w:val="20"/>
                <w:lang w:val="en-AU"/>
              </w:rPr>
              <w:fldChar w:fldCharType="end"/>
            </w:r>
            <w:r w:rsidR="00B7296C" w:rsidRPr="00DD0F4F">
              <w:rPr>
                <w:rFonts w:ascii="Arial" w:eastAsia="Times New Roman" w:hAnsi="Arial" w:cs="Arial"/>
                <w:color w:val="610E6A"/>
                <w:sz w:val="20"/>
                <w:szCs w:val="20"/>
                <w:lang w:val="nl-NL"/>
              </w:rPr>
              <w:t xml:space="preserve">Geheel van gegevens met een eigen identiteit ongeacht zijn vorm, met de bijbehorende metadata ontvangen of opgemaakt door een natuurlijke en/of rechtspersoon bij de uitvoering van </w:t>
            </w:r>
            <w:r w:rsidR="00B7296C" w:rsidRPr="00DD0F4F">
              <w:rPr>
                <w:rFonts w:ascii="Arial" w:eastAsia="Times New Roman" w:hAnsi="Arial" w:cs="Arial"/>
                <w:color w:val="610E6A"/>
                <w:sz w:val="20"/>
                <w:szCs w:val="20"/>
                <w:lang w:val="nl-NL"/>
              </w:rPr>
              <w:lastRenderedPageBreak/>
              <w:t xml:space="preserve">taken, zijnde een ENKELVOUDIG </w:t>
            </w:r>
            <w:del w:id="1983" w:author="Arjan" w:date="2012-11-16T14:09:00Z">
              <w:r w:rsidR="00B7296C" w:rsidRPr="00DD0F4F" w:rsidDel="00B7296C">
                <w:rPr>
                  <w:rFonts w:ascii="Arial" w:eastAsia="Times New Roman" w:hAnsi="Arial" w:cs="Arial"/>
                  <w:color w:val="610E6A"/>
                  <w:sz w:val="20"/>
                  <w:szCs w:val="20"/>
                  <w:lang w:val="nl-NL"/>
                </w:rPr>
                <w:delText xml:space="preserve">DOCUMENT </w:delText>
              </w:r>
            </w:del>
            <w:ins w:id="1984" w:author="Arjan" w:date="2012-11-16T14:09:00Z">
              <w:r w:rsidR="00B7296C" w:rsidRPr="00DD0F4F">
                <w:rPr>
                  <w:rFonts w:ascii="Arial" w:hAnsi="Arial" w:cs="Arial"/>
                  <w:sz w:val="20"/>
                  <w:szCs w:val="20"/>
                  <w:lang w:val="nl-NL"/>
                </w:rPr>
                <w:t>INFORMATIEOBJECT</w:t>
              </w:r>
              <w:r w:rsidR="00B7296C" w:rsidRPr="00DD0F4F">
                <w:rPr>
                  <w:rFonts w:ascii="Arial" w:eastAsia="Times New Roman" w:hAnsi="Arial" w:cs="Arial"/>
                  <w:color w:val="610E6A"/>
                  <w:sz w:val="20"/>
                  <w:szCs w:val="20"/>
                  <w:lang w:val="nl-NL"/>
                </w:rPr>
                <w:t xml:space="preserve"> </w:t>
              </w:r>
            </w:ins>
            <w:r w:rsidR="00B7296C" w:rsidRPr="00DD0F4F">
              <w:rPr>
                <w:rFonts w:ascii="Arial" w:eastAsia="Times New Roman" w:hAnsi="Arial" w:cs="Arial"/>
                <w:color w:val="610E6A"/>
                <w:sz w:val="20"/>
                <w:szCs w:val="20"/>
                <w:lang w:val="nl-NL"/>
              </w:rPr>
              <w:t>of een SAMENGESTELD</w:t>
            </w:r>
            <w:del w:id="1985" w:author="Arjan" w:date="2012-11-16T14:10:00Z">
              <w:r w:rsidR="00B7296C" w:rsidRPr="00DD0F4F" w:rsidDel="00B7296C">
                <w:rPr>
                  <w:rFonts w:ascii="Arial" w:eastAsia="Times New Roman" w:hAnsi="Arial" w:cs="Arial"/>
                  <w:color w:val="610E6A"/>
                  <w:sz w:val="20"/>
                  <w:szCs w:val="20"/>
                  <w:lang w:val="nl-NL"/>
                </w:rPr>
                <w:delText xml:space="preserve"> DOCUMENT</w:delText>
              </w:r>
            </w:del>
            <w:ins w:id="1986" w:author="Arjan" w:date="2012-11-16T14:10:00Z">
              <w:r w:rsidR="00B7296C" w:rsidRPr="00DD0F4F">
                <w:rPr>
                  <w:rFonts w:ascii="Arial" w:hAnsi="Arial" w:cs="Arial"/>
                  <w:sz w:val="20"/>
                  <w:szCs w:val="20"/>
                  <w:lang w:val="nl-NL"/>
                </w:rPr>
                <w:t xml:space="preserve"> INFORMATIEOBJECT</w:t>
              </w:r>
            </w:ins>
            <w:r w:rsidR="00B7296C" w:rsidRPr="00DD0F4F">
              <w:rPr>
                <w:rFonts w:ascii="Arial" w:eastAsia="Times New Roman" w:hAnsi="Arial" w:cs="Arial"/>
                <w:color w:val="610E6A"/>
                <w:sz w:val="20"/>
                <w:szCs w:val="20"/>
                <w:lang w:val="nl-NL"/>
              </w:rPr>
              <w:t>.</w:t>
            </w:r>
          </w:p>
        </w:tc>
      </w:tr>
      <w:tr w:rsidR="00B7296C" w:rsidRPr="00AE1A91" w14:paraId="255674F6" w14:textId="77777777" w:rsidTr="004140A0">
        <w:tc>
          <w:tcPr>
            <w:tcW w:w="3600" w:type="dxa"/>
            <w:tcBorders>
              <w:top w:val="nil"/>
              <w:left w:val="nil"/>
              <w:bottom w:val="nil"/>
              <w:right w:val="nil"/>
            </w:tcBorders>
          </w:tcPr>
          <w:p w14:paraId="77A5FC39" w14:textId="77777777" w:rsidR="00B7296C" w:rsidRPr="00DD0F4F" w:rsidRDefault="00B7296C"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35CA1A0F" w14:textId="77777777"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tc>
      </w:tr>
      <w:tr w:rsidR="00B7296C" w:rsidRPr="00AE1A91" w14:paraId="1CD867A0" w14:textId="77777777" w:rsidTr="004140A0">
        <w:tc>
          <w:tcPr>
            <w:tcW w:w="3600" w:type="dxa"/>
            <w:tcBorders>
              <w:top w:val="nil"/>
              <w:left w:val="nil"/>
              <w:bottom w:val="nil"/>
              <w:right w:val="nil"/>
            </w:tcBorders>
          </w:tcPr>
          <w:p w14:paraId="00D1CE19"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14:paraId="0BDC4890" w14:textId="77777777"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NEN 2082</w:t>
            </w:r>
          </w:p>
        </w:tc>
      </w:tr>
      <w:tr w:rsidR="00B7296C" w:rsidRPr="00AE1A91" w14:paraId="50F592A9" w14:textId="77777777" w:rsidTr="004140A0">
        <w:trPr>
          <w:trHeight w:val="230"/>
        </w:trPr>
        <w:tc>
          <w:tcPr>
            <w:tcW w:w="3600" w:type="dxa"/>
            <w:tcBorders>
              <w:top w:val="nil"/>
              <w:left w:val="nil"/>
              <w:bottom w:val="nil"/>
              <w:right w:val="nil"/>
            </w:tcBorders>
          </w:tcPr>
          <w:p w14:paraId="350C23A7" w14:textId="77777777" w:rsidR="00B7296C" w:rsidRPr="00DD0F4F" w:rsidRDefault="00B7296C"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2DC09A8B" w14:textId="77777777"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tc>
      </w:tr>
      <w:tr w:rsidR="00B7296C" w:rsidRPr="00B7296C" w14:paraId="6535F07D" w14:textId="77777777" w:rsidTr="004140A0">
        <w:tc>
          <w:tcPr>
            <w:tcW w:w="3600" w:type="dxa"/>
            <w:tcBorders>
              <w:top w:val="nil"/>
              <w:left w:val="nil"/>
              <w:bottom w:val="nil"/>
              <w:right w:val="nil"/>
            </w:tcBorders>
          </w:tcPr>
          <w:p w14:paraId="78083C83"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14:paraId="6F067150"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1 juni 2008</w:t>
            </w:r>
          </w:p>
        </w:tc>
      </w:tr>
      <w:tr w:rsidR="00B7296C" w:rsidRPr="00B7296C" w14:paraId="2E073312" w14:textId="77777777" w:rsidTr="004140A0">
        <w:trPr>
          <w:trHeight w:val="260"/>
        </w:trPr>
        <w:tc>
          <w:tcPr>
            <w:tcW w:w="3600" w:type="dxa"/>
            <w:tcBorders>
              <w:top w:val="nil"/>
              <w:left w:val="nil"/>
              <w:bottom w:val="nil"/>
              <w:right w:val="nil"/>
            </w:tcBorders>
          </w:tcPr>
          <w:p w14:paraId="6157D0F0"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00F765C0"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AE1A91" w14:paraId="294BA1FC" w14:textId="77777777" w:rsidTr="004140A0">
        <w:tc>
          <w:tcPr>
            <w:tcW w:w="3600" w:type="dxa"/>
            <w:tcBorders>
              <w:top w:val="nil"/>
              <w:left w:val="nil"/>
              <w:bottom w:val="nil"/>
              <w:right w:val="nil"/>
            </w:tcBorders>
          </w:tcPr>
          <w:p w14:paraId="653EF57B"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14:paraId="3B5C6103" w14:textId="77777777"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Een </w:t>
            </w:r>
            <w:del w:id="1987" w:author="Arjan" w:date="2012-11-16T14:10:00Z">
              <w:r w:rsidRPr="00DD0F4F" w:rsidDel="00B7296C">
                <w:rPr>
                  <w:rFonts w:ascii="Arial" w:eastAsia="Times New Roman" w:hAnsi="Arial" w:cs="Arial"/>
                  <w:color w:val="000000"/>
                  <w:sz w:val="20"/>
                  <w:szCs w:val="20"/>
                  <w:lang w:val="nl-NL"/>
                </w:rPr>
                <w:delText xml:space="preserve">document </w:delText>
              </w:r>
            </w:del>
            <w:ins w:id="1988" w:author="Arjan" w:date="2012-11-16T14:10:00Z">
              <w:r w:rsidRPr="00DD0F4F">
                <w:rPr>
                  <w:rFonts w:ascii="Arial" w:eastAsia="Times New Roman" w:hAnsi="Arial" w:cs="Arial"/>
                  <w:color w:val="000000"/>
                  <w:sz w:val="20"/>
                  <w:szCs w:val="20"/>
                  <w:lang w:val="nl-NL"/>
                </w:rPr>
                <w:t xml:space="preserve">informatieobject is een generiekere term </w:t>
              </w:r>
            </w:ins>
            <w:ins w:id="1989" w:author="Arjan" w:date="2012-11-16T14:11:00Z">
              <w:r w:rsidRPr="00DD0F4F">
                <w:rPr>
                  <w:rFonts w:ascii="Arial" w:eastAsia="Times New Roman" w:hAnsi="Arial" w:cs="Arial"/>
                  <w:color w:val="000000"/>
                  <w:sz w:val="20"/>
                  <w:szCs w:val="20"/>
                  <w:lang w:val="nl-NL"/>
                </w:rPr>
                <w:t xml:space="preserve">voor het veelgebruikte begrip document dat beperkter van reikwijdte is. Een informatieobject </w:t>
              </w:r>
            </w:ins>
            <w:r w:rsidRPr="00DD0F4F">
              <w:rPr>
                <w:rFonts w:ascii="Arial" w:eastAsia="Times New Roman" w:hAnsi="Arial" w:cs="Arial"/>
                <w:color w:val="000000"/>
                <w:sz w:val="20"/>
                <w:szCs w:val="20"/>
                <w:lang w:val="nl-NL"/>
              </w:rPr>
              <w:t xml:space="preserve">kan van alles zijn, ongeacht aard en vorm: een tekstverwerkingsdocument, een papieren brief, een webpagina, een landkaart, een foto, een geluidsopname, een dataset, een blog, etcetera. En ook een digitaal ontvangen of gecreeerd </w:t>
            </w:r>
            <w:del w:id="1990" w:author="Arjan" w:date="2012-11-16T14:12:00Z">
              <w:r w:rsidRPr="00DD0F4F" w:rsidDel="00B7296C">
                <w:rPr>
                  <w:rFonts w:ascii="Arial" w:eastAsia="Times New Roman" w:hAnsi="Arial" w:cs="Arial"/>
                  <w:color w:val="000000"/>
                  <w:sz w:val="20"/>
                  <w:szCs w:val="20"/>
                  <w:lang w:val="nl-NL"/>
                </w:rPr>
                <w:delText>document</w:delText>
              </w:r>
            </w:del>
            <w:ins w:id="1991" w:author="Arjan" w:date="2012-11-16T14:12:00Z">
              <w:r w:rsidRPr="00DD0F4F">
                <w:rPr>
                  <w:rFonts w:ascii="Arial" w:eastAsia="Times New Roman" w:hAnsi="Arial" w:cs="Arial"/>
                  <w:color w:val="000000"/>
                  <w:sz w:val="20"/>
                  <w:szCs w:val="20"/>
                  <w:lang w:val="nl-NL"/>
                </w:rPr>
                <w:t xml:space="preserve"> informatieobject</w:t>
              </w:r>
            </w:ins>
            <w:r w:rsidRPr="00DD0F4F">
              <w:rPr>
                <w:rFonts w:ascii="Arial" w:eastAsia="Times New Roman" w:hAnsi="Arial" w:cs="Arial"/>
                <w:color w:val="000000"/>
                <w:sz w:val="20"/>
                <w:szCs w:val="20"/>
                <w:lang w:val="nl-NL"/>
              </w:rPr>
              <w:t xml:space="preserve"> dat bestaat uit meerdere fysieke</w:t>
            </w:r>
            <w:del w:id="1992" w:author="Arjan" w:date="2012-11-16T14:12:00Z">
              <w:r w:rsidRPr="00DD0F4F" w:rsidDel="00B7296C">
                <w:rPr>
                  <w:rFonts w:ascii="Arial" w:eastAsia="Times New Roman" w:hAnsi="Arial" w:cs="Arial"/>
                  <w:color w:val="000000"/>
                  <w:sz w:val="20"/>
                  <w:szCs w:val="20"/>
                  <w:lang w:val="nl-NL"/>
                </w:rPr>
                <w:delText xml:space="preserve"> documeten</w:delText>
              </w:r>
            </w:del>
            <w:ins w:id="1993" w:author="Arjan" w:date="2012-11-16T14:12:00Z">
              <w:r w:rsidRPr="00DD0F4F">
                <w:rPr>
                  <w:rFonts w:ascii="Arial" w:eastAsia="Times New Roman" w:hAnsi="Arial" w:cs="Arial"/>
                  <w:color w:val="000000"/>
                  <w:sz w:val="20"/>
                  <w:szCs w:val="20"/>
                  <w:lang w:val="nl-NL"/>
                </w:rPr>
                <w:t xml:space="preserve"> informatieobject</w:t>
              </w:r>
            </w:ins>
            <w:ins w:id="1994" w:author="Arjan" w:date="2012-11-16T14:14:00Z">
              <w:r w:rsidRPr="00DD0F4F">
                <w:rPr>
                  <w:rFonts w:ascii="Arial" w:eastAsia="Times New Roman" w:hAnsi="Arial" w:cs="Arial"/>
                  <w:color w:val="000000"/>
                  <w:sz w:val="20"/>
                  <w:szCs w:val="20"/>
                  <w:lang w:val="nl-NL"/>
                </w:rPr>
                <w:t>en</w:t>
              </w:r>
            </w:ins>
            <w:r w:rsidRPr="00DD0F4F">
              <w:rPr>
                <w:rFonts w:ascii="Arial" w:eastAsia="Times New Roman" w:hAnsi="Arial" w:cs="Arial"/>
                <w:color w:val="000000"/>
                <w:sz w:val="20"/>
                <w:szCs w:val="20"/>
                <w:lang w:val="nl-NL"/>
              </w:rPr>
              <w:t xml:space="preserve">, zoals een aanvraag (als tekstdocument) met bijbehorende tekening (CAD-formaat) en berekening (spreadsheet) of een email met bijlage(n). Net zoals dezelfde aanvraag op papier met bijlagen als één </w:t>
            </w:r>
            <w:del w:id="1995" w:author="Arjan" w:date="2012-11-16T14:12:00Z">
              <w:r w:rsidRPr="00DD0F4F" w:rsidDel="00B7296C">
                <w:rPr>
                  <w:rFonts w:ascii="Arial" w:eastAsia="Times New Roman" w:hAnsi="Arial" w:cs="Arial"/>
                  <w:color w:val="000000"/>
                  <w:sz w:val="20"/>
                  <w:szCs w:val="20"/>
                  <w:lang w:val="nl-NL"/>
                </w:rPr>
                <w:delText xml:space="preserve">document </w:delText>
              </w:r>
            </w:del>
            <w:ins w:id="1996" w:author="Arjan" w:date="2012-11-16T14:12:00Z">
              <w:r w:rsidRPr="00DD0F4F">
                <w:rPr>
                  <w:rFonts w:ascii="Arial" w:eastAsia="Times New Roman" w:hAnsi="Arial" w:cs="Arial"/>
                  <w:color w:val="000000"/>
                  <w:sz w:val="20"/>
                  <w:szCs w:val="20"/>
                  <w:lang w:val="nl-NL"/>
                </w:rPr>
                <w:t xml:space="preserve">informatieobject </w:t>
              </w:r>
            </w:ins>
            <w:r w:rsidRPr="00DD0F4F">
              <w:rPr>
                <w:rFonts w:ascii="Arial" w:eastAsia="Times New Roman" w:hAnsi="Arial" w:cs="Arial"/>
                <w:color w:val="000000"/>
                <w:sz w:val="20"/>
                <w:szCs w:val="20"/>
                <w:lang w:val="nl-NL"/>
              </w:rPr>
              <w:t xml:space="preserve">beschouwd kan worden. De fysieke vorm van hetgeen ontvangen of gecreeerd is, is dus niet (alleen) bepalend voor de afbakening van dat wat als </w:t>
            </w:r>
            <w:del w:id="1997" w:author="Arjan" w:date="2012-11-16T14:12:00Z">
              <w:r w:rsidRPr="00DD0F4F" w:rsidDel="00B7296C">
                <w:rPr>
                  <w:rFonts w:ascii="Arial" w:eastAsia="Times New Roman" w:hAnsi="Arial" w:cs="Arial"/>
                  <w:color w:val="000000"/>
                  <w:sz w:val="20"/>
                  <w:szCs w:val="20"/>
                  <w:lang w:val="nl-NL"/>
                </w:rPr>
                <w:delText xml:space="preserve">document </w:delText>
              </w:r>
            </w:del>
            <w:ins w:id="1998" w:author="Arjan" w:date="2012-11-16T14:12:00Z">
              <w:r w:rsidRPr="00DD0F4F">
                <w:rPr>
                  <w:rFonts w:ascii="Arial" w:eastAsia="Times New Roman" w:hAnsi="Arial" w:cs="Arial"/>
                  <w:color w:val="000000"/>
                  <w:sz w:val="20"/>
                  <w:szCs w:val="20"/>
                  <w:lang w:val="nl-NL"/>
                </w:rPr>
                <w:t xml:space="preserve">informatieobject </w:t>
              </w:r>
            </w:ins>
            <w:r w:rsidRPr="00DD0F4F">
              <w:rPr>
                <w:rFonts w:ascii="Arial" w:eastAsia="Times New Roman" w:hAnsi="Arial" w:cs="Arial"/>
                <w:color w:val="000000"/>
                <w:sz w:val="20"/>
                <w:szCs w:val="20"/>
                <w:lang w:val="nl-NL"/>
              </w:rPr>
              <w:t>beschouwd wordt.</w:t>
            </w:r>
          </w:p>
          <w:p w14:paraId="620292D8" w14:textId="77777777"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p w14:paraId="17C851BF" w14:textId="77777777"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ins w:id="1999" w:author="Arjan" w:date="2012-11-16T14:13:00Z">
              <w:r w:rsidRPr="00DD0F4F">
                <w:rPr>
                  <w:rFonts w:ascii="Arial" w:eastAsia="Times New Roman" w:hAnsi="Arial" w:cs="Arial"/>
                  <w:color w:val="000000"/>
                  <w:sz w:val="20"/>
                  <w:szCs w:val="20"/>
                  <w:lang w:val="nl-NL"/>
                </w:rPr>
                <w:t>Z</w:t>
              </w:r>
            </w:ins>
            <w:del w:id="2000" w:author="Arjan" w:date="2012-11-16T14:13:00Z">
              <w:r w:rsidRPr="00DD0F4F" w:rsidDel="00B7296C">
                <w:rPr>
                  <w:rFonts w:ascii="Arial" w:eastAsia="Times New Roman" w:hAnsi="Arial" w:cs="Arial"/>
                  <w:color w:val="000000"/>
                  <w:sz w:val="20"/>
                  <w:szCs w:val="20"/>
                  <w:lang w:val="nl-NL"/>
                </w:rPr>
                <w:delText>z</w:delText>
              </w:r>
            </w:del>
            <w:r w:rsidRPr="00DD0F4F">
              <w:rPr>
                <w:rFonts w:ascii="Arial" w:eastAsia="Times New Roman" w:hAnsi="Arial" w:cs="Arial"/>
                <w:color w:val="000000"/>
                <w:sz w:val="20"/>
                <w:szCs w:val="20"/>
                <w:lang w:val="nl-NL"/>
              </w:rPr>
              <w:t xml:space="preserve">ie Diagram Abstracte en concrete objecttypen / </w:t>
            </w:r>
            <w:ins w:id="2001" w:author="Arjan" w:date="2012-11-16T14:13:00Z">
              <w:r w:rsidRPr="00DD0F4F">
                <w:rPr>
                  <w:rFonts w:ascii="Arial" w:eastAsia="Times New Roman" w:hAnsi="Arial" w:cs="Arial"/>
                  <w:color w:val="000000"/>
                  <w:sz w:val="20"/>
                  <w:szCs w:val="20"/>
                  <w:lang w:val="nl-NL"/>
                </w:rPr>
                <w:t>informatieobject</w:t>
              </w:r>
            </w:ins>
            <w:del w:id="2002" w:author="Arjan" w:date="2012-11-16T14:13:00Z">
              <w:r w:rsidRPr="00DD0F4F" w:rsidDel="00B7296C">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en</w:t>
            </w:r>
          </w:p>
          <w:p w14:paraId="7AF4C7BA" w14:textId="77777777"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p w14:paraId="1B9F2561" w14:textId="77777777"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Een </w:t>
            </w:r>
            <w:ins w:id="2003" w:author="Arjan" w:date="2012-11-16T14:13:00Z">
              <w:r w:rsidRPr="00DD0F4F">
                <w:rPr>
                  <w:rFonts w:ascii="Arial" w:eastAsia="Times New Roman" w:hAnsi="Arial" w:cs="Arial"/>
                  <w:color w:val="000000"/>
                  <w:sz w:val="20"/>
                  <w:szCs w:val="20"/>
                  <w:lang w:val="nl-NL"/>
                </w:rPr>
                <w:t>informatieobject</w:t>
              </w:r>
            </w:ins>
            <w:del w:id="2004" w:author="Arjan" w:date="2012-11-16T14:13:00Z">
              <w:r w:rsidRPr="00DD0F4F" w:rsidDel="00B7296C">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dat door bijvoorbeeld de initiator van een zaak als één </w:t>
            </w:r>
            <w:ins w:id="2005" w:author="Arjan" w:date="2012-11-16T14:13:00Z">
              <w:r w:rsidRPr="00DD0F4F">
                <w:rPr>
                  <w:rFonts w:ascii="Arial" w:eastAsia="Times New Roman" w:hAnsi="Arial" w:cs="Arial"/>
                  <w:color w:val="000000"/>
                  <w:sz w:val="20"/>
                  <w:szCs w:val="20"/>
                  <w:lang w:val="nl-NL"/>
                </w:rPr>
                <w:t>informatieobject</w:t>
              </w:r>
            </w:ins>
            <w:del w:id="2006" w:author="Arjan" w:date="2012-11-16T14:13:00Z">
              <w:r w:rsidRPr="00DD0F4F" w:rsidDel="00B7296C">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wordt beschouwd, kan fysiek uit meerdere </w:t>
            </w:r>
            <w:ins w:id="2007" w:author="Arjan" w:date="2012-11-16T14:13:00Z">
              <w:r w:rsidRPr="00DD0F4F">
                <w:rPr>
                  <w:rFonts w:ascii="Arial" w:eastAsia="Times New Roman" w:hAnsi="Arial" w:cs="Arial"/>
                  <w:color w:val="000000"/>
                  <w:sz w:val="20"/>
                  <w:szCs w:val="20"/>
                  <w:lang w:val="nl-NL"/>
                </w:rPr>
                <w:t>informatieobject</w:t>
              </w:r>
            </w:ins>
            <w:del w:id="2008" w:author="Arjan" w:date="2012-11-16T14:13:00Z">
              <w:r w:rsidRPr="00DD0F4F" w:rsidDel="00B7296C">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en bestaan. Een dergelijke groep </w:t>
            </w:r>
            <w:ins w:id="2009" w:author="Arjan" w:date="2012-11-16T14:14:00Z">
              <w:r w:rsidRPr="00DD0F4F">
                <w:rPr>
                  <w:rFonts w:ascii="Arial" w:eastAsia="Times New Roman" w:hAnsi="Arial" w:cs="Arial"/>
                  <w:color w:val="000000"/>
                  <w:sz w:val="20"/>
                  <w:szCs w:val="20"/>
                  <w:lang w:val="nl-NL"/>
                </w:rPr>
                <w:t>fysieke informatieobject</w:t>
              </w:r>
            </w:ins>
            <w:del w:id="2010" w:author="Arjan" w:date="2012-11-16T14:14:00Z">
              <w:r w:rsidRPr="00DD0F4F" w:rsidDel="00B7296C">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en kan beschouwd worden als één </w:t>
            </w:r>
            <w:ins w:id="2011" w:author="Arjan" w:date="2012-11-16T14:14:00Z">
              <w:r w:rsidRPr="00DD0F4F">
                <w:rPr>
                  <w:rFonts w:ascii="Arial" w:eastAsia="Times New Roman" w:hAnsi="Arial" w:cs="Arial"/>
                  <w:color w:val="000000"/>
                  <w:sz w:val="20"/>
                  <w:szCs w:val="20"/>
                  <w:lang w:val="nl-NL"/>
                </w:rPr>
                <w:t>informatieobject</w:t>
              </w:r>
            </w:ins>
            <w:del w:id="2012" w:author="Arjan" w:date="2012-11-16T14:14:00Z">
              <w:r w:rsidRPr="00DD0F4F" w:rsidDel="00B7296C">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Gezien de definitie kan er immers sprake zijn van het 'geheel van gegevens met een eigen identiteit' waarbij alleen de vorm er toe heeft geleid dat er drie fysieke </w:t>
            </w:r>
            <w:ins w:id="2013" w:author="Arjan" w:date="2012-11-16T14:15:00Z">
              <w:r w:rsidRPr="00DD0F4F">
                <w:rPr>
                  <w:rFonts w:ascii="Arial" w:eastAsia="Times New Roman" w:hAnsi="Arial" w:cs="Arial"/>
                  <w:color w:val="000000"/>
                  <w:sz w:val="20"/>
                  <w:szCs w:val="20"/>
                  <w:lang w:val="nl-NL"/>
                </w:rPr>
                <w:t>informatieobject</w:t>
              </w:r>
            </w:ins>
            <w:del w:id="2014" w:author="Arjan" w:date="2012-11-16T14:15:00Z">
              <w:r w:rsidRPr="00DD0F4F" w:rsidDel="00B7296C">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en zijn ontvangen (tekstverwerkingsdocument, CAD-file en rekenblad). Evenzogoed zouden we het ontvangen materiaal kunnen beschouwen als drie afzonderlijke </w:t>
            </w:r>
            <w:ins w:id="2015" w:author="Arjan" w:date="2012-11-16T14:15:00Z">
              <w:r w:rsidRPr="00DD0F4F">
                <w:rPr>
                  <w:rFonts w:ascii="Arial" w:eastAsia="Times New Roman" w:hAnsi="Arial" w:cs="Arial"/>
                  <w:color w:val="000000"/>
                  <w:sz w:val="20"/>
                  <w:szCs w:val="20"/>
                  <w:lang w:val="nl-NL"/>
                </w:rPr>
                <w:t>informatieobject</w:t>
              </w:r>
            </w:ins>
            <w:del w:id="2016" w:author="Arjan" w:date="2012-11-16T14:15:00Z">
              <w:r w:rsidRPr="00DD0F4F" w:rsidDel="00B7296C">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en. Ook kan het zijn dat een </w:t>
            </w:r>
            <w:ins w:id="2017" w:author="Arjan" w:date="2012-11-16T14:15:00Z">
              <w:r w:rsidRPr="00DD0F4F">
                <w:rPr>
                  <w:rFonts w:ascii="Arial" w:eastAsia="Times New Roman" w:hAnsi="Arial" w:cs="Arial"/>
                  <w:color w:val="000000"/>
                  <w:sz w:val="20"/>
                  <w:szCs w:val="20"/>
                  <w:lang w:val="nl-NL"/>
                </w:rPr>
                <w:t>informatieobject</w:t>
              </w:r>
            </w:ins>
            <w:del w:id="2018" w:author="Arjan" w:date="2012-11-16T14:15:00Z">
              <w:r w:rsidRPr="00DD0F4F" w:rsidDel="00B7296C">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dat fysiek dezelfde vorm heeft toch beschouwd wordt als bestaande uit meerdere </w:t>
            </w:r>
            <w:ins w:id="2019" w:author="Arjan" w:date="2012-11-16T14:15:00Z">
              <w:r w:rsidRPr="00DD0F4F">
                <w:rPr>
                  <w:rFonts w:ascii="Arial" w:eastAsia="Times New Roman" w:hAnsi="Arial" w:cs="Arial"/>
                  <w:color w:val="000000"/>
                  <w:sz w:val="20"/>
                  <w:szCs w:val="20"/>
                  <w:lang w:val="nl-NL"/>
                </w:rPr>
                <w:t>informatieobject</w:t>
              </w:r>
            </w:ins>
            <w:del w:id="2020" w:author="Arjan" w:date="2012-11-16T14:15:00Z">
              <w:r w:rsidRPr="00DD0F4F" w:rsidDel="00B7296C">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en, bijvoorbeeld een </w:t>
            </w:r>
            <w:ins w:id="2021" w:author="Arjan" w:date="2012-11-16T14:15:00Z">
              <w:r w:rsidRPr="00DD0F4F">
                <w:rPr>
                  <w:rFonts w:ascii="Arial" w:eastAsia="Times New Roman" w:hAnsi="Arial" w:cs="Arial"/>
                  <w:color w:val="000000"/>
                  <w:sz w:val="20"/>
                  <w:szCs w:val="20"/>
                  <w:lang w:val="nl-NL"/>
                </w:rPr>
                <w:t>informatieobject</w:t>
              </w:r>
            </w:ins>
            <w:del w:id="2022" w:author="Arjan" w:date="2012-11-16T14:15:00Z">
              <w:r w:rsidRPr="00DD0F4F" w:rsidDel="00B7296C">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met omvangrijke bijlagen, omdat dit beter aansluit bij het gebruik er van. Organisaties gaan hier verschillend mee om. Om in te spelen op de verschillende beschouwingswijzen hebben we </w:t>
            </w:r>
            <w:del w:id="2023" w:author="Arjan" w:date="2012-11-16T14:15:00Z">
              <w:r w:rsidRPr="00DD0F4F" w:rsidDel="00B7296C">
                <w:rPr>
                  <w:rFonts w:ascii="Arial" w:eastAsia="Times New Roman" w:hAnsi="Arial" w:cs="Arial"/>
                  <w:color w:val="000000"/>
                  <w:sz w:val="20"/>
                  <w:szCs w:val="20"/>
                  <w:lang w:val="nl-NL"/>
                </w:rPr>
                <w:delText xml:space="preserve">DOCUMENT </w:delText>
              </w:r>
            </w:del>
            <w:ins w:id="2024" w:author="Arjan" w:date="2012-11-16T14:15:00Z">
              <w:r w:rsidRPr="00DD0F4F">
                <w:rPr>
                  <w:rFonts w:ascii="Arial" w:eastAsia="Times New Roman" w:hAnsi="Arial" w:cs="Arial"/>
                  <w:color w:val="000000"/>
                  <w:sz w:val="20"/>
                  <w:szCs w:val="20"/>
                  <w:lang w:val="nl-NL"/>
                </w:rPr>
                <w:t>INFORMATIEOBJECT</w:t>
              </w:r>
            </w:ins>
            <w:ins w:id="2025" w:author="Arjan" w:date="2012-11-16T14:19:00Z">
              <w:r w:rsidR="00355B15" w:rsidRPr="00DD0F4F">
                <w:rPr>
                  <w:rFonts w:ascii="Arial" w:eastAsia="Times New Roman" w:hAnsi="Arial" w:cs="Arial"/>
                  <w:color w:val="000000"/>
                  <w:sz w:val="20"/>
                  <w:szCs w:val="20"/>
                  <w:lang w:val="nl-NL"/>
                </w:rPr>
                <w:t xml:space="preserve"> </w:t>
              </w:r>
            </w:ins>
            <w:r w:rsidRPr="00DD0F4F">
              <w:rPr>
                <w:rFonts w:ascii="Arial" w:eastAsia="Times New Roman" w:hAnsi="Arial" w:cs="Arial"/>
                <w:color w:val="000000"/>
                <w:sz w:val="20"/>
                <w:szCs w:val="20"/>
                <w:lang w:val="nl-NL"/>
              </w:rPr>
              <w:t xml:space="preserve">zodanig gemodelleerd dat dit dan wel een zelfstandig (fysiek) </w:t>
            </w:r>
            <w:ins w:id="2026" w:author="Arjan" w:date="2012-11-16T14:15:00Z">
              <w:r w:rsidRPr="00DD0F4F">
                <w:rPr>
                  <w:rFonts w:ascii="Arial" w:eastAsia="Times New Roman" w:hAnsi="Arial" w:cs="Arial"/>
                  <w:color w:val="000000"/>
                  <w:sz w:val="20"/>
                  <w:szCs w:val="20"/>
                  <w:lang w:val="nl-NL"/>
                </w:rPr>
                <w:t>informatieobject</w:t>
              </w:r>
            </w:ins>
            <w:del w:id="2027" w:author="Arjan" w:date="2012-11-16T14:15:00Z">
              <w:r w:rsidRPr="00DD0F4F" w:rsidDel="00B7296C">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is, het ENKELVOUDIG</w:t>
            </w:r>
            <w:del w:id="2028" w:author="Arjan" w:date="2012-11-16T14:16:00Z">
              <w:r w:rsidRPr="00DD0F4F" w:rsidDel="00B7296C">
                <w:rPr>
                  <w:rFonts w:ascii="Arial" w:eastAsia="Times New Roman" w:hAnsi="Arial" w:cs="Arial"/>
                  <w:color w:val="000000"/>
                  <w:sz w:val="20"/>
                  <w:szCs w:val="20"/>
                  <w:lang w:val="nl-NL"/>
                </w:rPr>
                <w:delText xml:space="preserve"> DOCUMENT</w:delText>
              </w:r>
            </w:del>
            <w:ins w:id="2029" w:author="Arjan" w:date="2012-11-16T14:16:00Z">
              <w:r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 xml:space="preserve">, dan wel een groep van bij elkaar horende </w:t>
            </w:r>
            <w:ins w:id="2030" w:author="Arjan" w:date="2012-11-16T14:16:00Z">
              <w:r w:rsidRPr="00DD0F4F">
                <w:rPr>
                  <w:rFonts w:ascii="Arial" w:eastAsia="Times New Roman" w:hAnsi="Arial" w:cs="Arial"/>
                  <w:color w:val="000000"/>
                  <w:sz w:val="20"/>
                  <w:szCs w:val="20"/>
                  <w:lang w:val="nl-NL"/>
                </w:rPr>
                <w:t>informatieobject</w:t>
              </w:r>
            </w:ins>
            <w:del w:id="2031" w:author="Arjan" w:date="2012-11-16T14:16:00Z">
              <w:r w:rsidRPr="00DD0F4F" w:rsidDel="00B7296C">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en, passend binnen de definitie, het SAMENGESTELD</w:t>
            </w:r>
            <w:del w:id="2032" w:author="Arjan" w:date="2012-11-16T14:16:00Z">
              <w:r w:rsidRPr="00DD0F4F" w:rsidDel="00B7296C">
                <w:rPr>
                  <w:rFonts w:ascii="Arial" w:eastAsia="Times New Roman" w:hAnsi="Arial" w:cs="Arial"/>
                  <w:color w:val="000000"/>
                  <w:sz w:val="20"/>
                  <w:szCs w:val="20"/>
                  <w:lang w:val="nl-NL"/>
                </w:rPr>
                <w:delText xml:space="preserve"> DOCUMENT</w:delText>
              </w:r>
            </w:del>
            <w:ins w:id="2033" w:author="Arjan" w:date="2012-11-16T14:16:00Z">
              <w:r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 xml:space="preserve">. Een SAMENGESTELD </w:t>
            </w:r>
            <w:del w:id="2034" w:author="Arjan" w:date="2012-11-16T14:16:00Z">
              <w:r w:rsidRPr="00DD0F4F" w:rsidDel="00B7296C">
                <w:rPr>
                  <w:rFonts w:ascii="Arial" w:eastAsia="Times New Roman" w:hAnsi="Arial" w:cs="Arial"/>
                  <w:color w:val="000000"/>
                  <w:sz w:val="20"/>
                  <w:szCs w:val="20"/>
                  <w:lang w:val="nl-NL"/>
                </w:rPr>
                <w:delText xml:space="preserve">DOCUMENT </w:delText>
              </w:r>
            </w:del>
            <w:ins w:id="2035" w:author="Arjan" w:date="2012-11-16T14:16:00Z">
              <w:r w:rsidRPr="00DD0F4F">
                <w:rPr>
                  <w:rFonts w:ascii="Arial" w:eastAsia="Times New Roman" w:hAnsi="Arial" w:cs="Arial"/>
                  <w:color w:val="000000"/>
                  <w:sz w:val="20"/>
                  <w:szCs w:val="20"/>
                  <w:lang w:val="nl-NL"/>
                </w:rPr>
                <w:t xml:space="preserve">INFORMATIEOBJECT </w:t>
              </w:r>
            </w:ins>
            <w:r w:rsidRPr="00DD0F4F">
              <w:rPr>
                <w:rFonts w:ascii="Arial" w:eastAsia="Times New Roman" w:hAnsi="Arial" w:cs="Arial"/>
                <w:color w:val="000000"/>
                <w:sz w:val="20"/>
                <w:szCs w:val="20"/>
                <w:lang w:val="nl-NL"/>
              </w:rPr>
              <w:t xml:space="preserve">bestaat telkens uit twee of meer ENKELVOUDIGE </w:t>
            </w:r>
            <w:del w:id="2036" w:author="Arjan" w:date="2012-11-16T14:16:00Z">
              <w:r w:rsidRPr="00DD0F4F" w:rsidDel="00B7296C">
                <w:rPr>
                  <w:rFonts w:ascii="Arial" w:eastAsia="Times New Roman" w:hAnsi="Arial" w:cs="Arial"/>
                  <w:color w:val="000000"/>
                  <w:sz w:val="20"/>
                  <w:szCs w:val="20"/>
                  <w:lang w:val="nl-NL"/>
                </w:rPr>
                <w:delText>DOCUMENT</w:delText>
              </w:r>
            </w:del>
            <w:ins w:id="2037" w:author="Arjan" w:date="2012-11-16T14:16:00Z">
              <w:r w:rsidRPr="00DD0F4F">
                <w:rPr>
                  <w:rFonts w:ascii="Arial" w:eastAsia="Times New Roman" w:hAnsi="Arial" w:cs="Arial"/>
                  <w:color w:val="000000"/>
                  <w:sz w:val="20"/>
                  <w:szCs w:val="20"/>
                  <w:lang w:val="nl-NL"/>
                </w:rPr>
                <w:t>INFORMATIEOBJECT</w:t>
              </w:r>
            </w:ins>
            <w:del w:id="2038" w:author="Arjan" w:date="2012-11-16T14:16:00Z">
              <w:r w:rsidRPr="00DD0F4F" w:rsidDel="00B7296C">
                <w:rPr>
                  <w:rFonts w:ascii="Arial" w:eastAsia="Times New Roman" w:hAnsi="Arial" w:cs="Arial"/>
                  <w:color w:val="000000"/>
                  <w:sz w:val="20"/>
                  <w:szCs w:val="20"/>
                  <w:lang w:val="nl-NL"/>
                </w:rPr>
                <w:delText>EN</w:delText>
              </w:r>
            </w:del>
            <w:ins w:id="2039" w:author="Arjan" w:date="2012-11-16T14:16:00Z">
              <w:r w:rsidRPr="00DD0F4F">
                <w:rPr>
                  <w:rFonts w:ascii="Arial" w:eastAsia="Times New Roman" w:hAnsi="Arial" w:cs="Arial"/>
                  <w:color w:val="000000"/>
                  <w:sz w:val="20"/>
                  <w:szCs w:val="20"/>
                  <w:lang w:val="nl-NL"/>
                </w:rPr>
                <w:t>en</w:t>
              </w:r>
            </w:ins>
            <w:r w:rsidRPr="00DD0F4F">
              <w:rPr>
                <w:rFonts w:ascii="Arial" w:eastAsia="Times New Roman" w:hAnsi="Arial" w:cs="Arial"/>
                <w:color w:val="000000"/>
                <w:sz w:val="20"/>
                <w:szCs w:val="20"/>
                <w:lang w:val="nl-NL"/>
              </w:rPr>
              <w:t xml:space="preserve">. Organisaties kunnen er voor kiezen alleen de eerste mogelijkheid, het </w:t>
            </w:r>
            <w:del w:id="2040" w:author="Arjan" w:date="2012-11-16T14:17:00Z">
              <w:r w:rsidRPr="00DD0F4F" w:rsidDel="00B7296C">
                <w:rPr>
                  <w:rFonts w:ascii="Arial" w:eastAsia="Times New Roman" w:hAnsi="Arial" w:cs="Arial"/>
                  <w:color w:val="000000"/>
                  <w:sz w:val="20"/>
                  <w:szCs w:val="20"/>
                  <w:lang w:val="nl-NL"/>
                </w:rPr>
                <w:delText xml:space="preserve">DOCUMENT </w:delText>
              </w:r>
            </w:del>
            <w:ins w:id="2041" w:author="Arjan" w:date="2012-11-16T14:17:00Z">
              <w:r w:rsidRPr="00DD0F4F">
                <w:rPr>
                  <w:rFonts w:ascii="Arial" w:eastAsia="Times New Roman" w:hAnsi="Arial" w:cs="Arial"/>
                  <w:color w:val="000000"/>
                  <w:sz w:val="20"/>
                  <w:szCs w:val="20"/>
                  <w:lang w:val="nl-NL"/>
                </w:rPr>
                <w:t>INFORMATIEOBJECT</w:t>
              </w:r>
            </w:ins>
            <w:ins w:id="2042" w:author="Arjan" w:date="2012-11-16T14:19:00Z">
              <w:r w:rsidR="00355B15" w:rsidRPr="00DD0F4F">
                <w:rPr>
                  <w:rFonts w:ascii="Arial" w:eastAsia="Times New Roman" w:hAnsi="Arial" w:cs="Arial"/>
                  <w:color w:val="000000"/>
                  <w:sz w:val="20"/>
                  <w:szCs w:val="20"/>
                  <w:lang w:val="nl-NL"/>
                </w:rPr>
                <w:t xml:space="preserve"> </w:t>
              </w:r>
            </w:ins>
            <w:r w:rsidRPr="00DD0F4F">
              <w:rPr>
                <w:rFonts w:ascii="Arial" w:eastAsia="Times New Roman" w:hAnsi="Arial" w:cs="Arial"/>
                <w:color w:val="000000"/>
                <w:sz w:val="20"/>
                <w:szCs w:val="20"/>
                <w:lang w:val="nl-NL"/>
              </w:rPr>
              <w:t xml:space="preserve">als ENKELVOUDIG </w:t>
            </w:r>
            <w:del w:id="2043" w:author="Arjan" w:date="2012-11-16T14:17:00Z">
              <w:r w:rsidRPr="00DD0F4F" w:rsidDel="00B7296C">
                <w:rPr>
                  <w:rFonts w:ascii="Arial" w:eastAsia="Times New Roman" w:hAnsi="Arial" w:cs="Arial"/>
                  <w:color w:val="000000"/>
                  <w:sz w:val="20"/>
                  <w:szCs w:val="20"/>
                  <w:lang w:val="nl-NL"/>
                </w:rPr>
                <w:delText xml:space="preserve">DOCUMENT </w:delText>
              </w:r>
            </w:del>
            <w:ins w:id="2044" w:author="Arjan" w:date="2012-11-16T14:17:00Z">
              <w:r w:rsidRPr="00DD0F4F">
                <w:rPr>
                  <w:rFonts w:ascii="Arial" w:eastAsia="Times New Roman" w:hAnsi="Arial" w:cs="Arial"/>
                  <w:color w:val="000000"/>
                  <w:sz w:val="20"/>
                  <w:szCs w:val="20"/>
                  <w:lang w:val="nl-NL"/>
                </w:rPr>
                <w:t xml:space="preserve">INFORMATIEOBJECT </w:t>
              </w:r>
            </w:ins>
            <w:r w:rsidRPr="00DD0F4F">
              <w:rPr>
                <w:rFonts w:ascii="Arial" w:eastAsia="Times New Roman" w:hAnsi="Arial" w:cs="Arial"/>
                <w:color w:val="000000"/>
                <w:sz w:val="20"/>
                <w:szCs w:val="20"/>
                <w:lang w:val="nl-NL"/>
              </w:rPr>
              <w:t xml:space="preserve">te implementeren. Wel moeten zij er mee rekening houden dat zij van andere organisaties, via geautomatiseerde berichtenuitwisseling, samengestelde </w:t>
            </w:r>
            <w:ins w:id="2045" w:author="Arjan" w:date="2012-11-16T14:17:00Z">
              <w:r w:rsidRPr="00DD0F4F">
                <w:rPr>
                  <w:rFonts w:ascii="Arial" w:eastAsia="Times New Roman" w:hAnsi="Arial" w:cs="Arial"/>
                  <w:color w:val="000000"/>
                  <w:sz w:val="20"/>
                  <w:szCs w:val="20"/>
                  <w:lang w:val="nl-NL"/>
                </w:rPr>
                <w:lastRenderedPageBreak/>
                <w:t>informatieobject</w:t>
              </w:r>
            </w:ins>
            <w:del w:id="2046" w:author="Arjan" w:date="2012-11-16T14:17:00Z">
              <w:r w:rsidRPr="00DD0F4F" w:rsidDel="00B7296C">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en 'aangereikt' krijgen en deze transformeren tot enkelvoudige </w:t>
            </w:r>
            <w:del w:id="2047" w:author="Arjan" w:date="2012-11-16T14:17:00Z">
              <w:r w:rsidRPr="00DD0F4F" w:rsidDel="00B7296C">
                <w:rPr>
                  <w:rFonts w:ascii="Arial" w:eastAsia="Times New Roman" w:hAnsi="Arial" w:cs="Arial"/>
                  <w:color w:val="000000"/>
                  <w:sz w:val="20"/>
                  <w:szCs w:val="20"/>
                  <w:lang w:val="nl-NL"/>
                </w:rPr>
                <w:delText>document</w:delText>
              </w:r>
            </w:del>
            <w:ins w:id="2048" w:author="Arjan" w:date="2012-11-16T14:17:00Z">
              <w:r w:rsidRPr="00DD0F4F">
                <w:rPr>
                  <w:rFonts w:ascii="Arial" w:eastAsia="Times New Roman" w:hAnsi="Arial" w:cs="Arial"/>
                  <w:color w:val="000000"/>
                  <w:sz w:val="20"/>
                  <w:szCs w:val="20"/>
                  <w:lang w:val="nl-NL"/>
                </w:rPr>
                <w:t xml:space="preserve"> informatieobject</w:t>
              </w:r>
            </w:ins>
            <w:r w:rsidRPr="00DD0F4F">
              <w:rPr>
                <w:rFonts w:ascii="Arial" w:eastAsia="Times New Roman" w:hAnsi="Arial" w:cs="Arial"/>
                <w:color w:val="000000"/>
                <w:sz w:val="20"/>
                <w:szCs w:val="20"/>
                <w:lang w:val="nl-NL"/>
              </w:rPr>
              <w:t>en.</w:t>
            </w:r>
          </w:p>
          <w:p w14:paraId="4369C8FD" w14:textId="77777777"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p w14:paraId="4C506814" w14:textId="77777777" w:rsidR="00B7296C" w:rsidRPr="00DD0F4F" w:rsidRDefault="00B7296C" w:rsidP="00355B15">
            <w:pPr>
              <w:autoSpaceDE w:val="0"/>
              <w:autoSpaceDN w:val="0"/>
              <w:adjustRightInd w:val="0"/>
              <w:spacing w:after="0" w:line="240" w:lineRule="auto"/>
              <w:rPr>
                <w:ins w:id="2049" w:author="Arjan" w:date="2014-09-08T17:52:00Z"/>
                <w:rFonts w:ascii="Arial" w:eastAsia="Times New Roman" w:hAnsi="Arial" w:cs="Arial"/>
                <w:color w:val="000000"/>
                <w:sz w:val="20"/>
                <w:szCs w:val="20"/>
                <w:lang w:val="nl-NL"/>
              </w:rPr>
            </w:pPr>
            <w:del w:id="2050" w:author="Arjan" w:date="2012-11-16T14:19:00Z">
              <w:r w:rsidRPr="00DD0F4F" w:rsidDel="00355B15">
                <w:rPr>
                  <w:rFonts w:ascii="Arial" w:eastAsia="Times New Roman" w:hAnsi="Arial" w:cs="Arial"/>
                  <w:color w:val="000000"/>
                  <w:sz w:val="20"/>
                  <w:szCs w:val="20"/>
                  <w:lang w:val="nl-NL"/>
                </w:rPr>
                <w:delText xml:space="preserve">DOCUMENT </w:delText>
              </w:r>
            </w:del>
            <w:ins w:id="2051" w:author="Arjan" w:date="2012-11-16T14:19:00Z">
              <w:r w:rsidR="00355B15" w:rsidRPr="00DD0F4F">
                <w:rPr>
                  <w:rFonts w:ascii="Arial" w:eastAsia="Times New Roman" w:hAnsi="Arial" w:cs="Arial"/>
                  <w:color w:val="000000"/>
                  <w:sz w:val="20"/>
                  <w:szCs w:val="20"/>
                  <w:lang w:val="nl-NL"/>
                </w:rPr>
                <w:t>IN</w:t>
              </w:r>
            </w:ins>
            <w:ins w:id="2052" w:author="Arjan" w:date="2012-11-16T14:20:00Z">
              <w:r w:rsidR="00355B15" w:rsidRPr="00DD0F4F">
                <w:rPr>
                  <w:rFonts w:ascii="Arial" w:eastAsia="Times New Roman" w:hAnsi="Arial" w:cs="Arial"/>
                  <w:color w:val="000000"/>
                  <w:sz w:val="20"/>
                  <w:szCs w:val="20"/>
                  <w:lang w:val="nl-NL"/>
                </w:rPr>
                <w:t xml:space="preserve">FORMATIEOBJECT </w:t>
              </w:r>
            </w:ins>
            <w:r w:rsidRPr="00DD0F4F">
              <w:rPr>
                <w:rFonts w:ascii="Arial" w:eastAsia="Times New Roman" w:hAnsi="Arial" w:cs="Arial"/>
                <w:color w:val="000000"/>
                <w:sz w:val="20"/>
                <w:szCs w:val="20"/>
                <w:lang w:val="nl-NL"/>
              </w:rPr>
              <w:t xml:space="preserve">heeft een N:M-relatie naar ZAAK waarmee we aangeven dat een </w:t>
            </w:r>
            <w:ins w:id="2053" w:author="Arjan" w:date="2012-11-16T14:20:00Z">
              <w:r w:rsidR="00355B15" w:rsidRPr="00DD0F4F">
                <w:rPr>
                  <w:rFonts w:ascii="Arial" w:eastAsia="Times New Roman" w:hAnsi="Arial" w:cs="Arial"/>
                  <w:color w:val="000000"/>
                  <w:sz w:val="20"/>
                  <w:szCs w:val="20"/>
                  <w:lang w:val="nl-NL"/>
                </w:rPr>
                <w:t>informatieobject</w:t>
              </w:r>
            </w:ins>
            <w:del w:id="2054" w:author="Arjan" w:date="2012-11-16T14:20:00Z">
              <w:r w:rsidRPr="00DD0F4F" w:rsidDel="00355B15">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relevant kan zijn voor meer dan één zaak. Dit modelleren we via het objecttype ZAAK</w:t>
            </w:r>
            <w:del w:id="2055" w:author="Arjan" w:date="2012-11-16T14:20:00Z">
              <w:r w:rsidRPr="00DD0F4F" w:rsidDel="00355B15">
                <w:rPr>
                  <w:rFonts w:ascii="Arial" w:eastAsia="Times New Roman" w:hAnsi="Arial" w:cs="Arial"/>
                  <w:color w:val="000000"/>
                  <w:sz w:val="20"/>
                  <w:szCs w:val="20"/>
                  <w:lang w:val="nl-NL"/>
                </w:rPr>
                <w:delText>DOCUMENT</w:delText>
              </w:r>
            </w:del>
            <w:ins w:id="2056" w:author="Arjan" w:date="2012-11-16T14:20:00Z">
              <w:r w:rsidR="00355B15"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 xml:space="preserve">. Dit is bijvoorbeeld het geval bij zgn. samengestelde brieven: één brief waarin meerdere zaken aanhangig gemaakt worden zoals een verzoek en een klacht. Door </w:t>
            </w:r>
            <w:del w:id="2057" w:author="Arjan" w:date="2012-11-16T14:20:00Z">
              <w:r w:rsidRPr="00DD0F4F" w:rsidDel="00355B15">
                <w:rPr>
                  <w:rFonts w:ascii="Arial" w:eastAsia="Times New Roman" w:hAnsi="Arial" w:cs="Arial"/>
                  <w:color w:val="000000"/>
                  <w:sz w:val="20"/>
                  <w:szCs w:val="20"/>
                  <w:lang w:val="nl-NL"/>
                </w:rPr>
                <w:delText>document</w:delText>
              </w:r>
            </w:del>
            <w:ins w:id="2058" w:author="Arjan" w:date="2012-11-16T14:20:00Z">
              <w:r w:rsidR="00355B15" w:rsidRPr="00DD0F4F">
                <w:rPr>
                  <w:rFonts w:ascii="Arial" w:eastAsia="Times New Roman" w:hAnsi="Arial" w:cs="Arial"/>
                  <w:color w:val="000000"/>
                  <w:sz w:val="20"/>
                  <w:szCs w:val="20"/>
                  <w:lang w:val="nl-NL"/>
                </w:rPr>
                <w:t xml:space="preserve"> informatieobject</w:t>
              </w:r>
            </w:ins>
            <w:r w:rsidRPr="00DD0F4F">
              <w:rPr>
                <w:rFonts w:ascii="Arial" w:eastAsia="Times New Roman" w:hAnsi="Arial" w:cs="Arial"/>
                <w:color w:val="000000"/>
                <w:sz w:val="20"/>
                <w:szCs w:val="20"/>
                <w:lang w:val="nl-NL"/>
              </w:rPr>
              <w:t xml:space="preserve">en te registreren en aan een zaak te relateren wordt het archief bij/van de zaak opgebouwd; alle </w:t>
            </w:r>
            <w:del w:id="2059" w:author="Arjan" w:date="2012-11-16T14:20:00Z">
              <w:r w:rsidRPr="00DD0F4F" w:rsidDel="00355B15">
                <w:rPr>
                  <w:rFonts w:ascii="Arial" w:eastAsia="Times New Roman" w:hAnsi="Arial" w:cs="Arial"/>
                  <w:color w:val="000000"/>
                  <w:sz w:val="20"/>
                  <w:szCs w:val="20"/>
                  <w:lang w:val="nl-NL"/>
                </w:rPr>
                <w:delText>document</w:delText>
              </w:r>
            </w:del>
            <w:ins w:id="2060" w:author="Arjan" w:date="2012-11-16T14:20:00Z">
              <w:r w:rsidR="00355B15" w:rsidRPr="00DD0F4F">
                <w:rPr>
                  <w:rFonts w:ascii="Arial" w:eastAsia="Times New Roman" w:hAnsi="Arial" w:cs="Arial"/>
                  <w:color w:val="000000"/>
                  <w:sz w:val="20"/>
                  <w:szCs w:val="20"/>
                  <w:lang w:val="nl-NL"/>
                </w:rPr>
                <w:t xml:space="preserve"> informatieobject</w:t>
              </w:r>
            </w:ins>
            <w:r w:rsidRPr="00DD0F4F">
              <w:rPr>
                <w:rFonts w:ascii="Arial" w:eastAsia="Times New Roman" w:hAnsi="Arial" w:cs="Arial"/>
                <w:color w:val="000000"/>
                <w:sz w:val="20"/>
                <w:szCs w:val="20"/>
                <w:lang w:val="nl-NL"/>
              </w:rPr>
              <w:t xml:space="preserve">en bij een zaak vormen tezamen met de zaakkenmerken het zaakdossier. Het zaakdossier modelleren we dus niet als apart objecttype. Evenmin modelleren we een zgn. objectdossier. Dit betreft immers alle zaken, met bijbehorende kenmerken en </w:t>
            </w:r>
            <w:del w:id="2061" w:author="Arjan" w:date="2012-11-16T14:21:00Z">
              <w:r w:rsidRPr="00DD0F4F" w:rsidDel="00355B15">
                <w:rPr>
                  <w:rFonts w:ascii="Arial" w:eastAsia="Times New Roman" w:hAnsi="Arial" w:cs="Arial"/>
                  <w:color w:val="000000"/>
                  <w:sz w:val="20"/>
                  <w:szCs w:val="20"/>
                  <w:lang w:val="nl-NL"/>
                </w:rPr>
                <w:delText>document</w:delText>
              </w:r>
            </w:del>
            <w:ins w:id="2062" w:author="Arjan" w:date="2012-11-16T14:21:00Z">
              <w:r w:rsidR="00355B15"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 xml:space="preserve">en, eventueel van bepaalde zaaktypen, die gerelateerd zijn aan een bepaald OBJECT. We hebben er voor gekozen om </w:t>
            </w:r>
            <w:del w:id="2063" w:author="Arjan" w:date="2012-11-16T14:21:00Z">
              <w:r w:rsidRPr="00DD0F4F" w:rsidDel="00355B15">
                <w:rPr>
                  <w:rFonts w:ascii="Arial" w:eastAsia="Times New Roman" w:hAnsi="Arial" w:cs="Arial"/>
                  <w:color w:val="000000"/>
                  <w:sz w:val="20"/>
                  <w:szCs w:val="20"/>
                  <w:lang w:val="nl-NL"/>
                </w:rPr>
                <w:delText>document</w:delText>
              </w:r>
            </w:del>
            <w:ins w:id="2064" w:author="Arjan" w:date="2012-11-16T14:21:00Z">
              <w:r w:rsidR="00355B15"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 xml:space="preserve">en niet te modelleren indien zij niet aan een zaak gekoppeld worden d.w.z. niet tot een zaak leiden. Dergelijke </w:t>
            </w:r>
            <w:del w:id="2065" w:author="Arjan" w:date="2012-11-16T14:21:00Z">
              <w:r w:rsidRPr="00DD0F4F" w:rsidDel="00355B15">
                <w:rPr>
                  <w:rFonts w:ascii="Arial" w:eastAsia="Times New Roman" w:hAnsi="Arial" w:cs="Arial"/>
                  <w:color w:val="000000"/>
                  <w:sz w:val="20"/>
                  <w:szCs w:val="20"/>
                  <w:lang w:val="nl-NL"/>
                </w:rPr>
                <w:delText>document</w:delText>
              </w:r>
            </w:del>
            <w:ins w:id="2066" w:author="Arjan" w:date="2012-11-16T14:21:00Z">
              <w:r w:rsidR="00355B15"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 xml:space="preserve">en zijn klaarblijkelijk zodanig onbelangrijk dat zij niet archiefwaardig zijn d.w.z. niet bewaard hoeven te worden om te voldoen aan wettelijke en/of administratieve eisen en/of maatschappelijke behoeften. Een </w:t>
            </w:r>
            <w:del w:id="2067" w:author="Arjan" w:date="2012-11-16T14:21:00Z">
              <w:r w:rsidRPr="00DD0F4F" w:rsidDel="00355B15">
                <w:rPr>
                  <w:rFonts w:ascii="Arial" w:eastAsia="Times New Roman" w:hAnsi="Arial" w:cs="Arial"/>
                  <w:color w:val="000000"/>
                  <w:sz w:val="20"/>
                  <w:szCs w:val="20"/>
                  <w:lang w:val="nl-NL"/>
                </w:rPr>
                <w:delText xml:space="preserve">document </w:delText>
              </w:r>
            </w:del>
            <w:ins w:id="2068" w:author="Arjan" w:date="2012-11-16T14:21:00Z">
              <w:r w:rsidR="00355B15" w:rsidRPr="00DD0F4F">
                <w:rPr>
                  <w:rFonts w:ascii="Arial" w:eastAsia="Times New Roman" w:hAnsi="Arial" w:cs="Arial"/>
                  <w:color w:val="000000"/>
                  <w:sz w:val="20"/>
                  <w:szCs w:val="20"/>
                  <w:lang w:val="nl-NL"/>
                </w:rPr>
                <w:t xml:space="preserve">informatieobject </w:t>
              </w:r>
            </w:ins>
            <w:r w:rsidRPr="00DD0F4F">
              <w:rPr>
                <w:rFonts w:ascii="Arial" w:eastAsia="Times New Roman" w:hAnsi="Arial" w:cs="Arial"/>
                <w:color w:val="000000"/>
                <w:sz w:val="20"/>
                <w:szCs w:val="20"/>
                <w:lang w:val="nl-NL"/>
              </w:rPr>
              <w:t>zoals hier bedoeld</w:t>
            </w:r>
            <w:ins w:id="2069" w:author="Arjan" w:date="2012-11-16T14:22:00Z">
              <w:r w:rsidR="00355B15" w:rsidRPr="00DD0F4F">
                <w:rPr>
                  <w:rFonts w:ascii="Arial" w:eastAsia="Times New Roman" w:hAnsi="Arial" w:cs="Arial"/>
                  <w:color w:val="000000"/>
                  <w:sz w:val="20"/>
                  <w:szCs w:val="20"/>
                  <w:lang w:val="nl-NL"/>
                </w:rPr>
                <w:t>,</w:t>
              </w:r>
            </w:ins>
            <w:r w:rsidRPr="00DD0F4F">
              <w:rPr>
                <w:rFonts w:ascii="Arial" w:eastAsia="Times New Roman" w:hAnsi="Arial" w:cs="Arial"/>
                <w:color w:val="000000"/>
                <w:sz w:val="20"/>
                <w:szCs w:val="20"/>
                <w:lang w:val="nl-NL"/>
              </w:rPr>
              <w:t xml:space="preserve"> wordt een </w:t>
            </w:r>
            <w:ins w:id="2070" w:author="Arjan" w:date="2012-11-16T14:22:00Z">
              <w:r w:rsidR="00355B15" w:rsidRPr="00DD0F4F">
                <w:rPr>
                  <w:rFonts w:ascii="Arial" w:eastAsia="Times New Roman" w:hAnsi="Arial" w:cs="Arial"/>
                  <w:color w:val="000000"/>
                  <w:sz w:val="20"/>
                  <w:szCs w:val="20"/>
                  <w:lang w:val="nl-NL"/>
                </w:rPr>
                <w:t>zgn. gearchiveerd informatieelement (‘</w:t>
              </w:r>
            </w:ins>
            <w:r w:rsidRPr="00DD0F4F">
              <w:rPr>
                <w:rFonts w:ascii="Arial" w:eastAsia="Times New Roman" w:hAnsi="Arial" w:cs="Arial"/>
                <w:color w:val="000000"/>
                <w:sz w:val="20"/>
                <w:szCs w:val="20"/>
                <w:lang w:val="nl-NL"/>
              </w:rPr>
              <w:t>archiefstuk</w:t>
            </w:r>
            <w:ins w:id="2071" w:author="Arjan" w:date="2012-11-16T14:23:00Z">
              <w:r w:rsidR="00355B15" w:rsidRPr="00DD0F4F">
                <w:rPr>
                  <w:rFonts w:ascii="Arial" w:eastAsia="Times New Roman" w:hAnsi="Arial" w:cs="Arial"/>
                  <w:color w:val="000000"/>
                  <w:sz w:val="20"/>
                  <w:szCs w:val="20"/>
                  <w:lang w:val="nl-NL"/>
                </w:rPr>
                <w:t>’;</w:t>
              </w:r>
            </w:ins>
            <w:r w:rsidRPr="00DD0F4F">
              <w:rPr>
                <w:rFonts w:ascii="Arial" w:eastAsia="Times New Roman" w:hAnsi="Arial" w:cs="Arial"/>
                <w:color w:val="000000"/>
                <w:sz w:val="20"/>
                <w:szCs w:val="20"/>
                <w:lang w:val="nl-NL"/>
              </w:rPr>
              <w:t xml:space="preserve"> </w:t>
            </w:r>
            <w:del w:id="2072" w:author="Arjan" w:date="2012-11-16T14:23:00Z">
              <w:r w:rsidRPr="00DD0F4F" w:rsidDel="00355B15">
                <w:rPr>
                  <w:rFonts w:ascii="Arial" w:eastAsia="Times New Roman" w:hAnsi="Arial" w:cs="Arial"/>
                  <w:color w:val="000000"/>
                  <w:sz w:val="20"/>
                  <w:szCs w:val="20"/>
                  <w:lang w:val="nl-NL"/>
                </w:rPr>
                <w:delText>(</w:delText>
              </w:r>
            </w:del>
            <w:r w:rsidRPr="00DD0F4F">
              <w:rPr>
                <w:rFonts w:ascii="Arial" w:eastAsia="Times New Roman" w:hAnsi="Arial" w:cs="Arial"/>
                <w:color w:val="000000"/>
                <w:sz w:val="20"/>
                <w:szCs w:val="20"/>
                <w:lang w:val="nl-NL"/>
              </w:rPr>
              <w:t xml:space="preserve">in het engels 'record') zo gauw de zaakkenmerken aangeven dat alle daaraan gekoppelde </w:t>
            </w:r>
            <w:del w:id="2073" w:author="Arjan" w:date="2012-11-16T14:22:00Z">
              <w:r w:rsidRPr="00DD0F4F" w:rsidDel="00355B15">
                <w:rPr>
                  <w:rFonts w:ascii="Arial" w:eastAsia="Times New Roman" w:hAnsi="Arial" w:cs="Arial"/>
                  <w:color w:val="000000"/>
                  <w:sz w:val="20"/>
                  <w:szCs w:val="20"/>
                  <w:lang w:val="nl-NL"/>
                </w:rPr>
                <w:delText>document</w:delText>
              </w:r>
            </w:del>
            <w:ins w:id="2074" w:author="Arjan" w:date="2012-11-16T14:22:00Z">
              <w:r w:rsidR="00355B15"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en gearchiveerd dienen te zijn.</w:t>
            </w:r>
          </w:p>
          <w:p w14:paraId="43B59CC2" w14:textId="77777777" w:rsidR="001F11C7" w:rsidRPr="00DD0F4F" w:rsidRDefault="001F11C7" w:rsidP="00355B15">
            <w:pPr>
              <w:autoSpaceDE w:val="0"/>
              <w:autoSpaceDN w:val="0"/>
              <w:adjustRightInd w:val="0"/>
              <w:spacing w:after="0" w:line="240" w:lineRule="auto"/>
              <w:rPr>
                <w:rFonts w:ascii="Arial" w:eastAsia="Times New Roman" w:hAnsi="Arial" w:cs="Arial"/>
                <w:color w:val="000000"/>
                <w:sz w:val="20"/>
                <w:szCs w:val="20"/>
                <w:lang w:val="nl-NL"/>
              </w:rPr>
            </w:pPr>
            <w:ins w:id="2075" w:author="Arjan" w:date="2014-09-08T17:52:00Z">
              <w:r w:rsidRPr="00DD0F4F">
                <w:rPr>
                  <w:rFonts w:ascii="Arial" w:eastAsia="Times New Roman" w:hAnsi="Arial" w:cs="Arial"/>
                  <w:color w:val="000000"/>
                  <w:sz w:val="20"/>
                  <w:szCs w:val="20"/>
                  <w:lang w:val="nl-NL"/>
                </w:rPr>
                <w:t>Van ontvangen en verzonden informatieobjecten kunnen de afzender</w:t>
              </w:r>
              <w:r w:rsidR="009F44E5" w:rsidRPr="00DD0F4F">
                <w:rPr>
                  <w:rFonts w:ascii="Arial" w:eastAsia="Times New Roman" w:hAnsi="Arial" w:cs="Arial"/>
                  <w:color w:val="000000"/>
                  <w:sz w:val="20"/>
                  <w:szCs w:val="20"/>
                  <w:lang w:val="nl-NL"/>
                </w:rPr>
                <w:t xml:space="preserve">s en geadresseerden </w:t>
              </w:r>
            </w:ins>
            <w:ins w:id="2076" w:author="Arjan" w:date="2014-09-08T17:53:00Z">
              <w:r w:rsidR="009F44E5" w:rsidRPr="00DD0F4F">
                <w:rPr>
                  <w:rFonts w:ascii="Arial" w:eastAsia="Times New Roman" w:hAnsi="Arial" w:cs="Arial"/>
                  <w:color w:val="000000"/>
                  <w:sz w:val="20"/>
                  <w:szCs w:val="20"/>
                  <w:lang w:val="nl-NL"/>
                </w:rPr>
                <w:t>telkens op één van twee wijzen vastgelegd worden: gestructureerd door mid</w:t>
              </w:r>
            </w:ins>
            <w:ins w:id="2077" w:author="Arjan" w:date="2014-09-08T17:54:00Z">
              <w:r w:rsidR="009F44E5" w:rsidRPr="00DD0F4F">
                <w:rPr>
                  <w:rFonts w:ascii="Arial" w:eastAsia="Times New Roman" w:hAnsi="Arial" w:cs="Arial"/>
                  <w:color w:val="000000"/>
                  <w:sz w:val="20"/>
                  <w:szCs w:val="20"/>
                  <w:lang w:val="nl-NL"/>
                </w:rPr>
                <w:t xml:space="preserve">del van de relatie naar BETROKKENE en ongestructureerd met de desbetreffende attribuutsoorten. </w:t>
              </w:r>
            </w:ins>
          </w:p>
        </w:tc>
      </w:tr>
      <w:tr w:rsidR="00B7296C" w:rsidRPr="00AE1A91" w14:paraId="33DDE757" w14:textId="77777777" w:rsidTr="004140A0">
        <w:tc>
          <w:tcPr>
            <w:tcW w:w="3600" w:type="dxa"/>
            <w:tcBorders>
              <w:top w:val="nil"/>
              <w:left w:val="nil"/>
              <w:bottom w:val="nil"/>
              <w:right w:val="nil"/>
            </w:tcBorders>
          </w:tcPr>
          <w:p w14:paraId="5591FC6A" w14:textId="77777777" w:rsidR="00B7296C" w:rsidRPr="00DD0F4F" w:rsidRDefault="00B7296C"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5C8D4D5E" w14:textId="77777777"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tc>
      </w:tr>
      <w:tr w:rsidR="00B7296C" w:rsidRPr="00AE1A91" w14:paraId="53808C14" w14:textId="77777777" w:rsidTr="004140A0">
        <w:tc>
          <w:tcPr>
            <w:tcW w:w="3600" w:type="dxa"/>
            <w:tcBorders>
              <w:top w:val="nil"/>
              <w:left w:val="nil"/>
              <w:bottom w:val="nil"/>
              <w:right w:val="nil"/>
            </w:tcBorders>
          </w:tcPr>
          <w:p w14:paraId="6300C66D"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14:paraId="2FC92AED" w14:textId="77777777" w:rsidR="00B7296C" w:rsidRPr="00DD0F4F" w:rsidRDefault="005F3452" w:rsidP="00B116C1">
            <w:pPr>
              <w:autoSpaceDE w:val="0"/>
              <w:autoSpaceDN w:val="0"/>
              <w:adjustRightInd w:val="0"/>
              <w:spacing w:after="0" w:line="240" w:lineRule="auto"/>
              <w:rPr>
                <w:rFonts w:ascii="Arial" w:eastAsia="Times New Roman" w:hAnsi="Arial" w:cs="Arial"/>
                <w:color w:val="000000"/>
                <w:sz w:val="20"/>
                <w:szCs w:val="20"/>
                <w:lang w:val="nl-NL"/>
              </w:rPr>
            </w:pPr>
            <w:ins w:id="2078" w:author="Arjan" w:date="2013-11-12T14:24:00Z">
              <w:r w:rsidRPr="00DD0F4F">
                <w:rPr>
                  <w:rFonts w:ascii="Arial" w:eastAsia="Times New Roman" w:hAnsi="Arial" w:cs="Arial"/>
                  <w:color w:val="000000"/>
                  <w:sz w:val="20"/>
                  <w:szCs w:val="20"/>
                  <w:lang w:val="nl-NL"/>
                </w:rPr>
                <w:t>De combinatie van ‘</w:t>
              </w:r>
            </w:ins>
            <w:ins w:id="2079" w:author="Arjan" w:date="2014-09-08T23:22:00Z">
              <w:r w:rsidR="00B116C1" w:rsidRPr="00DD0F4F">
                <w:rPr>
                  <w:rFonts w:ascii="Arial" w:eastAsia="Times New Roman" w:hAnsi="Arial" w:cs="Arial"/>
                  <w:color w:val="000000"/>
                  <w:sz w:val="20"/>
                  <w:szCs w:val="20"/>
                  <w:lang w:val="nl-NL"/>
                </w:rPr>
                <w:t>Bron</w:t>
              </w:r>
            </w:ins>
            <w:ins w:id="2080" w:author="Arjan" w:date="2013-11-12T14:24:00Z">
              <w:r w:rsidRPr="00DD0F4F">
                <w:rPr>
                  <w:rFonts w:ascii="Arial" w:eastAsia="Times New Roman" w:hAnsi="Arial" w:cs="Arial"/>
                  <w:color w:val="000000"/>
                  <w:sz w:val="20"/>
                  <w:szCs w:val="20"/>
                  <w:lang w:val="nl-NL"/>
                </w:rPr>
                <w:t>organisatie’ en  ‘</w:t>
              </w:r>
            </w:ins>
            <w:del w:id="2081" w:author="Arjan" w:date="2012-11-16T14:23:00Z">
              <w:r w:rsidR="00B7296C" w:rsidRPr="00DD0F4F" w:rsidDel="006401AC">
                <w:rPr>
                  <w:rFonts w:ascii="Arial" w:eastAsia="Times New Roman" w:hAnsi="Arial" w:cs="Arial"/>
                  <w:color w:val="000000"/>
                  <w:sz w:val="20"/>
                  <w:szCs w:val="20"/>
                  <w:lang w:val="nl-NL"/>
                </w:rPr>
                <w:delText>Document</w:delText>
              </w:r>
            </w:del>
            <w:ins w:id="2082" w:author="Arjan" w:date="2013-02-26T20:37:00Z">
              <w:r w:rsidR="00EC611E" w:rsidRPr="00DD0F4F">
                <w:rPr>
                  <w:rFonts w:ascii="Arial" w:eastAsia="Times New Roman" w:hAnsi="Arial" w:cs="Arial"/>
                  <w:color w:val="000000"/>
                  <w:sz w:val="20"/>
                  <w:szCs w:val="20"/>
                  <w:lang w:val="nl-NL"/>
                </w:rPr>
                <w:t>I</w:t>
              </w:r>
            </w:ins>
            <w:ins w:id="2083" w:author="Arjan" w:date="2012-11-16T14:23:00Z">
              <w:r w:rsidR="006401AC" w:rsidRPr="00DD0F4F">
                <w:rPr>
                  <w:rFonts w:ascii="Arial" w:eastAsia="Times New Roman" w:hAnsi="Arial" w:cs="Arial"/>
                  <w:color w:val="000000"/>
                  <w:sz w:val="20"/>
                  <w:szCs w:val="20"/>
                  <w:lang w:val="nl-NL"/>
                </w:rPr>
                <w:t>nformatieobject</w:t>
              </w:r>
            </w:ins>
            <w:r w:rsidR="00B7296C" w:rsidRPr="00DD0F4F">
              <w:rPr>
                <w:rFonts w:ascii="Arial" w:eastAsia="Times New Roman" w:hAnsi="Arial" w:cs="Arial"/>
                <w:color w:val="000000"/>
                <w:sz w:val="20"/>
                <w:szCs w:val="20"/>
                <w:lang w:val="nl-NL"/>
              </w:rPr>
              <w:t>identificatie</w:t>
            </w:r>
            <w:ins w:id="2084" w:author="Arjan" w:date="2013-11-12T14:24:00Z">
              <w:r w:rsidRPr="00DD0F4F">
                <w:rPr>
                  <w:rFonts w:ascii="Arial" w:eastAsia="Times New Roman" w:hAnsi="Arial" w:cs="Arial"/>
                  <w:color w:val="000000"/>
                  <w:sz w:val="20"/>
                  <w:szCs w:val="20"/>
                  <w:lang w:val="nl-NL"/>
                </w:rPr>
                <w:t>’</w:t>
              </w:r>
            </w:ins>
          </w:p>
        </w:tc>
      </w:tr>
      <w:tr w:rsidR="00B7296C" w:rsidRPr="00AE1A91" w14:paraId="1D74D58F" w14:textId="77777777" w:rsidTr="004140A0">
        <w:tc>
          <w:tcPr>
            <w:tcW w:w="3600" w:type="dxa"/>
            <w:tcBorders>
              <w:top w:val="nil"/>
              <w:left w:val="nil"/>
              <w:bottom w:val="nil"/>
              <w:right w:val="nil"/>
            </w:tcBorders>
          </w:tcPr>
          <w:p w14:paraId="058ACE22" w14:textId="77777777" w:rsidR="00B7296C" w:rsidRPr="00DD0F4F" w:rsidRDefault="00B7296C"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3912B349" w14:textId="77777777"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tc>
      </w:tr>
      <w:tr w:rsidR="00B7296C" w:rsidRPr="00AE1A91" w14:paraId="77AC42E0" w14:textId="77777777" w:rsidTr="004140A0">
        <w:tc>
          <w:tcPr>
            <w:tcW w:w="3600" w:type="dxa"/>
            <w:tcBorders>
              <w:top w:val="nil"/>
              <w:left w:val="nil"/>
              <w:bottom w:val="nil"/>
              <w:right w:val="nil"/>
            </w:tcBorders>
          </w:tcPr>
          <w:p w14:paraId="263180DA"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14:paraId="542903FC" w14:textId="77777777"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Alle </w:t>
            </w:r>
            <w:del w:id="2085" w:author="Arjan" w:date="2012-11-16T14:23:00Z">
              <w:r w:rsidRPr="00DD0F4F" w:rsidDel="006401AC">
                <w:rPr>
                  <w:rFonts w:ascii="Arial" w:eastAsia="Times New Roman" w:hAnsi="Arial" w:cs="Arial"/>
                  <w:color w:val="000000"/>
                  <w:sz w:val="20"/>
                  <w:szCs w:val="20"/>
                  <w:lang w:val="nl-NL"/>
                </w:rPr>
                <w:delText>document</w:delText>
              </w:r>
            </w:del>
            <w:ins w:id="2086" w:author="Arjan" w:date="2012-11-16T14:24:00Z">
              <w:r w:rsidR="006401AC"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 xml:space="preserve">en die op enigerlei wijze relevant zijn voor het tot een goed einde brengen van een zaak. Een </w:t>
            </w:r>
            <w:del w:id="2087" w:author="Arjan" w:date="2012-11-16T14:24:00Z">
              <w:r w:rsidRPr="00DD0F4F" w:rsidDel="006401AC">
                <w:rPr>
                  <w:rFonts w:ascii="Arial" w:eastAsia="Times New Roman" w:hAnsi="Arial" w:cs="Arial"/>
                  <w:color w:val="000000"/>
                  <w:sz w:val="20"/>
                  <w:szCs w:val="20"/>
                  <w:lang w:val="nl-NL"/>
                </w:rPr>
                <w:delText xml:space="preserve">document </w:delText>
              </w:r>
            </w:del>
            <w:ins w:id="2088" w:author="Arjan" w:date="2012-11-16T14:24:00Z">
              <w:r w:rsidR="006401AC" w:rsidRPr="00DD0F4F">
                <w:rPr>
                  <w:rFonts w:ascii="Arial" w:eastAsia="Times New Roman" w:hAnsi="Arial" w:cs="Arial"/>
                  <w:color w:val="000000"/>
                  <w:sz w:val="20"/>
                  <w:szCs w:val="20"/>
                  <w:lang w:val="nl-NL"/>
                </w:rPr>
                <w:t xml:space="preserve">informatieobject </w:t>
              </w:r>
            </w:ins>
            <w:r w:rsidRPr="00DD0F4F">
              <w:rPr>
                <w:rFonts w:ascii="Arial" w:eastAsia="Times New Roman" w:hAnsi="Arial" w:cs="Arial"/>
                <w:color w:val="000000"/>
                <w:sz w:val="20"/>
                <w:szCs w:val="20"/>
                <w:lang w:val="nl-NL"/>
              </w:rPr>
              <w:t>is in dit kader relevant indien</w:t>
            </w:r>
            <w:ins w:id="2089" w:author="Arjan" w:date="2012-11-16T14:25:00Z">
              <w:r w:rsidR="006401AC" w:rsidRPr="00DD0F4F">
                <w:rPr>
                  <w:rFonts w:ascii="Arial" w:eastAsia="Times New Roman" w:hAnsi="Arial" w:cs="Arial"/>
                  <w:color w:val="000000"/>
                  <w:sz w:val="20"/>
                  <w:szCs w:val="20"/>
                  <w:lang w:val="nl-NL"/>
                </w:rPr>
                <w:t xml:space="preserve"> het</w:t>
              </w:r>
            </w:ins>
            <w:r w:rsidRPr="00DD0F4F">
              <w:rPr>
                <w:rFonts w:ascii="Arial" w:eastAsia="Times New Roman" w:hAnsi="Arial" w:cs="Arial"/>
                <w:color w:val="000000"/>
                <w:sz w:val="20"/>
                <w:szCs w:val="20"/>
                <w:lang w:val="nl-NL"/>
              </w:rPr>
              <w:t>:</w:t>
            </w:r>
          </w:p>
          <w:p w14:paraId="448ABDC1" w14:textId="77777777"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 </w:t>
            </w:r>
            <w:del w:id="2090" w:author="Arjan" w:date="2012-11-16T14:25:00Z">
              <w:r w:rsidRPr="00DD0F4F" w:rsidDel="006401AC">
                <w:rPr>
                  <w:rFonts w:ascii="Arial" w:eastAsia="Times New Roman" w:hAnsi="Arial" w:cs="Arial"/>
                  <w:color w:val="000000"/>
                  <w:sz w:val="20"/>
                  <w:szCs w:val="20"/>
                  <w:lang w:val="nl-NL"/>
                </w:rPr>
                <w:delText xml:space="preserve">het </w:delText>
              </w:r>
            </w:del>
            <w:r w:rsidRPr="00DD0F4F">
              <w:rPr>
                <w:rFonts w:ascii="Arial" w:eastAsia="Times New Roman" w:hAnsi="Arial" w:cs="Arial"/>
                <w:color w:val="000000"/>
                <w:sz w:val="20"/>
                <w:szCs w:val="20"/>
                <w:lang w:val="nl-NL"/>
              </w:rPr>
              <w:t xml:space="preserve">door een behandelaar van de zaak gedeeld wordt met andere betrokkenen bij de zaak (de ondergrens; een </w:t>
            </w:r>
            <w:del w:id="2091" w:author="Arjan" w:date="2012-11-16T14:24:00Z">
              <w:r w:rsidRPr="00DD0F4F" w:rsidDel="006401AC">
                <w:rPr>
                  <w:rFonts w:ascii="Arial" w:eastAsia="Times New Roman" w:hAnsi="Arial" w:cs="Arial"/>
                  <w:color w:val="000000"/>
                  <w:sz w:val="20"/>
                  <w:szCs w:val="20"/>
                  <w:lang w:val="nl-NL"/>
                </w:rPr>
                <w:delText>document</w:delText>
              </w:r>
            </w:del>
            <w:ins w:id="2092" w:author="Arjan" w:date="2012-11-16T14:24:00Z">
              <w:r w:rsidR="006401AC" w:rsidRPr="00DD0F4F">
                <w:rPr>
                  <w:rFonts w:ascii="Arial" w:eastAsia="Times New Roman" w:hAnsi="Arial" w:cs="Arial"/>
                  <w:color w:val="000000"/>
                  <w:sz w:val="20"/>
                  <w:szCs w:val="20"/>
                  <w:lang w:val="nl-NL"/>
                </w:rPr>
                <w:t>informatieobject</w:t>
              </w:r>
            </w:ins>
            <w:del w:id="2093" w:author="Arjan" w:date="2012-11-16T14:24:00Z">
              <w:r w:rsidRPr="00DD0F4F" w:rsidDel="006401AC">
                <w:rPr>
                  <w:rFonts w:ascii="Arial" w:eastAsia="Times New Roman" w:hAnsi="Arial" w:cs="Arial"/>
                  <w:color w:val="000000"/>
                  <w:sz w:val="20"/>
                  <w:szCs w:val="20"/>
                  <w:lang w:val="nl-NL"/>
                </w:rPr>
                <w:delText xml:space="preserve"> </w:delText>
              </w:r>
            </w:del>
            <w:ins w:id="2094" w:author="Arjan" w:date="2012-11-16T14:24:00Z">
              <w:r w:rsidR="006401AC" w:rsidRPr="00DD0F4F">
                <w:rPr>
                  <w:rFonts w:ascii="Arial" w:eastAsia="Times New Roman" w:hAnsi="Arial" w:cs="Arial"/>
                  <w:color w:val="000000"/>
                  <w:sz w:val="20"/>
                  <w:szCs w:val="20"/>
                  <w:lang w:val="nl-NL"/>
                </w:rPr>
                <w:t xml:space="preserve"> </w:t>
              </w:r>
            </w:ins>
            <w:r w:rsidRPr="00DD0F4F">
              <w:rPr>
                <w:rFonts w:ascii="Arial" w:eastAsia="Times New Roman" w:hAnsi="Arial" w:cs="Arial"/>
                <w:color w:val="000000"/>
                <w:sz w:val="20"/>
                <w:szCs w:val="20"/>
                <w:lang w:val="nl-NL"/>
              </w:rPr>
              <w:t>wat het persoonlijke domein van de behandelaar van een zaak niet verlaat wordt in dit kader niet relevant geacht),</w:t>
            </w:r>
          </w:p>
          <w:p w14:paraId="199E5B79" w14:textId="77777777"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 </w:t>
            </w:r>
            <w:del w:id="2095" w:author="Arjan" w:date="2012-11-16T14:25:00Z">
              <w:r w:rsidRPr="00DD0F4F" w:rsidDel="006401AC">
                <w:rPr>
                  <w:rFonts w:ascii="Arial" w:eastAsia="Times New Roman" w:hAnsi="Arial" w:cs="Arial"/>
                  <w:color w:val="000000"/>
                  <w:sz w:val="20"/>
                  <w:szCs w:val="20"/>
                  <w:lang w:val="nl-NL"/>
                </w:rPr>
                <w:delText xml:space="preserve">het </w:delText>
              </w:r>
            </w:del>
            <w:r w:rsidRPr="00DD0F4F">
              <w:rPr>
                <w:rFonts w:ascii="Arial" w:eastAsia="Times New Roman" w:hAnsi="Arial" w:cs="Arial"/>
                <w:color w:val="000000"/>
                <w:sz w:val="20"/>
                <w:szCs w:val="20"/>
                <w:lang w:val="nl-NL"/>
              </w:rPr>
              <w:t>van belang is voor voor de inhoudelijke verantwoording (is de zaak goed afgehandeld), procesverantwoording (is de zaak op de juiste wijze afgehandeld) en/of reconstructie van de zaak, en/of</w:t>
            </w:r>
          </w:p>
          <w:p w14:paraId="6B27F9EF" w14:textId="77777777"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bewaard moet worden om te voldoen aan wettelijke en/of administratieve eisen en/of maatschappelijke behoeften.</w:t>
            </w:r>
          </w:p>
        </w:tc>
      </w:tr>
      <w:tr w:rsidR="00B7296C" w:rsidRPr="00AE1A91" w14:paraId="32C932FC" w14:textId="77777777" w:rsidTr="004140A0">
        <w:tc>
          <w:tcPr>
            <w:tcW w:w="3600" w:type="dxa"/>
            <w:tcBorders>
              <w:top w:val="nil"/>
              <w:left w:val="nil"/>
              <w:bottom w:val="nil"/>
              <w:right w:val="nil"/>
            </w:tcBorders>
          </w:tcPr>
          <w:p w14:paraId="268E91B9" w14:textId="77777777" w:rsidR="00B7296C" w:rsidRPr="00DD0F4F" w:rsidRDefault="00B7296C"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467933E8" w14:textId="77777777"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tc>
      </w:tr>
      <w:tr w:rsidR="00B7296C" w:rsidRPr="00B7296C" w14:paraId="67CE22DD" w14:textId="77777777" w:rsidTr="004140A0">
        <w:tc>
          <w:tcPr>
            <w:tcW w:w="3600" w:type="dxa"/>
            <w:tcBorders>
              <w:top w:val="nil"/>
              <w:left w:val="nil"/>
              <w:bottom w:val="nil"/>
              <w:right w:val="nil"/>
            </w:tcBorders>
          </w:tcPr>
          <w:p w14:paraId="6BB5B002"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14:paraId="342E1AFD"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14:paraId="05535542" w14:textId="77777777" w:rsidTr="004140A0">
        <w:tc>
          <w:tcPr>
            <w:tcW w:w="3600" w:type="dxa"/>
            <w:tcBorders>
              <w:top w:val="nil"/>
              <w:left w:val="nil"/>
              <w:bottom w:val="nil"/>
              <w:right w:val="nil"/>
            </w:tcBorders>
          </w:tcPr>
          <w:p w14:paraId="6A1C7902"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615B442D"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r>
      <w:tr w:rsidR="00B7296C" w:rsidRPr="00B7296C" w14:paraId="28625D20" w14:textId="77777777" w:rsidTr="004140A0">
        <w:tc>
          <w:tcPr>
            <w:tcW w:w="3600" w:type="dxa"/>
            <w:tcBorders>
              <w:top w:val="nil"/>
              <w:left w:val="nil"/>
              <w:bottom w:val="nil"/>
              <w:right w:val="nil"/>
            </w:tcBorders>
          </w:tcPr>
          <w:p w14:paraId="68FA6F75"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bookmarkStart w:id="2096" w:name="BKM_CB08FF35_EE64_4504_90CF_835DA32E636C"/>
            <w:bookmarkEnd w:id="2096"/>
            <w:r w:rsidRPr="00B7296C">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14:paraId="6A92DB54"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i/>
                <w:iCs/>
                <w:color w:val="000000"/>
                <w:sz w:val="20"/>
                <w:szCs w:val="20"/>
              </w:rPr>
              <w:t>Code</w:t>
            </w:r>
          </w:p>
        </w:tc>
        <w:tc>
          <w:tcPr>
            <w:tcW w:w="3330" w:type="dxa"/>
            <w:tcBorders>
              <w:top w:val="nil"/>
              <w:left w:val="nil"/>
              <w:bottom w:val="nil"/>
              <w:right w:val="nil"/>
            </w:tcBorders>
          </w:tcPr>
          <w:p w14:paraId="1EF52113"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i/>
                <w:iCs/>
                <w:color w:val="000000"/>
                <w:sz w:val="20"/>
                <w:szCs w:val="20"/>
              </w:rPr>
              <w:t>Gegevensnaam</w:t>
            </w:r>
          </w:p>
        </w:tc>
        <w:tc>
          <w:tcPr>
            <w:tcW w:w="1350" w:type="dxa"/>
            <w:tcBorders>
              <w:top w:val="nil"/>
              <w:left w:val="nil"/>
              <w:bottom w:val="nil"/>
              <w:right w:val="nil"/>
            </w:tcBorders>
          </w:tcPr>
          <w:p w14:paraId="3D029D89"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i/>
                <w:iCs/>
                <w:color w:val="000000"/>
                <w:sz w:val="20"/>
                <w:szCs w:val="20"/>
              </w:rPr>
              <w:t>Herkomst</w:t>
            </w:r>
          </w:p>
        </w:tc>
      </w:tr>
      <w:tr w:rsidR="00B7296C" w:rsidRPr="00AE1A91" w14:paraId="30E42C45" w14:textId="77777777" w:rsidTr="004140A0">
        <w:tc>
          <w:tcPr>
            <w:tcW w:w="3600" w:type="dxa"/>
            <w:tcBorders>
              <w:top w:val="nil"/>
              <w:left w:val="nil"/>
              <w:bottom w:val="nil"/>
              <w:right w:val="nil"/>
            </w:tcBorders>
          </w:tcPr>
          <w:p w14:paraId="609B4B9F"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40B0F90A"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604ECC26" w14:textId="77777777" w:rsidR="00B7296C" w:rsidRPr="00B7296C" w:rsidRDefault="00DA5D93" w:rsidP="006A5F03">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B7296C" w:rsidRPr="00B7296C">
              <w:rPr>
                <w:rFonts w:ascii="Arial" w:hAnsi="Arial" w:cs="Arial"/>
                <w:sz w:val="20"/>
                <w:szCs w:val="20"/>
                <w:lang w:val="en-AU"/>
              </w:rPr>
              <w:instrText xml:space="preserve">MERGEFIELD </w:instrText>
            </w:r>
            <w:r w:rsidR="00B7296C"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del w:id="2097" w:author="Arjan" w:date="2012-11-16T14:25:00Z">
              <w:r w:rsidR="00B7296C" w:rsidRPr="00B7296C" w:rsidDel="006A5F03">
                <w:rPr>
                  <w:rFonts w:ascii="Arial" w:eastAsia="Times New Roman" w:hAnsi="Arial" w:cs="Arial"/>
                  <w:color w:val="000000"/>
                  <w:sz w:val="20"/>
                  <w:szCs w:val="20"/>
                </w:rPr>
                <w:delText>Document</w:delText>
              </w:r>
            </w:del>
            <w:ins w:id="2098" w:author="Arjan" w:date="2012-11-16T14:26:00Z">
              <w:r w:rsidR="006A5F03">
                <w:rPr>
                  <w:rFonts w:ascii="Arial" w:eastAsia="Times New Roman" w:hAnsi="Arial" w:cs="Arial"/>
                  <w:color w:val="000000"/>
                  <w:sz w:val="20"/>
                  <w:szCs w:val="20"/>
                </w:rPr>
                <w:t>Informatieobject</w:t>
              </w:r>
            </w:ins>
            <w:r w:rsidR="00B7296C" w:rsidRPr="00B7296C">
              <w:rPr>
                <w:rFonts w:ascii="Arial" w:eastAsia="Times New Roman" w:hAnsi="Arial" w:cs="Arial"/>
                <w:color w:val="000000"/>
                <w:sz w:val="20"/>
                <w:szCs w:val="20"/>
              </w:rPr>
              <w:t>identificatie</w:t>
            </w:r>
            <w:r w:rsidRPr="00B7296C">
              <w:rPr>
                <w:rFonts w:ascii="Arial" w:hAnsi="Arial" w:cs="Arial"/>
                <w:sz w:val="20"/>
                <w:szCs w:val="20"/>
                <w:lang w:val="en-AU"/>
              </w:rPr>
              <w:fldChar w:fldCharType="end"/>
            </w:r>
          </w:p>
        </w:tc>
        <w:tc>
          <w:tcPr>
            <w:tcW w:w="1350" w:type="dxa"/>
            <w:tcBorders>
              <w:top w:val="nil"/>
              <w:left w:val="nil"/>
              <w:bottom w:val="nil"/>
              <w:right w:val="nil"/>
            </w:tcBorders>
          </w:tcPr>
          <w:p w14:paraId="49FAADA3" w14:textId="77777777"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KING op basis van de </w:t>
            </w:r>
            <w:r w:rsidRPr="00DD0F4F">
              <w:rPr>
                <w:rFonts w:ascii="Arial" w:eastAsia="Times New Roman" w:hAnsi="Arial" w:cs="Arial"/>
                <w:color w:val="000000"/>
                <w:sz w:val="20"/>
                <w:szCs w:val="20"/>
                <w:lang w:val="nl-NL"/>
              </w:rPr>
              <w:lastRenderedPageBreak/>
              <w:t>Dublin Core</w:t>
            </w:r>
          </w:p>
        </w:tc>
      </w:tr>
      <w:tr w:rsidR="004140A0" w:rsidRPr="00B7296C" w14:paraId="18B883B8" w14:textId="77777777" w:rsidTr="004140A0">
        <w:tc>
          <w:tcPr>
            <w:tcW w:w="3600" w:type="dxa"/>
            <w:tcBorders>
              <w:top w:val="nil"/>
              <w:left w:val="nil"/>
              <w:bottom w:val="nil"/>
              <w:right w:val="nil"/>
            </w:tcBorders>
          </w:tcPr>
          <w:p w14:paraId="3C8315AE" w14:textId="77777777"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0BE37A0C" w14:textId="77777777"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30CDDCED" w14:textId="77777777" w:rsidR="004140A0" w:rsidRPr="00B7296C" w:rsidRDefault="00DA5D93" w:rsidP="00B116C1">
            <w:pPr>
              <w:autoSpaceDE w:val="0"/>
              <w:autoSpaceDN w:val="0"/>
              <w:adjustRightInd w:val="0"/>
              <w:spacing w:after="0" w:line="240" w:lineRule="auto"/>
              <w:rPr>
                <w:rFonts w:ascii="Arial" w:hAnsi="Arial" w:cs="Arial"/>
                <w:sz w:val="20"/>
                <w:szCs w:val="20"/>
                <w:lang w:val="en-AU"/>
              </w:rPr>
            </w:pPr>
            <w:ins w:id="2099" w:author="Arjan" w:date="2013-11-12T14:46:00Z">
              <w:r w:rsidRPr="00CD63CD">
                <w:rPr>
                  <w:rFonts w:ascii="Arial" w:hAnsi="Arial" w:cs="Arial"/>
                  <w:sz w:val="20"/>
                  <w:szCs w:val="20"/>
                  <w:lang w:val="en-AU"/>
                </w:rPr>
                <w:fldChar w:fldCharType="begin" w:fldLock="1"/>
              </w:r>
              <w:r w:rsidR="004140A0" w:rsidRPr="00CD63CD">
                <w:rPr>
                  <w:rFonts w:ascii="Arial" w:hAnsi="Arial" w:cs="Arial"/>
                  <w:sz w:val="20"/>
                  <w:szCs w:val="20"/>
                  <w:lang w:val="en-AU"/>
                </w:rPr>
                <w:instrText xml:space="preserve">MERGEFIELD </w:instrText>
              </w:r>
              <w:r w:rsidR="004140A0"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ins>
            <w:ins w:id="2100" w:author="Arjan" w:date="2014-09-08T23:22:00Z">
              <w:r w:rsidR="00B116C1">
                <w:rPr>
                  <w:rFonts w:ascii="Arial" w:eastAsia="Times New Roman" w:hAnsi="Arial" w:cs="Arial"/>
                  <w:color w:val="000000"/>
                  <w:sz w:val="20"/>
                  <w:szCs w:val="20"/>
                </w:rPr>
                <w:t>Bron</w:t>
              </w:r>
            </w:ins>
            <w:ins w:id="2101" w:author="Arjan" w:date="2013-11-12T14:46:00Z">
              <w:r w:rsidR="004140A0" w:rsidRPr="00CD63CD">
                <w:rPr>
                  <w:rFonts w:ascii="Arial" w:eastAsia="Times New Roman" w:hAnsi="Arial" w:cs="Arial"/>
                  <w:color w:val="000000"/>
                  <w:sz w:val="20"/>
                  <w:szCs w:val="20"/>
                </w:rPr>
                <w:t>organisatie</w:t>
              </w:r>
              <w:r w:rsidRPr="00CD63CD">
                <w:rPr>
                  <w:rFonts w:ascii="Arial" w:hAnsi="Arial" w:cs="Arial"/>
                  <w:sz w:val="20"/>
                  <w:szCs w:val="20"/>
                  <w:lang w:val="en-AU"/>
                </w:rPr>
                <w:fldChar w:fldCharType="end"/>
              </w:r>
            </w:ins>
          </w:p>
        </w:tc>
        <w:tc>
          <w:tcPr>
            <w:tcW w:w="1350" w:type="dxa"/>
            <w:tcBorders>
              <w:top w:val="nil"/>
              <w:left w:val="nil"/>
              <w:bottom w:val="nil"/>
              <w:right w:val="nil"/>
            </w:tcBorders>
          </w:tcPr>
          <w:p w14:paraId="64A13D46" w14:textId="77777777"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ins w:id="2102" w:author="Arjan" w:date="2013-11-12T14:46:00Z">
              <w:r w:rsidRPr="00CD63CD">
                <w:rPr>
                  <w:rFonts w:ascii="Arial" w:eastAsia="Times New Roman" w:hAnsi="Arial" w:cs="Arial"/>
                  <w:color w:val="000000"/>
                  <w:sz w:val="20"/>
                  <w:szCs w:val="20"/>
                </w:rPr>
                <w:t>KING</w:t>
              </w:r>
            </w:ins>
          </w:p>
        </w:tc>
      </w:tr>
      <w:tr w:rsidR="004140A0" w:rsidRPr="00AE1A91" w14:paraId="62E9D079" w14:textId="77777777" w:rsidTr="004140A0">
        <w:tc>
          <w:tcPr>
            <w:tcW w:w="3600" w:type="dxa"/>
            <w:tcBorders>
              <w:top w:val="nil"/>
              <w:left w:val="nil"/>
              <w:bottom w:val="nil"/>
              <w:right w:val="nil"/>
            </w:tcBorders>
          </w:tcPr>
          <w:p w14:paraId="79A1E2C9" w14:textId="77777777"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bookmarkStart w:id="2103" w:name="BKM_61F9ED59_4DA5_4099_ADAC_8D7FEFDD0F37"/>
            <w:bookmarkEnd w:id="2103"/>
          </w:p>
        </w:tc>
        <w:tc>
          <w:tcPr>
            <w:tcW w:w="1080" w:type="dxa"/>
            <w:tcBorders>
              <w:top w:val="nil"/>
              <w:left w:val="nil"/>
              <w:bottom w:val="nil"/>
              <w:right w:val="nil"/>
            </w:tcBorders>
          </w:tcPr>
          <w:p w14:paraId="52863B05" w14:textId="77777777"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2930E5B" w14:textId="77777777" w:rsidR="004140A0" w:rsidRPr="00B7296C" w:rsidRDefault="00DA5D93" w:rsidP="001938EB">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del w:id="2104" w:author="Arjan" w:date="2012-11-16T14:26:00Z">
              <w:r w:rsidR="004140A0" w:rsidRPr="00B7296C" w:rsidDel="006A5F03">
                <w:rPr>
                  <w:rFonts w:ascii="Arial" w:eastAsia="Times New Roman" w:hAnsi="Arial" w:cs="Arial"/>
                  <w:color w:val="000000"/>
                  <w:sz w:val="20"/>
                  <w:szCs w:val="20"/>
                </w:rPr>
                <w:delText>Document</w:delText>
              </w:r>
            </w:del>
            <w:del w:id="2105" w:author="Arjan" w:date="2014-01-22T15:21:00Z">
              <w:r w:rsidR="004140A0" w:rsidRPr="00B7296C" w:rsidDel="001938EB">
                <w:rPr>
                  <w:rFonts w:ascii="Arial" w:eastAsia="Times New Roman" w:hAnsi="Arial" w:cs="Arial"/>
                  <w:color w:val="000000"/>
                  <w:sz w:val="20"/>
                  <w:szCs w:val="20"/>
                </w:rPr>
                <w:delText>c</w:delText>
              </w:r>
            </w:del>
            <w:ins w:id="2106" w:author="Arjan" w:date="2014-01-22T15:21:00Z">
              <w:r w:rsidR="001938EB">
                <w:rPr>
                  <w:rFonts w:ascii="Arial" w:eastAsia="Times New Roman" w:hAnsi="Arial" w:cs="Arial"/>
                  <w:color w:val="000000"/>
                  <w:sz w:val="20"/>
                  <w:szCs w:val="20"/>
                </w:rPr>
                <w:t>C</w:t>
              </w:r>
            </w:ins>
            <w:r w:rsidR="004140A0" w:rsidRPr="00B7296C">
              <w:rPr>
                <w:rFonts w:ascii="Arial" w:eastAsia="Times New Roman" w:hAnsi="Arial" w:cs="Arial"/>
                <w:color w:val="000000"/>
                <w:sz w:val="20"/>
                <w:szCs w:val="20"/>
              </w:rPr>
              <w:t>reatiedatum</w:t>
            </w:r>
            <w:r w:rsidRPr="00B7296C">
              <w:rPr>
                <w:rFonts w:ascii="Arial" w:hAnsi="Arial" w:cs="Arial"/>
                <w:sz w:val="20"/>
                <w:szCs w:val="20"/>
                <w:lang w:val="en-AU"/>
              </w:rPr>
              <w:fldChar w:fldCharType="end"/>
            </w:r>
          </w:p>
        </w:tc>
        <w:tc>
          <w:tcPr>
            <w:tcW w:w="1350" w:type="dxa"/>
            <w:tcBorders>
              <w:top w:val="nil"/>
              <w:left w:val="nil"/>
              <w:bottom w:val="nil"/>
              <w:right w:val="nil"/>
            </w:tcBorders>
          </w:tcPr>
          <w:p w14:paraId="5E9A5CDF" w14:textId="77777777"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4140A0" w:rsidRPr="00B7296C" w14:paraId="673557A0" w14:textId="77777777" w:rsidTr="004140A0">
        <w:tc>
          <w:tcPr>
            <w:tcW w:w="3600" w:type="dxa"/>
            <w:tcBorders>
              <w:top w:val="nil"/>
              <w:left w:val="nil"/>
              <w:bottom w:val="nil"/>
              <w:right w:val="nil"/>
            </w:tcBorders>
          </w:tcPr>
          <w:p w14:paraId="3EEF8D4C" w14:textId="77777777"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bookmarkStart w:id="2107" w:name="BKM_FFEE3095_1146_4106_A1ED_70A253812FA6"/>
            <w:bookmarkEnd w:id="2107"/>
          </w:p>
        </w:tc>
        <w:tc>
          <w:tcPr>
            <w:tcW w:w="1080" w:type="dxa"/>
            <w:tcBorders>
              <w:top w:val="nil"/>
              <w:left w:val="nil"/>
              <w:bottom w:val="nil"/>
              <w:right w:val="nil"/>
            </w:tcBorders>
          </w:tcPr>
          <w:p w14:paraId="070C6033" w14:textId="77777777"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00D331DD" w14:textId="77777777" w:rsidR="004140A0" w:rsidRPr="00B7296C" w:rsidRDefault="00DA5D93" w:rsidP="001938EB">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del w:id="2108" w:author="Arjan" w:date="2012-11-16T14:26:00Z">
              <w:r w:rsidR="004140A0" w:rsidRPr="00B7296C" w:rsidDel="006A5F03">
                <w:rPr>
                  <w:rFonts w:ascii="Arial" w:eastAsia="Times New Roman" w:hAnsi="Arial" w:cs="Arial"/>
                  <w:color w:val="000000"/>
                  <w:sz w:val="20"/>
                  <w:szCs w:val="20"/>
                </w:rPr>
                <w:delText>Document</w:delText>
              </w:r>
            </w:del>
            <w:del w:id="2109" w:author="Arjan" w:date="2014-01-22T15:22:00Z">
              <w:r w:rsidR="004140A0" w:rsidRPr="00B7296C" w:rsidDel="001938EB">
                <w:rPr>
                  <w:rFonts w:ascii="Arial" w:eastAsia="Times New Roman" w:hAnsi="Arial" w:cs="Arial"/>
                  <w:color w:val="000000"/>
                  <w:sz w:val="20"/>
                  <w:szCs w:val="20"/>
                </w:rPr>
                <w:delText>o</w:delText>
              </w:r>
            </w:del>
            <w:ins w:id="2110" w:author="Arjan" w:date="2014-01-22T15:22:00Z">
              <w:r w:rsidR="001938EB">
                <w:rPr>
                  <w:rFonts w:ascii="Arial" w:eastAsia="Times New Roman" w:hAnsi="Arial" w:cs="Arial"/>
                  <w:color w:val="000000"/>
                  <w:sz w:val="20"/>
                  <w:szCs w:val="20"/>
                </w:rPr>
                <w:t>O</w:t>
              </w:r>
            </w:ins>
            <w:r w:rsidR="004140A0" w:rsidRPr="00B7296C">
              <w:rPr>
                <w:rFonts w:ascii="Arial" w:eastAsia="Times New Roman" w:hAnsi="Arial" w:cs="Arial"/>
                <w:color w:val="000000"/>
                <w:sz w:val="20"/>
                <w:szCs w:val="20"/>
              </w:rPr>
              <w:t>ntvangstdatum</w:t>
            </w:r>
            <w:r w:rsidRPr="00B7296C">
              <w:rPr>
                <w:rFonts w:ascii="Arial" w:hAnsi="Arial" w:cs="Arial"/>
                <w:sz w:val="20"/>
                <w:szCs w:val="20"/>
                <w:lang w:val="en-AU"/>
              </w:rPr>
              <w:fldChar w:fldCharType="end"/>
            </w:r>
          </w:p>
        </w:tc>
        <w:tc>
          <w:tcPr>
            <w:tcW w:w="1350" w:type="dxa"/>
            <w:tcBorders>
              <w:top w:val="nil"/>
              <w:left w:val="nil"/>
              <w:bottom w:val="nil"/>
              <w:right w:val="nil"/>
            </w:tcBorders>
          </w:tcPr>
          <w:p w14:paraId="412C9AA4" w14:textId="77777777"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w:t>
            </w:r>
          </w:p>
        </w:tc>
      </w:tr>
      <w:tr w:rsidR="001F11C7" w:rsidRPr="00B7296C" w14:paraId="2E276840" w14:textId="77777777" w:rsidTr="004140A0">
        <w:trPr>
          <w:ins w:id="2111" w:author="Arjan" w:date="2014-09-08T17:50:00Z"/>
        </w:trPr>
        <w:tc>
          <w:tcPr>
            <w:tcW w:w="3600" w:type="dxa"/>
            <w:tcBorders>
              <w:top w:val="nil"/>
              <w:left w:val="nil"/>
              <w:bottom w:val="nil"/>
              <w:right w:val="nil"/>
            </w:tcBorders>
          </w:tcPr>
          <w:p w14:paraId="046F7676" w14:textId="77777777" w:rsidR="001F11C7" w:rsidRPr="00B7296C" w:rsidRDefault="001F11C7" w:rsidP="00B7296C">
            <w:pPr>
              <w:autoSpaceDE w:val="0"/>
              <w:autoSpaceDN w:val="0"/>
              <w:adjustRightInd w:val="0"/>
              <w:spacing w:after="0" w:line="240" w:lineRule="auto"/>
              <w:rPr>
                <w:ins w:id="2112" w:author="Arjan" w:date="2014-09-08T17:50:00Z"/>
                <w:rFonts w:ascii="Arial" w:eastAsia="Times New Roman" w:hAnsi="Arial" w:cs="Arial"/>
                <w:color w:val="000000"/>
                <w:sz w:val="20"/>
                <w:szCs w:val="20"/>
              </w:rPr>
            </w:pPr>
          </w:p>
        </w:tc>
        <w:tc>
          <w:tcPr>
            <w:tcW w:w="1080" w:type="dxa"/>
            <w:tcBorders>
              <w:top w:val="nil"/>
              <w:left w:val="nil"/>
              <w:bottom w:val="nil"/>
              <w:right w:val="nil"/>
            </w:tcBorders>
          </w:tcPr>
          <w:p w14:paraId="43203E78" w14:textId="77777777" w:rsidR="001F11C7" w:rsidRPr="00B7296C" w:rsidRDefault="001F11C7" w:rsidP="00B7296C">
            <w:pPr>
              <w:autoSpaceDE w:val="0"/>
              <w:autoSpaceDN w:val="0"/>
              <w:adjustRightInd w:val="0"/>
              <w:spacing w:after="0" w:line="240" w:lineRule="auto"/>
              <w:rPr>
                <w:ins w:id="2113" w:author="Arjan" w:date="2014-09-08T17:50:00Z"/>
                <w:rFonts w:ascii="Arial" w:eastAsia="Times New Roman" w:hAnsi="Arial" w:cs="Arial"/>
                <w:color w:val="000000"/>
                <w:sz w:val="20"/>
                <w:szCs w:val="20"/>
              </w:rPr>
            </w:pPr>
          </w:p>
        </w:tc>
        <w:tc>
          <w:tcPr>
            <w:tcW w:w="3330" w:type="dxa"/>
            <w:tcBorders>
              <w:top w:val="nil"/>
              <w:left w:val="nil"/>
              <w:bottom w:val="nil"/>
              <w:right w:val="nil"/>
            </w:tcBorders>
          </w:tcPr>
          <w:p w14:paraId="470964E0" w14:textId="77777777" w:rsidR="001F11C7" w:rsidRPr="00B7296C" w:rsidRDefault="001F11C7" w:rsidP="001938EB">
            <w:pPr>
              <w:autoSpaceDE w:val="0"/>
              <w:autoSpaceDN w:val="0"/>
              <w:adjustRightInd w:val="0"/>
              <w:spacing w:after="0" w:line="240" w:lineRule="auto"/>
              <w:rPr>
                <w:ins w:id="2114" w:author="Arjan" w:date="2014-09-08T17:50:00Z"/>
                <w:rFonts w:ascii="Arial" w:hAnsi="Arial" w:cs="Arial"/>
                <w:sz w:val="20"/>
                <w:szCs w:val="20"/>
                <w:lang w:val="en-AU"/>
              </w:rPr>
            </w:pPr>
            <w:ins w:id="2115" w:author="Arjan" w:date="2014-09-08T17:50:00Z">
              <w:r>
                <w:rPr>
                  <w:rFonts w:ascii="Arial" w:hAnsi="Arial" w:cs="Arial"/>
                  <w:sz w:val="20"/>
                  <w:szCs w:val="20"/>
                  <w:lang w:val="en-AU"/>
                </w:rPr>
                <w:t>Afzender</w:t>
              </w:r>
            </w:ins>
          </w:p>
        </w:tc>
        <w:tc>
          <w:tcPr>
            <w:tcW w:w="1350" w:type="dxa"/>
            <w:tcBorders>
              <w:top w:val="nil"/>
              <w:left w:val="nil"/>
              <w:bottom w:val="nil"/>
              <w:right w:val="nil"/>
            </w:tcBorders>
          </w:tcPr>
          <w:p w14:paraId="4E6FB2B3" w14:textId="77777777" w:rsidR="001F11C7" w:rsidRPr="00B7296C" w:rsidRDefault="001F11C7" w:rsidP="00B7296C">
            <w:pPr>
              <w:autoSpaceDE w:val="0"/>
              <w:autoSpaceDN w:val="0"/>
              <w:adjustRightInd w:val="0"/>
              <w:spacing w:after="0" w:line="240" w:lineRule="auto"/>
              <w:rPr>
                <w:ins w:id="2116" w:author="Arjan" w:date="2014-09-08T17:50:00Z"/>
                <w:rFonts w:ascii="Arial" w:eastAsia="Times New Roman" w:hAnsi="Arial" w:cs="Arial"/>
                <w:color w:val="000000"/>
                <w:sz w:val="20"/>
                <w:szCs w:val="20"/>
              </w:rPr>
            </w:pPr>
            <w:ins w:id="2117" w:author="Arjan" w:date="2014-09-08T17:50:00Z">
              <w:r>
                <w:rPr>
                  <w:rFonts w:ascii="Arial" w:eastAsia="Times New Roman" w:hAnsi="Arial" w:cs="Arial"/>
                  <w:color w:val="000000"/>
                  <w:sz w:val="20"/>
                  <w:szCs w:val="20"/>
                </w:rPr>
                <w:t>KING</w:t>
              </w:r>
            </w:ins>
          </w:p>
        </w:tc>
      </w:tr>
      <w:tr w:rsidR="004140A0" w:rsidRPr="00AE1A91" w14:paraId="01230AE7" w14:textId="77777777" w:rsidTr="004140A0">
        <w:tc>
          <w:tcPr>
            <w:tcW w:w="3600" w:type="dxa"/>
            <w:tcBorders>
              <w:top w:val="nil"/>
              <w:left w:val="nil"/>
              <w:bottom w:val="nil"/>
              <w:right w:val="nil"/>
            </w:tcBorders>
          </w:tcPr>
          <w:p w14:paraId="38D73651" w14:textId="77777777"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bookmarkStart w:id="2118" w:name="BKM_21E0EC21_5217_4582_A8B8_CA0EE3EFDFAD"/>
            <w:bookmarkEnd w:id="2118"/>
          </w:p>
        </w:tc>
        <w:tc>
          <w:tcPr>
            <w:tcW w:w="1080" w:type="dxa"/>
            <w:tcBorders>
              <w:top w:val="nil"/>
              <w:left w:val="nil"/>
              <w:bottom w:val="nil"/>
              <w:right w:val="nil"/>
            </w:tcBorders>
          </w:tcPr>
          <w:p w14:paraId="334B9DD0" w14:textId="77777777"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76F20CFA" w14:textId="77777777" w:rsidR="004140A0" w:rsidRPr="00B7296C" w:rsidRDefault="00DA5D93" w:rsidP="001938EB">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del w:id="2119" w:author="Arjan" w:date="2012-11-16T14:26:00Z">
              <w:r w:rsidR="004140A0" w:rsidRPr="00B7296C" w:rsidDel="006A5F03">
                <w:rPr>
                  <w:rFonts w:ascii="Arial" w:eastAsia="Times New Roman" w:hAnsi="Arial" w:cs="Arial"/>
                  <w:color w:val="000000"/>
                  <w:sz w:val="20"/>
                  <w:szCs w:val="20"/>
                </w:rPr>
                <w:delText>Document</w:delText>
              </w:r>
            </w:del>
            <w:del w:id="2120" w:author="Arjan" w:date="2014-01-22T15:22:00Z">
              <w:r w:rsidR="004140A0" w:rsidRPr="00B7296C" w:rsidDel="001938EB">
                <w:rPr>
                  <w:rFonts w:ascii="Arial" w:eastAsia="Times New Roman" w:hAnsi="Arial" w:cs="Arial"/>
                  <w:color w:val="000000"/>
                  <w:sz w:val="20"/>
                  <w:szCs w:val="20"/>
                </w:rPr>
                <w:delText>t</w:delText>
              </w:r>
            </w:del>
            <w:ins w:id="2121" w:author="Arjan" w:date="2014-01-22T15:22:00Z">
              <w:r w:rsidR="001938EB">
                <w:rPr>
                  <w:rFonts w:ascii="Arial" w:eastAsia="Times New Roman" w:hAnsi="Arial" w:cs="Arial"/>
                  <w:color w:val="000000"/>
                  <w:sz w:val="20"/>
                  <w:szCs w:val="20"/>
                </w:rPr>
                <w:t>T</w:t>
              </w:r>
            </w:ins>
            <w:r w:rsidR="004140A0" w:rsidRPr="00B7296C">
              <w:rPr>
                <w:rFonts w:ascii="Arial" w:eastAsia="Times New Roman" w:hAnsi="Arial" w:cs="Arial"/>
                <w:color w:val="000000"/>
                <w:sz w:val="20"/>
                <w:szCs w:val="20"/>
              </w:rPr>
              <w:t>itel</w:t>
            </w:r>
            <w:r w:rsidRPr="00B7296C">
              <w:rPr>
                <w:rFonts w:ascii="Arial" w:hAnsi="Arial" w:cs="Arial"/>
                <w:sz w:val="20"/>
                <w:szCs w:val="20"/>
                <w:lang w:val="en-AU"/>
              </w:rPr>
              <w:fldChar w:fldCharType="end"/>
            </w:r>
          </w:p>
        </w:tc>
        <w:tc>
          <w:tcPr>
            <w:tcW w:w="1350" w:type="dxa"/>
            <w:tcBorders>
              <w:top w:val="nil"/>
              <w:left w:val="nil"/>
              <w:bottom w:val="nil"/>
              <w:right w:val="nil"/>
            </w:tcBorders>
          </w:tcPr>
          <w:p w14:paraId="3EE8B98C" w14:textId="77777777"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4140A0" w:rsidRPr="00AE1A91" w14:paraId="1F0EDB7F" w14:textId="77777777" w:rsidTr="004140A0">
        <w:tc>
          <w:tcPr>
            <w:tcW w:w="3600" w:type="dxa"/>
            <w:tcBorders>
              <w:top w:val="nil"/>
              <w:left w:val="nil"/>
              <w:bottom w:val="nil"/>
              <w:right w:val="nil"/>
            </w:tcBorders>
          </w:tcPr>
          <w:p w14:paraId="3865E7A1" w14:textId="77777777"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bookmarkStart w:id="2122" w:name="BKM_1DB068B6_3EAE_4d79_B1EC_73905A5994FC"/>
            <w:bookmarkEnd w:id="2122"/>
          </w:p>
        </w:tc>
        <w:tc>
          <w:tcPr>
            <w:tcW w:w="1080" w:type="dxa"/>
            <w:tcBorders>
              <w:top w:val="nil"/>
              <w:left w:val="nil"/>
              <w:bottom w:val="nil"/>
              <w:right w:val="nil"/>
            </w:tcBorders>
          </w:tcPr>
          <w:p w14:paraId="3873EFAB" w14:textId="77777777"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52BE52CE" w14:textId="77777777" w:rsidR="004140A0" w:rsidRPr="00B7296C" w:rsidRDefault="00DA5D93" w:rsidP="001938EB">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del w:id="2123" w:author="Arjan" w:date="2012-11-16T14:26:00Z">
              <w:r w:rsidR="004140A0" w:rsidRPr="00B7296C" w:rsidDel="006A5F03">
                <w:rPr>
                  <w:rFonts w:ascii="Arial" w:eastAsia="Times New Roman" w:hAnsi="Arial" w:cs="Arial"/>
                  <w:color w:val="000000"/>
                  <w:sz w:val="20"/>
                  <w:szCs w:val="20"/>
                </w:rPr>
                <w:delText>Document</w:delText>
              </w:r>
            </w:del>
            <w:del w:id="2124" w:author="Arjan" w:date="2014-01-22T15:22:00Z">
              <w:r w:rsidR="004140A0" w:rsidRPr="00B7296C" w:rsidDel="001938EB">
                <w:rPr>
                  <w:rFonts w:ascii="Arial" w:eastAsia="Times New Roman" w:hAnsi="Arial" w:cs="Arial"/>
                  <w:color w:val="000000"/>
                  <w:sz w:val="20"/>
                  <w:szCs w:val="20"/>
                </w:rPr>
                <w:delText>b</w:delText>
              </w:r>
            </w:del>
            <w:ins w:id="2125" w:author="Arjan" w:date="2014-01-22T15:22:00Z">
              <w:r w:rsidR="001938EB">
                <w:rPr>
                  <w:rFonts w:ascii="Arial" w:eastAsia="Times New Roman" w:hAnsi="Arial" w:cs="Arial"/>
                  <w:color w:val="000000"/>
                  <w:sz w:val="20"/>
                  <w:szCs w:val="20"/>
                </w:rPr>
                <w:t>B</w:t>
              </w:r>
            </w:ins>
            <w:r w:rsidR="004140A0" w:rsidRPr="00B7296C">
              <w:rPr>
                <w:rFonts w:ascii="Arial" w:eastAsia="Times New Roman" w:hAnsi="Arial" w:cs="Arial"/>
                <w:color w:val="000000"/>
                <w:sz w:val="20"/>
                <w:szCs w:val="20"/>
              </w:rPr>
              <w:t>eschrijving</w:t>
            </w:r>
            <w:r w:rsidRPr="00B7296C">
              <w:rPr>
                <w:rFonts w:ascii="Arial" w:hAnsi="Arial" w:cs="Arial"/>
                <w:sz w:val="20"/>
                <w:szCs w:val="20"/>
                <w:lang w:val="en-AU"/>
              </w:rPr>
              <w:fldChar w:fldCharType="end"/>
            </w:r>
          </w:p>
        </w:tc>
        <w:tc>
          <w:tcPr>
            <w:tcW w:w="1350" w:type="dxa"/>
            <w:tcBorders>
              <w:top w:val="nil"/>
              <w:left w:val="nil"/>
              <w:bottom w:val="nil"/>
              <w:right w:val="nil"/>
            </w:tcBorders>
          </w:tcPr>
          <w:p w14:paraId="6A7B80F3" w14:textId="77777777"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1938EB" w:rsidRPr="00B7296C" w14:paraId="1D131797" w14:textId="77777777" w:rsidTr="004140A0">
        <w:trPr>
          <w:ins w:id="2126" w:author="Arjan" w:date="2014-01-22T15:21:00Z"/>
        </w:trPr>
        <w:tc>
          <w:tcPr>
            <w:tcW w:w="3600" w:type="dxa"/>
            <w:tcBorders>
              <w:top w:val="nil"/>
              <w:left w:val="nil"/>
              <w:bottom w:val="nil"/>
              <w:right w:val="nil"/>
            </w:tcBorders>
          </w:tcPr>
          <w:p w14:paraId="18075C39" w14:textId="77777777" w:rsidR="001938EB" w:rsidRPr="00DD0F4F" w:rsidRDefault="001938EB" w:rsidP="00B7296C">
            <w:pPr>
              <w:autoSpaceDE w:val="0"/>
              <w:autoSpaceDN w:val="0"/>
              <w:adjustRightInd w:val="0"/>
              <w:spacing w:after="0" w:line="240" w:lineRule="auto"/>
              <w:rPr>
                <w:ins w:id="2127" w:author="Arjan" w:date="2014-01-22T15:21:00Z"/>
                <w:rFonts w:ascii="Arial" w:eastAsia="Times New Roman" w:hAnsi="Arial" w:cs="Arial"/>
                <w:color w:val="000000"/>
                <w:sz w:val="20"/>
                <w:szCs w:val="20"/>
                <w:lang w:val="nl-NL"/>
              </w:rPr>
            </w:pPr>
          </w:p>
        </w:tc>
        <w:tc>
          <w:tcPr>
            <w:tcW w:w="1080" w:type="dxa"/>
            <w:tcBorders>
              <w:top w:val="nil"/>
              <w:left w:val="nil"/>
              <w:bottom w:val="nil"/>
              <w:right w:val="nil"/>
            </w:tcBorders>
          </w:tcPr>
          <w:p w14:paraId="6D69BC50" w14:textId="77777777" w:rsidR="001938EB" w:rsidRPr="00DD0F4F" w:rsidRDefault="001938EB" w:rsidP="00B7296C">
            <w:pPr>
              <w:autoSpaceDE w:val="0"/>
              <w:autoSpaceDN w:val="0"/>
              <w:adjustRightInd w:val="0"/>
              <w:spacing w:after="0" w:line="240" w:lineRule="auto"/>
              <w:rPr>
                <w:ins w:id="2128" w:author="Arjan" w:date="2014-01-22T15:21:00Z"/>
                <w:rFonts w:ascii="Arial" w:eastAsia="Times New Roman" w:hAnsi="Arial" w:cs="Arial"/>
                <w:color w:val="000000"/>
                <w:sz w:val="20"/>
                <w:szCs w:val="20"/>
                <w:lang w:val="nl-NL"/>
              </w:rPr>
            </w:pPr>
          </w:p>
        </w:tc>
        <w:tc>
          <w:tcPr>
            <w:tcW w:w="3330" w:type="dxa"/>
            <w:tcBorders>
              <w:top w:val="nil"/>
              <w:left w:val="nil"/>
              <w:bottom w:val="nil"/>
              <w:right w:val="nil"/>
            </w:tcBorders>
          </w:tcPr>
          <w:p w14:paraId="0C6A3F74" w14:textId="77777777" w:rsidR="001938EB" w:rsidRPr="00B7296C" w:rsidRDefault="00B644DB" w:rsidP="006A5F03">
            <w:pPr>
              <w:autoSpaceDE w:val="0"/>
              <w:autoSpaceDN w:val="0"/>
              <w:adjustRightInd w:val="0"/>
              <w:spacing w:after="0" w:line="240" w:lineRule="auto"/>
              <w:rPr>
                <w:ins w:id="2129" w:author="Arjan" w:date="2014-01-22T15:21:00Z"/>
                <w:rFonts w:ascii="Arial" w:hAnsi="Arial" w:cs="Arial"/>
                <w:sz w:val="20"/>
                <w:szCs w:val="20"/>
                <w:lang w:val="en-AU"/>
              </w:rPr>
            </w:pPr>
            <w:ins w:id="2130" w:author="Arjan" w:date="2014-01-22T15:22:00Z">
              <w:r>
                <w:rPr>
                  <w:rFonts w:ascii="Arial" w:hAnsi="Arial" w:cs="Arial"/>
                  <w:sz w:val="20"/>
                  <w:szCs w:val="20"/>
                  <w:lang w:val="en-AU"/>
                </w:rPr>
                <w:t>Versie</w:t>
              </w:r>
            </w:ins>
          </w:p>
        </w:tc>
        <w:tc>
          <w:tcPr>
            <w:tcW w:w="1350" w:type="dxa"/>
            <w:tcBorders>
              <w:top w:val="nil"/>
              <w:left w:val="nil"/>
              <w:bottom w:val="nil"/>
              <w:right w:val="nil"/>
            </w:tcBorders>
          </w:tcPr>
          <w:p w14:paraId="6310F851" w14:textId="77777777" w:rsidR="001938EB" w:rsidRPr="00B7296C" w:rsidRDefault="00B644DB" w:rsidP="00B7296C">
            <w:pPr>
              <w:autoSpaceDE w:val="0"/>
              <w:autoSpaceDN w:val="0"/>
              <w:adjustRightInd w:val="0"/>
              <w:spacing w:after="0" w:line="240" w:lineRule="auto"/>
              <w:rPr>
                <w:ins w:id="2131" w:author="Arjan" w:date="2014-01-22T15:21:00Z"/>
                <w:rFonts w:ascii="Arial" w:eastAsia="Times New Roman" w:hAnsi="Arial" w:cs="Arial"/>
                <w:color w:val="000000"/>
                <w:sz w:val="20"/>
                <w:szCs w:val="20"/>
              </w:rPr>
            </w:pPr>
            <w:ins w:id="2132" w:author="Arjan" w:date="2014-01-22T15:22:00Z">
              <w:r>
                <w:rPr>
                  <w:rFonts w:ascii="Arial" w:eastAsia="Times New Roman" w:hAnsi="Arial" w:cs="Arial"/>
                  <w:color w:val="000000"/>
                  <w:sz w:val="20"/>
                  <w:szCs w:val="20"/>
                </w:rPr>
                <w:t>KING</w:t>
              </w:r>
            </w:ins>
          </w:p>
        </w:tc>
      </w:tr>
      <w:tr w:rsidR="001938EB" w:rsidRPr="00B7296C" w14:paraId="49F67B58" w14:textId="77777777" w:rsidTr="004140A0">
        <w:trPr>
          <w:ins w:id="2133" w:author="Arjan" w:date="2014-01-22T15:21:00Z"/>
        </w:trPr>
        <w:tc>
          <w:tcPr>
            <w:tcW w:w="3600" w:type="dxa"/>
            <w:tcBorders>
              <w:top w:val="nil"/>
              <w:left w:val="nil"/>
              <w:bottom w:val="nil"/>
              <w:right w:val="nil"/>
            </w:tcBorders>
          </w:tcPr>
          <w:p w14:paraId="007CBF5F" w14:textId="77777777" w:rsidR="001938EB" w:rsidRPr="00B7296C" w:rsidRDefault="001938EB" w:rsidP="00B7296C">
            <w:pPr>
              <w:autoSpaceDE w:val="0"/>
              <w:autoSpaceDN w:val="0"/>
              <w:adjustRightInd w:val="0"/>
              <w:spacing w:after="0" w:line="240" w:lineRule="auto"/>
              <w:rPr>
                <w:ins w:id="2134" w:author="Arjan" w:date="2014-01-22T15:21:00Z"/>
                <w:rFonts w:ascii="Arial" w:eastAsia="Times New Roman" w:hAnsi="Arial" w:cs="Arial"/>
                <w:color w:val="000000"/>
                <w:sz w:val="20"/>
                <w:szCs w:val="20"/>
              </w:rPr>
            </w:pPr>
          </w:p>
        </w:tc>
        <w:tc>
          <w:tcPr>
            <w:tcW w:w="1080" w:type="dxa"/>
            <w:tcBorders>
              <w:top w:val="nil"/>
              <w:left w:val="nil"/>
              <w:bottom w:val="nil"/>
              <w:right w:val="nil"/>
            </w:tcBorders>
          </w:tcPr>
          <w:p w14:paraId="4CC645E0" w14:textId="77777777" w:rsidR="001938EB" w:rsidRPr="00B7296C" w:rsidRDefault="001938EB" w:rsidP="00B7296C">
            <w:pPr>
              <w:autoSpaceDE w:val="0"/>
              <w:autoSpaceDN w:val="0"/>
              <w:adjustRightInd w:val="0"/>
              <w:spacing w:after="0" w:line="240" w:lineRule="auto"/>
              <w:rPr>
                <w:ins w:id="2135" w:author="Arjan" w:date="2014-01-22T15:21:00Z"/>
                <w:rFonts w:ascii="Arial" w:eastAsia="Times New Roman" w:hAnsi="Arial" w:cs="Arial"/>
                <w:color w:val="000000"/>
                <w:sz w:val="20"/>
                <w:szCs w:val="20"/>
              </w:rPr>
            </w:pPr>
          </w:p>
        </w:tc>
        <w:tc>
          <w:tcPr>
            <w:tcW w:w="3330" w:type="dxa"/>
            <w:tcBorders>
              <w:top w:val="nil"/>
              <w:left w:val="nil"/>
              <w:bottom w:val="nil"/>
              <w:right w:val="nil"/>
            </w:tcBorders>
          </w:tcPr>
          <w:p w14:paraId="6D737C36" w14:textId="77777777" w:rsidR="001938EB" w:rsidRPr="00B7296C" w:rsidRDefault="00B644DB" w:rsidP="006A5F03">
            <w:pPr>
              <w:autoSpaceDE w:val="0"/>
              <w:autoSpaceDN w:val="0"/>
              <w:adjustRightInd w:val="0"/>
              <w:spacing w:after="0" w:line="240" w:lineRule="auto"/>
              <w:rPr>
                <w:ins w:id="2136" w:author="Arjan" w:date="2014-01-22T15:21:00Z"/>
                <w:rFonts w:ascii="Arial" w:hAnsi="Arial" w:cs="Arial"/>
                <w:sz w:val="20"/>
                <w:szCs w:val="20"/>
                <w:lang w:val="en-AU"/>
              </w:rPr>
            </w:pPr>
            <w:ins w:id="2137" w:author="Arjan" w:date="2014-01-22T15:22:00Z">
              <w:r>
                <w:rPr>
                  <w:rFonts w:ascii="Arial" w:hAnsi="Arial" w:cs="Arial"/>
                  <w:sz w:val="20"/>
                  <w:szCs w:val="20"/>
                  <w:lang w:val="en-AU"/>
                </w:rPr>
                <w:t>Status</w:t>
              </w:r>
            </w:ins>
          </w:p>
        </w:tc>
        <w:tc>
          <w:tcPr>
            <w:tcW w:w="1350" w:type="dxa"/>
            <w:tcBorders>
              <w:top w:val="nil"/>
              <w:left w:val="nil"/>
              <w:bottom w:val="nil"/>
              <w:right w:val="nil"/>
            </w:tcBorders>
          </w:tcPr>
          <w:p w14:paraId="0271271F" w14:textId="77777777" w:rsidR="001938EB" w:rsidRPr="00B7296C" w:rsidRDefault="00B644DB" w:rsidP="00B7296C">
            <w:pPr>
              <w:autoSpaceDE w:val="0"/>
              <w:autoSpaceDN w:val="0"/>
              <w:adjustRightInd w:val="0"/>
              <w:spacing w:after="0" w:line="240" w:lineRule="auto"/>
              <w:rPr>
                <w:ins w:id="2138" w:author="Arjan" w:date="2014-01-22T15:21:00Z"/>
                <w:rFonts w:ascii="Arial" w:eastAsia="Times New Roman" w:hAnsi="Arial" w:cs="Arial"/>
                <w:color w:val="000000"/>
                <w:sz w:val="20"/>
                <w:szCs w:val="20"/>
              </w:rPr>
            </w:pPr>
            <w:ins w:id="2139" w:author="Arjan" w:date="2014-01-22T15:22:00Z">
              <w:r>
                <w:rPr>
                  <w:rFonts w:ascii="Arial" w:eastAsia="Times New Roman" w:hAnsi="Arial" w:cs="Arial"/>
                  <w:color w:val="000000"/>
                  <w:sz w:val="20"/>
                  <w:szCs w:val="20"/>
                </w:rPr>
                <w:t>KING</w:t>
              </w:r>
            </w:ins>
          </w:p>
        </w:tc>
      </w:tr>
      <w:tr w:rsidR="004140A0" w:rsidRPr="00B7296C" w14:paraId="2E8F9FB5" w14:textId="77777777" w:rsidTr="004140A0">
        <w:tc>
          <w:tcPr>
            <w:tcW w:w="3600" w:type="dxa"/>
            <w:tcBorders>
              <w:top w:val="nil"/>
              <w:left w:val="nil"/>
              <w:bottom w:val="nil"/>
              <w:right w:val="nil"/>
            </w:tcBorders>
          </w:tcPr>
          <w:p w14:paraId="0FE6C9D2" w14:textId="77777777"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bookmarkStart w:id="2140" w:name="BKM_C06162CD_CFEA_4c04_BE26_76BC4DF42A16"/>
            <w:bookmarkEnd w:id="2140"/>
          </w:p>
        </w:tc>
        <w:tc>
          <w:tcPr>
            <w:tcW w:w="1080" w:type="dxa"/>
            <w:tcBorders>
              <w:top w:val="nil"/>
              <w:left w:val="nil"/>
              <w:bottom w:val="nil"/>
              <w:right w:val="nil"/>
            </w:tcBorders>
          </w:tcPr>
          <w:p w14:paraId="23D94885" w14:textId="77777777"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61BFD7E0" w14:textId="77777777" w:rsidR="004140A0" w:rsidRPr="00B7296C" w:rsidRDefault="00DA5D93" w:rsidP="001938EB">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del w:id="2141" w:author="Arjan" w:date="2012-11-16T14:26:00Z">
              <w:r w:rsidR="004140A0" w:rsidRPr="00B7296C" w:rsidDel="006A5F03">
                <w:rPr>
                  <w:rFonts w:ascii="Arial" w:eastAsia="Times New Roman" w:hAnsi="Arial" w:cs="Arial"/>
                  <w:color w:val="000000"/>
                  <w:sz w:val="20"/>
                  <w:szCs w:val="20"/>
                </w:rPr>
                <w:delText xml:space="preserve">Document </w:delText>
              </w:r>
            </w:del>
            <w:del w:id="2142" w:author="Arjan" w:date="2014-01-22T15:22:00Z">
              <w:r w:rsidR="004140A0" w:rsidRPr="00B7296C" w:rsidDel="001938EB">
                <w:rPr>
                  <w:rFonts w:ascii="Arial" w:eastAsia="Times New Roman" w:hAnsi="Arial" w:cs="Arial"/>
                  <w:color w:val="000000"/>
                  <w:sz w:val="20"/>
                  <w:szCs w:val="20"/>
                </w:rPr>
                <w:delText>v</w:delText>
              </w:r>
            </w:del>
            <w:ins w:id="2143" w:author="Arjan" w:date="2014-01-22T15:22:00Z">
              <w:r w:rsidR="001938EB">
                <w:rPr>
                  <w:rFonts w:ascii="Arial" w:eastAsia="Times New Roman" w:hAnsi="Arial" w:cs="Arial"/>
                  <w:color w:val="000000"/>
                  <w:sz w:val="20"/>
                  <w:szCs w:val="20"/>
                </w:rPr>
                <w:t>V</w:t>
              </w:r>
            </w:ins>
            <w:r w:rsidR="004140A0" w:rsidRPr="00B7296C">
              <w:rPr>
                <w:rFonts w:ascii="Arial" w:eastAsia="Times New Roman" w:hAnsi="Arial" w:cs="Arial"/>
                <w:color w:val="000000"/>
                <w:sz w:val="20"/>
                <w:szCs w:val="20"/>
              </w:rPr>
              <w:t>erzenddatum</w:t>
            </w:r>
            <w:r w:rsidRPr="00B7296C">
              <w:rPr>
                <w:rFonts w:ascii="Arial" w:hAnsi="Arial" w:cs="Arial"/>
                <w:sz w:val="20"/>
                <w:szCs w:val="20"/>
                <w:lang w:val="en-AU"/>
              </w:rPr>
              <w:fldChar w:fldCharType="end"/>
            </w:r>
          </w:p>
        </w:tc>
        <w:tc>
          <w:tcPr>
            <w:tcW w:w="1350" w:type="dxa"/>
            <w:tcBorders>
              <w:top w:val="nil"/>
              <w:left w:val="nil"/>
              <w:bottom w:val="nil"/>
              <w:right w:val="nil"/>
            </w:tcBorders>
          </w:tcPr>
          <w:p w14:paraId="17C9AA1C" w14:textId="77777777"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w:t>
            </w:r>
          </w:p>
        </w:tc>
      </w:tr>
      <w:tr w:rsidR="001F11C7" w:rsidRPr="00B7296C" w14:paraId="15F45D9B" w14:textId="77777777" w:rsidTr="004140A0">
        <w:trPr>
          <w:ins w:id="2144" w:author="Arjan" w:date="2014-09-08T17:50:00Z"/>
        </w:trPr>
        <w:tc>
          <w:tcPr>
            <w:tcW w:w="3600" w:type="dxa"/>
            <w:tcBorders>
              <w:top w:val="nil"/>
              <w:left w:val="nil"/>
              <w:bottom w:val="nil"/>
              <w:right w:val="nil"/>
            </w:tcBorders>
          </w:tcPr>
          <w:p w14:paraId="56EEAAAF" w14:textId="77777777" w:rsidR="001F11C7" w:rsidRPr="00B7296C" w:rsidRDefault="001F11C7" w:rsidP="00B7296C">
            <w:pPr>
              <w:autoSpaceDE w:val="0"/>
              <w:autoSpaceDN w:val="0"/>
              <w:adjustRightInd w:val="0"/>
              <w:spacing w:after="0" w:line="240" w:lineRule="auto"/>
              <w:rPr>
                <w:ins w:id="2145" w:author="Arjan" w:date="2014-09-08T17:50:00Z"/>
                <w:rFonts w:ascii="Arial" w:eastAsia="Times New Roman" w:hAnsi="Arial" w:cs="Arial"/>
                <w:color w:val="000000"/>
                <w:sz w:val="20"/>
                <w:szCs w:val="20"/>
              </w:rPr>
            </w:pPr>
          </w:p>
        </w:tc>
        <w:tc>
          <w:tcPr>
            <w:tcW w:w="1080" w:type="dxa"/>
            <w:tcBorders>
              <w:top w:val="nil"/>
              <w:left w:val="nil"/>
              <w:bottom w:val="nil"/>
              <w:right w:val="nil"/>
            </w:tcBorders>
          </w:tcPr>
          <w:p w14:paraId="1D16E3CD" w14:textId="77777777" w:rsidR="001F11C7" w:rsidRPr="00B7296C" w:rsidRDefault="001F11C7" w:rsidP="00B7296C">
            <w:pPr>
              <w:autoSpaceDE w:val="0"/>
              <w:autoSpaceDN w:val="0"/>
              <w:adjustRightInd w:val="0"/>
              <w:spacing w:after="0" w:line="240" w:lineRule="auto"/>
              <w:rPr>
                <w:ins w:id="2146" w:author="Arjan" w:date="2014-09-08T17:50:00Z"/>
                <w:rFonts w:ascii="Arial" w:eastAsia="Times New Roman" w:hAnsi="Arial" w:cs="Arial"/>
                <w:color w:val="000000"/>
                <w:sz w:val="20"/>
                <w:szCs w:val="20"/>
              </w:rPr>
            </w:pPr>
          </w:p>
        </w:tc>
        <w:tc>
          <w:tcPr>
            <w:tcW w:w="3330" w:type="dxa"/>
            <w:tcBorders>
              <w:top w:val="nil"/>
              <w:left w:val="nil"/>
              <w:bottom w:val="nil"/>
              <w:right w:val="nil"/>
            </w:tcBorders>
          </w:tcPr>
          <w:p w14:paraId="122DFC5A" w14:textId="77777777" w:rsidR="001F11C7" w:rsidRPr="00B7296C" w:rsidRDefault="001F11C7" w:rsidP="001938EB">
            <w:pPr>
              <w:autoSpaceDE w:val="0"/>
              <w:autoSpaceDN w:val="0"/>
              <w:adjustRightInd w:val="0"/>
              <w:spacing w:after="0" w:line="240" w:lineRule="auto"/>
              <w:rPr>
                <w:ins w:id="2147" w:author="Arjan" w:date="2014-09-08T17:50:00Z"/>
                <w:rFonts w:ascii="Arial" w:hAnsi="Arial" w:cs="Arial"/>
                <w:sz w:val="20"/>
                <w:szCs w:val="20"/>
                <w:lang w:val="en-AU"/>
              </w:rPr>
            </w:pPr>
            <w:ins w:id="2148" w:author="Arjan" w:date="2014-09-08T17:50:00Z">
              <w:r>
                <w:rPr>
                  <w:rFonts w:ascii="Arial" w:hAnsi="Arial" w:cs="Arial"/>
                  <w:sz w:val="20"/>
                  <w:szCs w:val="20"/>
                  <w:lang w:val="en-AU"/>
                </w:rPr>
                <w:t>Geadresseerde</w:t>
              </w:r>
            </w:ins>
          </w:p>
        </w:tc>
        <w:tc>
          <w:tcPr>
            <w:tcW w:w="1350" w:type="dxa"/>
            <w:tcBorders>
              <w:top w:val="nil"/>
              <w:left w:val="nil"/>
              <w:bottom w:val="nil"/>
              <w:right w:val="nil"/>
            </w:tcBorders>
          </w:tcPr>
          <w:p w14:paraId="0936CA1D" w14:textId="77777777" w:rsidR="001F11C7" w:rsidRPr="00B7296C" w:rsidRDefault="001F11C7" w:rsidP="00B7296C">
            <w:pPr>
              <w:autoSpaceDE w:val="0"/>
              <w:autoSpaceDN w:val="0"/>
              <w:adjustRightInd w:val="0"/>
              <w:spacing w:after="0" w:line="240" w:lineRule="auto"/>
              <w:rPr>
                <w:ins w:id="2149" w:author="Arjan" w:date="2014-09-08T17:50:00Z"/>
                <w:rFonts w:ascii="Arial" w:eastAsia="Times New Roman" w:hAnsi="Arial" w:cs="Arial"/>
                <w:color w:val="000000"/>
                <w:sz w:val="20"/>
                <w:szCs w:val="20"/>
              </w:rPr>
            </w:pPr>
            <w:ins w:id="2150" w:author="Arjan" w:date="2014-09-08T17:50:00Z">
              <w:r>
                <w:rPr>
                  <w:rFonts w:ascii="Arial" w:eastAsia="Times New Roman" w:hAnsi="Arial" w:cs="Arial"/>
                  <w:color w:val="000000"/>
                  <w:sz w:val="20"/>
                  <w:szCs w:val="20"/>
                </w:rPr>
                <w:t>KING</w:t>
              </w:r>
            </w:ins>
          </w:p>
        </w:tc>
      </w:tr>
      <w:tr w:rsidR="004140A0" w:rsidRPr="00B7296C" w14:paraId="4AFEC545" w14:textId="77777777" w:rsidTr="004140A0">
        <w:tc>
          <w:tcPr>
            <w:tcW w:w="3600" w:type="dxa"/>
            <w:tcBorders>
              <w:top w:val="nil"/>
              <w:left w:val="nil"/>
              <w:bottom w:val="nil"/>
              <w:right w:val="nil"/>
            </w:tcBorders>
          </w:tcPr>
          <w:p w14:paraId="5AB7B715" w14:textId="77777777"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bookmarkStart w:id="2151" w:name="BKM_A7A897CF_ECB5_45c1_A0CD_698E1D66F2CF"/>
            <w:bookmarkEnd w:id="2151"/>
          </w:p>
        </w:tc>
        <w:tc>
          <w:tcPr>
            <w:tcW w:w="1080" w:type="dxa"/>
            <w:tcBorders>
              <w:top w:val="nil"/>
              <w:left w:val="nil"/>
              <w:bottom w:val="nil"/>
              <w:right w:val="nil"/>
            </w:tcBorders>
          </w:tcPr>
          <w:p w14:paraId="54F78E2C" w14:textId="77777777"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8161D41" w14:textId="474811AF" w:rsidR="004140A0" w:rsidRPr="00B7296C" w:rsidRDefault="00DA5D93"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r w:rsidR="004140A0" w:rsidRPr="00B7296C">
              <w:rPr>
                <w:rFonts w:ascii="Arial" w:eastAsia="Times New Roman" w:hAnsi="Arial" w:cs="Arial"/>
                <w:color w:val="000000"/>
                <w:sz w:val="20"/>
                <w:szCs w:val="20"/>
              </w:rPr>
              <w:t>Vertrouwelijk</w:t>
            </w:r>
            <w:ins w:id="2152" w:author="Arjan Kloosterboer" w:date="2018-05-25T14:29:00Z">
              <w:r w:rsidR="005E4F20">
                <w:rPr>
                  <w:rFonts w:ascii="Arial" w:eastAsia="Times New Roman" w:hAnsi="Arial" w:cs="Arial"/>
                  <w:color w:val="000000"/>
                  <w:sz w:val="20"/>
                  <w:szCs w:val="20"/>
                </w:rPr>
                <w:t>heid</w:t>
              </w:r>
            </w:ins>
            <w:del w:id="2153" w:author="Arjan" w:date="2012-11-16T14:26:00Z">
              <w:r w:rsidR="004140A0" w:rsidRPr="00B7296C" w:rsidDel="006A5F03">
                <w:rPr>
                  <w:rFonts w:ascii="Arial" w:eastAsia="Times New Roman" w:hAnsi="Arial" w:cs="Arial"/>
                  <w:color w:val="000000"/>
                  <w:sz w:val="20"/>
                  <w:szCs w:val="20"/>
                </w:rPr>
                <w:delText xml:space="preserve"> </w:delText>
              </w:r>
            </w:del>
            <w:r w:rsidR="004140A0" w:rsidRPr="00B7296C">
              <w:rPr>
                <w:rFonts w:ascii="Arial" w:eastAsia="Times New Roman" w:hAnsi="Arial" w:cs="Arial"/>
                <w:color w:val="000000"/>
                <w:sz w:val="20"/>
                <w:szCs w:val="20"/>
              </w:rPr>
              <w:t>aanduiding</w:t>
            </w:r>
            <w:r w:rsidRPr="00B7296C">
              <w:rPr>
                <w:rFonts w:ascii="Arial" w:hAnsi="Arial" w:cs="Arial"/>
                <w:sz w:val="20"/>
                <w:szCs w:val="20"/>
                <w:lang w:val="en-AU"/>
              </w:rPr>
              <w:fldChar w:fldCharType="end"/>
            </w:r>
          </w:p>
        </w:tc>
        <w:tc>
          <w:tcPr>
            <w:tcW w:w="1350" w:type="dxa"/>
            <w:tcBorders>
              <w:top w:val="nil"/>
              <w:left w:val="nil"/>
              <w:bottom w:val="nil"/>
              <w:right w:val="nil"/>
            </w:tcBorders>
          </w:tcPr>
          <w:p w14:paraId="436D1656" w14:textId="77777777"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w:t>
            </w:r>
          </w:p>
        </w:tc>
      </w:tr>
      <w:tr w:rsidR="006B0CA1" w:rsidRPr="00B7296C" w14:paraId="502C1EB9" w14:textId="77777777" w:rsidTr="004140A0">
        <w:tc>
          <w:tcPr>
            <w:tcW w:w="3600" w:type="dxa"/>
            <w:tcBorders>
              <w:top w:val="nil"/>
              <w:left w:val="nil"/>
              <w:bottom w:val="nil"/>
              <w:right w:val="nil"/>
            </w:tcBorders>
          </w:tcPr>
          <w:p w14:paraId="2AE2D4B7" w14:textId="77777777" w:rsidR="006B0CA1" w:rsidRPr="00B7296C" w:rsidRDefault="006B0CA1"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5B07327E" w14:textId="77777777" w:rsidR="006B0CA1" w:rsidRPr="00B7296C" w:rsidRDefault="006B0CA1"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E28E696" w14:textId="77777777" w:rsidR="006B0CA1" w:rsidRPr="00B7296C" w:rsidRDefault="006B0CA1" w:rsidP="00B7296C">
            <w:pPr>
              <w:autoSpaceDE w:val="0"/>
              <w:autoSpaceDN w:val="0"/>
              <w:adjustRightInd w:val="0"/>
              <w:spacing w:after="0" w:line="240" w:lineRule="auto"/>
              <w:rPr>
                <w:rFonts w:ascii="Arial" w:hAnsi="Arial" w:cs="Arial"/>
                <w:sz w:val="20"/>
                <w:szCs w:val="20"/>
                <w:lang w:val="en-AU"/>
              </w:rPr>
            </w:pPr>
            <w:ins w:id="2154" w:author="Arjan" w:date="2014-01-21T21:59:00Z">
              <w:r>
                <w:rPr>
                  <w:rFonts w:ascii="Arial" w:hAnsi="Arial" w:cs="Arial"/>
                  <w:sz w:val="20"/>
                  <w:szCs w:val="20"/>
                  <w:lang w:val="en-AU"/>
                </w:rPr>
                <w:t>Gebruiksrechten</w:t>
              </w:r>
            </w:ins>
          </w:p>
        </w:tc>
        <w:tc>
          <w:tcPr>
            <w:tcW w:w="1350" w:type="dxa"/>
            <w:tcBorders>
              <w:top w:val="nil"/>
              <w:left w:val="nil"/>
              <w:bottom w:val="nil"/>
              <w:right w:val="nil"/>
            </w:tcBorders>
          </w:tcPr>
          <w:p w14:paraId="4222E807" w14:textId="77777777" w:rsidR="006B0CA1"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ins w:id="2155" w:author="Arjan" w:date="2014-11-18T13:06:00Z">
              <w:r>
                <w:rPr>
                  <w:rFonts w:ascii="Arial" w:eastAsia="Times New Roman" w:hAnsi="Arial" w:cs="Arial"/>
                  <w:color w:val="000000"/>
                  <w:sz w:val="20"/>
                  <w:szCs w:val="20"/>
                </w:rPr>
                <w:t>RMO</w:t>
              </w:r>
            </w:ins>
          </w:p>
        </w:tc>
      </w:tr>
      <w:tr w:rsidR="00AE26FB" w:rsidRPr="00B7296C" w14:paraId="55723E49" w14:textId="77777777" w:rsidTr="004140A0">
        <w:tc>
          <w:tcPr>
            <w:tcW w:w="3600" w:type="dxa"/>
            <w:tcBorders>
              <w:top w:val="nil"/>
              <w:left w:val="nil"/>
              <w:bottom w:val="nil"/>
              <w:right w:val="nil"/>
            </w:tcBorders>
          </w:tcPr>
          <w:p w14:paraId="47A3724D"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6464DEAB"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CBF3924" w14:textId="77777777" w:rsidR="00AE26FB" w:rsidRDefault="00AE26FB" w:rsidP="00B7296C">
            <w:pPr>
              <w:autoSpaceDE w:val="0"/>
              <w:autoSpaceDN w:val="0"/>
              <w:adjustRightInd w:val="0"/>
              <w:spacing w:after="0" w:line="240" w:lineRule="auto"/>
              <w:rPr>
                <w:rFonts w:ascii="Arial" w:hAnsi="Arial" w:cs="Arial"/>
                <w:sz w:val="20"/>
                <w:szCs w:val="20"/>
                <w:lang w:val="en-AU"/>
              </w:rPr>
            </w:pPr>
            <w:ins w:id="2156" w:author="Arjan" w:date="2014-11-18T13:06:00Z">
              <w:r>
                <w:rPr>
                  <w:rFonts w:ascii="Arial" w:eastAsia="Times New Roman" w:hAnsi="Arial" w:cs="Arial"/>
                  <w:iCs/>
                  <w:color w:val="000000"/>
                  <w:sz w:val="20"/>
                  <w:szCs w:val="20"/>
                </w:rPr>
                <w:t xml:space="preserve">- </w:t>
              </w:r>
              <w:r w:rsidRPr="00E45C16">
                <w:rPr>
                  <w:rFonts w:ascii="Arial" w:eastAsia="Times New Roman" w:hAnsi="Arial" w:cs="Arial"/>
                  <w:iCs/>
                  <w:color w:val="000000"/>
                  <w:sz w:val="20"/>
                  <w:szCs w:val="20"/>
                </w:rPr>
                <w:t>Omschrijving voorwaarden</w:t>
              </w:r>
            </w:ins>
          </w:p>
        </w:tc>
        <w:tc>
          <w:tcPr>
            <w:tcW w:w="1350" w:type="dxa"/>
            <w:tcBorders>
              <w:top w:val="nil"/>
              <w:left w:val="nil"/>
              <w:bottom w:val="nil"/>
              <w:right w:val="nil"/>
            </w:tcBorders>
          </w:tcPr>
          <w:p w14:paraId="1EFFC696" w14:textId="77777777" w:rsidR="00AE26FB" w:rsidRDefault="00AE26FB" w:rsidP="00B7296C">
            <w:pPr>
              <w:autoSpaceDE w:val="0"/>
              <w:autoSpaceDN w:val="0"/>
              <w:adjustRightInd w:val="0"/>
              <w:spacing w:after="0" w:line="240" w:lineRule="auto"/>
              <w:rPr>
                <w:rFonts w:ascii="Arial" w:eastAsia="Times New Roman" w:hAnsi="Arial" w:cs="Arial"/>
                <w:color w:val="000000"/>
                <w:sz w:val="20"/>
                <w:szCs w:val="20"/>
              </w:rPr>
            </w:pPr>
            <w:ins w:id="2157" w:author="Arjan" w:date="2014-11-18T13:07:00Z">
              <w:r>
                <w:rPr>
                  <w:rFonts w:ascii="Arial" w:eastAsia="Times New Roman" w:hAnsi="Arial" w:cs="Arial"/>
                  <w:color w:val="000000"/>
                  <w:sz w:val="20"/>
                  <w:szCs w:val="20"/>
                </w:rPr>
                <w:t>RMO</w:t>
              </w:r>
            </w:ins>
          </w:p>
        </w:tc>
      </w:tr>
      <w:tr w:rsidR="00AE26FB" w:rsidRPr="00B7296C" w14:paraId="460DACC0" w14:textId="77777777" w:rsidTr="004140A0">
        <w:tc>
          <w:tcPr>
            <w:tcW w:w="3600" w:type="dxa"/>
            <w:tcBorders>
              <w:top w:val="nil"/>
              <w:left w:val="nil"/>
              <w:bottom w:val="nil"/>
              <w:right w:val="nil"/>
            </w:tcBorders>
          </w:tcPr>
          <w:p w14:paraId="1ACC4F89"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2B140C85"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B310450" w14:textId="77777777" w:rsidR="00AE26FB" w:rsidRDefault="00AE26FB" w:rsidP="00B7296C">
            <w:pPr>
              <w:autoSpaceDE w:val="0"/>
              <w:autoSpaceDN w:val="0"/>
              <w:adjustRightInd w:val="0"/>
              <w:spacing w:after="0" w:line="240" w:lineRule="auto"/>
              <w:rPr>
                <w:rFonts w:ascii="Arial" w:hAnsi="Arial" w:cs="Arial"/>
                <w:sz w:val="20"/>
                <w:szCs w:val="20"/>
                <w:lang w:val="en-AU"/>
              </w:rPr>
            </w:pPr>
            <w:ins w:id="2158" w:author="Arjan" w:date="2014-11-18T13:06:00Z">
              <w:r>
                <w:rPr>
                  <w:rFonts w:ascii="Arial" w:eastAsia="Times New Roman" w:hAnsi="Arial" w:cs="Arial"/>
                  <w:iCs/>
                  <w:color w:val="000000"/>
                  <w:sz w:val="20"/>
                  <w:szCs w:val="20"/>
                </w:rPr>
                <w:t xml:space="preserve">- Startdatum </w:t>
              </w:r>
              <w:r w:rsidRPr="00E45C16">
                <w:rPr>
                  <w:rFonts w:ascii="Arial" w:eastAsia="Times New Roman" w:hAnsi="Arial" w:cs="Arial"/>
                  <w:iCs/>
                  <w:color w:val="000000"/>
                  <w:sz w:val="20"/>
                  <w:szCs w:val="20"/>
                </w:rPr>
                <w:t>gebruiksrechten</w:t>
              </w:r>
            </w:ins>
          </w:p>
        </w:tc>
        <w:tc>
          <w:tcPr>
            <w:tcW w:w="1350" w:type="dxa"/>
            <w:tcBorders>
              <w:top w:val="nil"/>
              <w:left w:val="nil"/>
              <w:bottom w:val="nil"/>
              <w:right w:val="nil"/>
            </w:tcBorders>
          </w:tcPr>
          <w:p w14:paraId="627F3B2A" w14:textId="77777777" w:rsidR="00AE26FB" w:rsidRDefault="00AE26FB" w:rsidP="00B7296C">
            <w:pPr>
              <w:autoSpaceDE w:val="0"/>
              <w:autoSpaceDN w:val="0"/>
              <w:adjustRightInd w:val="0"/>
              <w:spacing w:after="0" w:line="240" w:lineRule="auto"/>
              <w:rPr>
                <w:rFonts w:ascii="Arial" w:eastAsia="Times New Roman" w:hAnsi="Arial" w:cs="Arial"/>
                <w:color w:val="000000"/>
                <w:sz w:val="20"/>
                <w:szCs w:val="20"/>
              </w:rPr>
            </w:pPr>
            <w:ins w:id="2159" w:author="Arjan" w:date="2014-11-18T13:07:00Z">
              <w:r>
                <w:rPr>
                  <w:rFonts w:ascii="Arial" w:eastAsia="Times New Roman" w:hAnsi="Arial" w:cs="Arial"/>
                  <w:color w:val="000000"/>
                  <w:sz w:val="20"/>
                  <w:szCs w:val="20"/>
                </w:rPr>
                <w:t>RMO</w:t>
              </w:r>
            </w:ins>
          </w:p>
        </w:tc>
      </w:tr>
      <w:tr w:rsidR="00AE26FB" w:rsidRPr="00B7296C" w14:paraId="3E1A685E" w14:textId="77777777" w:rsidTr="004140A0">
        <w:tc>
          <w:tcPr>
            <w:tcW w:w="3600" w:type="dxa"/>
            <w:tcBorders>
              <w:top w:val="nil"/>
              <w:left w:val="nil"/>
              <w:bottom w:val="nil"/>
              <w:right w:val="nil"/>
            </w:tcBorders>
          </w:tcPr>
          <w:p w14:paraId="15A90A35"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10F95F89"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49D2BACC" w14:textId="77777777" w:rsidR="00AE26FB" w:rsidRDefault="00AE26FB" w:rsidP="00B7296C">
            <w:pPr>
              <w:autoSpaceDE w:val="0"/>
              <w:autoSpaceDN w:val="0"/>
              <w:adjustRightInd w:val="0"/>
              <w:spacing w:after="0" w:line="240" w:lineRule="auto"/>
              <w:rPr>
                <w:rFonts w:ascii="Arial" w:hAnsi="Arial" w:cs="Arial"/>
                <w:sz w:val="20"/>
                <w:szCs w:val="20"/>
                <w:lang w:val="en-AU"/>
              </w:rPr>
            </w:pPr>
            <w:ins w:id="2160" w:author="Arjan" w:date="2014-11-18T13:06:00Z">
              <w:r>
                <w:rPr>
                  <w:rFonts w:ascii="Arial" w:eastAsia="Times New Roman" w:hAnsi="Arial" w:cs="Arial"/>
                  <w:iCs/>
                  <w:color w:val="000000"/>
                  <w:sz w:val="20"/>
                  <w:szCs w:val="20"/>
                </w:rPr>
                <w:t xml:space="preserve">- Einddatum </w:t>
              </w:r>
              <w:r w:rsidRPr="00E45C16">
                <w:rPr>
                  <w:rFonts w:ascii="Arial" w:eastAsia="Times New Roman" w:hAnsi="Arial" w:cs="Arial"/>
                  <w:iCs/>
                  <w:color w:val="000000"/>
                  <w:sz w:val="20"/>
                  <w:szCs w:val="20"/>
                </w:rPr>
                <w:t>gebruiksrechten</w:t>
              </w:r>
            </w:ins>
          </w:p>
        </w:tc>
        <w:tc>
          <w:tcPr>
            <w:tcW w:w="1350" w:type="dxa"/>
            <w:tcBorders>
              <w:top w:val="nil"/>
              <w:left w:val="nil"/>
              <w:bottom w:val="nil"/>
              <w:right w:val="nil"/>
            </w:tcBorders>
          </w:tcPr>
          <w:p w14:paraId="34550E82" w14:textId="77777777" w:rsidR="00AE26FB" w:rsidRDefault="00AE26FB" w:rsidP="00B7296C">
            <w:pPr>
              <w:autoSpaceDE w:val="0"/>
              <w:autoSpaceDN w:val="0"/>
              <w:adjustRightInd w:val="0"/>
              <w:spacing w:after="0" w:line="240" w:lineRule="auto"/>
              <w:rPr>
                <w:rFonts w:ascii="Arial" w:eastAsia="Times New Roman" w:hAnsi="Arial" w:cs="Arial"/>
                <w:color w:val="000000"/>
                <w:sz w:val="20"/>
                <w:szCs w:val="20"/>
              </w:rPr>
            </w:pPr>
            <w:ins w:id="2161" w:author="Arjan" w:date="2014-11-18T13:07:00Z">
              <w:r>
                <w:rPr>
                  <w:rFonts w:ascii="Arial" w:eastAsia="Times New Roman" w:hAnsi="Arial" w:cs="Arial"/>
                  <w:color w:val="000000"/>
                  <w:sz w:val="20"/>
                  <w:szCs w:val="20"/>
                </w:rPr>
                <w:t>RMO</w:t>
              </w:r>
            </w:ins>
          </w:p>
        </w:tc>
      </w:tr>
      <w:tr w:rsidR="00AE26FB" w:rsidRPr="00AE1A91" w14:paraId="6F4982AB" w14:textId="77777777" w:rsidTr="004140A0">
        <w:tc>
          <w:tcPr>
            <w:tcW w:w="3600" w:type="dxa"/>
            <w:tcBorders>
              <w:top w:val="nil"/>
              <w:left w:val="nil"/>
              <w:bottom w:val="nil"/>
              <w:right w:val="nil"/>
            </w:tcBorders>
          </w:tcPr>
          <w:p w14:paraId="71371062"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bookmarkStart w:id="2162" w:name="BKM_24277038_EF81_4e10_92BC_68AB8969FE4D"/>
            <w:bookmarkEnd w:id="2162"/>
          </w:p>
        </w:tc>
        <w:tc>
          <w:tcPr>
            <w:tcW w:w="1080" w:type="dxa"/>
            <w:tcBorders>
              <w:top w:val="nil"/>
              <w:left w:val="nil"/>
              <w:bottom w:val="nil"/>
              <w:right w:val="nil"/>
            </w:tcBorders>
          </w:tcPr>
          <w:p w14:paraId="687C7935"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A42DEF8" w14:textId="77777777" w:rsidR="00AE26FB" w:rsidRPr="00B7296C" w:rsidRDefault="00DA5D93" w:rsidP="004F5D06">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AE26FB" w:rsidRPr="00B7296C">
              <w:rPr>
                <w:rFonts w:ascii="Arial" w:hAnsi="Arial" w:cs="Arial"/>
                <w:sz w:val="20"/>
                <w:szCs w:val="20"/>
                <w:lang w:val="en-AU"/>
              </w:rPr>
              <w:instrText xml:space="preserve">MERGEFIELD </w:instrText>
            </w:r>
            <w:r w:rsidR="00AE26FB"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del w:id="2163" w:author="Arjan" w:date="2012-11-16T14:26:00Z">
              <w:r w:rsidR="00AE26FB" w:rsidRPr="00B7296C" w:rsidDel="006A5F03">
                <w:rPr>
                  <w:rFonts w:ascii="Arial" w:eastAsia="Times New Roman" w:hAnsi="Arial" w:cs="Arial"/>
                  <w:color w:val="000000"/>
                  <w:sz w:val="20"/>
                  <w:szCs w:val="20"/>
                </w:rPr>
                <w:delText>Document</w:delText>
              </w:r>
            </w:del>
            <w:del w:id="2164" w:author="Arjan" w:date="2014-01-22T16:35:00Z">
              <w:r w:rsidR="00AE26FB" w:rsidRPr="00B7296C" w:rsidDel="004F5D06">
                <w:rPr>
                  <w:rFonts w:ascii="Arial" w:eastAsia="Times New Roman" w:hAnsi="Arial" w:cs="Arial"/>
                  <w:color w:val="000000"/>
                  <w:sz w:val="20"/>
                  <w:szCs w:val="20"/>
                </w:rPr>
                <w:delText>a</w:delText>
              </w:r>
            </w:del>
            <w:ins w:id="2165" w:author="Arjan" w:date="2014-01-22T16:35:00Z">
              <w:r w:rsidR="00AE26FB">
                <w:rPr>
                  <w:rFonts w:ascii="Arial" w:eastAsia="Times New Roman" w:hAnsi="Arial" w:cs="Arial"/>
                  <w:color w:val="000000"/>
                  <w:sz w:val="20"/>
                  <w:szCs w:val="20"/>
                </w:rPr>
                <w:t>A</w:t>
              </w:r>
            </w:ins>
            <w:r w:rsidR="00AE26FB" w:rsidRPr="00B7296C">
              <w:rPr>
                <w:rFonts w:ascii="Arial" w:eastAsia="Times New Roman" w:hAnsi="Arial" w:cs="Arial"/>
                <w:color w:val="000000"/>
                <w:sz w:val="20"/>
                <w:szCs w:val="20"/>
              </w:rPr>
              <w:t>uteur</w:t>
            </w:r>
            <w:r w:rsidRPr="00B7296C">
              <w:rPr>
                <w:rFonts w:ascii="Arial" w:hAnsi="Arial" w:cs="Arial"/>
                <w:sz w:val="20"/>
                <w:szCs w:val="20"/>
                <w:lang w:val="en-AU"/>
              </w:rPr>
              <w:fldChar w:fldCharType="end"/>
            </w:r>
          </w:p>
        </w:tc>
        <w:tc>
          <w:tcPr>
            <w:tcW w:w="1350" w:type="dxa"/>
            <w:tcBorders>
              <w:top w:val="nil"/>
              <w:left w:val="nil"/>
              <w:bottom w:val="nil"/>
              <w:right w:val="nil"/>
            </w:tcBorders>
          </w:tcPr>
          <w:p w14:paraId="4270751C" w14:textId="77777777" w:rsidR="00AE26FB" w:rsidRPr="00DD0F4F" w:rsidRDefault="00AE26FB"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AB765A" w:rsidRPr="00B7296C" w14:paraId="6A320D95" w14:textId="77777777" w:rsidTr="004140A0">
        <w:trPr>
          <w:ins w:id="2166" w:author="Arjan" w:date="2015-01-11T21:54:00Z"/>
        </w:trPr>
        <w:tc>
          <w:tcPr>
            <w:tcW w:w="3600" w:type="dxa"/>
            <w:tcBorders>
              <w:top w:val="nil"/>
              <w:left w:val="nil"/>
              <w:bottom w:val="nil"/>
              <w:right w:val="nil"/>
            </w:tcBorders>
          </w:tcPr>
          <w:p w14:paraId="7226CF9B" w14:textId="77777777" w:rsidR="00AB765A" w:rsidRPr="00DD0F4F" w:rsidRDefault="00AB765A" w:rsidP="00B7296C">
            <w:pPr>
              <w:autoSpaceDE w:val="0"/>
              <w:autoSpaceDN w:val="0"/>
              <w:adjustRightInd w:val="0"/>
              <w:spacing w:after="0" w:line="240" w:lineRule="auto"/>
              <w:rPr>
                <w:ins w:id="2167" w:author="Arjan" w:date="2015-01-11T21:54:00Z"/>
                <w:rFonts w:ascii="Arial" w:eastAsia="Times New Roman" w:hAnsi="Arial" w:cs="Arial"/>
                <w:color w:val="000000"/>
                <w:sz w:val="20"/>
                <w:szCs w:val="20"/>
                <w:lang w:val="nl-NL"/>
              </w:rPr>
            </w:pPr>
          </w:p>
        </w:tc>
        <w:tc>
          <w:tcPr>
            <w:tcW w:w="1080" w:type="dxa"/>
            <w:tcBorders>
              <w:top w:val="nil"/>
              <w:left w:val="nil"/>
              <w:bottom w:val="nil"/>
              <w:right w:val="nil"/>
            </w:tcBorders>
          </w:tcPr>
          <w:p w14:paraId="55F76651" w14:textId="77777777" w:rsidR="00AB765A" w:rsidRPr="00DD0F4F" w:rsidRDefault="00AB765A" w:rsidP="00B7296C">
            <w:pPr>
              <w:autoSpaceDE w:val="0"/>
              <w:autoSpaceDN w:val="0"/>
              <w:adjustRightInd w:val="0"/>
              <w:spacing w:after="0" w:line="240" w:lineRule="auto"/>
              <w:rPr>
                <w:ins w:id="2168" w:author="Arjan" w:date="2015-01-11T21:54:00Z"/>
                <w:rFonts w:ascii="Arial" w:eastAsia="Times New Roman" w:hAnsi="Arial" w:cs="Arial"/>
                <w:color w:val="000000"/>
                <w:sz w:val="20"/>
                <w:szCs w:val="20"/>
                <w:lang w:val="nl-NL"/>
              </w:rPr>
            </w:pPr>
          </w:p>
        </w:tc>
        <w:tc>
          <w:tcPr>
            <w:tcW w:w="3330" w:type="dxa"/>
            <w:tcBorders>
              <w:top w:val="nil"/>
              <w:left w:val="nil"/>
              <w:bottom w:val="nil"/>
              <w:right w:val="nil"/>
            </w:tcBorders>
          </w:tcPr>
          <w:p w14:paraId="0F1D18C1" w14:textId="77777777" w:rsidR="00AB765A" w:rsidRDefault="00AB765A" w:rsidP="004F5D06">
            <w:pPr>
              <w:autoSpaceDE w:val="0"/>
              <w:autoSpaceDN w:val="0"/>
              <w:adjustRightInd w:val="0"/>
              <w:spacing w:after="0" w:line="240" w:lineRule="auto"/>
              <w:rPr>
                <w:ins w:id="2169" w:author="Arjan" w:date="2015-01-11T21:54:00Z"/>
                <w:rFonts w:ascii="Arial" w:hAnsi="Arial" w:cs="Arial"/>
                <w:sz w:val="20"/>
                <w:szCs w:val="20"/>
                <w:lang w:val="en-AU"/>
              </w:rPr>
            </w:pPr>
            <w:ins w:id="2170" w:author="Arjan" w:date="2015-01-11T21:54:00Z">
              <w:r>
                <w:rPr>
                  <w:rFonts w:ascii="Arial" w:hAnsi="Arial" w:cs="Arial"/>
                  <w:sz w:val="20"/>
                  <w:szCs w:val="20"/>
                  <w:lang w:val="en-AU"/>
                </w:rPr>
                <w:t>Ondertekening</w:t>
              </w:r>
            </w:ins>
          </w:p>
        </w:tc>
        <w:tc>
          <w:tcPr>
            <w:tcW w:w="1350" w:type="dxa"/>
            <w:tcBorders>
              <w:top w:val="nil"/>
              <w:left w:val="nil"/>
              <w:bottom w:val="nil"/>
              <w:right w:val="nil"/>
            </w:tcBorders>
          </w:tcPr>
          <w:p w14:paraId="6A4B6A18" w14:textId="77777777" w:rsidR="00AB765A" w:rsidRDefault="00AB765A" w:rsidP="00B7296C">
            <w:pPr>
              <w:autoSpaceDE w:val="0"/>
              <w:autoSpaceDN w:val="0"/>
              <w:adjustRightInd w:val="0"/>
              <w:spacing w:after="0" w:line="240" w:lineRule="auto"/>
              <w:rPr>
                <w:ins w:id="2171" w:author="Arjan" w:date="2015-01-11T21:54:00Z"/>
                <w:rFonts w:ascii="Arial" w:eastAsia="Times New Roman" w:hAnsi="Arial" w:cs="Arial"/>
                <w:color w:val="000000"/>
                <w:sz w:val="20"/>
                <w:szCs w:val="20"/>
              </w:rPr>
            </w:pPr>
            <w:ins w:id="2172" w:author="Arjan" w:date="2015-01-11T21:54:00Z">
              <w:r>
                <w:rPr>
                  <w:rFonts w:ascii="Arial" w:eastAsia="Times New Roman" w:hAnsi="Arial" w:cs="Arial"/>
                  <w:color w:val="000000"/>
                  <w:sz w:val="20"/>
                  <w:szCs w:val="20"/>
                </w:rPr>
                <w:t>KING</w:t>
              </w:r>
            </w:ins>
          </w:p>
        </w:tc>
      </w:tr>
      <w:tr w:rsidR="00AE26FB" w:rsidRPr="00B7296C" w14:paraId="5AD1AC24" w14:textId="77777777" w:rsidTr="004140A0">
        <w:trPr>
          <w:ins w:id="2173" w:author="Arjan" w:date="2014-09-08T22:23:00Z"/>
        </w:trPr>
        <w:tc>
          <w:tcPr>
            <w:tcW w:w="3600" w:type="dxa"/>
            <w:tcBorders>
              <w:top w:val="nil"/>
              <w:left w:val="nil"/>
              <w:bottom w:val="nil"/>
              <w:right w:val="nil"/>
            </w:tcBorders>
          </w:tcPr>
          <w:p w14:paraId="1D3FF86E" w14:textId="77777777" w:rsidR="00AE26FB" w:rsidRPr="00DD0F4F" w:rsidRDefault="00AE26FB" w:rsidP="00B7296C">
            <w:pPr>
              <w:autoSpaceDE w:val="0"/>
              <w:autoSpaceDN w:val="0"/>
              <w:adjustRightInd w:val="0"/>
              <w:spacing w:after="0" w:line="240" w:lineRule="auto"/>
              <w:rPr>
                <w:ins w:id="2174" w:author="Arjan" w:date="2014-09-08T22:23:00Z"/>
                <w:rFonts w:ascii="Arial" w:eastAsia="Times New Roman" w:hAnsi="Arial" w:cs="Arial"/>
                <w:color w:val="000000"/>
                <w:sz w:val="20"/>
                <w:szCs w:val="20"/>
                <w:lang w:val="nl-NL"/>
              </w:rPr>
            </w:pPr>
          </w:p>
        </w:tc>
        <w:tc>
          <w:tcPr>
            <w:tcW w:w="1080" w:type="dxa"/>
            <w:tcBorders>
              <w:top w:val="nil"/>
              <w:left w:val="nil"/>
              <w:bottom w:val="nil"/>
              <w:right w:val="nil"/>
            </w:tcBorders>
          </w:tcPr>
          <w:p w14:paraId="3A2A4BA2" w14:textId="77777777" w:rsidR="00AE26FB" w:rsidRPr="00DD0F4F" w:rsidRDefault="00AE26FB" w:rsidP="00B7296C">
            <w:pPr>
              <w:autoSpaceDE w:val="0"/>
              <w:autoSpaceDN w:val="0"/>
              <w:adjustRightInd w:val="0"/>
              <w:spacing w:after="0" w:line="240" w:lineRule="auto"/>
              <w:rPr>
                <w:ins w:id="2175" w:author="Arjan" w:date="2014-09-08T22:23:00Z"/>
                <w:rFonts w:ascii="Arial" w:eastAsia="Times New Roman" w:hAnsi="Arial" w:cs="Arial"/>
                <w:color w:val="000000"/>
                <w:sz w:val="20"/>
                <w:szCs w:val="20"/>
                <w:lang w:val="nl-NL"/>
              </w:rPr>
            </w:pPr>
          </w:p>
        </w:tc>
        <w:tc>
          <w:tcPr>
            <w:tcW w:w="3330" w:type="dxa"/>
            <w:tcBorders>
              <w:top w:val="nil"/>
              <w:left w:val="nil"/>
              <w:bottom w:val="nil"/>
              <w:right w:val="nil"/>
            </w:tcBorders>
          </w:tcPr>
          <w:p w14:paraId="03A45E1F" w14:textId="77777777" w:rsidR="00AE26FB" w:rsidRPr="00B7296C" w:rsidRDefault="00AB765A" w:rsidP="004F5D06">
            <w:pPr>
              <w:autoSpaceDE w:val="0"/>
              <w:autoSpaceDN w:val="0"/>
              <w:adjustRightInd w:val="0"/>
              <w:spacing w:after="0" w:line="240" w:lineRule="auto"/>
              <w:rPr>
                <w:ins w:id="2176" w:author="Arjan" w:date="2014-09-08T22:23:00Z"/>
                <w:rFonts w:ascii="Arial" w:hAnsi="Arial" w:cs="Arial"/>
                <w:sz w:val="20"/>
                <w:szCs w:val="20"/>
                <w:lang w:val="en-AU"/>
              </w:rPr>
            </w:pPr>
            <w:ins w:id="2177" w:author="Arjan" w:date="2015-01-11T21:55:00Z">
              <w:r>
                <w:rPr>
                  <w:rFonts w:ascii="Arial" w:hAnsi="Arial" w:cs="Arial"/>
                  <w:sz w:val="20"/>
                  <w:szCs w:val="20"/>
                  <w:lang w:val="en-AU"/>
                </w:rPr>
                <w:t xml:space="preserve">- </w:t>
              </w:r>
            </w:ins>
            <w:ins w:id="2178" w:author="Arjan" w:date="2014-09-08T22:23:00Z">
              <w:r w:rsidR="00AE26FB">
                <w:rPr>
                  <w:rFonts w:ascii="Arial" w:hAnsi="Arial" w:cs="Arial"/>
                  <w:sz w:val="20"/>
                  <w:szCs w:val="20"/>
                  <w:lang w:val="en-AU"/>
                </w:rPr>
                <w:t>Ondertekeningsoort</w:t>
              </w:r>
            </w:ins>
          </w:p>
        </w:tc>
        <w:tc>
          <w:tcPr>
            <w:tcW w:w="1350" w:type="dxa"/>
            <w:tcBorders>
              <w:top w:val="nil"/>
              <w:left w:val="nil"/>
              <w:bottom w:val="nil"/>
              <w:right w:val="nil"/>
            </w:tcBorders>
          </w:tcPr>
          <w:p w14:paraId="53BB7DB0" w14:textId="77777777" w:rsidR="00AE26FB" w:rsidRPr="00B7296C" w:rsidRDefault="00AE26FB" w:rsidP="00B7296C">
            <w:pPr>
              <w:autoSpaceDE w:val="0"/>
              <w:autoSpaceDN w:val="0"/>
              <w:adjustRightInd w:val="0"/>
              <w:spacing w:after="0" w:line="240" w:lineRule="auto"/>
              <w:rPr>
                <w:ins w:id="2179" w:author="Arjan" w:date="2014-09-08T22:23:00Z"/>
                <w:rFonts w:ascii="Arial" w:eastAsia="Times New Roman" w:hAnsi="Arial" w:cs="Arial"/>
                <w:color w:val="000000"/>
                <w:sz w:val="20"/>
                <w:szCs w:val="20"/>
              </w:rPr>
            </w:pPr>
            <w:ins w:id="2180" w:author="Arjan" w:date="2014-09-08T22:23:00Z">
              <w:r>
                <w:rPr>
                  <w:rFonts w:ascii="Arial" w:eastAsia="Times New Roman" w:hAnsi="Arial" w:cs="Arial"/>
                  <w:color w:val="000000"/>
                  <w:sz w:val="20"/>
                  <w:szCs w:val="20"/>
                </w:rPr>
                <w:t>KING</w:t>
              </w:r>
            </w:ins>
          </w:p>
        </w:tc>
      </w:tr>
      <w:tr w:rsidR="00AE26FB" w:rsidRPr="00B7296C" w14:paraId="692A768A" w14:textId="77777777" w:rsidTr="004140A0">
        <w:trPr>
          <w:ins w:id="2181" w:author="Arjan" w:date="2014-09-08T22:23:00Z"/>
        </w:trPr>
        <w:tc>
          <w:tcPr>
            <w:tcW w:w="3600" w:type="dxa"/>
            <w:tcBorders>
              <w:top w:val="nil"/>
              <w:left w:val="nil"/>
              <w:bottom w:val="nil"/>
              <w:right w:val="nil"/>
            </w:tcBorders>
          </w:tcPr>
          <w:p w14:paraId="38C5CDCD" w14:textId="77777777" w:rsidR="00AE26FB" w:rsidRPr="00B7296C" w:rsidRDefault="00AE26FB" w:rsidP="00B7296C">
            <w:pPr>
              <w:autoSpaceDE w:val="0"/>
              <w:autoSpaceDN w:val="0"/>
              <w:adjustRightInd w:val="0"/>
              <w:spacing w:after="0" w:line="240" w:lineRule="auto"/>
              <w:rPr>
                <w:ins w:id="2182" w:author="Arjan" w:date="2014-09-08T22:23:00Z"/>
                <w:rFonts w:ascii="Arial" w:eastAsia="Times New Roman" w:hAnsi="Arial" w:cs="Arial"/>
                <w:color w:val="000000"/>
                <w:sz w:val="20"/>
                <w:szCs w:val="20"/>
              </w:rPr>
            </w:pPr>
          </w:p>
        </w:tc>
        <w:tc>
          <w:tcPr>
            <w:tcW w:w="1080" w:type="dxa"/>
            <w:tcBorders>
              <w:top w:val="nil"/>
              <w:left w:val="nil"/>
              <w:bottom w:val="nil"/>
              <w:right w:val="nil"/>
            </w:tcBorders>
          </w:tcPr>
          <w:p w14:paraId="1774FA75" w14:textId="77777777" w:rsidR="00AE26FB" w:rsidRPr="00B7296C" w:rsidRDefault="00AE26FB" w:rsidP="00B7296C">
            <w:pPr>
              <w:autoSpaceDE w:val="0"/>
              <w:autoSpaceDN w:val="0"/>
              <w:adjustRightInd w:val="0"/>
              <w:spacing w:after="0" w:line="240" w:lineRule="auto"/>
              <w:rPr>
                <w:ins w:id="2183" w:author="Arjan" w:date="2014-09-08T22:23:00Z"/>
                <w:rFonts w:ascii="Arial" w:eastAsia="Times New Roman" w:hAnsi="Arial" w:cs="Arial"/>
                <w:color w:val="000000"/>
                <w:sz w:val="20"/>
                <w:szCs w:val="20"/>
              </w:rPr>
            </w:pPr>
          </w:p>
        </w:tc>
        <w:tc>
          <w:tcPr>
            <w:tcW w:w="3330" w:type="dxa"/>
            <w:tcBorders>
              <w:top w:val="nil"/>
              <w:left w:val="nil"/>
              <w:bottom w:val="nil"/>
              <w:right w:val="nil"/>
            </w:tcBorders>
          </w:tcPr>
          <w:p w14:paraId="7DB90AD4" w14:textId="77777777" w:rsidR="00AE26FB" w:rsidRPr="00B7296C" w:rsidRDefault="00AB765A" w:rsidP="004F5D06">
            <w:pPr>
              <w:autoSpaceDE w:val="0"/>
              <w:autoSpaceDN w:val="0"/>
              <w:adjustRightInd w:val="0"/>
              <w:spacing w:after="0" w:line="240" w:lineRule="auto"/>
              <w:rPr>
                <w:ins w:id="2184" w:author="Arjan" w:date="2014-09-08T22:23:00Z"/>
                <w:rFonts w:ascii="Arial" w:hAnsi="Arial" w:cs="Arial"/>
                <w:sz w:val="20"/>
                <w:szCs w:val="20"/>
                <w:lang w:val="en-AU"/>
              </w:rPr>
            </w:pPr>
            <w:ins w:id="2185" w:author="Arjan" w:date="2015-01-11T21:55:00Z">
              <w:r>
                <w:rPr>
                  <w:rFonts w:ascii="Arial" w:hAnsi="Arial" w:cs="Arial"/>
                  <w:sz w:val="20"/>
                  <w:szCs w:val="20"/>
                  <w:lang w:val="en-AU"/>
                </w:rPr>
                <w:t xml:space="preserve">- </w:t>
              </w:r>
            </w:ins>
            <w:ins w:id="2186" w:author="Arjan" w:date="2014-09-08T22:23:00Z">
              <w:r w:rsidR="00AE26FB">
                <w:rPr>
                  <w:rFonts w:ascii="Arial" w:hAnsi="Arial" w:cs="Arial"/>
                  <w:sz w:val="20"/>
                  <w:szCs w:val="20"/>
                  <w:lang w:val="en-AU"/>
                </w:rPr>
                <w:t>Ondertekeningdatum</w:t>
              </w:r>
            </w:ins>
          </w:p>
        </w:tc>
        <w:tc>
          <w:tcPr>
            <w:tcW w:w="1350" w:type="dxa"/>
            <w:tcBorders>
              <w:top w:val="nil"/>
              <w:left w:val="nil"/>
              <w:bottom w:val="nil"/>
              <w:right w:val="nil"/>
            </w:tcBorders>
          </w:tcPr>
          <w:p w14:paraId="3EE16D4A" w14:textId="77777777" w:rsidR="00AE26FB" w:rsidRPr="00B7296C" w:rsidRDefault="00AE26FB" w:rsidP="00B7296C">
            <w:pPr>
              <w:autoSpaceDE w:val="0"/>
              <w:autoSpaceDN w:val="0"/>
              <w:adjustRightInd w:val="0"/>
              <w:spacing w:after="0" w:line="240" w:lineRule="auto"/>
              <w:rPr>
                <w:ins w:id="2187" w:author="Arjan" w:date="2014-09-08T22:23:00Z"/>
                <w:rFonts w:ascii="Arial" w:eastAsia="Times New Roman" w:hAnsi="Arial" w:cs="Arial"/>
                <w:color w:val="000000"/>
                <w:sz w:val="20"/>
                <w:szCs w:val="20"/>
              </w:rPr>
            </w:pPr>
            <w:ins w:id="2188" w:author="Arjan" w:date="2014-09-08T22:23:00Z">
              <w:r>
                <w:rPr>
                  <w:rFonts w:ascii="Arial" w:eastAsia="Times New Roman" w:hAnsi="Arial" w:cs="Arial"/>
                  <w:color w:val="000000"/>
                  <w:sz w:val="20"/>
                  <w:szCs w:val="20"/>
                </w:rPr>
                <w:t>KING</w:t>
              </w:r>
            </w:ins>
          </w:p>
        </w:tc>
      </w:tr>
      <w:tr w:rsidR="00AE26FB" w:rsidRPr="00B7296C" w14:paraId="255C693B" w14:textId="77777777" w:rsidTr="004140A0">
        <w:tc>
          <w:tcPr>
            <w:tcW w:w="3600" w:type="dxa"/>
            <w:tcBorders>
              <w:top w:val="nil"/>
              <w:left w:val="nil"/>
              <w:bottom w:val="nil"/>
              <w:right w:val="nil"/>
            </w:tcBorders>
          </w:tcPr>
          <w:p w14:paraId="1D1270FD"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6785601E"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2C5404F" w14:textId="77777777" w:rsidR="00AE26FB" w:rsidRDefault="00AE26FB" w:rsidP="004F5D06">
            <w:pPr>
              <w:autoSpaceDE w:val="0"/>
              <w:autoSpaceDN w:val="0"/>
              <w:adjustRightInd w:val="0"/>
              <w:spacing w:after="0" w:line="240" w:lineRule="auto"/>
              <w:rPr>
                <w:rFonts w:ascii="Arial" w:hAnsi="Arial" w:cs="Arial"/>
                <w:sz w:val="20"/>
                <w:szCs w:val="20"/>
                <w:lang w:val="en-AU"/>
              </w:rPr>
            </w:pPr>
            <w:ins w:id="2189" w:author="Arjan" w:date="2014-11-17T18:43:00Z">
              <w:r>
                <w:rPr>
                  <w:rFonts w:ascii="Arial" w:hAnsi="Arial" w:cs="Arial"/>
                  <w:sz w:val="20"/>
                  <w:szCs w:val="20"/>
                  <w:lang w:val="en-AU"/>
                </w:rPr>
                <w:t>Verschijningsvorm</w:t>
              </w:r>
            </w:ins>
          </w:p>
        </w:tc>
        <w:tc>
          <w:tcPr>
            <w:tcW w:w="1350" w:type="dxa"/>
            <w:tcBorders>
              <w:top w:val="nil"/>
              <w:left w:val="nil"/>
              <w:bottom w:val="nil"/>
              <w:right w:val="nil"/>
            </w:tcBorders>
          </w:tcPr>
          <w:p w14:paraId="6440CF45" w14:textId="77777777" w:rsidR="00AE26FB" w:rsidRDefault="00AE26FB" w:rsidP="00B7296C">
            <w:pPr>
              <w:autoSpaceDE w:val="0"/>
              <w:autoSpaceDN w:val="0"/>
              <w:adjustRightInd w:val="0"/>
              <w:spacing w:after="0" w:line="240" w:lineRule="auto"/>
              <w:rPr>
                <w:rFonts w:ascii="Arial" w:eastAsia="Times New Roman" w:hAnsi="Arial" w:cs="Arial"/>
                <w:color w:val="000000"/>
                <w:sz w:val="20"/>
                <w:szCs w:val="20"/>
              </w:rPr>
            </w:pPr>
            <w:ins w:id="2190" w:author="Arjan" w:date="2014-11-17T18:48:00Z">
              <w:r>
                <w:rPr>
                  <w:rFonts w:ascii="Arial" w:eastAsia="Times New Roman" w:hAnsi="Arial" w:cs="Arial"/>
                  <w:color w:val="000000"/>
                  <w:sz w:val="20"/>
                  <w:szCs w:val="20"/>
                </w:rPr>
                <w:t>RMO</w:t>
              </w:r>
            </w:ins>
          </w:p>
        </w:tc>
      </w:tr>
      <w:tr w:rsidR="00AE26FB" w:rsidRPr="00B7296C" w14:paraId="4914208D" w14:textId="77777777" w:rsidTr="004140A0">
        <w:tc>
          <w:tcPr>
            <w:tcW w:w="3600" w:type="dxa"/>
            <w:tcBorders>
              <w:top w:val="nil"/>
              <w:left w:val="nil"/>
              <w:right w:val="nil"/>
            </w:tcBorders>
          </w:tcPr>
          <w:p w14:paraId="653DBAC6"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b/>
                <w:bCs/>
                <w:color w:val="000000"/>
                <w:sz w:val="20"/>
                <w:szCs w:val="20"/>
              </w:rPr>
              <w:t>Overzicht relaties</w:t>
            </w:r>
          </w:p>
        </w:tc>
        <w:tc>
          <w:tcPr>
            <w:tcW w:w="4410" w:type="dxa"/>
            <w:gridSpan w:val="2"/>
            <w:tcBorders>
              <w:top w:val="nil"/>
              <w:left w:val="nil"/>
              <w:right w:val="nil"/>
            </w:tcBorders>
          </w:tcPr>
          <w:p w14:paraId="0C331C91"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i/>
                <w:iCs/>
                <w:color w:val="000000"/>
                <w:sz w:val="20"/>
                <w:szCs w:val="20"/>
              </w:rPr>
              <w:t>Relatienaam incl. gerelateerd type</w:t>
            </w:r>
          </w:p>
        </w:tc>
        <w:tc>
          <w:tcPr>
            <w:tcW w:w="1350" w:type="dxa"/>
            <w:tcBorders>
              <w:top w:val="nil"/>
              <w:left w:val="nil"/>
              <w:right w:val="nil"/>
            </w:tcBorders>
          </w:tcPr>
          <w:p w14:paraId="1FDBA9F7"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i/>
                <w:iCs/>
                <w:color w:val="000000"/>
                <w:sz w:val="20"/>
                <w:szCs w:val="20"/>
              </w:rPr>
              <w:t>Herkomst</w:t>
            </w:r>
          </w:p>
        </w:tc>
      </w:tr>
      <w:tr w:rsidR="00AE26FB" w:rsidRPr="00B7296C" w14:paraId="7AA9745E" w14:textId="77777777" w:rsidTr="00334B0B">
        <w:tc>
          <w:tcPr>
            <w:tcW w:w="3600" w:type="dxa"/>
            <w:tcBorders>
              <w:top w:val="nil"/>
              <w:left w:val="nil"/>
              <w:bottom w:val="nil"/>
              <w:right w:val="nil"/>
            </w:tcBorders>
          </w:tcPr>
          <w:p w14:paraId="2431A76D"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14:paraId="1FF0D126" w14:textId="77777777" w:rsidR="00AE26FB" w:rsidRPr="00B7296C" w:rsidRDefault="00DA5D93" w:rsidP="003F455D">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AE26FB" w:rsidRPr="00B7296C">
              <w:rPr>
                <w:rFonts w:ascii="Arial" w:hAnsi="Arial" w:cs="Arial"/>
                <w:sz w:val="20"/>
                <w:szCs w:val="20"/>
                <w:lang w:val="en-AU"/>
              </w:rPr>
              <w:instrText xml:space="preserve">MERGEFIELD </w:instrText>
            </w:r>
            <w:r w:rsidR="00AE26FB" w:rsidRPr="00B7296C">
              <w:rPr>
                <w:rFonts w:ascii="Arial" w:eastAsia="Times New Roman" w:hAnsi="Arial" w:cs="Arial"/>
                <w:color w:val="000000"/>
                <w:sz w:val="20"/>
                <w:szCs w:val="20"/>
              </w:rPr>
              <w:instrText>Connector.Name</w:instrText>
            </w:r>
            <w:r w:rsidRPr="00B7296C">
              <w:rPr>
                <w:rFonts w:ascii="Arial" w:hAnsi="Arial" w:cs="Arial"/>
                <w:sz w:val="20"/>
                <w:szCs w:val="20"/>
                <w:lang w:val="en-AU"/>
              </w:rPr>
              <w:fldChar w:fldCharType="separate"/>
            </w:r>
            <w:r w:rsidR="00AE26FB" w:rsidRPr="00B7296C">
              <w:rPr>
                <w:rFonts w:ascii="Arial" w:eastAsia="Times New Roman" w:hAnsi="Arial" w:cs="Arial"/>
                <w:color w:val="000000"/>
                <w:sz w:val="20"/>
                <w:szCs w:val="20"/>
              </w:rPr>
              <w:t>is van</w:t>
            </w:r>
            <w:r w:rsidRPr="00B7296C">
              <w:rPr>
                <w:rFonts w:ascii="Arial" w:hAnsi="Arial" w:cs="Arial"/>
                <w:sz w:val="20"/>
                <w:szCs w:val="20"/>
                <w:lang w:val="en-AU"/>
              </w:rPr>
              <w:fldChar w:fldCharType="end"/>
            </w:r>
            <w:r w:rsidR="00AE26FB" w:rsidRPr="00B7296C">
              <w:rPr>
                <w:rFonts w:ascii="Arial" w:eastAsia="Times New Roman" w:hAnsi="Arial" w:cs="Arial"/>
                <w:color w:val="000000"/>
                <w:sz w:val="20"/>
                <w:szCs w:val="20"/>
              </w:rPr>
              <w:t xml:space="preserve">   </w:t>
            </w:r>
            <w:r w:rsidRPr="00B7296C">
              <w:rPr>
                <w:rFonts w:ascii="Arial" w:eastAsia="Times New Roman" w:hAnsi="Arial" w:cs="Arial"/>
                <w:color w:val="000000"/>
                <w:sz w:val="20"/>
                <w:szCs w:val="20"/>
              </w:rPr>
              <w:fldChar w:fldCharType="begin" w:fldLock="1"/>
            </w:r>
            <w:r w:rsidR="00AE26FB" w:rsidRPr="00B7296C">
              <w:rPr>
                <w:rFonts w:ascii="Arial" w:eastAsia="Times New Roman" w:hAnsi="Arial" w:cs="Arial"/>
                <w:color w:val="000000"/>
                <w:sz w:val="20"/>
                <w:szCs w:val="20"/>
              </w:rPr>
              <w:instrText>MERGEFIELD Element.Name</w:instrText>
            </w:r>
            <w:r w:rsidRPr="00B7296C">
              <w:rPr>
                <w:rFonts w:ascii="Arial" w:eastAsia="Times New Roman" w:hAnsi="Arial" w:cs="Arial"/>
                <w:color w:val="000000"/>
                <w:sz w:val="20"/>
                <w:szCs w:val="20"/>
              </w:rPr>
              <w:fldChar w:fldCharType="separate"/>
            </w:r>
            <w:del w:id="2191" w:author="Arjan" w:date="2012-11-16T15:43:00Z">
              <w:r w:rsidR="00AE26FB" w:rsidRPr="00B7296C" w:rsidDel="003F455D">
                <w:rPr>
                  <w:rFonts w:ascii="Arial" w:eastAsia="Times New Roman" w:hAnsi="Arial" w:cs="Arial"/>
                  <w:color w:val="000000"/>
                  <w:sz w:val="20"/>
                  <w:szCs w:val="20"/>
                </w:rPr>
                <w:delText>DOCUMENT</w:delText>
              </w:r>
            </w:del>
            <w:ins w:id="2192" w:author="Arjan" w:date="2012-11-16T15:43:00Z">
              <w:r w:rsidR="00AE26FB">
                <w:rPr>
                  <w:rFonts w:ascii="Arial" w:eastAsia="Times New Roman" w:hAnsi="Arial" w:cs="Arial"/>
                  <w:color w:val="000000"/>
                  <w:sz w:val="20"/>
                  <w:szCs w:val="20"/>
                </w:rPr>
                <w:t>INFORMATIEOBJECT</w:t>
              </w:r>
            </w:ins>
            <w:r w:rsidR="00AE26FB" w:rsidRPr="00B7296C">
              <w:rPr>
                <w:rFonts w:ascii="Arial" w:eastAsia="Times New Roman" w:hAnsi="Arial" w:cs="Arial"/>
                <w:color w:val="000000"/>
                <w:sz w:val="20"/>
                <w:szCs w:val="20"/>
              </w:rPr>
              <w:t>TYPE</w:t>
            </w:r>
            <w:r w:rsidRPr="00B7296C">
              <w:rPr>
                <w:rFonts w:ascii="Arial" w:eastAsia="Times New Roman" w:hAnsi="Arial" w:cs="Arial"/>
                <w:color w:val="000000"/>
                <w:sz w:val="20"/>
                <w:szCs w:val="20"/>
              </w:rPr>
              <w:fldChar w:fldCharType="end"/>
            </w:r>
            <w:r w:rsidR="00AE26FB" w:rsidRPr="00B7296C">
              <w:rPr>
                <w:rFonts w:ascii="Arial" w:eastAsia="Times New Roman" w:hAnsi="Arial" w:cs="Arial"/>
                <w:color w:val="000000"/>
                <w:sz w:val="20"/>
                <w:szCs w:val="20"/>
              </w:rPr>
              <w:t xml:space="preserve">  </w:t>
            </w:r>
          </w:p>
        </w:tc>
        <w:tc>
          <w:tcPr>
            <w:tcW w:w="1350" w:type="dxa"/>
            <w:tcBorders>
              <w:top w:val="nil"/>
              <w:left w:val="nil"/>
              <w:bottom w:val="nil"/>
              <w:right w:val="nil"/>
            </w:tcBorders>
          </w:tcPr>
          <w:p w14:paraId="74945C65"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w:t>
            </w:r>
          </w:p>
        </w:tc>
      </w:tr>
      <w:tr w:rsidR="00AE26FB" w:rsidRPr="00B7296C" w14:paraId="0B890421" w14:textId="77777777" w:rsidTr="004140A0">
        <w:tc>
          <w:tcPr>
            <w:tcW w:w="3600" w:type="dxa"/>
            <w:tcBorders>
              <w:top w:val="nil"/>
              <w:left w:val="nil"/>
              <w:bottom w:val="single" w:sz="4" w:space="0" w:color="auto"/>
              <w:right w:val="nil"/>
            </w:tcBorders>
          </w:tcPr>
          <w:p w14:paraId="51E226B8"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single" w:sz="4" w:space="0" w:color="auto"/>
              <w:right w:val="nil"/>
            </w:tcBorders>
          </w:tcPr>
          <w:p w14:paraId="6BF44253" w14:textId="77777777" w:rsidR="00AE26FB" w:rsidRPr="00DD0F4F" w:rsidRDefault="00AE26FB" w:rsidP="003F455D">
            <w:pPr>
              <w:autoSpaceDE w:val="0"/>
              <w:autoSpaceDN w:val="0"/>
              <w:adjustRightInd w:val="0"/>
              <w:spacing w:after="0" w:line="240" w:lineRule="auto"/>
              <w:rPr>
                <w:rFonts w:ascii="Arial" w:hAnsi="Arial" w:cs="Arial"/>
                <w:sz w:val="20"/>
                <w:szCs w:val="20"/>
                <w:lang w:val="nl-NL"/>
              </w:rPr>
            </w:pPr>
            <w:ins w:id="2193" w:author="Arjan" w:date="2014-09-08T17:30:00Z">
              <w:r w:rsidRPr="00DD0F4F">
                <w:rPr>
                  <w:rFonts w:ascii="Arial" w:eastAsia="Times New Roman" w:hAnsi="Arial" w:cs="Arial"/>
                  <w:color w:val="000000"/>
                  <w:sz w:val="20"/>
                  <w:szCs w:val="20"/>
                  <w:lang w:val="nl-NL"/>
                </w:rPr>
                <w:t xml:space="preserve">is ontvangen van of </w:t>
              </w:r>
            </w:ins>
            <w:ins w:id="2194" w:author="Arjan" w:date="2014-09-08T17:39:00Z">
              <w:r w:rsidRPr="00DD0F4F">
                <w:rPr>
                  <w:rFonts w:ascii="Arial" w:eastAsia="Times New Roman" w:hAnsi="Arial" w:cs="Arial"/>
                  <w:color w:val="000000"/>
                  <w:sz w:val="20"/>
                  <w:szCs w:val="20"/>
                  <w:lang w:val="nl-NL"/>
                </w:rPr>
                <w:t>verzonden</w:t>
              </w:r>
            </w:ins>
            <w:ins w:id="2195" w:author="Arjan" w:date="2014-09-08T17:30:00Z">
              <w:r w:rsidRPr="00DD0F4F">
                <w:rPr>
                  <w:rFonts w:ascii="Arial" w:eastAsia="Times New Roman" w:hAnsi="Arial" w:cs="Arial"/>
                  <w:color w:val="000000"/>
                  <w:sz w:val="20"/>
                  <w:szCs w:val="20"/>
                  <w:lang w:val="nl-NL"/>
                </w:rPr>
                <w:t xml:space="preserve"> aan BETROKKENE</w:t>
              </w:r>
            </w:ins>
          </w:p>
        </w:tc>
        <w:tc>
          <w:tcPr>
            <w:tcW w:w="1350" w:type="dxa"/>
            <w:tcBorders>
              <w:top w:val="nil"/>
              <w:left w:val="nil"/>
              <w:bottom w:val="single" w:sz="4" w:space="0" w:color="auto"/>
              <w:right w:val="nil"/>
            </w:tcBorders>
          </w:tcPr>
          <w:p w14:paraId="14A1500F"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ins w:id="2196" w:author="Arjan" w:date="2014-09-08T18:03:00Z">
              <w:r>
                <w:rPr>
                  <w:rFonts w:ascii="Arial" w:eastAsia="Times New Roman" w:hAnsi="Arial" w:cs="Arial"/>
                  <w:color w:val="000000"/>
                  <w:sz w:val="20"/>
                  <w:szCs w:val="20"/>
                </w:rPr>
                <w:t>KING</w:t>
              </w:r>
            </w:ins>
          </w:p>
        </w:tc>
      </w:tr>
    </w:tbl>
    <w:p w14:paraId="22700DB4" w14:textId="77777777" w:rsidR="00910CBE" w:rsidRPr="00DD0F4F" w:rsidRDefault="006A5F03" w:rsidP="0044638F">
      <w:pPr>
        <w:rPr>
          <w:lang w:val="nl-NL"/>
        </w:rPr>
      </w:pPr>
      <w:r w:rsidRPr="00DD0F4F">
        <w:rPr>
          <w:lang w:val="nl-NL"/>
        </w:rPr>
        <w:br/>
      </w:r>
      <w:r w:rsidR="00910CBE" w:rsidRPr="00DD0F4F">
        <w:rPr>
          <w:lang w:val="nl-NL"/>
        </w:rPr>
        <w:t>Ook in alle attribuutsoorten en relatiesoorten van INFORMATIEOBJECT (v/h DOCUMENT) vervangen we  de term ‘document’ door ‘informatieobject’. Dit werken we in dit document niet uit</w:t>
      </w:r>
      <w:r w:rsidR="008F7B24" w:rsidRPr="00DD0F4F">
        <w:rPr>
          <w:lang w:val="nl-NL"/>
        </w:rPr>
        <w:t xml:space="preserve"> (tenzij we de attribuutsoort om andere redenen vermelden)</w:t>
      </w:r>
      <w:r w:rsidR="00910CBE" w:rsidRPr="00DD0F4F">
        <w:rPr>
          <w:lang w:val="nl-NL"/>
        </w:rPr>
        <w:t>, wel in het RGBZ zelf.</w:t>
      </w:r>
    </w:p>
    <w:p w14:paraId="3FCA7035" w14:textId="77777777" w:rsidR="00D768A4" w:rsidRPr="00DD0F4F" w:rsidRDefault="000E1D99" w:rsidP="0044638F">
      <w:pPr>
        <w:rPr>
          <w:lang w:val="nl-NL"/>
        </w:rPr>
      </w:pPr>
      <w:r w:rsidRPr="00DD0F4F">
        <w:rPr>
          <w:lang w:val="nl-NL"/>
        </w:rPr>
        <w:t>Zie ook ENKELVOUDIG INFORMATIE</w:t>
      </w:r>
      <w:r w:rsidR="00D768A4" w:rsidRPr="00DD0F4F">
        <w:rPr>
          <w:lang w:val="nl-NL"/>
        </w:rPr>
        <w:t xml:space="preserve">OBJECT en SAMENGESTELD </w:t>
      </w:r>
      <w:r w:rsidRPr="00DD0F4F">
        <w:rPr>
          <w:lang w:val="nl-NL"/>
        </w:rPr>
        <w:t>INFORMATIE</w:t>
      </w:r>
      <w:r w:rsidR="00D768A4" w:rsidRPr="00DD0F4F">
        <w:rPr>
          <w:lang w:val="nl-NL"/>
        </w:rPr>
        <w:t>OBJECT.</w:t>
      </w:r>
    </w:p>
    <w:p w14:paraId="543F7579" w14:textId="77777777" w:rsidR="005F3452" w:rsidRDefault="005F3452" w:rsidP="005F3452">
      <w:pPr>
        <w:pStyle w:val="Kop3"/>
      </w:pPr>
      <w:bookmarkStart w:id="2197" w:name="_Toc517094696"/>
      <w:r>
        <w:t>Unieke aanduiding</w:t>
      </w:r>
      <w:bookmarkEnd w:id="2197"/>
    </w:p>
    <w:p w14:paraId="218A8318" w14:textId="77777777" w:rsidR="00FD50DA" w:rsidRDefault="00FD50DA" w:rsidP="00FD50DA">
      <w:r w:rsidRPr="00DD0F4F">
        <w:rPr>
          <w:lang w:val="nl-NL"/>
        </w:rPr>
        <w:t xml:space="preserve">De unieke aanduiding van het Informatieobject wordt nu gevormd door het attribuut Documentidentificatie cq. Informatieobjectidentificatie. Dit is opgebouwd uit de CBS-gemeentecode van de gemeente die </w:t>
      </w:r>
      <w:r w:rsidR="00732714" w:rsidRPr="00DD0F4F">
        <w:rPr>
          <w:lang w:val="nl-NL"/>
        </w:rPr>
        <w:t>het informatieobject in haar registratie heeft opgenomen</w:t>
      </w:r>
      <w:r w:rsidRPr="00DD0F4F">
        <w:rPr>
          <w:lang w:val="nl-NL"/>
        </w:rPr>
        <w:t xml:space="preserve">, gevolgd door </w:t>
      </w:r>
      <w:r w:rsidR="00732714" w:rsidRPr="00DD0F4F">
        <w:rPr>
          <w:lang w:val="nl-NL"/>
        </w:rPr>
        <w:t>de identificatie die</w:t>
      </w:r>
      <w:r w:rsidRPr="00DD0F4F">
        <w:rPr>
          <w:lang w:val="nl-NL"/>
        </w:rPr>
        <w:t xml:space="preserve"> door die gemeente aan de zaak gegeven is. Nu het RGBZ en StUF-Zkn meer en meer ook door andere overheden dan gemeenten gebruikt wordt, moet een oplossing gevonden worden voor het eerste gedeelte van de </w:t>
      </w:r>
      <w:r w:rsidR="00732714" w:rsidRPr="00DD0F4F">
        <w:rPr>
          <w:lang w:val="nl-NL"/>
        </w:rPr>
        <w:t>Informatieobject</w:t>
      </w:r>
      <w:r w:rsidRPr="00DD0F4F">
        <w:rPr>
          <w:lang w:val="nl-NL"/>
        </w:rPr>
        <w:t>identificatie. Als oplossing was voorzien het bepalen van ‘gemeentecodes’ in de range 8000 – 9999 voor niet-gemeentelijke organisaties. Consequentie daarvan is dat het proces van toedelen en de toegedeelde codes beheerd moeten worden. Zoveel als mogelijk willen we beheerconsequenties evenwel voorkomen. Dit is mogelijk door van het gebruik van de gemeentecode af te zien en de unieke aanduiding van de zaak te laten bestaan uit de combinatie van de attribuutsoorten ‘</w:t>
      </w:r>
      <w:r w:rsidR="0005491B" w:rsidRPr="00DD0F4F">
        <w:rPr>
          <w:lang w:val="nl-NL"/>
        </w:rPr>
        <w:t>Bron</w:t>
      </w:r>
      <w:r w:rsidRPr="00DD0F4F">
        <w:rPr>
          <w:lang w:val="nl-NL"/>
        </w:rPr>
        <w:t xml:space="preserve">organisatie’ en </w:t>
      </w:r>
      <w:r w:rsidR="00732714" w:rsidRPr="00DD0F4F">
        <w:rPr>
          <w:lang w:val="nl-NL"/>
        </w:rPr>
        <w:t>‘Informatieobject</w:t>
      </w:r>
      <w:r w:rsidR="00732714" w:rsidRPr="00DD0F4F">
        <w:rPr>
          <w:lang w:val="nl-NL"/>
        </w:rPr>
        <w:softHyphen/>
        <w:t>identificatie’</w:t>
      </w:r>
      <w:r w:rsidRPr="00DD0F4F">
        <w:rPr>
          <w:lang w:val="nl-NL"/>
        </w:rPr>
        <w:t xml:space="preserve">. De </w:t>
      </w:r>
      <w:r w:rsidR="0083120B" w:rsidRPr="00DD0F4F">
        <w:rPr>
          <w:lang w:val="nl-NL"/>
        </w:rPr>
        <w:t>zojuist</w:t>
      </w:r>
      <w:r w:rsidRPr="00DD0F4F">
        <w:rPr>
          <w:lang w:val="nl-NL"/>
        </w:rPr>
        <w:t xml:space="preserve"> </w:t>
      </w:r>
      <w:r w:rsidRPr="00DD0F4F">
        <w:rPr>
          <w:lang w:val="nl-NL"/>
        </w:rPr>
        <w:lastRenderedPageBreak/>
        <w:t xml:space="preserve">genoemde eisen aan de opbouw van de </w:t>
      </w:r>
      <w:r w:rsidR="00732714" w:rsidRPr="00DD0F4F">
        <w:rPr>
          <w:lang w:val="nl-NL"/>
        </w:rPr>
        <w:t>Informatieobjectidentificatie</w:t>
      </w:r>
      <w:r w:rsidRPr="00DD0F4F">
        <w:rPr>
          <w:lang w:val="nl-NL"/>
        </w:rPr>
        <w:t xml:space="preserve"> vervallen hiermee.</w:t>
      </w:r>
      <w:r w:rsidR="0083120B" w:rsidRPr="00DD0F4F">
        <w:rPr>
          <w:lang w:val="nl-NL"/>
        </w:rPr>
        <w:t xml:space="preserve"> </w:t>
      </w:r>
      <w:r>
        <w:t xml:space="preserve">Hieronder specificeren we de </w:t>
      </w:r>
      <w:r w:rsidR="00247F69">
        <w:t>betrokken</w:t>
      </w:r>
      <w:r>
        <w:t xml:space="preserve"> attribuutsoort</w:t>
      </w:r>
      <w:r w:rsidR="00B92D60">
        <w:t>en</w:t>
      </w:r>
      <w:r>
        <w:t xml:space="preserve">. </w:t>
      </w:r>
    </w:p>
    <w:p w14:paraId="59D3E4EB" w14:textId="77777777" w:rsidR="00B92D60" w:rsidRPr="00B92D60" w:rsidRDefault="00B92D60" w:rsidP="00B92D60">
      <w:pPr>
        <w:widowControl w:val="0"/>
        <w:autoSpaceDE w:val="0"/>
        <w:autoSpaceDN w:val="0"/>
        <w:adjustRightInd w:val="0"/>
        <w:spacing w:before="240" w:after="60" w:line="240" w:lineRule="auto"/>
        <w:outlineLvl w:val="3"/>
        <w:rPr>
          <w:ins w:id="2198" w:author="Arjan" w:date="2014-01-20T08:49:00Z"/>
          <w:rFonts w:ascii="Arial" w:eastAsia="Times New Roman" w:hAnsi="Arial" w:cs="Arial"/>
          <w:b/>
          <w:color w:val="004080"/>
          <w:sz w:val="24"/>
          <w:szCs w:val="24"/>
          <w:lang w:eastAsia="nl-NL"/>
        </w:rPr>
      </w:pPr>
      <w:ins w:id="2199" w:author="Arjan" w:date="2014-01-20T09:18:00Z">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ins>
      <w:ins w:id="2200" w:author="Arjan" w:date="2014-01-20T09:19:00Z">
        <w:r w:rsidRPr="00B92D60">
          <w:rPr>
            <w:rFonts w:ascii="Arial" w:eastAsia="Times New Roman" w:hAnsi="Arial" w:cs="Arial"/>
            <w:b/>
            <w:color w:val="004080"/>
            <w:sz w:val="24"/>
            <w:szCs w:val="24"/>
            <w:lang w:eastAsia="nl-NL"/>
          </w:rPr>
          <w:t>Informatieobjectidentificatie</w:t>
        </w:r>
      </w:ins>
    </w:p>
    <w:tbl>
      <w:tblPr>
        <w:tblW w:w="9464" w:type="dxa"/>
        <w:tblLayout w:type="fixed"/>
        <w:tblCellMar>
          <w:top w:w="113" w:type="dxa"/>
          <w:bottom w:w="113" w:type="dxa"/>
        </w:tblCellMar>
        <w:tblLook w:val="0000" w:firstRow="0" w:lastRow="0" w:firstColumn="0" w:lastColumn="0" w:noHBand="0" w:noVBand="0"/>
      </w:tblPr>
      <w:tblGrid>
        <w:gridCol w:w="3794"/>
        <w:gridCol w:w="5670"/>
      </w:tblGrid>
      <w:tr w:rsidR="00661525" w14:paraId="06E0F03E" w14:textId="77777777" w:rsidTr="00661525">
        <w:trPr>
          <w:cantSplit/>
        </w:trPr>
        <w:tc>
          <w:tcPr>
            <w:tcW w:w="3794" w:type="dxa"/>
            <w:tcBorders>
              <w:top w:val="single" w:sz="4" w:space="0" w:color="auto"/>
            </w:tcBorders>
            <w:shd w:val="clear" w:color="auto" w:fill="auto"/>
          </w:tcPr>
          <w:p w14:paraId="3101E3DD"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Naam attribuutsoort</w:t>
            </w:r>
          </w:p>
        </w:tc>
        <w:tc>
          <w:tcPr>
            <w:tcW w:w="5670" w:type="dxa"/>
            <w:tcBorders>
              <w:top w:val="single" w:sz="4" w:space="0" w:color="auto"/>
            </w:tcBorders>
            <w:shd w:val="clear" w:color="auto" w:fill="auto"/>
          </w:tcPr>
          <w:p w14:paraId="308F5C9E" w14:textId="77777777"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del w:id="2201" w:author="Arjan" w:date="2014-01-20T09:01:00Z">
              <w:r w:rsidRPr="00661525" w:rsidDel="00661525">
                <w:rPr>
                  <w:rFonts w:ascii="Arial" w:eastAsia="Times New Roman" w:hAnsi="Arial" w:cs="Arial"/>
                  <w:color w:val="000000"/>
                  <w:sz w:val="20"/>
                  <w:szCs w:val="20"/>
                </w:rPr>
                <w:delText>Document</w:delText>
              </w:r>
            </w:del>
            <w:ins w:id="2202" w:author="Arjan" w:date="2014-01-20T09:01:00Z">
              <w:r>
                <w:rPr>
                  <w:rFonts w:ascii="Arial" w:eastAsia="Times New Roman" w:hAnsi="Arial" w:cs="Arial"/>
                  <w:color w:val="000000"/>
                  <w:sz w:val="20"/>
                  <w:szCs w:val="20"/>
                </w:rPr>
                <w:t>Informatieobject</w:t>
              </w:r>
            </w:ins>
            <w:r w:rsidRPr="00661525">
              <w:rPr>
                <w:rFonts w:ascii="Arial" w:eastAsia="Times New Roman" w:hAnsi="Arial" w:cs="Arial"/>
                <w:color w:val="000000"/>
                <w:sz w:val="20"/>
                <w:szCs w:val="20"/>
              </w:rPr>
              <w:t>identificatie</w:t>
            </w:r>
          </w:p>
        </w:tc>
      </w:tr>
      <w:tr w:rsidR="00661525" w:rsidRPr="00AE1A91" w14:paraId="09F41BC2" w14:textId="77777777" w:rsidTr="00661525">
        <w:trPr>
          <w:cantSplit/>
        </w:trPr>
        <w:tc>
          <w:tcPr>
            <w:tcW w:w="3794" w:type="dxa"/>
            <w:shd w:val="clear" w:color="auto" w:fill="auto"/>
          </w:tcPr>
          <w:p w14:paraId="7E6D4200"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Herkomst attribuutsoort</w:t>
            </w:r>
          </w:p>
        </w:tc>
        <w:tc>
          <w:tcPr>
            <w:tcW w:w="5670" w:type="dxa"/>
            <w:shd w:val="clear" w:color="auto" w:fill="auto"/>
          </w:tcPr>
          <w:p w14:paraId="408A0524" w14:textId="77777777" w:rsidR="00661525" w:rsidRPr="00DD0F4F" w:rsidRDefault="00661525" w:rsidP="0066152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661525" w14:paraId="602BA34D" w14:textId="77777777" w:rsidTr="00661525">
        <w:trPr>
          <w:cantSplit/>
        </w:trPr>
        <w:tc>
          <w:tcPr>
            <w:tcW w:w="3794" w:type="dxa"/>
            <w:shd w:val="clear" w:color="auto" w:fill="auto"/>
          </w:tcPr>
          <w:p w14:paraId="74D9A79B"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 xml:space="preserve">Code attribuutsoort </w:t>
            </w:r>
          </w:p>
        </w:tc>
        <w:tc>
          <w:tcPr>
            <w:tcW w:w="5670" w:type="dxa"/>
            <w:shd w:val="clear" w:color="auto" w:fill="auto"/>
          </w:tcPr>
          <w:p w14:paraId="5CFFE61C" w14:textId="77777777"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p>
        </w:tc>
      </w:tr>
      <w:tr w:rsidR="00661525" w14:paraId="74C96ECD" w14:textId="77777777" w:rsidTr="00661525">
        <w:trPr>
          <w:cantSplit/>
        </w:trPr>
        <w:tc>
          <w:tcPr>
            <w:tcW w:w="3794" w:type="dxa"/>
            <w:shd w:val="clear" w:color="auto" w:fill="auto"/>
          </w:tcPr>
          <w:p w14:paraId="0524A6BB"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XML-tag attribuutsoort</w:t>
            </w:r>
          </w:p>
        </w:tc>
        <w:tc>
          <w:tcPr>
            <w:tcW w:w="5670" w:type="dxa"/>
            <w:shd w:val="clear" w:color="auto" w:fill="auto"/>
          </w:tcPr>
          <w:p w14:paraId="6A1CFAAB" w14:textId="77777777"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identificatie</w:t>
            </w:r>
          </w:p>
        </w:tc>
      </w:tr>
      <w:tr w:rsidR="00661525" w:rsidRPr="00AE1A91" w14:paraId="02D675A4" w14:textId="77777777" w:rsidTr="00661525">
        <w:trPr>
          <w:cantSplit/>
        </w:trPr>
        <w:tc>
          <w:tcPr>
            <w:tcW w:w="3794" w:type="dxa"/>
            <w:shd w:val="clear" w:color="auto" w:fill="auto"/>
          </w:tcPr>
          <w:p w14:paraId="6EAC91E6"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Definitie attribuutsoort</w:t>
            </w:r>
          </w:p>
        </w:tc>
        <w:tc>
          <w:tcPr>
            <w:tcW w:w="5670" w:type="dxa"/>
            <w:shd w:val="clear" w:color="auto" w:fill="auto"/>
          </w:tcPr>
          <w:p w14:paraId="6D662641" w14:textId="77777777" w:rsidR="00661525" w:rsidRPr="00DD0F4F" w:rsidRDefault="00661525" w:rsidP="0066152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Een binnen een gegeven context ondubbelzinnige referentie naar het document.</w:t>
            </w:r>
          </w:p>
        </w:tc>
      </w:tr>
      <w:tr w:rsidR="00661525" w:rsidRPr="00AE1A91" w14:paraId="28E603A2" w14:textId="77777777" w:rsidTr="00661525">
        <w:trPr>
          <w:cantSplit/>
        </w:trPr>
        <w:tc>
          <w:tcPr>
            <w:tcW w:w="3794" w:type="dxa"/>
            <w:shd w:val="clear" w:color="auto" w:fill="auto"/>
          </w:tcPr>
          <w:p w14:paraId="786BC8F3"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Herkomst definitie attribuutsoort</w:t>
            </w:r>
          </w:p>
        </w:tc>
        <w:tc>
          <w:tcPr>
            <w:tcW w:w="5670" w:type="dxa"/>
            <w:shd w:val="clear" w:color="auto" w:fill="auto"/>
          </w:tcPr>
          <w:p w14:paraId="5A091135" w14:textId="77777777" w:rsidR="00661525" w:rsidRPr="00DD0F4F" w:rsidRDefault="00661525" w:rsidP="0066152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661525" w14:paraId="642E134B" w14:textId="77777777" w:rsidTr="00661525">
        <w:trPr>
          <w:cantSplit/>
        </w:trPr>
        <w:tc>
          <w:tcPr>
            <w:tcW w:w="3794" w:type="dxa"/>
            <w:shd w:val="clear" w:color="auto" w:fill="auto"/>
          </w:tcPr>
          <w:p w14:paraId="1B262E7A"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Datum opname attribuutsoort</w:t>
            </w:r>
          </w:p>
        </w:tc>
        <w:tc>
          <w:tcPr>
            <w:tcW w:w="5670" w:type="dxa"/>
            <w:shd w:val="clear" w:color="auto" w:fill="auto"/>
          </w:tcPr>
          <w:p w14:paraId="22D1C2E2" w14:textId="77777777"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1 juni 2008</w:t>
            </w:r>
          </w:p>
        </w:tc>
      </w:tr>
      <w:tr w:rsidR="00661525" w14:paraId="37CAF589" w14:textId="77777777" w:rsidTr="00661525">
        <w:trPr>
          <w:cantSplit/>
        </w:trPr>
        <w:tc>
          <w:tcPr>
            <w:tcW w:w="3794" w:type="dxa"/>
            <w:shd w:val="clear" w:color="auto" w:fill="auto"/>
          </w:tcPr>
          <w:p w14:paraId="56A7111E"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Toelichting attribuutsoort</w:t>
            </w:r>
          </w:p>
        </w:tc>
        <w:tc>
          <w:tcPr>
            <w:tcW w:w="5670" w:type="dxa"/>
            <w:shd w:val="clear" w:color="auto" w:fill="auto"/>
          </w:tcPr>
          <w:p w14:paraId="624882D0" w14:textId="77777777" w:rsidR="00480EB1" w:rsidRPr="00DD0F4F" w:rsidRDefault="00661525" w:rsidP="00661525">
            <w:pPr>
              <w:autoSpaceDE w:val="0"/>
              <w:autoSpaceDN w:val="0"/>
              <w:adjustRightInd w:val="0"/>
              <w:spacing w:after="0" w:line="240" w:lineRule="auto"/>
              <w:rPr>
                <w:ins w:id="2203" w:author="Arjan" w:date="2014-01-20T10:17:00Z"/>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gaat om een uniek kenmerk</w:t>
            </w:r>
            <w:ins w:id="2204" w:author="Arjan" w:date="2014-01-20T10:16:00Z">
              <w:r w:rsidR="00480EB1" w:rsidRPr="00DD0F4F">
                <w:rPr>
                  <w:rFonts w:ascii="Arial" w:eastAsia="Times New Roman" w:hAnsi="Arial" w:cs="Arial"/>
                  <w:color w:val="000000"/>
                  <w:sz w:val="20"/>
                  <w:szCs w:val="20"/>
                  <w:lang w:val="nl-NL"/>
                </w:rPr>
                <w:t>,</w:t>
              </w:r>
            </w:ins>
            <w:r w:rsidRPr="00DD0F4F">
              <w:rPr>
                <w:rFonts w:ascii="Arial" w:eastAsia="Times New Roman" w:hAnsi="Arial" w:cs="Arial"/>
                <w:color w:val="000000"/>
                <w:sz w:val="20"/>
                <w:szCs w:val="20"/>
                <w:lang w:val="nl-NL"/>
              </w:rPr>
              <w:t xml:space="preserve"> gevormd door een reeks letters</w:t>
            </w:r>
            <w:del w:id="2205" w:author="Arjan" w:date="2014-01-20T10:16:00Z">
              <w:r w:rsidRPr="00DD0F4F" w:rsidDel="00480EB1">
                <w:rPr>
                  <w:rFonts w:ascii="Arial" w:eastAsia="Times New Roman" w:hAnsi="Arial" w:cs="Arial"/>
                  <w:color w:val="000000"/>
                  <w:sz w:val="20"/>
                  <w:szCs w:val="20"/>
                  <w:lang w:val="nl-NL"/>
                </w:rPr>
                <w:delText xml:space="preserve"> of</w:delText>
              </w:r>
            </w:del>
            <w:ins w:id="2206" w:author="Arjan" w:date="2014-01-20T10:16:00Z">
              <w:r w:rsidR="00480EB1" w:rsidRPr="00DD0F4F">
                <w:rPr>
                  <w:rFonts w:ascii="Arial" w:eastAsia="Times New Roman" w:hAnsi="Arial" w:cs="Arial"/>
                  <w:color w:val="000000"/>
                  <w:sz w:val="20"/>
                  <w:szCs w:val="20"/>
                  <w:lang w:val="nl-NL"/>
                </w:rPr>
                <w:t>,</w:t>
              </w:r>
            </w:ins>
            <w:r w:rsidRPr="00DD0F4F">
              <w:rPr>
                <w:rFonts w:ascii="Arial" w:eastAsia="Times New Roman" w:hAnsi="Arial" w:cs="Arial"/>
                <w:color w:val="000000"/>
                <w:sz w:val="20"/>
                <w:szCs w:val="20"/>
                <w:lang w:val="nl-NL"/>
              </w:rPr>
              <w:t xml:space="preserve"> cijfers</w:t>
            </w:r>
            <w:ins w:id="2207" w:author="Arjan" w:date="2014-01-20T10:16:00Z">
              <w:r w:rsidR="00480EB1" w:rsidRPr="00DD0F4F">
                <w:rPr>
                  <w:rFonts w:ascii="Arial" w:eastAsia="Times New Roman" w:hAnsi="Arial" w:cs="Arial"/>
                  <w:color w:val="000000"/>
                  <w:sz w:val="20"/>
                  <w:szCs w:val="20"/>
                  <w:lang w:val="nl-NL"/>
                </w:rPr>
                <w:t xml:space="preserve"> en/of leestekens</w:t>
              </w:r>
            </w:ins>
            <w:r w:rsidRPr="00DD0F4F">
              <w:rPr>
                <w:rFonts w:ascii="Arial" w:eastAsia="Times New Roman" w:hAnsi="Arial" w:cs="Arial"/>
                <w:color w:val="000000"/>
                <w:sz w:val="20"/>
                <w:szCs w:val="20"/>
                <w:lang w:val="nl-NL"/>
              </w:rPr>
              <w:t xml:space="preserve">, dat het </w:t>
            </w:r>
            <w:del w:id="2208" w:author="Arjan" w:date="2014-01-20T10:16:00Z">
              <w:r w:rsidRPr="00DD0F4F" w:rsidDel="00480EB1">
                <w:rPr>
                  <w:rFonts w:ascii="Arial" w:eastAsia="Times New Roman" w:hAnsi="Arial" w:cs="Arial"/>
                  <w:color w:val="000000"/>
                  <w:sz w:val="20"/>
                  <w:szCs w:val="20"/>
                  <w:lang w:val="nl-NL"/>
                </w:rPr>
                <w:delText xml:space="preserve">document </w:delText>
              </w:r>
            </w:del>
            <w:ins w:id="2209" w:author="Arjan" w:date="2014-01-20T10:16:00Z">
              <w:r w:rsidR="00480EB1" w:rsidRPr="00DD0F4F">
                <w:rPr>
                  <w:rFonts w:ascii="Arial" w:eastAsia="Times New Roman" w:hAnsi="Arial" w:cs="Arial"/>
                  <w:color w:val="000000"/>
                  <w:sz w:val="20"/>
                  <w:szCs w:val="20"/>
                  <w:lang w:val="nl-NL"/>
                </w:rPr>
                <w:t>informatieobject u</w:t>
              </w:r>
            </w:ins>
            <w:ins w:id="2210" w:author="Arjan" w:date="2014-01-20T10:17:00Z">
              <w:r w:rsidR="00480EB1" w:rsidRPr="00DD0F4F">
                <w:rPr>
                  <w:rFonts w:ascii="Arial" w:eastAsia="Times New Roman" w:hAnsi="Arial" w:cs="Arial"/>
                  <w:color w:val="000000"/>
                  <w:sz w:val="20"/>
                  <w:szCs w:val="20"/>
                  <w:lang w:val="nl-NL"/>
                </w:rPr>
                <w:t xml:space="preserve">niek </w:t>
              </w:r>
            </w:ins>
            <w:r w:rsidRPr="00DD0F4F">
              <w:rPr>
                <w:rFonts w:ascii="Arial" w:eastAsia="Times New Roman" w:hAnsi="Arial" w:cs="Arial"/>
                <w:color w:val="000000"/>
                <w:sz w:val="20"/>
                <w:szCs w:val="20"/>
                <w:lang w:val="nl-NL"/>
              </w:rPr>
              <w:t>identificeert</w:t>
            </w:r>
            <w:ins w:id="2211" w:author="Arjan" w:date="2014-01-20T10:17:00Z">
              <w:r w:rsidR="00480EB1" w:rsidRPr="00DD0F4F">
                <w:rPr>
                  <w:rFonts w:ascii="Arial" w:eastAsia="Times New Roman" w:hAnsi="Arial" w:cs="Arial"/>
                  <w:color w:val="000000"/>
                  <w:sz w:val="20"/>
                  <w:szCs w:val="20"/>
                  <w:lang w:val="nl-NL"/>
                </w:rPr>
                <w:t xml:space="preserve"> binnen de organisatie die het </w:t>
              </w:r>
            </w:ins>
            <w:ins w:id="2212" w:author="Arjan" w:date="2014-09-08T23:16:00Z">
              <w:r w:rsidR="0005491B" w:rsidRPr="00DD0F4F">
                <w:rPr>
                  <w:rFonts w:ascii="Arial" w:eastAsia="Times New Roman" w:hAnsi="Arial" w:cs="Arial"/>
                  <w:color w:val="000000"/>
                  <w:sz w:val="20"/>
                  <w:szCs w:val="20"/>
                  <w:lang w:val="nl-NL"/>
                </w:rPr>
                <w:t>informatieobject</w:t>
              </w:r>
            </w:ins>
            <w:ins w:id="2213" w:author="Arjan" w:date="2014-01-20T10:17:00Z">
              <w:r w:rsidR="00480EB1" w:rsidRPr="00DD0F4F">
                <w:rPr>
                  <w:rFonts w:ascii="Arial" w:eastAsia="Times New Roman" w:hAnsi="Arial" w:cs="Arial"/>
                  <w:color w:val="000000"/>
                  <w:sz w:val="20"/>
                  <w:szCs w:val="20"/>
                  <w:lang w:val="nl-NL"/>
                </w:rPr>
                <w:t xml:space="preserve"> </w:t>
              </w:r>
            </w:ins>
            <w:ins w:id="2214" w:author="Arjan" w:date="2014-09-08T23:18:00Z">
              <w:r w:rsidR="0005491B" w:rsidRPr="00DD0F4F">
                <w:rPr>
                  <w:rFonts w:ascii="Arial" w:eastAsia="Times New Roman" w:hAnsi="Arial" w:cs="Arial"/>
                  <w:color w:val="000000"/>
                  <w:sz w:val="20"/>
                  <w:szCs w:val="20"/>
                  <w:lang w:val="nl-NL"/>
                </w:rPr>
                <w:t>heeft gecreëerd of</w:t>
              </w:r>
            </w:ins>
            <w:ins w:id="2215" w:author="Arjan" w:date="2014-01-20T10:17:00Z">
              <w:r w:rsidR="00480EB1" w:rsidRPr="00DD0F4F">
                <w:rPr>
                  <w:rFonts w:ascii="Arial" w:eastAsia="Times New Roman" w:hAnsi="Arial" w:cs="Arial"/>
                  <w:color w:val="000000"/>
                  <w:sz w:val="20"/>
                  <w:szCs w:val="20"/>
                  <w:lang w:val="nl-NL"/>
                </w:rPr>
                <w:t xml:space="preserve"> heeft</w:t>
              </w:r>
            </w:ins>
            <w:ins w:id="2216" w:author="Arjan" w:date="2014-01-20T10:19:00Z">
              <w:r w:rsidR="00480EB1" w:rsidRPr="00DD0F4F">
                <w:rPr>
                  <w:rFonts w:ascii="Arial" w:eastAsia="Times New Roman" w:hAnsi="Arial" w:cs="Arial"/>
                  <w:color w:val="000000"/>
                  <w:sz w:val="20"/>
                  <w:szCs w:val="20"/>
                  <w:lang w:val="nl-NL"/>
                </w:rPr>
                <w:t xml:space="preserve"> </w:t>
              </w:r>
            </w:ins>
            <w:ins w:id="2217" w:author="Arjan" w:date="2014-09-08T23:18:00Z">
              <w:r w:rsidR="0005491B" w:rsidRPr="00DD0F4F">
                <w:rPr>
                  <w:rFonts w:ascii="Arial" w:eastAsia="Times New Roman" w:hAnsi="Arial" w:cs="Arial"/>
                  <w:color w:val="000000"/>
                  <w:sz w:val="20"/>
                  <w:szCs w:val="20"/>
                  <w:lang w:val="nl-NL"/>
                </w:rPr>
                <w:t xml:space="preserve">ontvangen en als eerste in een samenwerkingsketen heeft vastgelegd </w:t>
              </w:r>
            </w:ins>
            <w:ins w:id="2218" w:author="Arjan" w:date="2014-01-20T10:19:00Z">
              <w:r w:rsidR="00480EB1" w:rsidRPr="00DD0F4F">
                <w:rPr>
                  <w:rFonts w:cs="Arial"/>
                  <w:color w:val="000000"/>
                  <w:szCs w:val="20"/>
                  <w:lang w:val="nl-NL"/>
                </w:rPr>
                <w:t>(cq. de ‘gegeven context’)</w:t>
              </w:r>
            </w:ins>
            <w:ins w:id="2219" w:author="Arjan" w:date="2014-01-20T10:17:00Z">
              <w:r w:rsidR="00480EB1" w:rsidRPr="00DD0F4F">
                <w:rPr>
                  <w:rFonts w:ascii="Arial" w:eastAsia="Times New Roman" w:hAnsi="Arial" w:cs="Arial"/>
                  <w:color w:val="000000"/>
                  <w:sz w:val="20"/>
                  <w:szCs w:val="20"/>
                  <w:lang w:val="nl-NL"/>
                </w:rPr>
                <w:t>.</w:t>
              </w:r>
            </w:ins>
            <w:r w:rsidRPr="00DD0F4F">
              <w:rPr>
                <w:rFonts w:ascii="Arial" w:eastAsia="Times New Roman" w:hAnsi="Arial" w:cs="Arial"/>
                <w:color w:val="000000"/>
                <w:sz w:val="20"/>
                <w:szCs w:val="20"/>
                <w:lang w:val="nl-NL"/>
              </w:rPr>
              <w:t xml:space="preserve"> </w:t>
            </w:r>
            <w:ins w:id="2220" w:author="Arjan" w:date="2014-01-20T10:17:00Z">
              <w:r w:rsidR="00480EB1" w:rsidRPr="00DD0F4F">
                <w:rPr>
                  <w:rFonts w:ascii="Arial" w:eastAsia="Times New Roman" w:hAnsi="Arial" w:cs="Arial"/>
                  <w:color w:val="000000"/>
                  <w:sz w:val="20"/>
                  <w:szCs w:val="20"/>
                  <w:lang w:val="nl-NL"/>
                </w:rPr>
                <w:t>Door combinatie met het RSIN van die organisatie, als waarde van de attribuutsoort ‘</w:t>
              </w:r>
            </w:ins>
            <w:ins w:id="2221" w:author="Arjan" w:date="2014-09-08T23:14:00Z">
              <w:r w:rsidR="0005491B" w:rsidRPr="00DD0F4F">
                <w:rPr>
                  <w:rFonts w:ascii="Arial" w:eastAsia="Times New Roman" w:hAnsi="Arial" w:cs="Arial"/>
                  <w:color w:val="000000"/>
                  <w:sz w:val="20"/>
                  <w:szCs w:val="20"/>
                  <w:lang w:val="nl-NL"/>
                </w:rPr>
                <w:t>Bron</w:t>
              </w:r>
            </w:ins>
            <w:ins w:id="2222" w:author="Arjan" w:date="2014-01-20T10:17:00Z">
              <w:r w:rsidR="00480EB1" w:rsidRPr="00DD0F4F">
                <w:rPr>
                  <w:rFonts w:ascii="Arial" w:eastAsia="Times New Roman" w:hAnsi="Arial" w:cs="Arial"/>
                  <w:color w:val="000000"/>
                  <w:sz w:val="20"/>
                  <w:szCs w:val="20"/>
                  <w:lang w:val="nl-NL"/>
                </w:rPr>
                <w:t xml:space="preserve">organisatie’, wordt een voor geheel Nederland unieke aanduiding van </w:t>
              </w:r>
            </w:ins>
            <w:ins w:id="2223" w:author="Arjan" w:date="2014-09-08T23:17:00Z">
              <w:r w:rsidR="0005491B" w:rsidRPr="00DD0F4F">
                <w:rPr>
                  <w:rFonts w:ascii="Arial" w:eastAsia="Times New Roman" w:hAnsi="Arial" w:cs="Arial"/>
                  <w:color w:val="000000"/>
                  <w:sz w:val="20"/>
                  <w:szCs w:val="20"/>
                  <w:lang w:val="nl-NL"/>
                </w:rPr>
                <w:t>informatieobject</w:t>
              </w:r>
            </w:ins>
            <w:ins w:id="2224" w:author="Arjan" w:date="2014-01-20T10:17:00Z">
              <w:r w:rsidR="00480EB1" w:rsidRPr="00DD0F4F">
                <w:rPr>
                  <w:rFonts w:ascii="Arial" w:eastAsia="Times New Roman" w:hAnsi="Arial" w:cs="Arial"/>
                  <w:color w:val="000000"/>
                  <w:sz w:val="20"/>
                  <w:szCs w:val="20"/>
                  <w:lang w:val="nl-NL"/>
                </w:rPr>
                <w:t>en verkregen.</w:t>
              </w:r>
            </w:ins>
          </w:p>
          <w:p w14:paraId="12CF5A61" w14:textId="77777777" w:rsidR="00480EB1" w:rsidRPr="00661525" w:rsidRDefault="00661525" w:rsidP="00480EB1">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Het betreft het Dublin Core metadata-element ‘Identifier’ met als toelichting: Recommended best practice is to identify the resource by means of a string or number conforming to a formal identification system. Formal identification systems include but are not limited to the Uniform Resource Identifier (URI) (including the Uniform Resource Locator (URL)), the Digital Object Identifier (DOI), and the International Standard Book Number (ISBN).</w:t>
            </w:r>
            <w:del w:id="2225" w:author="Arjan" w:date="2014-01-20T10:18:00Z">
              <w:r w:rsidRPr="00661525" w:rsidDel="00480EB1">
                <w:rPr>
                  <w:rFonts w:ascii="Arial" w:eastAsia="Times New Roman" w:hAnsi="Arial" w:cs="Arial"/>
                  <w:color w:val="000000"/>
                  <w:sz w:val="20"/>
                  <w:szCs w:val="20"/>
                </w:rPr>
                <w:delText xml:space="preserve">. </w:delText>
              </w:r>
            </w:del>
          </w:p>
        </w:tc>
      </w:tr>
      <w:tr w:rsidR="00661525" w14:paraId="78985FA0" w14:textId="77777777" w:rsidTr="00661525">
        <w:trPr>
          <w:cantSplit/>
        </w:trPr>
        <w:tc>
          <w:tcPr>
            <w:tcW w:w="3794" w:type="dxa"/>
            <w:shd w:val="clear" w:color="auto" w:fill="auto"/>
          </w:tcPr>
          <w:p w14:paraId="003A4863"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Formaat</w:t>
            </w:r>
            <w:r w:rsidRPr="00661525">
              <w:rPr>
                <w:rFonts w:ascii="Arial" w:eastAsia="Times New Roman" w:hAnsi="Arial" w:cs="Arial"/>
                <w:b/>
                <w:bCs/>
                <w:color w:val="000000"/>
                <w:sz w:val="20"/>
                <w:szCs w:val="20"/>
              </w:rPr>
              <w:t xml:space="preserve"> attribuutsoort</w:t>
            </w:r>
          </w:p>
        </w:tc>
        <w:tc>
          <w:tcPr>
            <w:tcW w:w="5670" w:type="dxa"/>
            <w:shd w:val="clear" w:color="auto" w:fill="auto"/>
          </w:tcPr>
          <w:p w14:paraId="56F7B99B" w14:textId="77777777"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AN40</w:t>
            </w:r>
          </w:p>
        </w:tc>
      </w:tr>
      <w:tr w:rsidR="00661525" w:rsidRPr="00AE1A91" w14:paraId="4EE180EC" w14:textId="77777777" w:rsidTr="00661525">
        <w:trPr>
          <w:cantSplit/>
        </w:trPr>
        <w:tc>
          <w:tcPr>
            <w:tcW w:w="3794" w:type="dxa"/>
            <w:shd w:val="clear" w:color="auto" w:fill="auto"/>
          </w:tcPr>
          <w:p w14:paraId="08997012" w14:textId="77777777" w:rsid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Waardenverzameling</w:t>
            </w:r>
          </w:p>
        </w:tc>
        <w:tc>
          <w:tcPr>
            <w:tcW w:w="5670" w:type="dxa"/>
            <w:shd w:val="clear" w:color="auto" w:fill="auto"/>
          </w:tcPr>
          <w:p w14:paraId="016D083B" w14:textId="77777777" w:rsidR="00661525" w:rsidRPr="00DD0F4F" w:rsidRDefault="00661525" w:rsidP="00661525">
            <w:pPr>
              <w:autoSpaceDE w:val="0"/>
              <w:autoSpaceDN w:val="0"/>
              <w:adjustRightInd w:val="0"/>
              <w:spacing w:after="0" w:line="240" w:lineRule="auto"/>
              <w:rPr>
                <w:rFonts w:ascii="Arial" w:eastAsia="Times New Roman" w:hAnsi="Arial" w:cs="Arial"/>
                <w:color w:val="000000"/>
                <w:sz w:val="20"/>
                <w:szCs w:val="20"/>
                <w:lang w:val="nl-NL"/>
              </w:rPr>
            </w:pPr>
            <w:del w:id="2226" w:author="Arjan" w:date="2014-01-20T10:19:00Z">
              <w:r w:rsidRPr="00DD0F4F" w:rsidDel="00480EB1">
                <w:rPr>
                  <w:rFonts w:ascii="Arial" w:eastAsia="Times New Roman" w:hAnsi="Arial" w:cs="Arial"/>
                  <w:color w:val="000000"/>
                  <w:sz w:val="20"/>
                  <w:szCs w:val="20"/>
                  <w:lang w:val="nl-NL"/>
                </w:rPr>
                <w:delText xml:space="preserve">1e 4 posities: gemeentecode van de gemeente die het document in haar registratie heeft opgenomen; </w:delText>
              </w:r>
              <w:r w:rsidRPr="00DD0F4F" w:rsidDel="00480EB1">
                <w:rPr>
                  <w:rFonts w:ascii="Arial" w:eastAsia="Times New Roman" w:hAnsi="Arial" w:cs="Arial"/>
                  <w:color w:val="000000"/>
                  <w:sz w:val="20"/>
                  <w:szCs w:val="20"/>
                  <w:lang w:val="nl-NL"/>
                </w:rPr>
                <w:br/>
                <w:delText>pos. 5 – 40: a</w:delText>
              </w:r>
            </w:del>
            <w:ins w:id="2227" w:author="Arjan" w:date="2014-01-20T10:20:00Z">
              <w:r w:rsidR="00480EB1" w:rsidRPr="00DD0F4F">
                <w:rPr>
                  <w:rFonts w:ascii="Arial" w:eastAsia="Times New Roman" w:hAnsi="Arial" w:cs="Arial"/>
                  <w:color w:val="000000"/>
                  <w:sz w:val="20"/>
                  <w:szCs w:val="20"/>
                  <w:lang w:val="nl-NL"/>
                </w:rPr>
                <w:t>A</w:t>
              </w:r>
            </w:ins>
            <w:r w:rsidRPr="00DD0F4F">
              <w:rPr>
                <w:rFonts w:ascii="Arial" w:eastAsia="Times New Roman" w:hAnsi="Arial" w:cs="Arial"/>
                <w:color w:val="000000"/>
                <w:sz w:val="20"/>
                <w:szCs w:val="20"/>
                <w:lang w:val="nl-NL"/>
              </w:rPr>
              <w:t>lle alfanumerieke tekens m.u.v. diacrieten</w:t>
            </w:r>
          </w:p>
        </w:tc>
      </w:tr>
      <w:tr w:rsidR="00661525" w14:paraId="0EDBE449" w14:textId="77777777" w:rsidTr="00661525">
        <w:trPr>
          <w:cantSplit/>
        </w:trPr>
        <w:tc>
          <w:tcPr>
            <w:tcW w:w="3794" w:type="dxa"/>
            <w:shd w:val="clear" w:color="auto" w:fill="auto"/>
          </w:tcPr>
          <w:p w14:paraId="3C1BAE22"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Indicatie materiële historie</w:t>
            </w:r>
          </w:p>
        </w:tc>
        <w:tc>
          <w:tcPr>
            <w:tcW w:w="5670" w:type="dxa"/>
            <w:shd w:val="clear" w:color="auto" w:fill="auto"/>
          </w:tcPr>
          <w:p w14:paraId="0CF42FD6" w14:textId="77777777"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661525" w14:paraId="4A8AA557" w14:textId="77777777" w:rsidTr="00661525">
        <w:trPr>
          <w:cantSplit/>
        </w:trPr>
        <w:tc>
          <w:tcPr>
            <w:tcW w:w="3794" w:type="dxa"/>
            <w:shd w:val="clear" w:color="auto" w:fill="auto"/>
          </w:tcPr>
          <w:p w14:paraId="24D17932"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Indicatie formele historie</w:t>
            </w:r>
          </w:p>
        </w:tc>
        <w:tc>
          <w:tcPr>
            <w:tcW w:w="5670" w:type="dxa"/>
            <w:shd w:val="clear" w:color="auto" w:fill="auto"/>
          </w:tcPr>
          <w:p w14:paraId="1323413E" w14:textId="77777777"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661525" w14:paraId="1C1D7E96" w14:textId="77777777" w:rsidTr="00661525">
        <w:trPr>
          <w:cantSplit/>
        </w:trPr>
        <w:tc>
          <w:tcPr>
            <w:tcW w:w="3794" w:type="dxa"/>
            <w:shd w:val="clear" w:color="auto" w:fill="auto"/>
          </w:tcPr>
          <w:p w14:paraId="43F5CED3"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Aanduiding gebeurtenis</w:t>
            </w:r>
          </w:p>
        </w:tc>
        <w:tc>
          <w:tcPr>
            <w:tcW w:w="5670" w:type="dxa"/>
            <w:shd w:val="clear" w:color="auto" w:fill="auto"/>
          </w:tcPr>
          <w:p w14:paraId="480C54C9" w14:textId="77777777"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661525" w14:paraId="717BC08F" w14:textId="77777777" w:rsidTr="00661525">
        <w:trPr>
          <w:cantSplit/>
        </w:trPr>
        <w:tc>
          <w:tcPr>
            <w:tcW w:w="3794" w:type="dxa"/>
            <w:shd w:val="clear" w:color="auto" w:fill="auto"/>
          </w:tcPr>
          <w:p w14:paraId="328DF29F"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Aanduiding brondocument</w:t>
            </w:r>
          </w:p>
        </w:tc>
        <w:tc>
          <w:tcPr>
            <w:tcW w:w="5670" w:type="dxa"/>
            <w:shd w:val="clear" w:color="auto" w:fill="auto"/>
          </w:tcPr>
          <w:p w14:paraId="0AA18519" w14:textId="77777777"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661525" w14:paraId="1D55FD07" w14:textId="77777777" w:rsidTr="00661525">
        <w:trPr>
          <w:cantSplit/>
        </w:trPr>
        <w:tc>
          <w:tcPr>
            <w:tcW w:w="3794" w:type="dxa"/>
            <w:shd w:val="clear" w:color="auto" w:fill="auto"/>
          </w:tcPr>
          <w:p w14:paraId="33971BCC"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Indicatie in onderzoek</w:t>
            </w:r>
          </w:p>
        </w:tc>
        <w:tc>
          <w:tcPr>
            <w:tcW w:w="5670" w:type="dxa"/>
            <w:shd w:val="clear" w:color="auto" w:fill="auto"/>
          </w:tcPr>
          <w:p w14:paraId="47121FAD" w14:textId="77777777"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661525" w14:paraId="2F1BF9C5" w14:textId="77777777" w:rsidTr="00661525">
        <w:trPr>
          <w:cantSplit/>
        </w:trPr>
        <w:tc>
          <w:tcPr>
            <w:tcW w:w="3794" w:type="dxa"/>
            <w:shd w:val="clear" w:color="auto" w:fill="auto"/>
          </w:tcPr>
          <w:p w14:paraId="06D8AC78"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Aanduiding strijdigheid/nietigheid</w:t>
            </w:r>
          </w:p>
        </w:tc>
        <w:tc>
          <w:tcPr>
            <w:tcW w:w="5670" w:type="dxa"/>
            <w:shd w:val="clear" w:color="auto" w:fill="auto"/>
          </w:tcPr>
          <w:p w14:paraId="415D308A" w14:textId="77777777"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661525" w14:paraId="78D62054" w14:textId="77777777" w:rsidTr="00661525">
        <w:trPr>
          <w:cantSplit/>
        </w:trPr>
        <w:tc>
          <w:tcPr>
            <w:tcW w:w="3794" w:type="dxa"/>
            <w:shd w:val="clear" w:color="auto" w:fill="auto"/>
          </w:tcPr>
          <w:p w14:paraId="5F49DA06"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Indicatie kardinaliteit</w:t>
            </w:r>
          </w:p>
        </w:tc>
        <w:tc>
          <w:tcPr>
            <w:tcW w:w="5670" w:type="dxa"/>
            <w:shd w:val="clear" w:color="auto" w:fill="auto"/>
          </w:tcPr>
          <w:p w14:paraId="2F3E01C1" w14:textId="77777777"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1-1</w:t>
            </w:r>
          </w:p>
        </w:tc>
      </w:tr>
      <w:tr w:rsidR="00661525" w14:paraId="495A7324" w14:textId="77777777" w:rsidTr="00661525">
        <w:trPr>
          <w:cantSplit/>
        </w:trPr>
        <w:tc>
          <w:tcPr>
            <w:tcW w:w="3794" w:type="dxa"/>
            <w:shd w:val="clear" w:color="auto" w:fill="auto"/>
          </w:tcPr>
          <w:p w14:paraId="49A320D7"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Indicatie authentiek</w:t>
            </w:r>
          </w:p>
        </w:tc>
        <w:tc>
          <w:tcPr>
            <w:tcW w:w="5670" w:type="dxa"/>
            <w:shd w:val="clear" w:color="auto" w:fill="auto"/>
          </w:tcPr>
          <w:p w14:paraId="122FA85B" w14:textId="77777777"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Gemeentelijk basisgegeven</w:t>
            </w:r>
          </w:p>
        </w:tc>
      </w:tr>
      <w:tr w:rsidR="00661525" w:rsidRPr="00AE1A91" w14:paraId="40B14409" w14:textId="77777777" w:rsidTr="00661525">
        <w:trPr>
          <w:cantSplit/>
        </w:trPr>
        <w:tc>
          <w:tcPr>
            <w:tcW w:w="3794" w:type="dxa"/>
            <w:tcBorders>
              <w:bottom w:val="single" w:sz="4" w:space="0" w:color="auto"/>
            </w:tcBorders>
            <w:shd w:val="clear" w:color="auto" w:fill="auto"/>
          </w:tcPr>
          <w:p w14:paraId="2DFFFBE1"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lastRenderedPageBreak/>
              <w:t>Regels attribuutsoort</w:t>
            </w:r>
          </w:p>
        </w:tc>
        <w:tc>
          <w:tcPr>
            <w:tcW w:w="5670" w:type="dxa"/>
            <w:tcBorders>
              <w:bottom w:val="single" w:sz="4" w:space="0" w:color="auto"/>
            </w:tcBorders>
            <w:shd w:val="clear" w:color="auto" w:fill="auto"/>
          </w:tcPr>
          <w:p w14:paraId="506EAB5F" w14:textId="77777777" w:rsidR="00661525" w:rsidRPr="00DD0F4F" w:rsidRDefault="00661525" w:rsidP="00661525">
            <w:pPr>
              <w:autoSpaceDE w:val="0"/>
              <w:autoSpaceDN w:val="0"/>
              <w:adjustRightInd w:val="0"/>
              <w:spacing w:after="0" w:line="240" w:lineRule="auto"/>
              <w:rPr>
                <w:rFonts w:ascii="Arial" w:eastAsia="Times New Roman" w:hAnsi="Arial" w:cs="Arial"/>
                <w:color w:val="000000"/>
                <w:sz w:val="20"/>
                <w:szCs w:val="20"/>
                <w:lang w:val="nl-NL"/>
              </w:rPr>
            </w:pPr>
            <w:del w:id="2228" w:author="Arjan" w:date="2014-01-20T10:48:00Z">
              <w:r w:rsidRPr="00DD0F4F" w:rsidDel="0083120B">
                <w:rPr>
                  <w:rFonts w:ascii="Arial" w:eastAsia="Times New Roman" w:hAnsi="Arial" w:cs="Arial"/>
                  <w:color w:val="000000"/>
                  <w:sz w:val="20"/>
                  <w:szCs w:val="20"/>
                  <w:lang w:val="nl-NL"/>
                </w:rPr>
                <w:delText>-</w:delText>
              </w:r>
            </w:del>
            <w:ins w:id="2229" w:author="Arjan" w:date="2014-01-20T10:48:00Z">
              <w:r w:rsidR="0083120B" w:rsidRPr="00DD0F4F">
                <w:rPr>
                  <w:rFonts w:ascii="Arial" w:eastAsia="Times New Roman" w:hAnsi="Arial" w:cs="Arial"/>
                  <w:color w:val="000000"/>
                  <w:sz w:val="20"/>
                  <w:szCs w:val="20"/>
                  <w:lang w:val="nl-NL"/>
                </w:rPr>
                <w:t>De waarde van de attribuutsoort wordt bepaald bij de creatie</w:t>
              </w:r>
            </w:ins>
            <w:ins w:id="2230" w:author="Arjan" w:date="2014-09-08T23:19:00Z">
              <w:r w:rsidR="0005491B" w:rsidRPr="00DD0F4F">
                <w:rPr>
                  <w:rFonts w:ascii="Arial" w:eastAsia="Times New Roman" w:hAnsi="Arial" w:cs="Arial"/>
                  <w:color w:val="000000"/>
                  <w:sz w:val="20"/>
                  <w:szCs w:val="20"/>
                  <w:lang w:val="nl-NL"/>
                </w:rPr>
                <w:t xml:space="preserve"> of vastlegging</w:t>
              </w:r>
            </w:ins>
            <w:ins w:id="2231" w:author="Arjan" w:date="2014-01-20T10:48:00Z">
              <w:r w:rsidR="0083120B" w:rsidRPr="00DD0F4F">
                <w:rPr>
                  <w:rFonts w:ascii="Arial" w:eastAsia="Times New Roman" w:hAnsi="Arial" w:cs="Arial"/>
                  <w:color w:val="000000"/>
                  <w:sz w:val="20"/>
                  <w:szCs w:val="20"/>
                  <w:lang w:val="nl-NL"/>
                </w:rPr>
                <w:t xml:space="preserve"> van een </w:t>
              </w:r>
            </w:ins>
            <w:ins w:id="2232" w:author="Arjan" w:date="2014-01-20T10:49:00Z">
              <w:r w:rsidR="0083120B" w:rsidRPr="00DD0F4F">
                <w:rPr>
                  <w:rFonts w:ascii="Arial" w:eastAsia="Times New Roman" w:hAnsi="Arial" w:cs="Arial"/>
                  <w:color w:val="000000"/>
                  <w:sz w:val="20"/>
                  <w:szCs w:val="20"/>
                  <w:lang w:val="nl-NL"/>
                </w:rPr>
                <w:t xml:space="preserve">(instantie van een) informatieobject en wijzigt daarna niet meer. </w:t>
              </w:r>
            </w:ins>
          </w:p>
        </w:tc>
      </w:tr>
    </w:tbl>
    <w:p w14:paraId="6B8BF604" w14:textId="77777777" w:rsidR="00FD50DA" w:rsidRPr="00DD0F4F" w:rsidRDefault="00FD50DA" w:rsidP="0044638F">
      <w:pPr>
        <w:rPr>
          <w:ins w:id="2233" w:author="Arjan" w:date="2014-01-20T09:18:00Z"/>
          <w:lang w:val="nl-NL"/>
        </w:rPr>
      </w:pPr>
    </w:p>
    <w:p w14:paraId="7369F51B" w14:textId="77777777" w:rsidR="00B92D60" w:rsidRPr="00B92D60" w:rsidRDefault="00B92D60" w:rsidP="00B92D60">
      <w:pPr>
        <w:widowControl w:val="0"/>
        <w:autoSpaceDE w:val="0"/>
        <w:autoSpaceDN w:val="0"/>
        <w:adjustRightInd w:val="0"/>
        <w:spacing w:before="240" w:after="60" w:line="240" w:lineRule="auto"/>
        <w:outlineLvl w:val="3"/>
        <w:rPr>
          <w:ins w:id="2234" w:author="Arjan" w:date="2014-01-20T09:18:00Z"/>
          <w:rFonts w:ascii="Arial" w:eastAsia="Times New Roman" w:hAnsi="Arial" w:cs="Arial"/>
          <w:b/>
          <w:color w:val="004080"/>
          <w:sz w:val="24"/>
          <w:szCs w:val="24"/>
          <w:lang w:eastAsia="nl-NL"/>
        </w:rPr>
      </w:pPr>
      <w:ins w:id="2235" w:author="Arjan" w:date="2014-01-20T09:18:00Z">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ins>
      <w:ins w:id="2236" w:author="Arjan" w:date="2014-09-08T23:19:00Z">
        <w:r w:rsidR="0005491B">
          <w:rPr>
            <w:rFonts w:ascii="Arial" w:eastAsia="Times New Roman" w:hAnsi="Arial" w:cs="Arial"/>
            <w:b/>
            <w:color w:val="004080"/>
            <w:sz w:val="24"/>
            <w:szCs w:val="24"/>
            <w:lang w:eastAsia="nl-NL"/>
          </w:rPr>
          <w:t>Bron</w:t>
        </w:r>
      </w:ins>
      <w:ins w:id="2237" w:author="Arjan" w:date="2014-01-20T09:18:00Z">
        <w:r w:rsidRPr="00B92D60">
          <w:rPr>
            <w:rFonts w:ascii="Arial" w:eastAsia="Times New Roman" w:hAnsi="Arial" w:cs="Arial"/>
            <w:b/>
            <w:color w:val="004080"/>
            <w:sz w:val="24"/>
            <w:szCs w:val="24"/>
            <w:lang w:eastAsia="nl-NL"/>
          </w:rPr>
          <w:t>organisatie</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B92D60" w:rsidRPr="00717312" w14:paraId="5E58F4BF" w14:textId="77777777" w:rsidTr="006B0CA1">
        <w:trPr>
          <w:trHeight w:val="230"/>
          <w:ins w:id="2238" w:author="Arjan" w:date="2014-01-20T09:18:00Z"/>
        </w:trPr>
        <w:tc>
          <w:tcPr>
            <w:tcW w:w="3780" w:type="dxa"/>
            <w:tcBorders>
              <w:top w:val="single" w:sz="4" w:space="0" w:color="auto"/>
              <w:left w:val="nil"/>
              <w:bottom w:val="nil"/>
              <w:right w:val="nil"/>
            </w:tcBorders>
          </w:tcPr>
          <w:p w14:paraId="42ECFE2D" w14:textId="77777777" w:rsidR="00B92D60" w:rsidRPr="00717312" w:rsidRDefault="00B92D60" w:rsidP="006B0CA1">
            <w:pPr>
              <w:autoSpaceDE w:val="0"/>
              <w:autoSpaceDN w:val="0"/>
              <w:adjustRightInd w:val="0"/>
              <w:spacing w:after="0" w:line="240" w:lineRule="auto"/>
              <w:rPr>
                <w:ins w:id="2239" w:author="Arjan" w:date="2014-01-20T09:18:00Z"/>
                <w:rFonts w:ascii="Arial" w:eastAsia="Times New Roman" w:hAnsi="Arial" w:cs="Arial"/>
                <w:color w:val="000000"/>
                <w:sz w:val="20"/>
                <w:szCs w:val="20"/>
              </w:rPr>
            </w:pPr>
            <w:ins w:id="2240" w:author="Arjan" w:date="2014-01-20T09:18:00Z">
              <w:r w:rsidRPr="00717312">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18DFD772" w14:textId="77777777" w:rsidR="00B92D60" w:rsidRPr="00717312" w:rsidRDefault="00DA5D93" w:rsidP="0005491B">
            <w:pPr>
              <w:autoSpaceDE w:val="0"/>
              <w:autoSpaceDN w:val="0"/>
              <w:adjustRightInd w:val="0"/>
              <w:spacing w:after="0" w:line="240" w:lineRule="auto"/>
              <w:rPr>
                <w:ins w:id="2241" w:author="Arjan" w:date="2014-01-20T09:18:00Z"/>
                <w:rFonts w:ascii="Arial" w:eastAsia="Times New Roman" w:hAnsi="Arial" w:cs="Arial"/>
                <w:color w:val="000000"/>
                <w:sz w:val="20"/>
                <w:szCs w:val="20"/>
              </w:rPr>
            </w:pPr>
            <w:ins w:id="2242" w:author="Arjan" w:date="2014-01-20T09:18:00Z">
              <w:r w:rsidRPr="00717312">
                <w:rPr>
                  <w:rFonts w:ascii="Arial" w:hAnsi="Arial" w:cs="Arial"/>
                  <w:sz w:val="20"/>
                  <w:szCs w:val="20"/>
                  <w:lang w:val="en-AU"/>
                </w:rPr>
                <w:fldChar w:fldCharType="begin" w:fldLock="1"/>
              </w:r>
              <w:r w:rsidR="00B92D60" w:rsidRPr="00717312">
                <w:rPr>
                  <w:rFonts w:ascii="Arial" w:hAnsi="Arial" w:cs="Arial"/>
                  <w:sz w:val="20"/>
                  <w:szCs w:val="20"/>
                  <w:lang w:val="en-AU"/>
                </w:rPr>
                <w:instrText xml:space="preserve">MERGEFIELD </w:instrText>
              </w:r>
              <w:r w:rsidR="00B92D60" w:rsidRPr="00717312">
                <w:rPr>
                  <w:rFonts w:ascii="Arial" w:eastAsia="Times New Roman" w:hAnsi="Arial" w:cs="Arial"/>
                  <w:color w:val="000000"/>
                  <w:sz w:val="20"/>
                  <w:szCs w:val="20"/>
                </w:rPr>
                <w:instrText>Att.Name</w:instrText>
              </w:r>
              <w:r w:rsidRPr="00717312">
                <w:rPr>
                  <w:rFonts w:ascii="Arial" w:hAnsi="Arial" w:cs="Arial"/>
                  <w:sz w:val="20"/>
                  <w:szCs w:val="20"/>
                  <w:lang w:val="en-AU"/>
                </w:rPr>
                <w:fldChar w:fldCharType="separate"/>
              </w:r>
            </w:ins>
            <w:ins w:id="2243" w:author="Arjan" w:date="2014-09-08T23:19:00Z">
              <w:r w:rsidR="0005491B">
                <w:rPr>
                  <w:rFonts w:ascii="Arial" w:eastAsia="Times New Roman" w:hAnsi="Arial" w:cs="Arial"/>
                  <w:color w:val="000000"/>
                  <w:sz w:val="20"/>
                  <w:szCs w:val="20"/>
                </w:rPr>
                <w:t>Brono</w:t>
              </w:r>
            </w:ins>
            <w:ins w:id="2244" w:author="Arjan" w:date="2014-01-20T09:18:00Z">
              <w:r w:rsidR="00B92D60" w:rsidRPr="00717312">
                <w:rPr>
                  <w:rFonts w:ascii="Arial" w:eastAsia="Times New Roman" w:hAnsi="Arial" w:cs="Arial"/>
                  <w:color w:val="000000"/>
                  <w:sz w:val="20"/>
                  <w:szCs w:val="20"/>
                </w:rPr>
                <w:t>rganisatie</w:t>
              </w:r>
              <w:r w:rsidRPr="00717312">
                <w:rPr>
                  <w:rFonts w:ascii="Arial" w:hAnsi="Arial" w:cs="Arial"/>
                  <w:sz w:val="20"/>
                  <w:szCs w:val="20"/>
                  <w:lang w:val="en-AU"/>
                </w:rPr>
                <w:fldChar w:fldCharType="end"/>
              </w:r>
            </w:ins>
          </w:p>
        </w:tc>
      </w:tr>
      <w:tr w:rsidR="00B92D60" w:rsidRPr="00717312" w14:paraId="0AF24CAE" w14:textId="77777777" w:rsidTr="006B0CA1">
        <w:trPr>
          <w:ins w:id="2245" w:author="Arjan" w:date="2014-01-20T09:18:00Z"/>
        </w:trPr>
        <w:tc>
          <w:tcPr>
            <w:tcW w:w="3780" w:type="dxa"/>
            <w:tcBorders>
              <w:top w:val="nil"/>
              <w:left w:val="nil"/>
              <w:bottom w:val="nil"/>
              <w:right w:val="nil"/>
            </w:tcBorders>
          </w:tcPr>
          <w:p w14:paraId="15B23668" w14:textId="77777777" w:rsidR="00B92D60" w:rsidRPr="00717312" w:rsidRDefault="00B92D60" w:rsidP="006B0CA1">
            <w:pPr>
              <w:autoSpaceDE w:val="0"/>
              <w:autoSpaceDN w:val="0"/>
              <w:adjustRightInd w:val="0"/>
              <w:spacing w:after="0" w:line="240" w:lineRule="auto"/>
              <w:rPr>
                <w:ins w:id="2246"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14:paraId="70DDE049" w14:textId="77777777" w:rsidR="00B92D60" w:rsidRPr="00717312" w:rsidRDefault="00B92D60" w:rsidP="006B0CA1">
            <w:pPr>
              <w:autoSpaceDE w:val="0"/>
              <w:autoSpaceDN w:val="0"/>
              <w:adjustRightInd w:val="0"/>
              <w:spacing w:after="0" w:line="240" w:lineRule="auto"/>
              <w:rPr>
                <w:ins w:id="2247" w:author="Arjan" w:date="2014-01-20T09:18:00Z"/>
                <w:rFonts w:ascii="Arial" w:eastAsia="Times New Roman" w:hAnsi="Arial" w:cs="Arial"/>
                <w:color w:val="000000"/>
                <w:sz w:val="20"/>
                <w:szCs w:val="20"/>
              </w:rPr>
            </w:pPr>
          </w:p>
        </w:tc>
      </w:tr>
      <w:tr w:rsidR="00B92D60" w:rsidRPr="00717312" w14:paraId="4CA1D627" w14:textId="77777777" w:rsidTr="006B0CA1">
        <w:trPr>
          <w:ins w:id="2248" w:author="Arjan" w:date="2014-01-20T09:18:00Z"/>
        </w:trPr>
        <w:tc>
          <w:tcPr>
            <w:tcW w:w="3780" w:type="dxa"/>
            <w:tcBorders>
              <w:top w:val="nil"/>
              <w:left w:val="nil"/>
              <w:bottom w:val="nil"/>
              <w:right w:val="nil"/>
            </w:tcBorders>
          </w:tcPr>
          <w:p w14:paraId="0C7461F1" w14:textId="77777777" w:rsidR="00B92D60" w:rsidRPr="00717312" w:rsidRDefault="00B92D60" w:rsidP="006B0CA1">
            <w:pPr>
              <w:autoSpaceDE w:val="0"/>
              <w:autoSpaceDN w:val="0"/>
              <w:adjustRightInd w:val="0"/>
              <w:spacing w:after="0" w:line="240" w:lineRule="auto"/>
              <w:rPr>
                <w:ins w:id="2249" w:author="Arjan" w:date="2014-01-20T09:18:00Z"/>
                <w:rFonts w:ascii="Arial" w:eastAsia="Times New Roman" w:hAnsi="Arial" w:cs="Arial"/>
                <w:color w:val="000000"/>
                <w:sz w:val="20"/>
                <w:szCs w:val="20"/>
              </w:rPr>
            </w:pPr>
            <w:ins w:id="2250" w:author="Arjan" w:date="2014-01-20T09:18:00Z">
              <w:r w:rsidRPr="0071731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67DE0CE7" w14:textId="77777777" w:rsidR="00B92D60" w:rsidRPr="00717312" w:rsidRDefault="00B92D60" w:rsidP="006B0CA1">
            <w:pPr>
              <w:autoSpaceDE w:val="0"/>
              <w:autoSpaceDN w:val="0"/>
              <w:adjustRightInd w:val="0"/>
              <w:spacing w:after="0" w:line="240" w:lineRule="auto"/>
              <w:rPr>
                <w:ins w:id="2251" w:author="Arjan" w:date="2014-01-20T09:18:00Z"/>
                <w:rFonts w:ascii="Arial" w:eastAsia="Times New Roman" w:hAnsi="Arial" w:cs="Arial"/>
                <w:color w:val="000000"/>
                <w:sz w:val="20"/>
                <w:szCs w:val="20"/>
              </w:rPr>
            </w:pPr>
            <w:ins w:id="2252" w:author="Arjan" w:date="2014-01-20T09:18:00Z">
              <w:r w:rsidRPr="00717312">
                <w:rPr>
                  <w:rFonts w:ascii="Arial" w:eastAsia="Times New Roman" w:hAnsi="Arial" w:cs="Arial"/>
                  <w:color w:val="000000"/>
                  <w:sz w:val="20"/>
                  <w:szCs w:val="20"/>
                </w:rPr>
                <w:t>KING</w:t>
              </w:r>
            </w:ins>
          </w:p>
        </w:tc>
      </w:tr>
      <w:tr w:rsidR="00B92D60" w:rsidRPr="00717312" w14:paraId="4D35F4F4" w14:textId="77777777" w:rsidTr="006B0CA1">
        <w:trPr>
          <w:ins w:id="2253" w:author="Arjan" w:date="2014-01-20T09:18:00Z"/>
        </w:trPr>
        <w:tc>
          <w:tcPr>
            <w:tcW w:w="3780" w:type="dxa"/>
            <w:tcBorders>
              <w:top w:val="nil"/>
              <w:left w:val="nil"/>
              <w:bottom w:val="nil"/>
              <w:right w:val="nil"/>
            </w:tcBorders>
          </w:tcPr>
          <w:p w14:paraId="77A18702" w14:textId="77777777" w:rsidR="00B92D60" w:rsidRPr="00717312" w:rsidRDefault="00B92D60" w:rsidP="006B0CA1">
            <w:pPr>
              <w:autoSpaceDE w:val="0"/>
              <w:autoSpaceDN w:val="0"/>
              <w:adjustRightInd w:val="0"/>
              <w:spacing w:after="0" w:line="240" w:lineRule="auto"/>
              <w:rPr>
                <w:ins w:id="2254"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14:paraId="0AC546B3" w14:textId="77777777" w:rsidR="00B92D60" w:rsidRPr="00717312" w:rsidRDefault="00B92D60" w:rsidP="006B0CA1">
            <w:pPr>
              <w:autoSpaceDE w:val="0"/>
              <w:autoSpaceDN w:val="0"/>
              <w:adjustRightInd w:val="0"/>
              <w:spacing w:after="0" w:line="240" w:lineRule="auto"/>
              <w:rPr>
                <w:ins w:id="2255" w:author="Arjan" w:date="2014-01-20T09:18:00Z"/>
                <w:rFonts w:ascii="Arial" w:eastAsia="Times New Roman" w:hAnsi="Arial" w:cs="Arial"/>
                <w:color w:val="000000"/>
                <w:sz w:val="20"/>
                <w:szCs w:val="20"/>
              </w:rPr>
            </w:pPr>
          </w:p>
        </w:tc>
      </w:tr>
      <w:tr w:rsidR="00B92D60" w:rsidRPr="00717312" w14:paraId="255CAB57" w14:textId="77777777" w:rsidTr="006B0CA1">
        <w:trPr>
          <w:ins w:id="2256" w:author="Arjan" w:date="2014-01-20T09:18:00Z"/>
        </w:trPr>
        <w:tc>
          <w:tcPr>
            <w:tcW w:w="3780" w:type="dxa"/>
            <w:tcBorders>
              <w:top w:val="nil"/>
              <w:left w:val="nil"/>
              <w:bottom w:val="nil"/>
              <w:right w:val="nil"/>
            </w:tcBorders>
          </w:tcPr>
          <w:p w14:paraId="2A0309C3" w14:textId="77777777" w:rsidR="00B92D60" w:rsidRPr="00717312" w:rsidRDefault="00B92D60" w:rsidP="006B0CA1">
            <w:pPr>
              <w:autoSpaceDE w:val="0"/>
              <w:autoSpaceDN w:val="0"/>
              <w:adjustRightInd w:val="0"/>
              <w:spacing w:after="0" w:line="240" w:lineRule="auto"/>
              <w:rPr>
                <w:ins w:id="2257" w:author="Arjan" w:date="2014-01-20T09:18:00Z"/>
                <w:rFonts w:ascii="Arial" w:eastAsia="Times New Roman" w:hAnsi="Arial" w:cs="Arial"/>
                <w:color w:val="000000"/>
                <w:sz w:val="20"/>
                <w:szCs w:val="20"/>
              </w:rPr>
            </w:pPr>
            <w:ins w:id="2258" w:author="Arjan" w:date="2014-01-20T09:18:00Z">
              <w:r w:rsidRPr="0071731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519A3E81" w14:textId="77777777" w:rsidR="00B92D60" w:rsidRPr="00717312" w:rsidRDefault="00B92D60" w:rsidP="006B0CA1">
            <w:pPr>
              <w:autoSpaceDE w:val="0"/>
              <w:autoSpaceDN w:val="0"/>
              <w:adjustRightInd w:val="0"/>
              <w:spacing w:after="0" w:line="240" w:lineRule="auto"/>
              <w:rPr>
                <w:ins w:id="2259" w:author="Arjan" w:date="2014-01-20T09:18:00Z"/>
                <w:rFonts w:ascii="Arial" w:eastAsia="Times New Roman" w:hAnsi="Arial" w:cs="Arial"/>
                <w:color w:val="000000"/>
                <w:sz w:val="20"/>
                <w:szCs w:val="20"/>
              </w:rPr>
            </w:pPr>
          </w:p>
        </w:tc>
      </w:tr>
      <w:tr w:rsidR="00B92D60" w:rsidRPr="00717312" w14:paraId="424239C5" w14:textId="77777777" w:rsidTr="006B0CA1">
        <w:trPr>
          <w:ins w:id="2260" w:author="Arjan" w:date="2014-01-20T09:18:00Z"/>
        </w:trPr>
        <w:tc>
          <w:tcPr>
            <w:tcW w:w="3780" w:type="dxa"/>
            <w:tcBorders>
              <w:top w:val="nil"/>
              <w:left w:val="nil"/>
              <w:bottom w:val="nil"/>
              <w:right w:val="nil"/>
            </w:tcBorders>
          </w:tcPr>
          <w:p w14:paraId="6F25DF3A" w14:textId="77777777" w:rsidR="00B92D60" w:rsidRPr="00717312" w:rsidRDefault="00B92D60" w:rsidP="006B0CA1">
            <w:pPr>
              <w:autoSpaceDE w:val="0"/>
              <w:autoSpaceDN w:val="0"/>
              <w:adjustRightInd w:val="0"/>
              <w:spacing w:after="0" w:line="240" w:lineRule="auto"/>
              <w:rPr>
                <w:ins w:id="2261"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14:paraId="1AF19DDF" w14:textId="77777777" w:rsidR="00B92D60" w:rsidRPr="00717312" w:rsidRDefault="00B92D60" w:rsidP="006B0CA1">
            <w:pPr>
              <w:autoSpaceDE w:val="0"/>
              <w:autoSpaceDN w:val="0"/>
              <w:adjustRightInd w:val="0"/>
              <w:spacing w:after="0" w:line="240" w:lineRule="auto"/>
              <w:rPr>
                <w:ins w:id="2262" w:author="Arjan" w:date="2014-01-20T09:18:00Z"/>
                <w:rFonts w:ascii="Arial" w:eastAsia="Times New Roman" w:hAnsi="Arial" w:cs="Arial"/>
                <w:color w:val="000000"/>
                <w:sz w:val="20"/>
                <w:szCs w:val="20"/>
              </w:rPr>
            </w:pPr>
          </w:p>
        </w:tc>
      </w:tr>
      <w:tr w:rsidR="00B92D60" w:rsidRPr="00717312" w14:paraId="5D151A84" w14:textId="77777777" w:rsidTr="006B0CA1">
        <w:trPr>
          <w:ins w:id="2263" w:author="Arjan" w:date="2014-01-20T09:18:00Z"/>
        </w:trPr>
        <w:tc>
          <w:tcPr>
            <w:tcW w:w="3780" w:type="dxa"/>
            <w:tcBorders>
              <w:top w:val="nil"/>
              <w:left w:val="nil"/>
              <w:bottom w:val="nil"/>
              <w:right w:val="nil"/>
            </w:tcBorders>
          </w:tcPr>
          <w:p w14:paraId="01AF1888" w14:textId="77777777" w:rsidR="00B92D60" w:rsidRPr="00717312" w:rsidRDefault="00B92D60" w:rsidP="006B0CA1">
            <w:pPr>
              <w:autoSpaceDE w:val="0"/>
              <w:autoSpaceDN w:val="0"/>
              <w:adjustRightInd w:val="0"/>
              <w:spacing w:after="0" w:line="240" w:lineRule="auto"/>
              <w:rPr>
                <w:ins w:id="2264" w:author="Arjan" w:date="2014-01-20T09:18:00Z"/>
                <w:rFonts w:ascii="Arial" w:eastAsia="Times New Roman" w:hAnsi="Arial" w:cs="Arial"/>
                <w:color w:val="000000"/>
                <w:sz w:val="20"/>
                <w:szCs w:val="20"/>
              </w:rPr>
            </w:pPr>
            <w:ins w:id="2265" w:author="Arjan" w:date="2014-01-20T09:18:00Z">
              <w:r w:rsidRPr="00717312">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354CC457" w14:textId="77777777" w:rsidR="00B92D60" w:rsidRPr="00717312" w:rsidRDefault="00DA5D93" w:rsidP="000B4456">
            <w:pPr>
              <w:autoSpaceDE w:val="0"/>
              <w:autoSpaceDN w:val="0"/>
              <w:adjustRightInd w:val="0"/>
              <w:spacing w:after="0" w:line="240" w:lineRule="auto"/>
              <w:rPr>
                <w:ins w:id="2266" w:author="Arjan" w:date="2014-01-20T09:18:00Z"/>
                <w:rFonts w:ascii="Arial" w:eastAsia="Times New Roman" w:hAnsi="Arial" w:cs="Arial"/>
                <w:color w:val="000000"/>
                <w:sz w:val="20"/>
                <w:szCs w:val="20"/>
              </w:rPr>
            </w:pPr>
            <w:ins w:id="2267" w:author="Arjan" w:date="2014-01-20T09:18:00Z">
              <w:r w:rsidRPr="00717312">
                <w:rPr>
                  <w:rFonts w:ascii="Arial" w:hAnsi="Arial" w:cs="Arial"/>
                  <w:sz w:val="20"/>
                  <w:szCs w:val="20"/>
                  <w:lang w:val="en-AU"/>
                </w:rPr>
                <w:fldChar w:fldCharType="begin" w:fldLock="1"/>
              </w:r>
              <w:r w:rsidR="00B92D60" w:rsidRPr="00717312">
                <w:rPr>
                  <w:rFonts w:ascii="Arial" w:hAnsi="Arial" w:cs="Arial"/>
                  <w:sz w:val="20"/>
                  <w:szCs w:val="20"/>
                  <w:lang w:val="en-AU"/>
                </w:rPr>
                <w:instrText xml:space="preserve">MERGEFIELD </w:instrText>
              </w:r>
              <w:r w:rsidR="00B92D60" w:rsidRPr="00717312">
                <w:rPr>
                  <w:rFonts w:ascii="Arial" w:eastAsia="Times New Roman" w:hAnsi="Arial" w:cs="Arial"/>
                  <w:color w:val="000000"/>
                  <w:sz w:val="20"/>
                  <w:szCs w:val="20"/>
                </w:rPr>
                <w:instrText>Att.Alias</w:instrText>
              </w:r>
              <w:r w:rsidRPr="00717312">
                <w:rPr>
                  <w:rFonts w:ascii="Arial" w:hAnsi="Arial" w:cs="Arial"/>
                  <w:sz w:val="20"/>
                  <w:szCs w:val="20"/>
                  <w:lang w:val="en-AU"/>
                </w:rPr>
                <w:fldChar w:fldCharType="separate"/>
              </w:r>
            </w:ins>
            <w:ins w:id="2268" w:author="Arjan" w:date="2014-09-08T23:33:00Z">
              <w:r w:rsidR="000B4456">
                <w:rPr>
                  <w:rFonts w:ascii="Arial" w:eastAsia="Times New Roman" w:hAnsi="Arial" w:cs="Arial"/>
                  <w:color w:val="000000"/>
                  <w:sz w:val="20"/>
                  <w:szCs w:val="20"/>
                </w:rPr>
                <w:t>brono</w:t>
              </w:r>
            </w:ins>
            <w:ins w:id="2269" w:author="Arjan" w:date="2014-01-20T09:18:00Z">
              <w:r w:rsidR="00B92D60" w:rsidRPr="00717312">
                <w:rPr>
                  <w:rFonts w:ascii="Arial" w:eastAsia="Times New Roman" w:hAnsi="Arial" w:cs="Arial"/>
                  <w:color w:val="000000"/>
                  <w:sz w:val="20"/>
                  <w:szCs w:val="20"/>
                </w:rPr>
                <w:t>rganisatie</w:t>
              </w:r>
              <w:r w:rsidRPr="00717312">
                <w:rPr>
                  <w:rFonts w:ascii="Arial" w:hAnsi="Arial" w:cs="Arial"/>
                  <w:sz w:val="20"/>
                  <w:szCs w:val="20"/>
                  <w:lang w:val="en-AU"/>
                </w:rPr>
                <w:fldChar w:fldCharType="end"/>
              </w:r>
            </w:ins>
          </w:p>
        </w:tc>
      </w:tr>
      <w:tr w:rsidR="00B92D60" w:rsidRPr="00717312" w14:paraId="12879594" w14:textId="77777777" w:rsidTr="006B0CA1">
        <w:trPr>
          <w:ins w:id="2270" w:author="Arjan" w:date="2014-01-20T09:18:00Z"/>
        </w:trPr>
        <w:tc>
          <w:tcPr>
            <w:tcW w:w="3780" w:type="dxa"/>
            <w:tcBorders>
              <w:top w:val="nil"/>
              <w:left w:val="nil"/>
              <w:bottom w:val="nil"/>
              <w:right w:val="nil"/>
            </w:tcBorders>
          </w:tcPr>
          <w:p w14:paraId="0DA733CA" w14:textId="77777777" w:rsidR="00B92D60" w:rsidRPr="00717312" w:rsidRDefault="00B92D60" w:rsidP="006B0CA1">
            <w:pPr>
              <w:autoSpaceDE w:val="0"/>
              <w:autoSpaceDN w:val="0"/>
              <w:adjustRightInd w:val="0"/>
              <w:spacing w:after="0" w:line="240" w:lineRule="auto"/>
              <w:rPr>
                <w:ins w:id="2271"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14:paraId="627A8D32" w14:textId="77777777" w:rsidR="00B92D60" w:rsidRPr="00717312" w:rsidRDefault="00B92D60" w:rsidP="006B0CA1">
            <w:pPr>
              <w:autoSpaceDE w:val="0"/>
              <w:autoSpaceDN w:val="0"/>
              <w:adjustRightInd w:val="0"/>
              <w:spacing w:after="0" w:line="240" w:lineRule="auto"/>
              <w:rPr>
                <w:ins w:id="2272" w:author="Arjan" w:date="2014-01-20T09:18:00Z"/>
                <w:rFonts w:ascii="Arial" w:eastAsia="Times New Roman" w:hAnsi="Arial" w:cs="Arial"/>
                <w:color w:val="000000"/>
                <w:sz w:val="20"/>
                <w:szCs w:val="20"/>
              </w:rPr>
            </w:pPr>
          </w:p>
        </w:tc>
      </w:tr>
      <w:tr w:rsidR="00B92D60" w:rsidRPr="00AE1A91" w14:paraId="751DF523" w14:textId="77777777" w:rsidTr="006B0CA1">
        <w:trPr>
          <w:ins w:id="2273" w:author="Arjan" w:date="2014-01-20T09:18:00Z"/>
        </w:trPr>
        <w:tc>
          <w:tcPr>
            <w:tcW w:w="3780" w:type="dxa"/>
            <w:tcBorders>
              <w:top w:val="nil"/>
              <w:left w:val="nil"/>
              <w:bottom w:val="nil"/>
              <w:right w:val="nil"/>
            </w:tcBorders>
          </w:tcPr>
          <w:p w14:paraId="7681FD25" w14:textId="77777777" w:rsidR="00B92D60" w:rsidRPr="00717312" w:rsidRDefault="00B92D60" w:rsidP="006B0CA1">
            <w:pPr>
              <w:autoSpaceDE w:val="0"/>
              <w:autoSpaceDN w:val="0"/>
              <w:adjustRightInd w:val="0"/>
              <w:spacing w:after="0" w:line="240" w:lineRule="auto"/>
              <w:rPr>
                <w:ins w:id="2274" w:author="Arjan" w:date="2014-01-20T09:18:00Z"/>
                <w:rFonts w:ascii="Arial" w:eastAsia="Times New Roman" w:hAnsi="Arial" w:cs="Arial"/>
                <w:color w:val="000000"/>
                <w:sz w:val="20"/>
                <w:szCs w:val="20"/>
              </w:rPr>
            </w:pPr>
            <w:ins w:id="2275" w:author="Arjan" w:date="2014-01-20T09:18:00Z">
              <w:r w:rsidRPr="0071731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73D95EFD" w14:textId="77777777" w:rsidR="00B116C1" w:rsidRPr="00DD0F4F" w:rsidRDefault="00480EB1" w:rsidP="00B116C1">
            <w:pPr>
              <w:autoSpaceDE w:val="0"/>
              <w:autoSpaceDN w:val="0"/>
              <w:adjustRightInd w:val="0"/>
              <w:spacing w:after="0" w:line="240" w:lineRule="auto"/>
              <w:rPr>
                <w:ins w:id="2276" w:author="Arjan" w:date="2014-01-20T09:18:00Z"/>
                <w:rFonts w:ascii="Arial" w:eastAsia="Times New Roman" w:hAnsi="Arial" w:cs="Arial"/>
                <w:color w:val="000000"/>
                <w:sz w:val="20"/>
                <w:szCs w:val="20"/>
                <w:lang w:val="nl-NL"/>
              </w:rPr>
            </w:pPr>
            <w:ins w:id="2277" w:author="Arjan" w:date="2014-01-20T10:11:00Z">
              <w:r w:rsidRPr="00DD0F4F">
                <w:rPr>
                  <w:rFonts w:ascii="Arial" w:hAnsi="Arial" w:cs="Arial"/>
                  <w:sz w:val="20"/>
                  <w:szCs w:val="20"/>
                  <w:lang w:val="nl-NL"/>
                </w:rPr>
                <w:t xml:space="preserve">Het RSIN </w:t>
              </w:r>
            </w:ins>
            <w:ins w:id="2278" w:author="Arjan" w:date="2014-09-08T23:24:00Z">
              <w:r w:rsidR="00B116C1" w:rsidRPr="00DD0F4F">
                <w:rPr>
                  <w:rFonts w:ascii="Arial" w:eastAsia="Times New Roman" w:hAnsi="Arial" w:cs="Arial"/>
                  <w:color w:val="000000"/>
                  <w:sz w:val="20"/>
                  <w:szCs w:val="20"/>
                  <w:lang w:val="nl-NL"/>
                </w:rPr>
                <w:t>van de Niet-natuurlijk persoon zijnde</w:t>
              </w:r>
            </w:ins>
            <w:ins w:id="2279" w:author="Arjan" w:date="2014-01-20T10:11:00Z">
              <w:r w:rsidRPr="00DD0F4F">
                <w:rPr>
                  <w:rFonts w:ascii="Arial" w:hAnsi="Arial" w:cs="Arial"/>
                  <w:sz w:val="20"/>
                  <w:szCs w:val="20"/>
                  <w:lang w:val="nl-NL"/>
                </w:rPr>
                <w:t xml:space="preserve"> de organisatie die </w:t>
              </w:r>
            </w:ins>
            <w:ins w:id="2280" w:author="Arjan" w:date="2014-09-08T23:24:00Z">
              <w:r w:rsidR="00B116C1" w:rsidRPr="00DD0F4F">
                <w:rPr>
                  <w:rFonts w:ascii="Arial" w:eastAsia="Times New Roman" w:hAnsi="Arial" w:cs="Arial"/>
                  <w:color w:val="000000"/>
                  <w:sz w:val="20"/>
                  <w:szCs w:val="20"/>
                  <w:lang w:val="nl-NL"/>
                </w:rPr>
                <w:t>het informatieobject heeft gecreëerd of heeft ontvangen en als eerste in een samenwerkingsketen heeft vastgelegd</w:t>
              </w:r>
            </w:ins>
            <w:ins w:id="2281" w:author="Arjan" w:date="2014-01-20T10:11:00Z">
              <w:r w:rsidRPr="00DD0F4F">
                <w:rPr>
                  <w:rFonts w:ascii="Arial" w:hAnsi="Arial" w:cs="Arial"/>
                  <w:sz w:val="20"/>
                  <w:szCs w:val="20"/>
                  <w:lang w:val="nl-NL"/>
                </w:rPr>
                <w:t>.</w:t>
              </w:r>
            </w:ins>
            <w:ins w:id="2282" w:author="Arjan" w:date="2014-09-08T23:25:00Z">
              <w:r w:rsidR="00B116C1" w:rsidRPr="00DD0F4F">
                <w:rPr>
                  <w:rFonts w:ascii="Arial" w:eastAsia="Times New Roman" w:hAnsi="Arial" w:cs="Arial"/>
                  <w:color w:val="000000"/>
                  <w:sz w:val="20"/>
                  <w:szCs w:val="20"/>
                  <w:lang w:val="nl-NL"/>
                </w:rPr>
                <w:t xml:space="preserve"> </w:t>
              </w:r>
            </w:ins>
          </w:p>
        </w:tc>
      </w:tr>
      <w:tr w:rsidR="00B92D60" w:rsidRPr="00AE1A91" w14:paraId="0B39B4EF" w14:textId="77777777" w:rsidTr="006B0CA1">
        <w:trPr>
          <w:trHeight w:val="230"/>
          <w:ins w:id="2283" w:author="Arjan" w:date="2014-01-20T09:18:00Z"/>
        </w:trPr>
        <w:tc>
          <w:tcPr>
            <w:tcW w:w="3780" w:type="dxa"/>
            <w:tcBorders>
              <w:top w:val="nil"/>
              <w:left w:val="nil"/>
              <w:bottom w:val="nil"/>
              <w:right w:val="nil"/>
            </w:tcBorders>
          </w:tcPr>
          <w:p w14:paraId="195228D8" w14:textId="77777777" w:rsidR="00B92D60" w:rsidRPr="00DD0F4F" w:rsidRDefault="00B92D60" w:rsidP="006B0CA1">
            <w:pPr>
              <w:autoSpaceDE w:val="0"/>
              <w:autoSpaceDN w:val="0"/>
              <w:adjustRightInd w:val="0"/>
              <w:spacing w:after="0" w:line="240" w:lineRule="auto"/>
              <w:rPr>
                <w:ins w:id="2284" w:author="Arjan" w:date="2014-01-20T09:18: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7FF593F2" w14:textId="77777777" w:rsidR="00B92D60" w:rsidRPr="00DD0F4F" w:rsidRDefault="00B92D60" w:rsidP="006B0CA1">
            <w:pPr>
              <w:autoSpaceDE w:val="0"/>
              <w:autoSpaceDN w:val="0"/>
              <w:adjustRightInd w:val="0"/>
              <w:spacing w:after="0" w:line="240" w:lineRule="auto"/>
              <w:rPr>
                <w:ins w:id="2285" w:author="Arjan" w:date="2014-01-20T09:18:00Z"/>
                <w:rFonts w:ascii="Arial" w:eastAsia="Times New Roman" w:hAnsi="Arial" w:cs="Arial"/>
                <w:color w:val="000000"/>
                <w:sz w:val="20"/>
                <w:szCs w:val="20"/>
                <w:lang w:val="nl-NL"/>
              </w:rPr>
            </w:pPr>
          </w:p>
        </w:tc>
      </w:tr>
      <w:tr w:rsidR="00B92D60" w:rsidRPr="00717312" w14:paraId="1A50E188" w14:textId="77777777" w:rsidTr="006B0CA1">
        <w:trPr>
          <w:trHeight w:val="230"/>
          <w:ins w:id="2286" w:author="Arjan" w:date="2014-01-20T09:18:00Z"/>
        </w:trPr>
        <w:tc>
          <w:tcPr>
            <w:tcW w:w="3780" w:type="dxa"/>
            <w:tcBorders>
              <w:top w:val="nil"/>
              <w:left w:val="nil"/>
              <w:bottom w:val="nil"/>
              <w:right w:val="nil"/>
            </w:tcBorders>
          </w:tcPr>
          <w:p w14:paraId="3FDEFEC7" w14:textId="77777777" w:rsidR="00B92D60" w:rsidRPr="00717312" w:rsidRDefault="00B92D60" w:rsidP="006B0CA1">
            <w:pPr>
              <w:autoSpaceDE w:val="0"/>
              <w:autoSpaceDN w:val="0"/>
              <w:adjustRightInd w:val="0"/>
              <w:spacing w:after="0" w:line="240" w:lineRule="auto"/>
              <w:rPr>
                <w:ins w:id="2287" w:author="Arjan" w:date="2014-01-20T09:18:00Z"/>
                <w:rFonts w:ascii="Arial" w:eastAsia="Times New Roman" w:hAnsi="Arial" w:cs="Arial"/>
                <w:color w:val="000000"/>
                <w:sz w:val="20"/>
                <w:szCs w:val="20"/>
              </w:rPr>
            </w:pPr>
            <w:ins w:id="2288" w:author="Arjan" w:date="2014-01-20T09:18:00Z">
              <w:r w:rsidRPr="0071731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68E0FCD8" w14:textId="77777777" w:rsidR="00B92D60" w:rsidRPr="00717312" w:rsidRDefault="00B92D60" w:rsidP="006B0CA1">
            <w:pPr>
              <w:autoSpaceDE w:val="0"/>
              <w:autoSpaceDN w:val="0"/>
              <w:adjustRightInd w:val="0"/>
              <w:spacing w:after="0" w:line="240" w:lineRule="auto"/>
              <w:rPr>
                <w:ins w:id="2289" w:author="Arjan" w:date="2014-01-20T09:18:00Z"/>
                <w:rFonts w:ascii="Arial" w:eastAsia="Times New Roman" w:hAnsi="Arial" w:cs="Arial"/>
                <w:color w:val="000000"/>
                <w:sz w:val="20"/>
                <w:szCs w:val="20"/>
              </w:rPr>
            </w:pPr>
            <w:ins w:id="2290" w:author="Arjan" w:date="2014-01-20T09:18:00Z">
              <w:r w:rsidRPr="00717312">
                <w:rPr>
                  <w:rFonts w:ascii="Arial" w:eastAsia="Times New Roman" w:hAnsi="Arial" w:cs="Arial"/>
                  <w:color w:val="000000"/>
                  <w:sz w:val="20"/>
                  <w:szCs w:val="20"/>
                </w:rPr>
                <w:t xml:space="preserve">KING </w:t>
              </w:r>
            </w:ins>
          </w:p>
        </w:tc>
      </w:tr>
      <w:tr w:rsidR="00B92D60" w:rsidRPr="00717312" w14:paraId="7A7DF838" w14:textId="77777777" w:rsidTr="006B0CA1">
        <w:trPr>
          <w:ins w:id="2291" w:author="Arjan" w:date="2014-01-20T09:18:00Z"/>
        </w:trPr>
        <w:tc>
          <w:tcPr>
            <w:tcW w:w="3780" w:type="dxa"/>
            <w:tcBorders>
              <w:top w:val="nil"/>
              <w:left w:val="nil"/>
              <w:bottom w:val="nil"/>
              <w:right w:val="nil"/>
            </w:tcBorders>
          </w:tcPr>
          <w:p w14:paraId="2BE8E9EF" w14:textId="77777777" w:rsidR="00B92D60" w:rsidRPr="00717312" w:rsidRDefault="00B92D60" w:rsidP="006B0CA1">
            <w:pPr>
              <w:autoSpaceDE w:val="0"/>
              <w:autoSpaceDN w:val="0"/>
              <w:adjustRightInd w:val="0"/>
              <w:spacing w:after="0" w:line="240" w:lineRule="auto"/>
              <w:rPr>
                <w:ins w:id="2292"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14:paraId="21635343" w14:textId="77777777" w:rsidR="00B92D60" w:rsidRPr="00717312" w:rsidRDefault="00B92D60" w:rsidP="006B0CA1">
            <w:pPr>
              <w:autoSpaceDE w:val="0"/>
              <w:autoSpaceDN w:val="0"/>
              <w:adjustRightInd w:val="0"/>
              <w:spacing w:after="0" w:line="240" w:lineRule="auto"/>
              <w:rPr>
                <w:ins w:id="2293" w:author="Arjan" w:date="2014-01-20T09:18:00Z"/>
                <w:rFonts w:ascii="Arial" w:eastAsia="Times New Roman" w:hAnsi="Arial" w:cs="Arial"/>
                <w:color w:val="000000"/>
                <w:sz w:val="20"/>
                <w:szCs w:val="20"/>
              </w:rPr>
            </w:pPr>
          </w:p>
        </w:tc>
      </w:tr>
      <w:tr w:rsidR="00B92D60" w:rsidRPr="00717312" w14:paraId="4FE10012" w14:textId="77777777" w:rsidTr="006B0CA1">
        <w:trPr>
          <w:ins w:id="2294" w:author="Arjan" w:date="2014-01-20T09:18:00Z"/>
        </w:trPr>
        <w:tc>
          <w:tcPr>
            <w:tcW w:w="3780" w:type="dxa"/>
            <w:tcBorders>
              <w:top w:val="nil"/>
              <w:left w:val="nil"/>
              <w:bottom w:val="nil"/>
              <w:right w:val="nil"/>
            </w:tcBorders>
          </w:tcPr>
          <w:p w14:paraId="4DA8761A" w14:textId="77777777" w:rsidR="00B92D60" w:rsidRPr="00717312" w:rsidRDefault="00B92D60" w:rsidP="006B0CA1">
            <w:pPr>
              <w:autoSpaceDE w:val="0"/>
              <w:autoSpaceDN w:val="0"/>
              <w:adjustRightInd w:val="0"/>
              <w:spacing w:after="0" w:line="240" w:lineRule="auto"/>
              <w:rPr>
                <w:ins w:id="2295" w:author="Arjan" w:date="2014-01-20T09:18:00Z"/>
                <w:rFonts w:ascii="Arial" w:eastAsia="Times New Roman" w:hAnsi="Arial" w:cs="Arial"/>
                <w:color w:val="000000"/>
                <w:sz w:val="20"/>
                <w:szCs w:val="20"/>
              </w:rPr>
            </w:pPr>
            <w:ins w:id="2296" w:author="Arjan" w:date="2014-01-20T09:18:00Z">
              <w:r w:rsidRPr="0071731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52C7A3BA" w14:textId="77777777" w:rsidR="00B92D60" w:rsidRPr="00717312" w:rsidRDefault="00B92D60" w:rsidP="0083120B">
            <w:pPr>
              <w:autoSpaceDE w:val="0"/>
              <w:autoSpaceDN w:val="0"/>
              <w:adjustRightInd w:val="0"/>
              <w:spacing w:after="0" w:line="240" w:lineRule="auto"/>
              <w:rPr>
                <w:ins w:id="2297" w:author="Arjan" w:date="2014-01-20T09:18:00Z"/>
                <w:rFonts w:ascii="Arial" w:eastAsia="Times New Roman" w:hAnsi="Arial" w:cs="Arial"/>
                <w:color w:val="000000"/>
                <w:sz w:val="20"/>
                <w:szCs w:val="20"/>
              </w:rPr>
            </w:pPr>
            <w:ins w:id="2298" w:author="Arjan" w:date="2014-01-20T09:18:00Z">
              <w:r w:rsidRPr="00717312">
                <w:rPr>
                  <w:rFonts w:ascii="Arial" w:eastAsia="Times New Roman" w:hAnsi="Arial" w:cs="Arial"/>
                  <w:color w:val="000000"/>
                  <w:sz w:val="20"/>
                  <w:szCs w:val="20"/>
                </w:rPr>
                <w:t>1-</w:t>
              </w:r>
            </w:ins>
            <w:ins w:id="2299" w:author="Arjan" w:date="2014-01-20T10:52:00Z">
              <w:r w:rsidR="0083120B">
                <w:rPr>
                  <w:rFonts w:ascii="Arial" w:eastAsia="Times New Roman" w:hAnsi="Arial" w:cs="Arial"/>
                  <w:color w:val="000000"/>
                  <w:sz w:val="20"/>
                  <w:szCs w:val="20"/>
                </w:rPr>
                <w:t>9</w:t>
              </w:r>
            </w:ins>
            <w:ins w:id="2300" w:author="Arjan" w:date="2014-01-20T09:18:00Z">
              <w:r w:rsidRPr="00717312">
                <w:rPr>
                  <w:rFonts w:ascii="Arial" w:eastAsia="Times New Roman" w:hAnsi="Arial" w:cs="Arial"/>
                  <w:color w:val="000000"/>
                  <w:sz w:val="20"/>
                  <w:szCs w:val="20"/>
                </w:rPr>
                <w:t>-2013</w:t>
              </w:r>
            </w:ins>
          </w:p>
        </w:tc>
      </w:tr>
      <w:tr w:rsidR="00B92D60" w:rsidRPr="00717312" w14:paraId="653C7007" w14:textId="77777777" w:rsidTr="006B0CA1">
        <w:trPr>
          <w:ins w:id="2301" w:author="Arjan" w:date="2014-01-20T09:18:00Z"/>
        </w:trPr>
        <w:tc>
          <w:tcPr>
            <w:tcW w:w="3780" w:type="dxa"/>
            <w:tcBorders>
              <w:top w:val="nil"/>
              <w:left w:val="nil"/>
              <w:bottom w:val="nil"/>
              <w:right w:val="nil"/>
            </w:tcBorders>
          </w:tcPr>
          <w:p w14:paraId="05CC82CB" w14:textId="77777777" w:rsidR="00B92D60" w:rsidRPr="00717312" w:rsidRDefault="00B92D60" w:rsidP="006B0CA1">
            <w:pPr>
              <w:autoSpaceDE w:val="0"/>
              <w:autoSpaceDN w:val="0"/>
              <w:adjustRightInd w:val="0"/>
              <w:spacing w:after="0" w:line="240" w:lineRule="auto"/>
              <w:rPr>
                <w:ins w:id="2302"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14:paraId="11C24778" w14:textId="77777777" w:rsidR="00B92D60" w:rsidRPr="00717312" w:rsidRDefault="00B92D60" w:rsidP="006B0CA1">
            <w:pPr>
              <w:autoSpaceDE w:val="0"/>
              <w:autoSpaceDN w:val="0"/>
              <w:adjustRightInd w:val="0"/>
              <w:spacing w:after="0" w:line="240" w:lineRule="auto"/>
              <w:rPr>
                <w:ins w:id="2303" w:author="Arjan" w:date="2014-01-20T09:18:00Z"/>
                <w:rFonts w:ascii="Arial" w:eastAsia="Times New Roman" w:hAnsi="Arial" w:cs="Arial"/>
                <w:color w:val="000000"/>
                <w:sz w:val="20"/>
                <w:szCs w:val="20"/>
              </w:rPr>
            </w:pPr>
          </w:p>
        </w:tc>
      </w:tr>
      <w:tr w:rsidR="00B92D60" w:rsidRPr="00AE1A91" w14:paraId="0866FF4F" w14:textId="77777777" w:rsidTr="006B0CA1">
        <w:trPr>
          <w:ins w:id="2304" w:author="Arjan" w:date="2014-01-20T09:18:00Z"/>
        </w:trPr>
        <w:tc>
          <w:tcPr>
            <w:tcW w:w="3780" w:type="dxa"/>
            <w:tcBorders>
              <w:top w:val="nil"/>
              <w:left w:val="nil"/>
              <w:bottom w:val="nil"/>
              <w:right w:val="nil"/>
            </w:tcBorders>
          </w:tcPr>
          <w:p w14:paraId="5AA2A78A" w14:textId="77777777" w:rsidR="00B92D60" w:rsidRPr="00717312" w:rsidRDefault="00B92D60" w:rsidP="006B0CA1">
            <w:pPr>
              <w:autoSpaceDE w:val="0"/>
              <w:autoSpaceDN w:val="0"/>
              <w:adjustRightInd w:val="0"/>
              <w:spacing w:after="0" w:line="240" w:lineRule="auto"/>
              <w:rPr>
                <w:ins w:id="2305" w:author="Arjan" w:date="2014-01-20T09:18:00Z"/>
                <w:rFonts w:ascii="Arial" w:eastAsia="Times New Roman" w:hAnsi="Arial" w:cs="Arial"/>
                <w:color w:val="000000"/>
                <w:sz w:val="20"/>
                <w:szCs w:val="20"/>
              </w:rPr>
            </w:pPr>
            <w:ins w:id="2306" w:author="Arjan" w:date="2014-01-20T09:18:00Z">
              <w:r w:rsidRPr="0071731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2D0241A9" w14:textId="77777777" w:rsidR="00B116C1" w:rsidRPr="00DD0F4F" w:rsidRDefault="00480EB1" w:rsidP="006B0CA1">
            <w:pPr>
              <w:autoSpaceDE w:val="0"/>
              <w:autoSpaceDN w:val="0"/>
              <w:adjustRightInd w:val="0"/>
              <w:spacing w:after="0" w:line="240" w:lineRule="auto"/>
              <w:rPr>
                <w:ins w:id="2307" w:author="Arjan" w:date="2014-09-08T23:28:00Z"/>
                <w:rFonts w:ascii="Arial" w:eastAsia="Times New Roman" w:hAnsi="Arial" w:cs="Arial"/>
                <w:color w:val="000000"/>
                <w:sz w:val="20"/>
                <w:szCs w:val="20"/>
                <w:lang w:val="nl-NL"/>
              </w:rPr>
            </w:pPr>
            <w:ins w:id="2308" w:author="Arjan" w:date="2014-01-20T10:12:00Z">
              <w:r w:rsidRPr="00DD0F4F">
                <w:rPr>
                  <w:rFonts w:ascii="Arial" w:eastAsia="Times New Roman" w:hAnsi="Arial" w:cs="Arial"/>
                  <w:color w:val="000000"/>
                  <w:sz w:val="20"/>
                  <w:szCs w:val="20"/>
                  <w:lang w:val="nl-NL"/>
                </w:rPr>
                <w:t xml:space="preserve">Het betreft het RSIN (Rechtspersonen en Samenwerkingsverbanden InformatieNummer) zoals dat door de KvK in het NHR aan elk rechtspersoon en samenwerkingsverband is toegekend. Dit identificeert uniek de organisatie, zijnde een rechtspersoon of samenwerkingsverband, dat het </w:t>
              </w:r>
            </w:ins>
            <w:ins w:id="2309" w:author="Arjan" w:date="2014-09-08T23:28:00Z">
              <w:r w:rsidR="00B116C1" w:rsidRPr="00DD0F4F">
                <w:rPr>
                  <w:rFonts w:ascii="Arial" w:eastAsia="Times New Roman" w:hAnsi="Arial" w:cs="Arial"/>
                  <w:color w:val="000000"/>
                  <w:sz w:val="20"/>
                  <w:szCs w:val="20"/>
                  <w:lang w:val="nl-NL"/>
                </w:rPr>
                <w:t>informatieobject</w:t>
              </w:r>
            </w:ins>
            <w:ins w:id="2310" w:author="Arjan" w:date="2014-01-20T10:12:00Z">
              <w:r w:rsidRPr="00DD0F4F">
                <w:rPr>
                  <w:rFonts w:ascii="Arial" w:eastAsia="Times New Roman" w:hAnsi="Arial" w:cs="Arial"/>
                  <w:color w:val="000000"/>
                  <w:sz w:val="20"/>
                  <w:szCs w:val="20"/>
                  <w:lang w:val="nl-NL"/>
                </w:rPr>
                <w:t xml:space="preserve"> heeft</w:t>
              </w:r>
            </w:ins>
            <w:ins w:id="2311" w:author="Arjan" w:date="2014-09-08T23:26:00Z">
              <w:r w:rsidR="00B116C1" w:rsidRPr="00DD0F4F">
                <w:rPr>
                  <w:rFonts w:ascii="Arial" w:eastAsia="Times New Roman" w:hAnsi="Arial" w:cs="Arial"/>
                  <w:color w:val="000000"/>
                  <w:sz w:val="20"/>
                  <w:szCs w:val="20"/>
                  <w:lang w:val="nl-NL"/>
                </w:rPr>
                <w:t xml:space="preserve"> gecreëerd </w:t>
              </w:r>
            </w:ins>
            <w:ins w:id="2312" w:author="Arjan" w:date="2014-09-08T23:27:00Z">
              <w:r w:rsidR="00B116C1" w:rsidRPr="00DD0F4F">
                <w:rPr>
                  <w:rFonts w:ascii="Arial" w:eastAsia="Times New Roman" w:hAnsi="Arial" w:cs="Arial"/>
                  <w:color w:val="000000"/>
                  <w:sz w:val="20"/>
                  <w:szCs w:val="20"/>
                  <w:lang w:val="nl-NL"/>
                </w:rPr>
                <w:t>of heeft ontvangen en als eerste in een samenwerkingsketen heeft vastgelegd</w:t>
              </w:r>
            </w:ins>
            <w:ins w:id="2313" w:author="Arjan" w:date="2014-01-20T10:12:00Z">
              <w:r w:rsidRPr="00DD0F4F">
                <w:rPr>
                  <w:rFonts w:ascii="Arial" w:eastAsia="Times New Roman" w:hAnsi="Arial" w:cs="Arial"/>
                  <w:color w:val="000000"/>
                  <w:sz w:val="20"/>
                  <w:szCs w:val="20"/>
                  <w:lang w:val="nl-NL"/>
                </w:rPr>
                <w:t xml:space="preserve">. </w:t>
              </w:r>
            </w:ins>
            <w:ins w:id="2314" w:author="Arjan" w:date="2014-09-08T23:27:00Z">
              <w:r w:rsidR="00B116C1" w:rsidRPr="00DD0F4F">
                <w:rPr>
                  <w:rFonts w:ascii="Arial" w:eastAsia="Times New Roman" w:hAnsi="Arial" w:cs="Arial"/>
                  <w:color w:val="000000"/>
                  <w:sz w:val="20"/>
                  <w:szCs w:val="20"/>
                  <w:lang w:val="nl-NL"/>
                </w:rPr>
                <w:t>Met het laatste doelen we er op dat bij uitwisseling van een informatie</w:t>
              </w:r>
            </w:ins>
            <w:ins w:id="2315" w:author="Arjan" w:date="2014-09-08T23:28:00Z">
              <w:r w:rsidR="00B116C1" w:rsidRPr="00DD0F4F">
                <w:rPr>
                  <w:rFonts w:ascii="Arial" w:eastAsia="Times New Roman" w:hAnsi="Arial" w:cs="Arial"/>
                  <w:color w:val="000000"/>
                  <w:sz w:val="20"/>
                  <w:szCs w:val="20"/>
                  <w:lang w:val="nl-NL"/>
                </w:rPr>
                <w:t>object tussen samenwerkende organisaties de unieke aanduiding van het informatieobject n</w:t>
              </w:r>
            </w:ins>
            <w:ins w:id="2316" w:author="Arjan" w:date="2014-09-08T23:29:00Z">
              <w:r w:rsidR="00B116C1" w:rsidRPr="00DD0F4F">
                <w:rPr>
                  <w:rFonts w:ascii="Arial" w:eastAsia="Times New Roman" w:hAnsi="Arial" w:cs="Arial"/>
                  <w:color w:val="000000"/>
                  <w:sz w:val="20"/>
                  <w:szCs w:val="20"/>
                  <w:lang w:val="nl-NL"/>
                </w:rPr>
                <w:t>iet wijzigt mits de ontvangende organisatie geen wijzigingen in het informati</w:t>
              </w:r>
            </w:ins>
            <w:ins w:id="2317" w:author="Arjan" w:date="2014-09-08T23:30:00Z">
              <w:r w:rsidR="00B116C1" w:rsidRPr="00DD0F4F">
                <w:rPr>
                  <w:rFonts w:ascii="Arial" w:eastAsia="Times New Roman" w:hAnsi="Arial" w:cs="Arial"/>
                  <w:color w:val="000000"/>
                  <w:sz w:val="20"/>
                  <w:szCs w:val="20"/>
                  <w:lang w:val="nl-NL"/>
                </w:rPr>
                <w:t>e</w:t>
              </w:r>
            </w:ins>
            <w:ins w:id="2318" w:author="Arjan" w:date="2014-09-08T23:29:00Z">
              <w:r w:rsidR="00B116C1" w:rsidRPr="00DD0F4F">
                <w:rPr>
                  <w:rFonts w:ascii="Arial" w:eastAsia="Times New Roman" w:hAnsi="Arial" w:cs="Arial"/>
                  <w:color w:val="000000"/>
                  <w:sz w:val="20"/>
                  <w:szCs w:val="20"/>
                  <w:lang w:val="nl-NL"/>
                </w:rPr>
                <w:t>object aanbrengt. In het laatste geval on</w:t>
              </w:r>
            </w:ins>
            <w:ins w:id="2319" w:author="Arjan" w:date="2014-09-08T23:30:00Z">
              <w:r w:rsidR="00B116C1" w:rsidRPr="00DD0F4F">
                <w:rPr>
                  <w:rFonts w:ascii="Arial" w:eastAsia="Times New Roman" w:hAnsi="Arial" w:cs="Arial"/>
                  <w:color w:val="000000"/>
                  <w:sz w:val="20"/>
                  <w:szCs w:val="20"/>
                  <w:lang w:val="nl-NL"/>
                </w:rPr>
                <w:t>tstaat een nieuw informatieobject.</w:t>
              </w:r>
            </w:ins>
          </w:p>
          <w:p w14:paraId="4A9DB2C8" w14:textId="77777777" w:rsidR="00480EB1" w:rsidRPr="00DD0F4F" w:rsidRDefault="00480EB1" w:rsidP="006B0CA1">
            <w:pPr>
              <w:autoSpaceDE w:val="0"/>
              <w:autoSpaceDN w:val="0"/>
              <w:adjustRightInd w:val="0"/>
              <w:spacing w:after="0" w:line="240" w:lineRule="auto"/>
              <w:rPr>
                <w:ins w:id="2320" w:author="Arjan" w:date="2014-09-08T23:25:00Z"/>
                <w:rFonts w:ascii="Arial" w:eastAsia="Times New Roman" w:hAnsi="Arial" w:cs="Arial"/>
                <w:color w:val="000000"/>
                <w:sz w:val="20"/>
                <w:szCs w:val="20"/>
                <w:lang w:val="nl-NL"/>
              </w:rPr>
            </w:pPr>
            <w:ins w:id="2321" w:author="Arjan" w:date="2014-01-20T10:12:00Z">
              <w:r w:rsidRPr="00DD0F4F">
                <w:rPr>
                  <w:rFonts w:ascii="Arial" w:eastAsia="Times New Roman" w:hAnsi="Arial" w:cs="Arial"/>
                  <w:color w:val="000000"/>
                  <w:sz w:val="20"/>
                  <w:szCs w:val="20"/>
                  <w:lang w:val="nl-NL"/>
                </w:rPr>
                <w:t>Het RSIN staat in het Handelsregister (NHR) en op het daaraan te ontlenen uittreksel.</w:t>
              </w:r>
            </w:ins>
          </w:p>
          <w:p w14:paraId="1EE079F3" w14:textId="77777777" w:rsidR="00B116C1" w:rsidRPr="00DD0F4F" w:rsidRDefault="00B116C1" w:rsidP="00B116C1">
            <w:pPr>
              <w:autoSpaceDE w:val="0"/>
              <w:autoSpaceDN w:val="0"/>
              <w:adjustRightInd w:val="0"/>
              <w:spacing w:after="0" w:line="240" w:lineRule="auto"/>
              <w:rPr>
                <w:ins w:id="2322" w:author="Arjan" w:date="2014-09-08T23:25:00Z"/>
                <w:rFonts w:ascii="Arial" w:eastAsia="Times New Roman" w:hAnsi="Arial" w:cs="Arial"/>
                <w:color w:val="000000"/>
                <w:sz w:val="20"/>
                <w:szCs w:val="20"/>
                <w:lang w:val="nl-NL"/>
              </w:rPr>
            </w:pPr>
            <w:ins w:id="2323" w:author="Arjan" w:date="2014-09-08T23:25:00Z">
              <w:r w:rsidRPr="00DD0F4F">
                <w:rPr>
                  <w:rFonts w:ascii="Arial" w:eastAsia="Times New Roman" w:hAnsi="Arial" w:cs="Arial"/>
                  <w:color w:val="000000"/>
                  <w:sz w:val="20"/>
                  <w:szCs w:val="20"/>
                  <w:lang w:val="nl-NL"/>
                </w:rPr>
                <w:t xml:space="preserve">Deze attribuutsoort vormt tezamen met de </w:t>
              </w:r>
            </w:ins>
            <w:ins w:id="2324" w:author="Arjan" w:date="2014-09-08T23:30:00Z">
              <w:r w:rsidRPr="00DD0F4F">
                <w:rPr>
                  <w:rFonts w:ascii="Arial" w:eastAsia="Times New Roman" w:hAnsi="Arial" w:cs="Arial"/>
                  <w:color w:val="000000"/>
                  <w:sz w:val="20"/>
                  <w:szCs w:val="20"/>
                  <w:lang w:val="nl-NL"/>
                </w:rPr>
                <w:t>Informatieobject</w:t>
              </w:r>
            </w:ins>
            <w:ins w:id="2325" w:author="Arjan" w:date="2014-09-08T23:25:00Z">
              <w:r w:rsidRPr="00DD0F4F">
                <w:rPr>
                  <w:rFonts w:ascii="Arial" w:eastAsia="Times New Roman" w:hAnsi="Arial" w:cs="Arial"/>
                  <w:color w:val="000000"/>
                  <w:sz w:val="20"/>
                  <w:szCs w:val="20"/>
                  <w:lang w:val="nl-NL"/>
                </w:rPr>
                <w:t xml:space="preserve">identificatie de unieke aanduiding van een </w:t>
              </w:r>
            </w:ins>
            <w:ins w:id="2326" w:author="Arjan" w:date="2014-09-08T23:30:00Z">
              <w:r w:rsidRPr="00DD0F4F">
                <w:rPr>
                  <w:rFonts w:ascii="Arial" w:eastAsia="Times New Roman" w:hAnsi="Arial" w:cs="Arial"/>
                  <w:color w:val="000000"/>
                  <w:sz w:val="20"/>
                  <w:szCs w:val="20"/>
                  <w:lang w:val="nl-NL"/>
                </w:rPr>
                <w:t>informatieobject</w:t>
              </w:r>
            </w:ins>
            <w:ins w:id="2327" w:author="Arjan" w:date="2014-09-08T23:25:00Z">
              <w:r w:rsidRPr="00DD0F4F">
                <w:rPr>
                  <w:rFonts w:ascii="Arial" w:eastAsia="Times New Roman" w:hAnsi="Arial" w:cs="Arial"/>
                  <w:color w:val="000000"/>
                  <w:sz w:val="20"/>
                  <w:szCs w:val="20"/>
                  <w:lang w:val="nl-NL"/>
                </w:rPr>
                <w:t xml:space="preserve"> voor geheel Nederland.</w:t>
              </w:r>
            </w:ins>
          </w:p>
          <w:p w14:paraId="24B32A35" w14:textId="77777777" w:rsidR="00B116C1" w:rsidRPr="00DD0F4F" w:rsidRDefault="00B116C1" w:rsidP="000B4456">
            <w:pPr>
              <w:autoSpaceDE w:val="0"/>
              <w:autoSpaceDN w:val="0"/>
              <w:adjustRightInd w:val="0"/>
              <w:spacing w:after="0" w:line="240" w:lineRule="auto"/>
              <w:rPr>
                <w:ins w:id="2328" w:author="Arjan" w:date="2014-01-20T09:18:00Z"/>
                <w:rFonts w:ascii="Arial" w:eastAsia="Times New Roman" w:hAnsi="Arial" w:cs="Arial"/>
                <w:color w:val="000000"/>
                <w:sz w:val="20"/>
                <w:szCs w:val="20"/>
                <w:lang w:val="nl-NL"/>
              </w:rPr>
            </w:pPr>
            <w:ins w:id="2329" w:author="Arjan" w:date="2014-09-08T23:25:00Z">
              <w:r w:rsidRPr="00DD0F4F">
                <w:rPr>
                  <w:rFonts w:ascii="Arial" w:eastAsia="Times New Roman" w:hAnsi="Arial" w:cs="Arial"/>
                  <w:color w:val="000000"/>
                  <w:sz w:val="20"/>
                  <w:szCs w:val="20"/>
                  <w:lang w:val="nl-NL"/>
                </w:rPr>
                <w:t xml:space="preserve">De waarde van dit attribuutsoort wijzigt niet, ook niet indien </w:t>
              </w:r>
            </w:ins>
            <w:ins w:id="2330" w:author="Arjan" w:date="2014-09-08T23:32:00Z">
              <w:r w:rsidR="000B4456" w:rsidRPr="00DD0F4F">
                <w:rPr>
                  <w:rFonts w:ascii="Arial" w:eastAsia="Times New Roman" w:hAnsi="Arial" w:cs="Arial"/>
                  <w:color w:val="000000"/>
                  <w:sz w:val="20"/>
                  <w:szCs w:val="20"/>
                  <w:lang w:val="nl-NL"/>
                </w:rPr>
                <w:t>(</w:t>
              </w:r>
            </w:ins>
            <w:ins w:id="2331" w:author="Arjan" w:date="2014-09-08T23:25:00Z">
              <w:r w:rsidRPr="00DD0F4F">
                <w:rPr>
                  <w:rFonts w:ascii="Arial" w:eastAsia="Times New Roman" w:hAnsi="Arial" w:cs="Arial"/>
                  <w:color w:val="000000"/>
                  <w:sz w:val="20"/>
                  <w:szCs w:val="20"/>
                  <w:lang w:val="nl-NL"/>
                </w:rPr>
                <w:t xml:space="preserve">de behandeling van) </w:t>
              </w:r>
            </w:ins>
            <w:ins w:id="2332" w:author="Arjan" w:date="2014-09-08T23:32:00Z">
              <w:r w:rsidR="000B4456" w:rsidRPr="00DD0F4F">
                <w:rPr>
                  <w:rFonts w:ascii="Arial" w:eastAsia="Times New Roman" w:hAnsi="Arial" w:cs="Arial"/>
                  <w:color w:val="000000"/>
                  <w:sz w:val="20"/>
                  <w:szCs w:val="20"/>
                  <w:lang w:val="nl-NL"/>
                </w:rPr>
                <w:t>het informatieobject</w:t>
              </w:r>
            </w:ins>
            <w:ins w:id="2333" w:author="Arjan" w:date="2014-09-08T23:25:00Z">
              <w:r w:rsidRPr="00DD0F4F">
                <w:rPr>
                  <w:rFonts w:ascii="Arial" w:eastAsia="Times New Roman" w:hAnsi="Arial" w:cs="Arial"/>
                  <w:color w:val="000000"/>
                  <w:sz w:val="20"/>
                  <w:szCs w:val="20"/>
                  <w:lang w:val="nl-NL"/>
                </w:rPr>
                <w:t xml:space="preserve"> over zou gaan naar een andere organisatie. Er is immers maar één organisatie die </w:t>
              </w:r>
            </w:ins>
            <w:ins w:id="2334" w:author="Arjan" w:date="2014-09-08T23:32:00Z">
              <w:r w:rsidR="000B4456" w:rsidRPr="00DD0F4F">
                <w:rPr>
                  <w:rFonts w:ascii="Arial" w:eastAsia="Times New Roman" w:hAnsi="Arial" w:cs="Arial"/>
                  <w:color w:val="000000"/>
                  <w:sz w:val="20"/>
                  <w:szCs w:val="20"/>
                  <w:lang w:val="nl-NL"/>
                </w:rPr>
                <w:t>het informatieobject</w:t>
              </w:r>
            </w:ins>
            <w:ins w:id="2335" w:author="Arjan" w:date="2014-09-08T23:25:00Z">
              <w:r w:rsidRPr="00DD0F4F">
                <w:rPr>
                  <w:rFonts w:ascii="Arial" w:eastAsia="Times New Roman" w:hAnsi="Arial" w:cs="Arial"/>
                  <w:color w:val="000000"/>
                  <w:sz w:val="20"/>
                  <w:szCs w:val="20"/>
                  <w:lang w:val="nl-NL"/>
                </w:rPr>
                <w:t xml:space="preserve"> gecreëerd </w:t>
              </w:r>
            </w:ins>
            <w:ins w:id="2336" w:author="Arjan" w:date="2014-09-08T23:32:00Z">
              <w:r w:rsidR="000B4456" w:rsidRPr="00DD0F4F">
                <w:rPr>
                  <w:rFonts w:ascii="Arial" w:eastAsia="Times New Roman" w:hAnsi="Arial" w:cs="Arial"/>
                  <w:color w:val="000000"/>
                  <w:sz w:val="20"/>
                  <w:szCs w:val="20"/>
                  <w:lang w:val="nl-NL"/>
                </w:rPr>
                <w:t xml:space="preserve">of als eerste vastgelegd </w:t>
              </w:r>
            </w:ins>
            <w:ins w:id="2337" w:author="Arjan" w:date="2014-09-08T23:25:00Z">
              <w:r w:rsidRPr="00DD0F4F">
                <w:rPr>
                  <w:rFonts w:ascii="Arial" w:eastAsia="Times New Roman" w:hAnsi="Arial" w:cs="Arial"/>
                  <w:color w:val="000000"/>
                  <w:sz w:val="20"/>
                  <w:szCs w:val="20"/>
                  <w:lang w:val="nl-NL"/>
                </w:rPr>
                <w:t>heeft.</w:t>
              </w:r>
            </w:ins>
          </w:p>
        </w:tc>
      </w:tr>
      <w:tr w:rsidR="00B92D60" w:rsidRPr="00AE1A91" w14:paraId="0E5997D7" w14:textId="77777777" w:rsidTr="006B0CA1">
        <w:trPr>
          <w:ins w:id="2338" w:author="Arjan" w:date="2014-01-20T09:18:00Z"/>
        </w:trPr>
        <w:tc>
          <w:tcPr>
            <w:tcW w:w="3780" w:type="dxa"/>
            <w:tcBorders>
              <w:top w:val="nil"/>
              <w:left w:val="nil"/>
              <w:bottom w:val="nil"/>
              <w:right w:val="nil"/>
            </w:tcBorders>
          </w:tcPr>
          <w:p w14:paraId="725D3B2F" w14:textId="77777777" w:rsidR="00B92D60" w:rsidRPr="00DD0F4F" w:rsidRDefault="00B92D60" w:rsidP="006B0CA1">
            <w:pPr>
              <w:autoSpaceDE w:val="0"/>
              <w:autoSpaceDN w:val="0"/>
              <w:adjustRightInd w:val="0"/>
              <w:spacing w:after="0" w:line="240" w:lineRule="auto"/>
              <w:rPr>
                <w:ins w:id="2339" w:author="Arjan" w:date="2014-01-20T09:18: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7DB470D5" w14:textId="77777777" w:rsidR="00B92D60" w:rsidRPr="00DD0F4F" w:rsidRDefault="00B92D60" w:rsidP="006B0CA1">
            <w:pPr>
              <w:autoSpaceDE w:val="0"/>
              <w:autoSpaceDN w:val="0"/>
              <w:adjustRightInd w:val="0"/>
              <w:spacing w:after="0" w:line="240" w:lineRule="auto"/>
              <w:rPr>
                <w:ins w:id="2340" w:author="Arjan" w:date="2014-01-20T09:18:00Z"/>
                <w:rFonts w:ascii="Arial" w:eastAsia="Times New Roman" w:hAnsi="Arial" w:cs="Arial"/>
                <w:color w:val="000000"/>
                <w:sz w:val="20"/>
                <w:szCs w:val="20"/>
                <w:lang w:val="nl-NL"/>
              </w:rPr>
            </w:pPr>
          </w:p>
        </w:tc>
      </w:tr>
      <w:tr w:rsidR="00B92D60" w:rsidRPr="00717312" w14:paraId="20A76D44" w14:textId="77777777" w:rsidTr="006B0CA1">
        <w:trPr>
          <w:ins w:id="2341" w:author="Arjan" w:date="2014-01-20T09:18:00Z"/>
        </w:trPr>
        <w:tc>
          <w:tcPr>
            <w:tcW w:w="3780" w:type="dxa"/>
            <w:tcBorders>
              <w:top w:val="nil"/>
              <w:left w:val="nil"/>
              <w:bottom w:val="nil"/>
              <w:right w:val="nil"/>
            </w:tcBorders>
          </w:tcPr>
          <w:p w14:paraId="1E22BB58" w14:textId="77777777" w:rsidR="00B92D60" w:rsidRPr="00717312" w:rsidRDefault="00B92D60" w:rsidP="006B0CA1">
            <w:pPr>
              <w:autoSpaceDE w:val="0"/>
              <w:autoSpaceDN w:val="0"/>
              <w:adjustRightInd w:val="0"/>
              <w:spacing w:after="0" w:line="240" w:lineRule="auto"/>
              <w:rPr>
                <w:ins w:id="2342" w:author="Arjan" w:date="2014-01-20T09:18:00Z"/>
                <w:rFonts w:ascii="Arial" w:eastAsia="Times New Roman" w:hAnsi="Arial" w:cs="Arial"/>
                <w:color w:val="000000"/>
                <w:sz w:val="20"/>
                <w:szCs w:val="20"/>
              </w:rPr>
            </w:pPr>
            <w:ins w:id="2343" w:author="Arjan" w:date="2014-01-20T09:18:00Z">
              <w:r w:rsidRPr="0071731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3579E733" w14:textId="77777777" w:rsidR="00B92D60" w:rsidRPr="00717312" w:rsidRDefault="00DA5D93" w:rsidP="006B0CA1">
            <w:pPr>
              <w:autoSpaceDE w:val="0"/>
              <w:autoSpaceDN w:val="0"/>
              <w:adjustRightInd w:val="0"/>
              <w:spacing w:after="0" w:line="240" w:lineRule="auto"/>
              <w:rPr>
                <w:ins w:id="2344" w:author="Arjan" w:date="2014-01-20T09:18:00Z"/>
                <w:rFonts w:ascii="Arial" w:eastAsia="Times New Roman" w:hAnsi="Arial" w:cs="Arial"/>
                <w:color w:val="000000"/>
                <w:sz w:val="20"/>
                <w:szCs w:val="20"/>
              </w:rPr>
            </w:pPr>
            <w:ins w:id="2345" w:author="Arjan" w:date="2014-01-20T09:18:00Z">
              <w:r w:rsidRPr="00717312">
                <w:rPr>
                  <w:rFonts w:ascii="Arial" w:hAnsi="Arial" w:cs="Arial"/>
                  <w:sz w:val="20"/>
                  <w:szCs w:val="20"/>
                  <w:lang w:val="en-AU"/>
                </w:rPr>
                <w:fldChar w:fldCharType="begin" w:fldLock="1"/>
              </w:r>
              <w:r w:rsidR="00B92D60" w:rsidRPr="00717312">
                <w:rPr>
                  <w:rFonts w:ascii="Arial" w:hAnsi="Arial" w:cs="Arial"/>
                  <w:sz w:val="20"/>
                  <w:szCs w:val="20"/>
                  <w:lang w:val="en-AU"/>
                </w:rPr>
                <w:instrText xml:space="preserve">MERGEFIELD </w:instrText>
              </w:r>
              <w:r w:rsidR="00B92D60" w:rsidRPr="00717312">
                <w:rPr>
                  <w:rFonts w:ascii="Arial" w:eastAsia="Times New Roman" w:hAnsi="Arial" w:cs="Arial"/>
                  <w:color w:val="000000"/>
                  <w:sz w:val="20"/>
                  <w:szCs w:val="20"/>
                </w:rPr>
                <w:instrText>Att.Type</w:instrText>
              </w:r>
              <w:r w:rsidRPr="00717312">
                <w:rPr>
                  <w:rFonts w:ascii="Arial" w:hAnsi="Arial" w:cs="Arial"/>
                  <w:sz w:val="20"/>
                  <w:szCs w:val="20"/>
                  <w:lang w:val="en-AU"/>
                </w:rPr>
                <w:fldChar w:fldCharType="separate"/>
              </w:r>
              <w:r w:rsidR="00B92D60" w:rsidRPr="00717312">
                <w:rPr>
                  <w:rFonts w:ascii="Arial" w:eastAsia="Times New Roman" w:hAnsi="Arial" w:cs="Arial"/>
                  <w:color w:val="000000"/>
                  <w:sz w:val="20"/>
                  <w:szCs w:val="20"/>
                </w:rPr>
                <w:t>N9</w:t>
              </w:r>
              <w:r w:rsidRPr="00717312">
                <w:rPr>
                  <w:rFonts w:ascii="Arial" w:hAnsi="Arial" w:cs="Arial"/>
                  <w:sz w:val="20"/>
                  <w:szCs w:val="20"/>
                  <w:lang w:val="en-AU"/>
                </w:rPr>
                <w:fldChar w:fldCharType="end"/>
              </w:r>
            </w:ins>
          </w:p>
        </w:tc>
      </w:tr>
      <w:tr w:rsidR="00B92D60" w:rsidRPr="00717312" w14:paraId="2FBE04FB" w14:textId="77777777" w:rsidTr="006B0CA1">
        <w:trPr>
          <w:trHeight w:val="230"/>
          <w:ins w:id="2346" w:author="Arjan" w:date="2014-01-20T09:18:00Z"/>
        </w:trPr>
        <w:tc>
          <w:tcPr>
            <w:tcW w:w="3780" w:type="dxa"/>
            <w:tcBorders>
              <w:top w:val="nil"/>
              <w:left w:val="nil"/>
              <w:bottom w:val="nil"/>
              <w:right w:val="nil"/>
            </w:tcBorders>
          </w:tcPr>
          <w:p w14:paraId="52178618" w14:textId="77777777" w:rsidR="00B92D60" w:rsidRPr="00717312" w:rsidRDefault="00B92D60" w:rsidP="006B0CA1">
            <w:pPr>
              <w:autoSpaceDE w:val="0"/>
              <w:autoSpaceDN w:val="0"/>
              <w:adjustRightInd w:val="0"/>
              <w:spacing w:after="0" w:line="240" w:lineRule="auto"/>
              <w:rPr>
                <w:ins w:id="2347"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14:paraId="6B802FFE" w14:textId="77777777" w:rsidR="00B92D60" w:rsidRPr="00717312" w:rsidRDefault="00B92D60" w:rsidP="006B0CA1">
            <w:pPr>
              <w:autoSpaceDE w:val="0"/>
              <w:autoSpaceDN w:val="0"/>
              <w:adjustRightInd w:val="0"/>
              <w:spacing w:after="0" w:line="240" w:lineRule="auto"/>
              <w:rPr>
                <w:ins w:id="2348" w:author="Arjan" w:date="2014-01-20T09:18:00Z"/>
                <w:rFonts w:ascii="Arial" w:eastAsia="Times New Roman" w:hAnsi="Arial" w:cs="Arial"/>
                <w:color w:val="000000"/>
                <w:sz w:val="20"/>
                <w:szCs w:val="20"/>
              </w:rPr>
            </w:pPr>
          </w:p>
        </w:tc>
      </w:tr>
      <w:tr w:rsidR="00B92D60" w:rsidRPr="00AE1A91" w14:paraId="07D5BA76" w14:textId="77777777" w:rsidTr="006B0CA1">
        <w:trPr>
          <w:trHeight w:val="230"/>
          <w:ins w:id="2349" w:author="Arjan" w:date="2014-01-20T09:18:00Z"/>
        </w:trPr>
        <w:tc>
          <w:tcPr>
            <w:tcW w:w="3780" w:type="dxa"/>
            <w:tcBorders>
              <w:top w:val="nil"/>
              <w:left w:val="nil"/>
              <w:bottom w:val="nil"/>
              <w:right w:val="nil"/>
            </w:tcBorders>
          </w:tcPr>
          <w:p w14:paraId="27D1E5A1" w14:textId="77777777" w:rsidR="00B92D60" w:rsidRPr="00717312" w:rsidRDefault="00B92D60" w:rsidP="006B0CA1">
            <w:pPr>
              <w:autoSpaceDE w:val="0"/>
              <w:autoSpaceDN w:val="0"/>
              <w:adjustRightInd w:val="0"/>
              <w:spacing w:after="0" w:line="240" w:lineRule="auto"/>
              <w:rPr>
                <w:ins w:id="2350" w:author="Arjan" w:date="2014-01-20T09:18:00Z"/>
                <w:rFonts w:ascii="Arial" w:eastAsia="Times New Roman" w:hAnsi="Arial" w:cs="Arial"/>
                <w:color w:val="000000"/>
                <w:sz w:val="20"/>
                <w:szCs w:val="20"/>
              </w:rPr>
            </w:pPr>
            <w:ins w:id="2351" w:author="Arjan" w:date="2014-01-20T09:18:00Z">
              <w:r w:rsidRPr="00717312">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3A63202A" w14:textId="77777777" w:rsidR="00B92D60" w:rsidRPr="00DD0F4F" w:rsidRDefault="00B92D60" w:rsidP="006B0CA1">
            <w:pPr>
              <w:autoSpaceDE w:val="0"/>
              <w:autoSpaceDN w:val="0"/>
              <w:adjustRightInd w:val="0"/>
              <w:spacing w:after="0" w:line="240" w:lineRule="auto"/>
              <w:rPr>
                <w:ins w:id="2352" w:author="Arjan" w:date="2014-01-20T09:18:00Z"/>
                <w:rFonts w:ascii="Arial" w:eastAsia="Times New Roman" w:hAnsi="Arial" w:cs="Arial"/>
                <w:color w:val="000000"/>
                <w:sz w:val="20"/>
                <w:szCs w:val="20"/>
                <w:lang w:val="nl-NL"/>
              </w:rPr>
            </w:pPr>
            <w:ins w:id="2353" w:author="Arjan" w:date="2014-01-20T09:18:00Z">
              <w:r w:rsidRPr="00DD0F4F">
                <w:rPr>
                  <w:rFonts w:ascii="Arial" w:eastAsia="Times New Roman" w:hAnsi="Arial" w:cs="Arial"/>
                  <w:color w:val="000000"/>
                  <w:sz w:val="20"/>
                  <w:szCs w:val="20"/>
                  <w:lang w:val="nl-NL"/>
                </w:rPr>
                <w:t>De in het NHR voorkomende unieke identificaties van rechtspersonen en samenwerkingsverbanden.</w:t>
              </w:r>
            </w:ins>
          </w:p>
        </w:tc>
      </w:tr>
      <w:tr w:rsidR="00B92D60" w:rsidRPr="00AE1A91" w14:paraId="4A9C204C" w14:textId="77777777" w:rsidTr="006B0CA1">
        <w:trPr>
          <w:trHeight w:val="215"/>
          <w:ins w:id="2354" w:author="Arjan" w:date="2014-01-20T09:18:00Z"/>
        </w:trPr>
        <w:tc>
          <w:tcPr>
            <w:tcW w:w="3780" w:type="dxa"/>
            <w:tcBorders>
              <w:top w:val="nil"/>
              <w:left w:val="nil"/>
              <w:bottom w:val="nil"/>
              <w:right w:val="nil"/>
            </w:tcBorders>
          </w:tcPr>
          <w:p w14:paraId="2D5EF41F" w14:textId="77777777" w:rsidR="00B92D60" w:rsidRPr="00DD0F4F" w:rsidRDefault="00B92D60" w:rsidP="006B0CA1">
            <w:pPr>
              <w:autoSpaceDE w:val="0"/>
              <w:autoSpaceDN w:val="0"/>
              <w:adjustRightInd w:val="0"/>
              <w:spacing w:after="0" w:line="240" w:lineRule="auto"/>
              <w:rPr>
                <w:ins w:id="2355" w:author="Arjan" w:date="2014-01-20T09:18: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2EC80608" w14:textId="77777777" w:rsidR="00B92D60" w:rsidRPr="00DD0F4F" w:rsidRDefault="00B92D60" w:rsidP="006B0CA1">
            <w:pPr>
              <w:autoSpaceDE w:val="0"/>
              <w:autoSpaceDN w:val="0"/>
              <w:adjustRightInd w:val="0"/>
              <w:spacing w:after="0" w:line="240" w:lineRule="auto"/>
              <w:rPr>
                <w:ins w:id="2356" w:author="Arjan" w:date="2014-01-20T09:18:00Z"/>
                <w:rFonts w:ascii="Arial" w:eastAsia="Times New Roman" w:hAnsi="Arial" w:cs="Arial"/>
                <w:color w:val="000000"/>
                <w:sz w:val="20"/>
                <w:szCs w:val="20"/>
                <w:lang w:val="nl-NL"/>
              </w:rPr>
            </w:pPr>
          </w:p>
        </w:tc>
      </w:tr>
      <w:tr w:rsidR="00B92D60" w:rsidRPr="00717312" w14:paraId="2C5201C1" w14:textId="77777777" w:rsidTr="006B0CA1">
        <w:trPr>
          <w:trHeight w:val="215"/>
          <w:ins w:id="2357" w:author="Arjan" w:date="2014-01-20T09:18:00Z"/>
        </w:trPr>
        <w:tc>
          <w:tcPr>
            <w:tcW w:w="3780" w:type="dxa"/>
            <w:tcBorders>
              <w:top w:val="nil"/>
              <w:left w:val="nil"/>
              <w:bottom w:val="nil"/>
              <w:right w:val="nil"/>
            </w:tcBorders>
          </w:tcPr>
          <w:p w14:paraId="628FD0B5" w14:textId="77777777" w:rsidR="00B92D60" w:rsidRPr="00717312" w:rsidRDefault="00B92D60" w:rsidP="006B0CA1">
            <w:pPr>
              <w:autoSpaceDE w:val="0"/>
              <w:autoSpaceDN w:val="0"/>
              <w:adjustRightInd w:val="0"/>
              <w:spacing w:after="0" w:line="240" w:lineRule="auto"/>
              <w:rPr>
                <w:ins w:id="2358" w:author="Arjan" w:date="2014-01-20T09:18:00Z"/>
                <w:rFonts w:ascii="Arial" w:eastAsia="Times New Roman" w:hAnsi="Arial" w:cs="Arial"/>
                <w:color w:val="000000"/>
                <w:sz w:val="20"/>
                <w:szCs w:val="20"/>
              </w:rPr>
            </w:pPr>
            <w:ins w:id="2359" w:author="Arjan" w:date="2014-01-20T09:18:00Z">
              <w:r w:rsidRPr="0071731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4246AC6F" w14:textId="77777777" w:rsidR="00B92D60" w:rsidRPr="00717312" w:rsidRDefault="00B92D60" w:rsidP="006B0CA1">
            <w:pPr>
              <w:autoSpaceDE w:val="0"/>
              <w:autoSpaceDN w:val="0"/>
              <w:adjustRightInd w:val="0"/>
              <w:spacing w:after="0" w:line="240" w:lineRule="auto"/>
              <w:rPr>
                <w:ins w:id="2360" w:author="Arjan" w:date="2014-01-20T09:18:00Z"/>
                <w:rFonts w:ascii="Arial" w:eastAsia="Times New Roman" w:hAnsi="Arial" w:cs="Arial"/>
                <w:color w:val="000000"/>
                <w:sz w:val="20"/>
                <w:szCs w:val="20"/>
              </w:rPr>
            </w:pPr>
            <w:ins w:id="2361" w:author="Arjan" w:date="2014-01-20T09:18:00Z">
              <w:r w:rsidRPr="00717312">
                <w:rPr>
                  <w:rFonts w:ascii="Arial" w:eastAsia="Times New Roman" w:hAnsi="Arial" w:cs="Arial"/>
                  <w:color w:val="000000"/>
                  <w:sz w:val="20"/>
                  <w:szCs w:val="20"/>
                </w:rPr>
                <w:t>Nee</w:t>
              </w:r>
            </w:ins>
          </w:p>
        </w:tc>
      </w:tr>
      <w:tr w:rsidR="00B92D60" w:rsidRPr="00717312" w14:paraId="666DFE5F" w14:textId="77777777" w:rsidTr="006B0CA1">
        <w:trPr>
          <w:trHeight w:val="230"/>
          <w:ins w:id="2362" w:author="Arjan" w:date="2014-01-20T09:18:00Z"/>
        </w:trPr>
        <w:tc>
          <w:tcPr>
            <w:tcW w:w="3780" w:type="dxa"/>
            <w:tcBorders>
              <w:top w:val="nil"/>
              <w:left w:val="nil"/>
              <w:bottom w:val="nil"/>
              <w:right w:val="nil"/>
            </w:tcBorders>
          </w:tcPr>
          <w:p w14:paraId="611A2460" w14:textId="77777777" w:rsidR="00B92D60" w:rsidRPr="00717312" w:rsidRDefault="00B92D60" w:rsidP="006B0CA1">
            <w:pPr>
              <w:autoSpaceDE w:val="0"/>
              <w:autoSpaceDN w:val="0"/>
              <w:adjustRightInd w:val="0"/>
              <w:spacing w:after="0" w:line="240" w:lineRule="auto"/>
              <w:rPr>
                <w:ins w:id="2363"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14:paraId="42F259DB" w14:textId="77777777" w:rsidR="00B92D60" w:rsidRPr="00717312" w:rsidRDefault="00B92D60" w:rsidP="006B0CA1">
            <w:pPr>
              <w:autoSpaceDE w:val="0"/>
              <w:autoSpaceDN w:val="0"/>
              <w:adjustRightInd w:val="0"/>
              <w:spacing w:after="0" w:line="240" w:lineRule="auto"/>
              <w:rPr>
                <w:ins w:id="2364" w:author="Arjan" w:date="2014-01-20T09:18:00Z"/>
                <w:rFonts w:ascii="Arial" w:eastAsia="Times New Roman" w:hAnsi="Arial" w:cs="Arial"/>
                <w:color w:val="000000"/>
                <w:sz w:val="20"/>
                <w:szCs w:val="20"/>
              </w:rPr>
            </w:pPr>
          </w:p>
        </w:tc>
      </w:tr>
      <w:tr w:rsidR="00B92D60" w:rsidRPr="00717312" w14:paraId="09A8781F" w14:textId="77777777" w:rsidTr="006B0CA1">
        <w:trPr>
          <w:trHeight w:val="230"/>
          <w:ins w:id="2365" w:author="Arjan" w:date="2014-01-20T09:18:00Z"/>
        </w:trPr>
        <w:tc>
          <w:tcPr>
            <w:tcW w:w="3780" w:type="dxa"/>
            <w:tcBorders>
              <w:top w:val="nil"/>
              <w:left w:val="nil"/>
              <w:bottom w:val="nil"/>
              <w:right w:val="nil"/>
            </w:tcBorders>
          </w:tcPr>
          <w:p w14:paraId="24C47E38" w14:textId="77777777" w:rsidR="00B92D60" w:rsidRPr="00717312" w:rsidRDefault="00B92D60" w:rsidP="006B0CA1">
            <w:pPr>
              <w:autoSpaceDE w:val="0"/>
              <w:autoSpaceDN w:val="0"/>
              <w:adjustRightInd w:val="0"/>
              <w:spacing w:after="0" w:line="240" w:lineRule="auto"/>
              <w:rPr>
                <w:ins w:id="2366" w:author="Arjan" w:date="2014-01-20T09:18:00Z"/>
                <w:rFonts w:ascii="Arial" w:eastAsia="Times New Roman" w:hAnsi="Arial" w:cs="Arial"/>
                <w:color w:val="000000"/>
                <w:sz w:val="20"/>
                <w:szCs w:val="20"/>
              </w:rPr>
            </w:pPr>
            <w:ins w:id="2367" w:author="Arjan" w:date="2014-01-20T09:18:00Z">
              <w:r w:rsidRPr="0071731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212AFFEA" w14:textId="77777777" w:rsidR="00B92D60" w:rsidRPr="00717312" w:rsidRDefault="00B92D60" w:rsidP="006B0CA1">
            <w:pPr>
              <w:autoSpaceDE w:val="0"/>
              <w:autoSpaceDN w:val="0"/>
              <w:adjustRightInd w:val="0"/>
              <w:spacing w:after="0" w:line="240" w:lineRule="auto"/>
              <w:rPr>
                <w:ins w:id="2368" w:author="Arjan" w:date="2014-01-20T09:18:00Z"/>
                <w:rFonts w:ascii="Arial" w:eastAsia="Times New Roman" w:hAnsi="Arial" w:cs="Arial"/>
                <w:color w:val="000000"/>
                <w:sz w:val="20"/>
                <w:szCs w:val="20"/>
              </w:rPr>
            </w:pPr>
            <w:ins w:id="2369" w:author="Arjan" w:date="2014-01-20T09:18:00Z">
              <w:r w:rsidRPr="00717312">
                <w:rPr>
                  <w:rFonts w:ascii="Arial" w:eastAsia="Times New Roman" w:hAnsi="Arial" w:cs="Arial"/>
                  <w:color w:val="000000"/>
                  <w:sz w:val="20"/>
                  <w:szCs w:val="20"/>
                </w:rPr>
                <w:t>Nee</w:t>
              </w:r>
            </w:ins>
          </w:p>
        </w:tc>
      </w:tr>
      <w:tr w:rsidR="00B92D60" w:rsidRPr="00717312" w14:paraId="0EB1AE0A" w14:textId="77777777" w:rsidTr="006B0CA1">
        <w:trPr>
          <w:trHeight w:val="230"/>
          <w:ins w:id="2370" w:author="Arjan" w:date="2014-01-20T09:18:00Z"/>
        </w:trPr>
        <w:tc>
          <w:tcPr>
            <w:tcW w:w="3780" w:type="dxa"/>
            <w:tcBorders>
              <w:top w:val="nil"/>
              <w:left w:val="nil"/>
              <w:bottom w:val="nil"/>
              <w:right w:val="nil"/>
            </w:tcBorders>
          </w:tcPr>
          <w:p w14:paraId="1F14F503" w14:textId="77777777" w:rsidR="00B92D60" w:rsidRPr="00717312" w:rsidRDefault="00B92D60" w:rsidP="006B0CA1">
            <w:pPr>
              <w:autoSpaceDE w:val="0"/>
              <w:autoSpaceDN w:val="0"/>
              <w:adjustRightInd w:val="0"/>
              <w:spacing w:after="0" w:line="240" w:lineRule="auto"/>
              <w:rPr>
                <w:ins w:id="2371"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14:paraId="02082CF7" w14:textId="77777777" w:rsidR="00B92D60" w:rsidRPr="00717312" w:rsidRDefault="00B92D60" w:rsidP="006B0CA1">
            <w:pPr>
              <w:autoSpaceDE w:val="0"/>
              <w:autoSpaceDN w:val="0"/>
              <w:adjustRightInd w:val="0"/>
              <w:spacing w:after="0" w:line="240" w:lineRule="auto"/>
              <w:rPr>
                <w:ins w:id="2372" w:author="Arjan" w:date="2014-01-20T09:18:00Z"/>
                <w:rFonts w:ascii="Arial" w:eastAsia="Times New Roman" w:hAnsi="Arial" w:cs="Arial"/>
                <w:color w:val="000000"/>
                <w:sz w:val="20"/>
                <w:szCs w:val="20"/>
              </w:rPr>
            </w:pPr>
          </w:p>
        </w:tc>
      </w:tr>
      <w:tr w:rsidR="00B92D60" w:rsidRPr="00717312" w14:paraId="4436FDF1" w14:textId="77777777" w:rsidTr="006B0CA1">
        <w:trPr>
          <w:trHeight w:val="230"/>
          <w:ins w:id="2373" w:author="Arjan" w:date="2014-01-20T09:18:00Z"/>
        </w:trPr>
        <w:tc>
          <w:tcPr>
            <w:tcW w:w="3780" w:type="dxa"/>
            <w:tcBorders>
              <w:top w:val="nil"/>
              <w:left w:val="nil"/>
              <w:bottom w:val="nil"/>
              <w:right w:val="nil"/>
            </w:tcBorders>
          </w:tcPr>
          <w:p w14:paraId="516E72DA" w14:textId="77777777" w:rsidR="00B92D60" w:rsidRPr="00717312" w:rsidRDefault="00B92D60" w:rsidP="006B0CA1">
            <w:pPr>
              <w:autoSpaceDE w:val="0"/>
              <w:autoSpaceDN w:val="0"/>
              <w:adjustRightInd w:val="0"/>
              <w:spacing w:after="0" w:line="240" w:lineRule="auto"/>
              <w:rPr>
                <w:ins w:id="2374" w:author="Arjan" w:date="2014-01-20T09:18:00Z"/>
                <w:rFonts w:ascii="Arial" w:eastAsia="Times New Roman" w:hAnsi="Arial" w:cs="Arial"/>
                <w:color w:val="000000"/>
                <w:sz w:val="20"/>
                <w:szCs w:val="20"/>
              </w:rPr>
            </w:pPr>
            <w:ins w:id="2375" w:author="Arjan" w:date="2014-01-20T09:18:00Z">
              <w:r w:rsidRPr="0071731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1538EF0A" w14:textId="77777777" w:rsidR="00B92D60" w:rsidRPr="00717312" w:rsidRDefault="00B92D60" w:rsidP="006B0CA1">
            <w:pPr>
              <w:autoSpaceDE w:val="0"/>
              <w:autoSpaceDN w:val="0"/>
              <w:adjustRightInd w:val="0"/>
              <w:spacing w:after="0" w:line="240" w:lineRule="auto"/>
              <w:rPr>
                <w:ins w:id="2376" w:author="Arjan" w:date="2014-01-20T09:18:00Z"/>
                <w:rFonts w:ascii="Arial" w:eastAsia="Times New Roman" w:hAnsi="Arial" w:cs="Arial"/>
                <w:color w:val="000000"/>
                <w:sz w:val="20"/>
                <w:szCs w:val="20"/>
              </w:rPr>
            </w:pPr>
          </w:p>
        </w:tc>
      </w:tr>
      <w:tr w:rsidR="00B92D60" w:rsidRPr="00717312" w14:paraId="199C140C" w14:textId="77777777" w:rsidTr="006B0CA1">
        <w:trPr>
          <w:trHeight w:val="230"/>
          <w:ins w:id="2377" w:author="Arjan" w:date="2014-01-20T09:18:00Z"/>
        </w:trPr>
        <w:tc>
          <w:tcPr>
            <w:tcW w:w="3780" w:type="dxa"/>
            <w:tcBorders>
              <w:top w:val="nil"/>
              <w:left w:val="nil"/>
              <w:bottom w:val="nil"/>
              <w:right w:val="nil"/>
            </w:tcBorders>
          </w:tcPr>
          <w:p w14:paraId="0CB8DFF2" w14:textId="77777777" w:rsidR="00B92D60" w:rsidRPr="00717312" w:rsidRDefault="00B92D60" w:rsidP="006B0CA1">
            <w:pPr>
              <w:autoSpaceDE w:val="0"/>
              <w:autoSpaceDN w:val="0"/>
              <w:adjustRightInd w:val="0"/>
              <w:spacing w:after="0" w:line="240" w:lineRule="auto"/>
              <w:rPr>
                <w:ins w:id="2378"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14:paraId="2B73EEC7" w14:textId="77777777" w:rsidR="00B92D60" w:rsidRPr="00717312" w:rsidRDefault="00B92D60" w:rsidP="006B0CA1">
            <w:pPr>
              <w:autoSpaceDE w:val="0"/>
              <w:autoSpaceDN w:val="0"/>
              <w:adjustRightInd w:val="0"/>
              <w:spacing w:after="0" w:line="240" w:lineRule="auto"/>
              <w:rPr>
                <w:ins w:id="2379" w:author="Arjan" w:date="2014-01-20T09:18:00Z"/>
                <w:rFonts w:ascii="Arial" w:eastAsia="Times New Roman" w:hAnsi="Arial" w:cs="Arial"/>
                <w:color w:val="000000"/>
                <w:sz w:val="20"/>
                <w:szCs w:val="20"/>
              </w:rPr>
            </w:pPr>
          </w:p>
        </w:tc>
      </w:tr>
      <w:tr w:rsidR="00B92D60" w:rsidRPr="00717312" w14:paraId="1EDF9025" w14:textId="77777777" w:rsidTr="006B0CA1">
        <w:trPr>
          <w:trHeight w:val="230"/>
          <w:ins w:id="2380" w:author="Arjan" w:date="2014-01-20T09:18:00Z"/>
        </w:trPr>
        <w:tc>
          <w:tcPr>
            <w:tcW w:w="3780" w:type="dxa"/>
            <w:tcBorders>
              <w:top w:val="nil"/>
              <w:left w:val="nil"/>
              <w:bottom w:val="nil"/>
              <w:right w:val="nil"/>
            </w:tcBorders>
          </w:tcPr>
          <w:p w14:paraId="13B9DC57" w14:textId="77777777" w:rsidR="00B92D60" w:rsidRPr="00717312" w:rsidRDefault="00B92D60" w:rsidP="006B0CA1">
            <w:pPr>
              <w:autoSpaceDE w:val="0"/>
              <w:autoSpaceDN w:val="0"/>
              <w:adjustRightInd w:val="0"/>
              <w:spacing w:after="0" w:line="240" w:lineRule="auto"/>
              <w:rPr>
                <w:ins w:id="2381" w:author="Arjan" w:date="2014-01-20T09:18:00Z"/>
                <w:rFonts w:ascii="Arial" w:eastAsia="Times New Roman" w:hAnsi="Arial" w:cs="Arial"/>
                <w:color w:val="000000"/>
                <w:sz w:val="20"/>
                <w:szCs w:val="20"/>
              </w:rPr>
            </w:pPr>
            <w:ins w:id="2382" w:author="Arjan" w:date="2014-01-20T09:18:00Z">
              <w:r w:rsidRPr="00717312">
                <w:rPr>
                  <w:rFonts w:ascii="Arial" w:eastAsia="Times New Roman" w:hAnsi="Arial" w:cs="Arial"/>
                  <w:b/>
                  <w:bCs/>
                  <w:color w:val="000000"/>
                  <w:sz w:val="20"/>
                  <w:szCs w:val="20"/>
                </w:rPr>
                <w:lastRenderedPageBreak/>
                <w:t>Indicatie in onderzoek</w:t>
              </w:r>
            </w:ins>
          </w:p>
        </w:tc>
        <w:tc>
          <w:tcPr>
            <w:tcW w:w="5580" w:type="dxa"/>
            <w:tcBorders>
              <w:top w:val="nil"/>
              <w:left w:val="nil"/>
              <w:bottom w:val="nil"/>
              <w:right w:val="nil"/>
            </w:tcBorders>
          </w:tcPr>
          <w:p w14:paraId="5C46B020" w14:textId="77777777" w:rsidR="00B92D60" w:rsidRPr="00717312" w:rsidRDefault="00B92D60" w:rsidP="006B0CA1">
            <w:pPr>
              <w:autoSpaceDE w:val="0"/>
              <w:autoSpaceDN w:val="0"/>
              <w:adjustRightInd w:val="0"/>
              <w:spacing w:after="0" w:line="240" w:lineRule="auto"/>
              <w:rPr>
                <w:ins w:id="2383" w:author="Arjan" w:date="2014-01-20T09:18:00Z"/>
                <w:rFonts w:ascii="Arial" w:eastAsia="Times New Roman" w:hAnsi="Arial" w:cs="Arial"/>
                <w:color w:val="000000"/>
                <w:sz w:val="20"/>
                <w:szCs w:val="20"/>
              </w:rPr>
            </w:pPr>
            <w:ins w:id="2384" w:author="Arjan" w:date="2014-01-20T09:18:00Z">
              <w:r w:rsidRPr="00717312">
                <w:rPr>
                  <w:rFonts w:ascii="Arial" w:eastAsia="Times New Roman" w:hAnsi="Arial" w:cs="Arial"/>
                  <w:color w:val="000000"/>
                  <w:sz w:val="20"/>
                  <w:szCs w:val="20"/>
                </w:rPr>
                <w:t>Nee</w:t>
              </w:r>
            </w:ins>
          </w:p>
        </w:tc>
      </w:tr>
      <w:tr w:rsidR="00B92D60" w:rsidRPr="00717312" w14:paraId="783AE087" w14:textId="77777777" w:rsidTr="006B0CA1">
        <w:trPr>
          <w:trHeight w:val="230"/>
          <w:ins w:id="2385" w:author="Arjan" w:date="2014-01-20T09:18:00Z"/>
        </w:trPr>
        <w:tc>
          <w:tcPr>
            <w:tcW w:w="3780" w:type="dxa"/>
            <w:tcBorders>
              <w:top w:val="nil"/>
              <w:left w:val="nil"/>
              <w:bottom w:val="nil"/>
              <w:right w:val="nil"/>
            </w:tcBorders>
          </w:tcPr>
          <w:p w14:paraId="01A9B117" w14:textId="77777777" w:rsidR="00B92D60" w:rsidRPr="00717312" w:rsidRDefault="00B92D60" w:rsidP="006B0CA1">
            <w:pPr>
              <w:autoSpaceDE w:val="0"/>
              <w:autoSpaceDN w:val="0"/>
              <w:adjustRightInd w:val="0"/>
              <w:spacing w:after="0" w:line="240" w:lineRule="auto"/>
              <w:rPr>
                <w:ins w:id="2386"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14:paraId="65FB6411" w14:textId="77777777" w:rsidR="00B92D60" w:rsidRPr="00717312" w:rsidRDefault="00B92D60" w:rsidP="006B0CA1">
            <w:pPr>
              <w:autoSpaceDE w:val="0"/>
              <w:autoSpaceDN w:val="0"/>
              <w:adjustRightInd w:val="0"/>
              <w:spacing w:after="0" w:line="240" w:lineRule="auto"/>
              <w:rPr>
                <w:ins w:id="2387" w:author="Arjan" w:date="2014-01-20T09:18:00Z"/>
                <w:rFonts w:ascii="Arial" w:eastAsia="Times New Roman" w:hAnsi="Arial" w:cs="Arial"/>
                <w:color w:val="000000"/>
                <w:sz w:val="20"/>
                <w:szCs w:val="20"/>
              </w:rPr>
            </w:pPr>
          </w:p>
        </w:tc>
      </w:tr>
      <w:tr w:rsidR="00B92D60" w:rsidRPr="00717312" w14:paraId="19432F0C" w14:textId="77777777" w:rsidTr="006B0CA1">
        <w:trPr>
          <w:trHeight w:val="411"/>
          <w:ins w:id="2388" w:author="Arjan" w:date="2014-01-20T09:18:00Z"/>
        </w:trPr>
        <w:tc>
          <w:tcPr>
            <w:tcW w:w="3780" w:type="dxa"/>
            <w:tcBorders>
              <w:top w:val="nil"/>
              <w:left w:val="nil"/>
              <w:bottom w:val="nil"/>
              <w:right w:val="nil"/>
            </w:tcBorders>
          </w:tcPr>
          <w:p w14:paraId="05C4861F" w14:textId="77777777" w:rsidR="00B92D60" w:rsidRPr="00717312" w:rsidRDefault="00B92D60" w:rsidP="006B0CA1">
            <w:pPr>
              <w:autoSpaceDE w:val="0"/>
              <w:autoSpaceDN w:val="0"/>
              <w:adjustRightInd w:val="0"/>
              <w:spacing w:after="0" w:line="240" w:lineRule="auto"/>
              <w:rPr>
                <w:ins w:id="2389" w:author="Arjan" w:date="2014-01-20T09:18:00Z"/>
                <w:rFonts w:ascii="Arial" w:eastAsia="Times New Roman" w:hAnsi="Arial" w:cs="Arial"/>
                <w:color w:val="000000"/>
                <w:sz w:val="20"/>
                <w:szCs w:val="20"/>
              </w:rPr>
            </w:pPr>
            <w:ins w:id="2390" w:author="Arjan" w:date="2014-01-20T09:18:00Z">
              <w:r w:rsidRPr="0071731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5F59F61A" w14:textId="77777777" w:rsidR="00B92D60" w:rsidRPr="00717312" w:rsidRDefault="00B92D60" w:rsidP="006B0CA1">
            <w:pPr>
              <w:autoSpaceDE w:val="0"/>
              <w:autoSpaceDN w:val="0"/>
              <w:adjustRightInd w:val="0"/>
              <w:spacing w:after="0" w:line="240" w:lineRule="auto"/>
              <w:rPr>
                <w:ins w:id="2391" w:author="Arjan" w:date="2014-01-20T09:18:00Z"/>
                <w:rFonts w:ascii="Arial" w:eastAsia="Times New Roman" w:hAnsi="Arial" w:cs="Arial"/>
                <w:color w:val="000000"/>
                <w:sz w:val="20"/>
                <w:szCs w:val="20"/>
              </w:rPr>
            </w:pPr>
            <w:ins w:id="2392" w:author="Arjan" w:date="2014-01-20T09:18:00Z">
              <w:r w:rsidRPr="00717312">
                <w:rPr>
                  <w:rFonts w:ascii="Arial" w:eastAsia="Times New Roman" w:hAnsi="Arial" w:cs="Arial"/>
                  <w:color w:val="000000"/>
                  <w:sz w:val="20"/>
                  <w:szCs w:val="20"/>
                </w:rPr>
                <w:t>Nee</w:t>
              </w:r>
            </w:ins>
          </w:p>
        </w:tc>
      </w:tr>
      <w:tr w:rsidR="00B92D60" w:rsidRPr="00717312" w14:paraId="602F1614" w14:textId="77777777" w:rsidTr="006B0CA1">
        <w:trPr>
          <w:trHeight w:val="245"/>
          <w:ins w:id="2393" w:author="Arjan" w:date="2014-01-20T09:18:00Z"/>
        </w:trPr>
        <w:tc>
          <w:tcPr>
            <w:tcW w:w="3780" w:type="dxa"/>
            <w:tcBorders>
              <w:top w:val="nil"/>
              <w:left w:val="nil"/>
              <w:bottom w:val="nil"/>
              <w:right w:val="nil"/>
            </w:tcBorders>
          </w:tcPr>
          <w:p w14:paraId="41708C8B" w14:textId="77777777" w:rsidR="00B92D60" w:rsidRPr="00717312" w:rsidRDefault="00B92D60" w:rsidP="006B0CA1">
            <w:pPr>
              <w:autoSpaceDE w:val="0"/>
              <w:autoSpaceDN w:val="0"/>
              <w:adjustRightInd w:val="0"/>
              <w:spacing w:after="0" w:line="240" w:lineRule="auto"/>
              <w:rPr>
                <w:ins w:id="2394"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14:paraId="15CC7848" w14:textId="77777777" w:rsidR="00B92D60" w:rsidRPr="00717312" w:rsidRDefault="00B92D60" w:rsidP="006B0CA1">
            <w:pPr>
              <w:autoSpaceDE w:val="0"/>
              <w:autoSpaceDN w:val="0"/>
              <w:adjustRightInd w:val="0"/>
              <w:spacing w:after="0" w:line="240" w:lineRule="auto"/>
              <w:rPr>
                <w:ins w:id="2395" w:author="Arjan" w:date="2014-01-20T09:18:00Z"/>
                <w:rFonts w:ascii="Arial" w:eastAsia="Times New Roman" w:hAnsi="Arial" w:cs="Arial"/>
                <w:color w:val="000000"/>
                <w:sz w:val="20"/>
                <w:szCs w:val="20"/>
              </w:rPr>
            </w:pPr>
          </w:p>
        </w:tc>
      </w:tr>
      <w:tr w:rsidR="00B92D60" w:rsidRPr="00717312" w14:paraId="004F18FC" w14:textId="77777777" w:rsidTr="006B0CA1">
        <w:trPr>
          <w:trHeight w:val="230"/>
          <w:ins w:id="2396" w:author="Arjan" w:date="2014-01-20T09:18:00Z"/>
        </w:trPr>
        <w:tc>
          <w:tcPr>
            <w:tcW w:w="3780" w:type="dxa"/>
            <w:tcBorders>
              <w:top w:val="nil"/>
              <w:left w:val="nil"/>
              <w:bottom w:val="nil"/>
              <w:right w:val="nil"/>
            </w:tcBorders>
          </w:tcPr>
          <w:p w14:paraId="096EF8C0" w14:textId="77777777" w:rsidR="00B92D60" w:rsidRPr="00717312" w:rsidRDefault="00B92D60" w:rsidP="006B0CA1">
            <w:pPr>
              <w:autoSpaceDE w:val="0"/>
              <w:autoSpaceDN w:val="0"/>
              <w:adjustRightInd w:val="0"/>
              <w:spacing w:after="0" w:line="240" w:lineRule="auto"/>
              <w:rPr>
                <w:ins w:id="2397" w:author="Arjan" w:date="2014-01-20T09:18:00Z"/>
                <w:rFonts w:ascii="Arial" w:eastAsia="Times New Roman" w:hAnsi="Arial" w:cs="Arial"/>
                <w:color w:val="000000"/>
                <w:sz w:val="20"/>
                <w:szCs w:val="20"/>
              </w:rPr>
            </w:pPr>
            <w:ins w:id="2398" w:author="Arjan" w:date="2014-01-20T09:18:00Z">
              <w:r w:rsidRPr="00717312">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01499E6B" w14:textId="77777777" w:rsidR="00B92D60" w:rsidRPr="00717312" w:rsidRDefault="00DA5D93" w:rsidP="006B0CA1">
            <w:pPr>
              <w:autoSpaceDE w:val="0"/>
              <w:autoSpaceDN w:val="0"/>
              <w:adjustRightInd w:val="0"/>
              <w:spacing w:after="0" w:line="240" w:lineRule="auto"/>
              <w:rPr>
                <w:ins w:id="2399" w:author="Arjan" w:date="2014-01-20T09:18:00Z"/>
                <w:rFonts w:ascii="Arial" w:eastAsia="Times New Roman" w:hAnsi="Arial" w:cs="Arial"/>
                <w:color w:val="000000"/>
                <w:sz w:val="20"/>
                <w:szCs w:val="20"/>
              </w:rPr>
            </w:pPr>
            <w:ins w:id="2400" w:author="Arjan" w:date="2014-01-20T09:18:00Z">
              <w:r w:rsidRPr="00717312">
                <w:rPr>
                  <w:rFonts w:ascii="Arial" w:hAnsi="Arial" w:cs="Arial"/>
                  <w:sz w:val="20"/>
                  <w:szCs w:val="20"/>
                  <w:lang w:val="en-AU"/>
                </w:rPr>
                <w:fldChar w:fldCharType="begin" w:fldLock="1"/>
              </w:r>
              <w:r w:rsidR="00B92D60" w:rsidRPr="00717312">
                <w:rPr>
                  <w:rFonts w:ascii="Arial" w:hAnsi="Arial" w:cs="Arial"/>
                  <w:sz w:val="20"/>
                  <w:szCs w:val="20"/>
                  <w:lang w:val="en-AU"/>
                </w:rPr>
                <w:instrText xml:space="preserve">MERGEFIELD </w:instrText>
              </w:r>
              <w:r w:rsidR="00B92D60" w:rsidRPr="00717312">
                <w:rPr>
                  <w:rFonts w:ascii="Arial" w:eastAsia="Times New Roman" w:hAnsi="Arial" w:cs="Arial"/>
                  <w:color w:val="000000"/>
                  <w:sz w:val="20"/>
                  <w:szCs w:val="20"/>
                </w:rPr>
                <w:instrText>Att.LowerBound</w:instrText>
              </w:r>
              <w:r w:rsidRPr="00717312">
                <w:rPr>
                  <w:rFonts w:ascii="Arial" w:hAnsi="Arial" w:cs="Arial"/>
                  <w:sz w:val="20"/>
                  <w:szCs w:val="20"/>
                  <w:lang w:val="en-AU"/>
                </w:rPr>
                <w:fldChar w:fldCharType="separate"/>
              </w:r>
              <w:r w:rsidR="00B92D60" w:rsidRPr="00717312">
                <w:rPr>
                  <w:rFonts w:ascii="Arial" w:eastAsia="Times New Roman" w:hAnsi="Arial" w:cs="Arial"/>
                  <w:color w:val="000000"/>
                  <w:sz w:val="20"/>
                  <w:szCs w:val="20"/>
                </w:rPr>
                <w:t>1</w:t>
              </w:r>
              <w:r w:rsidRPr="00717312">
                <w:rPr>
                  <w:rFonts w:ascii="Arial" w:hAnsi="Arial" w:cs="Arial"/>
                  <w:sz w:val="20"/>
                  <w:szCs w:val="20"/>
                  <w:lang w:val="en-AU"/>
                </w:rPr>
                <w:fldChar w:fldCharType="end"/>
              </w:r>
              <w:r w:rsidR="00B92D60" w:rsidRPr="00717312">
                <w:rPr>
                  <w:rFonts w:ascii="Arial" w:eastAsia="Times New Roman" w:hAnsi="Arial" w:cs="Arial"/>
                  <w:color w:val="000000"/>
                  <w:sz w:val="20"/>
                  <w:szCs w:val="20"/>
                </w:rPr>
                <w:t xml:space="preserve"> - </w:t>
              </w:r>
              <w:r w:rsidRPr="00717312">
                <w:rPr>
                  <w:rFonts w:ascii="Arial" w:eastAsia="Times New Roman" w:hAnsi="Arial" w:cs="Arial"/>
                  <w:color w:val="000000"/>
                  <w:sz w:val="20"/>
                  <w:szCs w:val="20"/>
                </w:rPr>
                <w:fldChar w:fldCharType="begin" w:fldLock="1"/>
              </w:r>
              <w:r w:rsidR="00B92D60" w:rsidRPr="00717312">
                <w:rPr>
                  <w:rFonts w:ascii="Arial" w:eastAsia="Times New Roman" w:hAnsi="Arial" w:cs="Arial"/>
                  <w:color w:val="000000"/>
                  <w:sz w:val="20"/>
                  <w:szCs w:val="20"/>
                </w:rPr>
                <w:instrText>MERGEFIELD Att.UpperBound</w:instrText>
              </w:r>
              <w:r w:rsidRPr="00717312">
                <w:rPr>
                  <w:rFonts w:ascii="Arial" w:eastAsia="Times New Roman" w:hAnsi="Arial" w:cs="Arial"/>
                  <w:color w:val="000000"/>
                  <w:sz w:val="20"/>
                  <w:szCs w:val="20"/>
                </w:rPr>
                <w:fldChar w:fldCharType="separate"/>
              </w:r>
              <w:r w:rsidR="00B92D60" w:rsidRPr="00717312">
                <w:rPr>
                  <w:rFonts w:ascii="Arial" w:eastAsia="Times New Roman" w:hAnsi="Arial" w:cs="Arial"/>
                  <w:color w:val="000000"/>
                  <w:sz w:val="20"/>
                  <w:szCs w:val="20"/>
                </w:rPr>
                <w:t>1</w:t>
              </w:r>
              <w:r w:rsidRPr="00717312">
                <w:rPr>
                  <w:rFonts w:ascii="Arial" w:eastAsia="Times New Roman" w:hAnsi="Arial" w:cs="Arial"/>
                  <w:color w:val="000000"/>
                  <w:sz w:val="20"/>
                  <w:szCs w:val="20"/>
                </w:rPr>
                <w:fldChar w:fldCharType="end"/>
              </w:r>
            </w:ins>
          </w:p>
        </w:tc>
      </w:tr>
      <w:tr w:rsidR="00B92D60" w:rsidRPr="00717312" w14:paraId="0B5F6E1A" w14:textId="77777777" w:rsidTr="006B0CA1">
        <w:trPr>
          <w:trHeight w:val="230"/>
          <w:ins w:id="2401" w:author="Arjan" w:date="2014-01-20T09:18:00Z"/>
        </w:trPr>
        <w:tc>
          <w:tcPr>
            <w:tcW w:w="3780" w:type="dxa"/>
            <w:tcBorders>
              <w:top w:val="nil"/>
              <w:left w:val="nil"/>
              <w:bottom w:val="nil"/>
              <w:right w:val="nil"/>
            </w:tcBorders>
          </w:tcPr>
          <w:p w14:paraId="757E322B" w14:textId="77777777" w:rsidR="00B92D60" w:rsidRPr="00717312" w:rsidRDefault="00B92D60" w:rsidP="006B0CA1">
            <w:pPr>
              <w:autoSpaceDE w:val="0"/>
              <w:autoSpaceDN w:val="0"/>
              <w:adjustRightInd w:val="0"/>
              <w:spacing w:after="0" w:line="240" w:lineRule="auto"/>
              <w:rPr>
                <w:ins w:id="2402"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14:paraId="055790EC" w14:textId="77777777" w:rsidR="00B92D60" w:rsidRPr="00717312" w:rsidRDefault="00B92D60" w:rsidP="006B0CA1">
            <w:pPr>
              <w:autoSpaceDE w:val="0"/>
              <w:autoSpaceDN w:val="0"/>
              <w:adjustRightInd w:val="0"/>
              <w:spacing w:after="0" w:line="240" w:lineRule="auto"/>
              <w:rPr>
                <w:ins w:id="2403" w:author="Arjan" w:date="2014-01-20T09:18:00Z"/>
                <w:rFonts w:ascii="Arial" w:eastAsia="Times New Roman" w:hAnsi="Arial" w:cs="Arial"/>
                <w:color w:val="000000"/>
                <w:sz w:val="20"/>
                <w:szCs w:val="20"/>
              </w:rPr>
            </w:pPr>
          </w:p>
        </w:tc>
      </w:tr>
      <w:tr w:rsidR="00B92D60" w:rsidRPr="00717312" w14:paraId="71C43487" w14:textId="77777777" w:rsidTr="006B0CA1">
        <w:trPr>
          <w:trHeight w:val="230"/>
          <w:ins w:id="2404" w:author="Arjan" w:date="2014-01-20T09:18:00Z"/>
        </w:trPr>
        <w:tc>
          <w:tcPr>
            <w:tcW w:w="3780" w:type="dxa"/>
            <w:tcBorders>
              <w:top w:val="nil"/>
              <w:left w:val="nil"/>
              <w:bottom w:val="nil"/>
              <w:right w:val="nil"/>
            </w:tcBorders>
          </w:tcPr>
          <w:p w14:paraId="670F900B" w14:textId="77777777" w:rsidR="00B92D60" w:rsidRPr="00717312" w:rsidRDefault="00B92D60" w:rsidP="006B0CA1">
            <w:pPr>
              <w:autoSpaceDE w:val="0"/>
              <w:autoSpaceDN w:val="0"/>
              <w:adjustRightInd w:val="0"/>
              <w:spacing w:after="0" w:line="240" w:lineRule="auto"/>
              <w:rPr>
                <w:ins w:id="2405" w:author="Arjan" w:date="2014-01-20T09:18:00Z"/>
                <w:rFonts w:ascii="Arial" w:eastAsia="Times New Roman" w:hAnsi="Arial" w:cs="Arial"/>
                <w:color w:val="000000"/>
                <w:sz w:val="20"/>
                <w:szCs w:val="20"/>
              </w:rPr>
            </w:pPr>
            <w:ins w:id="2406" w:author="Arjan" w:date="2014-01-20T09:18:00Z">
              <w:r w:rsidRPr="0071731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5B15E377" w14:textId="77777777" w:rsidR="00B92D60" w:rsidRPr="00717312" w:rsidRDefault="00B92D60" w:rsidP="006B0CA1">
            <w:pPr>
              <w:autoSpaceDE w:val="0"/>
              <w:autoSpaceDN w:val="0"/>
              <w:adjustRightInd w:val="0"/>
              <w:spacing w:after="0" w:line="240" w:lineRule="auto"/>
              <w:rPr>
                <w:ins w:id="2407" w:author="Arjan" w:date="2014-01-20T09:18:00Z"/>
                <w:rFonts w:ascii="Arial" w:eastAsia="Times New Roman" w:hAnsi="Arial" w:cs="Arial"/>
                <w:color w:val="000000"/>
                <w:sz w:val="20"/>
                <w:szCs w:val="20"/>
              </w:rPr>
            </w:pPr>
            <w:ins w:id="2408" w:author="Arjan" w:date="2014-01-20T09:18:00Z">
              <w:r w:rsidRPr="00717312">
                <w:rPr>
                  <w:rFonts w:ascii="Arial" w:eastAsia="Times New Roman" w:hAnsi="Arial" w:cs="Arial"/>
                  <w:color w:val="000000"/>
                  <w:sz w:val="20"/>
                  <w:szCs w:val="20"/>
                </w:rPr>
                <w:t>Landelijk basisgegeven</w:t>
              </w:r>
            </w:ins>
          </w:p>
        </w:tc>
      </w:tr>
      <w:tr w:rsidR="00B92D60" w:rsidRPr="00717312" w14:paraId="022160F6" w14:textId="77777777" w:rsidTr="006B0CA1">
        <w:trPr>
          <w:trHeight w:val="230"/>
          <w:ins w:id="2409" w:author="Arjan" w:date="2014-01-20T09:18:00Z"/>
        </w:trPr>
        <w:tc>
          <w:tcPr>
            <w:tcW w:w="3780" w:type="dxa"/>
            <w:tcBorders>
              <w:top w:val="nil"/>
              <w:left w:val="nil"/>
              <w:right w:val="nil"/>
            </w:tcBorders>
          </w:tcPr>
          <w:p w14:paraId="0F201941" w14:textId="77777777" w:rsidR="00B92D60" w:rsidRPr="00717312" w:rsidRDefault="00B92D60" w:rsidP="006B0CA1">
            <w:pPr>
              <w:autoSpaceDE w:val="0"/>
              <w:autoSpaceDN w:val="0"/>
              <w:adjustRightInd w:val="0"/>
              <w:spacing w:after="0" w:line="240" w:lineRule="auto"/>
              <w:rPr>
                <w:ins w:id="2410" w:author="Arjan" w:date="2014-01-20T09:18:00Z"/>
                <w:rFonts w:ascii="Arial" w:eastAsia="Times New Roman" w:hAnsi="Arial" w:cs="Arial"/>
                <w:b/>
                <w:bCs/>
                <w:color w:val="000000"/>
                <w:sz w:val="20"/>
                <w:szCs w:val="20"/>
              </w:rPr>
            </w:pPr>
          </w:p>
        </w:tc>
        <w:tc>
          <w:tcPr>
            <w:tcW w:w="5580" w:type="dxa"/>
            <w:tcBorders>
              <w:top w:val="nil"/>
              <w:left w:val="nil"/>
              <w:right w:val="nil"/>
            </w:tcBorders>
          </w:tcPr>
          <w:p w14:paraId="5D758FFA" w14:textId="77777777" w:rsidR="00B92D60" w:rsidRPr="00717312" w:rsidRDefault="00B92D60" w:rsidP="006B0CA1">
            <w:pPr>
              <w:autoSpaceDE w:val="0"/>
              <w:autoSpaceDN w:val="0"/>
              <w:adjustRightInd w:val="0"/>
              <w:spacing w:after="0" w:line="240" w:lineRule="auto"/>
              <w:rPr>
                <w:ins w:id="2411" w:author="Arjan" w:date="2014-01-20T09:18:00Z"/>
                <w:rFonts w:ascii="Arial" w:eastAsia="Times New Roman" w:hAnsi="Arial" w:cs="Arial"/>
                <w:color w:val="000000"/>
                <w:sz w:val="20"/>
                <w:szCs w:val="20"/>
              </w:rPr>
            </w:pPr>
          </w:p>
        </w:tc>
      </w:tr>
      <w:tr w:rsidR="00B92D60" w:rsidRPr="00717312" w14:paraId="17892C30" w14:textId="77777777" w:rsidTr="006B0CA1">
        <w:trPr>
          <w:trHeight w:val="230"/>
          <w:ins w:id="2412" w:author="Arjan" w:date="2014-01-20T09:18:00Z"/>
        </w:trPr>
        <w:tc>
          <w:tcPr>
            <w:tcW w:w="3780" w:type="dxa"/>
            <w:tcBorders>
              <w:top w:val="nil"/>
              <w:left w:val="nil"/>
              <w:bottom w:val="single" w:sz="4" w:space="0" w:color="auto"/>
              <w:right w:val="nil"/>
            </w:tcBorders>
          </w:tcPr>
          <w:p w14:paraId="55916980" w14:textId="77777777" w:rsidR="00B92D60" w:rsidRPr="00717312" w:rsidRDefault="00B92D60" w:rsidP="006B0CA1">
            <w:pPr>
              <w:autoSpaceDE w:val="0"/>
              <w:autoSpaceDN w:val="0"/>
              <w:adjustRightInd w:val="0"/>
              <w:spacing w:after="0" w:line="240" w:lineRule="auto"/>
              <w:rPr>
                <w:ins w:id="2413" w:author="Arjan" w:date="2014-01-20T09:18:00Z"/>
                <w:rFonts w:ascii="Arial" w:eastAsia="Times New Roman" w:hAnsi="Arial" w:cs="Arial"/>
                <w:b/>
                <w:bCs/>
                <w:color w:val="000000"/>
                <w:sz w:val="20"/>
                <w:szCs w:val="20"/>
              </w:rPr>
            </w:pPr>
            <w:ins w:id="2414" w:author="Arjan" w:date="2014-01-20T09:18:00Z">
              <w:r w:rsidRPr="00717312">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46892CD1" w14:textId="77777777" w:rsidR="00B92D60" w:rsidRPr="00717312" w:rsidRDefault="00B92D60" w:rsidP="006B0CA1">
            <w:pPr>
              <w:autoSpaceDE w:val="0"/>
              <w:autoSpaceDN w:val="0"/>
              <w:adjustRightInd w:val="0"/>
              <w:spacing w:after="0" w:line="240" w:lineRule="auto"/>
              <w:rPr>
                <w:ins w:id="2415" w:author="Arjan" w:date="2014-01-20T09:18:00Z"/>
                <w:rFonts w:ascii="Arial" w:eastAsia="Times New Roman" w:hAnsi="Arial" w:cs="Arial"/>
                <w:color w:val="000000"/>
                <w:sz w:val="20"/>
                <w:szCs w:val="20"/>
              </w:rPr>
            </w:pPr>
            <w:ins w:id="2416" w:author="Arjan" w:date="2014-01-20T09:18:00Z">
              <w:r w:rsidRPr="00717312">
                <w:rPr>
                  <w:rFonts w:ascii="Arial" w:eastAsia="Times New Roman" w:hAnsi="Arial" w:cs="Arial"/>
                  <w:color w:val="000000"/>
                  <w:sz w:val="20"/>
                  <w:szCs w:val="20"/>
                </w:rPr>
                <w:t>-</w:t>
              </w:r>
            </w:ins>
          </w:p>
        </w:tc>
      </w:tr>
    </w:tbl>
    <w:p w14:paraId="0470F440" w14:textId="77777777" w:rsidR="00B92D60" w:rsidRDefault="00B92D60" w:rsidP="0044638F"/>
    <w:p w14:paraId="7C56E14F" w14:textId="77777777" w:rsidR="008F7B24" w:rsidRDefault="00AC6547" w:rsidP="008F7B24">
      <w:pPr>
        <w:pStyle w:val="Kop3"/>
      </w:pPr>
      <w:bookmarkStart w:id="2417" w:name="_Toc517094697"/>
      <w:r>
        <w:t>A</w:t>
      </w:r>
      <w:r w:rsidR="008F7B24">
        <w:t>uteur</w:t>
      </w:r>
      <w:r>
        <w:t>, afzender en geadresseerde</w:t>
      </w:r>
      <w:bookmarkEnd w:id="2417"/>
    </w:p>
    <w:p w14:paraId="2C0E9E65" w14:textId="77777777" w:rsidR="002261BB" w:rsidRPr="00DD0F4F" w:rsidRDefault="006E0D98" w:rsidP="001B7FEC">
      <w:pPr>
        <w:rPr>
          <w:lang w:val="nl-NL"/>
        </w:rPr>
      </w:pPr>
      <w:r w:rsidRPr="00DD0F4F">
        <w:rPr>
          <w:lang w:val="nl-NL"/>
        </w:rPr>
        <w:t xml:space="preserve">Een ontvangen of verzonden informatieobject kent een afzender respectievelijk geadresseerde(n). De afzender kan vastgelegd worden met de attribuutsoort Auteur. Evenwel, niet altijd is de afzender van een document de auteur daarvan. Daarnaast zijn er geen mogelijkheden om een geadresseerde vast te leggen. </w:t>
      </w:r>
      <w:r w:rsidR="00ED3119" w:rsidRPr="00DD0F4F">
        <w:rPr>
          <w:lang w:val="nl-NL"/>
        </w:rPr>
        <w:t>Vanuit het oogpunt van kwaliteit van NAW-gegevens (van afzender en geadresseerde) is het van belang deze gegevens gestructureerd vast te kunnen leggen en daardoor gebruik te kunnen maken van desbetreffende basisregistraties (BRP en NHR)</w:t>
      </w:r>
      <w:r w:rsidR="00B307E4">
        <w:rPr>
          <w:lang w:val="nl-NL"/>
        </w:rPr>
        <w:t xml:space="preserve"> (bijvoorbeeld t.b.v. het geautomatiseerd genereren van een uitgaande brief)</w:t>
      </w:r>
      <w:r w:rsidR="00ED3119" w:rsidRPr="00DD0F4F">
        <w:rPr>
          <w:lang w:val="nl-NL"/>
        </w:rPr>
        <w:t>. Echter, niet altijd is de zaakbehandelende organisatie in staat of bereid om deze gegevens gestructureerd vast te leggen</w:t>
      </w:r>
      <w:r w:rsidR="00B307E4">
        <w:rPr>
          <w:lang w:val="nl-NL"/>
        </w:rPr>
        <w:t>, bijvoorbeeld om</w:t>
      </w:r>
      <w:r w:rsidR="00AB215D">
        <w:rPr>
          <w:lang w:val="nl-NL"/>
        </w:rPr>
        <w:t>dat het zonder nader onderzoek niet exact bekend is wat de NAW-gegevens zijn)</w:t>
      </w:r>
      <w:r w:rsidR="00ED3119" w:rsidRPr="00DD0F4F">
        <w:rPr>
          <w:lang w:val="nl-NL"/>
        </w:rPr>
        <w:t xml:space="preserve">. We voorzien daarom op twee manieren in het vastleggen van deze gegevens: door middel van twee (optionele) attribuutsoorten (‘tekstvelden’) bij INFORMATIEOBJECT en een (optionele) n:m-relatie tussen BETROKKENE en INFORMATIEOBJECT. </w:t>
      </w:r>
      <w:r w:rsidR="002261BB" w:rsidRPr="00DD0F4F">
        <w:rPr>
          <w:lang w:val="nl-NL"/>
        </w:rPr>
        <w:t xml:space="preserve">In de dagelijkse praktijk kan telkens, voor elk ontvangen  of te verzenden document bepaald worden van welke mogelijkheid gebruik wordt gemaakt. </w:t>
      </w:r>
    </w:p>
    <w:p w14:paraId="47DF448F" w14:textId="77777777" w:rsidR="006E0D98" w:rsidRPr="00DD0F4F" w:rsidRDefault="00F72C89" w:rsidP="001B7FEC">
      <w:pPr>
        <w:rPr>
          <w:lang w:val="nl-NL"/>
        </w:rPr>
      </w:pPr>
      <w:r w:rsidRPr="00DD0F4F">
        <w:rPr>
          <w:lang w:val="nl-NL"/>
        </w:rPr>
        <w:t xml:space="preserve">Bewust kiezen we er voor om </w:t>
      </w:r>
      <w:r w:rsidR="002261BB" w:rsidRPr="00DD0F4F">
        <w:rPr>
          <w:lang w:val="nl-NL"/>
        </w:rPr>
        <w:t>genoem</w:t>
      </w:r>
      <w:r w:rsidRPr="00DD0F4F">
        <w:rPr>
          <w:lang w:val="nl-NL"/>
        </w:rPr>
        <w:t xml:space="preserve">de relatie niet te leggen naar ROL (in plaats van INFORMATIEOBJECT). Documenten worden (in de context van het RGBZ) altijd ontvangen of verzonden </w:t>
      </w:r>
      <w:r w:rsidR="002261BB" w:rsidRPr="00DD0F4F">
        <w:rPr>
          <w:lang w:val="nl-NL"/>
        </w:rPr>
        <w:t xml:space="preserve">vanwege de behandeling van een zaak. Dat zou er voor pleiten dat een document gerelateerd wordt aan een betrokkene die in een bepaalde rol bij de zaak het document heeft toegezonden of ontvangen. Evenwel, niet altijd is de geadresseerde of afzender al bekend als betrokkene bij een zaak en is het eveneens niet wenselijk deze persoon alsnog in die hoedanigheid vast te leggen.  </w:t>
      </w:r>
      <w:r w:rsidRPr="00DD0F4F">
        <w:rPr>
          <w:lang w:val="nl-NL"/>
        </w:rPr>
        <w:t xml:space="preserve">  </w:t>
      </w:r>
    </w:p>
    <w:p w14:paraId="5B5600CF" w14:textId="77777777" w:rsidR="002261BB" w:rsidRPr="00DD0F4F" w:rsidRDefault="002261BB" w:rsidP="002261BB">
      <w:pPr>
        <w:rPr>
          <w:lang w:val="nl-NL"/>
        </w:rPr>
      </w:pPr>
      <w:r w:rsidRPr="00DD0F4F">
        <w:rPr>
          <w:lang w:val="nl-NL"/>
        </w:rPr>
        <w:t xml:space="preserve">Genoemde relatie heeft eigenschappen. Allereerst de aanduiding of het om de geadresseerde of de afzender gaat. Verder kan desgewenst een toelichting gegeven worden en kan het correspondentie-adres </w:t>
      </w:r>
      <w:r w:rsidR="00CB705C" w:rsidRPr="00DD0F4F">
        <w:rPr>
          <w:lang w:val="nl-NL"/>
        </w:rPr>
        <w:t xml:space="preserve">vastgelegd worden </w:t>
      </w:r>
      <w:r w:rsidRPr="00DD0F4F">
        <w:rPr>
          <w:lang w:val="nl-NL"/>
        </w:rPr>
        <w:t>(overeenkomstig ROL) indien dit afwijkt van het 'reguliere' adres van de betrokkene.</w:t>
      </w:r>
    </w:p>
    <w:p w14:paraId="0D69DD65" w14:textId="77777777" w:rsidR="001B7FEC" w:rsidRPr="00DD0F4F" w:rsidRDefault="00CB705C" w:rsidP="00CB705C">
      <w:pPr>
        <w:rPr>
          <w:lang w:val="nl-NL"/>
        </w:rPr>
      </w:pPr>
      <w:r w:rsidRPr="00DD0F4F">
        <w:rPr>
          <w:lang w:val="nl-NL"/>
        </w:rPr>
        <w:t>Een en ander betekent een aanscherping van de betekenis van de attribuutsoort Auteur . Van d</w:t>
      </w:r>
      <w:r w:rsidR="001B7FEC" w:rsidRPr="00DD0F4F">
        <w:rPr>
          <w:lang w:val="nl-NL"/>
        </w:rPr>
        <w:t xml:space="preserve">it tekstveld </w:t>
      </w:r>
      <w:r w:rsidRPr="00DD0F4F">
        <w:rPr>
          <w:lang w:val="nl-NL"/>
        </w:rPr>
        <w:t xml:space="preserve">is </w:t>
      </w:r>
      <w:r w:rsidR="008210AD" w:rsidRPr="00DD0F4F">
        <w:rPr>
          <w:lang w:val="nl-NL"/>
        </w:rPr>
        <w:t xml:space="preserve">verder </w:t>
      </w:r>
      <w:r w:rsidR="001B7FEC" w:rsidRPr="00DD0F4F">
        <w:rPr>
          <w:lang w:val="nl-NL"/>
        </w:rPr>
        <w:t>gebleken dat nadere eisen gesteld moeten worden aan de te vermelden waarden met het oog op eenduidigheid daarvan in verband met archiveringsdoeleinden.</w:t>
      </w:r>
      <w:r w:rsidRPr="00DD0F4F">
        <w:rPr>
          <w:lang w:val="nl-NL"/>
        </w:rPr>
        <w:t xml:space="preserve"> </w:t>
      </w:r>
      <w:r w:rsidR="006E0D98" w:rsidRPr="00DD0F4F">
        <w:rPr>
          <w:lang w:val="nl-NL"/>
        </w:rPr>
        <w:t xml:space="preserve"> </w:t>
      </w:r>
    </w:p>
    <w:p w14:paraId="315F1727" w14:textId="77777777" w:rsidR="001771D8" w:rsidRPr="006B0CA1" w:rsidRDefault="001771D8" w:rsidP="001771D8">
      <w:pPr>
        <w:widowControl w:val="0"/>
        <w:autoSpaceDE w:val="0"/>
        <w:autoSpaceDN w:val="0"/>
        <w:adjustRightInd w:val="0"/>
        <w:spacing w:before="240" w:after="60" w:line="240" w:lineRule="auto"/>
        <w:outlineLvl w:val="3"/>
        <w:rPr>
          <w:ins w:id="2418" w:author="Arjan" w:date="2014-09-08T17:25:00Z"/>
          <w:rFonts w:ascii="Arial" w:eastAsia="Times New Roman" w:hAnsi="Arial" w:cs="Arial"/>
          <w:b/>
          <w:color w:val="004080"/>
          <w:sz w:val="24"/>
          <w:szCs w:val="24"/>
          <w:lang w:eastAsia="nl-NL"/>
        </w:rPr>
      </w:pPr>
      <w:ins w:id="2419" w:author="Arjan" w:date="2014-09-08T17:25:00Z">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Afzender</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1771D8" w:rsidRPr="008F7B24" w14:paraId="70EDE9BE" w14:textId="77777777" w:rsidTr="001F11C7">
        <w:trPr>
          <w:trHeight w:val="230"/>
          <w:ins w:id="2420" w:author="Arjan" w:date="2014-09-08T17:25:00Z"/>
        </w:trPr>
        <w:tc>
          <w:tcPr>
            <w:tcW w:w="3780" w:type="dxa"/>
            <w:tcBorders>
              <w:top w:val="single" w:sz="4" w:space="0" w:color="auto"/>
              <w:left w:val="nil"/>
              <w:bottom w:val="nil"/>
              <w:right w:val="nil"/>
            </w:tcBorders>
          </w:tcPr>
          <w:p w14:paraId="2807F422" w14:textId="77777777" w:rsidR="001771D8" w:rsidRPr="008F7B24" w:rsidRDefault="001771D8" w:rsidP="001F11C7">
            <w:pPr>
              <w:autoSpaceDE w:val="0"/>
              <w:autoSpaceDN w:val="0"/>
              <w:adjustRightInd w:val="0"/>
              <w:spacing w:after="0" w:line="240" w:lineRule="auto"/>
              <w:rPr>
                <w:ins w:id="2421" w:author="Arjan" w:date="2014-09-08T17:25:00Z"/>
                <w:rFonts w:ascii="Arial" w:eastAsia="Times New Roman" w:hAnsi="Arial" w:cs="Arial"/>
                <w:color w:val="000000"/>
                <w:sz w:val="20"/>
                <w:szCs w:val="20"/>
              </w:rPr>
            </w:pPr>
            <w:ins w:id="2422" w:author="Arjan" w:date="2014-09-08T17:25:00Z">
              <w:r w:rsidRPr="008F7B24">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542D8255" w14:textId="77777777" w:rsidR="001771D8" w:rsidRPr="008F7B24" w:rsidRDefault="001771D8" w:rsidP="001F11C7">
            <w:pPr>
              <w:autoSpaceDE w:val="0"/>
              <w:autoSpaceDN w:val="0"/>
              <w:adjustRightInd w:val="0"/>
              <w:spacing w:after="0" w:line="240" w:lineRule="auto"/>
              <w:rPr>
                <w:ins w:id="2423" w:author="Arjan" w:date="2014-09-08T17:25:00Z"/>
                <w:rFonts w:ascii="Arial" w:eastAsia="Times New Roman" w:hAnsi="Arial" w:cs="Arial"/>
                <w:color w:val="000000"/>
                <w:sz w:val="20"/>
                <w:szCs w:val="20"/>
              </w:rPr>
            </w:pPr>
            <w:ins w:id="2424" w:author="Arjan" w:date="2014-09-08T17:25:00Z">
              <w:r>
                <w:rPr>
                  <w:rFonts w:ascii="Arial" w:eastAsia="Times New Roman" w:hAnsi="Arial" w:cs="Arial"/>
                  <w:color w:val="000000"/>
                  <w:sz w:val="20"/>
                  <w:szCs w:val="20"/>
                </w:rPr>
                <w:t>Af</w:t>
              </w:r>
            </w:ins>
            <w:ins w:id="2425" w:author="Arjan" w:date="2014-09-08T17:26:00Z">
              <w:r>
                <w:rPr>
                  <w:rFonts w:ascii="Arial" w:eastAsia="Times New Roman" w:hAnsi="Arial" w:cs="Arial"/>
                  <w:color w:val="000000"/>
                  <w:sz w:val="20"/>
                  <w:szCs w:val="20"/>
                </w:rPr>
                <w:t>zender</w:t>
              </w:r>
            </w:ins>
          </w:p>
        </w:tc>
      </w:tr>
      <w:tr w:rsidR="001771D8" w:rsidRPr="008F7B24" w14:paraId="4B1AB2FE" w14:textId="77777777" w:rsidTr="001F11C7">
        <w:trPr>
          <w:ins w:id="2426" w:author="Arjan" w:date="2014-09-08T17:25:00Z"/>
        </w:trPr>
        <w:tc>
          <w:tcPr>
            <w:tcW w:w="3780" w:type="dxa"/>
            <w:tcBorders>
              <w:top w:val="nil"/>
              <w:left w:val="nil"/>
              <w:bottom w:val="nil"/>
              <w:right w:val="nil"/>
            </w:tcBorders>
          </w:tcPr>
          <w:p w14:paraId="722D0951" w14:textId="77777777" w:rsidR="001771D8" w:rsidRPr="008F7B24" w:rsidRDefault="001771D8" w:rsidP="001F11C7">
            <w:pPr>
              <w:autoSpaceDE w:val="0"/>
              <w:autoSpaceDN w:val="0"/>
              <w:adjustRightInd w:val="0"/>
              <w:spacing w:after="0" w:line="240" w:lineRule="auto"/>
              <w:rPr>
                <w:ins w:id="2427" w:author="Arjan" w:date="2014-09-08T17:25:00Z"/>
                <w:rFonts w:ascii="Arial" w:eastAsia="Times New Roman" w:hAnsi="Arial" w:cs="Arial"/>
                <w:b/>
                <w:bCs/>
                <w:color w:val="000000"/>
                <w:sz w:val="20"/>
                <w:szCs w:val="20"/>
              </w:rPr>
            </w:pPr>
          </w:p>
        </w:tc>
        <w:tc>
          <w:tcPr>
            <w:tcW w:w="5580" w:type="dxa"/>
            <w:tcBorders>
              <w:top w:val="nil"/>
              <w:left w:val="nil"/>
              <w:bottom w:val="nil"/>
              <w:right w:val="nil"/>
            </w:tcBorders>
          </w:tcPr>
          <w:p w14:paraId="44CB6CD3" w14:textId="77777777" w:rsidR="001771D8" w:rsidRPr="008F7B24" w:rsidRDefault="001771D8" w:rsidP="001F11C7">
            <w:pPr>
              <w:autoSpaceDE w:val="0"/>
              <w:autoSpaceDN w:val="0"/>
              <w:adjustRightInd w:val="0"/>
              <w:spacing w:after="0" w:line="240" w:lineRule="auto"/>
              <w:rPr>
                <w:ins w:id="2428" w:author="Arjan" w:date="2014-09-08T17:25:00Z"/>
                <w:rFonts w:ascii="Arial" w:eastAsia="Times New Roman" w:hAnsi="Arial" w:cs="Arial"/>
                <w:color w:val="000000"/>
                <w:sz w:val="20"/>
                <w:szCs w:val="20"/>
              </w:rPr>
            </w:pPr>
          </w:p>
        </w:tc>
      </w:tr>
      <w:tr w:rsidR="001771D8" w:rsidRPr="008F7B24" w14:paraId="1498EE02" w14:textId="77777777" w:rsidTr="001F11C7">
        <w:trPr>
          <w:ins w:id="2429" w:author="Arjan" w:date="2014-09-08T17:25:00Z"/>
        </w:trPr>
        <w:tc>
          <w:tcPr>
            <w:tcW w:w="3780" w:type="dxa"/>
            <w:tcBorders>
              <w:top w:val="nil"/>
              <w:left w:val="nil"/>
              <w:bottom w:val="nil"/>
              <w:right w:val="nil"/>
            </w:tcBorders>
          </w:tcPr>
          <w:p w14:paraId="5A519A08" w14:textId="77777777" w:rsidR="001771D8" w:rsidRPr="008F7B24" w:rsidRDefault="001771D8" w:rsidP="001F11C7">
            <w:pPr>
              <w:autoSpaceDE w:val="0"/>
              <w:autoSpaceDN w:val="0"/>
              <w:adjustRightInd w:val="0"/>
              <w:spacing w:after="0" w:line="240" w:lineRule="auto"/>
              <w:rPr>
                <w:ins w:id="2430" w:author="Arjan" w:date="2014-09-08T17:25:00Z"/>
                <w:rFonts w:ascii="Arial" w:eastAsia="Times New Roman" w:hAnsi="Arial" w:cs="Arial"/>
                <w:color w:val="000000"/>
                <w:sz w:val="20"/>
                <w:szCs w:val="20"/>
              </w:rPr>
            </w:pPr>
            <w:ins w:id="2431" w:author="Arjan" w:date="2014-09-08T17:25:00Z">
              <w:r w:rsidRPr="008F7B24">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078F03FE" w14:textId="77777777" w:rsidR="001771D8" w:rsidRPr="008F7B24" w:rsidRDefault="001771D8" w:rsidP="001771D8">
            <w:pPr>
              <w:autoSpaceDE w:val="0"/>
              <w:autoSpaceDN w:val="0"/>
              <w:adjustRightInd w:val="0"/>
              <w:spacing w:after="0" w:line="240" w:lineRule="auto"/>
              <w:rPr>
                <w:ins w:id="2432" w:author="Arjan" w:date="2014-09-08T17:25:00Z"/>
                <w:rFonts w:ascii="Arial" w:eastAsia="Times New Roman" w:hAnsi="Arial" w:cs="Arial"/>
                <w:color w:val="000000"/>
                <w:sz w:val="20"/>
                <w:szCs w:val="20"/>
              </w:rPr>
            </w:pPr>
            <w:ins w:id="2433" w:author="Arjan" w:date="2014-09-08T17:25:00Z">
              <w:r w:rsidRPr="008F7B24">
                <w:rPr>
                  <w:rFonts w:ascii="Arial" w:eastAsia="Times New Roman" w:hAnsi="Arial" w:cs="Arial"/>
                  <w:color w:val="000000"/>
                  <w:sz w:val="20"/>
                  <w:szCs w:val="20"/>
                </w:rPr>
                <w:t>KING</w:t>
              </w:r>
            </w:ins>
          </w:p>
        </w:tc>
      </w:tr>
      <w:tr w:rsidR="001771D8" w:rsidRPr="008F7B24" w14:paraId="43EC0576" w14:textId="77777777" w:rsidTr="001F11C7">
        <w:trPr>
          <w:ins w:id="2434" w:author="Arjan" w:date="2014-09-08T17:25:00Z"/>
        </w:trPr>
        <w:tc>
          <w:tcPr>
            <w:tcW w:w="3780" w:type="dxa"/>
            <w:tcBorders>
              <w:top w:val="nil"/>
              <w:left w:val="nil"/>
              <w:bottom w:val="nil"/>
              <w:right w:val="nil"/>
            </w:tcBorders>
          </w:tcPr>
          <w:p w14:paraId="49EF882F" w14:textId="77777777" w:rsidR="001771D8" w:rsidRPr="008F7B24" w:rsidRDefault="001771D8" w:rsidP="001F11C7">
            <w:pPr>
              <w:autoSpaceDE w:val="0"/>
              <w:autoSpaceDN w:val="0"/>
              <w:adjustRightInd w:val="0"/>
              <w:spacing w:after="0" w:line="240" w:lineRule="auto"/>
              <w:rPr>
                <w:ins w:id="2435" w:author="Arjan" w:date="2014-09-08T17:25:00Z"/>
                <w:rFonts w:ascii="Arial" w:eastAsia="Times New Roman" w:hAnsi="Arial" w:cs="Arial"/>
                <w:b/>
                <w:bCs/>
                <w:color w:val="000000"/>
                <w:sz w:val="20"/>
                <w:szCs w:val="20"/>
              </w:rPr>
            </w:pPr>
          </w:p>
        </w:tc>
        <w:tc>
          <w:tcPr>
            <w:tcW w:w="5580" w:type="dxa"/>
            <w:tcBorders>
              <w:top w:val="nil"/>
              <w:left w:val="nil"/>
              <w:bottom w:val="nil"/>
              <w:right w:val="nil"/>
            </w:tcBorders>
          </w:tcPr>
          <w:p w14:paraId="05485B87" w14:textId="77777777" w:rsidR="001771D8" w:rsidRPr="008F7B24" w:rsidRDefault="001771D8" w:rsidP="001F11C7">
            <w:pPr>
              <w:autoSpaceDE w:val="0"/>
              <w:autoSpaceDN w:val="0"/>
              <w:adjustRightInd w:val="0"/>
              <w:spacing w:after="0" w:line="240" w:lineRule="auto"/>
              <w:rPr>
                <w:ins w:id="2436" w:author="Arjan" w:date="2014-09-08T17:25:00Z"/>
                <w:rFonts w:ascii="Arial" w:eastAsia="Times New Roman" w:hAnsi="Arial" w:cs="Arial"/>
                <w:color w:val="000000"/>
                <w:sz w:val="20"/>
                <w:szCs w:val="20"/>
              </w:rPr>
            </w:pPr>
          </w:p>
        </w:tc>
      </w:tr>
      <w:tr w:rsidR="001771D8" w:rsidRPr="008F7B24" w14:paraId="16114CB2" w14:textId="77777777" w:rsidTr="001F11C7">
        <w:trPr>
          <w:ins w:id="2437" w:author="Arjan" w:date="2014-09-08T17:25:00Z"/>
        </w:trPr>
        <w:tc>
          <w:tcPr>
            <w:tcW w:w="3780" w:type="dxa"/>
            <w:tcBorders>
              <w:top w:val="nil"/>
              <w:left w:val="nil"/>
              <w:bottom w:val="nil"/>
              <w:right w:val="nil"/>
            </w:tcBorders>
          </w:tcPr>
          <w:p w14:paraId="509A5B47" w14:textId="77777777" w:rsidR="001771D8" w:rsidRPr="008F7B24" w:rsidRDefault="001771D8" w:rsidP="001F11C7">
            <w:pPr>
              <w:autoSpaceDE w:val="0"/>
              <w:autoSpaceDN w:val="0"/>
              <w:adjustRightInd w:val="0"/>
              <w:spacing w:after="0" w:line="240" w:lineRule="auto"/>
              <w:rPr>
                <w:ins w:id="2438" w:author="Arjan" w:date="2014-09-08T17:25:00Z"/>
                <w:rFonts w:ascii="Arial" w:eastAsia="Times New Roman" w:hAnsi="Arial" w:cs="Arial"/>
                <w:color w:val="000000"/>
                <w:sz w:val="20"/>
                <w:szCs w:val="20"/>
              </w:rPr>
            </w:pPr>
            <w:ins w:id="2439" w:author="Arjan" w:date="2014-09-08T17:25:00Z">
              <w:r w:rsidRPr="008F7B24">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4CACA3B6" w14:textId="77777777" w:rsidR="001771D8" w:rsidRPr="008F7B24" w:rsidRDefault="001771D8" w:rsidP="001F11C7">
            <w:pPr>
              <w:autoSpaceDE w:val="0"/>
              <w:autoSpaceDN w:val="0"/>
              <w:adjustRightInd w:val="0"/>
              <w:spacing w:after="0" w:line="240" w:lineRule="auto"/>
              <w:rPr>
                <w:ins w:id="2440" w:author="Arjan" w:date="2014-09-08T17:25:00Z"/>
                <w:rFonts w:ascii="Arial" w:eastAsia="Times New Roman" w:hAnsi="Arial" w:cs="Arial"/>
                <w:color w:val="000000"/>
                <w:sz w:val="20"/>
                <w:szCs w:val="20"/>
              </w:rPr>
            </w:pPr>
          </w:p>
        </w:tc>
      </w:tr>
      <w:tr w:rsidR="001771D8" w:rsidRPr="008F7B24" w14:paraId="348B6A9B" w14:textId="77777777" w:rsidTr="001F11C7">
        <w:trPr>
          <w:ins w:id="2441" w:author="Arjan" w:date="2014-09-08T17:25:00Z"/>
        </w:trPr>
        <w:tc>
          <w:tcPr>
            <w:tcW w:w="3780" w:type="dxa"/>
            <w:tcBorders>
              <w:top w:val="nil"/>
              <w:left w:val="nil"/>
              <w:bottom w:val="nil"/>
              <w:right w:val="nil"/>
            </w:tcBorders>
          </w:tcPr>
          <w:p w14:paraId="30B7F865" w14:textId="77777777" w:rsidR="001771D8" w:rsidRPr="008F7B24" w:rsidRDefault="001771D8" w:rsidP="001F11C7">
            <w:pPr>
              <w:autoSpaceDE w:val="0"/>
              <w:autoSpaceDN w:val="0"/>
              <w:adjustRightInd w:val="0"/>
              <w:spacing w:after="0" w:line="240" w:lineRule="auto"/>
              <w:rPr>
                <w:ins w:id="2442" w:author="Arjan" w:date="2014-09-08T17:25:00Z"/>
                <w:rFonts w:ascii="Arial" w:eastAsia="Times New Roman" w:hAnsi="Arial" w:cs="Arial"/>
                <w:b/>
                <w:bCs/>
                <w:color w:val="000000"/>
                <w:sz w:val="20"/>
                <w:szCs w:val="20"/>
              </w:rPr>
            </w:pPr>
          </w:p>
        </w:tc>
        <w:tc>
          <w:tcPr>
            <w:tcW w:w="5580" w:type="dxa"/>
            <w:tcBorders>
              <w:top w:val="nil"/>
              <w:left w:val="nil"/>
              <w:bottom w:val="nil"/>
              <w:right w:val="nil"/>
            </w:tcBorders>
          </w:tcPr>
          <w:p w14:paraId="1CC10938" w14:textId="77777777" w:rsidR="001771D8" w:rsidRPr="008F7B24" w:rsidRDefault="001771D8" w:rsidP="001F11C7">
            <w:pPr>
              <w:autoSpaceDE w:val="0"/>
              <w:autoSpaceDN w:val="0"/>
              <w:adjustRightInd w:val="0"/>
              <w:spacing w:after="0" w:line="240" w:lineRule="auto"/>
              <w:rPr>
                <w:ins w:id="2443" w:author="Arjan" w:date="2014-09-08T17:25:00Z"/>
                <w:rFonts w:ascii="Arial" w:eastAsia="Times New Roman" w:hAnsi="Arial" w:cs="Arial"/>
                <w:color w:val="000000"/>
                <w:sz w:val="20"/>
                <w:szCs w:val="20"/>
              </w:rPr>
            </w:pPr>
          </w:p>
        </w:tc>
      </w:tr>
      <w:tr w:rsidR="001771D8" w:rsidRPr="008F7B24" w14:paraId="7559C102" w14:textId="77777777" w:rsidTr="001F11C7">
        <w:trPr>
          <w:ins w:id="2444" w:author="Arjan" w:date="2014-09-08T17:25:00Z"/>
        </w:trPr>
        <w:tc>
          <w:tcPr>
            <w:tcW w:w="3780" w:type="dxa"/>
            <w:tcBorders>
              <w:top w:val="nil"/>
              <w:left w:val="nil"/>
              <w:bottom w:val="nil"/>
              <w:right w:val="nil"/>
            </w:tcBorders>
          </w:tcPr>
          <w:p w14:paraId="63859E2A" w14:textId="77777777" w:rsidR="001771D8" w:rsidRPr="008F7B24" w:rsidRDefault="001771D8" w:rsidP="001F11C7">
            <w:pPr>
              <w:autoSpaceDE w:val="0"/>
              <w:autoSpaceDN w:val="0"/>
              <w:adjustRightInd w:val="0"/>
              <w:spacing w:after="0" w:line="240" w:lineRule="auto"/>
              <w:rPr>
                <w:ins w:id="2445" w:author="Arjan" w:date="2014-09-08T17:25:00Z"/>
                <w:rFonts w:ascii="Arial" w:eastAsia="Times New Roman" w:hAnsi="Arial" w:cs="Arial"/>
                <w:color w:val="000000"/>
                <w:sz w:val="20"/>
                <w:szCs w:val="20"/>
              </w:rPr>
            </w:pPr>
            <w:ins w:id="2446" w:author="Arjan" w:date="2014-09-08T17:25:00Z">
              <w:r w:rsidRPr="008F7B24">
                <w:rPr>
                  <w:rFonts w:ascii="Arial" w:eastAsia="Times New Roman" w:hAnsi="Arial" w:cs="Arial"/>
                  <w:b/>
                  <w:bCs/>
                  <w:color w:val="000000"/>
                  <w:sz w:val="20"/>
                  <w:szCs w:val="20"/>
                </w:rPr>
                <w:lastRenderedPageBreak/>
                <w:t>XML-tag attribuutsoort</w:t>
              </w:r>
            </w:ins>
          </w:p>
        </w:tc>
        <w:tc>
          <w:tcPr>
            <w:tcW w:w="5580" w:type="dxa"/>
            <w:tcBorders>
              <w:top w:val="nil"/>
              <w:left w:val="nil"/>
              <w:bottom w:val="nil"/>
              <w:right w:val="nil"/>
            </w:tcBorders>
          </w:tcPr>
          <w:p w14:paraId="181193A4" w14:textId="77777777" w:rsidR="001771D8" w:rsidRPr="008F7B24" w:rsidRDefault="00DA5D93" w:rsidP="001771D8">
            <w:pPr>
              <w:autoSpaceDE w:val="0"/>
              <w:autoSpaceDN w:val="0"/>
              <w:adjustRightInd w:val="0"/>
              <w:spacing w:after="0" w:line="240" w:lineRule="auto"/>
              <w:rPr>
                <w:ins w:id="2447" w:author="Arjan" w:date="2014-09-08T17:25:00Z"/>
                <w:rFonts w:ascii="Arial" w:eastAsia="Times New Roman" w:hAnsi="Arial" w:cs="Arial"/>
                <w:color w:val="000000"/>
                <w:sz w:val="20"/>
                <w:szCs w:val="20"/>
              </w:rPr>
            </w:pPr>
            <w:ins w:id="2448" w:author="Arjan" w:date="2014-09-08T17:25:00Z">
              <w:r w:rsidRPr="008F7B24">
                <w:rPr>
                  <w:rFonts w:ascii="Arial" w:hAnsi="Arial" w:cs="Arial"/>
                  <w:sz w:val="20"/>
                  <w:szCs w:val="20"/>
                  <w:lang w:val="en-AU"/>
                </w:rPr>
                <w:fldChar w:fldCharType="begin" w:fldLock="1"/>
              </w:r>
              <w:r w:rsidR="001771D8" w:rsidRPr="008F7B24">
                <w:rPr>
                  <w:rFonts w:ascii="Arial" w:hAnsi="Arial" w:cs="Arial"/>
                  <w:sz w:val="20"/>
                  <w:szCs w:val="20"/>
                  <w:lang w:val="en-AU"/>
                </w:rPr>
                <w:instrText xml:space="preserve">MERGEFIELD </w:instrText>
              </w:r>
              <w:r w:rsidR="001771D8" w:rsidRPr="008F7B24">
                <w:rPr>
                  <w:rFonts w:ascii="Arial" w:eastAsia="Times New Roman" w:hAnsi="Arial" w:cs="Arial"/>
                  <w:color w:val="000000"/>
                  <w:sz w:val="20"/>
                  <w:szCs w:val="20"/>
                </w:rPr>
                <w:instrText>Att.Alias</w:instrText>
              </w:r>
              <w:r w:rsidRPr="008F7B24">
                <w:rPr>
                  <w:rFonts w:ascii="Arial" w:hAnsi="Arial" w:cs="Arial"/>
                  <w:sz w:val="20"/>
                  <w:szCs w:val="20"/>
                  <w:lang w:val="en-AU"/>
                </w:rPr>
                <w:fldChar w:fldCharType="separate"/>
              </w:r>
              <w:r w:rsidR="001771D8" w:rsidRPr="008F7B24">
                <w:rPr>
                  <w:rFonts w:ascii="Arial" w:eastAsia="Times New Roman" w:hAnsi="Arial" w:cs="Arial"/>
                  <w:color w:val="000000"/>
                  <w:sz w:val="20"/>
                  <w:szCs w:val="20"/>
                </w:rPr>
                <w:t>a</w:t>
              </w:r>
              <w:r w:rsidRPr="008F7B24">
                <w:rPr>
                  <w:rFonts w:ascii="Arial" w:hAnsi="Arial" w:cs="Arial"/>
                  <w:sz w:val="20"/>
                  <w:szCs w:val="20"/>
                  <w:lang w:val="en-AU"/>
                </w:rPr>
                <w:fldChar w:fldCharType="end"/>
              </w:r>
            </w:ins>
            <w:ins w:id="2449" w:author="Arjan" w:date="2014-09-08T17:26:00Z">
              <w:r w:rsidR="001771D8">
                <w:rPr>
                  <w:rFonts w:ascii="Arial" w:hAnsi="Arial" w:cs="Arial"/>
                  <w:sz w:val="20"/>
                  <w:szCs w:val="20"/>
                  <w:lang w:val="en-AU"/>
                </w:rPr>
                <w:t>fzender</w:t>
              </w:r>
            </w:ins>
          </w:p>
        </w:tc>
      </w:tr>
      <w:tr w:rsidR="001771D8" w:rsidRPr="008F7B24" w14:paraId="10E0B50C" w14:textId="77777777" w:rsidTr="001F11C7">
        <w:trPr>
          <w:ins w:id="2450" w:author="Arjan" w:date="2014-09-08T17:25:00Z"/>
        </w:trPr>
        <w:tc>
          <w:tcPr>
            <w:tcW w:w="3780" w:type="dxa"/>
            <w:tcBorders>
              <w:top w:val="nil"/>
              <w:left w:val="nil"/>
              <w:bottom w:val="nil"/>
              <w:right w:val="nil"/>
            </w:tcBorders>
          </w:tcPr>
          <w:p w14:paraId="0F4E600B" w14:textId="77777777" w:rsidR="001771D8" w:rsidRPr="008F7B24" w:rsidRDefault="001771D8" w:rsidP="001F11C7">
            <w:pPr>
              <w:autoSpaceDE w:val="0"/>
              <w:autoSpaceDN w:val="0"/>
              <w:adjustRightInd w:val="0"/>
              <w:spacing w:after="0" w:line="240" w:lineRule="auto"/>
              <w:rPr>
                <w:ins w:id="2451" w:author="Arjan" w:date="2014-09-08T17:25:00Z"/>
                <w:rFonts w:ascii="Arial" w:eastAsia="Times New Roman" w:hAnsi="Arial" w:cs="Arial"/>
                <w:b/>
                <w:bCs/>
                <w:color w:val="000000"/>
                <w:sz w:val="20"/>
                <w:szCs w:val="20"/>
              </w:rPr>
            </w:pPr>
          </w:p>
        </w:tc>
        <w:tc>
          <w:tcPr>
            <w:tcW w:w="5580" w:type="dxa"/>
            <w:tcBorders>
              <w:top w:val="nil"/>
              <w:left w:val="nil"/>
              <w:bottom w:val="nil"/>
              <w:right w:val="nil"/>
            </w:tcBorders>
          </w:tcPr>
          <w:p w14:paraId="4CC73247" w14:textId="77777777" w:rsidR="001771D8" w:rsidRPr="008F7B24" w:rsidRDefault="001771D8" w:rsidP="001F11C7">
            <w:pPr>
              <w:autoSpaceDE w:val="0"/>
              <w:autoSpaceDN w:val="0"/>
              <w:adjustRightInd w:val="0"/>
              <w:spacing w:after="0" w:line="240" w:lineRule="auto"/>
              <w:rPr>
                <w:ins w:id="2452" w:author="Arjan" w:date="2014-09-08T17:25:00Z"/>
                <w:rFonts w:ascii="Arial" w:eastAsia="Times New Roman" w:hAnsi="Arial" w:cs="Arial"/>
                <w:color w:val="000000"/>
                <w:sz w:val="20"/>
                <w:szCs w:val="20"/>
              </w:rPr>
            </w:pPr>
          </w:p>
        </w:tc>
      </w:tr>
      <w:tr w:rsidR="001771D8" w:rsidRPr="00AE1A91" w14:paraId="3E69260F" w14:textId="77777777" w:rsidTr="001F11C7">
        <w:trPr>
          <w:ins w:id="2453" w:author="Arjan" w:date="2014-09-08T17:25:00Z"/>
        </w:trPr>
        <w:tc>
          <w:tcPr>
            <w:tcW w:w="3780" w:type="dxa"/>
            <w:tcBorders>
              <w:top w:val="nil"/>
              <w:left w:val="nil"/>
              <w:bottom w:val="nil"/>
              <w:right w:val="nil"/>
            </w:tcBorders>
          </w:tcPr>
          <w:p w14:paraId="178E4C60" w14:textId="77777777" w:rsidR="001771D8" w:rsidRPr="008F7B24" w:rsidRDefault="001771D8" w:rsidP="001F11C7">
            <w:pPr>
              <w:autoSpaceDE w:val="0"/>
              <w:autoSpaceDN w:val="0"/>
              <w:adjustRightInd w:val="0"/>
              <w:spacing w:after="0" w:line="240" w:lineRule="auto"/>
              <w:rPr>
                <w:ins w:id="2454" w:author="Arjan" w:date="2014-09-08T17:25:00Z"/>
                <w:rFonts w:ascii="Arial" w:eastAsia="Times New Roman" w:hAnsi="Arial" w:cs="Arial"/>
                <w:color w:val="000000"/>
                <w:sz w:val="20"/>
                <w:szCs w:val="20"/>
              </w:rPr>
            </w:pPr>
            <w:ins w:id="2455" w:author="Arjan" w:date="2014-09-08T17:25:00Z">
              <w:r w:rsidRPr="008F7B24">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4914CF7F" w14:textId="77777777" w:rsidR="001771D8" w:rsidRPr="00DD0F4F" w:rsidRDefault="00DA5D93" w:rsidP="001771D8">
            <w:pPr>
              <w:autoSpaceDE w:val="0"/>
              <w:autoSpaceDN w:val="0"/>
              <w:adjustRightInd w:val="0"/>
              <w:spacing w:after="0" w:line="240" w:lineRule="auto"/>
              <w:rPr>
                <w:ins w:id="2456" w:author="Arjan" w:date="2014-09-08T17:25:00Z"/>
                <w:rFonts w:ascii="Arial" w:eastAsia="Times New Roman" w:hAnsi="Arial" w:cs="Arial"/>
                <w:color w:val="000000"/>
                <w:sz w:val="20"/>
                <w:szCs w:val="20"/>
                <w:lang w:val="nl-NL"/>
              </w:rPr>
            </w:pPr>
            <w:ins w:id="2457" w:author="Arjan" w:date="2014-09-08T17:25:00Z">
              <w:r w:rsidRPr="008F7B24">
                <w:rPr>
                  <w:rFonts w:ascii="Arial" w:hAnsi="Arial" w:cs="Arial"/>
                  <w:sz w:val="20"/>
                  <w:szCs w:val="20"/>
                  <w:lang w:val="en-AU"/>
                </w:rPr>
                <w:fldChar w:fldCharType="begin" w:fldLock="1"/>
              </w:r>
              <w:r w:rsidR="001771D8" w:rsidRPr="00DD0F4F">
                <w:rPr>
                  <w:rFonts w:ascii="Arial" w:hAnsi="Arial" w:cs="Arial"/>
                  <w:sz w:val="20"/>
                  <w:szCs w:val="20"/>
                  <w:lang w:val="nl-NL"/>
                </w:rPr>
                <w:instrText xml:space="preserve">MERGEFIELD </w:instrText>
              </w:r>
              <w:r w:rsidR="001771D8" w:rsidRPr="00DD0F4F">
                <w:rPr>
                  <w:rFonts w:ascii="Arial" w:eastAsia="Times New Roman" w:hAnsi="Arial" w:cs="Arial"/>
                  <w:color w:val="000000"/>
                  <w:sz w:val="20"/>
                  <w:szCs w:val="20"/>
                  <w:lang w:val="nl-NL"/>
                </w:rPr>
                <w:instrText>Att.Notes</w:instrText>
              </w:r>
              <w:r w:rsidRPr="008F7B24">
                <w:rPr>
                  <w:rFonts w:ascii="Arial" w:hAnsi="Arial" w:cs="Arial"/>
                  <w:sz w:val="20"/>
                  <w:szCs w:val="20"/>
                  <w:lang w:val="en-AU"/>
                </w:rPr>
                <w:fldChar w:fldCharType="end"/>
              </w:r>
              <w:r w:rsidR="001771D8" w:rsidRPr="00DD0F4F">
                <w:rPr>
                  <w:rFonts w:ascii="Arial" w:eastAsia="Times New Roman" w:hAnsi="Arial" w:cs="Arial"/>
                  <w:color w:val="610E6A"/>
                  <w:sz w:val="20"/>
                  <w:szCs w:val="20"/>
                  <w:lang w:val="nl-NL"/>
                </w:rPr>
                <w:t xml:space="preserve">De persoon of organisatie </w:t>
              </w:r>
            </w:ins>
            <w:ins w:id="2458" w:author="Arjan" w:date="2014-09-08T17:26:00Z">
              <w:r w:rsidR="001771D8" w:rsidRPr="00DD0F4F">
                <w:rPr>
                  <w:rFonts w:ascii="Arial" w:eastAsia="Times New Roman" w:hAnsi="Arial" w:cs="Arial"/>
                  <w:color w:val="610E6A"/>
                  <w:sz w:val="20"/>
                  <w:szCs w:val="20"/>
                  <w:lang w:val="nl-NL"/>
                </w:rPr>
                <w:t>waar</w:t>
              </w:r>
            </w:ins>
            <w:ins w:id="2459" w:author="Arjan" w:date="2014-09-08T17:25:00Z">
              <w:r w:rsidR="001771D8" w:rsidRPr="00DD0F4F">
                <w:rPr>
                  <w:rFonts w:ascii="Arial" w:eastAsia="Times New Roman" w:hAnsi="Arial" w:cs="Arial"/>
                  <w:color w:val="610E6A"/>
                  <w:sz w:val="20"/>
                  <w:szCs w:val="20"/>
                  <w:lang w:val="nl-NL"/>
                </w:rPr>
                <w:t>van het</w:t>
              </w:r>
            </w:ins>
            <w:ins w:id="2460" w:author="Arjan" w:date="2014-09-08T17:27:00Z">
              <w:r w:rsidR="001771D8" w:rsidRPr="00DD0F4F">
                <w:rPr>
                  <w:rFonts w:ascii="Arial" w:eastAsia="Times New Roman" w:hAnsi="Arial" w:cs="Arial"/>
                  <w:color w:val="610E6A"/>
                  <w:sz w:val="20"/>
                  <w:szCs w:val="20"/>
                  <w:lang w:val="nl-NL"/>
                </w:rPr>
                <w:t xml:space="preserve"> </w:t>
              </w:r>
            </w:ins>
            <w:ins w:id="2461" w:author="Arjan" w:date="2014-09-08T17:25:00Z">
              <w:r w:rsidR="001771D8" w:rsidRPr="00DD0F4F">
                <w:rPr>
                  <w:rFonts w:ascii="Arial" w:eastAsia="Times New Roman" w:hAnsi="Arial" w:cs="Arial"/>
                  <w:color w:val="610E6A"/>
                  <w:sz w:val="20"/>
                  <w:szCs w:val="20"/>
                  <w:lang w:val="nl-NL"/>
                </w:rPr>
                <w:t>informatieobject</w:t>
              </w:r>
            </w:ins>
            <w:ins w:id="2462" w:author="Arjan" w:date="2014-09-08T17:27:00Z">
              <w:r w:rsidR="001771D8" w:rsidRPr="00DD0F4F">
                <w:rPr>
                  <w:rFonts w:ascii="Arial" w:eastAsia="Times New Roman" w:hAnsi="Arial" w:cs="Arial"/>
                  <w:color w:val="610E6A"/>
                  <w:sz w:val="20"/>
                  <w:szCs w:val="20"/>
                  <w:lang w:val="nl-NL"/>
                </w:rPr>
                <w:t xml:space="preserve"> is ontvangen</w:t>
              </w:r>
            </w:ins>
            <w:ins w:id="2463" w:author="Arjan" w:date="2014-09-08T17:25:00Z">
              <w:r w:rsidR="001771D8" w:rsidRPr="00DD0F4F">
                <w:rPr>
                  <w:rFonts w:ascii="Arial" w:eastAsia="Times New Roman" w:hAnsi="Arial" w:cs="Arial"/>
                  <w:color w:val="610E6A"/>
                  <w:sz w:val="20"/>
                  <w:szCs w:val="20"/>
                  <w:lang w:val="nl-NL"/>
                </w:rPr>
                <w:t>.</w:t>
              </w:r>
            </w:ins>
          </w:p>
        </w:tc>
      </w:tr>
      <w:tr w:rsidR="001771D8" w:rsidRPr="00AE1A91" w14:paraId="18A362B7" w14:textId="77777777" w:rsidTr="001F11C7">
        <w:trPr>
          <w:trHeight w:val="230"/>
          <w:ins w:id="2464" w:author="Arjan" w:date="2014-09-08T17:25:00Z"/>
        </w:trPr>
        <w:tc>
          <w:tcPr>
            <w:tcW w:w="3780" w:type="dxa"/>
            <w:tcBorders>
              <w:top w:val="nil"/>
              <w:left w:val="nil"/>
              <w:bottom w:val="nil"/>
              <w:right w:val="nil"/>
            </w:tcBorders>
          </w:tcPr>
          <w:p w14:paraId="62E5EF01" w14:textId="77777777" w:rsidR="001771D8" w:rsidRPr="00DD0F4F" w:rsidRDefault="001771D8" w:rsidP="001F11C7">
            <w:pPr>
              <w:autoSpaceDE w:val="0"/>
              <w:autoSpaceDN w:val="0"/>
              <w:adjustRightInd w:val="0"/>
              <w:spacing w:after="0" w:line="240" w:lineRule="auto"/>
              <w:rPr>
                <w:ins w:id="2465" w:author="Arjan" w:date="2014-09-08T17:25: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2A0EE63C" w14:textId="77777777" w:rsidR="001771D8" w:rsidRPr="00DD0F4F" w:rsidRDefault="001771D8" w:rsidP="001F11C7">
            <w:pPr>
              <w:autoSpaceDE w:val="0"/>
              <w:autoSpaceDN w:val="0"/>
              <w:adjustRightInd w:val="0"/>
              <w:spacing w:after="0" w:line="240" w:lineRule="auto"/>
              <w:rPr>
                <w:ins w:id="2466" w:author="Arjan" w:date="2014-09-08T17:25:00Z"/>
                <w:rFonts w:ascii="Arial" w:eastAsia="Times New Roman" w:hAnsi="Arial" w:cs="Arial"/>
                <w:color w:val="000000"/>
                <w:sz w:val="20"/>
                <w:szCs w:val="20"/>
                <w:lang w:val="nl-NL"/>
              </w:rPr>
            </w:pPr>
          </w:p>
        </w:tc>
      </w:tr>
      <w:tr w:rsidR="001771D8" w:rsidRPr="008F7B24" w14:paraId="617E57E0" w14:textId="77777777" w:rsidTr="001F11C7">
        <w:trPr>
          <w:trHeight w:val="230"/>
          <w:ins w:id="2467" w:author="Arjan" w:date="2014-09-08T17:25:00Z"/>
        </w:trPr>
        <w:tc>
          <w:tcPr>
            <w:tcW w:w="3780" w:type="dxa"/>
            <w:tcBorders>
              <w:top w:val="nil"/>
              <w:left w:val="nil"/>
              <w:bottom w:val="nil"/>
              <w:right w:val="nil"/>
            </w:tcBorders>
          </w:tcPr>
          <w:p w14:paraId="4F0ED4EE" w14:textId="77777777" w:rsidR="001771D8" w:rsidRPr="008F7B24" w:rsidRDefault="001771D8" w:rsidP="001F11C7">
            <w:pPr>
              <w:autoSpaceDE w:val="0"/>
              <w:autoSpaceDN w:val="0"/>
              <w:adjustRightInd w:val="0"/>
              <w:spacing w:after="0" w:line="240" w:lineRule="auto"/>
              <w:rPr>
                <w:ins w:id="2468" w:author="Arjan" w:date="2014-09-08T17:25:00Z"/>
                <w:rFonts w:ascii="Arial" w:eastAsia="Times New Roman" w:hAnsi="Arial" w:cs="Arial"/>
                <w:color w:val="000000"/>
                <w:sz w:val="20"/>
                <w:szCs w:val="20"/>
              </w:rPr>
            </w:pPr>
            <w:ins w:id="2469" w:author="Arjan" w:date="2014-09-08T17:25:00Z">
              <w:r w:rsidRPr="008F7B24">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070B8F1F" w14:textId="77777777" w:rsidR="001771D8" w:rsidRPr="008F7B24" w:rsidRDefault="001771D8" w:rsidP="001771D8">
            <w:pPr>
              <w:autoSpaceDE w:val="0"/>
              <w:autoSpaceDN w:val="0"/>
              <w:adjustRightInd w:val="0"/>
              <w:spacing w:after="0" w:line="240" w:lineRule="auto"/>
              <w:rPr>
                <w:ins w:id="2470" w:author="Arjan" w:date="2014-09-08T17:25:00Z"/>
                <w:rFonts w:ascii="Arial" w:eastAsia="Times New Roman" w:hAnsi="Arial" w:cs="Arial"/>
                <w:color w:val="000000"/>
                <w:sz w:val="20"/>
                <w:szCs w:val="20"/>
              </w:rPr>
            </w:pPr>
            <w:ins w:id="2471" w:author="Arjan" w:date="2014-09-08T17:25:00Z">
              <w:r w:rsidRPr="008F7B24">
                <w:rPr>
                  <w:rFonts w:ascii="Arial" w:eastAsia="Times New Roman" w:hAnsi="Arial" w:cs="Arial"/>
                  <w:color w:val="000000"/>
                  <w:sz w:val="20"/>
                  <w:szCs w:val="20"/>
                </w:rPr>
                <w:t xml:space="preserve">KING </w:t>
              </w:r>
            </w:ins>
          </w:p>
        </w:tc>
      </w:tr>
      <w:tr w:rsidR="001771D8" w:rsidRPr="008F7B24" w14:paraId="47E21F24" w14:textId="77777777" w:rsidTr="001F11C7">
        <w:trPr>
          <w:ins w:id="2472" w:author="Arjan" w:date="2014-09-08T17:25:00Z"/>
        </w:trPr>
        <w:tc>
          <w:tcPr>
            <w:tcW w:w="3780" w:type="dxa"/>
            <w:tcBorders>
              <w:top w:val="nil"/>
              <w:left w:val="nil"/>
              <w:bottom w:val="nil"/>
              <w:right w:val="nil"/>
            </w:tcBorders>
          </w:tcPr>
          <w:p w14:paraId="46FE0E62" w14:textId="77777777" w:rsidR="001771D8" w:rsidRPr="008F7B24" w:rsidRDefault="001771D8" w:rsidP="001F11C7">
            <w:pPr>
              <w:autoSpaceDE w:val="0"/>
              <w:autoSpaceDN w:val="0"/>
              <w:adjustRightInd w:val="0"/>
              <w:spacing w:after="0" w:line="240" w:lineRule="auto"/>
              <w:rPr>
                <w:ins w:id="2473" w:author="Arjan" w:date="2014-09-08T17:25:00Z"/>
                <w:rFonts w:ascii="Arial" w:eastAsia="Times New Roman" w:hAnsi="Arial" w:cs="Arial"/>
                <w:b/>
                <w:bCs/>
                <w:color w:val="000000"/>
                <w:sz w:val="20"/>
                <w:szCs w:val="20"/>
              </w:rPr>
            </w:pPr>
          </w:p>
        </w:tc>
        <w:tc>
          <w:tcPr>
            <w:tcW w:w="5580" w:type="dxa"/>
            <w:tcBorders>
              <w:top w:val="nil"/>
              <w:left w:val="nil"/>
              <w:bottom w:val="nil"/>
              <w:right w:val="nil"/>
            </w:tcBorders>
          </w:tcPr>
          <w:p w14:paraId="1B7A8F8F" w14:textId="77777777" w:rsidR="001771D8" w:rsidRPr="008F7B24" w:rsidRDefault="001771D8" w:rsidP="001F11C7">
            <w:pPr>
              <w:autoSpaceDE w:val="0"/>
              <w:autoSpaceDN w:val="0"/>
              <w:adjustRightInd w:val="0"/>
              <w:spacing w:after="0" w:line="240" w:lineRule="auto"/>
              <w:rPr>
                <w:ins w:id="2474" w:author="Arjan" w:date="2014-09-08T17:25:00Z"/>
                <w:rFonts w:ascii="Arial" w:eastAsia="Times New Roman" w:hAnsi="Arial" w:cs="Arial"/>
                <w:color w:val="000000"/>
                <w:sz w:val="20"/>
                <w:szCs w:val="20"/>
              </w:rPr>
            </w:pPr>
          </w:p>
        </w:tc>
      </w:tr>
      <w:tr w:rsidR="001771D8" w:rsidRPr="008F7B24" w14:paraId="270496BA" w14:textId="77777777" w:rsidTr="001F11C7">
        <w:trPr>
          <w:ins w:id="2475" w:author="Arjan" w:date="2014-09-08T17:25:00Z"/>
        </w:trPr>
        <w:tc>
          <w:tcPr>
            <w:tcW w:w="3780" w:type="dxa"/>
            <w:tcBorders>
              <w:top w:val="nil"/>
              <w:left w:val="nil"/>
              <w:bottom w:val="nil"/>
              <w:right w:val="nil"/>
            </w:tcBorders>
          </w:tcPr>
          <w:p w14:paraId="48D178C7" w14:textId="77777777" w:rsidR="001771D8" w:rsidRPr="008F7B24" w:rsidRDefault="001771D8" w:rsidP="001F11C7">
            <w:pPr>
              <w:autoSpaceDE w:val="0"/>
              <w:autoSpaceDN w:val="0"/>
              <w:adjustRightInd w:val="0"/>
              <w:spacing w:after="0" w:line="240" w:lineRule="auto"/>
              <w:rPr>
                <w:ins w:id="2476" w:author="Arjan" w:date="2014-09-08T17:25:00Z"/>
                <w:rFonts w:ascii="Arial" w:eastAsia="Times New Roman" w:hAnsi="Arial" w:cs="Arial"/>
                <w:color w:val="000000"/>
                <w:sz w:val="20"/>
                <w:szCs w:val="20"/>
              </w:rPr>
            </w:pPr>
            <w:ins w:id="2477" w:author="Arjan" w:date="2014-09-08T17:25:00Z">
              <w:r w:rsidRPr="008F7B24">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271335D3" w14:textId="77777777" w:rsidR="001771D8" w:rsidRPr="008F7B24" w:rsidRDefault="001771D8" w:rsidP="001771D8">
            <w:pPr>
              <w:autoSpaceDE w:val="0"/>
              <w:autoSpaceDN w:val="0"/>
              <w:adjustRightInd w:val="0"/>
              <w:spacing w:after="0" w:line="240" w:lineRule="auto"/>
              <w:rPr>
                <w:ins w:id="2478" w:author="Arjan" w:date="2014-09-08T17:25:00Z"/>
                <w:rFonts w:ascii="Arial" w:eastAsia="Times New Roman" w:hAnsi="Arial" w:cs="Arial"/>
                <w:color w:val="000000"/>
                <w:sz w:val="20"/>
                <w:szCs w:val="20"/>
              </w:rPr>
            </w:pPr>
            <w:ins w:id="2479" w:author="Arjan" w:date="2014-09-08T17:25:00Z">
              <w:r w:rsidRPr="008F7B24">
                <w:rPr>
                  <w:rFonts w:ascii="Arial" w:eastAsia="Times New Roman" w:hAnsi="Arial" w:cs="Arial"/>
                  <w:color w:val="000000"/>
                  <w:sz w:val="20"/>
                  <w:szCs w:val="20"/>
                </w:rPr>
                <w:t xml:space="preserve">1 </w:t>
              </w:r>
            </w:ins>
            <w:ins w:id="2480" w:author="Arjan" w:date="2014-09-08T17:27:00Z">
              <w:r>
                <w:rPr>
                  <w:rFonts w:ascii="Arial" w:eastAsia="Times New Roman" w:hAnsi="Arial" w:cs="Arial"/>
                  <w:color w:val="000000"/>
                  <w:sz w:val="20"/>
                  <w:szCs w:val="20"/>
                </w:rPr>
                <w:t>september 2014</w:t>
              </w:r>
            </w:ins>
          </w:p>
        </w:tc>
      </w:tr>
      <w:tr w:rsidR="001771D8" w:rsidRPr="008F7B24" w14:paraId="1AB7ED0E" w14:textId="77777777" w:rsidTr="001F11C7">
        <w:trPr>
          <w:ins w:id="2481" w:author="Arjan" w:date="2014-09-08T17:25:00Z"/>
        </w:trPr>
        <w:tc>
          <w:tcPr>
            <w:tcW w:w="3780" w:type="dxa"/>
            <w:tcBorders>
              <w:top w:val="nil"/>
              <w:left w:val="nil"/>
              <w:bottom w:val="nil"/>
              <w:right w:val="nil"/>
            </w:tcBorders>
          </w:tcPr>
          <w:p w14:paraId="76172473" w14:textId="77777777" w:rsidR="001771D8" w:rsidRPr="008F7B24" w:rsidRDefault="001771D8" w:rsidP="001F11C7">
            <w:pPr>
              <w:autoSpaceDE w:val="0"/>
              <w:autoSpaceDN w:val="0"/>
              <w:adjustRightInd w:val="0"/>
              <w:spacing w:after="0" w:line="240" w:lineRule="auto"/>
              <w:rPr>
                <w:ins w:id="2482" w:author="Arjan" w:date="2014-09-08T17:25:00Z"/>
                <w:rFonts w:ascii="Arial" w:eastAsia="Times New Roman" w:hAnsi="Arial" w:cs="Arial"/>
                <w:b/>
                <w:bCs/>
                <w:color w:val="000000"/>
                <w:sz w:val="20"/>
                <w:szCs w:val="20"/>
              </w:rPr>
            </w:pPr>
          </w:p>
        </w:tc>
        <w:tc>
          <w:tcPr>
            <w:tcW w:w="5580" w:type="dxa"/>
            <w:tcBorders>
              <w:top w:val="nil"/>
              <w:left w:val="nil"/>
              <w:bottom w:val="nil"/>
              <w:right w:val="nil"/>
            </w:tcBorders>
          </w:tcPr>
          <w:p w14:paraId="70DE4988" w14:textId="77777777" w:rsidR="001771D8" w:rsidRPr="008F7B24" w:rsidRDefault="001771D8" w:rsidP="001F11C7">
            <w:pPr>
              <w:autoSpaceDE w:val="0"/>
              <w:autoSpaceDN w:val="0"/>
              <w:adjustRightInd w:val="0"/>
              <w:spacing w:after="0" w:line="240" w:lineRule="auto"/>
              <w:rPr>
                <w:ins w:id="2483" w:author="Arjan" w:date="2014-09-08T17:25:00Z"/>
                <w:rFonts w:ascii="Arial" w:eastAsia="Times New Roman" w:hAnsi="Arial" w:cs="Arial"/>
                <w:color w:val="000000"/>
                <w:sz w:val="20"/>
                <w:szCs w:val="20"/>
              </w:rPr>
            </w:pPr>
          </w:p>
        </w:tc>
      </w:tr>
      <w:tr w:rsidR="001771D8" w:rsidRPr="00AE1A91" w14:paraId="746BF7F9" w14:textId="77777777" w:rsidTr="001F11C7">
        <w:trPr>
          <w:ins w:id="2484" w:author="Arjan" w:date="2014-09-08T17:25:00Z"/>
        </w:trPr>
        <w:tc>
          <w:tcPr>
            <w:tcW w:w="3780" w:type="dxa"/>
            <w:tcBorders>
              <w:top w:val="nil"/>
              <w:left w:val="nil"/>
              <w:bottom w:val="nil"/>
              <w:right w:val="nil"/>
            </w:tcBorders>
          </w:tcPr>
          <w:p w14:paraId="1D0DF54D" w14:textId="77777777" w:rsidR="001771D8" w:rsidRPr="008F7B24" w:rsidRDefault="001771D8" w:rsidP="001F11C7">
            <w:pPr>
              <w:autoSpaceDE w:val="0"/>
              <w:autoSpaceDN w:val="0"/>
              <w:adjustRightInd w:val="0"/>
              <w:spacing w:after="0" w:line="240" w:lineRule="auto"/>
              <w:rPr>
                <w:ins w:id="2485" w:author="Arjan" w:date="2014-09-08T17:25:00Z"/>
                <w:rFonts w:ascii="Arial" w:eastAsia="Times New Roman" w:hAnsi="Arial" w:cs="Arial"/>
                <w:color w:val="000000"/>
                <w:sz w:val="20"/>
                <w:szCs w:val="20"/>
              </w:rPr>
            </w:pPr>
            <w:ins w:id="2486" w:author="Arjan" w:date="2014-09-08T17:25:00Z">
              <w:r w:rsidRPr="008F7B24">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3B883BD4" w14:textId="77777777" w:rsidR="001771D8" w:rsidRPr="00DD0F4F" w:rsidRDefault="001771D8" w:rsidP="00770E30">
            <w:pPr>
              <w:autoSpaceDE w:val="0"/>
              <w:autoSpaceDN w:val="0"/>
              <w:adjustRightInd w:val="0"/>
              <w:spacing w:after="0" w:line="240" w:lineRule="auto"/>
              <w:rPr>
                <w:ins w:id="2487" w:author="Arjan" w:date="2014-09-08T17:25:00Z"/>
                <w:rFonts w:ascii="Arial" w:eastAsia="Times New Roman" w:hAnsi="Arial" w:cs="Arial"/>
                <w:color w:val="000000"/>
                <w:sz w:val="20"/>
                <w:szCs w:val="20"/>
                <w:lang w:val="nl-NL"/>
              </w:rPr>
            </w:pPr>
            <w:ins w:id="2488" w:author="Arjan" w:date="2014-09-08T17:27:00Z">
              <w:r w:rsidRPr="00DD0F4F">
                <w:rPr>
                  <w:rFonts w:ascii="Arial" w:eastAsia="Times New Roman" w:hAnsi="Arial" w:cs="Arial"/>
                  <w:color w:val="000000"/>
                  <w:sz w:val="20"/>
                  <w:szCs w:val="20"/>
                  <w:lang w:val="nl-NL"/>
                </w:rPr>
                <w:t>Betreft de NAW-gegevens van de afzender</w:t>
              </w:r>
            </w:ins>
            <w:ins w:id="2489" w:author="Arjan" w:date="2014-09-08T17:28:00Z">
              <w:r w:rsidRPr="00DD0F4F">
                <w:rPr>
                  <w:rFonts w:ascii="Arial" w:eastAsia="Times New Roman" w:hAnsi="Arial" w:cs="Arial"/>
                  <w:color w:val="000000"/>
                  <w:sz w:val="20"/>
                  <w:szCs w:val="20"/>
                  <w:lang w:val="nl-NL"/>
                </w:rPr>
                <w:t xml:space="preserve"> van een, door de zaakbehandelende organisatie, ontvangen </w:t>
              </w:r>
            </w:ins>
            <w:ins w:id="2490" w:author="Arjan" w:date="2014-09-08T17:29:00Z">
              <w:r w:rsidRPr="00DD0F4F">
                <w:rPr>
                  <w:rFonts w:ascii="Arial" w:eastAsia="Times New Roman" w:hAnsi="Arial" w:cs="Arial"/>
                  <w:color w:val="000000"/>
                  <w:sz w:val="20"/>
                  <w:szCs w:val="20"/>
                  <w:lang w:val="nl-NL"/>
                </w:rPr>
                <w:t>INFORMATIEOBJECT</w:t>
              </w:r>
            </w:ins>
            <w:ins w:id="2491" w:author="Arjan" w:date="2014-09-08T17:28:00Z">
              <w:r w:rsidRPr="00DD0F4F">
                <w:rPr>
                  <w:rFonts w:ascii="Arial" w:eastAsia="Times New Roman" w:hAnsi="Arial" w:cs="Arial"/>
                  <w:color w:val="000000"/>
                  <w:sz w:val="20"/>
                  <w:szCs w:val="20"/>
                  <w:lang w:val="nl-NL"/>
                </w:rPr>
                <w:t xml:space="preserve"> indien de afzender daarvan niet </w:t>
              </w:r>
            </w:ins>
            <w:ins w:id="2492" w:author="Arjan" w:date="2014-09-08T17:43:00Z">
              <w:r w:rsidR="00770E30" w:rsidRPr="00DD0F4F">
                <w:rPr>
                  <w:rFonts w:ascii="Arial" w:eastAsia="Times New Roman" w:hAnsi="Arial" w:cs="Arial"/>
                  <w:color w:val="000000"/>
                  <w:sz w:val="20"/>
                  <w:szCs w:val="20"/>
                  <w:lang w:val="nl-NL"/>
                </w:rPr>
                <w:t xml:space="preserve">gestructureerd </w:t>
              </w:r>
            </w:ins>
            <w:ins w:id="2493" w:author="Arjan" w:date="2014-09-08T17:28:00Z">
              <w:r w:rsidRPr="00DD0F4F">
                <w:rPr>
                  <w:rFonts w:ascii="Arial" w:eastAsia="Times New Roman" w:hAnsi="Arial" w:cs="Arial"/>
                  <w:color w:val="000000"/>
                  <w:sz w:val="20"/>
                  <w:szCs w:val="20"/>
                  <w:lang w:val="nl-NL"/>
                </w:rPr>
                <w:t>is vas</w:t>
              </w:r>
            </w:ins>
            <w:ins w:id="2494" w:author="Arjan" w:date="2014-09-08T17:29:00Z">
              <w:r w:rsidRPr="00DD0F4F">
                <w:rPr>
                  <w:rFonts w:ascii="Arial" w:eastAsia="Times New Roman" w:hAnsi="Arial" w:cs="Arial"/>
                  <w:color w:val="000000"/>
                  <w:sz w:val="20"/>
                  <w:szCs w:val="20"/>
                  <w:lang w:val="nl-NL"/>
                </w:rPr>
                <w:t>t</w:t>
              </w:r>
            </w:ins>
            <w:ins w:id="2495" w:author="Arjan" w:date="2014-09-08T17:28:00Z">
              <w:r w:rsidRPr="00DD0F4F">
                <w:rPr>
                  <w:rFonts w:ascii="Arial" w:eastAsia="Times New Roman" w:hAnsi="Arial" w:cs="Arial"/>
                  <w:color w:val="000000"/>
                  <w:sz w:val="20"/>
                  <w:szCs w:val="20"/>
                  <w:lang w:val="nl-NL"/>
                </w:rPr>
                <w:t xml:space="preserve">gelegd door middel van de relatie </w:t>
              </w:r>
            </w:ins>
            <w:ins w:id="2496" w:author="Arjan" w:date="2014-09-08T17:30:00Z">
              <w:r w:rsidRPr="00DD0F4F">
                <w:rPr>
                  <w:rFonts w:ascii="Arial" w:eastAsia="Times New Roman" w:hAnsi="Arial" w:cs="Arial"/>
                  <w:color w:val="000000"/>
                  <w:sz w:val="20"/>
                  <w:szCs w:val="20"/>
                  <w:lang w:val="nl-NL"/>
                </w:rPr>
                <w:t>‘INFORMATIEOBJECT</w:t>
              </w:r>
            </w:ins>
            <w:ins w:id="2497" w:author="Arjan" w:date="2014-09-08T17:25:00Z">
              <w:r w:rsidRPr="00DD0F4F">
                <w:rPr>
                  <w:rFonts w:ascii="Arial" w:eastAsia="Times New Roman" w:hAnsi="Arial" w:cs="Arial"/>
                  <w:color w:val="000000"/>
                  <w:sz w:val="20"/>
                  <w:szCs w:val="20"/>
                  <w:lang w:val="nl-NL"/>
                </w:rPr>
                <w:t>.</w:t>
              </w:r>
            </w:ins>
            <w:ins w:id="2498" w:author="Arjan" w:date="2014-09-08T17:30:00Z">
              <w:r w:rsidRPr="00DD0F4F">
                <w:rPr>
                  <w:rFonts w:ascii="Arial" w:eastAsia="Times New Roman" w:hAnsi="Arial" w:cs="Arial"/>
                  <w:color w:val="000000"/>
                  <w:sz w:val="20"/>
                  <w:szCs w:val="20"/>
                  <w:lang w:val="nl-NL"/>
                </w:rPr>
                <w:t xml:space="preserve">is ontvangen van of </w:t>
              </w:r>
            </w:ins>
            <w:ins w:id="2499" w:author="Arjan" w:date="2014-09-08T17:39:00Z">
              <w:r w:rsidR="00CA7751" w:rsidRPr="00DD0F4F">
                <w:rPr>
                  <w:rFonts w:ascii="Arial" w:eastAsia="Times New Roman" w:hAnsi="Arial" w:cs="Arial"/>
                  <w:color w:val="000000"/>
                  <w:sz w:val="20"/>
                  <w:szCs w:val="20"/>
                  <w:lang w:val="nl-NL"/>
                </w:rPr>
                <w:t>verzonden</w:t>
              </w:r>
            </w:ins>
            <w:ins w:id="2500" w:author="Arjan" w:date="2014-09-08T17:30:00Z">
              <w:r w:rsidRPr="00DD0F4F">
                <w:rPr>
                  <w:rFonts w:ascii="Arial" w:eastAsia="Times New Roman" w:hAnsi="Arial" w:cs="Arial"/>
                  <w:color w:val="000000"/>
                  <w:sz w:val="20"/>
                  <w:szCs w:val="20"/>
                  <w:lang w:val="nl-NL"/>
                </w:rPr>
                <w:t xml:space="preserve"> aan BETROKKENE’.</w:t>
              </w:r>
            </w:ins>
            <w:ins w:id="2501" w:author="Arjan" w:date="2014-09-08T17:25:00Z">
              <w:r w:rsidRPr="00DD0F4F">
                <w:rPr>
                  <w:rFonts w:ascii="Arial" w:eastAsia="Times New Roman" w:hAnsi="Arial" w:cs="Arial"/>
                  <w:color w:val="000000"/>
                  <w:sz w:val="20"/>
                  <w:szCs w:val="20"/>
                  <w:lang w:val="nl-NL"/>
                </w:rPr>
                <w:t xml:space="preserve"> </w:t>
              </w:r>
            </w:ins>
            <w:ins w:id="2502" w:author="Arjan" w:date="2014-09-08T17:45:00Z">
              <w:r w:rsidR="00770E30" w:rsidRPr="00DD0F4F">
                <w:rPr>
                  <w:rFonts w:ascii="Arial" w:eastAsia="Times New Roman" w:hAnsi="Arial" w:cs="Arial"/>
                  <w:color w:val="000000"/>
                  <w:sz w:val="20"/>
                  <w:szCs w:val="20"/>
                  <w:lang w:val="nl-NL"/>
                </w:rPr>
                <w:t>D</w:t>
              </w:r>
            </w:ins>
            <w:ins w:id="2503" w:author="Arjan" w:date="2014-09-08T17:44:00Z">
              <w:r w:rsidR="00770E30" w:rsidRPr="00DD0F4F">
                <w:rPr>
                  <w:lang w:val="nl-NL"/>
                </w:rPr>
                <w:t xml:space="preserve">e zaakbehandelende organisatie </w:t>
              </w:r>
            </w:ins>
            <w:ins w:id="2504" w:author="Arjan" w:date="2014-09-08T17:46:00Z">
              <w:r w:rsidR="00770E30" w:rsidRPr="00DD0F4F">
                <w:rPr>
                  <w:lang w:val="nl-NL"/>
                </w:rPr>
                <w:t xml:space="preserve">heeft hiermee per informatieobject een keuze om </w:t>
              </w:r>
            </w:ins>
            <w:ins w:id="2505" w:author="Arjan" w:date="2014-09-08T17:44:00Z">
              <w:r w:rsidR="00770E30" w:rsidRPr="00DD0F4F">
                <w:rPr>
                  <w:lang w:val="nl-NL"/>
                </w:rPr>
                <w:t xml:space="preserve">deze gegevens </w:t>
              </w:r>
            </w:ins>
            <w:ins w:id="2506" w:author="Arjan" w:date="2014-09-08T17:47:00Z">
              <w:r w:rsidR="00770E30" w:rsidRPr="00DD0F4F">
                <w:rPr>
                  <w:lang w:val="nl-NL"/>
                </w:rPr>
                <w:t xml:space="preserve">al dan niet </w:t>
              </w:r>
            </w:ins>
            <w:ins w:id="2507" w:author="Arjan" w:date="2014-09-08T17:44:00Z">
              <w:r w:rsidR="00770E30" w:rsidRPr="00DD0F4F">
                <w:rPr>
                  <w:lang w:val="nl-NL"/>
                </w:rPr>
                <w:t xml:space="preserve">gestructureerd vast te leggen. </w:t>
              </w:r>
            </w:ins>
            <w:ins w:id="2508" w:author="Arjan" w:date="2014-09-08T17:25:00Z">
              <w:r w:rsidRPr="00DD0F4F">
                <w:rPr>
                  <w:rFonts w:ascii="Arial" w:eastAsia="Times New Roman" w:hAnsi="Arial" w:cs="Arial"/>
                  <w:color w:val="000000"/>
                  <w:sz w:val="20"/>
                  <w:szCs w:val="20"/>
                  <w:lang w:val="nl-NL"/>
                </w:rPr>
                <w:t xml:space="preserve">  </w:t>
              </w:r>
            </w:ins>
          </w:p>
        </w:tc>
      </w:tr>
      <w:tr w:rsidR="001771D8" w:rsidRPr="00AE1A91" w14:paraId="7397DD7C" w14:textId="77777777" w:rsidTr="001F11C7">
        <w:trPr>
          <w:ins w:id="2509" w:author="Arjan" w:date="2014-09-08T17:25:00Z"/>
        </w:trPr>
        <w:tc>
          <w:tcPr>
            <w:tcW w:w="3780" w:type="dxa"/>
            <w:tcBorders>
              <w:top w:val="nil"/>
              <w:left w:val="nil"/>
              <w:bottom w:val="nil"/>
              <w:right w:val="nil"/>
            </w:tcBorders>
          </w:tcPr>
          <w:p w14:paraId="6D1501FE" w14:textId="77777777" w:rsidR="001771D8" w:rsidRPr="00DD0F4F" w:rsidRDefault="001771D8" w:rsidP="001F11C7">
            <w:pPr>
              <w:autoSpaceDE w:val="0"/>
              <w:autoSpaceDN w:val="0"/>
              <w:adjustRightInd w:val="0"/>
              <w:spacing w:after="0" w:line="240" w:lineRule="auto"/>
              <w:rPr>
                <w:ins w:id="2510" w:author="Arjan" w:date="2014-09-08T17:25: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59FA54E6" w14:textId="77777777" w:rsidR="001771D8" w:rsidRPr="00DD0F4F" w:rsidRDefault="001771D8" w:rsidP="001F11C7">
            <w:pPr>
              <w:autoSpaceDE w:val="0"/>
              <w:autoSpaceDN w:val="0"/>
              <w:adjustRightInd w:val="0"/>
              <w:spacing w:after="0" w:line="240" w:lineRule="auto"/>
              <w:rPr>
                <w:ins w:id="2511" w:author="Arjan" w:date="2014-09-08T17:25:00Z"/>
                <w:rFonts w:ascii="Arial" w:eastAsia="Times New Roman" w:hAnsi="Arial" w:cs="Arial"/>
                <w:color w:val="000000"/>
                <w:sz w:val="20"/>
                <w:szCs w:val="20"/>
                <w:lang w:val="nl-NL"/>
              </w:rPr>
            </w:pPr>
          </w:p>
        </w:tc>
      </w:tr>
      <w:tr w:rsidR="001771D8" w:rsidRPr="008F7B24" w14:paraId="3951E437" w14:textId="77777777" w:rsidTr="001F11C7">
        <w:trPr>
          <w:ins w:id="2512" w:author="Arjan" w:date="2014-09-08T17:25:00Z"/>
        </w:trPr>
        <w:tc>
          <w:tcPr>
            <w:tcW w:w="3780" w:type="dxa"/>
            <w:tcBorders>
              <w:top w:val="nil"/>
              <w:left w:val="nil"/>
              <w:bottom w:val="nil"/>
              <w:right w:val="nil"/>
            </w:tcBorders>
          </w:tcPr>
          <w:p w14:paraId="2418C766" w14:textId="77777777" w:rsidR="001771D8" w:rsidRPr="008F7B24" w:rsidRDefault="001771D8" w:rsidP="001F11C7">
            <w:pPr>
              <w:autoSpaceDE w:val="0"/>
              <w:autoSpaceDN w:val="0"/>
              <w:adjustRightInd w:val="0"/>
              <w:spacing w:after="0" w:line="240" w:lineRule="auto"/>
              <w:rPr>
                <w:ins w:id="2513" w:author="Arjan" w:date="2014-09-08T17:25:00Z"/>
                <w:rFonts w:ascii="Arial" w:eastAsia="Times New Roman" w:hAnsi="Arial" w:cs="Arial"/>
                <w:color w:val="000000"/>
                <w:sz w:val="20"/>
                <w:szCs w:val="20"/>
              </w:rPr>
            </w:pPr>
            <w:ins w:id="2514" w:author="Arjan" w:date="2014-09-08T17:25:00Z">
              <w:r w:rsidRPr="008F7B24">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65A65684" w14:textId="77777777" w:rsidR="001771D8" w:rsidRPr="008F7B24" w:rsidRDefault="00DA5D93" w:rsidP="001F11C7">
            <w:pPr>
              <w:autoSpaceDE w:val="0"/>
              <w:autoSpaceDN w:val="0"/>
              <w:adjustRightInd w:val="0"/>
              <w:spacing w:after="0" w:line="240" w:lineRule="auto"/>
              <w:rPr>
                <w:ins w:id="2515" w:author="Arjan" w:date="2014-09-08T17:25:00Z"/>
                <w:rFonts w:ascii="Arial" w:eastAsia="Times New Roman" w:hAnsi="Arial" w:cs="Arial"/>
                <w:color w:val="000000"/>
                <w:sz w:val="20"/>
                <w:szCs w:val="20"/>
              </w:rPr>
            </w:pPr>
            <w:ins w:id="2516" w:author="Arjan" w:date="2014-09-08T17:25:00Z">
              <w:r w:rsidRPr="008F7B24">
                <w:rPr>
                  <w:rFonts w:ascii="Arial" w:hAnsi="Arial" w:cs="Arial"/>
                  <w:sz w:val="20"/>
                  <w:szCs w:val="20"/>
                  <w:lang w:val="en-AU"/>
                </w:rPr>
                <w:fldChar w:fldCharType="begin" w:fldLock="1"/>
              </w:r>
              <w:r w:rsidR="001771D8" w:rsidRPr="008F7B24">
                <w:rPr>
                  <w:rFonts w:ascii="Arial" w:hAnsi="Arial" w:cs="Arial"/>
                  <w:sz w:val="20"/>
                  <w:szCs w:val="20"/>
                  <w:lang w:val="en-AU"/>
                </w:rPr>
                <w:instrText xml:space="preserve">MERGEFIELD </w:instrText>
              </w:r>
              <w:r w:rsidR="001771D8" w:rsidRPr="008F7B24">
                <w:rPr>
                  <w:rFonts w:ascii="Arial" w:eastAsia="Times New Roman" w:hAnsi="Arial" w:cs="Arial"/>
                  <w:color w:val="000000"/>
                  <w:sz w:val="20"/>
                  <w:szCs w:val="20"/>
                </w:rPr>
                <w:instrText>Att.Type</w:instrText>
              </w:r>
              <w:r w:rsidRPr="008F7B24">
                <w:rPr>
                  <w:rFonts w:ascii="Arial" w:hAnsi="Arial" w:cs="Arial"/>
                  <w:sz w:val="20"/>
                  <w:szCs w:val="20"/>
                  <w:lang w:val="en-AU"/>
                </w:rPr>
                <w:fldChar w:fldCharType="separate"/>
              </w:r>
              <w:r w:rsidR="001771D8" w:rsidRPr="008F7B24">
                <w:rPr>
                  <w:rFonts w:ascii="Arial" w:eastAsia="Times New Roman" w:hAnsi="Arial" w:cs="Arial"/>
                  <w:color w:val="000000"/>
                  <w:sz w:val="20"/>
                  <w:szCs w:val="20"/>
                </w:rPr>
                <w:t>AN200</w:t>
              </w:r>
              <w:r w:rsidRPr="008F7B24">
                <w:rPr>
                  <w:rFonts w:ascii="Arial" w:hAnsi="Arial" w:cs="Arial"/>
                  <w:sz w:val="20"/>
                  <w:szCs w:val="20"/>
                  <w:lang w:val="en-AU"/>
                </w:rPr>
                <w:fldChar w:fldCharType="end"/>
              </w:r>
            </w:ins>
          </w:p>
        </w:tc>
      </w:tr>
      <w:tr w:rsidR="001771D8" w:rsidRPr="008F7B24" w14:paraId="2684AE88" w14:textId="77777777" w:rsidTr="001F11C7">
        <w:trPr>
          <w:trHeight w:val="230"/>
          <w:ins w:id="2517" w:author="Arjan" w:date="2014-09-08T17:25:00Z"/>
        </w:trPr>
        <w:tc>
          <w:tcPr>
            <w:tcW w:w="3780" w:type="dxa"/>
            <w:tcBorders>
              <w:top w:val="nil"/>
              <w:left w:val="nil"/>
              <w:bottom w:val="nil"/>
              <w:right w:val="nil"/>
            </w:tcBorders>
          </w:tcPr>
          <w:p w14:paraId="15ACD8CA" w14:textId="77777777" w:rsidR="001771D8" w:rsidRPr="008F7B24" w:rsidRDefault="001771D8" w:rsidP="001F11C7">
            <w:pPr>
              <w:autoSpaceDE w:val="0"/>
              <w:autoSpaceDN w:val="0"/>
              <w:adjustRightInd w:val="0"/>
              <w:spacing w:after="0" w:line="240" w:lineRule="auto"/>
              <w:rPr>
                <w:ins w:id="2518" w:author="Arjan" w:date="2014-09-08T17:25:00Z"/>
                <w:rFonts w:ascii="Arial" w:eastAsia="Times New Roman" w:hAnsi="Arial" w:cs="Arial"/>
                <w:b/>
                <w:bCs/>
                <w:color w:val="000000"/>
                <w:sz w:val="20"/>
                <w:szCs w:val="20"/>
              </w:rPr>
            </w:pPr>
          </w:p>
        </w:tc>
        <w:tc>
          <w:tcPr>
            <w:tcW w:w="5580" w:type="dxa"/>
            <w:tcBorders>
              <w:top w:val="nil"/>
              <w:left w:val="nil"/>
              <w:bottom w:val="nil"/>
              <w:right w:val="nil"/>
            </w:tcBorders>
          </w:tcPr>
          <w:p w14:paraId="230589D0" w14:textId="77777777" w:rsidR="001771D8" w:rsidRPr="008F7B24" w:rsidRDefault="001771D8" w:rsidP="001F11C7">
            <w:pPr>
              <w:autoSpaceDE w:val="0"/>
              <w:autoSpaceDN w:val="0"/>
              <w:adjustRightInd w:val="0"/>
              <w:spacing w:after="0" w:line="240" w:lineRule="auto"/>
              <w:rPr>
                <w:ins w:id="2519" w:author="Arjan" w:date="2014-09-08T17:25:00Z"/>
                <w:rFonts w:ascii="Arial" w:eastAsia="Times New Roman" w:hAnsi="Arial" w:cs="Arial"/>
                <w:color w:val="000000"/>
                <w:sz w:val="20"/>
                <w:szCs w:val="20"/>
              </w:rPr>
            </w:pPr>
          </w:p>
        </w:tc>
      </w:tr>
      <w:tr w:rsidR="001771D8" w:rsidRPr="008F7B24" w14:paraId="30E61C2F" w14:textId="77777777" w:rsidTr="001F11C7">
        <w:trPr>
          <w:trHeight w:val="230"/>
          <w:ins w:id="2520" w:author="Arjan" w:date="2014-09-08T17:25:00Z"/>
        </w:trPr>
        <w:tc>
          <w:tcPr>
            <w:tcW w:w="3780" w:type="dxa"/>
            <w:tcBorders>
              <w:top w:val="nil"/>
              <w:left w:val="nil"/>
              <w:bottom w:val="nil"/>
              <w:right w:val="nil"/>
            </w:tcBorders>
          </w:tcPr>
          <w:p w14:paraId="4B285333" w14:textId="77777777" w:rsidR="001771D8" w:rsidRPr="008F7B24" w:rsidRDefault="001771D8" w:rsidP="001F11C7">
            <w:pPr>
              <w:autoSpaceDE w:val="0"/>
              <w:autoSpaceDN w:val="0"/>
              <w:adjustRightInd w:val="0"/>
              <w:spacing w:after="0" w:line="240" w:lineRule="auto"/>
              <w:rPr>
                <w:ins w:id="2521" w:author="Arjan" w:date="2014-09-08T17:25:00Z"/>
                <w:rFonts w:ascii="Arial" w:eastAsia="Times New Roman" w:hAnsi="Arial" w:cs="Arial"/>
                <w:color w:val="000000"/>
                <w:sz w:val="20"/>
                <w:szCs w:val="20"/>
              </w:rPr>
            </w:pPr>
            <w:ins w:id="2522" w:author="Arjan" w:date="2014-09-08T17:25:00Z">
              <w:r w:rsidRPr="008F7B24">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650CA36B" w14:textId="77777777" w:rsidR="001771D8" w:rsidRPr="008F7B24" w:rsidRDefault="001771D8" w:rsidP="001F11C7">
            <w:pPr>
              <w:autoSpaceDE w:val="0"/>
              <w:autoSpaceDN w:val="0"/>
              <w:adjustRightInd w:val="0"/>
              <w:spacing w:after="0" w:line="240" w:lineRule="auto"/>
              <w:rPr>
                <w:ins w:id="2523" w:author="Arjan" w:date="2014-09-08T17:25:00Z"/>
                <w:rFonts w:ascii="Arial" w:eastAsia="Times New Roman" w:hAnsi="Arial" w:cs="Arial"/>
                <w:color w:val="000000"/>
                <w:sz w:val="20"/>
                <w:szCs w:val="20"/>
              </w:rPr>
            </w:pPr>
          </w:p>
        </w:tc>
      </w:tr>
      <w:tr w:rsidR="001771D8" w:rsidRPr="008F7B24" w14:paraId="349A42D9" w14:textId="77777777" w:rsidTr="001F11C7">
        <w:trPr>
          <w:trHeight w:val="215"/>
          <w:ins w:id="2524" w:author="Arjan" w:date="2014-09-08T17:25:00Z"/>
        </w:trPr>
        <w:tc>
          <w:tcPr>
            <w:tcW w:w="3780" w:type="dxa"/>
            <w:tcBorders>
              <w:top w:val="nil"/>
              <w:left w:val="nil"/>
              <w:bottom w:val="nil"/>
              <w:right w:val="nil"/>
            </w:tcBorders>
          </w:tcPr>
          <w:p w14:paraId="06D40886" w14:textId="77777777" w:rsidR="001771D8" w:rsidRPr="008F7B24" w:rsidRDefault="001771D8" w:rsidP="001F11C7">
            <w:pPr>
              <w:autoSpaceDE w:val="0"/>
              <w:autoSpaceDN w:val="0"/>
              <w:adjustRightInd w:val="0"/>
              <w:spacing w:after="0" w:line="240" w:lineRule="auto"/>
              <w:rPr>
                <w:ins w:id="2525" w:author="Arjan" w:date="2014-09-08T17:25:00Z"/>
                <w:rFonts w:ascii="Arial" w:eastAsia="Times New Roman" w:hAnsi="Arial" w:cs="Arial"/>
                <w:b/>
                <w:bCs/>
                <w:color w:val="000000"/>
                <w:sz w:val="20"/>
                <w:szCs w:val="20"/>
              </w:rPr>
            </w:pPr>
          </w:p>
        </w:tc>
        <w:tc>
          <w:tcPr>
            <w:tcW w:w="5580" w:type="dxa"/>
            <w:tcBorders>
              <w:top w:val="nil"/>
              <w:left w:val="nil"/>
              <w:bottom w:val="nil"/>
              <w:right w:val="nil"/>
            </w:tcBorders>
          </w:tcPr>
          <w:p w14:paraId="0F57C12B" w14:textId="77777777" w:rsidR="001771D8" w:rsidRPr="008F7B24" w:rsidRDefault="001771D8" w:rsidP="001F11C7">
            <w:pPr>
              <w:autoSpaceDE w:val="0"/>
              <w:autoSpaceDN w:val="0"/>
              <w:adjustRightInd w:val="0"/>
              <w:spacing w:after="0" w:line="240" w:lineRule="auto"/>
              <w:rPr>
                <w:ins w:id="2526" w:author="Arjan" w:date="2014-09-08T17:25:00Z"/>
                <w:rFonts w:ascii="Arial" w:eastAsia="Times New Roman" w:hAnsi="Arial" w:cs="Arial"/>
                <w:color w:val="000000"/>
                <w:sz w:val="20"/>
                <w:szCs w:val="20"/>
              </w:rPr>
            </w:pPr>
          </w:p>
        </w:tc>
      </w:tr>
      <w:tr w:rsidR="001771D8" w:rsidRPr="008F7B24" w14:paraId="286A301E" w14:textId="77777777" w:rsidTr="001F11C7">
        <w:trPr>
          <w:trHeight w:val="215"/>
          <w:ins w:id="2527" w:author="Arjan" w:date="2014-09-08T17:25:00Z"/>
        </w:trPr>
        <w:tc>
          <w:tcPr>
            <w:tcW w:w="3780" w:type="dxa"/>
            <w:tcBorders>
              <w:top w:val="nil"/>
              <w:left w:val="nil"/>
              <w:bottom w:val="nil"/>
              <w:right w:val="nil"/>
            </w:tcBorders>
          </w:tcPr>
          <w:p w14:paraId="1D034977" w14:textId="77777777" w:rsidR="001771D8" w:rsidRPr="008F7B24" w:rsidRDefault="001771D8" w:rsidP="001F11C7">
            <w:pPr>
              <w:autoSpaceDE w:val="0"/>
              <w:autoSpaceDN w:val="0"/>
              <w:adjustRightInd w:val="0"/>
              <w:spacing w:after="0" w:line="240" w:lineRule="auto"/>
              <w:rPr>
                <w:ins w:id="2528" w:author="Arjan" w:date="2014-09-08T17:25:00Z"/>
                <w:rFonts w:ascii="Arial" w:eastAsia="Times New Roman" w:hAnsi="Arial" w:cs="Arial"/>
                <w:color w:val="000000"/>
                <w:sz w:val="20"/>
                <w:szCs w:val="20"/>
              </w:rPr>
            </w:pPr>
            <w:ins w:id="2529" w:author="Arjan" w:date="2014-09-08T17:25:00Z">
              <w:r w:rsidRPr="008F7B24">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22260A69" w14:textId="77777777" w:rsidR="001771D8" w:rsidRPr="008F7B24" w:rsidRDefault="001771D8" w:rsidP="001F11C7">
            <w:pPr>
              <w:autoSpaceDE w:val="0"/>
              <w:autoSpaceDN w:val="0"/>
              <w:adjustRightInd w:val="0"/>
              <w:spacing w:after="0" w:line="240" w:lineRule="auto"/>
              <w:rPr>
                <w:ins w:id="2530" w:author="Arjan" w:date="2014-09-08T17:25:00Z"/>
                <w:rFonts w:ascii="Arial" w:eastAsia="Times New Roman" w:hAnsi="Arial" w:cs="Arial"/>
                <w:color w:val="000000"/>
                <w:sz w:val="20"/>
                <w:szCs w:val="20"/>
              </w:rPr>
            </w:pPr>
            <w:ins w:id="2531" w:author="Arjan" w:date="2014-09-08T17:31:00Z">
              <w:r>
                <w:rPr>
                  <w:rFonts w:ascii="Arial" w:eastAsia="Times New Roman" w:hAnsi="Arial" w:cs="Arial"/>
                  <w:color w:val="000000"/>
                  <w:sz w:val="20"/>
                  <w:szCs w:val="20"/>
                </w:rPr>
                <w:t>Nee</w:t>
              </w:r>
            </w:ins>
          </w:p>
        </w:tc>
      </w:tr>
      <w:tr w:rsidR="001771D8" w:rsidRPr="008F7B24" w14:paraId="36644E3C" w14:textId="77777777" w:rsidTr="001F11C7">
        <w:trPr>
          <w:trHeight w:val="230"/>
          <w:ins w:id="2532" w:author="Arjan" w:date="2014-09-08T17:25:00Z"/>
        </w:trPr>
        <w:tc>
          <w:tcPr>
            <w:tcW w:w="3780" w:type="dxa"/>
            <w:tcBorders>
              <w:top w:val="nil"/>
              <w:left w:val="nil"/>
              <w:bottom w:val="nil"/>
              <w:right w:val="nil"/>
            </w:tcBorders>
          </w:tcPr>
          <w:p w14:paraId="0CC4BDCD" w14:textId="77777777" w:rsidR="001771D8" w:rsidRPr="008F7B24" w:rsidRDefault="001771D8" w:rsidP="001F11C7">
            <w:pPr>
              <w:autoSpaceDE w:val="0"/>
              <w:autoSpaceDN w:val="0"/>
              <w:adjustRightInd w:val="0"/>
              <w:spacing w:after="0" w:line="240" w:lineRule="auto"/>
              <w:rPr>
                <w:ins w:id="2533" w:author="Arjan" w:date="2014-09-08T17:25:00Z"/>
                <w:rFonts w:ascii="Arial" w:eastAsia="Times New Roman" w:hAnsi="Arial" w:cs="Arial"/>
                <w:b/>
                <w:bCs/>
                <w:color w:val="000000"/>
                <w:sz w:val="20"/>
                <w:szCs w:val="20"/>
              </w:rPr>
            </w:pPr>
          </w:p>
        </w:tc>
        <w:tc>
          <w:tcPr>
            <w:tcW w:w="5580" w:type="dxa"/>
            <w:tcBorders>
              <w:top w:val="nil"/>
              <w:left w:val="nil"/>
              <w:bottom w:val="nil"/>
              <w:right w:val="nil"/>
            </w:tcBorders>
          </w:tcPr>
          <w:p w14:paraId="72B21F36" w14:textId="77777777" w:rsidR="001771D8" w:rsidRPr="008F7B24" w:rsidRDefault="001771D8" w:rsidP="001F11C7">
            <w:pPr>
              <w:autoSpaceDE w:val="0"/>
              <w:autoSpaceDN w:val="0"/>
              <w:adjustRightInd w:val="0"/>
              <w:spacing w:after="0" w:line="240" w:lineRule="auto"/>
              <w:rPr>
                <w:ins w:id="2534" w:author="Arjan" w:date="2014-09-08T17:25:00Z"/>
                <w:rFonts w:ascii="Arial" w:eastAsia="Times New Roman" w:hAnsi="Arial" w:cs="Arial"/>
                <w:color w:val="000000"/>
                <w:sz w:val="20"/>
                <w:szCs w:val="20"/>
              </w:rPr>
            </w:pPr>
          </w:p>
        </w:tc>
      </w:tr>
      <w:tr w:rsidR="001771D8" w:rsidRPr="008F7B24" w14:paraId="445ED987" w14:textId="77777777" w:rsidTr="001F11C7">
        <w:trPr>
          <w:trHeight w:val="230"/>
          <w:ins w:id="2535" w:author="Arjan" w:date="2014-09-08T17:25:00Z"/>
        </w:trPr>
        <w:tc>
          <w:tcPr>
            <w:tcW w:w="3780" w:type="dxa"/>
            <w:tcBorders>
              <w:top w:val="nil"/>
              <w:left w:val="nil"/>
              <w:bottom w:val="nil"/>
              <w:right w:val="nil"/>
            </w:tcBorders>
          </w:tcPr>
          <w:p w14:paraId="411A11C3" w14:textId="77777777" w:rsidR="001771D8" w:rsidRPr="008F7B24" w:rsidRDefault="001771D8" w:rsidP="001F11C7">
            <w:pPr>
              <w:autoSpaceDE w:val="0"/>
              <w:autoSpaceDN w:val="0"/>
              <w:adjustRightInd w:val="0"/>
              <w:spacing w:after="0" w:line="240" w:lineRule="auto"/>
              <w:rPr>
                <w:ins w:id="2536" w:author="Arjan" w:date="2014-09-08T17:25:00Z"/>
                <w:rFonts w:ascii="Arial" w:eastAsia="Times New Roman" w:hAnsi="Arial" w:cs="Arial"/>
                <w:color w:val="000000"/>
                <w:sz w:val="20"/>
                <w:szCs w:val="20"/>
              </w:rPr>
            </w:pPr>
            <w:ins w:id="2537" w:author="Arjan" w:date="2014-09-08T17:25:00Z">
              <w:r w:rsidRPr="008F7B24">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20284800" w14:textId="77777777" w:rsidR="001771D8" w:rsidRPr="008F7B24" w:rsidRDefault="001771D8" w:rsidP="001F11C7">
            <w:pPr>
              <w:autoSpaceDE w:val="0"/>
              <w:autoSpaceDN w:val="0"/>
              <w:adjustRightInd w:val="0"/>
              <w:spacing w:after="0" w:line="240" w:lineRule="auto"/>
              <w:rPr>
                <w:ins w:id="2538" w:author="Arjan" w:date="2014-09-08T17:25:00Z"/>
                <w:rFonts w:ascii="Arial" w:eastAsia="Times New Roman" w:hAnsi="Arial" w:cs="Arial"/>
                <w:color w:val="000000"/>
                <w:sz w:val="20"/>
                <w:szCs w:val="20"/>
              </w:rPr>
            </w:pPr>
            <w:ins w:id="2539" w:author="Arjan" w:date="2014-09-08T17:31:00Z">
              <w:r>
                <w:rPr>
                  <w:rFonts w:ascii="Arial" w:eastAsia="Times New Roman" w:hAnsi="Arial" w:cs="Arial"/>
                  <w:color w:val="000000"/>
                  <w:sz w:val="20"/>
                  <w:szCs w:val="20"/>
                </w:rPr>
                <w:t>Nee</w:t>
              </w:r>
            </w:ins>
          </w:p>
        </w:tc>
      </w:tr>
      <w:tr w:rsidR="001771D8" w:rsidRPr="008F7B24" w14:paraId="0F4CAFB7" w14:textId="77777777" w:rsidTr="001F11C7">
        <w:trPr>
          <w:trHeight w:val="230"/>
          <w:ins w:id="2540" w:author="Arjan" w:date="2014-09-08T17:25:00Z"/>
        </w:trPr>
        <w:tc>
          <w:tcPr>
            <w:tcW w:w="3780" w:type="dxa"/>
            <w:tcBorders>
              <w:top w:val="nil"/>
              <w:left w:val="nil"/>
              <w:bottom w:val="nil"/>
              <w:right w:val="nil"/>
            </w:tcBorders>
          </w:tcPr>
          <w:p w14:paraId="05CBEC5C" w14:textId="77777777" w:rsidR="001771D8" w:rsidRPr="008F7B24" w:rsidRDefault="001771D8" w:rsidP="001F11C7">
            <w:pPr>
              <w:autoSpaceDE w:val="0"/>
              <w:autoSpaceDN w:val="0"/>
              <w:adjustRightInd w:val="0"/>
              <w:spacing w:after="0" w:line="240" w:lineRule="auto"/>
              <w:rPr>
                <w:ins w:id="2541" w:author="Arjan" w:date="2014-09-08T17:25:00Z"/>
                <w:rFonts w:ascii="Arial" w:eastAsia="Times New Roman" w:hAnsi="Arial" w:cs="Arial"/>
                <w:b/>
                <w:bCs/>
                <w:color w:val="000000"/>
                <w:sz w:val="20"/>
                <w:szCs w:val="20"/>
              </w:rPr>
            </w:pPr>
          </w:p>
        </w:tc>
        <w:tc>
          <w:tcPr>
            <w:tcW w:w="5580" w:type="dxa"/>
            <w:tcBorders>
              <w:top w:val="nil"/>
              <w:left w:val="nil"/>
              <w:bottom w:val="nil"/>
              <w:right w:val="nil"/>
            </w:tcBorders>
          </w:tcPr>
          <w:p w14:paraId="7B373081" w14:textId="77777777" w:rsidR="001771D8" w:rsidRPr="008F7B24" w:rsidRDefault="001771D8" w:rsidP="001F11C7">
            <w:pPr>
              <w:autoSpaceDE w:val="0"/>
              <w:autoSpaceDN w:val="0"/>
              <w:adjustRightInd w:val="0"/>
              <w:spacing w:after="0" w:line="240" w:lineRule="auto"/>
              <w:rPr>
                <w:ins w:id="2542" w:author="Arjan" w:date="2014-09-08T17:25:00Z"/>
                <w:rFonts w:ascii="Arial" w:eastAsia="Times New Roman" w:hAnsi="Arial" w:cs="Arial"/>
                <w:color w:val="000000"/>
                <w:sz w:val="20"/>
                <w:szCs w:val="20"/>
              </w:rPr>
            </w:pPr>
          </w:p>
        </w:tc>
      </w:tr>
      <w:tr w:rsidR="001771D8" w:rsidRPr="008F7B24" w14:paraId="063CE6EE" w14:textId="77777777" w:rsidTr="001F11C7">
        <w:trPr>
          <w:trHeight w:val="230"/>
          <w:ins w:id="2543" w:author="Arjan" w:date="2014-09-08T17:25:00Z"/>
        </w:trPr>
        <w:tc>
          <w:tcPr>
            <w:tcW w:w="3780" w:type="dxa"/>
            <w:tcBorders>
              <w:top w:val="nil"/>
              <w:left w:val="nil"/>
              <w:bottom w:val="nil"/>
              <w:right w:val="nil"/>
            </w:tcBorders>
          </w:tcPr>
          <w:p w14:paraId="0BFDB3DC" w14:textId="77777777" w:rsidR="001771D8" w:rsidRPr="008F7B24" w:rsidRDefault="001771D8" w:rsidP="001F11C7">
            <w:pPr>
              <w:autoSpaceDE w:val="0"/>
              <w:autoSpaceDN w:val="0"/>
              <w:adjustRightInd w:val="0"/>
              <w:spacing w:after="0" w:line="240" w:lineRule="auto"/>
              <w:rPr>
                <w:ins w:id="2544" w:author="Arjan" w:date="2014-09-08T17:25:00Z"/>
                <w:rFonts w:ascii="Arial" w:eastAsia="Times New Roman" w:hAnsi="Arial" w:cs="Arial"/>
                <w:color w:val="000000"/>
                <w:sz w:val="20"/>
                <w:szCs w:val="20"/>
              </w:rPr>
            </w:pPr>
            <w:ins w:id="2545" w:author="Arjan" w:date="2014-09-08T17:25:00Z">
              <w:r w:rsidRPr="008F7B24">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1EE9B120" w14:textId="77777777" w:rsidR="001771D8" w:rsidRPr="008F7B24" w:rsidRDefault="001771D8" w:rsidP="001F11C7">
            <w:pPr>
              <w:autoSpaceDE w:val="0"/>
              <w:autoSpaceDN w:val="0"/>
              <w:adjustRightInd w:val="0"/>
              <w:spacing w:after="0" w:line="240" w:lineRule="auto"/>
              <w:rPr>
                <w:ins w:id="2546" w:author="Arjan" w:date="2014-09-08T17:25:00Z"/>
                <w:rFonts w:ascii="Arial" w:eastAsia="Times New Roman" w:hAnsi="Arial" w:cs="Arial"/>
                <w:color w:val="000000"/>
                <w:sz w:val="20"/>
                <w:szCs w:val="20"/>
              </w:rPr>
            </w:pPr>
            <w:ins w:id="2547" w:author="Arjan" w:date="2014-09-08T17:25:00Z">
              <w:r>
                <w:rPr>
                  <w:rFonts w:ascii="Arial" w:eastAsia="Times New Roman" w:hAnsi="Arial" w:cs="Arial"/>
                  <w:color w:val="000000"/>
                  <w:sz w:val="20"/>
                  <w:szCs w:val="20"/>
                </w:rPr>
                <w:t>Nee</w:t>
              </w:r>
            </w:ins>
          </w:p>
        </w:tc>
      </w:tr>
      <w:tr w:rsidR="001771D8" w:rsidRPr="008F7B24" w14:paraId="02F7B0B4" w14:textId="77777777" w:rsidTr="001F11C7">
        <w:trPr>
          <w:trHeight w:val="230"/>
          <w:ins w:id="2548" w:author="Arjan" w:date="2014-09-08T17:25:00Z"/>
        </w:trPr>
        <w:tc>
          <w:tcPr>
            <w:tcW w:w="3780" w:type="dxa"/>
            <w:tcBorders>
              <w:top w:val="nil"/>
              <w:left w:val="nil"/>
              <w:bottom w:val="nil"/>
              <w:right w:val="nil"/>
            </w:tcBorders>
          </w:tcPr>
          <w:p w14:paraId="6973E4D1" w14:textId="77777777" w:rsidR="001771D8" w:rsidRPr="008F7B24" w:rsidRDefault="001771D8" w:rsidP="001F11C7">
            <w:pPr>
              <w:autoSpaceDE w:val="0"/>
              <w:autoSpaceDN w:val="0"/>
              <w:adjustRightInd w:val="0"/>
              <w:spacing w:after="0" w:line="240" w:lineRule="auto"/>
              <w:rPr>
                <w:ins w:id="2549" w:author="Arjan" w:date="2014-09-08T17:25:00Z"/>
                <w:rFonts w:ascii="Arial" w:eastAsia="Times New Roman" w:hAnsi="Arial" w:cs="Arial"/>
                <w:b/>
                <w:bCs/>
                <w:color w:val="000000"/>
                <w:sz w:val="20"/>
                <w:szCs w:val="20"/>
              </w:rPr>
            </w:pPr>
          </w:p>
        </w:tc>
        <w:tc>
          <w:tcPr>
            <w:tcW w:w="5580" w:type="dxa"/>
            <w:tcBorders>
              <w:top w:val="nil"/>
              <w:left w:val="nil"/>
              <w:bottom w:val="nil"/>
              <w:right w:val="nil"/>
            </w:tcBorders>
          </w:tcPr>
          <w:p w14:paraId="1E1E1426" w14:textId="77777777" w:rsidR="001771D8" w:rsidRPr="008F7B24" w:rsidRDefault="001771D8" w:rsidP="001F11C7">
            <w:pPr>
              <w:autoSpaceDE w:val="0"/>
              <w:autoSpaceDN w:val="0"/>
              <w:adjustRightInd w:val="0"/>
              <w:spacing w:after="0" w:line="240" w:lineRule="auto"/>
              <w:rPr>
                <w:ins w:id="2550" w:author="Arjan" w:date="2014-09-08T17:25:00Z"/>
                <w:rFonts w:ascii="Arial" w:eastAsia="Times New Roman" w:hAnsi="Arial" w:cs="Arial"/>
                <w:color w:val="000000"/>
                <w:sz w:val="20"/>
                <w:szCs w:val="20"/>
              </w:rPr>
            </w:pPr>
          </w:p>
        </w:tc>
      </w:tr>
      <w:tr w:rsidR="001771D8" w:rsidRPr="008F7B24" w14:paraId="0E1EE529" w14:textId="77777777" w:rsidTr="001F11C7">
        <w:trPr>
          <w:trHeight w:val="230"/>
          <w:ins w:id="2551" w:author="Arjan" w:date="2014-09-08T17:25:00Z"/>
        </w:trPr>
        <w:tc>
          <w:tcPr>
            <w:tcW w:w="3780" w:type="dxa"/>
            <w:tcBorders>
              <w:top w:val="nil"/>
              <w:left w:val="nil"/>
              <w:bottom w:val="nil"/>
              <w:right w:val="nil"/>
            </w:tcBorders>
          </w:tcPr>
          <w:p w14:paraId="73429406" w14:textId="77777777" w:rsidR="001771D8" w:rsidRPr="008F7B24" w:rsidRDefault="001771D8" w:rsidP="001F11C7">
            <w:pPr>
              <w:autoSpaceDE w:val="0"/>
              <w:autoSpaceDN w:val="0"/>
              <w:adjustRightInd w:val="0"/>
              <w:spacing w:after="0" w:line="240" w:lineRule="auto"/>
              <w:rPr>
                <w:ins w:id="2552" w:author="Arjan" w:date="2014-09-08T17:25:00Z"/>
                <w:rFonts w:ascii="Arial" w:eastAsia="Times New Roman" w:hAnsi="Arial" w:cs="Arial"/>
                <w:color w:val="000000"/>
                <w:sz w:val="20"/>
                <w:szCs w:val="20"/>
              </w:rPr>
            </w:pPr>
            <w:ins w:id="2553" w:author="Arjan" w:date="2014-09-08T17:25:00Z">
              <w:r w:rsidRPr="008F7B24">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5C359195" w14:textId="77777777" w:rsidR="001771D8" w:rsidRPr="008F7B24" w:rsidRDefault="001771D8" w:rsidP="001F11C7">
            <w:pPr>
              <w:autoSpaceDE w:val="0"/>
              <w:autoSpaceDN w:val="0"/>
              <w:adjustRightInd w:val="0"/>
              <w:spacing w:after="0" w:line="240" w:lineRule="auto"/>
              <w:rPr>
                <w:ins w:id="2554" w:author="Arjan" w:date="2014-09-08T17:25:00Z"/>
                <w:rFonts w:ascii="Arial" w:eastAsia="Times New Roman" w:hAnsi="Arial" w:cs="Arial"/>
                <w:color w:val="000000"/>
                <w:sz w:val="20"/>
                <w:szCs w:val="20"/>
              </w:rPr>
            </w:pPr>
            <w:ins w:id="2555" w:author="Arjan" w:date="2014-09-08T17:25:00Z">
              <w:r w:rsidRPr="008F7B24">
                <w:rPr>
                  <w:rFonts w:ascii="Arial" w:eastAsia="Times New Roman" w:hAnsi="Arial" w:cs="Arial"/>
                  <w:color w:val="000000"/>
                  <w:sz w:val="20"/>
                  <w:szCs w:val="20"/>
                </w:rPr>
                <w:t>Nee</w:t>
              </w:r>
            </w:ins>
          </w:p>
        </w:tc>
      </w:tr>
      <w:tr w:rsidR="001771D8" w:rsidRPr="008F7B24" w14:paraId="12CBDE06" w14:textId="77777777" w:rsidTr="001F11C7">
        <w:trPr>
          <w:trHeight w:val="230"/>
          <w:ins w:id="2556" w:author="Arjan" w:date="2014-09-08T17:25:00Z"/>
        </w:trPr>
        <w:tc>
          <w:tcPr>
            <w:tcW w:w="3780" w:type="dxa"/>
            <w:tcBorders>
              <w:top w:val="nil"/>
              <w:left w:val="nil"/>
              <w:bottom w:val="nil"/>
              <w:right w:val="nil"/>
            </w:tcBorders>
          </w:tcPr>
          <w:p w14:paraId="524A1C2D" w14:textId="77777777" w:rsidR="001771D8" w:rsidRPr="008F7B24" w:rsidRDefault="001771D8" w:rsidP="001F11C7">
            <w:pPr>
              <w:autoSpaceDE w:val="0"/>
              <w:autoSpaceDN w:val="0"/>
              <w:adjustRightInd w:val="0"/>
              <w:spacing w:after="0" w:line="240" w:lineRule="auto"/>
              <w:rPr>
                <w:ins w:id="2557" w:author="Arjan" w:date="2014-09-08T17:25:00Z"/>
                <w:rFonts w:ascii="Arial" w:eastAsia="Times New Roman" w:hAnsi="Arial" w:cs="Arial"/>
                <w:b/>
                <w:bCs/>
                <w:color w:val="000000"/>
                <w:sz w:val="20"/>
                <w:szCs w:val="20"/>
              </w:rPr>
            </w:pPr>
          </w:p>
        </w:tc>
        <w:tc>
          <w:tcPr>
            <w:tcW w:w="5580" w:type="dxa"/>
            <w:tcBorders>
              <w:top w:val="nil"/>
              <w:left w:val="nil"/>
              <w:bottom w:val="nil"/>
              <w:right w:val="nil"/>
            </w:tcBorders>
          </w:tcPr>
          <w:p w14:paraId="0027D2BA" w14:textId="77777777" w:rsidR="001771D8" w:rsidRPr="008F7B24" w:rsidRDefault="001771D8" w:rsidP="001F11C7">
            <w:pPr>
              <w:autoSpaceDE w:val="0"/>
              <w:autoSpaceDN w:val="0"/>
              <w:adjustRightInd w:val="0"/>
              <w:spacing w:after="0" w:line="240" w:lineRule="auto"/>
              <w:rPr>
                <w:ins w:id="2558" w:author="Arjan" w:date="2014-09-08T17:25:00Z"/>
                <w:rFonts w:ascii="Arial" w:eastAsia="Times New Roman" w:hAnsi="Arial" w:cs="Arial"/>
                <w:color w:val="000000"/>
                <w:sz w:val="20"/>
                <w:szCs w:val="20"/>
              </w:rPr>
            </w:pPr>
          </w:p>
        </w:tc>
      </w:tr>
      <w:tr w:rsidR="001771D8" w:rsidRPr="008F7B24" w14:paraId="66C52EB0" w14:textId="77777777" w:rsidTr="001F11C7">
        <w:trPr>
          <w:trHeight w:val="411"/>
          <w:ins w:id="2559" w:author="Arjan" w:date="2014-09-08T17:25:00Z"/>
        </w:trPr>
        <w:tc>
          <w:tcPr>
            <w:tcW w:w="3780" w:type="dxa"/>
            <w:tcBorders>
              <w:top w:val="nil"/>
              <w:left w:val="nil"/>
              <w:bottom w:val="nil"/>
              <w:right w:val="nil"/>
            </w:tcBorders>
          </w:tcPr>
          <w:p w14:paraId="3211455A" w14:textId="77777777" w:rsidR="001771D8" w:rsidRPr="008F7B24" w:rsidRDefault="001771D8" w:rsidP="001F11C7">
            <w:pPr>
              <w:autoSpaceDE w:val="0"/>
              <w:autoSpaceDN w:val="0"/>
              <w:adjustRightInd w:val="0"/>
              <w:spacing w:after="0" w:line="240" w:lineRule="auto"/>
              <w:rPr>
                <w:ins w:id="2560" w:author="Arjan" w:date="2014-09-08T17:25:00Z"/>
                <w:rFonts w:ascii="Arial" w:eastAsia="Times New Roman" w:hAnsi="Arial" w:cs="Arial"/>
                <w:color w:val="000000"/>
                <w:sz w:val="20"/>
                <w:szCs w:val="20"/>
              </w:rPr>
            </w:pPr>
            <w:ins w:id="2561" w:author="Arjan" w:date="2014-09-08T17:25:00Z">
              <w:r w:rsidRPr="008F7B24">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5B9E663E" w14:textId="77777777" w:rsidR="001771D8" w:rsidRPr="008F7B24" w:rsidRDefault="001771D8" w:rsidP="001F11C7">
            <w:pPr>
              <w:autoSpaceDE w:val="0"/>
              <w:autoSpaceDN w:val="0"/>
              <w:adjustRightInd w:val="0"/>
              <w:spacing w:after="0" w:line="240" w:lineRule="auto"/>
              <w:rPr>
                <w:ins w:id="2562" w:author="Arjan" w:date="2014-09-08T17:25:00Z"/>
                <w:rFonts w:ascii="Arial" w:eastAsia="Times New Roman" w:hAnsi="Arial" w:cs="Arial"/>
                <w:color w:val="000000"/>
                <w:sz w:val="20"/>
                <w:szCs w:val="20"/>
              </w:rPr>
            </w:pPr>
            <w:ins w:id="2563" w:author="Arjan" w:date="2014-09-08T17:25:00Z">
              <w:r w:rsidRPr="008F7B24">
                <w:rPr>
                  <w:rFonts w:ascii="Arial" w:eastAsia="Times New Roman" w:hAnsi="Arial" w:cs="Arial"/>
                  <w:color w:val="000000"/>
                  <w:sz w:val="20"/>
                  <w:szCs w:val="20"/>
                </w:rPr>
                <w:t>Nee</w:t>
              </w:r>
            </w:ins>
          </w:p>
        </w:tc>
      </w:tr>
      <w:tr w:rsidR="001771D8" w:rsidRPr="008F7B24" w14:paraId="246B857C" w14:textId="77777777" w:rsidTr="001F11C7">
        <w:trPr>
          <w:trHeight w:val="245"/>
          <w:ins w:id="2564" w:author="Arjan" w:date="2014-09-08T17:25:00Z"/>
        </w:trPr>
        <w:tc>
          <w:tcPr>
            <w:tcW w:w="3780" w:type="dxa"/>
            <w:tcBorders>
              <w:top w:val="nil"/>
              <w:left w:val="nil"/>
              <w:bottom w:val="nil"/>
              <w:right w:val="nil"/>
            </w:tcBorders>
          </w:tcPr>
          <w:p w14:paraId="359D11CC" w14:textId="77777777" w:rsidR="001771D8" w:rsidRPr="008F7B24" w:rsidRDefault="001771D8" w:rsidP="001F11C7">
            <w:pPr>
              <w:autoSpaceDE w:val="0"/>
              <w:autoSpaceDN w:val="0"/>
              <w:adjustRightInd w:val="0"/>
              <w:spacing w:after="0" w:line="240" w:lineRule="auto"/>
              <w:rPr>
                <w:ins w:id="2565" w:author="Arjan" w:date="2014-09-08T17:25:00Z"/>
                <w:rFonts w:ascii="Arial" w:eastAsia="Times New Roman" w:hAnsi="Arial" w:cs="Arial"/>
                <w:b/>
                <w:bCs/>
                <w:color w:val="000000"/>
                <w:sz w:val="20"/>
                <w:szCs w:val="20"/>
              </w:rPr>
            </w:pPr>
          </w:p>
        </w:tc>
        <w:tc>
          <w:tcPr>
            <w:tcW w:w="5580" w:type="dxa"/>
            <w:tcBorders>
              <w:top w:val="nil"/>
              <w:left w:val="nil"/>
              <w:bottom w:val="nil"/>
              <w:right w:val="nil"/>
            </w:tcBorders>
          </w:tcPr>
          <w:p w14:paraId="65C07C40" w14:textId="77777777" w:rsidR="001771D8" w:rsidRPr="008F7B24" w:rsidRDefault="001771D8" w:rsidP="001F11C7">
            <w:pPr>
              <w:autoSpaceDE w:val="0"/>
              <w:autoSpaceDN w:val="0"/>
              <w:adjustRightInd w:val="0"/>
              <w:spacing w:after="0" w:line="240" w:lineRule="auto"/>
              <w:rPr>
                <w:ins w:id="2566" w:author="Arjan" w:date="2014-09-08T17:25:00Z"/>
                <w:rFonts w:ascii="Arial" w:eastAsia="Times New Roman" w:hAnsi="Arial" w:cs="Arial"/>
                <w:color w:val="000000"/>
                <w:sz w:val="20"/>
                <w:szCs w:val="20"/>
              </w:rPr>
            </w:pPr>
          </w:p>
        </w:tc>
      </w:tr>
      <w:tr w:rsidR="001771D8" w:rsidRPr="008F7B24" w14:paraId="2558BBC3" w14:textId="77777777" w:rsidTr="001F11C7">
        <w:trPr>
          <w:trHeight w:val="230"/>
          <w:ins w:id="2567" w:author="Arjan" w:date="2014-09-08T17:25:00Z"/>
        </w:trPr>
        <w:tc>
          <w:tcPr>
            <w:tcW w:w="3780" w:type="dxa"/>
            <w:tcBorders>
              <w:top w:val="nil"/>
              <w:left w:val="nil"/>
              <w:bottom w:val="nil"/>
              <w:right w:val="nil"/>
            </w:tcBorders>
          </w:tcPr>
          <w:p w14:paraId="4BEC9E8B" w14:textId="77777777" w:rsidR="001771D8" w:rsidRPr="008F7B24" w:rsidRDefault="001771D8" w:rsidP="001F11C7">
            <w:pPr>
              <w:autoSpaceDE w:val="0"/>
              <w:autoSpaceDN w:val="0"/>
              <w:adjustRightInd w:val="0"/>
              <w:spacing w:after="0" w:line="240" w:lineRule="auto"/>
              <w:rPr>
                <w:ins w:id="2568" w:author="Arjan" w:date="2014-09-08T17:25:00Z"/>
                <w:rFonts w:ascii="Arial" w:eastAsia="Times New Roman" w:hAnsi="Arial" w:cs="Arial"/>
                <w:color w:val="000000"/>
                <w:sz w:val="20"/>
                <w:szCs w:val="20"/>
              </w:rPr>
            </w:pPr>
            <w:ins w:id="2569" w:author="Arjan" w:date="2014-09-08T17:25:00Z">
              <w:r w:rsidRPr="008F7B24">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4F8B12B0" w14:textId="77777777" w:rsidR="001771D8" w:rsidRPr="008F7B24" w:rsidRDefault="001771D8" w:rsidP="001F11C7">
            <w:pPr>
              <w:autoSpaceDE w:val="0"/>
              <w:autoSpaceDN w:val="0"/>
              <w:adjustRightInd w:val="0"/>
              <w:spacing w:after="0" w:line="240" w:lineRule="auto"/>
              <w:rPr>
                <w:ins w:id="2570" w:author="Arjan" w:date="2014-09-08T17:25:00Z"/>
                <w:rFonts w:ascii="Arial" w:eastAsia="Times New Roman" w:hAnsi="Arial" w:cs="Arial"/>
                <w:color w:val="000000"/>
                <w:sz w:val="20"/>
                <w:szCs w:val="20"/>
              </w:rPr>
            </w:pPr>
            <w:ins w:id="2571" w:author="Arjan" w:date="2014-09-08T17:31:00Z">
              <w:r>
                <w:rPr>
                  <w:rFonts w:ascii="Arial" w:hAnsi="Arial" w:cs="Arial"/>
                  <w:sz w:val="20"/>
                  <w:szCs w:val="20"/>
                  <w:lang w:val="en-AU"/>
                </w:rPr>
                <w:t>0</w:t>
              </w:r>
            </w:ins>
            <w:ins w:id="2572" w:author="Arjan" w:date="2014-09-08T17:25:00Z">
              <w:r w:rsidRPr="008F7B24">
                <w:rPr>
                  <w:rFonts w:ascii="Arial" w:eastAsia="Times New Roman" w:hAnsi="Arial" w:cs="Arial"/>
                  <w:color w:val="000000"/>
                  <w:sz w:val="20"/>
                  <w:szCs w:val="20"/>
                </w:rPr>
                <w:t xml:space="preserve"> - </w:t>
              </w:r>
              <w:r w:rsidR="00DA5D93" w:rsidRPr="008F7B24">
                <w:rPr>
                  <w:rFonts w:ascii="Arial" w:eastAsia="Times New Roman" w:hAnsi="Arial" w:cs="Arial"/>
                  <w:color w:val="000000"/>
                  <w:sz w:val="20"/>
                  <w:szCs w:val="20"/>
                </w:rPr>
                <w:fldChar w:fldCharType="begin" w:fldLock="1"/>
              </w:r>
              <w:r w:rsidRPr="008F7B24">
                <w:rPr>
                  <w:rFonts w:ascii="Arial" w:eastAsia="Times New Roman" w:hAnsi="Arial" w:cs="Arial"/>
                  <w:color w:val="000000"/>
                  <w:sz w:val="20"/>
                  <w:szCs w:val="20"/>
                </w:rPr>
                <w:instrText>MERGEFIELD Att.UpperBound</w:instrText>
              </w:r>
              <w:r w:rsidR="00DA5D93" w:rsidRPr="008F7B24">
                <w:rPr>
                  <w:rFonts w:ascii="Arial" w:eastAsia="Times New Roman" w:hAnsi="Arial" w:cs="Arial"/>
                  <w:color w:val="000000"/>
                  <w:sz w:val="20"/>
                  <w:szCs w:val="20"/>
                </w:rPr>
                <w:fldChar w:fldCharType="separate"/>
              </w:r>
              <w:r w:rsidRPr="008F7B24">
                <w:rPr>
                  <w:rFonts w:ascii="Arial" w:eastAsia="Times New Roman" w:hAnsi="Arial" w:cs="Arial"/>
                  <w:color w:val="000000"/>
                  <w:sz w:val="20"/>
                  <w:szCs w:val="20"/>
                </w:rPr>
                <w:t>1</w:t>
              </w:r>
              <w:r w:rsidR="00DA5D93" w:rsidRPr="008F7B24">
                <w:rPr>
                  <w:rFonts w:ascii="Arial" w:eastAsia="Times New Roman" w:hAnsi="Arial" w:cs="Arial"/>
                  <w:color w:val="000000"/>
                  <w:sz w:val="20"/>
                  <w:szCs w:val="20"/>
                </w:rPr>
                <w:fldChar w:fldCharType="end"/>
              </w:r>
            </w:ins>
          </w:p>
        </w:tc>
      </w:tr>
      <w:tr w:rsidR="001771D8" w:rsidRPr="008F7B24" w14:paraId="39FC00CB" w14:textId="77777777" w:rsidTr="001F11C7">
        <w:trPr>
          <w:trHeight w:val="230"/>
          <w:ins w:id="2573" w:author="Arjan" w:date="2014-09-08T17:25:00Z"/>
        </w:trPr>
        <w:tc>
          <w:tcPr>
            <w:tcW w:w="3780" w:type="dxa"/>
            <w:tcBorders>
              <w:top w:val="nil"/>
              <w:left w:val="nil"/>
              <w:bottom w:val="nil"/>
              <w:right w:val="nil"/>
            </w:tcBorders>
          </w:tcPr>
          <w:p w14:paraId="5827E8CD" w14:textId="77777777" w:rsidR="001771D8" w:rsidRPr="008F7B24" w:rsidRDefault="001771D8" w:rsidP="001F11C7">
            <w:pPr>
              <w:autoSpaceDE w:val="0"/>
              <w:autoSpaceDN w:val="0"/>
              <w:adjustRightInd w:val="0"/>
              <w:spacing w:after="0" w:line="240" w:lineRule="auto"/>
              <w:rPr>
                <w:ins w:id="2574" w:author="Arjan" w:date="2014-09-08T17:25:00Z"/>
                <w:rFonts w:ascii="Arial" w:eastAsia="Times New Roman" w:hAnsi="Arial" w:cs="Arial"/>
                <w:b/>
                <w:bCs/>
                <w:color w:val="000000"/>
                <w:sz w:val="20"/>
                <w:szCs w:val="20"/>
              </w:rPr>
            </w:pPr>
          </w:p>
        </w:tc>
        <w:tc>
          <w:tcPr>
            <w:tcW w:w="5580" w:type="dxa"/>
            <w:tcBorders>
              <w:top w:val="nil"/>
              <w:left w:val="nil"/>
              <w:bottom w:val="nil"/>
              <w:right w:val="nil"/>
            </w:tcBorders>
          </w:tcPr>
          <w:p w14:paraId="0E1AECD3" w14:textId="77777777" w:rsidR="001771D8" w:rsidRPr="008F7B24" w:rsidRDefault="001771D8" w:rsidP="001F11C7">
            <w:pPr>
              <w:autoSpaceDE w:val="0"/>
              <w:autoSpaceDN w:val="0"/>
              <w:adjustRightInd w:val="0"/>
              <w:spacing w:after="0" w:line="240" w:lineRule="auto"/>
              <w:rPr>
                <w:ins w:id="2575" w:author="Arjan" w:date="2014-09-08T17:25:00Z"/>
                <w:rFonts w:ascii="Arial" w:eastAsia="Times New Roman" w:hAnsi="Arial" w:cs="Arial"/>
                <w:color w:val="000000"/>
                <w:sz w:val="20"/>
                <w:szCs w:val="20"/>
              </w:rPr>
            </w:pPr>
          </w:p>
        </w:tc>
      </w:tr>
      <w:tr w:rsidR="001771D8" w:rsidRPr="008F7B24" w14:paraId="49468627" w14:textId="77777777" w:rsidTr="001F11C7">
        <w:trPr>
          <w:trHeight w:val="230"/>
          <w:ins w:id="2576" w:author="Arjan" w:date="2014-09-08T17:25:00Z"/>
        </w:trPr>
        <w:tc>
          <w:tcPr>
            <w:tcW w:w="3780" w:type="dxa"/>
            <w:tcBorders>
              <w:top w:val="nil"/>
              <w:left w:val="nil"/>
              <w:bottom w:val="nil"/>
              <w:right w:val="nil"/>
            </w:tcBorders>
          </w:tcPr>
          <w:p w14:paraId="13B730AF" w14:textId="77777777" w:rsidR="001771D8" w:rsidRPr="008F7B24" w:rsidRDefault="001771D8" w:rsidP="001F11C7">
            <w:pPr>
              <w:autoSpaceDE w:val="0"/>
              <w:autoSpaceDN w:val="0"/>
              <w:adjustRightInd w:val="0"/>
              <w:spacing w:after="0" w:line="240" w:lineRule="auto"/>
              <w:rPr>
                <w:ins w:id="2577" w:author="Arjan" w:date="2014-09-08T17:25:00Z"/>
                <w:rFonts w:ascii="Arial" w:eastAsia="Times New Roman" w:hAnsi="Arial" w:cs="Arial"/>
                <w:color w:val="000000"/>
                <w:sz w:val="20"/>
                <w:szCs w:val="20"/>
              </w:rPr>
            </w:pPr>
            <w:ins w:id="2578" w:author="Arjan" w:date="2014-09-08T17:25:00Z">
              <w:r w:rsidRPr="008F7B24">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75D3613E" w14:textId="77777777" w:rsidR="001771D8" w:rsidRPr="008F7B24" w:rsidRDefault="001771D8" w:rsidP="001F11C7">
            <w:pPr>
              <w:autoSpaceDE w:val="0"/>
              <w:autoSpaceDN w:val="0"/>
              <w:adjustRightInd w:val="0"/>
              <w:spacing w:after="0" w:line="240" w:lineRule="auto"/>
              <w:rPr>
                <w:ins w:id="2579" w:author="Arjan" w:date="2014-09-08T17:25:00Z"/>
                <w:rFonts w:ascii="Arial" w:eastAsia="Times New Roman" w:hAnsi="Arial" w:cs="Arial"/>
                <w:color w:val="000000"/>
                <w:sz w:val="20"/>
                <w:szCs w:val="20"/>
              </w:rPr>
            </w:pPr>
            <w:ins w:id="2580" w:author="Arjan" w:date="2014-09-08T17:25:00Z">
              <w:r w:rsidRPr="008F7B24">
                <w:rPr>
                  <w:rFonts w:ascii="Arial" w:eastAsia="Times New Roman" w:hAnsi="Arial" w:cs="Arial"/>
                  <w:color w:val="000000"/>
                  <w:sz w:val="20"/>
                  <w:szCs w:val="20"/>
                </w:rPr>
                <w:t>Gemeentelijk basisgegeven</w:t>
              </w:r>
            </w:ins>
          </w:p>
        </w:tc>
      </w:tr>
      <w:tr w:rsidR="001771D8" w:rsidRPr="008F7B24" w14:paraId="0C2F71C2" w14:textId="77777777" w:rsidTr="001F11C7">
        <w:trPr>
          <w:trHeight w:val="230"/>
          <w:ins w:id="2581" w:author="Arjan" w:date="2014-09-08T17:25:00Z"/>
        </w:trPr>
        <w:tc>
          <w:tcPr>
            <w:tcW w:w="3780" w:type="dxa"/>
            <w:tcBorders>
              <w:top w:val="nil"/>
              <w:left w:val="nil"/>
              <w:right w:val="nil"/>
            </w:tcBorders>
          </w:tcPr>
          <w:p w14:paraId="31955F1C" w14:textId="77777777" w:rsidR="001771D8" w:rsidRPr="008F7B24" w:rsidRDefault="001771D8" w:rsidP="001F11C7">
            <w:pPr>
              <w:autoSpaceDE w:val="0"/>
              <w:autoSpaceDN w:val="0"/>
              <w:adjustRightInd w:val="0"/>
              <w:spacing w:after="0" w:line="240" w:lineRule="auto"/>
              <w:rPr>
                <w:ins w:id="2582" w:author="Arjan" w:date="2014-09-08T17:25:00Z"/>
                <w:rFonts w:ascii="Arial" w:eastAsia="Times New Roman" w:hAnsi="Arial" w:cs="Arial"/>
                <w:b/>
                <w:bCs/>
                <w:color w:val="000000"/>
                <w:sz w:val="20"/>
                <w:szCs w:val="20"/>
              </w:rPr>
            </w:pPr>
          </w:p>
        </w:tc>
        <w:tc>
          <w:tcPr>
            <w:tcW w:w="5580" w:type="dxa"/>
            <w:tcBorders>
              <w:top w:val="nil"/>
              <w:left w:val="nil"/>
              <w:right w:val="nil"/>
            </w:tcBorders>
          </w:tcPr>
          <w:p w14:paraId="4A6E7FF3" w14:textId="77777777" w:rsidR="001771D8" w:rsidRPr="008F7B24" w:rsidRDefault="001771D8" w:rsidP="001F11C7">
            <w:pPr>
              <w:autoSpaceDE w:val="0"/>
              <w:autoSpaceDN w:val="0"/>
              <w:adjustRightInd w:val="0"/>
              <w:spacing w:after="0" w:line="240" w:lineRule="auto"/>
              <w:rPr>
                <w:ins w:id="2583" w:author="Arjan" w:date="2014-09-08T17:25:00Z"/>
                <w:rFonts w:ascii="Arial" w:eastAsia="Times New Roman" w:hAnsi="Arial" w:cs="Arial"/>
                <w:color w:val="000000"/>
                <w:sz w:val="20"/>
                <w:szCs w:val="20"/>
              </w:rPr>
            </w:pPr>
          </w:p>
        </w:tc>
      </w:tr>
      <w:tr w:rsidR="001771D8" w:rsidRPr="00AE1A91" w14:paraId="55B82BFA" w14:textId="77777777" w:rsidTr="001F11C7">
        <w:trPr>
          <w:trHeight w:val="230"/>
          <w:ins w:id="2584" w:author="Arjan" w:date="2014-09-08T17:25:00Z"/>
        </w:trPr>
        <w:tc>
          <w:tcPr>
            <w:tcW w:w="3780" w:type="dxa"/>
            <w:tcBorders>
              <w:top w:val="nil"/>
              <w:left w:val="nil"/>
              <w:bottom w:val="single" w:sz="4" w:space="0" w:color="auto"/>
              <w:right w:val="nil"/>
            </w:tcBorders>
          </w:tcPr>
          <w:p w14:paraId="132BE936" w14:textId="77777777" w:rsidR="001771D8" w:rsidRPr="008F7B24" w:rsidRDefault="001771D8" w:rsidP="001F11C7">
            <w:pPr>
              <w:autoSpaceDE w:val="0"/>
              <w:autoSpaceDN w:val="0"/>
              <w:adjustRightInd w:val="0"/>
              <w:spacing w:after="0" w:line="240" w:lineRule="auto"/>
              <w:rPr>
                <w:ins w:id="2585" w:author="Arjan" w:date="2014-09-08T17:25:00Z"/>
                <w:rFonts w:ascii="Arial" w:eastAsia="Times New Roman" w:hAnsi="Arial" w:cs="Arial"/>
                <w:b/>
                <w:bCs/>
                <w:color w:val="000000"/>
                <w:sz w:val="20"/>
                <w:szCs w:val="20"/>
              </w:rPr>
            </w:pPr>
            <w:ins w:id="2586" w:author="Arjan" w:date="2014-09-08T17:25:00Z">
              <w:r w:rsidRPr="008F7B24">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169E65E8" w14:textId="77777777" w:rsidR="001771D8" w:rsidRPr="00DD0F4F" w:rsidRDefault="00CA7751" w:rsidP="00CA7751">
            <w:pPr>
              <w:autoSpaceDE w:val="0"/>
              <w:autoSpaceDN w:val="0"/>
              <w:adjustRightInd w:val="0"/>
              <w:spacing w:after="0" w:line="240" w:lineRule="auto"/>
              <w:rPr>
                <w:ins w:id="2587" w:author="Arjan" w:date="2014-09-08T17:25:00Z"/>
                <w:rFonts w:ascii="Arial" w:eastAsia="Times New Roman" w:hAnsi="Arial" w:cs="Arial"/>
                <w:color w:val="000000"/>
                <w:sz w:val="20"/>
                <w:szCs w:val="20"/>
                <w:lang w:val="nl-NL"/>
              </w:rPr>
            </w:pPr>
            <w:ins w:id="2588" w:author="Arjan" w:date="2014-09-08T17:32:00Z">
              <w:r w:rsidRPr="00DD0F4F">
                <w:rPr>
                  <w:rFonts w:ascii="Arial" w:eastAsia="Times New Roman" w:hAnsi="Arial" w:cs="Arial"/>
                  <w:color w:val="000000"/>
                  <w:sz w:val="20"/>
                  <w:szCs w:val="20"/>
                  <w:lang w:val="nl-NL"/>
                </w:rPr>
                <w:t xml:space="preserve">De attribuutsoort kan alleen van een waarde voorzien zijn indien </w:t>
              </w:r>
            </w:ins>
            <w:ins w:id="2589" w:author="Arjan" w:date="2014-09-08T17:34:00Z">
              <w:r w:rsidRPr="00DD0F4F">
                <w:rPr>
                  <w:rFonts w:ascii="Arial" w:eastAsia="Times New Roman" w:hAnsi="Arial" w:cs="Arial"/>
                  <w:color w:val="000000"/>
                  <w:sz w:val="20"/>
                  <w:szCs w:val="20"/>
                  <w:lang w:val="nl-NL"/>
                </w:rPr>
                <w:t xml:space="preserve">er </w:t>
              </w:r>
            </w:ins>
            <w:ins w:id="2590" w:author="Arjan" w:date="2014-09-08T17:48:00Z">
              <w:r w:rsidR="00770E30" w:rsidRPr="00DD0F4F">
                <w:rPr>
                  <w:rFonts w:ascii="Arial" w:eastAsia="Times New Roman" w:hAnsi="Arial" w:cs="Arial"/>
                  <w:color w:val="000000"/>
                  <w:sz w:val="20"/>
                  <w:szCs w:val="20"/>
                  <w:lang w:val="nl-NL"/>
                </w:rPr>
                <w:t xml:space="preserve">bij het INFORMATIEOBJECT </w:t>
              </w:r>
            </w:ins>
            <w:ins w:id="2591" w:author="Arjan" w:date="2014-09-08T17:34:00Z">
              <w:r w:rsidRPr="00DD0F4F">
                <w:rPr>
                  <w:rFonts w:ascii="Arial" w:eastAsia="Times New Roman" w:hAnsi="Arial" w:cs="Arial"/>
                  <w:color w:val="000000"/>
                  <w:sz w:val="20"/>
                  <w:szCs w:val="20"/>
                  <w:lang w:val="nl-NL"/>
                </w:rPr>
                <w:t xml:space="preserve">geen relatie </w:t>
              </w:r>
            </w:ins>
            <w:ins w:id="2592" w:author="Arjan" w:date="2014-09-08T17:35:00Z">
              <w:r w:rsidRPr="00DD0F4F">
                <w:rPr>
                  <w:rFonts w:ascii="Arial" w:eastAsia="Times New Roman" w:hAnsi="Arial" w:cs="Arial"/>
                  <w:color w:val="000000"/>
                  <w:sz w:val="20"/>
                  <w:szCs w:val="20"/>
                  <w:lang w:val="nl-NL"/>
                </w:rPr>
                <w:t xml:space="preserve">‘INFORMATIEOBJECT.is ontvangen van of </w:t>
              </w:r>
            </w:ins>
            <w:ins w:id="2593" w:author="Arjan" w:date="2014-09-08T17:37:00Z">
              <w:r w:rsidRPr="00DD0F4F">
                <w:rPr>
                  <w:rFonts w:ascii="Arial" w:eastAsia="Times New Roman" w:hAnsi="Arial" w:cs="Arial"/>
                  <w:color w:val="000000"/>
                  <w:sz w:val="20"/>
                  <w:szCs w:val="20"/>
                  <w:lang w:val="nl-NL"/>
                </w:rPr>
                <w:t>verzonden</w:t>
              </w:r>
            </w:ins>
            <w:ins w:id="2594" w:author="Arjan" w:date="2014-09-08T17:35:00Z">
              <w:r w:rsidRPr="00DD0F4F">
                <w:rPr>
                  <w:rFonts w:ascii="Arial" w:eastAsia="Times New Roman" w:hAnsi="Arial" w:cs="Arial"/>
                  <w:color w:val="000000"/>
                  <w:sz w:val="20"/>
                  <w:szCs w:val="20"/>
                  <w:lang w:val="nl-NL"/>
                </w:rPr>
                <w:t xml:space="preserve"> aan BETROKKENE’ </w:t>
              </w:r>
            </w:ins>
            <w:ins w:id="2595" w:author="Arjan" w:date="2014-09-08T17:36:00Z">
              <w:r w:rsidRPr="00DD0F4F">
                <w:rPr>
                  <w:rFonts w:ascii="Arial" w:eastAsia="Times New Roman" w:hAnsi="Arial" w:cs="Arial"/>
                  <w:color w:val="000000"/>
                  <w:sz w:val="20"/>
                  <w:szCs w:val="20"/>
                  <w:lang w:val="nl-NL"/>
                </w:rPr>
                <w:t xml:space="preserve">is </w:t>
              </w:r>
            </w:ins>
            <w:ins w:id="2596" w:author="Arjan" w:date="2014-09-08T17:35:00Z">
              <w:r w:rsidRPr="00DD0F4F">
                <w:rPr>
                  <w:rFonts w:ascii="Arial" w:eastAsia="Times New Roman" w:hAnsi="Arial" w:cs="Arial"/>
                  <w:color w:val="000000"/>
                  <w:sz w:val="20"/>
                  <w:szCs w:val="20"/>
                  <w:lang w:val="nl-NL"/>
                </w:rPr>
                <w:t xml:space="preserve">waarvan de eigenschap </w:t>
              </w:r>
            </w:ins>
            <w:ins w:id="2597" w:author="Arjan" w:date="2014-09-08T17:37:00Z">
              <w:r w:rsidRPr="00DD0F4F">
                <w:rPr>
                  <w:rFonts w:ascii="Arial" w:eastAsia="Times New Roman" w:hAnsi="Arial" w:cs="Arial"/>
                  <w:color w:val="000000"/>
                  <w:sz w:val="20"/>
                  <w:szCs w:val="20"/>
                  <w:lang w:val="nl-NL"/>
                </w:rPr>
                <w:t>‘Aard rela</w:t>
              </w:r>
            </w:ins>
            <w:ins w:id="2598" w:author="Arjan" w:date="2014-09-08T17:38:00Z">
              <w:r w:rsidRPr="00DD0F4F">
                <w:rPr>
                  <w:rFonts w:ascii="Arial" w:eastAsia="Times New Roman" w:hAnsi="Arial" w:cs="Arial"/>
                  <w:color w:val="000000"/>
                  <w:sz w:val="20"/>
                  <w:szCs w:val="20"/>
                  <w:lang w:val="nl-NL"/>
                </w:rPr>
                <w:t xml:space="preserve">tie’ gelijk is aan ‘afzender’ en </w:t>
              </w:r>
            </w:ins>
            <w:ins w:id="2599" w:author="Arjan" w:date="2014-09-08T17:49:00Z">
              <w:r w:rsidR="00770E30" w:rsidRPr="00DD0F4F">
                <w:rPr>
                  <w:rFonts w:ascii="Arial" w:eastAsia="Times New Roman" w:hAnsi="Arial" w:cs="Arial"/>
                  <w:color w:val="000000"/>
                  <w:sz w:val="20"/>
                  <w:szCs w:val="20"/>
                  <w:lang w:val="nl-NL"/>
                </w:rPr>
                <w:t xml:space="preserve">indien </w:t>
              </w:r>
            </w:ins>
            <w:ins w:id="2600" w:author="Arjan" w:date="2014-09-08T17:38:00Z">
              <w:r w:rsidRPr="00DD0F4F">
                <w:rPr>
                  <w:rFonts w:ascii="Arial" w:eastAsia="Times New Roman" w:hAnsi="Arial" w:cs="Arial"/>
                  <w:color w:val="000000"/>
                  <w:sz w:val="20"/>
                  <w:szCs w:val="20"/>
                  <w:lang w:val="nl-NL"/>
                </w:rPr>
                <w:t>de attribuutsoort Ontvangs</w:t>
              </w:r>
            </w:ins>
            <w:ins w:id="2601" w:author="Arjan" w:date="2014-09-08T17:39:00Z">
              <w:r w:rsidRPr="00DD0F4F">
                <w:rPr>
                  <w:rFonts w:ascii="Arial" w:eastAsia="Times New Roman" w:hAnsi="Arial" w:cs="Arial"/>
                  <w:color w:val="000000"/>
                  <w:sz w:val="20"/>
                  <w:szCs w:val="20"/>
                  <w:lang w:val="nl-NL"/>
                </w:rPr>
                <w:t>t</w:t>
              </w:r>
            </w:ins>
            <w:ins w:id="2602" w:author="Arjan" w:date="2014-09-08T17:38:00Z">
              <w:r w:rsidRPr="00DD0F4F">
                <w:rPr>
                  <w:rFonts w:ascii="Arial" w:eastAsia="Times New Roman" w:hAnsi="Arial" w:cs="Arial"/>
                  <w:color w:val="000000"/>
                  <w:sz w:val="20"/>
                  <w:szCs w:val="20"/>
                  <w:lang w:val="nl-NL"/>
                </w:rPr>
                <w:t xml:space="preserve">datum van een waarde is </w:t>
              </w:r>
            </w:ins>
            <w:ins w:id="2603" w:author="Arjan" w:date="2014-09-08T17:39:00Z">
              <w:r w:rsidRPr="00DD0F4F">
                <w:rPr>
                  <w:rFonts w:ascii="Arial" w:eastAsia="Times New Roman" w:hAnsi="Arial" w:cs="Arial"/>
                  <w:color w:val="000000"/>
                  <w:sz w:val="20"/>
                  <w:szCs w:val="20"/>
                  <w:lang w:val="nl-NL"/>
                </w:rPr>
                <w:t xml:space="preserve">voorzien. </w:t>
              </w:r>
            </w:ins>
          </w:p>
        </w:tc>
      </w:tr>
    </w:tbl>
    <w:p w14:paraId="157C0697" w14:textId="77777777" w:rsidR="00AC6547" w:rsidRPr="00DD0F4F" w:rsidRDefault="00AC6547" w:rsidP="00AC6547">
      <w:pPr>
        <w:rPr>
          <w:lang w:val="nl-NL"/>
        </w:rPr>
      </w:pPr>
    </w:p>
    <w:p w14:paraId="5215907E" w14:textId="77777777" w:rsidR="00BD6866" w:rsidRPr="006B0CA1" w:rsidRDefault="00BD6866" w:rsidP="00BD6866">
      <w:pPr>
        <w:widowControl w:val="0"/>
        <w:autoSpaceDE w:val="0"/>
        <w:autoSpaceDN w:val="0"/>
        <w:adjustRightInd w:val="0"/>
        <w:spacing w:before="240" w:after="60" w:line="240" w:lineRule="auto"/>
        <w:outlineLvl w:val="3"/>
        <w:rPr>
          <w:ins w:id="2604" w:author="Arjan" w:date="2014-09-08T17:40:00Z"/>
          <w:rFonts w:ascii="Arial" w:eastAsia="Times New Roman" w:hAnsi="Arial" w:cs="Arial"/>
          <w:b/>
          <w:color w:val="004080"/>
          <w:sz w:val="24"/>
          <w:szCs w:val="24"/>
          <w:lang w:eastAsia="nl-NL"/>
        </w:rPr>
      </w:pPr>
      <w:ins w:id="2605" w:author="Arjan" w:date="2014-09-08T17:40:00Z">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Geadresseerde</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BD6866" w:rsidRPr="008F7B24" w14:paraId="15D16596" w14:textId="77777777" w:rsidTr="001F11C7">
        <w:trPr>
          <w:trHeight w:val="230"/>
          <w:ins w:id="2606" w:author="Arjan" w:date="2014-09-08T17:40:00Z"/>
        </w:trPr>
        <w:tc>
          <w:tcPr>
            <w:tcW w:w="3780" w:type="dxa"/>
            <w:tcBorders>
              <w:top w:val="single" w:sz="4" w:space="0" w:color="auto"/>
              <w:left w:val="nil"/>
              <w:bottom w:val="nil"/>
              <w:right w:val="nil"/>
            </w:tcBorders>
          </w:tcPr>
          <w:p w14:paraId="2055101C" w14:textId="77777777" w:rsidR="00BD6866" w:rsidRPr="008F7B24" w:rsidRDefault="00BD6866" w:rsidP="001F11C7">
            <w:pPr>
              <w:autoSpaceDE w:val="0"/>
              <w:autoSpaceDN w:val="0"/>
              <w:adjustRightInd w:val="0"/>
              <w:spacing w:after="0" w:line="240" w:lineRule="auto"/>
              <w:rPr>
                <w:ins w:id="2607" w:author="Arjan" w:date="2014-09-08T17:40:00Z"/>
                <w:rFonts w:ascii="Arial" w:eastAsia="Times New Roman" w:hAnsi="Arial" w:cs="Arial"/>
                <w:color w:val="000000"/>
                <w:sz w:val="20"/>
                <w:szCs w:val="20"/>
              </w:rPr>
            </w:pPr>
            <w:ins w:id="2608" w:author="Arjan" w:date="2014-09-08T17:40:00Z">
              <w:r w:rsidRPr="008F7B24">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7A57CFF2" w14:textId="77777777" w:rsidR="00BD6866" w:rsidRPr="008F7B24" w:rsidRDefault="00BD6866" w:rsidP="001F11C7">
            <w:pPr>
              <w:autoSpaceDE w:val="0"/>
              <w:autoSpaceDN w:val="0"/>
              <w:adjustRightInd w:val="0"/>
              <w:spacing w:after="0" w:line="240" w:lineRule="auto"/>
              <w:rPr>
                <w:ins w:id="2609" w:author="Arjan" w:date="2014-09-08T17:40:00Z"/>
                <w:rFonts w:ascii="Arial" w:eastAsia="Times New Roman" w:hAnsi="Arial" w:cs="Arial"/>
                <w:color w:val="000000"/>
                <w:sz w:val="20"/>
                <w:szCs w:val="20"/>
              </w:rPr>
            </w:pPr>
            <w:ins w:id="2610" w:author="Arjan" w:date="2014-09-08T17:40:00Z">
              <w:r>
                <w:rPr>
                  <w:rFonts w:ascii="Arial" w:eastAsia="Times New Roman" w:hAnsi="Arial" w:cs="Arial"/>
                  <w:color w:val="000000"/>
                  <w:sz w:val="20"/>
                  <w:szCs w:val="20"/>
                </w:rPr>
                <w:t>Geadresseerde</w:t>
              </w:r>
            </w:ins>
          </w:p>
        </w:tc>
      </w:tr>
      <w:tr w:rsidR="00BD6866" w:rsidRPr="008F7B24" w14:paraId="689319A1" w14:textId="77777777" w:rsidTr="001F11C7">
        <w:trPr>
          <w:ins w:id="2611" w:author="Arjan" w:date="2014-09-08T17:40:00Z"/>
        </w:trPr>
        <w:tc>
          <w:tcPr>
            <w:tcW w:w="3780" w:type="dxa"/>
            <w:tcBorders>
              <w:top w:val="nil"/>
              <w:left w:val="nil"/>
              <w:bottom w:val="nil"/>
              <w:right w:val="nil"/>
            </w:tcBorders>
          </w:tcPr>
          <w:p w14:paraId="1D32E9E9" w14:textId="77777777" w:rsidR="00BD6866" w:rsidRPr="008F7B24" w:rsidRDefault="00BD6866" w:rsidP="001F11C7">
            <w:pPr>
              <w:autoSpaceDE w:val="0"/>
              <w:autoSpaceDN w:val="0"/>
              <w:adjustRightInd w:val="0"/>
              <w:spacing w:after="0" w:line="240" w:lineRule="auto"/>
              <w:rPr>
                <w:ins w:id="2612" w:author="Arjan" w:date="2014-09-08T17:40:00Z"/>
                <w:rFonts w:ascii="Arial" w:eastAsia="Times New Roman" w:hAnsi="Arial" w:cs="Arial"/>
                <w:b/>
                <w:bCs/>
                <w:color w:val="000000"/>
                <w:sz w:val="20"/>
                <w:szCs w:val="20"/>
              </w:rPr>
            </w:pPr>
          </w:p>
        </w:tc>
        <w:tc>
          <w:tcPr>
            <w:tcW w:w="5580" w:type="dxa"/>
            <w:tcBorders>
              <w:top w:val="nil"/>
              <w:left w:val="nil"/>
              <w:bottom w:val="nil"/>
              <w:right w:val="nil"/>
            </w:tcBorders>
          </w:tcPr>
          <w:p w14:paraId="45444EE2" w14:textId="77777777" w:rsidR="00BD6866" w:rsidRPr="008F7B24" w:rsidRDefault="00BD6866" w:rsidP="001F11C7">
            <w:pPr>
              <w:autoSpaceDE w:val="0"/>
              <w:autoSpaceDN w:val="0"/>
              <w:adjustRightInd w:val="0"/>
              <w:spacing w:after="0" w:line="240" w:lineRule="auto"/>
              <w:rPr>
                <w:ins w:id="2613" w:author="Arjan" w:date="2014-09-08T17:40:00Z"/>
                <w:rFonts w:ascii="Arial" w:eastAsia="Times New Roman" w:hAnsi="Arial" w:cs="Arial"/>
                <w:color w:val="000000"/>
                <w:sz w:val="20"/>
                <w:szCs w:val="20"/>
              </w:rPr>
            </w:pPr>
          </w:p>
        </w:tc>
      </w:tr>
      <w:tr w:rsidR="00BD6866" w:rsidRPr="008F7B24" w14:paraId="1014A904" w14:textId="77777777" w:rsidTr="001F11C7">
        <w:trPr>
          <w:ins w:id="2614" w:author="Arjan" w:date="2014-09-08T17:40:00Z"/>
        </w:trPr>
        <w:tc>
          <w:tcPr>
            <w:tcW w:w="3780" w:type="dxa"/>
            <w:tcBorders>
              <w:top w:val="nil"/>
              <w:left w:val="nil"/>
              <w:bottom w:val="nil"/>
              <w:right w:val="nil"/>
            </w:tcBorders>
          </w:tcPr>
          <w:p w14:paraId="6E4B140C" w14:textId="77777777" w:rsidR="00BD6866" w:rsidRPr="008F7B24" w:rsidRDefault="00BD6866" w:rsidP="001F11C7">
            <w:pPr>
              <w:autoSpaceDE w:val="0"/>
              <w:autoSpaceDN w:val="0"/>
              <w:adjustRightInd w:val="0"/>
              <w:spacing w:after="0" w:line="240" w:lineRule="auto"/>
              <w:rPr>
                <w:ins w:id="2615" w:author="Arjan" w:date="2014-09-08T17:40:00Z"/>
                <w:rFonts w:ascii="Arial" w:eastAsia="Times New Roman" w:hAnsi="Arial" w:cs="Arial"/>
                <w:color w:val="000000"/>
                <w:sz w:val="20"/>
                <w:szCs w:val="20"/>
              </w:rPr>
            </w:pPr>
            <w:ins w:id="2616" w:author="Arjan" w:date="2014-09-08T17:40:00Z">
              <w:r w:rsidRPr="008F7B24">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514CF30A" w14:textId="77777777" w:rsidR="00BD6866" w:rsidRPr="008F7B24" w:rsidRDefault="00BD6866" w:rsidP="001F11C7">
            <w:pPr>
              <w:autoSpaceDE w:val="0"/>
              <w:autoSpaceDN w:val="0"/>
              <w:adjustRightInd w:val="0"/>
              <w:spacing w:after="0" w:line="240" w:lineRule="auto"/>
              <w:rPr>
                <w:ins w:id="2617" w:author="Arjan" w:date="2014-09-08T17:40:00Z"/>
                <w:rFonts w:ascii="Arial" w:eastAsia="Times New Roman" w:hAnsi="Arial" w:cs="Arial"/>
                <w:color w:val="000000"/>
                <w:sz w:val="20"/>
                <w:szCs w:val="20"/>
              </w:rPr>
            </w:pPr>
            <w:ins w:id="2618" w:author="Arjan" w:date="2014-09-08T17:40:00Z">
              <w:r w:rsidRPr="008F7B24">
                <w:rPr>
                  <w:rFonts w:ascii="Arial" w:eastAsia="Times New Roman" w:hAnsi="Arial" w:cs="Arial"/>
                  <w:color w:val="000000"/>
                  <w:sz w:val="20"/>
                  <w:szCs w:val="20"/>
                </w:rPr>
                <w:t>KING</w:t>
              </w:r>
            </w:ins>
          </w:p>
        </w:tc>
      </w:tr>
      <w:tr w:rsidR="00BD6866" w:rsidRPr="008F7B24" w14:paraId="2BA99D15" w14:textId="77777777" w:rsidTr="001F11C7">
        <w:trPr>
          <w:ins w:id="2619" w:author="Arjan" w:date="2014-09-08T17:40:00Z"/>
        </w:trPr>
        <w:tc>
          <w:tcPr>
            <w:tcW w:w="3780" w:type="dxa"/>
            <w:tcBorders>
              <w:top w:val="nil"/>
              <w:left w:val="nil"/>
              <w:bottom w:val="nil"/>
              <w:right w:val="nil"/>
            </w:tcBorders>
          </w:tcPr>
          <w:p w14:paraId="03A4C4E4" w14:textId="77777777" w:rsidR="00BD6866" w:rsidRPr="008F7B24" w:rsidRDefault="00BD6866" w:rsidP="001F11C7">
            <w:pPr>
              <w:autoSpaceDE w:val="0"/>
              <w:autoSpaceDN w:val="0"/>
              <w:adjustRightInd w:val="0"/>
              <w:spacing w:after="0" w:line="240" w:lineRule="auto"/>
              <w:rPr>
                <w:ins w:id="2620" w:author="Arjan" w:date="2014-09-08T17:40:00Z"/>
                <w:rFonts w:ascii="Arial" w:eastAsia="Times New Roman" w:hAnsi="Arial" w:cs="Arial"/>
                <w:b/>
                <w:bCs/>
                <w:color w:val="000000"/>
                <w:sz w:val="20"/>
                <w:szCs w:val="20"/>
              </w:rPr>
            </w:pPr>
          </w:p>
        </w:tc>
        <w:tc>
          <w:tcPr>
            <w:tcW w:w="5580" w:type="dxa"/>
            <w:tcBorders>
              <w:top w:val="nil"/>
              <w:left w:val="nil"/>
              <w:bottom w:val="nil"/>
              <w:right w:val="nil"/>
            </w:tcBorders>
          </w:tcPr>
          <w:p w14:paraId="63220869" w14:textId="77777777" w:rsidR="00BD6866" w:rsidRPr="008F7B24" w:rsidRDefault="00BD6866" w:rsidP="001F11C7">
            <w:pPr>
              <w:autoSpaceDE w:val="0"/>
              <w:autoSpaceDN w:val="0"/>
              <w:adjustRightInd w:val="0"/>
              <w:spacing w:after="0" w:line="240" w:lineRule="auto"/>
              <w:rPr>
                <w:ins w:id="2621" w:author="Arjan" w:date="2014-09-08T17:40:00Z"/>
                <w:rFonts w:ascii="Arial" w:eastAsia="Times New Roman" w:hAnsi="Arial" w:cs="Arial"/>
                <w:color w:val="000000"/>
                <w:sz w:val="20"/>
                <w:szCs w:val="20"/>
              </w:rPr>
            </w:pPr>
          </w:p>
        </w:tc>
      </w:tr>
      <w:tr w:rsidR="00BD6866" w:rsidRPr="008F7B24" w14:paraId="1A5395AC" w14:textId="77777777" w:rsidTr="001F11C7">
        <w:trPr>
          <w:ins w:id="2622" w:author="Arjan" w:date="2014-09-08T17:40:00Z"/>
        </w:trPr>
        <w:tc>
          <w:tcPr>
            <w:tcW w:w="3780" w:type="dxa"/>
            <w:tcBorders>
              <w:top w:val="nil"/>
              <w:left w:val="nil"/>
              <w:bottom w:val="nil"/>
              <w:right w:val="nil"/>
            </w:tcBorders>
          </w:tcPr>
          <w:p w14:paraId="24FBE88D" w14:textId="77777777" w:rsidR="00BD6866" w:rsidRPr="008F7B24" w:rsidRDefault="00BD6866" w:rsidP="001F11C7">
            <w:pPr>
              <w:autoSpaceDE w:val="0"/>
              <w:autoSpaceDN w:val="0"/>
              <w:adjustRightInd w:val="0"/>
              <w:spacing w:after="0" w:line="240" w:lineRule="auto"/>
              <w:rPr>
                <w:ins w:id="2623" w:author="Arjan" w:date="2014-09-08T17:40:00Z"/>
                <w:rFonts w:ascii="Arial" w:eastAsia="Times New Roman" w:hAnsi="Arial" w:cs="Arial"/>
                <w:color w:val="000000"/>
                <w:sz w:val="20"/>
                <w:szCs w:val="20"/>
              </w:rPr>
            </w:pPr>
            <w:ins w:id="2624" w:author="Arjan" w:date="2014-09-08T17:40:00Z">
              <w:r w:rsidRPr="008F7B24">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6F152C5B" w14:textId="77777777" w:rsidR="00BD6866" w:rsidRPr="008F7B24" w:rsidRDefault="00BD6866" w:rsidP="001F11C7">
            <w:pPr>
              <w:autoSpaceDE w:val="0"/>
              <w:autoSpaceDN w:val="0"/>
              <w:adjustRightInd w:val="0"/>
              <w:spacing w:after="0" w:line="240" w:lineRule="auto"/>
              <w:rPr>
                <w:ins w:id="2625" w:author="Arjan" w:date="2014-09-08T17:40:00Z"/>
                <w:rFonts w:ascii="Arial" w:eastAsia="Times New Roman" w:hAnsi="Arial" w:cs="Arial"/>
                <w:color w:val="000000"/>
                <w:sz w:val="20"/>
                <w:szCs w:val="20"/>
              </w:rPr>
            </w:pPr>
          </w:p>
        </w:tc>
      </w:tr>
      <w:tr w:rsidR="00BD6866" w:rsidRPr="008F7B24" w14:paraId="5E92FFD8" w14:textId="77777777" w:rsidTr="001F11C7">
        <w:trPr>
          <w:ins w:id="2626" w:author="Arjan" w:date="2014-09-08T17:40:00Z"/>
        </w:trPr>
        <w:tc>
          <w:tcPr>
            <w:tcW w:w="3780" w:type="dxa"/>
            <w:tcBorders>
              <w:top w:val="nil"/>
              <w:left w:val="nil"/>
              <w:bottom w:val="nil"/>
              <w:right w:val="nil"/>
            </w:tcBorders>
          </w:tcPr>
          <w:p w14:paraId="13A1AFA5" w14:textId="77777777" w:rsidR="00BD6866" w:rsidRPr="008F7B24" w:rsidRDefault="00BD6866" w:rsidP="001F11C7">
            <w:pPr>
              <w:autoSpaceDE w:val="0"/>
              <w:autoSpaceDN w:val="0"/>
              <w:adjustRightInd w:val="0"/>
              <w:spacing w:after="0" w:line="240" w:lineRule="auto"/>
              <w:rPr>
                <w:ins w:id="2627" w:author="Arjan" w:date="2014-09-08T17:40:00Z"/>
                <w:rFonts w:ascii="Arial" w:eastAsia="Times New Roman" w:hAnsi="Arial" w:cs="Arial"/>
                <w:b/>
                <w:bCs/>
                <w:color w:val="000000"/>
                <w:sz w:val="20"/>
                <w:szCs w:val="20"/>
              </w:rPr>
            </w:pPr>
          </w:p>
        </w:tc>
        <w:tc>
          <w:tcPr>
            <w:tcW w:w="5580" w:type="dxa"/>
            <w:tcBorders>
              <w:top w:val="nil"/>
              <w:left w:val="nil"/>
              <w:bottom w:val="nil"/>
              <w:right w:val="nil"/>
            </w:tcBorders>
          </w:tcPr>
          <w:p w14:paraId="3CDBFD58" w14:textId="77777777" w:rsidR="00BD6866" w:rsidRPr="008F7B24" w:rsidRDefault="00BD6866" w:rsidP="001F11C7">
            <w:pPr>
              <w:autoSpaceDE w:val="0"/>
              <w:autoSpaceDN w:val="0"/>
              <w:adjustRightInd w:val="0"/>
              <w:spacing w:after="0" w:line="240" w:lineRule="auto"/>
              <w:rPr>
                <w:ins w:id="2628" w:author="Arjan" w:date="2014-09-08T17:40:00Z"/>
                <w:rFonts w:ascii="Arial" w:eastAsia="Times New Roman" w:hAnsi="Arial" w:cs="Arial"/>
                <w:color w:val="000000"/>
                <w:sz w:val="20"/>
                <w:szCs w:val="20"/>
              </w:rPr>
            </w:pPr>
          </w:p>
        </w:tc>
      </w:tr>
      <w:tr w:rsidR="00BD6866" w:rsidRPr="008F7B24" w14:paraId="0F3934EE" w14:textId="77777777" w:rsidTr="001F11C7">
        <w:trPr>
          <w:ins w:id="2629" w:author="Arjan" w:date="2014-09-08T17:40:00Z"/>
        </w:trPr>
        <w:tc>
          <w:tcPr>
            <w:tcW w:w="3780" w:type="dxa"/>
            <w:tcBorders>
              <w:top w:val="nil"/>
              <w:left w:val="nil"/>
              <w:bottom w:val="nil"/>
              <w:right w:val="nil"/>
            </w:tcBorders>
          </w:tcPr>
          <w:p w14:paraId="486DEA5E" w14:textId="77777777" w:rsidR="00BD6866" w:rsidRPr="008F7B24" w:rsidRDefault="00BD6866" w:rsidP="001F11C7">
            <w:pPr>
              <w:autoSpaceDE w:val="0"/>
              <w:autoSpaceDN w:val="0"/>
              <w:adjustRightInd w:val="0"/>
              <w:spacing w:after="0" w:line="240" w:lineRule="auto"/>
              <w:rPr>
                <w:ins w:id="2630" w:author="Arjan" w:date="2014-09-08T17:40:00Z"/>
                <w:rFonts w:ascii="Arial" w:eastAsia="Times New Roman" w:hAnsi="Arial" w:cs="Arial"/>
                <w:color w:val="000000"/>
                <w:sz w:val="20"/>
                <w:szCs w:val="20"/>
              </w:rPr>
            </w:pPr>
            <w:ins w:id="2631" w:author="Arjan" w:date="2014-09-08T17:40:00Z">
              <w:r w:rsidRPr="008F7B24">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3BC4FD61" w14:textId="77777777" w:rsidR="00BD6866" w:rsidRPr="008F7B24" w:rsidRDefault="00BD6866" w:rsidP="001F11C7">
            <w:pPr>
              <w:autoSpaceDE w:val="0"/>
              <w:autoSpaceDN w:val="0"/>
              <w:adjustRightInd w:val="0"/>
              <w:spacing w:after="0" w:line="240" w:lineRule="auto"/>
              <w:rPr>
                <w:ins w:id="2632" w:author="Arjan" w:date="2014-09-08T17:40:00Z"/>
                <w:rFonts w:ascii="Arial" w:eastAsia="Times New Roman" w:hAnsi="Arial" w:cs="Arial"/>
                <w:color w:val="000000"/>
                <w:sz w:val="20"/>
                <w:szCs w:val="20"/>
              </w:rPr>
            </w:pPr>
            <w:ins w:id="2633" w:author="Arjan" w:date="2014-09-08T17:40:00Z">
              <w:r>
                <w:rPr>
                  <w:rFonts w:ascii="Arial" w:hAnsi="Arial" w:cs="Arial"/>
                  <w:sz w:val="20"/>
                  <w:szCs w:val="20"/>
                  <w:lang w:val="en-AU"/>
                </w:rPr>
                <w:t>Geadresseerde</w:t>
              </w:r>
            </w:ins>
          </w:p>
        </w:tc>
      </w:tr>
      <w:tr w:rsidR="00BD6866" w:rsidRPr="008F7B24" w14:paraId="0F1A8957" w14:textId="77777777" w:rsidTr="001F11C7">
        <w:trPr>
          <w:ins w:id="2634" w:author="Arjan" w:date="2014-09-08T17:40:00Z"/>
        </w:trPr>
        <w:tc>
          <w:tcPr>
            <w:tcW w:w="3780" w:type="dxa"/>
            <w:tcBorders>
              <w:top w:val="nil"/>
              <w:left w:val="nil"/>
              <w:bottom w:val="nil"/>
              <w:right w:val="nil"/>
            </w:tcBorders>
          </w:tcPr>
          <w:p w14:paraId="20B034E7" w14:textId="77777777" w:rsidR="00BD6866" w:rsidRPr="008F7B24" w:rsidRDefault="00BD6866" w:rsidP="001F11C7">
            <w:pPr>
              <w:autoSpaceDE w:val="0"/>
              <w:autoSpaceDN w:val="0"/>
              <w:adjustRightInd w:val="0"/>
              <w:spacing w:after="0" w:line="240" w:lineRule="auto"/>
              <w:rPr>
                <w:ins w:id="2635" w:author="Arjan" w:date="2014-09-08T17:40:00Z"/>
                <w:rFonts w:ascii="Arial" w:eastAsia="Times New Roman" w:hAnsi="Arial" w:cs="Arial"/>
                <w:b/>
                <w:bCs/>
                <w:color w:val="000000"/>
                <w:sz w:val="20"/>
                <w:szCs w:val="20"/>
              </w:rPr>
            </w:pPr>
          </w:p>
        </w:tc>
        <w:tc>
          <w:tcPr>
            <w:tcW w:w="5580" w:type="dxa"/>
            <w:tcBorders>
              <w:top w:val="nil"/>
              <w:left w:val="nil"/>
              <w:bottom w:val="nil"/>
              <w:right w:val="nil"/>
            </w:tcBorders>
          </w:tcPr>
          <w:p w14:paraId="22EA3C5D" w14:textId="77777777" w:rsidR="00BD6866" w:rsidRPr="008F7B24" w:rsidRDefault="00BD6866" w:rsidP="001F11C7">
            <w:pPr>
              <w:autoSpaceDE w:val="0"/>
              <w:autoSpaceDN w:val="0"/>
              <w:adjustRightInd w:val="0"/>
              <w:spacing w:after="0" w:line="240" w:lineRule="auto"/>
              <w:rPr>
                <w:ins w:id="2636" w:author="Arjan" w:date="2014-09-08T17:40:00Z"/>
                <w:rFonts w:ascii="Arial" w:eastAsia="Times New Roman" w:hAnsi="Arial" w:cs="Arial"/>
                <w:color w:val="000000"/>
                <w:sz w:val="20"/>
                <w:szCs w:val="20"/>
              </w:rPr>
            </w:pPr>
          </w:p>
        </w:tc>
      </w:tr>
      <w:tr w:rsidR="00BD6866" w:rsidRPr="00AE1A91" w14:paraId="1C93C679" w14:textId="77777777" w:rsidTr="001F11C7">
        <w:trPr>
          <w:ins w:id="2637" w:author="Arjan" w:date="2014-09-08T17:40:00Z"/>
        </w:trPr>
        <w:tc>
          <w:tcPr>
            <w:tcW w:w="3780" w:type="dxa"/>
            <w:tcBorders>
              <w:top w:val="nil"/>
              <w:left w:val="nil"/>
              <w:bottom w:val="nil"/>
              <w:right w:val="nil"/>
            </w:tcBorders>
          </w:tcPr>
          <w:p w14:paraId="08138203" w14:textId="77777777" w:rsidR="00BD6866" w:rsidRPr="008F7B24" w:rsidRDefault="00BD6866" w:rsidP="001F11C7">
            <w:pPr>
              <w:autoSpaceDE w:val="0"/>
              <w:autoSpaceDN w:val="0"/>
              <w:adjustRightInd w:val="0"/>
              <w:spacing w:after="0" w:line="240" w:lineRule="auto"/>
              <w:rPr>
                <w:ins w:id="2638" w:author="Arjan" w:date="2014-09-08T17:40:00Z"/>
                <w:rFonts w:ascii="Arial" w:eastAsia="Times New Roman" w:hAnsi="Arial" w:cs="Arial"/>
                <w:color w:val="000000"/>
                <w:sz w:val="20"/>
                <w:szCs w:val="20"/>
              </w:rPr>
            </w:pPr>
            <w:ins w:id="2639" w:author="Arjan" w:date="2014-09-08T17:40:00Z">
              <w:r w:rsidRPr="008F7B24">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6F6F516D" w14:textId="77777777" w:rsidR="00BD6866" w:rsidRPr="00DD0F4F" w:rsidRDefault="00DA5D93" w:rsidP="00BD6866">
            <w:pPr>
              <w:autoSpaceDE w:val="0"/>
              <w:autoSpaceDN w:val="0"/>
              <w:adjustRightInd w:val="0"/>
              <w:spacing w:after="0" w:line="240" w:lineRule="auto"/>
              <w:rPr>
                <w:ins w:id="2640" w:author="Arjan" w:date="2014-09-08T17:40:00Z"/>
                <w:rFonts w:ascii="Arial" w:eastAsia="Times New Roman" w:hAnsi="Arial" w:cs="Arial"/>
                <w:color w:val="000000"/>
                <w:sz w:val="20"/>
                <w:szCs w:val="20"/>
                <w:lang w:val="nl-NL"/>
              </w:rPr>
            </w:pPr>
            <w:ins w:id="2641" w:author="Arjan" w:date="2014-09-08T17:40:00Z">
              <w:r w:rsidRPr="008F7B24">
                <w:rPr>
                  <w:rFonts w:ascii="Arial" w:hAnsi="Arial" w:cs="Arial"/>
                  <w:sz w:val="20"/>
                  <w:szCs w:val="20"/>
                  <w:lang w:val="en-AU"/>
                </w:rPr>
                <w:fldChar w:fldCharType="begin" w:fldLock="1"/>
              </w:r>
              <w:r w:rsidR="00BD6866" w:rsidRPr="00DD0F4F">
                <w:rPr>
                  <w:rFonts w:ascii="Arial" w:hAnsi="Arial" w:cs="Arial"/>
                  <w:sz w:val="20"/>
                  <w:szCs w:val="20"/>
                  <w:lang w:val="nl-NL"/>
                </w:rPr>
                <w:instrText xml:space="preserve">MERGEFIELD </w:instrText>
              </w:r>
              <w:r w:rsidR="00BD6866" w:rsidRPr="00DD0F4F">
                <w:rPr>
                  <w:rFonts w:ascii="Arial" w:eastAsia="Times New Roman" w:hAnsi="Arial" w:cs="Arial"/>
                  <w:color w:val="000000"/>
                  <w:sz w:val="20"/>
                  <w:szCs w:val="20"/>
                  <w:lang w:val="nl-NL"/>
                </w:rPr>
                <w:instrText>Att.Notes</w:instrText>
              </w:r>
              <w:r w:rsidRPr="008F7B24">
                <w:rPr>
                  <w:rFonts w:ascii="Arial" w:hAnsi="Arial" w:cs="Arial"/>
                  <w:sz w:val="20"/>
                  <w:szCs w:val="20"/>
                  <w:lang w:val="en-AU"/>
                </w:rPr>
                <w:fldChar w:fldCharType="end"/>
              </w:r>
              <w:r w:rsidR="00BD6866" w:rsidRPr="00DD0F4F">
                <w:rPr>
                  <w:rFonts w:ascii="Arial" w:eastAsia="Times New Roman" w:hAnsi="Arial" w:cs="Arial"/>
                  <w:color w:val="610E6A"/>
                  <w:sz w:val="20"/>
                  <w:szCs w:val="20"/>
                  <w:lang w:val="nl-NL"/>
                </w:rPr>
                <w:t>De persoon of organisatie waar</w:t>
              </w:r>
            </w:ins>
            <w:ins w:id="2642" w:author="Arjan" w:date="2014-09-08T17:41:00Z">
              <w:r w:rsidR="00BD6866" w:rsidRPr="00DD0F4F">
                <w:rPr>
                  <w:rFonts w:ascii="Arial" w:eastAsia="Times New Roman" w:hAnsi="Arial" w:cs="Arial"/>
                  <w:color w:val="610E6A"/>
                  <w:sz w:val="20"/>
                  <w:szCs w:val="20"/>
                  <w:lang w:val="nl-NL"/>
                </w:rPr>
                <w:t>naar</w:t>
              </w:r>
            </w:ins>
            <w:ins w:id="2643" w:author="Arjan" w:date="2014-09-08T17:40:00Z">
              <w:r w:rsidR="00BD6866" w:rsidRPr="00DD0F4F">
                <w:rPr>
                  <w:rFonts w:ascii="Arial" w:eastAsia="Times New Roman" w:hAnsi="Arial" w:cs="Arial"/>
                  <w:color w:val="610E6A"/>
                  <w:sz w:val="20"/>
                  <w:szCs w:val="20"/>
                  <w:lang w:val="nl-NL"/>
                </w:rPr>
                <w:t xml:space="preserve"> het informatieobject is verzonden.</w:t>
              </w:r>
            </w:ins>
          </w:p>
        </w:tc>
      </w:tr>
      <w:tr w:rsidR="00BD6866" w:rsidRPr="00AE1A91" w14:paraId="21D28BB1" w14:textId="77777777" w:rsidTr="001F11C7">
        <w:trPr>
          <w:trHeight w:val="230"/>
          <w:ins w:id="2644" w:author="Arjan" w:date="2014-09-08T17:40:00Z"/>
        </w:trPr>
        <w:tc>
          <w:tcPr>
            <w:tcW w:w="3780" w:type="dxa"/>
            <w:tcBorders>
              <w:top w:val="nil"/>
              <w:left w:val="nil"/>
              <w:bottom w:val="nil"/>
              <w:right w:val="nil"/>
            </w:tcBorders>
          </w:tcPr>
          <w:p w14:paraId="6C31DDCE" w14:textId="77777777" w:rsidR="00BD6866" w:rsidRPr="00DD0F4F" w:rsidRDefault="00BD6866" w:rsidP="001F11C7">
            <w:pPr>
              <w:autoSpaceDE w:val="0"/>
              <w:autoSpaceDN w:val="0"/>
              <w:adjustRightInd w:val="0"/>
              <w:spacing w:after="0" w:line="240" w:lineRule="auto"/>
              <w:rPr>
                <w:ins w:id="2645" w:author="Arjan" w:date="2014-09-08T17:40: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50171D79" w14:textId="77777777" w:rsidR="00BD6866" w:rsidRPr="00DD0F4F" w:rsidRDefault="00BD6866" w:rsidP="001F11C7">
            <w:pPr>
              <w:autoSpaceDE w:val="0"/>
              <w:autoSpaceDN w:val="0"/>
              <w:adjustRightInd w:val="0"/>
              <w:spacing w:after="0" w:line="240" w:lineRule="auto"/>
              <w:rPr>
                <w:ins w:id="2646" w:author="Arjan" w:date="2014-09-08T17:40:00Z"/>
                <w:rFonts w:ascii="Arial" w:eastAsia="Times New Roman" w:hAnsi="Arial" w:cs="Arial"/>
                <w:color w:val="000000"/>
                <w:sz w:val="20"/>
                <w:szCs w:val="20"/>
                <w:lang w:val="nl-NL"/>
              </w:rPr>
            </w:pPr>
          </w:p>
        </w:tc>
      </w:tr>
      <w:tr w:rsidR="00BD6866" w:rsidRPr="008F7B24" w14:paraId="2A9A063E" w14:textId="77777777" w:rsidTr="001F11C7">
        <w:trPr>
          <w:trHeight w:val="230"/>
          <w:ins w:id="2647" w:author="Arjan" w:date="2014-09-08T17:40:00Z"/>
        </w:trPr>
        <w:tc>
          <w:tcPr>
            <w:tcW w:w="3780" w:type="dxa"/>
            <w:tcBorders>
              <w:top w:val="nil"/>
              <w:left w:val="nil"/>
              <w:bottom w:val="nil"/>
              <w:right w:val="nil"/>
            </w:tcBorders>
          </w:tcPr>
          <w:p w14:paraId="2545CBE3" w14:textId="77777777" w:rsidR="00BD6866" w:rsidRPr="008F7B24" w:rsidRDefault="00BD6866" w:rsidP="001F11C7">
            <w:pPr>
              <w:autoSpaceDE w:val="0"/>
              <w:autoSpaceDN w:val="0"/>
              <w:adjustRightInd w:val="0"/>
              <w:spacing w:after="0" w:line="240" w:lineRule="auto"/>
              <w:rPr>
                <w:ins w:id="2648" w:author="Arjan" w:date="2014-09-08T17:40:00Z"/>
                <w:rFonts w:ascii="Arial" w:eastAsia="Times New Roman" w:hAnsi="Arial" w:cs="Arial"/>
                <w:color w:val="000000"/>
                <w:sz w:val="20"/>
                <w:szCs w:val="20"/>
              </w:rPr>
            </w:pPr>
            <w:ins w:id="2649" w:author="Arjan" w:date="2014-09-08T17:40:00Z">
              <w:r w:rsidRPr="008F7B24">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01AB7AFE" w14:textId="77777777" w:rsidR="00BD6866" w:rsidRPr="008F7B24" w:rsidRDefault="00BD6866" w:rsidP="001F11C7">
            <w:pPr>
              <w:autoSpaceDE w:val="0"/>
              <w:autoSpaceDN w:val="0"/>
              <w:adjustRightInd w:val="0"/>
              <w:spacing w:after="0" w:line="240" w:lineRule="auto"/>
              <w:rPr>
                <w:ins w:id="2650" w:author="Arjan" w:date="2014-09-08T17:40:00Z"/>
                <w:rFonts w:ascii="Arial" w:eastAsia="Times New Roman" w:hAnsi="Arial" w:cs="Arial"/>
                <w:color w:val="000000"/>
                <w:sz w:val="20"/>
                <w:szCs w:val="20"/>
              </w:rPr>
            </w:pPr>
            <w:ins w:id="2651" w:author="Arjan" w:date="2014-09-08T17:40:00Z">
              <w:r w:rsidRPr="008F7B24">
                <w:rPr>
                  <w:rFonts w:ascii="Arial" w:eastAsia="Times New Roman" w:hAnsi="Arial" w:cs="Arial"/>
                  <w:color w:val="000000"/>
                  <w:sz w:val="20"/>
                  <w:szCs w:val="20"/>
                </w:rPr>
                <w:t xml:space="preserve">KING </w:t>
              </w:r>
            </w:ins>
          </w:p>
        </w:tc>
      </w:tr>
      <w:tr w:rsidR="00BD6866" w:rsidRPr="008F7B24" w14:paraId="522B46C0" w14:textId="77777777" w:rsidTr="001F11C7">
        <w:trPr>
          <w:ins w:id="2652" w:author="Arjan" w:date="2014-09-08T17:40:00Z"/>
        </w:trPr>
        <w:tc>
          <w:tcPr>
            <w:tcW w:w="3780" w:type="dxa"/>
            <w:tcBorders>
              <w:top w:val="nil"/>
              <w:left w:val="nil"/>
              <w:bottom w:val="nil"/>
              <w:right w:val="nil"/>
            </w:tcBorders>
          </w:tcPr>
          <w:p w14:paraId="71EE3331" w14:textId="77777777" w:rsidR="00BD6866" w:rsidRPr="008F7B24" w:rsidRDefault="00BD6866" w:rsidP="001F11C7">
            <w:pPr>
              <w:autoSpaceDE w:val="0"/>
              <w:autoSpaceDN w:val="0"/>
              <w:adjustRightInd w:val="0"/>
              <w:spacing w:after="0" w:line="240" w:lineRule="auto"/>
              <w:rPr>
                <w:ins w:id="2653" w:author="Arjan" w:date="2014-09-08T17:40:00Z"/>
                <w:rFonts w:ascii="Arial" w:eastAsia="Times New Roman" w:hAnsi="Arial" w:cs="Arial"/>
                <w:b/>
                <w:bCs/>
                <w:color w:val="000000"/>
                <w:sz w:val="20"/>
                <w:szCs w:val="20"/>
              </w:rPr>
            </w:pPr>
          </w:p>
        </w:tc>
        <w:tc>
          <w:tcPr>
            <w:tcW w:w="5580" w:type="dxa"/>
            <w:tcBorders>
              <w:top w:val="nil"/>
              <w:left w:val="nil"/>
              <w:bottom w:val="nil"/>
              <w:right w:val="nil"/>
            </w:tcBorders>
          </w:tcPr>
          <w:p w14:paraId="5A2ED842" w14:textId="77777777" w:rsidR="00BD6866" w:rsidRPr="008F7B24" w:rsidRDefault="00BD6866" w:rsidP="001F11C7">
            <w:pPr>
              <w:autoSpaceDE w:val="0"/>
              <w:autoSpaceDN w:val="0"/>
              <w:adjustRightInd w:val="0"/>
              <w:spacing w:after="0" w:line="240" w:lineRule="auto"/>
              <w:rPr>
                <w:ins w:id="2654" w:author="Arjan" w:date="2014-09-08T17:40:00Z"/>
                <w:rFonts w:ascii="Arial" w:eastAsia="Times New Roman" w:hAnsi="Arial" w:cs="Arial"/>
                <w:color w:val="000000"/>
                <w:sz w:val="20"/>
                <w:szCs w:val="20"/>
              </w:rPr>
            </w:pPr>
          </w:p>
        </w:tc>
      </w:tr>
      <w:tr w:rsidR="00BD6866" w:rsidRPr="008F7B24" w14:paraId="43B25E82" w14:textId="77777777" w:rsidTr="001F11C7">
        <w:trPr>
          <w:ins w:id="2655" w:author="Arjan" w:date="2014-09-08T17:40:00Z"/>
        </w:trPr>
        <w:tc>
          <w:tcPr>
            <w:tcW w:w="3780" w:type="dxa"/>
            <w:tcBorders>
              <w:top w:val="nil"/>
              <w:left w:val="nil"/>
              <w:bottom w:val="nil"/>
              <w:right w:val="nil"/>
            </w:tcBorders>
          </w:tcPr>
          <w:p w14:paraId="6146075E" w14:textId="77777777" w:rsidR="00BD6866" w:rsidRPr="008F7B24" w:rsidRDefault="00BD6866" w:rsidP="001F11C7">
            <w:pPr>
              <w:autoSpaceDE w:val="0"/>
              <w:autoSpaceDN w:val="0"/>
              <w:adjustRightInd w:val="0"/>
              <w:spacing w:after="0" w:line="240" w:lineRule="auto"/>
              <w:rPr>
                <w:ins w:id="2656" w:author="Arjan" w:date="2014-09-08T17:40:00Z"/>
                <w:rFonts w:ascii="Arial" w:eastAsia="Times New Roman" w:hAnsi="Arial" w:cs="Arial"/>
                <w:color w:val="000000"/>
                <w:sz w:val="20"/>
                <w:szCs w:val="20"/>
              </w:rPr>
            </w:pPr>
            <w:ins w:id="2657" w:author="Arjan" w:date="2014-09-08T17:40:00Z">
              <w:r w:rsidRPr="008F7B24">
                <w:rPr>
                  <w:rFonts w:ascii="Arial" w:eastAsia="Times New Roman" w:hAnsi="Arial" w:cs="Arial"/>
                  <w:b/>
                  <w:bCs/>
                  <w:color w:val="000000"/>
                  <w:sz w:val="20"/>
                  <w:szCs w:val="20"/>
                </w:rPr>
                <w:lastRenderedPageBreak/>
                <w:t>Datum opname attribuutsoort</w:t>
              </w:r>
            </w:ins>
          </w:p>
        </w:tc>
        <w:tc>
          <w:tcPr>
            <w:tcW w:w="5580" w:type="dxa"/>
            <w:tcBorders>
              <w:top w:val="nil"/>
              <w:left w:val="nil"/>
              <w:bottom w:val="nil"/>
              <w:right w:val="nil"/>
            </w:tcBorders>
          </w:tcPr>
          <w:p w14:paraId="56959643" w14:textId="77777777" w:rsidR="00BD6866" w:rsidRPr="008F7B24" w:rsidRDefault="00BD6866" w:rsidP="001F11C7">
            <w:pPr>
              <w:autoSpaceDE w:val="0"/>
              <w:autoSpaceDN w:val="0"/>
              <w:adjustRightInd w:val="0"/>
              <w:spacing w:after="0" w:line="240" w:lineRule="auto"/>
              <w:rPr>
                <w:ins w:id="2658" w:author="Arjan" w:date="2014-09-08T17:40:00Z"/>
                <w:rFonts w:ascii="Arial" w:eastAsia="Times New Roman" w:hAnsi="Arial" w:cs="Arial"/>
                <w:color w:val="000000"/>
                <w:sz w:val="20"/>
                <w:szCs w:val="20"/>
              </w:rPr>
            </w:pPr>
            <w:ins w:id="2659" w:author="Arjan" w:date="2014-09-08T17:40:00Z">
              <w:r w:rsidRPr="008F7B24">
                <w:rPr>
                  <w:rFonts w:ascii="Arial" w:eastAsia="Times New Roman" w:hAnsi="Arial" w:cs="Arial"/>
                  <w:color w:val="000000"/>
                  <w:sz w:val="20"/>
                  <w:szCs w:val="20"/>
                </w:rPr>
                <w:t xml:space="preserve">1 </w:t>
              </w:r>
              <w:r>
                <w:rPr>
                  <w:rFonts w:ascii="Arial" w:eastAsia="Times New Roman" w:hAnsi="Arial" w:cs="Arial"/>
                  <w:color w:val="000000"/>
                  <w:sz w:val="20"/>
                  <w:szCs w:val="20"/>
                </w:rPr>
                <w:t>september 2014</w:t>
              </w:r>
            </w:ins>
          </w:p>
        </w:tc>
      </w:tr>
      <w:tr w:rsidR="00BD6866" w:rsidRPr="008F7B24" w14:paraId="77ABBC8F" w14:textId="77777777" w:rsidTr="001F11C7">
        <w:trPr>
          <w:ins w:id="2660" w:author="Arjan" w:date="2014-09-08T17:40:00Z"/>
        </w:trPr>
        <w:tc>
          <w:tcPr>
            <w:tcW w:w="3780" w:type="dxa"/>
            <w:tcBorders>
              <w:top w:val="nil"/>
              <w:left w:val="nil"/>
              <w:bottom w:val="nil"/>
              <w:right w:val="nil"/>
            </w:tcBorders>
          </w:tcPr>
          <w:p w14:paraId="2CE076B9" w14:textId="77777777" w:rsidR="00BD6866" w:rsidRPr="008F7B24" w:rsidRDefault="00BD6866" w:rsidP="001F11C7">
            <w:pPr>
              <w:autoSpaceDE w:val="0"/>
              <w:autoSpaceDN w:val="0"/>
              <w:adjustRightInd w:val="0"/>
              <w:spacing w:after="0" w:line="240" w:lineRule="auto"/>
              <w:rPr>
                <w:ins w:id="2661" w:author="Arjan" w:date="2014-09-08T17:40:00Z"/>
                <w:rFonts w:ascii="Arial" w:eastAsia="Times New Roman" w:hAnsi="Arial" w:cs="Arial"/>
                <w:b/>
                <w:bCs/>
                <w:color w:val="000000"/>
                <w:sz w:val="20"/>
                <w:szCs w:val="20"/>
              </w:rPr>
            </w:pPr>
          </w:p>
        </w:tc>
        <w:tc>
          <w:tcPr>
            <w:tcW w:w="5580" w:type="dxa"/>
            <w:tcBorders>
              <w:top w:val="nil"/>
              <w:left w:val="nil"/>
              <w:bottom w:val="nil"/>
              <w:right w:val="nil"/>
            </w:tcBorders>
          </w:tcPr>
          <w:p w14:paraId="3A375459" w14:textId="77777777" w:rsidR="00BD6866" w:rsidRPr="008F7B24" w:rsidRDefault="00BD6866" w:rsidP="001F11C7">
            <w:pPr>
              <w:autoSpaceDE w:val="0"/>
              <w:autoSpaceDN w:val="0"/>
              <w:adjustRightInd w:val="0"/>
              <w:spacing w:after="0" w:line="240" w:lineRule="auto"/>
              <w:rPr>
                <w:ins w:id="2662" w:author="Arjan" w:date="2014-09-08T17:40:00Z"/>
                <w:rFonts w:ascii="Arial" w:eastAsia="Times New Roman" w:hAnsi="Arial" w:cs="Arial"/>
                <w:color w:val="000000"/>
                <w:sz w:val="20"/>
                <w:szCs w:val="20"/>
              </w:rPr>
            </w:pPr>
          </w:p>
        </w:tc>
      </w:tr>
      <w:tr w:rsidR="00BD6866" w:rsidRPr="00AE1A91" w14:paraId="52F6F6E9" w14:textId="77777777" w:rsidTr="001F11C7">
        <w:trPr>
          <w:ins w:id="2663" w:author="Arjan" w:date="2014-09-08T17:40:00Z"/>
        </w:trPr>
        <w:tc>
          <w:tcPr>
            <w:tcW w:w="3780" w:type="dxa"/>
            <w:tcBorders>
              <w:top w:val="nil"/>
              <w:left w:val="nil"/>
              <w:bottom w:val="nil"/>
              <w:right w:val="nil"/>
            </w:tcBorders>
          </w:tcPr>
          <w:p w14:paraId="126DBF2D" w14:textId="77777777" w:rsidR="00BD6866" w:rsidRPr="008F7B24" w:rsidRDefault="00BD6866" w:rsidP="001F11C7">
            <w:pPr>
              <w:autoSpaceDE w:val="0"/>
              <w:autoSpaceDN w:val="0"/>
              <w:adjustRightInd w:val="0"/>
              <w:spacing w:after="0" w:line="240" w:lineRule="auto"/>
              <w:rPr>
                <w:ins w:id="2664" w:author="Arjan" w:date="2014-09-08T17:40:00Z"/>
                <w:rFonts w:ascii="Arial" w:eastAsia="Times New Roman" w:hAnsi="Arial" w:cs="Arial"/>
                <w:color w:val="000000"/>
                <w:sz w:val="20"/>
                <w:szCs w:val="20"/>
              </w:rPr>
            </w:pPr>
            <w:ins w:id="2665" w:author="Arjan" w:date="2014-09-08T17:40:00Z">
              <w:r w:rsidRPr="008F7B24">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174BD354" w14:textId="77777777" w:rsidR="00BD6866" w:rsidRPr="00DD0F4F" w:rsidRDefault="00BD6866" w:rsidP="00BD6866">
            <w:pPr>
              <w:autoSpaceDE w:val="0"/>
              <w:autoSpaceDN w:val="0"/>
              <w:adjustRightInd w:val="0"/>
              <w:spacing w:after="0" w:line="240" w:lineRule="auto"/>
              <w:rPr>
                <w:ins w:id="2666" w:author="Arjan" w:date="2014-09-08T17:40:00Z"/>
                <w:rFonts w:ascii="Arial" w:eastAsia="Times New Roman" w:hAnsi="Arial" w:cs="Arial"/>
                <w:color w:val="000000"/>
                <w:sz w:val="20"/>
                <w:szCs w:val="20"/>
                <w:lang w:val="nl-NL"/>
              </w:rPr>
            </w:pPr>
            <w:ins w:id="2667" w:author="Arjan" w:date="2014-09-08T17:40:00Z">
              <w:r w:rsidRPr="00DD0F4F">
                <w:rPr>
                  <w:rFonts w:ascii="Arial" w:eastAsia="Times New Roman" w:hAnsi="Arial" w:cs="Arial"/>
                  <w:color w:val="000000"/>
                  <w:sz w:val="20"/>
                  <w:szCs w:val="20"/>
                  <w:lang w:val="nl-NL"/>
                </w:rPr>
                <w:t xml:space="preserve">Betreft de NAW-gegevens van de </w:t>
              </w:r>
            </w:ins>
            <w:ins w:id="2668" w:author="Arjan" w:date="2014-09-08T17:41:00Z">
              <w:r w:rsidRPr="00DD0F4F">
                <w:rPr>
                  <w:rFonts w:ascii="Arial" w:eastAsia="Times New Roman" w:hAnsi="Arial" w:cs="Arial"/>
                  <w:color w:val="000000"/>
                  <w:sz w:val="20"/>
                  <w:szCs w:val="20"/>
                  <w:lang w:val="nl-NL"/>
                </w:rPr>
                <w:t>geadresseerde</w:t>
              </w:r>
            </w:ins>
            <w:ins w:id="2669" w:author="Arjan" w:date="2014-09-08T17:40:00Z">
              <w:r w:rsidRPr="00DD0F4F">
                <w:rPr>
                  <w:rFonts w:ascii="Arial" w:eastAsia="Times New Roman" w:hAnsi="Arial" w:cs="Arial"/>
                  <w:color w:val="000000"/>
                  <w:sz w:val="20"/>
                  <w:szCs w:val="20"/>
                  <w:lang w:val="nl-NL"/>
                </w:rPr>
                <w:t xml:space="preserve"> van een, door de zaakbehandelende organisatie</w:t>
              </w:r>
            </w:ins>
            <w:ins w:id="2670" w:author="Arjan" w:date="2014-09-08T17:41:00Z">
              <w:r w:rsidRPr="00DD0F4F">
                <w:rPr>
                  <w:rFonts w:ascii="Arial" w:eastAsia="Times New Roman" w:hAnsi="Arial" w:cs="Arial"/>
                  <w:color w:val="000000"/>
                  <w:sz w:val="20"/>
                  <w:szCs w:val="20"/>
                  <w:lang w:val="nl-NL"/>
                </w:rPr>
                <w:t xml:space="preserve">, opgemaakt of </w:t>
              </w:r>
            </w:ins>
            <w:ins w:id="2671" w:author="Arjan" w:date="2014-09-08T17:40:00Z">
              <w:r w:rsidRPr="00DD0F4F">
                <w:rPr>
                  <w:rFonts w:ascii="Arial" w:eastAsia="Times New Roman" w:hAnsi="Arial" w:cs="Arial"/>
                  <w:color w:val="000000"/>
                  <w:sz w:val="20"/>
                  <w:szCs w:val="20"/>
                  <w:lang w:val="nl-NL"/>
                </w:rPr>
                <w:t xml:space="preserve">ontvangen INFORMATIEOBJECT indien de </w:t>
              </w:r>
            </w:ins>
            <w:ins w:id="2672" w:author="Arjan" w:date="2014-09-08T17:41:00Z">
              <w:r w:rsidRPr="00DD0F4F">
                <w:rPr>
                  <w:rFonts w:ascii="Arial" w:eastAsia="Times New Roman" w:hAnsi="Arial" w:cs="Arial"/>
                  <w:color w:val="000000"/>
                  <w:sz w:val="20"/>
                  <w:szCs w:val="20"/>
                  <w:lang w:val="nl-NL"/>
                </w:rPr>
                <w:t>geadresse</w:t>
              </w:r>
            </w:ins>
            <w:ins w:id="2673" w:author="Arjan" w:date="2014-09-08T17:42:00Z">
              <w:r w:rsidRPr="00DD0F4F">
                <w:rPr>
                  <w:rFonts w:ascii="Arial" w:eastAsia="Times New Roman" w:hAnsi="Arial" w:cs="Arial"/>
                  <w:color w:val="000000"/>
                  <w:sz w:val="20"/>
                  <w:szCs w:val="20"/>
                  <w:lang w:val="nl-NL"/>
                </w:rPr>
                <w:t>erde</w:t>
              </w:r>
            </w:ins>
            <w:ins w:id="2674" w:author="Arjan" w:date="2014-09-08T17:40:00Z">
              <w:r w:rsidRPr="00DD0F4F">
                <w:rPr>
                  <w:rFonts w:ascii="Arial" w:eastAsia="Times New Roman" w:hAnsi="Arial" w:cs="Arial"/>
                  <w:color w:val="000000"/>
                  <w:sz w:val="20"/>
                  <w:szCs w:val="20"/>
                  <w:lang w:val="nl-NL"/>
                </w:rPr>
                <w:t xml:space="preserve"> daarvan niet </w:t>
              </w:r>
            </w:ins>
            <w:ins w:id="2675" w:author="Arjan" w:date="2014-09-08T17:42:00Z">
              <w:r w:rsidR="00770E30" w:rsidRPr="00DD0F4F">
                <w:rPr>
                  <w:rFonts w:ascii="Arial" w:eastAsia="Times New Roman" w:hAnsi="Arial" w:cs="Arial"/>
                  <w:color w:val="000000"/>
                  <w:sz w:val="20"/>
                  <w:szCs w:val="20"/>
                  <w:lang w:val="nl-NL"/>
                </w:rPr>
                <w:t xml:space="preserve">gestructureerd </w:t>
              </w:r>
            </w:ins>
            <w:ins w:id="2676" w:author="Arjan" w:date="2014-09-08T17:40:00Z">
              <w:r w:rsidRPr="00DD0F4F">
                <w:rPr>
                  <w:rFonts w:ascii="Arial" w:eastAsia="Times New Roman" w:hAnsi="Arial" w:cs="Arial"/>
                  <w:color w:val="000000"/>
                  <w:sz w:val="20"/>
                  <w:szCs w:val="20"/>
                  <w:lang w:val="nl-NL"/>
                </w:rPr>
                <w:t>is vastgelegd door middel van de relatie ‘INFORMATIEOBJECT.is ontvangen van of verzonden aan BETROKKENE’.</w:t>
              </w:r>
            </w:ins>
            <w:ins w:id="2677" w:author="Arjan" w:date="2014-09-08T17:47:00Z">
              <w:r w:rsidR="00770E30" w:rsidRPr="00DD0F4F">
                <w:rPr>
                  <w:rFonts w:ascii="Arial" w:eastAsia="Times New Roman" w:hAnsi="Arial" w:cs="Arial"/>
                  <w:color w:val="000000"/>
                  <w:sz w:val="20"/>
                  <w:szCs w:val="20"/>
                  <w:lang w:val="nl-NL"/>
                </w:rPr>
                <w:t xml:space="preserve"> D</w:t>
              </w:r>
              <w:r w:rsidR="00770E30" w:rsidRPr="00DD0F4F">
                <w:rPr>
                  <w:lang w:val="nl-NL"/>
                </w:rPr>
                <w:t>e zaakbehandelende organisatie heeft hiermee per informatieobject een keuze om deze gegevens al dan niet gestructureerd vast te leggen.</w:t>
              </w:r>
            </w:ins>
            <w:ins w:id="2678" w:author="Arjan" w:date="2014-09-08T17:40:00Z">
              <w:r w:rsidRPr="00DD0F4F">
                <w:rPr>
                  <w:rFonts w:ascii="Arial" w:eastAsia="Times New Roman" w:hAnsi="Arial" w:cs="Arial"/>
                  <w:color w:val="000000"/>
                  <w:sz w:val="20"/>
                  <w:szCs w:val="20"/>
                  <w:lang w:val="nl-NL"/>
                </w:rPr>
                <w:t xml:space="preserve">   </w:t>
              </w:r>
            </w:ins>
          </w:p>
        </w:tc>
      </w:tr>
      <w:tr w:rsidR="00BD6866" w:rsidRPr="00AE1A91" w14:paraId="6F2D2094" w14:textId="77777777" w:rsidTr="001F11C7">
        <w:trPr>
          <w:ins w:id="2679" w:author="Arjan" w:date="2014-09-08T17:40:00Z"/>
        </w:trPr>
        <w:tc>
          <w:tcPr>
            <w:tcW w:w="3780" w:type="dxa"/>
            <w:tcBorders>
              <w:top w:val="nil"/>
              <w:left w:val="nil"/>
              <w:bottom w:val="nil"/>
              <w:right w:val="nil"/>
            </w:tcBorders>
          </w:tcPr>
          <w:p w14:paraId="676B27BA" w14:textId="77777777" w:rsidR="00BD6866" w:rsidRPr="00DD0F4F" w:rsidRDefault="00BD6866" w:rsidP="001F11C7">
            <w:pPr>
              <w:autoSpaceDE w:val="0"/>
              <w:autoSpaceDN w:val="0"/>
              <w:adjustRightInd w:val="0"/>
              <w:spacing w:after="0" w:line="240" w:lineRule="auto"/>
              <w:rPr>
                <w:ins w:id="2680" w:author="Arjan" w:date="2014-09-08T17:40: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14DFF7AB" w14:textId="77777777" w:rsidR="00BD6866" w:rsidRPr="00DD0F4F" w:rsidRDefault="00BD6866" w:rsidP="001F11C7">
            <w:pPr>
              <w:autoSpaceDE w:val="0"/>
              <w:autoSpaceDN w:val="0"/>
              <w:adjustRightInd w:val="0"/>
              <w:spacing w:after="0" w:line="240" w:lineRule="auto"/>
              <w:rPr>
                <w:ins w:id="2681" w:author="Arjan" w:date="2014-09-08T17:40:00Z"/>
                <w:rFonts w:ascii="Arial" w:eastAsia="Times New Roman" w:hAnsi="Arial" w:cs="Arial"/>
                <w:color w:val="000000"/>
                <w:sz w:val="20"/>
                <w:szCs w:val="20"/>
                <w:lang w:val="nl-NL"/>
              </w:rPr>
            </w:pPr>
          </w:p>
        </w:tc>
      </w:tr>
      <w:tr w:rsidR="00BD6866" w:rsidRPr="008F7B24" w14:paraId="0121FCFF" w14:textId="77777777" w:rsidTr="001F11C7">
        <w:trPr>
          <w:ins w:id="2682" w:author="Arjan" w:date="2014-09-08T17:40:00Z"/>
        </w:trPr>
        <w:tc>
          <w:tcPr>
            <w:tcW w:w="3780" w:type="dxa"/>
            <w:tcBorders>
              <w:top w:val="nil"/>
              <w:left w:val="nil"/>
              <w:bottom w:val="nil"/>
              <w:right w:val="nil"/>
            </w:tcBorders>
          </w:tcPr>
          <w:p w14:paraId="3147B638" w14:textId="77777777" w:rsidR="00BD6866" w:rsidRPr="008F7B24" w:rsidRDefault="00BD6866" w:rsidP="001F11C7">
            <w:pPr>
              <w:autoSpaceDE w:val="0"/>
              <w:autoSpaceDN w:val="0"/>
              <w:adjustRightInd w:val="0"/>
              <w:spacing w:after="0" w:line="240" w:lineRule="auto"/>
              <w:rPr>
                <w:ins w:id="2683" w:author="Arjan" w:date="2014-09-08T17:40:00Z"/>
                <w:rFonts w:ascii="Arial" w:eastAsia="Times New Roman" w:hAnsi="Arial" w:cs="Arial"/>
                <w:color w:val="000000"/>
                <w:sz w:val="20"/>
                <w:szCs w:val="20"/>
              </w:rPr>
            </w:pPr>
            <w:ins w:id="2684" w:author="Arjan" w:date="2014-09-08T17:40:00Z">
              <w:r w:rsidRPr="008F7B24">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27263DEA" w14:textId="77777777" w:rsidR="00BD6866" w:rsidRPr="008F7B24" w:rsidRDefault="00DA5D93" w:rsidP="001F11C7">
            <w:pPr>
              <w:autoSpaceDE w:val="0"/>
              <w:autoSpaceDN w:val="0"/>
              <w:adjustRightInd w:val="0"/>
              <w:spacing w:after="0" w:line="240" w:lineRule="auto"/>
              <w:rPr>
                <w:ins w:id="2685" w:author="Arjan" w:date="2014-09-08T17:40:00Z"/>
                <w:rFonts w:ascii="Arial" w:eastAsia="Times New Roman" w:hAnsi="Arial" w:cs="Arial"/>
                <w:color w:val="000000"/>
                <w:sz w:val="20"/>
                <w:szCs w:val="20"/>
              </w:rPr>
            </w:pPr>
            <w:ins w:id="2686" w:author="Arjan" w:date="2014-09-08T17:40:00Z">
              <w:r w:rsidRPr="008F7B24">
                <w:rPr>
                  <w:rFonts w:ascii="Arial" w:hAnsi="Arial" w:cs="Arial"/>
                  <w:sz w:val="20"/>
                  <w:szCs w:val="20"/>
                  <w:lang w:val="en-AU"/>
                </w:rPr>
                <w:fldChar w:fldCharType="begin" w:fldLock="1"/>
              </w:r>
              <w:r w:rsidR="00BD6866" w:rsidRPr="008F7B24">
                <w:rPr>
                  <w:rFonts w:ascii="Arial" w:hAnsi="Arial" w:cs="Arial"/>
                  <w:sz w:val="20"/>
                  <w:szCs w:val="20"/>
                  <w:lang w:val="en-AU"/>
                </w:rPr>
                <w:instrText xml:space="preserve">MERGEFIELD </w:instrText>
              </w:r>
              <w:r w:rsidR="00BD6866" w:rsidRPr="008F7B24">
                <w:rPr>
                  <w:rFonts w:ascii="Arial" w:eastAsia="Times New Roman" w:hAnsi="Arial" w:cs="Arial"/>
                  <w:color w:val="000000"/>
                  <w:sz w:val="20"/>
                  <w:szCs w:val="20"/>
                </w:rPr>
                <w:instrText>Att.Type</w:instrText>
              </w:r>
              <w:r w:rsidRPr="008F7B24">
                <w:rPr>
                  <w:rFonts w:ascii="Arial" w:hAnsi="Arial" w:cs="Arial"/>
                  <w:sz w:val="20"/>
                  <w:szCs w:val="20"/>
                  <w:lang w:val="en-AU"/>
                </w:rPr>
                <w:fldChar w:fldCharType="separate"/>
              </w:r>
              <w:r w:rsidR="00BD6866" w:rsidRPr="008F7B24">
                <w:rPr>
                  <w:rFonts w:ascii="Arial" w:eastAsia="Times New Roman" w:hAnsi="Arial" w:cs="Arial"/>
                  <w:color w:val="000000"/>
                  <w:sz w:val="20"/>
                  <w:szCs w:val="20"/>
                </w:rPr>
                <w:t>AN200</w:t>
              </w:r>
              <w:r w:rsidRPr="008F7B24">
                <w:rPr>
                  <w:rFonts w:ascii="Arial" w:hAnsi="Arial" w:cs="Arial"/>
                  <w:sz w:val="20"/>
                  <w:szCs w:val="20"/>
                  <w:lang w:val="en-AU"/>
                </w:rPr>
                <w:fldChar w:fldCharType="end"/>
              </w:r>
            </w:ins>
          </w:p>
        </w:tc>
      </w:tr>
      <w:tr w:rsidR="00BD6866" w:rsidRPr="008F7B24" w14:paraId="1548A480" w14:textId="77777777" w:rsidTr="001F11C7">
        <w:trPr>
          <w:trHeight w:val="230"/>
          <w:ins w:id="2687" w:author="Arjan" w:date="2014-09-08T17:40:00Z"/>
        </w:trPr>
        <w:tc>
          <w:tcPr>
            <w:tcW w:w="3780" w:type="dxa"/>
            <w:tcBorders>
              <w:top w:val="nil"/>
              <w:left w:val="nil"/>
              <w:bottom w:val="nil"/>
              <w:right w:val="nil"/>
            </w:tcBorders>
          </w:tcPr>
          <w:p w14:paraId="0FF384F4" w14:textId="77777777" w:rsidR="00BD6866" w:rsidRPr="008F7B24" w:rsidRDefault="00BD6866" w:rsidP="001F11C7">
            <w:pPr>
              <w:autoSpaceDE w:val="0"/>
              <w:autoSpaceDN w:val="0"/>
              <w:adjustRightInd w:val="0"/>
              <w:spacing w:after="0" w:line="240" w:lineRule="auto"/>
              <w:rPr>
                <w:ins w:id="2688" w:author="Arjan" w:date="2014-09-08T17:40:00Z"/>
                <w:rFonts w:ascii="Arial" w:eastAsia="Times New Roman" w:hAnsi="Arial" w:cs="Arial"/>
                <w:b/>
                <w:bCs/>
                <w:color w:val="000000"/>
                <w:sz w:val="20"/>
                <w:szCs w:val="20"/>
              </w:rPr>
            </w:pPr>
          </w:p>
        </w:tc>
        <w:tc>
          <w:tcPr>
            <w:tcW w:w="5580" w:type="dxa"/>
            <w:tcBorders>
              <w:top w:val="nil"/>
              <w:left w:val="nil"/>
              <w:bottom w:val="nil"/>
              <w:right w:val="nil"/>
            </w:tcBorders>
          </w:tcPr>
          <w:p w14:paraId="0C402E9B" w14:textId="77777777" w:rsidR="00BD6866" w:rsidRPr="008F7B24" w:rsidRDefault="00BD6866" w:rsidP="001F11C7">
            <w:pPr>
              <w:autoSpaceDE w:val="0"/>
              <w:autoSpaceDN w:val="0"/>
              <w:adjustRightInd w:val="0"/>
              <w:spacing w:after="0" w:line="240" w:lineRule="auto"/>
              <w:rPr>
                <w:ins w:id="2689" w:author="Arjan" w:date="2014-09-08T17:40:00Z"/>
                <w:rFonts w:ascii="Arial" w:eastAsia="Times New Roman" w:hAnsi="Arial" w:cs="Arial"/>
                <w:color w:val="000000"/>
                <w:sz w:val="20"/>
                <w:szCs w:val="20"/>
              </w:rPr>
            </w:pPr>
          </w:p>
        </w:tc>
      </w:tr>
      <w:tr w:rsidR="00BD6866" w:rsidRPr="008F7B24" w14:paraId="4A8D7074" w14:textId="77777777" w:rsidTr="001F11C7">
        <w:trPr>
          <w:trHeight w:val="230"/>
          <w:ins w:id="2690" w:author="Arjan" w:date="2014-09-08T17:40:00Z"/>
        </w:trPr>
        <w:tc>
          <w:tcPr>
            <w:tcW w:w="3780" w:type="dxa"/>
            <w:tcBorders>
              <w:top w:val="nil"/>
              <w:left w:val="nil"/>
              <w:bottom w:val="nil"/>
              <w:right w:val="nil"/>
            </w:tcBorders>
          </w:tcPr>
          <w:p w14:paraId="1EDB7677" w14:textId="77777777" w:rsidR="00BD6866" w:rsidRPr="008F7B24" w:rsidRDefault="00BD6866" w:rsidP="001F11C7">
            <w:pPr>
              <w:autoSpaceDE w:val="0"/>
              <w:autoSpaceDN w:val="0"/>
              <w:adjustRightInd w:val="0"/>
              <w:spacing w:after="0" w:line="240" w:lineRule="auto"/>
              <w:rPr>
                <w:ins w:id="2691" w:author="Arjan" w:date="2014-09-08T17:40:00Z"/>
                <w:rFonts w:ascii="Arial" w:eastAsia="Times New Roman" w:hAnsi="Arial" w:cs="Arial"/>
                <w:color w:val="000000"/>
                <w:sz w:val="20"/>
                <w:szCs w:val="20"/>
              </w:rPr>
            </w:pPr>
            <w:ins w:id="2692" w:author="Arjan" w:date="2014-09-08T17:40:00Z">
              <w:r w:rsidRPr="008F7B24">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645C78A6" w14:textId="77777777" w:rsidR="00BD6866" w:rsidRPr="008F7B24" w:rsidRDefault="00BD6866" w:rsidP="001F11C7">
            <w:pPr>
              <w:autoSpaceDE w:val="0"/>
              <w:autoSpaceDN w:val="0"/>
              <w:adjustRightInd w:val="0"/>
              <w:spacing w:after="0" w:line="240" w:lineRule="auto"/>
              <w:rPr>
                <w:ins w:id="2693" w:author="Arjan" w:date="2014-09-08T17:40:00Z"/>
                <w:rFonts w:ascii="Arial" w:eastAsia="Times New Roman" w:hAnsi="Arial" w:cs="Arial"/>
                <w:color w:val="000000"/>
                <w:sz w:val="20"/>
                <w:szCs w:val="20"/>
              </w:rPr>
            </w:pPr>
          </w:p>
        </w:tc>
      </w:tr>
      <w:tr w:rsidR="00BD6866" w:rsidRPr="008F7B24" w14:paraId="628D4365" w14:textId="77777777" w:rsidTr="001F11C7">
        <w:trPr>
          <w:trHeight w:val="215"/>
          <w:ins w:id="2694" w:author="Arjan" w:date="2014-09-08T17:40:00Z"/>
        </w:trPr>
        <w:tc>
          <w:tcPr>
            <w:tcW w:w="3780" w:type="dxa"/>
            <w:tcBorders>
              <w:top w:val="nil"/>
              <w:left w:val="nil"/>
              <w:bottom w:val="nil"/>
              <w:right w:val="nil"/>
            </w:tcBorders>
          </w:tcPr>
          <w:p w14:paraId="2F1FE2C4" w14:textId="77777777" w:rsidR="00BD6866" w:rsidRPr="008F7B24" w:rsidRDefault="00BD6866" w:rsidP="001F11C7">
            <w:pPr>
              <w:autoSpaceDE w:val="0"/>
              <w:autoSpaceDN w:val="0"/>
              <w:adjustRightInd w:val="0"/>
              <w:spacing w:after="0" w:line="240" w:lineRule="auto"/>
              <w:rPr>
                <w:ins w:id="2695" w:author="Arjan" w:date="2014-09-08T17:40:00Z"/>
                <w:rFonts w:ascii="Arial" w:eastAsia="Times New Roman" w:hAnsi="Arial" w:cs="Arial"/>
                <w:b/>
                <w:bCs/>
                <w:color w:val="000000"/>
                <w:sz w:val="20"/>
                <w:szCs w:val="20"/>
              </w:rPr>
            </w:pPr>
          </w:p>
        </w:tc>
        <w:tc>
          <w:tcPr>
            <w:tcW w:w="5580" w:type="dxa"/>
            <w:tcBorders>
              <w:top w:val="nil"/>
              <w:left w:val="nil"/>
              <w:bottom w:val="nil"/>
              <w:right w:val="nil"/>
            </w:tcBorders>
          </w:tcPr>
          <w:p w14:paraId="754B3DC2" w14:textId="77777777" w:rsidR="00BD6866" w:rsidRPr="008F7B24" w:rsidRDefault="00BD6866" w:rsidP="001F11C7">
            <w:pPr>
              <w:autoSpaceDE w:val="0"/>
              <w:autoSpaceDN w:val="0"/>
              <w:adjustRightInd w:val="0"/>
              <w:spacing w:after="0" w:line="240" w:lineRule="auto"/>
              <w:rPr>
                <w:ins w:id="2696" w:author="Arjan" w:date="2014-09-08T17:40:00Z"/>
                <w:rFonts w:ascii="Arial" w:eastAsia="Times New Roman" w:hAnsi="Arial" w:cs="Arial"/>
                <w:color w:val="000000"/>
                <w:sz w:val="20"/>
                <w:szCs w:val="20"/>
              </w:rPr>
            </w:pPr>
          </w:p>
        </w:tc>
      </w:tr>
      <w:tr w:rsidR="00BD6866" w:rsidRPr="008F7B24" w14:paraId="223A6EAB" w14:textId="77777777" w:rsidTr="001F11C7">
        <w:trPr>
          <w:trHeight w:val="215"/>
          <w:ins w:id="2697" w:author="Arjan" w:date="2014-09-08T17:40:00Z"/>
        </w:trPr>
        <w:tc>
          <w:tcPr>
            <w:tcW w:w="3780" w:type="dxa"/>
            <w:tcBorders>
              <w:top w:val="nil"/>
              <w:left w:val="nil"/>
              <w:bottom w:val="nil"/>
              <w:right w:val="nil"/>
            </w:tcBorders>
          </w:tcPr>
          <w:p w14:paraId="605F66B6" w14:textId="77777777" w:rsidR="00BD6866" w:rsidRPr="008F7B24" w:rsidRDefault="00BD6866" w:rsidP="001F11C7">
            <w:pPr>
              <w:autoSpaceDE w:val="0"/>
              <w:autoSpaceDN w:val="0"/>
              <w:adjustRightInd w:val="0"/>
              <w:spacing w:after="0" w:line="240" w:lineRule="auto"/>
              <w:rPr>
                <w:ins w:id="2698" w:author="Arjan" w:date="2014-09-08T17:40:00Z"/>
                <w:rFonts w:ascii="Arial" w:eastAsia="Times New Roman" w:hAnsi="Arial" w:cs="Arial"/>
                <w:color w:val="000000"/>
                <w:sz w:val="20"/>
                <w:szCs w:val="20"/>
              </w:rPr>
            </w:pPr>
            <w:ins w:id="2699" w:author="Arjan" w:date="2014-09-08T17:40:00Z">
              <w:r w:rsidRPr="008F7B24">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46F438F8" w14:textId="77777777" w:rsidR="00BD6866" w:rsidRPr="008F7B24" w:rsidRDefault="00BD6866" w:rsidP="001F11C7">
            <w:pPr>
              <w:autoSpaceDE w:val="0"/>
              <w:autoSpaceDN w:val="0"/>
              <w:adjustRightInd w:val="0"/>
              <w:spacing w:after="0" w:line="240" w:lineRule="auto"/>
              <w:rPr>
                <w:ins w:id="2700" w:author="Arjan" w:date="2014-09-08T17:40:00Z"/>
                <w:rFonts w:ascii="Arial" w:eastAsia="Times New Roman" w:hAnsi="Arial" w:cs="Arial"/>
                <w:color w:val="000000"/>
                <w:sz w:val="20"/>
                <w:szCs w:val="20"/>
              </w:rPr>
            </w:pPr>
            <w:ins w:id="2701" w:author="Arjan" w:date="2014-09-08T17:40:00Z">
              <w:r>
                <w:rPr>
                  <w:rFonts w:ascii="Arial" w:eastAsia="Times New Roman" w:hAnsi="Arial" w:cs="Arial"/>
                  <w:color w:val="000000"/>
                  <w:sz w:val="20"/>
                  <w:szCs w:val="20"/>
                </w:rPr>
                <w:t>Nee</w:t>
              </w:r>
            </w:ins>
          </w:p>
        </w:tc>
      </w:tr>
      <w:tr w:rsidR="00BD6866" w:rsidRPr="008F7B24" w14:paraId="4BA711F6" w14:textId="77777777" w:rsidTr="001F11C7">
        <w:trPr>
          <w:trHeight w:val="230"/>
          <w:ins w:id="2702" w:author="Arjan" w:date="2014-09-08T17:40:00Z"/>
        </w:trPr>
        <w:tc>
          <w:tcPr>
            <w:tcW w:w="3780" w:type="dxa"/>
            <w:tcBorders>
              <w:top w:val="nil"/>
              <w:left w:val="nil"/>
              <w:bottom w:val="nil"/>
              <w:right w:val="nil"/>
            </w:tcBorders>
          </w:tcPr>
          <w:p w14:paraId="36B4512A" w14:textId="77777777" w:rsidR="00BD6866" w:rsidRPr="008F7B24" w:rsidRDefault="00BD6866" w:rsidP="001F11C7">
            <w:pPr>
              <w:autoSpaceDE w:val="0"/>
              <w:autoSpaceDN w:val="0"/>
              <w:adjustRightInd w:val="0"/>
              <w:spacing w:after="0" w:line="240" w:lineRule="auto"/>
              <w:rPr>
                <w:ins w:id="2703" w:author="Arjan" w:date="2014-09-08T17:40:00Z"/>
                <w:rFonts w:ascii="Arial" w:eastAsia="Times New Roman" w:hAnsi="Arial" w:cs="Arial"/>
                <w:b/>
                <w:bCs/>
                <w:color w:val="000000"/>
                <w:sz w:val="20"/>
                <w:szCs w:val="20"/>
              </w:rPr>
            </w:pPr>
          </w:p>
        </w:tc>
        <w:tc>
          <w:tcPr>
            <w:tcW w:w="5580" w:type="dxa"/>
            <w:tcBorders>
              <w:top w:val="nil"/>
              <w:left w:val="nil"/>
              <w:bottom w:val="nil"/>
              <w:right w:val="nil"/>
            </w:tcBorders>
          </w:tcPr>
          <w:p w14:paraId="3E9A9731" w14:textId="77777777" w:rsidR="00BD6866" w:rsidRPr="008F7B24" w:rsidRDefault="00BD6866" w:rsidP="001F11C7">
            <w:pPr>
              <w:autoSpaceDE w:val="0"/>
              <w:autoSpaceDN w:val="0"/>
              <w:adjustRightInd w:val="0"/>
              <w:spacing w:after="0" w:line="240" w:lineRule="auto"/>
              <w:rPr>
                <w:ins w:id="2704" w:author="Arjan" w:date="2014-09-08T17:40:00Z"/>
                <w:rFonts w:ascii="Arial" w:eastAsia="Times New Roman" w:hAnsi="Arial" w:cs="Arial"/>
                <w:color w:val="000000"/>
                <w:sz w:val="20"/>
                <w:szCs w:val="20"/>
              </w:rPr>
            </w:pPr>
          </w:p>
        </w:tc>
      </w:tr>
      <w:tr w:rsidR="00BD6866" w:rsidRPr="008F7B24" w14:paraId="57A6D933" w14:textId="77777777" w:rsidTr="001F11C7">
        <w:trPr>
          <w:trHeight w:val="230"/>
          <w:ins w:id="2705" w:author="Arjan" w:date="2014-09-08T17:40:00Z"/>
        </w:trPr>
        <w:tc>
          <w:tcPr>
            <w:tcW w:w="3780" w:type="dxa"/>
            <w:tcBorders>
              <w:top w:val="nil"/>
              <w:left w:val="nil"/>
              <w:bottom w:val="nil"/>
              <w:right w:val="nil"/>
            </w:tcBorders>
          </w:tcPr>
          <w:p w14:paraId="6368D811" w14:textId="77777777" w:rsidR="00BD6866" w:rsidRPr="008F7B24" w:rsidRDefault="00BD6866" w:rsidP="001F11C7">
            <w:pPr>
              <w:autoSpaceDE w:val="0"/>
              <w:autoSpaceDN w:val="0"/>
              <w:adjustRightInd w:val="0"/>
              <w:spacing w:after="0" w:line="240" w:lineRule="auto"/>
              <w:rPr>
                <w:ins w:id="2706" w:author="Arjan" w:date="2014-09-08T17:40:00Z"/>
                <w:rFonts w:ascii="Arial" w:eastAsia="Times New Roman" w:hAnsi="Arial" w:cs="Arial"/>
                <w:color w:val="000000"/>
                <w:sz w:val="20"/>
                <w:szCs w:val="20"/>
              </w:rPr>
            </w:pPr>
            <w:ins w:id="2707" w:author="Arjan" w:date="2014-09-08T17:40:00Z">
              <w:r w:rsidRPr="008F7B24">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4835EBE0" w14:textId="77777777" w:rsidR="00BD6866" w:rsidRPr="008F7B24" w:rsidRDefault="00BD6866" w:rsidP="001F11C7">
            <w:pPr>
              <w:autoSpaceDE w:val="0"/>
              <w:autoSpaceDN w:val="0"/>
              <w:adjustRightInd w:val="0"/>
              <w:spacing w:after="0" w:line="240" w:lineRule="auto"/>
              <w:rPr>
                <w:ins w:id="2708" w:author="Arjan" w:date="2014-09-08T17:40:00Z"/>
                <w:rFonts w:ascii="Arial" w:eastAsia="Times New Roman" w:hAnsi="Arial" w:cs="Arial"/>
                <w:color w:val="000000"/>
                <w:sz w:val="20"/>
                <w:szCs w:val="20"/>
              </w:rPr>
            </w:pPr>
            <w:ins w:id="2709" w:author="Arjan" w:date="2014-09-08T17:40:00Z">
              <w:r>
                <w:rPr>
                  <w:rFonts w:ascii="Arial" w:eastAsia="Times New Roman" w:hAnsi="Arial" w:cs="Arial"/>
                  <w:color w:val="000000"/>
                  <w:sz w:val="20"/>
                  <w:szCs w:val="20"/>
                </w:rPr>
                <w:t>Nee</w:t>
              </w:r>
            </w:ins>
          </w:p>
        </w:tc>
      </w:tr>
      <w:tr w:rsidR="00BD6866" w:rsidRPr="008F7B24" w14:paraId="2D5DCF3B" w14:textId="77777777" w:rsidTr="001F11C7">
        <w:trPr>
          <w:trHeight w:val="230"/>
          <w:ins w:id="2710" w:author="Arjan" w:date="2014-09-08T17:40:00Z"/>
        </w:trPr>
        <w:tc>
          <w:tcPr>
            <w:tcW w:w="3780" w:type="dxa"/>
            <w:tcBorders>
              <w:top w:val="nil"/>
              <w:left w:val="nil"/>
              <w:bottom w:val="nil"/>
              <w:right w:val="nil"/>
            </w:tcBorders>
          </w:tcPr>
          <w:p w14:paraId="36E757CA" w14:textId="77777777" w:rsidR="00BD6866" w:rsidRPr="008F7B24" w:rsidRDefault="00BD6866" w:rsidP="001F11C7">
            <w:pPr>
              <w:autoSpaceDE w:val="0"/>
              <w:autoSpaceDN w:val="0"/>
              <w:adjustRightInd w:val="0"/>
              <w:spacing w:after="0" w:line="240" w:lineRule="auto"/>
              <w:rPr>
                <w:ins w:id="2711" w:author="Arjan" w:date="2014-09-08T17:40:00Z"/>
                <w:rFonts w:ascii="Arial" w:eastAsia="Times New Roman" w:hAnsi="Arial" w:cs="Arial"/>
                <w:b/>
                <w:bCs/>
                <w:color w:val="000000"/>
                <w:sz w:val="20"/>
                <w:szCs w:val="20"/>
              </w:rPr>
            </w:pPr>
          </w:p>
        </w:tc>
        <w:tc>
          <w:tcPr>
            <w:tcW w:w="5580" w:type="dxa"/>
            <w:tcBorders>
              <w:top w:val="nil"/>
              <w:left w:val="nil"/>
              <w:bottom w:val="nil"/>
              <w:right w:val="nil"/>
            </w:tcBorders>
          </w:tcPr>
          <w:p w14:paraId="641FA730" w14:textId="77777777" w:rsidR="00BD6866" w:rsidRPr="008F7B24" w:rsidRDefault="00BD6866" w:rsidP="001F11C7">
            <w:pPr>
              <w:autoSpaceDE w:val="0"/>
              <w:autoSpaceDN w:val="0"/>
              <w:adjustRightInd w:val="0"/>
              <w:spacing w:after="0" w:line="240" w:lineRule="auto"/>
              <w:rPr>
                <w:ins w:id="2712" w:author="Arjan" w:date="2014-09-08T17:40:00Z"/>
                <w:rFonts w:ascii="Arial" w:eastAsia="Times New Roman" w:hAnsi="Arial" w:cs="Arial"/>
                <w:color w:val="000000"/>
                <w:sz w:val="20"/>
                <w:szCs w:val="20"/>
              </w:rPr>
            </w:pPr>
          </w:p>
        </w:tc>
      </w:tr>
      <w:tr w:rsidR="00BD6866" w:rsidRPr="008F7B24" w14:paraId="4A329683" w14:textId="77777777" w:rsidTr="001F11C7">
        <w:trPr>
          <w:trHeight w:val="230"/>
          <w:ins w:id="2713" w:author="Arjan" w:date="2014-09-08T17:40:00Z"/>
        </w:trPr>
        <w:tc>
          <w:tcPr>
            <w:tcW w:w="3780" w:type="dxa"/>
            <w:tcBorders>
              <w:top w:val="nil"/>
              <w:left w:val="nil"/>
              <w:bottom w:val="nil"/>
              <w:right w:val="nil"/>
            </w:tcBorders>
          </w:tcPr>
          <w:p w14:paraId="02E3C867" w14:textId="77777777" w:rsidR="00BD6866" w:rsidRPr="008F7B24" w:rsidRDefault="00BD6866" w:rsidP="001F11C7">
            <w:pPr>
              <w:autoSpaceDE w:val="0"/>
              <w:autoSpaceDN w:val="0"/>
              <w:adjustRightInd w:val="0"/>
              <w:spacing w:after="0" w:line="240" w:lineRule="auto"/>
              <w:rPr>
                <w:ins w:id="2714" w:author="Arjan" w:date="2014-09-08T17:40:00Z"/>
                <w:rFonts w:ascii="Arial" w:eastAsia="Times New Roman" w:hAnsi="Arial" w:cs="Arial"/>
                <w:color w:val="000000"/>
                <w:sz w:val="20"/>
                <w:szCs w:val="20"/>
              </w:rPr>
            </w:pPr>
            <w:ins w:id="2715" w:author="Arjan" w:date="2014-09-08T17:40:00Z">
              <w:r w:rsidRPr="008F7B24">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778BD335" w14:textId="77777777" w:rsidR="00BD6866" w:rsidRPr="008F7B24" w:rsidRDefault="00BD6866" w:rsidP="001F11C7">
            <w:pPr>
              <w:autoSpaceDE w:val="0"/>
              <w:autoSpaceDN w:val="0"/>
              <w:adjustRightInd w:val="0"/>
              <w:spacing w:after="0" w:line="240" w:lineRule="auto"/>
              <w:rPr>
                <w:ins w:id="2716" w:author="Arjan" w:date="2014-09-08T17:40:00Z"/>
                <w:rFonts w:ascii="Arial" w:eastAsia="Times New Roman" w:hAnsi="Arial" w:cs="Arial"/>
                <w:color w:val="000000"/>
                <w:sz w:val="20"/>
                <w:szCs w:val="20"/>
              </w:rPr>
            </w:pPr>
            <w:ins w:id="2717" w:author="Arjan" w:date="2014-09-08T17:40:00Z">
              <w:r>
                <w:rPr>
                  <w:rFonts w:ascii="Arial" w:eastAsia="Times New Roman" w:hAnsi="Arial" w:cs="Arial"/>
                  <w:color w:val="000000"/>
                  <w:sz w:val="20"/>
                  <w:szCs w:val="20"/>
                </w:rPr>
                <w:t>Nee</w:t>
              </w:r>
            </w:ins>
          </w:p>
        </w:tc>
      </w:tr>
      <w:tr w:rsidR="00BD6866" w:rsidRPr="008F7B24" w14:paraId="5D65750C" w14:textId="77777777" w:rsidTr="001F11C7">
        <w:trPr>
          <w:trHeight w:val="230"/>
          <w:ins w:id="2718" w:author="Arjan" w:date="2014-09-08T17:40:00Z"/>
        </w:trPr>
        <w:tc>
          <w:tcPr>
            <w:tcW w:w="3780" w:type="dxa"/>
            <w:tcBorders>
              <w:top w:val="nil"/>
              <w:left w:val="nil"/>
              <w:bottom w:val="nil"/>
              <w:right w:val="nil"/>
            </w:tcBorders>
          </w:tcPr>
          <w:p w14:paraId="11C4EC8B" w14:textId="77777777" w:rsidR="00BD6866" w:rsidRPr="008F7B24" w:rsidRDefault="00BD6866" w:rsidP="001F11C7">
            <w:pPr>
              <w:autoSpaceDE w:val="0"/>
              <w:autoSpaceDN w:val="0"/>
              <w:adjustRightInd w:val="0"/>
              <w:spacing w:after="0" w:line="240" w:lineRule="auto"/>
              <w:rPr>
                <w:ins w:id="2719" w:author="Arjan" w:date="2014-09-08T17:40:00Z"/>
                <w:rFonts w:ascii="Arial" w:eastAsia="Times New Roman" w:hAnsi="Arial" w:cs="Arial"/>
                <w:b/>
                <w:bCs/>
                <w:color w:val="000000"/>
                <w:sz w:val="20"/>
                <w:szCs w:val="20"/>
              </w:rPr>
            </w:pPr>
          </w:p>
        </w:tc>
        <w:tc>
          <w:tcPr>
            <w:tcW w:w="5580" w:type="dxa"/>
            <w:tcBorders>
              <w:top w:val="nil"/>
              <w:left w:val="nil"/>
              <w:bottom w:val="nil"/>
              <w:right w:val="nil"/>
            </w:tcBorders>
          </w:tcPr>
          <w:p w14:paraId="4AB358E0" w14:textId="77777777" w:rsidR="00BD6866" w:rsidRPr="008F7B24" w:rsidRDefault="00BD6866" w:rsidP="001F11C7">
            <w:pPr>
              <w:autoSpaceDE w:val="0"/>
              <w:autoSpaceDN w:val="0"/>
              <w:adjustRightInd w:val="0"/>
              <w:spacing w:after="0" w:line="240" w:lineRule="auto"/>
              <w:rPr>
                <w:ins w:id="2720" w:author="Arjan" w:date="2014-09-08T17:40:00Z"/>
                <w:rFonts w:ascii="Arial" w:eastAsia="Times New Roman" w:hAnsi="Arial" w:cs="Arial"/>
                <w:color w:val="000000"/>
                <w:sz w:val="20"/>
                <w:szCs w:val="20"/>
              </w:rPr>
            </w:pPr>
          </w:p>
        </w:tc>
      </w:tr>
      <w:tr w:rsidR="00BD6866" w:rsidRPr="008F7B24" w14:paraId="49F2B3EF" w14:textId="77777777" w:rsidTr="001F11C7">
        <w:trPr>
          <w:trHeight w:val="230"/>
          <w:ins w:id="2721" w:author="Arjan" w:date="2014-09-08T17:40:00Z"/>
        </w:trPr>
        <w:tc>
          <w:tcPr>
            <w:tcW w:w="3780" w:type="dxa"/>
            <w:tcBorders>
              <w:top w:val="nil"/>
              <w:left w:val="nil"/>
              <w:bottom w:val="nil"/>
              <w:right w:val="nil"/>
            </w:tcBorders>
          </w:tcPr>
          <w:p w14:paraId="184827E0" w14:textId="77777777" w:rsidR="00BD6866" w:rsidRPr="008F7B24" w:rsidRDefault="00BD6866" w:rsidP="001F11C7">
            <w:pPr>
              <w:autoSpaceDE w:val="0"/>
              <w:autoSpaceDN w:val="0"/>
              <w:adjustRightInd w:val="0"/>
              <w:spacing w:after="0" w:line="240" w:lineRule="auto"/>
              <w:rPr>
                <w:ins w:id="2722" w:author="Arjan" w:date="2014-09-08T17:40:00Z"/>
                <w:rFonts w:ascii="Arial" w:eastAsia="Times New Roman" w:hAnsi="Arial" w:cs="Arial"/>
                <w:color w:val="000000"/>
                <w:sz w:val="20"/>
                <w:szCs w:val="20"/>
              </w:rPr>
            </w:pPr>
            <w:ins w:id="2723" w:author="Arjan" w:date="2014-09-08T17:40:00Z">
              <w:r w:rsidRPr="008F7B24">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232E800A" w14:textId="77777777" w:rsidR="00BD6866" w:rsidRPr="008F7B24" w:rsidRDefault="00BD6866" w:rsidP="001F11C7">
            <w:pPr>
              <w:autoSpaceDE w:val="0"/>
              <w:autoSpaceDN w:val="0"/>
              <w:adjustRightInd w:val="0"/>
              <w:spacing w:after="0" w:line="240" w:lineRule="auto"/>
              <w:rPr>
                <w:ins w:id="2724" w:author="Arjan" w:date="2014-09-08T17:40:00Z"/>
                <w:rFonts w:ascii="Arial" w:eastAsia="Times New Roman" w:hAnsi="Arial" w:cs="Arial"/>
                <w:color w:val="000000"/>
                <w:sz w:val="20"/>
                <w:szCs w:val="20"/>
              </w:rPr>
            </w:pPr>
            <w:ins w:id="2725" w:author="Arjan" w:date="2014-09-08T17:40:00Z">
              <w:r w:rsidRPr="008F7B24">
                <w:rPr>
                  <w:rFonts w:ascii="Arial" w:eastAsia="Times New Roman" w:hAnsi="Arial" w:cs="Arial"/>
                  <w:color w:val="000000"/>
                  <w:sz w:val="20"/>
                  <w:szCs w:val="20"/>
                </w:rPr>
                <w:t>Nee</w:t>
              </w:r>
            </w:ins>
          </w:p>
        </w:tc>
      </w:tr>
      <w:tr w:rsidR="00BD6866" w:rsidRPr="008F7B24" w14:paraId="78340D60" w14:textId="77777777" w:rsidTr="001F11C7">
        <w:trPr>
          <w:trHeight w:val="230"/>
          <w:ins w:id="2726" w:author="Arjan" w:date="2014-09-08T17:40:00Z"/>
        </w:trPr>
        <w:tc>
          <w:tcPr>
            <w:tcW w:w="3780" w:type="dxa"/>
            <w:tcBorders>
              <w:top w:val="nil"/>
              <w:left w:val="nil"/>
              <w:bottom w:val="nil"/>
              <w:right w:val="nil"/>
            </w:tcBorders>
          </w:tcPr>
          <w:p w14:paraId="7EEDA96B" w14:textId="77777777" w:rsidR="00BD6866" w:rsidRPr="008F7B24" w:rsidRDefault="00BD6866" w:rsidP="001F11C7">
            <w:pPr>
              <w:autoSpaceDE w:val="0"/>
              <w:autoSpaceDN w:val="0"/>
              <w:adjustRightInd w:val="0"/>
              <w:spacing w:after="0" w:line="240" w:lineRule="auto"/>
              <w:rPr>
                <w:ins w:id="2727" w:author="Arjan" w:date="2014-09-08T17:40:00Z"/>
                <w:rFonts w:ascii="Arial" w:eastAsia="Times New Roman" w:hAnsi="Arial" w:cs="Arial"/>
                <w:b/>
                <w:bCs/>
                <w:color w:val="000000"/>
                <w:sz w:val="20"/>
                <w:szCs w:val="20"/>
              </w:rPr>
            </w:pPr>
          </w:p>
        </w:tc>
        <w:tc>
          <w:tcPr>
            <w:tcW w:w="5580" w:type="dxa"/>
            <w:tcBorders>
              <w:top w:val="nil"/>
              <w:left w:val="nil"/>
              <w:bottom w:val="nil"/>
              <w:right w:val="nil"/>
            </w:tcBorders>
          </w:tcPr>
          <w:p w14:paraId="7E8966A7" w14:textId="77777777" w:rsidR="00BD6866" w:rsidRPr="008F7B24" w:rsidRDefault="00BD6866" w:rsidP="001F11C7">
            <w:pPr>
              <w:autoSpaceDE w:val="0"/>
              <w:autoSpaceDN w:val="0"/>
              <w:adjustRightInd w:val="0"/>
              <w:spacing w:after="0" w:line="240" w:lineRule="auto"/>
              <w:rPr>
                <w:ins w:id="2728" w:author="Arjan" w:date="2014-09-08T17:40:00Z"/>
                <w:rFonts w:ascii="Arial" w:eastAsia="Times New Roman" w:hAnsi="Arial" w:cs="Arial"/>
                <w:color w:val="000000"/>
                <w:sz w:val="20"/>
                <w:szCs w:val="20"/>
              </w:rPr>
            </w:pPr>
          </w:p>
        </w:tc>
      </w:tr>
      <w:tr w:rsidR="00BD6866" w:rsidRPr="008F7B24" w14:paraId="2BC6D184" w14:textId="77777777" w:rsidTr="001F11C7">
        <w:trPr>
          <w:trHeight w:val="411"/>
          <w:ins w:id="2729" w:author="Arjan" w:date="2014-09-08T17:40:00Z"/>
        </w:trPr>
        <w:tc>
          <w:tcPr>
            <w:tcW w:w="3780" w:type="dxa"/>
            <w:tcBorders>
              <w:top w:val="nil"/>
              <w:left w:val="nil"/>
              <w:bottom w:val="nil"/>
              <w:right w:val="nil"/>
            </w:tcBorders>
          </w:tcPr>
          <w:p w14:paraId="7FF20DB0" w14:textId="77777777" w:rsidR="00BD6866" w:rsidRPr="008F7B24" w:rsidRDefault="00BD6866" w:rsidP="001F11C7">
            <w:pPr>
              <w:autoSpaceDE w:val="0"/>
              <w:autoSpaceDN w:val="0"/>
              <w:adjustRightInd w:val="0"/>
              <w:spacing w:after="0" w:line="240" w:lineRule="auto"/>
              <w:rPr>
                <w:ins w:id="2730" w:author="Arjan" w:date="2014-09-08T17:40:00Z"/>
                <w:rFonts w:ascii="Arial" w:eastAsia="Times New Roman" w:hAnsi="Arial" w:cs="Arial"/>
                <w:color w:val="000000"/>
                <w:sz w:val="20"/>
                <w:szCs w:val="20"/>
              </w:rPr>
            </w:pPr>
            <w:ins w:id="2731" w:author="Arjan" w:date="2014-09-08T17:40:00Z">
              <w:r w:rsidRPr="008F7B24">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040415D9" w14:textId="77777777" w:rsidR="00BD6866" w:rsidRPr="008F7B24" w:rsidRDefault="00BD6866" w:rsidP="001F11C7">
            <w:pPr>
              <w:autoSpaceDE w:val="0"/>
              <w:autoSpaceDN w:val="0"/>
              <w:adjustRightInd w:val="0"/>
              <w:spacing w:after="0" w:line="240" w:lineRule="auto"/>
              <w:rPr>
                <w:ins w:id="2732" w:author="Arjan" w:date="2014-09-08T17:40:00Z"/>
                <w:rFonts w:ascii="Arial" w:eastAsia="Times New Roman" w:hAnsi="Arial" w:cs="Arial"/>
                <w:color w:val="000000"/>
                <w:sz w:val="20"/>
                <w:szCs w:val="20"/>
              </w:rPr>
            </w:pPr>
            <w:ins w:id="2733" w:author="Arjan" w:date="2014-09-08T17:40:00Z">
              <w:r w:rsidRPr="008F7B24">
                <w:rPr>
                  <w:rFonts w:ascii="Arial" w:eastAsia="Times New Roman" w:hAnsi="Arial" w:cs="Arial"/>
                  <w:color w:val="000000"/>
                  <w:sz w:val="20"/>
                  <w:szCs w:val="20"/>
                </w:rPr>
                <w:t>Nee</w:t>
              </w:r>
            </w:ins>
          </w:p>
        </w:tc>
      </w:tr>
      <w:tr w:rsidR="00BD6866" w:rsidRPr="008F7B24" w14:paraId="03F19D0F" w14:textId="77777777" w:rsidTr="001F11C7">
        <w:trPr>
          <w:trHeight w:val="245"/>
          <w:ins w:id="2734" w:author="Arjan" w:date="2014-09-08T17:40:00Z"/>
        </w:trPr>
        <w:tc>
          <w:tcPr>
            <w:tcW w:w="3780" w:type="dxa"/>
            <w:tcBorders>
              <w:top w:val="nil"/>
              <w:left w:val="nil"/>
              <w:bottom w:val="nil"/>
              <w:right w:val="nil"/>
            </w:tcBorders>
          </w:tcPr>
          <w:p w14:paraId="05608AD3" w14:textId="77777777" w:rsidR="00BD6866" w:rsidRPr="008F7B24" w:rsidRDefault="00BD6866" w:rsidP="001F11C7">
            <w:pPr>
              <w:autoSpaceDE w:val="0"/>
              <w:autoSpaceDN w:val="0"/>
              <w:adjustRightInd w:val="0"/>
              <w:spacing w:after="0" w:line="240" w:lineRule="auto"/>
              <w:rPr>
                <w:ins w:id="2735" w:author="Arjan" w:date="2014-09-08T17:40:00Z"/>
                <w:rFonts w:ascii="Arial" w:eastAsia="Times New Roman" w:hAnsi="Arial" w:cs="Arial"/>
                <w:b/>
                <w:bCs/>
                <w:color w:val="000000"/>
                <w:sz w:val="20"/>
                <w:szCs w:val="20"/>
              </w:rPr>
            </w:pPr>
          </w:p>
        </w:tc>
        <w:tc>
          <w:tcPr>
            <w:tcW w:w="5580" w:type="dxa"/>
            <w:tcBorders>
              <w:top w:val="nil"/>
              <w:left w:val="nil"/>
              <w:bottom w:val="nil"/>
              <w:right w:val="nil"/>
            </w:tcBorders>
          </w:tcPr>
          <w:p w14:paraId="63BA7A45" w14:textId="77777777" w:rsidR="00BD6866" w:rsidRPr="008F7B24" w:rsidRDefault="00BD6866" w:rsidP="001F11C7">
            <w:pPr>
              <w:autoSpaceDE w:val="0"/>
              <w:autoSpaceDN w:val="0"/>
              <w:adjustRightInd w:val="0"/>
              <w:spacing w:after="0" w:line="240" w:lineRule="auto"/>
              <w:rPr>
                <w:ins w:id="2736" w:author="Arjan" w:date="2014-09-08T17:40:00Z"/>
                <w:rFonts w:ascii="Arial" w:eastAsia="Times New Roman" w:hAnsi="Arial" w:cs="Arial"/>
                <w:color w:val="000000"/>
                <w:sz w:val="20"/>
                <w:szCs w:val="20"/>
              </w:rPr>
            </w:pPr>
          </w:p>
        </w:tc>
      </w:tr>
      <w:tr w:rsidR="00BD6866" w:rsidRPr="008F7B24" w14:paraId="5C6B60E5" w14:textId="77777777" w:rsidTr="001F11C7">
        <w:trPr>
          <w:trHeight w:val="230"/>
          <w:ins w:id="2737" w:author="Arjan" w:date="2014-09-08T17:40:00Z"/>
        </w:trPr>
        <w:tc>
          <w:tcPr>
            <w:tcW w:w="3780" w:type="dxa"/>
            <w:tcBorders>
              <w:top w:val="nil"/>
              <w:left w:val="nil"/>
              <w:bottom w:val="nil"/>
              <w:right w:val="nil"/>
            </w:tcBorders>
          </w:tcPr>
          <w:p w14:paraId="672302D1" w14:textId="77777777" w:rsidR="00BD6866" w:rsidRPr="008F7B24" w:rsidRDefault="00BD6866" w:rsidP="001F11C7">
            <w:pPr>
              <w:autoSpaceDE w:val="0"/>
              <w:autoSpaceDN w:val="0"/>
              <w:adjustRightInd w:val="0"/>
              <w:spacing w:after="0" w:line="240" w:lineRule="auto"/>
              <w:rPr>
                <w:ins w:id="2738" w:author="Arjan" w:date="2014-09-08T17:40:00Z"/>
                <w:rFonts w:ascii="Arial" w:eastAsia="Times New Roman" w:hAnsi="Arial" w:cs="Arial"/>
                <w:color w:val="000000"/>
                <w:sz w:val="20"/>
                <w:szCs w:val="20"/>
              </w:rPr>
            </w:pPr>
            <w:ins w:id="2739" w:author="Arjan" w:date="2014-09-08T17:40:00Z">
              <w:r w:rsidRPr="008F7B24">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452FF8DF" w14:textId="77777777" w:rsidR="00BD6866" w:rsidRPr="008F7B24" w:rsidRDefault="00BD6866" w:rsidP="001F11C7">
            <w:pPr>
              <w:autoSpaceDE w:val="0"/>
              <w:autoSpaceDN w:val="0"/>
              <w:adjustRightInd w:val="0"/>
              <w:spacing w:after="0" w:line="240" w:lineRule="auto"/>
              <w:rPr>
                <w:ins w:id="2740" w:author="Arjan" w:date="2014-09-08T17:40:00Z"/>
                <w:rFonts w:ascii="Arial" w:eastAsia="Times New Roman" w:hAnsi="Arial" w:cs="Arial"/>
                <w:color w:val="000000"/>
                <w:sz w:val="20"/>
                <w:szCs w:val="20"/>
              </w:rPr>
            </w:pPr>
            <w:ins w:id="2741" w:author="Arjan" w:date="2014-09-08T17:40:00Z">
              <w:r>
                <w:rPr>
                  <w:rFonts w:ascii="Arial" w:hAnsi="Arial" w:cs="Arial"/>
                  <w:sz w:val="20"/>
                  <w:szCs w:val="20"/>
                  <w:lang w:val="en-AU"/>
                </w:rPr>
                <w:t>0</w:t>
              </w:r>
              <w:r w:rsidRPr="008F7B24">
                <w:rPr>
                  <w:rFonts w:ascii="Arial" w:eastAsia="Times New Roman" w:hAnsi="Arial" w:cs="Arial"/>
                  <w:color w:val="000000"/>
                  <w:sz w:val="20"/>
                  <w:szCs w:val="20"/>
                </w:rPr>
                <w:t xml:space="preserve"> - </w:t>
              </w:r>
              <w:r w:rsidR="00DA5D93" w:rsidRPr="008F7B24">
                <w:rPr>
                  <w:rFonts w:ascii="Arial" w:eastAsia="Times New Roman" w:hAnsi="Arial" w:cs="Arial"/>
                  <w:color w:val="000000"/>
                  <w:sz w:val="20"/>
                  <w:szCs w:val="20"/>
                </w:rPr>
                <w:fldChar w:fldCharType="begin" w:fldLock="1"/>
              </w:r>
              <w:r w:rsidRPr="008F7B24">
                <w:rPr>
                  <w:rFonts w:ascii="Arial" w:eastAsia="Times New Roman" w:hAnsi="Arial" w:cs="Arial"/>
                  <w:color w:val="000000"/>
                  <w:sz w:val="20"/>
                  <w:szCs w:val="20"/>
                </w:rPr>
                <w:instrText>MERGEFIELD Att.UpperBound</w:instrText>
              </w:r>
              <w:r w:rsidR="00DA5D93" w:rsidRPr="008F7B24">
                <w:rPr>
                  <w:rFonts w:ascii="Arial" w:eastAsia="Times New Roman" w:hAnsi="Arial" w:cs="Arial"/>
                  <w:color w:val="000000"/>
                  <w:sz w:val="20"/>
                  <w:szCs w:val="20"/>
                </w:rPr>
                <w:fldChar w:fldCharType="separate"/>
              </w:r>
              <w:r w:rsidRPr="008F7B24">
                <w:rPr>
                  <w:rFonts w:ascii="Arial" w:eastAsia="Times New Roman" w:hAnsi="Arial" w:cs="Arial"/>
                  <w:color w:val="000000"/>
                  <w:sz w:val="20"/>
                  <w:szCs w:val="20"/>
                </w:rPr>
                <w:t>1</w:t>
              </w:r>
              <w:r w:rsidR="00DA5D93" w:rsidRPr="008F7B24">
                <w:rPr>
                  <w:rFonts w:ascii="Arial" w:eastAsia="Times New Roman" w:hAnsi="Arial" w:cs="Arial"/>
                  <w:color w:val="000000"/>
                  <w:sz w:val="20"/>
                  <w:szCs w:val="20"/>
                </w:rPr>
                <w:fldChar w:fldCharType="end"/>
              </w:r>
            </w:ins>
          </w:p>
        </w:tc>
      </w:tr>
      <w:tr w:rsidR="00BD6866" w:rsidRPr="008F7B24" w14:paraId="769746CE" w14:textId="77777777" w:rsidTr="001F11C7">
        <w:trPr>
          <w:trHeight w:val="230"/>
          <w:ins w:id="2742" w:author="Arjan" w:date="2014-09-08T17:40:00Z"/>
        </w:trPr>
        <w:tc>
          <w:tcPr>
            <w:tcW w:w="3780" w:type="dxa"/>
            <w:tcBorders>
              <w:top w:val="nil"/>
              <w:left w:val="nil"/>
              <w:bottom w:val="nil"/>
              <w:right w:val="nil"/>
            </w:tcBorders>
          </w:tcPr>
          <w:p w14:paraId="1E7121E3" w14:textId="77777777" w:rsidR="00BD6866" w:rsidRPr="008F7B24" w:rsidRDefault="00BD6866" w:rsidP="001F11C7">
            <w:pPr>
              <w:autoSpaceDE w:val="0"/>
              <w:autoSpaceDN w:val="0"/>
              <w:adjustRightInd w:val="0"/>
              <w:spacing w:after="0" w:line="240" w:lineRule="auto"/>
              <w:rPr>
                <w:ins w:id="2743" w:author="Arjan" w:date="2014-09-08T17:40:00Z"/>
                <w:rFonts w:ascii="Arial" w:eastAsia="Times New Roman" w:hAnsi="Arial" w:cs="Arial"/>
                <w:b/>
                <w:bCs/>
                <w:color w:val="000000"/>
                <w:sz w:val="20"/>
                <w:szCs w:val="20"/>
              </w:rPr>
            </w:pPr>
          </w:p>
        </w:tc>
        <w:tc>
          <w:tcPr>
            <w:tcW w:w="5580" w:type="dxa"/>
            <w:tcBorders>
              <w:top w:val="nil"/>
              <w:left w:val="nil"/>
              <w:bottom w:val="nil"/>
              <w:right w:val="nil"/>
            </w:tcBorders>
          </w:tcPr>
          <w:p w14:paraId="752DBC21" w14:textId="77777777" w:rsidR="00BD6866" w:rsidRPr="008F7B24" w:rsidRDefault="00BD6866" w:rsidP="001F11C7">
            <w:pPr>
              <w:autoSpaceDE w:val="0"/>
              <w:autoSpaceDN w:val="0"/>
              <w:adjustRightInd w:val="0"/>
              <w:spacing w:after="0" w:line="240" w:lineRule="auto"/>
              <w:rPr>
                <w:ins w:id="2744" w:author="Arjan" w:date="2014-09-08T17:40:00Z"/>
                <w:rFonts w:ascii="Arial" w:eastAsia="Times New Roman" w:hAnsi="Arial" w:cs="Arial"/>
                <w:color w:val="000000"/>
                <w:sz w:val="20"/>
                <w:szCs w:val="20"/>
              </w:rPr>
            </w:pPr>
          </w:p>
        </w:tc>
      </w:tr>
      <w:tr w:rsidR="00BD6866" w:rsidRPr="008F7B24" w14:paraId="35F27587" w14:textId="77777777" w:rsidTr="001F11C7">
        <w:trPr>
          <w:trHeight w:val="230"/>
          <w:ins w:id="2745" w:author="Arjan" w:date="2014-09-08T17:40:00Z"/>
        </w:trPr>
        <w:tc>
          <w:tcPr>
            <w:tcW w:w="3780" w:type="dxa"/>
            <w:tcBorders>
              <w:top w:val="nil"/>
              <w:left w:val="nil"/>
              <w:bottom w:val="nil"/>
              <w:right w:val="nil"/>
            </w:tcBorders>
          </w:tcPr>
          <w:p w14:paraId="248440C1" w14:textId="77777777" w:rsidR="00BD6866" w:rsidRPr="008F7B24" w:rsidRDefault="00BD6866" w:rsidP="001F11C7">
            <w:pPr>
              <w:autoSpaceDE w:val="0"/>
              <w:autoSpaceDN w:val="0"/>
              <w:adjustRightInd w:val="0"/>
              <w:spacing w:after="0" w:line="240" w:lineRule="auto"/>
              <w:rPr>
                <w:ins w:id="2746" w:author="Arjan" w:date="2014-09-08T17:40:00Z"/>
                <w:rFonts w:ascii="Arial" w:eastAsia="Times New Roman" w:hAnsi="Arial" w:cs="Arial"/>
                <w:color w:val="000000"/>
                <w:sz w:val="20"/>
                <w:szCs w:val="20"/>
              </w:rPr>
            </w:pPr>
            <w:ins w:id="2747" w:author="Arjan" w:date="2014-09-08T17:40:00Z">
              <w:r w:rsidRPr="008F7B24">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00B4DF98" w14:textId="77777777" w:rsidR="00BD6866" w:rsidRPr="008F7B24" w:rsidRDefault="00BD6866" w:rsidP="001F11C7">
            <w:pPr>
              <w:autoSpaceDE w:val="0"/>
              <w:autoSpaceDN w:val="0"/>
              <w:adjustRightInd w:val="0"/>
              <w:spacing w:after="0" w:line="240" w:lineRule="auto"/>
              <w:rPr>
                <w:ins w:id="2748" w:author="Arjan" w:date="2014-09-08T17:40:00Z"/>
                <w:rFonts w:ascii="Arial" w:eastAsia="Times New Roman" w:hAnsi="Arial" w:cs="Arial"/>
                <w:color w:val="000000"/>
                <w:sz w:val="20"/>
                <w:szCs w:val="20"/>
              </w:rPr>
            </w:pPr>
            <w:ins w:id="2749" w:author="Arjan" w:date="2014-09-08T17:40:00Z">
              <w:r w:rsidRPr="008F7B24">
                <w:rPr>
                  <w:rFonts w:ascii="Arial" w:eastAsia="Times New Roman" w:hAnsi="Arial" w:cs="Arial"/>
                  <w:color w:val="000000"/>
                  <w:sz w:val="20"/>
                  <w:szCs w:val="20"/>
                </w:rPr>
                <w:t>Gemeentelijk basisgegeven</w:t>
              </w:r>
            </w:ins>
          </w:p>
        </w:tc>
      </w:tr>
      <w:tr w:rsidR="00BD6866" w:rsidRPr="008F7B24" w14:paraId="620C6630" w14:textId="77777777" w:rsidTr="001F11C7">
        <w:trPr>
          <w:trHeight w:val="230"/>
          <w:ins w:id="2750" w:author="Arjan" w:date="2014-09-08T17:40:00Z"/>
        </w:trPr>
        <w:tc>
          <w:tcPr>
            <w:tcW w:w="3780" w:type="dxa"/>
            <w:tcBorders>
              <w:top w:val="nil"/>
              <w:left w:val="nil"/>
              <w:right w:val="nil"/>
            </w:tcBorders>
          </w:tcPr>
          <w:p w14:paraId="3193956F" w14:textId="77777777" w:rsidR="00BD6866" w:rsidRPr="008F7B24" w:rsidRDefault="00BD6866" w:rsidP="001F11C7">
            <w:pPr>
              <w:autoSpaceDE w:val="0"/>
              <w:autoSpaceDN w:val="0"/>
              <w:adjustRightInd w:val="0"/>
              <w:spacing w:after="0" w:line="240" w:lineRule="auto"/>
              <w:rPr>
                <w:ins w:id="2751" w:author="Arjan" w:date="2014-09-08T17:40:00Z"/>
                <w:rFonts w:ascii="Arial" w:eastAsia="Times New Roman" w:hAnsi="Arial" w:cs="Arial"/>
                <w:b/>
                <w:bCs/>
                <w:color w:val="000000"/>
                <w:sz w:val="20"/>
                <w:szCs w:val="20"/>
              </w:rPr>
            </w:pPr>
          </w:p>
        </w:tc>
        <w:tc>
          <w:tcPr>
            <w:tcW w:w="5580" w:type="dxa"/>
            <w:tcBorders>
              <w:top w:val="nil"/>
              <w:left w:val="nil"/>
              <w:right w:val="nil"/>
            </w:tcBorders>
          </w:tcPr>
          <w:p w14:paraId="05D89D04" w14:textId="77777777" w:rsidR="00BD6866" w:rsidRPr="008F7B24" w:rsidRDefault="00BD6866" w:rsidP="001F11C7">
            <w:pPr>
              <w:autoSpaceDE w:val="0"/>
              <w:autoSpaceDN w:val="0"/>
              <w:adjustRightInd w:val="0"/>
              <w:spacing w:after="0" w:line="240" w:lineRule="auto"/>
              <w:rPr>
                <w:ins w:id="2752" w:author="Arjan" w:date="2014-09-08T17:40:00Z"/>
                <w:rFonts w:ascii="Arial" w:eastAsia="Times New Roman" w:hAnsi="Arial" w:cs="Arial"/>
                <w:color w:val="000000"/>
                <w:sz w:val="20"/>
                <w:szCs w:val="20"/>
              </w:rPr>
            </w:pPr>
          </w:p>
        </w:tc>
      </w:tr>
      <w:tr w:rsidR="00BD6866" w:rsidRPr="00AE1A91" w14:paraId="2A66D540" w14:textId="77777777" w:rsidTr="001F11C7">
        <w:trPr>
          <w:trHeight w:val="230"/>
          <w:ins w:id="2753" w:author="Arjan" w:date="2014-09-08T17:40:00Z"/>
        </w:trPr>
        <w:tc>
          <w:tcPr>
            <w:tcW w:w="3780" w:type="dxa"/>
            <w:tcBorders>
              <w:top w:val="nil"/>
              <w:left w:val="nil"/>
              <w:bottom w:val="single" w:sz="4" w:space="0" w:color="auto"/>
              <w:right w:val="nil"/>
            </w:tcBorders>
          </w:tcPr>
          <w:p w14:paraId="10B92113" w14:textId="77777777" w:rsidR="00BD6866" w:rsidRPr="008F7B24" w:rsidRDefault="00BD6866" w:rsidP="001F11C7">
            <w:pPr>
              <w:autoSpaceDE w:val="0"/>
              <w:autoSpaceDN w:val="0"/>
              <w:adjustRightInd w:val="0"/>
              <w:spacing w:after="0" w:line="240" w:lineRule="auto"/>
              <w:rPr>
                <w:ins w:id="2754" w:author="Arjan" w:date="2014-09-08T17:40:00Z"/>
                <w:rFonts w:ascii="Arial" w:eastAsia="Times New Roman" w:hAnsi="Arial" w:cs="Arial"/>
                <w:b/>
                <w:bCs/>
                <w:color w:val="000000"/>
                <w:sz w:val="20"/>
                <w:szCs w:val="20"/>
              </w:rPr>
            </w:pPr>
            <w:ins w:id="2755" w:author="Arjan" w:date="2014-09-08T17:40:00Z">
              <w:r w:rsidRPr="008F7B24">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29367D04" w14:textId="77777777" w:rsidR="00BD6866" w:rsidRPr="00DD0F4F" w:rsidRDefault="00BD6866" w:rsidP="00770E30">
            <w:pPr>
              <w:autoSpaceDE w:val="0"/>
              <w:autoSpaceDN w:val="0"/>
              <w:adjustRightInd w:val="0"/>
              <w:spacing w:after="0" w:line="240" w:lineRule="auto"/>
              <w:rPr>
                <w:ins w:id="2756" w:author="Arjan" w:date="2014-09-08T17:40:00Z"/>
                <w:rFonts w:ascii="Arial" w:eastAsia="Times New Roman" w:hAnsi="Arial" w:cs="Arial"/>
                <w:color w:val="000000"/>
                <w:sz w:val="20"/>
                <w:szCs w:val="20"/>
                <w:lang w:val="nl-NL"/>
              </w:rPr>
            </w:pPr>
            <w:ins w:id="2757" w:author="Arjan" w:date="2014-09-08T17:40:00Z">
              <w:r w:rsidRPr="00DD0F4F">
                <w:rPr>
                  <w:rFonts w:ascii="Arial" w:eastAsia="Times New Roman" w:hAnsi="Arial" w:cs="Arial"/>
                  <w:color w:val="000000"/>
                  <w:sz w:val="20"/>
                  <w:szCs w:val="20"/>
                  <w:lang w:val="nl-NL"/>
                </w:rPr>
                <w:t xml:space="preserve">De attribuutsoort kan alleen van een waarde voorzien zijn indien er </w:t>
              </w:r>
            </w:ins>
            <w:ins w:id="2758" w:author="Arjan" w:date="2014-09-08T17:48:00Z">
              <w:r w:rsidR="00770E30" w:rsidRPr="00DD0F4F">
                <w:rPr>
                  <w:rFonts w:ascii="Arial" w:eastAsia="Times New Roman" w:hAnsi="Arial" w:cs="Arial"/>
                  <w:color w:val="000000"/>
                  <w:sz w:val="20"/>
                  <w:szCs w:val="20"/>
                  <w:lang w:val="nl-NL"/>
                </w:rPr>
                <w:t xml:space="preserve">bij het INFORMATIEOBJECT </w:t>
              </w:r>
            </w:ins>
            <w:ins w:id="2759" w:author="Arjan" w:date="2014-09-08T17:40:00Z">
              <w:r w:rsidRPr="00DD0F4F">
                <w:rPr>
                  <w:rFonts w:ascii="Arial" w:eastAsia="Times New Roman" w:hAnsi="Arial" w:cs="Arial"/>
                  <w:color w:val="000000"/>
                  <w:sz w:val="20"/>
                  <w:szCs w:val="20"/>
                  <w:lang w:val="nl-NL"/>
                </w:rPr>
                <w:t>geen relatie ‘INFORMATIEOBJECT.is ontvangen van of verzonden aan BETROKKENE’ is waarvan de eigenschap ‘Aard relatie’ gelijk is aan ‘</w:t>
              </w:r>
            </w:ins>
            <w:ins w:id="2760" w:author="Arjan" w:date="2014-09-08T17:43:00Z">
              <w:r w:rsidR="00770E30" w:rsidRPr="00DD0F4F">
                <w:rPr>
                  <w:rFonts w:ascii="Arial" w:eastAsia="Times New Roman" w:hAnsi="Arial" w:cs="Arial"/>
                  <w:color w:val="000000"/>
                  <w:sz w:val="20"/>
                  <w:szCs w:val="20"/>
                  <w:lang w:val="nl-NL"/>
                </w:rPr>
                <w:t>geadresseerde</w:t>
              </w:r>
            </w:ins>
            <w:ins w:id="2761" w:author="Arjan" w:date="2014-09-08T17:40:00Z">
              <w:r w:rsidRPr="00DD0F4F">
                <w:rPr>
                  <w:rFonts w:ascii="Arial" w:eastAsia="Times New Roman" w:hAnsi="Arial" w:cs="Arial"/>
                  <w:color w:val="000000"/>
                  <w:sz w:val="20"/>
                  <w:szCs w:val="20"/>
                  <w:lang w:val="nl-NL"/>
                </w:rPr>
                <w:t xml:space="preserve">’ en </w:t>
              </w:r>
            </w:ins>
            <w:ins w:id="2762" w:author="Arjan" w:date="2014-09-08T17:48:00Z">
              <w:r w:rsidR="00770E30" w:rsidRPr="00DD0F4F">
                <w:rPr>
                  <w:rFonts w:ascii="Arial" w:eastAsia="Times New Roman" w:hAnsi="Arial" w:cs="Arial"/>
                  <w:color w:val="000000"/>
                  <w:sz w:val="20"/>
                  <w:szCs w:val="20"/>
                  <w:lang w:val="nl-NL"/>
                </w:rPr>
                <w:t xml:space="preserve">indien </w:t>
              </w:r>
            </w:ins>
            <w:ins w:id="2763" w:author="Arjan" w:date="2014-09-08T17:40:00Z">
              <w:r w:rsidRPr="00DD0F4F">
                <w:rPr>
                  <w:rFonts w:ascii="Arial" w:eastAsia="Times New Roman" w:hAnsi="Arial" w:cs="Arial"/>
                  <w:color w:val="000000"/>
                  <w:sz w:val="20"/>
                  <w:szCs w:val="20"/>
                  <w:lang w:val="nl-NL"/>
                </w:rPr>
                <w:t xml:space="preserve">de attribuutsoort </w:t>
              </w:r>
            </w:ins>
            <w:ins w:id="2764" w:author="Arjan" w:date="2014-09-08T17:43:00Z">
              <w:r w:rsidR="00770E30" w:rsidRPr="00DD0F4F">
                <w:rPr>
                  <w:rFonts w:ascii="Arial" w:eastAsia="Times New Roman" w:hAnsi="Arial" w:cs="Arial"/>
                  <w:color w:val="000000"/>
                  <w:sz w:val="20"/>
                  <w:szCs w:val="20"/>
                  <w:lang w:val="nl-NL"/>
                </w:rPr>
                <w:t>Verzend</w:t>
              </w:r>
            </w:ins>
            <w:ins w:id="2765" w:author="Arjan" w:date="2014-09-08T17:40:00Z">
              <w:r w:rsidRPr="00DD0F4F">
                <w:rPr>
                  <w:rFonts w:ascii="Arial" w:eastAsia="Times New Roman" w:hAnsi="Arial" w:cs="Arial"/>
                  <w:color w:val="000000"/>
                  <w:sz w:val="20"/>
                  <w:szCs w:val="20"/>
                  <w:lang w:val="nl-NL"/>
                </w:rPr>
                <w:t xml:space="preserve">datum van een waarde is voorzien. </w:t>
              </w:r>
            </w:ins>
          </w:p>
        </w:tc>
      </w:tr>
    </w:tbl>
    <w:p w14:paraId="460FC713" w14:textId="77777777" w:rsidR="00BD6866" w:rsidRPr="00DD0F4F" w:rsidRDefault="00BD6866" w:rsidP="00BD6866">
      <w:pPr>
        <w:rPr>
          <w:ins w:id="2766" w:author="Arjan" w:date="2014-09-08T17:40:00Z"/>
          <w:lang w:val="nl-NL"/>
        </w:rPr>
      </w:pPr>
    </w:p>
    <w:p w14:paraId="66550109" w14:textId="77777777" w:rsidR="006B0CA1" w:rsidRPr="006B0CA1" w:rsidRDefault="006B0CA1" w:rsidP="006B0CA1">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del w:id="2767" w:author="Arjan" w:date="2014-09-08T16:55:00Z">
        <w:r w:rsidRPr="006B0CA1" w:rsidDel="005F0259">
          <w:rPr>
            <w:rFonts w:ascii="Arial" w:eastAsia="Times New Roman" w:hAnsi="Arial" w:cs="Arial"/>
            <w:b/>
            <w:color w:val="004080"/>
            <w:sz w:val="24"/>
            <w:szCs w:val="24"/>
            <w:lang w:eastAsia="nl-NL"/>
          </w:rPr>
          <w:delText>Informatieobjecta</w:delText>
        </w:r>
      </w:del>
      <w:ins w:id="2768" w:author="Arjan" w:date="2014-09-08T16:55:00Z">
        <w:r w:rsidR="005F0259">
          <w:rPr>
            <w:rFonts w:ascii="Arial" w:eastAsia="Times New Roman" w:hAnsi="Arial" w:cs="Arial"/>
            <w:b/>
            <w:color w:val="004080"/>
            <w:sz w:val="24"/>
            <w:szCs w:val="24"/>
            <w:lang w:eastAsia="nl-NL"/>
          </w:rPr>
          <w:t>A</w:t>
        </w:r>
      </w:ins>
      <w:r w:rsidRPr="006B0CA1">
        <w:rPr>
          <w:rFonts w:ascii="Arial" w:eastAsia="Times New Roman" w:hAnsi="Arial" w:cs="Arial"/>
          <w:b/>
          <w:color w:val="004080"/>
          <w:sz w:val="24"/>
          <w:szCs w:val="24"/>
          <w:lang w:eastAsia="nl-NL"/>
        </w:rPr>
        <w:t>uteur</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8F7B24" w:rsidRPr="008F7B24" w14:paraId="58CA693B" w14:textId="77777777" w:rsidTr="006B0CA1">
        <w:trPr>
          <w:trHeight w:val="230"/>
        </w:trPr>
        <w:tc>
          <w:tcPr>
            <w:tcW w:w="3780" w:type="dxa"/>
            <w:tcBorders>
              <w:top w:val="single" w:sz="4" w:space="0" w:color="auto"/>
              <w:left w:val="nil"/>
              <w:bottom w:val="nil"/>
              <w:right w:val="nil"/>
            </w:tcBorders>
          </w:tcPr>
          <w:p w14:paraId="6615AE01"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14:paraId="68C1403E" w14:textId="77777777" w:rsidR="008F7B24" w:rsidRPr="008F7B24" w:rsidRDefault="00DA5D93" w:rsidP="005F0259">
            <w:pPr>
              <w:autoSpaceDE w:val="0"/>
              <w:autoSpaceDN w:val="0"/>
              <w:adjustRightInd w:val="0"/>
              <w:spacing w:after="0" w:line="240" w:lineRule="auto"/>
              <w:rPr>
                <w:rFonts w:ascii="Arial" w:eastAsia="Times New Roman" w:hAnsi="Arial" w:cs="Arial"/>
                <w:color w:val="000000"/>
                <w:sz w:val="20"/>
                <w:szCs w:val="20"/>
              </w:rPr>
            </w:pPr>
            <w:r w:rsidRPr="008F7B24">
              <w:rPr>
                <w:rFonts w:ascii="Arial" w:hAnsi="Arial" w:cs="Arial"/>
                <w:sz w:val="20"/>
                <w:szCs w:val="20"/>
                <w:lang w:val="en-AU"/>
              </w:rPr>
              <w:fldChar w:fldCharType="begin" w:fldLock="1"/>
            </w:r>
            <w:r w:rsidR="008F7B24" w:rsidRPr="008F7B24">
              <w:rPr>
                <w:rFonts w:ascii="Arial" w:hAnsi="Arial" w:cs="Arial"/>
                <w:sz w:val="20"/>
                <w:szCs w:val="20"/>
                <w:lang w:val="en-AU"/>
              </w:rPr>
              <w:instrText xml:space="preserve">MERGEFIELD </w:instrText>
            </w:r>
            <w:r w:rsidR="008F7B24" w:rsidRPr="008F7B24">
              <w:rPr>
                <w:rFonts w:ascii="Arial" w:eastAsia="Times New Roman" w:hAnsi="Arial" w:cs="Arial"/>
                <w:color w:val="000000"/>
                <w:sz w:val="20"/>
                <w:szCs w:val="20"/>
              </w:rPr>
              <w:instrText>Att.Name</w:instrText>
            </w:r>
            <w:r w:rsidRPr="008F7B24">
              <w:rPr>
                <w:rFonts w:ascii="Arial" w:hAnsi="Arial" w:cs="Arial"/>
                <w:sz w:val="20"/>
                <w:szCs w:val="20"/>
                <w:lang w:val="en-AU"/>
              </w:rPr>
              <w:fldChar w:fldCharType="separate"/>
            </w:r>
            <w:del w:id="2769" w:author="Arjan" w:date="2012-12-19T15:44:00Z">
              <w:r w:rsidR="008F7B24" w:rsidRPr="008F7B24" w:rsidDel="008F7B24">
                <w:rPr>
                  <w:rFonts w:ascii="Arial" w:eastAsia="Times New Roman" w:hAnsi="Arial" w:cs="Arial"/>
                  <w:color w:val="000000"/>
                  <w:sz w:val="20"/>
                  <w:szCs w:val="20"/>
                </w:rPr>
                <w:delText>Document</w:delText>
              </w:r>
            </w:del>
            <w:del w:id="2770" w:author="Arjan" w:date="2014-09-08T16:56:00Z">
              <w:r w:rsidR="008F7B24" w:rsidRPr="008F7B24" w:rsidDel="005F0259">
                <w:rPr>
                  <w:rFonts w:ascii="Arial" w:eastAsia="Times New Roman" w:hAnsi="Arial" w:cs="Arial"/>
                  <w:color w:val="000000"/>
                  <w:sz w:val="20"/>
                  <w:szCs w:val="20"/>
                </w:rPr>
                <w:delText>a</w:delText>
              </w:r>
            </w:del>
            <w:ins w:id="2771" w:author="Arjan" w:date="2014-09-08T16:56:00Z">
              <w:r w:rsidR="005F0259">
                <w:rPr>
                  <w:rFonts w:ascii="Arial" w:eastAsia="Times New Roman" w:hAnsi="Arial" w:cs="Arial"/>
                  <w:color w:val="000000"/>
                  <w:sz w:val="20"/>
                  <w:szCs w:val="20"/>
                </w:rPr>
                <w:t>A</w:t>
              </w:r>
            </w:ins>
            <w:r w:rsidR="008F7B24" w:rsidRPr="008F7B24">
              <w:rPr>
                <w:rFonts w:ascii="Arial" w:eastAsia="Times New Roman" w:hAnsi="Arial" w:cs="Arial"/>
                <w:color w:val="000000"/>
                <w:sz w:val="20"/>
                <w:szCs w:val="20"/>
              </w:rPr>
              <w:t>uteur</w:t>
            </w:r>
            <w:r w:rsidRPr="008F7B24">
              <w:rPr>
                <w:rFonts w:ascii="Arial" w:hAnsi="Arial" w:cs="Arial"/>
                <w:sz w:val="20"/>
                <w:szCs w:val="20"/>
                <w:lang w:val="en-AU"/>
              </w:rPr>
              <w:fldChar w:fldCharType="end"/>
            </w:r>
          </w:p>
        </w:tc>
      </w:tr>
      <w:tr w:rsidR="008F7B24" w:rsidRPr="008F7B24" w14:paraId="1B913699" w14:textId="77777777" w:rsidTr="006B0CA1">
        <w:tc>
          <w:tcPr>
            <w:tcW w:w="3780" w:type="dxa"/>
            <w:tcBorders>
              <w:top w:val="nil"/>
              <w:left w:val="nil"/>
              <w:bottom w:val="nil"/>
              <w:right w:val="nil"/>
            </w:tcBorders>
          </w:tcPr>
          <w:p w14:paraId="6833ED0C" w14:textId="77777777"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B19E5CA"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AE1A91" w14:paraId="49B82F5E" w14:textId="77777777" w:rsidTr="006B0CA1">
        <w:tc>
          <w:tcPr>
            <w:tcW w:w="3780" w:type="dxa"/>
            <w:tcBorders>
              <w:top w:val="nil"/>
              <w:left w:val="nil"/>
              <w:bottom w:val="nil"/>
              <w:right w:val="nil"/>
            </w:tcBorders>
          </w:tcPr>
          <w:p w14:paraId="2CE8589C"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689C2805" w14:textId="77777777" w:rsidR="008F7B24" w:rsidRPr="00DD0F4F"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8F7B24" w:rsidRPr="00AE1A91" w14:paraId="1A1678FE" w14:textId="77777777" w:rsidTr="006B0CA1">
        <w:tc>
          <w:tcPr>
            <w:tcW w:w="3780" w:type="dxa"/>
            <w:tcBorders>
              <w:top w:val="nil"/>
              <w:left w:val="nil"/>
              <w:bottom w:val="nil"/>
              <w:right w:val="nil"/>
            </w:tcBorders>
          </w:tcPr>
          <w:p w14:paraId="39FE040A" w14:textId="77777777" w:rsidR="008F7B24" w:rsidRPr="00DD0F4F" w:rsidRDefault="008F7B24" w:rsidP="008F7B24">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60EDB3C5" w14:textId="77777777" w:rsidR="008F7B24" w:rsidRPr="00DD0F4F"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p>
        </w:tc>
      </w:tr>
      <w:tr w:rsidR="008F7B24" w:rsidRPr="008F7B24" w14:paraId="52442DFE" w14:textId="77777777" w:rsidTr="006B0CA1">
        <w:tc>
          <w:tcPr>
            <w:tcW w:w="3780" w:type="dxa"/>
            <w:tcBorders>
              <w:top w:val="nil"/>
              <w:left w:val="nil"/>
              <w:bottom w:val="nil"/>
              <w:right w:val="nil"/>
            </w:tcBorders>
          </w:tcPr>
          <w:p w14:paraId="6B2C5561"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1ED4516B"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14:paraId="3EA5FEE9" w14:textId="77777777" w:rsidTr="006B0CA1">
        <w:tc>
          <w:tcPr>
            <w:tcW w:w="3780" w:type="dxa"/>
            <w:tcBorders>
              <w:top w:val="nil"/>
              <w:left w:val="nil"/>
              <w:bottom w:val="nil"/>
              <w:right w:val="nil"/>
            </w:tcBorders>
          </w:tcPr>
          <w:p w14:paraId="1CA544FD" w14:textId="77777777"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B545DFA"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14:paraId="4C56EB84" w14:textId="77777777" w:rsidTr="006B0CA1">
        <w:tc>
          <w:tcPr>
            <w:tcW w:w="3780" w:type="dxa"/>
            <w:tcBorders>
              <w:top w:val="nil"/>
              <w:left w:val="nil"/>
              <w:bottom w:val="nil"/>
              <w:right w:val="nil"/>
            </w:tcBorders>
          </w:tcPr>
          <w:p w14:paraId="0131083D"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5115CC99" w14:textId="77777777" w:rsidR="008F7B24" w:rsidRPr="008F7B24" w:rsidRDefault="00DA5D93"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hAnsi="Arial" w:cs="Arial"/>
                <w:sz w:val="20"/>
                <w:szCs w:val="20"/>
                <w:lang w:val="en-AU"/>
              </w:rPr>
              <w:fldChar w:fldCharType="begin" w:fldLock="1"/>
            </w:r>
            <w:r w:rsidR="008F7B24" w:rsidRPr="008F7B24">
              <w:rPr>
                <w:rFonts w:ascii="Arial" w:hAnsi="Arial" w:cs="Arial"/>
                <w:sz w:val="20"/>
                <w:szCs w:val="20"/>
                <w:lang w:val="en-AU"/>
              </w:rPr>
              <w:instrText xml:space="preserve">MERGEFIELD </w:instrText>
            </w:r>
            <w:r w:rsidR="008F7B24" w:rsidRPr="008F7B24">
              <w:rPr>
                <w:rFonts w:ascii="Arial" w:eastAsia="Times New Roman" w:hAnsi="Arial" w:cs="Arial"/>
                <w:color w:val="000000"/>
                <w:sz w:val="20"/>
                <w:szCs w:val="20"/>
              </w:rPr>
              <w:instrText>Att.Alias</w:instrText>
            </w:r>
            <w:r w:rsidRPr="008F7B24">
              <w:rPr>
                <w:rFonts w:ascii="Arial" w:hAnsi="Arial" w:cs="Arial"/>
                <w:sz w:val="20"/>
                <w:szCs w:val="20"/>
                <w:lang w:val="en-AU"/>
              </w:rPr>
              <w:fldChar w:fldCharType="separate"/>
            </w:r>
            <w:r w:rsidR="008F7B24" w:rsidRPr="008F7B24">
              <w:rPr>
                <w:rFonts w:ascii="Arial" w:eastAsia="Times New Roman" w:hAnsi="Arial" w:cs="Arial"/>
                <w:color w:val="000000"/>
                <w:sz w:val="20"/>
                <w:szCs w:val="20"/>
              </w:rPr>
              <w:t>auteur</w:t>
            </w:r>
            <w:r w:rsidRPr="008F7B24">
              <w:rPr>
                <w:rFonts w:ascii="Arial" w:hAnsi="Arial" w:cs="Arial"/>
                <w:sz w:val="20"/>
                <w:szCs w:val="20"/>
                <w:lang w:val="en-AU"/>
              </w:rPr>
              <w:fldChar w:fldCharType="end"/>
            </w:r>
          </w:p>
        </w:tc>
      </w:tr>
      <w:tr w:rsidR="008F7B24" w:rsidRPr="008F7B24" w14:paraId="03D72BE2" w14:textId="77777777" w:rsidTr="006B0CA1">
        <w:tc>
          <w:tcPr>
            <w:tcW w:w="3780" w:type="dxa"/>
            <w:tcBorders>
              <w:top w:val="nil"/>
              <w:left w:val="nil"/>
              <w:bottom w:val="nil"/>
              <w:right w:val="nil"/>
            </w:tcBorders>
          </w:tcPr>
          <w:p w14:paraId="3D95F567" w14:textId="77777777"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CF45113"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AE1A91" w14:paraId="22120B3C" w14:textId="77777777" w:rsidTr="006B0CA1">
        <w:tc>
          <w:tcPr>
            <w:tcW w:w="3780" w:type="dxa"/>
            <w:tcBorders>
              <w:top w:val="nil"/>
              <w:left w:val="nil"/>
              <w:bottom w:val="nil"/>
              <w:right w:val="nil"/>
            </w:tcBorders>
          </w:tcPr>
          <w:p w14:paraId="70BB38BE"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597CC157" w14:textId="77777777" w:rsidR="008F7B24" w:rsidRPr="00DD0F4F" w:rsidRDefault="00DA5D93" w:rsidP="008F7B24">
            <w:pPr>
              <w:autoSpaceDE w:val="0"/>
              <w:autoSpaceDN w:val="0"/>
              <w:adjustRightInd w:val="0"/>
              <w:spacing w:after="0" w:line="240" w:lineRule="auto"/>
              <w:rPr>
                <w:rFonts w:ascii="Arial" w:eastAsia="Times New Roman" w:hAnsi="Arial" w:cs="Arial"/>
                <w:color w:val="000000"/>
                <w:sz w:val="20"/>
                <w:szCs w:val="20"/>
                <w:lang w:val="nl-NL"/>
              </w:rPr>
            </w:pPr>
            <w:r w:rsidRPr="008F7B24">
              <w:rPr>
                <w:rFonts w:ascii="Arial" w:hAnsi="Arial" w:cs="Arial"/>
                <w:sz w:val="20"/>
                <w:szCs w:val="20"/>
                <w:lang w:val="en-AU"/>
              </w:rPr>
              <w:fldChar w:fldCharType="begin" w:fldLock="1"/>
            </w:r>
            <w:r w:rsidR="008F7B24" w:rsidRPr="00DD0F4F">
              <w:rPr>
                <w:rFonts w:ascii="Arial" w:hAnsi="Arial" w:cs="Arial"/>
                <w:sz w:val="20"/>
                <w:szCs w:val="20"/>
                <w:lang w:val="nl-NL"/>
              </w:rPr>
              <w:instrText xml:space="preserve">MERGEFIELD </w:instrText>
            </w:r>
            <w:r w:rsidR="008F7B24" w:rsidRPr="00DD0F4F">
              <w:rPr>
                <w:rFonts w:ascii="Arial" w:eastAsia="Times New Roman" w:hAnsi="Arial" w:cs="Arial"/>
                <w:color w:val="000000"/>
                <w:sz w:val="20"/>
                <w:szCs w:val="20"/>
                <w:lang w:val="nl-NL"/>
              </w:rPr>
              <w:instrText>Att.Notes</w:instrText>
            </w:r>
            <w:r w:rsidRPr="008F7B24">
              <w:rPr>
                <w:rFonts w:ascii="Arial" w:hAnsi="Arial" w:cs="Arial"/>
                <w:sz w:val="20"/>
                <w:szCs w:val="20"/>
                <w:lang w:val="en-AU"/>
              </w:rPr>
              <w:fldChar w:fldCharType="end"/>
            </w:r>
            <w:r w:rsidR="008F7B24" w:rsidRPr="00DD0F4F">
              <w:rPr>
                <w:rFonts w:ascii="Arial" w:eastAsia="Times New Roman" w:hAnsi="Arial" w:cs="Arial"/>
                <w:color w:val="610E6A"/>
                <w:sz w:val="20"/>
                <w:szCs w:val="20"/>
                <w:lang w:val="nl-NL"/>
              </w:rPr>
              <w:t>De persoon of organisatie die in de eerste plaats verantwoordelijk is voor het creëren van de inhoud van het</w:t>
            </w:r>
            <w:del w:id="2772" w:author="Arjan" w:date="2012-12-19T15:44:00Z">
              <w:r w:rsidR="008F7B24" w:rsidRPr="00DD0F4F" w:rsidDel="008F7B24">
                <w:rPr>
                  <w:rFonts w:ascii="Arial" w:eastAsia="Times New Roman" w:hAnsi="Arial" w:cs="Arial"/>
                  <w:color w:val="610E6A"/>
                  <w:sz w:val="20"/>
                  <w:szCs w:val="20"/>
                  <w:lang w:val="nl-NL"/>
                </w:rPr>
                <w:delText xml:space="preserve"> document</w:delText>
              </w:r>
            </w:del>
            <w:ins w:id="2773" w:author="Arjan" w:date="2012-12-19T15:44:00Z">
              <w:r w:rsidR="008F7B24" w:rsidRPr="00DD0F4F">
                <w:rPr>
                  <w:rFonts w:ascii="Arial" w:eastAsia="Times New Roman" w:hAnsi="Arial" w:cs="Arial"/>
                  <w:color w:val="610E6A"/>
                  <w:sz w:val="20"/>
                  <w:szCs w:val="20"/>
                  <w:lang w:val="nl-NL"/>
                </w:rPr>
                <w:t>informatieobject</w:t>
              </w:r>
            </w:ins>
            <w:r w:rsidR="008F7B24" w:rsidRPr="00DD0F4F">
              <w:rPr>
                <w:rFonts w:ascii="Arial" w:eastAsia="Times New Roman" w:hAnsi="Arial" w:cs="Arial"/>
                <w:color w:val="610E6A"/>
                <w:sz w:val="20"/>
                <w:szCs w:val="20"/>
                <w:lang w:val="nl-NL"/>
              </w:rPr>
              <w:t>.</w:t>
            </w:r>
          </w:p>
        </w:tc>
      </w:tr>
      <w:tr w:rsidR="008F7B24" w:rsidRPr="00AE1A91" w14:paraId="21C36B07" w14:textId="77777777" w:rsidTr="006B0CA1">
        <w:trPr>
          <w:trHeight w:val="230"/>
        </w:trPr>
        <w:tc>
          <w:tcPr>
            <w:tcW w:w="3780" w:type="dxa"/>
            <w:tcBorders>
              <w:top w:val="nil"/>
              <w:left w:val="nil"/>
              <w:bottom w:val="nil"/>
              <w:right w:val="nil"/>
            </w:tcBorders>
          </w:tcPr>
          <w:p w14:paraId="2945D477" w14:textId="77777777" w:rsidR="008F7B24" w:rsidRPr="00DD0F4F" w:rsidRDefault="008F7B24" w:rsidP="008F7B24">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76F4A0A2" w14:textId="77777777" w:rsidR="008F7B24" w:rsidRPr="00DD0F4F"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p>
        </w:tc>
      </w:tr>
      <w:tr w:rsidR="008F7B24" w:rsidRPr="00AE1A91" w14:paraId="6ED7C99E" w14:textId="77777777" w:rsidTr="006B0CA1">
        <w:trPr>
          <w:trHeight w:val="230"/>
        </w:trPr>
        <w:tc>
          <w:tcPr>
            <w:tcW w:w="3780" w:type="dxa"/>
            <w:tcBorders>
              <w:top w:val="nil"/>
              <w:left w:val="nil"/>
              <w:bottom w:val="nil"/>
              <w:right w:val="nil"/>
            </w:tcBorders>
          </w:tcPr>
          <w:p w14:paraId="60EDAEE7"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195BB913" w14:textId="77777777" w:rsidR="008F7B24" w:rsidRPr="00DD0F4F"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KING op basis van de Dublin Core </w:t>
            </w:r>
          </w:p>
        </w:tc>
      </w:tr>
      <w:tr w:rsidR="008F7B24" w:rsidRPr="00AE1A91" w14:paraId="693540CC" w14:textId="77777777" w:rsidTr="006B0CA1">
        <w:tc>
          <w:tcPr>
            <w:tcW w:w="3780" w:type="dxa"/>
            <w:tcBorders>
              <w:top w:val="nil"/>
              <w:left w:val="nil"/>
              <w:bottom w:val="nil"/>
              <w:right w:val="nil"/>
            </w:tcBorders>
          </w:tcPr>
          <w:p w14:paraId="675EA9AF" w14:textId="77777777" w:rsidR="008F7B24" w:rsidRPr="00DD0F4F" w:rsidRDefault="008F7B24" w:rsidP="008F7B24">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35A07F02" w14:textId="77777777" w:rsidR="008F7B24" w:rsidRPr="00DD0F4F"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p>
        </w:tc>
      </w:tr>
      <w:tr w:rsidR="008F7B24" w:rsidRPr="008F7B24" w14:paraId="72534BB5" w14:textId="77777777" w:rsidTr="006B0CA1">
        <w:tc>
          <w:tcPr>
            <w:tcW w:w="3780" w:type="dxa"/>
            <w:tcBorders>
              <w:top w:val="nil"/>
              <w:left w:val="nil"/>
              <w:bottom w:val="nil"/>
              <w:right w:val="nil"/>
            </w:tcBorders>
          </w:tcPr>
          <w:p w14:paraId="3B03C07B"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19FBF784"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1 juni 2008</w:t>
            </w:r>
          </w:p>
        </w:tc>
      </w:tr>
      <w:tr w:rsidR="008F7B24" w:rsidRPr="008F7B24" w14:paraId="41ABF514" w14:textId="77777777" w:rsidTr="006B0CA1">
        <w:tc>
          <w:tcPr>
            <w:tcW w:w="3780" w:type="dxa"/>
            <w:tcBorders>
              <w:top w:val="nil"/>
              <w:left w:val="nil"/>
              <w:bottom w:val="nil"/>
              <w:right w:val="nil"/>
            </w:tcBorders>
          </w:tcPr>
          <w:p w14:paraId="008C46E9" w14:textId="77777777"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088F857"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AE1A91" w14:paraId="5AE2F312" w14:textId="77777777" w:rsidTr="006B0CA1">
        <w:tc>
          <w:tcPr>
            <w:tcW w:w="3780" w:type="dxa"/>
            <w:tcBorders>
              <w:top w:val="nil"/>
              <w:left w:val="nil"/>
              <w:bottom w:val="nil"/>
              <w:right w:val="nil"/>
            </w:tcBorders>
          </w:tcPr>
          <w:p w14:paraId="7CE5CC94"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16E636DD" w14:textId="77777777" w:rsidR="008F7B24" w:rsidRPr="00DD0F4F"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kan zowel een medewerker of organisatorische eenheid van de zaakbehandelende organisatie betreffen als een externe partij (persoon of organisatie).</w:t>
            </w:r>
          </w:p>
          <w:p w14:paraId="18D381BF" w14:textId="77777777" w:rsidR="008F7B24" w:rsidRDefault="008F7B24" w:rsidP="008F7B24">
            <w:pPr>
              <w:autoSpaceDE w:val="0"/>
              <w:autoSpaceDN w:val="0"/>
              <w:adjustRightInd w:val="0"/>
              <w:spacing w:after="0" w:line="240" w:lineRule="auto"/>
              <w:rPr>
                <w:ins w:id="2774" w:author="Arjan" w:date="2014-09-08T17:56:00Z"/>
                <w:rFonts w:ascii="Arial" w:eastAsia="Times New Roman" w:hAnsi="Arial" w:cs="Arial"/>
                <w:color w:val="000000"/>
                <w:sz w:val="20"/>
                <w:szCs w:val="20"/>
              </w:rPr>
            </w:pPr>
            <w:r w:rsidRPr="008F7B24">
              <w:rPr>
                <w:rFonts w:ascii="Arial" w:eastAsia="Times New Roman" w:hAnsi="Arial" w:cs="Arial"/>
                <w:color w:val="000000"/>
                <w:sz w:val="20"/>
                <w:szCs w:val="20"/>
              </w:rPr>
              <w:t xml:space="preserve">Het betreft het Dublin Core metadata-element ‘Creator’ met </w:t>
            </w:r>
            <w:r w:rsidRPr="008F7B24">
              <w:rPr>
                <w:rFonts w:ascii="Arial" w:eastAsia="Times New Roman" w:hAnsi="Arial" w:cs="Arial"/>
                <w:color w:val="000000"/>
                <w:sz w:val="20"/>
                <w:szCs w:val="20"/>
              </w:rPr>
              <w:lastRenderedPageBreak/>
              <w:t>als toelichting: Examples of Creator include a person, an organization, or a service. Typically, the name of a Creator should be used to indicate the entity.</w:t>
            </w:r>
          </w:p>
          <w:p w14:paraId="05253E7A" w14:textId="77777777" w:rsidR="00C3145C" w:rsidRPr="00DD0F4F" w:rsidRDefault="00C3145C" w:rsidP="008F7B24">
            <w:pPr>
              <w:autoSpaceDE w:val="0"/>
              <w:autoSpaceDN w:val="0"/>
              <w:adjustRightInd w:val="0"/>
              <w:spacing w:after="0" w:line="240" w:lineRule="auto"/>
              <w:rPr>
                <w:ins w:id="2775" w:author="Arjan" w:date="2012-12-19T15:46:00Z"/>
                <w:rFonts w:ascii="Arial" w:eastAsia="Times New Roman" w:hAnsi="Arial" w:cs="Arial"/>
                <w:color w:val="000000"/>
                <w:sz w:val="20"/>
                <w:szCs w:val="20"/>
                <w:lang w:val="nl-NL"/>
              </w:rPr>
            </w:pPr>
            <w:ins w:id="2776" w:author="Arjan" w:date="2014-09-08T17:56:00Z">
              <w:r w:rsidRPr="00DD0F4F">
                <w:rPr>
                  <w:rFonts w:ascii="Arial" w:eastAsia="Times New Roman" w:hAnsi="Arial" w:cs="Arial"/>
                  <w:color w:val="000000"/>
                  <w:sz w:val="20"/>
                  <w:szCs w:val="20"/>
                  <w:lang w:val="nl-NL"/>
                </w:rPr>
                <w:t>Van een ontvangen informatieobject ka</w:t>
              </w:r>
            </w:ins>
            <w:ins w:id="2777" w:author="Arjan" w:date="2014-09-08T17:57:00Z">
              <w:r w:rsidRPr="00DD0F4F">
                <w:rPr>
                  <w:rFonts w:ascii="Arial" w:eastAsia="Times New Roman" w:hAnsi="Arial" w:cs="Arial"/>
                  <w:color w:val="000000"/>
                  <w:sz w:val="20"/>
                  <w:szCs w:val="20"/>
                  <w:lang w:val="nl-NL"/>
                </w:rPr>
                <w:t>n de afzender de auteur zijn maar dat kan ook een ander zij</w:t>
              </w:r>
            </w:ins>
            <w:ins w:id="2778" w:author="Arjan" w:date="2014-09-08T17:58:00Z">
              <w:r w:rsidRPr="00DD0F4F">
                <w:rPr>
                  <w:rFonts w:ascii="Arial" w:eastAsia="Times New Roman" w:hAnsi="Arial" w:cs="Arial"/>
                  <w:color w:val="000000"/>
                  <w:sz w:val="20"/>
                  <w:szCs w:val="20"/>
                  <w:lang w:val="nl-NL"/>
                </w:rPr>
                <w:t>n bijvoorb</w:t>
              </w:r>
            </w:ins>
            <w:ins w:id="2779" w:author="Arjan" w:date="2014-09-08T17:59:00Z">
              <w:r w:rsidRPr="00DD0F4F">
                <w:rPr>
                  <w:rFonts w:ascii="Arial" w:eastAsia="Times New Roman" w:hAnsi="Arial" w:cs="Arial"/>
                  <w:color w:val="000000"/>
                  <w:sz w:val="20"/>
                  <w:szCs w:val="20"/>
                  <w:lang w:val="nl-NL"/>
                </w:rPr>
                <w:t xml:space="preserve">eeld </w:t>
              </w:r>
            </w:ins>
            <w:ins w:id="2780" w:author="Arjan" w:date="2014-09-08T17:58:00Z">
              <w:r w:rsidRPr="00DD0F4F">
                <w:rPr>
                  <w:rFonts w:ascii="Arial" w:eastAsia="Times New Roman" w:hAnsi="Arial" w:cs="Arial"/>
                  <w:color w:val="000000"/>
                  <w:sz w:val="20"/>
                  <w:szCs w:val="20"/>
                  <w:lang w:val="nl-NL"/>
                </w:rPr>
                <w:t xml:space="preserve">in het geval dat de afzender een </w:t>
              </w:r>
            </w:ins>
            <w:ins w:id="2781" w:author="Arjan" w:date="2014-09-08T17:59:00Z">
              <w:r w:rsidRPr="00DD0F4F">
                <w:rPr>
                  <w:rFonts w:ascii="Arial" w:eastAsia="Times New Roman" w:hAnsi="Arial" w:cs="Arial"/>
                  <w:color w:val="000000"/>
                  <w:sz w:val="20"/>
                  <w:szCs w:val="20"/>
                  <w:lang w:val="nl-NL"/>
                </w:rPr>
                <w:t>document van een derde meestuurt.</w:t>
              </w:r>
            </w:ins>
          </w:p>
          <w:p w14:paraId="00DA89BE" w14:textId="77777777" w:rsidR="008F7B24" w:rsidRPr="00DD0F4F" w:rsidRDefault="008F7B24" w:rsidP="00497884">
            <w:pPr>
              <w:autoSpaceDE w:val="0"/>
              <w:autoSpaceDN w:val="0"/>
              <w:adjustRightInd w:val="0"/>
              <w:spacing w:after="0" w:line="240" w:lineRule="auto"/>
              <w:rPr>
                <w:rFonts w:ascii="Arial" w:eastAsia="Times New Roman" w:hAnsi="Arial" w:cs="Arial"/>
                <w:color w:val="000000"/>
                <w:sz w:val="20"/>
                <w:szCs w:val="20"/>
                <w:lang w:val="nl-NL"/>
              </w:rPr>
            </w:pPr>
            <w:ins w:id="2782" w:author="Arjan" w:date="2012-12-19T15:48:00Z">
              <w:r w:rsidRPr="00DD0F4F">
                <w:rPr>
                  <w:rFonts w:ascii="Arial" w:eastAsia="Times New Roman" w:hAnsi="Arial" w:cs="Arial"/>
                  <w:color w:val="000000"/>
                  <w:sz w:val="20"/>
                  <w:szCs w:val="20"/>
                  <w:lang w:val="nl-NL"/>
                </w:rPr>
                <w:t>Indien het informatieobject in een geautomatiseerd proces is vervaardigd, dan wordt als aut</w:t>
              </w:r>
            </w:ins>
            <w:ins w:id="2783" w:author="Arjan" w:date="2012-12-19T15:49:00Z">
              <w:r w:rsidRPr="00DD0F4F">
                <w:rPr>
                  <w:rFonts w:ascii="Arial" w:eastAsia="Times New Roman" w:hAnsi="Arial" w:cs="Arial"/>
                  <w:color w:val="000000"/>
                  <w:sz w:val="20"/>
                  <w:szCs w:val="20"/>
                  <w:lang w:val="nl-NL"/>
                </w:rPr>
                <w:t xml:space="preserve">eur vermeld degene die dat informatieobject ondertekend zou hebben dan wel, bij informatieobjecten waarbij van ondertekening geen sprake is (zoals bijvoorbeeld bij het </w:t>
              </w:r>
            </w:ins>
            <w:ins w:id="2784" w:author="Arjan" w:date="2012-12-19T15:50:00Z">
              <w:r w:rsidRPr="00DD0F4F">
                <w:rPr>
                  <w:rFonts w:ascii="Arial" w:eastAsia="Times New Roman" w:hAnsi="Arial" w:cs="Arial"/>
                  <w:color w:val="000000"/>
                  <w:sz w:val="20"/>
                  <w:szCs w:val="20"/>
                  <w:lang w:val="nl-NL"/>
                </w:rPr>
                <w:t>omzetten van de zaakgegevens naar een duurzaam bewaarbaar informatieobject</w:t>
              </w:r>
            </w:ins>
            <w:ins w:id="2785" w:author="Arjan" w:date="2012-12-19T16:11:00Z">
              <w:r w:rsidR="00217075" w:rsidRPr="00DD0F4F">
                <w:rPr>
                  <w:rFonts w:ascii="Arial" w:eastAsia="Times New Roman" w:hAnsi="Arial" w:cs="Arial"/>
                  <w:color w:val="000000"/>
                  <w:sz w:val="20"/>
                  <w:szCs w:val="20"/>
                  <w:lang w:val="nl-NL"/>
                </w:rPr>
                <w:t xml:space="preserve"> in pdf</w:t>
              </w:r>
            </w:ins>
            <w:ins w:id="2786" w:author="Arjan" w:date="2012-12-19T15:50:00Z">
              <w:r w:rsidRPr="00DD0F4F">
                <w:rPr>
                  <w:rFonts w:ascii="Arial" w:eastAsia="Times New Roman" w:hAnsi="Arial" w:cs="Arial"/>
                  <w:color w:val="000000"/>
                  <w:sz w:val="20"/>
                  <w:szCs w:val="20"/>
                  <w:lang w:val="nl-NL"/>
                </w:rPr>
                <w:t>), degene die verantwoordelijk</w:t>
              </w:r>
            </w:ins>
            <w:ins w:id="2787" w:author="Arjan" w:date="2012-12-19T15:51:00Z">
              <w:r w:rsidRPr="00DD0F4F">
                <w:rPr>
                  <w:rFonts w:ascii="Arial" w:eastAsia="Times New Roman" w:hAnsi="Arial" w:cs="Arial"/>
                  <w:color w:val="000000"/>
                  <w:sz w:val="20"/>
                  <w:szCs w:val="20"/>
                  <w:lang w:val="nl-NL"/>
                </w:rPr>
                <w:t xml:space="preserve"> is voor </w:t>
              </w:r>
            </w:ins>
            <w:ins w:id="2788" w:author="Arjan" w:date="2012-12-19T15:54:00Z">
              <w:r w:rsidR="00F43AA2" w:rsidRPr="00DD0F4F">
                <w:rPr>
                  <w:rFonts w:ascii="Arial" w:eastAsia="Times New Roman" w:hAnsi="Arial" w:cs="Arial"/>
                  <w:color w:val="000000"/>
                  <w:sz w:val="20"/>
                  <w:szCs w:val="20"/>
                  <w:lang w:val="nl-NL"/>
                </w:rPr>
                <w:t xml:space="preserve">de </w:t>
              </w:r>
            </w:ins>
            <w:ins w:id="2789" w:author="Arjan" w:date="2012-12-19T15:51:00Z">
              <w:r w:rsidRPr="00DD0F4F">
                <w:rPr>
                  <w:rFonts w:ascii="Arial" w:eastAsia="Times New Roman" w:hAnsi="Arial" w:cs="Arial"/>
                  <w:color w:val="000000"/>
                  <w:sz w:val="20"/>
                  <w:szCs w:val="20"/>
                  <w:lang w:val="nl-NL"/>
                </w:rPr>
                <w:t>inhoud van het informatieobject vanuit zijn of haar rol bij de zaak (</w:t>
              </w:r>
            </w:ins>
            <w:ins w:id="2790" w:author="Arjan" w:date="2013-02-04T14:54:00Z">
              <w:r w:rsidR="00497884" w:rsidRPr="00DD0F4F">
                <w:rPr>
                  <w:rFonts w:ascii="Arial" w:eastAsia="Times New Roman" w:hAnsi="Arial" w:cs="Arial"/>
                  <w:color w:val="000000"/>
                  <w:sz w:val="20"/>
                  <w:szCs w:val="20"/>
                  <w:lang w:val="nl-NL"/>
                </w:rPr>
                <w:t>veelal</w:t>
              </w:r>
            </w:ins>
            <w:ins w:id="2791" w:author="Arjan" w:date="2012-12-19T15:51:00Z">
              <w:r w:rsidRPr="00DD0F4F">
                <w:rPr>
                  <w:rFonts w:ascii="Arial" w:eastAsia="Times New Roman" w:hAnsi="Arial" w:cs="Arial"/>
                  <w:color w:val="000000"/>
                  <w:sz w:val="20"/>
                  <w:szCs w:val="20"/>
                  <w:lang w:val="nl-NL"/>
                </w:rPr>
                <w:t xml:space="preserve"> de</w:t>
              </w:r>
            </w:ins>
            <w:ins w:id="2792" w:author="Arjan" w:date="2012-12-19T15:53:00Z">
              <w:r w:rsidR="00F43AA2" w:rsidRPr="00DD0F4F">
                <w:rPr>
                  <w:rFonts w:ascii="Arial" w:eastAsia="Times New Roman" w:hAnsi="Arial" w:cs="Arial"/>
                  <w:color w:val="000000"/>
                  <w:sz w:val="20"/>
                  <w:szCs w:val="20"/>
                  <w:lang w:val="nl-NL"/>
                </w:rPr>
                <w:t xml:space="preserve">gene in de rol van Zaakcoördinator). </w:t>
              </w:r>
            </w:ins>
            <w:ins w:id="2793" w:author="Arjan" w:date="2012-12-19T15:50:00Z">
              <w:r w:rsidRPr="00DD0F4F">
                <w:rPr>
                  <w:rFonts w:ascii="Arial" w:eastAsia="Times New Roman" w:hAnsi="Arial" w:cs="Arial"/>
                  <w:color w:val="000000"/>
                  <w:sz w:val="20"/>
                  <w:szCs w:val="20"/>
                  <w:lang w:val="nl-NL"/>
                </w:rPr>
                <w:t xml:space="preserve">  </w:t>
              </w:r>
            </w:ins>
          </w:p>
        </w:tc>
      </w:tr>
      <w:tr w:rsidR="008F7B24" w:rsidRPr="00AE1A91" w14:paraId="3CC25392" w14:textId="77777777" w:rsidTr="006B0CA1">
        <w:tc>
          <w:tcPr>
            <w:tcW w:w="3780" w:type="dxa"/>
            <w:tcBorders>
              <w:top w:val="nil"/>
              <w:left w:val="nil"/>
              <w:bottom w:val="nil"/>
              <w:right w:val="nil"/>
            </w:tcBorders>
          </w:tcPr>
          <w:p w14:paraId="4F93EA75" w14:textId="77777777" w:rsidR="008F7B24" w:rsidRPr="00DD0F4F" w:rsidRDefault="008F7B24" w:rsidP="008F7B24">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7896658A" w14:textId="77777777" w:rsidR="008F7B24" w:rsidRPr="00DD0F4F"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p>
        </w:tc>
      </w:tr>
      <w:tr w:rsidR="008F7B24" w:rsidRPr="008F7B24" w14:paraId="5315EC3A" w14:textId="77777777" w:rsidTr="006B0CA1">
        <w:tc>
          <w:tcPr>
            <w:tcW w:w="3780" w:type="dxa"/>
            <w:tcBorders>
              <w:top w:val="nil"/>
              <w:left w:val="nil"/>
              <w:bottom w:val="nil"/>
              <w:right w:val="nil"/>
            </w:tcBorders>
          </w:tcPr>
          <w:p w14:paraId="060CEC5F"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38D4B44E" w14:textId="77777777" w:rsidR="008F7B24" w:rsidRPr="008F7B24" w:rsidRDefault="00DA5D93"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hAnsi="Arial" w:cs="Arial"/>
                <w:sz w:val="20"/>
                <w:szCs w:val="20"/>
                <w:lang w:val="en-AU"/>
              </w:rPr>
              <w:fldChar w:fldCharType="begin" w:fldLock="1"/>
            </w:r>
            <w:r w:rsidR="008F7B24" w:rsidRPr="008F7B24">
              <w:rPr>
                <w:rFonts w:ascii="Arial" w:hAnsi="Arial" w:cs="Arial"/>
                <w:sz w:val="20"/>
                <w:szCs w:val="20"/>
                <w:lang w:val="en-AU"/>
              </w:rPr>
              <w:instrText xml:space="preserve">MERGEFIELD </w:instrText>
            </w:r>
            <w:r w:rsidR="008F7B24" w:rsidRPr="008F7B24">
              <w:rPr>
                <w:rFonts w:ascii="Arial" w:eastAsia="Times New Roman" w:hAnsi="Arial" w:cs="Arial"/>
                <w:color w:val="000000"/>
                <w:sz w:val="20"/>
                <w:szCs w:val="20"/>
              </w:rPr>
              <w:instrText>Att.Type</w:instrText>
            </w:r>
            <w:r w:rsidRPr="008F7B24">
              <w:rPr>
                <w:rFonts w:ascii="Arial" w:hAnsi="Arial" w:cs="Arial"/>
                <w:sz w:val="20"/>
                <w:szCs w:val="20"/>
                <w:lang w:val="en-AU"/>
              </w:rPr>
              <w:fldChar w:fldCharType="separate"/>
            </w:r>
            <w:r w:rsidR="008F7B24" w:rsidRPr="008F7B24">
              <w:rPr>
                <w:rFonts w:ascii="Arial" w:eastAsia="Times New Roman" w:hAnsi="Arial" w:cs="Arial"/>
                <w:color w:val="000000"/>
                <w:sz w:val="20"/>
                <w:szCs w:val="20"/>
              </w:rPr>
              <w:t>AN200</w:t>
            </w:r>
            <w:r w:rsidRPr="008F7B24">
              <w:rPr>
                <w:rFonts w:ascii="Arial" w:hAnsi="Arial" w:cs="Arial"/>
                <w:sz w:val="20"/>
                <w:szCs w:val="20"/>
                <w:lang w:val="en-AU"/>
              </w:rPr>
              <w:fldChar w:fldCharType="end"/>
            </w:r>
          </w:p>
        </w:tc>
      </w:tr>
      <w:tr w:rsidR="008F7B24" w:rsidRPr="008F7B24" w14:paraId="2D04E535" w14:textId="77777777" w:rsidTr="006B0CA1">
        <w:trPr>
          <w:trHeight w:val="230"/>
        </w:trPr>
        <w:tc>
          <w:tcPr>
            <w:tcW w:w="3780" w:type="dxa"/>
            <w:tcBorders>
              <w:top w:val="nil"/>
              <w:left w:val="nil"/>
              <w:bottom w:val="nil"/>
              <w:right w:val="nil"/>
            </w:tcBorders>
          </w:tcPr>
          <w:p w14:paraId="0B144963" w14:textId="77777777"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450060D"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AE1A91" w14:paraId="33C156A0" w14:textId="77777777" w:rsidTr="006B0CA1">
        <w:trPr>
          <w:trHeight w:val="230"/>
        </w:trPr>
        <w:tc>
          <w:tcPr>
            <w:tcW w:w="3780" w:type="dxa"/>
            <w:tcBorders>
              <w:top w:val="nil"/>
              <w:left w:val="nil"/>
              <w:bottom w:val="nil"/>
              <w:right w:val="nil"/>
            </w:tcBorders>
          </w:tcPr>
          <w:p w14:paraId="2FD9FCD8"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58C5B519" w14:textId="77777777" w:rsidR="008F7B24" w:rsidRPr="00DD0F4F" w:rsidRDefault="008F7B24" w:rsidP="00497884">
            <w:pPr>
              <w:autoSpaceDE w:val="0"/>
              <w:autoSpaceDN w:val="0"/>
              <w:adjustRightInd w:val="0"/>
              <w:spacing w:after="0" w:line="240" w:lineRule="auto"/>
              <w:rPr>
                <w:rFonts w:ascii="Arial" w:eastAsia="Times New Roman" w:hAnsi="Arial" w:cs="Arial"/>
                <w:color w:val="000000"/>
                <w:sz w:val="20"/>
                <w:szCs w:val="20"/>
                <w:lang w:val="nl-NL"/>
              </w:rPr>
            </w:pPr>
            <w:del w:id="2794" w:author="Arjan" w:date="2013-02-04T14:49:00Z">
              <w:r w:rsidRPr="00DD0F4F" w:rsidDel="00497884">
                <w:rPr>
                  <w:rFonts w:ascii="Arial" w:eastAsia="Times New Roman" w:hAnsi="Arial" w:cs="Arial"/>
                  <w:color w:val="000000"/>
                  <w:sz w:val="20"/>
                  <w:szCs w:val="20"/>
                  <w:lang w:val="nl-NL"/>
                </w:rPr>
                <w:delText>alle alfanumerieke tekens</w:delText>
              </w:r>
            </w:del>
            <w:ins w:id="2795" w:author="Arjan" w:date="2013-02-04T14:49:00Z">
              <w:r w:rsidR="00497884" w:rsidRPr="00DD0F4F">
                <w:rPr>
                  <w:rFonts w:ascii="Arial" w:eastAsia="Times New Roman" w:hAnsi="Arial" w:cs="Arial"/>
                  <w:color w:val="000000"/>
                  <w:sz w:val="20"/>
                  <w:szCs w:val="20"/>
                  <w:lang w:val="nl-NL"/>
                </w:rPr>
                <w:t xml:space="preserve">De naamgegevens van </w:t>
              </w:r>
            </w:ins>
            <w:ins w:id="2796" w:author="Arjan" w:date="2013-02-04T14:50:00Z">
              <w:r w:rsidR="00497884" w:rsidRPr="00DD0F4F">
                <w:rPr>
                  <w:rFonts w:ascii="Arial" w:eastAsia="Times New Roman" w:hAnsi="Arial" w:cs="Arial"/>
                  <w:color w:val="000000"/>
                  <w:sz w:val="20"/>
                  <w:szCs w:val="20"/>
                  <w:lang w:val="nl-NL"/>
                </w:rPr>
                <w:t xml:space="preserve">de </w:t>
              </w:r>
            </w:ins>
            <w:ins w:id="2797" w:author="Arjan" w:date="2013-02-04T14:56:00Z">
              <w:r w:rsidR="001B7FEC" w:rsidRPr="00DD0F4F">
                <w:rPr>
                  <w:rFonts w:ascii="Arial" w:eastAsia="Times New Roman" w:hAnsi="Arial" w:cs="Arial"/>
                  <w:color w:val="000000"/>
                  <w:sz w:val="20"/>
                  <w:szCs w:val="20"/>
                  <w:lang w:val="nl-NL"/>
                </w:rPr>
                <w:t xml:space="preserve">auteur </w:t>
              </w:r>
            </w:ins>
            <w:ins w:id="2798" w:author="Arjan" w:date="2013-02-04T14:57:00Z">
              <w:r w:rsidR="001B7FEC" w:rsidRPr="00DD0F4F">
                <w:rPr>
                  <w:rFonts w:ascii="Arial" w:eastAsia="Times New Roman" w:hAnsi="Arial" w:cs="Arial"/>
                  <w:color w:val="000000"/>
                  <w:sz w:val="20"/>
                  <w:szCs w:val="20"/>
                  <w:lang w:val="nl-NL"/>
                </w:rPr>
                <w:t xml:space="preserve">zijnde een </w:t>
              </w:r>
            </w:ins>
            <w:ins w:id="2799" w:author="Arjan" w:date="2013-02-04T14:51:00Z">
              <w:r w:rsidR="00497884" w:rsidRPr="00DD0F4F">
                <w:rPr>
                  <w:rFonts w:ascii="Arial" w:eastAsia="Times New Roman" w:hAnsi="Arial" w:cs="Arial"/>
                  <w:color w:val="000000"/>
                  <w:sz w:val="20"/>
                  <w:szCs w:val="20"/>
                  <w:lang w:val="nl-NL"/>
                </w:rPr>
                <w:t>betrokkene</w:t>
              </w:r>
            </w:ins>
            <w:ins w:id="2800" w:author="Arjan" w:date="2013-02-04T14:50:00Z">
              <w:r w:rsidR="00497884" w:rsidRPr="00DD0F4F">
                <w:rPr>
                  <w:rFonts w:ascii="Arial" w:eastAsia="Times New Roman" w:hAnsi="Arial" w:cs="Arial"/>
                  <w:color w:val="000000"/>
                  <w:sz w:val="20"/>
                  <w:szCs w:val="20"/>
                  <w:lang w:val="nl-NL"/>
                </w:rPr>
                <w:t xml:space="preserve"> die in een rol aan de zaak gerelateerd is, dan wel, indien de auteur niet in een r</w:t>
              </w:r>
            </w:ins>
            <w:ins w:id="2801" w:author="Arjan" w:date="2013-02-04T14:51:00Z">
              <w:r w:rsidR="00497884" w:rsidRPr="00DD0F4F">
                <w:rPr>
                  <w:rFonts w:ascii="Arial" w:eastAsia="Times New Roman" w:hAnsi="Arial" w:cs="Arial"/>
                  <w:color w:val="000000"/>
                  <w:sz w:val="20"/>
                  <w:szCs w:val="20"/>
                  <w:lang w:val="nl-NL"/>
                </w:rPr>
                <w:t>ol aan de zaak gerelat</w:t>
              </w:r>
            </w:ins>
            <w:ins w:id="2802" w:author="Arjan" w:date="2013-02-04T14:52:00Z">
              <w:r w:rsidR="00497884" w:rsidRPr="00DD0F4F">
                <w:rPr>
                  <w:rFonts w:ascii="Arial" w:eastAsia="Times New Roman" w:hAnsi="Arial" w:cs="Arial"/>
                  <w:color w:val="000000"/>
                  <w:sz w:val="20"/>
                  <w:szCs w:val="20"/>
                  <w:lang w:val="nl-NL"/>
                </w:rPr>
                <w:t xml:space="preserve">eerd is, de naamgegevens van de </w:t>
              </w:r>
            </w:ins>
            <w:ins w:id="2803" w:author="Arjan" w:date="2013-02-04T14:53:00Z">
              <w:r w:rsidR="00497884" w:rsidRPr="00DD0F4F">
                <w:rPr>
                  <w:rFonts w:ascii="Arial" w:eastAsia="Times New Roman" w:hAnsi="Arial" w:cs="Arial"/>
                  <w:color w:val="000000"/>
                  <w:sz w:val="20"/>
                  <w:szCs w:val="20"/>
                  <w:lang w:val="nl-NL"/>
                </w:rPr>
                <w:t>natuurlijk persoon of organisatie</w:t>
              </w:r>
            </w:ins>
            <w:ins w:id="2804" w:author="Arjan" w:date="2013-02-04T14:57:00Z">
              <w:r w:rsidR="001B7FEC" w:rsidRPr="00DD0F4F">
                <w:rPr>
                  <w:rFonts w:ascii="Arial" w:eastAsia="Times New Roman" w:hAnsi="Arial" w:cs="Arial"/>
                  <w:color w:val="000000"/>
                  <w:sz w:val="20"/>
                  <w:szCs w:val="20"/>
                  <w:lang w:val="nl-NL"/>
                </w:rPr>
                <w:t xml:space="preserve"> zijnde de auteur</w:t>
              </w:r>
            </w:ins>
            <w:ins w:id="2805" w:author="Arjan" w:date="2013-02-04T14:53:00Z">
              <w:r w:rsidR="00497884" w:rsidRPr="00DD0F4F">
                <w:rPr>
                  <w:rFonts w:ascii="Arial" w:eastAsia="Times New Roman" w:hAnsi="Arial" w:cs="Arial"/>
                  <w:color w:val="000000"/>
                  <w:sz w:val="20"/>
                  <w:szCs w:val="20"/>
                  <w:lang w:val="nl-NL"/>
                </w:rPr>
                <w:t>. In het laatste geval verdient het aanbeveling om aanvullend te vermelden uit welken hoofde het auteurschap wordt uitgeoefend</w:t>
              </w:r>
            </w:ins>
            <w:ins w:id="2806" w:author="Arjan" w:date="2013-02-04T14:54:00Z">
              <w:r w:rsidR="00497884" w:rsidRPr="00DD0F4F">
                <w:rPr>
                  <w:rFonts w:ascii="Arial" w:eastAsia="Times New Roman" w:hAnsi="Arial" w:cs="Arial"/>
                  <w:color w:val="000000"/>
                  <w:sz w:val="20"/>
                  <w:szCs w:val="20"/>
                  <w:lang w:val="nl-NL"/>
                </w:rPr>
                <w:t xml:space="preserve">. </w:t>
              </w:r>
            </w:ins>
          </w:p>
        </w:tc>
      </w:tr>
      <w:tr w:rsidR="008F7B24" w:rsidRPr="00AE1A91" w14:paraId="039A944B" w14:textId="77777777" w:rsidTr="006B0CA1">
        <w:trPr>
          <w:trHeight w:val="215"/>
        </w:trPr>
        <w:tc>
          <w:tcPr>
            <w:tcW w:w="3780" w:type="dxa"/>
            <w:tcBorders>
              <w:top w:val="nil"/>
              <w:left w:val="nil"/>
              <w:bottom w:val="nil"/>
              <w:right w:val="nil"/>
            </w:tcBorders>
          </w:tcPr>
          <w:p w14:paraId="1B250A19" w14:textId="77777777" w:rsidR="008F7B24" w:rsidRPr="00DD0F4F" w:rsidRDefault="008F7B24" w:rsidP="008F7B24">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77012FFA" w14:textId="77777777" w:rsidR="008F7B24" w:rsidRPr="00DD0F4F"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p>
        </w:tc>
      </w:tr>
      <w:tr w:rsidR="008F7B24" w:rsidRPr="008F7B24" w14:paraId="72CF897E" w14:textId="77777777" w:rsidTr="006B0CA1">
        <w:trPr>
          <w:trHeight w:val="215"/>
        </w:trPr>
        <w:tc>
          <w:tcPr>
            <w:tcW w:w="3780" w:type="dxa"/>
            <w:tcBorders>
              <w:top w:val="nil"/>
              <w:left w:val="nil"/>
              <w:bottom w:val="nil"/>
              <w:right w:val="nil"/>
            </w:tcBorders>
          </w:tcPr>
          <w:p w14:paraId="5C37A822"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5E3A049B"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Ja</w:t>
            </w:r>
          </w:p>
        </w:tc>
      </w:tr>
      <w:tr w:rsidR="008F7B24" w:rsidRPr="008F7B24" w14:paraId="714837FD" w14:textId="77777777" w:rsidTr="006B0CA1">
        <w:trPr>
          <w:trHeight w:val="230"/>
        </w:trPr>
        <w:tc>
          <w:tcPr>
            <w:tcW w:w="3780" w:type="dxa"/>
            <w:tcBorders>
              <w:top w:val="nil"/>
              <w:left w:val="nil"/>
              <w:bottom w:val="nil"/>
              <w:right w:val="nil"/>
            </w:tcBorders>
          </w:tcPr>
          <w:p w14:paraId="1EDAA927" w14:textId="77777777"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597F2BE"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14:paraId="2BEC96AF" w14:textId="77777777" w:rsidTr="006B0CA1">
        <w:trPr>
          <w:trHeight w:val="230"/>
        </w:trPr>
        <w:tc>
          <w:tcPr>
            <w:tcW w:w="3780" w:type="dxa"/>
            <w:tcBorders>
              <w:top w:val="nil"/>
              <w:left w:val="nil"/>
              <w:bottom w:val="nil"/>
              <w:right w:val="nil"/>
            </w:tcBorders>
          </w:tcPr>
          <w:p w14:paraId="7A98E45C"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567D9C93"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Ja</w:t>
            </w:r>
          </w:p>
        </w:tc>
      </w:tr>
      <w:tr w:rsidR="008F7B24" w:rsidRPr="008F7B24" w14:paraId="71CDE75B" w14:textId="77777777" w:rsidTr="006B0CA1">
        <w:trPr>
          <w:trHeight w:val="230"/>
        </w:trPr>
        <w:tc>
          <w:tcPr>
            <w:tcW w:w="3780" w:type="dxa"/>
            <w:tcBorders>
              <w:top w:val="nil"/>
              <w:left w:val="nil"/>
              <w:bottom w:val="nil"/>
              <w:right w:val="nil"/>
            </w:tcBorders>
          </w:tcPr>
          <w:p w14:paraId="2E5D84E7" w14:textId="77777777"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4C056C7"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14:paraId="061EA6A4" w14:textId="77777777" w:rsidTr="006B0CA1">
        <w:trPr>
          <w:trHeight w:val="230"/>
        </w:trPr>
        <w:tc>
          <w:tcPr>
            <w:tcW w:w="3780" w:type="dxa"/>
            <w:tcBorders>
              <w:top w:val="nil"/>
              <w:left w:val="nil"/>
              <w:bottom w:val="nil"/>
              <w:right w:val="nil"/>
            </w:tcBorders>
          </w:tcPr>
          <w:p w14:paraId="033190D0"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1F8D2DB1" w14:textId="77777777" w:rsidR="008F7B24" w:rsidRPr="008F7B24" w:rsidRDefault="00AF659B" w:rsidP="008F7B24">
            <w:pPr>
              <w:autoSpaceDE w:val="0"/>
              <w:autoSpaceDN w:val="0"/>
              <w:adjustRightInd w:val="0"/>
              <w:spacing w:after="0" w:line="240" w:lineRule="auto"/>
              <w:rPr>
                <w:rFonts w:ascii="Arial" w:eastAsia="Times New Roman" w:hAnsi="Arial" w:cs="Arial"/>
                <w:color w:val="000000"/>
                <w:sz w:val="20"/>
                <w:szCs w:val="20"/>
              </w:rPr>
            </w:pPr>
            <w:ins w:id="2807" w:author="Arjan" w:date="2012-12-19T15:54:00Z">
              <w:r>
                <w:rPr>
                  <w:rFonts w:ascii="Arial" w:eastAsia="Times New Roman" w:hAnsi="Arial" w:cs="Arial"/>
                  <w:color w:val="000000"/>
                  <w:sz w:val="20"/>
                  <w:szCs w:val="20"/>
                </w:rPr>
                <w:t>Nee</w:t>
              </w:r>
            </w:ins>
          </w:p>
        </w:tc>
      </w:tr>
      <w:tr w:rsidR="008F7B24" w:rsidRPr="008F7B24" w14:paraId="4DE693A7" w14:textId="77777777" w:rsidTr="006B0CA1">
        <w:trPr>
          <w:trHeight w:val="230"/>
        </w:trPr>
        <w:tc>
          <w:tcPr>
            <w:tcW w:w="3780" w:type="dxa"/>
            <w:tcBorders>
              <w:top w:val="nil"/>
              <w:left w:val="nil"/>
              <w:bottom w:val="nil"/>
              <w:right w:val="nil"/>
            </w:tcBorders>
          </w:tcPr>
          <w:p w14:paraId="60EB82B2" w14:textId="77777777"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601CB71"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14:paraId="2C9132E4" w14:textId="77777777" w:rsidTr="006B0CA1">
        <w:trPr>
          <w:trHeight w:val="230"/>
        </w:trPr>
        <w:tc>
          <w:tcPr>
            <w:tcW w:w="3780" w:type="dxa"/>
            <w:tcBorders>
              <w:top w:val="nil"/>
              <w:left w:val="nil"/>
              <w:bottom w:val="nil"/>
              <w:right w:val="nil"/>
            </w:tcBorders>
          </w:tcPr>
          <w:p w14:paraId="21BB5333"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2A7383BA"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Nee</w:t>
            </w:r>
          </w:p>
        </w:tc>
      </w:tr>
      <w:tr w:rsidR="008F7B24" w:rsidRPr="008F7B24" w14:paraId="5AED65C2" w14:textId="77777777" w:rsidTr="006B0CA1">
        <w:trPr>
          <w:trHeight w:val="230"/>
        </w:trPr>
        <w:tc>
          <w:tcPr>
            <w:tcW w:w="3780" w:type="dxa"/>
            <w:tcBorders>
              <w:top w:val="nil"/>
              <w:left w:val="nil"/>
              <w:bottom w:val="nil"/>
              <w:right w:val="nil"/>
            </w:tcBorders>
          </w:tcPr>
          <w:p w14:paraId="595A10C5" w14:textId="77777777"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F423B64"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14:paraId="7883496C" w14:textId="77777777" w:rsidTr="006B0CA1">
        <w:trPr>
          <w:trHeight w:val="411"/>
        </w:trPr>
        <w:tc>
          <w:tcPr>
            <w:tcW w:w="3780" w:type="dxa"/>
            <w:tcBorders>
              <w:top w:val="nil"/>
              <w:left w:val="nil"/>
              <w:bottom w:val="nil"/>
              <w:right w:val="nil"/>
            </w:tcBorders>
          </w:tcPr>
          <w:p w14:paraId="6065BC2F"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39F148D1"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Nee</w:t>
            </w:r>
          </w:p>
        </w:tc>
      </w:tr>
      <w:tr w:rsidR="008F7B24" w:rsidRPr="008F7B24" w14:paraId="3D97C272" w14:textId="77777777" w:rsidTr="006B0CA1">
        <w:trPr>
          <w:trHeight w:val="245"/>
        </w:trPr>
        <w:tc>
          <w:tcPr>
            <w:tcW w:w="3780" w:type="dxa"/>
            <w:tcBorders>
              <w:top w:val="nil"/>
              <w:left w:val="nil"/>
              <w:bottom w:val="nil"/>
              <w:right w:val="nil"/>
            </w:tcBorders>
          </w:tcPr>
          <w:p w14:paraId="5FA4A9B8" w14:textId="77777777"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B0FF0DA"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14:paraId="0059E114" w14:textId="77777777" w:rsidTr="006B0CA1">
        <w:trPr>
          <w:trHeight w:val="230"/>
        </w:trPr>
        <w:tc>
          <w:tcPr>
            <w:tcW w:w="3780" w:type="dxa"/>
            <w:tcBorders>
              <w:top w:val="nil"/>
              <w:left w:val="nil"/>
              <w:bottom w:val="nil"/>
              <w:right w:val="nil"/>
            </w:tcBorders>
          </w:tcPr>
          <w:p w14:paraId="020B74CC"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0C8C605F" w14:textId="77777777" w:rsidR="008F7B24" w:rsidRPr="008F7B24" w:rsidRDefault="00DA5D93"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hAnsi="Arial" w:cs="Arial"/>
                <w:sz w:val="20"/>
                <w:szCs w:val="20"/>
                <w:lang w:val="en-AU"/>
              </w:rPr>
              <w:fldChar w:fldCharType="begin" w:fldLock="1"/>
            </w:r>
            <w:r w:rsidR="008F7B24" w:rsidRPr="008F7B24">
              <w:rPr>
                <w:rFonts w:ascii="Arial" w:hAnsi="Arial" w:cs="Arial"/>
                <w:sz w:val="20"/>
                <w:szCs w:val="20"/>
                <w:lang w:val="en-AU"/>
              </w:rPr>
              <w:instrText xml:space="preserve">MERGEFIELD </w:instrText>
            </w:r>
            <w:r w:rsidR="008F7B24" w:rsidRPr="008F7B24">
              <w:rPr>
                <w:rFonts w:ascii="Arial" w:eastAsia="Times New Roman" w:hAnsi="Arial" w:cs="Arial"/>
                <w:color w:val="000000"/>
                <w:sz w:val="20"/>
                <w:szCs w:val="20"/>
              </w:rPr>
              <w:instrText>Att.LowerBound</w:instrText>
            </w:r>
            <w:r w:rsidRPr="008F7B24">
              <w:rPr>
                <w:rFonts w:ascii="Arial" w:hAnsi="Arial" w:cs="Arial"/>
                <w:sz w:val="20"/>
                <w:szCs w:val="20"/>
                <w:lang w:val="en-AU"/>
              </w:rPr>
              <w:fldChar w:fldCharType="separate"/>
            </w:r>
            <w:r w:rsidR="008F7B24" w:rsidRPr="008F7B24">
              <w:rPr>
                <w:rFonts w:ascii="Arial" w:eastAsia="Times New Roman" w:hAnsi="Arial" w:cs="Arial"/>
                <w:color w:val="000000"/>
                <w:sz w:val="20"/>
                <w:szCs w:val="20"/>
              </w:rPr>
              <w:t>1</w:t>
            </w:r>
            <w:r w:rsidRPr="008F7B24">
              <w:rPr>
                <w:rFonts w:ascii="Arial" w:hAnsi="Arial" w:cs="Arial"/>
                <w:sz w:val="20"/>
                <w:szCs w:val="20"/>
                <w:lang w:val="en-AU"/>
              </w:rPr>
              <w:fldChar w:fldCharType="end"/>
            </w:r>
            <w:r w:rsidR="008F7B24" w:rsidRPr="008F7B24">
              <w:rPr>
                <w:rFonts w:ascii="Arial" w:eastAsia="Times New Roman" w:hAnsi="Arial" w:cs="Arial"/>
                <w:color w:val="000000"/>
                <w:sz w:val="20"/>
                <w:szCs w:val="20"/>
              </w:rPr>
              <w:t xml:space="preserve"> - </w:t>
            </w:r>
            <w:r w:rsidRPr="008F7B24">
              <w:rPr>
                <w:rFonts w:ascii="Arial" w:eastAsia="Times New Roman" w:hAnsi="Arial" w:cs="Arial"/>
                <w:color w:val="000000"/>
                <w:sz w:val="20"/>
                <w:szCs w:val="20"/>
              </w:rPr>
              <w:fldChar w:fldCharType="begin" w:fldLock="1"/>
            </w:r>
            <w:r w:rsidR="008F7B24" w:rsidRPr="008F7B24">
              <w:rPr>
                <w:rFonts w:ascii="Arial" w:eastAsia="Times New Roman" w:hAnsi="Arial" w:cs="Arial"/>
                <w:color w:val="000000"/>
                <w:sz w:val="20"/>
                <w:szCs w:val="20"/>
              </w:rPr>
              <w:instrText>MERGEFIELD Att.UpperBound</w:instrText>
            </w:r>
            <w:r w:rsidRPr="008F7B24">
              <w:rPr>
                <w:rFonts w:ascii="Arial" w:eastAsia="Times New Roman" w:hAnsi="Arial" w:cs="Arial"/>
                <w:color w:val="000000"/>
                <w:sz w:val="20"/>
                <w:szCs w:val="20"/>
              </w:rPr>
              <w:fldChar w:fldCharType="separate"/>
            </w:r>
            <w:r w:rsidR="008F7B24" w:rsidRPr="008F7B24">
              <w:rPr>
                <w:rFonts w:ascii="Arial" w:eastAsia="Times New Roman" w:hAnsi="Arial" w:cs="Arial"/>
                <w:color w:val="000000"/>
                <w:sz w:val="20"/>
                <w:szCs w:val="20"/>
              </w:rPr>
              <w:t>1</w:t>
            </w:r>
            <w:r w:rsidRPr="008F7B24">
              <w:rPr>
                <w:rFonts w:ascii="Arial" w:eastAsia="Times New Roman" w:hAnsi="Arial" w:cs="Arial"/>
                <w:color w:val="000000"/>
                <w:sz w:val="20"/>
                <w:szCs w:val="20"/>
              </w:rPr>
              <w:fldChar w:fldCharType="end"/>
            </w:r>
          </w:p>
        </w:tc>
      </w:tr>
      <w:tr w:rsidR="008F7B24" w:rsidRPr="008F7B24" w14:paraId="6C929F58" w14:textId="77777777" w:rsidTr="006B0CA1">
        <w:trPr>
          <w:trHeight w:val="230"/>
        </w:trPr>
        <w:tc>
          <w:tcPr>
            <w:tcW w:w="3780" w:type="dxa"/>
            <w:tcBorders>
              <w:top w:val="nil"/>
              <w:left w:val="nil"/>
              <w:bottom w:val="nil"/>
              <w:right w:val="nil"/>
            </w:tcBorders>
          </w:tcPr>
          <w:p w14:paraId="131C6818" w14:textId="77777777"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3D20EE7"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14:paraId="64817633" w14:textId="77777777" w:rsidTr="006B0CA1">
        <w:trPr>
          <w:trHeight w:val="230"/>
        </w:trPr>
        <w:tc>
          <w:tcPr>
            <w:tcW w:w="3780" w:type="dxa"/>
            <w:tcBorders>
              <w:top w:val="nil"/>
              <w:left w:val="nil"/>
              <w:bottom w:val="nil"/>
              <w:right w:val="nil"/>
            </w:tcBorders>
          </w:tcPr>
          <w:p w14:paraId="4FF7E6CF"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745E6624"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Gemeentelijk basisgegeven</w:t>
            </w:r>
          </w:p>
        </w:tc>
      </w:tr>
      <w:tr w:rsidR="008F7B24" w:rsidRPr="008F7B24" w14:paraId="3049C7B2" w14:textId="77777777" w:rsidTr="006B0CA1">
        <w:trPr>
          <w:trHeight w:val="230"/>
        </w:trPr>
        <w:tc>
          <w:tcPr>
            <w:tcW w:w="3780" w:type="dxa"/>
            <w:tcBorders>
              <w:top w:val="nil"/>
              <w:left w:val="nil"/>
              <w:right w:val="nil"/>
            </w:tcBorders>
          </w:tcPr>
          <w:p w14:paraId="55A07DEF" w14:textId="77777777"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090C19E3"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14:paraId="3F7F961D" w14:textId="77777777" w:rsidTr="006B0CA1">
        <w:trPr>
          <w:trHeight w:val="230"/>
        </w:trPr>
        <w:tc>
          <w:tcPr>
            <w:tcW w:w="3780" w:type="dxa"/>
            <w:tcBorders>
              <w:top w:val="nil"/>
              <w:left w:val="nil"/>
              <w:bottom w:val="single" w:sz="4" w:space="0" w:color="auto"/>
              <w:right w:val="nil"/>
            </w:tcBorders>
          </w:tcPr>
          <w:p w14:paraId="197ED447" w14:textId="77777777"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r w:rsidRPr="008F7B24">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14:paraId="31A26EC0"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w:t>
            </w:r>
          </w:p>
        </w:tc>
      </w:tr>
    </w:tbl>
    <w:p w14:paraId="1CAEB2A0" w14:textId="77777777" w:rsidR="00ED4564" w:rsidRDefault="00ED4564" w:rsidP="00ED4564"/>
    <w:p w14:paraId="750760AA" w14:textId="77777777" w:rsidR="00ED4564" w:rsidRPr="00DD0F4F" w:rsidRDefault="00DA5D93" w:rsidP="00ED4564">
      <w:pPr>
        <w:autoSpaceDE w:val="0"/>
        <w:autoSpaceDN w:val="0"/>
        <w:adjustRightInd w:val="0"/>
        <w:spacing w:before="240" w:after="60" w:line="240" w:lineRule="auto"/>
        <w:outlineLvl w:val="3"/>
        <w:rPr>
          <w:ins w:id="2808" w:author="Arjan" w:date="2014-09-08T18:05:00Z"/>
          <w:rFonts w:ascii="Arial" w:eastAsia="Times New Roman" w:hAnsi="Arial" w:cs="Arial"/>
          <w:b/>
          <w:bCs/>
          <w:color w:val="004080"/>
          <w:sz w:val="24"/>
          <w:szCs w:val="24"/>
          <w:lang w:val="nl-NL"/>
        </w:rPr>
      </w:pPr>
      <w:ins w:id="2809" w:author="Arjan" w:date="2014-09-08T18:05:00Z">
        <w:r w:rsidRPr="00CF1DA2">
          <w:rPr>
            <w:rFonts w:ascii="Arial" w:hAnsi="Arial" w:cs="Arial"/>
            <w:sz w:val="20"/>
            <w:szCs w:val="20"/>
            <w:lang w:val="en-AU"/>
          </w:rPr>
          <w:fldChar w:fldCharType="begin" w:fldLock="1"/>
        </w:r>
        <w:r w:rsidR="00ED4564" w:rsidRPr="00DD0F4F">
          <w:rPr>
            <w:rFonts w:ascii="Arial" w:hAnsi="Arial" w:cs="Arial"/>
            <w:sz w:val="20"/>
            <w:szCs w:val="20"/>
            <w:lang w:val="nl-NL"/>
          </w:rPr>
          <w:instrText xml:space="preserve">MERGEFIELD </w:instrText>
        </w:r>
        <w:r w:rsidR="00ED4564" w:rsidRPr="00DD0F4F">
          <w:rPr>
            <w:rFonts w:ascii="Arial" w:eastAsia="Times New Roman" w:hAnsi="Arial" w:cs="Arial"/>
            <w:b/>
            <w:bCs/>
            <w:color w:val="004080"/>
            <w:sz w:val="24"/>
            <w:szCs w:val="24"/>
            <w:lang w:val="nl-NL"/>
          </w:rPr>
          <w:instrText>Connector.Stereotype</w:instrText>
        </w:r>
        <w:r w:rsidRPr="00CF1DA2">
          <w:rPr>
            <w:rFonts w:ascii="Arial" w:hAnsi="Arial" w:cs="Arial"/>
            <w:sz w:val="20"/>
            <w:szCs w:val="20"/>
            <w:lang w:val="en-AU"/>
          </w:rPr>
          <w:fldChar w:fldCharType="separate"/>
        </w:r>
        <w:r w:rsidR="00ED4564" w:rsidRPr="00DD0F4F">
          <w:rPr>
            <w:rFonts w:ascii="Arial" w:eastAsia="Times New Roman" w:hAnsi="Arial" w:cs="Arial"/>
            <w:b/>
            <w:bCs/>
            <w:color w:val="004080"/>
            <w:sz w:val="24"/>
            <w:szCs w:val="24"/>
            <w:lang w:val="nl-NL"/>
          </w:rPr>
          <w:t>«Relatiesoort»</w:t>
        </w:r>
        <w:r w:rsidRPr="00CF1DA2">
          <w:rPr>
            <w:rFonts w:ascii="Arial" w:hAnsi="Arial" w:cs="Arial"/>
            <w:sz w:val="20"/>
            <w:szCs w:val="20"/>
            <w:lang w:val="en-AU"/>
          </w:rPr>
          <w:fldChar w:fldCharType="end"/>
        </w:r>
        <w:r w:rsidR="00ED4564" w:rsidRPr="00DD0F4F">
          <w:rPr>
            <w:rFonts w:ascii="Arial" w:eastAsia="Times New Roman" w:hAnsi="Arial" w:cs="Arial"/>
            <w:b/>
            <w:bCs/>
            <w:color w:val="004080"/>
            <w:sz w:val="24"/>
            <w:szCs w:val="24"/>
            <w:lang w:val="nl-NL"/>
          </w:rPr>
          <w:t xml:space="preserve"> </w:t>
        </w:r>
      </w:ins>
      <w:ins w:id="2810" w:author="Arjan" w:date="2014-09-08T18:06:00Z">
        <w:r w:rsidR="00ED4564" w:rsidRPr="00DD0F4F">
          <w:rPr>
            <w:rFonts w:ascii="Arial" w:eastAsia="Times New Roman" w:hAnsi="Arial" w:cs="Arial"/>
            <w:b/>
            <w:bCs/>
            <w:color w:val="004080"/>
            <w:sz w:val="24"/>
            <w:szCs w:val="24"/>
            <w:lang w:val="nl-NL"/>
          </w:rPr>
          <w:t>is ontvangen van of verzonden aan BETROKKENE</w:t>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ED4564" w:rsidRPr="00AE1A91" w14:paraId="56C50A03" w14:textId="77777777" w:rsidTr="003C376A">
        <w:trPr>
          <w:trHeight w:val="230"/>
          <w:ins w:id="2811" w:author="Arjan" w:date="2014-09-08T18:05:00Z"/>
        </w:trPr>
        <w:tc>
          <w:tcPr>
            <w:tcW w:w="3690" w:type="dxa"/>
            <w:tcBorders>
              <w:top w:val="nil"/>
              <w:left w:val="nil"/>
              <w:bottom w:val="nil"/>
              <w:right w:val="nil"/>
            </w:tcBorders>
          </w:tcPr>
          <w:p w14:paraId="371450F8" w14:textId="77777777" w:rsidR="00ED4564" w:rsidRPr="00CF1DA2" w:rsidRDefault="00ED4564" w:rsidP="003C376A">
            <w:pPr>
              <w:autoSpaceDE w:val="0"/>
              <w:autoSpaceDN w:val="0"/>
              <w:adjustRightInd w:val="0"/>
              <w:spacing w:after="0" w:line="240" w:lineRule="auto"/>
              <w:rPr>
                <w:ins w:id="2812" w:author="Arjan" w:date="2014-09-08T18:05:00Z"/>
                <w:rFonts w:ascii="Arial" w:eastAsia="Times New Roman" w:hAnsi="Arial" w:cs="Arial"/>
                <w:color w:val="000000"/>
                <w:sz w:val="20"/>
                <w:szCs w:val="20"/>
              </w:rPr>
            </w:pPr>
            <w:ins w:id="2813" w:author="Arjan" w:date="2014-09-08T18:05:00Z">
              <w:r w:rsidRPr="00CF1DA2">
                <w:rPr>
                  <w:rFonts w:ascii="Arial" w:eastAsia="Times New Roman" w:hAnsi="Arial" w:cs="Arial"/>
                  <w:b/>
                  <w:bCs/>
                  <w:color w:val="000000"/>
                  <w:sz w:val="20"/>
                  <w:szCs w:val="20"/>
                </w:rPr>
                <w:t>Naam relatiesoort</w:t>
              </w:r>
            </w:ins>
          </w:p>
        </w:tc>
        <w:tc>
          <w:tcPr>
            <w:tcW w:w="5670" w:type="dxa"/>
            <w:tcBorders>
              <w:top w:val="nil"/>
              <w:left w:val="nil"/>
              <w:bottom w:val="nil"/>
              <w:right w:val="nil"/>
            </w:tcBorders>
          </w:tcPr>
          <w:p w14:paraId="217313A3" w14:textId="77777777" w:rsidR="00ED4564" w:rsidRPr="00DD0F4F" w:rsidRDefault="00ED4564" w:rsidP="00ED4564">
            <w:pPr>
              <w:autoSpaceDE w:val="0"/>
              <w:autoSpaceDN w:val="0"/>
              <w:adjustRightInd w:val="0"/>
              <w:spacing w:after="0" w:line="240" w:lineRule="auto"/>
              <w:rPr>
                <w:ins w:id="2814" w:author="Arjan" w:date="2014-09-08T18:05:00Z"/>
                <w:rFonts w:ascii="Arial" w:eastAsia="Times New Roman" w:hAnsi="Arial" w:cs="Arial"/>
                <w:color w:val="000000"/>
                <w:sz w:val="20"/>
                <w:szCs w:val="20"/>
                <w:lang w:val="nl-NL"/>
              </w:rPr>
            </w:pPr>
            <w:ins w:id="2815" w:author="Arjan" w:date="2014-09-08T18:06:00Z">
              <w:r w:rsidRPr="00DD0F4F">
                <w:rPr>
                  <w:rFonts w:ascii="Arial" w:eastAsia="Times New Roman" w:hAnsi="Arial" w:cs="Arial"/>
                  <w:color w:val="000000"/>
                  <w:sz w:val="20"/>
                  <w:szCs w:val="20"/>
                  <w:lang w:val="nl-NL"/>
                </w:rPr>
                <w:t xml:space="preserve">is ontvangen van of verzonden aan </w:t>
              </w:r>
            </w:ins>
          </w:p>
        </w:tc>
      </w:tr>
      <w:tr w:rsidR="00ED4564" w:rsidRPr="00AE1A91" w14:paraId="7F296057" w14:textId="77777777" w:rsidTr="003C376A">
        <w:trPr>
          <w:ins w:id="2816" w:author="Arjan" w:date="2014-09-08T18:05:00Z"/>
        </w:trPr>
        <w:tc>
          <w:tcPr>
            <w:tcW w:w="3690" w:type="dxa"/>
            <w:tcBorders>
              <w:top w:val="nil"/>
              <w:left w:val="nil"/>
              <w:bottom w:val="nil"/>
              <w:right w:val="nil"/>
            </w:tcBorders>
          </w:tcPr>
          <w:p w14:paraId="601DFEF6" w14:textId="77777777" w:rsidR="00ED4564" w:rsidRPr="00DD0F4F" w:rsidRDefault="00ED4564" w:rsidP="003C376A">
            <w:pPr>
              <w:autoSpaceDE w:val="0"/>
              <w:autoSpaceDN w:val="0"/>
              <w:adjustRightInd w:val="0"/>
              <w:spacing w:after="0" w:line="240" w:lineRule="auto"/>
              <w:rPr>
                <w:ins w:id="2817" w:author="Arjan" w:date="2014-09-08T18:05: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79CB1674" w14:textId="77777777" w:rsidR="00ED4564" w:rsidRPr="00DD0F4F" w:rsidRDefault="00ED4564" w:rsidP="003C376A">
            <w:pPr>
              <w:autoSpaceDE w:val="0"/>
              <w:autoSpaceDN w:val="0"/>
              <w:adjustRightInd w:val="0"/>
              <w:spacing w:after="0" w:line="240" w:lineRule="auto"/>
              <w:rPr>
                <w:ins w:id="2818" w:author="Arjan" w:date="2014-09-08T18:05:00Z"/>
                <w:rFonts w:ascii="Arial" w:eastAsia="Times New Roman" w:hAnsi="Arial" w:cs="Arial"/>
                <w:b/>
                <w:bCs/>
                <w:color w:val="000000"/>
                <w:sz w:val="20"/>
                <w:szCs w:val="20"/>
                <w:lang w:val="nl-NL"/>
              </w:rPr>
            </w:pPr>
          </w:p>
        </w:tc>
      </w:tr>
      <w:tr w:rsidR="00ED4564" w:rsidRPr="00CF1DA2" w14:paraId="1B2EF6ED" w14:textId="77777777" w:rsidTr="003C376A">
        <w:trPr>
          <w:ins w:id="2819" w:author="Arjan" w:date="2014-09-08T18:05:00Z"/>
        </w:trPr>
        <w:tc>
          <w:tcPr>
            <w:tcW w:w="3690" w:type="dxa"/>
            <w:tcBorders>
              <w:top w:val="nil"/>
              <w:left w:val="nil"/>
              <w:bottom w:val="nil"/>
              <w:right w:val="nil"/>
            </w:tcBorders>
          </w:tcPr>
          <w:p w14:paraId="7161E1B6" w14:textId="77777777" w:rsidR="00ED4564" w:rsidRPr="00CF1DA2" w:rsidRDefault="00ED4564" w:rsidP="003C376A">
            <w:pPr>
              <w:autoSpaceDE w:val="0"/>
              <w:autoSpaceDN w:val="0"/>
              <w:adjustRightInd w:val="0"/>
              <w:spacing w:after="0" w:line="240" w:lineRule="auto"/>
              <w:rPr>
                <w:ins w:id="2820" w:author="Arjan" w:date="2014-09-08T18:05:00Z"/>
                <w:rFonts w:ascii="Arial" w:eastAsia="Times New Roman" w:hAnsi="Arial" w:cs="Arial"/>
                <w:b/>
                <w:bCs/>
                <w:color w:val="000000"/>
                <w:sz w:val="20"/>
                <w:szCs w:val="20"/>
              </w:rPr>
            </w:pPr>
            <w:ins w:id="2821" w:author="Arjan" w:date="2014-09-08T18:05:00Z">
              <w:r w:rsidRPr="00CF1DA2">
                <w:rPr>
                  <w:rFonts w:ascii="Arial" w:eastAsia="Times New Roman" w:hAnsi="Arial" w:cs="Arial"/>
                  <w:b/>
                  <w:bCs/>
                  <w:color w:val="000000"/>
                  <w:sz w:val="20"/>
                  <w:szCs w:val="20"/>
                </w:rPr>
                <w:t>Gerelateerd objecttype</w:t>
              </w:r>
            </w:ins>
          </w:p>
          <w:p w14:paraId="531D09EA" w14:textId="77777777" w:rsidR="00ED4564" w:rsidRPr="00CF1DA2" w:rsidRDefault="00ED4564" w:rsidP="003C376A">
            <w:pPr>
              <w:autoSpaceDE w:val="0"/>
              <w:autoSpaceDN w:val="0"/>
              <w:adjustRightInd w:val="0"/>
              <w:spacing w:after="0" w:line="240" w:lineRule="auto"/>
              <w:rPr>
                <w:ins w:id="2822" w:author="Arjan" w:date="2014-09-08T18:05:00Z"/>
                <w:rFonts w:ascii="Arial" w:eastAsia="Times New Roman" w:hAnsi="Arial" w:cs="Arial"/>
                <w:b/>
                <w:bCs/>
                <w:color w:val="000000"/>
                <w:sz w:val="20"/>
                <w:szCs w:val="20"/>
              </w:rPr>
            </w:pPr>
          </w:p>
          <w:p w14:paraId="1C122728" w14:textId="77777777" w:rsidR="00ED4564" w:rsidRPr="00CF1DA2" w:rsidRDefault="00ED4564" w:rsidP="003C376A">
            <w:pPr>
              <w:autoSpaceDE w:val="0"/>
              <w:autoSpaceDN w:val="0"/>
              <w:adjustRightInd w:val="0"/>
              <w:spacing w:after="0" w:line="240" w:lineRule="auto"/>
              <w:rPr>
                <w:ins w:id="2823" w:author="Arjan" w:date="2014-09-08T18:05:00Z"/>
                <w:rFonts w:ascii="Arial" w:eastAsia="Times New Roman" w:hAnsi="Arial" w:cs="Arial"/>
                <w:color w:val="000000"/>
                <w:sz w:val="20"/>
                <w:szCs w:val="20"/>
              </w:rPr>
            </w:pPr>
            <w:ins w:id="2824" w:author="Arjan" w:date="2014-09-08T18:05:00Z">
              <w:r w:rsidRPr="00CF1DA2">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7F74F881" w14:textId="77777777" w:rsidR="00ED4564" w:rsidRPr="00CF1DA2" w:rsidRDefault="00ED4564" w:rsidP="003C376A">
            <w:pPr>
              <w:autoSpaceDE w:val="0"/>
              <w:autoSpaceDN w:val="0"/>
              <w:adjustRightInd w:val="0"/>
              <w:spacing w:after="0" w:line="240" w:lineRule="auto"/>
              <w:rPr>
                <w:ins w:id="2825" w:author="Arjan" w:date="2014-09-08T18:05:00Z"/>
                <w:rFonts w:ascii="Arial" w:eastAsia="Times New Roman" w:hAnsi="Arial" w:cs="Arial"/>
                <w:color w:val="000000"/>
                <w:sz w:val="20"/>
                <w:szCs w:val="20"/>
              </w:rPr>
            </w:pPr>
            <w:ins w:id="2826" w:author="Arjan" w:date="2014-09-08T18:06:00Z">
              <w:r>
                <w:rPr>
                  <w:rFonts w:ascii="Arial" w:eastAsia="Times New Roman" w:hAnsi="Arial" w:cs="Arial"/>
                  <w:color w:val="000000"/>
                  <w:sz w:val="20"/>
                  <w:szCs w:val="20"/>
                </w:rPr>
                <w:t>BETROKKENE</w:t>
              </w:r>
            </w:ins>
          </w:p>
          <w:p w14:paraId="456E57F0" w14:textId="77777777" w:rsidR="00ED4564" w:rsidRPr="00CF1DA2" w:rsidRDefault="00ED4564" w:rsidP="003C376A">
            <w:pPr>
              <w:autoSpaceDE w:val="0"/>
              <w:autoSpaceDN w:val="0"/>
              <w:adjustRightInd w:val="0"/>
              <w:spacing w:after="0" w:line="240" w:lineRule="auto"/>
              <w:rPr>
                <w:ins w:id="2827" w:author="Arjan" w:date="2014-09-08T18:05:00Z"/>
                <w:rFonts w:ascii="Arial" w:eastAsia="Times New Roman" w:hAnsi="Arial" w:cs="Arial"/>
                <w:color w:val="000000"/>
                <w:sz w:val="20"/>
                <w:szCs w:val="20"/>
              </w:rPr>
            </w:pPr>
          </w:p>
          <w:p w14:paraId="35305B65" w14:textId="77777777" w:rsidR="00ED4564" w:rsidRPr="00CF1DA2" w:rsidRDefault="00DA5D93" w:rsidP="003C376A">
            <w:pPr>
              <w:autoSpaceDE w:val="0"/>
              <w:autoSpaceDN w:val="0"/>
              <w:adjustRightInd w:val="0"/>
              <w:spacing w:after="0" w:line="240" w:lineRule="auto"/>
              <w:rPr>
                <w:ins w:id="2828" w:author="Arjan" w:date="2014-09-08T18:05:00Z"/>
                <w:rFonts w:ascii="Arial" w:eastAsia="Times New Roman" w:hAnsi="Arial" w:cs="Arial"/>
                <w:color w:val="000000"/>
                <w:sz w:val="20"/>
                <w:szCs w:val="20"/>
              </w:rPr>
            </w:pPr>
            <w:ins w:id="2829" w:author="Arjan" w:date="2014-09-08T18:05:00Z">
              <w:r w:rsidRPr="00CF1DA2">
                <w:rPr>
                  <w:rFonts w:ascii="Arial" w:eastAsia="Times New Roman" w:hAnsi="Arial" w:cs="Arial"/>
                  <w:color w:val="000000"/>
                  <w:sz w:val="20"/>
                  <w:szCs w:val="20"/>
                </w:rPr>
                <w:fldChar w:fldCharType="begin" w:fldLock="1"/>
              </w:r>
              <w:r w:rsidR="00ED4564"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ED4564" w:rsidRPr="00CF1DA2">
                <w:rPr>
                  <w:rFonts w:ascii="Arial" w:eastAsia="Times New Roman" w:hAnsi="Arial" w:cs="Arial"/>
                  <w:color w:val="000000"/>
                  <w:sz w:val="20"/>
                  <w:szCs w:val="20"/>
                </w:rPr>
                <w:t>0..*</w:t>
              </w:r>
              <w:r w:rsidRPr="00CF1DA2">
                <w:rPr>
                  <w:rFonts w:ascii="Arial" w:eastAsia="Times New Roman" w:hAnsi="Arial" w:cs="Arial"/>
                  <w:color w:val="000000"/>
                  <w:sz w:val="20"/>
                  <w:szCs w:val="20"/>
                </w:rPr>
                <w:fldChar w:fldCharType="end"/>
              </w:r>
              <w:r w:rsidR="00ED4564" w:rsidRPr="00CF1DA2">
                <w:rPr>
                  <w:rFonts w:ascii="Arial" w:eastAsia="Times New Roman" w:hAnsi="Arial" w:cs="Arial"/>
                  <w:color w:val="000000"/>
                  <w:sz w:val="20"/>
                  <w:szCs w:val="20"/>
                </w:rPr>
                <w:t xml:space="preserve"> </w:t>
              </w:r>
            </w:ins>
          </w:p>
        </w:tc>
      </w:tr>
      <w:tr w:rsidR="00ED4564" w:rsidRPr="00CF1DA2" w14:paraId="75388DA4" w14:textId="77777777" w:rsidTr="003C376A">
        <w:trPr>
          <w:ins w:id="2830" w:author="Arjan" w:date="2014-09-08T18:05:00Z"/>
        </w:trPr>
        <w:tc>
          <w:tcPr>
            <w:tcW w:w="3690" w:type="dxa"/>
            <w:tcBorders>
              <w:top w:val="nil"/>
              <w:left w:val="nil"/>
              <w:bottom w:val="nil"/>
              <w:right w:val="nil"/>
            </w:tcBorders>
          </w:tcPr>
          <w:p w14:paraId="73C3B5A4" w14:textId="77777777" w:rsidR="00ED4564" w:rsidRPr="00CF1DA2" w:rsidRDefault="00ED4564" w:rsidP="003C376A">
            <w:pPr>
              <w:autoSpaceDE w:val="0"/>
              <w:autoSpaceDN w:val="0"/>
              <w:adjustRightInd w:val="0"/>
              <w:spacing w:after="0" w:line="240" w:lineRule="auto"/>
              <w:rPr>
                <w:ins w:id="2831" w:author="Arjan" w:date="2014-09-08T18:05:00Z"/>
                <w:rFonts w:ascii="Arial" w:eastAsia="Times New Roman" w:hAnsi="Arial" w:cs="Arial"/>
                <w:b/>
                <w:bCs/>
                <w:color w:val="000000"/>
                <w:sz w:val="20"/>
                <w:szCs w:val="20"/>
              </w:rPr>
            </w:pPr>
          </w:p>
        </w:tc>
        <w:tc>
          <w:tcPr>
            <w:tcW w:w="5670" w:type="dxa"/>
            <w:tcBorders>
              <w:top w:val="nil"/>
              <w:left w:val="nil"/>
              <w:bottom w:val="nil"/>
              <w:right w:val="nil"/>
            </w:tcBorders>
          </w:tcPr>
          <w:p w14:paraId="361C42B9" w14:textId="77777777" w:rsidR="00ED4564" w:rsidRPr="00CF1DA2" w:rsidRDefault="00ED4564" w:rsidP="003C376A">
            <w:pPr>
              <w:autoSpaceDE w:val="0"/>
              <w:autoSpaceDN w:val="0"/>
              <w:adjustRightInd w:val="0"/>
              <w:spacing w:after="0" w:line="240" w:lineRule="auto"/>
              <w:rPr>
                <w:ins w:id="2832" w:author="Arjan" w:date="2014-09-08T18:05:00Z"/>
                <w:rFonts w:ascii="Arial" w:eastAsia="Times New Roman" w:hAnsi="Arial" w:cs="Arial"/>
                <w:b/>
                <w:bCs/>
                <w:color w:val="000000"/>
                <w:sz w:val="20"/>
                <w:szCs w:val="20"/>
              </w:rPr>
            </w:pPr>
          </w:p>
        </w:tc>
      </w:tr>
      <w:tr w:rsidR="00ED4564" w:rsidRPr="00CF1DA2" w14:paraId="39C59E33" w14:textId="77777777" w:rsidTr="003C376A">
        <w:trPr>
          <w:ins w:id="2833" w:author="Arjan" w:date="2014-09-08T18:05:00Z"/>
        </w:trPr>
        <w:tc>
          <w:tcPr>
            <w:tcW w:w="3690" w:type="dxa"/>
            <w:tcBorders>
              <w:top w:val="nil"/>
              <w:left w:val="nil"/>
              <w:bottom w:val="nil"/>
              <w:right w:val="nil"/>
            </w:tcBorders>
          </w:tcPr>
          <w:p w14:paraId="159ED600" w14:textId="77777777" w:rsidR="00ED4564" w:rsidRPr="00CF1DA2" w:rsidRDefault="00ED4564" w:rsidP="003C376A">
            <w:pPr>
              <w:autoSpaceDE w:val="0"/>
              <w:autoSpaceDN w:val="0"/>
              <w:adjustRightInd w:val="0"/>
              <w:spacing w:after="0" w:line="240" w:lineRule="auto"/>
              <w:rPr>
                <w:ins w:id="2834" w:author="Arjan" w:date="2014-09-08T18:05:00Z"/>
                <w:rFonts w:ascii="Arial" w:eastAsia="Times New Roman" w:hAnsi="Arial" w:cs="Arial"/>
                <w:color w:val="000000"/>
                <w:sz w:val="20"/>
                <w:szCs w:val="20"/>
              </w:rPr>
            </w:pPr>
            <w:ins w:id="2835" w:author="Arjan" w:date="2014-09-08T18:05:00Z">
              <w:r w:rsidRPr="00CF1DA2">
                <w:rPr>
                  <w:rFonts w:ascii="Arial" w:eastAsia="Times New Roman" w:hAnsi="Arial" w:cs="Arial"/>
                  <w:b/>
                  <w:bCs/>
                  <w:color w:val="000000"/>
                  <w:sz w:val="20"/>
                  <w:szCs w:val="20"/>
                </w:rPr>
                <w:t>Herkomst relatiesoort</w:t>
              </w:r>
            </w:ins>
          </w:p>
        </w:tc>
        <w:tc>
          <w:tcPr>
            <w:tcW w:w="5670" w:type="dxa"/>
            <w:tcBorders>
              <w:top w:val="nil"/>
              <w:left w:val="nil"/>
              <w:bottom w:val="nil"/>
              <w:right w:val="nil"/>
            </w:tcBorders>
          </w:tcPr>
          <w:p w14:paraId="09847693" w14:textId="77777777" w:rsidR="00ED4564" w:rsidRPr="00CF1DA2" w:rsidRDefault="00ED4564" w:rsidP="003C376A">
            <w:pPr>
              <w:autoSpaceDE w:val="0"/>
              <w:autoSpaceDN w:val="0"/>
              <w:adjustRightInd w:val="0"/>
              <w:spacing w:after="0" w:line="240" w:lineRule="auto"/>
              <w:rPr>
                <w:ins w:id="2836" w:author="Arjan" w:date="2014-09-08T18:05:00Z"/>
                <w:rFonts w:ascii="Arial" w:eastAsia="Times New Roman" w:hAnsi="Arial" w:cs="Arial"/>
                <w:color w:val="000000"/>
                <w:sz w:val="20"/>
                <w:szCs w:val="20"/>
              </w:rPr>
            </w:pPr>
            <w:ins w:id="2837" w:author="Arjan" w:date="2014-09-08T18:05:00Z">
              <w:r w:rsidRPr="00CF1DA2">
                <w:rPr>
                  <w:rFonts w:ascii="Arial" w:eastAsia="Times New Roman" w:hAnsi="Arial" w:cs="Arial"/>
                  <w:color w:val="000000"/>
                  <w:sz w:val="20"/>
                  <w:szCs w:val="20"/>
                </w:rPr>
                <w:t>KING</w:t>
              </w:r>
            </w:ins>
          </w:p>
        </w:tc>
      </w:tr>
      <w:tr w:rsidR="00ED4564" w:rsidRPr="00CF1DA2" w14:paraId="4E163E64" w14:textId="77777777" w:rsidTr="003C376A">
        <w:trPr>
          <w:trHeight w:val="230"/>
          <w:ins w:id="2838" w:author="Arjan" w:date="2014-09-08T18:05:00Z"/>
        </w:trPr>
        <w:tc>
          <w:tcPr>
            <w:tcW w:w="3690" w:type="dxa"/>
            <w:tcBorders>
              <w:top w:val="nil"/>
              <w:left w:val="nil"/>
              <w:bottom w:val="nil"/>
              <w:right w:val="nil"/>
            </w:tcBorders>
          </w:tcPr>
          <w:p w14:paraId="6D52D83A" w14:textId="77777777" w:rsidR="00ED4564" w:rsidRPr="00CF1DA2" w:rsidRDefault="00ED4564" w:rsidP="003C376A">
            <w:pPr>
              <w:autoSpaceDE w:val="0"/>
              <w:autoSpaceDN w:val="0"/>
              <w:adjustRightInd w:val="0"/>
              <w:spacing w:after="0" w:line="240" w:lineRule="auto"/>
              <w:rPr>
                <w:ins w:id="2839" w:author="Arjan" w:date="2014-09-08T18:05:00Z"/>
                <w:rFonts w:ascii="Arial" w:eastAsia="Times New Roman" w:hAnsi="Arial" w:cs="Arial"/>
                <w:b/>
                <w:bCs/>
                <w:color w:val="000000"/>
                <w:sz w:val="20"/>
                <w:szCs w:val="20"/>
              </w:rPr>
            </w:pPr>
          </w:p>
        </w:tc>
        <w:tc>
          <w:tcPr>
            <w:tcW w:w="5670" w:type="dxa"/>
            <w:tcBorders>
              <w:top w:val="nil"/>
              <w:left w:val="nil"/>
              <w:bottom w:val="nil"/>
              <w:right w:val="nil"/>
            </w:tcBorders>
          </w:tcPr>
          <w:p w14:paraId="1E3E10C6" w14:textId="77777777" w:rsidR="00ED4564" w:rsidRPr="00CF1DA2" w:rsidRDefault="00ED4564" w:rsidP="003C376A">
            <w:pPr>
              <w:autoSpaceDE w:val="0"/>
              <w:autoSpaceDN w:val="0"/>
              <w:adjustRightInd w:val="0"/>
              <w:spacing w:after="0" w:line="240" w:lineRule="auto"/>
              <w:rPr>
                <w:ins w:id="2840" w:author="Arjan" w:date="2014-09-08T18:05:00Z"/>
                <w:rFonts w:ascii="Arial" w:eastAsia="Times New Roman" w:hAnsi="Arial" w:cs="Arial"/>
                <w:b/>
                <w:bCs/>
                <w:color w:val="000000"/>
                <w:sz w:val="20"/>
                <w:szCs w:val="20"/>
              </w:rPr>
            </w:pPr>
          </w:p>
        </w:tc>
      </w:tr>
      <w:tr w:rsidR="00ED4564" w:rsidRPr="00CF1DA2" w14:paraId="37FC112F" w14:textId="77777777" w:rsidTr="003C376A">
        <w:trPr>
          <w:trHeight w:val="230"/>
          <w:ins w:id="2841" w:author="Arjan" w:date="2014-09-08T18:05:00Z"/>
        </w:trPr>
        <w:tc>
          <w:tcPr>
            <w:tcW w:w="3690" w:type="dxa"/>
            <w:tcBorders>
              <w:top w:val="nil"/>
              <w:left w:val="nil"/>
              <w:bottom w:val="nil"/>
              <w:right w:val="nil"/>
            </w:tcBorders>
          </w:tcPr>
          <w:p w14:paraId="46646096" w14:textId="77777777" w:rsidR="00ED4564" w:rsidRPr="00CF1DA2" w:rsidRDefault="00ED4564" w:rsidP="003C376A">
            <w:pPr>
              <w:autoSpaceDE w:val="0"/>
              <w:autoSpaceDN w:val="0"/>
              <w:adjustRightInd w:val="0"/>
              <w:spacing w:after="0" w:line="240" w:lineRule="auto"/>
              <w:rPr>
                <w:ins w:id="2842" w:author="Arjan" w:date="2014-09-08T18:05:00Z"/>
                <w:rFonts w:ascii="Arial" w:eastAsia="Times New Roman" w:hAnsi="Arial" w:cs="Arial"/>
                <w:color w:val="000000"/>
                <w:sz w:val="20"/>
                <w:szCs w:val="20"/>
              </w:rPr>
            </w:pPr>
            <w:ins w:id="2843" w:author="Arjan" w:date="2014-09-08T18:05:00Z">
              <w:r w:rsidRPr="00CF1DA2">
                <w:rPr>
                  <w:rFonts w:ascii="Arial" w:eastAsia="Times New Roman" w:hAnsi="Arial" w:cs="Arial"/>
                  <w:b/>
                  <w:bCs/>
                  <w:color w:val="000000"/>
                  <w:sz w:val="20"/>
                  <w:szCs w:val="20"/>
                </w:rPr>
                <w:t>Code relatiesoort</w:t>
              </w:r>
            </w:ins>
          </w:p>
        </w:tc>
        <w:tc>
          <w:tcPr>
            <w:tcW w:w="5670" w:type="dxa"/>
            <w:tcBorders>
              <w:top w:val="nil"/>
              <w:left w:val="nil"/>
              <w:bottom w:val="nil"/>
              <w:right w:val="nil"/>
            </w:tcBorders>
          </w:tcPr>
          <w:p w14:paraId="13DA47AA" w14:textId="77777777" w:rsidR="00ED4564" w:rsidRPr="00CF1DA2" w:rsidRDefault="00ED4564" w:rsidP="003C376A">
            <w:pPr>
              <w:autoSpaceDE w:val="0"/>
              <w:autoSpaceDN w:val="0"/>
              <w:adjustRightInd w:val="0"/>
              <w:spacing w:after="0" w:line="240" w:lineRule="auto"/>
              <w:rPr>
                <w:ins w:id="2844" w:author="Arjan" w:date="2014-09-08T18:05:00Z"/>
                <w:rFonts w:ascii="Arial" w:eastAsia="Times New Roman" w:hAnsi="Arial" w:cs="Arial"/>
                <w:color w:val="000000"/>
                <w:sz w:val="20"/>
                <w:szCs w:val="20"/>
              </w:rPr>
            </w:pPr>
          </w:p>
        </w:tc>
      </w:tr>
      <w:tr w:rsidR="00ED4564" w:rsidRPr="00CF1DA2" w14:paraId="7BC0484A" w14:textId="77777777" w:rsidTr="003C376A">
        <w:trPr>
          <w:trHeight w:val="230"/>
          <w:ins w:id="2845" w:author="Arjan" w:date="2014-09-08T18:05:00Z"/>
        </w:trPr>
        <w:tc>
          <w:tcPr>
            <w:tcW w:w="3690" w:type="dxa"/>
            <w:tcBorders>
              <w:top w:val="nil"/>
              <w:left w:val="nil"/>
              <w:bottom w:val="nil"/>
              <w:right w:val="nil"/>
            </w:tcBorders>
          </w:tcPr>
          <w:p w14:paraId="5C2C1C67" w14:textId="77777777" w:rsidR="00ED4564" w:rsidRPr="00CF1DA2" w:rsidRDefault="00ED4564" w:rsidP="003C376A">
            <w:pPr>
              <w:autoSpaceDE w:val="0"/>
              <w:autoSpaceDN w:val="0"/>
              <w:adjustRightInd w:val="0"/>
              <w:spacing w:after="0" w:line="240" w:lineRule="auto"/>
              <w:rPr>
                <w:ins w:id="2846" w:author="Arjan" w:date="2014-09-08T18:05:00Z"/>
                <w:rFonts w:ascii="Arial" w:eastAsia="Times New Roman" w:hAnsi="Arial" w:cs="Arial"/>
                <w:b/>
                <w:bCs/>
                <w:color w:val="000000"/>
                <w:sz w:val="20"/>
                <w:szCs w:val="20"/>
              </w:rPr>
            </w:pPr>
          </w:p>
        </w:tc>
        <w:tc>
          <w:tcPr>
            <w:tcW w:w="5670" w:type="dxa"/>
            <w:tcBorders>
              <w:top w:val="nil"/>
              <w:left w:val="nil"/>
              <w:bottom w:val="nil"/>
              <w:right w:val="nil"/>
            </w:tcBorders>
          </w:tcPr>
          <w:p w14:paraId="234A7D93" w14:textId="77777777" w:rsidR="00ED4564" w:rsidRPr="00CF1DA2" w:rsidRDefault="00ED4564" w:rsidP="003C376A">
            <w:pPr>
              <w:autoSpaceDE w:val="0"/>
              <w:autoSpaceDN w:val="0"/>
              <w:adjustRightInd w:val="0"/>
              <w:spacing w:after="0" w:line="240" w:lineRule="auto"/>
              <w:rPr>
                <w:ins w:id="2847" w:author="Arjan" w:date="2014-09-08T18:05:00Z"/>
                <w:rFonts w:ascii="Arial" w:eastAsia="Times New Roman" w:hAnsi="Arial" w:cs="Arial"/>
                <w:color w:val="000000"/>
                <w:sz w:val="20"/>
                <w:szCs w:val="20"/>
              </w:rPr>
            </w:pPr>
          </w:p>
        </w:tc>
      </w:tr>
      <w:tr w:rsidR="00ED4564" w:rsidRPr="00AE1A91" w14:paraId="3E48F98A" w14:textId="77777777" w:rsidTr="003C376A">
        <w:trPr>
          <w:ins w:id="2848" w:author="Arjan" w:date="2014-09-08T18:05:00Z"/>
        </w:trPr>
        <w:tc>
          <w:tcPr>
            <w:tcW w:w="3690" w:type="dxa"/>
            <w:tcBorders>
              <w:top w:val="nil"/>
              <w:left w:val="nil"/>
              <w:bottom w:val="nil"/>
              <w:right w:val="nil"/>
            </w:tcBorders>
          </w:tcPr>
          <w:p w14:paraId="1AA2418F" w14:textId="77777777" w:rsidR="00ED4564" w:rsidRPr="00CF1DA2" w:rsidRDefault="00ED4564" w:rsidP="003C376A">
            <w:pPr>
              <w:autoSpaceDE w:val="0"/>
              <w:autoSpaceDN w:val="0"/>
              <w:adjustRightInd w:val="0"/>
              <w:spacing w:after="0" w:line="240" w:lineRule="auto"/>
              <w:rPr>
                <w:ins w:id="2849" w:author="Arjan" w:date="2014-09-08T18:05:00Z"/>
                <w:rFonts w:ascii="Arial" w:eastAsia="Times New Roman" w:hAnsi="Arial" w:cs="Arial"/>
                <w:b/>
                <w:bCs/>
                <w:color w:val="000000"/>
                <w:sz w:val="20"/>
                <w:szCs w:val="20"/>
              </w:rPr>
            </w:pPr>
            <w:ins w:id="2850" w:author="Arjan" w:date="2014-09-08T18:05:00Z">
              <w:r w:rsidRPr="00CF1DA2">
                <w:rPr>
                  <w:rFonts w:ascii="Arial" w:eastAsia="Times New Roman" w:hAnsi="Arial" w:cs="Arial"/>
                  <w:b/>
                  <w:bCs/>
                  <w:color w:val="000000"/>
                  <w:sz w:val="20"/>
                  <w:szCs w:val="20"/>
                </w:rPr>
                <w:t>Definitie relatiesoort</w:t>
              </w:r>
            </w:ins>
          </w:p>
        </w:tc>
        <w:tc>
          <w:tcPr>
            <w:tcW w:w="5670" w:type="dxa"/>
            <w:tcBorders>
              <w:top w:val="nil"/>
              <w:left w:val="nil"/>
              <w:bottom w:val="nil"/>
              <w:right w:val="nil"/>
            </w:tcBorders>
          </w:tcPr>
          <w:p w14:paraId="5DB9DC65" w14:textId="77777777" w:rsidR="00ED4564" w:rsidRPr="00DD0F4F" w:rsidRDefault="00DA5D93" w:rsidP="00ED4564">
            <w:pPr>
              <w:autoSpaceDE w:val="0"/>
              <w:autoSpaceDN w:val="0"/>
              <w:adjustRightInd w:val="0"/>
              <w:spacing w:after="0" w:line="240" w:lineRule="auto"/>
              <w:rPr>
                <w:ins w:id="2851" w:author="Arjan" w:date="2014-09-08T18:05:00Z"/>
                <w:rFonts w:ascii="Arial" w:eastAsia="Times New Roman" w:hAnsi="Arial" w:cs="Arial"/>
                <w:color w:val="000000"/>
                <w:sz w:val="20"/>
                <w:szCs w:val="20"/>
                <w:lang w:val="nl-NL"/>
              </w:rPr>
            </w:pPr>
            <w:ins w:id="2852" w:author="Arjan" w:date="2014-09-08T18:05:00Z">
              <w:r w:rsidRPr="00CF1DA2">
                <w:rPr>
                  <w:rFonts w:ascii="Arial" w:hAnsi="Arial" w:cs="Arial"/>
                  <w:sz w:val="20"/>
                  <w:szCs w:val="20"/>
                  <w:lang w:val="en-AU"/>
                </w:rPr>
                <w:fldChar w:fldCharType="begin" w:fldLock="1"/>
              </w:r>
              <w:r w:rsidR="00ED4564" w:rsidRPr="00DD0F4F">
                <w:rPr>
                  <w:rFonts w:ascii="Arial" w:hAnsi="Arial" w:cs="Arial"/>
                  <w:sz w:val="20"/>
                  <w:szCs w:val="20"/>
                  <w:lang w:val="nl-NL"/>
                </w:rPr>
                <w:instrText xml:space="preserve">MERGEFIELD </w:instrText>
              </w:r>
              <w:r w:rsidR="00ED4564" w:rsidRPr="00DD0F4F">
                <w:rPr>
                  <w:rFonts w:ascii="Arial" w:eastAsia="Times New Roman" w:hAnsi="Arial" w:cs="Arial"/>
                  <w:color w:val="000000"/>
                  <w:sz w:val="20"/>
                  <w:szCs w:val="20"/>
                  <w:lang w:val="nl-NL"/>
                </w:rPr>
                <w:instrText>Connector.Notes</w:instrText>
              </w:r>
              <w:r w:rsidRPr="00CF1DA2">
                <w:rPr>
                  <w:rFonts w:ascii="Arial" w:hAnsi="Arial" w:cs="Arial"/>
                  <w:sz w:val="20"/>
                  <w:szCs w:val="20"/>
                  <w:lang w:val="en-AU"/>
                </w:rPr>
                <w:fldChar w:fldCharType="separate"/>
              </w:r>
              <w:r w:rsidR="00ED4564" w:rsidRPr="00DD0F4F">
                <w:rPr>
                  <w:rFonts w:ascii="Arial" w:eastAsia="Times New Roman" w:hAnsi="Arial" w:cs="Arial"/>
                  <w:color w:val="000000"/>
                  <w:sz w:val="20"/>
                  <w:szCs w:val="20"/>
                  <w:lang w:val="nl-NL"/>
                </w:rPr>
                <w:t xml:space="preserve">De </w:t>
              </w:r>
            </w:ins>
            <w:ins w:id="2853" w:author="Arjan" w:date="2014-09-08T18:07:00Z">
              <w:r w:rsidR="00ED4564" w:rsidRPr="00DD0F4F">
                <w:rPr>
                  <w:rFonts w:ascii="Arial" w:eastAsia="Times New Roman" w:hAnsi="Arial" w:cs="Arial"/>
                  <w:color w:val="000000"/>
                  <w:sz w:val="20"/>
                  <w:szCs w:val="20"/>
                  <w:lang w:val="nl-NL"/>
                </w:rPr>
                <w:t>BETROKKENE waarvan het INFORMATIEOBJECT is ontvangen en/of waaraan het is verzonden</w:t>
              </w:r>
            </w:ins>
            <w:ins w:id="2854" w:author="Arjan" w:date="2014-09-08T18:05:00Z">
              <w:r w:rsidR="00ED4564" w:rsidRPr="00DD0F4F">
                <w:rPr>
                  <w:rFonts w:ascii="Arial" w:eastAsia="Times New Roman" w:hAnsi="Arial" w:cs="Arial"/>
                  <w:color w:val="000000"/>
                  <w:sz w:val="20"/>
                  <w:szCs w:val="20"/>
                  <w:lang w:val="nl-NL"/>
                </w:rPr>
                <w:t>.</w:t>
              </w:r>
              <w:r w:rsidRPr="00CF1DA2">
                <w:rPr>
                  <w:rFonts w:ascii="Arial" w:hAnsi="Arial" w:cs="Arial"/>
                  <w:sz w:val="20"/>
                  <w:szCs w:val="20"/>
                  <w:lang w:val="en-AU"/>
                </w:rPr>
                <w:fldChar w:fldCharType="end"/>
              </w:r>
            </w:ins>
          </w:p>
        </w:tc>
      </w:tr>
      <w:tr w:rsidR="00ED4564" w:rsidRPr="00AE1A91" w14:paraId="78072448" w14:textId="77777777" w:rsidTr="003C376A">
        <w:trPr>
          <w:ins w:id="2855" w:author="Arjan" w:date="2014-09-08T18:05:00Z"/>
        </w:trPr>
        <w:tc>
          <w:tcPr>
            <w:tcW w:w="3690" w:type="dxa"/>
            <w:tcBorders>
              <w:top w:val="nil"/>
              <w:left w:val="nil"/>
              <w:bottom w:val="nil"/>
              <w:right w:val="nil"/>
            </w:tcBorders>
          </w:tcPr>
          <w:p w14:paraId="1099FDB9" w14:textId="77777777" w:rsidR="00ED4564" w:rsidRPr="00DD0F4F" w:rsidRDefault="00ED4564" w:rsidP="003C376A">
            <w:pPr>
              <w:autoSpaceDE w:val="0"/>
              <w:autoSpaceDN w:val="0"/>
              <w:adjustRightInd w:val="0"/>
              <w:spacing w:after="0" w:line="240" w:lineRule="auto"/>
              <w:rPr>
                <w:ins w:id="2856" w:author="Arjan" w:date="2014-09-08T18:05: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7EA76CD5" w14:textId="77777777" w:rsidR="00ED4564" w:rsidRPr="00DD0F4F" w:rsidRDefault="00ED4564" w:rsidP="003C376A">
            <w:pPr>
              <w:autoSpaceDE w:val="0"/>
              <w:autoSpaceDN w:val="0"/>
              <w:adjustRightInd w:val="0"/>
              <w:spacing w:after="0" w:line="240" w:lineRule="auto"/>
              <w:rPr>
                <w:ins w:id="2857" w:author="Arjan" w:date="2014-09-08T18:05:00Z"/>
                <w:rFonts w:ascii="Arial" w:eastAsia="Times New Roman" w:hAnsi="Arial" w:cs="Arial"/>
                <w:color w:val="000000"/>
                <w:sz w:val="20"/>
                <w:szCs w:val="20"/>
                <w:lang w:val="nl-NL"/>
              </w:rPr>
            </w:pPr>
          </w:p>
        </w:tc>
      </w:tr>
      <w:tr w:rsidR="00ED4564" w:rsidRPr="00CF1DA2" w14:paraId="3E37EA5A" w14:textId="77777777" w:rsidTr="003C376A">
        <w:trPr>
          <w:ins w:id="2858" w:author="Arjan" w:date="2014-09-08T18:05:00Z"/>
        </w:trPr>
        <w:tc>
          <w:tcPr>
            <w:tcW w:w="3690" w:type="dxa"/>
            <w:tcBorders>
              <w:top w:val="nil"/>
              <w:left w:val="nil"/>
              <w:bottom w:val="nil"/>
              <w:right w:val="nil"/>
            </w:tcBorders>
          </w:tcPr>
          <w:p w14:paraId="4507D691" w14:textId="77777777" w:rsidR="00ED4564" w:rsidRPr="00CF1DA2" w:rsidRDefault="00ED4564" w:rsidP="003C376A">
            <w:pPr>
              <w:autoSpaceDE w:val="0"/>
              <w:autoSpaceDN w:val="0"/>
              <w:adjustRightInd w:val="0"/>
              <w:spacing w:after="0" w:line="240" w:lineRule="auto"/>
              <w:rPr>
                <w:ins w:id="2859" w:author="Arjan" w:date="2014-09-08T18:05:00Z"/>
                <w:rFonts w:ascii="Arial" w:eastAsia="Times New Roman" w:hAnsi="Arial" w:cs="Arial"/>
                <w:color w:val="000000"/>
                <w:sz w:val="20"/>
                <w:szCs w:val="20"/>
              </w:rPr>
            </w:pPr>
            <w:ins w:id="2860" w:author="Arjan" w:date="2014-09-08T18:05:00Z">
              <w:r w:rsidRPr="00CF1DA2">
                <w:rPr>
                  <w:rFonts w:ascii="Arial" w:eastAsia="Times New Roman" w:hAnsi="Arial" w:cs="Arial"/>
                  <w:b/>
                  <w:bCs/>
                  <w:color w:val="000000"/>
                  <w:sz w:val="20"/>
                  <w:szCs w:val="20"/>
                </w:rPr>
                <w:t>Herkomst definitie relatiesoort</w:t>
              </w:r>
            </w:ins>
          </w:p>
        </w:tc>
        <w:tc>
          <w:tcPr>
            <w:tcW w:w="5670" w:type="dxa"/>
            <w:tcBorders>
              <w:top w:val="nil"/>
              <w:left w:val="nil"/>
              <w:bottom w:val="nil"/>
              <w:right w:val="nil"/>
            </w:tcBorders>
          </w:tcPr>
          <w:p w14:paraId="58BF4E9E" w14:textId="77777777" w:rsidR="00ED4564" w:rsidRPr="00CF1DA2" w:rsidRDefault="00ED4564" w:rsidP="003C376A">
            <w:pPr>
              <w:autoSpaceDE w:val="0"/>
              <w:autoSpaceDN w:val="0"/>
              <w:adjustRightInd w:val="0"/>
              <w:spacing w:after="0" w:line="240" w:lineRule="auto"/>
              <w:rPr>
                <w:ins w:id="2861" w:author="Arjan" w:date="2014-09-08T18:05:00Z"/>
                <w:rFonts w:ascii="Arial" w:eastAsia="Times New Roman" w:hAnsi="Arial" w:cs="Arial"/>
                <w:color w:val="000000"/>
                <w:sz w:val="20"/>
                <w:szCs w:val="20"/>
              </w:rPr>
            </w:pPr>
            <w:ins w:id="2862" w:author="Arjan" w:date="2014-09-08T18:05:00Z">
              <w:r w:rsidRPr="00CF1DA2">
                <w:rPr>
                  <w:rFonts w:ascii="Arial" w:eastAsia="Times New Roman" w:hAnsi="Arial" w:cs="Arial"/>
                  <w:color w:val="000000"/>
                  <w:sz w:val="20"/>
                  <w:szCs w:val="20"/>
                </w:rPr>
                <w:t>KING</w:t>
              </w:r>
            </w:ins>
          </w:p>
        </w:tc>
      </w:tr>
      <w:tr w:rsidR="00ED4564" w:rsidRPr="00CF1DA2" w14:paraId="288E0948" w14:textId="77777777" w:rsidTr="003C376A">
        <w:trPr>
          <w:ins w:id="2863" w:author="Arjan" w:date="2014-09-08T18:05:00Z"/>
        </w:trPr>
        <w:tc>
          <w:tcPr>
            <w:tcW w:w="3690" w:type="dxa"/>
            <w:tcBorders>
              <w:top w:val="nil"/>
              <w:left w:val="nil"/>
              <w:bottom w:val="nil"/>
              <w:right w:val="nil"/>
            </w:tcBorders>
          </w:tcPr>
          <w:p w14:paraId="02264834" w14:textId="77777777" w:rsidR="00ED4564" w:rsidRPr="00CF1DA2" w:rsidRDefault="00ED4564" w:rsidP="003C376A">
            <w:pPr>
              <w:autoSpaceDE w:val="0"/>
              <w:autoSpaceDN w:val="0"/>
              <w:adjustRightInd w:val="0"/>
              <w:spacing w:after="0" w:line="240" w:lineRule="auto"/>
              <w:rPr>
                <w:ins w:id="2864" w:author="Arjan" w:date="2014-09-08T18:05:00Z"/>
                <w:rFonts w:ascii="Arial" w:eastAsia="Times New Roman" w:hAnsi="Arial" w:cs="Arial"/>
                <w:b/>
                <w:bCs/>
                <w:color w:val="000000"/>
                <w:sz w:val="20"/>
                <w:szCs w:val="20"/>
              </w:rPr>
            </w:pPr>
          </w:p>
        </w:tc>
        <w:tc>
          <w:tcPr>
            <w:tcW w:w="5670" w:type="dxa"/>
            <w:tcBorders>
              <w:top w:val="nil"/>
              <w:left w:val="nil"/>
              <w:bottom w:val="nil"/>
              <w:right w:val="nil"/>
            </w:tcBorders>
          </w:tcPr>
          <w:p w14:paraId="11ACADA3" w14:textId="77777777" w:rsidR="00ED4564" w:rsidRPr="00CF1DA2" w:rsidRDefault="00ED4564" w:rsidP="003C376A">
            <w:pPr>
              <w:autoSpaceDE w:val="0"/>
              <w:autoSpaceDN w:val="0"/>
              <w:adjustRightInd w:val="0"/>
              <w:spacing w:after="0" w:line="240" w:lineRule="auto"/>
              <w:rPr>
                <w:ins w:id="2865" w:author="Arjan" w:date="2014-09-08T18:05:00Z"/>
                <w:rFonts w:ascii="Arial" w:eastAsia="Times New Roman" w:hAnsi="Arial" w:cs="Arial"/>
                <w:color w:val="000000"/>
                <w:sz w:val="20"/>
                <w:szCs w:val="20"/>
              </w:rPr>
            </w:pPr>
          </w:p>
        </w:tc>
      </w:tr>
      <w:tr w:rsidR="00ED4564" w:rsidRPr="00CF1DA2" w14:paraId="115A8AAB" w14:textId="77777777" w:rsidTr="003C376A">
        <w:trPr>
          <w:ins w:id="2866" w:author="Arjan" w:date="2014-09-08T18:05:00Z"/>
        </w:trPr>
        <w:tc>
          <w:tcPr>
            <w:tcW w:w="3690" w:type="dxa"/>
            <w:tcBorders>
              <w:top w:val="nil"/>
              <w:left w:val="nil"/>
              <w:bottom w:val="nil"/>
              <w:right w:val="nil"/>
            </w:tcBorders>
          </w:tcPr>
          <w:p w14:paraId="6C06C913" w14:textId="77777777" w:rsidR="00ED4564" w:rsidRPr="00CF1DA2" w:rsidRDefault="00ED4564" w:rsidP="003C376A">
            <w:pPr>
              <w:autoSpaceDE w:val="0"/>
              <w:autoSpaceDN w:val="0"/>
              <w:adjustRightInd w:val="0"/>
              <w:spacing w:after="0" w:line="240" w:lineRule="auto"/>
              <w:rPr>
                <w:ins w:id="2867" w:author="Arjan" w:date="2014-09-08T18:05:00Z"/>
                <w:rFonts w:ascii="Arial" w:eastAsia="Times New Roman" w:hAnsi="Arial" w:cs="Arial"/>
                <w:color w:val="000000"/>
                <w:sz w:val="20"/>
                <w:szCs w:val="20"/>
              </w:rPr>
            </w:pPr>
            <w:ins w:id="2868" w:author="Arjan" w:date="2014-09-08T18:05:00Z">
              <w:r w:rsidRPr="00CF1DA2">
                <w:rPr>
                  <w:rFonts w:ascii="Arial" w:eastAsia="Times New Roman" w:hAnsi="Arial" w:cs="Arial"/>
                  <w:b/>
                  <w:bCs/>
                  <w:color w:val="000000"/>
                  <w:sz w:val="20"/>
                  <w:szCs w:val="20"/>
                </w:rPr>
                <w:t>Datum opname relatiesoort</w:t>
              </w:r>
            </w:ins>
          </w:p>
        </w:tc>
        <w:tc>
          <w:tcPr>
            <w:tcW w:w="5670" w:type="dxa"/>
            <w:tcBorders>
              <w:top w:val="nil"/>
              <w:left w:val="nil"/>
              <w:bottom w:val="nil"/>
              <w:right w:val="nil"/>
            </w:tcBorders>
          </w:tcPr>
          <w:p w14:paraId="5B5CC766" w14:textId="77777777" w:rsidR="00ED4564" w:rsidRPr="00CF1DA2" w:rsidRDefault="00ED4564" w:rsidP="00ED4564">
            <w:pPr>
              <w:autoSpaceDE w:val="0"/>
              <w:autoSpaceDN w:val="0"/>
              <w:adjustRightInd w:val="0"/>
              <w:spacing w:after="0" w:line="240" w:lineRule="auto"/>
              <w:rPr>
                <w:ins w:id="2869" w:author="Arjan" w:date="2014-09-08T18:05:00Z"/>
                <w:rFonts w:ascii="Arial" w:eastAsia="Times New Roman" w:hAnsi="Arial" w:cs="Arial"/>
                <w:color w:val="000000"/>
                <w:sz w:val="20"/>
                <w:szCs w:val="20"/>
              </w:rPr>
            </w:pPr>
            <w:ins w:id="2870" w:author="Arjan" w:date="2014-09-08T18:05:00Z">
              <w:r w:rsidRPr="00CF1DA2">
                <w:rPr>
                  <w:rFonts w:ascii="Arial" w:eastAsia="Times New Roman" w:hAnsi="Arial" w:cs="Arial"/>
                  <w:color w:val="000000"/>
                  <w:sz w:val="20"/>
                  <w:szCs w:val="20"/>
                </w:rPr>
                <w:t xml:space="preserve">1 </w:t>
              </w:r>
            </w:ins>
            <w:ins w:id="2871" w:author="Arjan" w:date="2014-09-08T18:08:00Z">
              <w:r>
                <w:rPr>
                  <w:rFonts w:ascii="Arial" w:eastAsia="Times New Roman" w:hAnsi="Arial" w:cs="Arial"/>
                  <w:color w:val="000000"/>
                  <w:sz w:val="20"/>
                  <w:szCs w:val="20"/>
                </w:rPr>
                <w:t>september 2014</w:t>
              </w:r>
            </w:ins>
          </w:p>
        </w:tc>
      </w:tr>
      <w:tr w:rsidR="00ED4564" w:rsidRPr="00CF1DA2" w14:paraId="150396F0" w14:textId="77777777" w:rsidTr="003C376A">
        <w:trPr>
          <w:ins w:id="2872" w:author="Arjan" w:date="2014-09-08T18:05:00Z"/>
        </w:trPr>
        <w:tc>
          <w:tcPr>
            <w:tcW w:w="3690" w:type="dxa"/>
            <w:tcBorders>
              <w:top w:val="nil"/>
              <w:left w:val="nil"/>
              <w:bottom w:val="nil"/>
              <w:right w:val="nil"/>
            </w:tcBorders>
          </w:tcPr>
          <w:p w14:paraId="59868A33" w14:textId="77777777" w:rsidR="00ED4564" w:rsidRPr="00CF1DA2" w:rsidRDefault="00ED4564" w:rsidP="003C376A">
            <w:pPr>
              <w:autoSpaceDE w:val="0"/>
              <w:autoSpaceDN w:val="0"/>
              <w:adjustRightInd w:val="0"/>
              <w:spacing w:after="0" w:line="240" w:lineRule="auto"/>
              <w:rPr>
                <w:ins w:id="2873" w:author="Arjan" w:date="2014-09-08T18:05:00Z"/>
                <w:rFonts w:ascii="Arial" w:eastAsia="Times New Roman" w:hAnsi="Arial" w:cs="Arial"/>
                <w:b/>
                <w:bCs/>
                <w:color w:val="000000"/>
                <w:sz w:val="20"/>
                <w:szCs w:val="20"/>
              </w:rPr>
            </w:pPr>
          </w:p>
        </w:tc>
        <w:tc>
          <w:tcPr>
            <w:tcW w:w="5670" w:type="dxa"/>
            <w:tcBorders>
              <w:top w:val="nil"/>
              <w:left w:val="nil"/>
              <w:bottom w:val="nil"/>
              <w:right w:val="nil"/>
            </w:tcBorders>
          </w:tcPr>
          <w:p w14:paraId="1970BCB1" w14:textId="77777777" w:rsidR="00ED4564" w:rsidRPr="00CF1DA2" w:rsidRDefault="00ED4564" w:rsidP="003C376A">
            <w:pPr>
              <w:autoSpaceDE w:val="0"/>
              <w:autoSpaceDN w:val="0"/>
              <w:adjustRightInd w:val="0"/>
              <w:spacing w:after="0" w:line="240" w:lineRule="auto"/>
              <w:rPr>
                <w:ins w:id="2874" w:author="Arjan" w:date="2014-09-08T18:05:00Z"/>
                <w:rFonts w:ascii="Arial" w:eastAsia="Times New Roman" w:hAnsi="Arial" w:cs="Arial"/>
                <w:color w:val="000000"/>
                <w:sz w:val="20"/>
                <w:szCs w:val="20"/>
              </w:rPr>
            </w:pPr>
          </w:p>
        </w:tc>
      </w:tr>
      <w:tr w:rsidR="00ED4564" w:rsidRPr="00AE1A91" w14:paraId="65483EA9" w14:textId="77777777" w:rsidTr="003C376A">
        <w:trPr>
          <w:ins w:id="2875" w:author="Arjan" w:date="2014-09-08T18:05:00Z"/>
        </w:trPr>
        <w:tc>
          <w:tcPr>
            <w:tcW w:w="3690" w:type="dxa"/>
            <w:tcBorders>
              <w:top w:val="nil"/>
              <w:left w:val="nil"/>
              <w:bottom w:val="nil"/>
              <w:right w:val="nil"/>
            </w:tcBorders>
          </w:tcPr>
          <w:p w14:paraId="45C23759" w14:textId="77777777" w:rsidR="00ED4564" w:rsidRPr="00CF1DA2" w:rsidRDefault="00ED4564" w:rsidP="003C376A">
            <w:pPr>
              <w:autoSpaceDE w:val="0"/>
              <w:autoSpaceDN w:val="0"/>
              <w:adjustRightInd w:val="0"/>
              <w:spacing w:after="0" w:line="240" w:lineRule="auto"/>
              <w:rPr>
                <w:ins w:id="2876" w:author="Arjan" w:date="2014-09-08T18:05:00Z"/>
                <w:rFonts w:ascii="Arial" w:eastAsia="Times New Roman" w:hAnsi="Arial" w:cs="Arial"/>
                <w:color w:val="000000"/>
                <w:sz w:val="20"/>
                <w:szCs w:val="20"/>
              </w:rPr>
            </w:pPr>
            <w:ins w:id="2877" w:author="Arjan" w:date="2014-09-08T18:05:00Z">
              <w:r w:rsidRPr="00CF1DA2">
                <w:rPr>
                  <w:rFonts w:ascii="Arial" w:eastAsia="Times New Roman" w:hAnsi="Arial" w:cs="Arial"/>
                  <w:b/>
                  <w:bCs/>
                  <w:color w:val="000000"/>
                  <w:sz w:val="20"/>
                  <w:szCs w:val="20"/>
                </w:rPr>
                <w:t>Toelichting relatiesoort</w:t>
              </w:r>
            </w:ins>
          </w:p>
        </w:tc>
        <w:tc>
          <w:tcPr>
            <w:tcW w:w="5670" w:type="dxa"/>
            <w:tcBorders>
              <w:top w:val="nil"/>
              <w:left w:val="nil"/>
              <w:bottom w:val="nil"/>
              <w:right w:val="nil"/>
            </w:tcBorders>
          </w:tcPr>
          <w:p w14:paraId="46D23A15" w14:textId="77777777" w:rsidR="00ED4564" w:rsidRPr="00DD0F4F" w:rsidRDefault="00ED4564" w:rsidP="003C376A">
            <w:pPr>
              <w:autoSpaceDE w:val="0"/>
              <w:autoSpaceDN w:val="0"/>
              <w:adjustRightInd w:val="0"/>
              <w:spacing w:after="0" w:line="240" w:lineRule="auto"/>
              <w:rPr>
                <w:ins w:id="2878" w:author="Arjan" w:date="2014-09-08T18:10:00Z"/>
                <w:rFonts w:ascii="Arial" w:eastAsia="Times New Roman" w:hAnsi="Arial" w:cs="Arial"/>
                <w:color w:val="000000"/>
                <w:sz w:val="20"/>
                <w:szCs w:val="20"/>
                <w:lang w:val="nl-NL"/>
              </w:rPr>
            </w:pPr>
            <w:ins w:id="2879" w:author="Arjan" w:date="2014-09-08T18:10:00Z">
              <w:r w:rsidRPr="00DD0F4F">
                <w:rPr>
                  <w:rFonts w:ascii="Arial" w:eastAsia="Times New Roman" w:hAnsi="Arial" w:cs="Arial"/>
                  <w:color w:val="000000"/>
                  <w:sz w:val="20"/>
                  <w:szCs w:val="20"/>
                  <w:lang w:val="nl-NL"/>
                </w:rPr>
                <w:t xml:space="preserve">Hiermee wordt een informatieobject gestructureerd voorzien </w:t>
              </w:r>
            </w:ins>
            <w:ins w:id="2880" w:author="Arjan" w:date="2014-09-08T18:31:00Z">
              <w:r w:rsidR="005B4451" w:rsidRPr="00DD0F4F">
                <w:rPr>
                  <w:rFonts w:ascii="Arial" w:eastAsia="Times New Roman" w:hAnsi="Arial" w:cs="Arial"/>
                  <w:color w:val="000000"/>
                  <w:sz w:val="20"/>
                  <w:szCs w:val="20"/>
                  <w:lang w:val="nl-NL"/>
                </w:rPr>
                <w:t>van</w:t>
              </w:r>
            </w:ins>
            <w:ins w:id="2881" w:author="Arjan" w:date="2014-09-08T18:10:00Z">
              <w:r w:rsidRPr="00DD0F4F">
                <w:rPr>
                  <w:rFonts w:ascii="Arial" w:eastAsia="Times New Roman" w:hAnsi="Arial" w:cs="Arial"/>
                  <w:color w:val="000000"/>
                  <w:sz w:val="20"/>
                  <w:szCs w:val="20"/>
                  <w:lang w:val="nl-NL"/>
                </w:rPr>
                <w:t xml:space="preserve"> de NAW-gegevens van de </w:t>
              </w:r>
            </w:ins>
            <w:ins w:id="2882" w:author="Arjan" w:date="2014-09-08T18:32:00Z">
              <w:r w:rsidR="005B4451" w:rsidRPr="00DD0F4F">
                <w:rPr>
                  <w:rFonts w:ascii="Arial" w:eastAsia="Times New Roman" w:hAnsi="Arial" w:cs="Arial"/>
                  <w:color w:val="000000"/>
                  <w:sz w:val="20"/>
                  <w:szCs w:val="20"/>
                  <w:lang w:val="nl-NL"/>
                </w:rPr>
                <w:t xml:space="preserve">afzenden of </w:t>
              </w:r>
            </w:ins>
            <w:ins w:id="2883" w:author="Arjan" w:date="2014-09-08T18:10:00Z">
              <w:r w:rsidRPr="00DD0F4F">
                <w:rPr>
                  <w:rFonts w:ascii="Arial" w:eastAsia="Times New Roman" w:hAnsi="Arial" w:cs="Arial"/>
                  <w:color w:val="000000"/>
                  <w:sz w:val="20"/>
                  <w:szCs w:val="20"/>
                  <w:lang w:val="nl-NL"/>
                </w:rPr>
                <w:t>geadresseerde van een, door de zaakbehandelende organisatie, ontvangen</w:t>
              </w:r>
            </w:ins>
            <w:ins w:id="2884" w:author="Arjan" w:date="2014-09-08T18:33:00Z">
              <w:r w:rsidR="005B4451" w:rsidRPr="00DD0F4F">
                <w:rPr>
                  <w:rFonts w:ascii="Arial" w:eastAsia="Times New Roman" w:hAnsi="Arial" w:cs="Arial"/>
                  <w:color w:val="000000"/>
                  <w:sz w:val="20"/>
                  <w:szCs w:val="20"/>
                  <w:lang w:val="nl-NL"/>
                </w:rPr>
                <w:t xml:space="preserve"> of verzonden</w:t>
              </w:r>
            </w:ins>
            <w:ins w:id="2885" w:author="Arjan" w:date="2014-09-08T18:10:00Z">
              <w:r w:rsidRPr="00DD0F4F">
                <w:rPr>
                  <w:rFonts w:ascii="Arial" w:eastAsia="Times New Roman" w:hAnsi="Arial" w:cs="Arial"/>
                  <w:color w:val="000000"/>
                  <w:sz w:val="20"/>
                  <w:szCs w:val="20"/>
                  <w:lang w:val="nl-NL"/>
                </w:rPr>
                <w:t xml:space="preserve"> INFORMATIEOBJECT</w:t>
              </w:r>
            </w:ins>
            <w:ins w:id="2886" w:author="Arjan" w:date="2014-09-08T18:33:00Z">
              <w:r w:rsidR="005B4451" w:rsidRPr="00DD0F4F">
                <w:rPr>
                  <w:rFonts w:ascii="Arial" w:eastAsia="Times New Roman" w:hAnsi="Arial" w:cs="Arial"/>
                  <w:color w:val="000000"/>
                  <w:sz w:val="20"/>
                  <w:szCs w:val="20"/>
                  <w:lang w:val="nl-NL"/>
                </w:rPr>
                <w:t xml:space="preserve">. </w:t>
              </w:r>
            </w:ins>
            <w:ins w:id="2887" w:author="Arjan" w:date="2014-09-08T18:34:00Z">
              <w:r w:rsidR="005B4451" w:rsidRPr="00DD0F4F">
                <w:rPr>
                  <w:rFonts w:ascii="Arial" w:eastAsia="Times New Roman" w:hAnsi="Arial" w:cs="Arial"/>
                  <w:color w:val="000000"/>
                  <w:sz w:val="20"/>
                  <w:szCs w:val="20"/>
                  <w:lang w:val="nl-NL"/>
                </w:rPr>
                <w:t xml:space="preserve">Alternatief is het ongestructureerd vastleggen van deze gegevens met de attributsoorten Afzender resp. Geadresseerde van </w:t>
              </w:r>
            </w:ins>
            <w:ins w:id="2888" w:author="Arjan" w:date="2014-09-08T18:10:00Z">
              <w:r w:rsidRPr="00DD0F4F">
                <w:rPr>
                  <w:rFonts w:ascii="Arial" w:eastAsia="Times New Roman" w:hAnsi="Arial" w:cs="Arial"/>
                  <w:color w:val="000000"/>
                  <w:sz w:val="20"/>
                  <w:szCs w:val="20"/>
                  <w:lang w:val="nl-NL"/>
                </w:rPr>
                <w:t>INFORMATIEOBJECT</w:t>
              </w:r>
            </w:ins>
            <w:ins w:id="2889" w:author="Arjan" w:date="2014-09-08T18:35:00Z">
              <w:r w:rsidR="005B4451" w:rsidRPr="00DD0F4F">
                <w:rPr>
                  <w:rFonts w:ascii="Arial" w:eastAsia="Times New Roman" w:hAnsi="Arial" w:cs="Arial"/>
                  <w:color w:val="000000"/>
                  <w:sz w:val="20"/>
                  <w:szCs w:val="20"/>
                  <w:lang w:val="nl-NL"/>
                </w:rPr>
                <w:t>.</w:t>
              </w:r>
            </w:ins>
            <w:ins w:id="2890" w:author="Arjan" w:date="2014-09-08T18:10:00Z">
              <w:r w:rsidRPr="00DD0F4F">
                <w:rPr>
                  <w:rFonts w:ascii="Arial" w:eastAsia="Times New Roman" w:hAnsi="Arial" w:cs="Arial"/>
                  <w:color w:val="000000"/>
                  <w:sz w:val="20"/>
                  <w:szCs w:val="20"/>
                  <w:lang w:val="nl-NL"/>
                </w:rPr>
                <w:t xml:space="preserve"> D</w:t>
              </w:r>
              <w:r w:rsidRPr="00DD0F4F">
                <w:rPr>
                  <w:lang w:val="nl-NL"/>
                </w:rPr>
                <w:t>e zaakbehandelende organisatie heeft hiermee per informatieobject een keuze om deze gegevens al dan niet gestructureerd vast te leggen.</w:t>
              </w:r>
            </w:ins>
          </w:p>
          <w:p w14:paraId="0A0B0EED" w14:textId="77777777" w:rsidR="00ED4564" w:rsidRPr="00DD0F4F" w:rsidRDefault="00ED4564" w:rsidP="003C376A">
            <w:pPr>
              <w:autoSpaceDE w:val="0"/>
              <w:autoSpaceDN w:val="0"/>
              <w:adjustRightInd w:val="0"/>
              <w:spacing w:after="0" w:line="240" w:lineRule="auto"/>
              <w:rPr>
                <w:ins w:id="2891" w:author="Arjan" w:date="2014-09-08T18:05:00Z"/>
                <w:rFonts w:ascii="Arial" w:eastAsia="Times New Roman" w:hAnsi="Arial" w:cs="Arial"/>
                <w:color w:val="000000"/>
                <w:sz w:val="20"/>
                <w:szCs w:val="20"/>
                <w:lang w:val="nl-NL"/>
              </w:rPr>
            </w:pPr>
            <w:ins w:id="2892" w:author="Arjan" w:date="2014-09-08T18:08:00Z">
              <w:r w:rsidRPr="00DD0F4F">
                <w:rPr>
                  <w:rFonts w:ascii="Arial" w:eastAsia="Times New Roman" w:hAnsi="Arial" w:cs="Arial"/>
                  <w:color w:val="000000"/>
                  <w:sz w:val="20"/>
                  <w:szCs w:val="20"/>
                  <w:lang w:val="nl-NL"/>
                </w:rPr>
                <w:t xml:space="preserve">De relatiesoort kent eigenschappen, zie de relatieklasse </w:t>
              </w:r>
            </w:ins>
            <w:ins w:id="2893" w:author="Arjan" w:date="2014-09-08T18:09:00Z">
              <w:r w:rsidRPr="00DD0F4F">
                <w:rPr>
                  <w:rFonts w:ascii="Arial" w:eastAsia="Times New Roman" w:hAnsi="Arial" w:cs="Arial"/>
                  <w:color w:val="000000"/>
                  <w:sz w:val="20"/>
                  <w:szCs w:val="20"/>
                  <w:lang w:val="nl-NL"/>
                </w:rPr>
                <w:t>VERZENDING</w:t>
              </w:r>
            </w:ins>
          </w:p>
        </w:tc>
      </w:tr>
      <w:tr w:rsidR="00ED4564" w:rsidRPr="00AE1A91" w14:paraId="11083F20" w14:textId="77777777" w:rsidTr="003C376A">
        <w:trPr>
          <w:ins w:id="2894" w:author="Arjan" w:date="2014-09-08T18:05:00Z"/>
        </w:trPr>
        <w:tc>
          <w:tcPr>
            <w:tcW w:w="3690" w:type="dxa"/>
            <w:tcBorders>
              <w:top w:val="nil"/>
              <w:left w:val="nil"/>
              <w:bottom w:val="nil"/>
              <w:right w:val="nil"/>
            </w:tcBorders>
          </w:tcPr>
          <w:p w14:paraId="1F98CBD0" w14:textId="77777777" w:rsidR="00ED4564" w:rsidRPr="00DD0F4F" w:rsidRDefault="00ED4564" w:rsidP="003C376A">
            <w:pPr>
              <w:autoSpaceDE w:val="0"/>
              <w:autoSpaceDN w:val="0"/>
              <w:adjustRightInd w:val="0"/>
              <w:spacing w:after="0" w:line="240" w:lineRule="auto"/>
              <w:rPr>
                <w:ins w:id="2895" w:author="Arjan" w:date="2014-09-08T18:05: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43CFAC0D" w14:textId="77777777" w:rsidR="00ED4564" w:rsidRPr="00DD0F4F" w:rsidRDefault="00ED4564" w:rsidP="003C376A">
            <w:pPr>
              <w:autoSpaceDE w:val="0"/>
              <w:autoSpaceDN w:val="0"/>
              <w:adjustRightInd w:val="0"/>
              <w:spacing w:after="0" w:line="240" w:lineRule="auto"/>
              <w:rPr>
                <w:ins w:id="2896" w:author="Arjan" w:date="2014-09-08T18:05:00Z"/>
                <w:rFonts w:ascii="Arial" w:eastAsia="Times New Roman" w:hAnsi="Arial" w:cs="Arial"/>
                <w:color w:val="000000"/>
                <w:sz w:val="20"/>
                <w:szCs w:val="20"/>
                <w:lang w:val="nl-NL"/>
              </w:rPr>
            </w:pPr>
          </w:p>
        </w:tc>
      </w:tr>
      <w:tr w:rsidR="00ED4564" w:rsidRPr="00CF1DA2" w14:paraId="1327ACDE" w14:textId="77777777" w:rsidTr="003C376A">
        <w:trPr>
          <w:ins w:id="2897" w:author="Arjan" w:date="2014-09-08T18:05:00Z"/>
        </w:trPr>
        <w:tc>
          <w:tcPr>
            <w:tcW w:w="3690" w:type="dxa"/>
            <w:tcBorders>
              <w:top w:val="nil"/>
              <w:left w:val="nil"/>
              <w:bottom w:val="nil"/>
              <w:right w:val="nil"/>
            </w:tcBorders>
          </w:tcPr>
          <w:p w14:paraId="046A5E49" w14:textId="77777777" w:rsidR="00ED4564" w:rsidRPr="00CF1DA2" w:rsidRDefault="00ED4564" w:rsidP="003C376A">
            <w:pPr>
              <w:autoSpaceDE w:val="0"/>
              <w:autoSpaceDN w:val="0"/>
              <w:adjustRightInd w:val="0"/>
              <w:spacing w:after="0" w:line="240" w:lineRule="auto"/>
              <w:rPr>
                <w:ins w:id="2898" w:author="Arjan" w:date="2014-09-08T18:05:00Z"/>
                <w:rFonts w:ascii="Arial" w:eastAsia="Times New Roman" w:hAnsi="Arial" w:cs="Arial"/>
                <w:color w:val="000000"/>
                <w:sz w:val="20"/>
                <w:szCs w:val="20"/>
              </w:rPr>
            </w:pPr>
            <w:ins w:id="2899" w:author="Arjan" w:date="2014-09-08T18:05:00Z">
              <w:r w:rsidRPr="00CF1DA2">
                <w:rPr>
                  <w:rFonts w:ascii="Arial" w:eastAsia="Times New Roman" w:hAnsi="Arial" w:cs="Arial"/>
                  <w:b/>
                  <w:bCs/>
                  <w:color w:val="000000"/>
                  <w:sz w:val="20"/>
                  <w:szCs w:val="20"/>
                </w:rPr>
                <w:t>Indicatie materiële historie</w:t>
              </w:r>
            </w:ins>
          </w:p>
        </w:tc>
        <w:tc>
          <w:tcPr>
            <w:tcW w:w="5670" w:type="dxa"/>
            <w:tcBorders>
              <w:top w:val="nil"/>
              <w:left w:val="nil"/>
              <w:bottom w:val="nil"/>
              <w:right w:val="nil"/>
            </w:tcBorders>
          </w:tcPr>
          <w:p w14:paraId="7FAFB7B6" w14:textId="77777777" w:rsidR="00ED4564" w:rsidRPr="00CF1DA2" w:rsidRDefault="00ED4564" w:rsidP="003C376A">
            <w:pPr>
              <w:autoSpaceDE w:val="0"/>
              <w:autoSpaceDN w:val="0"/>
              <w:adjustRightInd w:val="0"/>
              <w:spacing w:after="0" w:line="240" w:lineRule="auto"/>
              <w:rPr>
                <w:ins w:id="2900" w:author="Arjan" w:date="2014-09-08T18:05:00Z"/>
                <w:rFonts w:ascii="Arial" w:eastAsia="Times New Roman" w:hAnsi="Arial" w:cs="Arial"/>
                <w:color w:val="000000"/>
                <w:sz w:val="20"/>
                <w:szCs w:val="20"/>
              </w:rPr>
            </w:pPr>
            <w:ins w:id="2901" w:author="Arjan" w:date="2014-09-08T18:05:00Z">
              <w:r w:rsidRPr="00CF1DA2">
                <w:rPr>
                  <w:rFonts w:ascii="Arial" w:eastAsia="Times New Roman" w:hAnsi="Arial" w:cs="Arial"/>
                  <w:color w:val="000000"/>
                  <w:sz w:val="20"/>
                  <w:szCs w:val="20"/>
                </w:rPr>
                <w:t>Nee</w:t>
              </w:r>
            </w:ins>
          </w:p>
        </w:tc>
      </w:tr>
      <w:tr w:rsidR="00ED4564" w:rsidRPr="00CF1DA2" w14:paraId="4BBD5EC7" w14:textId="77777777" w:rsidTr="003C376A">
        <w:trPr>
          <w:trHeight w:val="230"/>
          <w:ins w:id="2902" w:author="Arjan" w:date="2014-09-08T18:05:00Z"/>
        </w:trPr>
        <w:tc>
          <w:tcPr>
            <w:tcW w:w="3690" w:type="dxa"/>
            <w:tcBorders>
              <w:top w:val="nil"/>
              <w:left w:val="nil"/>
              <w:bottom w:val="nil"/>
              <w:right w:val="nil"/>
            </w:tcBorders>
          </w:tcPr>
          <w:p w14:paraId="741F7BEA" w14:textId="77777777" w:rsidR="00ED4564" w:rsidRPr="00CF1DA2" w:rsidRDefault="00ED4564" w:rsidP="003C376A">
            <w:pPr>
              <w:autoSpaceDE w:val="0"/>
              <w:autoSpaceDN w:val="0"/>
              <w:adjustRightInd w:val="0"/>
              <w:spacing w:after="0" w:line="240" w:lineRule="auto"/>
              <w:rPr>
                <w:ins w:id="2903" w:author="Arjan" w:date="2014-09-08T18:05:00Z"/>
                <w:rFonts w:ascii="Arial" w:eastAsia="Times New Roman" w:hAnsi="Arial" w:cs="Arial"/>
                <w:b/>
                <w:bCs/>
                <w:color w:val="000000"/>
                <w:sz w:val="20"/>
                <w:szCs w:val="20"/>
              </w:rPr>
            </w:pPr>
          </w:p>
        </w:tc>
        <w:tc>
          <w:tcPr>
            <w:tcW w:w="5670" w:type="dxa"/>
            <w:tcBorders>
              <w:top w:val="nil"/>
              <w:left w:val="nil"/>
              <w:bottom w:val="nil"/>
              <w:right w:val="nil"/>
            </w:tcBorders>
          </w:tcPr>
          <w:p w14:paraId="76E1B3D8" w14:textId="77777777" w:rsidR="00ED4564" w:rsidRPr="00CF1DA2" w:rsidRDefault="00ED4564" w:rsidP="003C376A">
            <w:pPr>
              <w:autoSpaceDE w:val="0"/>
              <w:autoSpaceDN w:val="0"/>
              <w:adjustRightInd w:val="0"/>
              <w:spacing w:after="0" w:line="240" w:lineRule="auto"/>
              <w:rPr>
                <w:ins w:id="2904" w:author="Arjan" w:date="2014-09-08T18:05:00Z"/>
                <w:rFonts w:ascii="Arial" w:eastAsia="Times New Roman" w:hAnsi="Arial" w:cs="Arial"/>
                <w:color w:val="000000"/>
                <w:sz w:val="20"/>
                <w:szCs w:val="20"/>
              </w:rPr>
            </w:pPr>
          </w:p>
        </w:tc>
      </w:tr>
      <w:tr w:rsidR="00ED4564" w:rsidRPr="00CF1DA2" w14:paraId="63EC2F32" w14:textId="77777777" w:rsidTr="003C376A">
        <w:trPr>
          <w:trHeight w:val="230"/>
          <w:ins w:id="2905" w:author="Arjan" w:date="2014-09-08T18:05:00Z"/>
        </w:trPr>
        <w:tc>
          <w:tcPr>
            <w:tcW w:w="3690" w:type="dxa"/>
            <w:tcBorders>
              <w:top w:val="nil"/>
              <w:left w:val="nil"/>
              <w:bottom w:val="nil"/>
              <w:right w:val="nil"/>
            </w:tcBorders>
          </w:tcPr>
          <w:p w14:paraId="3AE9D521" w14:textId="77777777" w:rsidR="00ED4564" w:rsidRPr="00CF1DA2" w:rsidRDefault="00ED4564" w:rsidP="003C376A">
            <w:pPr>
              <w:autoSpaceDE w:val="0"/>
              <w:autoSpaceDN w:val="0"/>
              <w:adjustRightInd w:val="0"/>
              <w:spacing w:after="0" w:line="240" w:lineRule="auto"/>
              <w:rPr>
                <w:ins w:id="2906" w:author="Arjan" w:date="2014-09-08T18:05:00Z"/>
                <w:rFonts w:ascii="Arial" w:eastAsia="Times New Roman" w:hAnsi="Arial" w:cs="Arial"/>
                <w:color w:val="000000"/>
                <w:sz w:val="20"/>
                <w:szCs w:val="20"/>
              </w:rPr>
            </w:pPr>
            <w:ins w:id="2907" w:author="Arjan" w:date="2014-09-08T18:05:00Z">
              <w:r w:rsidRPr="00CF1DA2">
                <w:rPr>
                  <w:rFonts w:ascii="Arial" w:eastAsia="Times New Roman" w:hAnsi="Arial" w:cs="Arial"/>
                  <w:b/>
                  <w:bCs/>
                  <w:color w:val="000000"/>
                  <w:sz w:val="20"/>
                  <w:szCs w:val="20"/>
                </w:rPr>
                <w:t>Indicatie formele historie</w:t>
              </w:r>
            </w:ins>
          </w:p>
        </w:tc>
        <w:tc>
          <w:tcPr>
            <w:tcW w:w="5670" w:type="dxa"/>
            <w:tcBorders>
              <w:top w:val="nil"/>
              <w:left w:val="nil"/>
              <w:bottom w:val="nil"/>
              <w:right w:val="nil"/>
            </w:tcBorders>
          </w:tcPr>
          <w:p w14:paraId="37A22EDA" w14:textId="77777777" w:rsidR="00ED4564" w:rsidRPr="00CF1DA2" w:rsidRDefault="00ED4564" w:rsidP="003C376A">
            <w:pPr>
              <w:autoSpaceDE w:val="0"/>
              <w:autoSpaceDN w:val="0"/>
              <w:adjustRightInd w:val="0"/>
              <w:spacing w:after="0" w:line="240" w:lineRule="auto"/>
              <w:rPr>
                <w:ins w:id="2908" w:author="Arjan" w:date="2014-09-08T18:05:00Z"/>
                <w:rFonts w:ascii="Arial" w:eastAsia="Times New Roman" w:hAnsi="Arial" w:cs="Arial"/>
                <w:color w:val="000000"/>
                <w:sz w:val="20"/>
                <w:szCs w:val="20"/>
              </w:rPr>
            </w:pPr>
            <w:ins w:id="2909" w:author="Arjan" w:date="2014-09-08T18:05:00Z">
              <w:r w:rsidRPr="00CF1DA2">
                <w:rPr>
                  <w:rFonts w:ascii="Arial" w:eastAsia="Times New Roman" w:hAnsi="Arial" w:cs="Arial"/>
                  <w:color w:val="000000"/>
                  <w:sz w:val="20"/>
                  <w:szCs w:val="20"/>
                </w:rPr>
                <w:t>Nee</w:t>
              </w:r>
            </w:ins>
          </w:p>
        </w:tc>
      </w:tr>
      <w:tr w:rsidR="00ED4564" w:rsidRPr="00CF1DA2" w14:paraId="633AEAD0" w14:textId="77777777" w:rsidTr="003C376A">
        <w:trPr>
          <w:ins w:id="2910" w:author="Arjan" w:date="2014-09-08T18:05:00Z"/>
        </w:trPr>
        <w:tc>
          <w:tcPr>
            <w:tcW w:w="3690" w:type="dxa"/>
            <w:tcBorders>
              <w:top w:val="nil"/>
              <w:left w:val="nil"/>
              <w:bottom w:val="nil"/>
              <w:right w:val="nil"/>
            </w:tcBorders>
          </w:tcPr>
          <w:p w14:paraId="76DB6E5F" w14:textId="77777777" w:rsidR="00ED4564" w:rsidRPr="00CF1DA2" w:rsidRDefault="00ED4564" w:rsidP="003C376A">
            <w:pPr>
              <w:autoSpaceDE w:val="0"/>
              <w:autoSpaceDN w:val="0"/>
              <w:adjustRightInd w:val="0"/>
              <w:spacing w:after="0" w:line="240" w:lineRule="auto"/>
              <w:rPr>
                <w:ins w:id="2911" w:author="Arjan" w:date="2014-09-08T18:05:00Z"/>
                <w:rFonts w:ascii="Arial" w:eastAsia="Times New Roman" w:hAnsi="Arial" w:cs="Arial"/>
                <w:b/>
                <w:bCs/>
                <w:color w:val="000000"/>
                <w:sz w:val="20"/>
                <w:szCs w:val="20"/>
              </w:rPr>
            </w:pPr>
          </w:p>
        </w:tc>
        <w:tc>
          <w:tcPr>
            <w:tcW w:w="5670" w:type="dxa"/>
            <w:tcBorders>
              <w:top w:val="nil"/>
              <w:left w:val="nil"/>
              <w:bottom w:val="nil"/>
              <w:right w:val="nil"/>
            </w:tcBorders>
          </w:tcPr>
          <w:p w14:paraId="5B263137" w14:textId="77777777" w:rsidR="00ED4564" w:rsidRPr="00CF1DA2" w:rsidRDefault="00ED4564" w:rsidP="003C376A">
            <w:pPr>
              <w:autoSpaceDE w:val="0"/>
              <w:autoSpaceDN w:val="0"/>
              <w:adjustRightInd w:val="0"/>
              <w:spacing w:after="0" w:line="240" w:lineRule="auto"/>
              <w:rPr>
                <w:ins w:id="2912" w:author="Arjan" w:date="2014-09-08T18:05:00Z"/>
                <w:rFonts w:ascii="Arial" w:eastAsia="Times New Roman" w:hAnsi="Arial" w:cs="Arial"/>
                <w:color w:val="000000"/>
                <w:sz w:val="20"/>
                <w:szCs w:val="20"/>
              </w:rPr>
            </w:pPr>
          </w:p>
        </w:tc>
      </w:tr>
      <w:tr w:rsidR="00ED4564" w:rsidRPr="00CF1DA2" w14:paraId="4206D3EC" w14:textId="77777777" w:rsidTr="003C376A">
        <w:trPr>
          <w:ins w:id="2913" w:author="Arjan" w:date="2014-09-08T18:05:00Z"/>
        </w:trPr>
        <w:tc>
          <w:tcPr>
            <w:tcW w:w="3690" w:type="dxa"/>
            <w:tcBorders>
              <w:top w:val="nil"/>
              <w:left w:val="nil"/>
              <w:bottom w:val="nil"/>
              <w:right w:val="nil"/>
            </w:tcBorders>
          </w:tcPr>
          <w:p w14:paraId="664F139D" w14:textId="77777777" w:rsidR="00ED4564" w:rsidRPr="00CF1DA2" w:rsidRDefault="00ED4564" w:rsidP="003C376A">
            <w:pPr>
              <w:autoSpaceDE w:val="0"/>
              <w:autoSpaceDN w:val="0"/>
              <w:adjustRightInd w:val="0"/>
              <w:spacing w:after="0" w:line="240" w:lineRule="auto"/>
              <w:rPr>
                <w:ins w:id="2914" w:author="Arjan" w:date="2014-09-08T18:05:00Z"/>
                <w:rFonts w:ascii="Arial" w:eastAsia="Times New Roman" w:hAnsi="Arial" w:cs="Arial"/>
                <w:color w:val="000000"/>
                <w:sz w:val="20"/>
                <w:szCs w:val="20"/>
              </w:rPr>
            </w:pPr>
            <w:ins w:id="2915" w:author="Arjan" w:date="2014-09-08T18:05:00Z">
              <w:r w:rsidRPr="00CF1DA2">
                <w:rPr>
                  <w:rFonts w:ascii="Arial" w:eastAsia="Times New Roman" w:hAnsi="Arial" w:cs="Arial"/>
                  <w:b/>
                  <w:bCs/>
                  <w:color w:val="000000"/>
                  <w:sz w:val="20"/>
                  <w:szCs w:val="20"/>
                </w:rPr>
                <w:t>Aanduiding brondocument</w:t>
              </w:r>
            </w:ins>
          </w:p>
        </w:tc>
        <w:tc>
          <w:tcPr>
            <w:tcW w:w="5670" w:type="dxa"/>
            <w:tcBorders>
              <w:top w:val="nil"/>
              <w:left w:val="nil"/>
              <w:bottom w:val="nil"/>
              <w:right w:val="nil"/>
            </w:tcBorders>
          </w:tcPr>
          <w:p w14:paraId="02B05704" w14:textId="77777777" w:rsidR="00ED4564" w:rsidRPr="00CF1DA2" w:rsidRDefault="00ED4564" w:rsidP="003C376A">
            <w:pPr>
              <w:autoSpaceDE w:val="0"/>
              <w:autoSpaceDN w:val="0"/>
              <w:adjustRightInd w:val="0"/>
              <w:spacing w:after="0" w:line="240" w:lineRule="auto"/>
              <w:rPr>
                <w:ins w:id="2916" w:author="Arjan" w:date="2014-09-08T18:05:00Z"/>
                <w:rFonts w:ascii="Arial" w:eastAsia="Times New Roman" w:hAnsi="Arial" w:cs="Arial"/>
                <w:color w:val="000000"/>
                <w:sz w:val="20"/>
                <w:szCs w:val="20"/>
              </w:rPr>
            </w:pPr>
          </w:p>
        </w:tc>
      </w:tr>
      <w:tr w:rsidR="00ED4564" w:rsidRPr="00CF1DA2" w14:paraId="69868568" w14:textId="77777777" w:rsidTr="003C376A">
        <w:trPr>
          <w:ins w:id="2917" w:author="Arjan" w:date="2014-09-08T18:05:00Z"/>
        </w:trPr>
        <w:tc>
          <w:tcPr>
            <w:tcW w:w="3690" w:type="dxa"/>
            <w:tcBorders>
              <w:top w:val="nil"/>
              <w:left w:val="nil"/>
              <w:bottom w:val="nil"/>
              <w:right w:val="nil"/>
            </w:tcBorders>
          </w:tcPr>
          <w:p w14:paraId="1AFCE9AB" w14:textId="77777777" w:rsidR="00ED4564" w:rsidRPr="00CF1DA2" w:rsidRDefault="00ED4564" w:rsidP="003C376A">
            <w:pPr>
              <w:autoSpaceDE w:val="0"/>
              <w:autoSpaceDN w:val="0"/>
              <w:adjustRightInd w:val="0"/>
              <w:spacing w:after="0" w:line="240" w:lineRule="auto"/>
              <w:rPr>
                <w:ins w:id="2918" w:author="Arjan" w:date="2014-09-08T18:05:00Z"/>
                <w:rFonts w:ascii="Arial" w:eastAsia="Times New Roman" w:hAnsi="Arial" w:cs="Arial"/>
                <w:b/>
                <w:bCs/>
                <w:color w:val="000000"/>
                <w:sz w:val="20"/>
                <w:szCs w:val="20"/>
              </w:rPr>
            </w:pPr>
          </w:p>
        </w:tc>
        <w:tc>
          <w:tcPr>
            <w:tcW w:w="5670" w:type="dxa"/>
            <w:tcBorders>
              <w:top w:val="nil"/>
              <w:left w:val="nil"/>
              <w:bottom w:val="nil"/>
              <w:right w:val="nil"/>
            </w:tcBorders>
          </w:tcPr>
          <w:p w14:paraId="739D02EF" w14:textId="77777777" w:rsidR="00ED4564" w:rsidRPr="00CF1DA2" w:rsidRDefault="00ED4564" w:rsidP="003C376A">
            <w:pPr>
              <w:autoSpaceDE w:val="0"/>
              <w:autoSpaceDN w:val="0"/>
              <w:adjustRightInd w:val="0"/>
              <w:spacing w:after="0" w:line="240" w:lineRule="auto"/>
              <w:rPr>
                <w:ins w:id="2919" w:author="Arjan" w:date="2014-09-08T18:05:00Z"/>
                <w:rFonts w:ascii="Arial" w:eastAsia="Times New Roman" w:hAnsi="Arial" w:cs="Arial"/>
                <w:color w:val="000000"/>
                <w:sz w:val="20"/>
                <w:szCs w:val="20"/>
              </w:rPr>
            </w:pPr>
          </w:p>
        </w:tc>
      </w:tr>
      <w:tr w:rsidR="00ED4564" w:rsidRPr="00CF1DA2" w14:paraId="75D4EB87" w14:textId="77777777" w:rsidTr="003C376A">
        <w:trPr>
          <w:ins w:id="2920" w:author="Arjan" w:date="2014-09-08T18:05:00Z"/>
        </w:trPr>
        <w:tc>
          <w:tcPr>
            <w:tcW w:w="3690" w:type="dxa"/>
            <w:tcBorders>
              <w:top w:val="nil"/>
              <w:left w:val="nil"/>
              <w:bottom w:val="nil"/>
              <w:right w:val="nil"/>
            </w:tcBorders>
          </w:tcPr>
          <w:p w14:paraId="68B8C6E9" w14:textId="77777777" w:rsidR="00ED4564" w:rsidRPr="00CF1DA2" w:rsidRDefault="00ED4564" w:rsidP="003C376A">
            <w:pPr>
              <w:autoSpaceDE w:val="0"/>
              <w:autoSpaceDN w:val="0"/>
              <w:adjustRightInd w:val="0"/>
              <w:spacing w:after="0" w:line="240" w:lineRule="auto"/>
              <w:rPr>
                <w:ins w:id="2921" w:author="Arjan" w:date="2014-09-08T18:05:00Z"/>
                <w:rFonts w:ascii="Arial" w:eastAsia="Times New Roman" w:hAnsi="Arial" w:cs="Arial"/>
                <w:color w:val="000000"/>
                <w:sz w:val="20"/>
                <w:szCs w:val="20"/>
              </w:rPr>
            </w:pPr>
            <w:ins w:id="2922" w:author="Arjan" w:date="2014-09-08T18:05:00Z">
              <w:r w:rsidRPr="00CF1DA2">
                <w:rPr>
                  <w:rFonts w:ascii="Arial" w:eastAsia="Times New Roman" w:hAnsi="Arial" w:cs="Arial"/>
                  <w:b/>
                  <w:bCs/>
                  <w:color w:val="000000"/>
                  <w:sz w:val="20"/>
                  <w:szCs w:val="20"/>
                </w:rPr>
                <w:t>Indicatie in onderzoek</w:t>
              </w:r>
            </w:ins>
          </w:p>
        </w:tc>
        <w:tc>
          <w:tcPr>
            <w:tcW w:w="5670" w:type="dxa"/>
            <w:tcBorders>
              <w:top w:val="nil"/>
              <w:left w:val="nil"/>
              <w:bottom w:val="nil"/>
              <w:right w:val="nil"/>
            </w:tcBorders>
          </w:tcPr>
          <w:p w14:paraId="13B3DA93" w14:textId="77777777" w:rsidR="00ED4564" w:rsidRPr="00CF1DA2" w:rsidRDefault="00ED4564" w:rsidP="003C376A">
            <w:pPr>
              <w:autoSpaceDE w:val="0"/>
              <w:autoSpaceDN w:val="0"/>
              <w:adjustRightInd w:val="0"/>
              <w:spacing w:after="0" w:line="240" w:lineRule="auto"/>
              <w:rPr>
                <w:ins w:id="2923" w:author="Arjan" w:date="2014-09-08T18:05:00Z"/>
                <w:rFonts w:ascii="Arial" w:eastAsia="Times New Roman" w:hAnsi="Arial" w:cs="Arial"/>
                <w:color w:val="000000"/>
                <w:sz w:val="20"/>
                <w:szCs w:val="20"/>
              </w:rPr>
            </w:pPr>
            <w:ins w:id="2924" w:author="Arjan" w:date="2014-09-08T18:05:00Z">
              <w:r w:rsidRPr="00CF1DA2">
                <w:rPr>
                  <w:rFonts w:ascii="Arial" w:eastAsia="Times New Roman" w:hAnsi="Arial" w:cs="Arial"/>
                  <w:color w:val="000000"/>
                  <w:sz w:val="20"/>
                  <w:szCs w:val="20"/>
                </w:rPr>
                <w:t>Nee</w:t>
              </w:r>
            </w:ins>
          </w:p>
        </w:tc>
      </w:tr>
      <w:tr w:rsidR="00ED4564" w:rsidRPr="00CF1DA2" w14:paraId="0A7B0059" w14:textId="77777777" w:rsidTr="003C376A">
        <w:trPr>
          <w:ins w:id="2925" w:author="Arjan" w:date="2014-09-08T18:05:00Z"/>
        </w:trPr>
        <w:tc>
          <w:tcPr>
            <w:tcW w:w="3690" w:type="dxa"/>
            <w:tcBorders>
              <w:top w:val="nil"/>
              <w:left w:val="nil"/>
              <w:bottom w:val="nil"/>
              <w:right w:val="nil"/>
            </w:tcBorders>
          </w:tcPr>
          <w:p w14:paraId="045C87BE" w14:textId="77777777" w:rsidR="00ED4564" w:rsidRPr="00CF1DA2" w:rsidRDefault="00ED4564" w:rsidP="003C376A">
            <w:pPr>
              <w:autoSpaceDE w:val="0"/>
              <w:autoSpaceDN w:val="0"/>
              <w:adjustRightInd w:val="0"/>
              <w:spacing w:after="0" w:line="240" w:lineRule="auto"/>
              <w:rPr>
                <w:ins w:id="2926" w:author="Arjan" w:date="2014-09-08T18:05:00Z"/>
                <w:rFonts w:ascii="Arial" w:eastAsia="Times New Roman" w:hAnsi="Arial" w:cs="Arial"/>
                <w:b/>
                <w:bCs/>
                <w:color w:val="000000"/>
                <w:sz w:val="20"/>
                <w:szCs w:val="20"/>
              </w:rPr>
            </w:pPr>
          </w:p>
        </w:tc>
        <w:tc>
          <w:tcPr>
            <w:tcW w:w="5670" w:type="dxa"/>
            <w:tcBorders>
              <w:top w:val="nil"/>
              <w:left w:val="nil"/>
              <w:bottom w:val="nil"/>
              <w:right w:val="nil"/>
            </w:tcBorders>
          </w:tcPr>
          <w:p w14:paraId="6CD03480" w14:textId="77777777" w:rsidR="00ED4564" w:rsidRPr="00CF1DA2" w:rsidRDefault="00ED4564" w:rsidP="003C376A">
            <w:pPr>
              <w:autoSpaceDE w:val="0"/>
              <w:autoSpaceDN w:val="0"/>
              <w:adjustRightInd w:val="0"/>
              <w:spacing w:after="0" w:line="240" w:lineRule="auto"/>
              <w:rPr>
                <w:ins w:id="2927" w:author="Arjan" w:date="2014-09-08T18:05:00Z"/>
                <w:rFonts w:ascii="Arial" w:eastAsia="Times New Roman" w:hAnsi="Arial" w:cs="Arial"/>
                <w:color w:val="000000"/>
                <w:sz w:val="20"/>
                <w:szCs w:val="20"/>
              </w:rPr>
            </w:pPr>
          </w:p>
        </w:tc>
      </w:tr>
      <w:tr w:rsidR="00ED4564" w:rsidRPr="00CF1DA2" w14:paraId="40114B38" w14:textId="77777777" w:rsidTr="003C376A">
        <w:trPr>
          <w:ins w:id="2928" w:author="Arjan" w:date="2014-09-08T18:05:00Z"/>
        </w:trPr>
        <w:tc>
          <w:tcPr>
            <w:tcW w:w="3690" w:type="dxa"/>
            <w:tcBorders>
              <w:top w:val="nil"/>
              <w:left w:val="nil"/>
              <w:bottom w:val="nil"/>
              <w:right w:val="nil"/>
            </w:tcBorders>
          </w:tcPr>
          <w:p w14:paraId="2BC914E6" w14:textId="77777777" w:rsidR="00ED4564" w:rsidRPr="00CF1DA2" w:rsidRDefault="00ED4564" w:rsidP="003C376A">
            <w:pPr>
              <w:autoSpaceDE w:val="0"/>
              <w:autoSpaceDN w:val="0"/>
              <w:adjustRightInd w:val="0"/>
              <w:spacing w:after="0" w:line="240" w:lineRule="auto"/>
              <w:rPr>
                <w:ins w:id="2929" w:author="Arjan" w:date="2014-09-08T18:05:00Z"/>
                <w:rFonts w:ascii="Arial" w:eastAsia="Times New Roman" w:hAnsi="Arial" w:cs="Arial"/>
                <w:color w:val="000000"/>
                <w:sz w:val="20"/>
                <w:szCs w:val="20"/>
              </w:rPr>
            </w:pPr>
            <w:ins w:id="2930" w:author="Arjan" w:date="2014-09-08T18:05:00Z">
              <w:r w:rsidRPr="00CF1DA2">
                <w:rPr>
                  <w:rFonts w:ascii="Arial" w:eastAsia="Times New Roman" w:hAnsi="Arial" w:cs="Arial"/>
                  <w:b/>
                  <w:bCs/>
                  <w:color w:val="000000"/>
                  <w:sz w:val="20"/>
                  <w:szCs w:val="20"/>
                </w:rPr>
                <w:t>Aanduiding strijdigheid/nietigheid</w:t>
              </w:r>
            </w:ins>
          </w:p>
        </w:tc>
        <w:tc>
          <w:tcPr>
            <w:tcW w:w="5670" w:type="dxa"/>
            <w:tcBorders>
              <w:top w:val="nil"/>
              <w:left w:val="nil"/>
              <w:bottom w:val="nil"/>
              <w:right w:val="nil"/>
            </w:tcBorders>
          </w:tcPr>
          <w:p w14:paraId="5C3388BB" w14:textId="77777777" w:rsidR="00ED4564" w:rsidRPr="00CF1DA2" w:rsidRDefault="00ED4564" w:rsidP="003C376A">
            <w:pPr>
              <w:autoSpaceDE w:val="0"/>
              <w:autoSpaceDN w:val="0"/>
              <w:adjustRightInd w:val="0"/>
              <w:spacing w:after="0" w:line="240" w:lineRule="auto"/>
              <w:rPr>
                <w:ins w:id="2931" w:author="Arjan" w:date="2014-09-08T18:05:00Z"/>
                <w:rFonts w:ascii="Arial" w:eastAsia="Times New Roman" w:hAnsi="Arial" w:cs="Arial"/>
                <w:color w:val="000000"/>
                <w:sz w:val="20"/>
                <w:szCs w:val="20"/>
              </w:rPr>
            </w:pPr>
            <w:ins w:id="2932" w:author="Arjan" w:date="2014-09-08T18:05:00Z">
              <w:r w:rsidRPr="00CF1DA2">
                <w:rPr>
                  <w:rFonts w:ascii="Arial" w:eastAsia="Times New Roman" w:hAnsi="Arial" w:cs="Arial"/>
                  <w:color w:val="000000"/>
                  <w:sz w:val="20"/>
                  <w:szCs w:val="20"/>
                </w:rPr>
                <w:t>Nee</w:t>
              </w:r>
            </w:ins>
          </w:p>
        </w:tc>
      </w:tr>
      <w:tr w:rsidR="00ED4564" w:rsidRPr="00CF1DA2" w14:paraId="1E7EBBDF" w14:textId="77777777" w:rsidTr="003C376A">
        <w:trPr>
          <w:ins w:id="2933" w:author="Arjan" w:date="2014-09-08T18:05:00Z"/>
        </w:trPr>
        <w:tc>
          <w:tcPr>
            <w:tcW w:w="3690" w:type="dxa"/>
            <w:tcBorders>
              <w:top w:val="nil"/>
              <w:left w:val="nil"/>
              <w:bottom w:val="nil"/>
              <w:right w:val="nil"/>
            </w:tcBorders>
          </w:tcPr>
          <w:p w14:paraId="727F82A6" w14:textId="77777777" w:rsidR="00ED4564" w:rsidRPr="00CF1DA2" w:rsidRDefault="00ED4564" w:rsidP="003C376A">
            <w:pPr>
              <w:autoSpaceDE w:val="0"/>
              <w:autoSpaceDN w:val="0"/>
              <w:adjustRightInd w:val="0"/>
              <w:spacing w:after="0" w:line="240" w:lineRule="auto"/>
              <w:rPr>
                <w:ins w:id="2934" w:author="Arjan" w:date="2014-09-08T18:05:00Z"/>
                <w:rFonts w:ascii="Arial" w:eastAsia="Times New Roman" w:hAnsi="Arial" w:cs="Arial"/>
                <w:b/>
                <w:bCs/>
                <w:color w:val="000000"/>
                <w:sz w:val="20"/>
                <w:szCs w:val="20"/>
              </w:rPr>
            </w:pPr>
          </w:p>
        </w:tc>
        <w:tc>
          <w:tcPr>
            <w:tcW w:w="5670" w:type="dxa"/>
            <w:tcBorders>
              <w:top w:val="nil"/>
              <w:left w:val="nil"/>
              <w:bottom w:val="nil"/>
              <w:right w:val="nil"/>
            </w:tcBorders>
          </w:tcPr>
          <w:p w14:paraId="20C41C4F" w14:textId="77777777" w:rsidR="00ED4564" w:rsidRPr="00CF1DA2" w:rsidRDefault="00ED4564" w:rsidP="003C376A">
            <w:pPr>
              <w:autoSpaceDE w:val="0"/>
              <w:autoSpaceDN w:val="0"/>
              <w:adjustRightInd w:val="0"/>
              <w:spacing w:after="0" w:line="240" w:lineRule="auto"/>
              <w:rPr>
                <w:ins w:id="2935" w:author="Arjan" w:date="2014-09-08T18:05:00Z"/>
                <w:rFonts w:ascii="Arial" w:eastAsia="Times New Roman" w:hAnsi="Arial" w:cs="Arial"/>
                <w:color w:val="000000"/>
                <w:sz w:val="20"/>
                <w:szCs w:val="20"/>
              </w:rPr>
            </w:pPr>
          </w:p>
        </w:tc>
      </w:tr>
      <w:tr w:rsidR="00ED4564" w:rsidRPr="00CF1DA2" w14:paraId="2AB8C1F7" w14:textId="77777777" w:rsidTr="003C376A">
        <w:trPr>
          <w:ins w:id="2936" w:author="Arjan" w:date="2014-09-08T18:05:00Z"/>
        </w:trPr>
        <w:tc>
          <w:tcPr>
            <w:tcW w:w="3690" w:type="dxa"/>
            <w:tcBorders>
              <w:top w:val="nil"/>
              <w:left w:val="nil"/>
              <w:bottom w:val="nil"/>
              <w:right w:val="nil"/>
            </w:tcBorders>
          </w:tcPr>
          <w:p w14:paraId="7EFA2430" w14:textId="77777777" w:rsidR="00ED4564" w:rsidRPr="00CF1DA2" w:rsidRDefault="00ED4564" w:rsidP="003C376A">
            <w:pPr>
              <w:autoSpaceDE w:val="0"/>
              <w:autoSpaceDN w:val="0"/>
              <w:adjustRightInd w:val="0"/>
              <w:spacing w:after="0" w:line="240" w:lineRule="auto"/>
              <w:rPr>
                <w:ins w:id="2937" w:author="Arjan" w:date="2014-09-08T18:05:00Z"/>
                <w:rFonts w:ascii="Arial" w:eastAsia="Times New Roman" w:hAnsi="Arial" w:cs="Arial"/>
                <w:color w:val="000000"/>
                <w:sz w:val="20"/>
                <w:szCs w:val="20"/>
              </w:rPr>
            </w:pPr>
            <w:ins w:id="2938" w:author="Arjan" w:date="2014-09-08T18:05:00Z">
              <w:r w:rsidRPr="00CF1DA2">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5D4B3EE5" w14:textId="77777777" w:rsidR="00ED4564" w:rsidRPr="00CF1DA2" w:rsidRDefault="00ED4564" w:rsidP="003C376A">
            <w:pPr>
              <w:autoSpaceDE w:val="0"/>
              <w:autoSpaceDN w:val="0"/>
              <w:adjustRightInd w:val="0"/>
              <w:spacing w:after="0" w:line="240" w:lineRule="auto"/>
              <w:rPr>
                <w:ins w:id="2939" w:author="Arjan" w:date="2014-09-08T18:05:00Z"/>
                <w:rFonts w:ascii="Arial" w:eastAsia="Times New Roman" w:hAnsi="Arial" w:cs="Arial"/>
                <w:color w:val="000000"/>
                <w:sz w:val="20"/>
                <w:szCs w:val="20"/>
              </w:rPr>
            </w:pPr>
            <w:ins w:id="2940" w:author="Arjan" w:date="2014-09-08T18:05:00Z">
              <w:r w:rsidRPr="00CF1DA2">
                <w:rPr>
                  <w:rFonts w:ascii="Arial" w:eastAsia="Times New Roman" w:hAnsi="Arial" w:cs="Arial"/>
                  <w:color w:val="000000"/>
                  <w:sz w:val="20"/>
                  <w:szCs w:val="20"/>
                </w:rPr>
                <w:t>Gemeentelijk kerngegeven</w:t>
              </w:r>
            </w:ins>
          </w:p>
        </w:tc>
      </w:tr>
      <w:tr w:rsidR="00ED4564" w:rsidRPr="00CF1DA2" w14:paraId="290DBE95" w14:textId="77777777" w:rsidTr="003C376A">
        <w:trPr>
          <w:ins w:id="2941" w:author="Arjan" w:date="2014-09-08T18:05:00Z"/>
        </w:trPr>
        <w:tc>
          <w:tcPr>
            <w:tcW w:w="3690" w:type="dxa"/>
            <w:tcBorders>
              <w:top w:val="nil"/>
              <w:left w:val="nil"/>
              <w:bottom w:val="nil"/>
              <w:right w:val="nil"/>
            </w:tcBorders>
          </w:tcPr>
          <w:p w14:paraId="0CF5F45B" w14:textId="77777777" w:rsidR="00ED4564" w:rsidRPr="00CF1DA2" w:rsidRDefault="00ED4564" w:rsidP="003C376A">
            <w:pPr>
              <w:autoSpaceDE w:val="0"/>
              <w:autoSpaceDN w:val="0"/>
              <w:adjustRightInd w:val="0"/>
              <w:spacing w:after="0" w:line="240" w:lineRule="auto"/>
              <w:rPr>
                <w:ins w:id="2942" w:author="Arjan" w:date="2014-09-08T18:05:00Z"/>
                <w:rFonts w:ascii="Arial" w:eastAsia="Times New Roman" w:hAnsi="Arial" w:cs="Arial"/>
                <w:b/>
                <w:bCs/>
                <w:color w:val="000000"/>
                <w:sz w:val="20"/>
                <w:szCs w:val="20"/>
              </w:rPr>
            </w:pPr>
          </w:p>
        </w:tc>
        <w:tc>
          <w:tcPr>
            <w:tcW w:w="5670" w:type="dxa"/>
            <w:tcBorders>
              <w:top w:val="nil"/>
              <w:left w:val="nil"/>
              <w:bottom w:val="nil"/>
              <w:right w:val="nil"/>
            </w:tcBorders>
          </w:tcPr>
          <w:p w14:paraId="52ABEF72" w14:textId="77777777" w:rsidR="00ED4564" w:rsidRPr="00CF1DA2" w:rsidRDefault="00ED4564" w:rsidP="003C376A">
            <w:pPr>
              <w:autoSpaceDE w:val="0"/>
              <w:autoSpaceDN w:val="0"/>
              <w:adjustRightInd w:val="0"/>
              <w:spacing w:after="0" w:line="240" w:lineRule="auto"/>
              <w:rPr>
                <w:ins w:id="2943" w:author="Arjan" w:date="2014-09-08T18:05:00Z"/>
                <w:rFonts w:ascii="Arial" w:eastAsia="Times New Roman" w:hAnsi="Arial" w:cs="Arial"/>
                <w:color w:val="000000"/>
                <w:sz w:val="20"/>
                <w:szCs w:val="20"/>
              </w:rPr>
            </w:pPr>
          </w:p>
        </w:tc>
      </w:tr>
      <w:tr w:rsidR="00ED4564" w:rsidRPr="00CF1DA2" w14:paraId="692C74EF" w14:textId="77777777" w:rsidTr="003C376A">
        <w:trPr>
          <w:ins w:id="2944" w:author="Arjan" w:date="2014-09-08T18:05:00Z"/>
        </w:trPr>
        <w:tc>
          <w:tcPr>
            <w:tcW w:w="3690" w:type="dxa"/>
            <w:tcBorders>
              <w:top w:val="nil"/>
              <w:left w:val="nil"/>
              <w:bottom w:val="nil"/>
              <w:right w:val="nil"/>
            </w:tcBorders>
          </w:tcPr>
          <w:p w14:paraId="0F552FA0" w14:textId="77777777" w:rsidR="00ED4564" w:rsidRPr="00CF1DA2" w:rsidRDefault="00ED4564" w:rsidP="003C376A">
            <w:pPr>
              <w:autoSpaceDE w:val="0"/>
              <w:autoSpaceDN w:val="0"/>
              <w:adjustRightInd w:val="0"/>
              <w:spacing w:after="0" w:line="240" w:lineRule="auto"/>
              <w:rPr>
                <w:ins w:id="2945" w:author="Arjan" w:date="2014-09-08T18:05:00Z"/>
                <w:rFonts w:ascii="Arial" w:eastAsia="Times New Roman" w:hAnsi="Arial" w:cs="Arial"/>
                <w:b/>
                <w:bCs/>
                <w:color w:val="000000"/>
                <w:sz w:val="20"/>
                <w:szCs w:val="20"/>
              </w:rPr>
            </w:pPr>
            <w:ins w:id="2946" w:author="Arjan" w:date="2014-09-08T18:05:00Z">
              <w:r w:rsidRPr="00CF1DA2">
                <w:rPr>
                  <w:rFonts w:ascii="Arial" w:eastAsia="Times New Roman" w:hAnsi="Arial" w:cs="Arial"/>
                  <w:b/>
                  <w:bCs/>
                  <w:color w:val="000000"/>
                  <w:sz w:val="20"/>
                  <w:szCs w:val="20"/>
                </w:rPr>
                <w:t>Regels relatiesoort</w:t>
              </w:r>
            </w:ins>
          </w:p>
        </w:tc>
        <w:tc>
          <w:tcPr>
            <w:tcW w:w="5670" w:type="dxa"/>
            <w:tcBorders>
              <w:top w:val="nil"/>
              <w:left w:val="nil"/>
              <w:bottom w:val="nil"/>
              <w:right w:val="nil"/>
            </w:tcBorders>
          </w:tcPr>
          <w:p w14:paraId="5210CA44" w14:textId="77777777" w:rsidR="00ED4564" w:rsidRPr="00CF1DA2" w:rsidRDefault="005B4451" w:rsidP="003C376A">
            <w:pPr>
              <w:autoSpaceDE w:val="0"/>
              <w:autoSpaceDN w:val="0"/>
              <w:adjustRightInd w:val="0"/>
              <w:spacing w:after="0" w:line="240" w:lineRule="auto"/>
              <w:rPr>
                <w:ins w:id="2947" w:author="Arjan" w:date="2014-09-08T18:05:00Z"/>
                <w:rFonts w:ascii="Arial" w:eastAsia="Times New Roman" w:hAnsi="Arial" w:cs="Arial"/>
                <w:color w:val="000000"/>
                <w:sz w:val="20"/>
                <w:szCs w:val="20"/>
              </w:rPr>
            </w:pPr>
            <w:ins w:id="2948" w:author="Arjan" w:date="2014-09-08T18:35:00Z">
              <w:r>
                <w:rPr>
                  <w:rFonts w:ascii="Arial" w:eastAsia="Times New Roman" w:hAnsi="Arial" w:cs="Arial"/>
                  <w:color w:val="000000"/>
                  <w:sz w:val="20"/>
                  <w:szCs w:val="20"/>
                </w:rPr>
                <w:t>-</w:t>
              </w:r>
            </w:ins>
          </w:p>
        </w:tc>
      </w:tr>
      <w:tr w:rsidR="00ED4564" w:rsidRPr="00CF1DA2" w14:paraId="04CC0907" w14:textId="77777777" w:rsidTr="003C376A">
        <w:trPr>
          <w:ins w:id="2949" w:author="Arjan" w:date="2014-09-08T18:05:00Z"/>
        </w:trPr>
        <w:tc>
          <w:tcPr>
            <w:tcW w:w="3690" w:type="dxa"/>
            <w:tcBorders>
              <w:top w:val="nil"/>
              <w:left w:val="nil"/>
              <w:bottom w:val="nil"/>
              <w:right w:val="nil"/>
            </w:tcBorders>
          </w:tcPr>
          <w:p w14:paraId="698ED3AE" w14:textId="77777777" w:rsidR="00ED4564" w:rsidRPr="00CF1DA2" w:rsidRDefault="00ED4564" w:rsidP="003C376A">
            <w:pPr>
              <w:autoSpaceDE w:val="0"/>
              <w:autoSpaceDN w:val="0"/>
              <w:adjustRightInd w:val="0"/>
              <w:spacing w:after="0" w:line="240" w:lineRule="auto"/>
              <w:rPr>
                <w:ins w:id="2950" w:author="Arjan" w:date="2014-09-08T18:05:00Z"/>
                <w:rFonts w:ascii="Arial" w:eastAsia="Times New Roman" w:hAnsi="Arial" w:cs="Arial"/>
                <w:b/>
                <w:bCs/>
                <w:color w:val="000000"/>
                <w:sz w:val="20"/>
                <w:szCs w:val="20"/>
              </w:rPr>
            </w:pPr>
          </w:p>
        </w:tc>
        <w:tc>
          <w:tcPr>
            <w:tcW w:w="5670" w:type="dxa"/>
            <w:tcBorders>
              <w:top w:val="nil"/>
              <w:left w:val="nil"/>
              <w:bottom w:val="nil"/>
              <w:right w:val="nil"/>
            </w:tcBorders>
          </w:tcPr>
          <w:p w14:paraId="275BB8C4" w14:textId="77777777" w:rsidR="00ED4564" w:rsidRPr="00CF1DA2" w:rsidRDefault="00ED4564" w:rsidP="003C376A">
            <w:pPr>
              <w:autoSpaceDE w:val="0"/>
              <w:autoSpaceDN w:val="0"/>
              <w:adjustRightInd w:val="0"/>
              <w:spacing w:after="0" w:line="240" w:lineRule="auto"/>
              <w:rPr>
                <w:ins w:id="2951" w:author="Arjan" w:date="2014-09-08T18:05:00Z"/>
                <w:rFonts w:ascii="Arial" w:eastAsia="Times New Roman" w:hAnsi="Arial" w:cs="Arial"/>
                <w:b/>
                <w:bCs/>
                <w:color w:val="000000"/>
                <w:sz w:val="20"/>
                <w:szCs w:val="20"/>
              </w:rPr>
            </w:pPr>
          </w:p>
        </w:tc>
      </w:tr>
    </w:tbl>
    <w:p w14:paraId="22831282" w14:textId="77777777" w:rsidR="00ED4564" w:rsidRDefault="00ED4564" w:rsidP="00ED4564">
      <w:pPr>
        <w:rPr>
          <w:ins w:id="2952" w:author="Arjan" w:date="2014-09-08T18:35:00Z"/>
        </w:rPr>
      </w:pPr>
    </w:p>
    <w:p w14:paraId="1969CB36" w14:textId="77777777" w:rsidR="0058622B" w:rsidRPr="003E7E75" w:rsidRDefault="00DA5D93" w:rsidP="0058622B">
      <w:pPr>
        <w:autoSpaceDE w:val="0"/>
        <w:autoSpaceDN w:val="0"/>
        <w:adjustRightInd w:val="0"/>
        <w:spacing w:before="240" w:after="60" w:line="240" w:lineRule="auto"/>
        <w:outlineLvl w:val="3"/>
        <w:rPr>
          <w:ins w:id="2953" w:author="Arjan" w:date="2014-09-08T18:37:00Z"/>
          <w:rFonts w:ascii="Arial" w:eastAsia="Times New Roman" w:hAnsi="Arial" w:cs="Arial"/>
          <w:b/>
          <w:bCs/>
          <w:color w:val="004080"/>
          <w:sz w:val="24"/>
          <w:szCs w:val="24"/>
        </w:rPr>
      </w:pPr>
      <w:ins w:id="2954" w:author="Arjan" w:date="2014-09-08T18:37:00Z">
        <w:r w:rsidRPr="003E7E75">
          <w:rPr>
            <w:rFonts w:ascii="Arial" w:eastAsia="Times New Roman" w:hAnsi="Arial" w:cs="Arial"/>
            <w:b/>
            <w:bCs/>
            <w:color w:val="004080"/>
            <w:sz w:val="24"/>
            <w:szCs w:val="24"/>
          </w:rPr>
          <w:fldChar w:fldCharType="begin" w:fldLock="1"/>
        </w:r>
        <w:r w:rsidR="0058622B" w:rsidRPr="003E7E75">
          <w:rPr>
            <w:rFonts w:ascii="Arial" w:eastAsia="Times New Roman" w:hAnsi="Arial" w:cs="Arial"/>
            <w:b/>
            <w:bCs/>
            <w:color w:val="004080"/>
            <w:sz w:val="24"/>
            <w:szCs w:val="24"/>
          </w:rPr>
          <w:instrText>MERGEFIELD Element.Stereotype</w:instrText>
        </w:r>
        <w:r w:rsidRPr="003E7E75">
          <w:rPr>
            <w:rFonts w:ascii="Arial" w:eastAsia="Times New Roman" w:hAnsi="Arial" w:cs="Arial"/>
            <w:b/>
            <w:bCs/>
            <w:color w:val="004080"/>
            <w:sz w:val="24"/>
            <w:szCs w:val="24"/>
          </w:rPr>
          <w:fldChar w:fldCharType="separate"/>
        </w:r>
        <w:r w:rsidR="0058622B" w:rsidRPr="003E7E75">
          <w:rPr>
            <w:rFonts w:ascii="Arial" w:eastAsia="Times New Roman" w:hAnsi="Arial" w:cs="Arial"/>
            <w:b/>
            <w:bCs/>
            <w:color w:val="004080"/>
            <w:sz w:val="24"/>
            <w:szCs w:val="24"/>
          </w:rPr>
          <w:t>«Relatieklasse»</w:t>
        </w:r>
        <w:r w:rsidRPr="003E7E75">
          <w:rPr>
            <w:rFonts w:ascii="Arial" w:eastAsia="Times New Roman" w:hAnsi="Arial" w:cs="Arial"/>
            <w:b/>
            <w:bCs/>
            <w:color w:val="004080"/>
            <w:sz w:val="24"/>
            <w:szCs w:val="24"/>
          </w:rPr>
          <w:fldChar w:fldCharType="end"/>
        </w:r>
        <w:r w:rsidR="0058622B" w:rsidRPr="003E7E75">
          <w:rPr>
            <w:rFonts w:ascii="Arial" w:eastAsia="Times New Roman" w:hAnsi="Arial" w:cs="Arial"/>
            <w:b/>
            <w:bCs/>
            <w:color w:val="004080"/>
            <w:sz w:val="24"/>
            <w:szCs w:val="24"/>
          </w:rPr>
          <w:t xml:space="preserve"> </w:t>
        </w:r>
        <w:r w:rsidR="0058622B">
          <w:rPr>
            <w:rFonts w:ascii="Arial" w:eastAsia="Times New Roman" w:hAnsi="Arial" w:cs="Arial"/>
            <w:b/>
            <w:bCs/>
            <w:color w:val="004080"/>
            <w:sz w:val="24"/>
            <w:szCs w:val="24"/>
          </w:rPr>
          <w:t>VERZENDING</w:t>
        </w:r>
      </w:ins>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58622B" w:rsidRPr="003E7E75" w14:paraId="4887D933" w14:textId="77777777" w:rsidTr="002A0D87">
        <w:trPr>
          <w:ins w:id="2955" w:author="Arjan" w:date="2014-09-08T18:37:00Z"/>
        </w:trPr>
        <w:tc>
          <w:tcPr>
            <w:tcW w:w="3600" w:type="dxa"/>
            <w:tcBorders>
              <w:top w:val="nil"/>
              <w:left w:val="nil"/>
              <w:bottom w:val="nil"/>
              <w:right w:val="nil"/>
            </w:tcBorders>
          </w:tcPr>
          <w:p w14:paraId="0AA5A31F" w14:textId="77777777" w:rsidR="0058622B" w:rsidRPr="003E7E75" w:rsidRDefault="0058622B" w:rsidP="003C376A">
            <w:pPr>
              <w:autoSpaceDE w:val="0"/>
              <w:autoSpaceDN w:val="0"/>
              <w:adjustRightInd w:val="0"/>
              <w:rPr>
                <w:ins w:id="2956" w:author="Arjan" w:date="2014-09-08T18:37:00Z"/>
                <w:rFonts w:ascii="Arial" w:eastAsia="Times New Roman" w:hAnsi="Arial" w:cs="Arial"/>
                <w:b/>
                <w:color w:val="000000"/>
                <w:sz w:val="20"/>
                <w:szCs w:val="24"/>
              </w:rPr>
            </w:pPr>
            <w:ins w:id="2957" w:author="Arjan" w:date="2014-09-08T18:37:00Z">
              <w:r w:rsidRPr="003E7E75">
                <w:rPr>
                  <w:rFonts w:ascii="Arial" w:eastAsia="Times New Roman" w:hAnsi="Arial" w:cs="Arial"/>
                  <w:b/>
                  <w:bCs/>
                  <w:color w:val="000000"/>
                  <w:sz w:val="20"/>
                  <w:szCs w:val="20"/>
                </w:rPr>
                <w:t xml:space="preserve">Naam </w:t>
              </w:r>
              <w:r w:rsidRPr="003E7E75">
                <w:rPr>
                  <w:rFonts w:ascii="Calibri" w:eastAsia="Times New Roman" w:hAnsi="Calibri" w:cs="Calibri"/>
                  <w:b/>
                  <w:bCs/>
                  <w:color w:val="000000"/>
                </w:rPr>
                <w:t>relatieklasse</w:t>
              </w:r>
            </w:ins>
          </w:p>
        </w:tc>
        <w:tc>
          <w:tcPr>
            <w:tcW w:w="5760" w:type="dxa"/>
            <w:gridSpan w:val="3"/>
            <w:tcBorders>
              <w:top w:val="nil"/>
              <w:left w:val="nil"/>
              <w:bottom w:val="nil"/>
              <w:right w:val="nil"/>
            </w:tcBorders>
          </w:tcPr>
          <w:p w14:paraId="0F6FA133" w14:textId="77777777" w:rsidR="0058622B" w:rsidRPr="003E7E75" w:rsidRDefault="0058622B" w:rsidP="003C376A">
            <w:pPr>
              <w:autoSpaceDE w:val="0"/>
              <w:autoSpaceDN w:val="0"/>
              <w:adjustRightInd w:val="0"/>
              <w:spacing w:after="0" w:line="240" w:lineRule="auto"/>
              <w:rPr>
                <w:ins w:id="2958" w:author="Arjan" w:date="2014-09-08T18:37:00Z"/>
                <w:rFonts w:ascii="Arial" w:eastAsia="Times New Roman" w:hAnsi="Arial" w:cs="Arial"/>
                <w:color w:val="000000"/>
                <w:sz w:val="20"/>
                <w:szCs w:val="24"/>
              </w:rPr>
            </w:pPr>
            <w:ins w:id="2959" w:author="Arjan" w:date="2014-09-08T18:37:00Z">
              <w:r>
                <w:rPr>
                  <w:rFonts w:ascii="Arial" w:hAnsi="Arial" w:cs="Arial"/>
                  <w:sz w:val="20"/>
                  <w:szCs w:val="24"/>
                  <w:lang w:val="en-AU"/>
                </w:rPr>
                <w:t>VERZENDING</w:t>
              </w:r>
            </w:ins>
          </w:p>
        </w:tc>
      </w:tr>
      <w:tr w:rsidR="0058622B" w:rsidRPr="00AE1A91" w14:paraId="33C1B7FA" w14:textId="77777777" w:rsidTr="002A0D87">
        <w:trPr>
          <w:trHeight w:val="230"/>
          <w:ins w:id="2960" w:author="Arjan" w:date="2014-09-08T18:37:00Z"/>
        </w:trPr>
        <w:tc>
          <w:tcPr>
            <w:tcW w:w="3600" w:type="dxa"/>
            <w:tcBorders>
              <w:top w:val="nil"/>
              <w:left w:val="nil"/>
              <w:bottom w:val="nil"/>
              <w:right w:val="nil"/>
            </w:tcBorders>
          </w:tcPr>
          <w:p w14:paraId="1EA451CC" w14:textId="77777777" w:rsidR="0058622B" w:rsidRPr="003E7E75" w:rsidRDefault="0058622B" w:rsidP="003C376A">
            <w:pPr>
              <w:autoSpaceDE w:val="0"/>
              <w:autoSpaceDN w:val="0"/>
              <w:adjustRightInd w:val="0"/>
              <w:rPr>
                <w:ins w:id="2961" w:author="Arjan" w:date="2014-09-08T18:37:00Z"/>
                <w:rFonts w:ascii="Arial" w:eastAsia="Times New Roman" w:hAnsi="Arial" w:cs="Arial"/>
                <w:b/>
                <w:color w:val="000000"/>
                <w:sz w:val="20"/>
                <w:szCs w:val="24"/>
              </w:rPr>
            </w:pPr>
            <w:ins w:id="2962" w:author="Arjan" w:date="2014-09-08T18:37:00Z">
              <w:r w:rsidRPr="003E7E75">
                <w:rPr>
                  <w:rFonts w:ascii="Arial" w:eastAsia="Times New Roman" w:hAnsi="Arial" w:cs="Arial"/>
                  <w:b/>
                  <w:color w:val="000000"/>
                  <w:sz w:val="20"/>
                  <w:szCs w:val="24"/>
                </w:rPr>
                <w:t xml:space="preserve">Definitie </w:t>
              </w:r>
              <w:r w:rsidRPr="003E7E75">
                <w:rPr>
                  <w:rFonts w:ascii="Calibri" w:eastAsia="Times New Roman" w:hAnsi="Calibri" w:cs="Arial"/>
                  <w:b/>
                  <w:color w:val="000000"/>
                  <w:szCs w:val="24"/>
                </w:rPr>
                <w:t>relatieklasse</w:t>
              </w:r>
            </w:ins>
          </w:p>
        </w:tc>
        <w:tc>
          <w:tcPr>
            <w:tcW w:w="5760" w:type="dxa"/>
            <w:gridSpan w:val="3"/>
            <w:tcBorders>
              <w:top w:val="nil"/>
              <w:left w:val="nil"/>
              <w:bottom w:val="nil"/>
              <w:right w:val="nil"/>
            </w:tcBorders>
          </w:tcPr>
          <w:p w14:paraId="20E2B18A" w14:textId="77777777" w:rsidR="0058622B" w:rsidRPr="00DD0F4F" w:rsidRDefault="00DA5D93" w:rsidP="003C376A">
            <w:pPr>
              <w:autoSpaceDE w:val="0"/>
              <w:autoSpaceDN w:val="0"/>
              <w:adjustRightInd w:val="0"/>
              <w:spacing w:after="0" w:line="240" w:lineRule="auto"/>
              <w:rPr>
                <w:ins w:id="2963" w:author="Arjan" w:date="2014-09-08T18:37:00Z"/>
                <w:rFonts w:ascii="Arial" w:eastAsia="Times New Roman" w:hAnsi="Arial" w:cs="Arial"/>
                <w:b/>
                <w:color w:val="000000"/>
                <w:sz w:val="20"/>
                <w:szCs w:val="24"/>
                <w:lang w:val="nl-NL"/>
              </w:rPr>
            </w:pPr>
            <w:ins w:id="2964" w:author="Arjan" w:date="2014-09-08T18:37:00Z">
              <w:r w:rsidRPr="003E7E75">
                <w:rPr>
                  <w:rFonts w:ascii="Arial" w:hAnsi="Arial" w:cs="Arial"/>
                  <w:sz w:val="20"/>
                  <w:szCs w:val="24"/>
                  <w:lang w:val="en-AU"/>
                </w:rPr>
                <w:fldChar w:fldCharType="begin" w:fldLock="1"/>
              </w:r>
              <w:r w:rsidR="0058622B" w:rsidRPr="00DD0F4F">
                <w:rPr>
                  <w:rFonts w:ascii="Arial" w:hAnsi="Arial" w:cs="Arial"/>
                  <w:sz w:val="20"/>
                  <w:szCs w:val="24"/>
                  <w:lang w:val="nl-NL"/>
                </w:rPr>
                <w:instrText xml:space="preserve">MERGEFIELD </w:instrText>
              </w:r>
              <w:r w:rsidR="0058622B" w:rsidRPr="00DD0F4F">
                <w:rPr>
                  <w:rFonts w:ascii="Arial" w:eastAsia="Times New Roman" w:hAnsi="Arial" w:cs="Arial"/>
                  <w:color w:val="000000"/>
                  <w:sz w:val="20"/>
                  <w:szCs w:val="24"/>
                  <w:lang w:val="nl-NL"/>
                </w:rPr>
                <w:instrText>Element.Notes</w:instrText>
              </w:r>
              <w:r w:rsidRPr="003E7E75">
                <w:rPr>
                  <w:rFonts w:ascii="Arial" w:hAnsi="Arial" w:cs="Arial"/>
                  <w:sz w:val="20"/>
                  <w:szCs w:val="24"/>
                  <w:lang w:val="en-AU"/>
                </w:rPr>
                <w:fldChar w:fldCharType="separate"/>
              </w:r>
            </w:ins>
            <w:ins w:id="2965" w:author="Arjan" w:date="2014-09-08T18:38:00Z">
              <w:r w:rsidR="0058622B" w:rsidRPr="00DD0F4F">
                <w:rPr>
                  <w:rFonts w:ascii="Arial" w:eastAsia="Times New Roman" w:hAnsi="Arial" w:cs="Arial"/>
                  <w:color w:val="000000"/>
                  <w:sz w:val="20"/>
                  <w:szCs w:val="20"/>
                  <w:lang w:val="nl-NL"/>
                </w:rPr>
                <w:t xml:space="preserve"> De BETROKKENE waarvan het INFORMATIEOBJECT is ontvangen of waaraan het is verzonden</w:t>
              </w:r>
            </w:ins>
            <w:ins w:id="2966" w:author="Arjan" w:date="2014-09-08T18:37:00Z">
              <w:r w:rsidR="0058622B" w:rsidRPr="00DD0F4F">
                <w:rPr>
                  <w:rFonts w:ascii="Arial" w:eastAsia="Times New Roman" w:hAnsi="Arial" w:cs="Arial"/>
                  <w:color w:val="000000"/>
                  <w:sz w:val="20"/>
                  <w:szCs w:val="24"/>
                  <w:lang w:val="nl-NL"/>
                </w:rPr>
                <w:t>.</w:t>
              </w:r>
              <w:r w:rsidRPr="003E7E75">
                <w:rPr>
                  <w:rFonts w:ascii="Arial" w:hAnsi="Arial" w:cs="Arial"/>
                  <w:sz w:val="20"/>
                  <w:szCs w:val="24"/>
                  <w:lang w:val="en-AU"/>
                </w:rPr>
                <w:fldChar w:fldCharType="end"/>
              </w:r>
            </w:ins>
          </w:p>
        </w:tc>
      </w:tr>
      <w:tr w:rsidR="0058622B" w:rsidRPr="003E7E75" w14:paraId="27DBD6BC" w14:textId="77777777" w:rsidTr="002A0D87">
        <w:trPr>
          <w:ins w:id="2967" w:author="Arjan" w:date="2014-09-08T18:37:00Z"/>
        </w:trPr>
        <w:tc>
          <w:tcPr>
            <w:tcW w:w="3600" w:type="dxa"/>
            <w:tcBorders>
              <w:top w:val="nil"/>
              <w:left w:val="nil"/>
              <w:bottom w:val="nil"/>
              <w:right w:val="nil"/>
            </w:tcBorders>
          </w:tcPr>
          <w:p w14:paraId="29BBB82E" w14:textId="77777777" w:rsidR="0058622B" w:rsidRPr="003E7E75" w:rsidRDefault="0058622B" w:rsidP="003C376A">
            <w:pPr>
              <w:autoSpaceDE w:val="0"/>
              <w:autoSpaceDN w:val="0"/>
              <w:adjustRightInd w:val="0"/>
              <w:spacing w:after="0" w:line="240" w:lineRule="auto"/>
              <w:rPr>
                <w:ins w:id="2968" w:author="Arjan" w:date="2014-09-08T18:37:00Z"/>
                <w:rFonts w:ascii="Arial" w:eastAsia="Times New Roman" w:hAnsi="Arial" w:cs="Arial"/>
                <w:color w:val="000000"/>
                <w:sz w:val="20"/>
                <w:szCs w:val="24"/>
              </w:rPr>
            </w:pPr>
            <w:ins w:id="2969" w:author="Arjan" w:date="2014-09-08T18:37:00Z">
              <w:r w:rsidRPr="003E7E75">
                <w:rPr>
                  <w:rFonts w:ascii="Arial" w:eastAsia="Times New Roman" w:hAnsi="Arial" w:cs="Arial"/>
                  <w:b/>
                  <w:color w:val="000000"/>
                  <w:sz w:val="20"/>
                  <w:szCs w:val="24"/>
                </w:rPr>
                <w:t>Overzicht Attributen</w:t>
              </w:r>
            </w:ins>
          </w:p>
        </w:tc>
        <w:tc>
          <w:tcPr>
            <w:tcW w:w="1080" w:type="dxa"/>
            <w:tcBorders>
              <w:top w:val="nil"/>
              <w:left w:val="nil"/>
              <w:bottom w:val="nil"/>
              <w:right w:val="nil"/>
            </w:tcBorders>
          </w:tcPr>
          <w:p w14:paraId="219585B1" w14:textId="77777777" w:rsidR="0058622B" w:rsidRPr="003E7E75" w:rsidRDefault="0058622B" w:rsidP="003C376A">
            <w:pPr>
              <w:autoSpaceDE w:val="0"/>
              <w:autoSpaceDN w:val="0"/>
              <w:adjustRightInd w:val="0"/>
              <w:spacing w:after="0" w:line="240" w:lineRule="auto"/>
              <w:rPr>
                <w:ins w:id="2970" w:author="Arjan" w:date="2014-09-08T18:37:00Z"/>
                <w:rFonts w:ascii="Arial" w:eastAsia="Times New Roman" w:hAnsi="Arial" w:cs="Arial"/>
                <w:color w:val="000000"/>
                <w:sz w:val="20"/>
                <w:szCs w:val="24"/>
              </w:rPr>
            </w:pPr>
            <w:ins w:id="2971" w:author="Arjan" w:date="2014-09-08T18:37:00Z">
              <w:r w:rsidRPr="003E7E75">
                <w:rPr>
                  <w:rFonts w:ascii="Arial" w:eastAsia="Times New Roman" w:hAnsi="Arial" w:cs="Arial"/>
                  <w:i/>
                  <w:color w:val="000000"/>
                  <w:sz w:val="20"/>
                  <w:szCs w:val="24"/>
                </w:rPr>
                <w:t>Code</w:t>
              </w:r>
            </w:ins>
          </w:p>
        </w:tc>
        <w:tc>
          <w:tcPr>
            <w:tcW w:w="3330" w:type="dxa"/>
            <w:tcBorders>
              <w:top w:val="nil"/>
              <w:left w:val="nil"/>
              <w:bottom w:val="nil"/>
              <w:right w:val="nil"/>
            </w:tcBorders>
          </w:tcPr>
          <w:p w14:paraId="0036ADFF" w14:textId="77777777" w:rsidR="0058622B" w:rsidRPr="003E7E75" w:rsidRDefault="0058622B" w:rsidP="003C376A">
            <w:pPr>
              <w:autoSpaceDE w:val="0"/>
              <w:autoSpaceDN w:val="0"/>
              <w:adjustRightInd w:val="0"/>
              <w:spacing w:after="0" w:line="240" w:lineRule="auto"/>
              <w:rPr>
                <w:ins w:id="2972" w:author="Arjan" w:date="2014-09-08T18:37:00Z"/>
                <w:rFonts w:ascii="Arial" w:eastAsia="Times New Roman" w:hAnsi="Arial" w:cs="Arial"/>
                <w:color w:val="000000"/>
                <w:sz w:val="20"/>
                <w:szCs w:val="24"/>
              </w:rPr>
            </w:pPr>
            <w:ins w:id="2973" w:author="Arjan" w:date="2014-09-08T18:37:00Z">
              <w:r w:rsidRPr="003E7E75">
                <w:rPr>
                  <w:rFonts w:ascii="Arial" w:eastAsia="Times New Roman" w:hAnsi="Arial" w:cs="Arial"/>
                  <w:i/>
                  <w:color w:val="000000"/>
                  <w:sz w:val="20"/>
                  <w:szCs w:val="24"/>
                </w:rPr>
                <w:t>Gegevensnaam</w:t>
              </w:r>
            </w:ins>
          </w:p>
        </w:tc>
        <w:tc>
          <w:tcPr>
            <w:tcW w:w="1350" w:type="dxa"/>
            <w:tcBorders>
              <w:top w:val="nil"/>
              <w:left w:val="nil"/>
              <w:bottom w:val="nil"/>
              <w:right w:val="nil"/>
            </w:tcBorders>
          </w:tcPr>
          <w:p w14:paraId="4CBDC92E" w14:textId="77777777" w:rsidR="0058622B" w:rsidRPr="003E7E75" w:rsidRDefault="0058622B" w:rsidP="003C376A">
            <w:pPr>
              <w:autoSpaceDE w:val="0"/>
              <w:autoSpaceDN w:val="0"/>
              <w:adjustRightInd w:val="0"/>
              <w:spacing w:after="0" w:line="240" w:lineRule="auto"/>
              <w:rPr>
                <w:ins w:id="2974" w:author="Arjan" w:date="2014-09-08T18:37:00Z"/>
                <w:rFonts w:ascii="Arial" w:eastAsia="Times New Roman" w:hAnsi="Arial" w:cs="Arial"/>
                <w:color w:val="000000"/>
                <w:sz w:val="20"/>
                <w:szCs w:val="24"/>
              </w:rPr>
            </w:pPr>
            <w:ins w:id="2975" w:author="Arjan" w:date="2014-09-08T18:37:00Z">
              <w:r w:rsidRPr="003E7E75">
                <w:rPr>
                  <w:rFonts w:ascii="Arial" w:eastAsia="Times New Roman" w:hAnsi="Arial" w:cs="Arial"/>
                  <w:i/>
                  <w:color w:val="000000"/>
                  <w:sz w:val="20"/>
                  <w:szCs w:val="24"/>
                </w:rPr>
                <w:t>Herkomst</w:t>
              </w:r>
            </w:ins>
          </w:p>
        </w:tc>
      </w:tr>
      <w:tr w:rsidR="0058622B" w:rsidRPr="003E7E75" w14:paraId="3D25F970" w14:textId="77777777" w:rsidTr="002A0D87">
        <w:trPr>
          <w:ins w:id="2976" w:author="Arjan" w:date="2014-09-08T18:37:00Z"/>
        </w:trPr>
        <w:tc>
          <w:tcPr>
            <w:tcW w:w="3600" w:type="dxa"/>
            <w:tcBorders>
              <w:top w:val="nil"/>
              <w:left w:val="nil"/>
              <w:bottom w:val="nil"/>
              <w:right w:val="nil"/>
            </w:tcBorders>
          </w:tcPr>
          <w:p w14:paraId="37C9B72D" w14:textId="77777777" w:rsidR="0058622B" w:rsidRPr="003E7E75" w:rsidRDefault="0058622B" w:rsidP="003C376A">
            <w:pPr>
              <w:autoSpaceDE w:val="0"/>
              <w:autoSpaceDN w:val="0"/>
              <w:adjustRightInd w:val="0"/>
              <w:spacing w:after="0" w:line="240" w:lineRule="auto"/>
              <w:rPr>
                <w:ins w:id="2977" w:author="Arjan" w:date="2014-09-08T18:37:00Z"/>
                <w:rFonts w:ascii="Arial" w:eastAsia="Times New Roman" w:hAnsi="Arial" w:cs="Arial"/>
                <w:color w:val="000000"/>
                <w:sz w:val="20"/>
                <w:szCs w:val="24"/>
              </w:rPr>
            </w:pPr>
          </w:p>
        </w:tc>
        <w:tc>
          <w:tcPr>
            <w:tcW w:w="1080" w:type="dxa"/>
            <w:tcBorders>
              <w:top w:val="nil"/>
              <w:left w:val="nil"/>
              <w:bottom w:val="nil"/>
              <w:right w:val="nil"/>
            </w:tcBorders>
          </w:tcPr>
          <w:p w14:paraId="5084FAC2" w14:textId="77777777" w:rsidR="0058622B" w:rsidRPr="003E7E75" w:rsidRDefault="0058622B" w:rsidP="003C376A">
            <w:pPr>
              <w:autoSpaceDE w:val="0"/>
              <w:autoSpaceDN w:val="0"/>
              <w:adjustRightInd w:val="0"/>
              <w:spacing w:after="0" w:line="240" w:lineRule="auto"/>
              <w:rPr>
                <w:ins w:id="2978" w:author="Arjan" w:date="2014-09-08T18:37:00Z"/>
                <w:rFonts w:ascii="Arial" w:eastAsia="Times New Roman" w:hAnsi="Arial" w:cs="Arial"/>
                <w:color w:val="000000"/>
                <w:sz w:val="20"/>
                <w:szCs w:val="24"/>
              </w:rPr>
            </w:pPr>
          </w:p>
        </w:tc>
        <w:tc>
          <w:tcPr>
            <w:tcW w:w="3330" w:type="dxa"/>
            <w:tcBorders>
              <w:top w:val="nil"/>
              <w:left w:val="nil"/>
              <w:bottom w:val="nil"/>
              <w:right w:val="nil"/>
            </w:tcBorders>
          </w:tcPr>
          <w:p w14:paraId="1894D446" w14:textId="77777777" w:rsidR="0058622B" w:rsidRPr="003E7E75" w:rsidRDefault="00DA5D93" w:rsidP="003C376A">
            <w:pPr>
              <w:autoSpaceDE w:val="0"/>
              <w:autoSpaceDN w:val="0"/>
              <w:adjustRightInd w:val="0"/>
              <w:spacing w:after="0" w:line="240" w:lineRule="auto"/>
              <w:rPr>
                <w:ins w:id="2979" w:author="Arjan" w:date="2014-09-08T18:37:00Z"/>
                <w:rFonts w:ascii="Arial" w:eastAsia="Times New Roman" w:hAnsi="Arial" w:cs="Arial"/>
                <w:color w:val="000000"/>
                <w:sz w:val="20"/>
                <w:szCs w:val="24"/>
              </w:rPr>
            </w:pPr>
            <w:ins w:id="2980" w:author="Arjan" w:date="2014-09-08T18:37:00Z">
              <w:r w:rsidRPr="003E7E75">
                <w:rPr>
                  <w:rFonts w:ascii="Arial" w:hAnsi="Arial" w:cs="Arial"/>
                  <w:sz w:val="20"/>
                  <w:szCs w:val="24"/>
                  <w:lang w:val="en-AU"/>
                </w:rPr>
                <w:fldChar w:fldCharType="begin" w:fldLock="1"/>
              </w:r>
              <w:r w:rsidR="0058622B" w:rsidRPr="003E7E75">
                <w:rPr>
                  <w:rFonts w:ascii="Arial" w:hAnsi="Arial" w:cs="Arial"/>
                  <w:sz w:val="20"/>
                  <w:szCs w:val="24"/>
                  <w:lang w:val="en-AU"/>
                </w:rPr>
                <w:instrText xml:space="preserve">MERGEFIELD </w:instrText>
              </w:r>
              <w:r w:rsidR="0058622B" w:rsidRPr="003E7E75">
                <w:rPr>
                  <w:rFonts w:ascii="Arial" w:eastAsia="Times New Roman" w:hAnsi="Arial" w:cs="Arial"/>
                  <w:color w:val="000000"/>
                  <w:sz w:val="20"/>
                  <w:szCs w:val="24"/>
                </w:rPr>
                <w:instrText>Att.Name</w:instrText>
              </w:r>
              <w:r w:rsidRPr="003E7E75">
                <w:rPr>
                  <w:rFonts w:ascii="Arial" w:hAnsi="Arial" w:cs="Arial"/>
                  <w:sz w:val="20"/>
                  <w:szCs w:val="24"/>
                  <w:lang w:val="en-AU"/>
                </w:rPr>
                <w:fldChar w:fldCharType="separate"/>
              </w:r>
              <w:r w:rsidR="0058622B" w:rsidRPr="003E7E75">
                <w:rPr>
                  <w:rFonts w:ascii="Arial" w:eastAsia="Times New Roman" w:hAnsi="Arial" w:cs="Arial"/>
                  <w:color w:val="000000"/>
                  <w:sz w:val="20"/>
                  <w:szCs w:val="24"/>
                </w:rPr>
                <w:t>Aard relatie</w:t>
              </w:r>
              <w:r w:rsidRPr="003E7E75">
                <w:rPr>
                  <w:rFonts w:ascii="Arial" w:hAnsi="Arial" w:cs="Arial"/>
                  <w:sz w:val="20"/>
                  <w:szCs w:val="24"/>
                  <w:lang w:val="en-AU"/>
                </w:rPr>
                <w:fldChar w:fldCharType="end"/>
              </w:r>
            </w:ins>
          </w:p>
        </w:tc>
        <w:tc>
          <w:tcPr>
            <w:tcW w:w="1350" w:type="dxa"/>
            <w:tcBorders>
              <w:top w:val="nil"/>
              <w:left w:val="nil"/>
              <w:bottom w:val="nil"/>
              <w:right w:val="nil"/>
            </w:tcBorders>
          </w:tcPr>
          <w:p w14:paraId="20A03535" w14:textId="77777777" w:rsidR="0058622B" w:rsidRPr="003E7E75" w:rsidRDefault="0058622B" w:rsidP="003C376A">
            <w:pPr>
              <w:autoSpaceDE w:val="0"/>
              <w:autoSpaceDN w:val="0"/>
              <w:adjustRightInd w:val="0"/>
              <w:spacing w:after="0" w:line="240" w:lineRule="auto"/>
              <w:rPr>
                <w:ins w:id="2981" w:author="Arjan" w:date="2014-09-08T18:37:00Z"/>
                <w:rFonts w:ascii="Arial" w:eastAsia="Times New Roman" w:hAnsi="Arial" w:cs="Arial"/>
                <w:color w:val="000000"/>
                <w:sz w:val="20"/>
                <w:szCs w:val="24"/>
              </w:rPr>
            </w:pPr>
            <w:ins w:id="2982" w:author="Arjan" w:date="2014-09-08T18:37:00Z">
              <w:r w:rsidRPr="003E7E75">
                <w:rPr>
                  <w:rFonts w:ascii="Arial" w:eastAsia="Times New Roman" w:hAnsi="Arial" w:cs="Arial"/>
                  <w:color w:val="000000"/>
                  <w:sz w:val="20"/>
                  <w:szCs w:val="24"/>
                </w:rPr>
                <w:t>KING</w:t>
              </w:r>
            </w:ins>
          </w:p>
        </w:tc>
      </w:tr>
      <w:tr w:rsidR="0058622B" w:rsidRPr="003E7E75" w14:paraId="4F4FB385" w14:textId="77777777" w:rsidTr="002A0D87">
        <w:trPr>
          <w:ins w:id="2983" w:author="Arjan" w:date="2014-09-08T18:39:00Z"/>
        </w:trPr>
        <w:tc>
          <w:tcPr>
            <w:tcW w:w="3600" w:type="dxa"/>
            <w:tcBorders>
              <w:top w:val="nil"/>
              <w:left w:val="nil"/>
              <w:bottom w:val="nil"/>
              <w:right w:val="nil"/>
            </w:tcBorders>
          </w:tcPr>
          <w:p w14:paraId="74DF0697" w14:textId="77777777" w:rsidR="0058622B" w:rsidRPr="003E7E75" w:rsidRDefault="0058622B" w:rsidP="003C376A">
            <w:pPr>
              <w:autoSpaceDE w:val="0"/>
              <w:autoSpaceDN w:val="0"/>
              <w:adjustRightInd w:val="0"/>
              <w:spacing w:after="0" w:line="240" w:lineRule="auto"/>
              <w:rPr>
                <w:ins w:id="2984" w:author="Arjan" w:date="2014-09-08T18:39:00Z"/>
                <w:rFonts w:ascii="Arial" w:eastAsia="Times New Roman" w:hAnsi="Arial" w:cs="Arial"/>
                <w:color w:val="000000"/>
                <w:sz w:val="20"/>
                <w:szCs w:val="24"/>
              </w:rPr>
            </w:pPr>
          </w:p>
        </w:tc>
        <w:tc>
          <w:tcPr>
            <w:tcW w:w="1080" w:type="dxa"/>
            <w:tcBorders>
              <w:top w:val="nil"/>
              <w:left w:val="nil"/>
              <w:bottom w:val="nil"/>
              <w:right w:val="nil"/>
            </w:tcBorders>
          </w:tcPr>
          <w:p w14:paraId="2B0CC4F2" w14:textId="77777777" w:rsidR="0058622B" w:rsidRPr="003E7E75" w:rsidRDefault="0058622B" w:rsidP="003C376A">
            <w:pPr>
              <w:autoSpaceDE w:val="0"/>
              <w:autoSpaceDN w:val="0"/>
              <w:adjustRightInd w:val="0"/>
              <w:spacing w:after="0" w:line="240" w:lineRule="auto"/>
              <w:rPr>
                <w:ins w:id="2985" w:author="Arjan" w:date="2014-09-08T18:39:00Z"/>
                <w:rFonts w:ascii="Arial" w:eastAsia="Times New Roman" w:hAnsi="Arial" w:cs="Arial"/>
                <w:color w:val="000000"/>
                <w:sz w:val="20"/>
                <w:szCs w:val="24"/>
              </w:rPr>
            </w:pPr>
          </w:p>
        </w:tc>
        <w:tc>
          <w:tcPr>
            <w:tcW w:w="3330" w:type="dxa"/>
            <w:tcBorders>
              <w:top w:val="nil"/>
              <w:left w:val="nil"/>
              <w:bottom w:val="nil"/>
              <w:right w:val="nil"/>
            </w:tcBorders>
          </w:tcPr>
          <w:p w14:paraId="23EC3595" w14:textId="77777777" w:rsidR="0058622B" w:rsidRPr="003E7E75" w:rsidRDefault="0058622B" w:rsidP="003C376A">
            <w:pPr>
              <w:autoSpaceDE w:val="0"/>
              <w:autoSpaceDN w:val="0"/>
              <w:adjustRightInd w:val="0"/>
              <w:spacing w:after="0" w:line="240" w:lineRule="auto"/>
              <w:rPr>
                <w:ins w:id="2986" w:author="Arjan" w:date="2014-09-08T18:39:00Z"/>
                <w:rFonts w:ascii="Arial" w:hAnsi="Arial" w:cs="Arial"/>
                <w:sz w:val="20"/>
                <w:szCs w:val="24"/>
                <w:lang w:val="en-AU"/>
              </w:rPr>
            </w:pPr>
            <w:ins w:id="2987" w:author="Arjan" w:date="2014-09-08T18:39:00Z">
              <w:r>
                <w:rPr>
                  <w:rFonts w:ascii="Arial" w:hAnsi="Arial" w:cs="Arial"/>
                  <w:sz w:val="20"/>
                  <w:szCs w:val="24"/>
                  <w:lang w:val="en-AU"/>
                </w:rPr>
                <w:t>Toelichting</w:t>
              </w:r>
            </w:ins>
          </w:p>
        </w:tc>
        <w:tc>
          <w:tcPr>
            <w:tcW w:w="1350" w:type="dxa"/>
            <w:tcBorders>
              <w:top w:val="nil"/>
              <w:left w:val="nil"/>
              <w:bottom w:val="nil"/>
              <w:right w:val="nil"/>
            </w:tcBorders>
          </w:tcPr>
          <w:p w14:paraId="37D05B6A" w14:textId="77777777" w:rsidR="0058622B" w:rsidRPr="003E7E75" w:rsidRDefault="0058622B" w:rsidP="003C376A">
            <w:pPr>
              <w:autoSpaceDE w:val="0"/>
              <w:autoSpaceDN w:val="0"/>
              <w:adjustRightInd w:val="0"/>
              <w:spacing w:after="0" w:line="240" w:lineRule="auto"/>
              <w:rPr>
                <w:ins w:id="2988" w:author="Arjan" w:date="2014-09-08T18:39:00Z"/>
                <w:rFonts w:ascii="Arial" w:eastAsia="Times New Roman" w:hAnsi="Arial" w:cs="Arial"/>
                <w:color w:val="000000"/>
                <w:sz w:val="20"/>
                <w:szCs w:val="24"/>
              </w:rPr>
            </w:pPr>
            <w:ins w:id="2989" w:author="Arjan" w:date="2014-09-08T18:39:00Z">
              <w:r>
                <w:rPr>
                  <w:rFonts w:ascii="Arial" w:eastAsia="Times New Roman" w:hAnsi="Arial" w:cs="Arial"/>
                  <w:color w:val="000000"/>
                  <w:sz w:val="20"/>
                  <w:szCs w:val="24"/>
                </w:rPr>
                <w:t>KING</w:t>
              </w:r>
            </w:ins>
          </w:p>
        </w:tc>
      </w:tr>
      <w:tr w:rsidR="002A0D87" w:rsidRPr="003E7E75" w14:paraId="440D35E4" w14:textId="77777777" w:rsidTr="002A0D87">
        <w:trPr>
          <w:ins w:id="2990" w:author="Arjan" w:date="2014-10-06T13:40:00Z"/>
        </w:trPr>
        <w:tc>
          <w:tcPr>
            <w:tcW w:w="3600" w:type="dxa"/>
            <w:tcBorders>
              <w:top w:val="nil"/>
              <w:left w:val="nil"/>
              <w:bottom w:val="nil"/>
              <w:right w:val="nil"/>
            </w:tcBorders>
          </w:tcPr>
          <w:p w14:paraId="3FA6D021" w14:textId="77777777" w:rsidR="002A0D87" w:rsidRPr="003E7E75" w:rsidRDefault="002A0D87" w:rsidP="003C376A">
            <w:pPr>
              <w:autoSpaceDE w:val="0"/>
              <w:autoSpaceDN w:val="0"/>
              <w:adjustRightInd w:val="0"/>
              <w:spacing w:after="0" w:line="240" w:lineRule="auto"/>
              <w:rPr>
                <w:ins w:id="2991" w:author="Arjan" w:date="2014-10-06T13:40:00Z"/>
                <w:rFonts w:ascii="Arial" w:eastAsia="Times New Roman" w:hAnsi="Arial" w:cs="Arial"/>
                <w:color w:val="000000"/>
                <w:sz w:val="20"/>
                <w:szCs w:val="24"/>
              </w:rPr>
            </w:pPr>
          </w:p>
        </w:tc>
        <w:tc>
          <w:tcPr>
            <w:tcW w:w="1080" w:type="dxa"/>
            <w:tcBorders>
              <w:top w:val="nil"/>
              <w:left w:val="nil"/>
              <w:bottom w:val="nil"/>
              <w:right w:val="nil"/>
            </w:tcBorders>
          </w:tcPr>
          <w:p w14:paraId="7D8B6185" w14:textId="77777777" w:rsidR="002A0D87" w:rsidRPr="003E7E75" w:rsidRDefault="002A0D87" w:rsidP="003C376A">
            <w:pPr>
              <w:autoSpaceDE w:val="0"/>
              <w:autoSpaceDN w:val="0"/>
              <w:adjustRightInd w:val="0"/>
              <w:spacing w:after="0" w:line="240" w:lineRule="auto"/>
              <w:rPr>
                <w:ins w:id="2992" w:author="Arjan" w:date="2014-10-06T13:40:00Z"/>
                <w:rFonts w:ascii="Arial" w:eastAsia="Times New Roman" w:hAnsi="Arial" w:cs="Arial"/>
                <w:color w:val="000000"/>
                <w:sz w:val="20"/>
                <w:szCs w:val="24"/>
              </w:rPr>
            </w:pPr>
          </w:p>
        </w:tc>
        <w:tc>
          <w:tcPr>
            <w:tcW w:w="3330" w:type="dxa"/>
            <w:tcBorders>
              <w:top w:val="nil"/>
              <w:left w:val="nil"/>
              <w:bottom w:val="nil"/>
              <w:right w:val="nil"/>
            </w:tcBorders>
          </w:tcPr>
          <w:p w14:paraId="67291BDB" w14:textId="77777777" w:rsidR="002A0D87" w:rsidRDefault="00DA5D93" w:rsidP="003C376A">
            <w:pPr>
              <w:autoSpaceDE w:val="0"/>
              <w:autoSpaceDN w:val="0"/>
              <w:adjustRightInd w:val="0"/>
              <w:spacing w:after="0" w:line="240" w:lineRule="auto"/>
              <w:rPr>
                <w:ins w:id="2993" w:author="Arjan" w:date="2014-10-06T13:40:00Z"/>
                <w:rFonts w:ascii="Arial" w:hAnsi="Arial" w:cs="Arial"/>
                <w:sz w:val="20"/>
                <w:szCs w:val="24"/>
                <w:lang w:val="en-AU"/>
              </w:rPr>
            </w:pPr>
            <w:ins w:id="2994" w:author="Arjan" w:date="2014-10-06T13:40:00Z">
              <w:r>
                <w:fldChar w:fldCharType="begin" w:fldLock="1"/>
              </w:r>
              <w:r w:rsidR="002A0D87">
                <w:instrText xml:space="preserve">MERGEFIELD </w:instrText>
              </w:r>
              <w:r w:rsidR="002A0D87">
                <w:rPr>
                  <w:rFonts w:eastAsia="Times New Roman"/>
                </w:rPr>
                <w:instrText>Att.Name</w:instrText>
              </w:r>
              <w:r>
                <w:fldChar w:fldCharType="separate"/>
              </w:r>
              <w:r w:rsidR="002A0D87">
                <w:rPr>
                  <w:rFonts w:eastAsia="Times New Roman"/>
                </w:rPr>
                <w:t>Contactpersoon</w:t>
              </w:r>
              <w:r>
                <w:fldChar w:fldCharType="end"/>
              </w:r>
              <w:r w:rsidR="002A0D87">
                <w:t>naam</w:t>
              </w:r>
            </w:ins>
          </w:p>
        </w:tc>
        <w:tc>
          <w:tcPr>
            <w:tcW w:w="1350" w:type="dxa"/>
            <w:tcBorders>
              <w:top w:val="nil"/>
              <w:left w:val="nil"/>
              <w:bottom w:val="nil"/>
              <w:right w:val="nil"/>
            </w:tcBorders>
          </w:tcPr>
          <w:p w14:paraId="2F1E9A2B" w14:textId="77777777" w:rsidR="002A0D87" w:rsidRDefault="002A0D87" w:rsidP="003C376A">
            <w:pPr>
              <w:autoSpaceDE w:val="0"/>
              <w:autoSpaceDN w:val="0"/>
              <w:adjustRightInd w:val="0"/>
              <w:spacing w:after="0" w:line="240" w:lineRule="auto"/>
              <w:rPr>
                <w:ins w:id="2995" w:author="Arjan" w:date="2014-10-06T13:40:00Z"/>
                <w:rFonts w:ascii="Arial" w:eastAsia="Times New Roman" w:hAnsi="Arial" w:cs="Arial"/>
                <w:color w:val="000000"/>
                <w:sz w:val="20"/>
                <w:szCs w:val="24"/>
              </w:rPr>
            </w:pPr>
            <w:ins w:id="2996" w:author="Arjan" w:date="2014-10-06T13:40:00Z">
              <w:r w:rsidRPr="002A0D87">
                <w:rPr>
                  <w:rFonts w:ascii="Arial" w:eastAsia="Times New Roman" w:hAnsi="Arial" w:cs="Arial"/>
                  <w:color w:val="000000"/>
                  <w:sz w:val="20"/>
                  <w:szCs w:val="24"/>
                </w:rPr>
                <w:t>KING</w:t>
              </w:r>
            </w:ins>
          </w:p>
        </w:tc>
      </w:tr>
      <w:tr w:rsidR="002A0D87" w:rsidRPr="003E7E75" w14:paraId="429C1DB2" w14:textId="77777777" w:rsidTr="002A0D87">
        <w:trPr>
          <w:ins w:id="2997" w:author="Arjan" w:date="2014-10-06T13:40:00Z"/>
        </w:trPr>
        <w:tc>
          <w:tcPr>
            <w:tcW w:w="3600" w:type="dxa"/>
            <w:tcBorders>
              <w:top w:val="nil"/>
              <w:left w:val="nil"/>
              <w:bottom w:val="nil"/>
              <w:right w:val="nil"/>
            </w:tcBorders>
          </w:tcPr>
          <w:p w14:paraId="49D9569A" w14:textId="77777777" w:rsidR="002A0D87" w:rsidRPr="003E7E75" w:rsidRDefault="002A0D87" w:rsidP="003C376A">
            <w:pPr>
              <w:autoSpaceDE w:val="0"/>
              <w:autoSpaceDN w:val="0"/>
              <w:adjustRightInd w:val="0"/>
              <w:spacing w:after="0" w:line="240" w:lineRule="auto"/>
              <w:rPr>
                <w:ins w:id="2998" w:author="Arjan" w:date="2014-10-06T13:40:00Z"/>
                <w:rFonts w:ascii="Arial" w:eastAsia="Times New Roman" w:hAnsi="Arial" w:cs="Arial"/>
                <w:color w:val="000000"/>
                <w:sz w:val="20"/>
                <w:szCs w:val="24"/>
              </w:rPr>
            </w:pPr>
          </w:p>
        </w:tc>
        <w:tc>
          <w:tcPr>
            <w:tcW w:w="1080" w:type="dxa"/>
            <w:tcBorders>
              <w:top w:val="nil"/>
              <w:left w:val="nil"/>
              <w:bottom w:val="nil"/>
              <w:right w:val="nil"/>
            </w:tcBorders>
          </w:tcPr>
          <w:p w14:paraId="31DC2591" w14:textId="77777777" w:rsidR="002A0D87" w:rsidRPr="003E7E75" w:rsidRDefault="002A0D87" w:rsidP="003C376A">
            <w:pPr>
              <w:autoSpaceDE w:val="0"/>
              <w:autoSpaceDN w:val="0"/>
              <w:adjustRightInd w:val="0"/>
              <w:spacing w:after="0" w:line="240" w:lineRule="auto"/>
              <w:rPr>
                <w:ins w:id="2999" w:author="Arjan" w:date="2014-10-06T13:40:00Z"/>
                <w:rFonts w:ascii="Arial" w:eastAsia="Times New Roman" w:hAnsi="Arial" w:cs="Arial"/>
                <w:color w:val="000000"/>
                <w:sz w:val="20"/>
                <w:szCs w:val="24"/>
              </w:rPr>
            </w:pPr>
          </w:p>
        </w:tc>
        <w:tc>
          <w:tcPr>
            <w:tcW w:w="3330" w:type="dxa"/>
            <w:tcBorders>
              <w:top w:val="nil"/>
              <w:left w:val="nil"/>
              <w:bottom w:val="nil"/>
              <w:right w:val="nil"/>
            </w:tcBorders>
          </w:tcPr>
          <w:p w14:paraId="6599FA6C" w14:textId="77777777" w:rsidR="002A0D87" w:rsidRDefault="00DA5D93" w:rsidP="003C376A">
            <w:pPr>
              <w:autoSpaceDE w:val="0"/>
              <w:autoSpaceDN w:val="0"/>
              <w:adjustRightInd w:val="0"/>
              <w:spacing w:after="0" w:line="240" w:lineRule="auto"/>
              <w:rPr>
                <w:ins w:id="3000" w:author="Arjan" w:date="2014-10-06T13:40:00Z"/>
              </w:rPr>
            </w:pPr>
            <w:ins w:id="3001" w:author="Arjan" w:date="2014-10-06T13:40:00Z">
              <w:r>
                <w:fldChar w:fldCharType="begin" w:fldLock="1"/>
              </w:r>
              <w:r w:rsidR="002A0D87">
                <w:instrText xml:space="preserve">MERGEFIELD </w:instrText>
              </w:r>
              <w:r w:rsidR="002A0D87">
                <w:rPr>
                  <w:rFonts w:eastAsia="Times New Roman"/>
                </w:rPr>
                <w:instrText>Att.Name</w:instrText>
              </w:r>
              <w:r>
                <w:fldChar w:fldCharType="separate"/>
              </w:r>
              <w:r w:rsidR="002A0D87">
                <w:rPr>
                  <w:rFonts w:eastAsia="Times New Roman"/>
                </w:rPr>
                <w:t>Afwijkend correspondentie postadres</w:t>
              </w:r>
              <w:r>
                <w:fldChar w:fldCharType="end"/>
              </w:r>
            </w:ins>
          </w:p>
        </w:tc>
        <w:tc>
          <w:tcPr>
            <w:tcW w:w="1350" w:type="dxa"/>
            <w:tcBorders>
              <w:top w:val="nil"/>
              <w:left w:val="nil"/>
              <w:bottom w:val="nil"/>
              <w:right w:val="nil"/>
            </w:tcBorders>
          </w:tcPr>
          <w:p w14:paraId="5F28FDC3" w14:textId="77777777" w:rsidR="002A0D87" w:rsidRPr="002A0D87" w:rsidRDefault="002A0D87" w:rsidP="003C376A">
            <w:pPr>
              <w:autoSpaceDE w:val="0"/>
              <w:autoSpaceDN w:val="0"/>
              <w:adjustRightInd w:val="0"/>
              <w:spacing w:after="0" w:line="240" w:lineRule="auto"/>
              <w:rPr>
                <w:ins w:id="3002" w:author="Arjan" w:date="2014-10-06T13:40:00Z"/>
                <w:rFonts w:ascii="Arial" w:eastAsia="Times New Roman" w:hAnsi="Arial" w:cs="Arial"/>
                <w:color w:val="000000"/>
                <w:sz w:val="20"/>
                <w:szCs w:val="24"/>
              </w:rPr>
            </w:pPr>
            <w:ins w:id="3003" w:author="Arjan" w:date="2014-10-06T13:40:00Z">
              <w:r w:rsidRPr="002A0D87">
                <w:rPr>
                  <w:rFonts w:ascii="Arial" w:eastAsia="Times New Roman" w:hAnsi="Arial" w:cs="Arial"/>
                  <w:color w:val="000000"/>
                  <w:sz w:val="20"/>
                  <w:szCs w:val="24"/>
                </w:rPr>
                <w:t>KING</w:t>
              </w:r>
            </w:ins>
          </w:p>
        </w:tc>
      </w:tr>
      <w:tr w:rsidR="002A0D87" w:rsidRPr="003E7E75" w14:paraId="267CCEA8" w14:textId="77777777" w:rsidTr="002A0D87">
        <w:trPr>
          <w:ins w:id="3004" w:author="Arjan" w:date="2014-10-06T13:40:00Z"/>
        </w:trPr>
        <w:tc>
          <w:tcPr>
            <w:tcW w:w="3600" w:type="dxa"/>
            <w:tcBorders>
              <w:top w:val="nil"/>
              <w:left w:val="nil"/>
              <w:bottom w:val="nil"/>
              <w:right w:val="nil"/>
            </w:tcBorders>
          </w:tcPr>
          <w:p w14:paraId="7A2C192A" w14:textId="77777777" w:rsidR="002A0D87" w:rsidRPr="003E7E75" w:rsidRDefault="002A0D87" w:rsidP="003C376A">
            <w:pPr>
              <w:autoSpaceDE w:val="0"/>
              <w:autoSpaceDN w:val="0"/>
              <w:adjustRightInd w:val="0"/>
              <w:spacing w:after="0" w:line="240" w:lineRule="auto"/>
              <w:rPr>
                <w:ins w:id="3005" w:author="Arjan" w:date="2014-10-06T13:40:00Z"/>
                <w:rFonts w:ascii="Arial" w:eastAsia="Times New Roman" w:hAnsi="Arial" w:cs="Arial"/>
                <w:color w:val="000000"/>
                <w:sz w:val="20"/>
                <w:szCs w:val="24"/>
              </w:rPr>
            </w:pPr>
          </w:p>
        </w:tc>
        <w:tc>
          <w:tcPr>
            <w:tcW w:w="1080" w:type="dxa"/>
            <w:tcBorders>
              <w:top w:val="nil"/>
              <w:left w:val="nil"/>
              <w:bottom w:val="nil"/>
              <w:right w:val="nil"/>
            </w:tcBorders>
          </w:tcPr>
          <w:p w14:paraId="08CE68DB" w14:textId="77777777" w:rsidR="002A0D87" w:rsidRPr="003E7E75" w:rsidRDefault="002A0D87" w:rsidP="003C376A">
            <w:pPr>
              <w:autoSpaceDE w:val="0"/>
              <w:autoSpaceDN w:val="0"/>
              <w:adjustRightInd w:val="0"/>
              <w:spacing w:after="0" w:line="240" w:lineRule="auto"/>
              <w:rPr>
                <w:ins w:id="3006" w:author="Arjan" w:date="2014-10-06T13:40:00Z"/>
                <w:rFonts w:ascii="Arial" w:eastAsia="Times New Roman" w:hAnsi="Arial" w:cs="Arial"/>
                <w:color w:val="000000"/>
                <w:sz w:val="20"/>
                <w:szCs w:val="24"/>
              </w:rPr>
            </w:pPr>
          </w:p>
        </w:tc>
        <w:tc>
          <w:tcPr>
            <w:tcW w:w="3330" w:type="dxa"/>
            <w:tcBorders>
              <w:top w:val="nil"/>
              <w:left w:val="nil"/>
              <w:bottom w:val="nil"/>
              <w:right w:val="nil"/>
            </w:tcBorders>
          </w:tcPr>
          <w:p w14:paraId="71995220" w14:textId="77777777" w:rsidR="002A0D87" w:rsidRDefault="002A0D87" w:rsidP="003C376A">
            <w:pPr>
              <w:autoSpaceDE w:val="0"/>
              <w:autoSpaceDN w:val="0"/>
              <w:adjustRightInd w:val="0"/>
              <w:spacing w:after="0" w:line="240" w:lineRule="auto"/>
              <w:rPr>
                <w:ins w:id="3007" w:author="Arjan" w:date="2014-10-06T13:40:00Z"/>
              </w:rPr>
            </w:pPr>
            <w:ins w:id="3008" w:author="Arjan" w:date="2014-10-06T13:40:00Z">
              <w:r>
                <w:t>- Postadrestype</w:t>
              </w:r>
            </w:ins>
          </w:p>
        </w:tc>
        <w:tc>
          <w:tcPr>
            <w:tcW w:w="1350" w:type="dxa"/>
            <w:tcBorders>
              <w:top w:val="nil"/>
              <w:left w:val="nil"/>
              <w:bottom w:val="nil"/>
              <w:right w:val="nil"/>
            </w:tcBorders>
          </w:tcPr>
          <w:p w14:paraId="21F09B26" w14:textId="77777777" w:rsidR="002A0D87" w:rsidRPr="002A0D87" w:rsidRDefault="002A0D87" w:rsidP="003C376A">
            <w:pPr>
              <w:autoSpaceDE w:val="0"/>
              <w:autoSpaceDN w:val="0"/>
              <w:adjustRightInd w:val="0"/>
              <w:spacing w:after="0" w:line="240" w:lineRule="auto"/>
              <w:rPr>
                <w:ins w:id="3009" w:author="Arjan" w:date="2014-10-06T13:40:00Z"/>
                <w:rFonts w:ascii="Arial" w:eastAsia="Times New Roman" w:hAnsi="Arial" w:cs="Arial"/>
                <w:color w:val="000000"/>
                <w:sz w:val="20"/>
                <w:szCs w:val="24"/>
              </w:rPr>
            </w:pPr>
          </w:p>
        </w:tc>
      </w:tr>
      <w:tr w:rsidR="002A0D87" w:rsidRPr="003E7E75" w14:paraId="70BFBABA" w14:textId="77777777" w:rsidTr="002A0D87">
        <w:trPr>
          <w:ins w:id="3010" w:author="Arjan" w:date="2014-10-06T13:40:00Z"/>
        </w:trPr>
        <w:tc>
          <w:tcPr>
            <w:tcW w:w="3600" w:type="dxa"/>
            <w:tcBorders>
              <w:top w:val="nil"/>
              <w:left w:val="nil"/>
              <w:bottom w:val="nil"/>
              <w:right w:val="nil"/>
            </w:tcBorders>
          </w:tcPr>
          <w:p w14:paraId="1D10D24F" w14:textId="77777777" w:rsidR="002A0D87" w:rsidRPr="003E7E75" w:rsidRDefault="002A0D87" w:rsidP="003C376A">
            <w:pPr>
              <w:autoSpaceDE w:val="0"/>
              <w:autoSpaceDN w:val="0"/>
              <w:adjustRightInd w:val="0"/>
              <w:spacing w:after="0" w:line="240" w:lineRule="auto"/>
              <w:rPr>
                <w:ins w:id="3011" w:author="Arjan" w:date="2014-10-06T13:40:00Z"/>
                <w:rFonts w:ascii="Arial" w:eastAsia="Times New Roman" w:hAnsi="Arial" w:cs="Arial"/>
                <w:color w:val="000000"/>
                <w:sz w:val="20"/>
                <w:szCs w:val="24"/>
              </w:rPr>
            </w:pPr>
          </w:p>
        </w:tc>
        <w:tc>
          <w:tcPr>
            <w:tcW w:w="1080" w:type="dxa"/>
            <w:tcBorders>
              <w:top w:val="nil"/>
              <w:left w:val="nil"/>
              <w:bottom w:val="nil"/>
              <w:right w:val="nil"/>
            </w:tcBorders>
          </w:tcPr>
          <w:p w14:paraId="2960DAEC" w14:textId="77777777" w:rsidR="002A0D87" w:rsidRPr="003E7E75" w:rsidRDefault="002A0D87" w:rsidP="003C376A">
            <w:pPr>
              <w:autoSpaceDE w:val="0"/>
              <w:autoSpaceDN w:val="0"/>
              <w:adjustRightInd w:val="0"/>
              <w:spacing w:after="0" w:line="240" w:lineRule="auto"/>
              <w:rPr>
                <w:ins w:id="3012" w:author="Arjan" w:date="2014-10-06T13:40:00Z"/>
                <w:rFonts w:ascii="Arial" w:eastAsia="Times New Roman" w:hAnsi="Arial" w:cs="Arial"/>
                <w:color w:val="000000"/>
                <w:sz w:val="20"/>
                <w:szCs w:val="24"/>
              </w:rPr>
            </w:pPr>
          </w:p>
        </w:tc>
        <w:tc>
          <w:tcPr>
            <w:tcW w:w="3330" w:type="dxa"/>
            <w:tcBorders>
              <w:top w:val="nil"/>
              <w:left w:val="nil"/>
              <w:bottom w:val="nil"/>
              <w:right w:val="nil"/>
            </w:tcBorders>
          </w:tcPr>
          <w:p w14:paraId="03BB4862" w14:textId="77777777" w:rsidR="002A0D87" w:rsidRDefault="002A0D87" w:rsidP="003C376A">
            <w:pPr>
              <w:autoSpaceDE w:val="0"/>
              <w:autoSpaceDN w:val="0"/>
              <w:adjustRightInd w:val="0"/>
              <w:spacing w:after="0" w:line="240" w:lineRule="auto"/>
              <w:rPr>
                <w:ins w:id="3013" w:author="Arjan" w:date="2014-10-06T13:40:00Z"/>
              </w:rPr>
            </w:pPr>
            <w:ins w:id="3014" w:author="Arjan" w:date="2014-10-06T13:40:00Z">
              <w:r>
                <w:t>- Postbus- of antwoordnummer</w:t>
              </w:r>
            </w:ins>
          </w:p>
        </w:tc>
        <w:tc>
          <w:tcPr>
            <w:tcW w:w="1350" w:type="dxa"/>
            <w:tcBorders>
              <w:top w:val="nil"/>
              <w:left w:val="nil"/>
              <w:bottom w:val="nil"/>
              <w:right w:val="nil"/>
            </w:tcBorders>
          </w:tcPr>
          <w:p w14:paraId="42D4975E" w14:textId="77777777" w:rsidR="002A0D87" w:rsidRPr="002A0D87" w:rsidRDefault="002A0D87" w:rsidP="003C376A">
            <w:pPr>
              <w:autoSpaceDE w:val="0"/>
              <w:autoSpaceDN w:val="0"/>
              <w:adjustRightInd w:val="0"/>
              <w:spacing w:after="0" w:line="240" w:lineRule="auto"/>
              <w:rPr>
                <w:ins w:id="3015" w:author="Arjan" w:date="2014-10-06T13:40:00Z"/>
                <w:rFonts w:ascii="Arial" w:eastAsia="Times New Roman" w:hAnsi="Arial" w:cs="Arial"/>
                <w:color w:val="000000"/>
                <w:sz w:val="20"/>
                <w:szCs w:val="24"/>
              </w:rPr>
            </w:pPr>
          </w:p>
        </w:tc>
      </w:tr>
      <w:tr w:rsidR="002A0D87" w:rsidRPr="003E7E75" w14:paraId="719046BB" w14:textId="77777777" w:rsidTr="002A0D87">
        <w:trPr>
          <w:ins w:id="3016" w:author="Arjan" w:date="2014-10-06T13:40:00Z"/>
        </w:trPr>
        <w:tc>
          <w:tcPr>
            <w:tcW w:w="3600" w:type="dxa"/>
            <w:tcBorders>
              <w:top w:val="nil"/>
              <w:left w:val="nil"/>
              <w:bottom w:val="nil"/>
              <w:right w:val="nil"/>
            </w:tcBorders>
          </w:tcPr>
          <w:p w14:paraId="066B59A6" w14:textId="77777777" w:rsidR="002A0D87" w:rsidRPr="003E7E75" w:rsidRDefault="002A0D87" w:rsidP="003C376A">
            <w:pPr>
              <w:autoSpaceDE w:val="0"/>
              <w:autoSpaceDN w:val="0"/>
              <w:adjustRightInd w:val="0"/>
              <w:spacing w:after="0" w:line="240" w:lineRule="auto"/>
              <w:rPr>
                <w:ins w:id="3017" w:author="Arjan" w:date="2014-10-06T13:40:00Z"/>
                <w:rFonts w:ascii="Arial" w:eastAsia="Times New Roman" w:hAnsi="Arial" w:cs="Arial"/>
                <w:color w:val="000000"/>
                <w:sz w:val="20"/>
                <w:szCs w:val="24"/>
              </w:rPr>
            </w:pPr>
          </w:p>
        </w:tc>
        <w:tc>
          <w:tcPr>
            <w:tcW w:w="1080" w:type="dxa"/>
            <w:tcBorders>
              <w:top w:val="nil"/>
              <w:left w:val="nil"/>
              <w:bottom w:val="nil"/>
              <w:right w:val="nil"/>
            </w:tcBorders>
          </w:tcPr>
          <w:p w14:paraId="5F5AF451" w14:textId="77777777" w:rsidR="002A0D87" w:rsidRPr="003E7E75" w:rsidRDefault="002A0D87" w:rsidP="003C376A">
            <w:pPr>
              <w:autoSpaceDE w:val="0"/>
              <w:autoSpaceDN w:val="0"/>
              <w:adjustRightInd w:val="0"/>
              <w:spacing w:after="0" w:line="240" w:lineRule="auto"/>
              <w:rPr>
                <w:ins w:id="3018" w:author="Arjan" w:date="2014-10-06T13:40:00Z"/>
                <w:rFonts w:ascii="Arial" w:eastAsia="Times New Roman" w:hAnsi="Arial" w:cs="Arial"/>
                <w:color w:val="000000"/>
                <w:sz w:val="20"/>
                <w:szCs w:val="24"/>
              </w:rPr>
            </w:pPr>
          </w:p>
        </w:tc>
        <w:tc>
          <w:tcPr>
            <w:tcW w:w="3330" w:type="dxa"/>
            <w:tcBorders>
              <w:top w:val="nil"/>
              <w:left w:val="nil"/>
              <w:bottom w:val="nil"/>
              <w:right w:val="nil"/>
            </w:tcBorders>
          </w:tcPr>
          <w:p w14:paraId="3F5BBE6A" w14:textId="77777777" w:rsidR="002A0D87" w:rsidRDefault="002A0D87" w:rsidP="003C376A">
            <w:pPr>
              <w:autoSpaceDE w:val="0"/>
              <w:autoSpaceDN w:val="0"/>
              <w:adjustRightInd w:val="0"/>
              <w:spacing w:after="0" w:line="240" w:lineRule="auto"/>
              <w:rPr>
                <w:ins w:id="3019" w:author="Arjan" w:date="2014-10-06T13:40:00Z"/>
              </w:rPr>
            </w:pPr>
            <w:ins w:id="3020" w:author="Arjan" w:date="2014-10-06T13:40:00Z">
              <w:r>
                <w:t>- Postadres postcode</w:t>
              </w:r>
            </w:ins>
          </w:p>
        </w:tc>
        <w:tc>
          <w:tcPr>
            <w:tcW w:w="1350" w:type="dxa"/>
            <w:tcBorders>
              <w:top w:val="nil"/>
              <w:left w:val="nil"/>
              <w:bottom w:val="nil"/>
              <w:right w:val="nil"/>
            </w:tcBorders>
          </w:tcPr>
          <w:p w14:paraId="3DA4AD11" w14:textId="77777777" w:rsidR="002A0D87" w:rsidRPr="002A0D87" w:rsidRDefault="002A0D87" w:rsidP="003C376A">
            <w:pPr>
              <w:autoSpaceDE w:val="0"/>
              <w:autoSpaceDN w:val="0"/>
              <w:adjustRightInd w:val="0"/>
              <w:spacing w:after="0" w:line="240" w:lineRule="auto"/>
              <w:rPr>
                <w:ins w:id="3021" w:author="Arjan" w:date="2014-10-06T13:40:00Z"/>
                <w:rFonts w:ascii="Arial" w:eastAsia="Times New Roman" w:hAnsi="Arial" w:cs="Arial"/>
                <w:color w:val="000000"/>
                <w:sz w:val="20"/>
                <w:szCs w:val="24"/>
              </w:rPr>
            </w:pPr>
          </w:p>
        </w:tc>
      </w:tr>
      <w:tr w:rsidR="002A0D87" w:rsidRPr="003E7E75" w14:paraId="6B567746" w14:textId="77777777" w:rsidTr="002A0D87">
        <w:trPr>
          <w:ins w:id="3022" w:author="Arjan" w:date="2014-10-06T13:40:00Z"/>
        </w:trPr>
        <w:tc>
          <w:tcPr>
            <w:tcW w:w="3600" w:type="dxa"/>
            <w:tcBorders>
              <w:top w:val="nil"/>
              <w:left w:val="nil"/>
              <w:bottom w:val="nil"/>
              <w:right w:val="nil"/>
            </w:tcBorders>
          </w:tcPr>
          <w:p w14:paraId="46F660CE" w14:textId="77777777" w:rsidR="002A0D87" w:rsidRPr="003E7E75" w:rsidRDefault="002A0D87" w:rsidP="003C376A">
            <w:pPr>
              <w:autoSpaceDE w:val="0"/>
              <w:autoSpaceDN w:val="0"/>
              <w:adjustRightInd w:val="0"/>
              <w:spacing w:after="0" w:line="240" w:lineRule="auto"/>
              <w:rPr>
                <w:ins w:id="3023" w:author="Arjan" w:date="2014-10-06T13:40:00Z"/>
                <w:rFonts w:ascii="Arial" w:eastAsia="Times New Roman" w:hAnsi="Arial" w:cs="Arial"/>
                <w:color w:val="000000"/>
                <w:sz w:val="20"/>
                <w:szCs w:val="24"/>
              </w:rPr>
            </w:pPr>
          </w:p>
        </w:tc>
        <w:tc>
          <w:tcPr>
            <w:tcW w:w="1080" w:type="dxa"/>
            <w:tcBorders>
              <w:top w:val="nil"/>
              <w:left w:val="nil"/>
              <w:bottom w:val="nil"/>
              <w:right w:val="nil"/>
            </w:tcBorders>
          </w:tcPr>
          <w:p w14:paraId="74EC95D3" w14:textId="77777777" w:rsidR="002A0D87" w:rsidRPr="003E7E75" w:rsidRDefault="002A0D87" w:rsidP="003C376A">
            <w:pPr>
              <w:autoSpaceDE w:val="0"/>
              <w:autoSpaceDN w:val="0"/>
              <w:adjustRightInd w:val="0"/>
              <w:spacing w:after="0" w:line="240" w:lineRule="auto"/>
              <w:rPr>
                <w:ins w:id="3024" w:author="Arjan" w:date="2014-10-06T13:40:00Z"/>
                <w:rFonts w:ascii="Arial" w:eastAsia="Times New Roman" w:hAnsi="Arial" w:cs="Arial"/>
                <w:color w:val="000000"/>
                <w:sz w:val="20"/>
                <w:szCs w:val="24"/>
              </w:rPr>
            </w:pPr>
          </w:p>
        </w:tc>
        <w:tc>
          <w:tcPr>
            <w:tcW w:w="3330" w:type="dxa"/>
            <w:tcBorders>
              <w:top w:val="nil"/>
              <w:left w:val="nil"/>
              <w:bottom w:val="nil"/>
              <w:right w:val="nil"/>
            </w:tcBorders>
          </w:tcPr>
          <w:p w14:paraId="333CBB6F" w14:textId="77777777" w:rsidR="002A0D87" w:rsidRDefault="00DA5D93" w:rsidP="003C376A">
            <w:pPr>
              <w:autoSpaceDE w:val="0"/>
              <w:autoSpaceDN w:val="0"/>
              <w:adjustRightInd w:val="0"/>
              <w:spacing w:after="0" w:line="240" w:lineRule="auto"/>
              <w:rPr>
                <w:ins w:id="3025" w:author="Arjan" w:date="2014-10-06T13:40:00Z"/>
              </w:rPr>
            </w:pPr>
            <w:ins w:id="3026" w:author="Arjan" w:date="2014-10-06T13:40:00Z">
              <w:r>
                <w:fldChar w:fldCharType="begin" w:fldLock="1"/>
              </w:r>
              <w:r w:rsidR="002A0D87">
                <w:instrText xml:space="preserve">MERGEFIELD </w:instrText>
              </w:r>
              <w:r w:rsidR="002A0D87">
                <w:rPr>
                  <w:rFonts w:eastAsia="Times New Roman"/>
                </w:rPr>
                <w:instrText>Att.Name</w:instrText>
              </w:r>
              <w:r>
                <w:fldChar w:fldCharType="separate"/>
              </w:r>
              <w:r w:rsidR="002A0D87">
                <w:rPr>
                  <w:rFonts w:eastAsia="Times New Roman"/>
                </w:rPr>
                <w:t>Afwijkend buitenlands correspondentieadres</w:t>
              </w:r>
              <w:r>
                <w:fldChar w:fldCharType="end"/>
              </w:r>
            </w:ins>
          </w:p>
        </w:tc>
        <w:tc>
          <w:tcPr>
            <w:tcW w:w="1350" w:type="dxa"/>
            <w:tcBorders>
              <w:top w:val="nil"/>
              <w:left w:val="nil"/>
              <w:bottom w:val="nil"/>
              <w:right w:val="nil"/>
            </w:tcBorders>
          </w:tcPr>
          <w:p w14:paraId="3BEF6DDC" w14:textId="77777777" w:rsidR="002A0D87" w:rsidRPr="002A0D87" w:rsidRDefault="002A0D87" w:rsidP="003C376A">
            <w:pPr>
              <w:autoSpaceDE w:val="0"/>
              <w:autoSpaceDN w:val="0"/>
              <w:adjustRightInd w:val="0"/>
              <w:spacing w:after="0" w:line="240" w:lineRule="auto"/>
              <w:rPr>
                <w:ins w:id="3027" w:author="Arjan" w:date="2014-10-06T13:40:00Z"/>
                <w:rFonts w:ascii="Arial" w:eastAsia="Times New Roman" w:hAnsi="Arial" w:cs="Arial"/>
                <w:color w:val="000000"/>
                <w:sz w:val="20"/>
                <w:szCs w:val="24"/>
              </w:rPr>
            </w:pPr>
            <w:ins w:id="3028" w:author="Arjan" w:date="2014-10-06T13:40:00Z">
              <w:r w:rsidRPr="002A0D87">
                <w:rPr>
                  <w:rFonts w:ascii="Arial" w:eastAsia="Times New Roman" w:hAnsi="Arial" w:cs="Arial"/>
                  <w:color w:val="000000"/>
                  <w:sz w:val="20"/>
                  <w:szCs w:val="24"/>
                </w:rPr>
                <w:t>KING</w:t>
              </w:r>
            </w:ins>
          </w:p>
        </w:tc>
      </w:tr>
      <w:tr w:rsidR="002A0D87" w:rsidRPr="003E7E75" w14:paraId="72965F00" w14:textId="77777777" w:rsidTr="002A0D87">
        <w:trPr>
          <w:ins w:id="3029" w:author="Arjan" w:date="2014-10-06T13:40:00Z"/>
        </w:trPr>
        <w:tc>
          <w:tcPr>
            <w:tcW w:w="3600" w:type="dxa"/>
            <w:tcBorders>
              <w:top w:val="nil"/>
              <w:left w:val="nil"/>
              <w:bottom w:val="nil"/>
              <w:right w:val="nil"/>
            </w:tcBorders>
          </w:tcPr>
          <w:p w14:paraId="6F2A96E9" w14:textId="77777777" w:rsidR="002A0D87" w:rsidRPr="003E7E75" w:rsidRDefault="002A0D87" w:rsidP="003C376A">
            <w:pPr>
              <w:autoSpaceDE w:val="0"/>
              <w:autoSpaceDN w:val="0"/>
              <w:adjustRightInd w:val="0"/>
              <w:spacing w:after="0" w:line="240" w:lineRule="auto"/>
              <w:rPr>
                <w:ins w:id="3030" w:author="Arjan" w:date="2014-10-06T13:40:00Z"/>
                <w:rFonts w:ascii="Arial" w:eastAsia="Times New Roman" w:hAnsi="Arial" w:cs="Arial"/>
                <w:color w:val="000000"/>
                <w:sz w:val="20"/>
                <w:szCs w:val="24"/>
              </w:rPr>
            </w:pPr>
          </w:p>
        </w:tc>
        <w:tc>
          <w:tcPr>
            <w:tcW w:w="1080" w:type="dxa"/>
            <w:tcBorders>
              <w:top w:val="nil"/>
              <w:left w:val="nil"/>
              <w:bottom w:val="nil"/>
              <w:right w:val="nil"/>
            </w:tcBorders>
          </w:tcPr>
          <w:p w14:paraId="4FEC6ACB" w14:textId="77777777" w:rsidR="002A0D87" w:rsidRPr="003E7E75" w:rsidRDefault="002A0D87" w:rsidP="003C376A">
            <w:pPr>
              <w:autoSpaceDE w:val="0"/>
              <w:autoSpaceDN w:val="0"/>
              <w:adjustRightInd w:val="0"/>
              <w:spacing w:after="0" w:line="240" w:lineRule="auto"/>
              <w:rPr>
                <w:ins w:id="3031" w:author="Arjan" w:date="2014-10-06T13:40:00Z"/>
                <w:rFonts w:ascii="Arial" w:eastAsia="Times New Roman" w:hAnsi="Arial" w:cs="Arial"/>
                <w:color w:val="000000"/>
                <w:sz w:val="20"/>
                <w:szCs w:val="24"/>
              </w:rPr>
            </w:pPr>
          </w:p>
        </w:tc>
        <w:tc>
          <w:tcPr>
            <w:tcW w:w="3330" w:type="dxa"/>
            <w:tcBorders>
              <w:top w:val="nil"/>
              <w:left w:val="nil"/>
              <w:bottom w:val="nil"/>
              <w:right w:val="nil"/>
            </w:tcBorders>
          </w:tcPr>
          <w:p w14:paraId="3BC9DB38" w14:textId="77777777" w:rsidR="002A0D87" w:rsidRDefault="002A0D87" w:rsidP="003C376A">
            <w:pPr>
              <w:autoSpaceDE w:val="0"/>
              <w:autoSpaceDN w:val="0"/>
              <w:adjustRightInd w:val="0"/>
              <w:spacing w:after="0" w:line="240" w:lineRule="auto"/>
              <w:rPr>
                <w:ins w:id="3032" w:author="Arjan" w:date="2014-10-06T13:40:00Z"/>
              </w:rPr>
            </w:pPr>
            <w:ins w:id="3033" w:author="Arjan" w:date="2014-10-06T13:40:00Z">
              <w:r>
                <w:t>- Adres buitenland 1</w:t>
              </w:r>
            </w:ins>
          </w:p>
        </w:tc>
        <w:tc>
          <w:tcPr>
            <w:tcW w:w="1350" w:type="dxa"/>
            <w:tcBorders>
              <w:top w:val="nil"/>
              <w:left w:val="nil"/>
              <w:bottom w:val="nil"/>
              <w:right w:val="nil"/>
            </w:tcBorders>
          </w:tcPr>
          <w:p w14:paraId="49EBB548" w14:textId="77777777" w:rsidR="002A0D87" w:rsidRPr="002A0D87" w:rsidRDefault="002A0D87" w:rsidP="003C376A">
            <w:pPr>
              <w:autoSpaceDE w:val="0"/>
              <w:autoSpaceDN w:val="0"/>
              <w:adjustRightInd w:val="0"/>
              <w:spacing w:after="0" w:line="240" w:lineRule="auto"/>
              <w:rPr>
                <w:ins w:id="3034" w:author="Arjan" w:date="2014-10-06T13:40:00Z"/>
                <w:rFonts w:ascii="Arial" w:eastAsia="Times New Roman" w:hAnsi="Arial" w:cs="Arial"/>
                <w:color w:val="000000"/>
                <w:sz w:val="20"/>
                <w:szCs w:val="24"/>
              </w:rPr>
            </w:pPr>
          </w:p>
        </w:tc>
      </w:tr>
      <w:tr w:rsidR="002A0D87" w:rsidRPr="003E7E75" w14:paraId="2FB870F8" w14:textId="77777777" w:rsidTr="002A0D87">
        <w:trPr>
          <w:ins w:id="3035" w:author="Arjan" w:date="2014-10-06T13:40:00Z"/>
        </w:trPr>
        <w:tc>
          <w:tcPr>
            <w:tcW w:w="3600" w:type="dxa"/>
            <w:tcBorders>
              <w:top w:val="nil"/>
              <w:left w:val="nil"/>
              <w:bottom w:val="nil"/>
              <w:right w:val="nil"/>
            </w:tcBorders>
          </w:tcPr>
          <w:p w14:paraId="0DC766A8" w14:textId="77777777" w:rsidR="002A0D87" w:rsidRPr="003E7E75" w:rsidRDefault="002A0D87" w:rsidP="003C376A">
            <w:pPr>
              <w:autoSpaceDE w:val="0"/>
              <w:autoSpaceDN w:val="0"/>
              <w:adjustRightInd w:val="0"/>
              <w:spacing w:after="0" w:line="240" w:lineRule="auto"/>
              <w:rPr>
                <w:ins w:id="3036" w:author="Arjan" w:date="2014-10-06T13:40:00Z"/>
                <w:rFonts w:ascii="Arial" w:eastAsia="Times New Roman" w:hAnsi="Arial" w:cs="Arial"/>
                <w:color w:val="000000"/>
                <w:sz w:val="20"/>
                <w:szCs w:val="24"/>
              </w:rPr>
            </w:pPr>
          </w:p>
        </w:tc>
        <w:tc>
          <w:tcPr>
            <w:tcW w:w="1080" w:type="dxa"/>
            <w:tcBorders>
              <w:top w:val="nil"/>
              <w:left w:val="nil"/>
              <w:bottom w:val="nil"/>
              <w:right w:val="nil"/>
            </w:tcBorders>
          </w:tcPr>
          <w:p w14:paraId="35BA04FD" w14:textId="77777777" w:rsidR="002A0D87" w:rsidRPr="003E7E75" w:rsidRDefault="002A0D87" w:rsidP="003C376A">
            <w:pPr>
              <w:autoSpaceDE w:val="0"/>
              <w:autoSpaceDN w:val="0"/>
              <w:adjustRightInd w:val="0"/>
              <w:spacing w:after="0" w:line="240" w:lineRule="auto"/>
              <w:rPr>
                <w:ins w:id="3037" w:author="Arjan" w:date="2014-10-06T13:40:00Z"/>
                <w:rFonts w:ascii="Arial" w:eastAsia="Times New Roman" w:hAnsi="Arial" w:cs="Arial"/>
                <w:color w:val="000000"/>
                <w:sz w:val="20"/>
                <w:szCs w:val="24"/>
              </w:rPr>
            </w:pPr>
          </w:p>
        </w:tc>
        <w:tc>
          <w:tcPr>
            <w:tcW w:w="3330" w:type="dxa"/>
            <w:tcBorders>
              <w:top w:val="nil"/>
              <w:left w:val="nil"/>
              <w:bottom w:val="nil"/>
              <w:right w:val="nil"/>
            </w:tcBorders>
          </w:tcPr>
          <w:p w14:paraId="3C5E1C1A" w14:textId="77777777" w:rsidR="002A0D87" w:rsidRDefault="002A0D87" w:rsidP="003C376A">
            <w:pPr>
              <w:autoSpaceDE w:val="0"/>
              <w:autoSpaceDN w:val="0"/>
              <w:adjustRightInd w:val="0"/>
              <w:spacing w:after="0" w:line="240" w:lineRule="auto"/>
              <w:rPr>
                <w:ins w:id="3038" w:author="Arjan" w:date="2014-10-06T13:40:00Z"/>
              </w:rPr>
            </w:pPr>
            <w:ins w:id="3039" w:author="Arjan" w:date="2014-10-06T13:40:00Z">
              <w:r>
                <w:t>- Adres buitenland 2</w:t>
              </w:r>
            </w:ins>
          </w:p>
        </w:tc>
        <w:tc>
          <w:tcPr>
            <w:tcW w:w="1350" w:type="dxa"/>
            <w:tcBorders>
              <w:top w:val="nil"/>
              <w:left w:val="nil"/>
              <w:bottom w:val="nil"/>
              <w:right w:val="nil"/>
            </w:tcBorders>
          </w:tcPr>
          <w:p w14:paraId="0168E226" w14:textId="77777777" w:rsidR="002A0D87" w:rsidRPr="002A0D87" w:rsidRDefault="002A0D87" w:rsidP="003C376A">
            <w:pPr>
              <w:autoSpaceDE w:val="0"/>
              <w:autoSpaceDN w:val="0"/>
              <w:adjustRightInd w:val="0"/>
              <w:spacing w:after="0" w:line="240" w:lineRule="auto"/>
              <w:rPr>
                <w:ins w:id="3040" w:author="Arjan" w:date="2014-10-06T13:40:00Z"/>
                <w:rFonts w:ascii="Arial" w:eastAsia="Times New Roman" w:hAnsi="Arial" w:cs="Arial"/>
                <w:color w:val="000000"/>
                <w:sz w:val="20"/>
                <w:szCs w:val="24"/>
              </w:rPr>
            </w:pPr>
          </w:p>
        </w:tc>
      </w:tr>
      <w:tr w:rsidR="002A0D87" w:rsidRPr="003E7E75" w14:paraId="5265A1B6" w14:textId="77777777" w:rsidTr="002A0D87">
        <w:trPr>
          <w:ins w:id="3041" w:author="Arjan" w:date="2014-10-06T13:40:00Z"/>
        </w:trPr>
        <w:tc>
          <w:tcPr>
            <w:tcW w:w="3600" w:type="dxa"/>
            <w:tcBorders>
              <w:top w:val="nil"/>
              <w:left w:val="nil"/>
              <w:bottom w:val="nil"/>
              <w:right w:val="nil"/>
            </w:tcBorders>
          </w:tcPr>
          <w:p w14:paraId="51D2B788" w14:textId="77777777" w:rsidR="002A0D87" w:rsidRPr="003E7E75" w:rsidRDefault="002A0D87" w:rsidP="003C376A">
            <w:pPr>
              <w:autoSpaceDE w:val="0"/>
              <w:autoSpaceDN w:val="0"/>
              <w:adjustRightInd w:val="0"/>
              <w:spacing w:after="0" w:line="240" w:lineRule="auto"/>
              <w:rPr>
                <w:ins w:id="3042" w:author="Arjan" w:date="2014-10-06T13:40:00Z"/>
                <w:rFonts w:ascii="Arial" w:eastAsia="Times New Roman" w:hAnsi="Arial" w:cs="Arial"/>
                <w:color w:val="000000"/>
                <w:sz w:val="20"/>
                <w:szCs w:val="24"/>
              </w:rPr>
            </w:pPr>
          </w:p>
        </w:tc>
        <w:tc>
          <w:tcPr>
            <w:tcW w:w="1080" w:type="dxa"/>
            <w:tcBorders>
              <w:top w:val="nil"/>
              <w:left w:val="nil"/>
              <w:bottom w:val="nil"/>
              <w:right w:val="nil"/>
            </w:tcBorders>
          </w:tcPr>
          <w:p w14:paraId="1BD7AECB" w14:textId="77777777" w:rsidR="002A0D87" w:rsidRPr="003E7E75" w:rsidRDefault="002A0D87" w:rsidP="003C376A">
            <w:pPr>
              <w:autoSpaceDE w:val="0"/>
              <w:autoSpaceDN w:val="0"/>
              <w:adjustRightInd w:val="0"/>
              <w:spacing w:after="0" w:line="240" w:lineRule="auto"/>
              <w:rPr>
                <w:ins w:id="3043" w:author="Arjan" w:date="2014-10-06T13:40:00Z"/>
                <w:rFonts w:ascii="Arial" w:eastAsia="Times New Roman" w:hAnsi="Arial" w:cs="Arial"/>
                <w:color w:val="000000"/>
                <w:sz w:val="20"/>
                <w:szCs w:val="24"/>
              </w:rPr>
            </w:pPr>
          </w:p>
        </w:tc>
        <w:tc>
          <w:tcPr>
            <w:tcW w:w="3330" w:type="dxa"/>
            <w:tcBorders>
              <w:top w:val="nil"/>
              <w:left w:val="nil"/>
              <w:bottom w:val="nil"/>
              <w:right w:val="nil"/>
            </w:tcBorders>
          </w:tcPr>
          <w:p w14:paraId="3C595D64" w14:textId="77777777" w:rsidR="002A0D87" w:rsidRDefault="002A0D87" w:rsidP="003C376A">
            <w:pPr>
              <w:autoSpaceDE w:val="0"/>
              <w:autoSpaceDN w:val="0"/>
              <w:adjustRightInd w:val="0"/>
              <w:spacing w:after="0" w:line="240" w:lineRule="auto"/>
              <w:rPr>
                <w:ins w:id="3044" w:author="Arjan" w:date="2014-10-06T13:40:00Z"/>
              </w:rPr>
            </w:pPr>
            <w:ins w:id="3045" w:author="Arjan" w:date="2014-10-06T13:40:00Z">
              <w:r>
                <w:t>- Adres buitenland 3</w:t>
              </w:r>
            </w:ins>
          </w:p>
        </w:tc>
        <w:tc>
          <w:tcPr>
            <w:tcW w:w="1350" w:type="dxa"/>
            <w:tcBorders>
              <w:top w:val="nil"/>
              <w:left w:val="nil"/>
              <w:bottom w:val="nil"/>
              <w:right w:val="nil"/>
            </w:tcBorders>
          </w:tcPr>
          <w:p w14:paraId="4B608F48" w14:textId="77777777" w:rsidR="002A0D87" w:rsidRPr="002A0D87" w:rsidRDefault="002A0D87" w:rsidP="003C376A">
            <w:pPr>
              <w:autoSpaceDE w:val="0"/>
              <w:autoSpaceDN w:val="0"/>
              <w:adjustRightInd w:val="0"/>
              <w:spacing w:after="0" w:line="240" w:lineRule="auto"/>
              <w:rPr>
                <w:ins w:id="3046" w:author="Arjan" w:date="2014-10-06T13:40:00Z"/>
                <w:rFonts w:ascii="Arial" w:eastAsia="Times New Roman" w:hAnsi="Arial" w:cs="Arial"/>
                <w:color w:val="000000"/>
                <w:sz w:val="20"/>
                <w:szCs w:val="24"/>
              </w:rPr>
            </w:pPr>
          </w:p>
        </w:tc>
      </w:tr>
      <w:tr w:rsidR="00CD50A0" w:rsidRPr="003E7E75" w14:paraId="403D7BA6" w14:textId="77777777" w:rsidTr="0057620D">
        <w:tc>
          <w:tcPr>
            <w:tcW w:w="3600" w:type="dxa"/>
            <w:tcBorders>
              <w:top w:val="nil"/>
              <w:left w:val="nil"/>
              <w:bottom w:val="nil"/>
              <w:right w:val="nil"/>
            </w:tcBorders>
          </w:tcPr>
          <w:p w14:paraId="1FF993D1" w14:textId="77777777" w:rsidR="00CD50A0" w:rsidRPr="00CD50A0" w:rsidRDefault="00CD50A0" w:rsidP="00CD50A0">
            <w:pPr>
              <w:autoSpaceDE w:val="0"/>
              <w:autoSpaceDN w:val="0"/>
              <w:adjustRightInd w:val="0"/>
              <w:spacing w:after="0" w:line="240" w:lineRule="auto"/>
              <w:rPr>
                <w:rFonts w:ascii="Arial" w:eastAsia="Times New Roman" w:hAnsi="Arial" w:cs="Arial"/>
                <w:b/>
                <w:color w:val="000000"/>
                <w:sz w:val="20"/>
                <w:szCs w:val="24"/>
              </w:rPr>
            </w:pPr>
            <w:ins w:id="3047" w:author="Arjan" w:date="2014-10-06T15:57:00Z">
              <w:r w:rsidRPr="00CD50A0">
                <w:rPr>
                  <w:rFonts w:ascii="Arial" w:eastAsia="Times New Roman" w:hAnsi="Arial" w:cs="Arial"/>
                  <w:b/>
                  <w:color w:val="000000"/>
                  <w:sz w:val="20"/>
                  <w:szCs w:val="24"/>
                </w:rPr>
                <w:t>Overzicht re</w:t>
              </w:r>
            </w:ins>
            <w:ins w:id="3048" w:author="Arjan" w:date="2014-10-06T15:58:00Z">
              <w:r w:rsidRPr="00CD50A0">
                <w:rPr>
                  <w:rFonts w:ascii="Arial" w:eastAsia="Times New Roman" w:hAnsi="Arial" w:cs="Arial"/>
                  <w:b/>
                  <w:color w:val="000000"/>
                  <w:sz w:val="20"/>
                  <w:szCs w:val="24"/>
                </w:rPr>
                <w:t>laties</w:t>
              </w:r>
            </w:ins>
          </w:p>
        </w:tc>
        <w:tc>
          <w:tcPr>
            <w:tcW w:w="4410" w:type="dxa"/>
            <w:gridSpan w:val="2"/>
            <w:tcBorders>
              <w:top w:val="nil"/>
              <w:left w:val="nil"/>
              <w:bottom w:val="nil"/>
              <w:right w:val="nil"/>
            </w:tcBorders>
          </w:tcPr>
          <w:p w14:paraId="44A88474" w14:textId="77777777" w:rsidR="00CD50A0" w:rsidRPr="00CD50A0" w:rsidRDefault="00CD50A0" w:rsidP="003C376A">
            <w:pPr>
              <w:autoSpaceDE w:val="0"/>
              <w:autoSpaceDN w:val="0"/>
              <w:adjustRightInd w:val="0"/>
              <w:spacing w:after="0" w:line="240" w:lineRule="auto"/>
              <w:rPr>
                <w:i/>
              </w:rPr>
            </w:pPr>
            <w:ins w:id="3049" w:author="Arjan" w:date="2014-10-06T15:58:00Z">
              <w:r w:rsidRPr="00CD50A0">
                <w:rPr>
                  <w:i/>
                </w:rPr>
                <w:t>Relatienaam incl. gerelateerd objecttype</w:t>
              </w:r>
            </w:ins>
          </w:p>
        </w:tc>
        <w:tc>
          <w:tcPr>
            <w:tcW w:w="1350" w:type="dxa"/>
            <w:tcBorders>
              <w:top w:val="nil"/>
              <w:left w:val="nil"/>
              <w:bottom w:val="nil"/>
              <w:right w:val="nil"/>
            </w:tcBorders>
          </w:tcPr>
          <w:p w14:paraId="0FEE3394" w14:textId="77777777" w:rsidR="00CD50A0" w:rsidRPr="00CD50A0" w:rsidRDefault="00CD50A0" w:rsidP="003C376A">
            <w:pPr>
              <w:autoSpaceDE w:val="0"/>
              <w:autoSpaceDN w:val="0"/>
              <w:adjustRightInd w:val="0"/>
              <w:spacing w:after="0" w:line="240" w:lineRule="auto"/>
              <w:rPr>
                <w:rFonts w:ascii="Arial" w:eastAsia="Times New Roman" w:hAnsi="Arial" w:cs="Arial"/>
                <w:i/>
                <w:color w:val="000000"/>
                <w:sz w:val="20"/>
                <w:szCs w:val="24"/>
              </w:rPr>
            </w:pPr>
            <w:ins w:id="3050" w:author="Arjan" w:date="2014-10-06T15:58:00Z">
              <w:r w:rsidRPr="00CD50A0">
                <w:rPr>
                  <w:rFonts w:ascii="Arial" w:eastAsia="Times New Roman" w:hAnsi="Arial" w:cs="Arial"/>
                  <w:i/>
                  <w:color w:val="000000"/>
                  <w:sz w:val="20"/>
                  <w:szCs w:val="24"/>
                </w:rPr>
                <w:t>Herkomst</w:t>
              </w:r>
            </w:ins>
          </w:p>
        </w:tc>
      </w:tr>
      <w:tr w:rsidR="00CD50A0" w:rsidRPr="003E7E75" w14:paraId="72E13FE2" w14:textId="77777777" w:rsidTr="0057620D">
        <w:trPr>
          <w:ins w:id="3051" w:author="Arjan" w:date="2014-10-06T15:58:00Z"/>
        </w:trPr>
        <w:tc>
          <w:tcPr>
            <w:tcW w:w="3600" w:type="dxa"/>
            <w:tcBorders>
              <w:top w:val="nil"/>
              <w:left w:val="nil"/>
              <w:bottom w:val="nil"/>
              <w:right w:val="nil"/>
            </w:tcBorders>
          </w:tcPr>
          <w:p w14:paraId="11BD62B4" w14:textId="77777777" w:rsidR="00CD50A0" w:rsidRDefault="00CD50A0" w:rsidP="00CD50A0">
            <w:pPr>
              <w:autoSpaceDE w:val="0"/>
              <w:autoSpaceDN w:val="0"/>
              <w:adjustRightInd w:val="0"/>
              <w:spacing w:after="0" w:line="240" w:lineRule="auto"/>
              <w:rPr>
                <w:ins w:id="3052" w:author="Arjan" w:date="2014-10-06T15:58:00Z"/>
                <w:rFonts w:ascii="Arial" w:eastAsia="Times New Roman" w:hAnsi="Arial" w:cs="Arial"/>
                <w:color w:val="000000"/>
                <w:sz w:val="20"/>
                <w:szCs w:val="24"/>
              </w:rPr>
            </w:pPr>
          </w:p>
        </w:tc>
        <w:tc>
          <w:tcPr>
            <w:tcW w:w="4410" w:type="dxa"/>
            <w:gridSpan w:val="2"/>
            <w:tcBorders>
              <w:top w:val="nil"/>
              <w:left w:val="nil"/>
              <w:bottom w:val="nil"/>
              <w:right w:val="nil"/>
            </w:tcBorders>
          </w:tcPr>
          <w:p w14:paraId="29804D3D" w14:textId="77777777" w:rsidR="00CD50A0" w:rsidRPr="005561F3" w:rsidRDefault="00CD50A0" w:rsidP="00CD50A0">
            <w:pPr>
              <w:autoSpaceDE w:val="0"/>
              <w:autoSpaceDN w:val="0"/>
              <w:adjustRightInd w:val="0"/>
              <w:spacing w:after="0" w:line="240" w:lineRule="auto"/>
              <w:rPr>
                <w:ins w:id="3053" w:author="Arjan" w:date="2014-10-06T15:58:00Z"/>
                <w:lang w:val="nl-NL"/>
              </w:rPr>
            </w:pPr>
            <w:ins w:id="3054" w:author="Arjan" w:date="2014-10-06T16:00:00Z">
              <w:r w:rsidRPr="005561F3">
                <w:rPr>
                  <w:lang w:val="nl-NL"/>
                </w:rPr>
                <w:t>van BETROKKENE met als afwijkend binnenlands correspondentieadres</w:t>
              </w:r>
            </w:ins>
            <w:r w:rsidRPr="005561F3">
              <w:rPr>
                <w:lang w:val="nl-NL"/>
              </w:rPr>
              <w:t xml:space="preserve"> </w:t>
            </w:r>
            <w:ins w:id="3055" w:author="Arjan" w:date="2014-10-06T16:00:00Z">
              <w:r w:rsidRPr="005561F3">
                <w:rPr>
                  <w:lang w:val="nl-NL"/>
                </w:rPr>
                <w:t xml:space="preserve"> ADRESSEERBAAR OBJECT AANDUIDING</w:t>
              </w:r>
            </w:ins>
          </w:p>
        </w:tc>
        <w:tc>
          <w:tcPr>
            <w:tcW w:w="1350" w:type="dxa"/>
            <w:tcBorders>
              <w:top w:val="nil"/>
              <w:left w:val="nil"/>
              <w:bottom w:val="nil"/>
              <w:right w:val="nil"/>
            </w:tcBorders>
          </w:tcPr>
          <w:p w14:paraId="3A1FD954" w14:textId="77777777" w:rsidR="00CD50A0" w:rsidRDefault="00CD50A0" w:rsidP="003C376A">
            <w:pPr>
              <w:autoSpaceDE w:val="0"/>
              <w:autoSpaceDN w:val="0"/>
              <w:adjustRightInd w:val="0"/>
              <w:spacing w:after="0" w:line="240" w:lineRule="auto"/>
              <w:rPr>
                <w:ins w:id="3056" w:author="Arjan" w:date="2014-10-06T15:58:00Z"/>
                <w:rFonts w:ascii="Arial" w:eastAsia="Times New Roman" w:hAnsi="Arial" w:cs="Arial"/>
                <w:color w:val="000000"/>
                <w:sz w:val="20"/>
                <w:szCs w:val="24"/>
              </w:rPr>
            </w:pPr>
            <w:ins w:id="3057" w:author="Arjan" w:date="2014-10-06T16:01:00Z">
              <w:r>
                <w:rPr>
                  <w:rFonts w:ascii="Arial" w:eastAsia="Times New Roman" w:hAnsi="Arial" w:cs="Arial"/>
                  <w:color w:val="000000"/>
                  <w:sz w:val="20"/>
                  <w:szCs w:val="24"/>
                </w:rPr>
                <w:t>KING</w:t>
              </w:r>
            </w:ins>
          </w:p>
        </w:tc>
      </w:tr>
      <w:tr w:rsidR="00CD50A0" w:rsidRPr="003E7E75" w14:paraId="6629CA60" w14:textId="77777777" w:rsidTr="0057620D">
        <w:trPr>
          <w:ins w:id="3058" w:author="Arjan" w:date="2014-10-06T16:00:00Z"/>
        </w:trPr>
        <w:tc>
          <w:tcPr>
            <w:tcW w:w="3600" w:type="dxa"/>
            <w:tcBorders>
              <w:top w:val="nil"/>
              <w:left w:val="nil"/>
              <w:bottom w:val="nil"/>
              <w:right w:val="nil"/>
            </w:tcBorders>
          </w:tcPr>
          <w:p w14:paraId="465CAF2C" w14:textId="77777777" w:rsidR="00CD50A0" w:rsidRDefault="00CD50A0" w:rsidP="00CD50A0">
            <w:pPr>
              <w:autoSpaceDE w:val="0"/>
              <w:autoSpaceDN w:val="0"/>
              <w:adjustRightInd w:val="0"/>
              <w:spacing w:after="0" w:line="240" w:lineRule="auto"/>
              <w:rPr>
                <w:ins w:id="3059" w:author="Arjan" w:date="2014-10-06T16:00:00Z"/>
                <w:rFonts w:ascii="Arial" w:eastAsia="Times New Roman" w:hAnsi="Arial" w:cs="Arial"/>
                <w:color w:val="000000"/>
                <w:sz w:val="20"/>
                <w:szCs w:val="24"/>
              </w:rPr>
            </w:pPr>
          </w:p>
        </w:tc>
        <w:tc>
          <w:tcPr>
            <w:tcW w:w="4410" w:type="dxa"/>
            <w:gridSpan w:val="2"/>
            <w:tcBorders>
              <w:top w:val="nil"/>
              <w:left w:val="nil"/>
              <w:bottom w:val="nil"/>
              <w:right w:val="nil"/>
            </w:tcBorders>
          </w:tcPr>
          <w:p w14:paraId="6CB8FE61" w14:textId="77777777" w:rsidR="00CD50A0" w:rsidRPr="005561F3" w:rsidRDefault="00CD50A0" w:rsidP="00CD50A0">
            <w:pPr>
              <w:autoSpaceDE w:val="0"/>
              <w:autoSpaceDN w:val="0"/>
              <w:adjustRightInd w:val="0"/>
              <w:spacing w:after="0" w:line="240" w:lineRule="auto"/>
              <w:rPr>
                <w:ins w:id="3060" w:author="Arjan" w:date="2014-10-06T16:02:00Z"/>
                <w:lang w:val="nl-NL"/>
              </w:rPr>
            </w:pPr>
            <w:ins w:id="3061" w:author="Arjan" w:date="2014-10-06T16:02:00Z">
              <w:r w:rsidRPr="005561F3">
                <w:rPr>
                  <w:lang w:val="nl-NL"/>
                </w:rPr>
                <w:t>Afwijkend correspondentie postadres:</w:t>
              </w:r>
            </w:ins>
          </w:p>
          <w:p w14:paraId="1003AF73" w14:textId="77777777" w:rsidR="00CD50A0" w:rsidRPr="005561F3" w:rsidRDefault="00CD50A0" w:rsidP="00CD50A0">
            <w:pPr>
              <w:autoSpaceDE w:val="0"/>
              <w:autoSpaceDN w:val="0"/>
              <w:adjustRightInd w:val="0"/>
              <w:spacing w:after="0" w:line="240" w:lineRule="auto"/>
              <w:rPr>
                <w:ins w:id="3062" w:author="Arjan" w:date="2014-10-06T16:00:00Z"/>
                <w:lang w:val="nl-NL"/>
              </w:rPr>
            </w:pPr>
            <w:ins w:id="3063" w:author="Arjan" w:date="2014-10-06T16:02:00Z">
              <w:r w:rsidRPr="005561F3">
                <w:rPr>
                  <w:lang w:val="nl-NL"/>
                </w:rPr>
                <w:t xml:space="preserve">- van BETROKKENE met afwijkend </w:t>
              </w:r>
              <w:r w:rsidRPr="005561F3">
                <w:rPr>
                  <w:lang w:val="nl-NL"/>
                </w:rPr>
                <w:lastRenderedPageBreak/>
                <w:t>correspondentie postadres dat zich bevindt in WOONPLAATS</w:t>
              </w:r>
            </w:ins>
          </w:p>
        </w:tc>
        <w:tc>
          <w:tcPr>
            <w:tcW w:w="1350" w:type="dxa"/>
            <w:tcBorders>
              <w:top w:val="nil"/>
              <w:left w:val="nil"/>
              <w:bottom w:val="nil"/>
              <w:right w:val="nil"/>
            </w:tcBorders>
          </w:tcPr>
          <w:p w14:paraId="786E8AF1" w14:textId="77777777" w:rsidR="00CD50A0" w:rsidRPr="005561F3" w:rsidRDefault="00CD50A0" w:rsidP="003C376A">
            <w:pPr>
              <w:autoSpaceDE w:val="0"/>
              <w:autoSpaceDN w:val="0"/>
              <w:adjustRightInd w:val="0"/>
              <w:spacing w:after="0" w:line="240" w:lineRule="auto"/>
              <w:rPr>
                <w:ins w:id="3064" w:author="Arjan" w:date="2014-10-06T16:02:00Z"/>
                <w:rFonts w:ascii="Arial" w:eastAsia="Times New Roman" w:hAnsi="Arial" w:cs="Arial"/>
                <w:color w:val="000000"/>
                <w:sz w:val="20"/>
                <w:szCs w:val="24"/>
                <w:lang w:val="nl-NL"/>
              </w:rPr>
            </w:pPr>
          </w:p>
          <w:p w14:paraId="43D53A49" w14:textId="77777777" w:rsidR="00CD50A0" w:rsidRDefault="00CD50A0" w:rsidP="003C376A">
            <w:pPr>
              <w:autoSpaceDE w:val="0"/>
              <w:autoSpaceDN w:val="0"/>
              <w:adjustRightInd w:val="0"/>
              <w:spacing w:after="0" w:line="240" w:lineRule="auto"/>
              <w:rPr>
                <w:ins w:id="3065" w:author="Arjan" w:date="2014-10-06T16:00:00Z"/>
                <w:rFonts w:ascii="Arial" w:eastAsia="Times New Roman" w:hAnsi="Arial" w:cs="Arial"/>
                <w:color w:val="000000"/>
                <w:sz w:val="20"/>
                <w:szCs w:val="24"/>
              </w:rPr>
            </w:pPr>
            <w:ins w:id="3066" w:author="Arjan" w:date="2014-10-06T16:02:00Z">
              <w:r>
                <w:rPr>
                  <w:rFonts w:ascii="Arial" w:eastAsia="Times New Roman" w:hAnsi="Arial" w:cs="Arial"/>
                  <w:color w:val="000000"/>
                  <w:sz w:val="20"/>
                  <w:szCs w:val="24"/>
                </w:rPr>
                <w:t>KING</w:t>
              </w:r>
            </w:ins>
          </w:p>
        </w:tc>
      </w:tr>
      <w:tr w:rsidR="00CD50A0" w:rsidRPr="003E7E75" w14:paraId="1498785E" w14:textId="77777777" w:rsidTr="0057620D">
        <w:trPr>
          <w:ins w:id="3067" w:author="Arjan" w:date="2014-10-06T16:02:00Z"/>
        </w:trPr>
        <w:tc>
          <w:tcPr>
            <w:tcW w:w="3600" w:type="dxa"/>
            <w:tcBorders>
              <w:top w:val="nil"/>
              <w:left w:val="nil"/>
              <w:bottom w:val="nil"/>
              <w:right w:val="nil"/>
            </w:tcBorders>
          </w:tcPr>
          <w:p w14:paraId="6C45A621" w14:textId="77777777" w:rsidR="00CD50A0" w:rsidRDefault="00CD50A0" w:rsidP="00CD50A0">
            <w:pPr>
              <w:autoSpaceDE w:val="0"/>
              <w:autoSpaceDN w:val="0"/>
              <w:adjustRightInd w:val="0"/>
              <w:spacing w:after="0" w:line="240" w:lineRule="auto"/>
              <w:rPr>
                <w:ins w:id="3068" w:author="Arjan" w:date="2014-10-06T16:02:00Z"/>
                <w:rFonts w:ascii="Arial" w:eastAsia="Times New Roman" w:hAnsi="Arial" w:cs="Arial"/>
                <w:color w:val="000000"/>
                <w:sz w:val="20"/>
                <w:szCs w:val="24"/>
              </w:rPr>
            </w:pPr>
          </w:p>
        </w:tc>
        <w:tc>
          <w:tcPr>
            <w:tcW w:w="4410" w:type="dxa"/>
            <w:gridSpan w:val="2"/>
            <w:tcBorders>
              <w:top w:val="nil"/>
              <w:left w:val="nil"/>
              <w:bottom w:val="nil"/>
              <w:right w:val="nil"/>
            </w:tcBorders>
          </w:tcPr>
          <w:p w14:paraId="47033759" w14:textId="77777777" w:rsidR="00CD50A0" w:rsidRPr="005561F3" w:rsidRDefault="00CD50A0" w:rsidP="00CD50A0">
            <w:pPr>
              <w:autoSpaceDE w:val="0"/>
              <w:autoSpaceDN w:val="0"/>
              <w:adjustRightInd w:val="0"/>
              <w:spacing w:after="0" w:line="240" w:lineRule="auto"/>
              <w:rPr>
                <w:ins w:id="3069" w:author="Arjan" w:date="2014-10-06T16:03:00Z"/>
                <w:lang w:val="nl-NL"/>
              </w:rPr>
            </w:pPr>
            <w:ins w:id="3070" w:author="Arjan" w:date="2014-10-06T16:03:00Z">
              <w:r w:rsidRPr="005561F3">
                <w:rPr>
                  <w:lang w:val="nl-NL"/>
                </w:rPr>
                <w:t>Afwijkend buitenlands correspondentieadres:</w:t>
              </w:r>
            </w:ins>
          </w:p>
          <w:p w14:paraId="616F38CE" w14:textId="77777777" w:rsidR="00CD50A0" w:rsidRPr="005561F3" w:rsidRDefault="00CD50A0" w:rsidP="00CD50A0">
            <w:pPr>
              <w:autoSpaceDE w:val="0"/>
              <w:autoSpaceDN w:val="0"/>
              <w:adjustRightInd w:val="0"/>
              <w:spacing w:after="0" w:line="240" w:lineRule="auto"/>
              <w:rPr>
                <w:ins w:id="3071" w:author="Arjan" w:date="2014-10-06T16:02:00Z"/>
                <w:lang w:val="nl-NL"/>
              </w:rPr>
            </w:pPr>
            <w:ins w:id="3072" w:author="Arjan" w:date="2014-10-06T16:03:00Z">
              <w:r w:rsidRPr="005561F3">
                <w:rPr>
                  <w:lang w:val="nl-NL"/>
                </w:rPr>
                <w:t>- van BETROKKENE met afwijkend buitenlands correspondentieadres dat zich bevindt in LAND</w:t>
              </w:r>
            </w:ins>
          </w:p>
        </w:tc>
        <w:tc>
          <w:tcPr>
            <w:tcW w:w="1350" w:type="dxa"/>
            <w:tcBorders>
              <w:top w:val="nil"/>
              <w:left w:val="nil"/>
              <w:bottom w:val="nil"/>
              <w:right w:val="nil"/>
            </w:tcBorders>
          </w:tcPr>
          <w:p w14:paraId="02E3311F" w14:textId="77777777" w:rsidR="00CD50A0" w:rsidRPr="005561F3" w:rsidRDefault="00CD50A0" w:rsidP="003C376A">
            <w:pPr>
              <w:autoSpaceDE w:val="0"/>
              <w:autoSpaceDN w:val="0"/>
              <w:adjustRightInd w:val="0"/>
              <w:spacing w:after="0" w:line="240" w:lineRule="auto"/>
              <w:rPr>
                <w:ins w:id="3073" w:author="Arjan" w:date="2014-10-06T16:04:00Z"/>
                <w:rFonts w:ascii="Arial" w:eastAsia="Times New Roman" w:hAnsi="Arial" w:cs="Arial"/>
                <w:color w:val="000000"/>
                <w:sz w:val="20"/>
                <w:szCs w:val="24"/>
                <w:lang w:val="nl-NL"/>
              </w:rPr>
            </w:pPr>
          </w:p>
          <w:p w14:paraId="60E03685" w14:textId="77777777" w:rsidR="00CD50A0" w:rsidRDefault="00CD50A0" w:rsidP="003C376A">
            <w:pPr>
              <w:autoSpaceDE w:val="0"/>
              <w:autoSpaceDN w:val="0"/>
              <w:adjustRightInd w:val="0"/>
              <w:spacing w:after="0" w:line="240" w:lineRule="auto"/>
              <w:rPr>
                <w:ins w:id="3074" w:author="Arjan" w:date="2014-10-06T16:02:00Z"/>
                <w:rFonts w:ascii="Arial" w:eastAsia="Times New Roman" w:hAnsi="Arial" w:cs="Arial"/>
                <w:color w:val="000000"/>
                <w:sz w:val="20"/>
                <w:szCs w:val="24"/>
              </w:rPr>
            </w:pPr>
            <w:ins w:id="3075" w:author="Arjan" w:date="2014-10-06T16:04:00Z">
              <w:r>
                <w:rPr>
                  <w:rFonts w:ascii="Arial" w:eastAsia="Times New Roman" w:hAnsi="Arial" w:cs="Arial"/>
                  <w:color w:val="000000"/>
                  <w:sz w:val="20"/>
                  <w:szCs w:val="24"/>
                </w:rPr>
                <w:t>KING</w:t>
              </w:r>
            </w:ins>
          </w:p>
        </w:tc>
      </w:tr>
    </w:tbl>
    <w:p w14:paraId="384E75C8" w14:textId="77777777" w:rsidR="005B4451" w:rsidRDefault="005B4451" w:rsidP="00ED4564">
      <w:pPr>
        <w:rPr>
          <w:ins w:id="3076" w:author="Arjan" w:date="2014-09-08T18:39:00Z"/>
        </w:rPr>
      </w:pPr>
    </w:p>
    <w:p w14:paraId="35094602" w14:textId="77777777" w:rsidR="0058622B" w:rsidRPr="003E7E75" w:rsidRDefault="00DA5D93" w:rsidP="0058622B">
      <w:pPr>
        <w:autoSpaceDE w:val="0"/>
        <w:autoSpaceDN w:val="0"/>
        <w:adjustRightInd w:val="0"/>
        <w:spacing w:before="240" w:after="60" w:line="240" w:lineRule="auto"/>
        <w:outlineLvl w:val="3"/>
        <w:rPr>
          <w:ins w:id="3077" w:author="Arjan" w:date="2014-09-08T18:40:00Z"/>
          <w:rFonts w:ascii="Arial" w:eastAsia="Times New Roman" w:hAnsi="Arial" w:cs="Arial"/>
          <w:b/>
          <w:bCs/>
          <w:color w:val="004080"/>
          <w:sz w:val="24"/>
          <w:szCs w:val="24"/>
        </w:rPr>
      </w:pPr>
      <w:ins w:id="3078" w:author="Arjan" w:date="2014-09-08T18:40:00Z">
        <w:r w:rsidRPr="003E7E75">
          <w:rPr>
            <w:rFonts w:ascii="Arial" w:hAnsi="Arial" w:cs="Arial"/>
            <w:sz w:val="20"/>
            <w:szCs w:val="20"/>
            <w:lang w:val="en-AU"/>
          </w:rPr>
          <w:fldChar w:fldCharType="begin" w:fldLock="1"/>
        </w:r>
        <w:r w:rsidR="0058622B" w:rsidRPr="003E7E75">
          <w:rPr>
            <w:rFonts w:ascii="Arial" w:hAnsi="Arial" w:cs="Arial"/>
            <w:sz w:val="20"/>
            <w:szCs w:val="20"/>
            <w:lang w:val="en-AU"/>
          </w:rPr>
          <w:instrText xml:space="preserve">MERGEFIELD </w:instrText>
        </w:r>
        <w:r w:rsidR="0058622B" w:rsidRPr="003E7E75">
          <w:rPr>
            <w:rFonts w:ascii="Arial" w:eastAsia="Times New Roman" w:hAnsi="Arial" w:cs="Arial"/>
            <w:b/>
            <w:bCs/>
            <w:color w:val="004080"/>
            <w:sz w:val="24"/>
            <w:szCs w:val="24"/>
          </w:rPr>
          <w:instrText>Att.Stereotype</w:instrText>
        </w:r>
        <w:r w:rsidRPr="003E7E75">
          <w:rPr>
            <w:rFonts w:ascii="Arial" w:hAnsi="Arial" w:cs="Arial"/>
            <w:sz w:val="20"/>
            <w:szCs w:val="20"/>
            <w:lang w:val="en-AU"/>
          </w:rPr>
          <w:fldChar w:fldCharType="separate"/>
        </w:r>
        <w:r w:rsidR="0058622B" w:rsidRPr="003E7E75">
          <w:rPr>
            <w:rFonts w:ascii="Arial" w:eastAsia="Times New Roman" w:hAnsi="Arial" w:cs="Arial"/>
            <w:b/>
            <w:bCs/>
            <w:color w:val="004080"/>
            <w:sz w:val="24"/>
            <w:szCs w:val="24"/>
          </w:rPr>
          <w:t>«Attribuutsoort»</w:t>
        </w:r>
        <w:r w:rsidRPr="003E7E75">
          <w:rPr>
            <w:rFonts w:ascii="Arial" w:hAnsi="Arial" w:cs="Arial"/>
            <w:sz w:val="20"/>
            <w:szCs w:val="20"/>
            <w:lang w:val="en-AU"/>
          </w:rPr>
          <w:fldChar w:fldCharType="end"/>
        </w:r>
        <w:r w:rsidR="0058622B" w:rsidRPr="003E7E75">
          <w:rPr>
            <w:rFonts w:ascii="Arial" w:eastAsia="Times New Roman" w:hAnsi="Arial" w:cs="Arial"/>
            <w:b/>
            <w:bCs/>
            <w:color w:val="004080"/>
            <w:sz w:val="24"/>
            <w:szCs w:val="24"/>
          </w:rPr>
          <w:t xml:space="preserve"> </w:t>
        </w:r>
        <w:r w:rsidRPr="003E7E75">
          <w:rPr>
            <w:rFonts w:ascii="Arial" w:eastAsia="Times New Roman" w:hAnsi="Arial" w:cs="Arial"/>
            <w:b/>
            <w:bCs/>
            <w:color w:val="004080"/>
            <w:sz w:val="24"/>
            <w:szCs w:val="24"/>
          </w:rPr>
          <w:fldChar w:fldCharType="begin" w:fldLock="1"/>
        </w:r>
        <w:r w:rsidR="0058622B" w:rsidRPr="003E7E75">
          <w:rPr>
            <w:rFonts w:ascii="Arial" w:eastAsia="Times New Roman" w:hAnsi="Arial" w:cs="Arial"/>
            <w:b/>
            <w:bCs/>
            <w:color w:val="004080"/>
            <w:sz w:val="24"/>
            <w:szCs w:val="24"/>
          </w:rPr>
          <w:instrText>MERGEFIELD Att.Name</w:instrText>
        </w:r>
        <w:r w:rsidRPr="003E7E75">
          <w:rPr>
            <w:rFonts w:ascii="Arial" w:eastAsia="Times New Roman" w:hAnsi="Arial" w:cs="Arial"/>
            <w:b/>
            <w:bCs/>
            <w:color w:val="004080"/>
            <w:sz w:val="24"/>
            <w:szCs w:val="24"/>
          </w:rPr>
          <w:fldChar w:fldCharType="separate"/>
        </w:r>
        <w:r w:rsidR="0058622B" w:rsidRPr="003E7E75">
          <w:rPr>
            <w:rFonts w:ascii="Arial" w:eastAsia="Times New Roman" w:hAnsi="Arial" w:cs="Arial"/>
            <w:b/>
            <w:bCs/>
            <w:color w:val="004080"/>
            <w:sz w:val="24"/>
            <w:szCs w:val="24"/>
          </w:rPr>
          <w:t>Aard relatie</w:t>
        </w:r>
        <w:r w:rsidRPr="003E7E75">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58622B" w:rsidRPr="003E7E75" w14:paraId="1C9BB096" w14:textId="77777777" w:rsidTr="003C376A">
        <w:trPr>
          <w:trHeight w:val="215"/>
          <w:ins w:id="3079" w:author="Arjan" w:date="2014-09-08T18:40:00Z"/>
        </w:trPr>
        <w:tc>
          <w:tcPr>
            <w:tcW w:w="3690" w:type="dxa"/>
            <w:tcBorders>
              <w:top w:val="nil"/>
              <w:left w:val="nil"/>
              <w:bottom w:val="nil"/>
              <w:right w:val="nil"/>
            </w:tcBorders>
          </w:tcPr>
          <w:p w14:paraId="3FCF9816" w14:textId="77777777" w:rsidR="0058622B" w:rsidRPr="003E7E75" w:rsidRDefault="0058622B" w:rsidP="003C376A">
            <w:pPr>
              <w:autoSpaceDE w:val="0"/>
              <w:autoSpaceDN w:val="0"/>
              <w:adjustRightInd w:val="0"/>
              <w:spacing w:after="0" w:line="240" w:lineRule="auto"/>
              <w:rPr>
                <w:ins w:id="3080" w:author="Arjan" w:date="2014-09-08T18:40:00Z"/>
                <w:rFonts w:ascii="Arial" w:eastAsia="Times New Roman" w:hAnsi="Arial" w:cs="Arial"/>
                <w:color w:val="000000"/>
                <w:sz w:val="20"/>
                <w:szCs w:val="20"/>
              </w:rPr>
            </w:pPr>
            <w:ins w:id="3081" w:author="Arjan" w:date="2014-09-08T18:40:00Z">
              <w:r w:rsidRPr="003E7E75">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14:paraId="1A0A6A46" w14:textId="77777777" w:rsidR="0058622B" w:rsidRPr="003E7E75" w:rsidRDefault="00DA5D93" w:rsidP="003C376A">
            <w:pPr>
              <w:autoSpaceDE w:val="0"/>
              <w:autoSpaceDN w:val="0"/>
              <w:adjustRightInd w:val="0"/>
              <w:spacing w:after="0" w:line="240" w:lineRule="auto"/>
              <w:rPr>
                <w:ins w:id="3082" w:author="Arjan" w:date="2014-09-08T18:40:00Z"/>
                <w:rFonts w:ascii="Arial" w:eastAsia="Times New Roman" w:hAnsi="Arial" w:cs="Arial"/>
                <w:color w:val="000000"/>
                <w:sz w:val="20"/>
                <w:szCs w:val="20"/>
              </w:rPr>
            </w:pPr>
            <w:ins w:id="3083" w:author="Arjan" w:date="2014-09-08T18:40:00Z">
              <w:r w:rsidRPr="003E7E75">
                <w:rPr>
                  <w:rFonts w:ascii="Arial" w:hAnsi="Arial" w:cs="Arial"/>
                  <w:sz w:val="20"/>
                  <w:szCs w:val="20"/>
                  <w:lang w:val="en-AU"/>
                </w:rPr>
                <w:fldChar w:fldCharType="begin" w:fldLock="1"/>
              </w:r>
              <w:r w:rsidR="0058622B" w:rsidRPr="003E7E75">
                <w:rPr>
                  <w:rFonts w:ascii="Arial" w:hAnsi="Arial" w:cs="Arial"/>
                  <w:sz w:val="20"/>
                  <w:szCs w:val="20"/>
                  <w:lang w:val="en-AU"/>
                </w:rPr>
                <w:instrText xml:space="preserve">MERGEFIELD </w:instrText>
              </w:r>
              <w:r w:rsidR="0058622B" w:rsidRPr="003E7E75">
                <w:rPr>
                  <w:rFonts w:ascii="Arial" w:eastAsia="Times New Roman" w:hAnsi="Arial" w:cs="Arial"/>
                  <w:color w:val="000000"/>
                  <w:sz w:val="20"/>
                  <w:szCs w:val="20"/>
                </w:rPr>
                <w:instrText>Att.Name</w:instrText>
              </w:r>
              <w:r w:rsidRPr="003E7E75">
                <w:rPr>
                  <w:rFonts w:ascii="Arial" w:hAnsi="Arial" w:cs="Arial"/>
                  <w:sz w:val="20"/>
                  <w:szCs w:val="20"/>
                  <w:lang w:val="en-AU"/>
                </w:rPr>
                <w:fldChar w:fldCharType="separate"/>
              </w:r>
              <w:r w:rsidR="0058622B" w:rsidRPr="003E7E75">
                <w:rPr>
                  <w:rFonts w:ascii="Arial" w:eastAsia="Times New Roman" w:hAnsi="Arial" w:cs="Arial"/>
                  <w:color w:val="000000"/>
                  <w:sz w:val="20"/>
                  <w:szCs w:val="20"/>
                </w:rPr>
                <w:t>Aard relatie</w:t>
              </w:r>
              <w:r w:rsidRPr="003E7E75">
                <w:rPr>
                  <w:rFonts w:ascii="Arial" w:hAnsi="Arial" w:cs="Arial"/>
                  <w:sz w:val="20"/>
                  <w:szCs w:val="20"/>
                  <w:lang w:val="en-AU"/>
                </w:rPr>
                <w:fldChar w:fldCharType="end"/>
              </w:r>
            </w:ins>
          </w:p>
        </w:tc>
      </w:tr>
      <w:tr w:rsidR="0058622B" w:rsidRPr="003E7E75" w14:paraId="77F743D8" w14:textId="77777777" w:rsidTr="003C376A">
        <w:trPr>
          <w:ins w:id="3084" w:author="Arjan" w:date="2014-09-08T18:40:00Z"/>
        </w:trPr>
        <w:tc>
          <w:tcPr>
            <w:tcW w:w="3690" w:type="dxa"/>
            <w:tcBorders>
              <w:top w:val="nil"/>
              <w:left w:val="nil"/>
              <w:bottom w:val="nil"/>
              <w:right w:val="nil"/>
            </w:tcBorders>
          </w:tcPr>
          <w:p w14:paraId="1BD223F7" w14:textId="77777777" w:rsidR="0058622B" w:rsidRPr="003E7E75" w:rsidRDefault="0058622B" w:rsidP="003C376A">
            <w:pPr>
              <w:autoSpaceDE w:val="0"/>
              <w:autoSpaceDN w:val="0"/>
              <w:adjustRightInd w:val="0"/>
              <w:spacing w:after="0" w:line="240" w:lineRule="auto"/>
              <w:rPr>
                <w:ins w:id="3085" w:author="Arjan" w:date="2014-09-08T18:40:00Z"/>
                <w:rFonts w:ascii="Arial" w:eastAsia="Times New Roman" w:hAnsi="Arial" w:cs="Arial"/>
                <w:b/>
                <w:bCs/>
                <w:color w:val="000000"/>
                <w:sz w:val="20"/>
                <w:szCs w:val="20"/>
              </w:rPr>
            </w:pPr>
          </w:p>
        </w:tc>
        <w:tc>
          <w:tcPr>
            <w:tcW w:w="5670" w:type="dxa"/>
            <w:tcBorders>
              <w:top w:val="nil"/>
              <w:left w:val="nil"/>
              <w:bottom w:val="nil"/>
              <w:right w:val="nil"/>
            </w:tcBorders>
          </w:tcPr>
          <w:p w14:paraId="67BA7A6B" w14:textId="77777777" w:rsidR="0058622B" w:rsidRPr="003E7E75" w:rsidRDefault="0058622B" w:rsidP="003C376A">
            <w:pPr>
              <w:autoSpaceDE w:val="0"/>
              <w:autoSpaceDN w:val="0"/>
              <w:adjustRightInd w:val="0"/>
              <w:spacing w:after="0" w:line="240" w:lineRule="auto"/>
              <w:rPr>
                <w:ins w:id="3086" w:author="Arjan" w:date="2014-09-08T18:40:00Z"/>
                <w:rFonts w:ascii="Arial" w:eastAsia="Times New Roman" w:hAnsi="Arial" w:cs="Arial"/>
                <w:b/>
                <w:bCs/>
                <w:color w:val="000000"/>
                <w:sz w:val="20"/>
                <w:szCs w:val="20"/>
              </w:rPr>
            </w:pPr>
          </w:p>
        </w:tc>
      </w:tr>
      <w:tr w:rsidR="0058622B" w:rsidRPr="003E7E75" w14:paraId="6368BC1D" w14:textId="77777777" w:rsidTr="003C376A">
        <w:trPr>
          <w:ins w:id="3087" w:author="Arjan" w:date="2014-09-08T18:40:00Z"/>
        </w:trPr>
        <w:tc>
          <w:tcPr>
            <w:tcW w:w="3690" w:type="dxa"/>
            <w:tcBorders>
              <w:top w:val="nil"/>
              <w:left w:val="nil"/>
              <w:bottom w:val="nil"/>
              <w:right w:val="nil"/>
            </w:tcBorders>
          </w:tcPr>
          <w:p w14:paraId="63F2A1AA" w14:textId="77777777" w:rsidR="0058622B" w:rsidRPr="003E7E75" w:rsidRDefault="0058622B" w:rsidP="003C376A">
            <w:pPr>
              <w:autoSpaceDE w:val="0"/>
              <w:autoSpaceDN w:val="0"/>
              <w:adjustRightInd w:val="0"/>
              <w:spacing w:after="0" w:line="240" w:lineRule="auto"/>
              <w:rPr>
                <w:ins w:id="3088" w:author="Arjan" w:date="2014-09-08T18:40:00Z"/>
                <w:rFonts w:ascii="Arial" w:eastAsia="Times New Roman" w:hAnsi="Arial" w:cs="Arial"/>
                <w:color w:val="000000"/>
                <w:sz w:val="20"/>
                <w:szCs w:val="20"/>
              </w:rPr>
            </w:pPr>
            <w:ins w:id="3089" w:author="Arjan" w:date="2014-09-08T18:40:00Z">
              <w:r w:rsidRPr="003E7E75">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14:paraId="6E30DBAF" w14:textId="77777777" w:rsidR="0058622B" w:rsidRPr="003E7E75" w:rsidRDefault="0058622B" w:rsidP="003C376A">
            <w:pPr>
              <w:autoSpaceDE w:val="0"/>
              <w:autoSpaceDN w:val="0"/>
              <w:adjustRightInd w:val="0"/>
              <w:spacing w:after="0" w:line="240" w:lineRule="auto"/>
              <w:rPr>
                <w:ins w:id="3090" w:author="Arjan" w:date="2014-09-08T18:40:00Z"/>
                <w:rFonts w:ascii="Arial" w:eastAsia="Times New Roman" w:hAnsi="Arial" w:cs="Arial"/>
                <w:color w:val="000000"/>
                <w:sz w:val="20"/>
                <w:szCs w:val="20"/>
              </w:rPr>
            </w:pPr>
            <w:ins w:id="3091" w:author="Arjan" w:date="2014-09-08T18:40:00Z">
              <w:r w:rsidRPr="003E7E75">
                <w:rPr>
                  <w:rFonts w:ascii="Arial" w:eastAsia="Times New Roman" w:hAnsi="Arial" w:cs="Arial"/>
                  <w:color w:val="000000"/>
                  <w:sz w:val="20"/>
                  <w:szCs w:val="20"/>
                </w:rPr>
                <w:t>KING</w:t>
              </w:r>
            </w:ins>
          </w:p>
        </w:tc>
      </w:tr>
      <w:tr w:rsidR="0058622B" w:rsidRPr="003E7E75" w14:paraId="23458101" w14:textId="77777777" w:rsidTr="003C376A">
        <w:trPr>
          <w:ins w:id="3092" w:author="Arjan" w:date="2014-09-08T18:40:00Z"/>
        </w:trPr>
        <w:tc>
          <w:tcPr>
            <w:tcW w:w="3690" w:type="dxa"/>
            <w:tcBorders>
              <w:top w:val="nil"/>
              <w:left w:val="nil"/>
              <w:bottom w:val="nil"/>
              <w:right w:val="nil"/>
            </w:tcBorders>
          </w:tcPr>
          <w:p w14:paraId="440581F9" w14:textId="77777777" w:rsidR="0058622B" w:rsidRPr="003E7E75" w:rsidRDefault="0058622B" w:rsidP="003C376A">
            <w:pPr>
              <w:autoSpaceDE w:val="0"/>
              <w:autoSpaceDN w:val="0"/>
              <w:adjustRightInd w:val="0"/>
              <w:spacing w:after="0" w:line="240" w:lineRule="auto"/>
              <w:rPr>
                <w:ins w:id="3093" w:author="Arjan" w:date="2014-09-08T18:40:00Z"/>
                <w:rFonts w:ascii="Arial" w:eastAsia="Times New Roman" w:hAnsi="Arial" w:cs="Arial"/>
                <w:b/>
                <w:bCs/>
                <w:color w:val="000000"/>
                <w:sz w:val="20"/>
                <w:szCs w:val="20"/>
              </w:rPr>
            </w:pPr>
          </w:p>
        </w:tc>
        <w:tc>
          <w:tcPr>
            <w:tcW w:w="5670" w:type="dxa"/>
            <w:tcBorders>
              <w:top w:val="nil"/>
              <w:left w:val="nil"/>
              <w:bottom w:val="nil"/>
              <w:right w:val="nil"/>
            </w:tcBorders>
          </w:tcPr>
          <w:p w14:paraId="2257F457" w14:textId="77777777" w:rsidR="0058622B" w:rsidRPr="003E7E75" w:rsidRDefault="0058622B" w:rsidP="003C376A">
            <w:pPr>
              <w:autoSpaceDE w:val="0"/>
              <w:autoSpaceDN w:val="0"/>
              <w:adjustRightInd w:val="0"/>
              <w:spacing w:after="0" w:line="240" w:lineRule="auto"/>
              <w:rPr>
                <w:ins w:id="3094" w:author="Arjan" w:date="2014-09-08T18:40:00Z"/>
                <w:rFonts w:ascii="Arial" w:eastAsia="Times New Roman" w:hAnsi="Arial" w:cs="Arial"/>
                <w:b/>
                <w:bCs/>
                <w:color w:val="000000"/>
                <w:sz w:val="20"/>
                <w:szCs w:val="20"/>
              </w:rPr>
            </w:pPr>
          </w:p>
        </w:tc>
      </w:tr>
      <w:tr w:rsidR="0058622B" w:rsidRPr="003E7E75" w14:paraId="37ACFF64" w14:textId="77777777" w:rsidTr="003C376A">
        <w:trPr>
          <w:ins w:id="3095" w:author="Arjan" w:date="2014-09-08T18:40:00Z"/>
        </w:trPr>
        <w:tc>
          <w:tcPr>
            <w:tcW w:w="3690" w:type="dxa"/>
            <w:tcBorders>
              <w:top w:val="nil"/>
              <w:left w:val="nil"/>
              <w:bottom w:val="nil"/>
              <w:right w:val="nil"/>
            </w:tcBorders>
          </w:tcPr>
          <w:p w14:paraId="3C72BD35" w14:textId="77777777" w:rsidR="0058622B" w:rsidRPr="003E7E75" w:rsidRDefault="0058622B" w:rsidP="003C376A">
            <w:pPr>
              <w:autoSpaceDE w:val="0"/>
              <w:autoSpaceDN w:val="0"/>
              <w:adjustRightInd w:val="0"/>
              <w:spacing w:after="0" w:line="240" w:lineRule="auto"/>
              <w:rPr>
                <w:ins w:id="3096" w:author="Arjan" w:date="2014-09-08T18:40:00Z"/>
                <w:rFonts w:ascii="Arial" w:eastAsia="Times New Roman" w:hAnsi="Arial" w:cs="Arial"/>
                <w:color w:val="000000"/>
                <w:sz w:val="20"/>
                <w:szCs w:val="20"/>
              </w:rPr>
            </w:pPr>
            <w:ins w:id="3097" w:author="Arjan" w:date="2014-09-08T18:40:00Z">
              <w:r w:rsidRPr="003E7E75">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14:paraId="18D17CCA" w14:textId="77777777" w:rsidR="0058622B" w:rsidRPr="003E7E75" w:rsidRDefault="0058622B" w:rsidP="003C376A">
            <w:pPr>
              <w:autoSpaceDE w:val="0"/>
              <w:autoSpaceDN w:val="0"/>
              <w:adjustRightInd w:val="0"/>
              <w:spacing w:after="0" w:line="240" w:lineRule="auto"/>
              <w:rPr>
                <w:ins w:id="3098" w:author="Arjan" w:date="2014-09-08T18:40:00Z"/>
                <w:rFonts w:ascii="Arial" w:eastAsia="Times New Roman" w:hAnsi="Arial" w:cs="Arial"/>
                <w:color w:val="000000"/>
                <w:sz w:val="20"/>
                <w:szCs w:val="20"/>
              </w:rPr>
            </w:pPr>
          </w:p>
        </w:tc>
      </w:tr>
      <w:tr w:rsidR="0058622B" w:rsidRPr="003E7E75" w14:paraId="78EB5518" w14:textId="77777777" w:rsidTr="003C376A">
        <w:trPr>
          <w:ins w:id="3099" w:author="Arjan" w:date="2014-09-08T18:40:00Z"/>
        </w:trPr>
        <w:tc>
          <w:tcPr>
            <w:tcW w:w="3690" w:type="dxa"/>
            <w:tcBorders>
              <w:top w:val="nil"/>
              <w:left w:val="nil"/>
              <w:bottom w:val="nil"/>
              <w:right w:val="nil"/>
            </w:tcBorders>
          </w:tcPr>
          <w:p w14:paraId="02CE670A" w14:textId="77777777" w:rsidR="0058622B" w:rsidRPr="003E7E75" w:rsidRDefault="0058622B" w:rsidP="003C376A">
            <w:pPr>
              <w:autoSpaceDE w:val="0"/>
              <w:autoSpaceDN w:val="0"/>
              <w:adjustRightInd w:val="0"/>
              <w:spacing w:after="0" w:line="240" w:lineRule="auto"/>
              <w:rPr>
                <w:ins w:id="3100" w:author="Arjan" w:date="2014-09-08T18:40:00Z"/>
                <w:rFonts w:ascii="Arial" w:eastAsia="Times New Roman" w:hAnsi="Arial" w:cs="Arial"/>
                <w:b/>
                <w:bCs/>
                <w:color w:val="000000"/>
                <w:sz w:val="20"/>
                <w:szCs w:val="20"/>
              </w:rPr>
            </w:pPr>
          </w:p>
        </w:tc>
        <w:tc>
          <w:tcPr>
            <w:tcW w:w="5670" w:type="dxa"/>
            <w:tcBorders>
              <w:top w:val="nil"/>
              <w:left w:val="nil"/>
              <w:bottom w:val="nil"/>
              <w:right w:val="nil"/>
            </w:tcBorders>
          </w:tcPr>
          <w:p w14:paraId="43539797" w14:textId="77777777" w:rsidR="0058622B" w:rsidRPr="003E7E75" w:rsidRDefault="0058622B" w:rsidP="003C376A">
            <w:pPr>
              <w:autoSpaceDE w:val="0"/>
              <w:autoSpaceDN w:val="0"/>
              <w:adjustRightInd w:val="0"/>
              <w:spacing w:after="0" w:line="240" w:lineRule="auto"/>
              <w:rPr>
                <w:ins w:id="3101" w:author="Arjan" w:date="2014-09-08T18:40:00Z"/>
                <w:rFonts w:ascii="Arial" w:eastAsia="Times New Roman" w:hAnsi="Arial" w:cs="Arial"/>
                <w:b/>
                <w:bCs/>
                <w:color w:val="000000"/>
                <w:sz w:val="20"/>
                <w:szCs w:val="20"/>
              </w:rPr>
            </w:pPr>
          </w:p>
        </w:tc>
      </w:tr>
      <w:tr w:rsidR="0058622B" w:rsidRPr="003E7E75" w14:paraId="2B8052D6" w14:textId="77777777" w:rsidTr="003C376A">
        <w:trPr>
          <w:ins w:id="3102" w:author="Arjan" w:date="2014-09-08T18:40:00Z"/>
        </w:trPr>
        <w:tc>
          <w:tcPr>
            <w:tcW w:w="3690" w:type="dxa"/>
            <w:tcBorders>
              <w:top w:val="nil"/>
              <w:left w:val="nil"/>
              <w:bottom w:val="nil"/>
              <w:right w:val="nil"/>
            </w:tcBorders>
          </w:tcPr>
          <w:p w14:paraId="772C775F" w14:textId="77777777" w:rsidR="0058622B" w:rsidRPr="003E7E75" w:rsidRDefault="0058622B" w:rsidP="003C376A">
            <w:pPr>
              <w:autoSpaceDE w:val="0"/>
              <w:autoSpaceDN w:val="0"/>
              <w:adjustRightInd w:val="0"/>
              <w:spacing w:after="0" w:line="240" w:lineRule="auto"/>
              <w:rPr>
                <w:ins w:id="3103" w:author="Arjan" w:date="2014-09-08T18:40:00Z"/>
                <w:rFonts w:ascii="Arial" w:eastAsia="Times New Roman" w:hAnsi="Arial" w:cs="Arial"/>
                <w:color w:val="000000"/>
                <w:sz w:val="20"/>
                <w:szCs w:val="20"/>
              </w:rPr>
            </w:pPr>
            <w:ins w:id="3104" w:author="Arjan" w:date="2014-09-08T18:40:00Z">
              <w:r w:rsidRPr="003E7E75">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14:paraId="7FEC68E0" w14:textId="77777777" w:rsidR="0058622B" w:rsidRPr="003E7E75" w:rsidRDefault="00DA5D93" w:rsidP="003C376A">
            <w:pPr>
              <w:autoSpaceDE w:val="0"/>
              <w:autoSpaceDN w:val="0"/>
              <w:adjustRightInd w:val="0"/>
              <w:spacing w:after="0" w:line="240" w:lineRule="auto"/>
              <w:rPr>
                <w:ins w:id="3105" w:author="Arjan" w:date="2014-09-08T18:40:00Z"/>
                <w:rFonts w:ascii="Arial" w:eastAsia="Times New Roman" w:hAnsi="Arial" w:cs="Arial"/>
                <w:color w:val="000000"/>
                <w:sz w:val="20"/>
                <w:szCs w:val="20"/>
              </w:rPr>
            </w:pPr>
            <w:ins w:id="3106" w:author="Arjan" w:date="2014-09-08T18:40:00Z">
              <w:r w:rsidRPr="003E7E75">
                <w:rPr>
                  <w:rFonts w:ascii="Arial" w:hAnsi="Arial" w:cs="Arial"/>
                  <w:sz w:val="20"/>
                  <w:szCs w:val="20"/>
                  <w:lang w:val="en-AU"/>
                </w:rPr>
                <w:fldChar w:fldCharType="begin" w:fldLock="1"/>
              </w:r>
              <w:r w:rsidR="0058622B" w:rsidRPr="003E7E75">
                <w:rPr>
                  <w:rFonts w:ascii="Arial" w:hAnsi="Arial" w:cs="Arial"/>
                  <w:sz w:val="20"/>
                  <w:szCs w:val="20"/>
                  <w:lang w:val="en-AU"/>
                </w:rPr>
                <w:instrText xml:space="preserve">MERGEFIELD </w:instrText>
              </w:r>
              <w:r w:rsidR="0058622B" w:rsidRPr="003E7E75">
                <w:rPr>
                  <w:rFonts w:ascii="Arial" w:eastAsia="Times New Roman" w:hAnsi="Arial" w:cs="Arial"/>
                  <w:color w:val="000000"/>
                  <w:sz w:val="20"/>
                  <w:szCs w:val="20"/>
                </w:rPr>
                <w:instrText>Att.Alias</w:instrText>
              </w:r>
              <w:r w:rsidRPr="003E7E75">
                <w:rPr>
                  <w:rFonts w:ascii="Arial" w:hAnsi="Arial" w:cs="Arial"/>
                  <w:sz w:val="20"/>
                  <w:szCs w:val="20"/>
                  <w:lang w:val="en-AU"/>
                </w:rPr>
                <w:fldChar w:fldCharType="separate"/>
              </w:r>
              <w:r w:rsidR="0058622B" w:rsidRPr="003E7E75">
                <w:rPr>
                  <w:rFonts w:ascii="Arial" w:eastAsia="Times New Roman" w:hAnsi="Arial" w:cs="Arial"/>
                  <w:color w:val="000000"/>
                  <w:sz w:val="20"/>
                  <w:szCs w:val="20"/>
                </w:rPr>
                <w:t>aard</w:t>
              </w:r>
              <w:r w:rsidRPr="003E7E75">
                <w:rPr>
                  <w:rFonts w:ascii="Arial" w:hAnsi="Arial" w:cs="Arial"/>
                  <w:sz w:val="20"/>
                  <w:szCs w:val="20"/>
                  <w:lang w:val="en-AU"/>
                </w:rPr>
                <w:fldChar w:fldCharType="end"/>
              </w:r>
            </w:ins>
          </w:p>
        </w:tc>
      </w:tr>
      <w:tr w:rsidR="0058622B" w:rsidRPr="003E7E75" w14:paraId="0018D323" w14:textId="77777777" w:rsidTr="003C376A">
        <w:trPr>
          <w:trHeight w:val="260"/>
          <w:ins w:id="3107" w:author="Arjan" w:date="2014-09-08T18:40:00Z"/>
        </w:trPr>
        <w:tc>
          <w:tcPr>
            <w:tcW w:w="3690" w:type="dxa"/>
            <w:tcBorders>
              <w:top w:val="nil"/>
              <w:left w:val="nil"/>
              <w:bottom w:val="nil"/>
              <w:right w:val="nil"/>
            </w:tcBorders>
          </w:tcPr>
          <w:p w14:paraId="74F6A026" w14:textId="77777777" w:rsidR="0058622B" w:rsidRPr="003E7E75" w:rsidRDefault="0058622B" w:rsidP="003C376A">
            <w:pPr>
              <w:autoSpaceDE w:val="0"/>
              <w:autoSpaceDN w:val="0"/>
              <w:adjustRightInd w:val="0"/>
              <w:spacing w:after="0" w:line="240" w:lineRule="auto"/>
              <w:rPr>
                <w:ins w:id="3108" w:author="Arjan" w:date="2014-09-08T18:40:00Z"/>
                <w:rFonts w:ascii="Arial" w:eastAsia="Times New Roman" w:hAnsi="Arial" w:cs="Arial"/>
                <w:b/>
                <w:bCs/>
                <w:color w:val="000000"/>
                <w:sz w:val="20"/>
                <w:szCs w:val="20"/>
              </w:rPr>
            </w:pPr>
          </w:p>
        </w:tc>
        <w:tc>
          <w:tcPr>
            <w:tcW w:w="5670" w:type="dxa"/>
            <w:tcBorders>
              <w:top w:val="nil"/>
              <w:left w:val="nil"/>
              <w:bottom w:val="nil"/>
              <w:right w:val="nil"/>
            </w:tcBorders>
          </w:tcPr>
          <w:p w14:paraId="346ACBCA" w14:textId="77777777" w:rsidR="0058622B" w:rsidRPr="003E7E75" w:rsidRDefault="0058622B" w:rsidP="003C376A">
            <w:pPr>
              <w:autoSpaceDE w:val="0"/>
              <w:autoSpaceDN w:val="0"/>
              <w:adjustRightInd w:val="0"/>
              <w:spacing w:after="0" w:line="240" w:lineRule="auto"/>
              <w:rPr>
                <w:ins w:id="3109" w:author="Arjan" w:date="2014-09-08T18:40:00Z"/>
                <w:rFonts w:ascii="Arial" w:eastAsia="Times New Roman" w:hAnsi="Arial" w:cs="Arial"/>
                <w:b/>
                <w:bCs/>
                <w:color w:val="000000"/>
                <w:sz w:val="20"/>
                <w:szCs w:val="20"/>
              </w:rPr>
            </w:pPr>
          </w:p>
        </w:tc>
      </w:tr>
      <w:tr w:rsidR="0058622B" w:rsidRPr="00AE1A91" w14:paraId="3122CA58" w14:textId="77777777" w:rsidTr="003C376A">
        <w:trPr>
          <w:ins w:id="3110" w:author="Arjan" w:date="2014-09-08T18:40:00Z"/>
        </w:trPr>
        <w:tc>
          <w:tcPr>
            <w:tcW w:w="3690" w:type="dxa"/>
            <w:tcBorders>
              <w:top w:val="nil"/>
              <w:left w:val="nil"/>
              <w:bottom w:val="nil"/>
              <w:right w:val="nil"/>
            </w:tcBorders>
          </w:tcPr>
          <w:p w14:paraId="53689585" w14:textId="77777777" w:rsidR="0058622B" w:rsidRPr="003E7E75" w:rsidRDefault="0058622B" w:rsidP="003C376A">
            <w:pPr>
              <w:autoSpaceDE w:val="0"/>
              <w:autoSpaceDN w:val="0"/>
              <w:adjustRightInd w:val="0"/>
              <w:spacing w:after="0" w:line="240" w:lineRule="auto"/>
              <w:rPr>
                <w:ins w:id="3111" w:author="Arjan" w:date="2014-09-08T18:40:00Z"/>
                <w:rFonts w:ascii="Arial" w:eastAsia="Times New Roman" w:hAnsi="Arial" w:cs="Arial"/>
                <w:color w:val="000000"/>
                <w:sz w:val="20"/>
                <w:szCs w:val="20"/>
              </w:rPr>
            </w:pPr>
            <w:ins w:id="3112" w:author="Arjan" w:date="2014-09-08T18:40:00Z">
              <w:r w:rsidRPr="003E7E75">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14:paraId="6E3CE4CF" w14:textId="77777777" w:rsidR="0058622B" w:rsidRPr="00DD0F4F" w:rsidRDefault="00DA5D93" w:rsidP="0058622B">
            <w:pPr>
              <w:autoSpaceDE w:val="0"/>
              <w:autoSpaceDN w:val="0"/>
              <w:adjustRightInd w:val="0"/>
              <w:spacing w:after="0" w:line="240" w:lineRule="auto"/>
              <w:rPr>
                <w:ins w:id="3113" w:author="Arjan" w:date="2014-09-08T18:40:00Z"/>
                <w:rFonts w:ascii="Arial" w:eastAsia="Times New Roman" w:hAnsi="Arial" w:cs="Arial"/>
                <w:color w:val="000000"/>
                <w:sz w:val="20"/>
                <w:szCs w:val="20"/>
                <w:lang w:val="nl-NL"/>
              </w:rPr>
            </w:pPr>
            <w:ins w:id="3114" w:author="Arjan" w:date="2014-09-08T18:40:00Z">
              <w:r w:rsidRPr="003E7E75">
                <w:rPr>
                  <w:rFonts w:ascii="Arial" w:hAnsi="Arial" w:cs="Arial"/>
                  <w:sz w:val="20"/>
                  <w:szCs w:val="20"/>
                  <w:lang w:val="en-AU"/>
                </w:rPr>
                <w:fldChar w:fldCharType="begin" w:fldLock="1"/>
              </w:r>
              <w:r w:rsidR="0058622B" w:rsidRPr="00DD0F4F">
                <w:rPr>
                  <w:rFonts w:ascii="Arial" w:hAnsi="Arial" w:cs="Arial"/>
                  <w:sz w:val="20"/>
                  <w:szCs w:val="20"/>
                  <w:lang w:val="nl-NL"/>
                </w:rPr>
                <w:instrText xml:space="preserve">MERGEFIELD </w:instrText>
              </w:r>
              <w:r w:rsidR="0058622B" w:rsidRPr="00DD0F4F">
                <w:rPr>
                  <w:rFonts w:ascii="Arial" w:eastAsia="Times New Roman" w:hAnsi="Arial" w:cs="Arial"/>
                  <w:color w:val="000000"/>
                  <w:sz w:val="20"/>
                  <w:szCs w:val="20"/>
                  <w:lang w:val="nl-NL"/>
                </w:rPr>
                <w:instrText>Att.Notes</w:instrText>
              </w:r>
              <w:r w:rsidRPr="003E7E75">
                <w:rPr>
                  <w:rFonts w:ascii="Arial" w:hAnsi="Arial" w:cs="Arial"/>
                  <w:sz w:val="20"/>
                  <w:szCs w:val="20"/>
                  <w:lang w:val="en-AU"/>
                </w:rPr>
                <w:fldChar w:fldCharType="separate"/>
              </w:r>
              <w:r w:rsidR="0058622B" w:rsidRPr="00DD0F4F">
                <w:rPr>
                  <w:rFonts w:ascii="Arial" w:eastAsia="Times New Roman" w:hAnsi="Arial" w:cs="Arial"/>
                  <w:color w:val="000000"/>
                  <w:sz w:val="20"/>
                  <w:szCs w:val="20"/>
                  <w:lang w:val="nl-NL"/>
                </w:rPr>
                <w:t xml:space="preserve">Omschrijving van de aard van de relatie van de </w:t>
              </w:r>
            </w:ins>
            <w:ins w:id="3115" w:author="Arjan" w:date="2014-09-08T18:41:00Z">
              <w:r w:rsidR="0058622B" w:rsidRPr="00DD0F4F">
                <w:rPr>
                  <w:rFonts w:ascii="Arial" w:eastAsia="Times New Roman" w:hAnsi="Arial" w:cs="Arial"/>
                  <w:color w:val="000000"/>
                  <w:sz w:val="20"/>
                  <w:szCs w:val="20"/>
                  <w:lang w:val="nl-NL"/>
                </w:rPr>
                <w:t>BETROKKENE tot het INFORMATIEOBJECT</w:t>
              </w:r>
            </w:ins>
            <w:ins w:id="3116" w:author="Arjan" w:date="2014-09-08T18:40:00Z">
              <w:r w:rsidRPr="003E7E75">
                <w:rPr>
                  <w:rFonts w:ascii="Arial" w:hAnsi="Arial" w:cs="Arial"/>
                  <w:sz w:val="20"/>
                  <w:szCs w:val="20"/>
                  <w:lang w:val="en-AU"/>
                </w:rPr>
                <w:fldChar w:fldCharType="end"/>
              </w:r>
            </w:ins>
          </w:p>
        </w:tc>
      </w:tr>
      <w:tr w:rsidR="0058622B" w:rsidRPr="00AE1A91" w14:paraId="4F3ACDA3" w14:textId="77777777" w:rsidTr="003C376A">
        <w:trPr>
          <w:trHeight w:val="230"/>
          <w:ins w:id="3117" w:author="Arjan" w:date="2014-09-08T18:40:00Z"/>
        </w:trPr>
        <w:tc>
          <w:tcPr>
            <w:tcW w:w="3690" w:type="dxa"/>
            <w:tcBorders>
              <w:top w:val="nil"/>
              <w:left w:val="nil"/>
              <w:bottom w:val="nil"/>
              <w:right w:val="nil"/>
            </w:tcBorders>
          </w:tcPr>
          <w:p w14:paraId="1EB9503D" w14:textId="77777777" w:rsidR="0058622B" w:rsidRPr="00DD0F4F" w:rsidRDefault="0058622B" w:rsidP="003C376A">
            <w:pPr>
              <w:autoSpaceDE w:val="0"/>
              <w:autoSpaceDN w:val="0"/>
              <w:adjustRightInd w:val="0"/>
              <w:spacing w:after="0" w:line="240" w:lineRule="auto"/>
              <w:rPr>
                <w:ins w:id="3118" w:author="Arjan" w:date="2014-09-08T18:40: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4647E577" w14:textId="77777777" w:rsidR="0058622B" w:rsidRPr="00DD0F4F" w:rsidRDefault="0058622B" w:rsidP="003C376A">
            <w:pPr>
              <w:autoSpaceDE w:val="0"/>
              <w:autoSpaceDN w:val="0"/>
              <w:adjustRightInd w:val="0"/>
              <w:spacing w:after="0" w:line="240" w:lineRule="auto"/>
              <w:rPr>
                <w:ins w:id="3119" w:author="Arjan" w:date="2014-09-08T18:40:00Z"/>
                <w:rFonts w:ascii="Arial" w:eastAsia="Times New Roman" w:hAnsi="Arial" w:cs="Arial"/>
                <w:b/>
                <w:bCs/>
                <w:color w:val="000000"/>
                <w:sz w:val="20"/>
                <w:szCs w:val="20"/>
                <w:lang w:val="nl-NL"/>
              </w:rPr>
            </w:pPr>
          </w:p>
        </w:tc>
      </w:tr>
      <w:tr w:rsidR="0058622B" w:rsidRPr="003E7E75" w14:paraId="3CE29A12" w14:textId="77777777" w:rsidTr="003C376A">
        <w:trPr>
          <w:trHeight w:val="230"/>
          <w:ins w:id="3120" w:author="Arjan" w:date="2014-09-08T18:40:00Z"/>
        </w:trPr>
        <w:tc>
          <w:tcPr>
            <w:tcW w:w="3690" w:type="dxa"/>
            <w:tcBorders>
              <w:top w:val="nil"/>
              <w:left w:val="nil"/>
              <w:bottom w:val="nil"/>
              <w:right w:val="nil"/>
            </w:tcBorders>
          </w:tcPr>
          <w:p w14:paraId="1DEFC407" w14:textId="77777777" w:rsidR="0058622B" w:rsidRPr="003E7E75" w:rsidRDefault="0058622B" w:rsidP="003C376A">
            <w:pPr>
              <w:autoSpaceDE w:val="0"/>
              <w:autoSpaceDN w:val="0"/>
              <w:adjustRightInd w:val="0"/>
              <w:spacing w:after="0" w:line="240" w:lineRule="auto"/>
              <w:rPr>
                <w:ins w:id="3121" w:author="Arjan" w:date="2014-09-08T18:40:00Z"/>
                <w:rFonts w:ascii="Arial" w:eastAsia="Times New Roman" w:hAnsi="Arial" w:cs="Arial"/>
                <w:color w:val="000000"/>
                <w:sz w:val="20"/>
                <w:szCs w:val="20"/>
              </w:rPr>
            </w:pPr>
            <w:ins w:id="3122" w:author="Arjan" w:date="2014-09-08T18:40:00Z">
              <w:r w:rsidRPr="003E7E75">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14:paraId="124003E8" w14:textId="77777777" w:rsidR="0058622B" w:rsidRPr="003E7E75" w:rsidRDefault="0058622B" w:rsidP="003C376A">
            <w:pPr>
              <w:autoSpaceDE w:val="0"/>
              <w:autoSpaceDN w:val="0"/>
              <w:adjustRightInd w:val="0"/>
              <w:spacing w:after="0" w:line="240" w:lineRule="auto"/>
              <w:rPr>
                <w:ins w:id="3123" w:author="Arjan" w:date="2014-09-08T18:40:00Z"/>
                <w:rFonts w:ascii="Arial" w:eastAsia="Times New Roman" w:hAnsi="Arial" w:cs="Arial"/>
                <w:color w:val="000000"/>
                <w:sz w:val="20"/>
                <w:szCs w:val="20"/>
              </w:rPr>
            </w:pPr>
            <w:ins w:id="3124" w:author="Arjan" w:date="2014-09-08T18:40:00Z">
              <w:r w:rsidRPr="003E7E75">
                <w:rPr>
                  <w:rFonts w:ascii="Arial" w:eastAsia="Times New Roman" w:hAnsi="Arial" w:cs="Arial"/>
                  <w:color w:val="000000"/>
                  <w:sz w:val="20"/>
                  <w:szCs w:val="20"/>
                </w:rPr>
                <w:t>KING</w:t>
              </w:r>
            </w:ins>
          </w:p>
        </w:tc>
      </w:tr>
      <w:tr w:rsidR="0058622B" w:rsidRPr="003E7E75" w14:paraId="3A0AE402" w14:textId="77777777" w:rsidTr="003C376A">
        <w:trPr>
          <w:ins w:id="3125" w:author="Arjan" w:date="2014-09-08T18:40:00Z"/>
        </w:trPr>
        <w:tc>
          <w:tcPr>
            <w:tcW w:w="3690" w:type="dxa"/>
            <w:tcBorders>
              <w:top w:val="nil"/>
              <w:left w:val="nil"/>
              <w:bottom w:val="nil"/>
              <w:right w:val="nil"/>
            </w:tcBorders>
          </w:tcPr>
          <w:p w14:paraId="5C3D869E" w14:textId="77777777" w:rsidR="0058622B" w:rsidRPr="003E7E75" w:rsidRDefault="0058622B" w:rsidP="003C376A">
            <w:pPr>
              <w:autoSpaceDE w:val="0"/>
              <w:autoSpaceDN w:val="0"/>
              <w:adjustRightInd w:val="0"/>
              <w:spacing w:after="0" w:line="240" w:lineRule="auto"/>
              <w:rPr>
                <w:ins w:id="3126" w:author="Arjan" w:date="2014-09-08T18:40:00Z"/>
                <w:rFonts w:ascii="Arial" w:eastAsia="Times New Roman" w:hAnsi="Arial" w:cs="Arial"/>
                <w:b/>
                <w:bCs/>
                <w:color w:val="000000"/>
                <w:sz w:val="20"/>
                <w:szCs w:val="20"/>
              </w:rPr>
            </w:pPr>
          </w:p>
        </w:tc>
        <w:tc>
          <w:tcPr>
            <w:tcW w:w="5670" w:type="dxa"/>
            <w:tcBorders>
              <w:top w:val="nil"/>
              <w:left w:val="nil"/>
              <w:bottom w:val="nil"/>
              <w:right w:val="nil"/>
            </w:tcBorders>
          </w:tcPr>
          <w:p w14:paraId="3F6252AF" w14:textId="77777777" w:rsidR="0058622B" w:rsidRPr="003E7E75" w:rsidRDefault="0058622B" w:rsidP="003C376A">
            <w:pPr>
              <w:autoSpaceDE w:val="0"/>
              <w:autoSpaceDN w:val="0"/>
              <w:adjustRightInd w:val="0"/>
              <w:spacing w:after="0" w:line="240" w:lineRule="auto"/>
              <w:rPr>
                <w:ins w:id="3127" w:author="Arjan" w:date="2014-09-08T18:40:00Z"/>
                <w:rFonts w:ascii="Arial" w:eastAsia="Times New Roman" w:hAnsi="Arial" w:cs="Arial"/>
                <w:b/>
                <w:bCs/>
                <w:color w:val="000000"/>
                <w:sz w:val="20"/>
                <w:szCs w:val="20"/>
              </w:rPr>
            </w:pPr>
          </w:p>
        </w:tc>
      </w:tr>
      <w:tr w:rsidR="0058622B" w:rsidRPr="003E7E75" w14:paraId="0DF7F084" w14:textId="77777777" w:rsidTr="003C376A">
        <w:trPr>
          <w:ins w:id="3128" w:author="Arjan" w:date="2014-09-08T18:40:00Z"/>
        </w:trPr>
        <w:tc>
          <w:tcPr>
            <w:tcW w:w="3690" w:type="dxa"/>
            <w:tcBorders>
              <w:top w:val="nil"/>
              <w:left w:val="nil"/>
              <w:bottom w:val="nil"/>
              <w:right w:val="nil"/>
            </w:tcBorders>
          </w:tcPr>
          <w:p w14:paraId="4ED9F1CC" w14:textId="77777777" w:rsidR="0058622B" w:rsidRPr="003E7E75" w:rsidRDefault="0058622B" w:rsidP="003C376A">
            <w:pPr>
              <w:autoSpaceDE w:val="0"/>
              <w:autoSpaceDN w:val="0"/>
              <w:adjustRightInd w:val="0"/>
              <w:spacing w:after="0" w:line="240" w:lineRule="auto"/>
              <w:rPr>
                <w:ins w:id="3129" w:author="Arjan" w:date="2014-09-08T18:40:00Z"/>
                <w:rFonts w:ascii="Arial" w:eastAsia="Times New Roman" w:hAnsi="Arial" w:cs="Arial"/>
                <w:color w:val="000000"/>
                <w:sz w:val="20"/>
                <w:szCs w:val="20"/>
              </w:rPr>
            </w:pPr>
            <w:ins w:id="3130" w:author="Arjan" w:date="2014-09-08T18:40:00Z">
              <w:r w:rsidRPr="003E7E75">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14:paraId="1A1E0D7B" w14:textId="77777777" w:rsidR="0058622B" w:rsidRPr="003E7E75" w:rsidRDefault="0058622B" w:rsidP="0058622B">
            <w:pPr>
              <w:autoSpaceDE w:val="0"/>
              <w:autoSpaceDN w:val="0"/>
              <w:adjustRightInd w:val="0"/>
              <w:spacing w:after="0" w:line="240" w:lineRule="auto"/>
              <w:rPr>
                <w:ins w:id="3131" w:author="Arjan" w:date="2014-09-08T18:40:00Z"/>
                <w:rFonts w:ascii="Arial" w:eastAsia="Times New Roman" w:hAnsi="Arial" w:cs="Arial"/>
                <w:color w:val="000000"/>
                <w:sz w:val="20"/>
                <w:szCs w:val="20"/>
              </w:rPr>
            </w:pPr>
            <w:ins w:id="3132" w:author="Arjan" w:date="2014-09-08T18:40:00Z">
              <w:r w:rsidRPr="003E7E75">
                <w:rPr>
                  <w:rFonts w:ascii="Arial" w:eastAsia="Times New Roman" w:hAnsi="Arial" w:cs="Arial"/>
                  <w:color w:val="000000"/>
                  <w:sz w:val="20"/>
                  <w:szCs w:val="20"/>
                </w:rPr>
                <w:t xml:space="preserve">1 </w:t>
              </w:r>
            </w:ins>
            <w:ins w:id="3133" w:author="Arjan" w:date="2014-09-08T18:41:00Z">
              <w:r>
                <w:rPr>
                  <w:rFonts w:ascii="Arial" w:eastAsia="Times New Roman" w:hAnsi="Arial" w:cs="Arial"/>
                  <w:color w:val="000000"/>
                  <w:sz w:val="20"/>
                  <w:szCs w:val="20"/>
                </w:rPr>
                <w:t>september 2014</w:t>
              </w:r>
            </w:ins>
          </w:p>
        </w:tc>
      </w:tr>
      <w:tr w:rsidR="0058622B" w:rsidRPr="003E7E75" w14:paraId="79FCD556" w14:textId="77777777" w:rsidTr="003C376A">
        <w:trPr>
          <w:ins w:id="3134" w:author="Arjan" w:date="2014-09-08T18:40:00Z"/>
        </w:trPr>
        <w:tc>
          <w:tcPr>
            <w:tcW w:w="3690" w:type="dxa"/>
            <w:tcBorders>
              <w:top w:val="nil"/>
              <w:left w:val="nil"/>
              <w:bottom w:val="nil"/>
              <w:right w:val="nil"/>
            </w:tcBorders>
          </w:tcPr>
          <w:p w14:paraId="7BD2C0B5" w14:textId="77777777" w:rsidR="0058622B" w:rsidRPr="003E7E75" w:rsidRDefault="0058622B" w:rsidP="003C376A">
            <w:pPr>
              <w:autoSpaceDE w:val="0"/>
              <w:autoSpaceDN w:val="0"/>
              <w:adjustRightInd w:val="0"/>
              <w:spacing w:after="0" w:line="240" w:lineRule="auto"/>
              <w:rPr>
                <w:ins w:id="3135" w:author="Arjan" w:date="2014-09-08T18:40:00Z"/>
                <w:rFonts w:ascii="Arial" w:eastAsia="Times New Roman" w:hAnsi="Arial" w:cs="Arial"/>
                <w:b/>
                <w:bCs/>
                <w:color w:val="000000"/>
                <w:sz w:val="20"/>
                <w:szCs w:val="20"/>
              </w:rPr>
            </w:pPr>
          </w:p>
        </w:tc>
        <w:tc>
          <w:tcPr>
            <w:tcW w:w="5670" w:type="dxa"/>
            <w:tcBorders>
              <w:top w:val="nil"/>
              <w:left w:val="nil"/>
              <w:bottom w:val="nil"/>
              <w:right w:val="nil"/>
            </w:tcBorders>
          </w:tcPr>
          <w:p w14:paraId="5F37C7E7" w14:textId="77777777" w:rsidR="0058622B" w:rsidRPr="003E7E75" w:rsidRDefault="0058622B" w:rsidP="003C376A">
            <w:pPr>
              <w:autoSpaceDE w:val="0"/>
              <w:autoSpaceDN w:val="0"/>
              <w:adjustRightInd w:val="0"/>
              <w:spacing w:after="0" w:line="240" w:lineRule="auto"/>
              <w:rPr>
                <w:ins w:id="3136" w:author="Arjan" w:date="2014-09-08T18:40:00Z"/>
                <w:rFonts w:ascii="Arial" w:eastAsia="Times New Roman" w:hAnsi="Arial" w:cs="Arial"/>
                <w:b/>
                <w:bCs/>
                <w:color w:val="000000"/>
                <w:sz w:val="20"/>
                <w:szCs w:val="20"/>
              </w:rPr>
            </w:pPr>
          </w:p>
        </w:tc>
      </w:tr>
      <w:tr w:rsidR="0058622B" w:rsidRPr="003E7E75" w14:paraId="001E0B7F" w14:textId="77777777" w:rsidTr="003C376A">
        <w:trPr>
          <w:ins w:id="3137" w:author="Arjan" w:date="2014-09-08T18:40:00Z"/>
        </w:trPr>
        <w:tc>
          <w:tcPr>
            <w:tcW w:w="3690" w:type="dxa"/>
            <w:tcBorders>
              <w:top w:val="nil"/>
              <w:left w:val="nil"/>
              <w:bottom w:val="nil"/>
              <w:right w:val="nil"/>
            </w:tcBorders>
          </w:tcPr>
          <w:p w14:paraId="73913E13" w14:textId="77777777" w:rsidR="0058622B" w:rsidRPr="003E7E75" w:rsidRDefault="0058622B" w:rsidP="003C376A">
            <w:pPr>
              <w:autoSpaceDE w:val="0"/>
              <w:autoSpaceDN w:val="0"/>
              <w:adjustRightInd w:val="0"/>
              <w:spacing w:after="0" w:line="240" w:lineRule="auto"/>
              <w:rPr>
                <w:ins w:id="3138" w:author="Arjan" w:date="2014-09-08T18:40:00Z"/>
                <w:rFonts w:ascii="Arial" w:eastAsia="Times New Roman" w:hAnsi="Arial" w:cs="Arial"/>
                <w:color w:val="000000"/>
                <w:sz w:val="20"/>
                <w:szCs w:val="20"/>
              </w:rPr>
            </w:pPr>
            <w:ins w:id="3139" w:author="Arjan" w:date="2014-09-08T18:40:00Z">
              <w:r w:rsidRPr="003E7E75">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14:paraId="2607463B" w14:textId="77777777" w:rsidR="0058622B" w:rsidRPr="003E7E75" w:rsidRDefault="0058622B" w:rsidP="003C376A">
            <w:pPr>
              <w:autoSpaceDE w:val="0"/>
              <w:autoSpaceDN w:val="0"/>
              <w:adjustRightInd w:val="0"/>
              <w:spacing w:after="0" w:line="240" w:lineRule="auto"/>
              <w:rPr>
                <w:ins w:id="3140" w:author="Arjan" w:date="2014-09-08T18:40:00Z"/>
                <w:rFonts w:ascii="Arial" w:eastAsia="Times New Roman" w:hAnsi="Arial" w:cs="Arial"/>
                <w:color w:val="000000"/>
                <w:sz w:val="20"/>
                <w:szCs w:val="20"/>
              </w:rPr>
            </w:pPr>
          </w:p>
        </w:tc>
      </w:tr>
      <w:tr w:rsidR="0058622B" w:rsidRPr="003E7E75" w14:paraId="0731E0D4" w14:textId="77777777" w:rsidTr="003C376A">
        <w:trPr>
          <w:ins w:id="3141" w:author="Arjan" w:date="2014-09-08T18:40:00Z"/>
        </w:trPr>
        <w:tc>
          <w:tcPr>
            <w:tcW w:w="3690" w:type="dxa"/>
            <w:tcBorders>
              <w:top w:val="nil"/>
              <w:left w:val="nil"/>
              <w:bottom w:val="nil"/>
              <w:right w:val="nil"/>
            </w:tcBorders>
          </w:tcPr>
          <w:p w14:paraId="1BABB43F" w14:textId="77777777" w:rsidR="0058622B" w:rsidRPr="003E7E75" w:rsidRDefault="0058622B" w:rsidP="003C376A">
            <w:pPr>
              <w:autoSpaceDE w:val="0"/>
              <w:autoSpaceDN w:val="0"/>
              <w:adjustRightInd w:val="0"/>
              <w:spacing w:after="0" w:line="240" w:lineRule="auto"/>
              <w:rPr>
                <w:ins w:id="3142" w:author="Arjan" w:date="2014-09-08T18:40:00Z"/>
                <w:rFonts w:ascii="Arial" w:eastAsia="Times New Roman" w:hAnsi="Arial" w:cs="Arial"/>
                <w:b/>
                <w:bCs/>
                <w:color w:val="000000"/>
                <w:sz w:val="20"/>
                <w:szCs w:val="20"/>
              </w:rPr>
            </w:pPr>
          </w:p>
        </w:tc>
        <w:tc>
          <w:tcPr>
            <w:tcW w:w="5670" w:type="dxa"/>
            <w:tcBorders>
              <w:top w:val="nil"/>
              <w:left w:val="nil"/>
              <w:bottom w:val="nil"/>
              <w:right w:val="nil"/>
            </w:tcBorders>
          </w:tcPr>
          <w:p w14:paraId="252E95B4" w14:textId="77777777" w:rsidR="0058622B" w:rsidRPr="003E7E75" w:rsidRDefault="0058622B" w:rsidP="003C376A">
            <w:pPr>
              <w:autoSpaceDE w:val="0"/>
              <w:autoSpaceDN w:val="0"/>
              <w:adjustRightInd w:val="0"/>
              <w:spacing w:after="0" w:line="240" w:lineRule="auto"/>
              <w:rPr>
                <w:ins w:id="3143" w:author="Arjan" w:date="2014-09-08T18:40:00Z"/>
                <w:rFonts w:ascii="Arial" w:eastAsia="Times New Roman" w:hAnsi="Arial" w:cs="Arial"/>
                <w:b/>
                <w:bCs/>
                <w:color w:val="000000"/>
                <w:sz w:val="20"/>
                <w:szCs w:val="20"/>
              </w:rPr>
            </w:pPr>
          </w:p>
        </w:tc>
      </w:tr>
      <w:tr w:rsidR="0058622B" w:rsidRPr="003E7E75" w14:paraId="3B60F43D" w14:textId="77777777" w:rsidTr="003C376A">
        <w:trPr>
          <w:ins w:id="3144" w:author="Arjan" w:date="2014-09-08T18:40:00Z"/>
        </w:trPr>
        <w:tc>
          <w:tcPr>
            <w:tcW w:w="3690" w:type="dxa"/>
            <w:tcBorders>
              <w:top w:val="nil"/>
              <w:left w:val="nil"/>
              <w:bottom w:val="nil"/>
              <w:right w:val="nil"/>
            </w:tcBorders>
          </w:tcPr>
          <w:p w14:paraId="1F8ACE9A" w14:textId="77777777" w:rsidR="0058622B" w:rsidRPr="003E7E75" w:rsidRDefault="0058622B" w:rsidP="003C376A">
            <w:pPr>
              <w:autoSpaceDE w:val="0"/>
              <w:autoSpaceDN w:val="0"/>
              <w:adjustRightInd w:val="0"/>
              <w:spacing w:after="0" w:line="240" w:lineRule="auto"/>
              <w:rPr>
                <w:ins w:id="3145" w:author="Arjan" w:date="2014-09-08T18:40:00Z"/>
                <w:rFonts w:ascii="Arial" w:eastAsia="Times New Roman" w:hAnsi="Arial" w:cs="Arial"/>
                <w:color w:val="000000"/>
                <w:sz w:val="20"/>
                <w:szCs w:val="20"/>
              </w:rPr>
            </w:pPr>
            <w:ins w:id="3146" w:author="Arjan" w:date="2014-09-08T18:40:00Z">
              <w:r w:rsidRPr="003E7E75">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14:paraId="2B24BC85" w14:textId="77777777" w:rsidR="0058622B" w:rsidRPr="003E7E75" w:rsidRDefault="0058622B" w:rsidP="003C376A">
            <w:pPr>
              <w:autoSpaceDE w:val="0"/>
              <w:autoSpaceDN w:val="0"/>
              <w:adjustRightInd w:val="0"/>
              <w:spacing w:after="0" w:line="240" w:lineRule="auto"/>
              <w:rPr>
                <w:ins w:id="3147" w:author="Arjan" w:date="2014-09-08T18:40:00Z"/>
                <w:rFonts w:ascii="Arial" w:eastAsia="Times New Roman" w:hAnsi="Arial" w:cs="Arial"/>
                <w:color w:val="000000"/>
                <w:sz w:val="20"/>
                <w:szCs w:val="20"/>
              </w:rPr>
            </w:pPr>
            <w:ins w:id="3148" w:author="Arjan" w:date="2014-09-08T18:40:00Z">
              <w:r>
                <w:rPr>
                  <w:rFonts w:ascii="Arial" w:hAnsi="Arial" w:cs="Arial"/>
                  <w:sz w:val="20"/>
                  <w:szCs w:val="20"/>
                  <w:lang w:val="en-AU"/>
                </w:rPr>
                <w:t>AN1</w:t>
              </w:r>
            </w:ins>
            <w:ins w:id="3149" w:author="Arjan" w:date="2014-09-08T18:43:00Z">
              <w:r>
                <w:rPr>
                  <w:rFonts w:ascii="Arial" w:hAnsi="Arial" w:cs="Arial"/>
                  <w:sz w:val="20"/>
                  <w:szCs w:val="20"/>
                  <w:lang w:val="en-AU"/>
                </w:rPr>
                <w:t>3</w:t>
              </w:r>
            </w:ins>
          </w:p>
        </w:tc>
      </w:tr>
      <w:tr w:rsidR="0058622B" w:rsidRPr="003E7E75" w14:paraId="56CC6A00" w14:textId="77777777" w:rsidTr="003C376A">
        <w:trPr>
          <w:trHeight w:val="230"/>
          <w:ins w:id="3150" w:author="Arjan" w:date="2014-09-08T18:40:00Z"/>
        </w:trPr>
        <w:tc>
          <w:tcPr>
            <w:tcW w:w="3690" w:type="dxa"/>
            <w:tcBorders>
              <w:top w:val="nil"/>
              <w:left w:val="nil"/>
              <w:bottom w:val="nil"/>
              <w:right w:val="nil"/>
            </w:tcBorders>
          </w:tcPr>
          <w:p w14:paraId="11868B4D" w14:textId="77777777" w:rsidR="0058622B" w:rsidRPr="003E7E75" w:rsidRDefault="0058622B" w:rsidP="003C376A">
            <w:pPr>
              <w:autoSpaceDE w:val="0"/>
              <w:autoSpaceDN w:val="0"/>
              <w:adjustRightInd w:val="0"/>
              <w:spacing w:after="0" w:line="240" w:lineRule="auto"/>
              <w:rPr>
                <w:ins w:id="3151" w:author="Arjan" w:date="2014-09-08T18:40:00Z"/>
                <w:rFonts w:ascii="Arial" w:eastAsia="Times New Roman" w:hAnsi="Arial" w:cs="Arial"/>
                <w:b/>
                <w:bCs/>
                <w:color w:val="000000"/>
                <w:sz w:val="20"/>
                <w:szCs w:val="20"/>
              </w:rPr>
            </w:pPr>
          </w:p>
        </w:tc>
        <w:tc>
          <w:tcPr>
            <w:tcW w:w="5670" w:type="dxa"/>
            <w:tcBorders>
              <w:top w:val="nil"/>
              <w:left w:val="nil"/>
              <w:bottom w:val="nil"/>
              <w:right w:val="nil"/>
            </w:tcBorders>
          </w:tcPr>
          <w:p w14:paraId="719AB2DB" w14:textId="77777777" w:rsidR="0058622B" w:rsidRPr="003E7E75" w:rsidRDefault="0058622B" w:rsidP="003C376A">
            <w:pPr>
              <w:autoSpaceDE w:val="0"/>
              <w:autoSpaceDN w:val="0"/>
              <w:adjustRightInd w:val="0"/>
              <w:spacing w:after="0" w:line="240" w:lineRule="auto"/>
              <w:rPr>
                <w:ins w:id="3152" w:author="Arjan" w:date="2014-09-08T18:40:00Z"/>
                <w:rFonts w:ascii="Arial" w:eastAsia="Times New Roman" w:hAnsi="Arial" w:cs="Arial"/>
                <w:b/>
                <w:bCs/>
                <w:color w:val="000000"/>
                <w:sz w:val="20"/>
                <w:szCs w:val="20"/>
              </w:rPr>
            </w:pPr>
          </w:p>
        </w:tc>
      </w:tr>
      <w:tr w:rsidR="0058622B" w:rsidRPr="00AE1A91" w14:paraId="48A7CB98" w14:textId="77777777" w:rsidTr="003C376A">
        <w:trPr>
          <w:trHeight w:val="230"/>
          <w:ins w:id="3153" w:author="Arjan" w:date="2014-09-08T18:40:00Z"/>
        </w:trPr>
        <w:tc>
          <w:tcPr>
            <w:tcW w:w="3690" w:type="dxa"/>
            <w:tcBorders>
              <w:top w:val="nil"/>
              <w:left w:val="nil"/>
              <w:bottom w:val="nil"/>
              <w:right w:val="nil"/>
            </w:tcBorders>
          </w:tcPr>
          <w:p w14:paraId="7B0B784F" w14:textId="77777777" w:rsidR="0058622B" w:rsidRPr="003E7E75" w:rsidRDefault="0058622B" w:rsidP="003C376A">
            <w:pPr>
              <w:autoSpaceDE w:val="0"/>
              <w:autoSpaceDN w:val="0"/>
              <w:adjustRightInd w:val="0"/>
              <w:spacing w:after="0" w:line="240" w:lineRule="auto"/>
              <w:rPr>
                <w:ins w:id="3154" w:author="Arjan" w:date="2014-09-08T18:40:00Z"/>
                <w:rFonts w:ascii="Arial" w:eastAsia="Times New Roman" w:hAnsi="Arial" w:cs="Arial"/>
                <w:color w:val="000000"/>
                <w:sz w:val="20"/>
                <w:szCs w:val="20"/>
              </w:rPr>
            </w:pPr>
            <w:ins w:id="3155" w:author="Arjan" w:date="2014-09-08T18:40:00Z">
              <w:r w:rsidRPr="003E7E75">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14:paraId="021367A3" w14:textId="77777777" w:rsidR="0058622B" w:rsidRPr="00DD0F4F" w:rsidRDefault="0058622B" w:rsidP="003C376A">
            <w:pPr>
              <w:autoSpaceDE w:val="0"/>
              <w:autoSpaceDN w:val="0"/>
              <w:adjustRightInd w:val="0"/>
              <w:spacing w:after="0" w:line="240" w:lineRule="auto"/>
              <w:rPr>
                <w:ins w:id="3156" w:author="Arjan" w:date="2014-09-08T18:40:00Z"/>
                <w:rFonts w:ascii="Arial" w:eastAsia="Times New Roman" w:hAnsi="Arial" w:cs="Arial"/>
                <w:color w:val="000000"/>
                <w:sz w:val="20"/>
                <w:szCs w:val="20"/>
                <w:lang w:val="nl-NL"/>
              </w:rPr>
            </w:pPr>
            <w:ins w:id="3157" w:author="Arjan" w:date="2014-09-08T18:40:00Z">
              <w:r w:rsidRPr="00DD0F4F">
                <w:rPr>
                  <w:rFonts w:ascii="Arial" w:eastAsia="Times New Roman" w:hAnsi="Arial" w:cs="Arial"/>
                  <w:color w:val="000000"/>
                  <w:sz w:val="20"/>
                  <w:szCs w:val="20"/>
                  <w:lang w:val="nl-NL"/>
                </w:rPr>
                <w:t>- "</w:t>
              </w:r>
            </w:ins>
            <w:ins w:id="3158" w:author="Arjan" w:date="2014-09-08T18:42:00Z">
              <w:r w:rsidRPr="00DD0F4F">
                <w:rPr>
                  <w:rFonts w:ascii="Arial" w:eastAsia="Times New Roman" w:hAnsi="Arial" w:cs="Arial"/>
                  <w:color w:val="000000"/>
                  <w:sz w:val="20"/>
                  <w:szCs w:val="20"/>
                  <w:lang w:val="nl-NL"/>
                </w:rPr>
                <w:t>afzender</w:t>
              </w:r>
            </w:ins>
            <w:ins w:id="3159" w:author="Arjan" w:date="2014-09-08T18:40:00Z">
              <w:r w:rsidRPr="00DD0F4F">
                <w:rPr>
                  <w:rFonts w:ascii="Arial" w:eastAsia="Times New Roman" w:hAnsi="Arial" w:cs="Arial"/>
                  <w:color w:val="000000"/>
                  <w:sz w:val="20"/>
                  <w:szCs w:val="20"/>
                  <w:lang w:val="nl-NL"/>
                </w:rPr>
                <w:t>" (</w:t>
              </w:r>
            </w:ins>
            <w:ins w:id="3160" w:author="Arjan" w:date="2014-09-08T18:42:00Z">
              <w:r w:rsidRPr="00DD0F4F">
                <w:rPr>
                  <w:rFonts w:ascii="Arial" w:eastAsia="Times New Roman" w:hAnsi="Arial" w:cs="Arial"/>
                  <w:color w:val="000000"/>
                  <w:sz w:val="20"/>
                  <w:szCs w:val="20"/>
                  <w:lang w:val="nl-NL"/>
                </w:rPr>
                <w:t>het informatieobject is ontvangen van de betrokkene</w:t>
              </w:r>
            </w:ins>
            <w:ins w:id="3161" w:author="Arjan" w:date="2014-09-08T18:40:00Z">
              <w:r w:rsidRPr="00DD0F4F">
                <w:rPr>
                  <w:rFonts w:ascii="Arial" w:eastAsia="Times New Roman" w:hAnsi="Arial" w:cs="Arial"/>
                  <w:color w:val="000000"/>
                  <w:sz w:val="20"/>
                  <w:szCs w:val="20"/>
                  <w:lang w:val="nl-NL"/>
                </w:rPr>
                <w:t>)</w:t>
              </w:r>
            </w:ins>
          </w:p>
          <w:p w14:paraId="3D7B9249" w14:textId="77777777" w:rsidR="0058622B" w:rsidRPr="00DD0F4F" w:rsidRDefault="0058622B" w:rsidP="0058622B">
            <w:pPr>
              <w:autoSpaceDE w:val="0"/>
              <w:autoSpaceDN w:val="0"/>
              <w:adjustRightInd w:val="0"/>
              <w:spacing w:after="0" w:line="240" w:lineRule="auto"/>
              <w:rPr>
                <w:ins w:id="3162" w:author="Arjan" w:date="2014-09-08T18:40:00Z"/>
                <w:rFonts w:ascii="Arial" w:eastAsia="Times New Roman" w:hAnsi="Arial" w:cs="Arial"/>
                <w:color w:val="000000"/>
                <w:sz w:val="20"/>
                <w:szCs w:val="20"/>
                <w:lang w:val="nl-NL"/>
              </w:rPr>
            </w:pPr>
            <w:ins w:id="3163" w:author="Arjan" w:date="2014-09-08T18:40:00Z">
              <w:r w:rsidRPr="00DD0F4F">
                <w:rPr>
                  <w:rFonts w:ascii="Arial" w:eastAsia="Times New Roman" w:hAnsi="Arial" w:cs="Arial"/>
                  <w:color w:val="000000"/>
                  <w:sz w:val="20"/>
                  <w:szCs w:val="20"/>
                  <w:lang w:val="nl-NL"/>
                </w:rPr>
                <w:t>- "</w:t>
              </w:r>
            </w:ins>
            <w:ins w:id="3164" w:author="Arjan" w:date="2014-09-08T18:42:00Z">
              <w:r w:rsidRPr="00DD0F4F">
                <w:rPr>
                  <w:rFonts w:ascii="Arial" w:eastAsia="Times New Roman" w:hAnsi="Arial" w:cs="Arial"/>
                  <w:color w:val="000000"/>
                  <w:sz w:val="20"/>
                  <w:szCs w:val="20"/>
                  <w:lang w:val="nl-NL"/>
                </w:rPr>
                <w:t>geadresseerde</w:t>
              </w:r>
            </w:ins>
            <w:ins w:id="3165" w:author="Arjan" w:date="2014-09-08T18:40:00Z">
              <w:r w:rsidRPr="00DD0F4F">
                <w:rPr>
                  <w:rFonts w:ascii="Arial" w:eastAsia="Times New Roman" w:hAnsi="Arial" w:cs="Arial"/>
                  <w:color w:val="000000"/>
                  <w:sz w:val="20"/>
                  <w:szCs w:val="20"/>
                  <w:lang w:val="nl-NL"/>
                </w:rPr>
                <w:t>" (</w:t>
              </w:r>
            </w:ins>
            <w:ins w:id="3166" w:author="Arjan" w:date="2014-09-08T18:43:00Z">
              <w:r w:rsidRPr="00DD0F4F">
                <w:rPr>
                  <w:rFonts w:ascii="Arial" w:eastAsia="Times New Roman" w:hAnsi="Arial" w:cs="Arial"/>
                  <w:color w:val="000000"/>
                  <w:sz w:val="20"/>
                  <w:szCs w:val="20"/>
                  <w:lang w:val="nl-NL"/>
                </w:rPr>
                <w:t>het informatieobject is verzonden aan de betrokkene</w:t>
              </w:r>
            </w:ins>
            <w:ins w:id="3167" w:author="Arjan" w:date="2014-09-08T18:40:00Z">
              <w:r w:rsidRPr="00DD0F4F">
                <w:rPr>
                  <w:rFonts w:ascii="Arial" w:eastAsia="Times New Roman" w:hAnsi="Arial" w:cs="Arial"/>
                  <w:color w:val="000000"/>
                  <w:sz w:val="20"/>
                  <w:szCs w:val="20"/>
                  <w:lang w:val="nl-NL"/>
                </w:rPr>
                <w:t>)</w:t>
              </w:r>
            </w:ins>
          </w:p>
        </w:tc>
      </w:tr>
      <w:tr w:rsidR="0058622B" w:rsidRPr="00AE1A91" w14:paraId="73C0961B" w14:textId="77777777" w:rsidTr="003C376A">
        <w:trPr>
          <w:trHeight w:val="215"/>
          <w:ins w:id="3168" w:author="Arjan" w:date="2014-09-08T18:40:00Z"/>
        </w:trPr>
        <w:tc>
          <w:tcPr>
            <w:tcW w:w="3690" w:type="dxa"/>
            <w:tcBorders>
              <w:top w:val="nil"/>
              <w:left w:val="nil"/>
              <w:bottom w:val="nil"/>
              <w:right w:val="nil"/>
            </w:tcBorders>
          </w:tcPr>
          <w:p w14:paraId="683A653A" w14:textId="77777777" w:rsidR="0058622B" w:rsidRPr="00DD0F4F" w:rsidRDefault="0058622B" w:rsidP="003C376A">
            <w:pPr>
              <w:autoSpaceDE w:val="0"/>
              <w:autoSpaceDN w:val="0"/>
              <w:adjustRightInd w:val="0"/>
              <w:spacing w:after="0" w:line="240" w:lineRule="auto"/>
              <w:rPr>
                <w:ins w:id="3169" w:author="Arjan" w:date="2014-09-08T18:40: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234A4833" w14:textId="77777777" w:rsidR="0058622B" w:rsidRPr="00DD0F4F" w:rsidRDefault="0058622B" w:rsidP="003C376A">
            <w:pPr>
              <w:autoSpaceDE w:val="0"/>
              <w:autoSpaceDN w:val="0"/>
              <w:adjustRightInd w:val="0"/>
              <w:spacing w:after="0" w:line="240" w:lineRule="auto"/>
              <w:rPr>
                <w:ins w:id="3170" w:author="Arjan" w:date="2014-09-08T18:40:00Z"/>
                <w:rFonts w:ascii="Arial" w:eastAsia="Times New Roman" w:hAnsi="Arial" w:cs="Arial"/>
                <w:b/>
                <w:bCs/>
                <w:color w:val="000000"/>
                <w:sz w:val="20"/>
                <w:szCs w:val="20"/>
                <w:lang w:val="nl-NL"/>
              </w:rPr>
            </w:pPr>
          </w:p>
        </w:tc>
      </w:tr>
      <w:tr w:rsidR="0058622B" w:rsidRPr="003E7E75" w14:paraId="56B6CF4E" w14:textId="77777777" w:rsidTr="003C376A">
        <w:trPr>
          <w:trHeight w:val="215"/>
          <w:ins w:id="3171" w:author="Arjan" w:date="2014-09-08T18:40:00Z"/>
        </w:trPr>
        <w:tc>
          <w:tcPr>
            <w:tcW w:w="3690" w:type="dxa"/>
            <w:tcBorders>
              <w:top w:val="nil"/>
              <w:left w:val="nil"/>
              <w:bottom w:val="nil"/>
              <w:right w:val="nil"/>
            </w:tcBorders>
          </w:tcPr>
          <w:p w14:paraId="3E4B71E2" w14:textId="77777777" w:rsidR="0058622B" w:rsidRPr="003E7E75" w:rsidRDefault="0058622B" w:rsidP="003C376A">
            <w:pPr>
              <w:autoSpaceDE w:val="0"/>
              <w:autoSpaceDN w:val="0"/>
              <w:adjustRightInd w:val="0"/>
              <w:spacing w:after="0" w:line="240" w:lineRule="auto"/>
              <w:rPr>
                <w:ins w:id="3172" w:author="Arjan" w:date="2014-09-08T18:40:00Z"/>
                <w:rFonts w:ascii="Arial" w:eastAsia="Times New Roman" w:hAnsi="Arial" w:cs="Arial"/>
                <w:color w:val="000000"/>
                <w:sz w:val="20"/>
                <w:szCs w:val="20"/>
              </w:rPr>
            </w:pPr>
            <w:ins w:id="3173" w:author="Arjan" w:date="2014-09-08T18:40:00Z">
              <w:r w:rsidRPr="003E7E75">
                <w:rPr>
                  <w:rFonts w:ascii="Arial" w:eastAsia="Times New Roman" w:hAnsi="Arial" w:cs="Arial"/>
                  <w:b/>
                  <w:bCs/>
                  <w:color w:val="000000"/>
                  <w:sz w:val="20"/>
                  <w:szCs w:val="20"/>
                </w:rPr>
                <w:t>Indicatie materiële historie</w:t>
              </w:r>
            </w:ins>
          </w:p>
        </w:tc>
        <w:tc>
          <w:tcPr>
            <w:tcW w:w="5670" w:type="dxa"/>
            <w:tcBorders>
              <w:top w:val="nil"/>
              <w:left w:val="nil"/>
              <w:bottom w:val="nil"/>
              <w:right w:val="nil"/>
            </w:tcBorders>
          </w:tcPr>
          <w:p w14:paraId="6F5CD07A" w14:textId="77777777" w:rsidR="0058622B" w:rsidRPr="003E7E75" w:rsidRDefault="0058622B" w:rsidP="003C376A">
            <w:pPr>
              <w:autoSpaceDE w:val="0"/>
              <w:autoSpaceDN w:val="0"/>
              <w:adjustRightInd w:val="0"/>
              <w:spacing w:after="0" w:line="240" w:lineRule="auto"/>
              <w:rPr>
                <w:ins w:id="3174" w:author="Arjan" w:date="2014-09-08T18:40:00Z"/>
                <w:rFonts w:ascii="Arial" w:eastAsia="Times New Roman" w:hAnsi="Arial" w:cs="Arial"/>
                <w:color w:val="000000"/>
                <w:sz w:val="20"/>
                <w:szCs w:val="20"/>
              </w:rPr>
            </w:pPr>
            <w:ins w:id="3175" w:author="Arjan" w:date="2014-09-08T18:40:00Z">
              <w:r w:rsidRPr="003E7E75">
                <w:rPr>
                  <w:rFonts w:ascii="Arial" w:eastAsia="Times New Roman" w:hAnsi="Arial" w:cs="Arial"/>
                  <w:color w:val="000000"/>
                  <w:sz w:val="20"/>
                  <w:szCs w:val="20"/>
                </w:rPr>
                <w:t>Nee</w:t>
              </w:r>
            </w:ins>
          </w:p>
        </w:tc>
      </w:tr>
      <w:tr w:rsidR="0058622B" w:rsidRPr="003E7E75" w14:paraId="09AF9D48" w14:textId="77777777" w:rsidTr="003C376A">
        <w:trPr>
          <w:trHeight w:val="230"/>
          <w:ins w:id="3176" w:author="Arjan" w:date="2014-09-08T18:40:00Z"/>
        </w:trPr>
        <w:tc>
          <w:tcPr>
            <w:tcW w:w="3690" w:type="dxa"/>
            <w:tcBorders>
              <w:top w:val="nil"/>
              <w:left w:val="nil"/>
              <w:bottom w:val="nil"/>
              <w:right w:val="nil"/>
            </w:tcBorders>
          </w:tcPr>
          <w:p w14:paraId="3E3BCE42" w14:textId="77777777" w:rsidR="0058622B" w:rsidRPr="003E7E75" w:rsidRDefault="0058622B" w:rsidP="003C376A">
            <w:pPr>
              <w:autoSpaceDE w:val="0"/>
              <w:autoSpaceDN w:val="0"/>
              <w:adjustRightInd w:val="0"/>
              <w:spacing w:after="0" w:line="240" w:lineRule="auto"/>
              <w:rPr>
                <w:ins w:id="3177" w:author="Arjan" w:date="2014-09-08T18:40:00Z"/>
                <w:rFonts w:ascii="Arial" w:eastAsia="Times New Roman" w:hAnsi="Arial" w:cs="Arial"/>
                <w:b/>
                <w:bCs/>
                <w:color w:val="000000"/>
                <w:sz w:val="20"/>
                <w:szCs w:val="20"/>
              </w:rPr>
            </w:pPr>
          </w:p>
        </w:tc>
        <w:tc>
          <w:tcPr>
            <w:tcW w:w="5670" w:type="dxa"/>
            <w:tcBorders>
              <w:top w:val="nil"/>
              <w:left w:val="nil"/>
              <w:bottom w:val="nil"/>
              <w:right w:val="nil"/>
            </w:tcBorders>
          </w:tcPr>
          <w:p w14:paraId="17649B89" w14:textId="77777777" w:rsidR="0058622B" w:rsidRPr="003E7E75" w:rsidRDefault="0058622B" w:rsidP="003C376A">
            <w:pPr>
              <w:autoSpaceDE w:val="0"/>
              <w:autoSpaceDN w:val="0"/>
              <w:adjustRightInd w:val="0"/>
              <w:spacing w:after="0" w:line="240" w:lineRule="auto"/>
              <w:rPr>
                <w:ins w:id="3178" w:author="Arjan" w:date="2014-09-08T18:40:00Z"/>
                <w:rFonts w:ascii="Arial" w:eastAsia="Times New Roman" w:hAnsi="Arial" w:cs="Arial"/>
                <w:b/>
                <w:bCs/>
                <w:color w:val="000000"/>
                <w:sz w:val="20"/>
                <w:szCs w:val="20"/>
              </w:rPr>
            </w:pPr>
          </w:p>
        </w:tc>
      </w:tr>
      <w:tr w:rsidR="0058622B" w:rsidRPr="003E7E75" w14:paraId="5640BA55" w14:textId="77777777" w:rsidTr="003C376A">
        <w:trPr>
          <w:trHeight w:val="230"/>
          <w:ins w:id="3179" w:author="Arjan" w:date="2014-09-08T18:40:00Z"/>
        </w:trPr>
        <w:tc>
          <w:tcPr>
            <w:tcW w:w="3690" w:type="dxa"/>
            <w:tcBorders>
              <w:top w:val="nil"/>
              <w:left w:val="nil"/>
              <w:bottom w:val="nil"/>
              <w:right w:val="nil"/>
            </w:tcBorders>
          </w:tcPr>
          <w:p w14:paraId="313183B6" w14:textId="77777777" w:rsidR="0058622B" w:rsidRPr="003E7E75" w:rsidRDefault="0058622B" w:rsidP="003C376A">
            <w:pPr>
              <w:autoSpaceDE w:val="0"/>
              <w:autoSpaceDN w:val="0"/>
              <w:adjustRightInd w:val="0"/>
              <w:spacing w:after="0" w:line="240" w:lineRule="auto"/>
              <w:rPr>
                <w:ins w:id="3180" w:author="Arjan" w:date="2014-09-08T18:40:00Z"/>
                <w:rFonts w:ascii="Arial" w:eastAsia="Times New Roman" w:hAnsi="Arial" w:cs="Arial"/>
                <w:color w:val="000000"/>
                <w:sz w:val="20"/>
                <w:szCs w:val="20"/>
              </w:rPr>
            </w:pPr>
            <w:ins w:id="3181" w:author="Arjan" w:date="2014-09-08T18:40:00Z">
              <w:r w:rsidRPr="003E7E75">
                <w:rPr>
                  <w:rFonts w:ascii="Arial" w:eastAsia="Times New Roman" w:hAnsi="Arial" w:cs="Arial"/>
                  <w:b/>
                  <w:bCs/>
                  <w:color w:val="000000"/>
                  <w:sz w:val="20"/>
                  <w:szCs w:val="20"/>
                </w:rPr>
                <w:t>Indicatie formele historie</w:t>
              </w:r>
            </w:ins>
          </w:p>
        </w:tc>
        <w:tc>
          <w:tcPr>
            <w:tcW w:w="5670" w:type="dxa"/>
            <w:tcBorders>
              <w:top w:val="nil"/>
              <w:left w:val="nil"/>
              <w:bottom w:val="nil"/>
              <w:right w:val="nil"/>
            </w:tcBorders>
          </w:tcPr>
          <w:p w14:paraId="5396AB91" w14:textId="77777777" w:rsidR="0058622B" w:rsidRPr="003E7E75" w:rsidRDefault="0058622B" w:rsidP="003C376A">
            <w:pPr>
              <w:autoSpaceDE w:val="0"/>
              <w:autoSpaceDN w:val="0"/>
              <w:adjustRightInd w:val="0"/>
              <w:spacing w:after="0" w:line="240" w:lineRule="auto"/>
              <w:rPr>
                <w:ins w:id="3182" w:author="Arjan" w:date="2014-09-08T18:40:00Z"/>
                <w:rFonts w:ascii="Arial" w:eastAsia="Times New Roman" w:hAnsi="Arial" w:cs="Arial"/>
                <w:color w:val="000000"/>
                <w:sz w:val="20"/>
                <w:szCs w:val="20"/>
              </w:rPr>
            </w:pPr>
            <w:ins w:id="3183" w:author="Arjan" w:date="2014-09-08T18:40:00Z">
              <w:r w:rsidRPr="003E7E75">
                <w:rPr>
                  <w:rFonts w:ascii="Arial" w:eastAsia="Times New Roman" w:hAnsi="Arial" w:cs="Arial"/>
                  <w:color w:val="000000"/>
                  <w:sz w:val="20"/>
                  <w:szCs w:val="20"/>
                </w:rPr>
                <w:t>Nee</w:t>
              </w:r>
            </w:ins>
          </w:p>
        </w:tc>
      </w:tr>
      <w:tr w:rsidR="0058622B" w:rsidRPr="003E7E75" w14:paraId="639C5FA1" w14:textId="77777777" w:rsidTr="003C376A">
        <w:trPr>
          <w:trHeight w:val="230"/>
          <w:ins w:id="3184" w:author="Arjan" w:date="2014-09-08T18:40:00Z"/>
        </w:trPr>
        <w:tc>
          <w:tcPr>
            <w:tcW w:w="3690" w:type="dxa"/>
            <w:tcBorders>
              <w:top w:val="nil"/>
              <w:left w:val="nil"/>
              <w:bottom w:val="nil"/>
              <w:right w:val="nil"/>
            </w:tcBorders>
          </w:tcPr>
          <w:p w14:paraId="0C3934DC" w14:textId="77777777" w:rsidR="0058622B" w:rsidRPr="003E7E75" w:rsidRDefault="0058622B" w:rsidP="003C376A">
            <w:pPr>
              <w:autoSpaceDE w:val="0"/>
              <w:autoSpaceDN w:val="0"/>
              <w:adjustRightInd w:val="0"/>
              <w:spacing w:after="0" w:line="240" w:lineRule="auto"/>
              <w:rPr>
                <w:ins w:id="3185" w:author="Arjan" w:date="2014-09-08T18:40:00Z"/>
                <w:rFonts w:ascii="Arial" w:eastAsia="Times New Roman" w:hAnsi="Arial" w:cs="Arial"/>
                <w:b/>
                <w:bCs/>
                <w:color w:val="000000"/>
                <w:sz w:val="20"/>
                <w:szCs w:val="20"/>
              </w:rPr>
            </w:pPr>
          </w:p>
        </w:tc>
        <w:tc>
          <w:tcPr>
            <w:tcW w:w="5670" w:type="dxa"/>
            <w:tcBorders>
              <w:top w:val="nil"/>
              <w:left w:val="nil"/>
              <w:bottom w:val="nil"/>
              <w:right w:val="nil"/>
            </w:tcBorders>
          </w:tcPr>
          <w:p w14:paraId="09AD9792" w14:textId="77777777" w:rsidR="0058622B" w:rsidRPr="003E7E75" w:rsidRDefault="0058622B" w:rsidP="003C376A">
            <w:pPr>
              <w:autoSpaceDE w:val="0"/>
              <w:autoSpaceDN w:val="0"/>
              <w:adjustRightInd w:val="0"/>
              <w:spacing w:after="0" w:line="240" w:lineRule="auto"/>
              <w:rPr>
                <w:ins w:id="3186" w:author="Arjan" w:date="2014-09-08T18:40:00Z"/>
                <w:rFonts w:ascii="Arial" w:eastAsia="Times New Roman" w:hAnsi="Arial" w:cs="Arial"/>
                <w:b/>
                <w:bCs/>
                <w:color w:val="000000"/>
                <w:sz w:val="20"/>
                <w:szCs w:val="20"/>
              </w:rPr>
            </w:pPr>
          </w:p>
        </w:tc>
      </w:tr>
      <w:tr w:rsidR="0058622B" w:rsidRPr="003E7E75" w14:paraId="5DF41E31" w14:textId="77777777" w:rsidTr="003C376A">
        <w:trPr>
          <w:trHeight w:val="230"/>
          <w:ins w:id="3187" w:author="Arjan" w:date="2014-09-08T18:40:00Z"/>
        </w:trPr>
        <w:tc>
          <w:tcPr>
            <w:tcW w:w="3690" w:type="dxa"/>
            <w:tcBorders>
              <w:top w:val="nil"/>
              <w:left w:val="nil"/>
              <w:bottom w:val="nil"/>
              <w:right w:val="nil"/>
            </w:tcBorders>
          </w:tcPr>
          <w:p w14:paraId="010D880C" w14:textId="77777777" w:rsidR="0058622B" w:rsidRPr="003E7E75" w:rsidRDefault="0058622B" w:rsidP="003C376A">
            <w:pPr>
              <w:autoSpaceDE w:val="0"/>
              <w:autoSpaceDN w:val="0"/>
              <w:adjustRightInd w:val="0"/>
              <w:spacing w:after="0" w:line="240" w:lineRule="auto"/>
              <w:rPr>
                <w:ins w:id="3188" w:author="Arjan" w:date="2014-09-08T18:40:00Z"/>
                <w:rFonts w:ascii="Arial" w:eastAsia="Times New Roman" w:hAnsi="Arial" w:cs="Arial"/>
                <w:color w:val="000000"/>
                <w:sz w:val="20"/>
                <w:szCs w:val="20"/>
              </w:rPr>
            </w:pPr>
            <w:ins w:id="3189" w:author="Arjan" w:date="2014-09-08T18:40:00Z">
              <w:r w:rsidRPr="003E7E75">
                <w:rPr>
                  <w:rFonts w:ascii="Arial" w:eastAsia="Times New Roman" w:hAnsi="Arial" w:cs="Arial"/>
                  <w:b/>
                  <w:bCs/>
                  <w:color w:val="000000"/>
                  <w:sz w:val="20"/>
                  <w:szCs w:val="20"/>
                </w:rPr>
                <w:t>Aanduiding brondocument</w:t>
              </w:r>
            </w:ins>
          </w:p>
        </w:tc>
        <w:tc>
          <w:tcPr>
            <w:tcW w:w="5670" w:type="dxa"/>
            <w:tcBorders>
              <w:top w:val="nil"/>
              <w:left w:val="nil"/>
              <w:bottom w:val="nil"/>
              <w:right w:val="nil"/>
            </w:tcBorders>
          </w:tcPr>
          <w:p w14:paraId="7F28DEB1" w14:textId="77777777" w:rsidR="0058622B" w:rsidRPr="003E7E75" w:rsidRDefault="0058622B" w:rsidP="003C376A">
            <w:pPr>
              <w:autoSpaceDE w:val="0"/>
              <w:autoSpaceDN w:val="0"/>
              <w:adjustRightInd w:val="0"/>
              <w:spacing w:after="0" w:line="240" w:lineRule="auto"/>
              <w:rPr>
                <w:ins w:id="3190" w:author="Arjan" w:date="2014-09-08T18:40:00Z"/>
                <w:rFonts w:ascii="Arial" w:eastAsia="Times New Roman" w:hAnsi="Arial" w:cs="Arial"/>
                <w:color w:val="000000"/>
                <w:sz w:val="20"/>
                <w:szCs w:val="20"/>
              </w:rPr>
            </w:pPr>
          </w:p>
        </w:tc>
      </w:tr>
      <w:tr w:rsidR="0058622B" w:rsidRPr="003E7E75" w14:paraId="0975BE8F" w14:textId="77777777" w:rsidTr="003C376A">
        <w:trPr>
          <w:trHeight w:val="230"/>
          <w:ins w:id="3191" w:author="Arjan" w:date="2014-09-08T18:40:00Z"/>
        </w:trPr>
        <w:tc>
          <w:tcPr>
            <w:tcW w:w="3690" w:type="dxa"/>
            <w:tcBorders>
              <w:top w:val="nil"/>
              <w:left w:val="nil"/>
              <w:bottom w:val="nil"/>
              <w:right w:val="nil"/>
            </w:tcBorders>
          </w:tcPr>
          <w:p w14:paraId="793726C6" w14:textId="77777777" w:rsidR="0058622B" w:rsidRPr="003E7E75" w:rsidRDefault="0058622B" w:rsidP="003C376A">
            <w:pPr>
              <w:autoSpaceDE w:val="0"/>
              <w:autoSpaceDN w:val="0"/>
              <w:adjustRightInd w:val="0"/>
              <w:spacing w:after="0" w:line="240" w:lineRule="auto"/>
              <w:rPr>
                <w:ins w:id="3192" w:author="Arjan" w:date="2014-09-08T18:40:00Z"/>
                <w:rFonts w:ascii="Arial" w:eastAsia="Times New Roman" w:hAnsi="Arial" w:cs="Arial"/>
                <w:b/>
                <w:bCs/>
                <w:color w:val="000000"/>
                <w:sz w:val="20"/>
                <w:szCs w:val="20"/>
              </w:rPr>
            </w:pPr>
          </w:p>
        </w:tc>
        <w:tc>
          <w:tcPr>
            <w:tcW w:w="5670" w:type="dxa"/>
            <w:tcBorders>
              <w:top w:val="nil"/>
              <w:left w:val="nil"/>
              <w:bottom w:val="nil"/>
              <w:right w:val="nil"/>
            </w:tcBorders>
          </w:tcPr>
          <w:p w14:paraId="53D76620" w14:textId="77777777" w:rsidR="0058622B" w:rsidRPr="003E7E75" w:rsidRDefault="0058622B" w:rsidP="003C376A">
            <w:pPr>
              <w:autoSpaceDE w:val="0"/>
              <w:autoSpaceDN w:val="0"/>
              <w:adjustRightInd w:val="0"/>
              <w:spacing w:after="0" w:line="240" w:lineRule="auto"/>
              <w:rPr>
                <w:ins w:id="3193" w:author="Arjan" w:date="2014-09-08T18:40:00Z"/>
                <w:rFonts w:ascii="Arial" w:eastAsia="Times New Roman" w:hAnsi="Arial" w:cs="Arial"/>
                <w:b/>
                <w:bCs/>
                <w:color w:val="000000"/>
                <w:sz w:val="20"/>
                <w:szCs w:val="20"/>
              </w:rPr>
            </w:pPr>
          </w:p>
        </w:tc>
      </w:tr>
      <w:tr w:rsidR="0058622B" w:rsidRPr="003E7E75" w14:paraId="60E212EF" w14:textId="77777777" w:rsidTr="003C376A">
        <w:trPr>
          <w:trHeight w:val="230"/>
          <w:ins w:id="3194" w:author="Arjan" w:date="2014-09-08T18:40:00Z"/>
        </w:trPr>
        <w:tc>
          <w:tcPr>
            <w:tcW w:w="3690" w:type="dxa"/>
            <w:tcBorders>
              <w:top w:val="nil"/>
              <w:left w:val="nil"/>
              <w:bottom w:val="nil"/>
              <w:right w:val="nil"/>
            </w:tcBorders>
          </w:tcPr>
          <w:p w14:paraId="051C1AC4" w14:textId="77777777" w:rsidR="0058622B" w:rsidRPr="003E7E75" w:rsidRDefault="0058622B" w:rsidP="003C376A">
            <w:pPr>
              <w:autoSpaceDE w:val="0"/>
              <w:autoSpaceDN w:val="0"/>
              <w:adjustRightInd w:val="0"/>
              <w:spacing w:after="0" w:line="240" w:lineRule="auto"/>
              <w:rPr>
                <w:ins w:id="3195" w:author="Arjan" w:date="2014-09-08T18:40:00Z"/>
                <w:rFonts w:ascii="Arial" w:eastAsia="Times New Roman" w:hAnsi="Arial" w:cs="Arial"/>
                <w:color w:val="000000"/>
                <w:sz w:val="20"/>
                <w:szCs w:val="20"/>
              </w:rPr>
            </w:pPr>
            <w:ins w:id="3196" w:author="Arjan" w:date="2014-09-08T18:40:00Z">
              <w:r w:rsidRPr="003E7E75">
                <w:rPr>
                  <w:rFonts w:ascii="Arial" w:eastAsia="Times New Roman" w:hAnsi="Arial" w:cs="Arial"/>
                  <w:b/>
                  <w:bCs/>
                  <w:color w:val="000000"/>
                  <w:sz w:val="20"/>
                  <w:szCs w:val="20"/>
                </w:rPr>
                <w:t>Indicatie in onderzoek</w:t>
              </w:r>
            </w:ins>
          </w:p>
        </w:tc>
        <w:tc>
          <w:tcPr>
            <w:tcW w:w="5670" w:type="dxa"/>
            <w:tcBorders>
              <w:top w:val="nil"/>
              <w:left w:val="nil"/>
              <w:bottom w:val="nil"/>
              <w:right w:val="nil"/>
            </w:tcBorders>
          </w:tcPr>
          <w:p w14:paraId="223B8821" w14:textId="77777777" w:rsidR="0058622B" w:rsidRPr="003E7E75" w:rsidRDefault="0058622B" w:rsidP="003C376A">
            <w:pPr>
              <w:autoSpaceDE w:val="0"/>
              <w:autoSpaceDN w:val="0"/>
              <w:adjustRightInd w:val="0"/>
              <w:spacing w:after="0" w:line="240" w:lineRule="auto"/>
              <w:rPr>
                <w:ins w:id="3197" w:author="Arjan" w:date="2014-09-08T18:40:00Z"/>
                <w:rFonts w:ascii="Arial" w:eastAsia="Times New Roman" w:hAnsi="Arial" w:cs="Arial"/>
                <w:color w:val="000000"/>
                <w:sz w:val="20"/>
                <w:szCs w:val="20"/>
              </w:rPr>
            </w:pPr>
            <w:ins w:id="3198" w:author="Arjan" w:date="2014-09-08T18:40:00Z">
              <w:r w:rsidRPr="003E7E75">
                <w:rPr>
                  <w:rFonts w:ascii="Arial" w:eastAsia="Times New Roman" w:hAnsi="Arial" w:cs="Arial"/>
                  <w:color w:val="000000"/>
                  <w:sz w:val="20"/>
                  <w:szCs w:val="20"/>
                </w:rPr>
                <w:t>Nee</w:t>
              </w:r>
            </w:ins>
          </w:p>
        </w:tc>
      </w:tr>
      <w:tr w:rsidR="0058622B" w:rsidRPr="003E7E75" w14:paraId="72F455B9" w14:textId="77777777" w:rsidTr="003C376A">
        <w:trPr>
          <w:trHeight w:val="230"/>
          <w:ins w:id="3199" w:author="Arjan" w:date="2014-09-08T18:40:00Z"/>
        </w:trPr>
        <w:tc>
          <w:tcPr>
            <w:tcW w:w="3690" w:type="dxa"/>
            <w:tcBorders>
              <w:top w:val="nil"/>
              <w:left w:val="nil"/>
              <w:bottom w:val="nil"/>
              <w:right w:val="nil"/>
            </w:tcBorders>
          </w:tcPr>
          <w:p w14:paraId="5BFD3676" w14:textId="77777777" w:rsidR="0058622B" w:rsidRPr="003E7E75" w:rsidRDefault="0058622B" w:rsidP="003C376A">
            <w:pPr>
              <w:autoSpaceDE w:val="0"/>
              <w:autoSpaceDN w:val="0"/>
              <w:adjustRightInd w:val="0"/>
              <w:spacing w:after="0" w:line="240" w:lineRule="auto"/>
              <w:rPr>
                <w:ins w:id="3200" w:author="Arjan" w:date="2014-09-08T18:40:00Z"/>
                <w:rFonts w:ascii="Arial" w:eastAsia="Times New Roman" w:hAnsi="Arial" w:cs="Arial"/>
                <w:b/>
                <w:bCs/>
                <w:color w:val="000000"/>
                <w:sz w:val="20"/>
                <w:szCs w:val="20"/>
              </w:rPr>
            </w:pPr>
          </w:p>
        </w:tc>
        <w:tc>
          <w:tcPr>
            <w:tcW w:w="5670" w:type="dxa"/>
            <w:tcBorders>
              <w:top w:val="nil"/>
              <w:left w:val="nil"/>
              <w:bottom w:val="nil"/>
              <w:right w:val="nil"/>
            </w:tcBorders>
          </w:tcPr>
          <w:p w14:paraId="1C1F2C54" w14:textId="77777777" w:rsidR="0058622B" w:rsidRPr="003E7E75" w:rsidRDefault="0058622B" w:rsidP="003C376A">
            <w:pPr>
              <w:autoSpaceDE w:val="0"/>
              <w:autoSpaceDN w:val="0"/>
              <w:adjustRightInd w:val="0"/>
              <w:spacing w:after="0" w:line="240" w:lineRule="auto"/>
              <w:rPr>
                <w:ins w:id="3201" w:author="Arjan" w:date="2014-09-08T18:40:00Z"/>
                <w:rFonts w:ascii="Arial" w:eastAsia="Times New Roman" w:hAnsi="Arial" w:cs="Arial"/>
                <w:b/>
                <w:bCs/>
                <w:color w:val="000000"/>
                <w:sz w:val="20"/>
                <w:szCs w:val="20"/>
              </w:rPr>
            </w:pPr>
          </w:p>
        </w:tc>
      </w:tr>
      <w:tr w:rsidR="0058622B" w:rsidRPr="003E7E75" w14:paraId="3894D425" w14:textId="77777777" w:rsidTr="003C376A">
        <w:trPr>
          <w:trHeight w:val="230"/>
          <w:ins w:id="3202" w:author="Arjan" w:date="2014-09-08T18:40:00Z"/>
        </w:trPr>
        <w:tc>
          <w:tcPr>
            <w:tcW w:w="3690" w:type="dxa"/>
            <w:tcBorders>
              <w:top w:val="nil"/>
              <w:left w:val="nil"/>
              <w:bottom w:val="nil"/>
              <w:right w:val="nil"/>
            </w:tcBorders>
          </w:tcPr>
          <w:p w14:paraId="228997CA" w14:textId="77777777" w:rsidR="0058622B" w:rsidRPr="003E7E75" w:rsidRDefault="0058622B" w:rsidP="003C376A">
            <w:pPr>
              <w:autoSpaceDE w:val="0"/>
              <w:autoSpaceDN w:val="0"/>
              <w:adjustRightInd w:val="0"/>
              <w:spacing w:after="0" w:line="240" w:lineRule="auto"/>
              <w:rPr>
                <w:ins w:id="3203" w:author="Arjan" w:date="2014-09-08T18:40:00Z"/>
                <w:rFonts w:ascii="Arial" w:eastAsia="Times New Roman" w:hAnsi="Arial" w:cs="Arial"/>
                <w:color w:val="000000"/>
                <w:sz w:val="20"/>
                <w:szCs w:val="20"/>
              </w:rPr>
            </w:pPr>
            <w:ins w:id="3204" w:author="Arjan" w:date="2014-09-08T18:40:00Z">
              <w:r w:rsidRPr="003E7E75">
                <w:rPr>
                  <w:rFonts w:ascii="Arial" w:eastAsia="Times New Roman" w:hAnsi="Arial" w:cs="Arial"/>
                  <w:b/>
                  <w:bCs/>
                  <w:color w:val="000000"/>
                  <w:sz w:val="20"/>
                  <w:szCs w:val="20"/>
                </w:rPr>
                <w:t>Aanduiding strijdigheid/nietigheid</w:t>
              </w:r>
            </w:ins>
          </w:p>
        </w:tc>
        <w:tc>
          <w:tcPr>
            <w:tcW w:w="5670" w:type="dxa"/>
            <w:tcBorders>
              <w:top w:val="nil"/>
              <w:left w:val="nil"/>
              <w:bottom w:val="nil"/>
              <w:right w:val="nil"/>
            </w:tcBorders>
          </w:tcPr>
          <w:p w14:paraId="1390E459" w14:textId="77777777" w:rsidR="0058622B" w:rsidRPr="003E7E75" w:rsidRDefault="0058622B" w:rsidP="003C376A">
            <w:pPr>
              <w:autoSpaceDE w:val="0"/>
              <w:autoSpaceDN w:val="0"/>
              <w:adjustRightInd w:val="0"/>
              <w:spacing w:after="0" w:line="240" w:lineRule="auto"/>
              <w:rPr>
                <w:ins w:id="3205" w:author="Arjan" w:date="2014-09-08T18:40:00Z"/>
                <w:rFonts w:ascii="Arial" w:eastAsia="Times New Roman" w:hAnsi="Arial" w:cs="Arial"/>
                <w:color w:val="000000"/>
                <w:sz w:val="20"/>
                <w:szCs w:val="20"/>
              </w:rPr>
            </w:pPr>
            <w:ins w:id="3206" w:author="Arjan" w:date="2014-09-08T18:40:00Z">
              <w:r w:rsidRPr="003E7E75">
                <w:rPr>
                  <w:rFonts w:ascii="Arial" w:eastAsia="Times New Roman" w:hAnsi="Arial" w:cs="Arial"/>
                  <w:color w:val="000000"/>
                  <w:sz w:val="20"/>
                  <w:szCs w:val="20"/>
                </w:rPr>
                <w:t>Nee</w:t>
              </w:r>
            </w:ins>
          </w:p>
        </w:tc>
      </w:tr>
      <w:tr w:rsidR="0058622B" w:rsidRPr="003E7E75" w14:paraId="1A87DE7D" w14:textId="77777777" w:rsidTr="003C376A">
        <w:trPr>
          <w:trHeight w:val="230"/>
          <w:ins w:id="3207" w:author="Arjan" w:date="2014-09-08T18:40:00Z"/>
        </w:trPr>
        <w:tc>
          <w:tcPr>
            <w:tcW w:w="3690" w:type="dxa"/>
            <w:tcBorders>
              <w:top w:val="nil"/>
              <w:left w:val="nil"/>
              <w:bottom w:val="nil"/>
              <w:right w:val="nil"/>
            </w:tcBorders>
          </w:tcPr>
          <w:p w14:paraId="409B508E" w14:textId="77777777" w:rsidR="0058622B" w:rsidRPr="003E7E75" w:rsidRDefault="0058622B" w:rsidP="003C376A">
            <w:pPr>
              <w:autoSpaceDE w:val="0"/>
              <w:autoSpaceDN w:val="0"/>
              <w:adjustRightInd w:val="0"/>
              <w:spacing w:after="0" w:line="240" w:lineRule="auto"/>
              <w:rPr>
                <w:ins w:id="3208" w:author="Arjan" w:date="2014-09-08T18:40:00Z"/>
                <w:rFonts w:ascii="Arial" w:eastAsia="Times New Roman" w:hAnsi="Arial" w:cs="Arial"/>
                <w:b/>
                <w:bCs/>
                <w:color w:val="000000"/>
                <w:sz w:val="20"/>
                <w:szCs w:val="20"/>
              </w:rPr>
            </w:pPr>
          </w:p>
        </w:tc>
        <w:tc>
          <w:tcPr>
            <w:tcW w:w="5670" w:type="dxa"/>
            <w:tcBorders>
              <w:top w:val="nil"/>
              <w:left w:val="nil"/>
              <w:bottom w:val="nil"/>
              <w:right w:val="nil"/>
            </w:tcBorders>
          </w:tcPr>
          <w:p w14:paraId="216E2B82" w14:textId="77777777" w:rsidR="0058622B" w:rsidRPr="003E7E75" w:rsidRDefault="0058622B" w:rsidP="003C376A">
            <w:pPr>
              <w:autoSpaceDE w:val="0"/>
              <w:autoSpaceDN w:val="0"/>
              <w:adjustRightInd w:val="0"/>
              <w:spacing w:after="0" w:line="240" w:lineRule="auto"/>
              <w:rPr>
                <w:ins w:id="3209" w:author="Arjan" w:date="2014-09-08T18:40:00Z"/>
                <w:rFonts w:ascii="Arial" w:eastAsia="Times New Roman" w:hAnsi="Arial" w:cs="Arial"/>
                <w:b/>
                <w:bCs/>
                <w:color w:val="000000"/>
                <w:sz w:val="20"/>
                <w:szCs w:val="20"/>
              </w:rPr>
            </w:pPr>
          </w:p>
        </w:tc>
      </w:tr>
      <w:tr w:rsidR="0058622B" w:rsidRPr="003E7E75" w14:paraId="51AB0D89" w14:textId="77777777" w:rsidTr="003C376A">
        <w:trPr>
          <w:trHeight w:val="230"/>
          <w:ins w:id="3210" w:author="Arjan" w:date="2014-09-08T18:40:00Z"/>
        </w:trPr>
        <w:tc>
          <w:tcPr>
            <w:tcW w:w="3690" w:type="dxa"/>
            <w:tcBorders>
              <w:top w:val="nil"/>
              <w:left w:val="nil"/>
              <w:bottom w:val="nil"/>
              <w:right w:val="nil"/>
            </w:tcBorders>
          </w:tcPr>
          <w:p w14:paraId="696F2717" w14:textId="77777777" w:rsidR="0058622B" w:rsidRPr="003E7E75" w:rsidRDefault="0058622B" w:rsidP="003C376A">
            <w:pPr>
              <w:autoSpaceDE w:val="0"/>
              <w:autoSpaceDN w:val="0"/>
              <w:adjustRightInd w:val="0"/>
              <w:spacing w:after="0" w:line="240" w:lineRule="auto"/>
              <w:rPr>
                <w:ins w:id="3211" w:author="Arjan" w:date="2014-09-08T18:40:00Z"/>
                <w:rFonts w:ascii="Arial" w:eastAsia="Times New Roman" w:hAnsi="Arial" w:cs="Arial"/>
                <w:color w:val="000000"/>
                <w:sz w:val="20"/>
                <w:szCs w:val="20"/>
              </w:rPr>
            </w:pPr>
            <w:ins w:id="3212" w:author="Arjan" w:date="2014-09-08T18:40:00Z">
              <w:r w:rsidRPr="003E7E75">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683B9AB5" w14:textId="77777777" w:rsidR="0058622B" w:rsidRPr="003E7E75" w:rsidRDefault="00DA5D93" w:rsidP="003C376A">
            <w:pPr>
              <w:autoSpaceDE w:val="0"/>
              <w:autoSpaceDN w:val="0"/>
              <w:adjustRightInd w:val="0"/>
              <w:spacing w:after="0" w:line="240" w:lineRule="auto"/>
              <w:rPr>
                <w:ins w:id="3213" w:author="Arjan" w:date="2014-09-08T18:40:00Z"/>
                <w:rFonts w:ascii="Arial" w:eastAsia="Times New Roman" w:hAnsi="Arial" w:cs="Arial"/>
                <w:color w:val="000000"/>
                <w:sz w:val="20"/>
                <w:szCs w:val="20"/>
              </w:rPr>
            </w:pPr>
            <w:ins w:id="3214" w:author="Arjan" w:date="2014-09-08T18:40:00Z">
              <w:r w:rsidRPr="003E7E75">
                <w:rPr>
                  <w:rFonts w:ascii="Arial" w:hAnsi="Arial" w:cs="Arial"/>
                  <w:sz w:val="20"/>
                  <w:szCs w:val="20"/>
                  <w:lang w:val="en-AU"/>
                </w:rPr>
                <w:fldChar w:fldCharType="begin" w:fldLock="1"/>
              </w:r>
              <w:r w:rsidR="0058622B" w:rsidRPr="003E7E75">
                <w:rPr>
                  <w:rFonts w:ascii="Arial" w:hAnsi="Arial" w:cs="Arial"/>
                  <w:sz w:val="20"/>
                  <w:szCs w:val="20"/>
                  <w:lang w:val="en-AU"/>
                </w:rPr>
                <w:instrText xml:space="preserve">MERGEFIELD </w:instrText>
              </w:r>
              <w:r w:rsidR="0058622B" w:rsidRPr="003E7E75">
                <w:rPr>
                  <w:rFonts w:ascii="Arial" w:eastAsia="Times New Roman" w:hAnsi="Arial" w:cs="Arial"/>
                  <w:color w:val="000000"/>
                  <w:sz w:val="20"/>
                  <w:szCs w:val="20"/>
                </w:rPr>
                <w:instrText>Att.LowerBound</w:instrText>
              </w:r>
              <w:r w:rsidRPr="003E7E75">
                <w:rPr>
                  <w:rFonts w:ascii="Arial" w:hAnsi="Arial" w:cs="Arial"/>
                  <w:sz w:val="20"/>
                  <w:szCs w:val="20"/>
                  <w:lang w:val="en-AU"/>
                </w:rPr>
                <w:fldChar w:fldCharType="separate"/>
              </w:r>
              <w:r w:rsidR="0058622B" w:rsidRPr="003E7E75">
                <w:rPr>
                  <w:rFonts w:ascii="Arial" w:eastAsia="Times New Roman" w:hAnsi="Arial" w:cs="Arial"/>
                  <w:color w:val="000000"/>
                  <w:sz w:val="20"/>
                  <w:szCs w:val="20"/>
                </w:rPr>
                <w:t>1</w:t>
              </w:r>
              <w:r w:rsidRPr="003E7E75">
                <w:rPr>
                  <w:rFonts w:ascii="Arial" w:hAnsi="Arial" w:cs="Arial"/>
                  <w:sz w:val="20"/>
                  <w:szCs w:val="20"/>
                  <w:lang w:val="en-AU"/>
                </w:rPr>
                <w:fldChar w:fldCharType="end"/>
              </w:r>
              <w:r w:rsidR="0058622B" w:rsidRPr="003E7E75">
                <w:rPr>
                  <w:rFonts w:ascii="Arial" w:eastAsia="Times New Roman" w:hAnsi="Arial" w:cs="Arial"/>
                  <w:color w:val="000000"/>
                  <w:sz w:val="20"/>
                  <w:szCs w:val="20"/>
                </w:rPr>
                <w:t xml:space="preserve"> - </w:t>
              </w:r>
              <w:r w:rsidRPr="003E7E75">
                <w:rPr>
                  <w:rFonts w:ascii="Arial" w:eastAsia="Times New Roman" w:hAnsi="Arial" w:cs="Arial"/>
                  <w:color w:val="000000"/>
                  <w:sz w:val="20"/>
                  <w:szCs w:val="20"/>
                </w:rPr>
                <w:fldChar w:fldCharType="begin" w:fldLock="1"/>
              </w:r>
              <w:r w:rsidR="0058622B" w:rsidRPr="003E7E75">
                <w:rPr>
                  <w:rFonts w:ascii="Arial" w:eastAsia="Times New Roman" w:hAnsi="Arial" w:cs="Arial"/>
                  <w:color w:val="000000"/>
                  <w:sz w:val="20"/>
                  <w:szCs w:val="20"/>
                </w:rPr>
                <w:instrText>MERGEFIELD Att.UpperBound</w:instrText>
              </w:r>
              <w:r w:rsidRPr="003E7E75">
                <w:rPr>
                  <w:rFonts w:ascii="Arial" w:eastAsia="Times New Roman" w:hAnsi="Arial" w:cs="Arial"/>
                  <w:color w:val="000000"/>
                  <w:sz w:val="20"/>
                  <w:szCs w:val="20"/>
                </w:rPr>
                <w:fldChar w:fldCharType="separate"/>
              </w:r>
              <w:r w:rsidR="0058622B" w:rsidRPr="003E7E75">
                <w:rPr>
                  <w:rFonts w:ascii="Arial" w:eastAsia="Times New Roman" w:hAnsi="Arial" w:cs="Arial"/>
                  <w:color w:val="000000"/>
                  <w:sz w:val="20"/>
                  <w:szCs w:val="20"/>
                </w:rPr>
                <w:t>1</w:t>
              </w:r>
              <w:r w:rsidRPr="003E7E75">
                <w:rPr>
                  <w:rFonts w:ascii="Arial" w:eastAsia="Times New Roman" w:hAnsi="Arial" w:cs="Arial"/>
                  <w:color w:val="000000"/>
                  <w:sz w:val="20"/>
                  <w:szCs w:val="20"/>
                </w:rPr>
                <w:fldChar w:fldCharType="end"/>
              </w:r>
            </w:ins>
          </w:p>
        </w:tc>
      </w:tr>
      <w:tr w:rsidR="0058622B" w:rsidRPr="003E7E75" w14:paraId="1AE4816D" w14:textId="77777777" w:rsidTr="003C376A">
        <w:trPr>
          <w:trHeight w:val="230"/>
          <w:ins w:id="3215" w:author="Arjan" w:date="2014-09-08T18:40:00Z"/>
        </w:trPr>
        <w:tc>
          <w:tcPr>
            <w:tcW w:w="3690" w:type="dxa"/>
            <w:tcBorders>
              <w:top w:val="nil"/>
              <w:left w:val="nil"/>
              <w:bottom w:val="nil"/>
              <w:right w:val="nil"/>
            </w:tcBorders>
          </w:tcPr>
          <w:p w14:paraId="2A331D4F" w14:textId="77777777" w:rsidR="0058622B" w:rsidRPr="003E7E75" w:rsidRDefault="0058622B" w:rsidP="003C376A">
            <w:pPr>
              <w:autoSpaceDE w:val="0"/>
              <w:autoSpaceDN w:val="0"/>
              <w:adjustRightInd w:val="0"/>
              <w:spacing w:after="0" w:line="240" w:lineRule="auto"/>
              <w:rPr>
                <w:ins w:id="3216" w:author="Arjan" w:date="2014-09-08T18:40:00Z"/>
                <w:rFonts w:ascii="Arial" w:eastAsia="Times New Roman" w:hAnsi="Arial" w:cs="Arial"/>
                <w:b/>
                <w:bCs/>
                <w:color w:val="000000"/>
                <w:sz w:val="20"/>
                <w:szCs w:val="20"/>
              </w:rPr>
            </w:pPr>
          </w:p>
        </w:tc>
        <w:tc>
          <w:tcPr>
            <w:tcW w:w="5670" w:type="dxa"/>
            <w:tcBorders>
              <w:top w:val="nil"/>
              <w:left w:val="nil"/>
              <w:bottom w:val="nil"/>
              <w:right w:val="nil"/>
            </w:tcBorders>
          </w:tcPr>
          <w:p w14:paraId="05F81FB1" w14:textId="77777777" w:rsidR="0058622B" w:rsidRPr="003E7E75" w:rsidRDefault="0058622B" w:rsidP="003C376A">
            <w:pPr>
              <w:autoSpaceDE w:val="0"/>
              <w:autoSpaceDN w:val="0"/>
              <w:adjustRightInd w:val="0"/>
              <w:spacing w:after="0" w:line="240" w:lineRule="auto"/>
              <w:rPr>
                <w:ins w:id="3217" w:author="Arjan" w:date="2014-09-08T18:40:00Z"/>
                <w:rFonts w:ascii="Arial" w:eastAsia="Times New Roman" w:hAnsi="Arial" w:cs="Arial"/>
                <w:b/>
                <w:bCs/>
                <w:color w:val="000000"/>
                <w:sz w:val="20"/>
                <w:szCs w:val="20"/>
              </w:rPr>
            </w:pPr>
          </w:p>
        </w:tc>
      </w:tr>
      <w:tr w:rsidR="0058622B" w:rsidRPr="003E7E75" w14:paraId="569F900F" w14:textId="77777777" w:rsidTr="003C376A">
        <w:trPr>
          <w:trHeight w:val="230"/>
          <w:ins w:id="3218" w:author="Arjan" w:date="2014-09-08T18:40:00Z"/>
        </w:trPr>
        <w:tc>
          <w:tcPr>
            <w:tcW w:w="3690" w:type="dxa"/>
            <w:tcBorders>
              <w:top w:val="nil"/>
              <w:left w:val="nil"/>
              <w:bottom w:val="nil"/>
              <w:right w:val="nil"/>
            </w:tcBorders>
          </w:tcPr>
          <w:p w14:paraId="4B45E7F2" w14:textId="77777777" w:rsidR="0058622B" w:rsidRPr="003E7E75" w:rsidRDefault="0058622B" w:rsidP="003C376A">
            <w:pPr>
              <w:autoSpaceDE w:val="0"/>
              <w:autoSpaceDN w:val="0"/>
              <w:adjustRightInd w:val="0"/>
              <w:spacing w:after="0" w:line="240" w:lineRule="auto"/>
              <w:rPr>
                <w:ins w:id="3219" w:author="Arjan" w:date="2014-09-08T18:40:00Z"/>
                <w:rFonts w:ascii="Arial" w:eastAsia="Times New Roman" w:hAnsi="Arial" w:cs="Arial"/>
                <w:color w:val="000000"/>
                <w:sz w:val="20"/>
                <w:szCs w:val="20"/>
              </w:rPr>
            </w:pPr>
            <w:ins w:id="3220" w:author="Arjan" w:date="2014-09-08T18:40:00Z">
              <w:r w:rsidRPr="003E7E75">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53E01557" w14:textId="77777777" w:rsidR="0058622B" w:rsidRPr="003E7E75" w:rsidRDefault="0058622B" w:rsidP="003C376A">
            <w:pPr>
              <w:autoSpaceDE w:val="0"/>
              <w:autoSpaceDN w:val="0"/>
              <w:adjustRightInd w:val="0"/>
              <w:spacing w:after="0" w:line="240" w:lineRule="auto"/>
              <w:rPr>
                <w:ins w:id="3221" w:author="Arjan" w:date="2014-09-08T18:40:00Z"/>
                <w:rFonts w:ascii="Arial" w:eastAsia="Times New Roman" w:hAnsi="Arial" w:cs="Arial"/>
                <w:color w:val="000000"/>
                <w:sz w:val="20"/>
                <w:szCs w:val="20"/>
              </w:rPr>
            </w:pPr>
            <w:ins w:id="3222" w:author="Arjan" w:date="2014-09-08T18:40:00Z">
              <w:r w:rsidRPr="003E7E75">
                <w:rPr>
                  <w:rFonts w:ascii="Arial" w:eastAsia="Times New Roman" w:hAnsi="Arial" w:cs="Arial"/>
                  <w:color w:val="000000"/>
                  <w:sz w:val="20"/>
                  <w:szCs w:val="20"/>
                </w:rPr>
                <w:t>Gemeentelijk basisgegeven</w:t>
              </w:r>
            </w:ins>
          </w:p>
        </w:tc>
      </w:tr>
      <w:tr w:rsidR="0058622B" w:rsidRPr="003E7E75" w14:paraId="27EE7142" w14:textId="77777777" w:rsidTr="003C376A">
        <w:trPr>
          <w:trHeight w:val="230"/>
          <w:ins w:id="3223" w:author="Arjan" w:date="2014-09-08T18:40:00Z"/>
        </w:trPr>
        <w:tc>
          <w:tcPr>
            <w:tcW w:w="3690" w:type="dxa"/>
            <w:tcBorders>
              <w:top w:val="nil"/>
              <w:left w:val="nil"/>
              <w:bottom w:val="nil"/>
              <w:right w:val="nil"/>
            </w:tcBorders>
          </w:tcPr>
          <w:p w14:paraId="4266670A" w14:textId="77777777" w:rsidR="0058622B" w:rsidRPr="003E7E75" w:rsidRDefault="0058622B" w:rsidP="003C376A">
            <w:pPr>
              <w:autoSpaceDE w:val="0"/>
              <w:autoSpaceDN w:val="0"/>
              <w:adjustRightInd w:val="0"/>
              <w:spacing w:after="0" w:line="240" w:lineRule="auto"/>
              <w:rPr>
                <w:ins w:id="3224" w:author="Arjan" w:date="2014-09-08T18:40:00Z"/>
                <w:rFonts w:ascii="Arial" w:eastAsia="Times New Roman" w:hAnsi="Arial" w:cs="Arial"/>
                <w:b/>
                <w:bCs/>
                <w:color w:val="000000"/>
                <w:sz w:val="20"/>
                <w:szCs w:val="20"/>
              </w:rPr>
            </w:pPr>
          </w:p>
        </w:tc>
        <w:tc>
          <w:tcPr>
            <w:tcW w:w="5670" w:type="dxa"/>
            <w:tcBorders>
              <w:top w:val="nil"/>
              <w:left w:val="nil"/>
              <w:bottom w:val="nil"/>
              <w:right w:val="nil"/>
            </w:tcBorders>
          </w:tcPr>
          <w:p w14:paraId="6D8BD16F" w14:textId="77777777" w:rsidR="0058622B" w:rsidRPr="003E7E75" w:rsidRDefault="0058622B" w:rsidP="003C376A">
            <w:pPr>
              <w:autoSpaceDE w:val="0"/>
              <w:autoSpaceDN w:val="0"/>
              <w:adjustRightInd w:val="0"/>
              <w:spacing w:after="0" w:line="240" w:lineRule="auto"/>
              <w:rPr>
                <w:ins w:id="3225" w:author="Arjan" w:date="2014-09-08T18:40:00Z"/>
                <w:rFonts w:ascii="Arial" w:eastAsia="Times New Roman" w:hAnsi="Arial" w:cs="Arial"/>
                <w:b/>
                <w:bCs/>
                <w:color w:val="000000"/>
                <w:sz w:val="20"/>
                <w:szCs w:val="20"/>
              </w:rPr>
            </w:pPr>
          </w:p>
        </w:tc>
      </w:tr>
      <w:tr w:rsidR="0058622B" w:rsidRPr="003E7E75" w14:paraId="58145936" w14:textId="77777777" w:rsidTr="003C376A">
        <w:trPr>
          <w:trHeight w:val="230"/>
          <w:ins w:id="3226" w:author="Arjan" w:date="2014-09-08T18:40:00Z"/>
        </w:trPr>
        <w:tc>
          <w:tcPr>
            <w:tcW w:w="3690" w:type="dxa"/>
            <w:tcBorders>
              <w:top w:val="nil"/>
              <w:left w:val="nil"/>
              <w:bottom w:val="nil"/>
              <w:right w:val="nil"/>
            </w:tcBorders>
          </w:tcPr>
          <w:p w14:paraId="017BB40B" w14:textId="77777777" w:rsidR="0058622B" w:rsidRPr="003E7E75" w:rsidRDefault="0058622B" w:rsidP="003C376A">
            <w:pPr>
              <w:autoSpaceDE w:val="0"/>
              <w:autoSpaceDN w:val="0"/>
              <w:adjustRightInd w:val="0"/>
              <w:spacing w:after="0" w:line="240" w:lineRule="auto"/>
              <w:rPr>
                <w:ins w:id="3227" w:author="Arjan" w:date="2014-09-08T18:40:00Z"/>
                <w:rFonts w:ascii="Arial" w:eastAsia="Times New Roman" w:hAnsi="Arial" w:cs="Arial"/>
                <w:b/>
                <w:bCs/>
                <w:color w:val="000000"/>
                <w:sz w:val="20"/>
                <w:szCs w:val="20"/>
              </w:rPr>
            </w:pPr>
            <w:ins w:id="3228" w:author="Arjan" w:date="2014-09-08T18:40:00Z">
              <w:r w:rsidRPr="003E7E75">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14:paraId="01B6ACEB" w14:textId="77777777" w:rsidR="0058622B" w:rsidRPr="003E7E75" w:rsidRDefault="0058622B" w:rsidP="003C376A">
            <w:pPr>
              <w:autoSpaceDE w:val="0"/>
              <w:autoSpaceDN w:val="0"/>
              <w:adjustRightInd w:val="0"/>
              <w:spacing w:after="0" w:line="240" w:lineRule="auto"/>
              <w:rPr>
                <w:ins w:id="3229" w:author="Arjan" w:date="2014-09-08T18:40:00Z"/>
                <w:rFonts w:ascii="Arial" w:eastAsia="Times New Roman" w:hAnsi="Arial" w:cs="Arial"/>
                <w:b/>
                <w:bCs/>
                <w:color w:val="000000"/>
                <w:sz w:val="20"/>
                <w:szCs w:val="20"/>
              </w:rPr>
            </w:pPr>
            <w:ins w:id="3230" w:author="Arjan" w:date="2014-09-08T18:40:00Z">
              <w:r w:rsidRPr="003E7E75">
                <w:rPr>
                  <w:rFonts w:ascii="Arial" w:eastAsia="Times New Roman" w:hAnsi="Arial" w:cs="Arial"/>
                  <w:b/>
                  <w:bCs/>
                  <w:color w:val="000000"/>
                  <w:sz w:val="20"/>
                  <w:szCs w:val="20"/>
                </w:rPr>
                <w:t>-</w:t>
              </w:r>
            </w:ins>
          </w:p>
        </w:tc>
      </w:tr>
    </w:tbl>
    <w:p w14:paraId="1FAF478B" w14:textId="77777777" w:rsidR="0058622B" w:rsidRDefault="0058622B" w:rsidP="00ED4564">
      <w:pPr>
        <w:rPr>
          <w:ins w:id="3231" w:author="Arjan" w:date="2014-09-08T18:44:00Z"/>
        </w:rPr>
      </w:pPr>
    </w:p>
    <w:p w14:paraId="22585F56" w14:textId="77777777" w:rsidR="0058622B" w:rsidRPr="003E7E75" w:rsidRDefault="00DA5D93" w:rsidP="0058622B">
      <w:pPr>
        <w:autoSpaceDE w:val="0"/>
        <w:autoSpaceDN w:val="0"/>
        <w:adjustRightInd w:val="0"/>
        <w:spacing w:before="240" w:after="60" w:line="240" w:lineRule="auto"/>
        <w:outlineLvl w:val="3"/>
        <w:rPr>
          <w:ins w:id="3232" w:author="Arjan" w:date="2014-09-08T18:44:00Z"/>
          <w:rFonts w:ascii="Arial" w:eastAsia="Times New Roman" w:hAnsi="Arial" w:cs="Arial"/>
          <w:b/>
          <w:bCs/>
          <w:color w:val="004080"/>
          <w:sz w:val="24"/>
          <w:szCs w:val="24"/>
        </w:rPr>
      </w:pPr>
      <w:ins w:id="3233" w:author="Arjan" w:date="2014-09-08T18:44:00Z">
        <w:r w:rsidRPr="003E7E75">
          <w:rPr>
            <w:rFonts w:ascii="Arial" w:hAnsi="Arial" w:cs="Arial"/>
            <w:sz w:val="20"/>
            <w:szCs w:val="20"/>
            <w:lang w:val="en-AU"/>
          </w:rPr>
          <w:fldChar w:fldCharType="begin" w:fldLock="1"/>
        </w:r>
        <w:r w:rsidR="0058622B" w:rsidRPr="003E7E75">
          <w:rPr>
            <w:rFonts w:ascii="Arial" w:hAnsi="Arial" w:cs="Arial"/>
            <w:sz w:val="20"/>
            <w:szCs w:val="20"/>
            <w:lang w:val="en-AU"/>
          </w:rPr>
          <w:instrText xml:space="preserve">MERGEFIELD </w:instrText>
        </w:r>
        <w:r w:rsidR="0058622B" w:rsidRPr="003E7E75">
          <w:rPr>
            <w:rFonts w:ascii="Arial" w:eastAsia="Times New Roman" w:hAnsi="Arial" w:cs="Arial"/>
            <w:b/>
            <w:bCs/>
            <w:color w:val="004080"/>
            <w:sz w:val="24"/>
            <w:szCs w:val="24"/>
          </w:rPr>
          <w:instrText>Att.Stereotype</w:instrText>
        </w:r>
        <w:r w:rsidRPr="003E7E75">
          <w:rPr>
            <w:rFonts w:ascii="Arial" w:hAnsi="Arial" w:cs="Arial"/>
            <w:sz w:val="20"/>
            <w:szCs w:val="20"/>
            <w:lang w:val="en-AU"/>
          </w:rPr>
          <w:fldChar w:fldCharType="separate"/>
        </w:r>
        <w:r w:rsidR="0058622B" w:rsidRPr="003E7E75">
          <w:rPr>
            <w:rFonts w:ascii="Arial" w:eastAsia="Times New Roman" w:hAnsi="Arial" w:cs="Arial"/>
            <w:b/>
            <w:bCs/>
            <w:color w:val="004080"/>
            <w:sz w:val="24"/>
            <w:szCs w:val="24"/>
          </w:rPr>
          <w:t>«Attribuutsoort»</w:t>
        </w:r>
        <w:r w:rsidRPr="003E7E75">
          <w:rPr>
            <w:rFonts w:ascii="Arial" w:hAnsi="Arial" w:cs="Arial"/>
            <w:sz w:val="20"/>
            <w:szCs w:val="20"/>
            <w:lang w:val="en-AU"/>
          </w:rPr>
          <w:fldChar w:fldCharType="end"/>
        </w:r>
        <w:r w:rsidR="0058622B" w:rsidRPr="003E7E75">
          <w:rPr>
            <w:rFonts w:ascii="Arial" w:eastAsia="Times New Roman" w:hAnsi="Arial" w:cs="Arial"/>
            <w:b/>
            <w:bCs/>
            <w:color w:val="004080"/>
            <w:sz w:val="24"/>
            <w:szCs w:val="24"/>
          </w:rPr>
          <w:t xml:space="preserve"> </w:t>
        </w:r>
        <w:r w:rsidR="0058622B">
          <w:rPr>
            <w:rFonts w:ascii="Arial" w:eastAsia="Times New Roman" w:hAnsi="Arial" w:cs="Arial"/>
            <w:b/>
            <w:bCs/>
            <w:color w:val="004080"/>
            <w:sz w:val="24"/>
            <w:szCs w:val="24"/>
          </w:rPr>
          <w:t>Toelichting</w:t>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58622B" w:rsidRPr="003E7E75" w14:paraId="322413EC" w14:textId="77777777" w:rsidTr="003C376A">
        <w:trPr>
          <w:trHeight w:val="215"/>
          <w:ins w:id="3234" w:author="Arjan" w:date="2014-09-08T18:44:00Z"/>
        </w:trPr>
        <w:tc>
          <w:tcPr>
            <w:tcW w:w="3690" w:type="dxa"/>
            <w:tcBorders>
              <w:top w:val="nil"/>
              <w:left w:val="nil"/>
              <w:bottom w:val="nil"/>
              <w:right w:val="nil"/>
            </w:tcBorders>
          </w:tcPr>
          <w:p w14:paraId="334E36CB" w14:textId="77777777" w:rsidR="0058622B" w:rsidRPr="003E7E75" w:rsidRDefault="0058622B" w:rsidP="003C376A">
            <w:pPr>
              <w:autoSpaceDE w:val="0"/>
              <w:autoSpaceDN w:val="0"/>
              <w:adjustRightInd w:val="0"/>
              <w:spacing w:after="0" w:line="240" w:lineRule="auto"/>
              <w:rPr>
                <w:ins w:id="3235" w:author="Arjan" w:date="2014-09-08T18:44:00Z"/>
                <w:rFonts w:ascii="Arial" w:eastAsia="Times New Roman" w:hAnsi="Arial" w:cs="Arial"/>
                <w:color w:val="000000"/>
                <w:sz w:val="20"/>
                <w:szCs w:val="20"/>
              </w:rPr>
            </w:pPr>
            <w:ins w:id="3236" w:author="Arjan" w:date="2014-09-08T18:44:00Z">
              <w:r w:rsidRPr="003E7E75">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14:paraId="5A98C756" w14:textId="77777777" w:rsidR="0058622B" w:rsidRPr="003E7E75" w:rsidRDefault="0058622B" w:rsidP="003C376A">
            <w:pPr>
              <w:autoSpaceDE w:val="0"/>
              <w:autoSpaceDN w:val="0"/>
              <w:adjustRightInd w:val="0"/>
              <w:spacing w:after="0" w:line="240" w:lineRule="auto"/>
              <w:rPr>
                <w:ins w:id="3237" w:author="Arjan" w:date="2014-09-08T18:44:00Z"/>
                <w:rFonts w:ascii="Arial" w:eastAsia="Times New Roman" w:hAnsi="Arial" w:cs="Arial"/>
                <w:color w:val="000000"/>
                <w:sz w:val="20"/>
                <w:szCs w:val="20"/>
              </w:rPr>
            </w:pPr>
            <w:ins w:id="3238" w:author="Arjan" w:date="2014-09-08T18:44:00Z">
              <w:r>
                <w:rPr>
                  <w:rFonts w:ascii="Arial" w:hAnsi="Arial" w:cs="Arial"/>
                  <w:sz w:val="20"/>
                  <w:szCs w:val="20"/>
                  <w:lang w:val="en-AU"/>
                </w:rPr>
                <w:t>Toelichting</w:t>
              </w:r>
            </w:ins>
          </w:p>
        </w:tc>
      </w:tr>
      <w:tr w:rsidR="0058622B" w:rsidRPr="003E7E75" w14:paraId="259A4C0D" w14:textId="77777777" w:rsidTr="003C376A">
        <w:trPr>
          <w:ins w:id="3239" w:author="Arjan" w:date="2014-09-08T18:44:00Z"/>
        </w:trPr>
        <w:tc>
          <w:tcPr>
            <w:tcW w:w="3690" w:type="dxa"/>
            <w:tcBorders>
              <w:top w:val="nil"/>
              <w:left w:val="nil"/>
              <w:bottom w:val="nil"/>
              <w:right w:val="nil"/>
            </w:tcBorders>
          </w:tcPr>
          <w:p w14:paraId="2D1D0ADE" w14:textId="77777777" w:rsidR="0058622B" w:rsidRPr="003E7E75" w:rsidRDefault="0058622B" w:rsidP="003C376A">
            <w:pPr>
              <w:autoSpaceDE w:val="0"/>
              <w:autoSpaceDN w:val="0"/>
              <w:adjustRightInd w:val="0"/>
              <w:spacing w:after="0" w:line="240" w:lineRule="auto"/>
              <w:rPr>
                <w:ins w:id="3240"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14:paraId="4E36C116" w14:textId="77777777" w:rsidR="0058622B" w:rsidRPr="003E7E75" w:rsidRDefault="0058622B" w:rsidP="003C376A">
            <w:pPr>
              <w:autoSpaceDE w:val="0"/>
              <w:autoSpaceDN w:val="0"/>
              <w:adjustRightInd w:val="0"/>
              <w:spacing w:after="0" w:line="240" w:lineRule="auto"/>
              <w:rPr>
                <w:ins w:id="3241" w:author="Arjan" w:date="2014-09-08T18:44:00Z"/>
                <w:rFonts w:ascii="Arial" w:eastAsia="Times New Roman" w:hAnsi="Arial" w:cs="Arial"/>
                <w:b/>
                <w:bCs/>
                <w:color w:val="000000"/>
                <w:sz w:val="20"/>
                <w:szCs w:val="20"/>
              </w:rPr>
            </w:pPr>
          </w:p>
        </w:tc>
      </w:tr>
      <w:tr w:rsidR="0058622B" w:rsidRPr="003E7E75" w14:paraId="3DA07AB3" w14:textId="77777777" w:rsidTr="003C376A">
        <w:trPr>
          <w:ins w:id="3242" w:author="Arjan" w:date="2014-09-08T18:44:00Z"/>
        </w:trPr>
        <w:tc>
          <w:tcPr>
            <w:tcW w:w="3690" w:type="dxa"/>
            <w:tcBorders>
              <w:top w:val="nil"/>
              <w:left w:val="nil"/>
              <w:bottom w:val="nil"/>
              <w:right w:val="nil"/>
            </w:tcBorders>
          </w:tcPr>
          <w:p w14:paraId="2B644725" w14:textId="77777777" w:rsidR="0058622B" w:rsidRPr="003E7E75" w:rsidRDefault="0058622B" w:rsidP="003C376A">
            <w:pPr>
              <w:autoSpaceDE w:val="0"/>
              <w:autoSpaceDN w:val="0"/>
              <w:adjustRightInd w:val="0"/>
              <w:spacing w:after="0" w:line="240" w:lineRule="auto"/>
              <w:rPr>
                <w:ins w:id="3243" w:author="Arjan" w:date="2014-09-08T18:44:00Z"/>
                <w:rFonts w:ascii="Arial" w:eastAsia="Times New Roman" w:hAnsi="Arial" w:cs="Arial"/>
                <w:color w:val="000000"/>
                <w:sz w:val="20"/>
                <w:szCs w:val="20"/>
              </w:rPr>
            </w:pPr>
            <w:ins w:id="3244" w:author="Arjan" w:date="2014-09-08T18:44:00Z">
              <w:r w:rsidRPr="003E7E75">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14:paraId="410A27AA" w14:textId="77777777" w:rsidR="0058622B" w:rsidRPr="003E7E75" w:rsidRDefault="0058622B" w:rsidP="003C376A">
            <w:pPr>
              <w:autoSpaceDE w:val="0"/>
              <w:autoSpaceDN w:val="0"/>
              <w:adjustRightInd w:val="0"/>
              <w:spacing w:after="0" w:line="240" w:lineRule="auto"/>
              <w:rPr>
                <w:ins w:id="3245" w:author="Arjan" w:date="2014-09-08T18:44:00Z"/>
                <w:rFonts w:ascii="Arial" w:eastAsia="Times New Roman" w:hAnsi="Arial" w:cs="Arial"/>
                <w:color w:val="000000"/>
                <w:sz w:val="20"/>
                <w:szCs w:val="20"/>
              </w:rPr>
            </w:pPr>
            <w:ins w:id="3246" w:author="Arjan" w:date="2014-09-08T18:44:00Z">
              <w:r w:rsidRPr="003E7E75">
                <w:rPr>
                  <w:rFonts w:ascii="Arial" w:eastAsia="Times New Roman" w:hAnsi="Arial" w:cs="Arial"/>
                  <w:color w:val="000000"/>
                  <w:sz w:val="20"/>
                  <w:szCs w:val="20"/>
                </w:rPr>
                <w:t>KING</w:t>
              </w:r>
            </w:ins>
          </w:p>
        </w:tc>
      </w:tr>
      <w:tr w:rsidR="0058622B" w:rsidRPr="003E7E75" w14:paraId="45D1F20B" w14:textId="77777777" w:rsidTr="003C376A">
        <w:trPr>
          <w:ins w:id="3247" w:author="Arjan" w:date="2014-09-08T18:44:00Z"/>
        </w:trPr>
        <w:tc>
          <w:tcPr>
            <w:tcW w:w="3690" w:type="dxa"/>
            <w:tcBorders>
              <w:top w:val="nil"/>
              <w:left w:val="nil"/>
              <w:bottom w:val="nil"/>
              <w:right w:val="nil"/>
            </w:tcBorders>
          </w:tcPr>
          <w:p w14:paraId="50900BFA" w14:textId="77777777" w:rsidR="0058622B" w:rsidRPr="003E7E75" w:rsidRDefault="0058622B" w:rsidP="003C376A">
            <w:pPr>
              <w:autoSpaceDE w:val="0"/>
              <w:autoSpaceDN w:val="0"/>
              <w:adjustRightInd w:val="0"/>
              <w:spacing w:after="0" w:line="240" w:lineRule="auto"/>
              <w:rPr>
                <w:ins w:id="3248"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14:paraId="412865B0" w14:textId="77777777" w:rsidR="0058622B" w:rsidRPr="003E7E75" w:rsidRDefault="0058622B" w:rsidP="003C376A">
            <w:pPr>
              <w:autoSpaceDE w:val="0"/>
              <w:autoSpaceDN w:val="0"/>
              <w:adjustRightInd w:val="0"/>
              <w:spacing w:after="0" w:line="240" w:lineRule="auto"/>
              <w:rPr>
                <w:ins w:id="3249" w:author="Arjan" w:date="2014-09-08T18:44:00Z"/>
                <w:rFonts w:ascii="Arial" w:eastAsia="Times New Roman" w:hAnsi="Arial" w:cs="Arial"/>
                <w:b/>
                <w:bCs/>
                <w:color w:val="000000"/>
                <w:sz w:val="20"/>
                <w:szCs w:val="20"/>
              </w:rPr>
            </w:pPr>
          </w:p>
        </w:tc>
      </w:tr>
      <w:tr w:rsidR="0058622B" w:rsidRPr="003E7E75" w14:paraId="48A1AD28" w14:textId="77777777" w:rsidTr="003C376A">
        <w:trPr>
          <w:ins w:id="3250" w:author="Arjan" w:date="2014-09-08T18:44:00Z"/>
        </w:trPr>
        <w:tc>
          <w:tcPr>
            <w:tcW w:w="3690" w:type="dxa"/>
            <w:tcBorders>
              <w:top w:val="nil"/>
              <w:left w:val="nil"/>
              <w:bottom w:val="nil"/>
              <w:right w:val="nil"/>
            </w:tcBorders>
          </w:tcPr>
          <w:p w14:paraId="223F796C" w14:textId="77777777" w:rsidR="0058622B" w:rsidRPr="003E7E75" w:rsidRDefault="0058622B" w:rsidP="003C376A">
            <w:pPr>
              <w:autoSpaceDE w:val="0"/>
              <w:autoSpaceDN w:val="0"/>
              <w:adjustRightInd w:val="0"/>
              <w:spacing w:after="0" w:line="240" w:lineRule="auto"/>
              <w:rPr>
                <w:ins w:id="3251" w:author="Arjan" w:date="2014-09-08T18:44:00Z"/>
                <w:rFonts w:ascii="Arial" w:eastAsia="Times New Roman" w:hAnsi="Arial" w:cs="Arial"/>
                <w:color w:val="000000"/>
                <w:sz w:val="20"/>
                <w:szCs w:val="20"/>
              </w:rPr>
            </w:pPr>
            <w:ins w:id="3252" w:author="Arjan" w:date="2014-09-08T18:44:00Z">
              <w:r w:rsidRPr="003E7E75">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14:paraId="7821ED83" w14:textId="77777777" w:rsidR="0058622B" w:rsidRPr="003E7E75" w:rsidRDefault="0058622B" w:rsidP="003C376A">
            <w:pPr>
              <w:autoSpaceDE w:val="0"/>
              <w:autoSpaceDN w:val="0"/>
              <w:adjustRightInd w:val="0"/>
              <w:spacing w:after="0" w:line="240" w:lineRule="auto"/>
              <w:rPr>
                <w:ins w:id="3253" w:author="Arjan" w:date="2014-09-08T18:44:00Z"/>
                <w:rFonts w:ascii="Arial" w:eastAsia="Times New Roman" w:hAnsi="Arial" w:cs="Arial"/>
                <w:color w:val="000000"/>
                <w:sz w:val="20"/>
                <w:szCs w:val="20"/>
              </w:rPr>
            </w:pPr>
          </w:p>
        </w:tc>
      </w:tr>
      <w:tr w:rsidR="0058622B" w:rsidRPr="003E7E75" w14:paraId="2A9ADE8E" w14:textId="77777777" w:rsidTr="003C376A">
        <w:trPr>
          <w:ins w:id="3254" w:author="Arjan" w:date="2014-09-08T18:44:00Z"/>
        </w:trPr>
        <w:tc>
          <w:tcPr>
            <w:tcW w:w="3690" w:type="dxa"/>
            <w:tcBorders>
              <w:top w:val="nil"/>
              <w:left w:val="nil"/>
              <w:bottom w:val="nil"/>
              <w:right w:val="nil"/>
            </w:tcBorders>
          </w:tcPr>
          <w:p w14:paraId="7D7CA707" w14:textId="77777777" w:rsidR="0058622B" w:rsidRPr="003E7E75" w:rsidRDefault="0058622B" w:rsidP="003C376A">
            <w:pPr>
              <w:autoSpaceDE w:val="0"/>
              <w:autoSpaceDN w:val="0"/>
              <w:adjustRightInd w:val="0"/>
              <w:spacing w:after="0" w:line="240" w:lineRule="auto"/>
              <w:rPr>
                <w:ins w:id="3255"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14:paraId="3220AD08" w14:textId="77777777" w:rsidR="0058622B" w:rsidRPr="003E7E75" w:rsidRDefault="0058622B" w:rsidP="003C376A">
            <w:pPr>
              <w:autoSpaceDE w:val="0"/>
              <w:autoSpaceDN w:val="0"/>
              <w:adjustRightInd w:val="0"/>
              <w:spacing w:after="0" w:line="240" w:lineRule="auto"/>
              <w:rPr>
                <w:ins w:id="3256" w:author="Arjan" w:date="2014-09-08T18:44:00Z"/>
                <w:rFonts w:ascii="Arial" w:eastAsia="Times New Roman" w:hAnsi="Arial" w:cs="Arial"/>
                <w:b/>
                <w:bCs/>
                <w:color w:val="000000"/>
                <w:sz w:val="20"/>
                <w:szCs w:val="20"/>
              </w:rPr>
            </w:pPr>
          </w:p>
        </w:tc>
      </w:tr>
      <w:tr w:rsidR="0058622B" w:rsidRPr="003E7E75" w14:paraId="427FDCDD" w14:textId="77777777" w:rsidTr="003C376A">
        <w:trPr>
          <w:ins w:id="3257" w:author="Arjan" w:date="2014-09-08T18:44:00Z"/>
        </w:trPr>
        <w:tc>
          <w:tcPr>
            <w:tcW w:w="3690" w:type="dxa"/>
            <w:tcBorders>
              <w:top w:val="nil"/>
              <w:left w:val="nil"/>
              <w:bottom w:val="nil"/>
              <w:right w:val="nil"/>
            </w:tcBorders>
          </w:tcPr>
          <w:p w14:paraId="1258AE7A" w14:textId="77777777" w:rsidR="0058622B" w:rsidRPr="003E7E75" w:rsidRDefault="0058622B" w:rsidP="003C376A">
            <w:pPr>
              <w:autoSpaceDE w:val="0"/>
              <w:autoSpaceDN w:val="0"/>
              <w:adjustRightInd w:val="0"/>
              <w:spacing w:after="0" w:line="240" w:lineRule="auto"/>
              <w:rPr>
                <w:ins w:id="3258" w:author="Arjan" w:date="2014-09-08T18:44:00Z"/>
                <w:rFonts w:ascii="Arial" w:eastAsia="Times New Roman" w:hAnsi="Arial" w:cs="Arial"/>
                <w:color w:val="000000"/>
                <w:sz w:val="20"/>
                <w:szCs w:val="20"/>
              </w:rPr>
            </w:pPr>
            <w:ins w:id="3259" w:author="Arjan" w:date="2014-09-08T18:44:00Z">
              <w:r w:rsidRPr="003E7E75">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14:paraId="6F2A3D55" w14:textId="77777777" w:rsidR="0058622B" w:rsidRPr="003E7E75" w:rsidRDefault="0058622B" w:rsidP="003C376A">
            <w:pPr>
              <w:autoSpaceDE w:val="0"/>
              <w:autoSpaceDN w:val="0"/>
              <w:adjustRightInd w:val="0"/>
              <w:spacing w:after="0" w:line="240" w:lineRule="auto"/>
              <w:rPr>
                <w:ins w:id="3260" w:author="Arjan" w:date="2014-09-08T18:44:00Z"/>
                <w:rFonts w:ascii="Arial" w:eastAsia="Times New Roman" w:hAnsi="Arial" w:cs="Arial"/>
                <w:color w:val="000000"/>
                <w:sz w:val="20"/>
                <w:szCs w:val="20"/>
              </w:rPr>
            </w:pPr>
            <w:ins w:id="3261" w:author="Arjan" w:date="2014-09-08T18:44:00Z">
              <w:r>
                <w:rPr>
                  <w:rFonts w:ascii="Arial" w:hAnsi="Arial" w:cs="Arial"/>
                  <w:sz w:val="20"/>
                  <w:szCs w:val="20"/>
                  <w:lang w:val="en-AU"/>
                </w:rPr>
                <w:t>toelichting</w:t>
              </w:r>
            </w:ins>
          </w:p>
        </w:tc>
      </w:tr>
      <w:tr w:rsidR="0058622B" w:rsidRPr="003E7E75" w14:paraId="18119913" w14:textId="77777777" w:rsidTr="003C376A">
        <w:trPr>
          <w:trHeight w:val="260"/>
          <w:ins w:id="3262" w:author="Arjan" w:date="2014-09-08T18:44:00Z"/>
        </w:trPr>
        <w:tc>
          <w:tcPr>
            <w:tcW w:w="3690" w:type="dxa"/>
            <w:tcBorders>
              <w:top w:val="nil"/>
              <w:left w:val="nil"/>
              <w:bottom w:val="nil"/>
              <w:right w:val="nil"/>
            </w:tcBorders>
          </w:tcPr>
          <w:p w14:paraId="3E48F535" w14:textId="77777777" w:rsidR="0058622B" w:rsidRPr="003E7E75" w:rsidRDefault="0058622B" w:rsidP="003C376A">
            <w:pPr>
              <w:autoSpaceDE w:val="0"/>
              <w:autoSpaceDN w:val="0"/>
              <w:adjustRightInd w:val="0"/>
              <w:spacing w:after="0" w:line="240" w:lineRule="auto"/>
              <w:rPr>
                <w:ins w:id="3263"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14:paraId="0FF3D3D0" w14:textId="77777777" w:rsidR="0058622B" w:rsidRPr="003E7E75" w:rsidRDefault="0058622B" w:rsidP="003C376A">
            <w:pPr>
              <w:autoSpaceDE w:val="0"/>
              <w:autoSpaceDN w:val="0"/>
              <w:adjustRightInd w:val="0"/>
              <w:spacing w:after="0" w:line="240" w:lineRule="auto"/>
              <w:rPr>
                <w:ins w:id="3264" w:author="Arjan" w:date="2014-09-08T18:44:00Z"/>
                <w:rFonts w:ascii="Arial" w:eastAsia="Times New Roman" w:hAnsi="Arial" w:cs="Arial"/>
                <w:b/>
                <w:bCs/>
                <w:color w:val="000000"/>
                <w:sz w:val="20"/>
                <w:szCs w:val="20"/>
              </w:rPr>
            </w:pPr>
          </w:p>
        </w:tc>
      </w:tr>
      <w:tr w:rsidR="0058622B" w:rsidRPr="00AE1A91" w14:paraId="37323D60" w14:textId="77777777" w:rsidTr="003C376A">
        <w:trPr>
          <w:ins w:id="3265" w:author="Arjan" w:date="2014-09-08T18:44:00Z"/>
        </w:trPr>
        <w:tc>
          <w:tcPr>
            <w:tcW w:w="3690" w:type="dxa"/>
            <w:tcBorders>
              <w:top w:val="nil"/>
              <w:left w:val="nil"/>
              <w:bottom w:val="nil"/>
              <w:right w:val="nil"/>
            </w:tcBorders>
          </w:tcPr>
          <w:p w14:paraId="762A1E74" w14:textId="77777777" w:rsidR="0058622B" w:rsidRPr="003E7E75" w:rsidRDefault="0058622B" w:rsidP="003C376A">
            <w:pPr>
              <w:autoSpaceDE w:val="0"/>
              <w:autoSpaceDN w:val="0"/>
              <w:adjustRightInd w:val="0"/>
              <w:spacing w:after="0" w:line="240" w:lineRule="auto"/>
              <w:rPr>
                <w:ins w:id="3266" w:author="Arjan" w:date="2014-09-08T18:44:00Z"/>
                <w:rFonts w:ascii="Arial" w:eastAsia="Times New Roman" w:hAnsi="Arial" w:cs="Arial"/>
                <w:color w:val="000000"/>
                <w:sz w:val="20"/>
                <w:szCs w:val="20"/>
              </w:rPr>
            </w:pPr>
            <w:ins w:id="3267" w:author="Arjan" w:date="2014-09-08T18:44:00Z">
              <w:r w:rsidRPr="003E7E75">
                <w:rPr>
                  <w:rFonts w:ascii="Arial" w:eastAsia="Times New Roman" w:hAnsi="Arial" w:cs="Arial"/>
                  <w:b/>
                  <w:bCs/>
                  <w:color w:val="000000"/>
                  <w:sz w:val="20"/>
                  <w:szCs w:val="20"/>
                </w:rPr>
                <w:lastRenderedPageBreak/>
                <w:t>Definitie attribuutsoort</w:t>
              </w:r>
            </w:ins>
          </w:p>
        </w:tc>
        <w:tc>
          <w:tcPr>
            <w:tcW w:w="5670" w:type="dxa"/>
            <w:tcBorders>
              <w:top w:val="nil"/>
              <w:left w:val="nil"/>
              <w:bottom w:val="nil"/>
              <w:right w:val="nil"/>
            </w:tcBorders>
          </w:tcPr>
          <w:p w14:paraId="48DF3CF4" w14:textId="77777777" w:rsidR="0058622B" w:rsidRPr="00DD0F4F" w:rsidRDefault="003C376A" w:rsidP="003C376A">
            <w:pPr>
              <w:autoSpaceDE w:val="0"/>
              <w:autoSpaceDN w:val="0"/>
              <w:adjustRightInd w:val="0"/>
              <w:spacing w:after="0" w:line="240" w:lineRule="auto"/>
              <w:rPr>
                <w:ins w:id="3268" w:author="Arjan" w:date="2014-09-08T18:44:00Z"/>
                <w:rFonts w:ascii="Arial" w:eastAsia="Times New Roman" w:hAnsi="Arial" w:cs="Arial"/>
                <w:color w:val="000000"/>
                <w:sz w:val="20"/>
                <w:szCs w:val="20"/>
                <w:lang w:val="nl-NL"/>
              </w:rPr>
            </w:pPr>
            <w:ins w:id="3269" w:author="Arjan" w:date="2014-09-08T21:52:00Z">
              <w:r w:rsidRPr="00DD0F4F">
                <w:rPr>
                  <w:rFonts w:ascii="Arial" w:eastAsia="Times New Roman" w:hAnsi="Arial" w:cs="Arial"/>
                  <w:color w:val="000000"/>
                  <w:sz w:val="20"/>
                  <w:szCs w:val="20"/>
                  <w:lang w:val="nl-NL"/>
                </w:rPr>
                <w:t>Verduidelijking van de afzender- of geadresseerde-relatie</w:t>
              </w:r>
            </w:ins>
            <w:ins w:id="3270" w:author="Arjan" w:date="2014-09-08T21:53:00Z">
              <w:r w:rsidRPr="00DD0F4F">
                <w:rPr>
                  <w:rFonts w:ascii="Arial" w:eastAsia="Times New Roman" w:hAnsi="Arial" w:cs="Arial"/>
                  <w:color w:val="000000"/>
                  <w:sz w:val="20"/>
                  <w:szCs w:val="20"/>
                  <w:lang w:val="nl-NL"/>
                </w:rPr>
                <w:t>.</w:t>
              </w:r>
            </w:ins>
          </w:p>
        </w:tc>
      </w:tr>
      <w:tr w:rsidR="0058622B" w:rsidRPr="00AE1A91" w14:paraId="7F8636A7" w14:textId="77777777" w:rsidTr="003C376A">
        <w:trPr>
          <w:trHeight w:val="230"/>
          <w:ins w:id="3271" w:author="Arjan" w:date="2014-09-08T18:44:00Z"/>
        </w:trPr>
        <w:tc>
          <w:tcPr>
            <w:tcW w:w="3690" w:type="dxa"/>
            <w:tcBorders>
              <w:top w:val="nil"/>
              <w:left w:val="nil"/>
              <w:bottom w:val="nil"/>
              <w:right w:val="nil"/>
            </w:tcBorders>
          </w:tcPr>
          <w:p w14:paraId="1D695276" w14:textId="77777777" w:rsidR="0058622B" w:rsidRPr="00DD0F4F" w:rsidRDefault="0058622B" w:rsidP="003C376A">
            <w:pPr>
              <w:autoSpaceDE w:val="0"/>
              <w:autoSpaceDN w:val="0"/>
              <w:adjustRightInd w:val="0"/>
              <w:spacing w:after="0" w:line="240" w:lineRule="auto"/>
              <w:rPr>
                <w:ins w:id="3272" w:author="Arjan" w:date="2014-09-08T18:44: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6C8D3063" w14:textId="77777777" w:rsidR="0058622B" w:rsidRPr="00DD0F4F" w:rsidRDefault="0058622B" w:rsidP="003C376A">
            <w:pPr>
              <w:autoSpaceDE w:val="0"/>
              <w:autoSpaceDN w:val="0"/>
              <w:adjustRightInd w:val="0"/>
              <w:spacing w:after="0" w:line="240" w:lineRule="auto"/>
              <w:rPr>
                <w:ins w:id="3273" w:author="Arjan" w:date="2014-09-08T18:44:00Z"/>
                <w:rFonts w:ascii="Arial" w:eastAsia="Times New Roman" w:hAnsi="Arial" w:cs="Arial"/>
                <w:b/>
                <w:bCs/>
                <w:color w:val="000000"/>
                <w:sz w:val="20"/>
                <w:szCs w:val="20"/>
                <w:lang w:val="nl-NL"/>
              </w:rPr>
            </w:pPr>
          </w:p>
        </w:tc>
      </w:tr>
      <w:tr w:rsidR="0058622B" w:rsidRPr="003E7E75" w14:paraId="695D3856" w14:textId="77777777" w:rsidTr="003C376A">
        <w:trPr>
          <w:trHeight w:val="230"/>
          <w:ins w:id="3274" w:author="Arjan" w:date="2014-09-08T18:44:00Z"/>
        </w:trPr>
        <w:tc>
          <w:tcPr>
            <w:tcW w:w="3690" w:type="dxa"/>
            <w:tcBorders>
              <w:top w:val="nil"/>
              <w:left w:val="nil"/>
              <w:bottom w:val="nil"/>
              <w:right w:val="nil"/>
            </w:tcBorders>
          </w:tcPr>
          <w:p w14:paraId="5AEBAC10" w14:textId="77777777" w:rsidR="0058622B" w:rsidRPr="003E7E75" w:rsidRDefault="0058622B" w:rsidP="003C376A">
            <w:pPr>
              <w:autoSpaceDE w:val="0"/>
              <w:autoSpaceDN w:val="0"/>
              <w:adjustRightInd w:val="0"/>
              <w:spacing w:after="0" w:line="240" w:lineRule="auto"/>
              <w:rPr>
                <w:ins w:id="3275" w:author="Arjan" w:date="2014-09-08T18:44:00Z"/>
                <w:rFonts w:ascii="Arial" w:eastAsia="Times New Roman" w:hAnsi="Arial" w:cs="Arial"/>
                <w:color w:val="000000"/>
                <w:sz w:val="20"/>
                <w:szCs w:val="20"/>
              </w:rPr>
            </w:pPr>
            <w:ins w:id="3276" w:author="Arjan" w:date="2014-09-08T18:44:00Z">
              <w:r w:rsidRPr="003E7E75">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14:paraId="1E34C458" w14:textId="77777777" w:rsidR="0058622B" w:rsidRPr="003E7E75" w:rsidRDefault="0058622B" w:rsidP="003C376A">
            <w:pPr>
              <w:autoSpaceDE w:val="0"/>
              <w:autoSpaceDN w:val="0"/>
              <w:adjustRightInd w:val="0"/>
              <w:spacing w:after="0" w:line="240" w:lineRule="auto"/>
              <w:rPr>
                <w:ins w:id="3277" w:author="Arjan" w:date="2014-09-08T18:44:00Z"/>
                <w:rFonts w:ascii="Arial" w:eastAsia="Times New Roman" w:hAnsi="Arial" w:cs="Arial"/>
                <w:color w:val="000000"/>
                <w:sz w:val="20"/>
                <w:szCs w:val="20"/>
              </w:rPr>
            </w:pPr>
            <w:ins w:id="3278" w:author="Arjan" w:date="2014-09-08T18:44:00Z">
              <w:r w:rsidRPr="003E7E75">
                <w:rPr>
                  <w:rFonts w:ascii="Arial" w:eastAsia="Times New Roman" w:hAnsi="Arial" w:cs="Arial"/>
                  <w:color w:val="000000"/>
                  <w:sz w:val="20"/>
                  <w:szCs w:val="20"/>
                </w:rPr>
                <w:t>KING</w:t>
              </w:r>
            </w:ins>
          </w:p>
        </w:tc>
      </w:tr>
      <w:tr w:rsidR="0058622B" w:rsidRPr="003E7E75" w14:paraId="722349D7" w14:textId="77777777" w:rsidTr="003C376A">
        <w:trPr>
          <w:ins w:id="3279" w:author="Arjan" w:date="2014-09-08T18:44:00Z"/>
        </w:trPr>
        <w:tc>
          <w:tcPr>
            <w:tcW w:w="3690" w:type="dxa"/>
            <w:tcBorders>
              <w:top w:val="nil"/>
              <w:left w:val="nil"/>
              <w:bottom w:val="nil"/>
              <w:right w:val="nil"/>
            </w:tcBorders>
          </w:tcPr>
          <w:p w14:paraId="38472950" w14:textId="77777777" w:rsidR="0058622B" w:rsidRPr="003E7E75" w:rsidRDefault="0058622B" w:rsidP="003C376A">
            <w:pPr>
              <w:autoSpaceDE w:val="0"/>
              <w:autoSpaceDN w:val="0"/>
              <w:adjustRightInd w:val="0"/>
              <w:spacing w:after="0" w:line="240" w:lineRule="auto"/>
              <w:rPr>
                <w:ins w:id="3280"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14:paraId="1D08B563" w14:textId="77777777" w:rsidR="0058622B" w:rsidRPr="003E7E75" w:rsidRDefault="0058622B" w:rsidP="003C376A">
            <w:pPr>
              <w:autoSpaceDE w:val="0"/>
              <w:autoSpaceDN w:val="0"/>
              <w:adjustRightInd w:val="0"/>
              <w:spacing w:after="0" w:line="240" w:lineRule="auto"/>
              <w:rPr>
                <w:ins w:id="3281" w:author="Arjan" w:date="2014-09-08T18:44:00Z"/>
                <w:rFonts w:ascii="Arial" w:eastAsia="Times New Roman" w:hAnsi="Arial" w:cs="Arial"/>
                <w:b/>
                <w:bCs/>
                <w:color w:val="000000"/>
                <w:sz w:val="20"/>
                <w:szCs w:val="20"/>
              </w:rPr>
            </w:pPr>
          </w:p>
        </w:tc>
      </w:tr>
      <w:tr w:rsidR="0058622B" w:rsidRPr="003E7E75" w14:paraId="2FCC35ED" w14:textId="77777777" w:rsidTr="003C376A">
        <w:trPr>
          <w:ins w:id="3282" w:author="Arjan" w:date="2014-09-08T18:44:00Z"/>
        </w:trPr>
        <w:tc>
          <w:tcPr>
            <w:tcW w:w="3690" w:type="dxa"/>
            <w:tcBorders>
              <w:top w:val="nil"/>
              <w:left w:val="nil"/>
              <w:bottom w:val="nil"/>
              <w:right w:val="nil"/>
            </w:tcBorders>
          </w:tcPr>
          <w:p w14:paraId="4ED4A3C2" w14:textId="77777777" w:rsidR="0058622B" w:rsidRPr="003E7E75" w:rsidRDefault="0058622B" w:rsidP="003C376A">
            <w:pPr>
              <w:autoSpaceDE w:val="0"/>
              <w:autoSpaceDN w:val="0"/>
              <w:adjustRightInd w:val="0"/>
              <w:spacing w:after="0" w:line="240" w:lineRule="auto"/>
              <w:rPr>
                <w:ins w:id="3283" w:author="Arjan" w:date="2014-09-08T18:44:00Z"/>
                <w:rFonts w:ascii="Arial" w:eastAsia="Times New Roman" w:hAnsi="Arial" w:cs="Arial"/>
                <w:color w:val="000000"/>
                <w:sz w:val="20"/>
                <w:szCs w:val="20"/>
              </w:rPr>
            </w:pPr>
            <w:ins w:id="3284" w:author="Arjan" w:date="2014-09-08T18:44:00Z">
              <w:r w:rsidRPr="003E7E75">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14:paraId="4E9B1D9F" w14:textId="77777777" w:rsidR="0058622B" w:rsidRPr="003E7E75" w:rsidRDefault="0058622B" w:rsidP="003C376A">
            <w:pPr>
              <w:autoSpaceDE w:val="0"/>
              <w:autoSpaceDN w:val="0"/>
              <w:adjustRightInd w:val="0"/>
              <w:spacing w:after="0" w:line="240" w:lineRule="auto"/>
              <w:rPr>
                <w:ins w:id="3285" w:author="Arjan" w:date="2014-09-08T18:44:00Z"/>
                <w:rFonts w:ascii="Arial" w:eastAsia="Times New Roman" w:hAnsi="Arial" w:cs="Arial"/>
                <w:color w:val="000000"/>
                <w:sz w:val="20"/>
                <w:szCs w:val="20"/>
              </w:rPr>
            </w:pPr>
            <w:ins w:id="3286" w:author="Arjan" w:date="2014-09-08T18:44:00Z">
              <w:r w:rsidRPr="003E7E75">
                <w:rPr>
                  <w:rFonts w:ascii="Arial" w:eastAsia="Times New Roman" w:hAnsi="Arial" w:cs="Arial"/>
                  <w:color w:val="000000"/>
                  <w:sz w:val="20"/>
                  <w:szCs w:val="20"/>
                </w:rPr>
                <w:t xml:space="preserve">1 </w:t>
              </w:r>
              <w:r>
                <w:rPr>
                  <w:rFonts w:ascii="Arial" w:eastAsia="Times New Roman" w:hAnsi="Arial" w:cs="Arial"/>
                  <w:color w:val="000000"/>
                  <w:sz w:val="20"/>
                  <w:szCs w:val="20"/>
                </w:rPr>
                <w:t>september 2014</w:t>
              </w:r>
            </w:ins>
          </w:p>
        </w:tc>
      </w:tr>
      <w:tr w:rsidR="0058622B" w:rsidRPr="003E7E75" w14:paraId="6B11CAC8" w14:textId="77777777" w:rsidTr="003C376A">
        <w:trPr>
          <w:ins w:id="3287" w:author="Arjan" w:date="2014-09-08T18:44:00Z"/>
        </w:trPr>
        <w:tc>
          <w:tcPr>
            <w:tcW w:w="3690" w:type="dxa"/>
            <w:tcBorders>
              <w:top w:val="nil"/>
              <w:left w:val="nil"/>
              <w:bottom w:val="nil"/>
              <w:right w:val="nil"/>
            </w:tcBorders>
          </w:tcPr>
          <w:p w14:paraId="483DA4C8" w14:textId="77777777" w:rsidR="0058622B" w:rsidRPr="003E7E75" w:rsidRDefault="0058622B" w:rsidP="003C376A">
            <w:pPr>
              <w:autoSpaceDE w:val="0"/>
              <w:autoSpaceDN w:val="0"/>
              <w:adjustRightInd w:val="0"/>
              <w:spacing w:after="0" w:line="240" w:lineRule="auto"/>
              <w:rPr>
                <w:ins w:id="3288"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14:paraId="7FE764C5" w14:textId="77777777" w:rsidR="0058622B" w:rsidRPr="003E7E75" w:rsidRDefault="0058622B" w:rsidP="003C376A">
            <w:pPr>
              <w:autoSpaceDE w:val="0"/>
              <w:autoSpaceDN w:val="0"/>
              <w:adjustRightInd w:val="0"/>
              <w:spacing w:after="0" w:line="240" w:lineRule="auto"/>
              <w:rPr>
                <w:ins w:id="3289" w:author="Arjan" w:date="2014-09-08T18:44:00Z"/>
                <w:rFonts w:ascii="Arial" w:eastAsia="Times New Roman" w:hAnsi="Arial" w:cs="Arial"/>
                <w:b/>
                <w:bCs/>
                <w:color w:val="000000"/>
                <w:sz w:val="20"/>
                <w:szCs w:val="20"/>
              </w:rPr>
            </w:pPr>
          </w:p>
        </w:tc>
      </w:tr>
      <w:tr w:rsidR="0058622B" w:rsidRPr="003E7E75" w14:paraId="73B205A7" w14:textId="77777777" w:rsidTr="003C376A">
        <w:trPr>
          <w:ins w:id="3290" w:author="Arjan" w:date="2014-09-08T18:44:00Z"/>
        </w:trPr>
        <w:tc>
          <w:tcPr>
            <w:tcW w:w="3690" w:type="dxa"/>
            <w:tcBorders>
              <w:top w:val="nil"/>
              <w:left w:val="nil"/>
              <w:bottom w:val="nil"/>
              <w:right w:val="nil"/>
            </w:tcBorders>
          </w:tcPr>
          <w:p w14:paraId="249D462E" w14:textId="77777777" w:rsidR="0058622B" w:rsidRPr="003E7E75" w:rsidRDefault="0058622B" w:rsidP="003C376A">
            <w:pPr>
              <w:autoSpaceDE w:val="0"/>
              <w:autoSpaceDN w:val="0"/>
              <w:adjustRightInd w:val="0"/>
              <w:spacing w:after="0" w:line="240" w:lineRule="auto"/>
              <w:rPr>
                <w:ins w:id="3291" w:author="Arjan" w:date="2014-09-08T18:44:00Z"/>
                <w:rFonts w:ascii="Arial" w:eastAsia="Times New Roman" w:hAnsi="Arial" w:cs="Arial"/>
                <w:color w:val="000000"/>
                <w:sz w:val="20"/>
                <w:szCs w:val="20"/>
              </w:rPr>
            </w:pPr>
            <w:ins w:id="3292" w:author="Arjan" w:date="2014-09-08T18:44:00Z">
              <w:r w:rsidRPr="003E7E75">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14:paraId="409A1F5D" w14:textId="77777777" w:rsidR="0058622B" w:rsidRPr="003E7E75" w:rsidRDefault="0058622B" w:rsidP="003C376A">
            <w:pPr>
              <w:autoSpaceDE w:val="0"/>
              <w:autoSpaceDN w:val="0"/>
              <w:adjustRightInd w:val="0"/>
              <w:spacing w:after="0" w:line="240" w:lineRule="auto"/>
              <w:rPr>
                <w:ins w:id="3293" w:author="Arjan" w:date="2014-09-08T18:44:00Z"/>
                <w:rFonts w:ascii="Arial" w:eastAsia="Times New Roman" w:hAnsi="Arial" w:cs="Arial"/>
                <w:color w:val="000000"/>
                <w:sz w:val="20"/>
                <w:szCs w:val="20"/>
              </w:rPr>
            </w:pPr>
          </w:p>
        </w:tc>
      </w:tr>
      <w:tr w:rsidR="0058622B" w:rsidRPr="003E7E75" w14:paraId="67AE37BD" w14:textId="77777777" w:rsidTr="003C376A">
        <w:trPr>
          <w:ins w:id="3294" w:author="Arjan" w:date="2014-09-08T18:44:00Z"/>
        </w:trPr>
        <w:tc>
          <w:tcPr>
            <w:tcW w:w="3690" w:type="dxa"/>
            <w:tcBorders>
              <w:top w:val="nil"/>
              <w:left w:val="nil"/>
              <w:bottom w:val="nil"/>
              <w:right w:val="nil"/>
            </w:tcBorders>
          </w:tcPr>
          <w:p w14:paraId="0F8FD3D4" w14:textId="77777777" w:rsidR="0058622B" w:rsidRPr="003E7E75" w:rsidRDefault="0058622B" w:rsidP="003C376A">
            <w:pPr>
              <w:autoSpaceDE w:val="0"/>
              <w:autoSpaceDN w:val="0"/>
              <w:adjustRightInd w:val="0"/>
              <w:spacing w:after="0" w:line="240" w:lineRule="auto"/>
              <w:rPr>
                <w:ins w:id="3295"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14:paraId="1BBE1EBF" w14:textId="77777777" w:rsidR="0058622B" w:rsidRPr="003E7E75" w:rsidRDefault="0058622B" w:rsidP="003C376A">
            <w:pPr>
              <w:autoSpaceDE w:val="0"/>
              <w:autoSpaceDN w:val="0"/>
              <w:adjustRightInd w:val="0"/>
              <w:spacing w:after="0" w:line="240" w:lineRule="auto"/>
              <w:rPr>
                <w:ins w:id="3296" w:author="Arjan" w:date="2014-09-08T18:44:00Z"/>
                <w:rFonts w:ascii="Arial" w:eastAsia="Times New Roman" w:hAnsi="Arial" w:cs="Arial"/>
                <w:b/>
                <w:bCs/>
                <w:color w:val="000000"/>
                <w:sz w:val="20"/>
                <w:szCs w:val="20"/>
              </w:rPr>
            </w:pPr>
          </w:p>
        </w:tc>
      </w:tr>
      <w:tr w:rsidR="0058622B" w:rsidRPr="003E7E75" w14:paraId="01AF4CE1" w14:textId="77777777" w:rsidTr="003C376A">
        <w:trPr>
          <w:ins w:id="3297" w:author="Arjan" w:date="2014-09-08T18:44:00Z"/>
        </w:trPr>
        <w:tc>
          <w:tcPr>
            <w:tcW w:w="3690" w:type="dxa"/>
            <w:tcBorders>
              <w:top w:val="nil"/>
              <w:left w:val="nil"/>
              <w:bottom w:val="nil"/>
              <w:right w:val="nil"/>
            </w:tcBorders>
          </w:tcPr>
          <w:p w14:paraId="219D29E6" w14:textId="77777777" w:rsidR="0058622B" w:rsidRPr="003E7E75" w:rsidRDefault="0058622B" w:rsidP="003C376A">
            <w:pPr>
              <w:autoSpaceDE w:val="0"/>
              <w:autoSpaceDN w:val="0"/>
              <w:adjustRightInd w:val="0"/>
              <w:spacing w:after="0" w:line="240" w:lineRule="auto"/>
              <w:rPr>
                <w:ins w:id="3298" w:author="Arjan" w:date="2014-09-08T18:44:00Z"/>
                <w:rFonts w:ascii="Arial" w:eastAsia="Times New Roman" w:hAnsi="Arial" w:cs="Arial"/>
                <w:color w:val="000000"/>
                <w:sz w:val="20"/>
                <w:szCs w:val="20"/>
              </w:rPr>
            </w:pPr>
            <w:ins w:id="3299" w:author="Arjan" w:date="2014-09-08T18:44:00Z">
              <w:r w:rsidRPr="003E7E75">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14:paraId="255D2709" w14:textId="77777777" w:rsidR="0058622B" w:rsidRPr="003E7E75" w:rsidRDefault="0058622B" w:rsidP="003C376A">
            <w:pPr>
              <w:autoSpaceDE w:val="0"/>
              <w:autoSpaceDN w:val="0"/>
              <w:adjustRightInd w:val="0"/>
              <w:spacing w:after="0" w:line="240" w:lineRule="auto"/>
              <w:rPr>
                <w:ins w:id="3300" w:author="Arjan" w:date="2014-09-08T18:44:00Z"/>
                <w:rFonts w:ascii="Arial" w:eastAsia="Times New Roman" w:hAnsi="Arial" w:cs="Arial"/>
                <w:color w:val="000000"/>
                <w:sz w:val="20"/>
                <w:szCs w:val="20"/>
              </w:rPr>
            </w:pPr>
            <w:ins w:id="3301" w:author="Arjan" w:date="2014-09-08T18:44:00Z">
              <w:r>
                <w:rPr>
                  <w:rFonts w:ascii="Arial" w:hAnsi="Arial" w:cs="Arial"/>
                  <w:sz w:val="20"/>
                  <w:szCs w:val="20"/>
                  <w:lang w:val="en-AU"/>
                </w:rPr>
                <w:t>AN</w:t>
              </w:r>
            </w:ins>
            <w:ins w:id="3302" w:author="Arjan" w:date="2014-09-08T18:47:00Z">
              <w:r w:rsidR="003711AD">
                <w:rPr>
                  <w:rFonts w:ascii="Arial" w:hAnsi="Arial" w:cs="Arial"/>
                  <w:sz w:val="20"/>
                  <w:szCs w:val="20"/>
                  <w:lang w:val="en-AU"/>
                </w:rPr>
                <w:t>200</w:t>
              </w:r>
            </w:ins>
          </w:p>
        </w:tc>
      </w:tr>
      <w:tr w:rsidR="0058622B" w:rsidRPr="003E7E75" w14:paraId="4AA3FA83" w14:textId="77777777" w:rsidTr="003C376A">
        <w:trPr>
          <w:trHeight w:val="230"/>
          <w:ins w:id="3303" w:author="Arjan" w:date="2014-09-08T18:44:00Z"/>
        </w:trPr>
        <w:tc>
          <w:tcPr>
            <w:tcW w:w="3690" w:type="dxa"/>
            <w:tcBorders>
              <w:top w:val="nil"/>
              <w:left w:val="nil"/>
              <w:bottom w:val="nil"/>
              <w:right w:val="nil"/>
            </w:tcBorders>
          </w:tcPr>
          <w:p w14:paraId="3D250797" w14:textId="77777777" w:rsidR="0058622B" w:rsidRPr="003E7E75" w:rsidRDefault="0058622B" w:rsidP="003C376A">
            <w:pPr>
              <w:autoSpaceDE w:val="0"/>
              <w:autoSpaceDN w:val="0"/>
              <w:adjustRightInd w:val="0"/>
              <w:spacing w:after="0" w:line="240" w:lineRule="auto"/>
              <w:rPr>
                <w:ins w:id="3304"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14:paraId="50A0FA02" w14:textId="77777777" w:rsidR="0058622B" w:rsidRPr="003E7E75" w:rsidRDefault="0058622B" w:rsidP="003C376A">
            <w:pPr>
              <w:autoSpaceDE w:val="0"/>
              <w:autoSpaceDN w:val="0"/>
              <w:adjustRightInd w:val="0"/>
              <w:spacing w:after="0" w:line="240" w:lineRule="auto"/>
              <w:rPr>
                <w:ins w:id="3305" w:author="Arjan" w:date="2014-09-08T18:44:00Z"/>
                <w:rFonts w:ascii="Arial" w:eastAsia="Times New Roman" w:hAnsi="Arial" w:cs="Arial"/>
                <w:b/>
                <w:bCs/>
                <w:color w:val="000000"/>
                <w:sz w:val="20"/>
                <w:szCs w:val="20"/>
              </w:rPr>
            </w:pPr>
          </w:p>
        </w:tc>
      </w:tr>
      <w:tr w:rsidR="0058622B" w:rsidRPr="003E7E75" w14:paraId="66D583B4" w14:textId="77777777" w:rsidTr="003C376A">
        <w:trPr>
          <w:trHeight w:val="230"/>
          <w:ins w:id="3306" w:author="Arjan" w:date="2014-09-08T18:44:00Z"/>
        </w:trPr>
        <w:tc>
          <w:tcPr>
            <w:tcW w:w="3690" w:type="dxa"/>
            <w:tcBorders>
              <w:top w:val="nil"/>
              <w:left w:val="nil"/>
              <w:bottom w:val="nil"/>
              <w:right w:val="nil"/>
            </w:tcBorders>
          </w:tcPr>
          <w:p w14:paraId="0FCE60FD" w14:textId="77777777" w:rsidR="0058622B" w:rsidRPr="003E7E75" w:rsidRDefault="0058622B" w:rsidP="003C376A">
            <w:pPr>
              <w:autoSpaceDE w:val="0"/>
              <w:autoSpaceDN w:val="0"/>
              <w:adjustRightInd w:val="0"/>
              <w:spacing w:after="0" w:line="240" w:lineRule="auto"/>
              <w:rPr>
                <w:ins w:id="3307" w:author="Arjan" w:date="2014-09-08T18:44:00Z"/>
                <w:rFonts w:ascii="Arial" w:eastAsia="Times New Roman" w:hAnsi="Arial" w:cs="Arial"/>
                <w:color w:val="000000"/>
                <w:sz w:val="20"/>
                <w:szCs w:val="20"/>
              </w:rPr>
            </w:pPr>
            <w:ins w:id="3308" w:author="Arjan" w:date="2014-09-08T18:44:00Z">
              <w:r w:rsidRPr="003E7E75">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14:paraId="7B6B84E0" w14:textId="77777777" w:rsidR="0058622B" w:rsidRPr="003E7E75" w:rsidRDefault="003711AD" w:rsidP="003C376A">
            <w:pPr>
              <w:autoSpaceDE w:val="0"/>
              <w:autoSpaceDN w:val="0"/>
              <w:adjustRightInd w:val="0"/>
              <w:spacing w:after="0" w:line="240" w:lineRule="auto"/>
              <w:rPr>
                <w:ins w:id="3309" w:author="Arjan" w:date="2014-09-08T18:44:00Z"/>
                <w:rFonts w:ascii="Arial" w:eastAsia="Times New Roman" w:hAnsi="Arial" w:cs="Arial"/>
                <w:color w:val="000000"/>
                <w:sz w:val="20"/>
                <w:szCs w:val="20"/>
              </w:rPr>
            </w:pPr>
            <w:ins w:id="3310" w:author="Arjan" w:date="2014-09-08T18:47:00Z">
              <w:r>
                <w:rPr>
                  <w:rFonts w:ascii="Arial" w:eastAsia="Times New Roman" w:hAnsi="Arial" w:cs="Arial"/>
                  <w:color w:val="000000"/>
                  <w:sz w:val="20"/>
                  <w:szCs w:val="20"/>
                </w:rPr>
                <w:t>Alle alfanumerieke tekens</w:t>
              </w:r>
            </w:ins>
          </w:p>
        </w:tc>
      </w:tr>
      <w:tr w:rsidR="0058622B" w:rsidRPr="003E7E75" w14:paraId="3BC97634" w14:textId="77777777" w:rsidTr="003C376A">
        <w:trPr>
          <w:trHeight w:val="215"/>
          <w:ins w:id="3311" w:author="Arjan" w:date="2014-09-08T18:44:00Z"/>
        </w:trPr>
        <w:tc>
          <w:tcPr>
            <w:tcW w:w="3690" w:type="dxa"/>
            <w:tcBorders>
              <w:top w:val="nil"/>
              <w:left w:val="nil"/>
              <w:bottom w:val="nil"/>
              <w:right w:val="nil"/>
            </w:tcBorders>
          </w:tcPr>
          <w:p w14:paraId="282A73D2" w14:textId="77777777" w:rsidR="0058622B" w:rsidRPr="003E7E75" w:rsidRDefault="0058622B" w:rsidP="003C376A">
            <w:pPr>
              <w:autoSpaceDE w:val="0"/>
              <w:autoSpaceDN w:val="0"/>
              <w:adjustRightInd w:val="0"/>
              <w:spacing w:after="0" w:line="240" w:lineRule="auto"/>
              <w:rPr>
                <w:ins w:id="3312"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14:paraId="7FAA1A8C" w14:textId="77777777" w:rsidR="0058622B" w:rsidRPr="003E7E75" w:rsidRDefault="0058622B" w:rsidP="003C376A">
            <w:pPr>
              <w:autoSpaceDE w:val="0"/>
              <w:autoSpaceDN w:val="0"/>
              <w:adjustRightInd w:val="0"/>
              <w:spacing w:after="0" w:line="240" w:lineRule="auto"/>
              <w:rPr>
                <w:ins w:id="3313" w:author="Arjan" w:date="2014-09-08T18:44:00Z"/>
                <w:rFonts w:ascii="Arial" w:eastAsia="Times New Roman" w:hAnsi="Arial" w:cs="Arial"/>
                <w:b/>
                <w:bCs/>
                <w:color w:val="000000"/>
                <w:sz w:val="20"/>
                <w:szCs w:val="20"/>
              </w:rPr>
            </w:pPr>
          </w:p>
        </w:tc>
      </w:tr>
      <w:tr w:rsidR="0058622B" w:rsidRPr="003E7E75" w14:paraId="03257F8B" w14:textId="77777777" w:rsidTr="003C376A">
        <w:trPr>
          <w:trHeight w:val="215"/>
          <w:ins w:id="3314" w:author="Arjan" w:date="2014-09-08T18:44:00Z"/>
        </w:trPr>
        <w:tc>
          <w:tcPr>
            <w:tcW w:w="3690" w:type="dxa"/>
            <w:tcBorders>
              <w:top w:val="nil"/>
              <w:left w:val="nil"/>
              <w:bottom w:val="nil"/>
              <w:right w:val="nil"/>
            </w:tcBorders>
          </w:tcPr>
          <w:p w14:paraId="3AC880C8" w14:textId="77777777" w:rsidR="0058622B" w:rsidRPr="003E7E75" w:rsidRDefault="0058622B" w:rsidP="003C376A">
            <w:pPr>
              <w:autoSpaceDE w:val="0"/>
              <w:autoSpaceDN w:val="0"/>
              <w:adjustRightInd w:val="0"/>
              <w:spacing w:after="0" w:line="240" w:lineRule="auto"/>
              <w:rPr>
                <w:ins w:id="3315" w:author="Arjan" w:date="2014-09-08T18:44:00Z"/>
                <w:rFonts w:ascii="Arial" w:eastAsia="Times New Roman" w:hAnsi="Arial" w:cs="Arial"/>
                <w:color w:val="000000"/>
                <w:sz w:val="20"/>
                <w:szCs w:val="20"/>
              </w:rPr>
            </w:pPr>
            <w:ins w:id="3316" w:author="Arjan" w:date="2014-09-08T18:44:00Z">
              <w:r w:rsidRPr="003E7E75">
                <w:rPr>
                  <w:rFonts w:ascii="Arial" w:eastAsia="Times New Roman" w:hAnsi="Arial" w:cs="Arial"/>
                  <w:b/>
                  <w:bCs/>
                  <w:color w:val="000000"/>
                  <w:sz w:val="20"/>
                  <w:szCs w:val="20"/>
                </w:rPr>
                <w:t>Indicatie materiële historie</w:t>
              </w:r>
            </w:ins>
          </w:p>
        </w:tc>
        <w:tc>
          <w:tcPr>
            <w:tcW w:w="5670" w:type="dxa"/>
            <w:tcBorders>
              <w:top w:val="nil"/>
              <w:left w:val="nil"/>
              <w:bottom w:val="nil"/>
              <w:right w:val="nil"/>
            </w:tcBorders>
          </w:tcPr>
          <w:p w14:paraId="390154F8" w14:textId="77777777" w:rsidR="0058622B" w:rsidRPr="003E7E75" w:rsidRDefault="0058622B" w:rsidP="003C376A">
            <w:pPr>
              <w:autoSpaceDE w:val="0"/>
              <w:autoSpaceDN w:val="0"/>
              <w:adjustRightInd w:val="0"/>
              <w:spacing w:after="0" w:line="240" w:lineRule="auto"/>
              <w:rPr>
                <w:ins w:id="3317" w:author="Arjan" w:date="2014-09-08T18:44:00Z"/>
                <w:rFonts w:ascii="Arial" w:eastAsia="Times New Roman" w:hAnsi="Arial" w:cs="Arial"/>
                <w:color w:val="000000"/>
                <w:sz w:val="20"/>
                <w:szCs w:val="20"/>
              </w:rPr>
            </w:pPr>
            <w:ins w:id="3318" w:author="Arjan" w:date="2014-09-08T18:44:00Z">
              <w:r w:rsidRPr="003E7E75">
                <w:rPr>
                  <w:rFonts w:ascii="Arial" w:eastAsia="Times New Roman" w:hAnsi="Arial" w:cs="Arial"/>
                  <w:color w:val="000000"/>
                  <w:sz w:val="20"/>
                  <w:szCs w:val="20"/>
                </w:rPr>
                <w:t>Nee</w:t>
              </w:r>
            </w:ins>
          </w:p>
        </w:tc>
      </w:tr>
      <w:tr w:rsidR="0058622B" w:rsidRPr="003E7E75" w14:paraId="04B59B91" w14:textId="77777777" w:rsidTr="003C376A">
        <w:trPr>
          <w:trHeight w:val="230"/>
          <w:ins w:id="3319" w:author="Arjan" w:date="2014-09-08T18:44:00Z"/>
        </w:trPr>
        <w:tc>
          <w:tcPr>
            <w:tcW w:w="3690" w:type="dxa"/>
            <w:tcBorders>
              <w:top w:val="nil"/>
              <w:left w:val="nil"/>
              <w:bottom w:val="nil"/>
              <w:right w:val="nil"/>
            </w:tcBorders>
          </w:tcPr>
          <w:p w14:paraId="509ABBFB" w14:textId="77777777" w:rsidR="0058622B" w:rsidRPr="003E7E75" w:rsidRDefault="0058622B" w:rsidP="003C376A">
            <w:pPr>
              <w:autoSpaceDE w:val="0"/>
              <w:autoSpaceDN w:val="0"/>
              <w:adjustRightInd w:val="0"/>
              <w:spacing w:after="0" w:line="240" w:lineRule="auto"/>
              <w:rPr>
                <w:ins w:id="3320"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14:paraId="5B2A66C6" w14:textId="77777777" w:rsidR="0058622B" w:rsidRPr="003E7E75" w:rsidRDefault="0058622B" w:rsidP="003C376A">
            <w:pPr>
              <w:autoSpaceDE w:val="0"/>
              <w:autoSpaceDN w:val="0"/>
              <w:adjustRightInd w:val="0"/>
              <w:spacing w:after="0" w:line="240" w:lineRule="auto"/>
              <w:rPr>
                <w:ins w:id="3321" w:author="Arjan" w:date="2014-09-08T18:44:00Z"/>
                <w:rFonts w:ascii="Arial" w:eastAsia="Times New Roman" w:hAnsi="Arial" w:cs="Arial"/>
                <w:b/>
                <w:bCs/>
                <w:color w:val="000000"/>
                <w:sz w:val="20"/>
                <w:szCs w:val="20"/>
              </w:rPr>
            </w:pPr>
          </w:p>
        </w:tc>
      </w:tr>
      <w:tr w:rsidR="0058622B" w:rsidRPr="003E7E75" w14:paraId="278A9B8A" w14:textId="77777777" w:rsidTr="003C376A">
        <w:trPr>
          <w:trHeight w:val="230"/>
          <w:ins w:id="3322" w:author="Arjan" w:date="2014-09-08T18:44:00Z"/>
        </w:trPr>
        <w:tc>
          <w:tcPr>
            <w:tcW w:w="3690" w:type="dxa"/>
            <w:tcBorders>
              <w:top w:val="nil"/>
              <w:left w:val="nil"/>
              <w:bottom w:val="nil"/>
              <w:right w:val="nil"/>
            </w:tcBorders>
          </w:tcPr>
          <w:p w14:paraId="461DB0CA" w14:textId="77777777" w:rsidR="0058622B" w:rsidRPr="003E7E75" w:rsidRDefault="0058622B" w:rsidP="003C376A">
            <w:pPr>
              <w:autoSpaceDE w:val="0"/>
              <w:autoSpaceDN w:val="0"/>
              <w:adjustRightInd w:val="0"/>
              <w:spacing w:after="0" w:line="240" w:lineRule="auto"/>
              <w:rPr>
                <w:ins w:id="3323" w:author="Arjan" w:date="2014-09-08T18:44:00Z"/>
                <w:rFonts w:ascii="Arial" w:eastAsia="Times New Roman" w:hAnsi="Arial" w:cs="Arial"/>
                <w:color w:val="000000"/>
                <w:sz w:val="20"/>
                <w:szCs w:val="20"/>
              </w:rPr>
            </w:pPr>
            <w:ins w:id="3324" w:author="Arjan" w:date="2014-09-08T18:44:00Z">
              <w:r w:rsidRPr="003E7E75">
                <w:rPr>
                  <w:rFonts w:ascii="Arial" w:eastAsia="Times New Roman" w:hAnsi="Arial" w:cs="Arial"/>
                  <w:b/>
                  <w:bCs/>
                  <w:color w:val="000000"/>
                  <w:sz w:val="20"/>
                  <w:szCs w:val="20"/>
                </w:rPr>
                <w:t>Indicatie formele historie</w:t>
              </w:r>
            </w:ins>
          </w:p>
        </w:tc>
        <w:tc>
          <w:tcPr>
            <w:tcW w:w="5670" w:type="dxa"/>
            <w:tcBorders>
              <w:top w:val="nil"/>
              <w:left w:val="nil"/>
              <w:bottom w:val="nil"/>
              <w:right w:val="nil"/>
            </w:tcBorders>
          </w:tcPr>
          <w:p w14:paraId="7C14082D" w14:textId="77777777" w:rsidR="0058622B" w:rsidRPr="003E7E75" w:rsidRDefault="0058622B" w:rsidP="003C376A">
            <w:pPr>
              <w:autoSpaceDE w:val="0"/>
              <w:autoSpaceDN w:val="0"/>
              <w:adjustRightInd w:val="0"/>
              <w:spacing w:after="0" w:line="240" w:lineRule="auto"/>
              <w:rPr>
                <w:ins w:id="3325" w:author="Arjan" w:date="2014-09-08T18:44:00Z"/>
                <w:rFonts w:ascii="Arial" w:eastAsia="Times New Roman" w:hAnsi="Arial" w:cs="Arial"/>
                <w:color w:val="000000"/>
                <w:sz w:val="20"/>
                <w:szCs w:val="20"/>
              </w:rPr>
            </w:pPr>
            <w:ins w:id="3326" w:author="Arjan" w:date="2014-09-08T18:44:00Z">
              <w:r w:rsidRPr="003E7E75">
                <w:rPr>
                  <w:rFonts w:ascii="Arial" w:eastAsia="Times New Roman" w:hAnsi="Arial" w:cs="Arial"/>
                  <w:color w:val="000000"/>
                  <w:sz w:val="20"/>
                  <w:szCs w:val="20"/>
                </w:rPr>
                <w:t>Nee</w:t>
              </w:r>
            </w:ins>
          </w:p>
        </w:tc>
      </w:tr>
      <w:tr w:rsidR="0058622B" w:rsidRPr="003E7E75" w14:paraId="6B65968C" w14:textId="77777777" w:rsidTr="003C376A">
        <w:trPr>
          <w:trHeight w:val="230"/>
          <w:ins w:id="3327" w:author="Arjan" w:date="2014-09-08T18:44:00Z"/>
        </w:trPr>
        <w:tc>
          <w:tcPr>
            <w:tcW w:w="3690" w:type="dxa"/>
            <w:tcBorders>
              <w:top w:val="nil"/>
              <w:left w:val="nil"/>
              <w:bottom w:val="nil"/>
              <w:right w:val="nil"/>
            </w:tcBorders>
          </w:tcPr>
          <w:p w14:paraId="0B7DB3E9" w14:textId="77777777" w:rsidR="0058622B" w:rsidRPr="003E7E75" w:rsidRDefault="0058622B" w:rsidP="003C376A">
            <w:pPr>
              <w:autoSpaceDE w:val="0"/>
              <w:autoSpaceDN w:val="0"/>
              <w:adjustRightInd w:val="0"/>
              <w:spacing w:after="0" w:line="240" w:lineRule="auto"/>
              <w:rPr>
                <w:ins w:id="3328"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14:paraId="706B9CA7" w14:textId="77777777" w:rsidR="0058622B" w:rsidRPr="003E7E75" w:rsidRDefault="0058622B" w:rsidP="003C376A">
            <w:pPr>
              <w:autoSpaceDE w:val="0"/>
              <w:autoSpaceDN w:val="0"/>
              <w:adjustRightInd w:val="0"/>
              <w:spacing w:after="0" w:line="240" w:lineRule="auto"/>
              <w:rPr>
                <w:ins w:id="3329" w:author="Arjan" w:date="2014-09-08T18:44:00Z"/>
                <w:rFonts w:ascii="Arial" w:eastAsia="Times New Roman" w:hAnsi="Arial" w:cs="Arial"/>
                <w:b/>
                <w:bCs/>
                <w:color w:val="000000"/>
                <w:sz w:val="20"/>
                <w:szCs w:val="20"/>
              </w:rPr>
            </w:pPr>
          </w:p>
        </w:tc>
      </w:tr>
      <w:tr w:rsidR="0058622B" w:rsidRPr="003E7E75" w14:paraId="544FCF12" w14:textId="77777777" w:rsidTr="003C376A">
        <w:trPr>
          <w:trHeight w:val="230"/>
          <w:ins w:id="3330" w:author="Arjan" w:date="2014-09-08T18:44:00Z"/>
        </w:trPr>
        <w:tc>
          <w:tcPr>
            <w:tcW w:w="3690" w:type="dxa"/>
            <w:tcBorders>
              <w:top w:val="nil"/>
              <w:left w:val="nil"/>
              <w:bottom w:val="nil"/>
              <w:right w:val="nil"/>
            </w:tcBorders>
          </w:tcPr>
          <w:p w14:paraId="334D57A5" w14:textId="77777777" w:rsidR="0058622B" w:rsidRPr="003E7E75" w:rsidRDefault="0058622B" w:rsidP="003C376A">
            <w:pPr>
              <w:autoSpaceDE w:val="0"/>
              <w:autoSpaceDN w:val="0"/>
              <w:adjustRightInd w:val="0"/>
              <w:spacing w:after="0" w:line="240" w:lineRule="auto"/>
              <w:rPr>
                <w:ins w:id="3331" w:author="Arjan" w:date="2014-09-08T18:44:00Z"/>
                <w:rFonts w:ascii="Arial" w:eastAsia="Times New Roman" w:hAnsi="Arial" w:cs="Arial"/>
                <w:color w:val="000000"/>
                <w:sz w:val="20"/>
                <w:szCs w:val="20"/>
              </w:rPr>
            </w:pPr>
            <w:ins w:id="3332" w:author="Arjan" w:date="2014-09-08T18:44:00Z">
              <w:r w:rsidRPr="003E7E75">
                <w:rPr>
                  <w:rFonts w:ascii="Arial" w:eastAsia="Times New Roman" w:hAnsi="Arial" w:cs="Arial"/>
                  <w:b/>
                  <w:bCs/>
                  <w:color w:val="000000"/>
                  <w:sz w:val="20"/>
                  <w:szCs w:val="20"/>
                </w:rPr>
                <w:t>Aanduiding brondocument</w:t>
              </w:r>
            </w:ins>
          </w:p>
        </w:tc>
        <w:tc>
          <w:tcPr>
            <w:tcW w:w="5670" w:type="dxa"/>
            <w:tcBorders>
              <w:top w:val="nil"/>
              <w:left w:val="nil"/>
              <w:bottom w:val="nil"/>
              <w:right w:val="nil"/>
            </w:tcBorders>
          </w:tcPr>
          <w:p w14:paraId="3928263D" w14:textId="77777777" w:rsidR="0058622B" w:rsidRPr="003E7E75" w:rsidRDefault="0058622B" w:rsidP="003C376A">
            <w:pPr>
              <w:autoSpaceDE w:val="0"/>
              <w:autoSpaceDN w:val="0"/>
              <w:adjustRightInd w:val="0"/>
              <w:spacing w:after="0" w:line="240" w:lineRule="auto"/>
              <w:rPr>
                <w:ins w:id="3333" w:author="Arjan" w:date="2014-09-08T18:44:00Z"/>
                <w:rFonts w:ascii="Arial" w:eastAsia="Times New Roman" w:hAnsi="Arial" w:cs="Arial"/>
                <w:color w:val="000000"/>
                <w:sz w:val="20"/>
                <w:szCs w:val="20"/>
              </w:rPr>
            </w:pPr>
          </w:p>
        </w:tc>
      </w:tr>
      <w:tr w:rsidR="0058622B" w:rsidRPr="003E7E75" w14:paraId="7E550FE9" w14:textId="77777777" w:rsidTr="003C376A">
        <w:trPr>
          <w:trHeight w:val="230"/>
          <w:ins w:id="3334" w:author="Arjan" w:date="2014-09-08T18:44:00Z"/>
        </w:trPr>
        <w:tc>
          <w:tcPr>
            <w:tcW w:w="3690" w:type="dxa"/>
            <w:tcBorders>
              <w:top w:val="nil"/>
              <w:left w:val="nil"/>
              <w:bottom w:val="nil"/>
              <w:right w:val="nil"/>
            </w:tcBorders>
          </w:tcPr>
          <w:p w14:paraId="14C7C85F" w14:textId="77777777" w:rsidR="0058622B" w:rsidRPr="003E7E75" w:rsidRDefault="0058622B" w:rsidP="003C376A">
            <w:pPr>
              <w:autoSpaceDE w:val="0"/>
              <w:autoSpaceDN w:val="0"/>
              <w:adjustRightInd w:val="0"/>
              <w:spacing w:after="0" w:line="240" w:lineRule="auto"/>
              <w:rPr>
                <w:ins w:id="3335"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14:paraId="4F5EAE64" w14:textId="77777777" w:rsidR="0058622B" w:rsidRPr="003E7E75" w:rsidRDefault="0058622B" w:rsidP="003C376A">
            <w:pPr>
              <w:autoSpaceDE w:val="0"/>
              <w:autoSpaceDN w:val="0"/>
              <w:adjustRightInd w:val="0"/>
              <w:spacing w:after="0" w:line="240" w:lineRule="auto"/>
              <w:rPr>
                <w:ins w:id="3336" w:author="Arjan" w:date="2014-09-08T18:44:00Z"/>
                <w:rFonts w:ascii="Arial" w:eastAsia="Times New Roman" w:hAnsi="Arial" w:cs="Arial"/>
                <w:b/>
                <w:bCs/>
                <w:color w:val="000000"/>
                <w:sz w:val="20"/>
                <w:szCs w:val="20"/>
              </w:rPr>
            </w:pPr>
          </w:p>
        </w:tc>
      </w:tr>
      <w:tr w:rsidR="0058622B" w:rsidRPr="003E7E75" w14:paraId="6FB0BA93" w14:textId="77777777" w:rsidTr="003C376A">
        <w:trPr>
          <w:trHeight w:val="230"/>
          <w:ins w:id="3337" w:author="Arjan" w:date="2014-09-08T18:44:00Z"/>
        </w:trPr>
        <w:tc>
          <w:tcPr>
            <w:tcW w:w="3690" w:type="dxa"/>
            <w:tcBorders>
              <w:top w:val="nil"/>
              <w:left w:val="nil"/>
              <w:bottom w:val="nil"/>
              <w:right w:val="nil"/>
            </w:tcBorders>
          </w:tcPr>
          <w:p w14:paraId="205058D4" w14:textId="77777777" w:rsidR="0058622B" w:rsidRPr="003E7E75" w:rsidRDefault="0058622B" w:rsidP="003C376A">
            <w:pPr>
              <w:autoSpaceDE w:val="0"/>
              <w:autoSpaceDN w:val="0"/>
              <w:adjustRightInd w:val="0"/>
              <w:spacing w:after="0" w:line="240" w:lineRule="auto"/>
              <w:rPr>
                <w:ins w:id="3338" w:author="Arjan" w:date="2014-09-08T18:44:00Z"/>
                <w:rFonts w:ascii="Arial" w:eastAsia="Times New Roman" w:hAnsi="Arial" w:cs="Arial"/>
                <w:color w:val="000000"/>
                <w:sz w:val="20"/>
                <w:szCs w:val="20"/>
              </w:rPr>
            </w:pPr>
            <w:ins w:id="3339" w:author="Arjan" w:date="2014-09-08T18:44:00Z">
              <w:r w:rsidRPr="003E7E75">
                <w:rPr>
                  <w:rFonts w:ascii="Arial" w:eastAsia="Times New Roman" w:hAnsi="Arial" w:cs="Arial"/>
                  <w:b/>
                  <w:bCs/>
                  <w:color w:val="000000"/>
                  <w:sz w:val="20"/>
                  <w:szCs w:val="20"/>
                </w:rPr>
                <w:t>Indicatie in onderzoek</w:t>
              </w:r>
            </w:ins>
          </w:p>
        </w:tc>
        <w:tc>
          <w:tcPr>
            <w:tcW w:w="5670" w:type="dxa"/>
            <w:tcBorders>
              <w:top w:val="nil"/>
              <w:left w:val="nil"/>
              <w:bottom w:val="nil"/>
              <w:right w:val="nil"/>
            </w:tcBorders>
          </w:tcPr>
          <w:p w14:paraId="456C882B" w14:textId="77777777" w:rsidR="0058622B" w:rsidRPr="003E7E75" w:rsidRDefault="0058622B" w:rsidP="003C376A">
            <w:pPr>
              <w:autoSpaceDE w:val="0"/>
              <w:autoSpaceDN w:val="0"/>
              <w:adjustRightInd w:val="0"/>
              <w:spacing w:after="0" w:line="240" w:lineRule="auto"/>
              <w:rPr>
                <w:ins w:id="3340" w:author="Arjan" w:date="2014-09-08T18:44:00Z"/>
                <w:rFonts w:ascii="Arial" w:eastAsia="Times New Roman" w:hAnsi="Arial" w:cs="Arial"/>
                <w:color w:val="000000"/>
                <w:sz w:val="20"/>
                <w:szCs w:val="20"/>
              </w:rPr>
            </w:pPr>
            <w:ins w:id="3341" w:author="Arjan" w:date="2014-09-08T18:44:00Z">
              <w:r w:rsidRPr="003E7E75">
                <w:rPr>
                  <w:rFonts w:ascii="Arial" w:eastAsia="Times New Roman" w:hAnsi="Arial" w:cs="Arial"/>
                  <w:color w:val="000000"/>
                  <w:sz w:val="20"/>
                  <w:szCs w:val="20"/>
                </w:rPr>
                <w:t>Nee</w:t>
              </w:r>
            </w:ins>
          </w:p>
        </w:tc>
      </w:tr>
      <w:tr w:rsidR="0058622B" w:rsidRPr="003E7E75" w14:paraId="3C6B900A" w14:textId="77777777" w:rsidTr="003C376A">
        <w:trPr>
          <w:trHeight w:val="230"/>
          <w:ins w:id="3342" w:author="Arjan" w:date="2014-09-08T18:44:00Z"/>
        </w:trPr>
        <w:tc>
          <w:tcPr>
            <w:tcW w:w="3690" w:type="dxa"/>
            <w:tcBorders>
              <w:top w:val="nil"/>
              <w:left w:val="nil"/>
              <w:bottom w:val="nil"/>
              <w:right w:val="nil"/>
            </w:tcBorders>
          </w:tcPr>
          <w:p w14:paraId="69F29B40" w14:textId="77777777" w:rsidR="0058622B" w:rsidRPr="003E7E75" w:rsidRDefault="0058622B" w:rsidP="003C376A">
            <w:pPr>
              <w:autoSpaceDE w:val="0"/>
              <w:autoSpaceDN w:val="0"/>
              <w:adjustRightInd w:val="0"/>
              <w:spacing w:after="0" w:line="240" w:lineRule="auto"/>
              <w:rPr>
                <w:ins w:id="3343"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14:paraId="1B3ADE36" w14:textId="77777777" w:rsidR="0058622B" w:rsidRPr="003E7E75" w:rsidRDefault="0058622B" w:rsidP="003C376A">
            <w:pPr>
              <w:autoSpaceDE w:val="0"/>
              <w:autoSpaceDN w:val="0"/>
              <w:adjustRightInd w:val="0"/>
              <w:spacing w:after="0" w:line="240" w:lineRule="auto"/>
              <w:rPr>
                <w:ins w:id="3344" w:author="Arjan" w:date="2014-09-08T18:44:00Z"/>
                <w:rFonts w:ascii="Arial" w:eastAsia="Times New Roman" w:hAnsi="Arial" w:cs="Arial"/>
                <w:b/>
                <w:bCs/>
                <w:color w:val="000000"/>
                <w:sz w:val="20"/>
                <w:szCs w:val="20"/>
              </w:rPr>
            </w:pPr>
          </w:p>
        </w:tc>
      </w:tr>
      <w:tr w:rsidR="0058622B" w:rsidRPr="003E7E75" w14:paraId="1D8694D0" w14:textId="77777777" w:rsidTr="003C376A">
        <w:trPr>
          <w:trHeight w:val="230"/>
          <w:ins w:id="3345" w:author="Arjan" w:date="2014-09-08T18:44:00Z"/>
        </w:trPr>
        <w:tc>
          <w:tcPr>
            <w:tcW w:w="3690" w:type="dxa"/>
            <w:tcBorders>
              <w:top w:val="nil"/>
              <w:left w:val="nil"/>
              <w:bottom w:val="nil"/>
              <w:right w:val="nil"/>
            </w:tcBorders>
          </w:tcPr>
          <w:p w14:paraId="0581A1FC" w14:textId="77777777" w:rsidR="0058622B" w:rsidRPr="003E7E75" w:rsidRDefault="0058622B" w:rsidP="003C376A">
            <w:pPr>
              <w:autoSpaceDE w:val="0"/>
              <w:autoSpaceDN w:val="0"/>
              <w:adjustRightInd w:val="0"/>
              <w:spacing w:after="0" w:line="240" w:lineRule="auto"/>
              <w:rPr>
                <w:ins w:id="3346" w:author="Arjan" w:date="2014-09-08T18:44:00Z"/>
                <w:rFonts w:ascii="Arial" w:eastAsia="Times New Roman" w:hAnsi="Arial" w:cs="Arial"/>
                <w:color w:val="000000"/>
                <w:sz w:val="20"/>
                <w:szCs w:val="20"/>
              </w:rPr>
            </w:pPr>
            <w:ins w:id="3347" w:author="Arjan" w:date="2014-09-08T18:44:00Z">
              <w:r w:rsidRPr="003E7E75">
                <w:rPr>
                  <w:rFonts w:ascii="Arial" w:eastAsia="Times New Roman" w:hAnsi="Arial" w:cs="Arial"/>
                  <w:b/>
                  <w:bCs/>
                  <w:color w:val="000000"/>
                  <w:sz w:val="20"/>
                  <w:szCs w:val="20"/>
                </w:rPr>
                <w:t>Aanduiding strijdigheid/nietigheid</w:t>
              </w:r>
            </w:ins>
          </w:p>
        </w:tc>
        <w:tc>
          <w:tcPr>
            <w:tcW w:w="5670" w:type="dxa"/>
            <w:tcBorders>
              <w:top w:val="nil"/>
              <w:left w:val="nil"/>
              <w:bottom w:val="nil"/>
              <w:right w:val="nil"/>
            </w:tcBorders>
          </w:tcPr>
          <w:p w14:paraId="592FE58F" w14:textId="77777777" w:rsidR="0058622B" w:rsidRPr="003E7E75" w:rsidRDefault="0058622B" w:rsidP="003C376A">
            <w:pPr>
              <w:autoSpaceDE w:val="0"/>
              <w:autoSpaceDN w:val="0"/>
              <w:adjustRightInd w:val="0"/>
              <w:spacing w:after="0" w:line="240" w:lineRule="auto"/>
              <w:rPr>
                <w:ins w:id="3348" w:author="Arjan" w:date="2014-09-08T18:44:00Z"/>
                <w:rFonts w:ascii="Arial" w:eastAsia="Times New Roman" w:hAnsi="Arial" w:cs="Arial"/>
                <w:color w:val="000000"/>
                <w:sz w:val="20"/>
                <w:szCs w:val="20"/>
              </w:rPr>
            </w:pPr>
            <w:ins w:id="3349" w:author="Arjan" w:date="2014-09-08T18:44:00Z">
              <w:r w:rsidRPr="003E7E75">
                <w:rPr>
                  <w:rFonts w:ascii="Arial" w:eastAsia="Times New Roman" w:hAnsi="Arial" w:cs="Arial"/>
                  <w:color w:val="000000"/>
                  <w:sz w:val="20"/>
                  <w:szCs w:val="20"/>
                </w:rPr>
                <w:t>Nee</w:t>
              </w:r>
            </w:ins>
          </w:p>
        </w:tc>
      </w:tr>
      <w:tr w:rsidR="0058622B" w:rsidRPr="003E7E75" w14:paraId="50269361" w14:textId="77777777" w:rsidTr="003C376A">
        <w:trPr>
          <w:trHeight w:val="230"/>
          <w:ins w:id="3350" w:author="Arjan" w:date="2014-09-08T18:44:00Z"/>
        </w:trPr>
        <w:tc>
          <w:tcPr>
            <w:tcW w:w="3690" w:type="dxa"/>
            <w:tcBorders>
              <w:top w:val="nil"/>
              <w:left w:val="nil"/>
              <w:bottom w:val="nil"/>
              <w:right w:val="nil"/>
            </w:tcBorders>
          </w:tcPr>
          <w:p w14:paraId="4F07BEB0" w14:textId="77777777" w:rsidR="0058622B" w:rsidRPr="003E7E75" w:rsidRDefault="0058622B" w:rsidP="003C376A">
            <w:pPr>
              <w:autoSpaceDE w:val="0"/>
              <w:autoSpaceDN w:val="0"/>
              <w:adjustRightInd w:val="0"/>
              <w:spacing w:after="0" w:line="240" w:lineRule="auto"/>
              <w:rPr>
                <w:ins w:id="3351"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14:paraId="772B3895" w14:textId="77777777" w:rsidR="0058622B" w:rsidRPr="003E7E75" w:rsidRDefault="0058622B" w:rsidP="003C376A">
            <w:pPr>
              <w:autoSpaceDE w:val="0"/>
              <w:autoSpaceDN w:val="0"/>
              <w:adjustRightInd w:val="0"/>
              <w:spacing w:after="0" w:line="240" w:lineRule="auto"/>
              <w:rPr>
                <w:ins w:id="3352" w:author="Arjan" w:date="2014-09-08T18:44:00Z"/>
                <w:rFonts w:ascii="Arial" w:eastAsia="Times New Roman" w:hAnsi="Arial" w:cs="Arial"/>
                <w:b/>
                <w:bCs/>
                <w:color w:val="000000"/>
                <w:sz w:val="20"/>
                <w:szCs w:val="20"/>
              </w:rPr>
            </w:pPr>
          </w:p>
        </w:tc>
      </w:tr>
      <w:tr w:rsidR="0058622B" w:rsidRPr="003E7E75" w14:paraId="35E881AC" w14:textId="77777777" w:rsidTr="003C376A">
        <w:trPr>
          <w:trHeight w:val="230"/>
          <w:ins w:id="3353" w:author="Arjan" w:date="2014-09-08T18:44:00Z"/>
        </w:trPr>
        <w:tc>
          <w:tcPr>
            <w:tcW w:w="3690" w:type="dxa"/>
            <w:tcBorders>
              <w:top w:val="nil"/>
              <w:left w:val="nil"/>
              <w:bottom w:val="nil"/>
              <w:right w:val="nil"/>
            </w:tcBorders>
          </w:tcPr>
          <w:p w14:paraId="72F0D5C3" w14:textId="77777777" w:rsidR="0058622B" w:rsidRPr="003E7E75" w:rsidRDefault="0058622B" w:rsidP="003C376A">
            <w:pPr>
              <w:autoSpaceDE w:val="0"/>
              <w:autoSpaceDN w:val="0"/>
              <w:adjustRightInd w:val="0"/>
              <w:spacing w:after="0" w:line="240" w:lineRule="auto"/>
              <w:rPr>
                <w:ins w:id="3354" w:author="Arjan" w:date="2014-09-08T18:44:00Z"/>
                <w:rFonts w:ascii="Arial" w:eastAsia="Times New Roman" w:hAnsi="Arial" w:cs="Arial"/>
                <w:color w:val="000000"/>
                <w:sz w:val="20"/>
                <w:szCs w:val="20"/>
              </w:rPr>
            </w:pPr>
            <w:ins w:id="3355" w:author="Arjan" w:date="2014-09-08T18:44:00Z">
              <w:r w:rsidRPr="003E7E75">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1C459EC4" w14:textId="77777777" w:rsidR="0058622B" w:rsidRPr="003E7E75" w:rsidRDefault="0058622B" w:rsidP="003C376A">
            <w:pPr>
              <w:autoSpaceDE w:val="0"/>
              <w:autoSpaceDN w:val="0"/>
              <w:adjustRightInd w:val="0"/>
              <w:spacing w:after="0" w:line="240" w:lineRule="auto"/>
              <w:rPr>
                <w:ins w:id="3356" w:author="Arjan" w:date="2014-09-08T18:44:00Z"/>
                <w:rFonts w:ascii="Arial" w:eastAsia="Times New Roman" w:hAnsi="Arial" w:cs="Arial"/>
                <w:color w:val="000000"/>
                <w:sz w:val="20"/>
                <w:szCs w:val="20"/>
              </w:rPr>
            </w:pPr>
            <w:ins w:id="3357" w:author="Arjan" w:date="2014-09-08T18:46:00Z">
              <w:r>
                <w:rPr>
                  <w:rFonts w:ascii="Arial" w:hAnsi="Arial" w:cs="Arial"/>
                  <w:sz w:val="20"/>
                  <w:szCs w:val="20"/>
                  <w:lang w:val="en-AU"/>
                </w:rPr>
                <w:t>0</w:t>
              </w:r>
            </w:ins>
            <w:ins w:id="3358" w:author="Arjan" w:date="2014-09-08T18:44:00Z">
              <w:r w:rsidRPr="003E7E75">
                <w:rPr>
                  <w:rFonts w:ascii="Arial" w:eastAsia="Times New Roman" w:hAnsi="Arial" w:cs="Arial"/>
                  <w:color w:val="000000"/>
                  <w:sz w:val="20"/>
                  <w:szCs w:val="20"/>
                </w:rPr>
                <w:t xml:space="preserve"> - </w:t>
              </w:r>
              <w:r w:rsidR="00DA5D93" w:rsidRPr="003E7E75">
                <w:rPr>
                  <w:rFonts w:ascii="Arial" w:eastAsia="Times New Roman" w:hAnsi="Arial" w:cs="Arial"/>
                  <w:color w:val="000000"/>
                  <w:sz w:val="20"/>
                  <w:szCs w:val="20"/>
                </w:rPr>
                <w:fldChar w:fldCharType="begin" w:fldLock="1"/>
              </w:r>
              <w:r w:rsidRPr="003E7E75">
                <w:rPr>
                  <w:rFonts w:ascii="Arial" w:eastAsia="Times New Roman" w:hAnsi="Arial" w:cs="Arial"/>
                  <w:color w:val="000000"/>
                  <w:sz w:val="20"/>
                  <w:szCs w:val="20"/>
                </w:rPr>
                <w:instrText>MERGEFIELD Att.UpperBound</w:instrText>
              </w:r>
              <w:r w:rsidR="00DA5D93" w:rsidRPr="003E7E75">
                <w:rPr>
                  <w:rFonts w:ascii="Arial" w:eastAsia="Times New Roman" w:hAnsi="Arial" w:cs="Arial"/>
                  <w:color w:val="000000"/>
                  <w:sz w:val="20"/>
                  <w:szCs w:val="20"/>
                </w:rPr>
                <w:fldChar w:fldCharType="separate"/>
              </w:r>
              <w:r w:rsidRPr="003E7E75">
                <w:rPr>
                  <w:rFonts w:ascii="Arial" w:eastAsia="Times New Roman" w:hAnsi="Arial" w:cs="Arial"/>
                  <w:color w:val="000000"/>
                  <w:sz w:val="20"/>
                  <w:szCs w:val="20"/>
                </w:rPr>
                <w:t>1</w:t>
              </w:r>
              <w:r w:rsidR="00DA5D93" w:rsidRPr="003E7E75">
                <w:rPr>
                  <w:rFonts w:ascii="Arial" w:eastAsia="Times New Roman" w:hAnsi="Arial" w:cs="Arial"/>
                  <w:color w:val="000000"/>
                  <w:sz w:val="20"/>
                  <w:szCs w:val="20"/>
                </w:rPr>
                <w:fldChar w:fldCharType="end"/>
              </w:r>
            </w:ins>
          </w:p>
        </w:tc>
      </w:tr>
      <w:tr w:rsidR="0058622B" w:rsidRPr="003E7E75" w14:paraId="2D2F1F55" w14:textId="77777777" w:rsidTr="003C376A">
        <w:trPr>
          <w:trHeight w:val="230"/>
          <w:ins w:id="3359" w:author="Arjan" w:date="2014-09-08T18:44:00Z"/>
        </w:trPr>
        <w:tc>
          <w:tcPr>
            <w:tcW w:w="3690" w:type="dxa"/>
            <w:tcBorders>
              <w:top w:val="nil"/>
              <w:left w:val="nil"/>
              <w:bottom w:val="nil"/>
              <w:right w:val="nil"/>
            </w:tcBorders>
          </w:tcPr>
          <w:p w14:paraId="33C36D5D" w14:textId="77777777" w:rsidR="0058622B" w:rsidRPr="003E7E75" w:rsidRDefault="0058622B" w:rsidP="003C376A">
            <w:pPr>
              <w:autoSpaceDE w:val="0"/>
              <w:autoSpaceDN w:val="0"/>
              <w:adjustRightInd w:val="0"/>
              <w:spacing w:after="0" w:line="240" w:lineRule="auto"/>
              <w:rPr>
                <w:ins w:id="3360"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14:paraId="6B47665E" w14:textId="77777777" w:rsidR="0058622B" w:rsidRPr="003E7E75" w:rsidRDefault="0058622B" w:rsidP="003C376A">
            <w:pPr>
              <w:autoSpaceDE w:val="0"/>
              <w:autoSpaceDN w:val="0"/>
              <w:adjustRightInd w:val="0"/>
              <w:spacing w:after="0" w:line="240" w:lineRule="auto"/>
              <w:rPr>
                <w:ins w:id="3361" w:author="Arjan" w:date="2014-09-08T18:44:00Z"/>
                <w:rFonts w:ascii="Arial" w:eastAsia="Times New Roman" w:hAnsi="Arial" w:cs="Arial"/>
                <w:b/>
                <w:bCs/>
                <w:color w:val="000000"/>
                <w:sz w:val="20"/>
                <w:szCs w:val="20"/>
              </w:rPr>
            </w:pPr>
          </w:p>
        </w:tc>
      </w:tr>
      <w:tr w:rsidR="0058622B" w:rsidRPr="003E7E75" w14:paraId="5DB443C5" w14:textId="77777777" w:rsidTr="003C376A">
        <w:trPr>
          <w:trHeight w:val="230"/>
          <w:ins w:id="3362" w:author="Arjan" w:date="2014-09-08T18:44:00Z"/>
        </w:trPr>
        <w:tc>
          <w:tcPr>
            <w:tcW w:w="3690" w:type="dxa"/>
            <w:tcBorders>
              <w:top w:val="nil"/>
              <w:left w:val="nil"/>
              <w:bottom w:val="nil"/>
              <w:right w:val="nil"/>
            </w:tcBorders>
          </w:tcPr>
          <w:p w14:paraId="03D1CB09" w14:textId="77777777" w:rsidR="0058622B" w:rsidRPr="003E7E75" w:rsidRDefault="0058622B" w:rsidP="003C376A">
            <w:pPr>
              <w:autoSpaceDE w:val="0"/>
              <w:autoSpaceDN w:val="0"/>
              <w:adjustRightInd w:val="0"/>
              <w:spacing w:after="0" w:line="240" w:lineRule="auto"/>
              <w:rPr>
                <w:ins w:id="3363" w:author="Arjan" w:date="2014-09-08T18:44:00Z"/>
                <w:rFonts w:ascii="Arial" w:eastAsia="Times New Roman" w:hAnsi="Arial" w:cs="Arial"/>
                <w:color w:val="000000"/>
                <w:sz w:val="20"/>
                <w:szCs w:val="20"/>
              </w:rPr>
            </w:pPr>
            <w:ins w:id="3364" w:author="Arjan" w:date="2014-09-08T18:44:00Z">
              <w:r w:rsidRPr="003E7E75">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2266D2DE" w14:textId="77777777" w:rsidR="0058622B" w:rsidRPr="003E7E75" w:rsidRDefault="0058622B" w:rsidP="003C376A">
            <w:pPr>
              <w:autoSpaceDE w:val="0"/>
              <w:autoSpaceDN w:val="0"/>
              <w:adjustRightInd w:val="0"/>
              <w:spacing w:after="0" w:line="240" w:lineRule="auto"/>
              <w:rPr>
                <w:ins w:id="3365" w:author="Arjan" w:date="2014-09-08T18:44:00Z"/>
                <w:rFonts w:ascii="Arial" w:eastAsia="Times New Roman" w:hAnsi="Arial" w:cs="Arial"/>
                <w:color w:val="000000"/>
                <w:sz w:val="20"/>
                <w:szCs w:val="20"/>
              </w:rPr>
            </w:pPr>
            <w:ins w:id="3366" w:author="Arjan" w:date="2014-09-08T18:44:00Z">
              <w:r w:rsidRPr="003E7E75">
                <w:rPr>
                  <w:rFonts w:ascii="Arial" w:eastAsia="Times New Roman" w:hAnsi="Arial" w:cs="Arial"/>
                  <w:color w:val="000000"/>
                  <w:sz w:val="20"/>
                  <w:szCs w:val="20"/>
                </w:rPr>
                <w:t>Gemeentelijk basisgegeven</w:t>
              </w:r>
            </w:ins>
          </w:p>
        </w:tc>
      </w:tr>
      <w:tr w:rsidR="0058622B" w:rsidRPr="003E7E75" w14:paraId="474A6AB0" w14:textId="77777777" w:rsidTr="003C376A">
        <w:trPr>
          <w:trHeight w:val="230"/>
          <w:ins w:id="3367" w:author="Arjan" w:date="2014-09-08T18:44:00Z"/>
        </w:trPr>
        <w:tc>
          <w:tcPr>
            <w:tcW w:w="3690" w:type="dxa"/>
            <w:tcBorders>
              <w:top w:val="nil"/>
              <w:left w:val="nil"/>
              <w:bottom w:val="nil"/>
              <w:right w:val="nil"/>
            </w:tcBorders>
          </w:tcPr>
          <w:p w14:paraId="6798D473" w14:textId="77777777" w:rsidR="0058622B" w:rsidRPr="003E7E75" w:rsidRDefault="0058622B" w:rsidP="003C376A">
            <w:pPr>
              <w:autoSpaceDE w:val="0"/>
              <w:autoSpaceDN w:val="0"/>
              <w:adjustRightInd w:val="0"/>
              <w:spacing w:after="0" w:line="240" w:lineRule="auto"/>
              <w:rPr>
                <w:ins w:id="3368"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14:paraId="6D1B3197" w14:textId="77777777" w:rsidR="0058622B" w:rsidRPr="003E7E75" w:rsidRDefault="0058622B" w:rsidP="003C376A">
            <w:pPr>
              <w:autoSpaceDE w:val="0"/>
              <w:autoSpaceDN w:val="0"/>
              <w:adjustRightInd w:val="0"/>
              <w:spacing w:after="0" w:line="240" w:lineRule="auto"/>
              <w:rPr>
                <w:ins w:id="3369" w:author="Arjan" w:date="2014-09-08T18:44:00Z"/>
                <w:rFonts w:ascii="Arial" w:eastAsia="Times New Roman" w:hAnsi="Arial" w:cs="Arial"/>
                <w:b/>
                <w:bCs/>
                <w:color w:val="000000"/>
                <w:sz w:val="20"/>
                <w:szCs w:val="20"/>
              </w:rPr>
            </w:pPr>
          </w:p>
        </w:tc>
      </w:tr>
      <w:tr w:rsidR="0058622B" w:rsidRPr="003E7E75" w14:paraId="131CD48E" w14:textId="77777777" w:rsidTr="003C376A">
        <w:trPr>
          <w:trHeight w:val="230"/>
          <w:ins w:id="3370" w:author="Arjan" w:date="2014-09-08T18:44:00Z"/>
        </w:trPr>
        <w:tc>
          <w:tcPr>
            <w:tcW w:w="3690" w:type="dxa"/>
            <w:tcBorders>
              <w:top w:val="nil"/>
              <w:left w:val="nil"/>
              <w:bottom w:val="nil"/>
              <w:right w:val="nil"/>
            </w:tcBorders>
          </w:tcPr>
          <w:p w14:paraId="0CEBAD18" w14:textId="77777777" w:rsidR="0058622B" w:rsidRPr="003E7E75" w:rsidRDefault="0058622B" w:rsidP="003C376A">
            <w:pPr>
              <w:autoSpaceDE w:val="0"/>
              <w:autoSpaceDN w:val="0"/>
              <w:adjustRightInd w:val="0"/>
              <w:spacing w:after="0" w:line="240" w:lineRule="auto"/>
              <w:rPr>
                <w:ins w:id="3371" w:author="Arjan" w:date="2014-09-08T18:44:00Z"/>
                <w:rFonts w:ascii="Arial" w:eastAsia="Times New Roman" w:hAnsi="Arial" w:cs="Arial"/>
                <w:b/>
                <w:bCs/>
                <w:color w:val="000000"/>
                <w:sz w:val="20"/>
                <w:szCs w:val="20"/>
              </w:rPr>
            </w:pPr>
            <w:ins w:id="3372" w:author="Arjan" w:date="2014-09-08T18:44:00Z">
              <w:r w:rsidRPr="003E7E75">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14:paraId="485C2C50" w14:textId="77777777" w:rsidR="0058622B" w:rsidRPr="003E7E75" w:rsidRDefault="0058622B" w:rsidP="003C376A">
            <w:pPr>
              <w:autoSpaceDE w:val="0"/>
              <w:autoSpaceDN w:val="0"/>
              <w:adjustRightInd w:val="0"/>
              <w:spacing w:after="0" w:line="240" w:lineRule="auto"/>
              <w:rPr>
                <w:ins w:id="3373" w:author="Arjan" w:date="2014-09-08T18:44:00Z"/>
                <w:rFonts w:ascii="Arial" w:eastAsia="Times New Roman" w:hAnsi="Arial" w:cs="Arial"/>
                <w:b/>
                <w:bCs/>
                <w:color w:val="000000"/>
                <w:sz w:val="20"/>
                <w:szCs w:val="20"/>
              </w:rPr>
            </w:pPr>
            <w:ins w:id="3374" w:author="Arjan" w:date="2014-09-08T18:44:00Z">
              <w:r w:rsidRPr="003E7E75">
                <w:rPr>
                  <w:rFonts w:ascii="Arial" w:eastAsia="Times New Roman" w:hAnsi="Arial" w:cs="Arial"/>
                  <w:b/>
                  <w:bCs/>
                  <w:color w:val="000000"/>
                  <w:sz w:val="20"/>
                  <w:szCs w:val="20"/>
                </w:rPr>
                <w:t>-</w:t>
              </w:r>
            </w:ins>
          </w:p>
        </w:tc>
      </w:tr>
    </w:tbl>
    <w:p w14:paraId="5412F6BE" w14:textId="77777777" w:rsidR="0058622B" w:rsidRDefault="0058622B" w:rsidP="00ED4564"/>
    <w:p w14:paraId="7690C8D6" w14:textId="77777777" w:rsidR="002A0D87" w:rsidRPr="002A0D87" w:rsidRDefault="00DA5D93" w:rsidP="002A0D87">
      <w:pPr>
        <w:autoSpaceDE w:val="0"/>
        <w:autoSpaceDN w:val="0"/>
        <w:adjustRightInd w:val="0"/>
        <w:spacing w:before="240" w:after="60" w:line="240" w:lineRule="auto"/>
        <w:outlineLvl w:val="3"/>
        <w:rPr>
          <w:ins w:id="3375" w:author="Arjan" w:date="2014-10-06T13:45:00Z"/>
          <w:rFonts w:ascii="Arial" w:eastAsia="Times New Roman" w:hAnsi="Arial" w:cs="Arial"/>
          <w:b/>
          <w:bCs/>
          <w:color w:val="004080"/>
          <w:sz w:val="24"/>
          <w:szCs w:val="24"/>
        </w:rPr>
      </w:pPr>
      <w:ins w:id="3376" w:author="Arjan" w:date="2014-10-06T16:08:00Z">
        <w:r w:rsidRPr="003E7E75">
          <w:rPr>
            <w:rFonts w:ascii="Arial" w:hAnsi="Arial" w:cs="Arial"/>
            <w:sz w:val="20"/>
            <w:szCs w:val="20"/>
            <w:lang w:val="en-AU"/>
          </w:rPr>
          <w:fldChar w:fldCharType="begin" w:fldLock="1"/>
        </w:r>
        <w:r w:rsidR="004F32A3" w:rsidRPr="003E7E75">
          <w:rPr>
            <w:rFonts w:ascii="Arial" w:hAnsi="Arial" w:cs="Arial"/>
            <w:sz w:val="20"/>
            <w:szCs w:val="20"/>
            <w:lang w:val="en-AU"/>
          </w:rPr>
          <w:instrText xml:space="preserve">MERGEFIELD </w:instrText>
        </w:r>
        <w:r w:rsidR="004F32A3" w:rsidRPr="003E7E75">
          <w:rPr>
            <w:rFonts w:ascii="Arial" w:eastAsia="Times New Roman" w:hAnsi="Arial" w:cs="Arial"/>
            <w:b/>
            <w:bCs/>
            <w:color w:val="004080"/>
            <w:sz w:val="24"/>
            <w:szCs w:val="24"/>
          </w:rPr>
          <w:instrText>Att.Stereotype</w:instrText>
        </w:r>
        <w:r w:rsidRPr="003E7E75">
          <w:rPr>
            <w:rFonts w:ascii="Arial" w:hAnsi="Arial" w:cs="Arial"/>
            <w:sz w:val="20"/>
            <w:szCs w:val="20"/>
            <w:lang w:val="en-AU"/>
          </w:rPr>
          <w:fldChar w:fldCharType="separate"/>
        </w:r>
        <w:r w:rsidR="004F32A3" w:rsidRPr="003E7E75">
          <w:rPr>
            <w:rFonts w:ascii="Arial" w:eastAsia="Times New Roman" w:hAnsi="Arial" w:cs="Arial"/>
            <w:b/>
            <w:bCs/>
            <w:color w:val="004080"/>
            <w:sz w:val="24"/>
            <w:szCs w:val="24"/>
          </w:rPr>
          <w:t>«Attribuutsoort»</w:t>
        </w:r>
        <w:r w:rsidRPr="003E7E75">
          <w:rPr>
            <w:rFonts w:ascii="Arial" w:hAnsi="Arial" w:cs="Arial"/>
            <w:sz w:val="20"/>
            <w:szCs w:val="20"/>
            <w:lang w:val="en-AU"/>
          </w:rPr>
          <w:fldChar w:fldCharType="end"/>
        </w:r>
      </w:ins>
      <w:ins w:id="3377" w:author="Arjan" w:date="2014-10-06T13:45:00Z">
        <w:r w:rsidR="002A0D87" w:rsidRPr="002A0D87">
          <w:rPr>
            <w:rFonts w:ascii="Arial" w:eastAsia="Times New Roman" w:hAnsi="Arial" w:cs="Arial"/>
            <w:b/>
            <w:bCs/>
            <w:color w:val="004080"/>
            <w:sz w:val="24"/>
            <w:szCs w:val="24"/>
          </w:rPr>
          <w:t xml:space="preserve"> Contactpersoonnaam</w:t>
        </w:r>
      </w:ins>
    </w:p>
    <w:tbl>
      <w:tblPr>
        <w:tblW w:w="0" w:type="auto"/>
        <w:tblLayout w:type="fixed"/>
        <w:tblCellMar>
          <w:top w:w="113" w:type="dxa"/>
        </w:tblCellMar>
        <w:tblLook w:val="0000" w:firstRow="0" w:lastRow="0" w:firstColumn="0" w:lastColumn="0" w:noHBand="0" w:noVBand="0"/>
      </w:tblPr>
      <w:tblGrid>
        <w:gridCol w:w="2808"/>
        <w:gridCol w:w="6120"/>
      </w:tblGrid>
      <w:tr w:rsidR="002A0D87" w14:paraId="72BE588A" w14:textId="77777777" w:rsidTr="002A0D87">
        <w:trPr>
          <w:cantSplit/>
          <w:ins w:id="3378" w:author="Arjan" w:date="2014-10-06T13:45:00Z"/>
        </w:trPr>
        <w:tc>
          <w:tcPr>
            <w:tcW w:w="2808" w:type="dxa"/>
            <w:shd w:val="clear" w:color="auto" w:fill="auto"/>
          </w:tcPr>
          <w:p w14:paraId="2B75B693" w14:textId="77777777" w:rsidR="002A0D87" w:rsidRPr="002A0D87" w:rsidRDefault="002A0D87" w:rsidP="002A0D87">
            <w:pPr>
              <w:autoSpaceDE w:val="0"/>
              <w:autoSpaceDN w:val="0"/>
              <w:adjustRightInd w:val="0"/>
              <w:spacing w:after="0" w:line="240" w:lineRule="auto"/>
              <w:rPr>
                <w:ins w:id="3379" w:author="Arjan" w:date="2014-10-06T13:45:00Z"/>
                <w:rFonts w:ascii="Arial" w:eastAsia="Times New Roman" w:hAnsi="Arial" w:cs="Arial"/>
                <w:b/>
                <w:bCs/>
                <w:color w:val="000000"/>
                <w:sz w:val="20"/>
                <w:szCs w:val="20"/>
              </w:rPr>
            </w:pPr>
            <w:ins w:id="3380" w:author="Arjan" w:date="2014-10-06T13:45:00Z">
              <w:r w:rsidRPr="002A0D87">
                <w:rPr>
                  <w:rFonts w:ascii="Arial" w:eastAsia="Times New Roman" w:hAnsi="Arial" w:cs="Arial"/>
                  <w:b/>
                  <w:bCs/>
                  <w:color w:val="000000"/>
                  <w:sz w:val="20"/>
                  <w:szCs w:val="20"/>
                </w:rPr>
                <w:t>Naam attribuutsoort</w:t>
              </w:r>
            </w:ins>
          </w:p>
        </w:tc>
        <w:tc>
          <w:tcPr>
            <w:tcW w:w="6120" w:type="dxa"/>
            <w:shd w:val="clear" w:color="auto" w:fill="auto"/>
          </w:tcPr>
          <w:p w14:paraId="5DE9F08E" w14:textId="77777777" w:rsidR="002A0D87" w:rsidRPr="002A0D87" w:rsidRDefault="002A0D87" w:rsidP="002A0D87">
            <w:pPr>
              <w:autoSpaceDE w:val="0"/>
              <w:autoSpaceDN w:val="0"/>
              <w:adjustRightInd w:val="0"/>
              <w:spacing w:after="0" w:line="240" w:lineRule="auto"/>
              <w:rPr>
                <w:ins w:id="3381" w:author="Arjan" w:date="2014-10-06T13:45:00Z"/>
                <w:rFonts w:ascii="Arial" w:eastAsia="Times New Roman" w:hAnsi="Arial" w:cs="Arial"/>
                <w:color w:val="000000"/>
                <w:sz w:val="20"/>
                <w:szCs w:val="20"/>
              </w:rPr>
            </w:pPr>
            <w:ins w:id="3382" w:author="Arjan" w:date="2014-10-06T13:45:00Z">
              <w:r w:rsidRPr="002A0D87">
                <w:rPr>
                  <w:rFonts w:ascii="Arial" w:eastAsia="Times New Roman" w:hAnsi="Arial" w:cs="Arial"/>
                  <w:color w:val="000000"/>
                  <w:sz w:val="20"/>
                  <w:szCs w:val="20"/>
                </w:rPr>
                <w:t>Contactpersoonnaam</w:t>
              </w:r>
            </w:ins>
          </w:p>
        </w:tc>
      </w:tr>
      <w:tr w:rsidR="002A0D87" w14:paraId="35AD9DDD" w14:textId="77777777" w:rsidTr="002A0D87">
        <w:trPr>
          <w:cantSplit/>
          <w:ins w:id="3383" w:author="Arjan" w:date="2014-10-06T13:45:00Z"/>
        </w:trPr>
        <w:tc>
          <w:tcPr>
            <w:tcW w:w="2808" w:type="dxa"/>
            <w:shd w:val="clear" w:color="auto" w:fill="auto"/>
          </w:tcPr>
          <w:p w14:paraId="0B57A7FD" w14:textId="77777777" w:rsidR="002A0D87" w:rsidRPr="002A0D87" w:rsidRDefault="002A0D87" w:rsidP="002A0D87">
            <w:pPr>
              <w:autoSpaceDE w:val="0"/>
              <w:autoSpaceDN w:val="0"/>
              <w:adjustRightInd w:val="0"/>
              <w:spacing w:after="0" w:line="240" w:lineRule="auto"/>
              <w:rPr>
                <w:ins w:id="3384" w:author="Arjan" w:date="2014-10-06T13:45:00Z"/>
                <w:rFonts w:ascii="Arial" w:eastAsia="Times New Roman" w:hAnsi="Arial" w:cs="Arial"/>
                <w:b/>
                <w:bCs/>
                <w:color w:val="000000"/>
                <w:sz w:val="20"/>
                <w:szCs w:val="20"/>
              </w:rPr>
            </w:pPr>
            <w:ins w:id="3385" w:author="Arjan" w:date="2014-10-06T13:45:00Z">
              <w:r w:rsidRPr="002A0D87">
                <w:rPr>
                  <w:rFonts w:ascii="Arial" w:eastAsia="Times New Roman" w:hAnsi="Arial" w:cs="Arial"/>
                  <w:b/>
                  <w:bCs/>
                  <w:color w:val="000000"/>
                  <w:sz w:val="20"/>
                  <w:szCs w:val="20"/>
                </w:rPr>
                <w:t>Herkomst attribuutsoort</w:t>
              </w:r>
            </w:ins>
          </w:p>
        </w:tc>
        <w:tc>
          <w:tcPr>
            <w:tcW w:w="6120" w:type="dxa"/>
            <w:shd w:val="clear" w:color="auto" w:fill="auto"/>
          </w:tcPr>
          <w:p w14:paraId="3CD44025" w14:textId="77777777" w:rsidR="002A0D87" w:rsidRPr="002A0D87" w:rsidRDefault="002A0D87" w:rsidP="002A0D87">
            <w:pPr>
              <w:autoSpaceDE w:val="0"/>
              <w:autoSpaceDN w:val="0"/>
              <w:adjustRightInd w:val="0"/>
              <w:spacing w:after="0" w:line="240" w:lineRule="auto"/>
              <w:rPr>
                <w:ins w:id="3386" w:author="Arjan" w:date="2014-10-06T13:45:00Z"/>
                <w:rFonts w:ascii="Arial" w:eastAsia="Times New Roman" w:hAnsi="Arial" w:cs="Arial"/>
                <w:color w:val="000000"/>
                <w:sz w:val="20"/>
                <w:szCs w:val="20"/>
              </w:rPr>
            </w:pPr>
            <w:ins w:id="3387" w:author="Arjan" w:date="2014-10-06T13:45:00Z">
              <w:r w:rsidRPr="002A0D87">
                <w:rPr>
                  <w:rFonts w:ascii="Arial" w:eastAsia="Times New Roman" w:hAnsi="Arial" w:cs="Arial"/>
                  <w:color w:val="000000"/>
                  <w:sz w:val="20"/>
                  <w:szCs w:val="20"/>
                </w:rPr>
                <w:t>KING</w:t>
              </w:r>
            </w:ins>
          </w:p>
        </w:tc>
      </w:tr>
      <w:tr w:rsidR="002A0D87" w14:paraId="5F86B1EE" w14:textId="77777777" w:rsidTr="002A0D87">
        <w:trPr>
          <w:cantSplit/>
          <w:ins w:id="3388" w:author="Arjan" w:date="2014-10-06T13:45:00Z"/>
        </w:trPr>
        <w:tc>
          <w:tcPr>
            <w:tcW w:w="2808" w:type="dxa"/>
            <w:shd w:val="clear" w:color="auto" w:fill="auto"/>
          </w:tcPr>
          <w:p w14:paraId="608DF9A1" w14:textId="77777777" w:rsidR="002A0D87" w:rsidRPr="002A0D87" w:rsidRDefault="002A0D87" w:rsidP="002A0D87">
            <w:pPr>
              <w:autoSpaceDE w:val="0"/>
              <w:autoSpaceDN w:val="0"/>
              <w:adjustRightInd w:val="0"/>
              <w:spacing w:after="0" w:line="240" w:lineRule="auto"/>
              <w:rPr>
                <w:ins w:id="3389" w:author="Arjan" w:date="2014-10-06T13:45:00Z"/>
                <w:rFonts w:ascii="Arial" w:eastAsia="Times New Roman" w:hAnsi="Arial" w:cs="Arial"/>
                <w:b/>
                <w:bCs/>
                <w:color w:val="000000"/>
                <w:sz w:val="20"/>
                <w:szCs w:val="20"/>
              </w:rPr>
            </w:pPr>
            <w:ins w:id="3390" w:author="Arjan" w:date="2014-10-06T13:45:00Z">
              <w:r w:rsidRPr="002A0D87">
                <w:rPr>
                  <w:rFonts w:ascii="Arial" w:eastAsia="Times New Roman" w:hAnsi="Arial" w:cs="Arial"/>
                  <w:b/>
                  <w:bCs/>
                  <w:color w:val="000000"/>
                  <w:sz w:val="20"/>
                  <w:szCs w:val="20"/>
                </w:rPr>
                <w:t xml:space="preserve">Code attribuutsoort </w:t>
              </w:r>
            </w:ins>
          </w:p>
        </w:tc>
        <w:tc>
          <w:tcPr>
            <w:tcW w:w="6120" w:type="dxa"/>
            <w:shd w:val="clear" w:color="auto" w:fill="auto"/>
          </w:tcPr>
          <w:p w14:paraId="41AE873B" w14:textId="77777777" w:rsidR="002A0D87" w:rsidRPr="002A0D87" w:rsidRDefault="002A0D87" w:rsidP="002A0D87">
            <w:pPr>
              <w:autoSpaceDE w:val="0"/>
              <w:autoSpaceDN w:val="0"/>
              <w:adjustRightInd w:val="0"/>
              <w:spacing w:after="0" w:line="240" w:lineRule="auto"/>
              <w:rPr>
                <w:ins w:id="3391" w:author="Arjan" w:date="2014-10-06T13:45:00Z"/>
                <w:rFonts w:ascii="Arial" w:eastAsia="Times New Roman" w:hAnsi="Arial" w:cs="Arial"/>
                <w:color w:val="000000"/>
                <w:sz w:val="20"/>
                <w:szCs w:val="20"/>
              </w:rPr>
            </w:pPr>
          </w:p>
        </w:tc>
      </w:tr>
      <w:tr w:rsidR="002A0D87" w14:paraId="25745CFD" w14:textId="77777777" w:rsidTr="002A0D87">
        <w:trPr>
          <w:cantSplit/>
          <w:ins w:id="3392" w:author="Arjan" w:date="2014-10-06T13:45:00Z"/>
        </w:trPr>
        <w:tc>
          <w:tcPr>
            <w:tcW w:w="2808" w:type="dxa"/>
            <w:shd w:val="clear" w:color="auto" w:fill="auto"/>
          </w:tcPr>
          <w:p w14:paraId="4D64ECF3" w14:textId="77777777" w:rsidR="002A0D87" w:rsidRPr="002A0D87" w:rsidRDefault="002A0D87" w:rsidP="002A0D87">
            <w:pPr>
              <w:autoSpaceDE w:val="0"/>
              <w:autoSpaceDN w:val="0"/>
              <w:adjustRightInd w:val="0"/>
              <w:spacing w:after="0" w:line="240" w:lineRule="auto"/>
              <w:rPr>
                <w:ins w:id="3393" w:author="Arjan" w:date="2014-10-06T13:45:00Z"/>
                <w:rFonts w:ascii="Arial" w:eastAsia="Times New Roman" w:hAnsi="Arial" w:cs="Arial"/>
                <w:b/>
                <w:bCs/>
                <w:color w:val="000000"/>
                <w:sz w:val="20"/>
                <w:szCs w:val="20"/>
              </w:rPr>
            </w:pPr>
            <w:ins w:id="3394" w:author="Arjan" w:date="2014-10-06T13:45:00Z">
              <w:r w:rsidRPr="002A0D87">
                <w:rPr>
                  <w:rFonts w:ascii="Arial" w:eastAsia="Times New Roman" w:hAnsi="Arial" w:cs="Arial"/>
                  <w:b/>
                  <w:bCs/>
                  <w:color w:val="000000"/>
                  <w:sz w:val="20"/>
                  <w:szCs w:val="20"/>
                </w:rPr>
                <w:t>XML-tag attribuutsoort</w:t>
              </w:r>
            </w:ins>
          </w:p>
        </w:tc>
        <w:tc>
          <w:tcPr>
            <w:tcW w:w="6120" w:type="dxa"/>
            <w:shd w:val="clear" w:color="auto" w:fill="auto"/>
          </w:tcPr>
          <w:p w14:paraId="33E2F8ED" w14:textId="77777777" w:rsidR="002A0D87" w:rsidRPr="002A0D87" w:rsidRDefault="002A0D87" w:rsidP="002A0D87">
            <w:pPr>
              <w:autoSpaceDE w:val="0"/>
              <w:autoSpaceDN w:val="0"/>
              <w:adjustRightInd w:val="0"/>
              <w:spacing w:after="0" w:line="240" w:lineRule="auto"/>
              <w:rPr>
                <w:ins w:id="3395" w:author="Arjan" w:date="2014-10-06T13:45:00Z"/>
                <w:rFonts w:ascii="Arial" w:eastAsia="Times New Roman" w:hAnsi="Arial" w:cs="Arial"/>
                <w:color w:val="000000"/>
                <w:sz w:val="20"/>
                <w:szCs w:val="20"/>
              </w:rPr>
            </w:pPr>
            <w:ins w:id="3396" w:author="Arjan" w:date="2014-10-06T13:45:00Z">
              <w:r w:rsidRPr="002A0D87">
                <w:rPr>
                  <w:rFonts w:ascii="Arial" w:eastAsia="Times New Roman" w:hAnsi="Arial" w:cs="Arial"/>
                  <w:color w:val="000000"/>
                  <w:sz w:val="20"/>
                  <w:szCs w:val="20"/>
                </w:rPr>
                <w:t>contactpersoonnaam</w:t>
              </w:r>
            </w:ins>
          </w:p>
        </w:tc>
      </w:tr>
      <w:tr w:rsidR="002A0D87" w:rsidRPr="00AE1A91" w14:paraId="3822B5C4" w14:textId="77777777" w:rsidTr="002A0D87">
        <w:trPr>
          <w:cantSplit/>
          <w:ins w:id="3397" w:author="Arjan" w:date="2014-10-06T13:45:00Z"/>
        </w:trPr>
        <w:tc>
          <w:tcPr>
            <w:tcW w:w="2808" w:type="dxa"/>
            <w:shd w:val="clear" w:color="auto" w:fill="auto"/>
          </w:tcPr>
          <w:p w14:paraId="7C2014EC" w14:textId="77777777" w:rsidR="002A0D87" w:rsidRPr="002A0D87" w:rsidRDefault="002A0D87" w:rsidP="002A0D87">
            <w:pPr>
              <w:autoSpaceDE w:val="0"/>
              <w:autoSpaceDN w:val="0"/>
              <w:adjustRightInd w:val="0"/>
              <w:spacing w:after="0" w:line="240" w:lineRule="auto"/>
              <w:rPr>
                <w:ins w:id="3398" w:author="Arjan" w:date="2014-10-06T13:45:00Z"/>
                <w:rFonts w:ascii="Arial" w:eastAsia="Times New Roman" w:hAnsi="Arial" w:cs="Arial"/>
                <w:b/>
                <w:bCs/>
                <w:color w:val="000000"/>
                <w:sz w:val="20"/>
                <w:szCs w:val="20"/>
              </w:rPr>
            </w:pPr>
            <w:ins w:id="3399" w:author="Arjan" w:date="2014-10-06T13:45:00Z">
              <w:r w:rsidRPr="002A0D87">
                <w:rPr>
                  <w:rFonts w:ascii="Arial" w:eastAsia="Times New Roman" w:hAnsi="Arial" w:cs="Arial"/>
                  <w:b/>
                  <w:bCs/>
                  <w:color w:val="000000"/>
                  <w:sz w:val="20"/>
                  <w:szCs w:val="20"/>
                </w:rPr>
                <w:t>Definitie attribuutsoort</w:t>
              </w:r>
            </w:ins>
          </w:p>
        </w:tc>
        <w:tc>
          <w:tcPr>
            <w:tcW w:w="6120" w:type="dxa"/>
            <w:shd w:val="clear" w:color="auto" w:fill="auto"/>
          </w:tcPr>
          <w:p w14:paraId="75CF98B8" w14:textId="77777777" w:rsidR="002A0D87" w:rsidRPr="005561F3" w:rsidRDefault="002A0D87" w:rsidP="00542B5B">
            <w:pPr>
              <w:autoSpaceDE w:val="0"/>
              <w:autoSpaceDN w:val="0"/>
              <w:adjustRightInd w:val="0"/>
              <w:spacing w:after="0" w:line="240" w:lineRule="auto"/>
              <w:rPr>
                <w:ins w:id="3400" w:author="Arjan" w:date="2014-10-06T13:45:00Z"/>
                <w:rFonts w:ascii="Arial" w:eastAsia="Times New Roman" w:hAnsi="Arial" w:cs="Arial"/>
                <w:color w:val="000000"/>
                <w:sz w:val="20"/>
                <w:szCs w:val="20"/>
                <w:lang w:val="nl-NL"/>
              </w:rPr>
            </w:pPr>
            <w:ins w:id="3401" w:author="Arjan" w:date="2014-10-06T13:45:00Z">
              <w:r w:rsidRPr="005561F3">
                <w:rPr>
                  <w:rFonts w:ascii="Arial" w:eastAsia="Times New Roman" w:hAnsi="Arial" w:cs="Arial"/>
                  <w:color w:val="000000"/>
                  <w:sz w:val="20"/>
                  <w:szCs w:val="20"/>
                  <w:lang w:val="nl-NL"/>
                </w:rPr>
                <w:t xml:space="preserve">De opgemaakte naam van de </w:t>
              </w:r>
            </w:ins>
            <w:ins w:id="3402" w:author="Arjan" w:date="2014-10-06T13:48:00Z">
              <w:r w:rsidRPr="005561F3">
                <w:rPr>
                  <w:rFonts w:ascii="Arial" w:eastAsia="Times New Roman" w:hAnsi="Arial" w:cs="Arial"/>
                  <w:color w:val="000000"/>
                  <w:sz w:val="20"/>
                  <w:szCs w:val="20"/>
                  <w:lang w:val="nl-NL"/>
                </w:rPr>
                <w:t xml:space="preserve">persoon die </w:t>
              </w:r>
            </w:ins>
            <w:ins w:id="3403" w:author="Arjan" w:date="2014-10-06T16:39:00Z">
              <w:r w:rsidR="00542B5B" w:rsidRPr="005561F3">
                <w:rPr>
                  <w:rFonts w:ascii="Arial" w:eastAsia="Times New Roman" w:hAnsi="Arial" w:cs="Arial"/>
                  <w:color w:val="000000"/>
                  <w:sz w:val="20"/>
                  <w:szCs w:val="20"/>
                  <w:lang w:val="nl-NL"/>
                </w:rPr>
                <w:t>als aanspreekpunt fungeert voor</w:t>
              </w:r>
            </w:ins>
            <w:ins w:id="3404" w:author="Arjan" w:date="2014-10-06T13:48:00Z">
              <w:r w:rsidRPr="005561F3">
                <w:rPr>
                  <w:rFonts w:ascii="Arial" w:eastAsia="Times New Roman" w:hAnsi="Arial" w:cs="Arial"/>
                  <w:color w:val="000000"/>
                  <w:sz w:val="20"/>
                  <w:szCs w:val="20"/>
                  <w:lang w:val="nl-NL"/>
                </w:rPr>
                <w:t xml:space="preserve"> de BETROKKENE</w:t>
              </w:r>
            </w:ins>
            <w:ins w:id="3405" w:author="Arjan" w:date="2014-10-06T16:40:00Z">
              <w:r w:rsidR="00542B5B" w:rsidRPr="005561F3">
                <w:rPr>
                  <w:rFonts w:ascii="Arial" w:eastAsia="Times New Roman" w:hAnsi="Arial" w:cs="Arial"/>
                  <w:color w:val="000000"/>
                  <w:sz w:val="20"/>
                  <w:szCs w:val="20"/>
                  <w:lang w:val="nl-NL"/>
                </w:rPr>
                <w:t xml:space="preserve"> inzake het ontvangen of verzonden INFORMATIEOBJECT</w:t>
              </w:r>
            </w:ins>
          </w:p>
        </w:tc>
      </w:tr>
      <w:tr w:rsidR="002A0D87" w14:paraId="4DFE0324" w14:textId="77777777" w:rsidTr="002A0D87">
        <w:trPr>
          <w:cantSplit/>
          <w:ins w:id="3406" w:author="Arjan" w:date="2014-10-06T13:45:00Z"/>
        </w:trPr>
        <w:tc>
          <w:tcPr>
            <w:tcW w:w="2808" w:type="dxa"/>
            <w:shd w:val="clear" w:color="auto" w:fill="auto"/>
          </w:tcPr>
          <w:p w14:paraId="26A401D6" w14:textId="77777777" w:rsidR="002A0D87" w:rsidRPr="002A0D87" w:rsidRDefault="002A0D87" w:rsidP="002A0D87">
            <w:pPr>
              <w:autoSpaceDE w:val="0"/>
              <w:autoSpaceDN w:val="0"/>
              <w:adjustRightInd w:val="0"/>
              <w:spacing w:after="0" w:line="240" w:lineRule="auto"/>
              <w:rPr>
                <w:ins w:id="3407" w:author="Arjan" w:date="2014-10-06T13:45:00Z"/>
                <w:rFonts w:ascii="Arial" w:eastAsia="Times New Roman" w:hAnsi="Arial" w:cs="Arial"/>
                <w:b/>
                <w:bCs/>
                <w:color w:val="000000"/>
                <w:sz w:val="20"/>
                <w:szCs w:val="20"/>
              </w:rPr>
            </w:pPr>
            <w:ins w:id="3408" w:author="Arjan" w:date="2014-10-06T13:45:00Z">
              <w:r w:rsidRPr="002A0D87">
                <w:rPr>
                  <w:rFonts w:ascii="Arial" w:eastAsia="Times New Roman" w:hAnsi="Arial" w:cs="Arial"/>
                  <w:b/>
                  <w:bCs/>
                  <w:color w:val="000000"/>
                  <w:sz w:val="20"/>
                  <w:szCs w:val="20"/>
                </w:rPr>
                <w:t>Herkomst definitie attribuutsoort</w:t>
              </w:r>
            </w:ins>
          </w:p>
        </w:tc>
        <w:tc>
          <w:tcPr>
            <w:tcW w:w="6120" w:type="dxa"/>
            <w:shd w:val="clear" w:color="auto" w:fill="auto"/>
          </w:tcPr>
          <w:p w14:paraId="7CE73C37" w14:textId="77777777" w:rsidR="002A0D87" w:rsidRPr="002A0D87" w:rsidRDefault="002A0D87" w:rsidP="002A0D87">
            <w:pPr>
              <w:autoSpaceDE w:val="0"/>
              <w:autoSpaceDN w:val="0"/>
              <w:adjustRightInd w:val="0"/>
              <w:spacing w:after="0" w:line="240" w:lineRule="auto"/>
              <w:rPr>
                <w:ins w:id="3409" w:author="Arjan" w:date="2014-10-06T13:45:00Z"/>
                <w:rFonts w:ascii="Arial" w:eastAsia="Times New Roman" w:hAnsi="Arial" w:cs="Arial"/>
                <w:color w:val="000000"/>
                <w:sz w:val="20"/>
                <w:szCs w:val="20"/>
              </w:rPr>
            </w:pPr>
            <w:ins w:id="3410" w:author="Arjan" w:date="2014-10-06T13:45:00Z">
              <w:r w:rsidRPr="002A0D87">
                <w:rPr>
                  <w:rFonts w:ascii="Arial" w:eastAsia="Times New Roman" w:hAnsi="Arial" w:cs="Arial"/>
                  <w:color w:val="000000"/>
                  <w:sz w:val="20"/>
                  <w:szCs w:val="20"/>
                </w:rPr>
                <w:t>KING</w:t>
              </w:r>
            </w:ins>
          </w:p>
        </w:tc>
      </w:tr>
      <w:tr w:rsidR="002A0D87" w14:paraId="25161D5A" w14:textId="77777777" w:rsidTr="002A0D87">
        <w:trPr>
          <w:cantSplit/>
          <w:ins w:id="3411" w:author="Arjan" w:date="2014-10-06T13:45:00Z"/>
        </w:trPr>
        <w:tc>
          <w:tcPr>
            <w:tcW w:w="2808" w:type="dxa"/>
            <w:shd w:val="clear" w:color="auto" w:fill="auto"/>
          </w:tcPr>
          <w:p w14:paraId="24CB4AFB" w14:textId="77777777" w:rsidR="002A0D87" w:rsidRPr="002A0D87" w:rsidRDefault="002A0D87" w:rsidP="002A0D87">
            <w:pPr>
              <w:autoSpaceDE w:val="0"/>
              <w:autoSpaceDN w:val="0"/>
              <w:adjustRightInd w:val="0"/>
              <w:spacing w:after="0" w:line="240" w:lineRule="auto"/>
              <w:rPr>
                <w:ins w:id="3412" w:author="Arjan" w:date="2014-10-06T13:45:00Z"/>
                <w:rFonts w:ascii="Arial" w:eastAsia="Times New Roman" w:hAnsi="Arial" w:cs="Arial"/>
                <w:b/>
                <w:bCs/>
                <w:color w:val="000000"/>
                <w:sz w:val="20"/>
                <w:szCs w:val="20"/>
              </w:rPr>
            </w:pPr>
            <w:ins w:id="3413" w:author="Arjan" w:date="2014-10-06T13:45:00Z">
              <w:r w:rsidRPr="002A0D87">
                <w:rPr>
                  <w:rFonts w:ascii="Arial" w:eastAsia="Times New Roman" w:hAnsi="Arial" w:cs="Arial"/>
                  <w:b/>
                  <w:bCs/>
                  <w:color w:val="000000"/>
                  <w:sz w:val="20"/>
                  <w:szCs w:val="20"/>
                </w:rPr>
                <w:t>Datum opname attribuutsoort</w:t>
              </w:r>
            </w:ins>
          </w:p>
        </w:tc>
        <w:tc>
          <w:tcPr>
            <w:tcW w:w="6120" w:type="dxa"/>
            <w:shd w:val="clear" w:color="auto" w:fill="auto"/>
          </w:tcPr>
          <w:p w14:paraId="26083CED" w14:textId="77777777" w:rsidR="002A0D87" w:rsidRPr="002A0D87" w:rsidRDefault="002A0D87" w:rsidP="00542B5B">
            <w:pPr>
              <w:autoSpaceDE w:val="0"/>
              <w:autoSpaceDN w:val="0"/>
              <w:adjustRightInd w:val="0"/>
              <w:spacing w:after="0" w:line="240" w:lineRule="auto"/>
              <w:rPr>
                <w:ins w:id="3414" w:author="Arjan" w:date="2014-10-06T13:45:00Z"/>
                <w:rFonts w:ascii="Arial" w:eastAsia="Times New Roman" w:hAnsi="Arial" w:cs="Arial"/>
                <w:color w:val="000000"/>
                <w:sz w:val="20"/>
                <w:szCs w:val="20"/>
              </w:rPr>
            </w:pPr>
            <w:ins w:id="3415" w:author="Arjan" w:date="2014-10-06T13:45:00Z">
              <w:r w:rsidRPr="002A0D87">
                <w:rPr>
                  <w:rFonts w:ascii="Arial" w:eastAsia="Times New Roman" w:hAnsi="Arial" w:cs="Arial"/>
                  <w:color w:val="000000"/>
                  <w:sz w:val="20"/>
                  <w:szCs w:val="20"/>
                </w:rPr>
                <w:t xml:space="preserve">1 </w:t>
              </w:r>
            </w:ins>
            <w:ins w:id="3416" w:author="Arjan" w:date="2014-10-06T16:36:00Z">
              <w:r w:rsidR="00542B5B">
                <w:rPr>
                  <w:rFonts w:ascii="Arial" w:eastAsia="Times New Roman" w:hAnsi="Arial" w:cs="Arial"/>
                  <w:color w:val="000000"/>
                  <w:sz w:val="20"/>
                  <w:szCs w:val="20"/>
                </w:rPr>
                <w:t>september 2014</w:t>
              </w:r>
            </w:ins>
          </w:p>
        </w:tc>
      </w:tr>
      <w:tr w:rsidR="002A0D87" w:rsidRPr="00AE1A91" w14:paraId="071AEB3A" w14:textId="77777777" w:rsidTr="002A0D87">
        <w:trPr>
          <w:cantSplit/>
          <w:ins w:id="3417" w:author="Arjan" w:date="2014-10-06T13:45:00Z"/>
        </w:trPr>
        <w:tc>
          <w:tcPr>
            <w:tcW w:w="2808" w:type="dxa"/>
            <w:shd w:val="clear" w:color="auto" w:fill="auto"/>
          </w:tcPr>
          <w:p w14:paraId="5C70C396" w14:textId="77777777" w:rsidR="002A0D87" w:rsidRPr="002A0D87" w:rsidRDefault="002A0D87" w:rsidP="002A0D87">
            <w:pPr>
              <w:autoSpaceDE w:val="0"/>
              <w:autoSpaceDN w:val="0"/>
              <w:adjustRightInd w:val="0"/>
              <w:spacing w:after="0" w:line="240" w:lineRule="auto"/>
              <w:rPr>
                <w:ins w:id="3418" w:author="Arjan" w:date="2014-10-06T13:45:00Z"/>
                <w:rFonts w:ascii="Arial" w:eastAsia="Times New Roman" w:hAnsi="Arial" w:cs="Arial"/>
                <w:b/>
                <w:bCs/>
                <w:color w:val="000000"/>
                <w:sz w:val="20"/>
                <w:szCs w:val="20"/>
              </w:rPr>
            </w:pPr>
            <w:ins w:id="3419" w:author="Arjan" w:date="2014-10-06T13:45:00Z">
              <w:r w:rsidRPr="002A0D87">
                <w:rPr>
                  <w:rFonts w:ascii="Arial" w:eastAsia="Times New Roman" w:hAnsi="Arial" w:cs="Arial"/>
                  <w:b/>
                  <w:bCs/>
                  <w:color w:val="000000"/>
                  <w:sz w:val="20"/>
                  <w:szCs w:val="20"/>
                </w:rPr>
                <w:t>Toelichting attribuutsoort</w:t>
              </w:r>
            </w:ins>
          </w:p>
        </w:tc>
        <w:tc>
          <w:tcPr>
            <w:tcW w:w="6120" w:type="dxa"/>
            <w:shd w:val="clear" w:color="auto" w:fill="auto"/>
          </w:tcPr>
          <w:p w14:paraId="6D0C2CAD" w14:textId="77777777" w:rsidR="002A0D87" w:rsidRPr="005561F3" w:rsidRDefault="00081CB0" w:rsidP="0067025A">
            <w:pPr>
              <w:autoSpaceDE w:val="0"/>
              <w:autoSpaceDN w:val="0"/>
              <w:adjustRightInd w:val="0"/>
              <w:spacing w:after="0" w:line="240" w:lineRule="auto"/>
              <w:rPr>
                <w:ins w:id="3420" w:author="Arjan" w:date="2014-10-06T13:45:00Z"/>
                <w:rFonts w:ascii="Arial" w:eastAsia="Times New Roman" w:hAnsi="Arial" w:cs="Arial"/>
                <w:color w:val="000000"/>
                <w:sz w:val="20"/>
                <w:szCs w:val="20"/>
                <w:lang w:val="nl-NL"/>
              </w:rPr>
            </w:pPr>
            <w:ins w:id="3421" w:author="Arjan" w:date="2014-10-06T16:53:00Z">
              <w:r w:rsidRPr="005561F3">
                <w:rPr>
                  <w:rFonts w:ascii="Arial" w:eastAsia="Times New Roman" w:hAnsi="Arial" w:cs="Arial"/>
                  <w:color w:val="000000"/>
                  <w:sz w:val="20"/>
                  <w:szCs w:val="20"/>
                  <w:lang w:val="nl-NL"/>
                </w:rPr>
                <w:t>Het gaat om de naam van de contactpersoon van een externe betrokkene</w:t>
              </w:r>
            </w:ins>
            <w:ins w:id="3422" w:author="Arjan" w:date="2014-10-06T16:54:00Z">
              <w:r w:rsidR="0067025A" w:rsidRPr="005561F3">
                <w:rPr>
                  <w:rFonts w:ascii="Arial" w:eastAsia="Times New Roman" w:hAnsi="Arial" w:cs="Arial"/>
                  <w:color w:val="000000"/>
                  <w:sz w:val="20"/>
                  <w:szCs w:val="20"/>
                  <w:lang w:val="nl-NL"/>
                </w:rPr>
                <w:t xml:space="preserve">, indien als zodanig vermeld op het ontvangen of </w:t>
              </w:r>
            </w:ins>
            <w:ins w:id="3423" w:author="Arjan" w:date="2014-10-06T16:55:00Z">
              <w:r w:rsidR="0067025A" w:rsidRPr="005561F3">
                <w:rPr>
                  <w:rFonts w:ascii="Arial" w:eastAsia="Times New Roman" w:hAnsi="Arial" w:cs="Arial"/>
                  <w:color w:val="000000"/>
                  <w:sz w:val="20"/>
                  <w:szCs w:val="20"/>
                  <w:lang w:val="nl-NL"/>
                </w:rPr>
                <w:t xml:space="preserve">te </w:t>
              </w:r>
            </w:ins>
            <w:ins w:id="3424" w:author="Arjan" w:date="2014-10-06T16:54:00Z">
              <w:r w:rsidR="0067025A" w:rsidRPr="005561F3">
                <w:rPr>
                  <w:rFonts w:ascii="Arial" w:eastAsia="Times New Roman" w:hAnsi="Arial" w:cs="Arial"/>
                  <w:color w:val="000000"/>
                  <w:sz w:val="20"/>
                  <w:szCs w:val="20"/>
                  <w:lang w:val="nl-NL"/>
                </w:rPr>
                <w:t>verz</w:t>
              </w:r>
            </w:ins>
            <w:ins w:id="3425" w:author="Arjan" w:date="2014-10-06T16:55:00Z">
              <w:r w:rsidR="0067025A" w:rsidRPr="005561F3">
                <w:rPr>
                  <w:rFonts w:ascii="Arial" w:eastAsia="Times New Roman" w:hAnsi="Arial" w:cs="Arial"/>
                  <w:color w:val="000000"/>
                  <w:sz w:val="20"/>
                  <w:szCs w:val="20"/>
                  <w:lang w:val="nl-NL"/>
                </w:rPr>
                <w:t>e</w:t>
              </w:r>
            </w:ins>
            <w:ins w:id="3426" w:author="Arjan" w:date="2014-10-06T16:54:00Z">
              <w:r w:rsidR="0067025A" w:rsidRPr="005561F3">
                <w:rPr>
                  <w:rFonts w:ascii="Arial" w:eastAsia="Times New Roman" w:hAnsi="Arial" w:cs="Arial"/>
                  <w:color w:val="000000"/>
                  <w:sz w:val="20"/>
                  <w:szCs w:val="20"/>
                  <w:lang w:val="nl-NL"/>
                </w:rPr>
                <w:t>nden document,</w:t>
              </w:r>
            </w:ins>
            <w:ins w:id="3427" w:author="Arjan" w:date="2014-10-06T16:53:00Z">
              <w:r w:rsidRPr="005561F3">
                <w:rPr>
                  <w:rFonts w:ascii="Arial" w:eastAsia="Times New Roman" w:hAnsi="Arial" w:cs="Arial"/>
                  <w:color w:val="000000"/>
                  <w:sz w:val="20"/>
                  <w:szCs w:val="20"/>
                  <w:lang w:val="nl-NL"/>
                </w:rPr>
                <w:t xml:space="preserve"> zoals bijvoorbeeld van</w:t>
              </w:r>
              <w:r w:rsidR="0067025A" w:rsidRPr="005561F3">
                <w:rPr>
                  <w:rFonts w:ascii="Arial" w:eastAsia="Times New Roman" w:hAnsi="Arial" w:cs="Arial"/>
                  <w:color w:val="000000"/>
                  <w:sz w:val="20"/>
                  <w:szCs w:val="20"/>
                  <w:lang w:val="nl-NL"/>
                </w:rPr>
                <w:t xml:space="preserve"> het bedrijf dat een vergunning</w:t>
              </w:r>
              <w:r w:rsidRPr="005561F3">
                <w:rPr>
                  <w:rFonts w:ascii="Arial" w:eastAsia="Times New Roman" w:hAnsi="Arial" w:cs="Arial"/>
                  <w:color w:val="000000"/>
                  <w:sz w:val="20"/>
                  <w:szCs w:val="20"/>
                  <w:lang w:val="nl-NL"/>
                </w:rPr>
                <w:t>aanvraag</w:t>
              </w:r>
            </w:ins>
            <w:ins w:id="3428" w:author="Arjan" w:date="2014-10-06T16:55:00Z">
              <w:r w:rsidR="0067025A" w:rsidRPr="005561F3">
                <w:rPr>
                  <w:rFonts w:ascii="Arial" w:eastAsia="Times New Roman" w:hAnsi="Arial" w:cs="Arial"/>
                  <w:color w:val="000000"/>
                  <w:sz w:val="20"/>
                  <w:szCs w:val="20"/>
                  <w:lang w:val="nl-NL"/>
                </w:rPr>
                <w:t xml:space="preserve"> indien</w:t>
              </w:r>
            </w:ins>
            <w:ins w:id="3429" w:author="Arjan" w:date="2014-10-06T16:53:00Z">
              <w:r w:rsidRPr="005561F3">
                <w:rPr>
                  <w:rFonts w:ascii="Arial" w:eastAsia="Times New Roman" w:hAnsi="Arial" w:cs="Arial"/>
                  <w:color w:val="000000"/>
                  <w:sz w:val="20"/>
                  <w:szCs w:val="20"/>
                  <w:lang w:val="nl-NL"/>
                </w:rPr>
                <w:t xml:space="preserve">t en de persoon die </w:t>
              </w:r>
            </w:ins>
            <w:ins w:id="3430" w:author="Arjan" w:date="2014-10-06T16:56:00Z">
              <w:r w:rsidR="0067025A" w:rsidRPr="005561F3">
                <w:rPr>
                  <w:rFonts w:ascii="Arial" w:eastAsia="Times New Roman" w:hAnsi="Arial" w:cs="Arial"/>
                  <w:color w:val="000000"/>
                  <w:sz w:val="20"/>
                  <w:szCs w:val="20"/>
                  <w:lang w:val="nl-NL"/>
                </w:rPr>
                <w:t>op de</w:t>
              </w:r>
            </w:ins>
            <w:ins w:id="3431" w:author="Arjan" w:date="2014-10-06T16:53:00Z">
              <w:r w:rsidRPr="005561F3">
                <w:rPr>
                  <w:rFonts w:ascii="Arial" w:eastAsia="Times New Roman" w:hAnsi="Arial" w:cs="Arial"/>
                  <w:color w:val="000000"/>
                  <w:sz w:val="20"/>
                  <w:szCs w:val="20"/>
                  <w:lang w:val="nl-NL"/>
                </w:rPr>
                <w:t xml:space="preserve"> vergunning</w:t>
              </w:r>
            </w:ins>
            <w:ins w:id="3432" w:author="Arjan" w:date="2014-10-06T16:56:00Z">
              <w:r w:rsidR="0067025A" w:rsidRPr="005561F3">
                <w:rPr>
                  <w:rFonts w:ascii="Arial" w:eastAsia="Times New Roman" w:hAnsi="Arial" w:cs="Arial"/>
                  <w:color w:val="000000"/>
                  <w:sz w:val="20"/>
                  <w:szCs w:val="20"/>
                  <w:lang w:val="nl-NL"/>
                </w:rPr>
                <w:t>aanvraag</w:t>
              </w:r>
            </w:ins>
            <w:ins w:id="3433" w:author="Arjan" w:date="2014-10-06T16:53:00Z">
              <w:r w:rsidRPr="005561F3">
                <w:rPr>
                  <w:rFonts w:ascii="Arial" w:eastAsia="Times New Roman" w:hAnsi="Arial" w:cs="Arial"/>
                  <w:color w:val="000000"/>
                  <w:sz w:val="20"/>
                  <w:szCs w:val="20"/>
                  <w:lang w:val="nl-NL"/>
                </w:rPr>
                <w:t xml:space="preserve"> een andere persoon als con</w:t>
              </w:r>
            </w:ins>
            <w:ins w:id="3434" w:author="Arjan" w:date="2014-10-06T16:55:00Z">
              <w:r w:rsidR="0067025A" w:rsidRPr="005561F3">
                <w:rPr>
                  <w:rFonts w:ascii="Arial" w:eastAsia="Times New Roman" w:hAnsi="Arial" w:cs="Arial"/>
                  <w:color w:val="000000"/>
                  <w:sz w:val="20"/>
                  <w:szCs w:val="20"/>
                  <w:lang w:val="nl-NL"/>
                </w:rPr>
                <w:t>t</w:t>
              </w:r>
            </w:ins>
            <w:ins w:id="3435" w:author="Arjan" w:date="2014-10-06T16:53:00Z">
              <w:r w:rsidRPr="005561F3">
                <w:rPr>
                  <w:rFonts w:ascii="Arial" w:eastAsia="Times New Roman" w:hAnsi="Arial" w:cs="Arial"/>
                  <w:color w:val="000000"/>
                  <w:sz w:val="20"/>
                  <w:szCs w:val="20"/>
                  <w:lang w:val="nl-NL"/>
                </w:rPr>
                <w:t xml:space="preserve">actpersoon heeft </w:t>
              </w:r>
            </w:ins>
            <w:ins w:id="3436" w:author="Arjan" w:date="2014-10-06T16:56:00Z">
              <w:r w:rsidR="0067025A" w:rsidRPr="005561F3">
                <w:rPr>
                  <w:rFonts w:ascii="Arial" w:eastAsia="Times New Roman" w:hAnsi="Arial" w:cs="Arial"/>
                  <w:color w:val="000000"/>
                  <w:sz w:val="20"/>
                  <w:szCs w:val="20"/>
                  <w:lang w:val="nl-NL"/>
                </w:rPr>
                <w:t>ver</w:t>
              </w:r>
            </w:ins>
            <w:ins w:id="3437" w:author="Arjan" w:date="2014-10-06T16:53:00Z">
              <w:r w:rsidRPr="005561F3">
                <w:rPr>
                  <w:rFonts w:ascii="Arial" w:eastAsia="Times New Roman" w:hAnsi="Arial" w:cs="Arial"/>
                  <w:color w:val="000000"/>
                  <w:sz w:val="20"/>
                  <w:szCs w:val="20"/>
                  <w:lang w:val="nl-NL"/>
                </w:rPr>
                <w:t>meld.</w:t>
              </w:r>
            </w:ins>
          </w:p>
        </w:tc>
      </w:tr>
      <w:tr w:rsidR="002A0D87" w:rsidRPr="00AE1A91" w14:paraId="61693303" w14:textId="77777777" w:rsidTr="002A0D87">
        <w:trPr>
          <w:cantSplit/>
          <w:ins w:id="3438" w:author="Arjan" w:date="2014-10-06T13:45:00Z"/>
        </w:trPr>
        <w:tc>
          <w:tcPr>
            <w:tcW w:w="2808" w:type="dxa"/>
            <w:shd w:val="clear" w:color="auto" w:fill="auto"/>
          </w:tcPr>
          <w:p w14:paraId="2EBEC5A5" w14:textId="77777777" w:rsidR="002A0D87" w:rsidRPr="002A0D87" w:rsidRDefault="002A0D87" w:rsidP="002A0D87">
            <w:pPr>
              <w:autoSpaceDE w:val="0"/>
              <w:autoSpaceDN w:val="0"/>
              <w:adjustRightInd w:val="0"/>
              <w:spacing w:after="0" w:line="240" w:lineRule="auto"/>
              <w:rPr>
                <w:ins w:id="3439" w:author="Arjan" w:date="2014-10-06T13:45:00Z"/>
                <w:rFonts w:ascii="Arial" w:eastAsia="Times New Roman" w:hAnsi="Arial" w:cs="Arial"/>
                <w:b/>
                <w:bCs/>
                <w:color w:val="000000"/>
                <w:sz w:val="20"/>
                <w:szCs w:val="20"/>
              </w:rPr>
            </w:pPr>
            <w:ins w:id="3440" w:author="Arjan" w:date="2014-10-06T13:45:00Z">
              <w:r w:rsidRPr="002A0D87">
                <w:rPr>
                  <w:rFonts w:ascii="Arial" w:eastAsia="Times New Roman" w:hAnsi="Arial" w:cs="Arial"/>
                  <w:b/>
                  <w:bCs/>
                  <w:color w:val="000000"/>
                  <w:sz w:val="20"/>
                  <w:szCs w:val="20"/>
                </w:rPr>
                <w:t>Domein attribuutsoort</w:t>
              </w:r>
            </w:ins>
          </w:p>
        </w:tc>
        <w:tc>
          <w:tcPr>
            <w:tcW w:w="6120" w:type="dxa"/>
            <w:shd w:val="clear" w:color="auto" w:fill="auto"/>
          </w:tcPr>
          <w:p w14:paraId="67B11FE8" w14:textId="77777777" w:rsidR="002A0D87" w:rsidRPr="005561F3" w:rsidRDefault="002A0D87" w:rsidP="002A0D87">
            <w:pPr>
              <w:autoSpaceDE w:val="0"/>
              <w:autoSpaceDN w:val="0"/>
              <w:adjustRightInd w:val="0"/>
              <w:spacing w:after="0" w:line="240" w:lineRule="auto"/>
              <w:rPr>
                <w:ins w:id="3441" w:author="Arjan" w:date="2014-10-06T13:45:00Z"/>
                <w:rFonts w:ascii="Arial" w:eastAsia="Times New Roman" w:hAnsi="Arial" w:cs="Arial"/>
                <w:color w:val="000000"/>
                <w:sz w:val="20"/>
                <w:szCs w:val="20"/>
                <w:lang w:val="nl-NL"/>
              </w:rPr>
            </w:pPr>
            <w:ins w:id="3442" w:author="Arjan" w:date="2014-10-06T13:45:00Z">
              <w:r w:rsidRPr="005561F3">
                <w:rPr>
                  <w:rFonts w:ascii="Arial" w:eastAsia="Times New Roman" w:hAnsi="Arial" w:cs="Arial"/>
                  <w:color w:val="000000"/>
                  <w:sz w:val="20"/>
                  <w:szCs w:val="20"/>
                  <w:lang w:val="nl-NL"/>
                </w:rPr>
                <w:t>Formaat:</w:t>
              </w:r>
              <w:r w:rsidRPr="005561F3">
                <w:rPr>
                  <w:rFonts w:ascii="Arial" w:eastAsia="Times New Roman" w:hAnsi="Arial" w:cs="Arial"/>
                  <w:color w:val="000000"/>
                  <w:sz w:val="20"/>
                  <w:szCs w:val="20"/>
                  <w:lang w:val="nl-NL"/>
                </w:rPr>
                <w:tab/>
                <w:t>AN40</w:t>
              </w:r>
            </w:ins>
          </w:p>
          <w:p w14:paraId="112206BD" w14:textId="77777777" w:rsidR="002A0D87" w:rsidRPr="005561F3" w:rsidRDefault="002A0D87" w:rsidP="002A0D87">
            <w:pPr>
              <w:autoSpaceDE w:val="0"/>
              <w:autoSpaceDN w:val="0"/>
              <w:adjustRightInd w:val="0"/>
              <w:spacing w:after="0" w:line="240" w:lineRule="auto"/>
              <w:ind w:left="1872" w:hanging="1872"/>
              <w:rPr>
                <w:ins w:id="3443" w:author="Arjan" w:date="2014-10-06T13:45:00Z"/>
                <w:rFonts w:ascii="Arial" w:eastAsia="Times New Roman" w:hAnsi="Arial" w:cs="Arial"/>
                <w:color w:val="000000"/>
                <w:sz w:val="20"/>
                <w:szCs w:val="20"/>
                <w:lang w:val="nl-NL"/>
              </w:rPr>
            </w:pPr>
            <w:ins w:id="3444" w:author="Arjan" w:date="2014-10-06T13:45:00Z">
              <w:r w:rsidRPr="005561F3">
                <w:rPr>
                  <w:rFonts w:ascii="Arial" w:eastAsia="Times New Roman" w:hAnsi="Arial" w:cs="Arial"/>
                  <w:color w:val="000000"/>
                  <w:sz w:val="20"/>
                  <w:szCs w:val="20"/>
                  <w:lang w:val="nl-NL"/>
                </w:rPr>
                <w:t xml:space="preserve">Waardenverzameling: </w:t>
              </w:r>
              <w:r w:rsidRPr="005561F3">
                <w:rPr>
                  <w:rFonts w:ascii="Arial" w:eastAsia="Times New Roman" w:hAnsi="Arial" w:cs="Arial"/>
                  <w:color w:val="000000"/>
                  <w:sz w:val="20"/>
                  <w:szCs w:val="20"/>
                  <w:lang w:val="nl-NL"/>
                </w:rPr>
                <w:tab/>
                <w:t>alle alfanumerieke tekens</w:t>
              </w:r>
            </w:ins>
          </w:p>
        </w:tc>
      </w:tr>
      <w:tr w:rsidR="002A0D87" w14:paraId="5956E53E" w14:textId="77777777" w:rsidTr="002A0D87">
        <w:trPr>
          <w:cantSplit/>
          <w:ins w:id="3445" w:author="Arjan" w:date="2014-10-06T13:45:00Z"/>
        </w:trPr>
        <w:tc>
          <w:tcPr>
            <w:tcW w:w="2808" w:type="dxa"/>
            <w:shd w:val="clear" w:color="auto" w:fill="auto"/>
          </w:tcPr>
          <w:p w14:paraId="1BD6D654" w14:textId="77777777" w:rsidR="002A0D87" w:rsidRPr="002A0D87" w:rsidRDefault="002A0D87" w:rsidP="002A0D87">
            <w:pPr>
              <w:autoSpaceDE w:val="0"/>
              <w:autoSpaceDN w:val="0"/>
              <w:adjustRightInd w:val="0"/>
              <w:spacing w:after="0" w:line="240" w:lineRule="auto"/>
              <w:rPr>
                <w:ins w:id="3446" w:author="Arjan" w:date="2014-10-06T13:45:00Z"/>
                <w:rFonts w:ascii="Arial" w:eastAsia="Times New Roman" w:hAnsi="Arial" w:cs="Arial"/>
                <w:b/>
                <w:bCs/>
                <w:color w:val="000000"/>
                <w:sz w:val="20"/>
                <w:szCs w:val="20"/>
              </w:rPr>
            </w:pPr>
            <w:ins w:id="3447" w:author="Arjan" w:date="2014-10-06T13:45:00Z">
              <w:r w:rsidRPr="002A0D87">
                <w:rPr>
                  <w:rFonts w:ascii="Arial" w:eastAsia="Times New Roman" w:hAnsi="Arial" w:cs="Arial"/>
                  <w:b/>
                  <w:bCs/>
                  <w:color w:val="000000"/>
                  <w:sz w:val="20"/>
                  <w:szCs w:val="20"/>
                </w:rPr>
                <w:t>Indicatie materiële historie</w:t>
              </w:r>
            </w:ins>
          </w:p>
        </w:tc>
        <w:tc>
          <w:tcPr>
            <w:tcW w:w="6120" w:type="dxa"/>
            <w:shd w:val="clear" w:color="auto" w:fill="auto"/>
          </w:tcPr>
          <w:p w14:paraId="1BE91EFF" w14:textId="77777777" w:rsidR="002A0D87" w:rsidRPr="002A0D87" w:rsidRDefault="002A0D87" w:rsidP="002A0D87">
            <w:pPr>
              <w:autoSpaceDE w:val="0"/>
              <w:autoSpaceDN w:val="0"/>
              <w:adjustRightInd w:val="0"/>
              <w:spacing w:after="0" w:line="240" w:lineRule="auto"/>
              <w:rPr>
                <w:ins w:id="3448" w:author="Arjan" w:date="2014-10-06T13:45:00Z"/>
                <w:rFonts w:ascii="Arial" w:eastAsia="Times New Roman" w:hAnsi="Arial" w:cs="Arial"/>
                <w:color w:val="000000"/>
                <w:sz w:val="20"/>
                <w:szCs w:val="20"/>
              </w:rPr>
            </w:pPr>
            <w:ins w:id="3449" w:author="Arjan" w:date="2014-10-06T13:45:00Z">
              <w:r w:rsidRPr="002A0D87">
                <w:rPr>
                  <w:rFonts w:ascii="Arial" w:eastAsia="Times New Roman" w:hAnsi="Arial" w:cs="Arial"/>
                  <w:color w:val="000000"/>
                  <w:sz w:val="20"/>
                  <w:szCs w:val="20"/>
                </w:rPr>
                <w:t>Nee</w:t>
              </w:r>
              <w:r w:rsidRPr="002A0D87">
                <w:rPr>
                  <w:rFonts w:ascii="Arial" w:eastAsia="Times New Roman" w:hAnsi="Arial" w:cs="Arial"/>
                  <w:color w:val="000000"/>
                  <w:sz w:val="20"/>
                  <w:szCs w:val="20"/>
                </w:rPr>
                <w:tab/>
              </w:r>
            </w:ins>
          </w:p>
        </w:tc>
      </w:tr>
      <w:tr w:rsidR="002A0D87" w14:paraId="6D6D4D6B" w14:textId="77777777" w:rsidTr="002A0D87">
        <w:trPr>
          <w:cantSplit/>
          <w:ins w:id="3450" w:author="Arjan" w:date="2014-10-06T13:45:00Z"/>
        </w:trPr>
        <w:tc>
          <w:tcPr>
            <w:tcW w:w="2808" w:type="dxa"/>
            <w:shd w:val="clear" w:color="auto" w:fill="auto"/>
          </w:tcPr>
          <w:p w14:paraId="75A555BC" w14:textId="77777777" w:rsidR="002A0D87" w:rsidRPr="002A0D87" w:rsidRDefault="002A0D87" w:rsidP="002A0D87">
            <w:pPr>
              <w:autoSpaceDE w:val="0"/>
              <w:autoSpaceDN w:val="0"/>
              <w:adjustRightInd w:val="0"/>
              <w:spacing w:after="0" w:line="240" w:lineRule="auto"/>
              <w:rPr>
                <w:ins w:id="3451" w:author="Arjan" w:date="2014-10-06T13:45:00Z"/>
                <w:rFonts w:ascii="Arial" w:eastAsia="Times New Roman" w:hAnsi="Arial" w:cs="Arial"/>
                <w:b/>
                <w:bCs/>
                <w:color w:val="000000"/>
                <w:sz w:val="20"/>
                <w:szCs w:val="20"/>
              </w:rPr>
            </w:pPr>
            <w:ins w:id="3452" w:author="Arjan" w:date="2014-10-06T13:45:00Z">
              <w:r w:rsidRPr="002A0D87">
                <w:rPr>
                  <w:rFonts w:ascii="Arial" w:eastAsia="Times New Roman" w:hAnsi="Arial" w:cs="Arial"/>
                  <w:b/>
                  <w:bCs/>
                  <w:color w:val="000000"/>
                  <w:sz w:val="20"/>
                  <w:szCs w:val="20"/>
                </w:rPr>
                <w:t>Indicatie formele historie</w:t>
              </w:r>
            </w:ins>
          </w:p>
        </w:tc>
        <w:tc>
          <w:tcPr>
            <w:tcW w:w="6120" w:type="dxa"/>
            <w:shd w:val="clear" w:color="auto" w:fill="auto"/>
          </w:tcPr>
          <w:p w14:paraId="62D701CF" w14:textId="77777777" w:rsidR="002A0D87" w:rsidRPr="002A0D87" w:rsidRDefault="002A0D87" w:rsidP="002A0D87">
            <w:pPr>
              <w:autoSpaceDE w:val="0"/>
              <w:autoSpaceDN w:val="0"/>
              <w:adjustRightInd w:val="0"/>
              <w:spacing w:after="0" w:line="240" w:lineRule="auto"/>
              <w:rPr>
                <w:ins w:id="3453" w:author="Arjan" w:date="2014-10-06T13:45:00Z"/>
                <w:rFonts w:ascii="Arial" w:eastAsia="Times New Roman" w:hAnsi="Arial" w:cs="Arial"/>
                <w:color w:val="000000"/>
                <w:sz w:val="20"/>
                <w:szCs w:val="20"/>
              </w:rPr>
            </w:pPr>
            <w:ins w:id="3454" w:author="Arjan" w:date="2014-10-06T13:45:00Z">
              <w:r w:rsidRPr="002A0D87">
                <w:rPr>
                  <w:rFonts w:ascii="Arial" w:eastAsia="Times New Roman" w:hAnsi="Arial" w:cs="Arial"/>
                  <w:color w:val="000000"/>
                  <w:sz w:val="20"/>
                  <w:szCs w:val="20"/>
                </w:rPr>
                <w:t>Nee</w:t>
              </w:r>
            </w:ins>
          </w:p>
        </w:tc>
      </w:tr>
      <w:tr w:rsidR="002A0D87" w14:paraId="41A3A694" w14:textId="77777777" w:rsidTr="002A0D87">
        <w:trPr>
          <w:cantSplit/>
          <w:ins w:id="3455" w:author="Arjan" w:date="2014-10-06T13:45:00Z"/>
        </w:trPr>
        <w:tc>
          <w:tcPr>
            <w:tcW w:w="2808" w:type="dxa"/>
            <w:shd w:val="clear" w:color="auto" w:fill="auto"/>
          </w:tcPr>
          <w:p w14:paraId="153FFF4E" w14:textId="77777777" w:rsidR="002A0D87" w:rsidRPr="002A0D87" w:rsidRDefault="002A0D87" w:rsidP="002A0D87">
            <w:pPr>
              <w:autoSpaceDE w:val="0"/>
              <w:autoSpaceDN w:val="0"/>
              <w:adjustRightInd w:val="0"/>
              <w:spacing w:after="0" w:line="240" w:lineRule="auto"/>
              <w:rPr>
                <w:ins w:id="3456" w:author="Arjan" w:date="2014-10-06T13:45:00Z"/>
                <w:rFonts w:ascii="Arial" w:eastAsia="Times New Roman" w:hAnsi="Arial" w:cs="Arial"/>
                <w:b/>
                <w:bCs/>
                <w:color w:val="000000"/>
                <w:sz w:val="20"/>
                <w:szCs w:val="20"/>
              </w:rPr>
            </w:pPr>
            <w:ins w:id="3457" w:author="Arjan" w:date="2014-10-06T13:45:00Z">
              <w:r w:rsidRPr="002A0D87">
                <w:rPr>
                  <w:rFonts w:ascii="Arial" w:eastAsia="Times New Roman" w:hAnsi="Arial" w:cs="Arial"/>
                  <w:b/>
                  <w:bCs/>
                  <w:color w:val="000000"/>
                  <w:sz w:val="20"/>
                  <w:szCs w:val="20"/>
                </w:rPr>
                <w:t>Aanduiding gebeurtenis</w:t>
              </w:r>
            </w:ins>
          </w:p>
        </w:tc>
        <w:tc>
          <w:tcPr>
            <w:tcW w:w="6120" w:type="dxa"/>
            <w:shd w:val="clear" w:color="auto" w:fill="auto"/>
          </w:tcPr>
          <w:p w14:paraId="53320982" w14:textId="77777777" w:rsidR="002A0D87" w:rsidRPr="002A0D87" w:rsidRDefault="002A0D87" w:rsidP="002A0D87">
            <w:pPr>
              <w:autoSpaceDE w:val="0"/>
              <w:autoSpaceDN w:val="0"/>
              <w:adjustRightInd w:val="0"/>
              <w:spacing w:after="0" w:line="240" w:lineRule="auto"/>
              <w:rPr>
                <w:ins w:id="3458" w:author="Arjan" w:date="2014-10-06T13:45:00Z"/>
                <w:rFonts w:ascii="Arial" w:eastAsia="Times New Roman" w:hAnsi="Arial" w:cs="Arial"/>
                <w:color w:val="000000"/>
                <w:sz w:val="20"/>
                <w:szCs w:val="20"/>
              </w:rPr>
            </w:pPr>
            <w:ins w:id="3459" w:author="Arjan" w:date="2014-10-06T13:45:00Z">
              <w:r w:rsidRPr="002A0D87">
                <w:rPr>
                  <w:rFonts w:ascii="Arial" w:eastAsia="Times New Roman" w:hAnsi="Arial" w:cs="Arial"/>
                  <w:color w:val="000000"/>
                  <w:sz w:val="20"/>
                  <w:szCs w:val="20"/>
                </w:rPr>
                <w:t>Nee</w:t>
              </w:r>
            </w:ins>
          </w:p>
        </w:tc>
      </w:tr>
      <w:tr w:rsidR="002A0D87" w14:paraId="5D87D7CB" w14:textId="77777777" w:rsidTr="002A0D87">
        <w:trPr>
          <w:cantSplit/>
          <w:ins w:id="3460" w:author="Arjan" w:date="2014-10-06T13:45:00Z"/>
        </w:trPr>
        <w:tc>
          <w:tcPr>
            <w:tcW w:w="2808" w:type="dxa"/>
            <w:shd w:val="clear" w:color="auto" w:fill="auto"/>
          </w:tcPr>
          <w:p w14:paraId="3E3A5A40" w14:textId="77777777" w:rsidR="002A0D87" w:rsidRPr="002A0D87" w:rsidRDefault="002A0D87" w:rsidP="002A0D87">
            <w:pPr>
              <w:autoSpaceDE w:val="0"/>
              <w:autoSpaceDN w:val="0"/>
              <w:adjustRightInd w:val="0"/>
              <w:spacing w:after="0" w:line="240" w:lineRule="auto"/>
              <w:rPr>
                <w:ins w:id="3461" w:author="Arjan" w:date="2014-10-06T13:45:00Z"/>
                <w:rFonts w:ascii="Arial" w:eastAsia="Times New Roman" w:hAnsi="Arial" w:cs="Arial"/>
                <w:b/>
                <w:bCs/>
                <w:color w:val="000000"/>
                <w:sz w:val="20"/>
                <w:szCs w:val="20"/>
              </w:rPr>
            </w:pPr>
            <w:ins w:id="3462" w:author="Arjan" w:date="2014-10-06T13:45:00Z">
              <w:r w:rsidRPr="002A0D87">
                <w:rPr>
                  <w:rFonts w:ascii="Arial" w:eastAsia="Times New Roman" w:hAnsi="Arial" w:cs="Arial"/>
                  <w:b/>
                  <w:bCs/>
                  <w:color w:val="000000"/>
                  <w:sz w:val="20"/>
                  <w:szCs w:val="20"/>
                </w:rPr>
                <w:t>Aanduiding brondocument</w:t>
              </w:r>
            </w:ins>
          </w:p>
        </w:tc>
        <w:tc>
          <w:tcPr>
            <w:tcW w:w="6120" w:type="dxa"/>
            <w:shd w:val="clear" w:color="auto" w:fill="auto"/>
          </w:tcPr>
          <w:p w14:paraId="5FA524F6" w14:textId="77777777" w:rsidR="002A0D87" w:rsidRPr="002A0D87" w:rsidRDefault="002A0D87" w:rsidP="002A0D87">
            <w:pPr>
              <w:autoSpaceDE w:val="0"/>
              <w:autoSpaceDN w:val="0"/>
              <w:adjustRightInd w:val="0"/>
              <w:spacing w:after="0" w:line="240" w:lineRule="auto"/>
              <w:rPr>
                <w:ins w:id="3463" w:author="Arjan" w:date="2014-10-06T13:45:00Z"/>
                <w:rFonts w:ascii="Arial" w:eastAsia="Times New Roman" w:hAnsi="Arial" w:cs="Arial"/>
                <w:color w:val="000000"/>
                <w:sz w:val="20"/>
                <w:szCs w:val="20"/>
              </w:rPr>
            </w:pPr>
            <w:ins w:id="3464" w:author="Arjan" w:date="2014-10-06T13:45:00Z">
              <w:r w:rsidRPr="002A0D87">
                <w:rPr>
                  <w:rFonts w:ascii="Arial" w:eastAsia="Times New Roman" w:hAnsi="Arial" w:cs="Arial"/>
                  <w:color w:val="000000"/>
                  <w:sz w:val="20"/>
                  <w:szCs w:val="20"/>
                </w:rPr>
                <w:t>Nee</w:t>
              </w:r>
            </w:ins>
          </w:p>
        </w:tc>
      </w:tr>
      <w:tr w:rsidR="002A0D87" w14:paraId="63593DB3" w14:textId="77777777" w:rsidTr="002A0D87">
        <w:trPr>
          <w:cantSplit/>
          <w:ins w:id="3465" w:author="Arjan" w:date="2014-10-06T13:45:00Z"/>
        </w:trPr>
        <w:tc>
          <w:tcPr>
            <w:tcW w:w="2808" w:type="dxa"/>
            <w:shd w:val="clear" w:color="auto" w:fill="auto"/>
          </w:tcPr>
          <w:p w14:paraId="3F6E6C33" w14:textId="77777777" w:rsidR="002A0D87" w:rsidRPr="002A0D87" w:rsidRDefault="002A0D87" w:rsidP="002A0D87">
            <w:pPr>
              <w:autoSpaceDE w:val="0"/>
              <w:autoSpaceDN w:val="0"/>
              <w:adjustRightInd w:val="0"/>
              <w:spacing w:after="0" w:line="240" w:lineRule="auto"/>
              <w:rPr>
                <w:ins w:id="3466" w:author="Arjan" w:date="2014-10-06T13:45:00Z"/>
                <w:rFonts w:ascii="Arial" w:eastAsia="Times New Roman" w:hAnsi="Arial" w:cs="Arial"/>
                <w:b/>
                <w:bCs/>
                <w:color w:val="000000"/>
                <w:sz w:val="20"/>
                <w:szCs w:val="20"/>
              </w:rPr>
            </w:pPr>
            <w:ins w:id="3467" w:author="Arjan" w:date="2014-10-06T13:45:00Z">
              <w:r w:rsidRPr="002A0D87">
                <w:rPr>
                  <w:rFonts w:ascii="Arial" w:eastAsia="Times New Roman" w:hAnsi="Arial" w:cs="Arial"/>
                  <w:b/>
                  <w:bCs/>
                  <w:color w:val="000000"/>
                  <w:sz w:val="20"/>
                  <w:szCs w:val="20"/>
                </w:rPr>
                <w:lastRenderedPageBreak/>
                <w:t>Indicatie in onderzoek</w:t>
              </w:r>
            </w:ins>
          </w:p>
        </w:tc>
        <w:tc>
          <w:tcPr>
            <w:tcW w:w="6120" w:type="dxa"/>
            <w:shd w:val="clear" w:color="auto" w:fill="auto"/>
          </w:tcPr>
          <w:p w14:paraId="0A39B81F" w14:textId="77777777" w:rsidR="002A0D87" w:rsidRPr="002A0D87" w:rsidRDefault="002A0D87" w:rsidP="002A0D87">
            <w:pPr>
              <w:autoSpaceDE w:val="0"/>
              <w:autoSpaceDN w:val="0"/>
              <w:adjustRightInd w:val="0"/>
              <w:spacing w:after="0" w:line="240" w:lineRule="auto"/>
              <w:rPr>
                <w:ins w:id="3468" w:author="Arjan" w:date="2014-10-06T13:45:00Z"/>
                <w:rFonts w:ascii="Arial" w:eastAsia="Times New Roman" w:hAnsi="Arial" w:cs="Arial"/>
                <w:color w:val="000000"/>
                <w:sz w:val="20"/>
                <w:szCs w:val="20"/>
              </w:rPr>
            </w:pPr>
            <w:ins w:id="3469" w:author="Arjan" w:date="2014-10-06T13:45:00Z">
              <w:r w:rsidRPr="002A0D87">
                <w:rPr>
                  <w:rFonts w:ascii="Arial" w:eastAsia="Times New Roman" w:hAnsi="Arial" w:cs="Arial"/>
                  <w:color w:val="000000"/>
                  <w:sz w:val="20"/>
                  <w:szCs w:val="20"/>
                </w:rPr>
                <w:t>Nee</w:t>
              </w:r>
            </w:ins>
          </w:p>
        </w:tc>
      </w:tr>
      <w:tr w:rsidR="002A0D87" w14:paraId="37580A85" w14:textId="77777777" w:rsidTr="002A0D87">
        <w:trPr>
          <w:cantSplit/>
          <w:ins w:id="3470" w:author="Arjan" w:date="2014-10-06T13:45:00Z"/>
        </w:trPr>
        <w:tc>
          <w:tcPr>
            <w:tcW w:w="2808" w:type="dxa"/>
            <w:shd w:val="clear" w:color="auto" w:fill="auto"/>
          </w:tcPr>
          <w:p w14:paraId="71A0DDF5" w14:textId="77777777" w:rsidR="002A0D87" w:rsidRPr="002A0D87" w:rsidRDefault="002A0D87" w:rsidP="002A0D87">
            <w:pPr>
              <w:autoSpaceDE w:val="0"/>
              <w:autoSpaceDN w:val="0"/>
              <w:adjustRightInd w:val="0"/>
              <w:spacing w:after="0" w:line="240" w:lineRule="auto"/>
              <w:rPr>
                <w:ins w:id="3471" w:author="Arjan" w:date="2014-10-06T13:45:00Z"/>
                <w:rFonts w:ascii="Arial" w:eastAsia="Times New Roman" w:hAnsi="Arial" w:cs="Arial"/>
                <w:b/>
                <w:bCs/>
                <w:color w:val="000000"/>
                <w:sz w:val="20"/>
                <w:szCs w:val="20"/>
              </w:rPr>
            </w:pPr>
            <w:ins w:id="3472" w:author="Arjan" w:date="2014-10-06T13:45:00Z">
              <w:r w:rsidRPr="002A0D87">
                <w:rPr>
                  <w:rFonts w:ascii="Arial" w:eastAsia="Times New Roman" w:hAnsi="Arial" w:cs="Arial"/>
                  <w:b/>
                  <w:bCs/>
                  <w:color w:val="000000"/>
                  <w:sz w:val="20"/>
                  <w:szCs w:val="20"/>
                </w:rPr>
                <w:t>Aanduiding strijdigheid/nietigheid</w:t>
              </w:r>
            </w:ins>
          </w:p>
        </w:tc>
        <w:tc>
          <w:tcPr>
            <w:tcW w:w="6120" w:type="dxa"/>
            <w:shd w:val="clear" w:color="auto" w:fill="auto"/>
          </w:tcPr>
          <w:p w14:paraId="436FE95A" w14:textId="77777777" w:rsidR="002A0D87" w:rsidRPr="002A0D87" w:rsidRDefault="002A0D87" w:rsidP="002A0D87">
            <w:pPr>
              <w:autoSpaceDE w:val="0"/>
              <w:autoSpaceDN w:val="0"/>
              <w:adjustRightInd w:val="0"/>
              <w:spacing w:after="0" w:line="240" w:lineRule="auto"/>
              <w:rPr>
                <w:ins w:id="3473" w:author="Arjan" w:date="2014-10-06T13:45:00Z"/>
                <w:rFonts w:ascii="Arial" w:eastAsia="Times New Roman" w:hAnsi="Arial" w:cs="Arial"/>
                <w:color w:val="000000"/>
                <w:sz w:val="20"/>
                <w:szCs w:val="20"/>
              </w:rPr>
            </w:pPr>
            <w:ins w:id="3474" w:author="Arjan" w:date="2014-10-06T13:45:00Z">
              <w:r w:rsidRPr="002A0D87">
                <w:rPr>
                  <w:rFonts w:ascii="Arial" w:eastAsia="Times New Roman" w:hAnsi="Arial" w:cs="Arial"/>
                  <w:color w:val="000000"/>
                  <w:sz w:val="20"/>
                  <w:szCs w:val="20"/>
                </w:rPr>
                <w:t>Nee</w:t>
              </w:r>
            </w:ins>
          </w:p>
        </w:tc>
      </w:tr>
      <w:tr w:rsidR="002A0D87" w14:paraId="78F1D5D3" w14:textId="77777777" w:rsidTr="002A0D87">
        <w:trPr>
          <w:cantSplit/>
          <w:ins w:id="3475" w:author="Arjan" w:date="2014-10-06T13:45:00Z"/>
        </w:trPr>
        <w:tc>
          <w:tcPr>
            <w:tcW w:w="2808" w:type="dxa"/>
            <w:shd w:val="clear" w:color="auto" w:fill="auto"/>
          </w:tcPr>
          <w:p w14:paraId="47986E93" w14:textId="77777777" w:rsidR="002A0D87" w:rsidRPr="002A0D87" w:rsidRDefault="002A0D87" w:rsidP="002A0D87">
            <w:pPr>
              <w:autoSpaceDE w:val="0"/>
              <w:autoSpaceDN w:val="0"/>
              <w:adjustRightInd w:val="0"/>
              <w:spacing w:after="0" w:line="240" w:lineRule="auto"/>
              <w:rPr>
                <w:ins w:id="3476" w:author="Arjan" w:date="2014-10-06T13:45:00Z"/>
                <w:rFonts w:ascii="Arial" w:eastAsia="Times New Roman" w:hAnsi="Arial" w:cs="Arial"/>
                <w:b/>
                <w:bCs/>
                <w:color w:val="000000"/>
                <w:sz w:val="20"/>
                <w:szCs w:val="20"/>
              </w:rPr>
            </w:pPr>
            <w:ins w:id="3477" w:author="Arjan" w:date="2014-10-06T13:45:00Z">
              <w:r w:rsidRPr="002A0D87">
                <w:rPr>
                  <w:rFonts w:ascii="Arial" w:eastAsia="Times New Roman" w:hAnsi="Arial" w:cs="Arial"/>
                  <w:b/>
                  <w:bCs/>
                  <w:color w:val="000000"/>
                  <w:sz w:val="20"/>
                  <w:szCs w:val="20"/>
                </w:rPr>
                <w:t>Indicatie kardinaliteit</w:t>
              </w:r>
            </w:ins>
          </w:p>
        </w:tc>
        <w:tc>
          <w:tcPr>
            <w:tcW w:w="6120" w:type="dxa"/>
            <w:shd w:val="clear" w:color="auto" w:fill="auto"/>
          </w:tcPr>
          <w:p w14:paraId="3DD6EA93" w14:textId="77777777" w:rsidR="002A0D87" w:rsidRPr="002A0D87" w:rsidRDefault="00542B5B" w:rsidP="00542B5B">
            <w:pPr>
              <w:autoSpaceDE w:val="0"/>
              <w:autoSpaceDN w:val="0"/>
              <w:adjustRightInd w:val="0"/>
              <w:spacing w:after="0" w:line="240" w:lineRule="auto"/>
              <w:rPr>
                <w:ins w:id="3478" w:author="Arjan" w:date="2014-10-06T13:45:00Z"/>
                <w:rFonts w:ascii="Arial" w:eastAsia="Times New Roman" w:hAnsi="Arial" w:cs="Arial"/>
                <w:color w:val="000000"/>
                <w:sz w:val="20"/>
                <w:szCs w:val="20"/>
              </w:rPr>
            </w:pPr>
            <w:ins w:id="3479" w:author="Arjan" w:date="2014-10-06T16:41:00Z">
              <w:r>
                <w:rPr>
                  <w:rFonts w:ascii="Arial" w:eastAsia="Times New Roman" w:hAnsi="Arial" w:cs="Arial"/>
                  <w:color w:val="000000"/>
                  <w:sz w:val="20"/>
                  <w:szCs w:val="20"/>
                </w:rPr>
                <w:t>0</w:t>
              </w:r>
            </w:ins>
            <w:ins w:id="3480" w:author="Arjan" w:date="2014-10-06T13:45:00Z">
              <w:r w:rsidR="002A0D87" w:rsidRPr="002A0D87">
                <w:rPr>
                  <w:rFonts w:ascii="Arial" w:eastAsia="Times New Roman" w:hAnsi="Arial" w:cs="Arial"/>
                  <w:color w:val="000000"/>
                  <w:sz w:val="20"/>
                  <w:szCs w:val="20"/>
                </w:rPr>
                <w:t>-1</w:t>
              </w:r>
            </w:ins>
          </w:p>
        </w:tc>
      </w:tr>
      <w:tr w:rsidR="002A0D87" w14:paraId="122FE777" w14:textId="77777777" w:rsidTr="002A0D87">
        <w:trPr>
          <w:cantSplit/>
          <w:ins w:id="3481" w:author="Arjan" w:date="2014-10-06T13:45:00Z"/>
        </w:trPr>
        <w:tc>
          <w:tcPr>
            <w:tcW w:w="2808" w:type="dxa"/>
            <w:shd w:val="clear" w:color="auto" w:fill="auto"/>
          </w:tcPr>
          <w:p w14:paraId="70A50A58" w14:textId="77777777" w:rsidR="002A0D87" w:rsidRPr="002A0D87" w:rsidRDefault="002A0D87" w:rsidP="002A0D87">
            <w:pPr>
              <w:autoSpaceDE w:val="0"/>
              <w:autoSpaceDN w:val="0"/>
              <w:adjustRightInd w:val="0"/>
              <w:spacing w:after="0" w:line="240" w:lineRule="auto"/>
              <w:rPr>
                <w:ins w:id="3482" w:author="Arjan" w:date="2014-10-06T13:45:00Z"/>
                <w:rFonts w:ascii="Arial" w:eastAsia="Times New Roman" w:hAnsi="Arial" w:cs="Arial"/>
                <w:b/>
                <w:bCs/>
                <w:color w:val="000000"/>
                <w:sz w:val="20"/>
                <w:szCs w:val="20"/>
              </w:rPr>
            </w:pPr>
            <w:ins w:id="3483" w:author="Arjan" w:date="2014-10-06T13:45:00Z">
              <w:r w:rsidRPr="002A0D87">
                <w:rPr>
                  <w:rFonts w:ascii="Arial" w:eastAsia="Times New Roman" w:hAnsi="Arial" w:cs="Arial"/>
                  <w:b/>
                  <w:bCs/>
                  <w:color w:val="000000"/>
                  <w:sz w:val="20"/>
                  <w:szCs w:val="20"/>
                </w:rPr>
                <w:t>Indicatie authentiek</w:t>
              </w:r>
            </w:ins>
          </w:p>
        </w:tc>
        <w:tc>
          <w:tcPr>
            <w:tcW w:w="6120" w:type="dxa"/>
            <w:shd w:val="clear" w:color="auto" w:fill="auto"/>
          </w:tcPr>
          <w:p w14:paraId="068AB434" w14:textId="77777777" w:rsidR="002A0D87" w:rsidRPr="002A0D87" w:rsidRDefault="002A0D87" w:rsidP="002A0D87">
            <w:pPr>
              <w:autoSpaceDE w:val="0"/>
              <w:autoSpaceDN w:val="0"/>
              <w:adjustRightInd w:val="0"/>
              <w:spacing w:after="0" w:line="240" w:lineRule="auto"/>
              <w:rPr>
                <w:ins w:id="3484" w:author="Arjan" w:date="2014-10-06T13:45:00Z"/>
                <w:rFonts w:ascii="Arial" w:eastAsia="Times New Roman" w:hAnsi="Arial" w:cs="Arial"/>
                <w:color w:val="000000"/>
                <w:sz w:val="20"/>
                <w:szCs w:val="20"/>
              </w:rPr>
            </w:pPr>
            <w:ins w:id="3485" w:author="Arjan" w:date="2014-10-06T13:45:00Z">
              <w:r w:rsidRPr="002A0D87">
                <w:rPr>
                  <w:rFonts w:ascii="Arial" w:eastAsia="Times New Roman" w:hAnsi="Arial" w:cs="Arial"/>
                  <w:color w:val="000000"/>
                  <w:sz w:val="20"/>
                  <w:szCs w:val="20"/>
                </w:rPr>
                <w:t>Gemeentelijk basisgegeven</w:t>
              </w:r>
            </w:ins>
          </w:p>
        </w:tc>
      </w:tr>
      <w:tr w:rsidR="002A0D87" w14:paraId="75B56539" w14:textId="77777777" w:rsidTr="002A0D87">
        <w:trPr>
          <w:cantSplit/>
          <w:ins w:id="3486" w:author="Arjan" w:date="2014-10-06T13:45:00Z"/>
        </w:trPr>
        <w:tc>
          <w:tcPr>
            <w:tcW w:w="2808" w:type="dxa"/>
            <w:shd w:val="clear" w:color="auto" w:fill="auto"/>
          </w:tcPr>
          <w:p w14:paraId="52CF7906" w14:textId="77777777" w:rsidR="002A0D87" w:rsidRPr="002A0D87" w:rsidRDefault="002A0D87" w:rsidP="002A0D87">
            <w:pPr>
              <w:autoSpaceDE w:val="0"/>
              <w:autoSpaceDN w:val="0"/>
              <w:adjustRightInd w:val="0"/>
              <w:spacing w:after="0" w:line="240" w:lineRule="auto"/>
              <w:rPr>
                <w:ins w:id="3487" w:author="Arjan" w:date="2014-10-06T13:45:00Z"/>
                <w:rFonts w:ascii="Arial" w:eastAsia="Times New Roman" w:hAnsi="Arial" w:cs="Arial"/>
                <w:b/>
                <w:bCs/>
                <w:color w:val="000000"/>
                <w:sz w:val="20"/>
                <w:szCs w:val="20"/>
              </w:rPr>
            </w:pPr>
            <w:ins w:id="3488" w:author="Arjan" w:date="2014-10-06T13:45:00Z">
              <w:r w:rsidRPr="002A0D87">
                <w:rPr>
                  <w:rFonts w:ascii="Arial" w:eastAsia="Times New Roman" w:hAnsi="Arial" w:cs="Arial"/>
                  <w:b/>
                  <w:bCs/>
                  <w:color w:val="000000"/>
                  <w:sz w:val="20"/>
                  <w:szCs w:val="20"/>
                </w:rPr>
                <w:t>Regels attribuutsoort</w:t>
              </w:r>
            </w:ins>
          </w:p>
        </w:tc>
        <w:tc>
          <w:tcPr>
            <w:tcW w:w="6120" w:type="dxa"/>
            <w:shd w:val="clear" w:color="auto" w:fill="auto"/>
          </w:tcPr>
          <w:p w14:paraId="7C62CF3E" w14:textId="77777777" w:rsidR="002A0D87" w:rsidRPr="002A0D87" w:rsidRDefault="002A0D87" w:rsidP="002A0D87">
            <w:pPr>
              <w:autoSpaceDE w:val="0"/>
              <w:autoSpaceDN w:val="0"/>
              <w:adjustRightInd w:val="0"/>
              <w:spacing w:after="0" w:line="240" w:lineRule="auto"/>
              <w:rPr>
                <w:ins w:id="3489" w:author="Arjan" w:date="2014-10-06T13:45:00Z"/>
                <w:rFonts w:ascii="Arial" w:eastAsia="Times New Roman" w:hAnsi="Arial" w:cs="Arial"/>
                <w:color w:val="000000"/>
                <w:sz w:val="20"/>
                <w:szCs w:val="20"/>
              </w:rPr>
            </w:pPr>
            <w:ins w:id="3490" w:author="Arjan" w:date="2014-10-06T13:45:00Z">
              <w:r w:rsidRPr="002A0D87">
                <w:rPr>
                  <w:rFonts w:ascii="Arial" w:eastAsia="Times New Roman" w:hAnsi="Arial" w:cs="Arial"/>
                  <w:color w:val="000000"/>
                  <w:sz w:val="20"/>
                  <w:szCs w:val="20"/>
                </w:rPr>
                <w:t>-</w:t>
              </w:r>
            </w:ins>
          </w:p>
        </w:tc>
      </w:tr>
    </w:tbl>
    <w:p w14:paraId="4AF92488" w14:textId="77777777" w:rsidR="002A0D87" w:rsidRDefault="002A0D87" w:rsidP="00ED4564">
      <w:pPr>
        <w:rPr>
          <w:ins w:id="3491" w:author="Arjan" w:date="2014-10-06T16:06:00Z"/>
        </w:rPr>
      </w:pPr>
    </w:p>
    <w:p w14:paraId="52FB53BD" w14:textId="77777777" w:rsidR="00CD50A0" w:rsidRPr="00CD50A0" w:rsidRDefault="00DA5D93" w:rsidP="00CD50A0">
      <w:pPr>
        <w:autoSpaceDE w:val="0"/>
        <w:autoSpaceDN w:val="0"/>
        <w:adjustRightInd w:val="0"/>
        <w:spacing w:before="240" w:after="60" w:line="240" w:lineRule="auto"/>
        <w:outlineLvl w:val="3"/>
        <w:rPr>
          <w:ins w:id="3492" w:author="Arjan" w:date="2014-10-06T16:06:00Z"/>
          <w:rFonts w:ascii="Arial" w:eastAsia="Times New Roman" w:hAnsi="Arial" w:cs="Arial"/>
          <w:b/>
          <w:bCs/>
          <w:color w:val="004080"/>
          <w:sz w:val="24"/>
          <w:szCs w:val="24"/>
        </w:rPr>
      </w:pPr>
      <w:ins w:id="3493" w:author="Arjan" w:date="2014-10-06T16:08:00Z">
        <w:r w:rsidRPr="003E7E75">
          <w:rPr>
            <w:rFonts w:ascii="Arial" w:hAnsi="Arial" w:cs="Arial"/>
            <w:sz w:val="20"/>
            <w:szCs w:val="20"/>
            <w:lang w:val="en-AU"/>
          </w:rPr>
          <w:fldChar w:fldCharType="begin" w:fldLock="1"/>
        </w:r>
        <w:r w:rsidR="004F32A3" w:rsidRPr="003E7E75">
          <w:rPr>
            <w:rFonts w:ascii="Arial" w:hAnsi="Arial" w:cs="Arial"/>
            <w:sz w:val="20"/>
            <w:szCs w:val="20"/>
            <w:lang w:val="en-AU"/>
          </w:rPr>
          <w:instrText xml:space="preserve">MERGEFIELD </w:instrText>
        </w:r>
        <w:r w:rsidR="004F32A3" w:rsidRPr="003E7E75">
          <w:rPr>
            <w:rFonts w:ascii="Arial" w:eastAsia="Times New Roman" w:hAnsi="Arial" w:cs="Arial"/>
            <w:b/>
            <w:bCs/>
            <w:color w:val="004080"/>
            <w:sz w:val="24"/>
            <w:szCs w:val="24"/>
          </w:rPr>
          <w:instrText>Att.Stereotype</w:instrText>
        </w:r>
        <w:r w:rsidRPr="003E7E75">
          <w:rPr>
            <w:rFonts w:ascii="Arial" w:hAnsi="Arial" w:cs="Arial"/>
            <w:sz w:val="20"/>
            <w:szCs w:val="20"/>
            <w:lang w:val="en-AU"/>
          </w:rPr>
          <w:fldChar w:fldCharType="separate"/>
        </w:r>
        <w:r w:rsidR="004F32A3" w:rsidRPr="003E7E75">
          <w:rPr>
            <w:rFonts w:ascii="Arial" w:eastAsia="Times New Roman" w:hAnsi="Arial" w:cs="Arial"/>
            <w:b/>
            <w:bCs/>
            <w:color w:val="004080"/>
            <w:sz w:val="24"/>
            <w:szCs w:val="24"/>
          </w:rPr>
          <w:t>«</w:t>
        </w:r>
        <w:r w:rsidR="004F32A3">
          <w:rPr>
            <w:rFonts w:ascii="Arial" w:eastAsia="Times New Roman" w:hAnsi="Arial" w:cs="Arial"/>
            <w:b/>
            <w:bCs/>
            <w:color w:val="004080"/>
            <w:sz w:val="24"/>
            <w:szCs w:val="24"/>
          </w:rPr>
          <w:t>Groepa</w:t>
        </w:r>
        <w:r w:rsidR="004F32A3" w:rsidRPr="003E7E75">
          <w:rPr>
            <w:rFonts w:ascii="Arial" w:eastAsia="Times New Roman" w:hAnsi="Arial" w:cs="Arial"/>
            <w:b/>
            <w:bCs/>
            <w:color w:val="004080"/>
            <w:sz w:val="24"/>
            <w:szCs w:val="24"/>
          </w:rPr>
          <w:t>ttribuutsoort»</w:t>
        </w:r>
        <w:r w:rsidRPr="003E7E75">
          <w:rPr>
            <w:rFonts w:ascii="Arial" w:hAnsi="Arial" w:cs="Arial"/>
            <w:sz w:val="20"/>
            <w:szCs w:val="20"/>
            <w:lang w:val="en-AU"/>
          </w:rPr>
          <w:fldChar w:fldCharType="end"/>
        </w:r>
        <w:r w:rsidR="004F32A3" w:rsidRPr="003E7E75">
          <w:rPr>
            <w:rFonts w:ascii="Arial" w:eastAsia="Times New Roman" w:hAnsi="Arial" w:cs="Arial"/>
            <w:b/>
            <w:bCs/>
            <w:color w:val="004080"/>
            <w:sz w:val="24"/>
            <w:szCs w:val="24"/>
          </w:rPr>
          <w:t xml:space="preserve"> </w:t>
        </w:r>
      </w:ins>
      <w:ins w:id="3494" w:author="Arjan" w:date="2014-10-06T16:06:00Z">
        <w:r w:rsidRPr="00CD50A0">
          <w:rPr>
            <w:rFonts w:ascii="Arial" w:eastAsia="Times New Roman" w:hAnsi="Arial" w:cs="Arial"/>
            <w:b/>
            <w:bCs/>
            <w:color w:val="004080"/>
            <w:sz w:val="24"/>
            <w:szCs w:val="24"/>
          </w:rPr>
          <w:fldChar w:fldCharType="begin" w:fldLock="1"/>
        </w:r>
        <w:r w:rsidR="00CD50A0" w:rsidRPr="00CD50A0">
          <w:rPr>
            <w:rFonts w:ascii="Arial" w:eastAsia="Times New Roman" w:hAnsi="Arial" w:cs="Arial"/>
            <w:b/>
            <w:bCs/>
            <w:color w:val="004080"/>
            <w:sz w:val="24"/>
            <w:szCs w:val="24"/>
          </w:rPr>
          <w:instrText>MERGEFIELD Att.Name</w:instrText>
        </w:r>
        <w:r w:rsidRPr="00CD50A0">
          <w:rPr>
            <w:rFonts w:ascii="Arial" w:eastAsia="Times New Roman" w:hAnsi="Arial" w:cs="Arial"/>
            <w:b/>
            <w:bCs/>
            <w:color w:val="004080"/>
            <w:sz w:val="24"/>
            <w:szCs w:val="24"/>
          </w:rPr>
          <w:fldChar w:fldCharType="separate"/>
        </w:r>
        <w:r w:rsidR="00CD50A0" w:rsidRPr="00CD50A0">
          <w:rPr>
            <w:rFonts w:ascii="Arial" w:eastAsia="Times New Roman" w:hAnsi="Arial" w:cs="Arial"/>
            <w:b/>
            <w:bCs/>
            <w:color w:val="004080"/>
            <w:sz w:val="24"/>
            <w:szCs w:val="24"/>
          </w:rPr>
          <w:t>Afwijkend correspondentie postadres</w:t>
        </w:r>
        <w:r w:rsidRPr="00CD50A0">
          <w:rPr>
            <w:rFonts w:ascii="Arial" w:eastAsia="Times New Roman" w:hAnsi="Arial" w:cs="Arial"/>
            <w:b/>
            <w:bCs/>
            <w:color w:val="004080"/>
            <w:sz w:val="24"/>
            <w:szCs w:val="24"/>
          </w:rPr>
          <w:fldChar w:fldCharType="end"/>
        </w:r>
      </w:ins>
    </w:p>
    <w:p w14:paraId="0EC86DCD" w14:textId="77777777" w:rsidR="00CD50A0" w:rsidRPr="005561F3" w:rsidRDefault="004F32A3" w:rsidP="00ED4564">
      <w:pPr>
        <w:rPr>
          <w:ins w:id="3495" w:author="Arjan" w:date="2014-10-06T16:58:00Z"/>
          <w:lang w:val="nl-NL"/>
        </w:rPr>
      </w:pPr>
      <w:ins w:id="3496" w:author="Arjan" w:date="2014-10-06T16:09:00Z">
        <w:r w:rsidRPr="005561F3">
          <w:rPr>
            <w:lang w:val="nl-NL"/>
          </w:rPr>
          <w:t>De hiervan deel uitmakende attribuutsoorten en relatie</w:t>
        </w:r>
      </w:ins>
      <w:ins w:id="3497" w:author="Arjan" w:date="2014-10-06T16:10:00Z">
        <w:r w:rsidRPr="005561F3">
          <w:rPr>
            <w:lang w:val="nl-NL"/>
          </w:rPr>
          <w:t>soort</w:t>
        </w:r>
      </w:ins>
      <w:ins w:id="3498" w:author="Arjan" w:date="2014-10-06T16:09:00Z">
        <w:r w:rsidRPr="005561F3">
          <w:rPr>
            <w:lang w:val="nl-NL"/>
          </w:rPr>
          <w:t xml:space="preserve"> zijn analoog aan de gelijknamige groepattribuutsoort bij de relatieklasse RO</w:t>
        </w:r>
      </w:ins>
      <w:ins w:id="3499" w:author="Arjan" w:date="2014-10-06T16:10:00Z">
        <w:r w:rsidRPr="005561F3">
          <w:rPr>
            <w:lang w:val="nl-NL"/>
          </w:rPr>
          <w:t>L en werken we hier niet verder uit.</w:t>
        </w:r>
      </w:ins>
    </w:p>
    <w:p w14:paraId="3A2919C7" w14:textId="77777777" w:rsidR="00640CA1" w:rsidRPr="005561F3" w:rsidRDefault="00640CA1" w:rsidP="00ED4564">
      <w:pPr>
        <w:rPr>
          <w:ins w:id="3500" w:author="Arjan" w:date="2014-10-06T16:06:00Z"/>
          <w:lang w:val="nl-NL"/>
        </w:rPr>
      </w:pPr>
    </w:p>
    <w:p w14:paraId="55CECBFF" w14:textId="77777777" w:rsidR="00CD50A0" w:rsidRPr="005561F3" w:rsidRDefault="00DA5D93" w:rsidP="004F32A3">
      <w:pPr>
        <w:autoSpaceDE w:val="0"/>
        <w:autoSpaceDN w:val="0"/>
        <w:adjustRightInd w:val="0"/>
        <w:spacing w:before="240" w:after="60" w:line="240" w:lineRule="auto"/>
        <w:outlineLvl w:val="3"/>
        <w:rPr>
          <w:ins w:id="3501" w:author="Arjan" w:date="2014-10-06T16:06:00Z"/>
          <w:rFonts w:ascii="Arial" w:eastAsia="Times New Roman" w:hAnsi="Arial" w:cs="Arial"/>
          <w:b/>
          <w:bCs/>
          <w:color w:val="004080"/>
          <w:sz w:val="24"/>
          <w:szCs w:val="24"/>
          <w:lang w:val="nl-NL"/>
        </w:rPr>
      </w:pPr>
      <w:ins w:id="3502" w:author="Arjan" w:date="2014-10-06T16:08:00Z">
        <w:r w:rsidRPr="003E7E75">
          <w:rPr>
            <w:rFonts w:ascii="Arial" w:hAnsi="Arial" w:cs="Arial"/>
            <w:sz w:val="20"/>
            <w:szCs w:val="20"/>
            <w:lang w:val="en-AU"/>
          </w:rPr>
          <w:fldChar w:fldCharType="begin" w:fldLock="1"/>
        </w:r>
        <w:r w:rsidR="004F32A3" w:rsidRPr="005561F3">
          <w:rPr>
            <w:rFonts w:ascii="Arial" w:hAnsi="Arial" w:cs="Arial"/>
            <w:sz w:val="20"/>
            <w:szCs w:val="20"/>
            <w:lang w:val="nl-NL"/>
          </w:rPr>
          <w:instrText xml:space="preserve">MERGEFIELD </w:instrText>
        </w:r>
        <w:r w:rsidR="004F32A3" w:rsidRPr="005561F3">
          <w:rPr>
            <w:rFonts w:ascii="Arial" w:eastAsia="Times New Roman" w:hAnsi="Arial" w:cs="Arial"/>
            <w:b/>
            <w:bCs/>
            <w:color w:val="004080"/>
            <w:sz w:val="24"/>
            <w:szCs w:val="24"/>
            <w:lang w:val="nl-NL"/>
          </w:rPr>
          <w:instrText>Att.Stereotype</w:instrText>
        </w:r>
        <w:r w:rsidRPr="003E7E75">
          <w:rPr>
            <w:rFonts w:ascii="Arial" w:hAnsi="Arial" w:cs="Arial"/>
            <w:sz w:val="20"/>
            <w:szCs w:val="20"/>
            <w:lang w:val="en-AU"/>
          </w:rPr>
          <w:fldChar w:fldCharType="separate"/>
        </w:r>
        <w:r w:rsidR="004F32A3" w:rsidRPr="005561F3">
          <w:rPr>
            <w:rFonts w:ascii="Arial" w:eastAsia="Times New Roman" w:hAnsi="Arial" w:cs="Arial"/>
            <w:b/>
            <w:bCs/>
            <w:color w:val="004080"/>
            <w:sz w:val="24"/>
            <w:szCs w:val="24"/>
            <w:lang w:val="nl-NL"/>
          </w:rPr>
          <w:t>«Groepattribuutsoort»</w:t>
        </w:r>
        <w:r w:rsidRPr="003E7E75">
          <w:rPr>
            <w:rFonts w:ascii="Arial" w:hAnsi="Arial" w:cs="Arial"/>
            <w:sz w:val="20"/>
            <w:szCs w:val="20"/>
            <w:lang w:val="en-AU"/>
          </w:rPr>
          <w:fldChar w:fldCharType="end"/>
        </w:r>
        <w:r w:rsidR="004F32A3" w:rsidRPr="005561F3">
          <w:rPr>
            <w:rFonts w:ascii="Arial" w:eastAsia="Times New Roman" w:hAnsi="Arial" w:cs="Arial"/>
            <w:b/>
            <w:bCs/>
            <w:color w:val="004080"/>
            <w:sz w:val="24"/>
            <w:szCs w:val="24"/>
            <w:lang w:val="nl-NL"/>
          </w:rPr>
          <w:t xml:space="preserve"> </w:t>
        </w:r>
      </w:ins>
      <w:ins w:id="3503" w:author="Arjan" w:date="2014-10-06T16:06:00Z">
        <w:r w:rsidRPr="004F32A3">
          <w:rPr>
            <w:rFonts w:ascii="Arial" w:eastAsia="Times New Roman" w:hAnsi="Arial" w:cs="Arial"/>
            <w:b/>
            <w:bCs/>
            <w:color w:val="004080"/>
            <w:sz w:val="24"/>
            <w:szCs w:val="24"/>
          </w:rPr>
          <w:fldChar w:fldCharType="begin" w:fldLock="1"/>
        </w:r>
        <w:r w:rsidR="00CD50A0" w:rsidRPr="005561F3">
          <w:rPr>
            <w:rFonts w:ascii="Arial" w:eastAsia="Times New Roman" w:hAnsi="Arial" w:cs="Arial"/>
            <w:b/>
            <w:bCs/>
            <w:color w:val="004080"/>
            <w:sz w:val="24"/>
            <w:szCs w:val="24"/>
            <w:lang w:val="nl-NL"/>
          </w:rPr>
          <w:instrText>MERGEFIELD Att.Name</w:instrText>
        </w:r>
        <w:r w:rsidRPr="004F32A3">
          <w:rPr>
            <w:rFonts w:ascii="Arial" w:eastAsia="Times New Roman" w:hAnsi="Arial" w:cs="Arial"/>
            <w:b/>
            <w:bCs/>
            <w:color w:val="004080"/>
            <w:sz w:val="24"/>
            <w:szCs w:val="24"/>
          </w:rPr>
          <w:fldChar w:fldCharType="separate"/>
        </w:r>
        <w:r w:rsidR="00CD50A0" w:rsidRPr="005561F3">
          <w:rPr>
            <w:rFonts w:ascii="Arial" w:eastAsia="Times New Roman" w:hAnsi="Arial" w:cs="Arial"/>
            <w:b/>
            <w:bCs/>
            <w:color w:val="004080"/>
            <w:sz w:val="24"/>
            <w:szCs w:val="24"/>
            <w:lang w:val="nl-NL"/>
          </w:rPr>
          <w:t xml:space="preserve">Afwijkend </w:t>
        </w:r>
      </w:ins>
      <w:ins w:id="3504" w:author="Arjan" w:date="2014-10-06T16:07:00Z">
        <w:r w:rsidR="004F32A3" w:rsidRPr="005561F3">
          <w:rPr>
            <w:rFonts w:ascii="Arial" w:eastAsia="Times New Roman" w:hAnsi="Arial" w:cs="Arial"/>
            <w:b/>
            <w:bCs/>
            <w:color w:val="004080"/>
            <w:sz w:val="24"/>
            <w:szCs w:val="24"/>
            <w:lang w:val="nl-NL"/>
          </w:rPr>
          <w:t xml:space="preserve">buitenlands </w:t>
        </w:r>
      </w:ins>
      <w:ins w:id="3505" w:author="Arjan" w:date="2014-10-06T16:06:00Z">
        <w:r w:rsidR="00CD50A0" w:rsidRPr="005561F3">
          <w:rPr>
            <w:rFonts w:ascii="Arial" w:eastAsia="Times New Roman" w:hAnsi="Arial" w:cs="Arial"/>
            <w:b/>
            <w:bCs/>
            <w:color w:val="004080"/>
            <w:sz w:val="24"/>
            <w:szCs w:val="24"/>
            <w:lang w:val="nl-NL"/>
          </w:rPr>
          <w:t>correspondentieadres</w:t>
        </w:r>
        <w:r w:rsidRPr="004F32A3">
          <w:rPr>
            <w:rFonts w:ascii="Arial" w:eastAsia="Times New Roman" w:hAnsi="Arial" w:cs="Arial"/>
            <w:b/>
            <w:bCs/>
            <w:color w:val="004080"/>
            <w:sz w:val="24"/>
            <w:szCs w:val="24"/>
          </w:rPr>
          <w:fldChar w:fldCharType="end"/>
        </w:r>
      </w:ins>
    </w:p>
    <w:p w14:paraId="7974D445" w14:textId="77777777" w:rsidR="00CD50A0" w:rsidRPr="005561F3" w:rsidRDefault="004F32A3" w:rsidP="00ED4564">
      <w:pPr>
        <w:rPr>
          <w:ins w:id="3506" w:author="Arjan" w:date="2014-10-06T16:06:00Z"/>
          <w:lang w:val="nl-NL"/>
        </w:rPr>
      </w:pPr>
      <w:ins w:id="3507" w:author="Arjan" w:date="2014-10-06T16:10:00Z">
        <w:r w:rsidRPr="005561F3">
          <w:rPr>
            <w:lang w:val="nl-NL"/>
          </w:rPr>
          <w:t>De hiervan deel uitmakende attribuutsoorten en relatiesoort zijn analoog aan de gelijknamige groepattribuutsoort bij de relatieklasse ROL en werken we hier niet verder uit.</w:t>
        </w:r>
      </w:ins>
    </w:p>
    <w:p w14:paraId="120044B8" w14:textId="77777777" w:rsidR="00542B5B" w:rsidRPr="005561F3" w:rsidRDefault="00DA5D93" w:rsidP="00542B5B">
      <w:pPr>
        <w:autoSpaceDE w:val="0"/>
        <w:autoSpaceDN w:val="0"/>
        <w:adjustRightInd w:val="0"/>
        <w:spacing w:before="240" w:after="60" w:line="240" w:lineRule="auto"/>
        <w:outlineLvl w:val="3"/>
        <w:rPr>
          <w:ins w:id="3508" w:author="Arjan" w:date="2014-10-06T16:33:00Z"/>
          <w:rFonts w:ascii="Arial" w:eastAsia="Times New Roman" w:hAnsi="Arial" w:cs="Arial"/>
          <w:b/>
          <w:bCs/>
          <w:color w:val="004080"/>
          <w:sz w:val="24"/>
          <w:szCs w:val="24"/>
          <w:lang w:val="nl-NL"/>
        </w:rPr>
      </w:pPr>
      <w:ins w:id="3509" w:author="Arjan" w:date="2014-10-06T16:34:00Z">
        <w:r w:rsidRPr="00542B5B">
          <w:rPr>
            <w:rFonts w:ascii="Arial" w:eastAsia="Times New Roman" w:hAnsi="Arial" w:cs="Arial"/>
            <w:b/>
            <w:bCs/>
            <w:color w:val="004080"/>
            <w:sz w:val="24"/>
            <w:szCs w:val="24"/>
          </w:rPr>
          <w:fldChar w:fldCharType="begin" w:fldLock="1"/>
        </w:r>
        <w:r w:rsidR="00542B5B" w:rsidRPr="005561F3">
          <w:rPr>
            <w:rFonts w:ascii="Arial" w:eastAsia="Times New Roman" w:hAnsi="Arial" w:cs="Arial"/>
            <w:b/>
            <w:bCs/>
            <w:color w:val="004080"/>
            <w:sz w:val="24"/>
            <w:szCs w:val="24"/>
            <w:lang w:val="nl-NL"/>
          </w:rPr>
          <w:instrText>MERGEFIELD Connector.Stereotype</w:instrText>
        </w:r>
        <w:r w:rsidRPr="00542B5B">
          <w:rPr>
            <w:rFonts w:ascii="Arial" w:eastAsia="Times New Roman" w:hAnsi="Arial" w:cs="Arial"/>
            <w:b/>
            <w:bCs/>
            <w:color w:val="004080"/>
            <w:sz w:val="24"/>
            <w:szCs w:val="24"/>
          </w:rPr>
          <w:fldChar w:fldCharType="separate"/>
        </w:r>
        <w:r w:rsidR="00542B5B" w:rsidRPr="005561F3">
          <w:rPr>
            <w:rFonts w:ascii="Arial" w:eastAsia="Times New Roman" w:hAnsi="Arial" w:cs="Arial"/>
            <w:b/>
            <w:bCs/>
            <w:color w:val="004080"/>
            <w:sz w:val="24"/>
            <w:szCs w:val="24"/>
            <w:lang w:val="nl-NL"/>
          </w:rPr>
          <w:t>«Relatiesoort»</w:t>
        </w:r>
        <w:r w:rsidRPr="00542B5B">
          <w:rPr>
            <w:rFonts w:ascii="Arial" w:eastAsia="Times New Roman" w:hAnsi="Arial" w:cs="Arial"/>
            <w:b/>
            <w:bCs/>
            <w:color w:val="004080"/>
            <w:sz w:val="24"/>
            <w:szCs w:val="24"/>
          </w:rPr>
          <w:fldChar w:fldCharType="end"/>
        </w:r>
        <w:r w:rsidR="00542B5B" w:rsidRPr="005561F3">
          <w:rPr>
            <w:rFonts w:ascii="Arial" w:eastAsia="Times New Roman" w:hAnsi="Arial" w:cs="Arial"/>
            <w:b/>
            <w:bCs/>
            <w:color w:val="004080"/>
            <w:sz w:val="24"/>
            <w:szCs w:val="24"/>
            <w:lang w:val="nl-NL"/>
          </w:rPr>
          <w:t xml:space="preserve"> </w:t>
        </w:r>
      </w:ins>
      <w:ins w:id="3510" w:author="Arjan" w:date="2014-10-06T16:33:00Z">
        <w:r w:rsidR="00542B5B" w:rsidRPr="005561F3">
          <w:rPr>
            <w:rFonts w:ascii="Arial" w:eastAsia="Times New Roman" w:hAnsi="Arial" w:cs="Arial"/>
            <w:b/>
            <w:bCs/>
            <w:color w:val="004080"/>
            <w:sz w:val="24"/>
            <w:szCs w:val="24"/>
            <w:lang w:val="nl-NL"/>
          </w:rPr>
          <w:t xml:space="preserve">met als afwijkend binnenlands correspondentieadres ADRESSEERBAAR OBJECT AANDUIDING </w:t>
        </w:r>
        <w:r w:rsidRPr="00542B5B">
          <w:rPr>
            <w:rFonts w:ascii="Arial" w:eastAsia="Times New Roman" w:hAnsi="Arial" w:cs="Arial"/>
            <w:b/>
            <w:bCs/>
            <w:color w:val="004080"/>
            <w:sz w:val="24"/>
            <w:szCs w:val="24"/>
          </w:rPr>
          <w:fldChar w:fldCharType="begin"/>
        </w:r>
        <w:r w:rsidR="00542B5B" w:rsidRPr="005561F3">
          <w:rPr>
            <w:rFonts w:ascii="Arial" w:eastAsia="Times New Roman" w:hAnsi="Arial" w:cs="Arial"/>
            <w:b/>
            <w:bCs/>
            <w:color w:val="004080"/>
            <w:sz w:val="24"/>
            <w:szCs w:val="24"/>
            <w:lang w:val="nl-NL"/>
          </w:rPr>
          <w:instrText xml:space="preserve"> XE " SUBJECT heeft als correspondentie- of aanschrijvingsadres ADRESSEERBAAR OBJECT AANDUIDING" </w:instrText>
        </w:r>
        <w:r w:rsidRPr="00542B5B">
          <w:rPr>
            <w:rFonts w:ascii="Arial" w:eastAsia="Times New Roman" w:hAnsi="Arial" w:cs="Arial"/>
            <w:b/>
            <w:bCs/>
            <w:color w:val="004080"/>
            <w:sz w:val="24"/>
            <w:szCs w:val="24"/>
          </w:rPr>
          <w:fldChar w:fldCharType="end"/>
        </w:r>
      </w:ins>
    </w:p>
    <w:tbl>
      <w:tblPr>
        <w:tblW w:w="0" w:type="auto"/>
        <w:tblLayout w:type="fixed"/>
        <w:tblCellMar>
          <w:top w:w="113" w:type="dxa"/>
        </w:tblCellMar>
        <w:tblLook w:val="0000" w:firstRow="0" w:lastRow="0" w:firstColumn="0" w:lastColumn="0" w:noHBand="0" w:noVBand="0"/>
      </w:tblPr>
      <w:tblGrid>
        <w:gridCol w:w="2808"/>
        <w:gridCol w:w="6120"/>
      </w:tblGrid>
      <w:tr w:rsidR="00542B5B" w:rsidRPr="00AE1A91" w14:paraId="692E72B2" w14:textId="77777777" w:rsidTr="0057620D">
        <w:trPr>
          <w:cantSplit/>
          <w:ins w:id="3511" w:author="Arjan" w:date="2014-10-06T16:33:00Z"/>
        </w:trPr>
        <w:tc>
          <w:tcPr>
            <w:tcW w:w="2808" w:type="dxa"/>
            <w:shd w:val="clear" w:color="auto" w:fill="auto"/>
          </w:tcPr>
          <w:p w14:paraId="2F58FED1" w14:textId="77777777" w:rsidR="00542B5B" w:rsidRPr="00542B5B" w:rsidRDefault="00542B5B" w:rsidP="00542B5B">
            <w:pPr>
              <w:autoSpaceDE w:val="0"/>
              <w:autoSpaceDN w:val="0"/>
              <w:adjustRightInd w:val="0"/>
              <w:spacing w:after="0" w:line="240" w:lineRule="auto"/>
              <w:rPr>
                <w:ins w:id="3512" w:author="Arjan" w:date="2014-10-06T16:33:00Z"/>
                <w:rFonts w:ascii="Arial" w:eastAsia="Times New Roman" w:hAnsi="Arial" w:cs="Arial"/>
                <w:b/>
                <w:bCs/>
                <w:color w:val="000000"/>
                <w:sz w:val="20"/>
                <w:szCs w:val="20"/>
              </w:rPr>
            </w:pPr>
            <w:ins w:id="3513" w:author="Arjan" w:date="2014-10-06T16:33:00Z">
              <w:r w:rsidRPr="00542B5B">
                <w:rPr>
                  <w:rFonts w:ascii="Arial" w:eastAsia="Times New Roman" w:hAnsi="Arial" w:cs="Arial"/>
                  <w:b/>
                  <w:bCs/>
                  <w:color w:val="000000"/>
                  <w:sz w:val="20"/>
                  <w:szCs w:val="20"/>
                </w:rPr>
                <w:t>Naam relatiesoort</w:t>
              </w:r>
            </w:ins>
          </w:p>
        </w:tc>
        <w:tc>
          <w:tcPr>
            <w:tcW w:w="6120" w:type="dxa"/>
            <w:shd w:val="clear" w:color="auto" w:fill="auto"/>
          </w:tcPr>
          <w:p w14:paraId="043465B5" w14:textId="77777777" w:rsidR="00542B5B" w:rsidRPr="005561F3" w:rsidRDefault="00542B5B" w:rsidP="00542B5B">
            <w:pPr>
              <w:autoSpaceDE w:val="0"/>
              <w:autoSpaceDN w:val="0"/>
              <w:adjustRightInd w:val="0"/>
              <w:spacing w:after="0" w:line="240" w:lineRule="auto"/>
              <w:rPr>
                <w:ins w:id="3514" w:author="Arjan" w:date="2014-10-06T16:33:00Z"/>
                <w:rFonts w:ascii="Arial" w:eastAsia="Times New Roman" w:hAnsi="Arial" w:cs="Arial"/>
                <w:color w:val="000000"/>
                <w:sz w:val="20"/>
                <w:szCs w:val="20"/>
                <w:lang w:val="nl-NL"/>
              </w:rPr>
            </w:pPr>
            <w:ins w:id="3515" w:author="Arjan" w:date="2014-10-06T16:35:00Z">
              <w:r w:rsidRPr="005561F3">
                <w:rPr>
                  <w:rFonts w:ascii="Arial" w:eastAsia="Times New Roman" w:hAnsi="Arial" w:cs="Arial"/>
                  <w:color w:val="000000"/>
                  <w:sz w:val="20"/>
                  <w:szCs w:val="20"/>
                  <w:lang w:val="nl-NL"/>
                </w:rPr>
                <w:t>VERZENDING</w:t>
              </w:r>
            </w:ins>
            <w:ins w:id="3516" w:author="Arjan" w:date="2014-10-06T16:33:00Z">
              <w:r w:rsidRPr="005561F3">
                <w:rPr>
                  <w:rFonts w:ascii="Arial" w:eastAsia="Times New Roman" w:hAnsi="Arial" w:cs="Arial"/>
                  <w:color w:val="000000"/>
                  <w:sz w:val="20"/>
                  <w:szCs w:val="20"/>
                  <w:lang w:val="nl-NL"/>
                </w:rPr>
                <w:t xml:space="preserve"> met als afwijkend binnenlands correspondentieadres ADRESSEERBAAR OBJECT AANDUIDING</w:t>
              </w:r>
            </w:ins>
          </w:p>
        </w:tc>
      </w:tr>
      <w:tr w:rsidR="00542B5B" w14:paraId="7843994D" w14:textId="77777777" w:rsidTr="0057620D">
        <w:trPr>
          <w:cantSplit/>
          <w:ins w:id="3517" w:author="Arjan" w:date="2014-10-06T16:33:00Z"/>
        </w:trPr>
        <w:tc>
          <w:tcPr>
            <w:tcW w:w="2808" w:type="dxa"/>
            <w:shd w:val="clear" w:color="auto" w:fill="auto"/>
          </w:tcPr>
          <w:p w14:paraId="35F2FB5E" w14:textId="77777777" w:rsidR="00542B5B" w:rsidRPr="00542B5B" w:rsidRDefault="00542B5B" w:rsidP="00542B5B">
            <w:pPr>
              <w:autoSpaceDE w:val="0"/>
              <w:autoSpaceDN w:val="0"/>
              <w:adjustRightInd w:val="0"/>
              <w:spacing w:after="0" w:line="240" w:lineRule="auto"/>
              <w:rPr>
                <w:ins w:id="3518" w:author="Arjan" w:date="2014-10-06T16:33:00Z"/>
                <w:rFonts w:ascii="Arial" w:eastAsia="Times New Roman" w:hAnsi="Arial" w:cs="Arial"/>
                <w:b/>
                <w:bCs/>
                <w:color w:val="000000"/>
                <w:sz w:val="20"/>
                <w:szCs w:val="20"/>
              </w:rPr>
            </w:pPr>
            <w:ins w:id="3519" w:author="Arjan" w:date="2014-10-06T16:33:00Z">
              <w:r w:rsidRPr="00542B5B">
                <w:rPr>
                  <w:rFonts w:ascii="Arial" w:eastAsia="Times New Roman" w:hAnsi="Arial" w:cs="Arial"/>
                  <w:b/>
                  <w:bCs/>
                  <w:color w:val="000000"/>
                  <w:sz w:val="20"/>
                  <w:szCs w:val="20"/>
                </w:rPr>
                <w:t>Herkomst relatiesoort</w:t>
              </w:r>
            </w:ins>
          </w:p>
        </w:tc>
        <w:tc>
          <w:tcPr>
            <w:tcW w:w="6120" w:type="dxa"/>
            <w:shd w:val="clear" w:color="auto" w:fill="auto"/>
          </w:tcPr>
          <w:p w14:paraId="45A223C8" w14:textId="77777777" w:rsidR="00542B5B" w:rsidRPr="00542B5B" w:rsidRDefault="00542B5B" w:rsidP="00542B5B">
            <w:pPr>
              <w:autoSpaceDE w:val="0"/>
              <w:autoSpaceDN w:val="0"/>
              <w:adjustRightInd w:val="0"/>
              <w:spacing w:after="0" w:line="240" w:lineRule="auto"/>
              <w:rPr>
                <w:ins w:id="3520" w:author="Arjan" w:date="2014-10-06T16:33:00Z"/>
                <w:rFonts w:ascii="Arial" w:eastAsia="Times New Roman" w:hAnsi="Arial" w:cs="Arial"/>
                <w:color w:val="000000"/>
                <w:sz w:val="20"/>
                <w:szCs w:val="20"/>
              </w:rPr>
            </w:pPr>
            <w:ins w:id="3521" w:author="Arjan" w:date="2014-10-06T16:33:00Z">
              <w:r w:rsidRPr="00542B5B">
                <w:rPr>
                  <w:rFonts w:ascii="Arial" w:eastAsia="Times New Roman" w:hAnsi="Arial" w:cs="Arial"/>
                  <w:color w:val="000000"/>
                  <w:sz w:val="20"/>
                  <w:szCs w:val="20"/>
                </w:rPr>
                <w:t>KING</w:t>
              </w:r>
            </w:ins>
          </w:p>
        </w:tc>
      </w:tr>
      <w:tr w:rsidR="00542B5B" w14:paraId="72801DBB" w14:textId="77777777" w:rsidTr="0057620D">
        <w:trPr>
          <w:cantSplit/>
          <w:ins w:id="3522" w:author="Arjan" w:date="2014-10-06T16:33:00Z"/>
        </w:trPr>
        <w:tc>
          <w:tcPr>
            <w:tcW w:w="2808" w:type="dxa"/>
            <w:shd w:val="clear" w:color="auto" w:fill="auto"/>
          </w:tcPr>
          <w:p w14:paraId="545D2385" w14:textId="77777777" w:rsidR="00542B5B" w:rsidRPr="00542B5B" w:rsidRDefault="00542B5B" w:rsidP="00542B5B">
            <w:pPr>
              <w:autoSpaceDE w:val="0"/>
              <w:autoSpaceDN w:val="0"/>
              <w:adjustRightInd w:val="0"/>
              <w:spacing w:after="0" w:line="240" w:lineRule="auto"/>
              <w:rPr>
                <w:ins w:id="3523" w:author="Arjan" w:date="2014-10-06T16:33:00Z"/>
                <w:rFonts w:ascii="Arial" w:eastAsia="Times New Roman" w:hAnsi="Arial" w:cs="Arial"/>
                <w:b/>
                <w:bCs/>
                <w:color w:val="000000"/>
                <w:sz w:val="20"/>
                <w:szCs w:val="20"/>
              </w:rPr>
            </w:pPr>
            <w:ins w:id="3524" w:author="Arjan" w:date="2014-10-06T16:33:00Z">
              <w:r w:rsidRPr="00542B5B">
                <w:rPr>
                  <w:rFonts w:ascii="Arial" w:eastAsia="Times New Roman" w:hAnsi="Arial" w:cs="Arial"/>
                  <w:b/>
                  <w:bCs/>
                  <w:color w:val="000000"/>
                  <w:sz w:val="20"/>
                  <w:szCs w:val="20"/>
                </w:rPr>
                <w:t xml:space="preserve">Code relatiesoort </w:t>
              </w:r>
            </w:ins>
          </w:p>
        </w:tc>
        <w:tc>
          <w:tcPr>
            <w:tcW w:w="6120" w:type="dxa"/>
            <w:shd w:val="clear" w:color="auto" w:fill="auto"/>
          </w:tcPr>
          <w:p w14:paraId="14288B99" w14:textId="77777777" w:rsidR="00542B5B" w:rsidRPr="00542B5B" w:rsidRDefault="00542B5B" w:rsidP="00542B5B">
            <w:pPr>
              <w:autoSpaceDE w:val="0"/>
              <w:autoSpaceDN w:val="0"/>
              <w:adjustRightInd w:val="0"/>
              <w:spacing w:after="0" w:line="240" w:lineRule="auto"/>
              <w:rPr>
                <w:ins w:id="3525" w:author="Arjan" w:date="2014-10-06T16:33:00Z"/>
                <w:rFonts w:ascii="Arial" w:eastAsia="Times New Roman" w:hAnsi="Arial" w:cs="Arial"/>
                <w:color w:val="000000"/>
                <w:sz w:val="20"/>
                <w:szCs w:val="20"/>
              </w:rPr>
            </w:pPr>
          </w:p>
        </w:tc>
      </w:tr>
      <w:tr w:rsidR="00542B5B" w:rsidRPr="00AE1A91" w14:paraId="65DBBD7A" w14:textId="77777777" w:rsidTr="0057620D">
        <w:trPr>
          <w:cantSplit/>
          <w:ins w:id="3526" w:author="Arjan" w:date="2014-10-06T16:33:00Z"/>
        </w:trPr>
        <w:tc>
          <w:tcPr>
            <w:tcW w:w="2808" w:type="dxa"/>
            <w:shd w:val="clear" w:color="auto" w:fill="auto"/>
          </w:tcPr>
          <w:p w14:paraId="38019522" w14:textId="77777777" w:rsidR="00542B5B" w:rsidRPr="00542B5B" w:rsidRDefault="00542B5B" w:rsidP="00542B5B">
            <w:pPr>
              <w:autoSpaceDE w:val="0"/>
              <w:autoSpaceDN w:val="0"/>
              <w:adjustRightInd w:val="0"/>
              <w:spacing w:after="0" w:line="240" w:lineRule="auto"/>
              <w:rPr>
                <w:ins w:id="3527" w:author="Arjan" w:date="2014-10-06T16:33:00Z"/>
                <w:rFonts w:ascii="Arial" w:eastAsia="Times New Roman" w:hAnsi="Arial" w:cs="Arial"/>
                <w:b/>
                <w:bCs/>
                <w:color w:val="000000"/>
                <w:sz w:val="20"/>
                <w:szCs w:val="20"/>
              </w:rPr>
            </w:pPr>
            <w:ins w:id="3528" w:author="Arjan" w:date="2014-10-06T16:33:00Z">
              <w:r w:rsidRPr="00542B5B">
                <w:rPr>
                  <w:rFonts w:ascii="Arial" w:eastAsia="Times New Roman" w:hAnsi="Arial" w:cs="Arial"/>
                  <w:b/>
                  <w:bCs/>
                  <w:color w:val="000000"/>
                  <w:sz w:val="20"/>
                  <w:szCs w:val="20"/>
                </w:rPr>
                <w:t>Definitie relatiesoort</w:t>
              </w:r>
            </w:ins>
          </w:p>
        </w:tc>
        <w:tc>
          <w:tcPr>
            <w:tcW w:w="6120" w:type="dxa"/>
            <w:shd w:val="clear" w:color="auto" w:fill="auto"/>
          </w:tcPr>
          <w:p w14:paraId="2FC2F91E" w14:textId="77777777" w:rsidR="00542B5B" w:rsidRPr="005561F3" w:rsidRDefault="00542B5B" w:rsidP="00604808">
            <w:pPr>
              <w:autoSpaceDE w:val="0"/>
              <w:autoSpaceDN w:val="0"/>
              <w:adjustRightInd w:val="0"/>
              <w:spacing w:after="0" w:line="240" w:lineRule="auto"/>
              <w:rPr>
                <w:ins w:id="3529" w:author="Arjan" w:date="2014-10-06T16:33:00Z"/>
                <w:rFonts w:ascii="Arial" w:eastAsia="Times New Roman" w:hAnsi="Arial" w:cs="Arial"/>
                <w:color w:val="000000"/>
                <w:sz w:val="20"/>
                <w:szCs w:val="20"/>
                <w:lang w:val="nl-NL"/>
              </w:rPr>
            </w:pPr>
            <w:ins w:id="3530" w:author="Arjan" w:date="2014-10-06T16:33:00Z">
              <w:r w:rsidRPr="005561F3">
                <w:rPr>
                  <w:rFonts w:ascii="Arial" w:eastAsia="Times New Roman" w:hAnsi="Arial" w:cs="Arial"/>
                  <w:color w:val="000000"/>
                  <w:sz w:val="20"/>
                  <w:szCs w:val="20"/>
                  <w:lang w:val="nl-NL"/>
                </w:rPr>
                <w:t xml:space="preserve">Het </w:t>
              </w:r>
            </w:ins>
            <w:ins w:id="3531" w:author="Arjan" w:date="2014-10-06T16:50:00Z">
              <w:r w:rsidR="00604808" w:rsidRPr="005561F3">
                <w:rPr>
                  <w:rFonts w:ascii="Arial" w:eastAsia="Times New Roman" w:hAnsi="Arial" w:cs="Arial"/>
                  <w:color w:val="000000"/>
                  <w:sz w:val="20"/>
                  <w:szCs w:val="20"/>
                  <w:lang w:val="nl-NL"/>
                </w:rPr>
                <w:t xml:space="preserve">binnenlands </w:t>
              </w:r>
            </w:ins>
            <w:ins w:id="3532" w:author="Arjan" w:date="2014-10-06T16:49:00Z">
              <w:r w:rsidR="00604808" w:rsidRPr="005561F3">
                <w:rPr>
                  <w:rFonts w:ascii="Arial" w:eastAsia="Times New Roman" w:hAnsi="Arial" w:cs="Arial"/>
                  <w:color w:val="000000"/>
                  <w:sz w:val="20"/>
                  <w:szCs w:val="20"/>
                  <w:lang w:val="nl-NL"/>
                </w:rPr>
                <w:t>correspondentie</w:t>
              </w:r>
            </w:ins>
            <w:ins w:id="3533" w:author="Arjan" w:date="2014-10-06T16:33:00Z">
              <w:r w:rsidRPr="005561F3">
                <w:rPr>
                  <w:rFonts w:ascii="Arial" w:eastAsia="Times New Roman" w:hAnsi="Arial" w:cs="Arial"/>
                  <w:color w:val="000000"/>
                  <w:sz w:val="20"/>
                  <w:szCs w:val="20"/>
                  <w:lang w:val="nl-NL"/>
                </w:rPr>
                <w:t xml:space="preserve">adres </w:t>
              </w:r>
            </w:ins>
            <w:ins w:id="3534" w:author="Arjan" w:date="2014-10-06T16:48:00Z">
              <w:r w:rsidR="00604808" w:rsidRPr="005561F3">
                <w:rPr>
                  <w:rFonts w:ascii="Arial" w:eastAsia="Times New Roman" w:hAnsi="Arial" w:cs="Arial"/>
                  <w:color w:val="000000"/>
                  <w:sz w:val="20"/>
                  <w:szCs w:val="20"/>
                  <w:lang w:val="nl-NL"/>
                </w:rPr>
                <w:t>van de</w:t>
              </w:r>
            </w:ins>
            <w:ins w:id="3535" w:author="Arjan" w:date="2014-10-06T16:33:00Z">
              <w:r w:rsidRPr="005561F3">
                <w:rPr>
                  <w:rFonts w:ascii="Arial" w:eastAsia="Times New Roman" w:hAnsi="Arial" w:cs="Arial"/>
                  <w:color w:val="000000"/>
                  <w:sz w:val="20"/>
                  <w:szCs w:val="20"/>
                  <w:lang w:val="nl-NL"/>
                </w:rPr>
                <w:t xml:space="preserve"> BETROKKENE</w:t>
              </w:r>
            </w:ins>
            <w:ins w:id="3536" w:author="Arjan" w:date="2014-10-06T16:49:00Z">
              <w:r w:rsidR="00604808" w:rsidRPr="005561F3">
                <w:rPr>
                  <w:rFonts w:ascii="Arial" w:eastAsia="Times New Roman" w:hAnsi="Arial" w:cs="Arial"/>
                  <w:color w:val="000000"/>
                  <w:sz w:val="20"/>
                  <w:szCs w:val="20"/>
                  <w:lang w:val="nl-NL"/>
                </w:rPr>
                <w:t>,</w:t>
              </w:r>
            </w:ins>
            <w:ins w:id="3537" w:author="Arjan" w:date="2014-10-06T16:48:00Z">
              <w:r w:rsidR="00604808" w:rsidRPr="005561F3">
                <w:rPr>
                  <w:rFonts w:ascii="Arial" w:eastAsia="Times New Roman" w:hAnsi="Arial" w:cs="Arial"/>
                  <w:color w:val="000000"/>
                  <w:sz w:val="20"/>
                  <w:szCs w:val="20"/>
                  <w:lang w:val="nl-NL"/>
                </w:rPr>
                <w:t xml:space="preserve"> zijnde afzender of geadresseerde</w:t>
              </w:r>
            </w:ins>
            <w:ins w:id="3538" w:author="Arjan" w:date="2014-10-06T16:49:00Z">
              <w:r w:rsidR="00604808" w:rsidRPr="005561F3">
                <w:rPr>
                  <w:rFonts w:ascii="Arial" w:eastAsia="Times New Roman" w:hAnsi="Arial" w:cs="Arial"/>
                  <w:color w:val="000000"/>
                  <w:sz w:val="20"/>
                  <w:szCs w:val="20"/>
                  <w:lang w:val="nl-NL"/>
                </w:rPr>
                <w:t>, zoals verneld in het ontvangen of verzonden INFORMATIEOBJECT</w:t>
              </w:r>
            </w:ins>
            <w:ins w:id="3539" w:author="Arjan" w:date="2014-10-06T16:33:00Z">
              <w:r w:rsidRPr="005561F3">
                <w:rPr>
                  <w:rFonts w:ascii="Arial" w:eastAsia="Times New Roman" w:hAnsi="Arial" w:cs="Arial"/>
                  <w:color w:val="000000"/>
                  <w:sz w:val="20"/>
                  <w:szCs w:val="20"/>
                  <w:lang w:val="nl-NL"/>
                </w:rPr>
                <w:t xml:space="preserve"> indien dat afwijkt van het reguliere binnenlandse correspondentieadres van BETROKKENE, en dat gevormd wordt door de combinatie van de ADRESSEERBAAR OBJECT AANDUIDING met  de bijbehorende OPENBARE RUIMTE en WOONPLAATS.</w:t>
              </w:r>
            </w:ins>
          </w:p>
        </w:tc>
      </w:tr>
      <w:tr w:rsidR="00542B5B" w14:paraId="2F4AEC4B" w14:textId="77777777" w:rsidTr="0057620D">
        <w:trPr>
          <w:cantSplit/>
          <w:ins w:id="3540" w:author="Arjan" w:date="2014-10-06T16:33:00Z"/>
        </w:trPr>
        <w:tc>
          <w:tcPr>
            <w:tcW w:w="2808" w:type="dxa"/>
            <w:shd w:val="clear" w:color="auto" w:fill="auto"/>
          </w:tcPr>
          <w:p w14:paraId="3A00D965" w14:textId="77777777" w:rsidR="00542B5B" w:rsidRPr="00542B5B" w:rsidRDefault="00542B5B" w:rsidP="00542B5B">
            <w:pPr>
              <w:autoSpaceDE w:val="0"/>
              <w:autoSpaceDN w:val="0"/>
              <w:adjustRightInd w:val="0"/>
              <w:spacing w:after="0" w:line="240" w:lineRule="auto"/>
              <w:rPr>
                <w:ins w:id="3541" w:author="Arjan" w:date="2014-10-06T16:33:00Z"/>
                <w:rFonts w:ascii="Arial" w:eastAsia="Times New Roman" w:hAnsi="Arial" w:cs="Arial"/>
                <w:b/>
                <w:bCs/>
                <w:color w:val="000000"/>
                <w:sz w:val="20"/>
                <w:szCs w:val="20"/>
              </w:rPr>
            </w:pPr>
            <w:ins w:id="3542" w:author="Arjan" w:date="2014-10-06T16:33:00Z">
              <w:r w:rsidRPr="00542B5B">
                <w:rPr>
                  <w:rFonts w:ascii="Arial" w:eastAsia="Times New Roman" w:hAnsi="Arial" w:cs="Arial"/>
                  <w:b/>
                  <w:bCs/>
                  <w:color w:val="000000"/>
                  <w:sz w:val="20"/>
                  <w:szCs w:val="20"/>
                </w:rPr>
                <w:t>Herkomst definitie relatiesoort</w:t>
              </w:r>
            </w:ins>
          </w:p>
        </w:tc>
        <w:tc>
          <w:tcPr>
            <w:tcW w:w="6120" w:type="dxa"/>
            <w:shd w:val="clear" w:color="auto" w:fill="auto"/>
          </w:tcPr>
          <w:p w14:paraId="4DA0DCFE" w14:textId="77777777" w:rsidR="00542B5B" w:rsidRPr="00542B5B" w:rsidRDefault="00542B5B" w:rsidP="00542B5B">
            <w:pPr>
              <w:autoSpaceDE w:val="0"/>
              <w:autoSpaceDN w:val="0"/>
              <w:adjustRightInd w:val="0"/>
              <w:spacing w:after="0" w:line="240" w:lineRule="auto"/>
              <w:rPr>
                <w:ins w:id="3543" w:author="Arjan" w:date="2014-10-06T16:33:00Z"/>
                <w:rFonts w:ascii="Arial" w:eastAsia="Times New Roman" w:hAnsi="Arial" w:cs="Arial"/>
                <w:color w:val="000000"/>
                <w:sz w:val="20"/>
                <w:szCs w:val="20"/>
              </w:rPr>
            </w:pPr>
            <w:ins w:id="3544" w:author="Arjan" w:date="2014-10-06T16:33:00Z">
              <w:r w:rsidRPr="00542B5B">
                <w:rPr>
                  <w:rFonts w:ascii="Arial" w:eastAsia="Times New Roman" w:hAnsi="Arial" w:cs="Arial"/>
                  <w:color w:val="000000"/>
                  <w:sz w:val="20"/>
                  <w:szCs w:val="20"/>
                </w:rPr>
                <w:t>KING</w:t>
              </w:r>
            </w:ins>
          </w:p>
        </w:tc>
      </w:tr>
      <w:tr w:rsidR="00542B5B" w14:paraId="600DCE2F" w14:textId="77777777" w:rsidTr="0057620D">
        <w:trPr>
          <w:cantSplit/>
          <w:ins w:id="3545" w:author="Arjan" w:date="2014-10-06T16:33:00Z"/>
        </w:trPr>
        <w:tc>
          <w:tcPr>
            <w:tcW w:w="2808" w:type="dxa"/>
            <w:shd w:val="clear" w:color="auto" w:fill="auto"/>
          </w:tcPr>
          <w:p w14:paraId="6857C1ED" w14:textId="77777777" w:rsidR="00542B5B" w:rsidRPr="00542B5B" w:rsidRDefault="00542B5B" w:rsidP="00542B5B">
            <w:pPr>
              <w:autoSpaceDE w:val="0"/>
              <w:autoSpaceDN w:val="0"/>
              <w:adjustRightInd w:val="0"/>
              <w:spacing w:after="0" w:line="240" w:lineRule="auto"/>
              <w:rPr>
                <w:ins w:id="3546" w:author="Arjan" w:date="2014-10-06T16:33:00Z"/>
                <w:rFonts w:ascii="Arial" w:eastAsia="Times New Roman" w:hAnsi="Arial" w:cs="Arial"/>
                <w:b/>
                <w:bCs/>
                <w:color w:val="000000"/>
                <w:sz w:val="20"/>
                <w:szCs w:val="20"/>
              </w:rPr>
            </w:pPr>
            <w:ins w:id="3547" w:author="Arjan" w:date="2014-10-06T16:33:00Z">
              <w:r w:rsidRPr="00542B5B">
                <w:rPr>
                  <w:rFonts w:ascii="Arial" w:eastAsia="Times New Roman" w:hAnsi="Arial" w:cs="Arial"/>
                  <w:b/>
                  <w:bCs/>
                  <w:color w:val="000000"/>
                  <w:sz w:val="20"/>
                  <w:szCs w:val="20"/>
                </w:rPr>
                <w:t>Datum opname relatiesoort</w:t>
              </w:r>
            </w:ins>
          </w:p>
        </w:tc>
        <w:tc>
          <w:tcPr>
            <w:tcW w:w="6120" w:type="dxa"/>
            <w:shd w:val="clear" w:color="auto" w:fill="auto"/>
          </w:tcPr>
          <w:p w14:paraId="09B78249" w14:textId="77777777" w:rsidR="00542B5B" w:rsidRPr="00542B5B" w:rsidRDefault="00542B5B" w:rsidP="00604808">
            <w:pPr>
              <w:autoSpaceDE w:val="0"/>
              <w:autoSpaceDN w:val="0"/>
              <w:adjustRightInd w:val="0"/>
              <w:spacing w:after="0" w:line="240" w:lineRule="auto"/>
              <w:rPr>
                <w:ins w:id="3548" w:author="Arjan" w:date="2014-10-06T16:33:00Z"/>
                <w:rFonts w:ascii="Arial" w:eastAsia="Times New Roman" w:hAnsi="Arial" w:cs="Arial"/>
                <w:color w:val="000000"/>
                <w:sz w:val="20"/>
                <w:szCs w:val="20"/>
              </w:rPr>
            </w:pPr>
            <w:ins w:id="3549" w:author="Arjan" w:date="2014-10-06T16:33:00Z">
              <w:r w:rsidRPr="00542B5B">
                <w:rPr>
                  <w:rFonts w:ascii="Arial" w:eastAsia="Times New Roman" w:hAnsi="Arial" w:cs="Arial"/>
                  <w:color w:val="000000"/>
                  <w:sz w:val="20"/>
                  <w:szCs w:val="20"/>
                </w:rPr>
                <w:t xml:space="preserve">1 </w:t>
              </w:r>
            </w:ins>
            <w:ins w:id="3550" w:author="Arjan" w:date="2014-10-06T16:46:00Z">
              <w:r w:rsidR="00604808">
                <w:rPr>
                  <w:rFonts w:ascii="Arial" w:eastAsia="Times New Roman" w:hAnsi="Arial" w:cs="Arial"/>
                  <w:color w:val="000000"/>
                  <w:sz w:val="20"/>
                  <w:szCs w:val="20"/>
                </w:rPr>
                <w:t>september</w:t>
              </w:r>
            </w:ins>
            <w:ins w:id="3551" w:author="Arjan" w:date="2014-10-06T16:47:00Z">
              <w:r w:rsidR="00604808">
                <w:rPr>
                  <w:rFonts w:ascii="Arial" w:eastAsia="Times New Roman" w:hAnsi="Arial" w:cs="Arial"/>
                  <w:color w:val="000000"/>
                  <w:sz w:val="20"/>
                  <w:szCs w:val="20"/>
                </w:rPr>
                <w:t xml:space="preserve"> 2014</w:t>
              </w:r>
            </w:ins>
          </w:p>
        </w:tc>
      </w:tr>
      <w:tr w:rsidR="00542B5B" w:rsidRPr="00AE1A91" w14:paraId="4128AECC" w14:textId="77777777" w:rsidTr="0057620D">
        <w:trPr>
          <w:cantSplit/>
          <w:ins w:id="3552" w:author="Arjan" w:date="2014-10-06T16:33:00Z"/>
        </w:trPr>
        <w:tc>
          <w:tcPr>
            <w:tcW w:w="2808" w:type="dxa"/>
            <w:shd w:val="clear" w:color="auto" w:fill="auto"/>
          </w:tcPr>
          <w:p w14:paraId="0CABCC9A" w14:textId="77777777" w:rsidR="00542B5B" w:rsidRPr="00542B5B" w:rsidRDefault="00542B5B" w:rsidP="00542B5B">
            <w:pPr>
              <w:autoSpaceDE w:val="0"/>
              <w:autoSpaceDN w:val="0"/>
              <w:adjustRightInd w:val="0"/>
              <w:spacing w:after="0" w:line="240" w:lineRule="auto"/>
              <w:rPr>
                <w:ins w:id="3553" w:author="Arjan" w:date="2014-10-06T16:33:00Z"/>
                <w:rFonts w:ascii="Arial" w:eastAsia="Times New Roman" w:hAnsi="Arial" w:cs="Arial"/>
                <w:b/>
                <w:bCs/>
                <w:color w:val="000000"/>
                <w:sz w:val="20"/>
                <w:szCs w:val="20"/>
              </w:rPr>
            </w:pPr>
            <w:ins w:id="3554" w:author="Arjan" w:date="2014-10-06T16:33:00Z">
              <w:r w:rsidRPr="00542B5B">
                <w:rPr>
                  <w:rFonts w:ascii="Arial" w:eastAsia="Times New Roman" w:hAnsi="Arial" w:cs="Arial"/>
                  <w:b/>
                  <w:bCs/>
                  <w:color w:val="000000"/>
                  <w:sz w:val="20"/>
                  <w:szCs w:val="20"/>
                </w:rPr>
                <w:t>Toelichting relatiesoort</w:t>
              </w:r>
            </w:ins>
          </w:p>
        </w:tc>
        <w:tc>
          <w:tcPr>
            <w:tcW w:w="6120" w:type="dxa"/>
            <w:shd w:val="clear" w:color="auto" w:fill="auto"/>
          </w:tcPr>
          <w:p w14:paraId="35D4D629" w14:textId="77777777" w:rsidR="0057620D" w:rsidRPr="005561F3" w:rsidRDefault="0057620D" w:rsidP="0057620D">
            <w:pPr>
              <w:autoSpaceDE w:val="0"/>
              <w:autoSpaceDN w:val="0"/>
              <w:adjustRightInd w:val="0"/>
              <w:spacing w:after="0" w:line="240" w:lineRule="auto"/>
              <w:rPr>
                <w:ins w:id="3555" w:author="Arjan" w:date="2014-10-06T16:33:00Z"/>
                <w:rFonts w:ascii="Arial" w:eastAsia="Times New Roman" w:hAnsi="Arial" w:cs="Arial"/>
                <w:color w:val="000000"/>
                <w:sz w:val="20"/>
                <w:szCs w:val="20"/>
                <w:lang w:val="nl-NL"/>
              </w:rPr>
            </w:pPr>
            <w:ins w:id="3556" w:author="Arjan" w:date="2014-10-07T16:08:00Z">
              <w:r w:rsidRPr="005561F3">
                <w:rPr>
                  <w:rFonts w:ascii="Arial" w:eastAsia="Times New Roman" w:hAnsi="Arial" w:cs="Arial"/>
                  <w:color w:val="000000"/>
                  <w:sz w:val="20"/>
                  <w:szCs w:val="20"/>
                  <w:lang w:val="nl-NL"/>
                </w:rPr>
                <w:t xml:space="preserve">Het gaat hier om het correspondentieadres, zoals vermeld in het ontvangen of verzonden INFORMATIEOBJECT, indien dit een </w:t>
              </w:r>
            </w:ins>
            <w:ins w:id="3557" w:author="Arjan" w:date="2014-10-07T16:09:00Z">
              <w:r w:rsidRPr="005561F3">
                <w:rPr>
                  <w:rFonts w:ascii="Arial" w:eastAsia="Times New Roman" w:hAnsi="Arial" w:cs="Arial"/>
                  <w:color w:val="000000"/>
                  <w:sz w:val="20"/>
                  <w:szCs w:val="20"/>
                  <w:lang w:val="nl-NL"/>
                </w:rPr>
                <w:t xml:space="preserve">binnenlands </w:t>
              </w:r>
            </w:ins>
            <w:ins w:id="3558" w:author="Arjan" w:date="2014-10-07T16:08:00Z">
              <w:r w:rsidRPr="005561F3">
                <w:rPr>
                  <w:rFonts w:ascii="Arial" w:eastAsia="Times New Roman" w:hAnsi="Arial" w:cs="Arial"/>
                  <w:color w:val="000000"/>
                  <w:sz w:val="20"/>
                  <w:szCs w:val="20"/>
                  <w:lang w:val="nl-NL"/>
                </w:rPr>
                <w:t>adres betreft</w:t>
              </w:r>
            </w:ins>
            <w:ins w:id="3559" w:author="Arjan" w:date="2014-10-07T16:10:00Z">
              <w:r w:rsidRPr="005561F3">
                <w:rPr>
                  <w:rFonts w:ascii="Arial" w:eastAsia="Times New Roman" w:hAnsi="Arial" w:cs="Arial"/>
                  <w:color w:val="000000"/>
                  <w:sz w:val="20"/>
                  <w:szCs w:val="20"/>
                  <w:lang w:val="nl-NL"/>
                </w:rPr>
                <w:t>, geen postadres zijnde,</w:t>
              </w:r>
            </w:ins>
            <w:ins w:id="3560" w:author="Arjan" w:date="2014-10-07T16:08:00Z">
              <w:r w:rsidRPr="005561F3">
                <w:rPr>
                  <w:rFonts w:ascii="Arial" w:eastAsia="Times New Roman" w:hAnsi="Arial" w:cs="Arial"/>
                  <w:color w:val="000000"/>
                  <w:sz w:val="20"/>
                  <w:szCs w:val="20"/>
                  <w:lang w:val="nl-NL"/>
                </w:rPr>
                <w:t>en afwijkt van het correspondentieadres zoals dat van BETROKKENE bekend is.</w:t>
              </w:r>
            </w:ins>
          </w:p>
        </w:tc>
      </w:tr>
      <w:tr w:rsidR="00542B5B" w14:paraId="68ED858E" w14:textId="77777777" w:rsidTr="0057620D">
        <w:trPr>
          <w:cantSplit/>
          <w:ins w:id="3561" w:author="Arjan" w:date="2014-10-06T16:33:00Z"/>
        </w:trPr>
        <w:tc>
          <w:tcPr>
            <w:tcW w:w="2808" w:type="dxa"/>
            <w:shd w:val="clear" w:color="auto" w:fill="auto"/>
          </w:tcPr>
          <w:p w14:paraId="50C6A206" w14:textId="77777777" w:rsidR="00542B5B" w:rsidRPr="00542B5B" w:rsidRDefault="00542B5B" w:rsidP="00542B5B">
            <w:pPr>
              <w:autoSpaceDE w:val="0"/>
              <w:autoSpaceDN w:val="0"/>
              <w:adjustRightInd w:val="0"/>
              <w:spacing w:after="0" w:line="240" w:lineRule="auto"/>
              <w:rPr>
                <w:ins w:id="3562" w:author="Arjan" w:date="2014-10-06T16:33:00Z"/>
                <w:rFonts w:ascii="Arial" w:eastAsia="Times New Roman" w:hAnsi="Arial" w:cs="Arial"/>
                <w:b/>
                <w:bCs/>
                <w:color w:val="000000"/>
                <w:sz w:val="20"/>
                <w:szCs w:val="20"/>
              </w:rPr>
            </w:pPr>
            <w:ins w:id="3563" w:author="Arjan" w:date="2014-10-06T16:33:00Z">
              <w:r w:rsidRPr="00542B5B">
                <w:rPr>
                  <w:rFonts w:ascii="Arial" w:eastAsia="Times New Roman" w:hAnsi="Arial" w:cs="Arial"/>
                  <w:b/>
                  <w:bCs/>
                  <w:color w:val="000000"/>
                  <w:sz w:val="20"/>
                  <w:szCs w:val="20"/>
                </w:rPr>
                <w:t>Indicatie materiële historie</w:t>
              </w:r>
            </w:ins>
          </w:p>
        </w:tc>
        <w:tc>
          <w:tcPr>
            <w:tcW w:w="6120" w:type="dxa"/>
            <w:shd w:val="clear" w:color="auto" w:fill="auto"/>
          </w:tcPr>
          <w:p w14:paraId="6F4298D1" w14:textId="77777777" w:rsidR="00542B5B" w:rsidRPr="00542B5B" w:rsidRDefault="00542B5B" w:rsidP="00542B5B">
            <w:pPr>
              <w:autoSpaceDE w:val="0"/>
              <w:autoSpaceDN w:val="0"/>
              <w:adjustRightInd w:val="0"/>
              <w:spacing w:after="0" w:line="240" w:lineRule="auto"/>
              <w:rPr>
                <w:ins w:id="3564" w:author="Arjan" w:date="2014-10-06T16:33:00Z"/>
                <w:rFonts w:ascii="Arial" w:eastAsia="Times New Roman" w:hAnsi="Arial" w:cs="Arial"/>
                <w:color w:val="000000"/>
                <w:sz w:val="20"/>
                <w:szCs w:val="20"/>
              </w:rPr>
            </w:pPr>
            <w:ins w:id="3565" w:author="Arjan" w:date="2014-10-06T16:33:00Z">
              <w:r w:rsidRPr="00542B5B">
                <w:rPr>
                  <w:rFonts w:ascii="Arial" w:eastAsia="Times New Roman" w:hAnsi="Arial" w:cs="Arial"/>
                  <w:color w:val="000000"/>
                  <w:sz w:val="20"/>
                  <w:szCs w:val="20"/>
                </w:rPr>
                <w:t>Nee</w:t>
              </w:r>
            </w:ins>
          </w:p>
        </w:tc>
      </w:tr>
      <w:tr w:rsidR="00542B5B" w14:paraId="6F4B6DCE" w14:textId="77777777" w:rsidTr="0057620D">
        <w:trPr>
          <w:cantSplit/>
          <w:ins w:id="3566" w:author="Arjan" w:date="2014-10-06T16:33:00Z"/>
        </w:trPr>
        <w:tc>
          <w:tcPr>
            <w:tcW w:w="2808" w:type="dxa"/>
            <w:shd w:val="clear" w:color="auto" w:fill="auto"/>
          </w:tcPr>
          <w:p w14:paraId="7B298DB2" w14:textId="77777777" w:rsidR="00542B5B" w:rsidRPr="00542B5B" w:rsidRDefault="00542B5B" w:rsidP="00542B5B">
            <w:pPr>
              <w:autoSpaceDE w:val="0"/>
              <w:autoSpaceDN w:val="0"/>
              <w:adjustRightInd w:val="0"/>
              <w:spacing w:after="0" w:line="240" w:lineRule="auto"/>
              <w:rPr>
                <w:ins w:id="3567" w:author="Arjan" w:date="2014-10-06T16:33:00Z"/>
                <w:rFonts w:ascii="Arial" w:eastAsia="Times New Roman" w:hAnsi="Arial" w:cs="Arial"/>
                <w:b/>
                <w:bCs/>
                <w:color w:val="000000"/>
                <w:sz w:val="20"/>
                <w:szCs w:val="20"/>
              </w:rPr>
            </w:pPr>
            <w:ins w:id="3568" w:author="Arjan" w:date="2014-10-06T16:33:00Z">
              <w:r w:rsidRPr="00542B5B">
                <w:rPr>
                  <w:rFonts w:ascii="Arial" w:eastAsia="Times New Roman" w:hAnsi="Arial" w:cs="Arial"/>
                  <w:b/>
                  <w:bCs/>
                  <w:color w:val="000000"/>
                  <w:sz w:val="20"/>
                  <w:szCs w:val="20"/>
                </w:rPr>
                <w:t>Indicatie formele historie</w:t>
              </w:r>
            </w:ins>
          </w:p>
        </w:tc>
        <w:tc>
          <w:tcPr>
            <w:tcW w:w="6120" w:type="dxa"/>
            <w:shd w:val="clear" w:color="auto" w:fill="auto"/>
          </w:tcPr>
          <w:p w14:paraId="042DE233" w14:textId="77777777" w:rsidR="00542B5B" w:rsidRPr="00542B5B" w:rsidRDefault="00542B5B" w:rsidP="00542B5B">
            <w:pPr>
              <w:autoSpaceDE w:val="0"/>
              <w:autoSpaceDN w:val="0"/>
              <w:adjustRightInd w:val="0"/>
              <w:spacing w:after="0" w:line="240" w:lineRule="auto"/>
              <w:rPr>
                <w:ins w:id="3569" w:author="Arjan" w:date="2014-10-06T16:33:00Z"/>
                <w:rFonts w:ascii="Arial" w:eastAsia="Times New Roman" w:hAnsi="Arial" w:cs="Arial"/>
                <w:color w:val="000000"/>
                <w:sz w:val="20"/>
                <w:szCs w:val="20"/>
              </w:rPr>
            </w:pPr>
            <w:ins w:id="3570" w:author="Arjan" w:date="2014-10-06T16:33:00Z">
              <w:r w:rsidRPr="00542B5B">
                <w:rPr>
                  <w:rFonts w:ascii="Arial" w:eastAsia="Times New Roman" w:hAnsi="Arial" w:cs="Arial"/>
                  <w:color w:val="000000"/>
                  <w:sz w:val="20"/>
                  <w:szCs w:val="20"/>
                </w:rPr>
                <w:t>Nee</w:t>
              </w:r>
            </w:ins>
          </w:p>
        </w:tc>
      </w:tr>
      <w:tr w:rsidR="00542B5B" w14:paraId="3DDE7202" w14:textId="77777777" w:rsidTr="0057620D">
        <w:trPr>
          <w:cantSplit/>
          <w:ins w:id="3571" w:author="Arjan" w:date="2014-10-06T16:33:00Z"/>
        </w:trPr>
        <w:tc>
          <w:tcPr>
            <w:tcW w:w="2808" w:type="dxa"/>
            <w:shd w:val="clear" w:color="auto" w:fill="auto"/>
          </w:tcPr>
          <w:p w14:paraId="3BC06947" w14:textId="77777777" w:rsidR="00542B5B" w:rsidRPr="00542B5B" w:rsidRDefault="00542B5B" w:rsidP="00542B5B">
            <w:pPr>
              <w:autoSpaceDE w:val="0"/>
              <w:autoSpaceDN w:val="0"/>
              <w:adjustRightInd w:val="0"/>
              <w:spacing w:after="0" w:line="240" w:lineRule="auto"/>
              <w:rPr>
                <w:ins w:id="3572" w:author="Arjan" w:date="2014-10-06T16:33:00Z"/>
                <w:rFonts w:ascii="Arial" w:eastAsia="Times New Roman" w:hAnsi="Arial" w:cs="Arial"/>
                <w:b/>
                <w:bCs/>
                <w:color w:val="000000"/>
                <w:sz w:val="20"/>
                <w:szCs w:val="20"/>
              </w:rPr>
            </w:pPr>
            <w:ins w:id="3573" w:author="Arjan" w:date="2014-10-06T16:33:00Z">
              <w:r w:rsidRPr="00542B5B">
                <w:rPr>
                  <w:rFonts w:ascii="Arial" w:eastAsia="Times New Roman" w:hAnsi="Arial" w:cs="Arial"/>
                  <w:b/>
                  <w:bCs/>
                  <w:color w:val="000000"/>
                  <w:sz w:val="20"/>
                  <w:szCs w:val="20"/>
                </w:rPr>
                <w:t>Aanduiding gebeurtenis</w:t>
              </w:r>
            </w:ins>
          </w:p>
        </w:tc>
        <w:tc>
          <w:tcPr>
            <w:tcW w:w="6120" w:type="dxa"/>
            <w:shd w:val="clear" w:color="auto" w:fill="auto"/>
          </w:tcPr>
          <w:p w14:paraId="5F93A2EE" w14:textId="77777777" w:rsidR="00542B5B" w:rsidRPr="00542B5B" w:rsidRDefault="00542B5B" w:rsidP="00542B5B">
            <w:pPr>
              <w:autoSpaceDE w:val="0"/>
              <w:autoSpaceDN w:val="0"/>
              <w:adjustRightInd w:val="0"/>
              <w:spacing w:after="0" w:line="240" w:lineRule="auto"/>
              <w:rPr>
                <w:ins w:id="3574" w:author="Arjan" w:date="2014-10-06T16:33:00Z"/>
                <w:rFonts w:ascii="Arial" w:eastAsia="Times New Roman" w:hAnsi="Arial" w:cs="Arial"/>
                <w:color w:val="000000"/>
                <w:sz w:val="20"/>
                <w:szCs w:val="20"/>
              </w:rPr>
            </w:pPr>
            <w:ins w:id="3575" w:author="Arjan" w:date="2014-10-06T16:33:00Z">
              <w:r w:rsidRPr="00542B5B">
                <w:rPr>
                  <w:rFonts w:ascii="Arial" w:eastAsia="Times New Roman" w:hAnsi="Arial" w:cs="Arial"/>
                  <w:color w:val="000000"/>
                  <w:sz w:val="20"/>
                  <w:szCs w:val="20"/>
                </w:rPr>
                <w:t>Nee</w:t>
              </w:r>
            </w:ins>
          </w:p>
        </w:tc>
      </w:tr>
      <w:tr w:rsidR="00542B5B" w14:paraId="7E0EA06E" w14:textId="77777777" w:rsidTr="0057620D">
        <w:trPr>
          <w:cantSplit/>
          <w:ins w:id="3576" w:author="Arjan" w:date="2014-10-06T16:33:00Z"/>
        </w:trPr>
        <w:tc>
          <w:tcPr>
            <w:tcW w:w="2808" w:type="dxa"/>
            <w:shd w:val="clear" w:color="auto" w:fill="auto"/>
          </w:tcPr>
          <w:p w14:paraId="19C87FA2" w14:textId="77777777" w:rsidR="00542B5B" w:rsidRPr="00542B5B" w:rsidRDefault="00542B5B" w:rsidP="00542B5B">
            <w:pPr>
              <w:autoSpaceDE w:val="0"/>
              <w:autoSpaceDN w:val="0"/>
              <w:adjustRightInd w:val="0"/>
              <w:spacing w:after="0" w:line="240" w:lineRule="auto"/>
              <w:rPr>
                <w:ins w:id="3577" w:author="Arjan" w:date="2014-10-06T16:33:00Z"/>
                <w:rFonts w:ascii="Arial" w:eastAsia="Times New Roman" w:hAnsi="Arial" w:cs="Arial"/>
                <w:b/>
                <w:bCs/>
                <w:color w:val="000000"/>
                <w:sz w:val="20"/>
                <w:szCs w:val="20"/>
              </w:rPr>
            </w:pPr>
            <w:ins w:id="3578" w:author="Arjan" w:date="2014-10-06T16:33:00Z">
              <w:r w:rsidRPr="00542B5B">
                <w:rPr>
                  <w:rFonts w:ascii="Arial" w:eastAsia="Times New Roman" w:hAnsi="Arial" w:cs="Arial"/>
                  <w:b/>
                  <w:bCs/>
                  <w:color w:val="000000"/>
                  <w:sz w:val="20"/>
                  <w:szCs w:val="20"/>
                </w:rPr>
                <w:t>Aanduiding brondocument</w:t>
              </w:r>
            </w:ins>
          </w:p>
        </w:tc>
        <w:tc>
          <w:tcPr>
            <w:tcW w:w="6120" w:type="dxa"/>
            <w:shd w:val="clear" w:color="auto" w:fill="auto"/>
          </w:tcPr>
          <w:p w14:paraId="3BD53993" w14:textId="77777777" w:rsidR="00542B5B" w:rsidRPr="00542B5B" w:rsidRDefault="00542B5B" w:rsidP="00542B5B">
            <w:pPr>
              <w:autoSpaceDE w:val="0"/>
              <w:autoSpaceDN w:val="0"/>
              <w:adjustRightInd w:val="0"/>
              <w:spacing w:after="0" w:line="240" w:lineRule="auto"/>
              <w:rPr>
                <w:ins w:id="3579" w:author="Arjan" w:date="2014-10-06T16:33:00Z"/>
                <w:rFonts w:ascii="Arial" w:eastAsia="Times New Roman" w:hAnsi="Arial" w:cs="Arial"/>
                <w:color w:val="000000"/>
                <w:sz w:val="20"/>
                <w:szCs w:val="20"/>
              </w:rPr>
            </w:pPr>
            <w:ins w:id="3580" w:author="Arjan" w:date="2014-10-06T16:33:00Z">
              <w:r w:rsidRPr="00542B5B">
                <w:rPr>
                  <w:rFonts w:ascii="Arial" w:eastAsia="Times New Roman" w:hAnsi="Arial" w:cs="Arial"/>
                  <w:color w:val="000000"/>
                  <w:sz w:val="20"/>
                  <w:szCs w:val="20"/>
                </w:rPr>
                <w:t>Nee</w:t>
              </w:r>
            </w:ins>
          </w:p>
        </w:tc>
      </w:tr>
      <w:tr w:rsidR="00542B5B" w14:paraId="2F80F621" w14:textId="77777777" w:rsidTr="0057620D">
        <w:trPr>
          <w:cantSplit/>
          <w:ins w:id="3581" w:author="Arjan" w:date="2014-10-06T16:33:00Z"/>
        </w:trPr>
        <w:tc>
          <w:tcPr>
            <w:tcW w:w="2808" w:type="dxa"/>
            <w:shd w:val="clear" w:color="auto" w:fill="auto"/>
          </w:tcPr>
          <w:p w14:paraId="122D889C" w14:textId="77777777" w:rsidR="00542B5B" w:rsidRPr="00542B5B" w:rsidRDefault="00542B5B" w:rsidP="00542B5B">
            <w:pPr>
              <w:autoSpaceDE w:val="0"/>
              <w:autoSpaceDN w:val="0"/>
              <w:adjustRightInd w:val="0"/>
              <w:spacing w:after="0" w:line="240" w:lineRule="auto"/>
              <w:rPr>
                <w:ins w:id="3582" w:author="Arjan" w:date="2014-10-06T16:33:00Z"/>
                <w:rFonts w:ascii="Arial" w:eastAsia="Times New Roman" w:hAnsi="Arial" w:cs="Arial"/>
                <w:b/>
                <w:bCs/>
                <w:color w:val="000000"/>
                <w:sz w:val="20"/>
                <w:szCs w:val="20"/>
              </w:rPr>
            </w:pPr>
            <w:ins w:id="3583" w:author="Arjan" w:date="2014-10-06T16:33:00Z">
              <w:r w:rsidRPr="00542B5B">
                <w:rPr>
                  <w:rFonts w:ascii="Arial" w:eastAsia="Times New Roman" w:hAnsi="Arial" w:cs="Arial"/>
                  <w:b/>
                  <w:bCs/>
                  <w:color w:val="000000"/>
                  <w:sz w:val="20"/>
                  <w:szCs w:val="20"/>
                </w:rPr>
                <w:t>Indicatie in onderzoek</w:t>
              </w:r>
            </w:ins>
          </w:p>
        </w:tc>
        <w:tc>
          <w:tcPr>
            <w:tcW w:w="6120" w:type="dxa"/>
            <w:shd w:val="clear" w:color="auto" w:fill="auto"/>
          </w:tcPr>
          <w:p w14:paraId="77DE8AD5" w14:textId="77777777" w:rsidR="00542B5B" w:rsidRPr="00542B5B" w:rsidRDefault="00542B5B" w:rsidP="00542B5B">
            <w:pPr>
              <w:autoSpaceDE w:val="0"/>
              <w:autoSpaceDN w:val="0"/>
              <w:adjustRightInd w:val="0"/>
              <w:spacing w:after="0" w:line="240" w:lineRule="auto"/>
              <w:rPr>
                <w:ins w:id="3584" w:author="Arjan" w:date="2014-10-06T16:33:00Z"/>
                <w:rFonts w:ascii="Arial" w:eastAsia="Times New Roman" w:hAnsi="Arial" w:cs="Arial"/>
                <w:color w:val="000000"/>
                <w:sz w:val="20"/>
                <w:szCs w:val="20"/>
              </w:rPr>
            </w:pPr>
            <w:ins w:id="3585" w:author="Arjan" w:date="2014-10-06T16:33:00Z">
              <w:r w:rsidRPr="00542B5B">
                <w:rPr>
                  <w:rFonts w:ascii="Arial" w:eastAsia="Times New Roman" w:hAnsi="Arial" w:cs="Arial"/>
                  <w:color w:val="000000"/>
                  <w:sz w:val="20"/>
                  <w:szCs w:val="20"/>
                </w:rPr>
                <w:t>Nee</w:t>
              </w:r>
            </w:ins>
          </w:p>
        </w:tc>
      </w:tr>
      <w:tr w:rsidR="00542B5B" w14:paraId="185CABD4" w14:textId="77777777" w:rsidTr="0057620D">
        <w:trPr>
          <w:cantSplit/>
          <w:ins w:id="3586" w:author="Arjan" w:date="2014-10-06T16:33:00Z"/>
        </w:trPr>
        <w:tc>
          <w:tcPr>
            <w:tcW w:w="2808" w:type="dxa"/>
            <w:shd w:val="clear" w:color="auto" w:fill="auto"/>
          </w:tcPr>
          <w:p w14:paraId="016F276F" w14:textId="77777777" w:rsidR="00542B5B" w:rsidRPr="00542B5B" w:rsidRDefault="00542B5B" w:rsidP="00542B5B">
            <w:pPr>
              <w:autoSpaceDE w:val="0"/>
              <w:autoSpaceDN w:val="0"/>
              <w:adjustRightInd w:val="0"/>
              <w:spacing w:after="0" w:line="240" w:lineRule="auto"/>
              <w:rPr>
                <w:ins w:id="3587" w:author="Arjan" w:date="2014-10-06T16:33:00Z"/>
                <w:rFonts w:ascii="Arial" w:eastAsia="Times New Roman" w:hAnsi="Arial" w:cs="Arial"/>
                <w:b/>
                <w:bCs/>
                <w:color w:val="000000"/>
                <w:sz w:val="20"/>
                <w:szCs w:val="20"/>
              </w:rPr>
            </w:pPr>
            <w:ins w:id="3588" w:author="Arjan" w:date="2014-10-06T16:33:00Z">
              <w:r w:rsidRPr="00542B5B">
                <w:rPr>
                  <w:rFonts w:ascii="Arial" w:eastAsia="Times New Roman" w:hAnsi="Arial" w:cs="Arial"/>
                  <w:b/>
                  <w:bCs/>
                  <w:color w:val="000000"/>
                  <w:sz w:val="20"/>
                  <w:szCs w:val="20"/>
                </w:rPr>
                <w:t>Aanduiding strijdigheid/nietigheid</w:t>
              </w:r>
            </w:ins>
          </w:p>
        </w:tc>
        <w:tc>
          <w:tcPr>
            <w:tcW w:w="6120" w:type="dxa"/>
            <w:shd w:val="clear" w:color="auto" w:fill="auto"/>
          </w:tcPr>
          <w:p w14:paraId="20487FD4" w14:textId="77777777" w:rsidR="00542B5B" w:rsidRPr="00542B5B" w:rsidRDefault="00542B5B" w:rsidP="00542B5B">
            <w:pPr>
              <w:autoSpaceDE w:val="0"/>
              <w:autoSpaceDN w:val="0"/>
              <w:adjustRightInd w:val="0"/>
              <w:spacing w:after="0" w:line="240" w:lineRule="auto"/>
              <w:rPr>
                <w:ins w:id="3589" w:author="Arjan" w:date="2014-10-06T16:33:00Z"/>
                <w:rFonts w:ascii="Arial" w:eastAsia="Times New Roman" w:hAnsi="Arial" w:cs="Arial"/>
                <w:color w:val="000000"/>
                <w:sz w:val="20"/>
                <w:szCs w:val="20"/>
              </w:rPr>
            </w:pPr>
            <w:ins w:id="3590" w:author="Arjan" w:date="2014-10-06T16:33:00Z">
              <w:r w:rsidRPr="00542B5B">
                <w:rPr>
                  <w:rFonts w:ascii="Arial" w:eastAsia="Times New Roman" w:hAnsi="Arial" w:cs="Arial"/>
                  <w:color w:val="000000"/>
                  <w:sz w:val="20"/>
                  <w:szCs w:val="20"/>
                </w:rPr>
                <w:t>Nee</w:t>
              </w:r>
            </w:ins>
          </w:p>
        </w:tc>
      </w:tr>
      <w:tr w:rsidR="00542B5B" w14:paraId="28857F85" w14:textId="77777777" w:rsidTr="0057620D">
        <w:trPr>
          <w:cantSplit/>
          <w:ins w:id="3591" w:author="Arjan" w:date="2014-10-06T16:33:00Z"/>
        </w:trPr>
        <w:tc>
          <w:tcPr>
            <w:tcW w:w="2808" w:type="dxa"/>
            <w:shd w:val="clear" w:color="auto" w:fill="auto"/>
          </w:tcPr>
          <w:p w14:paraId="3638B1C1" w14:textId="77777777" w:rsidR="00542B5B" w:rsidRPr="00542B5B" w:rsidRDefault="00542B5B" w:rsidP="00542B5B">
            <w:pPr>
              <w:autoSpaceDE w:val="0"/>
              <w:autoSpaceDN w:val="0"/>
              <w:adjustRightInd w:val="0"/>
              <w:spacing w:after="0" w:line="240" w:lineRule="auto"/>
              <w:rPr>
                <w:ins w:id="3592" w:author="Arjan" w:date="2014-10-06T16:33:00Z"/>
                <w:rFonts w:ascii="Arial" w:eastAsia="Times New Roman" w:hAnsi="Arial" w:cs="Arial"/>
                <w:b/>
                <w:bCs/>
                <w:color w:val="000000"/>
                <w:sz w:val="20"/>
                <w:szCs w:val="20"/>
              </w:rPr>
            </w:pPr>
            <w:ins w:id="3593" w:author="Arjan" w:date="2014-10-06T16:33:00Z">
              <w:r w:rsidRPr="00542B5B">
                <w:rPr>
                  <w:rFonts w:ascii="Arial" w:eastAsia="Times New Roman" w:hAnsi="Arial" w:cs="Arial"/>
                  <w:b/>
                  <w:bCs/>
                  <w:color w:val="000000"/>
                  <w:sz w:val="20"/>
                  <w:szCs w:val="20"/>
                </w:rPr>
                <w:lastRenderedPageBreak/>
                <w:t>Indicatie kardinaliteit</w:t>
              </w:r>
            </w:ins>
          </w:p>
        </w:tc>
        <w:tc>
          <w:tcPr>
            <w:tcW w:w="6120" w:type="dxa"/>
            <w:shd w:val="clear" w:color="auto" w:fill="auto"/>
          </w:tcPr>
          <w:p w14:paraId="3808111E" w14:textId="77777777" w:rsidR="00542B5B" w:rsidRPr="00542B5B" w:rsidRDefault="00542B5B" w:rsidP="00542B5B">
            <w:pPr>
              <w:autoSpaceDE w:val="0"/>
              <w:autoSpaceDN w:val="0"/>
              <w:adjustRightInd w:val="0"/>
              <w:spacing w:after="0" w:line="240" w:lineRule="auto"/>
              <w:rPr>
                <w:ins w:id="3594" w:author="Arjan" w:date="2014-10-06T16:33:00Z"/>
                <w:rFonts w:ascii="Arial" w:eastAsia="Times New Roman" w:hAnsi="Arial" w:cs="Arial"/>
                <w:color w:val="000000"/>
                <w:sz w:val="20"/>
                <w:szCs w:val="20"/>
              </w:rPr>
            </w:pPr>
            <w:ins w:id="3595" w:author="Arjan" w:date="2014-10-06T16:33:00Z">
              <w:r w:rsidRPr="00542B5B">
                <w:rPr>
                  <w:rFonts w:ascii="Arial" w:eastAsia="Times New Roman" w:hAnsi="Arial" w:cs="Arial"/>
                  <w:color w:val="000000"/>
                  <w:sz w:val="20"/>
                  <w:szCs w:val="20"/>
                </w:rPr>
                <w:t>0-1 (vice versa: 0-N)</w:t>
              </w:r>
            </w:ins>
          </w:p>
        </w:tc>
      </w:tr>
      <w:tr w:rsidR="00542B5B" w14:paraId="764D7F75" w14:textId="77777777" w:rsidTr="0057620D">
        <w:trPr>
          <w:cantSplit/>
          <w:ins w:id="3596" w:author="Arjan" w:date="2014-10-06T16:33:00Z"/>
        </w:trPr>
        <w:tc>
          <w:tcPr>
            <w:tcW w:w="2808" w:type="dxa"/>
            <w:shd w:val="clear" w:color="auto" w:fill="auto"/>
          </w:tcPr>
          <w:p w14:paraId="2479E011" w14:textId="77777777" w:rsidR="00542B5B" w:rsidRPr="00542B5B" w:rsidRDefault="00542B5B" w:rsidP="00542B5B">
            <w:pPr>
              <w:autoSpaceDE w:val="0"/>
              <w:autoSpaceDN w:val="0"/>
              <w:adjustRightInd w:val="0"/>
              <w:spacing w:after="0" w:line="240" w:lineRule="auto"/>
              <w:rPr>
                <w:ins w:id="3597" w:author="Arjan" w:date="2014-10-06T16:33:00Z"/>
                <w:rFonts w:ascii="Arial" w:eastAsia="Times New Roman" w:hAnsi="Arial" w:cs="Arial"/>
                <w:b/>
                <w:bCs/>
                <w:color w:val="000000"/>
                <w:sz w:val="20"/>
                <w:szCs w:val="20"/>
              </w:rPr>
            </w:pPr>
            <w:ins w:id="3598" w:author="Arjan" w:date="2014-10-06T16:33:00Z">
              <w:r w:rsidRPr="00542B5B">
                <w:rPr>
                  <w:rFonts w:ascii="Arial" w:eastAsia="Times New Roman" w:hAnsi="Arial" w:cs="Arial"/>
                  <w:b/>
                  <w:bCs/>
                  <w:color w:val="000000"/>
                  <w:sz w:val="20"/>
                  <w:szCs w:val="20"/>
                </w:rPr>
                <w:t>Indicatie authentiek</w:t>
              </w:r>
            </w:ins>
          </w:p>
        </w:tc>
        <w:tc>
          <w:tcPr>
            <w:tcW w:w="6120" w:type="dxa"/>
            <w:shd w:val="clear" w:color="auto" w:fill="auto"/>
          </w:tcPr>
          <w:p w14:paraId="7295C257" w14:textId="77777777" w:rsidR="00542B5B" w:rsidRPr="00542B5B" w:rsidRDefault="00542B5B" w:rsidP="00542B5B">
            <w:pPr>
              <w:autoSpaceDE w:val="0"/>
              <w:autoSpaceDN w:val="0"/>
              <w:adjustRightInd w:val="0"/>
              <w:spacing w:after="0" w:line="240" w:lineRule="auto"/>
              <w:rPr>
                <w:ins w:id="3599" w:author="Arjan" w:date="2014-10-06T16:33:00Z"/>
                <w:rFonts w:ascii="Arial" w:eastAsia="Times New Roman" w:hAnsi="Arial" w:cs="Arial"/>
                <w:color w:val="000000"/>
                <w:sz w:val="20"/>
                <w:szCs w:val="20"/>
              </w:rPr>
            </w:pPr>
          </w:p>
        </w:tc>
      </w:tr>
      <w:tr w:rsidR="00542B5B" w:rsidRPr="00AE1A91" w14:paraId="20272263" w14:textId="77777777" w:rsidTr="0057620D">
        <w:trPr>
          <w:cantSplit/>
          <w:ins w:id="3600" w:author="Arjan" w:date="2014-10-06T16:33:00Z"/>
        </w:trPr>
        <w:tc>
          <w:tcPr>
            <w:tcW w:w="2808" w:type="dxa"/>
            <w:shd w:val="clear" w:color="auto" w:fill="auto"/>
          </w:tcPr>
          <w:p w14:paraId="161FB573" w14:textId="77777777" w:rsidR="00542B5B" w:rsidRPr="00542B5B" w:rsidRDefault="00542B5B" w:rsidP="00542B5B">
            <w:pPr>
              <w:autoSpaceDE w:val="0"/>
              <w:autoSpaceDN w:val="0"/>
              <w:adjustRightInd w:val="0"/>
              <w:spacing w:after="0" w:line="240" w:lineRule="auto"/>
              <w:rPr>
                <w:ins w:id="3601" w:author="Arjan" w:date="2014-10-06T16:33:00Z"/>
                <w:rFonts w:ascii="Arial" w:eastAsia="Times New Roman" w:hAnsi="Arial" w:cs="Arial"/>
                <w:b/>
                <w:bCs/>
                <w:color w:val="000000"/>
                <w:sz w:val="20"/>
                <w:szCs w:val="20"/>
              </w:rPr>
            </w:pPr>
            <w:ins w:id="3602" w:author="Arjan" w:date="2014-10-06T16:33:00Z">
              <w:r w:rsidRPr="00542B5B">
                <w:rPr>
                  <w:rFonts w:ascii="Arial" w:eastAsia="Times New Roman" w:hAnsi="Arial" w:cs="Arial"/>
                  <w:b/>
                  <w:bCs/>
                  <w:color w:val="000000"/>
                  <w:sz w:val="20"/>
                  <w:szCs w:val="20"/>
                </w:rPr>
                <w:t>Regels relatiesoort</w:t>
              </w:r>
            </w:ins>
          </w:p>
        </w:tc>
        <w:tc>
          <w:tcPr>
            <w:tcW w:w="6120" w:type="dxa"/>
            <w:shd w:val="clear" w:color="auto" w:fill="auto"/>
          </w:tcPr>
          <w:p w14:paraId="5980BFB0" w14:textId="77777777" w:rsidR="00542B5B" w:rsidRPr="005561F3" w:rsidRDefault="00542B5B" w:rsidP="00542B5B">
            <w:pPr>
              <w:autoSpaceDE w:val="0"/>
              <w:autoSpaceDN w:val="0"/>
              <w:adjustRightInd w:val="0"/>
              <w:spacing w:after="0" w:line="240" w:lineRule="auto"/>
              <w:rPr>
                <w:ins w:id="3603" w:author="Arjan" w:date="2014-10-06T16:33:00Z"/>
                <w:rFonts w:ascii="Arial" w:eastAsia="Times New Roman" w:hAnsi="Arial" w:cs="Arial"/>
                <w:color w:val="000000"/>
                <w:sz w:val="20"/>
                <w:szCs w:val="20"/>
                <w:lang w:val="nl-NL"/>
              </w:rPr>
            </w:pPr>
            <w:ins w:id="3604" w:author="Arjan" w:date="2014-10-06T16:33:00Z">
              <w:r w:rsidRPr="005561F3">
                <w:rPr>
                  <w:rFonts w:ascii="Arial" w:eastAsia="Times New Roman" w:hAnsi="Arial" w:cs="Arial"/>
                  <w:color w:val="000000"/>
                  <w:sz w:val="20"/>
                  <w:szCs w:val="20"/>
                  <w:lang w:val="nl-NL"/>
                </w:rPr>
                <w:t>De relatie is alleen aanwezig indien de gegevens afwijken van het binnenlands correspondentieadres van BETROKKENE.</w:t>
              </w:r>
            </w:ins>
          </w:p>
          <w:p w14:paraId="3B46A4A5" w14:textId="77777777" w:rsidR="00542B5B" w:rsidRPr="005561F3" w:rsidRDefault="00542B5B" w:rsidP="00081CB0">
            <w:pPr>
              <w:autoSpaceDE w:val="0"/>
              <w:autoSpaceDN w:val="0"/>
              <w:adjustRightInd w:val="0"/>
              <w:spacing w:after="0" w:line="240" w:lineRule="auto"/>
              <w:rPr>
                <w:ins w:id="3605" w:author="Arjan" w:date="2014-10-06T16:33:00Z"/>
                <w:rFonts w:ascii="Arial" w:eastAsia="Times New Roman" w:hAnsi="Arial" w:cs="Arial"/>
                <w:color w:val="000000"/>
                <w:sz w:val="20"/>
                <w:szCs w:val="20"/>
                <w:lang w:val="nl-NL"/>
              </w:rPr>
            </w:pPr>
            <w:ins w:id="3606" w:author="Arjan" w:date="2014-10-06T16:33:00Z">
              <w:r w:rsidRPr="005561F3">
                <w:rPr>
                  <w:rFonts w:ascii="Arial" w:eastAsia="Times New Roman" w:hAnsi="Arial" w:cs="Arial"/>
                  <w:color w:val="000000"/>
                  <w:sz w:val="20"/>
                  <w:szCs w:val="20"/>
                  <w:lang w:val="nl-NL"/>
                </w:rPr>
                <w:t xml:space="preserve">Indien de relatie aanwezig is dan zijn de groepsattributen  </w:t>
              </w:r>
            </w:ins>
            <w:ins w:id="3607" w:author="Arjan" w:date="2014-10-06T16:51:00Z">
              <w:r w:rsidR="00081CB0" w:rsidRPr="005561F3">
                <w:rPr>
                  <w:rFonts w:ascii="Arial" w:eastAsia="Times New Roman" w:hAnsi="Arial" w:cs="Arial"/>
                  <w:color w:val="000000"/>
                  <w:sz w:val="20"/>
                  <w:szCs w:val="20"/>
                  <w:lang w:val="nl-NL"/>
                </w:rPr>
                <w:t>‘</w:t>
              </w:r>
            </w:ins>
            <w:ins w:id="3608" w:author="Arjan" w:date="2014-10-06T16:33:00Z">
              <w:r w:rsidRPr="005561F3">
                <w:rPr>
                  <w:rFonts w:ascii="Arial" w:eastAsia="Times New Roman" w:hAnsi="Arial" w:cs="Arial"/>
                  <w:color w:val="000000"/>
                  <w:sz w:val="20"/>
                  <w:szCs w:val="20"/>
                  <w:lang w:val="nl-NL"/>
                </w:rPr>
                <w:t>Afwijkend correspondentie postadres</w:t>
              </w:r>
            </w:ins>
            <w:ins w:id="3609" w:author="Arjan" w:date="2014-10-06T16:51:00Z">
              <w:r w:rsidR="00081CB0" w:rsidRPr="005561F3">
                <w:rPr>
                  <w:rFonts w:ascii="Arial" w:eastAsia="Times New Roman" w:hAnsi="Arial" w:cs="Arial"/>
                  <w:color w:val="000000"/>
                  <w:sz w:val="20"/>
                  <w:szCs w:val="20"/>
                  <w:lang w:val="nl-NL"/>
                </w:rPr>
                <w:t>’</w:t>
              </w:r>
            </w:ins>
            <w:ins w:id="3610" w:author="Arjan" w:date="2014-10-06T16:33:00Z">
              <w:r w:rsidRPr="005561F3">
                <w:rPr>
                  <w:rFonts w:ascii="Arial" w:eastAsia="Times New Roman" w:hAnsi="Arial" w:cs="Arial"/>
                  <w:color w:val="000000"/>
                  <w:sz w:val="20"/>
                  <w:szCs w:val="20"/>
                  <w:lang w:val="nl-NL"/>
                </w:rPr>
                <w:t xml:space="preserve"> en </w:t>
              </w:r>
            </w:ins>
            <w:ins w:id="3611" w:author="Arjan" w:date="2014-10-06T16:51:00Z">
              <w:r w:rsidR="00081CB0" w:rsidRPr="005561F3">
                <w:rPr>
                  <w:rFonts w:ascii="Arial" w:eastAsia="Times New Roman" w:hAnsi="Arial" w:cs="Arial"/>
                  <w:color w:val="000000"/>
                  <w:sz w:val="20"/>
                  <w:szCs w:val="20"/>
                  <w:lang w:val="nl-NL"/>
                </w:rPr>
                <w:t>‘</w:t>
              </w:r>
            </w:ins>
            <w:ins w:id="3612" w:author="Arjan" w:date="2014-10-06T16:33:00Z">
              <w:r w:rsidRPr="005561F3">
                <w:rPr>
                  <w:rFonts w:ascii="Arial" w:eastAsia="Times New Roman" w:hAnsi="Arial" w:cs="Arial"/>
                  <w:color w:val="000000"/>
                  <w:sz w:val="20"/>
                  <w:szCs w:val="20"/>
                  <w:lang w:val="nl-NL"/>
                </w:rPr>
                <w:t>Afwijkend buitenlands correspondentie adres</w:t>
              </w:r>
            </w:ins>
            <w:ins w:id="3613" w:author="Arjan" w:date="2014-10-06T16:51:00Z">
              <w:r w:rsidR="00081CB0" w:rsidRPr="005561F3">
                <w:rPr>
                  <w:rFonts w:ascii="Arial" w:eastAsia="Times New Roman" w:hAnsi="Arial" w:cs="Arial"/>
                  <w:color w:val="000000"/>
                  <w:sz w:val="20"/>
                  <w:szCs w:val="20"/>
                  <w:lang w:val="nl-NL"/>
                </w:rPr>
                <w:t>’</w:t>
              </w:r>
            </w:ins>
            <w:ins w:id="3614" w:author="Arjan" w:date="2014-10-06T16:33:00Z">
              <w:r w:rsidRPr="005561F3">
                <w:rPr>
                  <w:rFonts w:ascii="Arial" w:eastAsia="Times New Roman" w:hAnsi="Arial" w:cs="Arial"/>
                  <w:color w:val="000000"/>
                  <w:sz w:val="20"/>
                  <w:szCs w:val="20"/>
                  <w:lang w:val="nl-NL"/>
                </w:rPr>
                <w:t xml:space="preserve"> niet van een waarde voorzien.</w:t>
              </w:r>
            </w:ins>
          </w:p>
        </w:tc>
      </w:tr>
    </w:tbl>
    <w:p w14:paraId="185EFEA4" w14:textId="77777777" w:rsidR="00CD50A0" w:rsidRPr="005561F3" w:rsidRDefault="00CD50A0" w:rsidP="00ED4564">
      <w:pPr>
        <w:rPr>
          <w:lang w:val="nl-NL"/>
        </w:rPr>
      </w:pPr>
    </w:p>
    <w:p w14:paraId="0F5BA8C8" w14:textId="77777777" w:rsidR="00CB6684" w:rsidRDefault="00CB6684" w:rsidP="00CB6684">
      <w:pPr>
        <w:pStyle w:val="Kop3"/>
      </w:pPr>
      <w:bookmarkStart w:id="3615" w:name="_Toc517094698"/>
      <w:r>
        <w:t>Status en versie</w:t>
      </w:r>
      <w:bookmarkEnd w:id="3615"/>
    </w:p>
    <w:p w14:paraId="4A66B3E8" w14:textId="77777777" w:rsidR="006B0CA1" w:rsidRPr="00DD0F4F" w:rsidRDefault="00CB6684" w:rsidP="006B0CA1">
      <w:pPr>
        <w:rPr>
          <w:lang w:val="nl-NL"/>
        </w:rPr>
      </w:pPr>
      <w:r w:rsidRPr="00DD0F4F">
        <w:rPr>
          <w:lang w:val="nl-NL"/>
        </w:rPr>
        <w:t>De attribuutsoorten Status en Versie zijn verplaatst van ENKELVOUDIG INFORMATIEOBJECT naar INFORMATIEOBJECT. Zie voor de redenen hiervoor par. 2.</w:t>
      </w:r>
      <w:r w:rsidR="002D46B6" w:rsidRPr="00DD0F4F">
        <w:rPr>
          <w:lang w:val="nl-NL"/>
        </w:rPr>
        <w:t>4</w:t>
      </w:r>
      <w:r w:rsidRPr="00DD0F4F">
        <w:rPr>
          <w:lang w:val="nl-NL"/>
        </w:rPr>
        <w:t>.2.</w:t>
      </w:r>
    </w:p>
    <w:p w14:paraId="401BB9AE" w14:textId="77777777" w:rsidR="005E2185" w:rsidRPr="00DD0F4F" w:rsidRDefault="005E2185" w:rsidP="005E2185">
      <w:pPr>
        <w:rPr>
          <w:lang w:val="nl-NL"/>
        </w:rPr>
      </w:pPr>
      <w:r w:rsidRPr="00DD0F4F">
        <w:rPr>
          <w:lang w:val="nl-NL"/>
        </w:rPr>
        <w:t>Het attribuutsoort Versie is semantisch ongewijzigd.</w:t>
      </w:r>
    </w:p>
    <w:p w14:paraId="31EE9B4F" w14:textId="580299F1" w:rsidR="005E2185" w:rsidRPr="00DD0F4F" w:rsidRDefault="005E2185" w:rsidP="005E2185">
      <w:pPr>
        <w:rPr>
          <w:noProof/>
          <w:lang w:val="nl-NL"/>
        </w:rPr>
      </w:pPr>
      <w:r>
        <w:rPr>
          <w:lang w:val="nl-NL"/>
        </w:rPr>
        <w:t>V.w.b. de</w:t>
      </w:r>
      <w:r w:rsidR="00CB6684" w:rsidRPr="00DD0F4F">
        <w:rPr>
          <w:lang w:val="nl-NL"/>
        </w:rPr>
        <w:t xml:space="preserve"> attribuutsoort Status</w:t>
      </w:r>
      <w:r>
        <w:rPr>
          <w:lang w:val="nl-NL"/>
        </w:rPr>
        <w:t>, u</w:t>
      </w:r>
      <w:r w:rsidRPr="00DD0F4F">
        <w:rPr>
          <w:noProof/>
          <w:lang w:val="nl-NL"/>
        </w:rPr>
        <w:t xml:space="preserve">it de Baseline Informatiehuishouding wordt duidelijk dat al tijdens de behandeling van een zaak informatieobjecten (v/h documenten) duurzaam bewaard (niet wijzigbaar) moeten worden. Het duurzaam bewaarbaar maken van een informatieobject is een actie die door de gebruiker en/of de applicatie uitgevoerd wordt. Om uit te kunnen wisselen in welke status van het ‘verduurzamen’ een informatieobject verkeert, voorzien we in een waardenverzameling (van de uit ENKELVOUDIG INFORMATIEOBJECT overgehaald attribuutsoort Status). Doordat de status historie kent, is tevens te achterhalen wanneer een statuswisseling heeft plaatsgevonden. </w:t>
      </w:r>
    </w:p>
    <w:p w14:paraId="0D0A5FA9" w14:textId="77777777" w:rsidR="00660E22" w:rsidRPr="002627FD" w:rsidRDefault="00DA5D93" w:rsidP="00660E22">
      <w:pPr>
        <w:pStyle w:val="Kop41"/>
        <w:rPr>
          <w:rFonts w:eastAsia="Times New Roman"/>
          <w:shd w:val="clear" w:color="auto" w:fill="auto"/>
          <w:lang w:val="nl-NL"/>
        </w:rPr>
      </w:pPr>
      <w:ins w:id="3616" w:author="Arjan" w:date="2014-11-18T13:23:00Z">
        <w:r>
          <w:rPr>
            <w:b w:val="0"/>
            <w:bCs w:val="0"/>
            <w:color w:val="auto"/>
            <w:sz w:val="20"/>
            <w:szCs w:val="20"/>
            <w:shd w:val="clear" w:color="auto" w:fill="auto"/>
          </w:rPr>
          <w:fldChar w:fldCharType="begin" w:fldLock="1"/>
        </w:r>
        <w:r w:rsidR="00CF0704">
          <w:rPr>
            <w:b w:val="0"/>
            <w:bCs w:val="0"/>
            <w:color w:val="auto"/>
            <w:sz w:val="20"/>
            <w:szCs w:val="20"/>
            <w:shd w:val="clear" w:color="auto" w:fill="auto"/>
          </w:rPr>
          <w:instrText xml:space="preserve">MERGEFIELD </w:instrText>
        </w:r>
        <w:r w:rsidR="00CF0704">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CF0704">
          <w:rPr>
            <w:rFonts w:eastAsia="Times New Roman"/>
            <w:shd w:val="clear" w:color="auto" w:fill="auto"/>
            <w:lang w:val="nl-NL"/>
          </w:rPr>
          <w:t>«Attribuutsoort»</w:t>
        </w:r>
        <w:r>
          <w:rPr>
            <w:b w:val="0"/>
            <w:bCs w:val="0"/>
            <w:color w:val="auto"/>
            <w:sz w:val="20"/>
            <w:szCs w:val="20"/>
            <w:shd w:val="clear" w:color="auto" w:fill="auto"/>
          </w:rPr>
          <w:fldChar w:fldCharType="end"/>
        </w:r>
        <w:r w:rsidR="00CF0704">
          <w:rPr>
            <w:rFonts w:eastAsia="Times New Roman"/>
            <w:shd w:val="clear" w:color="auto" w:fill="auto"/>
            <w:lang w:val="nl-NL"/>
          </w:rPr>
          <w:t xml:space="preserve"> Versie</w:t>
        </w:r>
      </w:ins>
    </w:p>
    <w:tbl>
      <w:tblPr>
        <w:tblW w:w="9356" w:type="dxa"/>
        <w:tblInd w:w="108" w:type="dxa"/>
        <w:tblLayout w:type="fixed"/>
        <w:tblCellMar>
          <w:top w:w="113" w:type="dxa"/>
        </w:tblCellMar>
        <w:tblLook w:val="0000" w:firstRow="0" w:lastRow="0" w:firstColumn="0" w:lastColumn="0" w:noHBand="0" w:noVBand="0"/>
      </w:tblPr>
      <w:tblGrid>
        <w:gridCol w:w="3828"/>
        <w:gridCol w:w="5528"/>
      </w:tblGrid>
      <w:tr w:rsidR="00660E22" w14:paraId="1EA1FF1B" w14:textId="77777777" w:rsidTr="00CB6684">
        <w:trPr>
          <w:cantSplit/>
        </w:trPr>
        <w:tc>
          <w:tcPr>
            <w:tcW w:w="3828" w:type="dxa"/>
            <w:shd w:val="clear" w:color="auto" w:fill="auto"/>
          </w:tcPr>
          <w:p w14:paraId="62048659"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Naam attribuutsoort</w:t>
            </w:r>
          </w:p>
        </w:tc>
        <w:tc>
          <w:tcPr>
            <w:tcW w:w="5528" w:type="dxa"/>
            <w:shd w:val="clear" w:color="auto" w:fill="auto"/>
          </w:tcPr>
          <w:p w14:paraId="62A2E7C3" w14:textId="77777777" w:rsidR="00660E22" w:rsidRPr="00922EA9" w:rsidRDefault="00CE4547"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V</w:t>
            </w:r>
            <w:r w:rsidR="00660E22" w:rsidRPr="00922EA9">
              <w:rPr>
                <w:rFonts w:ascii="Arial" w:eastAsia="Times New Roman" w:hAnsi="Arial" w:cs="Arial"/>
                <w:color w:val="000000"/>
                <w:sz w:val="20"/>
                <w:szCs w:val="20"/>
              </w:rPr>
              <w:t>ersie</w:t>
            </w:r>
          </w:p>
        </w:tc>
      </w:tr>
      <w:tr w:rsidR="00660E22" w14:paraId="7A9B13D9" w14:textId="77777777" w:rsidTr="00CB6684">
        <w:trPr>
          <w:cantSplit/>
        </w:trPr>
        <w:tc>
          <w:tcPr>
            <w:tcW w:w="3828" w:type="dxa"/>
            <w:shd w:val="clear" w:color="auto" w:fill="auto"/>
          </w:tcPr>
          <w:p w14:paraId="47C46B6D"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Herkomst attribuutsoort</w:t>
            </w:r>
          </w:p>
        </w:tc>
        <w:tc>
          <w:tcPr>
            <w:tcW w:w="5528" w:type="dxa"/>
            <w:shd w:val="clear" w:color="auto" w:fill="auto"/>
          </w:tcPr>
          <w:p w14:paraId="555A0C6A"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KING</w:t>
            </w:r>
          </w:p>
        </w:tc>
      </w:tr>
      <w:tr w:rsidR="00660E22" w14:paraId="5DB830EA" w14:textId="77777777" w:rsidTr="00CB6684">
        <w:trPr>
          <w:cantSplit/>
        </w:trPr>
        <w:tc>
          <w:tcPr>
            <w:tcW w:w="3828" w:type="dxa"/>
            <w:shd w:val="clear" w:color="auto" w:fill="auto"/>
          </w:tcPr>
          <w:p w14:paraId="2A5567C4"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 xml:space="preserve">Code attribuutsoort </w:t>
            </w:r>
          </w:p>
        </w:tc>
        <w:tc>
          <w:tcPr>
            <w:tcW w:w="5528" w:type="dxa"/>
            <w:shd w:val="clear" w:color="auto" w:fill="auto"/>
          </w:tcPr>
          <w:p w14:paraId="297A8E77"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660E22" w14:paraId="6F625E68" w14:textId="77777777" w:rsidTr="00CB6684">
        <w:trPr>
          <w:cantSplit/>
        </w:trPr>
        <w:tc>
          <w:tcPr>
            <w:tcW w:w="3828" w:type="dxa"/>
            <w:shd w:val="clear" w:color="auto" w:fill="auto"/>
          </w:tcPr>
          <w:p w14:paraId="7E3957FF"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XML-tag attribuutsoort</w:t>
            </w:r>
          </w:p>
        </w:tc>
        <w:tc>
          <w:tcPr>
            <w:tcW w:w="5528" w:type="dxa"/>
            <w:shd w:val="clear" w:color="auto" w:fill="auto"/>
          </w:tcPr>
          <w:p w14:paraId="78F1CD6A"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versie</w:t>
            </w:r>
          </w:p>
        </w:tc>
      </w:tr>
      <w:tr w:rsidR="00660E22" w:rsidRPr="00AE1A91" w14:paraId="5EC5C737" w14:textId="77777777" w:rsidTr="00CB6684">
        <w:trPr>
          <w:cantSplit/>
        </w:trPr>
        <w:tc>
          <w:tcPr>
            <w:tcW w:w="3828" w:type="dxa"/>
            <w:shd w:val="clear" w:color="auto" w:fill="auto"/>
          </w:tcPr>
          <w:p w14:paraId="2BCCA236"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Definitie attribuutsoort</w:t>
            </w:r>
          </w:p>
        </w:tc>
        <w:tc>
          <w:tcPr>
            <w:tcW w:w="5528" w:type="dxa"/>
            <w:shd w:val="clear" w:color="auto" w:fill="auto"/>
          </w:tcPr>
          <w:p w14:paraId="6477B0C8" w14:textId="77777777" w:rsidR="00660E22" w:rsidRPr="00DD0F4F" w:rsidRDefault="00660E22" w:rsidP="00CF0704">
            <w:pPr>
              <w:tabs>
                <w:tab w:val="left" w:pos="284"/>
              </w:tabs>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Aanduiding van de bewerkingsfase van het </w:t>
            </w:r>
            <w:del w:id="3617" w:author="Arjan" w:date="2014-11-18T13:24:00Z">
              <w:r w:rsidR="00CF0704" w:rsidDel="00CF0704">
                <w:rPr>
                  <w:rFonts w:ascii="Arial" w:eastAsia="Times New Roman" w:hAnsi="Arial" w:cs="Arial"/>
                  <w:color w:val="000000"/>
                  <w:sz w:val="20"/>
                  <w:szCs w:val="20"/>
                  <w:lang w:val="nl-NL"/>
                </w:rPr>
                <w:delText xml:space="preserve">ENKELVOUDIG </w:delText>
              </w:r>
            </w:del>
            <w:r w:rsidR="00CB6684" w:rsidRPr="00DD0F4F">
              <w:rPr>
                <w:rFonts w:ascii="Arial" w:eastAsia="Times New Roman" w:hAnsi="Arial" w:cs="Arial"/>
                <w:color w:val="000000"/>
                <w:sz w:val="20"/>
                <w:szCs w:val="20"/>
                <w:lang w:val="nl-NL"/>
              </w:rPr>
              <w:t>INFORMATIEOBJECT</w:t>
            </w:r>
          </w:p>
        </w:tc>
      </w:tr>
      <w:tr w:rsidR="00660E22" w14:paraId="4271FCDB" w14:textId="77777777" w:rsidTr="00CB6684">
        <w:trPr>
          <w:cantSplit/>
        </w:trPr>
        <w:tc>
          <w:tcPr>
            <w:tcW w:w="3828" w:type="dxa"/>
            <w:shd w:val="clear" w:color="auto" w:fill="auto"/>
          </w:tcPr>
          <w:p w14:paraId="64786BA9"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Herkomst definitie attribuutsoort</w:t>
            </w:r>
          </w:p>
        </w:tc>
        <w:tc>
          <w:tcPr>
            <w:tcW w:w="5528" w:type="dxa"/>
            <w:shd w:val="clear" w:color="auto" w:fill="auto"/>
          </w:tcPr>
          <w:p w14:paraId="7AC714B2"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KING</w:t>
            </w:r>
          </w:p>
        </w:tc>
      </w:tr>
      <w:tr w:rsidR="00660E22" w14:paraId="1386EA46" w14:textId="77777777" w:rsidTr="00CB6684">
        <w:trPr>
          <w:cantSplit/>
        </w:trPr>
        <w:tc>
          <w:tcPr>
            <w:tcW w:w="3828" w:type="dxa"/>
            <w:shd w:val="clear" w:color="auto" w:fill="auto"/>
          </w:tcPr>
          <w:p w14:paraId="29FE31B4"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Datum opname attribuutsoort</w:t>
            </w:r>
          </w:p>
        </w:tc>
        <w:tc>
          <w:tcPr>
            <w:tcW w:w="5528" w:type="dxa"/>
            <w:shd w:val="clear" w:color="auto" w:fill="auto"/>
          </w:tcPr>
          <w:p w14:paraId="17C59F8F" w14:textId="77777777" w:rsidR="00660E22" w:rsidRPr="00922EA9" w:rsidRDefault="00BA3079" w:rsidP="00BA3079">
            <w:pPr>
              <w:tabs>
                <w:tab w:val="left" w:pos="284"/>
              </w:tabs>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1-6</w:t>
            </w:r>
            <w:r w:rsidR="00CB6684">
              <w:rPr>
                <w:rFonts w:ascii="Arial" w:eastAsia="Times New Roman" w:hAnsi="Arial" w:cs="Arial"/>
                <w:color w:val="000000"/>
                <w:sz w:val="20"/>
                <w:szCs w:val="20"/>
              </w:rPr>
              <w:t>-20</w:t>
            </w:r>
            <w:r>
              <w:rPr>
                <w:rFonts w:ascii="Arial" w:eastAsia="Times New Roman" w:hAnsi="Arial" w:cs="Arial"/>
                <w:color w:val="000000"/>
                <w:sz w:val="20"/>
                <w:szCs w:val="20"/>
              </w:rPr>
              <w:t>08</w:t>
            </w:r>
          </w:p>
        </w:tc>
      </w:tr>
      <w:tr w:rsidR="00660E22" w:rsidRPr="00AE1A91" w14:paraId="7F3BDCB0" w14:textId="77777777" w:rsidTr="00CB6684">
        <w:trPr>
          <w:cantSplit/>
        </w:trPr>
        <w:tc>
          <w:tcPr>
            <w:tcW w:w="3828" w:type="dxa"/>
            <w:shd w:val="clear" w:color="auto" w:fill="auto"/>
          </w:tcPr>
          <w:p w14:paraId="39D6312F"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Toelichting attribuutsoort</w:t>
            </w:r>
          </w:p>
        </w:tc>
        <w:tc>
          <w:tcPr>
            <w:tcW w:w="5528" w:type="dxa"/>
            <w:shd w:val="clear" w:color="auto" w:fill="auto"/>
          </w:tcPr>
          <w:p w14:paraId="6929A2ED" w14:textId="77777777" w:rsidR="00660E22" w:rsidRPr="00DD0F4F"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gaat hier om een versienummer zoals ‘0.2’ en 1.0’. </w:t>
            </w:r>
          </w:p>
          <w:p w14:paraId="7D5C498B" w14:textId="77777777" w:rsidR="00CF0704" w:rsidRPr="00DD0F4F" w:rsidRDefault="00660E22" w:rsidP="00CF0704">
            <w:pPr>
              <w:autoSpaceDE w:val="0"/>
              <w:autoSpaceDN w:val="0"/>
              <w:adjustRightInd w:val="0"/>
              <w:spacing w:after="0" w:line="240" w:lineRule="auto"/>
              <w:rPr>
                <w:ins w:id="3618" w:author="Arjan" w:date="2014-11-18T13:25:00Z"/>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Ofschoon we er voor gekozen hebben om zowel dit attribuuttype als het attribuuttype </w:t>
            </w:r>
            <w:r w:rsidR="00CB6684" w:rsidRPr="00DD0F4F">
              <w:rPr>
                <w:rFonts w:ascii="Arial" w:eastAsia="Times New Roman" w:hAnsi="Arial" w:cs="Arial"/>
                <w:color w:val="000000"/>
                <w:sz w:val="20"/>
                <w:szCs w:val="20"/>
                <w:lang w:val="nl-NL"/>
              </w:rPr>
              <w:t>S</w:t>
            </w:r>
            <w:r w:rsidRPr="00DD0F4F">
              <w:rPr>
                <w:rFonts w:ascii="Arial" w:eastAsia="Times New Roman" w:hAnsi="Arial" w:cs="Arial"/>
                <w:color w:val="000000"/>
                <w:sz w:val="20"/>
                <w:szCs w:val="20"/>
                <w:lang w:val="nl-NL"/>
              </w:rPr>
              <w:t xml:space="preserve">tatus optioneel te verklaren, ware het aan te bevelen bij elk </w:t>
            </w:r>
            <w:del w:id="3619" w:author="Arjan" w:date="2014-11-18T13:25:00Z">
              <w:r w:rsidR="00CF0704" w:rsidDel="00CF0704">
                <w:rPr>
                  <w:rFonts w:ascii="Arial" w:eastAsia="Times New Roman" w:hAnsi="Arial" w:cs="Arial"/>
                  <w:color w:val="000000"/>
                  <w:sz w:val="20"/>
                  <w:szCs w:val="20"/>
                  <w:lang w:val="nl-NL"/>
                </w:rPr>
                <w:delText xml:space="preserve">enkelvoudig </w:delText>
              </w:r>
            </w:del>
            <w:r w:rsidR="00CB6684" w:rsidRPr="00DD0F4F">
              <w:rPr>
                <w:rFonts w:ascii="Arial" w:eastAsia="Times New Roman" w:hAnsi="Arial" w:cs="Arial"/>
                <w:color w:val="000000"/>
                <w:sz w:val="20"/>
                <w:szCs w:val="20"/>
                <w:lang w:val="nl-NL"/>
              </w:rPr>
              <w:t>informatieobject</w:t>
            </w:r>
            <w:r w:rsidRPr="00DD0F4F">
              <w:rPr>
                <w:rFonts w:ascii="Arial" w:eastAsia="Times New Roman" w:hAnsi="Arial" w:cs="Arial"/>
                <w:color w:val="000000"/>
                <w:sz w:val="20"/>
                <w:szCs w:val="20"/>
                <w:lang w:val="nl-NL"/>
              </w:rPr>
              <w:t xml:space="preserve"> in ieder geval één van beide attributen van een waarde te voorzien.</w:t>
            </w:r>
            <w:r w:rsidR="001938EB" w:rsidRPr="00DD0F4F">
              <w:rPr>
                <w:rFonts w:ascii="Arial" w:eastAsia="Times New Roman" w:hAnsi="Arial" w:cs="Arial"/>
                <w:color w:val="000000"/>
                <w:sz w:val="20"/>
                <w:szCs w:val="20"/>
                <w:lang w:val="nl-NL"/>
              </w:rPr>
              <w:t xml:space="preserve"> </w:t>
            </w:r>
          </w:p>
          <w:p w14:paraId="587E4577" w14:textId="77777777" w:rsidR="00660E22" w:rsidRPr="00DD0F4F" w:rsidRDefault="00CF0704" w:rsidP="00CF0704">
            <w:pPr>
              <w:autoSpaceDE w:val="0"/>
              <w:autoSpaceDN w:val="0"/>
              <w:adjustRightInd w:val="0"/>
              <w:spacing w:after="0" w:line="240" w:lineRule="auto"/>
              <w:rPr>
                <w:rFonts w:ascii="Arial" w:eastAsia="Times New Roman" w:hAnsi="Arial" w:cs="Arial"/>
                <w:color w:val="000000"/>
                <w:sz w:val="20"/>
                <w:szCs w:val="20"/>
                <w:lang w:val="nl-NL"/>
              </w:rPr>
            </w:pPr>
            <w:ins w:id="3620" w:author="Arjan" w:date="2014-11-18T13:25:00Z">
              <w:r w:rsidRPr="00DD0F4F">
                <w:rPr>
                  <w:rFonts w:ascii="Arial" w:eastAsia="Times New Roman" w:hAnsi="Arial" w:cs="Arial"/>
                  <w:color w:val="000000"/>
                  <w:sz w:val="20"/>
                  <w:szCs w:val="20"/>
                  <w:lang w:val="nl-NL"/>
                </w:rPr>
                <w:t>Nb. De attribuutsoort is in versie 2.0 verplaatst van ENKELVOUDIG INFORMATIEOBJECT naar INFORMATIEOBJECT.</w:t>
              </w:r>
            </w:ins>
          </w:p>
        </w:tc>
      </w:tr>
      <w:tr w:rsidR="00660E22" w14:paraId="131BB969" w14:textId="77777777" w:rsidTr="00CB6684">
        <w:trPr>
          <w:cantSplit/>
        </w:trPr>
        <w:tc>
          <w:tcPr>
            <w:tcW w:w="3828" w:type="dxa"/>
            <w:shd w:val="clear" w:color="auto" w:fill="auto"/>
          </w:tcPr>
          <w:p w14:paraId="368E52CF"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Formaat</w:t>
            </w:r>
            <w:r w:rsidRPr="00922EA9">
              <w:rPr>
                <w:rFonts w:ascii="Arial" w:eastAsia="Times New Roman" w:hAnsi="Arial" w:cs="Arial"/>
                <w:b/>
                <w:bCs/>
                <w:color w:val="000000"/>
                <w:sz w:val="20"/>
                <w:szCs w:val="20"/>
              </w:rPr>
              <w:t xml:space="preserve"> attribuutsoort</w:t>
            </w:r>
          </w:p>
        </w:tc>
        <w:tc>
          <w:tcPr>
            <w:tcW w:w="5528" w:type="dxa"/>
            <w:shd w:val="clear" w:color="auto" w:fill="auto"/>
          </w:tcPr>
          <w:p w14:paraId="0D0BA73E"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 xml:space="preserve">AN5 </w:t>
            </w:r>
            <w:r w:rsidRPr="00922EA9">
              <w:rPr>
                <w:rFonts w:ascii="Arial" w:eastAsia="Times New Roman" w:hAnsi="Arial" w:cs="Arial"/>
                <w:color w:val="000000"/>
                <w:sz w:val="20"/>
                <w:szCs w:val="20"/>
              </w:rPr>
              <w:tab/>
            </w:r>
          </w:p>
        </w:tc>
      </w:tr>
      <w:tr w:rsidR="00660E22" w:rsidRPr="00AE1A91" w14:paraId="6F082501" w14:textId="77777777" w:rsidTr="00CB6684">
        <w:trPr>
          <w:cantSplit/>
        </w:trPr>
        <w:tc>
          <w:tcPr>
            <w:tcW w:w="3828" w:type="dxa"/>
            <w:shd w:val="clear" w:color="auto" w:fill="auto"/>
          </w:tcPr>
          <w:p w14:paraId="29A4BA5A" w14:textId="77777777" w:rsidR="00660E22"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Waardenverzameling</w:t>
            </w:r>
          </w:p>
        </w:tc>
        <w:tc>
          <w:tcPr>
            <w:tcW w:w="5528" w:type="dxa"/>
            <w:shd w:val="clear" w:color="auto" w:fill="auto"/>
          </w:tcPr>
          <w:p w14:paraId="2F8DD3EE" w14:textId="77777777" w:rsidR="00660E22" w:rsidRPr="00DD0F4F"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 alfanumerieke tekens m.u.v. diacrieten</w:t>
            </w:r>
          </w:p>
        </w:tc>
      </w:tr>
      <w:tr w:rsidR="00660E22" w14:paraId="1A9CAAD1" w14:textId="77777777" w:rsidTr="00CB6684">
        <w:trPr>
          <w:cantSplit/>
        </w:trPr>
        <w:tc>
          <w:tcPr>
            <w:tcW w:w="3828" w:type="dxa"/>
            <w:shd w:val="clear" w:color="auto" w:fill="auto"/>
          </w:tcPr>
          <w:p w14:paraId="26808582"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Indicatie materiële historie</w:t>
            </w:r>
          </w:p>
        </w:tc>
        <w:tc>
          <w:tcPr>
            <w:tcW w:w="5528" w:type="dxa"/>
            <w:shd w:val="clear" w:color="auto" w:fill="auto"/>
          </w:tcPr>
          <w:p w14:paraId="2B8EA6AB"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Ja</w:t>
            </w:r>
          </w:p>
        </w:tc>
      </w:tr>
      <w:tr w:rsidR="00660E22" w14:paraId="2C417488" w14:textId="77777777" w:rsidTr="00CB6684">
        <w:trPr>
          <w:cantSplit/>
        </w:trPr>
        <w:tc>
          <w:tcPr>
            <w:tcW w:w="3828" w:type="dxa"/>
            <w:shd w:val="clear" w:color="auto" w:fill="auto"/>
          </w:tcPr>
          <w:p w14:paraId="0751CC5A"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Indicatie formele historie</w:t>
            </w:r>
          </w:p>
        </w:tc>
        <w:tc>
          <w:tcPr>
            <w:tcW w:w="5528" w:type="dxa"/>
            <w:shd w:val="clear" w:color="auto" w:fill="auto"/>
          </w:tcPr>
          <w:p w14:paraId="6819438D"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Nee</w:t>
            </w:r>
          </w:p>
        </w:tc>
      </w:tr>
      <w:tr w:rsidR="00660E22" w14:paraId="0BE07330" w14:textId="77777777" w:rsidTr="00CB6684">
        <w:trPr>
          <w:cantSplit/>
        </w:trPr>
        <w:tc>
          <w:tcPr>
            <w:tcW w:w="3828" w:type="dxa"/>
            <w:shd w:val="clear" w:color="auto" w:fill="auto"/>
          </w:tcPr>
          <w:p w14:paraId="662045FE"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Aanduiding gebeurtenis</w:t>
            </w:r>
          </w:p>
        </w:tc>
        <w:tc>
          <w:tcPr>
            <w:tcW w:w="5528" w:type="dxa"/>
            <w:shd w:val="clear" w:color="auto" w:fill="auto"/>
          </w:tcPr>
          <w:p w14:paraId="7F2A1123"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Nee</w:t>
            </w:r>
          </w:p>
        </w:tc>
      </w:tr>
      <w:tr w:rsidR="00660E22" w14:paraId="1C7A52DC" w14:textId="77777777" w:rsidTr="00CB6684">
        <w:trPr>
          <w:cantSplit/>
        </w:trPr>
        <w:tc>
          <w:tcPr>
            <w:tcW w:w="3828" w:type="dxa"/>
            <w:shd w:val="clear" w:color="auto" w:fill="auto"/>
          </w:tcPr>
          <w:p w14:paraId="3CAFBB80"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Aanduiding brondocument</w:t>
            </w:r>
          </w:p>
        </w:tc>
        <w:tc>
          <w:tcPr>
            <w:tcW w:w="5528" w:type="dxa"/>
            <w:shd w:val="clear" w:color="auto" w:fill="auto"/>
          </w:tcPr>
          <w:p w14:paraId="3CB8E6C8"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Nee</w:t>
            </w:r>
          </w:p>
        </w:tc>
      </w:tr>
      <w:tr w:rsidR="00660E22" w14:paraId="2460512E" w14:textId="77777777" w:rsidTr="00CB6684">
        <w:trPr>
          <w:cantSplit/>
        </w:trPr>
        <w:tc>
          <w:tcPr>
            <w:tcW w:w="3828" w:type="dxa"/>
            <w:shd w:val="clear" w:color="auto" w:fill="auto"/>
          </w:tcPr>
          <w:p w14:paraId="1BC99159"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lastRenderedPageBreak/>
              <w:t>Indicatie in onderzoek</w:t>
            </w:r>
          </w:p>
        </w:tc>
        <w:tc>
          <w:tcPr>
            <w:tcW w:w="5528" w:type="dxa"/>
            <w:shd w:val="clear" w:color="auto" w:fill="auto"/>
          </w:tcPr>
          <w:p w14:paraId="1ED9CB7E"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Nee</w:t>
            </w:r>
          </w:p>
        </w:tc>
      </w:tr>
      <w:tr w:rsidR="00660E22" w14:paraId="3768088A" w14:textId="77777777" w:rsidTr="00CB6684">
        <w:trPr>
          <w:cantSplit/>
        </w:trPr>
        <w:tc>
          <w:tcPr>
            <w:tcW w:w="3828" w:type="dxa"/>
            <w:shd w:val="clear" w:color="auto" w:fill="auto"/>
          </w:tcPr>
          <w:p w14:paraId="1E17123A"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Aanduiding strijdigheid/nietigheid</w:t>
            </w:r>
          </w:p>
        </w:tc>
        <w:tc>
          <w:tcPr>
            <w:tcW w:w="5528" w:type="dxa"/>
            <w:shd w:val="clear" w:color="auto" w:fill="auto"/>
          </w:tcPr>
          <w:p w14:paraId="7622FD9B"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Nee</w:t>
            </w:r>
          </w:p>
        </w:tc>
      </w:tr>
      <w:tr w:rsidR="00660E22" w14:paraId="7AE2E60D" w14:textId="77777777" w:rsidTr="00CB6684">
        <w:trPr>
          <w:cantSplit/>
        </w:trPr>
        <w:tc>
          <w:tcPr>
            <w:tcW w:w="3828" w:type="dxa"/>
            <w:shd w:val="clear" w:color="auto" w:fill="auto"/>
          </w:tcPr>
          <w:p w14:paraId="2D1C58E5"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Indicatie kardinaliteit</w:t>
            </w:r>
          </w:p>
        </w:tc>
        <w:tc>
          <w:tcPr>
            <w:tcW w:w="5528" w:type="dxa"/>
            <w:shd w:val="clear" w:color="auto" w:fill="auto"/>
          </w:tcPr>
          <w:p w14:paraId="338B1CF6"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0-1</w:t>
            </w:r>
          </w:p>
        </w:tc>
      </w:tr>
      <w:tr w:rsidR="00660E22" w14:paraId="3C1FFB6A" w14:textId="77777777" w:rsidTr="00CB6684">
        <w:trPr>
          <w:cantSplit/>
        </w:trPr>
        <w:tc>
          <w:tcPr>
            <w:tcW w:w="3828" w:type="dxa"/>
            <w:shd w:val="clear" w:color="auto" w:fill="auto"/>
          </w:tcPr>
          <w:p w14:paraId="6DA07502"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Indicatie authentiek</w:t>
            </w:r>
          </w:p>
        </w:tc>
        <w:tc>
          <w:tcPr>
            <w:tcW w:w="5528" w:type="dxa"/>
            <w:shd w:val="clear" w:color="auto" w:fill="auto"/>
          </w:tcPr>
          <w:p w14:paraId="3FB5CA55"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Gemeentelijk basisgegeven</w:t>
            </w:r>
          </w:p>
        </w:tc>
      </w:tr>
      <w:tr w:rsidR="00660E22" w14:paraId="13801E7F" w14:textId="77777777" w:rsidTr="00CB6684">
        <w:trPr>
          <w:cantSplit/>
        </w:trPr>
        <w:tc>
          <w:tcPr>
            <w:tcW w:w="3828" w:type="dxa"/>
            <w:shd w:val="clear" w:color="auto" w:fill="auto"/>
          </w:tcPr>
          <w:p w14:paraId="31FCF7DC"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Regels attribuutsoort</w:t>
            </w:r>
          </w:p>
        </w:tc>
        <w:tc>
          <w:tcPr>
            <w:tcW w:w="5528" w:type="dxa"/>
            <w:shd w:val="clear" w:color="auto" w:fill="auto"/>
          </w:tcPr>
          <w:p w14:paraId="50BD9168" w14:textId="77777777" w:rsidR="00660E22" w:rsidRPr="00922EA9" w:rsidRDefault="00CB6684"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w:t>
            </w:r>
          </w:p>
        </w:tc>
      </w:tr>
    </w:tbl>
    <w:p w14:paraId="351EAE34" w14:textId="77777777" w:rsidR="00660E22" w:rsidRDefault="00660E22" w:rsidP="006B0CA1"/>
    <w:p w14:paraId="65BD34BC" w14:textId="77777777" w:rsidR="001938EB" w:rsidRPr="001938EB" w:rsidRDefault="00DA5D93" w:rsidP="001938EB">
      <w:pPr>
        <w:pStyle w:val="Kop41"/>
        <w:rPr>
          <w:rFonts w:eastAsia="Times New Roman"/>
          <w:shd w:val="clear" w:color="auto" w:fill="auto"/>
          <w:lang w:val="nl-NL"/>
        </w:rPr>
      </w:pPr>
      <w:ins w:id="3621" w:author="Arjan" w:date="2014-11-18T13:27:00Z">
        <w:r w:rsidRPr="005E2185">
          <w:rPr>
            <w:rFonts w:eastAsia="Times New Roman"/>
            <w:shd w:val="clear" w:color="auto" w:fill="auto"/>
            <w:lang w:val="nl-NL"/>
          </w:rPr>
          <w:fldChar w:fldCharType="begin" w:fldLock="1"/>
        </w:r>
        <w:r w:rsidR="00C74E50" w:rsidRPr="005E2185">
          <w:rPr>
            <w:rFonts w:eastAsia="Times New Roman"/>
            <w:shd w:val="clear" w:color="auto" w:fill="auto"/>
            <w:lang w:val="nl-NL"/>
          </w:rPr>
          <w:instrText xml:space="preserve">MERGEFIELD </w:instrText>
        </w:r>
        <w:r w:rsidR="00C74E50">
          <w:rPr>
            <w:rFonts w:eastAsia="Times New Roman"/>
            <w:shd w:val="clear" w:color="auto" w:fill="auto"/>
            <w:lang w:val="nl-NL"/>
          </w:rPr>
          <w:instrText>Att.Stereotype</w:instrText>
        </w:r>
        <w:r w:rsidRPr="005E2185">
          <w:rPr>
            <w:rFonts w:eastAsia="Times New Roman"/>
            <w:shd w:val="clear" w:color="auto" w:fill="auto"/>
            <w:lang w:val="nl-NL"/>
          </w:rPr>
          <w:fldChar w:fldCharType="separate"/>
        </w:r>
        <w:r w:rsidR="00C74E50">
          <w:rPr>
            <w:rFonts w:eastAsia="Times New Roman"/>
            <w:shd w:val="clear" w:color="auto" w:fill="auto"/>
            <w:lang w:val="nl-NL"/>
          </w:rPr>
          <w:t>«Attribuutsoort»</w:t>
        </w:r>
        <w:r w:rsidRPr="005E2185">
          <w:rPr>
            <w:rFonts w:eastAsia="Times New Roman"/>
            <w:shd w:val="clear" w:color="auto" w:fill="auto"/>
            <w:lang w:val="nl-NL"/>
          </w:rPr>
          <w:fldChar w:fldCharType="end"/>
        </w:r>
        <w:r w:rsidR="00C74E50">
          <w:rPr>
            <w:rFonts w:eastAsia="Times New Roman"/>
            <w:shd w:val="clear" w:color="auto" w:fill="auto"/>
            <w:lang w:val="nl-NL"/>
          </w:rPr>
          <w:t xml:space="preserve"> Status</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1938EB" w:rsidRPr="00F64D19" w14:paraId="6E95B12F" w14:textId="77777777" w:rsidTr="00186A95">
        <w:trPr>
          <w:trHeight w:val="230"/>
        </w:trPr>
        <w:tc>
          <w:tcPr>
            <w:tcW w:w="3780" w:type="dxa"/>
            <w:tcBorders>
              <w:top w:val="single" w:sz="4" w:space="0" w:color="auto"/>
              <w:left w:val="nil"/>
              <w:bottom w:val="nil"/>
              <w:right w:val="nil"/>
            </w:tcBorders>
          </w:tcPr>
          <w:p w14:paraId="269CF11B"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14:paraId="6DDA665B" w14:textId="77777777" w:rsidR="001938EB" w:rsidRPr="00F64D19" w:rsidRDefault="00DA5D93"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hAnsi="Arial" w:cs="Arial"/>
                <w:sz w:val="20"/>
                <w:szCs w:val="20"/>
                <w:lang w:val="en-AU"/>
              </w:rPr>
              <w:fldChar w:fldCharType="begin" w:fldLock="1"/>
            </w:r>
            <w:r w:rsidR="001938EB" w:rsidRPr="00F64D19">
              <w:rPr>
                <w:rFonts w:ascii="Arial" w:hAnsi="Arial" w:cs="Arial"/>
                <w:sz w:val="20"/>
                <w:szCs w:val="20"/>
                <w:lang w:val="en-AU"/>
              </w:rPr>
              <w:instrText xml:space="preserve">MERGEFIELD </w:instrText>
            </w:r>
            <w:r w:rsidR="001938EB" w:rsidRPr="00F64D19">
              <w:rPr>
                <w:rFonts w:ascii="Arial" w:eastAsia="Times New Roman" w:hAnsi="Arial" w:cs="Arial"/>
                <w:color w:val="000000"/>
                <w:sz w:val="20"/>
                <w:szCs w:val="20"/>
              </w:rPr>
              <w:instrText>Att.Name</w:instrText>
            </w:r>
            <w:r w:rsidRPr="00F64D19">
              <w:rPr>
                <w:rFonts w:ascii="Arial" w:hAnsi="Arial" w:cs="Arial"/>
                <w:sz w:val="20"/>
                <w:szCs w:val="20"/>
                <w:lang w:val="en-AU"/>
              </w:rPr>
              <w:fldChar w:fldCharType="separate"/>
            </w:r>
            <w:r w:rsidR="001938EB">
              <w:rPr>
                <w:rFonts w:ascii="Arial" w:eastAsia="Times New Roman" w:hAnsi="Arial" w:cs="Arial"/>
                <w:color w:val="000000"/>
                <w:sz w:val="20"/>
                <w:szCs w:val="20"/>
              </w:rPr>
              <w:t>S</w:t>
            </w:r>
            <w:r w:rsidR="001938EB" w:rsidRPr="00F64D19">
              <w:rPr>
                <w:rFonts w:ascii="Arial" w:eastAsia="Times New Roman" w:hAnsi="Arial" w:cs="Arial"/>
                <w:color w:val="000000"/>
                <w:sz w:val="20"/>
                <w:szCs w:val="20"/>
              </w:rPr>
              <w:t>tatus</w:t>
            </w:r>
            <w:r w:rsidRPr="00F64D19">
              <w:rPr>
                <w:rFonts w:ascii="Arial" w:hAnsi="Arial" w:cs="Arial"/>
                <w:sz w:val="20"/>
                <w:szCs w:val="20"/>
                <w:lang w:val="en-AU"/>
              </w:rPr>
              <w:fldChar w:fldCharType="end"/>
            </w:r>
          </w:p>
        </w:tc>
      </w:tr>
      <w:tr w:rsidR="001938EB" w:rsidRPr="00F64D19" w14:paraId="09126D70" w14:textId="77777777" w:rsidTr="00186A95">
        <w:tc>
          <w:tcPr>
            <w:tcW w:w="3780" w:type="dxa"/>
            <w:tcBorders>
              <w:top w:val="nil"/>
              <w:left w:val="nil"/>
              <w:bottom w:val="nil"/>
              <w:right w:val="nil"/>
            </w:tcBorders>
          </w:tcPr>
          <w:p w14:paraId="7FBB494A" w14:textId="77777777"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EF78768"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F64D19" w14:paraId="33EBB505" w14:textId="77777777" w:rsidTr="00186A95">
        <w:tc>
          <w:tcPr>
            <w:tcW w:w="3780" w:type="dxa"/>
            <w:tcBorders>
              <w:top w:val="nil"/>
              <w:left w:val="nil"/>
              <w:bottom w:val="nil"/>
              <w:right w:val="nil"/>
            </w:tcBorders>
          </w:tcPr>
          <w:p w14:paraId="22FD0E32"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611669F5"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KING</w:t>
            </w:r>
          </w:p>
        </w:tc>
      </w:tr>
      <w:tr w:rsidR="001938EB" w:rsidRPr="00F64D19" w14:paraId="5C9916BD" w14:textId="77777777" w:rsidTr="00186A95">
        <w:tc>
          <w:tcPr>
            <w:tcW w:w="3780" w:type="dxa"/>
            <w:tcBorders>
              <w:top w:val="nil"/>
              <w:left w:val="nil"/>
              <w:bottom w:val="nil"/>
              <w:right w:val="nil"/>
            </w:tcBorders>
          </w:tcPr>
          <w:p w14:paraId="748C528F" w14:textId="77777777"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6483EAC"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F64D19" w14:paraId="1783A920" w14:textId="77777777" w:rsidTr="00186A95">
        <w:tc>
          <w:tcPr>
            <w:tcW w:w="3780" w:type="dxa"/>
            <w:tcBorders>
              <w:top w:val="nil"/>
              <w:left w:val="nil"/>
              <w:bottom w:val="nil"/>
              <w:right w:val="nil"/>
            </w:tcBorders>
          </w:tcPr>
          <w:p w14:paraId="780A2AB9"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3915E1C9"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F64D19" w14:paraId="357A666D" w14:textId="77777777" w:rsidTr="00186A95">
        <w:tc>
          <w:tcPr>
            <w:tcW w:w="3780" w:type="dxa"/>
            <w:tcBorders>
              <w:top w:val="nil"/>
              <w:left w:val="nil"/>
              <w:bottom w:val="nil"/>
              <w:right w:val="nil"/>
            </w:tcBorders>
          </w:tcPr>
          <w:p w14:paraId="30FBE095" w14:textId="77777777"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9E37132"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F64D19" w14:paraId="0AF6F07A" w14:textId="77777777" w:rsidTr="00186A95">
        <w:tc>
          <w:tcPr>
            <w:tcW w:w="3780" w:type="dxa"/>
            <w:tcBorders>
              <w:top w:val="nil"/>
              <w:left w:val="nil"/>
              <w:bottom w:val="nil"/>
              <w:right w:val="nil"/>
            </w:tcBorders>
          </w:tcPr>
          <w:p w14:paraId="33B84694"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3F787395" w14:textId="77777777" w:rsidR="001938EB" w:rsidRPr="00F64D19" w:rsidRDefault="00DA5D93"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hAnsi="Arial" w:cs="Arial"/>
                <w:sz w:val="20"/>
                <w:szCs w:val="20"/>
                <w:lang w:val="en-AU"/>
              </w:rPr>
              <w:fldChar w:fldCharType="begin" w:fldLock="1"/>
            </w:r>
            <w:r w:rsidR="001938EB" w:rsidRPr="00F64D19">
              <w:rPr>
                <w:rFonts w:ascii="Arial" w:hAnsi="Arial" w:cs="Arial"/>
                <w:sz w:val="20"/>
                <w:szCs w:val="20"/>
                <w:lang w:val="en-AU"/>
              </w:rPr>
              <w:instrText xml:space="preserve">MERGEFIELD </w:instrText>
            </w:r>
            <w:r w:rsidR="001938EB" w:rsidRPr="00F64D19">
              <w:rPr>
                <w:rFonts w:ascii="Arial" w:eastAsia="Times New Roman" w:hAnsi="Arial" w:cs="Arial"/>
                <w:color w:val="000000"/>
                <w:sz w:val="20"/>
                <w:szCs w:val="20"/>
              </w:rPr>
              <w:instrText>Att.Alias</w:instrText>
            </w:r>
            <w:r w:rsidRPr="00F64D19">
              <w:rPr>
                <w:rFonts w:ascii="Arial" w:hAnsi="Arial" w:cs="Arial"/>
                <w:sz w:val="20"/>
                <w:szCs w:val="20"/>
                <w:lang w:val="en-AU"/>
              </w:rPr>
              <w:fldChar w:fldCharType="separate"/>
            </w:r>
            <w:r w:rsidR="001938EB" w:rsidRPr="00F64D19">
              <w:rPr>
                <w:rFonts w:ascii="Arial" w:eastAsia="Times New Roman" w:hAnsi="Arial" w:cs="Arial"/>
                <w:color w:val="000000"/>
                <w:sz w:val="20"/>
                <w:szCs w:val="20"/>
              </w:rPr>
              <w:t>status</w:t>
            </w:r>
            <w:r w:rsidRPr="00F64D19">
              <w:rPr>
                <w:rFonts w:ascii="Arial" w:hAnsi="Arial" w:cs="Arial"/>
                <w:sz w:val="20"/>
                <w:szCs w:val="20"/>
                <w:lang w:val="en-AU"/>
              </w:rPr>
              <w:fldChar w:fldCharType="end"/>
            </w:r>
          </w:p>
        </w:tc>
      </w:tr>
      <w:tr w:rsidR="001938EB" w:rsidRPr="00F64D19" w14:paraId="3EE6F847" w14:textId="77777777" w:rsidTr="00186A95">
        <w:tc>
          <w:tcPr>
            <w:tcW w:w="3780" w:type="dxa"/>
            <w:tcBorders>
              <w:top w:val="nil"/>
              <w:left w:val="nil"/>
              <w:bottom w:val="nil"/>
              <w:right w:val="nil"/>
            </w:tcBorders>
          </w:tcPr>
          <w:p w14:paraId="3E742787" w14:textId="77777777"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91D2A28"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AE1A91" w14:paraId="70F56B32" w14:textId="77777777" w:rsidTr="00186A95">
        <w:tc>
          <w:tcPr>
            <w:tcW w:w="3780" w:type="dxa"/>
            <w:tcBorders>
              <w:top w:val="nil"/>
              <w:left w:val="nil"/>
              <w:bottom w:val="nil"/>
              <w:right w:val="nil"/>
            </w:tcBorders>
          </w:tcPr>
          <w:p w14:paraId="3DCF9B07"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607B3036" w14:textId="77777777" w:rsidR="001938EB" w:rsidRPr="00DD0F4F" w:rsidRDefault="00DA5D93" w:rsidP="00C74E50">
            <w:pPr>
              <w:autoSpaceDE w:val="0"/>
              <w:autoSpaceDN w:val="0"/>
              <w:adjustRightInd w:val="0"/>
              <w:spacing w:after="0" w:line="240" w:lineRule="auto"/>
              <w:rPr>
                <w:rFonts w:ascii="Arial" w:eastAsia="Times New Roman" w:hAnsi="Arial" w:cs="Arial"/>
                <w:color w:val="000000"/>
                <w:sz w:val="20"/>
                <w:szCs w:val="20"/>
                <w:lang w:val="nl-NL"/>
              </w:rPr>
            </w:pPr>
            <w:r w:rsidRPr="00F64D19">
              <w:rPr>
                <w:rFonts w:ascii="Arial" w:hAnsi="Arial" w:cs="Arial"/>
                <w:sz w:val="20"/>
                <w:szCs w:val="20"/>
                <w:lang w:val="en-AU"/>
              </w:rPr>
              <w:fldChar w:fldCharType="begin" w:fldLock="1"/>
            </w:r>
            <w:r w:rsidR="001938EB" w:rsidRPr="00DD0F4F">
              <w:rPr>
                <w:rFonts w:ascii="Arial" w:hAnsi="Arial" w:cs="Arial"/>
                <w:sz w:val="20"/>
                <w:szCs w:val="20"/>
                <w:lang w:val="nl-NL"/>
              </w:rPr>
              <w:instrText xml:space="preserve">MERGEFIELD </w:instrText>
            </w:r>
            <w:r w:rsidR="001938EB" w:rsidRPr="00DD0F4F">
              <w:rPr>
                <w:rFonts w:ascii="Arial" w:eastAsia="Times New Roman" w:hAnsi="Arial" w:cs="Arial"/>
                <w:color w:val="000000"/>
                <w:sz w:val="20"/>
                <w:szCs w:val="20"/>
                <w:lang w:val="nl-NL"/>
              </w:rPr>
              <w:instrText>Att.Notes</w:instrText>
            </w:r>
            <w:r w:rsidRPr="00F64D19">
              <w:rPr>
                <w:rFonts w:ascii="Arial" w:hAnsi="Arial" w:cs="Arial"/>
                <w:sz w:val="20"/>
                <w:szCs w:val="20"/>
                <w:lang w:val="en-AU"/>
              </w:rPr>
              <w:fldChar w:fldCharType="end"/>
            </w:r>
            <w:r w:rsidR="001938EB" w:rsidRPr="00DD0F4F">
              <w:rPr>
                <w:rFonts w:ascii="Arial" w:eastAsia="Times New Roman" w:hAnsi="Arial" w:cs="Arial"/>
                <w:color w:val="610E6A"/>
                <w:sz w:val="20"/>
                <w:szCs w:val="20"/>
                <w:lang w:val="nl-NL"/>
              </w:rPr>
              <w:t xml:space="preserve">Aanduiding van de stand van zaken van een </w:t>
            </w:r>
            <w:del w:id="3622" w:author="Arjan" w:date="2014-11-18T13:28:00Z">
              <w:r w:rsidR="00C74E50" w:rsidDel="00C74E50">
                <w:rPr>
                  <w:rFonts w:ascii="Arial" w:eastAsia="Times New Roman" w:hAnsi="Arial" w:cs="Arial"/>
                  <w:color w:val="610E6A"/>
                  <w:sz w:val="20"/>
                  <w:szCs w:val="20"/>
                  <w:lang w:val="nl-NL"/>
                </w:rPr>
                <w:delText xml:space="preserve">ENKELVOUDIG </w:delText>
              </w:r>
            </w:del>
            <w:r w:rsidR="001938EB" w:rsidRPr="00DD0F4F">
              <w:rPr>
                <w:rFonts w:ascii="Arial" w:eastAsia="Times New Roman" w:hAnsi="Arial" w:cs="Arial"/>
                <w:color w:val="610E6A"/>
                <w:sz w:val="20"/>
                <w:szCs w:val="20"/>
                <w:lang w:val="nl-NL"/>
              </w:rPr>
              <w:t>INFORMATIEOBJECT</w:t>
            </w:r>
          </w:p>
        </w:tc>
      </w:tr>
      <w:tr w:rsidR="001938EB" w:rsidRPr="00AE1A91" w14:paraId="3B4B453F" w14:textId="77777777" w:rsidTr="00186A95">
        <w:trPr>
          <w:trHeight w:val="230"/>
        </w:trPr>
        <w:tc>
          <w:tcPr>
            <w:tcW w:w="3780" w:type="dxa"/>
            <w:tcBorders>
              <w:top w:val="nil"/>
              <w:left w:val="nil"/>
              <w:bottom w:val="nil"/>
              <w:right w:val="nil"/>
            </w:tcBorders>
          </w:tcPr>
          <w:p w14:paraId="121E465E" w14:textId="77777777" w:rsidR="001938EB" w:rsidRPr="00DD0F4F" w:rsidRDefault="001938EB" w:rsidP="00186A95">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2E7E3886" w14:textId="77777777" w:rsidR="001938EB" w:rsidRPr="00DD0F4F" w:rsidRDefault="001938EB" w:rsidP="00186A95">
            <w:pPr>
              <w:autoSpaceDE w:val="0"/>
              <w:autoSpaceDN w:val="0"/>
              <w:adjustRightInd w:val="0"/>
              <w:spacing w:after="0" w:line="240" w:lineRule="auto"/>
              <w:rPr>
                <w:rFonts w:ascii="Arial" w:eastAsia="Times New Roman" w:hAnsi="Arial" w:cs="Arial"/>
                <w:color w:val="000000"/>
                <w:sz w:val="20"/>
                <w:szCs w:val="20"/>
                <w:lang w:val="nl-NL"/>
              </w:rPr>
            </w:pPr>
          </w:p>
        </w:tc>
      </w:tr>
      <w:tr w:rsidR="001938EB" w:rsidRPr="00F64D19" w14:paraId="714B30C0" w14:textId="77777777" w:rsidTr="00186A95">
        <w:trPr>
          <w:trHeight w:val="230"/>
        </w:trPr>
        <w:tc>
          <w:tcPr>
            <w:tcW w:w="3780" w:type="dxa"/>
            <w:tcBorders>
              <w:top w:val="nil"/>
              <w:left w:val="nil"/>
              <w:bottom w:val="nil"/>
              <w:right w:val="nil"/>
            </w:tcBorders>
          </w:tcPr>
          <w:p w14:paraId="51AC5030"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5A8D1428"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 xml:space="preserve">KING </w:t>
            </w:r>
          </w:p>
        </w:tc>
      </w:tr>
      <w:tr w:rsidR="001938EB" w:rsidRPr="00F64D19" w14:paraId="1236F86D" w14:textId="77777777" w:rsidTr="00186A95">
        <w:tc>
          <w:tcPr>
            <w:tcW w:w="3780" w:type="dxa"/>
            <w:tcBorders>
              <w:top w:val="nil"/>
              <w:left w:val="nil"/>
              <w:bottom w:val="nil"/>
              <w:right w:val="nil"/>
            </w:tcBorders>
          </w:tcPr>
          <w:p w14:paraId="6C9A1701" w14:textId="77777777"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E7178DF"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F64D19" w14:paraId="7971905D" w14:textId="77777777" w:rsidTr="00186A95">
        <w:tc>
          <w:tcPr>
            <w:tcW w:w="3780" w:type="dxa"/>
            <w:tcBorders>
              <w:top w:val="nil"/>
              <w:left w:val="nil"/>
              <w:bottom w:val="nil"/>
              <w:right w:val="nil"/>
            </w:tcBorders>
          </w:tcPr>
          <w:p w14:paraId="61E53959"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31D5FDAC" w14:textId="77777777" w:rsidR="001938EB" w:rsidRPr="00F64D19" w:rsidRDefault="004903B8" w:rsidP="00186A95">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1-6-2008</w:t>
            </w:r>
          </w:p>
        </w:tc>
      </w:tr>
      <w:tr w:rsidR="001938EB" w:rsidRPr="00F64D19" w14:paraId="321C3548" w14:textId="77777777" w:rsidTr="00186A95">
        <w:tc>
          <w:tcPr>
            <w:tcW w:w="3780" w:type="dxa"/>
            <w:tcBorders>
              <w:top w:val="nil"/>
              <w:left w:val="nil"/>
              <w:bottom w:val="nil"/>
              <w:right w:val="nil"/>
            </w:tcBorders>
          </w:tcPr>
          <w:p w14:paraId="14BC3AAC" w14:textId="77777777"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42387C4"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AE1A91" w14:paraId="113DE93E" w14:textId="77777777" w:rsidTr="00186A95">
        <w:tc>
          <w:tcPr>
            <w:tcW w:w="3780" w:type="dxa"/>
            <w:tcBorders>
              <w:top w:val="nil"/>
              <w:left w:val="nil"/>
              <w:bottom w:val="nil"/>
              <w:right w:val="nil"/>
            </w:tcBorders>
          </w:tcPr>
          <w:p w14:paraId="7F34E524"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2B479C0D" w14:textId="77777777" w:rsidR="001938EB" w:rsidRPr="00DD0F4F" w:rsidRDefault="001938EB" w:rsidP="00186A9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gaat hier om aanduidingen zoals hieronder genoemd. Dus niet ‘afgehandeld’. Immers, zaken worden afgehandeld, informatieobjecten niet. Wel spelen informatieobjecten daarbij een rol.</w:t>
            </w:r>
          </w:p>
          <w:p w14:paraId="753A6FDE" w14:textId="77777777" w:rsidR="003C376A" w:rsidRPr="00DD0F4F" w:rsidRDefault="003C376A" w:rsidP="00186A9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waarden ‘in bewerking’ en ‘ter vaststelling’ zijn niet van toepassing op ontvangen informatieobjecten.</w:t>
            </w:r>
          </w:p>
          <w:p w14:paraId="5DE28CFC" w14:textId="77777777" w:rsidR="00C74E50" w:rsidRPr="00DD0F4F" w:rsidRDefault="003C376A" w:rsidP="00C74E50">
            <w:pPr>
              <w:autoSpaceDE w:val="0"/>
              <w:autoSpaceDN w:val="0"/>
              <w:adjustRightInd w:val="0"/>
              <w:spacing w:after="0" w:line="240" w:lineRule="auto"/>
              <w:rPr>
                <w:ins w:id="3623" w:author="Arjan" w:date="2014-11-18T13:29:00Z"/>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Wijziging van de Status in ‘g</w:t>
            </w:r>
            <w:r w:rsidR="001938EB" w:rsidRPr="00DD0F4F">
              <w:rPr>
                <w:rFonts w:ascii="Arial" w:eastAsia="Times New Roman" w:hAnsi="Arial" w:cs="Arial"/>
                <w:color w:val="000000"/>
                <w:sz w:val="20"/>
                <w:szCs w:val="20"/>
                <w:lang w:val="nl-NL"/>
              </w:rPr>
              <w:t>earchiveerd’ impliceert dat het informatieobject een duurzaam niet wijzigbaar Formaat dient te hebben. Aangezien er geen standaard bekend is voor dergelijke bestandsformaten, is dit niet in de ‘Regels attribuutsoort’ opgenomen maar zou hiervan wel sprake moeten zijn.</w:t>
            </w:r>
            <w:ins w:id="3624" w:author="Arjan" w:date="2014-11-18T13:29:00Z">
              <w:r w:rsidR="00C74E50" w:rsidRPr="00DD0F4F">
                <w:rPr>
                  <w:rFonts w:ascii="Arial" w:eastAsia="Times New Roman" w:hAnsi="Arial" w:cs="Arial"/>
                  <w:color w:val="000000"/>
                  <w:sz w:val="20"/>
                  <w:szCs w:val="20"/>
                  <w:lang w:val="nl-NL"/>
                </w:rPr>
                <w:t xml:space="preserve"> </w:t>
              </w:r>
            </w:ins>
          </w:p>
          <w:p w14:paraId="6EA37EA1" w14:textId="77777777" w:rsidR="001938EB" w:rsidRPr="00DD0F4F" w:rsidRDefault="00C74E50" w:rsidP="00C74E50">
            <w:pPr>
              <w:autoSpaceDE w:val="0"/>
              <w:autoSpaceDN w:val="0"/>
              <w:adjustRightInd w:val="0"/>
              <w:spacing w:after="0" w:line="240" w:lineRule="auto"/>
              <w:rPr>
                <w:rFonts w:ascii="Arial" w:eastAsia="Times New Roman" w:hAnsi="Arial" w:cs="Arial"/>
                <w:color w:val="000000"/>
                <w:sz w:val="20"/>
                <w:szCs w:val="20"/>
                <w:lang w:val="nl-NL"/>
              </w:rPr>
            </w:pPr>
            <w:ins w:id="3625" w:author="Arjan" w:date="2014-11-18T13:29:00Z">
              <w:r w:rsidRPr="00DD0F4F">
                <w:rPr>
                  <w:rFonts w:ascii="Arial" w:eastAsia="Times New Roman" w:hAnsi="Arial" w:cs="Arial"/>
                  <w:color w:val="000000"/>
                  <w:sz w:val="20"/>
                  <w:szCs w:val="20"/>
                  <w:lang w:val="nl-NL"/>
                </w:rPr>
                <w:t>Nb. De attribuutsoort is in versie 2.0 verplaatst van ENKELVOUDIG INFORMATIEOBJECT naar INFORMATIEOBJECT (en gewijzigd).</w:t>
              </w:r>
            </w:ins>
          </w:p>
        </w:tc>
      </w:tr>
      <w:tr w:rsidR="001938EB" w:rsidRPr="00AE1A91" w14:paraId="56E915D7" w14:textId="77777777" w:rsidTr="00186A95">
        <w:tc>
          <w:tcPr>
            <w:tcW w:w="3780" w:type="dxa"/>
            <w:tcBorders>
              <w:top w:val="nil"/>
              <w:left w:val="nil"/>
              <w:bottom w:val="nil"/>
              <w:right w:val="nil"/>
            </w:tcBorders>
          </w:tcPr>
          <w:p w14:paraId="0F29A1A7" w14:textId="77777777" w:rsidR="001938EB" w:rsidRPr="00DD0F4F" w:rsidRDefault="001938EB" w:rsidP="00186A95">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4B2B4B00" w14:textId="77777777" w:rsidR="001938EB" w:rsidRPr="00DD0F4F" w:rsidRDefault="001938EB" w:rsidP="00186A95">
            <w:pPr>
              <w:autoSpaceDE w:val="0"/>
              <w:autoSpaceDN w:val="0"/>
              <w:adjustRightInd w:val="0"/>
              <w:spacing w:after="0" w:line="240" w:lineRule="auto"/>
              <w:rPr>
                <w:rFonts w:ascii="Arial" w:eastAsia="Times New Roman" w:hAnsi="Arial" w:cs="Arial"/>
                <w:color w:val="000000"/>
                <w:sz w:val="20"/>
                <w:szCs w:val="20"/>
                <w:lang w:val="nl-NL"/>
              </w:rPr>
            </w:pPr>
          </w:p>
        </w:tc>
      </w:tr>
      <w:tr w:rsidR="001938EB" w:rsidRPr="00F64D19" w14:paraId="2D6B27B1" w14:textId="77777777" w:rsidTr="00186A95">
        <w:tc>
          <w:tcPr>
            <w:tcW w:w="3780" w:type="dxa"/>
            <w:tcBorders>
              <w:top w:val="nil"/>
              <w:left w:val="nil"/>
              <w:bottom w:val="nil"/>
              <w:right w:val="nil"/>
            </w:tcBorders>
          </w:tcPr>
          <w:p w14:paraId="46F7C6F3"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2A983D0F" w14:textId="77777777" w:rsidR="001938EB" w:rsidRPr="00F64D19" w:rsidRDefault="00DA5D93"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hAnsi="Arial" w:cs="Arial"/>
                <w:sz w:val="20"/>
                <w:szCs w:val="20"/>
                <w:lang w:val="en-AU"/>
              </w:rPr>
              <w:fldChar w:fldCharType="begin" w:fldLock="1"/>
            </w:r>
            <w:r w:rsidR="001938EB" w:rsidRPr="00F64D19">
              <w:rPr>
                <w:rFonts w:ascii="Arial" w:hAnsi="Arial" w:cs="Arial"/>
                <w:sz w:val="20"/>
                <w:szCs w:val="20"/>
                <w:lang w:val="en-AU"/>
              </w:rPr>
              <w:instrText xml:space="preserve">MERGEFIELD </w:instrText>
            </w:r>
            <w:r w:rsidR="001938EB" w:rsidRPr="00F64D19">
              <w:rPr>
                <w:rFonts w:ascii="Arial" w:eastAsia="Times New Roman" w:hAnsi="Arial" w:cs="Arial"/>
                <w:color w:val="000000"/>
                <w:sz w:val="20"/>
                <w:szCs w:val="20"/>
              </w:rPr>
              <w:instrText>Att.Type</w:instrText>
            </w:r>
            <w:r w:rsidRPr="00F64D19">
              <w:rPr>
                <w:rFonts w:ascii="Arial" w:hAnsi="Arial" w:cs="Arial"/>
                <w:sz w:val="20"/>
                <w:szCs w:val="20"/>
                <w:lang w:val="en-AU"/>
              </w:rPr>
              <w:fldChar w:fldCharType="separate"/>
            </w:r>
            <w:r w:rsidR="001938EB" w:rsidRPr="00F64D19">
              <w:rPr>
                <w:rFonts w:ascii="Arial" w:eastAsia="Times New Roman" w:hAnsi="Arial" w:cs="Arial"/>
                <w:color w:val="000000"/>
                <w:sz w:val="20"/>
                <w:szCs w:val="20"/>
              </w:rPr>
              <w:t>AN20</w:t>
            </w:r>
            <w:r w:rsidRPr="00F64D19">
              <w:rPr>
                <w:rFonts w:ascii="Arial" w:hAnsi="Arial" w:cs="Arial"/>
                <w:sz w:val="20"/>
                <w:szCs w:val="20"/>
                <w:lang w:val="en-AU"/>
              </w:rPr>
              <w:fldChar w:fldCharType="end"/>
            </w:r>
          </w:p>
        </w:tc>
      </w:tr>
      <w:tr w:rsidR="001938EB" w:rsidRPr="00F64D19" w14:paraId="0D3A1F12" w14:textId="77777777" w:rsidTr="00186A95">
        <w:trPr>
          <w:trHeight w:val="230"/>
        </w:trPr>
        <w:tc>
          <w:tcPr>
            <w:tcW w:w="3780" w:type="dxa"/>
            <w:tcBorders>
              <w:top w:val="nil"/>
              <w:left w:val="nil"/>
              <w:bottom w:val="nil"/>
              <w:right w:val="nil"/>
            </w:tcBorders>
          </w:tcPr>
          <w:p w14:paraId="02DE7078" w14:textId="77777777"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A8D63CB"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AE1A91" w14:paraId="21C221D0" w14:textId="77777777" w:rsidTr="00186A95">
        <w:trPr>
          <w:trHeight w:val="230"/>
        </w:trPr>
        <w:tc>
          <w:tcPr>
            <w:tcW w:w="3780" w:type="dxa"/>
            <w:tcBorders>
              <w:top w:val="nil"/>
              <w:left w:val="nil"/>
              <w:bottom w:val="nil"/>
              <w:right w:val="nil"/>
            </w:tcBorders>
          </w:tcPr>
          <w:p w14:paraId="09C6A220"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5261F693" w14:textId="77777777" w:rsidR="00D73F8A" w:rsidRPr="00DD0F4F" w:rsidRDefault="00D73F8A" w:rsidP="00D73F8A">
            <w:pPr>
              <w:spacing w:after="0" w:line="240" w:lineRule="auto"/>
              <w:rPr>
                <w:ins w:id="3626" w:author="Arjan Kloosterboer" w:date="2017-10-10T12:41:00Z"/>
                <w:noProof/>
                <w:lang w:val="nl-NL"/>
              </w:rPr>
            </w:pPr>
            <w:ins w:id="3627" w:author="Arjan Kloosterboer" w:date="2017-10-10T12:41:00Z">
              <w:r w:rsidRPr="00DD0F4F">
                <w:rPr>
                  <w:noProof/>
                  <w:lang w:val="nl-NL"/>
                </w:rPr>
                <w:t>- ‘in bewerking’ (aan het informatieobject wordt nog gewerkt)</w:t>
              </w:r>
            </w:ins>
          </w:p>
          <w:p w14:paraId="133D4144" w14:textId="77777777" w:rsidR="00D73F8A" w:rsidRPr="00DD0F4F" w:rsidRDefault="00D73F8A" w:rsidP="00D73F8A">
            <w:pPr>
              <w:spacing w:after="0" w:line="240" w:lineRule="auto"/>
              <w:rPr>
                <w:ins w:id="3628" w:author="Arjan Kloosterboer" w:date="2017-10-10T12:41:00Z"/>
                <w:noProof/>
                <w:lang w:val="nl-NL"/>
              </w:rPr>
            </w:pPr>
            <w:ins w:id="3629" w:author="Arjan Kloosterboer" w:date="2017-10-10T12:41:00Z">
              <w:r w:rsidRPr="00DD0F4F">
                <w:rPr>
                  <w:noProof/>
                  <w:lang w:val="nl-NL"/>
                </w:rPr>
                <w:t>- ‘ter vaststelling’ (informatieobject af maar moet nog vastgesteld worden)</w:t>
              </w:r>
            </w:ins>
          </w:p>
          <w:p w14:paraId="2FFD9BB4" w14:textId="77777777" w:rsidR="00D73F8A" w:rsidRPr="00DD0F4F" w:rsidRDefault="00D73F8A" w:rsidP="00D73F8A">
            <w:pPr>
              <w:spacing w:after="0" w:line="240" w:lineRule="auto"/>
              <w:rPr>
                <w:ins w:id="3630" w:author="Arjan Kloosterboer" w:date="2017-10-10T12:41:00Z"/>
                <w:noProof/>
                <w:lang w:val="nl-NL"/>
              </w:rPr>
            </w:pPr>
            <w:ins w:id="3631" w:author="Arjan Kloosterboer" w:date="2017-10-10T12:41:00Z">
              <w:r w:rsidRPr="00DD0F4F">
                <w:rPr>
                  <w:noProof/>
                  <w:lang w:val="nl-NL"/>
                </w:rPr>
                <w:t>- ‘definitief’ (informatieobject door bevoegd iets of iemand vastgesteld dan wel ontvangen)</w:t>
              </w:r>
            </w:ins>
          </w:p>
          <w:p w14:paraId="4D2BBB6D" w14:textId="2F4B259A" w:rsidR="001938EB" w:rsidRPr="00DD0F4F" w:rsidRDefault="00D73F8A" w:rsidP="00D73F8A">
            <w:pPr>
              <w:spacing w:after="0" w:line="240" w:lineRule="auto"/>
              <w:rPr>
                <w:noProof/>
                <w:lang w:val="nl-NL"/>
              </w:rPr>
            </w:pPr>
            <w:ins w:id="3632" w:author="Arjan Kloosterboer" w:date="2017-10-10T12:41:00Z">
              <w:r w:rsidRPr="00DD0F4F">
                <w:rPr>
                  <w:noProof/>
                  <w:lang w:val="nl-NL"/>
                </w:rPr>
                <w:t>- ‘gearchiveerd’ (informatieobject duurzaam bewaarbaar gemaakt; een gearchiveerd informatie-element).</w:t>
              </w:r>
            </w:ins>
          </w:p>
        </w:tc>
      </w:tr>
      <w:tr w:rsidR="001938EB" w:rsidRPr="00AE1A91" w14:paraId="11796CEA" w14:textId="77777777" w:rsidTr="00186A95">
        <w:trPr>
          <w:trHeight w:val="215"/>
        </w:trPr>
        <w:tc>
          <w:tcPr>
            <w:tcW w:w="3780" w:type="dxa"/>
            <w:tcBorders>
              <w:top w:val="nil"/>
              <w:left w:val="nil"/>
              <w:bottom w:val="nil"/>
              <w:right w:val="nil"/>
            </w:tcBorders>
          </w:tcPr>
          <w:p w14:paraId="2F97DA8A" w14:textId="77777777" w:rsidR="001938EB" w:rsidRPr="00DD0F4F" w:rsidRDefault="001938EB" w:rsidP="00186A95">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6FA7BFE3" w14:textId="77777777" w:rsidR="001938EB" w:rsidRPr="00DD0F4F" w:rsidRDefault="001938EB" w:rsidP="00186A95">
            <w:pPr>
              <w:autoSpaceDE w:val="0"/>
              <w:autoSpaceDN w:val="0"/>
              <w:adjustRightInd w:val="0"/>
              <w:spacing w:after="0" w:line="240" w:lineRule="auto"/>
              <w:rPr>
                <w:rFonts w:ascii="Arial" w:eastAsia="Times New Roman" w:hAnsi="Arial" w:cs="Arial"/>
                <w:color w:val="000000"/>
                <w:sz w:val="20"/>
                <w:szCs w:val="20"/>
                <w:lang w:val="nl-NL"/>
              </w:rPr>
            </w:pPr>
          </w:p>
        </w:tc>
      </w:tr>
      <w:tr w:rsidR="001938EB" w:rsidRPr="00F64D19" w14:paraId="519F3206" w14:textId="77777777" w:rsidTr="00186A95">
        <w:trPr>
          <w:trHeight w:val="215"/>
        </w:trPr>
        <w:tc>
          <w:tcPr>
            <w:tcW w:w="3780" w:type="dxa"/>
            <w:tcBorders>
              <w:top w:val="nil"/>
              <w:left w:val="nil"/>
              <w:bottom w:val="nil"/>
              <w:right w:val="nil"/>
            </w:tcBorders>
          </w:tcPr>
          <w:p w14:paraId="7A5413D0"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0689055B"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Ja</w:t>
            </w:r>
          </w:p>
        </w:tc>
      </w:tr>
      <w:tr w:rsidR="001938EB" w:rsidRPr="00F64D19" w14:paraId="14D2E5AB" w14:textId="77777777" w:rsidTr="00186A95">
        <w:trPr>
          <w:trHeight w:val="230"/>
        </w:trPr>
        <w:tc>
          <w:tcPr>
            <w:tcW w:w="3780" w:type="dxa"/>
            <w:tcBorders>
              <w:top w:val="nil"/>
              <w:left w:val="nil"/>
              <w:bottom w:val="nil"/>
              <w:right w:val="nil"/>
            </w:tcBorders>
          </w:tcPr>
          <w:p w14:paraId="634EF255" w14:textId="77777777"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6B3A522"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F64D19" w14:paraId="7A034A65" w14:textId="77777777" w:rsidTr="00186A95">
        <w:trPr>
          <w:trHeight w:val="230"/>
        </w:trPr>
        <w:tc>
          <w:tcPr>
            <w:tcW w:w="3780" w:type="dxa"/>
            <w:tcBorders>
              <w:top w:val="nil"/>
              <w:left w:val="nil"/>
              <w:bottom w:val="nil"/>
              <w:right w:val="nil"/>
            </w:tcBorders>
          </w:tcPr>
          <w:p w14:paraId="79C17C34"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0EC6C1BE"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Nee</w:t>
            </w:r>
          </w:p>
        </w:tc>
      </w:tr>
      <w:tr w:rsidR="001938EB" w:rsidRPr="00F64D19" w14:paraId="05C32D5A" w14:textId="77777777" w:rsidTr="00186A95">
        <w:trPr>
          <w:trHeight w:val="230"/>
        </w:trPr>
        <w:tc>
          <w:tcPr>
            <w:tcW w:w="3780" w:type="dxa"/>
            <w:tcBorders>
              <w:top w:val="nil"/>
              <w:left w:val="nil"/>
              <w:bottom w:val="nil"/>
              <w:right w:val="nil"/>
            </w:tcBorders>
          </w:tcPr>
          <w:p w14:paraId="6B4A039E" w14:textId="77777777"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179B937"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F64D19" w14:paraId="46E4368A" w14:textId="77777777" w:rsidTr="00186A95">
        <w:trPr>
          <w:trHeight w:val="230"/>
        </w:trPr>
        <w:tc>
          <w:tcPr>
            <w:tcW w:w="3780" w:type="dxa"/>
            <w:tcBorders>
              <w:top w:val="nil"/>
              <w:left w:val="nil"/>
              <w:bottom w:val="nil"/>
              <w:right w:val="nil"/>
            </w:tcBorders>
          </w:tcPr>
          <w:p w14:paraId="2BAF9C48"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0B0B2DAF"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1938EB" w:rsidRPr="00F64D19" w14:paraId="3D5EE7E2" w14:textId="77777777" w:rsidTr="00186A95">
        <w:trPr>
          <w:trHeight w:val="230"/>
        </w:trPr>
        <w:tc>
          <w:tcPr>
            <w:tcW w:w="3780" w:type="dxa"/>
            <w:tcBorders>
              <w:top w:val="nil"/>
              <w:left w:val="nil"/>
              <w:bottom w:val="nil"/>
              <w:right w:val="nil"/>
            </w:tcBorders>
          </w:tcPr>
          <w:p w14:paraId="3C0D2D2A" w14:textId="77777777"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08A86B6"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F64D19" w14:paraId="4C020F9E" w14:textId="77777777" w:rsidTr="00186A95">
        <w:trPr>
          <w:trHeight w:val="230"/>
        </w:trPr>
        <w:tc>
          <w:tcPr>
            <w:tcW w:w="3780" w:type="dxa"/>
            <w:tcBorders>
              <w:top w:val="nil"/>
              <w:left w:val="nil"/>
              <w:bottom w:val="nil"/>
              <w:right w:val="nil"/>
            </w:tcBorders>
          </w:tcPr>
          <w:p w14:paraId="7CF294ED"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lastRenderedPageBreak/>
              <w:t>Indicatie in onderzoek</w:t>
            </w:r>
          </w:p>
        </w:tc>
        <w:tc>
          <w:tcPr>
            <w:tcW w:w="5580" w:type="dxa"/>
            <w:tcBorders>
              <w:top w:val="nil"/>
              <w:left w:val="nil"/>
              <w:bottom w:val="nil"/>
              <w:right w:val="nil"/>
            </w:tcBorders>
          </w:tcPr>
          <w:p w14:paraId="01484169"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Nee</w:t>
            </w:r>
          </w:p>
        </w:tc>
      </w:tr>
      <w:tr w:rsidR="001938EB" w:rsidRPr="00F64D19" w14:paraId="4CC50707" w14:textId="77777777" w:rsidTr="00186A95">
        <w:trPr>
          <w:trHeight w:val="230"/>
        </w:trPr>
        <w:tc>
          <w:tcPr>
            <w:tcW w:w="3780" w:type="dxa"/>
            <w:tcBorders>
              <w:top w:val="nil"/>
              <w:left w:val="nil"/>
              <w:bottom w:val="nil"/>
              <w:right w:val="nil"/>
            </w:tcBorders>
          </w:tcPr>
          <w:p w14:paraId="061DFC44" w14:textId="77777777"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7636FCE" w14:textId="77777777"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1938EB" w:rsidRPr="00F64D19" w14:paraId="36413169" w14:textId="77777777" w:rsidTr="00186A95">
        <w:trPr>
          <w:trHeight w:val="411"/>
        </w:trPr>
        <w:tc>
          <w:tcPr>
            <w:tcW w:w="3780" w:type="dxa"/>
            <w:tcBorders>
              <w:top w:val="nil"/>
              <w:left w:val="nil"/>
              <w:bottom w:val="nil"/>
              <w:right w:val="nil"/>
            </w:tcBorders>
          </w:tcPr>
          <w:p w14:paraId="3DAB858A" w14:textId="77777777"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782ECB7B" w14:textId="77777777"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Nee</w:t>
            </w:r>
          </w:p>
        </w:tc>
      </w:tr>
      <w:tr w:rsidR="001938EB" w:rsidRPr="00F64D19" w14:paraId="3EF5067F" w14:textId="77777777" w:rsidTr="00186A95">
        <w:trPr>
          <w:trHeight w:val="245"/>
        </w:trPr>
        <w:tc>
          <w:tcPr>
            <w:tcW w:w="3780" w:type="dxa"/>
            <w:tcBorders>
              <w:top w:val="nil"/>
              <w:left w:val="nil"/>
              <w:bottom w:val="nil"/>
              <w:right w:val="nil"/>
            </w:tcBorders>
          </w:tcPr>
          <w:p w14:paraId="7E114934" w14:textId="77777777"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8325BB4" w14:textId="77777777"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1938EB" w:rsidRPr="00F64D19" w14:paraId="46E2CAC8" w14:textId="77777777" w:rsidTr="00186A95">
        <w:trPr>
          <w:trHeight w:val="230"/>
        </w:trPr>
        <w:tc>
          <w:tcPr>
            <w:tcW w:w="3780" w:type="dxa"/>
            <w:tcBorders>
              <w:top w:val="nil"/>
              <w:left w:val="nil"/>
              <w:bottom w:val="nil"/>
              <w:right w:val="nil"/>
            </w:tcBorders>
          </w:tcPr>
          <w:p w14:paraId="59070496" w14:textId="77777777"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7D47CF25" w14:textId="77777777" w:rsidR="001938EB" w:rsidRPr="00F64D19" w:rsidRDefault="00DA5D93" w:rsidP="00186A95">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hAnsi="Arial" w:cs="Arial"/>
                <w:sz w:val="20"/>
                <w:szCs w:val="20"/>
                <w:lang w:val="en-AU"/>
              </w:rPr>
              <w:fldChar w:fldCharType="begin" w:fldLock="1"/>
            </w:r>
            <w:r w:rsidR="001938EB" w:rsidRPr="00F64D19">
              <w:rPr>
                <w:rFonts w:ascii="Arial" w:hAnsi="Arial" w:cs="Arial"/>
                <w:sz w:val="20"/>
                <w:szCs w:val="20"/>
                <w:lang w:val="en-AU"/>
              </w:rPr>
              <w:instrText xml:space="preserve">MERGEFIELD </w:instrText>
            </w:r>
            <w:r w:rsidR="001938EB" w:rsidRPr="00F64D19">
              <w:rPr>
                <w:rFonts w:ascii="Arial" w:eastAsia="Times New Roman" w:hAnsi="Arial" w:cs="Arial"/>
                <w:color w:val="000000"/>
                <w:sz w:val="20"/>
                <w:szCs w:val="20"/>
              </w:rPr>
              <w:instrText>Att.LowerBound</w:instrText>
            </w:r>
            <w:r w:rsidRPr="00F64D19">
              <w:rPr>
                <w:rFonts w:ascii="Arial" w:hAnsi="Arial" w:cs="Arial"/>
                <w:sz w:val="20"/>
                <w:szCs w:val="20"/>
                <w:lang w:val="en-AU"/>
              </w:rPr>
              <w:fldChar w:fldCharType="separate"/>
            </w:r>
            <w:r w:rsidR="001938EB" w:rsidRPr="00F64D19">
              <w:rPr>
                <w:rFonts w:ascii="Arial" w:eastAsia="Times New Roman" w:hAnsi="Arial" w:cs="Arial"/>
                <w:color w:val="000000"/>
                <w:sz w:val="20"/>
                <w:szCs w:val="20"/>
              </w:rPr>
              <w:t>0</w:t>
            </w:r>
            <w:r w:rsidRPr="00F64D19">
              <w:rPr>
                <w:rFonts w:ascii="Arial" w:hAnsi="Arial" w:cs="Arial"/>
                <w:sz w:val="20"/>
                <w:szCs w:val="20"/>
                <w:lang w:val="en-AU"/>
              </w:rPr>
              <w:fldChar w:fldCharType="end"/>
            </w:r>
            <w:r w:rsidR="001938EB" w:rsidRPr="00F64D19">
              <w:rPr>
                <w:rFonts w:ascii="Arial" w:eastAsia="Times New Roman" w:hAnsi="Arial" w:cs="Arial"/>
                <w:color w:val="000000"/>
                <w:sz w:val="20"/>
                <w:szCs w:val="20"/>
              </w:rPr>
              <w:t xml:space="preserve"> - </w:t>
            </w:r>
            <w:r w:rsidRPr="00F64D19">
              <w:rPr>
                <w:rFonts w:ascii="Arial" w:eastAsia="Times New Roman" w:hAnsi="Arial" w:cs="Arial"/>
                <w:color w:val="000000"/>
                <w:sz w:val="20"/>
                <w:szCs w:val="20"/>
              </w:rPr>
              <w:fldChar w:fldCharType="begin" w:fldLock="1"/>
            </w:r>
            <w:r w:rsidR="001938EB" w:rsidRPr="00F64D19">
              <w:rPr>
                <w:rFonts w:ascii="Arial" w:eastAsia="Times New Roman" w:hAnsi="Arial" w:cs="Arial"/>
                <w:color w:val="000000"/>
                <w:sz w:val="20"/>
                <w:szCs w:val="20"/>
              </w:rPr>
              <w:instrText>MERGEFIELD Att.UpperBound</w:instrText>
            </w:r>
            <w:r w:rsidRPr="00F64D19">
              <w:rPr>
                <w:rFonts w:ascii="Arial" w:eastAsia="Times New Roman" w:hAnsi="Arial" w:cs="Arial"/>
                <w:color w:val="000000"/>
                <w:sz w:val="20"/>
                <w:szCs w:val="20"/>
              </w:rPr>
              <w:fldChar w:fldCharType="separate"/>
            </w:r>
            <w:r w:rsidR="001938EB" w:rsidRPr="00F64D19">
              <w:rPr>
                <w:rFonts w:ascii="Arial" w:eastAsia="Times New Roman" w:hAnsi="Arial" w:cs="Arial"/>
                <w:color w:val="000000"/>
                <w:sz w:val="20"/>
                <w:szCs w:val="20"/>
              </w:rPr>
              <w:t>1</w:t>
            </w:r>
            <w:r w:rsidRPr="00F64D19">
              <w:rPr>
                <w:rFonts w:ascii="Arial" w:eastAsia="Times New Roman" w:hAnsi="Arial" w:cs="Arial"/>
                <w:color w:val="000000"/>
                <w:sz w:val="20"/>
                <w:szCs w:val="20"/>
              </w:rPr>
              <w:fldChar w:fldCharType="end"/>
            </w:r>
          </w:p>
        </w:tc>
      </w:tr>
      <w:tr w:rsidR="001938EB" w:rsidRPr="00F64D19" w14:paraId="401C0790" w14:textId="77777777" w:rsidTr="00186A95">
        <w:trPr>
          <w:trHeight w:val="230"/>
        </w:trPr>
        <w:tc>
          <w:tcPr>
            <w:tcW w:w="3780" w:type="dxa"/>
            <w:tcBorders>
              <w:top w:val="nil"/>
              <w:left w:val="nil"/>
              <w:bottom w:val="nil"/>
              <w:right w:val="nil"/>
            </w:tcBorders>
          </w:tcPr>
          <w:p w14:paraId="058A3CBE" w14:textId="77777777"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348EF96" w14:textId="77777777"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1938EB" w:rsidRPr="00F64D19" w14:paraId="061E924B" w14:textId="77777777" w:rsidTr="00186A95">
        <w:trPr>
          <w:trHeight w:val="230"/>
        </w:trPr>
        <w:tc>
          <w:tcPr>
            <w:tcW w:w="3780" w:type="dxa"/>
            <w:tcBorders>
              <w:top w:val="nil"/>
              <w:left w:val="nil"/>
              <w:bottom w:val="nil"/>
              <w:right w:val="nil"/>
            </w:tcBorders>
          </w:tcPr>
          <w:p w14:paraId="0E5AF063" w14:textId="77777777"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51C4CDF8" w14:textId="77777777"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Gemeentelijk basisgegeven</w:t>
            </w:r>
          </w:p>
        </w:tc>
      </w:tr>
      <w:tr w:rsidR="001938EB" w:rsidRPr="00F64D19" w14:paraId="1F52AE0F" w14:textId="77777777" w:rsidTr="00186A95">
        <w:trPr>
          <w:trHeight w:val="230"/>
        </w:trPr>
        <w:tc>
          <w:tcPr>
            <w:tcW w:w="3780" w:type="dxa"/>
            <w:tcBorders>
              <w:top w:val="nil"/>
              <w:left w:val="nil"/>
              <w:right w:val="nil"/>
            </w:tcBorders>
          </w:tcPr>
          <w:p w14:paraId="5DDEE9A3" w14:textId="77777777"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4BB5FA5D" w14:textId="77777777"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1938EB" w:rsidRPr="00AE1A91" w14:paraId="11F1B119" w14:textId="77777777" w:rsidTr="00186A95">
        <w:trPr>
          <w:trHeight w:val="230"/>
        </w:trPr>
        <w:tc>
          <w:tcPr>
            <w:tcW w:w="3780" w:type="dxa"/>
            <w:tcBorders>
              <w:top w:val="nil"/>
              <w:left w:val="nil"/>
              <w:bottom w:val="single" w:sz="4" w:space="0" w:color="auto"/>
              <w:right w:val="nil"/>
            </w:tcBorders>
          </w:tcPr>
          <w:p w14:paraId="41EC3AFC" w14:textId="77777777"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F64D19">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14:paraId="6C94579A" w14:textId="6888B049" w:rsidR="001B6B7E" w:rsidRPr="00DD0F4F" w:rsidRDefault="003C376A" w:rsidP="003E3CBD">
            <w:pPr>
              <w:tabs>
                <w:tab w:val="left" w:pos="284"/>
              </w:tabs>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waarden ‘in bewerking’ en ‘ter vaststelling’ komen niet voor als de attribuutsoort Ontvangstdatum van een waarde is voorzien</w:t>
            </w:r>
            <w:r w:rsidR="003E3CBD">
              <w:rPr>
                <w:rFonts w:ascii="Arial" w:eastAsia="Times New Roman" w:hAnsi="Arial" w:cs="Arial"/>
                <w:color w:val="000000"/>
                <w:sz w:val="20"/>
                <w:szCs w:val="20"/>
                <w:lang w:val="nl-NL"/>
              </w:rPr>
              <w:t>.</w:t>
            </w:r>
          </w:p>
        </w:tc>
      </w:tr>
    </w:tbl>
    <w:p w14:paraId="66CDBF71" w14:textId="77777777" w:rsidR="001E58EB" w:rsidRPr="00DD0F4F" w:rsidRDefault="001E58EB" w:rsidP="001E58EB">
      <w:pPr>
        <w:rPr>
          <w:lang w:val="nl-NL"/>
        </w:rPr>
      </w:pPr>
    </w:p>
    <w:p w14:paraId="7E362EA9" w14:textId="77777777" w:rsidR="006B0CA1" w:rsidRDefault="006B0CA1" w:rsidP="006B0CA1">
      <w:pPr>
        <w:pStyle w:val="Kop3"/>
      </w:pPr>
      <w:bookmarkStart w:id="3633" w:name="_Toc517094699"/>
      <w:r>
        <w:t>Gebruiksrechten</w:t>
      </w:r>
      <w:bookmarkEnd w:id="3633"/>
    </w:p>
    <w:p w14:paraId="7FA8F6B6" w14:textId="1278F158" w:rsidR="006B0CA1" w:rsidRPr="00DD0F4F" w:rsidRDefault="006B0CA1" w:rsidP="006B0CA1">
      <w:pPr>
        <w:rPr>
          <w:ins w:id="3634" w:author="Arjan" w:date="2014-01-21T22:07:00Z"/>
          <w:lang w:val="nl-NL"/>
        </w:rPr>
      </w:pPr>
      <w:r w:rsidRPr="00DD0F4F">
        <w:rPr>
          <w:lang w:val="nl-NL"/>
        </w:rPr>
        <w:t xml:space="preserve">Dit is een element dat deel uitmaakt van het Toepassingsprofiel Lokale Overheden, het model van metadata van een (digitaal) record in verband met archiveringsdoeleinden. Om </w:t>
      </w:r>
      <w:r w:rsidR="00E45C16" w:rsidRPr="00DD0F4F">
        <w:rPr>
          <w:lang w:val="nl-NL"/>
        </w:rPr>
        <w:t xml:space="preserve">vanuit een zaak </w:t>
      </w:r>
      <w:r w:rsidRPr="00DD0F4F">
        <w:rPr>
          <w:lang w:val="nl-NL"/>
        </w:rPr>
        <w:t xml:space="preserve">records van metadata te kunnen voorzien, hebben we </w:t>
      </w:r>
      <w:r w:rsidR="0065261D">
        <w:rPr>
          <w:lang w:val="nl-NL"/>
        </w:rPr>
        <w:t xml:space="preserve">een </w:t>
      </w:r>
      <w:r w:rsidR="00F051E7">
        <w:rPr>
          <w:lang w:val="nl-NL"/>
        </w:rPr>
        <w:t xml:space="preserve">attribuutsoort en een </w:t>
      </w:r>
      <w:r w:rsidR="00E45C16" w:rsidRPr="00DD0F4F">
        <w:rPr>
          <w:lang w:val="nl-NL"/>
        </w:rPr>
        <w:t>groep</w:t>
      </w:r>
      <w:r w:rsidRPr="00DD0F4F">
        <w:rPr>
          <w:lang w:val="nl-NL"/>
        </w:rPr>
        <w:t>attribuutsoort toegevoegd.</w:t>
      </w:r>
      <w:ins w:id="3635" w:author="Arjan" w:date="2014-01-21T22:04:00Z">
        <w:r w:rsidRPr="00DD0F4F">
          <w:rPr>
            <w:lang w:val="nl-NL"/>
          </w:rPr>
          <w:t xml:space="preserve"> </w:t>
        </w:r>
      </w:ins>
    </w:p>
    <w:p w14:paraId="200E26B2" w14:textId="77777777" w:rsidR="00F051E7" w:rsidRDefault="00F051E7" w:rsidP="00F051E7">
      <w:pPr>
        <w:widowControl w:val="0"/>
        <w:autoSpaceDE w:val="0"/>
        <w:autoSpaceDN w:val="0"/>
        <w:adjustRightInd w:val="0"/>
        <w:spacing w:before="240" w:after="60" w:line="240" w:lineRule="auto"/>
        <w:outlineLvl w:val="3"/>
        <w:rPr>
          <w:ins w:id="3636" w:author="Arjan Kloosterboer" w:date="2017-09-22T00:36:00Z"/>
          <w:rFonts w:eastAsia="Times New Roman"/>
        </w:rPr>
      </w:pPr>
      <w:bookmarkStart w:id="3637" w:name="BKM_F30B5B62_20E2_47FA_B27A_DF9E744B8B80"/>
      <w:ins w:id="3638" w:author="Arjan Kloosterboer" w:date="2017-09-22T00:36:00Z">
        <w:r w:rsidRPr="00F051E7">
          <w:rPr>
            <w:rFonts w:ascii="Arial" w:eastAsia="Times New Roman" w:hAnsi="Arial" w:cs="Arial"/>
            <w:b/>
            <w:color w:val="004080"/>
            <w:sz w:val="24"/>
            <w:szCs w:val="24"/>
            <w:lang w:eastAsia="nl-NL"/>
          </w:rPr>
          <w:t>«Attribuutsoort» Indicatie gebruiksrecht</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F051E7" w14:paraId="4708FB14" w14:textId="77777777" w:rsidTr="0028070E">
        <w:trPr>
          <w:trHeight w:val="230"/>
          <w:ins w:id="3639" w:author="Arjan Kloosterboer" w:date="2017-09-22T00:36:00Z"/>
        </w:trPr>
        <w:tc>
          <w:tcPr>
            <w:tcW w:w="3330" w:type="dxa"/>
            <w:gridSpan w:val="2"/>
            <w:tcBorders>
              <w:top w:val="nil"/>
              <w:left w:val="nil"/>
              <w:bottom w:val="nil"/>
              <w:right w:val="nil"/>
            </w:tcBorders>
            <w:tcMar>
              <w:top w:w="0" w:type="dxa"/>
              <w:left w:w="60" w:type="dxa"/>
              <w:bottom w:w="0" w:type="dxa"/>
              <w:right w:w="60" w:type="dxa"/>
            </w:tcMar>
          </w:tcPr>
          <w:p w14:paraId="59EF431E" w14:textId="77777777" w:rsidR="00F051E7" w:rsidRDefault="00F051E7" w:rsidP="00F051E7">
            <w:pPr>
              <w:spacing w:after="0"/>
              <w:rPr>
                <w:ins w:id="3640" w:author="Arjan Kloosterboer" w:date="2017-09-22T00:36:00Z"/>
                <w:rFonts w:ascii="Calibri" w:eastAsia="Times New Roman" w:hAnsi="Calibri" w:cs="Calibri"/>
                <w:color w:val="000000"/>
              </w:rPr>
            </w:pPr>
            <w:ins w:id="3641" w:author="Arjan Kloosterboer" w:date="2017-09-22T00:36:00Z">
              <w:r>
                <w:rPr>
                  <w:rFonts w:ascii="Calibri" w:eastAsia="Times New Roman" w:hAnsi="Calibri" w:cs="Calibri"/>
                  <w:b/>
                  <w:bCs/>
                  <w:color w:val="000000"/>
                </w:rPr>
                <w:t xml:space="preserve">Naam </w:t>
              </w:r>
            </w:ins>
          </w:p>
        </w:tc>
        <w:tc>
          <w:tcPr>
            <w:tcW w:w="4320" w:type="dxa"/>
            <w:tcBorders>
              <w:top w:val="nil"/>
              <w:left w:val="nil"/>
              <w:bottom w:val="nil"/>
              <w:right w:val="nil"/>
            </w:tcBorders>
            <w:tcMar>
              <w:top w:w="0" w:type="dxa"/>
              <w:left w:w="60" w:type="dxa"/>
              <w:bottom w:w="0" w:type="dxa"/>
              <w:right w:w="60" w:type="dxa"/>
            </w:tcMar>
          </w:tcPr>
          <w:p w14:paraId="4AEEC88A" w14:textId="77777777" w:rsidR="00F051E7" w:rsidRDefault="00F051E7" w:rsidP="00F051E7">
            <w:pPr>
              <w:spacing w:after="0"/>
              <w:rPr>
                <w:ins w:id="3642" w:author="Arjan Kloosterboer" w:date="2017-09-22T00:36:00Z"/>
                <w:rFonts w:ascii="Calibri" w:eastAsia="Times New Roman" w:hAnsi="Calibri" w:cs="Calibri"/>
                <w:color w:val="0F0F0F"/>
              </w:rPr>
            </w:pPr>
            <w:ins w:id="3643" w:author="Arjan Kloosterboer" w:date="2017-09-22T00:36:00Z">
              <w:r>
                <w:rPr>
                  <w:rFonts w:ascii="Calibri" w:eastAsia="Times New Roman" w:hAnsi="Calibri" w:cs="Calibri"/>
                  <w:color w:val="0F0F0F"/>
                </w:rPr>
                <w:t>Indicatie gebruiksrecht</w:t>
              </w:r>
            </w:ins>
          </w:p>
        </w:tc>
        <w:tc>
          <w:tcPr>
            <w:tcW w:w="1710" w:type="dxa"/>
            <w:tcBorders>
              <w:top w:val="nil"/>
              <w:left w:val="nil"/>
              <w:bottom w:val="nil"/>
              <w:right w:val="nil"/>
            </w:tcBorders>
            <w:tcMar>
              <w:top w:w="0" w:type="dxa"/>
              <w:left w:w="60" w:type="dxa"/>
              <w:bottom w:w="0" w:type="dxa"/>
              <w:right w:w="60" w:type="dxa"/>
            </w:tcMar>
          </w:tcPr>
          <w:p w14:paraId="45902C86" w14:textId="77777777" w:rsidR="00F051E7" w:rsidRDefault="00F051E7" w:rsidP="00F051E7">
            <w:pPr>
              <w:spacing w:after="0"/>
              <w:jc w:val="right"/>
              <w:rPr>
                <w:ins w:id="3644" w:author="Arjan Kloosterboer" w:date="2017-09-22T00:36:00Z"/>
                <w:rFonts w:ascii="Calibri" w:eastAsia="Times New Roman" w:hAnsi="Calibri" w:cs="Calibri"/>
                <w:color w:val="0F0F0F"/>
              </w:rPr>
            </w:pPr>
            <w:ins w:id="3645" w:author="Arjan Kloosterboer" w:date="2017-09-22T00:36:00Z">
              <w:r>
                <w:rPr>
                  <w:rFonts w:ascii="Calibri" w:eastAsia="Times New Roman" w:hAnsi="Calibri" w:cs="Calibri"/>
                  <w:color w:val="0F0F0F"/>
                </w:rPr>
                <w:t>False</w:t>
              </w:r>
            </w:ins>
          </w:p>
        </w:tc>
      </w:tr>
      <w:tr w:rsidR="00F051E7" w:rsidRPr="00AE1A91" w14:paraId="1111F503" w14:textId="77777777" w:rsidTr="0028070E">
        <w:trPr>
          <w:ins w:id="3646" w:author="Arjan Kloosterboer" w:date="2017-09-22T00:36:00Z"/>
        </w:trPr>
        <w:tc>
          <w:tcPr>
            <w:tcW w:w="3330" w:type="dxa"/>
            <w:gridSpan w:val="2"/>
            <w:tcBorders>
              <w:top w:val="nil"/>
              <w:left w:val="nil"/>
              <w:bottom w:val="nil"/>
              <w:right w:val="nil"/>
            </w:tcBorders>
            <w:tcMar>
              <w:top w:w="0" w:type="dxa"/>
              <w:left w:w="60" w:type="dxa"/>
              <w:bottom w:w="0" w:type="dxa"/>
              <w:right w:w="60" w:type="dxa"/>
            </w:tcMar>
          </w:tcPr>
          <w:p w14:paraId="3E950568" w14:textId="77777777" w:rsidR="00F051E7" w:rsidRDefault="00F051E7" w:rsidP="00F051E7">
            <w:pPr>
              <w:spacing w:after="0"/>
              <w:rPr>
                <w:ins w:id="3647" w:author="Arjan Kloosterboer" w:date="2017-09-22T00:36:00Z"/>
                <w:rFonts w:ascii="Calibri" w:eastAsia="Times New Roman" w:hAnsi="Calibri" w:cs="Calibri"/>
                <w:color w:val="000000"/>
              </w:rPr>
            </w:pPr>
            <w:ins w:id="3648" w:author="Arjan Kloosterboer" w:date="2017-09-22T00:36:00Z">
              <w:r>
                <w:rPr>
                  <w:rFonts w:ascii="Calibri" w:eastAsia="Times New Roman" w:hAnsi="Calibri" w:cs="Calibri"/>
                  <w:b/>
                  <w:bCs/>
                  <w:color w:val="000000"/>
                </w:rPr>
                <w:t xml:space="preserve">Herkomst </w:t>
              </w:r>
            </w:ins>
          </w:p>
        </w:tc>
        <w:tc>
          <w:tcPr>
            <w:tcW w:w="6030" w:type="dxa"/>
            <w:gridSpan w:val="2"/>
            <w:tcBorders>
              <w:top w:val="nil"/>
              <w:left w:val="nil"/>
              <w:bottom w:val="nil"/>
              <w:right w:val="nil"/>
            </w:tcBorders>
            <w:tcMar>
              <w:top w:w="0" w:type="dxa"/>
              <w:left w:w="60" w:type="dxa"/>
              <w:bottom w:w="0" w:type="dxa"/>
              <w:right w:w="60" w:type="dxa"/>
            </w:tcMar>
          </w:tcPr>
          <w:p w14:paraId="75FD4A22" w14:textId="77777777" w:rsidR="00F051E7" w:rsidRPr="0099344B" w:rsidRDefault="00F051E7" w:rsidP="00F051E7">
            <w:pPr>
              <w:spacing w:after="0"/>
              <w:rPr>
                <w:ins w:id="3649" w:author="Arjan Kloosterboer" w:date="2017-09-22T00:36:00Z"/>
                <w:rFonts w:ascii="Calibri" w:eastAsia="Times New Roman" w:hAnsi="Calibri" w:cs="Calibri"/>
                <w:color w:val="0F0F0F"/>
                <w:lang w:val="nl-NL"/>
              </w:rPr>
            </w:pPr>
            <w:ins w:id="3650" w:author="Arjan Kloosterboer" w:date="2017-09-22T00:36:00Z">
              <w:r w:rsidRPr="0099344B">
                <w:rPr>
                  <w:rFonts w:ascii="Calibri" w:eastAsia="Times New Roman" w:hAnsi="Calibri" w:cs="Calibri"/>
                  <w:color w:val="0F0F0F"/>
                  <w:lang w:val="nl-NL"/>
                </w:rPr>
                <w:t>KING o.b.v. Richtlijn Metagegevens Overheidsinformatie</w:t>
              </w:r>
            </w:ins>
          </w:p>
        </w:tc>
      </w:tr>
      <w:tr w:rsidR="00F051E7" w14:paraId="5C874B42" w14:textId="77777777" w:rsidTr="0028070E">
        <w:trPr>
          <w:ins w:id="3651" w:author="Arjan Kloosterboer" w:date="2017-09-22T00:36:00Z"/>
        </w:trPr>
        <w:tc>
          <w:tcPr>
            <w:tcW w:w="3330" w:type="dxa"/>
            <w:gridSpan w:val="2"/>
            <w:tcBorders>
              <w:top w:val="nil"/>
              <w:left w:val="nil"/>
              <w:bottom w:val="nil"/>
              <w:right w:val="nil"/>
            </w:tcBorders>
            <w:tcMar>
              <w:top w:w="0" w:type="dxa"/>
              <w:left w:w="60" w:type="dxa"/>
              <w:bottom w:w="0" w:type="dxa"/>
              <w:right w:w="60" w:type="dxa"/>
            </w:tcMar>
          </w:tcPr>
          <w:p w14:paraId="78F134E6" w14:textId="77777777" w:rsidR="00F051E7" w:rsidRDefault="00F051E7" w:rsidP="00F051E7">
            <w:pPr>
              <w:spacing w:after="0"/>
              <w:rPr>
                <w:ins w:id="3652" w:author="Arjan Kloosterboer" w:date="2017-09-22T00:36:00Z"/>
                <w:rFonts w:ascii="Calibri" w:eastAsia="Times New Roman" w:hAnsi="Calibri" w:cs="Calibri"/>
                <w:color w:val="000000"/>
              </w:rPr>
            </w:pPr>
            <w:ins w:id="3653" w:author="Arjan Kloosterboer" w:date="2017-09-22T00:36:00Z">
              <w:r>
                <w:rPr>
                  <w:rFonts w:ascii="Calibri" w:eastAsia="Times New Roman" w:hAnsi="Calibri" w:cs="Calibri"/>
                  <w:b/>
                  <w:bCs/>
                  <w:color w:val="000000"/>
                </w:rPr>
                <w:t xml:space="preserve">Code </w:t>
              </w:r>
            </w:ins>
          </w:p>
        </w:tc>
        <w:tc>
          <w:tcPr>
            <w:tcW w:w="6030" w:type="dxa"/>
            <w:gridSpan w:val="2"/>
            <w:tcBorders>
              <w:top w:val="nil"/>
              <w:left w:val="nil"/>
              <w:bottom w:val="nil"/>
              <w:right w:val="nil"/>
            </w:tcBorders>
            <w:tcMar>
              <w:top w:w="0" w:type="dxa"/>
              <w:left w:w="60" w:type="dxa"/>
              <w:bottom w:w="0" w:type="dxa"/>
              <w:right w:w="60" w:type="dxa"/>
            </w:tcMar>
          </w:tcPr>
          <w:p w14:paraId="58876054" w14:textId="77777777" w:rsidR="00F051E7" w:rsidRDefault="00F051E7" w:rsidP="00F051E7">
            <w:pPr>
              <w:spacing w:after="0"/>
              <w:rPr>
                <w:ins w:id="3654" w:author="Arjan Kloosterboer" w:date="2017-09-22T00:36:00Z"/>
                <w:rFonts w:ascii="Calibri" w:eastAsia="Times New Roman" w:hAnsi="Calibri" w:cs="Calibri"/>
                <w:color w:val="0F0F0F"/>
              </w:rPr>
            </w:pPr>
          </w:p>
        </w:tc>
      </w:tr>
      <w:tr w:rsidR="00F051E7" w:rsidRPr="00AE1A91" w14:paraId="7A549796" w14:textId="77777777" w:rsidTr="0028070E">
        <w:trPr>
          <w:ins w:id="3655" w:author="Arjan Kloosterboer" w:date="2017-09-22T00:36:00Z"/>
        </w:trPr>
        <w:tc>
          <w:tcPr>
            <w:tcW w:w="3330" w:type="dxa"/>
            <w:gridSpan w:val="2"/>
            <w:tcBorders>
              <w:top w:val="nil"/>
              <w:left w:val="nil"/>
              <w:bottom w:val="nil"/>
              <w:right w:val="nil"/>
            </w:tcBorders>
            <w:tcMar>
              <w:top w:w="0" w:type="dxa"/>
              <w:left w:w="60" w:type="dxa"/>
              <w:bottom w:w="0" w:type="dxa"/>
              <w:right w:w="60" w:type="dxa"/>
            </w:tcMar>
          </w:tcPr>
          <w:p w14:paraId="4D5F0D86" w14:textId="77777777" w:rsidR="00F051E7" w:rsidRDefault="00F051E7" w:rsidP="00F051E7">
            <w:pPr>
              <w:spacing w:after="0"/>
              <w:rPr>
                <w:ins w:id="3656" w:author="Arjan Kloosterboer" w:date="2017-09-22T00:36:00Z"/>
                <w:rFonts w:ascii="Calibri" w:eastAsia="Times New Roman" w:hAnsi="Calibri" w:cs="Calibri"/>
                <w:color w:val="000000"/>
              </w:rPr>
            </w:pPr>
            <w:ins w:id="3657" w:author="Arjan Kloosterboer" w:date="2017-09-22T00:36:00Z">
              <w:r>
                <w:rPr>
                  <w:rFonts w:ascii="Calibri" w:eastAsia="Times New Roman" w:hAnsi="Calibri" w:cs="Calibri"/>
                  <w:b/>
                  <w:bCs/>
                  <w:color w:val="000000"/>
                </w:rPr>
                <w:t xml:space="preserve">Definitie </w:t>
              </w:r>
            </w:ins>
          </w:p>
        </w:tc>
        <w:tc>
          <w:tcPr>
            <w:tcW w:w="6030" w:type="dxa"/>
            <w:gridSpan w:val="2"/>
            <w:tcBorders>
              <w:top w:val="nil"/>
              <w:left w:val="nil"/>
              <w:bottom w:val="nil"/>
              <w:right w:val="nil"/>
            </w:tcBorders>
            <w:tcMar>
              <w:top w:w="0" w:type="dxa"/>
              <w:left w:w="60" w:type="dxa"/>
              <w:bottom w:w="0" w:type="dxa"/>
              <w:right w:w="60" w:type="dxa"/>
            </w:tcMar>
          </w:tcPr>
          <w:p w14:paraId="5296B2C2" w14:textId="77777777" w:rsidR="00F051E7" w:rsidRPr="0099344B" w:rsidRDefault="00F051E7" w:rsidP="00F051E7">
            <w:pPr>
              <w:spacing w:after="0"/>
              <w:rPr>
                <w:ins w:id="3658" w:author="Arjan Kloosterboer" w:date="2017-09-22T00:36:00Z"/>
                <w:rFonts w:ascii="Calibri" w:eastAsia="Times New Roman" w:hAnsi="Calibri" w:cs="Calibri"/>
                <w:color w:val="0F0F0F"/>
                <w:lang w:val="nl-NL"/>
              </w:rPr>
            </w:pPr>
            <w:ins w:id="3659" w:author="Arjan Kloosterboer" w:date="2017-09-22T00:36:00Z">
              <w:r w:rsidRPr="0099344B">
                <w:rPr>
                  <w:rFonts w:ascii="Calibri" w:eastAsia="Times New Roman" w:hAnsi="Calibri" w:cs="Calibri"/>
                  <w:color w:val="000000"/>
                  <w:lang w:val="nl-NL"/>
                </w:rPr>
                <w:t>Indicatie of er beperkingen gelden aangaande het gebruik van het informatieobject anders dan raadpleging..</w:t>
              </w:r>
            </w:ins>
          </w:p>
        </w:tc>
      </w:tr>
      <w:tr w:rsidR="00F051E7" w:rsidRPr="00AE1A91" w14:paraId="381AA680" w14:textId="77777777" w:rsidTr="0028070E">
        <w:trPr>
          <w:trHeight w:val="230"/>
          <w:ins w:id="3660" w:author="Arjan Kloosterboer" w:date="2017-09-22T00:36:00Z"/>
        </w:trPr>
        <w:tc>
          <w:tcPr>
            <w:tcW w:w="3330" w:type="dxa"/>
            <w:gridSpan w:val="2"/>
            <w:tcBorders>
              <w:top w:val="nil"/>
              <w:left w:val="nil"/>
              <w:bottom w:val="nil"/>
              <w:right w:val="nil"/>
            </w:tcBorders>
            <w:tcMar>
              <w:top w:w="0" w:type="dxa"/>
              <w:left w:w="60" w:type="dxa"/>
              <w:bottom w:w="0" w:type="dxa"/>
              <w:right w:w="60" w:type="dxa"/>
            </w:tcMar>
          </w:tcPr>
          <w:p w14:paraId="1A4850E7" w14:textId="77777777" w:rsidR="00F051E7" w:rsidRDefault="00F051E7" w:rsidP="00F051E7">
            <w:pPr>
              <w:spacing w:after="0"/>
              <w:rPr>
                <w:ins w:id="3661" w:author="Arjan Kloosterboer" w:date="2017-09-22T00:36:00Z"/>
                <w:rFonts w:ascii="Calibri" w:eastAsia="Times New Roman" w:hAnsi="Calibri" w:cs="Calibri"/>
                <w:color w:val="000000"/>
              </w:rPr>
            </w:pPr>
            <w:ins w:id="3662" w:author="Arjan Kloosterboer" w:date="2017-09-22T00:36:00Z">
              <w:r>
                <w:rPr>
                  <w:rFonts w:ascii="Calibri" w:eastAsia="Times New Roman" w:hAnsi="Calibri" w:cs="Calibri"/>
                  <w:b/>
                  <w:bCs/>
                  <w:color w:val="000000"/>
                </w:rPr>
                <w:t xml:space="preserve">Herkomst definitie </w:t>
              </w:r>
            </w:ins>
          </w:p>
        </w:tc>
        <w:tc>
          <w:tcPr>
            <w:tcW w:w="6030" w:type="dxa"/>
            <w:gridSpan w:val="2"/>
            <w:tcBorders>
              <w:top w:val="nil"/>
              <w:left w:val="nil"/>
              <w:bottom w:val="nil"/>
              <w:right w:val="nil"/>
            </w:tcBorders>
            <w:tcMar>
              <w:top w:w="0" w:type="dxa"/>
              <w:left w:w="60" w:type="dxa"/>
              <w:bottom w:w="0" w:type="dxa"/>
              <w:right w:w="60" w:type="dxa"/>
            </w:tcMar>
          </w:tcPr>
          <w:p w14:paraId="635467B0" w14:textId="77777777" w:rsidR="00F051E7" w:rsidRPr="0099344B" w:rsidRDefault="00F051E7" w:rsidP="00F051E7">
            <w:pPr>
              <w:spacing w:after="0"/>
              <w:rPr>
                <w:ins w:id="3663" w:author="Arjan Kloosterboer" w:date="2017-09-22T00:36:00Z"/>
                <w:rFonts w:ascii="Calibri" w:eastAsia="Times New Roman" w:hAnsi="Calibri" w:cs="Calibri"/>
                <w:color w:val="0F0F0F"/>
                <w:lang w:val="nl-NL"/>
              </w:rPr>
            </w:pPr>
            <w:ins w:id="3664" w:author="Arjan Kloosterboer" w:date="2017-09-22T00:36:00Z">
              <w:r w:rsidRPr="0099344B">
                <w:rPr>
                  <w:rFonts w:ascii="Calibri" w:eastAsia="Times New Roman" w:hAnsi="Calibri" w:cs="Calibri"/>
                  <w:color w:val="0F0F0F"/>
                  <w:lang w:val="nl-NL"/>
                </w:rPr>
                <w:t>KING o.b.v. Richtlijn Metagegevens Overheidsinformatie</w:t>
              </w:r>
            </w:ins>
          </w:p>
        </w:tc>
      </w:tr>
      <w:tr w:rsidR="00F051E7" w14:paraId="2F4E2027" w14:textId="77777777" w:rsidTr="0028070E">
        <w:trPr>
          <w:ins w:id="3665" w:author="Arjan Kloosterboer" w:date="2017-09-22T00:36:00Z"/>
        </w:trPr>
        <w:tc>
          <w:tcPr>
            <w:tcW w:w="3330" w:type="dxa"/>
            <w:gridSpan w:val="2"/>
            <w:tcBorders>
              <w:top w:val="nil"/>
              <w:left w:val="nil"/>
              <w:bottom w:val="nil"/>
              <w:right w:val="nil"/>
            </w:tcBorders>
            <w:tcMar>
              <w:top w:w="0" w:type="dxa"/>
              <w:left w:w="60" w:type="dxa"/>
              <w:bottom w:w="0" w:type="dxa"/>
              <w:right w:w="60" w:type="dxa"/>
            </w:tcMar>
          </w:tcPr>
          <w:p w14:paraId="717254FD" w14:textId="77777777" w:rsidR="00F051E7" w:rsidRDefault="00F051E7" w:rsidP="00F051E7">
            <w:pPr>
              <w:spacing w:after="0"/>
              <w:rPr>
                <w:ins w:id="3666" w:author="Arjan Kloosterboer" w:date="2017-09-22T00:36:00Z"/>
                <w:rFonts w:ascii="Calibri" w:eastAsia="Times New Roman" w:hAnsi="Calibri" w:cs="Calibri"/>
                <w:color w:val="000000"/>
              </w:rPr>
            </w:pPr>
            <w:ins w:id="3667" w:author="Arjan Kloosterboer" w:date="2017-09-22T00:36:00Z">
              <w:r>
                <w:rPr>
                  <w:rFonts w:ascii="Calibri" w:eastAsia="Times New Roman" w:hAnsi="Calibri" w:cs="Calibri"/>
                  <w:b/>
                  <w:bCs/>
                  <w:color w:val="000000"/>
                </w:rPr>
                <w:t xml:space="preserve">Datum opname </w:t>
              </w:r>
            </w:ins>
          </w:p>
        </w:tc>
        <w:tc>
          <w:tcPr>
            <w:tcW w:w="6030" w:type="dxa"/>
            <w:gridSpan w:val="2"/>
            <w:tcBorders>
              <w:top w:val="nil"/>
              <w:left w:val="nil"/>
              <w:bottom w:val="nil"/>
              <w:right w:val="nil"/>
            </w:tcBorders>
            <w:tcMar>
              <w:top w:w="0" w:type="dxa"/>
              <w:left w:w="60" w:type="dxa"/>
              <w:bottom w:w="0" w:type="dxa"/>
              <w:right w:w="60" w:type="dxa"/>
            </w:tcMar>
          </w:tcPr>
          <w:p w14:paraId="4A335B9B" w14:textId="77777777" w:rsidR="00F051E7" w:rsidRDefault="00F051E7" w:rsidP="00F051E7">
            <w:pPr>
              <w:spacing w:after="0"/>
              <w:rPr>
                <w:ins w:id="3668" w:author="Arjan Kloosterboer" w:date="2017-09-22T00:36:00Z"/>
                <w:rFonts w:ascii="Calibri" w:eastAsia="Times New Roman" w:hAnsi="Calibri" w:cs="Calibri"/>
                <w:color w:val="0F0F0F"/>
              </w:rPr>
            </w:pPr>
            <w:ins w:id="3669" w:author="Arjan Kloosterboer" w:date="2017-09-22T00:36:00Z">
              <w:r>
                <w:rPr>
                  <w:rFonts w:ascii="Calibri" w:eastAsia="Times New Roman" w:hAnsi="Calibri" w:cs="Calibri"/>
                  <w:color w:val="0F0F0F"/>
                </w:rPr>
                <w:t>1-9-2017</w:t>
              </w:r>
            </w:ins>
          </w:p>
        </w:tc>
      </w:tr>
      <w:tr w:rsidR="00F051E7" w14:paraId="0A8F133C" w14:textId="77777777" w:rsidTr="0028070E">
        <w:trPr>
          <w:ins w:id="3670" w:author="Arjan Kloosterboer" w:date="2017-09-22T00:36:00Z"/>
        </w:trPr>
        <w:tc>
          <w:tcPr>
            <w:tcW w:w="3330" w:type="dxa"/>
            <w:gridSpan w:val="2"/>
            <w:tcBorders>
              <w:top w:val="nil"/>
              <w:left w:val="nil"/>
              <w:bottom w:val="nil"/>
              <w:right w:val="nil"/>
            </w:tcBorders>
            <w:tcMar>
              <w:top w:w="0" w:type="dxa"/>
              <w:left w:w="60" w:type="dxa"/>
              <w:bottom w:w="0" w:type="dxa"/>
              <w:right w:w="60" w:type="dxa"/>
            </w:tcMar>
          </w:tcPr>
          <w:p w14:paraId="63343FA6" w14:textId="77777777" w:rsidR="00F051E7" w:rsidRDefault="00F051E7" w:rsidP="00F051E7">
            <w:pPr>
              <w:spacing w:after="0"/>
              <w:rPr>
                <w:ins w:id="3671" w:author="Arjan Kloosterboer" w:date="2017-09-22T00:36:00Z"/>
                <w:rFonts w:ascii="Calibri" w:eastAsia="Times New Roman" w:hAnsi="Calibri" w:cs="Calibri"/>
                <w:color w:val="000000"/>
              </w:rPr>
            </w:pPr>
            <w:ins w:id="3672" w:author="Arjan Kloosterboer" w:date="2017-09-22T00:36:00Z">
              <w:r>
                <w:rPr>
                  <w:rFonts w:ascii="Calibri" w:eastAsia="Times New Roman" w:hAnsi="Calibri" w:cs="Calibri"/>
                  <w:b/>
                  <w:bCs/>
                  <w:color w:val="000000"/>
                </w:rPr>
                <w:t xml:space="preserve">Formaat </w:t>
              </w:r>
            </w:ins>
          </w:p>
        </w:tc>
        <w:tc>
          <w:tcPr>
            <w:tcW w:w="6030" w:type="dxa"/>
            <w:gridSpan w:val="2"/>
            <w:tcBorders>
              <w:top w:val="nil"/>
              <w:left w:val="nil"/>
              <w:bottom w:val="nil"/>
              <w:right w:val="nil"/>
            </w:tcBorders>
            <w:tcMar>
              <w:top w:w="0" w:type="dxa"/>
              <w:left w:w="60" w:type="dxa"/>
              <w:bottom w:w="0" w:type="dxa"/>
              <w:right w:w="60" w:type="dxa"/>
            </w:tcMar>
          </w:tcPr>
          <w:p w14:paraId="667AA815" w14:textId="77777777" w:rsidR="00F051E7" w:rsidRDefault="00F051E7" w:rsidP="00F051E7">
            <w:pPr>
              <w:spacing w:after="0"/>
              <w:rPr>
                <w:ins w:id="3673" w:author="Arjan Kloosterboer" w:date="2017-09-22T00:36:00Z"/>
                <w:rFonts w:ascii="Calibri" w:eastAsia="Times New Roman" w:hAnsi="Calibri" w:cs="Calibri"/>
                <w:color w:val="0F0F0F"/>
              </w:rPr>
            </w:pPr>
            <w:ins w:id="3674" w:author="Arjan Kloosterboer" w:date="2017-09-22T00:36:00Z">
              <w:r>
                <w:rPr>
                  <w:rFonts w:ascii="Calibri" w:eastAsia="Times New Roman" w:hAnsi="Calibri" w:cs="Calibri"/>
                  <w:color w:val="0F0F0F"/>
                </w:rPr>
                <w:t>INDIC</w:t>
              </w:r>
            </w:ins>
          </w:p>
        </w:tc>
      </w:tr>
      <w:tr w:rsidR="00F051E7" w:rsidRPr="00AE1A91" w14:paraId="46BEC499" w14:textId="77777777" w:rsidTr="0028070E">
        <w:trPr>
          <w:trHeight w:val="230"/>
          <w:ins w:id="3675" w:author="Arjan Kloosterboer" w:date="2017-09-22T00:36:00Z"/>
        </w:trPr>
        <w:tc>
          <w:tcPr>
            <w:tcW w:w="3330" w:type="dxa"/>
            <w:gridSpan w:val="2"/>
            <w:tcBorders>
              <w:top w:val="nil"/>
              <w:left w:val="nil"/>
              <w:bottom w:val="nil"/>
              <w:right w:val="nil"/>
            </w:tcBorders>
            <w:tcMar>
              <w:top w:w="0" w:type="dxa"/>
              <w:left w:w="60" w:type="dxa"/>
              <w:bottom w:w="0" w:type="dxa"/>
              <w:right w:w="60" w:type="dxa"/>
            </w:tcMar>
          </w:tcPr>
          <w:p w14:paraId="2DE1A3F6" w14:textId="77777777" w:rsidR="00F051E7" w:rsidRDefault="00F051E7" w:rsidP="00F051E7">
            <w:pPr>
              <w:spacing w:after="0"/>
              <w:rPr>
                <w:ins w:id="3676" w:author="Arjan Kloosterboer" w:date="2017-09-22T00:36:00Z"/>
                <w:rFonts w:ascii="Calibri" w:eastAsia="Times New Roman" w:hAnsi="Calibri" w:cs="Calibri"/>
                <w:color w:val="000000"/>
              </w:rPr>
            </w:pPr>
            <w:ins w:id="3677" w:author="Arjan Kloosterboer" w:date="2017-09-22T00:36:00Z">
              <w:r>
                <w:rPr>
                  <w:rFonts w:ascii="Calibri" w:eastAsia="Times New Roman" w:hAnsi="Calibri" w:cs="Calibri"/>
                  <w:b/>
                  <w:bCs/>
                  <w:color w:val="000000"/>
                </w:rPr>
                <w:t>Waardenverzameling</w:t>
              </w:r>
            </w:ins>
          </w:p>
        </w:tc>
        <w:tc>
          <w:tcPr>
            <w:tcW w:w="6030" w:type="dxa"/>
            <w:gridSpan w:val="2"/>
            <w:tcBorders>
              <w:top w:val="nil"/>
              <w:left w:val="nil"/>
              <w:bottom w:val="nil"/>
              <w:right w:val="nil"/>
            </w:tcBorders>
            <w:tcMar>
              <w:top w:w="0" w:type="dxa"/>
              <w:left w:w="60" w:type="dxa"/>
              <w:bottom w:w="0" w:type="dxa"/>
              <w:right w:w="60" w:type="dxa"/>
            </w:tcMar>
          </w:tcPr>
          <w:p w14:paraId="445BF2ED" w14:textId="77777777" w:rsidR="00F051E7" w:rsidRPr="0099344B" w:rsidRDefault="00F051E7" w:rsidP="00F051E7">
            <w:pPr>
              <w:spacing w:after="0"/>
              <w:rPr>
                <w:ins w:id="3678" w:author="Arjan Kloosterboer" w:date="2017-09-22T00:36:00Z"/>
                <w:rFonts w:ascii="Calibri" w:eastAsia="Times New Roman" w:hAnsi="Calibri" w:cs="Calibri"/>
                <w:color w:val="0F0F0F"/>
                <w:lang w:val="nl-NL"/>
              </w:rPr>
            </w:pPr>
            <w:ins w:id="3679" w:author="Arjan Kloosterboer" w:date="2017-09-22T00:36:00Z">
              <w:r w:rsidRPr="0099344B">
                <w:rPr>
                  <w:rFonts w:ascii="Calibri" w:eastAsia="Times New Roman" w:hAnsi="Calibri" w:cs="Calibri"/>
                  <w:color w:val="0F0F0F"/>
                  <w:lang w:val="nl-NL"/>
                </w:rPr>
                <w:t>"ja" (er gelden op enig moment beperkingen aan het gebruiksrecht)</w:t>
              </w:r>
            </w:ins>
          </w:p>
          <w:p w14:paraId="168350C8" w14:textId="77777777" w:rsidR="00F051E7" w:rsidRPr="0099344B" w:rsidRDefault="00F051E7" w:rsidP="00F051E7">
            <w:pPr>
              <w:spacing w:after="0"/>
              <w:rPr>
                <w:ins w:id="3680" w:author="Arjan Kloosterboer" w:date="2017-09-22T00:36:00Z"/>
                <w:rFonts w:ascii="Calibri" w:eastAsia="Times New Roman" w:hAnsi="Calibri" w:cs="Calibri"/>
                <w:color w:val="0F0F0F"/>
                <w:lang w:val="nl-NL"/>
              </w:rPr>
            </w:pPr>
            <w:ins w:id="3681" w:author="Arjan Kloosterboer" w:date="2017-09-22T00:36:00Z">
              <w:r w:rsidRPr="0099344B">
                <w:rPr>
                  <w:rFonts w:ascii="Calibri" w:eastAsia="Times New Roman" w:hAnsi="Calibri" w:cs="Calibri"/>
                  <w:color w:val="0F0F0F"/>
                  <w:lang w:val="nl-NL"/>
                </w:rPr>
                <w:t>"nee" (het record is vrij te gebruiken)</w:t>
              </w:r>
            </w:ins>
          </w:p>
        </w:tc>
      </w:tr>
      <w:tr w:rsidR="00F051E7" w14:paraId="5796DF2D" w14:textId="77777777" w:rsidTr="0028070E">
        <w:trPr>
          <w:trHeight w:val="215"/>
          <w:ins w:id="3682" w:author="Arjan Kloosterboer" w:date="2017-09-22T00:36:00Z"/>
        </w:trPr>
        <w:tc>
          <w:tcPr>
            <w:tcW w:w="3330" w:type="dxa"/>
            <w:gridSpan w:val="2"/>
            <w:tcBorders>
              <w:top w:val="nil"/>
              <w:left w:val="nil"/>
              <w:bottom w:val="nil"/>
              <w:right w:val="nil"/>
            </w:tcBorders>
            <w:tcMar>
              <w:top w:w="0" w:type="dxa"/>
              <w:left w:w="60" w:type="dxa"/>
              <w:bottom w:w="0" w:type="dxa"/>
              <w:right w:w="60" w:type="dxa"/>
            </w:tcMar>
          </w:tcPr>
          <w:p w14:paraId="1F890769" w14:textId="77777777" w:rsidR="00F051E7" w:rsidRDefault="00F051E7" w:rsidP="00F051E7">
            <w:pPr>
              <w:spacing w:after="0"/>
              <w:rPr>
                <w:ins w:id="3683" w:author="Arjan Kloosterboer" w:date="2017-09-22T00:36:00Z"/>
                <w:rFonts w:ascii="Calibri" w:eastAsia="Times New Roman" w:hAnsi="Calibri" w:cs="Calibri"/>
                <w:color w:val="000000"/>
              </w:rPr>
            </w:pPr>
            <w:ins w:id="3684" w:author="Arjan Kloosterboer" w:date="2017-09-22T00:36:00Z">
              <w:r>
                <w:rPr>
                  <w:rFonts w:ascii="Calibri" w:eastAsia="Times New Roman" w:hAnsi="Calibri" w:cs="Calibri"/>
                  <w:b/>
                  <w:bCs/>
                  <w:color w:val="000000"/>
                </w:rPr>
                <w:t>Indicatie materiële historie</w:t>
              </w:r>
            </w:ins>
          </w:p>
        </w:tc>
        <w:tc>
          <w:tcPr>
            <w:tcW w:w="6030" w:type="dxa"/>
            <w:gridSpan w:val="2"/>
            <w:tcBorders>
              <w:top w:val="nil"/>
              <w:left w:val="nil"/>
              <w:bottom w:val="nil"/>
              <w:right w:val="nil"/>
            </w:tcBorders>
            <w:tcMar>
              <w:top w:w="0" w:type="dxa"/>
              <w:left w:w="60" w:type="dxa"/>
              <w:bottom w:w="0" w:type="dxa"/>
              <w:right w:w="60" w:type="dxa"/>
            </w:tcMar>
          </w:tcPr>
          <w:p w14:paraId="66EE1B36" w14:textId="77777777" w:rsidR="00F051E7" w:rsidRDefault="00F051E7" w:rsidP="00F051E7">
            <w:pPr>
              <w:spacing w:after="0"/>
              <w:rPr>
                <w:ins w:id="3685" w:author="Arjan Kloosterboer" w:date="2017-09-22T00:36:00Z"/>
                <w:rFonts w:ascii="Calibri" w:eastAsia="Times New Roman" w:hAnsi="Calibri" w:cs="Calibri"/>
                <w:color w:val="0F0F0F"/>
              </w:rPr>
            </w:pPr>
            <w:ins w:id="3686" w:author="Arjan Kloosterboer" w:date="2017-09-22T00:36:00Z">
              <w:r>
                <w:rPr>
                  <w:rFonts w:ascii="Calibri" w:eastAsia="Times New Roman" w:hAnsi="Calibri" w:cs="Calibri"/>
                  <w:color w:val="0F0F0F"/>
                </w:rPr>
                <w:t>Nee</w:t>
              </w:r>
            </w:ins>
          </w:p>
        </w:tc>
      </w:tr>
      <w:tr w:rsidR="00F051E7" w14:paraId="3721D905" w14:textId="77777777" w:rsidTr="0028070E">
        <w:trPr>
          <w:trHeight w:val="230"/>
          <w:ins w:id="3687" w:author="Arjan Kloosterboer" w:date="2017-09-22T00:36:00Z"/>
        </w:trPr>
        <w:tc>
          <w:tcPr>
            <w:tcW w:w="3330" w:type="dxa"/>
            <w:gridSpan w:val="2"/>
            <w:tcBorders>
              <w:top w:val="nil"/>
              <w:left w:val="nil"/>
              <w:bottom w:val="nil"/>
              <w:right w:val="nil"/>
            </w:tcBorders>
            <w:tcMar>
              <w:top w:w="0" w:type="dxa"/>
              <w:left w:w="60" w:type="dxa"/>
              <w:bottom w:w="0" w:type="dxa"/>
              <w:right w:w="60" w:type="dxa"/>
            </w:tcMar>
          </w:tcPr>
          <w:p w14:paraId="51FCA527" w14:textId="77777777" w:rsidR="00F051E7" w:rsidRDefault="00F051E7" w:rsidP="00F051E7">
            <w:pPr>
              <w:spacing w:after="0"/>
              <w:rPr>
                <w:ins w:id="3688" w:author="Arjan Kloosterboer" w:date="2017-09-22T00:36:00Z"/>
                <w:rFonts w:ascii="Calibri" w:eastAsia="Times New Roman" w:hAnsi="Calibri" w:cs="Calibri"/>
                <w:color w:val="000000"/>
              </w:rPr>
            </w:pPr>
            <w:ins w:id="3689" w:author="Arjan Kloosterboer" w:date="2017-09-22T00:36:00Z">
              <w:r>
                <w:rPr>
                  <w:rFonts w:ascii="Calibri" w:eastAsia="Times New Roman" w:hAnsi="Calibri" w:cs="Calibri"/>
                  <w:b/>
                  <w:bCs/>
                  <w:color w:val="000000"/>
                </w:rPr>
                <w:t>Indicatie formele historie</w:t>
              </w:r>
            </w:ins>
          </w:p>
        </w:tc>
        <w:tc>
          <w:tcPr>
            <w:tcW w:w="6030" w:type="dxa"/>
            <w:gridSpan w:val="2"/>
            <w:tcBorders>
              <w:top w:val="nil"/>
              <w:left w:val="nil"/>
              <w:bottom w:val="nil"/>
              <w:right w:val="nil"/>
            </w:tcBorders>
            <w:tcMar>
              <w:top w:w="0" w:type="dxa"/>
              <w:left w:w="60" w:type="dxa"/>
              <w:bottom w:w="0" w:type="dxa"/>
              <w:right w:w="60" w:type="dxa"/>
            </w:tcMar>
          </w:tcPr>
          <w:p w14:paraId="6458A0E8" w14:textId="77777777" w:rsidR="00F051E7" w:rsidRDefault="00F051E7" w:rsidP="00F051E7">
            <w:pPr>
              <w:spacing w:after="0"/>
              <w:rPr>
                <w:ins w:id="3690" w:author="Arjan Kloosterboer" w:date="2017-09-22T00:36:00Z"/>
                <w:rFonts w:ascii="Calibri" w:eastAsia="Times New Roman" w:hAnsi="Calibri" w:cs="Calibri"/>
                <w:color w:val="0F0F0F"/>
              </w:rPr>
            </w:pPr>
            <w:ins w:id="3691" w:author="Arjan Kloosterboer" w:date="2017-09-22T00:36:00Z">
              <w:r>
                <w:rPr>
                  <w:rFonts w:ascii="Calibri" w:eastAsia="Times New Roman" w:hAnsi="Calibri" w:cs="Calibri"/>
                  <w:color w:val="0F0F0F"/>
                </w:rPr>
                <w:t>Nee</w:t>
              </w:r>
            </w:ins>
          </w:p>
        </w:tc>
      </w:tr>
      <w:tr w:rsidR="00F051E7" w14:paraId="0DEFA301" w14:textId="77777777" w:rsidTr="0028070E">
        <w:trPr>
          <w:trHeight w:val="230"/>
          <w:ins w:id="3692" w:author="Arjan Kloosterboer" w:date="2017-09-22T00:36:00Z"/>
        </w:trPr>
        <w:tc>
          <w:tcPr>
            <w:tcW w:w="3330" w:type="dxa"/>
            <w:gridSpan w:val="2"/>
            <w:tcBorders>
              <w:top w:val="nil"/>
              <w:left w:val="nil"/>
              <w:bottom w:val="nil"/>
              <w:right w:val="nil"/>
            </w:tcBorders>
            <w:tcMar>
              <w:top w:w="0" w:type="dxa"/>
              <w:left w:w="60" w:type="dxa"/>
              <w:bottom w:w="0" w:type="dxa"/>
              <w:right w:w="60" w:type="dxa"/>
            </w:tcMar>
          </w:tcPr>
          <w:p w14:paraId="288F6E82" w14:textId="77777777" w:rsidR="00F051E7" w:rsidRDefault="00F051E7" w:rsidP="00F051E7">
            <w:pPr>
              <w:spacing w:after="0"/>
              <w:rPr>
                <w:ins w:id="3693" w:author="Arjan Kloosterboer" w:date="2017-09-22T00:36:00Z"/>
                <w:rFonts w:ascii="Calibri" w:eastAsia="Times New Roman" w:hAnsi="Calibri" w:cs="Calibri"/>
                <w:color w:val="000000"/>
              </w:rPr>
            </w:pPr>
            <w:ins w:id="3694" w:author="Arjan Kloosterboer" w:date="2017-09-22T00:36:00Z">
              <w:r>
                <w:rPr>
                  <w:rFonts w:ascii="Calibri" w:eastAsia="Times New Roman" w:hAnsi="Calibri" w:cs="Calibri"/>
                  <w:b/>
                  <w:bCs/>
                  <w:color w:val="000000"/>
                </w:rPr>
                <w:t>Indicatie in onderzoek</w:t>
              </w:r>
            </w:ins>
          </w:p>
        </w:tc>
        <w:tc>
          <w:tcPr>
            <w:tcW w:w="6030" w:type="dxa"/>
            <w:gridSpan w:val="2"/>
            <w:tcBorders>
              <w:top w:val="nil"/>
              <w:left w:val="nil"/>
              <w:bottom w:val="nil"/>
              <w:right w:val="nil"/>
            </w:tcBorders>
            <w:tcMar>
              <w:top w:w="0" w:type="dxa"/>
              <w:left w:w="60" w:type="dxa"/>
              <w:bottom w:w="0" w:type="dxa"/>
              <w:right w:w="60" w:type="dxa"/>
            </w:tcMar>
          </w:tcPr>
          <w:p w14:paraId="218F34F7" w14:textId="77777777" w:rsidR="00F051E7" w:rsidRDefault="00F051E7" w:rsidP="00F051E7">
            <w:pPr>
              <w:spacing w:after="0"/>
              <w:rPr>
                <w:ins w:id="3695" w:author="Arjan Kloosterboer" w:date="2017-09-22T00:36:00Z"/>
                <w:rFonts w:ascii="Calibri" w:eastAsia="Times New Roman" w:hAnsi="Calibri" w:cs="Calibri"/>
                <w:color w:val="0F0F0F"/>
              </w:rPr>
            </w:pPr>
            <w:ins w:id="3696" w:author="Arjan Kloosterboer" w:date="2017-09-22T00:36:00Z">
              <w:r>
                <w:rPr>
                  <w:rFonts w:ascii="Calibri" w:eastAsia="Times New Roman" w:hAnsi="Calibri" w:cs="Calibri"/>
                  <w:color w:val="0F0F0F"/>
                </w:rPr>
                <w:t>Nee</w:t>
              </w:r>
            </w:ins>
          </w:p>
        </w:tc>
      </w:tr>
      <w:tr w:rsidR="00F051E7" w14:paraId="0CCC40BA" w14:textId="77777777" w:rsidTr="0028070E">
        <w:trPr>
          <w:ins w:id="3697" w:author="Arjan Kloosterboer" w:date="2017-09-22T00:36:00Z"/>
        </w:trPr>
        <w:tc>
          <w:tcPr>
            <w:tcW w:w="3330" w:type="dxa"/>
            <w:gridSpan w:val="2"/>
            <w:tcBorders>
              <w:top w:val="nil"/>
              <w:left w:val="nil"/>
              <w:bottom w:val="nil"/>
              <w:right w:val="nil"/>
            </w:tcBorders>
            <w:tcMar>
              <w:top w:w="0" w:type="dxa"/>
              <w:left w:w="60" w:type="dxa"/>
              <w:bottom w:w="0" w:type="dxa"/>
              <w:right w:w="60" w:type="dxa"/>
            </w:tcMar>
          </w:tcPr>
          <w:p w14:paraId="3D4D047A" w14:textId="77777777" w:rsidR="00F051E7" w:rsidRDefault="00F051E7" w:rsidP="00F051E7">
            <w:pPr>
              <w:spacing w:after="0"/>
              <w:rPr>
                <w:ins w:id="3698" w:author="Arjan Kloosterboer" w:date="2017-09-22T00:36:00Z"/>
                <w:rFonts w:ascii="Calibri" w:eastAsia="Times New Roman" w:hAnsi="Calibri" w:cs="Calibri"/>
                <w:color w:val="000000"/>
              </w:rPr>
            </w:pPr>
            <w:ins w:id="3699" w:author="Arjan Kloosterboer" w:date="2017-09-22T00:36:00Z">
              <w:r>
                <w:rPr>
                  <w:rFonts w:ascii="Calibri" w:eastAsia="Times New Roman" w:hAnsi="Calibri" w:cs="Calibri"/>
                  <w:b/>
                  <w:bCs/>
                  <w:color w:val="000000"/>
                </w:rPr>
                <w:t>Aanduiding strijdigheid/nietigheid</w:t>
              </w:r>
            </w:ins>
          </w:p>
        </w:tc>
        <w:tc>
          <w:tcPr>
            <w:tcW w:w="6030" w:type="dxa"/>
            <w:gridSpan w:val="2"/>
            <w:tcBorders>
              <w:top w:val="nil"/>
              <w:left w:val="nil"/>
              <w:bottom w:val="nil"/>
              <w:right w:val="nil"/>
            </w:tcBorders>
            <w:tcMar>
              <w:top w:w="0" w:type="dxa"/>
              <w:left w:w="60" w:type="dxa"/>
              <w:bottom w:w="0" w:type="dxa"/>
              <w:right w:w="60" w:type="dxa"/>
            </w:tcMar>
          </w:tcPr>
          <w:p w14:paraId="4EB18F1E" w14:textId="77777777" w:rsidR="00F051E7" w:rsidRDefault="00F051E7" w:rsidP="00F051E7">
            <w:pPr>
              <w:spacing w:after="0"/>
              <w:rPr>
                <w:ins w:id="3700" w:author="Arjan Kloosterboer" w:date="2017-09-22T00:36:00Z"/>
                <w:rFonts w:ascii="Calibri" w:eastAsia="Times New Roman" w:hAnsi="Calibri" w:cs="Calibri"/>
                <w:color w:val="0F0F0F"/>
              </w:rPr>
            </w:pPr>
            <w:ins w:id="3701" w:author="Arjan Kloosterboer" w:date="2017-09-22T00:36:00Z">
              <w:r>
                <w:rPr>
                  <w:rFonts w:ascii="Calibri" w:eastAsia="Times New Roman" w:hAnsi="Calibri" w:cs="Calibri"/>
                  <w:color w:val="0F0F0F"/>
                </w:rPr>
                <w:t>Nee</w:t>
              </w:r>
            </w:ins>
          </w:p>
        </w:tc>
      </w:tr>
      <w:tr w:rsidR="00F051E7" w14:paraId="154B507D" w14:textId="77777777" w:rsidTr="0028070E">
        <w:trPr>
          <w:trHeight w:val="230"/>
          <w:ins w:id="3702" w:author="Arjan Kloosterboer" w:date="2017-09-22T00:36:00Z"/>
        </w:trPr>
        <w:tc>
          <w:tcPr>
            <w:tcW w:w="3330" w:type="dxa"/>
            <w:gridSpan w:val="2"/>
            <w:tcBorders>
              <w:top w:val="nil"/>
              <w:left w:val="nil"/>
              <w:bottom w:val="nil"/>
              <w:right w:val="nil"/>
            </w:tcBorders>
            <w:tcMar>
              <w:top w:w="0" w:type="dxa"/>
              <w:left w:w="60" w:type="dxa"/>
              <w:bottom w:w="0" w:type="dxa"/>
              <w:right w:w="60" w:type="dxa"/>
            </w:tcMar>
          </w:tcPr>
          <w:p w14:paraId="12DBD659" w14:textId="77777777" w:rsidR="00F051E7" w:rsidRDefault="00F051E7" w:rsidP="00F051E7">
            <w:pPr>
              <w:spacing w:after="0"/>
              <w:rPr>
                <w:ins w:id="3703" w:author="Arjan Kloosterboer" w:date="2017-09-22T00:36:00Z"/>
                <w:rFonts w:ascii="Calibri" w:eastAsia="Times New Roman" w:hAnsi="Calibri" w:cs="Calibri"/>
                <w:color w:val="000000"/>
              </w:rPr>
            </w:pPr>
            <w:ins w:id="3704" w:author="Arjan Kloosterboer" w:date="2017-09-22T00:36:00Z">
              <w:r>
                <w:rPr>
                  <w:rFonts w:ascii="Calibri" w:eastAsia="Times New Roman" w:hAnsi="Calibri" w:cs="Calibri"/>
                  <w:b/>
                  <w:bCs/>
                  <w:color w:val="000000"/>
                </w:rPr>
                <w:t>Kardinaliteit</w:t>
              </w:r>
            </w:ins>
          </w:p>
        </w:tc>
        <w:tc>
          <w:tcPr>
            <w:tcW w:w="6030" w:type="dxa"/>
            <w:gridSpan w:val="2"/>
            <w:tcBorders>
              <w:top w:val="nil"/>
              <w:left w:val="nil"/>
              <w:bottom w:val="nil"/>
              <w:right w:val="nil"/>
            </w:tcBorders>
            <w:tcMar>
              <w:top w:w="0" w:type="dxa"/>
              <w:left w:w="60" w:type="dxa"/>
              <w:bottom w:w="0" w:type="dxa"/>
              <w:right w:w="60" w:type="dxa"/>
            </w:tcMar>
          </w:tcPr>
          <w:p w14:paraId="16BABF58" w14:textId="77777777" w:rsidR="00F051E7" w:rsidRDefault="00F051E7" w:rsidP="00F051E7">
            <w:pPr>
              <w:spacing w:after="0"/>
              <w:rPr>
                <w:ins w:id="3705" w:author="Arjan Kloosterboer" w:date="2017-09-22T00:36:00Z"/>
                <w:rFonts w:ascii="Calibri" w:eastAsia="Times New Roman" w:hAnsi="Calibri" w:cs="Calibri"/>
                <w:color w:val="0F0F0F"/>
              </w:rPr>
            </w:pPr>
            <w:ins w:id="3706" w:author="Arjan Kloosterboer" w:date="2017-09-22T00:36:00Z">
              <w:r>
                <w:rPr>
                  <w:rFonts w:ascii="Calibri" w:eastAsia="Times New Roman" w:hAnsi="Calibri" w:cs="Calibri"/>
                  <w:color w:val="0F0F0F"/>
                </w:rPr>
                <w:t>0 - 1</w:t>
              </w:r>
            </w:ins>
          </w:p>
        </w:tc>
      </w:tr>
      <w:tr w:rsidR="00F051E7" w14:paraId="3196A700" w14:textId="77777777" w:rsidTr="0028070E">
        <w:trPr>
          <w:trHeight w:val="230"/>
          <w:ins w:id="3707" w:author="Arjan Kloosterboer" w:date="2017-09-22T00:36:00Z"/>
        </w:trPr>
        <w:tc>
          <w:tcPr>
            <w:tcW w:w="3330" w:type="dxa"/>
            <w:gridSpan w:val="2"/>
            <w:tcBorders>
              <w:top w:val="nil"/>
              <w:left w:val="nil"/>
              <w:bottom w:val="nil"/>
              <w:right w:val="nil"/>
            </w:tcBorders>
            <w:tcMar>
              <w:top w:w="0" w:type="dxa"/>
              <w:left w:w="60" w:type="dxa"/>
              <w:bottom w:w="0" w:type="dxa"/>
              <w:right w:w="60" w:type="dxa"/>
            </w:tcMar>
          </w:tcPr>
          <w:p w14:paraId="055B83C3" w14:textId="77777777" w:rsidR="00F051E7" w:rsidRDefault="00F051E7" w:rsidP="00F051E7">
            <w:pPr>
              <w:spacing w:after="0"/>
              <w:rPr>
                <w:ins w:id="3708" w:author="Arjan Kloosterboer" w:date="2017-09-22T00:36:00Z"/>
                <w:rFonts w:ascii="Calibri" w:eastAsia="Times New Roman" w:hAnsi="Calibri" w:cs="Calibri"/>
                <w:color w:val="000000"/>
              </w:rPr>
            </w:pPr>
            <w:ins w:id="3709" w:author="Arjan Kloosterboer" w:date="2017-09-22T00:36:00Z">
              <w:r>
                <w:rPr>
                  <w:rFonts w:ascii="Calibri" w:eastAsia="Times New Roman" w:hAnsi="Calibri" w:cs="Calibri"/>
                  <w:b/>
                  <w:bCs/>
                  <w:color w:val="000000"/>
                </w:rPr>
                <w:t>Indicatie authentiek</w:t>
              </w:r>
            </w:ins>
          </w:p>
        </w:tc>
        <w:tc>
          <w:tcPr>
            <w:tcW w:w="6030" w:type="dxa"/>
            <w:gridSpan w:val="2"/>
            <w:tcBorders>
              <w:top w:val="nil"/>
              <w:left w:val="nil"/>
              <w:bottom w:val="nil"/>
              <w:right w:val="nil"/>
            </w:tcBorders>
            <w:tcMar>
              <w:top w:w="0" w:type="dxa"/>
              <w:left w:w="60" w:type="dxa"/>
              <w:bottom w:w="0" w:type="dxa"/>
              <w:right w:w="60" w:type="dxa"/>
            </w:tcMar>
          </w:tcPr>
          <w:p w14:paraId="22DA73BC" w14:textId="77777777" w:rsidR="00F051E7" w:rsidRDefault="00F051E7" w:rsidP="00F051E7">
            <w:pPr>
              <w:spacing w:after="0"/>
              <w:rPr>
                <w:ins w:id="3710" w:author="Arjan Kloosterboer" w:date="2017-09-22T00:36:00Z"/>
                <w:rFonts w:ascii="Calibri" w:eastAsia="Times New Roman" w:hAnsi="Calibri" w:cs="Calibri"/>
                <w:color w:val="0F0F0F"/>
              </w:rPr>
            </w:pPr>
            <w:ins w:id="3711" w:author="Arjan Kloosterboer" w:date="2017-09-22T00:36:00Z">
              <w:r>
                <w:rPr>
                  <w:rFonts w:ascii="Calibri" w:eastAsia="Times New Roman" w:hAnsi="Calibri" w:cs="Calibri"/>
                  <w:color w:val="0F0F0F"/>
                </w:rPr>
                <w:t>Gemeentelijk kerngegeven</w:t>
              </w:r>
            </w:ins>
          </w:p>
        </w:tc>
      </w:tr>
      <w:tr w:rsidR="00F051E7" w14:paraId="47801E13" w14:textId="77777777" w:rsidTr="0028070E">
        <w:trPr>
          <w:trHeight w:val="230"/>
          <w:ins w:id="3712" w:author="Arjan Kloosterboer" w:date="2017-09-22T00:36:00Z"/>
        </w:trPr>
        <w:tc>
          <w:tcPr>
            <w:tcW w:w="3330" w:type="dxa"/>
            <w:gridSpan w:val="2"/>
            <w:tcBorders>
              <w:top w:val="nil"/>
              <w:left w:val="nil"/>
              <w:bottom w:val="nil"/>
              <w:right w:val="nil"/>
            </w:tcBorders>
            <w:tcMar>
              <w:top w:w="0" w:type="dxa"/>
              <w:left w:w="60" w:type="dxa"/>
              <w:bottom w:w="0" w:type="dxa"/>
              <w:right w:w="60" w:type="dxa"/>
            </w:tcMar>
          </w:tcPr>
          <w:p w14:paraId="7B916B36" w14:textId="77777777" w:rsidR="00F051E7" w:rsidRDefault="00F051E7" w:rsidP="00F051E7">
            <w:pPr>
              <w:spacing w:after="0"/>
              <w:rPr>
                <w:ins w:id="3713" w:author="Arjan Kloosterboer" w:date="2017-09-22T00:36:00Z"/>
                <w:rFonts w:ascii="Calibri" w:eastAsia="Times New Roman" w:hAnsi="Calibri" w:cs="Calibri"/>
                <w:b/>
                <w:bCs/>
                <w:color w:val="000000"/>
              </w:rPr>
            </w:pPr>
            <w:ins w:id="3714" w:author="Arjan Kloosterboer" w:date="2017-09-22T00:36:00Z">
              <w:r>
                <w:rPr>
                  <w:rFonts w:ascii="Calibri" w:eastAsia="Times New Roman" w:hAnsi="Calibri" w:cs="Calibri"/>
                  <w:b/>
                  <w:bCs/>
                  <w:color w:val="000000"/>
                </w:rPr>
                <w:t xml:space="preserve">Regels </w:t>
              </w:r>
            </w:ins>
          </w:p>
        </w:tc>
        <w:tc>
          <w:tcPr>
            <w:tcW w:w="6030" w:type="dxa"/>
            <w:gridSpan w:val="2"/>
            <w:tcBorders>
              <w:top w:val="nil"/>
              <w:left w:val="nil"/>
              <w:bottom w:val="nil"/>
              <w:right w:val="nil"/>
            </w:tcBorders>
            <w:tcMar>
              <w:top w:w="0" w:type="dxa"/>
              <w:left w:w="60" w:type="dxa"/>
              <w:bottom w:w="0" w:type="dxa"/>
              <w:right w:w="60" w:type="dxa"/>
            </w:tcMar>
          </w:tcPr>
          <w:p w14:paraId="14CAEA02" w14:textId="77777777" w:rsidR="00F051E7" w:rsidRDefault="00F051E7" w:rsidP="00F051E7">
            <w:pPr>
              <w:spacing w:after="0"/>
              <w:rPr>
                <w:ins w:id="3715" w:author="Arjan Kloosterboer" w:date="2017-09-22T00:36:00Z"/>
                <w:rFonts w:ascii="Calibri" w:eastAsia="Times New Roman" w:hAnsi="Calibri" w:cs="Calibri"/>
                <w:color w:val="0F0F0F"/>
              </w:rPr>
            </w:pPr>
            <w:ins w:id="3716" w:author="Arjan Kloosterboer" w:date="2017-09-22T00:36:00Z">
              <w:r w:rsidRPr="0099344B">
                <w:rPr>
                  <w:rFonts w:ascii="Calibri" w:eastAsia="Times New Roman" w:hAnsi="Calibri" w:cs="Calibri"/>
                  <w:color w:val="0F0F0F"/>
                  <w:lang w:val="nl-NL"/>
                </w:rPr>
                <w:t xml:space="preserve">1) De attribuutsoort moet van een waarde voorzien zijn bij beëindiging van een zaak waaraan het informatieobject is gerelateerd d.w.z. indien het attribuutsoort ZAAK . </w:t>
              </w:r>
              <w:r>
                <w:rPr>
                  <w:rFonts w:ascii="Calibri" w:eastAsia="Times New Roman" w:hAnsi="Calibri" w:cs="Calibri"/>
                  <w:color w:val="0F0F0F"/>
                </w:rPr>
                <w:t>Einddatum van een waarde is voorzien.</w:t>
              </w:r>
            </w:ins>
          </w:p>
        </w:tc>
      </w:tr>
      <w:tr w:rsidR="00F051E7" w14:paraId="62148B07" w14:textId="77777777" w:rsidTr="0028070E">
        <w:trPr>
          <w:ins w:id="3717" w:author="Arjan Kloosterboer" w:date="2017-09-22T00:36:00Z"/>
        </w:trPr>
        <w:tc>
          <w:tcPr>
            <w:tcW w:w="9360" w:type="dxa"/>
            <w:gridSpan w:val="4"/>
            <w:tcBorders>
              <w:top w:val="nil"/>
              <w:left w:val="nil"/>
              <w:bottom w:val="nil"/>
              <w:right w:val="nil"/>
            </w:tcBorders>
            <w:tcMar>
              <w:top w:w="0" w:type="dxa"/>
              <w:left w:w="60" w:type="dxa"/>
              <w:bottom w:w="0" w:type="dxa"/>
              <w:right w:w="60" w:type="dxa"/>
            </w:tcMar>
          </w:tcPr>
          <w:p w14:paraId="190EA675" w14:textId="77777777" w:rsidR="00F051E7" w:rsidRDefault="00F051E7" w:rsidP="00F051E7">
            <w:pPr>
              <w:spacing w:after="0"/>
              <w:rPr>
                <w:ins w:id="3718" w:author="Arjan Kloosterboer" w:date="2017-09-22T00:36:00Z"/>
                <w:rFonts w:ascii="Calibri" w:eastAsia="Times New Roman" w:hAnsi="Calibri" w:cs="Calibri"/>
                <w:color w:val="0F0F0F"/>
              </w:rPr>
            </w:pPr>
            <w:ins w:id="3719" w:author="Arjan Kloosterboer" w:date="2017-09-22T00:36:00Z">
              <w:r>
                <w:rPr>
                  <w:rFonts w:ascii="Calibri" w:eastAsia="Times New Roman" w:hAnsi="Calibri" w:cs="Calibri"/>
                  <w:b/>
                  <w:bCs/>
                  <w:color w:val="0F0F0F"/>
                </w:rPr>
                <w:t>Toelichting</w:t>
              </w:r>
            </w:ins>
          </w:p>
        </w:tc>
      </w:tr>
      <w:tr w:rsidR="00F051E7" w:rsidRPr="00AE1A91" w14:paraId="5E7CD3CA" w14:textId="77777777" w:rsidTr="0028070E">
        <w:trPr>
          <w:ins w:id="3720" w:author="Arjan Kloosterboer" w:date="2017-09-22T00:36:00Z"/>
        </w:trPr>
        <w:tc>
          <w:tcPr>
            <w:tcW w:w="450" w:type="dxa"/>
            <w:tcBorders>
              <w:top w:val="nil"/>
              <w:left w:val="nil"/>
              <w:bottom w:val="nil"/>
              <w:right w:val="nil"/>
            </w:tcBorders>
            <w:tcMar>
              <w:top w:w="0" w:type="dxa"/>
              <w:left w:w="60" w:type="dxa"/>
              <w:bottom w:w="0" w:type="dxa"/>
              <w:right w:w="60" w:type="dxa"/>
            </w:tcMar>
          </w:tcPr>
          <w:p w14:paraId="4926720B" w14:textId="77777777" w:rsidR="00F051E7" w:rsidRDefault="00F051E7" w:rsidP="00F051E7">
            <w:pPr>
              <w:spacing w:after="0"/>
              <w:rPr>
                <w:ins w:id="3721" w:author="Arjan Kloosterboer" w:date="2017-09-22T00:36:00Z"/>
                <w:rFonts w:ascii="Calibri" w:eastAsia="Times New Roman" w:hAnsi="Calibri" w:cs="Calibri"/>
                <w:b/>
                <w:bCs/>
                <w:color w:val="0F0F0F"/>
              </w:rPr>
            </w:pPr>
          </w:p>
        </w:tc>
        <w:tc>
          <w:tcPr>
            <w:tcW w:w="8910" w:type="dxa"/>
            <w:gridSpan w:val="3"/>
            <w:tcBorders>
              <w:top w:val="nil"/>
              <w:left w:val="nil"/>
              <w:bottom w:val="nil"/>
              <w:right w:val="nil"/>
            </w:tcBorders>
            <w:tcMar>
              <w:top w:w="0" w:type="dxa"/>
              <w:left w:w="60" w:type="dxa"/>
              <w:bottom w:w="0" w:type="dxa"/>
              <w:right w:w="60" w:type="dxa"/>
            </w:tcMar>
          </w:tcPr>
          <w:p w14:paraId="62F1FC6A" w14:textId="77777777" w:rsidR="00F051E7" w:rsidRPr="0099344B" w:rsidRDefault="00F051E7" w:rsidP="00F051E7">
            <w:pPr>
              <w:spacing w:after="0"/>
              <w:rPr>
                <w:ins w:id="3722" w:author="Arjan Kloosterboer" w:date="2017-09-22T00:36:00Z"/>
                <w:rFonts w:ascii="Calibri" w:eastAsia="Times New Roman" w:hAnsi="Calibri" w:cs="Calibri"/>
                <w:color w:val="0F0F0F"/>
                <w:lang w:val="nl-NL"/>
              </w:rPr>
            </w:pPr>
            <w:ins w:id="3723" w:author="Arjan Kloosterboer" w:date="2017-09-22T00:36:00Z">
              <w:r w:rsidRPr="0099344B">
                <w:rPr>
                  <w:rFonts w:ascii="Calibri" w:eastAsia="Times New Roman" w:hAnsi="Calibri" w:cs="Calibri"/>
                  <w:color w:val="0F0F0F"/>
                  <w:lang w:val="nl-NL"/>
                </w:rPr>
                <w:t>De auteurswet geeft de creator/eigenaar van informatie bepaalde bevoegdheden om beperkingen of voorwaarden te stellen aan (her)gebruik van informatie. Veelal is een informatieobject vrij te gebruiken. Zo niet dan worden de gebruiksvoorwaarden vermeld zoals auteursrechtelijke beperkingen en voorschriften voor het citeren uit, en verwijzen naar het record.</w:t>
              </w:r>
            </w:ins>
          </w:p>
          <w:p w14:paraId="786D6857" w14:textId="77777777" w:rsidR="00F051E7" w:rsidRPr="0099344B" w:rsidRDefault="00F051E7" w:rsidP="00F051E7">
            <w:pPr>
              <w:spacing w:after="0"/>
              <w:rPr>
                <w:ins w:id="3724" w:author="Arjan Kloosterboer" w:date="2017-09-22T00:36:00Z"/>
                <w:rFonts w:ascii="Calibri" w:eastAsia="Times New Roman" w:hAnsi="Calibri" w:cs="Calibri"/>
                <w:color w:val="0F0F0F"/>
                <w:lang w:val="nl-NL"/>
              </w:rPr>
            </w:pPr>
            <w:ins w:id="3725" w:author="Arjan Kloosterboer" w:date="2017-09-22T00:36:00Z">
              <w:r w:rsidRPr="0099344B">
                <w:rPr>
                  <w:rFonts w:ascii="Calibri" w:eastAsia="Times New Roman" w:hAnsi="Calibri" w:cs="Calibri"/>
                  <w:color w:val="0F0F0F"/>
                  <w:lang w:val="nl-NL"/>
                </w:rPr>
                <w:t xml:space="preserve">Met de 'Indicatie gebruiksrecht' wordt aangegeven of er op enig moment sprake was, is of zal zijn </w:t>
              </w:r>
              <w:r w:rsidRPr="0099344B">
                <w:rPr>
                  <w:rFonts w:ascii="Calibri" w:eastAsia="Times New Roman" w:hAnsi="Calibri" w:cs="Calibri"/>
                  <w:color w:val="0F0F0F"/>
                  <w:lang w:val="nl-NL"/>
                </w:rPr>
                <w:lastRenderedPageBreak/>
                <w:t xml:space="preserve">van gebruiksrechtbeperkingen. Indien daarvan sprake is, dan wordt de beperking(en) en de periode(s) vermeld met de groepattribuutsoort 'Gebruiksrechten'. </w:t>
              </w:r>
            </w:ins>
          </w:p>
          <w:p w14:paraId="1848B8C9" w14:textId="77777777" w:rsidR="00F051E7" w:rsidRPr="0099344B" w:rsidRDefault="00F051E7" w:rsidP="00F051E7">
            <w:pPr>
              <w:spacing w:after="0"/>
              <w:rPr>
                <w:ins w:id="3726" w:author="Arjan Kloosterboer" w:date="2017-09-22T00:36:00Z"/>
                <w:rFonts w:ascii="Calibri" w:eastAsia="Times New Roman" w:hAnsi="Calibri" w:cs="Calibri"/>
                <w:color w:val="0F0F0F"/>
                <w:lang w:val="nl-NL"/>
              </w:rPr>
            </w:pPr>
            <w:ins w:id="3727" w:author="Arjan Kloosterboer" w:date="2017-09-22T00:36:00Z">
              <w:r w:rsidRPr="0099344B">
                <w:rPr>
                  <w:rFonts w:ascii="Calibri" w:eastAsia="Times New Roman" w:hAnsi="Calibri" w:cs="Calibri"/>
                  <w:color w:val="0F0F0F"/>
                  <w:lang w:val="nl-NL"/>
                </w:rPr>
                <w:t>Voor een informatieobject kunnen gelijktijdig verschillende typen gebruiksrechten gelden.</w:t>
              </w:r>
            </w:ins>
          </w:p>
          <w:p w14:paraId="38E5AF24" w14:textId="77777777" w:rsidR="00F051E7" w:rsidRPr="0099344B" w:rsidRDefault="00F051E7" w:rsidP="00F051E7">
            <w:pPr>
              <w:spacing w:after="0"/>
              <w:rPr>
                <w:ins w:id="3728" w:author="Arjan Kloosterboer" w:date="2017-09-22T00:36:00Z"/>
                <w:rFonts w:ascii="Calibri" w:eastAsia="Times New Roman" w:hAnsi="Calibri" w:cs="Calibri"/>
                <w:color w:val="0F0F0F"/>
                <w:lang w:val="nl-NL"/>
              </w:rPr>
            </w:pPr>
          </w:p>
        </w:tc>
        <w:bookmarkEnd w:id="3637"/>
      </w:tr>
    </w:tbl>
    <w:p w14:paraId="100DA4EC" w14:textId="77777777" w:rsidR="006B0CA1" w:rsidRPr="006B0CA1" w:rsidRDefault="006B0CA1" w:rsidP="006B0CA1">
      <w:pPr>
        <w:widowControl w:val="0"/>
        <w:autoSpaceDE w:val="0"/>
        <w:autoSpaceDN w:val="0"/>
        <w:adjustRightInd w:val="0"/>
        <w:spacing w:before="240" w:after="60" w:line="240" w:lineRule="auto"/>
        <w:outlineLvl w:val="3"/>
        <w:rPr>
          <w:ins w:id="3729" w:author="Arjan" w:date="2014-01-21T22:04:00Z"/>
          <w:rFonts w:ascii="Arial" w:eastAsia="Times New Roman" w:hAnsi="Arial" w:cs="Arial"/>
          <w:b/>
          <w:color w:val="004080"/>
          <w:sz w:val="24"/>
          <w:szCs w:val="24"/>
          <w:lang w:eastAsia="nl-NL"/>
        </w:rPr>
      </w:pPr>
      <w:ins w:id="3730" w:author="Arjan" w:date="2014-01-21T22:07:00Z">
        <w:r w:rsidRPr="00CF1953">
          <w:rPr>
            <w:rFonts w:ascii="Arial" w:eastAsia="Times New Roman" w:hAnsi="Arial" w:cs="Arial"/>
            <w:b/>
            <w:bCs/>
            <w:color w:val="004080"/>
            <w:sz w:val="24"/>
            <w:szCs w:val="24"/>
          </w:rPr>
          <w:lastRenderedPageBreak/>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ins>
      <w:ins w:id="3731" w:author="Arjan" w:date="2014-01-21T22:27:00Z">
        <w:r w:rsidR="00E45C16">
          <w:rPr>
            <w:rFonts w:ascii="Arial" w:eastAsia="Times New Roman" w:hAnsi="Arial" w:cs="Arial"/>
            <w:b/>
            <w:color w:val="004080"/>
            <w:sz w:val="24"/>
            <w:szCs w:val="24"/>
            <w:lang w:eastAsia="nl-NL"/>
          </w:rPr>
          <w:t>Groepa</w:t>
        </w:r>
      </w:ins>
      <w:ins w:id="3732" w:author="Arjan" w:date="2014-01-21T22:07:00Z">
        <w:r>
          <w:rPr>
            <w:rFonts w:ascii="Arial" w:eastAsia="Times New Roman" w:hAnsi="Arial" w:cs="Arial"/>
            <w:b/>
            <w:color w:val="004080"/>
            <w:sz w:val="24"/>
            <w:szCs w:val="24"/>
            <w:lang w:eastAsia="nl-NL"/>
          </w:rPr>
          <w:t>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ins>
      <w:ins w:id="3733" w:author="Arjan" w:date="2014-01-21T22:08:00Z">
        <w:r>
          <w:rPr>
            <w:rFonts w:ascii="Arial" w:eastAsia="Times New Roman" w:hAnsi="Arial" w:cs="Arial"/>
            <w:b/>
            <w:color w:val="004080"/>
            <w:sz w:val="24"/>
            <w:szCs w:val="24"/>
            <w:lang w:eastAsia="nl-NL"/>
          </w:rPr>
          <w:t>Gebruiksrechten</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756"/>
        <w:gridCol w:w="3261"/>
        <w:gridCol w:w="1563"/>
      </w:tblGrid>
      <w:tr w:rsidR="006B0CA1" w:rsidRPr="008F7B24" w14:paraId="1F106CDE" w14:textId="77777777" w:rsidTr="00BB0052">
        <w:trPr>
          <w:trHeight w:val="230"/>
          <w:ins w:id="3734" w:author="Arjan" w:date="2014-01-21T22:04:00Z"/>
        </w:trPr>
        <w:tc>
          <w:tcPr>
            <w:tcW w:w="3780" w:type="dxa"/>
            <w:tcBorders>
              <w:top w:val="single" w:sz="4" w:space="0" w:color="auto"/>
              <w:left w:val="nil"/>
              <w:bottom w:val="nil"/>
              <w:right w:val="nil"/>
            </w:tcBorders>
          </w:tcPr>
          <w:p w14:paraId="767CAE80" w14:textId="77777777" w:rsidR="006B0CA1" w:rsidRPr="008F7B24" w:rsidRDefault="006B0CA1" w:rsidP="006B0CA1">
            <w:pPr>
              <w:autoSpaceDE w:val="0"/>
              <w:autoSpaceDN w:val="0"/>
              <w:adjustRightInd w:val="0"/>
              <w:spacing w:after="0" w:line="240" w:lineRule="auto"/>
              <w:rPr>
                <w:ins w:id="3735" w:author="Arjan" w:date="2014-01-21T22:04:00Z"/>
                <w:rFonts w:ascii="Arial" w:eastAsia="Times New Roman" w:hAnsi="Arial" w:cs="Arial"/>
                <w:color w:val="000000"/>
                <w:sz w:val="20"/>
                <w:szCs w:val="20"/>
              </w:rPr>
            </w:pPr>
            <w:ins w:id="3736" w:author="Arjan" w:date="2014-01-21T22:04:00Z">
              <w:r w:rsidRPr="008F7B24">
                <w:rPr>
                  <w:rFonts w:ascii="Arial" w:eastAsia="Times New Roman" w:hAnsi="Arial" w:cs="Arial"/>
                  <w:b/>
                  <w:bCs/>
                  <w:color w:val="000000"/>
                  <w:sz w:val="20"/>
                  <w:szCs w:val="20"/>
                </w:rPr>
                <w:t xml:space="preserve">Naam </w:t>
              </w:r>
            </w:ins>
            <w:ins w:id="3737" w:author="Arjan" w:date="2014-01-21T22:27:00Z">
              <w:r w:rsidR="00E45C16">
                <w:rPr>
                  <w:rFonts w:ascii="Arial" w:eastAsia="Times New Roman" w:hAnsi="Arial" w:cs="Arial"/>
                  <w:b/>
                  <w:bCs/>
                  <w:color w:val="000000"/>
                  <w:sz w:val="20"/>
                  <w:szCs w:val="20"/>
                </w:rPr>
                <w:t>groep</w:t>
              </w:r>
            </w:ins>
            <w:ins w:id="3738" w:author="Arjan" w:date="2014-01-21T22:04:00Z">
              <w:r w:rsidRPr="008F7B24">
                <w:rPr>
                  <w:rFonts w:ascii="Arial" w:eastAsia="Times New Roman" w:hAnsi="Arial" w:cs="Arial"/>
                  <w:b/>
                  <w:bCs/>
                  <w:color w:val="000000"/>
                  <w:sz w:val="20"/>
                  <w:szCs w:val="20"/>
                </w:rPr>
                <w:t>attribuutsoort</w:t>
              </w:r>
            </w:ins>
          </w:p>
        </w:tc>
        <w:tc>
          <w:tcPr>
            <w:tcW w:w="5580" w:type="dxa"/>
            <w:gridSpan w:val="3"/>
            <w:tcBorders>
              <w:top w:val="single" w:sz="4" w:space="0" w:color="auto"/>
              <w:left w:val="nil"/>
              <w:bottom w:val="nil"/>
              <w:right w:val="nil"/>
            </w:tcBorders>
          </w:tcPr>
          <w:p w14:paraId="283F4A41" w14:textId="77777777" w:rsidR="006B0CA1" w:rsidRPr="008F7B24" w:rsidRDefault="006B0CA1" w:rsidP="006B0CA1">
            <w:pPr>
              <w:autoSpaceDE w:val="0"/>
              <w:autoSpaceDN w:val="0"/>
              <w:adjustRightInd w:val="0"/>
              <w:spacing w:after="0" w:line="240" w:lineRule="auto"/>
              <w:rPr>
                <w:ins w:id="3739" w:author="Arjan" w:date="2014-01-21T22:04:00Z"/>
                <w:rFonts w:ascii="Arial" w:eastAsia="Times New Roman" w:hAnsi="Arial" w:cs="Arial"/>
                <w:color w:val="000000"/>
                <w:sz w:val="20"/>
                <w:szCs w:val="20"/>
              </w:rPr>
            </w:pPr>
            <w:ins w:id="3740" w:author="Arjan" w:date="2014-01-21T22:08:00Z">
              <w:r>
                <w:rPr>
                  <w:rFonts w:ascii="Arial" w:eastAsia="Times New Roman" w:hAnsi="Arial" w:cs="Arial"/>
                  <w:color w:val="000000"/>
                  <w:sz w:val="20"/>
                  <w:szCs w:val="20"/>
                </w:rPr>
                <w:t>Gebruiksrechten</w:t>
              </w:r>
            </w:ins>
          </w:p>
        </w:tc>
      </w:tr>
      <w:tr w:rsidR="006B0CA1" w:rsidRPr="008F7B24" w14:paraId="30E998CD" w14:textId="77777777" w:rsidTr="00BB0052">
        <w:trPr>
          <w:ins w:id="3741" w:author="Arjan" w:date="2014-01-21T22:04:00Z"/>
        </w:trPr>
        <w:tc>
          <w:tcPr>
            <w:tcW w:w="3780" w:type="dxa"/>
            <w:tcBorders>
              <w:top w:val="nil"/>
              <w:left w:val="nil"/>
              <w:bottom w:val="nil"/>
              <w:right w:val="nil"/>
            </w:tcBorders>
          </w:tcPr>
          <w:p w14:paraId="542D3E8A" w14:textId="77777777" w:rsidR="006B0CA1" w:rsidRPr="008F7B24" w:rsidRDefault="006B0CA1" w:rsidP="006B0CA1">
            <w:pPr>
              <w:autoSpaceDE w:val="0"/>
              <w:autoSpaceDN w:val="0"/>
              <w:adjustRightInd w:val="0"/>
              <w:spacing w:after="0" w:line="240" w:lineRule="auto"/>
              <w:rPr>
                <w:ins w:id="3742"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66C50F52" w14:textId="77777777" w:rsidR="006B0CA1" w:rsidRPr="008F7B24" w:rsidRDefault="006B0CA1" w:rsidP="006B0CA1">
            <w:pPr>
              <w:autoSpaceDE w:val="0"/>
              <w:autoSpaceDN w:val="0"/>
              <w:adjustRightInd w:val="0"/>
              <w:spacing w:after="0" w:line="240" w:lineRule="auto"/>
              <w:rPr>
                <w:ins w:id="3743" w:author="Arjan" w:date="2014-01-21T22:04:00Z"/>
                <w:rFonts w:ascii="Arial" w:eastAsia="Times New Roman" w:hAnsi="Arial" w:cs="Arial"/>
                <w:color w:val="000000"/>
                <w:sz w:val="20"/>
                <w:szCs w:val="20"/>
              </w:rPr>
            </w:pPr>
          </w:p>
        </w:tc>
      </w:tr>
      <w:tr w:rsidR="006B0CA1" w:rsidRPr="008F7B24" w14:paraId="5AC30AA0" w14:textId="77777777" w:rsidTr="00BB0052">
        <w:trPr>
          <w:ins w:id="3744" w:author="Arjan" w:date="2014-01-21T22:04:00Z"/>
        </w:trPr>
        <w:tc>
          <w:tcPr>
            <w:tcW w:w="3780" w:type="dxa"/>
            <w:tcBorders>
              <w:top w:val="nil"/>
              <w:left w:val="nil"/>
              <w:bottom w:val="nil"/>
              <w:right w:val="nil"/>
            </w:tcBorders>
          </w:tcPr>
          <w:p w14:paraId="0C97CC6A" w14:textId="77777777" w:rsidR="006B0CA1" w:rsidRPr="008F7B24" w:rsidRDefault="006B0CA1" w:rsidP="006B0CA1">
            <w:pPr>
              <w:autoSpaceDE w:val="0"/>
              <w:autoSpaceDN w:val="0"/>
              <w:adjustRightInd w:val="0"/>
              <w:spacing w:after="0" w:line="240" w:lineRule="auto"/>
              <w:rPr>
                <w:ins w:id="3745" w:author="Arjan" w:date="2014-01-21T22:04:00Z"/>
                <w:rFonts w:ascii="Arial" w:eastAsia="Times New Roman" w:hAnsi="Arial" w:cs="Arial"/>
                <w:color w:val="000000"/>
                <w:sz w:val="20"/>
                <w:szCs w:val="20"/>
              </w:rPr>
            </w:pPr>
            <w:ins w:id="3746" w:author="Arjan" w:date="2014-01-21T22:04:00Z">
              <w:r w:rsidRPr="008F7B24">
                <w:rPr>
                  <w:rFonts w:ascii="Arial" w:eastAsia="Times New Roman" w:hAnsi="Arial" w:cs="Arial"/>
                  <w:b/>
                  <w:bCs/>
                  <w:color w:val="000000"/>
                  <w:sz w:val="20"/>
                  <w:szCs w:val="20"/>
                </w:rPr>
                <w:t>Herkomst attribuutsoort</w:t>
              </w:r>
            </w:ins>
          </w:p>
        </w:tc>
        <w:tc>
          <w:tcPr>
            <w:tcW w:w="5580" w:type="dxa"/>
            <w:gridSpan w:val="3"/>
            <w:tcBorders>
              <w:top w:val="nil"/>
              <w:left w:val="nil"/>
              <w:bottom w:val="nil"/>
              <w:right w:val="nil"/>
            </w:tcBorders>
          </w:tcPr>
          <w:p w14:paraId="3689AD1D" w14:textId="77777777" w:rsidR="006B0CA1" w:rsidRPr="008F7B24" w:rsidRDefault="006B0CA1" w:rsidP="00BB0052">
            <w:pPr>
              <w:autoSpaceDE w:val="0"/>
              <w:autoSpaceDN w:val="0"/>
              <w:adjustRightInd w:val="0"/>
              <w:spacing w:after="0" w:line="240" w:lineRule="auto"/>
              <w:rPr>
                <w:ins w:id="3747" w:author="Arjan" w:date="2014-01-21T22:04:00Z"/>
                <w:rFonts w:ascii="Arial" w:eastAsia="Times New Roman" w:hAnsi="Arial" w:cs="Arial"/>
                <w:color w:val="000000"/>
                <w:sz w:val="20"/>
                <w:szCs w:val="20"/>
              </w:rPr>
            </w:pPr>
            <w:ins w:id="3748" w:author="Arjan" w:date="2014-01-21T22:08:00Z">
              <w:r>
                <w:rPr>
                  <w:rFonts w:ascii="Arial" w:eastAsia="Times New Roman" w:hAnsi="Arial" w:cs="Arial"/>
                  <w:color w:val="000000"/>
                  <w:sz w:val="20"/>
                  <w:szCs w:val="20"/>
                </w:rPr>
                <w:t xml:space="preserve">Richtlijn </w:t>
              </w:r>
            </w:ins>
            <w:ins w:id="3749" w:author="Arjan" w:date="2014-01-21T22:14:00Z">
              <w:r w:rsidR="00BB0052">
                <w:rPr>
                  <w:rFonts w:ascii="Arial" w:eastAsia="Times New Roman" w:hAnsi="Arial" w:cs="Arial"/>
                  <w:color w:val="000000"/>
                  <w:sz w:val="20"/>
                  <w:szCs w:val="20"/>
                </w:rPr>
                <w:t>M</w:t>
              </w:r>
            </w:ins>
            <w:ins w:id="3750" w:author="Arjan" w:date="2014-01-21T22:08:00Z">
              <w:r>
                <w:rPr>
                  <w:rFonts w:ascii="Arial" w:eastAsia="Times New Roman" w:hAnsi="Arial" w:cs="Arial"/>
                  <w:color w:val="000000"/>
                  <w:sz w:val="20"/>
                  <w:szCs w:val="20"/>
                </w:rPr>
                <w:t>eta</w:t>
              </w:r>
            </w:ins>
            <w:ins w:id="3751" w:author="Arjan" w:date="2014-01-21T22:14:00Z">
              <w:r w:rsidR="00BB0052">
                <w:rPr>
                  <w:rFonts w:ascii="Arial" w:eastAsia="Times New Roman" w:hAnsi="Arial" w:cs="Arial"/>
                  <w:color w:val="000000"/>
                  <w:sz w:val="20"/>
                  <w:szCs w:val="20"/>
                </w:rPr>
                <w:t>gegevens</w:t>
              </w:r>
            </w:ins>
            <w:ins w:id="3752" w:author="Arjan" w:date="2014-01-21T22:08:00Z">
              <w:r>
                <w:rPr>
                  <w:rFonts w:ascii="Arial" w:eastAsia="Times New Roman" w:hAnsi="Arial" w:cs="Arial"/>
                  <w:color w:val="000000"/>
                  <w:sz w:val="20"/>
                  <w:szCs w:val="20"/>
                </w:rPr>
                <w:t xml:space="preserve"> </w:t>
              </w:r>
            </w:ins>
            <w:ins w:id="3753" w:author="Arjan" w:date="2014-01-21T22:14:00Z">
              <w:r w:rsidR="00BB0052">
                <w:rPr>
                  <w:rFonts w:ascii="Arial" w:eastAsia="Times New Roman" w:hAnsi="Arial" w:cs="Arial"/>
                  <w:color w:val="000000"/>
                  <w:sz w:val="20"/>
                  <w:szCs w:val="20"/>
                </w:rPr>
                <w:t>O</w:t>
              </w:r>
            </w:ins>
            <w:ins w:id="3754" w:author="Arjan" w:date="2014-01-21T22:08:00Z">
              <w:r>
                <w:rPr>
                  <w:rFonts w:ascii="Arial" w:eastAsia="Times New Roman" w:hAnsi="Arial" w:cs="Arial"/>
                  <w:color w:val="000000"/>
                  <w:sz w:val="20"/>
                  <w:szCs w:val="20"/>
                </w:rPr>
                <w:t>verheidsinformatie</w:t>
              </w:r>
            </w:ins>
          </w:p>
        </w:tc>
      </w:tr>
      <w:tr w:rsidR="006B0CA1" w:rsidRPr="008F7B24" w14:paraId="3C045273" w14:textId="77777777" w:rsidTr="00BB0052">
        <w:trPr>
          <w:ins w:id="3755" w:author="Arjan" w:date="2014-01-21T22:04:00Z"/>
        </w:trPr>
        <w:tc>
          <w:tcPr>
            <w:tcW w:w="3780" w:type="dxa"/>
            <w:tcBorders>
              <w:top w:val="nil"/>
              <w:left w:val="nil"/>
              <w:bottom w:val="nil"/>
              <w:right w:val="nil"/>
            </w:tcBorders>
          </w:tcPr>
          <w:p w14:paraId="077B74D8" w14:textId="77777777" w:rsidR="006B0CA1" w:rsidRPr="008F7B24" w:rsidRDefault="006B0CA1" w:rsidP="006B0CA1">
            <w:pPr>
              <w:autoSpaceDE w:val="0"/>
              <w:autoSpaceDN w:val="0"/>
              <w:adjustRightInd w:val="0"/>
              <w:spacing w:after="0" w:line="240" w:lineRule="auto"/>
              <w:rPr>
                <w:ins w:id="3756"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263E3858" w14:textId="77777777" w:rsidR="006B0CA1" w:rsidRPr="008F7B24" w:rsidRDefault="006B0CA1" w:rsidP="006B0CA1">
            <w:pPr>
              <w:autoSpaceDE w:val="0"/>
              <w:autoSpaceDN w:val="0"/>
              <w:adjustRightInd w:val="0"/>
              <w:spacing w:after="0" w:line="240" w:lineRule="auto"/>
              <w:rPr>
                <w:ins w:id="3757" w:author="Arjan" w:date="2014-01-21T22:04:00Z"/>
                <w:rFonts w:ascii="Arial" w:eastAsia="Times New Roman" w:hAnsi="Arial" w:cs="Arial"/>
                <w:color w:val="000000"/>
                <w:sz w:val="20"/>
                <w:szCs w:val="20"/>
              </w:rPr>
            </w:pPr>
          </w:p>
        </w:tc>
      </w:tr>
      <w:tr w:rsidR="006B0CA1" w:rsidRPr="008F7B24" w14:paraId="1C2DA314" w14:textId="77777777" w:rsidTr="00BB0052">
        <w:trPr>
          <w:ins w:id="3758" w:author="Arjan" w:date="2014-01-21T22:04:00Z"/>
        </w:trPr>
        <w:tc>
          <w:tcPr>
            <w:tcW w:w="3780" w:type="dxa"/>
            <w:tcBorders>
              <w:top w:val="nil"/>
              <w:left w:val="nil"/>
              <w:bottom w:val="nil"/>
              <w:right w:val="nil"/>
            </w:tcBorders>
          </w:tcPr>
          <w:p w14:paraId="0CDBCE63" w14:textId="77777777" w:rsidR="006B0CA1" w:rsidRPr="008F7B24" w:rsidRDefault="006B0CA1" w:rsidP="006B0CA1">
            <w:pPr>
              <w:autoSpaceDE w:val="0"/>
              <w:autoSpaceDN w:val="0"/>
              <w:adjustRightInd w:val="0"/>
              <w:spacing w:after="0" w:line="240" w:lineRule="auto"/>
              <w:rPr>
                <w:ins w:id="3759" w:author="Arjan" w:date="2014-01-21T22:04:00Z"/>
                <w:rFonts w:ascii="Arial" w:eastAsia="Times New Roman" w:hAnsi="Arial" w:cs="Arial"/>
                <w:color w:val="000000"/>
                <w:sz w:val="20"/>
                <w:szCs w:val="20"/>
              </w:rPr>
            </w:pPr>
            <w:ins w:id="3760" w:author="Arjan" w:date="2014-01-21T22:04:00Z">
              <w:r w:rsidRPr="008F7B24">
                <w:rPr>
                  <w:rFonts w:ascii="Arial" w:eastAsia="Times New Roman" w:hAnsi="Arial" w:cs="Arial"/>
                  <w:b/>
                  <w:bCs/>
                  <w:color w:val="000000"/>
                  <w:sz w:val="20"/>
                  <w:szCs w:val="20"/>
                </w:rPr>
                <w:t>Code attribuutsoort</w:t>
              </w:r>
            </w:ins>
          </w:p>
        </w:tc>
        <w:tc>
          <w:tcPr>
            <w:tcW w:w="5580" w:type="dxa"/>
            <w:gridSpan w:val="3"/>
            <w:tcBorders>
              <w:top w:val="nil"/>
              <w:left w:val="nil"/>
              <w:bottom w:val="nil"/>
              <w:right w:val="nil"/>
            </w:tcBorders>
          </w:tcPr>
          <w:p w14:paraId="67895FD0" w14:textId="77777777" w:rsidR="006B0CA1" w:rsidRPr="008F7B24" w:rsidRDefault="006B0CA1" w:rsidP="006B0CA1">
            <w:pPr>
              <w:autoSpaceDE w:val="0"/>
              <w:autoSpaceDN w:val="0"/>
              <w:adjustRightInd w:val="0"/>
              <w:spacing w:after="0" w:line="240" w:lineRule="auto"/>
              <w:rPr>
                <w:ins w:id="3761" w:author="Arjan" w:date="2014-01-21T22:04:00Z"/>
                <w:rFonts w:ascii="Arial" w:eastAsia="Times New Roman" w:hAnsi="Arial" w:cs="Arial"/>
                <w:color w:val="000000"/>
                <w:sz w:val="20"/>
                <w:szCs w:val="20"/>
              </w:rPr>
            </w:pPr>
          </w:p>
        </w:tc>
      </w:tr>
      <w:tr w:rsidR="006B0CA1" w:rsidRPr="008F7B24" w14:paraId="4CA5E5CC" w14:textId="77777777" w:rsidTr="00BB0052">
        <w:trPr>
          <w:ins w:id="3762" w:author="Arjan" w:date="2014-01-21T22:04:00Z"/>
        </w:trPr>
        <w:tc>
          <w:tcPr>
            <w:tcW w:w="3780" w:type="dxa"/>
            <w:tcBorders>
              <w:top w:val="nil"/>
              <w:left w:val="nil"/>
              <w:bottom w:val="nil"/>
              <w:right w:val="nil"/>
            </w:tcBorders>
          </w:tcPr>
          <w:p w14:paraId="1DD5FB0D" w14:textId="77777777" w:rsidR="006B0CA1" w:rsidRPr="008F7B24" w:rsidRDefault="006B0CA1" w:rsidP="006B0CA1">
            <w:pPr>
              <w:autoSpaceDE w:val="0"/>
              <w:autoSpaceDN w:val="0"/>
              <w:adjustRightInd w:val="0"/>
              <w:spacing w:after="0" w:line="240" w:lineRule="auto"/>
              <w:rPr>
                <w:ins w:id="3763"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350CF1D2" w14:textId="77777777" w:rsidR="006B0CA1" w:rsidRPr="008F7B24" w:rsidRDefault="006B0CA1" w:rsidP="006B0CA1">
            <w:pPr>
              <w:autoSpaceDE w:val="0"/>
              <w:autoSpaceDN w:val="0"/>
              <w:adjustRightInd w:val="0"/>
              <w:spacing w:after="0" w:line="240" w:lineRule="auto"/>
              <w:rPr>
                <w:ins w:id="3764" w:author="Arjan" w:date="2014-01-21T22:04:00Z"/>
                <w:rFonts w:ascii="Arial" w:eastAsia="Times New Roman" w:hAnsi="Arial" w:cs="Arial"/>
                <w:color w:val="000000"/>
                <w:sz w:val="20"/>
                <w:szCs w:val="20"/>
              </w:rPr>
            </w:pPr>
          </w:p>
        </w:tc>
      </w:tr>
      <w:tr w:rsidR="006B0CA1" w:rsidRPr="008F7B24" w14:paraId="0577414B" w14:textId="77777777" w:rsidTr="00BB0052">
        <w:trPr>
          <w:ins w:id="3765" w:author="Arjan" w:date="2014-01-21T22:04:00Z"/>
        </w:trPr>
        <w:tc>
          <w:tcPr>
            <w:tcW w:w="3780" w:type="dxa"/>
            <w:tcBorders>
              <w:top w:val="nil"/>
              <w:left w:val="nil"/>
              <w:bottom w:val="nil"/>
              <w:right w:val="nil"/>
            </w:tcBorders>
          </w:tcPr>
          <w:p w14:paraId="136D9B27" w14:textId="77777777" w:rsidR="006B0CA1" w:rsidRPr="008F7B24" w:rsidRDefault="006B0CA1" w:rsidP="006B0CA1">
            <w:pPr>
              <w:autoSpaceDE w:val="0"/>
              <w:autoSpaceDN w:val="0"/>
              <w:adjustRightInd w:val="0"/>
              <w:spacing w:after="0" w:line="240" w:lineRule="auto"/>
              <w:rPr>
                <w:ins w:id="3766" w:author="Arjan" w:date="2014-01-21T22:04:00Z"/>
                <w:rFonts w:ascii="Arial" w:eastAsia="Times New Roman" w:hAnsi="Arial" w:cs="Arial"/>
                <w:color w:val="000000"/>
                <w:sz w:val="20"/>
                <w:szCs w:val="20"/>
              </w:rPr>
            </w:pPr>
            <w:ins w:id="3767" w:author="Arjan" w:date="2014-01-21T22:04:00Z">
              <w:r w:rsidRPr="008F7B24">
                <w:rPr>
                  <w:rFonts w:ascii="Arial" w:eastAsia="Times New Roman" w:hAnsi="Arial" w:cs="Arial"/>
                  <w:b/>
                  <w:bCs/>
                  <w:color w:val="000000"/>
                  <w:sz w:val="20"/>
                  <w:szCs w:val="20"/>
                </w:rPr>
                <w:t>XML-tag attribuutsoort</w:t>
              </w:r>
            </w:ins>
          </w:p>
        </w:tc>
        <w:tc>
          <w:tcPr>
            <w:tcW w:w="5580" w:type="dxa"/>
            <w:gridSpan w:val="3"/>
            <w:tcBorders>
              <w:top w:val="nil"/>
              <w:left w:val="nil"/>
              <w:bottom w:val="nil"/>
              <w:right w:val="nil"/>
            </w:tcBorders>
          </w:tcPr>
          <w:p w14:paraId="6EE5EB0D" w14:textId="77777777" w:rsidR="006B0CA1" w:rsidRPr="008F7B24" w:rsidRDefault="006B0CA1" w:rsidP="006B0CA1">
            <w:pPr>
              <w:autoSpaceDE w:val="0"/>
              <w:autoSpaceDN w:val="0"/>
              <w:adjustRightInd w:val="0"/>
              <w:spacing w:after="0" w:line="240" w:lineRule="auto"/>
              <w:rPr>
                <w:ins w:id="3768" w:author="Arjan" w:date="2014-01-21T22:04:00Z"/>
                <w:rFonts w:ascii="Arial" w:eastAsia="Times New Roman" w:hAnsi="Arial" w:cs="Arial"/>
                <w:color w:val="000000"/>
                <w:sz w:val="20"/>
                <w:szCs w:val="20"/>
              </w:rPr>
            </w:pPr>
            <w:ins w:id="3769" w:author="Arjan" w:date="2014-01-21T22:08:00Z">
              <w:r>
                <w:rPr>
                  <w:rFonts w:ascii="Arial" w:eastAsia="Times New Roman" w:hAnsi="Arial" w:cs="Arial"/>
                  <w:color w:val="000000"/>
                  <w:sz w:val="20"/>
                  <w:szCs w:val="20"/>
                </w:rPr>
                <w:t>gebruiksrechten</w:t>
              </w:r>
            </w:ins>
          </w:p>
        </w:tc>
      </w:tr>
      <w:tr w:rsidR="006B0CA1" w:rsidRPr="008F7B24" w14:paraId="5DF2DA1B" w14:textId="77777777" w:rsidTr="00BB0052">
        <w:trPr>
          <w:ins w:id="3770" w:author="Arjan" w:date="2014-01-21T22:04:00Z"/>
        </w:trPr>
        <w:tc>
          <w:tcPr>
            <w:tcW w:w="3780" w:type="dxa"/>
            <w:tcBorders>
              <w:top w:val="nil"/>
              <w:left w:val="nil"/>
              <w:bottom w:val="nil"/>
              <w:right w:val="nil"/>
            </w:tcBorders>
          </w:tcPr>
          <w:p w14:paraId="4B109F8E" w14:textId="77777777" w:rsidR="006B0CA1" w:rsidRPr="008F7B24" w:rsidRDefault="006B0CA1" w:rsidP="006B0CA1">
            <w:pPr>
              <w:autoSpaceDE w:val="0"/>
              <w:autoSpaceDN w:val="0"/>
              <w:adjustRightInd w:val="0"/>
              <w:spacing w:after="0" w:line="240" w:lineRule="auto"/>
              <w:rPr>
                <w:ins w:id="3771"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57C5E519" w14:textId="77777777" w:rsidR="006B0CA1" w:rsidRPr="008F7B24" w:rsidRDefault="006B0CA1" w:rsidP="006B0CA1">
            <w:pPr>
              <w:autoSpaceDE w:val="0"/>
              <w:autoSpaceDN w:val="0"/>
              <w:adjustRightInd w:val="0"/>
              <w:spacing w:after="0" w:line="240" w:lineRule="auto"/>
              <w:rPr>
                <w:ins w:id="3772" w:author="Arjan" w:date="2014-01-21T22:04:00Z"/>
                <w:rFonts w:ascii="Arial" w:eastAsia="Times New Roman" w:hAnsi="Arial" w:cs="Arial"/>
                <w:color w:val="000000"/>
                <w:sz w:val="20"/>
                <w:szCs w:val="20"/>
              </w:rPr>
            </w:pPr>
          </w:p>
        </w:tc>
      </w:tr>
      <w:tr w:rsidR="006B0CA1" w:rsidRPr="00AE1A91" w14:paraId="1F933902" w14:textId="77777777" w:rsidTr="00BB0052">
        <w:trPr>
          <w:ins w:id="3773" w:author="Arjan" w:date="2014-01-21T22:04:00Z"/>
        </w:trPr>
        <w:tc>
          <w:tcPr>
            <w:tcW w:w="3780" w:type="dxa"/>
            <w:tcBorders>
              <w:top w:val="nil"/>
              <w:left w:val="nil"/>
              <w:bottom w:val="nil"/>
              <w:right w:val="nil"/>
            </w:tcBorders>
          </w:tcPr>
          <w:p w14:paraId="48A61879" w14:textId="77777777" w:rsidR="006B0CA1" w:rsidRPr="008F7B24" w:rsidRDefault="006B0CA1" w:rsidP="006B0CA1">
            <w:pPr>
              <w:autoSpaceDE w:val="0"/>
              <w:autoSpaceDN w:val="0"/>
              <w:adjustRightInd w:val="0"/>
              <w:spacing w:after="0" w:line="240" w:lineRule="auto"/>
              <w:rPr>
                <w:ins w:id="3774" w:author="Arjan" w:date="2014-01-21T22:04:00Z"/>
                <w:rFonts w:ascii="Arial" w:eastAsia="Times New Roman" w:hAnsi="Arial" w:cs="Arial"/>
                <w:color w:val="000000"/>
                <w:sz w:val="20"/>
                <w:szCs w:val="20"/>
              </w:rPr>
            </w:pPr>
            <w:ins w:id="3775" w:author="Arjan" w:date="2014-01-21T22:04:00Z">
              <w:r w:rsidRPr="008F7B24">
                <w:rPr>
                  <w:rFonts w:ascii="Arial" w:eastAsia="Times New Roman" w:hAnsi="Arial" w:cs="Arial"/>
                  <w:b/>
                  <w:bCs/>
                  <w:color w:val="000000"/>
                  <w:sz w:val="20"/>
                  <w:szCs w:val="20"/>
                </w:rPr>
                <w:t>Definitie attribuutsoort</w:t>
              </w:r>
            </w:ins>
          </w:p>
        </w:tc>
        <w:tc>
          <w:tcPr>
            <w:tcW w:w="5580" w:type="dxa"/>
            <w:gridSpan w:val="3"/>
            <w:tcBorders>
              <w:top w:val="nil"/>
              <w:left w:val="nil"/>
              <w:bottom w:val="nil"/>
              <w:right w:val="nil"/>
            </w:tcBorders>
          </w:tcPr>
          <w:p w14:paraId="2705AB8E" w14:textId="77777777" w:rsidR="006B0CA1" w:rsidRPr="00DD0F4F" w:rsidRDefault="00BB0052" w:rsidP="00BB0052">
            <w:pPr>
              <w:autoSpaceDE w:val="0"/>
              <w:autoSpaceDN w:val="0"/>
              <w:adjustRightInd w:val="0"/>
              <w:spacing w:after="0" w:line="240" w:lineRule="auto"/>
              <w:rPr>
                <w:ins w:id="3776" w:author="Arjan" w:date="2014-01-21T22:04:00Z"/>
                <w:rFonts w:ascii="Arial" w:eastAsia="Times New Roman" w:hAnsi="Arial" w:cs="Arial"/>
                <w:color w:val="000000"/>
                <w:sz w:val="20"/>
                <w:szCs w:val="20"/>
                <w:lang w:val="nl-NL"/>
              </w:rPr>
            </w:pPr>
            <w:ins w:id="3777" w:author="Arjan" w:date="2014-01-21T22:13:00Z">
              <w:r w:rsidRPr="00DD0F4F">
                <w:rPr>
                  <w:rFonts w:ascii="Arial" w:eastAsia="Times New Roman" w:hAnsi="Arial" w:cs="Arial"/>
                  <w:color w:val="000000"/>
                  <w:sz w:val="20"/>
                  <w:szCs w:val="20"/>
                  <w:lang w:val="nl-NL"/>
                </w:rPr>
                <w:t>Voorwaarden verbonden aan het gebruik van het informatieobject anders dan raadpleging</w:t>
              </w:r>
            </w:ins>
          </w:p>
        </w:tc>
      </w:tr>
      <w:tr w:rsidR="006B0CA1" w:rsidRPr="00AE1A91" w14:paraId="6DB6A1CD" w14:textId="77777777" w:rsidTr="00BB0052">
        <w:trPr>
          <w:trHeight w:val="230"/>
          <w:ins w:id="3778" w:author="Arjan" w:date="2014-01-21T22:04:00Z"/>
        </w:trPr>
        <w:tc>
          <w:tcPr>
            <w:tcW w:w="3780" w:type="dxa"/>
            <w:tcBorders>
              <w:top w:val="nil"/>
              <w:left w:val="nil"/>
              <w:bottom w:val="nil"/>
              <w:right w:val="nil"/>
            </w:tcBorders>
          </w:tcPr>
          <w:p w14:paraId="6DFED412" w14:textId="77777777" w:rsidR="006B0CA1" w:rsidRPr="00DD0F4F" w:rsidRDefault="006B0CA1" w:rsidP="006B0CA1">
            <w:pPr>
              <w:autoSpaceDE w:val="0"/>
              <w:autoSpaceDN w:val="0"/>
              <w:adjustRightInd w:val="0"/>
              <w:spacing w:after="0" w:line="240" w:lineRule="auto"/>
              <w:rPr>
                <w:ins w:id="3779" w:author="Arjan" w:date="2014-01-21T22:04:00Z"/>
                <w:rFonts w:ascii="Arial" w:eastAsia="Times New Roman" w:hAnsi="Arial" w:cs="Arial"/>
                <w:b/>
                <w:bCs/>
                <w:color w:val="000000"/>
                <w:sz w:val="20"/>
                <w:szCs w:val="20"/>
                <w:lang w:val="nl-NL"/>
              </w:rPr>
            </w:pPr>
          </w:p>
        </w:tc>
        <w:tc>
          <w:tcPr>
            <w:tcW w:w="5580" w:type="dxa"/>
            <w:gridSpan w:val="3"/>
            <w:tcBorders>
              <w:top w:val="nil"/>
              <w:left w:val="nil"/>
              <w:bottom w:val="nil"/>
              <w:right w:val="nil"/>
            </w:tcBorders>
          </w:tcPr>
          <w:p w14:paraId="641AA847" w14:textId="77777777" w:rsidR="006B0CA1" w:rsidRPr="00DD0F4F" w:rsidRDefault="006B0CA1" w:rsidP="006B0CA1">
            <w:pPr>
              <w:autoSpaceDE w:val="0"/>
              <w:autoSpaceDN w:val="0"/>
              <w:adjustRightInd w:val="0"/>
              <w:spacing w:after="0" w:line="240" w:lineRule="auto"/>
              <w:rPr>
                <w:ins w:id="3780" w:author="Arjan" w:date="2014-01-21T22:04:00Z"/>
                <w:rFonts w:ascii="Arial" w:eastAsia="Times New Roman" w:hAnsi="Arial" w:cs="Arial"/>
                <w:color w:val="000000"/>
                <w:sz w:val="20"/>
                <w:szCs w:val="20"/>
                <w:lang w:val="nl-NL"/>
              </w:rPr>
            </w:pPr>
          </w:p>
        </w:tc>
      </w:tr>
      <w:tr w:rsidR="006B0CA1" w:rsidRPr="00AE1A91" w14:paraId="27C5F3BF" w14:textId="77777777" w:rsidTr="00BB0052">
        <w:trPr>
          <w:trHeight w:val="230"/>
          <w:ins w:id="3781" w:author="Arjan" w:date="2014-01-21T22:04:00Z"/>
        </w:trPr>
        <w:tc>
          <w:tcPr>
            <w:tcW w:w="3780" w:type="dxa"/>
            <w:tcBorders>
              <w:top w:val="nil"/>
              <w:left w:val="nil"/>
              <w:bottom w:val="nil"/>
              <w:right w:val="nil"/>
            </w:tcBorders>
          </w:tcPr>
          <w:p w14:paraId="126A38E6" w14:textId="77777777" w:rsidR="006B0CA1" w:rsidRPr="008F7B24" w:rsidRDefault="006B0CA1" w:rsidP="006B0CA1">
            <w:pPr>
              <w:autoSpaceDE w:val="0"/>
              <w:autoSpaceDN w:val="0"/>
              <w:adjustRightInd w:val="0"/>
              <w:spacing w:after="0" w:line="240" w:lineRule="auto"/>
              <w:rPr>
                <w:ins w:id="3782" w:author="Arjan" w:date="2014-01-21T22:04:00Z"/>
                <w:rFonts w:ascii="Arial" w:eastAsia="Times New Roman" w:hAnsi="Arial" w:cs="Arial"/>
                <w:color w:val="000000"/>
                <w:sz w:val="20"/>
                <w:szCs w:val="20"/>
              </w:rPr>
            </w:pPr>
            <w:ins w:id="3783" w:author="Arjan" w:date="2014-01-21T22:04:00Z">
              <w:r w:rsidRPr="008F7B24">
                <w:rPr>
                  <w:rFonts w:ascii="Arial" w:eastAsia="Times New Roman" w:hAnsi="Arial" w:cs="Arial"/>
                  <w:b/>
                  <w:bCs/>
                  <w:color w:val="000000"/>
                  <w:sz w:val="20"/>
                  <w:szCs w:val="20"/>
                </w:rPr>
                <w:t>Herkomst definitie attribuutsoort</w:t>
              </w:r>
            </w:ins>
          </w:p>
        </w:tc>
        <w:tc>
          <w:tcPr>
            <w:tcW w:w="5580" w:type="dxa"/>
            <w:gridSpan w:val="3"/>
            <w:tcBorders>
              <w:top w:val="nil"/>
              <w:left w:val="nil"/>
              <w:bottom w:val="nil"/>
              <w:right w:val="nil"/>
            </w:tcBorders>
          </w:tcPr>
          <w:p w14:paraId="10159A1D" w14:textId="77777777" w:rsidR="006B0CA1" w:rsidRPr="00DD0F4F" w:rsidRDefault="00BB0052" w:rsidP="006B0CA1">
            <w:pPr>
              <w:autoSpaceDE w:val="0"/>
              <w:autoSpaceDN w:val="0"/>
              <w:adjustRightInd w:val="0"/>
              <w:spacing w:after="0" w:line="240" w:lineRule="auto"/>
              <w:rPr>
                <w:ins w:id="3784" w:author="Arjan" w:date="2014-01-21T22:04:00Z"/>
                <w:rFonts w:ascii="Arial" w:eastAsia="Times New Roman" w:hAnsi="Arial" w:cs="Arial"/>
                <w:color w:val="000000"/>
                <w:sz w:val="20"/>
                <w:szCs w:val="20"/>
                <w:lang w:val="nl-NL"/>
              </w:rPr>
            </w:pPr>
            <w:ins w:id="3785" w:author="Arjan" w:date="2014-01-21T22:14:00Z">
              <w:r w:rsidRPr="00DD0F4F">
                <w:rPr>
                  <w:rFonts w:ascii="Arial" w:eastAsia="Times New Roman" w:hAnsi="Arial" w:cs="Arial"/>
                  <w:color w:val="000000"/>
                  <w:sz w:val="20"/>
                  <w:szCs w:val="20"/>
                  <w:lang w:val="nl-NL"/>
                </w:rPr>
                <w:t>KING o.b.v. Richtlijn Metagegevens Overheidsinformatie</w:t>
              </w:r>
            </w:ins>
          </w:p>
        </w:tc>
      </w:tr>
      <w:tr w:rsidR="006B0CA1" w:rsidRPr="00AE1A91" w14:paraId="081F9DE2" w14:textId="77777777" w:rsidTr="00BB0052">
        <w:trPr>
          <w:ins w:id="3786" w:author="Arjan" w:date="2014-01-21T22:04:00Z"/>
        </w:trPr>
        <w:tc>
          <w:tcPr>
            <w:tcW w:w="3780" w:type="dxa"/>
            <w:tcBorders>
              <w:top w:val="nil"/>
              <w:left w:val="nil"/>
              <w:bottom w:val="nil"/>
              <w:right w:val="nil"/>
            </w:tcBorders>
          </w:tcPr>
          <w:p w14:paraId="7024BC7A" w14:textId="77777777" w:rsidR="006B0CA1" w:rsidRPr="00DD0F4F" w:rsidRDefault="006B0CA1" w:rsidP="006B0CA1">
            <w:pPr>
              <w:autoSpaceDE w:val="0"/>
              <w:autoSpaceDN w:val="0"/>
              <w:adjustRightInd w:val="0"/>
              <w:spacing w:after="0" w:line="240" w:lineRule="auto"/>
              <w:rPr>
                <w:ins w:id="3787" w:author="Arjan" w:date="2014-01-21T22:04:00Z"/>
                <w:rFonts w:ascii="Arial" w:eastAsia="Times New Roman" w:hAnsi="Arial" w:cs="Arial"/>
                <w:b/>
                <w:bCs/>
                <w:color w:val="000000"/>
                <w:sz w:val="20"/>
                <w:szCs w:val="20"/>
                <w:lang w:val="nl-NL"/>
              </w:rPr>
            </w:pPr>
          </w:p>
        </w:tc>
        <w:tc>
          <w:tcPr>
            <w:tcW w:w="5580" w:type="dxa"/>
            <w:gridSpan w:val="3"/>
            <w:tcBorders>
              <w:top w:val="nil"/>
              <w:left w:val="nil"/>
              <w:bottom w:val="nil"/>
              <w:right w:val="nil"/>
            </w:tcBorders>
          </w:tcPr>
          <w:p w14:paraId="4C5F8935" w14:textId="77777777" w:rsidR="006B0CA1" w:rsidRPr="00DD0F4F" w:rsidRDefault="006B0CA1" w:rsidP="006B0CA1">
            <w:pPr>
              <w:autoSpaceDE w:val="0"/>
              <w:autoSpaceDN w:val="0"/>
              <w:adjustRightInd w:val="0"/>
              <w:spacing w:after="0" w:line="240" w:lineRule="auto"/>
              <w:rPr>
                <w:ins w:id="3788" w:author="Arjan" w:date="2014-01-21T22:04:00Z"/>
                <w:rFonts w:ascii="Arial" w:eastAsia="Times New Roman" w:hAnsi="Arial" w:cs="Arial"/>
                <w:color w:val="000000"/>
                <w:sz w:val="20"/>
                <w:szCs w:val="20"/>
                <w:lang w:val="nl-NL"/>
              </w:rPr>
            </w:pPr>
          </w:p>
        </w:tc>
      </w:tr>
      <w:tr w:rsidR="006B0CA1" w:rsidRPr="008F7B24" w14:paraId="69FF7160" w14:textId="77777777" w:rsidTr="00BB0052">
        <w:trPr>
          <w:ins w:id="3789" w:author="Arjan" w:date="2014-01-21T22:04:00Z"/>
        </w:trPr>
        <w:tc>
          <w:tcPr>
            <w:tcW w:w="3780" w:type="dxa"/>
            <w:tcBorders>
              <w:top w:val="nil"/>
              <w:left w:val="nil"/>
              <w:bottom w:val="nil"/>
              <w:right w:val="nil"/>
            </w:tcBorders>
          </w:tcPr>
          <w:p w14:paraId="3FF8A298" w14:textId="77777777" w:rsidR="006B0CA1" w:rsidRPr="008F7B24" w:rsidRDefault="006B0CA1" w:rsidP="006B0CA1">
            <w:pPr>
              <w:autoSpaceDE w:val="0"/>
              <w:autoSpaceDN w:val="0"/>
              <w:adjustRightInd w:val="0"/>
              <w:spacing w:after="0" w:line="240" w:lineRule="auto"/>
              <w:rPr>
                <w:ins w:id="3790" w:author="Arjan" w:date="2014-01-21T22:04:00Z"/>
                <w:rFonts w:ascii="Arial" w:eastAsia="Times New Roman" w:hAnsi="Arial" w:cs="Arial"/>
                <w:color w:val="000000"/>
                <w:sz w:val="20"/>
                <w:szCs w:val="20"/>
              </w:rPr>
            </w:pPr>
            <w:ins w:id="3791" w:author="Arjan" w:date="2014-01-21T22:04:00Z">
              <w:r w:rsidRPr="008F7B24">
                <w:rPr>
                  <w:rFonts w:ascii="Arial" w:eastAsia="Times New Roman" w:hAnsi="Arial" w:cs="Arial"/>
                  <w:b/>
                  <w:bCs/>
                  <w:color w:val="000000"/>
                  <w:sz w:val="20"/>
                  <w:szCs w:val="20"/>
                </w:rPr>
                <w:t>Datum opname attribuutsoort</w:t>
              </w:r>
            </w:ins>
          </w:p>
        </w:tc>
        <w:tc>
          <w:tcPr>
            <w:tcW w:w="5580" w:type="dxa"/>
            <w:gridSpan w:val="3"/>
            <w:tcBorders>
              <w:top w:val="nil"/>
              <w:left w:val="nil"/>
              <w:bottom w:val="nil"/>
              <w:right w:val="nil"/>
            </w:tcBorders>
          </w:tcPr>
          <w:p w14:paraId="4082839A" w14:textId="77777777" w:rsidR="006B0CA1" w:rsidRPr="008F7B24" w:rsidRDefault="00BB0052" w:rsidP="006B0CA1">
            <w:pPr>
              <w:autoSpaceDE w:val="0"/>
              <w:autoSpaceDN w:val="0"/>
              <w:adjustRightInd w:val="0"/>
              <w:spacing w:after="0" w:line="240" w:lineRule="auto"/>
              <w:rPr>
                <w:ins w:id="3792" w:author="Arjan" w:date="2014-01-21T22:04:00Z"/>
                <w:rFonts w:ascii="Arial" w:eastAsia="Times New Roman" w:hAnsi="Arial" w:cs="Arial"/>
                <w:color w:val="000000"/>
                <w:sz w:val="20"/>
                <w:szCs w:val="20"/>
              </w:rPr>
            </w:pPr>
            <w:ins w:id="3793" w:author="Arjan" w:date="2014-01-21T22:14:00Z">
              <w:r>
                <w:rPr>
                  <w:rFonts w:ascii="Arial" w:eastAsia="Times New Roman" w:hAnsi="Arial" w:cs="Arial"/>
                  <w:color w:val="000000"/>
                  <w:sz w:val="20"/>
                  <w:szCs w:val="20"/>
                </w:rPr>
                <w:t>15-12-2013</w:t>
              </w:r>
            </w:ins>
          </w:p>
        </w:tc>
      </w:tr>
      <w:tr w:rsidR="006B0CA1" w:rsidRPr="008F7B24" w14:paraId="0F5DB703" w14:textId="77777777" w:rsidTr="00BB0052">
        <w:trPr>
          <w:ins w:id="3794" w:author="Arjan" w:date="2014-01-21T22:04:00Z"/>
        </w:trPr>
        <w:tc>
          <w:tcPr>
            <w:tcW w:w="3780" w:type="dxa"/>
            <w:tcBorders>
              <w:top w:val="nil"/>
              <w:left w:val="nil"/>
              <w:bottom w:val="nil"/>
              <w:right w:val="nil"/>
            </w:tcBorders>
          </w:tcPr>
          <w:p w14:paraId="07AD6631" w14:textId="77777777" w:rsidR="006B0CA1" w:rsidRPr="008F7B24" w:rsidRDefault="006B0CA1" w:rsidP="006B0CA1">
            <w:pPr>
              <w:autoSpaceDE w:val="0"/>
              <w:autoSpaceDN w:val="0"/>
              <w:adjustRightInd w:val="0"/>
              <w:spacing w:after="0" w:line="240" w:lineRule="auto"/>
              <w:rPr>
                <w:ins w:id="3795"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22361203" w14:textId="77777777" w:rsidR="006B0CA1" w:rsidRPr="008F7B24" w:rsidRDefault="006B0CA1" w:rsidP="006B0CA1">
            <w:pPr>
              <w:autoSpaceDE w:val="0"/>
              <w:autoSpaceDN w:val="0"/>
              <w:adjustRightInd w:val="0"/>
              <w:spacing w:after="0" w:line="240" w:lineRule="auto"/>
              <w:rPr>
                <w:ins w:id="3796" w:author="Arjan" w:date="2014-01-21T22:04:00Z"/>
                <w:rFonts w:ascii="Arial" w:eastAsia="Times New Roman" w:hAnsi="Arial" w:cs="Arial"/>
                <w:color w:val="000000"/>
                <w:sz w:val="20"/>
                <w:szCs w:val="20"/>
              </w:rPr>
            </w:pPr>
          </w:p>
        </w:tc>
      </w:tr>
      <w:tr w:rsidR="006B0CA1" w:rsidRPr="00AE1A91" w14:paraId="4418E7DF" w14:textId="77777777" w:rsidTr="00BB0052">
        <w:trPr>
          <w:ins w:id="3797" w:author="Arjan" w:date="2014-01-21T22:04:00Z"/>
        </w:trPr>
        <w:tc>
          <w:tcPr>
            <w:tcW w:w="3780" w:type="dxa"/>
            <w:tcBorders>
              <w:top w:val="nil"/>
              <w:left w:val="nil"/>
              <w:bottom w:val="nil"/>
              <w:right w:val="nil"/>
            </w:tcBorders>
          </w:tcPr>
          <w:p w14:paraId="1942B13A" w14:textId="77777777" w:rsidR="006B0CA1" w:rsidRPr="008F7B24" w:rsidRDefault="006B0CA1" w:rsidP="006B0CA1">
            <w:pPr>
              <w:autoSpaceDE w:val="0"/>
              <w:autoSpaceDN w:val="0"/>
              <w:adjustRightInd w:val="0"/>
              <w:spacing w:after="0" w:line="240" w:lineRule="auto"/>
              <w:rPr>
                <w:ins w:id="3798" w:author="Arjan" w:date="2014-01-21T22:04:00Z"/>
                <w:rFonts w:ascii="Arial" w:eastAsia="Times New Roman" w:hAnsi="Arial" w:cs="Arial"/>
                <w:color w:val="000000"/>
                <w:sz w:val="20"/>
                <w:szCs w:val="20"/>
              </w:rPr>
            </w:pPr>
            <w:ins w:id="3799" w:author="Arjan" w:date="2014-01-21T22:04:00Z">
              <w:r w:rsidRPr="008F7B24">
                <w:rPr>
                  <w:rFonts w:ascii="Arial" w:eastAsia="Times New Roman" w:hAnsi="Arial" w:cs="Arial"/>
                  <w:b/>
                  <w:bCs/>
                  <w:color w:val="000000"/>
                  <w:sz w:val="20"/>
                  <w:szCs w:val="20"/>
                </w:rPr>
                <w:t>Toelichting attribuutsoort</w:t>
              </w:r>
            </w:ins>
          </w:p>
        </w:tc>
        <w:tc>
          <w:tcPr>
            <w:tcW w:w="5580" w:type="dxa"/>
            <w:gridSpan w:val="3"/>
            <w:tcBorders>
              <w:top w:val="nil"/>
              <w:left w:val="nil"/>
              <w:bottom w:val="nil"/>
              <w:right w:val="nil"/>
            </w:tcBorders>
          </w:tcPr>
          <w:p w14:paraId="2E95CE52" w14:textId="77777777" w:rsidR="005D07DB" w:rsidRPr="00DD0F4F" w:rsidRDefault="00BB0052" w:rsidP="005D07DB">
            <w:pPr>
              <w:autoSpaceDE w:val="0"/>
              <w:autoSpaceDN w:val="0"/>
              <w:adjustRightInd w:val="0"/>
              <w:spacing w:after="0" w:line="240" w:lineRule="auto"/>
              <w:rPr>
                <w:ins w:id="3800" w:author="Arjan" w:date="2014-01-21T22:04:00Z"/>
                <w:rFonts w:ascii="Arial" w:eastAsia="Times New Roman" w:hAnsi="Arial" w:cs="Arial"/>
                <w:color w:val="000000"/>
                <w:sz w:val="20"/>
                <w:szCs w:val="20"/>
                <w:lang w:val="nl-NL"/>
              </w:rPr>
            </w:pPr>
            <w:ins w:id="3801" w:author="Arjan" w:date="2014-01-21T22:15:00Z">
              <w:r w:rsidRPr="00DD0F4F">
                <w:rPr>
                  <w:rFonts w:ascii="Arial" w:eastAsia="Times New Roman" w:hAnsi="Arial" w:cs="Arial"/>
                  <w:color w:val="000000"/>
                  <w:sz w:val="20"/>
                  <w:szCs w:val="20"/>
                  <w:lang w:val="nl-NL"/>
                </w:rPr>
                <w:t>De auteurswet geeft de creator/eigenaar van informatie bepaalde bevoegdheden om beperkingen of voorwaarden te stellen aan (her)gebruik van informatie. Met deze attribuutsoort word</w:t>
              </w:r>
            </w:ins>
            <w:ins w:id="3802" w:author="Arjan" w:date="2014-01-21T22:16:00Z">
              <w:r w:rsidRPr="00DD0F4F">
                <w:rPr>
                  <w:rFonts w:ascii="Arial" w:eastAsia="Times New Roman" w:hAnsi="Arial" w:cs="Arial"/>
                  <w:color w:val="000000"/>
                  <w:sz w:val="20"/>
                  <w:szCs w:val="20"/>
                  <w:lang w:val="nl-NL"/>
                </w:rPr>
                <w:t xml:space="preserve">en de gebruiksrechten </w:t>
              </w:r>
            </w:ins>
            <w:ins w:id="3803" w:author="Arjan" w:date="2014-01-21T22:23:00Z">
              <w:r w:rsidRPr="00DD0F4F">
                <w:rPr>
                  <w:rFonts w:ascii="Arial" w:eastAsia="Times New Roman" w:hAnsi="Arial" w:cs="Arial"/>
                  <w:color w:val="000000"/>
                  <w:sz w:val="20"/>
                  <w:szCs w:val="20"/>
                  <w:lang w:val="nl-NL"/>
                </w:rPr>
                <w:t>vastgelegd</w:t>
              </w:r>
            </w:ins>
            <w:ins w:id="3804" w:author="Arjan" w:date="2014-01-21T22:17:00Z">
              <w:r w:rsidRPr="00DD0F4F">
                <w:rPr>
                  <w:rFonts w:ascii="Arial" w:eastAsia="Times New Roman" w:hAnsi="Arial" w:cs="Arial"/>
                  <w:color w:val="000000"/>
                  <w:sz w:val="20"/>
                  <w:szCs w:val="20"/>
                  <w:lang w:val="nl-NL"/>
                </w:rPr>
                <w:t xml:space="preserve">, </w:t>
              </w:r>
            </w:ins>
            <w:ins w:id="3805" w:author="Arjan" w:date="2014-01-21T22:15:00Z">
              <w:r w:rsidRPr="00DD0F4F">
                <w:rPr>
                  <w:rFonts w:ascii="Arial" w:eastAsia="Times New Roman" w:hAnsi="Arial" w:cs="Arial"/>
                  <w:color w:val="000000"/>
                  <w:sz w:val="20"/>
                  <w:szCs w:val="20"/>
                  <w:lang w:val="nl-NL"/>
                </w:rPr>
                <w:t>in</w:t>
              </w:r>
            </w:ins>
            <w:ins w:id="3806" w:author="Arjan" w:date="2014-01-21T22:17:00Z">
              <w:r w:rsidRPr="00DD0F4F">
                <w:rPr>
                  <w:rFonts w:ascii="Arial" w:eastAsia="Times New Roman" w:hAnsi="Arial" w:cs="Arial"/>
                  <w:color w:val="000000"/>
                  <w:sz w:val="20"/>
                  <w:szCs w:val="20"/>
                  <w:lang w:val="nl-NL"/>
                </w:rPr>
                <w:t>clusief de</w:t>
              </w:r>
            </w:ins>
            <w:ins w:id="3807" w:author="Arjan" w:date="2014-01-21T22:15:00Z">
              <w:r w:rsidRPr="00DD0F4F">
                <w:rPr>
                  <w:rFonts w:ascii="Arial" w:eastAsia="Times New Roman" w:hAnsi="Arial" w:cs="Arial"/>
                  <w:color w:val="000000"/>
                  <w:sz w:val="20"/>
                  <w:szCs w:val="20"/>
                  <w:lang w:val="nl-NL"/>
                </w:rPr>
                <w:t xml:space="preserve"> periode</w:t>
              </w:r>
            </w:ins>
            <w:ins w:id="3808" w:author="Arjan" w:date="2014-01-21T22:17:00Z">
              <w:r w:rsidRPr="00DD0F4F">
                <w:rPr>
                  <w:rFonts w:ascii="Arial" w:eastAsia="Times New Roman" w:hAnsi="Arial" w:cs="Arial"/>
                  <w:color w:val="000000"/>
                  <w:sz w:val="20"/>
                  <w:szCs w:val="20"/>
                  <w:lang w:val="nl-NL"/>
                </w:rPr>
                <w:t xml:space="preserve"> waarin deze gebruiksrechten gelden</w:t>
              </w:r>
            </w:ins>
            <w:ins w:id="3809" w:author="Arjan" w:date="2014-01-21T22:15:00Z">
              <w:r w:rsidRPr="00DD0F4F">
                <w:rPr>
                  <w:rFonts w:ascii="Arial" w:eastAsia="Times New Roman" w:hAnsi="Arial" w:cs="Arial"/>
                  <w:color w:val="000000"/>
                  <w:sz w:val="20"/>
                  <w:szCs w:val="20"/>
                  <w:lang w:val="nl-NL"/>
                </w:rPr>
                <w:t>.</w:t>
              </w:r>
            </w:ins>
            <w:ins w:id="3810" w:author="Arjan" w:date="2014-01-21T22:38:00Z">
              <w:r w:rsidR="005D07DB" w:rsidRPr="00DD0F4F">
                <w:rPr>
                  <w:rFonts w:ascii="Arial" w:eastAsia="Times New Roman" w:hAnsi="Arial" w:cs="Arial"/>
                  <w:color w:val="000000"/>
                  <w:sz w:val="20"/>
                  <w:szCs w:val="20"/>
                  <w:lang w:val="nl-NL"/>
                </w:rPr>
                <w:t xml:space="preserve"> Het gaat bijvoorbe</w:t>
              </w:r>
            </w:ins>
            <w:ins w:id="3811" w:author="Arjan" w:date="2014-01-21T22:39:00Z">
              <w:r w:rsidR="005D07DB" w:rsidRPr="00DD0F4F">
                <w:rPr>
                  <w:rFonts w:ascii="Arial" w:eastAsia="Times New Roman" w:hAnsi="Arial" w:cs="Arial"/>
                  <w:color w:val="000000"/>
                  <w:sz w:val="20"/>
                  <w:szCs w:val="20"/>
                  <w:lang w:val="nl-NL"/>
                </w:rPr>
                <w:t>eld om</w:t>
              </w:r>
            </w:ins>
            <w:ins w:id="3812" w:author="Arjan" w:date="2014-01-21T22:38:00Z">
              <w:r w:rsidR="005D07DB" w:rsidRPr="00DD0F4F">
                <w:rPr>
                  <w:rFonts w:ascii="Arial" w:eastAsia="Times New Roman" w:hAnsi="Arial" w:cs="Arial"/>
                  <w:color w:val="000000"/>
                  <w:sz w:val="20"/>
                  <w:szCs w:val="20"/>
                  <w:lang w:val="nl-NL"/>
                </w:rPr>
                <w:t xml:space="preserve"> auteursrechtelijke beperkingen en voorschriften voor het citeren van en verwijzen naar het record</w:t>
              </w:r>
            </w:ins>
            <w:ins w:id="3813" w:author="Arjan" w:date="2014-01-21T22:39:00Z">
              <w:r w:rsidR="005D07DB" w:rsidRPr="00DD0F4F">
                <w:rPr>
                  <w:rFonts w:ascii="Arial" w:eastAsia="Times New Roman" w:hAnsi="Arial" w:cs="Arial"/>
                  <w:color w:val="000000"/>
                  <w:sz w:val="20"/>
                  <w:szCs w:val="20"/>
                  <w:lang w:val="nl-NL"/>
                </w:rPr>
                <w:t>.</w:t>
              </w:r>
            </w:ins>
          </w:p>
        </w:tc>
      </w:tr>
      <w:tr w:rsidR="006B0CA1" w:rsidRPr="00AE1A91" w14:paraId="6BBCA3B0" w14:textId="77777777" w:rsidTr="00BB0052">
        <w:trPr>
          <w:ins w:id="3814" w:author="Arjan" w:date="2014-01-21T22:04:00Z"/>
        </w:trPr>
        <w:tc>
          <w:tcPr>
            <w:tcW w:w="3780" w:type="dxa"/>
            <w:tcBorders>
              <w:top w:val="nil"/>
              <w:left w:val="nil"/>
              <w:bottom w:val="nil"/>
              <w:right w:val="nil"/>
            </w:tcBorders>
          </w:tcPr>
          <w:p w14:paraId="0A8425D0" w14:textId="77777777" w:rsidR="006B0CA1" w:rsidRPr="00DD0F4F" w:rsidRDefault="006B0CA1" w:rsidP="006B0CA1">
            <w:pPr>
              <w:autoSpaceDE w:val="0"/>
              <w:autoSpaceDN w:val="0"/>
              <w:adjustRightInd w:val="0"/>
              <w:spacing w:after="0" w:line="240" w:lineRule="auto"/>
              <w:rPr>
                <w:ins w:id="3815" w:author="Arjan" w:date="2014-01-21T22:04:00Z"/>
                <w:rFonts w:ascii="Arial" w:eastAsia="Times New Roman" w:hAnsi="Arial" w:cs="Arial"/>
                <w:b/>
                <w:bCs/>
                <w:color w:val="000000"/>
                <w:sz w:val="20"/>
                <w:szCs w:val="20"/>
                <w:lang w:val="nl-NL"/>
              </w:rPr>
            </w:pPr>
          </w:p>
        </w:tc>
        <w:tc>
          <w:tcPr>
            <w:tcW w:w="5580" w:type="dxa"/>
            <w:gridSpan w:val="3"/>
            <w:tcBorders>
              <w:top w:val="nil"/>
              <w:left w:val="nil"/>
              <w:bottom w:val="nil"/>
              <w:right w:val="nil"/>
            </w:tcBorders>
          </w:tcPr>
          <w:p w14:paraId="0AAB6133" w14:textId="77777777" w:rsidR="006B0CA1" w:rsidRPr="00DD0F4F" w:rsidRDefault="006B0CA1" w:rsidP="006B0CA1">
            <w:pPr>
              <w:autoSpaceDE w:val="0"/>
              <w:autoSpaceDN w:val="0"/>
              <w:adjustRightInd w:val="0"/>
              <w:spacing w:after="0" w:line="240" w:lineRule="auto"/>
              <w:rPr>
                <w:ins w:id="3816" w:author="Arjan" w:date="2014-01-21T22:04:00Z"/>
                <w:rFonts w:ascii="Arial" w:eastAsia="Times New Roman" w:hAnsi="Arial" w:cs="Arial"/>
                <w:color w:val="000000"/>
                <w:sz w:val="20"/>
                <w:szCs w:val="20"/>
                <w:lang w:val="nl-NL"/>
              </w:rPr>
            </w:pPr>
          </w:p>
        </w:tc>
      </w:tr>
      <w:tr w:rsidR="00BB0052" w:rsidRPr="008F7B24" w14:paraId="14F07D00" w14:textId="77777777" w:rsidTr="00BB0052">
        <w:trPr>
          <w:ins w:id="3817" w:author="Arjan" w:date="2014-01-21T22:22:00Z"/>
        </w:trPr>
        <w:tc>
          <w:tcPr>
            <w:tcW w:w="3780" w:type="dxa"/>
            <w:tcBorders>
              <w:top w:val="nil"/>
              <w:left w:val="nil"/>
              <w:bottom w:val="nil"/>
              <w:right w:val="nil"/>
            </w:tcBorders>
          </w:tcPr>
          <w:p w14:paraId="3EE07FB0" w14:textId="77777777" w:rsidR="00BB0052" w:rsidRDefault="00BB0052" w:rsidP="006B0CA1">
            <w:pPr>
              <w:autoSpaceDE w:val="0"/>
              <w:autoSpaceDN w:val="0"/>
              <w:adjustRightInd w:val="0"/>
              <w:spacing w:after="0" w:line="240" w:lineRule="auto"/>
              <w:rPr>
                <w:ins w:id="3818" w:author="Arjan" w:date="2014-01-21T22:22:00Z"/>
                <w:rFonts w:ascii="Arial" w:eastAsia="Times New Roman" w:hAnsi="Arial" w:cs="Arial"/>
                <w:b/>
                <w:bCs/>
                <w:color w:val="000000"/>
                <w:sz w:val="20"/>
                <w:szCs w:val="20"/>
              </w:rPr>
            </w:pPr>
            <w:ins w:id="3819" w:author="Arjan" w:date="2014-01-21T22:22:00Z">
              <w:r>
                <w:rPr>
                  <w:rFonts w:ascii="Arial" w:eastAsia="Times New Roman" w:hAnsi="Arial" w:cs="Arial"/>
                  <w:b/>
                  <w:bCs/>
                  <w:color w:val="000000"/>
                  <w:sz w:val="20"/>
                  <w:szCs w:val="20"/>
                </w:rPr>
                <w:t>Overzicht attributen</w:t>
              </w:r>
            </w:ins>
          </w:p>
        </w:tc>
        <w:tc>
          <w:tcPr>
            <w:tcW w:w="756" w:type="dxa"/>
            <w:tcBorders>
              <w:top w:val="nil"/>
              <w:left w:val="nil"/>
              <w:bottom w:val="nil"/>
              <w:right w:val="nil"/>
            </w:tcBorders>
          </w:tcPr>
          <w:p w14:paraId="458F5A61" w14:textId="77777777" w:rsidR="00BB0052" w:rsidRPr="00F2006F" w:rsidRDefault="00BB0052" w:rsidP="006B0CA1">
            <w:pPr>
              <w:autoSpaceDE w:val="0"/>
              <w:autoSpaceDN w:val="0"/>
              <w:adjustRightInd w:val="0"/>
              <w:spacing w:after="0" w:line="240" w:lineRule="auto"/>
              <w:rPr>
                <w:ins w:id="3820" w:author="Arjan" w:date="2014-01-21T22:22:00Z"/>
                <w:rFonts w:ascii="Arial" w:eastAsia="Times New Roman" w:hAnsi="Arial" w:cs="Arial"/>
                <w:i/>
                <w:iCs/>
                <w:color w:val="000000"/>
                <w:sz w:val="20"/>
                <w:szCs w:val="20"/>
              </w:rPr>
            </w:pPr>
            <w:ins w:id="3821" w:author="Arjan" w:date="2014-01-21T22:22:00Z">
              <w:r w:rsidRPr="00F2006F">
                <w:rPr>
                  <w:rFonts w:ascii="Arial" w:eastAsia="Times New Roman" w:hAnsi="Arial" w:cs="Arial"/>
                  <w:i/>
                  <w:iCs/>
                  <w:color w:val="000000"/>
                  <w:sz w:val="20"/>
                  <w:szCs w:val="20"/>
                </w:rPr>
                <w:t>Code</w:t>
              </w:r>
            </w:ins>
          </w:p>
        </w:tc>
        <w:tc>
          <w:tcPr>
            <w:tcW w:w="3261" w:type="dxa"/>
            <w:tcBorders>
              <w:top w:val="nil"/>
              <w:left w:val="nil"/>
              <w:bottom w:val="nil"/>
              <w:right w:val="nil"/>
            </w:tcBorders>
          </w:tcPr>
          <w:p w14:paraId="278B141B" w14:textId="77777777" w:rsidR="00BB0052" w:rsidRPr="00F2006F" w:rsidRDefault="00BB0052" w:rsidP="006B0CA1">
            <w:pPr>
              <w:autoSpaceDE w:val="0"/>
              <w:autoSpaceDN w:val="0"/>
              <w:adjustRightInd w:val="0"/>
              <w:spacing w:after="0" w:line="240" w:lineRule="auto"/>
              <w:rPr>
                <w:ins w:id="3822" w:author="Arjan" w:date="2014-01-21T22:22:00Z"/>
                <w:rFonts w:ascii="Arial" w:eastAsia="Times New Roman" w:hAnsi="Arial" w:cs="Arial"/>
                <w:i/>
                <w:iCs/>
                <w:color w:val="000000"/>
                <w:sz w:val="20"/>
                <w:szCs w:val="20"/>
              </w:rPr>
            </w:pPr>
            <w:ins w:id="3823" w:author="Arjan" w:date="2014-01-21T22:22:00Z">
              <w:r w:rsidRPr="00F2006F">
                <w:rPr>
                  <w:rFonts w:ascii="Arial" w:eastAsia="Times New Roman" w:hAnsi="Arial" w:cs="Arial"/>
                  <w:i/>
                  <w:iCs/>
                  <w:color w:val="000000"/>
                  <w:sz w:val="20"/>
                  <w:szCs w:val="20"/>
                </w:rPr>
                <w:t>Gegevensnaam</w:t>
              </w:r>
            </w:ins>
          </w:p>
        </w:tc>
        <w:tc>
          <w:tcPr>
            <w:tcW w:w="1563" w:type="dxa"/>
            <w:tcBorders>
              <w:top w:val="nil"/>
              <w:left w:val="nil"/>
              <w:bottom w:val="nil"/>
              <w:right w:val="nil"/>
            </w:tcBorders>
          </w:tcPr>
          <w:p w14:paraId="1D8F139F" w14:textId="77777777" w:rsidR="00BB0052" w:rsidRPr="00F2006F" w:rsidRDefault="00BB0052" w:rsidP="006B0CA1">
            <w:pPr>
              <w:autoSpaceDE w:val="0"/>
              <w:autoSpaceDN w:val="0"/>
              <w:adjustRightInd w:val="0"/>
              <w:spacing w:after="0" w:line="240" w:lineRule="auto"/>
              <w:rPr>
                <w:ins w:id="3824" w:author="Arjan" w:date="2014-01-21T22:22:00Z"/>
                <w:rFonts w:ascii="Arial" w:eastAsia="Times New Roman" w:hAnsi="Arial" w:cs="Arial"/>
                <w:i/>
                <w:iCs/>
                <w:color w:val="000000"/>
                <w:sz w:val="20"/>
                <w:szCs w:val="20"/>
              </w:rPr>
            </w:pPr>
            <w:ins w:id="3825" w:author="Arjan" w:date="2014-01-21T22:22:00Z">
              <w:r w:rsidRPr="00F2006F">
                <w:rPr>
                  <w:rFonts w:ascii="Arial" w:eastAsia="Times New Roman" w:hAnsi="Arial" w:cs="Arial"/>
                  <w:i/>
                  <w:iCs/>
                  <w:color w:val="000000"/>
                  <w:sz w:val="20"/>
                  <w:szCs w:val="20"/>
                </w:rPr>
                <w:t>Herkomst</w:t>
              </w:r>
            </w:ins>
          </w:p>
        </w:tc>
      </w:tr>
      <w:tr w:rsidR="00BB0052" w:rsidRPr="008F7B24" w14:paraId="720E4C0B" w14:textId="77777777" w:rsidTr="00BB0052">
        <w:trPr>
          <w:ins w:id="3826" w:author="Arjan" w:date="2014-01-21T22:22:00Z"/>
        </w:trPr>
        <w:tc>
          <w:tcPr>
            <w:tcW w:w="3780" w:type="dxa"/>
            <w:tcBorders>
              <w:top w:val="nil"/>
              <w:left w:val="nil"/>
              <w:bottom w:val="nil"/>
              <w:right w:val="nil"/>
            </w:tcBorders>
          </w:tcPr>
          <w:p w14:paraId="68F8325A" w14:textId="77777777" w:rsidR="00BB0052" w:rsidRDefault="00BB0052" w:rsidP="006B0CA1">
            <w:pPr>
              <w:autoSpaceDE w:val="0"/>
              <w:autoSpaceDN w:val="0"/>
              <w:adjustRightInd w:val="0"/>
              <w:spacing w:after="0" w:line="240" w:lineRule="auto"/>
              <w:rPr>
                <w:ins w:id="3827" w:author="Arjan" w:date="2014-01-21T22:22:00Z"/>
                <w:rFonts w:ascii="Arial" w:eastAsia="Times New Roman" w:hAnsi="Arial" w:cs="Arial"/>
                <w:b/>
                <w:bCs/>
                <w:color w:val="000000"/>
                <w:sz w:val="20"/>
                <w:szCs w:val="20"/>
              </w:rPr>
            </w:pPr>
          </w:p>
        </w:tc>
        <w:tc>
          <w:tcPr>
            <w:tcW w:w="756" w:type="dxa"/>
            <w:tcBorders>
              <w:top w:val="nil"/>
              <w:left w:val="nil"/>
              <w:bottom w:val="nil"/>
              <w:right w:val="nil"/>
            </w:tcBorders>
          </w:tcPr>
          <w:p w14:paraId="14B0A03B" w14:textId="77777777" w:rsidR="00BB0052" w:rsidRPr="00F2006F" w:rsidRDefault="00BB0052" w:rsidP="006B0CA1">
            <w:pPr>
              <w:autoSpaceDE w:val="0"/>
              <w:autoSpaceDN w:val="0"/>
              <w:adjustRightInd w:val="0"/>
              <w:spacing w:after="0" w:line="240" w:lineRule="auto"/>
              <w:rPr>
                <w:ins w:id="3828" w:author="Arjan" w:date="2014-01-21T22:22:00Z"/>
                <w:rFonts w:ascii="Arial" w:eastAsia="Times New Roman" w:hAnsi="Arial" w:cs="Arial"/>
                <w:i/>
                <w:iCs/>
                <w:color w:val="000000"/>
                <w:sz w:val="20"/>
                <w:szCs w:val="20"/>
              </w:rPr>
            </w:pPr>
          </w:p>
        </w:tc>
        <w:tc>
          <w:tcPr>
            <w:tcW w:w="3261" w:type="dxa"/>
            <w:tcBorders>
              <w:top w:val="nil"/>
              <w:left w:val="nil"/>
              <w:bottom w:val="nil"/>
              <w:right w:val="nil"/>
            </w:tcBorders>
          </w:tcPr>
          <w:p w14:paraId="56FFC2BC" w14:textId="77777777" w:rsidR="00BB0052" w:rsidRPr="00E45C16" w:rsidRDefault="00E45C16" w:rsidP="006B0CA1">
            <w:pPr>
              <w:autoSpaceDE w:val="0"/>
              <w:autoSpaceDN w:val="0"/>
              <w:adjustRightInd w:val="0"/>
              <w:spacing w:after="0" w:line="240" w:lineRule="auto"/>
              <w:rPr>
                <w:ins w:id="3829" w:author="Arjan" w:date="2014-01-21T22:22:00Z"/>
                <w:rFonts w:ascii="Arial" w:eastAsia="Times New Roman" w:hAnsi="Arial" w:cs="Arial"/>
                <w:iCs/>
                <w:color w:val="000000"/>
                <w:sz w:val="20"/>
                <w:szCs w:val="20"/>
              </w:rPr>
            </w:pPr>
            <w:ins w:id="3830" w:author="Arjan" w:date="2014-01-21T22:23:00Z">
              <w:r w:rsidRPr="00E45C16">
                <w:rPr>
                  <w:rFonts w:ascii="Arial" w:eastAsia="Times New Roman" w:hAnsi="Arial" w:cs="Arial"/>
                  <w:iCs/>
                  <w:color w:val="000000"/>
                  <w:sz w:val="20"/>
                  <w:szCs w:val="20"/>
                </w:rPr>
                <w:t>Omschrijving voorwaarden</w:t>
              </w:r>
            </w:ins>
          </w:p>
        </w:tc>
        <w:tc>
          <w:tcPr>
            <w:tcW w:w="1563" w:type="dxa"/>
            <w:tcBorders>
              <w:top w:val="nil"/>
              <w:left w:val="nil"/>
              <w:bottom w:val="nil"/>
              <w:right w:val="nil"/>
            </w:tcBorders>
          </w:tcPr>
          <w:p w14:paraId="2CDE9531" w14:textId="77777777" w:rsidR="00BB0052" w:rsidRPr="00E45C16" w:rsidRDefault="00E45C16" w:rsidP="006B0CA1">
            <w:pPr>
              <w:autoSpaceDE w:val="0"/>
              <w:autoSpaceDN w:val="0"/>
              <w:adjustRightInd w:val="0"/>
              <w:spacing w:after="0" w:line="240" w:lineRule="auto"/>
              <w:rPr>
                <w:ins w:id="3831" w:author="Arjan" w:date="2014-01-21T22:22:00Z"/>
                <w:rFonts w:ascii="Arial" w:eastAsia="Times New Roman" w:hAnsi="Arial" w:cs="Arial"/>
                <w:iCs/>
                <w:color w:val="000000"/>
                <w:sz w:val="20"/>
                <w:szCs w:val="20"/>
              </w:rPr>
            </w:pPr>
            <w:ins w:id="3832" w:author="Arjan" w:date="2014-01-21T22:24:00Z">
              <w:r w:rsidRPr="00E45C16">
                <w:rPr>
                  <w:rFonts w:ascii="Arial" w:eastAsia="Times New Roman" w:hAnsi="Arial" w:cs="Arial"/>
                  <w:iCs/>
                  <w:color w:val="000000"/>
                  <w:sz w:val="20"/>
                  <w:szCs w:val="20"/>
                </w:rPr>
                <w:t>Rl Mg Oi</w:t>
              </w:r>
            </w:ins>
          </w:p>
        </w:tc>
      </w:tr>
      <w:tr w:rsidR="00BB0052" w:rsidRPr="008F7B24" w14:paraId="6C38878B" w14:textId="77777777" w:rsidTr="00BB0052">
        <w:trPr>
          <w:ins w:id="3833" w:author="Arjan" w:date="2014-01-21T22:22:00Z"/>
        </w:trPr>
        <w:tc>
          <w:tcPr>
            <w:tcW w:w="3780" w:type="dxa"/>
            <w:tcBorders>
              <w:top w:val="nil"/>
              <w:left w:val="nil"/>
              <w:bottom w:val="nil"/>
              <w:right w:val="nil"/>
            </w:tcBorders>
          </w:tcPr>
          <w:p w14:paraId="29883AA2" w14:textId="77777777" w:rsidR="00BB0052" w:rsidRDefault="00BB0052" w:rsidP="006B0CA1">
            <w:pPr>
              <w:autoSpaceDE w:val="0"/>
              <w:autoSpaceDN w:val="0"/>
              <w:adjustRightInd w:val="0"/>
              <w:spacing w:after="0" w:line="240" w:lineRule="auto"/>
              <w:rPr>
                <w:ins w:id="3834" w:author="Arjan" w:date="2014-01-21T22:22:00Z"/>
                <w:rFonts w:ascii="Arial" w:eastAsia="Times New Roman" w:hAnsi="Arial" w:cs="Arial"/>
                <w:b/>
                <w:bCs/>
                <w:color w:val="000000"/>
                <w:sz w:val="20"/>
                <w:szCs w:val="20"/>
              </w:rPr>
            </w:pPr>
          </w:p>
        </w:tc>
        <w:tc>
          <w:tcPr>
            <w:tcW w:w="756" w:type="dxa"/>
            <w:tcBorders>
              <w:top w:val="nil"/>
              <w:left w:val="nil"/>
              <w:bottom w:val="nil"/>
              <w:right w:val="nil"/>
            </w:tcBorders>
          </w:tcPr>
          <w:p w14:paraId="6A3E1D69" w14:textId="77777777" w:rsidR="00BB0052" w:rsidRPr="00F2006F" w:rsidRDefault="00BB0052" w:rsidP="006B0CA1">
            <w:pPr>
              <w:autoSpaceDE w:val="0"/>
              <w:autoSpaceDN w:val="0"/>
              <w:adjustRightInd w:val="0"/>
              <w:spacing w:after="0" w:line="240" w:lineRule="auto"/>
              <w:rPr>
                <w:ins w:id="3835" w:author="Arjan" w:date="2014-01-21T22:22:00Z"/>
                <w:rFonts w:ascii="Arial" w:eastAsia="Times New Roman" w:hAnsi="Arial" w:cs="Arial"/>
                <w:i/>
                <w:iCs/>
                <w:color w:val="000000"/>
                <w:sz w:val="20"/>
                <w:szCs w:val="20"/>
              </w:rPr>
            </w:pPr>
          </w:p>
        </w:tc>
        <w:tc>
          <w:tcPr>
            <w:tcW w:w="3261" w:type="dxa"/>
            <w:tcBorders>
              <w:top w:val="nil"/>
              <w:left w:val="nil"/>
              <w:bottom w:val="nil"/>
              <w:right w:val="nil"/>
            </w:tcBorders>
          </w:tcPr>
          <w:p w14:paraId="6BFB26B3" w14:textId="77777777" w:rsidR="00BB0052" w:rsidRPr="00E45C16" w:rsidRDefault="009B7235" w:rsidP="009B7235">
            <w:pPr>
              <w:autoSpaceDE w:val="0"/>
              <w:autoSpaceDN w:val="0"/>
              <w:adjustRightInd w:val="0"/>
              <w:spacing w:after="0" w:line="240" w:lineRule="auto"/>
              <w:rPr>
                <w:ins w:id="3836" w:author="Arjan" w:date="2014-01-21T22:22:00Z"/>
                <w:rFonts w:ascii="Arial" w:eastAsia="Times New Roman" w:hAnsi="Arial" w:cs="Arial"/>
                <w:iCs/>
                <w:color w:val="000000"/>
                <w:sz w:val="20"/>
                <w:szCs w:val="20"/>
              </w:rPr>
            </w:pPr>
            <w:ins w:id="3837" w:author="Arjan" w:date="2014-01-21T22:47:00Z">
              <w:r>
                <w:rPr>
                  <w:rFonts w:ascii="Arial" w:eastAsia="Times New Roman" w:hAnsi="Arial" w:cs="Arial"/>
                  <w:iCs/>
                  <w:color w:val="000000"/>
                  <w:sz w:val="20"/>
                  <w:szCs w:val="20"/>
                </w:rPr>
                <w:t xml:space="preserve">Startdatum </w:t>
              </w:r>
            </w:ins>
            <w:ins w:id="3838" w:author="Arjan" w:date="2014-01-21T22:24:00Z">
              <w:r w:rsidR="00E45C16" w:rsidRPr="00E45C16">
                <w:rPr>
                  <w:rFonts w:ascii="Arial" w:eastAsia="Times New Roman" w:hAnsi="Arial" w:cs="Arial"/>
                  <w:iCs/>
                  <w:color w:val="000000"/>
                  <w:sz w:val="20"/>
                  <w:szCs w:val="20"/>
                </w:rPr>
                <w:t>gebruiksrechten</w:t>
              </w:r>
            </w:ins>
          </w:p>
        </w:tc>
        <w:tc>
          <w:tcPr>
            <w:tcW w:w="1563" w:type="dxa"/>
            <w:tcBorders>
              <w:top w:val="nil"/>
              <w:left w:val="nil"/>
              <w:bottom w:val="nil"/>
              <w:right w:val="nil"/>
            </w:tcBorders>
          </w:tcPr>
          <w:p w14:paraId="1D088DE7" w14:textId="77777777" w:rsidR="00BB0052" w:rsidRPr="00E45C16" w:rsidRDefault="00E45C16" w:rsidP="006B0CA1">
            <w:pPr>
              <w:autoSpaceDE w:val="0"/>
              <w:autoSpaceDN w:val="0"/>
              <w:adjustRightInd w:val="0"/>
              <w:spacing w:after="0" w:line="240" w:lineRule="auto"/>
              <w:rPr>
                <w:ins w:id="3839" w:author="Arjan" w:date="2014-01-21T22:22:00Z"/>
                <w:rFonts w:ascii="Arial" w:eastAsia="Times New Roman" w:hAnsi="Arial" w:cs="Arial"/>
                <w:iCs/>
                <w:color w:val="000000"/>
                <w:sz w:val="20"/>
                <w:szCs w:val="20"/>
              </w:rPr>
            </w:pPr>
            <w:ins w:id="3840" w:author="Arjan" w:date="2014-01-21T22:24:00Z">
              <w:r w:rsidRPr="00E45C16">
                <w:rPr>
                  <w:rFonts w:ascii="Arial" w:eastAsia="Times New Roman" w:hAnsi="Arial" w:cs="Arial"/>
                  <w:iCs/>
                  <w:color w:val="000000"/>
                  <w:sz w:val="20"/>
                  <w:szCs w:val="20"/>
                </w:rPr>
                <w:t>Rl Mg Oi</w:t>
              </w:r>
            </w:ins>
          </w:p>
        </w:tc>
      </w:tr>
      <w:tr w:rsidR="009B7235" w:rsidRPr="008F7B24" w14:paraId="09CE5224" w14:textId="77777777" w:rsidTr="00BB0052">
        <w:trPr>
          <w:ins w:id="3841" w:author="Arjan" w:date="2014-01-21T22:48:00Z"/>
        </w:trPr>
        <w:tc>
          <w:tcPr>
            <w:tcW w:w="3780" w:type="dxa"/>
            <w:tcBorders>
              <w:top w:val="nil"/>
              <w:left w:val="nil"/>
              <w:bottom w:val="nil"/>
              <w:right w:val="nil"/>
            </w:tcBorders>
          </w:tcPr>
          <w:p w14:paraId="4FB4DB47" w14:textId="77777777" w:rsidR="009B7235" w:rsidRDefault="009B7235" w:rsidP="006B0CA1">
            <w:pPr>
              <w:autoSpaceDE w:val="0"/>
              <w:autoSpaceDN w:val="0"/>
              <w:adjustRightInd w:val="0"/>
              <w:spacing w:after="0" w:line="240" w:lineRule="auto"/>
              <w:rPr>
                <w:ins w:id="3842" w:author="Arjan" w:date="2014-01-21T22:48:00Z"/>
                <w:rFonts w:ascii="Arial" w:eastAsia="Times New Roman" w:hAnsi="Arial" w:cs="Arial"/>
                <w:b/>
                <w:bCs/>
                <w:color w:val="000000"/>
                <w:sz w:val="20"/>
                <w:szCs w:val="20"/>
              </w:rPr>
            </w:pPr>
          </w:p>
        </w:tc>
        <w:tc>
          <w:tcPr>
            <w:tcW w:w="756" w:type="dxa"/>
            <w:tcBorders>
              <w:top w:val="nil"/>
              <w:left w:val="nil"/>
              <w:bottom w:val="nil"/>
              <w:right w:val="nil"/>
            </w:tcBorders>
          </w:tcPr>
          <w:p w14:paraId="684D0F54" w14:textId="77777777" w:rsidR="009B7235" w:rsidRPr="00F2006F" w:rsidRDefault="009B7235" w:rsidP="006B0CA1">
            <w:pPr>
              <w:autoSpaceDE w:val="0"/>
              <w:autoSpaceDN w:val="0"/>
              <w:adjustRightInd w:val="0"/>
              <w:spacing w:after="0" w:line="240" w:lineRule="auto"/>
              <w:rPr>
                <w:ins w:id="3843" w:author="Arjan" w:date="2014-01-21T22:48:00Z"/>
                <w:rFonts w:ascii="Arial" w:eastAsia="Times New Roman" w:hAnsi="Arial" w:cs="Arial"/>
                <w:i/>
                <w:iCs/>
                <w:color w:val="000000"/>
                <w:sz w:val="20"/>
                <w:szCs w:val="20"/>
              </w:rPr>
            </w:pPr>
          </w:p>
        </w:tc>
        <w:tc>
          <w:tcPr>
            <w:tcW w:w="3261" w:type="dxa"/>
            <w:tcBorders>
              <w:top w:val="nil"/>
              <w:left w:val="nil"/>
              <w:bottom w:val="nil"/>
              <w:right w:val="nil"/>
            </w:tcBorders>
          </w:tcPr>
          <w:p w14:paraId="6F51EFDD" w14:textId="77777777" w:rsidR="009B7235" w:rsidRDefault="009B7235" w:rsidP="009B7235">
            <w:pPr>
              <w:autoSpaceDE w:val="0"/>
              <w:autoSpaceDN w:val="0"/>
              <w:adjustRightInd w:val="0"/>
              <w:spacing w:after="0" w:line="240" w:lineRule="auto"/>
              <w:rPr>
                <w:ins w:id="3844" w:author="Arjan" w:date="2014-01-21T22:48:00Z"/>
                <w:rFonts w:ascii="Arial" w:eastAsia="Times New Roman" w:hAnsi="Arial" w:cs="Arial"/>
                <w:iCs/>
                <w:color w:val="000000"/>
                <w:sz w:val="20"/>
                <w:szCs w:val="20"/>
              </w:rPr>
            </w:pPr>
            <w:ins w:id="3845" w:author="Arjan" w:date="2014-01-21T22:48:00Z">
              <w:r>
                <w:rPr>
                  <w:rFonts w:ascii="Arial" w:eastAsia="Times New Roman" w:hAnsi="Arial" w:cs="Arial"/>
                  <w:iCs/>
                  <w:color w:val="000000"/>
                  <w:sz w:val="20"/>
                  <w:szCs w:val="20"/>
                </w:rPr>
                <w:t xml:space="preserve">Einddatum </w:t>
              </w:r>
              <w:r w:rsidRPr="00E45C16">
                <w:rPr>
                  <w:rFonts w:ascii="Arial" w:eastAsia="Times New Roman" w:hAnsi="Arial" w:cs="Arial"/>
                  <w:iCs/>
                  <w:color w:val="000000"/>
                  <w:sz w:val="20"/>
                  <w:szCs w:val="20"/>
                </w:rPr>
                <w:t>gebruiksrechten</w:t>
              </w:r>
            </w:ins>
          </w:p>
        </w:tc>
        <w:tc>
          <w:tcPr>
            <w:tcW w:w="1563" w:type="dxa"/>
            <w:tcBorders>
              <w:top w:val="nil"/>
              <w:left w:val="nil"/>
              <w:bottom w:val="nil"/>
              <w:right w:val="nil"/>
            </w:tcBorders>
          </w:tcPr>
          <w:p w14:paraId="356BF622" w14:textId="77777777" w:rsidR="009B7235" w:rsidRPr="00E45C16" w:rsidRDefault="009B7235" w:rsidP="006B0CA1">
            <w:pPr>
              <w:autoSpaceDE w:val="0"/>
              <w:autoSpaceDN w:val="0"/>
              <w:adjustRightInd w:val="0"/>
              <w:spacing w:after="0" w:line="240" w:lineRule="auto"/>
              <w:rPr>
                <w:ins w:id="3846" w:author="Arjan" w:date="2014-01-21T22:48:00Z"/>
                <w:rFonts w:ascii="Arial" w:eastAsia="Times New Roman" w:hAnsi="Arial" w:cs="Arial"/>
                <w:iCs/>
                <w:color w:val="000000"/>
                <w:sz w:val="20"/>
                <w:szCs w:val="20"/>
              </w:rPr>
            </w:pPr>
            <w:ins w:id="3847" w:author="Arjan" w:date="2014-01-21T22:48:00Z">
              <w:r w:rsidRPr="00E45C16">
                <w:rPr>
                  <w:rFonts w:ascii="Arial" w:eastAsia="Times New Roman" w:hAnsi="Arial" w:cs="Arial"/>
                  <w:iCs/>
                  <w:color w:val="000000"/>
                  <w:sz w:val="20"/>
                  <w:szCs w:val="20"/>
                </w:rPr>
                <w:t>Rl Mg Oi</w:t>
              </w:r>
            </w:ins>
          </w:p>
        </w:tc>
      </w:tr>
      <w:tr w:rsidR="009B7235" w:rsidRPr="008F7B24" w14:paraId="6FFE39D4" w14:textId="77777777" w:rsidTr="00BB0052">
        <w:trPr>
          <w:trHeight w:val="230"/>
          <w:ins w:id="3848" w:author="Arjan" w:date="2014-01-21T22:04:00Z"/>
        </w:trPr>
        <w:tc>
          <w:tcPr>
            <w:tcW w:w="3780" w:type="dxa"/>
            <w:tcBorders>
              <w:top w:val="nil"/>
              <w:left w:val="nil"/>
              <w:bottom w:val="nil"/>
              <w:right w:val="nil"/>
            </w:tcBorders>
          </w:tcPr>
          <w:p w14:paraId="4B31F61C" w14:textId="77777777" w:rsidR="009B7235" w:rsidRPr="008F7B24" w:rsidRDefault="009B7235" w:rsidP="006B0CA1">
            <w:pPr>
              <w:autoSpaceDE w:val="0"/>
              <w:autoSpaceDN w:val="0"/>
              <w:adjustRightInd w:val="0"/>
              <w:spacing w:after="0" w:line="240" w:lineRule="auto"/>
              <w:rPr>
                <w:ins w:id="3849"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56BB7181" w14:textId="77777777" w:rsidR="009B7235" w:rsidRPr="008F7B24" w:rsidRDefault="009B7235" w:rsidP="006B0CA1">
            <w:pPr>
              <w:autoSpaceDE w:val="0"/>
              <w:autoSpaceDN w:val="0"/>
              <w:adjustRightInd w:val="0"/>
              <w:spacing w:after="0" w:line="240" w:lineRule="auto"/>
              <w:rPr>
                <w:ins w:id="3850" w:author="Arjan" w:date="2014-01-21T22:04:00Z"/>
                <w:rFonts w:ascii="Arial" w:eastAsia="Times New Roman" w:hAnsi="Arial" w:cs="Arial"/>
                <w:color w:val="000000"/>
                <w:sz w:val="20"/>
                <w:szCs w:val="20"/>
              </w:rPr>
            </w:pPr>
          </w:p>
        </w:tc>
      </w:tr>
      <w:tr w:rsidR="009B7235" w:rsidRPr="008F7B24" w14:paraId="77B410EA" w14:textId="77777777" w:rsidTr="00BB0052">
        <w:trPr>
          <w:trHeight w:val="215"/>
          <w:ins w:id="3851" w:author="Arjan" w:date="2014-01-21T22:04:00Z"/>
        </w:trPr>
        <w:tc>
          <w:tcPr>
            <w:tcW w:w="3780" w:type="dxa"/>
            <w:tcBorders>
              <w:top w:val="nil"/>
              <w:left w:val="nil"/>
              <w:bottom w:val="nil"/>
              <w:right w:val="nil"/>
            </w:tcBorders>
          </w:tcPr>
          <w:p w14:paraId="06FD5D4D" w14:textId="77777777" w:rsidR="009B7235" w:rsidRPr="008F7B24" w:rsidRDefault="009B7235" w:rsidP="006B0CA1">
            <w:pPr>
              <w:autoSpaceDE w:val="0"/>
              <w:autoSpaceDN w:val="0"/>
              <w:adjustRightInd w:val="0"/>
              <w:spacing w:after="0" w:line="240" w:lineRule="auto"/>
              <w:rPr>
                <w:ins w:id="3852" w:author="Arjan" w:date="2014-01-21T22:04:00Z"/>
                <w:rFonts w:ascii="Arial" w:eastAsia="Times New Roman" w:hAnsi="Arial" w:cs="Arial"/>
                <w:color w:val="000000"/>
                <w:sz w:val="20"/>
                <w:szCs w:val="20"/>
              </w:rPr>
            </w:pPr>
            <w:ins w:id="3853" w:author="Arjan" w:date="2014-01-21T22:04:00Z">
              <w:r w:rsidRPr="008F7B24">
                <w:rPr>
                  <w:rFonts w:ascii="Arial" w:eastAsia="Times New Roman" w:hAnsi="Arial" w:cs="Arial"/>
                  <w:b/>
                  <w:bCs/>
                  <w:color w:val="000000"/>
                  <w:sz w:val="20"/>
                  <w:szCs w:val="20"/>
                </w:rPr>
                <w:t>Indicatie materiële historie</w:t>
              </w:r>
            </w:ins>
          </w:p>
        </w:tc>
        <w:tc>
          <w:tcPr>
            <w:tcW w:w="5580" w:type="dxa"/>
            <w:gridSpan w:val="3"/>
            <w:tcBorders>
              <w:top w:val="nil"/>
              <w:left w:val="nil"/>
              <w:bottom w:val="nil"/>
              <w:right w:val="nil"/>
            </w:tcBorders>
          </w:tcPr>
          <w:p w14:paraId="40F0FA03" w14:textId="77777777" w:rsidR="009B7235" w:rsidRPr="008F7B24" w:rsidRDefault="009B7235" w:rsidP="006B0CA1">
            <w:pPr>
              <w:autoSpaceDE w:val="0"/>
              <w:autoSpaceDN w:val="0"/>
              <w:adjustRightInd w:val="0"/>
              <w:spacing w:after="0" w:line="240" w:lineRule="auto"/>
              <w:rPr>
                <w:ins w:id="3854" w:author="Arjan" w:date="2014-01-21T22:04:00Z"/>
                <w:rFonts w:ascii="Arial" w:eastAsia="Times New Roman" w:hAnsi="Arial" w:cs="Arial"/>
                <w:color w:val="000000"/>
                <w:sz w:val="20"/>
                <w:szCs w:val="20"/>
              </w:rPr>
            </w:pPr>
            <w:ins w:id="3855" w:author="Arjan" w:date="2014-01-21T22:24:00Z">
              <w:r>
                <w:rPr>
                  <w:rFonts w:ascii="Arial" w:eastAsia="Times New Roman" w:hAnsi="Arial" w:cs="Arial"/>
                  <w:color w:val="000000"/>
                  <w:sz w:val="20"/>
                  <w:szCs w:val="20"/>
                </w:rPr>
                <w:t>Ja</w:t>
              </w:r>
            </w:ins>
          </w:p>
        </w:tc>
      </w:tr>
      <w:tr w:rsidR="009B7235" w:rsidRPr="008F7B24" w14:paraId="224A1034" w14:textId="77777777" w:rsidTr="00BB0052">
        <w:trPr>
          <w:trHeight w:val="230"/>
          <w:ins w:id="3856" w:author="Arjan" w:date="2014-01-21T22:04:00Z"/>
        </w:trPr>
        <w:tc>
          <w:tcPr>
            <w:tcW w:w="3780" w:type="dxa"/>
            <w:tcBorders>
              <w:top w:val="nil"/>
              <w:left w:val="nil"/>
              <w:bottom w:val="nil"/>
              <w:right w:val="nil"/>
            </w:tcBorders>
          </w:tcPr>
          <w:p w14:paraId="51F9DA51" w14:textId="77777777" w:rsidR="009B7235" w:rsidRPr="008F7B24" w:rsidRDefault="009B7235" w:rsidP="006B0CA1">
            <w:pPr>
              <w:autoSpaceDE w:val="0"/>
              <w:autoSpaceDN w:val="0"/>
              <w:adjustRightInd w:val="0"/>
              <w:spacing w:after="0" w:line="240" w:lineRule="auto"/>
              <w:rPr>
                <w:ins w:id="3857"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79393242" w14:textId="77777777" w:rsidR="009B7235" w:rsidRPr="008F7B24" w:rsidRDefault="009B7235" w:rsidP="006B0CA1">
            <w:pPr>
              <w:autoSpaceDE w:val="0"/>
              <w:autoSpaceDN w:val="0"/>
              <w:adjustRightInd w:val="0"/>
              <w:spacing w:after="0" w:line="240" w:lineRule="auto"/>
              <w:rPr>
                <w:ins w:id="3858" w:author="Arjan" w:date="2014-01-21T22:04:00Z"/>
                <w:rFonts w:ascii="Arial" w:eastAsia="Times New Roman" w:hAnsi="Arial" w:cs="Arial"/>
                <w:color w:val="000000"/>
                <w:sz w:val="20"/>
                <w:szCs w:val="20"/>
              </w:rPr>
            </w:pPr>
          </w:p>
        </w:tc>
      </w:tr>
      <w:tr w:rsidR="009B7235" w:rsidRPr="008F7B24" w14:paraId="6A36BBC1" w14:textId="77777777" w:rsidTr="00BB0052">
        <w:trPr>
          <w:trHeight w:val="230"/>
          <w:ins w:id="3859" w:author="Arjan" w:date="2014-01-21T22:04:00Z"/>
        </w:trPr>
        <w:tc>
          <w:tcPr>
            <w:tcW w:w="3780" w:type="dxa"/>
            <w:tcBorders>
              <w:top w:val="nil"/>
              <w:left w:val="nil"/>
              <w:bottom w:val="nil"/>
              <w:right w:val="nil"/>
            </w:tcBorders>
          </w:tcPr>
          <w:p w14:paraId="0E5C690B" w14:textId="77777777" w:rsidR="009B7235" w:rsidRPr="008F7B24" w:rsidRDefault="009B7235" w:rsidP="006B0CA1">
            <w:pPr>
              <w:autoSpaceDE w:val="0"/>
              <w:autoSpaceDN w:val="0"/>
              <w:adjustRightInd w:val="0"/>
              <w:spacing w:after="0" w:line="240" w:lineRule="auto"/>
              <w:rPr>
                <w:ins w:id="3860" w:author="Arjan" w:date="2014-01-21T22:04:00Z"/>
                <w:rFonts w:ascii="Arial" w:eastAsia="Times New Roman" w:hAnsi="Arial" w:cs="Arial"/>
                <w:color w:val="000000"/>
                <w:sz w:val="20"/>
                <w:szCs w:val="20"/>
              </w:rPr>
            </w:pPr>
            <w:ins w:id="3861" w:author="Arjan" w:date="2014-01-21T22:04:00Z">
              <w:r w:rsidRPr="008F7B24">
                <w:rPr>
                  <w:rFonts w:ascii="Arial" w:eastAsia="Times New Roman" w:hAnsi="Arial" w:cs="Arial"/>
                  <w:b/>
                  <w:bCs/>
                  <w:color w:val="000000"/>
                  <w:sz w:val="20"/>
                  <w:szCs w:val="20"/>
                </w:rPr>
                <w:t>Indicatie formele historie</w:t>
              </w:r>
            </w:ins>
          </w:p>
        </w:tc>
        <w:tc>
          <w:tcPr>
            <w:tcW w:w="5580" w:type="dxa"/>
            <w:gridSpan w:val="3"/>
            <w:tcBorders>
              <w:top w:val="nil"/>
              <w:left w:val="nil"/>
              <w:bottom w:val="nil"/>
              <w:right w:val="nil"/>
            </w:tcBorders>
          </w:tcPr>
          <w:p w14:paraId="0A368FC9" w14:textId="77777777" w:rsidR="009B7235" w:rsidRPr="008F7B24" w:rsidRDefault="009B7235" w:rsidP="006B0CA1">
            <w:pPr>
              <w:autoSpaceDE w:val="0"/>
              <w:autoSpaceDN w:val="0"/>
              <w:adjustRightInd w:val="0"/>
              <w:spacing w:after="0" w:line="240" w:lineRule="auto"/>
              <w:rPr>
                <w:ins w:id="3862" w:author="Arjan" w:date="2014-01-21T22:04:00Z"/>
                <w:rFonts w:ascii="Arial" w:eastAsia="Times New Roman" w:hAnsi="Arial" w:cs="Arial"/>
                <w:color w:val="000000"/>
                <w:sz w:val="20"/>
                <w:szCs w:val="20"/>
              </w:rPr>
            </w:pPr>
            <w:ins w:id="3863" w:author="Arjan" w:date="2014-01-21T22:24:00Z">
              <w:r>
                <w:rPr>
                  <w:rFonts w:ascii="Arial" w:eastAsia="Times New Roman" w:hAnsi="Arial" w:cs="Arial"/>
                  <w:color w:val="000000"/>
                  <w:sz w:val="20"/>
                  <w:szCs w:val="20"/>
                </w:rPr>
                <w:t>Nee</w:t>
              </w:r>
            </w:ins>
          </w:p>
        </w:tc>
      </w:tr>
      <w:tr w:rsidR="009B7235" w:rsidRPr="008F7B24" w14:paraId="427694B9" w14:textId="77777777" w:rsidTr="00BB0052">
        <w:trPr>
          <w:trHeight w:val="230"/>
          <w:ins w:id="3864" w:author="Arjan" w:date="2014-01-21T22:04:00Z"/>
        </w:trPr>
        <w:tc>
          <w:tcPr>
            <w:tcW w:w="3780" w:type="dxa"/>
            <w:tcBorders>
              <w:top w:val="nil"/>
              <w:left w:val="nil"/>
              <w:bottom w:val="nil"/>
              <w:right w:val="nil"/>
            </w:tcBorders>
          </w:tcPr>
          <w:p w14:paraId="50CDBB9F" w14:textId="77777777" w:rsidR="009B7235" w:rsidRPr="008F7B24" w:rsidRDefault="009B7235" w:rsidP="006B0CA1">
            <w:pPr>
              <w:autoSpaceDE w:val="0"/>
              <w:autoSpaceDN w:val="0"/>
              <w:adjustRightInd w:val="0"/>
              <w:spacing w:after="0" w:line="240" w:lineRule="auto"/>
              <w:rPr>
                <w:ins w:id="3865"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7FA39ACD" w14:textId="77777777" w:rsidR="009B7235" w:rsidRPr="008F7B24" w:rsidRDefault="009B7235" w:rsidP="006B0CA1">
            <w:pPr>
              <w:autoSpaceDE w:val="0"/>
              <w:autoSpaceDN w:val="0"/>
              <w:adjustRightInd w:val="0"/>
              <w:spacing w:after="0" w:line="240" w:lineRule="auto"/>
              <w:rPr>
                <w:ins w:id="3866" w:author="Arjan" w:date="2014-01-21T22:04:00Z"/>
                <w:rFonts w:ascii="Arial" w:eastAsia="Times New Roman" w:hAnsi="Arial" w:cs="Arial"/>
                <w:color w:val="000000"/>
                <w:sz w:val="20"/>
                <w:szCs w:val="20"/>
              </w:rPr>
            </w:pPr>
          </w:p>
        </w:tc>
      </w:tr>
      <w:tr w:rsidR="009B7235" w:rsidRPr="008F7B24" w14:paraId="36A1C15A" w14:textId="77777777" w:rsidTr="00BB0052">
        <w:trPr>
          <w:trHeight w:val="230"/>
          <w:ins w:id="3867" w:author="Arjan" w:date="2014-01-21T22:04:00Z"/>
        </w:trPr>
        <w:tc>
          <w:tcPr>
            <w:tcW w:w="3780" w:type="dxa"/>
            <w:tcBorders>
              <w:top w:val="nil"/>
              <w:left w:val="nil"/>
              <w:bottom w:val="nil"/>
              <w:right w:val="nil"/>
            </w:tcBorders>
          </w:tcPr>
          <w:p w14:paraId="5A344690" w14:textId="77777777" w:rsidR="009B7235" w:rsidRPr="008F7B24" w:rsidRDefault="009B7235" w:rsidP="006B0CA1">
            <w:pPr>
              <w:autoSpaceDE w:val="0"/>
              <w:autoSpaceDN w:val="0"/>
              <w:adjustRightInd w:val="0"/>
              <w:spacing w:after="0" w:line="240" w:lineRule="auto"/>
              <w:rPr>
                <w:ins w:id="3868" w:author="Arjan" w:date="2014-01-21T22:04:00Z"/>
                <w:rFonts w:ascii="Arial" w:eastAsia="Times New Roman" w:hAnsi="Arial" w:cs="Arial"/>
                <w:color w:val="000000"/>
                <w:sz w:val="20"/>
                <w:szCs w:val="20"/>
              </w:rPr>
            </w:pPr>
            <w:ins w:id="3869" w:author="Arjan" w:date="2014-01-21T22:04:00Z">
              <w:r w:rsidRPr="008F7B24">
                <w:rPr>
                  <w:rFonts w:ascii="Arial" w:eastAsia="Times New Roman" w:hAnsi="Arial" w:cs="Arial"/>
                  <w:b/>
                  <w:bCs/>
                  <w:color w:val="000000"/>
                  <w:sz w:val="20"/>
                  <w:szCs w:val="20"/>
                </w:rPr>
                <w:t>Aanduiding brondocument</w:t>
              </w:r>
            </w:ins>
          </w:p>
        </w:tc>
        <w:tc>
          <w:tcPr>
            <w:tcW w:w="5580" w:type="dxa"/>
            <w:gridSpan w:val="3"/>
            <w:tcBorders>
              <w:top w:val="nil"/>
              <w:left w:val="nil"/>
              <w:bottom w:val="nil"/>
              <w:right w:val="nil"/>
            </w:tcBorders>
          </w:tcPr>
          <w:p w14:paraId="2283D57C" w14:textId="77777777" w:rsidR="009B7235" w:rsidRPr="008F7B24" w:rsidRDefault="009B7235" w:rsidP="006B0CA1">
            <w:pPr>
              <w:autoSpaceDE w:val="0"/>
              <w:autoSpaceDN w:val="0"/>
              <w:adjustRightInd w:val="0"/>
              <w:spacing w:after="0" w:line="240" w:lineRule="auto"/>
              <w:rPr>
                <w:ins w:id="3870" w:author="Arjan" w:date="2014-01-21T22:04:00Z"/>
                <w:rFonts w:ascii="Arial" w:eastAsia="Times New Roman" w:hAnsi="Arial" w:cs="Arial"/>
                <w:color w:val="000000"/>
                <w:sz w:val="20"/>
                <w:szCs w:val="20"/>
              </w:rPr>
            </w:pPr>
            <w:ins w:id="3871" w:author="Arjan" w:date="2014-01-21T22:24:00Z">
              <w:r>
                <w:rPr>
                  <w:rFonts w:ascii="Arial" w:eastAsia="Times New Roman" w:hAnsi="Arial" w:cs="Arial"/>
                  <w:color w:val="000000"/>
                  <w:sz w:val="20"/>
                  <w:szCs w:val="20"/>
                </w:rPr>
                <w:t>Nee</w:t>
              </w:r>
            </w:ins>
          </w:p>
        </w:tc>
      </w:tr>
      <w:tr w:rsidR="009B7235" w:rsidRPr="008F7B24" w14:paraId="4E03DBC5" w14:textId="77777777" w:rsidTr="00BB0052">
        <w:trPr>
          <w:trHeight w:val="230"/>
          <w:ins w:id="3872" w:author="Arjan" w:date="2014-01-21T22:04:00Z"/>
        </w:trPr>
        <w:tc>
          <w:tcPr>
            <w:tcW w:w="3780" w:type="dxa"/>
            <w:tcBorders>
              <w:top w:val="nil"/>
              <w:left w:val="nil"/>
              <w:bottom w:val="nil"/>
              <w:right w:val="nil"/>
            </w:tcBorders>
          </w:tcPr>
          <w:p w14:paraId="76836239" w14:textId="77777777" w:rsidR="009B7235" w:rsidRPr="008F7B24" w:rsidRDefault="009B7235" w:rsidP="006B0CA1">
            <w:pPr>
              <w:autoSpaceDE w:val="0"/>
              <w:autoSpaceDN w:val="0"/>
              <w:adjustRightInd w:val="0"/>
              <w:spacing w:after="0" w:line="240" w:lineRule="auto"/>
              <w:rPr>
                <w:ins w:id="3873"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295C1E51" w14:textId="77777777" w:rsidR="009B7235" w:rsidRPr="008F7B24" w:rsidRDefault="009B7235" w:rsidP="006B0CA1">
            <w:pPr>
              <w:autoSpaceDE w:val="0"/>
              <w:autoSpaceDN w:val="0"/>
              <w:adjustRightInd w:val="0"/>
              <w:spacing w:after="0" w:line="240" w:lineRule="auto"/>
              <w:rPr>
                <w:ins w:id="3874" w:author="Arjan" w:date="2014-01-21T22:04:00Z"/>
                <w:rFonts w:ascii="Arial" w:eastAsia="Times New Roman" w:hAnsi="Arial" w:cs="Arial"/>
                <w:color w:val="000000"/>
                <w:sz w:val="20"/>
                <w:szCs w:val="20"/>
              </w:rPr>
            </w:pPr>
          </w:p>
        </w:tc>
      </w:tr>
      <w:tr w:rsidR="009B7235" w:rsidRPr="008F7B24" w14:paraId="1D0A77A7" w14:textId="77777777" w:rsidTr="00BB0052">
        <w:trPr>
          <w:trHeight w:val="230"/>
          <w:ins w:id="3875" w:author="Arjan" w:date="2014-01-21T22:04:00Z"/>
        </w:trPr>
        <w:tc>
          <w:tcPr>
            <w:tcW w:w="3780" w:type="dxa"/>
            <w:tcBorders>
              <w:top w:val="nil"/>
              <w:left w:val="nil"/>
              <w:bottom w:val="nil"/>
              <w:right w:val="nil"/>
            </w:tcBorders>
          </w:tcPr>
          <w:p w14:paraId="05130650" w14:textId="77777777" w:rsidR="009B7235" w:rsidRPr="008F7B24" w:rsidRDefault="009B7235" w:rsidP="006B0CA1">
            <w:pPr>
              <w:autoSpaceDE w:val="0"/>
              <w:autoSpaceDN w:val="0"/>
              <w:adjustRightInd w:val="0"/>
              <w:spacing w:after="0" w:line="240" w:lineRule="auto"/>
              <w:rPr>
                <w:ins w:id="3876" w:author="Arjan" w:date="2014-01-21T22:04:00Z"/>
                <w:rFonts w:ascii="Arial" w:eastAsia="Times New Roman" w:hAnsi="Arial" w:cs="Arial"/>
                <w:color w:val="000000"/>
                <w:sz w:val="20"/>
                <w:szCs w:val="20"/>
              </w:rPr>
            </w:pPr>
            <w:ins w:id="3877" w:author="Arjan" w:date="2014-01-21T22:04:00Z">
              <w:r w:rsidRPr="008F7B24">
                <w:rPr>
                  <w:rFonts w:ascii="Arial" w:eastAsia="Times New Roman" w:hAnsi="Arial" w:cs="Arial"/>
                  <w:b/>
                  <w:bCs/>
                  <w:color w:val="000000"/>
                  <w:sz w:val="20"/>
                  <w:szCs w:val="20"/>
                </w:rPr>
                <w:t>Indicatie in onderzoek</w:t>
              </w:r>
            </w:ins>
          </w:p>
        </w:tc>
        <w:tc>
          <w:tcPr>
            <w:tcW w:w="5580" w:type="dxa"/>
            <w:gridSpan w:val="3"/>
            <w:tcBorders>
              <w:top w:val="nil"/>
              <w:left w:val="nil"/>
              <w:bottom w:val="nil"/>
              <w:right w:val="nil"/>
            </w:tcBorders>
          </w:tcPr>
          <w:p w14:paraId="45E5D433" w14:textId="77777777" w:rsidR="009B7235" w:rsidRPr="008F7B24" w:rsidRDefault="009B7235" w:rsidP="006B0CA1">
            <w:pPr>
              <w:autoSpaceDE w:val="0"/>
              <w:autoSpaceDN w:val="0"/>
              <w:adjustRightInd w:val="0"/>
              <w:spacing w:after="0" w:line="240" w:lineRule="auto"/>
              <w:rPr>
                <w:ins w:id="3878" w:author="Arjan" w:date="2014-01-21T22:04:00Z"/>
                <w:rFonts w:ascii="Arial" w:eastAsia="Times New Roman" w:hAnsi="Arial" w:cs="Arial"/>
                <w:color w:val="000000"/>
                <w:sz w:val="20"/>
                <w:szCs w:val="20"/>
              </w:rPr>
            </w:pPr>
            <w:ins w:id="3879" w:author="Arjan" w:date="2014-01-21T22:24:00Z">
              <w:r>
                <w:rPr>
                  <w:rFonts w:ascii="Arial" w:eastAsia="Times New Roman" w:hAnsi="Arial" w:cs="Arial"/>
                  <w:color w:val="000000"/>
                  <w:sz w:val="20"/>
                  <w:szCs w:val="20"/>
                </w:rPr>
                <w:t>Nee</w:t>
              </w:r>
            </w:ins>
          </w:p>
        </w:tc>
      </w:tr>
      <w:tr w:rsidR="009B7235" w:rsidRPr="008F7B24" w14:paraId="21146A71" w14:textId="77777777" w:rsidTr="00BB0052">
        <w:trPr>
          <w:trHeight w:val="230"/>
          <w:ins w:id="3880" w:author="Arjan" w:date="2014-01-21T22:04:00Z"/>
        </w:trPr>
        <w:tc>
          <w:tcPr>
            <w:tcW w:w="3780" w:type="dxa"/>
            <w:tcBorders>
              <w:top w:val="nil"/>
              <w:left w:val="nil"/>
              <w:bottom w:val="nil"/>
              <w:right w:val="nil"/>
            </w:tcBorders>
          </w:tcPr>
          <w:p w14:paraId="359D1451" w14:textId="77777777" w:rsidR="009B7235" w:rsidRPr="008F7B24" w:rsidRDefault="009B7235" w:rsidP="006B0CA1">
            <w:pPr>
              <w:autoSpaceDE w:val="0"/>
              <w:autoSpaceDN w:val="0"/>
              <w:adjustRightInd w:val="0"/>
              <w:spacing w:after="0" w:line="240" w:lineRule="auto"/>
              <w:rPr>
                <w:ins w:id="3881"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66212850" w14:textId="77777777" w:rsidR="009B7235" w:rsidRPr="008F7B24" w:rsidRDefault="009B7235" w:rsidP="006B0CA1">
            <w:pPr>
              <w:autoSpaceDE w:val="0"/>
              <w:autoSpaceDN w:val="0"/>
              <w:adjustRightInd w:val="0"/>
              <w:spacing w:after="0" w:line="240" w:lineRule="auto"/>
              <w:rPr>
                <w:ins w:id="3882" w:author="Arjan" w:date="2014-01-21T22:04:00Z"/>
                <w:rFonts w:ascii="Arial" w:eastAsia="Times New Roman" w:hAnsi="Arial" w:cs="Arial"/>
                <w:color w:val="000000"/>
                <w:sz w:val="20"/>
                <w:szCs w:val="20"/>
              </w:rPr>
            </w:pPr>
          </w:p>
        </w:tc>
      </w:tr>
      <w:tr w:rsidR="009B7235" w:rsidRPr="008F7B24" w14:paraId="6E04CD56" w14:textId="77777777" w:rsidTr="00BB0052">
        <w:trPr>
          <w:trHeight w:val="411"/>
          <w:ins w:id="3883" w:author="Arjan" w:date="2014-01-21T22:04:00Z"/>
        </w:trPr>
        <w:tc>
          <w:tcPr>
            <w:tcW w:w="3780" w:type="dxa"/>
            <w:tcBorders>
              <w:top w:val="nil"/>
              <w:left w:val="nil"/>
              <w:bottom w:val="nil"/>
              <w:right w:val="nil"/>
            </w:tcBorders>
          </w:tcPr>
          <w:p w14:paraId="274441AD" w14:textId="77777777" w:rsidR="009B7235" w:rsidRPr="008F7B24" w:rsidRDefault="009B7235" w:rsidP="006B0CA1">
            <w:pPr>
              <w:autoSpaceDE w:val="0"/>
              <w:autoSpaceDN w:val="0"/>
              <w:adjustRightInd w:val="0"/>
              <w:spacing w:after="0" w:line="240" w:lineRule="auto"/>
              <w:rPr>
                <w:ins w:id="3884" w:author="Arjan" w:date="2014-01-21T22:04:00Z"/>
                <w:rFonts w:ascii="Arial" w:eastAsia="Times New Roman" w:hAnsi="Arial" w:cs="Arial"/>
                <w:color w:val="000000"/>
                <w:sz w:val="20"/>
                <w:szCs w:val="20"/>
              </w:rPr>
            </w:pPr>
            <w:ins w:id="3885" w:author="Arjan" w:date="2014-01-21T22:04:00Z">
              <w:r w:rsidRPr="008F7B24">
                <w:rPr>
                  <w:rFonts w:ascii="Arial" w:eastAsia="Times New Roman" w:hAnsi="Arial" w:cs="Arial"/>
                  <w:b/>
                  <w:bCs/>
                  <w:color w:val="000000"/>
                  <w:sz w:val="20"/>
                  <w:szCs w:val="20"/>
                </w:rPr>
                <w:t>Aanduiding strijdigheid/nietigheid</w:t>
              </w:r>
            </w:ins>
          </w:p>
        </w:tc>
        <w:tc>
          <w:tcPr>
            <w:tcW w:w="5580" w:type="dxa"/>
            <w:gridSpan w:val="3"/>
            <w:tcBorders>
              <w:top w:val="nil"/>
              <w:left w:val="nil"/>
              <w:bottom w:val="nil"/>
              <w:right w:val="nil"/>
            </w:tcBorders>
          </w:tcPr>
          <w:p w14:paraId="00984E69" w14:textId="77777777" w:rsidR="009B7235" w:rsidRPr="008F7B24" w:rsidRDefault="009B7235" w:rsidP="006B0CA1">
            <w:pPr>
              <w:autoSpaceDE w:val="0"/>
              <w:autoSpaceDN w:val="0"/>
              <w:adjustRightInd w:val="0"/>
              <w:spacing w:after="0" w:line="240" w:lineRule="auto"/>
              <w:rPr>
                <w:ins w:id="3886" w:author="Arjan" w:date="2014-01-21T22:04:00Z"/>
                <w:rFonts w:ascii="Arial" w:eastAsia="Times New Roman" w:hAnsi="Arial" w:cs="Arial"/>
                <w:color w:val="000000"/>
                <w:sz w:val="20"/>
                <w:szCs w:val="20"/>
              </w:rPr>
            </w:pPr>
            <w:ins w:id="3887" w:author="Arjan" w:date="2014-01-21T22:25:00Z">
              <w:r>
                <w:rPr>
                  <w:rFonts w:ascii="Arial" w:eastAsia="Times New Roman" w:hAnsi="Arial" w:cs="Arial"/>
                  <w:color w:val="000000"/>
                  <w:sz w:val="20"/>
                  <w:szCs w:val="20"/>
                </w:rPr>
                <w:t>Nee</w:t>
              </w:r>
            </w:ins>
          </w:p>
        </w:tc>
      </w:tr>
      <w:tr w:rsidR="009B7235" w:rsidRPr="008F7B24" w14:paraId="6228208B" w14:textId="77777777" w:rsidTr="00BB0052">
        <w:trPr>
          <w:trHeight w:val="245"/>
          <w:ins w:id="3888" w:author="Arjan" w:date="2014-01-21T22:04:00Z"/>
        </w:trPr>
        <w:tc>
          <w:tcPr>
            <w:tcW w:w="3780" w:type="dxa"/>
            <w:tcBorders>
              <w:top w:val="nil"/>
              <w:left w:val="nil"/>
              <w:bottom w:val="nil"/>
              <w:right w:val="nil"/>
            </w:tcBorders>
          </w:tcPr>
          <w:p w14:paraId="4946491D" w14:textId="77777777" w:rsidR="009B7235" w:rsidRPr="008F7B24" w:rsidRDefault="009B7235" w:rsidP="006B0CA1">
            <w:pPr>
              <w:autoSpaceDE w:val="0"/>
              <w:autoSpaceDN w:val="0"/>
              <w:adjustRightInd w:val="0"/>
              <w:spacing w:after="0" w:line="240" w:lineRule="auto"/>
              <w:rPr>
                <w:ins w:id="3889"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286FC011" w14:textId="77777777" w:rsidR="009B7235" w:rsidRPr="008F7B24" w:rsidRDefault="009B7235" w:rsidP="006B0CA1">
            <w:pPr>
              <w:autoSpaceDE w:val="0"/>
              <w:autoSpaceDN w:val="0"/>
              <w:adjustRightInd w:val="0"/>
              <w:spacing w:after="0" w:line="240" w:lineRule="auto"/>
              <w:rPr>
                <w:ins w:id="3890" w:author="Arjan" w:date="2014-01-21T22:04:00Z"/>
                <w:rFonts w:ascii="Arial" w:eastAsia="Times New Roman" w:hAnsi="Arial" w:cs="Arial"/>
                <w:color w:val="000000"/>
                <w:sz w:val="20"/>
                <w:szCs w:val="20"/>
              </w:rPr>
            </w:pPr>
          </w:p>
        </w:tc>
      </w:tr>
      <w:tr w:rsidR="009B7235" w:rsidRPr="008F7B24" w14:paraId="33323AE1" w14:textId="77777777" w:rsidTr="00BB0052">
        <w:trPr>
          <w:trHeight w:val="230"/>
          <w:ins w:id="3891" w:author="Arjan" w:date="2014-01-21T22:04:00Z"/>
        </w:trPr>
        <w:tc>
          <w:tcPr>
            <w:tcW w:w="3780" w:type="dxa"/>
            <w:tcBorders>
              <w:top w:val="nil"/>
              <w:left w:val="nil"/>
              <w:bottom w:val="nil"/>
              <w:right w:val="nil"/>
            </w:tcBorders>
          </w:tcPr>
          <w:p w14:paraId="38756291" w14:textId="77777777" w:rsidR="009B7235" w:rsidRPr="008F7B24" w:rsidRDefault="009B7235" w:rsidP="006B0CA1">
            <w:pPr>
              <w:autoSpaceDE w:val="0"/>
              <w:autoSpaceDN w:val="0"/>
              <w:adjustRightInd w:val="0"/>
              <w:spacing w:after="0" w:line="240" w:lineRule="auto"/>
              <w:rPr>
                <w:ins w:id="3892" w:author="Arjan" w:date="2014-01-21T22:04:00Z"/>
                <w:rFonts w:ascii="Arial" w:eastAsia="Times New Roman" w:hAnsi="Arial" w:cs="Arial"/>
                <w:color w:val="000000"/>
                <w:sz w:val="20"/>
                <w:szCs w:val="20"/>
              </w:rPr>
            </w:pPr>
            <w:ins w:id="3893" w:author="Arjan" w:date="2014-01-21T22:04:00Z">
              <w:r w:rsidRPr="008F7B24">
                <w:rPr>
                  <w:rFonts w:ascii="Arial" w:eastAsia="Times New Roman" w:hAnsi="Arial" w:cs="Arial"/>
                  <w:b/>
                  <w:bCs/>
                  <w:color w:val="000000"/>
                  <w:sz w:val="20"/>
                  <w:szCs w:val="20"/>
                </w:rPr>
                <w:t>Indicatie kardinaliteit</w:t>
              </w:r>
            </w:ins>
          </w:p>
        </w:tc>
        <w:tc>
          <w:tcPr>
            <w:tcW w:w="5580" w:type="dxa"/>
            <w:gridSpan w:val="3"/>
            <w:tcBorders>
              <w:top w:val="nil"/>
              <w:left w:val="nil"/>
              <w:bottom w:val="nil"/>
              <w:right w:val="nil"/>
            </w:tcBorders>
          </w:tcPr>
          <w:p w14:paraId="0A532800" w14:textId="27026E85" w:rsidR="009B7235" w:rsidRPr="008F7B24" w:rsidRDefault="009B7235" w:rsidP="006B0CA1">
            <w:pPr>
              <w:autoSpaceDE w:val="0"/>
              <w:autoSpaceDN w:val="0"/>
              <w:adjustRightInd w:val="0"/>
              <w:spacing w:after="0" w:line="240" w:lineRule="auto"/>
              <w:rPr>
                <w:ins w:id="3894" w:author="Arjan" w:date="2014-01-21T22:04:00Z"/>
                <w:rFonts w:ascii="Arial" w:eastAsia="Times New Roman" w:hAnsi="Arial" w:cs="Arial"/>
                <w:color w:val="000000"/>
                <w:sz w:val="20"/>
                <w:szCs w:val="20"/>
              </w:rPr>
            </w:pPr>
            <w:ins w:id="3895" w:author="Arjan" w:date="2014-01-21T22:25:00Z">
              <w:r>
                <w:rPr>
                  <w:rFonts w:ascii="Arial" w:eastAsia="Times New Roman" w:hAnsi="Arial" w:cs="Arial"/>
                  <w:color w:val="000000"/>
                  <w:sz w:val="20"/>
                  <w:szCs w:val="20"/>
                </w:rPr>
                <w:t xml:space="preserve">0 </w:t>
              </w:r>
              <w:del w:id="3896" w:author="Arjan Kloosterboer" w:date="2017-09-22T00:04:00Z">
                <w:r w:rsidDel="00981657">
                  <w:rPr>
                    <w:rFonts w:ascii="Arial" w:eastAsia="Times New Roman" w:hAnsi="Arial" w:cs="Arial"/>
                    <w:color w:val="000000"/>
                    <w:sz w:val="20"/>
                    <w:szCs w:val="20"/>
                  </w:rPr>
                  <w:delText>-</w:delText>
                </w:r>
              </w:del>
            </w:ins>
            <w:ins w:id="3897" w:author="Arjan Kloosterboer" w:date="2017-09-22T00:04:00Z">
              <w:r w:rsidR="00981657">
                <w:rPr>
                  <w:rFonts w:ascii="Arial" w:eastAsia="Times New Roman" w:hAnsi="Arial" w:cs="Arial"/>
                  <w:color w:val="000000"/>
                  <w:sz w:val="20"/>
                  <w:szCs w:val="20"/>
                </w:rPr>
                <w:t>–</w:t>
              </w:r>
            </w:ins>
            <w:ins w:id="3898" w:author="Arjan" w:date="2014-01-21T22:25:00Z">
              <w:r>
                <w:rPr>
                  <w:rFonts w:ascii="Arial" w:eastAsia="Times New Roman" w:hAnsi="Arial" w:cs="Arial"/>
                  <w:color w:val="000000"/>
                  <w:sz w:val="20"/>
                  <w:szCs w:val="20"/>
                </w:rPr>
                <w:t xml:space="preserve"> </w:t>
              </w:r>
            </w:ins>
            <w:ins w:id="3899" w:author="Arjan Kloosterboer" w:date="2017-09-22T00:18:00Z">
              <w:r w:rsidR="00923C8C">
                <w:rPr>
                  <w:rFonts w:ascii="Arial" w:eastAsia="Times New Roman" w:hAnsi="Arial" w:cs="Arial"/>
                  <w:color w:val="000000"/>
                  <w:sz w:val="20"/>
                  <w:szCs w:val="20"/>
                </w:rPr>
                <w:t>N</w:t>
              </w:r>
            </w:ins>
          </w:p>
        </w:tc>
      </w:tr>
      <w:tr w:rsidR="009B7235" w:rsidRPr="008F7B24" w14:paraId="37CB335D" w14:textId="77777777" w:rsidTr="00BB0052">
        <w:trPr>
          <w:trHeight w:val="230"/>
          <w:ins w:id="3900" w:author="Arjan" w:date="2014-01-21T22:04:00Z"/>
        </w:trPr>
        <w:tc>
          <w:tcPr>
            <w:tcW w:w="3780" w:type="dxa"/>
            <w:tcBorders>
              <w:top w:val="nil"/>
              <w:left w:val="nil"/>
              <w:bottom w:val="nil"/>
              <w:right w:val="nil"/>
            </w:tcBorders>
          </w:tcPr>
          <w:p w14:paraId="29098A07" w14:textId="77777777" w:rsidR="009B7235" w:rsidRPr="008F7B24" w:rsidRDefault="009B7235" w:rsidP="006B0CA1">
            <w:pPr>
              <w:autoSpaceDE w:val="0"/>
              <w:autoSpaceDN w:val="0"/>
              <w:adjustRightInd w:val="0"/>
              <w:spacing w:after="0" w:line="240" w:lineRule="auto"/>
              <w:rPr>
                <w:ins w:id="3901"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6E010289" w14:textId="77777777" w:rsidR="009B7235" w:rsidRPr="008F7B24" w:rsidRDefault="009B7235" w:rsidP="006B0CA1">
            <w:pPr>
              <w:autoSpaceDE w:val="0"/>
              <w:autoSpaceDN w:val="0"/>
              <w:adjustRightInd w:val="0"/>
              <w:spacing w:after="0" w:line="240" w:lineRule="auto"/>
              <w:rPr>
                <w:ins w:id="3902" w:author="Arjan" w:date="2014-01-21T22:04:00Z"/>
                <w:rFonts w:ascii="Arial" w:eastAsia="Times New Roman" w:hAnsi="Arial" w:cs="Arial"/>
                <w:color w:val="000000"/>
                <w:sz w:val="20"/>
                <w:szCs w:val="20"/>
              </w:rPr>
            </w:pPr>
          </w:p>
        </w:tc>
      </w:tr>
      <w:tr w:rsidR="009B7235" w:rsidRPr="008F7B24" w14:paraId="41C9F5ED" w14:textId="77777777" w:rsidTr="00BB0052">
        <w:trPr>
          <w:trHeight w:val="230"/>
          <w:ins w:id="3903" w:author="Arjan" w:date="2014-01-21T22:04:00Z"/>
        </w:trPr>
        <w:tc>
          <w:tcPr>
            <w:tcW w:w="3780" w:type="dxa"/>
            <w:tcBorders>
              <w:top w:val="nil"/>
              <w:left w:val="nil"/>
              <w:bottom w:val="nil"/>
              <w:right w:val="nil"/>
            </w:tcBorders>
          </w:tcPr>
          <w:p w14:paraId="097E385A" w14:textId="77777777" w:rsidR="009B7235" w:rsidRPr="008F7B24" w:rsidRDefault="009B7235" w:rsidP="006B0CA1">
            <w:pPr>
              <w:autoSpaceDE w:val="0"/>
              <w:autoSpaceDN w:val="0"/>
              <w:adjustRightInd w:val="0"/>
              <w:spacing w:after="0" w:line="240" w:lineRule="auto"/>
              <w:rPr>
                <w:ins w:id="3904" w:author="Arjan" w:date="2014-01-21T22:04:00Z"/>
                <w:rFonts w:ascii="Arial" w:eastAsia="Times New Roman" w:hAnsi="Arial" w:cs="Arial"/>
                <w:color w:val="000000"/>
                <w:sz w:val="20"/>
                <w:szCs w:val="20"/>
              </w:rPr>
            </w:pPr>
            <w:ins w:id="3905" w:author="Arjan" w:date="2014-01-21T22:04:00Z">
              <w:r w:rsidRPr="008F7B24">
                <w:rPr>
                  <w:rFonts w:ascii="Arial" w:eastAsia="Times New Roman" w:hAnsi="Arial" w:cs="Arial"/>
                  <w:b/>
                  <w:bCs/>
                  <w:color w:val="000000"/>
                  <w:sz w:val="20"/>
                  <w:szCs w:val="20"/>
                </w:rPr>
                <w:t>Indicatie authentiek</w:t>
              </w:r>
            </w:ins>
          </w:p>
        </w:tc>
        <w:tc>
          <w:tcPr>
            <w:tcW w:w="5580" w:type="dxa"/>
            <w:gridSpan w:val="3"/>
            <w:tcBorders>
              <w:top w:val="nil"/>
              <w:left w:val="nil"/>
              <w:bottom w:val="nil"/>
              <w:right w:val="nil"/>
            </w:tcBorders>
          </w:tcPr>
          <w:p w14:paraId="4A4485B3" w14:textId="77777777" w:rsidR="009B7235" w:rsidRPr="008F7B24" w:rsidRDefault="009B7235" w:rsidP="006B0CA1">
            <w:pPr>
              <w:autoSpaceDE w:val="0"/>
              <w:autoSpaceDN w:val="0"/>
              <w:adjustRightInd w:val="0"/>
              <w:spacing w:after="0" w:line="240" w:lineRule="auto"/>
              <w:rPr>
                <w:ins w:id="3906" w:author="Arjan" w:date="2014-01-21T22:04:00Z"/>
                <w:rFonts w:ascii="Arial" w:eastAsia="Times New Roman" w:hAnsi="Arial" w:cs="Arial"/>
                <w:color w:val="000000"/>
                <w:sz w:val="20"/>
                <w:szCs w:val="20"/>
              </w:rPr>
            </w:pPr>
            <w:ins w:id="3907" w:author="Arjan" w:date="2014-01-21T22:25:00Z">
              <w:r>
                <w:rPr>
                  <w:rFonts w:ascii="Arial" w:eastAsia="Times New Roman" w:hAnsi="Arial" w:cs="Arial"/>
                  <w:color w:val="000000"/>
                  <w:sz w:val="20"/>
                  <w:szCs w:val="20"/>
                </w:rPr>
                <w:t>Gemeentelijk basisgegeven</w:t>
              </w:r>
            </w:ins>
          </w:p>
        </w:tc>
      </w:tr>
      <w:tr w:rsidR="009B7235" w:rsidRPr="008F7B24" w14:paraId="35D56B85" w14:textId="77777777" w:rsidTr="00BB0052">
        <w:trPr>
          <w:trHeight w:val="230"/>
          <w:ins w:id="3908" w:author="Arjan" w:date="2014-01-21T22:04:00Z"/>
        </w:trPr>
        <w:tc>
          <w:tcPr>
            <w:tcW w:w="3780" w:type="dxa"/>
            <w:tcBorders>
              <w:top w:val="nil"/>
              <w:left w:val="nil"/>
              <w:right w:val="nil"/>
            </w:tcBorders>
          </w:tcPr>
          <w:p w14:paraId="7BEC4D07" w14:textId="77777777" w:rsidR="009B7235" w:rsidRPr="008F7B24" w:rsidRDefault="009B7235" w:rsidP="006B0CA1">
            <w:pPr>
              <w:autoSpaceDE w:val="0"/>
              <w:autoSpaceDN w:val="0"/>
              <w:adjustRightInd w:val="0"/>
              <w:spacing w:after="0" w:line="240" w:lineRule="auto"/>
              <w:rPr>
                <w:ins w:id="3909" w:author="Arjan" w:date="2014-01-21T22:04:00Z"/>
                <w:rFonts w:ascii="Arial" w:eastAsia="Times New Roman" w:hAnsi="Arial" w:cs="Arial"/>
                <w:b/>
                <w:bCs/>
                <w:color w:val="000000"/>
                <w:sz w:val="20"/>
                <w:szCs w:val="20"/>
              </w:rPr>
            </w:pPr>
          </w:p>
        </w:tc>
        <w:tc>
          <w:tcPr>
            <w:tcW w:w="5580" w:type="dxa"/>
            <w:gridSpan w:val="3"/>
            <w:tcBorders>
              <w:top w:val="nil"/>
              <w:left w:val="nil"/>
              <w:right w:val="nil"/>
            </w:tcBorders>
          </w:tcPr>
          <w:p w14:paraId="3353EDC5" w14:textId="77777777" w:rsidR="009B7235" w:rsidRPr="008F7B24" w:rsidRDefault="009B7235" w:rsidP="006B0CA1">
            <w:pPr>
              <w:autoSpaceDE w:val="0"/>
              <w:autoSpaceDN w:val="0"/>
              <w:adjustRightInd w:val="0"/>
              <w:spacing w:after="0" w:line="240" w:lineRule="auto"/>
              <w:rPr>
                <w:ins w:id="3910" w:author="Arjan" w:date="2014-01-21T22:04:00Z"/>
                <w:rFonts w:ascii="Arial" w:eastAsia="Times New Roman" w:hAnsi="Arial" w:cs="Arial"/>
                <w:color w:val="000000"/>
                <w:sz w:val="20"/>
                <w:szCs w:val="20"/>
              </w:rPr>
            </w:pPr>
          </w:p>
        </w:tc>
      </w:tr>
      <w:tr w:rsidR="009B7235" w:rsidRPr="00AE1A91" w14:paraId="0FDBF2C2" w14:textId="77777777" w:rsidTr="00BB0052">
        <w:trPr>
          <w:trHeight w:val="230"/>
          <w:ins w:id="3911" w:author="Arjan" w:date="2014-01-21T22:04:00Z"/>
        </w:trPr>
        <w:tc>
          <w:tcPr>
            <w:tcW w:w="3780" w:type="dxa"/>
            <w:tcBorders>
              <w:top w:val="nil"/>
              <w:left w:val="nil"/>
              <w:bottom w:val="single" w:sz="4" w:space="0" w:color="auto"/>
              <w:right w:val="nil"/>
            </w:tcBorders>
          </w:tcPr>
          <w:p w14:paraId="578A95B2" w14:textId="77777777" w:rsidR="009B7235" w:rsidRPr="008F7B24" w:rsidRDefault="009B7235" w:rsidP="006B0CA1">
            <w:pPr>
              <w:autoSpaceDE w:val="0"/>
              <w:autoSpaceDN w:val="0"/>
              <w:adjustRightInd w:val="0"/>
              <w:spacing w:after="0" w:line="240" w:lineRule="auto"/>
              <w:rPr>
                <w:ins w:id="3912" w:author="Arjan" w:date="2014-01-21T22:04:00Z"/>
                <w:rFonts w:ascii="Arial" w:eastAsia="Times New Roman" w:hAnsi="Arial" w:cs="Arial"/>
                <w:b/>
                <w:bCs/>
                <w:color w:val="000000"/>
                <w:sz w:val="20"/>
                <w:szCs w:val="20"/>
              </w:rPr>
            </w:pPr>
            <w:ins w:id="3913" w:author="Arjan" w:date="2014-01-21T22:04:00Z">
              <w:r w:rsidRPr="008F7B24">
                <w:rPr>
                  <w:rFonts w:ascii="Arial" w:eastAsia="Times New Roman" w:hAnsi="Arial" w:cs="Arial"/>
                  <w:b/>
                  <w:bCs/>
                  <w:color w:val="000000"/>
                  <w:sz w:val="20"/>
                  <w:szCs w:val="20"/>
                </w:rPr>
                <w:t>Regels attribuutsoort</w:t>
              </w:r>
            </w:ins>
          </w:p>
        </w:tc>
        <w:tc>
          <w:tcPr>
            <w:tcW w:w="5580" w:type="dxa"/>
            <w:gridSpan w:val="3"/>
            <w:tcBorders>
              <w:top w:val="nil"/>
              <w:left w:val="nil"/>
              <w:bottom w:val="single" w:sz="4" w:space="0" w:color="auto"/>
              <w:right w:val="nil"/>
            </w:tcBorders>
          </w:tcPr>
          <w:p w14:paraId="7A9DB955" w14:textId="60375866" w:rsidR="009B7235" w:rsidRPr="00923C8C" w:rsidRDefault="009B7235" w:rsidP="006B0CA1">
            <w:pPr>
              <w:autoSpaceDE w:val="0"/>
              <w:autoSpaceDN w:val="0"/>
              <w:adjustRightInd w:val="0"/>
              <w:spacing w:after="0" w:line="240" w:lineRule="auto"/>
              <w:rPr>
                <w:ins w:id="3914" w:author="Arjan" w:date="2014-01-21T22:04:00Z"/>
                <w:rFonts w:ascii="Arial" w:eastAsia="Times New Roman" w:hAnsi="Arial" w:cs="Arial"/>
                <w:color w:val="000000"/>
                <w:sz w:val="20"/>
                <w:szCs w:val="20"/>
                <w:lang w:val="nl-NL"/>
              </w:rPr>
            </w:pPr>
            <w:ins w:id="3915" w:author="Arjan" w:date="2014-01-21T22:25:00Z">
              <w:r w:rsidRPr="00DD0F4F">
                <w:rPr>
                  <w:rFonts w:ascii="Arial" w:eastAsia="Times New Roman" w:hAnsi="Arial" w:cs="Arial"/>
                  <w:color w:val="000000"/>
                  <w:sz w:val="20"/>
                  <w:szCs w:val="20"/>
                  <w:lang w:val="nl-NL"/>
                </w:rPr>
                <w:t xml:space="preserve">De groepattribuutsoort moet van waarden voorzien zijn </w:t>
              </w:r>
            </w:ins>
            <w:ins w:id="3916" w:author="Arjan Kloosterboer" w:date="2017-09-22T00:16:00Z">
              <w:r w:rsidR="00923C8C">
                <w:rPr>
                  <w:rFonts w:ascii="Arial" w:eastAsia="Times New Roman" w:hAnsi="Arial" w:cs="Arial"/>
                  <w:color w:val="000000"/>
                  <w:sz w:val="20"/>
                  <w:szCs w:val="20"/>
                  <w:lang w:val="nl-NL"/>
                </w:rPr>
                <w:t>indien ‘Indicatie gebruiksrecht’ de waarde “ja” heeft</w:t>
              </w:r>
            </w:ins>
            <w:ins w:id="3917" w:author="Arjan" w:date="2014-01-21T22:28:00Z">
              <w:r w:rsidRPr="00923C8C">
                <w:rPr>
                  <w:rFonts w:ascii="Arial" w:eastAsia="Times New Roman" w:hAnsi="Arial" w:cs="Arial"/>
                  <w:color w:val="000000"/>
                  <w:sz w:val="20"/>
                  <w:szCs w:val="20"/>
                  <w:lang w:val="nl-NL"/>
                </w:rPr>
                <w:t>.</w:t>
              </w:r>
            </w:ins>
          </w:p>
        </w:tc>
      </w:tr>
    </w:tbl>
    <w:p w14:paraId="03FCC024" w14:textId="77777777" w:rsidR="008F7B24" w:rsidRPr="00923C8C" w:rsidRDefault="006B0CA1" w:rsidP="006B0CA1">
      <w:pPr>
        <w:rPr>
          <w:lang w:val="nl-NL"/>
        </w:rPr>
      </w:pPr>
      <w:r w:rsidRPr="00923C8C">
        <w:rPr>
          <w:lang w:val="nl-NL"/>
        </w:rPr>
        <w:t xml:space="preserve"> </w:t>
      </w:r>
    </w:p>
    <w:p w14:paraId="1263D962" w14:textId="77777777" w:rsidR="00E45C16" w:rsidRPr="006B0CA1" w:rsidRDefault="00E45C16" w:rsidP="00E45C16">
      <w:pPr>
        <w:widowControl w:val="0"/>
        <w:autoSpaceDE w:val="0"/>
        <w:autoSpaceDN w:val="0"/>
        <w:adjustRightInd w:val="0"/>
        <w:spacing w:before="240" w:after="60" w:line="240" w:lineRule="auto"/>
        <w:outlineLvl w:val="3"/>
        <w:rPr>
          <w:ins w:id="3918" w:author="Arjan" w:date="2014-01-21T22:33:00Z"/>
          <w:rFonts w:ascii="Arial" w:eastAsia="Times New Roman" w:hAnsi="Arial" w:cs="Arial"/>
          <w:b/>
          <w:color w:val="004080"/>
          <w:sz w:val="24"/>
          <w:szCs w:val="24"/>
          <w:lang w:eastAsia="nl-NL"/>
        </w:rPr>
      </w:pPr>
      <w:ins w:id="3919" w:author="Arjan" w:date="2014-01-21T22:33:00Z">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ins>
      <w:ins w:id="3920" w:author="Arjan" w:date="2014-01-21T22:49:00Z">
        <w:r w:rsidR="009B7235">
          <w:rPr>
            <w:rFonts w:ascii="Arial" w:eastAsia="Times New Roman" w:hAnsi="Arial" w:cs="Arial"/>
            <w:b/>
            <w:color w:val="004080"/>
            <w:sz w:val="24"/>
            <w:szCs w:val="24"/>
            <w:lang w:eastAsia="nl-NL"/>
          </w:rPr>
          <w:t>Suba</w:t>
        </w:r>
      </w:ins>
      <w:ins w:id="3921" w:author="Arjan" w:date="2014-01-21T22:33:00Z">
        <w:r>
          <w:rPr>
            <w:rFonts w:ascii="Arial" w:eastAsia="Times New Roman" w:hAnsi="Arial" w:cs="Arial"/>
            <w:b/>
            <w:color w:val="004080"/>
            <w:sz w:val="24"/>
            <w:szCs w:val="24"/>
            <w:lang w:eastAsia="nl-NL"/>
          </w:rPr>
          <w:t>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ins>
      <w:ins w:id="3922" w:author="Arjan" w:date="2014-01-21T22:34:00Z">
        <w:r w:rsidRPr="00E45C16">
          <w:rPr>
            <w:rFonts w:ascii="Arial" w:eastAsia="Times New Roman" w:hAnsi="Arial" w:cs="Arial"/>
            <w:b/>
            <w:color w:val="004080"/>
            <w:sz w:val="24"/>
            <w:szCs w:val="24"/>
            <w:lang w:eastAsia="nl-NL"/>
          </w:rPr>
          <w:t>Omschrijving voorwaarden</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E45C16" w:rsidRPr="008F7B24" w14:paraId="7CA0D89A" w14:textId="77777777" w:rsidTr="00B914EC">
        <w:trPr>
          <w:trHeight w:val="230"/>
          <w:ins w:id="3923" w:author="Arjan" w:date="2014-01-21T22:33:00Z"/>
        </w:trPr>
        <w:tc>
          <w:tcPr>
            <w:tcW w:w="3780" w:type="dxa"/>
            <w:tcBorders>
              <w:top w:val="single" w:sz="4" w:space="0" w:color="auto"/>
              <w:left w:val="nil"/>
              <w:bottom w:val="nil"/>
              <w:right w:val="nil"/>
            </w:tcBorders>
          </w:tcPr>
          <w:p w14:paraId="1B972FD6" w14:textId="77777777" w:rsidR="00E45C16" w:rsidRPr="008F7B24" w:rsidRDefault="00E45C16" w:rsidP="00B914EC">
            <w:pPr>
              <w:autoSpaceDE w:val="0"/>
              <w:autoSpaceDN w:val="0"/>
              <w:adjustRightInd w:val="0"/>
              <w:spacing w:after="0" w:line="240" w:lineRule="auto"/>
              <w:rPr>
                <w:ins w:id="3924" w:author="Arjan" w:date="2014-01-21T22:33:00Z"/>
                <w:rFonts w:ascii="Arial" w:eastAsia="Times New Roman" w:hAnsi="Arial" w:cs="Arial"/>
                <w:color w:val="000000"/>
                <w:sz w:val="20"/>
                <w:szCs w:val="20"/>
              </w:rPr>
            </w:pPr>
            <w:ins w:id="3925" w:author="Arjan" w:date="2014-01-21T22:33:00Z">
              <w:r w:rsidRPr="008F7B24">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1212F72B" w14:textId="77777777" w:rsidR="00E45C16" w:rsidRPr="008F7B24" w:rsidRDefault="005D07DB" w:rsidP="00B914EC">
            <w:pPr>
              <w:autoSpaceDE w:val="0"/>
              <w:autoSpaceDN w:val="0"/>
              <w:adjustRightInd w:val="0"/>
              <w:spacing w:after="0" w:line="240" w:lineRule="auto"/>
              <w:rPr>
                <w:ins w:id="3926" w:author="Arjan" w:date="2014-01-21T22:33:00Z"/>
                <w:rFonts w:ascii="Arial" w:eastAsia="Times New Roman" w:hAnsi="Arial" w:cs="Arial"/>
                <w:color w:val="000000"/>
                <w:sz w:val="20"/>
                <w:szCs w:val="20"/>
              </w:rPr>
            </w:pPr>
            <w:ins w:id="3927" w:author="Arjan" w:date="2014-01-21T22:34:00Z">
              <w:r w:rsidRPr="005D07DB">
                <w:rPr>
                  <w:rFonts w:ascii="Arial" w:eastAsia="Times New Roman" w:hAnsi="Arial" w:cs="Arial"/>
                  <w:color w:val="000000"/>
                  <w:sz w:val="20"/>
                  <w:szCs w:val="20"/>
                </w:rPr>
                <w:t>Omschrijving voorwaarden</w:t>
              </w:r>
            </w:ins>
          </w:p>
        </w:tc>
      </w:tr>
      <w:tr w:rsidR="00E45C16" w:rsidRPr="008F7B24" w14:paraId="0B368F8F" w14:textId="77777777" w:rsidTr="00B914EC">
        <w:trPr>
          <w:ins w:id="3928" w:author="Arjan" w:date="2014-01-21T22:33:00Z"/>
        </w:trPr>
        <w:tc>
          <w:tcPr>
            <w:tcW w:w="3780" w:type="dxa"/>
            <w:tcBorders>
              <w:top w:val="nil"/>
              <w:left w:val="nil"/>
              <w:bottom w:val="nil"/>
              <w:right w:val="nil"/>
            </w:tcBorders>
          </w:tcPr>
          <w:p w14:paraId="41A27DB0" w14:textId="77777777" w:rsidR="00E45C16" w:rsidRPr="008F7B24" w:rsidRDefault="00E45C16" w:rsidP="00B914EC">
            <w:pPr>
              <w:autoSpaceDE w:val="0"/>
              <w:autoSpaceDN w:val="0"/>
              <w:adjustRightInd w:val="0"/>
              <w:spacing w:after="0" w:line="240" w:lineRule="auto"/>
              <w:rPr>
                <w:ins w:id="3929"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14:paraId="11BC9897" w14:textId="77777777" w:rsidR="00E45C16" w:rsidRPr="008F7B24" w:rsidRDefault="00E45C16" w:rsidP="00B914EC">
            <w:pPr>
              <w:autoSpaceDE w:val="0"/>
              <w:autoSpaceDN w:val="0"/>
              <w:adjustRightInd w:val="0"/>
              <w:spacing w:after="0" w:line="240" w:lineRule="auto"/>
              <w:rPr>
                <w:ins w:id="3930" w:author="Arjan" w:date="2014-01-21T22:33:00Z"/>
                <w:rFonts w:ascii="Arial" w:eastAsia="Times New Roman" w:hAnsi="Arial" w:cs="Arial"/>
                <w:color w:val="000000"/>
                <w:sz w:val="20"/>
                <w:szCs w:val="20"/>
              </w:rPr>
            </w:pPr>
          </w:p>
        </w:tc>
      </w:tr>
      <w:tr w:rsidR="00E45C16" w:rsidRPr="008F7B24" w14:paraId="5FC0D9FA" w14:textId="77777777" w:rsidTr="00B914EC">
        <w:trPr>
          <w:ins w:id="3931" w:author="Arjan" w:date="2014-01-21T22:33:00Z"/>
        </w:trPr>
        <w:tc>
          <w:tcPr>
            <w:tcW w:w="3780" w:type="dxa"/>
            <w:tcBorders>
              <w:top w:val="nil"/>
              <w:left w:val="nil"/>
              <w:bottom w:val="nil"/>
              <w:right w:val="nil"/>
            </w:tcBorders>
          </w:tcPr>
          <w:p w14:paraId="472E04FD" w14:textId="77777777" w:rsidR="00E45C16" w:rsidRPr="008F7B24" w:rsidRDefault="00E45C16" w:rsidP="00B914EC">
            <w:pPr>
              <w:autoSpaceDE w:val="0"/>
              <w:autoSpaceDN w:val="0"/>
              <w:adjustRightInd w:val="0"/>
              <w:spacing w:after="0" w:line="240" w:lineRule="auto"/>
              <w:rPr>
                <w:ins w:id="3932" w:author="Arjan" w:date="2014-01-21T22:33:00Z"/>
                <w:rFonts w:ascii="Arial" w:eastAsia="Times New Roman" w:hAnsi="Arial" w:cs="Arial"/>
                <w:color w:val="000000"/>
                <w:sz w:val="20"/>
                <w:szCs w:val="20"/>
              </w:rPr>
            </w:pPr>
            <w:ins w:id="3933" w:author="Arjan" w:date="2014-01-21T22:33:00Z">
              <w:r w:rsidRPr="008F7B24">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4B8245E9" w14:textId="77777777" w:rsidR="00E45C16" w:rsidRPr="008F7B24" w:rsidRDefault="005D07DB" w:rsidP="00B914EC">
            <w:pPr>
              <w:autoSpaceDE w:val="0"/>
              <w:autoSpaceDN w:val="0"/>
              <w:adjustRightInd w:val="0"/>
              <w:spacing w:after="0" w:line="240" w:lineRule="auto"/>
              <w:rPr>
                <w:ins w:id="3934" w:author="Arjan" w:date="2014-01-21T22:33:00Z"/>
                <w:rFonts w:ascii="Arial" w:eastAsia="Times New Roman" w:hAnsi="Arial" w:cs="Arial"/>
                <w:color w:val="000000"/>
                <w:sz w:val="20"/>
                <w:szCs w:val="20"/>
              </w:rPr>
            </w:pPr>
            <w:ins w:id="3935" w:author="Arjan" w:date="2014-01-21T22:36:00Z">
              <w:r>
                <w:rPr>
                  <w:rFonts w:ascii="Arial" w:eastAsia="Times New Roman" w:hAnsi="Arial" w:cs="Arial"/>
                  <w:color w:val="000000"/>
                  <w:sz w:val="20"/>
                  <w:szCs w:val="20"/>
                </w:rPr>
                <w:t>Richtlijn Metagegevens Overheidsinformatie</w:t>
              </w:r>
            </w:ins>
          </w:p>
        </w:tc>
      </w:tr>
      <w:tr w:rsidR="00E45C16" w:rsidRPr="008F7B24" w14:paraId="66D11330" w14:textId="77777777" w:rsidTr="00B914EC">
        <w:trPr>
          <w:ins w:id="3936" w:author="Arjan" w:date="2014-01-21T22:33:00Z"/>
        </w:trPr>
        <w:tc>
          <w:tcPr>
            <w:tcW w:w="3780" w:type="dxa"/>
            <w:tcBorders>
              <w:top w:val="nil"/>
              <w:left w:val="nil"/>
              <w:bottom w:val="nil"/>
              <w:right w:val="nil"/>
            </w:tcBorders>
          </w:tcPr>
          <w:p w14:paraId="04773FF7" w14:textId="77777777" w:rsidR="00E45C16" w:rsidRPr="008F7B24" w:rsidRDefault="00E45C16" w:rsidP="00B914EC">
            <w:pPr>
              <w:autoSpaceDE w:val="0"/>
              <w:autoSpaceDN w:val="0"/>
              <w:adjustRightInd w:val="0"/>
              <w:spacing w:after="0" w:line="240" w:lineRule="auto"/>
              <w:rPr>
                <w:ins w:id="3937"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14:paraId="6DDD88AC" w14:textId="77777777" w:rsidR="00E45C16" w:rsidRPr="008F7B24" w:rsidRDefault="00E45C16" w:rsidP="00B914EC">
            <w:pPr>
              <w:autoSpaceDE w:val="0"/>
              <w:autoSpaceDN w:val="0"/>
              <w:adjustRightInd w:val="0"/>
              <w:spacing w:after="0" w:line="240" w:lineRule="auto"/>
              <w:rPr>
                <w:ins w:id="3938" w:author="Arjan" w:date="2014-01-21T22:33:00Z"/>
                <w:rFonts w:ascii="Arial" w:eastAsia="Times New Roman" w:hAnsi="Arial" w:cs="Arial"/>
                <w:color w:val="000000"/>
                <w:sz w:val="20"/>
                <w:szCs w:val="20"/>
              </w:rPr>
            </w:pPr>
          </w:p>
        </w:tc>
      </w:tr>
      <w:tr w:rsidR="00E45C16" w:rsidRPr="008F7B24" w14:paraId="4565AAC6" w14:textId="77777777" w:rsidTr="00B914EC">
        <w:trPr>
          <w:ins w:id="3939" w:author="Arjan" w:date="2014-01-21T22:33:00Z"/>
        </w:trPr>
        <w:tc>
          <w:tcPr>
            <w:tcW w:w="3780" w:type="dxa"/>
            <w:tcBorders>
              <w:top w:val="nil"/>
              <w:left w:val="nil"/>
              <w:bottom w:val="nil"/>
              <w:right w:val="nil"/>
            </w:tcBorders>
          </w:tcPr>
          <w:p w14:paraId="7DD9F712" w14:textId="77777777" w:rsidR="00E45C16" w:rsidRPr="008F7B24" w:rsidRDefault="00E45C16" w:rsidP="00B914EC">
            <w:pPr>
              <w:autoSpaceDE w:val="0"/>
              <w:autoSpaceDN w:val="0"/>
              <w:adjustRightInd w:val="0"/>
              <w:spacing w:after="0" w:line="240" w:lineRule="auto"/>
              <w:rPr>
                <w:ins w:id="3940" w:author="Arjan" w:date="2014-01-21T22:33:00Z"/>
                <w:rFonts w:ascii="Arial" w:eastAsia="Times New Roman" w:hAnsi="Arial" w:cs="Arial"/>
                <w:color w:val="000000"/>
                <w:sz w:val="20"/>
                <w:szCs w:val="20"/>
              </w:rPr>
            </w:pPr>
            <w:ins w:id="3941" w:author="Arjan" w:date="2014-01-21T22:33:00Z">
              <w:r w:rsidRPr="008F7B24">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2DE85730" w14:textId="77777777" w:rsidR="00E45C16" w:rsidRPr="008F7B24" w:rsidRDefault="00E45C16" w:rsidP="00B914EC">
            <w:pPr>
              <w:autoSpaceDE w:val="0"/>
              <w:autoSpaceDN w:val="0"/>
              <w:adjustRightInd w:val="0"/>
              <w:spacing w:after="0" w:line="240" w:lineRule="auto"/>
              <w:rPr>
                <w:ins w:id="3942" w:author="Arjan" w:date="2014-01-21T22:33:00Z"/>
                <w:rFonts w:ascii="Arial" w:eastAsia="Times New Roman" w:hAnsi="Arial" w:cs="Arial"/>
                <w:color w:val="000000"/>
                <w:sz w:val="20"/>
                <w:szCs w:val="20"/>
              </w:rPr>
            </w:pPr>
          </w:p>
        </w:tc>
      </w:tr>
      <w:tr w:rsidR="00E45C16" w:rsidRPr="008F7B24" w14:paraId="4178BF27" w14:textId="77777777" w:rsidTr="00B914EC">
        <w:trPr>
          <w:ins w:id="3943" w:author="Arjan" w:date="2014-01-21T22:33:00Z"/>
        </w:trPr>
        <w:tc>
          <w:tcPr>
            <w:tcW w:w="3780" w:type="dxa"/>
            <w:tcBorders>
              <w:top w:val="nil"/>
              <w:left w:val="nil"/>
              <w:bottom w:val="nil"/>
              <w:right w:val="nil"/>
            </w:tcBorders>
          </w:tcPr>
          <w:p w14:paraId="68553BB4" w14:textId="77777777" w:rsidR="00E45C16" w:rsidRPr="008F7B24" w:rsidRDefault="00E45C16" w:rsidP="00B914EC">
            <w:pPr>
              <w:autoSpaceDE w:val="0"/>
              <w:autoSpaceDN w:val="0"/>
              <w:adjustRightInd w:val="0"/>
              <w:spacing w:after="0" w:line="240" w:lineRule="auto"/>
              <w:rPr>
                <w:ins w:id="3944"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14:paraId="28E05710" w14:textId="77777777" w:rsidR="00E45C16" w:rsidRPr="008F7B24" w:rsidRDefault="00E45C16" w:rsidP="00B914EC">
            <w:pPr>
              <w:autoSpaceDE w:val="0"/>
              <w:autoSpaceDN w:val="0"/>
              <w:adjustRightInd w:val="0"/>
              <w:spacing w:after="0" w:line="240" w:lineRule="auto"/>
              <w:rPr>
                <w:ins w:id="3945" w:author="Arjan" w:date="2014-01-21T22:33:00Z"/>
                <w:rFonts w:ascii="Arial" w:eastAsia="Times New Roman" w:hAnsi="Arial" w:cs="Arial"/>
                <w:color w:val="000000"/>
                <w:sz w:val="20"/>
                <w:szCs w:val="20"/>
              </w:rPr>
            </w:pPr>
          </w:p>
        </w:tc>
      </w:tr>
      <w:tr w:rsidR="00E45C16" w:rsidRPr="008F7B24" w14:paraId="5999FE72" w14:textId="77777777" w:rsidTr="00B914EC">
        <w:trPr>
          <w:ins w:id="3946" w:author="Arjan" w:date="2014-01-21T22:33:00Z"/>
        </w:trPr>
        <w:tc>
          <w:tcPr>
            <w:tcW w:w="3780" w:type="dxa"/>
            <w:tcBorders>
              <w:top w:val="nil"/>
              <w:left w:val="nil"/>
              <w:bottom w:val="nil"/>
              <w:right w:val="nil"/>
            </w:tcBorders>
          </w:tcPr>
          <w:p w14:paraId="504A19CD" w14:textId="77777777" w:rsidR="00E45C16" w:rsidRPr="008F7B24" w:rsidRDefault="00E45C16" w:rsidP="00B914EC">
            <w:pPr>
              <w:autoSpaceDE w:val="0"/>
              <w:autoSpaceDN w:val="0"/>
              <w:adjustRightInd w:val="0"/>
              <w:spacing w:after="0" w:line="240" w:lineRule="auto"/>
              <w:rPr>
                <w:ins w:id="3947" w:author="Arjan" w:date="2014-01-21T22:33:00Z"/>
                <w:rFonts w:ascii="Arial" w:eastAsia="Times New Roman" w:hAnsi="Arial" w:cs="Arial"/>
                <w:color w:val="000000"/>
                <w:sz w:val="20"/>
                <w:szCs w:val="20"/>
              </w:rPr>
            </w:pPr>
            <w:ins w:id="3948" w:author="Arjan" w:date="2014-01-21T22:33:00Z">
              <w:r w:rsidRPr="008F7B24">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45CCB71F" w14:textId="77777777" w:rsidR="00E45C16" w:rsidRPr="008F7B24" w:rsidRDefault="005D07DB" w:rsidP="00B914EC">
            <w:pPr>
              <w:autoSpaceDE w:val="0"/>
              <w:autoSpaceDN w:val="0"/>
              <w:adjustRightInd w:val="0"/>
              <w:spacing w:after="0" w:line="240" w:lineRule="auto"/>
              <w:rPr>
                <w:ins w:id="3949" w:author="Arjan" w:date="2014-01-21T22:33:00Z"/>
                <w:rFonts w:ascii="Arial" w:eastAsia="Times New Roman" w:hAnsi="Arial" w:cs="Arial"/>
                <w:color w:val="000000"/>
                <w:sz w:val="20"/>
                <w:szCs w:val="20"/>
              </w:rPr>
            </w:pPr>
            <w:ins w:id="3950" w:author="Arjan" w:date="2014-01-21T22:39:00Z">
              <w:r>
                <w:rPr>
                  <w:rFonts w:ascii="Arial" w:eastAsia="Times New Roman" w:hAnsi="Arial" w:cs="Arial"/>
                  <w:color w:val="000000"/>
                  <w:sz w:val="20"/>
                  <w:szCs w:val="20"/>
                </w:rPr>
                <w:t>omschrijving</w:t>
              </w:r>
            </w:ins>
          </w:p>
        </w:tc>
      </w:tr>
      <w:tr w:rsidR="00E45C16" w:rsidRPr="008F7B24" w14:paraId="7C4B99DD" w14:textId="77777777" w:rsidTr="00B914EC">
        <w:trPr>
          <w:ins w:id="3951" w:author="Arjan" w:date="2014-01-21T22:33:00Z"/>
        </w:trPr>
        <w:tc>
          <w:tcPr>
            <w:tcW w:w="3780" w:type="dxa"/>
            <w:tcBorders>
              <w:top w:val="nil"/>
              <w:left w:val="nil"/>
              <w:bottom w:val="nil"/>
              <w:right w:val="nil"/>
            </w:tcBorders>
          </w:tcPr>
          <w:p w14:paraId="03C3419F" w14:textId="77777777" w:rsidR="00E45C16" w:rsidRPr="008F7B24" w:rsidRDefault="00E45C16" w:rsidP="00B914EC">
            <w:pPr>
              <w:autoSpaceDE w:val="0"/>
              <w:autoSpaceDN w:val="0"/>
              <w:adjustRightInd w:val="0"/>
              <w:spacing w:after="0" w:line="240" w:lineRule="auto"/>
              <w:rPr>
                <w:ins w:id="3952"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14:paraId="74B91AF2" w14:textId="77777777" w:rsidR="00E45C16" w:rsidRPr="008F7B24" w:rsidRDefault="00E45C16" w:rsidP="00B914EC">
            <w:pPr>
              <w:autoSpaceDE w:val="0"/>
              <w:autoSpaceDN w:val="0"/>
              <w:adjustRightInd w:val="0"/>
              <w:spacing w:after="0" w:line="240" w:lineRule="auto"/>
              <w:rPr>
                <w:ins w:id="3953" w:author="Arjan" w:date="2014-01-21T22:33:00Z"/>
                <w:rFonts w:ascii="Arial" w:eastAsia="Times New Roman" w:hAnsi="Arial" w:cs="Arial"/>
                <w:color w:val="000000"/>
                <w:sz w:val="20"/>
                <w:szCs w:val="20"/>
              </w:rPr>
            </w:pPr>
          </w:p>
        </w:tc>
      </w:tr>
      <w:tr w:rsidR="00E45C16" w:rsidRPr="00AE1A91" w14:paraId="6DD6D178" w14:textId="77777777" w:rsidTr="00B914EC">
        <w:trPr>
          <w:ins w:id="3954" w:author="Arjan" w:date="2014-01-21T22:33:00Z"/>
        </w:trPr>
        <w:tc>
          <w:tcPr>
            <w:tcW w:w="3780" w:type="dxa"/>
            <w:tcBorders>
              <w:top w:val="nil"/>
              <w:left w:val="nil"/>
              <w:bottom w:val="nil"/>
              <w:right w:val="nil"/>
            </w:tcBorders>
          </w:tcPr>
          <w:p w14:paraId="7B5ABF79" w14:textId="77777777" w:rsidR="00E45C16" w:rsidRPr="008F7B24" w:rsidRDefault="00E45C16" w:rsidP="00B914EC">
            <w:pPr>
              <w:autoSpaceDE w:val="0"/>
              <w:autoSpaceDN w:val="0"/>
              <w:adjustRightInd w:val="0"/>
              <w:spacing w:after="0" w:line="240" w:lineRule="auto"/>
              <w:rPr>
                <w:ins w:id="3955" w:author="Arjan" w:date="2014-01-21T22:33:00Z"/>
                <w:rFonts w:ascii="Arial" w:eastAsia="Times New Roman" w:hAnsi="Arial" w:cs="Arial"/>
                <w:color w:val="000000"/>
                <w:sz w:val="20"/>
                <w:szCs w:val="20"/>
              </w:rPr>
            </w:pPr>
            <w:ins w:id="3956" w:author="Arjan" w:date="2014-01-21T22:33:00Z">
              <w:r w:rsidRPr="008F7B24">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63707F77" w14:textId="77777777" w:rsidR="00E45C16" w:rsidRPr="00DD0F4F" w:rsidRDefault="005D07DB" w:rsidP="005D07DB">
            <w:pPr>
              <w:autoSpaceDE w:val="0"/>
              <w:autoSpaceDN w:val="0"/>
              <w:adjustRightInd w:val="0"/>
              <w:spacing w:after="0" w:line="240" w:lineRule="auto"/>
              <w:rPr>
                <w:ins w:id="3957" w:author="Arjan" w:date="2014-01-21T22:33:00Z"/>
                <w:rFonts w:ascii="Arial" w:eastAsia="Times New Roman" w:hAnsi="Arial" w:cs="Arial"/>
                <w:color w:val="000000"/>
                <w:sz w:val="20"/>
                <w:szCs w:val="20"/>
                <w:lang w:val="nl-NL"/>
              </w:rPr>
            </w:pPr>
            <w:ins w:id="3958" w:author="Arjan" w:date="2014-01-21T22:40:00Z">
              <w:r w:rsidRPr="00DD0F4F">
                <w:rPr>
                  <w:rFonts w:ascii="Arial" w:eastAsia="Times New Roman" w:hAnsi="Arial" w:cs="Arial"/>
                  <w:color w:val="000000"/>
                  <w:sz w:val="20"/>
                  <w:szCs w:val="20"/>
                  <w:lang w:val="nl-NL"/>
                </w:rPr>
                <w:t>Omschrijving van de van  toepassing zijnde v</w:t>
              </w:r>
            </w:ins>
            <w:ins w:id="3959" w:author="Arjan" w:date="2014-01-21T22:39:00Z">
              <w:r w:rsidRPr="00DD0F4F">
                <w:rPr>
                  <w:rFonts w:ascii="Arial" w:eastAsia="Times New Roman" w:hAnsi="Arial" w:cs="Arial"/>
                  <w:color w:val="000000"/>
                  <w:sz w:val="20"/>
                  <w:szCs w:val="20"/>
                  <w:lang w:val="nl-NL"/>
                </w:rPr>
                <w:t>oorwaarden aan het gebruik anders dan raadpleging</w:t>
              </w:r>
            </w:ins>
          </w:p>
        </w:tc>
      </w:tr>
      <w:tr w:rsidR="00E45C16" w:rsidRPr="00AE1A91" w14:paraId="31F6A412" w14:textId="77777777" w:rsidTr="00B914EC">
        <w:trPr>
          <w:trHeight w:val="230"/>
          <w:ins w:id="3960" w:author="Arjan" w:date="2014-01-21T22:33:00Z"/>
        </w:trPr>
        <w:tc>
          <w:tcPr>
            <w:tcW w:w="3780" w:type="dxa"/>
            <w:tcBorders>
              <w:top w:val="nil"/>
              <w:left w:val="nil"/>
              <w:bottom w:val="nil"/>
              <w:right w:val="nil"/>
            </w:tcBorders>
          </w:tcPr>
          <w:p w14:paraId="652ECF3E" w14:textId="77777777" w:rsidR="00E45C16" w:rsidRPr="00DD0F4F" w:rsidRDefault="00E45C16" w:rsidP="00B914EC">
            <w:pPr>
              <w:autoSpaceDE w:val="0"/>
              <w:autoSpaceDN w:val="0"/>
              <w:adjustRightInd w:val="0"/>
              <w:spacing w:after="0" w:line="240" w:lineRule="auto"/>
              <w:rPr>
                <w:ins w:id="3961" w:author="Arjan" w:date="2014-01-21T22:33: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4FD17808" w14:textId="77777777" w:rsidR="00E45C16" w:rsidRPr="00DD0F4F" w:rsidRDefault="00E45C16" w:rsidP="00B914EC">
            <w:pPr>
              <w:autoSpaceDE w:val="0"/>
              <w:autoSpaceDN w:val="0"/>
              <w:adjustRightInd w:val="0"/>
              <w:spacing w:after="0" w:line="240" w:lineRule="auto"/>
              <w:rPr>
                <w:ins w:id="3962" w:author="Arjan" w:date="2014-01-21T22:33:00Z"/>
                <w:rFonts w:ascii="Arial" w:eastAsia="Times New Roman" w:hAnsi="Arial" w:cs="Arial"/>
                <w:color w:val="000000"/>
                <w:sz w:val="20"/>
                <w:szCs w:val="20"/>
                <w:lang w:val="nl-NL"/>
              </w:rPr>
            </w:pPr>
          </w:p>
        </w:tc>
      </w:tr>
      <w:tr w:rsidR="00E45C16" w:rsidRPr="00AE1A91" w14:paraId="2071D982" w14:textId="77777777" w:rsidTr="00B914EC">
        <w:trPr>
          <w:trHeight w:val="230"/>
          <w:ins w:id="3963" w:author="Arjan" w:date="2014-01-21T22:33:00Z"/>
        </w:trPr>
        <w:tc>
          <w:tcPr>
            <w:tcW w:w="3780" w:type="dxa"/>
            <w:tcBorders>
              <w:top w:val="nil"/>
              <w:left w:val="nil"/>
              <w:bottom w:val="nil"/>
              <w:right w:val="nil"/>
            </w:tcBorders>
          </w:tcPr>
          <w:p w14:paraId="5E012639" w14:textId="77777777" w:rsidR="00E45C16" w:rsidRPr="008F7B24" w:rsidRDefault="00E45C16" w:rsidP="00B914EC">
            <w:pPr>
              <w:autoSpaceDE w:val="0"/>
              <w:autoSpaceDN w:val="0"/>
              <w:adjustRightInd w:val="0"/>
              <w:spacing w:after="0" w:line="240" w:lineRule="auto"/>
              <w:rPr>
                <w:ins w:id="3964" w:author="Arjan" w:date="2014-01-21T22:33:00Z"/>
                <w:rFonts w:ascii="Arial" w:eastAsia="Times New Roman" w:hAnsi="Arial" w:cs="Arial"/>
                <w:color w:val="000000"/>
                <w:sz w:val="20"/>
                <w:szCs w:val="20"/>
              </w:rPr>
            </w:pPr>
            <w:ins w:id="3965" w:author="Arjan" w:date="2014-01-21T22:33:00Z">
              <w:r w:rsidRPr="008F7B24">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6D2430D2" w14:textId="77777777" w:rsidR="00E45C16" w:rsidRPr="00DD0F4F" w:rsidRDefault="005D07DB" w:rsidP="00B914EC">
            <w:pPr>
              <w:autoSpaceDE w:val="0"/>
              <w:autoSpaceDN w:val="0"/>
              <w:adjustRightInd w:val="0"/>
              <w:spacing w:after="0" w:line="240" w:lineRule="auto"/>
              <w:rPr>
                <w:ins w:id="3966" w:author="Arjan" w:date="2014-01-21T22:33:00Z"/>
                <w:rFonts w:ascii="Arial" w:eastAsia="Times New Roman" w:hAnsi="Arial" w:cs="Arial"/>
                <w:color w:val="000000"/>
                <w:sz w:val="20"/>
                <w:szCs w:val="20"/>
                <w:lang w:val="nl-NL"/>
              </w:rPr>
            </w:pPr>
            <w:ins w:id="3967" w:author="Arjan" w:date="2014-01-21T22:41:00Z">
              <w:r w:rsidRPr="00DD0F4F">
                <w:rPr>
                  <w:rFonts w:ascii="Arial" w:eastAsia="Times New Roman" w:hAnsi="Arial" w:cs="Arial"/>
                  <w:color w:val="000000"/>
                  <w:sz w:val="20"/>
                  <w:szCs w:val="20"/>
                  <w:lang w:val="nl-NL"/>
                </w:rPr>
                <w:t xml:space="preserve">KING o.b.v. </w:t>
              </w:r>
            </w:ins>
            <w:ins w:id="3968" w:author="Arjan" w:date="2014-01-21T22:36:00Z">
              <w:r w:rsidRPr="00DD0F4F">
                <w:rPr>
                  <w:rFonts w:ascii="Arial" w:eastAsia="Times New Roman" w:hAnsi="Arial" w:cs="Arial"/>
                  <w:color w:val="000000"/>
                  <w:sz w:val="20"/>
                  <w:szCs w:val="20"/>
                  <w:lang w:val="nl-NL"/>
                </w:rPr>
                <w:t>Richtlijn Metagegevens Overheidsinformatie</w:t>
              </w:r>
            </w:ins>
          </w:p>
        </w:tc>
      </w:tr>
      <w:tr w:rsidR="00E45C16" w:rsidRPr="00AE1A91" w14:paraId="588AF766" w14:textId="77777777" w:rsidTr="00B914EC">
        <w:trPr>
          <w:ins w:id="3969" w:author="Arjan" w:date="2014-01-21T22:33:00Z"/>
        </w:trPr>
        <w:tc>
          <w:tcPr>
            <w:tcW w:w="3780" w:type="dxa"/>
            <w:tcBorders>
              <w:top w:val="nil"/>
              <w:left w:val="nil"/>
              <w:bottom w:val="nil"/>
              <w:right w:val="nil"/>
            </w:tcBorders>
          </w:tcPr>
          <w:p w14:paraId="4AB21563" w14:textId="77777777" w:rsidR="00E45C16" w:rsidRPr="00DD0F4F" w:rsidRDefault="00E45C16" w:rsidP="00B914EC">
            <w:pPr>
              <w:autoSpaceDE w:val="0"/>
              <w:autoSpaceDN w:val="0"/>
              <w:adjustRightInd w:val="0"/>
              <w:spacing w:after="0" w:line="240" w:lineRule="auto"/>
              <w:rPr>
                <w:ins w:id="3970" w:author="Arjan" w:date="2014-01-21T22:33: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2CEB438B" w14:textId="77777777" w:rsidR="00E45C16" w:rsidRPr="00DD0F4F" w:rsidRDefault="00E45C16" w:rsidP="00B914EC">
            <w:pPr>
              <w:autoSpaceDE w:val="0"/>
              <w:autoSpaceDN w:val="0"/>
              <w:adjustRightInd w:val="0"/>
              <w:spacing w:after="0" w:line="240" w:lineRule="auto"/>
              <w:rPr>
                <w:ins w:id="3971" w:author="Arjan" w:date="2014-01-21T22:33:00Z"/>
                <w:rFonts w:ascii="Arial" w:eastAsia="Times New Roman" w:hAnsi="Arial" w:cs="Arial"/>
                <w:color w:val="000000"/>
                <w:sz w:val="20"/>
                <w:szCs w:val="20"/>
                <w:lang w:val="nl-NL"/>
              </w:rPr>
            </w:pPr>
          </w:p>
        </w:tc>
      </w:tr>
      <w:tr w:rsidR="00E45C16" w:rsidRPr="008F7B24" w14:paraId="357F4091" w14:textId="77777777" w:rsidTr="00B914EC">
        <w:trPr>
          <w:ins w:id="3972" w:author="Arjan" w:date="2014-01-21T22:33:00Z"/>
        </w:trPr>
        <w:tc>
          <w:tcPr>
            <w:tcW w:w="3780" w:type="dxa"/>
            <w:tcBorders>
              <w:top w:val="nil"/>
              <w:left w:val="nil"/>
              <w:bottom w:val="nil"/>
              <w:right w:val="nil"/>
            </w:tcBorders>
          </w:tcPr>
          <w:p w14:paraId="6641DDF7" w14:textId="77777777" w:rsidR="00E45C16" w:rsidRPr="008F7B24" w:rsidRDefault="00E45C16" w:rsidP="00B914EC">
            <w:pPr>
              <w:autoSpaceDE w:val="0"/>
              <w:autoSpaceDN w:val="0"/>
              <w:adjustRightInd w:val="0"/>
              <w:spacing w:after="0" w:line="240" w:lineRule="auto"/>
              <w:rPr>
                <w:ins w:id="3973" w:author="Arjan" w:date="2014-01-21T22:33:00Z"/>
                <w:rFonts w:ascii="Arial" w:eastAsia="Times New Roman" w:hAnsi="Arial" w:cs="Arial"/>
                <w:color w:val="000000"/>
                <w:sz w:val="20"/>
                <w:szCs w:val="20"/>
              </w:rPr>
            </w:pPr>
            <w:ins w:id="3974" w:author="Arjan" w:date="2014-01-21T22:33:00Z">
              <w:r w:rsidRPr="008F7B24">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07ED4BBD" w14:textId="77777777" w:rsidR="00E45C16" w:rsidRPr="008F7B24" w:rsidRDefault="005D07DB" w:rsidP="00B914EC">
            <w:pPr>
              <w:autoSpaceDE w:val="0"/>
              <w:autoSpaceDN w:val="0"/>
              <w:adjustRightInd w:val="0"/>
              <w:spacing w:after="0" w:line="240" w:lineRule="auto"/>
              <w:rPr>
                <w:ins w:id="3975" w:author="Arjan" w:date="2014-01-21T22:33:00Z"/>
                <w:rFonts w:ascii="Arial" w:eastAsia="Times New Roman" w:hAnsi="Arial" w:cs="Arial"/>
                <w:color w:val="000000"/>
                <w:sz w:val="20"/>
                <w:szCs w:val="20"/>
              </w:rPr>
            </w:pPr>
            <w:ins w:id="3976" w:author="Arjan" w:date="2014-01-21T22:41:00Z">
              <w:r>
                <w:rPr>
                  <w:rFonts w:ascii="Arial" w:eastAsia="Times New Roman" w:hAnsi="Arial" w:cs="Arial"/>
                  <w:color w:val="000000"/>
                  <w:sz w:val="20"/>
                  <w:szCs w:val="20"/>
                </w:rPr>
                <w:t>15-12-2013</w:t>
              </w:r>
            </w:ins>
          </w:p>
        </w:tc>
      </w:tr>
      <w:tr w:rsidR="00E45C16" w:rsidRPr="008F7B24" w14:paraId="2656D0EB" w14:textId="77777777" w:rsidTr="00B914EC">
        <w:trPr>
          <w:ins w:id="3977" w:author="Arjan" w:date="2014-01-21T22:33:00Z"/>
        </w:trPr>
        <w:tc>
          <w:tcPr>
            <w:tcW w:w="3780" w:type="dxa"/>
            <w:tcBorders>
              <w:top w:val="nil"/>
              <w:left w:val="nil"/>
              <w:bottom w:val="nil"/>
              <w:right w:val="nil"/>
            </w:tcBorders>
          </w:tcPr>
          <w:p w14:paraId="6DDCC946" w14:textId="77777777" w:rsidR="00E45C16" w:rsidRPr="008F7B24" w:rsidRDefault="00E45C16" w:rsidP="00B914EC">
            <w:pPr>
              <w:autoSpaceDE w:val="0"/>
              <w:autoSpaceDN w:val="0"/>
              <w:adjustRightInd w:val="0"/>
              <w:spacing w:after="0" w:line="240" w:lineRule="auto"/>
              <w:rPr>
                <w:ins w:id="3978"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14:paraId="4A227106" w14:textId="77777777" w:rsidR="00E45C16" w:rsidRPr="008F7B24" w:rsidRDefault="00E45C16" w:rsidP="00B914EC">
            <w:pPr>
              <w:autoSpaceDE w:val="0"/>
              <w:autoSpaceDN w:val="0"/>
              <w:adjustRightInd w:val="0"/>
              <w:spacing w:after="0" w:line="240" w:lineRule="auto"/>
              <w:rPr>
                <w:ins w:id="3979" w:author="Arjan" w:date="2014-01-21T22:33:00Z"/>
                <w:rFonts w:ascii="Arial" w:eastAsia="Times New Roman" w:hAnsi="Arial" w:cs="Arial"/>
                <w:color w:val="000000"/>
                <w:sz w:val="20"/>
                <w:szCs w:val="20"/>
              </w:rPr>
            </w:pPr>
          </w:p>
        </w:tc>
      </w:tr>
      <w:tr w:rsidR="00E45C16" w:rsidRPr="008F7B24" w14:paraId="48AA6F51" w14:textId="77777777" w:rsidTr="00B914EC">
        <w:trPr>
          <w:ins w:id="3980" w:author="Arjan" w:date="2014-01-21T22:33:00Z"/>
        </w:trPr>
        <w:tc>
          <w:tcPr>
            <w:tcW w:w="3780" w:type="dxa"/>
            <w:tcBorders>
              <w:top w:val="nil"/>
              <w:left w:val="nil"/>
              <w:bottom w:val="nil"/>
              <w:right w:val="nil"/>
            </w:tcBorders>
          </w:tcPr>
          <w:p w14:paraId="6B9983C3" w14:textId="77777777" w:rsidR="00E45C16" w:rsidRPr="008F7B24" w:rsidRDefault="00E45C16" w:rsidP="00B914EC">
            <w:pPr>
              <w:autoSpaceDE w:val="0"/>
              <w:autoSpaceDN w:val="0"/>
              <w:adjustRightInd w:val="0"/>
              <w:spacing w:after="0" w:line="240" w:lineRule="auto"/>
              <w:rPr>
                <w:ins w:id="3981" w:author="Arjan" w:date="2014-01-21T22:33:00Z"/>
                <w:rFonts w:ascii="Arial" w:eastAsia="Times New Roman" w:hAnsi="Arial" w:cs="Arial"/>
                <w:color w:val="000000"/>
                <w:sz w:val="20"/>
                <w:szCs w:val="20"/>
              </w:rPr>
            </w:pPr>
            <w:ins w:id="3982" w:author="Arjan" w:date="2014-01-21T22:33:00Z">
              <w:r w:rsidRPr="008F7B24">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7B60B91C" w14:textId="77777777" w:rsidR="00E45C16" w:rsidRPr="008F7B24" w:rsidRDefault="00E45C16" w:rsidP="00B914EC">
            <w:pPr>
              <w:autoSpaceDE w:val="0"/>
              <w:autoSpaceDN w:val="0"/>
              <w:adjustRightInd w:val="0"/>
              <w:spacing w:after="0" w:line="240" w:lineRule="auto"/>
              <w:rPr>
                <w:ins w:id="3983" w:author="Arjan" w:date="2014-01-21T22:33:00Z"/>
                <w:rFonts w:ascii="Arial" w:eastAsia="Times New Roman" w:hAnsi="Arial" w:cs="Arial"/>
                <w:color w:val="000000"/>
                <w:sz w:val="20"/>
                <w:szCs w:val="20"/>
              </w:rPr>
            </w:pPr>
          </w:p>
        </w:tc>
      </w:tr>
      <w:tr w:rsidR="00E45C16" w:rsidRPr="008F7B24" w14:paraId="6243DFDB" w14:textId="77777777" w:rsidTr="00B914EC">
        <w:trPr>
          <w:ins w:id="3984" w:author="Arjan" w:date="2014-01-21T22:33:00Z"/>
        </w:trPr>
        <w:tc>
          <w:tcPr>
            <w:tcW w:w="3780" w:type="dxa"/>
            <w:tcBorders>
              <w:top w:val="nil"/>
              <w:left w:val="nil"/>
              <w:bottom w:val="nil"/>
              <w:right w:val="nil"/>
            </w:tcBorders>
          </w:tcPr>
          <w:p w14:paraId="4D7D51EA" w14:textId="77777777" w:rsidR="00E45C16" w:rsidRPr="008F7B24" w:rsidRDefault="00E45C16" w:rsidP="00B914EC">
            <w:pPr>
              <w:autoSpaceDE w:val="0"/>
              <w:autoSpaceDN w:val="0"/>
              <w:adjustRightInd w:val="0"/>
              <w:spacing w:after="0" w:line="240" w:lineRule="auto"/>
              <w:rPr>
                <w:ins w:id="3985"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14:paraId="5BBC4F87" w14:textId="77777777" w:rsidR="00E45C16" w:rsidRPr="008F7B24" w:rsidRDefault="00E45C16" w:rsidP="00B914EC">
            <w:pPr>
              <w:autoSpaceDE w:val="0"/>
              <w:autoSpaceDN w:val="0"/>
              <w:adjustRightInd w:val="0"/>
              <w:spacing w:after="0" w:line="240" w:lineRule="auto"/>
              <w:rPr>
                <w:ins w:id="3986" w:author="Arjan" w:date="2014-01-21T22:33:00Z"/>
                <w:rFonts w:ascii="Arial" w:eastAsia="Times New Roman" w:hAnsi="Arial" w:cs="Arial"/>
                <w:color w:val="000000"/>
                <w:sz w:val="20"/>
                <w:szCs w:val="20"/>
              </w:rPr>
            </w:pPr>
          </w:p>
        </w:tc>
      </w:tr>
      <w:tr w:rsidR="00E45C16" w:rsidRPr="008F7B24" w14:paraId="2C52F3E7" w14:textId="77777777" w:rsidTr="00B914EC">
        <w:trPr>
          <w:ins w:id="3987" w:author="Arjan" w:date="2014-01-21T22:33:00Z"/>
        </w:trPr>
        <w:tc>
          <w:tcPr>
            <w:tcW w:w="3780" w:type="dxa"/>
            <w:tcBorders>
              <w:top w:val="nil"/>
              <w:left w:val="nil"/>
              <w:bottom w:val="nil"/>
              <w:right w:val="nil"/>
            </w:tcBorders>
          </w:tcPr>
          <w:p w14:paraId="60EFD163" w14:textId="77777777" w:rsidR="00E45C16" w:rsidRPr="008F7B24" w:rsidRDefault="00E45C16" w:rsidP="00B914EC">
            <w:pPr>
              <w:autoSpaceDE w:val="0"/>
              <w:autoSpaceDN w:val="0"/>
              <w:adjustRightInd w:val="0"/>
              <w:spacing w:after="0" w:line="240" w:lineRule="auto"/>
              <w:rPr>
                <w:ins w:id="3988" w:author="Arjan" w:date="2014-01-21T22:33:00Z"/>
                <w:rFonts w:ascii="Arial" w:eastAsia="Times New Roman" w:hAnsi="Arial" w:cs="Arial"/>
                <w:color w:val="000000"/>
                <w:sz w:val="20"/>
                <w:szCs w:val="20"/>
              </w:rPr>
            </w:pPr>
            <w:ins w:id="3989" w:author="Arjan" w:date="2014-01-21T22:33:00Z">
              <w:r w:rsidRPr="008F7B24">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6B40B454" w14:textId="7B03DE1C" w:rsidR="00E45C16" w:rsidRPr="008F7B24" w:rsidRDefault="009B7235" w:rsidP="00B914EC">
            <w:pPr>
              <w:autoSpaceDE w:val="0"/>
              <w:autoSpaceDN w:val="0"/>
              <w:adjustRightInd w:val="0"/>
              <w:spacing w:after="0" w:line="240" w:lineRule="auto"/>
              <w:rPr>
                <w:ins w:id="3990" w:author="Arjan" w:date="2014-01-21T22:33:00Z"/>
                <w:rFonts w:ascii="Arial" w:eastAsia="Times New Roman" w:hAnsi="Arial" w:cs="Arial"/>
                <w:color w:val="000000"/>
                <w:sz w:val="20"/>
                <w:szCs w:val="20"/>
              </w:rPr>
            </w:pPr>
            <w:ins w:id="3991" w:author="Arjan" w:date="2014-01-21T22:48:00Z">
              <w:r>
                <w:rPr>
                  <w:rFonts w:ascii="Arial" w:hAnsi="Arial" w:cs="Arial"/>
                  <w:sz w:val="20"/>
                  <w:szCs w:val="20"/>
                  <w:lang w:val="en-AU"/>
                </w:rPr>
                <w:t>AN</w:t>
              </w:r>
            </w:ins>
          </w:p>
        </w:tc>
      </w:tr>
      <w:tr w:rsidR="00E45C16" w:rsidRPr="008F7B24" w14:paraId="21335EBF" w14:textId="77777777" w:rsidTr="00B914EC">
        <w:trPr>
          <w:trHeight w:val="230"/>
          <w:ins w:id="3992" w:author="Arjan" w:date="2014-01-21T22:33:00Z"/>
        </w:trPr>
        <w:tc>
          <w:tcPr>
            <w:tcW w:w="3780" w:type="dxa"/>
            <w:tcBorders>
              <w:top w:val="nil"/>
              <w:left w:val="nil"/>
              <w:bottom w:val="nil"/>
              <w:right w:val="nil"/>
            </w:tcBorders>
          </w:tcPr>
          <w:p w14:paraId="0563A24A" w14:textId="77777777" w:rsidR="00E45C16" w:rsidRPr="008F7B24" w:rsidRDefault="00E45C16" w:rsidP="00B914EC">
            <w:pPr>
              <w:autoSpaceDE w:val="0"/>
              <w:autoSpaceDN w:val="0"/>
              <w:adjustRightInd w:val="0"/>
              <w:spacing w:after="0" w:line="240" w:lineRule="auto"/>
              <w:rPr>
                <w:ins w:id="3993"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14:paraId="5A559B4A" w14:textId="77777777" w:rsidR="00E45C16" w:rsidRPr="008F7B24" w:rsidRDefault="00E45C16" w:rsidP="00B914EC">
            <w:pPr>
              <w:autoSpaceDE w:val="0"/>
              <w:autoSpaceDN w:val="0"/>
              <w:adjustRightInd w:val="0"/>
              <w:spacing w:after="0" w:line="240" w:lineRule="auto"/>
              <w:rPr>
                <w:ins w:id="3994" w:author="Arjan" w:date="2014-01-21T22:33:00Z"/>
                <w:rFonts w:ascii="Arial" w:eastAsia="Times New Roman" w:hAnsi="Arial" w:cs="Arial"/>
                <w:color w:val="000000"/>
                <w:sz w:val="20"/>
                <w:szCs w:val="20"/>
              </w:rPr>
            </w:pPr>
          </w:p>
        </w:tc>
      </w:tr>
      <w:tr w:rsidR="00E45C16" w:rsidRPr="00AE1A91" w14:paraId="1AB8028B" w14:textId="77777777" w:rsidTr="00B914EC">
        <w:trPr>
          <w:trHeight w:val="230"/>
          <w:ins w:id="3995" w:author="Arjan" w:date="2014-01-21T22:33:00Z"/>
        </w:trPr>
        <w:tc>
          <w:tcPr>
            <w:tcW w:w="3780" w:type="dxa"/>
            <w:tcBorders>
              <w:top w:val="nil"/>
              <w:left w:val="nil"/>
              <w:bottom w:val="nil"/>
              <w:right w:val="nil"/>
            </w:tcBorders>
          </w:tcPr>
          <w:p w14:paraId="4AC67856" w14:textId="77777777" w:rsidR="00E45C16" w:rsidRPr="008F7B24" w:rsidRDefault="00E45C16" w:rsidP="00B914EC">
            <w:pPr>
              <w:autoSpaceDE w:val="0"/>
              <w:autoSpaceDN w:val="0"/>
              <w:adjustRightInd w:val="0"/>
              <w:spacing w:after="0" w:line="240" w:lineRule="auto"/>
              <w:rPr>
                <w:ins w:id="3996" w:author="Arjan" w:date="2014-01-21T22:33:00Z"/>
                <w:rFonts w:ascii="Arial" w:eastAsia="Times New Roman" w:hAnsi="Arial" w:cs="Arial"/>
                <w:color w:val="000000"/>
                <w:sz w:val="20"/>
                <w:szCs w:val="20"/>
              </w:rPr>
            </w:pPr>
            <w:ins w:id="3997" w:author="Arjan" w:date="2014-01-21T22:33:00Z">
              <w:r w:rsidRPr="008F7B24">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02635D7E" w14:textId="77777777" w:rsidR="009060D1" w:rsidRPr="009060D1" w:rsidRDefault="009060D1" w:rsidP="009060D1">
            <w:pPr>
              <w:autoSpaceDE w:val="0"/>
              <w:autoSpaceDN w:val="0"/>
              <w:adjustRightInd w:val="0"/>
              <w:spacing w:after="0" w:line="240" w:lineRule="auto"/>
              <w:rPr>
                <w:ins w:id="3998" w:author="Arjan Kloosterboer" w:date="2017-09-22T00:20:00Z"/>
                <w:lang w:val="nl-NL"/>
              </w:rPr>
            </w:pPr>
            <w:ins w:id="3999" w:author="Arjan Kloosterboer" w:date="2017-09-22T00:20:00Z">
              <w:r w:rsidRPr="009060D1">
                <w:rPr>
                  <w:lang w:val="nl-NL"/>
                </w:rPr>
                <w:t>Voorbeelden van waarden:</w:t>
              </w:r>
            </w:ins>
          </w:p>
          <w:p w14:paraId="39066D16" w14:textId="470DDBAA" w:rsidR="009060D1" w:rsidRDefault="009060D1" w:rsidP="009060D1">
            <w:pPr>
              <w:autoSpaceDE w:val="0"/>
              <w:autoSpaceDN w:val="0"/>
              <w:adjustRightInd w:val="0"/>
              <w:spacing w:after="0" w:line="240" w:lineRule="auto"/>
              <w:rPr>
                <w:ins w:id="4000" w:author="Arjan Kloosterboer" w:date="2017-09-22T00:21:00Z"/>
                <w:lang w:val="nl-NL"/>
              </w:rPr>
            </w:pPr>
            <w:ins w:id="4001" w:author="Arjan Kloosterboer" w:date="2017-09-22T00:20:00Z">
              <w:r w:rsidRPr="009060D1">
                <w:rPr>
                  <w:lang w:val="nl-NL"/>
                </w:rPr>
                <w:t>- “hergebruik onder voorwaarden”</w:t>
              </w:r>
            </w:ins>
          </w:p>
          <w:p w14:paraId="79B0EEE2" w14:textId="466CA244" w:rsidR="009060D1" w:rsidRPr="009060D1" w:rsidRDefault="009060D1" w:rsidP="009060D1">
            <w:pPr>
              <w:autoSpaceDE w:val="0"/>
              <w:autoSpaceDN w:val="0"/>
              <w:adjustRightInd w:val="0"/>
              <w:spacing w:after="0" w:line="240" w:lineRule="auto"/>
              <w:rPr>
                <w:ins w:id="4002" w:author="Arjan Kloosterboer" w:date="2017-09-22T00:20:00Z"/>
                <w:lang w:val="nl-NL"/>
              </w:rPr>
            </w:pPr>
            <w:ins w:id="4003" w:author="Arjan Kloosterboer" w:date="2017-09-22T00:21:00Z">
              <w:r w:rsidRPr="009060D1">
                <w:rPr>
                  <w:lang w:val="nl-NL"/>
                </w:rPr>
                <w:t>- “verbod op hergebruik</w:t>
              </w:r>
              <w:r>
                <w:rPr>
                  <w:lang w:val="nl-NL"/>
                </w:rPr>
                <w:t>”</w:t>
              </w:r>
            </w:ins>
          </w:p>
          <w:p w14:paraId="4693B551" w14:textId="77777777" w:rsidR="009060D1" w:rsidRPr="009060D1" w:rsidRDefault="009060D1" w:rsidP="009060D1">
            <w:pPr>
              <w:autoSpaceDE w:val="0"/>
              <w:autoSpaceDN w:val="0"/>
              <w:adjustRightInd w:val="0"/>
              <w:spacing w:after="0" w:line="240" w:lineRule="auto"/>
              <w:rPr>
                <w:ins w:id="4004" w:author="Arjan Kloosterboer" w:date="2017-09-22T00:20:00Z"/>
                <w:lang w:val="nl-NL"/>
              </w:rPr>
            </w:pPr>
            <w:ins w:id="4005" w:author="Arjan Kloosterboer" w:date="2017-09-22T00:20:00Z">
              <w:r w:rsidRPr="009060D1">
                <w:rPr>
                  <w:lang w:val="nl-NL"/>
                </w:rPr>
                <w:t>- “verbod op hergebruik tot 75 jaar na overlijden van de auteur”</w:t>
              </w:r>
            </w:ins>
          </w:p>
          <w:p w14:paraId="3D8B0E7F" w14:textId="34460A37" w:rsidR="009B7235" w:rsidRPr="00DD0F4F" w:rsidRDefault="009060D1" w:rsidP="005D07DB">
            <w:pPr>
              <w:autoSpaceDE w:val="0"/>
              <w:autoSpaceDN w:val="0"/>
              <w:adjustRightInd w:val="0"/>
              <w:spacing w:after="0" w:line="240" w:lineRule="auto"/>
              <w:rPr>
                <w:ins w:id="4006" w:author="Arjan" w:date="2014-01-21T22:33:00Z"/>
                <w:lang w:val="nl-NL"/>
              </w:rPr>
            </w:pPr>
            <w:ins w:id="4007" w:author="Arjan Kloosterboer" w:date="2017-09-22T00:20:00Z">
              <w:r w:rsidRPr="009060D1">
                <w:rPr>
                  <w:lang w:val="nl-NL"/>
                </w:rPr>
                <w:t>- "Beperking voor reproductie in verband met niet-vrijgegeven auteursrechten voor de constructietekening. Rechthebbende: ir. A.L. van der Gouw (architect), per 3 februari 2014 nog in leven."</w:t>
              </w:r>
            </w:ins>
          </w:p>
        </w:tc>
      </w:tr>
      <w:tr w:rsidR="00E45C16" w:rsidRPr="00AE1A91" w14:paraId="01969014" w14:textId="77777777" w:rsidTr="00B914EC">
        <w:trPr>
          <w:trHeight w:val="215"/>
          <w:ins w:id="4008" w:author="Arjan" w:date="2014-01-21T22:33:00Z"/>
        </w:trPr>
        <w:tc>
          <w:tcPr>
            <w:tcW w:w="3780" w:type="dxa"/>
            <w:tcBorders>
              <w:top w:val="nil"/>
              <w:left w:val="nil"/>
              <w:bottom w:val="nil"/>
              <w:right w:val="nil"/>
            </w:tcBorders>
          </w:tcPr>
          <w:p w14:paraId="20465142" w14:textId="77777777" w:rsidR="00E45C16" w:rsidRPr="00DD0F4F" w:rsidRDefault="00E45C16" w:rsidP="00B914EC">
            <w:pPr>
              <w:autoSpaceDE w:val="0"/>
              <w:autoSpaceDN w:val="0"/>
              <w:adjustRightInd w:val="0"/>
              <w:spacing w:after="0" w:line="240" w:lineRule="auto"/>
              <w:rPr>
                <w:ins w:id="4009" w:author="Arjan" w:date="2014-01-21T22:33: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44A824BF" w14:textId="77777777" w:rsidR="00E45C16" w:rsidRPr="00DD0F4F" w:rsidRDefault="00E45C16" w:rsidP="00B914EC">
            <w:pPr>
              <w:autoSpaceDE w:val="0"/>
              <w:autoSpaceDN w:val="0"/>
              <w:adjustRightInd w:val="0"/>
              <w:spacing w:after="0" w:line="240" w:lineRule="auto"/>
              <w:rPr>
                <w:ins w:id="4010" w:author="Arjan" w:date="2014-01-21T22:33:00Z"/>
                <w:rFonts w:ascii="Arial" w:eastAsia="Times New Roman" w:hAnsi="Arial" w:cs="Arial"/>
                <w:color w:val="000000"/>
                <w:sz w:val="20"/>
                <w:szCs w:val="20"/>
                <w:lang w:val="nl-NL"/>
              </w:rPr>
            </w:pPr>
          </w:p>
        </w:tc>
      </w:tr>
      <w:tr w:rsidR="00E45C16" w:rsidRPr="008F7B24" w14:paraId="189540F1" w14:textId="77777777" w:rsidTr="00B914EC">
        <w:trPr>
          <w:trHeight w:val="215"/>
          <w:ins w:id="4011" w:author="Arjan" w:date="2014-01-21T22:33:00Z"/>
        </w:trPr>
        <w:tc>
          <w:tcPr>
            <w:tcW w:w="3780" w:type="dxa"/>
            <w:tcBorders>
              <w:top w:val="nil"/>
              <w:left w:val="nil"/>
              <w:bottom w:val="nil"/>
              <w:right w:val="nil"/>
            </w:tcBorders>
          </w:tcPr>
          <w:p w14:paraId="0821F6D5" w14:textId="77777777" w:rsidR="00E45C16" w:rsidRPr="008F7B24" w:rsidRDefault="00E45C16" w:rsidP="00B914EC">
            <w:pPr>
              <w:autoSpaceDE w:val="0"/>
              <w:autoSpaceDN w:val="0"/>
              <w:adjustRightInd w:val="0"/>
              <w:spacing w:after="0" w:line="240" w:lineRule="auto"/>
              <w:rPr>
                <w:ins w:id="4012" w:author="Arjan" w:date="2014-01-21T22:33:00Z"/>
                <w:rFonts w:ascii="Arial" w:eastAsia="Times New Roman" w:hAnsi="Arial" w:cs="Arial"/>
                <w:color w:val="000000"/>
                <w:sz w:val="20"/>
                <w:szCs w:val="20"/>
              </w:rPr>
            </w:pPr>
            <w:ins w:id="4013" w:author="Arjan" w:date="2014-01-21T22:33:00Z">
              <w:r w:rsidRPr="008F7B24">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1A06F943" w14:textId="7EE7FA70" w:rsidR="00E45C16" w:rsidRPr="008F7B24" w:rsidRDefault="009060D1" w:rsidP="00B914EC">
            <w:pPr>
              <w:autoSpaceDE w:val="0"/>
              <w:autoSpaceDN w:val="0"/>
              <w:adjustRightInd w:val="0"/>
              <w:spacing w:after="0" w:line="240" w:lineRule="auto"/>
              <w:rPr>
                <w:ins w:id="4014" w:author="Arjan" w:date="2014-01-21T22:33:00Z"/>
                <w:rFonts w:ascii="Arial" w:eastAsia="Times New Roman" w:hAnsi="Arial" w:cs="Arial"/>
                <w:color w:val="000000"/>
                <w:sz w:val="20"/>
                <w:szCs w:val="20"/>
              </w:rPr>
            </w:pPr>
            <w:ins w:id="4015" w:author="Arjan Kloosterboer" w:date="2017-09-22T00:21:00Z">
              <w:r>
                <w:rPr>
                  <w:rFonts w:ascii="Arial" w:eastAsia="Times New Roman" w:hAnsi="Arial" w:cs="Arial"/>
                  <w:color w:val="000000"/>
                  <w:sz w:val="20"/>
                  <w:szCs w:val="20"/>
                </w:rPr>
                <w:t>Zie groep</w:t>
              </w:r>
            </w:ins>
          </w:p>
        </w:tc>
      </w:tr>
      <w:tr w:rsidR="00E45C16" w:rsidRPr="008F7B24" w14:paraId="3CBE8FE7" w14:textId="77777777" w:rsidTr="00B914EC">
        <w:trPr>
          <w:trHeight w:val="230"/>
          <w:ins w:id="4016" w:author="Arjan" w:date="2014-01-21T22:33:00Z"/>
        </w:trPr>
        <w:tc>
          <w:tcPr>
            <w:tcW w:w="3780" w:type="dxa"/>
            <w:tcBorders>
              <w:top w:val="nil"/>
              <w:left w:val="nil"/>
              <w:bottom w:val="nil"/>
              <w:right w:val="nil"/>
            </w:tcBorders>
          </w:tcPr>
          <w:p w14:paraId="30E92539" w14:textId="77777777" w:rsidR="00E45C16" w:rsidRPr="008F7B24" w:rsidRDefault="00E45C16" w:rsidP="00B914EC">
            <w:pPr>
              <w:autoSpaceDE w:val="0"/>
              <w:autoSpaceDN w:val="0"/>
              <w:adjustRightInd w:val="0"/>
              <w:spacing w:after="0" w:line="240" w:lineRule="auto"/>
              <w:rPr>
                <w:ins w:id="4017"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14:paraId="7B45B85C" w14:textId="77777777" w:rsidR="00E45C16" w:rsidRPr="008F7B24" w:rsidRDefault="00E45C16" w:rsidP="00B914EC">
            <w:pPr>
              <w:autoSpaceDE w:val="0"/>
              <w:autoSpaceDN w:val="0"/>
              <w:adjustRightInd w:val="0"/>
              <w:spacing w:after="0" w:line="240" w:lineRule="auto"/>
              <w:rPr>
                <w:ins w:id="4018" w:author="Arjan" w:date="2014-01-21T22:33:00Z"/>
                <w:rFonts w:ascii="Arial" w:eastAsia="Times New Roman" w:hAnsi="Arial" w:cs="Arial"/>
                <w:color w:val="000000"/>
                <w:sz w:val="20"/>
                <w:szCs w:val="20"/>
              </w:rPr>
            </w:pPr>
          </w:p>
        </w:tc>
      </w:tr>
      <w:tr w:rsidR="00E45C16" w:rsidRPr="008F7B24" w14:paraId="0474EA9C" w14:textId="77777777" w:rsidTr="00B914EC">
        <w:trPr>
          <w:trHeight w:val="230"/>
          <w:ins w:id="4019" w:author="Arjan" w:date="2014-01-21T22:33:00Z"/>
        </w:trPr>
        <w:tc>
          <w:tcPr>
            <w:tcW w:w="3780" w:type="dxa"/>
            <w:tcBorders>
              <w:top w:val="nil"/>
              <w:left w:val="nil"/>
              <w:bottom w:val="nil"/>
              <w:right w:val="nil"/>
            </w:tcBorders>
          </w:tcPr>
          <w:p w14:paraId="75A3777E" w14:textId="77777777" w:rsidR="00E45C16" w:rsidRPr="008F7B24" w:rsidRDefault="00E45C16" w:rsidP="00B914EC">
            <w:pPr>
              <w:autoSpaceDE w:val="0"/>
              <w:autoSpaceDN w:val="0"/>
              <w:adjustRightInd w:val="0"/>
              <w:spacing w:after="0" w:line="240" w:lineRule="auto"/>
              <w:rPr>
                <w:ins w:id="4020" w:author="Arjan" w:date="2014-01-21T22:33:00Z"/>
                <w:rFonts w:ascii="Arial" w:eastAsia="Times New Roman" w:hAnsi="Arial" w:cs="Arial"/>
                <w:color w:val="000000"/>
                <w:sz w:val="20"/>
                <w:szCs w:val="20"/>
              </w:rPr>
            </w:pPr>
            <w:ins w:id="4021" w:author="Arjan" w:date="2014-01-21T22:33:00Z">
              <w:r w:rsidRPr="008F7B24">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1B2C102A" w14:textId="2D3A3CA5" w:rsidR="00E45C16" w:rsidRPr="008F7B24" w:rsidRDefault="009060D1" w:rsidP="00B914EC">
            <w:pPr>
              <w:autoSpaceDE w:val="0"/>
              <w:autoSpaceDN w:val="0"/>
              <w:adjustRightInd w:val="0"/>
              <w:spacing w:after="0" w:line="240" w:lineRule="auto"/>
              <w:rPr>
                <w:ins w:id="4022" w:author="Arjan" w:date="2014-01-21T22:33:00Z"/>
                <w:rFonts w:ascii="Arial" w:eastAsia="Times New Roman" w:hAnsi="Arial" w:cs="Arial"/>
                <w:color w:val="000000"/>
                <w:sz w:val="20"/>
                <w:szCs w:val="20"/>
              </w:rPr>
            </w:pPr>
            <w:ins w:id="4023" w:author="Arjan Kloosterboer" w:date="2017-09-22T00:23:00Z">
              <w:r>
                <w:rPr>
                  <w:rFonts w:ascii="Arial" w:eastAsia="Times New Roman" w:hAnsi="Arial" w:cs="Arial"/>
                  <w:color w:val="000000"/>
                  <w:sz w:val="20"/>
                  <w:szCs w:val="20"/>
                </w:rPr>
                <w:t>Zie groep</w:t>
              </w:r>
            </w:ins>
          </w:p>
        </w:tc>
      </w:tr>
      <w:tr w:rsidR="00E45C16" w:rsidRPr="008F7B24" w14:paraId="2DD0B0B4" w14:textId="77777777" w:rsidTr="00B914EC">
        <w:trPr>
          <w:trHeight w:val="230"/>
          <w:ins w:id="4024" w:author="Arjan" w:date="2014-01-21T22:33:00Z"/>
        </w:trPr>
        <w:tc>
          <w:tcPr>
            <w:tcW w:w="3780" w:type="dxa"/>
            <w:tcBorders>
              <w:top w:val="nil"/>
              <w:left w:val="nil"/>
              <w:bottom w:val="nil"/>
              <w:right w:val="nil"/>
            </w:tcBorders>
          </w:tcPr>
          <w:p w14:paraId="145923DD" w14:textId="77777777" w:rsidR="00E45C16" w:rsidRPr="008F7B24" w:rsidRDefault="00E45C16" w:rsidP="00B914EC">
            <w:pPr>
              <w:autoSpaceDE w:val="0"/>
              <w:autoSpaceDN w:val="0"/>
              <w:adjustRightInd w:val="0"/>
              <w:spacing w:after="0" w:line="240" w:lineRule="auto"/>
              <w:rPr>
                <w:ins w:id="4025"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14:paraId="3AC189CF" w14:textId="77777777" w:rsidR="00E45C16" w:rsidRPr="008F7B24" w:rsidRDefault="00E45C16" w:rsidP="00B914EC">
            <w:pPr>
              <w:autoSpaceDE w:val="0"/>
              <w:autoSpaceDN w:val="0"/>
              <w:adjustRightInd w:val="0"/>
              <w:spacing w:after="0" w:line="240" w:lineRule="auto"/>
              <w:rPr>
                <w:ins w:id="4026" w:author="Arjan" w:date="2014-01-21T22:33:00Z"/>
                <w:rFonts w:ascii="Arial" w:eastAsia="Times New Roman" w:hAnsi="Arial" w:cs="Arial"/>
                <w:color w:val="000000"/>
                <w:sz w:val="20"/>
                <w:szCs w:val="20"/>
              </w:rPr>
            </w:pPr>
          </w:p>
        </w:tc>
      </w:tr>
      <w:tr w:rsidR="00E45C16" w:rsidRPr="008F7B24" w14:paraId="15073211" w14:textId="77777777" w:rsidTr="00B914EC">
        <w:trPr>
          <w:trHeight w:val="230"/>
          <w:ins w:id="4027" w:author="Arjan" w:date="2014-01-21T22:33:00Z"/>
        </w:trPr>
        <w:tc>
          <w:tcPr>
            <w:tcW w:w="3780" w:type="dxa"/>
            <w:tcBorders>
              <w:top w:val="nil"/>
              <w:left w:val="nil"/>
              <w:bottom w:val="nil"/>
              <w:right w:val="nil"/>
            </w:tcBorders>
          </w:tcPr>
          <w:p w14:paraId="3A17AF73" w14:textId="77777777" w:rsidR="00E45C16" w:rsidRPr="008F7B24" w:rsidRDefault="00E45C16" w:rsidP="00B914EC">
            <w:pPr>
              <w:autoSpaceDE w:val="0"/>
              <w:autoSpaceDN w:val="0"/>
              <w:adjustRightInd w:val="0"/>
              <w:spacing w:after="0" w:line="240" w:lineRule="auto"/>
              <w:rPr>
                <w:ins w:id="4028" w:author="Arjan" w:date="2014-01-21T22:33:00Z"/>
                <w:rFonts w:ascii="Arial" w:eastAsia="Times New Roman" w:hAnsi="Arial" w:cs="Arial"/>
                <w:color w:val="000000"/>
                <w:sz w:val="20"/>
                <w:szCs w:val="20"/>
              </w:rPr>
            </w:pPr>
            <w:ins w:id="4029" w:author="Arjan" w:date="2014-01-21T22:33:00Z">
              <w:r w:rsidRPr="008F7B24">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39B2A240" w14:textId="77777777" w:rsidR="00E45C16" w:rsidRPr="008F7B24" w:rsidRDefault="00E45C16" w:rsidP="00B914EC">
            <w:pPr>
              <w:autoSpaceDE w:val="0"/>
              <w:autoSpaceDN w:val="0"/>
              <w:adjustRightInd w:val="0"/>
              <w:spacing w:after="0" w:line="240" w:lineRule="auto"/>
              <w:rPr>
                <w:ins w:id="4030" w:author="Arjan" w:date="2014-01-21T22:33:00Z"/>
                <w:rFonts w:ascii="Arial" w:eastAsia="Times New Roman" w:hAnsi="Arial" w:cs="Arial"/>
                <w:color w:val="000000"/>
                <w:sz w:val="20"/>
                <w:szCs w:val="20"/>
              </w:rPr>
            </w:pPr>
            <w:ins w:id="4031" w:author="Arjan" w:date="2014-01-21T22:33:00Z">
              <w:r>
                <w:rPr>
                  <w:rFonts w:ascii="Arial" w:eastAsia="Times New Roman" w:hAnsi="Arial" w:cs="Arial"/>
                  <w:color w:val="000000"/>
                  <w:sz w:val="20"/>
                  <w:szCs w:val="20"/>
                </w:rPr>
                <w:t>Nee</w:t>
              </w:r>
            </w:ins>
          </w:p>
        </w:tc>
      </w:tr>
      <w:tr w:rsidR="00E45C16" w:rsidRPr="008F7B24" w14:paraId="1C600754" w14:textId="77777777" w:rsidTr="00B914EC">
        <w:trPr>
          <w:trHeight w:val="230"/>
          <w:ins w:id="4032" w:author="Arjan" w:date="2014-01-21T22:33:00Z"/>
        </w:trPr>
        <w:tc>
          <w:tcPr>
            <w:tcW w:w="3780" w:type="dxa"/>
            <w:tcBorders>
              <w:top w:val="nil"/>
              <w:left w:val="nil"/>
              <w:bottom w:val="nil"/>
              <w:right w:val="nil"/>
            </w:tcBorders>
          </w:tcPr>
          <w:p w14:paraId="50186E39" w14:textId="77777777" w:rsidR="00E45C16" w:rsidRPr="008F7B24" w:rsidRDefault="00E45C16" w:rsidP="00B914EC">
            <w:pPr>
              <w:autoSpaceDE w:val="0"/>
              <w:autoSpaceDN w:val="0"/>
              <w:adjustRightInd w:val="0"/>
              <w:spacing w:after="0" w:line="240" w:lineRule="auto"/>
              <w:rPr>
                <w:ins w:id="4033"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14:paraId="54495573" w14:textId="77777777" w:rsidR="00E45C16" w:rsidRPr="008F7B24" w:rsidRDefault="00E45C16" w:rsidP="00B914EC">
            <w:pPr>
              <w:autoSpaceDE w:val="0"/>
              <w:autoSpaceDN w:val="0"/>
              <w:adjustRightInd w:val="0"/>
              <w:spacing w:after="0" w:line="240" w:lineRule="auto"/>
              <w:rPr>
                <w:ins w:id="4034" w:author="Arjan" w:date="2014-01-21T22:33:00Z"/>
                <w:rFonts w:ascii="Arial" w:eastAsia="Times New Roman" w:hAnsi="Arial" w:cs="Arial"/>
                <w:color w:val="000000"/>
                <w:sz w:val="20"/>
                <w:szCs w:val="20"/>
              </w:rPr>
            </w:pPr>
          </w:p>
        </w:tc>
      </w:tr>
      <w:tr w:rsidR="00E45C16" w:rsidRPr="008F7B24" w14:paraId="686C59E7" w14:textId="77777777" w:rsidTr="00B914EC">
        <w:trPr>
          <w:trHeight w:val="230"/>
          <w:ins w:id="4035" w:author="Arjan" w:date="2014-01-21T22:33:00Z"/>
        </w:trPr>
        <w:tc>
          <w:tcPr>
            <w:tcW w:w="3780" w:type="dxa"/>
            <w:tcBorders>
              <w:top w:val="nil"/>
              <w:left w:val="nil"/>
              <w:bottom w:val="nil"/>
              <w:right w:val="nil"/>
            </w:tcBorders>
          </w:tcPr>
          <w:p w14:paraId="2B05E03B" w14:textId="77777777" w:rsidR="00E45C16" w:rsidRPr="008F7B24" w:rsidRDefault="00E45C16" w:rsidP="00B914EC">
            <w:pPr>
              <w:autoSpaceDE w:val="0"/>
              <w:autoSpaceDN w:val="0"/>
              <w:adjustRightInd w:val="0"/>
              <w:spacing w:after="0" w:line="240" w:lineRule="auto"/>
              <w:rPr>
                <w:ins w:id="4036" w:author="Arjan" w:date="2014-01-21T22:33:00Z"/>
                <w:rFonts w:ascii="Arial" w:eastAsia="Times New Roman" w:hAnsi="Arial" w:cs="Arial"/>
                <w:color w:val="000000"/>
                <w:sz w:val="20"/>
                <w:szCs w:val="20"/>
              </w:rPr>
            </w:pPr>
            <w:ins w:id="4037" w:author="Arjan" w:date="2014-01-21T22:33:00Z">
              <w:r w:rsidRPr="008F7B24">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1B78128D" w14:textId="77777777" w:rsidR="00E45C16" w:rsidRPr="008F7B24" w:rsidRDefault="00E45C16" w:rsidP="00B914EC">
            <w:pPr>
              <w:autoSpaceDE w:val="0"/>
              <w:autoSpaceDN w:val="0"/>
              <w:adjustRightInd w:val="0"/>
              <w:spacing w:after="0" w:line="240" w:lineRule="auto"/>
              <w:rPr>
                <w:ins w:id="4038" w:author="Arjan" w:date="2014-01-21T22:33:00Z"/>
                <w:rFonts w:ascii="Arial" w:eastAsia="Times New Roman" w:hAnsi="Arial" w:cs="Arial"/>
                <w:color w:val="000000"/>
                <w:sz w:val="20"/>
                <w:szCs w:val="20"/>
              </w:rPr>
            </w:pPr>
            <w:ins w:id="4039" w:author="Arjan" w:date="2014-01-21T22:33:00Z">
              <w:r w:rsidRPr="008F7B24">
                <w:rPr>
                  <w:rFonts w:ascii="Arial" w:eastAsia="Times New Roman" w:hAnsi="Arial" w:cs="Arial"/>
                  <w:color w:val="000000"/>
                  <w:sz w:val="20"/>
                  <w:szCs w:val="20"/>
                </w:rPr>
                <w:t>Nee</w:t>
              </w:r>
            </w:ins>
          </w:p>
        </w:tc>
      </w:tr>
      <w:tr w:rsidR="00E45C16" w:rsidRPr="008F7B24" w14:paraId="28BBE01F" w14:textId="77777777" w:rsidTr="00B914EC">
        <w:trPr>
          <w:trHeight w:val="230"/>
          <w:ins w:id="4040" w:author="Arjan" w:date="2014-01-21T22:33:00Z"/>
        </w:trPr>
        <w:tc>
          <w:tcPr>
            <w:tcW w:w="3780" w:type="dxa"/>
            <w:tcBorders>
              <w:top w:val="nil"/>
              <w:left w:val="nil"/>
              <w:bottom w:val="nil"/>
              <w:right w:val="nil"/>
            </w:tcBorders>
          </w:tcPr>
          <w:p w14:paraId="1FC1D2FA" w14:textId="77777777" w:rsidR="00E45C16" w:rsidRPr="008F7B24" w:rsidRDefault="00E45C16" w:rsidP="00B914EC">
            <w:pPr>
              <w:autoSpaceDE w:val="0"/>
              <w:autoSpaceDN w:val="0"/>
              <w:adjustRightInd w:val="0"/>
              <w:spacing w:after="0" w:line="240" w:lineRule="auto"/>
              <w:rPr>
                <w:ins w:id="4041"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14:paraId="69C7956A" w14:textId="77777777" w:rsidR="00E45C16" w:rsidRPr="008F7B24" w:rsidRDefault="00E45C16" w:rsidP="00B914EC">
            <w:pPr>
              <w:autoSpaceDE w:val="0"/>
              <w:autoSpaceDN w:val="0"/>
              <w:adjustRightInd w:val="0"/>
              <w:spacing w:after="0" w:line="240" w:lineRule="auto"/>
              <w:rPr>
                <w:ins w:id="4042" w:author="Arjan" w:date="2014-01-21T22:33:00Z"/>
                <w:rFonts w:ascii="Arial" w:eastAsia="Times New Roman" w:hAnsi="Arial" w:cs="Arial"/>
                <w:color w:val="000000"/>
                <w:sz w:val="20"/>
                <w:szCs w:val="20"/>
              </w:rPr>
            </w:pPr>
          </w:p>
        </w:tc>
      </w:tr>
      <w:tr w:rsidR="00E45C16" w:rsidRPr="008F7B24" w14:paraId="7D28ADD6" w14:textId="77777777" w:rsidTr="00B914EC">
        <w:trPr>
          <w:trHeight w:val="411"/>
          <w:ins w:id="4043" w:author="Arjan" w:date="2014-01-21T22:33:00Z"/>
        </w:trPr>
        <w:tc>
          <w:tcPr>
            <w:tcW w:w="3780" w:type="dxa"/>
            <w:tcBorders>
              <w:top w:val="nil"/>
              <w:left w:val="nil"/>
              <w:bottom w:val="nil"/>
              <w:right w:val="nil"/>
            </w:tcBorders>
          </w:tcPr>
          <w:p w14:paraId="4A91CC38" w14:textId="77777777" w:rsidR="00E45C16" w:rsidRPr="008F7B24" w:rsidRDefault="00E45C16" w:rsidP="00B914EC">
            <w:pPr>
              <w:autoSpaceDE w:val="0"/>
              <w:autoSpaceDN w:val="0"/>
              <w:adjustRightInd w:val="0"/>
              <w:spacing w:after="0" w:line="240" w:lineRule="auto"/>
              <w:rPr>
                <w:ins w:id="4044" w:author="Arjan" w:date="2014-01-21T22:33:00Z"/>
                <w:rFonts w:ascii="Arial" w:eastAsia="Times New Roman" w:hAnsi="Arial" w:cs="Arial"/>
                <w:color w:val="000000"/>
                <w:sz w:val="20"/>
                <w:szCs w:val="20"/>
              </w:rPr>
            </w:pPr>
            <w:ins w:id="4045" w:author="Arjan" w:date="2014-01-21T22:33:00Z">
              <w:r w:rsidRPr="008F7B24">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56545AB5" w14:textId="77777777" w:rsidR="00E45C16" w:rsidRPr="008F7B24" w:rsidRDefault="00E45C16" w:rsidP="00B914EC">
            <w:pPr>
              <w:autoSpaceDE w:val="0"/>
              <w:autoSpaceDN w:val="0"/>
              <w:adjustRightInd w:val="0"/>
              <w:spacing w:after="0" w:line="240" w:lineRule="auto"/>
              <w:rPr>
                <w:ins w:id="4046" w:author="Arjan" w:date="2014-01-21T22:33:00Z"/>
                <w:rFonts w:ascii="Arial" w:eastAsia="Times New Roman" w:hAnsi="Arial" w:cs="Arial"/>
                <w:color w:val="000000"/>
                <w:sz w:val="20"/>
                <w:szCs w:val="20"/>
              </w:rPr>
            </w:pPr>
            <w:ins w:id="4047" w:author="Arjan" w:date="2014-01-21T22:33:00Z">
              <w:r w:rsidRPr="008F7B24">
                <w:rPr>
                  <w:rFonts w:ascii="Arial" w:eastAsia="Times New Roman" w:hAnsi="Arial" w:cs="Arial"/>
                  <w:color w:val="000000"/>
                  <w:sz w:val="20"/>
                  <w:szCs w:val="20"/>
                </w:rPr>
                <w:t>Nee</w:t>
              </w:r>
            </w:ins>
          </w:p>
        </w:tc>
      </w:tr>
      <w:tr w:rsidR="00E45C16" w:rsidRPr="008F7B24" w14:paraId="7F40BBA6" w14:textId="77777777" w:rsidTr="00B914EC">
        <w:trPr>
          <w:trHeight w:val="245"/>
          <w:ins w:id="4048" w:author="Arjan" w:date="2014-01-21T22:33:00Z"/>
        </w:trPr>
        <w:tc>
          <w:tcPr>
            <w:tcW w:w="3780" w:type="dxa"/>
            <w:tcBorders>
              <w:top w:val="nil"/>
              <w:left w:val="nil"/>
              <w:bottom w:val="nil"/>
              <w:right w:val="nil"/>
            </w:tcBorders>
          </w:tcPr>
          <w:p w14:paraId="1CA1F403" w14:textId="77777777" w:rsidR="00E45C16" w:rsidRPr="008F7B24" w:rsidRDefault="00E45C16" w:rsidP="00B914EC">
            <w:pPr>
              <w:autoSpaceDE w:val="0"/>
              <w:autoSpaceDN w:val="0"/>
              <w:adjustRightInd w:val="0"/>
              <w:spacing w:after="0" w:line="240" w:lineRule="auto"/>
              <w:rPr>
                <w:ins w:id="4049"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14:paraId="0C1AE7F1" w14:textId="77777777" w:rsidR="00E45C16" w:rsidRPr="008F7B24" w:rsidRDefault="00E45C16" w:rsidP="00B914EC">
            <w:pPr>
              <w:autoSpaceDE w:val="0"/>
              <w:autoSpaceDN w:val="0"/>
              <w:adjustRightInd w:val="0"/>
              <w:spacing w:after="0" w:line="240" w:lineRule="auto"/>
              <w:rPr>
                <w:ins w:id="4050" w:author="Arjan" w:date="2014-01-21T22:33:00Z"/>
                <w:rFonts w:ascii="Arial" w:eastAsia="Times New Roman" w:hAnsi="Arial" w:cs="Arial"/>
                <w:color w:val="000000"/>
                <w:sz w:val="20"/>
                <w:szCs w:val="20"/>
              </w:rPr>
            </w:pPr>
          </w:p>
        </w:tc>
      </w:tr>
      <w:tr w:rsidR="00E45C16" w:rsidRPr="008F7B24" w14:paraId="22A0AEAC" w14:textId="77777777" w:rsidTr="00B914EC">
        <w:trPr>
          <w:trHeight w:val="230"/>
          <w:ins w:id="4051" w:author="Arjan" w:date="2014-01-21T22:33:00Z"/>
        </w:trPr>
        <w:tc>
          <w:tcPr>
            <w:tcW w:w="3780" w:type="dxa"/>
            <w:tcBorders>
              <w:top w:val="nil"/>
              <w:left w:val="nil"/>
              <w:bottom w:val="nil"/>
              <w:right w:val="nil"/>
            </w:tcBorders>
          </w:tcPr>
          <w:p w14:paraId="716BCADC" w14:textId="77777777" w:rsidR="00E45C16" w:rsidRPr="008F7B24" w:rsidRDefault="00E45C16" w:rsidP="00B914EC">
            <w:pPr>
              <w:autoSpaceDE w:val="0"/>
              <w:autoSpaceDN w:val="0"/>
              <w:adjustRightInd w:val="0"/>
              <w:spacing w:after="0" w:line="240" w:lineRule="auto"/>
              <w:rPr>
                <w:ins w:id="4052" w:author="Arjan" w:date="2014-01-21T22:33:00Z"/>
                <w:rFonts w:ascii="Arial" w:eastAsia="Times New Roman" w:hAnsi="Arial" w:cs="Arial"/>
                <w:color w:val="000000"/>
                <w:sz w:val="20"/>
                <w:szCs w:val="20"/>
              </w:rPr>
            </w:pPr>
            <w:ins w:id="4053" w:author="Arjan" w:date="2014-01-21T22:33:00Z">
              <w:r w:rsidRPr="008F7B24">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4F5247FE" w14:textId="77777777" w:rsidR="00E45C16" w:rsidRPr="008F7B24" w:rsidRDefault="00DA5D93" w:rsidP="00B914EC">
            <w:pPr>
              <w:autoSpaceDE w:val="0"/>
              <w:autoSpaceDN w:val="0"/>
              <w:adjustRightInd w:val="0"/>
              <w:spacing w:after="0" w:line="240" w:lineRule="auto"/>
              <w:rPr>
                <w:ins w:id="4054" w:author="Arjan" w:date="2014-01-21T22:33:00Z"/>
                <w:rFonts w:ascii="Arial" w:eastAsia="Times New Roman" w:hAnsi="Arial" w:cs="Arial"/>
                <w:color w:val="000000"/>
                <w:sz w:val="20"/>
                <w:szCs w:val="20"/>
              </w:rPr>
            </w:pPr>
            <w:ins w:id="4055" w:author="Arjan" w:date="2014-01-21T22:33:00Z">
              <w:r w:rsidRPr="008F7B24">
                <w:rPr>
                  <w:rFonts w:ascii="Arial" w:hAnsi="Arial" w:cs="Arial"/>
                  <w:sz w:val="20"/>
                  <w:szCs w:val="20"/>
                  <w:lang w:val="en-AU"/>
                </w:rPr>
                <w:fldChar w:fldCharType="begin" w:fldLock="1"/>
              </w:r>
              <w:r w:rsidR="00E45C16" w:rsidRPr="008F7B24">
                <w:rPr>
                  <w:rFonts w:ascii="Arial" w:hAnsi="Arial" w:cs="Arial"/>
                  <w:sz w:val="20"/>
                  <w:szCs w:val="20"/>
                  <w:lang w:val="en-AU"/>
                </w:rPr>
                <w:instrText xml:space="preserve">MERGEFIELD </w:instrText>
              </w:r>
              <w:r w:rsidR="00E45C16" w:rsidRPr="008F7B24">
                <w:rPr>
                  <w:rFonts w:ascii="Arial" w:eastAsia="Times New Roman" w:hAnsi="Arial" w:cs="Arial"/>
                  <w:color w:val="000000"/>
                  <w:sz w:val="20"/>
                  <w:szCs w:val="20"/>
                </w:rPr>
                <w:instrText>Att.LowerBound</w:instrText>
              </w:r>
              <w:r w:rsidRPr="008F7B24">
                <w:rPr>
                  <w:rFonts w:ascii="Arial" w:hAnsi="Arial" w:cs="Arial"/>
                  <w:sz w:val="20"/>
                  <w:szCs w:val="20"/>
                  <w:lang w:val="en-AU"/>
                </w:rPr>
                <w:fldChar w:fldCharType="separate"/>
              </w:r>
              <w:r w:rsidR="00E45C16" w:rsidRPr="008F7B24">
                <w:rPr>
                  <w:rFonts w:ascii="Arial" w:eastAsia="Times New Roman" w:hAnsi="Arial" w:cs="Arial"/>
                  <w:color w:val="000000"/>
                  <w:sz w:val="20"/>
                  <w:szCs w:val="20"/>
                </w:rPr>
                <w:t>1</w:t>
              </w:r>
              <w:r w:rsidRPr="008F7B24">
                <w:rPr>
                  <w:rFonts w:ascii="Arial" w:hAnsi="Arial" w:cs="Arial"/>
                  <w:sz w:val="20"/>
                  <w:szCs w:val="20"/>
                  <w:lang w:val="en-AU"/>
                </w:rPr>
                <w:fldChar w:fldCharType="end"/>
              </w:r>
              <w:r w:rsidR="00E45C16" w:rsidRPr="008F7B24">
                <w:rPr>
                  <w:rFonts w:ascii="Arial" w:eastAsia="Times New Roman" w:hAnsi="Arial" w:cs="Arial"/>
                  <w:color w:val="000000"/>
                  <w:sz w:val="20"/>
                  <w:szCs w:val="20"/>
                </w:rPr>
                <w:t xml:space="preserve"> - </w:t>
              </w:r>
              <w:r w:rsidRPr="008F7B24">
                <w:rPr>
                  <w:rFonts w:ascii="Arial" w:eastAsia="Times New Roman" w:hAnsi="Arial" w:cs="Arial"/>
                  <w:color w:val="000000"/>
                  <w:sz w:val="20"/>
                  <w:szCs w:val="20"/>
                </w:rPr>
                <w:fldChar w:fldCharType="begin" w:fldLock="1"/>
              </w:r>
              <w:r w:rsidR="00E45C16" w:rsidRPr="008F7B24">
                <w:rPr>
                  <w:rFonts w:ascii="Arial" w:eastAsia="Times New Roman" w:hAnsi="Arial" w:cs="Arial"/>
                  <w:color w:val="000000"/>
                  <w:sz w:val="20"/>
                  <w:szCs w:val="20"/>
                </w:rPr>
                <w:instrText>MERGEFIELD Att.UpperBound</w:instrText>
              </w:r>
              <w:r w:rsidRPr="008F7B24">
                <w:rPr>
                  <w:rFonts w:ascii="Arial" w:eastAsia="Times New Roman" w:hAnsi="Arial" w:cs="Arial"/>
                  <w:color w:val="000000"/>
                  <w:sz w:val="20"/>
                  <w:szCs w:val="20"/>
                </w:rPr>
                <w:fldChar w:fldCharType="separate"/>
              </w:r>
              <w:r w:rsidR="00E45C16" w:rsidRPr="008F7B24">
                <w:rPr>
                  <w:rFonts w:ascii="Arial" w:eastAsia="Times New Roman" w:hAnsi="Arial" w:cs="Arial"/>
                  <w:color w:val="000000"/>
                  <w:sz w:val="20"/>
                  <w:szCs w:val="20"/>
                </w:rPr>
                <w:t>1</w:t>
              </w:r>
              <w:r w:rsidRPr="008F7B24">
                <w:rPr>
                  <w:rFonts w:ascii="Arial" w:eastAsia="Times New Roman" w:hAnsi="Arial" w:cs="Arial"/>
                  <w:color w:val="000000"/>
                  <w:sz w:val="20"/>
                  <w:szCs w:val="20"/>
                </w:rPr>
                <w:fldChar w:fldCharType="end"/>
              </w:r>
            </w:ins>
          </w:p>
        </w:tc>
      </w:tr>
      <w:tr w:rsidR="00E45C16" w:rsidRPr="008F7B24" w14:paraId="18137BBB" w14:textId="77777777" w:rsidTr="00B914EC">
        <w:trPr>
          <w:trHeight w:val="230"/>
          <w:ins w:id="4056" w:author="Arjan" w:date="2014-01-21T22:33:00Z"/>
        </w:trPr>
        <w:tc>
          <w:tcPr>
            <w:tcW w:w="3780" w:type="dxa"/>
            <w:tcBorders>
              <w:top w:val="nil"/>
              <w:left w:val="nil"/>
              <w:bottom w:val="nil"/>
              <w:right w:val="nil"/>
            </w:tcBorders>
          </w:tcPr>
          <w:p w14:paraId="0959B655" w14:textId="77777777" w:rsidR="00E45C16" w:rsidRPr="008F7B24" w:rsidRDefault="00E45C16" w:rsidP="00B914EC">
            <w:pPr>
              <w:autoSpaceDE w:val="0"/>
              <w:autoSpaceDN w:val="0"/>
              <w:adjustRightInd w:val="0"/>
              <w:spacing w:after="0" w:line="240" w:lineRule="auto"/>
              <w:rPr>
                <w:ins w:id="4057"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14:paraId="51B4970C" w14:textId="77777777" w:rsidR="00E45C16" w:rsidRPr="008F7B24" w:rsidRDefault="00E45C16" w:rsidP="00B914EC">
            <w:pPr>
              <w:autoSpaceDE w:val="0"/>
              <w:autoSpaceDN w:val="0"/>
              <w:adjustRightInd w:val="0"/>
              <w:spacing w:after="0" w:line="240" w:lineRule="auto"/>
              <w:rPr>
                <w:ins w:id="4058" w:author="Arjan" w:date="2014-01-21T22:33:00Z"/>
                <w:rFonts w:ascii="Arial" w:eastAsia="Times New Roman" w:hAnsi="Arial" w:cs="Arial"/>
                <w:color w:val="000000"/>
                <w:sz w:val="20"/>
                <w:szCs w:val="20"/>
              </w:rPr>
            </w:pPr>
          </w:p>
        </w:tc>
      </w:tr>
      <w:tr w:rsidR="00E45C16" w:rsidRPr="008F7B24" w14:paraId="7BC4BACA" w14:textId="77777777" w:rsidTr="00B914EC">
        <w:trPr>
          <w:trHeight w:val="230"/>
          <w:ins w:id="4059" w:author="Arjan" w:date="2014-01-21T22:33:00Z"/>
        </w:trPr>
        <w:tc>
          <w:tcPr>
            <w:tcW w:w="3780" w:type="dxa"/>
            <w:tcBorders>
              <w:top w:val="nil"/>
              <w:left w:val="nil"/>
              <w:bottom w:val="nil"/>
              <w:right w:val="nil"/>
            </w:tcBorders>
          </w:tcPr>
          <w:p w14:paraId="3E7E7CA4" w14:textId="77777777" w:rsidR="00E45C16" w:rsidRPr="008F7B24" w:rsidRDefault="00E45C16" w:rsidP="00B914EC">
            <w:pPr>
              <w:autoSpaceDE w:val="0"/>
              <w:autoSpaceDN w:val="0"/>
              <w:adjustRightInd w:val="0"/>
              <w:spacing w:after="0" w:line="240" w:lineRule="auto"/>
              <w:rPr>
                <w:ins w:id="4060" w:author="Arjan" w:date="2014-01-21T22:33:00Z"/>
                <w:rFonts w:ascii="Arial" w:eastAsia="Times New Roman" w:hAnsi="Arial" w:cs="Arial"/>
                <w:color w:val="000000"/>
                <w:sz w:val="20"/>
                <w:szCs w:val="20"/>
              </w:rPr>
            </w:pPr>
            <w:ins w:id="4061" w:author="Arjan" w:date="2014-01-21T22:33:00Z">
              <w:r w:rsidRPr="008F7B24">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158072E7" w14:textId="77777777" w:rsidR="00E45C16" w:rsidRPr="008F7B24" w:rsidRDefault="00E45C16" w:rsidP="00B914EC">
            <w:pPr>
              <w:autoSpaceDE w:val="0"/>
              <w:autoSpaceDN w:val="0"/>
              <w:adjustRightInd w:val="0"/>
              <w:spacing w:after="0" w:line="240" w:lineRule="auto"/>
              <w:rPr>
                <w:ins w:id="4062" w:author="Arjan" w:date="2014-01-21T22:33:00Z"/>
                <w:rFonts w:ascii="Arial" w:eastAsia="Times New Roman" w:hAnsi="Arial" w:cs="Arial"/>
                <w:color w:val="000000"/>
                <w:sz w:val="20"/>
                <w:szCs w:val="20"/>
              </w:rPr>
            </w:pPr>
            <w:ins w:id="4063" w:author="Arjan" w:date="2014-01-21T22:33:00Z">
              <w:r w:rsidRPr="008F7B24">
                <w:rPr>
                  <w:rFonts w:ascii="Arial" w:eastAsia="Times New Roman" w:hAnsi="Arial" w:cs="Arial"/>
                  <w:color w:val="000000"/>
                  <w:sz w:val="20"/>
                  <w:szCs w:val="20"/>
                </w:rPr>
                <w:t>Gemeentelijk basisgegeven</w:t>
              </w:r>
            </w:ins>
          </w:p>
        </w:tc>
      </w:tr>
      <w:tr w:rsidR="00E45C16" w:rsidRPr="008F7B24" w14:paraId="094E0AB2" w14:textId="77777777" w:rsidTr="00B914EC">
        <w:trPr>
          <w:trHeight w:val="230"/>
          <w:ins w:id="4064" w:author="Arjan" w:date="2014-01-21T22:33:00Z"/>
        </w:trPr>
        <w:tc>
          <w:tcPr>
            <w:tcW w:w="3780" w:type="dxa"/>
            <w:tcBorders>
              <w:top w:val="nil"/>
              <w:left w:val="nil"/>
              <w:right w:val="nil"/>
            </w:tcBorders>
          </w:tcPr>
          <w:p w14:paraId="453EE466" w14:textId="77777777" w:rsidR="00E45C16" w:rsidRPr="008F7B24" w:rsidRDefault="00E45C16" w:rsidP="00B914EC">
            <w:pPr>
              <w:autoSpaceDE w:val="0"/>
              <w:autoSpaceDN w:val="0"/>
              <w:adjustRightInd w:val="0"/>
              <w:spacing w:after="0" w:line="240" w:lineRule="auto"/>
              <w:rPr>
                <w:ins w:id="4065" w:author="Arjan" w:date="2014-01-21T22:33:00Z"/>
                <w:rFonts w:ascii="Arial" w:eastAsia="Times New Roman" w:hAnsi="Arial" w:cs="Arial"/>
                <w:b/>
                <w:bCs/>
                <w:color w:val="000000"/>
                <w:sz w:val="20"/>
                <w:szCs w:val="20"/>
              </w:rPr>
            </w:pPr>
          </w:p>
        </w:tc>
        <w:tc>
          <w:tcPr>
            <w:tcW w:w="5580" w:type="dxa"/>
            <w:tcBorders>
              <w:top w:val="nil"/>
              <w:left w:val="nil"/>
              <w:right w:val="nil"/>
            </w:tcBorders>
          </w:tcPr>
          <w:p w14:paraId="18CCF134" w14:textId="77777777" w:rsidR="00E45C16" w:rsidRPr="008F7B24" w:rsidRDefault="00E45C16" w:rsidP="00B914EC">
            <w:pPr>
              <w:autoSpaceDE w:val="0"/>
              <w:autoSpaceDN w:val="0"/>
              <w:adjustRightInd w:val="0"/>
              <w:spacing w:after="0" w:line="240" w:lineRule="auto"/>
              <w:rPr>
                <w:ins w:id="4066" w:author="Arjan" w:date="2014-01-21T22:33:00Z"/>
                <w:rFonts w:ascii="Arial" w:eastAsia="Times New Roman" w:hAnsi="Arial" w:cs="Arial"/>
                <w:color w:val="000000"/>
                <w:sz w:val="20"/>
                <w:szCs w:val="20"/>
              </w:rPr>
            </w:pPr>
          </w:p>
        </w:tc>
      </w:tr>
      <w:tr w:rsidR="00E45C16" w:rsidRPr="008F7B24" w14:paraId="2660129D" w14:textId="77777777" w:rsidTr="00B914EC">
        <w:trPr>
          <w:trHeight w:val="230"/>
          <w:ins w:id="4067" w:author="Arjan" w:date="2014-01-21T22:33:00Z"/>
        </w:trPr>
        <w:tc>
          <w:tcPr>
            <w:tcW w:w="3780" w:type="dxa"/>
            <w:tcBorders>
              <w:top w:val="nil"/>
              <w:left w:val="nil"/>
              <w:bottom w:val="single" w:sz="4" w:space="0" w:color="auto"/>
              <w:right w:val="nil"/>
            </w:tcBorders>
          </w:tcPr>
          <w:p w14:paraId="11FD07FD" w14:textId="77777777" w:rsidR="00E45C16" w:rsidRPr="008F7B24" w:rsidRDefault="00E45C16" w:rsidP="00B914EC">
            <w:pPr>
              <w:autoSpaceDE w:val="0"/>
              <w:autoSpaceDN w:val="0"/>
              <w:adjustRightInd w:val="0"/>
              <w:spacing w:after="0" w:line="240" w:lineRule="auto"/>
              <w:rPr>
                <w:ins w:id="4068" w:author="Arjan" w:date="2014-01-21T22:33:00Z"/>
                <w:rFonts w:ascii="Arial" w:eastAsia="Times New Roman" w:hAnsi="Arial" w:cs="Arial"/>
                <w:b/>
                <w:bCs/>
                <w:color w:val="000000"/>
                <w:sz w:val="20"/>
                <w:szCs w:val="20"/>
              </w:rPr>
            </w:pPr>
            <w:ins w:id="4069" w:author="Arjan" w:date="2014-01-21T22:33:00Z">
              <w:r w:rsidRPr="008F7B24">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332826AA" w14:textId="77777777" w:rsidR="00E45C16" w:rsidRPr="008F7B24" w:rsidRDefault="00E45C16" w:rsidP="00B914EC">
            <w:pPr>
              <w:autoSpaceDE w:val="0"/>
              <w:autoSpaceDN w:val="0"/>
              <w:adjustRightInd w:val="0"/>
              <w:spacing w:after="0" w:line="240" w:lineRule="auto"/>
              <w:rPr>
                <w:ins w:id="4070" w:author="Arjan" w:date="2014-01-21T22:33:00Z"/>
                <w:rFonts w:ascii="Arial" w:eastAsia="Times New Roman" w:hAnsi="Arial" w:cs="Arial"/>
                <w:color w:val="000000"/>
                <w:sz w:val="20"/>
                <w:szCs w:val="20"/>
              </w:rPr>
            </w:pPr>
            <w:ins w:id="4071" w:author="Arjan" w:date="2014-01-21T22:33:00Z">
              <w:r w:rsidRPr="008F7B24">
                <w:rPr>
                  <w:rFonts w:ascii="Arial" w:eastAsia="Times New Roman" w:hAnsi="Arial" w:cs="Arial"/>
                  <w:color w:val="000000"/>
                  <w:sz w:val="20"/>
                  <w:szCs w:val="20"/>
                </w:rPr>
                <w:t>-</w:t>
              </w:r>
            </w:ins>
          </w:p>
        </w:tc>
      </w:tr>
    </w:tbl>
    <w:p w14:paraId="4EB6D61E" w14:textId="77777777" w:rsidR="00E45C16" w:rsidRDefault="00E45C16" w:rsidP="00E45C16">
      <w:pPr>
        <w:rPr>
          <w:ins w:id="4072" w:author="Arjan" w:date="2014-01-21T22:33:00Z"/>
        </w:rPr>
      </w:pPr>
    </w:p>
    <w:p w14:paraId="574128DE" w14:textId="77777777" w:rsidR="005D07DB" w:rsidRPr="006B0CA1" w:rsidRDefault="005D07DB" w:rsidP="005D07DB">
      <w:pPr>
        <w:widowControl w:val="0"/>
        <w:autoSpaceDE w:val="0"/>
        <w:autoSpaceDN w:val="0"/>
        <w:adjustRightInd w:val="0"/>
        <w:spacing w:before="240" w:after="60" w:line="240" w:lineRule="auto"/>
        <w:outlineLvl w:val="3"/>
        <w:rPr>
          <w:ins w:id="4073" w:author="Arjan" w:date="2014-01-21T22:35:00Z"/>
          <w:rFonts w:ascii="Arial" w:eastAsia="Times New Roman" w:hAnsi="Arial" w:cs="Arial"/>
          <w:b/>
          <w:color w:val="004080"/>
          <w:sz w:val="24"/>
          <w:szCs w:val="24"/>
          <w:lang w:eastAsia="nl-NL"/>
        </w:rPr>
      </w:pPr>
      <w:ins w:id="4074" w:author="Arjan" w:date="2014-01-21T22:35:00Z">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ins>
      <w:ins w:id="4075" w:author="Arjan" w:date="2014-01-21T22:50:00Z">
        <w:r w:rsidR="009B7235">
          <w:rPr>
            <w:rFonts w:ascii="Arial" w:eastAsia="Times New Roman" w:hAnsi="Arial" w:cs="Arial"/>
            <w:b/>
            <w:color w:val="004080"/>
            <w:sz w:val="24"/>
            <w:szCs w:val="24"/>
            <w:lang w:eastAsia="nl-NL"/>
          </w:rPr>
          <w:t>Suba</w:t>
        </w:r>
      </w:ins>
      <w:ins w:id="4076" w:author="Arjan" w:date="2014-01-21T22:35:00Z">
        <w:r>
          <w:rPr>
            <w:rFonts w:ascii="Arial" w:eastAsia="Times New Roman" w:hAnsi="Arial" w:cs="Arial"/>
            <w:b/>
            <w:color w:val="004080"/>
            <w:sz w:val="24"/>
            <w:szCs w:val="24"/>
            <w:lang w:eastAsia="nl-NL"/>
          </w:rPr>
          <w:t>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ins>
      <w:ins w:id="4077" w:author="Arjan" w:date="2014-01-21T22:50:00Z">
        <w:r w:rsidR="009B7235">
          <w:rPr>
            <w:rFonts w:ascii="Arial" w:eastAsia="Times New Roman" w:hAnsi="Arial" w:cs="Arial"/>
            <w:b/>
            <w:color w:val="004080"/>
            <w:sz w:val="24"/>
            <w:szCs w:val="24"/>
            <w:lang w:eastAsia="nl-NL"/>
          </w:rPr>
          <w:t>Startdatum</w:t>
        </w:r>
      </w:ins>
      <w:ins w:id="4078" w:author="Arjan" w:date="2014-01-21T22:35:00Z">
        <w:r w:rsidRPr="005D07DB">
          <w:rPr>
            <w:rFonts w:ascii="Arial" w:eastAsia="Times New Roman" w:hAnsi="Arial" w:cs="Arial"/>
            <w:b/>
            <w:color w:val="004080"/>
            <w:sz w:val="24"/>
            <w:szCs w:val="24"/>
            <w:lang w:eastAsia="nl-NL"/>
          </w:rPr>
          <w:t xml:space="preserve"> gebruiksrechten</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5D07DB" w:rsidRPr="008F7B24" w14:paraId="1C212670" w14:textId="77777777" w:rsidTr="00B914EC">
        <w:trPr>
          <w:trHeight w:val="230"/>
          <w:ins w:id="4079" w:author="Arjan" w:date="2014-01-21T22:35:00Z"/>
        </w:trPr>
        <w:tc>
          <w:tcPr>
            <w:tcW w:w="3780" w:type="dxa"/>
            <w:tcBorders>
              <w:top w:val="single" w:sz="4" w:space="0" w:color="auto"/>
              <w:left w:val="nil"/>
              <w:bottom w:val="nil"/>
              <w:right w:val="nil"/>
            </w:tcBorders>
          </w:tcPr>
          <w:p w14:paraId="79C9C308" w14:textId="77777777" w:rsidR="005D07DB" w:rsidRPr="008F7B24" w:rsidRDefault="005D07DB" w:rsidP="00B914EC">
            <w:pPr>
              <w:autoSpaceDE w:val="0"/>
              <w:autoSpaceDN w:val="0"/>
              <w:adjustRightInd w:val="0"/>
              <w:spacing w:after="0" w:line="240" w:lineRule="auto"/>
              <w:rPr>
                <w:ins w:id="4080" w:author="Arjan" w:date="2014-01-21T22:35:00Z"/>
                <w:rFonts w:ascii="Arial" w:eastAsia="Times New Roman" w:hAnsi="Arial" w:cs="Arial"/>
                <w:color w:val="000000"/>
                <w:sz w:val="20"/>
                <w:szCs w:val="20"/>
              </w:rPr>
            </w:pPr>
            <w:ins w:id="4081" w:author="Arjan" w:date="2014-01-21T22:35:00Z">
              <w:r w:rsidRPr="008F7B24">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4C4C09CF" w14:textId="77777777" w:rsidR="005D07DB" w:rsidRPr="008F7B24" w:rsidRDefault="009B7235" w:rsidP="00B914EC">
            <w:pPr>
              <w:autoSpaceDE w:val="0"/>
              <w:autoSpaceDN w:val="0"/>
              <w:adjustRightInd w:val="0"/>
              <w:spacing w:after="0" w:line="240" w:lineRule="auto"/>
              <w:rPr>
                <w:ins w:id="4082" w:author="Arjan" w:date="2014-01-21T22:35:00Z"/>
                <w:rFonts w:ascii="Arial" w:eastAsia="Times New Roman" w:hAnsi="Arial" w:cs="Arial"/>
                <w:color w:val="000000"/>
                <w:sz w:val="20"/>
                <w:szCs w:val="20"/>
              </w:rPr>
            </w:pPr>
            <w:ins w:id="4083" w:author="Arjan" w:date="2014-01-21T22:50:00Z">
              <w:r>
                <w:rPr>
                  <w:rFonts w:ascii="Arial" w:eastAsia="Times New Roman" w:hAnsi="Arial" w:cs="Arial"/>
                  <w:color w:val="000000"/>
                  <w:sz w:val="20"/>
                  <w:szCs w:val="20"/>
                </w:rPr>
                <w:t>Startdatum</w:t>
              </w:r>
            </w:ins>
            <w:ins w:id="4084" w:author="Arjan" w:date="2014-01-21T22:35:00Z">
              <w:r w:rsidR="005D07DB" w:rsidRPr="005D07DB">
                <w:rPr>
                  <w:rFonts w:ascii="Arial" w:eastAsia="Times New Roman" w:hAnsi="Arial" w:cs="Arial"/>
                  <w:color w:val="000000"/>
                  <w:sz w:val="20"/>
                  <w:szCs w:val="20"/>
                </w:rPr>
                <w:t xml:space="preserve"> gebruiksrechten</w:t>
              </w:r>
            </w:ins>
          </w:p>
        </w:tc>
      </w:tr>
      <w:tr w:rsidR="005D07DB" w:rsidRPr="008F7B24" w14:paraId="5CC2C648" w14:textId="77777777" w:rsidTr="00B914EC">
        <w:trPr>
          <w:ins w:id="4085" w:author="Arjan" w:date="2014-01-21T22:35:00Z"/>
        </w:trPr>
        <w:tc>
          <w:tcPr>
            <w:tcW w:w="3780" w:type="dxa"/>
            <w:tcBorders>
              <w:top w:val="nil"/>
              <w:left w:val="nil"/>
              <w:bottom w:val="nil"/>
              <w:right w:val="nil"/>
            </w:tcBorders>
          </w:tcPr>
          <w:p w14:paraId="3ECC612B" w14:textId="77777777" w:rsidR="005D07DB" w:rsidRPr="008F7B24" w:rsidRDefault="005D07DB" w:rsidP="00B914EC">
            <w:pPr>
              <w:autoSpaceDE w:val="0"/>
              <w:autoSpaceDN w:val="0"/>
              <w:adjustRightInd w:val="0"/>
              <w:spacing w:after="0" w:line="240" w:lineRule="auto"/>
              <w:rPr>
                <w:ins w:id="4086"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14:paraId="41B8773A" w14:textId="77777777" w:rsidR="005D07DB" w:rsidRPr="008F7B24" w:rsidRDefault="005D07DB" w:rsidP="00B914EC">
            <w:pPr>
              <w:autoSpaceDE w:val="0"/>
              <w:autoSpaceDN w:val="0"/>
              <w:adjustRightInd w:val="0"/>
              <w:spacing w:after="0" w:line="240" w:lineRule="auto"/>
              <w:rPr>
                <w:ins w:id="4087" w:author="Arjan" w:date="2014-01-21T22:35:00Z"/>
                <w:rFonts w:ascii="Arial" w:eastAsia="Times New Roman" w:hAnsi="Arial" w:cs="Arial"/>
                <w:color w:val="000000"/>
                <w:sz w:val="20"/>
                <w:szCs w:val="20"/>
              </w:rPr>
            </w:pPr>
          </w:p>
        </w:tc>
      </w:tr>
      <w:tr w:rsidR="005D07DB" w:rsidRPr="00AE1A91" w14:paraId="6C21B22A" w14:textId="77777777" w:rsidTr="00B914EC">
        <w:trPr>
          <w:ins w:id="4088" w:author="Arjan" w:date="2014-01-21T22:35:00Z"/>
        </w:trPr>
        <w:tc>
          <w:tcPr>
            <w:tcW w:w="3780" w:type="dxa"/>
            <w:tcBorders>
              <w:top w:val="nil"/>
              <w:left w:val="nil"/>
              <w:bottom w:val="nil"/>
              <w:right w:val="nil"/>
            </w:tcBorders>
          </w:tcPr>
          <w:p w14:paraId="373DACAC" w14:textId="77777777" w:rsidR="005D07DB" w:rsidRPr="008F7B24" w:rsidRDefault="005D07DB" w:rsidP="00B914EC">
            <w:pPr>
              <w:autoSpaceDE w:val="0"/>
              <w:autoSpaceDN w:val="0"/>
              <w:adjustRightInd w:val="0"/>
              <w:spacing w:after="0" w:line="240" w:lineRule="auto"/>
              <w:rPr>
                <w:ins w:id="4089" w:author="Arjan" w:date="2014-01-21T22:35:00Z"/>
                <w:rFonts w:ascii="Arial" w:eastAsia="Times New Roman" w:hAnsi="Arial" w:cs="Arial"/>
                <w:color w:val="000000"/>
                <w:sz w:val="20"/>
                <w:szCs w:val="20"/>
              </w:rPr>
            </w:pPr>
            <w:ins w:id="4090" w:author="Arjan" w:date="2014-01-21T22:35:00Z">
              <w:r w:rsidRPr="008F7B24">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54160745" w14:textId="77777777" w:rsidR="005D07DB" w:rsidRPr="00DD0F4F" w:rsidRDefault="009B7235" w:rsidP="00B914EC">
            <w:pPr>
              <w:autoSpaceDE w:val="0"/>
              <w:autoSpaceDN w:val="0"/>
              <w:adjustRightInd w:val="0"/>
              <w:spacing w:after="0" w:line="240" w:lineRule="auto"/>
              <w:rPr>
                <w:ins w:id="4091" w:author="Arjan" w:date="2014-01-21T22:35:00Z"/>
                <w:rFonts w:ascii="Arial" w:eastAsia="Times New Roman" w:hAnsi="Arial" w:cs="Arial"/>
                <w:color w:val="000000"/>
                <w:sz w:val="20"/>
                <w:szCs w:val="20"/>
                <w:lang w:val="nl-NL"/>
              </w:rPr>
            </w:pPr>
            <w:ins w:id="4092" w:author="Arjan" w:date="2014-01-21T22:53:00Z">
              <w:r w:rsidRPr="00DD0F4F">
                <w:rPr>
                  <w:rFonts w:ascii="Arial" w:eastAsia="Times New Roman" w:hAnsi="Arial" w:cs="Arial"/>
                  <w:color w:val="000000"/>
                  <w:sz w:val="20"/>
                  <w:szCs w:val="20"/>
                  <w:lang w:val="nl-NL"/>
                </w:rPr>
                <w:t xml:space="preserve">KING o.b.v. </w:t>
              </w:r>
            </w:ins>
            <w:ins w:id="4093" w:author="Arjan" w:date="2014-01-21T22:36:00Z">
              <w:r w:rsidR="005D07DB" w:rsidRPr="00DD0F4F">
                <w:rPr>
                  <w:rFonts w:ascii="Arial" w:eastAsia="Times New Roman" w:hAnsi="Arial" w:cs="Arial"/>
                  <w:color w:val="000000"/>
                  <w:sz w:val="20"/>
                  <w:szCs w:val="20"/>
                  <w:lang w:val="nl-NL"/>
                </w:rPr>
                <w:t>Richtlijn Metagegevens Overheidsinformatie</w:t>
              </w:r>
            </w:ins>
          </w:p>
        </w:tc>
      </w:tr>
      <w:tr w:rsidR="005D07DB" w:rsidRPr="00AE1A91" w14:paraId="611A6CC5" w14:textId="77777777" w:rsidTr="00B914EC">
        <w:trPr>
          <w:ins w:id="4094" w:author="Arjan" w:date="2014-01-21T22:35:00Z"/>
        </w:trPr>
        <w:tc>
          <w:tcPr>
            <w:tcW w:w="3780" w:type="dxa"/>
            <w:tcBorders>
              <w:top w:val="nil"/>
              <w:left w:val="nil"/>
              <w:bottom w:val="nil"/>
              <w:right w:val="nil"/>
            </w:tcBorders>
          </w:tcPr>
          <w:p w14:paraId="63BCD5C3" w14:textId="77777777" w:rsidR="005D07DB" w:rsidRPr="00DD0F4F" w:rsidRDefault="005D07DB" w:rsidP="00B914EC">
            <w:pPr>
              <w:autoSpaceDE w:val="0"/>
              <w:autoSpaceDN w:val="0"/>
              <w:adjustRightInd w:val="0"/>
              <w:spacing w:after="0" w:line="240" w:lineRule="auto"/>
              <w:rPr>
                <w:ins w:id="4095" w:author="Arjan" w:date="2014-01-21T22:35: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5E61983E" w14:textId="77777777" w:rsidR="005D07DB" w:rsidRPr="00DD0F4F" w:rsidRDefault="005D07DB" w:rsidP="00B914EC">
            <w:pPr>
              <w:autoSpaceDE w:val="0"/>
              <w:autoSpaceDN w:val="0"/>
              <w:adjustRightInd w:val="0"/>
              <w:spacing w:after="0" w:line="240" w:lineRule="auto"/>
              <w:rPr>
                <w:ins w:id="4096" w:author="Arjan" w:date="2014-01-21T22:35:00Z"/>
                <w:rFonts w:ascii="Arial" w:eastAsia="Times New Roman" w:hAnsi="Arial" w:cs="Arial"/>
                <w:color w:val="000000"/>
                <w:sz w:val="20"/>
                <w:szCs w:val="20"/>
                <w:lang w:val="nl-NL"/>
              </w:rPr>
            </w:pPr>
          </w:p>
        </w:tc>
      </w:tr>
      <w:tr w:rsidR="005D07DB" w:rsidRPr="008F7B24" w14:paraId="22C94DD3" w14:textId="77777777" w:rsidTr="00B914EC">
        <w:trPr>
          <w:ins w:id="4097" w:author="Arjan" w:date="2014-01-21T22:35:00Z"/>
        </w:trPr>
        <w:tc>
          <w:tcPr>
            <w:tcW w:w="3780" w:type="dxa"/>
            <w:tcBorders>
              <w:top w:val="nil"/>
              <w:left w:val="nil"/>
              <w:bottom w:val="nil"/>
              <w:right w:val="nil"/>
            </w:tcBorders>
          </w:tcPr>
          <w:p w14:paraId="4DCBB122" w14:textId="77777777" w:rsidR="005D07DB" w:rsidRPr="008F7B24" w:rsidRDefault="005D07DB" w:rsidP="00B914EC">
            <w:pPr>
              <w:autoSpaceDE w:val="0"/>
              <w:autoSpaceDN w:val="0"/>
              <w:adjustRightInd w:val="0"/>
              <w:spacing w:after="0" w:line="240" w:lineRule="auto"/>
              <w:rPr>
                <w:ins w:id="4098" w:author="Arjan" w:date="2014-01-21T22:35:00Z"/>
                <w:rFonts w:ascii="Arial" w:eastAsia="Times New Roman" w:hAnsi="Arial" w:cs="Arial"/>
                <w:color w:val="000000"/>
                <w:sz w:val="20"/>
                <w:szCs w:val="20"/>
              </w:rPr>
            </w:pPr>
            <w:ins w:id="4099" w:author="Arjan" w:date="2014-01-21T22:35:00Z">
              <w:r w:rsidRPr="008F7B24">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1A5750F4" w14:textId="77777777" w:rsidR="005D07DB" w:rsidRPr="008F7B24" w:rsidRDefault="005D07DB" w:rsidP="00B914EC">
            <w:pPr>
              <w:autoSpaceDE w:val="0"/>
              <w:autoSpaceDN w:val="0"/>
              <w:adjustRightInd w:val="0"/>
              <w:spacing w:after="0" w:line="240" w:lineRule="auto"/>
              <w:rPr>
                <w:ins w:id="4100" w:author="Arjan" w:date="2014-01-21T22:35:00Z"/>
                <w:rFonts w:ascii="Arial" w:eastAsia="Times New Roman" w:hAnsi="Arial" w:cs="Arial"/>
                <w:color w:val="000000"/>
                <w:sz w:val="20"/>
                <w:szCs w:val="20"/>
              </w:rPr>
            </w:pPr>
          </w:p>
        </w:tc>
      </w:tr>
      <w:tr w:rsidR="005D07DB" w:rsidRPr="008F7B24" w14:paraId="7582FF27" w14:textId="77777777" w:rsidTr="00B914EC">
        <w:trPr>
          <w:ins w:id="4101" w:author="Arjan" w:date="2014-01-21T22:35:00Z"/>
        </w:trPr>
        <w:tc>
          <w:tcPr>
            <w:tcW w:w="3780" w:type="dxa"/>
            <w:tcBorders>
              <w:top w:val="nil"/>
              <w:left w:val="nil"/>
              <w:bottom w:val="nil"/>
              <w:right w:val="nil"/>
            </w:tcBorders>
          </w:tcPr>
          <w:p w14:paraId="1FBB5F70" w14:textId="77777777" w:rsidR="005D07DB" w:rsidRPr="008F7B24" w:rsidRDefault="005D07DB" w:rsidP="00B914EC">
            <w:pPr>
              <w:autoSpaceDE w:val="0"/>
              <w:autoSpaceDN w:val="0"/>
              <w:adjustRightInd w:val="0"/>
              <w:spacing w:after="0" w:line="240" w:lineRule="auto"/>
              <w:rPr>
                <w:ins w:id="4102"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14:paraId="7248FF9C" w14:textId="77777777" w:rsidR="005D07DB" w:rsidRPr="008F7B24" w:rsidRDefault="005D07DB" w:rsidP="00B914EC">
            <w:pPr>
              <w:autoSpaceDE w:val="0"/>
              <w:autoSpaceDN w:val="0"/>
              <w:adjustRightInd w:val="0"/>
              <w:spacing w:after="0" w:line="240" w:lineRule="auto"/>
              <w:rPr>
                <w:ins w:id="4103" w:author="Arjan" w:date="2014-01-21T22:35:00Z"/>
                <w:rFonts w:ascii="Arial" w:eastAsia="Times New Roman" w:hAnsi="Arial" w:cs="Arial"/>
                <w:color w:val="000000"/>
                <w:sz w:val="20"/>
                <w:szCs w:val="20"/>
              </w:rPr>
            </w:pPr>
          </w:p>
        </w:tc>
      </w:tr>
      <w:tr w:rsidR="005D07DB" w:rsidRPr="008F7B24" w14:paraId="5E9E7212" w14:textId="77777777" w:rsidTr="00B914EC">
        <w:trPr>
          <w:ins w:id="4104" w:author="Arjan" w:date="2014-01-21T22:35:00Z"/>
        </w:trPr>
        <w:tc>
          <w:tcPr>
            <w:tcW w:w="3780" w:type="dxa"/>
            <w:tcBorders>
              <w:top w:val="nil"/>
              <w:left w:val="nil"/>
              <w:bottom w:val="nil"/>
              <w:right w:val="nil"/>
            </w:tcBorders>
          </w:tcPr>
          <w:p w14:paraId="3D836232" w14:textId="77777777" w:rsidR="005D07DB" w:rsidRPr="008F7B24" w:rsidRDefault="005D07DB" w:rsidP="00B914EC">
            <w:pPr>
              <w:autoSpaceDE w:val="0"/>
              <w:autoSpaceDN w:val="0"/>
              <w:adjustRightInd w:val="0"/>
              <w:spacing w:after="0" w:line="240" w:lineRule="auto"/>
              <w:rPr>
                <w:ins w:id="4105" w:author="Arjan" w:date="2014-01-21T22:35:00Z"/>
                <w:rFonts w:ascii="Arial" w:eastAsia="Times New Roman" w:hAnsi="Arial" w:cs="Arial"/>
                <w:color w:val="000000"/>
                <w:sz w:val="20"/>
                <w:szCs w:val="20"/>
              </w:rPr>
            </w:pPr>
            <w:ins w:id="4106" w:author="Arjan" w:date="2014-01-21T22:35:00Z">
              <w:r w:rsidRPr="008F7B24">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745AE8B6" w14:textId="77777777" w:rsidR="005D07DB" w:rsidRPr="008F7B24" w:rsidRDefault="00765D6B" w:rsidP="00B914EC">
            <w:pPr>
              <w:autoSpaceDE w:val="0"/>
              <w:autoSpaceDN w:val="0"/>
              <w:adjustRightInd w:val="0"/>
              <w:spacing w:after="0" w:line="240" w:lineRule="auto"/>
              <w:rPr>
                <w:ins w:id="4107" w:author="Arjan" w:date="2014-01-21T22:35:00Z"/>
                <w:rFonts w:ascii="Arial" w:eastAsia="Times New Roman" w:hAnsi="Arial" w:cs="Arial"/>
                <w:color w:val="000000"/>
                <w:sz w:val="20"/>
                <w:szCs w:val="20"/>
              </w:rPr>
            </w:pPr>
            <w:ins w:id="4108" w:author="Arjan" w:date="2014-01-21T22:56:00Z">
              <w:r>
                <w:rPr>
                  <w:rFonts w:ascii="Arial" w:eastAsia="Times New Roman" w:hAnsi="Arial" w:cs="Arial"/>
                  <w:color w:val="000000"/>
                  <w:sz w:val="20"/>
                  <w:szCs w:val="20"/>
                </w:rPr>
                <w:t>startdatum</w:t>
              </w:r>
            </w:ins>
          </w:p>
        </w:tc>
      </w:tr>
      <w:tr w:rsidR="005D07DB" w:rsidRPr="008F7B24" w14:paraId="3536CAB1" w14:textId="77777777" w:rsidTr="00B914EC">
        <w:trPr>
          <w:ins w:id="4109" w:author="Arjan" w:date="2014-01-21T22:35:00Z"/>
        </w:trPr>
        <w:tc>
          <w:tcPr>
            <w:tcW w:w="3780" w:type="dxa"/>
            <w:tcBorders>
              <w:top w:val="nil"/>
              <w:left w:val="nil"/>
              <w:bottom w:val="nil"/>
              <w:right w:val="nil"/>
            </w:tcBorders>
          </w:tcPr>
          <w:p w14:paraId="7F8B025D" w14:textId="77777777" w:rsidR="005D07DB" w:rsidRPr="008F7B24" w:rsidRDefault="005D07DB" w:rsidP="00B914EC">
            <w:pPr>
              <w:autoSpaceDE w:val="0"/>
              <w:autoSpaceDN w:val="0"/>
              <w:adjustRightInd w:val="0"/>
              <w:spacing w:after="0" w:line="240" w:lineRule="auto"/>
              <w:rPr>
                <w:ins w:id="4110"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14:paraId="12E6A439" w14:textId="77777777" w:rsidR="005D07DB" w:rsidRPr="008F7B24" w:rsidRDefault="005D07DB" w:rsidP="00B914EC">
            <w:pPr>
              <w:autoSpaceDE w:val="0"/>
              <w:autoSpaceDN w:val="0"/>
              <w:adjustRightInd w:val="0"/>
              <w:spacing w:after="0" w:line="240" w:lineRule="auto"/>
              <w:rPr>
                <w:ins w:id="4111" w:author="Arjan" w:date="2014-01-21T22:35:00Z"/>
                <w:rFonts w:ascii="Arial" w:eastAsia="Times New Roman" w:hAnsi="Arial" w:cs="Arial"/>
                <w:color w:val="000000"/>
                <w:sz w:val="20"/>
                <w:szCs w:val="20"/>
              </w:rPr>
            </w:pPr>
          </w:p>
        </w:tc>
      </w:tr>
      <w:tr w:rsidR="005D07DB" w:rsidRPr="00AE1A91" w14:paraId="5B61BA3D" w14:textId="77777777" w:rsidTr="00B914EC">
        <w:trPr>
          <w:ins w:id="4112" w:author="Arjan" w:date="2014-01-21T22:35:00Z"/>
        </w:trPr>
        <w:tc>
          <w:tcPr>
            <w:tcW w:w="3780" w:type="dxa"/>
            <w:tcBorders>
              <w:top w:val="nil"/>
              <w:left w:val="nil"/>
              <w:bottom w:val="nil"/>
              <w:right w:val="nil"/>
            </w:tcBorders>
          </w:tcPr>
          <w:p w14:paraId="120AB3AF" w14:textId="77777777" w:rsidR="005D07DB" w:rsidRPr="008F7B24" w:rsidRDefault="005D07DB" w:rsidP="00B914EC">
            <w:pPr>
              <w:autoSpaceDE w:val="0"/>
              <w:autoSpaceDN w:val="0"/>
              <w:adjustRightInd w:val="0"/>
              <w:spacing w:after="0" w:line="240" w:lineRule="auto"/>
              <w:rPr>
                <w:ins w:id="4113" w:author="Arjan" w:date="2014-01-21T22:35:00Z"/>
                <w:rFonts w:ascii="Arial" w:eastAsia="Times New Roman" w:hAnsi="Arial" w:cs="Arial"/>
                <w:color w:val="000000"/>
                <w:sz w:val="20"/>
                <w:szCs w:val="20"/>
              </w:rPr>
            </w:pPr>
            <w:ins w:id="4114" w:author="Arjan" w:date="2014-01-21T22:35:00Z">
              <w:r w:rsidRPr="008F7B24">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3F9BE9B6" w14:textId="77777777" w:rsidR="005D07DB" w:rsidRPr="00DD0F4F" w:rsidRDefault="009B7235" w:rsidP="00B914EC">
            <w:pPr>
              <w:autoSpaceDE w:val="0"/>
              <w:autoSpaceDN w:val="0"/>
              <w:adjustRightInd w:val="0"/>
              <w:spacing w:after="0" w:line="240" w:lineRule="auto"/>
              <w:rPr>
                <w:ins w:id="4115" w:author="Arjan" w:date="2014-01-21T22:35:00Z"/>
                <w:rFonts w:ascii="Arial" w:eastAsia="Times New Roman" w:hAnsi="Arial" w:cs="Arial"/>
                <w:color w:val="000000"/>
                <w:sz w:val="20"/>
                <w:szCs w:val="20"/>
                <w:lang w:val="nl-NL"/>
              </w:rPr>
            </w:pPr>
            <w:ins w:id="4116" w:author="Arjan" w:date="2014-01-21T22:53:00Z">
              <w:r w:rsidRPr="00DD0F4F">
                <w:rPr>
                  <w:rFonts w:ascii="Arial" w:eastAsia="Times New Roman" w:hAnsi="Arial" w:cs="Arial"/>
                  <w:color w:val="000000"/>
                  <w:sz w:val="20"/>
                  <w:szCs w:val="20"/>
                  <w:lang w:val="nl-NL"/>
                </w:rPr>
                <w:t>Begindatum van de</w:t>
              </w:r>
            </w:ins>
            <w:ins w:id="4117" w:author="Arjan" w:date="2014-01-21T22:52:00Z">
              <w:r w:rsidRPr="00DD0F4F">
                <w:rPr>
                  <w:rFonts w:ascii="Arial" w:eastAsia="Times New Roman" w:hAnsi="Arial" w:cs="Arial"/>
                  <w:color w:val="000000"/>
                  <w:sz w:val="20"/>
                  <w:szCs w:val="20"/>
                  <w:lang w:val="nl-NL"/>
                </w:rPr>
                <w:t xml:space="preserve"> periode waarin </w:t>
              </w:r>
            </w:ins>
            <w:ins w:id="4118" w:author="Arjan" w:date="2014-01-21T22:53:00Z">
              <w:r w:rsidRPr="00DD0F4F">
                <w:rPr>
                  <w:rFonts w:ascii="Arial" w:eastAsia="Times New Roman" w:hAnsi="Arial" w:cs="Arial"/>
                  <w:color w:val="000000"/>
                  <w:sz w:val="20"/>
                  <w:szCs w:val="20"/>
                  <w:lang w:val="nl-NL"/>
                </w:rPr>
                <w:t>de gebruiksrecht</w:t>
              </w:r>
            </w:ins>
            <w:ins w:id="4119" w:author="Arjan" w:date="2014-01-21T22:52:00Z">
              <w:r w:rsidRPr="00DD0F4F">
                <w:rPr>
                  <w:rFonts w:ascii="Arial" w:eastAsia="Times New Roman" w:hAnsi="Arial" w:cs="Arial"/>
                  <w:color w:val="000000"/>
                  <w:sz w:val="20"/>
                  <w:szCs w:val="20"/>
                  <w:lang w:val="nl-NL"/>
                </w:rPr>
                <w:t>voorwaarden van toepassing zijn</w:t>
              </w:r>
            </w:ins>
          </w:p>
        </w:tc>
      </w:tr>
      <w:tr w:rsidR="005D07DB" w:rsidRPr="00AE1A91" w14:paraId="7B43AF63" w14:textId="77777777" w:rsidTr="00B914EC">
        <w:trPr>
          <w:trHeight w:val="230"/>
          <w:ins w:id="4120" w:author="Arjan" w:date="2014-01-21T22:35:00Z"/>
        </w:trPr>
        <w:tc>
          <w:tcPr>
            <w:tcW w:w="3780" w:type="dxa"/>
            <w:tcBorders>
              <w:top w:val="nil"/>
              <w:left w:val="nil"/>
              <w:bottom w:val="nil"/>
              <w:right w:val="nil"/>
            </w:tcBorders>
          </w:tcPr>
          <w:p w14:paraId="4F32AF2B" w14:textId="77777777" w:rsidR="005D07DB" w:rsidRPr="00DD0F4F" w:rsidRDefault="005D07DB" w:rsidP="00B914EC">
            <w:pPr>
              <w:autoSpaceDE w:val="0"/>
              <w:autoSpaceDN w:val="0"/>
              <w:adjustRightInd w:val="0"/>
              <w:spacing w:after="0" w:line="240" w:lineRule="auto"/>
              <w:rPr>
                <w:ins w:id="4121" w:author="Arjan" w:date="2014-01-21T22:35: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6676EBDF" w14:textId="77777777" w:rsidR="005D07DB" w:rsidRPr="00DD0F4F" w:rsidRDefault="005D07DB" w:rsidP="00B914EC">
            <w:pPr>
              <w:autoSpaceDE w:val="0"/>
              <w:autoSpaceDN w:val="0"/>
              <w:adjustRightInd w:val="0"/>
              <w:spacing w:after="0" w:line="240" w:lineRule="auto"/>
              <w:rPr>
                <w:ins w:id="4122" w:author="Arjan" w:date="2014-01-21T22:35:00Z"/>
                <w:rFonts w:ascii="Arial" w:eastAsia="Times New Roman" w:hAnsi="Arial" w:cs="Arial"/>
                <w:color w:val="000000"/>
                <w:sz w:val="20"/>
                <w:szCs w:val="20"/>
                <w:lang w:val="nl-NL"/>
              </w:rPr>
            </w:pPr>
          </w:p>
        </w:tc>
      </w:tr>
      <w:tr w:rsidR="005D07DB" w:rsidRPr="00AE1A91" w14:paraId="5717FE28" w14:textId="77777777" w:rsidTr="00B914EC">
        <w:trPr>
          <w:trHeight w:val="230"/>
          <w:ins w:id="4123" w:author="Arjan" w:date="2014-01-21T22:35:00Z"/>
        </w:trPr>
        <w:tc>
          <w:tcPr>
            <w:tcW w:w="3780" w:type="dxa"/>
            <w:tcBorders>
              <w:top w:val="nil"/>
              <w:left w:val="nil"/>
              <w:bottom w:val="nil"/>
              <w:right w:val="nil"/>
            </w:tcBorders>
          </w:tcPr>
          <w:p w14:paraId="6EAC5FF3" w14:textId="77777777" w:rsidR="005D07DB" w:rsidRPr="008F7B24" w:rsidRDefault="005D07DB" w:rsidP="00B914EC">
            <w:pPr>
              <w:autoSpaceDE w:val="0"/>
              <w:autoSpaceDN w:val="0"/>
              <w:adjustRightInd w:val="0"/>
              <w:spacing w:after="0" w:line="240" w:lineRule="auto"/>
              <w:rPr>
                <w:ins w:id="4124" w:author="Arjan" w:date="2014-01-21T22:35:00Z"/>
                <w:rFonts w:ascii="Arial" w:eastAsia="Times New Roman" w:hAnsi="Arial" w:cs="Arial"/>
                <w:color w:val="000000"/>
                <w:sz w:val="20"/>
                <w:szCs w:val="20"/>
              </w:rPr>
            </w:pPr>
            <w:ins w:id="4125" w:author="Arjan" w:date="2014-01-21T22:35:00Z">
              <w:r w:rsidRPr="008F7B24">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65E9D833" w14:textId="77777777" w:rsidR="005D07DB" w:rsidRPr="00DD0F4F" w:rsidRDefault="009B7235" w:rsidP="00B914EC">
            <w:pPr>
              <w:autoSpaceDE w:val="0"/>
              <w:autoSpaceDN w:val="0"/>
              <w:adjustRightInd w:val="0"/>
              <w:spacing w:after="0" w:line="240" w:lineRule="auto"/>
              <w:rPr>
                <w:ins w:id="4126" w:author="Arjan" w:date="2014-01-21T22:35:00Z"/>
                <w:rFonts w:ascii="Arial" w:eastAsia="Times New Roman" w:hAnsi="Arial" w:cs="Arial"/>
                <w:color w:val="000000"/>
                <w:sz w:val="20"/>
                <w:szCs w:val="20"/>
                <w:lang w:val="nl-NL"/>
              </w:rPr>
            </w:pPr>
            <w:ins w:id="4127" w:author="Arjan" w:date="2014-01-21T22:51:00Z">
              <w:r w:rsidRPr="00DD0F4F">
                <w:rPr>
                  <w:rFonts w:ascii="Arial" w:eastAsia="Times New Roman" w:hAnsi="Arial" w:cs="Arial"/>
                  <w:color w:val="000000"/>
                  <w:sz w:val="20"/>
                  <w:szCs w:val="20"/>
                  <w:lang w:val="nl-NL"/>
                </w:rPr>
                <w:t xml:space="preserve">KING o.b.v. </w:t>
              </w:r>
            </w:ins>
            <w:ins w:id="4128" w:author="Arjan" w:date="2014-01-21T22:36:00Z">
              <w:r w:rsidR="005D07DB" w:rsidRPr="00DD0F4F">
                <w:rPr>
                  <w:rFonts w:ascii="Arial" w:eastAsia="Times New Roman" w:hAnsi="Arial" w:cs="Arial"/>
                  <w:color w:val="000000"/>
                  <w:sz w:val="20"/>
                  <w:szCs w:val="20"/>
                  <w:lang w:val="nl-NL"/>
                </w:rPr>
                <w:t>Richtlijn Metagegevens Overheidsinformatie</w:t>
              </w:r>
            </w:ins>
          </w:p>
        </w:tc>
      </w:tr>
      <w:tr w:rsidR="005D07DB" w:rsidRPr="00AE1A91" w14:paraId="10991087" w14:textId="77777777" w:rsidTr="00B914EC">
        <w:trPr>
          <w:ins w:id="4129" w:author="Arjan" w:date="2014-01-21T22:35:00Z"/>
        </w:trPr>
        <w:tc>
          <w:tcPr>
            <w:tcW w:w="3780" w:type="dxa"/>
            <w:tcBorders>
              <w:top w:val="nil"/>
              <w:left w:val="nil"/>
              <w:bottom w:val="nil"/>
              <w:right w:val="nil"/>
            </w:tcBorders>
          </w:tcPr>
          <w:p w14:paraId="4E7E385F" w14:textId="77777777" w:rsidR="005D07DB" w:rsidRPr="00DD0F4F" w:rsidRDefault="005D07DB" w:rsidP="00B914EC">
            <w:pPr>
              <w:autoSpaceDE w:val="0"/>
              <w:autoSpaceDN w:val="0"/>
              <w:adjustRightInd w:val="0"/>
              <w:spacing w:after="0" w:line="240" w:lineRule="auto"/>
              <w:rPr>
                <w:ins w:id="4130" w:author="Arjan" w:date="2014-01-21T22:35: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5B45674E" w14:textId="77777777" w:rsidR="005D07DB" w:rsidRPr="00DD0F4F" w:rsidRDefault="005D07DB" w:rsidP="00B914EC">
            <w:pPr>
              <w:autoSpaceDE w:val="0"/>
              <w:autoSpaceDN w:val="0"/>
              <w:adjustRightInd w:val="0"/>
              <w:spacing w:after="0" w:line="240" w:lineRule="auto"/>
              <w:rPr>
                <w:ins w:id="4131" w:author="Arjan" w:date="2014-01-21T22:35:00Z"/>
                <w:rFonts w:ascii="Arial" w:eastAsia="Times New Roman" w:hAnsi="Arial" w:cs="Arial"/>
                <w:color w:val="000000"/>
                <w:sz w:val="20"/>
                <w:szCs w:val="20"/>
                <w:lang w:val="nl-NL"/>
              </w:rPr>
            </w:pPr>
          </w:p>
        </w:tc>
      </w:tr>
      <w:tr w:rsidR="005D07DB" w:rsidRPr="008F7B24" w14:paraId="0C9A877E" w14:textId="77777777" w:rsidTr="00B914EC">
        <w:trPr>
          <w:ins w:id="4132" w:author="Arjan" w:date="2014-01-21T22:35:00Z"/>
        </w:trPr>
        <w:tc>
          <w:tcPr>
            <w:tcW w:w="3780" w:type="dxa"/>
            <w:tcBorders>
              <w:top w:val="nil"/>
              <w:left w:val="nil"/>
              <w:bottom w:val="nil"/>
              <w:right w:val="nil"/>
            </w:tcBorders>
          </w:tcPr>
          <w:p w14:paraId="5B1BC1D0" w14:textId="77777777" w:rsidR="005D07DB" w:rsidRPr="008F7B24" w:rsidRDefault="005D07DB" w:rsidP="00B914EC">
            <w:pPr>
              <w:autoSpaceDE w:val="0"/>
              <w:autoSpaceDN w:val="0"/>
              <w:adjustRightInd w:val="0"/>
              <w:spacing w:after="0" w:line="240" w:lineRule="auto"/>
              <w:rPr>
                <w:ins w:id="4133" w:author="Arjan" w:date="2014-01-21T22:35:00Z"/>
                <w:rFonts w:ascii="Arial" w:eastAsia="Times New Roman" w:hAnsi="Arial" w:cs="Arial"/>
                <w:color w:val="000000"/>
                <w:sz w:val="20"/>
                <w:szCs w:val="20"/>
              </w:rPr>
            </w:pPr>
            <w:ins w:id="4134" w:author="Arjan" w:date="2014-01-21T22:35:00Z">
              <w:r w:rsidRPr="008F7B24">
                <w:rPr>
                  <w:rFonts w:ascii="Arial" w:eastAsia="Times New Roman" w:hAnsi="Arial" w:cs="Arial"/>
                  <w:b/>
                  <w:bCs/>
                  <w:color w:val="000000"/>
                  <w:sz w:val="20"/>
                  <w:szCs w:val="20"/>
                </w:rPr>
                <w:lastRenderedPageBreak/>
                <w:t>Datum opname attribuutsoort</w:t>
              </w:r>
            </w:ins>
          </w:p>
        </w:tc>
        <w:tc>
          <w:tcPr>
            <w:tcW w:w="5580" w:type="dxa"/>
            <w:tcBorders>
              <w:top w:val="nil"/>
              <w:left w:val="nil"/>
              <w:bottom w:val="nil"/>
              <w:right w:val="nil"/>
            </w:tcBorders>
          </w:tcPr>
          <w:p w14:paraId="52E7404C" w14:textId="77777777" w:rsidR="005D07DB" w:rsidRPr="008F7B24" w:rsidRDefault="009B7235" w:rsidP="00B914EC">
            <w:pPr>
              <w:autoSpaceDE w:val="0"/>
              <w:autoSpaceDN w:val="0"/>
              <w:adjustRightInd w:val="0"/>
              <w:spacing w:after="0" w:line="240" w:lineRule="auto"/>
              <w:rPr>
                <w:ins w:id="4135" w:author="Arjan" w:date="2014-01-21T22:35:00Z"/>
                <w:rFonts w:ascii="Arial" w:eastAsia="Times New Roman" w:hAnsi="Arial" w:cs="Arial"/>
                <w:color w:val="000000"/>
                <w:sz w:val="20"/>
                <w:szCs w:val="20"/>
              </w:rPr>
            </w:pPr>
            <w:ins w:id="4136" w:author="Arjan" w:date="2014-01-21T22:53:00Z">
              <w:r>
                <w:rPr>
                  <w:rFonts w:ascii="Arial" w:eastAsia="Times New Roman" w:hAnsi="Arial" w:cs="Arial"/>
                  <w:color w:val="000000"/>
                  <w:sz w:val="20"/>
                  <w:szCs w:val="20"/>
                </w:rPr>
                <w:t>15-12-2013</w:t>
              </w:r>
            </w:ins>
          </w:p>
        </w:tc>
      </w:tr>
      <w:tr w:rsidR="005D07DB" w:rsidRPr="008F7B24" w14:paraId="4AEE8204" w14:textId="77777777" w:rsidTr="00B914EC">
        <w:trPr>
          <w:ins w:id="4137" w:author="Arjan" w:date="2014-01-21T22:35:00Z"/>
        </w:trPr>
        <w:tc>
          <w:tcPr>
            <w:tcW w:w="3780" w:type="dxa"/>
            <w:tcBorders>
              <w:top w:val="nil"/>
              <w:left w:val="nil"/>
              <w:bottom w:val="nil"/>
              <w:right w:val="nil"/>
            </w:tcBorders>
          </w:tcPr>
          <w:p w14:paraId="1F4CA51F" w14:textId="77777777" w:rsidR="005D07DB" w:rsidRPr="008F7B24" w:rsidRDefault="005D07DB" w:rsidP="00B914EC">
            <w:pPr>
              <w:autoSpaceDE w:val="0"/>
              <w:autoSpaceDN w:val="0"/>
              <w:adjustRightInd w:val="0"/>
              <w:spacing w:after="0" w:line="240" w:lineRule="auto"/>
              <w:rPr>
                <w:ins w:id="4138"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14:paraId="5A676084" w14:textId="77777777" w:rsidR="005D07DB" w:rsidRPr="008F7B24" w:rsidRDefault="005D07DB" w:rsidP="00B914EC">
            <w:pPr>
              <w:autoSpaceDE w:val="0"/>
              <w:autoSpaceDN w:val="0"/>
              <w:adjustRightInd w:val="0"/>
              <w:spacing w:after="0" w:line="240" w:lineRule="auto"/>
              <w:rPr>
                <w:ins w:id="4139" w:author="Arjan" w:date="2014-01-21T22:35:00Z"/>
                <w:rFonts w:ascii="Arial" w:eastAsia="Times New Roman" w:hAnsi="Arial" w:cs="Arial"/>
                <w:color w:val="000000"/>
                <w:sz w:val="20"/>
                <w:szCs w:val="20"/>
              </w:rPr>
            </w:pPr>
          </w:p>
        </w:tc>
      </w:tr>
      <w:tr w:rsidR="005D07DB" w:rsidRPr="00AE1A91" w14:paraId="2A724D2D" w14:textId="77777777" w:rsidTr="00B914EC">
        <w:trPr>
          <w:ins w:id="4140" w:author="Arjan" w:date="2014-01-21T22:35:00Z"/>
        </w:trPr>
        <w:tc>
          <w:tcPr>
            <w:tcW w:w="3780" w:type="dxa"/>
            <w:tcBorders>
              <w:top w:val="nil"/>
              <w:left w:val="nil"/>
              <w:bottom w:val="nil"/>
              <w:right w:val="nil"/>
            </w:tcBorders>
          </w:tcPr>
          <w:p w14:paraId="3AFEBA08" w14:textId="77777777" w:rsidR="005D07DB" w:rsidRPr="008F7B24" w:rsidRDefault="005D07DB" w:rsidP="00B914EC">
            <w:pPr>
              <w:autoSpaceDE w:val="0"/>
              <w:autoSpaceDN w:val="0"/>
              <w:adjustRightInd w:val="0"/>
              <w:spacing w:after="0" w:line="240" w:lineRule="auto"/>
              <w:rPr>
                <w:ins w:id="4141" w:author="Arjan" w:date="2014-01-21T22:35:00Z"/>
                <w:rFonts w:ascii="Arial" w:eastAsia="Times New Roman" w:hAnsi="Arial" w:cs="Arial"/>
                <w:color w:val="000000"/>
                <w:sz w:val="20"/>
                <w:szCs w:val="20"/>
              </w:rPr>
            </w:pPr>
            <w:ins w:id="4142" w:author="Arjan" w:date="2014-01-21T22:35:00Z">
              <w:r w:rsidRPr="008F7B24">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593391EE" w14:textId="77777777" w:rsidR="005D07DB" w:rsidRPr="00DD0F4F" w:rsidRDefault="009B7235" w:rsidP="00B914EC">
            <w:pPr>
              <w:autoSpaceDE w:val="0"/>
              <w:autoSpaceDN w:val="0"/>
              <w:adjustRightInd w:val="0"/>
              <w:spacing w:after="0" w:line="240" w:lineRule="auto"/>
              <w:rPr>
                <w:ins w:id="4143" w:author="Arjan" w:date="2014-01-21T22:35:00Z"/>
                <w:rFonts w:ascii="Arial" w:eastAsia="Times New Roman" w:hAnsi="Arial" w:cs="Arial"/>
                <w:color w:val="000000"/>
                <w:sz w:val="20"/>
                <w:szCs w:val="20"/>
                <w:lang w:val="nl-NL"/>
              </w:rPr>
            </w:pPr>
            <w:ins w:id="4144" w:author="Arjan" w:date="2014-01-21T22:54:00Z">
              <w:r w:rsidRPr="00DD0F4F">
                <w:rPr>
                  <w:rFonts w:ascii="Arial" w:eastAsia="Times New Roman" w:hAnsi="Arial" w:cs="Arial"/>
                  <w:color w:val="000000"/>
                  <w:sz w:val="20"/>
                  <w:szCs w:val="20"/>
                  <w:lang w:val="nl-NL"/>
                </w:rPr>
                <w:t>Doorgaans is de datum van creatie van het informatieobject de startdatum</w:t>
              </w:r>
            </w:ins>
          </w:p>
        </w:tc>
      </w:tr>
      <w:tr w:rsidR="005D07DB" w:rsidRPr="00AE1A91" w14:paraId="6A47E59B" w14:textId="77777777" w:rsidTr="00B914EC">
        <w:trPr>
          <w:ins w:id="4145" w:author="Arjan" w:date="2014-01-21T22:35:00Z"/>
        </w:trPr>
        <w:tc>
          <w:tcPr>
            <w:tcW w:w="3780" w:type="dxa"/>
            <w:tcBorders>
              <w:top w:val="nil"/>
              <w:left w:val="nil"/>
              <w:bottom w:val="nil"/>
              <w:right w:val="nil"/>
            </w:tcBorders>
          </w:tcPr>
          <w:p w14:paraId="7E077888" w14:textId="77777777" w:rsidR="005D07DB" w:rsidRPr="00DD0F4F" w:rsidRDefault="005D07DB" w:rsidP="00B914EC">
            <w:pPr>
              <w:autoSpaceDE w:val="0"/>
              <w:autoSpaceDN w:val="0"/>
              <w:adjustRightInd w:val="0"/>
              <w:spacing w:after="0" w:line="240" w:lineRule="auto"/>
              <w:rPr>
                <w:ins w:id="4146" w:author="Arjan" w:date="2014-01-21T22:35: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7FA7FAA7" w14:textId="77777777" w:rsidR="005D07DB" w:rsidRPr="00DD0F4F" w:rsidRDefault="005D07DB" w:rsidP="00B914EC">
            <w:pPr>
              <w:autoSpaceDE w:val="0"/>
              <w:autoSpaceDN w:val="0"/>
              <w:adjustRightInd w:val="0"/>
              <w:spacing w:after="0" w:line="240" w:lineRule="auto"/>
              <w:rPr>
                <w:ins w:id="4147" w:author="Arjan" w:date="2014-01-21T22:35:00Z"/>
                <w:rFonts w:ascii="Arial" w:eastAsia="Times New Roman" w:hAnsi="Arial" w:cs="Arial"/>
                <w:color w:val="000000"/>
                <w:sz w:val="20"/>
                <w:szCs w:val="20"/>
                <w:lang w:val="nl-NL"/>
              </w:rPr>
            </w:pPr>
          </w:p>
        </w:tc>
      </w:tr>
      <w:tr w:rsidR="005D07DB" w:rsidRPr="008F7B24" w14:paraId="5DC35C51" w14:textId="77777777" w:rsidTr="00B914EC">
        <w:trPr>
          <w:ins w:id="4148" w:author="Arjan" w:date="2014-01-21T22:35:00Z"/>
        </w:trPr>
        <w:tc>
          <w:tcPr>
            <w:tcW w:w="3780" w:type="dxa"/>
            <w:tcBorders>
              <w:top w:val="nil"/>
              <w:left w:val="nil"/>
              <w:bottom w:val="nil"/>
              <w:right w:val="nil"/>
            </w:tcBorders>
          </w:tcPr>
          <w:p w14:paraId="63405EC5" w14:textId="77777777" w:rsidR="005D07DB" w:rsidRPr="008F7B24" w:rsidRDefault="005D07DB" w:rsidP="00B914EC">
            <w:pPr>
              <w:autoSpaceDE w:val="0"/>
              <w:autoSpaceDN w:val="0"/>
              <w:adjustRightInd w:val="0"/>
              <w:spacing w:after="0" w:line="240" w:lineRule="auto"/>
              <w:rPr>
                <w:ins w:id="4149" w:author="Arjan" w:date="2014-01-21T22:35:00Z"/>
                <w:rFonts w:ascii="Arial" w:eastAsia="Times New Roman" w:hAnsi="Arial" w:cs="Arial"/>
                <w:color w:val="000000"/>
                <w:sz w:val="20"/>
                <w:szCs w:val="20"/>
              </w:rPr>
            </w:pPr>
            <w:ins w:id="4150" w:author="Arjan" w:date="2014-01-21T22:35:00Z">
              <w:r w:rsidRPr="008F7B24">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3780A83F" w14:textId="77777777" w:rsidR="005D07DB" w:rsidRPr="008F7B24" w:rsidRDefault="009B7235" w:rsidP="00B914EC">
            <w:pPr>
              <w:autoSpaceDE w:val="0"/>
              <w:autoSpaceDN w:val="0"/>
              <w:adjustRightInd w:val="0"/>
              <w:spacing w:after="0" w:line="240" w:lineRule="auto"/>
              <w:rPr>
                <w:ins w:id="4151" w:author="Arjan" w:date="2014-01-21T22:35:00Z"/>
                <w:rFonts w:ascii="Arial" w:eastAsia="Times New Roman" w:hAnsi="Arial" w:cs="Arial"/>
                <w:color w:val="000000"/>
                <w:sz w:val="20"/>
                <w:szCs w:val="20"/>
              </w:rPr>
            </w:pPr>
            <w:ins w:id="4152" w:author="Arjan" w:date="2014-01-21T22:54:00Z">
              <w:r>
                <w:rPr>
                  <w:rFonts w:ascii="Arial" w:hAnsi="Arial" w:cs="Arial"/>
                  <w:sz w:val="20"/>
                  <w:szCs w:val="20"/>
                  <w:lang w:val="en-AU"/>
                </w:rPr>
                <w:t>Datum (jjjjmmdd)</w:t>
              </w:r>
            </w:ins>
          </w:p>
        </w:tc>
      </w:tr>
      <w:tr w:rsidR="005D07DB" w:rsidRPr="008F7B24" w14:paraId="51154330" w14:textId="77777777" w:rsidTr="00B914EC">
        <w:trPr>
          <w:trHeight w:val="230"/>
          <w:ins w:id="4153" w:author="Arjan" w:date="2014-01-21T22:35:00Z"/>
        </w:trPr>
        <w:tc>
          <w:tcPr>
            <w:tcW w:w="3780" w:type="dxa"/>
            <w:tcBorders>
              <w:top w:val="nil"/>
              <w:left w:val="nil"/>
              <w:bottom w:val="nil"/>
              <w:right w:val="nil"/>
            </w:tcBorders>
          </w:tcPr>
          <w:p w14:paraId="2AB96AB1" w14:textId="77777777" w:rsidR="005D07DB" w:rsidRPr="008F7B24" w:rsidRDefault="005D07DB" w:rsidP="00B914EC">
            <w:pPr>
              <w:autoSpaceDE w:val="0"/>
              <w:autoSpaceDN w:val="0"/>
              <w:adjustRightInd w:val="0"/>
              <w:spacing w:after="0" w:line="240" w:lineRule="auto"/>
              <w:rPr>
                <w:ins w:id="4154"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14:paraId="263EC4EB" w14:textId="77777777" w:rsidR="005D07DB" w:rsidRPr="008F7B24" w:rsidRDefault="005D07DB" w:rsidP="00B914EC">
            <w:pPr>
              <w:autoSpaceDE w:val="0"/>
              <w:autoSpaceDN w:val="0"/>
              <w:adjustRightInd w:val="0"/>
              <w:spacing w:after="0" w:line="240" w:lineRule="auto"/>
              <w:rPr>
                <w:ins w:id="4155" w:author="Arjan" w:date="2014-01-21T22:35:00Z"/>
                <w:rFonts w:ascii="Arial" w:eastAsia="Times New Roman" w:hAnsi="Arial" w:cs="Arial"/>
                <w:color w:val="000000"/>
                <w:sz w:val="20"/>
                <w:szCs w:val="20"/>
              </w:rPr>
            </w:pPr>
          </w:p>
        </w:tc>
      </w:tr>
      <w:tr w:rsidR="005D07DB" w:rsidRPr="008F7B24" w14:paraId="441F502E" w14:textId="77777777" w:rsidTr="00B914EC">
        <w:trPr>
          <w:trHeight w:val="230"/>
          <w:ins w:id="4156" w:author="Arjan" w:date="2014-01-21T22:35:00Z"/>
        </w:trPr>
        <w:tc>
          <w:tcPr>
            <w:tcW w:w="3780" w:type="dxa"/>
            <w:tcBorders>
              <w:top w:val="nil"/>
              <w:left w:val="nil"/>
              <w:bottom w:val="nil"/>
              <w:right w:val="nil"/>
            </w:tcBorders>
          </w:tcPr>
          <w:p w14:paraId="37BF5DC8" w14:textId="77777777" w:rsidR="005D07DB" w:rsidRPr="008F7B24" w:rsidRDefault="005D07DB" w:rsidP="00B914EC">
            <w:pPr>
              <w:autoSpaceDE w:val="0"/>
              <w:autoSpaceDN w:val="0"/>
              <w:adjustRightInd w:val="0"/>
              <w:spacing w:after="0" w:line="240" w:lineRule="auto"/>
              <w:rPr>
                <w:ins w:id="4157" w:author="Arjan" w:date="2014-01-21T22:35:00Z"/>
                <w:rFonts w:ascii="Arial" w:eastAsia="Times New Roman" w:hAnsi="Arial" w:cs="Arial"/>
                <w:color w:val="000000"/>
                <w:sz w:val="20"/>
                <w:szCs w:val="20"/>
              </w:rPr>
            </w:pPr>
            <w:ins w:id="4158" w:author="Arjan" w:date="2014-01-21T22:35:00Z">
              <w:r w:rsidRPr="008F7B24">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437D9739" w14:textId="77777777" w:rsidR="005D07DB" w:rsidRPr="008F7B24" w:rsidRDefault="00765D6B" w:rsidP="00B914EC">
            <w:pPr>
              <w:autoSpaceDE w:val="0"/>
              <w:autoSpaceDN w:val="0"/>
              <w:adjustRightInd w:val="0"/>
              <w:spacing w:after="0" w:line="240" w:lineRule="auto"/>
              <w:rPr>
                <w:ins w:id="4159" w:author="Arjan" w:date="2014-01-21T22:35:00Z"/>
                <w:rFonts w:ascii="Arial" w:eastAsia="Times New Roman" w:hAnsi="Arial" w:cs="Arial"/>
                <w:color w:val="000000"/>
                <w:sz w:val="20"/>
                <w:szCs w:val="20"/>
              </w:rPr>
            </w:pPr>
            <w:ins w:id="4160" w:author="Arjan" w:date="2014-01-21T22:54:00Z">
              <w:r>
                <w:rPr>
                  <w:rFonts w:ascii="Arial" w:eastAsia="Times New Roman" w:hAnsi="Arial" w:cs="Arial"/>
                  <w:color w:val="000000"/>
                  <w:sz w:val="20"/>
                  <w:szCs w:val="20"/>
                </w:rPr>
                <w:t>Alle g</w:t>
              </w:r>
            </w:ins>
            <w:ins w:id="4161" w:author="Arjan" w:date="2014-01-21T22:55:00Z">
              <w:r>
                <w:rPr>
                  <w:rFonts w:ascii="Arial" w:eastAsia="Times New Roman" w:hAnsi="Arial" w:cs="Arial"/>
                  <w:color w:val="000000"/>
                  <w:sz w:val="20"/>
                  <w:szCs w:val="20"/>
                </w:rPr>
                <w:t>eldige datums</w:t>
              </w:r>
            </w:ins>
          </w:p>
        </w:tc>
      </w:tr>
      <w:tr w:rsidR="005D07DB" w:rsidRPr="008F7B24" w14:paraId="61006659" w14:textId="77777777" w:rsidTr="00B914EC">
        <w:trPr>
          <w:trHeight w:val="215"/>
          <w:ins w:id="4162" w:author="Arjan" w:date="2014-01-21T22:35:00Z"/>
        </w:trPr>
        <w:tc>
          <w:tcPr>
            <w:tcW w:w="3780" w:type="dxa"/>
            <w:tcBorders>
              <w:top w:val="nil"/>
              <w:left w:val="nil"/>
              <w:bottom w:val="nil"/>
              <w:right w:val="nil"/>
            </w:tcBorders>
          </w:tcPr>
          <w:p w14:paraId="0053D2D3" w14:textId="77777777" w:rsidR="005D07DB" w:rsidRPr="008F7B24" w:rsidRDefault="005D07DB" w:rsidP="00B914EC">
            <w:pPr>
              <w:autoSpaceDE w:val="0"/>
              <w:autoSpaceDN w:val="0"/>
              <w:adjustRightInd w:val="0"/>
              <w:spacing w:after="0" w:line="240" w:lineRule="auto"/>
              <w:rPr>
                <w:ins w:id="4163"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14:paraId="2ACBA186" w14:textId="77777777" w:rsidR="005D07DB" w:rsidRPr="008F7B24" w:rsidRDefault="005D07DB" w:rsidP="00B914EC">
            <w:pPr>
              <w:autoSpaceDE w:val="0"/>
              <w:autoSpaceDN w:val="0"/>
              <w:adjustRightInd w:val="0"/>
              <w:spacing w:after="0" w:line="240" w:lineRule="auto"/>
              <w:rPr>
                <w:ins w:id="4164" w:author="Arjan" w:date="2014-01-21T22:35:00Z"/>
                <w:rFonts w:ascii="Arial" w:eastAsia="Times New Roman" w:hAnsi="Arial" w:cs="Arial"/>
                <w:color w:val="000000"/>
                <w:sz w:val="20"/>
                <w:szCs w:val="20"/>
              </w:rPr>
            </w:pPr>
          </w:p>
        </w:tc>
      </w:tr>
      <w:tr w:rsidR="005D07DB" w:rsidRPr="008F7B24" w14:paraId="3B0C0A37" w14:textId="77777777" w:rsidTr="00B914EC">
        <w:trPr>
          <w:trHeight w:val="215"/>
          <w:ins w:id="4165" w:author="Arjan" w:date="2014-01-21T22:35:00Z"/>
        </w:trPr>
        <w:tc>
          <w:tcPr>
            <w:tcW w:w="3780" w:type="dxa"/>
            <w:tcBorders>
              <w:top w:val="nil"/>
              <w:left w:val="nil"/>
              <w:bottom w:val="nil"/>
              <w:right w:val="nil"/>
            </w:tcBorders>
          </w:tcPr>
          <w:p w14:paraId="6763564C" w14:textId="77777777" w:rsidR="005D07DB" w:rsidRPr="008F7B24" w:rsidRDefault="005D07DB" w:rsidP="00B914EC">
            <w:pPr>
              <w:autoSpaceDE w:val="0"/>
              <w:autoSpaceDN w:val="0"/>
              <w:adjustRightInd w:val="0"/>
              <w:spacing w:after="0" w:line="240" w:lineRule="auto"/>
              <w:rPr>
                <w:ins w:id="4166" w:author="Arjan" w:date="2014-01-21T22:35:00Z"/>
                <w:rFonts w:ascii="Arial" w:eastAsia="Times New Roman" w:hAnsi="Arial" w:cs="Arial"/>
                <w:color w:val="000000"/>
                <w:sz w:val="20"/>
                <w:szCs w:val="20"/>
              </w:rPr>
            </w:pPr>
            <w:ins w:id="4167" w:author="Arjan" w:date="2014-01-21T22:35:00Z">
              <w:r w:rsidRPr="008F7B24">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68F28603" w14:textId="1967850C" w:rsidR="005D07DB" w:rsidRPr="008F7B24" w:rsidRDefault="009060D1" w:rsidP="00B914EC">
            <w:pPr>
              <w:autoSpaceDE w:val="0"/>
              <w:autoSpaceDN w:val="0"/>
              <w:adjustRightInd w:val="0"/>
              <w:spacing w:after="0" w:line="240" w:lineRule="auto"/>
              <w:rPr>
                <w:ins w:id="4168" w:author="Arjan" w:date="2014-01-21T22:35:00Z"/>
                <w:rFonts w:ascii="Arial" w:eastAsia="Times New Roman" w:hAnsi="Arial" w:cs="Arial"/>
                <w:color w:val="000000"/>
                <w:sz w:val="20"/>
                <w:szCs w:val="20"/>
              </w:rPr>
            </w:pPr>
            <w:ins w:id="4169" w:author="Arjan Kloosterboer" w:date="2017-09-22T00:22:00Z">
              <w:r>
                <w:rPr>
                  <w:rFonts w:ascii="Arial" w:eastAsia="Times New Roman" w:hAnsi="Arial" w:cs="Arial"/>
                  <w:color w:val="000000"/>
                  <w:sz w:val="20"/>
                  <w:szCs w:val="20"/>
                </w:rPr>
                <w:t>Zie groep</w:t>
              </w:r>
            </w:ins>
          </w:p>
        </w:tc>
      </w:tr>
      <w:tr w:rsidR="005D07DB" w:rsidRPr="008F7B24" w14:paraId="746CFB9C" w14:textId="77777777" w:rsidTr="00B914EC">
        <w:trPr>
          <w:trHeight w:val="230"/>
          <w:ins w:id="4170" w:author="Arjan" w:date="2014-01-21T22:35:00Z"/>
        </w:trPr>
        <w:tc>
          <w:tcPr>
            <w:tcW w:w="3780" w:type="dxa"/>
            <w:tcBorders>
              <w:top w:val="nil"/>
              <w:left w:val="nil"/>
              <w:bottom w:val="nil"/>
              <w:right w:val="nil"/>
            </w:tcBorders>
          </w:tcPr>
          <w:p w14:paraId="57F0B3C0" w14:textId="77777777" w:rsidR="005D07DB" w:rsidRPr="008F7B24" w:rsidRDefault="005D07DB" w:rsidP="00B914EC">
            <w:pPr>
              <w:autoSpaceDE w:val="0"/>
              <w:autoSpaceDN w:val="0"/>
              <w:adjustRightInd w:val="0"/>
              <w:spacing w:after="0" w:line="240" w:lineRule="auto"/>
              <w:rPr>
                <w:ins w:id="4171"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14:paraId="482CA970" w14:textId="77777777" w:rsidR="005D07DB" w:rsidRPr="008F7B24" w:rsidRDefault="005D07DB" w:rsidP="00B914EC">
            <w:pPr>
              <w:autoSpaceDE w:val="0"/>
              <w:autoSpaceDN w:val="0"/>
              <w:adjustRightInd w:val="0"/>
              <w:spacing w:after="0" w:line="240" w:lineRule="auto"/>
              <w:rPr>
                <w:ins w:id="4172" w:author="Arjan" w:date="2014-01-21T22:35:00Z"/>
                <w:rFonts w:ascii="Arial" w:eastAsia="Times New Roman" w:hAnsi="Arial" w:cs="Arial"/>
                <w:color w:val="000000"/>
                <w:sz w:val="20"/>
                <w:szCs w:val="20"/>
              </w:rPr>
            </w:pPr>
          </w:p>
        </w:tc>
      </w:tr>
      <w:tr w:rsidR="005D07DB" w:rsidRPr="008F7B24" w14:paraId="4611E8DE" w14:textId="77777777" w:rsidTr="00B914EC">
        <w:trPr>
          <w:trHeight w:val="230"/>
          <w:ins w:id="4173" w:author="Arjan" w:date="2014-01-21T22:35:00Z"/>
        </w:trPr>
        <w:tc>
          <w:tcPr>
            <w:tcW w:w="3780" w:type="dxa"/>
            <w:tcBorders>
              <w:top w:val="nil"/>
              <w:left w:val="nil"/>
              <w:bottom w:val="nil"/>
              <w:right w:val="nil"/>
            </w:tcBorders>
          </w:tcPr>
          <w:p w14:paraId="13FD8C48" w14:textId="77777777" w:rsidR="005D07DB" w:rsidRPr="008F7B24" w:rsidRDefault="005D07DB" w:rsidP="00B914EC">
            <w:pPr>
              <w:autoSpaceDE w:val="0"/>
              <w:autoSpaceDN w:val="0"/>
              <w:adjustRightInd w:val="0"/>
              <w:spacing w:after="0" w:line="240" w:lineRule="auto"/>
              <w:rPr>
                <w:ins w:id="4174" w:author="Arjan" w:date="2014-01-21T22:35:00Z"/>
                <w:rFonts w:ascii="Arial" w:eastAsia="Times New Roman" w:hAnsi="Arial" w:cs="Arial"/>
                <w:color w:val="000000"/>
                <w:sz w:val="20"/>
                <w:szCs w:val="20"/>
              </w:rPr>
            </w:pPr>
            <w:ins w:id="4175" w:author="Arjan" w:date="2014-01-21T22:35:00Z">
              <w:r w:rsidRPr="008F7B24">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00FB5C55" w14:textId="2B3C3229" w:rsidR="005D07DB" w:rsidRPr="008F7B24" w:rsidRDefault="009060D1" w:rsidP="00B914EC">
            <w:pPr>
              <w:autoSpaceDE w:val="0"/>
              <w:autoSpaceDN w:val="0"/>
              <w:adjustRightInd w:val="0"/>
              <w:spacing w:after="0" w:line="240" w:lineRule="auto"/>
              <w:rPr>
                <w:ins w:id="4176" w:author="Arjan" w:date="2014-01-21T22:35:00Z"/>
                <w:rFonts w:ascii="Arial" w:eastAsia="Times New Roman" w:hAnsi="Arial" w:cs="Arial"/>
                <w:color w:val="000000"/>
                <w:sz w:val="20"/>
                <w:szCs w:val="20"/>
              </w:rPr>
            </w:pPr>
            <w:ins w:id="4177" w:author="Arjan Kloosterboer" w:date="2017-09-22T00:22:00Z">
              <w:r>
                <w:rPr>
                  <w:rFonts w:ascii="Arial" w:eastAsia="Times New Roman" w:hAnsi="Arial" w:cs="Arial"/>
                  <w:color w:val="000000"/>
                  <w:sz w:val="20"/>
                  <w:szCs w:val="20"/>
                </w:rPr>
                <w:t>Zie groep</w:t>
              </w:r>
            </w:ins>
          </w:p>
        </w:tc>
      </w:tr>
      <w:tr w:rsidR="005D07DB" w:rsidRPr="008F7B24" w14:paraId="342EBF74" w14:textId="77777777" w:rsidTr="00B914EC">
        <w:trPr>
          <w:trHeight w:val="230"/>
          <w:ins w:id="4178" w:author="Arjan" w:date="2014-01-21T22:35:00Z"/>
        </w:trPr>
        <w:tc>
          <w:tcPr>
            <w:tcW w:w="3780" w:type="dxa"/>
            <w:tcBorders>
              <w:top w:val="nil"/>
              <w:left w:val="nil"/>
              <w:bottom w:val="nil"/>
              <w:right w:val="nil"/>
            </w:tcBorders>
          </w:tcPr>
          <w:p w14:paraId="381F6B23" w14:textId="77777777" w:rsidR="005D07DB" w:rsidRPr="008F7B24" w:rsidRDefault="005D07DB" w:rsidP="00B914EC">
            <w:pPr>
              <w:autoSpaceDE w:val="0"/>
              <w:autoSpaceDN w:val="0"/>
              <w:adjustRightInd w:val="0"/>
              <w:spacing w:after="0" w:line="240" w:lineRule="auto"/>
              <w:rPr>
                <w:ins w:id="4179"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14:paraId="285DDE88" w14:textId="77777777" w:rsidR="005D07DB" w:rsidRPr="008F7B24" w:rsidRDefault="005D07DB" w:rsidP="00B914EC">
            <w:pPr>
              <w:autoSpaceDE w:val="0"/>
              <w:autoSpaceDN w:val="0"/>
              <w:adjustRightInd w:val="0"/>
              <w:spacing w:after="0" w:line="240" w:lineRule="auto"/>
              <w:rPr>
                <w:ins w:id="4180" w:author="Arjan" w:date="2014-01-21T22:35:00Z"/>
                <w:rFonts w:ascii="Arial" w:eastAsia="Times New Roman" w:hAnsi="Arial" w:cs="Arial"/>
                <w:color w:val="000000"/>
                <w:sz w:val="20"/>
                <w:szCs w:val="20"/>
              </w:rPr>
            </w:pPr>
          </w:p>
        </w:tc>
      </w:tr>
      <w:tr w:rsidR="005D07DB" w:rsidRPr="008F7B24" w14:paraId="468C8E62" w14:textId="77777777" w:rsidTr="00B914EC">
        <w:trPr>
          <w:trHeight w:val="230"/>
          <w:ins w:id="4181" w:author="Arjan" w:date="2014-01-21T22:35:00Z"/>
        </w:trPr>
        <w:tc>
          <w:tcPr>
            <w:tcW w:w="3780" w:type="dxa"/>
            <w:tcBorders>
              <w:top w:val="nil"/>
              <w:left w:val="nil"/>
              <w:bottom w:val="nil"/>
              <w:right w:val="nil"/>
            </w:tcBorders>
          </w:tcPr>
          <w:p w14:paraId="007399E4" w14:textId="77777777" w:rsidR="005D07DB" w:rsidRPr="008F7B24" w:rsidRDefault="005D07DB" w:rsidP="00B914EC">
            <w:pPr>
              <w:autoSpaceDE w:val="0"/>
              <w:autoSpaceDN w:val="0"/>
              <w:adjustRightInd w:val="0"/>
              <w:spacing w:after="0" w:line="240" w:lineRule="auto"/>
              <w:rPr>
                <w:ins w:id="4182" w:author="Arjan" w:date="2014-01-21T22:35:00Z"/>
                <w:rFonts w:ascii="Arial" w:eastAsia="Times New Roman" w:hAnsi="Arial" w:cs="Arial"/>
                <w:color w:val="000000"/>
                <w:sz w:val="20"/>
                <w:szCs w:val="20"/>
              </w:rPr>
            </w:pPr>
            <w:ins w:id="4183" w:author="Arjan" w:date="2014-01-21T22:35:00Z">
              <w:r w:rsidRPr="008F7B24">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6DE35DA6" w14:textId="77777777" w:rsidR="005D07DB" w:rsidRPr="008F7B24" w:rsidRDefault="005D07DB" w:rsidP="00B914EC">
            <w:pPr>
              <w:autoSpaceDE w:val="0"/>
              <w:autoSpaceDN w:val="0"/>
              <w:adjustRightInd w:val="0"/>
              <w:spacing w:after="0" w:line="240" w:lineRule="auto"/>
              <w:rPr>
                <w:ins w:id="4184" w:author="Arjan" w:date="2014-01-21T22:35:00Z"/>
                <w:rFonts w:ascii="Arial" w:eastAsia="Times New Roman" w:hAnsi="Arial" w:cs="Arial"/>
                <w:color w:val="000000"/>
                <w:sz w:val="20"/>
                <w:szCs w:val="20"/>
              </w:rPr>
            </w:pPr>
            <w:ins w:id="4185" w:author="Arjan" w:date="2014-01-21T22:35:00Z">
              <w:r>
                <w:rPr>
                  <w:rFonts w:ascii="Arial" w:eastAsia="Times New Roman" w:hAnsi="Arial" w:cs="Arial"/>
                  <w:color w:val="000000"/>
                  <w:sz w:val="20"/>
                  <w:szCs w:val="20"/>
                </w:rPr>
                <w:t>Nee</w:t>
              </w:r>
            </w:ins>
          </w:p>
        </w:tc>
      </w:tr>
      <w:tr w:rsidR="005D07DB" w:rsidRPr="008F7B24" w14:paraId="0438CECB" w14:textId="77777777" w:rsidTr="00B914EC">
        <w:trPr>
          <w:trHeight w:val="230"/>
          <w:ins w:id="4186" w:author="Arjan" w:date="2014-01-21T22:35:00Z"/>
        </w:trPr>
        <w:tc>
          <w:tcPr>
            <w:tcW w:w="3780" w:type="dxa"/>
            <w:tcBorders>
              <w:top w:val="nil"/>
              <w:left w:val="nil"/>
              <w:bottom w:val="nil"/>
              <w:right w:val="nil"/>
            </w:tcBorders>
          </w:tcPr>
          <w:p w14:paraId="193F2C55" w14:textId="77777777" w:rsidR="005D07DB" w:rsidRPr="008F7B24" w:rsidRDefault="005D07DB" w:rsidP="00B914EC">
            <w:pPr>
              <w:autoSpaceDE w:val="0"/>
              <w:autoSpaceDN w:val="0"/>
              <w:adjustRightInd w:val="0"/>
              <w:spacing w:after="0" w:line="240" w:lineRule="auto"/>
              <w:rPr>
                <w:ins w:id="4187"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14:paraId="27946D7B" w14:textId="77777777" w:rsidR="005D07DB" w:rsidRPr="008F7B24" w:rsidRDefault="005D07DB" w:rsidP="00B914EC">
            <w:pPr>
              <w:autoSpaceDE w:val="0"/>
              <w:autoSpaceDN w:val="0"/>
              <w:adjustRightInd w:val="0"/>
              <w:spacing w:after="0" w:line="240" w:lineRule="auto"/>
              <w:rPr>
                <w:ins w:id="4188" w:author="Arjan" w:date="2014-01-21T22:35:00Z"/>
                <w:rFonts w:ascii="Arial" w:eastAsia="Times New Roman" w:hAnsi="Arial" w:cs="Arial"/>
                <w:color w:val="000000"/>
                <w:sz w:val="20"/>
                <w:szCs w:val="20"/>
              </w:rPr>
            </w:pPr>
          </w:p>
        </w:tc>
      </w:tr>
      <w:tr w:rsidR="005D07DB" w:rsidRPr="008F7B24" w14:paraId="4C660086" w14:textId="77777777" w:rsidTr="00B914EC">
        <w:trPr>
          <w:trHeight w:val="230"/>
          <w:ins w:id="4189" w:author="Arjan" w:date="2014-01-21T22:35:00Z"/>
        </w:trPr>
        <w:tc>
          <w:tcPr>
            <w:tcW w:w="3780" w:type="dxa"/>
            <w:tcBorders>
              <w:top w:val="nil"/>
              <w:left w:val="nil"/>
              <w:bottom w:val="nil"/>
              <w:right w:val="nil"/>
            </w:tcBorders>
          </w:tcPr>
          <w:p w14:paraId="126203B0" w14:textId="77777777" w:rsidR="005D07DB" w:rsidRPr="008F7B24" w:rsidRDefault="005D07DB" w:rsidP="00B914EC">
            <w:pPr>
              <w:autoSpaceDE w:val="0"/>
              <w:autoSpaceDN w:val="0"/>
              <w:adjustRightInd w:val="0"/>
              <w:spacing w:after="0" w:line="240" w:lineRule="auto"/>
              <w:rPr>
                <w:ins w:id="4190" w:author="Arjan" w:date="2014-01-21T22:35:00Z"/>
                <w:rFonts w:ascii="Arial" w:eastAsia="Times New Roman" w:hAnsi="Arial" w:cs="Arial"/>
                <w:color w:val="000000"/>
                <w:sz w:val="20"/>
                <w:szCs w:val="20"/>
              </w:rPr>
            </w:pPr>
            <w:ins w:id="4191" w:author="Arjan" w:date="2014-01-21T22:35:00Z">
              <w:r w:rsidRPr="008F7B24">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5534246B" w14:textId="77777777" w:rsidR="005D07DB" w:rsidRPr="008F7B24" w:rsidRDefault="005D07DB" w:rsidP="00B914EC">
            <w:pPr>
              <w:autoSpaceDE w:val="0"/>
              <w:autoSpaceDN w:val="0"/>
              <w:adjustRightInd w:val="0"/>
              <w:spacing w:after="0" w:line="240" w:lineRule="auto"/>
              <w:rPr>
                <w:ins w:id="4192" w:author="Arjan" w:date="2014-01-21T22:35:00Z"/>
                <w:rFonts w:ascii="Arial" w:eastAsia="Times New Roman" w:hAnsi="Arial" w:cs="Arial"/>
                <w:color w:val="000000"/>
                <w:sz w:val="20"/>
                <w:szCs w:val="20"/>
              </w:rPr>
            </w:pPr>
            <w:ins w:id="4193" w:author="Arjan" w:date="2014-01-21T22:35:00Z">
              <w:r w:rsidRPr="008F7B24">
                <w:rPr>
                  <w:rFonts w:ascii="Arial" w:eastAsia="Times New Roman" w:hAnsi="Arial" w:cs="Arial"/>
                  <w:color w:val="000000"/>
                  <w:sz w:val="20"/>
                  <w:szCs w:val="20"/>
                </w:rPr>
                <w:t>Nee</w:t>
              </w:r>
            </w:ins>
          </w:p>
        </w:tc>
      </w:tr>
      <w:tr w:rsidR="005D07DB" w:rsidRPr="008F7B24" w14:paraId="0CF847B9" w14:textId="77777777" w:rsidTr="00B914EC">
        <w:trPr>
          <w:trHeight w:val="230"/>
          <w:ins w:id="4194" w:author="Arjan" w:date="2014-01-21T22:35:00Z"/>
        </w:trPr>
        <w:tc>
          <w:tcPr>
            <w:tcW w:w="3780" w:type="dxa"/>
            <w:tcBorders>
              <w:top w:val="nil"/>
              <w:left w:val="nil"/>
              <w:bottom w:val="nil"/>
              <w:right w:val="nil"/>
            </w:tcBorders>
          </w:tcPr>
          <w:p w14:paraId="002F04DA" w14:textId="77777777" w:rsidR="005D07DB" w:rsidRPr="008F7B24" w:rsidRDefault="005D07DB" w:rsidP="00B914EC">
            <w:pPr>
              <w:autoSpaceDE w:val="0"/>
              <w:autoSpaceDN w:val="0"/>
              <w:adjustRightInd w:val="0"/>
              <w:spacing w:after="0" w:line="240" w:lineRule="auto"/>
              <w:rPr>
                <w:ins w:id="4195"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14:paraId="26D9CF73" w14:textId="77777777" w:rsidR="005D07DB" w:rsidRPr="008F7B24" w:rsidRDefault="005D07DB" w:rsidP="00B914EC">
            <w:pPr>
              <w:autoSpaceDE w:val="0"/>
              <w:autoSpaceDN w:val="0"/>
              <w:adjustRightInd w:val="0"/>
              <w:spacing w:after="0" w:line="240" w:lineRule="auto"/>
              <w:rPr>
                <w:ins w:id="4196" w:author="Arjan" w:date="2014-01-21T22:35:00Z"/>
                <w:rFonts w:ascii="Arial" w:eastAsia="Times New Roman" w:hAnsi="Arial" w:cs="Arial"/>
                <w:color w:val="000000"/>
                <w:sz w:val="20"/>
                <w:szCs w:val="20"/>
              </w:rPr>
            </w:pPr>
          </w:p>
        </w:tc>
      </w:tr>
      <w:tr w:rsidR="005D07DB" w:rsidRPr="008F7B24" w14:paraId="5F37BF42" w14:textId="77777777" w:rsidTr="00B914EC">
        <w:trPr>
          <w:trHeight w:val="411"/>
          <w:ins w:id="4197" w:author="Arjan" w:date="2014-01-21T22:35:00Z"/>
        </w:trPr>
        <w:tc>
          <w:tcPr>
            <w:tcW w:w="3780" w:type="dxa"/>
            <w:tcBorders>
              <w:top w:val="nil"/>
              <w:left w:val="nil"/>
              <w:bottom w:val="nil"/>
              <w:right w:val="nil"/>
            </w:tcBorders>
          </w:tcPr>
          <w:p w14:paraId="2BE43703" w14:textId="77777777" w:rsidR="005D07DB" w:rsidRPr="008F7B24" w:rsidRDefault="005D07DB" w:rsidP="00B914EC">
            <w:pPr>
              <w:autoSpaceDE w:val="0"/>
              <w:autoSpaceDN w:val="0"/>
              <w:adjustRightInd w:val="0"/>
              <w:spacing w:after="0" w:line="240" w:lineRule="auto"/>
              <w:rPr>
                <w:ins w:id="4198" w:author="Arjan" w:date="2014-01-21T22:35:00Z"/>
                <w:rFonts w:ascii="Arial" w:eastAsia="Times New Roman" w:hAnsi="Arial" w:cs="Arial"/>
                <w:color w:val="000000"/>
                <w:sz w:val="20"/>
                <w:szCs w:val="20"/>
              </w:rPr>
            </w:pPr>
            <w:ins w:id="4199" w:author="Arjan" w:date="2014-01-21T22:35:00Z">
              <w:r w:rsidRPr="008F7B24">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6D1F2768" w14:textId="77777777" w:rsidR="005D07DB" w:rsidRPr="008F7B24" w:rsidRDefault="005D07DB" w:rsidP="00B914EC">
            <w:pPr>
              <w:autoSpaceDE w:val="0"/>
              <w:autoSpaceDN w:val="0"/>
              <w:adjustRightInd w:val="0"/>
              <w:spacing w:after="0" w:line="240" w:lineRule="auto"/>
              <w:rPr>
                <w:ins w:id="4200" w:author="Arjan" w:date="2014-01-21T22:35:00Z"/>
                <w:rFonts w:ascii="Arial" w:eastAsia="Times New Roman" w:hAnsi="Arial" w:cs="Arial"/>
                <w:color w:val="000000"/>
                <w:sz w:val="20"/>
                <w:szCs w:val="20"/>
              </w:rPr>
            </w:pPr>
            <w:ins w:id="4201" w:author="Arjan" w:date="2014-01-21T22:35:00Z">
              <w:r w:rsidRPr="008F7B24">
                <w:rPr>
                  <w:rFonts w:ascii="Arial" w:eastAsia="Times New Roman" w:hAnsi="Arial" w:cs="Arial"/>
                  <w:color w:val="000000"/>
                  <w:sz w:val="20"/>
                  <w:szCs w:val="20"/>
                </w:rPr>
                <w:t>Nee</w:t>
              </w:r>
            </w:ins>
          </w:p>
        </w:tc>
      </w:tr>
      <w:tr w:rsidR="005D07DB" w:rsidRPr="008F7B24" w14:paraId="54E1AC02" w14:textId="77777777" w:rsidTr="00B914EC">
        <w:trPr>
          <w:trHeight w:val="245"/>
          <w:ins w:id="4202" w:author="Arjan" w:date="2014-01-21T22:35:00Z"/>
        </w:trPr>
        <w:tc>
          <w:tcPr>
            <w:tcW w:w="3780" w:type="dxa"/>
            <w:tcBorders>
              <w:top w:val="nil"/>
              <w:left w:val="nil"/>
              <w:bottom w:val="nil"/>
              <w:right w:val="nil"/>
            </w:tcBorders>
          </w:tcPr>
          <w:p w14:paraId="78B13831" w14:textId="77777777" w:rsidR="005D07DB" w:rsidRPr="008F7B24" w:rsidRDefault="005D07DB" w:rsidP="00B914EC">
            <w:pPr>
              <w:autoSpaceDE w:val="0"/>
              <w:autoSpaceDN w:val="0"/>
              <w:adjustRightInd w:val="0"/>
              <w:spacing w:after="0" w:line="240" w:lineRule="auto"/>
              <w:rPr>
                <w:ins w:id="4203"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14:paraId="41C59B40" w14:textId="77777777" w:rsidR="005D07DB" w:rsidRPr="008F7B24" w:rsidRDefault="005D07DB" w:rsidP="00B914EC">
            <w:pPr>
              <w:autoSpaceDE w:val="0"/>
              <w:autoSpaceDN w:val="0"/>
              <w:adjustRightInd w:val="0"/>
              <w:spacing w:after="0" w:line="240" w:lineRule="auto"/>
              <w:rPr>
                <w:ins w:id="4204" w:author="Arjan" w:date="2014-01-21T22:35:00Z"/>
                <w:rFonts w:ascii="Arial" w:eastAsia="Times New Roman" w:hAnsi="Arial" w:cs="Arial"/>
                <w:color w:val="000000"/>
                <w:sz w:val="20"/>
                <w:szCs w:val="20"/>
              </w:rPr>
            </w:pPr>
          </w:p>
        </w:tc>
      </w:tr>
      <w:tr w:rsidR="005D07DB" w:rsidRPr="008F7B24" w14:paraId="4FB8FDC8" w14:textId="77777777" w:rsidTr="00B914EC">
        <w:trPr>
          <w:trHeight w:val="230"/>
          <w:ins w:id="4205" w:author="Arjan" w:date="2014-01-21T22:35:00Z"/>
        </w:trPr>
        <w:tc>
          <w:tcPr>
            <w:tcW w:w="3780" w:type="dxa"/>
            <w:tcBorders>
              <w:top w:val="nil"/>
              <w:left w:val="nil"/>
              <w:bottom w:val="nil"/>
              <w:right w:val="nil"/>
            </w:tcBorders>
          </w:tcPr>
          <w:p w14:paraId="7090A6AF" w14:textId="77777777" w:rsidR="005D07DB" w:rsidRPr="008F7B24" w:rsidRDefault="005D07DB" w:rsidP="00B914EC">
            <w:pPr>
              <w:autoSpaceDE w:val="0"/>
              <w:autoSpaceDN w:val="0"/>
              <w:adjustRightInd w:val="0"/>
              <w:spacing w:after="0" w:line="240" w:lineRule="auto"/>
              <w:rPr>
                <w:ins w:id="4206" w:author="Arjan" w:date="2014-01-21T22:35:00Z"/>
                <w:rFonts w:ascii="Arial" w:eastAsia="Times New Roman" w:hAnsi="Arial" w:cs="Arial"/>
                <w:color w:val="000000"/>
                <w:sz w:val="20"/>
                <w:szCs w:val="20"/>
              </w:rPr>
            </w:pPr>
            <w:ins w:id="4207" w:author="Arjan" w:date="2014-01-21T22:35:00Z">
              <w:r w:rsidRPr="008F7B24">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78577F3B" w14:textId="77777777" w:rsidR="005D07DB" w:rsidRPr="008F7B24" w:rsidRDefault="00765D6B" w:rsidP="00B914EC">
            <w:pPr>
              <w:autoSpaceDE w:val="0"/>
              <w:autoSpaceDN w:val="0"/>
              <w:adjustRightInd w:val="0"/>
              <w:spacing w:after="0" w:line="240" w:lineRule="auto"/>
              <w:rPr>
                <w:ins w:id="4208" w:author="Arjan" w:date="2014-01-21T22:35:00Z"/>
                <w:rFonts w:ascii="Arial" w:eastAsia="Times New Roman" w:hAnsi="Arial" w:cs="Arial"/>
                <w:color w:val="000000"/>
                <w:sz w:val="20"/>
                <w:szCs w:val="20"/>
              </w:rPr>
            </w:pPr>
            <w:ins w:id="4209" w:author="Arjan" w:date="2014-01-21T22:57:00Z">
              <w:r>
                <w:rPr>
                  <w:rFonts w:ascii="Arial" w:hAnsi="Arial" w:cs="Arial"/>
                  <w:sz w:val="20"/>
                  <w:szCs w:val="20"/>
                  <w:lang w:val="en-AU"/>
                </w:rPr>
                <w:t>1</w:t>
              </w:r>
            </w:ins>
            <w:ins w:id="4210" w:author="Arjan" w:date="2014-01-21T22:35:00Z">
              <w:r w:rsidR="005D07DB" w:rsidRPr="008F7B24">
                <w:rPr>
                  <w:rFonts w:ascii="Arial" w:eastAsia="Times New Roman" w:hAnsi="Arial" w:cs="Arial"/>
                  <w:color w:val="000000"/>
                  <w:sz w:val="20"/>
                  <w:szCs w:val="20"/>
                </w:rPr>
                <w:t xml:space="preserve"> - </w:t>
              </w:r>
              <w:r w:rsidR="00DA5D93" w:rsidRPr="008F7B24">
                <w:rPr>
                  <w:rFonts w:ascii="Arial" w:eastAsia="Times New Roman" w:hAnsi="Arial" w:cs="Arial"/>
                  <w:color w:val="000000"/>
                  <w:sz w:val="20"/>
                  <w:szCs w:val="20"/>
                </w:rPr>
                <w:fldChar w:fldCharType="begin" w:fldLock="1"/>
              </w:r>
              <w:r w:rsidR="005D07DB" w:rsidRPr="008F7B24">
                <w:rPr>
                  <w:rFonts w:ascii="Arial" w:eastAsia="Times New Roman" w:hAnsi="Arial" w:cs="Arial"/>
                  <w:color w:val="000000"/>
                  <w:sz w:val="20"/>
                  <w:szCs w:val="20"/>
                </w:rPr>
                <w:instrText>MERGEFIELD Att.UpperBound</w:instrText>
              </w:r>
              <w:r w:rsidR="00DA5D93" w:rsidRPr="008F7B24">
                <w:rPr>
                  <w:rFonts w:ascii="Arial" w:eastAsia="Times New Roman" w:hAnsi="Arial" w:cs="Arial"/>
                  <w:color w:val="000000"/>
                  <w:sz w:val="20"/>
                  <w:szCs w:val="20"/>
                </w:rPr>
                <w:fldChar w:fldCharType="separate"/>
              </w:r>
              <w:r w:rsidR="005D07DB" w:rsidRPr="008F7B24">
                <w:rPr>
                  <w:rFonts w:ascii="Arial" w:eastAsia="Times New Roman" w:hAnsi="Arial" w:cs="Arial"/>
                  <w:color w:val="000000"/>
                  <w:sz w:val="20"/>
                  <w:szCs w:val="20"/>
                </w:rPr>
                <w:t>1</w:t>
              </w:r>
              <w:r w:rsidR="00DA5D93" w:rsidRPr="008F7B24">
                <w:rPr>
                  <w:rFonts w:ascii="Arial" w:eastAsia="Times New Roman" w:hAnsi="Arial" w:cs="Arial"/>
                  <w:color w:val="000000"/>
                  <w:sz w:val="20"/>
                  <w:szCs w:val="20"/>
                </w:rPr>
                <w:fldChar w:fldCharType="end"/>
              </w:r>
            </w:ins>
          </w:p>
        </w:tc>
      </w:tr>
      <w:tr w:rsidR="005D07DB" w:rsidRPr="008F7B24" w14:paraId="19BE0B31" w14:textId="77777777" w:rsidTr="00B914EC">
        <w:trPr>
          <w:trHeight w:val="230"/>
          <w:ins w:id="4211" w:author="Arjan" w:date="2014-01-21T22:35:00Z"/>
        </w:trPr>
        <w:tc>
          <w:tcPr>
            <w:tcW w:w="3780" w:type="dxa"/>
            <w:tcBorders>
              <w:top w:val="nil"/>
              <w:left w:val="nil"/>
              <w:bottom w:val="nil"/>
              <w:right w:val="nil"/>
            </w:tcBorders>
          </w:tcPr>
          <w:p w14:paraId="06ECCB89" w14:textId="77777777" w:rsidR="005D07DB" w:rsidRPr="008F7B24" w:rsidRDefault="005D07DB" w:rsidP="00B914EC">
            <w:pPr>
              <w:autoSpaceDE w:val="0"/>
              <w:autoSpaceDN w:val="0"/>
              <w:adjustRightInd w:val="0"/>
              <w:spacing w:after="0" w:line="240" w:lineRule="auto"/>
              <w:rPr>
                <w:ins w:id="4212"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14:paraId="4548ED22" w14:textId="77777777" w:rsidR="005D07DB" w:rsidRPr="008F7B24" w:rsidRDefault="005D07DB" w:rsidP="00B914EC">
            <w:pPr>
              <w:autoSpaceDE w:val="0"/>
              <w:autoSpaceDN w:val="0"/>
              <w:adjustRightInd w:val="0"/>
              <w:spacing w:after="0" w:line="240" w:lineRule="auto"/>
              <w:rPr>
                <w:ins w:id="4213" w:author="Arjan" w:date="2014-01-21T22:35:00Z"/>
                <w:rFonts w:ascii="Arial" w:eastAsia="Times New Roman" w:hAnsi="Arial" w:cs="Arial"/>
                <w:color w:val="000000"/>
                <w:sz w:val="20"/>
                <w:szCs w:val="20"/>
              </w:rPr>
            </w:pPr>
          </w:p>
        </w:tc>
      </w:tr>
      <w:tr w:rsidR="005D07DB" w:rsidRPr="008F7B24" w14:paraId="5504BB8E" w14:textId="77777777" w:rsidTr="00B914EC">
        <w:trPr>
          <w:trHeight w:val="230"/>
          <w:ins w:id="4214" w:author="Arjan" w:date="2014-01-21T22:35:00Z"/>
        </w:trPr>
        <w:tc>
          <w:tcPr>
            <w:tcW w:w="3780" w:type="dxa"/>
            <w:tcBorders>
              <w:top w:val="nil"/>
              <w:left w:val="nil"/>
              <w:bottom w:val="nil"/>
              <w:right w:val="nil"/>
            </w:tcBorders>
          </w:tcPr>
          <w:p w14:paraId="2AC02879" w14:textId="77777777" w:rsidR="005D07DB" w:rsidRPr="008F7B24" w:rsidRDefault="005D07DB" w:rsidP="00B914EC">
            <w:pPr>
              <w:autoSpaceDE w:val="0"/>
              <w:autoSpaceDN w:val="0"/>
              <w:adjustRightInd w:val="0"/>
              <w:spacing w:after="0" w:line="240" w:lineRule="auto"/>
              <w:rPr>
                <w:ins w:id="4215" w:author="Arjan" w:date="2014-01-21T22:35:00Z"/>
                <w:rFonts w:ascii="Arial" w:eastAsia="Times New Roman" w:hAnsi="Arial" w:cs="Arial"/>
                <w:color w:val="000000"/>
                <w:sz w:val="20"/>
                <w:szCs w:val="20"/>
              </w:rPr>
            </w:pPr>
            <w:ins w:id="4216" w:author="Arjan" w:date="2014-01-21T22:35:00Z">
              <w:r w:rsidRPr="008F7B24">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28DD8359" w14:textId="77777777" w:rsidR="005D07DB" w:rsidRPr="008F7B24" w:rsidRDefault="005D07DB" w:rsidP="00B914EC">
            <w:pPr>
              <w:autoSpaceDE w:val="0"/>
              <w:autoSpaceDN w:val="0"/>
              <w:adjustRightInd w:val="0"/>
              <w:spacing w:after="0" w:line="240" w:lineRule="auto"/>
              <w:rPr>
                <w:ins w:id="4217" w:author="Arjan" w:date="2014-01-21T22:35:00Z"/>
                <w:rFonts w:ascii="Arial" w:eastAsia="Times New Roman" w:hAnsi="Arial" w:cs="Arial"/>
                <w:color w:val="000000"/>
                <w:sz w:val="20"/>
                <w:szCs w:val="20"/>
              </w:rPr>
            </w:pPr>
            <w:ins w:id="4218" w:author="Arjan" w:date="2014-01-21T22:35:00Z">
              <w:r w:rsidRPr="008F7B24">
                <w:rPr>
                  <w:rFonts w:ascii="Arial" w:eastAsia="Times New Roman" w:hAnsi="Arial" w:cs="Arial"/>
                  <w:color w:val="000000"/>
                  <w:sz w:val="20"/>
                  <w:szCs w:val="20"/>
                </w:rPr>
                <w:t>Gemeentelijk basisgegeven</w:t>
              </w:r>
            </w:ins>
          </w:p>
        </w:tc>
      </w:tr>
      <w:tr w:rsidR="005D07DB" w:rsidRPr="008F7B24" w14:paraId="74EEF007" w14:textId="77777777" w:rsidTr="00B914EC">
        <w:trPr>
          <w:trHeight w:val="230"/>
          <w:ins w:id="4219" w:author="Arjan" w:date="2014-01-21T22:35:00Z"/>
        </w:trPr>
        <w:tc>
          <w:tcPr>
            <w:tcW w:w="3780" w:type="dxa"/>
            <w:tcBorders>
              <w:top w:val="nil"/>
              <w:left w:val="nil"/>
              <w:right w:val="nil"/>
            </w:tcBorders>
          </w:tcPr>
          <w:p w14:paraId="319C28B4" w14:textId="77777777" w:rsidR="005D07DB" w:rsidRPr="008F7B24" w:rsidRDefault="005D07DB" w:rsidP="00B914EC">
            <w:pPr>
              <w:autoSpaceDE w:val="0"/>
              <w:autoSpaceDN w:val="0"/>
              <w:adjustRightInd w:val="0"/>
              <w:spacing w:after="0" w:line="240" w:lineRule="auto"/>
              <w:rPr>
                <w:ins w:id="4220" w:author="Arjan" w:date="2014-01-21T22:35:00Z"/>
                <w:rFonts w:ascii="Arial" w:eastAsia="Times New Roman" w:hAnsi="Arial" w:cs="Arial"/>
                <w:b/>
                <w:bCs/>
                <w:color w:val="000000"/>
                <w:sz w:val="20"/>
                <w:szCs w:val="20"/>
              </w:rPr>
            </w:pPr>
          </w:p>
        </w:tc>
        <w:tc>
          <w:tcPr>
            <w:tcW w:w="5580" w:type="dxa"/>
            <w:tcBorders>
              <w:top w:val="nil"/>
              <w:left w:val="nil"/>
              <w:right w:val="nil"/>
            </w:tcBorders>
          </w:tcPr>
          <w:p w14:paraId="4ED24D5E" w14:textId="77777777" w:rsidR="005D07DB" w:rsidRPr="008F7B24" w:rsidRDefault="005D07DB" w:rsidP="00B914EC">
            <w:pPr>
              <w:autoSpaceDE w:val="0"/>
              <w:autoSpaceDN w:val="0"/>
              <w:adjustRightInd w:val="0"/>
              <w:spacing w:after="0" w:line="240" w:lineRule="auto"/>
              <w:rPr>
                <w:ins w:id="4221" w:author="Arjan" w:date="2014-01-21T22:35:00Z"/>
                <w:rFonts w:ascii="Arial" w:eastAsia="Times New Roman" w:hAnsi="Arial" w:cs="Arial"/>
                <w:color w:val="000000"/>
                <w:sz w:val="20"/>
                <w:szCs w:val="20"/>
              </w:rPr>
            </w:pPr>
          </w:p>
        </w:tc>
      </w:tr>
      <w:tr w:rsidR="005D07DB" w:rsidRPr="008F7B24" w14:paraId="5F69E39A" w14:textId="77777777" w:rsidTr="00B914EC">
        <w:trPr>
          <w:trHeight w:val="230"/>
          <w:ins w:id="4222" w:author="Arjan" w:date="2014-01-21T22:35:00Z"/>
        </w:trPr>
        <w:tc>
          <w:tcPr>
            <w:tcW w:w="3780" w:type="dxa"/>
            <w:tcBorders>
              <w:top w:val="nil"/>
              <w:left w:val="nil"/>
              <w:bottom w:val="single" w:sz="4" w:space="0" w:color="auto"/>
              <w:right w:val="nil"/>
            </w:tcBorders>
          </w:tcPr>
          <w:p w14:paraId="0D7B376E" w14:textId="77777777" w:rsidR="005D07DB" w:rsidRPr="008F7B24" w:rsidRDefault="005D07DB" w:rsidP="00B914EC">
            <w:pPr>
              <w:autoSpaceDE w:val="0"/>
              <w:autoSpaceDN w:val="0"/>
              <w:adjustRightInd w:val="0"/>
              <w:spacing w:after="0" w:line="240" w:lineRule="auto"/>
              <w:rPr>
                <w:ins w:id="4223" w:author="Arjan" w:date="2014-01-21T22:35:00Z"/>
                <w:rFonts w:ascii="Arial" w:eastAsia="Times New Roman" w:hAnsi="Arial" w:cs="Arial"/>
                <w:b/>
                <w:bCs/>
                <w:color w:val="000000"/>
                <w:sz w:val="20"/>
                <w:szCs w:val="20"/>
              </w:rPr>
            </w:pPr>
            <w:ins w:id="4224" w:author="Arjan" w:date="2014-01-21T22:35:00Z">
              <w:r w:rsidRPr="008F7B24">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4B0A263E" w14:textId="77777777" w:rsidR="005D07DB" w:rsidRPr="008F7B24" w:rsidRDefault="005D07DB" w:rsidP="00B914EC">
            <w:pPr>
              <w:autoSpaceDE w:val="0"/>
              <w:autoSpaceDN w:val="0"/>
              <w:adjustRightInd w:val="0"/>
              <w:spacing w:after="0" w:line="240" w:lineRule="auto"/>
              <w:rPr>
                <w:ins w:id="4225" w:author="Arjan" w:date="2014-01-21T22:35:00Z"/>
                <w:rFonts w:ascii="Arial" w:eastAsia="Times New Roman" w:hAnsi="Arial" w:cs="Arial"/>
                <w:color w:val="000000"/>
                <w:sz w:val="20"/>
                <w:szCs w:val="20"/>
              </w:rPr>
            </w:pPr>
            <w:ins w:id="4226" w:author="Arjan" w:date="2014-01-21T22:35:00Z">
              <w:r w:rsidRPr="008F7B24">
                <w:rPr>
                  <w:rFonts w:ascii="Arial" w:eastAsia="Times New Roman" w:hAnsi="Arial" w:cs="Arial"/>
                  <w:color w:val="000000"/>
                  <w:sz w:val="20"/>
                  <w:szCs w:val="20"/>
                </w:rPr>
                <w:t>-</w:t>
              </w:r>
            </w:ins>
          </w:p>
        </w:tc>
      </w:tr>
    </w:tbl>
    <w:p w14:paraId="7C4D64EE" w14:textId="77777777" w:rsidR="00E45C16" w:rsidRDefault="00E45C16" w:rsidP="006B0CA1">
      <w:pPr>
        <w:rPr>
          <w:ins w:id="4227" w:author="Arjan" w:date="2014-01-21T22:55:00Z"/>
        </w:rPr>
      </w:pPr>
    </w:p>
    <w:p w14:paraId="4026046F" w14:textId="77777777" w:rsidR="00765D6B" w:rsidRPr="006B0CA1" w:rsidRDefault="00765D6B" w:rsidP="00765D6B">
      <w:pPr>
        <w:widowControl w:val="0"/>
        <w:autoSpaceDE w:val="0"/>
        <w:autoSpaceDN w:val="0"/>
        <w:adjustRightInd w:val="0"/>
        <w:spacing w:before="240" w:after="60" w:line="240" w:lineRule="auto"/>
        <w:outlineLvl w:val="3"/>
        <w:rPr>
          <w:ins w:id="4228" w:author="Arjan" w:date="2014-01-21T22:55:00Z"/>
          <w:rFonts w:ascii="Arial" w:eastAsia="Times New Roman" w:hAnsi="Arial" w:cs="Arial"/>
          <w:b/>
          <w:color w:val="004080"/>
          <w:sz w:val="24"/>
          <w:szCs w:val="24"/>
          <w:lang w:eastAsia="nl-NL"/>
        </w:rPr>
      </w:pPr>
      <w:ins w:id="4229" w:author="Arjan" w:date="2014-01-21T22:55:00Z">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Subattribuutsoort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Einddatum</w:t>
        </w:r>
        <w:r w:rsidRPr="005D07DB">
          <w:rPr>
            <w:rFonts w:ascii="Arial" w:eastAsia="Times New Roman" w:hAnsi="Arial" w:cs="Arial"/>
            <w:b/>
            <w:color w:val="004080"/>
            <w:sz w:val="24"/>
            <w:szCs w:val="24"/>
            <w:lang w:eastAsia="nl-NL"/>
          </w:rPr>
          <w:t xml:space="preserve"> gebruiksrechten</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765D6B" w:rsidRPr="008F7B24" w14:paraId="21F22489" w14:textId="77777777" w:rsidTr="00B914EC">
        <w:trPr>
          <w:trHeight w:val="230"/>
          <w:ins w:id="4230" w:author="Arjan" w:date="2014-01-21T22:55:00Z"/>
        </w:trPr>
        <w:tc>
          <w:tcPr>
            <w:tcW w:w="3780" w:type="dxa"/>
            <w:tcBorders>
              <w:top w:val="single" w:sz="4" w:space="0" w:color="auto"/>
              <w:left w:val="nil"/>
              <w:bottom w:val="nil"/>
              <w:right w:val="nil"/>
            </w:tcBorders>
          </w:tcPr>
          <w:p w14:paraId="0D84E77A" w14:textId="77777777" w:rsidR="00765D6B" w:rsidRPr="008F7B24" w:rsidRDefault="00765D6B" w:rsidP="00B914EC">
            <w:pPr>
              <w:autoSpaceDE w:val="0"/>
              <w:autoSpaceDN w:val="0"/>
              <w:adjustRightInd w:val="0"/>
              <w:spacing w:after="0" w:line="240" w:lineRule="auto"/>
              <w:rPr>
                <w:ins w:id="4231" w:author="Arjan" w:date="2014-01-21T22:55:00Z"/>
                <w:rFonts w:ascii="Arial" w:eastAsia="Times New Roman" w:hAnsi="Arial" w:cs="Arial"/>
                <w:color w:val="000000"/>
                <w:sz w:val="20"/>
                <w:szCs w:val="20"/>
              </w:rPr>
            </w:pPr>
            <w:ins w:id="4232" w:author="Arjan" w:date="2014-01-21T22:55:00Z">
              <w:r w:rsidRPr="008F7B24">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3EB0DBEF" w14:textId="77777777" w:rsidR="00765D6B" w:rsidRPr="008F7B24" w:rsidRDefault="00765D6B" w:rsidP="00B914EC">
            <w:pPr>
              <w:autoSpaceDE w:val="0"/>
              <w:autoSpaceDN w:val="0"/>
              <w:adjustRightInd w:val="0"/>
              <w:spacing w:after="0" w:line="240" w:lineRule="auto"/>
              <w:rPr>
                <w:ins w:id="4233" w:author="Arjan" w:date="2014-01-21T22:55:00Z"/>
                <w:rFonts w:ascii="Arial" w:eastAsia="Times New Roman" w:hAnsi="Arial" w:cs="Arial"/>
                <w:color w:val="000000"/>
                <w:sz w:val="20"/>
                <w:szCs w:val="20"/>
              </w:rPr>
            </w:pPr>
            <w:ins w:id="4234" w:author="Arjan" w:date="2014-01-21T22:55:00Z">
              <w:r>
                <w:rPr>
                  <w:rFonts w:ascii="Arial" w:eastAsia="Times New Roman" w:hAnsi="Arial" w:cs="Arial"/>
                  <w:color w:val="000000"/>
                  <w:sz w:val="20"/>
                  <w:szCs w:val="20"/>
                </w:rPr>
                <w:t>Einddatum</w:t>
              </w:r>
              <w:r w:rsidRPr="005D07DB">
                <w:rPr>
                  <w:rFonts w:ascii="Arial" w:eastAsia="Times New Roman" w:hAnsi="Arial" w:cs="Arial"/>
                  <w:color w:val="000000"/>
                  <w:sz w:val="20"/>
                  <w:szCs w:val="20"/>
                </w:rPr>
                <w:t xml:space="preserve"> gebruiksrechten</w:t>
              </w:r>
            </w:ins>
          </w:p>
        </w:tc>
      </w:tr>
      <w:tr w:rsidR="00765D6B" w:rsidRPr="008F7B24" w14:paraId="1A02D2BE" w14:textId="77777777" w:rsidTr="00B914EC">
        <w:trPr>
          <w:ins w:id="4235" w:author="Arjan" w:date="2014-01-21T22:55:00Z"/>
        </w:trPr>
        <w:tc>
          <w:tcPr>
            <w:tcW w:w="3780" w:type="dxa"/>
            <w:tcBorders>
              <w:top w:val="nil"/>
              <w:left w:val="nil"/>
              <w:bottom w:val="nil"/>
              <w:right w:val="nil"/>
            </w:tcBorders>
          </w:tcPr>
          <w:p w14:paraId="617064E6" w14:textId="77777777" w:rsidR="00765D6B" w:rsidRPr="008F7B24" w:rsidRDefault="00765D6B" w:rsidP="00B914EC">
            <w:pPr>
              <w:autoSpaceDE w:val="0"/>
              <w:autoSpaceDN w:val="0"/>
              <w:adjustRightInd w:val="0"/>
              <w:spacing w:after="0" w:line="240" w:lineRule="auto"/>
              <w:rPr>
                <w:ins w:id="4236"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14:paraId="2FDBB02F" w14:textId="77777777" w:rsidR="00765D6B" w:rsidRPr="008F7B24" w:rsidRDefault="00765D6B" w:rsidP="00B914EC">
            <w:pPr>
              <w:autoSpaceDE w:val="0"/>
              <w:autoSpaceDN w:val="0"/>
              <w:adjustRightInd w:val="0"/>
              <w:spacing w:after="0" w:line="240" w:lineRule="auto"/>
              <w:rPr>
                <w:ins w:id="4237" w:author="Arjan" w:date="2014-01-21T22:55:00Z"/>
                <w:rFonts w:ascii="Arial" w:eastAsia="Times New Roman" w:hAnsi="Arial" w:cs="Arial"/>
                <w:color w:val="000000"/>
                <w:sz w:val="20"/>
                <w:szCs w:val="20"/>
              </w:rPr>
            </w:pPr>
          </w:p>
        </w:tc>
      </w:tr>
      <w:tr w:rsidR="00765D6B" w:rsidRPr="00AE1A91" w14:paraId="23CB1E4B" w14:textId="77777777" w:rsidTr="00B914EC">
        <w:trPr>
          <w:ins w:id="4238" w:author="Arjan" w:date="2014-01-21T22:55:00Z"/>
        </w:trPr>
        <w:tc>
          <w:tcPr>
            <w:tcW w:w="3780" w:type="dxa"/>
            <w:tcBorders>
              <w:top w:val="nil"/>
              <w:left w:val="nil"/>
              <w:bottom w:val="nil"/>
              <w:right w:val="nil"/>
            </w:tcBorders>
          </w:tcPr>
          <w:p w14:paraId="795B8A6D" w14:textId="77777777" w:rsidR="00765D6B" w:rsidRPr="008F7B24" w:rsidRDefault="00765D6B" w:rsidP="00B914EC">
            <w:pPr>
              <w:autoSpaceDE w:val="0"/>
              <w:autoSpaceDN w:val="0"/>
              <w:adjustRightInd w:val="0"/>
              <w:spacing w:after="0" w:line="240" w:lineRule="auto"/>
              <w:rPr>
                <w:ins w:id="4239" w:author="Arjan" w:date="2014-01-21T22:55:00Z"/>
                <w:rFonts w:ascii="Arial" w:eastAsia="Times New Roman" w:hAnsi="Arial" w:cs="Arial"/>
                <w:color w:val="000000"/>
                <w:sz w:val="20"/>
                <w:szCs w:val="20"/>
              </w:rPr>
            </w:pPr>
            <w:ins w:id="4240" w:author="Arjan" w:date="2014-01-21T22:55:00Z">
              <w:r w:rsidRPr="008F7B24">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47DA7BC5" w14:textId="77777777" w:rsidR="00765D6B" w:rsidRPr="00DD0F4F" w:rsidRDefault="00765D6B" w:rsidP="00B914EC">
            <w:pPr>
              <w:autoSpaceDE w:val="0"/>
              <w:autoSpaceDN w:val="0"/>
              <w:adjustRightInd w:val="0"/>
              <w:spacing w:after="0" w:line="240" w:lineRule="auto"/>
              <w:rPr>
                <w:ins w:id="4241" w:author="Arjan" w:date="2014-01-21T22:55:00Z"/>
                <w:rFonts w:ascii="Arial" w:eastAsia="Times New Roman" w:hAnsi="Arial" w:cs="Arial"/>
                <w:color w:val="000000"/>
                <w:sz w:val="20"/>
                <w:szCs w:val="20"/>
                <w:lang w:val="nl-NL"/>
              </w:rPr>
            </w:pPr>
            <w:ins w:id="4242" w:author="Arjan" w:date="2014-01-21T22:55:00Z">
              <w:r w:rsidRPr="00DD0F4F">
                <w:rPr>
                  <w:rFonts w:ascii="Arial" w:eastAsia="Times New Roman" w:hAnsi="Arial" w:cs="Arial"/>
                  <w:color w:val="000000"/>
                  <w:sz w:val="20"/>
                  <w:szCs w:val="20"/>
                  <w:lang w:val="nl-NL"/>
                </w:rPr>
                <w:t>KING o.b.v. Richtlijn Metagegevens Overheidsinformatie</w:t>
              </w:r>
            </w:ins>
          </w:p>
        </w:tc>
      </w:tr>
      <w:tr w:rsidR="00765D6B" w:rsidRPr="00AE1A91" w14:paraId="27502E9F" w14:textId="77777777" w:rsidTr="00B914EC">
        <w:trPr>
          <w:ins w:id="4243" w:author="Arjan" w:date="2014-01-21T22:55:00Z"/>
        </w:trPr>
        <w:tc>
          <w:tcPr>
            <w:tcW w:w="3780" w:type="dxa"/>
            <w:tcBorders>
              <w:top w:val="nil"/>
              <w:left w:val="nil"/>
              <w:bottom w:val="nil"/>
              <w:right w:val="nil"/>
            </w:tcBorders>
          </w:tcPr>
          <w:p w14:paraId="4255E209" w14:textId="77777777" w:rsidR="00765D6B" w:rsidRPr="00DD0F4F" w:rsidRDefault="00765D6B" w:rsidP="00B914EC">
            <w:pPr>
              <w:autoSpaceDE w:val="0"/>
              <w:autoSpaceDN w:val="0"/>
              <w:adjustRightInd w:val="0"/>
              <w:spacing w:after="0" w:line="240" w:lineRule="auto"/>
              <w:rPr>
                <w:ins w:id="4244" w:author="Arjan" w:date="2014-01-21T22:55: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73CD5559" w14:textId="77777777" w:rsidR="00765D6B" w:rsidRPr="00DD0F4F" w:rsidRDefault="00765D6B" w:rsidP="00B914EC">
            <w:pPr>
              <w:autoSpaceDE w:val="0"/>
              <w:autoSpaceDN w:val="0"/>
              <w:adjustRightInd w:val="0"/>
              <w:spacing w:after="0" w:line="240" w:lineRule="auto"/>
              <w:rPr>
                <w:ins w:id="4245" w:author="Arjan" w:date="2014-01-21T22:55:00Z"/>
                <w:rFonts w:ascii="Arial" w:eastAsia="Times New Roman" w:hAnsi="Arial" w:cs="Arial"/>
                <w:color w:val="000000"/>
                <w:sz w:val="20"/>
                <w:szCs w:val="20"/>
                <w:lang w:val="nl-NL"/>
              </w:rPr>
            </w:pPr>
          </w:p>
        </w:tc>
      </w:tr>
      <w:tr w:rsidR="00765D6B" w:rsidRPr="008F7B24" w14:paraId="6F931125" w14:textId="77777777" w:rsidTr="00B914EC">
        <w:trPr>
          <w:ins w:id="4246" w:author="Arjan" w:date="2014-01-21T22:55:00Z"/>
        </w:trPr>
        <w:tc>
          <w:tcPr>
            <w:tcW w:w="3780" w:type="dxa"/>
            <w:tcBorders>
              <w:top w:val="nil"/>
              <w:left w:val="nil"/>
              <w:bottom w:val="nil"/>
              <w:right w:val="nil"/>
            </w:tcBorders>
          </w:tcPr>
          <w:p w14:paraId="4A1943D5" w14:textId="77777777" w:rsidR="00765D6B" w:rsidRPr="008F7B24" w:rsidRDefault="00765D6B" w:rsidP="00B914EC">
            <w:pPr>
              <w:autoSpaceDE w:val="0"/>
              <w:autoSpaceDN w:val="0"/>
              <w:adjustRightInd w:val="0"/>
              <w:spacing w:after="0" w:line="240" w:lineRule="auto"/>
              <w:rPr>
                <w:ins w:id="4247" w:author="Arjan" w:date="2014-01-21T22:55:00Z"/>
                <w:rFonts w:ascii="Arial" w:eastAsia="Times New Roman" w:hAnsi="Arial" w:cs="Arial"/>
                <w:color w:val="000000"/>
                <w:sz w:val="20"/>
                <w:szCs w:val="20"/>
              </w:rPr>
            </w:pPr>
            <w:ins w:id="4248" w:author="Arjan" w:date="2014-01-21T22:55:00Z">
              <w:r w:rsidRPr="008F7B24">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464C1374" w14:textId="77777777" w:rsidR="00765D6B" w:rsidRPr="008F7B24" w:rsidRDefault="00765D6B" w:rsidP="00B914EC">
            <w:pPr>
              <w:autoSpaceDE w:val="0"/>
              <w:autoSpaceDN w:val="0"/>
              <w:adjustRightInd w:val="0"/>
              <w:spacing w:after="0" w:line="240" w:lineRule="auto"/>
              <w:rPr>
                <w:ins w:id="4249" w:author="Arjan" w:date="2014-01-21T22:55:00Z"/>
                <w:rFonts w:ascii="Arial" w:eastAsia="Times New Roman" w:hAnsi="Arial" w:cs="Arial"/>
                <w:color w:val="000000"/>
                <w:sz w:val="20"/>
                <w:szCs w:val="20"/>
              </w:rPr>
            </w:pPr>
          </w:p>
        </w:tc>
      </w:tr>
      <w:tr w:rsidR="00765D6B" w:rsidRPr="008F7B24" w14:paraId="7F4F7251" w14:textId="77777777" w:rsidTr="00B914EC">
        <w:trPr>
          <w:ins w:id="4250" w:author="Arjan" w:date="2014-01-21T22:55:00Z"/>
        </w:trPr>
        <w:tc>
          <w:tcPr>
            <w:tcW w:w="3780" w:type="dxa"/>
            <w:tcBorders>
              <w:top w:val="nil"/>
              <w:left w:val="nil"/>
              <w:bottom w:val="nil"/>
              <w:right w:val="nil"/>
            </w:tcBorders>
          </w:tcPr>
          <w:p w14:paraId="7805A7A2" w14:textId="77777777" w:rsidR="00765D6B" w:rsidRPr="008F7B24" w:rsidRDefault="00765D6B" w:rsidP="00B914EC">
            <w:pPr>
              <w:autoSpaceDE w:val="0"/>
              <w:autoSpaceDN w:val="0"/>
              <w:adjustRightInd w:val="0"/>
              <w:spacing w:after="0" w:line="240" w:lineRule="auto"/>
              <w:rPr>
                <w:ins w:id="4251"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14:paraId="0BFCE0F9" w14:textId="77777777" w:rsidR="00765D6B" w:rsidRPr="008F7B24" w:rsidRDefault="00765D6B" w:rsidP="00B914EC">
            <w:pPr>
              <w:autoSpaceDE w:val="0"/>
              <w:autoSpaceDN w:val="0"/>
              <w:adjustRightInd w:val="0"/>
              <w:spacing w:after="0" w:line="240" w:lineRule="auto"/>
              <w:rPr>
                <w:ins w:id="4252" w:author="Arjan" w:date="2014-01-21T22:55:00Z"/>
                <w:rFonts w:ascii="Arial" w:eastAsia="Times New Roman" w:hAnsi="Arial" w:cs="Arial"/>
                <w:color w:val="000000"/>
                <w:sz w:val="20"/>
                <w:szCs w:val="20"/>
              </w:rPr>
            </w:pPr>
          </w:p>
        </w:tc>
      </w:tr>
      <w:tr w:rsidR="00765D6B" w:rsidRPr="008F7B24" w14:paraId="640BCDF0" w14:textId="77777777" w:rsidTr="00B914EC">
        <w:trPr>
          <w:ins w:id="4253" w:author="Arjan" w:date="2014-01-21T22:55:00Z"/>
        </w:trPr>
        <w:tc>
          <w:tcPr>
            <w:tcW w:w="3780" w:type="dxa"/>
            <w:tcBorders>
              <w:top w:val="nil"/>
              <w:left w:val="nil"/>
              <w:bottom w:val="nil"/>
              <w:right w:val="nil"/>
            </w:tcBorders>
          </w:tcPr>
          <w:p w14:paraId="25E180AB" w14:textId="77777777" w:rsidR="00765D6B" w:rsidRPr="008F7B24" w:rsidRDefault="00765D6B" w:rsidP="00B914EC">
            <w:pPr>
              <w:autoSpaceDE w:val="0"/>
              <w:autoSpaceDN w:val="0"/>
              <w:adjustRightInd w:val="0"/>
              <w:spacing w:after="0" w:line="240" w:lineRule="auto"/>
              <w:rPr>
                <w:ins w:id="4254" w:author="Arjan" w:date="2014-01-21T22:55:00Z"/>
                <w:rFonts w:ascii="Arial" w:eastAsia="Times New Roman" w:hAnsi="Arial" w:cs="Arial"/>
                <w:color w:val="000000"/>
                <w:sz w:val="20"/>
                <w:szCs w:val="20"/>
              </w:rPr>
            </w:pPr>
            <w:ins w:id="4255" w:author="Arjan" w:date="2014-01-21T22:55:00Z">
              <w:r w:rsidRPr="008F7B24">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5711E1AF" w14:textId="77777777" w:rsidR="00765D6B" w:rsidRPr="008F7B24" w:rsidRDefault="00765D6B" w:rsidP="00B914EC">
            <w:pPr>
              <w:autoSpaceDE w:val="0"/>
              <w:autoSpaceDN w:val="0"/>
              <w:adjustRightInd w:val="0"/>
              <w:spacing w:after="0" w:line="240" w:lineRule="auto"/>
              <w:rPr>
                <w:ins w:id="4256" w:author="Arjan" w:date="2014-01-21T22:55:00Z"/>
                <w:rFonts w:ascii="Arial" w:eastAsia="Times New Roman" w:hAnsi="Arial" w:cs="Arial"/>
                <w:color w:val="000000"/>
                <w:sz w:val="20"/>
                <w:szCs w:val="20"/>
              </w:rPr>
            </w:pPr>
            <w:ins w:id="4257" w:author="Arjan" w:date="2014-01-21T22:55:00Z">
              <w:r>
                <w:rPr>
                  <w:rFonts w:ascii="Arial" w:eastAsia="Times New Roman" w:hAnsi="Arial" w:cs="Arial"/>
                  <w:color w:val="000000"/>
                  <w:sz w:val="20"/>
                  <w:szCs w:val="20"/>
                </w:rPr>
                <w:t>ein</w:t>
              </w:r>
            </w:ins>
            <w:ins w:id="4258" w:author="Arjan" w:date="2014-01-21T22:56:00Z">
              <w:r>
                <w:rPr>
                  <w:rFonts w:ascii="Arial" w:eastAsia="Times New Roman" w:hAnsi="Arial" w:cs="Arial"/>
                  <w:color w:val="000000"/>
                  <w:sz w:val="20"/>
                  <w:szCs w:val="20"/>
                </w:rPr>
                <w:t>d</w:t>
              </w:r>
            </w:ins>
            <w:ins w:id="4259" w:author="Arjan" w:date="2014-01-21T22:55:00Z">
              <w:r>
                <w:rPr>
                  <w:rFonts w:ascii="Arial" w:eastAsia="Times New Roman" w:hAnsi="Arial" w:cs="Arial"/>
                  <w:color w:val="000000"/>
                  <w:sz w:val="20"/>
                  <w:szCs w:val="20"/>
                </w:rPr>
                <w:t>datum</w:t>
              </w:r>
            </w:ins>
          </w:p>
        </w:tc>
      </w:tr>
      <w:tr w:rsidR="00765D6B" w:rsidRPr="008F7B24" w14:paraId="57C2C6FA" w14:textId="77777777" w:rsidTr="00B914EC">
        <w:trPr>
          <w:ins w:id="4260" w:author="Arjan" w:date="2014-01-21T22:55:00Z"/>
        </w:trPr>
        <w:tc>
          <w:tcPr>
            <w:tcW w:w="3780" w:type="dxa"/>
            <w:tcBorders>
              <w:top w:val="nil"/>
              <w:left w:val="nil"/>
              <w:bottom w:val="nil"/>
              <w:right w:val="nil"/>
            </w:tcBorders>
          </w:tcPr>
          <w:p w14:paraId="33E86873" w14:textId="77777777" w:rsidR="00765D6B" w:rsidRPr="008F7B24" w:rsidRDefault="00765D6B" w:rsidP="00B914EC">
            <w:pPr>
              <w:autoSpaceDE w:val="0"/>
              <w:autoSpaceDN w:val="0"/>
              <w:adjustRightInd w:val="0"/>
              <w:spacing w:after="0" w:line="240" w:lineRule="auto"/>
              <w:rPr>
                <w:ins w:id="4261"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14:paraId="75FBCBB5" w14:textId="77777777" w:rsidR="00765D6B" w:rsidRPr="008F7B24" w:rsidRDefault="00765D6B" w:rsidP="00B914EC">
            <w:pPr>
              <w:autoSpaceDE w:val="0"/>
              <w:autoSpaceDN w:val="0"/>
              <w:adjustRightInd w:val="0"/>
              <w:spacing w:after="0" w:line="240" w:lineRule="auto"/>
              <w:rPr>
                <w:ins w:id="4262" w:author="Arjan" w:date="2014-01-21T22:55:00Z"/>
                <w:rFonts w:ascii="Arial" w:eastAsia="Times New Roman" w:hAnsi="Arial" w:cs="Arial"/>
                <w:color w:val="000000"/>
                <w:sz w:val="20"/>
                <w:szCs w:val="20"/>
              </w:rPr>
            </w:pPr>
          </w:p>
        </w:tc>
      </w:tr>
      <w:tr w:rsidR="00765D6B" w:rsidRPr="00AE1A91" w14:paraId="59FC2764" w14:textId="77777777" w:rsidTr="00B914EC">
        <w:trPr>
          <w:ins w:id="4263" w:author="Arjan" w:date="2014-01-21T22:55:00Z"/>
        </w:trPr>
        <w:tc>
          <w:tcPr>
            <w:tcW w:w="3780" w:type="dxa"/>
            <w:tcBorders>
              <w:top w:val="nil"/>
              <w:left w:val="nil"/>
              <w:bottom w:val="nil"/>
              <w:right w:val="nil"/>
            </w:tcBorders>
          </w:tcPr>
          <w:p w14:paraId="66585822" w14:textId="77777777" w:rsidR="00765D6B" w:rsidRPr="008F7B24" w:rsidRDefault="00765D6B" w:rsidP="00B914EC">
            <w:pPr>
              <w:autoSpaceDE w:val="0"/>
              <w:autoSpaceDN w:val="0"/>
              <w:adjustRightInd w:val="0"/>
              <w:spacing w:after="0" w:line="240" w:lineRule="auto"/>
              <w:rPr>
                <w:ins w:id="4264" w:author="Arjan" w:date="2014-01-21T22:55:00Z"/>
                <w:rFonts w:ascii="Arial" w:eastAsia="Times New Roman" w:hAnsi="Arial" w:cs="Arial"/>
                <w:color w:val="000000"/>
                <w:sz w:val="20"/>
                <w:szCs w:val="20"/>
              </w:rPr>
            </w:pPr>
            <w:ins w:id="4265" w:author="Arjan" w:date="2014-01-21T22:55:00Z">
              <w:r w:rsidRPr="008F7B24">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6639FF18" w14:textId="77777777" w:rsidR="00765D6B" w:rsidRPr="00DD0F4F" w:rsidRDefault="00765D6B" w:rsidP="00B914EC">
            <w:pPr>
              <w:autoSpaceDE w:val="0"/>
              <w:autoSpaceDN w:val="0"/>
              <w:adjustRightInd w:val="0"/>
              <w:spacing w:after="0" w:line="240" w:lineRule="auto"/>
              <w:rPr>
                <w:ins w:id="4266" w:author="Arjan" w:date="2014-01-21T22:55:00Z"/>
                <w:rFonts w:ascii="Arial" w:eastAsia="Times New Roman" w:hAnsi="Arial" w:cs="Arial"/>
                <w:color w:val="000000"/>
                <w:sz w:val="20"/>
                <w:szCs w:val="20"/>
                <w:lang w:val="nl-NL"/>
              </w:rPr>
            </w:pPr>
            <w:ins w:id="4267" w:author="Arjan" w:date="2014-01-21T22:56:00Z">
              <w:r w:rsidRPr="00DD0F4F">
                <w:rPr>
                  <w:rFonts w:ascii="Arial" w:eastAsia="Times New Roman" w:hAnsi="Arial" w:cs="Arial"/>
                  <w:color w:val="000000"/>
                  <w:sz w:val="20"/>
                  <w:szCs w:val="20"/>
                  <w:lang w:val="nl-NL"/>
                </w:rPr>
                <w:t>Eind</w:t>
              </w:r>
            </w:ins>
            <w:ins w:id="4268" w:author="Arjan" w:date="2014-01-21T22:55:00Z">
              <w:r w:rsidRPr="00DD0F4F">
                <w:rPr>
                  <w:rFonts w:ascii="Arial" w:eastAsia="Times New Roman" w:hAnsi="Arial" w:cs="Arial"/>
                  <w:color w:val="000000"/>
                  <w:sz w:val="20"/>
                  <w:szCs w:val="20"/>
                  <w:lang w:val="nl-NL"/>
                </w:rPr>
                <w:t>datum van de periode waarin de gebruiksrechtvoorwaarden van toepassing zijn</w:t>
              </w:r>
            </w:ins>
          </w:p>
        </w:tc>
      </w:tr>
      <w:tr w:rsidR="00765D6B" w:rsidRPr="00AE1A91" w14:paraId="12C0EFA8" w14:textId="77777777" w:rsidTr="00B914EC">
        <w:trPr>
          <w:trHeight w:val="230"/>
          <w:ins w:id="4269" w:author="Arjan" w:date="2014-01-21T22:55:00Z"/>
        </w:trPr>
        <w:tc>
          <w:tcPr>
            <w:tcW w:w="3780" w:type="dxa"/>
            <w:tcBorders>
              <w:top w:val="nil"/>
              <w:left w:val="nil"/>
              <w:bottom w:val="nil"/>
              <w:right w:val="nil"/>
            </w:tcBorders>
          </w:tcPr>
          <w:p w14:paraId="398001D8" w14:textId="77777777" w:rsidR="00765D6B" w:rsidRPr="00DD0F4F" w:rsidRDefault="00765D6B" w:rsidP="00B914EC">
            <w:pPr>
              <w:autoSpaceDE w:val="0"/>
              <w:autoSpaceDN w:val="0"/>
              <w:adjustRightInd w:val="0"/>
              <w:spacing w:after="0" w:line="240" w:lineRule="auto"/>
              <w:rPr>
                <w:ins w:id="4270" w:author="Arjan" w:date="2014-01-21T22:55: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7ED37F20" w14:textId="77777777" w:rsidR="00765D6B" w:rsidRPr="00DD0F4F" w:rsidRDefault="00765D6B" w:rsidP="00B914EC">
            <w:pPr>
              <w:autoSpaceDE w:val="0"/>
              <w:autoSpaceDN w:val="0"/>
              <w:adjustRightInd w:val="0"/>
              <w:spacing w:after="0" w:line="240" w:lineRule="auto"/>
              <w:rPr>
                <w:ins w:id="4271" w:author="Arjan" w:date="2014-01-21T22:55:00Z"/>
                <w:rFonts w:ascii="Arial" w:eastAsia="Times New Roman" w:hAnsi="Arial" w:cs="Arial"/>
                <w:color w:val="000000"/>
                <w:sz w:val="20"/>
                <w:szCs w:val="20"/>
                <w:lang w:val="nl-NL"/>
              </w:rPr>
            </w:pPr>
          </w:p>
        </w:tc>
      </w:tr>
      <w:tr w:rsidR="00765D6B" w:rsidRPr="00AE1A91" w14:paraId="3817CBC1" w14:textId="77777777" w:rsidTr="00B914EC">
        <w:trPr>
          <w:trHeight w:val="230"/>
          <w:ins w:id="4272" w:author="Arjan" w:date="2014-01-21T22:55:00Z"/>
        </w:trPr>
        <w:tc>
          <w:tcPr>
            <w:tcW w:w="3780" w:type="dxa"/>
            <w:tcBorders>
              <w:top w:val="nil"/>
              <w:left w:val="nil"/>
              <w:bottom w:val="nil"/>
              <w:right w:val="nil"/>
            </w:tcBorders>
          </w:tcPr>
          <w:p w14:paraId="0EB6AB6B" w14:textId="77777777" w:rsidR="00765D6B" w:rsidRPr="008F7B24" w:rsidRDefault="00765D6B" w:rsidP="00B914EC">
            <w:pPr>
              <w:autoSpaceDE w:val="0"/>
              <w:autoSpaceDN w:val="0"/>
              <w:adjustRightInd w:val="0"/>
              <w:spacing w:after="0" w:line="240" w:lineRule="auto"/>
              <w:rPr>
                <w:ins w:id="4273" w:author="Arjan" w:date="2014-01-21T22:55:00Z"/>
                <w:rFonts w:ascii="Arial" w:eastAsia="Times New Roman" w:hAnsi="Arial" w:cs="Arial"/>
                <w:color w:val="000000"/>
                <w:sz w:val="20"/>
                <w:szCs w:val="20"/>
              </w:rPr>
            </w:pPr>
            <w:ins w:id="4274" w:author="Arjan" w:date="2014-01-21T22:55:00Z">
              <w:r w:rsidRPr="008F7B24">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10DAE1DE" w14:textId="77777777" w:rsidR="00765D6B" w:rsidRPr="00DD0F4F" w:rsidRDefault="00765D6B" w:rsidP="00B914EC">
            <w:pPr>
              <w:autoSpaceDE w:val="0"/>
              <w:autoSpaceDN w:val="0"/>
              <w:adjustRightInd w:val="0"/>
              <w:spacing w:after="0" w:line="240" w:lineRule="auto"/>
              <w:rPr>
                <w:ins w:id="4275" w:author="Arjan" w:date="2014-01-21T22:55:00Z"/>
                <w:rFonts w:ascii="Arial" w:eastAsia="Times New Roman" w:hAnsi="Arial" w:cs="Arial"/>
                <w:color w:val="000000"/>
                <w:sz w:val="20"/>
                <w:szCs w:val="20"/>
                <w:lang w:val="nl-NL"/>
              </w:rPr>
            </w:pPr>
            <w:ins w:id="4276" w:author="Arjan" w:date="2014-01-21T22:55:00Z">
              <w:r w:rsidRPr="00DD0F4F">
                <w:rPr>
                  <w:rFonts w:ascii="Arial" w:eastAsia="Times New Roman" w:hAnsi="Arial" w:cs="Arial"/>
                  <w:color w:val="000000"/>
                  <w:sz w:val="20"/>
                  <w:szCs w:val="20"/>
                  <w:lang w:val="nl-NL"/>
                </w:rPr>
                <w:t>KING o.b.v. Richtlijn Metagegevens Overheidsinformatie</w:t>
              </w:r>
            </w:ins>
          </w:p>
        </w:tc>
      </w:tr>
      <w:tr w:rsidR="00765D6B" w:rsidRPr="00AE1A91" w14:paraId="218B6276" w14:textId="77777777" w:rsidTr="00B914EC">
        <w:trPr>
          <w:ins w:id="4277" w:author="Arjan" w:date="2014-01-21T22:55:00Z"/>
        </w:trPr>
        <w:tc>
          <w:tcPr>
            <w:tcW w:w="3780" w:type="dxa"/>
            <w:tcBorders>
              <w:top w:val="nil"/>
              <w:left w:val="nil"/>
              <w:bottom w:val="nil"/>
              <w:right w:val="nil"/>
            </w:tcBorders>
          </w:tcPr>
          <w:p w14:paraId="03F0773F" w14:textId="77777777" w:rsidR="00765D6B" w:rsidRPr="00DD0F4F" w:rsidRDefault="00765D6B" w:rsidP="00B914EC">
            <w:pPr>
              <w:autoSpaceDE w:val="0"/>
              <w:autoSpaceDN w:val="0"/>
              <w:adjustRightInd w:val="0"/>
              <w:spacing w:after="0" w:line="240" w:lineRule="auto"/>
              <w:rPr>
                <w:ins w:id="4278" w:author="Arjan" w:date="2014-01-21T22:55: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3B1B4DFB" w14:textId="77777777" w:rsidR="00765D6B" w:rsidRPr="00DD0F4F" w:rsidRDefault="00765D6B" w:rsidP="00B914EC">
            <w:pPr>
              <w:autoSpaceDE w:val="0"/>
              <w:autoSpaceDN w:val="0"/>
              <w:adjustRightInd w:val="0"/>
              <w:spacing w:after="0" w:line="240" w:lineRule="auto"/>
              <w:rPr>
                <w:ins w:id="4279" w:author="Arjan" w:date="2014-01-21T22:55:00Z"/>
                <w:rFonts w:ascii="Arial" w:eastAsia="Times New Roman" w:hAnsi="Arial" w:cs="Arial"/>
                <w:color w:val="000000"/>
                <w:sz w:val="20"/>
                <w:szCs w:val="20"/>
                <w:lang w:val="nl-NL"/>
              </w:rPr>
            </w:pPr>
          </w:p>
        </w:tc>
      </w:tr>
      <w:tr w:rsidR="00765D6B" w:rsidRPr="008F7B24" w14:paraId="35686704" w14:textId="77777777" w:rsidTr="00B914EC">
        <w:trPr>
          <w:ins w:id="4280" w:author="Arjan" w:date="2014-01-21T22:55:00Z"/>
        </w:trPr>
        <w:tc>
          <w:tcPr>
            <w:tcW w:w="3780" w:type="dxa"/>
            <w:tcBorders>
              <w:top w:val="nil"/>
              <w:left w:val="nil"/>
              <w:bottom w:val="nil"/>
              <w:right w:val="nil"/>
            </w:tcBorders>
          </w:tcPr>
          <w:p w14:paraId="7B4D1F42" w14:textId="77777777" w:rsidR="00765D6B" w:rsidRPr="008F7B24" w:rsidRDefault="00765D6B" w:rsidP="00B914EC">
            <w:pPr>
              <w:autoSpaceDE w:val="0"/>
              <w:autoSpaceDN w:val="0"/>
              <w:adjustRightInd w:val="0"/>
              <w:spacing w:after="0" w:line="240" w:lineRule="auto"/>
              <w:rPr>
                <w:ins w:id="4281" w:author="Arjan" w:date="2014-01-21T22:55:00Z"/>
                <w:rFonts w:ascii="Arial" w:eastAsia="Times New Roman" w:hAnsi="Arial" w:cs="Arial"/>
                <w:color w:val="000000"/>
                <w:sz w:val="20"/>
                <w:szCs w:val="20"/>
              </w:rPr>
            </w:pPr>
            <w:ins w:id="4282" w:author="Arjan" w:date="2014-01-21T22:55:00Z">
              <w:r w:rsidRPr="008F7B24">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58B51160" w14:textId="77777777" w:rsidR="00765D6B" w:rsidRPr="008F7B24" w:rsidRDefault="00765D6B" w:rsidP="00B914EC">
            <w:pPr>
              <w:autoSpaceDE w:val="0"/>
              <w:autoSpaceDN w:val="0"/>
              <w:adjustRightInd w:val="0"/>
              <w:spacing w:after="0" w:line="240" w:lineRule="auto"/>
              <w:rPr>
                <w:ins w:id="4283" w:author="Arjan" w:date="2014-01-21T22:55:00Z"/>
                <w:rFonts w:ascii="Arial" w:eastAsia="Times New Roman" w:hAnsi="Arial" w:cs="Arial"/>
                <w:color w:val="000000"/>
                <w:sz w:val="20"/>
                <w:szCs w:val="20"/>
              </w:rPr>
            </w:pPr>
            <w:ins w:id="4284" w:author="Arjan" w:date="2014-01-21T22:55:00Z">
              <w:r>
                <w:rPr>
                  <w:rFonts w:ascii="Arial" w:eastAsia="Times New Roman" w:hAnsi="Arial" w:cs="Arial"/>
                  <w:color w:val="000000"/>
                  <w:sz w:val="20"/>
                  <w:szCs w:val="20"/>
                </w:rPr>
                <w:t>15-12-2013</w:t>
              </w:r>
            </w:ins>
          </w:p>
        </w:tc>
      </w:tr>
      <w:tr w:rsidR="00765D6B" w:rsidRPr="008F7B24" w14:paraId="32E7FCE1" w14:textId="77777777" w:rsidTr="00B914EC">
        <w:trPr>
          <w:ins w:id="4285" w:author="Arjan" w:date="2014-01-21T22:55:00Z"/>
        </w:trPr>
        <w:tc>
          <w:tcPr>
            <w:tcW w:w="3780" w:type="dxa"/>
            <w:tcBorders>
              <w:top w:val="nil"/>
              <w:left w:val="nil"/>
              <w:bottom w:val="nil"/>
              <w:right w:val="nil"/>
            </w:tcBorders>
          </w:tcPr>
          <w:p w14:paraId="0144E7D0" w14:textId="77777777" w:rsidR="00765D6B" w:rsidRPr="008F7B24" w:rsidRDefault="00765D6B" w:rsidP="00B914EC">
            <w:pPr>
              <w:autoSpaceDE w:val="0"/>
              <w:autoSpaceDN w:val="0"/>
              <w:adjustRightInd w:val="0"/>
              <w:spacing w:after="0" w:line="240" w:lineRule="auto"/>
              <w:rPr>
                <w:ins w:id="4286"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14:paraId="4B7DC47E" w14:textId="77777777" w:rsidR="00765D6B" w:rsidRPr="008F7B24" w:rsidRDefault="00765D6B" w:rsidP="00B914EC">
            <w:pPr>
              <w:autoSpaceDE w:val="0"/>
              <w:autoSpaceDN w:val="0"/>
              <w:adjustRightInd w:val="0"/>
              <w:spacing w:after="0" w:line="240" w:lineRule="auto"/>
              <w:rPr>
                <w:ins w:id="4287" w:author="Arjan" w:date="2014-01-21T22:55:00Z"/>
                <w:rFonts w:ascii="Arial" w:eastAsia="Times New Roman" w:hAnsi="Arial" w:cs="Arial"/>
                <w:color w:val="000000"/>
                <w:sz w:val="20"/>
                <w:szCs w:val="20"/>
              </w:rPr>
            </w:pPr>
          </w:p>
        </w:tc>
      </w:tr>
      <w:tr w:rsidR="00765D6B" w:rsidRPr="00AE1A91" w14:paraId="12274ED5" w14:textId="77777777" w:rsidTr="00B914EC">
        <w:trPr>
          <w:ins w:id="4288" w:author="Arjan" w:date="2014-01-21T22:55:00Z"/>
        </w:trPr>
        <w:tc>
          <w:tcPr>
            <w:tcW w:w="3780" w:type="dxa"/>
            <w:tcBorders>
              <w:top w:val="nil"/>
              <w:left w:val="nil"/>
              <w:bottom w:val="nil"/>
              <w:right w:val="nil"/>
            </w:tcBorders>
          </w:tcPr>
          <w:p w14:paraId="08DD0049" w14:textId="77777777" w:rsidR="00765D6B" w:rsidRPr="008F7B24" w:rsidRDefault="00765D6B" w:rsidP="00B914EC">
            <w:pPr>
              <w:autoSpaceDE w:val="0"/>
              <w:autoSpaceDN w:val="0"/>
              <w:adjustRightInd w:val="0"/>
              <w:spacing w:after="0" w:line="240" w:lineRule="auto"/>
              <w:rPr>
                <w:ins w:id="4289" w:author="Arjan" w:date="2014-01-21T22:55:00Z"/>
                <w:rFonts w:ascii="Arial" w:eastAsia="Times New Roman" w:hAnsi="Arial" w:cs="Arial"/>
                <w:color w:val="000000"/>
                <w:sz w:val="20"/>
                <w:szCs w:val="20"/>
              </w:rPr>
            </w:pPr>
            <w:ins w:id="4290" w:author="Arjan" w:date="2014-01-21T22:55:00Z">
              <w:r w:rsidRPr="008F7B24">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21609B02" w14:textId="77777777" w:rsidR="00765D6B" w:rsidRPr="00DD0F4F" w:rsidRDefault="00765D6B" w:rsidP="00B914EC">
            <w:pPr>
              <w:autoSpaceDE w:val="0"/>
              <w:autoSpaceDN w:val="0"/>
              <w:adjustRightInd w:val="0"/>
              <w:spacing w:after="0" w:line="240" w:lineRule="auto"/>
              <w:rPr>
                <w:ins w:id="4291" w:author="Arjan" w:date="2014-01-21T22:55:00Z"/>
                <w:rFonts w:ascii="Arial" w:eastAsia="Times New Roman" w:hAnsi="Arial" w:cs="Arial"/>
                <w:color w:val="000000"/>
                <w:sz w:val="20"/>
                <w:szCs w:val="20"/>
                <w:lang w:val="nl-NL"/>
              </w:rPr>
            </w:pPr>
            <w:ins w:id="4292" w:author="Arjan" w:date="2014-01-21T22:56:00Z">
              <w:r w:rsidRPr="00DD0F4F">
                <w:rPr>
                  <w:rFonts w:ascii="Arial" w:eastAsia="Times New Roman" w:hAnsi="Arial" w:cs="Arial"/>
                  <w:color w:val="000000"/>
                  <w:sz w:val="20"/>
                  <w:szCs w:val="20"/>
                  <w:lang w:val="nl-NL"/>
                </w:rPr>
                <w:t>De einddatum wordt alleen van een waarde voorzien indien deze bekend is.</w:t>
              </w:r>
            </w:ins>
          </w:p>
        </w:tc>
      </w:tr>
      <w:tr w:rsidR="00765D6B" w:rsidRPr="00AE1A91" w14:paraId="0E30D69B" w14:textId="77777777" w:rsidTr="00B914EC">
        <w:trPr>
          <w:ins w:id="4293" w:author="Arjan" w:date="2014-01-21T22:55:00Z"/>
        </w:trPr>
        <w:tc>
          <w:tcPr>
            <w:tcW w:w="3780" w:type="dxa"/>
            <w:tcBorders>
              <w:top w:val="nil"/>
              <w:left w:val="nil"/>
              <w:bottom w:val="nil"/>
              <w:right w:val="nil"/>
            </w:tcBorders>
          </w:tcPr>
          <w:p w14:paraId="0907F036" w14:textId="77777777" w:rsidR="00765D6B" w:rsidRPr="00DD0F4F" w:rsidRDefault="00765D6B" w:rsidP="00B914EC">
            <w:pPr>
              <w:autoSpaceDE w:val="0"/>
              <w:autoSpaceDN w:val="0"/>
              <w:adjustRightInd w:val="0"/>
              <w:spacing w:after="0" w:line="240" w:lineRule="auto"/>
              <w:rPr>
                <w:ins w:id="4294" w:author="Arjan" w:date="2014-01-21T22:55: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10970F40" w14:textId="77777777" w:rsidR="00765D6B" w:rsidRPr="00DD0F4F" w:rsidRDefault="00765D6B" w:rsidP="00B914EC">
            <w:pPr>
              <w:autoSpaceDE w:val="0"/>
              <w:autoSpaceDN w:val="0"/>
              <w:adjustRightInd w:val="0"/>
              <w:spacing w:after="0" w:line="240" w:lineRule="auto"/>
              <w:rPr>
                <w:ins w:id="4295" w:author="Arjan" w:date="2014-01-21T22:55:00Z"/>
                <w:rFonts w:ascii="Arial" w:eastAsia="Times New Roman" w:hAnsi="Arial" w:cs="Arial"/>
                <w:color w:val="000000"/>
                <w:sz w:val="20"/>
                <w:szCs w:val="20"/>
                <w:lang w:val="nl-NL"/>
              </w:rPr>
            </w:pPr>
          </w:p>
        </w:tc>
      </w:tr>
      <w:tr w:rsidR="00765D6B" w:rsidRPr="008F7B24" w14:paraId="10A0438F" w14:textId="77777777" w:rsidTr="00B914EC">
        <w:trPr>
          <w:ins w:id="4296" w:author="Arjan" w:date="2014-01-21T22:55:00Z"/>
        </w:trPr>
        <w:tc>
          <w:tcPr>
            <w:tcW w:w="3780" w:type="dxa"/>
            <w:tcBorders>
              <w:top w:val="nil"/>
              <w:left w:val="nil"/>
              <w:bottom w:val="nil"/>
              <w:right w:val="nil"/>
            </w:tcBorders>
          </w:tcPr>
          <w:p w14:paraId="02A5AF4F" w14:textId="77777777" w:rsidR="00765D6B" w:rsidRPr="008F7B24" w:rsidRDefault="00765D6B" w:rsidP="00B914EC">
            <w:pPr>
              <w:autoSpaceDE w:val="0"/>
              <w:autoSpaceDN w:val="0"/>
              <w:adjustRightInd w:val="0"/>
              <w:spacing w:after="0" w:line="240" w:lineRule="auto"/>
              <w:rPr>
                <w:ins w:id="4297" w:author="Arjan" w:date="2014-01-21T22:55:00Z"/>
                <w:rFonts w:ascii="Arial" w:eastAsia="Times New Roman" w:hAnsi="Arial" w:cs="Arial"/>
                <w:color w:val="000000"/>
                <w:sz w:val="20"/>
                <w:szCs w:val="20"/>
              </w:rPr>
            </w:pPr>
            <w:ins w:id="4298" w:author="Arjan" w:date="2014-01-21T22:55:00Z">
              <w:r w:rsidRPr="008F7B24">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2943299D" w14:textId="77777777" w:rsidR="00765D6B" w:rsidRPr="008F7B24" w:rsidRDefault="00765D6B" w:rsidP="00B914EC">
            <w:pPr>
              <w:autoSpaceDE w:val="0"/>
              <w:autoSpaceDN w:val="0"/>
              <w:adjustRightInd w:val="0"/>
              <w:spacing w:after="0" w:line="240" w:lineRule="auto"/>
              <w:rPr>
                <w:ins w:id="4299" w:author="Arjan" w:date="2014-01-21T22:55:00Z"/>
                <w:rFonts w:ascii="Arial" w:eastAsia="Times New Roman" w:hAnsi="Arial" w:cs="Arial"/>
                <w:color w:val="000000"/>
                <w:sz w:val="20"/>
                <w:szCs w:val="20"/>
              </w:rPr>
            </w:pPr>
            <w:ins w:id="4300" w:author="Arjan" w:date="2014-01-21T22:55:00Z">
              <w:r>
                <w:rPr>
                  <w:rFonts w:ascii="Arial" w:hAnsi="Arial" w:cs="Arial"/>
                  <w:sz w:val="20"/>
                  <w:szCs w:val="20"/>
                  <w:lang w:val="en-AU"/>
                </w:rPr>
                <w:t>Datum (jjjjmmdd)</w:t>
              </w:r>
            </w:ins>
          </w:p>
        </w:tc>
      </w:tr>
      <w:tr w:rsidR="00765D6B" w:rsidRPr="008F7B24" w14:paraId="4FB8DF32" w14:textId="77777777" w:rsidTr="00B914EC">
        <w:trPr>
          <w:trHeight w:val="230"/>
          <w:ins w:id="4301" w:author="Arjan" w:date="2014-01-21T22:55:00Z"/>
        </w:trPr>
        <w:tc>
          <w:tcPr>
            <w:tcW w:w="3780" w:type="dxa"/>
            <w:tcBorders>
              <w:top w:val="nil"/>
              <w:left w:val="nil"/>
              <w:bottom w:val="nil"/>
              <w:right w:val="nil"/>
            </w:tcBorders>
          </w:tcPr>
          <w:p w14:paraId="6F4C6F0E" w14:textId="77777777" w:rsidR="00765D6B" w:rsidRPr="008F7B24" w:rsidRDefault="00765D6B" w:rsidP="00B914EC">
            <w:pPr>
              <w:autoSpaceDE w:val="0"/>
              <w:autoSpaceDN w:val="0"/>
              <w:adjustRightInd w:val="0"/>
              <w:spacing w:after="0" w:line="240" w:lineRule="auto"/>
              <w:rPr>
                <w:ins w:id="4302"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14:paraId="624D6F6F" w14:textId="77777777" w:rsidR="00765D6B" w:rsidRPr="008F7B24" w:rsidRDefault="00765D6B" w:rsidP="00B914EC">
            <w:pPr>
              <w:autoSpaceDE w:val="0"/>
              <w:autoSpaceDN w:val="0"/>
              <w:adjustRightInd w:val="0"/>
              <w:spacing w:after="0" w:line="240" w:lineRule="auto"/>
              <w:rPr>
                <w:ins w:id="4303" w:author="Arjan" w:date="2014-01-21T22:55:00Z"/>
                <w:rFonts w:ascii="Arial" w:eastAsia="Times New Roman" w:hAnsi="Arial" w:cs="Arial"/>
                <w:color w:val="000000"/>
                <w:sz w:val="20"/>
                <w:szCs w:val="20"/>
              </w:rPr>
            </w:pPr>
          </w:p>
        </w:tc>
      </w:tr>
      <w:tr w:rsidR="00765D6B" w:rsidRPr="008F7B24" w14:paraId="400B22D1" w14:textId="77777777" w:rsidTr="00B914EC">
        <w:trPr>
          <w:trHeight w:val="230"/>
          <w:ins w:id="4304" w:author="Arjan" w:date="2014-01-21T22:55:00Z"/>
        </w:trPr>
        <w:tc>
          <w:tcPr>
            <w:tcW w:w="3780" w:type="dxa"/>
            <w:tcBorders>
              <w:top w:val="nil"/>
              <w:left w:val="nil"/>
              <w:bottom w:val="nil"/>
              <w:right w:val="nil"/>
            </w:tcBorders>
          </w:tcPr>
          <w:p w14:paraId="02577442" w14:textId="77777777" w:rsidR="00765D6B" w:rsidRPr="008F7B24" w:rsidRDefault="00765D6B" w:rsidP="00B914EC">
            <w:pPr>
              <w:autoSpaceDE w:val="0"/>
              <w:autoSpaceDN w:val="0"/>
              <w:adjustRightInd w:val="0"/>
              <w:spacing w:after="0" w:line="240" w:lineRule="auto"/>
              <w:rPr>
                <w:ins w:id="4305" w:author="Arjan" w:date="2014-01-21T22:55:00Z"/>
                <w:rFonts w:ascii="Arial" w:eastAsia="Times New Roman" w:hAnsi="Arial" w:cs="Arial"/>
                <w:color w:val="000000"/>
                <w:sz w:val="20"/>
                <w:szCs w:val="20"/>
              </w:rPr>
            </w:pPr>
            <w:ins w:id="4306" w:author="Arjan" w:date="2014-01-21T22:55:00Z">
              <w:r w:rsidRPr="008F7B24">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7013BB73" w14:textId="77777777" w:rsidR="00765D6B" w:rsidRPr="008F7B24" w:rsidRDefault="00765D6B" w:rsidP="00B914EC">
            <w:pPr>
              <w:autoSpaceDE w:val="0"/>
              <w:autoSpaceDN w:val="0"/>
              <w:adjustRightInd w:val="0"/>
              <w:spacing w:after="0" w:line="240" w:lineRule="auto"/>
              <w:rPr>
                <w:ins w:id="4307" w:author="Arjan" w:date="2014-01-21T22:55:00Z"/>
                <w:rFonts w:ascii="Arial" w:eastAsia="Times New Roman" w:hAnsi="Arial" w:cs="Arial"/>
                <w:color w:val="000000"/>
                <w:sz w:val="20"/>
                <w:szCs w:val="20"/>
              </w:rPr>
            </w:pPr>
            <w:ins w:id="4308" w:author="Arjan" w:date="2014-01-21T22:55:00Z">
              <w:r>
                <w:rPr>
                  <w:rFonts w:ascii="Arial" w:eastAsia="Times New Roman" w:hAnsi="Arial" w:cs="Arial"/>
                  <w:color w:val="000000"/>
                  <w:sz w:val="20"/>
                  <w:szCs w:val="20"/>
                </w:rPr>
                <w:t>Alle geldige datums</w:t>
              </w:r>
            </w:ins>
          </w:p>
        </w:tc>
      </w:tr>
      <w:tr w:rsidR="00765D6B" w:rsidRPr="008F7B24" w14:paraId="46136ABA" w14:textId="77777777" w:rsidTr="00B914EC">
        <w:trPr>
          <w:trHeight w:val="215"/>
          <w:ins w:id="4309" w:author="Arjan" w:date="2014-01-21T22:55:00Z"/>
        </w:trPr>
        <w:tc>
          <w:tcPr>
            <w:tcW w:w="3780" w:type="dxa"/>
            <w:tcBorders>
              <w:top w:val="nil"/>
              <w:left w:val="nil"/>
              <w:bottom w:val="nil"/>
              <w:right w:val="nil"/>
            </w:tcBorders>
          </w:tcPr>
          <w:p w14:paraId="06437609" w14:textId="77777777" w:rsidR="00765D6B" w:rsidRPr="008F7B24" w:rsidRDefault="00765D6B" w:rsidP="00B914EC">
            <w:pPr>
              <w:autoSpaceDE w:val="0"/>
              <w:autoSpaceDN w:val="0"/>
              <w:adjustRightInd w:val="0"/>
              <w:spacing w:after="0" w:line="240" w:lineRule="auto"/>
              <w:rPr>
                <w:ins w:id="4310"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14:paraId="6513DD08" w14:textId="77777777" w:rsidR="00765D6B" w:rsidRPr="008F7B24" w:rsidRDefault="00765D6B" w:rsidP="00B914EC">
            <w:pPr>
              <w:autoSpaceDE w:val="0"/>
              <w:autoSpaceDN w:val="0"/>
              <w:adjustRightInd w:val="0"/>
              <w:spacing w:after="0" w:line="240" w:lineRule="auto"/>
              <w:rPr>
                <w:ins w:id="4311" w:author="Arjan" w:date="2014-01-21T22:55:00Z"/>
                <w:rFonts w:ascii="Arial" w:eastAsia="Times New Roman" w:hAnsi="Arial" w:cs="Arial"/>
                <w:color w:val="000000"/>
                <w:sz w:val="20"/>
                <w:szCs w:val="20"/>
              </w:rPr>
            </w:pPr>
          </w:p>
        </w:tc>
      </w:tr>
      <w:tr w:rsidR="00765D6B" w:rsidRPr="008F7B24" w14:paraId="0B6FD92F" w14:textId="77777777" w:rsidTr="00B914EC">
        <w:trPr>
          <w:trHeight w:val="215"/>
          <w:ins w:id="4312" w:author="Arjan" w:date="2014-01-21T22:55:00Z"/>
        </w:trPr>
        <w:tc>
          <w:tcPr>
            <w:tcW w:w="3780" w:type="dxa"/>
            <w:tcBorders>
              <w:top w:val="nil"/>
              <w:left w:val="nil"/>
              <w:bottom w:val="nil"/>
              <w:right w:val="nil"/>
            </w:tcBorders>
          </w:tcPr>
          <w:p w14:paraId="71F22DD8" w14:textId="77777777" w:rsidR="00765D6B" w:rsidRPr="008F7B24" w:rsidRDefault="00765D6B" w:rsidP="00B914EC">
            <w:pPr>
              <w:autoSpaceDE w:val="0"/>
              <w:autoSpaceDN w:val="0"/>
              <w:adjustRightInd w:val="0"/>
              <w:spacing w:after="0" w:line="240" w:lineRule="auto"/>
              <w:rPr>
                <w:ins w:id="4313" w:author="Arjan" w:date="2014-01-21T22:55:00Z"/>
                <w:rFonts w:ascii="Arial" w:eastAsia="Times New Roman" w:hAnsi="Arial" w:cs="Arial"/>
                <w:color w:val="000000"/>
                <w:sz w:val="20"/>
                <w:szCs w:val="20"/>
              </w:rPr>
            </w:pPr>
            <w:ins w:id="4314" w:author="Arjan" w:date="2014-01-21T22:55:00Z">
              <w:r w:rsidRPr="008F7B24">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72D5B439" w14:textId="5F8B7364" w:rsidR="00765D6B" w:rsidRPr="008F7B24" w:rsidRDefault="009060D1" w:rsidP="00B914EC">
            <w:pPr>
              <w:autoSpaceDE w:val="0"/>
              <w:autoSpaceDN w:val="0"/>
              <w:adjustRightInd w:val="0"/>
              <w:spacing w:after="0" w:line="240" w:lineRule="auto"/>
              <w:rPr>
                <w:ins w:id="4315" w:author="Arjan" w:date="2014-01-21T22:55:00Z"/>
                <w:rFonts w:ascii="Arial" w:eastAsia="Times New Roman" w:hAnsi="Arial" w:cs="Arial"/>
                <w:color w:val="000000"/>
                <w:sz w:val="20"/>
                <w:szCs w:val="20"/>
              </w:rPr>
            </w:pPr>
            <w:ins w:id="4316" w:author="Arjan Kloosterboer" w:date="2017-09-22T00:22:00Z">
              <w:r>
                <w:rPr>
                  <w:rFonts w:ascii="Arial" w:eastAsia="Times New Roman" w:hAnsi="Arial" w:cs="Arial"/>
                  <w:color w:val="000000"/>
                  <w:sz w:val="20"/>
                  <w:szCs w:val="20"/>
                </w:rPr>
                <w:t>Zie groep</w:t>
              </w:r>
            </w:ins>
          </w:p>
        </w:tc>
      </w:tr>
      <w:tr w:rsidR="00765D6B" w:rsidRPr="008F7B24" w14:paraId="09E17D3E" w14:textId="77777777" w:rsidTr="00B914EC">
        <w:trPr>
          <w:trHeight w:val="230"/>
          <w:ins w:id="4317" w:author="Arjan" w:date="2014-01-21T22:55:00Z"/>
        </w:trPr>
        <w:tc>
          <w:tcPr>
            <w:tcW w:w="3780" w:type="dxa"/>
            <w:tcBorders>
              <w:top w:val="nil"/>
              <w:left w:val="nil"/>
              <w:bottom w:val="nil"/>
              <w:right w:val="nil"/>
            </w:tcBorders>
          </w:tcPr>
          <w:p w14:paraId="5CEB97E5" w14:textId="77777777" w:rsidR="00765D6B" w:rsidRPr="008F7B24" w:rsidRDefault="00765D6B" w:rsidP="00B914EC">
            <w:pPr>
              <w:autoSpaceDE w:val="0"/>
              <w:autoSpaceDN w:val="0"/>
              <w:adjustRightInd w:val="0"/>
              <w:spacing w:after="0" w:line="240" w:lineRule="auto"/>
              <w:rPr>
                <w:ins w:id="4318"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14:paraId="552F1265" w14:textId="77777777" w:rsidR="00765D6B" w:rsidRPr="008F7B24" w:rsidRDefault="00765D6B" w:rsidP="00B914EC">
            <w:pPr>
              <w:autoSpaceDE w:val="0"/>
              <w:autoSpaceDN w:val="0"/>
              <w:adjustRightInd w:val="0"/>
              <w:spacing w:after="0" w:line="240" w:lineRule="auto"/>
              <w:rPr>
                <w:ins w:id="4319" w:author="Arjan" w:date="2014-01-21T22:55:00Z"/>
                <w:rFonts w:ascii="Arial" w:eastAsia="Times New Roman" w:hAnsi="Arial" w:cs="Arial"/>
                <w:color w:val="000000"/>
                <w:sz w:val="20"/>
                <w:szCs w:val="20"/>
              </w:rPr>
            </w:pPr>
          </w:p>
        </w:tc>
      </w:tr>
      <w:tr w:rsidR="00765D6B" w:rsidRPr="008F7B24" w14:paraId="61D0431D" w14:textId="77777777" w:rsidTr="00B914EC">
        <w:trPr>
          <w:trHeight w:val="230"/>
          <w:ins w:id="4320" w:author="Arjan" w:date="2014-01-21T22:55:00Z"/>
        </w:trPr>
        <w:tc>
          <w:tcPr>
            <w:tcW w:w="3780" w:type="dxa"/>
            <w:tcBorders>
              <w:top w:val="nil"/>
              <w:left w:val="nil"/>
              <w:bottom w:val="nil"/>
              <w:right w:val="nil"/>
            </w:tcBorders>
          </w:tcPr>
          <w:p w14:paraId="2A8E711E" w14:textId="77777777" w:rsidR="00765D6B" w:rsidRPr="008F7B24" w:rsidRDefault="00765D6B" w:rsidP="00B914EC">
            <w:pPr>
              <w:autoSpaceDE w:val="0"/>
              <w:autoSpaceDN w:val="0"/>
              <w:adjustRightInd w:val="0"/>
              <w:spacing w:after="0" w:line="240" w:lineRule="auto"/>
              <w:rPr>
                <w:ins w:id="4321" w:author="Arjan" w:date="2014-01-21T22:55:00Z"/>
                <w:rFonts w:ascii="Arial" w:eastAsia="Times New Roman" w:hAnsi="Arial" w:cs="Arial"/>
                <w:color w:val="000000"/>
                <w:sz w:val="20"/>
                <w:szCs w:val="20"/>
              </w:rPr>
            </w:pPr>
            <w:ins w:id="4322" w:author="Arjan" w:date="2014-01-21T22:55:00Z">
              <w:r w:rsidRPr="008F7B24">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35964B37" w14:textId="5578C065" w:rsidR="00765D6B" w:rsidRPr="008F7B24" w:rsidRDefault="009060D1" w:rsidP="00B914EC">
            <w:pPr>
              <w:autoSpaceDE w:val="0"/>
              <w:autoSpaceDN w:val="0"/>
              <w:adjustRightInd w:val="0"/>
              <w:spacing w:after="0" w:line="240" w:lineRule="auto"/>
              <w:rPr>
                <w:ins w:id="4323" w:author="Arjan" w:date="2014-01-21T22:55:00Z"/>
                <w:rFonts w:ascii="Arial" w:eastAsia="Times New Roman" w:hAnsi="Arial" w:cs="Arial"/>
                <w:color w:val="000000"/>
                <w:sz w:val="20"/>
                <w:szCs w:val="20"/>
              </w:rPr>
            </w:pPr>
            <w:ins w:id="4324" w:author="Arjan Kloosterboer" w:date="2017-09-22T00:22:00Z">
              <w:r>
                <w:rPr>
                  <w:rFonts w:ascii="Arial" w:eastAsia="Times New Roman" w:hAnsi="Arial" w:cs="Arial"/>
                  <w:color w:val="000000"/>
                  <w:sz w:val="20"/>
                  <w:szCs w:val="20"/>
                </w:rPr>
                <w:t>Zie groep</w:t>
              </w:r>
            </w:ins>
          </w:p>
        </w:tc>
      </w:tr>
      <w:tr w:rsidR="00765D6B" w:rsidRPr="008F7B24" w14:paraId="06C29861" w14:textId="77777777" w:rsidTr="00B914EC">
        <w:trPr>
          <w:trHeight w:val="230"/>
          <w:ins w:id="4325" w:author="Arjan" w:date="2014-01-21T22:55:00Z"/>
        </w:trPr>
        <w:tc>
          <w:tcPr>
            <w:tcW w:w="3780" w:type="dxa"/>
            <w:tcBorders>
              <w:top w:val="nil"/>
              <w:left w:val="nil"/>
              <w:bottom w:val="nil"/>
              <w:right w:val="nil"/>
            </w:tcBorders>
          </w:tcPr>
          <w:p w14:paraId="0DAB89FA" w14:textId="77777777" w:rsidR="00765D6B" w:rsidRPr="008F7B24" w:rsidRDefault="00765D6B" w:rsidP="00B914EC">
            <w:pPr>
              <w:autoSpaceDE w:val="0"/>
              <w:autoSpaceDN w:val="0"/>
              <w:adjustRightInd w:val="0"/>
              <w:spacing w:after="0" w:line="240" w:lineRule="auto"/>
              <w:rPr>
                <w:ins w:id="4326"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14:paraId="08D8F884" w14:textId="77777777" w:rsidR="00765D6B" w:rsidRPr="008F7B24" w:rsidRDefault="00765D6B" w:rsidP="00B914EC">
            <w:pPr>
              <w:autoSpaceDE w:val="0"/>
              <w:autoSpaceDN w:val="0"/>
              <w:adjustRightInd w:val="0"/>
              <w:spacing w:after="0" w:line="240" w:lineRule="auto"/>
              <w:rPr>
                <w:ins w:id="4327" w:author="Arjan" w:date="2014-01-21T22:55:00Z"/>
                <w:rFonts w:ascii="Arial" w:eastAsia="Times New Roman" w:hAnsi="Arial" w:cs="Arial"/>
                <w:color w:val="000000"/>
                <w:sz w:val="20"/>
                <w:szCs w:val="20"/>
              </w:rPr>
            </w:pPr>
          </w:p>
        </w:tc>
      </w:tr>
      <w:tr w:rsidR="00765D6B" w:rsidRPr="008F7B24" w14:paraId="007EBA36" w14:textId="77777777" w:rsidTr="00B914EC">
        <w:trPr>
          <w:trHeight w:val="230"/>
          <w:ins w:id="4328" w:author="Arjan" w:date="2014-01-21T22:55:00Z"/>
        </w:trPr>
        <w:tc>
          <w:tcPr>
            <w:tcW w:w="3780" w:type="dxa"/>
            <w:tcBorders>
              <w:top w:val="nil"/>
              <w:left w:val="nil"/>
              <w:bottom w:val="nil"/>
              <w:right w:val="nil"/>
            </w:tcBorders>
          </w:tcPr>
          <w:p w14:paraId="725C6C18" w14:textId="77777777" w:rsidR="00765D6B" w:rsidRPr="008F7B24" w:rsidRDefault="00765D6B" w:rsidP="00B914EC">
            <w:pPr>
              <w:autoSpaceDE w:val="0"/>
              <w:autoSpaceDN w:val="0"/>
              <w:adjustRightInd w:val="0"/>
              <w:spacing w:after="0" w:line="240" w:lineRule="auto"/>
              <w:rPr>
                <w:ins w:id="4329" w:author="Arjan" w:date="2014-01-21T22:55:00Z"/>
                <w:rFonts w:ascii="Arial" w:eastAsia="Times New Roman" w:hAnsi="Arial" w:cs="Arial"/>
                <w:color w:val="000000"/>
                <w:sz w:val="20"/>
                <w:szCs w:val="20"/>
              </w:rPr>
            </w:pPr>
            <w:ins w:id="4330" w:author="Arjan" w:date="2014-01-21T22:55:00Z">
              <w:r w:rsidRPr="008F7B24">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5EABD106" w14:textId="77777777" w:rsidR="00765D6B" w:rsidRPr="008F7B24" w:rsidRDefault="00765D6B" w:rsidP="00B914EC">
            <w:pPr>
              <w:autoSpaceDE w:val="0"/>
              <w:autoSpaceDN w:val="0"/>
              <w:adjustRightInd w:val="0"/>
              <w:spacing w:after="0" w:line="240" w:lineRule="auto"/>
              <w:rPr>
                <w:ins w:id="4331" w:author="Arjan" w:date="2014-01-21T22:55:00Z"/>
                <w:rFonts w:ascii="Arial" w:eastAsia="Times New Roman" w:hAnsi="Arial" w:cs="Arial"/>
                <w:color w:val="000000"/>
                <w:sz w:val="20"/>
                <w:szCs w:val="20"/>
              </w:rPr>
            </w:pPr>
            <w:ins w:id="4332" w:author="Arjan" w:date="2014-01-21T22:55:00Z">
              <w:r>
                <w:rPr>
                  <w:rFonts w:ascii="Arial" w:eastAsia="Times New Roman" w:hAnsi="Arial" w:cs="Arial"/>
                  <w:color w:val="000000"/>
                  <w:sz w:val="20"/>
                  <w:szCs w:val="20"/>
                </w:rPr>
                <w:t>Nee</w:t>
              </w:r>
            </w:ins>
          </w:p>
        </w:tc>
      </w:tr>
      <w:tr w:rsidR="00765D6B" w:rsidRPr="008F7B24" w14:paraId="6B68B3E2" w14:textId="77777777" w:rsidTr="00B914EC">
        <w:trPr>
          <w:trHeight w:val="230"/>
          <w:ins w:id="4333" w:author="Arjan" w:date="2014-01-21T22:55:00Z"/>
        </w:trPr>
        <w:tc>
          <w:tcPr>
            <w:tcW w:w="3780" w:type="dxa"/>
            <w:tcBorders>
              <w:top w:val="nil"/>
              <w:left w:val="nil"/>
              <w:bottom w:val="nil"/>
              <w:right w:val="nil"/>
            </w:tcBorders>
          </w:tcPr>
          <w:p w14:paraId="18BA53BB" w14:textId="77777777" w:rsidR="00765D6B" w:rsidRPr="008F7B24" w:rsidRDefault="00765D6B" w:rsidP="00B914EC">
            <w:pPr>
              <w:autoSpaceDE w:val="0"/>
              <w:autoSpaceDN w:val="0"/>
              <w:adjustRightInd w:val="0"/>
              <w:spacing w:after="0" w:line="240" w:lineRule="auto"/>
              <w:rPr>
                <w:ins w:id="4334"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14:paraId="3F2AE38F" w14:textId="77777777" w:rsidR="00765D6B" w:rsidRPr="008F7B24" w:rsidRDefault="00765D6B" w:rsidP="00B914EC">
            <w:pPr>
              <w:autoSpaceDE w:val="0"/>
              <w:autoSpaceDN w:val="0"/>
              <w:adjustRightInd w:val="0"/>
              <w:spacing w:after="0" w:line="240" w:lineRule="auto"/>
              <w:rPr>
                <w:ins w:id="4335" w:author="Arjan" w:date="2014-01-21T22:55:00Z"/>
                <w:rFonts w:ascii="Arial" w:eastAsia="Times New Roman" w:hAnsi="Arial" w:cs="Arial"/>
                <w:color w:val="000000"/>
                <w:sz w:val="20"/>
                <w:szCs w:val="20"/>
              </w:rPr>
            </w:pPr>
          </w:p>
        </w:tc>
      </w:tr>
      <w:tr w:rsidR="00765D6B" w:rsidRPr="008F7B24" w14:paraId="25C7BAD7" w14:textId="77777777" w:rsidTr="00B914EC">
        <w:trPr>
          <w:trHeight w:val="230"/>
          <w:ins w:id="4336" w:author="Arjan" w:date="2014-01-21T22:55:00Z"/>
        </w:trPr>
        <w:tc>
          <w:tcPr>
            <w:tcW w:w="3780" w:type="dxa"/>
            <w:tcBorders>
              <w:top w:val="nil"/>
              <w:left w:val="nil"/>
              <w:bottom w:val="nil"/>
              <w:right w:val="nil"/>
            </w:tcBorders>
          </w:tcPr>
          <w:p w14:paraId="2AC9DFD6" w14:textId="77777777" w:rsidR="00765D6B" w:rsidRPr="008F7B24" w:rsidRDefault="00765D6B" w:rsidP="00B914EC">
            <w:pPr>
              <w:autoSpaceDE w:val="0"/>
              <w:autoSpaceDN w:val="0"/>
              <w:adjustRightInd w:val="0"/>
              <w:spacing w:after="0" w:line="240" w:lineRule="auto"/>
              <w:rPr>
                <w:ins w:id="4337" w:author="Arjan" w:date="2014-01-21T22:55:00Z"/>
                <w:rFonts w:ascii="Arial" w:eastAsia="Times New Roman" w:hAnsi="Arial" w:cs="Arial"/>
                <w:color w:val="000000"/>
                <w:sz w:val="20"/>
                <w:szCs w:val="20"/>
              </w:rPr>
            </w:pPr>
            <w:ins w:id="4338" w:author="Arjan" w:date="2014-01-21T22:55:00Z">
              <w:r w:rsidRPr="008F7B24">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1D9CDC9A" w14:textId="77777777" w:rsidR="00765D6B" w:rsidRPr="008F7B24" w:rsidRDefault="00765D6B" w:rsidP="00B914EC">
            <w:pPr>
              <w:autoSpaceDE w:val="0"/>
              <w:autoSpaceDN w:val="0"/>
              <w:adjustRightInd w:val="0"/>
              <w:spacing w:after="0" w:line="240" w:lineRule="auto"/>
              <w:rPr>
                <w:ins w:id="4339" w:author="Arjan" w:date="2014-01-21T22:55:00Z"/>
                <w:rFonts w:ascii="Arial" w:eastAsia="Times New Roman" w:hAnsi="Arial" w:cs="Arial"/>
                <w:color w:val="000000"/>
                <w:sz w:val="20"/>
                <w:szCs w:val="20"/>
              </w:rPr>
            </w:pPr>
            <w:ins w:id="4340" w:author="Arjan" w:date="2014-01-21T22:55:00Z">
              <w:r w:rsidRPr="008F7B24">
                <w:rPr>
                  <w:rFonts w:ascii="Arial" w:eastAsia="Times New Roman" w:hAnsi="Arial" w:cs="Arial"/>
                  <w:color w:val="000000"/>
                  <w:sz w:val="20"/>
                  <w:szCs w:val="20"/>
                </w:rPr>
                <w:t>Nee</w:t>
              </w:r>
            </w:ins>
          </w:p>
        </w:tc>
      </w:tr>
      <w:tr w:rsidR="00765D6B" w:rsidRPr="008F7B24" w14:paraId="4FC720C8" w14:textId="77777777" w:rsidTr="00B914EC">
        <w:trPr>
          <w:trHeight w:val="230"/>
          <w:ins w:id="4341" w:author="Arjan" w:date="2014-01-21T22:55:00Z"/>
        </w:trPr>
        <w:tc>
          <w:tcPr>
            <w:tcW w:w="3780" w:type="dxa"/>
            <w:tcBorders>
              <w:top w:val="nil"/>
              <w:left w:val="nil"/>
              <w:bottom w:val="nil"/>
              <w:right w:val="nil"/>
            </w:tcBorders>
          </w:tcPr>
          <w:p w14:paraId="7A579B1A" w14:textId="77777777" w:rsidR="00765D6B" w:rsidRPr="008F7B24" w:rsidRDefault="00765D6B" w:rsidP="00B914EC">
            <w:pPr>
              <w:autoSpaceDE w:val="0"/>
              <w:autoSpaceDN w:val="0"/>
              <w:adjustRightInd w:val="0"/>
              <w:spacing w:after="0" w:line="240" w:lineRule="auto"/>
              <w:rPr>
                <w:ins w:id="4342"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14:paraId="0DE61BDA" w14:textId="77777777" w:rsidR="00765D6B" w:rsidRPr="008F7B24" w:rsidRDefault="00765D6B" w:rsidP="00B914EC">
            <w:pPr>
              <w:autoSpaceDE w:val="0"/>
              <w:autoSpaceDN w:val="0"/>
              <w:adjustRightInd w:val="0"/>
              <w:spacing w:after="0" w:line="240" w:lineRule="auto"/>
              <w:rPr>
                <w:ins w:id="4343" w:author="Arjan" w:date="2014-01-21T22:55:00Z"/>
                <w:rFonts w:ascii="Arial" w:eastAsia="Times New Roman" w:hAnsi="Arial" w:cs="Arial"/>
                <w:color w:val="000000"/>
                <w:sz w:val="20"/>
                <w:szCs w:val="20"/>
              </w:rPr>
            </w:pPr>
          </w:p>
        </w:tc>
      </w:tr>
      <w:tr w:rsidR="00765D6B" w:rsidRPr="008F7B24" w14:paraId="7E3D9D15" w14:textId="77777777" w:rsidTr="00B914EC">
        <w:trPr>
          <w:trHeight w:val="411"/>
          <w:ins w:id="4344" w:author="Arjan" w:date="2014-01-21T22:55:00Z"/>
        </w:trPr>
        <w:tc>
          <w:tcPr>
            <w:tcW w:w="3780" w:type="dxa"/>
            <w:tcBorders>
              <w:top w:val="nil"/>
              <w:left w:val="nil"/>
              <w:bottom w:val="nil"/>
              <w:right w:val="nil"/>
            </w:tcBorders>
          </w:tcPr>
          <w:p w14:paraId="25418767" w14:textId="77777777" w:rsidR="00765D6B" w:rsidRPr="008F7B24" w:rsidRDefault="00765D6B" w:rsidP="00B914EC">
            <w:pPr>
              <w:autoSpaceDE w:val="0"/>
              <w:autoSpaceDN w:val="0"/>
              <w:adjustRightInd w:val="0"/>
              <w:spacing w:after="0" w:line="240" w:lineRule="auto"/>
              <w:rPr>
                <w:ins w:id="4345" w:author="Arjan" w:date="2014-01-21T22:55:00Z"/>
                <w:rFonts w:ascii="Arial" w:eastAsia="Times New Roman" w:hAnsi="Arial" w:cs="Arial"/>
                <w:color w:val="000000"/>
                <w:sz w:val="20"/>
                <w:szCs w:val="20"/>
              </w:rPr>
            </w:pPr>
            <w:ins w:id="4346" w:author="Arjan" w:date="2014-01-21T22:55:00Z">
              <w:r w:rsidRPr="008F7B24">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5DF43FBA" w14:textId="77777777" w:rsidR="00765D6B" w:rsidRPr="008F7B24" w:rsidRDefault="00765D6B" w:rsidP="00B914EC">
            <w:pPr>
              <w:autoSpaceDE w:val="0"/>
              <w:autoSpaceDN w:val="0"/>
              <w:adjustRightInd w:val="0"/>
              <w:spacing w:after="0" w:line="240" w:lineRule="auto"/>
              <w:rPr>
                <w:ins w:id="4347" w:author="Arjan" w:date="2014-01-21T22:55:00Z"/>
                <w:rFonts w:ascii="Arial" w:eastAsia="Times New Roman" w:hAnsi="Arial" w:cs="Arial"/>
                <w:color w:val="000000"/>
                <w:sz w:val="20"/>
                <w:szCs w:val="20"/>
              </w:rPr>
            </w:pPr>
            <w:ins w:id="4348" w:author="Arjan" w:date="2014-01-21T22:55:00Z">
              <w:r w:rsidRPr="008F7B24">
                <w:rPr>
                  <w:rFonts w:ascii="Arial" w:eastAsia="Times New Roman" w:hAnsi="Arial" w:cs="Arial"/>
                  <w:color w:val="000000"/>
                  <w:sz w:val="20"/>
                  <w:szCs w:val="20"/>
                </w:rPr>
                <w:t>Nee</w:t>
              </w:r>
            </w:ins>
          </w:p>
        </w:tc>
      </w:tr>
      <w:tr w:rsidR="00765D6B" w:rsidRPr="008F7B24" w14:paraId="63D00358" w14:textId="77777777" w:rsidTr="00B914EC">
        <w:trPr>
          <w:trHeight w:val="245"/>
          <w:ins w:id="4349" w:author="Arjan" w:date="2014-01-21T22:55:00Z"/>
        </w:trPr>
        <w:tc>
          <w:tcPr>
            <w:tcW w:w="3780" w:type="dxa"/>
            <w:tcBorders>
              <w:top w:val="nil"/>
              <w:left w:val="nil"/>
              <w:bottom w:val="nil"/>
              <w:right w:val="nil"/>
            </w:tcBorders>
          </w:tcPr>
          <w:p w14:paraId="1CC018A8" w14:textId="77777777" w:rsidR="00765D6B" w:rsidRPr="008F7B24" w:rsidRDefault="00765D6B" w:rsidP="00B914EC">
            <w:pPr>
              <w:autoSpaceDE w:val="0"/>
              <w:autoSpaceDN w:val="0"/>
              <w:adjustRightInd w:val="0"/>
              <w:spacing w:after="0" w:line="240" w:lineRule="auto"/>
              <w:rPr>
                <w:ins w:id="4350"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14:paraId="107E9969" w14:textId="77777777" w:rsidR="00765D6B" w:rsidRPr="008F7B24" w:rsidRDefault="00765D6B" w:rsidP="00B914EC">
            <w:pPr>
              <w:autoSpaceDE w:val="0"/>
              <w:autoSpaceDN w:val="0"/>
              <w:adjustRightInd w:val="0"/>
              <w:spacing w:after="0" w:line="240" w:lineRule="auto"/>
              <w:rPr>
                <w:ins w:id="4351" w:author="Arjan" w:date="2014-01-21T22:55:00Z"/>
                <w:rFonts w:ascii="Arial" w:eastAsia="Times New Roman" w:hAnsi="Arial" w:cs="Arial"/>
                <w:color w:val="000000"/>
                <w:sz w:val="20"/>
                <w:szCs w:val="20"/>
              </w:rPr>
            </w:pPr>
          </w:p>
        </w:tc>
      </w:tr>
      <w:tr w:rsidR="00765D6B" w:rsidRPr="008F7B24" w14:paraId="57D53742" w14:textId="77777777" w:rsidTr="00B914EC">
        <w:trPr>
          <w:trHeight w:val="230"/>
          <w:ins w:id="4352" w:author="Arjan" w:date="2014-01-21T22:55:00Z"/>
        </w:trPr>
        <w:tc>
          <w:tcPr>
            <w:tcW w:w="3780" w:type="dxa"/>
            <w:tcBorders>
              <w:top w:val="nil"/>
              <w:left w:val="nil"/>
              <w:bottom w:val="nil"/>
              <w:right w:val="nil"/>
            </w:tcBorders>
          </w:tcPr>
          <w:p w14:paraId="3E1D3BA2" w14:textId="77777777" w:rsidR="00765D6B" w:rsidRPr="008F7B24" w:rsidRDefault="00765D6B" w:rsidP="00B914EC">
            <w:pPr>
              <w:autoSpaceDE w:val="0"/>
              <w:autoSpaceDN w:val="0"/>
              <w:adjustRightInd w:val="0"/>
              <w:spacing w:after="0" w:line="240" w:lineRule="auto"/>
              <w:rPr>
                <w:ins w:id="4353" w:author="Arjan" w:date="2014-01-21T22:55:00Z"/>
                <w:rFonts w:ascii="Arial" w:eastAsia="Times New Roman" w:hAnsi="Arial" w:cs="Arial"/>
                <w:color w:val="000000"/>
                <w:sz w:val="20"/>
                <w:szCs w:val="20"/>
              </w:rPr>
            </w:pPr>
            <w:ins w:id="4354" w:author="Arjan" w:date="2014-01-21T22:55:00Z">
              <w:r w:rsidRPr="008F7B24">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02858894" w14:textId="77777777" w:rsidR="00765D6B" w:rsidRPr="008F7B24" w:rsidRDefault="00765D6B" w:rsidP="00B914EC">
            <w:pPr>
              <w:autoSpaceDE w:val="0"/>
              <w:autoSpaceDN w:val="0"/>
              <w:adjustRightInd w:val="0"/>
              <w:spacing w:after="0" w:line="240" w:lineRule="auto"/>
              <w:rPr>
                <w:ins w:id="4355" w:author="Arjan" w:date="2014-01-21T22:55:00Z"/>
                <w:rFonts w:ascii="Arial" w:eastAsia="Times New Roman" w:hAnsi="Arial" w:cs="Arial"/>
                <w:color w:val="000000"/>
                <w:sz w:val="20"/>
                <w:szCs w:val="20"/>
              </w:rPr>
            </w:pPr>
            <w:ins w:id="4356" w:author="Arjan" w:date="2014-01-21T22:58:00Z">
              <w:r>
                <w:rPr>
                  <w:rFonts w:ascii="Arial" w:hAnsi="Arial" w:cs="Arial"/>
                  <w:sz w:val="20"/>
                  <w:szCs w:val="20"/>
                  <w:lang w:val="en-AU"/>
                </w:rPr>
                <w:t>0</w:t>
              </w:r>
            </w:ins>
            <w:ins w:id="4357" w:author="Arjan" w:date="2014-01-21T22:55:00Z">
              <w:r w:rsidRPr="008F7B24">
                <w:rPr>
                  <w:rFonts w:ascii="Arial" w:eastAsia="Times New Roman" w:hAnsi="Arial" w:cs="Arial"/>
                  <w:color w:val="000000"/>
                  <w:sz w:val="20"/>
                  <w:szCs w:val="20"/>
                </w:rPr>
                <w:t xml:space="preserve"> - </w:t>
              </w:r>
              <w:r w:rsidR="00DA5D93" w:rsidRPr="008F7B24">
                <w:rPr>
                  <w:rFonts w:ascii="Arial" w:eastAsia="Times New Roman" w:hAnsi="Arial" w:cs="Arial"/>
                  <w:color w:val="000000"/>
                  <w:sz w:val="20"/>
                  <w:szCs w:val="20"/>
                </w:rPr>
                <w:fldChar w:fldCharType="begin" w:fldLock="1"/>
              </w:r>
              <w:r w:rsidRPr="008F7B24">
                <w:rPr>
                  <w:rFonts w:ascii="Arial" w:eastAsia="Times New Roman" w:hAnsi="Arial" w:cs="Arial"/>
                  <w:color w:val="000000"/>
                  <w:sz w:val="20"/>
                  <w:szCs w:val="20"/>
                </w:rPr>
                <w:instrText>MERGEFIELD Att.UpperBound</w:instrText>
              </w:r>
              <w:r w:rsidR="00DA5D93" w:rsidRPr="008F7B24">
                <w:rPr>
                  <w:rFonts w:ascii="Arial" w:eastAsia="Times New Roman" w:hAnsi="Arial" w:cs="Arial"/>
                  <w:color w:val="000000"/>
                  <w:sz w:val="20"/>
                  <w:szCs w:val="20"/>
                </w:rPr>
                <w:fldChar w:fldCharType="separate"/>
              </w:r>
              <w:r w:rsidRPr="008F7B24">
                <w:rPr>
                  <w:rFonts w:ascii="Arial" w:eastAsia="Times New Roman" w:hAnsi="Arial" w:cs="Arial"/>
                  <w:color w:val="000000"/>
                  <w:sz w:val="20"/>
                  <w:szCs w:val="20"/>
                </w:rPr>
                <w:t>1</w:t>
              </w:r>
              <w:r w:rsidR="00DA5D93" w:rsidRPr="008F7B24">
                <w:rPr>
                  <w:rFonts w:ascii="Arial" w:eastAsia="Times New Roman" w:hAnsi="Arial" w:cs="Arial"/>
                  <w:color w:val="000000"/>
                  <w:sz w:val="20"/>
                  <w:szCs w:val="20"/>
                </w:rPr>
                <w:fldChar w:fldCharType="end"/>
              </w:r>
            </w:ins>
          </w:p>
        </w:tc>
      </w:tr>
      <w:tr w:rsidR="00765D6B" w:rsidRPr="008F7B24" w14:paraId="60916171" w14:textId="77777777" w:rsidTr="00B914EC">
        <w:trPr>
          <w:trHeight w:val="230"/>
          <w:ins w:id="4358" w:author="Arjan" w:date="2014-01-21T22:55:00Z"/>
        </w:trPr>
        <w:tc>
          <w:tcPr>
            <w:tcW w:w="3780" w:type="dxa"/>
            <w:tcBorders>
              <w:top w:val="nil"/>
              <w:left w:val="nil"/>
              <w:bottom w:val="nil"/>
              <w:right w:val="nil"/>
            </w:tcBorders>
          </w:tcPr>
          <w:p w14:paraId="29B5C03D" w14:textId="77777777" w:rsidR="00765D6B" w:rsidRPr="008F7B24" w:rsidRDefault="00765D6B" w:rsidP="00B914EC">
            <w:pPr>
              <w:autoSpaceDE w:val="0"/>
              <w:autoSpaceDN w:val="0"/>
              <w:adjustRightInd w:val="0"/>
              <w:spacing w:after="0" w:line="240" w:lineRule="auto"/>
              <w:rPr>
                <w:ins w:id="4359"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14:paraId="3C9CA5CC" w14:textId="77777777" w:rsidR="00765D6B" w:rsidRPr="008F7B24" w:rsidRDefault="00765D6B" w:rsidP="00B914EC">
            <w:pPr>
              <w:autoSpaceDE w:val="0"/>
              <w:autoSpaceDN w:val="0"/>
              <w:adjustRightInd w:val="0"/>
              <w:spacing w:after="0" w:line="240" w:lineRule="auto"/>
              <w:rPr>
                <w:ins w:id="4360" w:author="Arjan" w:date="2014-01-21T22:55:00Z"/>
                <w:rFonts w:ascii="Arial" w:eastAsia="Times New Roman" w:hAnsi="Arial" w:cs="Arial"/>
                <w:color w:val="000000"/>
                <w:sz w:val="20"/>
                <w:szCs w:val="20"/>
              </w:rPr>
            </w:pPr>
          </w:p>
        </w:tc>
      </w:tr>
      <w:tr w:rsidR="00765D6B" w:rsidRPr="008F7B24" w14:paraId="0FCDB084" w14:textId="77777777" w:rsidTr="00B914EC">
        <w:trPr>
          <w:trHeight w:val="230"/>
          <w:ins w:id="4361" w:author="Arjan" w:date="2014-01-21T22:55:00Z"/>
        </w:trPr>
        <w:tc>
          <w:tcPr>
            <w:tcW w:w="3780" w:type="dxa"/>
            <w:tcBorders>
              <w:top w:val="nil"/>
              <w:left w:val="nil"/>
              <w:bottom w:val="nil"/>
              <w:right w:val="nil"/>
            </w:tcBorders>
          </w:tcPr>
          <w:p w14:paraId="44542031" w14:textId="77777777" w:rsidR="00765D6B" w:rsidRPr="008F7B24" w:rsidRDefault="00765D6B" w:rsidP="00B914EC">
            <w:pPr>
              <w:autoSpaceDE w:val="0"/>
              <w:autoSpaceDN w:val="0"/>
              <w:adjustRightInd w:val="0"/>
              <w:spacing w:after="0" w:line="240" w:lineRule="auto"/>
              <w:rPr>
                <w:ins w:id="4362" w:author="Arjan" w:date="2014-01-21T22:55:00Z"/>
                <w:rFonts w:ascii="Arial" w:eastAsia="Times New Roman" w:hAnsi="Arial" w:cs="Arial"/>
                <w:color w:val="000000"/>
                <w:sz w:val="20"/>
                <w:szCs w:val="20"/>
              </w:rPr>
            </w:pPr>
            <w:ins w:id="4363" w:author="Arjan" w:date="2014-01-21T22:55:00Z">
              <w:r w:rsidRPr="008F7B24">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6A63C01B" w14:textId="77777777" w:rsidR="00765D6B" w:rsidRPr="008F7B24" w:rsidRDefault="00765D6B" w:rsidP="00B914EC">
            <w:pPr>
              <w:autoSpaceDE w:val="0"/>
              <w:autoSpaceDN w:val="0"/>
              <w:adjustRightInd w:val="0"/>
              <w:spacing w:after="0" w:line="240" w:lineRule="auto"/>
              <w:rPr>
                <w:ins w:id="4364" w:author="Arjan" w:date="2014-01-21T22:55:00Z"/>
                <w:rFonts w:ascii="Arial" w:eastAsia="Times New Roman" w:hAnsi="Arial" w:cs="Arial"/>
                <w:color w:val="000000"/>
                <w:sz w:val="20"/>
                <w:szCs w:val="20"/>
              </w:rPr>
            </w:pPr>
            <w:ins w:id="4365" w:author="Arjan" w:date="2014-01-21T22:55:00Z">
              <w:r w:rsidRPr="008F7B24">
                <w:rPr>
                  <w:rFonts w:ascii="Arial" w:eastAsia="Times New Roman" w:hAnsi="Arial" w:cs="Arial"/>
                  <w:color w:val="000000"/>
                  <w:sz w:val="20"/>
                  <w:szCs w:val="20"/>
                </w:rPr>
                <w:t>Gemeentelijk basisgegeven</w:t>
              </w:r>
            </w:ins>
          </w:p>
        </w:tc>
      </w:tr>
      <w:tr w:rsidR="00765D6B" w:rsidRPr="008F7B24" w14:paraId="7CA6953D" w14:textId="77777777" w:rsidTr="00B914EC">
        <w:trPr>
          <w:trHeight w:val="230"/>
          <w:ins w:id="4366" w:author="Arjan" w:date="2014-01-21T22:55:00Z"/>
        </w:trPr>
        <w:tc>
          <w:tcPr>
            <w:tcW w:w="3780" w:type="dxa"/>
            <w:tcBorders>
              <w:top w:val="nil"/>
              <w:left w:val="nil"/>
              <w:right w:val="nil"/>
            </w:tcBorders>
          </w:tcPr>
          <w:p w14:paraId="60F97039" w14:textId="77777777" w:rsidR="00765D6B" w:rsidRPr="008F7B24" w:rsidRDefault="00765D6B" w:rsidP="00B914EC">
            <w:pPr>
              <w:autoSpaceDE w:val="0"/>
              <w:autoSpaceDN w:val="0"/>
              <w:adjustRightInd w:val="0"/>
              <w:spacing w:after="0" w:line="240" w:lineRule="auto"/>
              <w:rPr>
                <w:ins w:id="4367" w:author="Arjan" w:date="2014-01-21T22:55:00Z"/>
                <w:rFonts w:ascii="Arial" w:eastAsia="Times New Roman" w:hAnsi="Arial" w:cs="Arial"/>
                <w:b/>
                <w:bCs/>
                <w:color w:val="000000"/>
                <w:sz w:val="20"/>
                <w:szCs w:val="20"/>
              </w:rPr>
            </w:pPr>
          </w:p>
        </w:tc>
        <w:tc>
          <w:tcPr>
            <w:tcW w:w="5580" w:type="dxa"/>
            <w:tcBorders>
              <w:top w:val="nil"/>
              <w:left w:val="nil"/>
              <w:right w:val="nil"/>
            </w:tcBorders>
          </w:tcPr>
          <w:p w14:paraId="5C53245B" w14:textId="77777777" w:rsidR="00765D6B" w:rsidRPr="008F7B24" w:rsidRDefault="00765D6B" w:rsidP="00B914EC">
            <w:pPr>
              <w:autoSpaceDE w:val="0"/>
              <w:autoSpaceDN w:val="0"/>
              <w:adjustRightInd w:val="0"/>
              <w:spacing w:after="0" w:line="240" w:lineRule="auto"/>
              <w:rPr>
                <w:ins w:id="4368" w:author="Arjan" w:date="2014-01-21T22:55:00Z"/>
                <w:rFonts w:ascii="Arial" w:eastAsia="Times New Roman" w:hAnsi="Arial" w:cs="Arial"/>
                <w:color w:val="000000"/>
                <w:sz w:val="20"/>
                <w:szCs w:val="20"/>
              </w:rPr>
            </w:pPr>
          </w:p>
        </w:tc>
      </w:tr>
      <w:tr w:rsidR="00765D6B" w:rsidRPr="008F7B24" w14:paraId="5B7DEBDA" w14:textId="77777777" w:rsidTr="00B914EC">
        <w:trPr>
          <w:trHeight w:val="230"/>
          <w:ins w:id="4369" w:author="Arjan" w:date="2014-01-21T22:55:00Z"/>
        </w:trPr>
        <w:tc>
          <w:tcPr>
            <w:tcW w:w="3780" w:type="dxa"/>
            <w:tcBorders>
              <w:top w:val="nil"/>
              <w:left w:val="nil"/>
              <w:bottom w:val="single" w:sz="4" w:space="0" w:color="auto"/>
              <w:right w:val="nil"/>
            </w:tcBorders>
          </w:tcPr>
          <w:p w14:paraId="1DB851BA" w14:textId="77777777" w:rsidR="00765D6B" w:rsidRPr="008F7B24" w:rsidRDefault="00765D6B" w:rsidP="00B914EC">
            <w:pPr>
              <w:autoSpaceDE w:val="0"/>
              <w:autoSpaceDN w:val="0"/>
              <w:adjustRightInd w:val="0"/>
              <w:spacing w:after="0" w:line="240" w:lineRule="auto"/>
              <w:rPr>
                <w:ins w:id="4370" w:author="Arjan" w:date="2014-01-21T22:55:00Z"/>
                <w:rFonts w:ascii="Arial" w:eastAsia="Times New Roman" w:hAnsi="Arial" w:cs="Arial"/>
                <w:b/>
                <w:bCs/>
                <w:color w:val="000000"/>
                <w:sz w:val="20"/>
                <w:szCs w:val="20"/>
              </w:rPr>
            </w:pPr>
            <w:ins w:id="4371" w:author="Arjan" w:date="2014-01-21T22:55:00Z">
              <w:r w:rsidRPr="008F7B24">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43241D1E" w14:textId="77777777" w:rsidR="00765D6B" w:rsidRPr="008F7B24" w:rsidRDefault="00765D6B" w:rsidP="00B914EC">
            <w:pPr>
              <w:autoSpaceDE w:val="0"/>
              <w:autoSpaceDN w:val="0"/>
              <w:adjustRightInd w:val="0"/>
              <w:spacing w:after="0" w:line="240" w:lineRule="auto"/>
              <w:rPr>
                <w:ins w:id="4372" w:author="Arjan" w:date="2014-01-21T22:55:00Z"/>
                <w:rFonts w:ascii="Arial" w:eastAsia="Times New Roman" w:hAnsi="Arial" w:cs="Arial"/>
                <w:color w:val="000000"/>
                <w:sz w:val="20"/>
                <w:szCs w:val="20"/>
              </w:rPr>
            </w:pPr>
            <w:ins w:id="4373" w:author="Arjan" w:date="2014-01-21T22:55:00Z">
              <w:r w:rsidRPr="008F7B24">
                <w:rPr>
                  <w:rFonts w:ascii="Arial" w:eastAsia="Times New Roman" w:hAnsi="Arial" w:cs="Arial"/>
                  <w:color w:val="000000"/>
                  <w:sz w:val="20"/>
                  <w:szCs w:val="20"/>
                </w:rPr>
                <w:t>-</w:t>
              </w:r>
            </w:ins>
          </w:p>
        </w:tc>
      </w:tr>
    </w:tbl>
    <w:p w14:paraId="08CDEFE0" w14:textId="77777777" w:rsidR="00AC6547" w:rsidDel="00806380" w:rsidRDefault="00AC6547" w:rsidP="00AC6547">
      <w:pPr>
        <w:rPr>
          <w:del w:id="4374" w:author="Arjan" w:date="2014-09-07T22:20:00Z"/>
        </w:rPr>
      </w:pPr>
      <w:bookmarkStart w:id="4375" w:name="_Toc404033852"/>
      <w:bookmarkStart w:id="4376" w:name="_Toc408779800"/>
      <w:bookmarkEnd w:id="4375"/>
      <w:bookmarkEnd w:id="4376"/>
    </w:p>
    <w:p w14:paraId="5F782A82" w14:textId="77777777" w:rsidR="00806380" w:rsidRDefault="00806380" w:rsidP="001B6B7E">
      <w:pPr>
        <w:pStyle w:val="Kop3"/>
      </w:pPr>
      <w:bookmarkStart w:id="4377" w:name="_Toc517094700"/>
      <w:r>
        <w:t>Ondertekening</w:t>
      </w:r>
      <w:bookmarkEnd w:id="4377"/>
    </w:p>
    <w:p w14:paraId="200397AB" w14:textId="77777777" w:rsidR="003C376A" w:rsidRPr="00DD0F4F" w:rsidRDefault="003C376A" w:rsidP="00AC6547">
      <w:pPr>
        <w:rPr>
          <w:lang w:val="nl-NL"/>
        </w:rPr>
      </w:pPr>
      <w:r w:rsidRPr="00DD0F4F">
        <w:rPr>
          <w:lang w:val="nl-NL"/>
        </w:rPr>
        <w:t xml:space="preserve">Steeds meer worden documenten digitaal ondertekend. </w:t>
      </w:r>
      <w:r w:rsidR="00057627" w:rsidRPr="00DD0F4F">
        <w:rPr>
          <w:lang w:val="nl-NL"/>
        </w:rPr>
        <w:t>Het is</w:t>
      </w:r>
      <w:r w:rsidRPr="00DD0F4F">
        <w:rPr>
          <w:lang w:val="nl-NL"/>
        </w:rPr>
        <w:t xml:space="preserve"> dan niet meer </w:t>
      </w:r>
      <w:r w:rsidR="00057627" w:rsidRPr="00DD0F4F">
        <w:rPr>
          <w:lang w:val="nl-NL"/>
        </w:rPr>
        <w:t>nodig het</w:t>
      </w:r>
      <w:r w:rsidRPr="00DD0F4F">
        <w:rPr>
          <w:lang w:val="nl-NL"/>
        </w:rPr>
        <w:t xml:space="preserve"> document af te drukken en te waarmerken om duidelijk te maken dat het om een echte kopie gaat van het ondertekende document.</w:t>
      </w:r>
      <w:r w:rsidR="00057627" w:rsidRPr="00DD0F4F">
        <w:rPr>
          <w:lang w:val="nl-NL"/>
        </w:rPr>
        <w:t xml:space="preserve"> Duidelijk moet wel zijn of een document (digitaal) ondertekend is. En zo ja, dan is het van belang hoe dit (digitaal) ondertekend is. Om deze duidelijkheid te verkrijgen, voegen we </w:t>
      </w:r>
      <w:r w:rsidR="009C5C81">
        <w:rPr>
          <w:lang w:val="nl-NL"/>
        </w:rPr>
        <w:t xml:space="preserve">een groepattribuutsoort met </w:t>
      </w:r>
      <w:r w:rsidR="00057627" w:rsidRPr="00DD0F4F">
        <w:rPr>
          <w:lang w:val="nl-NL"/>
        </w:rPr>
        <w:t xml:space="preserve">twee </w:t>
      </w:r>
      <w:r w:rsidR="009C5C81">
        <w:rPr>
          <w:lang w:val="nl-NL"/>
        </w:rPr>
        <w:t xml:space="preserve">sub </w:t>
      </w:r>
      <w:r w:rsidR="00057627" w:rsidRPr="00DD0F4F">
        <w:rPr>
          <w:lang w:val="nl-NL"/>
        </w:rPr>
        <w:t>attributen aan het INFORMATIEOBJECT toe.</w:t>
      </w:r>
    </w:p>
    <w:p w14:paraId="44DE37D0" w14:textId="77777777" w:rsidR="009C5C81" w:rsidRPr="006B0CA1" w:rsidRDefault="009C5C81" w:rsidP="009C5C81">
      <w:pPr>
        <w:widowControl w:val="0"/>
        <w:autoSpaceDE w:val="0"/>
        <w:autoSpaceDN w:val="0"/>
        <w:adjustRightInd w:val="0"/>
        <w:spacing w:before="240" w:after="60" w:line="240" w:lineRule="auto"/>
        <w:outlineLvl w:val="3"/>
        <w:rPr>
          <w:ins w:id="4378" w:author="Arjan" w:date="2015-01-11T21:43:00Z"/>
          <w:rFonts w:ascii="Arial" w:eastAsia="Times New Roman" w:hAnsi="Arial" w:cs="Arial"/>
          <w:b/>
          <w:color w:val="004080"/>
          <w:sz w:val="24"/>
          <w:szCs w:val="24"/>
          <w:lang w:eastAsia="nl-NL"/>
        </w:rPr>
      </w:pPr>
      <w:ins w:id="4379" w:author="Arjan" w:date="2015-01-11T21:43:00Z">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Groepattribuutsoort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Ondertekening</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756"/>
        <w:gridCol w:w="3261"/>
        <w:gridCol w:w="1563"/>
      </w:tblGrid>
      <w:tr w:rsidR="009C5C81" w:rsidRPr="008F7B24" w14:paraId="6CB13587" w14:textId="77777777" w:rsidTr="009C5C81">
        <w:trPr>
          <w:trHeight w:val="230"/>
          <w:ins w:id="4380" w:author="Arjan" w:date="2015-01-11T21:43:00Z"/>
        </w:trPr>
        <w:tc>
          <w:tcPr>
            <w:tcW w:w="3780" w:type="dxa"/>
            <w:tcBorders>
              <w:top w:val="single" w:sz="4" w:space="0" w:color="auto"/>
              <w:left w:val="nil"/>
              <w:bottom w:val="nil"/>
              <w:right w:val="nil"/>
            </w:tcBorders>
          </w:tcPr>
          <w:p w14:paraId="1C100559" w14:textId="77777777" w:rsidR="009C5C81" w:rsidRPr="008F7B24" w:rsidRDefault="009C5C81" w:rsidP="009C5C81">
            <w:pPr>
              <w:autoSpaceDE w:val="0"/>
              <w:autoSpaceDN w:val="0"/>
              <w:adjustRightInd w:val="0"/>
              <w:spacing w:after="0" w:line="240" w:lineRule="auto"/>
              <w:rPr>
                <w:ins w:id="4381" w:author="Arjan" w:date="2015-01-11T21:43:00Z"/>
                <w:rFonts w:ascii="Arial" w:eastAsia="Times New Roman" w:hAnsi="Arial" w:cs="Arial"/>
                <w:color w:val="000000"/>
                <w:sz w:val="20"/>
                <w:szCs w:val="20"/>
              </w:rPr>
            </w:pPr>
            <w:ins w:id="4382" w:author="Arjan" w:date="2015-01-11T21:43:00Z">
              <w:r w:rsidRPr="008F7B24">
                <w:rPr>
                  <w:rFonts w:ascii="Arial" w:eastAsia="Times New Roman" w:hAnsi="Arial" w:cs="Arial"/>
                  <w:b/>
                  <w:bCs/>
                  <w:color w:val="000000"/>
                  <w:sz w:val="20"/>
                  <w:szCs w:val="20"/>
                </w:rPr>
                <w:t xml:space="preserve">Naam </w:t>
              </w:r>
              <w:r>
                <w:rPr>
                  <w:rFonts w:ascii="Arial" w:eastAsia="Times New Roman" w:hAnsi="Arial" w:cs="Arial"/>
                  <w:b/>
                  <w:bCs/>
                  <w:color w:val="000000"/>
                  <w:sz w:val="20"/>
                  <w:szCs w:val="20"/>
                </w:rPr>
                <w:t>groep</w:t>
              </w:r>
              <w:r w:rsidRPr="008F7B24">
                <w:rPr>
                  <w:rFonts w:ascii="Arial" w:eastAsia="Times New Roman" w:hAnsi="Arial" w:cs="Arial"/>
                  <w:b/>
                  <w:bCs/>
                  <w:color w:val="000000"/>
                  <w:sz w:val="20"/>
                  <w:szCs w:val="20"/>
                </w:rPr>
                <w:t>attribuutsoort</w:t>
              </w:r>
            </w:ins>
          </w:p>
        </w:tc>
        <w:tc>
          <w:tcPr>
            <w:tcW w:w="5580" w:type="dxa"/>
            <w:gridSpan w:val="3"/>
            <w:tcBorders>
              <w:top w:val="single" w:sz="4" w:space="0" w:color="auto"/>
              <w:left w:val="nil"/>
              <w:bottom w:val="nil"/>
              <w:right w:val="nil"/>
            </w:tcBorders>
          </w:tcPr>
          <w:p w14:paraId="2DA9F88E" w14:textId="77777777" w:rsidR="009C5C81" w:rsidRPr="008F7B24" w:rsidRDefault="009C5C81" w:rsidP="009C5C81">
            <w:pPr>
              <w:autoSpaceDE w:val="0"/>
              <w:autoSpaceDN w:val="0"/>
              <w:adjustRightInd w:val="0"/>
              <w:spacing w:after="0" w:line="240" w:lineRule="auto"/>
              <w:rPr>
                <w:ins w:id="4383" w:author="Arjan" w:date="2015-01-11T21:43:00Z"/>
                <w:rFonts w:ascii="Arial" w:eastAsia="Times New Roman" w:hAnsi="Arial" w:cs="Arial"/>
                <w:color w:val="000000"/>
                <w:sz w:val="20"/>
                <w:szCs w:val="20"/>
              </w:rPr>
            </w:pPr>
            <w:ins w:id="4384" w:author="Arjan" w:date="2015-01-11T21:43:00Z">
              <w:r>
                <w:rPr>
                  <w:rFonts w:ascii="Arial" w:eastAsia="Times New Roman" w:hAnsi="Arial" w:cs="Arial"/>
                  <w:color w:val="000000"/>
                  <w:sz w:val="20"/>
                  <w:szCs w:val="20"/>
                </w:rPr>
                <w:t>Ondertekening</w:t>
              </w:r>
            </w:ins>
          </w:p>
        </w:tc>
      </w:tr>
      <w:tr w:rsidR="009C5C81" w:rsidRPr="008F7B24" w14:paraId="2FDCF7EE" w14:textId="77777777" w:rsidTr="009C5C81">
        <w:trPr>
          <w:ins w:id="4385" w:author="Arjan" w:date="2015-01-11T21:43:00Z"/>
        </w:trPr>
        <w:tc>
          <w:tcPr>
            <w:tcW w:w="3780" w:type="dxa"/>
            <w:tcBorders>
              <w:top w:val="nil"/>
              <w:left w:val="nil"/>
              <w:bottom w:val="nil"/>
              <w:right w:val="nil"/>
            </w:tcBorders>
          </w:tcPr>
          <w:p w14:paraId="655F62FE" w14:textId="77777777" w:rsidR="009C5C81" w:rsidRPr="008F7B24" w:rsidRDefault="009C5C81" w:rsidP="009C5C81">
            <w:pPr>
              <w:autoSpaceDE w:val="0"/>
              <w:autoSpaceDN w:val="0"/>
              <w:adjustRightInd w:val="0"/>
              <w:spacing w:after="0" w:line="240" w:lineRule="auto"/>
              <w:rPr>
                <w:ins w:id="4386" w:author="Arjan" w:date="2015-01-11T21:43: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17659A4B" w14:textId="77777777" w:rsidR="009C5C81" w:rsidRPr="008F7B24" w:rsidRDefault="009C5C81" w:rsidP="009C5C81">
            <w:pPr>
              <w:autoSpaceDE w:val="0"/>
              <w:autoSpaceDN w:val="0"/>
              <w:adjustRightInd w:val="0"/>
              <w:spacing w:after="0" w:line="240" w:lineRule="auto"/>
              <w:rPr>
                <w:ins w:id="4387" w:author="Arjan" w:date="2015-01-11T21:43:00Z"/>
                <w:rFonts w:ascii="Arial" w:eastAsia="Times New Roman" w:hAnsi="Arial" w:cs="Arial"/>
                <w:color w:val="000000"/>
                <w:sz w:val="20"/>
                <w:szCs w:val="20"/>
              </w:rPr>
            </w:pPr>
          </w:p>
        </w:tc>
      </w:tr>
      <w:tr w:rsidR="009C5C81" w:rsidRPr="008F7B24" w14:paraId="0675DA9A" w14:textId="77777777" w:rsidTr="009C5C81">
        <w:trPr>
          <w:ins w:id="4388" w:author="Arjan" w:date="2015-01-11T21:43:00Z"/>
        </w:trPr>
        <w:tc>
          <w:tcPr>
            <w:tcW w:w="3780" w:type="dxa"/>
            <w:tcBorders>
              <w:top w:val="nil"/>
              <w:left w:val="nil"/>
              <w:bottom w:val="nil"/>
              <w:right w:val="nil"/>
            </w:tcBorders>
          </w:tcPr>
          <w:p w14:paraId="4B202047" w14:textId="77777777" w:rsidR="009C5C81" w:rsidRPr="008F7B24" w:rsidRDefault="009C5C81" w:rsidP="009C5C81">
            <w:pPr>
              <w:autoSpaceDE w:val="0"/>
              <w:autoSpaceDN w:val="0"/>
              <w:adjustRightInd w:val="0"/>
              <w:spacing w:after="0" w:line="240" w:lineRule="auto"/>
              <w:rPr>
                <w:ins w:id="4389" w:author="Arjan" w:date="2015-01-11T21:43:00Z"/>
                <w:rFonts w:ascii="Arial" w:eastAsia="Times New Roman" w:hAnsi="Arial" w:cs="Arial"/>
                <w:color w:val="000000"/>
                <w:sz w:val="20"/>
                <w:szCs w:val="20"/>
              </w:rPr>
            </w:pPr>
            <w:ins w:id="4390" w:author="Arjan" w:date="2015-01-11T21:43:00Z">
              <w:r w:rsidRPr="008F7B24">
                <w:rPr>
                  <w:rFonts w:ascii="Arial" w:eastAsia="Times New Roman" w:hAnsi="Arial" w:cs="Arial"/>
                  <w:b/>
                  <w:bCs/>
                  <w:color w:val="000000"/>
                  <w:sz w:val="20"/>
                  <w:szCs w:val="20"/>
                </w:rPr>
                <w:t>Herkomst attribuutsoort</w:t>
              </w:r>
            </w:ins>
          </w:p>
        </w:tc>
        <w:tc>
          <w:tcPr>
            <w:tcW w:w="5580" w:type="dxa"/>
            <w:gridSpan w:val="3"/>
            <w:tcBorders>
              <w:top w:val="nil"/>
              <w:left w:val="nil"/>
              <w:bottom w:val="nil"/>
              <w:right w:val="nil"/>
            </w:tcBorders>
          </w:tcPr>
          <w:p w14:paraId="2A833430" w14:textId="77777777" w:rsidR="009C5C81" w:rsidRPr="008F7B24" w:rsidRDefault="009C5C81" w:rsidP="009C5C81">
            <w:pPr>
              <w:autoSpaceDE w:val="0"/>
              <w:autoSpaceDN w:val="0"/>
              <w:adjustRightInd w:val="0"/>
              <w:spacing w:after="0" w:line="240" w:lineRule="auto"/>
              <w:rPr>
                <w:ins w:id="4391" w:author="Arjan" w:date="2015-01-11T21:43:00Z"/>
                <w:rFonts w:ascii="Arial" w:eastAsia="Times New Roman" w:hAnsi="Arial" w:cs="Arial"/>
                <w:color w:val="000000"/>
                <w:sz w:val="20"/>
                <w:szCs w:val="20"/>
              </w:rPr>
            </w:pPr>
            <w:ins w:id="4392" w:author="Arjan" w:date="2015-01-11T21:44:00Z">
              <w:r>
                <w:rPr>
                  <w:rFonts w:ascii="Arial" w:eastAsia="Times New Roman" w:hAnsi="Arial" w:cs="Arial"/>
                  <w:color w:val="000000"/>
                  <w:sz w:val="20"/>
                  <w:szCs w:val="20"/>
                </w:rPr>
                <w:t>KING</w:t>
              </w:r>
            </w:ins>
          </w:p>
        </w:tc>
      </w:tr>
      <w:tr w:rsidR="009C5C81" w:rsidRPr="008F7B24" w14:paraId="16A8E81A" w14:textId="77777777" w:rsidTr="009C5C81">
        <w:trPr>
          <w:ins w:id="4393" w:author="Arjan" w:date="2015-01-11T21:43:00Z"/>
        </w:trPr>
        <w:tc>
          <w:tcPr>
            <w:tcW w:w="3780" w:type="dxa"/>
            <w:tcBorders>
              <w:top w:val="nil"/>
              <w:left w:val="nil"/>
              <w:bottom w:val="nil"/>
              <w:right w:val="nil"/>
            </w:tcBorders>
          </w:tcPr>
          <w:p w14:paraId="724FEC28" w14:textId="77777777" w:rsidR="009C5C81" w:rsidRPr="008F7B24" w:rsidRDefault="009C5C81" w:rsidP="009C5C81">
            <w:pPr>
              <w:autoSpaceDE w:val="0"/>
              <w:autoSpaceDN w:val="0"/>
              <w:adjustRightInd w:val="0"/>
              <w:spacing w:after="0" w:line="240" w:lineRule="auto"/>
              <w:rPr>
                <w:ins w:id="4394" w:author="Arjan" w:date="2015-01-11T21:43: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7F23ACCB" w14:textId="77777777" w:rsidR="009C5C81" w:rsidRPr="008F7B24" w:rsidRDefault="009C5C81" w:rsidP="009C5C81">
            <w:pPr>
              <w:autoSpaceDE w:val="0"/>
              <w:autoSpaceDN w:val="0"/>
              <w:adjustRightInd w:val="0"/>
              <w:spacing w:after="0" w:line="240" w:lineRule="auto"/>
              <w:rPr>
                <w:ins w:id="4395" w:author="Arjan" w:date="2015-01-11T21:43:00Z"/>
                <w:rFonts w:ascii="Arial" w:eastAsia="Times New Roman" w:hAnsi="Arial" w:cs="Arial"/>
                <w:color w:val="000000"/>
                <w:sz w:val="20"/>
                <w:szCs w:val="20"/>
              </w:rPr>
            </w:pPr>
          </w:p>
        </w:tc>
      </w:tr>
      <w:tr w:rsidR="009C5C81" w:rsidRPr="008F7B24" w14:paraId="42D7A5A5" w14:textId="77777777" w:rsidTr="009C5C81">
        <w:trPr>
          <w:ins w:id="4396" w:author="Arjan" w:date="2015-01-11T21:43:00Z"/>
        </w:trPr>
        <w:tc>
          <w:tcPr>
            <w:tcW w:w="3780" w:type="dxa"/>
            <w:tcBorders>
              <w:top w:val="nil"/>
              <w:left w:val="nil"/>
              <w:bottom w:val="nil"/>
              <w:right w:val="nil"/>
            </w:tcBorders>
          </w:tcPr>
          <w:p w14:paraId="68DCE6C3" w14:textId="77777777" w:rsidR="009C5C81" w:rsidRPr="008F7B24" w:rsidRDefault="009C5C81" w:rsidP="009C5C81">
            <w:pPr>
              <w:autoSpaceDE w:val="0"/>
              <w:autoSpaceDN w:val="0"/>
              <w:adjustRightInd w:val="0"/>
              <w:spacing w:after="0" w:line="240" w:lineRule="auto"/>
              <w:rPr>
                <w:ins w:id="4397" w:author="Arjan" w:date="2015-01-11T21:43:00Z"/>
                <w:rFonts w:ascii="Arial" w:eastAsia="Times New Roman" w:hAnsi="Arial" w:cs="Arial"/>
                <w:color w:val="000000"/>
                <w:sz w:val="20"/>
                <w:szCs w:val="20"/>
              </w:rPr>
            </w:pPr>
            <w:ins w:id="4398" w:author="Arjan" w:date="2015-01-11T21:43:00Z">
              <w:r w:rsidRPr="008F7B24">
                <w:rPr>
                  <w:rFonts w:ascii="Arial" w:eastAsia="Times New Roman" w:hAnsi="Arial" w:cs="Arial"/>
                  <w:b/>
                  <w:bCs/>
                  <w:color w:val="000000"/>
                  <w:sz w:val="20"/>
                  <w:szCs w:val="20"/>
                </w:rPr>
                <w:t>Code attribuutsoort</w:t>
              </w:r>
            </w:ins>
          </w:p>
        </w:tc>
        <w:tc>
          <w:tcPr>
            <w:tcW w:w="5580" w:type="dxa"/>
            <w:gridSpan w:val="3"/>
            <w:tcBorders>
              <w:top w:val="nil"/>
              <w:left w:val="nil"/>
              <w:bottom w:val="nil"/>
              <w:right w:val="nil"/>
            </w:tcBorders>
          </w:tcPr>
          <w:p w14:paraId="7D8DC551" w14:textId="77777777" w:rsidR="009C5C81" w:rsidRPr="008F7B24" w:rsidRDefault="009C5C81" w:rsidP="009C5C81">
            <w:pPr>
              <w:autoSpaceDE w:val="0"/>
              <w:autoSpaceDN w:val="0"/>
              <w:adjustRightInd w:val="0"/>
              <w:spacing w:after="0" w:line="240" w:lineRule="auto"/>
              <w:rPr>
                <w:ins w:id="4399" w:author="Arjan" w:date="2015-01-11T21:43:00Z"/>
                <w:rFonts w:ascii="Arial" w:eastAsia="Times New Roman" w:hAnsi="Arial" w:cs="Arial"/>
                <w:color w:val="000000"/>
                <w:sz w:val="20"/>
                <w:szCs w:val="20"/>
              </w:rPr>
            </w:pPr>
            <w:ins w:id="4400" w:author="Arjan" w:date="2015-01-11T21:48:00Z">
              <w:r>
                <w:rPr>
                  <w:rFonts w:ascii="Arial" w:eastAsia="Times New Roman" w:hAnsi="Arial" w:cs="Arial"/>
                  <w:color w:val="000000"/>
                  <w:sz w:val="20"/>
                  <w:szCs w:val="20"/>
                </w:rPr>
                <w:t>.</w:t>
              </w:r>
            </w:ins>
          </w:p>
        </w:tc>
      </w:tr>
      <w:tr w:rsidR="009C5C81" w:rsidRPr="008F7B24" w14:paraId="70DC4C14" w14:textId="77777777" w:rsidTr="009C5C81">
        <w:trPr>
          <w:ins w:id="4401" w:author="Arjan" w:date="2015-01-11T21:43:00Z"/>
        </w:trPr>
        <w:tc>
          <w:tcPr>
            <w:tcW w:w="3780" w:type="dxa"/>
            <w:tcBorders>
              <w:top w:val="nil"/>
              <w:left w:val="nil"/>
              <w:bottom w:val="nil"/>
              <w:right w:val="nil"/>
            </w:tcBorders>
          </w:tcPr>
          <w:p w14:paraId="65FA7019" w14:textId="77777777" w:rsidR="009C5C81" w:rsidRPr="008F7B24" w:rsidRDefault="009C5C81" w:rsidP="009C5C81">
            <w:pPr>
              <w:autoSpaceDE w:val="0"/>
              <w:autoSpaceDN w:val="0"/>
              <w:adjustRightInd w:val="0"/>
              <w:spacing w:after="0" w:line="240" w:lineRule="auto"/>
              <w:rPr>
                <w:ins w:id="4402" w:author="Arjan" w:date="2015-01-11T21:43: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53AB6205" w14:textId="77777777" w:rsidR="009C5C81" w:rsidRPr="008F7B24" w:rsidRDefault="009C5C81" w:rsidP="009C5C81">
            <w:pPr>
              <w:autoSpaceDE w:val="0"/>
              <w:autoSpaceDN w:val="0"/>
              <w:adjustRightInd w:val="0"/>
              <w:spacing w:after="0" w:line="240" w:lineRule="auto"/>
              <w:rPr>
                <w:ins w:id="4403" w:author="Arjan" w:date="2015-01-11T21:43:00Z"/>
                <w:rFonts w:ascii="Arial" w:eastAsia="Times New Roman" w:hAnsi="Arial" w:cs="Arial"/>
                <w:color w:val="000000"/>
                <w:sz w:val="20"/>
                <w:szCs w:val="20"/>
              </w:rPr>
            </w:pPr>
          </w:p>
        </w:tc>
      </w:tr>
      <w:tr w:rsidR="009C5C81" w:rsidRPr="008F7B24" w14:paraId="397B9FFC" w14:textId="77777777" w:rsidTr="009C5C81">
        <w:trPr>
          <w:ins w:id="4404" w:author="Arjan" w:date="2015-01-11T21:43:00Z"/>
        </w:trPr>
        <w:tc>
          <w:tcPr>
            <w:tcW w:w="3780" w:type="dxa"/>
            <w:tcBorders>
              <w:top w:val="nil"/>
              <w:left w:val="nil"/>
              <w:bottom w:val="nil"/>
              <w:right w:val="nil"/>
            </w:tcBorders>
          </w:tcPr>
          <w:p w14:paraId="4E5F9B8B" w14:textId="77777777" w:rsidR="009C5C81" w:rsidRPr="008F7B24" w:rsidRDefault="009C5C81" w:rsidP="009C5C81">
            <w:pPr>
              <w:autoSpaceDE w:val="0"/>
              <w:autoSpaceDN w:val="0"/>
              <w:adjustRightInd w:val="0"/>
              <w:spacing w:after="0" w:line="240" w:lineRule="auto"/>
              <w:rPr>
                <w:ins w:id="4405" w:author="Arjan" w:date="2015-01-11T21:43:00Z"/>
                <w:rFonts w:ascii="Arial" w:eastAsia="Times New Roman" w:hAnsi="Arial" w:cs="Arial"/>
                <w:color w:val="000000"/>
                <w:sz w:val="20"/>
                <w:szCs w:val="20"/>
              </w:rPr>
            </w:pPr>
            <w:ins w:id="4406" w:author="Arjan" w:date="2015-01-11T21:43:00Z">
              <w:r w:rsidRPr="008F7B24">
                <w:rPr>
                  <w:rFonts w:ascii="Arial" w:eastAsia="Times New Roman" w:hAnsi="Arial" w:cs="Arial"/>
                  <w:b/>
                  <w:bCs/>
                  <w:color w:val="000000"/>
                  <w:sz w:val="20"/>
                  <w:szCs w:val="20"/>
                </w:rPr>
                <w:t>XML-tag attribuutsoort</w:t>
              </w:r>
            </w:ins>
          </w:p>
        </w:tc>
        <w:tc>
          <w:tcPr>
            <w:tcW w:w="5580" w:type="dxa"/>
            <w:gridSpan w:val="3"/>
            <w:tcBorders>
              <w:top w:val="nil"/>
              <w:left w:val="nil"/>
              <w:bottom w:val="nil"/>
              <w:right w:val="nil"/>
            </w:tcBorders>
          </w:tcPr>
          <w:p w14:paraId="44DEFC23" w14:textId="77777777" w:rsidR="009C5C81" w:rsidRPr="008F7B24" w:rsidRDefault="009C5C81" w:rsidP="009C5C81">
            <w:pPr>
              <w:autoSpaceDE w:val="0"/>
              <w:autoSpaceDN w:val="0"/>
              <w:adjustRightInd w:val="0"/>
              <w:spacing w:after="0" w:line="240" w:lineRule="auto"/>
              <w:rPr>
                <w:ins w:id="4407" w:author="Arjan" w:date="2015-01-11T21:43:00Z"/>
                <w:rFonts w:ascii="Arial" w:eastAsia="Times New Roman" w:hAnsi="Arial" w:cs="Arial"/>
                <w:color w:val="000000"/>
                <w:sz w:val="20"/>
                <w:szCs w:val="20"/>
              </w:rPr>
            </w:pPr>
            <w:ins w:id="4408" w:author="Arjan" w:date="2015-01-11T21:44:00Z">
              <w:r>
                <w:rPr>
                  <w:rFonts w:ascii="Arial" w:eastAsia="Times New Roman" w:hAnsi="Arial" w:cs="Arial"/>
                  <w:color w:val="000000"/>
                  <w:sz w:val="20"/>
                  <w:szCs w:val="20"/>
                </w:rPr>
                <w:t>ondertekening</w:t>
              </w:r>
            </w:ins>
          </w:p>
        </w:tc>
      </w:tr>
      <w:tr w:rsidR="009C5C81" w:rsidRPr="008F7B24" w14:paraId="0E014602" w14:textId="77777777" w:rsidTr="009C5C81">
        <w:trPr>
          <w:ins w:id="4409" w:author="Arjan" w:date="2015-01-11T21:43:00Z"/>
        </w:trPr>
        <w:tc>
          <w:tcPr>
            <w:tcW w:w="3780" w:type="dxa"/>
            <w:tcBorders>
              <w:top w:val="nil"/>
              <w:left w:val="nil"/>
              <w:bottom w:val="nil"/>
              <w:right w:val="nil"/>
            </w:tcBorders>
          </w:tcPr>
          <w:p w14:paraId="56B55525" w14:textId="77777777" w:rsidR="009C5C81" w:rsidRPr="008F7B24" w:rsidRDefault="009C5C81" w:rsidP="009C5C81">
            <w:pPr>
              <w:autoSpaceDE w:val="0"/>
              <w:autoSpaceDN w:val="0"/>
              <w:adjustRightInd w:val="0"/>
              <w:spacing w:after="0" w:line="240" w:lineRule="auto"/>
              <w:rPr>
                <w:ins w:id="4410" w:author="Arjan" w:date="2015-01-11T21:43: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05905B0A" w14:textId="77777777" w:rsidR="009C5C81" w:rsidRPr="008F7B24" w:rsidRDefault="009C5C81" w:rsidP="009C5C81">
            <w:pPr>
              <w:autoSpaceDE w:val="0"/>
              <w:autoSpaceDN w:val="0"/>
              <w:adjustRightInd w:val="0"/>
              <w:spacing w:after="0" w:line="240" w:lineRule="auto"/>
              <w:rPr>
                <w:ins w:id="4411" w:author="Arjan" w:date="2015-01-11T21:43:00Z"/>
                <w:rFonts w:ascii="Arial" w:eastAsia="Times New Roman" w:hAnsi="Arial" w:cs="Arial"/>
                <w:color w:val="000000"/>
                <w:sz w:val="20"/>
                <w:szCs w:val="20"/>
              </w:rPr>
            </w:pPr>
          </w:p>
        </w:tc>
      </w:tr>
      <w:tr w:rsidR="009C5C81" w:rsidRPr="00AE1A91" w14:paraId="106DB0B2" w14:textId="77777777" w:rsidTr="009C5C81">
        <w:trPr>
          <w:ins w:id="4412" w:author="Arjan" w:date="2015-01-11T21:43:00Z"/>
        </w:trPr>
        <w:tc>
          <w:tcPr>
            <w:tcW w:w="3780" w:type="dxa"/>
            <w:tcBorders>
              <w:top w:val="nil"/>
              <w:left w:val="nil"/>
              <w:bottom w:val="nil"/>
              <w:right w:val="nil"/>
            </w:tcBorders>
          </w:tcPr>
          <w:p w14:paraId="61E7771E" w14:textId="77777777" w:rsidR="009C5C81" w:rsidRPr="008F7B24" w:rsidRDefault="009C5C81" w:rsidP="009C5C81">
            <w:pPr>
              <w:autoSpaceDE w:val="0"/>
              <w:autoSpaceDN w:val="0"/>
              <w:adjustRightInd w:val="0"/>
              <w:spacing w:after="0" w:line="240" w:lineRule="auto"/>
              <w:rPr>
                <w:ins w:id="4413" w:author="Arjan" w:date="2015-01-11T21:43:00Z"/>
                <w:rFonts w:ascii="Arial" w:eastAsia="Times New Roman" w:hAnsi="Arial" w:cs="Arial"/>
                <w:color w:val="000000"/>
                <w:sz w:val="20"/>
                <w:szCs w:val="20"/>
              </w:rPr>
            </w:pPr>
            <w:ins w:id="4414" w:author="Arjan" w:date="2015-01-11T21:43:00Z">
              <w:r w:rsidRPr="008F7B24">
                <w:rPr>
                  <w:rFonts w:ascii="Arial" w:eastAsia="Times New Roman" w:hAnsi="Arial" w:cs="Arial"/>
                  <w:b/>
                  <w:bCs/>
                  <w:color w:val="000000"/>
                  <w:sz w:val="20"/>
                  <w:szCs w:val="20"/>
                </w:rPr>
                <w:t>Definitie attribuutsoort</w:t>
              </w:r>
            </w:ins>
          </w:p>
        </w:tc>
        <w:tc>
          <w:tcPr>
            <w:tcW w:w="5580" w:type="dxa"/>
            <w:gridSpan w:val="3"/>
            <w:tcBorders>
              <w:top w:val="nil"/>
              <w:left w:val="nil"/>
              <w:bottom w:val="nil"/>
              <w:right w:val="nil"/>
            </w:tcBorders>
          </w:tcPr>
          <w:p w14:paraId="07D1A32D" w14:textId="77777777" w:rsidR="009C5C81" w:rsidRPr="00DD0F4F" w:rsidRDefault="00646469" w:rsidP="009C5C81">
            <w:pPr>
              <w:autoSpaceDE w:val="0"/>
              <w:autoSpaceDN w:val="0"/>
              <w:adjustRightInd w:val="0"/>
              <w:spacing w:after="0" w:line="240" w:lineRule="auto"/>
              <w:rPr>
                <w:ins w:id="4415" w:author="Arjan" w:date="2015-01-11T21:43:00Z"/>
                <w:rFonts w:ascii="Arial" w:eastAsia="Times New Roman" w:hAnsi="Arial" w:cs="Arial"/>
                <w:color w:val="000000"/>
                <w:sz w:val="20"/>
                <w:szCs w:val="20"/>
                <w:lang w:val="nl-NL"/>
              </w:rPr>
            </w:pPr>
            <w:ins w:id="4416" w:author="Arjan" w:date="2015-01-11T21:47:00Z">
              <w:r w:rsidRPr="005561F3">
                <w:rPr>
                  <w:rFonts w:ascii="Arial" w:eastAsia="Times New Roman" w:hAnsi="Arial" w:cs="Arial"/>
                  <w:color w:val="000000"/>
                  <w:sz w:val="20"/>
                  <w:szCs w:val="20"/>
                  <w:lang w:val="nl-NL"/>
                </w:rPr>
                <w:t>Aanduiding van de rechtskracht van</w:t>
              </w:r>
            </w:ins>
            <w:ins w:id="4417" w:author="Arjan" w:date="2015-01-11T21:48:00Z">
              <w:r w:rsidRPr="005561F3">
                <w:rPr>
                  <w:rFonts w:ascii="Arial" w:eastAsia="Times New Roman" w:hAnsi="Arial" w:cs="Arial"/>
                  <w:color w:val="000000"/>
                  <w:sz w:val="20"/>
                  <w:szCs w:val="20"/>
                  <w:lang w:val="nl-NL"/>
                </w:rPr>
                <w:t xml:space="preserve"> een informatieobject</w:t>
              </w:r>
            </w:ins>
          </w:p>
        </w:tc>
      </w:tr>
      <w:tr w:rsidR="009C5C81" w:rsidRPr="00AE1A91" w14:paraId="386C4503" w14:textId="77777777" w:rsidTr="009C5C81">
        <w:trPr>
          <w:trHeight w:val="230"/>
          <w:ins w:id="4418" w:author="Arjan" w:date="2015-01-11T21:43:00Z"/>
        </w:trPr>
        <w:tc>
          <w:tcPr>
            <w:tcW w:w="3780" w:type="dxa"/>
            <w:tcBorders>
              <w:top w:val="nil"/>
              <w:left w:val="nil"/>
              <w:bottom w:val="nil"/>
              <w:right w:val="nil"/>
            </w:tcBorders>
          </w:tcPr>
          <w:p w14:paraId="5B204ABE" w14:textId="77777777" w:rsidR="009C5C81" w:rsidRPr="00DD0F4F" w:rsidRDefault="009C5C81" w:rsidP="009C5C81">
            <w:pPr>
              <w:autoSpaceDE w:val="0"/>
              <w:autoSpaceDN w:val="0"/>
              <w:adjustRightInd w:val="0"/>
              <w:spacing w:after="0" w:line="240" w:lineRule="auto"/>
              <w:rPr>
                <w:ins w:id="4419" w:author="Arjan" w:date="2015-01-11T21:43:00Z"/>
                <w:rFonts w:ascii="Arial" w:eastAsia="Times New Roman" w:hAnsi="Arial" w:cs="Arial"/>
                <w:b/>
                <w:bCs/>
                <w:color w:val="000000"/>
                <w:sz w:val="20"/>
                <w:szCs w:val="20"/>
                <w:lang w:val="nl-NL"/>
              </w:rPr>
            </w:pPr>
          </w:p>
        </w:tc>
        <w:tc>
          <w:tcPr>
            <w:tcW w:w="5580" w:type="dxa"/>
            <w:gridSpan w:val="3"/>
            <w:tcBorders>
              <w:top w:val="nil"/>
              <w:left w:val="nil"/>
              <w:bottom w:val="nil"/>
              <w:right w:val="nil"/>
            </w:tcBorders>
          </w:tcPr>
          <w:p w14:paraId="00E05011" w14:textId="77777777" w:rsidR="009C5C81" w:rsidRPr="00DD0F4F" w:rsidRDefault="009C5C81" w:rsidP="009C5C81">
            <w:pPr>
              <w:autoSpaceDE w:val="0"/>
              <w:autoSpaceDN w:val="0"/>
              <w:adjustRightInd w:val="0"/>
              <w:spacing w:after="0" w:line="240" w:lineRule="auto"/>
              <w:rPr>
                <w:ins w:id="4420" w:author="Arjan" w:date="2015-01-11T21:43:00Z"/>
                <w:rFonts w:ascii="Arial" w:eastAsia="Times New Roman" w:hAnsi="Arial" w:cs="Arial"/>
                <w:color w:val="000000"/>
                <w:sz w:val="20"/>
                <w:szCs w:val="20"/>
                <w:lang w:val="nl-NL"/>
              </w:rPr>
            </w:pPr>
          </w:p>
        </w:tc>
      </w:tr>
      <w:tr w:rsidR="009C5C81" w:rsidRPr="005E066D" w14:paraId="368D9148" w14:textId="77777777" w:rsidTr="009C5C81">
        <w:trPr>
          <w:trHeight w:val="230"/>
          <w:ins w:id="4421" w:author="Arjan" w:date="2015-01-11T21:43:00Z"/>
        </w:trPr>
        <w:tc>
          <w:tcPr>
            <w:tcW w:w="3780" w:type="dxa"/>
            <w:tcBorders>
              <w:top w:val="nil"/>
              <w:left w:val="nil"/>
              <w:bottom w:val="nil"/>
              <w:right w:val="nil"/>
            </w:tcBorders>
          </w:tcPr>
          <w:p w14:paraId="2CA05DB5" w14:textId="77777777" w:rsidR="009C5C81" w:rsidRPr="008F7B24" w:rsidRDefault="009C5C81" w:rsidP="009C5C81">
            <w:pPr>
              <w:autoSpaceDE w:val="0"/>
              <w:autoSpaceDN w:val="0"/>
              <w:adjustRightInd w:val="0"/>
              <w:spacing w:after="0" w:line="240" w:lineRule="auto"/>
              <w:rPr>
                <w:ins w:id="4422" w:author="Arjan" w:date="2015-01-11T21:43:00Z"/>
                <w:rFonts w:ascii="Arial" w:eastAsia="Times New Roman" w:hAnsi="Arial" w:cs="Arial"/>
                <w:color w:val="000000"/>
                <w:sz w:val="20"/>
                <w:szCs w:val="20"/>
              </w:rPr>
            </w:pPr>
            <w:ins w:id="4423" w:author="Arjan" w:date="2015-01-11T21:43:00Z">
              <w:r w:rsidRPr="008F7B24">
                <w:rPr>
                  <w:rFonts w:ascii="Arial" w:eastAsia="Times New Roman" w:hAnsi="Arial" w:cs="Arial"/>
                  <w:b/>
                  <w:bCs/>
                  <w:color w:val="000000"/>
                  <w:sz w:val="20"/>
                  <w:szCs w:val="20"/>
                </w:rPr>
                <w:t>Herkomst definitie attribuutsoort</w:t>
              </w:r>
            </w:ins>
          </w:p>
        </w:tc>
        <w:tc>
          <w:tcPr>
            <w:tcW w:w="5580" w:type="dxa"/>
            <w:gridSpan w:val="3"/>
            <w:tcBorders>
              <w:top w:val="nil"/>
              <w:left w:val="nil"/>
              <w:bottom w:val="nil"/>
              <w:right w:val="nil"/>
            </w:tcBorders>
          </w:tcPr>
          <w:p w14:paraId="1F37B0FD" w14:textId="77777777" w:rsidR="009C5C81" w:rsidRPr="00DD0F4F" w:rsidRDefault="009C5C81" w:rsidP="009C5C81">
            <w:pPr>
              <w:autoSpaceDE w:val="0"/>
              <w:autoSpaceDN w:val="0"/>
              <w:adjustRightInd w:val="0"/>
              <w:spacing w:after="0" w:line="240" w:lineRule="auto"/>
              <w:rPr>
                <w:ins w:id="4424" w:author="Arjan" w:date="2015-01-11T21:43:00Z"/>
                <w:rFonts w:ascii="Arial" w:eastAsia="Times New Roman" w:hAnsi="Arial" w:cs="Arial"/>
                <w:color w:val="000000"/>
                <w:sz w:val="20"/>
                <w:szCs w:val="20"/>
                <w:lang w:val="nl-NL"/>
              </w:rPr>
            </w:pPr>
            <w:ins w:id="4425" w:author="Arjan" w:date="2015-01-11T21:48:00Z">
              <w:r w:rsidRPr="00F64D19">
                <w:rPr>
                  <w:rFonts w:ascii="Arial" w:eastAsia="Times New Roman" w:hAnsi="Arial" w:cs="Arial"/>
                  <w:color w:val="000000"/>
                  <w:sz w:val="20"/>
                  <w:szCs w:val="20"/>
                </w:rPr>
                <w:t xml:space="preserve">KING </w:t>
              </w:r>
            </w:ins>
          </w:p>
        </w:tc>
      </w:tr>
      <w:tr w:rsidR="009C5C81" w:rsidRPr="005E066D" w14:paraId="557FA127" w14:textId="77777777" w:rsidTr="009C5C81">
        <w:trPr>
          <w:ins w:id="4426" w:author="Arjan" w:date="2015-01-11T21:43:00Z"/>
        </w:trPr>
        <w:tc>
          <w:tcPr>
            <w:tcW w:w="3780" w:type="dxa"/>
            <w:tcBorders>
              <w:top w:val="nil"/>
              <w:left w:val="nil"/>
              <w:bottom w:val="nil"/>
              <w:right w:val="nil"/>
            </w:tcBorders>
          </w:tcPr>
          <w:p w14:paraId="700B59E9" w14:textId="77777777" w:rsidR="009C5C81" w:rsidRPr="00DD0F4F" w:rsidRDefault="009C5C81" w:rsidP="009C5C81">
            <w:pPr>
              <w:autoSpaceDE w:val="0"/>
              <w:autoSpaceDN w:val="0"/>
              <w:adjustRightInd w:val="0"/>
              <w:spacing w:after="0" w:line="240" w:lineRule="auto"/>
              <w:rPr>
                <w:ins w:id="4427" w:author="Arjan" w:date="2015-01-11T21:43:00Z"/>
                <w:rFonts w:ascii="Arial" w:eastAsia="Times New Roman" w:hAnsi="Arial" w:cs="Arial"/>
                <w:b/>
                <w:bCs/>
                <w:color w:val="000000"/>
                <w:sz w:val="20"/>
                <w:szCs w:val="20"/>
                <w:lang w:val="nl-NL"/>
              </w:rPr>
            </w:pPr>
          </w:p>
        </w:tc>
        <w:tc>
          <w:tcPr>
            <w:tcW w:w="5580" w:type="dxa"/>
            <w:gridSpan w:val="3"/>
            <w:tcBorders>
              <w:top w:val="nil"/>
              <w:left w:val="nil"/>
              <w:bottom w:val="nil"/>
              <w:right w:val="nil"/>
            </w:tcBorders>
          </w:tcPr>
          <w:p w14:paraId="7E8528EA" w14:textId="77777777" w:rsidR="009C5C81" w:rsidRPr="00DD0F4F" w:rsidRDefault="009C5C81" w:rsidP="009C5C81">
            <w:pPr>
              <w:autoSpaceDE w:val="0"/>
              <w:autoSpaceDN w:val="0"/>
              <w:adjustRightInd w:val="0"/>
              <w:spacing w:after="0" w:line="240" w:lineRule="auto"/>
              <w:rPr>
                <w:ins w:id="4428" w:author="Arjan" w:date="2015-01-11T21:43:00Z"/>
                <w:rFonts w:ascii="Arial" w:eastAsia="Times New Roman" w:hAnsi="Arial" w:cs="Arial"/>
                <w:color w:val="000000"/>
                <w:sz w:val="20"/>
                <w:szCs w:val="20"/>
                <w:lang w:val="nl-NL"/>
              </w:rPr>
            </w:pPr>
          </w:p>
        </w:tc>
      </w:tr>
      <w:tr w:rsidR="009C5C81" w:rsidRPr="008F7B24" w14:paraId="4CBF090A" w14:textId="77777777" w:rsidTr="009C5C81">
        <w:trPr>
          <w:ins w:id="4429" w:author="Arjan" w:date="2015-01-11T21:43:00Z"/>
        </w:trPr>
        <w:tc>
          <w:tcPr>
            <w:tcW w:w="3780" w:type="dxa"/>
            <w:tcBorders>
              <w:top w:val="nil"/>
              <w:left w:val="nil"/>
              <w:bottom w:val="nil"/>
              <w:right w:val="nil"/>
            </w:tcBorders>
          </w:tcPr>
          <w:p w14:paraId="1C5630A8" w14:textId="77777777" w:rsidR="009C5C81" w:rsidRPr="008F7B24" w:rsidRDefault="009C5C81" w:rsidP="009C5C81">
            <w:pPr>
              <w:autoSpaceDE w:val="0"/>
              <w:autoSpaceDN w:val="0"/>
              <w:adjustRightInd w:val="0"/>
              <w:spacing w:after="0" w:line="240" w:lineRule="auto"/>
              <w:rPr>
                <w:ins w:id="4430" w:author="Arjan" w:date="2015-01-11T21:43:00Z"/>
                <w:rFonts w:ascii="Arial" w:eastAsia="Times New Roman" w:hAnsi="Arial" w:cs="Arial"/>
                <w:color w:val="000000"/>
                <w:sz w:val="20"/>
                <w:szCs w:val="20"/>
              </w:rPr>
            </w:pPr>
            <w:ins w:id="4431" w:author="Arjan" w:date="2015-01-11T21:43:00Z">
              <w:r w:rsidRPr="008F7B24">
                <w:rPr>
                  <w:rFonts w:ascii="Arial" w:eastAsia="Times New Roman" w:hAnsi="Arial" w:cs="Arial"/>
                  <w:b/>
                  <w:bCs/>
                  <w:color w:val="000000"/>
                  <w:sz w:val="20"/>
                  <w:szCs w:val="20"/>
                </w:rPr>
                <w:t>Datum opname attribuutsoort</w:t>
              </w:r>
            </w:ins>
          </w:p>
        </w:tc>
        <w:tc>
          <w:tcPr>
            <w:tcW w:w="5580" w:type="dxa"/>
            <w:gridSpan w:val="3"/>
            <w:tcBorders>
              <w:top w:val="nil"/>
              <w:left w:val="nil"/>
              <w:bottom w:val="nil"/>
              <w:right w:val="nil"/>
            </w:tcBorders>
          </w:tcPr>
          <w:p w14:paraId="31956E8E" w14:textId="77777777" w:rsidR="009C5C81" w:rsidRPr="008F7B24" w:rsidRDefault="009C5C81" w:rsidP="009C5C81">
            <w:pPr>
              <w:autoSpaceDE w:val="0"/>
              <w:autoSpaceDN w:val="0"/>
              <w:adjustRightInd w:val="0"/>
              <w:spacing w:after="0" w:line="240" w:lineRule="auto"/>
              <w:rPr>
                <w:ins w:id="4432" w:author="Arjan" w:date="2015-01-11T21:43:00Z"/>
                <w:rFonts w:ascii="Arial" w:eastAsia="Times New Roman" w:hAnsi="Arial" w:cs="Arial"/>
                <w:color w:val="000000"/>
                <w:sz w:val="20"/>
                <w:szCs w:val="20"/>
              </w:rPr>
            </w:pPr>
            <w:ins w:id="4433" w:author="Arjan" w:date="2015-01-11T21:48:00Z">
              <w:r>
                <w:rPr>
                  <w:rFonts w:ascii="Arial" w:eastAsia="Times New Roman" w:hAnsi="Arial" w:cs="Arial"/>
                  <w:color w:val="000000"/>
                  <w:sz w:val="20"/>
                  <w:szCs w:val="20"/>
                </w:rPr>
                <w:t>1 december 2014</w:t>
              </w:r>
            </w:ins>
          </w:p>
        </w:tc>
      </w:tr>
      <w:tr w:rsidR="009C5C81" w:rsidRPr="008F7B24" w14:paraId="11D0B1CD" w14:textId="77777777" w:rsidTr="009C5C81">
        <w:trPr>
          <w:ins w:id="4434" w:author="Arjan" w:date="2015-01-11T21:43:00Z"/>
        </w:trPr>
        <w:tc>
          <w:tcPr>
            <w:tcW w:w="3780" w:type="dxa"/>
            <w:tcBorders>
              <w:top w:val="nil"/>
              <w:left w:val="nil"/>
              <w:bottom w:val="nil"/>
              <w:right w:val="nil"/>
            </w:tcBorders>
          </w:tcPr>
          <w:p w14:paraId="57CA9B19" w14:textId="77777777" w:rsidR="009C5C81" w:rsidRPr="008F7B24" w:rsidRDefault="009C5C81" w:rsidP="009C5C81">
            <w:pPr>
              <w:autoSpaceDE w:val="0"/>
              <w:autoSpaceDN w:val="0"/>
              <w:adjustRightInd w:val="0"/>
              <w:spacing w:after="0" w:line="240" w:lineRule="auto"/>
              <w:rPr>
                <w:ins w:id="4435" w:author="Arjan" w:date="2015-01-11T21:43: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12ACFF74" w14:textId="77777777" w:rsidR="009C5C81" w:rsidRPr="008F7B24" w:rsidRDefault="009C5C81" w:rsidP="009C5C81">
            <w:pPr>
              <w:autoSpaceDE w:val="0"/>
              <w:autoSpaceDN w:val="0"/>
              <w:adjustRightInd w:val="0"/>
              <w:spacing w:after="0" w:line="240" w:lineRule="auto"/>
              <w:rPr>
                <w:ins w:id="4436" w:author="Arjan" w:date="2015-01-11T21:43:00Z"/>
                <w:rFonts w:ascii="Arial" w:eastAsia="Times New Roman" w:hAnsi="Arial" w:cs="Arial"/>
                <w:color w:val="000000"/>
                <w:sz w:val="20"/>
                <w:szCs w:val="20"/>
              </w:rPr>
            </w:pPr>
          </w:p>
        </w:tc>
      </w:tr>
      <w:tr w:rsidR="009C5C81" w:rsidRPr="00AE1A91" w14:paraId="2595C43C" w14:textId="77777777" w:rsidTr="009C5C81">
        <w:trPr>
          <w:ins w:id="4437" w:author="Arjan" w:date="2015-01-11T21:43:00Z"/>
        </w:trPr>
        <w:tc>
          <w:tcPr>
            <w:tcW w:w="3780" w:type="dxa"/>
            <w:tcBorders>
              <w:top w:val="nil"/>
              <w:left w:val="nil"/>
              <w:bottom w:val="nil"/>
              <w:right w:val="nil"/>
            </w:tcBorders>
          </w:tcPr>
          <w:p w14:paraId="0E41C2D8" w14:textId="77777777" w:rsidR="009C5C81" w:rsidRPr="008F7B24" w:rsidRDefault="009C5C81" w:rsidP="009C5C81">
            <w:pPr>
              <w:autoSpaceDE w:val="0"/>
              <w:autoSpaceDN w:val="0"/>
              <w:adjustRightInd w:val="0"/>
              <w:spacing w:after="0" w:line="240" w:lineRule="auto"/>
              <w:rPr>
                <w:ins w:id="4438" w:author="Arjan" w:date="2015-01-11T21:43:00Z"/>
                <w:rFonts w:ascii="Arial" w:eastAsia="Times New Roman" w:hAnsi="Arial" w:cs="Arial"/>
                <w:color w:val="000000"/>
                <w:sz w:val="20"/>
                <w:szCs w:val="20"/>
              </w:rPr>
            </w:pPr>
            <w:ins w:id="4439" w:author="Arjan" w:date="2015-01-11T21:43:00Z">
              <w:r w:rsidRPr="008F7B24">
                <w:rPr>
                  <w:rFonts w:ascii="Arial" w:eastAsia="Times New Roman" w:hAnsi="Arial" w:cs="Arial"/>
                  <w:b/>
                  <w:bCs/>
                  <w:color w:val="000000"/>
                  <w:sz w:val="20"/>
                  <w:szCs w:val="20"/>
                </w:rPr>
                <w:t>Toelichting attribuutsoort</w:t>
              </w:r>
            </w:ins>
          </w:p>
        </w:tc>
        <w:tc>
          <w:tcPr>
            <w:tcW w:w="5580" w:type="dxa"/>
            <w:gridSpan w:val="3"/>
            <w:tcBorders>
              <w:top w:val="nil"/>
              <w:left w:val="nil"/>
              <w:bottom w:val="nil"/>
              <w:right w:val="nil"/>
            </w:tcBorders>
          </w:tcPr>
          <w:p w14:paraId="0BDC82E2" w14:textId="77777777" w:rsidR="009C5C81" w:rsidRPr="00DD0F4F" w:rsidRDefault="009C5C81" w:rsidP="009C5C81">
            <w:pPr>
              <w:autoSpaceDE w:val="0"/>
              <w:autoSpaceDN w:val="0"/>
              <w:adjustRightInd w:val="0"/>
              <w:spacing w:after="0" w:line="240" w:lineRule="auto"/>
              <w:rPr>
                <w:ins w:id="4440" w:author="Arjan" w:date="2015-01-11T21:43:00Z"/>
                <w:rFonts w:ascii="Arial" w:eastAsia="Times New Roman" w:hAnsi="Arial" w:cs="Arial"/>
                <w:color w:val="000000"/>
                <w:sz w:val="20"/>
                <w:szCs w:val="20"/>
                <w:lang w:val="nl-NL"/>
              </w:rPr>
            </w:pPr>
            <w:ins w:id="4441" w:author="Arjan" w:date="2015-01-11T21:46:00Z">
              <w:r w:rsidRPr="00DD0F4F">
                <w:rPr>
                  <w:rFonts w:ascii="Arial" w:eastAsia="Times New Roman" w:hAnsi="Arial" w:cs="Arial"/>
                  <w:color w:val="000000"/>
                  <w:sz w:val="20"/>
                  <w:szCs w:val="20"/>
                  <w:lang w:val="nl-NL"/>
                </w:rPr>
                <w:t xml:space="preserve">Teneinde gebruik te kunnen maken van de rechtskracht van documenten cq. informatieobjecten is het van belang te weten </w:t>
              </w:r>
            </w:ins>
            <w:ins w:id="4442" w:author="Arjan" w:date="2015-01-11T21:47:00Z">
              <w:r>
                <w:rPr>
                  <w:rFonts w:ascii="Arial" w:eastAsia="Times New Roman" w:hAnsi="Arial" w:cs="Arial"/>
                  <w:color w:val="000000"/>
                  <w:sz w:val="20"/>
                  <w:szCs w:val="20"/>
                  <w:lang w:val="nl-NL"/>
                </w:rPr>
                <w:t>of, en zo ja: hoe en wanneer,</w:t>
              </w:r>
            </w:ins>
            <w:ins w:id="4443" w:author="Arjan" w:date="2015-01-11T21:46:00Z">
              <w:r w:rsidRPr="00DD0F4F">
                <w:rPr>
                  <w:rFonts w:ascii="Arial" w:eastAsia="Times New Roman" w:hAnsi="Arial" w:cs="Arial"/>
                  <w:color w:val="000000"/>
                  <w:sz w:val="20"/>
                  <w:szCs w:val="20"/>
                  <w:lang w:val="nl-NL"/>
                </w:rPr>
                <w:t xml:space="preserve"> het document ondertekend is. </w:t>
              </w:r>
            </w:ins>
          </w:p>
        </w:tc>
      </w:tr>
      <w:tr w:rsidR="009C5C81" w:rsidRPr="00AE1A91" w14:paraId="10EB21B3" w14:textId="77777777" w:rsidTr="009C5C81">
        <w:trPr>
          <w:ins w:id="4444" w:author="Arjan" w:date="2015-01-11T21:43:00Z"/>
        </w:trPr>
        <w:tc>
          <w:tcPr>
            <w:tcW w:w="3780" w:type="dxa"/>
            <w:tcBorders>
              <w:top w:val="nil"/>
              <w:left w:val="nil"/>
              <w:bottom w:val="nil"/>
              <w:right w:val="nil"/>
            </w:tcBorders>
          </w:tcPr>
          <w:p w14:paraId="7D960B1C" w14:textId="77777777" w:rsidR="009C5C81" w:rsidRPr="00DD0F4F" w:rsidRDefault="009C5C81" w:rsidP="009C5C81">
            <w:pPr>
              <w:autoSpaceDE w:val="0"/>
              <w:autoSpaceDN w:val="0"/>
              <w:adjustRightInd w:val="0"/>
              <w:spacing w:after="0" w:line="240" w:lineRule="auto"/>
              <w:rPr>
                <w:ins w:id="4445" w:author="Arjan" w:date="2015-01-11T21:43:00Z"/>
                <w:rFonts w:ascii="Arial" w:eastAsia="Times New Roman" w:hAnsi="Arial" w:cs="Arial"/>
                <w:b/>
                <w:bCs/>
                <w:color w:val="000000"/>
                <w:sz w:val="20"/>
                <w:szCs w:val="20"/>
                <w:lang w:val="nl-NL"/>
              </w:rPr>
            </w:pPr>
          </w:p>
        </w:tc>
        <w:tc>
          <w:tcPr>
            <w:tcW w:w="5580" w:type="dxa"/>
            <w:gridSpan w:val="3"/>
            <w:tcBorders>
              <w:top w:val="nil"/>
              <w:left w:val="nil"/>
              <w:bottom w:val="nil"/>
              <w:right w:val="nil"/>
            </w:tcBorders>
          </w:tcPr>
          <w:p w14:paraId="00351ECC" w14:textId="77777777" w:rsidR="009C5C81" w:rsidRPr="00DD0F4F" w:rsidRDefault="009C5C81" w:rsidP="009C5C81">
            <w:pPr>
              <w:autoSpaceDE w:val="0"/>
              <w:autoSpaceDN w:val="0"/>
              <w:adjustRightInd w:val="0"/>
              <w:spacing w:after="0" w:line="240" w:lineRule="auto"/>
              <w:rPr>
                <w:ins w:id="4446" w:author="Arjan" w:date="2015-01-11T21:43:00Z"/>
                <w:rFonts w:ascii="Arial" w:eastAsia="Times New Roman" w:hAnsi="Arial" w:cs="Arial"/>
                <w:color w:val="000000"/>
                <w:sz w:val="20"/>
                <w:szCs w:val="20"/>
                <w:lang w:val="nl-NL"/>
              </w:rPr>
            </w:pPr>
          </w:p>
        </w:tc>
      </w:tr>
      <w:tr w:rsidR="009C5C81" w:rsidRPr="008F7B24" w14:paraId="1049A494" w14:textId="77777777" w:rsidTr="009C5C81">
        <w:trPr>
          <w:ins w:id="4447" w:author="Arjan" w:date="2015-01-11T21:43:00Z"/>
        </w:trPr>
        <w:tc>
          <w:tcPr>
            <w:tcW w:w="3780" w:type="dxa"/>
            <w:tcBorders>
              <w:top w:val="nil"/>
              <w:left w:val="nil"/>
              <w:bottom w:val="nil"/>
              <w:right w:val="nil"/>
            </w:tcBorders>
          </w:tcPr>
          <w:p w14:paraId="27787C3D" w14:textId="77777777" w:rsidR="009C5C81" w:rsidRDefault="009C5C81" w:rsidP="009C5C81">
            <w:pPr>
              <w:autoSpaceDE w:val="0"/>
              <w:autoSpaceDN w:val="0"/>
              <w:adjustRightInd w:val="0"/>
              <w:spacing w:after="0" w:line="240" w:lineRule="auto"/>
              <w:rPr>
                <w:ins w:id="4448" w:author="Arjan" w:date="2015-01-11T21:43:00Z"/>
                <w:rFonts w:ascii="Arial" w:eastAsia="Times New Roman" w:hAnsi="Arial" w:cs="Arial"/>
                <w:b/>
                <w:bCs/>
                <w:color w:val="000000"/>
                <w:sz w:val="20"/>
                <w:szCs w:val="20"/>
              </w:rPr>
            </w:pPr>
            <w:ins w:id="4449" w:author="Arjan" w:date="2015-01-11T21:43:00Z">
              <w:r>
                <w:rPr>
                  <w:rFonts w:ascii="Arial" w:eastAsia="Times New Roman" w:hAnsi="Arial" w:cs="Arial"/>
                  <w:b/>
                  <w:bCs/>
                  <w:color w:val="000000"/>
                  <w:sz w:val="20"/>
                  <w:szCs w:val="20"/>
                </w:rPr>
                <w:t>Overzicht attributen</w:t>
              </w:r>
            </w:ins>
          </w:p>
        </w:tc>
        <w:tc>
          <w:tcPr>
            <w:tcW w:w="756" w:type="dxa"/>
            <w:tcBorders>
              <w:top w:val="nil"/>
              <w:left w:val="nil"/>
              <w:bottom w:val="nil"/>
              <w:right w:val="nil"/>
            </w:tcBorders>
          </w:tcPr>
          <w:p w14:paraId="5442F872" w14:textId="77777777" w:rsidR="009C5C81" w:rsidRPr="00F2006F" w:rsidRDefault="009C5C81" w:rsidP="009C5C81">
            <w:pPr>
              <w:autoSpaceDE w:val="0"/>
              <w:autoSpaceDN w:val="0"/>
              <w:adjustRightInd w:val="0"/>
              <w:spacing w:after="0" w:line="240" w:lineRule="auto"/>
              <w:rPr>
                <w:ins w:id="4450" w:author="Arjan" w:date="2015-01-11T21:43:00Z"/>
                <w:rFonts w:ascii="Arial" w:eastAsia="Times New Roman" w:hAnsi="Arial" w:cs="Arial"/>
                <w:i/>
                <w:iCs/>
                <w:color w:val="000000"/>
                <w:sz w:val="20"/>
                <w:szCs w:val="20"/>
              </w:rPr>
            </w:pPr>
            <w:ins w:id="4451" w:author="Arjan" w:date="2015-01-11T21:43:00Z">
              <w:r w:rsidRPr="00F2006F">
                <w:rPr>
                  <w:rFonts w:ascii="Arial" w:eastAsia="Times New Roman" w:hAnsi="Arial" w:cs="Arial"/>
                  <w:i/>
                  <w:iCs/>
                  <w:color w:val="000000"/>
                  <w:sz w:val="20"/>
                  <w:szCs w:val="20"/>
                </w:rPr>
                <w:t>Code</w:t>
              </w:r>
            </w:ins>
          </w:p>
        </w:tc>
        <w:tc>
          <w:tcPr>
            <w:tcW w:w="3261" w:type="dxa"/>
            <w:tcBorders>
              <w:top w:val="nil"/>
              <w:left w:val="nil"/>
              <w:bottom w:val="nil"/>
              <w:right w:val="nil"/>
            </w:tcBorders>
          </w:tcPr>
          <w:p w14:paraId="284219FD" w14:textId="77777777" w:rsidR="009C5C81" w:rsidRPr="00F2006F" w:rsidRDefault="009C5C81" w:rsidP="009C5C81">
            <w:pPr>
              <w:autoSpaceDE w:val="0"/>
              <w:autoSpaceDN w:val="0"/>
              <w:adjustRightInd w:val="0"/>
              <w:spacing w:after="0" w:line="240" w:lineRule="auto"/>
              <w:rPr>
                <w:ins w:id="4452" w:author="Arjan" w:date="2015-01-11T21:43:00Z"/>
                <w:rFonts w:ascii="Arial" w:eastAsia="Times New Roman" w:hAnsi="Arial" w:cs="Arial"/>
                <w:i/>
                <w:iCs/>
                <w:color w:val="000000"/>
                <w:sz w:val="20"/>
                <w:szCs w:val="20"/>
              </w:rPr>
            </w:pPr>
            <w:ins w:id="4453" w:author="Arjan" w:date="2015-01-11T21:43:00Z">
              <w:r w:rsidRPr="00F2006F">
                <w:rPr>
                  <w:rFonts w:ascii="Arial" w:eastAsia="Times New Roman" w:hAnsi="Arial" w:cs="Arial"/>
                  <w:i/>
                  <w:iCs/>
                  <w:color w:val="000000"/>
                  <w:sz w:val="20"/>
                  <w:szCs w:val="20"/>
                </w:rPr>
                <w:t>Gegevensnaam</w:t>
              </w:r>
            </w:ins>
          </w:p>
        </w:tc>
        <w:tc>
          <w:tcPr>
            <w:tcW w:w="1563" w:type="dxa"/>
            <w:tcBorders>
              <w:top w:val="nil"/>
              <w:left w:val="nil"/>
              <w:bottom w:val="nil"/>
              <w:right w:val="nil"/>
            </w:tcBorders>
          </w:tcPr>
          <w:p w14:paraId="0AEBB9F5" w14:textId="77777777" w:rsidR="009C5C81" w:rsidRPr="00F2006F" w:rsidRDefault="009C5C81" w:rsidP="009C5C81">
            <w:pPr>
              <w:autoSpaceDE w:val="0"/>
              <w:autoSpaceDN w:val="0"/>
              <w:adjustRightInd w:val="0"/>
              <w:spacing w:after="0" w:line="240" w:lineRule="auto"/>
              <w:rPr>
                <w:ins w:id="4454" w:author="Arjan" w:date="2015-01-11T21:43:00Z"/>
                <w:rFonts w:ascii="Arial" w:eastAsia="Times New Roman" w:hAnsi="Arial" w:cs="Arial"/>
                <w:i/>
                <w:iCs/>
                <w:color w:val="000000"/>
                <w:sz w:val="20"/>
                <w:szCs w:val="20"/>
              </w:rPr>
            </w:pPr>
            <w:ins w:id="4455" w:author="Arjan" w:date="2015-01-11T21:43:00Z">
              <w:r w:rsidRPr="00F2006F">
                <w:rPr>
                  <w:rFonts w:ascii="Arial" w:eastAsia="Times New Roman" w:hAnsi="Arial" w:cs="Arial"/>
                  <w:i/>
                  <w:iCs/>
                  <w:color w:val="000000"/>
                  <w:sz w:val="20"/>
                  <w:szCs w:val="20"/>
                </w:rPr>
                <w:t>Herkomst</w:t>
              </w:r>
            </w:ins>
          </w:p>
        </w:tc>
      </w:tr>
      <w:tr w:rsidR="009C5C81" w:rsidRPr="008F7B24" w14:paraId="4CAD1D67" w14:textId="77777777" w:rsidTr="009C5C81">
        <w:trPr>
          <w:ins w:id="4456" w:author="Arjan" w:date="2015-01-11T21:43:00Z"/>
        </w:trPr>
        <w:tc>
          <w:tcPr>
            <w:tcW w:w="3780" w:type="dxa"/>
            <w:tcBorders>
              <w:top w:val="nil"/>
              <w:left w:val="nil"/>
              <w:bottom w:val="nil"/>
              <w:right w:val="nil"/>
            </w:tcBorders>
          </w:tcPr>
          <w:p w14:paraId="743B7A8F" w14:textId="77777777" w:rsidR="009C5C81" w:rsidRDefault="009C5C81" w:rsidP="009C5C81">
            <w:pPr>
              <w:autoSpaceDE w:val="0"/>
              <w:autoSpaceDN w:val="0"/>
              <w:adjustRightInd w:val="0"/>
              <w:spacing w:after="0" w:line="240" w:lineRule="auto"/>
              <w:rPr>
                <w:ins w:id="4457" w:author="Arjan" w:date="2015-01-11T21:43:00Z"/>
                <w:rFonts w:ascii="Arial" w:eastAsia="Times New Roman" w:hAnsi="Arial" w:cs="Arial"/>
                <w:b/>
                <w:bCs/>
                <w:color w:val="000000"/>
                <w:sz w:val="20"/>
                <w:szCs w:val="20"/>
              </w:rPr>
            </w:pPr>
          </w:p>
        </w:tc>
        <w:tc>
          <w:tcPr>
            <w:tcW w:w="756" w:type="dxa"/>
            <w:tcBorders>
              <w:top w:val="nil"/>
              <w:left w:val="nil"/>
              <w:bottom w:val="nil"/>
              <w:right w:val="nil"/>
            </w:tcBorders>
          </w:tcPr>
          <w:p w14:paraId="28D9B404" w14:textId="77777777" w:rsidR="009C5C81" w:rsidRPr="00F2006F" w:rsidRDefault="009C5C81" w:rsidP="009C5C81">
            <w:pPr>
              <w:autoSpaceDE w:val="0"/>
              <w:autoSpaceDN w:val="0"/>
              <w:adjustRightInd w:val="0"/>
              <w:spacing w:after="0" w:line="240" w:lineRule="auto"/>
              <w:rPr>
                <w:ins w:id="4458" w:author="Arjan" w:date="2015-01-11T21:43:00Z"/>
                <w:rFonts w:ascii="Arial" w:eastAsia="Times New Roman" w:hAnsi="Arial" w:cs="Arial"/>
                <w:i/>
                <w:iCs/>
                <w:color w:val="000000"/>
                <w:sz w:val="20"/>
                <w:szCs w:val="20"/>
              </w:rPr>
            </w:pPr>
          </w:p>
        </w:tc>
        <w:tc>
          <w:tcPr>
            <w:tcW w:w="3261" w:type="dxa"/>
            <w:tcBorders>
              <w:top w:val="nil"/>
              <w:left w:val="nil"/>
              <w:bottom w:val="nil"/>
              <w:right w:val="nil"/>
            </w:tcBorders>
          </w:tcPr>
          <w:p w14:paraId="42DBBEDE" w14:textId="77777777" w:rsidR="009C5C81" w:rsidRPr="00E45C16" w:rsidRDefault="009C5C81" w:rsidP="009C5C81">
            <w:pPr>
              <w:autoSpaceDE w:val="0"/>
              <w:autoSpaceDN w:val="0"/>
              <w:adjustRightInd w:val="0"/>
              <w:spacing w:after="0" w:line="240" w:lineRule="auto"/>
              <w:rPr>
                <w:ins w:id="4459" w:author="Arjan" w:date="2015-01-11T21:43:00Z"/>
                <w:rFonts w:ascii="Arial" w:eastAsia="Times New Roman" w:hAnsi="Arial" w:cs="Arial"/>
                <w:iCs/>
                <w:color w:val="000000"/>
                <w:sz w:val="20"/>
                <w:szCs w:val="20"/>
              </w:rPr>
            </w:pPr>
            <w:ins w:id="4460" w:author="Arjan" w:date="2015-01-11T21:49:00Z">
              <w:r>
                <w:rPr>
                  <w:rFonts w:ascii="Arial" w:eastAsia="Times New Roman" w:hAnsi="Arial" w:cs="Arial"/>
                  <w:iCs/>
                  <w:color w:val="000000"/>
                  <w:sz w:val="20"/>
                  <w:szCs w:val="20"/>
                </w:rPr>
                <w:t>Ondertekeningsoort</w:t>
              </w:r>
            </w:ins>
          </w:p>
        </w:tc>
        <w:tc>
          <w:tcPr>
            <w:tcW w:w="1563" w:type="dxa"/>
            <w:tcBorders>
              <w:top w:val="nil"/>
              <w:left w:val="nil"/>
              <w:bottom w:val="nil"/>
              <w:right w:val="nil"/>
            </w:tcBorders>
          </w:tcPr>
          <w:p w14:paraId="03361415" w14:textId="77777777" w:rsidR="009C5C81" w:rsidRPr="00E45C16" w:rsidRDefault="009C5C81" w:rsidP="009C5C81">
            <w:pPr>
              <w:autoSpaceDE w:val="0"/>
              <w:autoSpaceDN w:val="0"/>
              <w:adjustRightInd w:val="0"/>
              <w:spacing w:after="0" w:line="240" w:lineRule="auto"/>
              <w:rPr>
                <w:ins w:id="4461" w:author="Arjan" w:date="2015-01-11T21:43:00Z"/>
                <w:rFonts w:ascii="Arial" w:eastAsia="Times New Roman" w:hAnsi="Arial" w:cs="Arial"/>
                <w:iCs/>
                <w:color w:val="000000"/>
                <w:sz w:val="20"/>
                <w:szCs w:val="20"/>
              </w:rPr>
            </w:pPr>
            <w:ins w:id="4462" w:author="Arjan" w:date="2015-01-11T21:49:00Z">
              <w:r>
                <w:rPr>
                  <w:rFonts w:ascii="Arial" w:eastAsia="Times New Roman" w:hAnsi="Arial" w:cs="Arial"/>
                  <w:iCs/>
                  <w:color w:val="000000"/>
                  <w:sz w:val="20"/>
                  <w:szCs w:val="20"/>
                </w:rPr>
                <w:t>KING</w:t>
              </w:r>
            </w:ins>
          </w:p>
        </w:tc>
      </w:tr>
      <w:tr w:rsidR="009C5C81" w:rsidRPr="008F7B24" w14:paraId="3476F4E0" w14:textId="77777777" w:rsidTr="009C5C81">
        <w:trPr>
          <w:ins w:id="4463" w:author="Arjan" w:date="2015-01-11T21:43:00Z"/>
        </w:trPr>
        <w:tc>
          <w:tcPr>
            <w:tcW w:w="3780" w:type="dxa"/>
            <w:tcBorders>
              <w:top w:val="nil"/>
              <w:left w:val="nil"/>
              <w:bottom w:val="nil"/>
              <w:right w:val="nil"/>
            </w:tcBorders>
          </w:tcPr>
          <w:p w14:paraId="284DE5F8" w14:textId="77777777" w:rsidR="009C5C81" w:rsidRDefault="009C5C81" w:rsidP="009C5C81">
            <w:pPr>
              <w:autoSpaceDE w:val="0"/>
              <w:autoSpaceDN w:val="0"/>
              <w:adjustRightInd w:val="0"/>
              <w:spacing w:after="0" w:line="240" w:lineRule="auto"/>
              <w:rPr>
                <w:ins w:id="4464" w:author="Arjan" w:date="2015-01-11T21:43:00Z"/>
                <w:rFonts w:ascii="Arial" w:eastAsia="Times New Roman" w:hAnsi="Arial" w:cs="Arial"/>
                <w:b/>
                <w:bCs/>
                <w:color w:val="000000"/>
                <w:sz w:val="20"/>
                <w:szCs w:val="20"/>
              </w:rPr>
            </w:pPr>
          </w:p>
        </w:tc>
        <w:tc>
          <w:tcPr>
            <w:tcW w:w="756" w:type="dxa"/>
            <w:tcBorders>
              <w:top w:val="nil"/>
              <w:left w:val="nil"/>
              <w:bottom w:val="nil"/>
              <w:right w:val="nil"/>
            </w:tcBorders>
          </w:tcPr>
          <w:p w14:paraId="4F7C14A3" w14:textId="77777777" w:rsidR="009C5C81" w:rsidRPr="00F2006F" w:rsidRDefault="009C5C81" w:rsidP="009C5C81">
            <w:pPr>
              <w:autoSpaceDE w:val="0"/>
              <w:autoSpaceDN w:val="0"/>
              <w:adjustRightInd w:val="0"/>
              <w:spacing w:after="0" w:line="240" w:lineRule="auto"/>
              <w:rPr>
                <w:ins w:id="4465" w:author="Arjan" w:date="2015-01-11T21:43:00Z"/>
                <w:rFonts w:ascii="Arial" w:eastAsia="Times New Roman" w:hAnsi="Arial" w:cs="Arial"/>
                <w:i/>
                <w:iCs/>
                <w:color w:val="000000"/>
                <w:sz w:val="20"/>
                <w:szCs w:val="20"/>
              </w:rPr>
            </w:pPr>
          </w:p>
        </w:tc>
        <w:tc>
          <w:tcPr>
            <w:tcW w:w="3261" w:type="dxa"/>
            <w:tcBorders>
              <w:top w:val="nil"/>
              <w:left w:val="nil"/>
              <w:bottom w:val="nil"/>
              <w:right w:val="nil"/>
            </w:tcBorders>
          </w:tcPr>
          <w:p w14:paraId="66309E3C" w14:textId="77777777" w:rsidR="009C5C81" w:rsidRPr="00E45C16" w:rsidRDefault="009C5C81" w:rsidP="009C5C81">
            <w:pPr>
              <w:autoSpaceDE w:val="0"/>
              <w:autoSpaceDN w:val="0"/>
              <w:adjustRightInd w:val="0"/>
              <w:spacing w:after="0" w:line="240" w:lineRule="auto"/>
              <w:rPr>
                <w:ins w:id="4466" w:author="Arjan" w:date="2015-01-11T21:43:00Z"/>
                <w:rFonts w:ascii="Arial" w:eastAsia="Times New Roman" w:hAnsi="Arial" w:cs="Arial"/>
                <w:iCs/>
                <w:color w:val="000000"/>
                <w:sz w:val="20"/>
                <w:szCs w:val="20"/>
              </w:rPr>
            </w:pPr>
            <w:ins w:id="4467" w:author="Arjan" w:date="2015-01-11T21:49:00Z">
              <w:r>
                <w:rPr>
                  <w:rFonts w:ascii="Arial" w:eastAsia="Times New Roman" w:hAnsi="Arial" w:cs="Arial"/>
                  <w:iCs/>
                  <w:color w:val="000000"/>
                  <w:sz w:val="20"/>
                  <w:szCs w:val="20"/>
                </w:rPr>
                <w:t>Ondertekeningdatum</w:t>
              </w:r>
            </w:ins>
          </w:p>
        </w:tc>
        <w:tc>
          <w:tcPr>
            <w:tcW w:w="1563" w:type="dxa"/>
            <w:tcBorders>
              <w:top w:val="nil"/>
              <w:left w:val="nil"/>
              <w:bottom w:val="nil"/>
              <w:right w:val="nil"/>
            </w:tcBorders>
          </w:tcPr>
          <w:p w14:paraId="723348A6" w14:textId="77777777" w:rsidR="009C5C81" w:rsidRPr="00E45C16" w:rsidRDefault="009C5C81" w:rsidP="009C5C81">
            <w:pPr>
              <w:autoSpaceDE w:val="0"/>
              <w:autoSpaceDN w:val="0"/>
              <w:adjustRightInd w:val="0"/>
              <w:spacing w:after="0" w:line="240" w:lineRule="auto"/>
              <w:rPr>
                <w:ins w:id="4468" w:author="Arjan" w:date="2015-01-11T21:43:00Z"/>
                <w:rFonts w:ascii="Arial" w:eastAsia="Times New Roman" w:hAnsi="Arial" w:cs="Arial"/>
                <w:iCs/>
                <w:color w:val="000000"/>
                <w:sz w:val="20"/>
                <w:szCs w:val="20"/>
              </w:rPr>
            </w:pPr>
            <w:ins w:id="4469" w:author="Arjan" w:date="2015-01-11T21:49:00Z">
              <w:r>
                <w:rPr>
                  <w:rFonts w:ascii="Arial" w:eastAsia="Times New Roman" w:hAnsi="Arial" w:cs="Arial"/>
                  <w:iCs/>
                  <w:color w:val="000000"/>
                  <w:sz w:val="20"/>
                  <w:szCs w:val="20"/>
                </w:rPr>
                <w:t>KING</w:t>
              </w:r>
            </w:ins>
          </w:p>
        </w:tc>
      </w:tr>
      <w:tr w:rsidR="009C5C81" w:rsidRPr="008F7B24" w14:paraId="04784AE9" w14:textId="77777777" w:rsidTr="009C5C81">
        <w:trPr>
          <w:trHeight w:val="230"/>
          <w:ins w:id="4470" w:author="Arjan" w:date="2015-01-11T21:43:00Z"/>
        </w:trPr>
        <w:tc>
          <w:tcPr>
            <w:tcW w:w="3780" w:type="dxa"/>
            <w:tcBorders>
              <w:top w:val="nil"/>
              <w:left w:val="nil"/>
              <w:bottom w:val="nil"/>
              <w:right w:val="nil"/>
            </w:tcBorders>
          </w:tcPr>
          <w:p w14:paraId="529D16DB" w14:textId="77777777" w:rsidR="009C5C81" w:rsidRPr="008F7B24" w:rsidRDefault="009C5C81" w:rsidP="009C5C81">
            <w:pPr>
              <w:autoSpaceDE w:val="0"/>
              <w:autoSpaceDN w:val="0"/>
              <w:adjustRightInd w:val="0"/>
              <w:spacing w:after="0" w:line="240" w:lineRule="auto"/>
              <w:rPr>
                <w:ins w:id="4471" w:author="Arjan" w:date="2015-01-11T21:43: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6F82B575" w14:textId="77777777" w:rsidR="009C5C81" w:rsidRPr="008F7B24" w:rsidRDefault="009C5C81" w:rsidP="009C5C81">
            <w:pPr>
              <w:autoSpaceDE w:val="0"/>
              <w:autoSpaceDN w:val="0"/>
              <w:adjustRightInd w:val="0"/>
              <w:spacing w:after="0" w:line="240" w:lineRule="auto"/>
              <w:rPr>
                <w:ins w:id="4472" w:author="Arjan" w:date="2015-01-11T21:43:00Z"/>
                <w:rFonts w:ascii="Arial" w:eastAsia="Times New Roman" w:hAnsi="Arial" w:cs="Arial"/>
                <w:color w:val="000000"/>
                <w:sz w:val="20"/>
                <w:szCs w:val="20"/>
              </w:rPr>
            </w:pPr>
          </w:p>
        </w:tc>
      </w:tr>
      <w:tr w:rsidR="009C5C81" w:rsidRPr="008F7B24" w14:paraId="45568145" w14:textId="77777777" w:rsidTr="009C5C81">
        <w:trPr>
          <w:trHeight w:val="215"/>
          <w:ins w:id="4473" w:author="Arjan" w:date="2015-01-11T21:43:00Z"/>
        </w:trPr>
        <w:tc>
          <w:tcPr>
            <w:tcW w:w="3780" w:type="dxa"/>
            <w:tcBorders>
              <w:top w:val="nil"/>
              <w:left w:val="nil"/>
              <w:bottom w:val="nil"/>
              <w:right w:val="nil"/>
            </w:tcBorders>
          </w:tcPr>
          <w:p w14:paraId="15DE746F" w14:textId="77777777" w:rsidR="009C5C81" w:rsidRPr="008F7B24" w:rsidRDefault="009C5C81" w:rsidP="009C5C81">
            <w:pPr>
              <w:autoSpaceDE w:val="0"/>
              <w:autoSpaceDN w:val="0"/>
              <w:adjustRightInd w:val="0"/>
              <w:spacing w:after="0" w:line="240" w:lineRule="auto"/>
              <w:rPr>
                <w:ins w:id="4474" w:author="Arjan" w:date="2015-01-11T21:43:00Z"/>
                <w:rFonts w:ascii="Arial" w:eastAsia="Times New Roman" w:hAnsi="Arial" w:cs="Arial"/>
                <w:color w:val="000000"/>
                <w:sz w:val="20"/>
                <w:szCs w:val="20"/>
              </w:rPr>
            </w:pPr>
            <w:ins w:id="4475" w:author="Arjan" w:date="2015-01-11T21:43:00Z">
              <w:r w:rsidRPr="008F7B24">
                <w:rPr>
                  <w:rFonts w:ascii="Arial" w:eastAsia="Times New Roman" w:hAnsi="Arial" w:cs="Arial"/>
                  <w:b/>
                  <w:bCs/>
                  <w:color w:val="000000"/>
                  <w:sz w:val="20"/>
                  <w:szCs w:val="20"/>
                </w:rPr>
                <w:t>Indicatie materiële historie</w:t>
              </w:r>
            </w:ins>
          </w:p>
        </w:tc>
        <w:tc>
          <w:tcPr>
            <w:tcW w:w="5580" w:type="dxa"/>
            <w:gridSpan w:val="3"/>
            <w:tcBorders>
              <w:top w:val="nil"/>
              <w:left w:val="nil"/>
              <w:bottom w:val="nil"/>
              <w:right w:val="nil"/>
            </w:tcBorders>
          </w:tcPr>
          <w:p w14:paraId="12258B1D" w14:textId="77777777" w:rsidR="009C5C81" w:rsidRPr="008F7B24" w:rsidRDefault="009C5C81" w:rsidP="009C5C81">
            <w:pPr>
              <w:autoSpaceDE w:val="0"/>
              <w:autoSpaceDN w:val="0"/>
              <w:adjustRightInd w:val="0"/>
              <w:spacing w:after="0" w:line="240" w:lineRule="auto"/>
              <w:rPr>
                <w:ins w:id="4476" w:author="Arjan" w:date="2015-01-11T21:43:00Z"/>
                <w:rFonts w:ascii="Arial" w:eastAsia="Times New Roman" w:hAnsi="Arial" w:cs="Arial"/>
                <w:color w:val="000000"/>
                <w:sz w:val="20"/>
                <w:szCs w:val="20"/>
              </w:rPr>
            </w:pPr>
            <w:ins w:id="4477" w:author="Arjan" w:date="2015-01-11T21:50:00Z">
              <w:r>
                <w:rPr>
                  <w:rFonts w:ascii="Arial" w:eastAsia="Times New Roman" w:hAnsi="Arial" w:cs="Arial"/>
                  <w:color w:val="000000"/>
                  <w:sz w:val="20"/>
                  <w:szCs w:val="20"/>
                </w:rPr>
                <w:t>Nee</w:t>
              </w:r>
            </w:ins>
          </w:p>
        </w:tc>
      </w:tr>
      <w:tr w:rsidR="009C5C81" w:rsidRPr="008F7B24" w14:paraId="5830904C" w14:textId="77777777" w:rsidTr="009C5C81">
        <w:trPr>
          <w:trHeight w:val="230"/>
          <w:ins w:id="4478" w:author="Arjan" w:date="2015-01-11T21:43:00Z"/>
        </w:trPr>
        <w:tc>
          <w:tcPr>
            <w:tcW w:w="3780" w:type="dxa"/>
            <w:tcBorders>
              <w:top w:val="nil"/>
              <w:left w:val="nil"/>
              <w:bottom w:val="nil"/>
              <w:right w:val="nil"/>
            </w:tcBorders>
          </w:tcPr>
          <w:p w14:paraId="22AA1493" w14:textId="77777777" w:rsidR="009C5C81" w:rsidRPr="008F7B24" w:rsidRDefault="009C5C81" w:rsidP="009C5C81">
            <w:pPr>
              <w:autoSpaceDE w:val="0"/>
              <w:autoSpaceDN w:val="0"/>
              <w:adjustRightInd w:val="0"/>
              <w:spacing w:after="0" w:line="240" w:lineRule="auto"/>
              <w:rPr>
                <w:ins w:id="4479" w:author="Arjan" w:date="2015-01-11T21:43: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71E42371" w14:textId="77777777" w:rsidR="009C5C81" w:rsidRPr="008F7B24" w:rsidRDefault="009C5C81" w:rsidP="009C5C81">
            <w:pPr>
              <w:autoSpaceDE w:val="0"/>
              <w:autoSpaceDN w:val="0"/>
              <w:adjustRightInd w:val="0"/>
              <w:spacing w:after="0" w:line="240" w:lineRule="auto"/>
              <w:rPr>
                <w:ins w:id="4480" w:author="Arjan" w:date="2015-01-11T21:43:00Z"/>
                <w:rFonts w:ascii="Arial" w:eastAsia="Times New Roman" w:hAnsi="Arial" w:cs="Arial"/>
                <w:color w:val="000000"/>
                <w:sz w:val="20"/>
                <w:szCs w:val="20"/>
              </w:rPr>
            </w:pPr>
          </w:p>
        </w:tc>
      </w:tr>
      <w:tr w:rsidR="009C5C81" w:rsidRPr="008F7B24" w14:paraId="3ACB4B3E" w14:textId="77777777" w:rsidTr="009C5C81">
        <w:trPr>
          <w:trHeight w:val="230"/>
          <w:ins w:id="4481" w:author="Arjan" w:date="2015-01-11T21:43:00Z"/>
        </w:trPr>
        <w:tc>
          <w:tcPr>
            <w:tcW w:w="3780" w:type="dxa"/>
            <w:tcBorders>
              <w:top w:val="nil"/>
              <w:left w:val="nil"/>
              <w:bottom w:val="nil"/>
              <w:right w:val="nil"/>
            </w:tcBorders>
          </w:tcPr>
          <w:p w14:paraId="5A1CA354" w14:textId="77777777" w:rsidR="009C5C81" w:rsidRPr="008F7B24" w:rsidRDefault="009C5C81" w:rsidP="009C5C81">
            <w:pPr>
              <w:autoSpaceDE w:val="0"/>
              <w:autoSpaceDN w:val="0"/>
              <w:adjustRightInd w:val="0"/>
              <w:spacing w:after="0" w:line="240" w:lineRule="auto"/>
              <w:rPr>
                <w:ins w:id="4482" w:author="Arjan" w:date="2015-01-11T21:43:00Z"/>
                <w:rFonts w:ascii="Arial" w:eastAsia="Times New Roman" w:hAnsi="Arial" w:cs="Arial"/>
                <w:color w:val="000000"/>
                <w:sz w:val="20"/>
                <w:szCs w:val="20"/>
              </w:rPr>
            </w:pPr>
            <w:ins w:id="4483" w:author="Arjan" w:date="2015-01-11T21:43:00Z">
              <w:r w:rsidRPr="008F7B24">
                <w:rPr>
                  <w:rFonts w:ascii="Arial" w:eastAsia="Times New Roman" w:hAnsi="Arial" w:cs="Arial"/>
                  <w:b/>
                  <w:bCs/>
                  <w:color w:val="000000"/>
                  <w:sz w:val="20"/>
                  <w:szCs w:val="20"/>
                </w:rPr>
                <w:t>Indicatie formele historie</w:t>
              </w:r>
            </w:ins>
          </w:p>
        </w:tc>
        <w:tc>
          <w:tcPr>
            <w:tcW w:w="5580" w:type="dxa"/>
            <w:gridSpan w:val="3"/>
            <w:tcBorders>
              <w:top w:val="nil"/>
              <w:left w:val="nil"/>
              <w:bottom w:val="nil"/>
              <w:right w:val="nil"/>
            </w:tcBorders>
          </w:tcPr>
          <w:p w14:paraId="17B2A0B0" w14:textId="77777777" w:rsidR="009C5C81" w:rsidRPr="008F7B24" w:rsidRDefault="009C5C81" w:rsidP="009C5C81">
            <w:pPr>
              <w:autoSpaceDE w:val="0"/>
              <w:autoSpaceDN w:val="0"/>
              <w:adjustRightInd w:val="0"/>
              <w:spacing w:after="0" w:line="240" w:lineRule="auto"/>
              <w:rPr>
                <w:ins w:id="4484" w:author="Arjan" w:date="2015-01-11T21:43:00Z"/>
                <w:rFonts w:ascii="Arial" w:eastAsia="Times New Roman" w:hAnsi="Arial" w:cs="Arial"/>
                <w:color w:val="000000"/>
                <w:sz w:val="20"/>
                <w:szCs w:val="20"/>
              </w:rPr>
            </w:pPr>
            <w:ins w:id="4485" w:author="Arjan" w:date="2015-01-11T21:43:00Z">
              <w:r>
                <w:rPr>
                  <w:rFonts w:ascii="Arial" w:eastAsia="Times New Roman" w:hAnsi="Arial" w:cs="Arial"/>
                  <w:color w:val="000000"/>
                  <w:sz w:val="20"/>
                  <w:szCs w:val="20"/>
                </w:rPr>
                <w:t>Nee</w:t>
              </w:r>
            </w:ins>
          </w:p>
        </w:tc>
      </w:tr>
      <w:tr w:rsidR="009C5C81" w:rsidRPr="008F7B24" w14:paraId="2D79AD27" w14:textId="77777777" w:rsidTr="009C5C81">
        <w:trPr>
          <w:trHeight w:val="230"/>
          <w:ins w:id="4486" w:author="Arjan" w:date="2015-01-11T21:43:00Z"/>
        </w:trPr>
        <w:tc>
          <w:tcPr>
            <w:tcW w:w="3780" w:type="dxa"/>
            <w:tcBorders>
              <w:top w:val="nil"/>
              <w:left w:val="nil"/>
              <w:bottom w:val="nil"/>
              <w:right w:val="nil"/>
            </w:tcBorders>
          </w:tcPr>
          <w:p w14:paraId="2412520E" w14:textId="77777777" w:rsidR="009C5C81" w:rsidRPr="008F7B24" w:rsidRDefault="009C5C81" w:rsidP="009C5C81">
            <w:pPr>
              <w:autoSpaceDE w:val="0"/>
              <w:autoSpaceDN w:val="0"/>
              <w:adjustRightInd w:val="0"/>
              <w:spacing w:after="0" w:line="240" w:lineRule="auto"/>
              <w:rPr>
                <w:ins w:id="4487" w:author="Arjan" w:date="2015-01-11T21:43: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6DE2B654" w14:textId="77777777" w:rsidR="009C5C81" w:rsidRPr="008F7B24" w:rsidRDefault="009C5C81" w:rsidP="009C5C81">
            <w:pPr>
              <w:autoSpaceDE w:val="0"/>
              <w:autoSpaceDN w:val="0"/>
              <w:adjustRightInd w:val="0"/>
              <w:spacing w:after="0" w:line="240" w:lineRule="auto"/>
              <w:rPr>
                <w:ins w:id="4488" w:author="Arjan" w:date="2015-01-11T21:43:00Z"/>
                <w:rFonts w:ascii="Arial" w:eastAsia="Times New Roman" w:hAnsi="Arial" w:cs="Arial"/>
                <w:color w:val="000000"/>
                <w:sz w:val="20"/>
                <w:szCs w:val="20"/>
              </w:rPr>
            </w:pPr>
          </w:p>
        </w:tc>
      </w:tr>
      <w:tr w:rsidR="009C5C81" w:rsidRPr="008F7B24" w14:paraId="71D6B27E" w14:textId="77777777" w:rsidTr="009C5C81">
        <w:trPr>
          <w:trHeight w:val="230"/>
          <w:ins w:id="4489" w:author="Arjan" w:date="2015-01-11T21:43:00Z"/>
        </w:trPr>
        <w:tc>
          <w:tcPr>
            <w:tcW w:w="3780" w:type="dxa"/>
            <w:tcBorders>
              <w:top w:val="nil"/>
              <w:left w:val="nil"/>
              <w:bottom w:val="nil"/>
              <w:right w:val="nil"/>
            </w:tcBorders>
          </w:tcPr>
          <w:p w14:paraId="2FF475BB" w14:textId="77777777" w:rsidR="009C5C81" w:rsidRPr="008F7B24" w:rsidRDefault="009C5C81" w:rsidP="009C5C81">
            <w:pPr>
              <w:autoSpaceDE w:val="0"/>
              <w:autoSpaceDN w:val="0"/>
              <w:adjustRightInd w:val="0"/>
              <w:spacing w:after="0" w:line="240" w:lineRule="auto"/>
              <w:rPr>
                <w:ins w:id="4490" w:author="Arjan" w:date="2015-01-11T21:43:00Z"/>
                <w:rFonts w:ascii="Arial" w:eastAsia="Times New Roman" w:hAnsi="Arial" w:cs="Arial"/>
                <w:color w:val="000000"/>
                <w:sz w:val="20"/>
                <w:szCs w:val="20"/>
              </w:rPr>
            </w:pPr>
            <w:ins w:id="4491" w:author="Arjan" w:date="2015-01-11T21:43:00Z">
              <w:r w:rsidRPr="008F7B24">
                <w:rPr>
                  <w:rFonts w:ascii="Arial" w:eastAsia="Times New Roman" w:hAnsi="Arial" w:cs="Arial"/>
                  <w:b/>
                  <w:bCs/>
                  <w:color w:val="000000"/>
                  <w:sz w:val="20"/>
                  <w:szCs w:val="20"/>
                </w:rPr>
                <w:t>Aanduiding brondocument</w:t>
              </w:r>
            </w:ins>
          </w:p>
        </w:tc>
        <w:tc>
          <w:tcPr>
            <w:tcW w:w="5580" w:type="dxa"/>
            <w:gridSpan w:val="3"/>
            <w:tcBorders>
              <w:top w:val="nil"/>
              <w:left w:val="nil"/>
              <w:bottom w:val="nil"/>
              <w:right w:val="nil"/>
            </w:tcBorders>
          </w:tcPr>
          <w:p w14:paraId="50554220" w14:textId="77777777" w:rsidR="009C5C81" w:rsidRPr="008F7B24" w:rsidRDefault="009C5C81" w:rsidP="009C5C81">
            <w:pPr>
              <w:autoSpaceDE w:val="0"/>
              <w:autoSpaceDN w:val="0"/>
              <w:adjustRightInd w:val="0"/>
              <w:spacing w:after="0" w:line="240" w:lineRule="auto"/>
              <w:rPr>
                <w:ins w:id="4492" w:author="Arjan" w:date="2015-01-11T21:43:00Z"/>
                <w:rFonts w:ascii="Arial" w:eastAsia="Times New Roman" w:hAnsi="Arial" w:cs="Arial"/>
                <w:color w:val="000000"/>
                <w:sz w:val="20"/>
                <w:szCs w:val="20"/>
              </w:rPr>
            </w:pPr>
            <w:ins w:id="4493" w:author="Arjan" w:date="2015-01-11T21:43:00Z">
              <w:r>
                <w:rPr>
                  <w:rFonts w:ascii="Arial" w:eastAsia="Times New Roman" w:hAnsi="Arial" w:cs="Arial"/>
                  <w:color w:val="000000"/>
                  <w:sz w:val="20"/>
                  <w:szCs w:val="20"/>
                </w:rPr>
                <w:t>Nee</w:t>
              </w:r>
            </w:ins>
          </w:p>
        </w:tc>
      </w:tr>
      <w:tr w:rsidR="009C5C81" w:rsidRPr="008F7B24" w14:paraId="04BFE46E" w14:textId="77777777" w:rsidTr="009C5C81">
        <w:trPr>
          <w:trHeight w:val="230"/>
          <w:ins w:id="4494" w:author="Arjan" w:date="2015-01-11T21:43:00Z"/>
        </w:trPr>
        <w:tc>
          <w:tcPr>
            <w:tcW w:w="3780" w:type="dxa"/>
            <w:tcBorders>
              <w:top w:val="nil"/>
              <w:left w:val="nil"/>
              <w:bottom w:val="nil"/>
              <w:right w:val="nil"/>
            </w:tcBorders>
          </w:tcPr>
          <w:p w14:paraId="548A890D" w14:textId="77777777" w:rsidR="009C5C81" w:rsidRPr="008F7B24" w:rsidRDefault="009C5C81" w:rsidP="009C5C81">
            <w:pPr>
              <w:autoSpaceDE w:val="0"/>
              <w:autoSpaceDN w:val="0"/>
              <w:adjustRightInd w:val="0"/>
              <w:spacing w:after="0" w:line="240" w:lineRule="auto"/>
              <w:rPr>
                <w:ins w:id="4495" w:author="Arjan" w:date="2015-01-11T21:43: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61B8AC89" w14:textId="77777777" w:rsidR="009C5C81" w:rsidRPr="008F7B24" w:rsidRDefault="009C5C81" w:rsidP="009C5C81">
            <w:pPr>
              <w:autoSpaceDE w:val="0"/>
              <w:autoSpaceDN w:val="0"/>
              <w:adjustRightInd w:val="0"/>
              <w:spacing w:after="0" w:line="240" w:lineRule="auto"/>
              <w:rPr>
                <w:ins w:id="4496" w:author="Arjan" w:date="2015-01-11T21:43:00Z"/>
                <w:rFonts w:ascii="Arial" w:eastAsia="Times New Roman" w:hAnsi="Arial" w:cs="Arial"/>
                <w:color w:val="000000"/>
                <w:sz w:val="20"/>
                <w:szCs w:val="20"/>
              </w:rPr>
            </w:pPr>
          </w:p>
        </w:tc>
      </w:tr>
      <w:tr w:rsidR="009C5C81" w:rsidRPr="008F7B24" w14:paraId="76C2F219" w14:textId="77777777" w:rsidTr="009C5C81">
        <w:trPr>
          <w:trHeight w:val="230"/>
          <w:ins w:id="4497" w:author="Arjan" w:date="2015-01-11T21:43:00Z"/>
        </w:trPr>
        <w:tc>
          <w:tcPr>
            <w:tcW w:w="3780" w:type="dxa"/>
            <w:tcBorders>
              <w:top w:val="nil"/>
              <w:left w:val="nil"/>
              <w:bottom w:val="nil"/>
              <w:right w:val="nil"/>
            </w:tcBorders>
          </w:tcPr>
          <w:p w14:paraId="50AB0F93" w14:textId="77777777" w:rsidR="009C5C81" w:rsidRPr="008F7B24" w:rsidRDefault="009C5C81" w:rsidP="009C5C81">
            <w:pPr>
              <w:autoSpaceDE w:val="0"/>
              <w:autoSpaceDN w:val="0"/>
              <w:adjustRightInd w:val="0"/>
              <w:spacing w:after="0" w:line="240" w:lineRule="auto"/>
              <w:rPr>
                <w:ins w:id="4498" w:author="Arjan" w:date="2015-01-11T21:43:00Z"/>
                <w:rFonts w:ascii="Arial" w:eastAsia="Times New Roman" w:hAnsi="Arial" w:cs="Arial"/>
                <w:color w:val="000000"/>
                <w:sz w:val="20"/>
                <w:szCs w:val="20"/>
              </w:rPr>
            </w:pPr>
            <w:ins w:id="4499" w:author="Arjan" w:date="2015-01-11T21:43:00Z">
              <w:r w:rsidRPr="008F7B24">
                <w:rPr>
                  <w:rFonts w:ascii="Arial" w:eastAsia="Times New Roman" w:hAnsi="Arial" w:cs="Arial"/>
                  <w:b/>
                  <w:bCs/>
                  <w:color w:val="000000"/>
                  <w:sz w:val="20"/>
                  <w:szCs w:val="20"/>
                </w:rPr>
                <w:t>Indicatie in onderzoek</w:t>
              </w:r>
            </w:ins>
          </w:p>
        </w:tc>
        <w:tc>
          <w:tcPr>
            <w:tcW w:w="5580" w:type="dxa"/>
            <w:gridSpan w:val="3"/>
            <w:tcBorders>
              <w:top w:val="nil"/>
              <w:left w:val="nil"/>
              <w:bottom w:val="nil"/>
              <w:right w:val="nil"/>
            </w:tcBorders>
          </w:tcPr>
          <w:p w14:paraId="4D815C68" w14:textId="77777777" w:rsidR="009C5C81" w:rsidRPr="008F7B24" w:rsidRDefault="009C5C81" w:rsidP="009C5C81">
            <w:pPr>
              <w:autoSpaceDE w:val="0"/>
              <w:autoSpaceDN w:val="0"/>
              <w:adjustRightInd w:val="0"/>
              <w:spacing w:after="0" w:line="240" w:lineRule="auto"/>
              <w:rPr>
                <w:ins w:id="4500" w:author="Arjan" w:date="2015-01-11T21:43:00Z"/>
                <w:rFonts w:ascii="Arial" w:eastAsia="Times New Roman" w:hAnsi="Arial" w:cs="Arial"/>
                <w:color w:val="000000"/>
                <w:sz w:val="20"/>
                <w:szCs w:val="20"/>
              </w:rPr>
            </w:pPr>
            <w:ins w:id="4501" w:author="Arjan" w:date="2015-01-11T21:43:00Z">
              <w:r>
                <w:rPr>
                  <w:rFonts w:ascii="Arial" w:eastAsia="Times New Roman" w:hAnsi="Arial" w:cs="Arial"/>
                  <w:color w:val="000000"/>
                  <w:sz w:val="20"/>
                  <w:szCs w:val="20"/>
                </w:rPr>
                <w:t>Nee</w:t>
              </w:r>
            </w:ins>
          </w:p>
        </w:tc>
      </w:tr>
      <w:tr w:rsidR="009C5C81" w:rsidRPr="008F7B24" w14:paraId="39107A47" w14:textId="77777777" w:rsidTr="009C5C81">
        <w:trPr>
          <w:trHeight w:val="230"/>
          <w:ins w:id="4502" w:author="Arjan" w:date="2015-01-11T21:43:00Z"/>
        </w:trPr>
        <w:tc>
          <w:tcPr>
            <w:tcW w:w="3780" w:type="dxa"/>
            <w:tcBorders>
              <w:top w:val="nil"/>
              <w:left w:val="nil"/>
              <w:bottom w:val="nil"/>
              <w:right w:val="nil"/>
            </w:tcBorders>
          </w:tcPr>
          <w:p w14:paraId="2FCE8DA3" w14:textId="77777777" w:rsidR="009C5C81" w:rsidRPr="008F7B24" w:rsidRDefault="009C5C81" w:rsidP="009C5C81">
            <w:pPr>
              <w:autoSpaceDE w:val="0"/>
              <w:autoSpaceDN w:val="0"/>
              <w:adjustRightInd w:val="0"/>
              <w:spacing w:after="0" w:line="240" w:lineRule="auto"/>
              <w:rPr>
                <w:ins w:id="4503" w:author="Arjan" w:date="2015-01-11T21:43: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221C7711" w14:textId="77777777" w:rsidR="009C5C81" w:rsidRPr="008F7B24" w:rsidRDefault="009C5C81" w:rsidP="009C5C81">
            <w:pPr>
              <w:autoSpaceDE w:val="0"/>
              <w:autoSpaceDN w:val="0"/>
              <w:adjustRightInd w:val="0"/>
              <w:spacing w:after="0" w:line="240" w:lineRule="auto"/>
              <w:rPr>
                <w:ins w:id="4504" w:author="Arjan" w:date="2015-01-11T21:43:00Z"/>
                <w:rFonts w:ascii="Arial" w:eastAsia="Times New Roman" w:hAnsi="Arial" w:cs="Arial"/>
                <w:color w:val="000000"/>
                <w:sz w:val="20"/>
                <w:szCs w:val="20"/>
              </w:rPr>
            </w:pPr>
          </w:p>
        </w:tc>
      </w:tr>
      <w:tr w:rsidR="009C5C81" w:rsidRPr="008F7B24" w14:paraId="2E7987D9" w14:textId="77777777" w:rsidTr="009C5C81">
        <w:trPr>
          <w:trHeight w:val="411"/>
          <w:ins w:id="4505" w:author="Arjan" w:date="2015-01-11T21:43:00Z"/>
        </w:trPr>
        <w:tc>
          <w:tcPr>
            <w:tcW w:w="3780" w:type="dxa"/>
            <w:tcBorders>
              <w:top w:val="nil"/>
              <w:left w:val="nil"/>
              <w:bottom w:val="nil"/>
              <w:right w:val="nil"/>
            </w:tcBorders>
          </w:tcPr>
          <w:p w14:paraId="482FCAFC" w14:textId="77777777" w:rsidR="009C5C81" w:rsidRPr="008F7B24" w:rsidRDefault="009C5C81" w:rsidP="009C5C81">
            <w:pPr>
              <w:autoSpaceDE w:val="0"/>
              <w:autoSpaceDN w:val="0"/>
              <w:adjustRightInd w:val="0"/>
              <w:spacing w:after="0" w:line="240" w:lineRule="auto"/>
              <w:rPr>
                <w:ins w:id="4506" w:author="Arjan" w:date="2015-01-11T21:43:00Z"/>
                <w:rFonts w:ascii="Arial" w:eastAsia="Times New Roman" w:hAnsi="Arial" w:cs="Arial"/>
                <w:color w:val="000000"/>
                <w:sz w:val="20"/>
                <w:szCs w:val="20"/>
              </w:rPr>
            </w:pPr>
            <w:ins w:id="4507" w:author="Arjan" w:date="2015-01-11T21:43:00Z">
              <w:r w:rsidRPr="008F7B24">
                <w:rPr>
                  <w:rFonts w:ascii="Arial" w:eastAsia="Times New Roman" w:hAnsi="Arial" w:cs="Arial"/>
                  <w:b/>
                  <w:bCs/>
                  <w:color w:val="000000"/>
                  <w:sz w:val="20"/>
                  <w:szCs w:val="20"/>
                </w:rPr>
                <w:t>Aanduiding strijdigheid/nietigheid</w:t>
              </w:r>
            </w:ins>
          </w:p>
        </w:tc>
        <w:tc>
          <w:tcPr>
            <w:tcW w:w="5580" w:type="dxa"/>
            <w:gridSpan w:val="3"/>
            <w:tcBorders>
              <w:top w:val="nil"/>
              <w:left w:val="nil"/>
              <w:bottom w:val="nil"/>
              <w:right w:val="nil"/>
            </w:tcBorders>
          </w:tcPr>
          <w:p w14:paraId="6C8B138A" w14:textId="77777777" w:rsidR="009C5C81" w:rsidRPr="008F7B24" w:rsidRDefault="009C5C81" w:rsidP="009C5C81">
            <w:pPr>
              <w:autoSpaceDE w:val="0"/>
              <w:autoSpaceDN w:val="0"/>
              <w:adjustRightInd w:val="0"/>
              <w:spacing w:after="0" w:line="240" w:lineRule="auto"/>
              <w:rPr>
                <w:ins w:id="4508" w:author="Arjan" w:date="2015-01-11T21:43:00Z"/>
                <w:rFonts w:ascii="Arial" w:eastAsia="Times New Roman" w:hAnsi="Arial" w:cs="Arial"/>
                <w:color w:val="000000"/>
                <w:sz w:val="20"/>
                <w:szCs w:val="20"/>
              </w:rPr>
            </w:pPr>
            <w:ins w:id="4509" w:author="Arjan" w:date="2015-01-11T21:43:00Z">
              <w:r>
                <w:rPr>
                  <w:rFonts w:ascii="Arial" w:eastAsia="Times New Roman" w:hAnsi="Arial" w:cs="Arial"/>
                  <w:color w:val="000000"/>
                  <w:sz w:val="20"/>
                  <w:szCs w:val="20"/>
                </w:rPr>
                <w:t>Nee</w:t>
              </w:r>
            </w:ins>
          </w:p>
        </w:tc>
      </w:tr>
      <w:tr w:rsidR="009C5C81" w:rsidRPr="008F7B24" w14:paraId="75B85BAB" w14:textId="77777777" w:rsidTr="009C5C81">
        <w:trPr>
          <w:trHeight w:val="245"/>
          <w:ins w:id="4510" w:author="Arjan" w:date="2015-01-11T21:43:00Z"/>
        </w:trPr>
        <w:tc>
          <w:tcPr>
            <w:tcW w:w="3780" w:type="dxa"/>
            <w:tcBorders>
              <w:top w:val="nil"/>
              <w:left w:val="nil"/>
              <w:bottom w:val="nil"/>
              <w:right w:val="nil"/>
            </w:tcBorders>
          </w:tcPr>
          <w:p w14:paraId="075D6D45" w14:textId="77777777" w:rsidR="009C5C81" w:rsidRPr="008F7B24" w:rsidRDefault="009C5C81" w:rsidP="009C5C81">
            <w:pPr>
              <w:autoSpaceDE w:val="0"/>
              <w:autoSpaceDN w:val="0"/>
              <w:adjustRightInd w:val="0"/>
              <w:spacing w:after="0" w:line="240" w:lineRule="auto"/>
              <w:rPr>
                <w:ins w:id="4511" w:author="Arjan" w:date="2015-01-11T21:43: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2635B6F3" w14:textId="77777777" w:rsidR="009C5C81" w:rsidRPr="008F7B24" w:rsidRDefault="009C5C81" w:rsidP="009C5C81">
            <w:pPr>
              <w:autoSpaceDE w:val="0"/>
              <w:autoSpaceDN w:val="0"/>
              <w:adjustRightInd w:val="0"/>
              <w:spacing w:after="0" w:line="240" w:lineRule="auto"/>
              <w:rPr>
                <w:ins w:id="4512" w:author="Arjan" w:date="2015-01-11T21:43:00Z"/>
                <w:rFonts w:ascii="Arial" w:eastAsia="Times New Roman" w:hAnsi="Arial" w:cs="Arial"/>
                <w:color w:val="000000"/>
                <w:sz w:val="20"/>
                <w:szCs w:val="20"/>
              </w:rPr>
            </w:pPr>
          </w:p>
        </w:tc>
      </w:tr>
      <w:tr w:rsidR="009C5C81" w:rsidRPr="008F7B24" w14:paraId="5A85A4BF" w14:textId="77777777" w:rsidTr="009C5C81">
        <w:trPr>
          <w:trHeight w:val="230"/>
          <w:ins w:id="4513" w:author="Arjan" w:date="2015-01-11T21:43:00Z"/>
        </w:trPr>
        <w:tc>
          <w:tcPr>
            <w:tcW w:w="3780" w:type="dxa"/>
            <w:tcBorders>
              <w:top w:val="nil"/>
              <w:left w:val="nil"/>
              <w:bottom w:val="nil"/>
              <w:right w:val="nil"/>
            </w:tcBorders>
          </w:tcPr>
          <w:p w14:paraId="3CA1B5B1" w14:textId="77777777" w:rsidR="009C5C81" w:rsidRPr="008F7B24" w:rsidRDefault="009C5C81" w:rsidP="009C5C81">
            <w:pPr>
              <w:autoSpaceDE w:val="0"/>
              <w:autoSpaceDN w:val="0"/>
              <w:adjustRightInd w:val="0"/>
              <w:spacing w:after="0" w:line="240" w:lineRule="auto"/>
              <w:rPr>
                <w:ins w:id="4514" w:author="Arjan" w:date="2015-01-11T21:43:00Z"/>
                <w:rFonts w:ascii="Arial" w:eastAsia="Times New Roman" w:hAnsi="Arial" w:cs="Arial"/>
                <w:color w:val="000000"/>
                <w:sz w:val="20"/>
                <w:szCs w:val="20"/>
              </w:rPr>
            </w:pPr>
            <w:ins w:id="4515" w:author="Arjan" w:date="2015-01-11T21:43:00Z">
              <w:r w:rsidRPr="008F7B24">
                <w:rPr>
                  <w:rFonts w:ascii="Arial" w:eastAsia="Times New Roman" w:hAnsi="Arial" w:cs="Arial"/>
                  <w:b/>
                  <w:bCs/>
                  <w:color w:val="000000"/>
                  <w:sz w:val="20"/>
                  <w:szCs w:val="20"/>
                </w:rPr>
                <w:t>Indicatie kardinaliteit</w:t>
              </w:r>
            </w:ins>
          </w:p>
        </w:tc>
        <w:tc>
          <w:tcPr>
            <w:tcW w:w="5580" w:type="dxa"/>
            <w:gridSpan w:val="3"/>
            <w:tcBorders>
              <w:top w:val="nil"/>
              <w:left w:val="nil"/>
              <w:bottom w:val="nil"/>
              <w:right w:val="nil"/>
            </w:tcBorders>
          </w:tcPr>
          <w:p w14:paraId="22C429D5" w14:textId="77777777" w:rsidR="009C5C81" w:rsidRPr="008F7B24" w:rsidRDefault="009C5C81" w:rsidP="009C5C81">
            <w:pPr>
              <w:autoSpaceDE w:val="0"/>
              <w:autoSpaceDN w:val="0"/>
              <w:adjustRightInd w:val="0"/>
              <w:spacing w:after="0" w:line="240" w:lineRule="auto"/>
              <w:rPr>
                <w:ins w:id="4516" w:author="Arjan" w:date="2015-01-11T21:43:00Z"/>
                <w:rFonts w:ascii="Arial" w:eastAsia="Times New Roman" w:hAnsi="Arial" w:cs="Arial"/>
                <w:color w:val="000000"/>
                <w:sz w:val="20"/>
                <w:szCs w:val="20"/>
              </w:rPr>
            </w:pPr>
            <w:ins w:id="4517" w:author="Arjan" w:date="2015-01-11T21:43:00Z">
              <w:r>
                <w:rPr>
                  <w:rFonts w:ascii="Arial" w:eastAsia="Times New Roman" w:hAnsi="Arial" w:cs="Arial"/>
                  <w:color w:val="000000"/>
                  <w:sz w:val="20"/>
                  <w:szCs w:val="20"/>
                </w:rPr>
                <w:t>0 - 1</w:t>
              </w:r>
            </w:ins>
          </w:p>
        </w:tc>
      </w:tr>
      <w:tr w:rsidR="009C5C81" w:rsidRPr="008F7B24" w14:paraId="032A6FE5" w14:textId="77777777" w:rsidTr="009C5C81">
        <w:trPr>
          <w:trHeight w:val="230"/>
          <w:ins w:id="4518" w:author="Arjan" w:date="2015-01-11T21:43:00Z"/>
        </w:trPr>
        <w:tc>
          <w:tcPr>
            <w:tcW w:w="3780" w:type="dxa"/>
            <w:tcBorders>
              <w:top w:val="nil"/>
              <w:left w:val="nil"/>
              <w:bottom w:val="nil"/>
              <w:right w:val="nil"/>
            </w:tcBorders>
          </w:tcPr>
          <w:p w14:paraId="540E2175" w14:textId="77777777" w:rsidR="009C5C81" w:rsidRPr="008F7B24" w:rsidRDefault="009C5C81" w:rsidP="009C5C81">
            <w:pPr>
              <w:autoSpaceDE w:val="0"/>
              <w:autoSpaceDN w:val="0"/>
              <w:adjustRightInd w:val="0"/>
              <w:spacing w:after="0" w:line="240" w:lineRule="auto"/>
              <w:rPr>
                <w:ins w:id="4519" w:author="Arjan" w:date="2015-01-11T21:43: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3D2658D3" w14:textId="77777777" w:rsidR="009C5C81" w:rsidRPr="008F7B24" w:rsidRDefault="009C5C81" w:rsidP="009C5C81">
            <w:pPr>
              <w:autoSpaceDE w:val="0"/>
              <w:autoSpaceDN w:val="0"/>
              <w:adjustRightInd w:val="0"/>
              <w:spacing w:after="0" w:line="240" w:lineRule="auto"/>
              <w:rPr>
                <w:ins w:id="4520" w:author="Arjan" w:date="2015-01-11T21:43:00Z"/>
                <w:rFonts w:ascii="Arial" w:eastAsia="Times New Roman" w:hAnsi="Arial" w:cs="Arial"/>
                <w:color w:val="000000"/>
                <w:sz w:val="20"/>
                <w:szCs w:val="20"/>
              </w:rPr>
            </w:pPr>
          </w:p>
        </w:tc>
      </w:tr>
      <w:tr w:rsidR="009C5C81" w:rsidRPr="008F7B24" w14:paraId="135B7372" w14:textId="77777777" w:rsidTr="009C5C81">
        <w:trPr>
          <w:trHeight w:val="230"/>
          <w:ins w:id="4521" w:author="Arjan" w:date="2015-01-11T21:43:00Z"/>
        </w:trPr>
        <w:tc>
          <w:tcPr>
            <w:tcW w:w="3780" w:type="dxa"/>
            <w:tcBorders>
              <w:top w:val="nil"/>
              <w:left w:val="nil"/>
              <w:bottom w:val="nil"/>
              <w:right w:val="nil"/>
            </w:tcBorders>
          </w:tcPr>
          <w:p w14:paraId="0E13647C" w14:textId="77777777" w:rsidR="009C5C81" w:rsidRPr="008F7B24" w:rsidRDefault="009C5C81" w:rsidP="009C5C81">
            <w:pPr>
              <w:autoSpaceDE w:val="0"/>
              <w:autoSpaceDN w:val="0"/>
              <w:adjustRightInd w:val="0"/>
              <w:spacing w:after="0" w:line="240" w:lineRule="auto"/>
              <w:rPr>
                <w:ins w:id="4522" w:author="Arjan" w:date="2015-01-11T21:43:00Z"/>
                <w:rFonts w:ascii="Arial" w:eastAsia="Times New Roman" w:hAnsi="Arial" w:cs="Arial"/>
                <w:color w:val="000000"/>
                <w:sz w:val="20"/>
                <w:szCs w:val="20"/>
              </w:rPr>
            </w:pPr>
            <w:ins w:id="4523" w:author="Arjan" w:date="2015-01-11T21:43:00Z">
              <w:r w:rsidRPr="008F7B24">
                <w:rPr>
                  <w:rFonts w:ascii="Arial" w:eastAsia="Times New Roman" w:hAnsi="Arial" w:cs="Arial"/>
                  <w:b/>
                  <w:bCs/>
                  <w:color w:val="000000"/>
                  <w:sz w:val="20"/>
                  <w:szCs w:val="20"/>
                </w:rPr>
                <w:t>Indicatie authentiek</w:t>
              </w:r>
            </w:ins>
          </w:p>
        </w:tc>
        <w:tc>
          <w:tcPr>
            <w:tcW w:w="5580" w:type="dxa"/>
            <w:gridSpan w:val="3"/>
            <w:tcBorders>
              <w:top w:val="nil"/>
              <w:left w:val="nil"/>
              <w:bottom w:val="nil"/>
              <w:right w:val="nil"/>
            </w:tcBorders>
          </w:tcPr>
          <w:p w14:paraId="190296AF" w14:textId="77777777" w:rsidR="009C5C81" w:rsidRPr="008F7B24" w:rsidRDefault="009C5C81" w:rsidP="009C5C81">
            <w:pPr>
              <w:autoSpaceDE w:val="0"/>
              <w:autoSpaceDN w:val="0"/>
              <w:adjustRightInd w:val="0"/>
              <w:spacing w:after="0" w:line="240" w:lineRule="auto"/>
              <w:rPr>
                <w:ins w:id="4524" w:author="Arjan" w:date="2015-01-11T21:43:00Z"/>
                <w:rFonts w:ascii="Arial" w:eastAsia="Times New Roman" w:hAnsi="Arial" w:cs="Arial"/>
                <w:color w:val="000000"/>
                <w:sz w:val="20"/>
                <w:szCs w:val="20"/>
              </w:rPr>
            </w:pPr>
            <w:ins w:id="4525" w:author="Arjan" w:date="2015-01-11T21:43:00Z">
              <w:r>
                <w:rPr>
                  <w:rFonts w:ascii="Arial" w:eastAsia="Times New Roman" w:hAnsi="Arial" w:cs="Arial"/>
                  <w:color w:val="000000"/>
                  <w:sz w:val="20"/>
                  <w:szCs w:val="20"/>
                </w:rPr>
                <w:t>Gemeentelijk basisgegeven</w:t>
              </w:r>
            </w:ins>
          </w:p>
        </w:tc>
      </w:tr>
      <w:tr w:rsidR="009C5C81" w:rsidRPr="008F7B24" w14:paraId="6BB29190" w14:textId="77777777" w:rsidTr="009C5C81">
        <w:trPr>
          <w:trHeight w:val="230"/>
          <w:ins w:id="4526" w:author="Arjan" w:date="2015-01-11T21:43:00Z"/>
        </w:trPr>
        <w:tc>
          <w:tcPr>
            <w:tcW w:w="3780" w:type="dxa"/>
            <w:tcBorders>
              <w:top w:val="nil"/>
              <w:left w:val="nil"/>
              <w:right w:val="nil"/>
            </w:tcBorders>
          </w:tcPr>
          <w:p w14:paraId="366894E9" w14:textId="77777777" w:rsidR="009C5C81" w:rsidRPr="008F7B24" w:rsidRDefault="009C5C81" w:rsidP="009C5C81">
            <w:pPr>
              <w:autoSpaceDE w:val="0"/>
              <w:autoSpaceDN w:val="0"/>
              <w:adjustRightInd w:val="0"/>
              <w:spacing w:after="0" w:line="240" w:lineRule="auto"/>
              <w:rPr>
                <w:ins w:id="4527" w:author="Arjan" w:date="2015-01-11T21:43:00Z"/>
                <w:rFonts w:ascii="Arial" w:eastAsia="Times New Roman" w:hAnsi="Arial" w:cs="Arial"/>
                <w:b/>
                <w:bCs/>
                <w:color w:val="000000"/>
                <w:sz w:val="20"/>
                <w:szCs w:val="20"/>
              </w:rPr>
            </w:pPr>
          </w:p>
        </w:tc>
        <w:tc>
          <w:tcPr>
            <w:tcW w:w="5580" w:type="dxa"/>
            <w:gridSpan w:val="3"/>
            <w:tcBorders>
              <w:top w:val="nil"/>
              <w:left w:val="nil"/>
              <w:right w:val="nil"/>
            </w:tcBorders>
          </w:tcPr>
          <w:p w14:paraId="652586D5" w14:textId="77777777" w:rsidR="009C5C81" w:rsidRPr="008F7B24" w:rsidRDefault="009C5C81" w:rsidP="009C5C81">
            <w:pPr>
              <w:autoSpaceDE w:val="0"/>
              <w:autoSpaceDN w:val="0"/>
              <w:adjustRightInd w:val="0"/>
              <w:spacing w:after="0" w:line="240" w:lineRule="auto"/>
              <w:rPr>
                <w:ins w:id="4528" w:author="Arjan" w:date="2015-01-11T21:43:00Z"/>
                <w:rFonts w:ascii="Arial" w:eastAsia="Times New Roman" w:hAnsi="Arial" w:cs="Arial"/>
                <w:color w:val="000000"/>
                <w:sz w:val="20"/>
                <w:szCs w:val="20"/>
              </w:rPr>
            </w:pPr>
          </w:p>
        </w:tc>
      </w:tr>
      <w:tr w:rsidR="009C5C81" w:rsidRPr="008F7B24" w14:paraId="2992FDB0" w14:textId="77777777" w:rsidTr="009C5C81">
        <w:trPr>
          <w:trHeight w:val="230"/>
          <w:ins w:id="4529" w:author="Arjan" w:date="2015-01-11T21:43:00Z"/>
        </w:trPr>
        <w:tc>
          <w:tcPr>
            <w:tcW w:w="3780" w:type="dxa"/>
            <w:tcBorders>
              <w:top w:val="nil"/>
              <w:left w:val="nil"/>
              <w:bottom w:val="single" w:sz="4" w:space="0" w:color="auto"/>
              <w:right w:val="nil"/>
            </w:tcBorders>
          </w:tcPr>
          <w:p w14:paraId="3C8728A4" w14:textId="77777777" w:rsidR="009C5C81" w:rsidRPr="008F7B24" w:rsidRDefault="009C5C81" w:rsidP="009C5C81">
            <w:pPr>
              <w:autoSpaceDE w:val="0"/>
              <w:autoSpaceDN w:val="0"/>
              <w:adjustRightInd w:val="0"/>
              <w:spacing w:after="0" w:line="240" w:lineRule="auto"/>
              <w:rPr>
                <w:ins w:id="4530" w:author="Arjan" w:date="2015-01-11T21:43:00Z"/>
                <w:rFonts w:ascii="Arial" w:eastAsia="Times New Roman" w:hAnsi="Arial" w:cs="Arial"/>
                <w:b/>
                <w:bCs/>
                <w:color w:val="000000"/>
                <w:sz w:val="20"/>
                <w:szCs w:val="20"/>
              </w:rPr>
            </w:pPr>
            <w:ins w:id="4531" w:author="Arjan" w:date="2015-01-11T21:43:00Z">
              <w:r w:rsidRPr="008F7B24">
                <w:rPr>
                  <w:rFonts w:ascii="Arial" w:eastAsia="Times New Roman" w:hAnsi="Arial" w:cs="Arial"/>
                  <w:b/>
                  <w:bCs/>
                  <w:color w:val="000000"/>
                  <w:sz w:val="20"/>
                  <w:szCs w:val="20"/>
                </w:rPr>
                <w:t>Regels attribuutsoort</w:t>
              </w:r>
            </w:ins>
          </w:p>
        </w:tc>
        <w:tc>
          <w:tcPr>
            <w:tcW w:w="5580" w:type="dxa"/>
            <w:gridSpan w:val="3"/>
            <w:tcBorders>
              <w:top w:val="nil"/>
              <w:left w:val="nil"/>
              <w:bottom w:val="single" w:sz="4" w:space="0" w:color="auto"/>
              <w:right w:val="nil"/>
            </w:tcBorders>
          </w:tcPr>
          <w:p w14:paraId="282EE1A3" w14:textId="77777777" w:rsidR="009C5C81" w:rsidRPr="008F7B24" w:rsidRDefault="00646469" w:rsidP="009C5C81">
            <w:pPr>
              <w:autoSpaceDE w:val="0"/>
              <w:autoSpaceDN w:val="0"/>
              <w:adjustRightInd w:val="0"/>
              <w:spacing w:after="0" w:line="240" w:lineRule="auto"/>
              <w:rPr>
                <w:ins w:id="4532" w:author="Arjan" w:date="2015-01-11T21:43:00Z"/>
                <w:rFonts w:ascii="Arial" w:eastAsia="Times New Roman" w:hAnsi="Arial" w:cs="Arial"/>
                <w:color w:val="000000"/>
                <w:sz w:val="20"/>
                <w:szCs w:val="20"/>
              </w:rPr>
            </w:pPr>
            <w:r>
              <w:rPr>
                <w:rFonts w:ascii="Arial" w:eastAsia="Times New Roman" w:hAnsi="Arial" w:cs="Arial"/>
                <w:color w:val="000000"/>
                <w:sz w:val="20"/>
                <w:szCs w:val="20"/>
              </w:rPr>
              <w:t>-</w:t>
            </w:r>
          </w:p>
        </w:tc>
      </w:tr>
    </w:tbl>
    <w:p w14:paraId="071B09C1" w14:textId="77777777" w:rsidR="009C5C81" w:rsidRDefault="009C5C81" w:rsidP="009C5C81">
      <w:pPr>
        <w:rPr>
          <w:ins w:id="4533" w:author="Arjan" w:date="2015-01-11T21:43:00Z"/>
        </w:rPr>
      </w:pPr>
      <w:ins w:id="4534" w:author="Arjan" w:date="2015-01-11T21:43:00Z">
        <w:r>
          <w:t xml:space="preserve"> </w:t>
        </w:r>
      </w:ins>
    </w:p>
    <w:p w14:paraId="3351E929" w14:textId="77777777" w:rsidR="00057627" w:rsidRPr="001938EB" w:rsidRDefault="00DA5D93" w:rsidP="00057627">
      <w:pPr>
        <w:pStyle w:val="Kop41"/>
        <w:rPr>
          <w:ins w:id="4535" w:author="Arjan" w:date="2014-09-08T22:09:00Z"/>
          <w:rFonts w:eastAsia="Times New Roman"/>
          <w:shd w:val="clear" w:color="auto" w:fill="auto"/>
          <w:lang w:val="nl-NL"/>
        </w:rPr>
      </w:pPr>
      <w:ins w:id="4536" w:author="Arjan" w:date="2014-09-08T22:09:00Z">
        <w:r>
          <w:rPr>
            <w:b w:val="0"/>
            <w:bCs w:val="0"/>
            <w:color w:val="auto"/>
            <w:sz w:val="20"/>
            <w:szCs w:val="20"/>
            <w:shd w:val="clear" w:color="auto" w:fill="auto"/>
          </w:rPr>
          <w:lastRenderedPageBreak/>
          <w:fldChar w:fldCharType="begin" w:fldLock="1"/>
        </w:r>
        <w:r w:rsidR="00057627">
          <w:rPr>
            <w:b w:val="0"/>
            <w:bCs w:val="0"/>
            <w:color w:val="auto"/>
            <w:sz w:val="20"/>
            <w:szCs w:val="20"/>
            <w:shd w:val="clear" w:color="auto" w:fill="auto"/>
          </w:rPr>
          <w:instrText xml:space="preserve">MERGEFIELD </w:instrText>
        </w:r>
        <w:r w:rsidR="00057627">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057627">
          <w:rPr>
            <w:rFonts w:eastAsia="Times New Roman"/>
            <w:shd w:val="clear" w:color="auto" w:fill="auto"/>
            <w:lang w:val="nl-NL"/>
          </w:rPr>
          <w:t>«</w:t>
        </w:r>
      </w:ins>
      <w:ins w:id="4537" w:author="Arjan" w:date="2015-01-11T21:42:00Z">
        <w:r w:rsidR="009C5C81">
          <w:rPr>
            <w:rFonts w:eastAsia="Times New Roman"/>
            <w:shd w:val="clear" w:color="auto" w:fill="auto"/>
            <w:lang w:val="nl-NL"/>
          </w:rPr>
          <w:t>Suba</w:t>
        </w:r>
      </w:ins>
      <w:ins w:id="4538" w:author="Arjan" w:date="2014-09-08T22:09:00Z">
        <w:r w:rsidR="00057627">
          <w:rPr>
            <w:rFonts w:eastAsia="Times New Roman"/>
            <w:shd w:val="clear" w:color="auto" w:fill="auto"/>
            <w:lang w:val="nl-NL"/>
          </w:rPr>
          <w:t>ttribuutsoort»</w:t>
        </w:r>
        <w:r>
          <w:rPr>
            <w:b w:val="0"/>
            <w:bCs w:val="0"/>
            <w:color w:val="auto"/>
            <w:sz w:val="20"/>
            <w:szCs w:val="20"/>
            <w:shd w:val="clear" w:color="auto" w:fill="auto"/>
          </w:rPr>
          <w:fldChar w:fldCharType="end"/>
        </w:r>
        <w:r w:rsidR="00057627">
          <w:rPr>
            <w:rFonts w:eastAsia="Times New Roman"/>
            <w:shd w:val="clear" w:color="auto" w:fill="auto"/>
            <w:lang w:val="nl-NL"/>
          </w:rPr>
          <w:t xml:space="preserve"> Ondertekeningsoort</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057627" w:rsidRPr="00F64D19" w14:paraId="1700C6EC" w14:textId="77777777" w:rsidTr="00367B3C">
        <w:trPr>
          <w:trHeight w:val="230"/>
          <w:ins w:id="4539" w:author="Arjan" w:date="2014-09-08T22:09:00Z"/>
        </w:trPr>
        <w:tc>
          <w:tcPr>
            <w:tcW w:w="3780" w:type="dxa"/>
            <w:tcBorders>
              <w:top w:val="single" w:sz="4" w:space="0" w:color="auto"/>
              <w:left w:val="nil"/>
              <w:bottom w:val="nil"/>
              <w:right w:val="nil"/>
            </w:tcBorders>
          </w:tcPr>
          <w:p w14:paraId="686A9EA3" w14:textId="77777777" w:rsidR="00057627" w:rsidRPr="00F64D19" w:rsidRDefault="00057627" w:rsidP="00367B3C">
            <w:pPr>
              <w:autoSpaceDE w:val="0"/>
              <w:autoSpaceDN w:val="0"/>
              <w:adjustRightInd w:val="0"/>
              <w:spacing w:after="0" w:line="240" w:lineRule="auto"/>
              <w:rPr>
                <w:ins w:id="4540" w:author="Arjan" w:date="2014-09-08T22:09:00Z"/>
                <w:rFonts w:ascii="Arial" w:eastAsia="Times New Roman" w:hAnsi="Arial" w:cs="Arial"/>
                <w:color w:val="000000"/>
                <w:sz w:val="20"/>
                <w:szCs w:val="20"/>
              </w:rPr>
            </w:pPr>
            <w:ins w:id="4541" w:author="Arjan" w:date="2014-09-08T22:09:00Z">
              <w:r w:rsidRPr="00F64D19">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5D54BDC3" w14:textId="77777777" w:rsidR="00057627" w:rsidRPr="00F64D19" w:rsidRDefault="00057627" w:rsidP="00367B3C">
            <w:pPr>
              <w:autoSpaceDE w:val="0"/>
              <w:autoSpaceDN w:val="0"/>
              <w:adjustRightInd w:val="0"/>
              <w:spacing w:after="0" w:line="240" w:lineRule="auto"/>
              <w:rPr>
                <w:ins w:id="4542" w:author="Arjan" w:date="2014-09-08T22:09:00Z"/>
                <w:rFonts w:ascii="Arial" w:eastAsia="Times New Roman" w:hAnsi="Arial" w:cs="Arial"/>
                <w:color w:val="000000"/>
                <w:sz w:val="20"/>
                <w:szCs w:val="20"/>
              </w:rPr>
            </w:pPr>
            <w:ins w:id="4543" w:author="Arjan" w:date="2014-09-08T22:09:00Z">
              <w:r>
                <w:rPr>
                  <w:rFonts w:ascii="Arial" w:hAnsi="Arial" w:cs="Arial"/>
                  <w:sz w:val="20"/>
                  <w:szCs w:val="20"/>
                  <w:lang w:val="en-AU"/>
                </w:rPr>
                <w:t>Ondertekeningsoort</w:t>
              </w:r>
            </w:ins>
          </w:p>
        </w:tc>
      </w:tr>
      <w:tr w:rsidR="00057627" w:rsidRPr="00F64D19" w14:paraId="22F1D46A" w14:textId="77777777" w:rsidTr="00367B3C">
        <w:trPr>
          <w:ins w:id="4544" w:author="Arjan" w:date="2014-09-08T22:09:00Z"/>
        </w:trPr>
        <w:tc>
          <w:tcPr>
            <w:tcW w:w="3780" w:type="dxa"/>
            <w:tcBorders>
              <w:top w:val="nil"/>
              <w:left w:val="nil"/>
              <w:bottom w:val="nil"/>
              <w:right w:val="nil"/>
            </w:tcBorders>
          </w:tcPr>
          <w:p w14:paraId="13DC007D" w14:textId="77777777" w:rsidR="00057627" w:rsidRPr="00F64D19" w:rsidRDefault="00057627" w:rsidP="00367B3C">
            <w:pPr>
              <w:autoSpaceDE w:val="0"/>
              <w:autoSpaceDN w:val="0"/>
              <w:adjustRightInd w:val="0"/>
              <w:spacing w:after="0" w:line="240" w:lineRule="auto"/>
              <w:rPr>
                <w:ins w:id="4545" w:author="Arjan" w:date="2014-09-08T22:09:00Z"/>
                <w:rFonts w:ascii="Arial" w:eastAsia="Times New Roman" w:hAnsi="Arial" w:cs="Arial"/>
                <w:b/>
                <w:bCs/>
                <w:color w:val="000000"/>
                <w:sz w:val="20"/>
                <w:szCs w:val="20"/>
              </w:rPr>
            </w:pPr>
          </w:p>
        </w:tc>
        <w:tc>
          <w:tcPr>
            <w:tcW w:w="5580" w:type="dxa"/>
            <w:tcBorders>
              <w:top w:val="nil"/>
              <w:left w:val="nil"/>
              <w:bottom w:val="nil"/>
              <w:right w:val="nil"/>
            </w:tcBorders>
          </w:tcPr>
          <w:p w14:paraId="7A0B6A16" w14:textId="77777777" w:rsidR="00057627" w:rsidRPr="00F64D19" w:rsidRDefault="00057627" w:rsidP="00367B3C">
            <w:pPr>
              <w:autoSpaceDE w:val="0"/>
              <w:autoSpaceDN w:val="0"/>
              <w:adjustRightInd w:val="0"/>
              <w:spacing w:after="0" w:line="240" w:lineRule="auto"/>
              <w:rPr>
                <w:ins w:id="4546" w:author="Arjan" w:date="2014-09-08T22:09:00Z"/>
                <w:rFonts w:ascii="Arial" w:eastAsia="Times New Roman" w:hAnsi="Arial" w:cs="Arial"/>
                <w:color w:val="000000"/>
                <w:sz w:val="20"/>
                <w:szCs w:val="20"/>
              </w:rPr>
            </w:pPr>
          </w:p>
        </w:tc>
      </w:tr>
      <w:tr w:rsidR="00057627" w:rsidRPr="00F64D19" w14:paraId="277E2731" w14:textId="77777777" w:rsidTr="00367B3C">
        <w:trPr>
          <w:ins w:id="4547" w:author="Arjan" w:date="2014-09-08T22:09:00Z"/>
        </w:trPr>
        <w:tc>
          <w:tcPr>
            <w:tcW w:w="3780" w:type="dxa"/>
            <w:tcBorders>
              <w:top w:val="nil"/>
              <w:left w:val="nil"/>
              <w:bottom w:val="nil"/>
              <w:right w:val="nil"/>
            </w:tcBorders>
          </w:tcPr>
          <w:p w14:paraId="326EBB41" w14:textId="77777777" w:rsidR="00057627" w:rsidRPr="00F64D19" w:rsidRDefault="00057627" w:rsidP="00367B3C">
            <w:pPr>
              <w:autoSpaceDE w:val="0"/>
              <w:autoSpaceDN w:val="0"/>
              <w:adjustRightInd w:val="0"/>
              <w:spacing w:after="0" w:line="240" w:lineRule="auto"/>
              <w:rPr>
                <w:ins w:id="4548" w:author="Arjan" w:date="2014-09-08T22:09:00Z"/>
                <w:rFonts w:ascii="Arial" w:eastAsia="Times New Roman" w:hAnsi="Arial" w:cs="Arial"/>
                <w:color w:val="000000"/>
                <w:sz w:val="20"/>
                <w:szCs w:val="20"/>
              </w:rPr>
            </w:pPr>
            <w:ins w:id="4549" w:author="Arjan" w:date="2014-09-08T22:09:00Z">
              <w:r w:rsidRPr="00F64D19">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5D1270CC" w14:textId="77777777" w:rsidR="00057627" w:rsidRPr="00F64D19" w:rsidRDefault="00057627" w:rsidP="00367B3C">
            <w:pPr>
              <w:autoSpaceDE w:val="0"/>
              <w:autoSpaceDN w:val="0"/>
              <w:adjustRightInd w:val="0"/>
              <w:spacing w:after="0" w:line="240" w:lineRule="auto"/>
              <w:rPr>
                <w:ins w:id="4550" w:author="Arjan" w:date="2014-09-08T22:09:00Z"/>
                <w:rFonts w:ascii="Arial" w:eastAsia="Times New Roman" w:hAnsi="Arial" w:cs="Arial"/>
                <w:color w:val="000000"/>
                <w:sz w:val="20"/>
                <w:szCs w:val="20"/>
              </w:rPr>
            </w:pPr>
            <w:ins w:id="4551" w:author="Arjan" w:date="2014-09-08T22:09:00Z">
              <w:r w:rsidRPr="00F64D19">
                <w:rPr>
                  <w:rFonts w:ascii="Arial" w:eastAsia="Times New Roman" w:hAnsi="Arial" w:cs="Arial"/>
                  <w:color w:val="000000"/>
                  <w:sz w:val="20"/>
                  <w:szCs w:val="20"/>
                </w:rPr>
                <w:t>KING</w:t>
              </w:r>
            </w:ins>
          </w:p>
        </w:tc>
      </w:tr>
      <w:tr w:rsidR="00057627" w:rsidRPr="00F64D19" w14:paraId="7D799DC2" w14:textId="77777777" w:rsidTr="00367B3C">
        <w:trPr>
          <w:ins w:id="4552" w:author="Arjan" w:date="2014-09-08T22:09:00Z"/>
        </w:trPr>
        <w:tc>
          <w:tcPr>
            <w:tcW w:w="3780" w:type="dxa"/>
            <w:tcBorders>
              <w:top w:val="nil"/>
              <w:left w:val="nil"/>
              <w:bottom w:val="nil"/>
              <w:right w:val="nil"/>
            </w:tcBorders>
          </w:tcPr>
          <w:p w14:paraId="2DB2378D" w14:textId="77777777" w:rsidR="00057627" w:rsidRPr="00F64D19" w:rsidRDefault="00057627" w:rsidP="00367B3C">
            <w:pPr>
              <w:autoSpaceDE w:val="0"/>
              <w:autoSpaceDN w:val="0"/>
              <w:adjustRightInd w:val="0"/>
              <w:spacing w:after="0" w:line="240" w:lineRule="auto"/>
              <w:rPr>
                <w:ins w:id="4553" w:author="Arjan" w:date="2014-09-08T22:09:00Z"/>
                <w:rFonts w:ascii="Arial" w:eastAsia="Times New Roman" w:hAnsi="Arial" w:cs="Arial"/>
                <w:b/>
                <w:bCs/>
                <w:color w:val="000000"/>
                <w:sz w:val="20"/>
                <w:szCs w:val="20"/>
              </w:rPr>
            </w:pPr>
          </w:p>
        </w:tc>
        <w:tc>
          <w:tcPr>
            <w:tcW w:w="5580" w:type="dxa"/>
            <w:tcBorders>
              <w:top w:val="nil"/>
              <w:left w:val="nil"/>
              <w:bottom w:val="nil"/>
              <w:right w:val="nil"/>
            </w:tcBorders>
          </w:tcPr>
          <w:p w14:paraId="2909F145" w14:textId="77777777" w:rsidR="00057627" w:rsidRPr="00F64D19" w:rsidRDefault="00057627" w:rsidP="00367B3C">
            <w:pPr>
              <w:autoSpaceDE w:val="0"/>
              <w:autoSpaceDN w:val="0"/>
              <w:adjustRightInd w:val="0"/>
              <w:spacing w:after="0" w:line="240" w:lineRule="auto"/>
              <w:rPr>
                <w:ins w:id="4554" w:author="Arjan" w:date="2014-09-08T22:09:00Z"/>
                <w:rFonts w:ascii="Arial" w:eastAsia="Times New Roman" w:hAnsi="Arial" w:cs="Arial"/>
                <w:color w:val="000000"/>
                <w:sz w:val="20"/>
                <w:szCs w:val="20"/>
              </w:rPr>
            </w:pPr>
          </w:p>
        </w:tc>
      </w:tr>
      <w:tr w:rsidR="00057627" w:rsidRPr="00F64D19" w14:paraId="4543AA04" w14:textId="77777777" w:rsidTr="00367B3C">
        <w:trPr>
          <w:ins w:id="4555" w:author="Arjan" w:date="2014-09-08T22:09:00Z"/>
        </w:trPr>
        <w:tc>
          <w:tcPr>
            <w:tcW w:w="3780" w:type="dxa"/>
            <w:tcBorders>
              <w:top w:val="nil"/>
              <w:left w:val="nil"/>
              <w:bottom w:val="nil"/>
              <w:right w:val="nil"/>
            </w:tcBorders>
          </w:tcPr>
          <w:p w14:paraId="3DA6166F" w14:textId="77777777" w:rsidR="00057627" w:rsidRPr="00F64D19" w:rsidRDefault="00057627" w:rsidP="00367B3C">
            <w:pPr>
              <w:autoSpaceDE w:val="0"/>
              <w:autoSpaceDN w:val="0"/>
              <w:adjustRightInd w:val="0"/>
              <w:spacing w:after="0" w:line="240" w:lineRule="auto"/>
              <w:rPr>
                <w:ins w:id="4556" w:author="Arjan" w:date="2014-09-08T22:09:00Z"/>
                <w:rFonts w:ascii="Arial" w:eastAsia="Times New Roman" w:hAnsi="Arial" w:cs="Arial"/>
                <w:color w:val="000000"/>
                <w:sz w:val="20"/>
                <w:szCs w:val="20"/>
              </w:rPr>
            </w:pPr>
            <w:ins w:id="4557" w:author="Arjan" w:date="2014-09-08T22:09:00Z">
              <w:r w:rsidRPr="00F64D19">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27B77D03" w14:textId="77777777" w:rsidR="00057627" w:rsidRPr="00F64D19" w:rsidRDefault="00057627" w:rsidP="00367B3C">
            <w:pPr>
              <w:autoSpaceDE w:val="0"/>
              <w:autoSpaceDN w:val="0"/>
              <w:adjustRightInd w:val="0"/>
              <w:spacing w:after="0" w:line="240" w:lineRule="auto"/>
              <w:rPr>
                <w:ins w:id="4558" w:author="Arjan" w:date="2014-09-08T22:09:00Z"/>
                <w:rFonts w:ascii="Arial" w:eastAsia="Times New Roman" w:hAnsi="Arial" w:cs="Arial"/>
                <w:color w:val="000000"/>
                <w:sz w:val="20"/>
                <w:szCs w:val="20"/>
              </w:rPr>
            </w:pPr>
          </w:p>
        </w:tc>
      </w:tr>
      <w:tr w:rsidR="00057627" w:rsidRPr="00F64D19" w14:paraId="2565E903" w14:textId="77777777" w:rsidTr="00367B3C">
        <w:trPr>
          <w:ins w:id="4559" w:author="Arjan" w:date="2014-09-08T22:09:00Z"/>
        </w:trPr>
        <w:tc>
          <w:tcPr>
            <w:tcW w:w="3780" w:type="dxa"/>
            <w:tcBorders>
              <w:top w:val="nil"/>
              <w:left w:val="nil"/>
              <w:bottom w:val="nil"/>
              <w:right w:val="nil"/>
            </w:tcBorders>
          </w:tcPr>
          <w:p w14:paraId="4FDE31B2" w14:textId="77777777" w:rsidR="00057627" w:rsidRPr="00F64D19" w:rsidRDefault="00057627" w:rsidP="00367B3C">
            <w:pPr>
              <w:autoSpaceDE w:val="0"/>
              <w:autoSpaceDN w:val="0"/>
              <w:adjustRightInd w:val="0"/>
              <w:spacing w:after="0" w:line="240" w:lineRule="auto"/>
              <w:rPr>
                <w:ins w:id="4560" w:author="Arjan" w:date="2014-09-08T22:09:00Z"/>
                <w:rFonts w:ascii="Arial" w:eastAsia="Times New Roman" w:hAnsi="Arial" w:cs="Arial"/>
                <w:b/>
                <w:bCs/>
                <w:color w:val="000000"/>
                <w:sz w:val="20"/>
                <w:szCs w:val="20"/>
              </w:rPr>
            </w:pPr>
          </w:p>
        </w:tc>
        <w:tc>
          <w:tcPr>
            <w:tcW w:w="5580" w:type="dxa"/>
            <w:tcBorders>
              <w:top w:val="nil"/>
              <w:left w:val="nil"/>
              <w:bottom w:val="nil"/>
              <w:right w:val="nil"/>
            </w:tcBorders>
          </w:tcPr>
          <w:p w14:paraId="1A255621" w14:textId="77777777" w:rsidR="00057627" w:rsidRPr="00F64D19" w:rsidRDefault="00057627" w:rsidP="00367B3C">
            <w:pPr>
              <w:autoSpaceDE w:val="0"/>
              <w:autoSpaceDN w:val="0"/>
              <w:adjustRightInd w:val="0"/>
              <w:spacing w:after="0" w:line="240" w:lineRule="auto"/>
              <w:rPr>
                <w:ins w:id="4561" w:author="Arjan" w:date="2014-09-08T22:09:00Z"/>
                <w:rFonts w:ascii="Arial" w:eastAsia="Times New Roman" w:hAnsi="Arial" w:cs="Arial"/>
                <w:color w:val="000000"/>
                <w:sz w:val="20"/>
                <w:szCs w:val="20"/>
              </w:rPr>
            </w:pPr>
          </w:p>
        </w:tc>
      </w:tr>
      <w:tr w:rsidR="00057627" w:rsidRPr="00F64D19" w14:paraId="2E03D3EE" w14:textId="77777777" w:rsidTr="00367B3C">
        <w:trPr>
          <w:ins w:id="4562" w:author="Arjan" w:date="2014-09-08T22:09:00Z"/>
        </w:trPr>
        <w:tc>
          <w:tcPr>
            <w:tcW w:w="3780" w:type="dxa"/>
            <w:tcBorders>
              <w:top w:val="nil"/>
              <w:left w:val="nil"/>
              <w:bottom w:val="nil"/>
              <w:right w:val="nil"/>
            </w:tcBorders>
          </w:tcPr>
          <w:p w14:paraId="51A8D455" w14:textId="77777777" w:rsidR="00057627" w:rsidRPr="00F64D19" w:rsidRDefault="00057627" w:rsidP="00367B3C">
            <w:pPr>
              <w:autoSpaceDE w:val="0"/>
              <w:autoSpaceDN w:val="0"/>
              <w:adjustRightInd w:val="0"/>
              <w:spacing w:after="0" w:line="240" w:lineRule="auto"/>
              <w:rPr>
                <w:ins w:id="4563" w:author="Arjan" w:date="2014-09-08T22:09:00Z"/>
                <w:rFonts w:ascii="Arial" w:eastAsia="Times New Roman" w:hAnsi="Arial" w:cs="Arial"/>
                <w:color w:val="000000"/>
                <w:sz w:val="20"/>
                <w:szCs w:val="20"/>
              </w:rPr>
            </w:pPr>
            <w:ins w:id="4564" w:author="Arjan" w:date="2014-09-08T22:09:00Z">
              <w:r w:rsidRPr="00F64D19">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54E69C37" w14:textId="77777777" w:rsidR="00057627" w:rsidRPr="00F64D19" w:rsidRDefault="00057627" w:rsidP="00057627">
            <w:pPr>
              <w:autoSpaceDE w:val="0"/>
              <w:autoSpaceDN w:val="0"/>
              <w:adjustRightInd w:val="0"/>
              <w:spacing w:after="0" w:line="240" w:lineRule="auto"/>
              <w:rPr>
                <w:ins w:id="4565" w:author="Arjan" w:date="2014-09-08T22:09:00Z"/>
                <w:rFonts w:ascii="Arial" w:eastAsia="Times New Roman" w:hAnsi="Arial" w:cs="Arial"/>
                <w:color w:val="000000"/>
                <w:sz w:val="20"/>
                <w:szCs w:val="20"/>
              </w:rPr>
            </w:pPr>
            <w:ins w:id="4566" w:author="Arjan" w:date="2014-09-08T22:10:00Z">
              <w:r>
                <w:rPr>
                  <w:rFonts w:ascii="Arial" w:hAnsi="Arial" w:cs="Arial"/>
                  <w:sz w:val="20"/>
                  <w:szCs w:val="20"/>
                  <w:lang w:val="en-AU"/>
                </w:rPr>
                <w:t>soort</w:t>
              </w:r>
            </w:ins>
          </w:p>
        </w:tc>
      </w:tr>
      <w:tr w:rsidR="00057627" w:rsidRPr="00F64D19" w14:paraId="30697A4C" w14:textId="77777777" w:rsidTr="00367B3C">
        <w:trPr>
          <w:ins w:id="4567" w:author="Arjan" w:date="2014-09-08T22:09:00Z"/>
        </w:trPr>
        <w:tc>
          <w:tcPr>
            <w:tcW w:w="3780" w:type="dxa"/>
            <w:tcBorders>
              <w:top w:val="nil"/>
              <w:left w:val="nil"/>
              <w:bottom w:val="nil"/>
              <w:right w:val="nil"/>
            </w:tcBorders>
          </w:tcPr>
          <w:p w14:paraId="63E62527" w14:textId="77777777" w:rsidR="00057627" w:rsidRPr="00F64D19" w:rsidRDefault="00057627" w:rsidP="00367B3C">
            <w:pPr>
              <w:autoSpaceDE w:val="0"/>
              <w:autoSpaceDN w:val="0"/>
              <w:adjustRightInd w:val="0"/>
              <w:spacing w:after="0" w:line="240" w:lineRule="auto"/>
              <w:rPr>
                <w:ins w:id="4568" w:author="Arjan" w:date="2014-09-08T22:09:00Z"/>
                <w:rFonts w:ascii="Arial" w:eastAsia="Times New Roman" w:hAnsi="Arial" w:cs="Arial"/>
                <w:b/>
                <w:bCs/>
                <w:color w:val="000000"/>
                <w:sz w:val="20"/>
                <w:szCs w:val="20"/>
              </w:rPr>
            </w:pPr>
          </w:p>
        </w:tc>
        <w:tc>
          <w:tcPr>
            <w:tcW w:w="5580" w:type="dxa"/>
            <w:tcBorders>
              <w:top w:val="nil"/>
              <w:left w:val="nil"/>
              <w:bottom w:val="nil"/>
              <w:right w:val="nil"/>
            </w:tcBorders>
          </w:tcPr>
          <w:p w14:paraId="0F2C4541" w14:textId="77777777" w:rsidR="00057627" w:rsidRPr="00F64D19" w:rsidRDefault="00057627" w:rsidP="00367B3C">
            <w:pPr>
              <w:autoSpaceDE w:val="0"/>
              <w:autoSpaceDN w:val="0"/>
              <w:adjustRightInd w:val="0"/>
              <w:spacing w:after="0" w:line="240" w:lineRule="auto"/>
              <w:rPr>
                <w:ins w:id="4569" w:author="Arjan" w:date="2014-09-08T22:09:00Z"/>
                <w:rFonts w:ascii="Arial" w:eastAsia="Times New Roman" w:hAnsi="Arial" w:cs="Arial"/>
                <w:color w:val="000000"/>
                <w:sz w:val="20"/>
                <w:szCs w:val="20"/>
              </w:rPr>
            </w:pPr>
          </w:p>
        </w:tc>
      </w:tr>
      <w:tr w:rsidR="00057627" w:rsidRPr="00AE1A91" w14:paraId="2BD328F7" w14:textId="77777777" w:rsidTr="00367B3C">
        <w:trPr>
          <w:ins w:id="4570" w:author="Arjan" w:date="2014-09-08T22:09:00Z"/>
        </w:trPr>
        <w:tc>
          <w:tcPr>
            <w:tcW w:w="3780" w:type="dxa"/>
            <w:tcBorders>
              <w:top w:val="nil"/>
              <w:left w:val="nil"/>
              <w:bottom w:val="nil"/>
              <w:right w:val="nil"/>
            </w:tcBorders>
          </w:tcPr>
          <w:p w14:paraId="59858B7A" w14:textId="77777777" w:rsidR="00057627" w:rsidRPr="00F64D19" w:rsidRDefault="00057627" w:rsidP="00367B3C">
            <w:pPr>
              <w:autoSpaceDE w:val="0"/>
              <w:autoSpaceDN w:val="0"/>
              <w:adjustRightInd w:val="0"/>
              <w:spacing w:after="0" w:line="240" w:lineRule="auto"/>
              <w:rPr>
                <w:ins w:id="4571" w:author="Arjan" w:date="2014-09-08T22:09:00Z"/>
                <w:rFonts w:ascii="Arial" w:eastAsia="Times New Roman" w:hAnsi="Arial" w:cs="Arial"/>
                <w:color w:val="000000"/>
                <w:sz w:val="20"/>
                <w:szCs w:val="20"/>
              </w:rPr>
            </w:pPr>
            <w:ins w:id="4572" w:author="Arjan" w:date="2014-09-08T22:09:00Z">
              <w:r w:rsidRPr="00F64D19">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7344A74D" w14:textId="77777777" w:rsidR="00057627" w:rsidRPr="00DD0F4F" w:rsidRDefault="00DA5D93" w:rsidP="006A6C7F">
            <w:pPr>
              <w:autoSpaceDE w:val="0"/>
              <w:autoSpaceDN w:val="0"/>
              <w:adjustRightInd w:val="0"/>
              <w:spacing w:after="0" w:line="240" w:lineRule="auto"/>
              <w:rPr>
                <w:ins w:id="4573" w:author="Arjan" w:date="2014-09-08T22:09:00Z"/>
                <w:rFonts w:ascii="Arial" w:eastAsia="Times New Roman" w:hAnsi="Arial" w:cs="Arial"/>
                <w:color w:val="000000"/>
                <w:sz w:val="20"/>
                <w:szCs w:val="20"/>
                <w:lang w:val="nl-NL"/>
              </w:rPr>
            </w:pPr>
            <w:ins w:id="4574" w:author="Arjan" w:date="2014-09-08T22:09:00Z">
              <w:r w:rsidRPr="00F64D19">
                <w:rPr>
                  <w:rFonts w:ascii="Arial" w:hAnsi="Arial" w:cs="Arial"/>
                  <w:sz w:val="20"/>
                  <w:szCs w:val="20"/>
                  <w:lang w:val="en-AU"/>
                </w:rPr>
                <w:fldChar w:fldCharType="begin" w:fldLock="1"/>
              </w:r>
              <w:r w:rsidR="00057627" w:rsidRPr="00DD0F4F">
                <w:rPr>
                  <w:rFonts w:ascii="Arial" w:hAnsi="Arial" w:cs="Arial"/>
                  <w:sz w:val="20"/>
                  <w:szCs w:val="20"/>
                  <w:lang w:val="nl-NL"/>
                </w:rPr>
                <w:instrText xml:space="preserve">MERGEFIELD </w:instrText>
              </w:r>
              <w:r w:rsidR="00057627" w:rsidRPr="00DD0F4F">
                <w:rPr>
                  <w:rFonts w:ascii="Arial" w:eastAsia="Times New Roman" w:hAnsi="Arial" w:cs="Arial"/>
                  <w:color w:val="000000"/>
                  <w:sz w:val="20"/>
                  <w:szCs w:val="20"/>
                  <w:lang w:val="nl-NL"/>
                </w:rPr>
                <w:instrText>Att.Notes</w:instrText>
              </w:r>
              <w:r w:rsidRPr="00F64D19">
                <w:rPr>
                  <w:rFonts w:ascii="Arial" w:hAnsi="Arial" w:cs="Arial"/>
                  <w:sz w:val="20"/>
                  <w:szCs w:val="20"/>
                  <w:lang w:val="en-AU"/>
                </w:rPr>
                <w:fldChar w:fldCharType="end"/>
              </w:r>
            </w:ins>
            <w:ins w:id="4575" w:author="Arjan" w:date="2014-09-08T22:10:00Z">
              <w:r w:rsidR="00057627" w:rsidRPr="00DD0F4F">
                <w:rPr>
                  <w:rFonts w:ascii="Arial" w:eastAsia="Times New Roman" w:hAnsi="Arial" w:cs="Arial"/>
                  <w:color w:val="610E6A"/>
                  <w:sz w:val="20"/>
                  <w:szCs w:val="20"/>
                  <w:lang w:val="nl-NL"/>
                </w:rPr>
                <w:t xml:space="preserve">Aanduiding van de wijze van ondertekening van </w:t>
              </w:r>
            </w:ins>
            <w:ins w:id="4576" w:author="Arjan" w:date="2014-09-08T22:18:00Z">
              <w:r w:rsidR="006A6C7F" w:rsidRPr="00DD0F4F">
                <w:rPr>
                  <w:rFonts w:ascii="Arial" w:eastAsia="Times New Roman" w:hAnsi="Arial" w:cs="Arial"/>
                  <w:color w:val="610E6A"/>
                  <w:sz w:val="20"/>
                  <w:szCs w:val="20"/>
                  <w:lang w:val="nl-NL"/>
                </w:rPr>
                <w:t>het</w:t>
              </w:r>
            </w:ins>
            <w:ins w:id="4577" w:author="Arjan" w:date="2014-09-08T22:10:00Z">
              <w:r w:rsidR="00057627" w:rsidRPr="00DD0F4F">
                <w:rPr>
                  <w:rFonts w:ascii="Arial" w:eastAsia="Times New Roman" w:hAnsi="Arial" w:cs="Arial"/>
                  <w:color w:val="610E6A"/>
                  <w:sz w:val="20"/>
                  <w:szCs w:val="20"/>
                  <w:lang w:val="nl-NL"/>
                </w:rPr>
                <w:t xml:space="preserve"> </w:t>
              </w:r>
            </w:ins>
            <w:ins w:id="4578" w:author="Arjan" w:date="2014-09-08T22:09:00Z">
              <w:r w:rsidR="00057627" w:rsidRPr="00DD0F4F">
                <w:rPr>
                  <w:rFonts w:ascii="Arial" w:eastAsia="Times New Roman" w:hAnsi="Arial" w:cs="Arial"/>
                  <w:color w:val="610E6A"/>
                  <w:sz w:val="20"/>
                  <w:szCs w:val="20"/>
                  <w:lang w:val="nl-NL"/>
                </w:rPr>
                <w:t>INFORMATIEOBJECT</w:t>
              </w:r>
            </w:ins>
          </w:p>
        </w:tc>
      </w:tr>
      <w:tr w:rsidR="00057627" w:rsidRPr="00AE1A91" w14:paraId="09585C6F" w14:textId="77777777" w:rsidTr="00367B3C">
        <w:trPr>
          <w:trHeight w:val="230"/>
          <w:ins w:id="4579" w:author="Arjan" w:date="2014-09-08T22:09:00Z"/>
        </w:trPr>
        <w:tc>
          <w:tcPr>
            <w:tcW w:w="3780" w:type="dxa"/>
            <w:tcBorders>
              <w:top w:val="nil"/>
              <w:left w:val="nil"/>
              <w:bottom w:val="nil"/>
              <w:right w:val="nil"/>
            </w:tcBorders>
          </w:tcPr>
          <w:p w14:paraId="5ED74619" w14:textId="77777777" w:rsidR="00057627" w:rsidRPr="00DD0F4F" w:rsidRDefault="00057627" w:rsidP="00367B3C">
            <w:pPr>
              <w:autoSpaceDE w:val="0"/>
              <w:autoSpaceDN w:val="0"/>
              <w:adjustRightInd w:val="0"/>
              <w:spacing w:after="0" w:line="240" w:lineRule="auto"/>
              <w:rPr>
                <w:ins w:id="4580" w:author="Arjan" w:date="2014-09-08T22:09: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03A91A08" w14:textId="77777777" w:rsidR="00057627" w:rsidRPr="00DD0F4F" w:rsidRDefault="00057627" w:rsidP="00367B3C">
            <w:pPr>
              <w:autoSpaceDE w:val="0"/>
              <w:autoSpaceDN w:val="0"/>
              <w:adjustRightInd w:val="0"/>
              <w:spacing w:after="0" w:line="240" w:lineRule="auto"/>
              <w:rPr>
                <w:ins w:id="4581" w:author="Arjan" w:date="2014-09-08T22:09:00Z"/>
                <w:rFonts w:ascii="Arial" w:eastAsia="Times New Roman" w:hAnsi="Arial" w:cs="Arial"/>
                <w:color w:val="000000"/>
                <w:sz w:val="20"/>
                <w:szCs w:val="20"/>
                <w:lang w:val="nl-NL"/>
              </w:rPr>
            </w:pPr>
          </w:p>
        </w:tc>
      </w:tr>
      <w:tr w:rsidR="00057627" w:rsidRPr="00F64D19" w14:paraId="2CD27077" w14:textId="77777777" w:rsidTr="00367B3C">
        <w:trPr>
          <w:trHeight w:val="230"/>
          <w:ins w:id="4582" w:author="Arjan" w:date="2014-09-08T22:09:00Z"/>
        </w:trPr>
        <w:tc>
          <w:tcPr>
            <w:tcW w:w="3780" w:type="dxa"/>
            <w:tcBorders>
              <w:top w:val="nil"/>
              <w:left w:val="nil"/>
              <w:bottom w:val="nil"/>
              <w:right w:val="nil"/>
            </w:tcBorders>
          </w:tcPr>
          <w:p w14:paraId="1DDEB24B" w14:textId="77777777" w:rsidR="00057627" w:rsidRPr="00F64D19" w:rsidRDefault="00057627" w:rsidP="00367B3C">
            <w:pPr>
              <w:autoSpaceDE w:val="0"/>
              <w:autoSpaceDN w:val="0"/>
              <w:adjustRightInd w:val="0"/>
              <w:spacing w:after="0" w:line="240" w:lineRule="auto"/>
              <w:rPr>
                <w:ins w:id="4583" w:author="Arjan" w:date="2014-09-08T22:09:00Z"/>
                <w:rFonts w:ascii="Arial" w:eastAsia="Times New Roman" w:hAnsi="Arial" w:cs="Arial"/>
                <w:color w:val="000000"/>
                <w:sz w:val="20"/>
                <w:szCs w:val="20"/>
              </w:rPr>
            </w:pPr>
            <w:ins w:id="4584" w:author="Arjan" w:date="2014-09-08T22:09:00Z">
              <w:r w:rsidRPr="00F64D19">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036AA1EB" w14:textId="77777777" w:rsidR="00057627" w:rsidRPr="00F64D19" w:rsidRDefault="00057627" w:rsidP="00367B3C">
            <w:pPr>
              <w:autoSpaceDE w:val="0"/>
              <w:autoSpaceDN w:val="0"/>
              <w:adjustRightInd w:val="0"/>
              <w:spacing w:after="0" w:line="240" w:lineRule="auto"/>
              <w:rPr>
                <w:ins w:id="4585" w:author="Arjan" w:date="2014-09-08T22:09:00Z"/>
                <w:rFonts w:ascii="Arial" w:eastAsia="Times New Roman" w:hAnsi="Arial" w:cs="Arial"/>
                <w:color w:val="000000"/>
                <w:sz w:val="20"/>
                <w:szCs w:val="20"/>
              </w:rPr>
            </w:pPr>
            <w:ins w:id="4586" w:author="Arjan" w:date="2014-09-08T22:09:00Z">
              <w:r w:rsidRPr="00F64D19">
                <w:rPr>
                  <w:rFonts w:ascii="Arial" w:eastAsia="Times New Roman" w:hAnsi="Arial" w:cs="Arial"/>
                  <w:color w:val="000000"/>
                  <w:sz w:val="20"/>
                  <w:szCs w:val="20"/>
                </w:rPr>
                <w:t xml:space="preserve">KING </w:t>
              </w:r>
            </w:ins>
          </w:p>
        </w:tc>
      </w:tr>
      <w:tr w:rsidR="00057627" w:rsidRPr="00F64D19" w14:paraId="568DD228" w14:textId="77777777" w:rsidTr="00367B3C">
        <w:trPr>
          <w:ins w:id="4587" w:author="Arjan" w:date="2014-09-08T22:09:00Z"/>
        </w:trPr>
        <w:tc>
          <w:tcPr>
            <w:tcW w:w="3780" w:type="dxa"/>
            <w:tcBorders>
              <w:top w:val="nil"/>
              <w:left w:val="nil"/>
              <w:bottom w:val="nil"/>
              <w:right w:val="nil"/>
            </w:tcBorders>
          </w:tcPr>
          <w:p w14:paraId="203152A2" w14:textId="77777777" w:rsidR="00057627" w:rsidRPr="00F64D19" w:rsidRDefault="00057627" w:rsidP="00367B3C">
            <w:pPr>
              <w:autoSpaceDE w:val="0"/>
              <w:autoSpaceDN w:val="0"/>
              <w:adjustRightInd w:val="0"/>
              <w:spacing w:after="0" w:line="240" w:lineRule="auto"/>
              <w:rPr>
                <w:ins w:id="4588" w:author="Arjan" w:date="2014-09-08T22:09:00Z"/>
                <w:rFonts w:ascii="Arial" w:eastAsia="Times New Roman" w:hAnsi="Arial" w:cs="Arial"/>
                <w:b/>
                <w:bCs/>
                <w:color w:val="000000"/>
                <w:sz w:val="20"/>
                <w:szCs w:val="20"/>
              </w:rPr>
            </w:pPr>
          </w:p>
        </w:tc>
        <w:tc>
          <w:tcPr>
            <w:tcW w:w="5580" w:type="dxa"/>
            <w:tcBorders>
              <w:top w:val="nil"/>
              <w:left w:val="nil"/>
              <w:bottom w:val="nil"/>
              <w:right w:val="nil"/>
            </w:tcBorders>
          </w:tcPr>
          <w:p w14:paraId="1F3BDCAE" w14:textId="77777777" w:rsidR="00057627" w:rsidRPr="00F64D19" w:rsidRDefault="00057627" w:rsidP="00367B3C">
            <w:pPr>
              <w:autoSpaceDE w:val="0"/>
              <w:autoSpaceDN w:val="0"/>
              <w:adjustRightInd w:val="0"/>
              <w:spacing w:after="0" w:line="240" w:lineRule="auto"/>
              <w:rPr>
                <w:ins w:id="4589" w:author="Arjan" w:date="2014-09-08T22:09:00Z"/>
                <w:rFonts w:ascii="Arial" w:eastAsia="Times New Roman" w:hAnsi="Arial" w:cs="Arial"/>
                <w:color w:val="000000"/>
                <w:sz w:val="20"/>
                <w:szCs w:val="20"/>
              </w:rPr>
            </w:pPr>
          </w:p>
        </w:tc>
      </w:tr>
      <w:tr w:rsidR="00057627" w:rsidRPr="00F64D19" w14:paraId="2ACECE33" w14:textId="77777777" w:rsidTr="00367B3C">
        <w:trPr>
          <w:ins w:id="4590" w:author="Arjan" w:date="2014-09-08T22:09:00Z"/>
        </w:trPr>
        <w:tc>
          <w:tcPr>
            <w:tcW w:w="3780" w:type="dxa"/>
            <w:tcBorders>
              <w:top w:val="nil"/>
              <w:left w:val="nil"/>
              <w:bottom w:val="nil"/>
              <w:right w:val="nil"/>
            </w:tcBorders>
          </w:tcPr>
          <w:p w14:paraId="19C4254C" w14:textId="77777777" w:rsidR="00057627" w:rsidRPr="00F64D19" w:rsidRDefault="00057627" w:rsidP="00367B3C">
            <w:pPr>
              <w:autoSpaceDE w:val="0"/>
              <w:autoSpaceDN w:val="0"/>
              <w:adjustRightInd w:val="0"/>
              <w:spacing w:after="0" w:line="240" w:lineRule="auto"/>
              <w:rPr>
                <w:ins w:id="4591" w:author="Arjan" w:date="2014-09-08T22:09:00Z"/>
                <w:rFonts w:ascii="Arial" w:eastAsia="Times New Roman" w:hAnsi="Arial" w:cs="Arial"/>
                <w:color w:val="000000"/>
                <w:sz w:val="20"/>
                <w:szCs w:val="20"/>
              </w:rPr>
            </w:pPr>
            <w:ins w:id="4592" w:author="Arjan" w:date="2014-09-08T22:09:00Z">
              <w:r w:rsidRPr="00F64D19">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14D78325" w14:textId="77777777" w:rsidR="00057627" w:rsidRPr="00F64D19" w:rsidRDefault="00057627" w:rsidP="00367B3C">
            <w:pPr>
              <w:autoSpaceDE w:val="0"/>
              <w:autoSpaceDN w:val="0"/>
              <w:adjustRightInd w:val="0"/>
              <w:spacing w:after="0" w:line="240" w:lineRule="auto"/>
              <w:rPr>
                <w:ins w:id="4593" w:author="Arjan" w:date="2014-09-08T22:09:00Z"/>
                <w:rFonts w:ascii="Arial" w:eastAsia="Times New Roman" w:hAnsi="Arial" w:cs="Arial"/>
                <w:color w:val="000000"/>
                <w:sz w:val="20"/>
                <w:szCs w:val="20"/>
              </w:rPr>
            </w:pPr>
            <w:ins w:id="4594" w:author="Arjan" w:date="2014-09-08T22:11:00Z">
              <w:r>
                <w:rPr>
                  <w:rFonts w:ascii="Arial" w:eastAsia="Times New Roman" w:hAnsi="Arial" w:cs="Arial"/>
                  <w:color w:val="000000"/>
                  <w:sz w:val="20"/>
                  <w:szCs w:val="20"/>
                </w:rPr>
                <w:t>1 september 2014</w:t>
              </w:r>
            </w:ins>
          </w:p>
        </w:tc>
      </w:tr>
      <w:tr w:rsidR="00057627" w:rsidRPr="00F64D19" w14:paraId="4453BC4E" w14:textId="77777777" w:rsidTr="00367B3C">
        <w:trPr>
          <w:ins w:id="4595" w:author="Arjan" w:date="2014-09-08T22:09:00Z"/>
        </w:trPr>
        <w:tc>
          <w:tcPr>
            <w:tcW w:w="3780" w:type="dxa"/>
            <w:tcBorders>
              <w:top w:val="nil"/>
              <w:left w:val="nil"/>
              <w:bottom w:val="nil"/>
              <w:right w:val="nil"/>
            </w:tcBorders>
          </w:tcPr>
          <w:p w14:paraId="5AC9575D" w14:textId="77777777" w:rsidR="00057627" w:rsidRPr="00F64D19" w:rsidRDefault="00057627" w:rsidP="00367B3C">
            <w:pPr>
              <w:autoSpaceDE w:val="0"/>
              <w:autoSpaceDN w:val="0"/>
              <w:adjustRightInd w:val="0"/>
              <w:spacing w:after="0" w:line="240" w:lineRule="auto"/>
              <w:rPr>
                <w:ins w:id="4596" w:author="Arjan" w:date="2014-09-08T22:09:00Z"/>
                <w:rFonts w:ascii="Arial" w:eastAsia="Times New Roman" w:hAnsi="Arial" w:cs="Arial"/>
                <w:b/>
                <w:bCs/>
                <w:color w:val="000000"/>
                <w:sz w:val="20"/>
                <w:szCs w:val="20"/>
              </w:rPr>
            </w:pPr>
          </w:p>
        </w:tc>
        <w:tc>
          <w:tcPr>
            <w:tcW w:w="5580" w:type="dxa"/>
            <w:tcBorders>
              <w:top w:val="nil"/>
              <w:left w:val="nil"/>
              <w:bottom w:val="nil"/>
              <w:right w:val="nil"/>
            </w:tcBorders>
          </w:tcPr>
          <w:p w14:paraId="792966A5" w14:textId="77777777" w:rsidR="00057627" w:rsidRPr="00F64D19" w:rsidRDefault="00057627" w:rsidP="00367B3C">
            <w:pPr>
              <w:autoSpaceDE w:val="0"/>
              <w:autoSpaceDN w:val="0"/>
              <w:adjustRightInd w:val="0"/>
              <w:spacing w:after="0" w:line="240" w:lineRule="auto"/>
              <w:rPr>
                <w:ins w:id="4597" w:author="Arjan" w:date="2014-09-08T22:09:00Z"/>
                <w:rFonts w:ascii="Arial" w:eastAsia="Times New Roman" w:hAnsi="Arial" w:cs="Arial"/>
                <w:color w:val="000000"/>
                <w:sz w:val="20"/>
                <w:szCs w:val="20"/>
              </w:rPr>
            </w:pPr>
          </w:p>
        </w:tc>
      </w:tr>
      <w:tr w:rsidR="00057627" w:rsidRPr="00AE1A91" w14:paraId="37D8F62D" w14:textId="77777777" w:rsidTr="00367B3C">
        <w:trPr>
          <w:ins w:id="4598" w:author="Arjan" w:date="2014-09-08T22:09:00Z"/>
        </w:trPr>
        <w:tc>
          <w:tcPr>
            <w:tcW w:w="3780" w:type="dxa"/>
            <w:tcBorders>
              <w:top w:val="nil"/>
              <w:left w:val="nil"/>
              <w:bottom w:val="nil"/>
              <w:right w:val="nil"/>
            </w:tcBorders>
          </w:tcPr>
          <w:p w14:paraId="5B6BD99F" w14:textId="77777777" w:rsidR="00057627" w:rsidRPr="00F64D19" w:rsidRDefault="00057627" w:rsidP="00367B3C">
            <w:pPr>
              <w:autoSpaceDE w:val="0"/>
              <w:autoSpaceDN w:val="0"/>
              <w:adjustRightInd w:val="0"/>
              <w:spacing w:after="0" w:line="240" w:lineRule="auto"/>
              <w:rPr>
                <w:ins w:id="4599" w:author="Arjan" w:date="2014-09-08T22:09:00Z"/>
                <w:rFonts w:ascii="Arial" w:eastAsia="Times New Roman" w:hAnsi="Arial" w:cs="Arial"/>
                <w:color w:val="000000"/>
                <w:sz w:val="20"/>
                <w:szCs w:val="20"/>
              </w:rPr>
            </w:pPr>
            <w:ins w:id="4600" w:author="Arjan" w:date="2014-09-08T22:09:00Z">
              <w:r w:rsidRPr="00F64D19">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53888812" w14:textId="77777777" w:rsidR="00057627" w:rsidRPr="00DD0F4F" w:rsidRDefault="00AB765A" w:rsidP="006A6C7F">
            <w:pPr>
              <w:autoSpaceDE w:val="0"/>
              <w:autoSpaceDN w:val="0"/>
              <w:adjustRightInd w:val="0"/>
              <w:spacing w:after="0" w:line="240" w:lineRule="auto"/>
              <w:rPr>
                <w:ins w:id="4601" w:author="Arjan" w:date="2014-09-08T22:09:00Z"/>
                <w:rFonts w:ascii="Arial" w:eastAsia="Times New Roman" w:hAnsi="Arial" w:cs="Arial"/>
                <w:color w:val="000000"/>
                <w:sz w:val="20"/>
                <w:szCs w:val="20"/>
                <w:lang w:val="nl-NL"/>
              </w:rPr>
            </w:pPr>
            <w:ins w:id="4602" w:author="Arjan" w:date="2015-01-11T21:53:00Z">
              <w:r w:rsidRPr="00DD0F4F">
                <w:rPr>
                  <w:rFonts w:ascii="Arial" w:eastAsia="Times New Roman" w:hAnsi="Arial" w:cs="Arial"/>
                  <w:color w:val="000000"/>
                  <w:sz w:val="20"/>
                  <w:szCs w:val="20"/>
                  <w:lang w:val="nl-NL"/>
                </w:rPr>
                <w:t>Met dit attribuutsoort wordt de wijze van ondertekening vastgelegd, zoals ‘analoog’, ‘digitaal’, ‘PKI’ e.d.</w:t>
              </w:r>
            </w:ins>
            <w:ins w:id="4603" w:author="Arjan" w:date="2015-01-11T21:54:00Z">
              <w:r>
                <w:rPr>
                  <w:rFonts w:ascii="Arial" w:eastAsia="Times New Roman" w:hAnsi="Arial" w:cs="Arial"/>
                  <w:color w:val="000000"/>
                  <w:sz w:val="20"/>
                  <w:szCs w:val="20"/>
                  <w:lang w:val="nl-NL"/>
                </w:rPr>
                <w:t xml:space="preserve"> Daaruit kan afgeleid worden</w:t>
              </w:r>
            </w:ins>
            <w:ins w:id="4604" w:author="Arjan" w:date="2015-01-11T21:53:00Z">
              <w:r w:rsidRPr="00DD0F4F">
                <w:rPr>
                  <w:rFonts w:ascii="Arial" w:eastAsia="Times New Roman" w:hAnsi="Arial" w:cs="Arial"/>
                  <w:color w:val="000000"/>
                  <w:sz w:val="20"/>
                  <w:szCs w:val="20"/>
                  <w:lang w:val="nl-NL"/>
                </w:rPr>
                <w:t xml:space="preserve"> of het een rechtsgeldig ondertekend document betreft.</w:t>
              </w:r>
            </w:ins>
          </w:p>
        </w:tc>
      </w:tr>
      <w:tr w:rsidR="00057627" w:rsidRPr="00AE1A91" w14:paraId="33704E5D" w14:textId="77777777" w:rsidTr="00367B3C">
        <w:trPr>
          <w:ins w:id="4605" w:author="Arjan" w:date="2014-09-08T22:09:00Z"/>
        </w:trPr>
        <w:tc>
          <w:tcPr>
            <w:tcW w:w="3780" w:type="dxa"/>
            <w:tcBorders>
              <w:top w:val="nil"/>
              <w:left w:val="nil"/>
              <w:bottom w:val="nil"/>
              <w:right w:val="nil"/>
            </w:tcBorders>
          </w:tcPr>
          <w:p w14:paraId="1968FBCF" w14:textId="77777777" w:rsidR="00057627" w:rsidRPr="00DD0F4F" w:rsidRDefault="00057627" w:rsidP="00367B3C">
            <w:pPr>
              <w:autoSpaceDE w:val="0"/>
              <w:autoSpaceDN w:val="0"/>
              <w:adjustRightInd w:val="0"/>
              <w:spacing w:after="0" w:line="240" w:lineRule="auto"/>
              <w:rPr>
                <w:ins w:id="4606" w:author="Arjan" w:date="2014-09-08T22:09: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6B90F768" w14:textId="77777777" w:rsidR="00057627" w:rsidRPr="00DD0F4F" w:rsidRDefault="00057627" w:rsidP="00367B3C">
            <w:pPr>
              <w:autoSpaceDE w:val="0"/>
              <w:autoSpaceDN w:val="0"/>
              <w:adjustRightInd w:val="0"/>
              <w:spacing w:after="0" w:line="240" w:lineRule="auto"/>
              <w:rPr>
                <w:ins w:id="4607" w:author="Arjan" w:date="2014-09-08T22:09:00Z"/>
                <w:rFonts w:ascii="Arial" w:eastAsia="Times New Roman" w:hAnsi="Arial" w:cs="Arial"/>
                <w:color w:val="000000"/>
                <w:sz w:val="20"/>
                <w:szCs w:val="20"/>
                <w:lang w:val="nl-NL"/>
              </w:rPr>
            </w:pPr>
          </w:p>
        </w:tc>
      </w:tr>
      <w:tr w:rsidR="00057627" w:rsidRPr="00F64D19" w14:paraId="32E8B993" w14:textId="77777777" w:rsidTr="00367B3C">
        <w:trPr>
          <w:ins w:id="4608" w:author="Arjan" w:date="2014-09-08T22:09:00Z"/>
        </w:trPr>
        <w:tc>
          <w:tcPr>
            <w:tcW w:w="3780" w:type="dxa"/>
            <w:tcBorders>
              <w:top w:val="nil"/>
              <w:left w:val="nil"/>
              <w:bottom w:val="nil"/>
              <w:right w:val="nil"/>
            </w:tcBorders>
          </w:tcPr>
          <w:p w14:paraId="767B09BE" w14:textId="77777777" w:rsidR="00057627" w:rsidRPr="00F64D19" w:rsidRDefault="00057627" w:rsidP="00367B3C">
            <w:pPr>
              <w:autoSpaceDE w:val="0"/>
              <w:autoSpaceDN w:val="0"/>
              <w:adjustRightInd w:val="0"/>
              <w:spacing w:after="0" w:line="240" w:lineRule="auto"/>
              <w:rPr>
                <w:ins w:id="4609" w:author="Arjan" w:date="2014-09-08T22:09:00Z"/>
                <w:rFonts w:ascii="Arial" w:eastAsia="Times New Roman" w:hAnsi="Arial" w:cs="Arial"/>
                <w:color w:val="000000"/>
                <w:sz w:val="20"/>
                <w:szCs w:val="20"/>
              </w:rPr>
            </w:pPr>
            <w:ins w:id="4610" w:author="Arjan" w:date="2014-09-08T22:09:00Z">
              <w:r w:rsidRPr="00F64D19">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6931B48F" w14:textId="77777777" w:rsidR="00057627" w:rsidRPr="00F64D19" w:rsidRDefault="00DA5D93" w:rsidP="00057627">
            <w:pPr>
              <w:autoSpaceDE w:val="0"/>
              <w:autoSpaceDN w:val="0"/>
              <w:adjustRightInd w:val="0"/>
              <w:spacing w:after="0" w:line="240" w:lineRule="auto"/>
              <w:rPr>
                <w:ins w:id="4611" w:author="Arjan" w:date="2014-09-08T22:09:00Z"/>
                <w:rFonts w:ascii="Arial" w:eastAsia="Times New Roman" w:hAnsi="Arial" w:cs="Arial"/>
                <w:color w:val="000000"/>
                <w:sz w:val="20"/>
                <w:szCs w:val="20"/>
              </w:rPr>
            </w:pPr>
            <w:ins w:id="4612" w:author="Arjan" w:date="2014-09-08T22:09:00Z">
              <w:r w:rsidRPr="00F64D19">
                <w:rPr>
                  <w:rFonts w:ascii="Arial" w:hAnsi="Arial" w:cs="Arial"/>
                  <w:sz w:val="20"/>
                  <w:szCs w:val="20"/>
                  <w:lang w:val="en-AU"/>
                </w:rPr>
                <w:fldChar w:fldCharType="begin" w:fldLock="1"/>
              </w:r>
              <w:r w:rsidR="00057627" w:rsidRPr="00F64D19">
                <w:rPr>
                  <w:rFonts w:ascii="Arial" w:hAnsi="Arial" w:cs="Arial"/>
                  <w:sz w:val="20"/>
                  <w:szCs w:val="20"/>
                  <w:lang w:val="en-AU"/>
                </w:rPr>
                <w:instrText xml:space="preserve">MERGEFIELD </w:instrText>
              </w:r>
              <w:r w:rsidR="00057627" w:rsidRPr="00F64D19">
                <w:rPr>
                  <w:rFonts w:ascii="Arial" w:eastAsia="Times New Roman" w:hAnsi="Arial" w:cs="Arial"/>
                  <w:color w:val="000000"/>
                  <w:sz w:val="20"/>
                  <w:szCs w:val="20"/>
                </w:rPr>
                <w:instrText>Att.Type</w:instrText>
              </w:r>
              <w:r w:rsidRPr="00F64D19">
                <w:rPr>
                  <w:rFonts w:ascii="Arial" w:hAnsi="Arial" w:cs="Arial"/>
                  <w:sz w:val="20"/>
                  <w:szCs w:val="20"/>
                  <w:lang w:val="en-AU"/>
                </w:rPr>
                <w:fldChar w:fldCharType="separate"/>
              </w:r>
              <w:r w:rsidR="00057627" w:rsidRPr="00F64D19">
                <w:rPr>
                  <w:rFonts w:ascii="Arial" w:eastAsia="Times New Roman" w:hAnsi="Arial" w:cs="Arial"/>
                  <w:color w:val="000000"/>
                  <w:sz w:val="20"/>
                  <w:szCs w:val="20"/>
                </w:rPr>
                <w:t>AN</w:t>
              </w:r>
            </w:ins>
            <w:ins w:id="4613" w:author="Arjan" w:date="2014-09-08T22:13:00Z">
              <w:r w:rsidR="00057627">
                <w:rPr>
                  <w:rFonts w:ascii="Arial" w:eastAsia="Times New Roman" w:hAnsi="Arial" w:cs="Arial"/>
                  <w:color w:val="000000"/>
                  <w:sz w:val="20"/>
                  <w:szCs w:val="20"/>
                </w:rPr>
                <w:t>1</w:t>
              </w:r>
            </w:ins>
            <w:ins w:id="4614" w:author="Arjan" w:date="2014-09-08T22:09:00Z">
              <w:r w:rsidR="00057627" w:rsidRPr="00F64D19">
                <w:rPr>
                  <w:rFonts w:ascii="Arial" w:eastAsia="Times New Roman" w:hAnsi="Arial" w:cs="Arial"/>
                  <w:color w:val="000000"/>
                  <w:sz w:val="20"/>
                  <w:szCs w:val="20"/>
                </w:rPr>
                <w:t>0</w:t>
              </w:r>
              <w:r w:rsidRPr="00F64D19">
                <w:rPr>
                  <w:rFonts w:ascii="Arial" w:hAnsi="Arial" w:cs="Arial"/>
                  <w:sz w:val="20"/>
                  <w:szCs w:val="20"/>
                  <w:lang w:val="en-AU"/>
                </w:rPr>
                <w:fldChar w:fldCharType="end"/>
              </w:r>
            </w:ins>
          </w:p>
        </w:tc>
      </w:tr>
      <w:tr w:rsidR="00057627" w:rsidRPr="00F64D19" w14:paraId="09460BDC" w14:textId="77777777" w:rsidTr="00367B3C">
        <w:trPr>
          <w:trHeight w:val="230"/>
          <w:ins w:id="4615" w:author="Arjan" w:date="2014-09-08T22:09:00Z"/>
        </w:trPr>
        <w:tc>
          <w:tcPr>
            <w:tcW w:w="3780" w:type="dxa"/>
            <w:tcBorders>
              <w:top w:val="nil"/>
              <w:left w:val="nil"/>
              <w:bottom w:val="nil"/>
              <w:right w:val="nil"/>
            </w:tcBorders>
          </w:tcPr>
          <w:p w14:paraId="25241E43" w14:textId="77777777" w:rsidR="00057627" w:rsidRPr="00F64D19" w:rsidRDefault="00057627" w:rsidP="00367B3C">
            <w:pPr>
              <w:autoSpaceDE w:val="0"/>
              <w:autoSpaceDN w:val="0"/>
              <w:adjustRightInd w:val="0"/>
              <w:spacing w:after="0" w:line="240" w:lineRule="auto"/>
              <w:rPr>
                <w:ins w:id="4616" w:author="Arjan" w:date="2014-09-08T22:09:00Z"/>
                <w:rFonts w:ascii="Arial" w:eastAsia="Times New Roman" w:hAnsi="Arial" w:cs="Arial"/>
                <w:b/>
                <w:bCs/>
                <w:color w:val="000000"/>
                <w:sz w:val="20"/>
                <w:szCs w:val="20"/>
              </w:rPr>
            </w:pPr>
          </w:p>
        </w:tc>
        <w:tc>
          <w:tcPr>
            <w:tcW w:w="5580" w:type="dxa"/>
            <w:tcBorders>
              <w:top w:val="nil"/>
              <w:left w:val="nil"/>
              <w:bottom w:val="nil"/>
              <w:right w:val="nil"/>
            </w:tcBorders>
          </w:tcPr>
          <w:p w14:paraId="75A9AC5B" w14:textId="77777777" w:rsidR="00057627" w:rsidRPr="00F64D19" w:rsidRDefault="00057627" w:rsidP="00367B3C">
            <w:pPr>
              <w:autoSpaceDE w:val="0"/>
              <w:autoSpaceDN w:val="0"/>
              <w:adjustRightInd w:val="0"/>
              <w:spacing w:after="0" w:line="240" w:lineRule="auto"/>
              <w:rPr>
                <w:ins w:id="4617" w:author="Arjan" w:date="2014-09-08T22:09:00Z"/>
                <w:rFonts w:ascii="Arial" w:eastAsia="Times New Roman" w:hAnsi="Arial" w:cs="Arial"/>
                <w:color w:val="000000"/>
                <w:sz w:val="20"/>
                <w:szCs w:val="20"/>
              </w:rPr>
            </w:pPr>
          </w:p>
        </w:tc>
      </w:tr>
      <w:tr w:rsidR="00057627" w:rsidRPr="00AE1A91" w14:paraId="5EFC0B64" w14:textId="77777777" w:rsidTr="00367B3C">
        <w:trPr>
          <w:trHeight w:val="230"/>
          <w:ins w:id="4618" w:author="Arjan" w:date="2014-09-08T22:09:00Z"/>
        </w:trPr>
        <w:tc>
          <w:tcPr>
            <w:tcW w:w="3780" w:type="dxa"/>
            <w:tcBorders>
              <w:top w:val="nil"/>
              <w:left w:val="nil"/>
              <w:bottom w:val="nil"/>
              <w:right w:val="nil"/>
            </w:tcBorders>
          </w:tcPr>
          <w:p w14:paraId="5F41A081" w14:textId="77777777" w:rsidR="00057627" w:rsidRPr="00F64D19" w:rsidRDefault="00057627" w:rsidP="00367B3C">
            <w:pPr>
              <w:autoSpaceDE w:val="0"/>
              <w:autoSpaceDN w:val="0"/>
              <w:adjustRightInd w:val="0"/>
              <w:spacing w:after="0" w:line="240" w:lineRule="auto"/>
              <w:rPr>
                <w:ins w:id="4619" w:author="Arjan" w:date="2014-09-08T22:09:00Z"/>
                <w:rFonts w:ascii="Arial" w:eastAsia="Times New Roman" w:hAnsi="Arial" w:cs="Arial"/>
                <w:color w:val="000000"/>
                <w:sz w:val="20"/>
                <w:szCs w:val="20"/>
              </w:rPr>
            </w:pPr>
            <w:ins w:id="4620" w:author="Arjan" w:date="2014-09-08T22:09:00Z">
              <w:r w:rsidRPr="00F64D19">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73B76DCB" w14:textId="77777777" w:rsidR="00057627" w:rsidRPr="00DD0F4F" w:rsidRDefault="00057627" w:rsidP="00367B3C">
            <w:pPr>
              <w:spacing w:after="0" w:line="240" w:lineRule="auto"/>
              <w:rPr>
                <w:ins w:id="4621" w:author="Arjan" w:date="2014-09-08T22:09:00Z"/>
                <w:noProof/>
                <w:lang w:val="nl-NL"/>
              </w:rPr>
            </w:pPr>
            <w:ins w:id="4622" w:author="Arjan" w:date="2014-09-08T22:14:00Z">
              <w:r w:rsidRPr="00DD0F4F">
                <w:rPr>
                  <w:noProof/>
                  <w:lang w:val="nl-NL"/>
                </w:rPr>
                <w:t>Aanduidingen van rechtsgeldige wijzen van ondertekening</w:t>
              </w:r>
            </w:ins>
          </w:p>
        </w:tc>
      </w:tr>
      <w:tr w:rsidR="00057627" w:rsidRPr="00AE1A91" w14:paraId="172987AD" w14:textId="77777777" w:rsidTr="00367B3C">
        <w:trPr>
          <w:trHeight w:val="215"/>
          <w:ins w:id="4623" w:author="Arjan" w:date="2014-09-08T22:09:00Z"/>
        </w:trPr>
        <w:tc>
          <w:tcPr>
            <w:tcW w:w="3780" w:type="dxa"/>
            <w:tcBorders>
              <w:top w:val="nil"/>
              <w:left w:val="nil"/>
              <w:bottom w:val="nil"/>
              <w:right w:val="nil"/>
            </w:tcBorders>
          </w:tcPr>
          <w:p w14:paraId="064DE4E8" w14:textId="77777777" w:rsidR="00057627" w:rsidRPr="00DD0F4F" w:rsidRDefault="00057627" w:rsidP="00367B3C">
            <w:pPr>
              <w:autoSpaceDE w:val="0"/>
              <w:autoSpaceDN w:val="0"/>
              <w:adjustRightInd w:val="0"/>
              <w:spacing w:after="0" w:line="240" w:lineRule="auto"/>
              <w:rPr>
                <w:ins w:id="4624" w:author="Arjan" w:date="2014-09-08T22:09: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75534922" w14:textId="77777777" w:rsidR="00057627" w:rsidRPr="00DD0F4F" w:rsidRDefault="00057627" w:rsidP="00367B3C">
            <w:pPr>
              <w:autoSpaceDE w:val="0"/>
              <w:autoSpaceDN w:val="0"/>
              <w:adjustRightInd w:val="0"/>
              <w:spacing w:after="0" w:line="240" w:lineRule="auto"/>
              <w:rPr>
                <w:ins w:id="4625" w:author="Arjan" w:date="2014-09-08T22:09:00Z"/>
                <w:rFonts w:ascii="Arial" w:eastAsia="Times New Roman" w:hAnsi="Arial" w:cs="Arial"/>
                <w:color w:val="000000"/>
                <w:sz w:val="20"/>
                <w:szCs w:val="20"/>
                <w:lang w:val="nl-NL"/>
              </w:rPr>
            </w:pPr>
          </w:p>
        </w:tc>
      </w:tr>
      <w:tr w:rsidR="00057627" w:rsidRPr="00F64D19" w14:paraId="7C592E0E" w14:textId="77777777" w:rsidTr="00367B3C">
        <w:trPr>
          <w:trHeight w:val="215"/>
          <w:ins w:id="4626" w:author="Arjan" w:date="2014-09-08T22:09:00Z"/>
        </w:trPr>
        <w:tc>
          <w:tcPr>
            <w:tcW w:w="3780" w:type="dxa"/>
            <w:tcBorders>
              <w:top w:val="nil"/>
              <w:left w:val="nil"/>
              <w:bottom w:val="nil"/>
              <w:right w:val="nil"/>
            </w:tcBorders>
          </w:tcPr>
          <w:p w14:paraId="2F46C819" w14:textId="77777777" w:rsidR="00057627" w:rsidRPr="00F64D19" w:rsidRDefault="00057627" w:rsidP="00367B3C">
            <w:pPr>
              <w:autoSpaceDE w:val="0"/>
              <w:autoSpaceDN w:val="0"/>
              <w:adjustRightInd w:val="0"/>
              <w:spacing w:after="0" w:line="240" w:lineRule="auto"/>
              <w:rPr>
                <w:ins w:id="4627" w:author="Arjan" w:date="2014-09-08T22:09:00Z"/>
                <w:rFonts w:ascii="Arial" w:eastAsia="Times New Roman" w:hAnsi="Arial" w:cs="Arial"/>
                <w:color w:val="000000"/>
                <w:sz w:val="20"/>
                <w:szCs w:val="20"/>
              </w:rPr>
            </w:pPr>
            <w:ins w:id="4628" w:author="Arjan" w:date="2014-09-08T22:09:00Z">
              <w:r w:rsidRPr="00F64D19">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49772F2A" w14:textId="77777777" w:rsidR="00057627" w:rsidRPr="00F64D19" w:rsidRDefault="00057627" w:rsidP="00367B3C">
            <w:pPr>
              <w:autoSpaceDE w:val="0"/>
              <w:autoSpaceDN w:val="0"/>
              <w:adjustRightInd w:val="0"/>
              <w:spacing w:after="0" w:line="240" w:lineRule="auto"/>
              <w:rPr>
                <w:ins w:id="4629" w:author="Arjan" w:date="2014-09-08T22:09:00Z"/>
                <w:rFonts w:ascii="Arial" w:eastAsia="Times New Roman" w:hAnsi="Arial" w:cs="Arial"/>
                <w:color w:val="000000"/>
                <w:sz w:val="20"/>
                <w:szCs w:val="20"/>
              </w:rPr>
            </w:pPr>
            <w:ins w:id="4630" w:author="Arjan" w:date="2014-09-08T22:14:00Z">
              <w:r>
                <w:rPr>
                  <w:rFonts w:ascii="Arial" w:eastAsia="Times New Roman" w:hAnsi="Arial" w:cs="Arial"/>
                  <w:color w:val="000000"/>
                  <w:sz w:val="20"/>
                  <w:szCs w:val="20"/>
                </w:rPr>
                <w:t>Nee</w:t>
              </w:r>
            </w:ins>
          </w:p>
        </w:tc>
      </w:tr>
      <w:tr w:rsidR="00057627" w:rsidRPr="00F64D19" w14:paraId="2667E0EB" w14:textId="77777777" w:rsidTr="00367B3C">
        <w:trPr>
          <w:trHeight w:val="230"/>
          <w:ins w:id="4631" w:author="Arjan" w:date="2014-09-08T22:09:00Z"/>
        </w:trPr>
        <w:tc>
          <w:tcPr>
            <w:tcW w:w="3780" w:type="dxa"/>
            <w:tcBorders>
              <w:top w:val="nil"/>
              <w:left w:val="nil"/>
              <w:bottom w:val="nil"/>
              <w:right w:val="nil"/>
            </w:tcBorders>
          </w:tcPr>
          <w:p w14:paraId="0448BA16" w14:textId="77777777" w:rsidR="00057627" w:rsidRPr="00F64D19" w:rsidRDefault="00057627" w:rsidP="00367B3C">
            <w:pPr>
              <w:autoSpaceDE w:val="0"/>
              <w:autoSpaceDN w:val="0"/>
              <w:adjustRightInd w:val="0"/>
              <w:spacing w:after="0" w:line="240" w:lineRule="auto"/>
              <w:rPr>
                <w:ins w:id="4632" w:author="Arjan" w:date="2014-09-08T22:09:00Z"/>
                <w:rFonts w:ascii="Arial" w:eastAsia="Times New Roman" w:hAnsi="Arial" w:cs="Arial"/>
                <w:b/>
                <w:bCs/>
                <w:color w:val="000000"/>
                <w:sz w:val="20"/>
                <w:szCs w:val="20"/>
              </w:rPr>
            </w:pPr>
          </w:p>
        </w:tc>
        <w:tc>
          <w:tcPr>
            <w:tcW w:w="5580" w:type="dxa"/>
            <w:tcBorders>
              <w:top w:val="nil"/>
              <w:left w:val="nil"/>
              <w:bottom w:val="nil"/>
              <w:right w:val="nil"/>
            </w:tcBorders>
          </w:tcPr>
          <w:p w14:paraId="7517A027" w14:textId="77777777" w:rsidR="00057627" w:rsidRPr="00F64D19" w:rsidRDefault="00057627" w:rsidP="00367B3C">
            <w:pPr>
              <w:autoSpaceDE w:val="0"/>
              <w:autoSpaceDN w:val="0"/>
              <w:adjustRightInd w:val="0"/>
              <w:spacing w:after="0" w:line="240" w:lineRule="auto"/>
              <w:rPr>
                <w:ins w:id="4633" w:author="Arjan" w:date="2014-09-08T22:09:00Z"/>
                <w:rFonts w:ascii="Arial" w:eastAsia="Times New Roman" w:hAnsi="Arial" w:cs="Arial"/>
                <w:color w:val="000000"/>
                <w:sz w:val="20"/>
                <w:szCs w:val="20"/>
              </w:rPr>
            </w:pPr>
          </w:p>
        </w:tc>
      </w:tr>
      <w:tr w:rsidR="00057627" w:rsidRPr="00F64D19" w14:paraId="4ECB11EC" w14:textId="77777777" w:rsidTr="00367B3C">
        <w:trPr>
          <w:trHeight w:val="230"/>
          <w:ins w:id="4634" w:author="Arjan" w:date="2014-09-08T22:09:00Z"/>
        </w:trPr>
        <w:tc>
          <w:tcPr>
            <w:tcW w:w="3780" w:type="dxa"/>
            <w:tcBorders>
              <w:top w:val="nil"/>
              <w:left w:val="nil"/>
              <w:bottom w:val="nil"/>
              <w:right w:val="nil"/>
            </w:tcBorders>
          </w:tcPr>
          <w:p w14:paraId="7A2C6ECF" w14:textId="77777777" w:rsidR="00057627" w:rsidRPr="00F64D19" w:rsidRDefault="00057627" w:rsidP="00367B3C">
            <w:pPr>
              <w:autoSpaceDE w:val="0"/>
              <w:autoSpaceDN w:val="0"/>
              <w:adjustRightInd w:val="0"/>
              <w:spacing w:after="0" w:line="240" w:lineRule="auto"/>
              <w:rPr>
                <w:ins w:id="4635" w:author="Arjan" w:date="2014-09-08T22:09:00Z"/>
                <w:rFonts w:ascii="Arial" w:eastAsia="Times New Roman" w:hAnsi="Arial" w:cs="Arial"/>
                <w:color w:val="000000"/>
                <w:sz w:val="20"/>
                <w:szCs w:val="20"/>
              </w:rPr>
            </w:pPr>
            <w:ins w:id="4636" w:author="Arjan" w:date="2014-09-08T22:09:00Z">
              <w:r w:rsidRPr="00F64D19">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15A3FA6E" w14:textId="77777777" w:rsidR="00057627" w:rsidRPr="00F64D19" w:rsidRDefault="00057627" w:rsidP="00367B3C">
            <w:pPr>
              <w:autoSpaceDE w:val="0"/>
              <w:autoSpaceDN w:val="0"/>
              <w:adjustRightInd w:val="0"/>
              <w:spacing w:after="0" w:line="240" w:lineRule="auto"/>
              <w:rPr>
                <w:ins w:id="4637" w:author="Arjan" w:date="2014-09-08T22:09:00Z"/>
                <w:rFonts w:ascii="Arial" w:eastAsia="Times New Roman" w:hAnsi="Arial" w:cs="Arial"/>
                <w:color w:val="000000"/>
                <w:sz w:val="20"/>
                <w:szCs w:val="20"/>
              </w:rPr>
            </w:pPr>
            <w:ins w:id="4638" w:author="Arjan" w:date="2014-09-08T22:09:00Z">
              <w:r w:rsidRPr="00F64D19">
                <w:rPr>
                  <w:rFonts w:ascii="Arial" w:eastAsia="Times New Roman" w:hAnsi="Arial" w:cs="Arial"/>
                  <w:color w:val="000000"/>
                  <w:sz w:val="20"/>
                  <w:szCs w:val="20"/>
                </w:rPr>
                <w:t>Nee</w:t>
              </w:r>
            </w:ins>
          </w:p>
        </w:tc>
      </w:tr>
      <w:tr w:rsidR="00057627" w:rsidRPr="00F64D19" w14:paraId="3E28AF66" w14:textId="77777777" w:rsidTr="00367B3C">
        <w:trPr>
          <w:trHeight w:val="230"/>
          <w:ins w:id="4639" w:author="Arjan" w:date="2014-09-08T22:09:00Z"/>
        </w:trPr>
        <w:tc>
          <w:tcPr>
            <w:tcW w:w="3780" w:type="dxa"/>
            <w:tcBorders>
              <w:top w:val="nil"/>
              <w:left w:val="nil"/>
              <w:bottom w:val="nil"/>
              <w:right w:val="nil"/>
            </w:tcBorders>
          </w:tcPr>
          <w:p w14:paraId="5F7B5AE8" w14:textId="77777777" w:rsidR="00057627" w:rsidRPr="00F64D19" w:rsidRDefault="00057627" w:rsidP="00367B3C">
            <w:pPr>
              <w:autoSpaceDE w:val="0"/>
              <w:autoSpaceDN w:val="0"/>
              <w:adjustRightInd w:val="0"/>
              <w:spacing w:after="0" w:line="240" w:lineRule="auto"/>
              <w:rPr>
                <w:ins w:id="4640" w:author="Arjan" w:date="2014-09-08T22:09:00Z"/>
                <w:rFonts w:ascii="Arial" w:eastAsia="Times New Roman" w:hAnsi="Arial" w:cs="Arial"/>
                <w:b/>
                <w:bCs/>
                <w:color w:val="000000"/>
                <w:sz w:val="20"/>
                <w:szCs w:val="20"/>
              </w:rPr>
            </w:pPr>
          </w:p>
        </w:tc>
        <w:tc>
          <w:tcPr>
            <w:tcW w:w="5580" w:type="dxa"/>
            <w:tcBorders>
              <w:top w:val="nil"/>
              <w:left w:val="nil"/>
              <w:bottom w:val="nil"/>
              <w:right w:val="nil"/>
            </w:tcBorders>
          </w:tcPr>
          <w:p w14:paraId="1A5B5DC3" w14:textId="77777777" w:rsidR="00057627" w:rsidRPr="00F64D19" w:rsidRDefault="00057627" w:rsidP="00367B3C">
            <w:pPr>
              <w:autoSpaceDE w:val="0"/>
              <w:autoSpaceDN w:val="0"/>
              <w:adjustRightInd w:val="0"/>
              <w:spacing w:after="0" w:line="240" w:lineRule="auto"/>
              <w:rPr>
                <w:ins w:id="4641" w:author="Arjan" w:date="2014-09-08T22:09:00Z"/>
                <w:rFonts w:ascii="Arial" w:eastAsia="Times New Roman" w:hAnsi="Arial" w:cs="Arial"/>
                <w:color w:val="000000"/>
                <w:sz w:val="20"/>
                <w:szCs w:val="20"/>
              </w:rPr>
            </w:pPr>
          </w:p>
        </w:tc>
      </w:tr>
      <w:tr w:rsidR="00057627" w:rsidRPr="00F64D19" w14:paraId="13D64E2B" w14:textId="77777777" w:rsidTr="00367B3C">
        <w:trPr>
          <w:trHeight w:val="230"/>
          <w:ins w:id="4642" w:author="Arjan" w:date="2014-09-08T22:09:00Z"/>
        </w:trPr>
        <w:tc>
          <w:tcPr>
            <w:tcW w:w="3780" w:type="dxa"/>
            <w:tcBorders>
              <w:top w:val="nil"/>
              <w:left w:val="nil"/>
              <w:bottom w:val="nil"/>
              <w:right w:val="nil"/>
            </w:tcBorders>
          </w:tcPr>
          <w:p w14:paraId="39DDA051" w14:textId="77777777" w:rsidR="00057627" w:rsidRPr="00F64D19" w:rsidRDefault="00057627" w:rsidP="00367B3C">
            <w:pPr>
              <w:autoSpaceDE w:val="0"/>
              <w:autoSpaceDN w:val="0"/>
              <w:adjustRightInd w:val="0"/>
              <w:spacing w:after="0" w:line="240" w:lineRule="auto"/>
              <w:rPr>
                <w:ins w:id="4643" w:author="Arjan" w:date="2014-09-08T22:09:00Z"/>
                <w:rFonts w:ascii="Arial" w:eastAsia="Times New Roman" w:hAnsi="Arial" w:cs="Arial"/>
                <w:color w:val="000000"/>
                <w:sz w:val="20"/>
                <w:szCs w:val="20"/>
              </w:rPr>
            </w:pPr>
            <w:ins w:id="4644" w:author="Arjan" w:date="2014-09-08T22:09:00Z">
              <w:r w:rsidRPr="00F64D19">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065C091D" w14:textId="77777777" w:rsidR="00057627" w:rsidRPr="00F64D19" w:rsidRDefault="00057627" w:rsidP="00367B3C">
            <w:pPr>
              <w:autoSpaceDE w:val="0"/>
              <w:autoSpaceDN w:val="0"/>
              <w:adjustRightInd w:val="0"/>
              <w:spacing w:after="0" w:line="240" w:lineRule="auto"/>
              <w:rPr>
                <w:ins w:id="4645" w:author="Arjan" w:date="2014-09-08T22:09:00Z"/>
                <w:rFonts w:ascii="Arial" w:eastAsia="Times New Roman" w:hAnsi="Arial" w:cs="Arial"/>
                <w:color w:val="000000"/>
                <w:sz w:val="20"/>
                <w:szCs w:val="20"/>
              </w:rPr>
            </w:pPr>
            <w:ins w:id="4646" w:author="Arjan" w:date="2014-09-08T22:09:00Z">
              <w:r>
                <w:rPr>
                  <w:rFonts w:ascii="Arial" w:eastAsia="Times New Roman" w:hAnsi="Arial" w:cs="Arial"/>
                  <w:color w:val="000000"/>
                  <w:sz w:val="20"/>
                  <w:szCs w:val="20"/>
                </w:rPr>
                <w:t>Nee</w:t>
              </w:r>
            </w:ins>
          </w:p>
        </w:tc>
      </w:tr>
      <w:tr w:rsidR="00057627" w:rsidRPr="00F64D19" w14:paraId="14CC40F5" w14:textId="77777777" w:rsidTr="00367B3C">
        <w:trPr>
          <w:trHeight w:val="230"/>
          <w:ins w:id="4647" w:author="Arjan" w:date="2014-09-08T22:09:00Z"/>
        </w:trPr>
        <w:tc>
          <w:tcPr>
            <w:tcW w:w="3780" w:type="dxa"/>
            <w:tcBorders>
              <w:top w:val="nil"/>
              <w:left w:val="nil"/>
              <w:bottom w:val="nil"/>
              <w:right w:val="nil"/>
            </w:tcBorders>
          </w:tcPr>
          <w:p w14:paraId="1F8176AE" w14:textId="77777777" w:rsidR="00057627" w:rsidRPr="00F64D19" w:rsidRDefault="00057627" w:rsidP="00367B3C">
            <w:pPr>
              <w:autoSpaceDE w:val="0"/>
              <w:autoSpaceDN w:val="0"/>
              <w:adjustRightInd w:val="0"/>
              <w:spacing w:after="0" w:line="240" w:lineRule="auto"/>
              <w:rPr>
                <w:ins w:id="4648" w:author="Arjan" w:date="2014-09-08T22:09:00Z"/>
                <w:rFonts w:ascii="Arial" w:eastAsia="Times New Roman" w:hAnsi="Arial" w:cs="Arial"/>
                <w:b/>
                <w:bCs/>
                <w:color w:val="000000"/>
                <w:sz w:val="20"/>
                <w:szCs w:val="20"/>
              </w:rPr>
            </w:pPr>
          </w:p>
        </w:tc>
        <w:tc>
          <w:tcPr>
            <w:tcW w:w="5580" w:type="dxa"/>
            <w:tcBorders>
              <w:top w:val="nil"/>
              <w:left w:val="nil"/>
              <w:bottom w:val="nil"/>
              <w:right w:val="nil"/>
            </w:tcBorders>
          </w:tcPr>
          <w:p w14:paraId="44B2A762" w14:textId="77777777" w:rsidR="00057627" w:rsidRPr="00F64D19" w:rsidRDefault="00057627" w:rsidP="00367B3C">
            <w:pPr>
              <w:autoSpaceDE w:val="0"/>
              <w:autoSpaceDN w:val="0"/>
              <w:adjustRightInd w:val="0"/>
              <w:spacing w:after="0" w:line="240" w:lineRule="auto"/>
              <w:rPr>
                <w:ins w:id="4649" w:author="Arjan" w:date="2014-09-08T22:09:00Z"/>
                <w:rFonts w:ascii="Arial" w:eastAsia="Times New Roman" w:hAnsi="Arial" w:cs="Arial"/>
                <w:color w:val="000000"/>
                <w:sz w:val="20"/>
                <w:szCs w:val="20"/>
              </w:rPr>
            </w:pPr>
          </w:p>
        </w:tc>
      </w:tr>
      <w:tr w:rsidR="00057627" w:rsidRPr="00F64D19" w14:paraId="730DDBAB" w14:textId="77777777" w:rsidTr="00367B3C">
        <w:trPr>
          <w:trHeight w:val="230"/>
          <w:ins w:id="4650" w:author="Arjan" w:date="2014-09-08T22:09:00Z"/>
        </w:trPr>
        <w:tc>
          <w:tcPr>
            <w:tcW w:w="3780" w:type="dxa"/>
            <w:tcBorders>
              <w:top w:val="nil"/>
              <w:left w:val="nil"/>
              <w:bottom w:val="nil"/>
              <w:right w:val="nil"/>
            </w:tcBorders>
          </w:tcPr>
          <w:p w14:paraId="7AE4AF1F" w14:textId="77777777" w:rsidR="00057627" w:rsidRPr="00F64D19" w:rsidRDefault="00057627" w:rsidP="00367B3C">
            <w:pPr>
              <w:autoSpaceDE w:val="0"/>
              <w:autoSpaceDN w:val="0"/>
              <w:adjustRightInd w:val="0"/>
              <w:spacing w:after="0" w:line="240" w:lineRule="auto"/>
              <w:rPr>
                <w:ins w:id="4651" w:author="Arjan" w:date="2014-09-08T22:09:00Z"/>
                <w:rFonts w:ascii="Arial" w:eastAsia="Times New Roman" w:hAnsi="Arial" w:cs="Arial"/>
                <w:color w:val="000000"/>
                <w:sz w:val="20"/>
                <w:szCs w:val="20"/>
              </w:rPr>
            </w:pPr>
            <w:ins w:id="4652" w:author="Arjan" w:date="2014-09-08T22:09:00Z">
              <w:r w:rsidRPr="00F64D19">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321F3A57" w14:textId="77777777" w:rsidR="00057627" w:rsidRPr="00F64D19" w:rsidRDefault="00057627" w:rsidP="00367B3C">
            <w:pPr>
              <w:autoSpaceDE w:val="0"/>
              <w:autoSpaceDN w:val="0"/>
              <w:adjustRightInd w:val="0"/>
              <w:spacing w:after="0" w:line="240" w:lineRule="auto"/>
              <w:rPr>
                <w:ins w:id="4653" w:author="Arjan" w:date="2014-09-08T22:09:00Z"/>
                <w:rFonts w:ascii="Arial" w:eastAsia="Times New Roman" w:hAnsi="Arial" w:cs="Arial"/>
                <w:color w:val="000000"/>
                <w:sz w:val="20"/>
                <w:szCs w:val="20"/>
              </w:rPr>
            </w:pPr>
            <w:ins w:id="4654" w:author="Arjan" w:date="2014-09-08T22:09:00Z">
              <w:r w:rsidRPr="00F64D19">
                <w:rPr>
                  <w:rFonts w:ascii="Arial" w:eastAsia="Times New Roman" w:hAnsi="Arial" w:cs="Arial"/>
                  <w:color w:val="000000"/>
                  <w:sz w:val="20"/>
                  <w:szCs w:val="20"/>
                </w:rPr>
                <w:t>Nee</w:t>
              </w:r>
            </w:ins>
          </w:p>
        </w:tc>
      </w:tr>
      <w:tr w:rsidR="00057627" w:rsidRPr="00F64D19" w14:paraId="33A410E4" w14:textId="77777777" w:rsidTr="00367B3C">
        <w:trPr>
          <w:trHeight w:val="230"/>
          <w:ins w:id="4655" w:author="Arjan" w:date="2014-09-08T22:09:00Z"/>
        </w:trPr>
        <w:tc>
          <w:tcPr>
            <w:tcW w:w="3780" w:type="dxa"/>
            <w:tcBorders>
              <w:top w:val="nil"/>
              <w:left w:val="nil"/>
              <w:bottom w:val="nil"/>
              <w:right w:val="nil"/>
            </w:tcBorders>
          </w:tcPr>
          <w:p w14:paraId="75B11492" w14:textId="77777777" w:rsidR="00057627" w:rsidRPr="00F64D19" w:rsidRDefault="00057627" w:rsidP="00367B3C">
            <w:pPr>
              <w:tabs>
                <w:tab w:val="left" w:pos="284"/>
              </w:tabs>
              <w:autoSpaceDE w:val="0"/>
              <w:autoSpaceDN w:val="0"/>
              <w:adjustRightInd w:val="0"/>
              <w:spacing w:after="0" w:line="240" w:lineRule="auto"/>
              <w:rPr>
                <w:ins w:id="4656" w:author="Arjan" w:date="2014-09-08T22:09:00Z"/>
                <w:rFonts w:ascii="Arial" w:eastAsia="Times New Roman" w:hAnsi="Arial" w:cs="Arial"/>
                <w:b/>
                <w:bCs/>
                <w:color w:val="000000"/>
                <w:sz w:val="20"/>
                <w:szCs w:val="20"/>
              </w:rPr>
            </w:pPr>
          </w:p>
        </w:tc>
        <w:tc>
          <w:tcPr>
            <w:tcW w:w="5580" w:type="dxa"/>
            <w:tcBorders>
              <w:top w:val="nil"/>
              <w:left w:val="nil"/>
              <w:bottom w:val="nil"/>
              <w:right w:val="nil"/>
            </w:tcBorders>
          </w:tcPr>
          <w:p w14:paraId="256F2325" w14:textId="77777777" w:rsidR="00057627" w:rsidRPr="00F64D19" w:rsidRDefault="00057627" w:rsidP="00367B3C">
            <w:pPr>
              <w:tabs>
                <w:tab w:val="left" w:pos="284"/>
              </w:tabs>
              <w:autoSpaceDE w:val="0"/>
              <w:autoSpaceDN w:val="0"/>
              <w:adjustRightInd w:val="0"/>
              <w:spacing w:after="0" w:line="240" w:lineRule="auto"/>
              <w:rPr>
                <w:ins w:id="4657" w:author="Arjan" w:date="2014-09-08T22:09:00Z"/>
                <w:rFonts w:ascii="Arial" w:eastAsia="Times New Roman" w:hAnsi="Arial" w:cs="Arial"/>
                <w:color w:val="000000"/>
                <w:sz w:val="20"/>
                <w:szCs w:val="20"/>
              </w:rPr>
            </w:pPr>
          </w:p>
        </w:tc>
      </w:tr>
      <w:tr w:rsidR="00057627" w:rsidRPr="00F64D19" w14:paraId="48826A30" w14:textId="77777777" w:rsidTr="00367B3C">
        <w:trPr>
          <w:trHeight w:val="411"/>
          <w:ins w:id="4658" w:author="Arjan" w:date="2014-09-08T22:09:00Z"/>
        </w:trPr>
        <w:tc>
          <w:tcPr>
            <w:tcW w:w="3780" w:type="dxa"/>
            <w:tcBorders>
              <w:top w:val="nil"/>
              <w:left w:val="nil"/>
              <w:bottom w:val="nil"/>
              <w:right w:val="nil"/>
            </w:tcBorders>
          </w:tcPr>
          <w:p w14:paraId="3828DB7D" w14:textId="77777777" w:rsidR="00057627" w:rsidRPr="00F64D19" w:rsidRDefault="00057627" w:rsidP="00367B3C">
            <w:pPr>
              <w:tabs>
                <w:tab w:val="left" w:pos="284"/>
              </w:tabs>
              <w:autoSpaceDE w:val="0"/>
              <w:autoSpaceDN w:val="0"/>
              <w:adjustRightInd w:val="0"/>
              <w:spacing w:after="0" w:line="240" w:lineRule="auto"/>
              <w:rPr>
                <w:ins w:id="4659" w:author="Arjan" w:date="2014-09-08T22:09:00Z"/>
                <w:rFonts w:ascii="Arial" w:eastAsia="Times New Roman" w:hAnsi="Arial" w:cs="Arial"/>
                <w:color w:val="000000"/>
                <w:sz w:val="20"/>
                <w:szCs w:val="20"/>
              </w:rPr>
            </w:pPr>
            <w:ins w:id="4660" w:author="Arjan" w:date="2014-09-08T22:09:00Z">
              <w:r w:rsidRPr="00F64D19">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12790A07" w14:textId="77777777" w:rsidR="00057627" w:rsidRPr="00F64D19" w:rsidRDefault="00057627" w:rsidP="00367B3C">
            <w:pPr>
              <w:tabs>
                <w:tab w:val="left" w:pos="284"/>
              </w:tabs>
              <w:autoSpaceDE w:val="0"/>
              <w:autoSpaceDN w:val="0"/>
              <w:adjustRightInd w:val="0"/>
              <w:spacing w:after="0" w:line="240" w:lineRule="auto"/>
              <w:rPr>
                <w:ins w:id="4661" w:author="Arjan" w:date="2014-09-08T22:09:00Z"/>
                <w:rFonts w:ascii="Arial" w:eastAsia="Times New Roman" w:hAnsi="Arial" w:cs="Arial"/>
                <w:color w:val="000000"/>
                <w:sz w:val="20"/>
                <w:szCs w:val="20"/>
              </w:rPr>
            </w:pPr>
            <w:ins w:id="4662" w:author="Arjan" w:date="2014-09-08T22:09:00Z">
              <w:r w:rsidRPr="00F64D19">
                <w:rPr>
                  <w:rFonts w:ascii="Arial" w:eastAsia="Times New Roman" w:hAnsi="Arial" w:cs="Arial"/>
                  <w:color w:val="000000"/>
                  <w:sz w:val="20"/>
                  <w:szCs w:val="20"/>
                </w:rPr>
                <w:t>Nee</w:t>
              </w:r>
            </w:ins>
          </w:p>
        </w:tc>
      </w:tr>
      <w:tr w:rsidR="00057627" w:rsidRPr="00F64D19" w14:paraId="0AEA33CE" w14:textId="77777777" w:rsidTr="00367B3C">
        <w:trPr>
          <w:trHeight w:val="245"/>
          <w:ins w:id="4663" w:author="Arjan" w:date="2014-09-08T22:09:00Z"/>
        </w:trPr>
        <w:tc>
          <w:tcPr>
            <w:tcW w:w="3780" w:type="dxa"/>
            <w:tcBorders>
              <w:top w:val="nil"/>
              <w:left w:val="nil"/>
              <w:bottom w:val="nil"/>
              <w:right w:val="nil"/>
            </w:tcBorders>
          </w:tcPr>
          <w:p w14:paraId="4E307D64" w14:textId="77777777" w:rsidR="00057627" w:rsidRPr="00F64D19" w:rsidRDefault="00057627" w:rsidP="00367B3C">
            <w:pPr>
              <w:tabs>
                <w:tab w:val="left" w:pos="284"/>
              </w:tabs>
              <w:autoSpaceDE w:val="0"/>
              <w:autoSpaceDN w:val="0"/>
              <w:adjustRightInd w:val="0"/>
              <w:spacing w:after="0" w:line="240" w:lineRule="auto"/>
              <w:rPr>
                <w:ins w:id="4664" w:author="Arjan" w:date="2014-09-08T22:09:00Z"/>
                <w:rFonts w:ascii="Arial" w:eastAsia="Times New Roman" w:hAnsi="Arial" w:cs="Arial"/>
                <w:b/>
                <w:bCs/>
                <w:color w:val="000000"/>
                <w:sz w:val="20"/>
                <w:szCs w:val="20"/>
              </w:rPr>
            </w:pPr>
          </w:p>
        </w:tc>
        <w:tc>
          <w:tcPr>
            <w:tcW w:w="5580" w:type="dxa"/>
            <w:tcBorders>
              <w:top w:val="nil"/>
              <w:left w:val="nil"/>
              <w:bottom w:val="nil"/>
              <w:right w:val="nil"/>
            </w:tcBorders>
          </w:tcPr>
          <w:p w14:paraId="354749E2" w14:textId="77777777" w:rsidR="00057627" w:rsidRPr="00F64D19" w:rsidRDefault="00057627" w:rsidP="00367B3C">
            <w:pPr>
              <w:tabs>
                <w:tab w:val="left" w:pos="284"/>
              </w:tabs>
              <w:autoSpaceDE w:val="0"/>
              <w:autoSpaceDN w:val="0"/>
              <w:adjustRightInd w:val="0"/>
              <w:spacing w:after="0" w:line="240" w:lineRule="auto"/>
              <w:rPr>
                <w:ins w:id="4665" w:author="Arjan" w:date="2014-09-08T22:09:00Z"/>
                <w:rFonts w:ascii="Arial" w:eastAsia="Times New Roman" w:hAnsi="Arial" w:cs="Arial"/>
                <w:color w:val="000000"/>
                <w:sz w:val="20"/>
                <w:szCs w:val="20"/>
              </w:rPr>
            </w:pPr>
          </w:p>
        </w:tc>
      </w:tr>
      <w:tr w:rsidR="00057627" w:rsidRPr="00F64D19" w14:paraId="00A17B93" w14:textId="77777777" w:rsidTr="00367B3C">
        <w:trPr>
          <w:trHeight w:val="230"/>
          <w:ins w:id="4666" w:author="Arjan" w:date="2014-09-08T22:09:00Z"/>
        </w:trPr>
        <w:tc>
          <w:tcPr>
            <w:tcW w:w="3780" w:type="dxa"/>
            <w:tcBorders>
              <w:top w:val="nil"/>
              <w:left w:val="nil"/>
              <w:bottom w:val="nil"/>
              <w:right w:val="nil"/>
            </w:tcBorders>
          </w:tcPr>
          <w:p w14:paraId="55D20B00" w14:textId="77777777" w:rsidR="00057627" w:rsidRPr="00F64D19" w:rsidRDefault="00057627" w:rsidP="00367B3C">
            <w:pPr>
              <w:tabs>
                <w:tab w:val="left" w:pos="284"/>
              </w:tabs>
              <w:autoSpaceDE w:val="0"/>
              <w:autoSpaceDN w:val="0"/>
              <w:adjustRightInd w:val="0"/>
              <w:spacing w:after="0" w:line="240" w:lineRule="auto"/>
              <w:rPr>
                <w:ins w:id="4667" w:author="Arjan" w:date="2014-09-08T22:09:00Z"/>
                <w:rFonts w:ascii="Arial" w:eastAsia="Times New Roman" w:hAnsi="Arial" w:cs="Arial"/>
                <w:color w:val="000000"/>
                <w:sz w:val="20"/>
                <w:szCs w:val="20"/>
              </w:rPr>
            </w:pPr>
            <w:ins w:id="4668" w:author="Arjan" w:date="2014-09-08T22:09:00Z">
              <w:r w:rsidRPr="00F64D19">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75FCDC6F" w14:textId="77777777" w:rsidR="00057627" w:rsidRPr="00F64D19" w:rsidRDefault="009C5C81" w:rsidP="00367B3C">
            <w:pPr>
              <w:tabs>
                <w:tab w:val="left" w:pos="284"/>
              </w:tabs>
              <w:autoSpaceDE w:val="0"/>
              <w:autoSpaceDN w:val="0"/>
              <w:adjustRightInd w:val="0"/>
              <w:spacing w:after="0" w:line="240" w:lineRule="auto"/>
              <w:rPr>
                <w:ins w:id="4669" w:author="Arjan" w:date="2014-09-08T22:09:00Z"/>
                <w:rFonts w:ascii="Arial" w:eastAsia="Times New Roman" w:hAnsi="Arial" w:cs="Arial"/>
                <w:color w:val="000000"/>
                <w:sz w:val="20"/>
                <w:szCs w:val="20"/>
              </w:rPr>
            </w:pPr>
            <w:ins w:id="4670" w:author="Arjan" w:date="2015-01-11T21:50:00Z">
              <w:r>
                <w:rPr>
                  <w:rFonts w:ascii="Arial" w:hAnsi="Arial" w:cs="Arial"/>
                  <w:sz w:val="20"/>
                  <w:szCs w:val="20"/>
                  <w:lang w:val="en-AU"/>
                </w:rPr>
                <w:t>1</w:t>
              </w:r>
            </w:ins>
            <w:ins w:id="4671" w:author="Arjan" w:date="2014-09-08T22:09:00Z">
              <w:r w:rsidR="00057627" w:rsidRPr="00F64D19">
                <w:rPr>
                  <w:rFonts w:ascii="Arial" w:eastAsia="Times New Roman" w:hAnsi="Arial" w:cs="Arial"/>
                  <w:color w:val="000000"/>
                  <w:sz w:val="20"/>
                  <w:szCs w:val="20"/>
                </w:rPr>
                <w:t xml:space="preserve"> - </w:t>
              </w:r>
              <w:r w:rsidR="00DA5D93" w:rsidRPr="00F64D19">
                <w:rPr>
                  <w:rFonts w:ascii="Arial" w:eastAsia="Times New Roman" w:hAnsi="Arial" w:cs="Arial"/>
                  <w:color w:val="000000"/>
                  <w:sz w:val="20"/>
                  <w:szCs w:val="20"/>
                </w:rPr>
                <w:fldChar w:fldCharType="begin" w:fldLock="1"/>
              </w:r>
              <w:r w:rsidR="00057627" w:rsidRPr="00F64D19">
                <w:rPr>
                  <w:rFonts w:ascii="Arial" w:eastAsia="Times New Roman" w:hAnsi="Arial" w:cs="Arial"/>
                  <w:color w:val="000000"/>
                  <w:sz w:val="20"/>
                  <w:szCs w:val="20"/>
                </w:rPr>
                <w:instrText>MERGEFIELD Att.UpperBound</w:instrText>
              </w:r>
              <w:r w:rsidR="00DA5D93" w:rsidRPr="00F64D19">
                <w:rPr>
                  <w:rFonts w:ascii="Arial" w:eastAsia="Times New Roman" w:hAnsi="Arial" w:cs="Arial"/>
                  <w:color w:val="000000"/>
                  <w:sz w:val="20"/>
                  <w:szCs w:val="20"/>
                </w:rPr>
                <w:fldChar w:fldCharType="separate"/>
              </w:r>
              <w:r w:rsidR="00057627" w:rsidRPr="00F64D19">
                <w:rPr>
                  <w:rFonts w:ascii="Arial" w:eastAsia="Times New Roman" w:hAnsi="Arial" w:cs="Arial"/>
                  <w:color w:val="000000"/>
                  <w:sz w:val="20"/>
                  <w:szCs w:val="20"/>
                </w:rPr>
                <w:t>1</w:t>
              </w:r>
              <w:r w:rsidR="00DA5D93" w:rsidRPr="00F64D19">
                <w:rPr>
                  <w:rFonts w:ascii="Arial" w:eastAsia="Times New Roman" w:hAnsi="Arial" w:cs="Arial"/>
                  <w:color w:val="000000"/>
                  <w:sz w:val="20"/>
                  <w:szCs w:val="20"/>
                </w:rPr>
                <w:fldChar w:fldCharType="end"/>
              </w:r>
            </w:ins>
          </w:p>
        </w:tc>
      </w:tr>
      <w:tr w:rsidR="00057627" w:rsidRPr="00F64D19" w14:paraId="7815182E" w14:textId="77777777" w:rsidTr="00367B3C">
        <w:trPr>
          <w:trHeight w:val="230"/>
          <w:ins w:id="4672" w:author="Arjan" w:date="2014-09-08T22:09:00Z"/>
        </w:trPr>
        <w:tc>
          <w:tcPr>
            <w:tcW w:w="3780" w:type="dxa"/>
            <w:tcBorders>
              <w:top w:val="nil"/>
              <w:left w:val="nil"/>
              <w:bottom w:val="nil"/>
              <w:right w:val="nil"/>
            </w:tcBorders>
          </w:tcPr>
          <w:p w14:paraId="4E0E6395" w14:textId="77777777" w:rsidR="00057627" w:rsidRPr="00F64D19" w:rsidRDefault="00057627" w:rsidP="00367B3C">
            <w:pPr>
              <w:tabs>
                <w:tab w:val="left" w:pos="284"/>
              </w:tabs>
              <w:autoSpaceDE w:val="0"/>
              <w:autoSpaceDN w:val="0"/>
              <w:adjustRightInd w:val="0"/>
              <w:spacing w:after="0" w:line="240" w:lineRule="auto"/>
              <w:rPr>
                <w:ins w:id="4673" w:author="Arjan" w:date="2014-09-08T22:09:00Z"/>
                <w:rFonts w:ascii="Arial" w:eastAsia="Times New Roman" w:hAnsi="Arial" w:cs="Arial"/>
                <w:b/>
                <w:bCs/>
                <w:color w:val="000000"/>
                <w:sz w:val="20"/>
                <w:szCs w:val="20"/>
              </w:rPr>
            </w:pPr>
          </w:p>
        </w:tc>
        <w:tc>
          <w:tcPr>
            <w:tcW w:w="5580" w:type="dxa"/>
            <w:tcBorders>
              <w:top w:val="nil"/>
              <w:left w:val="nil"/>
              <w:bottom w:val="nil"/>
              <w:right w:val="nil"/>
            </w:tcBorders>
          </w:tcPr>
          <w:p w14:paraId="190F3947" w14:textId="77777777" w:rsidR="00057627" w:rsidRPr="00F64D19" w:rsidRDefault="00057627" w:rsidP="00367B3C">
            <w:pPr>
              <w:tabs>
                <w:tab w:val="left" w:pos="284"/>
              </w:tabs>
              <w:autoSpaceDE w:val="0"/>
              <w:autoSpaceDN w:val="0"/>
              <w:adjustRightInd w:val="0"/>
              <w:spacing w:after="0" w:line="240" w:lineRule="auto"/>
              <w:rPr>
                <w:ins w:id="4674" w:author="Arjan" w:date="2014-09-08T22:09:00Z"/>
                <w:rFonts w:ascii="Arial" w:eastAsia="Times New Roman" w:hAnsi="Arial" w:cs="Arial"/>
                <w:color w:val="000000"/>
                <w:sz w:val="20"/>
                <w:szCs w:val="20"/>
              </w:rPr>
            </w:pPr>
          </w:p>
        </w:tc>
      </w:tr>
      <w:tr w:rsidR="00057627" w:rsidRPr="00F64D19" w14:paraId="05741110" w14:textId="77777777" w:rsidTr="00367B3C">
        <w:trPr>
          <w:trHeight w:val="230"/>
          <w:ins w:id="4675" w:author="Arjan" w:date="2014-09-08T22:09:00Z"/>
        </w:trPr>
        <w:tc>
          <w:tcPr>
            <w:tcW w:w="3780" w:type="dxa"/>
            <w:tcBorders>
              <w:top w:val="nil"/>
              <w:left w:val="nil"/>
              <w:bottom w:val="nil"/>
              <w:right w:val="nil"/>
            </w:tcBorders>
          </w:tcPr>
          <w:p w14:paraId="5C4D902D" w14:textId="77777777" w:rsidR="00057627" w:rsidRPr="00F64D19" w:rsidRDefault="00057627" w:rsidP="00367B3C">
            <w:pPr>
              <w:tabs>
                <w:tab w:val="left" w:pos="284"/>
              </w:tabs>
              <w:autoSpaceDE w:val="0"/>
              <w:autoSpaceDN w:val="0"/>
              <w:adjustRightInd w:val="0"/>
              <w:spacing w:after="0" w:line="240" w:lineRule="auto"/>
              <w:rPr>
                <w:ins w:id="4676" w:author="Arjan" w:date="2014-09-08T22:09:00Z"/>
                <w:rFonts w:ascii="Arial" w:eastAsia="Times New Roman" w:hAnsi="Arial" w:cs="Arial"/>
                <w:color w:val="000000"/>
                <w:sz w:val="20"/>
                <w:szCs w:val="20"/>
              </w:rPr>
            </w:pPr>
            <w:ins w:id="4677" w:author="Arjan" w:date="2014-09-08T22:09:00Z">
              <w:r w:rsidRPr="00F64D19">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26A0E4BE" w14:textId="77777777" w:rsidR="00057627" w:rsidRPr="00F64D19" w:rsidRDefault="00057627" w:rsidP="00367B3C">
            <w:pPr>
              <w:tabs>
                <w:tab w:val="left" w:pos="284"/>
              </w:tabs>
              <w:autoSpaceDE w:val="0"/>
              <w:autoSpaceDN w:val="0"/>
              <w:adjustRightInd w:val="0"/>
              <w:spacing w:after="0" w:line="240" w:lineRule="auto"/>
              <w:rPr>
                <w:ins w:id="4678" w:author="Arjan" w:date="2014-09-08T22:09:00Z"/>
                <w:rFonts w:ascii="Arial" w:eastAsia="Times New Roman" w:hAnsi="Arial" w:cs="Arial"/>
                <w:color w:val="000000"/>
                <w:sz w:val="20"/>
                <w:szCs w:val="20"/>
              </w:rPr>
            </w:pPr>
            <w:ins w:id="4679" w:author="Arjan" w:date="2014-09-08T22:09:00Z">
              <w:r w:rsidRPr="00F64D19">
                <w:rPr>
                  <w:rFonts w:ascii="Arial" w:eastAsia="Times New Roman" w:hAnsi="Arial" w:cs="Arial"/>
                  <w:color w:val="000000"/>
                  <w:sz w:val="20"/>
                  <w:szCs w:val="20"/>
                </w:rPr>
                <w:t>Gemeentelijk basisgegeven</w:t>
              </w:r>
            </w:ins>
          </w:p>
        </w:tc>
      </w:tr>
      <w:tr w:rsidR="00057627" w:rsidRPr="00F64D19" w14:paraId="54367AE9" w14:textId="77777777" w:rsidTr="00367B3C">
        <w:trPr>
          <w:trHeight w:val="230"/>
          <w:ins w:id="4680" w:author="Arjan" w:date="2014-09-08T22:09:00Z"/>
        </w:trPr>
        <w:tc>
          <w:tcPr>
            <w:tcW w:w="3780" w:type="dxa"/>
            <w:tcBorders>
              <w:top w:val="nil"/>
              <w:left w:val="nil"/>
              <w:right w:val="nil"/>
            </w:tcBorders>
          </w:tcPr>
          <w:p w14:paraId="50BF4397" w14:textId="77777777" w:rsidR="00057627" w:rsidRPr="00F64D19" w:rsidRDefault="00057627" w:rsidP="00367B3C">
            <w:pPr>
              <w:tabs>
                <w:tab w:val="left" w:pos="284"/>
              </w:tabs>
              <w:autoSpaceDE w:val="0"/>
              <w:autoSpaceDN w:val="0"/>
              <w:adjustRightInd w:val="0"/>
              <w:spacing w:after="0" w:line="240" w:lineRule="auto"/>
              <w:rPr>
                <w:ins w:id="4681" w:author="Arjan" w:date="2014-09-08T22:09:00Z"/>
                <w:rFonts w:ascii="Arial" w:eastAsia="Times New Roman" w:hAnsi="Arial" w:cs="Arial"/>
                <w:b/>
                <w:bCs/>
                <w:color w:val="000000"/>
                <w:sz w:val="20"/>
                <w:szCs w:val="20"/>
              </w:rPr>
            </w:pPr>
          </w:p>
        </w:tc>
        <w:tc>
          <w:tcPr>
            <w:tcW w:w="5580" w:type="dxa"/>
            <w:tcBorders>
              <w:top w:val="nil"/>
              <w:left w:val="nil"/>
              <w:right w:val="nil"/>
            </w:tcBorders>
          </w:tcPr>
          <w:p w14:paraId="5490DB36" w14:textId="77777777" w:rsidR="00057627" w:rsidRPr="00F64D19" w:rsidRDefault="00057627" w:rsidP="00367B3C">
            <w:pPr>
              <w:tabs>
                <w:tab w:val="left" w:pos="284"/>
              </w:tabs>
              <w:autoSpaceDE w:val="0"/>
              <w:autoSpaceDN w:val="0"/>
              <w:adjustRightInd w:val="0"/>
              <w:spacing w:after="0" w:line="240" w:lineRule="auto"/>
              <w:rPr>
                <w:ins w:id="4682" w:author="Arjan" w:date="2014-09-08T22:09:00Z"/>
                <w:rFonts w:ascii="Arial" w:eastAsia="Times New Roman" w:hAnsi="Arial" w:cs="Arial"/>
                <w:color w:val="000000"/>
                <w:sz w:val="20"/>
                <w:szCs w:val="20"/>
              </w:rPr>
            </w:pPr>
          </w:p>
        </w:tc>
      </w:tr>
      <w:tr w:rsidR="00057627" w:rsidRPr="00AE1A91" w14:paraId="77F8F6E1" w14:textId="77777777" w:rsidTr="00367B3C">
        <w:trPr>
          <w:trHeight w:val="230"/>
          <w:ins w:id="4683" w:author="Arjan" w:date="2014-09-08T22:09:00Z"/>
        </w:trPr>
        <w:tc>
          <w:tcPr>
            <w:tcW w:w="3780" w:type="dxa"/>
            <w:tcBorders>
              <w:top w:val="nil"/>
              <w:left w:val="nil"/>
              <w:bottom w:val="single" w:sz="4" w:space="0" w:color="auto"/>
              <w:right w:val="nil"/>
            </w:tcBorders>
          </w:tcPr>
          <w:p w14:paraId="491623BF" w14:textId="77777777" w:rsidR="00057627" w:rsidRPr="00F64D19" w:rsidRDefault="00057627" w:rsidP="00367B3C">
            <w:pPr>
              <w:tabs>
                <w:tab w:val="left" w:pos="284"/>
              </w:tabs>
              <w:autoSpaceDE w:val="0"/>
              <w:autoSpaceDN w:val="0"/>
              <w:adjustRightInd w:val="0"/>
              <w:spacing w:after="0" w:line="240" w:lineRule="auto"/>
              <w:rPr>
                <w:ins w:id="4684" w:author="Arjan" w:date="2014-09-08T22:09:00Z"/>
                <w:rFonts w:ascii="Arial" w:eastAsia="Times New Roman" w:hAnsi="Arial" w:cs="Arial"/>
                <w:b/>
                <w:bCs/>
                <w:color w:val="000000"/>
                <w:sz w:val="20"/>
                <w:szCs w:val="20"/>
              </w:rPr>
            </w:pPr>
            <w:ins w:id="4685" w:author="Arjan" w:date="2014-09-08T22:09:00Z">
              <w:r w:rsidRPr="00F64D19">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71662DD3" w14:textId="77777777" w:rsidR="00057627" w:rsidRPr="00DD0F4F" w:rsidRDefault="006A6C7F" w:rsidP="006A6C7F">
            <w:pPr>
              <w:tabs>
                <w:tab w:val="left" w:pos="284"/>
              </w:tabs>
              <w:autoSpaceDE w:val="0"/>
              <w:autoSpaceDN w:val="0"/>
              <w:adjustRightInd w:val="0"/>
              <w:spacing w:after="0" w:line="240" w:lineRule="auto"/>
              <w:rPr>
                <w:ins w:id="4686" w:author="Arjan" w:date="2014-09-08T22:09:00Z"/>
                <w:rFonts w:ascii="Arial" w:eastAsia="Times New Roman" w:hAnsi="Arial" w:cs="Arial"/>
                <w:color w:val="000000"/>
                <w:sz w:val="20"/>
                <w:szCs w:val="20"/>
                <w:lang w:val="nl-NL"/>
              </w:rPr>
            </w:pPr>
            <w:ins w:id="4687" w:author="Arjan" w:date="2014-09-08T22:16:00Z">
              <w:r w:rsidRPr="00DD0F4F">
                <w:rPr>
                  <w:rFonts w:ascii="Arial" w:eastAsia="Times New Roman" w:hAnsi="Arial" w:cs="Arial"/>
                  <w:color w:val="000000"/>
                  <w:sz w:val="20"/>
                  <w:szCs w:val="20"/>
                  <w:lang w:val="nl-NL"/>
                </w:rPr>
                <w:t xml:space="preserve">De attribuutsoort mag niet van een waarde zijn voorzien als de attribuutsoort ‘Status’ de </w:t>
              </w:r>
            </w:ins>
            <w:ins w:id="4688" w:author="Arjan" w:date="2014-09-08T22:09:00Z">
              <w:r w:rsidR="00057627" w:rsidRPr="00DD0F4F">
                <w:rPr>
                  <w:rFonts w:ascii="Arial" w:eastAsia="Times New Roman" w:hAnsi="Arial" w:cs="Arial"/>
                  <w:color w:val="000000"/>
                  <w:sz w:val="20"/>
                  <w:szCs w:val="20"/>
                  <w:lang w:val="nl-NL"/>
                </w:rPr>
                <w:t xml:space="preserve">waarde ‘in bewerking’ </w:t>
              </w:r>
            </w:ins>
            <w:ins w:id="4689" w:author="Arjan" w:date="2014-09-08T22:16:00Z">
              <w:r w:rsidRPr="00DD0F4F">
                <w:rPr>
                  <w:rFonts w:ascii="Arial" w:eastAsia="Times New Roman" w:hAnsi="Arial" w:cs="Arial"/>
                  <w:color w:val="000000"/>
                  <w:sz w:val="20"/>
                  <w:szCs w:val="20"/>
                  <w:lang w:val="nl-NL"/>
                </w:rPr>
                <w:t>of</w:t>
              </w:r>
            </w:ins>
            <w:ins w:id="4690" w:author="Arjan" w:date="2014-09-08T22:09:00Z">
              <w:r w:rsidR="00057627" w:rsidRPr="00DD0F4F">
                <w:rPr>
                  <w:rFonts w:ascii="Arial" w:eastAsia="Times New Roman" w:hAnsi="Arial" w:cs="Arial"/>
                  <w:color w:val="000000"/>
                  <w:sz w:val="20"/>
                  <w:szCs w:val="20"/>
                  <w:lang w:val="nl-NL"/>
                </w:rPr>
                <w:t xml:space="preserve"> ‘ter vaststelling’ heeft.</w:t>
              </w:r>
            </w:ins>
          </w:p>
        </w:tc>
      </w:tr>
    </w:tbl>
    <w:p w14:paraId="25240010" w14:textId="77777777" w:rsidR="003C376A" w:rsidRPr="00DD0F4F" w:rsidRDefault="003C376A" w:rsidP="00AC6547">
      <w:pPr>
        <w:rPr>
          <w:ins w:id="4691" w:author="Arjan" w:date="2014-09-08T21:59:00Z"/>
          <w:lang w:val="nl-NL"/>
        </w:rPr>
      </w:pPr>
    </w:p>
    <w:p w14:paraId="7123360F" w14:textId="77777777" w:rsidR="006A6C7F" w:rsidRPr="001938EB" w:rsidRDefault="00DA5D93" w:rsidP="006A6C7F">
      <w:pPr>
        <w:pStyle w:val="Kop41"/>
        <w:rPr>
          <w:ins w:id="4692" w:author="Arjan" w:date="2014-09-08T22:17:00Z"/>
          <w:rFonts w:eastAsia="Times New Roman"/>
          <w:shd w:val="clear" w:color="auto" w:fill="auto"/>
          <w:lang w:val="nl-NL"/>
        </w:rPr>
      </w:pPr>
      <w:ins w:id="4693" w:author="Arjan" w:date="2014-09-08T22:17:00Z">
        <w:r>
          <w:rPr>
            <w:b w:val="0"/>
            <w:bCs w:val="0"/>
            <w:color w:val="auto"/>
            <w:sz w:val="20"/>
            <w:szCs w:val="20"/>
            <w:shd w:val="clear" w:color="auto" w:fill="auto"/>
          </w:rPr>
          <w:fldChar w:fldCharType="begin" w:fldLock="1"/>
        </w:r>
        <w:r w:rsidR="006A6C7F">
          <w:rPr>
            <w:b w:val="0"/>
            <w:bCs w:val="0"/>
            <w:color w:val="auto"/>
            <w:sz w:val="20"/>
            <w:szCs w:val="20"/>
            <w:shd w:val="clear" w:color="auto" w:fill="auto"/>
          </w:rPr>
          <w:instrText xml:space="preserve">MERGEFIELD </w:instrText>
        </w:r>
        <w:r w:rsidR="006A6C7F">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6A6C7F">
          <w:rPr>
            <w:rFonts w:eastAsia="Times New Roman"/>
            <w:shd w:val="clear" w:color="auto" w:fill="auto"/>
            <w:lang w:val="nl-NL"/>
          </w:rPr>
          <w:t>«</w:t>
        </w:r>
      </w:ins>
      <w:ins w:id="4694" w:author="Arjan" w:date="2015-01-11T21:42:00Z">
        <w:r w:rsidR="009C5C81">
          <w:rPr>
            <w:rFonts w:eastAsia="Times New Roman"/>
            <w:shd w:val="clear" w:color="auto" w:fill="auto"/>
            <w:lang w:val="nl-NL"/>
          </w:rPr>
          <w:t>Suba</w:t>
        </w:r>
      </w:ins>
      <w:ins w:id="4695" w:author="Arjan" w:date="2014-09-08T22:17:00Z">
        <w:r w:rsidR="006A6C7F">
          <w:rPr>
            <w:rFonts w:eastAsia="Times New Roman"/>
            <w:shd w:val="clear" w:color="auto" w:fill="auto"/>
            <w:lang w:val="nl-NL"/>
          </w:rPr>
          <w:t>ttribuutsoort»</w:t>
        </w:r>
        <w:r>
          <w:rPr>
            <w:b w:val="0"/>
            <w:bCs w:val="0"/>
            <w:color w:val="auto"/>
            <w:sz w:val="20"/>
            <w:szCs w:val="20"/>
            <w:shd w:val="clear" w:color="auto" w:fill="auto"/>
          </w:rPr>
          <w:fldChar w:fldCharType="end"/>
        </w:r>
        <w:r w:rsidR="006A6C7F">
          <w:rPr>
            <w:rFonts w:eastAsia="Times New Roman"/>
            <w:shd w:val="clear" w:color="auto" w:fill="auto"/>
            <w:lang w:val="nl-NL"/>
          </w:rPr>
          <w:t xml:space="preserve"> Ondertekeningdatum</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6A6C7F" w:rsidRPr="00F64D19" w14:paraId="3A1A97BA" w14:textId="77777777" w:rsidTr="00367B3C">
        <w:trPr>
          <w:trHeight w:val="230"/>
          <w:ins w:id="4696" w:author="Arjan" w:date="2014-09-08T22:17:00Z"/>
        </w:trPr>
        <w:tc>
          <w:tcPr>
            <w:tcW w:w="3780" w:type="dxa"/>
            <w:tcBorders>
              <w:top w:val="single" w:sz="4" w:space="0" w:color="auto"/>
              <w:left w:val="nil"/>
              <w:bottom w:val="nil"/>
              <w:right w:val="nil"/>
            </w:tcBorders>
          </w:tcPr>
          <w:p w14:paraId="6EDDCBE4" w14:textId="77777777" w:rsidR="006A6C7F" w:rsidRPr="00F64D19" w:rsidRDefault="006A6C7F" w:rsidP="00367B3C">
            <w:pPr>
              <w:autoSpaceDE w:val="0"/>
              <w:autoSpaceDN w:val="0"/>
              <w:adjustRightInd w:val="0"/>
              <w:spacing w:after="0" w:line="240" w:lineRule="auto"/>
              <w:rPr>
                <w:ins w:id="4697" w:author="Arjan" w:date="2014-09-08T22:17:00Z"/>
                <w:rFonts w:ascii="Arial" w:eastAsia="Times New Roman" w:hAnsi="Arial" w:cs="Arial"/>
                <w:color w:val="000000"/>
                <w:sz w:val="20"/>
                <w:szCs w:val="20"/>
              </w:rPr>
            </w:pPr>
            <w:ins w:id="4698" w:author="Arjan" w:date="2014-09-08T22:17:00Z">
              <w:r w:rsidRPr="00F64D19">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4DE3E024" w14:textId="77777777" w:rsidR="006A6C7F" w:rsidRPr="00F64D19" w:rsidRDefault="006A6C7F" w:rsidP="00367B3C">
            <w:pPr>
              <w:autoSpaceDE w:val="0"/>
              <w:autoSpaceDN w:val="0"/>
              <w:adjustRightInd w:val="0"/>
              <w:spacing w:after="0" w:line="240" w:lineRule="auto"/>
              <w:rPr>
                <w:ins w:id="4699" w:author="Arjan" w:date="2014-09-08T22:17:00Z"/>
                <w:rFonts w:ascii="Arial" w:eastAsia="Times New Roman" w:hAnsi="Arial" w:cs="Arial"/>
                <w:color w:val="000000"/>
                <w:sz w:val="20"/>
                <w:szCs w:val="20"/>
              </w:rPr>
            </w:pPr>
            <w:ins w:id="4700" w:author="Arjan" w:date="2014-09-08T22:17:00Z">
              <w:r>
                <w:rPr>
                  <w:rFonts w:ascii="Arial" w:hAnsi="Arial" w:cs="Arial"/>
                  <w:sz w:val="20"/>
                  <w:szCs w:val="20"/>
                  <w:lang w:val="en-AU"/>
                </w:rPr>
                <w:t>Ondertekeningdatum</w:t>
              </w:r>
            </w:ins>
          </w:p>
        </w:tc>
      </w:tr>
      <w:tr w:rsidR="006A6C7F" w:rsidRPr="00F64D19" w14:paraId="07ECDABA" w14:textId="77777777" w:rsidTr="00367B3C">
        <w:trPr>
          <w:ins w:id="4701" w:author="Arjan" w:date="2014-09-08T22:17:00Z"/>
        </w:trPr>
        <w:tc>
          <w:tcPr>
            <w:tcW w:w="3780" w:type="dxa"/>
            <w:tcBorders>
              <w:top w:val="nil"/>
              <w:left w:val="nil"/>
              <w:bottom w:val="nil"/>
              <w:right w:val="nil"/>
            </w:tcBorders>
          </w:tcPr>
          <w:p w14:paraId="293B7B76" w14:textId="77777777" w:rsidR="006A6C7F" w:rsidRPr="00F64D19" w:rsidRDefault="006A6C7F" w:rsidP="00367B3C">
            <w:pPr>
              <w:autoSpaceDE w:val="0"/>
              <w:autoSpaceDN w:val="0"/>
              <w:adjustRightInd w:val="0"/>
              <w:spacing w:after="0" w:line="240" w:lineRule="auto"/>
              <w:rPr>
                <w:ins w:id="4702" w:author="Arjan" w:date="2014-09-08T22:17:00Z"/>
                <w:rFonts w:ascii="Arial" w:eastAsia="Times New Roman" w:hAnsi="Arial" w:cs="Arial"/>
                <w:b/>
                <w:bCs/>
                <w:color w:val="000000"/>
                <w:sz w:val="20"/>
                <w:szCs w:val="20"/>
              </w:rPr>
            </w:pPr>
          </w:p>
        </w:tc>
        <w:tc>
          <w:tcPr>
            <w:tcW w:w="5580" w:type="dxa"/>
            <w:tcBorders>
              <w:top w:val="nil"/>
              <w:left w:val="nil"/>
              <w:bottom w:val="nil"/>
              <w:right w:val="nil"/>
            </w:tcBorders>
          </w:tcPr>
          <w:p w14:paraId="69FC1CE1" w14:textId="77777777" w:rsidR="006A6C7F" w:rsidRPr="00F64D19" w:rsidRDefault="006A6C7F" w:rsidP="00367B3C">
            <w:pPr>
              <w:autoSpaceDE w:val="0"/>
              <w:autoSpaceDN w:val="0"/>
              <w:adjustRightInd w:val="0"/>
              <w:spacing w:after="0" w:line="240" w:lineRule="auto"/>
              <w:rPr>
                <w:ins w:id="4703" w:author="Arjan" w:date="2014-09-08T22:17:00Z"/>
                <w:rFonts w:ascii="Arial" w:eastAsia="Times New Roman" w:hAnsi="Arial" w:cs="Arial"/>
                <w:color w:val="000000"/>
                <w:sz w:val="20"/>
                <w:szCs w:val="20"/>
              </w:rPr>
            </w:pPr>
          </w:p>
        </w:tc>
      </w:tr>
      <w:tr w:rsidR="006A6C7F" w:rsidRPr="00F64D19" w14:paraId="25DA6E5E" w14:textId="77777777" w:rsidTr="00367B3C">
        <w:trPr>
          <w:ins w:id="4704" w:author="Arjan" w:date="2014-09-08T22:17:00Z"/>
        </w:trPr>
        <w:tc>
          <w:tcPr>
            <w:tcW w:w="3780" w:type="dxa"/>
            <w:tcBorders>
              <w:top w:val="nil"/>
              <w:left w:val="nil"/>
              <w:bottom w:val="nil"/>
              <w:right w:val="nil"/>
            </w:tcBorders>
          </w:tcPr>
          <w:p w14:paraId="248FD622" w14:textId="77777777" w:rsidR="006A6C7F" w:rsidRPr="00F64D19" w:rsidRDefault="006A6C7F" w:rsidP="00367B3C">
            <w:pPr>
              <w:autoSpaceDE w:val="0"/>
              <w:autoSpaceDN w:val="0"/>
              <w:adjustRightInd w:val="0"/>
              <w:spacing w:after="0" w:line="240" w:lineRule="auto"/>
              <w:rPr>
                <w:ins w:id="4705" w:author="Arjan" w:date="2014-09-08T22:17:00Z"/>
                <w:rFonts w:ascii="Arial" w:eastAsia="Times New Roman" w:hAnsi="Arial" w:cs="Arial"/>
                <w:color w:val="000000"/>
                <w:sz w:val="20"/>
                <w:szCs w:val="20"/>
              </w:rPr>
            </w:pPr>
            <w:ins w:id="4706" w:author="Arjan" w:date="2014-09-08T22:17:00Z">
              <w:r w:rsidRPr="00F64D19">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3D16918C" w14:textId="77777777" w:rsidR="006A6C7F" w:rsidRPr="00F64D19" w:rsidRDefault="006A6C7F" w:rsidP="00367B3C">
            <w:pPr>
              <w:autoSpaceDE w:val="0"/>
              <w:autoSpaceDN w:val="0"/>
              <w:adjustRightInd w:val="0"/>
              <w:spacing w:after="0" w:line="240" w:lineRule="auto"/>
              <w:rPr>
                <w:ins w:id="4707" w:author="Arjan" w:date="2014-09-08T22:17:00Z"/>
                <w:rFonts w:ascii="Arial" w:eastAsia="Times New Roman" w:hAnsi="Arial" w:cs="Arial"/>
                <w:color w:val="000000"/>
                <w:sz w:val="20"/>
                <w:szCs w:val="20"/>
              </w:rPr>
            </w:pPr>
            <w:ins w:id="4708" w:author="Arjan" w:date="2014-09-08T22:17:00Z">
              <w:r w:rsidRPr="00F64D19">
                <w:rPr>
                  <w:rFonts w:ascii="Arial" w:eastAsia="Times New Roman" w:hAnsi="Arial" w:cs="Arial"/>
                  <w:color w:val="000000"/>
                  <w:sz w:val="20"/>
                  <w:szCs w:val="20"/>
                </w:rPr>
                <w:t>KING</w:t>
              </w:r>
            </w:ins>
          </w:p>
        </w:tc>
      </w:tr>
      <w:tr w:rsidR="006A6C7F" w:rsidRPr="00F64D19" w14:paraId="4065C7C8" w14:textId="77777777" w:rsidTr="00367B3C">
        <w:trPr>
          <w:ins w:id="4709" w:author="Arjan" w:date="2014-09-08T22:17:00Z"/>
        </w:trPr>
        <w:tc>
          <w:tcPr>
            <w:tcW w:w="3780" w:type="dxa"/>
            <w:tcBorders>
              <w:top w:val="nil"/>
              <w:left w:val="nil"/>
              <w:bottom w:val="nil"/>
              <w:right w:val="nil"/>
            </w:tcBorders>
          </w:tcPr>
          <w:p w14:paraId="47C8E311" w14:textId="77777777" w:rsidR="006A6C7F" w:rsidRPr="00F64D19" w:rsidRDefault="006A6C7F" w:rsidP="00367B3C">
            <w:pPr>
              <w:autoSpaceDE w:val="0"/>
              <w:autoSpaceDN w:val="0"/>
              <w:adjustRightInd w:val="0"/>
              <w:spacing w:after="0" w:line="240" w:lineRule="auto"/>
              <w:rPr>
                <w:ins w:id="4710" w:author="Arjan" w:date="2014-09-08T22:17:00Z"/>
                <w:rFonts w:ascii="Arial" w:eastAsia="Times New Roman" w:hAnsi="Arial" w:cs="Arial"/>
                <w:b/>
                <w:bCs/>
                <w:color w:val="000000"/>
                <w:sz w:val="20"/>
                <w:szCs w:val="20"/>
              </w:rPr>
            </w:pPr>
          </w:p>
        </w:tc>
        <w:tc>
          <w:tcPr>
            <w:tcW w:w="5580" w:type="dxa"/>
            <w:tcBorders>
              <w:top w:val="nil"/>
              <w:left w:val="nil"/>
              <w:bottom w:val="nil"/>
              <w:right w:val="nil"/>
            </w:tcBorders>
          </w:tcPr>
          <w:p w14:paraId="00BBD1A1" w14:textId="77777777" w:rsidR="006A6C7F" w:rsidRPr="00F64D19" w:rsidRDefault="006A6C7F" w:rsidP="00367B3C">
            <w:pPr>
              <w:autoSpaceDE w:val="0"/>
              <w:autoSpaceDN w:val="0"/>
              <w:adjustRightInd w:val="0"/>
              <w:spacing w:after="0" w:line="240" w:lineRule="auto"/>
              <w:rPr>
                <w:ins w:id="4711" w:author="Arjan" w:date="2014-09-08T22:17:00Z"/>
                <w:rFonts w:ascii="Arial" w:eastAsia="Times New Roman" w:hAnsi="Arial" w:cs="Arial"/>
                <w:color w:val="000000"/>
                <w:sz w:val="20"/>
                <w:szCs w:val="20"/>
              </w:rPr>
            </w:pPr>
          </w:p>
        </w:tc>
      </w:tr>
      <w:tr w:rsidR="006A6C7F" w:rsidRPr="00F64D19" w14:paraId="64584716" w14:textId="77777777" w:rsidTr="00367B3C">
        <w:trPr>
          <w:ins w:id="4712" w:author="Arjan" w:date="2014-09-08T22:17:00Z"/>
        </w:trPr>
        <w:tc>
          <w:tcPr>
            <w:tcW w:w="3780" w:type="dxa"/>
            <w:tcBorders>
              <w:top w:val="nil"/>
              <w:left w:val="nil"/>
              <w:bottom w:val="nil"/>
              <w:right w:val="nil"/>
            </w:tcBorders>
          </w:tcPr>
          <w:p w14:paraId="1BAE29A3" w14:textId="77777777" w:rsidR="006A6C7F" w:rsidRPr="00F64D19" w:rsidRDefault="006A6C7F" w:rsidP="00367B3C">
            <w:pPr>
              <w:autoSpaceDE w:val="0"/>
              <w:autoSpaceDN w:val="0"/>
              <w:adjustRightInd w:val="0"/>
              <w:spacing w:after="0" w:line="240" w:lineRule="auto"/>
              <w:rPr>
                <w:ins w:id="4713" w:author="Arjan" w:date="2014-09-08T22:17:00Z"/>
                <w:rFonts w:ascii="Arial" w:eastAsia="Times New Roman" w:hAnsi="Arial" w:cs="Arial"/>
                <w:color w:val="000000"/>
                <w:sz w:val="20"/>
                <w:szCs w:val="20"/>
              </w:rPr>
            </w:pPr>
            <w:ins w:id="4714" w:author="Arjan" w:date="2014-09-08T22:17:00Z">
              <w:r w:rsidRPr="00F64D19">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03801953" w14:textId="77777777" w:rsidR="006A6C7F" w:rsidRPr="00F64D19" w:rsidRDefault="006A6C7F" w:rsidP="00367B3C">
            <w:pPr>
              <w:autoSpaceDE w:val="0"/>
              <w:autoSpaceDN w:val="0"/>
              <w:adjustRightInd w:val="0"/>
              <w:spacing w:after="0" w:line="240" w:lineRule="auto"/>
              <w:rPr>
                <w:ins w:id="4715" w:author="Arjan" w:date="2014-09-08T22:17:00Z"/>
                <w:rFonts w:ascii="Arial" w:eastAsia="Times New Roman" w:hAnsi="Arial" w:cs="Arial"/>
                <w:color w:val="000000"/>
                <w:sz w:val="20"/>
                <w:szCs w:val="20"/>
              </w:rPr>
            </w:pPr>
          </w:p>
        </w:tc>
      </w:tr>
      <w:tr w:rsidR="006A6C7F" w:rsidRPr="00F64D19" w14:paraId="6D5F95E0" w14:textId="77777777" w:rsidTr="00367B3C">
        <w:trPr>
          <w:ins w:id="4716" w:author="Arjan" w:date="2014-09-08T22:17:00Z"/>
        </w:trPr>
        <w:tc>
          <w:tcPr>
            <w:tcW w:w="3780" w:type="dxa"/>
            <w:tcBorders>
              <w:top w:val="nil"/>
              <w:left w:val="nil"/>
              <w:bottom w:val="nil"/>
              <w:right w:val="nil"/>
            </w:tcBorders>
          </w:tcPr>
          <w:p w14:paraId="29AC1134" w14:textId="77777777" w:rsidR="006A6C7F" w:rsidRPr="00F64D19" w:rsidRDefault="006A6C7F" w:rsidP="00367B3C">
            <w:pPr>
              <w:autoSpaceDE w:val="0"/>
              <w:autoSpaceDN w:val="0"/>
              <w:adjustRightInd w:val="0"/>
              <w:spacing w:after="0" w:line="240" w:lineRule="auto"/>
              <w:rPr>
                <w:ins w:id="4717" w:author="Arjan" w:date="2014-09-08T22:17:00Z"/>
                <w:rFonts w:ascii="Arial" w:eastAsia="Times New Roman" w:hAnsi="Arial" w:cs="Arial"/>
                <w:b/>
                <w:bCs/>
                <w:color w:val="000000"/>
                <w:sz w:val="20"/>
                <w:szCs w:val="20"/>
              </w:rPr>
            </w:pPr>
          </w:p>
        </w:tc>
        <w:tc>
          <w:tcPr>
            <w:tcW w:w="5580" w:type="dxa"/>
            <w:tcBorders>
              <w:top w:val="nil"/>
              <w:left w:val="nil"/>
              <w:bottom w:val="nil"/>
              <w:right w:val="nil"/>
            </w:tcBorders>
          </w:tcPr>
          <w:p w14:paraId="491CB52F" w14:textId="77777777" w:rsidR="006A6C7F" w:rsidRPr="00F64D19" w:rsidRDefault="006A6C7F" w:rsidP="00367B3C">
            <w:pPr>
              <w:autoSpaceDE w:val="0"/>
              <w:autoSpaceDN w:val="0"/>
              <w:adjustRightInd w:val="0"/>
              <w:spacing w:after="0" w:line="240" w:lineRule="auto"/>
              <w:rPr>
                <w:ins w:id="4718" w:author="Arjan" w:date="2014-09-08T22:17:00Z"/>
                <w:rFonts w:ascii="Arial" w:eastAsia="Times New Roman" w:hAnsi="Arial" w:cs="Arial"/>
                <w:color w:val="000000"/>
                <w:sz w:val="20"/>
                <w:szCs w:val="20"/>
              </w:rPr>
            </w:pPr>
          </w:p>
        </w:tc>
      </w:tr>
      <w:tr w:rsidR="006A6C7F" w:rsidRPr="00F64D19" w14:paraId="28BD3DC8" w14:textId="77777777" w:rsidTr="00367B3C">
        <w:trPr>
          <w:ins w:id="4719" w:author="Arjan" w:date="2014-09-08T22:17:00Z"/>
        </w:trPr>
        <w:tc>
          <w:tcPr>
            <w:tcW w:w="3780" w:type="dxa"/>
            <w:tcBorders>
              <w:top w:val="nil"/>
              <w:left w:val="nil"/>
              <w:bottom w:val="nil"/>
              <w:right w:val="nil"/>
            </w:tcBorders>
          </w:tcPr>
          <w:p w14:paraId="0705AF5C" w14:textId="77777777" w:rsidR="006A6C7F" w:rsidRPr="00F64D19" w:rsidRDefault="006A6C7F" w:rsidP="00367B3C">
            <w:pPr>
              <w:autoSpaceDE w:val="0"/>
              <w:autoSpaceDN w:val="0"/>
              <w:adjustRightInd w:val="0"/>
              <w:spacing w:after="0" w:line="240" w:lineRule="auto"/>
              <w:rPr>
                <w:ins w:id="4720" w:author="Arjan" w:date="2014-09-08T22:17:00Z"/>
                <w:rFonts w:ascii="Arial" w:eastAsia="Times New Roman" w:hAnsi="Arial" w:cs="Arial"/>
                <w:color w:val="000000"/>
                <w:sz w:val="20"/>
                <w:szCs w:val="20"/>
              </w:rPr>
            </w:pPr>
            <w:ins w:id="4721" w:author="Arjan" w:date="2014-09-08T22:17:00Z">
              <w:r w:rsidRPr="00F64D19">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00250F01" w14:textId="77777777" w:rsidR="006A6C7F" w:rsidRPr="00F64D19" w:rsidRDefault="006A6C7F" w:rsidP="00367B3C">
            <w:pPr>
              <w:autoSpaceDE w:val="0"/>
              <w:autoSpaceDN w:val="0"/>
              <w:adjustRightInd w:val="0"/>
              <w:spacing w:after="0" w:line="240" w:lineRule="auto"/>
              <w:rPr>
                <w:ins w:id="4722" w:author="Arjan" w:date="2014-09-08T22:17:00Z"/>
                <w:rFonts w:ascii="Arial" w:eastAsia="Times New Roman" w:hAnsi="Arial" w:cs="Arial"/>
                <w:color w:val="000000"/>
                <w:sz w:val="20"/>
                <w:szCs w:val="20"/>
              </w:rPr>
            </w:pPr>
            <w:ins w:id="4723" w:author="Arjan" w:date="2014-09-08T22:17:00Z">
              <w:r>
                <w:rPr>
                  <w:rFonts w:ascii="Arial" w:hAnsi="Arial" w:cs="Arial"/>
                  <w:sz w:val="20"/>
                  <w:szCs w:val="20"/>
                  <w:lang w:val="en-AU"/>
                </w:rPr>
                <w:t>datum</w:t>
              </w:r>
            </w:ins>
          </w:p>
        </w:tc>
      </w:tr>
      <w:tr w:rsidR="006A6C7F" w:rsidRPr="00F64D19" w14:paraId="5A59A236" w14:textId="77777777" w:rsidTr="00367B3C">
        <w:trPr>
          <w:ins w:id="4724" w:author="Arjan" w:date="2014-09-08T22:17:00Z"/>
        </w:trPr>
        <w:tc>
          <w:tcPr>
            <w:tcW w:w="3780" w:type="dxa"/>
            <w:tcBorders>
              <w:top w:val="nil"/>
              <w:left w:val="nil"/>
              <w:bottom w:val="nil"/>
              <w:right w:val="nil"/>
            </w:tcBorders>
          </w:tcPr>
          <w:p w14:paraId="7EF7DFC5" w14:textId="77777777" w:rsidR="006A6C7F" w:rsidRPr="00F64D19" w:rsidRDefault="006A6C7F" w:rsidP="00367B3C">
            <w:pPr>
              <w:autoSpaceDE w:val="0"/>
              <w:autoSpaceDN w:val="0"/>
              <w:adjustRightInd w:val="0"/>
              <w:spacing w:after="0" w:line="240" w:lineRule="auto"/>
              <w:rPr>
                <w:ins w:id="4725" w:author="Arjan" w:date="2014-09-08T22:17:00Z"/>
                <w:rFonts w:ascii="Arial" w:eastAsia="Times New Roman" w:hAnsi="Arial" w:cs="Arial"/>
                <w:b/>
                <w:bCs/>
                <w:color w:val="000000"/>
                <w:sz w:val="20"/>
                <w:szCs w:val="20"/>
              </w:rPr>
            </w:pPr>
          </w:p>
        </w:tc>
        <w:tc>
          <w:tcPr>
            <w:tcW w:w="5580" w:type="dxa"/>
            <w:tcBorders>
              <w:top w:val="nil"/>
              <w:left w:val="nil"/>
              <w:bottom w:val="nil"/>
              <w:right w:val="nil"/>
            </w:tcBorders>
          </w:tcPr>
          <w:p w14:paraId="0650870D" w14:textId="77777777" w:rsidR="006A6C7F" w:rsidRPr="00F64D19" w:rsidRDefault="006A6C7F" w:rsidP="00367B3C">
            <w:pPr>
              <w:autoSpaceDE w:val="0"/>
              <w:autoSpaceDN w:val="0"/>
              <w:adjustRightInd w:val="0"/>
              <w:spacing w:after="0" w:line="240" w:lineRule="auto"/>
              <w:rPr>
                <w:ins w:id="4726" w:author="Arjan" w:date="2014-09-08T22:17:00Z"/>
                <w:rFonts w:ascii="Arial" w:eastAsia="Times New Roman" w:hAnsi="Arial" w:cs="Arial"/>
                <w:color w:val="000000"/>
                <w:sz w:val="20"/>
                <w:szCs w:val="20"/>
              </w:rPr>
            </w:pPr>
          </w:p>
        </w:tc>
      </w:tr>
      <w:tr w:rsidR="006A6C7F" w:rsidRPr="00AE1A91" w14:paraId="09C7E10C" w14:textId="77777777" w:rsidTr="00367B3C">
        <w:trPr>
          <w:ins w:id="4727" w:author="Arjan" w:date="2014-09-08T22:17:00Z"/>
        </w:trPr>
        <w:tc>
          <w:tcPr>
            <w:tcW w:w="3780" w:type="dxa"/>
            <w:tcBorders>
              <w:top w:val="nil"/>
              <w:left w:val="nil"/>
              <w:bottom w:val="nil"/>
              <w:right w:val="nil"/>
            </w:tcBorders>
          </w:tcPr>
          <w:p w14:paraId="3BB0DD11" w14:textId="77777777" w:rsidR="006A6C7F" w:rsidRPr="00F64D19" w:rsidRDefault="006A6C7F" w:rsidP="00367B3C">
            <w:pPr>
              <w:autoSpaceDE w:val="0"/>
              <w:autoSpaceDN w:val="0"/>
              <w:adjustRightInd w:val="0"/>
              <w:spacing w:after="0" w:line="240" w:lineRule="auto"/>
              <w:rPr>
                <w:ins w:id="4728" w:author="Arjan" w:date="2014-09-08T22:17:00Z"/>
                <w:rFonts w:ascii="Arial" w:eastAsia="Times New Roman" w:hAnsi="Arial" w:cs="Arial"/>
                <w:color w:val="000000"/>
                <w:sz w:val="20"/>
                <w:szCs w:val="20"/>
              </w:rPr>
            </w:pPr>
            <w:ins w:id="4729" w:author="Arjan" w:date="2014-09-08T22:17:00Z">
              <w:r w:rsidRPr="00F64D19">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0B1D9ACA" w14:textId="77777777" w:rsidR="006A6C7F" w:rsidRPr="00DD0F4F" w:rsidRDefault="00DA5D93" w:rsidP="006A6C7F">
            <w:pPr>
              <w:autoSpaceDE w:val="0"/>
              <w:autoSpaceDN w:val="0"/>
              <w:adjustRightInd w:val="0"/>
              <w:spacing w:after="0" w:line="240" w:lineRule="auto"/>
              <w:rPr>
                <w:ins w:id="4730" w:author="Arjan" w:date="2014-09-08T22:17:00Z"/>
                <w:rFonts w:ascii="Arial" w:eastAsia="Times New Roman" w:hAnsi="Arial" w:cs="Arial"/>
                <w:color w:val="000000"/>
                <w:sz w:val="20"/>
                <w:szCs w:val="20"/>
                <w:lang w:val="nl-NL"/>
              </w:rPr>
            </w:pPr>
            <w:ins w:id="4731" w:author="Arjan" w:date="2014-09-08T22:17:00Z">
              <w:r w:rsidRPr="00F64D19">
                <w:rPr>
                  <w:rFonts w:ascii="Arial" w:hAnsi="Arial" w:cs="Arial"/>
                  <w:sz w:val="20"/>
                  <w:szCs w:val="20"/>
                  <w:lang w:val="en-AU"/>
                </w:rPr>
                <w:fldChar w:fldCharType="begin" w:fldLock="1"/>
              </w:r>
              <w:r w:rsidR="006A6C7F" w:rsidRPr="00DD0F4F">
                <w:rPr>
                  <w:rFonts w:ascii="Arial" w:hAnsi="Arial" w:cs="Arial"/>
                  <w:sz w:val="20"/>
                  <w:szCs w:val="20"/>
                  <w:lang w:val="nl-NL"/>
                </w:rPr>
                <w:instrText xml:space="preserve">MERGEFIELD </w:instrText>
              </w:r>
              <w:r w:rsidR="006A6C7F" w:rsidRPr="00DD0F4F">
                <w:rPr>
                  <w:rFonts w:ascii="Arial" w:eastAsia="Times New Roman" w:hAnsi="Arial" w:cs="Arial"/>
                  <w:color w:val="000000"/>
                  <w:sz w:val="20"/>
                  <w:szCs w:val="20"/>
                  <w:lang w:val="nl-NL"/>
                </w:rPr>
                <w:instrText>Att.Notes</w:instrText>
              </w:r>
              <w:r w:rsidRPr="00F64D19">
                <w:rPr>
                  <w:rFonts w:ascii="Arial" w:hAnsi="Arial" w:cs="Arial"/>
                  <w:sz w:val="20"/>
                  <w:szCs w:val="20"/>
                  <w:lang w:val="en-AU"/>
                </w:rPr>
                <w:fldChar w:fldCharType="end"/>
              </w:r>
              <w:r w:rsidR="006A6C7F" w:rsidRPr="00DD0F4F">
                <w:rPr>
                  <w:rFonts w:ascii="Arial" w:eastAsia="Times New Roman" w:hAnsi="Arial" w:cs="Arial"/>
                  <w:color w:val="610E6A"/>
                  <w:sz w:val="20"/>
                  <w:szCs w:val="20"/>
                  <w:lang w:val="nl-NL"/>
                </w:rPr>
                <w:t>De datu</w:t>
              </w:r>
            </w:ins>
            <w:ins w:id="4732" w:author="Arjan" w:date="2014-09-08T22:18:00Z">
              <w:r w:rsidR="006A6C7F" w:rsidRPr="00DD0F4F">
                <w:rPr>
                  <w:rFonts w:ascii="Arial" w:eastAsia="Times New Roman" w:hAnsi="Arial" w:cs="Arial"/>
                  <w:color w:val="610E6A"/>
                  <w:sz w:val="20"/>
                  <w:szCs w:val="20"/>
                  <w:lang w:val="nl-NL"/>
                </w:rPr>
                <w:t>m waarop de</w:t>
              </w:r>
            </w:ins>
            <w:ins w:id="4733" w:author="Arjan" w:date="2014-09-08T22:17:00Z">
              <w:r w:rsidR="006A6C7F" w:rsidRPr="00DD0F4F">
                <w:rPr>
                  <w:rFonts w:ascii="Arial" w:eastAsia="Times New Roman" w:hAnsi="Arial" w:cs="Arial"/>
                  <w:color w:val="610E6A"/>
                  <w:sz w:val="20"/>
                  <w:szCs w:val="20"/>
                  <w:lang w:val="nl-NL"/>
                </w:rPr>
                <w:t xml:space="preserve"> ondertekening van </w:t>
              </w:r>
            </w:ins>
            <w:ins w:id="4734" w:author="Arjan" w:date="2014-09-08T22:18:00Z">
              <w:r w:rsidR="006A6C7F" w:rsidRPr="00DD0F4F">
                <w:rPr>
                  <w:rFonts w:ascii="Arial" w:eastAsia="Times New Roman" w:hAnsi="Arial" w:cs="Arial"/>
                  <w:color w:val="610E6A"/>
                  <w:sz w:val="20"/>
                  <w:szCs w:val="20"/>
                  <w:lang w:val="nl-NL"/>
                </w:rPr>
                <w:t>het</w:t>
              </w:r>
            </w:ins>
            <w:ins w:id="4735" w:author="Arjan" w:date="2014-09-08T22:17:00Z">
              <w:r w:rsidR="006A6C7F" w:rsidRPr="00DD0F4F">
                <w:rPr>
                  <w:rFonts w:ascii="Arial" w:eastAsia="Times New Roman" w:hAnsi="Arial" w:cs="Arial"/>
                  <w:color w:val="610E6A"/>
                  <w:sz w:val="20"/>
                  <w:szCs w:val="20"/>
                  <w:lang w:val="nl-NL"/>
                </w:rPr>
                <w:t xml:space="preserve"> INFORMATIEOBJECT</w:t>
              </w:r>
            </w:ins>
            <w:ins w:id="4736" w:author="Arjan" w:date="2014-09-08T22:18:00Z">
              <w:r w:rsidR="006A6C7F" w:rsidRPr="00DD0F4F">
                <w:rPr>
                  <w:rFonts w:ascii="Arial" w:eastAsia="Times New Roman" w:hAnsi="Arial" w:cs="Arial"/>
                  <w:color w:val="610E6A"/>
                  <w:sz w:val="20"/>
                  <w:szCs w:val="20"/>
                  <w:lang w:val="nl-NL"/>
                </w:rPr>
                <w:t xml:space="preserve"> heeft plaatsgevonden</w:t>
              </w:r>
            </w:ins>
          </w:p>
        </w:tc>
      </w:tr>
      <w:tr w:rsidR="006A6C7F" w:rsidRPr="00AE1A91" w14:paraId="69D7A755" w14:textId="77777777" w:rsidTr="00367B3C">
        <w:trPr>
          <w:trHeight w:val="230"/>
          <w:ins w:id="4737" w:author="Arjan" w:date="2014-09-08T22:17:00Z"/>
        </w:trPr>
        <w:tc>
          <w:tcPr>
            <w:tcW w:w="3780" w:type="dxa"/>
            <w:tcBorders>
              <w:top w:val="nil"/>
              <w:left w:val="nil"/>
              <w:bottom w:val="nil"/>
              <w:right w:val="nil"/>
            </w:tcBorders>
          </w:tcPr>
          <w:p w14:paraId="54113C89" w14:textId="77777777" w:rsidR="006A6C7F" w:rsidRPr="00DD0F4F" w:rsidRDefault="006A6C7F" w:rsidP="00367B3C">
            <w:pPr>
              <w:autoSpaceDE w:val="0"/>
              <w:autoSpaceDN w:val="0"/>
              <w:adjustRightInd w:val="0"/>
              <w:spacing w:after="0" w:line="240" w:lineRule="auto"/>
              <w:rPr>
                <w:ins w:id="4738" w:author="Arjan" w:date="2014-09-08T22:17: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344C2FEF" w14:textId="77777777" w:rsidR="006A6C7F" w:rsidRPr="00DD0F4F" w:rsidRDefault="006A6C7F" w:rsidP="00367B3C">
            <w:pPr>
              <w:autoSpaceDE w:val="0"/>
              <w:autoSpaceDN w:val="0"/>
              <w:adjustRightInd w:val="0"/>
              <w:spacing w:after="0" w:line="240" w:lineRule="auto"/>
              <w:rPr>
                <w:ins w:id="4739" w:author="Arjan" w:date="2014-09-08T22:17:00Z"/>
                <w:rFonts w:ascii="Arial" w:eastAsia="Times New Roman" w:hAnsi="Arial" w:cs="Arial"/>
                <w:color w:val="000000"/>
                <w:sz w:val="20"/>
                <w:szCs w:val="20"/>
                <w:lang w:val="nl-NL"/>
              </w:rPr>
            </w:pPr>
          </w:p>
        </w:tc>
      </w:tr>
      <w:tr w:rsidR="006A6C7F" w:rsidRPr="00F64D19" w14:paraId="67D9637E" w14:textId="77777777" w:rsidTr="00367B3C">
        <w:trPr>
          <w:trHeight w:val="230"/>
          <w:ins w:id="4740" w:author="Arjan" w:date="2014-09-08T22:17:00Z"/>
        </w:trPr>
        <w:tc>
          <w:tcPr>
            <w:tcW w:w="3780" w:type="dxa"/>
            <w:tcBorders>
              <w:top w:val="nil"/>
              <w:left w:val="nil"/>
              <w:bottom w:val="nil"/>
              <w:right w:val="nil"/>
            </w:tcBorders>
          </w:tcPr>
          <w:p w14:paraId="113B5AF9" w14:textId="77777777" w:rsidR="006A6C7F" w:rsidRPr="00F64D19" w:rsidRDefault="006A6C7F" w:rsidP="00367B3C">
            <w:pPr>
              <w:autoSpaceDE w:val="0"/>
              <w:autoSpaceDN w:val="0"/>
              <w:adjustRightInd w:val="0"/>
              <w:spacing w:after="0" w:line="240" w:lineRule="auto"/>
              <w:rPr>
                <w:ins w:id="4741" w:author="Arjan" w:date="2014-09-08T22:17:00Z"/>
                <w:rFonts w:ascii="Arial" w:eastAsia="Times New Roman" w:hAnsi="Arial" w:cs="Arial"/>
                <w:color w:val="000000"/>
                <w:sz w:val="20"/>
                <w:szCs w:val="20"/>
              </w:rPr>
            </w:pPr>
            <w:ins w:id="4742" w:author="Arjan" w:date="2014-09-08T22:17:00Z">
              <w:r w:rsidRPr="00F64D19">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2D1DB5EF" w14:textId="77777777" w:rsidR="006A6C7F" w:rsidRPr="00F64D19" w:rsidRDefault="006A6C7F" w:rsidP="00367B3C">
            <w:pPr>
              <w:autoSpaceDE w:val="0"/>
              <w:autoSpaceDN w:val="0"/>
              <w:adjustRightInd w:val="0"/>
              <w:spacing w:after="0" w:line="240" w:lineRule="auto"/>
              <w:rPr>
                <w:ins w:id="4743" w:author="Arjan" w:date="2014-09-08T22:17:00Z"/>
                <w:rFonts w:ascii="Arial" w:eastAsia="Times New Roman" w:hAnsi="Arial" w:cs="Arial"/>
                <w:color w:val="000000"/>
                <w:sz w:val="20"/>
                <w:szCs w:val="20"/>
              </w:rPr>
            </w:pPr>
            <w:ins w:id="4744" w:author="Arjan" w:date="2014-09-08T22:17:00Z">
              <w:r w:rsidRPr="00F64D19">
                <w:rPr>
                  <w:rFonts w:ascii="Arial" w:eastAsia="Times New Roman" w:hAnsi="Arial" w:cs="Arial"/>
                  <w:color w:val="000000"/>
                  <w:sz w:val="20"/>
                  <w:szCs w:val="20"/>
                </w:rPr>
                <w:t xml:space="preserve">KING </w:t>
              </w:r>
            </w:ins>
          </w:p>
        </w:tc>
      </w:tr>
      <w:tr w:rsidR="006A6C7F" w:rsidRPr="00F64D19" w14:paraId="0728FFD3" w14:textId="77777777" w:rsidTr="00367B3C">
        <w:trPr>
          <w:ins w:id="4745" w:author="Arjan" w:date="2014-09-08T22:17:00Z"/>
        </w:trPr>
        <w:tc>
          <w:tcPr>
            <w:tcW w:w="3780" w:type="dxa"/>
            <w:tcBorders>
              <w:top w:val="nil"/>
              <w:left w:val="nil"/>
              <w:bottom w:val="nil"/>
              <w:right w:val="nil"/>
            </w:tcBorders>
          </w:tcPr>
          <w:p w14:paraId="19CAD887" w14:textId="77777777" w:rsidR="006A6C7F" w:rsidRPr="00F64D19" w:rsidRDefault="006A6C7F" w:rsidP="00367B3C">
            <w:pPr>
              <w:autoSpaceDE w:val="0"/>
              <w:autoSpaceDN w:val="0"/>
              <w:adjustRightInd w:val="0"/>
              <w:spacing w:after="0" w:line="240" w:lineRule="auto"/>
              <w:rPr>
                <w:ins w:id="4746" w:author="Arjan" w:date="2014-09-08T22:17:00Z"/>
                <w:rFonts w:ascii="Arial" w:eastAsia="Times New Roman" w:hAnsi="Arial" w:cs="Arial"/>
                <w:b/>
                <w:bCs/>
                <w:color w:val="000000"/>
                <w:sz w:val="20"/>
                <w:szCs w:val="20"/>
              </w:rPr>
            </w:pPr>
          </w:p>
        </w:tc>
        <w:tc>
          <w:tcPr>
            <w:tcW w:w="5580" w:type="dxa"/>
            <w:tcBorders>
              <w:top w:val="nil"/>
              <w:left w:val="nil"/>
              <w:bottom w:val="nil"/>
              <w:right w:val="nil"/>
            </w:tcBorders>
          </w:tcPr>
          <w:p w14:paraId="15E18145" w14:textId="77777777" w:rsidR="006A6C7F" w:rsidRPr="00F64D19" w:rsidRDefault="006A6C7F" w:rsidP="00367B3C">
            <w:pPr>
              <w:autoSpaceDE w:val="0"/>
              <w:autoSpaceDN w:val="0"/>
              <w:adjustRightInd w:val="0"/>
              <w:spacing w:after="0" w:line="240" w:lineRule="auto"/>
              <w:rPr>
                <w:ins w:id="4747" w:author="Arjan" w:date="2014-09-08T22:17:00Z"/>
                <w:rFonts w:ascii="Arial" w:eastAsia="Times New Roman" w:hAnsi="Arial" w:cs="Arial"/>
                <w:color w:val="000000"/>
                <w:sz w:val="20"/>
                <w:szCs w:val="20"/>
              </w:rPr>
            </w:pPr>
          </w:p>
        </w:tc>
      </w:tr>
      <w:tr w:rsidR="006A6C7F" w:rsidRPr="00F64D19" w14:paraId="7704DB02" w14:textId="77777777" w:rsidTr="00367B3C">
        <w:trPr>
          <w:ins w:id="4748" w:author="Arjan" w:date="2014-09-08T22:17:00Z"/>
        </w:trPr>
        <w:tc>
          <w:tcPr>
            <w:tcW w:w="3780" w:type="dxa"/>
            <w:tcBorders>
              <w:top w:val="nil"/>
              <w:left w:val="nil"/>
              <w:bottom w:val="nil"/>
              <w:right w:val="nil"/>
            </w:tcBorders>
          </w:tcPr>
          <w:p w14:paraId="4AEAE744" w14:textId="77777777" w:rsidR="006A6C7F" w:rsidRPr="00F64D19" w:rsidRDefault="006A6C7F" w:rsidP="00367B3C">
            <w:pPr>
              <w:autoSpaceDE w:val="0"/>
              <w:autoSpaceDN w:val="0"/>
              <w:adjustRightInd w:val="0"/>
              <w:spacing w:after="0" w:line="240" w:lineRule="auto"/>
              <w:rPr>
                <w:ins w:id="4749" w:author="Arjan" w:date="2014-09-08T22:17:00Z"/>
                <w:rFonts w:ascii="Arial" w:eastAsia="Times New Roman" w:hAnsi="Arial" w:cs="Arial"/>
                <w:color w:val="000000"/>
                <w:sz w:val="20"/>
                <w:szCs w:val="20"/>
              </w:rPr>
            </w:pPr>
            <w:ins w:id="4750" w:author="Arjan" w:date="2014-09-08T22:17:00Z">
              <w:r w:rsidRPr="00F64D19">
                <w:rPr>
                  <w:rFonts w:ascii="Arial" w:eastAsia="Times New Roman" w:hAnsi="Arial" w:cs="Arial"/>
                  <w:b/>
                  <w:bCs/>
                  <w:color w:val="000000"/>
                  <w:sz w:val="20"/>
                  <w:szCs w:val="20"/>
                </w:rPr>
                <w:lastRenderedPageBreak/>
                <w:t>Datum opname attribuutsoort</w:t>
              </w:r>
            </w:ins>
          </w:p>
        </w:tc>
        <w:tc>
          <w:tcPr>
            <w:tcW w:w="5580" w:type="dxa"/>
            <w:tcBorders>
              <w:top w:val="nil"/>
              <w:left w:val="nil"/>
              <w:bottom w:val="nil"/>
              <w:right w:val="nil"/>
            </w:tcBorders>
          </w:tcPr>
          <w:p w14:paraId="30B6FC96" w14:textId="77777777" w:rsidR="006A6C7F" w:rsidRPr="00F64D19" w:rsidRDefault="006A6C7F" w:rsidP="00367B3C">
            <w:pPr>
              <w:autoSpaceDE w:val="0"/>
              <w:autoSpaceDN w:val="0"/>
              <w:adjustRightInd w:val="0"/>
              <w:spacing w:after="0" w:line="240" w:lineRule="auto"/>
              <w:rPr>
                <w:ins w:id="4751" w:author="Arjan" w:date="2014-09-08T22:17:00Z"/>
                <w:rFonts w:ascii="Arial" w:eastAsia="Times New Roman" w:hAnsi="Arial" w:cs="Arial"/>
                <w:color w:val="000000"/>
                <w:sz w:val="20"/>
                <w:szCs w:val="20"/>
              </w:rPr>
            </w:pPr>
            <w:ins w:id="4752" w:author="Arjan" w:date="2014-09-08T22:17:00Z">
              <w:r>
                <w:rPr>
                  <w:rFonts w:ascii="Arial" w:eastAsia="Times New Roman" w:hAnsi="Arial" w:cs="Arial"/>
                  <w:color w:val="000000"/>
                  <w:sz w:val="20"/>
                  <w:szCs w:val="20"/>
                </w:rPr>
                <w:t>1 september 2014</w:t>
              </w:r>
            </w:ins>
          </w:p>
        </w:tc>
      </w:tr>
      <w:tr w:rsidR="006A6C7F" w:rsidRPr="00F64D19" w14:paraId="706FA6BB" w14:textId="77777777" w:rsidTr="00367B3C">
        <w:trPr>
          <w:ins w:id="4753" w:author="Arjan" w:date="2014-09-08T22:17:00Z"/>
        </w:trPr>
        <w:tc>
          <w:tcPr>
            <w:tcW w:w="3780" w:type="dxa"/>
            <w:tcBorders>
              <w:top w:val="nil"/>
              <w:left w:val="nil"/>
              <w:bottom w:val="nil"/>
              <w:right w:val="nil"/>
            </w:tcBorders>
          </w:tcPr>
          <w:p w14:paraId="1052D7BC" w14:textId="77777777" w:rsidR="006A6C7F" w:rsidRPr="00F64D19" w:rsidRDefault="006A6C7F" w:rsidP="00367B3C">
            <w:pPr>
              <w:autoSpaceDE w:val="0"/>
              <w:autoSpaceDN w:val="0"/>
              <w:adjustRightInd w:val="0"/>
              <w:spacing w:after="0" w:line="240" w:lineRule="auto"/>
              <w:rPr>
                <w:ins w:id="4754" w:author="Arjan" w:date="2014-09-08T22:17:00Z"/>
                <w:rFonts w:ascii="Arial" w:eastAsia="Times New Roman" w:hAnsi="Arial" w:cs="Arial"/>
                <w:b/>
                <w:bCs/>
                <w:color w:val="000000"/>
                <w:sz w:val="20"/>
                <w:szCs w:val="20"/>
              </w:rPr>
            </w:pPr>
          </w:p>
        </w:tc>
        <w:tc>
          <w:tcPr>
            <w:tcW w:w="5580" w:type="dxa"/>
            <w:tcBorders>
              <w:top w:val="nil"/>
              <w:left w:val="nil"/>
              <w:bottom w:val="nil"/>
              <w:right w:val="nil"/>
            </w:tcBorders>
          </w:tcPr>
          <w:p w14:paraId="552B1273" w14:textId="77777777" w:rsidR="006A6C7F" w:rsidRPr="00F64D19" w:rsidRDefault="006A6C7F" w:rsidP="00367B3C">
            <w:pPr>
              <w:autoSpaceDE w:val="0"/>
              <w:autoSpaceDN w:val="0"/>
              <w:adjustRightInd w:val="0"/>
              <w:spacing w:after="0" w:line="240" w:lineRule="auto"/>
              <w:rPr>
                <w:ins w:id="4755" w:author="Arjan" w:date="2014-09-08T22:17:00Z"/>
                <w:rFonts w:ascii="Arial" w:eastAsia="Times New Roman" w:hAnsi="Arial" w:cs="Arial"/>
                <w:color w:val="000000"/>
                <w:sz w:val="20"/>
                <w:szCs w:val="20"/>
              </w:rPr>
            </w:pPr>
          </w:p>
        </w:tc>
      </w:tr>
      <w:tr w:rsidR="006A6C7F" w:rsidRPr="00AE1A91" w14:paraId="6D9D6CD1" w14:textId="77777777" w:rsidTr="00367B3C">
        <w:trPr>
          <w:ins w:id="4756" w:author="Arjan" w:date="2014-09-08T22:17:00Z"/>
        </w:trPr>
        <w:tc>
          <w:tcPr>
            <w:tcW w:w="3780" w:type="dxa"/>
            <w:tcBorders>
              <w:top w:val="nil"/>
              <w:left w:val="nil"/>
              <w:bottom w:val="nil"/>
              <w:right w:val="nil"/>
            </w:tcBorders>
          </w:tcPr>
          <w:p w14:paraId="065C55CA" w14:textId="77777777" w:rsidR="006A6C7F" w:rsidRPr="00F64D19" w:rsidRDefault="006A6C7F" w:rsidP="00367B3C">
            <w:pPr>
              <w:autoSpaceDE w:val="0"/>
              <w:autoSpaceDN w:val="0"/>
              <w:adjustRightInd w:val="0"/>
              <w:spacing w:after="0" w:line="240" w:lineRule="auto"/>
              <w:rPr>
                <w:ins w:id="4757" w:author="Arjan" w:date="2014-09-08T22:17:00Z"/>
                <w:rFonts w:ascii="Arial" w:eastAsia="Times New Roman" w:hAnsi="Arial" w:cs="Arial"/>
                <w:color w:val="000000"/>
                <w:sz w:val="20"/>
                <w:szCs w:val="20"/>
              </w:rPr>
            </w:pPr>
            <w:ins w:id="4758" w:author="Arjan" w:date="2014-09-08T22:17:00Z">
              <w:r w:rsidRPr="00F64D19">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1F53D19E" w14:textId="77777777" w:rsidR="00AB765A" w:rsidRPr="00DD0F4F" w:rsidRDefault="00AB765A" w:rsidP="00367B3C">
            <w:pPr>
              <w:autoSpaceDE w:val="0"/>
              <w:autoSpaceDN w:val="0"/>
              <w:adjustRightInd w:val="0"/>
              <w:spacing w:after="0" w:line="240" w:lineRule="auto"/>
              <w:rPr>
                <w:ins w:id="4759" w:author="Arjan" w:date="2014-09-08T22:17:00Z"/>
                <w:rFonts w:ascii="Arial" w:eastAsia="Times New Roman" w:hAnsi="Arial" w:cs="Arial"/>
                <w:color w:val="000000"/>
                <w:sz w:val="20"/>
                <w:szCs w:val="20"/>
                <w:lang w:val="nl-NL"/>
              </w:rPr>
            </w:pPr>
            <w:ins w:id="4760" w:author="Arjan" w:date="2015-01-11T21:52:00Z">
              <w:r>
                <w:rPr>
                  <w:rFonts w:ascii="Arial" w:eastAsia="Times New Roman" w:hAnsi="Arial" w:cs="Arial"/>
                  <w:color w:val="000000"/>
                  <w:sz w:val="20"/>
                  <w:szCs w:val="20"/>
                  <w:lang w:val="nl-NL"/>
                </w:rPr>
                <w:t xml:space="preserve">De waarde van deze attribuutsoort verschaft inzicht </w:t>
              </w:r>
              <w:r w:rsidRPr="00DD0F4F">
                <w:rPr>
                  <w:rFonts w:ascii="Arial" w:eastAsia="Times New Roman" w:hAnsi="Arial" w:cs="Arial"/>
                  <w:color w:val="000000"/>
                  <w:sz w:val="20"/>
                  <w:szCs w:val="20"/>
                  <w:lang w:val="nl-NL"/>
                </w:rPr>
                <w:t>wanneer het document ondertekend is. In combinatie met de attribuutsoort Ondertekeningsoort verschaft dit rechtskracht aan het document.</w:t>
              </w:r>
            </w:ins>
          </w:p>
        </w:tc>
      </w:tr>
      <w:tr w:rsidR="006A6C7F" w:rsidRPr="00AE1A91" w14:paraId="60D70496" w14:textId="77777777" w:rsidTr="00367B3C">
        <w:trPr>
          <w:ins w:id="4761" w:author="Arjan" w:date="2014-09-08T22:17:00Z"/>
        </w:trPr>
        <w:tc>
          <w:tcPr>
            <w:tcW w:w="3780" w:type="dxa"/>
            <w:tcBorders>
              <w:top w:val="nil"/>
              <w:left w:val="nil"/>
              <w:bottom w:val="nil"/>
              <w:right w:val="nil"/>
            </w:tcBorders>
          </w:tcPr>
          <w:p w14:paraId="4B6486A3" w14:textId="77777777" w:rsidR="006A6C7F" w:rsidRPr="00DD0F4F" w:rsidRDefault="006A6C7F" w:rsidP="00367B3C">
            <w:pPr>
              <w:autoSpaceDE w:val="0"/>
              <w:autoSpaceDN w:val="0"/>
              <w:adjustRightInd w:val="0"/>
              <w:spacing w:after="0" w:line="240" w:lineRule="auto"/>
              <w:rPr>
                <w:ins w:id="4762" w:author="Arjan" w:date="2014-09-08T22:17: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6A8DE6AA" w14:textId="77777777" w:rsidR="006A6C7F" w:rsidRPr="00DD0F4F" w:rsidRDefault="006A6C7F" w:rsidP="00367B3C">
            <w:pPr>
              <w:autoSpaceDE w:val="0"/>
              <w:autoSpaceDN w:val="0"/>
              <w:adjustRightInd w:val="0"/>
              <w:spacing w:after="0" w:line="240" w:lineRule="auto"/>
              <w:rPr>
                <w:ins w:id="4763" w:author="Arjan" w:date="2014-09-08T22:17:00Z"/>
                <w:rFonts w:ascii="Arial" w:eastAsia="Times New Roman" w:hAnsi="Arial" w:cs="Arial"/>
                <w:color w:val="000000"/>
                <w:sz w:val="20"/>
                <w:szCs w:val="20"/>
                <w:lang w:val="nl-NL"/>
              </w:rPr>
            </w:pPr>
          </w:p>
        </w:tc>
      </w:tr>
      <w:tr w:rsidR="006A6C7F" w:rsidRPr="00F64D19" w14:paraId="3BF07A48" w14:textId="77777777" w:rsidTr="00367B3C">
        <w:trPr>
          <w:ins w:id="4764" w:author="Arjan" w:date="2014-09-08T22:17:00Z"/>
        </w:trPr>
        <w:tc>
          <w:tcPr>
            <w:tcW w:w="3780" w:type="dxa"/>
            <w:tcBorders>
              <w:top w:val="nil"/>
              <w:left w:val="nil"/>
              <w:bottom w:val="nil"/>
              <w:right w:val="nil"/>
            </w:tcBorders>
          </w:tcPr>
          <w:p w14:paraId="33D7DFDC" w14:textId="77777777" w:rsidR="006A6C7F" w:rsidRPr="00F64D19" w:rsidRDefault="006A6C7F" w:rsidP="00367B3C">
            <w:pPr>
              <w:autoSpaceDE w:val="0"/>
              <w:autoSpaceDN w:val="0"/>
              <w:adjustRightInd w:val="0"/>
              <w:spacing w:after="0" w:line="240" w:lineRule="auto"/>
              <w:rPr>
                <w:ins w:id="4765" w:author="Arjan" w:date="2014-09-08T22:17:00Z"/>
                <w:rFonts w:ascii="Arial" w:eastAsia="Times New Roman" w:hAnsi="Arial" w:cs="Arial"/>
                <w:color w:val="000000"/>
                <w:sz w:val="20"/>
                <w:szCs w:val="20"/>
              </w:rPr>
            </w:pPr>
            <w:ins w:id="4766" w:author="Arjan" w:date="2014-09-08T22:17:00Z">
              <w:r w:rsidRPr="00F64D19">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7BB3CDF0" w14:textId="77777777" w:rsidR="006A6C7F" w:rsidRPr="00F64D19" w:rsidRDefault="006A6C7F" w:rsidP="00367B3C">
            <w:pPr>
              <w:autoSpaceDE w:val="0"/>
              <w:autoSpaceDN w:val="0"/>
              <w:adjustRightInd w:val="0"/>
              <w:spacing w:after="0" w:line="240" w:lineRule="auto"/>
              <w:rPr>
                <w:ins w:id="4767" w:author="Arjan" w:date="2014-09-08T22:17:00Z"/>
                <w:rFonts w:ascii="Arial" w:eastAsia="Times New Roman" w:hAnsi="Arial" w:cs="Arial"/>
                <w:color w:val="000000"/>
                <w:sz w:val="20"/>
                <w:szCs w:val="20"/>
              </w:rPr>
            </w:pPr>
            <w:ins w:id="4768" w:author="Arjan" w:date="2014-09-08T22:20:00Z">
              <w:r>
                <w:rPr>
                  <w:rFonts w:ascii="Arial" w:hAnsi="Arial" w:cs="Arial"/>
                  <w:sz w:val="20"/>
                  <w:szCs w:val="20"/>
                  <w:lang w:val="en-AU"/>
                </w:rPr>
                <w:t>Datum (jjjjmmdd)</w:t>
              </w:r>
            </w:ins>
          </w:p>
        </w:tc>
      </w:tr>
      <w:tr w:rsidR="006A6C7F" w:rsidRPr="00F64D19" w14:paraId="4DB95235" w14:textId="77777777" w:rsidTr="00367B3C">
        <w:trPr>
          <w:trHeight w:val="230"/>
          <w:ins w:id="4769" w:author="Arjan" w:date="2014-09-08T22:17:00Z"/>
        </w:trPr>
        <w:tc>
          <w:tcPr>
            <w:tcW w:w="3780" w:type="dxa"/>
            <w:tcBorders>
              <w:top w:val="nil"/>
              <w:left w:val="nil"/>
              <w:bottom w:val="nil"/>
              <w:right w:val="nil"/>
            </w:tcBorders>
          </w:tcPr>
          <w:p w14:paraId="138FED02" w14:textId="77777777" w:rsidR="006A6C7F" w:rsidRPr="00F64D19" w:rsidRDefault="006A6C7F" w:rsidP="00367B3C">
            <w:pPr>
              <w:autoSpaceDE w:val="0"/>
              <w:autoSpaceDN w:val="0"/>
              <w:adjustRightInd w:val="0"/>
              <w:spacing w:after="0" w:line="240" w:lineRule="auto"/>
              <w:rPr>
                <w:ins w:id="4770" w:author="Arjan" w:date="2014-09-08T22:17:00Z"/>
                <w:rFonts w:ascii="Arial" w:eastAsia="Times New Roman" w:hAnsi="Arial" w:cs="Arial"/>
                <w:b/>
                <w:bCs/>
                <w:color w:val="000000"/>
                <w:sz w:val="20"/>
                <w:szCs w:val="20"/>
              </w:rPr>
            </w:pPr>
          </w:p>
        </w:tc>
        <w:tc>
          <w:tcPr>
            <w:tcW w:w="5580" w:type="dxa"/>
            <w:tcBorders>
              <w:top w:val="nil"/>
              <w:left w:val="nil"/>
              <w:bottom w:val="nil"/>
              <w:right w:val="nil"/>
            </w:tcBorders>
          </w:tcPr>
          <w:p w14:paraId="138418D5" w14:textId="77777777" w:rsidR="006A6C7F" w:rsidRPr="00F64D19" w:rsidRDefault="006A6C7F" w:rsidP="00367B3C">
            <w:pPr>
              <w:autoSpaceDE w:val="0"/>
              <w:autoSpaceDN w:val="0"/>
              <w:adjustRightInd w:val="0"/>
              <w:spacing w:after="0" w:line="240" w:lineRule="auto"/>
              <w:rPr>
                <w:ins w:id="4771" w:author="Arjan" w:date="2014-09-08T22:17:00Z"/>
                <w:rFonts w:ascii="Arial" w:eastAsia="Times New Roman" w:hAnsi="Arial" w:cs="Arial"/>
                <w:color w:val="000000"/>
                <w:sz w:val="20"/>
                <w:szCs w:val="20"/>
              </w:rPr>
            </w:pPr>
          </w:p>
        </w:tc>
      </w:tr>
      <w:tr w:rsidR="006A6C7F" w:rsidRPr="00F64D19" w14:paraId="34AC994F" w14:textId="77777777" w:rsidTr="00367B3C">
        <w:trPr>
          <w:trHeight w:val="230"/>
          <w:ins w:id="4772" w:author="Arjan" w:date="2014-09-08T22:17:00Z"/>
        </w:trPr>
        <w:tc>
          <w:tcPr>
            <w:tcW w:w="3780" w:type="dxa"/>
            <w:tcBorders>
              <w:top w:val="nil"/>
              <w:left w:val="nil"/>
              <w:bottom w:val="nil"/>
              <w:right w:val="nil"/>
            </w:tcBorders>
          </w:tcPr>
          <w:p w14:paraId="5993A93F" w14:textId="77777777" w:rsidR="006A6C7F" w:rsidRPr="00F64D19" w:rsidRDefault="006A6C7F" w:rsidP="00367B3C">
            <w:pPr>
              <w:autoSpaceDE w:val="0"/>
              <w:autoSpaceDN w:val="0"/>
              <w:adjustRightInd w:val="0"/>
              <w:spacing w:after="0" w:line="240" w:lineRule="auto"/>
              <w:rPr>
                <w:ins w:id="4773" w:author="Arjan" w:date="2014-09-08T22:17:00Z"/>
                <w:rFonts w:ascii="Arial" w:eastAsia="Times New Roman" w:hAnsi="Arial" w:cs="Arial"/>
                <w:color w:val="000000"/>
                <w:sz w:val="20"/>
                <w:szCs w:val="20"/>
              </w:rPr>
            </w:pPr>
            <w:ins w:id="4774" w:author="Arjan" w:date="2014-09-08T22:17:00Z">
              <w:r w:rsidRPr="00F64D19">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10D0C89B" w14:textId="77777777" w:rsidR="006A6C7F" w:rsidRPr="005D189E" w:rsidRDefault="006A6C7F" w:rsidP="00367B3C">
            <w:pPr>
              <w:spacing w:after="0" w:line="240" w:lineRule="auto"/>
              <w:rPr>
                <w:ins w:id="4775" w:author="Arjan" w:date="2014-09-08T22:17:00Z"/>
                <w:noProof/>
              </w:rPr>
            </w:pPr>
            <w:ins w:id="4776" w:author="Arjan" w:date="2014-09-08T22:20:00Z">
              <w:r>
                <w:rPr>
                  <w:noProof/>
                </w:rPr>
                <w:t>Alle geldige datums</w:t>
              </w:r>
            </w:ins>
          </w:p>
        </w:tc>
      </w:tr>
      <w:tr w:rsidR="006A6C7F" w:rsidRPr="00F64D19" w14:paraId="2E3EEA0F" w14:textId="77777777" w:rsidTr="00367B3C">
        <w:trPr>
          <w:trHeight w:val="215"/>
          <w:ins w:id="4777" w:author="Arjan" w:date="2014-09-08T22:17:00Z"/>
        </w:trPr>
        <w:tc>
          <w:tcPr>
            <w:tcW w:w="3780" w:type="dxa"/>
            <w:tcBorders>
              <w:top w:val="nil"/>
              <w:left w:val="nil"/>
              <w:bottom w:val="nil"/>
              <w:right w:val="nil"/>
            </w:tcBorders>
          </w:tcPr>
          <w:p w14:paraId="5C822B9D" w14:textId="77777777" w:rsidR="006A6C7F" w:rsidRPr="00F64D19" w:rsidRDefault="006A6C7F" w:rsidP="00367B3C">
            <w:pPr>
              <w:autoSpaceDE w:val="0"/>
              <w:autoSpaceDN w:val="0"/>
              <w:adjustRightInd w:val="0"/>
              <w:spacing w:after="0" w:line="240" w:lineRule="auto"/>
              <w:rPr>
                <w:ins w:id="4778" w:author="Arjan" w:date="2014-09-08T22:17:00Z"/>
                <w:rFonts w:ascii="Arial" w:eastAsia="Times New Roman" w:hAnsi="Arial" w:cs="Arial"/>
                <w:b/>
                <w:bCs/>
                <w:color w:val="000000"/>
                <w:sz w:val="20"/>
                <w:szCs w:val="20"/>
              </w:rPr>
            </w:pPr>
          </w:p>
        </w:tc>
        <w:tc>
          <w:tcPr>
            <w:tcW w:w="5580" w:type="dxa"/>
            <w:tcBorders>
              <w:top w:val="nil"/>
              <w:left w:val="nil"/>
              <w:bottom w:val="nil"/>
              <w:right w:val="nil"/>
            </w:tcBorders>
          </w:tcPr>
          <w:p w14:paraId="08CFFD8E" w14:textId="77777777" w:rsidR="006A6C7F" w:rsidRPr="00F64D19" w:rsidRDefault="006A6C7F" w:rsidP="00367B3C">
            <w:pPr>
              <w:autoSpaceDE w:val="0"/>
              <w:autoSpaceDN w:val="0"/>
              <w:adjustRightInd w:val="0"/>
              <w:spacing w:after="0" w:line="240" w:lineRule="auto"/>
              <w:rPr>
                <w:ins w:id="4779" w:author="Arjan" w:date="2014-09-08T22:17:00Z"/>
                <w:rFonts w:ascii="Arial" w:eastAsia="Times New Roman" w:hAnsi="Arial" w:cs="Arial"/>
                <w:color w:val="000000"/>
                <w:sz w:val="20"/>
                <w:szCs w:val="20"/>
              </w:rPr>
            </w:pPr>
          </w:p>
        </w:tc>
      </w:tr>
      <w:tr w:rsidR="006A6C7F" w:rsidRPr="00F64D19" w14:paraId="209D4023" w14:textId="77777777" w:rsidTr="00367B3C">
        <w:trPr>
          <w:trHeight w:val="215"/>
          <w:ins w:id="4780" w:author="Arjan" w:date="2014-09-08T22:17:00Z"/>
        </w:trPr>
        <w:tc>
          <w:tcPr>
            <w:tcW w:w="3780" w:type="dxa"/>
            <w:tcBorders>
              <w:top w:val="nil"/>
              <w:left w:val="nil"/>
              <w:bottom w:val="nil"/>
              <w:right w:val="nil"/>
            </w:tcBorders>
          </w:tcPr>
          <w:p w14:paraId="3EA60124" w14:textId="77777777" w:rsidR="006A6C7F" w:rsidRPr="00F64D19" w:rsidRDefault="006A6C7F" w:rsidP="00367B3C">
            <w:pPr>
              <w:autoSpaceDE w:val="0"/>
              <w:autoSpaceDN w:val="0"/>
              <w:adjustRightInd w:val="0"/>
              <w:spacing w:after="0" w:line="240" w:lineRule="auto"/>
              <w:rPr>
                <w:ins w:id="4781" w:author="Arjan" w:date="2014-09-08T22:17:00Z"/>
                <w:rFonts w:ascii="Arial" w:eastAsia="Times New Roman" w:hAnsi="Arial" w:cs="Arial"/>
                <w:color w:val="000000"/>
                <w:sz w:val="20"/>
                <w:szCs w:val="20"/>
              </w:rPr>
            </w:pPr>
            <w:ins w:id="4782" w:author="Arjan" w:date="2014-09-08T22:17:00Z">
              <w:r w:rsidRPr="00F64D19">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018684B2" w14:textId="77777777" w:rsidR="006A6C7F" w:rsidRPr="00F64D19" w:rsidRDefault="006A6C7F" w:rsidP="00367B3C">
            <w:pPr>
              <w:autoSpaceDE w:val="0"/>
              <w:autoSpaceDN w:val="0"/>
              <w:adjustRightInd w:val="0"/>
              <w:spacing w:after="0" w:line="240" w:lineRule="auto"/>
              <w:rPr>
                <w:ins w:id="4783" w:author="Arjan" w:date="2014-09-08T22:17:00Z"/>
                <w:rFonts w:ascii="Arial" w:eastAsia="Times New Roman" w:hAnsi="Arial" w:cs="Arial"/>
                <w:color w:val="000000"/>
                <w:sz w:val="20"/>
                <w:szCs w:val="20"/>
              </w:rPr>
            </w:pPr>
            <w:ins w:id="4784" w:author="Arjan" w:date="2014-09-08T22:17:00Z">
              <w:r>
                <w:rPr>
                  <w:rFonts w:ascii="Arial" w:eastAsia="Times New Roman" w:hAnsi="Arial" w:cs="Arial"/>
                  <w:color w:val="000000"/>
                  <w:sz w:val="20"/>
                  <w:szCs w:val="20"/>
                </w:rPr>
                <w:t>Nee</w:t>
              </w:r>
            </w:ins>
          </w:p>
        </w:tc>
      </w:tr>
      <w:tr w:rsidR="006A6C7F" w:rsidRPr="00F64D19" w14:paraId="7DC99646" w14:textId="77777777" w:rsidTr="00367B3C">
        <w:trPr>
          <w:trHeight w:val="230"/>
          <w:ins w:id="4785" w:author="Arjan" w:date="2014-09-08T22:17:00Z"/>
        </w:trPr>
        <w:tc>
          <w:tcPr>
            <w:tcW w:w="3780" w:type="dxa"/>
            <w:tcBorders>
              <w:top w:val="nil"/>
              <w:left w:val="nil"/>
              <w:bottom w:val="nil"/>
              <w:right w:val="nil"/>
            </w:tcBorders>
          </w:tcPr>
          <w:p w14:paraId="4BB23D48" w14:textId="77777777" w:rsidR="006A6C7F" w:rsidRPr="00F64D19" w:rsidRDefault="006A6C7F" w:rsidP="00367B3C">
            <w:pPr>
              <w:autoSpaceDE w:val="0"/>
              <w:autoSpaceDN w:val="0"/>
              <w:adjustRightInd w:val="0"/>
              <w:spacing w:after="0" w:line="240" w:lineRule="auto"/>
              <w:rPr>
                <w:ins w:id="4786" w:author="Arjan" w:date="2014-09-08T22:17:00Z"/>
                <w:rFonts w:ascii="Arial" w:eastAsia="Times New Roman" w:hAnsi="Arial" w:cs="Arial"/>
                <w:b/>
                <w:bCs/>
                <w:color w:val="000000"/>
                <w:sz w:val="20"/>
                <w:szCs w:val="20"/>
              </w:rPr>
            </w:pPr>
          </w:p>
        </w:tc>
        <w:tc>
          <w:tcPr>
            <w:tcW w:w="5580" w:type="dxa"/>
            <w:tcBorders>
              <w:top w:val="nil"/>
              <w:left w:val="nil"/>
              <w:bottom w:val="nil"/>
              <w:right w:val="nil"/>
            </w:tcBorders>
          </w:tcPr>
          <w:p w14:paraId="0FE5CBD6" w14:textId="77777777" w:rsidR="006A6C7F" w:rsidRPr="00F64D19" w:rsidRDefault="006A6C7F" w:rsidP="00367B3C">
            <w:pPr>
              <w:autoSpaceDE w:val="0"/>
              <w:autoSpaceDN w:val="0"/>
              <w:adjustRightInd w:val="0"/>
              <w:spacing w:after="0" w:line="240" w:lineRule="auto"/>
              <w:rPr>
                <w:ins w:id="4787" w:author="Arjan" w:date="2014-09-08T22:17:00Z"/>
                <w:rFonts w:ascii="Arial" w:eastAsia="Times New Roman" w:hAnsi="Arial" w:cs="Arial"/>
                <w:color w:val="000000"/>
                <w:sz w:val="20"/>
                <w:szCs w:val="20"/>
              </w:rPr>
            </w:pPr>
          </w:p>
        </w:tc>
      </w:tr>
      <w:tr w:rsidR="006A6C7F" w:rsidRPr="00F64D19" w14:paraId="6F6AF16E" w14:textId="77777777" w:rsidTr="00367B3C">
        <w:trPr>
          <w:trHeight w:val="230"/>
          <w:ins w:id="4788" w:author="Arjan" w:date="2014-09-08T22:17:00Z"/>
        </w:trPr>
        <w:tc>
          <w:tcPr>
            <w:tcW w:w="3780" w:type="dxa"/>
            <w:tcBorders>
              <w:top w:val="nil"/>
              <w:left w:val="nil"/>
              <w:bottom w:val="nil"/>
              <w:right w:val="nil"/>
            </w:tcBorders>
          </w:tcPr>
          <w:p w14:paraId="3996EAD9" w14:textId="77777777" w:rsidR="006A6C7F" w:rsidRPr="00F64D19" w:rsidRDefault="006A6C7F" w:rsidP="00367B3C">
            <w:pPr>
              <w:autoSpaceDE w:val="0"/>
              <w:autoSpaceDN w:val="0"/>
              <w:adjustRightInd w:val="0"/>
              <w:spacing w:after="0" w:line="240" w:lineRule="auto"/>
              <w:rPr>
                <w:ins w:id="4789" w:author="Arjan" w:date="2014-09-08T22:17:00Z"/>
                <w:rFonts w:ascii="Arial" w:eastAsia="Times New Roman" w:hAnsi="Arial" w:cs="Arial"/>
                <w:color w:val="000000"/>
                <w:sz w:val="20"/>
                <w:szCs w:val="20"/>
              </w:rPr>
            </w:pPr>
            <w:ins w:id="4790" w:author="Arjan" w:date="2014-09-08T22:17:00Z">
              <w:r w:rsidRPr="00F64D19">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6DBC6491" w14:textId="77777777" w:rsidR="006A6C7F" w:rsidRPr="00F64D19" w:rsidRDefault="006A6C7F" w:rsidP="00367B3C">
            <w:pPr>
              <w:autoSpaceDE w:val="0"/>
              <w:autoSpaceDN w:val="0"/>
              <w:adjustRightInd w:val="0"/>
              <w:spacing w:after="0" w:line="240" w:lineRule="auto"/>
              <w:rPr>
                <w:ins w:id="4791" w:author="Arjan" w:date="2014-09-08T22:17:00Z"/>
                <w:rFonts w:ascii="Arial" w:eastAsia="Times New Roman" w:hAnsi="Arial" w:cs="Arial"/>
                <w:color w:val="000000"/>
                <w:sz w:val="20"/>
                <w:szCs w:val="20"/>
              </w:rPr>
            </w:pPr>
            <w:ins w:id="4792" w:author="Arjan" w:date="2014-09-08T22:17:00Z">
              <w:r w:rsidRPr="00F64D19">
                <w:rPr>
                  <w:rFonts w:ascii="Arial" w:eastAsia="Times New Roman" w:hAnsi="Arial" w:cs="Arial"/>
                  <w:color w:val="000000"/>
                  <w:sz w:val="20"/>
                  <w:szCs w:val="20"/>
                </w:rPr>
                <w:t>Nee</w:t>
              </w:r>
            </w:ins>
          </w:p>
        </w:tc>
      </w:tr>
      <w:tr w:rsidR="006A6C7F" w:rsidRPr="00F64D19" w14:paraId="42BFE209" w14:textId="77777777" w:rsidTr="00367B3C">
        <w:trPr>
          <w:trHeight w:val="230"/>
          <w:ins w:id="4793" w:author="Arjan" w:date="2014-09-08T22:17:00Z"/>
        </w:trPr>
        <w:tc>
          <w:tcPr>
            <w:tcW w:w="3780" w:type="dxa"/>
            <w:tcBorders>
              <w:top w:val="nil"/>
              <w:left w:val="nil"/>
              <w:bottom w:val="nil"/>
              <w:right w:val="nil"/>
            </w:tcBorders>
          </w:tcPr>
          <w:p w14:paraId="74BCF262" w14:textId="77777777" w:rsidR="006A6C7F" w:rsidRPr="00F64D19" w:rsidRDefault="006A6C7F" w:rsidP="00367B3C">
            <w:pPr>
              <w:autoSpaceDE w:val="0"/>
              <w:autoSpaceDN w:val="0"/>
              <w:adjustRightInd w:val="0"/>
              <w:spacing w:after="0" w:line="240" w:lineRule="auto"/>
              <w:rPr>
                <w:ins w:id="4794" w:author="Arjan" w:date="2014-09-08T22:17:00Z"/>
                <w:rFonts w:ascii="Arial" w:eastAsia="Times New Roman" w:hAnsi="Arial" w:cs="Arial"/>
                <w:b/>
                <w:bCs/>
                <w:color w:val="000000"/>
                <w:sz w:val="20"/>
                <w:szCs w:val="20"/>
              </w:rPr>
            </w:pPr>
          </w:p>
        </w:tc>
        <w:tc>
          <w:tcPr>
            <w:tcW w:w="5580" w:type="dxa"/>
            <w:tcBorders>
              <w:top w:val="nil"/>
              <w:left w:val="nil"/>
              <w:bottom w:val="nil"/>
              <w:right w:val="nil"/>
            </w:tcBorders>
          </w:tcPr>
          <w:p w14:paraId="0FAB8953" w14:textId="77777777" w:rsidR="006A6C7F" w:rsidRPr="00F64D19" w:rsidRDefault="006A6C7F" w:rsidP="00367B3C">
            <w:pPr>
              <w:autoSpaceDE w:val="0"/>
              <w:autoSpaceDN w:val="0"/>
              <w:adjustRightInd w:val="0"/>
              <w:spacing w:after="0" w:line="240" w:lineRule="auto"/>
              <w:rPr>
                <w:ins w:id="4795" w:author="Arjan" w:date="2014-09-08T22:17:00Z"/>
                <w:rFonts w:ascii="Arial" w:eastAsia="Times New Roman" w:hAnsi="Arial" w:cs="Arial"/>
                <w:color w:val="000000"/>
                <w:sz w:val="20"/>
                <w:szCs w:val="20"/>
              </w:rPr>
            </w:pPr>
          </w:p>
        </w:tc>
      </w:tr>
      <w:tr w:rsidR="006A6C7F" w:rsidRPr="00F64D19" w14:paraId="3821FCE7" w14:textId="77777777" w:rsidTr="00367B3C">
        <w:trPr>
          <w:trHeight w:val="230"/>
          <w:ins w:id="4796" w:author="Arjan" w:date="2014-09-08T22:17:00Z"/>
        </w:trPr>
        <w:tc>
          <w:tcPr>
            <w:tcW w:w="3780" w:type="dxa"/>
            <w:tcBorders>
              <w:top w:val="nil"/>
              <w:left w:val="nil"/>
              <w:bottom w:val="nil"/>
              <w:right w:val="nil"/>
            </w:tcBorders>
          </w:tcPr>
          <w:p w14:paraId="564F458A" w14:textId="77777777" w:rsidR="006A6C7F" w:rsidRPr="00F64D19" w:rsidRDefault="006A6C7F" w:rsidP="00367B3C">
            <w:pPr>
              <w:autoSpaceDE w:val="0"/>
              <w:autoSpaceDN w:val="0"/>
              <w:adjustRightInd w:val="0"/>
              <w:spacing w:after="0" w:line="240" w:lineRule="auto"/>
              <w:rPr>
                <w:ins w:id="4797" w:author="Arjan" w:date="2014-09-08T22:17:00Z"/>
                <w:rFonts w:ascii="Arial" w:eastAsia="Times New Roman" w:hAnsi="Arial" w:cs="Arial"/>
                <w:color w:val="000000"/>
                <w:sz w:val="20"/>
                <w:szCs w:val="20"/>
              </w:rPr>
            </w:pPr>
            <w:ins w:id="4798" w:author="Arjan" w:date="2014-09-08T22:17:00Z">
              <w:r w:rsidRPr="00F64D19">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3A2BA9E8" w14:textId="77777777" w:rsidR="006A6C7F" w:rsidRPr="00F64D19" w:rsidRDefault="006A6C7F" w:rsidP="00367B3C">
            <w:pPr>
              <w:autoSpaceDE w:val="0"/>
              <w:autoSpaceDN w:val="0"/>
              <w:adjustRightInd w:val="0"/>
              <w:spacing w:after="0" w:line="240" w:lineRule="auto"/>
              <w:rPr>
                <w:ins w:id="4799" w:author="Arjan" w:date="2014-09-08T22:17:00Z"/>
                <w:rFonts w:ascii="Arial" w:eastAsia="Times New Roman" w:hAnsi="Arial" w:cs="Arial"/>
                <w:color w:val="000000"/>
                <w:sz w:val="20"/>
                <w:szCs w:val="20"/>
              </w:rPr>
            </w:pPr>
            <w:ins w:id="4800" w:author="Arjan" w:date="2014-09-08T22:17:00Z">
              <w:r>
                <w:rPr>
                  <w:rFonts w:ascii="Arial" w:eastAsia="Times New Roman" w:hAnsi="Arial" w:cs="Arial"/>
                  <w:color w:val="000000"/>
                  <w:sz w:val="20"/>
                  <w:szCs w:val="20"/>
                </w:rPr>
                <w:t>Nee</w:t>
              </w:r>
            </w:ins>
          </w:p>
        </w:tc>
      </w:tr>
      <w:tr w:rsidR="006A6C7F" w:rsidRPr="00F64D19" w14:paraId="7616825F" w14:textId="77777777" w:rsidTr="00367B3C">
        <w:trPr>
          <w:trHeight w:val="230"/>
          <w:ins w:id="4801" w:author="Arjan" w:date="2014-09-08T22:17:00Z"/>
        </w:trPr>
        <w:tc>
          <w:tcPr>
            <w:tcW w:w="3780" w:type="dxa"/>
            <w:tcBorders>
              <w:top w:val="nil"/>
              <w:left w:val="nil"/>
              <w:bottom w:val="nil"/>
              <w:right w:val="nil"/>
            </w:tcBorders>
          </w:tcPr>
          <w:p w14:paraId="0AEFF8AC" w14:textId="77777777" w:rsidR="006A6C7F" w:rsidRPr="00F64D19" w:rsidRDefault="006A6C7F" w:rsidP="00367B3C">
            <w:pPr>
              <w:autoSpaceDE w:val="0"/>
              <w:autoSpaceDN w:val="0"/>
              <w:adjustRightInd w:val="0"/>
              <w:spacing w:after="0" w:line="240" w:lineRule="auto"/>
              <w:rPr>
                <w:ins w:id="4802" w:author="Arjan" w:date="2014-09-08T22:17:00Z"/>
                <w:rFonts w:ascii="Arial" w:eastAsia="Times New Roman" w:hAnsi="Arial" w:cs="Arial"/>
                <w:b/>
                <w:bCs/>
                <w:color w:val="000000"/>
                <w:sz w:val="20"/>
                <w:szCs w:val="20"/>
              </w:rPr>
            </w:pPr>
          </w:p>
        </w:tc>
        <w:tc>
          <w:tcPr>
            <w:tcW w:w="5580" w:type="dxa"/>
            <w:tcBorders>
              <w:top w:val="nil"/>
              <w:left w:val="nil"/>
              <w:bottom w:val="nil"/>
              <w:right w:val="nil"/>
            </w:tcBorders>
          </w:tcPr>
          <w:p w14:paraId="33238E4A" w14:textId="77777777" w:rsidR="006A6C7F" w:rsidRPr="00F64D19" w:rsidRDefault="006A6C7F" w:rsidP="00367B3C">
            <w:pPr>
              <w:autoSpaceDE w:val="0"/>
              <w:autoSpaceDN w:val="0"/>
              <w:adjustRightInd w:val="0"/>
              <w:spacing w:after="0" w:line="240" w:lineRule="auto"/>
              <w:rPr>
                <w:ins w:id="4803" w:author="Arjan" w:date="2014-09-08T22:17:00Z"/>
                <w:rFonts w:ascii="Arial" w:eastAsia="Times New Roman" w:hAnsi="Arial" w:cs="Arial"/>
                <w:color w:val="000000"/>
                <w:sz w:val="20"/>
                <w:szCs w:val="20"/>
              </w:rPr>
            </w:pPr>
          </w:p>
        </w:tc>
      </w:tr>
      <w:tr w:rsidR="006A6C7F" w:rsidRPr="00F64D19" w14:paraId="350F3974" w14:textId="77777777" w:rsidTr="00367B3C">
        <w:trPr>
          <w:trHeight w:val="230"/>
          <w:ins w:id="4804" w:author="Arjan" w:date="2014-09-08T22:17:00Z"/>
        </w:trPr>
        <w:tc>
          <w:tcPr>
            <w:tcW w:w="3780" w:type="dxa"/>
            <w:tcBorders>
              <w:top w:val="nil"/>
              <w:left w:val="nil"/>
              <w:bottom w:val="nil"/>
              <w:right w:val="nil"/>
            </w:tcBorders>
          </w:tcPr>
          <w:p w14:paraId="58948061" w14:textId="77777777" w:rsidR="006A6C7F" w:rsidRPr="00F64D19" w:rsidRDefault="006A6C7F" w:rsidP="00367B3C">
            <w:pPr>
              <w:autoSpaceDE w:val="0"/>
              <w:autoSpaceDN w:val="0"/>
              <w:adjustRightInd w:val="0"/>
              <w:spacing w:after="0" w:line="240" w:lineRule="auto"/>
              <w:rPr>
                <w:ins w:id="4805" w:author="Arjan" w:date="2014-09-08T22:17:00Z"/>
                <w:rFonts w:ascii="Arial" w:eastAsia="Times New Roman" w:hAnsi="Arial" w:cs="Arial"/>
                <w:color w:val="000000"/>
                <w:sz w:val="20"/>
                <w:szCs w:val="20"/>
              </w:rPr>
            </w:pPr>
            <w:ins w:id="4806" w:author="Arjan" w:date="2014-09-08T22:17:00Z">
              <w:r w:rsidRPr="00F64D19">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540DEB78" w14:textId="77777777" w:rsidR="006A6C7F" w:rsidRPr="00F64D19" w:rsidRDefault="006A6C7F" w:rsidP="00367B3C">
            <w:pPr>
              <w:autoSpaceDE w:val="0"/>
              <w:autoSpaceDN w:val="0"/>
              <w:adjustRightInd w:val="0"/>
              <w:spacing w:after="0" w:line="240" w:lineRule="auto"/>
              <w:rPr>
                <w:ins w:id="4807" w:author="Arjan" w:date="2014-09-08T22:17:00Z"/>
                <w:rFonts w:ascii="Arial" w:eastAsia="Times New Roman" w:hAnsi="Arial" w:cs="Arial"/>
                <w:color w:val="000000"/>
                <w:sz w:val="20"/>
                <w:szCs w:val="20"/>
              </w:rPr>
            </w:pPr>
            <w:ins w:id="4808" w:author="Arjan" w:date="2014-09-08T22:17:00Z">
              <w:r w:rsidRPr="00F64D19">
                <w:rPr>
                  <w:rFonts w:ascii="Arial" w:eastAsia="Times New Roman" w:hAnsi="Arial" w:cs="Arial"/>
                  <w:color w:val="000000"/>
                  <w:sz w:val="20"/>
                  <w:szCs w:val="20"/>
                </w:rPr>
                <w:t>Nee</w:t>
              </w:r>
            </w:ins>
          </w:p>
        </w:tc>
      </w:tr>
      <w:tr w:rsidR="006A6C7F" w:rsidRPr="00F64D19" w14:paraId="08E5F75B" w14:textId="77777777" w:rsidTr="00367B3C">
        <w:trPr>
          <w:trHeight w:val="230"/>
          <w:ins w:id="4809" w:author="Arjan" w:date="2014-09-08T22:17:00Z"/>
        </w:trPr>
        <w:tc>
          <w:tcPr>
            <w:tcW w:w="3780" w:type="dxa"/>
            <w:tcBorders>
              <w:top w:val="nil"/>
              <w:left w:val="nil"/>
              <w:bottom w:val="nil"/>
              <w:right w:val="nil"/>
            </w:tcBorders>
          </w:tcPr>
          <w:p w14:paraId="241BEF55" w14:textId="77777777" w:rsidR="006A6C7F" w:rsidRPr="00F64D19" w:rsidRDefault="006A6C7F" w:rsidP="00367B3C">
            <w:pPr>
              <w:tabs>
                <w:tab w:val="left" w:pos="284"/>
              </w:tabs>
              <w:autoSpaceDE w:val="0"/>
              <w:autoSpaceDN w:val="0"/>
              <w:adjustRightInd w:val="0"/>
              <w:spacing w:after="0" w:line="240" w:lineRule="auto"/>
              <w:rPr>
                <w:ins w:id="4810" w:author="Arjan" w:date="2014-09-08T22:17:00Z"/>
                <w:rFonts w:ascii="Arial" w:eastAsia="Times New Roman" w:hAnsi="Arial" w:cs="Arial"/>
                <w:b/>
                <w:bCs/>
                <w:color w:val="000000"/>
                <w:sz w:val="20"/>
                <w:szCs w:val="20"/>
              </w:rPr>
            </w:pPr>
          </w:p>
        </w:tc>
        <w:tc>
          <w:tcPr>
            <w:tcW w:w="5580" w:type="dxa"/>
            <w:tcBorders>
              <w:top w:val="nil"/>
              <w:left w:val="nil"/>
              <w:bottom w:val="nil"/>
              <w:right w:val="nil"/>
            </w:tcBorders>
          </w:tcPr>
          <w:p w14:paraId="5EB961B3" w14:textId="77777777" w:rsidR="006A6C7F" w:rsidRPr="00F64D19" w:rsidRDefault="006A6C7F" w:rsidP="00367B3C">
            <w:pPr>
              <w:tabs>
                <w:tab w:val="left" w:pos="284"/>
              </w:tabs>
              <w:autoSpaceDE w:val="0"/>
              <w:autoSpaceDN w:val="0"/>
              <w:adjustRightInd w:val="0"/>
              <w:spacing w:after="0" w:line="240" w:lineRule="auto"/>
              <w:rPr>
                <w:ins w:id="4811" w:author="Arjan" w:date="2014-09-08T22:17:00Z"/>
                <w:rFonts w:ascii="Arial" w:eastAsia="Times New Roman" w:hAnsi="Arial" w:cs="Arial"/>
                <w:color w:val="000000"/>
                <w:sz w:val="20"/>
                <w:szCs w:val="20"/>
              </w:rPr>
            </w:pPr>
          </w:p>
        </w:tc>
      </w:tr>
      <w:tr w:rsidR="006A6C7F" w:rsidRPr="00F64D19" w14:paraId="1D02A183" w14:textId="77777777" w:rsidTr="00367B3C">
        <w:trPr>
          <w:trHeight w:val="411"/>
          <w:ins w:id="4812" w:author="Arjan" w:date="2014-09-08T22:17:00Z"/>
        </w:trPr>
        <w:tc>
          <w:tcPr>
            <w:tcW w:w="3780" w:type="dxa"/>
            <w:tcBorders>
              <w:top w:val="nil"/>
              <w:left w:val="nil"/>
              <w:bottom w:val="nil"/>
              <w:right w:val="nil"/>
            </w:tcBorders>
          </w:tcPr>
          <w:p w14:paraId="794F240A" w14:textId="77777777" w:rsidR="006A6C7F" w:rsidRPr="00F64D19" w:rsidRDefault="006A6C7F" w:rsidP="00367B3C">
            <w:pPr>
              <w:tabs>
                <w:tab w:val="left" w:pos="284"/>
              </w:tabs>
              <w:autoSpaceDE w:val="0"/>
              <w:autoSpaceDN w:val="0"/>
              <w:adjustRightInd w:val="0"/>
              <w:spacing w:after="0" w:line="240" w:lineRule="auto"/>
              <w:rPr>
                <w:ins w:id="4813" w:author="Arjan" w:date="2014-09-08T22:17:00Z"/>
                <w:rFonts w:ascii="Arial" w:eastAsia="Times New Roman" w:hAnsi="Arial" w:cs="Arial"/>
                <w:color w:val="000000"/>
                <w:sz w:val="20"/>
                <w:szCs w:val="20"/>
              </w:rPr>
            </w:pPr>
            <w:ins w:id="4814" w:author="Arjan" w:date="2014-09-08T22:17:00Z">
              <w:r w:rsidRPr="00F64D19">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6C26867F" w14:textId="77777777" w:rsidR="006A6C7F" w:rsidRPr="00F64D19" w:rsidRDefault="006A6C7F" w:rsidP="00367B3C">
            <w:pPr>
              <w:tabs>
                <w:tab w:val="left" w:pos="284"/>
              </w:tabs>
              <w:autoSpaceDE w:val="0"/>
              <w:autoSpaceDN w:val="0"/>
              <w:adjustRightInd w:val="0"/>
              <w:spacing w:after="0" w:line="240" w:lineRule="auto"/>
              <w:rPr>
                <w:ins w:id="4815" w:author="Arjan" w:date="2014-09-08T22:17:00Z"/>
                <w:rFonts w:ascii="Arial" w:eastAsia="Times New Roman" w:hAnsi="Arial" w:cs="Arial"/>
                <w:color w:val="000000"/>
                <w:sz w:val="20"/>
                <w:szCs w:val="20"/>
              </w:rPr>
            </w:pPr>
            <w:ins w:id="4816" w:author="Arjan" w:date="2014-09-08T22:17:00Z">
              <w:r w:rsidRPr="00F64D19">
                <w:rPr>
                  <w:rFonts w:ascii="Arial" w:eastAsia="Times New Roman" w:hAnsi="Arial" w:cs="Arial"/>
                  <w:color w:val="000000"/>
                  <w:sz w:val="20"/>
                  <w:szCs w:val="20"/>
                </w:rPr>
                <w:t>Nee</w:t>
              </w:r>
            </w:ins>
          </w:p>
        </w:tc>
      </w:tr>
      <w:tr w:rsidR="006A6C7F" w:rsidRPr="00F64D19" w14:paraId="3CCB14D2" w14:textId="77777777" w:rsidTr="00367B3C">
        <w:trPr>
          <w:trHeight w:val="245"/>
          <w:ins w:id="4817" w:author="Arjan" w:date="2014-09-08T22:17:00Z"/>
        </w:trPr>
        <w:tc>
          <w:tcPr>
            <w:tcW w:w="3780" w:type="dxa"/>
            <w:tcBorders>
              <w:top w:val="nil"/>
              <w:left w:val="nil"/>
              <w:bottom w:val="nil"/>
              <w:right w:val="nil"/>
            </w:tcBorders>
          </w:tcPr>
          <w:p w14:paraId="08FADD4F" w14:textId="77777777" w:rsidR="006A6C7F" w:rsidRPr="00F64D19" w:rsidRDefault="006A6C7F" w:rsidP="00367B3C">
            <w:pPr>
              <w:tabs>
                <w:tab w:val="left" w:pos="284"/>
              </w:tabs>
              <w:autoSpaceDE w:val="0"/>
              <w:autoSpaceDN w:val="0"/>
              <w:adjustRightInd w:val="0"/>
              <w:spacing w:after="0" w:line="240" w:lineRule="auto"/>
              <w:rPr>
                <w:ins w:id="4818" w:author="Arjan" w:date="2014-09-08T22:17:00Z"/>
                <w:rFonts w:ascii="Arial" w:eastAsia="Times New Roman" w:hAnsi="Arial" w:cs="Arial"/>
                <w:b/>
                <w:bCs/>
                <w:color w:val="000000"/>
                <w:sz w:val="20"/>
                <w:szCs w:val="20"/>
              </w:rPr>
            </w:pPr>
          </w:p>
        </w:tc>
        <w:tc>
          <w:tcPr>
            <w:tcW w:w="5580" w:type="dxa"/>
            <w:tcBorders>
              <w:top w:val="nil"/>
              <w:left w:val="nil"/>
              <w:bottom w:val="nil"/>
              <w:right w:val="nil"/>
            </w:tcBorders>
          </w:tcPr>
          <w:p w14:paraId="1B08D474" w14:textId="77777777" w:rsidR="006A6C7F" w:rsidRPr="00F64D19" w:rsidRDefault="006A6C7F" w:rsidP="00367B3C">
            <w:pPr>
              <w:tabs>
                <w:tab w:val="left" w:pos="284"/>
              </w:tabs>
              <w:autoSpaceDE w:val="0"/>
              <w:autoSpaceDN w:val="0"/>
              <w:adjustRightInd w:val="0"/>
              <w:spacing w:after="0" w:line="240" w:lineRule="auto"/>
              <w:rPr>
                <w:ins w:id="4819" w:author="Arjan" w:date="2014-09-08T22:17:00Z"/>
                <w:rFonts w:ascii="Arial" w:eastAsia="Times New Roman" w:hAnsi="Arial" w:cs="Arial"/>
                <w:color w:val="000000"/>
                <w:sz w:val="20"/>
                <w:szCs w:val="20"/>
              </w:rPr>
            </w:pPr>
          </w:p>
        </w:tc>
      </w:tr>
      <w:tr w:rsidR="006A6C7F" w:rsidRPr="00F64D19" w14:paraId="644E1EB5" w14:textId="77777777" w:rsidTr="00367B3C">
        <w:trPr>
          <w:trHeight w:val="230"/>
          <w:ins w:id="4820" w:author="Arjan" w:date="2014-09-08T22:17:00Z"/>
        </w:trPr>
        <w:tc>
          <w:tcPr>
            <w:tcW w:w="3780" w:type="dxa"/>
            <w:tcBorders>
              <w:top w:val="nil"/>
              <w:left w:val="nil"/>
              <w:bottom w:val="nil"/>
              <w:right w:val="nil"/>
            </w:tcBorders>
          </w:tcPr>
          <w:p w14:paraId="55EA9C59" w14:textId="77777777" w:rsidR="006A6C7F" w:rsidRPr="00F64D19" w:rsidRDefault="006A6C7F" w:rsidP="00367B3C">
            <w:pPr>
              <w:tabs>
                <w:tab w:val="left" w:pos="284"/>
              </w:tabs>
              <w:autoSpaceDE w:val="0"/>
              <w:autoSpaceDN w:val="0"/>
              <w:adjustRightInd w:val="0"/>
              <w:spacing w:after="0" w:line="240" w:lineRule="auto"/>
              <w:rPr>
                <w:ins w:id="4821" w:author="Arjan" w:date="2014-09-08T22:17:00Z"/>
                <w:rFonts w:ascii="Arial" w:eastAsia="Times New Roman" w:hAnsi="Arial" w:cs="Arial"/>
                <w:color w:val="000000"/>
                <w:sz w:val="20"/>
                <w:szCs w:val="20"/>
              </w:rPr>
            </w:pPr>
            <w:ins w:id="4822" w:author="Arjan" w:date="2014-09-08T22:17:00Z">
              <w:r w:rsidRPr="00F64D19">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247CD6EE" w14:textId="77777777" w:rsidR="006A6C7F" w:rsidRPr="00F64D19" w:rsidRDefault="009C5C81" w:rsidP="00367B3C">
            <w:pPr>
              <w:tabs>
                <w:tab w:val="left" w:pos="284"/>
              </w:tabs>
              <w:autoSpaceDE w:val="0"/>
              <w:autoSpaceDN w:val="0"/>
              <w:adjustRightInd w:val="0"/>
              <w:spacing w:after="0" w:line="240" w:lineRule="auto"/>
              <w:rPr>
                <w:ins w:id="4823" w:author="Arjan" w:date="2014-09-08T22:17:00Z"/>
                <w:rFonts w:ascii="Arial" w:eastAsia="Times New Roman" w:hAnsi="Arial" w:cs="Arial"/>
                <w:color w:val="000000"/>
                <w:sz w:val="20"/>
                <w:szCs w:val="20"/>
              </w:rPr>
            </w:pPr>
            <w:ins w:id="4824" w:author="Arjan" w:date="2015-01-11T21:51:00Z">
              <w:r>
                <w:rPr>
                  <w:rFonts w:ascii="Arial" w:hAnsi="Arial" w:cs="Arial"/>
                  <w:sz w:val="20"/>
                  <w:szCs w:val="20"/>
                  <w:lang w:val="en-AU"/>
                </w:rPr>
                <w:t>1</w:t>
              </w:r>
            </w:ins>
            <w:ins w:id="4825" w:author="Arjan" w:date="2014-09-08T22:17:00Z">
              <w:r w:rsidR="006A6C7F" w:rsidRPr="00F64D19">
                <w:rPr>
                  <w:rFonts w:ascii="Arial" w:eastAsia="Times New Roman" w:hAnsi="Arial" w:cs="Arial"/>
                  <w:color w:val="000000"/>
                  <w:sz w:val="20"/>
                  <w:szCs w:val="20"/>
                </w:rPr>
                <w:t xml:space="preserve"> - </w:t>
              </w:r>
              <w:r w:rsidR="00DA5D93" w:rsidRPr="00F64D19">
                <w:rPr>
                  <w:rFonts w:ascii="Arial" w:eastAsia="Times New Roman" w:hAnsi="Arial" w:cs="Arial"/>
                  <w:color w:val="000000"/>
                  <w:sz w:val="20"/>
                  <w:szCs w:val="20"/>
                </w:rPr>
                <w:fldChar w:fldCharType="begin" w:fldLock="1"/>
              </w:r>
              <w:r w:rsidR="006A6C7F" w:rsidRPr="00F64D19">
                <w:rPr>
                  <w:rFonts w:ascii="Arial" w:eastAsia="Times New Roman" w:hAnsi="Arial" w:cs="Arial"/>
                  <w:color w:val="000000"/>
                  <w:sz w:val="20"/>
                  <w:szCs w:val="20"/>
                </w:rPr>
                <w:instrText>MERGEFIELD Att.UpperBound</w:instrText>
              </w:r>
              <w:r w:rsidR="00DA5D93" w:rsidRPr="00F64D19">
                <w:rPr>
                  <w:rFonts w:ascii="Arial" w:eastAsia="Times New Roman" w:hAnsi="Arial" w:cs="Arial"/>
                  <w:color w:val="000000"/>
                  <w:sz w:val="20"/>
                  <w:szCs w:val="20"/>
                </w:rPr>
                <w:fldChar w:fldCharType="separate"/>
              </w:r>
              <w:r w:rsidR="006A6C7F" w:rsidRPr="00F64D19">
                <w:rPr>
                  <w:rFonts w:ascii="Arial" w:eastAsia="Times New Roman" w:hAnsi="Arial" w:cs="Arial"/>
                  <w:color w:val="000000"/>
                  <w:sz w:val="20"/>
                  <w:szCs w:val="20"/>
                </w:rPr>
                <w:t>1</w:t>
              </w:r>
              <w:r w:rsidR="00DA5D93" w:rsidRPr="00F64D19">
                <w:rPr>
                  <w:rFonts w:ascii="Arial" w:eastAsia="Times New Roman" w:hAnsi="Arial" w:cs="Arial"/>
                  <w:color w:val="000000"/>
                  <w:sz w:val="20"/>
                  <w:szCs w:val="20"/>
                </w:rPr>
                <w:fldChar w:fldCharType="end"/>
              </w:r>
            </w:ins>
          </w:p>
        </w:tc>
      </w:tr>
      <w:tr w:rsidR="006A6C7F" w:rsidRPr="00F64D19" w14:paraId="125EDECB" w14:textId="77777777" w:rsidTr="00367B3C">
        <w:trPr>
          <w:trHeight w:val="230"/>
          <w:ins w:id="4826" w:author="Arjan" w:date="2014-09-08T22:17:00Z"/>
        </w:trPr>
        <w:tc>
          <w:tcPr>
            <w:tcW w:w="3780" w:type="dxa"/>
            <w:tcBorders>
              <w:top w:val="nil"/>
              <w:left w:val="nil"/>
              <w:bottom w:val="nil"/>
              <w:right w:val="nil"/>
            </w:tcBorders>
          </w:tcPr>
          <w:p w14:paraId="23FCF314" w14:textId="77777777" w:rsidR="006A6C7F" w:rsidRPr="00F64D19" w:rsidRDefault="006A6C7F" w:rsidP="00367B3C">
            <w:pPr>
              <w:tabs>
                <w:tab w:val="left" w:pos="284"/>
              </w:tabs>
              <w:autoSpaceDE w:val="0"/>
              <w:autoSpaceDN w:val="0"/>
              <w:adjustRightInd w:val="0"/>
              <w:spacing w:after="0" w:line="240" w:lineRule="auto"/>
              <w:rPr>
                <w:ins w:id="4827" w:author="Arjan" w:date="2014-09-08T22:17:00Z"/>
                <w:rFonts w:ascii="Arial" w:eastAsia="Times New Roman" w:hAnsi="Arial" w:cs="Arial"/>
                <w:b/>
                <w:bCs/>
                <w:color w:val="000000"/>
                <w:sz w:val="20"/>
                <w:szCs w:val="20"/>
              </w:rPr>
            </w:pPr>
          </w:p>
        </w:tc>
        <w:tc>
          <w:tcPr>
            <w:tcW w:w="5580" w:type="dxa"/>
            <w:tcBorders>
              <w:top w:val="nil"/>
              <w:left w:val="nil"/>
              <w:bottom w:val="nil"/>
              <w:right w:val="nil"/>
            </w:tcBorders>
          </w:tcPr>
          <w:p w14:paraId="3A05FA44" w14:textId="77777777" w:rsidR="006A6C7F" w:rsidRPr="00F64D19" w:rsidRDefault="006A6C7F" w:rsidP="00367B3C">
            <w:pPr>
              <w:tabs>
                <w:tab w:val="left" w:pos="284"/>
              </w:tabs>
              <w:autoSpaceDE w:val="0"/>
              <w:autoSpaceDN w:val="0"/>
              <w:adjustRightInd w:val="0"/>
              <w:spacing w:after="0" w:line="240" w:lineRule="auto"/>
              <w:rPr>
                <w:ins w:id="4828" w:author="Arjan" w:date="2014-09-08T22:17:00Z"/>
                <w:rFonts w:ascii="Arial" w:eastAsia="Times New Roman" w:hAnsi="Arial" w:cs="Arial"/>
                <w:color w:val="000000"/>
                <w:sz w:val="20"/>
                <w:szCs w:val="20"/>
              </w:rPr>
            </w:pPr>
          </w:p>
        </w:tc>
      </w:tr>
      <w:tr w:rsidR="006A6C7F" w:rsidRPr="00F64D19" w14:paraId="7BD68865" w14:textId="77777777" w:rsidTr="00367B3C">
        <w:trPr>
          <w:trHeight w:val="230"/>
          <w:ins w:id="4829" w:author="Arjan" w:date="2014-09-08T22:17:00Z"/>
        </w:trPr>
        <w:tc>
          <w:tcPr>
            <w:tcW w:w="3780" w:type="dxa"/>
            <w:tcBorders>
              <w:top w:val="nil"/>
              <w:left w:val="nil"/>
              <w:bottom w:val="nil"/>
              <w:right w:val="nil"/>
            </w:tcBorders>
          </w:tcPr>
          <w:p w14:paraId="5C95CE49" w14:textId="77777777" w:rsidR="006A6C7F" w:rsidRPr="00F64D19" w:rsidRDefault="006A6C7F" w:rsidP="00367B3C">
            <w:pPr>
              <w:tabs>
                <w:tab w:val="left" w:pos="284"/>
              </w:tabs>
              <w:autoSpaceDE w:val="0"/>
              <w:autoSpaceDN w:val="0"/>
              <w:adjustRightInd w:val="0"/>
              <w:spacing w:after="0" w:line="240" w:lineRule="auto"/>
              <w:rPr>
                <w:ins w:id="4830" w:author="Arjan" w:date="2014-09-08T22:17:00Z"/>
                <w:rFonts w:ascii="Arial" w:eastAsia="Times New Roman" w:hAnsi="Arial" w:cs="Arial"/>
                <w:color w:val="000000"/>
                <w:sz w:val="20"/>
                <w:szCs w:val="20"/>
              </w:rPr>
            </w:pPr>
            <w:ins w:id="4831" w:author="Arjan" w:date="2014-09-08T22:17:00Z">
              <w:r w:rsidRPr="00F64D19">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7A17BDBA" w14:textId="77777777" w:rsidR="006A6C7F" w:rsidRPr="00F64D19" w:rsidRDefault="006A6C7F" w:rsidP="00367B3C">
            <w:pPr>
              <w:tabs>
                <w:tab w:val="left" w:pos="284"/>
              </w:tabs>
              <w:autoSpaceDE w:val="0"/>
              <w:autoSpaceDN w:val="0"/>
              <w:adjustRightInd w:val="0"/>
              <w:spacing w:after="0" w:line="240" w:lineRule="auto"/>
              <w:rPr>
                <w:ins w:id="4832" w:author="Arjan" w:date="2014-09-08T22:17:00Z"/>
                <w:rFonts w:ascii="Arial" w:eastAsia="Times New Roman" w:hAnsi="Arial" w:cs="Arial"/>
                <w:color w:val="000000"/>
                <w:sz w:val="20"/>
                <w:szCs w:val="20"/>
              </w:rPr>
            </w:pPr>
            <w:ins w:id="4833" w:author="Arjan" w:date="2014-09-08T22:17:00Z">
              <w:r w:rsidRPr="00F64D19">
                <w:rPr>
                  <w:rFonts w:ascii="Arial" w:eastAsia="Times New Roman" w:hAnsi="Arial" w:cs="Arial"/>
                  <w:color w:val="000000"/>
                  <w:sz w:val="20"/>
                  <w:szCs w:val="20"/>
                </w:rPr>
                <w:t>Gemeentelijk basisgegeven</w:t>
              </w:r>
            </w:ins>
          </w:p>
        </w:tc>
      </w:tr>
      <w:tr w:rsidR="006A6C7F" w:rsidRPr="00F64D19" w14:paraId="2B7CBA2F" w14:textId="77777777" w:rsidTr="00367B3C">
        <w:trPr>
          <w:trHeight w:val="230"/>
          <w:ins w:id="4834" w:author="Arjan" w:date="2014-09-08T22:17:00Z"/>
        </w:trPr>
        <w:tc>
          <w:tcPr>
            <w:tcW w:w="3780" w:type="dxa"/>
            <w:tcBorders>
              <w:top w:val="nil"/>
              <w:left w:val="nil"/>
              <w:right w:val="nil"/>
            </w:tcBorders>
          </w:tcPr>
          <w:p w14:paraId="703B8665" w14:textId="77777777" w:rsidR="006A6C7F" w:rsidRPr="00F64D19" w:rsidRDefault="006A6C7F" w:rsidP="00367B3C">
            <w:pPr>
              <w:tabs>
                <w:tab w:val="left" w:pos="284"/>
              </w:tabs>
              <w:autoSpaceDE w:val="0"/>
              <w:autoSpaceDN w:val="0"/>
              <w:adjustRightInd w:val="0"/>
              <w:spacing w:after="0" w:line="240" w:lineRule="auto"/>
              <w:rPr>
                <w:ins w:id="4835" w:author="Arjan" w:date="2014-09-08T22:17:00Z"/>
                <w:rFonts w:ascii="Arial" w:eastAsia="Times New Roman" w:hAnsi="Arial" w:cs="Arial"/>
                <w:b/>
                <w:bCs/>
                <w:color w:val="000000"/>
                <w:sz w:val="20"/>
                <w:szCs w:val="20"/>
              </w:rPr>
            </w:pPr>
          </w:p>
        </w:tc>
        <w:tc>
          <w:tcPr>
            <w:tcW w:w="5580" w:type="dxa"/>
            <w:tcBorders>
              <w:top w:val="nil"/>
              <w:left w:val="nil"/>
              <w:right w:val="nil"/>
            </w:tcBorders>
          </w:tcPr>
          <w:p w14:paraId="369FCCB3" w14:textId="77777777" w:rsidR="006A6C7F" w:rsidRPr="00F64D19" w:rsidRDefault="006A6C7F" w:rsidP="00367B3C">
            <w:pPr>
              <w:tabs>
                <w:tab w:val="left" w:pos="284"/>
              </w:tabs>
              <w:autoSpaceDE w:val="0"/>
              <w:autoSpaceDN w:val="0"/>
              <w:adjustRightInd w:val="0"/>
              <w:spacing w:after="0" w:line="240" w:lineRule="auto"/>
              <w:rPr>
                <w:ins w:id="4836" w:author="Arjan" w:date="2014-09-08T22:17:00Z"/>
                <w:rFonts w:ascii="Arial" w:eastAsia="Times New Roman" w:hAnsi="Arial" w:cs="Arial"/>
                <w:color w:val="000000"/>
                <w:sz w:val="20"/>
                <w:szCs w:val="20"/>
              </w:rPr>
            </w:pPr>
          </w:p>
        </w:tc>
      </w:tr>
      <w:tr w:rsidR="006A6C7F" w:rsidRPr="005E066D" w14:paraId="1D173045" w14:textId="77777777" w:rsidTr="00367B3C">
        <w:trPr>
          <w:trHeight w:val="230"/>
          <w:ins w:id="4837" w:author="Arjan" w:date="2014-09-08T22:17:00Z"/>
        </w:trPr>
        <w:tc>
          <w:tcPr>
            <w:tcW w:w="3780" w:type="dxa"/>
            <w:tcBorders>
              <w:top w:val="nil"/>
              <w:left w:val="nil"/>
              <w:bottom w:val="single" w:sz="4" w:space="0" w:color="auto"/>
              <w:right w:val="nil"/>
            </w:tcBorders>
          </w:tcPr>
          <w:p w14:paraId="6AFF57AA" w14:textId="77777777" w:rsidR="006A6C7F" w:rsidRPr="00F64D19" w:rsidRDefault="006A6C7F" w:rsidP="00367B3C">
            <w:pPr>
              <w:tabs>
                <w:tab w:val="left" w:pos="284"/>
              </w:tabs>
              <w:autoSpaceDE w:val="0"/>
              <w:autoSpaceDN w:val="0"/>
              <w:adjustRightInd w:val="0"/>
              <w:spacing w:after="0" w:line="240" w:lineRule="auto"/>
              <w:rPr>
                <w:ins w:id="4838" w:author="Arjan" w:date="2014-09-08T22:17:00Z"/>
                <w:rFonts w:ascii="Arial" w:eastAsia="Times New Roman" w:hAnsi="Arial" w:cs="Arial"/>
                <w:b/>
                <w:bCs/>
                <w:color w:val="000000"/>
                <w:sz w:val="20"/>
                <w:szCs w:val="20"/>
              </w:rPr>
            </w:pPr>
            <w:ins w:id="4839" w:author="Arjan" w:date="2014-09-08T22:17:00Z">
              <w:r w:rsidRPr="00F64D19">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60D3169B" w14:textId="77777777" w:rsidR="006A6C7F" w:rsidRPr="00DD0F4F" w:rsidRDefault="009C5C81" w:rsidP="006A6C7F">
            <w:pPr>
              <w:tabs>
                <w:tab w:val="left" w:pos="284"/>
              </w:tabs>
              <w:autoSpaceDE w:val="0"/>
              <w:autoSpaceDN w:val="0"/>
              <w:adjustRightInd w:val="0"/>
              <w:spacing w:after="0" w:line="240" w:lineRule="auto"/>
              <w:rPr>
                <w:ins w:id="4840" w:author="Arjan" w:date="2014-09-08T22:17:00Z"/>
                <w:rFonts w:ascii="Arial" w:eastAsia="Times New Roman" w:hAnsi="Arial" w:cs="Arial"/>
                <w:color w:val="000000"/>
                <w:sz w:val="20"/>
                <w:szCs w:val="20"/>
                <w:lang w:val="nl-NL"/>
              </w:rPr>
            </w:pPr>
            <w:ins w:id="4841" w:author="Arjan" w:date="2015-01-11T21:51:00Z">
              <w:r>
                <w:rPr>
                  <w:rFonts w:ascii="Arial" w:eastAsia="Times New Roman" w:hAnsi="Arial" w:cs="Arial"/>
                  <w:color w:val="000000"/>
                  <w:sz w:val="20"/>
                  <w:szCs w:val="20"/>
                  <w:lang w:val="nl-NL"/>
                </w:rPr>
                <w:t>-</w:t>
              </w:r>
            </w:ins>
          </w:p>
        </w:tc>
      </w:tr>
    </w:tbl>
    <w:p w14:paraId="1DA3997D" w14:textId="77777777" w:rsidR="00A02015" w:rsidRDefault="00A02015" w:rsidP="00A02015">
      <w:pPr>
        <w:pStyle w:val="Kop3"/>
      </w:pPr>
      <w:bookmarkStart w:id="4842" w:name="_Toc517094701"/>
      <w:r>
        <w:t>Verschijningsvorm</w:t>
      </w:r>
      <w:bookmarkEnd w:id="4842"/>
    </w:p>
    <w:p w14:paraId="284422C2" w14:textId="77777777" w:rsidR="00A02015" w:rsidRPr="00DD0F4F" w:rsidRDefault="00A02015" w:rsidP="00A02015">
      <w:pPr>
        <w:rPr>
          <w:lang w:val="nl-NL"/>
        </w:rPr>
      </w:pPr>
      <w:r>
        <w:rPr>
          <w:lang w:val="nl-NL"/>
        </w:rPr>
        <w:t>Dit is één van de metagevens die deel uit maken van het Toepassingsprofiel Metadatering Lokale Overheden</w:t>
      </w:r>
      <w:r w:rsidRPr="00DD0F4F">
        <w:rPr>
          <w:lang w:val="nl-NL"/>
        </w:rPr>
        <w:t>.</w:t>
      </w:r>
      <w:r>
        <w:rPr>
          <w:lang w:val="nl-NL"/>
        </w:rPr>
        <w:t xml:space="preserve"> Dit vormt de reden om dit gegeven op te nemen in het RGBZ.</w:t>
      </w:r>
    </w:p>
    <w:p w14:paraId="58F637DA" w14:textId="77777777" w:rsidR="00A02015" w:rsidRPr="001938EB" w:rsidRDefault="00DA5D93" w:rsidP="00A02015">
      <w:pPr>
        <w:pStyle w:val="Kop41"/>
        <w:rPr>
          <w:ins w:id="4843" w:author="Arjan" w:date="2014-11-17T18:46:00Z"/>
          <w:rFonts w:eastAsia="Times New Roman"/>
          <w:shd w:val="clear" w:color="auto" w:fill="auto"/>
          <w:lang w:val="nl-NL"/>
        </w:rPr>
      </w:pPr>
      <w:ins w:id="4844" w:author="Arjan" w:date="2014-11-17T18:46:00Z">
        <w:r>
          <w:rPr>
            <w:b w:val="0"/>
            <w:bCs w:val="0"/>
            <w:color w:val="auto"/>
            <w:sz w:val="20"/>
            <w:szCs w:val="20"/>
            <w:shd w:val="clear" w:color="auto" w:fill="auto"/>
          </w:rPr>
          <w:fldChar w:fldCharType="begin" w:fldLock="1"/>
        </w:r>
        <w:r w:rsidR="00A02015">
          <w:rPr>
            <w:b w:val="0"/>
            <w:bCs w:val="0"/>
            <w:color w:val="auto"/>
            <w:sz w:val="20"/>
            <w:szCs w:val="20"/>
            <w:shd w:val="clear" w:color="auto" w:fill="auto"/>
          </w:rPr>
          <w:instrText xml:space="preserve">MERGEFIELD </w:instrText>
        </w:r>
        <w:r w:rsidR="00A02015">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A02015">
          <w:rPr>
            <w:rFonts w:eastAsia="Times New Roman"/>
            <w:shd w:val="clear" w:color="auto" w:fill="auto"/>
            <w:lang w:val="nl-NL"/>
          </w:rPr>
          <w:t>«Attribuutsoort»</w:t>
        </w:r>
        <w:r>
          <w:rPr>
            <w:b w:val="0"/>
            <w:bCs w:val="0"/>
            <w:color w:val="auto"/>
            <w:sz w:val="20"/>
            <w:szCs w:val="20"/>
            <w:shd w:val="clear" w:color="auto" w:fill="auto"/>
          </w:rPr>
          <w:fldChar w:fldCharType="end"/>
        </w:r>
        <w:r w:rsidR="00A02015">
          <w:rPr>
            <w:rFonts w:eastAsia="Times New Roman"/>
            <w:shd w:val="clear" w:color="auto" w:fill="auto"/>
            <w:lang w:val="nl-NL"/>
          </w:rPr>
          <w:t xml:space="preserve"> Verschijningsvorm</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A02015" w:rsidRPr="00F64D19" w14:paraId="3E266C0C" w14:textId="77777777" w:rsidTr="00A02015">
        <w:trPr>
          <w:trHeight w:val="230"/>
          <w:ins w:id="4845" w:author="Arjan" w:date="2014-11-17T18:46:00Z"/>
        </w:trPr>
        <w:tc>
          <w:tcPr>
            <w:tcW w:w="3780" w:type="dxa"/>
            <w:tcBorders>
              <w:top w:val="single" w:sz="4" w:space="0" w:color="auto"/>
              <w:left w:val="nil"/>
              <w:bottom w:val="nil"/>
              <w:right w:val="nil"/>
            </w:tcBorders>
          </w:tcPr>
          <w:p w14:paraId="78C99C0E" w14:textId="77777777" w:rsidR="00A02015" w:rsidRPr="00F64D19" w:rsidRDefault="00A02015" w:rsidP="00A02015">
            <w:pPr>
              <w:autoSpaceDE w:val="0"/>
              <w:autoSpaceDN w:val="0"/>
              <w:adjustRightInd w:val="0"/>
              <w:spacing w:after="0" w:line="240" w:lineRule="auto"/>
              <w:rPr>
                <w:ins w:id="4846" w:author="Arjan" w:date="2014-11-17T18:46:00Z"/>
                <w:rFonts w:ascii="Arial" w:eastAsia="Times New Roman" w:hAnsi="Arial" w:cs="Arial"/>
                <w:color w:val="000000"/>
                <w:sz w:val="20"/>
                <w:szCs w:val="20"/>
              </w:rPr>
            </w:pPr>
            <w:ins w:id="4847" w:author="Arjan" w:date="2014-11-17T18:46:00Z">
              <w:r w:rsidRPr="00F64D19">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6974BA92" w14:textId="77777777" w:rsidR="00A02015" w:rsidRPr="00F64D19" w:rsidRDefault="00A02015" w:rsidP="00A02015">
            <w:pPr>
              <w:autoSpaceDE w:val="0"/>
              <w:autoSpaceDN w:val="0"/>
              <w:adjustRightInd w:val="0"/>
              <w:spacing w:after="0" w:line="240" w:lineRule="auto"/>
              <w:rPr>
                <w:ins w:id="4848" w:author="Arjan" w:date="2014-11-17T18:46:00Z"/>
                <w:rFonts w:ascii="Arial" w:eastAsia="Times New Roman" w:hAnsi="Arial" w:cs="Arial"/>
                <w:color w:val="000000"/>
                <w:sz w:val="20"/>
                <w:szCs w:val="20"/>
              </w:rPr>
            </w:pPr>
            <w:ins w:id="4849" w:author="Arjan" w:date="2014-11-17T18:46:00Z">
              <w:r>
                <w:rPr>
                  <w:rFonts w:ascii="Arial" w:hAnsi="Arial" w:cs="Arial"/>
                  <w:sz w:val="20"/>
                  <w:szCs w:val="20"/>
                  <w:lang w:val="en-AU"/>
                </w:rPr>
                <w:t>Versch</w:t>
              </w:r>
            </w:ins>
            <w:ins w:id="4850" w:author="Arjan" w:date="2014-11-17T18:47:00Z">
              <w:r>
                <w:rPr>
                  <w:rFonts w:ascii="Arial" w:hAnsi="Arial" w:cs="Arial"/>
                  <w:sz w:val="20"/>
                  <w:szCs w:val="20"/>
                  <w:lang w:val="en-AU"/>
                </w:rPr>
                <w:t>ijningsvorm</w:t>
              </w:r>
            </w:ins>
          </w:p>
        </w:tc>
      </w:tr>
      <w:tr w:rsidR="00A02015" w:rsidRPr="00F64D19" w14:paraId="3E71D859" w14:textId="77777777" w:rsidTr="00A02015">
        <w:trPr>
          <w:ins w:id="4851" w:author="Arjan" w:date="2014-11-17T18:46:00Z"/>
        </w:trPr>
        <w:tc>
          <w:tcPr>
            <w:tcW w:w="3780" w:type="dxa"/>
            <w:tcBorders>
              <w:top w:val="nil"/>
              <w:left w:val="nil"/>
              <w:bottom w:val="nil"/>
              <w:right w:val="nil"/>
            </w:tcBorders>
          </w:tcPr>
          <w:p w14:paraId="630BEF9C" w14:textId="77777777" w:rsidR="00A02015" w:rsidRPr="00F64D19" w:rsidRDefault="00A02015" w:rsidP="00A02015">
            <w:pPr>
              <w:autoSpaceDE w:val="0"/>
              <w:autoSpaceDN w:val="0"/>
              <w:adjustRightInd w:val="0"/>
              <w:spacing w:after="0" w:line="240" w:lineRule="auto"/>
              <w:rPr>
                <w:ins w:id="4852" w:author="Arjan" w:date="2014-11-17T18:46:00Z"/>
                <w:rFonts w:ascii="Arial" w:eastAsia="Times New Roman" w:hAnsi="Arial" w:cs="Arial"/>
                <w:b/>
                <w:bCs/>
                <w:color w:val="000000"/>
                <w:sz w:val="20"/>
                <w:szCs w:val="20"/>
              </w:rPr>
            </w:pPr>
          </w:p>
        </w:tc>
        <w:tc>
          <w:tcPr>
            <w:tcW w:w="5580" w:type="dxa"/>
            <w:tcBorders>
              <w:top w:val="nil"/>
              <w:left w:val="nil"/>
              <w:bottom w:val="nil"/>
              <w:right w:val="nil"/>
            </w:tcBorders>
          </w:tcPr>
          <w:p w14:paraId="5BF4190C" w14:textId="77777777" w:rsidR="00A02015" w:rsidRPr="00F64D19" w:rsidRDefault="00A02015" w:rsidP="00A02015">
            <w:pPr>
              <w:autoSpaceDE w:val="0"/>
              <w:autoSpaceDN w:val="0"/>
              <w:adjustRightInd w:val="0"/>
              <w:spacing w:after="0" w:line="240" w:lineRule="auto"/>
              <w:rPr>
                <w:ins w:id="4853" w:author="Arjan" w:date="2014-11-17T18:46:00Z"/>
                <w:rFonts w:ascii="Arial" w:eastAsia="Times New Roman" w:hAnsi="Arial" w:cs="Arial"/>
                <w:color w:val="000000"/>
                <w:sz w:val="20"/>
                <w:szCs w:val="20"/>
              </w:rPr>
            </w:pPr>
          </w:p>
        </w:tc>
      </w:tr>
      <w:tr w:rsidR="00A02015" w:rsidRPr="00F64D19" w14:paraId="1AA49A7A" w14:textId="77777777" w:rsidTr="00A02015">
        <w:trPr>
          <w:ins w:id="4854" w:author="Arjan" w:date="2014-11-17T18:46:00Z"/>
        </w:trPr>
        <w:tc>
          <w:tcPr>
            <w:tcW w:w="3780" w:type="dxa"/>
            <w:tcBorders>
              <w:top w:val="nil"/>
              <w:left w:val="nil"/>
              <w:bottom w:val="nil"/>
              <w:right w:val="nil"/>
            </w:tcBorders>
          </w:tcPr>
          <w:p w14:paraId="308592E5" w14:textId="77777777" w:rsidR="00A02015" w:rsidRPr="00F64D19" w:rsidRDefault="00A02015" w:rsidP="00A02015">
            <w:pPr>
              <w:autoSpaceDE w:val="0"/>
              <w:autoSpaceDN w:val="0"/>
              <w:adjustRightInd w:val="0"/>
              <w:spacing w:after="0" w:line="240" w:lineRule="auto"/>
              <w:rPr>
                <w:ins w:id="4855" w:author="Arjan" w:date="2014-11-17T18:46:00Z"/>
                <w:rFonts w:ascii="Arial" w:eastAsia="Times New Roman" w:hAnsi="Arial" w:cs="Arial"/>
                <w:color w:val="000000"/>
                <w:sz w:val="20"/>
                <w:szCs w:val="20"/>
              </w:rPr>
            </w:pPr>
            <w:ins w:id="4856" w:author="Arjan" w:date="2014-11-17T18:46:00Z">
              <w:r w:rsidRPr="00F64D19">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0F611663" w14:textId="77777777" w:rsidR="00A02015" w:rsidRPr="00F64D19" w:rsidRDefault="00F50BEB" w:rsidP="00A02015">
            <w:pPr>
              <w:autoSpaceDE w:val="0"/>
              <w:autoSpaceDN w:val="0"/>
              <w:adjustRightInd w:val="0"/>
              <w:spacing w:after="0" w:line="240" w:lineRule="auto"/>
              <w:rPr>
                <w:ins w:id="4857" w:author="Arjan" w:date="2014-11-17T18:46:00Z"/>
                <w:rFonts w:ascii="Arial" w:eastAsia="Times New Roman" w:hAnsi="Arial" w:cs="Arial"/>
                <w:color w:val="000000"/>
                <w:sz w:val="20"/>
                <w:szCs w:val="20"/>
              </w:rPr>
            </w:pPr>
            <w:ins w:id="4858" w:author="Arjan" w:date="2014-11-17T18:48:00Z">
              <w:r w:rsidRPr="00DD0F4F">
                <w:rPr>
                  <w:rFonts w:ascii="Arial" w:eastAsia="Times New Roman" w:hAnsi="Arial" w:cs="Arial"/>
                  <w:color w:val="000000"/>
                  <w:sz w:val="20"/>
                  <w:szCs w:val="20"/>
                  <w:lang w:val="nl-NL"/>
                </w:rPr>
                <w:t>Richtlijn Metagegevens Overheidsinformatie</w:t>
              </w:r>
            </w:ins>
          </w:p>
        </w:tc>
      </w:tr>
      <w:tr w:rsidR="00A02015" w:rsidRPr="00F64D19" w14:paraId="190EBC50" w14:textId="77777777" w:rsidTr="00A02015">
        <w:trPr>
          <w:ins w:id="4859" w:author="Arjan" w:date="2014-11-17T18:46:00Z"/>
        </w:trPr>
        <w:tc>
          <w:tcPr>
            <w:tcW w:w="3780" w:type="dxa"/>
            <w:tcBorders>
              <w:top w:val="nil"/>
              <w:left w:val="nil"/>
              <w:bottom w:val="nil"/>
              <w:right w:val="nil"/>
            </w:tcBorders>
          </w:tcPr>
          <w:p w14:paraId="37C6EAE0" w14:textId="77777777" w:rsidR="00A02015" w:rsidRPr="00F64D19" w:rsidRDefault="00A02015" w:rsidP="00A02015">
            <w:pPr>
              <w:autoSpaceDE w:val="0"/>
              <w:autoSpaceDN w:val="0"/>
              <w:adjustRightInd w:val="0"/>
              <w:spacing w:after="0" w:line="240" w:lineRule="auto"/>
              <w:rPr>
                <w:ins w:id="4860" w:author="Arjan" w:date="2014-11-17T18:46:00Z"/>
                <w:rFonts w:ascii="Arial" w:eastAsia="Times New Roman" w:hAnsi="Arial" w:cs="Arial"/>
                <w:b/>
                <w:bCs/>
                <w:color w:val="000000"/>
                <w:sz w:val="20"/>
                <w:szCs w:val="20"/>
              </w:rPr>
            </w:pPr>
          </w:p>
        </w:tc>
        <w:tc>
          <w:tcPr>
            <w:tcW w:w="5580" w:type="dxa"/>
            <w:tcBorders>
              <w:top w:val="nil"/>
              <w:left w:val="nil"/>
              <w:bottom w:val="nil"/>
              <w:right w:val="nil"/>
            </w:tcBorders>
          </w:tcPr>
          <w:p w14:paraId="652D61D3" w14:textId="77777777" w:rsidR="00A02015" w:rsidRPr="00F64D19" w:rsidRDefault="00A02015" w:rsidP="00A02015">
            <w:pPr>
              <w:autoSpaceDE w:val="0"/>
              <w:autoSpaceDN w:val="0"/>
              <w:adjustRightInd w:val="0"/>
              <w:spacing w:after="0" w:line="240" w:lineRule="auto"/>
              <w:rPr>
                <w:ins w:id="4861" w:author="Arjan" w:date="2014-11-17T18:46:00Z"/>
                <w:rFonts w:ascii="Arial" w:eastAsia="Times New Roman" w:hAnsi="Arial" w:cs="Arial"/>
                <w:color w:val="000000"/>
                <w:sz w:val="20"/>
                <w:szCs w:val="20"/>
              </w:rPr>
            </w:pPr>
          </w:p>
        </w:tc>
      </w:tr>
      <w:tr w:rsidR="00A02015" w:rsidRPr="00F64D19" w14:paraId="7C3BB982" w14:textId="77777777" w:rsidTr="00A02015">
        <w:trPr>
          <w:ins w:id="4862" w:author="Arjan" w:date="2014-11-17T18:46:00Z"/>
        </w:trPr>
        <w:tc>
          <w:tcPr>
            <w:tcW w:w="3780" w:type="dxa"/>
            <w:tcBorders>
              <w:top w:val="nil"/>
              <w:left w:val="nil"/>
              <w:bottom w:val="nil"/>
              <w:right w:val="nil"/>
            </w:tcBorders>
          </w:tcPr>
          <w:p w14:paraId="655B08AD" w14:textId="77777777" w:rsidR="00A02015" w:rsidRPr="00F64D19" w:rsidRDefault="00A02015" w:rsidP="00A02015">
            <w:pPr>
              <w:autoSpaceDE w:val="0"/>
              <w:autoSpaceDN w:val="0"/>
              <w:adjustRightInd w:val="0"/>
              <w:spacing w:after="0" w:line="240" w:lineRule="auto"/>
              <w:rPr>
                <w:ins w:id="4863" w:author="Arjan" w:date="2014-11-17T18:46:00Z"/>
                <w:rFonts w:ascii="Arial" w:eastAsia="Times New Roman" w:hAnsi="Arial" w:cs="Arial"/>
                <w:color w:val="000000"/>
                <w:sz w:val="20"/>
                <w:szCs w:val="20"/>
              </w:rPr>
            </w:pPr>
            <w:ins w:id="4864" w:author="Arjan" w:date="2014-11-17T18:46:00Z">
              <w:r w:rsidRPr="00F64D19">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7068B6DA" w14:textId="77777777" w:rsidR="00A02015" w:rsidRPr="00F64D19" w:rsidRDefault="00A02015" w:rsidP="00A02015">
            <w:pPr>
              <w:autoSpaceDE w:val="0"/>
              <w:autoSpaceDN w:val="0"/>
              <w:adjustRightInd w:val="0"/>
              <w:spacing w:after="0" w:line="240" w:lineRule="auto"/>
              <w:rPr>
                <w:ins w:id="4865" w:author="Arjan" w:date="2014-11-17T18:46:00Z"/>
                <w:rFonts w:ascii="Arial" w:eastAsia="Times New Roman" w:hAnsi="Arial" w:cs="Arial"/>
                <w:color w:val="000000"/>
                <w:sz w:val="20"/>
                <w:szCs w:val="20"/>
              </w:rPr>
            </w:pPr>
          </w:p>
        </w:tc>
      </w:tr>
      <w:tr w:rsidR="00A02015" w:rsidRPr="00F64D19" w14:paraId="72D8B95D" w14:textId="77777777" w:rsidTr="00A02015">
        <w:trPr>
          <w:ins w:id="4866" w:author="Arjan" w:date="2014-11-17T18:46:00Z"/>
        </w:trPr>
        <w:tc>
          <w:tcPr>
            <w:tcW w:w="3780" w:type="dxa"/>
            <w:tcBorders>
              <w:top w:val="nil"/>
              <w:left w:val="nil"/>
              <w:bottom w:val="nil"/>
              <w:right w:val="nil"/>
            </w:tcBorders>
          </w:tcPr>
          <w:p w14:paraId="1A48BB39" w14:textId="77777777" w:rsidR="00A02015" w:rsidRPr="00F64D19" w:rsidRDefault="00A02015" w:rsidP="00A02015">
            <w:pPr>
              <w:autoSpaceDE w:val="0"/>
              <w:autoSpaceDN w:val="0"/>
              <w:adjustRightInd w:val="0"/>
              <w:spacing w:after="0" w:line="240" w:lineRule="auto"/>
              <w:rPr>
                <w:ins w:id="4867" w:author="Arjan" w:date="2014-11-17T18:46:00Z"/>
                <w:rFonts w:ascii="Arial" w:eastAsia="Times New Roman" w:hAnsi="Arial" w:cs="Arial"/>
                <w:b/>
                <w:bCs/>
                <w:color w:val="000000"/>
                <w:sz w:val="20"/>
                <w:szCs w:val="20"/>
              </w:rPr>
            </w:pPr>
          </w:p>
        </w:tc>
        <w:tc>
          <w:tcPr>
            <w:tcW w:w="5580" w:type="dxa"/>
            <w:tcBorders>
              <w:top w:val="nil"/>
              <w:left w:val="nil"/>
              <w:bottom w:val="nil"/>
              <w:right w:val="nil"/>
            </w:tcBorders>
          </w:tcPr>
          <w:p w14:paraId="73432B15" w14:textId="77777777" w:rsidR="00A02015" w:rsidRPr="00F64D19" w:rsidRDefault="00A02015" w:rsidP="00A02015">
            <w:pPr>
              <w:autoSpaceDE w:val="0"/>
              <w:autoSpaceDN w:val="0"/>
              <w:adjustRightInd w:val="0"/>
              <w:spacing w:after="0" w:line="240" w:lineRule="auto"/>
              <w:rPr>
                <w:ins w:id="4868" w:author="Arjan" w:date="2014-11-17T18:46:00Z"/>
                <w:rFonts w:ascii="Arial" w:eastAsia="Times New Roman" w:hAnsi="Arial" w:cs="Arial"/>
                <w:color w:val="000000"/>
                <w:sz w:val="20"/>
                <w:szCs w:val="20"/>
              </w:rPr>
            </w:pPr>
          </w:p>
        </w:tc>
      </w:tr>
      <w:tr w:rsidR="00A02015" w:rsidRPr="00F64D19" w14:paraId="09B24078" w14:textId="77777777" w:rsidTr="00A02015">
        <w:trPr>
          <w:ins w:id="4869" w:author="Arjan" w:date="2014-11-17T18:46:00Z"/>
        </w:trPr>
        <w:tc>
          <w:tcPr>
            <w:tcW w:w="3780" w:type="dxa"/>
            <w:tcBorders>
              <w:top w:val="nil"/>
              <w:left w:val="nil"/>
              <w:bottom w:val="nil"/>
              <w:right w:val="nil"/>
            </w:tcBorders>
          </w:tcPr>
          <w:p w14:paraId="7F4C24FC" w14:textId="77777777" w:rsidR="00A02015" w:rsidRPr="00F64D19" w:rsidRDefault="00A02015" w:rsidP="00A02015">
            <w:pPr>
              <w:autoSpaceDE w:val="0"/>
              <w:autoSpaceDN w:val="0"/>
              <w:adjustRightInd w:val="0"/>
              <w:spacing w:after="0" w:line="240" w:lineRule="auto"/>
              <w:rPr>
                <w:ins w:id="4870" w:author="Arjan" w:date="2014-11-17T18:46:00Z"/>
                <w:rFonts w:ascii="Arial" w:eastAsia="Times New Roman" w:hAnsi="Arial" w:cs="Arial"/>
                <w:color w:val="000000"/>
                <w:sz w:val="20"/>
                <w:szCs w:val="20"/>
              </w:rPr>
            </w:pPr>
            <w:ins w:id="4871" w:author="Arjan" w:date="2014-11-17T18:46:00Z">
              <w:r w:rsidRPr="00F64D19">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2733CFA9" w14:textId="77777777" w:rsidR="00A02015" w:rsidRPr="00F64D19" w:rsidRDefault="00A02015" w:rsidP="00A02015">
            <w:pPr>
              <w:autoSpaceDE w:val="0"/>
              <w:autoSpaceDN w:val="0"/>
              <w:adjustRightInd w:val="0"/>
              <w:spacing w:after="0" w:line="240" w:lineRule="auto"/>
              <w:rPr>
                <w:ins w:id="4872" w:author="Arjan" w:date="2014-11-17T18:46:00Z"/>
                <w:rFonts w:ascii="Arial" w:eastAsia="Times New Roman" w:hAnsi="Arial" w:cs="Arial"/>
                <w:color w:val="000000"/>
                <w:sz w:val="20"/>
                <w:szCs w:val="20"/>
              </w:rPr>
            </w:pPr>
            <w:ins w:id="4873" w:author="Arjan" w:date="2014-11-17T18:47:00Z">
              <w:r>
                <w:rPr>
                  <w:rFonts w:ascii="Arial" w:hAnsi="Arial" w:cs="Arial"/>
                  <w:sz w:val="20"/>
                  <w:szCs w:val="20"/>
                  <w:lang w:val="en-AU"/>
                </w:rPr>
                <w:t>verschijningsvorm</w:t>
              </w:r>
            </w:ins>
          </w:p>
        </w:tc>
      </w:tr>
      <w:tr w:rsidR="00A02015" w:rsidRPr="00F64D19" w14:paraId="0CE726CD" w14:textId="77777777" w:rsidTr="00A02015">
        <w:trPr>
          <w:ins w:id="4874" w:author="Arjan" w:date="2014-11-17T18:46:00Z"/>
        </w:trPr>
        <w:tc>
          <w:tcPr>
            <w:tcW w:w="3780" w:type="dxa"/>
            <w:tcBorders>
              <w:top w:val="nil"/>
              <w:left w:val="nil"/>
              <w:bottom w:val="nil"/>
              <w:right w:val="nil"/>
            </w:tcBorders>
          </w:tcPr>
          <w:p w14:paraId="165FE64E" w14:textId="77777777" w:rsidR="00A02015" w:rsidRPr="00F64D19" w:rsidRDefault="00A02015" w:rsidP="00A02015">
            <w:pPr>
              <w:autoSpaceDE w:val="0"/>
              <w:autoSpaceDN w:val="0"/>
              <w:adjustRightInd w:val="0"/>
              <w:spacing w:after="0" w:line="240" w:lineRule="auto"/>
              <w:rPr>
                <w:ins w:id="4875" w:author="Arjan" w:date="2014-11-17T18:46:00Z"/>
                <w:rFonts w:ascii="Arial" w:eastAsia="Times New Roman" w:hAnsi="Arial" w:cs="Arial"/>
                <w:b/>
                <w:bCs/>
                <w:color w:val="000000"/>
                <w:sz w:val="20"/>
                <w:szCs w:val="20"/>
              </w:rPr>
            </w:pPr>
          </w:p>
        </w:tc>
        <w:tc>
          <w:tcPr>
            <w:tcW w:w="5580" w:type="dxa"/>
            <w:tcBorders>
              <w:top w:val="nil"/>
              <w:left w:val="nil"/>
              <w:bottom w:val="nil"/>
              <w:right w:val="nil"/>
            </w:tcBorders>
          </w:tcPr>
          <w:p w14:paraId="78130657" w14:textId="77777777" w:rsidR="00A02015" w:rsidRPr="00F64D19" w:rsidRDefault="00A02015" w:rsidP="00A02015">
            <w:pPr>
              <w:autoSpaceDE w:val="0"/>
              <w:autoSpaceDN w:val="0"/>
              <w:adjustRightInd w:val="0"/>
              <w:spacing w:after="0" w:line="240" w:lineRule="auto"/>
              <w:rPr>
                <w:ins w:id="4876" w:author="Arjan" w:date="2014-11-17T18:46:00Z"/>
                <w:rFonts w:ascii="Arial" w:eastAsia="Times New Roman" w:hAnsi="Arial" w:cs="Arial"/>
                <w:color w:val="000000"/>
                <w:sz w:val="20"/>
                <w:szCs w:val="20"/>
              </w:rPr>
            </w:pPr>
          </w:p>
        </w:tc>
      </w:tr>
      <w:tr w:rsidR="00A02015" w:rsidRPr="00AE1A91" w14:paraId="013CEC9F" w14:textId="77777777" w:rsidTr="00A02015">
        <w:trPr>
          <w:ins w:id="4877" w:author="Arjan" w:date="2014-11-17T18:46:00Z"/>
        </w:trPr>
        <w:tc>
          <w:tcPr>
            <w:tcW w:w="3780" w:type="dxa"/>
            <w:tcBorders>
              <w:top w:val="nil"/>
              <w:left w:val="nil"/>
              <w:bottom w:val="nil"/>
              <w:right w:val="nil"/>
            </w:tcBorders>
          </w:tcPr>
          <w:p w14:paraId="1AC84F3B" w14:textId="77777777" w:rsidR="00A02015" w:rsidRPr="00F64D19" w:rsidRDefault="00A02015" w:rsidP="00A02015">
            <w:pPr>
              <w:autoSpaceDE w:val="0"/>
              <w:autoSpaceDN w:val="0"/>
              <w:adjustRightInd w:val="0"/>
              <w:spacing w:after="0" w:line="240" w:lineRule="auto"/>
              <w:rPr>
                <w:ins w:id="4878" w:author="Arjan" w:date="2014-11-17T18:46:00Z"/>
                <w:rFonts w:ascii="Arial" w:eastAsia="Times New Roman" w:hAnsi="Arial" w:cs="Arial"/>
                <w:color w:val="000000"/>
                <w:sz w:val="20"/>
                <w:szCs w:val="20"/>
              </w:rPr>
            </w:pPr>
            <w:ins w:id="4879" w:author="Arjan" w:date="2014-11-17T18:46:00Z">
              <w:r w:rsidRPr="00F64D19">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11944C39" w14:textId="77777777" w:rsidR="00A02015" w:rsidRPr="00DD0F4F" w:rsidRDefault="00DA5D93" w:rsidP="00F50BEB">
            <w:pPr>
              <w:autoSpaceDE w:val="0"/>
              <w:autoSpaceDN w:val="0"/>
              <w:adjustRightInd w:val="0"/>
              <w:spacing w:after="0" w:line="240" w:lineRule="auto"/>
              <w:rPr>
                <w:ins w:id="4880" w:author="Arjan" w:date="2014-11-17T18:46:00Z"/>
                <w:rFonts w:ascii="Arial" w:eastAsia="Times New Roman" w:hAnsi="Arial" w:cs="Arial"/>
                <w:color w:val="000000"/>
                <w:sz w:val="20"/>
                <w:szCs w:val="20"/>
                <w:lang w:val="nl-NL"/>
              </w:rPr>
            </w:pPr>
            <w:ins w:id="4881" w:author="Arjan" w:date="2014-11-17T18:46:00Z">
              <w:r w:rsidRPr="00F64D19">
                <w:rPr>
                  <w:rFonts w:ascii="Arial" w:hAnsi="Arial" w:cs="Arial"/>
                  <w:sz w:val="20"/>
                  <w:szCs w:val="20"/>
                  <w:lang w:val="en-AU"/>
                </w:rPr>
                <w:fldChar w:fldCharType="begin" w:fldLock="1"/>
              </w:r>
              <w:r w:rsidR="00A02015" w:rsidRPr="00DD0F4F">
                <w:rPr>
                  <w:rFonts w:ascii="Arial" w:hAnsi="Arial" w:cs="Arial"/>
                  <w:sz w:val="20"/>
                  <w:szCs w:val="20"/>
                  <w:lang w:val="nl-NL"/>
                </w:rPr>
                <w:instrText xml:space="preserve">MERGEFIELD </w:instrText>
              </w:r>
              <w:r w:rsidR="00A02015" w:rsidRPr="00DD0F4F">
                <w:rPr>
                  <w:rFonts w:ascii="Arial" w:eastAsia="Times New Roman" w:hAnsi="Arial" w:cs="Arial"/>
                  <w:color w:val="000000"/>
                  <w:sz w:val="20"/>
                  <w:szCs w:val="20"/>
                  <w:lang w:val="nl-NL"/>
                </w:rPr>
                <w:instrText>Att.Notes</w:instrText>
              </w:r>
              <w:r w:rsidRPr="00F64D19">
                <w:rPr>
                  <w:rFonts w:ascii="Arial" w:hAnsi="Arial" w:cs="Arial"/>
                  <w:sz w:val="20"/>
                  <w:szCs w:val="20"/>
                  <w:lang w:val="en-AU"/>
                </w:rPr>
                <w:fldChar w:fldCharType="end"/>
              </w:r>
              <w:r w:rsidR="00A02015" w:rsidRPr="00DD0F4F">
                <w:rPr>
                  <w:rFonts w:ascii="Arial" w:eastAsia="Times New Roman" w:hAnsi="Arial" w:cs="Arial"/>
                  <w:color w:val="610E6A"/>
                  <w:sz w:val="20"/>
                  <w:szCs w:val="20"/>
                  <w:lang w:val="nl-NL"/>
                </w:rPr>
                <w:t xml:space="preserve">De </w:t>
              </w:r>
            </w:ins>
            <w:ins w:id="4882" w:author="Arjan" w:date="2014-11-17T18:49:00Z">
              <w:r w:rsidR="00F50BEB">
                <w:rPr>
                  <w:rFonts w:ascii="Arial" w:eastAsia="Times New Roman" w:hAnsi="Arial" w:cs="Arial"/>
                  <w:color w:val="610E6A"/>
                  <w:sz w:val="20"/>
                  <w:szCs w:val="20"/>
                  <w:lang w:val="nl-NL"/>
                </w:rPr>
                <w:t>essentiële opmaakaspecten van een</w:t>
              </w:r>
            </w:ins>
            <w:ins w:id="4883" w:author="Arjan" w:date="2014-11-17T18:46:00Z">
              <w:r w:rsidR="00A02015" w:rsidRPr="00DD0F4F">
                <w:rPr>
                  <w:rFonts w:ascii="Arial" w:eastAsia="Times New Roman" w:hAnsi="Arial" w:cs="Arial"/>
                  <w:color w:val="610E6A"/>
                  <w:sz w:val="20"/>
                  <w:szCs w:val="20"/>
                  <w:lang w:val="nl-NL"/>
                </w:rPr>
                <w:t xml:space="preserve"> INFORMATIEOBJECT</w:t>
              </w:r>
            </w:ins>
            <w:ins w:id="4884" w:author="Arjan" w:date="2014-11-17T18:49:00Z">
              <w:r w:rsidR="00F50BEB">
                <w:rPr>
                  <w:rFonts w:ascii="Arial" w:eastAsia="Times New Roman" w:hAnsi="Arial" w:cs="Arial"/>
                  <w:color w:val="610E6A"/>
                  <w:sz w:val="20"/>
                  <w:szCs w:val="20"/>
                  <w:lang w:val="nl-NL"/>
                </w:rPr>
                <w:t>.</w:t>
              </w:r>
            </w:ins>
          </w:p>
        </w:tc>
      </w:tr>
      <w:tr w:rsidR="00A02015" w:rsidRPr="00AE1A91" w14:paraId="1AE453E7" w14:textId="77777777" w:rsidTr="00A02015">
        <w:trPr>
          <w:trHeight w:val="230"/>
          <w:ins w:id="4885" w:author="Arjan" w:date="2014-11-17T18:46:00Z"/>
        </w:trPr>
        <w:tc>
          <w:tcPr>
            <w:tcW w:w="3780" w:type="dxa"/>
            <w:tcBorders>
              <w:top w:val="nil"/>
              <w:left w:val="nil"/>
              <w:bottom w:val="nil"/>
              <w:right w:val="nil"/>
            </w:tcBorders>
          </w:tcPr>
          <w:p w14:paraId="194E2EEF" w14:textId="77777777" w:rsidR="00A02015" w:rsidRPr="00DD0F4F" w:rsidRDefault="00A02015" w:rsidP="00A02015">
            <w:pPr>
              <w:autoSpaceDE w:val="0"/>
              <w:autoSpaceDN w:val="0"/>
              <w:adjustRightInd w:val="0"/>
              <w:spacing w:after="0" w:line="240" w:lineRule="auto"/>
              <w:rPr>
                <w:ins w:id="4886" w:author="Arjan" w:date="2014-11-17T18:46: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676B4FE1" w14:textId="77777777" w:rsidR="00A02015" w:rsidRPr="00DD0F4F" w:rsidRDefault="00A02015" w:rsidP="00A02015">
            <w:pPr>
              <w:autoSpaceDE w:val="0"/>
              <w:autoSpaceDN w:val="0"/>
              <w:adjustRightInd w:val="0"/>
              <w:spacing w:after="0" w:line="240" w:lineRule="auto"/>
              <w:rPr>
                <w:ins w:id="4887" w:author="Arjan" w:date="2014-11-17T18:46:00Z"/>
                <w:rFonts w:ascii="Arial" w:eastAsia="Times New Roman" w:hAnsi="Arial" w:cs="Arial"/>
                <w:color w:val="000000"/>
                <w:sz w:val="20"/>
                <w:szCs w:val="20"/>
                <w:lang w:val="nl-NL"/>
              </w:rPr>
            </w:pPr>
          </w:p>
        </w:tc>
      </w:tr>
      <w:tr w:rsidR="00A02015" w:rsidRPr="00AE1A91" w14:paraId="53850F03" w14:textId="77777777" w:rsidTr="00A02015">
        <w:trPr>
          <w:trHeight w:val="230"/>
          <w:ins w:id="4888" w:author="Arjan" w:date="2014-11-17T18:46:00Z"/>
        </w:trPr>
        <w:tc>
          <w:tcPr>
            <w:tcW w:w="3780" w:type="dxa"/>
            <w:tcBorders>
              <w:top w:val="nil"/>
              <w:left w:val="nil"/>
              <w:bottom w:val="nil"/>
              <w:right w:val="nil"/>
            </w:tcBorders>
          </w:tcPr>
          <w:p w14:paraId="447388F4" w14:textId="77777777" w:rsidR="00A02015" w:rsidRPr="00F64D19" w:rsidRDefault="00A02015" w:rsidP="00A02015">
            <w:pPr>
              <w:autoSpaceDE w:val="0"/>
              <w:autoSpaceDN w:val="0"/>
              <w:adjustRightInd w:val="0"/>
              <w:spacing w:after="0" w:line="240" w:lineRule="auto"/>
              <w:rPr>
                <w:ins w:id="4889" w:author="Arjan" w:date="2014-11-17T18:46:00Z"/>
                <w:rFonts w:ascii="Arial" w:eastAsia="Times New Roman" w:hAnsi="Arial" w:cs="Arial"/>
                <w:color w:val="000000"/>
                <w:sz w:val="20"/>
                <w:szCs w:val="20"/>
              </w:rPr>
            </w:pPr>
            <w:ins w:id="4890" w:author="Arjan" w:date="2014-11-17T18:46:00Z">
              <w:r w:rsidRPr="00F64D19">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1F59CFC9" w14:textId="77777777" w:rsidR="00A02015" w:rsidRPr="005561F3" w:rsidRDefault="00A02015" w:rsidP="00A02015">
            <w:pPr>
              <w:autoSpaceDE w:val="0"/>
              <w:autoSpaceDN w:val="0"/>
              <w:adjustRightInd w:val="0"/>
              <w:spacing w:after="0" w:line="240" w:lineRule="auto"/>
              <w:rPr>
                <w:ins w:id="4891" w:author="Arjan" w:date="2014-11-17T18:46:00Z"/>
                <w:rFonts w:ascii="Arial" w:eastAsia="Times New Roman" w:hAnsi="Arial" w:cs="Arial"/>
                <w:color w:val="000000"/>
                <w:sz w:val="20"/>
                <w:szCs w:val="20"/>
                <w:lang w:val="nl-NL"/>
              </w:rPr>
            </w:pPr>
            <w:ins w:id="4892" w:author="Arjan" w:date="2014-11-17T18:48:00Z">
              <w:r w:rsidRPr="00DD0F4F">
                <w:rPr>
                  <w:rFonts w:ascii="Arial" w:eastAsia="Times New Roman" w:hAnsi="Arial" w:cs="Arial"/>
                  <w:color w:val="000000"/>
                  <w:sz w:val="20"/>
                  <w:szCs w:val="20"/>
                  <w:lang w:val="nl-NL"/>
                </w:rPr>
                <w:t>KING o.b.v. Richtlijn Metagegevens Overheidsinformatie</w:t>
              </w:r>
            </w:ins>
            <w:ins w:id="4893" w:author="Arjan" w:date="2014-11-17T18:46:00Z">
              <w:r w:rsidRPr="005561F3">
                <w:rPr>
                  <w:rFonts w:ascii="Arial" w:eastAsia="Times New Roman" w:hAnsi="Arial" w:cs="Arial"/>
                  <w:color w:val="000000"/>
                  <w:sz w:val="20"/>
                  <w:szCs w:val="20"/>
                  <w:lang w:val="nl-NL"/>
                </w:rPr>
                <w:t xml:space="preserve"> </w:t>
              </w:r>
            </w:ins>
          </w:p>
        </w:tc>
      </w:tr>
      <w:tr w:rsidR="00A02015" w:rsidRPr="00AE1A91" w14:paraId="029A58D6" w14:textId="77777777" w:rsidTr="00A02015">
        <w:trPr>
          <w:ins w:id="4894" w:author="Arjan" w:date="2014-11-17T18:46:00Z"/>
        </w:trPr>
        <w:tc>
          <w:tcPr>
            <w:tcW w:w="3780" w:type="dxa"/>
            <w:tcBorders>
              <w:top w:val="nil"/>
              <w:left w:val="nil"/>
              <w:bottom w:val="nil"/>
              <w:right w:val="nil"/>
            </w:tcBorders>
          </w:tcPr>
          <w:p w14:paraId="329DBA63" w14:textId="77777777" w:rsidR="00A02015" w:rsidRPr="005561F3" w:rsidRDefault="00A02015" w:rsidP="00A02015">
            <w:pPr>
              <w:autoSpaceDE w:val="0"/>
              <w:autoSpaceDN w:val="0"/>
              <w:adjustRightInd w:val="0"/>
              <w:spacing w:after="0" w:line="240" w:lineRule="auto"/>
              <w:rPr>
                <w:ins w:id="4895" w:author="Arjan" w:date="2014-11-17T18:46: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680428B3" w14:textId="77777777" w:rsidR="00A02015" w:rsidRPr="005561F3" w:rsidRDefault="00A02015" w:rsidP="00A02015">
            <w:pPr>
              <w:autoSpaceDE w:val="0"/>
              <w:autoSpaceDN w:val="0"/>
              <w:adjustRightInd w:val="0"/>
              <w:spacing w:after="0" w:line="240" w:lineRule="auto"/>
              <w:rPr>
                <w:ins w:id="4896" w:author="Arjan" w:date="2014-11-17T18:46:00Z"/>
                <w:rFonts w:ascii="Arial" w:eastAsia="Times New Roman" w:hAnsi="Arial" w:cs="Arial"/>
                <w:color w:val="000000"/>
                <w:sz w:val="20"/>
                <w:szCs w:val="20"/>
                <w:lang w:val="nl-NL"/>
              </w:rPr>
            </w:pPr>
          </w:p>
        </w:tc>
      </w:tr>
      <w:tr w:rsidR="00A02015" w:rsidRPr="00F64D19" w14:paraId="068E2C45" w14:textId="77777777" w:rsidTr="00A02015">
        <w:trPr>
          <w:ins w:id="4897" w:author="Arjan" w:date="2014-11-17T18:46:00Z"/>
        </w:trPr>
        <w:tc>
          <w:tcPr>
            <w:tcW w:w="3780" w:type="dxa"/>
            <w:tcBorders>
              <w:top w:val="nil"/>
              <w:left w:val="nil"/>
              <w:bottom w:val="nil"/>
              <w:right w:val="nil"/>
            </w:tcBorders>
          </w:tcPr>
          <w:p w14:paraId="764EBC3E" w14:textId="77777777" w:rsidR="00A02015" w:rsidRPr="00F64D19" w:rsidRDefault="00A02015" w:rsidP="00A02015">
            <w:pPr>
              <w:autoSpaceDE w:val="0"/>
              <w:autoSpaceDN w:val="0"/>
              <w:adjustRightInd w:val="0"/>
              <w:spacing w:after="0" w:line="240" w:lineRule="auto"/>
              <w:rPr>
                <w:ins w:id="4898" w:author="Arjan" w:date="2014-11-17T18:46:00Z"/>
                <w:rFonts w:ascii="Arial" w:eastAsia="Times New Roman" w:hAnsi="Arial" w:cs="Arial"/>
                <w:color w:val="000000"/>
                <w:sz w:val="20"/>
                <w:szCs w:val="20"/>
              </w:rPr>
            </w:pPr>
            <w:ins w:id="4899" w:author="Arjan" w:date="2014-11-17T18:46:00Z">
              <w:r w:rsidRPr="00F64D19">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459880B3" w14:textId="77777777" w:rsidR="00A02015" w:rsidRPr="00F64D19" w:rsidRDefault="00A02015" w:rsidP="00F50BEB">
            <w:pPr>
              <w:autoSpaceDE w:val="0"/>
              <w:autoSpaceDN w:val="0"/>
              <w:adjustRightInd w:val="0"/>
              <w:spacing w:after="0" w:line="240" w:lineRule="auto"/>
              <w:rPr>
                <w:ins w:id="4900" w:author="Arjan" w:date="2014-11-17T18:46:00Z"/>
                <w:rFonts w:ascii="Arial" w:eastAsia="Times New Roman" w:hAnsi="Arial" w:cs="Arial"/>
                <w:color w:val="000000"/>
                <w:sz w:val="20"/>
                <w:szCs w:val="20"/>
              </w:rPr>
            </w:pPr>
            <w:ins w:id="4901" w:author="Arjan" w:date="2014-11-17T18:46:00Z">
              <w:r>
                <w:rPr>
                  <w:rFonts w:ascii="Arial" w:eastAsia="Times New Roman" w:hAnsi="Arial" w:cs="Arial"/>
                  <w:color w:val="000000"/>
                  <w:sz w:val="20"/>
                  <w:szCs w:val="20"/>
                </w:rPr>
                <w:t xml:space="preserve">1 </w:t>
              </w:r>
            </w:ins>
            <w:ins w:id="4902" w:author="Arjan" w:date="2014-11-17T18:50:00Z">
              <w:r w:rsidR="00F50BEB">
                <w:rPr>
                  <w:rFonts w:ascii="Arial" w:eastAsia="Times New Roman" w:hAnsi="Arial" w:cs="Arial"/>
                  <w:color w:val="000000"/>
                  <w:sz w:val="20"/>
                  <w:szCs w:val="20"/>
                </w:rPr>
                <w:t>nov</w:t>
              </w:r>
            </w:ins>
            <w:ins w:id="4903" w:author="Arjan" w:date="2014-11-17T18:46:00Z">
              <w:r>
                <w:rPr>
                  <w:rFonts w:ascii="Arial" w:eastAsia="Times New Roman" w:hAnsi="Arial" w:cs="Arial"/>
                  <w:color w:val="000000"/>
                  <w:sz w:val="20"/>
                  <w:szCs w:val="20"/>
                </w:rPr>
                <w:t>ember 2014</w:t>
              </w:r>
            </w:ins>
          </w:p>
        </w:tc>
      </w:tr>
      <w:tr w:rsidR="00A02015" w:rsidRPr="00F64D19" w14:paraId="52990A50" w14:textId="77777777" w:rsidTr="00A02015">
        <w:trPr>
          <w:ins w:id="4904" w:author="Arjan" w:date="2014-11-17T18:46:00Z"/>
        </w:trPr>
        <w:tc>
          <w:tcPr>
            <w:tcW w:w="3780" w:type="dxa"/>
            <w:tcBorders>
              <w:top w:val="nil"/>
              <w:left w:val="nil"/>
              <w:bottom w:val="nil"/>
              <w:right w:val="nil"/>
            </w:tcBorders>
          </w:tcPr>
          <w:p w14:paraId="1745135C" w14:textId="77777777" w:rsidR="00A02015" w:rsidRPr="00F64D19" w:rsidRDefault="00A02015" w:rsidP="00A02015">
            <w:pPr>
              <w:autoSpaceDE w:val="0"/>
              <w:autoSpaceDN w:val="0"/>
              <w:adjustRightInd w:val="0"/>
              <w:spacing w:after="0" w:line="240" w:lineRule="auto"/>
              <w:rPr>
                <w:ins w:id="4905" w:author="Arjan" w:date="2014-11-17T18:46:00Z"/>
                <w:rFonts w:ascii="Arial" w:eastAsia="Times New Roman" w:hAnsi="Arial" w:cs="Arial"/>
                <w:b/>
                <w:bCs/>
                <w:color w:val="000000"/>
                <w:sz w:val="20"/>
                <w:szCs w:val="20"/>
              </w:rPr>
            </w:pPr>
          </w:p>
        </w:tc>
        <w:tc>
          <w:tcPr>
            <w:tcW w:w="5580" w:type="dxa"/>
            <w:tcBorders>
              <w:top w:val="nil"/>
              <w:left w:val="nil"/>
              <w:bottom w:val="nil"/>
              <w:right w:val="nil"/>
            </w:tcBorders>
          </w:tcPr>
          <w:p w14:paraId="50045E0D" w14:textId="77777777" w:rsidR="00A02015" w:rsidRPr="00F64D19" w:rsidRDefault="00A02015" w:rsidP="00A02015">
            <w:pPr>
              <w:autoSpaceDE w:val="0"/>
              <w:autoSpaceDN w:val="0"/>
              <w:adjustRightInd w:val="0"/>
              <w:spacing w:after="0" w:line="240" w:lineRule="auto"/>
              <w:rPr>
                <w:ins w:id="4906" w:author="Arjan" w:date="2014-11-17T18:46:00Z"/>
                <w:rFonts w:ascii="Arial" w:eastAsia="Times New Roman" w:hAnsi="Arial" w:cs="Arial"/>
                <w:color w:val="000000"/>
                <w:sz w:val="20"/>
                <w:szCs w:val="20"/>
              </w:rPr>
            </w:pPr>
          </w:p>
        </w:tc>
      </w:tr>
      <w:tr w:rsidR="00A02015" w:rsidRPr="00AE1A91" w14:paraId="67F4F64E" w14:textId="77777777" w:rsidTr="00A02015">
        <w:trPr>
          <w:ins w:id="4907" w:author="Arjan" w:date="2014-11-17T18:46:00Z"/>
        </w:trPr>
        <w:tc>
          <w:tcPr>
            <w:tcW w:w="3780" w:type="dxa"/>
            <w:tcBorders>
              <w:top w:val="nil"/>
              <w:left w:val="nil"/>
              <w:bottom w:val="nil"/>
              <w:right w:val="nil"/>
            </w:tcBorders>
          </w:tcPr>
          <w:p w14:paraId="542D86FD" w14:textId="77777777" w:rsidR="00A02015" w:rsidRPr="00F64D19" w:rsidRDefault="00A02015" w:rsidP="00A02015">
            <w:pPr>
              <w:autoSpaceDE w:val="0"/>
              <w:autoSpaceDN w:val="0"/>
              <w:adjustRightInd w:val="0"/>
              <w:spacing w:after="0" w:line="240" w:lineRule="auto"/>
              <w:rPr>
                <w:ins w:id="4908" w:author="Arjan" w:date="2014-11-17T18:46:00Z"/>
                <w:rFonts w:ascii="Arial" w:eastAsia="Times New Roman" w:hAnsi="Arial" w:cs="Arial"/>
                <w:color w:val="000000"/>
                <w:sz w:val="20"/>
                <w:szCs w:val="20"/>
              </w:rPr>
            </w:pPr>
            <w:ins w:id="4909" w:author="Arjan" w:date="2014-11-17T18:46:00Z">
              <w:r w:rsidRPr="00F64D19">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71A06F46" w14:textId="77777777" w:rsidR="00F50BEB" w:rsidRPr="005561F3" w:rsidRDefault="00F50BEB" w:rsidP="00F50BEB">
            <w:pPr>
              <w:autoSpaceDE w:val="0"/>
              <w:autoSpaceDN w:val="0"/>
              <w:adjustRightInd w:val="0"/>
              <w:spacing w:after="0" w:line="240" w:lineRule="auto"/>
              <w:rPr>
                <w:ins w:id="4910" w:author="Arjan" w:date="2014-11-17T18:50:00Z"/>
                <w:rFonts w:ascii="Arial" w:eastAsia="Times New Roman" w:hAnsi="Arial" w:cs="Arial"/>
                <w:color w:val="000000"/>
                <w:sz w:val="20"/>
                <w:szCs w:val="20"/>
                <w:lang w:val="nl-NL"/>
              </w:rPr>
            </w:pPr>
            <w:ins w:id="4911" w:author="Arjan" w:date="2014-11-17T18:50:00Z">
              <w:r w:rsidRPr="005561F3">
                <w:rPr>
                  <w:rFonts w:ascii="Arial" w:eastAsia="Times New Roman" w:hAnsi="Arial" w:cs="Arial"/>
                  <w:color w:val="000000"/>
                  <w:sz w:val="20"/>
                  <w:szCs w:val="20"/>
                  <w:lang w:val="nl-NL"/>
                </w:rPr>
                <w:t xml:space="preserve">De essentiële opmaakaspecten (zoals lay-out,  kleurgebruik bij kaarten, etc) dienen te worden vastgelegd als het kennis hebben van de opmaakaspecten van belang is voor het juist kunnen interpreteren van de inhoud van het </w:t>
              </w:r>
            </w:ins>
            <w:ins w:id="4912" w:author="Arjan" w:date="2014-11-17T18:55:00Z">
              <w:r w:rsidR="006C6C52" w:rsidRPr="005561F3">
                <w:rPr>
                  <w:rFonts w:ascii="Arial" w:eastAsia="Times New Roman" w:hAnsi="Arial" w:cs="Arial"/>
                  <w:color w:val="000000"/>
                  <w:sz w:val="20"/>
                  <w:szCs w:val="20"/>
                  <w:lang w:val="nl-NL"/>
                </w:rPr>
                <w:t>informatieobject</w:t>
              </w:r>
            </w:ins>
            <w:ins w:id="4913" w:author="Arjan" w:date="2014-11-17T18:50:00Z">
              <w:r w:rsidRPr="005561F3">
                <w:rPr>
                  <w:rFonts w:ascii="Arial" w:eastAsia="Times New Roman" w:hAnsi="Arial" w:cs="Arial"/>
                  <w:color w:val="000000"/>
                  <w:sz w:val="20"/>
                  <w:szCs w:val="20"/>
                  <w:lang w:val="nl-NL"/>
                </w:rPr>
                <w:t>. Deze opmaakaspecten worden bijvoorbeeld in sjablonen en stylesheets bepaald. Ook kan het gaan om de legenda bij een kaart.</w:t>
              </w:r>
            </w:ins>
          </w:p>
          <w:p w14:paraId="32D9C8B1" w14:textId="77777777" w:rsidR="00A02015" w:rsidRPr="00DD0F4F" w:rsidRDefault="00F50BEB" w:rsidP="00F50BEB">
            <w:pPr>
              <w:autoSpaceDE w:val="0"/>
              <w:autoSpaceDN w:val="0"/>
              <w:adjustRightInd w:val="0"/>
              <w:spacing w:after="0" w:line="240" w:lineRule="auto"/>
              <w:rPr>
                <w:ins w:id="4914" w:author="Arjan" w:date="2014-11-17T18:46:00Z"/>
                <w:rFonts w:ascii="Arial" w:eastAsia="Times New Roman" w:hAnsi="Arial" w:cs="Arial"/>
                <w:color w:val="000000"/>
                <w:sz w:val="20"/>
                <w:szCs w:val="20"/>
                <w:lang w:val="nl-NL"/>
              </w:rPr>
            </w:pPr>
            <w:ins w:id="4915" w:author="Arjan" w:date="2014-11-17T18:50:00Z">
              <w:r w:rsidRPr="005561F3">
                <w:rPr>
                  <w:rFonts w:ascii="Arial" w:eastAsia="Times New Roman" w:hAnsi="Arial" w:cs="Arial"/>
                  <w:color w:val="000000"/>
                  <w:sz w:val="20"/>
                  <w:szCs w:val="20"/>
                  <w:lang w:val="nl-NL"/>
                </w:rPr>
                <w:t xml:space="preserve">Vermeld worden bijvoorbeeld de naam van de handreiking waarin het kleurgebruik van bepaalde kaarten wordt voorgeschreven, de naam van een sjabloon of stylesheet, de verwijzing naar het International Color Consortium (ICC) voor </w:t>
              </w:r>
              <w:r w:rsidRPr="005561F3">
                <w:rPr>
                  <w:rFonts w:ascii="Arial" w:eastAsia="Times New Roman" w:hAnsi="Arial" w:cs="Arial"/>
                  <w:color w:val="000000"/>
                  <w:sz w:val="20"/>
                  <w:szCs w:val="20"/>
                  <w:lang w:val="nl-NL"/>
                </w:rPr>
                <w:lastRenderedPageBreak/>
                <w:t>de gehanteerde kleuren of het aantal dpi (dots per inch) waarin de afbeelding tot stand is gekomen.</w:t>
              </w:r>
            </w:ins>
          </w:p>
        </w:tc>
      </w:tr>
      <w:tr w:rsidR="00A02015" w:rsidRPr="00AE1A91" w14:paraId="210BF40C" w14:textId="77777777" w:rsidTr="00A02015">
        <w:trPr>
          <w:ins w:id="4916" w:author="Arjan" w:date="2014-11-17T18:46:00Z"/>
        </w:trPr>
        <w:tc>
          <w:tcPr>
            <w:tcW w:w="3780" w:type="dxa"/>
            <w:tcBorders>
              <w:top w:val="nil"/>
              <w:left w:val="nil"/>
              <w:bottom w:val="nil"/>
              <w:right w:val="nil"/>
            </w:tcBorders>
          </w:tcPr>
          <w:p w14:paraId="3B99FD88" w14:textId="77777777" w:rsidR="00A02015" w:rsidRPr="00DD0F4F" w:rsidRDefault="00A02015" w:rsidP="00A02015">
            <w:pPr>
              <w:autoSpaceDE w:val="0"/>
              <w:autoSpaceDN w:val="0"/>
              <w:adjustRightInd w:val="0"/>
              <w:spacing w:after="0" w:line="240" w:lineRule="auto"/>
              <w:rPr>
                <w:ins w:id="4917" w:author="Arjan" w:date="2014-11-17T18:46: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1DA0132A" w14:textId="77777777" w:rsidR="00A02015" w:rsidRPr="00DD0F4F" w:rsidRDefault="00A02015" w:rsidP="00A02015">
            <w:pPr>
              <w:autoSpaceDE w:val="0"/>
              <w:autoSpaceDN w:val="0"/>
              <w:adjustRightInd w:val="0"/>
              <w:spacing w:after="0" w:line="240" w:lineRule="auto"/>
              <w:rPr>
                <w:ins w:id="4918" w:author="Arjan" w:date="2014-11-17T18:46:00Z"/>
                <w:rFonts w:ascii="Arial" w:eastAsia="Times New Roman" w:hAnsi="Arial" w:cs="Arial"/>
                <w:color w:val="000000"/>
                <w:sz w:val="20"/>
                <w:szCs w:val="20"/>
                <w:lang w:val="nl-NL"/>
              </w:rPr>
            </w:pPr>
          </w:p>
        </w:tc>
      </w:tr>
      <w:tr w:rsidR="00A02015" w:rsidRPr="00F64D19" w14:paraId="66C76F00" w14:textId="77777777" w:rsidTr="00A02015">
        <w:trPr>
          <w:ins w:id="4919" w:author="Arjan" w:date="2014-11-17T18:46:00Z"/>
        </w:trPr>
        <w:tc>
          <w:tcPr>
            <w:tcW w:w="3780" w:type="dxa"/>
            <w:tcBorders>
              <w:top w:val="nil"/>
              <w:left w:val="nil"/>
              <w:bottom w:val="nil"/>
              <w:right w:val="nil"/>
            </w:tcBorders>
          </w:tcPr>
          <w:p w14:paraId="629E3644" w14:textId="77777777" w:rsidR="00A02015" w:rsidRPr="00F64D19" w:rsidRDefault="00A02015" w:rsidP="00A02015">
            <w:pPr>
              <w:autoSpaceDE w:val="0"/>
              <w:autoSpaceDN w:val="0"/>
              <w:adjustRightInd w:val="0"/>
              <w:spacing w:after="0" w:line="240" w:lineRule="auto"/>
              <w:rPr>
                <w:ins w:id="4920" w:author="Arjan" w:date="2014-11-17T18:46:00Z"/>
                <w:rFonts w:ascii="Arial" w:eastAsia="Times New Roman" w:hAnsi="Arial" w:cs="Arial"/>
                <w:color w:val="000000"/>
                <w:sz w:val="20"/>
                <w:szCs w:val="20"/>
              </w:rPr>
            </w:pPr>
            <w:ins w:id="4921" w:author="Arjan" w:date="2014-11-17T18:46:00Z">
              <w:r w:rsidRPr="00F64D19">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6A94BA99" w14:textId="77777777" w:rsidR="00A02015" w:rsidRPr="00F64D19" w:rsidRDefault="00F50BEB" w:rsidP="00A02015">
            <w:pPr>
              <w:autoSpaceDE w:val="0"/>
              <w:autoSpaceDN w:val="0"/>
              <w:adjustRightInd w:val="0"/>
              <w:spacing w:after="0" w:line="240" w:lineRule="auto"/>
              <w:rPr>
                <w:ins w:id="4922" w:author="Arjan" w:date="2014-11-17T18:46:00Z"/>
                <w:rFonts w:ascii="Arial" w:eastAsia="Times New Roman" w:hAnsi="Arial" w:cs="Arial"/>
                <w:color w:val="000000"/>
                <w:sz w:val="20"/>
                <w:szCs w:val="20"/>
              </w:rPr>
            </w:pPr>
            <w:ins w:id="4923" w:author="Arjan" w:date="2014-11-17T18:51:00Z">
              <w:r>
                <w:rPr>
                  <w:rFonts w:ascii="Arial" w:hAnsi="Arial" w:cs="Arial"/>
                  <w:sz w:val="20"/>
                  <w:szCs w:val="20"/>
                  <w:lang w:val="en-AU"/>
                </w:rPr>
                <w:t>String</w:t>
              </w:r>
            </w:ins>
          </w:p>
        </w:tc>
      </w:tr>
      <w:tr w:rsidR="00A02015" w:rsidRPr="00F64D19" w14:paraId="0FCC951C" w14:textId="77777777" w:rsidTr="00A02015">
        <w:trPr>
          <w:trHeight w:val="230"/>
          <w:ins w:id="4924" w:author="Arjan" w:date="2014-11-17T18:46:00Z"/>
        </w:trPr>
        <w:tc>
          <w:tcPr>
            <w:tcW w:w="3780" w:type="dxa"/>
            <w:tcBorders>
              <w:top w:val="nil"/>
              <w:left w:val="nil"/>
              <w:bottom w:val="nil"/>
              <w:right w:val="nil"/>
            </w:tcBorders>
          </w:tcPr>
          <w:p w14:paraId="0BFA30AA" w14:textId="77777777" w:rsidR="00A02015" w:rsidRPr="00F64D19" w:rsidRDefault="00A02015" w:rsidP="00A02015">
            <w:pPr>
              <w:autoSpaceDE w:val="0"/>
              <w:autoSpaceDN w:val="0"/>
              <w:adjustRightInd w:val="0"/>
              <w:spacing w:after="0" w:line="240" w:lineRule="auto"/>
              <w:rPr>
                <w:ins w:id="4925" w:author="Arjan" w:date="2014-11-17T18:46:00Z"/>
                <w:rFonts w:ascii="Arial" w:eastAsia="Times New Roman" w:hAnsi="Arial" w:cs="Arial"/>
                <w:b/>
                <w:bCs/>
                <w:color w:val="000000"/>
                <w:sz w:val="20"/>
                <w:szCs w:val="20"/>
              </w:rPr>
            </w:pPr>
          </w:p>
        </w:tc>
        <w:tc>
          <w:tcPr>
            <w:tcW w:w="5580" w:type="dxa"/>
            <w:tcBorders>
              <w:top w:val="nil"/>
              <w:left w:val="nil"/>
              <w:bottom w:val="nil"/>
              <w:right w:val="nil"/>
            </w:tcBorders>
          </w:tcPr>
          <w:p w14:paraId="18299F2F" w14:textId="77777777" w:rsidR="00A02015" w:rsidRPr="00F64D19" w:rsidRDefault="00A02015" w:rsidP="00A02015">
            <w:pPr>
              <w:autoSpaceDE w:val="0"/>
              <w:autoSpaceDN w:val="0"/>
              <w:adjustRightInd w:val="0"/>
              <w:spacing w:after="0" w:line="240" w:lineRule="auto"/>
              <w:rPr>
                <w:ins w:id="4926" w:author="Arjan" w:date="2014-11-17T18:46:00Z"/>
                <w:rFonts w:ascii="Arial" w:eastAsia="Times New Roman" w:hAnsi="Arial" w:cs="Arial"/>
                <w:color w:val="000000"/>
                <w:sz w:val="20"/>
                <w:szCs w:val="20"/>
              </w:rPr>
            </w:pPr>
          </w:p>
        </w:tc>
      </w:tr>
      <w:tr w:rsidR="00A02015" w:rsidRPr="00F64D19" w14:paraId="2A66B047" w14:textId="77777777" w:rsidTr="00A02015">
        <w:trPr>
          <w:trHeight w:val="230"/>
          <w:ins w:id="4927" w:author="Arjan" w:date="2014-11-17T18:46:00Z"/>
        </w:trPr>
        <w:tc>
          <w:tcPr>
            <w:tcW w:w="3780" w:type="dxa"/>
            <w:tcBorders>
              <w:top w:val="nil"/>
              <w:left w:val="nil"/>
              <w:bottom w:val="nil"/>
              <w:right w:val="nil"/>
            </w:tcBorders>
          </w:tcPr>
          <w:p w14:paraId="36810E24" w14:textId="77777777" w:rsidR="00A02015" w:rsidRPr="00F64D19" w:rsidRDefault="00A02015" w:rsidP="00A02015">
            <w:pPr>
              <w:autoSpaceDE w:val="0"/>
              <w:autoSpaceDN w:val="0"/>
              <w:adjustRightInd w:val="0"/>
              <w:spacing w:after="0" w:line="240" w:lineRule="auto"/>
              <w:rPr>
                <w:ins w:id="4928" w:author="Arjan" w:date="2014-11-17T18:46:00Z"/>
                <w:rFonts w:ascii="Arial" w:eastAsia="Times New Roman" w:hAnsi="Arial" w:cs="Arial"/>
                <w:color w:val="000000"/>
                <w:sz w:val="20"/>
                <w:szCs w:val="20"/>
              </w:rPr>
            </w:pPr>
            <w:ins w:id="4929" w:author="Arjan" w:date="2014-11-17T18:46:00Z">
              <w:r w:rsidRPr="00F64D19">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1008530C" w14:textId="77777777" w:rsidR="00A02015" w:rsidRPr="005D189E" w:rsidRDefault="00F50BEB" w:rsidP="00A02015">
            <w:pPr>
              <w:spacing w:after="0" w:line="240" w:lineRule="auto"/>
              <w:rPr>
                <w:ins w:id="4930" w:author="Arjan" w:date="2014-11-17T18:46:00Z"/>
                <w:noProof/>
              </w:rPr>
            </w:pPr>
            <w:ins w:id="4931" w:author="Arjan" w:date="2014-11-17T18:51:00Z">
              <w:r>
                <w:rPr>
                  <w:noProof/>
                </w:rPr>
                <w:t>-</w:t>
              </w:r>
            </w:ins>
          </w:p>
        </w:tc>
      </w:tr>
      <w:tr w:rsidR="00A02015" w:rsidRPr="00F64D19" w14:paraId="06772755" w14:textId="77777777" w:rsidTr="00A02015">
        <w:trPr>
          <w:trHeight w:val="215"/>
          <w:ins w:id="4932" w:author="Arjan" w:date="2014-11-17T18:46:00Z"/>
        </w:trPr>
        <w:tc>
          <w:tcPr>
            <w:tcW w:w="3780" w:type="dxa"/>
            <w:tcBorders>
              <w:top w:val="nil"/>
              <w:left w:val="nil"/>
              <w:bottom w:val="nil"/>
              <w:right w:val="nil"/>
            </w:tcBorders>
          </w:tcPr>
          <w:p w14:paraId="4085611F" w14:textId="77777777" w:rsidR="00A02015" w:rsidRPr="00F64D19" w:rsidRDefault="00A02015" w:rsidP="00A02015">
            <w:pPr>
              <w:autoSpaceDE w:val="0"/>
              <w:autoSpaceDN w:val="0"/>
              <w:adjustRightInd w:val="0"/>
              <w:spacing w:after="0" w:line="240" w:lineRule="auto"/>
              <w:rPr>
                <w:ins w:id="4933" w:author="Arjan" w:date="2014-11-17T18:46:00Z"/>
                <w:rFonts w:ascii="Arial" w:eastAsia="Times New Roman" w:hAnsi="Arial" w:cs="Arial"/>
                <w:b/>
                <w:bCs/>
                <w:color w:val="000000"/>
                <w:sz w:val="20"/>
                <w:szCs w:val="20"/>
              </w:rPr>
            </w:pPr>
          </w:p>
        </w:tc>
        <w:tc>
          <w:tcPr>
            <w:tcW w:w="5580" w:type="dxa"/>
            <w:tcBorders>
              <w:top w:val="nil"/>
              <w:left w:val="nil"/>
              <w:bottom w:val="nil"/>
              <w:right w:val="nil"/>
            </w:tcBorders>
          </w:tcPr>
          <w:p w14:paraId="57EBA71F" w14:textId="77777777" w:rsidR="00A02015" w:rsidRPr="00F64D19" w:rsidRDefault="00A02015" w:rsidP="00A02015">
            <w:pPr>
              <w:autoSpaceDE w:val="0"/>
              <w:autoSpaceDN w:val="0"/>
              <w:adjustRightInd w:val="0"/>
              <w:spacing w:after="0" w:line="240" w:lineRule="auto"/>
              <w:rPr>
                <w:ins w:id="4934" w:author="Arjan" w:date="2014-11-17T18:46:00Z"/>
                <w:rFonts w:ascii="Arial" w:eastAsia="Times New Roman" w:hAnsi="Arial" w:cs="Arial"/>
                <w:color w:val="000000"/>
                <w:sz w:val="20"/>
                <w:szCs w:val="20"/>
              </w:rPr>
            </w:pPr>
          </w:p>
        </w:tc>
      </w:tr>
      <w:tr w:rsidR="00A02015" w:rsidRPr="00F64D19" w14:paraId="00CBC69C" w14:textId="77777777" w:rsidTr="00A02015">
        <w:trPr>
          <w:trHeight w:val="215"/>
          <w:ins w:id="4935" w:author="Arjan" w:date="2014-11-17T18:46:00Z"/>
        </w:trPr>
        <w:tc>
          <w:tcPr>
            <w:tcW w:w="3780" w:type="dxa"/>
            <w:tcBorders>
              <w:top w:val="nil"/>
              <w:left w:val="nil"/>
              <w:bottom w:val="nil"/>
              <w:right w:val="nil"/>
            </w:tcBorders>
          </w:tcPr>
          <w:p w14:paraId="242C9DE7" w14:textId="77777777" w:rsidR="00A02015" w:rsidRPr="00F64D19" w:rsidRDefault="00A02015" w:rsidP="00A02015">
            <w:pPr>
              <w:autoSpaceDE w:val="0"/>
              <w:autoSpaceDN w:val="0"/>
              <w:adjustRightInd w:val="0"/>
              <w:spacing w:after="0" w:line="240" w:lineRule="auto"/>
              <w:rPr>
                <w:ins w:id="4936" w:author="Arjan" w:date="2014-11-17T18:46:00Z"/>
                <w:rFonts w:ascii="Arial" w:eastAsia="Times New Roman" w:hAnsi="Arial" w:cs="Arial"/>
                <w:color w:val="000000"/>
                <w:sz w:val="20"/>
                <w:szCs w:val="20"/>
              </w:rPr>
            </w:pPr>
            <w:ins w:id="4937" w:author="Arjan" w:date="2014-11-17T18:46:00Z">
              <w:r w:rsidRPr="00F64D19">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5EB27F55" w14:textId="77777777" w:rsidR="00A02015" w:rsidRPr="00F64D19" w:rsidRDefault="00A02015" w:rsidP="00A02015">
            <w:pPr>
              <w:autoSpaceDE w:val="0"/>
              <w:autoSpaceDN w:val="0"/>
              <w:adjustRightInd w:val="0"/>
              <w:spacing w:after="0" w:line="240" w:lineRule="auto"/>
              <w:rPr>
                <w:ins w:id="4938" w:author="Arjan" w:date="2014-11-17T18:46:00Z"/>
                <w:rFonts w:ascii="Arial" w:eastAsia="Times New Roman" w:hAnsi="Arial" w:cs="Arial"/>
                <w:color w:val="000000"/>
                <w:sz w:val="20"/>
                <w:szCs w:val="20"/>
              </w:rPr>
            </w:pPr>
            <w:ins w:id="4939" w:author="Arjan" w:date="2014-11-17T18:46:00Z">
              <w:r>
                <w:rPr>
                  <w:rFonts w:ascii="Arial" w:eastAsia="Times New Roman" w:hAnsi="Arial" w:cs="Arial"/>
                  <w:color w:val="000000"/>
                  <w:sz w:val="20"/>
                  <w:szCs w:val="20"/>
                </w:rPr>
                <w:t>Nee</w:t>
              </w:r>
            </w:ins>
          </w:p>
        </w:tc>
      </w:tr>
      <w:tr w:rsidR="00A02015" w:rsidRPr="00F64D19" w14:paraId="6D2D8A92" w14:textId="77777777" w:rsidTr="00A02015">
        <w:trPr>
          <w:trHeight w:val="230"/>
          <w:ins w:id="4940" w:author="Arjan" w:date="2014-11-17T18:46:00Z"/>
        </w:trPr>
        <w:tc>
          <w:tcPr>
            <w:tcW w:w="3780" w:type="dxa"/>
            <w:tcBorders>
              <w:top w:val="nil"/>
              <w:left w:val="nil"/>
              <w:bottom w:val="nil"/>
              <w:right w:val="nil"/>
            </w:tcBorders>
          </w:tcPr>
          <w:p w14:paraId="248F0346" w14:textId="77777777" w:rsidR="00A02015" w:rsidRPr="00F64D19" w:rsidRDefault="00A02015" w:rsidP="00A02015">
            <w:pPr>
              <w:autoSpaceDE w:val="0"/>
              <w:autoSpaceDN w:val="0"/>
              <w:adjustRightInd w:val="0"/>
              <w:spacing w:after="0" w:line="240" w:lineRule="auto"/>
              <w:rPr>
                <w:ins w:id="4941" w:author="Arjan" w:date="2014-11-17T18:46:00Z"/>
                <w:rFonts w:ascii="Arial" w:eastAsia="Times New Roman" w:hAnsi="Arial" w:cs="Arial"/>
                <w:b/>
                <w:bCs/>
                <w:color w:val="000000"/>
                <w:sz w:val="20"/>
                <w:szCs w:val="20"/>
              </w:rPr>
            </w:pPr>
          </w:p>
        </w:tc>
        <w:tc>
          <w:tcPr>
            <w:tcW w:w="5580" w:type="dxa"/>
            <w:tcBorders>
              <w:top w:val="nil"/>
              <w:left w:val="nil"/>
              <w:bottom w:val="nil"/>
              <w:right w:val="nil"/>
            </w:tcBorders>
          </w:tcPr>
          <w:p w14:paraId="1D7D5B8A" w14:textId="77777777" w:rsidR="00A02015" w:rsidRPr="00F64D19" w:rsidRDefault="00A02015" w:rsidP="00A02015">
            <w:pPr>
              <w:autoSpaceDE w:val="0"/>
              <w:autoSpaceDN w:val="0"/>
              <w:adjustRightInd w:val="0"/>
              <w:spacing w:after="0" w:line="240" w:lineRule="auto"/>
              <w:rPr>
                <w:ins w:id="4942" w:author="Arjan" w:date="2014-11-17T18:46:00Z"/>
                <w:rFonts w:ascii="Arial" w:eastAsia="Times New Roman" w:hAnsi="Arial" w:cs="Arial"/>
                <w:color w:val="000000"/>
                <w:sz w:val="20"/>
                <w:szCs w:val="20"/>
              </w:rPr>
            </w:pPr>
          </w:p>
        </w:tc>
      </w:tr>
      <w:tr w:rsidR="00A02015" w:rsidRPr="00F64D19" w14:paraId="4F6D2CB6" w14:textId="77777777" w:rsidTr="00A02015">
        <w:trPr>
          <w:trHeight w:val="230"/>
          <w:ins w:id="4943" w:author="Arjan" w:date="2014-11-17T18:46:00Z"/>
        </w:trPr>
        <w:tc>
          <w:tcPr>
            <w:tcW w:w="3780" w:type="dxa"/>
            <w:tcBorders>
              <w:top w:val="nil"/>
              <w:left w:val="nil"/>
              <w:bottom w:val="nil"/>
              <w:right w:val="nil"/>
            </w:tcBorders>
          </w:tcPr>
          <w:p w14:paraId="0729E589" w14:textId="77777777" w:rsidR="00A02015" w:rsidRPr="00F64D19" w:rsidRDefault="00A02015" w:rsidP="00A02015">
            <w:pPr>
              <w:autoSpaceDE w:val="0"/>
              <w:autoSpaceDN w:val="0"/>
              <w:adjustRightInd w:val="0"/>
              <w:spacing w:after="0" w:line="240" w:lineRule="auto"/>
              <w:rPr>
                <w:ins w:id="4944" w:author="Arjan" w:date="2014-11-17T18:46:00Z"/>
                <w:rFonts w:ascii="Arial" w:eastAsia="Times New Roman" w:hAnsi="Arial" w:cs="Arial"/>
                <w:color w:val="000000"/>
                <w:sz w:val="20"/>
                <w:szCs w:val="20"/>
              </w:rPr>
            </w:pPr>
            <w:ins w:id="4945" w:author="Arjan" w:date="2014-11-17T18:46:00Z">
              <w:r w:rsidRPr="00F64D19">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6D577695" w14:textId="77777777" w:rsidR="00A02015" w:rsidRPr="00F64D19" w:rsidRDefault="00A02015" w:rsidP="00A02015">
            <w:pPr>
              <w:autoSpaceDE w:val="0"/>
              <w:autoSpaceDN w:val="0"/>
              <w:adjustRightInd w:val="0"/>
              <w:spacing w:after="0" w:line="240" w:lineRule="auto"/>
              <w:rPr>
                <w:ins w:id="4946" w:author="Arjan" w:date="2014-11-17T18:46:00Z"/>
                <w:rFonts w:ascii="Arial" w:eastAsia="Times New Roman" w:hAnsi="Arial" w:cs="Arial"/>
                <w:color w:val="000000"/>
                <w:sz w:val="20"/>
                <w:szCs w:val="20"/>
              </w:rPr>
            </w:pPr>
            <w:ins w:id="4947" w:author="Arjan" w:date="2014-11-17T18:46:00Z">
              <w:r w:rsidRPr="00F64D19">
                <w:rPr>
                  <w:rFonts w:ascii="Arial" w:eastAsia="Times New Roman" w:hAnsi="Arial" w:cs="Arial"/>
                  <w:color w:val="000000"/>
                  <w:sz w:val="20"/>
                  <w:szCs w:val="20"/>
                </w:rPr>
                <w:t>Nee</w:t>
              </w:r>
            </w:ins>
          </w:p>
        </w:tc>
      </w:tr>
      <w:tr w:rsidR="00A02015" w:rsidRPr="00F64D19" w14:paraId="3355200E" w14:textId="77777777" w:rsidTr="00A02015">
        <w:trPr>
          <w:trHeight w:val="230"/>
          <w:ins w:id="4948" w:author="Arjan" w:date="2014-11-17T18:46:00Z"/>
        </w:trPr>
        <w:tc>
          <w:tcPr>
            <w:tcW w:w="3780" w:type="dxa"/>
            <w:tcBorders>
              <w:top w:val="nil"/>
              <w:left w:val="nil"/>
              <w:bottom w:val="nil"/>
              <w:right w:val="nil"/>
            </w:tcBorders>
          </w:tcPr>
          <w:p w14:paraId="2A592240" w14:textId="77777777" w:rsidR="00A02015" w:rsidRPr="00F64D19" w:rsidRDefault="00A02015" w:rsidP="00A02015">
            <w:pPr>
              <w:autoSpaceDE w:val="0"/>
              <w:autoSpaceDN w:val="0"/>
              <w:adjustRightInd w:val="0"/>
              <w:spacing w:after="0" w:line="240" w:lineRule="auto"/>
              <w:rPr>
                <w:ins w:id="4949" w:author="Arjan" w:date="2014-11-17T18:46:00Z"/>
                <w:rFonts w:ascii="Arial" w:eastAsia="Times New Roman" w:hAnsi="Arial" w:cs="Arial"/>
                <w:b/>
                <w:bCs/>
                <w:color w:val="000000"/>
                <w:sz w:val="20"/>
                <w:szCs w:val="20"/>
              </w:rPr>
            </w:pPr>
          </w:p>
        </w:tc>
        <w:tc>
          <w:tcPr>
            <w:tcW w:w="5580" w:type="dxa"/>
            <w:tcBorders>
              <w:top w:val="nil"/>
              <w:left w:val="nil"/>
              <w:bottom w:val="nil"/>
              <w:right w:val="nil"/>
            </w:tcBorders>
          </w:tcPr>
          <w:p w14:paraId="3883CCD0" w14:textId="77777777" w:rsidR="00A02015" w:rsidRPr="00F64D19" w:rsidRDefault="00A02015" w:rsidP="00A02015">
            <w:pPr>
              <w:autoSpaceDE w:val="0"/>
              <w:autoSpaceDN w:val="0"/>
              <w:adjustRightInd w:val="0"/>
              <w:spacing w:after="0" w:line="240" w:lineRule="auto"/>
              <w:rPr>
                <w:ins w:id="4950" w:author="Arjan" w:date="2014-11-17T18:46:00Z"/>
                <w:rFonts w:ascii="Arial" w:eastAsia="Times New Roman" w:hAnsi="Arial" w:cs="Arial"/>
                <w:color w:val="000000"/>
                <w:sz w:val="20"/>
                <w:szCs w:val="20"/>
              </w:rPr>
            </w:pPr>
          </w:p>
        </w:tc>
      </w:tr>
      <w:tr w:rsidR="00A02015" w:rsidRPr="00F64D19" w14:paraId="7976B6F5" w14:textId="77777777" w:rsidTr="00A02015">
        <w:trPr>
          <w:trHeight w:val="230"/>
          <w:ins w:id="4951" w:author="Arjan" w:date="2014-11-17T18:46:00Z"/>
        </w:trPr>
        <w:tc>
          <w:tcPr>
            <w:tcW w:w="3780" w:type="dxa"/>
            <w:tcBorders>
              <w:top w:val="nil"/>
              <w:left w:val="nil"/>
              <w:bottom w:val="nil"/>
              <w:right w:val="nil"/>
            </w:tcBorders>
          </w:tcPr>
          <w:p w14:paraId="63BB806A" w14:textId="77777777" w:rsidR="00A02015" w:rsidRPr="00F64D19" w:rsidRDefault="00A02015" w:rsidP="00A02015">
            <w:pPr>
              <w:autoSpaceDE w:val="0"/>
              <w:autoSpaceDN w:val="0"/>
              <w:adjustRightInd w:val="0"/>
              <w:spacing w:after="0" w:line="240" w:lineRule="auto"/>
              <w:rPr>
                <w:ins w:id="4952" w:author="Arjan" w:date="2014-11-17T18:46:00Z"/>
                <w:rFonts w:ascii="Arial" w:eastAsia="Times New Roman" w:hAnsi="Arial" w:cs="Arial"/>
                <w:color w:val="000000"/>
                <w:sz w:val="20"/>
                <w:szCs w:val="20"/>
              </w:rPr>
            </w:pPr>
            <w:ins w:id="4953" w:author="Arjan" w:date="2014-11-17T18:46:00Z">
              <w:r w:rsidRPr="00F64D19">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2B3A5FB7" w14:textId="77777777" w:rsidR="00A02015" w:rsidRPr="00F64D19" w:rsidRDefault="00A02015" w:rsidP="00A02015">
            <w:pPr>
              <w:autoSpaceDE w:val="0"/>
              <w:autoSpaceDN w:val="0"/>
              <w:adjustRightInd w:val="0"/>
              <w:spacing w:after="0" w:line="240" w:lineRule="auto"/>
              <w:rPr>
                <w:ins w:id="4954" w:author="Arjan" w:date="2014-11-17T18:46:00Z"/>
                <w:rFonts w:ascii="Arial" w:eastAsia="Times New Roman" w:hAnsi="Arial" w:cs="Arial"/>
                <w:color w:val="000000"/>
                <w:sz w:val="20"/>
                <w:szCs w:val="20"/>
              </w:rPr>
            </w:pPr>
            <w:ins w:id="4955" w:author="Arjan" w:date="2014-11-17T18:46:00Z">
              <w:r>
                <w:rPr>
                  <w:rFonts w:ascii="Arial" w:eastAsia="Times New Roman" w:hAnsi="Arial" w:cs="Arial"/>
                  <w:color w:val="000000"/>
                  <w:sz w:val="20"/>
                  <w:szCs w:val="20"/>
                </w:rPr>
                <w:t>Nee</w:t>
              </w:r>
            </w:ins>
          </w:p>
        </w:tc>
      </w:tr>
      <w:tr w:rsidR="00A02015" w:rsidRPr="00F64D19" w14:paraId="21575866" w14:textId="77777777" w:rsidTr="00A02015">
        <w:trPr>
          <w:trHeight w:val="230"/>
          <w:ins w:id="4956" w:author="Arjan" w:date="2014-11-17T18:46:00Z"/>
        </w:trPr>
        <w:tc>
          <w:tcPr>
            <w:tcW w:w="3780" w:type="dxa"/>
            <w:tcBorders>
              <w:top w:val="nil"/>
              <w:left w:val="nil"/>
              <w:bottom w:val="nil"/>
              <w:right w:val="nil"/>
            </w:tcBorders>
          </w:tcPr>
          <w:p w14:paraId="5A55E025" w14:textId="77777777" w:rsidR="00A02015" w:rsidRPr="00F64D19" w:rsidRDefault="00A02015" w:rsidP="00A02015">
            <w:pPr>
              <w:autoSpaceDE w:val="0"/>
              <w:autoSpaceDN w:val="0"/>
              <w:adjustRightInd w:val="0"/>
              <w:spacing w:after="0" w:line="240" w:lineRule="auto"/>
              <w:rPr>
                <w:ins w:id="4957" w:author="Arjan" w:date="2014-11-17T18:46:00Z"/>
                <w:rFonts w:ascii="Arial" w:eastAsia="Times New Roman" w:hAnsi="Arial" w:cs="Arial"/>
                <w:b/>
                <w:bCs/>
                <w:color w:val="000000"/>
                <w:sz w:val="20"/>
                <w:szCs w:val="20"/>
              </w:rPr>
            </w:pPr>
          </w:p>
        </w:tc>
        <w:tc>
          <w:tcPr>
            <w:tcW w:w="5580" w:type="dxa"/>
            <w:tcBorders>
              <w:top w:val="nil"/>
              <w:left w:val="nil"/>
              <w:bottom w:val="nil"/>
              <w:right w:val="nil"/>
            </w:tcBorders>
          </w:tcPr>
          <w:p w14:paraId="2B84D11F" w14:textId="77777777" w:rsidR="00A02015" w:rsidRPr="00F64D19" w:rsidRDefault="00A02015" w:rsidP="00A02015">
            <w:pPr>
              <w:autoSpaceDE w:val="0"/>
              <w:autoSpaceDN w:val="0"/>
              <w:adjustRightInd w:val="0"/>
              <w:spacing w:after="0" w:line="240" w:lineRule="auto"/>
              <w:rPr>
                <w:ins w:id="4958" w:author="Arjan" w:date="2014-11-17T18:46:00Z"/>
                <w:rFonts w:ascii="Arial" w:eastAsia="Times New Roman" w:hAnsi="Arial" w:cs="Arial"/>
                <w:color w:val="000000"/>
                <w:sz w:val="20"/>
                <w:szCs w:val="20"/>
              </w:rPr>
            </w:pPr>
          </w:p>
        </w:tc>
      </w:tr>
      <w:tr w:rsidR="00A02015" w:rsidRPr="00F64D19" w14:paraId="375E42C8" w14:textId="77777777" w:rsidTr="00A02015">
        <w:trPr>
          <w:trHeight w:val="230"/>
          <w:ins w:id="4959" w:author="Arjan" w:date="2014-11-17T18:46:00Z"/>
        </w:trPr>
        <w:tc>
          <w:tcPr>
            <w:tcW w:w="3780" w:type="dxa"/>
            <w:tcBorders>
              <w:top w:val="nil"/>
              <w:left w:val="nil"/>
              <w:bottom w:val="nil"/>
              <w:right w:val="nil"/>
            </w:tcBorders>
          </w:tcPr>
          <w:p w14:paraId="2EE6F522" w14:textId="77777777" w:rsidR="00A02015" w:rsidRPr="00F64D19" w:rsidRDefault="00A02015" w:rsidP="00A02015">
            <w:pPr>
              <w:autoSpaceDE w:val="0"/>
              <w:autoSpaceDN w:val="0"/>
              <w:adjustRightInd w:val="0"/>
              <w:spacing w:after="0" w:line="240" w:lineRule="auto"/>
              <w:rPr>
                <w:ins w:id="4960" w:author="Arjan" w:date="2014-11-17T18:46:00Z"/>
                <w:rFonts w:ascii="Arial" w:eastAsia="Times New Roman" w:hAnsi="Arial" w:cs="Arial"/>
                <w:color w:val="000000"/>
                <w:sz w:val="20"/>
                <w:szCs w:val="20"/>
              </w:rPr>
            </w:pPr>
            <w:ins w:id="4961" w:author="Arjan" w:date="2014-11-17T18:46:00Z">
              <w:r w:rsidRPr="00F64D19">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6D56D60B" w14:textId="77777777" w:rsidR="00A02015" w:rsidRPr="00F64D19" w:rsidRDefault="00A02015" w:rsidP="00A02015">
            <w:pPr>
              <w:autoSpaceDE w:val="0"/>
              <w:autoSpaceDN w:val="0"/>
              <w:adjustRightInd w:val="0"/>
              <w:spacing w:after="0" w:line="240" w:lineRule="auto"/>
              <w:rPr>
                <w:ins w:id="4962" w:author="Arjan" w:date="2014-11-17T18:46:00Z"/>
                <w:rFonts w:ascii="Arial" w:eastAsia="Times New Roman" w:hAnsi="Arial" w:cs="Arial"/>
                <w:color w:val="000000"/>
                <w:sz w:val="20"/>
                <w:szCs w:val="20"/>
              </w:rPr>
            </w:pPr>
            <w:ins w:id="4963" w:author="Arjan" w:date="2014-11-17T18:46:00Z">
              <w:r w:rsidRPr="00F64D19">
                <w:rPr>
                  <w:rFonts w:ascii="Arial" w:eastAsia="Times New Roman" w:hAnsi="Arial" w:cs="Arial"/>
                  <w:color w:val="000000"/>
                  <w:sz w:val="20"/>
                  <w:szCs w:val="20"/>
                </w:rPr>
                <w:t>Nee</w:t>
              </w:r>
            </w:ins>
          </w:p>
        </w:tc>
      </w:tr>
      <w:tr w:rsidR="00A02015" w:rsidRPr="00F64D19" w14:paraId="52A8B80D" w14:textId="77777777" w:rsidTr="00A02015">
        <w:trPr>
          <w:trHeight w:val="230"/>
          <w:ins w:id="4964" w:author="Arjan" w:date="2014-11-17T18:46:00Z"/>
        </w:trPr>
        <w:tc>
          <w:tcPr>
            <w:tcW w:w="3780" w:type="dxa"/>
            <w:tcBorders>
              <w:top w:val="nil"/>
              <w:left w:val="nil"/>
              <w:bottom w:val="nil"/>
              <w:right w:val="nil"/>
            </w:tcBorders>
          </w:tcPr>
          <w:p w14:paraId="3634C3F4" w14:textId="77777777" w:rsidR="00A02015" w:rsidRPr="00F64D19" w:rsidRDefault="00A02015" w:rsidP="00A02015">
            <w:pPr>
              <w:tabs>
                <w:tab w:val="left" w:pos="284"/>
              </w:tabs>
              <w:autoSpaceDE w:val="0"/>
              <w:autoSpaceDN w:val="0"/>
              <w:adjustRightInd w:val="0"/>
              <w:spacing w:after="0" w:line="240" w:lineRule="auto"/>
              <w:rPr>
                <w:ins w:id="4965" w:author="Arjan" w:date="2014-11-17T18:46:00Z"/>
                <w:rFonts w:ascii="Arial" w:eastAsia="Times New Roman" w:hAnsi="Arial" w:cs="Arial"/>
                <w:b/>
                <w:bCs/>
                <w:color w:val="000000"/>
                <w:sz w:val="20"/>
                <w:szCs w:val="20"/>
              </w:rPr>
            </w:pPr>
          </w:p>
        </w:tc>
        <w:tc>
          <w:tcPr>
            <w:tcW w:w="5580" w:type="dxa"/>
            <w:tcBorders>
              <w:top w:val="nil"/>
              <w:left w:val="nil"/>
              <w:bottom w:val="nil"/>
              <w:right w:val="nil"/>
            </w:tcBorders>
          </w:tcPr>
          <w:p w14:paraId="214E448E" w14:textId="77777777" w:rsidR="00A02015" w:rsidRPr="00F64D19" w:rsidRDefault="00A02015" w:rsidP="00A02015">
            <w:pPr>
              <w:tabs>
                <w:tab w:val="left" w:pos="284"/>
              </w:tabs>
              <w:autoSpaceDE w:val="0"/>
              <w:autoSpaceDN w:val="0"/>
              <w:adjustRightInd w:val="0"/>
              <w:spacing w:after="0" w:line="240" w:lineRule="auto"/>
              <w:rPr>
                <w:ins w:id="4966" w:author="Arjan" w:date="2014-11-17T18:46:00Z"/>
                <w:rFonts w:ascii="Arial" w:eastAsia="Times New Roman" w:hAnsi="Arial" w:cs="Arial"/>
                <w:color w:val="000000"/>
                <w:sz w:val="20"/>
                <w:szCs w:val="20"/>
              </w:rPr>
            </w:pPr>
          </w:p>
        </w:tc>
      </w:tr>
      <w:tr w:rsidR="00A02015" w:rsidRPr="00F64D19" w14:paraId="5232BF3E" w14:textId="77777777" w:rsidTr="00A02015">
        <w:trPr>
          <w:trHeight w:val="411"/>
          <w:ins w:id="4967" w:author="Arjan" w:date="2014-11-17T18:46:00Z"/>
        </w:trPr>
        <w:tc>
          <w:tcPr>
            <w:tcW w:w="3780" w:type="dxa"/>
            <w:tcBorders>
              <w:top w:val="nil"/>
              <w:left w:val="nil"/>
              <w:bottom w:val="nil"/>
              <w:right w:val="nil"/>
            </w:tcBorders>
          </w:tcPr>
          <w:p w14:paraId="2DA9BAF7" w14:textId="77777777" w:rsidR="00A02015" w:rsidRPr="00F64D19" w:rsidRDefault="00A02015" w:rsidP="00A02015">
            <w:pPr>
              <w:tabs>
                <w:tab w:val="left" w:pos="284"/>
              </w:tabs>
              <w:autoSpaceDE w:val="0"/>
              <w:autoSpaceDN w:val="0"/>
              <w:adjustRightInd w:val="0"/>
              <w:spacing w:after="0" w:line="240" w:lineRule="auto"/>
              <w:rPr>
                <w:ins w:id="4968" w:author="Arjan" w:date="2014-11-17T18:46:00Z"/>
                <w:rFonts w:ascii="Arial" w:eastAsia="Times New Roman" w:hAnsi="Arial" w:cs="Arial"/>
                <w:color w:val="000000"/>
                <w:sz w:val="20"/>
                <w:szCs w:val="20"/>
              </w:rPr>
            </w:pPr>
            <w:ins w:id="4969" w:author="Arjan" w:date="2014-11-17T18:46:00Z">
              <w:r w:rsidRPr="00F64D19">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63767350" w14:textId="77777777" w:rsidR="00A02015" w:rsidRPr="00F64D19" w:rsidRDefault="00A02015" w:rsidP="00A02015">
            <w:pPr>
              <w:tabs>
                <w:tab w:val="left" w:pos="284"/>
              </w:tabs>
              <w:autoSpaceDE w:val="0"/>
              <w:autoSpaceDN w:val="0"/>
              <w:adjustRightInd w:val="0"/>
              <w:spacing w:after="0" w:line="240" w:lineRule="auto"/>
              <w:rPr>
                <w:ins w:id="4970" w:author="Arjan" w:date="2014-11-17T18:46:00Z"/>
                <w:rFonts w:ascii="Arial" w:eastAsia="Times New Roman" w:hAnsi="Arial" w:cs="Arial"/>
                <w:color w:val="000000"/>
                <w:sz w:val="20"/>
                <w:szCs w:val="20"/>
              </w:rPr>
            </w:pPr>
            <w:ins w:id="4971" w:author="Arjan" w:date="2014-11-17T18:46:00Z">
              <w:r w:rsidRPr="00F64D19">
                <w:rPr>
                  <w:rFonts w:ascii="Arial" w:eastAsia="Times New Roman" w:hAnsi="Arial" w:cs="Arial"/>
                  <w:color w:val="000000"/>
                  <w:sz w:val="20"/>
                  <w:szCs w:val="20"/>
                </w:rPr>
                <w:t>Nee</w:t>
              </w:r>
            </w:ins>
          </w:p>
        </w:tc>
      </w:tr>
      <w:tr w:rsidR="00A02015" w:rsidRPr="00F64D19" w14:paraId="3193337E" w14:textId="77777777" w:rsidTr="00A02015">
        <w:trPr>
          <w:trHeight w:val="245"/>
          <w:ins w:id="4972" w:author="Arjan" w:date="2014-11-17T18:46:00Z"/>
        </w:trPr>
        <w:tc>
          <w:tcPr>
            <w:tcW w:w="3780" w:type="dxa"/>
            <w:tcBorders>
              <w:top w:val="nil"/>
              <w:left w:val="nil"/>
              <w:bottom w:val="nil"/>
              <w:right w:val="nil"/>
            </w:tcBorders>
          </w:tcPr>
          <w:p w14:paraId="7FDF9F09" w14:textId="77777777" w:rsidR="00A02015" w:rsidRPr="00F64D19" w:rsidRDefault="00A02015" w:rsidP="00A02015">
            <w:pPr>
              <w:tabs>
                <w:tab w:val="left" w:pos="284"/>
              </w:tabs>
              <w:autoSpaceDE w:val="0"/>
              <w:autoSpaceDN w:val="0"/>
              <w:adjustRightInd w:val="0"/>
              <w:spacing w:after="0" w:line="240" w:lineRule="auto"/>
              <w:rPr>
                <w:ins w:id="4973" w:author="Arjan" w:date="2014-11-17T18:46:00Z"/>
                <w:rFonts w:ascii="Arial" w:eastAsia="Times New Roman" w:hAnsi="Arial" w:cs="Arial"/>
                <w:b/>
                <w:bCs/>
                <w:color w:val="000000"/>
                <w:sz w:val="20"/>
                <w:szCs w:val="20"/>
              </w:rPr>
            </w:pPr>
          </w:p>
        </w:tc>
        <w:tc>
          <w:tcPr>
            <w:tcW w:w="5580" w:type="dxa"/>
            <w:tcBorders>
              <w:top w:val="nil"/>
              <w:left w:val="nil"/>
              <w:bottom w:val="nil"/>
              <w:right w:val="nil"/>
            </w:tcBorders>
          </w:tcPr>
          <w:p w14:paraId="40E52397" w14:textId="77777777" w:rsidR="00A02015" w:rsidRPr="00F64D19" w:rsidRDefault="00A02015" w:rsidP="00A02015">
            <w:pPr>
              <w:tabs>
                <w:tab w:val="left" w:pos="284"/>
              </w:tabs>
              <w:autoSpaceDE w:val="0"/>
              <w:autoSpaceDN w:val="0"/>
              <w:adjustRightInd w:val="0"/>
              <w:spacing w:after="0" w:line="240" w:lineRule="auto"/>
              <w:rPr>
                <w:ins w:id="4974" w:author="Arjan" w:date="2014-11-17T18:46:00Z"/>
                <w:rFonts w:ascii="Arial" w:eastAsia="Times New Roman" w:hAnsi="Arial" w:cs="Arial"/>
                <w:color w:val="000000"/>
                <w:sz w:val="20"/>
                <w:szCs w:val="20"/>
              </w:rPr>
            </w:pPr>
          </w:p>
        </w:tc>
      </w:tr>
      <w:tr w:rsidR="00A02015" w:rsidRPr="00F64D19" w14:paraId="69BDC904" w14:textId="77777777" w:rsidTr="00A02015">
        <w:trPr>
          <w:trHeight w:val="230"/>
          <w:ins w:id="4975" w:author="Arjan" w:date="2014-11-17T18:46:00Z"/>
        </w:trPr>
        <w:tc>
          <w:tcPr>
            <w:tcW w:w="3780" w:type="dxa"/>
            <w:tcBorders>
              <w:top w:val="nil"/>
              <w:left w:val="nil"/>
              <w:bottom w:val="nil"/>
              <w:right w:val="nil"/>
            </w:tcBorders>
          </w:tcPr>
          <w:p w14:paraId="772B483B" w14:textId="77777777" w:rsidR="00A02015" w:rsidRPr="00F64D19" w:rsidRDefault="00A02015" w:rsidP="00A02015">
            <w:pPr>
              <w:tabs>
                <w:tab w:val="left" w:pos="284"/>
              </w:tabs>
              <w:autoSpaceDE w:val="0"/>
              <w:autoSpaceDN w:val="0"/>
              <w:adjustRightInd w:val="0"/>
              <w:spacing w:after="0" w:line="240" w:lineRule="auto"/>
              <w:rPr>
                <w:ins w:id="4976" w:author="Arjan" w:date="2014-11-17T18:46:00Z"/>
                <w:rFonts w:ascii="Arial" w:eastAsia="Times New Roman" w:hAnsi="Arial" w:cs="Arial"/>
                <w:color w:val="000000"/>
                <w:sz w:val="20"/>
                <w:szCs w:val="20"/>
              </w:rPr>
            </w:pPr>
            <w:ins w:id="4977" w:author="Arjan" w:date="2014-11-17T18:46:00Z">
              <w:r w:rsidRPr="00F64D19">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527EE902" w14:textId="77777777" w:rsidR="00A02015" w:rsidRPr="00F64D19" w:rsidRDefault="00DA5D93" w:rsidP="00A02015">
            <w:pPr>
              <w:tabs>
                <w:tab w:val="left" w:pos="284"/>
              </w:tabs>
              <w:autoSpaceDE w:val="0"/>
              <w:autoSpaceDN w:val="0"/>
              <w:adjustRightInd w:val="0"/>
              <w:spacing w:after="0" w:line="240" w:lineRule="auto"/>
              <w:rPr>
                <w:ins w:id="4978" w:author="Arjan" w:date="2014-11-17T18:46:00Z"/>
                <w:rFonts w:ascii="Arial" w:eastAsia="Times New Roman" w:hAnsi="Arial" w:cs="Arial"/>
                <w:color w:val="000000"/>
                <w:sz w:val="20"/>
                <w:szCs w:val="20"/>
              </w:rPr>
            </w:pPr>
            <w:ins w:id="4979" w:author="Arjan" w:date="2014-11-17T18:46:00Z">
              <w:r w:rsidRPr="00F64D19">
                <w:rPr>
                  <w:rFonts w:ascii="Arial" w:hAnsi="Arial" w:cs="Arial"/>
                  <w:sz w:val="20"/>
                  <w:szCs w:val="20"/>
                  <w:lang w:val="en-AU"/>
                </w:rPr>
                <w:fldChar w:fldCharType="begin" w:fldLock="1"/>
              </w:r>
              <w:r w:rsidR="00A02015" w:rsidRPr="00F64D19">
                <w:rPr>
                  <w:rFonts w:ascii="Arial" w:hAnsi="Arial" w:cs="Arial"/>
                  <w:sz w:val="20"/>
                  <w:szCs w:val="20"/>
                  <w:lang w:val="en-AU"/>
                </w:rPr>
                <w:instrText xml:space="preserve">MERGEFIELD </w:instrText>
              </w:r>
              <w:r w:rsidR="00A02015" w:rsidRPr="00F64D19">
                <w:rPr>
                  <w:rFonts w:ascii="Arial" w:eastAsia="Times New Roman" w:hAnsi="Arial" w:cs="Arial"/>
                  <w:color w:val="000000"/>
                  <w:sz w:val="20"/>
                  <w:szCs w:val="20"/>
                </w:rPr>
                <w:instrText>Att.LowerBound</w:instrText>
              </w:r>
              <w:r w:rsidRPr="00F64D19">
                <w:rPr>
                  <w:rFonts w:ascii="Arial" w:hAnsi="Arial" w:cs="Arial"/>
                  <w:sz w:val="20"/>
                  <w:szCs w:val="20"/>
                  <w:lang w:val="en-AU"/>
                </w:rPr>
                <w:fldChar w:fldCharType="separate"/>
              </w:r>
              <w:r w:rsidR="00A02015" w:rsidRPr="00F64D19">
                <w:rPr>
                  <w:rFonts w:ascii="Arial" w:eastAsia="Times New Roman" w:hAnsi="Arial" w:cs="Arial"/>
                  <w:color w:val="000000"/>
                  <w:sz w:val="20"/>
                  <w:szCs w:val="20"/>
                </w:rPr>
                <w:t>0</w:t>
              </w:r>
              <w:r w:rsidRPr="00F64D19">
                <w:rPr>
                  <w:rFonts w:ascii="Arial" w:hAnsi="Arial" w:cs="Arial"/>
                  <w:sz w:val="20"/>
                  <w:szCs w:val="20"/>
                  <w:lang w:val="en-AU"/>
                </w:rPr>
                <w:fldChar w:fldCharType="end"/>
              </w:r>
              <w:r w:rsidR="00A02015" w:rsidRPr="00F64D19">
                <w:rPr>
                  <w:rFonts w:ascii="Arial" w:eastAsia="Times New Roman" w:hAnsi="Arial" w:cs="Arial"/>
                  <w:color w:val="000000"/>
                  <w:sz w:val="20"/>
                  <w:szCs w:val="20"/>
                </w:rPr>
                <w:t xml:space="preserve"> - </w:t>
              </w:r>
              <w:r w:rsidRPr="00F64D19">
                <w:rPr>
                  <w:rFonts w:ascii="Arial" w:eastAsia="Times New Roman" w:hAnsi="Arial" w:cs="Arial"/>
                  <w:color w:val="000000"/>
                  <w:sz w:val="20"/>
                  <w:szCs w:val="20"/>
                </w:rPr>
                <w:fldChar w:fldCharType="begin" w:fldLock="1"/>
              </w:r>
              <w:r w:rsidR="00A02015" w:rsidRPr="00F64D19">
                <w:rPr>
                  <w:rFonts w:ascii="Arial" w:eastAsia="Times New Roman" w:hAnsi="Arial" w:cs="Arial"/>
                  <w:color w:val="000000"/>
                  <w:sz w:val="20"/>
                  <w:szCs w:val="20"/>
                </w:rPr>
                <w:instrText>MERGEFIELD Att.UpperBound</w:instrText>
              </w:r>
              <w:r w:rsidRPr="00F64D19">
                <w:rPr>
                  <w:rFonts w:ascii="Arial" w:eastAsia="Times New Roman" w:hAnsi="Arial" w:cs="Arial"/>
                  <w:color w:val="000000"/>
                  <w:sz w:val="20"/>
                  <w:szCs w:val="20"/>
                </w:rPr>
                <w:fldChar w:fldCharType="separate"/>
              </w:r>
              <w:r w:rsidR="00A02015" w:rsidRPr="00F64D19">
                <w:rPr>
                  <w:rFonts w:ascii="Arial" w:eastAsia="Times New Roman" w:hAnsi="Arial" w:cs="Arial"/>
                  <w:color w:val="000000"/>
                  <w:sz w:val="20"/>
                  <w:szCs w:val="20"/>
                </w:rPr>
                <w:t>1</w:t>
              </w:r>
              <w:r w:rsidRPr="00F64D19">
                <w:rPr>
                  <w:rFonts w:ascii="Arial" w:eastAsia="Times New Roman" w:hAnsi="Arial" w:cs="Arial"/>
                  <w:color w:val="000000"/>
                  <w:sz w:val="20"/>
                  <w:szCs w:val="20"/>
                </w:rPr>
                <w:fldChar w:fldCharType="end"/>
              </w:r>
            </w:ins>
          </w:p>
        </w:tc>
      </w:tr>
      <w:tr w:rsidR="00A02015" w:rsidRPr="00F64D19" w14:paraId="524BD68A" w14:textId="77777777" w:rsidTr="00A02015">
        <w:trPr>
          <w:trHeight w:val="230"/>
          <w:ins w:id="4980" w:author="Arjan" w:date="2014-11-17T18:46:00Z"/>
        </w:trPr>
        <w:tc>
          <w:tcPr>
            <w:tcW w:w="3780" w:type="dxa"/>
            <w:tcBorders>
              <w:top w:val="nil"/>
              <w:left w:val="nil"/>
              <w:bottom w:val="nil"/>
              <w:right w:val="nil"/>
            </w:tcBorders>
          </w:tcPr>
          <w:p w14:paraId="30D58FBF" w14:textId="77777777" w:rsidR="00A02015" w:rsidRPr="00F64D19" w:rsidRDefault="00A02015" w:rsidP="00A02015">
            <w:pPr>
              <w:tabs>
                <w:tab w:val="left" w:pos="284"/>
              </w:tabs>
              <w:autoSpaceDE w:val="0"/>
              <w:autoSpaceDN w:val="0"/>
              <w:adjustRightInd w:val="0"/>
              <w:spacing w:after="0" w:line="240" w:lineRule="auto"/>
              <w:rPr>
                <w:ins w:id="4981" w:author="Arjan" w:date="2014-11-17T18:46:00Z"/>
                <w:rFonts w:ascii="Arial" w:eastAsia="Times New Roman" w:hAnsi="Arial" w:cs="Arial"/>
                <w:b/>
                <w:bCs/>
                <w:color w:val="000000"/>
                <w:sz w:val="20"/>
                <w:szCs w:val="20"/>
              </w:rPr>
            </w:pPr>
          </w:p>
        </w:tc>
        <w:tc>
          <w:tcPr>
            <w:tcW w:w="5580" w:type="dxa"/>
            <w:tcBorders>
              <w:top w:val="nil"/>
              <w:left w:val="nil"/>
              <w:bottom w:val="nil"/>
              <w:right w:val="nil"/>
            </w:tcBorders>
          </w:tcPr>
          <w:p w14:paraId="0BF85E71" w14:textId="77777777" w:rsidR="00A02015" w:rsidRPr="00F64D19" w:rsidRDefault="00A02015" w:rsidP="00A02015">
            <w:pPr>
              <w:tabs>
                <w:tab w:val="left" w:pos="284"/>
              </w:tabs>
              <w:autoSpaceDE w:val="0"/>
              <w:autoSpaceDN w:val="0"/>
              <w:adjustRightInd w:val="0"/>
              <w:spacing w:after="0" w:line="240" w:lineRule="auto"/>
              <w:rPr>
                <w:ins w:id="4982" w:author="Arjan" w:date="2014-11-17T18:46:00Z"/>
                <w:rFonts w:ascii="Arial" w:eastAsia="Times New Roman" w:hAnsi="Arial" w:cs="Arial"/>
                <w:color w:val="000000"/>
                <w:sz w:val="20"/>
                <w:szCs w:val="20"/>
              </w:rPr>
            </w:pPr>
          </w:p>
        </w:tc>
      </w:tr>
      <w:tr w:rsidR="00A02015" w:rsidRPr="00F64D19" w14:paraId="2A553428" w14:textId="77777777" w:rsidTr="00A02015">
        <w:trPr>
          <w:trHeight w:val="80"/>
          <w:ins w:id="4983" w:author="Arjan" w:date="2014-11-17T18:46:00Z"/>
        </w:trPr>
        <w:tc>
          <w:tcPr>
            <w:tcW w:w="3780" w:type="dxa"/>
            <w:tcBorders>
              <w:top w:val="nil"/>
              <w:left w:val="nil"/>
              <w:bottom w:val="nil"/>
              <w:right w:val="nil"/>
            </w:tcBorders>
          </w:tcPr>
          <w:p w14:paraId="42723C88" w14:textId="77777777" w:rsidR="00A02015" w:rsidRPr="00F64D19" w:rsidRDefault="00A02015" w:rsidP="00A02015">
            <w:pPr>
              <w:tabs>
                <w:tab w:val="left" w:pos="284"/>
              </w:tabs>
              <w:autoSpaceDE w:val="0"/>
              <w:autoSpaceDN w:val="0"/>
              <w:adjustRightInd w:val="0"/>
              <w:spacing w:after="0" w:line="240" w:lineRule="auto"/>
              <w:rPr>
                <w:ins w:id="4984" w:author="Arjan" w:date="2014-11-17T18:46:00Z"/>
                <w:rFonts w:ascii="Arial" w:eastAsia="Times New Roman" w:hAnsi="Arial" w:cs="Arial"/>
                <w:color w:val="000000"/>
                <w:sz w:val="20"/>
                <w:szCs w:val="20"/>
              </w:rPr>
            </w:pPr>
            <w:ins w:id="4985" w:author="Arjan" w:date="2014-11-17T18:46:00Z">
              <w:r w:rsidRPr="00F64D19">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3389036D" w14:textId="77777777" w:rsidR="00A02015" w:rsidRPr="00F64D19" w:rsidRDefault="00A02015" w:rsidP="00A02015">
            <w:pPr>
              <w:tabs>
                <w:tab w:val="left" w:pos="284"/>
              </w:tabs>
              <w:autoSpaceDE w:val="0"/>
              <w:autoSpaceDN w:val="0"/>
              <w:adjustRightInd w:val="0"/>
              <w:spacing w:after="0" w:line="240" w:lineRule="auto"/>
              <w:rPr>
                <w:ins w:id="4986" w:author="Arjan" w:date="2014-11-17T18:46:00Z"/>
                <w:rFonts w:ascii="Arial" w:eastAsia="Times New Roman" w:hAnsi="Arial" w:cs="Arial"/>
                <w:color w:val="000000"/>
                <w:sz w:val="20"/>
                <w:szCs w:val="20"/>
              </w:rPr>
            </w:pPr>
            <w:ins w:id="4987" w:author="Arjan" w:date="2014-11-17T18:46:00Z">
              <w:r w:rsidRPr="00F64D19">
                <w:rPr>
                  <w:rFonts w:ascii="Arial" w:eastAsia="Times New Roman" w:hAnsi="Arial" w:cs="Arial"/>
                  <w:color w:val="000000"/>
                  <w:sz w:val="20"/>
                  <w:szCs w:val="20"/>
                </w:rPr>
                <w:t>Gemeentelijk basisgegeven</w:t>
              </w:r>
            </w:ins>
          </w:p>
        </w:tc>
      </w:tr>
      <w:tr w:rsidR="00A02015" w:rsidRPr="00F64D19" w14:paraId="7272AA4F" w14:textId="77777777" w:rsidTr="00A02015">
        <w:trPr>
          <w:trHeight w:val="230"/>
          <w:ins w:id="4988" w:author="Arjan" w:date="2014-11-17T18:46:00Z"/>
        </w:trPr>
        <w:tc>
          <w:tcPr>
            <w:tcW w:w="3780" w:type="dxa"/>
            <w:tcBorders>
              <w:top w:val="nil"/>
              <w:left w:val="nil"/>
              <w:right w:val="nil"/>
            </w:tcBorders>
          </w:tcPr>
          <w:p w14:paraId="21BEA7EB" w14:textId="77777777" w:rsidR="00A02015" w:rsidRPr="00F64D19" w:rsidRDefault="00A02015" w:rsidP="00A02015">
            <w:pPr>
              <w:tabs>
                <w:tab w:val="left" w:pos="284"/>
              </w:tabs>
              <w:autoSpaceDE w:val="0"/>
              <w:autoSpaceDN w:val="0"/>
              <w:adjustRightInd w:val="0"/>
              <w:spacing w:after="0" w:line="240" w:lineRule="auto"/>
              <w:rPr>
                <w:ins w:id="4989" w:author="Arjan" w:date="2014-11-17T18:46:00Z"/>
                <w:rFonts w:ascii="Arial" w:eastAsia="Times New Roman" w:hAnsi="Arial" w:cs="Arial"/>
                <w:b/>
                <w:bCs/>
                <w:color w:val="000000"/>
                <w:sz w:val="20"/>
                <w:szCs w:val="20"/>
              </w:rPr>
            </w:pPr>
          </w:p>
        </w:tc>
        <w:tc>
          <w:tcPr>
            <w:tcW w:w="5580" w:type="dxa"/>
            <w:tcBorders>
              <w:top w:val="nil"/>
              <w:left w:val="nil"/>
              <w:right w:val="nil"/>
            </w:tcBorders>
          </w:tcPr>
          <w:p w14:paraId="2A3C9D7E" w14:textId="77777777" w:rsidR="00A02015" w:rsidRPr="00F64D19" w:rsidRDefault="00A02015" w:rsidP="00A02015">
            <w:pPr>
              <w:tabs>
                <w:tab w:val="left" w:pos="284"/>
              </w:tabs>
              <w:autoSpaceDE w:val="0"/>
              <w:autoSpaceDN w:val="0"/>
              <w:adjustRightInd w:val="0"/>
              <w:spacing w:after="0" w:line="240" w:lineRule="auto"/>
              <w:rPr>
                <w:ins w:id="4990" w:author="Arjan" w:date="2014-11-17T18:46:00Z"/>
                <w:rFonts w:ascii="Arial" w:eastAsia="Times New Roman" w:hAnsi="Arial" w:cs="Arial"/>
                <w:color w:val="000000"/>
                <w:sz w:val="20"/>
                <w:szCs w:val="20"/>
              </w:rPr>
            </w:pPr>
          </w:p>
        </w:tc>
      </w:tr>
      <w:tr w:rsidR="00A02015" w:rsidRPr="005E066D" w14:paraId="1FCDA35E" w14:textId="77777777" w:rsidTr="00A02015">
        <w:trPr>
          <w:trHeight w:val="230"/>
          <w:ins w:id="4991" w:author="Arjan" w:date="2014-11-17T18:46:00Z"/>
        </w:trPr>
        <w:tc>
          <w:tcPr>
            <w:tcW w:w="3780" w:type="dxa"/>
            <w:tcBorders>
              <w:top w:val="nil"/>
              <w:left w:val="nil"/>
              <w:bottom w:val="single" w:sz="4" w:space="0" w:color="auto"/>
              <w:right w:val="nil"/>
            </w:tcBorders>
          </w:tcPr>
          <w:p w14:paraId="33FC9A1A" w14:textId="77777777" w:rsidR="00A02015" w:rsidRPr="00F64D19" w:rsidRDefault="00A02015" w:rsidP="00A02015">
            <w:pPr>
              <w:tabs>
                <w:tab w:val="left" w:pos="284"/>
              </w:tabs>
              <w:autoSpaceDE w:val="0"/>
              <w:autoSpaceDN w:val="0"/>
              <w:adjustRightInd w:val="0"/>
              <w:spacing w:after="0" w:line="240" w:lineRule="auto"/>
              <w:rPr>
                <w:ins w:id="4992" w:author="Arjan" w:date="2014-11-17T18:46:00Z"/>
                <w:rFonts w:ascii="Arial" w:eastAsia="Times New Roman" w:hAnsi="Arial" w:cs="Arial"/>
                <w:b/>
                <w:bCs/>
                <w:color w:val="000000"/>
                <w:sz w:val="20"/>
                <w:szCs w:val="20"/>
              </w:rPr>
            </w:pPr>
            <w:ins w:id="4993" w:author="Arjan" w:date="2014-11-17T18:46:00Z">
              <w:r w:rsidRPr="00F64D19">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7CB0A598" w14:textId="77777777" w:rsidR="00A02015" w:rsidRPr="00DD0F4F" w:rsidRDefault="00F50BEB" w:rsidP="00A02015">
            <w:pPr>
              <w:tabs>
                <w:tab w:val="left" w:pos="284"/>
              </w:tabs>
              <w:autoSpaceDE w:val="0"/>
              <w:autoSpaceDN w:val="0"/>
              <w:adjustRightInd w:val="0"/>
              <w:spacing w:after="0" w:line="240" w:lineRule="auto"/>
              <w:rPr>
                <w:ins w:id="4994" w:author="Arjan" w:date="2014-11-17T18:46:00Z"/>
                <w:rFonts w:ascii="Arial" w:eastAsia="Times New Roman" w:hAnsi="Arial" w:cs="Arial"/>
                <w:color w:val="000000"/>
                <w:sz w:val="20"/>
                <w:szCs w:val="20"/>
                <w:lang w:val="nl-NL"/>
              </w:rPr>
            </w:pPr>
            <w:ins w:id="4995" w:author="Arjan" w:date="2014-11-17T18:52:00Z">
              <w:r>
                <w:rPr>
                  <w:rFonts w:ascii="Arial" w:eastAsia="Times New Roman" w:hAnsi="Arial" w:cs="Arial"/>
                  <w:color w:val="000000"/>
                  <w:sz w:val="20"/>
                  <w:szCs w:val="20"/>
                  <w:lang w:val="nl-NL"/>
                </w:rPr>
                <w:t>-</w:t>
              </w:r>
            </w:ins>
          </w:p>
        </w:tc>
      </w:tr>
    </w:tbl>
    <w:p w14:paraId="2F011D66" w14:textId="4E82241C" w:rsidR="006A6C7F" w:rsidRDefault="006A6C7F" w:rsidP="006A6C7F">
      <w:pPr>
        <w:rPr>
          <w:lang w:val="nl-NL"/>
        </w:rPr>
      </w:pPr>
    </w:p>
    <w:p w14:paraId="0F2D2938" w14:textId="77777777" w:rsidR="00A3583E" w:rsidRDefault="00A3583E" w:rsidP="00A3583E">
      <w:pPr>
        <w:pStyle w:val="Kop3"/>
        <w:rPr>
          <w:lang w:val="nl-NL"/>
        </w:rPr>
      </w:pPr>
      <w:bookmarkStart w:id="4996" w:name="_Toc517094702"/>
      <w:r>
        <w:rPr>
          <w:lang w:val="nl-NL"/>
        </w:rPr>
        <w:t>Vertrouwelijkheid</w:t>
      </w:r>
      <w:bookmarkEnd w:id="4996"/>
    </w:p>
    <w:p w14:paraId="52930104" w14:textId="1E25178B" w:rsidR="00A3583E" w:rsidRDefault="00A3583E" w:rsidP="00A3583E">
      <w:pPr>
        <w:rPr>
          <w:lang w:val="nl-NL"/>
        </w:rPr>
      </w:pPr>
      <w:r>
        <w:rPr>
          <w:lang w:val="nl-NL"/>
        </w:rPr>
        <w:t xml:space="preserve">In het ImZTC is sprake van Vertrouwelijkheidaanduiding en niet Vertrouwelijkaanduiding. Om redenen van consistentieis de naam van de attribuutsoort gewijzigd. </w:t>
      </w:r>
      <w:r>
        <w:rPr>
          <w:lang w:val="nl-NL"/>
        </w:rPr>
        <w:br/>
        <w:t xml:space="preserve">Zowel van een ZAAKTYPE in het ImZTC (ZTC2) als van een INFORMATIEOBJECT kan het niveau van vertrouwelijkheid gespecificeerd worden. De vertrouwelijkheid van een individuele zaak kan evenwel afwijken van die van het betreffende zaaktype. Om dit te kunnen specifceren is de attribuutsoort Vertrouwelijkheidaanduiding toegevoegd aan ZAAK. De desbetreffende waarde bij een individuele zaak geldt voor de gehele zaak, dus ook voor de daarvan deeluitmakende informatieobjecten. Hieroe is de kardinaliteit aangepast naar 0 – 1 en zijn regels gesteld voor de gevallen waarin de attribuutsoort van een waarde voorzien dient te zijn. </w:t>
      </w:r>
    </w:p>
    <w:p w14:paraId="7BB62AD8" w14:textId="77777777" w:rsidR="003C1FF9" w:rsidRPr="00BA34C6" w:rsidRDefault="003C1FF9" w:rsidP="00BA34C6">
      <w:pPr>
        <w:pStyle w:val="Kop41"/>
        <w:rPr>
          <w:rFonts w:eastAsia="Times New Roman"/>
          <w:shd w:val="clear" w:color="auto" w:fill="auto"/>
          <w:lang w:val="nl-NL"/>
        </w:rPr>
      </w:pPr>
      <w:r w:rsidRPr="00BA34C6">
        <w:rPr>
          <w:rFonts w:eastAsia="Times New Roman"/>
          <w:shd w:val="clear" w:color="auto" w:fill="auto"/>
          <w:lang w:val="nl-NL"/>
        </w:rPr>
        <w:fldChar w:fldCharType="begin" w:fldLock="1"/>
      </w:r>
      <w:r w:rsidRPr="00BA34C6">
        <w:rPr>
          <w:rFonts w:eastAsia="Times New Roman"/>
          <w:shd w:val="clear" w:color="auto" w:fill="auto"/>
          <w:lang w:val="nl-NL"/>
        </w:rPr>
        <w:instrText>MERGEFIELD Att.Stereotype</w:instrText>
      </w:r>
      <w:r w:rsidRPr="00BA34C6">
        <w:rPr>
          <w:rFonts w:eastAsia="Times New Roman"/>
          <w:shd w:val="clear" w:color="auto" w:fill="auto"/>
          <w:lang w:val="nl-NL"/>
        </w:rPr>
        <w:fldChar w:fldCharType="separate"/>
      </w:r>
      <w:r w:rsidRPr="00BA34C6">
        <w:rPr>
          <w:rFonts w:eastAsia="Times New Roman"/>
          <w:shd w:val="clear" w:color="auto" w:fill="auto"/>
          <w:lang w:val="nl-NL"/>
        </w:rPr>
        <w:t>Attribuutsoort</w:t>
      </w:r>
      <w:r w:rsidRPr="00BA34C6">
        <w:rPr>
          <w:rFonts w:eastAsia="Times New Roman"/>
          <w:shd w:val="clear" w:color="auto" w:fill="auto"/>
          <w:lang w:val="nl-NL"/>
        </w:rPr>
        <w:fldChar w:fldCharType="end"/>
      </w:r>
      <w:r w:rsidRPr="00BA34C6">
        <w:rPr>
          <w:rFonts w:eastAsia="Times New Roman"/>
          <w:shd w:val="clear" w:color="auto" w:fill="auto"/>
          <w:lang w:val="nl-NL"/>
        </w:rPr>
        <w:t xml:space="preserve"> </w:t>
      </w:r>
      <w:r w:rsidRPr="00BA34C6">
        <w:rPr>
          <w:rFonts w:eastAsia="Times New Roman"/>
          <w:shd w:val="clear" w:color="auto" w:fill="auto"/>
          <w:lang w:val="nl-NL"/>
        </w:rPr>
        <w:fldChar w:fldCharType="begin" w:fldLock="1"/>
      </w:r>
      <w:r w:rsidRPr="00BA34C6">
        <w:rPr>
          <w:rFonts w:eastAsia="Times New Roman"/>
          <w:shd w:val="clear" w:color="auto" w:fill="auto"/>
          <w:lang w:val="nl-NL"/>
        </w:rPr>
        <w:instrText>MERGEFIELD Att.Name</w:instrText>
      </w:r>
      <w:r w:rsidRPr="00BA34C6">
        <w:rPr>
          <w:rFonts w:eastAsia="Times New Roman"/>
          <w:shd w:val="clear" w:color="auto" w:fill="auto"/>
          <w:lang w:val="nl-NL"/>
        </w:rPr>
        <w:fldChar w:fldCharType="separate"/>
      </w:r>
      <w:r w:rsidRPr="00BA34C6">
        <w:rPr>
          <w:rFonts w:eastAsia="Times New Roman"/>
          <w:shd w:val="clear" w:color="auto" w:fill="auto"/>
          <w:lang w:val="nl-NL"/>
        </w:rPr>
        <w:t>Vertrouwelijk</w:t>
      </w:r>
      <w:ins w:id="4997" w:author="Arjan Kloosterboer" w:date="2018-05-25T14:30:00Z">
        <w:r w:rsidRPr="00BA34C6">
          <w:rPr>
            <w:rFonts w:eastAsia="Times New Roman"/>
            <w:shd w:val="clear" w:color="auto" w:fill="auto"/>
            <w:lang w:val="nl-NL"/>
          </w:rPr>
          <w:t>heid</w:t>
        </w:r>
      </w:ins>
      <w:r w:rsidRPr="00BA34C6">
        <w:rPr>
          <w:rFonts w:eastAsia="Times New Roman"/>
          <w:shd w:val="clear" w:color="auto" w:fill="auto"/>
          <w:lang w:val="nl-NL"/>
        </w:rPr>
        <w:t>aanduiding</w:t>
      </w:r>
      <w:r w:rsidRPr="00BA34C6">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C1FF9" w:rsidRPr="008A6917" w14:paraId="15742C19" w14:textId="77777777" w:rsidTr="00C14888">
        <w:trPr>
          <w:trHeight w:val="230"/>
        </w:trPr>
        <w:tc>
          <w:tcPr>
            <w:tcW w:w="3330" w:type="dxa"/>
            <w:gridSpan w:val="2"/>
            <w:tcBorders>
              <w:top w:val="nil"/>
              <w:left w:val="nil"/>
              <w:bottom w:val="nil"/>
              <w:right w:val="nil"/>
            </w:tcBorders>
          </w:tcPr>
          <w:p w14:paraId="1696A1DF" w14:textId="77777777" w:rsidR="003C1FF9" w:rsidRPr="008A6917" w:rsidRDefault="003C1FF9" w:rsidP="00C14888">
            <w:pPr>
              <w:widowControl w:val="0"/>
              <w:autoSpaceDE w:val="0"/>
              <w:autoSpaceDN w:val="0"/>
              <w:adjustRightInd w:val="0"/>
              <w:spacing w:line="240" w:lineRule="auto"/>
              <w:rPr>
                <w:rFonts w:ascii="Calibri" w:hAnsi="Calibri" w:cs="Arial"/>
                <w:color w:val="000000"/>
                <w:szCs w:val="24"/>
              </w:rPr>
            </w:pPr>
            <w:r w:rsidRPr="008A6917">
              <w:rPr>
                <w:rFonts w:ascii="Calibri" w:hAnsi="Calibri" w:cs="Arial"/>
                <w:b/>
                <w:color w:val="000000"/>
                <w:szCs w:val="24"/>
              </w:rPr>
              <w:t xml:space="preserve">Naam </w:t>
            </w:r>
          </w:p>
        </w:tc>
        <w:tc>
          <w:tcPr>
            <w:tcW w:w="4320" w:type="dxa"/>
            <w:tcBorders>
              <w:top w:val="nil"/>
              <w:left w:val="nil"/>
              <w:bottom w:val="nil"/>
              <w:right w:val="nil"/>
            </w:tcBorders>
          </w:tcPr>
          <w:p w14:paraId="2BCCB62A" w14:textId="77777777" w:rsidR="003C1FF9" w:rsidRPr="008A6917" w:rsidRDefault="003C1FF9" w:rsidP="00C14888">
            <w:pPr>
              <w:widowControl w:val="0"/>
              <w:autoSpaceDE w:val="0"/>
              <w:autoSpaceDN w:val="0"/>
              <w:adjustRightInd w:val="0"/>
              <w:spacing w:line="240" w:lineRule="auto"/>
              <w:rPr>
                <w:rFonts w:ascii="Calibri" w:hAnsi="Calibri" w:cs="Arial"/>
                <w:color w:val="000000"/>
                <w:szCs w:val="24"/>
              </w:rPr>
            </w:pPr>
            <w:r w:rsidRPr="008A6917">
              <w:rPr>
                <w:rFonts w:ascii="Arial" w:hAnsi="Arial" w:cs="Arial"/>
                <w:color w:val="000000"/>
                <w:szCs w:val="24"/>
                <w:lang w:val="en-AU"/>
              </w:rPr>
              <w:fldChar w:fldCharType="begin" w:fldLock="1"/>
            </w:r>
            <w:r w:rsidRPr="008A6917">
              <w:rPr>
                <w:rFonts w:ascii="Arial" w:hAnsi="Arial" w:cs="Arial"/>
                <w:color w:val="000000"/>
                <w:szCs w:val="24"/>
                <w:lang w:val="en-AU"/>
              </w:rPr>
              <w:instrText xml:space="preserve">MERGEFIELD </w:instrText>
            </w:r>
            <w:r w:rsidRPr="008A6917">
              <w:rPr>
                <w:rFonts w:ascii="Calibri" w:hAnsi="Calibri" w:cs="Arial"/>
                <w:color w:val="000000"/>
                <w:szCs w:val="24"/>
              </w:rPr>
              <w:instrText>Att.Name</w:instrText>
            </w:r>
            <w:r w:rsidRPr="008A6917">
              <w:rPr>
                <w:rFonts w:ascii="Arial" w:hAnsi="Arial" w:cs="Arial"/>
                <w:color w:val="000000"/>
                <w:szCs w:val="24"/>
                <w:lang w:val="en-AU"/>
              </w:rPr>
              <w:fldChar w:fldCharType="separate"/>
            </w:r>
            <w:r w:rsidRPr="008A6917">
              <w:rPr>
                <w:rFonts w:ascii="Calibri" w:hAnsi="Calibri" w:cs="Arial"/>
                <w:color w:val="000000"/>
                <w:szCs w:val="24"/>
              </w:rPr>
              <w:t>Vertrouwelijk</w:t>
            </w:r>
            <w:ins w:id="4998" w:author="Arjan Kloosterboer" w:date="2018-05-25T14:30:00Z">
              <w:r>
                <w:rPr>
                  <w:rFonts w:ascii="Calibri" w:hAnsi="Calibri" w:cs="Arial"/>
                  <w:color w:val="000000"/>
                  <w:szCs w:val="24"/>
                </w:rPr>
                <w:t>heid</w:t>
              </w:r>
            </w:ins>
            <w:r w:rsidRPr="008A6917">
              <w:rPr>
                <w:rFonts w:ascii="Calibri" w:hAnsi="Calibri" w:cs="Arial"/>
                <w:color w:val="000000"/>
                <w:szCs w:val="24"/>
              </w:rPr>
              <w:t>aanduiding</w:t>
            </w:r>
            <w:r w:rsidRPr="008A6917">
              <w:rPr>
                <w:rFonts w:ascii="Arial" w:hAnsi="Arial" w:cs="Arial"/>
                <w:color w:val="000000"/>
                <w:szCs w:val="24"/>
                <w:lang w:val="en-AU"/>
              </w:rPr>
              <w:fldChar w:fldCharType="end"/>
            </w:r>
          </w:p>
        </w:tc>
        <w:tc>
          <w:tcPr>
            <w:tcW w:w="1710" w:type="dxa"/>
            <w:tcBorders>
              <w:top w:val="nil"/>
              <w:left w:val="nil"/>
              <w:bottom w:val="nil"/>
              <w:right w:val="nil"/>
            </w:tcBorders>
          </w:tcPr>
          <w:p w14:paraId="67752E0A" w14:textId="77777777" w:rsidR="003C1FF9" w:rsidRPr="008A6917" w:rsidRDefault="003C1FF9" w:rsidP="00C14888">
            <w:pPr>
              <w:widowControl w:val="0"/>
              <w:autoSpaceDE w:val="0"/>
              <w:autoSpaceDN w:val="0"/>
              <w:adjustRightInd w:val="0"/>
              <w:spacing w:line="240" w:lineRule="auto"/>
              <w:jc w:val="right"/>
              <w:rPr>
                <w:rFonts w:ascii="Calibri" w:hAnsi="Calibri" w:cs="Arial"/>
                <w:color w:val="000000"/>
                <w:szCs w:val="24"/>
              </w:rPr>
            </w:pPr>
            <w:r w:rsidRPr="008A6917">
              <w:rPr>
                <w:rFonts w:ascii="Arial" w:hAnsi="Arial" w:cs="Arial"/>
                <w:color w:val="000000"/>
                <w:szCs w:val="24"/>
                <w:lang w:val="en-AU"/>
              </w:rPr>
              <w:fldChar w:fldCharType="begin" w:fldLock="1"/>
            </w:r>
            <w:r w:rsidRPr="008A6917">
              <w:rPr>
                <w:rFonts w:ascii="Arial" w:hAnsi="Arial" w:cs="Arial"/>
                <w:color w:val="000000"/>
                <w:szCs w:val="24"/>
                <w:lang w:val="en-AU"/>
              </w:rPr>
              <w:instrText xml:space="preserve">MERGEFIELD </w:instrText>
            </w:r>
            <w:r w:rsidRPr="008A6917">
              <w:rPr>
                <w:rFonts w:ascii="Calibri" w:hAnsi="Calibri" w:cs="Arial"/>
                <w:color w:val="000000"/>
                <w:szCs w:val="24"/>
              </w:rPr>
              <w:instrText>Att.IsDerived</w:instrText>
            </w:r>
            <w:r w:rsidRPr="008A6917">
              <w:rPr>
                <w:rFonts w:ascii="Arial" w:hAnsi="Arial" w:cs="Arial"/>
                <w:color w:val="000000"/>
                <w:szCs w:val="24"/>
                <w:lang w:val="en-AU"/>
              </w:rPr>
              <w:fldChar w:fldCharType="separate"/>
            </w:r>
            <w:r>
              <w:rPr>
                <w:rFonts w:ascii="Calibri" w:hAnsi="Calibri" w:cs="Arial"/>
                <w:color w:val="000000"/>
                <w:szCs w:val="24"/>
              </w:rPr>
              <w:t xml:space="preserve"> </w:t>
            </w:r>
            <w:r w:rsidRPr="008A6917">
              <w:rPr>
                <w:rFonts w:ascii="Arial" w:hAnsi="Arial" w:cs="Arial"/>
                <w:color w:val="000000"/>
                <w:szCs w:val="24"/>
                <w:lang w:val="en-AU"/>
              </w:rPr>
              <w:fldChar w:fldCharType="end"/>
            </w:r>
          </w:p>
        </w:tc>
      </w:tr>
      <w:tr w:rsidR="003C1FF9" w:rsidRPr="008A6917" w14:paraId="4622BE6C" w14:textId="77777777" w:rsidTr="00C14888">
        <w:tc>
          <w:tcPr>
            <w:tcW w:w="3330" w:type="dxa"/>
            <w:gridSpan w:val="2"/>
            <w:tcBorders>
              <w:top w:val="nil"/>
              <w:left w:val="nil"/>
              <w:bottom w:val="nil"/>
              <w:right w:val="nil"/>
            </w:tcBorders>
          </w:tcPr>
          <w:p w14:paraId="24CC753A" w14:textId="77777777" w:rsidR="003C1FF9" w:rsidRPr="008A6917" w:rsidRDefault="003C1FF9" w:rsidP="00C14888">
            <w:pPr>
              <w:widowControl w:val="0"/>
              <w:autoSpaceDE w:val="0"/>
              <w:autoSpaceDN w:val="0"/>
              <w:adjustRightInd w:val="0"/>
              <w:spacing w:line="240" w:lineRule="auto"/>
              <w:rPr>
                <w:rFonts w:ascii="Calibri" w:hAnsi="Calibri" w:cs="Arial"/>
                <w:color w:val="000000"/>
                <w:szCs w:val="24"/>
              </w:rPr>
            </w:pPr>
            <w:r w:rsidRPr="008A6917">
              <w:rPr>
                <w:rFonts w:ascii="Calibri" w:hAnsi="Calibri" w:cs="Arial"/>
                <w:b/>
                <w:color w:val="000000"/>
                <w:szCs w:val="24"/>
              </w:rPr>
              <w:t xml:space="preserve">Herkomst </w:t>
            </w:r>
          </w:p>
        </w:tc>
        <w:tc>
          <w:tcPr>
            <w:tcW w:w="6030" w:type="dxa"/>
            <w:gridSpan w:val="2"/>
            <w:tcBorders>
              <w:top w:val="nil"/>
              <w:left w:val="nil"/>
              <w:bottom w:val="nil"/>
              <w:right w:val="nil"/>
            </w:tcBorders>
          </w:tcPr>
          <w:p w14:paraId="52BA0A1C" w14:textId="77777777" w:rsidR="003C1FF9" w:rsidRPr="008A6917" w:rsidRDefault="003C1FF9" w:rsidP="00C14888">
            <w:pPr>
              <w:widowControl w:val="0"/>
              <w:autoSpaceDE w:val="0"/>
              <w:autoSpaceDN w:val="0"/>
              <w:adjustRightInd w:val="0"/>
              <w:spacing w:line="240" w:lineRule="auto"/>
              <w:rPr>
                <w:rFonts w:ascii="Calibri" w:hAnsi="Calibri" w:cs="Arial"/>
                <w:color w:val="000000"/>
                <w:szCs w:val="24"/>
              </w:rPr>
            </w:pPr>
            <w:r w:rsidRPr="008A6917">
              <w:rPr>
                <w:rFonts w:ascii="Calibri" w:hAnsi="Calibri" w:cs="Arial"/>
                <w:color w:val="000000"/>
                <w:szCs w:val="24"/>
              </w:rPr>
              <w:t>KING</w:t>
            </w:r>
          </w:p>
        </w:tc>
      </w:tr>
      <w:tr w:rsidR="003C1FF9" w:rsidRPr="008A6917" w14:paraId="2F8E9611" w14:textId="77777777" w:rsidTr="00C14888">
        <w:tc>
          <w:tcPr>
            <w:tcW w:w="3330" w:type="dxa"/>
            <w:gridSpan w:val="2"/>
            <w:tcBorders>
              <w:top w:val="nil"/>
              <w:left w:val="nil"/>
              <w:bottom w:val="nil"/>
              <w:right w:val="nil"/>
            </w:tcBorders>
          </w:tcPr>
          <w:p w14:paraId="3DEFFE71" w14:textId="77777777" w:rsidR="003C1FF9" w:rsidRPr="008A6917" w:rsidRDefault="003C1FF9" w:rsidP="00C14888">
            <w:pPr>
              <w:widowControl w:val="0"/>
              <w:autoSpaceDE w:val="0"/>
              <w:autoSpaceDN w:val="0"/>
              <w:adjustRightInd w:val="0"/>
              <w:spacing w:line="240" w:lineRule="auto"/>
              <w:rPr>
                <w:rFonts w:ascii="Calibri" w:hAnsi="Calibri" w:cs="Arial"/>
                <w:color w:val="000000"/>
                <w:szCs w:val="24"/>
              </w:rPr>
            </w:pPr>
            <w:r w:rsidRPr="008A6917">
              <w:rPr>
                <w:rFonts w:ascii="Calibri" w:hAnsi="Calibri" w:cs="Arial"/>
                <w:b/>
                <w:color w:val="000000"/>
                <w:szCs w:val="24"/>
              </w:rPr>
              <w:t xml:space="preserve">Code </w:t>
            </w:r>
          </w:p>
        </w:tc>
        <w:tc>
          <w:tcPr>
            <w:tcW w:w="6030" w:type="dxa"/>
            <w:gridSpan w:val="2"/>
            <w:tcBorders>
              <w:top w:val="nil"/>
              <w:left w:val="nil"/>
              <w:bottom w:val="nil"/>
              <w:right w:val="nil"/>
            </w:tcBorders>
          </w:tcPr>
          <w:p w14:paraId="3B00FA49" w14:textId="77777777" w:rsidR="003C1FF9" w:rsidRPr="008A6917" w:rsidRDefault="003C1FF9" w:rsidP="00C14888">
            <w:pPr>
              <w:widowControl w:val="0"/>
              <w:autoSpaceDE w:val="0"/>
              <w:autoSpaceDN w:val="0"/>
              <w:adjustRightInd w:val="0"/>
              <w:spacing w:line="240" w:lineRule="auto"/>
              <w:rPr>
                <w:rFonts w:ascii="Calibri" w:hAnsi="Calibri" w:cs="Arial"/>
                <w:color w:val="000000"/>
                <w:szCs w:val="24"/>
              </w:rPr>
            </w:pPr>
          </w:p>
        </w:tc>
      </w:tr>
      <w:tr w:rsidR="003C1FF9" w:rsidRPr="008A6917" w14:paraId="48E7D85D" w14:textId="77777777" w:rsidTr="00C14888">
        <w:tc>
          <w:tcPr>
            <w:tcW w:w="3330" w:type="dxa"/>
            <w:gridSpan w:val="2"/>
            <w:tcBorders>
              <w:top w:val="nil"/>
              <w:left w:val="nil"/>
              <w:bottom w:val="nil"/>
              <w:right w:val="nil"/>
            </w:tcBorders>
          </w:tcPr>
          <w:p w14:paraId="0C1FD1F6" w14:textId="77777777" w:rsidR="003C1FF9" w:rsidRPr="008A6917" w:rsidRDefault="003C1FF9" w:rsidP="00C14888">
            <w:pPr>
              <w:widowControl w:val="0"/>
              <w:autoSpaceDE w:val="0"/>
              <w:autoSpaceDN w:val="0"/>
              <w:adjustRightInd w:val="0"/>
              <w:spacing w:line="240" w:lineRule="auto"/>
              <w:rPr>
                <w:rFonts w:ascii="Calibri" w:hAnsi="Calibri" w:cs="Arial"/>
                <w:color w:val="000000"/>
                <w:szCs w:val="24"/>
              </w:rPr>
            </w:pPr>
            <w:r w:rsidRPr="008A6917">
              <w:rPr>
                <w:rFonts w:ascii="Calibri" w:hAnsi="Calibri" w:cs="Arial"/>
                <w:b/>
                <w:color w:val="000000"/>
                <w:szCs w:val="24"/>
              </w:rPr>
              <w:t xml:space="preserve">XML-tag </w:t>
            </w:r>
          </w:p>
        </w:tc>
        <w:tc>
          <w:tcPr>
            <w:tcW w:w="6030" w:type="dxa"/>
            <w:gridSpan w:val="2"/>
            <w:tcBorders>
              <w:top w:val="nil"/>
              <w:left w:val="nil"/>
              <w:bottom w:val="nil"/>
              <w:right w:val="nil"/>
            </w:tcBorders>
          </w:tcPr>
          <w:p w14:paraId="3BC67E4B" w14:textId="77777777" w:rsidR="003C1FF9" w:rsidRPr="008A6917" w:rsidRDefault="003C1FF9" w:rsidP="00C14888">
            <w:pPr>
              <w:widowControl w:val="0"/>
              <w:autoSpaceDE w:val="0"/>
              <w:autoSpaceDN w:val="0"/>
              <w:adjustRightInd w:val="0"/>
              <w:spacing w:line="240" w:lineRule="auto"/>
              <w:rPr>
                <w:rFonts w:ascii="Calibri" w:hAnsi="Calibri" w:cs="Arial"/>
                <w:color w:val="000000"/>
                <w:szCs w:val="24"/>
              </w:rPr>
            </w:pPr>
            <w:r w:rsidRPr="008A6917">
              <w:rPr>
                <w:rFonts w:ascii="Arial" w:hAnsi="Arial" w:cs="Arial"/>
                <w:color w:val="000000"/>
                <w:szCs w:val="24"/>
                <w:lang w:val="en-AU"/>
              </w:rPr>
              <w:fldChar w:fldCharType="begin" w:fldLock="1"/>
            </w:r>
            <w:r w:rsidRPr="008A6917">
              <w:rPr>
                <w:rFonts w:ascii="Arial" w:hAnsi="Arial" w:cs="Arial"/>
                <w:color w:val="000000"/>
                <w:szCs w:val="24"/>
                <w:lang w:val="en-AU"/>
              </w:rPr>
              <w:instrText xml:space="preserve">MERGEFIELD </w:instrText>
            </w:r>
            <w:r w:rsidRPr="008A6917">
              <w:rPr>
                <w:rFonts w:ascii="Calibri" w:hAnsi="Calibri" w:cs="Arial"/>
                <w:color w:val="000000"/>
                <w:szCs w:val="24"/>
              </w:rPr>
              <w:instrText>Att.Alias</w:instrText>
            </w:r>
            <w:r w:rsidRPr="008A6917">
              <w:rPr>
                <w:rFonts w:ascii="Arial" w:hAnsi="Arial" w:cs="Arial"/>
                <w:color w:val="000000"/>
                <w:szCs w:val="24"/>
                <w:lang w:val="en-AU"/>
              </w:rPr>
              <w:fldChar w:fldCharType="separate"/>
            </w:r>
            <w:r w:rsidRPr="008A6917">
              <w:rPr>
                <w:rFonts w:ascii="Calibri" w:hAnsi="Calibri" w:cs="Arial"/>
                <w:color w:val="000000"/>
                <w:szCs w:val="24"/>
              </w:rPr>
              <w:t>vertrouwelijkAanduiding</w:t>
            </w:r>
            <w:r w:rsidRPr="008A6917">
              <w:rPr>
                <w:rFonts w:ascii="Arial" w:hAnsi="Arial" w:cs="Arial"/>
                <w:color w:val="000000"/>
                <w:szCs w:val="24"/>
                <w:lang w:val="en-AU"/>
              </w:rPr>
              <w:fldChar w:fldCharType="end"/>
            </w:r>
          </w:p>
        </w:tc>
      </w:tr>
      <w:tr w:rsidR="003C1FF9" w:rsidRPr="00AE1A91" w14:paraId="58C80041" w14:textId="77777777" w:rsidTr="00C14888">
        <w:tc>
          <w:tcPr>
            <w:tcW w:w="3330" w:type="dxa"/>
            <w:gridSpan w:val="2"/>
            <w:tcBorders>
              <w:top w:val="nil"/>
              <w:left w:val="nil"/>
              <w:bottom w:val="nil"/>
              <w:right w:val="nil"/>
            </w:tcBorders>
          </w:tcPr>
          <w:p w14:paraId="01644ED1" w14:textId="77777777" w:rsidR="003C1FF9" w:rsidRPr="008A6917" w:rsidRDefault="003C1FF9" w:rsidP="00C14888">
            <w:pPr>
              <w:widowControl w:val="0"/>
              <w:autoSpaceDE w:val="0"/>
              <w:autoSpaceDN w:val="0"/>
              <w:adjustRightInd w:val="0"/>
              <w:spacing w:line="240" w:lineRule="auto"/>
              <w:rPr>
                <w:rFonts w:ascii="Calibri" w:hAnsi="Calibri" w:cs="Arial"/>
                <w:color w:val="000000"/>
                <w:szCs w:val="24"/>
              </w:rPr>
            </w:pPr>
            <w:r w:rsidRPr="008A6917">
              <w:rPr>
                <w:rFonts w:ascii="Calibri" w:hAnsi="Calibri" w:cs="Arial"/>
                <w:b/>
                <w:color w:val="000000"/>
                <w:szCs w:val="24"/>
              </w:rPr>
              <w:t xml:space="preserve">Definitie </w:t>
            </w:r>
          </w:p>
        </w:tc>
        <w:tc>
          <w:tcPr>
            <w:tcW w:w="6030" w:type="dxa"/>
            <w:gridSpan w:val="2"/>
            <w:tcBorders>
              <w:top w:val="nil"/>
              <w:left w:val="nil"/>
              <w:bottom w:val="nil"/>
              <w:right w:val="nil"/>
            </w:tcBorders>
          </w:tcPr>
          <w:p w14:paraId="0030520A" w14:textId="77777777" w:rsidR="003C1FF9" w:rsidRPr="003C1FF9" w:rsidRDefault="003C1FF9" w:rsidP="00C14888">
            <w:pPr>
              <w:widowControl w:val="0"/>
              <w:autoSpaceDE w:val="0"/>
              <w:autoSpaceDN w:val="0"/>
              <w:adjustRightInd w:val="0"/>
              <w:spacing w:line="240" w:lineRule="auto"/>
              <w:rPr>
                <w:rFonts w:ascii="Calibri" w:hAnsi="Calibri" w:cs="Arial"/>
                <w:color w:val="000000"/>
                <w:szCs w:val="24"/>
                <w:lang w:val="nl-NL"/>
              </w:rPr>
            </w:pPr>
            <w:r w:rsidRPr="008A6917">
              <w:rPr>
                <w:rFonts w:ascii="Arial" w:hAnsi="Arial" w:cs="Arial"/>
                <w:color w:val="000000"/>
                <w:szCs w:val="24"/>
                <w:lang w:val="en-AU"/>
              </w:rPr>
              <w:fldChar w:fldCharType="begin" w:fldLock="1"/>
            </w:r>
            <w:r w:rsidRPr="003C1FF9">
              <w:rPr>
                <w:rFonts w:ascii="Arial" w:hAnsi="Arial" w:cs="Arial"/>
                <w:color w:val="000000"/>
                <w:szCs w:val="24"/>
                <w:lang w:val="nl-NL"/>
              </w:rPr>
              <w:instrText xml:space="preserve">MERGEFIELD </w:instrText>
            </w:r>
            <w:r w:rsidRPr="003C1FF9">
              <w:rPr>
                <w:rFonts w:ascii="Calibri" w:hAnsi="Calibri" w:cs="Arial"/>
                <w:color w:val="000000"/>
                <w:szCs w:val="24"/>
                <w:lang w:val="nl-NL"/>
              </w:rPr>
              <w:instrText>Att.Notes</w:instrText>
            </w:r>
            <w:r w:rsidRPr="008A6917">
              <w:rPr>
                <w:rFonts w:ascii="Arial" w:hAnsi="Arial" w:cs="Arial"/>
                <w:color w:val="000000"/>
                <w:szCs w:val="24"/>
                <w:lang w:val="en-AU"/>
              </w:rPr>
              <w:fldChar w:fldCharType="end"/>
            </w:r>
            <w:r w:rsidRPr="003C1FF9">
              <w:rPr>
                <w:rFonts w:ascii="Calibri" w:hAnsi="Calibri" w:cs="Arial"/>
                <w:color w:val="000000"/>
                <w:szCs w:val="24"/>
                <w:lang w:val="nl-NL"/>
              </w:rPr>
              <w:t>Aanduiding van de mate waarin het INFORMATIEOBJECT voor de openbaarheid bestemd is.</w:t>
            </w:r>
          </w:p>
        </w:tc>
      </w:tr>
      <w:tr w:rsidR="003C1FF9" w:rsidRPr="008A6917" w14:paraId="64A0E69A" w14:textId="77777777" w:rsidTr="00C14888">
        <w:trPr>
          <w:trHeight w:val="230"/>
        </w:trPr>
        <w:tc>
          <w:tcPr>
            <w:tcW w:w="3330" w:type="dxa"/>
            <w:gridSpan w:val="2"/>
            <w:tcBorders>
              <w:top w:val="nil"/>
              <w:left w:val="nil"/>
              <w:bottom w:val="nil"/>
              <w:right w:val="nil"/>
            </w:tcBorders>
          </w:tcPr>
          <w:p w14:paraId="0BBEB2EA" w14:textId="77777777" w:rsidR="003C1FF9" w:rsidRPr="008A6917" w:rsidRDefault="003C1FF9" w:rsidP="00C14888">
            <w:pPr>
              <w:widowControl w:val="0"/>
              <w:autoSpaceDE w:val="0"/>
              <w:autoSpaceDN w:val="0"/>
              <w:adjustRightInd w:val="0"/>
              <w:spacing w:line="240" w:lineRule="auto"/>
              <w:rPr>
                <w:rFonts w:ascii="Calibri" w:hAnsi="Calibri" w:cs="Arial"/>
                <w:color w:val="000000"/>
                <w:szCs w:val="24"/>
              </w:rPr>
            </w:pPr>
            <w:r w:rsidRPr="008A6917">
              <w:rPr>
                <w:rFonts w:ascii="Calibri" w:hAnsi="Calibri" w:cs="Arial"/>
                <w:b/>
                <w:color w:val="000000"/>
                <w:szCs w:val="24"/>
              </w:rPr>
              <w:t xml:space="preserve">Herkomst definitie </w:t>
            </w:r>
          </w:p>
        </w:tc>
        <w:tc>
          <w:tcPr>
            <w:tcW w:w="6030" w:type="dxa"/>
            <w:gridSpan w:val="2"/>
            <w:tcBorders>
              <w:top w:val="nil"/>
              <w:left w:val="nil"/>
              <w:bottom w:val="nil"/>
              <w:right w:val="nil"/>
            </w:tcBorders>
          </w:tcPr>
          <w:p w14:paraId="2DE27B4C" w14:textId="77777777" w:rsidR="003C1FF9" w:rsidRPr="008A6917" w:rsidRDefault="003C1FF9" w:rsidP="00C14888">
            <w:pPr>
              <w:widowControl w:val="0"/>
              <w:autoSpaceDE w:val="0"/>
              <w:autoSpaceDN w:val="0"/>
              <w:adjustRightInd w:val="0"/>
              <w:spacing w:line="240" w:lineRule="auto"/>
              <w:rPr>
                <w:rFonts w:ascii="Calibri" w:hAnsi="Calibri" w:cs="Arial"/>
                <w:color w:val="000000"/>
                <w:szCs w:val="24"/>
              </w:rPr>
            </w:pPr>
            <w:r w:rsidRPr="008A6917">
              <w:rPr>
                <w:rFonts w:ascii="Calibri" w:hAnsi="Calibri" w:cs="Arial"/>
                <w:color w:val="000000"/>
                <w:szCs w:val="24"/>
              </w:rPr>
              <w:t>KING</w:t>
            </w:r>
          </w:p>
        </w:tc>
      </w:tr>
      <w:tr w:rsidR="003C1FF9" w:rsidRPr="008A6917" w14:paraId="4B944208" w14:textId="77777777" w:rsidTr="00C14888">
        <w:tc>
          <w:tcPr>
            <w:tcW w:w="3330" w:type="dxa"/>
            <w:gridSpan w:val="2"/>
            <w:tcBorders>
              <w:top w:val="nil"/>
              <w:left w:val="nil"/>
              <w:bottom w:val="nil"/>
              <w:right w:val="nil"/>
            </w:tcBorders>
          </w:tcPr>
          <w:p w14:paraId="0BBB938A" w14:textId="77777777" w:rsidR="003C1FF9" w:rsidRPr="008A6917" w:rsidRDefault="003C1FF9" w:rsidP="00C14888">
            <w:pPr>
              <w:widowControl w:val="0"/>
              <w:autoSpaceDE w:val="0"/>
              <w:autoSpaceDN w:val="0"/>
              <w:adjustRightInd w:val="0"/>
              <w:spacing w:line="240" w:lineRule="auto"/>
              <w:rPr>
                <w:rFonts w:ascii="Calibri" w:hAnsi="Calibri" w:cs="Arial"/>
                <w:color w:val="000000"/>
                <w:szCs w:val="24"/>
              </w:rPr>
            </w:pPr>
            <w:r w:rsidRPr="008A6917">
              <w:rPr>
                <w:rFonts w:ascii="Calibri" w:hAnsi="Calibri" w:cs="Arial"/>
                <w:b/>
                <w:color w:val="000000"/>
                <w:szCs w:val="24"/>
              </w:rPr>
              <w:t xml:space="preserve">Datum opname </w:t>
            </w:r>
          </w:p>
        </w:tc>
        <w:tc>
          <w:tcPr>
            <w:tcW w:w="6030" w:type="dxa"/>
            <w:gridSpan w:val="2"/>
            <w:tcBorders>
              <w:top w:val="nil"/>
              <w:left w:val="nil"/>
              <w:bottom w:val="nil"/>
              <w:right w:val="nil"/>
            </w:tcBorders>
          </w:tcPr>
          <w:p w14:paraId="3617D6B2" w14:textId="77777777" w:rsidR="003C1FF9" w:rsidRPr="008A6917" w:rsidRDefault="003C1FF9" w:rsidP="00C14888">
            <w:pPr>
              <w:widowControl w:val="0"/>
              <w:autoSpaceDE w:val="0"/>
              <w:autoSpaceDN w:val="0"/>
              <w:adjustRightInd w:val="0"/>
              <w:spacing w:line="240" w:lineRule="auto"/>
              <w:rPr>
                <w:rFonts w:ascii="Calibri" w:hAnsi="Calibri" w:cs="Arial"/>
                <w:color w:val="000000"/>
                <w:szCs w:val="24"/>
              </w:rPr>
            </w:pPr>
            <w:r w:rsidRPr="008A6917">
              <w:rPr>
                <w:rFonts w:ascii="Calibri" w:hAnsi="Calibri" w:cs="Arial"/>
                <w:color w:val="000000"/>
                <w:szCs w:val="24"/>
              </w:rPr>
              <w:t>1 juni 2008</w:t>
            </w:r>
          </w:p>
        </w:tc>
      </w:tr>
      <w:tr w:rsidR="003C1FF9" w:rsidRPr="008A6917" w14:paraId="3B14036E" w14:textId="77777777" w:rsidTr="00C14888">
        <w:tc>
          <w:tcPr>
            <w:tcW w:w="3330" w:type="dxa"/>
            <w:gridSpan w:val="2"/>
            <w:tcBorders>
              <w:top w:val="nil"/>
              <w:left w:val="nil"/>
              <w:bottom w:val="nil"/>
              <w:right w:val="nil"/>
            </w:tcBorders>
          </w:tcPr>
          <w:p w14:paraId="11B5FECE" w14:textId="77777777" w:rsidR="003C1FF9" w:rsidRPr="008A6917" w:rsidRDefault="003C1FF9" w:rsidP="00C14888">
            <w:pPr>
              <w:widowControl w:val="0"/>
              <w:autoSpaceDE w:val="0"/>
              <w:autoSpaceDN w:val="0"/>
              <w:adjustRightInd w:val="0"/>
              <w:spacing w:line="240" w:lineRule="auto"/>
              <w:rPr>
                <w:rFonts w:ascii="Calibri" w:hAnsi="Calibri" w:cs="Arial"/>
                <w:color w:val="000000"/>
                <w:szCs w:val="24"/>
              </w:rPr>
            </w:pPr>
            <w:r w:rsidRPr="008A6917">
              <w:rPr>
                <w:rFonts w:ascii="Calibri" w:hAnsi="Calibri" w:cs="Arial"/>
                <w:b/>
                <w:color w:val="000000"/>
                <w:szCs w:val="24"/>
              </w:rPr>
              <w:t xml:space="preserve">Formaat </w:t>
            </w:r>
          </w:p>
        </w:tc>
        <w:tc>
          <w:tcPr>
            <w:tcW w:w="6030" w:type="dxa"/>
            <w:gridSpan w:val="2"/>
            <w:tcBorders>
              <w:top w:val="nil"/>
              <w:left w:val="nil"/>
              <w:bottom w:val="nil"/>
              <w:right w:val="nil"/>
            </w:tcBorders>
          </w:tcPr>
          <w:p w14:paraId="0DFCECC5" w14:textId="1A962EB2" w:rsidR="003C1FF9" w:rsidRPr="008A6917" w:rsidRDefault="003C1FF9" w:rsidP="00C14888">
            <w:pPr>
              <w:widowControl w:val="0"/>
              <w:autoSpaceDE w:val="0"/>
              <w:autoSpaceDN w:val="0"/>
              <w:adjustRightInd w:val="0"/>
              <w:spacing w:line="240" w:lineRule="auto"/>
              <w:rPr>
                <w:rFonts w:ascii="Calibri" w:hAnsi="Calibri" w:cs="Arial"/>
                <w:color w:val="000000"/>
                <w:szCs w:val="24"/>
              </w:rPr>
            </w:pPr>
            <w:del w:id="4999" w:author="Arjan Kloosterboer" w:date="2018-05-25T16:24:00Z">
              <w:r w:rsidRPr="008A6917" w:rsidDel="00BA34C6">
                <w:rPr>
                  <w:rFonts w:ascii="Arial" w:hAnsi="Arial" w:cs="Arial"/>
                  <w:color w:val="000000"/>
                  <w:szCs w:val="24"/>
                  <w:lang w:val="en-AU"/>
                </w:rPr>
                <w:fldChar w:fldCharType="begin" w:fldLock="1"/>
              </w:r>
              <w:r w:rsidRPr="008A6917" w:rsidDel="00BA34C6">
                <w:rPr>
                  <w:rFonts w:ascii="Arial" w:hAnsi="Arial" w:cs="Arial"/>
                  <w:color w:val="000000"/>
                  <w:szCs w:val="24"/>
                  <w:lang w:val="en-AU"/>
                </w:rPr>
                <w:delInstrText xml:space="preserve">MERGEFIELD </w:delInstrText>
              </w:r>
              <w:r w:rsidRPr="008A6917" w:rsidDel="00BA34C6">
                <w:rPr>
                  <w:rFonts w:ascii="Calibri" w:hAnsi="Calibri" w:cs="Arial"/>
                  <w:color w:val="000000"/>
                  <w:szCs w:val="24"/>
                </w:rPr>
                <w:delInstrText>Att.Type</w:delInstrText>
              </w:r>
              <w:r w:rsidRPr="008A6917" w:rsidDel="00BA34C6">
                <w:rPr>
                  <w:rFonts w:ascii="Arial" w:hAnsi="Arial" w:cs="Arial"/>
                  <w:color w:val="000000"/>
                  <w:szCs w:val="24"/>
                  <w:lang w:val="en-AU"/>
                </w:rPr>
                <w:fldChar w:fldCharType="separate"/>
              </w:r>
              <w:r w:rsidRPr="008A6917" w:rsidDel="00BA34C6">
                <w:rPr>
                  <w:rFonts w:ascii="Calibri" w:hAnsi="Calibri" w:cs="Arial"/>
                  <w:color w:val="000000"/>
                  <w:szCs w:val="24"/>
                </w:rPr>
                <w:delText>AN20</w:delText>
              </w:r>
              <w:r w:rsidRPr="008A6917" w:rsidDel="00BA34C6">
                <w:rPr>
                  <w:rFonts w:ascii="Arial" w:hAnsi="Arial" w:cs="Arial"/>
                  <w:color w:val="000000"/>
                  <w:szCs w:val="24"/>
                  <w:lang w:val="en-AU"/>
                </w:rPr>
                <w:fldChar w:fldCharType="end"/>
              </w:r>
            </w:del>
            <w:ins w:id="5000" w:author="Arjan Kloosterboer" w:date="2018-05-25T16:24:00Z">
              <w:r w:rsidR="00BA34C6">
                <w:rPr>
                  <w:rFonts w:ascii="Arial" w:hAnsi="Arial" w:cs="Arial"/>
                  <w:color w:val="000000"/>
                  <w:szCs w:val="24"/>
                  <w:lang w:val="en-AU"/>
                </w:rPr>
                <w:t>vertrouwelijkheidaanduiding</w:t>
              </w:r>
            </w:ins>
          </w:p>
        </w:tc>
      </w:tr>
      <w:tr w:rsidR="003C1FF9" w:rsidRPr="00AE1A91" w14:paraId="4B79DE66" w14:textId="77777777" w:rsidTr="00C14888">
        <w:trPr>
          <w:trHeight w:val="230"/>
        </w:trPr>
        <w:tc>
          <w:tcPr>
            <w:tcW w:w="3330" w:type="dxa"/>
            <w:gridSpan w:val="2"/>
            <w:tcBorders>
              <w:top w:val="nil"/>
              <w:left w:val="nil"/>
              <w:bottom w:val="nil"/>
              <w:right w:val="nil"/>
            </w:tcBorders>
          </w:tcPr>
          <w:p w14:paraId="09D45FD7" w14:textId="77777777" w:rsidR="003C1FF9" w:rsidRPr="008A6917" w:rsidRDefault="003C1FF9" w:rsidP="00C14888">
            <w:pPr>
              <w:widowControl w:val="0"/>
              <w:autoSpaceDE w:val="0"/>
              <w:autoSpaceDN w:val="0"/>
              <w:adjustRightInd w:val="0"/>
              <w:spacing w:line="240" w:lineRule="auto"/>
              <w:rPr>
                <w:rFonts w:ascii="Calibri" w:hAnsi="Calibri" w:cs="Arial"/>
                <w:color w:val="000000"/>
                <w:szCs w:val="24"/>
              </w:rPr>
            </w:pPr>
            <w:r w:rsidRPr="008A6917">
              <w:rPr>
                <w:rFonts w:ascii="Calibri" w:hAnsi="Calibri" w:cs="Arial"/>
                <w:b/>
                <w:color w:val="000000"/>
                <w:szCs w:val="24"/>
              </w:rPr>
              <w:t>Waardenverzameling</w:t>
            </w:r>
          </w:p>
        </w:tc>
        <w:tc>
          <w:tcPr>
            <w:tcW w:w="6030" w:type="dxa"/>
            <w:gridSpan w:val="2"/>
            <w:tcBorders>
              <w:top w:val="nil"/>
              <w:left w:val="nil"/>
              <w:bottom w:val="nil"/>
              <w:right w:val="nil"/>
            </w:tcBorders>
          </w:tcPr>
          <w:p w14:paraId="336D7C85" w14:textId="77777777" w:rsidR="003C1FF9" w:rsidRPr="003C1FF9" w:rsidRDefault="003C1FF9" w:rsidP="00C14888">
            <w:pPr>
              <w:widowControl w:val="0"/>
              <w:autoSpaceDE w:val="0"/>
              <w:autoSpaceDN w:val="0"/>
              <w:adjustRightInd w:val="0"/>
              <w:spacing w:line="240" w:lineRule="auto"/>
              <w:rPr>
                <w:rFonts w:ascii="Calibri" w:hAnsi="Calibri" w:cs="Arial"/>
                <w:color w:val="000000"/>
                <w:szCs w:val="24"/>
                <w:lang w:val="nl-NL"/>
              </w:rPr>
            </w:pPr>
            <w:r w:rsidRPr="003C1FF9">
              <w:rPr>
                <w:rFonts w:ascii="Calibri" w:hAnsi="Calibri" w:cs="Arial"/>
                <w:color w:val="000000"/>
                <w:szCs w:val="24"/>
                <w:lang w:val="nl-NL"/>
              </w:rPr>
              <w:t xml:space="preserve">ZEER GEHEIM (indien kennisnemen door niet gerechtigden zeer </w:t>
            </w:r>
            <w:r w:rsidRPr="003C1FF9">
              <w:rPr>
                <w:rFonts w:ascii="Calibri" w:hAnsi="Calibri" w:cs="Arial"/>
                <w:color w:val="000000"/>
                <w:szCs w:val="24"/>
                <w:lang w:val="nl-NL"/>
              </w:rPr>
              <w:lastRenderedPageBreak/>
              <w:t>ernstige schade kan toebrengen aan het belang van de Staat of zijn bondgenoten)</w:t>
            </w:r>
          </w:p>
          <w:p w14:paraId="0A4EC3C0" w14:textId="77777777" w:rsidR="003C1FF9" w:rsidRPr="003C1FF9" w:rsidRDefault="003C1FF9" w:rsidP="00C14888">
            <w:pPr>
              <w:widowControl w:val="0"/>
              <w:autoSpaceDE w:val="0"/>
              <w:autoSpaceDN w:val="0"/>
              <w:adjustRightInd w:val="0"/>
              <w:spacing w:line="240" w:lineRule="auto"/>
              <w:rPr>
                <w:rFonts w:ascii="Calibri" w:hAnsi="Calibri" w:cs="Arial"/>
                <w:color w:val="000000"/>
                <w:szCs w:val="24"/>
                <w:lang w:val="nl-NL"/>
              </w:rPr>
            </w:pPr>
            <w:r w:rsidRPr="003C1FF9">
              <w:rPr>
                <w:rFonts w:ascii="Calibri" w:hAnsi="Calibri" w:cs="Arial"/>
                <w:color w:val="000000"/>
                <w:szCs w:val="24"/>
                <w:lang w:val="nl-NL"/>
              </w:rPr>
              <w:t>GEHEIM (indien kennisnemen door niet gerechtigden ernstige schade kan toebrengen aan het belang van de Staat of zijn bondgenoten)</w:t>
            </w:r>
          </w:p>
          <w:p w14:paraId="0AB85087" w14:textId="77777777" w:rsidR="003C1FF9" w:rsidRPr="003C1FF9" w:rsidRDefault="003C1FF9" w:rsidP="00C14888">
            <w:pPr>
              <w:widowControl w:val="0"/>
              <w:autoSpaceDE w:val="0"/>
              <w:autoSpaceDN w:val="0"/>
              <w:adjustRightInd w:val="0"/>
              <w:spacing w:line="240" w:lineRule="auto"/>
              <w:rPr>
                <w:rFonts w:ascii="Calibri" w:hAnsi="Calibri" w:cs="Arial"/>
                <w:color w:val="000000"/>
                <w:szCs w:val="24"/>
                <w:lang w:val="nl-NL"/>
              </w:rPr>
            </w:pPr>
            <w:r w:rsidRPr="003C1FF9">
              <w:rPr>
                <w:rFonts w:ascii="Calibri" w:hAnsi="Calibri" w:cs="Arial"/>
                <w:color w:val="000000"/>
                <w:szCs w:val="24"/>
                <w:lang w:val="nl-NL"/>
              </w:rPr>
              <w:t>CONFIDENTIEEL (indien kennisnemen door niet gerechtigden schade kan toebrengen aan het belang van de Staat of zijn bondgenoten)</w:t>
            </w:r>
          </w:p>
          <w:p w14:paraId="5BF61239" w14:textId="77777777" w:rsidR="003C1FF9" w:rsidRPr="003C1FF9" w:rsidRDefault="003C1FF9" w:rsidP="00C14888">
            <w:pPr>
              <w:widowControl w:val="0"/>
              <w:autoSpaceDE w:val="0"/>
              <w:autoSpaceDN w:val="0"/>
              <w:adjustRightInd w:val="0"/>
              <w:spacing w:line="240" w:lineRule="auto"/>
              <w:rPr>
                <w:rFonts w:ascii="Calibri" w:hAnsi="Calibri" w:cs="Arial"/>
                <w:color w:val="000000"/>
                <w:szCs w:val="24"/>
                <w:lang w:val="nl-NL"/>
              </w:rPr>
            </w:pPr>
            <w:r w:rsidRPr="003C1FF9">
              <w:rPr>
                <w:rFonts w:ascii="Calibri" w:hAnsi="Calibri" w:cs="Arial"/>
                <w:color w:val="000000"/>
                <w:szCs w:val="24"/>
                <w:lang w:val="nl-NL"/>
              </w:rPr>
              <w:t>VERTROUWELIJK (indien kennisnemen door niet gerechtigden nadeel kan toebrengen aan het belang van één of meer zaakbehandelende organisaties, betrokkenen bij de zaak en/of andere publliekrechtelijke organisaties)</w:t>
            </w:r>
          </w:p>
          <w:p w14:paraId="0A2603FB" w14:textId="77777777" w:rsidR="003C1FF9" w:rsidRPr="003C1FF9" w:rsidRDefault="003C1FF9" w:rsidP="00C14888">
            <w:pPr>
              <w:widowControl w:val="0"/>
              <w:autoSpaceDE w:val="0"/>
              <w:autoSpaceDN w:val="0"/>
              <w:adjustRightInd w:val="0"/>
              <w:spacing w:line="240" w:lineRule="auto"/>
              <w:rPr>
                <w:rFonts w:ascii="Calibri" w:hAnsi="Calibri" w:cs="Arial"/>
                <w:color w:val="000000"/>
                <w:szCs w:val="24"/>
                <w:lang w:val="nl-NL"/>
              </w:rPr>
            </w:pPr>
            <w:r w:rsidRPr="003C1FF9">
              <w:rPr>
                <w:rFonts w:ascii="Calibri" w:hAnsi="Calibri" w:cs="Arial"/>
                <w:color w:val="000000"/>
                <w:szCs w:val="24"/>
                <w:lang w:val="nl-NL"/>
              </w:rPr>
              <w:t>ZAAKVERTROUWELIJK (indien kennisnemen door anderen dan betrokkenen bij de zaak nadeel kan toebrengen aan het belang van één of meer zaakbehandelende organisaties, betrokkenen bij de zaak en/of andere publliekrechtelijke organisaties)</w:t>
            </w:r>
          </w:p>
          <w:p w14:paraId="6F735D8B" w14:textId="77777777" w:rsidR="003C1FF9" w:rsidRPr="003C1FF9" w:rsidRDefault="003C1FF9" w:rsidP="00C14888">
            <w:pPr>
              <w:widowControl w:val="0"/>
              <w:autoSpaceDE w:val="0"/>
              <w:autoSpaceDN w:val="0"/>
              <w:adjustRightInd w:val="0"/>
              <w:spacing w:line="240" w:lineRule="auto"/>
              <w:rPr>
                <w:rFonts w:ascii="Calibri" w:hAnsi="Calibri" w:cs="Arial"/>
                <w:color w:val="000000"/>
                <w:szCs w:val="24"/>
                <w:lang w:val="nl-NL"/>
              </w:rPr>
            </w:pPr>
            <w:r w:rsidRPr="003C1FF9">
              <w:rPr>
                <w:rFonts w:ascii="Calibri" w:hAnsi="Calibri" w:cs="Arial"/>
                <w:color w:val="000000"/>
                <w:szCs w:val="24"/>
                <w:lang w:val="nl-NL"/>
              </w:rPr>
              <w:t>INTERN (indien kennisnemen door anderen dan medewerkers van de zaakbehandelende organisatie(s) nadeel kan toebrengen aan het belang van één of meer zaakbehandelende organisaties, betrokkenen bij de zaak en/of andere publliekrechtelijke organisaties)</w:t>
            </w:r>
          </w:p>
          <w:p w14:paraId="37D88187" w14:textId="77777777" w:rsidR="003C1FF9" w:rsidRPr="003C1FF9" w:rsidRDefault="003C1FF9" w:rsidP="00C14888">
            <w:pPr>
              <w:widowControl w:val="0"/>
              <w:autoSpaceDE w:val="0"/>
              <w:autoSpaceDN w:val="0"/>
              <w:adjustRightInd w:val="0"/>
              <w:spacing w:line="240" w:lineRule="auto"/>
              <w:rPr>
                <w:rFonts w:ascii="Calibri" w:hAnsi="Calibri" w:cs="Arial"/>
                <w:color w:val="000000"/>
                <w:szCs w:val="24"/>
                <w:lang w:val="nl-NL"/>
              </w:rPr>
            </w:pPr>
            <w:r w:rsidRPr="003C1FF9">
              <w:rPr>
                <w:rFonts w:ascii="Calibri" w:hAnsi="Calibri" w:cs="Arial"/>
                <w:color w:val="000000"/>
                <w:szCs w:val="24"/>
                <w:lang w:val="nl-NL"/>
              </w:rPr>
              <w:t>BEPERKT OPENBAAR (indien kennisnemen door anderen dan medewerkers van de zaakbehandelende organisatie(s) betrokkenen bij de zaak nadeel kan toebrengen aan het belang van één of meer zaakbehandelende organisaties, betrokkenen bij de zaak en/of andere publliekrechtelijke organisaties)</w:t>
            </w:r>
          </w:p>
          <w:p w14:paraId="07EDDE68" w14:textId="77777777" w:rsidR="003C1FF9" w:rsidRPr="003C1FF9" w:rsidRDefault="003C1FF9" w:rsidP="00C14888">
            <w:pPr>
              <w:widowControl w:val="0"/>
              <w:autoSpaceDE w:val="0"/>
              <w:autoSpaceDN w:val="0"/>
              <w:adjustRightInd w:val="0"/>
              <w:spacing w:line="240" w:lineRule="auto"/>
              <w:rPr>
                <w:rFonts w:ascii="Calibri" w:hAnsi="Calibri" w:cs="Arial"/>
                <w:color w:val="000000"/>
                <w:szCs w:val="24"/>
                <w:lang w:val="nl-NL"/>
              </w:rPr>
            </w:pPr>
            <w:r w:rsidRPr="003C1FF9">
              <w:rPr>
                <w:rFonts w:ascii="Calibri" w:hAnsi="Calibri" w:cs="Arial"/>
                <w:color w:val="000000"/>
                <w:szCs w:val="24"/>
                <w:lang w:val="nl-NL"/>
              </w:rPr>
              <w:t>OPENBAAR (in alle andere gevallen)</w:t>
            </w:r>
          </w:p>
        </w:tc>
      </w:tr>
      <w:tr w:rsidR="003C1FF9" w:rsidRPr="008A6917" w14:paraId="77CDFA44" w14:textId="77777777" w:rsidTr="00C14888">
        <w:trPr>
          <w:trHeight w:val="215"/>
        </w:trPr>
        <w:tc>
          <w:tcPr>
            <w:tcW w:w="3330" w:type="dxa"/>
            <w:gridSpan w:val="2"/>
            <w:tcBorders>
              <w:top w:val="nil"/>
              <w:left w:val="nil"/>
              <w:bottom w:val="nil"/>
              <w:right w:val="nil"/>
            </w:tcBorders>
          </w:tcPr>
          <w:p w14:paraId="1D55C5C0" w14:textId="77777777" w:rsidR="003C1FF9" w:rsidRPr="008A6917" w:rsidRDefault="003C1FF9" w:rsidP="00C14888">
            <w:pPr>
              <w:widowControl w:val="0"/>
              <w:autoSpaceDE w:val="0"/>
              <w:autoSpaceDN w:val="0"/>
              <w:adjustRightInd w:val="0"/>
              <w:spacing w:line="240" w:lineRule="auto"/>
              <w:rPr>
                <w:rFonts w:ascii="Calibri" w:hAnsi="Calibri" w:cs="Arial"/>
                <w:color w:val="000000"/>
                <w:szCs w:val="24"/>
              </w:rPr>
            </w:pPr>
            <w:r w:rsidRPr="008A6917">
              <w:rPr>
                <w:rFonts w:ascii="Calibri" w:hAnsi="Calibri" w:cs="Arial"/>
                <w:b/>
                <w:color w:val="000000"/>
                <w:szCs w:val="24"/>
              </w:rPr>
              <w:lastRenderedPageBreak/>
              <w:t>Indicatie materiële historie</w:t>
            </w:r>
          </w:p>
        </w:tc>
        <w:tc>
          <w:tcPr>
            <w:tcW w:w="6030" w:type="dxa"/>
            <w:gridSpan w:val="2"/>
            <w:tcBorders>
              <w:top w:val="nil"/>
              <w:left w:val="nil"/>
              <w:bottom w:val="nil"/>
              <w:right w:val="nil"/>
            </w:tcBorders>
          </w:tcPr>
          <w:p w14:paraId="7E90104B" w14:textId="77777777" w:rsidR="003C1FF9" w:rsidRPr="008A6917" w:rsidRDefault="003C1FF9" w:rsidP="00C14888">
            <w:pPr>
              <w:widowControl w:val="0"/>
              <w:autoSpaceDE w:val="0"/>
              <w:autoSpaceDN w:val="0"/>
              <w:adjustRightInd w:val="0"/>
              <w:spacing w:line="240" w:lineRule="auto"/>
              <w:rPr>
                <w:rFonts w:ascii="Calibri" w:hAnsi="Calibri" w:cs="Arial"/>
                <w:color w:val="000000"/>
                <w:szCs w:val="24"/>
              </w:rPr>
            </w:pPr>
            <w:r w:rsidRPr="008A6917">
              <w:rPr>
                <w:rFonts w:ascii="Calibri" w:hAnsi="Calibri" w:cs="Arial"/>
                <w:color w:val="000000"/>
                <w:szCs w:val="24"/>
              </w:rPr>
              <w:t>Ja</w:t>
            </w:r>
          </w:p>
        </w:tc>
      </w:tr>
      <w:tr w:rsidR="003C1FF9" w:rsidRPr="008A6917" w14:paraId="43776CB3" w14:textId="77777777" w:rsidTr="00C14888">
        <w:trPr>
          <w:trHeight w:val="230"/>
        </w:trPr>
        <w:tc>
          <w:tcPr>
            <w:tcW w:w="3330" w:type="dxa"/>
            <w:gridSpan w:val="2"/>
            <w:tcBorders>
              <w:top w:val="nil"/>
              <w:left w:val="nil"/>
              <w:bottom w:val="nil"/>
              <w:right w:val="nil"/>
            </w:tcBorders>
          </w:tcPr>
          <w:p w14:paraId="3406E7A2" w14:textId="77777777" w:rsidR="003C1FF9" w:rsidRPr="008A6917" w:rsidRDefault="003C1FF9" w:rsidP="00C14888">
            <w:pPr>
              <w:widowControl w:val="0"/>
              <w:autoSpaceDE w:val="0"/>
              <w:autoSpaceDN w:val="0"/>
              <w:adjustRightInd w:val="0"/>
              <w:spacing w:line="240" w:lineRule="auto"/>
              <w:rPr>
                <w:rFonts w:ascii="Calibri" w:hAnsi="Calibri" w:cs="Arial"/>
                <w:color w:val="000000"/>
                <w:szCs w:val="24"/>
              </w:rPr>
            </w:pPr>
            <w:r w:rsidRPr="008A6917">
              <w:rPr>
                <w:rFonts w:ascii="Calibri" w:hAnsi="Calibri" w:cs="Arial"/>
                <w:b/>
                <w:color w:val="000000"/>
                <w:szCs w:val="24"/>
              </w:rPr>
              <w:t>Indicatie formele historie</w:t>
            </w:r>
          </w:p>
        </w:tc>
        <w:tc>
          <w:tcPr>
            <w:tcW w:w="6030" w:type="dxa"/>
            <w:gridSpan w:val="2"/>
            <w:tcBorders>
              <w:top w:val="nil"/>
              <w:left w:val="nil"/>
              <w:bottom w:val="nil"/>
              <w:right w:val="nil"/>
            </w:tcBorders>
          </w:tcPr>
          <w:p w14:paraId="07F0FF1B" w14:textId="77777777" w:rsidR="003C1FF9" w:rsidRPr="008A6917" w:rsidRDefault="003C1FF9" w:rsidP="00C14888">
            <w:pPr>
              <w:widowControl w:val="0"/>
              <w:autoSpaceDE w:val="0"/>
              <w:autoSpaceDN w:val="0"/>
              <w:adjustRightInd w:val="0"/>
              <w:spacing w:line="240" w:lineRule="auto"/>
              <w:rPr>
                <w:rFonts w:ascii="Calibri" w:hAnsi="Calibri" w:cs="Arial"/>
                <w:color w:val="000000"/>
                <w:szCs w:val="24"/>
              </w:rPr>
            </w:pPr>
            <w:r w:rsidRPr="008A6917">
              <w:rPr>
                <w:rFonts w:ascii="Calibri" w:hAnsi="Calibri" w:cs="Arial"/>
                <w:color w:val="000000"/>
                <w:szCs w:val="24"/>
              </w:rPr>
              <w:t>Nee</w:t>
            </w:r>
          </w:p>
        </w:tc>
      </w:tr>
      <w:tr w:rsidR="003C1FF9" w:rsidRPr="008A6917" w14:paraId="24E5BB36" w14:textId="77777777" w:rsidTr="00C14888">
        <w:trPr>
          <w:trHeight w:val="230"/>
        </w:trPr>
        <w:tc>
          <w:tcPr>
            <w:tcW w:w="3330" w:type="dxa"/>
            <w:gridSpan w:val="2"/>
            <w:tcBorders>
              <w:top w:val="nil"/>
              <w:left w:val="nil"/>
              <w:bottom w:val="nil"/>
              <w:right w:val="nil"/>
            </w:tcBorders>
          </w:tcPr>
          <w:p w14:paraId="5791EA37" w14:textId="77777777" w:rsidR="003C1FF9" w:rsidRPr="008A6917" w:rsidRDefault="003C1FF9" w:rsidP="00C14888">
            <w:pPr>
              <w:widowControl w:val="0"/>
              <w:autoSpaceDE w:val="0"/>
              <w:autoSpaceDN w:val="0"/>
              <w:adjustRightInd w:val="0"/>
              <w:spacing w:line="240" w:lineRule="auto"/>
              <w:rPr>
                <w:rFonts w:ascii="Calibri" w:hAnsi="Calibri" w:cs="Arial"/>
                <w:b/>
                <w:color w:val="000000"/>
                <w:szCs w:val="24"/>
              </w:rPr>
            </w:pPr>
            <w:r w:rsidRPr="008A6917">
              <w:rPr>
                <w:rFonts w:ascii="Calibri" w:hAnsi="Calibri" w:cs="Arial"/>
                <w:b/>
                <w:color w:val="000000"/>
                <w:szCs w:val="24"/>
              </w:rPr>
              <w:t>Aanduiding gebeurtenis</w:t>
            </w:r>
          </w:p>
        </w:tc>
        <w:tc>
          <w:tcPr>
            <w:tcW w:w="6030" w:type="dxa"/>
            <w:gridSpan w:val="2"/>
            <w:tcBorders>
              <w:top w:val="nil"/>
              <w:left w:val="nil"/>
              <w:bottom w:val="nil"/>
              <w:right w:val="nil"/>
            </w:tcBorders>
          </w:tcPr>
          <w:p w14:paraId="13D31BFF" w14:textId="77777777" w:rsidR="003C1FF9" w:rsidRPr="008A6917" w:rsidRDefault="003C1FF9" w:rsidP="00C14888">
            <w:pPr>
              <w:widowControl w:val="0"/>
              <w:autoSpaceDE w:val="0"/>
              <w:autoSpaceDN w:val="0"/>
              <w:adjustRightInd w:val="0"/>
              <w:spacing w:line="240" w:lineRule="auto"/>
              <w:rPr>
                <w:rFonts w:ascii="Calibri" w:hAnsi="Calibri" w:cs="Arial"/>
                <w:color w:val="000000"/>
                <w:szCs w:val="24"/>
              </w:rPr>
            </w:pPr>
            <w:r w:rsidRPr="008A6917">
              <w:rPr>
                <w:rFonts w:ascii="Calibri" w:hAnsi="Calibri" w:cs="Arial"/>
                <w:color w:val="000000"/>
                <w:szCs w:val="24"/>
              </w:rPr>
              <w:t>Nee</w:t>
            </w:r>
          </w:p>
        </w:tc>
      </w:tr>
      <w:tr w:rsidR="003C1FF9" w:rsidRPr="008A6917" w14:paraId="528846D8" w14:textId="77777777" w:rsidTr="00C14888">
        <w:trPr>
          <w:trHeight w:val="230"/>
        </w:trPr>
        <w:tc>
          <w:tcPr>
            <w:tcW w:w="3330" w:type="dxa"/>
            <w:gridSpan w:val="2"/>
            <w:tcBorders>
              <w:top w:val="nil"/>
              <w:left w:val="nil"/>
              <w:bottom w:val="nil"/>
              <w:right w:val="nil"/>
            </w:tcBorders>
          </w:tcPr>
          <w:p w14:paraId="1C4BDB97" w14:textId="77777777" w:rsidR="003C1FF9" w:rsidRPr="008A6917" w:rsidRDefault="003C1FF9" w:rsidP="00C14888">
            <w:pPr>
              <w:widowControl w:val="0"/>
              <w:autoSpaceDE w:val="0"/>
              <w:autoSpaceDN w:val="0"/>
              <w:adjustRightInd w:val="0"/>
              <w:spacing w:line="240" w:lineRule="auto"/>
              <w:rPr>
                <w:rFonts w:ascii="Calibri" w:hAnsi="Calibri" w:cs="Arial"/>
                <w:color w:val="000000"/>
                <w:szCs w:val="24"/>
              </w:rPr>
            </w:pPr>
            <w:r w:rsidRPr="008A6917">
              <w:rPr>
                <w:rFonts w:ascii="Calibri" w:hAnsi="Calibri" w:cs="Arial"/>
                <w:b/>
                <w:color w:val="000000"/>
                <w:szCs w:val="24"/>
              </w:rPr>
              <w:t>Aanduiding brondocument</w:t>
            </w:r>
          </w:p>
        </w:tc>
        <w:tc>
          <w:tcPr>
            <w:tcW w:w="6030" w:type="dxa"/>
            <w:gridSpan w:val="2"/>
            <w:tcBorders>
              <w:top w:val="nil"/>
              <w:left w:val="nil"/>
              <w:bottom w:val="nil"/>
              <w:right w:val="nil"/>
            </w:tcBorders>
          </w:tcPr>
          <w:p w14:paraId="2533E295" w14:textId="77777777" w:rsidR="003C1FF9" w:rsidRPr="008A6917" w:rsidRDefault="003C1FF9" w:rsidP="00C14888">
            <w:pPr>
              <w:widowControl w:val="0"/>
              <w:autoSpaceDE w:val="0"/>
              <w:autoSpaceDN w:val="0"/>
              <w:adjustRightInd w:val="0"/>
              <w:spacing w:line="240" w:lineRule="auto"/>
              <w:rPr>
                <w:rFonts w:ascii="Calibri" w:hAnsi="Calibri" w:cs="Arial"/>
                <w:color w:val="000000"/>
                <w:szCs w:val="24"/>
              </w:rPr>
            </w:pPr>
          </w:p>
        </w:tc>
      </w:tr>
      <w:tr w:rsidR="003C1FF9" w:rsidRPr="008A6917" w14:paraId="2AFFB067" w14:textId="77777777" w:rsidTr="00C14888">
        <w:trPr>
          <w:trHeight w:val="230"/>
        </w:trPr>
        <w:tc>
          <w:tcPr>
            <w:tcW w:w="3330" w:type="dxa"/>
            <w:gridSpan w:val="2"/>
            <w:tcBorders>
              <w:top w:val="nil"/>
              <w:left w:val="nil"/>
              <w:bottom w:val="nil"/>
              <w:right w:val="nil"/>
            </w:tcBorders>
          </w:tcPr>
          <w:p w14:paraId="5112A8B4" w14:textId="77777777" w:rsidR="003C1FF9" w:rsidRPr="008A6917" w:rsidRDefault="003C1FF9" w:rsidP="00C14888">
            <w:pPr>
              <w:widowControl w:val="0"/>
              <w:autoSpaceDE w:val="0"/>
              <w:autoSpaceDN w:val="0"/>
              <w:adjustRightInd w:val="0"/>
              <w:spacing w:line="240" w:lineRule="auto"/>
              <w:rPr>
                <w:rFonts w:ascii="Calibri" w:hAnsi="Calibri" w:cs="Arial"/>
                <w:color w:val="000000"/>
                <w:szCs w:val="24"/>
              </w:rPr>
            </w:pPr>
            <w:r w:rsidRPr="008A6917">
              <w:rPr>
                <w:rFonts w:ascii="Calibri" w:hAnsi="Calibri" w:cs="Arial"/>
                <w:b/>
                <w:color w:val="000000"/>
                <w:szCs w:val="24"/>
              </w:rPr>
              <w:t>Indicatie in onderzoek</w:t>
            </w:r>
          </w:p>
        </w:tc>
        <w:tc>
          <w:tcPr>
            <w:tcW w:w="6030" w:type="dxa"/>
            <w:gridSpan w:val="2"/>
            <w:tcBorders>
              <w:top w:val="nil"/>
              <w:left w:val="nil"/>
              <w:bottom w:val="nil"/>
              <w:right w:val="nil"/>
            </w:tcBorders>
          </w:tcPr>
          <w:p w14:paraId="53DEF23B" w14:textId="77777777" w:rsidR="003C1FF9" w:rsidRPr="008A6917" w:rsidRDefault="003C1FF9" w:rsidP="00C14888">
            <w:pPr>
              <w:widowControl w:val="0"/>
              <w:autoSpaceDE w:val="0"/>
              <w:autoSpaceDN w:val="0"/>
              <w:adjustRightInd w:val="0"/>
              <w:spacing w:line="240" w:lineRule="auto"/>
              <w:rPr>
                <w:rFonts w:ascii="Calibri" w:hAnsi="Calibri" w:cs="Arial"/>
                <w:color w:val="000000"/>
                <w:szCs w:val="24"/>
              </w:rPr>
            </w:pPr>
            <w:r w:rsidRPr="008A6917">
              <w:rPr>
                <w:rFonts w:ascii="Calibri" w:hAnsi="Calibri" w:cs="Arial"/>
                <w:color w:val="000000"/>
                <w:szCs w:val="24"/>
              </w:rPr>
              <w:t>Nee</w:t>
            </w:r>
          </w:p>
        </w:tc>
      </w:tr>
      <w:tr w:rsidR="003C1FF9" w:rsidRPr="008A6917" w14:paraId="433C4D26" w14:textId="77777777" w:rsidTr="00C14888">
        <w:tc>
          <w:tcPr>
            <w:tcW w:w="3330" w:type="dxa"/>
            <w:gridSpan w:val="2"/>
            <w:tcBorders>
              <w:top w:val="nil"/>
              <w:left w:val="nil"/>
              <w:bottom w:val="nil"/>
              <w:right w:val="nil"/>
            </w:tcBorders>
          </w:tcPr>
          <w:p w14:paraId="2E1F39A2" w14:textId="77777777" w:rsidR="003C1FF9" w:rsidRPr="008A6917" w:rsidRDefault="003C1FF9" w:rsidP="00C14888">
            <w:pPr>
              <w:widowControl w:val="0"/>
              <w:autoSpaceDE w:val="0"/>
              <w:autoSpaceDN w:val="0"/>
              <w:adjustRightInd w:val="0"/>
              <w:spacing w:line="240" w:lineRule="auto"/>
              <w:rPr>
                <w:rFonts w:ascii="Calibri" w:hAnsi="Calibri" w:cs="Arial"/>
                <w:color w:val="000000"/>
                <w:szCs w:val="24"/>
              </w:rPr>
            </w:pPr>
            <w:r w:rsidRPr="008A6917">
              <w:rPr>
                <w:rFonts w:ascii="Calibri" w:hAnsi="Calibri" w:cs="Arial"/>
                <w:b/>
                <w:color w:val="000000"/>
                <w:szCs w:val="24"/>
              </w:rPr>
              <w:t>Aanduiding strijdigheid/nietigheid</w:t>
            </w:r>
          </w:p>
        </w:tc>
        <w:tc>
          <w:tcPr>
            <w:tcW w:w="6030" w:type="dxa"/>
            <w:gridSpan w:val="2"/>
            <w:tcBorders>
              <w:top w:val="nil"/>
              <w:left w:val="nil"/>
              <w:bottom w:val="nil"/>
              <w:right w:val="nil"/>
            </w:tcBorders>
          </w:tcPr>
          <w:p w14:paraId="7EF2CA00" w14:textId="77777777" w:rsidR="003C1FF9" w:rsidRPr="008A6917" w:rsidRDefault="003C1FF9" w:rsidP="00C14888">
            <w:pPr>
              <w:widowControl w:val="0"/>
              <w:autoSpaceDE w:val="0"/>
              <w:autoSpaceDN w:val="0"/>
              <w:adjustRightInd w:val="0"/>
              <w:spacing w:line="240" w:lineRule="auto"/>
              <w:rPr>
                <w:rFonts w:ascii="Calibri" w:hAnsi="Calibri" w:cs="Arial"/>
                <w:color w:val="000000"/>
                <w:szCs w:val="24"/>
              </w:rPr>
            </w:pPr>
            <w:r w:rsidRPr="008A6917">
              <w:rPr>
                <w:rFonts w:ascii="Calibri" w:hAnsi="Calibri" w:cs="Arial"/>
                <w:color w:val="000000"/>
                <w:szCs w:val="24"/>
              </w:rPr>
              <w:t>Nee</w:t>
            </w:r>
          </w:p>
        </w:tc>
      </w:tr>
      <w:tr w:rsidR="003C1FF9" w:rsidRPr="008A6917" w14:paraId="71B89191" w14:textId="77777777" w:rsidTr="00C14888">
        <w:trPr>
          <w:trHeight w:val="230"/>
        </w:trPr>
        <w:tc>
          <w:tcPr>
            <w:tcW w:w="3330" w:type="dxa"/>
            <w:gridSpan w:val="2"/>
            <w:tcBorders>
              <w:top w:val="nil"/>
              <w:left w:val="nil"/>
              <w:bottom w:val="nil"/>
              <w:right w:val="nil"/>
            </w:tcBorders>
          </w:tcPr>
          <w:p w14:paraId="7B687B0D" w14:textId="77777777" w:rsidR="003C1FF9" w:rsidRPr="008A6917" w:rsidRDefault="003C1FF9" w:rsidP="00C14888">
            <w:pPr>
              <w:widowControl w:val="0"/>
              <w:autoSpaceDE w:val="0"/>
              <w:autoSpaceDN w:val="0"/>
              <w:adjustRightInd w:val="0"/>
              <w:spacing w:line="240" w:lineRule="auto"/>
              <w:rPr>
                <w:rFonts w:ascii="Calibri" w:hAnsi="Calibri" w:cs="Arial"/>
                <w:color w:val="000000"/>
                <w:szCs w:val="24"/>
              </w:rPr>
            </w:pPr>
            <w:r w:rsidRPr="008A6917">
              <w:rPr>
                <w:rFonts w:ascii="Calibri" w:hAnsi="Calibri" w:cs="Arial"/>
                <w:b/>
                <w:color w:val="000000"/>
                <w:szCs w:val="24"/>
              </w:rPr>
              <w:t>Indicatie kardinaliteit</w:t>
            </w:r>
          </w:p>
        </w:tc>
        <w:tc>
          <w:tcPr>
            <w:tcW w:w="6030" w:type="dxa"/>
            <w:gridSpan w:val="2"/>
            <w:tcBorders>
              <w:top w:val="nil"/>
              <w:left w:val="nil"/>
              <w:bottom w:val="nil"/>
              <w:right w:val="nil"/>
            </w:tcBorders>
          </w:tcPr>
          <w:p w14:paraId="7245902A" w14:textId="77777777" w:rsidR="003C1FF9" w:rsidRPr="008A6917" w:rsidRDefault="003C1FF9" w:rsidP="00C14888">
            <w:pPr>
              <w:widowControl w:val="0"/>
              <w:autoSpaceDE w:val="0"/>
              <w:autoSpaceDN w:val="0"/>
              <w:adjustRightInd w:val="0"/>
              <w:spacing w:line="240" w:lineRule="auto"/>
              <w:rPr>
                <w:rFonts w:ascii="Calibri" w:hAnsi="Calibri" w:cs="Arial"/>
                <w:color w:val="000000"/>
                <w:szCs w:val="24"/>
              </w:rPr>
            </w:pPr>
            <w:r w:rsidRPr="008A6917">
              <w:rPr>
                <w:rFonts w:ascii="Arial" w:hAnsi="Arial" w:cs="Arial"/>
                <w:color w:val="000000"/>
                <w:szCs w:val="24"/>
                <w:lang w:val="en-AU"/>
              </w:rPr>
              <w:fldChar w:fldCharType="begin" w:fldLock="1"/>
            </w:r>
            <w:r w:rsidRPr="008A6917">
              <w:rPr>
                <w:rFonts w:ascii="Arial" w:hAnsi="Arial" w:cs="Arial"/>
                <w:color w:val="000000"/>
                <w:szCs w:val="24"/>
                <w:lang w:val="en-AU"/>
              </w:rPr>
              <w:instrText xml:space="preserve">MERGEFIELD </w:instrText>
            </w:r>
            <w:r w:rsidRPr="008A6917">
              <w:rPr>
                <w:rFonts w:ascii="Calibri" w:hAnsi="Calibri" w:cs="Arial"/>
                <w:color w:val="000000"/>
                <w:szCs w:val="24"/>
              </w:rPr>
              <w:instrText>Att.LowerBound</w:instrText>
            </w:r>
            <w:r w:rsidRPr="008A6917">
              <w:rPr>
                <w:rFonts w:ascii="Arial" w:hAnsi="Arial" w:cs="Arial"/>
                <w:color w:val="000000"/>
                <w:szCs w:val="24"/>
                <w:lang w:val="en-AU"/>
              </w:rPr>
              <w:fldChar w:fldCharType="separate"/>
            </w:r>
            <w:r w:rsidRPr="008A6917">
              <w:rPr>
                <w:rFonts w:ascii="Calibri" w:hAnsi="Calibri" w:cs="Arial"/>
                <w:color w:val="000000"/>
                <w:szCs w:val="24"/>
              </w:rPr>
              <w:t>1</w:t>
            </w:r>
            <w:r w:rsidRPr="008A6917">
              <w:rPr>
                <w:rFonts w:ascii="Arial" w:hAnsi="Arial" w:cs="Arial"/>
                <w:color w:val="000000"/>
                <w:szCs w:val="24"/>
                <w:lang w:val="en-AU"/>
              </w:rPr>
              <w:fldChar w:fldCharType="end"/>
            </w:r>
            <w:r w:rsidRPr="008A6917">
              <w:rPr>
                <w:rFonts w:ascii="Calibri" w:hAnsi="Calibri" w:cs="Arial"/>
                <w:color w:val="000000"/>
                <w:szCs w:val="24"/>
              </w:rPr>
              <w:t xml:space="preserve"> - </w:t>
            </w:r>
            <w:r w:rsidRPr="008A6917">
              <w:rPr>
                <w:rFonts w:ascii="Calibri" w:hAnsi="Calibri" w:cs="Arial"/>
                <w:color w:val="000000"/>
                <w:szCs w:val="24"/>
              </w:rPr>
              <w:fldChar w:fldCharType="begin" w:fldLock="1"/>
            </w:r>
            <w:r w:rsidRPr="008A6917">
              <w:rPr>
                <w:rFonts w:ascii="Calibri" w:hAnsi="Calibri" w:cs="Arial"/>
                <w:color w:val="000000"/>
                <w:szCs w:val="24"/>
              </w:rPr>
              <w:instrText>MERGEFIELD Att.UpperBound</w:instrText>
            </w:r>
            <w:r w:rsidRPr="008A6917">
              <w:rPr>
                <w:rFonts w:ascii="Calibri" w:hAnsi="Calibri" w:cs="Arial"/>
                <w:color w:val="000000"/>
                <w:szCs w:val="24"/>
              </w:rPr>
              <w:fldChar w:fldCharType="separate"/>
            </w:r>
            <w:r w:rsidRPr="008A6917">
              <w:rPr>
                <w:rFonts w:ascii="Calibri" w:hAnsi="Calibri" w:cs="Arial"/>
                <w:color w:val="000000"/>
                <w:szCs w:val="24"/>
              </w:rPr>
              <w:t>1</w:t>
            </w:r>
            <w:r w:rsidRPr="008A6917">
              <w:rPr>
                <w:rFonts w:ascii="Calibri" w:hAnsi="Calibri" w:cs="Arial"/>
                <w:color w:val="000000"/>
                <w:szCs w:val="24"/>
              </w:rPr>
              <w:fldChar w:fldCharType="end"/>
            </w:r>
          </w:p>
        </w:tc>
      </w:tr>
      <w:tr w:rsidR="003C1FF9" w:rsidRPr="008A6917" w14:paraId="2D6E63E7" w14:textId="77777777" w:rsidTr="00C14888">
        <w:trPr>
          <w:trHeight w:val="230"/>
        </w:trPr>
        <w:tc>
          <w:tcPr>
            <w:tcW w:w="3330" w:type="dxa"/>
            <w:gridSpan w:val="2"/>
            <w:tcBorders>
              <w:top w:val="nil"/>
              <w:left w:val="nil"/>
              <w:bottom w:val="nil"/>
              <w:right w:val="nil"/>
            </w:tcBorders>
          </w:tcPr>
          <w:p w14:paraId="50B560AF" w14:textId="77777777" w:rsidR="003C1FF9" w:rsidRPr="008A6917" w:rsidRDefault="003C1FF9" w:rsidP="00C14888">
            <w:pPr>
              <w:widowControl w:val="0"/>
              <w:autoSpaceDE w:val="0"/>
              <w:autoSpaceDN w:val="0"/>
              <w:adjustRightInd w:val="0"/>
              <w:spacing w:line="240" w:lineRule="auto"/>
              <w:rPr>
                <w:rFonts w:ascii="Calibri" w:hAnsi="Calibri" w:cs="Arial"/>
                <w:color w:val="000000"/>
                <w:szCs w:val="24"/>
              </w:rPr>
            </w:pPr>
            <w:r w:rsidRPr="008A6917">
              <w:rPr>
                <w:rFonts w:ascii="Calibri" w:hAnsi="Calibri" w:cs="Arial"/>
                <w:b/>
                <w:color w:val="000000"/>
                <w:szCs w:val="24"/>
              </w:rPr>
              <w:t>Indicatie authentiek</w:t>
            </w:r>
          </w:p>
        </w:tc>
        <w:tc>
          <w:tcPr>
            <w:tcW w:w="6030" w:type="dxa"/>
            <w:gridSpan w:val="2"/>
            <w:tcBorders>
              <w:top w:val="nil"/>
              <w:left w:val="nil"/>
              <w:bottom w:val="nil"/>
              <w:right w:val="nil"/>
            </w:tcBorders>
          </w:tcPr>
          <w:p w14:paraId="594B00E6" w14:textId="77777777" w:rsidR="003C1FF9" w:rsidRPr="008A6917" w:rsidRDefault="003C1FF9" w:rsidP="00C14888">
            <w:pPr>
              <w:widowControl w:val="0"/>
              <w:autoSpaceDE w:val="0"/>
              <w:autoSpaceDN w:val="0"/>
              <w:adjustRightInd w:val="0"/>
              <w:spacing w:line="240" w:lineRule="auto"/>
              <w:rPr>
                <w:rFonts w:ascii="Calibri" w:hAnsi="Calibri" w:cs="Arial"/>
                <w:color w:val="000000"/>
                <w:szCs w:val="24"/>
              </w:rPr>
            </w:pPr>
            <w:r w:rsidRPr="008A6917">
              <w:rPr>
                <w:rFonts w:ascii="Calibri" w:hAnsi="Calibri" w:cs="Arial"/>
                <w:color w:val="000000"/>
                <w:szCs w:val="24"/>
              </w:rPr>
              <w:t>Gemeentelijk kerngegeven</w:t>
            </w:r>
          </w:p>
        </w:tc>
      </w:tr>
      <w:tr w:rsidR="003C1FF9" w:rsidRPr="00AE1A91" w14:paraId="69CC1CA7" w14:textId="77777777" w:rsidTr="00C14888">
        <w:trPr>
          <w:trHeight w:val="230"/>
        </w:trPr>
        <w:tc>
          <w:tcPr>
            <w:tcW w:w="3330" w:type="dxa"/>
            <w:gridSpan w:val="2"/>
            <w:tcBorders>
              <w:top w:val="nil"/>
              <w:left w:val="nil"/>
              <w:bottom w:val="nil"/>
              <w:right w:val="nil"/>
            </w:tcBorders>
          </w:tcPr>
          <w:p w14:paraId="7EFB616B" w14:textId="77777777" w:rsidR="003C1FF9" w:rsidRPr="008A6917" w:rsidRDefault="003C1FF9" w:rsidP="00C14888">
            <w:pPr>
              <w:widowControl w:val="0"/>
              <w:autoSpaceDE w:val="0"/>
              <w:autoSpaceDN w:val="0"/>
              <w:adjustRightInd w:val="0"/>
              <w:spacing w:line="240" w:lineRule="auto"/>
              <w:rPr>
                <w:rFonts w:ascii="Calibri" w:hAnsi="Calibri" w:cs="Arial"/>
                <w:b/>
                <w:color w:val="000000"/>
                <w:szCs w:val="24"/>
              </w:rPr>
            </w:pPr>
            <w:r w:rsidRPr="008A6917">
              <w:rPr>
                <w:rFonts w:ascii="Calibri" w:hAnsi="Calibri" w:cs="Arial"/>
                <w:b/>
                <w:color w:val="000000"/>
                <w:szCs w:val="24"/>
              </w:rPr>
              <w:t xml:space="preserve">Regels </w:t>
            </w:r>
          </w:p>
        </w:tc>
        <w:tc>
          <w:tcPr>
            <w:tcW w:w="6030" w:type="dxa"/>
            <w:gridSpan w:val="2"/>
            <w:tcBorders>
              <w:top w:val="nil"/>
              <w:left w:val="nil"/>
              <w:bottom w:val="nil"/>
              <w:right w:val="nil"/>
            </w:tcBorders>
          </w:tcPr>
          <w:p w14:paraId="0CD5312C" w14:textId="77777777" w:rsidR="003C1FF9" w:rsidRPr="003C1FF9" w:rsidRDefault="003C1FF9" w:rsidP="00C14888">
            <w:pPr>
              <w:widowControl w:val="0"/>
              <w:autoSpaceDE w:val="0"/>
              <w:autoSpaceDN w:val="0"/>
              <w:adjustRightInd w:val="0"/>
              <w:spacing w:line="240" w:lineRule="auto"/>
              <w:rPr>
                <w:rFonts w:ascii="Calibri" w:hAnsi="Calibri" w:cs="Arial"/>
                <w:color w:val="000000"/>
                <w:szCs w:val="24"/>
                <w:lang w:val="nl-NL"/>
              </w:rPr>
            </w:pPr>
            <w:del w:id="5001" w:author="Arjan Kloosterboer" w:date="2018-05-25T14:33:00Z">
              <w:r w:rsidRPr="003C1FF9" w:rsidDel="0037255E">
                <w:rPr>
                  <w:rFonts w:ascii="Calibri" w:hAnsi="Calibri" w:cs="Arial"/>
                  <w:color w:val="000000"/>
                  <w:szCs w:val="24"/>
                  <w:lang w:val="nl-NL"/>
                </w:rPr>
                <w:delText>-</w:delText>
              </w:r>
            </w:del>
            <w:ins w:id="5002" w:author="Arjan Kloosterboer" w:date="2018-05-25T14:33:00Z">
              <w:r w:rsidRPr="003C1FF9">
                <w:rPr>
                  <w:rFonts w:ascii="Calibri" w:hAnsi="Calibri" w:cs="Arial"/>
                  <w:color w:val="000000"/>
                  <w:szCs w:val="24"/>
                  <w:lang w:val="nl-NL"/>
                </w:rPr>
                <w:t>1) De attribuutsoort moet van een waarde zijn voorzien indien het INFORMATIEOBJECT niet gerelateerd is aan een ZAAK of indien het gerelateerd is aan twee of meer ZAAKen.</w:t>
              </w:r>
            </w:ins>
          </w:p>
        </w:tc>
      </w:tr>
      <w:tr w:rsidR="003C1FF9" w:rsidRPr="008A6917" w14:paraId="42940966" w14:textId="77777777" w:rsidTr="00C14888">
        <w:tc>
          <w:tcPr>
            <w:tcW w:w="9360" w:type="dxa"/>
            <w:gridSpan w:val="4"/>
            <w:tcBorders>
              <w:top w:val="nil"/>
              <w:left w:val="nil"/>
              <w:bottom w:val="nil"/>
              <w:right w:val="nil"/>
            </w:tcBorders>
          </w:tcPr>
          <w:p w14:paraId="5674314C" w14:textId="77777777" w:rsidR="003C1FF9" w:rsidRPr="008A6917" w:rsidRDefault="003C1FF9" w:rsidP="00C14888">
            <w:pPr>
              <w:widowControl w:val="0"/>
              <w:autoSpaceDE w:val="0"/>
              <w:autoSpaceDN w:val="0"/>
              <w:adjustRightInd w:val="0"/>
              <w:spacing w:line="240" w:lineRule="auto"/>
              <w:rPr>
                <w:rFonts w:ascii="Calibri" w:hAnsi="Calibri" w:cs="Arial"/>
                <w:color w:val="000000"/>
                <w:szCs w:val="24"/>
              </w:rPr>
            </w:pPr>
            <w:r w:rsidRPr="008A6917">
              <w:rPr>
                <w:rFonts w:ascii="Calibri" w:hAnsi="Calibri" w:cs="Arial"/>
                <w:b/>
                <w:color w:val="000000"/>
                <w:szCs w:val="24"/>
              </w:rPr>
              <w:lastRenderedPageBreak/>
              <w:t>Toelichting</w:t>
            </w:r>
          </w:p>
        </w:tc>
      </w:tr>
      <w:tr w:rsidR="003C1FF9" w:rsidRPr="00AE1A91" w14:paraId="1DD7E503" w14:textId="77777777" w:rsidTr="00C14888">
        <w:tc>
          <w:tcPr>
            <w:tcW w:w="450" w:type="dxa"/>
            <w:tcBorders>
              <w:top w:val="nil"/>
              <w:left w:val="nil"/>
              <w:bottom w:val="nil"/>
              <w:right w:val="nil"/>
            </w:tcBorders>
          </w:tcPr>
          <w:p w14:paraId="44397143" w14:textId="77777777" w:rsidR="003C1FF9" w:rsidRPr="008A6917" w:rsidRDefault="003C1FF9" w:rsidP="00C14888">
            <w:pPr>
              <w:widowControl w:val="0"/>
              <w:autoSpaceDE w:val="0"/>
              <w:autoSpaceDN w:val="0"/>
              <w:adjustRightInd w:val="0"/>
              <w:spacing w:line="240" w:lineRule="auto"/>
              <w:rPr>
                <w:rFonts w:ascii="Calibri" w:hAnsi="Calibri" w:cs="Arial"/>
                <w:b/>
                <w:color w:val="000000"/>
                <w:szCs w:val="24"/>
              </w:rPr>
            </w:pPr>
          </w:p>
        </w:tc>
        <w:tc>
          <w:tcPr>
            <w:tcW w:w="8910" w:type="dxa"/>
            <w:gridSpan w:val="3"/>
            <w:tcBorders>
              <w:top w:val="nil"/>
              <w:left w:val="nil"/>
              <w:bottom w:val="nil"/>
              <w:right w:val="nil"/>
            </w:tcBorders>
          </w:tcPr>
          <w:p w14:paraId="6ABADDB2" w14:textId="77777777" w:rsidR="003C1FF9" w:rsidRPr="003C1FF9" w:rsidRDefault="003C1FF9" w:rsidP="00C14888">
            <w:pPr>
              <w:widowControl w:val="0"/>
              <w:autoSpaceDE w:val="0"/>
              <w:autoSpaceDN w:val="0"/>
              <w:adjustRightInd w:val="0"/>
              <w:spacing w:line="240" w:lineRule="auto"/>
              <w:rPr>
                <w:rFonts w:ascii="Calibri" w:hAnsi="Calibri" w:cs="Arial"/>
                <w:color w:val="000000"/>
                <w:szCs w:val="24"/>
                <w:lang w:val="nl-NL"/>
              </w:rPr>
            </w:pPr>
            <w:r w:rsidRPr="003C1FF9">
              <w:rPr>
                <w:rFonts w:ascii="Calibri" w:hAnsi="Calibri" w:cs="Arial"/>
                <w:color w:val="000000"/>
                <w:szCs w:val="24"/>
                <w:lang w:val="nl-NL"/>
              </w:rPr>
              <w:t>De domeinwaarden zijn afgeleid van het Besluit voorschrift informatiebeveiliging rijksdienst bijzondere informatie (VIRBI).</w:t>
            </w:r>
          </w:p>
        </w:tc>
      </w:tr>
    </w:tbl>
    <w:p w14:paraId="71B02FF8" w14:textId="77777777" w:rsidR="00A3583E" w:rsidRPr="00DD0F4F" w:rsidRDefault="00A3583E" w:rsidP="006A6C7F">
      <w:pPr>
        <w:rPr>
          <w:ins w:id="5003" w:author="Arjan" w:date="2014-09-08T22:17:00Z"/>
          <w:lang w:val="nl-NL"/>
        </w:rPr>
      </w:pPr>
    </w:p>
    <w:p w14:paraId="58D19A22" w14:textId="77777777" w:rsidR="00490410" w:rsidRDefault="00E958E4" w:rsidP="00490410">
      <w:pPr>
        <w:pStyle w:val="Kop2"/>
      </w:pPr>
      <w:bookmarkStart w:id="5004" w:name="_Toc517094703"/>
      <w:r>
        <w:t>INFORMATIE</w:t>
      </w:r>
      <w:r w:rsidR="00490410">
        <w:t>OBJECTTYPE</w:t>
      </w:r>
      <w:bookmarkEnd w:id="5004"/>
    </w:p>
    <w:p w14:paraId="7C130083" w14:textId="7C5273BA" w:rsidR="00490410" w:rsidRPr="00DD0F4F" w:rsidRDefault="00490410" w:rsidP="00490410">
      <w:pPr>
        <w:rPr>
          <w:lang w:val="nl-NL"/>
        </w:rPr>
      </w:pPr>
      <w:r w:rsidRPr="00DD0F4F">
        <w:rPr>
          <w:lang w:val="nl-NL"/>
        </w:rPr>
        <w:t>Dit is de nieuwe naam voor het huidige objecttype DOCUMENTTYPE. Zie verde</w:t>
      </w:r>
      <w:r w:rsidR="00C34301" w:rsidRPr="00DD0F4F">
        <w:rPr>
          <w:lang w:val="nl-NL"/>
        </w:rPr>
        <w:t>r de toelichting bij INFORMATIE</w:t>
      </w:r>
      <w:r w:rsidRPr="00DD0F4F">
        <w:rPr>
          <w:lang w:val="nl-NL"/>
        </w:rPr>
        <w:t xml:space="preserve">OBJECT. </w:t>
      </w:r>
      <w:r w:rsidR="001B3A74">
        <w:rPr>
          <w:lang w:val="nl-NL"/>
        </w:rPr>
        <w:t xml:space="preserve">De unieke aanduiding is gewjzigd, de attribuutsoort Vertrouwelijkheidaanduiding is (uit IMZTC) toeevoegd en de waardenverzameling van de attribuutsoort </w:t>
      </w:r>
      <w:r w:rsidR="00637628">
        <w:rPr>
          <w:lang w:val="nl-NL"/>
        </w:rPr>
        <w:t>‘</w:t>
      </w:r>
      <w:r w:rsidR="001B3A74" w:rsidRPr="00637628">
        <w:rPr>
          <w:rFonts w:ascii="Arial" w:eastAsia="Times New Roman" w:hAnsi="Arial" w:cs="Arial"/>
          <w:color w:val="000000"/>
          <w:sz w:val="20"/>
          <w:szCs w:val="20"/>
          <w:lang w:val="nl-NL"/>
        </w:rPr>
        <w:t>Informatieobjecttype-omschrijving generiek</w:t>
      </w:r>
      <w:r w:rsidR="00637628">
        <w:rPr>
          <w:rFonts w:ascii="Arial" w:eastAsia="Times New Roman" w:hAnsi="Arial" w:cs="Arial"/>
          <w:color w:val="000000"/>
          <w:sz w:val="20"/>
          <w:szCs w:val="20"/>
          <w:lang w:val="nl-NL"/>
        </w:rPr>
        <w:t>’ is gewijzigd.</w:t>
      </w:r>
      <w:r w:rsidR="001B3A74">
        <w:rPr>
          <w:lang w:val="nl-NL"/>
        </w:rPr>
        <w:t xml:space="preserve"> </w:t>
      </w:r>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AB019F" w:rsidRPr="00AB019F" w14:paraId="43E36534" w14:textId="77777777" w:rsidTr="006B0975">
        <w:tc>
          <w:tcPr>
            <w:tcW w:w="3600" w:type="dxa"/>
            <w:tcBorders>
              <w:top w:val="single" w:sz="4" w:space="0" w:color="auto"/>
              <w:left w:val="nil"/>
              <w:bottom w:val="nil"/>
              <w:right w:val="nil"/>
            </w:tcBorders>
          </w:tcPr>
          <w:p w14:paraId="00078C97"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eastAsia="Times New Roman" w:hAnsi="Arial" w:cs="Arial"/>
                <w:b/>
                <w:bCs/>
                <w:color w:val="000000"/>
                <w:sz w:val="20"/>
                <w:szCs w:val="20"/>
              </w:rPr>
              <w:t>Naam objecttype</w:t>
            </w:r>
          </w:p>
        </w:tc>
        <w:tc>
          <w:tcPr>
            <w:tcW w:w="5760" w:type="dxa"/>
            <w:gridSpan w:val="3"/>
            <w:tcBorders>
              <w:top w:val="single" w:sz="4" w:space="0" w:color="auto"/>
              <w:left w:val="nil"/>
              <w:bottom w:val="nil"/>
              <w:right w:val="nil"/>
            </w:tcBorders>
          </w:tcPr>
          <w:p w14:paraId="3CA93F05" w14:textId="77777777" w:rsidR="00AB019F" w:rsidRPr="00AB019F" w:rsidRDefault="00DA5D93"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Element.Name</w:instrText>
            </w:r>
            <w:r w:rsidRPr="00AB019F">
              <w:rPr>
                <w:rFonts w:ascii="Arial" w:hAnsi="Arial" w:cs="Arial"/>
                <w:sz w:val="20"/>
                <w:szCs w:val="20"/>
                <w:lang w:val="en-AU"/>
              </w:rPr>
              <w:fldChar w:fldCharType="separate"/>
            </w:r>
            <w:del w:id="5005" w:author="Arjan" w:date="2012-12-11T16:16:00Z">
              <w:r w:rsidR="00AB019F" w:rsidRPr="00AB019F" w:rsidDel="00C34301">
                <w:rPr>
                  <w:rFonts w:ascii="Arial" w:eastAsia="Times New Roman" w:hAnsi="Arial" w:cs="Arial"/>
                  <w:color w:val="000000"/>
                  <w:sz w:val="20"/>
                  <w:szCs w:val="20"/>
                </w:rPr>
                <w:delText>DOCUMENT</w:delText>
              </w:r>
            </w:del>
            <w:ins w:id="5006" w:author="Arjan" w:date="2012-12-11T16:16:00Z">
              <w:r w:rsidR="00C34301">
                <w:rPr>
                  <w:rFonts w:ascii="Arial" w:eastAsia="Times New Roman" w:hAnsi="Arial" w:cs="Arial"/>
                  <w:color w:val="000000"/>
                  <w:sz w:val="20"/>
                  <w:szCs w:val="20"/>
                </w:rPr>
                <w:t>INFORMATIEOBJECT</w:t>
              </w:r>
            </w:ins>
            <w:r w:rsidR="00AB019F" w:rsidRPr="00AB019F">
              <w:rPr>
                <w:rFonts w:ascii="Arial" w:eastAsia="Times New Roman" w:hAnsi="Arial" w:cs="Arial"/>
                <w:color w:val="000000"/>
                <w:sz w:val="20"/>
                <w:szCs w:val="20"/>
              </w:rPr>
              <w:t>TYPE</w:t>
            </w:r>
            <w:r w:rsidRPr="00AB019F">
              <w:rPr>
                <w:rFonts w:ascii="Arial" w:hAnsi="Arial" w:cs="Arial"/>
                <w:sz w:val="20"/>
                <w:szCs w:val="20"/>
                <w:lang w:val="en-AU"/>
              </w:rPr>
              <w:fldChar w:fldCharType="end"/>
            </w:r>
          </w:p>
        </w:tc>
      </w:tr>
      <w:tr w:rsidR="00AB019F" w:rsidRPr="00AB019F" w14:paraId="5F3B2384" w14:textId="77777777" w:rsidTr="006B0975">
        <w:trPr>
          <w:trHeight w:val="260"/>
        </w:trPr>
        <w:tc>
          <w:tcPr>
            <w:tcW w:w="3600" w:type="dxa"/>
            <w:tcBorders>
              <w:top w:val="nil"/>
              <w:left w:val="nil"/>
              <w:bottom w:val="nil"/>
              <w:right w:val="nil"/>
            </w:tcBorders>
          </w:tcPr>
          <w:p w14:paraId="05AE60D3" w14:textId="77777777"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0DC52578"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r>
      <w:tr w:rsidR="00AB019F" w:rsidRPr="00AE1A91" w14:paraId="41EF555B" w14:textId="77777777" w:rsidTr="006B0975">
        <w:tc>
          <w:tcPr>
            <w:tcW w:w="3600" w:type="dxa"/>
            <w:tcBorders>
              <w:top w:val="nil"/>
              <w:left w:val="nil"/>
              <w:bottom w:val="nil"/>
              <w:right w:val="nil"/>
            </w:tcBorders>
          </w:tcPr>
          <w:p w14:paraId="7ACE5E42" w14:textId="77777777"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r w:rsidRPr="00AB019F">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14:paraId="5A030BFA" w14:textId="77777777" w:rsidR="00AB019F" w:rsidRPr="00DD0F4F" w:rsidRDefault="00AB019F" w:rsidP="00AB019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betreft de typering van </w:t>
            </w:r>
            <w:del w:id="5007" w:author="Arjan" w:date="2012-11-16T15:34:00Z">
              <w:r w:rsidRPr="00DD0F4F" w:rsidDel="00AB019F">
                <w:rPr>
                  <w:rFonts w:ascii="Arial" w:eastAsia="Times New Roman" w:hAnsi="Arial" w:cs="Arial"/>
                  <w:color w:val="000000"/>
                  <w:sz w:val="20"/>
                  <w:szCs w:val="20"/>
                  <w:lang w:val="nl-NL"/>
                </w:rPr>
                <w:delText>document</w:delText>
              </w:r>
            </w:del>
            <w:ins w:id="5008" w:author="Arjan" w:date="2012-11-16T15:34:00Z">
              <w:r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 xml:space="preserve">en naar hun aard zoals gehanteerd door de zaakbehandelende organisatie. Elk </w:t>
            </w:r>
            <w:del w:id="5009" w:author="Arjan" w:date="2012-11-16T15:34:00Z">
              <w:r w:rsidRPr="00DD0F4F" w:rsidDel="00AB019F">
                <w:rPr>
                  <w:rFonts w:ascii="Arial" w:eastAsia="Times New Roman" w:hAnsi="Arial" w:cs="Arial"/>
                  <w:color w:val="000000"/>
                  <w:sz w:val="20"/>
                  <w:szCs w:val="20"/>
                  <w:lang w:val="nl-NL"/>
                </w:rPr>
                <w:delText>documen</w:delText>
              </w:r>
            </w:del>
            <w:ins w:id="5010" w:author="Arjan" w:date="2012-11-16T15:34:00Z">
              <w:r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 xml:space="preserve">type komt overeen met of valt binnen de generieke typering van </w:t>
            </w:r>
            <w:del w:id="5011" w:author="Arjan" w:date="2012-11-16T15:34:00Z">
              <w:r w:rsidRPr="00DD0F4F" w:rsidDel="00AB019F">
                <w:rPr>
                  <w:rFonts w:ascii="Arial" w:eastAsia="Times New Roman" w:hAnsi="Arial" w:cs="Arial"/>
                  <w:color w:val="000000"/>
                  <w:sz w:val="20"/>
                  <w:szCs w:val="20"/>
                  <w:lang w:val="nl-NL"/>
                </w:rPr>
                <w:delText>document</w:delText>
              </w:r>
            </w:del>
            <w:ins w:id="5012" w:author="Arjan" w:date="2012-11-16T15:34:00Z">
              <w:r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 xml:space="preserve">en zoals landelijk gehanteerd, de </w:t>
            </w:r>
            <w:del w:id="5013" w:author="Arjan" w:date="2012-11-16T15:35:00Z">
              <w:r w:rsidRPr="00DD0F4F" w:rsidDel="00AB019F">
                <w:rPr>
                  <w:rFonts w:ascii="Arial" w:eastAsia="Times New Roman" w:hAnsi="Arial" w:cs="Arial"/>
                  <w:color w:val="000000"/>
                  <w:sz w:val="20"/>
                  <w:szCs w:val="20"/>
                  <w:lang w:val="nl-NL"/>
                </w:rPr>
                <w:delText>Document</w:delText>
              </w:r>
            </w:del>
            <w:ins w:id="5014" w:author="Arjan" w:date="2012-11-16T15:35:00Z">
              <w:r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 xml:space="preserve">type-omschrijving generiek . Het </w:t>
            </w:r>
            <w:del w:id="5015" w:author="Arjan" w:date="2012-11-16T15:35:00Z">
              <w:r w:rsidRPr="00DD0F4F" w:rsidDel="00AB019F">
                <w:rPr>
                  <w:rFonts w:ascii="Arial" w:eastAsia="Times New Roman" w:hAnsi="Arial" w:cs="Arial"/>
                  <w:color w:val="000000"/>
                  <w:sz w:val="20"/>
                  <w:szCs w:val="20"/>
                  <w:lang w:val="nl-NL"/>
                </w:rPr>
                <w:delText>document</w:delText>
              </w:r>
            </w:del>
            <w:ins w:id="5016" w:author="Arjan" w:date="2012-11-16T15:35:00Z">
              <w:r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 xml:space="preserve">type stelt </w:t>
            </w:r>
            <w:ins w:id="5017" w:author="Arjan" w:date="2013-07-08T15:58:00Z">
              <w:r w:rsidR="00A75642" w:rsidRPr="00DD0F4F">
                <w:rPr>
                  <w:rFonts w:ascii="Arial" w:eastAsia="Times New Roman" w:hAnsi="Arial" w:cs="Arial"/>
                  <w:color w:val="000000"/>
                  <w:sz w:val="20"/>
                  <w:szCs w:val="20"/>
                  <w:lang w:val="nl-NL"/>
                </w:rPr>
                <w:t xml:space="preserve">een </w:t>
              </w:r>
            </w:ins>
            <w:r w:rsidRPr="00DD0F4F">
              <w:rPr>
                <w:rFonts w:ascii="Arial" w:eastAsia="Times New Roman" w:hAnsi="Arial" w:cs="Arial"/>
                <w:color w:val="000000"/>
                <w:sz w:val="20"/>
                <w:szCs w:val="20"/>
                <w:lang w:val="nl-NL"/>
              </w:rPr>
              <w:t xml:space="preserve">organisatie in staat hun eigen typering aan te houden en, d.m.v. de relatie naar </w:t>
            </w:r>
            <w:del w:id="5018" w:author="Arjan" w:date="2012-11-16T15:35:00Z">
              <w:r w:rsidRPr="00DD0F4F" w:rsidDel="00AB019F">
                <w:rPr>
                  <w:rFonts w:ascii="Arial" w:eastAsia="Times New Roman" w:hAnsi="Arial" w:cs="Arial"/>
                  <w:color w:val="000000"/>
                  <w:sz w:val="20"/>
                  <w:szCs w:val="20"/>
                  <w:lang w:val="nl-NL"/>
                </w:rPr>
                <w:delText>document</w:delText>
              </w:r>
            </w:del>
            <w:ins w:id="5019" w:author="Arjan" w:date="2012-11-16T15:35:00Z">
              <w:r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type-omschrijving generiek, toch aan te kunnen sluiten op de landelijk gehanteerde typering generiek.</w:t>
            </w:r>
          </w:p>
        </w:tc>
      </w:tr>
      <w:tr w:rsidR="00AB019F" w:rsidRPr="00AE1A91" w14:paraId="2508A150" w14:textId="77777777" w:rsidTr="006B0975">
        <w:tc>
          <w:tcPr>
            <w:tcW w:w="3600" w:type="dxa"/>
            <w:tcBorders>
              <w:top w:val="nil"/>
              <w:left w:val="nil"/>
              <w:bottom w:val="nil"/>
              <w:right w:val="nil"/>
            </w:tcBorders>
          </w:tcPr>
          <w:p w14:paraId="15AA4E3E" w14:textId="77777777" w:rsidR="00AB019F" w:rsidRPr="005E066D" w:rsidRDefault="00AB019F" w:rsidP="00AB019F">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41884D42" w14:textId="77777777" w:rsidR="00AB019F" w:rsidRPr="005E066D" w:rsidRDefault="00AB019F" w:rsidP="00AB019F">
            <w:pPr>
              <w:autoSpaceDE w:val="0"/>
              <w:autoSpaceDN w:val="0"/>
              <w:adjustRightInd w:val="0"/>
              <w:spacing w:after="0" w:line="240" w:lineRule="auto"/>
              <w:rPr>
                <w:rFonts w:ascii="Arial" w:eastAsia="Times New Roman" w:hAnsi="Arial" w:cs="Arial"/>
                <w:b/>
                <w:bCs/>
                <w:color w:val="000000"/>
                <w:sz w:val="20"/>
                <w:szCs w:val="20"/>
                <w:lang w:val="nl-NL"/>
              </w:rPr>
            </w:pPr>
          </w:p>
        </w:tc>
      </w:tr>
      <w:tr w:rsidR="00AB019F" w:rsidRPr="00AB019F" w14:paraId="3517AE58" w14:textId="77777777" w:rsidTr="006B0975">
        <w:tc>
          <w:tcPr>
            <w:tcW w:w="3600" w:type="dxa"/>
            <w:tcBorders>
              <w:top w:val="nil"/>
              <w:left w:val="nil"/>
              <w:bottom w:val="nil"/>
              <w:right w:val="nil"/>
            </w:tcBorders>
          </w:tcPr>
          <w:p w14:paraId="572146B7"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5020" w:name="BKM_F76EB624_0E5B_48dd_A1D0_FBB1CE3B3D89"/>
            <w:bookmarkEnd w:id="5020"/>
            <w:r w:rsidRPr="00AB019F">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14:paraId="32A2AD5A"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eastAsia="Times New Roman" w:hAnsi="Arial" w:cs="Arial"/>
                <w:i/>
                <w:iCs/>
                <w:color w:val="000000"/>
                <w:sz w:val="20"/>
                <w:szCs w:val="20"/>
              </w:rPr>
              <w:t>Code</w:t>
            </w:r>
          </w:p>
        </w:tc>
        <w:tc>
          <w:tcPr>
            <w:tcW w:w="3330" w:type="dxa"/>
            <w:tcBorders>
              <w:top w:val="nil"/>
              <w:left w:val="nil"/>
              <w:bottom w:val="nil"/>
              <w:right w:val="nil"/>
            </w:tcBorders>
          </w:tcPr>
          <w:p w14:paraId="25E12B7D"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eastAsia="Times New Roman" w:hAnsi="Arial" w:cs="Arial"/>
                <w:i/>
                <w:iCs/>
                <w:color w:val="000000"/>
                <w:sz w:val="20"/>
                <w:szCs w:val="20"/>
              </w:rPr>
              <w:t>Gegevensnaam</w:t>
            </w:r>
          </w:p>
        </w:tc>
        <w:tc>
          <w:tcPr>
            <w:tcW w:w="1350" w:type="dxa"/>
            <w:tcBorders>
              <w:top w:val="nil"/>
              <w:left w:val="nil"/>
              <w:bottom w:val="nil"/>
              <w:right w:val="nil"/>
            </w:tcBorders>
          </w:tcPr>
          <w:p w14:paraId="4A4E336D"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eastAsia="Times New Roman" w:hAnsi="Arial" w:cs="Arial"/>
                <w:i/>
                <w:iCs/>
                <w:color w:val="000000"/>
                <w:sz w:val="20"/>
                <w:szCs w:val="20"/>
              </w:rPr>
              <w:t>Herkomst</w:t>
            </w:r>
          </w:p>
        </w:tc>
      </w:tr>
      <w:tr w:rsidR="00AB019F" w:rsidRPr="00AB019F" w14:paraId="5345E0CC" w14:textId="77777777" w:rsidTr="006B0975">
        <w:tc>
          <w:tcPr>
            <w:tcW w:w="3600" w:type="dxa"/>
            <w:tcBorders>
              <w:top w:val="nil"/>
              <w:left w:val="nil"/>
              <w:bottom w:val="nil"/>
              <w:right w:val="nil"/>
            </w:tcBorders>
          </w:tcPr>
          <w:p w14:paraId="68884653"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4EFECE9E"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204975E4" w14:textId="77777777" w:rsidR="00AB019F" w:rsidRPr="00AB019F" w:rsidRDefault="00DA5D93"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del w:id="5021" w:author="Arjan" w:date="2012-11-16T15:37:00Z">
              <w:r w:rsidR="00AB019F" w:rsidRPr="00AB019F" w:rsidDel="00AB019F">
                <w:rPr>
                  <w:rFonts w:ascii="Arial" w:eastAsia="Times New Roman" w:hAnsi="Arial" w:cs="Arial"/>
                  <w:color w:val="000000"/>
                  <w:sz w:val="20"/>
                  <w:szCs w:val="20"/>
                </w:rPr>
                <w:delText>Document</w:delText>
              </w:r>
            </w:del>
            <w:ins w:id="5022" w:author="Arjan" w:date="2012-11-16T15:37:00Z">
              <w:r w:rsidR="00AB019F">
                <w:rPr>
                  <w:rFonts w:ascii="Arial" w:eastAsia="Times New Roman" w:hAnsi="Arial" w:cs="Arial"/>
                  <w:color w:val="000000"/>
                  <w:sz w:val="20"/>
                  <w:szCs w:val="20"/>
                </w:rPr>
                <w:t>Informatieobject</w:t>
              </w:r>
            </w:ins>
            <w:r w:rsidR="00AB019F" w:rsidRPr="00AB019F">
              <w:rPr>
                <w:rFonts w:ascii="Arial" w:eastAsia="Times New Roman" w:hAnsi="Arial" w:cs="Arial"/>
                <w:color w:val="000000"/>
                <w:sz w:val="20"/>
                <w:szCs w:val="20"/>
              </w:rPr>
              <w:t>type-omschrijving</w:t>
            </w:r>
            <w:r w:rsidRPr="00AB019F">
              <w:rPr>
                <w:rFonts w:ascii="Arial" w:hAnsi="Arial" w:cs="Arial"/>
                <w:sz w:val="20"/>
                <w:szCs w:val="20"/>
                <w:lang w:val="en-AU"/>
              </w:rPr>
              <w:fldChar w:fldCharType="end"/>
            </w:r>
          </w:p>
        </w:tc>
        <w:tc>
          <w:tcPr>
            <w:tcW w:w="1350" w:type="dxa"/>
            <w:tcBorders>
              <w:top w:val="nil"/>
              <w:left w:val="nil"/>
              <w:bottom w:val="nil"/>
              <w:right w:val="nil"/>
            </w:tcBorders>
          </w:tcPr>
          <w:p w14:paraId="3D3C7449"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del w:id="5023" w:author="Arjan" w:date="2013-07-08T16:02:00Z">
              <w:r w:rsidRPr="00AB019F" w:rsidDel="006B0975">
                <w:rPr>
                  <w:rFonts w:ascii="Arial" w:eastAsia="Times New Roman" w:hAnsi="Arial" w:cs="Arial"/>
                  <w:color w:val="000000"/>
                  <w:sz w:val="20"/>
                  <w:szCs w:val="20"/>
                </w:rPr>
                <w:delText>KING op basis van de Dublin Core</w:delText>
              </w:r>
            </w:del>
            <w:ins w:id="5024" w:author="Arjan" w:date="2013-07-08T16:02:00Z">
              <w:r w:rsidR="006B0975">
                <w:rPr>
                  <w:rFonts w:ascii="Arial" w:eastAsia="Times New Roman" w:hAnsi="Arial" w:cs="Arial"/>
                  <w:color w:val="000000"/>
                  <w:sz w:val="20"/>
                  <w:szCs w:val="20"/>
                </w:rPr>
                <w:t>ZTC</w:t>
              </w:r>
            </w:ins>
          </w:p>
        </w:tc>
      </w:tr>
      <w:tr w:rsidR="006B0975" w:rsidRPr="00AB019F" w14:paraId="7E5FE21B" w14:textId="77777777" w:rsidTr="006B0975">
        <w:tc>
          <w:tcPr>
            <w:tcW w:w="3600" w:type="dxa"/>
            <w:tcBorders>
              <w:top w:val="nil"/>
              <w:left w:val="nil"/>
              <w:bottom w:val="nil"/>
              <w:right w:val="nil"/>
            </w:tcBorders>
          </w:tcPr>
          <w:p w14:paraId="3ACDC881" w14:textId="77777777" w:rsidR="006B0975"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0391C0E7" w14:textId="77777777" w:rsidR="006B0975"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9A20EB3" w14:textId="77777777" w:rsidR="006B0975" w:rsidRPr="00AB019F" w:rsidRDefault="006B0975" w:rsidP="00AB019F">
            <w:pPr>
              <w:autoSpaceDE w:val="0"/>
              <w:autoSpaceDN w:val="0"/>
              <w:adjustRightInd w:val="0"/>
              <w:spacing w:after="0" w:line="240" w:lineRule="auto"/>
              <w:rPr>
                <w:rFonts w:ascii="Arial" w:hAnsi="Arial" w:cs="Arial"/>
                <w:sz w:val="20"/>
                <w:szCs w:val="20"/>
                <w:lang w:val="en-AU"/>
              </w:rPr>
            </w:pPr>
            <w:ins w:id="5025" w:author="Arjan" w:date="2013-07-08T16:01:00Z">
              <w:r>
                <w:rPr>
                  <w:rFonts w:ascii="Arial" w:hAnsi="Arial" w:cs="Arial"/>
                  <w:sz w:val="20"/>
                  <w:szCs w:val="20"/>
                  <w:lang w:val="en-AU"/>
                </w:rPr>
                <w:t>Domein</w:t>
              </w:r>
            </w:ins>
          </w:p>
        </w:tc>
        <w:tc>
          <w:tcPr>
            <w:tcW w:w="1350" w:type="dxa"/>
            <w:tcBorders>
              <w:top w:val="nil"/>
              <w:left w:val="nil"/>
              <w:bottom w:val="nil"/>
              <w:right w:val="nil"/>
            </w:tcBorders>
          </w:tcPr>
          <w:p w14:paraId="291AA605" w14:textId="77777777" w:rsidR="006B0975"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ins w:id="5026" w:author="Arjan" w:date="2013-07-08T16:01:00Z">
              <w:r>
                <w:rPr>
                  <w:rFonts w:ascii="Arial" w:eastAsia="Times New Roman" w:hAnsi="Arial" w:cs="Arial"/>
                  <w:color w:val="000000"/>
                  <w:sz w:val="20"/>
                  <w:szCs w:val="20"/>
                </w:rPr>
                <w:t>ZTC</w:t>
              </w:r>
            </w:ins>
          </w:p>
        </w:tc>
      </w:tr>
      <w:tr w:rsidR="006B0975" w:rsidRPr="00AB019F" w14:paraId="78E57475" w14:textId="77777777" w:rsidTr="006B0975">
        <w:tc>
          <w:tcPr>
            <w:tcW w:w="3600" w:type="dxa"/>
            <w:tcBorders>
              <w:top w:val="nil"/>
              <w:left w:val="nil"/>
              <w:bottom w:val="nil"/>
              <w:right w:val="nil"/>
            </w:tcBorders>
          </w:tcPr>
          <w:p w14:paraId="3F723346" w14:textId="77777777" w:rsidR="006B0975"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1B25DBE0" w14:textId="77777777" w:rsidR="006B0975"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1670D2E1" w14:textId="77777777" w:rsidR="006B0975" w:rsidRPr="00AB019F" w:rsidRDefault="006B0975" w:rsidP="00AB019F">
            <w:pPr>
              <w:autoSpaceDE w:val="0"/>
              <w:autoSpaceDN w:val="0"/>
              <w:adjustRightInd w:val="0"/>
              <w:spacing w:after="0" w:line="240" w:lineRule="auto"/>
              <w:rPr>
                <w:rFonts w:ascii="Arial" w:hAnsi="Arial" w:cs="Arial"/>
                <w:sz w:val="20"/>
                <w:szCs w:val="20"/>
                <w:lang w:val="en-AU"/>
              </w:rPr>
            </w:pPr>
            <w:ins w:id="5027" w:author="Arjan" w:date="2013-07-08T16:01:00Z">
              <w:r>
                <w:rPr>
                  <w:rFonts w:ascii="Arial" w:hAnsi="Arial" w:cs="Arial"/>
                  <w:sz w:val="20"/>
                  <w:szCs w:val="20"/>
                  <w:lang w:val="en-AU"/>
                </w:rPr>
                <w:t>RSIN</w:t>
              </w:r>
            </w:ins>
          </w:p>
        </w:tc>
        <w:tc>
          <w:tcPr>
            <w:tcW w:w="1350" w:type="dxa"/>
            <w:tcBorders>
              <w:top w:val="nil"/>
              <w:left w:val="nil"/>
              <w:bottom w:val="nil"/>
              <w:right w:val="nil"/>
            </w:tcBorders>
          </w:tcPr>
          <w:p w14:paraId="0156C58D" w14:textId="77777777" w:rsidR="006B0975"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ins w:id="5028" w:author="Arjan" w:date="2013-07-08T16:01:00Z">
              <w:r>
                <w:rPr>
                  <w:rFonts w:ascii="Arial" w:eastAsia="Times New Roman" w:hAnsi="Arial" w:cs="Arial"/>
                  <w:color w:val="000000"/>
                  <w:sz w:val="20"/>
                  <w:szCs w:val="20"/>
                </w:rPr>
                <w:t>ZTC</w:t>
              </w:r>
            </w:ins>
          </w:p>
        </w:tc>
      </w:tr>
      <w:tr w:rsidR="00AB019F" w:rsidRPr="00AB019F" w14:paraId="08FA9BB9" w14:textId="77777777" w:rsidTr="006B0975">
        <w:tc>
          <w:tcPr>
            <w:tcW w:w="3600" w:type="dxa"/>
            <w:tcBorders>
              <w:top w:val="nil"/>
              <w:left w:val="nil"/>
              <w:bottom w:val="nil"/>
              <w:right w:val="nil"/>
            </w:tcBorders>
          </w:tcPr>
          <w:p w14:paraId="15B19C3A"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5029" w:name="BKM_7BC04198_B6DB_4124_BE49_62F586E940F4"/>
            <w:bookmarkEnd w:id="5029"/>
          </w:p>
        </w:tc>
        <w:tc>
          <w:tcPr>
            <w:tcW w:w="1080" w:type="dxa"/>
            <w:tcBorders>
              <w:top w:val="nil"/>
              <w:left w:val="nil"/>
              <w:bottom w:val="nil"/>
              <w:right w:val="nil"/>
            </w:tcBorders>
          </w:tcPr>
          <w:p w14:paraId="59C3157D"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2C1C53FF" w14:textId="77777777" w:rsidR="00AB019F" w:rsidRPr="00AB019F" w:rsidRDefault="00DA5D93"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del w:id="5030" w:author="Arjan" w:date="2012-11-16T15:37:00Z">
              <w:r w:rsidR="00AB019F" w:rsidRPr="00AB019F" w:rsidDel="00AB019F">
                <w:rPr>
                  <w:rFonts w:ascii="Arial" w:eastAsia="Times New Roman" w:hAnsi="Arial" w:cs="Arial"/>
                  <w:color w:val="000000"/>
                  <w:sz w:val="20"/>
                  <w:szCs w:val="20"/>
                </w:rPr>
                <w:delText>Document</w:delText>
              </w:r>
            </w:del>
            <w:ins w:id="5031" w:author="Arjan" w:date="2012-11-16T15:37:00Z">
              <w:r w:rsidR="00AB019F">
                <w:rPr>
                  <w:rFonts w:ascii="Arial" w:eastAsia="Times New Roman" w:hAnsi="Arial" w:cs="Arial"/>
                  <w:color w:val="000000"/>
                  <w:sz w:val="20"/>
                  <w:szCs w:val="20"/>
                </w:rPr>
                <w:t>Informatieobject</w:t>
              </w:r>
            </w:ins>
            <w:r w:rsidR="00AB019F" w:rsidRPr="00AB019F">
              <w:rPr>
                <w:rFonts w:ascii="Arial" w:eastAsia="Times New Roman" w:hAnsi="Arial" w:cs="Arial"/>
                <w:color w:val="000000"/>
                <w:sz w:val="20"/>
                <w:szCs w:val="20"/>
              </w:rPr>
              <w:t>type-omschrijving generiek</w:t>
            </w:r>
            <w:r w:rsidRPr="00AB019F">
              <w:rPr>
                <w:rFonts w:ascii="Arial" w:hAnsi="Arial" w:cs="Arial"/>
                <w:sz w:val="20"/>
                <w:szCs w:val="20"/>
                <w:lang w:val="en-AU"/>
              </w:rPr>
              <w:fldChar w:fldCharType="end"/>
            </w:r>
          </w:p>
        </w:tc>
        <w:tc>
          <w:tcPr>
            <w:tcW w:w="1350" w:type="dxa"/>
            <w:tcBorders>
              <w:top w:val="nil"/>
              <w:left w:val="nil"/>
              <w:bottom w:val="nil"/>
              <w:right w:val="nil"/>
            </w:tcBorders>
          </w:tcPr>
          <w:p w14:paraId="55CF3394"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del w:id="5032" w:author="Arjan" w:date="2013-07-08T16:02:00Z">
              <w:r w:rsidRPr="00AB019F" w:rsidDel="006B0975">
                <w:rPr>
                  <w:rFonts w:ascii="Arial" w:eastAsia="Times New Roman" w:hAnsi="Arial" w:cs="Arial"/>
                  <w:color w:val="000000"/>
                  <w:sz w:val="20"/>
                  <w:szCs w:val="20"/>
                </w:rPr>
                <w:delText>KING</w:delText>
              </w:r>
            </w:del>
            <w:ins w:id="5033" w:author="Arjan" w:date="2013-07-08T16:02:00Z">
              <w:r w:rsidR="006B0975">
                <w:rPr>
                  <w:rFonts w:ascii="Arial" w:eastAsia="Times New Roman" w:hAnsi="Arial" w:cs="Arial"/>
                  <w:color w:val="000000"/>
                  <w:sz w:val="20"/>
                  <w:szCs w:val="20"/>
                </w:rPr>
                <w:t>ZTC</w:t>
              </w:r>
            </w:ins>
          </w:p>
        </w:tc>
      </w:tr>
      <w:tr w:rsidR="00AB019F" w:rsidRPr="00AB019F" w14:paraId="744D8B20" w14:textId="77777777" w:rsidTr="006B0975">
        <w:tc>
          <w:tcPr>
            <w:tcW w:w="3600" w:type="dxa"/>
            <w:tcBorders>
              <w:top w:val="nil"/>
              <w:left w:val="nil"/>
              <w:bottom w:val="nil"/>
              <w:right w:val="nil"/>
            </w:tcBorders>
          </w:tcPr>
          <w:p w14:paraId="1134AB5A"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5034" w:name="BKM_08AF4B30_8122_4256_B996_F3D23E7F3CE6"/>
            <w:bookmarkEnd w:id="5034"/>
          </w:p>
        </w:tc>
        <w:tc>
          <w:tcPr>
            <w:tcW w:w="1080" w:type="dxa"/>
            <w:tcBorders>
              <w:top w:val="nil"/>
              <w:left w:val="nil"/>
              <w:bottom w:val="nil"/>
              <w:right w:val="nil"/>
            </w:tcBorders>
          </w:tcPr>
          <w:p w14:paraId="2C9E5671"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5166F01C" w14:textId="77777777" w:rsidR="00AB019F" w:rsidRPr="00AB019F" w:rsidRDefault="00DA5D93"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del w:id="5035" w:author="Arjan" w:date="2012-11-16T15:37:00Z">
              <w:r w:rsidR="00AB019F" w:rsidRPr="00AB019F" w:rsidDel="00AB019F">
                <w:rPr>
                  <w:rFonts w:ascii="Arial" w:eastAsia="Times New Roman" w:hAnsi="Arial" w:cs="Arial"/>
                  <w:color w:val="000000"/>
                  <w:sz w:val="20"/>
                  <w:szCs w:val="20"/>
                </w:rPr>
                <w:delText>Document</w:delText>
              </w:r>
            </w:del>
            <w:ins w:id="5036" w:author="Arjan" w:date="2012-11-16T15:37:00Z">
              <w:r w:rsidR="00AB019F">
                <w:rPr>
                  <w:rFonts w:ascii="Arial" w:eastAsia="Times New Roman" w:hAnsi="Arial" w:cs="Arial"/>
                  <w:color w:val="000000"/>
                  <w:sz w:val="20"/>
                  <w:szCs w:val="20"/>
                </w:rPr>
                <w:t>Informatieobject</w:t>
              </w:r>
            </w:ins>
            <w:r w:rsidR="00AB019F" w:rsidRPr="00AB019F">
              <w:rPr>
                <w:rFonts w:ascii="Arial" w:eastAsia="Times New Roman" w:hAnsi="Arial" w:cs="Arial"/>
                <w:color w:val="000000"/>
                <w:sz w:val="20"/>
                <w:szCs w:val="20"/>
              </w:rPr>
              <w:t>categorie</w:t>
            </w:r>
            <w:r w:rsidRPr="00AB019F">
              <w:rPr>
                <w:rFonts w:ascii="Arial" w:hAnsi="Arial" w:cs="Arial"/>
                <w:sz w:val="20"/>
                <w:szCs w:val="20"/>
                <w:lang w:val="en-AU"/>
              </w:rPr>
              <w:fldChar w:fldCharType="end"/>
            </w:r>
          </w:p>
        </w:tc>
        <w:tc>
          <w:tcPr>
            <w:tcW w:w="1350" w:type="dxa"/>
            <w:tcBorders>
              <w:top w:val="nil"/>
              <w:left w:val="nil"/>
              <w:bottom w:val="nil"/>
              <w:right w:val="nil"/>
            </w:tcBorders>
          </w:tcPr>
          <w:p w14:paraId="751651D0"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del w:id="5037" w:author="Arjan" w:date="2013-07-08T16:02:00Z">
              <w:r w:rsidRPr="00AB019F" w:rsidDel="006B0975">
                <w:rPr>
                  <w:rFonts w:ascii="Arial" w:eastAsia="Times New Roman" w:hAnsi="Arial" w:cs="Arial"/>
                  <w:color w:val="000000"/>
                  <w:sz w:val="20"/>
                  <w:szCs w:val="20"/>
                </w:rPr>
                <w:delText>KING op basis van de Dublin Core</w:delText>
              </w:r>
            </w:del>
            <w:ins w:id="5038" w:author="Arjan" w:date="2013-07-08T16:02:00Z">
              <w:r w:rsidR="006B0975">
                <w:rPr>
                  <w:rFonts w:ascii="Arial" w:eastAsia="Times New Roman" w:hAnsi="Arial" w:cs="Arial"/>
                  <w:color w:val="000000"/>
                  <w:sz w:val="20"/>
                  <w:szCs w:val="20"/>
                </w:rPr>
                <w:t>ZTC</w:t>
              </w:r>
            </w:ins>
          </w:p>
        </w:tc>
      </w:tr>
      <w:tr w:rsidR="00AB019F" w:rsidRPr="00AB019F" w14:paraId="2FD3E90F" w14:textId="77777777" w:rsidTr="006B0975">
        <w:tc>
          <w:tcPr>
            <w:tcW w:w="3600" w:type="dxa"/>
            <w:tcBorders>
              <w:top w:val="nil"/>
              <w:left w:val="nil"/>
              <w:bottom w:val="nil"/>
              <w:right w:val="nil"/>
            </w:tcBorders>
          </w:tcPr>
          <w:p w14:paraId="5DDF407C"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5039" w:name="BKM_25D6500A_29BE_4be5_8732_E75DEBA124A3"/>
            <w:bookmarkEnd w:id="5039"/>
          </w:p>
        </w:tc>
        <w:tc>
          <w:tcPr>
            <w:tcW w:w="1080" w:type="dxa"/>
            <w:tcBorders>
              <w:top w:val="nil"/>
              <w:left w:val="nil"/>
              <w:bottom w:val="nil"/>
              <w:right w:val="nil"/>
            </w:tcBorders>
          </w:tcPr>
          <w:p w14:paraId="58B9CA9C"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6A9E9C49" w14:textId="77777777" w:rsidR="00AB019F" w:rsidRPr="00AB019F" w:rsidRDefault="00DA5D93"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ins w:id="5040" w:author="Arjan" w:date="2012-11-16T15:37:00Z">
              <w:r w:rsidR="00AB019F">
                <w:rPr>
                  <w:rFonts w:ascii="Arial" w:eastAsia="Times New Roman" w:hAnsi="Arial" w:cs="Arial"/>
                  <w:color w:val="000000"/>
                  <w:sz w:val="20"/>
                  <w:szCs w:val="20"/>
                </w:rPr>
                <w:t>Informatieobject</w:t>
              </w:r>
            </w:ins>
            <w:del w:id="5041" w:author="Arjan" w:date="2012-11-16T15:37:00Z">
              <w:r w:rsidR="00AB019F" w:rsidRPr="00AB019F" w:rsidDel="00AB019F">
                <w:rPr>
                  <w:rFonts w:ascii="Arial" w:eastAsia="Times New Roman" w:hAnsi="Arial" w:cs="Arial"/>
                  <w:color w:val="000000"/>
                  <w:sz w:val="20"/>
                  <w:szCs w:val="20"/>
                </w:rPr>
                <w:delText>Document</w:delText>
              </w:r>
            </w:del>
            <w:r w:rsidR="00AB019F" w:rsidRPr="00AB019F">
              <w:rPr>
                <w:rFonts w:ascii="Arial" w:eastAsia="Times New Roman" w:hAnsi="Arial" w:cs="Arial"/>
                <w:color w:val="000000"/>
                <w:sz w:val="20"/>
                <w:szCs w:val="20"/>
              </w:rPr>
              <w:t>typetrefwoord</w:t>
            </w:r>
            <w:r w:rsidRPr="00AB019F">
              <w:rPr>
                <w:rFonts w:ascii="Arial" w:hAnsi="Arial" w:cs="Arial"/>
                <w:sz w:val="20"/>
                <w:szCs w:val="20"/>
                <w:lang w:val="en-AU"/>
              </w:rPr>
              <w:fldChar w:fldCharType="end"/>
            </w:r>
          </w:p>
        </w:tc>
        <w:tc>
          <w:tcPr>
            <w:tcW w:w="1350" w:type="dxa"/>
            <w:tcBorders>
              <w:top w:val="nil"/>
              <w:left w:val="nil"/>
              <w:bottom w:val="nil"/>
              <w:right w:val="nil"/>
            </w:tcBorders>
          </w:tcPr>
          <w:p w14:paraId="61DE7FA6"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del w:id="5042" w:author="Arjan" w:date="2013-07-08T16:02:00Z">
              <w:r w:rsidRPr="00AB019F" w:rsidDel="006B0975">
                <w:rPr>
                  <w:rFonts w:ascii="Arial" w:eastAsia="Times New Roman" w:hAnsi="Arial" w:cs="Arial"/>
                  <w:color w:val="000000"/>
                  <w:sz w:val="20"/>
                  <w:szCs w:val="20"/>
                </w:rPr>
                <w:delText>KING</w:delText>
              </w:r>
            </w:del>
            <w:ins w:id="5043" w:author="Arjan" w:date="2013-07-08T16:02:00Z">
              <w:r w:rsidR="006B0975">
                <w:rPr>
                  <w:rFonts w:ascii="Arial" w:eastAsia="Times New Roman" w:hAnsi="Arial" w:cs="Arial"/>
                  <w:color w:val="000000"/>
                  <w:sz w:val="20"/>
                  <w:szCs w:val="20"/>
                </w:rPr>
                <w:t>ZTC</w:t>
              </w:r>
            </w:ins>
          </w:p>
        </w:tc>
      </w:tr>
      <w:tr w:rsidR="00637628" w:rsidRPr="00AB019F" w14:paraId="128E2185" w14:textId="77777777" w:rsidTr="006B0975">
        <w:tc>
          <w:tcPr>
            <w:tcW w:w="3600" w:type="dxa"/>
            <w:tcBorders>
              <w:top w:val="nil"/>
              <w:left w:val="nil"/>
              <w:bottom w:val="nil"/>
              <w:right w:val="nil"/>
            </w:tcBorders>
          </w:tcPr>
          <w:p w14:paraId="072F47CD" w14:textId="77777777" w:rsidR="00637628" w:rsidRPr="00AB019F" w:rsidRDefault="00637628" w:rsidP="00AB019F">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3BE22950" w14:textId="77777777" w:rsidR="00637628" w:rsidRPr="00AB019F" w:rsidRDefault="00637628"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6E57B17C" w14:textId="68AB085A" w:rsidR="00637628" w:rsidRPr="00AB019F" w:rsidRDefault="00637628" w:rsidP="00AB019F">
            <w:pPr>
              <w:autoSpaceDE w:val="0"/>
              <w:autoSpaceDN w:val="0"/>
              <w:adjustRightInd w:val="0"/>
              <w:spacing w:after="0" w:line="240" w:lineRule="auto"/>
              <w:rPr>
                <w:rFonts w:ascii="Arial" w:hAnsi="Arial" w:cs="Arial"/>
                <w:sz w:val="20"/>
                <w:szCs w:val="20"/>
                <w:lang w:val="en-AU"/>
              </w:rPr>
            </w:pPr>
            <w:ins w:id="5044" w:author="Arjan Kloosterboer" w:date="2017-03-07T11:45:00Z">
              <w:r>
                <w:rPr>
                  <w:rFonts w:ascii="Arial" w:hAnsi="Arial" w:cs="Arial"/>
                  <w:sz w:val="20"/>
                  <w:szCs w:val="20"/>
                  <w:lang w:val="en-AU"/>
                </w:rPr>
                <w:t>Vertrouwelijkheidaanduiding</w:t>
              </w:r>
            </w:ins>
          </w:p>
        </w:tc>
        <w:tc>
          <w:tcPr>
            <w:tcW w:w="1350" w:type="dxa"/>
            <w:tcBorders>
              <w:top w:val="nil"/>
              <w:left w:val="nil"/>
              <w:bottom w:val="nil"/>
              <w:right w:val="nil"/>
            </w:tcBorders>
          </w:tcPr>
          <w:p w14:paraId="3540D091" w14:textId="71AC4959" w:rsidR="00637628" w:rsidRPr="00AB019F" w:rsidDel="006B0975" w:rsidRDefault="00637628" w:rsidP="00AB019F">
            <w:pPr>
              <w:autoSpaceDE w:val="0"/>
              <w:autoSpaceDN w:val="0"/>
              <w:adjustRightInd w:val="0"/>
              <w:spacing w:after="0" w:line="240" w:lineRule="auto"/>
              <w:rPr>
                <w:rFonts w:ascii="Arial" w:eastAsia="Times New Roman" w:hAnsi="Arial" w:cs="Arial"/>
                <w:color w:val="000000"/>
                <w:sz w:val="20"/>
                <w:szCs w:val="20"/>
              </w:rPr>
            </w:pPr>
            <w:ins w:id="5045" w:author="Arjan Kloosterboer" w:date="2017-03-07T11:45:00Z">
              <w:r>
                <w:rPr>
                  <w:rFonts w:ascii="Arial" w:eastAsia="Times New Roman" w:hAnsi="Arial" w:cs="Arial"/>
                  <w:color w:val="000000"/>
                  <w:sz w:val="20"/>
                  <w:szCs w:val="20"/>
                </w:rPr>
                <w:t>ZTC</w:t>
              </w:r>
            </w:ins>
          </w:p>
        </w:tc>
      </w:tr>
      <w:tr w:rsidR="00AB019F" w:rsidRPr="00AB019F" w14:paraId="66908162" w14:textId="77777777" w:rsidTr="006B0975">
        <w:tc>
          <w:tcPr>
            <w:tcW w:w="3600" w:type="dxa"/>
            <w:tcBorders>
              <w:top w:val="nil"/>
              <w:left w:val="nil"/>
              <w:right w:val="nil"/>
            </w:tcBorders>
          </w:tcPr>
          <w:p w14:paraId="6FA0B18C"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5046" w:name="BKM_4B14CA84_1C6E_4419_B23B_B87F4B425C0B"/>
            <w:bookmarkEnd w:id="5046"/>
          </w:p>
        </w:tc>
        <w:tc>
          <w:tcPr>
            <w:tcW w:w="1080" w:type="dxa"/>
            <w:tcBorders>
              <w:top w:val="nil"/>
              <w:left w:val="nil"/>
              <w:right w:val="nil"/>
            </w:tcBorders>
          </w:tcPr>
          <w:p w14:paraId="02C8448B"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right w:val="nil"/>
            </w:tcBorders>
          </w:tcPr>
          <w:p w14:paraId="57FA4590" w14:textId="77777777" w:rsidR="00AB019F" w:rsidRPr="00AB019F" w:rsidRDefault="00DA5D93"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r w:rsidR="00AB019F" w:rsidRPr="00AB019F">
              <w:rPr>
                <w:rFonts w:ascii="Arial" w:eastAsia="Times New Roman" w:hAnsi="Arial" w:cs="Arial"/>
                <w:color w:val="000000"/>
                <w:sz w:val="20"/>
                <w:szCs w:val="20"/>
              </w:rPr>
              <w:t xml:space="preserve">Datum begin geldigheid </w:t>
            </w:r>
            <w:del w:id="5047" w:author="Arjan" w:date="2012-11-16T15:37:00Z">
              <w:r w:rsidR="00AB019F" w:rsidRPr="00AB019F" w:rsidDel="00AB019F">
                <w:rPr>
                  <w:rFonts w:ascii="Arial" w:eastAsia="Times New Roman" w:hAnsi="Arial" w:cs="Arial"/>
                  <w:color w:val="000000"/>
                  <w:sz w:val="20"/>
                  <w:szCs w:val="20"/>
                </w:rPr>
                <w:delText>document</w:delText>
              </w:r>
            </w:del>
            <w:ins w:id="5048" w:author="Arjan" w:date="2012-11-16T15:38:00Z">
              <w:r w:rsidR="00AB019F">
                <w:rPr>
                  <w:rFonts w:ascii="Arial" w:eastAsia="Times New Roman" w:hAnsi="Arial" w:cs="Arial"/>
                  <w:color w:val="000000"/>
                  <w:sz w:val="20"/>
                  <w:szCs w:val="20"/>
                </w:rPr>
                <w:t>i</w:t>
              </w:r>
            </w:ins>
            <w:ins w:id="5049" w:author="Arjan" w:date="2012-11-16T15:37:00Z">
              <w:r w:rsidR="00AB019F">
                <w:rPr>
                  <w:rFonts w:ascii="Arial" w:eastAsia="Times New Roman" w:hAnsi="Arial" w:cs="Arial"/>
                  <w:color w:val="000000"/>
                  <w:sz w:val="20"/>
                  <w:szCs w:val="20"/>
                </w:rPr>
                <w:t>nformatieobject</w:t>
              </w:r>
            </w:ins>
            <w:r w:rsidR="00AB019F" w:rsidRPr="00AB019F">
              <w:rPr>
                <w:rFonts w:ascii="Arial" w:eastAsia="Times New Roman" w:hAnsi="Arial" w:cs="Arial"/>
                <w:color w:val="000000"/>
                <w:sz w:val="20"/>
                <w:szCs w:val="20"/>
              </w:rPr>
              <w:t>type</w:t>
            </w:r>
            <w:r w:rsidRPr="00AB019F">
              <w:rPr>
                <w:rFonts w:ascii="Arial" w:hAnsi="Arial" w:cs="Arial"/>
                <w:sz w:val="20"/>
                <w:szCs w:val="20"/>
                <w:lang w:val="en-AU"/>
              </w:rPr>
              <w:fldChar w:fldCharType="end"/>
            </w:r>
          </w:p>
        </w:tc>
        <w:tc>
          <w:tcPr>
            <w:tcW w:w="1350" w:type="dxa"/>
            <w:tcBorders>
              <w:top w:val="nil"/>
              <w:left w:val="nil"/>
              <w:right w:val="nil"/>
            </w:tcBorders>
          </w:tcPr>
          <w:p w14:paraId="374B8094"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del w:id="5050" w:author="Arjan" w:date="2013-07-08T16:02:00Z">
              <w:r w:rsidRPr="00AB019F" w:rsidDel="006B0975">
                <w:rPr>
                  <w:rFonts w:ascii="Arial" w:eastAsia="Times New Roman" w:hAnsi="Arial" w:cs="Arial"/>
                  <w:color w:val="000000"/>
                  <w:sz w:val="20"/>
                  <w:szCs w:val="20"/>
                </w:rPr>
                <w:delText>KING</w:delText>
              </w:r>
            </w:del>
            <w:ins w:id="5051" w:author="Arjan" w:date="2013-07-08T16:02:00Z">
              <w:r w:rsidR="006B0975">
                <w:rPr>
                  <w:rFonts w:ascii="Arial" w:eastAsia="Times New Roman" w:hAnsi="Arial" w:cs="Arial"/>
                  <w:color w:val="000000"/>
                  <w:sz w:val="20"/>
                  <w:szCs w:val="20"/>
                </w:rPr>
                <w:t>ZTC</w:t>
              </w:r>
            </w:ins>
          </w:p>
        </w:tc>
      </w:tr>
      <w:tr w:rsidR="00AB019F" w:rsidRPr="00AB019F" w14:paraId="01F1A245" w14:textId="77777777" w:rsidTr="006B0975">
        <w:tc>
          <w:tcPr>
            <w:tcW w:w="3600" w:type="dxa"/>
            <w:tcBorders>
              <w:top w:val="nil"/>
              <w:left w:val="nil"/>
              <w:bottom w:val="single" w:sz="4" w:space="0" w:color="auto"/>
              <w:right w:val="nil"/>
            </w:tcBorders>
          </w:tcPr>
          <w:p w14:paraId="50C081B7"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5052" w:name="BKM_EDBAF1CD_6F90_4451_A74C_4E33FA12C9AC"/>
            <w:bookmarkEnd w:id="5052"/>
          </w:p>
        </w:tc>
        <w:tc>
          <w:tcPr>
            <w:tcW w:w="1080" w:type="dxa"/>
            <w:tcBorders>
              <w:top w:val="nil"/>
              <w:left w:val="nil"/>
              <w:bottom w:val="single" w:sz="4" w:space="0" w:color="auto"/>
              <w:right w:val="nil"/>
            </w:tcBorders>
          </w:tcPr>
          <w:p w14:paraId="043D1FA7"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single" w:sz="4" w:space="0" w:color="auto"/>
              <w:right w:val="nil"/>
            </w:tcBorders>
          </w:tcPr>
          <w:p w14:paraId="37F3F8CC" w14:textId="77777777" w:rsidR="00AB019F" w:rsidRPr="00AB019F" w:rsidRDefault="00DA5D93"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r w:rsidR="00AB019F" w:rsidRPr="00AB019F">
              <w:rPr>
                <w:rFonts w:ascii="Arial" w:eastAsia="Times New Roman" w:hAnsi="Arial" w:cs="Arial"/>
                <w:color w:val="000000"/>
                <w:sz w:val="20"/>
                <w:szCs w:val="20"/>
              </w:rPr>
              <w:t xml:space="preserve">Datum einde geldigheid </w:t>
            </w:r>
            <w:del w:id="5053" w:author="Arjan" w:date="2012-11-16T15:38:00Z">
              <w:r w:rsidR="00AB019F" w:rsidRPr="00AB019F" w:rsidDel="00AB019F">
                <w:rPr>
                  <w:rFonts w:ascii="Arial" w:eastAsia="Times New Roman" w:hAnsi="Arial" w:cs="Arial"/>
                  <w:color w:val="000000"/>
                  <w:sz w:val="20"/>
                  <w:szCs w:val="20"/>
                </w:rPr>
                <w:delText>documen</w:delText>
              </w:r>
            </w:del>
            <w:del w:id="5054" w:author="Arjan" w:date="2012-11-16T15:37:00Z">
              <w:r w:rsidR="00AB019F" w:rsidRPr="00AB019F" w:rsidDel="00AB019F">
                <w:rPr>
                  <w:rFonts w:ascii="Arial" w:eastAsia="Times New Roman" w:hAnsi="Arial" w:cs="Arial"/>
                  <w:color w:val="000000"/>
                  <w:sz w:val="20"/>
                  <w:szCs w:val="20"/>
                </w:rPr>
                <w:delText>t</w:delText>
              </w:r>
            </w:del>
            <w:ins w:id="5055" w:author="Arjan" w:date="2012-11-16T15:38:00Z">
              <w:r w:rsidR="00AB019F">
                <w:rPr>
                  <w:rFonts w:ascii="Arial" w:eastAsia="Times New Roman" w:hAnsi="Arial" w:cs="Arial"/>
                  <w:color w:val="000000"/>
                  <w:sz w:val="20"/>
                  <w:szCs w:val="20"/>
                </w:rPr>
                <w:t>informatieobject</w:t>
              </w:r>
            </w:ins>
            <w:r w:rsidR="00AB019F" w:rsidRPr="00AB019F">
              <w:rPr>
                <w:rFonts w:ascii="Arial" w:eastAsia="Times New Roman" w:hAnsi="Arial" w:cs="Arial"/>
                <w:color w:val="000000"/>
                <w:sz w:val="20"/>
                <w:szCs w:val="20"/>
              </w:rPr>
              <w:t>type</w:t>
            </w:r>
            <w:r w:rsidRPr="00AB019F">
              <w:rPr>
                <w:rFonts w:ascii="Arial" w:hAnsi="Arial" w:cs="Arial"/>
                <w:sz w:val="20"/>
                <w:szCs w:val="20"/>
                <w:lang w:val="en-AU"/>
              </w:rPr>
              <w:fldChar w:fldCharType="end"/>
            </w:r>
          </w:p>
        </w:tc>
        <w:tc>
          <w:tcPr>
            <w:tcW w:w="1350" w:type="dxa"/>
            <w:tcBorders>
              <w:top w:val="nil"/>
              <w:left w:val="nil"/>
              <w:bottom w:val="single" w:sz="4" w:space="0" w:color="auto"/>
              <w:right w:val="nil"/>
            </w:tcBorders>
          </w:tcPr>
          <w:p w14:paraId="259C8D9E"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del w:id="5056" w:author="Arjan" w:date="2013-07-08T16:02:00Z">
              <w:r w:rsidRPr="00AB019F" w:rsidDel="006B0975">
                <w:rPr>
                  <w:rFonts w:ascii="Arial" w:eastAsia="Times New Roman" w:hAnsi="Arial" w:cs="Arial"/>
                  <w:color w:val="000000"/>
                  <w:sz w:val="20"/>
                  <w:szCs w:val="20"/>
                </w:rPr>
                <w:delText>KING</w:delText>
              </w:r>
            </w:del>
            <w:ins w:id="5057" w:author="Arjan" w:date="2013-07-08T16:02:00Z">
              <w:r w:rsidR="006B0975">
                <w:rPr>
                  <w:rFonts w:ascii="Arial" w:eastAsia="Times New Roman" w:hAnsi="Arial" w:cs="Arial"/>
                  <w:color w:val="000000"/>
                  <w:sz w:val="20"/>
                  <w:szCs w:val="20"/>
                </w:rPr>
                <w:t>ZTC</w:t>
              </w:r>
            </w:ins>
          </w:p>
        </w:tc>
      </w:tr>
    </w:tbl>
    <w:p w14:paraId="2DEAE990" w14:textId="77777777" w:rsidR="00490410" w:rsidRDefault="00490410" w:rsidP="0044638F"/>
    <w:p w14:paraId="280F1182" w14:textId="679EA3E0" w:rsidR="00415031" w:rsidRPr="00415031" w:rsidRDefault="00415031" w:rsidP="0044638F">
      <w:pPr>
        <w:rPr>
          <w:lang w:val="nl-NL"/>
        </w:rPr>
      </w:pPr>
      <w:r w:rsidRPr="00415031">
        <w:rPr>
          <w:lang w:val="nl-NL"/>
        </w:rPr>
        <w:t xml:space="preserve">Zie de ZTC voor beschrijving van </w:t>
      </w:r>
      <w:r>
        <w:rPr>
          <w:lang w:val="nl-NL"/>
        </w:rPr>
        <w:t xml:space="preserve">het object en </w:t>
      </w:r>
      <w:r w:rsidRPr="00415031">
        <w:rPr>
          <w:lang w:val="nl-NL"/>
        </w:rPr>
        <w:t>de attributen</w:t>
      </w:r>
      <w:r w:rsidR="002776D3">
        <w:rPr>
          <w:lang w:val="nl-NL"/>
        </w:rPr>
        <w:t>, waaronder de toegevoegde Vertrouwelijkheidaanduiding</w:t>
      </w:r>
      <w:r w:rsidRPr="00415031">
        <w:rPr>
          <w:lang w:val="nl-NL"/>
        </w:rPr>
        <w:t>.</w:t>
      </w:r>
    </w:p>
    <w:p w14:paraId="651F6AB0" w14:textId="77777777" w:rsidR="005D4C64" w:rsidRDefault="005D4C64" w:rsidP="005D4C64">
      <w:pPr>
        <w:pStyle w:val="Kop3"/>
      </w:pPr>
      <w:bookmarkStart w:id="5058" w:name="_Toc517094704"/>
      <w:r>
        <w:t>Unieke aanduiding</w:t>
      </w:r>
      <w:bookmarkEnd w:id="5058"/>
    </w:p>
    <w:p w14:paraId="014CC034" w14:textId="77777777" w:rsidR="005D4C64" w:rsidRPr="00DD0F4F" w:rsidRDefault="005D4C64" w:rsidP="005D4C64">
      <w:pPr>
        <w:rPr>
          <w:lang w:val="nl-NL"/>
        </w:rPr>
      </w:pPr>
      <w:r w:rsidRPr="00DD0F4F">
        <w:rPr>
          <w:lang w:val="nl-NL"/>
        </w:rPr>
        <w:t xml:space="preserve">De unieke aanduiding van een INFORMATIEOBJECTTYPE wordt nu gevormd door de Informatieobjecttype-omschrijving. Dit geeft  een unieke aanduiding binnen één organisatie (of eigenlijk binnen een registratie van zaken met bijbehorende gegevens). Als door organisaties </w:t>
      </w:r>
      <w:r w:rsidRPr="00DD0F4F">
        <w:rPr>
          <w:lang w:val="nl-NL"/>
        </w:rPr>
        <w:lastRenderedPageBreak/>
        <w:t xml:space="preserve">samengewerkt wordt in een keten, is deze aanduiding pas uniek als daarover goede afspraken gemaakt worden en er conform die afspraken gewerkt wordt. Dit levert geen garantie op unieke aanduidingen van informatieobjecttypen. </w:t>
      </w:r>
    </w:p>
    <w:p w14:paraId="78762B55" w14:textId="77777777" w:rsidR="005D4C64" w:rsidRPr="00DD0F4F" w:rsidRDefault="005D4C64" w:rsidP="005D4C64">
      <w:pPr>
        <w:rPr>
          <w:lang w:val="nl-NL"/>
        </w:rPr>
      </w:pPr>
      <w:r w:rsidRPr="00DD0F4F">
        <w:rPr>
          <w:lang w:val="nl-NL"/>
        </w:rPr>
        <w:t>In de ZTC 2.0 wordt de unieke aanduiding van een INFORMATIEOBJECTTYPE gevormd door de unieke aanduiding van de CATALOGUS waartoe het INFORMATIEOBJECTTYPE behoort in combinatie met de Informatieobjecttype-omschrijving. De unieke aanduiding van CATALOGUS is opgebouwd uit Domein (een afkorting waarmee wordt aangegeven voor welk domein in de CATALOGUS INFORMATIEOBJECTTYPEn zijn uitgewerkt) en RSIN (het door een kamer toegekend uniek nummer voor de INGESCHREVEN NIET-NATUURLIJK PERSOON die de eigenaar is van de CATALOGUS).</w:t>
      </w:r>
    </w:p>
    <w:p w14:paraId="68694EAB" w14:textId="77777777" w:rsidR="005D4C64" w:rsidRPr="00DD0F4F" w:rsidRDefault="005D4C64" w:rsidP="005D4C64">
      <w:pPr>
        <w:rPr>
          <w:lang w:val="nl-NL"/>
        </w:rPr>
      </w:pPr>
      <w:r w:rsidRPr="00DD0F4F">
        <w:rPr>
          <w:lang w:val="nl-NL"/>
        </w:rPr>
        <w:t>Aangezien het RGBZ de ZTC volgt modelleren we de unieke aanduiding van INFORMATIEOBJECTTYPE conform de ZTC 2.0. Daarmee voorzien we tevens in landelijk unieke aanduidingen van informatieobjecttypen.</w:t>
      </w:r>
    </w:p>
    <w:p w14:paraId="2AFBE5FE" w14:textId="77777777" w:rsidR="006B0975" w:rsidRPr="00C13AFC" w:rsidRDefault="00542973" w:rsidP="006B0975">
      <w:pPr>
        <w:widowControl w:val="0"/>
        <w:autoSpaceDE w:val="0"/>
        <w:autoSpaceDN w:val="0"/>
        <w:adjustRightInd w:val="0"/>
        <w:spacing w:before="240" w:after="60" w:line="240" w:lineRule="auto"/>
        <w:outlineLvl w:val="3"/>
        <w:rPr>
          <w:ins w:id="5059" w:author="Arjan" w:date="2013-07-08T16:03:00Z"/>
          <w:rFonts w:ascii="Arial" w:eastAsia="Times New Roman" w:hAnsi="Arial" w:cs="Arial"/>
          <w:b/>
          <w:color w:val="004080"/>
          <w:sz w:val="24"/>
          <w:szCs w:val="24"/>
          <w:lang w:eastAsia="nl-NL"/>
        </w:rPr>
      </w:pPr>
      <w:ins w:id="5060" w:author="Arjan" w:date="2013-07-08T16:28:00Z">
        <w:r w:rsidRPr="00CF1953">
          <w:rPr>
            <w:rFonts w:ascii="Arial" w:eastAsia="Times New Roman" w:hAnsi="Arial" w:cs="Arial"/>
            <w:b/>
            <w:bCs/>
            <w:color w:val="004080"/>
            <w:sz w:val="24"/>
            <w:szCs w:val="24"/>
          </w:rPr>
          <w:t>«</w:t>
        </w:r>
      </w:ins>
      <w:ins w:id="5061" w:author="Arjan" w:date="2013-07-08T16:03:00Z">
        <w:r w:rsidR="00DA5D93"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sidR="006B0975">
          <w:rPr>
            <w:rFonts w:ascii="Arial" w:eastAsia="Times New Roman" w:hAnsi="Arial" w:cs="Arial"/>
            <w:b/>
            <w:color w:val="004080"/>
            <w:sz w:val="24"/>
            <w:szCs w:val="24"/>
            <w:lang w:eastAsia="nl-NL"/>
          </w:rPr>
          <w:t>Attribuutsoort</w:t>
        </w:r>
        <w:r w:rsidR="00DA5D93" w:rsidRPr="00C13AFC">
          <w:rPr>
            <w:rFonts w:ascii="Arial" w:hAnsi="Arial" w:cs="Arial"/>
            <w:sz w:val="20"/>
            <w:szCs w:val="24"/>
            <w:lang w:val="en-AU" w:eastAsia="nl-NL"/>
          </w:rPr>
          <w:fldChar w:fldCharType="end"/>
        </w:r>
      </w:ins>
      <w:ins w:id="5062" w:author="Arjan" w:date="2013-07-08T16:29:00Z">
        <w:r w:rsidRPr="00CF1953">
          <w:rPr>
            <w:rFonts w:ascii="Arial" w:eastAsia="Times New Roman" w:hAnsi="Arial" w:cs="Arial"/>
            <w:b/>
            <w:bCs/>
            <w:color w:val="004080"/>
            <w:sz w:val="24"/>
            <w:szCs w:val="24"/>
          </w:rPr>
          <w:t>»</w:t>
        </w:r>
      </w:ins>
      <w:ins w:id="5063" w:author="Arjan" w:date="2013-07-08T16:03:00Z">
        <w:r w:rsidR="006B0975" w:rsidRPr="00C13AFC">
          <w:rPr>
            <w:rFonts w:ascii="Arial" w:eastAsia="Times New Roman" w:hAnsi="Arial" w:cs="Arial"/>
            <w:b/>
            <w:color w:val="004080"/>
            <w:sz w:val="24"/>
            <w:szCs w:val="24"/>
            <w:lang w:eastAsia="nl-NL"/>
          </w:rPr>
          <w:t xml:space="preserve"> </w:t>
        </w:r>
        <w:r w:rsidR="00DA5D93" w:rsidRPr="00C13AFC">
          <w:rPr>
            <w:rFonts w:ascii="Arial" w:eastAsia="Times New Roman" w:hAnsi="Arial" w:cs="Arial"/>
            <w:b/>
            <w:color w:val="004080"/>
            <w:sz w:val="24"/>
            <w:szCs w:val="24"/>
            <w:lang w:eastAsia="nl-NL"/>
          </w:rPr>
          <w:fldChar w:fldCharType="begin" w:fldLock="1"/>
        </w:r>
        <w:r w:rsidR="006B0975" w:rsidRPr="00C13AFC">
          <w:rPr>
            <w:rFonts w:ascii="Arial" w:eastAsia="Times New Roman" w:hAnsi="Arial" w:cs="Arial"/>
            <w:b/>
            <w:color w:val="004080"/>
            <w:sz w:val="24"/>
            <w:szCs w:val="24"/>
            <w:lang w:eastAsia="nl-NL"/>
          </w:rPr>
          <w:instrText>MERGEFIELD Att.Name</w:instrText>
        </w:r>
        <w:r w:rsidR="00DA5D93" w:rsidRPr="00C13AFC">
          <w:rPr>
            <w:rFonts w:ascii="Arial" w:eastAsia="Times New Roman" w:hAnsi="Arial" w:cs="Arial"/>
            <w:b/>
            <w:color w:val="004080"/>
            <w:sz w:val="24"/>
            <w:szCs w:val="24"/>
            <w:lang w:eastAsia="nl-NL"/>
          </w:rPr>
          <w:fldChar w:fldCharType="separate"/>
        </w:r>
        <w:r w:rsidR="006B0975" w:rsidRPr="00C13AFC">
          <w:rPr>
            <w:rFonts w:ascii="Arial" w:eastAsia="Times New Roman" w:hAnsi="Arial" w:cs="Arial"/>
            <w:b/>
            <w:color w:val="004080"/>
            <w:sz w:val="24"/>
            <w:szCs w:val="24"/>
            <w:lang w:eastAsia="nl-NL"/>
          </w:rPr>
          <w:t>Domein</w:t>
        </w:r>
        <w:r w:rsidR="00DA5D93" w:rsidRPr="00C13AFC">
          <w:rPr>
            <w:rFonts w:ascii="Arial" w:eastAsia="Times New Roman" w:hAnsi="Arial" w:cs="Arial"/>
            <w:b/>
            <w:color w:val="004080"/>
            <w:sz w:val="24"/>
            <w:szCs w:val="24"/>
            <w:lang w:eastAsia="nl-NL"/>
          </w:rPr>
          <w:fldChar w:fldCharType="end"/>
        </w:r>
      </w:ins>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6B0975" w:rsidRPr="00C13AFC" w14:paraId="20F69705" w14:textId="77777777" w:rsidTr="00542973">
        <w:trPr>
          <w:trHeight w:val="230"/>
          <w:ins w:id="5064" w:author="Arjan" w:date="2013-07-08T16:03:00Z"/>
        </w:trPr>
        <w:tc>
          <w:tcPr>
            <w:tcW w:w="3330" w:type="dxa"/>
            <w:gridSpan w:val="2"/>
            <w:tcBorders>
              <w:top w:val="nil"/>
              <w:left w:val="nil"/>
              <w:bottom w:val="nil"/>
              <w:right w:val="nil"/>
            </w:tcBorders>
          </w:tcPr>
          <w:p w14:paraId="1CB2FC05" w14:textId="77777777" w:rsidR="006B0975" w:rsidRPr="00C13AFC" w:rsidRDefault="006B0975" w:rsidP="003616C8">
            <w:pPr>
              <w:widowControl w:val="0"/>
              <w:autoSpaceDE w:val="0"/>
              <w:autoSpaceDN w:val="0"/>
              <w:adjustRightInd w:val="0"/>
              <w:spacing w:after="0" w:line="240" w:lineRule="auto"/>
              <w:rPr>
                <w:ins w:id="5065" w:author="Arjan" w:date="2013-07-08T16:03:00Z"/>
                <w:rFonts w:eastAsia="Times New Roman" w:cs="Arial"/>
                <w:color w:val="000000"/>
                <w:szCs w:val="24"/>
                <w:lang w:eastAsia="nl-NL"/>
              </w:rPr>
            </w:pPr>
            <w:ins w:id="5066" w:author="Arjan" w:date="2013-07-08T16:03:00Z">
              <w:r w:rsidRPr="00C13AFC">
                <w:rPr>
                  <w:rFonts w:eastAsia="Times New Roman" w:cs="Arial"/>
                  <w:b/>
                  <w:color w:val="000000"/>
                  <w:szCs w:val="24"/>
                  <w:lang w:eastAsia="nl-NL"/>
                </w:rPr>
                <w:t xml:space="preserve">Naam </w:t>
              </w:r>
            </w:ins>
          </w:p>
        </w:tc>
        <w:tc>
          <w:tcPr>
            <w:tcW w:w="6030" w:type="dxa"/>
            <w:tcBorders>
              <w:top w:val="nil"/>
              <w:left w:val="nil"/>
              <w:bottom w:val="nil"/>
              <w:right w:val="nil"/>
            </w:tcBorders>
          </w:tcPr>
          <w:p w14:paraId="197B0EE1" w14:textId="77777777" w:rsidR="006B0975" w:rsidRPr="00C13AFC" w:rsidRDefault="00DA5D93" w:rsidP="003616C8">
            <w:pPr>
              <w:widowControl w:val="0"/>
              <w:autoSpaceDE w:val="0"/>
              <w:autoSpaceDN w:val="0"/>
              <w:adjustRightInd w:val="0"/>
              <w:spacing w:after="0" w:line="240" w:lineRule="auto"/>
              <w:rPr>
                <w:ins w:id="5067" w:author="Arjan" w:date="2013-07-08T16:03:00Z"/>
                <w:rFonts w:eastAsia="Times New Roman" w:cs="Arial"/>
                <w:color w:val="0F0F0F"/>
                <w:szCs w:val="24"/>
                <w:lang w:eastAsia="nl-NL"/>
              </w:rPr>
            </w:pPr>
            <w:ins w:id="5068" w:author="Arjan" w:date="2013-07-08T16:03:00Z">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Att.Name</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Domein</w:t>
              </w:r>
              <w:r w:rsidRPr="00C13AFC">
                <w:rPr>
                  <w:rFonts w:ascii="Arial" w:hAnsi="Arial" w:cs="Arial"/>
                  <w:sz w:val="20"/>
                  <w:szCs w:val="24"/>
                  <w:lang w:val="en-AU" w:eastAsia="nl-NL"/>
                </w:rPr>
                <w:fldChar w:fldCharType="end"/>
              </w:r>
            </w:ins>
          </w:p>
        </w:tc>
      </w:tr>
      <w:tr w:rsidR="006B0975" w:rsidRPr="00C13AFC" w14:paraId="6404E4AD" w14:textId="77777777" w:rsidTr="00542973">
        <w:trPr>
          <w:ins w:id="5069" w:author="Arjan" w:date="2013-07-08T16:03:00Z"/>
        </w:trPr>
        <w:tc>
          <w:tcPr>
            <w:tcW w:w="3330" w:type="dxa"/>
            <w:gridSpan w:val="2"/>
            <w:tcBorders>
              <w:top w:val="nil"/>
              <w:left w:val="nil"/>
              <w:bottom w:val="nil"/>
              <w:right w:val="nil"/>
            </w:tcBorders>
          </w:tcPr>
          <w:p w14:paraId="2F0C6705" w14:textId="77777777" w:rsidR="006B0975" w:rsidRPr="00C13AFC" w:rsidRDefault="006B0975" w:rsidP="003616C8">
            <w:pPr>
              <w:widowControl w:val="0"/>
              <w:autoSpaceDE w:val="0"/>
              <w:autoSpaceDN w:val="0"/>
              <w:adjustRightInd w:val="0"/>
              <w:spacing w:after="0" w:line="240" w:lineRule="auto"/>
              <w:rPr>
                <w:ins w:id="5070" w:author="Arjan" w:date="2013-07-08T16:03:00Z"/>
                <w:rFonts w:eastAsia="Times New Roman" w:cs="Arial"/>
                <w:color w:val="000000"/>
                <w:szCs w:val="24"/>
                <w:lang w:eastAsia="nl-NL"/>
              </w:rPr>
            </w:pPr>
            <w:ins w:id="5071" w:author="Arjan" w:date="2013-07-08T16:03:00Z">
              <w:r w:rsidRPr="00C13AFC">
                <w:rPr>
                  <w:rFonts w:eastAsia="Times New Roman" w:cs="Arial"/>
                  <w:b/>
                  <w:color w:val="000000"/>
                  <w:szCs w:val="24"/>
                  <w:lang w:eastAsia="nl-NL"/>
                </w:rPr>
                <w:t xml:space="preserve">Herkomst </w:t>
              </w:r>
            </w:ins>
          </w:p>
        </w:tc>
        <w:tc>
          <w:tcPr>
            <w:tcW w:w="6030" w:type="dxa"/>
            <w:tcBorders>
              <w:top w:val="nil"/>
              <w:left w:val="nil"/>
              <w:bottom w:val="nil"/>
              <w:right w:val="nil"/>
            </w:tcBorders>
          </w:tcPr>
          <w:p w14:paraId="09D8FA3E" w14:textId="77777777" w:rsidR="006B0975" w:rsidRPr="00C13AFC" w:rsidRDefault="006B0975" w:rsidP="003616C8">
            <w:pPr>
              <w:widowControl w:val="0"/>
              <w:autoSpaceDE w:val="0"/>
              <w:autoSpaceDN w:val="0"/>
              <w:adjustRightInd w:val="0"/>
              <w:spacing w:after="0" w:line="240" w:lineRule="auto"/>
              <w:rPr>
                <w:ins w:id="5072" w:author="Arjan" w:date="2013-07-08T16:03:00Z"/>
                <w:rFonts w:eastAsia="Times New Roman" w:cs="Arial"/>
                <w:color w:val="0F0F0F"/>
                <w:szCs w:val="24"/>
                <w:lang w:eastAsia="nl-NL"/>
              </w:rPr>
            </w:pPr>
            <w:ins w:id="5073" w:author="Arjan" w:date="2013-07-08T16:03:00Z">
              <w:r>
                <w:rPr>
                  <w:rFonts w:eastAsia="Times New Roman" w:cs="Arial"/>
                  <w:color w:val="0F0F0F"/>
                  <w:szCs w:val="24"/>
                  <w:lang w:eastAsia="nl-NL"/>
                </w:rPr>
                <w:t>ZTC</w:t>
              </w:r>
            </w:ins>
          </w:p>
        </w:tc>
      </w:tr>
      <w:tr w:rsidR="006B0975" w:rsidRPr="00C13AFC" w14:paraId="0B0BC391" w14:textId="77777777" w:rsidTr="00542973">
        <w:trPr>
          <w:ins w:id="5074" w:author="Arjan" w:date="2013-07-08T16:03:00Z"/>
        </w:trPr>
        <w:tc>
          <w:tcPr>
            <w:tcW w:w="3330" w:type="dxa"/>
            <w:gridSpan w:val="2"/>
            <w:tcBorders>
              <w:top w:val="nil"/>
              <w:left w:val="nil"/>
              <w:bottom w:val="nil"/>
              <w:right w:val="nil"/>
            </w:tcBorders>
          </w:tcPr>
          <w:p w14:paraId="2AC5BDFB" w14:textId="77777777" w:rsidR="006B0975" w:rsidRPr="00C13AFC" w:rsidRDefault="006B0975" w:rsidP="003616C8">
            <w:pPr>
              <w:widowControl w:val="0"/>
              <w:autoSpaceDE w:val="0"/>
              <w:autoSpaceDN w:val="0"/>
              <w:adjustRightInd w:val="0"/>
              <w:spacing w:after="0" w:line="240" w:lineRule="auto"/>
              <w:rPr>
                <w:ins w:id="5075" w:author="Arjan" w:date="2013-07-08T16:03:00Z"/>
                <w:rFonts w:eastAsia="Times New Roman" w:cs="Arial"/>
                <w:color w:val="000000"/>
                <w:szCs w:val="24"/>
                <w:lang w:eastAsia="nl-NL"/>
              </w:rPr>
            </w:pPr>
            <w:ins w:id="5076" w:author="Arjan" w:date="2013-07-08T16:03:00Z">
              <w:r w:rsidRPr="00C13AFC">
                <w:rPr>
                  <w:rFonts w:eastAsia="Times New Roman" w:cs="Arial"/>
                  <w:b/>
                  <w:color w:val="000000"/>
                  <w:szCs w:val="24"/>
                  <w:lang w:eastAsia="nl-NL"/>
                </w:rPr>
                <w:t xml:space="preserve">Code </w:t>
              </w:r>
            </w:ins>
          </w:p>
        </w:tc>
        <w:tc>
          <w:tcPr>
            <w:tcW w:w="6030" w:type="dxa"/>
            <w:tcBorders>
              <w:top w:val="nil"/>
              <w:left w:val="nil"/>
              <w:bottom w:val="nil"/>
              <w:right w:val="nil"/>
            </w:tcBorders>
          </w:tcPr>
          <w:p w14:paraId="7F1606B1" w14:textId="77777777" w:rsidR="006B0975" w:rsidRPr="00C13AFC" w:rsidRDefault="006B0975" w:rsidP="003616C8">
            <w:pPr>
              <w:widowControl w:val="0"/>
              <w:autoSpaceDE w:val="0"/>
              <w:autoSpaceDN w:val="0"/>
              <w:adjustRightInd w:val="0"/>
              <w:spacing w:after="0" w:line="240" w:lineRule="auto"/>
              <w:rPr>
                <w:ins w:id="5077" w:author="Arjan" w:date="2013-07-08T16:03:00Z"/>
                <w:rFonts w:eastAsia="Times New Roman" w:cs="Arial"/>
                <w:color w:val="0F0F0F"/>
                <w:szCs w:val="24"/>
                <w:lang w:eastAsia="nl-NL"/>
              </w:rPr>
            </w:pPr>
          </w:p>
        </w:tc>
      </w:tr>
      <w:tr w:rsidR="006B0975" w:rsidRPr="00C13AFC" w14:paraId="1BAA82E1" w14:textId="77777777" w:rsidTr="00542973">
        <w:trPr>
          <w:ins w:id="5078" w:author="Arjan" w:date="2013-07-08T16:03:00Z"/>
        </w:trPr>
        <w:tc>
          <w:tcPr>
            <w:tcW w:w="3330" w:type="dxa"/>
            <w:gridSpan w:val="2"/>
            <w:tcBorders>
              <w:top w:val="nil"/>
              <w:left w:val="nil"/>
              <w:bottom w:val="nil"/>
              <w:right w:val="nil"/>
            </w:tcBorders>
          </w:tcPr>
          <w:p w14:paraId="5D5A508A" w14:textId="77777777" w:rsidR="006B0975" w:rsidRPr="00C13AFC" w:rsidRDefault="006B0975" w:rsidP="003616C8">
            <w:pPr>
              <w:widowControl w:val="0"/>
              <w:autoSpaceDE w:val="0"/>
              <w:autoSpaceDN w:val="0"/>
              <w:adjustRightInd w:val="0"/>
              <w:spacing w:after="0" w:line="240" w:lineRule="auto"/>
              <w:rPr>
                <w:ins w:id="5079" w:author="Arjan" w:date="2013-07-08T16:03:00Z"/>
                <w:rFonts w:eastAsia="Times New Roman" w:cs="Arial"/>
                <w:color w:val="000000"/>
                <w:szCs w:val="24"/>
                <w:lang w:eastAsia="nl-NL"/>
              </w:rPr>
            </w:pPr>
            <w:ins w:id="5080" w:author="Arjan" w:date="2013-07-08T16:03:00Z">
              <w:r w:rsidRPr="00C13AFC">
                <w:rPr>
                  <w:rFonts w:eastAsia="Times New Roman" w:cs="Arial"/>
                  <w:b/>
                  <w:color w:val="000000"/>
                  <w:szCs w:val="24"/>
                  <w:lang w:eastAsia="nl-NL"/>
                </w:rPr>
                <w:t xml:space="preserve">XML-tag </w:t>
              </w:r>
            </w:ins>
          </w:p>
        </w:tc>
        <w:tc>
          <w:tcPr>
            <w:tcW w:w="6030" w:type="dxa"/>
            <w:tcBorders>
              <w:top w:val="nil"/>
              <w:left w:val="nil"/>
              <w:bottom w:val="nil"/>
              <w:right w:val="nil"/>
            </w:tcBorders>
          </w:tcPr>
          <w:p w14:paraId="6CD0A72E" w14:textId="77777777" w:rsidR="006B0975" w:rsidRPr="00C13AFC" w:rsidRDefault="00DA5D93" w:rsidP="003616C8">
            <w:pPr>
              <w:widowControl w:val="0"/>
              <w:autoSpaceDE w:val="0"/>
              <w:autoSpaceDN w:val="0"/>
              <w:adjustRightInd w:val="0"/>
              <w:spacing w:after="0" w:line="240" w:lineRule="auto"/>
              <w:rPr>
                <w:ins w:id="5081" w:author="Arjan" w:date="2013-07-08T16:03:00Z"/>
                <w:rFonts w:eastAsia="Times New Roman" w:cs="Arial"/>
                <w:color w:val="0F0F0F"/>
                <w:szCs w:val="24"/>
                <w:lang w:eastAsia="nl-NL"/>
              </w:rPr>
            </w:pPr>
            <w:ins w:id="5082" w:author="Arjan" w:date="2013-07-08T16:03:00Z">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Att.Alias</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domein</w:t>
              </w:r>
              <w:r w:rsidRPr="00C13AFC">
                <w:rPr>
                  <w:rFonts w:ascii="Arial" w:hAnsi="Arial" w:cs="Arial"/>
                  <w:sz w:val="20"/>
                  <w:szCs w:val="24"/>
                  <w:lang w:val="en-AU" w:eastAsia="nl-NL"/>
                </w:rPr>
                <w:fldChar w:fldCharType="end"/>
              </w:r>
            </w:ins>
          </w:p>
        </w:tc>
      </w:tr>
      <w:tr w:rsidR="006B0975" w:rsidRPr="00AE1A91" w14:paraId="6736C1C7" w14:textId="77777777" w:rsidTr="00542973">
        <w:trPr>
          <w:ins w:id="5083" w:author="Arjan" w:date="2013-07-08T16:03:00Z"/>
        </w:trPr>
        <w:tc>
          <w:tcPr>
            <w:tcW w:w="3330" w:type="dxa"/>
            <w:gridSpan w:val="2"/>
            <w:tcBorders>
              <w:top w:val="nil"/>
              <w:left w:val="nil"/>
              <w:bottom w:val="nil"/>
              <w:right w:val="nil"/>
            </w:tcBorders>
          </w:tcPr>
          <w:p w14:paraId="776BAC41" w14:textId="77777777" w:rsidR="006B0975" w:rsidRPr="00C13AFC" w:rsidRDefault="006B0975" w:rsidP="003616C8">
            <w:pPr>
              <w:widowControl w:val="0"/>
              <w:autoSpaceDE w:val="0"/>
              <w:autoSpaceDN w:val="0"/>
              <w:adjustRightInd w:val="0"/>
              <w:spacing w:after="0" w:line="240" w:lineRule="auto"/>
              <w:rPr>
                <w:ins w:id="5084" w:author="Arjan" w:date="2013-07-08T16:03:00Z"/>
                <w:rFonts w:eastAsia="Times New Roman" w:cs="Arial"/>
                <w:color w:val="000000"/>
                <w:szCs w:val="24"/>
                <w:lang w:eastAsia="nl-NL"/>
              </w:rPr>
            </w:pPr>
            <w:ins w:id="5085" w:author="Arjan" w:date="2013-07-08T16:03:00Z">
              <w:r w:rsidRPr="00C13AFC">
                <w:rPr>
                  <w:rFonts w:eastAsia="Times New Roman" w:cs="Arial"/>
                  <w:b/>
                  <w:color w:val="000000"/>
                  <w:szCs w:val="24"/>
                  <w:lang w:eastAsia="nl-NL"/>
                </w:rPr>
                <w:t xml:space="preserve">Definitie </w:t>
              </w:r>
            </w:ins>
          </w:p>
        </w:tc>
        <w:tc>
          <w:tcPr>
            <w:tcW w:w="6030" w:type="dxa"/>
            <w:tcBorders>
              <w:top w:val="nil"/>
              <w:left w:val="nil"/>
              <w:bottom w:val="nil"/>
              <w:right w:val="nil"/>
            </w:tcBorders>
          </w:tcPr>
          <w:p w14:paraId="78BC347E" w14:textId="77777777" w:rsidR="006B0975" w:rsidRPr="00DD0F4F" w:rsidRDefault="00DA5D93" w:rsidP="003616C8">
            <w:pPr>
              <w:widowControl w:val="0"/>
              <w:autoSpaceDE w:val="0"/>
              <w:autoSpaceDN w:val="0"/>
              <w:adjustRightInd w:val="0"/>
              <w:spacing w:after="0" w:line="240" w:lineRule="auto"/>
              <w:rPr>
                <w:ins w:id="5086" w:author="Arjan" w:date="2013-07-08T16:03:00Z"/>
                <w:rFonts w:eastAsia="Times New Roman" w:cs="Arial"/>
                <w:color w:val="0F0F0F"/>
                <w:szCs w:val="24"/>
                <w:lang w:val="nl-NL" w:eastAsia="nl-NL"/>
              </w:rPr>
            </w:pPr>
            <w:ins w:id="5087" w:author="Arjan" w:date="2013-07-08T16:03:00Z">
              <w:r w:rsidRPr="00C13AFC">
                <w:rPr>
                  <w:rFonts w:ascii="Arial" w:hAnsi="Arial" w:cs="Arial"/>
                  <w:sz w:val="20"/>
                  <w:szCs w:val="24"/>
                  <w:lang w:val="en-AU" w:eastAsia="nl-NL"/>
                </w:rPr>
                <w:fldChar w:fldCharType="begin" w:fldLock="1"/>
              </w:r>
              <w:r w:rsidR="006B0975" w:rsidRPr="00DD0F4F">
                <w:rPr>
                  <w:rFonts w:ascii="Arial" w:hAnsi="Arial" w:cs="Arial"/>
                  <w:sz w:val="20"/>
                  <w:szCs w:val="24"/>
                  <w:lang w:val="nl-NL" w:eastAsia="nl-NL"/>
                </w:rPr>
                <w:instrText xml:space="preserve">MERGEFIELD </w:instrText>
              </w:r>
              <w:r w:rsidR="006B0975" w:rsidRPr="00DD0F4F">
                <w:rPr>
                  <w:rFonts w:eastAsia="Times New Roman" w:cs="Arial"/>
                  <w:color w:val="0F0F0F"/>
                  <w:szCs w:val="24"/>
                  <w:lang w:val="nl-NL" w:eastAsia="nl-NL"/>
                </w:rPr>
                <w:instrText>Att.Notes</w:instrText>
              </w:r>
              <w:r w:rsidRPr="00C13AFC">
                <w:rPr>
                  <w:rFonts w:ascii="Arial" w:hAnsi="Arial" w:cs="Arial"/>
                  <w:sz w:val="20"/>
                  <w:szCs w:val="24"/>
                  <w:lang w:val="en-AU" w:eastAsia="nl-NL"/>
                </w:rPr>
                <w:fldChar w:fldCharType="separate"/>
              </w:r>
              <w:r w:rsidR="006B0975" w:rsidRPr="00DD0F4F">
                <w:rPr>
                  <w:rFonts w:eastAsia="Times New Roman" w:cs="Arial"/>
                  <w:color w:val="0F0F0F"/>
                  <w:szCs w:val="24"/>
                  <w:lang w:val="nl-NL" w:eastAsia="nl-NL"/>
                </w:rPr>
                <w:t>Een afkorting waarmee wordt aangegeven voor welk domein in de CATALOGUS ZAAKTYPEn zijn uitgewerkt.</w:t>
              </w:r>
              <w:r w:rsidRPr="00C13AFC">
                <w:rPr>
                  <w:rFonts w:ascii="Arial" w:hAnsi="Arial" w:cs="Arial"/>
                  <w:sz w:val="20"/>
                  <w:szCs w:val="24"/>
                  <w:lang w:val="en-AU" w:eastAsia="nl-NL"/>
                </w:rPr>
                <w:fldChar w:fldCharType="end"/>
              </w:r>
            </w:ins>
          </w:p>
        </w:tc>
      </w:tr>
      <w:tr w:rsidR="006B0975" w:rsidRPr="00C13AFC" w14:paraId="3F8D4805" w14:textId="77777777" w:rsidTr="00542973">
        <w:trPr>
          <w:trHeight w:val="230"/>
          <w:ins w:id="5088" w:author="Arjan" w:date="2013-07-08T16:03:00Z"/>
        </w:trPr>
        <w:tc>
          <w:tcPr>
            <w:tcW w:w="3330" w:type="dxa"/>
            <w:gridSpan w:val="2"/>
            <w:tcBorders>
              <w:top w:val="nil"/>
              <w:left w:val="nil"/>
              <w:bottom w:val="nil"/>
              <w:right w:val="nil"/>
            </w:tcBorders>
          </w:tcPr>
          <w:p w14:paraId="3AB4E0CF" w14:textId="77777777" w:rsidR="006B0975" w:rsidRPr="00C13AFC" w:rsidRDefault="006B0975" w:rsidP="003616C8">
            <w:pPr>
              <w:widowControl w:val="0"/>
              <w:autoSpaceDE w:val="0"/>
              <w:autoSpaceDN w:val="0"/>
              <w:adjustRightInd w:val="0"/>
              <w:spacing w:after="0" w:line="240" w:lineRule="auto"/>
              <w:rPr>
                <w:ins w:id="5089" w:author="Arjan" w:date="2013-07-08T16:03:00Z"/>
                <w:rFonts w:eastAsia="Times New Roman" w:cs="Arial"/>
                <w:color w:val="000000"/>
                <w:szCs w:val="24"/>
                <w:lang w:eastAsia="nl-NL"/>
              </w:rPr>
            </w:pPr>
            <w:ins w:id="5090" w:author="Arjan" w:date="2013-07-08T16:03:00Z">
              <w:r w:rsidRPr="00C13AFC">
                <w:rPr>
                  <w:rFonts w:eastAsia="Times New Roman" w:cs="Arial"/>
                  <w:b/>
                  <w:color w:val="000000"/>
                  <w:szCs w:val="24"/>
                  <w:lang w:eastAsia="nl-NL"/>
                </w:rPr>
                <w:t xml:space="preserve">Herkomst definitie </w:t>
              </w:r>
            </w:ins>
          </w:p>
        </w:tc>
        <w:tc>
          <w:tcPr>
            <w:tcW w:w="6030" w:type="dxa"/>
            <w:tcBorders>
              <w:top w:val="nil"/>
              <w:left w:val="nil"/>
              <w:bottom w:val="nil"/>
              <w:right w:val="nil"/>
            </w:tcBorders>
          </w:tcPr>
          <w:p w14:paraId="48214628" w14:textId="77777777" w:rsidR="006B0975" w:rsidRPr="00C13AFC" w:rsidRDefault="003A012F" w:rsidP="003616C8">
            <w:pPr>
              <w:widowControl w:val="0"/>
              <w:autoSpaceDE w:val="0"/>
              <w:autoSpaceDN w:val="0"/>
              <w:adjustRightInd w:val="0"/>
              <w:spacing w:after="0" w:line="240" w:lineRule="auto"/>
              <w:rPr>
                <w:ins w:id="5091" w:author="Arjan" w:date="2013-07-08T16:03:00Z"/>
                <w:rFonts w:eastAsia="Times New Roman" w:cs="Arial"/>
                <w:color w:val="0F0F0F"/>
                <w:szCs w:val="24"/>
                <w:lang w:eastAsia="nl-NL"/>
              </w:rPr>
            </w:pPr>
            <w:ins w:id="5092" w:author="Arjan" w:date="2013-07-08T16:20:00Z">
              <w:r>
                <w:rPr>
                  <w:rFonts w:eastAsia="Times New Roman" w:cs="Arial"/>
                  <w:color w:val="0F0F0F"/>
                  <w:szCs w:val="24"/>
                  <w:lang w:eastAsia="nl-NL"/>
                </w:rPr>
                <w:t>ZTC</w:t>
              </w:r>
            </w:ins>
          </w:p>
        </w:tc>
      </w:tr>
      <w:tr w:rsidR="006B0975" w:rsidRPr="00C13AFC" w14:paraId="2FC5B7EB" w14:textId="77777777" w:rsidTr="00542973">
        <w:trPr>
          <w:ins w:id="5093" w:author="Arjan" w:date="2013-07-08T16:03:00Z"/>
        </w:trPr>
        <w:tc>
          <w:tcPr>
            <w:tcW w:w="3330" w:type="dxa"/>
            <w:gridSpan w:val="2"/>
            <w:tcBorders>
              <w:top w:val="nil"/>
              <w:left w:val="nil"/>
              <w:bottom w:val="nil"/>
              <w:right w:val="nil"/>
            </w:tcBorders>
          </w:tcPr>
          <w:p w14:paraId="2A10B957" w14:textId="77777777" w:rsidR="006B0975" w:rsidRPr="00C13AFC" w:rsidRDefault="006B0975" w:rsidP="003616C8">
            <w:pPr>
              <w:widowControl w:val="0"/>
              <w:autoSpaceDE w:val="0"/>
              <w:autoSpaceDN w:val="0"/>
              <w:adjustRightInd w:val="0"/>
              <w:spacing w:after="0" w:line="240" w:lineRule="auto"/>
              <w:rPr>
                <w:ins w:id="5094" w:author="Arjan" w:date="2013-07-08T16:03:00Z"/>
                <w:rFonts w:eastAsia="Times New Roman" w:cs="Arial"/>
                <w:color w:val="000000"/>
                <w:szCs w:val="24"/>
                <w:lang w:eastAsia="nl-NL"/>
              </w:rPr>
            </w:pPr>
            <w:ins w:id="5095" w:author="Arjan" w:date="2013-07-08T16:03:00Z">
              <w:r w:rsidRPr="00C13AFC">
                <w:rPr>
                  <w:rFonts w:eastAsia="Times New Roman" w:cs="Arial"/>
                  <w:b/>
                  <w:color w:val="000000"/>
                  <w:szCs w:val="24"/>
                  <w:lang w:eastAsia="nl-NL"/>
                </w:rPr>
                <w:t xml:space="preserve">Datum opname </w:t>
              </w:r>
            </w:ins>
          </w:p>
        </w:tc>
        <w:tc>
          <w:tcPr>
            <w:tcW w:w="6030" w:type="dxa"/>
            <w:tcBorders>
              <w:top w:val="nil"/>
              <w:left w:val="nil"/>
              <w:bottom w:val="nil"/>
              <w:right w:val="nil"/>
            </w:tcBorders>
          </w:tcPr>
          <w:p w14:paraId="5EA30A0F" w14:textId="77777777" w:rsidR="006B0975" w:rsidRPr="00C13AFC" w:rsidRDefault="006B0975" w:rsidP="003616C8">
            <w:pPr>
              <w:widowControl w:val="0"/>
              <w:autoSpaceDE w:val="0"/>
              <w:autoSpaceDN w:val="0"/>
              <w:adjustRightInd w:val="0"/>
              <w:spacing w:after="0" w:line="240" w:lineRule="auto"/>
              <w:rPr>
                <w:ins w:id="5096" w:author="Arjan" w:date="2013-07-08T16:03:00Z"/>
                <w:rFonts w:eastAsia="Times New Roman" w:cs="Arial"/>
                <w:color w:val="0F0F0F"/>
                <w:szCs w:val="24"/>
                <w:lang w:eastAsia="nl-NL"/>
              </w:rPr>
            </w:pPr>
            <w:ins w:id="5097" w:author="Arjan" w:date="2013-07-08T16:03:00Z">
              <w:r w:rsidRPr="00C13AFC">
                <w:rPr>
                  <w:rFonts w:eastAsia="Times New Roman" w:cs="Arial"/>
                  <w:color w:val="0F0F0F"/>
                  <w:szCs w:val="24"/>
                  <w:lang w:eastAsia="nl-NL"/>
                </w:rPr>
                <w:t xml:space="preserve">1 </w:t>
              </w:r>
              <w:r>
                <w:rPr>
                  <w:rFonts w:eastAsia="Times New Roman" w:cs="Arial"/>
                  <w:color w:val="0F0F0F"/>
                  <w:szCs w:val="24"/>
                  <w:lang w:eastAsia="nl-NL"/>
                </w:rPr>
                <w:t>me</w:t>
              </w:r>
              <w:r w:rsidRPr="00C13AFC">
                <w:rPr>
                  <w:rFonts w:eastAsia="Times New Roman" w:cs="Arial"/>
                  <w:color w:val="0F0F0F"/>
                  <w:szCs w:val="24"/>
                  <w:lang w:eastAsia="nl-NL"/>
                </w:rPr>
                <w:t>i 201</w:t>
              </w:r>
              <w:r>
                <w:rPr>
                  <w:rFonts w:eastAsia="Times New Roman" w:cs="Arial"/>
                  <w:color w:val="0F0F0F"/>
                  <w:szCs w:val="24"/>
                  <w:lang w:eastAsia="nl-NL"/>
                </w:rPr>
                <w:t>3</w:t>
              </w:r>
            </w:ins>
          </w:p>
        </w:tc>
      </w:tr>
      <w:tr w:rsidR="006B0975" w:rsidRPr="00C13AFC" w14:paraId="00EF9AED" w14:textId="77777777" w:rsidTr="00542973">
        <w:trPr>
          <w:ins w:id="5098" w:author="Arjan" w:date="2013-07-08T16:03:00Z"/>
        </w:trPr>
        <w:tc>
          <w:tcPr>
            <w:tcW w:w="3330" w:type="dxa"/>
            <w:gridSpan w:val="2"/>
            <w:tcBorders>
              <w:top w:val="nil"/>
              <w:left w:val="nil"/>
              <w:bottom w:val="nil"/>
              <w:right w:val="nil"/>
            </w:tcBorders>
          </w:tcPr>
          <w:p w14:paraId="4F2D7D60" w14:textId="77777777" w:rsidR="006B0975" w:rsidRPr="00C13AFC" w:rsidRDefault="006B0975" w:rsidP="003616C8">
            <w:pPr>
              <w:widowControl w:val="0"/>
              <w:autoSpaceDE w:val="0"/>
              <w:autoSpaceDN w:val="0"/>
              <w:adjustRightInd w:val="0"/>
              <w:spacing w:after="0" w:line="240" w:lineRule="auto"/>
              <w:rPr>
                <w:ins w:id="5099" w:author="Arjan" w:date="2013-07-08T16:03:00Z"/>
                <w:rFonts w:eastAsia="Times New Roman" w:cs="Arial"/>
                <w:color w:val="000000"/>
                <w:szCs w:val="24"/>
                <w:lang w:eastAsia="nl-NL"/>
              </w:rPr>
            </w:pPr>
            <w:ins w:id="5100" w:author="Arjan" w:date="2013-07-08T16:03:00Z">
              <w:r w:rsidRPr="00C13AFC">
                <w:rPr>
                  <w:rFonts w:eastAsia="Times New Roman" w:cs="Arial"/>
                  <w:b/>
                  <w:color w:val="000000"/>
                  <w:szCs w:val="24"/>
                  <w:lang w:eastAsia="nl-NL"/>
                </w:rPr>
                <w:t xml:space="preserve">Formaat </w:t>
              </w:r>
            </w:ins>
          </w:p>
        </w:tc>
        <w:tc>
          <w:tcPr>
            <w:tcW w:w="6030" w:type="dxa"/>
            <w:tcBorders>
              <w:top w:val="nil"/>
              <w:left w:val="nil"/>
              <w:bottom w:val="nil"/>
              <w:right w:val="nil"/>
            </w:tcBorders>
          </w:tcPr>
          <w:p w14:paraId="1F2F9EE6" w14:textId="77777777" w:rsidR="006B0975" w:rsidRPr="00C13AFC" w:rsidRDefault="00DA5D93" w:rsidP="003616C8">
            <w:pPr>
              <w:widowControl w:val="0"/>
              <w:autoSpaceDE w:val="0"/>
              <w:autoSpaceDN w:val="0"/>
              <w:adjustRightInd w:val="0"/>
              <w:spacing w:after="0" w:line="240" w:lineRule="auto"/>
              <w:rPr>
                <w:ins w:id="5101" w:author="Arjan" w:date="2013-07-08T16:03:00Z"/>
                <w:rFonts w:eastAsia="Times New Roman" w:cs="Arial"/>
                <w:color w:val="0F0F0F"/>
                <w:szCs w:val="24"/>
                <w:lang w:eastAsia="nl-NL"/>
              </w:rPr>
            </w:pPr>
            <w:ins w:id="5102" w:author="Arjan" w:date="2013-07-08T16:03:00Z">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Att.Type</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AN</w:t>
              </w:r>
              <w:r w:rsidR="006B0975">
                <w:rPr>
                  <w:rFonts w:eastAsia="Times New Roman" w:cs="Arial"/>
                  <w:color w:val="0F0F0F"/>
                  <w:szCs w:val="24"/>
                  <w:lang w:eastAsia="nl-NL"/>
                </w:rPr>
                <w:t>5</w:t>
              </w:r>
              <w:r w:rsidRPr="00C13AFC">
                <w:rPr>
                  <w:rFonts w:ascii="Arial" w:hAnsi="Arial" w:cs="Arial"/>
                  <w:sz w:val="20"/>
                  <w:szCs w:val="24"/>
                  <w:lang w:val="en-AU" w:eastAsia="nl-NL"/>
                </w:rPr>
                <w:fldChar w:fldCharType="end"/>
              </w:r>
            </w:ins>
          </w:p>
        </w:tc>
      </w:tr>
      <w:tr w:rsidR="006B0975" w:rsidRPr="00C13AFC" w14:paraId="211AB706" w14:textId="77777777" w:rsidTr="00542973">
        <w:trPr>
          <w:trHeight w:val="230"/>
          <w:ins w:id="5103" w:author="Arjan" w:date="2013-07-08T16:03:00Z"/>
        </w:trPr>
        <w:tc>
          <w:tcPr>
            <w:tcW w:w="3330" w:type="dxa"/>
            <w:gridSpan w:val="2"/>
            <w:tcBorders>
              <w:top w:val="nil"/>
              <w:left w:val="nil"/>
              <w:bottom w:val="nil"/>
              <w:right w:val="nil"/>
            </w:tcBorders>
          </w:tcPr>
          <w:p w14:paraId="03172083" w14:textId="77777777" w:rsidR="006B0975" w:rsidRPr="00C13AFC" w:rsidRDefault="006B0975" w:rsidP="003616C8">
            <w:pPr>
              <w:widowControl w:val="0"/>
              <w:autoSpaceDE w:val="0"/>
              <w:autoSpaceDN w:val="0"/>
              <w:adjustRightInd w:val="0"/>
              <w:spacing w:after="0" w:line="240" w:lineRule="auto"/>
              <w:rPr>
                <w:ins w:id="5104" w:author="Arjan" w:date="2013-07-08T16:03:00Z"/>
                <w:rFonts w:eastAsia="Times New Roman" w:cs="Arial"/>
                <w:color w:val="000000"/>
                <w:szCs w:val="24"/>
                <w:lang w:eastAsia="nl-NL"/>
              </w:rPr>
            </w:pPr>
            <w:ins w:id="5105" w:author="Arjan" w:date="2013-07-08T16:03:00Z">
              <w:r w:rsidRPr="00C13AFC">
                <w:rPr>
                  <w:rFonts w:eastAsia="Times New Roman" w:cs="Arial"/>
                  <w:b/>
                  <w:color w:val="000000"/>
                  <w:szCs w:val="24"/>
                  <w:lang w:eastAsia="nl-NL"/>
                </w:rPr>
                <w:t>Waardenverzameling</w:t>
              </w:r>
            </w:ins>
          </w:p>
        </w:tc>
        <w:tc>
          <w:tcPr>
            <w:tcW w:w="6030" w:type="dxa"/>
            <w:tcBorders>
              <w:top w:val="nil"/>
              <w:left w:val="nil"/>
              <w:bottom w:val="nil"/>
              <w:right w:val="nil"/>
            </w:tcBorders>
          </w:tcPr>
          <w:p w14:paraId="2946EDBA" w14:textId="77777777" w:rsidR="006B0975" w:rsidRPr="00C13AFC" w:rsidRDefault="006B0975" w:rsidP="003616C8">
            <w:pPr>
              <w:widowControl w:val="0"/>
              <w:autoSpaceDE w:val="0"/>
              <w:autoSpaceDN w:val="0"/>
              <w:adjustRightInd w:val="0"/>
              <w:spacing w:after="0" w:line="240" w:lineRule="auto"/>
              <w:rPr>
                <w:ins w:id="5106" w:author="Arjan" w:date="2013-07-08T16:03:00Z"/>
                <w:rFonts w:eastAsia="Times New Roman" w:cs="Arial"/>
                <w:color w:val="0F0F0F"/>
                <w:szCs w:val="24"/>
                <w:lang w:eastAsia="nl-NL"/>
              </w:rPr>
            </w:pPr>
            <w:ins w:id="5107" w:author="Arjan" w:date="2013-07-08T16:03:00Z">
              <w:r>
                <w:rPr>
                  <w:rFonts w:eastAsia="Times New Roman" w:cs="Arial"/>
                  <w:color w:val="0F0F0F"/>
                  <w:szCs w:val="24"/>
                  <w:lang w:eastAsia="nl-NL"/>
                </w:rPr>
                <w:t>H</w:t>
              </w:r>
              <w:r w:rsidRPr="00C13AFC">
                <w:rPr>
                  <w:rFonts w:eastAsia="Times New Roman" w:cs="Arial"/>
                  <w:color w:val="0F0F0F"/>
                  <w:szCs w:val="24"/>
                  <w:lang w:eastAsia="nl-NL"/>
                </w:rPr>
                <w:t>oofdletters</w:t>
              </w:r>
            </w:ins>
          </w:p>
        </w:tc>
      </w:tr>
      <w:tr w:rsidR="006B0975" w:rsidRPr="00C13AFC" w14:paraId="14BAE11C" w14:textId="77777777" w:rsidTr="00542973">
        <w:trPr>
          <w:trHeight w:val="215"/>
          <w:ins w:id="5108" w:author="Arjan" w:date="2013-07-08T16:03:00Z"/>
        </w:trPr>
        <w:tc>
          <w:tcPr>
            <w:tcW w:w="3330" w:type="dxa"/>
            <w:gridSpan w:val="2"/>
            <w:tcBorders>
              <w:top w:val="nil"/>
              <w:left w:val="nil"/>
              <w:bottom w:val="nil"/>
              <w:right w:val="nil"/>
            </w:tcBorders>
          </w:tcPr>
          <w:p w14:paraId="18EC2016" w14:textId="77777777" w:rsidR="006B0975" w:rsidRPr="00C13AFC" w:rsidRDefault="006B0975" w:rsidP="003616C8">
            <w:pPr>
              <w:widowControl w:val="0"/>
              <w:autoSpaceDE w:val="0"/>
              <w:autoSpaceDN w:val="0"/>
              <w:adjustRightInd w:val="0"/>
              <w:spacing w:after="0" w:line="240" w:lineRule="auto"/>
              <w:rPr>
                <w:ins w:id="5109" w:author="Arjan" w:date="2013-07-08T16:03:00Z"/>
                <w:rFonts w:eastAsia="Times New Roman" w:cs="Arial"/>
                <w:color w:val="000000"/>
                <w:szCs w:val="24"/>
                <w:lang w:eastAsia="nl-NL"/>
              </w:rPr>
            </w:pPr>
            <w:ins w:id="5110" w:author="Arjan" w:date="2013-07-08T16:03:00Z">
              <w:r w:rsidRPr="00C13AFC">
                <w:rPr>
                  <w:rFonts w:eastAsia="Times New Roman" w:cs="Arial"/>
                  <w:b/>
                  <w:color w:val="000000"/>
                  <w:szCs w:val="24"/>
                  <w:lang w:eastAsia="nl-NL"/>
                </w:rPr>
                <w:t>Indicatie materiële historie</w:t>
              </w:r>
            </w:ins>
          </w:p>
        </w:tc>
        <w:tc>
          <w:tcPr>
            <w:tcW w:w="6030" w:type="dxa"/>
            <w:tcBorders>
              <w:top w:val="nil"/>
              <w:left w:val="nil"/>
              <w:bottom w:val="nil"/>
              <w:right w:val="nil"/>
            </w:tcBorders>
          </w:tcPr>
          <w:p w14:paraId="35979EFB" w14:textId="77777777" w:rsidR="006B0975" w:rsidRPr="00C13AFC" w:rsidRDefault="006B0975" w:rsidP="003616C8">
            <w:pPr>
              <w:widowControl w:val="0"/>
              <w:autoSpaceDE w:val="0"/>
              <w:autoSpaceDN w:val="0"/>
              <w:adjustRightInd w:val="0"/>
              <w:spacing w:after="0" w:line="240" w:lineRule="auto"/>
              <w:rPr>
                <w:ins w:id="5111" w:author="Arjan" w:date="2013-07-08T16:03:00Z"/>
                <w:rFonts w:eastAsia="Times New Roman" w:cs="Arial"/>
                <w:color w:val="0F0F0F"/>
                <w:szCs w:val="24"/>
                <w:lang w:eastAsia="nl-NL"/>
              </w:rPr>
            </w:pPr>
            <w:ins w:id="5112" w:author="Arjan" w:date="2013-07-08T16:03:00Z">
              <w:r w:rsidRPr="00C13AFC">
                <w:rPr>
                  <w:rFonts w:eastAsia="Times New Roman" w:cs="Arial"/>
                  <w:color w:val="0F0F0F"/>
                  <w:szCs w:val="24"/>
                  <w:lang w:eastAsia="nl-NL"/>
                </w:rPr>
                <w:t>Nee</w:t>
              </w:r>
            </w:ins>
          </w:p>
        </w:tc>
      </w:tr>
      <w:tr w:rsidR="006B0975" w:rsidRPr="00C13AFC" w14:paraId="6B0E1AD2" w14:textId="77777777" w:rsidTr="00542973">
        <w:trPr>
          <w:trHeight w:val="230"/>
          <w:ins w:id="5113" w:author="Arjan" w:date="2013-07-08T16:03:00Z"/>
        </w:trPr>
        <w:tc>
          <w:tcPr>
            <w:tcW w:w="3330" w:type="dxa"/>
            <w:gridSpan w:val="2"/>
            <w:tcBorders>
              <w:top w:val="nil"/>
              <w:left w:val="nil"/>
              <w:bottom w:val="nil"/>
              <w:right w:val="nil"/>
            </w:tcBorders>
          </w:tcPr>
          <w:p w14:paraId="605AA9C4" w14:textId="77777777" w:rsidR="006B0975" w:rsidRPr="00C13AFC" w:rsidRDefault="006B0975" w:rsidP="003616C8">
            <w:pPr>
              <w:widowControl w:val="0"/>
              <w:autoSpaceDE w:val="0"/>
              <w:autoSpaceDN w:val="0"/>
              <w:adjustRightInd w:val="0"/>
              <w:spacing w:after="0" w:line="240" w:lineRule="auto"/>
              <w:rPr>
                <w:ins w:id="5114" w:author="Arjan" w:date="2013-07-08T16:03:00Z"/>
                <w:rFonts w:eastAsia="Times New Roman" w:cs="Arial"/>
                <w:color w:val="000000"/>
                <w:szCs w:val="24"/>
                <w:lang w:eastAsia="nl-NL"/>
              </w:rPr>
            </w:pPr>
            <w:ins w:id="5115" w:author="Arjan" w:date="2013-07-08T16:03:00Z">
              <w:r w:rsidRPr="00C13AFC">
                <w:rPr>
                  <w:rFonts w:eastAsia="Times New Roman" w:cs="Arial"/>
                  <w:b/>
                  <w:color w:val="000000"/>
                  <w:szCs w:val="24"/>
                  <w:lang w:eastAsia="nl-NL"/>
                </w:rPr>
                <w:t>Indicatie formele historie</w:t>
              </w:r>
            </w:ins>
          </w:p>
        </w:tc>
        <w:tc>
          <w:tcPr>
            <w:tcW w:w="6030" w:type="dxa"/>
            <w:tcBorders>
              <w:top w:val="nil"/>
              <w:left w:val="nil"/>
              <w:bottom w:val="nil"/>
              <w:right w:val="nil"/>
            </w:tcBorders>
          </w:tcPr>
          <w:p w14:paraId="112F9FB2" w14:textId="77777777" w:rsidR="006B0975" w:rsidRPr="00C13AFC" w:rsidRDefault="006B0975" w:rsidP="003616C8">
            <w:pPr>
              <w:widowControl w:val="0"/>
              <w:autoSpaceDE w:val="0"/>
              <w:autoSpaceDN w:val="0"/>
              <w:adjustRightInd w:val="0"/>
              <w:spacing w:after="0" w:line="240" w:lineRule="auto"/>
              <w:rPr>
                <w:ins w:id="5116" w:author="Arjan" w:date="2013-07-08T16:03:00Z"/>
                <w:rFonts w:eastAsia="Times New Roman" w:cs="Arial"/>
                <w:color w:val="0F0F0F"/>
                <w:szCs w:val="24"/>
                <w:lang w:eastAsia="nl-NL"/>
              </w:rPr>
            </w:pPr>
            <w:ins w:id="5117" w:author="Arjan" w:date="2013-07-08T16:03:00Z">
              <w:r w:rsidRPr="00C13AFC">
                <w:rPr>
                  <w:rFonts w:eastAsia="Times New Roman" w:cs="Arial"/>
                  <w:color w:val="0F0F0F"/>
                  <w:szCs w:val="24"/>
                  <w:lang w:eastAsia="nl-NL"/>
                </w:rPr>
                <w:t>Nee</w:t>
              </w:r>
            </w:ins>
          </w:p>
        </w:tc>
      </w:tr>
      <w:tr w:rsidR="006B0975" w:rsidRPr="00C13AFC" w14:paraId="318024AB" w14:textId="77777777" w:rsidTr="00542973">
        <w:trPr>
          <w:trHeight w:val="230"/>
          <w:ins w:id="5118" w:author="Arjan" w:date="2013-07-08T16:03:00Z"/>
        </w:trPr>
        <w:tc>
          <w:tcPr>
            <w:tcW w:w="3330" w:type="dxa"/>
            <w:gridSpan w:val="2"/>
            <w:tcBorders>
              <w:top w:val="nil"/>
              <w:left w:val="nil"/>
              <w:bottom w:val="nil"/>
              <w:right w:val="nil"/>
            </w:tcBorders>
          </w:tcPr>
          <w:p w14:paraId="1727DC1C" w14:textId="77777777" w:rsidR="006B0975" w:rsidRPr="00C13AFC" w:rsidRDefault="006B0975" w:rsidP="003616C8">
            <w:pPr>
              <w:widowControl w:val="0"/>
              <w:autoSpaceDE w:val="0"/>
              <w:autoSpaceDN w:val="0"/>
              <w:adjustRightInd w:val="0"/>
              <w:spacing w:after="0" w:line="240" w:lineRule="auto"/>
              <w:rPr>
                <w:ins w:id="5119" w:author="Arjan" w:date="2013-07-08T16:03:00Z"/>
                <w:rFonts w:eastAsia="Times New Roman" w:cs="Arial"/>
                <w:b/>
                <w:color w:val="000000"/>
                <w:szCs w:val="24"/>
                <w:lang w:eastAsia="nl-NL"/>
              </w:rPr>
            </w:pPr>
            <w:ins w:id="5120" w:author="Arjan" w:date="2013-07-08T16:03:00Z">
              <w:r w:rsidRPr="00C13AFC">
                <w:rPr>
                  <w:rFonts w:eastAsia="Times New Roman" w:cs="Arial"/>
                  <w:b/>
                  <w:color w:val="000000"/>
                  <w:szCs w:val="24"/>
                  <w:lang w:eastAsia="nl-NL"/>
                </w:rPr>
                <w:t>Aanduiding gebeurtenis</w:t>
              </w:r>
            </w:ins>
          </w:p>
        </w:tc>
        <w:tc>
          <w:tcPr>
            <w:tcW w:w="6030" w:type="dxa"/>
            <w:tcBorders>
              <w:top w:val="nil"/>
              <w:left w:val="nil"/>
              <w:bottom w:val="nil"/>
              <w:right w:val="nil"/>
            </w:tcBorders>
          </w:tcPr>
          <w:p w14:paraId="6F33CE59" w14:textId="77777777" w:rsidR="006B0975" w:rsidRPr="00C13AFC" w:rsidRDefault="006B0975" w:rsidP="003616C8">
            <w:pPr>
              <w:widowControl w:val="0"/>
              <w:autoSpaceDE w:val="0"/>
              <w:autoSpaceDN w:val="0"/>
              <w:adjustRightInd w:val="0"/>
              <w:spacing w:after="0" w:line="240" w:lineRule="auto"/>
              <w:rPr>
                <w:ins w:id="5121" w:author="Arjan" w:date="2013-07-08T16:03:00Z"/>
                <w:rFonts w:eastAsia="Times New Roman" w:cs="Arial"/>
                <w:color w:val="0F0F0F"/>
                <w:szCs w:val="24"/>
                <w:lang w:eastAsia="nl-NL"/>
              </w:rPr>
            </w:pPr>
            <w:ins w:id="5122" w:author="Arjan" w:date="2013-07-08T16:03:00Z">
              <w:r w:rsidRPr="00C13AFC">
                <w:rPr>
                  <w:rFonts w:eastAsia="Times New Roman" w:cs="Arial"/>
                  <w:color w:val="0F0F0F"/>
                  <w:szCs w:val="24"/>
                  <w:lang w:eastAsia="nl-NL"/>
                </w:rPr>
                <w:t>Nee</w:t>
              </w:r>
            </w:ins>
          </w:p>
        </w:tc>
      </w:tr>
      <w:tr w:rsidR="006B0975" w:rsidRPr="00C13AFC" w14:paraId="13A410C5" w14:textId="77777777" w:rsidTr="00542973">
        <w:trPr>
          <w:trHeight w:val="230"/>
          <w:ins w:id="5123" w:author="Arjan" w:date="2013-07-08T16:03:00Z"/>
        </w:trPr>
        <w:tc>
          <w:tcPr>
            <w:tcW w:w="3330" w:type="dxa"/>
            <w:gridSpan w:val="2"/>
            <w:tcBorders>
              <w:top w:val="nil"/>
              <w:left w:val="nil"/>
              <w:bottom w:val="nil"/>
              <w:right w:val="nil"/>
            </w:tcBorders>
          </w:tcPr>
          <w:p w14:paraId="1C0B832C" w14:textId="77777777" w:rsidR="006B0975" w:rsidRPr="00C13AFC" w:rsidRDefault="006B0975" w:rsidP="003616C8">
            <w:pPr>
              <w:widowControl w:val="0"/>
              <w:autoSpaceDE w:val="0"/>
              <w:autoSpaceDN w:val="0"/>
              <w:adjustRightInd w:val="0"/>
              <w:spacing w:after="0" w:line="240" w:lineRule="auto"/>
              <w:rPr>
                <w:ins w:id="5124" w:author="Arjan" w:date="2013-07-08T16:03:00Z"/>
                <w:rFonts w:eastAsia="Times New Roman" w:cs="Arial"/>
                <w:color w:val="000000"/>
                <w:szCs w:val="24"/>
                <w:lang w:eastAsia="nl-NL"/>
              </w:rPr>
            </w:pPr>
            <w:ins w:id="5125" w:author="Arjan" w:date="2013-07-08T16:03:00Z">
              <w:r w:rsidRPr="00C13AFC">
                <w:rPr>
                  <w:rFonts w:eastAsia="Times New Roman" w:cs="Arial"/>
                  <w:b/>
                  <w:color w:val="000000"/>
                  <w:szCs w:val="24"/>
                  <w:lang w:eastAsia="nl-NL"/>
                </w:rPr>
                <w:t>Aanduiding brondocument</w:t>
              </w:r>
            </w:ins>
          </w:p>
        </w:tc>
        <w:tc>
          <w:tcPr>
            <w:tcW w:w="6030" w:type="dxa"/>
            <w:tcBorders>
              <w:top w:val="nil"/>
              <w:left w:val="nil"/>
              <w:bottom w:val="nil"/>
              <w:right w:val="nil"/>
            </w:tcBorders>
          </w:tcPr>
          <w:p w14:paraId="00B3FAAB" w14:textId="77777777" w:rsidR="006B0975" w:rsidRPr="00C13AFC" w:rsidRDefault="006B0975" w:rsidP="003616C8">
            <w:pPr>
              <w:widowControl w:val="0"/>
              <w:autoSpaceDE w:val="0"/>
              <w:autoSpaceDN w:val="0"/>
              <w:adjustRightInd w:val="0"/>
              <w:spacing w:after="0" w:line="240" w:lineRule="auto"/>
              <w:rPr>
                <w:ins w:id="5126" w:author="Arjan" w:date="2013-07-08T16:03:00Z"/>
                <w:rFonts w:eastAsia="Times New Roman" w:cs="Arial"/>
                <w:color w:val="0F0F0F"/>
                <w:szCs w:val="24"/>
                <w:lang w:eastAsia="nl-NL"/>
              </w:rPr>
            </w:pPr>
          </w:p>
        </w:tc>
      </w:tr>
      <w:tr w:rsidR="006B0975" w:rsidRPr="00C13AFC" w14:paraId="0BB6A35F" w14:textId="77777777" w:rsidTr="00542973">
        <w:trPr>
          <w:trHeight w:val="230"/>
          <w:ins w:id="5127" w:author="Arjan" w:date="2013-07-08T16:03:00Z"/>
        </w:trPr>
        <w:tc>
          <w:tcPr>
            <w:tcW w:w="3330" w:type="dxa"/>
            <w:gridSpan w:val="2"/>
            <w:tcBorders>
              <w:top w:val="nil"/>
              <w:left w:val="nil"/>
              <w:bottom w:val="nil"/>
              <w:right w:val="nil"/>
            </w:tcBorders>
          </w:tcPr>
          <w:p w14:paraId="18241436" w14:textId="77777777" w:rsidR="006B0975" w:rsidRPr="00C13AFC" w:rsidRDefault="006B0975" w:rsidP="003616C8">
            <w:pPr>
              <w:widowControl w:val="0"/>
              <w:autoSpaceDE w:val="0"/>
              <w:autoSpaceDN w:val="0"/>
              <w:adjustRightInd w:val="0"/>
              <w:spacing w:after="0" w:line="240" w:lineRule="auto"/>
              <w:rPr>
                <w:ins w:id="5128" w:author="Arjan" w:date="2013-07-08T16:03:00Z"/>
                <w:rFonts w:eastAsia="Times New Roman" w:cs="Arial"/>
                <w:color w:val="000000"/>
                <w:szCs w:val="24"/>
                <w:lang w:eastAsia="nl-NL"/>
              </w:rPr>
            </w:pPr>
            <w:ins w:id="5129" w:author="Arjan" w:date="2013-07-08T16:03:00Z">
              <w:r w:rsidRPr="00C13AFC">
                <w:rPr>
                  <w:rFonts w:eastAsia="Times New Roman" w:cs="Arial"/>
                  <w:b/>
                  <w:color w:val="000000"/>
                  <w:szCs w:val="24"/>
                  <w:lang w:eastAsia="nl-NL"/>
                </w:rPr>
                <w:t>Indicatie in onderzoek</w:t>
              </w:r>
            </w:ins>
          </w:p>
        </w:tc>
        <w:tc>
          <w:tcPr>
            <w:tcW w:w="6030" w:type="dxa"/>
            <w:tcBorders>
              <w:top w:val="nil"/>
              <w:left w:val="nil"/>
              <w:bottom w:val="nil"/>
              <w:right w:val="nil"/>
            </w:tcBorders>
          </w:tcPr>
          <w:p w14:paraId="3B2814E7" w14:textId="77777777" w:rsidR="006B0975" w:rsidRPr="00C13AFC" w:rsidRDefault="006B0975" w:rsidP="003616C8">
            <w:pPr>
              <w:widowControl w:val="0"/>
              <w:autoSpaceDE w:val="0"/>
              <w:autoSpaceDN w:val="0"/>
              <w:adjustRightInd w:val="0"/>
              <w:spacing w:after="0" w:line="240" w:lineRule="auto"/>
              <w:rPr>
                <w:ins w:id="5130" w:author="Arjan" w:date="2013-07-08T16:03:00Z"/>
                <w:rFonts w:eastAsia="Times New Roman" w:cs="Arial"/>
                <w:color w:val="0F0F0F"/>
                <w:szCs w:val="24"/>
                <w:lang w:eastAsia="nl-NL"/>
              </w:rPr>
            </w:pPr>
            <w:ins w:id="5131" w:author="Arjan" w:date="2013-07-08T16:03:00Z">
              <w:r w:rsidRPr="00C13AFC">
                <w:rPr>
                  <w:rFonts w:eastAsia="Times New Roman" w:cs="Arial"/>
                  <w:color w:val="0F0F0F"/>
                  <w:szCs w:val="24"/>
                  <w:lang w:eastAsia="nl-NL"/>
                </w:rPr>
                <w:t>Nee</w:t>
              </w:r>
            </w:ins>
          </w:p>
        </w:tc>
      </w:tr>
      <w:tr w:rsidR="006B0975" w:rsidRPr="00C13AFC" w14:paraId="03A94786" w14:textId="77777777" w:rsidTr="00542973">
        <w:trPr>
          <w:ins w:id="5132" w:author="Arjan" w:date="2013-07-08T16:03:00Z"/>
        </w:trPr>
        <w:tc>
          <w:tcPr>
            <w:tcW w:w="3330" w:type="dxa"/>
            <w:gridSpan w:val="2"/>
            <w:tcBorders>
              <w:top w:val="nil"/>
              <w:left w:val="nil"/>
              <w:bottom w:val="nil"/>
              <w:right w:val="nil"/>
            </w:tcBorders>
          </w:tcPr>
          <w:p w14:paraId="78A62D34" w14:textId="77777777" w:rsidR="006B0975" w:rsidRPr="00C13AFC" w:rsidRDefault="006B0975" w:rsidP="003616C8">
            <w:pPr>
              <w:widowControl w:val="0"/>
              <w:autoSpaceDE w:val="0"/>
              <w:autoSpaceDN w:val="0"/>
              <w:adjustRightInd w:val="0"/>
              <w:spacing w:after="0" w:line="240" w:lineRule="auto"/>
              <w:rPr>
                <w:ins w:id="5133" w:author="Arjan" w:date="2013-07-08T16:03:00Z"/>
                <w:rFonts w:eastAsia="Times New Roman" w:cs="Arial"/>
                <w:color w:val="000000"/>
                <w:szCs w:val="24"/>
                <w:lang w:eastAsia="nl-NL"/>
              </w:rPr>
            </w:pPr>
            <w:ins w:id="5134" w:author="Arjan" w:date="2013-07-08T16:03:00Z">
              <w:r w:rsidRPr="00C13AFC">
                <w:rPr>
                  <w:rFonts w:eastAsia="Times New Roman" w:cs="Arial"/>
                  <w:b/>
                  <w:color w:val="000000"/>
                  <w:szCs w:val="24"/>
                  <w:lang w:eastAsia="nl-NL"/>
                </w:rPr>
                <w:t>Aanduiding strijdigheid/nietigheid</w:t>
              </w:r>
            </w:ins>
          </w:p>
        </w:tc>
        <w:tc>
          <w:tcPr>
            <w:tcW w:w="6030" w:type="dxa"/>
            <w:tcBorders>
              <w:top w:val="nil"/>
              <w:left w:val="nil"/>
              <w:bottom w:val="nil"/>
              <w:right w:val="nil"/>
            </w:tcBorders>
          </w:tcPr>
          <w:p w14:paraId="1A211EDA" w14:textId="77777777" w:rsidR="006B0975" w:rsidRPr="00C13AFC" w:rsidRDefault="006B0975" w:rsidP="003616C8">
            <w:pPr>
              <w:widowControl w:val="0"/>
              <w:autoSpaceDE w:val="0"/>
              <w:autoSpaceDN w:val="0"/>
              <w:adjustRightInd w:val="0"/>
              <w:spacing w:after="0" w:line="240" w:lineRule="auto"/>
              <w:rPr>
                <w:ins w:id="5135" w:author="Arjan" w:date="2013-07-08T16:03:00Z"/>
                <w:rFonts w:eastAsia="Times New Roman" w:cs="Arial"/>
                <w:color w:val="0F0F0F"/>
                <w:szCs w:val="24"/>
                <w:lang w:eastAsia="nl-NL"/>
              </w:rPr>
            </w:pPr>
            <w:ins w:id="5136" w:author="Arjan" w:date="2013-07-08T16:03:00Z">
              <w:r w:rsidRPr="00C13AFC">
                <w:rPr>
                  <w:rFonts w:eastAsia="Times New Roman" w:cs="Arial"/>
                  <w:color w:val="0F0F0F"/>
                  <w:szCs w:val="24"/>
                  <w:lang w:eastAsia="nl-NL"/>
                </w:rPr>
                <w:t>Nee</w:t>
              </w:r>
            </w:ins>
          </w:p>
        </w:tc>
      </w:tr>
      <w:tr w:rsidR="006B0975" w:rsidRPr="00C13AFC" w14:paraId="4D39DAAA" w14:textId="77777777" w:rsidTr="00542973">
        <w:trPr>
          <w:trHeight w:val="230"/>
          <w:ins w:id="5137" w:author="Arjan" w:date="2013-07-08T16:03:00Z"/>
        </w:trPr>
        <w:tc>
          <w:tcPr>
            <w:tcW w:w="3330" w:type="dxa"/>
            <w:gridSpan w:val="2"/>
            <w:tcBorders>
              <w:top w:val="nil"/>
              <w:left w:val="nil"/>
              <w:bottom w:val="nil"/>
              <w:right w:val="nil"/>
            </w:tcBorders>
          </w:tcPr>
          <w:p w14:paraId="1029873F" w14:textId="77777777" w:rsidR="006B0975" w:rsidRPr="00C13AFC" w:rsidRDefault="006B0975" w:rsidP="003616C8">
            <w:pPr>
              <w:widowControl w:val="0"/>
              <w:autoSpaceDE w:val="0"/>
              <w:autoSpaceDN w:val="0"/>
              <w:adjustRightInd w:val="0"/>
              <w:spacing w:after="0" w:line="240" w:lineRule="auto"/>
              <w:rPr>
                <w:ins w:id="5138" w:author="Arjan" w:date="2013-07-08T16:03:00Z"/>
                <w:rFonts w:eastAsia="Times New Roman" w:cs="Arial"/>
                <w:color w:val="000000"/>
                <w:szCs w:val="24"/>
                <w:lang w:eastAsia="nl-NL"/>
              </w:rPr>
            </w:pPr>
            <w:ins w:id="5139" w:author="Arjan" w:date="2013-07-08T16:03:00Z">
              <w:r w:rsidRPr="00C13AFC">
                <w:rPr>
                  <w:rFonts w:eastAsia="Times New Roman" w:cs="Arial"/>
                  <w:b/>
                  <w:color w:val="000000"/>
                  <w:szCs w:val="24"/>
                  <w:lang w:eastAsia="nl-NL"/>
                </w:rPr>
                <w:t>Indicatie kardinaliteit</w:t>
              </w:r>
            </w:ins>
          </w:p>
        </w:tc>
        <w:tc>
          <w:tcPr>
            <w:tcW w:w="6030" w:type="dxa"/>
            <w:tcBorders>
              <w:top w:val="nil"/>
              <w:left w:val="nil"/>
              <w:bottom w:val="nil"/>
              <w:right w:val="nil"/>
            </w:tcBorders>
          </w:tcPr>
          <w:p w14:paraId="24362BC5" w14:textId="77777777" w:rsidR="006B0975" w:rsidRPr="00C13AFC" w:rsidRDefault="00DA5D93" w:rsidP="003616C8">
            <w:pPr>
              <w:widowControl w:val="0"/>
              <w:autoSpaceDE w:val="0"/>
              <w:autoSpaceDN w:val="0"/>
              <w:adjustRightInd w:val="0"/>
              <w:spacing w:after="0" w:line="240" w:lineRule="auto"/>
              <w:rPr>
                <w:ins w:id="5140" w:author="Arjan" w:date="2013-07-08T16:03:00Z"/>
                <w:rFonts w:eastAsia="Times New Roman" w:cs="Arial"/>
                <w:color w:val="0F0F0F"/>
                <w:szCs w:val="24"/>
                <w:lang w:eastAsia="nl-NL"/>
              </w:rPr>
            </w:pPr>
            <w:ins w:id="5141" w:author="Arjan" w:date="2013-07-08T16:03:00Z">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Att.LowerBound</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1</w:t>
              </w:r>
              <w:r w:rsidRPr="00C13AFC">
                <w:rPr>
                  <w:rFonts w:ascii="Arial" w:hAnsi="Arial" w:cs="Arial"/>
                  <w:sz w:val="20"/>
                  <w:szCs w:val="24"/>
                  <w:lang w:val="en-AU" w:eastAsia="nl-NL"/>
                </w:rPr>
                <w:fldChar w:fldCharType="end"/>
              </w:r>
              <w:r w:rsidR="006B0975" w:rsidRPr="00C13AFC">
                <w:rPr>
                  <w:rFonts w:eastAsia="Times New Roman" w:cs="Arial"/>
                  <w:color w:val="0F0F0F"/>
                  <w:szCs w:val="24"/>
                  <w:lang w:eastAsia="nl-NL"/>
                </w:rPr>
                <w:t xml:space="preserve"> - </w:t>
              </w:r>
              <w:r w:rsidRPr="00C13AFC">
                <w:rPr>
                  <w:rFonts w:eastAsia="Times New Roman" w:cs="Arial"/>
                  <w:color w:val="0F0F0F"/>
                  <w:szCs w:val="24"/>
                  <w:lang w:eastAsia="nl-NL"/>
                </w:rPr>
                <w:fldChar w:fldCharType="begin" w:fldLock="1"/>
              </w:r>
              <w:r w:rsidR="006B0975" w:rsidRPr="00C13AFC">
                <w:rPr>
                  <w:rFonts w:eastAsia="Times New Roman" w:cs="Arial"/>
                  <w:color w:val="0F0F0F"/>
                  <w:szCs w:val="24"/>
                  <w:lang w:eastAsia="nl-NL"/>
                </w:rPr>
                <w:instrText>MERGEFIELD Att.UpperBound</w:instrText>
              </w:r>
              <w:r w:rsidRPr="00C13AFC">
                <w:rPr>
                  <w:rFonts w:eastAsia="Times New Roman" w:cs="Arial"/>
                  <w:color w:val="0F0F0F"/>
                  <w:szCs w:val="24"/>
                  <w:lang w:eastAsia="nl-NL"/>
                </w:rPr>
                <w:fldChar w:fldCharType="separate"/>
              </w:r>
              <w:r w:rsidR="006B0975" w:rsidRPr="00C13AFC">
                <w:rPr>
                  <w:rFonts w:eastAsia="Times New Roman" w:cs="Arial"/>
                  <w:color w:val="0F0F0F"/>
                  <w:szCs w:val="24"/>
                  <w:lang w:eastAsia="nl-NL"/>
                </w:rPr>
                <w:t>1</w:t>
              </w:r>
              <w:r w:rsidRPr="00C13AFC">
                <w:rPr>
                  <w:rFonts w:eastAsia="Times New Roman" w:cs="Arial"/>
                  <w:color w:val="0F0F0F"/>
                  <w:szCs w:val="24"/>
                  <w:lang w:eastAsia="nl-NL"/>
                </w:rPr>
                <w:fldChar w:fldCharType="end"/>
              </w:r>
            </w:ins>
          </w:p>
        </w:tc>
      </w:tr>
      <w:tr w:rsidR="006B0975" w:rsidRPr="00C13AFC" w14:paraId="119702EA" w14:textId="77777777" w:rsidTr="00542973">
        <w:trPr>
          <w:trHeight w:val="230"/>
          <w:ins w:id="5142" w:author="Arjan" w:date="2013-07-08T16:03:00Z"/>
        </w:trPr>
        <w:tc>
          <w:tcPr>
            <w:tcW w:w="3330" w:type="dxa"/>
            <w:gridSpan w:val="2"/>
            <w:tcBorders>
              <w:top w:val="nil"/>
              <w:left w:val="nil"/>
              <w:bottom w:val="nil"/>
              <w:right w:val="nil"/>
            </w:tcBorders>
          </w:tcPr>
          <w:p w14:paraId="3F868B24" w14:textId="77777777" w:rsidR="006B0975" w:rsidRPr="00C13AFC" w:rsidRDefault="006B0975" w:rsidP="003616C8">
            <w:pPr>
              <w:widowControl w:val="0"/>
              <w:autoSpaceDE w:val="0"/>
              <w:autoSpaceDN w:val="0"/>
              <w:adjustRightInd w:val="0"/>
              <w:spacing w:after="0" w:line="240" w:lineRule="auto"/>
              <w:rPr>
                <w:ins w:id="5143" w:author="Arjan" w:date="2013-07-08T16:03:00Z"/>
                <w:rFonts w:eastAsia="Times New Roman" w:cs="Arial"/>
                <w:color w:val="000000"/>
                <w:szCs w:val="24"/>
                <w:lang w:eastAsia="nl-NL"/>
              </w:rPr>
            </w:pPr>
            <w:ins w:id="5144" w:author="Arjan" w:date="2013-07-08T16:03:00Z">
              <w:r w:rsidRPr="00C13AFC">
                <w:rPr>
                  <w:rFonts w:eastAsia="Times New Roman" w:cs="Arial"/>
                  <w:b/>
                  <w:color w:val="000000"/>
                  <w:szCs w:val="24"/>
                  <w:lang w:eastAsia="nl-NL"/>
                </w:rPr>
                <w:t>Indicatie authentiek</w:t>
              </w:r>
            </w:ins>
          </w:p>
        </w:tc>
        <w:tc>
          <w:tcPr>
            <w:tcW w:w="6030" w:type="dxa"/>
            <w:tcBorders>
              <w:top w:val="nil"/>
              <w:left w:val="nil"/>
              <w:bottom w:val="nil"/>
              <w:right w:val="nil"/>
            </w:tcBorders>
          </w:tcPr>
          <w:p w14:paraId="2794C6B0" w14:textId="77777777" w:rsidR="006B0975" w:rsidRPr="00C13AFC" w:rsidRDefault="006B0975" w:rsidP="003616C8">
            <w:pPr>
              <w:widowControl w:val="0"/>
              <w:autoSpaceDE w:val="0"/>
              <w:autoSpaceDN w:val="0"/>
              <w:adjustRightInd w:val="0"/>
              <w:spacing w:after="0" w:line="240" w:lineRule="auto"/>
              <w:rPr>
                <w:ins w:id="5145" w:author="Arjan" w:date="2013-07-08T16:03:00Z"/>
                <w:rFonts w:eastAsia="Times New Roman" w:cs="Arial"/>
                <w:color w:val="0F0F0F"/>
                <w:szCs w:val="24"/>
                <w:lang w:eastAsia="nl-NL"/>
              </w:rPr>
            </w:pPr>
            <w:ins w:id="5146" w:author="Arjan" w:date="2013-07-08T16:03:00Z">
              <w:r>
                <w:rPr>
                  <w:rFonts w:eastAsia="Times New Roman" w:cs="Arial"/>
                  <w:color w:val="0F0F0F"/>
                  <w:szCs w:val="24"/>
                  <w:lang w:eastAsia="nl-NL"/>
                </w:rPr>
                <w:t>Nee</w:t>
              </w:r>
            </w:ins>
          </w:p>
        </w:tc>
      </w:tr>
      <w:tr w:rsidR="006B0975" w:rsidRPr="00C13AFC" w14:paraId="0B8F56BB" w14:textId="77777777" w:rsidTr="00542973">
        <w:trPr>
          <w:trHeight w:val="230"/>
          <w:ins w:id="5147" w:author="Arjan" w:date="2013-07-08T16:03:00Z"/>
        </w:trPr>
        <w:tc>
          <w:tcPr>
            <w:tcW w:w="3330" w:type="dxa"/>
            <w:gridSpan w:val="2"/>
            <w:tcBorders>
              <w:top w:val="nil"/>
              <w:left w:val="nil"/>
              <w:bottom w:val="nil"/>
              <w:right w:val="nil"/>
            </w:tcBorders>
          </w:tcPr>
          <w:p w14:paraId="69578E97" w14:textId="77777777" w:rsidR="006B0975" w:rsidRPr="00C13AFC" w:rsidRDefault="006B0975" w:rsidP="003616C8">
            <w:pPr>
              <w:widowControl w:val="0"/>
              <w:autoSpaceDE w:val="0"/>
              <w:autoSpaceDN w:val="0"/>
              <w:adjustRightInd w:val="0"/>
              <w:spacing w:after="0" w:line="240" w:lineRule="auto"/>
              <w:rPr>
                <w:ins w:id="5148" w:author="Arjan" w:date="2013-07-08T16:03:00Z"/>
                <w:rFonts w:eastAsia="Times New Roman" w:cs="Arial"/>
                <w:b/>
                <w:color w:val="000000"/>
                <w:szCs w:val="24"/>
                <w:lang w:eastAsia="nl-NL"/>
              </w:rPr>
            </w:pPr>
            <w:ins w:id="5149" w:author="Arjan" w:date="2013-07-08T16:03:00Z">
              <w:r w:rsidRPr="00C13AFC">
                <w:rPr>
                  <w:rFonts w:eastAsia="Times New Roman" w:cs="Arial"/>
                  <w:b/>
                  <w:color w:val="000000"/>
                  <w:szCs w:val="24"/>
                  <w:lang w:eastAsia="nl-NL"/>
                </w:rPr>
                <w:t xml:space="preserve">Regels </w:t>
              </w:r>
            </w:ins>
          </w:p>
        </w:tc>
        <w:tc>
          <w:tcPr>
            <w:tcW w:w="6030" w:type="dxa"/>
            <w:tcBorders>
              <w:top w:val="nil"/>
              <w:left w:val="nil"/>
              <w:bottom w:val="nil"/>
              <w:right w:val="nil"/>
            </w:tcBorders>
          </w:tcPr>
          <w:p w14:paraId="5F0630E9" w14:textId="77777777" w:rsidR="006B0975" w:rsidRPr="00C13AFC" w:rsidRDefault="006B0975" w:rsidP="003616C8">
            <w:pPr>
              <w:widowControl w:val="0"/>
              <w:autoSpaceDE w:val="0"/>
              <w:autoSpaceDN w:val="0"/>
              <w:adjustRightInd w:val="0"/>
              <w:spacing w:after="0" w:line="240" w:lineRule="auto"/>
              <w:rPr>
                <w:ins w:id="5150" w:author="Arjan" w:date="2013-07-08T16:03:00Z"/>
                <w:rFonts w:eastAsia="Times New Roman" w:cs="Arial"/>
                <w:color w:val="0F0F0F"/>
                <w:szCs w:val="24"/>
                <w:lang w:eastAsia="nl-NL"/>
              </w:rPr>
            </w:pPr>
            <w:ins w:id="5151" w:author="Arjan" w:date="2013-07-08T16:03:00Z">
              <w:r w:rsidRPr="00C13AFC">
                <w:rPr>
                  <w:rFonts w:eastAsia="Times New Roman" w:cs="Arial"/>
                  <w:color w:val="0F0F0F"/>
                  <w:szCs w:val="24"/>
                  <w:lang w:eastAsia="nl-NL"/>
                </w:rPr>
                <w:t>-</w:t>
              </w:r>
            </w:ins>
          </w:p>
        </w:tc>
      </w:tr>
      <w:tr w:rsidR="006B0975" w:rsidRPr="00C13AFC" w14:paraId="133B5645" w14:textId="77777777" w:rsidTr="00542973">
        <w:trPr>
          <w:ins w:id="5152" w:author="Arjan" w:date="2013-07-08T16:03:00Z"/>
        </w:trPr>
        <w:tc>
          <w:tcPr>
            <w:tcW w:w="9360" w:type="dxa"/>
            <w:gridSpan w:val="3"/>
            <w:tcBorders>
              <w:top w:val="nil"/>
              <w:left w:val="nil"/>
              <w:bottom w:val="nil"/>
              <w:right w:val="nil"/>
            </w:tcBorders>
          </w:tcPr>
          <w:p w14:paraId="14FEEF9F" w14:textId="77777777" w:rsidR="006B0975" w:rsidRPr="00C13AFC" w:rsidRDefault="006B0975" w:rsidP="003616C8">
            <w:pPr>
              <w:widowControl w:val="0"/>
              <w:autoSpaceDE w:val="0"/>
              <w:autoSpaceDN w:val="0"/>
              <w:adjustRightInd w:val="0"/>
              <w:spacing w:after="0" w:line="240" w:lineRule="auto"/>
              <w:rPr>
                <w:ins w:id="5153" w:author="Arjan" w:date="2013-07-08T16:03:00Z"/>
                <w:rFonts w:eastAsia="Times New Roman" w:cs="Arial"/>
                <w:color w:val="0F0F0F"/>
                <w:szCs w:val="24"/>
                <w:lang w:eastAsia="nl-NL"/>
              </w:rPr>
            </w:pPr>
            <w:ins w:id="5154" w:author="Arjan" w:date="2013-07-08T16:03:00Z">
              <w:r w:rsidRPr="00C13AFC">
                <w:rPr>
                  <w:rFonts w:eastAsia="Times New Roman" w:cs="Arial"/>
                  <w:b/>
                  <w:color w:val="0F0F0F"/>
                  <w:szCs w:val="24"/>
                  <w:lang w:eastAsia="nl-NL"/>
                </w:rPr>
                <w:t>Toelichting</w:t>
              </w:r>
            </w:ins>
          </w:p>
        </w:tc>
      </w:tr>
      <w:tr w:rsidR="006B0975" w:rsidRPr="00AE1A91" w14:paraId="73EAEF04" w14:textId="77777777" w:rsidTr="00542973">
        <w:trPr>
          <w:ins w:id="5155" w:author="Arjan" w:date="2013-07-08T16:03:00Z"/>
        </w:trPr>
        <w:tc>
          <w:tcPr>
            <w:tcW w:w="450" w:type="dxa"/>
            <w:tcBorders>
              <w:top w:val="nil"/>
              <w:left w:val="nil"/>
              <w:bottom w:val="nil"/>
              <w:right w:val="nil"/>
            </w:tcBorders>
          </w:tcPr>
          <w:p w14:paraId="66694EAF" w14:textId="77777777" w:rsidR="006B0975" w:rsidRPr="00C13AFC" w:rsidRDefault="006B0975" w:rsidP="003616C8">
            <w:pPr>
              <w:widowControl w:val="0"/>
              <w:autoSpaceDE w:val="0"/>
              <w:autoSpaceDN w:val="0"/>
              <w:adjustRightInd w:val="0"/>
              <w:spacing w:after="0" w:line="240" w:lineRule="auto"/>
              <w:rPr>
                <w:ins w:id="5156" w:author="Arjan" w:date="2013-07-08T16:03:00Z"/>
                <w:rFonts w:eastAsia="Times New Roman" w:cs="Arial"/>
                <w:b/>
                <w:color w:val="0F0F0F"/>
                <w:szCs w:val="24"/>
                <w:lang w:eastAsia="nl-NL"/>
              </w:rPr>
            </w:pPr>
          </w:p>
        </w:tc>
        <w:tc>
          <w:tcPr>
            <w:tcW w:w="8910" w:type="dxa"/>
            <w:gridSpan w:val="2"/>
            <w:tcBorders>
              <w:top w:val="nil"/>
              <w:left w:val="nil"/>
              <w:bottom w:val="nil"/>
              <w:right w:val="nil"/>
            </w:tcBorders>
          </w:tcPr>
          <w:p w14:paraId="70FC8390" w14:textId="77777777" w:rsidR="006B0975" w:rsidRPr="00DD0F4F" w:rsidRDefault="006B0975" w:rsidP="003616C8">
            <w:pPr>
              <w:widowControl w:val="0"/>
              <w:autoSpaceDE w:val="0"/>
              <w:autoSpaceDN w:val="0"/>
              <w:adjustRightInd w:val="0"/>
              <w:spacing w:after="0" w:line="240" w:lineRule="auto"/>
              <w:rPr>
                <w:ins w:id="5157" w:author="Arjan" w:date="2013-07-08T16:03:00Z"/>
                <w:rFonts w:eastAsia="Times New Roman" w:cs="Arial"/>
                <w:color w:val="0F0F0F"/>
                <w:szCs w:val="24"/>
                <w:lang w:val="nl-NL" w:eastAsia="nl-NL"/>
              </w:rPr>
            </w:pPr>
            <w:ins w:id="5158" w:author="Arjan" w:date="2013-07-08T16:03:00Z">
              <w:r w:rsidRPr="00DD0F4F">
                <w:rPr>
                  <w:rFonts w:eastAsia="Times New Roman" w:cs="Arial"/>
                  <w:color w:val="0F0F0F"/>
                  <w:szCs w:val="24"/>
                  <w:lang w:val="nl-NL" w:eastAsia="nl-NL"/>
                </w:rPr>
                <w:t xml:space="preserve">Het betreft hier de catalogus conform de ZTC waarvan het </w:t>
              </w:r>
            </w:ins>
            <w:ins w:id="5159" w:author="Arjan" w:date="2013-07-08T16:04:00Z">
              <w:r w:rsidRPr="00DD0F4F">
                <w:rPr>
                  <w:rFonts w:eastAsia="Times New Roman" w:cs="Arial"/>
                  <w:color w:val="0F0F0F"/>
                  <w:szCs w:val="24"/>
                  <w:lang w:val="nl-NL" w:eastAsia="nl-NL"/>
                </w:rPr>
                <w:t>informatieobject</w:t>
              </w:r>
            </w:ins>
            <w:ins w:id="5160" w:author="Arjan" w:date="2013-07-08T16:03:00Z">
              <w:r w:rsidRPr="00DD0F4F">
                <w:rPr>
                  <w:rFonts w:eastAsia="Times New Roman" w:cs="Arial"/>
                  <w:color w:val="0F0F0F"/>
                  <w:szCs w:val="24"/>
                  <w:lang w:val="nl-NL" w:eastAsia="nl-NL"/>
                </w:rPr>
                <w:t xml:space="preserve">type deel uit maakt. </w:t>
              </w:r>
            </w:ins>
          </w:p>
          <w:p w14:paraId="22500C0C" w14:textId="77777777" w:rsidR="006B0975" w:rsidRPr="00DD0F4F" w:rsidRDefault="006B0975" w:rsidP="003616C8">
            <w:pPr>
              <w:widowControl w:val="0"/>
              <w:autoSpaceDE w:val="0"/>
              <w:autoSpaceDN w:val="0"/>
              <w:adjustRightInd w:val="0"/>
              <w:spacing w:after="0" w:line="240" w:lineRule="auto"/>
              <w:rPr>
                <w:ins w:id="5161" w:author="Arjan" w:date="2013-07-08T16:03:00Z"/>
                <w:rFonts w:eastAsia="Times New Roman" w:cs="Arial"/>
                <w:color w:val="0F0F0F"/>
                <w:szCs w:val="24"/>
                <w:lang w:val="nl-NL" w:eastAsia="nl-NL"/>
              </w:rPr>
            </w:pPr>
            <w:ins w:id="5162" w:author="Arjan" w:date="2013-07-08T16:03:00Z">
              <w:r w:rsidRPr="00DD0F4F">
                <w:rPr>
                  <w:rFonts w:eastAsia="Times New Roman" w:cs="Arial"/>
                  <w:color w:val="0F0F0F"/>
                  <w:szCs w:val="24"/>
                  <w:lang w:val="nl-NL" w:eastAsia="nl-NL"/>
                </w:rPr>
                <w:t>Voor de waardenverzameling wordt door KING een waardenlijst beheerd waarin wordt bijgehouden welke afkorting welk domein betreft.</w:t>
              </w:r>
            </w:ins>
          </w:p>
        </w:tc>
      </w:tr>
    </w:tbl>
    <w:p w14:paraId="16E0514F" w14:textId="77777777" w:rsidR="006B0975" w:rsidRPr="00C13AFC" w:rsidRDefault="00542973" w:rsidP="006B0975">
      <w:pPr>
        <w:widowControl w:val="0"/>
        <w:autoSpaceDE w:val="0"/>
        <w:autoSpaceDN w:val="0"/>
        <w:adjustRightInd w:val="0"/>
        <w:spacing w:before="240" w:after="60" w:line="240" w:lineRule="auto"/>
        <w:outlineLvl w:val="3"/>
        <w:rPr>
          <w:ins w:id="5163" w:author="Arjan" w:date="2013-07-08T16:03:00Z"/>
          <w:rFonts w:ascii="Arial" w:eastAsia="Times New Roman" w:hAnsi="Arial" w:cs="Arial"/>
          <w:b/>
          <w:color w:val="004080"/>
          <w:sz w:val="24"/>
          <w:szCs w:val="24"/>
          <w:lang w:eastAsia="nl-NL"/>
        </w:rPr>
      </w:pPr>
      <w:ins w:id="5164" w:author="Arjan" w:date="2013-07-08T16:29:00Z">
        <w:r w:rsidRPr="00CF1953">
          <w:rPr>
            <w:rFonts w:ascii="Arial" w:eastAsia="Times New Roman" w:hAnsi="Arial" w:cs="Arial"/>
            <w:b/>
            <w:bCs/>
            <w:color w:val="004080"/>
            <w:sz w:val="24"/>
            <w:szCs w:val="24"/>
          </w:rPr>
          <w:t>«</w:t>
        </w:r>
      </w:ins>
      <w:ins w:id="5165" w:author="Arjan" w:date="2013-07-08T16:03:00Z">
        <w:r w:rsidR="00DA5D93"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sidR="006B0975">
          <w:rPr>
            <w:rFonts w:ascii="Arial" w:eastAsia="Times New Roman" w:hAnsi="Arial" w:cs="Arial"/>
            <w:b/>
            <w:color w:val="004080"/>
            <w:sz w:val="24"/>
            <w:szCs w:val="24"/>
            <w:lang w:eastAsia="nl-NL"/>
          </w:rPr>
          <w:t>Attribuutsoort</w:t>
        </w:r>
        <w:r w:rsidR="00DA5D93" w:rsidRPr="00C13AFC">
          <w:rPr>
            <w:rFonts w:ascii="Arial" w:hAnsi="Arial" w:cs="Arial"/>
            <w:sz w:val="20"/>
            <w:szCs w:val="24"/>
            <w:lang w:val="en-AU" w:eastAsia="nl-NL"/>
          </w:rPr>
          <w:fldChar w:fldCharType="end"/>
        </w:r>
      </w:ins>
      <w:ins w:id="5166" w:author="Arjan" w:date="2013-07-08T16:30:00Z">
        <w:r w:rsidRPr="00CF1953">
          <w:rPr>
            <w:rFonts w:ascii="Arial" w:eastAsia="Times New Roman" w:hAnsi="Arial" w:cs="Arial"/>
            <w:b/>
            <w:bCs/>
            <w:color w:val="004080"/>
            <w:sz w:val="24"/>
            <w:szCs w:val="24"/>
          </w:rPr>
          <w:t>»</w:t>
        </w:r>
      </w:ins>
      <w:ins w:id="5167" w:author="Arjan" w:date="2013-07-08T16:03:00Z">
        <w:r w:rsidR="006B0975" w:rsidRPr="00C13AFC">
          <w:rPr>
            <w:rFonts w:ascii="Arial" w:eastAsia="Times New Roman" w:hAnsi="Arial" w:cs="Arial"/>
            <w:b/>
            <w:color w:val="004080"/>
            <w:sz w:val="24"/>
            <w:szCs w:val="24"/>
            <w:lang w:eastAsia="nl-NL"/>
          </w:rPr>
          <w:t xml:space="preserve"> </w:t>
        </w:r>
        <w:r w:rsidR="00DA5D93" w:rsidRPr="00C13AFC">
          <w:rPr>
            <w:rFonts w:ascii="Arial" w:eastAsia="Times New Roman" w:hAnsi="Arial" w:cs="Arial"/>
            <w:b/>
            <w:color w:val="004080"/>
            <w:sz w:val="24"/>
            <w:szCs w:val="24"/>
            <w:lang w:eastAsia="nl-NL"/>
          </w:rPr>
          <w:fldChar w:fldCharType="begin" w:fldLock="1"/>
        </w:r>
        <w:r w:rsidR="006B0975" w:rsidRPr="00C13AFC">
          <w:rPr>
            <w:rFonts w:ascii="Arial" w:eastAsia="Times New Roman" w:hAnsi="Arial" w:cs="Arial"/>
            <w:b/>
            <w:color w:val="004080"/>
            <w:sz w:val="24"/>
            <w:szCs w:val="24"/>
            <w:lang w:eastAsia="nl-NL"/>
          </w:rPr>
          <w:instrText>MERGEFIELD Att.Name</w:instrText>
        </w:r>
        <w:r w:rsidR="00DA5D93" w:rsidRPr="00C13AFC">
          <w:rPr>
            <w:rFonts w:ascii="Arial" w:eastAsia="Times New Roman" w:hAnsi="Arial" w:cs="Arial"/>
            <w:b/>
            <w:color w:val="004080"/>
            <w:sz w:val="24"/>
            <w:szCs w:val="24"/>
            <w:lang w:eastAsia="nl-NL"/>
          </w:rPr>
          <w:fldChar w:fldCharType="separate"/>
        </w:r>
        <w:r w:rsidR="006B0975" w:rsidRPr="00C13AFC">
          <w:rPr>
            <w:rFonts w:ascii="Arial" w:eastAsia="Times New Roman" w:hAnsi="Arial" w:cs="Arial"/>
            <w:b/>
            <w:color w:val="004080"/>
            <w:sz w:val="24"/>
            <w:szCs w:val="24"/>
            <w:lang w:eastAsia="nl-NL"/>
          </w:rPr>
          <w:t>RSIN</w:t>
        </w:r>
        <w:r w:rsidR="00DA5D93" w:rsidRPr="00C13AFC">
          <w:rPr>
            <w:rFonts w:ascii="Arial" w:eastAsia="Times New Roman" w:hAnsi="Arial" w:cs="Arial"/>
            <w:b/>
            <w:color w:val="004080"/>
            <w:sz w:val="24"/>
            <w:szCs w:val="24"/>
            <w:lang w:eastAsia="nl-NL"/>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6B0975" w:rsidRPr="00C13AFC" w14:paraId="34A914A7" w14:textId="77777777" w:rsidTr="003616C8">
        <w:trPr>
          <w:trHeight w:val="230"/>
          <w:ins w:id="5168" w:author="Arjan" w:date="2013-07-08T16:03:00Z"/>
        </w:trPr>
        <w:tc>
          <w:tcPr>
            <w:tcW w:w="3330" w:type="dxa"/>
            <w:gridSpan w:val="2"/>
            <w:tcBorders>
              <w:top w:val="nil"/>
              <w:left w:val="nil"/>
              <w:bottom w:val="nil"/>
              <w:right w:val="nil"/>
            </w:tcBorders>
          </w:tcPr>
          <w:p w14:paraId="369C0A0F" w14:textId="77777777" w:rsidR="006B0975" w:rsidRPr="00C13AFC" w:rsidRDefault="006B0975" w:rsidP="003616C8">
            <w:pPr>
              <w:widowControl w:val="0"/>
              <w:autoSpaceDE w:val="0"/>
              <w:autoSpaceDN w:val="0"/>
              <w:adjustRightInd w:val="0"/>
              <w:spacing w:after="0" w:line="240" w:lineRule="auto"/>
              <w:rPr>
                <w:ins w:id="5169" w:author="Arjan" w:date="2013-07-08T16:03:00Z"/>
                <w:rFonts w:eastAsia="Times New Roman" w:cs="Arial"/>
                <w:color w:val="000000"/>
                <w:szCs w:val="24"/>
                <w:lang w:eastAsia="nl-NL"/>
              </w:rPr>
            </w:pPr>
            <w:ins w:id="5170" w:author="Arjan" w:date="2013-07-08T16:03:00Z">
              <w:r w:rsidRPr="00C13AFC">
                <w:rPr>
                  <w:rFonts w:eastAsia="Times New Roman" w:cs="Arial"/>
                  <w:b/>
                  <w:color w:val="000000"/>
                  <w:szCs w:val="24"/>
                  <w:lang w:eastAsia="nl-NL"/>
                </w:rPr>
                <w:t xml:space="preserve">Naam </w:t>
              </w:r>
            </w:ins>
          </w:p>
        </w:tc>
        <w:tc>
          <w:tcPr>
            <w:tcW w:w="6030" w:type="dxa"/>
            <w:tcBorders>
              <w:top w:val="nil"/>
              <w:left w:val="nil"/>
              <w:bottom w:val="nil"/>
              <w:right w:val="nil"/>
            </w:tcBorders>
          </w:tcPr>
          <w:p w14:paraId="1B3AAA6F" w14:textId="77777777" w:rsidR="006B0975" w:rsidRPr="00C13AFC" w:rsidRDefault="00DA5D93" w:rsidP="003616C8">
            <w:pPr>
              <w:widowControl w:val="0"/>
              <w:autoSpaceDE w:val="0"/>
              <w:autoSpaceDN w:val="0"/>
              <w:adjustRightInd w:val="0"/>
              <w:spacing w:after="0" w:line="240" w:lineRule="auto"/>
              <w:rPr>
                <w:ins w:id="5171" w:author="Arjan" w:date="2013-07-08T16:03:00Z"/>
                <w:rFonts w:eastAsia="Times New Roman" w:cs="Arial"/>
                <w:color w:val="0F0F0F"/>
                <w:szCs w:val="24"/>
                <w:lang w:eastAsia="nl-NL"/>
              </w:rPr>
            </w:pPr>
            <w:ins w:id="5172" w:author="Arjan" w:date="2013-07-08T16:03:00Z">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Att.Name</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RSIN</w:t>
              </w:r>
              <w:r w:rsidRPr="00C13AFC">
                <w:rPr>
                  <w:rFonts w:ascii="Arial" w:hAnsi="Arial" w:cs="Arial"/>
                  <w:sz w:val="20"/>
                  <w:szCs w:val="24"/>
                  <w:lang w:val="en-AU" w:eastAsia="nl-NL"/>
                </w:rPr>
                <w:fldChar w:fldCharType="end"/>
              </w:r>
            </w:ins>
          </w:p>
        </w:tc>
      </w:tr>
      <w:tr w:rsidR="006B0975" w:rsidRPr="00C13AFC" w14:paraId="2784B217" w14:textId="77777777" w:rsidTr="003616C8">
        <w:trPr>
          <w:ins w:id="5173" w:author="Arjan" w:date="2013-07-08T16:03:00Z"/>
        </w:trPr>
        <w:tc>
          <w:tcPr>
            <w:tcW w:w="3330" w:type="dxa"/>
            <w:gridSpan w:val="2"/>
            <w:tcBorders>
              <w:top w:val="nil"/>
              <w:left w:val="nil"/>
              <w:bottom w:val="nil"/>
              <w:right w:val="nil"/>
            </w:tcBorders>
          </w:tcPr>
          <w:p w14:paraId="558A2A93" w14:textId="77777777" w:rsidR="006B0975" w:rsidRPr="00C13AFC" w:rsidRDefault="006B0975" w:rsidP="003616C8">
            <w:pPr>
              <w:widowControl w:val="0"/>
              <w:autoSpaceDE w:val="0"/>
              <w:autoSpaceDN w:val="0"/>
              <w:adjustRightInd w:val="0"/>
              <w:spacing w:after="0" w:line="240" w:lineRule="auto"/>
              <w:rPr>
                <w:ins w:id="5174" w:author="Arjan" w:date="2013-07-08T16:03:00Z"/>
                <w:rFonts w:eastAsia="Times New Roman" w:cs="Arial"/>
                <w:color w:val="000000"/>
                <w:szCs w:val="24"/>
                <w:lang w:eastAsia="nl-NL"/>
              </w:rPr>
            </w:pPr>
            <w:ins w:id="5175" w:author="Arjan" w:date="2013-07-08T16:03:00Z">
              <w:r w:rsidRPr="00C13AFC">
                <w:rPr>
                  <w:rFonts w:eastAsia="Times New Roman" w:cs="Arial"/>
                  <w:b/>
                  <w:color w:val="000000"/>
                  <w:szCs w:val="24"/>
                  <w:lang w:eastAsia="nl-NL"/>
                </w:rPr>
                <w:t xml:space="preserve">Herkomst </w:t>
              </w:r>
            </w:ins>
          </w:p>
        </w:tc>
        <w:tc>
          <w:tcPr>
            <w:tcW w:w="6030" w:type="dxa"/>
            <w:tcBorders>
              <w:top w:val="nil"/>
              <w:left w:val="nil"/>
              <w:bottom w:val="nil"/>
              <w:right w:val="nil"/>
            </w:tcBorders>
          </w:tcPr>
          <w:p w14:paraId="3090366D" w14:textId="77777777" w:rsidR="006B0975" w:rsidRPr="00C13AFC" w:rsidRDefault="003A012F" w:rsidP="003616C8">
            <w:pPr>
              <w:widowControl w:val="0"/>
              <w:autoSpaceDE w:val="0"/>
              <w:autoSpaceDN w:val="0"/>
              <w:adjustRightInd w:val="0"/>
              <w:spacing w:after="0" w:line="240" w:lineRule="auto"/>
              <w:rPr>
                <w:ins w:id="5176" w:author="Arjan" w:date="2013-07-08T16:03:00Z"/>
                <w:rFonts w:eastAsia="Times New Roman" w:cs="Arial"/>
                <w:color w:val="0F0F0F"/>
                <w:szCs w:val="24"/>
                <w:lang w:eastAsia="nl-NL"/>
              </w:rPr>
            </w:pPr>
            <w:ins w:id="5177" w:author="Arjan" w:date="2013-07-08T16:20:00Z">
              <w:r>
                <w:rPr>
                  <w:rFonts w:eastAsia="Times New Roman" w:cs="Arial"/>
                  <w:color w:val="0F0F0F"/>
                  <w:szCs w:val="24"/>
                  <w:lang w:eastAsia="nl-NL"/>
                </w:rPr>
                <w:t>ZTC</w:t>
              </w:r>
            </w:ins>
          </w:p>
        </w:tc>
      </w:tr>
      <w:tr w:rsidR="006B0975" w:rsidRPr="00C13AFC" w14:paraId="3BC664C7" w14:textId="77777777" w:rsidTr="003616C8">
        <w:trPr>
          <w:ins w:id="5178" w:author="Arjan" w:date="2013-07-08T16:03:00Z"/>
        </w:trPr>
        <w:tc>
          <w:tcPr>
            <w:tcW w:w="3330" w:type="dxa"/>
            <w:gridSpan w:val="2"/>
            <w:tcBorders>
              <w:top w:val="nil"/>
              <w:left w:val="nil"/>
              <w:bottom w:val="nil"/>
              <w:right w:val="nil"/>
            </w:tcBorders>
          </w:tcPr>
          <w:p w14:paraId="28B0E291" w14:textId="77777777" w:rsidR="006B0975" w:rsidRPr="00C13AFC" w:rsidRDefault="006B0975" w:rsidP="003616C8">
            <w:pPr>
              <w:widowControl w:val="0"/>
              <w:autoSpaceDE w:val="0"/>
              <w:autoSpaceDN w:val="0"/>
              <w:adjustRightInd w:val="0"/>
              <w:spacing w:after="0" w:line="240" w:lineRule="auto"/>
              <w:rPr>
                <w:ins w:id="5179" w:author="Arjan" w:date="2013-07-08T16:03:00Z"/>
                <w:rFonts w:eastAsia="Times New Roman" w:cs="Arial"/>
                <w:color w:val="000000"/>
                <w:szCs w:val="24"/>
                <w:lang w:eastAsia="nl-NL"/>
              </w:rPr>
            </w:pPr>
            <w:ins w:id="5180" w:author="Arjan" w:date="2013-07-08T16:03:00Z">
              <w:r w:rsidRPr="00C13AFC">
                <w:rPr>
                  <w:rFonts w:eastAsia="Times New Roman" w:cs="Arial"/>
                  <w:b/>
                  <w:color w:val="000000"/>
                  <w:szCs w:val="24"/>
                  <w:lang w:eastAsia="nl-NL"/>
                </w:rPr>
                <w:t xml:space="preserve">Code </w:t>
              </w:r>
            </w:ins>
          </w:p>
        </w:tc>
        <w:tc>
          <w:tcPr>
            <w:tcW w:w="6030" w:type="dxa"/>
            <w:tcBorders>
              <w:top w:val="nil"/>
              <w:left w:val="nil"/>
              <w:bottom w:val="nil"/>
              <w:right w:val="nil"/>
            </w:tcBorders>
          </w:tcPr>
          <w:p w14:paraId="24F08FB9" w14:textId="77777777" w:rsidR="006B0975" w:rsidRPr="00C13AFC" w:rsidRDefault="006B0975" w:rsidP="003616C8">
            <w:pPr>
              <w:widowControl w:val="0"/>
              <w:autoSpaceDE w:val="0"/>
              <w:autoSpaceDN w:val="0"/>
              <w:adjustRightInd w:val="0"/>
              <w:spacing w:after="0" w:line="240" w:lineRule="auto"/>
              <w:rPr>
                <w:ins w:id="5181" w:author="Arjan" w:date="2013-07-08T16:03:00Z"/>
                <w:rFonts w:eastAsia="Times New Roman" w:cs="Arial"/>
                <w:color w:val="0F0F0F"/>
                <w:szCs w:val="24"/>
                <w:lang w:eastAsia="nl-NL"/>
              </w:rPr>
            </w:pPr>
          </w:p>
        </w:tc>
      </w:tr>
      <w:tr w:rsidR="006B0975" w:rsidRPr="00C13AFC" w14:paraId="6D501FCE" w14:textId="77777777" w:rsidTr="003616C8">
        <w:trPr>
          <w:ins w:id="5182" w:author="Arjan" w:date="2013-07-08T16:03:00Z"/>
        </w:trPr>
        <w:tc>
          <w:tcPr>
            <w:tcW w:w="3330" w:type="dxa"/>
            <w:gridSpan w:val="2"/>
            <w:tcBorders>
              <w:top w:val="nil"/>
              <w:left w:val="nil"/>
              <w:bottom w:val="nil"/>
              <w:right w:val="nil"/>
            </w:tcBorders>
          </w:tcPr>
          <w:p w14:paraId="45150574" w14:textId="77777777" w:rsidR="006B0975" w:rsidRPr="00C13AFC" w:rsidRDefault="006B0975" w:rsidP="003616C8">
            <w:pPr>
              <w:widowControl w:val="0"/>
              <w:autoSpaceDE w:val="0"/>
              <w:autoSpaceDN w:val="0"/>
              <w:adjustRightInd w:val="0"/>
              <w:spacing w:after="0" w:line="240" w:lineRule="auto"/>
              <w:rPr>
                <w:ins w:id="5183" w:author="Arjan" w:date="2013-07-08T16:03:00Z"/>
                <w:rFonts w:eastAsia="Times New Roman" w:cs="Arial"/>
                <w:color w:val="000000"/>
                <w:szCs w:val="24"/>
                <w:lang w:eastAsia="nl-NL"/>
              </w:rPr>
            </w:pPr>
            <w:ins w:id="5184" w:author="Arjan" w:date="2013-07-08T16:03:00Z">
              <w:r w:rsidRPr="00C13AFC">
                <w:rPr>
                  <w:rFonts w:eastAsia="Times New Roman" w:cs="Arial"/>
                  <w:b/>
                  <w:color w:val="000000"/>
                  <w:szCs w:val="24"/>
                  <w:lang w:eastAsia="nl-NL"/>
                </w:rPr>
                <w:t xml:space="preserve">XML-tag </w:t>
              </w:r>
            </w:ins>
          </w:p>
        </w:tc>
        <w:tc>
          <w:tcPr>
            <w:tcW w:w="6030" w:type="dxa"/>
            <w:tcBorders>
              <w:top w:val="nil"/>
              <w:left w:val="nil"/>
              <w:bottom w:val="nil"/>
              <w:right w:val="nil"/>
            </w:tcBorders>
          </w:tcPr>
          <w:p w14:paraId="527F00D7" w14:textId="77777777" w:rsidR="006B0975" w:rsidRPr="00C13AFC" w:rsidRDefault="00DA5D93" w:rsidP="003616C8">
            <w:pPr>
              <w:widowControl w:val="0"/>
              <w:autoSpaceDE w:val="0"/>
              <w:autoSpaceDN w:val="0"/>
              <w:adjustRightInd w:val="0"/>
              <w:spacing w:after="0" w:line="240" w:lineRule="auto"/>
              <w:rPr>
                <w:ins w:id="5185" w:author="Arjan" w:date="2013-07-08T16:03:00Z"/>
                <w:rFonts w:eastAsia="Times New Roman" w:cs="Arial"/>
                <w:color w:val="0F0F0F"/>
                <w:szCs w:val="24"/>
                <w:lang w:eastAsia="nl-NL"/>
              </w:rPr>
            </w:pPr>
            <w:ins w:id="5186" w:author="Arjan" w:date="2013-07-08T16:03:00Z">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Att.Alias</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rsin</w:t>
              </w:r>
              <w:r w:rsidRPr="00C13AFC">
                <w:rPr>
                  <w:rFonts w:ascii="Arial" w:hAnsi="Arial" w:cs="Arial"/>
                  <w:sz w:val="20"/>
                  <w:szCs w:val="24"/>
                  <w:lang w:val="en-AU" w:eastAsia="nl-NL"/>
                </w:rPr>
                <w:fldChar w:fldCharType="end"/>
              </w:r>
            </w:ins>
          </w:p>
        </w:tc>
      </w:tr>
      <w:tr w:rsidR="006B0975" w:rsidRPr="00AE1A91" w14:paraId="0B617AB6" w14:textId="77777777" w:rsidTr="003616C8">
        <w:trPr>
          <w:ins w:id="5187" w:author="Arjan" w:date="2013-07-08T16:03:00Z"/>
        </w:trPr>
        <w:tc>
          <w:tcPr>
            <w:tcW w:w="3330" w:type="dxa"/>
            <w:gridSpan w:val="2"/>
            <w:tcBorders>
              <w:top w:val="nil"/>
              <w:left w:val="nil"/>
              <w:bottom w:val="nil"/>
              <w:right w:val="nil"/>
            </w:tcBorders>
          </w:tcPr>
          <w:p w14:paraId="35E10AA9" w14:textId="77777777" w:rsidR="006B0975" w:rsidRPr="00C13AFC" w:rsidRDefault="006B0975" w:rsidP="003616C8">
            <w:pPr>
              <w:widowControl w:val="0"/>
              <w:autoSpaceDE w:val="0"/>
              <w:autoSpaceDN w:val="0"/>
              <w:adjustRightInd w:val="0"/>
              <w:spacing w:after="0" w:line="240" w:lineRule="auto"/>
              <w:rPr>
                <w:ins w:id="5188" w:author="Arjan" w:date="2013-07-08T16:03:00Z"/>
                <w:rFonts w:eastAsia="Times New Roman" w:cs="Arial"/>
                <w:color w:val="000000"/>
                <w:szCs w:val="24"/>
                <w:lang w:eastAsia="nl-NL"/>
              </w:rPr>
            </w:pPr>
            <w:ins w:id="5189" w:author="Arjan" w:date="2013-07-08T16:03:00Z">
              <w:r w:rsidRPr="00C13AFC">
                <w:rPr>
                  <w:rFonts w:eastAsia="Times New Roman" w:cs="Arial"/>
                  <w:b/>
                  <w:color w:val="000000"/>
                  <w:szCs w:val="24"/>
                  <w:lang w:eastAsia="nl-NL"/>
                </w:rPr>
                <w:t xml:space="preserve">Definitie </w:t>
              </w:r>
            </w:ins>
          </w:p>
        </w:tc>
        <w:tc>
          <w:tcPr>
            <w:tcW w:w="6030" w:type="dxa"/>
            <w:tcBorders>
              <w:top w:val="nil"/>
              <w:left w:val="nil"/>
              <w:bottom w:val="nil"/>
              <w:right w:val="nil"/>
            </w:tcBorders>
          </w:tcPr>
          <w:p w14:paraId="1562D3BB" w14:textId="77777777" w:rsidR="006B0975" w:rsidRPr="00DD0F4F" w:rsidRDefault="00DA5D93" w:rsidP="003616C8">
            <w:pPr>
              <w:widowControl w:val="0"/>
              <w:autoSpaceDE w:val="0"/>
              <w:autoSpaceDN w:val="0"/>
              <w:adjustRightInd w:val="0"/>
              <w:spacing w:after="0" w:line="240" w:lineRule="auto"/>
              <w:rPr>
                <w:ins w:id="5190" w:author="Arjan" w:date="2013-07-08T16:03:00Z"/>
                <w:rFonts w:eastAsia="Times New Roman" w:cs="Arial"/>
                <w:color w:val="0F0F0F"/>
                <w:szCs w:val="24"/>
                <w:lang w:val="nl-NL" w:eastAsia="nl-NL"/>
              </w:rPr>
            </w:pPr>
            <w:ins w:id="5191" w:author="Arjan" w:date="2013-07-08T16:03:00Z">
              <w:r w:rsidRPr="00C13AFC">
                <w:rPr>
                  <w:rFonts w:ascii="Arial" w:hAnsi="Arial" w:cs="Arial"/>
                  <w:sz w:val="20"/>
                  <w:szCs w:val="24"/>
                  <w:lang w:val="en-AU" w:eastAsia="nl-NL"/>
                </w:rPr>
                <w:fldChar w:fldCharType="begin" w:fldLock="1"/>
              </w:r>
              <w:r w:rsidR="006B0975" w:rsidRPr="00DD0F4F">
                <w:rPr>
                  <w:rFonts w:ascii="Arial" w:hAnsi="Arial" w:cs="Arial"/>
                  <w:sz w:val="20"/>
                  <w:szCs w:val="24"/>
                  <w:lang w:val="nl-NL" w:eastAsia="nl-NL"/>
                </w:rPr>
                <w:instrText xml:space="preserve">MERGEFIELD </w:instrText>
              </w:r>
              <w:r w:rsidR="006B0975" w:rsidRPr="00DD0F4F">
                <w:rPr>
                  <w:rFonts w:eastAsia="Times New Roman" w:cs="Arial"/>
                  <w:color w:val="0F0F0F"/>
                  <w:szCs w:val="24"/>
                  <w:lang w:val="nl-NL" w:eastAsia="nl-NL"/>
                </w:rPr>
                <w:instrText>Att.Notes</w:instrText>
              </w:r>
              <w:r w:rsidRPr="00C13AFC">
                <w:rPr>
                  <w:rFonts w:ascii="Arial" w:hAnsi="Arial" w:cs="Arial"/>
                  <w:sz w:val="20"/>
                  <w:szCs w:val="24"/>
                  <w:lang w:val="en-AU" w:eastAsia="nl-NL"/>
                </w:rPr>
                <w:fldChar w:fldCharType="separate"/>
              </w:r>
              <w:r w:rsidR="006B0975" w:rsidRPr="00DD0F4F">
                <w:rPr>
                  <w:rFonts w:eastAsia="Times New Roman" w:cs="Arial"/>
                  <w:color w:val="0F0F0F"/>
                  <w:szCs w:val="24"/>
                  <w:lang w:val="nl-NL" w:eastAsia="nl-NL"/>
                </w:rPr>
                <w:t>Het door een kamer toegekend uniek nummer voor de INGESCHREVEN NIET-NATUURLIJK PERSOON</w:t>
              </w:r>
              <w:r w:rsidRPr="00C13AFC">
                <w:rPr>
                  <w:rFonts w:ascii="Arial" w:hAnsi="Arial" w:cs="Arial"/>
                  <w:sz w:val="20"/>
                  <w:szCs w:val="24"/>
                  <w:lang w:val="en-AU" w:eastAsia="nl-NL"/>
                </w:rPr>
                <w:fldChar w:fldCharType="end"/>
              </w:r>
              <w:r w:rsidR="006B0975" w:rsidRPr="00DD0F4F">
                <w:rPr>
                  <w:rFonts w:ascii="Arial" w:hAnsi="Arial" w:cs="Arial"/>
                  <w:sz w:val="20"/>
                  <w:szCs w:val="24"/>
                  <w:lang w:val="nl-NL" w:eastAsia="nl-NL"/>
                </w:rPr>
                <w:t xml:space="preserve"> die de eigenaar is van de CATALOGUS</w:t>
              </w:r>
            </w:ins>
          </w:p>
        </w:tc>
      </w:tr>
      <w:tr w:rsidR="006B0975" w:rsidRPr="00C13AFC" w14:paraId="0A931CD3" w14:textId="77777777" w:rsidTr="003616C8">
        <w:trPr>
          <w:trHeight w:val="230"/>
          <w:ins w:id="5192" w:author="Arjan" w:date="2013-07-08T16:03:00Z"/>
        </w:trPr>
        <w:tc>
          <w:tcPr>
            <w:tcW w:w="3330" w:type="dxa"/>
            <w:gridSpan w:val="2"/>
            <w:tcBorders>
              <w:top w:val="nil"/>
              <w:left w:val="nil"/>
              <w:bottom w:val="nil"/>
              <w:right w:val="nil"/>
            </w:tcBorders>
          </w:tcPr>
          <w:p w14:paraId="35AD606D" w14:textId="77777777" w:rsidR="006B0975" w:rsidRPr="00C13AFC" w:rsidRDefault="006B0975" w:rsidP="003616C8">
            <w:pPr>
              <w:widowControl w:val="0"/>
              <w:autoSpaceDE w:val="0"/>
              <w:autoSpaceDN w:val="0"/>
              <w:adjustRightInd w:val="0"/>
              <w:spacing w:after="0" w:line="240" w:lineRule="auto"/>
              <w:rPr>
                <w:ins w:id="5193" w:author="Arjan" w:date="2013-07-08T16:03:00Z"/>
                <w:rFonts w:eastAsia="Times New Roman" w:cs="Arial"/>
                <w:color w:val="000000"/>
                <w:szCs w:val="24"/>
                <w:lang w:eastAsia="nl-NL"/>
              </w:rPr>
            </w:pPr>
            <w:ins w:id="5194" w:author="Arjan" w:date="2013-07-08T16:03:00Z">
              <w:r w:rsidRPr="00C13AFC">
                <w:rPr>
                  <w:rFonts w:eastAsia="Times New Roman" w:cs="Arial"/>
                  <w:b/>
                  <w:color w:val="000000"/>
                  <w:szCs w:val="24"/>
                  <w:lang w:eastAsia="nl-NL"/>
                </w:rPr>
                <w:t xml:space="preserve">Herkomst definitie </w:t>
              </w:r>
            </w:ins>
          </w:p>
        </w:tc>
        <w:tc>
          <w:tcPr>
            <w:tcW w:w="6030" w:type="dxa"/>
            <w:tcBorders>
              <w:top w:val="nil"/>
              <w:left w:val="nil"/>
              <w:bottom w:val="nil"/>
              <w:right w:val="nil"/>
            </w:tcBorders>
          </w:tcPr>
          <w:p w14:paraId="5758F3F0" w14:textId="77777777" w:rsidR="006B0975" w:rsidRPr="00C13AFC" w:rsidRDefault="006B0975" w:rsidP="003616C8">
            <w:pPr>
              <w:widowControl w:val="0"/>
              <w:autoSpaceDE w:val="0"/>
              <w:autoSpaceDN w:val="0"/>
              <w:adjustRightInd w:val="0"/>
              <w:spacing w:after="0" w:line="240" w:lineRule="auto"/>
              <w:rPr>
                <w:ins w:id="5195" w:author="Arjan" w:date="2013-07-08T16:03:00Z"/>
                <w:rFonts w:eastAsia="Times New Roman" w:cs="Arial"/>
                <w:color w:val="0F0F0F"/>
                <w:szCs w:val="24"/>
                <w:lang w:eastAsia="nl-NL"/>
              </w:rPr>
            </w:pPr>
            <w:ins w:id="5196" w:author="Arjan" w:date="2013-07-08T16:03:00Z">
              <w:r>
                <w:rPr>
                  <w:rFonts w:eastAsia="Times New Roman" w:cs="Arial"/>
                  <w:color w:val="0F0F0F"/>
                  <w:szCs w:val="24"/>
                  <w:lang w:eastAsia="nl-NL"/>
                </w:rPr>
                <w:t>ZTC</w:t>
              </w:r>
            </w:ins>
          </w:p>
        </w:tc>
      </w:tr>
      <w:tr w:rsidR="006B0975" w:rsidRPr="00C13AFC" w14:paraId="6AAB38B6" w14:textId="77777777" w:rsidTr="003616C8">
        <w:trPr>
          <w:ins w:id="5197" w:author="Arjan" w:date="2013-07-08T16:03:00Z"/>
        </w:trPr>
        <w:tc>
          <w:tcPr>
            <w:tcW w:w="3330" w:type="dxa"/>
            <w:gridSpan w:val="2"/>
            <w:tcBorders>
              <w:top w:val="nil"/>
              <w:left w:val="nil"/>
              <w:bottom w:val="nil"/>
              <w:right w:val="nil"/>
            </w:tcBorders>
          </w:tcPr>
          <w:p w14:paraId="48C58DF0" w14:textId="77777777" w:rsidR="006B0975" w:rsidRPr="00C13AFC" w:rsidRDefault="006B0975" w:rsidP="003616C8">
            <w:pPr>
              <w:widowControl w:val="0"/>
              <w:autoSpaceDE w:val="0"/>
              <w:autoSpaceDN w:val="0"/>
              <w:adjustRightInd w:val="0"/>
              <w:spacing w:after="0" w:line="240" w:lineRule="auto"/>
              <w:rPr>
                <w:ins w:id="5198" w:author="Arjan" w:date="2013-07-08T16:03:00Z"/>
                <w:rFonts w:eastAsia="Times New Roman" w:cs="Arial"/>
                <w:color w:val="000000"/>
                <w:szCs w:val="24"/>
                <w:lang w:eastAsia="nl-NL"/>
              </w:rPr>
            </w:pPr>
            <w:ins w:id="5199" w:author="Arjan" w:date="2013-07-08T16:03:00Z">
              <w:r w:rsidRPr="00C13AFC">
                <w:rPr>
                  <w:rFonts w:eastAsia="Times New Roman" w:cs="Arial"/>
                  <w:b/>
                  <w:color w:val="000000"/>
                  <w:szCs w:val="24"/>
                  <w:lang w:eastAsia="nl-NL"/>
                </w:rPr>
                <w:t xml:space="preserve">Datum opname </w:t>
              </w:r>
            </w:ins>
          </w:p>
        </w:tc>
        <w:tc>
          <w:tcPr>
            <w:tcW w:w="6030" w:type="dxa"/>
            <w:tcBorders>
              <w:top w:val="nil"/>
              <w:left w:val="nil"/>
              <w:bottom w:val="nil"/>
              <w:right w:val="nil"/>
            </w:tcBorders>
          </w:tcPr>
          <w:p w14:paraId="5DE30E5F" w14:textId="77777777" w:rsidR="006B0975" w:rsidRPr="00C13AFC" w:rsidRDefault="006B0975" w:rsidP="003616C8">
            <w:pPr>
              <w:widowControl w:val="0"/>
              <w:autoSpaceDE w:val="0"/>
              <w:autoSpaceDN w:val="0"/>
              <w:adjustRightInd w:val="0"/>
              <w:spacing w:after="0" w:line="240" w:lineRule="auto"/>
              <w:rPr>
                <w:ins w:id="5200" w:author="Arjan" w:date="2013-07-08T16:03:00Z"/>
                <w:rFonts w:eastAsia="Times New Roman" w:cs="Arial"/>
                <w:color w:val="0F0F0F"/>
                <w:szCs w:val="24"/>
                <w:lang w:eastAsia="nl-NL"/>
              </w:rPr>
            </w:pPr>
            <w:ins w:id="5201" w:author="Arjan" w:date="2013-07-08T16:03:00Z">
              <w:r>
                <w:rPr>
                  <w:rFonts w:eastAsia="Times New Roman" w:cs="Arial"/>
                  <w:color w:val="0F0F0F"/>
                  <w:szCs w:val="24"/>
                  <w:lang w:eastAsia="nl-NL"/>
                </w:rPr>
                <w:t>1 mei 2013</w:t>
              </w:r>
            </w:ins>
          </w:p>
        </w:tc>
      </w:tr>
      <w:tr w:rsidR="006B0975" w:rsidRPr="00C13AFC" w14:paraId="0C891AD1" w14:textId="77777777" w:rsidTr="003616C8">
        <w:trPr>
          <w:ins w:id="5202" w:author="Arjan" w:date="2013-07-08T16:03:00Z"/>
        </w:trPr>
        <w:tc>
          <w:tcPr>
            <w:tcW w:w="3330" w:type="dxa"/>
            <w:gridSpan w:val="2"/>
            <w:tcBorders>
              <w:top w:val="nil"/>
              <w:left w:val="nil"/>
              <w:bottom w:val="nil"/>
              <w:right w:val="nil"/>
            </w:tcBorders>
          </w:tcPr>
          <w:p w14:paraId="45AB9507" w14:textId="77777777" w:rsidR="006B0975" w:rsidRPr="00C13AFC" w:rsidRDefault="006B0975" w:rsidP="003616C8">
            <w:pPr>
              <w:widowControl w:val="0"/>
              <w:autoSpaceDE w:val="0"/>
              <w:autoSpaceDN w:val="0"/>
              <w:adjustRightInd w:val="0"/>
              <w:spacing w:after="0" w:line="240" w:lineRule="auto"/>
              <w:rPr>
                <w:ins w:id="5203" w:author="Arjan" w:date="2013-07-08T16:03:00Z"/>
                <w:rFonts w:eastAsia="Times New Roman" w:cs="Arial"/>
                <w:color w:val="000000"/>
                <w:szCs w:val="24"/>
                <w:lang w:eastAsia="nl-NL"/>
              </w:rPr>
            </w:pPr>
            <w:ins w:id="5204" w:author="Arjan" w:date="2013-07-08T16:03:00Z">
              <w:r w:rsidRPr="00C13AFC">
                <w:rPr>
                  <w:rFonts w:eastAsia="Times New Roman" w:cs="Arial"/>
                  <w:b/>
                  <w:color w:val="000000"/>
                  <w:szCs w:val="24"/>
                  <w:lang w:eastAsia="nl-NL"/>
                </w:rPr>
                <w:lastRenderedPageBreak/>
                <w:t xml:space="preserve">Formaat </w:t>
              </w:r>
            </w:ins>
          </w:p>
        </w:tc>
        <w:tc>
          <w:tcPr>
            <w:tcW w:w="6030" w:type="dxa"/>
            <w:tcBorders>
              <w:top w:val="nil"/>
              <w:left w:val="nil"/>
              <w:bottom w:val="nil"/>
              <w:right w:val="nil"/>
            </w:tcBorders>
          </w:tcPr>
          <w:p w14:paraId="6281117F" w14:textId="77777777" w:rsidR="006B0975" w:rsidRPr="00C13AFC" w:rsidRDefault="00DA5D93" w:rsidP="003616C8">
            <w:pPr>
              <w:widowControl w:val="0"/>
              <w:autoSpaceDE w:val="0"/>
              <w:autoSpaceDN w:val="0"/>
              <w:adjustRightInd w:val="0"/>
              <w:spacing w:after="0" w:line="240" w:lineRule="auto"/>
              <w:rPr>
                <w:ins w:id="5205" w:author="Arjan" w:date="2013-07-08T16:03:00Z"/>
                <w:rFonts w:eastAsia="Times New Roman" w:cs="Arial"/>
                <w:color w:val="0F0F0F"/>
                <w:szCs w:val="24"/>
                <w:lang w:eastAsia="nl-NL"/>
              </w:rPr>
            </w:pPr>
            <w:ins w:id="5206" w:author="Arjan" w:date="2013-07-08T16:03:00Z">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Att.Type</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N9</w:t>
              </w:r>
              <w:r w:rsidRPr="00C13AFC">
                <w:rPr>
                  <w:rFonts w:ascii="Arial" w:hAnsi="Arial" w:cs="Arial"/>
                  <w:sz w:val="20"/>
                  <w:szCs w:val="24"/>
                  <w:lang w:val="en-AU" w:eastAsia="nl-NL"/>
                </w:rPr>
                <w:fldChar w:fldCharType="end"/>
              </w:r>
            </w:ins>
          </w:p>
        </w:tc>
      </w:tr>
      <w:tr w:rsidR="006B0975" w:rsidRPr="00C13AFC" w14:paraId="41B55686" w14:textId="77777777" w:rsidTr="003616C8">
        <w:trPr>
          <w:trHeight w:val="230"/>
          <w:ins w:id="5207" w:author="Arjan" w:date="2013-07-08T16:03:00Z"/>
        </w:trPr>
        <w:tc>
          <w:tcPr>
            <w:tcW w:w="3330" w:type="dxa"/>
            <w:gridSpan w:val="2"/>
            <w:tcBorders>
              <w:top w:val="nil"/>
              <w:left w:val="nil"/>
              <w:bottom w:val="nil"/>
              <w:right w:val="nil"/>
            </w:tcBorders>
          </w:tcPr>
          <w:p w14:paraId="02D68A10" w14:textId="77777777" w:rsidR="006B0975" w:rsidRPr="00C13AFC" w:rsidRDefault="006B0975" w:rsidP="003616C8">
            <w:pPr>
              <w:widowControl w:val="0"/>
              <w:autoSpaceDE w:val="0"/>
              <w:autoSpaceDN w:val="0"/>
              <w:adjustRightInd w:val="0"/>
              <w:spacing w:after="0" w:line="240" w:lineRule="auto"/>
              <w:rPr>
                <w:ins w:id="5208" w:author="Arjan" w:date="2013-07-08T16:03:00Z"/>
                <w:rFonts w:eastAsia="Times New Roman" w:cs="Arial"/>
                <w:color w:val="000000"/>
                <w:szCs w:val="24"/>
                <w:lang w:eastAsia="nl-NL"/>
              </w:rPr>
            </w:pPr>
            <w:ins w:id="5209" w:author="Arjan" w:date="2013-07-08T16:03:00Z">
              <w:r w:rsidRPr="00C13AFC">
                <w:rPr>
                  <w:rFonts w:eastAsia="Times New Roman" w:cs="Arial"/>
                  <w:b/>
                  <w:color w:val="000000"/>
                  <w:szCs w:val="24"/>
                  <w:lang w:eastAsia="nl-NL"/>
                </w:rPr>
                <w:t>Waardenverzameling</w:t>
              </w:r>
            </w:ins>
          </w:p>
        </w:tc>
        <w:tc>
          <w:tcPr>
            <w:tcW w:w="6030" w:type="dxa"/>
            <w:tcBorders>
              <w:top w:val="nil"/>
              <w:left w:val="nil"/>
              <w:bottom w:val="nil"/>
              <w:right w:val="nil"/>
            </w:tcBorders>
          </w:tcPr>
          <w:p w14:paraId="7B7B3BE2" w14:textId="77777777" w:rsidR="006B0975" w:rsidRPr="00C13AFC" w:rsidRDefault="006B0975" w:rsidP="003616C8">
            <w:pPr>
              <w:widowControl w:val="0"/>
              <w:autoSpaceDE w:val="0"/>
              <w:autoSpaceDN w:val="0"/>
              <w:adjustRightInd w:val="0"/>
              <w:spacing w:after="0" w:line="240" w:lineRule="auto"/>
              <w:rPr>
                <w:ins w:id="5210" w:author="Arjan" w:date="2013-07-08T16:03:00Z"/>
                <w:rFonts w:eastAsia="Times New Roman" w:cs="Arial"/>
                <w:color w:val="0F0F0F"/>
                <w:szCs w:val="24"/>
                <w:lang w:eastAsia="nl-NL"/>
              </w:rPr>
            </w:pPr>
          </w:p>
        </w:tc>
      </w:tr>
      <w:tr w:rsidR="006B0975" w:rsidRPr="00C13AFC" w14:paraId="64C89D63" w14:textId="77777777" w:rsidTr="003616C8">
        <w:trPr>
          <w:trHeight w:val="215"/>
          <w:ins w:id="5211" w:author="Arjan" w:date="2013-07-08T16:03:00Z"/>
        </w:trPr>
        <w:tc>
          <w:tcPr>
            <w:tcW w:w="3330" w:type="dxa"/>
            <w:gridSpan w:val="2"/>
            <w:tcBorders>
              <w:top w:val="nil"/>
              <w:left w:val="nil"/>
              <w:bottom w:val="nil"/>
              <w:right w:val="nil"/>
            </w:tcBorders>
          </w:tcPr>
          <w:p w14:paraId="64C5222D" w14:textId="77777777" w:rsidR="006B0975" w:rsidRPr="00C13AFC" w:rsidRDefault="006B0975" w:rsidP="003616C8">
            <w:pPr>
              <w:widowControl w:val="0"/>
              <w:autoSpaceDE w:val="0"/>
              <w:autoSpaceDN w:val="0"/>
              <w:adjustRightInd w:val="0"/>
              <w:spacing w:after="0" w:line="240" w:lineRule="auto"/>
              <w:rPr>
                <w:ins w:id="5212" w:author="Arjan" w:date="2013-07-08T16:03:00Z"/>
                <w:rFonts w:eastAsia="Times New Roman" w:cs="Arial"/>
                <w:color w:val="000000"/>
                <w:szCs w:val="24"/>
                <w:lang w:eastAsia="nl-NL"/>
              </w:rPr>
            </w:pPr>
            <w:ins w:id="5213" w:author="Arjan" w:date="2013-07-08T16:03:00Z">
              <w:r w:rsidRPr="00C13AFC">
                <w:rPr>
                  <w:rFonts w:eastAsia="Times New Roman" w:cs="Arial"/>
                  <w:b/>
                  <w:color w:val="000000"/>
                  <w:szCs w:val="24"/>
                  <w:lang w:eastAsia="nl-NL"/>
                </w:rPr>
                <w:t>Indicatie materiële historie</w:t>
              </w:r>
            </w:ins>
          </w:p>
        </w:tc>
        <w:tc>
          <w:tcPr>
            <w:tcW w:w="6030" w:type="dxa"/>
            <w:tcBorders>
              <w:top w:val="nil"/>
              <w:left w:val="nil"/>
              <w:bottom w:val="nil"/>
              <w:right w:val="nil"/>
            </w:tcBorders>
          </w:tcPr>
          <w:p w14:paraId="79BD0DD5" w14:textId="77777777" w:rsidR="006B0975" w:rsidRPr="00C13AFC" w:rsidRDefault="006B0975" w:rsidP="003616C8">
            <w:pPr>
              <w:widowControl w:val="0"/>
              <w:autoSpaceDE w:val="0"/>
              <w:autoSpaceDN w:val="0"/>
              <w:adjustRightInd w:val="0"/>
              <w:spacing w:after="0" w:line="240" w:lineRule="auto"/>
              <w:rPr>
                <w:ins w:id="5214" w:author="Arjan" w:date="2013-07-08T16:03:00Z"/>
                <w:rFonts w:eastAsia="Times New Roman" w:cs="Arial"/>
                <w:color w:val="0F0F0F"/>
                <w:szCs w:val="24"/>
                <w:lang w:eastAsia="nl-NL"/>
              </w:rPr>
            </w:pPr>
            <w:ins w:id="5215" w:author="Arjan" w:date="2013-07-08T16:03:00Z">
              <w:r w:rsidRPr="00C13AFC">
                <w:rPr>
                  <w:rFonts w:eastAsia="Times New Roman" w:cs="Arial"/>
                  <w:color w:val="0F0F0F"/>
                  <w:szCs w:val="24"/>
                  <w:lang w:eastAsia="nl-NL"/>
                </w:rPr>
                <w:t>Ja</w:t>
              </w:r>
            </w:ins>
          </w:p>
        </w:tc>
      </w:tr>
      <w:tr w:rsidR="006B0975" w:rsidRPr="00C13AFC" w14:paraId="63243115" w14:textId="77777777" w:rsidTr="003616C8">
        <w:trPr>
          <w:trHeight w:val="230"/>
          <w:ins w:id="5216" w:author="Arjan" w:date="2013-07-08T16:03:00Z"/>
        </w:trPr>
        <w:tc>
          <w:tcPr>
            <w:tcW w:w="3330" w:type="dxa"/>
            <w:gridSpan w:val="2"/>
            <w:tcBorders>
              <w:top w:val="nil"/>
              <w:left w:val="nil"/>
              <w:bottom w:val="nil"/>
              <w:right w:val="nil"/>
            </w:tcBorders>
          </w:tcPr>
          <w:p w14:paraId="7F4AC64A" w14:textId="77777777" w:rsidR="006B0975" w:rsidRPr="00C13AFC" w:rsidRDefault="006B0975" w:rsidP="003616C8">
            <w:pPr>
              <w:widowControl w:val="0"/>
              <w:autoSpaceDE w:val="0"/>
              <w:autoSpaceDN w:val="0"/>
              <w:adjustRightInd w:val="0"/>
              <w:spacing w:after="0" w:line="240" w:lineRule="auto"/>
              <w:rPr>
                <w:ins w:id="5217" w:author="Arjan" w:date="2013-07-08T16:03:00Z"/>
                <w:rFonts w:eastAsia="Times New Roman" w:cs="Arial"/>
                <w:color w:val="000000"/>
                <w:szCs w:val="24"/>
                <w:lang w:eastAsia="nl-NL"/>
              </w:rPr>
            </w:pPr>
            <w:ins w:id="5218" w:author="Arjan" w:date="2013-07-08T16:03:00Z">
              <w:r w:rsidRPr="00C13AFC">
                <w:rPr>
                  <w:rFonts w:eastAsia="Times New Roman" w:cs="Arial"/>
                  <w:b/>
                  <w:color w:val="000000"/>
                  <w:szCs w:val="24"/>
                  <w:lang w:eastAsia="nl-NL"/>
                </w:rPr>
                <w:t>Indicatie formele historie</w:t>
              </w:r>
            </w:ins>
          </w:p>
        </w:tc>
        <w:tc>
          <w:tcPr>
            <w:tcW w:w="6030" w:type="dxa"/>
            <w:tcBorders>
              <w:top w:val="nil"/>
              <w:left w:val="nil"/>
              <w:bottom w:val="nil"/>
              <w:right w:val="nil"/>
            </w:tcBorders>
          </w:tcPr>
          <w:p w14:paraId="72A5F13A" w14:textId="77777777" w:rsidR="006B0975" w:rsidRPr="00C13AFC" w:rsidRDefault="006B0975" w:rsidP="003616C8">
            <w:pPr>
              <w:widowControl w:val="0"/>
              <w:autoSpaceDE w:val="0"/>
              <w:autoSpaceDN w:val="0"/>
              <w:adjustRightInd w:val="0"/>
              <w:spacing w:after="0" w:line="240" w:lineRule="auto"/>
              <w:rPr>
                <w:ins w:id="5219" w:author="Arjan" w:date="2013-07-08T16:03:00Z"/>
                <w:rFonts w:eastAsia="Times New Roman" w:cs="Arial"/>
                <w:color w:val="0F0F0F"/>
                <w:szCs w:val="24"/>
                <w:lang w:eastAsia="nl-NL"/>
              </w:rPr>
            </w:pPr>
            <w:ins w:id="5220" w:author="Arjan" w:date="2013-07-08T16:03:00Z">
              <w:r w:rsidRPr="00C13AFC">
                <w:rPr>
                  <w:rFonts w:eastAsia="Times New Roman" w:cs="Arial"/>
                  <w:color w:val="0F0F0F"/>
                  <w:szCs w:val="24"/>
                  <w:lang w:eastAsia="nl-NL"/>
                </w:rPr>
                <w:t>Ja</w:t>
              </w:r>
            </w:ins>
          </w:p>
        </w:tc>
      </w:tr>
      <w:tr w:rsidR="006B0975" w:rsidRPr="00C13AFC" w14:paraId="5C0A6952" w14:textId="77777777" w:rsidTr="003616C8">
        <w:trPr>
          <w:trHeight w:val="230"/>
          <w:ins w:id="5221" w:author="Arjan" w:date="2013-07-08T16:03:00Z"/>
        </w:trPr>
        <w:tc>
          <w:tcPr>
            <w:tcW w:w="3330" w:type="dxa"/>
            <w:gridSpan w:val="2"/>
            <w:tcBorders>
              <w:top w:val="nil"/>
              <w:left w:val="nil"/>
              <w:bottom w:val="nil"/>
              <w:right w:val="nil"/>
            </w:tcBorders>
          </w:tcPr>
          <w:p w14:paraId="7E7BEBEF" w14:textId="77777777" w:rsidR="006B0975" w:rsidRPr="00C13AFC" w:rsidRDefault="006B0975" w:rsidP="003616C8">
            <w:pPr>
              <w:widowControl w:val="0"/>
              <w:autoSpaceDE w:val="0"/>
              <w:autoSpaceDN w:val="0"/>
              <w:adjustRightInd w:val="0"/>
              <w:spacing w:after="0" w:line="240" w:lineRule="auto"/>
              <w:rPr>
                <w:ins w:id="5222" w:author="Arjan" w:date="2013-07-08T16:03:00Z"/>
                <w:rFonts w:eastAsia="Times New Roman" w:cs="Arial"/>
                <w:b/>
                <w:color w:val="000000"/>
                <w:szCs w:val="24"/>
                <w:lang w:eastAsia="nl-NL"/>
              </w:rPr>
            </w:pPr>
            <w:ins w:id="5223" w:author="Arjan" w:date="2013-07-08T16:03:00Z">
              <w:r w:rsidRPr="00C13AFC">
                <w:rPr>
                  <w:rFonts w:eastAsia="Times New Roman" w:cs="Arial"/>
                  <w:b/>
                  <w:color w:val="000000"/>
                  <w:szCs w:val="24"/>
                  <w:lang w:eastAsia="nl-NL"/>
                </w:rPr>
                <w:t>Aanduiding gebeurtenis</w:t>
              </w:r>
            </w:ins>
          </w:p>
        </w:tc>
        <w:tc>
          <w:tcPr>
            <w:tcW w:w="6030" w:type="dxa"/>
            <w:tcBorders>
              <w:top w:val="nil"/>
              <w:left w:val="nil"/>
              <w:bottom w:val="nil"/>
              <w:right w:val="nil"/>
            </w:tcBorders>
          </w:tcPr>
          <w:p w14:paraId="731732F2" w14:textId="77777777" w:rsidR="006B0975" w:rsidRPr="00C13AFC" w:rsidRDefault="006B0975" w:rsidP="003616C8">
            <w:pPr>
              <w:widowControl w:val="0"/>
              <w:autoSpaceDE w:val="0"/>
              <w:autoSpaceDN w:val="0"/>
              <w:adjustRightInd w:val="0"/>
              <w:spacing w:after="0" w:line="240" w:lineRule="auto"/>
              <w:rPr>
                <w:ins w:id="5224" w:author="Arjan" w:date="2013-07-08T16:03:00Z"/>
                <w:rFonts w:eastAsia="Times New Roman" w:cs="Arial"/>
                <w:color w:val="0F0F0F"/>
                <w:szCs w:val="24"/>
                <w:lang w:eastAsia="nl-NL"/>
              </w:rPr>
            </w:pPr>
            <w:ins w:id="5225" w:author="Arjan" w:date="2013-07-08T16:03:00Z">
              <w:r w:rsidRPr="00C13AFC">
                <w:rPr>
                  <w:rFonts w:eastAsia="Times New Roman" w:cs="Arial"/>
                  <w:color w:val="0F0F0F"/>
                  <w:szCs w:val="24"/>
                  <w:lang w:eastAsia="nl-NL"/>
                </w:rPr>
                <w:t>Nee</w:t>
              </w:r>
            </w:ins>
          </w:p>
        </w:tc>
      </w:tr>
      <w:tr w:rsidR="006B0975" w:rsidRPr="00C13AFC" w14:paraId="0E552F1A" w14:textId="77777777" w:rsidTr="003616C8">
        <w:trPr>
          <w:trHeight w:val="230"/>
          <w:ins w:id="5226" w:author="Arjan" w:date="2013-07-08T16:03:00Z"/>
        </w:trPr>
        <w:tc>
          <w:tcPr>
            <w:tcW w:w="3330" w:type="dxa"/>
            <w:gridSpan w:val="2"/>
            <w:tcBorders>
              <w:top w:val="nil"/>
              <w:left w:val="nil"/>
              <w:bottom w:val="nil"/>
              <w:right w:val="nil"/>
            </w:tcBorders>
          </w:tcPr>
          <w:p w14:paraId="16774EED" w14:textId="77777777" w:rsidR="006B0975" w:rsidRPr="00C13AFC" w:rsidRDefault="006B0975" w:rsidP="003616C8">
            <w:pPr>
              <w:widowControl w:val="0"/>
              <w:autoSpaceDE w:val="0"/>
              <w:autoSpaceDN w:val="0"/>
              <w:adjustRightInd w:val="0"/>
              <w:spacing w:after="0" w:line="240" w:lineRule="auto"/>
              <w:rPr>
                <w:ins w:id="5227" w:author="Arjan" w:date="2013-07-08T16:03:00Z"/>
                <w:rFonts w:eastAsia="Times New Roman" w:cs="Arial"/>
                <w:color w:val="000000"/>
                <w:szCs w:val="24"/>
                <w:lang w:eastAsia="nl-NL"/>
              </w:rPr>
            </w:pPr>
            <w:ins w:id="5228" w:author="Arjan" w:date="2013-07-08T16:03:00Z">
              <w:r w:rsidRPr="00C13AFC">
                <w:rPr>
                  <w:rFonts w:eastAsia="Times New Roman" w:cs="Arial"/>
                  <w:b/>
                  <w:color w:val="000000"/>
                  <w:szCs w:val="24"/>
                  <w:lang w:eastAsia="nl-NL"/>
                </w:rPr>
                <w:t>Aanduiding brondocument</w:t>
              </w:r>
            </w:ins>
          </w:p>
        </w:tc>
        <w:tc>
          <w:tcPr>
            <w:tcW w:w="6030" w:type="dxa"/>
            <w:tcBorders>
              <w:top w:val="nil"/>
              <w:left w:val="nil"/>
              <w:bottom w:val="nil"/>
              <w:right w:val="nil"/>
            </w:tcBorders>
          </w:tcPr>
          <w:p w14:paraId="7A1B8F4B" w14:textId="77777777" w:rsidR="006B0975" w:rsidRPr="00C13AFC" w:rsidRDefault="006B0975" w:rsidP="003616C8">
            <w:pPr>
              <w:widowControl w:val="0"/>
              <w:autoSpaceDE w:val="0"/>
              <w:autoSpaceDN w:val="0"/>
              <w:adjustRightInd w:val="0"/>
              <w:spacing w:after="0" w:line="240" w:lineRule="auto"/>
              <w:rPr>
                <w:ins w:id="5229" w:author="Arjan" w:date="2013-07-08T16:03:00Z"/>
                <w:rFonts w:eastAsia="Times New Roman" w:cs="Arial"/>
                <w:color w:val="0F0F0F"/>
                <w:szCs w:val="24"/>
                <w:lang w:eastAsia="nl-NL"/>
              </w:rPr>
            </w:pPr>
          </w:p>
        </w:tc>
      </w:tr>
      <w:tr w:rsidR="006B0975" w:rsidRPr="00C13AFC" w14:paraId="3162CC17" w14:textId="77777777" w:rsidTr="003616C8">
        <w:trPr>
          <w:trHeight w:val="230"/>
          <w:ins w:id="5230" w:author="Arjan" w:date="2013-07-08T16:03:00Z"/>
        </w:trPr>
        <w:tc>
          <w:tcPr>
            <w:tcW w:w="3330" w:type="dxa"/>
            <w:gridSpan w:val="2"/>
            <w:tcBorders>
              <w:top w:val="nil"/>
              <w:left w:val="nil"/>
              <w:bottom w:val="nil"/>
              <w:right w:val="nil"/>
            </w:tcBorders>
          </w:tcPr>
          <w:p w14:paraId="74FCBFD9" w14:textId="77777777" w:rsidR="006B0975" w:rsidRPr="00C13AFC" w:rsidRDefault="006B0975" w:rsidP="003616C8">
            <w:pPr>
              <w:widowControl w:val="0"/>
              <w:autoSpaceDE w:val="0"/>
              <w:autoSpaceDN w:val="0"/>
              <w:adjustRightInd w:val="0"/>
              <w:spacing w:after="0" w:line="240" w:lineRule="auto"/>
              <w:rPr>
                <w:ins w:id="5231" w:author="Arjan" w:date="2013-07-08T16:03:00Z"/>
                <w:rFonts w:eastAsia="Times New Roman" w:cs="Arial"/>
                <w:color w:val="000000"/>
                <w:szCs w:val="24"/>
                <w:lang w:eastAsia="nl-NL"/>
              </w:rPr>
            </w:pPr>
            <w:ins w:id="5232" w:author="Arjan" w:date="2013-07-08T16:03:00Z">
              <w:r w:rsidRPr="00C13AFC">
                <w:rPr>
                  <w:rFonts w:eastAsia="Times New Roman" w:cs="Arial"/>
                  <w:b/>
                  <w:color w:val="000000"/>
                  <w:szCs w:val="24"/>
                  <w:lang w:eastAsia="nl-NL"/>
                </w:rPr>
                <w:t>Indicatie in onderzoek</w:t>
              </w:r>
            </w:ins>
          </w:p>
        </w:tc>
        <w:tc>
          <w:tcPr>
            <w:tcW w:w="6030" w:type="dxa"/>
            <w:tcBorders>
              <w:top w:val="nil"/>
              <w:left w:val="nil"/>
              <w:bottom w:val="nil"/>
              <w:right w:val="nil"/>
            </w:tcBorders>
          </w:tcPr>
          <w:p w14:paraId="1F58EC02" w14:textId="77777777" w:rsidR="006B0975" w:rsidRPr="00C13AFC" w:rsidRDefault="006B0975" w:rsidP="003616C8">
            <w:pPr>
              <w:widowControl w:val="0"/>
              <w:autoSpaceDE w:val="0"/>
              <w:autoSpaceDN w:val="0"/>
              <w:adjustRightInd w:val="0"/>
              <w:spacing w:after="0" w:line="240" w:lineRule="auto"/>
              <w:rPr>
                <w:ins w:id="5233" w:author="Arjan" w:date="2013-07-08T16:03:00Z"/>
                <w:rFonts w:eastAsia="Times New Roman" w:cs="Arial"/>
                <w:color w:val="0F0F0F"/>
                <w:szCs w:val="24"/>
                <w:lang w:eastAsia="nl-NL"/>
              </w:rPr>
            </w:pPr>
            <w:ins w:id="5234" w:author="Arjan" w:date="2013-07-08T16:03:00Z">
              <w:r w:rsidRPr="00C13AFC">
                <w:rPr>
                  <w:rFonts w:eastAsia="Times New Roman" w:cs="Arial"/>
                  <w:color w:val="0F0F0F"/>
                  <w:szCs w:val="24"/>
                  <w:lang w:eastAsia="nl-NL"/>
                </w:rPr>
                <w:t>Ja</w:t>
              </w:r>
            </w:ins>
          </w:p>
        </w:tc>
      </w:tr>
      <w:tr w:rsidR="006B0975" w:rsidRPr="00C13AFC" w14:paraId="3A31F39A" w14:textId="77777777" w:rsidTr="003616C8">
        <w:trPr>
          <w:ins w:id="5235" w:author="Arjan" w:date="2013-07-08T16:03:00Z"/>
        </w:trPr>
        <w:tc>
          <w:tcPr>
            <w:tcW w:w="3330" w:type="dxa"/>
            <w:gridSpan w:val="2"/>
            <w:tcBorders>
              <w:top w:val="nil"/>
              <w:left w:val="nil"/>
              <w:bottom w:val="nil"/>
              <w:right w:val="nil"/>
            </w:tcBorders>
          </w:tcPr>
          <w:p w14:paraId="363C4D25" w14:textId="77777777" w:rsidR="006B0975" w:rsidRPr="00C13AFC" w:rsidRDefault="006B0975" w:rsidP="003616C8">
            <w:pPr>
              <w:widowControl w:val="0"/>
              <w:autoSpaceDE w:val="0"/>
              <w:autoSpaceDN w:val="0"/>
              <w:adjustRightInd w:val="0"/>
              <w:spacing w:after="0" w:line="240" w:lineRule="auto"/>
              <w:rPr>
                <w:ins w:id="5236" w:author="Arjan" w:date="2013-07-08T16:03:00Z"/>
                <w:rFonts w:eastAsia="Times New Roman" w:cs="Arial"/>
                <w:color w:val="000000"/>
                <w:szCs w:val="24"/>
                <w:lang w:eastAsia="nl-NL"/>
              </w:rPr>
            </w:pPr>
            <w:ins w:id="5237" w:author="Arjan" w:date="2013-07-08T16:03:00Z">
              <w:r w:rsidRPr="00C13AFC">
                <w:rPr>
                  <w:rFonts w:eastAsia="Times New Roman" w:cs="Arial"/>
                  <w:b/>
                  <w:color w:val="000000"/>
                  <w:szCs w:val="24"/>
                  <w:lang w:eastAsia="nl-NL"/>
                </w:rPr>
                <w:t>Aanduiding strijdigheid/nietigheid</w:t>
              </w:r>
            </w:ins>
          </w:p>
        </w:tc>
        <w:tc>
          <w:tcPr>
            <w:tcW w:w="6030" w:type="dxa"/>
            <w:tcBorders>
              <w:top w:val="nil"/>
              <w:left w:val="nil"/>
              <w:bottom w:val="nil"/>
              <w:right w:val="nil"/>
            </w:tcBorders>
          </w:tcPr>
          <w:p w14:paraId="42686686" w14:textId="77777777" w:rsidR="006B0975" w:rsidRPr="00C13AFC" w:rsidRDefault="006B0975" w:rsidP="003616C8">
            <w:pPr>
              <w:widowControl w:val="0"/>
              <w:autoSpaceDE w:val="0"/>
              <w:autoSpaceDN w:val="0"/>
              <w:adjustRightInd w:val="0"/>
              <w:spacing w:after="0" w:line="240" w:lineRule="auto"/>
              <w:rPr>
                <w:ins w:id="5238" w:author="Arjan" w:date="2013-07-08T16:03:00Z"/>
                <w:rFonts w:eastAsia="Times New Roman" w:cs="Arial"/>
                <w:color w:val="0F0F0F"/>
                <w:szCs w:val="24"/>
                <w:lang w:eastAsia="nl-NL"/>
              </w:rPr>
            </w:pPr>
            <w:ins w:id="5239" w:author="Arjan" w:date="2013-07-08T16:03:00Z">
              <w:r w:rsidRPr="00C13AFC">
                <w:rPr>
                  <w:rFonts w:eastAsia="Times New Roman" w:cs="Arial"/>
                  <w:color w:val="0F0F0F"/>
                  <w:szCs w:val="24"/>
                  <w:lang w:eastAsia="nl-NL"/>
                </w:rPr>
                <w:t>Nee</w:t>
              </w:r>
            </w:ins>
          </w:p>
        </w:tc>
      </w:tr>
      <w:tr w:rsidR="006B0975" w:rsidRPr="00C13AFC" w14:paraId="5B94CA11" w14:textId="77777777" w:rsidTr="003616C8">
        <w:trPr>
          <w:trHeight w:val="230"/>
          <w:ins w:id="5240" w:author="Arjan" w:date="2013-07-08T16:03:00Z"/>
        </w:trPr>
        <w:tc>
          <w:tcPr>
            <w:tcW w:w="3330" w:type="dxa"/>
            <w:gridSpan w:val="2"/>
            <w:tcBorders>
              <w:top w:val="nil"/>
              <w:left w:val="nil"/>
              <w:bottom w:val="nil"/>
              <w:right w:val="nil"/>
            </w:tcBorders>
          </w:tcPr>
          <w:p w14:paraId="295B3B61" w14:textId="77777777" w:rsidR="006B0975" w:rsidRPr="00C13AFC" w:rsidRDefault="006B0975" w:rsidP="003616C8">
            <w:pPr>
              <w:widowControl w:val="0"/>
              <w:autoSpaceDE w:val="0"/>
              <w:autoSpaceDN w:val="0"/>
              <w:adjustRightInd w:val="0"/>
              <w:spacing w:after="0" w:line="240" w:lineRule="auto"/>
              <w:rPr>
                <w:ins w:id="5241" w:author="Arjan" w:date="2013-07-08T16:03:00Z"/>
                <w:rFonts w:eastAsia="Times New Roman" w:cs="Arial"/>
                <w:color w:val="000000"/>
                <w:szCs w:val="24"/>
                <w:lang w:eastAsia="nl-NL"/>
              </w:rPr>
            </w:pPr>
            <w:ins w:id="5242" w:author="Arjan" w:date="2013-07-08T16:03:00Z">
              <w:r w:rsidRPr="00C13AFC">
                <w:rPr>
                  <w:rFonts w:eastAsia="Times New Roman" w:cs="Arial"/>
                  <w:b/>
                  <w:color w:val="000000"/>
                  <w:szCs w:val="24"/>
                  <w:lang w:eastAsia="nl-NL"/>
                </w:rPr>
                <w:t>Indicatie kardinaliteit</w:t>
              </w:r>
            </w:ins>
          </w:p>
        </w:tc>
        <w:tc>
          <w:tcPr>
            <w:tcW w:w="6030" w:type="dxa"/>
            <w:tcBorders>
              <w:top w:val="nil"/>
              <w:left w:val="nil"/>
              <w:bottom w:val="nil"/>
              <w:right w:val="nil"/>
            </w:tcBorders>
          </w:tcPr>
          <w:p w14:paraId="2C01C950" w14:textId="77777777" w:rsidR="006B0975" w:rsidRPr="00C13AFC" w:rsidRDefault="00DA5D93" w:rsidP="003616C8">
            <w:pPr>
              <w:widowControl w:val="0"/>
              <w:autoSpaceDE w:val="0"/>
              <w:autoSpaceDN w:val="0"/>
              <w:adjustRightInd w:val="0"/>
              <w:spacing w:after="0" w:line="240" w:lineRule="auto"/>
              <w:rPr>
                <w:ins w:id="5243" w:author="Arjan" w:date="2013-07-08T16:03:00Z"/>
                <w:rFonts w:eastAsia="Times New Roman" w:cs="Arial"/>
                <w:color w:val="0F0F0F"/>
                <w:szCs w:val="24"/>
                <w:lang w:eastAsia="nl-NL"/>
              </w:rPr>
            </w:pPr>
            <w:ins w:id="5244" w:author="Arjan" w:date="2013-07-08T16:03:00Z">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Att.LowerBound</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1</w:t>
              </w:r>
              <w:r w:rsidRPr="00C13AFC">
                <w:rPr>
                  <w:rFonts w:ascii="Arial" w:hAnsi="Arial" w:cs="Arial"/>
                  <w:sz w:val="20"/>
                  <w:szCs w:val="24"/>
                  <w:lang w:val="en-AU" w:eastAsia="nl-NL"/>
                </w:rPr>
                <w:fldChar w:fldCharType="end"/>
              </w:r>
              <w:r w:rsidR="006B0975" w:rsidRPr="00C13AFC">
                <w:rPr>
                  <w:rFonts w:eastAsia="Times New Roman" w:cs="Arial"/>
                  <w:color w:val="0F0F0F"/>
                  <w:szCs w:val="24"/>
                  <w:lang w:eastAsia="nl-NL"/>
                </w:rPr>
                <w:t xml:space="preserve"> - </w:t>
              </w:r>
              <w:r w:rsidRPr="00C13AFC">
                <w:rPr>
                  <w:rFonts w:eastAsia="Times New Roman" w:cs="Arial"/>
                  <w:color w:val="0F0F0F"/>
                  <w:szCs w:val="24"/>
                  <w:lang w:eastAsia="nl-NL"/>
                </w:rPr>
                <w:fldChar w:fldCharType="begin" w:fldLock="1"/>
              </w:r>
              <w:r w:rsidR="006B0975" w:rsidRPr="00C13AFC">
                <w:rPr>
                  <w:rFonts w:eastAsia="Times New Roman" w:cs="Arial"/>
                  <w:color w:val="0F0F0F"/>
                  <w:szCs w:val="24"/>
                  <w:lang w:eastAsia="nl-NL"/>
                </w:rPr>
                <w:instrText>MERGEFIELD Att.UpperBound</w:instrText>
              </w:r>
              <w:r w:rsidRPr="00C13AFC">
                <w:rPr>
                  <w:rFonts w:eastAsia="Times New Roman" w:cs="Arial"/>
                  <w:color w:val="0F0F0F"/>
                  <w:szCs w:val="24"/>
                  <w:lang w:eastAsia="nl-NL"/>
                </w:rPr>
                <w:fldChar w:fldCharType="separate"/>
              </w:r>
              <w:r w:rsidR="006B0975" w:rsidRPr="00C13AFC">
                <w:rPr>
                  <w:rFonts w:eastAsia="Times New Roman" w:cs="Arial"/>
                  <w:color w:val="0F0F0F"/>
                  <w:szCs w:val="24"/>
                  <w:lang w:eastAsia="nl-NL"/>
                </w:rPr>
                <w:t>1</w:t>
              </w:r>
              <w:r w:rsidRPr="00C13AFC">
                <w:rPr>
                  <w:rFonts w:eastAsia="Times New Roman" w:cs="Arial"/>
                  <w:color w:val="0F0F0F"/>
                  <w:szCs w:val="24"/>
                  <w:lang w:eastAsia="nl-NL"/>
                </w:rPr>
                <w:fldChar w:fldCharType="end"/>
              </w:r>
            </w:ins>
          </w:p>
        </w:tc>
      </w:tr>
      <w:tr w:rsidR="006B0975" w:rsidRPr="00C13AFC" w14:paraId="38306D57" w14:textId="77777777" w:rsidTr="003616C8">
        <w:trPr>
          <w:trHeight w:val="230"/>
          <w:ins w:id="5245" w:author="Arjan" w:date="2013-07-08T16:03:00Z"/>
        </w:trPr>
        <w:tc>
          <w:tcPr>
            <w:tcW w:w="3330" w:type="dxa"/>
            <w:gridSpan w:val="2"/>
            <w:tcBorders>
              <w:top w:val="nil"/>
              <w:left w:val="nil"/>
              <w:bottom w:val="nil"/>
              <w:right w:val="nil"/>
            </w:tcBorders>
          </w:tcPr>
          <w:p w14:paraId="7618DD5E" w14:textId="77777777" w:rsidR="006B0975" w:rsidRPr="00C13AFC" w:rsidRDefault="006B0975" w:rsidP="003616C8">
            <w:pPr>
              <w:widowControl w:val="0"/>
              <w:autoSpaceDE w:val="0"/>
              <w:autoSpaceDN w:val="0"/>
              <w:adjustRightInd w:val="0"/>
              <w:spacing w:after="0" w:line="240" w:lineRule="auto"/>
              <w:rPr>
                <w:ins w:id="5246" w:author="Arjan" w:date="2013-07-08T16:03:00Z"/>
                <w:rFonts w:eastAsia="Times New Roman" w:cs="Arial"/>
                <w:color w:val="000000"/>
                <w:szCs w:val="24"/>
                <w:lang w:eastAsia="nl-NL"/>
              </w:rPr>
            </w:pPr>
            <w:ins w:id="5247" w:author="Arjan" w:date="2013-07-08T16:03:00Z">
              <w:r w:rsidRPr="00C13AFC">
                <w:rPr>
                  <w:rFonts w:eastAsia="Times New Roman" w:cs="Arial"/>
                  <w:b/>
                  <w:color w:val="000000"/>
                  <w:szCs w:val="24"/>
                  <w:lang w:eastAsia="nl-NL"/>
                </w:rPr>
                <w:t>Indicatie authentiek</w:t>
              </w:r>
            </w:ins>
          </w:p>
        </w:tc>
        <w:tc>
          <w:tcPr>
            <w:tcW w:w="6030" w:type="dxa"/>
            <w:tcBorders>
              <w:top w:val="nil"/>
              <w:left w:val="nil"/>
              <w:bottom w:val="nil"/>
              <w:right w:val="nil"/>
            </w:tcBorders>
          </w:tcPr>
          <w:p w14:paraId="32F14E45" w14:textId="77777777" w:rsidR="006B0975" w:rsidRPr="00C13AFC" w:rsidRDefault="006B0975" w:rsidP="003616C8">
            <w:pPr>
              <w:widowControl w:val="0"/>
              <w:autoSpaceDE w:val="0"/>
              <w:autoSpaceDN w:val="0"/>
              <w:adjustRightInd w:val="0"/>
              <w:spacing w:after="0" w:line="240" w:lineRule="auto"/>
              <w:rPr>
                <w:ins w:id="5248" w:author="Arjan" w:date="2013-07-08T16:03:00Z"/>
                <w:rFonts w:eastAsia="Times New Roman" w:cs="Arial"/>
                <w:color w:val="0F0F0F"/>
                <w:szCs w:val="24"/>
                <w:lang w:eastAsia="nl-NL"/>
              </w:rPr>
            </w:pPr>
          </w:p>
          <w:p w14:paraId="6E546EED" w14:textId="77777777" w:rsidR="006B0975" w:rsidRPr="00C13AFC" w:rsidRDefault="006B0975" w:rsidP="003616C8">
            <w:pPr>
              <w:widowControl w:val="0"/>
              <w:autoSpaceDE w:val="0"/>
              <w:autoSpaceDN w:val="0"/>
              <w:adjustRightInd w:val="0"/>
              <w:spacing w:after="0" w:line="240" w:lineRule="auto"/>
              <w:rPr>
                <w:ins w:id="5249" w:author="Arjan" w:date="2013-07-08T16:03:00Z"/>
                <w:rFonts w:eastAsia="Times New Roman" w:cs="Arial"/>
                <w:color w:val="0F0F0F"/>
                <w:szCs w:val="24"/>
                <w:lang w:eastAsia="nl-NL"/>
              </w:rPr>
            </w:pPr>
            <w:ins w:id="5250" w:author="Arjan" w:date="2013-07-08T16:03:00Z">
              <w:r w:rsidRPr="00C13AFC">
                <w:rPr>
                  <w:rFonts w:eastAsia="Times New Roman" w:cs="Arial"/>
                  <w:color w:val="0F0F0F"/>
                  <w:szCs w:val="24"/>
                  <w:lang w:eastAsia="nl-NL"/>
                </w:rPr>
                <w:t>Authentiek gegeven</w:t>
              </w:r>
            </w:ins>
          </w:p>
        </w:tc>
      </w:tr>
      <w:tr w:rsidR="006B0975" w:rsidRPr="00C13AFC" w14:paraId="5A1D67CE" w14:textId="77777777" w:rsidTr="003616C8">
        <w:trPr>
          <w:trHeight w:val="230"/>
          <w:ins w:id="5251" w:author="Arjan" w:date="2013-07-08T16:03:00Z"/>
        </w:trPr>
        <w:tc>
          <w:tcPr>
            <w:tcW w:w="3330" w:type="dxa"/>
            <w:gridSpan w:val="2"/>
            <w:tcBorders>
              <w:top w:val="nil"/>
              <w:left w:val="nil"/>
              <w:bottom w:val="nil"/>
              <w:right w:val="nil"/>
            </w:tcBorders>
          </w:tcPr>
          <w:p w14:paraId="34DF642B" w14:textId="77777777" w:rsidR="006B0975" w:rsidRPr="00C13AFC" w:rsidRDefault="006B0975" w:rsidP="003616C8">
            <w:pPr>
              <w:widowControl w:val="0"/>
              <w:autoSpaceDE w:val="0"/>
              <w:autoSpaceDN w:val="0"/>
              <w:adjustRightInd w:val="0"/>
              <w:spacing w:after="0" w:line="240" w:lineRule="auto"/>
              <w:rPr>
                <w:ins w:id="5252" w:author="Arjan" w:date="2013-07-08T16:03:00Z"/>
                <w:rFonts w:eastAsia="Times New Roman" w:cs="Arial"/>
                <w:b/>
                <w:color w:val="000000"/>
                <w:szCs w:val="24"/>
                <w:lang w:eastAsia="nl-NL"/>
              </w:rPr>
            </w:pPr>
            <w:ins w:id="5253" w:author="Arjan" w:date="2013-07-08T16:03:00Z">
              <w:r w:rsidRPr="00C13AFC">
                <w:rPr>
                  <w:rFonts w:eastAsia="Times New Roman" w:cs="Arial"/>
                  <w:b/>
                  <w:color w:val="000000"/>
                  <w:szCs w:val="24"/>
                  <w:lang w:eastAsia="nl-NL"/>
                </w:rPr>
                <w:t xml:space="preserve">Regels </w:t>
              </w:r>
            </w:ins>
          </w:p>
        </w:tc>
        <w:tc>
          <w:tcPr>
            <w:tcW w:w="6030" w:type="dxa"/>
            <w:tcBorders>
              <w:top w:val="nil"/>
              <w:left w:val="nil"/>
              <w:bottom w:val="nil"/>
              <w:right w:val="nil"/>
            </w:tcBorders>
          </w:tcPr>
          <w:p w14:paraId="79129CFC" w14:textId="77777777" w:rsidR="006B0975" w:rsidRPr="00C13AFC" w:rsidRDefault="006B0975" w:rsidP="003616C8">
            <w:pPr>
              <w:widowControl w:val="0"/>
              <w:autoSpaceDE w:val="0"/>
              <w:autoSpaceDN w:val="0"/>
              <w:adjustRightInd w:val="0"/>
              <w:spacing w:after="0" w:line="240" w:lineRule="auto"/>
              <w:rPr>
                <w:ins w:id="5254" w:author="Arjan" w:date="2013-07-08T16:03:00Z"/>
                <w:rFonts w:eastAsia="Times New Roman" w:cs="Arial"/>
                <w:color w:val="0F0F0F"/>
                <w:szCs w:val="24"/>
                <w:lang w:eastAsia="nl-NL"/>
              </w:rPr>
            </w:pPr>
            <w:ins w:id="5255" w:author="Arjan" w:date="2013-07-08T16:03:00Z">
              <w:r w:rsidRPr="00C13AFC">
                <w:rPr>
                  <w:rFonts w:eastAsia="Times New Roman" w:cs="Arial"/>
                  <w:color w:val="0F0F0F"/>
                  <w:szCs w:val="24"/>
                  <w:lang w:eastAsia="nl-NL"/>
                </w:rPr>
                <w:t>-</w:t>
              </w:r>
            </w:ins>
          </w:p>
        </w:tc>
      </w:tr>
      <w:tr w:rsidR="006B0975" w:rsidRPr="00C13AFC" w14:paraId="498D1215" w14:textId="77777777" w:rsidTr="003616C8">
        <w:trPr>
          <w:ins w:id="5256" w:author="Arjan" w:date="2013-07-08T16:03:00Z"/>
        </w:trPr>
        <w:tc>
          <w:tcPr>
            <w:tcW w:w="9360" w:type="dxa"/>
            <w:gridSpan w:val="3"/>
            <w:tcBorders>
              <w:top w:val="nil"/>
              <w:left w:val="nil"/>
              <w:bottom w:val="nil"/>
              <w:right w:val="nil"/>
            </w:tcBorders>
          </w:tcPr>
          <w:p w14:paraId="35243835" w14:textId="77777777" w:rsidR="006B0975" w:rsidRPr="00C13AFC" w:rsidRDefault="006B0975" w:rsidP="003616C8">
            <w:pPr>
              <w:widowControl w:val="0"/>
              <w:autoSpaceDE w:val="0"/>
              <w:autoSpaceDN w:val="0"/>
              <w:adjustRightInd w:val="0"/>
              <w:spacing w:after="0" w:line="240" w:lineRule="auto"/>
              <w:rPr>
                <w:ins w:id="5257" w:author="Arjan" w:date="2013-07-08T16:03:00Z"/>
                <w:rFonts w:eastAsia="Times New Roman" w:cs="Arial"/>
                <w:color w:val="0F0F0F"/>
                <w:szCs w:val="24"/>
                <w:lang w:eastAsia="nl-NL"/>
              </w:rPr>
            </w:pPr>
            <w:ins w:id="5258" w:author="Arjan" w:date="2013-07-08T16:03:00Z">
              <w:r w:rsidRPr="00C13AFC">
                <w:rPr>
                  <w:rFonts w:eastAsia="Times New Roman" w:cs="Arial"/>
                  <w:b/>
                  <w:color w:val="0F0F0F"/>
                  <w:szCs w:val="24"/>
                  <w:lang w:eastAsia="nl-NL"/>
                </w:rPr>
                <w:t>Toelichting</w:t>
              </w:r>
            </w:ins>
          </w:p>
        </w:tc>
      </w:tr>
      <w:tr w:rsidR="006B0975" w:rsidRPr="00AE1A91" w14:paraId="29768D0B" w14:textId="77777777" w:rsidTr="003616C8">
        <w:trPr>
          <w:ins w:id="5259" w:author="Arjan" w:date="2013-07-08T16:03:00Z"/>
        </w:trPr>
        <w:tc>
          <w:tcPr>
            <w:tcW w:w="450" w:type="dxa"/>
            <w:tcBorders>
              <w:top w:val="nil"/>
              <w:left w:val="nil"/>
              <w:bottom w:val="nil"/>
              <w:right w:val="nil"/>
            </w:tcBorders>
          </w:tcPr>
          <w:p w14:paraId="43FB9EBF" w14:textId="77777777" w:rsidR="006B0975" w:rsidRPr="00C13AFC" w:rsidRDefault="006B0975" w:rsidP="003616C8">
            <w:pPr>
              <w:widowControl w:val="0"/>
              <w:autoSpaceDE w:val="0"/>
              <w:autoSpaceDN w:val="0"/>
              <w:adjustRightInd w:val="0"/>
              <w:spacing w:after="0" w:line="240" w:lineRule="auto"/>
              <w:rPr>
                <w:ins w:id="5260" w:author="Arjan" w:date="2013-07-08T16:03:00Z"/>
                <w:rFonts w:eastAsia="Times New Roman" w:cs="Arial"/>
                <w:b/>
                <w:color w:val="0F0F0F"/>
                <w:szCs w:val="24"/>
                <w:lang w:eastAsia="nl-NL"/>
              </w:rPr>
            </w:pPr>
          </w:p>
        </w:tc>
        <w:tc>
          <w:tcPr>
            <w:tcW w:w="8910" w:type="dxa"/>
            <w:gridSpan w:val="2"/>
            <w:tcBorders>
              <w:top w:val="nil"/>
              <w:left w:val="nil"/>
              <w:bottom w:val="nil"/>
              <w:right w:val="nil"/>
            </w:tcBorders>
          </w:tcPr>
          <w:p w14:paraId="2705ED8A" w14:textId="77777777" w:rsidR="006B0975" w:rsidRPr="00DD0F4F" w:rsidRDefault="006B0975" w:rsidP="006B0975">
            <w:pPr>
              <w:widowControl w:val="0"/>
              <w:autoSpaceDE w:val="0"/>
              <w:autoSpaceDN w:val="0"/>
              <w:adjustRightInd w:val="0"/>
              <w:spacing w:after="0" w:line="240" w:lineRule="auto"/>
              <w:rPr>
                <w:ins w:id="5261" w:author="Arjan" w:date="2013-07-08T16:03:00Z"/>
                <w:rFonts w:eastAsia="Times New Roman" w:cs="Arial"/>
                <w:color w:val="0F0F0F"/>
                <w:szCs w:val="24"/>
                <w:lang w:val="nl-NL" w:eastAsia="nl-NL"/>
              </w:rPr>
            </w:pPr>
            <w:ins w:id="5262" w:author="Arjan" w:date="2013-07-08T16:03:00Z">
              <w:r w:rsidRPr="00DD0F4F">
                <w:rPr>
                  <w:rFonts w:eastAsia="Times New Roman" w:cs="Arial"/>
                  <w:color w:val="0F0F0F"/>
                  <w:szCs w:val="24"/>
                  <w:lang w:val="nl-NL" w:eastAsia="nl-NL"/>
                </w:rPr>
                <w:t xml:space="preserve">Het betreft hier de eigenaar van de catalogus conform de ZTC waarvan het </w:t>
              </w:r>
            </w:ins>
            <w:ins w:id="5263" w:author="Arjan" w:date="2013-07-08T16:04:00Z">
              <w:r w:rsidRPr="00DD0F4F">
                <w:rPr>
                  <w:rFonts w:eastAsia="Times New Roman" w:cs="Arial"/>
                  <w:color w:val="0F0F0F"/>
                  <w:szCs w:val="24"/>
                  <w:lang w:val="nl-NL" w:eastAsia="nl-NL"/>
                </w:rPr>
                <w:t>informatieobject</w:t>
              </w:r>
            </w:ins>
            <w:ins w:id="5264" w:author="Arjan" w:date="2013-07-08T16:03:00Z">
              <w:r w:rsidRPr="00DD0F4F">
                <w:rPr>
                  <w:rFonts w:eastAsia="Times New Roman" w:cs="Arial"/>
                  <w:color w:val="0F0F0F"/>
                  <w:szCs w:val="24"/>
                  <w:lang w:val="nl-NL" w:eastAsia="nl-NL"/>
                </w:rPr>
                <w:t xml:space="preserve">type deel uit maakt. </w:t>
              </w:r>
            </w:ins>
          </w:p>
        </w:tc>
      </w:tr>
    </w:tbl>
    <w:p w14:paraId="440DA488" w14:textId="77777777" w:rsidR="006B0975" w:rsidRPr="00DD0F4F" w:rsidRDefault="006B0975" w:rsidP="005D4C64">
      <w:pPr>
        <w:rPr>
          <w:ins w:id="5265" w:author="Arjan" w:date="2013-07-08T15:42:00Z"/>
          <w:lang w:val="nl-NL"/>
        </w:rPr>
      </w:pPr>
    </w:p>
    <w:p w14:paraId="5A6DBE76" w14:textId="77777777" w:rsidR="005D4C64" w:rsidRPr="00DD0F4F" w:rsidRDefault="005D4C64" w:rsidP="0044638F">
      <w:pPr>
        <w:rPr>
          <w:lang w:val="nl-NL"/>
        </w:rPr>
      </w:pPr>
    </w:p>
    <w:p w14:paraId="3F309287" w14:textId="77777777" w:rsidR="00B16C6E" w:rsidRDefault="00C34301" w:rsidP="00B16C6E">
      <w:pPr>
        <w:pStyle w:val="Kop3"/>
      </w:pPr>
      <w:bookmarkStart w:id="5266" w:name="_Toc517094705"/>
      <w:r>
        <w:t>I</w:t>
      </w:r>
      <w:r w:rsidR="00910CBE">
        <w:t>nformatieobjecttype-omschrijving generiek</w:t>
      </w:r>
      <w:bookmarkEnd w:id="5266"/>
    </w:p>
    <w:p w14:paraId="457220D5" w14:textId="77777777" w:rsidR="00B16C6E" w:rsidRPr="00DD0F4F" w:rsidRDefault="00B16C6E" w:rsidP="0044638F">
      <w:pPr>
        <w:rPr>
          <w:lang w:val="nl-NL"/>
        </w:rPr>
      </w:pPr>
      <w:r w:rsidRPr="00DD0F4F">
        <w:rPr>
          <w:lang w:val="nl-NL"/>
        </w:rPr>
        <w:t>De waarden die deze attribuutsoort kan hebben zijn vastgelegd in een waardenlijst. Deze hebben we geëvalueerd op evenwichtigheid, abstractieniveau, volledigheid e.d. Basis daarvoor vormen de documenttypen die opgenomen zijn in de recentelijk vastgestelde NEN-norm 2084. De daarin onderscheiden documenttypen hebben we overgenomen. Dit betreft een waardenset aan documenttypen</w:t>
      </w:r>
      <w:r w:rsidR="00934EE7" w:rsidRPr="00DD0F4F">
        <w:rPr>
          <w:lang w:val="nl-NL"/>
        </w:rPr>
        <w:t xml:space="preserve"> die</w:t>
      </w:r>
      <w:r w:rsidRPr="00DD0F4F">
        <w:rPr>
          <w:lang w:val="nl-NL"/>
        </w:rPr>
        <w:t xml:space="preserve"> </w:t>
      </w:r>
      <w:r w:rsidR="00B65857" w:rsidRPr="00DD0F4F">
        <w:rPr>
          <w:lang w:val="nl-NL"/>
        </w:rPr>
        <w:t xml:space="preserve">domeinoverstijgend </w:t>
      </w:r>
      <w:r w:rsidR="005B3891" w:rsidRPr="00DD0F4F">
        <w:rPr>
          <w:lang w:val="nl-NL"/>
        </w:rPr>
        <w:t xml:space="preserve">en </w:t>
      </w:r>
      <w:r w:rsidRPr="00DD0F4F">
        <w:rPr>
          <w:lang w:val="nl-NL"/>
        </w:rPr>
        <w:t>op landelijk niveau</w:t>
      </w:r>
      <w:r w:rsidR="005B3891" w:rsidRPr="00DD0F4F">
        <w:rPr>
          <w:lang w:val="nl-NL"/>
        </w:rPr>
        <w:t xml:space="preserve"> van toepassing</w:t>
      </w:r>
      <w:r w:rsidR="00934EE7" w:rsidRPr="00DD0F4F">
        <w:rPr>
          <w:lang w:val="nl-NL"/>
        </w:rPr>
        <w:t xml:space="preserve"> zijn</w:t>
      </w:r>
      <w:r w:rsidRPr="00DD0F4F">
        <w:rPr>
          <w:lang w:val="nl-NL"/>
        </w:rPr>
        <w:t xml:space="preserve">. Deze hebben we waar zinvol aangevuld met documenttypen die landelijk voor </w:t>
      </w:r>
      <w:r w:rsidR="00B65857" w:rsidRPr="00DD0F4F">
        <w:rPr>
          <w:lang w:val="nl-NL"/>
        </w:rPr>
        <w:t>het domein</w:t>
      </w:r>
      <w:r w:rsidRPr="00DD0F4F">
        <w:rPr>
          <w:lang w:val="nl-NL"/>
        </w:rPr>
        <w:t xml:space="preserve"> overheid relevant zijn. </w:t>
      </w:r>
      <w:r w:rsidR="00934EE7" w:rsidRPr="00DD0F4F">
        <w:rPr>
          <w:lang w:val="nl-NL"/>
        </w:rPr>
        <w:t>Documenttypen voor speci</w:t>
      </w:r>
      <w:r w:rsidRPr="00DD0F4F">
        <w:rPr>
          <w:lang w:val="nl-NL"/>
        </w:rPr>
        <w:t>fieke</w:t>
      </w:r>
      <w:r w:rsidR="00B65857" w:rsidRPr="00DD0F4F">
        <w:rPr>
          <w:lang w:val="nl-NL"/>
        </w:rPr>
        <w:t>re</w:t>
      </w:r>
      <w:r w:rsidRPr="00DD0F4F">
        <w:rPr>
          <w:lang w:val="nl-NL"/>
        </w:rPr>
        <w:t xml:space="preserve"> </w:t>
      </w:r>
      <w:r w:rsidR="00934EE7" w:rsidRPr="00DD0F4F">
        <w:rPr>
          <w:lang w:val="nl-NL"/>
        </w:rPr>
        <w:t xml:space="preserve">domeinen en voor specifieke </w:t>
      </w:r>
      <w:r w:rsidRPr="00DD0F4F">
        <w:rPr>
          <w:lang w:val="nl-NL"/>
        </w:rPr>
        <w:t>organisaties maken hiervan dus geen deel uit. De nieuwe waardenlijst</w:t>
      </w:r>
      <w:r w:rsidR="00934EE7" w:rsidRPr="00DD0F4F">
        <w:rPr>
          <w:lang w:val="nl-NL"/>
        </w:rPr>
        <w:t xml:space="preserve"> </w:t>
      </w:r>
      <w:r w:rsidR="00574446" w:rsidRPr="00DD0F4F">
        <w:rPr>
          <w:lang w:val="nl-NL"/>
        </w:rPr>
        <w:t>is</w:t>
      </w:r>
      <w:r w:rsidR="00934EE7" w:rsidRPr="00DD0F4F">
        <w:rPr>
          <w:lang w:val="nl-NL"/>
        </w:rPr>
        <w:t xml:space="preserve"> gemodelleerd als een zgn. referentielijst</w:t>
      </w:r>
      <w:r w:rsidR="00574446" w:rsidRPr="00DD0F4F">
        <w:rPr>
          <w:lang w:val="nl-NL"/>
        </w:rPr>
        <w:t xml:space="preserve"> en opgenomen in het informatiemodel van de ZTC 2</w:t>
      </w:r>
      <w:r w:rsidR="00934EE7" w:rsidRPr="00DD0F4F">
        <w:rPr>
          <w:lang w:val="nl-NL"/>
        </w:rPr>
        <w:t>. De waarden in deze waardenlijst vermelden we in bijlage 1</w:t>
      </w:r>
      <w:r w:rsidRPr="00DD0F4F">
        <w:rPr>
          <w:lang w:val="nl-NL"/>
        </w:rPr>
        <w:t>, inclusief de wijzigingen ten opzicht</w:t>
      </w:r>
      <w:r w:rsidR="00934EE7" w:rsidRPr="00DD0F4F">
        <w:rPr>
          <w:lang w:val="nl-NL"/>
        </w:rPr>
        <w:t>e van de bestaande waardenlijst.</w:t>
      </w:r>
    </w:p>
    <w:p w14:paraId="46625269" w14:textId="77777777" w:rsidR="00932A2F" w:rsidRPr="00932A2F" w:rsidRDefault="00DA5D93" w:rsidP="00932A2F">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932A2F">
        <w:rPr>
          <w:rFonts w:ascii="Arial" w:hAnsi="Arial" w:cs="Arial"/>
          <w:sz w:val="20"/>
          <w:szCs w:val="20"/>
          <w:lang w:val="en-AU"/>
        </w:rPr>
        <w:fldChar w:fldCharType="begin" w:fldLock="1"/>
      </w:r>
      <w:r w:rsidR="00932A2F" w:rsidRPr="00932A2F">
        <w:rPr>
          <w:rFonts w:ascii="Arial" w:hAnsi="Arial" w:cs="Arial"/>
          <w:sz w:val="20"/>
          <w:szCs w:val="20"/>
          <w:lang w:val="en-AU"/>
        </w:rPr>
        <w:instrText xml:space="preserve">MERGEFIELD </w:instrText>
      </w:r>
      <w:r w:rsidR="00932A2F" w:rsidRPr="00932A2F">
        <w:rPr>
          <w:rFonts w:ascii="Arial" w:eastAsia="Times New Roman" w:hAnsi="Arial" w:cs="Arial"/>
          <w:b/>
          <w:bCs/>
          <w:color w:val="004080"/>
          <w:sz w:val="24"/>
          <w:szCs w:val="24"/>
        </w:rPr>
        <w:instrText>Att.Stereotype</w:instrText>
      </w:r>
      <w:r w:rsidRPr="00932A2F">
        <w:rPr>
          <w:rFonts w:ascii="Arial" w:hAnsi="Arial" w:cs="Arial"/>
          <w:sz w:val="20"/>
          <w:szCs w:val="20"/>
          <w:lang w:val="en-AU"/>
        </w:rPr>
        <w:fldChar w:fldCharType="separate"/>
      </w:r>
      <w:r w:rsidR="00932A2F" w:rsidRPr="00932A2F">
        <w:rPr>
          <w:rFonts w:ascii="Arial" w:eastAsia="Times New Roman" w:hAnsi="Arial" w:cs="Arial"/>
          <w:b/>
          <w:bCs/>
          <w:color w:val="004080"/>
          <w:sz w:val="24"/>
          <w:szCs w:val="24"/>
        </w:rPr>
        <w:t>«Attribuutsoort»</w:t>
      </w:r>
      <w:r w:rsidRPr="00932A2F">
        <w:rPr>
          <w:rFonts w:ascii="Arial" w:hAnsi="Arial" w:cs="Arial"/>
          <w:sz w:val="20"/>
          <w:szCs w:val="20"/>
          <w:lang w:val="en-AU"/>
        </w:rPr>
        <w:fldChar w:fldCharType="end"/>
      </w:r>
      <w:r w:rsidR="00932A2F" w:rsidRPr="00932A2F">
        <w:rPr>
          <w:rFonts w:ascii="Arial" w:eastAsia="Times New Roman" w:hAnsi="Arial" w:cs="Arial"/>
          <w:b/>
          <w:bCs/>
          <w:color w:val="004080"/>
          <w:sz w:val="24"/>
          <w:szCs w:val="24"/>
        </w:rPr>
        <w:t xml:space="preserve"> </w:t>
      </w:r>
      <w:r w:rsidRPr="00932A2F">
        <w:rPr>
          <w:rFonts w:ascii="Arial" w:eastAsia="Times New Roman" w:hAnsi="Arial" w:cs="Arial"/>
          <w:b/>
          <w:bCs/>
          <w:color w:val="004080"/>
          <w:sz w:val="24"/>
          <w:szCs w:val="24"/>
        </w:rPr>
        <w:fldChar w:fldCharType="begin" w:fldLock="1"/>
      </w:r>
      <w:r w:rsidR="00932A2F" w:rsidRPr="00932A2F">
        <w:rPr>
          <w:rFonts w:ascii="Arial" w:eastAsia="Times New Roman" w:hAnsi="Arial" w:cs="Arial"/>
          <w:b/>
          <w:bCs/>
          <w:color w:val="004080"/>
          <w:sz w:val="24"/>
          <w:szCs w:val="24"/>
        </w:rPr>
        <w:instrText>MERGEFIELD Att.Name</w:instrText>
      </w:r>
      <w:r w:rsidRPr="00932A2F">
        <w:rPr>
          <w:rFonts w:ascii="Arial" w:eastAsia="Times New Roman" w:hAnsi="Arial" w:cs="Arial"/>
          <w:b/>
          <w:bCs/>
          <w:color w:val="004080"/>
          <w:sz w:val="24"/>
          <w:szCs w:val="24"/>
        </w:rPr>
        <w:fldChar w:fldCharType="separate"/>
      </w:r>
      <w:r w:rsidR="00932A2F">
        <w:rPr>
          <w:rFonts w:ascii="Arial" w:eastAsia="Times New Roman" w:hAnsi="Arial" w:cs="Arial"/>
          <w:b/>
          <w:bCs/>
          <w:color w:val="004080"/>
          <w:sz w:val="24"/>
          <w:szCs w:val="24"/>
        </w:rPr>
        <w:t>Informatieobject</w:t>
      </w:r>
      <w:r w:rsidR="00932A2F" w:rsidRPr="00932A2F">
        <w:rPr>
          <w:rFonts w:ascii="Arial" w:eastAsia="Times New Roman" w:hAnsi="Arial" w:cs="Arial"/>
          <w:b/>
          <w:bCs/>
          <w:color w:val="004080"/>
          <w:sz w:val="24"/>
          <w:szCs w:val="24"/>
        </w:rPr>
        <w:t>type-omschrijving generiek</w:t>
      </w:r>
      <w:r w:rsidRPr="00932A2F">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780"/>
        <w:gridCol w:w="5580"/>
      </w:tblGrid>
      <w:tr w:rsidR="00932A2F" w:rsidRPr="00932A2F" w14:paraId="668252CC" w14:textId="77777777">
        <w:trPr>
          <w:trHeight w:val="230"/>
        </w:trPr>
        <w:tc>
          <w:tcPr>
            <w:tcW w:w="3780" w:type="dxa"/>
            <w:tcBorders>
              <w:top w:val="nil"/>
              <w:left w:val="nil"/>
              <w:bottom w:val="nil"/>
              <w:right w:val="nil"/>
            </w:tcBorders>
          </w:tcPr>
          <w:p w14:paraId="4500677A"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Naam attribuutsoort</w:t>
            </w:r>
          </w:p>
        </w:tc>
        <w:tc>
          <w:tcPr>
            <w:tcW w:w="5580" w:type="dxa"/>
            <w:tcBorders>
              <w:top w:val="nil"/>
              <w:left w:val="nil"/>
              <w:bottom w:val="nil"/>
              <w:right w:val="nil"/>
            </w:tcBorders>
          </w:tcPr>
          <w:p w14:paraId="3B8E8B49" w14:textId="77777777" w:rsidR="00932A2F" w:rsidRPr="00932A2F" w:rsidRDefault="00DA5D93"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hAnsi="Arial" w:cs="Arial"/>
                <w:sz w:val="20"/>
                <w:szCs w:val="20"/>
                <w:lang w:val="en-AU"/>
              </w:rPr>
              <w:fldChar w:fldCharType="begin" w:fldLock="1"/>
            </w:r>
            <w:r w:rsidR="00932A2F" w:rsidRPr="00932A2F">
              <w:rPr>
                <w:rFonts w:ascii="Arial" w:hAnsi="Arial" w:cs="Arial"/>
                <w:sz w:val="20"/>
                <w:szCs w:val="20"/>
                <w:lang w:val="en-AU"/>
              </w:rPr>
              <w:instrText xml:space="preserve">MERGEFIELD </w:instrText>
            </w:r>
            <w:r w:rsidR="00932A2F" w:rsidRPr="00932A2F">
              <w:rPr>
                <w:rFonts w:ascii="Arial" w:eastAsia="Times New Roman" w:hAnsi="Arial" w:cs="Arial"/>
                <w:color w:val="000000"/>
                <w:sz w:val="20"/>
                <w:szCs w:val="20"/>
              </w:rPr>
              <w:instrText>Att.Name</w:instrText>
            </w:r>
            <w:r w:rsidRPr="00932A2F">
              <w:rPr>
                <w:rFonts w:ascii="Arial" w:hAnsi="Arial" w:cs="Arial"/>
                <w:sz w:val="20"/>
                <w:szCs w:val="20"/>
                <w:lang w:val="en-AU"/>
              </w:rPr>
              <w:fldChar w:fldCharType="separate"/>
            </w:r>
            <w:del w:id="5267" w:author="Arjan" w:date="2013-07-02T13:02:00Z">
              <w:r w:rsidR="00932A2F" w:rsidRPr="00932A2F" w:rsidDel="00932A2F">
                <w:rPr>
                  <w:rFonts w:ascii="Arial" w:eastAsia="Times New Roman" w:hAnsi="Arial" w:cs="Arial"/>
                  <w:color w:val="000000"/>
                  <w:sz w:val="20"/>
                  <w:szCs w:val="20"/>
                </w:rPr>
                <w:delText>Document</w:delText>
              </w:r>
            </w:del>
            <w:ins w:id="5268" w:author="Arjan" w:date="2013-07-02T13:02:00Z">
              <w:r w:rsidR="00932A2F">
                <w:rPr>
                  <w:rFonts w:ascii="Arial" w:eastAsia="Times New Roman" w:hAnsi="Arial" w:cs="Arial"/>
                  <w:color w:val="000000"/>
                  <w:sz w:val="20"/>
                  <w:szCs w:val="20"/>
                </w:rPr>
                <w:t>Informatieobject</w:t>
              </w:r>
            </w:ins>
            <w:r w:rsidR="00932A2F" w:rsidRPr="00932A2F">
              <w:rPr>
                <w:rFonts w:ascii="Arial" w:eastAsia="Times New Roman" w:hAnsi="Arial" w:cs="Arial"/>
                <w:color w:val="000000"/>
                <w:sz w:val="20"/>
                <w:szCs w:val="20"/>
              </w:rPr>
              <w:t>type-omschrijving generiek</w:t>
            </w:r>
            <w:r w:rsidRPr="00932A2F">
              <w:rPr>
                <w:rFonts w:ascii="Arial" w:hAnsi="Arial" w:cs="Arial"/>
                <w:sz w:val="20"/>
                <w:szCs w:val="20"/>
                <w:lang w:val="en-AU"/>
              </w:rPr>
              <w:fldChar w:fldCharType="end"/>
            </w:r>
          </w:p>
        </w:tc>
      </w:tr>
      <w:tr w:rsidR="00932A2F" w:rsidRPr="00932A2F" w14:paraId="066C03F3" w14:textId="77777777">
        <w:tc>
          <w:tcPr>
            <w:tcW w:w="3780" w:type="dxa"/>
            <w:tcBorders>
              <w:top w:val="nil"/>
              <w:left w:val="nil"/>
              <w:bottom w:val="nil"/>
              <w:right w:val="nil"/>
            </w:tcBorders>
          </w:tcPr>
          <w:p w14:paraId="30AF4FCD"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0953055"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14:paraId="0B2985B2" w14:textId="77777777">
        <w:tc>
          <w:tcPr>
            <w:tcW w:w="3780" w:type="dxa"/>
            <w:tcBorders>
              <w:top w:val="nil"/>
              <w:left w:val="nil"/>
              <w:bottom w:val="nil"/>
              <w:right w:val="nil"/>
            </w:tcBorders>
          </w:tcPr>
          <w:p w14:paraId="78E0374C"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4CB65D63"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KING</w:t>
            </w:r>
          </w:p>
        </w:tc>
      </w:tr>
      <w:tr w:rsidR="00932A2F" w:rsidRPr="00932A2F" w14:paraId="656D6A7F" w14:textId="77777777">
        <w:tc>
          <w:tcPr>
            <w:tcW w:w="3780" w:type="dxa"/>
            <w:tcBorders>
              <w:top w:val="nil"/>
              <w:left w:val="nil"/>
              <w:bottom w:val="nil"/>
              <w:right w:val="nil"/>
            </w:tcBorders>
          </w:tcPr>
          <w:p w14:paraId="52FAB243"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695A1CF"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14:paraId="11FE4EEF" w14:textId="77777777">
        <w:tc>
          <w:tcPr>
            <w:tcW w:w="3780" w:type="dxa"/>
            <w:tcBorders>
              <w:top w:val="nil"/>
              <w:left w:val="nil"/>
              <w:bottom w:val="nil"/>
              <w:right w:val="nil"/>
            </w:tcBorders>
          </w:tcPr>
          <w:p w14:paraId="319B8459"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363107A0"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14:paraId="02200309" w14:textId="77777777">
        <w:tc>
          <w:tcPr>
            <w:tcW w:w="3780" w:type="dxa"/>
            <w:tcBorders>
              <w:top w:val="nil"/>
              <w:left w:val="nil"/>
              <w:bottom w:val="nil"/>
              <w:right w:val="nil"/>
            </w:tcBorders>
          </w:tcPr>
          <w:p w14:paraId="6426D713"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115F335"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14:paraId="61CD7450" w14:textId="77777777">
        <w:tc>
          <w:tcPr>
            <w:tcW w:w="3780" w:type="dxa"/>
            <w:tcBorders>
              <w:top w:val="nil"/>
              <w:left w:val="nil"/>
              <w:bottom w:val="nil"/>
              <w:right w:val="nil"/>
            </w:tcBorders>
          </w:tcPr>
          <w:p w14:paraId="21212E63"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10FD55B3" w14:textId="77777777" w:rsidR="00932A2F" w:rsidRPr="00932A2F" w:rsidRDefault="00DA5D93"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hAnsi="Arial" w:cs="Arial"/>
                <w:sz w:val="20"/>
                <w:szCs w:val="20"/>
                <w:lang w:val="en-AU"/>
              </w:rPr>
              <w:fldChar w:fldCharType="begin" w:fldLock="1"/>
            </w:r>
            <w:r w:rsidR="00932A2F" w:rsidRPr="00932A2F">
              <w:rPr>
                <w:rFonts w:ascii="Arial" w:hAnsi="Arial" w:cs="Arial"/>
                <w:sz w:val="20"/>
                <w:szCs w:val="20"/>
                <w:lang w:val="en-AU"/>
              </w:rPr>
              <w:instrText xml:space="preserve">MERGEFIELD </w:instrText>
            </w:r>
            <w:r w:rsidR="00932A2F" w:rsidRPr="00932A2F">
              <w:rPr>
                <w:rFonts w:ascii="Arial" w:eastAsia="Times New Roman" w:hAnsi="Arial" w:cs="Arial"/>
                <w:color w:val="000000"/>
                <w:sz w:val="20"/>
                <w:szCs w:val="20"/>
              </w:rPr>
              <w:instrText>Att.Alias</w:instrText>
            </w:r>
            <w:r w:rsidRPr="00932A2F">
              <w:rPr>
                <w:rFonts w:ascii="Arial" w:hAnsi="Arial" w:cs="Arial"/>
                <w:sz w:val="20"/>
                <w:szCs w:val="20"/>
                <w:lang w:val="en-AU"/>
              </w:rPr>
              <w:fldChar w:fldCharType="separate"/>
            </w:r>
            <w:r w:rsidR="00932A2F" w:rsidRPr="00932A2F">
              <w:rPr>
                <w:rFonts w:ascii="Arial" w:eastAsia="Times New Roman" w:hAnsi="Arial" w:cs="Arial"/>
                <w:color w:val="000000"/>
                <w:sz w:val="20"/>
                <w:szCs w:val="20"/>
              </w:rPr>
              <w:t>omschrijvingGeneriek</w:t>
            </w:r>
            <w:r w:rsidRPr="00932A2F">
              <w:rPr>
                <w:rFonts w:ascii="Arial" w:hAnsi="Arial" w:cs="Arial"/>
                <w:sz w:val="20"/>
                <w:szCs w:val="20"/>
                <w:lang w:val="en-AU"/>
              </w:rPr>
              <w:fldChar w:fldCharType="end"/>
            </w:r>
          </w:p>
        </w:tc>
      </w:tr>
      <w:tr w:rsidR="00932A2F" w:rsidRPr="00932A2F" w14:paraId="47599BCB" w14:textId="77777777">
        <w:tc>
          <w:tcPr>
            <w:tcW w:w="3780" w:type="dxa"/>
            <w:tcBorders>
              <w:top w:val="nil"/>
              <w:left w:val="nil"/>
              <w:bottom w:val="nil"/>
              <w:right w:val="nil"/>
            </w:tcBorders>
          </w:tcPr>
          <w:p w14:paraId="21F41B6C"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CCCC977"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AE1A91" w14:paraId="65DC4E41" w14:textId="77777777">
        <w:tc>
          <w:tcPr>
            <w:tcW w:w="3780" w:type="dxa"/>
            <w:tcBorders>
              <w:top w:val="nil"/>
              <w:left w:val="nil"/>
              <w:bottom w:val="nil"/>
              <w:right w:val="nil"/>
            </w:tcBorders>
          </w:tcPr>
          <w:p w14:paraId="53BA921D"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3784346F" w14:textId="77777777" w:rsidR="00932A2F" w:rsidRPr="00DD0F4F" w:rsidRDefault="00DA5D93" w:rsidP="00932A2F">
            <w:pPr>
              <w:autoSpaceDE w:val="0"/>
              <w:autoSpaceDN w:val="0"/>
              <w:adjustRightInd w:val="0"/>
              <w:spacing w:after="0" w:line="240" w:lineRule="auto"/>
              <w:rPr>
                <w:rFonts w:ascii="Arial" w:eastAsia="Times New Roman" w:hAnsi="Arial" w:cs="Arial"/>
                <w:color w:val="000000"/>
                <w:sz w:val="20"/>
                <w:szCs w:val="20"/>
                <w:lang w:val="nl-NL"/>
              </w:rPr>
            </w:pPr>
            <w:r w:rsidRPr="00932A2F">
              <w:rPr>
                <w:rFonts w:ascii="Arial" w:hAnsi="Arial" w:cs="Arial"/>
                <w:sz w:val="20"/>
                <w:szCs w:val="20"/>
                <w:lang w:val="en-AU"/>
              </w:rPr>
              <w:fldChar w:fldCharType="begin" w:fldLock="1"/>
            </w:r>
            <w:r w:rsidR="00932A2F" w:rsidRPr="00DD0F4F">
              <w:rPr>
                <w:rFonts w:ascii="Arial" w:hAnsi="Arial" w:cs="Arial"/>
                <w:sz w:val="20"/>
                <w:szCs w:val="20"/>
                <w:lang w:val="nl-NL"/>
              </w:rPr>
              <w:instrText xml:space="preserve">MERGEFIELD </w:instrText>
            </w:r>
            <w:r w:rsidR="00932A2F" w:rsidRPr="00DD0F4F">
              <w:rPr>
                <w:rFonts w:ascii="Arial" w:eastAsia="Times New Roman" w:hAnsi="Arial" w:cs="Arial"/>
                <w:color w:val="000000"/>
                <w:sz w:val="20"/>
                <w:szCs w:val="20"/>
                <w:lang w:val="nl-NL"/>
              </w:rPr>
              <w:instrText>Att.Notes</w:instrText>
            </w:r>
            <w:r w:rsidRPr="00932A2F">
              <w:rPr>
                <w:rFonts w:ascii="Arial" w:hAnsi="Arial" w:cs="Arial"/>
                <w:sz w:val="20"/>
                <w:szCs w:val="20"/>
                <w:lang w:val="en-AU"/>
              </w:rPr>
              <w:fldChar w:fldCharType="end"/>
            </w:r>
            <w:r w:rsidR="00932A2F" w:rsidRPr="00DD0F4F">
              <w:rPr>
                <w:rFonts w:ascii="Arial" w:eastAsia="Times New Roman" w:hAnsi="Arial" w:cs="Arial"/>
                <w:color w:val="610E6A"/>
                <w:sz w:val="20"/>
                <w:szCs w:val="20"/>
                <w:lang w:val="nl-NL"/>
              </w:rPr>
              <w:t xml:space="preserve">Algemeen gehanteerde omschrijving van het </w:t>
            </w:r>
            <w:del w:id="5269" w:author="Arjan" w:date="2013-07-02T13:02:00Z">
              <w:r w:rsidR="00932A2F" w:rsidRPr="00DD0F4F" w:rsidDel="00932A2F">
                <w:rPr>
                  <w:rFonts w:ascii="Arial" w:eastAsia="Times New Roman" w:hAnsi="Arial" w:cs="Arial"/>
                  <w:color w:val="610E6A"/>
                  <w:sz w:val="20"/>
                  <w:szCs w:val="20"/>
                  <w:lang w:val="nl-NL"/>
                </w:rPr>
                <w:delText>DOCUMENT</w:delText>
              </w:r>
            </w:del>
            <w:ins w:id="5270" w:author="Arjan" w:date="2013-07-02T13:02:00Z">
              <w:r w:rsidR="00932A2F" w:rsidRPr="00DD0F4F">
                <w:rPr>
                  <w:rFonts w:ascii="Arial" w:eastAsia="Times New Roman" w:hAnsi="Arial" w:cs="Arial"/>
                  <w:color w:val="610E6A"/>
                  <w:sz w:val="20"/>
                  <w:szCs w:val="20"/>
                  <w:lang w:val="nl-NL"/>
                </w:rPr>
                <w:t>INFORMATIEOBJECT</w:t>
              </w:r>
            </w:ins>
            <w:r w:rsidR="00932A2F" w:rsidRPr="00DD0F4F">
              <w:rPr>
                <w:rFonts w:ascii="Arial" w:eastAsia="Times New Roman" w:hAnsi="Arial" w:cs="Arial"/>
                <w:color w:val="610E6A"/>
                <w:sz w:val="20"/>
                <w:szCs w:val="20"/>
                <w:lang w:val="nl-NL"/>
              </w:rPr>
              <w:t>TYPE</w:t>
            </w:r>
          </w:p>
        </w:tc>
      </w:tr>
      <w:tr w:rsidR="00932A2F" w:rsidRPr="00AE1A91" w14:paraId="24FB0BF6" w14:textId="77777777">
        <w:trPr>
          <w:trHeight w:val="230"/>
        </w:trPr>
        <w:tc>
          <w:tcPr>
            <w:tcW w:w="3780" w:type="dxa"/>
            <w:tcBorders>
              <w:top w:val="nil"/>
              <w:left w:val="nil"/>
              <w:bottom w:val="nil"/>
              <w:right w:val="nil"/>
            </w:tcBorders>
          </w:tcPr>
          <w:p w14:paraId="4FB2FBD7" w14:textId="77777777" w:rsidR="00932A2F" w:rsidRPr="00DD0F4F" w:rsidRDefault="00932A2F" w:rsidP="00932A2F">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207433FC" w14:textId="77777777" w:rsidR="00932A2F" w:rsidRPr="00DD0F4F" w:rsidRDefault="00932A2F" w:rsidP="00932A2F">
            <w:pPr>
              <w:autoSpaceDE w:val="0"/>
              <w:autoSpaceDN w:val="0"/>
              <w:adjustRightInd w:val="0"/>
              <w:spacing w:after="0" w:line="240" w:lineRule="auto"/>
              <w:rPr>
                <w:rFonts w:ascii="Arial" w:eastAsia="Times New Roman" w:hAnsi="Arial" w:cs="Arial"/>
                <w:color w:val="000000"/>
                <w:sz w:val="20"/>
                <w:szCs w:val="20"/>
                <w:lang w:val="nl-NL"/>
              </w:rPr>
            </w:pPr>
          </w:p>
        </w:tc>
      </w:tr>
      <w:tr w:rsidR="00932A2F" w:rsidRPr="00932A2F" w14:paraId="31ED276F" w14:textId="77777777">
        <w:trPr>
          <w:trHeight w:val="230"/>
        </w:trPr>
        <w:tc>
          <w:tcPr>
            <w:tcW w:w="3780" w:type="dxa"/>
            <w:tcBorders>
              <w:top w:val="nil"/>
              <w:left w:val="nil"/>
              <w:bottom w:val="nil"/>
              <w:right w:val="nil"/>
            </w:tcBorders>
          </w:tcPr>
          <w:p w14:paraId="4E06A5CC"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70135D3F"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 xml:space="preserve">KING </w:t>
            </w:r>
          </w:p>
        </w:tc>
      </w:tr>
      <w:tr w:rsidR="00932A2F" w:rsidRPr="00932A2F" w14:paraId="4179277E" w14:textId="77777777">
        <w:tc>
          <w:tcPr>
            <w:tcW w:w="3780" w:type="dxa"/>
            <w:tcBorders>
              <w:top w:val="nil"/>
              <w:left w:val="nil"/>
              <w:bottom w:val="nil"/>
              <w:right w:val="nil"/>
            </w:tcBorders>
          </w:tcPr>
          <w:p w14:paraId="720E9660"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4ABE4E6"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14:paraId="2D59A440" w14:textId="77777777">
        <w:tc>
          <w:tcPr>
            <w:tcW w:w="3780" w:type="dxa"/>
            <w:tcBorders>
              <w:top w:val="nil"/>
              <w:left w:val="nil"/>
              <w:bottom w:val="nil"/>
              <w:right w:val="nil"/>
            </w:tcBorders>
          </w:tcPr>
          <w:p w14:paraId="5FECE1BE"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1D9D0F1E"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1 juni 2008</w:t>
            </w:r>
          </w:p>
        </w:tc>
      </w:tr>
      <w:tr w:rsidR="00932A2F" w:rsidRPr="00932A2F" w14:paraId="5EC7C36F" w14:textId="77777777">
        <w:tc>
          <w:tcPr>
            <w:tcW w:w="3780" w:type="dxa"/>
            <w:tcBorders>
              <w:top w:val="nil"/>
              <w:left w:val="nil"/>
              <w:bottom w:val="nil"/>
              <w:right w:val="nil"/>
            </w:tcBorders>
          </w:tcPr>
          <w:p w14:paraId="62FF077C"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CCF10E3"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AE1A91" w14:paraId="12E15633" w14:textId="77777777">
        <w:tc>
          <w:tcPr>
            <w:tcW w:w="3780" w:type="dxa"/>
            <w:tcBorders>
              <w:top w:val="nil"/>
              <w:left w:val="nil"/>
              <w:bottom w:val="nil"/>
              <w:right w:val="nil"/>
            </w:tcBorders>
          </w:tcPr>
          <w:p w14:paraId="30A1539D"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38118328" w14:textId="77777777" w:rsidR="00932A2F" w:rsidRPr="00DD0F4F" w:rsidRDefault="00932A2F" w:rsidP="000E349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gaat hier om een korte omschrijving van de </w:t>
            </w:r>
            <w:ins w:id="5271" w:author="Arjan" w:date="2013-07-02T13:04:00Z">
              <w:r w:rsidRPr="00DD0F4F">
                <w:rPr>
                  <w:rFonts w:ascii="Arial" w:eastAsia="Times New Roman" w:hAnsi="Arial" w:cs="Arial"/>
                  <w:color w:val="000000"/>
                  <w:sz w:val="20"/>
                  <w:szCs w:val="20"/>
                  <w:lang w:val="nl-NL"/>
                </w:rPr>
                <w:t xml:space="preserve">typering van INFORMATIEOBJECTen naar hun </w:t>
              </w:r>
            </w:ins>
            <w:r w:rsidRPr="00DD0F4F">
              <w:rPr>
                <w:rFonts w:ascii="Arial" w:eastAsia="Times New Roman" w:hAnsi="Arial" w:cs="Arial"/>
                <w:color w:val="000000"/>
                <w:sz w:val="20"/>
                <w:szCs w:val="20"/>
                <w:lang w:val="nl-NL"/>
              </w:rPr>
              <w:t>aard</w:t>
            </w:r>
            <w:del w:id="5272" w:author="Arjan" w:date="2013-07-02T13:04:00Z">
              <w:r w:rsidRPr="00DD0F4F" w:rsidDel="00932A2F">
                <w:rPr>
                  <w:rFonts w:ascii="Arial" w:eastAsia="Times New Roman" w:hAnsi="Arial" w:cs="Arial"/>
                  <w:color w:val="000000"/>
                  <w:sz w:val="20"/>
                  <w:szCs w:val="20"/>
                  <w:lang w:val="nl-NL"/>
                </w:rPr>
                <w:delText xml:space="preserve"> van een document</w:delText>
              </w:r>
            </w:del>
            <w:r w:rsidRPr="00DD0F4F">
              <w:rPr>
                <w:rFonts w:ascii="Arial" w:eastAsia="Times New Roman" w:hAnsi="Arial" w:cs="Arial"/>
                <w:color w:val="000000"/>
                <w:sz w:val="20"/>
                <w:szCs w:val="20"/>
                <w:lang w:val="nl-NL"/>
              </w:rPr>
              <w:t>, ook wel document</w:t>
            </w:r>
            <w:del w:id="5273" w:author="Arjan" w:date="2013-07-02T13:04:00Z">
              <w:r w:rsidRPr="00DD0F4F" w:rsidDel="00932A2F">
                <w:rPr>
                  <w:rFonts w:ascii="Arial" w:eastAsia="Times New Roman" w:hAnsi="Arial" w:cs="Arial"/>
                  <w:color w:val="000000"/>
                  <w:sz w:val="20"/>
                  <w:szCs w:val="20"/>
                  <w:lang w:val="nl-NL"/>
                </w:rPr>
                <w:delText>naam</w:delText>
              </w:r>
            </w:del>
            <w:ins w:id="5274" w:author="Arjan" w:date="2013-07-02T13:04:00Z">
              <w:r w:rsidRPr="00DD0F4F">
                <w:rPr>
                  <w:rFonts w:ascii="Arial" w:eastAsia="Times New Roman" w:hAnsi="Arial" w:cs="Arial"/>
                  <w:color w:val="000000"/>
                  <w:sz w:val="20"/>
                  <w:szCs w:val="20"/>
                  <w:lang w:val="nl-NL"/>
                </w:rPr>
                <w:t>soort</w:t>
              </w:r>
            </w:ins>
            <w:r w:rsidRPr="00DD0F4F">
              <w:rPr>
                <w:rFonts w:ascii="Arial" w:eastAsia="Times New Roman" w:hAnsi="Arial" w:cs="Arial"/>
                <w:color w:val="000000"/>
                <w:sz w:val="20"/>
                <w:szCs w:val="20"/>
                <w:lang w:val="nl-NL"/>
              </w:rPr>
              <w:t xml:space="preserve"> genoemd, zoals deze landelijk wordt toegepast. Deze kan afwijken van de door de zaakbehandelende organisatie(s) gehanteerde </w:t>
            </w:r>
            <w:del w:id="5275" w:author="Arjan" w:date="2013-07-02T13:05:00Z">
              <w:r w:rsidRPr="00DD0F4F" w:rsidDel="00932A2F">
                <w:rPr>
                  <w:rFonts w:ascii="Arial" w:eastAsia="Times New Roman" w:hAnsi="Arial" w:cs="Arial"/>
                  <w:color w:val="000000"/>
                  <w:sz w:val="20"/>
                  <w:szCs w:val="20"/>
                  <w:lang w:val="nl-NL"/>
                </w:rPr>
                <w:delText>naam</w:delText>
              </w:r>
            </w:del>
            <w:ins w:id="5276" w:author="Arjan" w:date="2013-07-02T13:05:00Z">
              <w:r w:rsidRPr="00DD0F4F">
                <w:rPr>
                  <w:rFonts w:ascii="Arial" w:eastAsia="Times New Roman" w:hAnsi="Arial" w:cs="Arial"/>
                  <w:color w:val="000000"/>
                  <w:sz w:val="20"/>
                  <w:szCs w:val="20"/>
                  <w:lang w:val="nl-NL"/>
                </w:rPr>
                <w:t>soort</w:t>
              </w:r>
            </w:ins>
            <w:r w:rsidRPr="00DD0F4F">
              <w:rPr>
                <w:rFonts w:ascii="Arial" w:eastAsia="Times New Roman" w:hAnsi="Arial" w:cs="Arial"/>
                <w:color w:val="000000"/>
                <w:sz w:val="20"/>
                <w:szCs w:val="20"/>
                <w:lang w:val="nl-NL"/>
              </w:rPr>
              <w:t xml:space="preserve">, de </w:t>
            </w:r>
            <w:del w:id="5277" w:author="Arjan" w:date="2013-07-02T13:05:00Z">
              <w:r w:rsidRPr="00DD0F4F" w:rsidDel="00932A2F">
                <w:rPr>
                  <w:rFonts w:ascii="Arial" w:eastAsia="Times New Roman" w:hAnsi="Arial" w:cs="Arial"/>
                  <w:color w:val="000000"/>
                  <w:sz w:val="20"/>
                  <w:szCs w:val="20"/>
                  <w:lang w:val="nl-NL"/>
                </w:rPr>
                <w:delText>Document</w:delText>
              </w:r>
            </w:del>
            <w:ins w:id="5278" w:author="Arjan" w:date="2013-07-02T13:05:00Z">
              <w:r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 xml:space="preserve">type-omschrijving. De </w:t>
            </w:r>
            <w:r w:rsidRPr="00DD0F4F">
              <w:rPr>
                <w:rFonts w:ascii="Arial" w:eastAsia="Times New Roman" w:hAnsi="Arial" w:cs="Arial"/>
                <w:color w:val="000000"/>
                <w:sz w:val="20"/>
                <w:szCs w:val="20"/>
                <w:lang w:val="nl-NL"/>
              </w:rPr>
              <w:lastRenderedPageBreak/>
              <w:t>domeinwaarden</w:t>
            </w:r>
            <w:ins w:id="5279" w:author="Arjan" w:date="2013-07-02T13:05:00Z">
              <w:r w:rsidRPr="00DD0F4F">
                <w:rPr>
                  <w:rFonts w:ascii="Arial" w:eastAsia="Times New Roman" w:hAnsi="Arial" w:cs="Arial"/>
                  <w:color w:val="000000"/>
                  <w:sz w:val="20"/>
                  <w:szCs w:val="20"/>
                  <w:lang w:val="nl-NL"/>
                </w:rPr>
                <w:t xml:space="preserve"> </w:t>
              </w:r>
            </w:ins>
            <w:r w:rsidRPr="00DD0F4F">
              <w:rPr>
                <w:rFonts w:ascii="Arial" w:eastAsia="Times New Roman" w:hAnsi="Arial" w:cs="Arial"/>
                <w:color w:val="000000"/>
                <w:sz w:val="20"/>
                <w:szCs w:val="20"/>
                <w:lang w:val="nl-NL"/>
              </w:rPr>
              <w:t>zijn opgenomen in een</w:t>
            </w:r>
            <w:del w:id="5280" w:author="Arjan" w:date="2013-07-02T13:05:00Z">
              <w:r w:rsidRPr="00DD0F4F" w:rsidDel="000E349E">
                <w:rPr>
                  <w:rFonts w:ascii="Arial" w:eastAsia="Times New Roman" w:hAnsi="Arial" w:cs="Arial"/>
                  <w:color w:val="000000"/>
                  <w:sz w:val="20"/>
                  <w:szCs w:val="20"/>
                  <w:lang w:val="nl-NL"/>
                </w:rPr>
                <w:delText xml:space="preserve"> specifieke tabel. De desbetreffende waarden zijn vermeld in het document 'RGBZ domeintabellen'</w:delText>
              </w:r>
            </w:del>
            <w:ins w:id="5281" w:author="Arjan" w:date="2013-07-02T13:05:00Z">
              <w:r w:rsidR="000E349E" w:rsidRPr="00DD0F4F">
                <w:rPr>
                  <w:rFonts w:ascii="Arial" w:eastAsia="Times New Roman" w:hAnsi="Arial" w:cs="Arial"/>
                  <w:color w:val="000000"/>
                  <w:sz w:val="20"/>
                  <w:szCs w:val="20"/>
                  <w:lang w:val="nl-NL"/>
                </w:rPr>
                <w:t xml:space="preserve">zgn. referentielijst (zie </w:t>
              </w:r>
            </w:ins>
            <w:ins w:id="5282" w:author="Arjan" w:date="2013-07-02T13:06:00Z">
              <w:r w:rsidR="000E349E" w:rsidRPr="00DD0F4F">
                <w:rPr>
                  <w:rFonts w:ascii="Arial" w:eastAsia="Times New Roman" w:hAnsi="Arial" w:cs="Arial"/>
                  <w:color w:val="000000"/>
                  <w:sz w:val="20"/>
                  <w:szCs w:val="20"/>
                  <w:lang w:val="nl-NL"/>
                </w:rPr>
                <w:t>Waardenverzameling)</w:t>
              </w:r>
            </w:ins>
            <w:ins w:id="5283" w:author="Arjan" w:date="2014-01-22T19:29:00Z">
              <w:r w:rsidR="00574446" w:rsidRPr="00DD0F4F">
                <w:rPr>
                  <w:rFonts w:ascii="Arial" w:eastAsia="Times New Roman" w:hAnsi="Arial" w:cs="Arial"/>
                  <w:color w:val="000000"/>
                  <w:sz w:val="20"/>
                  <w:szCs w:val="20"/>
                  <w:lang w:val="nl-NL"/>
                </w:rPr>
                <w:t xml:space="preserve"> als onderdeel van het informatiemodel van de ZTC 2</w:t>
              </w:r>
            </w:ins>
            <w:r w:rsidRPr="00DD0F4F">
              <w:rPr>
                <w:rFonts w:ascii="Arial" w:eastAsia="Times New Roman" w:hAnsi="Arial" w:cs="Arial"/>
                <w:color w:val="000000"/>
                <w:sz w:val="20"/>
                <w:szCs w:val="20"/>
                <w:lang w:val="nl-NL"/>
              </w:rPr>
              <w:t>.</w:t>
            </w:r>
          </w:p>
        </w:tc>
      </w:tr>
      <w:tr w:rsidR="00932A2F" w:rsidRPr="00AE1A91" w14:paraId="3EBA5C54" w14:textId="77777777">
        <w:tc>
          <w:tcPr>
            <w:tcW w:w="3780" w:type="dxa"/>
            <w:tcBorders>
              <w:top w:val="nil"/>
              <w:left w:val="nil"/>
              <w:bottom w:val="nil"/>
              <w:right w:val="nil"/>
            </w:tcBorders>
          </w:tcPr>
          <w:p w14:paraId="69B48CA3" w14:textId="77777777" w:rsidR="00932A2F" w:rsidRPr="00DD0F4F" w:rsidRDefault="00932A2F" w:rsidP="00932A2F">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4E842633" w14:textId="77777777" w:rsidR="00932A2F" w:rsidRPr="00DD0F4F" w:rsidRDefault="00932A2F" w:rsidP="00932A2F">
            <w:pPr>
              <w:autoSpaceDE w:val="0"/>
              <w:autoSpaceDN w:val="0"/>
              <w:adjustRightInd w:val="0"/>
              <w:spacing w:after="0" w:line="240" w:lineRule="auto"/>
              <w:rPr>
                <w:rFonts w:ascii="Arial" w:eastAsia="Times New Roman" w:hAnsi="Arial" w:cs="Arial"/>
                <w:color w:val="000000"/>
                <w:sz w:val="20"/>
                <w:szCs w:val="20"/>
                <w:lang w:val="nl-NL"/>
              </w:rPr>
            </w:pPr>
          </w:p>
        </w:tc>
      </w:tr>
      <w:tr w:rsidR="00932A2F" w:rsidRPr="00932A2F" w14:paraId="3372E4A0" w14:textId="77777777">
        <w:tc>
          <w:tcPr>
            <w:tcW w:w="3780" w:type="dxa"/>
            <w:tcBorders>
              <w:top w:val="nil"/>
              <w:left w:val="nil"/>
              <w:bottom w:val="nil"/>
              <w:right w:val="nil"/>
            </w:tcBorders>
          </w:tcPr>
          <w:p w14:paraId="0E74C847"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31340364"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Formaat:</w:t>
            </w:r>
            <w:r w:rsidRPr="00932A2F">
              <w:rPr>
                <w:rFonts w:ascii="Arial" w:eastAsia="Times New Roman" w:hAnsi="Arial" w:cs="Arial"/>
                <w:color w:val="000000"/>
                <w:sz w:val="20"/>
                <w:szCs w:val="20"/>
              </w:rPr>
              <w:tab/>
              <w:t>AN80</w:t>
            </w:r>
          </w:p>
        </w:tc>
      </w:tr>
      <w:tr w:rsidR="00932A2F" w:rsidRPr="00932A2F" w14:paraId="272ABE54" w14:textId="77777777">
        <w:trPr>
          <w:trHeight w:val="230"/>
        </w:trPr>
        <w:tc>
          <w:tcPr>
            <w:tcW w:w="3780" w:type="dxa"/>
            <w:tcBorders>
              <w:top w:val="nil"/>
              <w:left w:val="nil"/>
              <w:bottom w:val="nil"/>
              <w:right w:val="nil"/>
            </w:tcBorders>
          </w:tcPr>
          <w:p w14:paraId="59B9AB09"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2E35B1A"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14:paraId="3ED88FD6" w14:textId="77777777">
        <w:trPr>
          <w:trHeight w:val="230"/>
        </w:trPr>
        <w:tc>
          <w:tcPr>
            <w:tcW w:w="3780" w:type="dxa"/>
            <w:tcBorders>
              <w:top w:val="nil"/>
              <w:left w:val="nil"/>
              <w:bottom w:val="nil"/>
              <w:right w:val="nil"/>
            </w:tcBorders>
          </w:tcPr>
          <w:p w14:paraId="2DD453BD"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459D4E7B"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del w:id="5284" w:author="Arjan" w:date="2013-07-02T13:01:00Z">
              <w:r w:rsidRPr="00932A2F" w:rsidDel="00932A2F">
                <w:rPr>
                  <w:rFonts w:ascii="Arial" w:eastAsia="Times New Roman" w:hAnsi="Arial" w:cs="Arial"/>
                  <w:color w:val="000000"/>
                  <w:sz w:val="20"/>
                  <w:szCs w:val="20"/>
                </w:rPr>
                <w:delText>zie DTG-tabel.</w:delText>
              </w:r>
            </w:del>
            <w:ins w:id="5285" w:author="Arjan" w:date="2014-01-22T19:29:00Z">
              <w:r w:rsidR="00574446">
                <w:rPr>
                  <w:rFonts w:ascii="Arial" w:eastAsia="Times New Roman" w:hAnsi="Arial" w:cs="Arial"/>
                  <w:color w:val="000000"/>
                  <w:sz w:val="20"/>
                  <w:szCs w:val="20"/>
                </w:rPr>
                <w:t>ZTC .</w:t>
              </w:r>
            </w:ins>
            <w:ins w:id="5286" w:author="Arjan" w:date="2013-07-02T13:01:00Z">
              <w:r w:rsidRPr="009C615C">
                <w:rPr>
                  <w:rFonts w:ascii="Arial" w:hAnsi="Arial" w:cs="Arial"/>
                  <w:sz w:val="20"/>
                  <w:szCs w:val="20"/>
                  <w:lang w:val="en-AU"/>
                </w:rPr>
                <w:t xml:space="preserve"> </w:t>
              </w:r>
              <w:r w:rsidR="00DA5D93" w:rsidRPr="009C615C">
                <w:rPr>
                  <w:rFonts w:ascii="Arial" w:hAnsi="Arial" w:cs="Arial"/>
                  <w:sz w:val="20"/>
                  <w:szCs w:val="20"/>
                  <w:lang w:val="en-AU"/>
                </w:rPr>
                <w:fldChar w:fldCharType="begin" w:fldLock="1"/>
              </w:r>
              <w:r w:rsidRPr="009C615C">
                <w:rPr>
                  <w:rFonts w:ascii="Arial" w:hAnsi="Arial" w:cs="Arial"/>
                  <w:sz w:val="20"/>
                  <w:szCs w:val="20"/>
                  <w:lang w:val="en-AU"/>
                </w:rPr>
                <w:instrText xml:space="preserve">MERGEFIELD </w:instrText>
              </w:r>
              <w:r w:rsidRPr="009C615C">
                <w:rPr>
                  <w:rFonts w:ascii="Arial" w:eastAsia="Times New Roman" w:hAnsi="Arial" w:cs="Arial"/>
                  <w:color w:val="000000"/>
                  <w:sz w:val="20"/>
                  <w:szCs w:val="20"/>
                </w:rPr>
                <w:instrText>Att.Type</w:instrText>
              </w:r>
              <w:r w:rsidR="00DA5D93" w:rsidRPr="009C615C">
                <w:rPr>
                  <w:rFonts w:ascii="Arial" w:hAnsi="Arial" w:cs="Arial"/>
                  <w:sz w:val="20"/>
                  <w:szCs w:val="20"/>
                  <w:lang w:val="en-AU"/>
                </w:rPr>
                <w:fldChar w:fldCharType="separate"/>
              </w:r>
              <w:r w:rsidRPr="009C615C">
                <w:rPr>
                  <w:rFonts w:ascii="Arial" w:eastAsia="Times New Roman" w:hAnsi="Arial" w:cs="Arial"/>
                  <w:color w:val="000000"/>
                  <w:sz w:val="20"/>
                  <w:szCs w:val="20"/>
                </w:rPr>
                <w:t>INFORMATIEOBJECTTYPE-OMSCHRIJVING GENERIEK</w:t>
              </w:r>
              <w:r w:rsidR="00DA5D93" w:rsidRPr="009C615C">
                <w:rPr>
                  <w:rFonts w:ascii="Arial" w:hAnsi="Arial" w:cs="Arial"/>
                  <w:sz w:val="20"/>
                  <w:szCs w:val="20"/>
                  <w:lang w:val="en-AU"/>
                </w:rPr>
                <w:fldChar w:fldCharType="end"/>
              </w:r>
            </w:ins>
          </w:p>
        </w:tc>
      </w:tr>
      <w:tr w:rsidR="00932A2F" w:rsidRPr="00932A2F" w14:paraId="36459C7A" w14:textId="77777777">
        <w:trPr>
          <w:trHeight w:val="215"/>
        </w:trPr>
        <w:tc>
          <w:tcPr>
            <w:tcW w:w="3780" w:type="dxa"/>
            <w:tcBorders>
              <w:top w:val="nil"/>
              <w:left w:val="nil"/>
              <w:bottom w:val="nil"/>
              <w:right w:val="nil"/>
            </w:tcBorders>
          </w:tcPr>
          <w:p w14:paraId="1512E5B4"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102DF85"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14:paraId="3782450F" w14:textId="77777777">
        <w:trPr>
          <w:trHeight w:val="215"/>
        </w:trPr>
        <w:tc>
          <w:tcPr>
            <w:tcW w:w="3780" w:type="dxa"/>
            <w:tcBorders>
              <w:top w:val="nil"/>
              <w:left w:val="nil"/>
              <w:bottom w:val="nil"/>
              <w:right w:val="nil"/>
            </w:tcBorders>
          </w:tcPr>
          <w:p w14:paraId="2790BFC6"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7719E565"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Nee</w:t>
            </w:r>
          </w:p>
        </w:tc>
      </w:tr>
      <w:tr w:rsidR="00932A2F" w:rsidRPr="00932A2F" w14:paraId="004328D2" w14:textId="77777777">
        <w:trPr>
          <w:trHeight w:val="230"/>
        </w:trPr>
        <w:tc>
          <w:tcPr>
            <w:tcW w:w="3780" w:type="dxa"/>
            <w:tcBorders>
              <w:top w:val="nil"/>
              <w:left w:val="nil"/>
              <w:bottom w:val="nil"/>
              <w:right w:val="nil"/>
            </w:tcBorders>
          </w:tcPr>
          <w:p w14:paraId="1BA0238C"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9807631"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14:paraId="2409FC52" w14:textId="77777777">
        <w:trPr>
          <w:trHeight w:val="230"/>
        </w:trPr>
        <w:tc>
          <w:tcPr>
            <w:tcW w:w="3780" w:type="dxa"/>
            <w:tcBorders>
              <w:top w:val="nil"/>
              <w:left w:val="nil"/>
              <w:bottom w:val="nil"/>
              <w:right w:val="nil"/>
            </w:tcBorders>
          </w:tcPr>
          <w:p w14:paraId="2B81ACCC"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28CEE3E8"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Nee</w:t>
            </w:r>
          </w:p>
        </w:tc>
      </w:tr>
      <w:tr w:rsidR="00932A2F" w:rsidRPr="00932A2F" w14:paraId="03C12A18" w14:textId="77777777">
        <w:trPr>
          <w:trHeight w:val="230"/>
        </w:trPr>
        <w:tc>
          <w:tcPr>
            <w:tcW w:w="3780" w:type="dxa"/>
            <w:tcBorders>
              <w:top w:val="nil"/>
              <w:left w:val="nil"/>
              <w:bottom w:val="nil"/>
              <w:right w:val="nil"/>
            </w:tcBorders>
          </w:tcPr>
          <w:p w14:paraId="2E21A2BE"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B6D1B67"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14:paraId="6B3ED525" w14:textId="77777777">
        <w:trPr>
          <w:trHeight w:val="230"/>
        </w:trPr>
        <w:tc>
          <w:tcPr>
            <w:tcW w:w="3780" w:type="dxa"/>
            <w:tcBorders>
              <w:top w:val="nil"/>
              <w:left w:val="nil"/>
              <w:bottom w:val="nil"/>
              <w:right w:val="nil"/>
            </w:tcBorders>
          </w:tcPr>
          <w:p w14:paraId="24788EDF"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400DC4AC"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14:paraId="0CFB8B53" w14:textId="77777777">
        <w:trPr>
          <w:trHeight w:val="230"/>
        </w:trPr>
        <w:tc>
          <w:tcPr>
            <w:tcW w:w="3780" w:type="dxa"/>
            <w:tcBorders>
              <w:top w:val="nil"/>
              <w:left w:val="nil"/>
              <w:bottom w:val="nil"/>
              <w:right w:val="nil"/>
            </w:tcBorders>
          </w:tcPr>
          <w:p w14:paraId="6483E466"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2DE15EA"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14:paraId="751D4D6B" w14:textId="77777777">
        <w:trPr>
          <w:trHeight w:val="230"/>
        </w:trPr>
        <w:tc>
          <w:tcPr>
            <w:tcW w:w="3780" w:type="dxa"/>
            <w:tcBorders>
              <w:top w:val="nil"/>
              <w:left w:val="nil"/>
              <w:bottom w:val="nil"/>
              <w:right w:val="nil"/>
            </w:tcBorders>
          </w:tcPr>
          <w:p w14:paraId="291CB669"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4D8EAA05"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Nee</w:t>
            </w:r>
          </w:p>
        </w:tc>
      </w:tr>
      <w:tr w:rsidR="00932A2F" w:rsidRPr="00932A2F" w14:paraId="082FBF5C" w14:textId="77777777">
        <w:trPr>
          <w:trHeight w:val="230"/>
        </w:trPr>
        <w:tc>
          <w:tcPr>
            <w:tcW w:w="3780" w:type="dxa"/>
            <w:tcBorders>
              <w:top w:val="nil"/>
              <w:left w:val="nil"/>
              <w:bottom w:val="nil"/>
              <w:right w:val="nil"/>
            </w:tcBorders>
          </w:tcPr>
          <w:p w14:paraId="002FE647"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8A1F48E"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14:paraId="4FDA4950" w14:textId="77777777">
        <w:trPr>
          <w:trHeight w:val="411"/>
        </w:trPr>
        <w:tc>
          <w:tcPr>
            <w:tcW w:w="3780" w:type="dxa"/>
            <w:tcBorders>
              <w:top w:val="nil"/>
              <w:left w:val="nil"/>
              <w:bottom w:val="nil"/>
              <w:right w:val="nil"/>
            </w:tcBorders>
          </w:tcPr>
          <w:p w14:paraId="2ACCF122"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134B6E7C"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Nee</w:t>
            </w:r>
          </w:p>
        </w:tc>
      </w:tr>
      <w:tr w:rsidR="00932A2F" w:rsidRPr="00932A2F" w14:paraId="11A8416B" w14:textId="77777777">
        <w:trPr>
          <w:trHeight w:val="245"/>
        </w:trPr>
        <w:tc>
          <w:tcPr>
            <w:tcW w:w="3780" w:type="dxa"/>
            <w:tcBorders>
              <w:top w:val="nil"/>
              <w:left w:val="nil"/>
              <w:bottom w:val="nil"/>
              <w:right w:val="nil"/>
            </w:tcBorders>
          </w:tcPr>
          <w:p w14:paraId="043B59BC"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3EE2256"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14:paraId="4A3A19B9" w14:textId="77777777">
        <w:trPr>
          <w:trHeight w:val="230"/>
        </w:trPr>
        <w:tc>
          <w:tcPr>
            <w:tcW w:w="3780" w:type="dxa"/>
            <w:tcBorders>
              <w:top w:val="nil"/>
              <w:left w:val="nil"/>
              <w:bottom w:val="nil"/>
              <w:right w:val="nil"/>
            </w:tcBorders>
          </w:tcPr>
          <w:p w14:paraId="7EE2693A"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4EEBE196" w14:textId="77777777" w:rsidR="00932A2F" w:rsidRPr="00932A2F" w:rsidRDefault="00DA5D93"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hAnsi="Arial" w:cs="Arial"/>
                <w:sz w:val="20"/>
                <w:szCs w:val="20"/>
                <w:lang w:val="en-AU"/>
              </w:rPr>
              <w:fldChar w:fldCharType="begin" w:fldLock="1"/>
            </w:r>
            <w:r w:rsidR="00932A2F" w:rsidRPr="00932A2F">
              <w:rPr>
                <w:rFonts w:ascii="Arial" w:hAnsi="Arial" w:cs="Arial"/>
                <w:sz w:val="20"/>
                <w:szCs w:val="20"/>
                <w:lang w:val="en-AU"/>
              </w:rPr>
              <w:instrText xml:space="preserve">MERGEFIELD </w:instrText>
            </w:r>
            <w:r w:rsidR="00932A2F" w:rsidRPr="00932A2F">
              <w:rPr>
                <w:rFonts w:ascii="Arial" w:eastAsia="Times New Roman" w:hAnsi="Arial" w:cs="Arial"/>
                <w:color w:val="000000"/>
                <w:sz w:val="20"/>
                <w:szCs w:val="20"/>
              </w:rPr>
              <w:instrText>Att.LowerBound</w:instrText>
            </w:r>
            <w:r w:rsidRPr="00932A2F">
              <w:rPr>
                <w:rFonts w:ascii="Arial" w:hAnsi="Arial" w:cs="Arial"/>
                <w:sz w:val="20"/>
                <w:szCs w:val="20"/>
                <w:lang w:val="en-AU"/>
              </w:rPr>
              <w:fldChar w:fldCharType="separate"/>
            </w:r>
            <w:r w:rsidR="00932A2F" w:rsidRPr="00932A2F">
              <w:rPr>
                <w:rFonts w:ascii="Arial" w:eastAsia="Times New Roman" w:hAnsi="Arial" w:cs="Arial"/>
                <w:color w:val="000000"/>
                <w:sz w:val="20"/>
                <w:szCs w:val="20"/>
              </w:rPr>
              <w:t>0</w:t>
            </w:r>
            <w:r w:rsidRPr="00932A2F">
              <w:rPr>
                <w:rFonts w:ascii="Arial" w:hAnsi="Arial" w:cs="Arial"/>
                <w:sz w:val="20"/>
                <w:szCs w:val="20"/>
                <w:lang w:val="en-AU"/>
              </w:rPr>
              <w:fldChar w:fldCharType="end"/>
            </w:r>
            <w:r w:rsidR="00932A2F" w:rsidRPr="00932A2F">
              <w:rPr>
                <w:rFonts w:ascii="Arial" w:eastAsia="Times New Roman" w:hAnsi="Arial" w:cs="Arial"/>
                <w:color w:val="000000"/>
                <w:sz w:val="20"/>
                <w:szCs w:val="20"/>
              </w:rPr>
              <w:t xml:space="preserve"> - </w:t>
            </w:r>
            <w:r w:rsidRPr="00932A2F">
              <w:rPr>
                <w:rFonts w:ascii="Arial" w:eastAsia="Times New Roman" w:hAnsi="Arial" w:cs="Arial"/>
                <w:color w:val="000000"/>
                <w:sz w:val="20"/>
                <w:szCs w:val="20"/>
              </w:rPr>
              <w:fldChar w:fldCharType="begin" w:fldLock="1"/>
            </w:r>
            <w:r w:rsidR="00932A2F" w:rsidRPr="00932A2F">
              <w:rPr>
                <w:rFonts w:ascii="Arial" w:eastAsia="Times New Roman" w:hAnsi="Arial" w:cs="Arial"/>
                <w:color w:val="000000"/>
                <w:sz w:val="20"/>
                <w:szCs w:val="20"/>
              </w:rPr>
              <w:instrText>MERGEFIELD Att.UpperBound</w:instrText>
            </w:r>
            <w:r w:rsidRPr="00932A2F">
              <w:rPr>
                <w:rFonts w:ascii="Arial" w:eastAsia="Times New Roman" w:hAnsi="Arial" w:cs="Arial"/>
                <w:color w:val="000000"/>
                <w:sz w:val="20"/>
                <w:szCs w:val="20"/>
              </w:rPr>
              <w:fldChar w:fldCharType="separate"/>
            </w:r>
            <w:r w:rsidR="00932A2F" w:rsidRPr="00932A2F">
              <w:rPr>
                <w:rFonts w:ascii="Arial" w:eastAsia="Times New Roman" w:hAnsi="Arial" w:cs="Arial"/>
                <w:color w:val="000000"/>
                <w:sz w:val="20"/>
                <w:szCs w:val="20"/>
              </w:rPr>
              <w:t>1</w:t>
            </w:r>
            <w:r w:rsidRPr="00932A2F">
              <w:rPr>
                <w:rFonts w:ascii="Arial" w:eastAsia="Times New Roman" w:hAnsi="Arial" w:cs="Arial"/>
                <w:color w:val="000000"/>
                <w:sz w:val="20"/>
                <w:szCs w:val="20"/>
              </w:rPr>
              <w:fldChar w:fldCharType="end"/>
            </w:r>
          </w:p>
        </w:tc>
      </w:tr>
      <w:tr w:rsidR="00932A2F" w:rsidRPr="00932A2F" w14:paraId="5D4C10F8" w14:textId="77777777">
        <w:trPr>
          <w:trHeight w:val="230"/>
        </w:trPr>
        <w:tc>
          <w:tcPr>
            <w:tcW w:w="3780" w:type="dxa"/>
            <w:tcBorders>
              <w:top w:val="nil"/>
              <w:left w:val="nil"/>
              <w:bottom w:val="nil"/>
              <w:right w:val="nil"/>
            </w:tcBorders>
          </w:tcPr>
          <w:p w14:paraId="31F9AD11"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2713D5E"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14:paraId="2FD0DAD9" w14:textId="77777777">
        <w:trPr>
          <w:trHeight w:val="230"/>
        </w:trPr>
        <w:tc>
          <w:tcPr>
            <w:tcW w:w="3780" w:type="dxa"/>
            <w:tcBorders>
              <w:top w:val="nil"/>
              <w:left w:val="nil"/>
              <w:bottom w:val="nil"/>
              <w:right w:val="nil"/>
            </w:tcBorders>
          </w:tcPr>
          <w:p w14:paraId="4A33E16B"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435BB238"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Gemeentelijk basisgegeven</w:t>
            </w:r>
          </w:p>
        </w:tc>
      </w:tr>
      <w:tr w:rsidR="00932A2F" w:rsidRPr="00932A2F" w14:paraId="4253B880" w14:textId="77777777">
        <w:trPr>
          <w:trHeight w:val="230"/>
        </w:trPr>
        <w:tc>
          <w:tcPr>
            <w:tcW w:w="3780" w:type="dxa"/>
            <w:tcBorders>
              <w:top w:val="nil"/>
              <w:left w:val="nil"/>
              <w:bottom w:val="nil"/>
              <w:right w:val="nil"/>
            </w:tcBorders>
          </w:tcPr>
          <w:p w14:paraId="7A687BC3"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560EC3E"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14:paraId="1729998C" w14:textId="77777777">
        <w:trPr>
          <w:trHeight w:val="230"/>
        </w:trPr>
        <w:tc>
          <w:tcPr>
            <w:tcW w:w="3780" w:type="dxa"/>
            <w:tcBorders>
              <w:top w:val="nil"/>
              <w:left w:val="nil"/>
              <w:bottom w:val="nil"/>
              <w:right w:val="nil"/>
            </w:tcBorders>
          </w:tcPr>
          <w:p w14:paraId="20D9E643"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r w:rsidRPr="00932A2F">
              <w:rPr>
                <w:rFonts w:ascii="Arial" w:eastAsia="Times New Roman" w:hAnsi="Arial" w:cs="Arial"/>
                <w:b/>
                <w:bCs/>
                <w:color w:val="000000"/>
                <w:sz w:val="20"/>
                <w:szCs w:val="20"/>
              </w:rPr>
              <w:t>Regels attribuutsoort</w:t>
            </w:r>
          </w:p>
        </w:tc>
        <w:tc>
          <w:tcPr>
            <w:tcW w:w="5580" w:type="dxa"/>
            <w:tcBorders>
              <w:top w:val="nil"/>
              <w:left w:val="nil"/>
              <w:bottom w:val="nil"/>
              <w:right w:val="nil"/>
            </w:tcBorders>
          </w:tcPr>
          <w:p w14:paraId="6263510F"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w:t>
            </w:r>
          </w:p>
        </w:tc>
      </w:tr>
    </w:tbl>
    <w:p w14:paraId="31F45552" w14:textId="77777777" w:rsidR="0033587D" w:rsidRDefault="0033587D" w:rsidP="0044638F">
      <w:bookmarkStart w:id="5287" w:name="BKM_3200C800_4D22_4bff_801D_072E19BEF0A3"/>
      <w:bookmarkStart w:id="5288" w:name="BKM_0F0EBB17_F02F_4fdc_A837_EBC7F3E2405C"/>
      <w:bookmarkStart w:id="5289" w:name="BKM_B3DFD7ED_A582_49bb_8ABA_10D0464AF4B5"/>
      <w:bookmarkStart w:id="5290" w:name="BKM_B445845F_64E5_456f_92CB_CA3D69479344"/>
      <w:bookmarkStart w:id="5291" w:name="BKM_4A68E511_4C6A_4034_91AA_D12B7EBF999D"/>
      <w:bookmarkStart w:id="5292" w:name="BKM_4FAFDB08_6EC9_41c8_9129_1DD3D1EC78CF"/>
      <w:bookmarkStart w:id="5293" w:name="BKM_07910E1A_491E_4f09_B516_8DE46C2B6364"/>
      <w:bookmarkEnd w:id="5287"/>
      <w:bookmarkEnd w:id="5288"/>
      <w:bookmarkEnd w:id="5289"/>
      <w:bookmarkEnd w:id="5290"/>
      <w:bookmarkEnd w:id="5291"/>
      <w:bookmarkEnd w:id="5292"/>
      <w:bookmarkEnd w:id="5293"/>
    </w:p>
    <w:p w14:paraId="0579ECE1" w14:textId="77777777" w:rsidR="00772000" w:rsidRDefault="00772000" w:rsidP="00772000">
      <w:pPr>
        <w:pStyle w:val="Kop2"/>
      </w:pPr>
      <w:bookmarkStart w:id="5294" w:name="_Ref361131713"/>
      <w:bookmarkStart w:id="5295" w:name="_Toc517094706"/>
      <w:r>
        <w:t>KLANTCONTACT</w:t>
      </w:r>
      <w:bookmarkEnd w:id="5294"/>
      <w:bookmarkEnd w:id="5295"/>
    </w:p>
    <w:p w14:paraId="31812F28" w14:textId="77777777" w:rsidR="00772000" w:rsidRDefault="00772000" w:rsidP="00772000">
      <w:pPr>
        <w:spacing w:after="0"/>
      </w:pPr>
      <w:r w:rsidRPr="00772000">
        <w:rPr>
          <w:noProof/>
          <w:lang w:val="nl-NL" w:eastAsia="nl-NL"/>
        </w:rPr>
        <w:drawing>
          <wp:anchor distT="0" distB="0" distL="114300" distR="114300" simplePos="0" relativeHeight="251655168" behindDoc="0" locked="0" layoutInCell="1" allowOverlap="1" wp14:anchorId="3A3E5705" wp14:editId="5BBCBC4A">
            <wp:simplePos x="0" y="0"/>
            <wp:positionH relativeFrom="column">
              <wp:posOffset>2517775</wp:posOffset>
            </wp:positionH>
            <wp:positionV relativeFrom="paragraph">
              <wp:posOffset>-237490</wp:posOffset>
            </wp:positionV>
            <wp:extent cx="3737610" cy="1203960"/>
            <wp:effectExtent l="19050" t="0" r="0" b="0"/>
            <wp:wrapSquare wrapText="bothSides"/>
            <wp:docPr id="7"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3733800" cy="1200150"/>
                    </a:xfrm>
                    <a:prstGeom prst="rect">
                      <a:avLst/>
                    </a:prstGeom>
                    <a:noFill/>
                    <a:ln w="9525">
                      <a:noFill/>
                      <a:miter lim="800000"/>
                      <a:headEnd/>
                      <a:tailEnd/>
                    </a:ln>
                  </pic:spPr>
                </pic:pic>
              </a:graphicData>
            </a:graphic>
          </wp:anchor>
        </w:drawing>
      </w:r>
      <w:r w:rsidRPr="00DD0F4F">
        <w:rPr>
          <w:lang w:val="nl-NL"/>
        </w:rPr>
        <w:t xml:space="preserve">De behoefte is geuit om ook contacten met klanten met betrekking tot zaken te modelleren in het RGBZ. Klantcontacten kunnen onderscheiden worden in zes groepen zoals gevisualiseerd in nevenstaande figuur. </w:t>
      </w:r>
      <w:r>
        <w:t>Dit betreft vier soorten contacten:</w:t>
      </w:r>
    </w:p>
    <w:p w14:paraId="43FAECF2" w14:textId="77777777" w:rsidR="00594431" w:rsidRDefault="00772000" w:rsidP="00594431">
      <w:pPr>
        <w:pStyle w:val="Lijstalinea"/>
        <w:numPr>
          <w:ilvl w:val="0"/>
          <w:numId w:val="5"/>
        </w:numPr>
        <w:spacing w:after="0"/>
        <w:ind w:left="426"/>
        <w:rPr>
          <w:lang w:val="nl-NL"/>
        </w:rPr>
      </w:pPr>
      <w:r w:rsidRPr="00DD0F4F">
        <w:rPr>
          <w:lang w:val="nl-NL"/>
        </w:rPr>
        <w:t>Persoonlijk contact: een gebeurtenis van een aaneengesloten tijdsspanne waarbij interactief informatie wordt uitgewisseld, tussen minimaal 2 partijen, waarvan tenminste 1 medewerker van een gemeente en tenminste 1 natuurlijk persoon, eventueel in de rol van medewerker van een niet-natuurlijk persoon of een vestiging.</w:t>
      </w:r>
    </w:p>
    <w:p w14:paraId="0C60CA79" w14:textId="77777777" w:rsidR="00594431" w:rsidRDefault="00772000" w:rsidP="00594431">
      <w:pPr>
        <w:pStyle w:val="Lijstalinea"/>
        <w:numPr>
          <w:ilvl w:val="0"/>
          <w:numId w:val="5"/>
        </w:numPr>
        <w:spacing w:after="0"/>
        <w:ind w:left="426"/>
        <w:rPr>
          <w:lang w:val="nl-NL"/>
        </w:rPr>
      </w:pPr>
      <w:r w:rsidRPr="00DD0F4F">
        <w:rPr>
          <w:lang w:val="nl-NL"/>
        </w:rPr>
        <w:t>Anoniem klantcontact: een gebeurtenis van een aaneengesloten tijdsspanne waarbij interactief informatie wordt uitgewisseld tussen minimaal 2 partijen waarvan tenminste 1 medewerker van een gemeente en 1 of meer natuurlijke personen die niet zijn geïdentificeerd.</w:t>
      </w:r>
    </w:p>
    <w:p w14:paraId="78442D2A" w14:textId="77777777" w:rsidR="00594431" w:rsidRDefault="00772000" w:rsidP="00594431">
      <w:pPr>
        <w:pStyle w:val="Lijstalinea"/>
        <w:numPr>
          <w:ilvl w:val="0"/>
          <w:numId w:val="5"/>
        </w:numPr>
        <w:spacing w:after="0"/>
        <w:ind w:left="426"/>
        <w:rPr>
          <w:lang w:val="nl-NL"/>
        </w:rPr>
      </w:pPr>
      <w:r w:rsidRPr="00DD0F4F">
        <w:rPr>
          <w:lang w:val="nl-NL"/>
        </w:rPr>
        <w:t>Informatie-ontvangst: Een gebeurtenis waarbij op een bepaald moment voor de gemeente bestemde informatie wordt ontvangen door de Gemeente (</w:t>
      </w:r>
      <w:r w:rsidR="00F53FB3" w:rsidRPr="00DD0F4F">
        <w:rPr>
          <w:lang w:val="nl-NL"/>
        </w:rPr>
        <w:t xml:space="preserve">ook </w:t>
      </w:r>
      <w:r w:rsidR="007F03EA" w:rsidRPr="00DD0F4F">
        <w:rPr>
          <w:lang w:val="nl-NL"/>
        </w:rPr>
        <w:t xml:space="preserve">al </w:t>
      </w:r>
      <w:r w:rsidR="00F53FB3" w:rsidRPr="00DD0F4F">
        <w:rPr>
          <w:lang w:val="nl-NL"/>
        </w:rPr>
        <w:t xml:space="preserve">is de afzender bekend, </w:t>
      </w:r>
      <w:r w:rsidRPr="00DD0F4F">
        <w:rPr>
          <w:lang w:val="nl-NL"/>
        </w:rPr>
        <w:t>bij de</w:t>
      </w:r>
      <w:r w:rsidR="00F53FB3" w:rsidRPr="00DD0F4F">
        <w:rPr>
          <w:lang w:val="nl-NL"/>
        </w:rPr>
        <w:t xml:space="preserve"> gebeurtenis </w:t>
      </w:r>
      <w:r w:rsidRPr="00DD0F4F">
        <w:rPr>
          <w:lang w:val="nl-NL"/>
        </w:rPr>
        <w:t xml:space="preserve">is de </w:t>
      </w:r>
      <w:r w:rsidR="00F53FB3" w:rsidRPr="00DD0F4F">
        <w:rPr>
          <w:lang w:val="nl-NL"/>
        </w:rPr>
        <w:t>af</w:t>
      </w:r>
      <w:r w:rsidRPr="00DD0F4F">
        <w:rPr>
          <w:lang w:val="nl-NL"/>
        </w:rPr>
        <w:t xml:space="preserve">zender niet </w:t>
      </w:r>
      <w:r w:rsidR="00F53FB3" w:rsidRPr="00DD0F4F">
        <w:rPr>
          <w:lang w:val="nl-NL"/>
        </w:rPr>
        <w:t xml:space="preserve">actief </w:t>
      </w:r>
      <w:r w:rsidRPr="00DD0F4F">
        <w:rPr>
          <w:lang w:val="nl-NL"/>
        </w:rPr>
        <w:t>betrokken).</w:t>
      </w:r>
    </w:p>
    <w:p w14:paraId="6A85A0B6" w14:textId="77777777" w:rsidR="00594431" w:rsidRDefault="00772000" w:rsidP="00594431">
      <w:pPr>
        <w:pStyle w:val="Lijstalinea"/>
        <w:numPr>
          <w:ilvl w:val="0"/>
          <w:numId w:val="5"/>
        </w:numPr>
        <w:ind w:left="426"/>
        <w:rPr>
          <w:lang w:val="nl-NL"/>
        </w:rPr>
      </w:pPr>
      <w:r w:rsidRPr="00DD0F4F">
        <w:rPr>
          <w:lang w:val="nl-NL"/>
        </w:rPr>
        <w:t>Informatie-verzending: Een gebeurtenis waarbij op een bepaald moment voor een burger of bedrijf bestemde informatie wordt verzonden door de Gemeente (</w:t>
      </w:r>
      <w:r w:rsidR="007F03EA" w:rsidRPr="00DD0F4F">
        <w:rPr>
          <w:lang w:val="nl-NL"/>
        </w:rPr>
        <w:t xml:space="preserve">ook al is de geadresseerde bekend, </w:t>
      </w:r>
      <w:r w:rsidRPr="00DD0F4F">
        <w:rPr>
          <w:lang w:val="nl-NL"/>
        </w:rPr>
        <w:t xml:space="preserve">bij de gebeurtenis is de geadresseerde niet </w:t>
      </w:r>
      <w:r w:rsidR="007F03EA" w:rsidRPr="00DD0F4F">
        <w:rPr>
          <w:lang w:val="nl-NL"/>
        </w:rPr>
        <w:t xml:space="preserve">actief </w:t>
      </w:r>
      <w:r w:rsidRPr="00DD0F4F">
        <w:rPr>
          <w:lang w:val="nl-NL"/>
        </w:rPr>
        <w:t>betrokken).</w:t>
      </w:r>
    </w:p>
    <w:p w14:paraId="23735B15" w14:textId="77777777" w:rsidR="00CF1DA2" w:rsidRPr="00DD0F4F" w:rsidRDefault="00772000" w:rsidP="0044638F">
      <w:pPr>
        <w:rPr>
          <w:lang w:val="nl-NL"/>
        </w:rPr>
      </w:pPr>
      <w:r w:rsidRPr="00DD0F4F">
        <w:rPr>
          <w:lang w:val="nl-NL"/>
        </w:rPr>
        <w:t xml:space="preserve">We hebben besloten om alleen de zaakgerelateerde persoonlijke klantcontacten te ondersteunen met het RGBZ. De modellering </w:t>
      </w:r>
      <w:r w:rsidR="001E1BAB">
        <w:rPr>
          <w:lang w:val="nl-NL"/>
        </w:rPr>
        <w:t>is gevisualiseerd in het diagram aan het begin van hoofdstuk 2</w:t>
      </w:r>
      <w:r w:rsidRPr="00DD0F4F">
        <w:rPr>
          <w:lang w:val="nl-NL"/>
        </w:rPr>
        <w:t xml:space="preserve">.  </w:t>
      </w:r>
      <w:r w:rsidR="001E1BAB">
        <w:rPr>
          <w:lang w:val="nl-NL"/>
        </w:rPr>
        <w:t>Hier</w:t>
      </w:r>
      <w:r w:rsidR="00CF1DA2" w:rsidRPr="00DD0F4F">
        <w:rPr>
          <w:lang w:val="nl-NL"/>
        </w:rPr>
        <w:t xml:space="preserve">onder volgen de specificaties van objecttype, attribuut- en relatiesoorten en relatieklasse. </w:t>
      </w:r>
      <w:r w:rsidR="00CF1DA2" w:rsidRPr="00DD0F4F">
        <w:rPr>
          <w:lang w:val="nl-NL"/>
        </w:rPr>
        <w:br/>
      </w:r>
      <w:r w:rsidR="00CF1DA2" w:rsidRPr="00DD0F4F">
        <w:rPr>
          <w:lang w:val="nl-NL"/>
        </w:rPr>
        <w:lastRenderedPageBreak/>
        <w:t xml:space="preserve">Aan het RGBZ zijn toegevoegd het objecttype KLANTCONTACT, de relaties van KLANTCONTACT met ZAAK, </w:t>
      </w:r>
      <w:r w:rsidR="000703E2">
        <w:rPr>
          <w:lang w:val="nl-NL"/>
        </w:rPr>
        <w:t>INFORMATIEOBJECT</w:t>
      </w:r>
      <w:r w:rsidR="00CF1DA2" w:rsidRPr="00DD0F4F">
        <w:rPr>
          <w:lang w:val="nl-NL"/>
        </w:rPr>
        <w:t>, NATUURLIJK PERSOON, VESTIGING en MEDEWERKER en de relatieklasse KLANT-CONTACTPERSOON. Deze relatieklassen bevat de gegevens van de medewerker va n een vestiging van een onderneming waarmee een klantcontact plaats vond.</w:t>
      </w:r>
    </w:p>
    <w:p w14:paraId="1B79FCDD" w14:textId="77777777" w:rsidR="00772000" w:rsidRPr="00DD0F4F" w:rsidRDefault="007F03EA" w:rsidP="0044638F">
      <w:pPr>
        <w:rPr>
          <w:lang w:val="nl-NL"/>
        </w:rPr>
      </w:pPr>
      <w:r w:rsidRPr="00DD0F4F">
        <w:rPr>
          <w:lang w:val="nl-NL"/>
        </w:rPr>
        <w:t>Een punt van discussie was het al dan niet relateren van een klantcontact aan de status van een zaak in plaats van rechtstreeks aan die zaak (zoals het nu gemodelleerd is). Gebleken is dat dit alleen gebruikt wordt voor het overzichtelijk kunnen presenteren van klantcontacten. Het op deze wijze registreren van een klantcontact is niet anders dan een tijdstip-relatie. Er wordt niet inhoudelijk bepaald op welke status een klantcontact betrekking heeft. De beoogde relatie kan dan ook afgeleid worden van de ‘datum-tijd-stempels’ van klantcontact en status. Dientengevolge is afgezien van het relateren van klantcontact aan status.</w:t>
      </w:r>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CF1DA2" w:rsidRPr="00CF1DA2" w14:paraId="40B7A44B" w14:textId="77777777" w:rsidTr="001E1BAB">
        <w:trPr>
          <w:ins w:id="5296" w:author="Arjan" w:date="2012-12-10T16:10:00Z"/>
        </w:trPr>
        <w:tc>
          <w:tcPr>
            <w:tcW w:w="3600" w:type="dxa"/>
            <w:tcBorders>
              <w:top w:val="nil"/>
              <w:left w:val="nil"/>
              <w:bottom w:val="nil"/>
              <w:right w:val="nil"/>
            </w:tcBorders>
          </w:tcPr>
          <w:p w14:paraId="31E661A9" w14:textId="77777777" w:rsidR="00CF1DA2" w:rsidRPr="00CF1DA2" w:rsidRDefault="00CF1DA2" w:rsidP="00CF1DA2">
            <w:pPr>
              <w:autoSpaceDE w:val="0"/>
              <w:autoSpaceDN w:val="0"/>
              <w:adjustRightInd w:val="0"/>
              <w:spacing w:after="0" w:line="240" w:lineRule="auto"/>
              <w:rPr>
                <w:ins w:id="5297" w:author="Arjan" w:date="2012-12-10T16:10:00Z"/>
                <w:rFonts w:ascii="Arial" w:eastAsia="Times New Roman" w:hAnsi="Arial" w:cs="Arial"/>
                <w:color w:val="000000"/>
                <w:sz w:val="20"/>
                <w:szCs w:val="20"/>
              </w:rPr>
            </w:pPr>
            <w:bookmarkStart w:id="5298" w:name="BKM_627E6CE3_8797_4b96_A5C9_8864389023C1"/>
            <w:bookmarkStart w:id="5299" w:name="BKM_C6239CFC_5A25_42db_9BD4_E9472DD58A72"/>
            <w:bookmarkStart w:id="5300" w:name="BKM_E0980E81_E6E7_456b_8D8C_1F66987EF551"/>
            <w:bookmarkStart w:id="5301" w:name="BKM_ADBDE3EA_3310_4dd7_BB46_32306A597D7D"/>
            <w:bookmarkStart w:id="5302" w:name="BKM_F8D8880B_1F87_4c8b_BE83_C92AAF747619"/>
            <w:bookmarkStart w:id="5303" w:name="BKM_76EB1F01_9FFF_4f0b_A1E2_685D821C0846"/>
            <w:bookmarkEnd w:id="5298"/>
            <w:bookmarkEnd w:id="5299"/>
            <w:bookmarkEnd w:id="5300"/>
            <w:bookmarkEnd w:id="5301"/>
            <w:bookmarkEnd w:id="5302"/>
            <w:bookmarkEnd w:id="5303"/>
            <w:ins w:id="5304" w:author="Arjan" w:date="2012-12-10T16:10:00Z">
              <w:r w:rsidRPr="00CF1DA2">
                <w:rPr>
                  <w:rFonts w:ascii="Arial" w:eastAsia="Times New Roman" w:hAnsi="Arial" w:cs="Arial"/>
                  <w:b/>
                  <w:bCs/>
                  <w:color w:val="000000"/>
                  <w:sz w:val="20"/>
                  <w:szCs w:val="20"/>
                </w:rPr>
                <w:t>Naam objecttype</w:t>
              </w:r>
            </w:ins>
          </w:p>
        </w:tc>
        <w:tc>
          <w:tcPr>
            <w:tcW w:w="5760" w:type="dxa"/>
            <w:gridSpan w:val="3"/>
            <w:tcBorders>
              <w:top w:val="nil"/>
              <w:left w:val="nil"/>
              <w:bottom w:val="nil"/>
              <w:right w:val="nil"/>
            </w:tcBorders>
          </w:tcPr>
          <w:p w14:paraId="6E3D4CC9" w14:textId="77777777" w:rsidR="00CF1DA2" w:rsidRPr="00CF1DA2" w:rsidRDefault="00DA5D93" w:rsidP="00CF1DA2">
            <w:pPr>
              <w:autoSpaceDE w:val="0"/>
              <w:autoSpaceDN w:val="0"/>
              <w:adjustRightInd w:val="0"/>
              <w:spacing w:after="0" w:line="240" w:lineRule="auto"/>
              <w:rPr>
                <w:ins w:id="5305" w:author="Arjan" w:date="2012-12-10T16:10:00Z"/>
                <w:rFonts w:ascii="Arial" w:eastAsia="Times New Roman" w:hAnsi="Arial" w:cs="Arial"/>
                <w:color w:val="000000"/>
                <w:sz w:val="20"/>
                <w:szCs w:val="20"/>
              </w:rPr>
            </w:pPr>
            <w:ins w:id="5306"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KLANTCONTACT</w:t>
              </w:r>
              <w:r w:rsidRPr="00CF1DA2">
                <w:rPr>
                  <w:rFonts w:ascii="Arial" w:hAnsi="Arial" w:cs="Arial"/>
                  <w:sz w:val="20"/>
                  <w:szCs w:val="20"/>
                  <w:lang w:val="en-AU"/>
                </w:rPr>
                <w:fldChar w:fldCharType="end"/>
              </w:r>
            </w:ins>
          </w:p>
        </w:tc>
      </w:tr>
      <w:tr w:rsidR="00CF1DA2" w:rsidRPr="00CF1DA2" w14:paraId="1D11F78F" w14:textId="77777777" w:rsidTr="001E1BAB">
        <w:trPr>
          <w:ins w:id="5307" w:author="Arjan" w:date="2012-12-10T16:10:00Z"/>
        </w:trPr>
        <w:tc>
          <w:tcPr>
            <w:tcW w:w="3600" w:type="dxa"/>
            <w:tcBorders>
              <w:top w:val="nil"/>
              <w:left w:val="nil"/>
              <w:bottom w:val="nil"/>
              <w:right w:val="nil"/>
            </w:tcBorders>
          </w:tcPr>
          <w:p w14:paraId="6026B307" w14:textId="77777777" w:rsidR="00CF1DA2" w:rsidRPr="00CF1DA2" w:rsidRDefault="00CF1DA2" w:rsidP="00CF1DA2">
            <w:pPr>
              <w:autoSpaceDE w:val="0"/>
              <w:autoSpaceDN w:val="0"/>
              <w:adjustRightInd w:val="0"/>
              <w:spacing w:after="0" w:line="240" w:lineRule="auto"/>
              <w:rPr>
                <w:ins w:id="5308" w:author="Arjan" w:date="2012-12-10T16:10:00Z"/>
                <w:rFonts w:ascii="Arial" w:eastAsia="Times New Roman" w:hAnsi="Arial" w:cs="Arial"/>
                <w:b/>
                <w:bCs/>
                <w:color w:val="000000"/>
                <w:sz w:val="20"/>
                <w:szCs w:val="20"/>
              </w:rPr>
            </w:pPr>
          </w:p>
        </w:tc>
        <w:tc>
          <w:tcPr>
            <w:tcW w:w="5760" w:type="dxa"/>
            <w:gridSpan w:val="3"/>
            <w:tcBorders>
              <w:top w:val="nil"/>
              <w:left w:val="nil"/>
              <w:bottom w:val="nil"/>
              <w:right w:val="nil"/>
            </w:tcBorders>
          </w:tcPr>
          <w:p w14:paraId="47AEEEF5" w14:textId="77777777" w:rsidR="00CF1DA2" w:rsidRPr="00CF1DA2" w:rsidRDefault="00CF1DA2" w:rsidP="00CF1DA2">
            <w:pPr>
              <w:autoSpaceDE w:val="0"/>
              <w:autoSpaceDN w:val="0"/>
              <w:adjustRightInd w:val="0"/>
              <w:spacing w:after="0" w:line="240" w:lineRule="auto"/>
              <w:rPr>
                <w:ins w:id="5309" w:author="Arjan" w:date="2012-12-10T16:10:00Z"/>
                <w:rFonts w:ascii="Arial" w:eastAsia="Times New Roman" w:hAnsi="Arial" w:cs="Arial"/>
                <w:color w:val="000000"/>
                <w:sz w:val="20"/>
                <w:szCs w:val="20"/>
              </w:rPr>
            </w:pPr>
          </w:p>
        </w:tc>
      </w:tr>
      <w:tr w:rsidR="00CF1DA2" w:rsidRPr="00CF1DA2" w14:paraId="20183475" w14:textId="77777777" w:rsidTr="001E1BAB">
        <w:trPr>
          <w:ins w:id="5310" w:author="Arjan" w:date="2012-12-10T16:10:00Z"/>
        </w:trPr>
        <w:tc>
          <w:tcPr>
            <w:tcW w:w="3600" w:type="dxa"/>
            <w:tcBorders>
              <w:top w:val="nil"/>
              <w:left w:val="nil"/>
              <w:bottom w:val="nil"/>
              <w:right w:val="nil"/>
            </w:tcBorders>
          </w:tcPr>
          <w:p w14:paraId="5552F886" w14:textId="77777777" w:rsidR="00CF1DA2" w:rsidRPr="00CF1DA2" w:rsidRDefault="00CF1DA2" w:rsidP="00CF1DA2">
            <w:pPr>
              <w:autoSpaceDE w:val="0"/>
              <w:autoSpaceDN w:val="0"/>
              <w:adjustRightInd w:val="0"/>
              <w:spacing w:after="0" w:line="240" w:lineRule="auto"/>
              <w:rPr>
                <w:ins w:id="5311" w:author="Arjan" w:date="2012-12-10T16:10:00Z"/>
                <w:rFonts w:ascii="Arial" w:eastAsia="Times New Roman" w:hAnsi="Arial" w:cs="Arial"/>
                <w:color w:val="000000"/>
                <w:sz w:val="20"/>
                <w:szCs w:val="20"/>
              </w:rPr>
            </w:pPr>
            <w:ins w:id="5312" w:author="Arjan" w:date="2012-12-10T16:10:00Z">
              <w:r w:rsidRPr="00CF1DA2">
                <w:rPr>
                  <w:rFonts w:ascii="Arial" w:eastAsia="Times New Roman" w:hAnsi="Arial" w:cs="Arial"/>
                  <w:b/>
                  <w:bCs/>
                  <w:color w:val="000000"/>
                  <w:sz w:val="20"/>
                  <w:szCs w:val="20"/>
                </w:rPr>
                <w:t>Mnemonic objecttype</w:t>
              </w:r>
            </w:ins>
          </w:p>
        </w:tc>
        <w:tc>
          <w:tcPr>
            <w:tcW w:w="5760" w:type="dxa"/>
            <w:gridSpan w:val="3"/>
            <w:tcBorders>
              <w:top w:val="nil"/>
              <w:left w:val="nil"/>
              <w:bottom w:val="nil"/>
              <w:right w:val="nil"/>
            </w:tcBorders>
          </w:tcPr>
          <w:p w14:paraId="6B1502C5" w14:textId="77777777" w:rsidR="00CF1DA2" w:rsidRPr="00CF1DA2" w:rsidRDefault="00DA5D93" w:rsidP="00CF1DA2">
            <w:pPr>
              <w:autoSpaceDE w:val="0"/>
              <w:autoSpaceDN w:val="0"/>
              <w:adjustRightInd w:val="0"/>
              <w:spacing w:after="0" w:line="240" w:lineRule="auto"/>
              <w:rPr>
                <w:ins w:id="5313" w:author="Arjan" w:date="2012-12-10T16:10:00Z"/>
                <w:rFonts w:ascii="Arial" w:eastAsia="Times New Roman" w:hAnsi="Arial" w:cs="Arial"/>
                <w:color w:val="000000"/>
                <w:sz w:val="20"/>
                <w:szCs w:val="20"/>
              </w:rPr>
            </w:pPr>
            <w:ins w:id="5314"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KCT</w:t>
              </w:r>
              <w:r w:rsidRPr="00CF1DA2">
                <w:rPr>
                  <w:rFonts w:ascii="Arial" w:hAnsi="Arial" w:cs="Arial"/>
                  <w:sz w:val="20"/>
                  <w:szCs w:val="20"/>
                  <w:lang w:val="en-AU"/>
                </w:rPr>
                <w:fldChar w:fldCharType="end"/>
              </w:r>
            </w:ins>
          </w:p>
        </w:tc>
      </w:tr>
      <w:tr w:rsidR="00CF1DA2" w:rsidRPr="00CF1DA2" w14:paraId="41D413D5" w14:textId="77777777" w:rsidTr="001E1BAB">
        <w:trPr>
          <w:ins w:id="5315" w:author="Arjan" w:date="2012-12-10T16:10:00Z"/>
        </w:trPr>
        <w:tc>
          <w:tcPr>
            <w:tcW w:w="3600" w:type="dxa"/>
            <w:tcBorders>
              <w:top w:val="nil"/>
              <w:left w:val="nil"/>
              <w:bottom w:val="nil"/>
              <w:right w:val="nil"/>
            </w:tcBorders>
          </w:tcPr>
          <w:p w14:paraId="5BA12DC4" w14:textId="77777777" w:rsidR="00CF1DA2" w:rsidRPr="00CF1DA2" w:rsidRDefault="00CF1DA2" w:rsidP="00CF1DA2">
            <w:pPr>
              <w:autoSpaceDE w:val="0"/>
              <w:autoSpaceDN w:val="0"/>
              <w:adjustRightInd w:val="0"/>
              <w:spacing w:after="0" w:line="240" w:lineRule="auto"/>
              <w:rPr>
                <w:ins w:id="5316" w:author="Arjan" w:date="2012-12-10T16:10:00Z"/>
                <w:rFonts w:ascii="Arial" w:eastAsia="Times New Roman" w:hAnsi="Arial" w:cs="Arial"/>
                <w:b/>
                <w:bCs/>
                <w:color w:val="000000"/>
                <w:sz w:val="20"/>
                <w:szCs w:val="20"/>
              </w:rPr>
            </w:pPr>
          </w:p>
        </w:tc>
        <w:tc>
          <w:tcPr>
            <w:tcW w:w="5760" w:type="dxa"/>
            <w:gridSpan w:val="3"/>
            <w:tcBorders>
              <w:top w:val="nil"/>
              <w:left w:val="nil"/>
              <w:bottom w:val="nil"/>
              <w:right w:val="nil"/>
            </w:tcBorders>
          </w:tcPr>
          <w:p w14:paraId="51659A0F" w14:textId="77777777" w:rsidR="00CF1DA2" w:rsidRPr="00CF1DA2" w:rsidRDefault="00CF1DA2" w:rsidP="00CF1DA2">
            <w:pPr>
              <w:autoSpaceDE w:val="0"/>
              <w:autoSpaceDN w:val="0"/>
              <w:adjustRightInd w:val="0"/>
              <w:spacing w:after="0" w:line="240" w:lineRule="auto"/>
              <w:rPr>
                <w:ins w:id="5317" w:author="Arjan" w:date="2012-12-10T16:10:00Z"/>
                <w:rFonts w:ascii="Arial" w:eastAsia="Times New Roman" w:hAnsi="Arial" w:cs="Arial"/>
                <w:color w:val="000000"/>
                <w:sz w:val="20"/>
                <w:szCs w:val="20"/>
              </w:rPr>
            </w:pPr>
          </w:p>
        </w:tc>
      </w:tr>
      <w:tr w:rsidR="00CF1DA2" w:rsidRPr="00CF1DA2" w14:paraId="061CFB2B" w14:textId="77777777" w:rsidTr="001E1BAB">
        <w:trPr>
          <w:ins w:id="5318" w:author="Arjan" w:date="2012-12-10T16:10:00Z"/>
        </w:trPr>
        <w:tc>
          <w:tcPr>
            <w:tcW w:w="3600" w:type="dxa"/>
            <w:tcBorders>
              <w:top w:val="nil"/>
              <w:left w:val="nil"/>
              <w:bottom w:val="nil"/>
              <w:right w:val="nil"/>
            </w:tcBorders>
          </w:tcPr>
          <w:p w14:paraId="000998D1" w14:textId="77777777" w:rsidR="00CF1DA2" w:rsidRPr="00CF1DA2" w:rsidRDefault="00CF1DA2" w:rsidP="00CF1DA2">
            <w:pPr>
              <w:autoSpaceDE w:val="0"/>
              <w:autoSpaceDN w:val="0"/>
              <w:adjustRightInd w:val="0"/>
              <w:spacing w:after="0" w:line="240" w:lineRule="auto"/>
              <w:rPr>
                <w:ins w:id="5319" w:author="Arjan" w:date="2012-12-10T16:10:00Z"/>
                <w:rFonts w:ascii="Arial" w:eastAsia="Times New Roman" w:hAnsi="Arial" w:cs="Arial"/>
                <w:b/>
                <w:bCs/>
                <w:color w:val="000000"/>
                <w:sz w:val="20"/>
                <w:szCs w:val="20"/>
              </w:rPr>
            </w:pPr>
            <w:ins w:id="5320" w:author="Arjan" w:date="2012-12-10T16:10:00Z">
              <w:r w:rsidRPr="00CF1DA2">
                <w:rPr>
                  <w:rFonts w:ascii="Arial" w:eastAsia="Times New Roman" w:hAnsi="Arial" w:cs="Arial"/>
                  <w:b/>
                  <w:bCs/>
                  <w:color w:val="000000"/>
                  <w:sz w:val="20"/>
                  <w:szCs w:val="20"/>
                </w:rPr>
                <w:t>Herkomst objecttype</w:t>
              </w:r>
            </w:ins>
          </w:p>
        </w:tc>
        <w:tc>
          <w:tcPr>
            <w:tcW w:w="5760" w:type="dxa"/>
            <w:gridSpan w:val="3"/>
            <w:tcBorders>
              <w:top w:val="nil"/>
              <w:left w:val="nil"/>
              <w:bottom w:val="nil"/>
              <w:right w:val="nil"/>
            </w:tcBorders>
          </w:tcPr>
          <w:p w14:paraId="0B383384" w14:textId="77777777" w:rsidR="00CF1DA2" w:rsidRPr="00CF1DA2" w:rsidRDefault="00CF1DA2" w:rsidP="00CF1DA2">
            <w:pPr>
              <w:autoSpaceDE w:val="0"/>
              <w:autoSpaceDN w:val="0"/>
              <w:adjustRightInd w:val="0"/>
              <w:spacing w:after="0" w:line="240" w:lineRule="auto"/>
              <w:rPr>
                <w:ins w:id="5321" w:author="Arjan" w:date="2012-12-10T16:10:00Z"/>
                <w:rFonts w:ascii="Arial" w:eastAsia="Times New Roman" w:hAnsi="Arial" w:cs="Arial"/>
                <w:color w:val="000000"/>
                <w:sz w:val="20"/>
                <w:szCs w:val="20"/>
              </w:rPr>
            </w:pPr>
            <w:ins w:id="5322" w:author="Arjan" w:date="2012-12-10T16:10:00Z">
              <w:r w:rsidRPr="00CF1DA2">
                <w:rPr>
                  <w:rFonts w:ascii="Arial" w:eastAsia="Times New Roman" w:hAnsi="Arial" w:cs="Arial"/>
                  <w:color w:val="000000"/>
                  <w:sz w:val="20"/>
                  <w:szCs w:val="20"/>
                </w:rPr>
                <w:t>KING</w:t>
              </w:r>
            </w:ins>
          </w:p>
        </w:tc>
      </w:tr>
      <w:tr w:rsidR="00CF1DA2" w:rsidRPr="00CF1DA2" w14:paraId="0904B6A3" w14:textId="77777777" w:rsidTr="001E1BAB">
        <w:trPr>
          <w:trHeight w:val="230"/>
          <w:ins w:id="5323" w:author="Arjan" w:date="2012-12-10T16:10:00Z"/>
        </w:trPr>
        <w:tc>
          <w:tcPr>
            <w:tcW w:w="3600" w:type="dxa"/>
            <w:tcBorders>
              <w:top w:val="nil"/>
              <w:left w:val="nil"/>
              <w:bottom w:val="nil"/>
              <w:right w:val="nil"/>
            </w:tcBorders>
          </w:tcPr>
          <w:p w14:paraId="20DC41D6" w14:textId="77777777" w:rsidR="00CF1DA2" w:rsidRPr="00CF1DA2" w:rsidRDefault="00CF1DA2" w:rsidP="00CF1DA2">
            <w:pPr>
              <w:autoSpaceDE w:val="0"/>
              <w:autoSpaceDN w:val="0"/>
              <w:adjustRightInd w:val="0"/>
              <w:spacing w:after="0" w:line="240" w:lineRule="auto"/>
              <w:rPr>
                <w:ins w:id="5324" w:author="Arjan" w:date="2012-12-10T16:10:00Z"/>
                <w:rFonts w:ascii="Arial" w:eastAsia="Times New Roman" w:hAnsi="Arial" w:cs="Arial"/>
                <w:b/>
                <w:bCs/>
                <w:color w:val="000000"/>
                <w:sz w:val="20"/>
                <w:szCs w:val="20"/>
              </w:rPr>
            </w:pPr>
          </w:p>
        </w:tc>
        <w:tc>
          <w:tcPr>
            <w:tcW w:w="5760" w:type="dxa"/>
            <w:gridSpan w:val="3"/>
            <w:tcBorders>
              <w:top w:val="nil"/>
              <w:left w:val="nil"/>
              <w:bottom w:val="nil"/>
              <w:right w:val="nil"/>
            </w:tcBorders>
          </w:tcPr>
          <w:p w14:paraId="3CD66C47" w14:textId="77777777" w:rsidR="00CF1DA2" w:rsidRPr="00CF1DA2" w:rsidRDefault="00CF1DA2" w:rsidP="00CF1DA2">
            <w:pPr>
              <w:autoSpaceDE w:val="0"/>
              <w:autoSpaceDN w:val="0"/>
              <w:adjustRightInd w:val="0"/>
              <w:spacing w:after="0" w:line="240" w:lineRule="auto"/>
              <w:rPr>
                <w:ins w:id="5325" w:author="Arjan" w:date="2012-12-10T16:10:00Z"/>
                <w:rFonts w:ascii="Arial" w:eastAsia="Times New Roman" w:hAnsi="Arial" w:cs="Arial"/>
                <w:color w:val="000000"/>
                <w:sz w:val="20"/>
                <w:szCs w:val="20"/>
              </w:rPr>
            </w:pPr>
          </w:p>
        </w:tc>
      </w:tr>
      <w:tr w:rsidR="00CF1DA2" w:rsidRPr="00CF1DA2" w14:paraId="48E4E3A7" w14:textId="77777777" w:rsidTr="001E1BAB">
        <w:trPr>
          <w:trHeight w:val="230"/>
          <w:ins w:id="5326" w:author="Arjan" w:date="2012-12-10T16:10:00Z"/>
        </w:trPr>
        <w:tc>
          <w:tcPr>
            <w:tcW w:w="3600" w:type="dxa"/>
            <w:tcBorders>
              <w:top w:val="nil"/>
              <w:left w:val="nil"/>
              <w:bottom w:val="nil"/>
              <w:right w:val="nil"/>
            </w:tcBorders>
          </w:tcPr>
          <w:p w14:paraId="14DF52B3" w14:textId="77777777" w:rsidR="00CF1DA2" w:rsidRPr="00CF1DA2" w:rsidRDefault="00CF1DA2" w:rsidP="00CF1DA2">
            <w:pPr>
              <w:autoSpaceDE w:val="0"/>
              <w:autoSpaceDN w:val="0"/>
              <w:adjustRightInd w:val="0"/>
              <w:spacing w:after="0" w:line="240" w:lineRule="auto"/>
              <w:rPr>
                <w:ins w:id="5327" w:author="Arjan" w:date="2012-12-10T16:10:00Z"/>
                <w:rFonts w:ascii="Arial" w:eastAsia="Times New Roman" w:hAnsi="Arial" w:cs="Arial"/>
                <w:b/>
                <w:bCs/>
                <w:color w:val="000000"/>
                <w:sz w:val="20"/>
                <w:szCs w:val="20"/>
              </w:rPr>
            </w:pPr>
            <w:ins w:id="5328" w:author="Arjan" w:date="2012-12-10T16:10:00Z">
              <w:r w:rsidRPr="00CF1DA2">
                <w:rPr>
                  <w:rFonts w:ascii="Arial" w:eastAsia="Times New Roman" w:hAnsi="Arial" w:cs="Arial"/>
                  <w:b/>
                  <w:bCs/>
                  <w:color w:val="000000"/>
                  <w:sz w:val="20"/>
                  <w:szCs w:val="20"/>
                </w:rPr>
                <w:t>Code objecttype</w:t>
              </w:r>
            </w:ins>
          </w:p>
        </w:tc>
        <w:tc>
          <w:tcPr>
            <w:tcW w:w="5760" w:type="dxa"/>
            <w:gridSpan w:val="3"/>
            <w:tcBorders>
              <w:top w:val="nil"/>
              <w:left w:val="nil"/>
              <w:bottom w:val="nil"/>
              <w:right w:val="nil"/>
            </w:tcBorders>
          </w:tcPr>
          <w:p w14:paraId="56745B71" w14:textId="77777777" w:rsidR="00CF1DA2" w:rsidRPr="00CF1DA2" w:rsidRDefault="00CF1DA2" w:rsidP="00CF1DA2">
            <w:pPr>
              <w:autoSpaceDE w:val="0"/>
              <w:autoSpaceDN w:val="0"/>
              <w:adjustRightInd w:val="0"/>
              <w:spacing w:after="0" w:line="240" w:lineRule="auto"/>
              <w:rPr>
                <w:ins w:id="5329" w:author="Arjan" w:date="2012-12-10T16:10:00Z"/>
                <w:rFonts w:ascii="Arial" w:eastAsia="Times New Roman" w:hAnsi="Arial" w:cs="Arial"/>
                <w:color w:val="000000"/>
                <w:sz w:val="20"/>
                <w:szCs w:val="20"/>
              </w:rPr>
            </w:pPr>
          </w:p>
        </w:tc>
      </w:tr>
      <w:tr w:rsidR="00CF1DA2" w:rsidRPr="00CF1DA2" w14:paraId="3208C2E4" w14:textId="77777777" w:rsidTr="001E1BAB">
        <w:trPr>
          <w:trHeight w:val="230"/>
          <w:ins w:id="5330" w:author="Arjan" w:date="2012-12-10T16:10:00Z"/>
        </w:trPr>
        <w:tc>
          <w:tcPr>
            <w:tcW w:w="3600" w:type="dxa"/>
            <w:tcBorders>
              <w:top w:val="nil"/>
              <w:left w:val="nil"/>
              <w:bottom w:val="nil"/>
              <w:right w:val="nil"/>
            </w:tcBorders>
          </w:tcPr>
          <w:p w14:paraId="0FFE6333" w14:textId="77777777" w:rsidR="00CF1DA2" w:rsidRPr="00CF1DA2" w:rsidRDefault="00CF1DA2" w:rsidP="00CF1DA2">
            <w:pPr>
              <w:autoSpaceDE w:val="0"/>
              <w:autoSpaceDN w:val="0"/>
              <w:adjustRightInd w:val="0"/>
              <w:spacing w:after="0" w:line="240" w:lineRule="auto"/>
              <w:rPr>
                <w:ins w:id="5331" w:author="Arjan" w:date="2012-12-10T16:10:00Z"/>
                <w:rFonts w:ascii="Arial" w:eastAsia="Times New Roman" w:hAnsi="Arial" w:cs="Arial"/>
                <w:b/>
                <w:bCs/>
                <w:color w:val="000000"/>
                <w:sz w:val="20"/>
                <w:szCs w:val="20"/>
              </w:rPr>
            </w:pPr>
          </w:p>
        </w:tc>
        <w:tc>
          <w:tcPr>
            <w:tcW w:w="5760" w:type="dxa"/>
            <w:gridSpan w:val="3"/>
            <w:tcBorders>
              <w:top w:val="nil"/>
              <w:left w:val="nil"/>
              <w:bottom w:val="nil"/>
              <w:right w:val="nil"/>
            </w:tcBorders>
          </w:tcPr>
          <w:p w14:paraId="2D3053BA" w14:textId="77777777" w:rsidR="00CF1DA2" w:rsidRPr="00CF1DA2" w:rsidRDefault="00CF1DA2" w:rsidP="00CF1DA2">
            <w:pPr>
              <w:autoSpaceDE w:val="0"/>
              <w:autoSpaceDN w:val="0"/>
              <w:adjustRightInd w:val="0"/>
              <w:spacing w:after="0" w:line="240" w:lineRule="auto"/>
              <w:rPr>
                <w:ins w:id="5332" w:author="Arjan" w:date="2012-12-10T16:10:00Z"/>
                <w:rFonts w:ascii="Arial" w:eastAsia="Times New Roman" w:hAnsi="Arial" w:cs="Arial"/>
                <w:color w:val="000000"/>
                <w:sz w:val="20"/>
                <w:szCs w:val="20"/>
              </w:rPr>
            </w:pPr>
          </w:p>
        </w:tc>
      </w:tr>
      <w:tr w:rsidR="00CF1DA2" w:rsidRPr="00AE1A91" w14:paraId="0EC335C4" w14:textId="77777777" w:rsidTr="001E1BAB">
        <w:trPr>
          <w:trHeight w:val="230"/>
          <w:ins w:id="5333" w:author="Arjan" w:date="2012-12-10T16:10:00Z"/>
        </w:trPr>
        <w:tc>
          <w:tcPr>
            <w:tcW w:w="3600" w:type="dxa"/>
            <w:tcBorders>
              <w:top w:val="nil"/>
              <w:left w:val="nil"/>
              <w:bottom w:val="nil"/>
              <w:right w:val="nil"/>
            </w:tcBorders>
          </w:tcPr>
          <w:p w14:paraId="152960C6" w14:textId="77777777" w:rsidR="00CF1DA2" w:rsidRPr="00CF1DA2" w:rsidRDefault="00CF1DA2" w:rsidP="00CF1DA2">
            <w:pPr>
              <w:autoSpaceDE w:val="0"/>
              <w:autoSpaceDN w:val="0"/>
              <w:adjustRightInd w:val="0"/>
              <w:spacing w:after="0" w:line="240" w:lineRule="auto"/>
              <w:rPr>
                <w:ins w:id="5334" w:author="Arjan" w:date="2012-12-10T16:10:00Z"/>
                <w:rFonts w:ascii="Arial" w:eastAsia="Times New Roman" w:hAnsi="Arial" w:cs="Arial"/>
                <w:b/>
                <w:bCs/>
                <w:color w:val="000000"/>
                <w:sz w:val="20"/>
                <w:szCs w:val="20"/>
              </w:rPr>
            </w:pPr>
            <w:ins w:id="5335" w:author="Arjan" w:date="2012-12-10T16:10:00Z">
              <w:r w:rsidRPr="00CF1DA2">
                <w:rPr>
                  <w:rFonts w:ascii="Arial" w:eastAsia="Times New Roman" w:hAnsi="Arial" w:cs="Arial"/>
                  <w:b/>
                  <w:bCs/>
                  <w:color w:val="000000"/>
                  <w:sz w:val="20"/>
                  <w:szCs w:val="20"/>
                </w:rPr>
                <w:t>Definitie objecttype</w:t>
              </w:r>
            </w:ins>
          </w:p>
        </w:tc>
        <w:tc>
          <w:tcPr>
            <w:tcW w:w="5760" w:type="dxa"/>
            <w:gridSpan w:val="3"/>
            <w:tcBorders>
              <w:top w:val="nil"/>
              <w:left w:val="nil"/>
              <w:bottom w:val="nil"/>
              <w:right w:val="nil"/>
            </w:tcBorders>
          </w:tcPr>
          <w:p w14:paraId="6F724B64" w14:textId="77777777" w:rsidR="00CF1DA2" w:rsidRPr="00DD0F4F" w:rsidRDefault="00DA5D93" w:rsidP="00CF1DA2">
            <w:pPr>
              <w:autoSpaceDE w:val="0"/>
              <w:autoSpaceDN w:val="0"/>
              <w:adjustRightInd w:val="0"/>
              <w:spacing w:after="0" w:line="240" w:lineRule="auto"/>
              <w:rPr>
                <w:ins w:id="5336" w:author="Arjan" w:date="2012-12-10T16:10:00Z"/>
                <w:rFonts w:ascii="Arial" w:eastAsia="Times New Roman" w:hAnsi="Arial" w:cs="Arial"/>
                <w:color w:val="000000"/>
                <w:sz w:val="20"/>
                <w:szCs w:val="20"/>
                <w:lang w:val="nl-NL"/>
              </w:rPr>
            </w:pPr>
            <w:ins w:id="5337" w:author="Arjan" w:date="2012-12-10T16:10:00Z">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Element.Notes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 xml:space="preserve">Een uniek en persoonlijk contact van een burger of bedrijfsmedewerker met een medewerker van de zaakbehandelende organisatie over een onderhanden of afgesloten zaak </w:t>
              </w:r>
              <w:r w:rsidRPr="00CF1DA2">
                <w:rPr>
                  <w:rFonts w:ascii="Arial" w:hAnsi="Arial" w:cs="Arial"/>
                  <w:sz w:val="20"/>
                  <w:szCs w:val="20"/>
                  <w:lang w:val="en-AU"/>
                </w:rPr>
                <w:fldChar w:fldCharType="end"/>
              </w:r>
            </w:ins>
          </w:p>
        </w:tc>
      </w:tr>
      <w:tr w:rsidR="00CF1DA2" w:rsidRPr="00AE1A91" w14:paraId="76305992" w14:textId="77777777" w:rsidTr="001E1BAB">
        <w:trPr>
          <w:ins w:id="5338" w:author="Arjan" w:date="2012-12-10T16:10:00Z"/>
        </w:trPr>
        <w:tc>
          <w:tcPr>
            <w:tcW w:w="3600" w:type="dxa"/>
            <w:tcBorders>
              <w:top w:val="nil"/>
              <w:left w:val="nil"/>
              <w:bottom w:val="nil"/>
              <w:right w:val="nil"/>
            </w:tcBorders>
          </w:tcPr>
          <w:p w14:paraId="71F24C2F" w14:textId="77777777" w:rsidR="00CF1DA2" w:rsidRPr="00DD0F4F" w:rsidRDefault="00CF1DA2" w:rsidP="00CF1DA2">
            <w:pPr>
              <w:autoSpaceDE w:val="0"/>
              <w:autoSpaceDN w:val="0"/>
              <w:adjustRightInd w:val="0"/>
              <w:spacing w:after="0" w:line="240" w:lineRule="auto"/>
              <w:rPr>
                <w:ins w:id="5339" w:author="Arjan" w:date="2012-12-10T16:10:00Z"/>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776198D0" w14:textId="77777777" w:rsidR="00CF1DA2" w:rsidRPr="00DD0F4F" w:rsidRDefault="00CF1DA2" w:rsidP="00CF1DA2">
            <w:pPr>
              <w:autoSpaceDE w:val="0"/>
              <w:autoSpaceDN w:val="0"/>
              <w:adjustRightInd w:val="0"/>
              <w:spacing w:after="0" w:line="240" w:lineRule="auto"/>
              <w:rPr>
                <w:ins w:id="5340" w:author="Arjan" w:date="2012-12-10T16:10:00Z"/>
                <w:rFonts w:ascii="Arial" w:eastAsia="Times New Roman" w:hAnsi="Arial" w:cs="Arial"/>
                <w:color w:val="000000"/>
                <w:sz w:val="20"/>
                <w:szCs w:val="20"/>
                <w:lang w:val="nl-NL"/>
              </w:rPr>
            </w:pPr>
          </w:p>
        </w:tc>
      </w:tr>
      <w:tr w:rsidR="00CF1DA2" w:rsidRPr="00CF1DA2" w14:paraId="0B5AFC9E" w14:textId="77777777" w:rsidTr="001E1BAB">
        <w:trPr>
          <w:ins w:id="5341" w:author="Arjan" w:date="2012-12-10T16:10:00Z"/>
        </w:trPr>
        <w:tc>
          <w:tcPr>
            <w:tcW w:w="3600" w:type="dxa"/>
            <w:tcBorders>
              <w:top w:val="nil"/>
              <w:left w:val="nil"/>
              <w:bottom w:val="nil"/>
              <w:right w:val="nil"/>
            </w:tcBorders>
          </w:tcPr>
          <w:p w14:paraId="37E9398A" w14:textId="77777777" w:rsidR="00CF1DA2" w:rsidRPr="00CF1DA2" w:rsidRDefault="00CF1DA2" w:rsidP="00CF1DA2">
            <w:pPr>
              <w:autoSpaceDE w:val="0"/>
              <w:autoSpaceDN w:val="0"/>
              <w:adjustRightInd w:val="0"/>
              <w:spacing w:after="0" w:line="240" w:lineRule="auto"/>
              <w:rPr>
                <w:ins w:id="5342" w:author="Arjan" w:date="2012-12-10T16:10:00Z"/>
                <w:rFonts w:ascii="Arial" w:eastAsia="Times New Roman" w:hAnsi="Arial" w:cs="Arial"/>
                <w:b/>
                <w:bCs/>
                <w:color w:val="000000"/>
                <w:sz w:val="20"/>
                <w:szCs w:val="20"/>
              </w:rPr>
            </w:pPr>
            <w:ins w:id="5343" w:author="Arjan" w:date="2012-12-10T16:10:00Z">
              <w:r w:rsidRPr="00CF1DA2">
                <w:rPr>
                  <w:rFonts w:ascii="Arial" w:eastAsia="Times New Roman" w:hAnsi="Arial" w:cs="Arial"/>
                  <w:b/>
                  <w:bCs/>
                  <w:color w:val="000000"/>
                  <w:sz w:val="20"/>
                  <w:szCs w:val="20"/>
                </w:rPr>
                <w:t>Herkomst definitie objecttype</w:t>
              </w:r>
            </w:ins>
          </w:p>
        </w:tc>
        <w:tc>
          <w:tcPr>
            <w:tcW w:w="5760" w:type="dxa"/>
            <w:gridSpan w:val="3"/>
            <w:tcBorders>
              <w:top w:val="nil"/>
              <w:left w:val="nil"/>
              <w:bottom w:val="nil"/>
              <w:right w:val="nil"/>
            </w:tcBorders>
          </w:tcPr>
          <w:p w14:paraId="09513495" w14:textId="77777777" w:rsidR="00CF1DA2" w:rsidRPr="00CF1DA2" w:rsidRDefault="00CF1DA2" w:rsidP="00CF1DA2">
            <w:pPr>
              <w:autoSpaceDE w:val="0"/>
              <w:autoSpaceDN w:val="0"/>
              <w:adjustRightInd w:val="0"/>
              <w:spacing w:after="0" w:line="240" w:lineRule="auto"/>
              <w:rPr>
                <w:ins w:id="5344" w:author="Arjan" w:date="2012-12-10T16:10:00Z"/>
                <w:rFonts w:ascii="Arial" w:eastAsia="Times New Roman" w:hAnsi="Arial" w:cs="Arial"/>
                <w:color w:val="000000"/>
                <w:sz w:val="20"/>
                <w:szCs w:val="20"/>
              </w:rPr>
            </w:pPr>
            <w:ins w:id="5345" w:author="Arjan" w:date="2012-12-10T16:10:00Z">
              <w:r w:rsidRPr="00CF1DA2">
                <w:rPr>
                  <w:rFonts w:ascii="Arial" w:eastAsia="Times New Roman" w:hAnsi="Arial" w:cs="Arial"/>
                  <w:color w:val="000000"/>
                  <w:sz w:val="20"/>
                  <w:szCs w:val="20"/>
                </w:rPr>
                <w:t>KING</w:t>
              </w:r>
            </w:ins>
          </w:p>
        </w:tc>
      </w:tr>
      <w:tr w:rsidR="00CF1DA2" w:rsidRPr="00CF1DA2" w14:paraId="78710BA7" w14:textId="77777777" w:rsidTr="001E1BAB">
        <w:trPr>
          <w:trHeight w:val="230"/>
          <w:ins w:id="5346" w:author="Arjan" w:date="2012-12-10T16:10:00Z"/>
        </w:trPr>
        <w:tc>
          <w:tcPr>
            <w:tcW w:w="3600" w:type="dxa"/>
            <w:tcBorders>
              <w:top w:val="nil"/>
              <w:left w:val="nil"/>
              <w:bottom w:val="nil"/>
              <w:right w:val="nil"/>
            </w:tcBorders>
          </w:tcPr>
          <w:p w14:paraId="3C99EDA0" w14:textId="77777777" w:rsidR="00CF1DA2" w:rsidRPr="00CF1DA2" w:rsidRDefault="00CF1DA2" w:rsidP="00CF1DA2">
            <w:pPr>
              <w:autoSpaceDE w:val="0"/>
              <w:autoSpaceDN w:val="0"/>
              <w:adjustRightInd w:val="0"/>
              <w:spacing w:after="0" w:line="240" w:lineRule="auto"/>
              <w:rPr>
                <w:ins w:id="5347" w:author="Arjan" w:date="2012-12-10T16:10:00Z"/>
                <w:rFonts w:ascii="Arial" w:eastAsia="Times New Roman" w:hAnsi="Arial" w:cs="Arial"/>
                <w:b/>
                <w:bCs/>
                <w:color w:val="000000"/>
                <w:sz w:val="20"/>
                <w:szCs w:val="20"/>
              </w:rPr>
            </w:pPr>
          </w:p>
        </w:tc>
        <w:tc>
          <w:tcPr>
            <w:tcW w:w="5760" w:type="dxa"/>
            <w:gridSpan w:val="3"/>
            <w:tcBorders>
              <w:top w:val="nil"/>
              <w:left w:val="nil"/>
              <w:bottom w:val="nil"/>
              <w:right w:val="nil"/>
            </w:tcBorders>
          </w:tcPr>
          <w:p w14:paraId="783DDDC0" w14:textId="77777777" w:rsidR="00CF1DA2" w:rsidRPr="00CF1DA2" w:rsidRDefault="00CF1DA2" w:rsidP="00CF1DA2">
            <w:pPr>
              <w:autoSpaceDE w:val="0"/>
              <w:autoSpaceDN w:val="0"/>
              <w:adjustRightInd w:val="0"/>
              <w:spacing w:after="0" w:line="240" w:lineRule="auto"/>
              <w:rPr>
                <w:ins w:id="5348" w:author="Arjan" w:date="2012-12-10T16:10:00Z"/>
                <w:rFonts w:ascii="Arial" w:eastAsia="Times New Roman" w:hAnsi="Arial" w:cs="Arial"/>
                <w:color w:val="000000"/>
                <w:sz w:val="20"/>
                <w:szCs w:val="20"/>
              </w:rPr>
            </w:pPr>
          </w:p>
        </w:tc>
      </w:tr>
      <w:tr w:rsidR="00CF1DA2" w:rsidRPr="00CF1DA2" w14:paraId="2458A735" w14:textId="77777777" w:rsidTr="001E1BAB">
        <w:trPr>
          <w:ins w:id="5349" w:author="Arjan" w:date="2012-12-10T16:10:00Z"/>
        </w:trPr>
        <w:tc>
          <w:tcPr>
            <w:tcW w:w="3600" w:type="dxa"/>
            <w:tcBorders>
              <w:top w:val="nil"/>
              <w:left w:val="nil"/>
              <w:bottom w:val="nil"/>
              <w:right w:val="nil"/>
            </w:tcBorders>
          </w:tcPr>
          <w:p w14:paraId="23D8FE14" w14:textId="77777777" w:rsidR="00CF1DA2" w:rsidRPr="00CF1DA2" w:rsidRDefault="00CF1DA2" w:rsidP="00CF1DA2">
            <w:pPr>
              <w:autoSpaceDE w:val="0"/>
              <w:autoSpaceDN w:val="0"/>
              <w:adjustRightInd w:val="0"/>
              <w:spacing w:after="0" w:line="240" w:lineRule="auto"/>
              <w:rPr>
                <w:ins w:id="5350" w:author="Arjan" w:date="2012-12-10T16:10:00Z"/>
                <w:rFonts w:ascii="Arial" w:eastAsia="Times New Roman" w:hAnsi="Arial" w:cs="Arial"/>
                <w:b/>
                <w:bCs/>
                <w:color w:val="000000"/>
                <w:sz w:val="20"/>
                <w:szCs w:val="20"/>
              </w:rPr>
            </w:pPr>
            <w:ins w:id="5351" w:author="Arjan" w:date="2012-12-10T16:10:00Z">
              <w:r w:rsidRPr="00CF1DA2">
                <w:rPr>
                  <w:rFonts w:ascii="Arial" w:eastAsia="Times New Roman" w:hAnsi="Arial" w:cs="Arial"/>
                  <w:b/>
                  <w:bCs/>
                  <w:color w:val="000000"/>
                  <w:sz w:val="20"/>
                  <w:szCs w:val="20"/>
                </w:rPr>
                <w:t>Datum opname objecttype</w:t>
              </w:r>
            </w:ins>
          </w:p>
        </w:tc>
        <w:tc>
          <w:tcPr>
            <w:tcW w:w="5760" w:type="dxa"/>
            <w:gridSpan w:val="3"/>
            <w:tcBorders>
              <w:top w:val="nil"/>
              <w:left w:val="nil"/>
              <w:bottom w:val="nil"/>
              <w:right w:val="nil"/>
            </w:tcBorders>
          </w:tcPr>
          <w:p w14:paraId="56981B35" w14:textId="77777777" w:rsidR="00CF1DA2" w:rsidRPr="00CF1DA2" w:rsidRDefault="00CF1DA2" w:rsidP="00CF1DA2">
            <w:pPr>
              <w:autoSpaceDE w:val="0"/>
              <w:autoSpaceDN w:val="0"/>
              <w:adjustRightInd w:val="0"/>
              <w:spacing w:after="0" w:line="240" w:lineRule="auto"/>
              <w:rPr>
                <w:ins w:id="5352" w:author="Arjan" w:date="2012-12-10T16:10:00Z"/>
                <w:rFonts w:ascii="Arial" w:eastAsia="Times New Roman" w:hAnsi="Arial" w:cs="Arial"/>
                <w:color w:val="000000"/>
                <w:sz w:val="20"/>
                <w:szCs w:val="20"/>
              </w:rPr>
            </w:pPr>
            <w:ins w:id="5353" w:author="Arjan" w:date="2012-12-10T16:10:00Z">
              <w:r w:rsidRPr="00CF1DA2">
                <w:rPr>
                  <w:rFonts w:ascii="Arial" w:eastAsia="Times New Roman" w:hAnsi="Arial" w:cs="Arial"/>
                  <w:color w:val="000000"/>
                  <w:sz w:val="20"/>
                  <w:szCs w:val="20"/>
                </w:rPr>
                <w:t>1 januari 2013</w:t>
              </w:r>
            </w:ins>
          </w:p>
        </w:tc>
      </w:tr>
      <w:tr w:rsidR="00CF1DA2" w:rsidRPr="00CF1DA2" w14:paraId="273DD18E" w14:textId="77777777" w:rsidTr="001E1BAB">
        <w:trPr>
          <w:trHeight w:val="260"/>
          <w:ins w:id="5354" w:author="Arjan" w:date="2012-12-10T16:10:00Z"/>
        </w:trPr>
        <w:tc>
          <w:tcPr>
            <w:tcW w:w="3600" w:type="dxa"/>
            <w:tcBorders>
              <w:top w:val="nil"/>
              <w:left w:val="nil"/>
              <w:bottom w:val="nil"/>
              <w:right w:val="nil"/>
            </w:tcBorders>
          </w:tcPr>
          <w:p w14:paraId="781365C1" w14:textId="77777777" w:rsidR="00CF1DA2" w:rsidRPr="00CF1DA2" w:rsidRDefault="00CF1DA2" w:rsidP="00CF1DA2">
            <w:pPr>
              <w:autoSpaceDE w:val="0"/>
              <w:autoSpaceDN w:val="0"/>
              <w:adjustRightInd w:val="0"/>
              <w:spacing w:after="0" w:line="240" w:lineRule="auto"/>
              <w:rPr>
                <w:ins w:id="5355" w:author="Arjan" w:date="2012-12-10T16:10:00Z"/>
                <w:rFonts w:ascii="Arial" w:eastAsia="Times New Roman" w:hAnsi="Arial" w:cs="Arial"/>
                <w:b/>
                <w:bCs/>
                <w:color w:val="000000"/>
                <w:sz w:val="20"/>
                <w:szCs w:val="20"/>
              </w:rPr>
            </w:pPr>
          </w:p>
        </w:tc>
        <w:tc>
          <w:tcPr>
            <w:tcW w:w="5760" w:type="dxa"/>
            <w:gridSpan w:val="3"/>
            <w:tcBorders>
              <w:top w:val="nil"/>
              <w:left w:val="nil"/>
              <w:bottom w:val="nil"/>
              <w:right w:val="nil"/>
            </w:tcBorders>
          </w:tcPr>
          <w:p w14:paraId="1B33A496" w14:textId="77777777" w:rsidR="00CF1DA2" w:rsidRPr="00CF1DA2" w:rsidRDefault="00CF1DA2" w:rsidP="00CF1DA2">
            <w:pPr>
              <w:autoSpaceDE w:val="0"/>
              <w:autoSpaceDN w:val="0"/>
              <w:adjustRightInd w:val="0"/>
              <w:spacing w:after="0" w:line="240" w:lineRule="auto"/>
              <w:rPr>
                <w:ins w:id="5356" w:author="Arjan" w:date="2012-12-10T16:10:00Z"/>
                <w:rFonts w:ascii="Arial" w:eastAsia="Times New Roman" w:hAnsi="Arial" w:cs="Arial"/>
                <w:color w:val="000000"/>
                <w:sz w:val="20"/>
                <w:szCs w:val="20"/>
              </w:rPr>
            </w:pPr>
          </w:p>
        </w:tc>
      </w:tr>
      <w:tr w:rsidR="00CF1DA2" w:rsidRPr="00AE1A91" w14:paraId="2DA10424" w14:textId="77777777" w:rsidTr="001E1BAB">
        <w:trPr>
          <w:ins w:id="5357" w:author="Arjan" w:date="2012-12-10T16:10:00Z"/>
        </w:trPr>
        <w:tc>
          <w:tcPr>
            <w:tcW w:w="3600" w:type="dxa"/>
            <w:tcBorders>
              <w:top w:val="nil"/>
              <w:left w:val="nil"/>
              <w:bottom w:val="nil"/>
              <w:right w:val="nil"/>
            </w:tcBorders>
          </w:tcPr>
          <w:p w14:paraId="099CFDDF" w14:textId="77777777" w:rsidR="00CF1DA2" w:rsidRPr="00CF1DA2" w:rsidRDefault="00CF1DA2" w:rsidP="00CF1DA2">
            <w:pPr>
              <w:autoSpaceDE w:val="0"/>
              <w:autoSpaceDN w:val="0"/>
              <w:adjustRightInd w:val="0"/>
              <w:spacing w:after="0" w:line="240" w:lineRule="auto"/>
              <w:rPr>
                <w:ins w:id="5358" w:author="Arjan" w:date="2012-12-10T16:10:00Z"/>
                <w:rFonts w:ascii="Arial" w:eastAsia="Times New Roman" w:hAnsi="Arial" w:cs="Arial"/>
                <w:b/>
                <w:bCs/>
                <w:color w:val="000000"/>
                <w:sz w:val="20"/>
                <w:szCs w:val="20"/>
              </w:rPr>
            </w:pPr>
            <w:ins w:id="5359" w:author="Arjan" w:date="2012-12-10T16:10:00Z">
              <w:r w:rsidRPr="00CF1DA2">
                <w:rPr>
                  <w:rFonts w:ascii="Arial" w:eastAsia="Times New Roman" w:hAnsi="Arial" w:cs="Arial"/>
                  <w:b/>
                  <w:bCs/>
                  <w:color w:val="000000"/>
                  <w:sz w:val="20"/>
                  <w:szCs w:val="20"/>
                </w:rPr>
                <w:t>Toelichting objecttype</w:t>
              </w:r>
            </w:ins>
          </w:p>
        </w:tc>
        <w:tc>
          <w:tcPr>
            <w:tcW w:w="5760" w:type="dxa"/>
            <w:gridSpan w:val="3"/>
            <w:tcBorders>
              <w:top w:val="nil"/>
              <w:left w:val="nil"/>
              <w:bottom w:val="nil"/>
              <w:right w:val="nil"/>
            </w:tcBorders>
          </w:tcPr>
          <w:p w14:paraId="66C3F9D9" w14:textId="77777777" w:rsidR="00CF1DA2" w:rsidRPr="00DD0F4F" w:rsidRDefault="00CF1DA2" w:rsidP="00CF1DA2">
            <w:pPr>
              <w:autoSpaceDE w:val="0"/>
              <w:autoSpaceDN w:val="0"/>
              <w:adjustRightInd w:val="0"/>
              <w:spacing w:after="0" w:line="240" w:lineRule="auto"/>
              <w:rPr>
                <w:ins w:id="5360" w:author="Arjan" w:date="2012-12-10T16:10:00Z"/>
                <w:rFonts w:ascii="Arial" w:eastAsia="Times New Roman" w:hAnsi="Arial" w:cs="Arial"/>
                <w:color w:val="000000"/>
                <w:sz w:val="20"/>
                <w:szCs w:val="20"/>
                <w:lang w:val="nl-NL"/>
              </w:rPr>
            </w:pPr>
            <w:ins w:id="5361" w:author="Arjan" w:date="2012-12-10T16:10:00Z">
              <w:r w:rsidRPr="00DD0F4F">
                <w:rPr>
                  <w:rFonts w:ascii="Arial" w:eastAsia="Times New Roman" w:hAnsi="Arial" w:cs="Arial"/>
                  <w:color w:val="000000"/>
                  <w:sz w:val="20"/>
                  <w:szCs w:val="20"/>
                  <w:lang w:val="nl-NL"/>
                </w:rPr>
                <w:t>Het gaat hier om een persoonlijk contact over een lopende of afgeronde zaak. Met een persoonlijk contact wordt bedoeld een gebeurtenis van een aaneengesloten tijdsspanne waarbij interactief informatie wordt uitgewisseld, tussen minimaal twee partijen, waarvan tenminste een medewerker van de zaakbehandelende organisatie en tenminste een natuurlijk persoon, eventueel in de rol van medewerker van een niet-natuurlijk persoon of een vestiging. Voorbeelden hiervan zijn een baliebezoek en een telefonisch contact over een onderhanden zijnde zaak.</w:t>
              </w:r>
            </w:ins>
          </w:p>
          <w:p w14:paraId="0754EFA0" w14:textId="77777777" w:rsidR="00CF1DA2" w:rsidRPr="00DD0F4F" w:rsidRDefault="00CF1DA2" w:rsidP="00CF1DA2">
            <w:pPr>
              <w:autoSpaceDE w:val="0"/>
              <w:autoSpaceDN w:val="0"/>
              <w:adjustRightInd w:val="0"/>
              <w:spacing w:after="0" w:line="240" w:lineRule="auto"/>
              <w:rPr>
                <w:ins w:id="5362" w:author="Arjan" w:date="2012-12-10T16:10:00Z"/>
                <w:rFonts w:ascii="Arial" w:eastAsia="Times New Roman" w:hAnsi="Arial" w:cs="Arial"/>
                <w:color w:val="000000"/>
                <w:sz w:val="20"/>
                <w:szCs w:val="20"/>
                <w:lang w:val="nl-NL"/>
              </w:rPr>
            </w:pPr>
            <w:ins w:id="5363" w:author="Arjan" w:date="2012-12-10T16:10:00Z">
              <w:r w:rsidRPr="00DD0F4F">
                <w:rPr>
                  <w:rFonts w:ascii="Arial" w:eastAsia="Times New Roman" w:hAnsi="Arial" w:cs="Arial"/>
                  <w:color w:val="000000"/>
                  <w:sz w:val="20"/>
                  <w:szCs w:val="20"/>
                  <w:lang w:val="nl-NL"/>
                </w:rPr>
                <w:t xml:space="preserve">Een anoniem klantcontact en de ontvangst en de verzending van een informatieobject vallen hier niet onder. Voorbeelden hiervan zijn de ontvangst van een ingevuld webformulier en de verzending van een brief. </w:t>
              </w:r>
            </w:ins>
          </w:p>
          <w:p w14:paraId="60796EEA" w14:textId="77777777" w:rsidR="00CF1DA2" w:rsidRPr="00DD0F4F" w:rsidRDefault="00CF1DA2" w:rsidP="00CF1DA2">
            <w:pPr>
              <w:autoSpaceDE w:val="0"/>
              <w:autoSpaceDN w:val="0"/>
              <w:adjustRightInd w:val="0"/>
              <w:spacing w:after="0" w:line="240" w:lineRule="auto"/>
              <w:rPr>
                <w:ins w:id="5364" w:author="Arjan" w:date="2012-12-10T16:10:00Z"/>
                <w:rFonts w:ascii="Arial" w:eastAsia="Times New Roman" w:hAnsi="Arial" w:cs="Arial"/>
                <w:color w:val="000000"/>
                <w:sz w:val="20"/>
                <w:szCs w:val="20"/>
                <w:lang w:val="nl-NL"/>
              </w:rPr>
            </w:pPr>
            <w:ins w:id="5365" w:author="Arjan" w:date="2012-12-10T16:10:00Z">
              <w:r w:rsidRPr="00DD0F4F">
                <w:rPr>
                  <w:rFonts w:ascii="Arial" w:eastAsia="Times New Roman" w:hAnsi="Arial" w:cs="Arial"/>
                  <w:color w:val="000000"/>
                  <w:sz w:val="20"/>
                  <w:szCs w:val="20"/>
                  <w:lang w:val="nl-NL"/>
                </w:rPr>
                <w:t>Een 'grensgeval' is het persoonlijk contact dat leidt tot een nieuwe zaak. Indien die zaak gecreeerd wordt gedurende het persoonlijke contact, dan kan dit contact als klantcontact bij die nieuwe, inmiddels lopende, zaak gevoegd worden.</w:t>
              </w:r>
            </w:ins>
          </w:p>
        </w:tc>
      </w:tr>
      <w:tr w:rsidR="00CF1DA2" w:rsidRPr="00AE1A91" w14:paraId="7A3DB757" w14:textId="77777777" w:rsidTr="001E1BAB">
        <w:trPr>
          <w:ins w:id="5366" w:author="Arjan" w:date="2012-12-10T16:10:00Z"/>
        </w:trPr>
        <w:tc>
          <w:tcPr>
            <w:tcW w:w="3600" w:type="dxa"/>
            <w:tcBorders>
              <w:top w:val="nil"/>
              <w:left w:val="nil"/>
              <w:bottom w:val="nil"/>
              <w:right w:val="nil"/>
            </w:tcBorders>
          </w:tcPr>
          <w:p w14:paraId="15289998" w14:textId="77777777" w:rsidR="00CF1DA2" w:rsidRPr="00DD0F4F" w:rsidRDefault="00CF1DA2" w:rsidP="00CF1DA2">
            <w:pPr>
              <w:autoSpaceDE w:val="0"/>
              <w:autoSpaceDN w:val="0"/>
              <w:adjustRightInd w:val="0"/>
              <w:spacing w:after="0" w:line="240" w:lineRule="auto"/>
              <w:rPr>
                <w:ins w:id="5367" w:author="Arjan" w:date="2012-12-10T16:10:00Z"/>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51991EC1" w14:textId="77777777" w:rsidR="00CF1DA2" w:rsidRPr="00DD0F4F" w:rsidRDefault="00CF1DA2" w:rsidP="00CF1DA2">
            <w:pPr>
              <w:autoSpaceDE w:val="0"/>
              <w:autoSpaceDN w:val="0"/>
              <w:adjustRightInd w:val="0"/>
              <w:spacing w:after="0" w:line="240" w:lineRule="auto"/>
              <w:rPr>
                <w:ins w:id="5368" w:author="Arjan" w:date="2012-12-10T16:10:00Z"/>
                <w:rFonts w:ascii="Arial" w:eastAsia="Times New Roman" w:hAnsi="Arial" w:cs="Arial"/>
                <w:color w:val="000000"/>
                <w:sz w:val="20"/>
                <w:szCs w:val="20"/>
                <w:lang w:val="nl-NL"/>
              </w:rPr>
            </w:pPr>
          </w:p>
        </w:tc>
      </w:tr>
      <w:tr w:rsidR="00CF1DA2" w:rsidRPr="00AE1A91" w14:paraId="072995EE" w14:textId="77777777" w:rsidTr="001E1BAB">
        <w:trPr>
          <w:ins w:id="5369" w:author="Arjan" w:date="2012-12-10T16:10:00Z"/>
        </w:trPr>
        <w:tc>
          <w:tcPr>
            <w:tcW w:w="3600" w:type="dxa"/>
            <w:tcBorders>
              <w:top w:val="nil"/>
              <w:left w:val="nil"/>
              <w:bottom w:val="nil"/>
              <w:right w:val="nil"/>
            </w:tcBorders>
          </w:tcPr>
          <w:p w14:paraId="2CAF6DA8" w14:textId="77777777" w:rsidR="00CF1DA2" w:rsidRPr="00CF1DA2" w:rsidRDefault="00CF1DA2" w:rsidP="00CF1DA2">
            <w:pPr>
              <w:autoSpaceDE w:val="0"/>
              <w:autoSpaceDN w:val="0"/>
              <w:adjustRightInd w:val="0"/>
              <w:spacing w:after="0" w:line="240" w:lineRule="auto"/>
              <w:rPr>
                <w:ins w:id="5370" w:author="Arjan" w:date="2012-12-10T16:10:00Z"/>
                <w:rFonts w:ascii="Arial" w:eastAsia="Times New Roman" w:hAnsi="Arial" w:cs="Arial"/>
                <w:b/>
                <w:bCs/>
                <w:color w:val="000000"/>
                <w:sz w:val="20"/>
                <w:szCs w:val="20"/>
              </w:rPr>
            </w:pPr>
            <w:ins w:id="5371" w:author="Arjan" w:date="2012-12-10T16:10:00Z">
              <w:r w:rsidRPr="00CF1DA2">
                <w:rPr>
                  <w:rFonts w:ascii="Arial" w:eastAsia="Times New Roman" w:hAnsi="Arial" w:cs="Arial"/>
                  <w:b/>
                  <w:bCs/>
                  <w:color w:val="000000"/>
                  <w:sz w:val="20"/>
                  <w:szCs w:val="20"/>
                </w:rPr>
                <w:t>Unieke aanduiding objecttype</w:t>
              </w:r>
            </w:ins>
          </w:p>
        </w:tc>
        <w:tc>
          <w:tcPr>
            <w:tcW w:w="5760" w:type="dxa"/>
            <w:gridSpan w:val="3"/>
            <w:tcBorders>
              <w:top w:val="nil"/>
              <w:left w:val="nil"/>
              <w:bottom w:val="nil"/>
              <w:right w:val="nil"/>
            </w:tcBorders>
          </w:tcPr>
          <w:p w14:paraId="610E92FB" w14:textId="7AD9F44F" w:rsidR="00CF1DA2" w:rsidRPr="00DD0F4F" w:rsidRDefault="00034211" w:rsidP="00CF1DA2">
            <w:pPr>
              <w:autoSpaceDE w:val="0"/>
              <w:autoSpaceDN w:val="0"/>
              <w:adjustRightInd w:val="0"/>
              <w:spacing w:after="0" w:line="240" w:lineRule="auto"/>
              <w:rPr>
                <w:ins w:id="5372" w:author="Arjan" w:date="2012-12-10T16:10:00Z"/>
                <w:rFonts w:ascii="Arial" w:eastAsia="Times New Roman" w:hAnsi="Arial" w:cs="Arial"/>
                <w:color w:val="000000"/>
                <w:sz w:val="20"/>
                <w:szCs w:val="20"/>
                <w:lang w:val="nl-NL"/>
              </w:rPr>
            </w:pPr>
            <w:ins w:id="5373" w:author="Arjan" w:date="2013-07-02T13:15:00Z">
              <w:r w:rsidRPr="00DD0F4F">
                <w:rPr>
                  <w:rFonts w:ascii="Arial" w:eastAsia="Times New Roman" w:hAnsi="Arial" w:cs="Arial"/>
                  <w:color w:val="000000"/>
                  <w:sz w:val="20"/>
                  <w:szCs w:val="20"/>
                  <w:lang w:val="nl-NL"/>
                </w:rPr>
                <w:t xml:space="preserve">Combinatie van </w:t>
              </w:r>
            </w:ins>
            <w:ins w:id="5374" w:author="Arjan" w:date="2013-07-02T13:16:00Z">
              <w:r w:rsidRPr="00DD0F4F">
                <w:rPr>
                  <w:rFonts w:ascii="Arial" w:eastAsia="Times New Roman" w:hAnsi="Arial" w:cs="Arial"/>
                  <w:color w:val="000000"/>
                  <w:sz w:val="20"/>
                  <w:szCs w:val="20"/>
                  <w:lang w:val="nl-NL"/>
                </w:rPr>
                <w:t>Verantwoordelijke</w:t>
              </w:r>
            </w:ins>
            <w:ins w:id="5375" w:author="Arjan" w:date="2013-07-02T13:17:00Z">
              <w:r w:rsidRPr="00DD0F4F">
                <w:rPr>
                  <w:rFonts w:ascii="Arial" w:eastAsia="Times New Roman" w:hAnsi="Arial" w:cs="Arial"/>
                  <w:color w:val="000000"/>
                  <w:sz w:val="20"/>
                  <w:szCs w:val="20"/>
                  <w:lang w:val="nl-NL"/>
                </w:rPr>
                <w:t>_</w:t>
              </w:r>
            </w:ins>
            <w:ins w:id="5376" w:author="Arjan" w:date="2013-07-02T13:16:00Z">
              <w:r w:rsidRPr="00DD0F4F">
                <w:rPr>
                  <w:rFonts w:ascii="Arial" w:eastAsia="Times New Roman" w:hAnsi="Arial" w:cs="Arial"/>
                  <w:color w:val="000000"/>
                  <w:sz w:val="20"/>
                  <w:szCs w:val="20"/>
                  <w:lang w:val="nl-NL"/>
                </w:rPr>
                <w:t xml:space="preserve">organisatie met </w:t>
              </w:r>
            </w:ins>
            <w:ins w:id="5377" w:author="Arjan" w:date="2012-12-10T16:10:00Z">
              <w:r w:rsidR="00CF1DA2" w:rsidRPr="00DD0F4F">
                <w:rPr>
                  <w:rFonts w:ascii="Arial" w:eastAsia="Times New Roman" w:hAnsi="Arial" w:cs="Arial"/>
                  <w:color w:val="000000"/>
                  <w:sz w:val="20"/>
                  <w:szCs w:val="20"/>
                  <w:lang w:val="nl-NL"/>
                </w:rPr>
                <w:t>Identificatie</w:t>
              </w:r>
            </w:ins>
          </w:p>
        </w:tc>
      </w:tr>
      <w:tr w:rsidR="00CF1DA2" w:rsidRPr="00AE1A91" w14:paraId="1EE6D94B" w14:textId="77777777" w:rsidTr="001E1BAB">
        <w:trPr>
          <w:ins w:id="5378" w:author="Arjan" w:date="2012-12-10T16:10:00Z"/>
        </w:trPr>
        <w:tc>
          <w:tcPr>
            <w:tcW w:w="3600" w:type="dxa"/>
            <w:tcBorders>
              <w:top w:val="nil"/>
              <w:left w:val="nil"/>
              <w:bottom w:val="nil"/>
              <w:right w:val="nil"/>
            </w:tcBorders>
          </w:tcPr>
          <w:p w14:paraId="616990C5" w14:textId="77777777" w:rsidR="00CF1DA2" w:rsidRPr="00DD0F4F" w:rsidRDefault="00CF1DA2" w:rsidP="00CF1DA2">
            <w:pPr>
              <w:autoSpaceDE w:val="0"/>
              <w:autoSpaceDN w:val="0"/>
              <w:adjustRightInd w:val="0"/>
              <w:spacing w:after="0" w:line="240" w:lineRule="auto"/>
              <w:rPr>
                <w:ins w:id="5379" w:author="Arjan" w:date="2012-12-10T16:10:00Z"/>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29E3B015" w14:textId="77777777" w:rsidR="00CF1DA2" w:rsidRPr="00DD0F4F" w:rsidRDefault="00CF1DA2" w:rsidP="00CF1DA2">
            <w:pPr>
              <w:autoSpaceDE w:val="0"/>
              <w:autoSpaceDN w:val="0"/>
              <w:adjustRightInd w:val="0"/>
              <w:spacing w:after="0" w:line="240" w:lineRule="auto"/>
              <w:rPr>
                <w:ins w:id="5380" w:author="Arjan" w:date="2012-12-10T16:10:00Z"/>
                <w:rFonts w:ascii="Arial" w:eastAsia="Times New Roman" w:hAnsi="Arial" w:cs="Arial"/>
                <w:color w:val="000000"/>
                <w:sz w:val="20"/>
                <w:szCs w:val="20"/>
                <w:lang w:val="nl-NL"/>
              </w:rPr>
            </w:pPr>
          </w:p>
        </w:tc>
      </w:tr>
      <w:tr w:rsidR="00CF1DA2" w:rsidRPr="00AE1A91" w14:paraId="0B70ECEE" w14:textId="77777777" w:rsidTr="001E1BAB">
        <w:trPr>
          <w:ins w:id="5381" w:author="Arjan" w:date="2012-12-10T16:10:00Z"/>
        </w:trPr>
        <w:tc>
          <w:tcPr>
            <w:tcW w:w="3600" w:type="dxa"/>
            <w:tcBorders>
              <w:top w:val="nil"/>
              <w:left w:val="nil"/>
              <w:bottom w:val="nil"/>
              <w:right w:val="nil"/>
            </w:tcBorders>
          </w:tcPr>
          <w:p w14:paraId="192AC68C" w14:textId="77777777" w:rsidR="00CF1DA2" w:rsidRPr="00CF1DA2" w:rsidRDefault="00CF1DA2" w:rsidP="00CF1DA2">
            <w:pPr>
              <w:autoSpaceDE w:val="0"/>
              <w:autoSpaceDN w:val="0"/>
              <w:adjustRightInd w:val="0"/>
              <w:spacing w:after="0" w:line="240" w:lineRule="auto"/>
              <w:rPr>
                <w:ins w:id="5382" w:author="Arjan" w:date="2012-12-10T16:10:00Z"/>
                <w:rFonts w:ascii="Arial" w:eastAsia="Times New Roman" w:hAnsi="Arial" w:cs="Arial"/>
                <w:b/>
                <w:bCs/>
                <w:color w:val="000000"/>
                <w:sz w:val="20"/>
                <w:szCs w:val="20"/>
              </w:rPr>
            </w:pPr>
            <w:ins w:id="5383" w:author="Arjan" w:date="2012-12-10T16:10:00Z">
              <w:r w:rsidRPr="00CF1DA2">
                <w:rPr>
                  <w:rFonts w:ascii="Arial" w:eastAsia="Times New Roman" w:hAnsi="Arial" w:cs="Arial"/>
                  <w:b/>
                  <w:bCs/>
                  <w:color w:val="000000"/>
                  <w:sz w:val="20"/>
                  <w:szCs w:val="20"/>
                </w:rPr>
                <w:t>Populatie objecttype</w:t>
              </w:r>
            </w:ins>
          </w:p>
        </w:tc>
        <w:tc>
          <w:tcPr>
            <w:tcW w:w="5760" w:type="dxa"/>
            <w:gridSpan w:val="3"/>
            <w:tcBorders>
              <w:top w:val="nil"/>
              <w:left w:val="nil"/>
              <w:bottom w:val="nil"/>
              <w:right w:val="nil"/>
            </w:tcBorders>
          </w:tcPr>
          <w:p w14:paraId="190FBA76" w14:textId="77777777" w:rsidR="00CF1DA2" w:rsidRPr="00DD0F4F" w:rsidRDefault="00CF1DA2" w:rsidP="00CF1DA2">
            <w:pPr>
              <w:autoSpaceDE w:val="0"/>
              <w:autoSpaceDN w:val="0"/>
              <w:adjustRightInd w:val="0"/>
              <w:spacing w:after="0" w:line="240" w:lineRule="auto"/>
              <w:rPr>
                <w:ins w:id="5384" w:author="Arjan" w:date="2012-12-10T16:10:00Z"/>
                <w:rFonts w:ascii="Arial" w:eastAsia="Times New Roman" w:hAnsi="Arial" w:cs="Arial"/>
                <w:color w:val="000000"/>
                <w:sz w:val="20"/>
                <w:szCs w:val="20"/>
                <w:lang w:val="nl-NL"/>
              </w:rPr>
            </w:pPr>
            <w:ins w:id="5385" w:author="Arjan" w:date="2012-12-10T16:10:00Z">
              <w:r w:rsidRPr="00DD0F4F">
                <w:rPr>
                  <w:rFonts w:ascii="Arial" w:eastAsia="Times New Roman" w:hAnsi="Arial" w:cs="Arial"/>
                  <w:color w:val="000000"/>
                  <w:sz w:val="20"/>
                  <w:szCs w:val="20"/>
                  <w:lang w:val="nl-NL"/>
                </w:rPr>
                <w:t>Alle met burgers en bedrijfsmedewerkers gevoerde contacten over onderhanden en afgesloten zaken ongeacht het kanaal.</w:t>
              </w:r>
            </w:ins>
          </w:p>
        </w:tc>
      </w:tr>
      <w:tr w:rsidR="00CF1DA2" w:rsidRPr="00AE1A91" w14:paraId="0C4BBD40" w14:textId="77777777" w:rsidTr="001E1BAB">
        <w:trPr>
          <w:ins w:id="5386" w:author="Arjan" w:date="2012-12-10T16:10:00Z"/>
        </w:trPr>
        <w:tc>
          <w:tcPr>
            <w:tcW w:w="3600" w:type="dxa"/>
            <w:tcBorders>
              <w:top w:val="nil"/>
              <w:left w:val="nil"/>
              <w:bottom w:val="nil"/>
              <w:right w:val="nil"/>
            </w:tcBorders>
          </w:tcPr>
          <w:p w14:paraId="063E1273" w14:textId="77777777" w:rsidR="00CF1DA2" w:rsidRPr="00DD0F4F" w:rsidRDefault="00CF1DA2" w:rsidP="00CF1DA2">
            <w:pPr>
              <w:autoSpaceDE w:val="0"/>
              <w:autoSpaceDN w:val="0"/>
              <w:adjustRightInd w:val="0"/>
              <w:spacing w:after="0" w:line="240" w:lineRule="auto"/>
              <w:rPr>
                <w:ins w:id="5387" w:author="Arjan" w:date="2012-12-10T16:10:00Z"/>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16566ACB" w14:textId="77777777" w:rsidR="00CF1DA2" w:rsidRPr="00DD0F4F" w:rsidRDefault="00CF1DA2" w:rsidP="00CF1DA2">
            <w:pPr>
              <w:autoSpaceDE w:val="0"/>
              <w:autoSpaceDN w:val="0"/>
              <w:adjustRightInd w:val="0"/>
              <w:spacing w:after="0" w:line="240" w:lineRule="auto"/>
              <w:rPr>
                <w:ins w:id="5388" w:author="Arjan" w:date="2012-12-10T16:10:00Z"/>
                <w:rFonts w:ascii="Arial" w:eastAsia="Times New Roman" w:hAnsi="Arial" w:cs="Arial"/>
                <w:color w:val="000000"/>
                <w:sz w:val="20"/>
                <w:szCs w:val="20"/>
                <w:lang w:val="nl-NL"/>
              </w:rPr>
            </w:pPr>
          </w:p>
        </w:tc>
      </w:tr>
      <w:tr w:rsidR="00CF1DA2" w:rsidRPr="00CF1DA2" w14:paraId="0914158D" w14:textId="77777777" w:rsidTr="001E1BAB">
        <w:trPr>
          <w:ins w:id="5389" w:author="Arjan" w:date="2012-12-10T16:10:00Z"/>
        </w:trPr>
        <w:tc>
          <w:tcPr>
            <w:tcW w:w="3600" w:type="dxa"/>
            <w:tcBorders>
              <w:top w:val="nil"/>
              <w:left w:val="nil"/>
              <w:bottom w:val="nil"/>
              <w:right w:val="nil"/>
            </w:tcBorders>
          </w:tcPr>
          <w:p w14:paraId="50A7E903" w14:textId="77777777" w:rsidR="00CF1DA2" w:rsidRPr="00CF1DA2" w:rsidRDefault="00CF1DA2" w:rsidP="00CF1DA2">
            <w:pPr>
              <w:autoSpaceDE w:val="0"/>
              <w:autoSpaceDN w:val="0"/>
              <w:adjustRightInd w:val="0"/>
              <w:spacing w:after="0" w:line="240" w:lineRule="auto"/>
              <w:rPr>
                <w:ins w:id="5390" w:author="Arjan" w:date="2012-12-10T16:10:00Z"/>
                <w:rFonts w:ascii="Arial" w:eastAsia="Times New Roman" w:hAnsi="Arial" w:cs="Arial"/>
                <w:b/>
                <w:bCs/>
                <w:color w:val="000000"/>
                <w:sz w:val="20"/>
                <w:szCs w:val="20"/>
              </w:rPr>
            </w:pPr>
            <w:ins w:id="5391" w:author="Arjan" w:date="2012-12-10T16:10:00Z">
              <w:r w:rsidRPr="00CF1DA2">
                <w:rPr>
                  <w:rFonts w:ascii="Arial" w:eastAsia="Times New Roman" w:hAnsi="Arial" w:cs="Arial"/>
                  <w:b/>
                  <w:bCs/>
                  <w:color w:val="000000"/>
                  <w:sz w:val="20"/>
                  <w:szCs w:val="20"/>
                </w:rPr>
                <w:t>Kwaliteitsbegrip objecttype</w:t>
              </w:r>
            </w:ins>
          </w:p>
        </w:tc>
        <w:tc>
          <w:tcPr>
            <w:tcW w:w="5760" w:type="dxa"/>
            <w:gridSpan w:val="3"/>
            <w:tcBorders>
              <w:top w:val="nil"/>
              <w:left w:val="nil"/>
              <w:bottom w:val="nil"/>
              <w:right w:val="nil"/>
            </w:tcBorders>
          </w:tcPr>
          <w:p w14:paraId="54A2EABC" w14:textId="77777777" w:rsidR="00CF1DA2" w:rsidRPr="00CF1DA2" w:rsidRDefault="00CF1DA2" w:rsidP="00CF1DA2">
            <w:pPr>
              <w:autoSpaceDE w:val="0"/>
              <w:autoSpaceDN w:val="0"/>
              <w:adjustRightInd w:val="0"/>
              <w:spacing w:after="0" w:line="240" w:lineRule="auto"/>
              <w:rPr>
                <w:ins w:id="5392" w:author="Arjan" w:date="2012-12-10T16:10:00Z"/>
                <w:rFonts w:ascii="Arial" w:eastAsia="Times New Roman" w:hAnsi="Arial" w:cs="Arial"/>
                <w:color w:val="000000"/>
                <w:sz w:val="20"/>
                <w:szCs w:val="20"/>
              </w:rPr>
            </w:pPr>
          </w:p>
        </w:tc>
      </w:tr>
      <w:tr w:rsidR="00CF1DA2" w:rsidRPr="00CF1DA2" w14:paraId="5121D094" w14:textId="77777777" w:rsidTr="001E1BAB">
        <w:trPr>
          <w:ins w:id="5393" w:author="Arjan" w:date="2012-12-10T16:10:00Z"/>
        </w:trPr>
        <w:tc>
          <w:tcPr>
            <w:tcW w:w="3600" w:type="dxa"/>
            <w:tcBorders>
              <w:top w:val="nil"/>
              <w:left w:val="nil"/>
              <w:bottom w:val="nil"/>
              <w:right w:val="nil"/>
            </w:tcBorders>
          </w:tcPr>
          <w:p w14:paraId="628B813C" w14:textId="77777777" w:rsidR="00CF1DA2" w:rsidRPr="00CF1DA2" w:rsidRDefault="00CF1DA2" w:rsidP="00CF1DA2">
            <w:pPr>
              <w:autoSpaceDE w:val="0"/>
              <w:autoSpaceDN w:val="0"/>
              <w:adjustRightInd w:val="0"/>
              <w:spacing w:after="0" w:line="240" w:lineRule="auto"/>
              <w:rPr>
                <w:ins w:id="5394" w:author="Arjan" w:date="2012-12-10T16:10:00Z"/>
                <w:rFonts w:ascii="Arial" w:eastAsia="Times New Roman" w:hAnsi="Arial" w:cs="Arial"/>
                <w:b/>
                <w:bCs/>
                <w:color w:val="000000"/>
                <w:sz w:val="20"/>
                <w:szCs w:val="20"/>
              </w:rPr>
            </w:pPr>
          </w:p>
        </w:tc>
        <w:tc>
          <w:tcPr>
            <w:tcW w:w="5760" w:type="dxa"/>
            <w:gridSpan w:val="3"/>
            <w:tcBorders>
              <w:top w:val="nil"/>
              <w:left w:val="nil"/>
              <w:bottom w:val="nil"/>
              <w:right w:val="nil"/>
            </w:tcBorders>
          </w:tcPr>
          <w:p w14:paraId="1CE9D1C9" w14:textId="77777777" w:rsidR="00CF1DA2" w:rsidRPr="00CF1DA2" w:rsidRDefault="00CF1DA2" w:rsidP="00CF1DA2">
            <w:pPr>
              <w:autoSpaceDE w:val="0"/>
              <w:autoSpaceDN w:val="0"/>
              <w:adjustRightInd w:val="0"/>
              <w:spacing w:after="0" w:line="240" w:lineRule="auto"/>
              <w:rPr>
                <w:ins w:id="5395" w:author="Arjan" w:date="2012-12-10T16:10:00Z"/>
                <w:rFonts w:ascii="Arial" w:eastAsia="Times New Roman" w:hAnsi="Arial" w:cs="Arial"/>
                <w:b/>
                <w:bCs/>
                <w:color w:val="000000"/>
                <w:sz w:val="20"/>
                <w:szCs w:val="20"/>
              </w:rPr>
            </w:pPr>
          </w:p>
        </w:tc>
      </w:tr>
      <w:tr w:rsidR="00CF1DA2" w:rsidRPr="00CF1DA2" w14:paraId="24A11840" w14:textId="77777777" w:rsidTr="001E1BAB">
        <w:trPr>
          <w:ins w:id="5396" w:author="Arjan" w:date="2012-12-10T16:10:00Z"/>
        </w:trPr>
        <w:tc>
          <w:tcPr>
            <w:tcW w:w="3600" w:type="dxa"/>
            <w:tcBorders>
              <w:top w:val="nil"/>
              <w:left w:val="nil"/>
              <w:bottom w:val="nil"/>
              <w:right w:val="nil"/>
            </w:tcBorders>
          </w:tcPr>
          <w:p w14:paraId="194B9F53" w14:textId="77777777" w:rsidR="00CF1DA2" w:rsidRPr="00CF1DA2" w:rsidRDefault="00CF1DA2" w:rsidP="00CF1DA2">
            <w:pPr>
              <w:autoSpaceDE w:val="0"/>
              <w:autoSpaceDN w:val="0"/>
              <w:adjustRightInd w:val="0"/>
              <w:spacing w:after="0" w:line="240" w:lineRule="auto"/>
              <w:rPr>
                <w:ins w:id="5397" w:author="Arjan" w:date="2012-12-10T16:10:00Z"/>
                <w:rFonts w:ascii="Arial" w:eastAsia="Times New Roman" w:hAnsi="Arial" w:cs="Arial"/>
                <w:color w:val="000000"/>
                <w:sz w:val="20"/>
                <w:szCs w:val="20"/>
              </w:rPr>
            </w:pPr>
            <w:ins w:id="5398" w:author="Arjan" w:date="2012-12-10T16:10:00Z">
              <w:r w:rsidRPr="00CF1DA2">
                <w:rPr>
                  <w:rFonts w:ascii="Arial" w:eastAsia="Times New Roman" w:hAnsi="Arial" w:cs="Arial"/>
                  <w:b/>
                  <w:bCs/>
                  <w:color w:val="000000"/>
                  <w:sz w:val="20"/>
                  <w:szCs w:val="20"/>
                </w:rPr>
                <w:t>Overzicht Attributen</w:t>
              </w:r>
            </w:ins>
          </w:p>
        </w:tc>
        <w:tc>
          <w:tcPr>
            <w:tcW w:w="1080" w:type="dxa"/>
            <w:tcBorders>
              <w:top w:val="nil"/>
              <w:left w:val="nil"/>
              <w:bottom w:val="nil"/>
              <w:right w:val="nil"/>
            </w:tcBorders>
          </w:tcPr>
          <w:p w14:paraId="052BF9AA" w14:textId="77777777" w:rsidR="00CF1DA2" w:rsidRPr="00CF1DA2" w:rsidRDefault="00CF1DA2" w:rsidP="00CF1DA2">
            <w:pPr>
              <w:autoSpaceDE w:val="0"/>
              <w:autoSpaceDN w:val="0"/>
              <w:adjustRightInd w:val="0"/>
              <w:spacing w:after="0" w:line="240" w:lineRule="auto"/>
              <w:rPr>
                <w:ins w:id="5399" w:author="Arjan" w:date="2012-12-10T16:10:00Z"/>
                <w:rFonts w:ascii="Arial" w:eastAsia="Times New Roman" w:hAnsi="Arial" w:cs="Arial"/>
                <w:color w:val="000000"/>
                <w:sz w:val="20"/>
                <w:szCs w:val="20"/>
              </w:rPr>
            </w:pPr>
            <w:ins w:id="5400" w:author="Arjan" w:date="2012-12-10T16:10:00Z">
              <w:r w:rsidRPr="00CF1DA2">
                <w:rPr>
                  <w:rFonts w:ascii="Arial" w:eastAsia="Times New Roman" w:hAnsi="Arial" w:cs="Arial"/>
                  <w:i/>
                  <w:iCs/>
                  <w:color w:val="000000"/>
                  <w:sz w:val="20"/>
                  <w:szCs w:val="20"/>
                </w:rPr>
                <w:t>Code</w:t>
              </w:r>
            </w:ins>
          </w:p>
        </w:tc>
        <w:tc>
          <w:tcPr>
            <w:tcW w:w="3330" w:type="dxa"/>
            <w:tcBorders>
              <w:top w:val="nil"/>
              <w:left w:val="nil"/>
              <w:bottom w:val="nil"/>
              <w:right w:val="nil"/>
            </w:tcBorders>
          </w:tcPr>
          <w:p w14:paraId="03159F51" w14:textId="77777777" w:rsidR="00CF1DA2" w:rsidRPr="00CF1DA2" w:rsidRDefault="00CF1DA2" w:rsidP="00CF1DA2">
            <w:pPr>
              <w:autoSpaceDE w:val="0"/>
              <w:autoSpaceDN w:val="0"/>
              <w:adjustRightInd w:val="0"/>
              <w:spacing w:after="0" w:line="240" w:lineRule="auto"/>
              <w:rPr>
                <w:ins w:id="5401" w:author="Arjan" w:date="2012-12-10T16:10:00Z"/>
                <w:rFonts w:ascii="Arial" w:eastAsia="Times New Roman" w:hAnsi="Arial" w:cs="Arial"/>
                <w:color w:val="000000"/>
                <w:sz w:val="20"/>
                <w:szCs w:val="20"/>
              </w:rPr>
            </w:pPr>
            <w:ins w:id="5402" w:author="Arjan" w:date="2012-12-10T16:10:00Z">
              <w:r w:rsidRPr="00CF1DA2">
                <w:rPr>
                  <w:rFonts w:ascii="Arial" w:eastAsia="Times New Roman" w:hAnsi="Arial" w:cs="Arial"/>
                  <w:i/>
                  <w:iCs/>
                  <w:color w:val="000000"/>
                  <w:sz w:val="20"/>
                  <w:szCs w:val="20"/>
                </w:rPr>
                <w:t>Gegevensnaam</w:t>
              </w:r>
            </w:ins>
          </w:p>
        </w:tc>
        <w:tc>
          <w:tcPr>
            <w:tcW w:w="1350" w:type="dxa"/>
            <w:tcBorders>
              <w:top w:val="nil"/>
              <w:left w:val="nil"/>
              <w:bottom w:val="nil"/>
              <w:right w:val="nil"/>
            </w:tcBorders>
          </w:tcPr>
          <w:p w14:paraId="6F8D8E83" w14:textId="77777777" w:rsidR="00CF1DA2" w:rsidRPr="00CF1DA2" w:rsidRDefault="00CF1DA2" w:rsidP="00CF1DA2">
            <w:pPr>
              <w:autoSpaceDE w:val="0"/>
              <w:autoSpaceDN w:val="0"/>
              <w:adjustRightInd w:val="0"/>
              <w:spacing w:after="0" w:line="240" w:lineRule="auto"/>
              <w:rPr>
                <w:ins w:id="5403" w:author="Arjan" w:date="2012-12-10T16:10:00Z"/>
                <w:rFonts w:ascii="Arial" w:eastAsia="Times New Roman" w:hAnsi="Arial" w:cs="Arial"/>
                <w:color w:val="000000"/>
                <w:sz w:val="20"/>
                <w:szCs w:val="20"/>
              </w:rPr>
            </w:pPr>
            <w:ins w:id="5404" w:author="Arjan" w:date="2012-12-10T16:10:00Z">
              <w:r w:rsidRPr="00CF1DA2">
                <w:rPr>
                  <w:rFonts w:ascii="Arial" w:eastAsia="Times New Roman" w:hAnsi="Arial" w:cs="Arial"/>
                  <w:i/>
                  <w:iCs/>
                  <w:color w:val="000000"/>
                  <w:sz w:val="20"/>
                  <w:szCs w:val="20"/>
                </w:rPr>
                <w:t>Herkomst</w:t>
              </w:r>
            </w:ins>
          </w:p>
        </w:tc>
      </w:tr>
      <w:tr w:rsidR="00CF1DA2" w:rsidRPr="00CF1DA2" w14:paraId="0BE6C5FB" w14:textId="77777777" w:rsidTr="001E1BAB">
        <w:trPr>
          <w:ins w:id="5405" w:author="Arjan" w:date="2012-12-10T16:10:00Z"/>
        </w:trPr>
        <w:tc>
          <w:tcPr>
            <w:tcW w:w="3600" w:type="dxa"/>
            <w:tcBorders>
              <w:top w:val="nil"/>
              <w:left w:val="nil"/>
              <w:bottom w:val="nil"/>
              <w:right w:val="nil"/>
            </w:tcBorders>
          </w:tcPr>
          <w:p w14:paraId="532C25F1" w14:textId="77777777" w:rsidR="00CF1DA2" w:rsidRPr="00CF1DA2" w:rsidRDefault="00CF1DA2" w:rsidP="00CF1DA2">
            <w:pPr>
              <w:autoSpaceDE w:val="0"/>
              <w:autoSpaceDN w:val="0"/>
              <w:adjustRightInd w:val="0"/>
              <w:spacing w:after="0" w:line="240" w:lineRule="auto"/>
              <w:rPr>
                <w:ins w:id="5406" w:author="Arjan" w:date="2012-12-10T16:10:00Z"/>
                <w:rFonts w:ascii="Arial" w:eastAsia="Times New Roman" w:hAnsi="Arial" w:cs="Arial"/>
                <w:color w:val="000000"/>
                <w:sz w:val="20"/>
                <w:szCs w:val="20"/>
              </w:rPr>
            </w:pPr>
          </w:p>
        </w:tc>
        <w:tc>
          <w:tcPr>
            <w:tcW w:w="1080" w:type="dxa"/>
            <w:tcBorders>
              <w:top w:val="nil"/>
              <w:left w:val="nil"/>
              <w:bottom w:val="nil"/>
              <w:right w:val="nil"/>
            </w:tcBorders>
          </w:tcPr>
          <w:p w14:paraId="5FB86E75" w14:textId="77777777" w:rsidR="00CF1DA2" w:rsidRPr="00CF1DA2" w:rsidRDefault="00CF1DA2" w:rsidP="00CF1DA2">
            <w:pPr>
              <w:autoSpaceDE w:val="0"/>
              <w:autoSpaceDN w:val="0"/>
              <w:adjustRightInd w:val="0"/>
              <w:spacing w:after="0" w:line="240" w:lineRule="auto"/>
              <w:rPr>
                <w:ins w:id="5407" w:author="Arjan" w:date="2012-12-10T16:10:00Z"/>
                <w:rFonts w:ascii="Arial" w:eastAsia="Times New Roman" w:hAnsi="Arial" w:cs="Arial"/>
                <w:color w:val="000000"/>
                <w:sz w:val="20"/>
                <w:szCs w:val="20"/>
              </w:rPr>
            </w:pPr>
          </w:p>
        </w:tc>
        <w:tc>
          <w:tcPr>
            <w:tcW w:w="3330" w:type="dxa"/>
            <w:tcBorders>
              <w:top w:val="nil"/>
              <w:left w:val="nil"/>
              <w:bottom w:val="nil"/>
              <w:right w:val="nil"/>
            </w:tcBorders>
          </w:tcPr>
          <w:p w14:paraId="41726B86" w14:textId="77777777" w:rsidR="00CF1DA2" w:rsidRPr="00CF1DA2" w:rsidRDefault="00DA5D93" w:rsidP="00CF1DA2">
            <w:pPr>
              <w:autoSpaceDE w:val="0"/>
              <w:autoSpaceDN w:val="0"/>
              <w:adjustRightInd w:val="0"/>
              <w:spacing w:after="0" w:line="240" w:lineRule="auto"/>
              <w:rPr>
                <w:ins w:id="5408" w:author="Arjan" w:date="2012-12-10T16:10:00Z"/>
                <w:rFonts w:ascii="Arial" w:eastAsia="Times New Roman" w:hAnsi="Arial" w:cs="Arial"/>
                <w:color w:val="000000"/>
                <w:sz w:val="20"/>
                <w:szCs w:val="20"/>
              </w:rPr>
            </w:pPr>
            <w:ins w:id="5409"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Identificatie</w:t>
              </w:r>
              <w:r w:rsidRPr="00CF1DA2">
                <w:rPr>
                  <w:rFonts w:ascii="Arial" w:hAnsi="Arial" w:cs="Arial"/>
                  <w:sz w:val="20"/>
                  <w:szCs w:val="20"/>
                  <w:lang w:val="en-AU"/>
                </w:rPr>
                <w:fldChar w:fldCharType="end"/>
              </w:r>
            </w:ins>
          </w:p>
        </w:tc>
        <w:tc>
          <w:tcPr>
            <w:tcW w:w="1350" w:type="dxa"/>
            <w:tcBorders>
              <w:top w:val="nil"/>
              <w:left w:val="nil"/>
              <w:bottom w:val="nil"/>
              <w:right w:val="nil"/>
            </w:tcBorders>
          </w:tcPr>
          <w:p w14:paraId="5D93D888" w14:textId="77777777" w:rsidR="00CF1DA2" w:rsidRPr="00CF1DA2" w:rsidRDefault="00CF1DA2" w:rsidP="00CF1DA2">
            <w:pPr>
              <w:autoSpaceDE w:val="0"/>
              <w:autoSpaceDN w:val="0"/>
              <w:adjustRightInd w:val="0"/>
              <w:spacing w:after="0" w:line="240" w:lineRule="auto"/>
              <w:rPr>
                <w:ins w:id="5410" w:author="Arjan" w:date="2012-12-10T16:10:00Z"/>
                <w:rFonts w:ascii="Arial" w:eastAsia="Times New Roman" w:hAnsi="Arial" w:cs="Arial"/>
                <w:color w:val="000000"/>
                <w:sz w:val="20"/>
                <w:szCs w:val="20"/>
              </w:rPr>
            </w:pPr>
            <w:ins w:id="5411" w:author="Arjan" w:date="2012-12-10T16:10:00Z">
              <w:r w:rsidRPr="00CF1DA2">
                <w:rPr>
                  <w:rFonts w:ascii="Arial" w:eastAsia="Times New Roman" w:hAnsi="Arial" w:cs="Arial"/>
                  <w:color w:val="000000"/>
                  <w:sz w:val="20"/>
                  <w:szCs w:val="20"/>
                </w:rPr>
                <w:t>KING</w:t>
              </w:r>
            </w:ins>
          </w:p>
        </w:tc>
      </w:tr>
      <w:tr w:rsidR="005B0E4B" w:rsidRPr="00CF1DA2" w14:paraId="0398E350" w14:textId="77777777" w:rsidTr="001E1BAB">
        <w:trPr>
          <w:ins w:id="5412" w:author="Arjan Kloosterboer" w:date="2017-03-10T23:11:00Z"/>
        </w:trPr>
        <w:tc>
          <w:tcPr>
            <w:tcW w:w="3600" w:type="dxa"/>
            <w:tcBorders>
              <w:top w:val="nil"/>
              <w:left w:val="nil"/>
              <w:bottom w:val="nil"/>
              <w:right w:val="nil"/>
            </w:tcBorders>
          </w:tcPr>
          <w:p w14:paraId="36CD8325" w14:textId="77777777" w:rsidR="005B0E4B" w:rsidRPr="00CF1DA2" w:rsidRDefault="005B0E4B" w:rsidP="00CF1DA2">
            <w:pPr>
              <w:autoSpaceDE w:val="0"/>
              <w:autoSpaceDN w:val="0"/>
              <w:adjustRightInd w:val="0"/>
              <w:spacing w:after="0" w:line="240" w:lineRule="auto"/>
              <w:rPr>
                <w:ins w:id="5413" w:author="Arjan Kloosterboer" w:date="2017-03-10T23:11:00Z"/>
                <w:rFonts w:ascii="Arial" w:eastAsia="Times New Roman" w:hAnsi="Arial" w:cs="Arial"/>
                <w:color w:val="000000"/>
                <w:sz w:val="20"/>
                <w:szCs w:val="20"/>
              </w:rPr>
            </w:pPr>
          </w:p>
        </w:tc>
        <w:tc>
          <w:tcPr>
            <w:tcW w:w="1080" w:type="dxa"/>
            <w:tcBorders>
              <w:top w:val="nil"/>
              <w:left w:val="nil"/>
              <w:bottom w:val="nil"/>
              <w:right w:val="nil"/>
            </w:tcBorders>
          </w:tcPr>
          <w:p w14:paraId="052CF444" w14:textId="77777777" w:rsidR="005B0E4B" w:rsidRPr="00CF1DA2" w:rsidRDefault="005B0E4B" w:rsidP="00CF1DA2">
            <w:pPr>
              <w:autoSpaceDE w:val="0"/>
              <w:autoSpaceDN w:val="0"/>
              <w:adjustRightInd w:val="0"/>
              <w:spacing w:after="0" w:line="240" w:lineRule="auto"/>
              <w:rPr>
                <w:ins w:id="5414" w:author="Arjan Kloosterboer" w:date="2017-03-10T23:11:00Z"/>
                <w:rFonts w:ascii="Arial" w:eastAsia="Times New Roman" w:hAnsi="Arial" w:cs="Arial"/>
                <w:color w:val="000000"/>
                <w:sz w:val="20"/>
                <w:szCs w:val="20"/>
              </w:rPr>
            </w:pPr>
          </w:p>
        </w:tc>
        <w:tc>
          <w:tcPr>
            <w:tcW w:w="3330" w:type="dxa"/>
            <w:tcBorders>
              <w:top w:val="nil"/>
              <w:left w:val="nil"/>
              <w:bottom w:val="nil"/>
              <w:right w:val="nil"/>
            </w:tcBorders>
          </w:tcPr>
          <w:p w14:paraId="28A395AB" w14:textId="48971555" w:rsidR="005B0E4B" w:rsidRPr="00CF1DA2" w:rsidRDefault="005B0E4B" w:rsidP="00CF1DA2">
            <w:pPr>
              <w:autoSpaceDE w:val="0"/>
              <w:autoSpaceDN w:val="0"/>
              <w:adjustRightInd w:val="0"/>
              <w:spacing w:after="0" w:line="240" w:lineRule="auto"/>
              <w:rPr>
                <w:ins w:id="5415" w:author="Arjan Kloosterboer" w:date="2017-03-10T23:11:00Z"/>
                <w:rFonts w:ascii="Arial" w:hAnsi="Arial" w:cs="Arial"/>
                <w:sz w:val="20"/>
                <w:szCs w:val="20"/>
                <w:lang w:val="en-AU"/>
              </w:rPr>
            </w:pPr>
            <w:ins w:id="5416" w:author="Arjan Kloosterboer" w:date="2017-03-10T23:11:00Z">
              <w:r>
                <w:rPr>
                  <w:rFonts w:ascii="Arial" w:hAnsi="Arial" w:cs="Arial"/>
                  <w:sz w:val="20"/>
                  <w:szCs w:val="20"/>
                  <w:lang w:val="en-AU"/>
                </w:rPr>
                <w:t>Verantwoorde;ijke organisatie</w:t>
              </w:r>
            </w:ins>
          </w:p>
        </w:tc>
        <w:tc>
          <w:tcPr>
            <w:tcW w:w="1350" w:type="dxa"/>
            <w:tcBorders>
              <w:top w:val="nil"/>
              <w:left w:val="nil"/>
              <w:bottom w:val="nil"/>
              <w:right w:val="nil"/>
            </w:tcBorders>
          </w:tcPr>
          <w:p w14:paraId="26B1871B" w14:textId="58F1E528" w:rsidR="005B0E4B" w:rsidRPr="00CF1DA2" w:rsidRDefault="005B0E4B" w:rsidP="00CF1DA2">
            <w:pPr>
              <w:autoSpaceDE w:val="0"/>
              <w:autoSpaceDN w:val="0"/>
              <w:adjustRightInd w:val="0"/>
              <w:spacing w:after="0" w:line="240" w:lineRule="auto"/>
              <w:rPr>
                <w:ins w:id="5417" w:author="Arjan Kloosterboer" w:date="2017-03-10T23:11:00Z"/>
                <w:rFonts w:ascii="Arial" w:eastAsia="Times New Roman" w:hAnsi="Arial" w:cs="Arial"/>
                <w:color w:val="000000"/>
                <w:sz w:val="20"/>
                <w:szCs w:val="20"/>
              </w:rPr>
            </w:pPr>
            <w:ins w:id="5418" w:author="Arjan Kloosterboer" w:date="2017-03-10T23:11:00Z">
              <w:r>
                <w:rPr>
                  <w:rFonts w:ascii="Arial" w:eastAsia="Times New Roman" w:hAnsi="Arial" w:cs="Arial"/>
                  <w:color w:val="000000"/>
                  <w:sz w:val="20"/>
                  <w:szCs w:val="20"/>
                </w:rPr>
                <w:t>KING</w:t>
              </w:r>
            </w:ins>
          </w:p>
        </w:tc>
      </w:tr>
      <w:tr w:rsidR="00CF1DA2" w:rsidRPr="00CF1DA2" w14:paraId="554180F0" w14:textId="77777777" w:rsidTr="001E1BAB">
        <w:trPr>
          <w:ins w:id="5419" w:author="Arjan" w:date="2012-12-10T16:10:00Z"/>
        </w:trPr>
        <w:tc>
          <w:tcPr>
            <w:tcW w:w="3600" w:type="dxa"/>
            <w:tcBorders>
              <w:top w:val="nil"/>
              <w:left w:val="nil"/>
              <w:bottom w:val="nil"/>
              <w:right w:val="nil"/>
            </w:tcBorders>
          </w:tcPr>
          <w:p w14:paraId="2F45E93A" w14:textId="77777777" w:rsidR="00CF1DA2" w:rsidRPr="00CF1DA2" w:rsidRDefault="00CF1DA2" w:rsidP="00CF1DA2">
            <w:pPr>
              <w:autoSpaceDE w:val="0"/>
              <w:autoSpaceDN w:val="0"/>
              <w:adjustRightInd w:val="0"/>
              <w:spacing w:after="0" w:line="240" w:lineRule="auto"/>
              <w:rPr>
                <w:ins w:id="5420" w:author="Arjan" w:date="2012-12-10T16:10:00Z"/>
                <w:rFonts w:ascii="Arial" w:eastAsia="Times New Roman" w:hAnsi="Arial" w:cs="Arial"/>
                <w:color w:val="000000"/>
                <w:sz w:val="20"/>
                <w:szCs w:val="20"/>
              </w:rPr>
            </w:pPr>
          </w:p>
        </w:tc>
        <w:tc>
          <w:tcPr>
            <w:tcW w:w="1080" w:type="dxa"/>
            <w:tcBorders>
              <w:top w:val="nil"/>
              <w:left w:val="nil"/>
              <w:bottom w:val="nil"/>
              <w:right w:val="nil"/>
            </w:tcBorders>
          </w:tcPr>
          <w:p w14:paraId="28113502" w14:textId="77777777" w:rsidR="00CF1DA2" w:rsidRPr="00CF1DA2" w:rsidRDefault="00CF1DA2" w:rsidP="00CF1DA2">
            <w:pPr>
              <w:autoSpaceDE w:val="0"/>
              <w:autoSpaceDN w:val="0"/>
              <w:adjustRightInd w:val="0"/>
              <w:spacing w:after="0" w:line="240" w:lineRule="auto"/>
              <w:rPr>
                <w:ins w:id="5421" w:author="Arjan" w:date="2012-12-10T16:10:00Z"/>
                <w:rFonts w:ascii="Arial" w:eastAsia="Times New Roman" w:hAnsi="Arial" w:cs="Arial"/>
                <w:color w:val="000000"/>
                <w:sz w:val="20"/>
                <w:szCs w:val="20"/>
              </w:rPr>
            </w:pPr>
          </w:p>
        </w:tc>
        <w:tc>
          <w:tcPr>
            <w:tcW w:w="3330" w:type="dxa"/>
            <w:tcBorders>
              <w:top w:val="nil"/>
              <w:left w:val="nil"/>
              <w:bottom w:val="nil"/>
              <w:right w:val="nil"/>
            </w:tcBorders>
          </w:tcPr>
          <w:p w14:paraId="372B4686" w14:textId="77777777" w:rsidR="00CF1DA2" w:rsidRPr="00CF1DA2" w:rsidRDefault="00DA5D93" w:rsidP="00CF1DA2">
            <w:pPr>
              <w:autoSpaceDE w:val="0"/>
              <w:autoSpaceDN w:val="0"/>
              <w:adjustRightInd w:val="0"/>
              <w:spacing w:after="0" w:line="240" w:lineRule="auto"/>
              <w:rPr>
                <w:ins w:id="5422" w:author="Arjan" w:date="2012-12-10T16:10:00Z"/>
                <w:rFonts w:ascii="Arial" w:eastAsia="Times New Roman" w:hAnsi="Arial" w:cs="Arial"/>
                <w:color w:val="000000"/>
                <w:sz w:val="20"/>
                <w:szCs w:val="20"/>
              </w:rPr>
            </w:pPr>
            <w:ins w:id="5423"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Datum-tijd</w:t>
              </w:r>
              <w:r w:rsidRPr="00CF1DA2">
                <w:rPr>
                  <w:rFonts w:ascii="Arial" w:hAnsi="Arial" w:cs="Arial"/>
                  <w:sz w:val="20"/>
                  <w:szCs w:val="20"/>
                  <w:lang w:val="en-AU"/>
                </w:rPr>
                <w:fldChar w:fldCharType="end"/>
              </w:r>
            </w:ins>
          </w:p>
        </w:tc>
        <w:tc>
          <w:tcPr>
            <w:tcW w:w="1350" w:type="dxa"/>
            <w:tcBorders>
              <w:top w:val="nil"/>
              <w:left w:val="nil"/>
              <w:bottom w:val="nil"/>
              <w:right w:val="nil"/>
            </w:tcBorders>
          </w:tcPr>
          <w:p w14:paraId="123D5062" w14:textId="77777777" w:rsidR="00CF1DA2" w:rsidRPr="00CF1DA2" w:rsidRDefault="00CF1DA2" w:rsidP="00CF1DA2">
            <w:pPr>
              <w:autoSpaceDE w:val="0"/>
              <w:autoSpaceDN w:val="0"/>
              <w:adjustRightInd w:val="0"/>
              <w:spacing w:after="0" w:line="240" w:lineRule="auto"/>
              <w:rPr>
                <w:ins w:id="5424" w:author="Arjan" w:date="2012-12-10T16:10:00Z"/>
                <w:rFonts w:ascii="Arial" w:eastAsia="Times New Roman" w:hAnsi="Arial" w:cs="Arial"/>
                <w:color w:val="000000"/>
                <w:sz w:val="20"/>
                <w:szCs w:val="20"/>
              </w:rPr>
            </w:pPr>
            <w:ins w:id="5425" w:author="Arjan" w:date="2012-12-10T16:10:00Z">
              <w:r w:rsidRPr="00CF1DA2">
                <w:rPr>
                  <w:rFonts w:ascii="Arial" w:eastAsia="Times New Roman" w:hAnsi="Arial" w:cs="Arial"/>
                  <w:color w:val="000000"/>
                  <w:sz w:val="20"/>
                  <w:szCs w:val="20"/>
                </w:rPr>
                <w:t>KING</w:t>
              </w:r>
            </w:ins>
          </w:p>
        </w:tc>
      </w:tr>
      <w:tr w:rsidR="00CF1DA2" w:rsidRPr="00CF1DA2" w14:paraId="78F48835" w14:textId="77777777" w:rsidTr="001E1BAB">
        <w:trPr>
          <w:ins w:id="5426" w:author="Arjan" w:date="2012-12-10T16:10:00Z"/>
        </w:trPr>
        <w:tc>
          <w:tcPr>
            <w:tcW w:w="3600" w:type="dxa"/>
            <w:tcBorders>
              <w:top w:val="nil"/>
              <w:left w:val="nil"/>
              <w:bottom w:val="nil"/>
              <w:right w:val="nil"/>
            </w:tcBorders>
          </w:tcPr>
          <w:p w14:paraId="4CFC6003" w14:textId="77777777" w:rsidR="00CF1DA2" w:rsidRPr="00CF1DA2" w:rsidRDefault="00CF1DA2" w:rsidP="00CF1DA2">
            <w:pPr>
              <w:autoSpaceDE w:val="0"/>
              <w:autoSpaceDN w:val="0"/>
              <w:adjustRightInd w:val="0"/>
              <w:spacing w:after="0" w:line="240" w:lineRule="auto"/>
              <w:rPr>
                <w:ins w:id="5427" w:author="Arjan" w:date="2012-12-10T16:10:00Z"/>
                <w:rFonts w:ascii="Arial" w:eastAsia="Times New Roman" w:hAnsi="Arial" w:cs="Arial"/>
                <w:color w:val="000000"/>
                <w:sz w:val="20"/>
                <w:szCs w:val="20"/>
              </w:rPr>
            </w:pPr>
          </w:p>
        </w:tc>
        <w:tc>
          <w:tcPr>
            <w:tcW w:w="1080" w:type="dxa"/>
            <w:tcBorders>
              <w:top w:val="nil"/>
              <w:left w:val="nil"/>
              <w:bottom w:val="nil"/>
              <w:right w:val="nil"/>
            </w:tcBorders>
          </w:tcPr>
          <w:p w14:paraId="08FC315A" w14:textId="77777777" w:rsidR="00CF1DA2" w:rsidRPr="00CF1DA2" w:rsidRDefault="00CF1DA2" w:rsidP="00CF1DA2">
            <w:pPr>
              <w:autoSpaceDE w:val="0"/>
              <w:autoSpaceDN w:val="0"/>
              <w:adjustRightInd w:val="0"/>
              <w:spacing w:after="0" w:line="240" w:lineRule="auto"/>
              <w:rPr>
                <w:ins w:id="5428" w:author="Arjan" w:date="2012-12-10T16:10:00Z"/>
                <w:rFonts w:ascii="Arial" w:eastAsia="Times New Roman" w:hAnsi="Arial" w:cs="Arial"/>
                <w:color w:val="000000"/>
                <w:sz w:val="20"/>
                <w:szCs w:val="20"/>
              </w:rPr>
            </w:pPr>
          </w:p>
        </w:tc>
        <w:tc>
          <w:tcPr>
            <w:tcW w:w="3330" w:type="dxa"/>
            <w:tcBorders>
              <w:top w:val="nil"/>
              <w:left w:val="nil"/>
              <w:bottom w:val="nil"/>
              <w:right w:val="nil"/>
            </w:tcBorders>
          </w:tcPr>
          <w:p w14:paraId="4DFE1081" w14:textId="77777777" w:rsidR="00CF1DA2" w:rsidRPr="00CF1DA2" w:rsidRDefault="00DA5D93" w:rsidP="00CF1DA2">
            <w:pPr>
              <w:autoSpaceDE w:val="0"/>
              <w:autoSpaceDN w:val="0"/>
              <w:adjustRightInd w:val="0"/>
              <w:spacing w:after="0" w:line="240" w:lineRule="auto"/>
              <w:rPr>
                <w:ins w:id="5429" w:author="Arjan" w:date="2012-12-10T16:10:00Z"/>
                <w:rFonts w:ascii="Arial" w:eastAsia="Times New Roman" w:hAnsi="Arial" w:cs="Arial"/>
                <w:color w:val="000000"/>
                <w:sz w:val="20"/>
                <w:szCs w:val="20"/>
              </w:rPr>
            </w:pPr>
            <w:ins w:id="5430"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Kanaal</w:t>
              </w:r>
              <w:r w:rsidRPr="00CF1DA2">
                <w:rPr>
                  <w:rFonts w:ascii="Arial" w:hAnsi="Arial" w:cs="Arial"/>
                  <w:sz w:val="20"/>
                  <w:szCs w:val="20"/>
                  <w:lang w:val="en-AU"/>
                </w:rPr>
                <w:fldChar w:fldCharType="end"/>
              </w:r>
            </w:ins>
          </w:p>
        </w:tc>
        <w:tc>
          <w:tcPr>
            <w:tcW w:w="1350" w:type="dxa"/>
            <w:tcBorders>
              <w:top w:val="nil"/>
              <w:left w:val="nil"/>
              <w:bottom w:val="nil"/>
              <w:right w:val="nil"/>
            </w:tcBorders>
          </w:tcPr>
          <w:p w14:paraId="26CBF14B" w14:textId="77777777" w:rsidR="00CF1DA2" w:rsidRPr="00CF1DA2" w:rsidRDefault="00CF1DA2" w:rsidP="00CF1DA2">
            <w:pPr>
              <w:autoSpaceDE w:val="0"/>
              <w:autoSpaceDN w:val="0"/>
              <w:adjustRightInd w:val="0"/>
              <w:spacing w:after="0" w:line="240" w:lineRule="auto"/>
              <w:rPr>
                <w:ins w:id="5431" w:author="Arjan" w:date="2012-12-10T16:10:00Z"/>
                <w:rFonts w:ascii="Arial" w:eastAsia="Times New Roman" w:hAnsi="Arial" w:cs="Arial"/>
                <w:color w:val="000000"/>
                <w:sz w:val="20"/>
                <w:szCs w:val="20"/>
              </w:rPr>
            </w:pPr>
            <w:ins w:id="5432" w:author="Arjan" w:date="2012-12-10T16:10:00Z">
              <w:r w:rsidRPr="00CF1DA2">
                <w:rPr>
                  <w:rFonts w:ascii="Arial" w:eastAsia="Times New Roman" w:hAnsi="Arial" w:cs="Arial"/>
                  <w:color w:val="000000"/>
                  <w:sz w:val="20"/>
                  <w:szCs w:val="20"/>
                </w:rPr>
                <w:t>KING</w:t>
              </w:r>
            </w:ins>
          </w:p>
        </w:tc>
      </w:tr>
      <w:tr w:rsidR="00CF1DA2" w:rsidRPr="00CF1DA2" w14:paraId="6F4B6C94" w14:textId="77777777" w:rsidTr="001E1BAB">
        <w:trPr>
          <w:ins w:id="5433" w:author="Arjan" w:date="2012-12-10T16:10:00Z"/>
        </w:trPr>
        <w:tc>
          <w:tcPr>
            <w:tcW w:w="3600" w:type="dxa"/>
            <w:tcBorders>
              <w:top w:val="nil"/>
              <w:left w:val="nil"/>
              <w:bottom w:val="nil"/>
              <w:right w:val="nil"/>
            </w:tcBorders>
          </w:tcPr>
          <w:p w14:paraId="581A61C6" w14:textId="77777777" w:rsidR="00CF1DA2" w:rsidRPr="00CF1DA2" w:rsidRDefault="00CF1DA2" w:rsidP="00CF1DA2">
            <w:pPr>
              <w:autoSpaceDE w:val="0"/>
              <w:autoSpaceDN w:val="0"/>
              <w:adjustRightInd w:val="0"/>
              <w:spacing w:after="0" w:line="240" w:lineRule="auto"/>
              <w:rPr>
                <w:ins w:id="5434" w:author="Arjan" w:date="2012-12-10T16:10:00Z"/>
                <w:rFonts w:ascii="Arial" w:eastAsia="Times New Roman" w:hAnsi="Arial" w:cs="Arial"/>
                <w:color w:val="000000"/>
                <w:sz w:val="20"/>
                <w:szCs w:val="20"/>
              </w:rPr>
            </w:pPr>
          </w:p>
        </w:tc>
        <w:tc>
          <w:tcPr>
            <w:tcW w:w="1080" w:type="dxa"/>
            <w:tcBorders>
              <w:top w:val="nil"/>
              <w:left w:val="nil"/>
              <w:bottom w:val="nil"/>
              <w:right w:val="nil"/>
            </w:tcBorders>
          </w:tcPr>
          <w:p w14:paraId="0725C0F9" w14:textId="77777777" w:rsidR="00CF1DA2" w:rsidRPr="00CF1DA2" w:rsidRDefault="00CF1DA2" w:rsidP="00CF1DA2">
            <w:pPr>
              <w:autoSpaceDE w:val="0"/>
              <w:autoSpaceDN w:val="0"/>
              <w:adjustRightInd w:val="0"/>
              <w:spacing w:after="0" w:line="240" w:lineRule="auto"/>
              <w:rPr>
                <w:ins w:id="5435" w:author="Arjan" w:date="2012-12-10T16:10:00Z"/>
                <w:rFonts w:ascii="Arial" w:eastAsia="Times New Roman" w:hAnsi="Arial" w:cs="Arial"/>
                <w:color w:val="000000"/>
                <w:sz w:val="20"/>
                <w:szCs w:val="20"/>
              </w:rPr>
            </w:pPr>
          </w:p>
        </w:tc>
        <w:tc>
          <w:tcPr>
            <w:tcW w:w="3330" w:type="dxa"/>
            <w:tcBorders>
              <w:top w:val="nil"/>
              <w:left w:val="nil"/>
              <w:bottom w:val="nil"/>
              <w:right w:val="nil"/>
            </w:tcBorders>
          </w:tcPr>
          <w:p w14:paraId="4E68D457" w14:textId="77777777" w:rsidR="00CF1DA2" w:rsidRPr="00CF1DA2" w:rsidRDefault="00DA5D93" w:rsidP="00CF1DA2">
            <w:pPr>
              <w:autoSpaceDE w:val="0"/>
              <w:autoSpaceDN w:val="0"/>
              <w:adjustRightInd w:val="0"/>
              <w:spacing w:after="0" w:line="240" w:lineRule="auto"/>
              <w:rPr>
                <w:ins w:id="5436" w:author="Arjan" w:date="2012-12-10T16:10:00Z"/>
                <w:rFonts w:ascii="Arial" w:eastAsia="Times New Roman" w:hAnsi="Arial" w:cs="Arial"/>
                <w:color w:val="000000"/>
                <w:sz w:val="20"/>
                <w:szCs w:val="20"/>
              </w:rPr>
            </w:pPr>
            <w:ins w:id="5437"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Onderwerp</w:t>
              </w:r>
              <w:r w:rsidRPr="00CF1DA2">
                <w:rPr>
                  <w:rFonts w:ascii="Arial" w:hAnsi="Arial" w:cs="Arial"/>
                  <w:sz w:val="20"/>
                  <w:szCs w:val="20"/>
                  <w:lang w:val="en-AU"/>
                </w:rPr>
                <w:fldChar w:fldCharType="end"/>
              </w:r>
            </w:ins>
          </w:p>
        </w:tc>
        <w:tc>
          <w:tcPr>
            <w:tcW w:w="1350" w:type="dxa"/>
            <w:tcBorders>
              <w:top w:val="nil"/>
              <w:left w:val="nil"/>
              <w:bottom w:val="nil"/>
              <w:right w:val="nil"/>
            </w:tcBorders>
          </w:tcPr>
          <w:p w14:paraId="26A6FD2D" w14:textId="77777777" w:rsidR="00CF1DA2" w:rsidRPr="00CF1DA2" w:rsidRDefault="00CF1DA2" w:rsidP="00CF1DA2">
            <w:pPr>
              <w:autoSpaceDE w:val="0"/>
              <w:autoSpaceDN w:val="0"/>
              <w:adjustRightInd w:val="0"/>
              <w:spacing w:after="0" w:line="240" w:lineRule="auto"/>
              <w:rPr>
                <w:ins w:id="5438" w:author="Arjan" w:date="2012-12-10T16:10:00Z"/>
                <w:rFonts w:ascii="Arial" w:eastAsia="Times New Roman" w:hAnsi="Arial" w:cs="Arial"/>
                <w:color w:val="000000"/>
                <w:sz w:val="20"/>
                <w:szCs w:val="20"/>
              </w:rPr>
            </w:pPr>
            <w:ins w:id="5439" w:author="Arjan" w:date="2012-12-10T16:10:00Z">
              <w:r w:rsidRPr="00CF1DA2">
                <w:rPr>
                  <w:rFonts w:ascii="Arial" w:eastAsia="Times New Roman" w:hAnsi="Arial" w:cs="Arial"/>
                  <w:color w:val="000000"/>
                  <w:sz w:val="20"/>
                  <w:szCs w:val="20"/>
                </w:rPr>
                <w:t>KING</w:t>
              </w:r>
            </w:ins>
          </w:p>
        </w:tc>
      </w:tr>
      <w:tr w:rsidR="00CF1DA2" w:rsidRPr="00CF1DA2" w14:paraId="15343F60" w14:textId="77777777" w:rsidTr="001E1BAB">
        <w:trPr>
          <w:ins w:id="5440" w:author="Arjan" w:date="2012-12-10T16:10:00Z"/>
        </w:trPr>
        <w:tc>
          <w:tcPr>
            <w:tcW w:w="3600" w:type="dxa"/>
            <w:tcBorders>
              <w:top w:val="nil"/>
              <w:left w:val="nil"/>
              <w:bottom w:val="nil"/>
              <w:right w:val="nil"/>
            </w:tcBorders>
          </w:tcPr>
          <w:p w14:paraId="3B9163AD" w14:textId="77777777" w:rsidR="00CF1DA2" w:rsidRPr="00CF1DA2" w:rsidRDefault="00CF1DA2" w:rsidP="00CF1DA2">
            <w:pPr>
              <w:autoSpaceDE w:val="0"/>
              <w:autoSpaceDN w:val="0"/>
              <w:adjustRightInd w:val="0"/>
              <w:spacing w:after="0" w:line="240" w:lineRule="auto"/>
              <w:rPr>
                <w:ins w:id="5441" w:author="Arjan" w:date="2012-12-10T16:10:00Z"/>
                <w:rFonts w:ascii="Arial" w:eastAsia="Times New Roman" w:hAnsi="Arial" w:cs="Arial"/>
                <w:color w:val="000000"/>
                <w:sz w:val="20"/>
                <w:szCs w:val="20"/>
              </w:rPr>
            </w:pPr>
          </w:p>
        </w:tc>
        <w:tc>
          <w:tcPr>
            <w:tcW w:w="1080" w:type="dxa"/>
            <w:tcBorders>
              <w:top w:val="nil"/>
              <w:left w:val="nil"/>
              <w:bottom w:val="nil"/>
              <w:right w:val="nil"/>
            </w:tcBorders>
          </w:tcPr>
          <w:p w14:paraId="53A9ABB4" w14:textId="77777777" w:rsidR="00CF1DA2" w:rsidRPr="00CF1DA2" w:rsidRDefault="00CF1DA2" w:rsidP="00CF1DA2">
            <w:pPr>
              <w:autoSpaceDE w:val="0"/>
              <w:autoSpaceDN w:val="0"/>
              <w:adjustRightInd w:val="0"/>
              <w:spacing w:after="0" w:line="240" w:lineRule="auto"/>
              <w:rPr>
                <w:ins w:id="5442" w:author="Arjan" w:date="2012-12-10T16:10:00Z"/>
                <w:rFonts w:ascii="Arial" w:eastAsia="Times New Roman" w:hAnsi="Arial" w:cs="Arial"/>
                <w:color w:val="000000"/>
                <w:sz w:val="20"/>
                <w:szCs w:val="20"/>
              </w:rPr>
            </w:pPr>
          </w:p>
        </w:tc>
        <w:tc>
          <w:tcPr>
            <w:tcW w:w="3330" w:type="dxa"/>
            <w:tcBorders>
              <w:top w:val="nil"/>
              <w:left w:val="nil"/>
              <w:bottom w:val="nil"/>
              <w:right w:val="nil"/>
            </w:tcBorders>
          </w:tcPr>
          <w:p w14:paraId="2F2CF9A6" w14:textId="77777777" w:rsidR="00CF1DA2" w:rsidRPr="00CF1DA2" w:rsidRDefault="00DA5D93" w:rsidP="00CF1DA2">
            <w:pPr>
              <w:autoSpaceDE w:val="0"/>
              <w:autoSpaceDN w:val="0"/>
              <w:adjustRightInd w:val="0"/>
              <w:spacing w:after="0" w:line="240" w:lineRule="auto"/>
              <w:rPr>
                <w:ins w:id="5443" w:author="Arjan" w:date="2012-12-10T16:10:00Z"/>
                <w:rFonts w:ascii="Arial" w:eastAsia="Times New Roman" w:hAnsi="Arial" w:cs="Arial"/>
                <w:color w:val="000000"/>
                <w:sz w:val="20"/>
                <w:szCs w:val="20"/>
              </w:rPr>
            </w:pPr>
            <w:ins w:id="5444"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Toelichting</w:t>
              </w:r>
              <w:r w:rsidRPr="00CF1DA2">
                <w:rPr>
                  <w:rFonts w:ascii="Arial" w:hAnsi="Arial" w:cs="Arial"/>
                  <w:sz w:val="20"/>
                  <w:szCs w:val="20"/>
                  <w:lang w:val="en-AU"/>
                </w:rPr>
                <w:fldChar w:fldCharType="end"/>
              </w:r>
            </w:ins>
          </w:p>
        </w:tc>
        <w:tc>
          <w:tcPr>
            <w:tcW w:w="1350" w:type="dxa"/>
            <w:tcBorders>
              <w:top w:val="nil"/>
              <w:left w:val="nil"/>
              <w:bottom w:val="nil"/>
              <w:right w:val="nil"/>
            </w:tcBorders>
          </w:tcPr>
          <w:p w14:paraId="6B72264D" w14:textId="77777777" w:rsidR="00CF1DA2" w:rsidRPr="00CF1DA2" w:rsidRDefault="00CF1DA2" w:rsidP="00CF1DA2">
            <w:pPr>
              <w:autoSpaceDE w:val="0"/>
              <w:autoSpaceDN w:val="0"/>
              <w:adjustRightInd w:val="0"/>
              <w:spacing w:after="0" w:line="240" w:lineRule="auto"/>
              <w:rPr>
                <w:ins w:id="5445" w:author="Arjan" w:date="2012-12-10T16:10:00Z"/>
                <w:rFonts w:ascii="Arial" w:eastAsia="Times New Roman" w:hAnsi="Arial" w:cs="Arial"/>
                <w:color w:val="000000"/>
                <w:sz w:val="20"/>
                <w:szCs w:val="20"/>
              </w:rPr>
            </w:pPr>
            <w:ins w:id="5446" w:author="Arjan" w:date="2012-12-10T16:10:00Z">
              <w:r w:rsidRPr="00CF1DA2">
                <w:rPr>
                  <w:rFonts w:ascii="Arial" w:eastAsia="Times New Roman" w:hAnsi="Arial" w:cs="Arial"/>
                  <w:color w:val="000000"/>
                  <w:sz w:val="20"/>
                  <w:szCs w:val="20"/>
                </w:rPr>
                <w:t>KING</w:t>
              </w:r>
            </w:ins>
          </w:p>
        </w:tc>
      </w:tr>
      <w:tr w:rsidR="00CF1DA2" w:rsidRPr="00CF1DA2" w14:paraId="41B3EF4C" w14:textId="77777777" w:rsidTr="001E1BAB">
        <w:trPr>
          <w:ins w:id="5447" w:author="Arjan" w:date="2012-12-10T16:10:00Z"/>
        </w:trPr>
        <w:tc>
          <w:tcPr>
            <w:tcW w:w="3600" w:type="dxa"/>
            <w:tcBorders>
              <w:top w:val="nil"/>
              <w:left w:val="nil"/>
              <w:bottom w:val="nil"/>
              <w:right w:val="nil"/>
            </w:tcBorders>
          </w:tcPr>
          <w:p w14:paraId="107012D4" w14:textId="77777777" w:rsidR="00CF1DA2" w:rsidRPr="00CF1DA2" w:rsidRDefault="00CF1DA2" w:rsidP="00CF1DA2">
            <w:pPr>
              <w:autoSpaceDE w:val="0"/>
              <w:autoSpaceDN w:val="0"/>
              <w:adjustRightInd w:val="0"/>
              <w:spacing w:after="0" w:line="240" w:lineRule="auto"/>
              <w:rPr>
                <w:ins w:id="5448" w:author="Arjan" w:date="2012-12-10T16:10:00Z"/>
                <w:rFonts w:ascii="Arial" w:eastAsia="Times New Roman" w:hAnsi="Arial" w:cs="Arial"/>
                <w:color w:val="000000"/>
                <w:sz w:val="20"/>
                <w:szCs w:val="20"/>
              </w:rPr>
            </w:pPr>
            <w:ins w:id="5449" w:author="Arjan" w:date="2012-12-10T16:10:00Z">
              <w:r w:rsidRPr="00CF1DA2">
                <w:rPr>
                  <w:rFonts w:ascii="Arial" w:eastAsia="Times New Roman" w:hAnsi="Arial" w:cs="Arial"/>
                  <w:b/>
                  <w:bCs/>
                  <w:color w:val="000000"/>
                  <w:sz w:val="20"/>
                  <w:szCs w:val="20"/>
                </w:rPr>
                <w:t>Overzicht relaties</w:t>
              </w:r>
            </w:ins>
          </w:p>
        </w:tc>
        <w:tc>
          <w:tcPr>
            <w:tcW w:w="4410" w:type="dxa"/>
            <w:gridSpan w:val="2"/>
            <w:tcBorders>
              <w:top w:val="nil"/>
              <w:left w:val="nil"/>
              <w:bottom w:val="nil"/>
              <w:right w:val="nil"/>
            </w:tcBorders>
          </w:tcPr>
          <w:p w14:paraId="368F1766" w14:textId="77777777" w:rsidR="00CF1DA2" w:rsidRPr="00CF1DA2" w:rsidRDefault="00CF1DA2" w:rsidP="00CF1DA2">
            <w:pPr>
              <w:autoSpaceDE w:val="0"/>
              <w:autoSpaceDN w:val="0"/>
              <w:adjustRightInd w:val="0"/>
              <w:spacing w:after="0" w:line="240" w:lineRule="auto"/>
              <w:rPr>
                <w:ins w:id="5450" w:author="Arjan" w:date="2012-12-10T16:10:00Z"/>
                <w:rFonts w:ascii="Arial" w:eastAsia="Times New Roman" w:hAnsi="Arial" w:cs="Arial"/>
                <w:color w:val="000000"/>
                <w:sz w:val="20"/>
                <w:szCs w:val="20"/>
              </w:rPr>
            </w:pPr>
            <w:ins w:id="5451" w:author="Arjan" w:date="2012-12-10T16:10:00Z">
              <w:r w:rsidRPr="00CF1DA2">
                <w:rPr>
                  <w:rFonts w:ascii="Arial" w:eastAsia="Times New Roman" w:hAnsi="Arial" w:cs="Arial"/>
                  <w:i/>
                  <w:iCs/>
                  <w:color w:val="000000"/>
                  <w:sz w:val="20"/>
                  <w:szCs w:val="20"/>
                </w:rPr>
                <w:t>Relatienaam incl. gerelateerd type</w:t>
              </w:r>
            </w:ins>
          </w:p>
        </w:tc>
        <w:tc>
          <w:tcPr>
            <w:tcW w:w="1350" w:type="dxa"/>
            <w:tcBorders>
              <w:top w:val="nil"/>
              <w:left w:val="nil"/>
              <w:bottom w:val="nil"/>
              <w:right w:val="nil"/>
            </w:tcBorders>
          </w:tcPr>
          <w:p w14:paraId="2A81695D" w14:textId="77777777" w:rsidR="00CF1DA2" w:rsidRPr="00CF1DA2" w:rsidRDefault="00CF1DA2" w:rsidP="00CF1DA2">
            <w:pPr>
              <w:autoSpaceDE w:val="0"/>
              <w:autoSpaceDN w:val="0"/>
              <w:adjustRightInd w:val="0"/>
              <w:spacing w:after="0" w:line="240" w:lineRule="auto"/>
              <w:rPr>
                <w:ins w:id="5452" w:author="Arjan" w:date="2012-12-10T16:10:00Z"/>
                <w:rFonts w:ascii="Arial" w:eastAsia="Times New Roman" w:hAnsi="Arial" w:cs="Arial"/>
                <w:color w:val="000000"/>
                <w:sz w:val="20"/>
                <w:szCs w:val="20"/>
              </w:rPr>
            </w:pPr>
            <w:ins w:id="5453" w:author="Arjan" w:date="2012-12-10T16:10:00Z">
              <w:r w:rsidRPr="00CF1DA2">
                <w:rPr>
                  <w:rFonts w:ascii="Arial" w:eastAsia="Times New Roman" w:hAnsi="Arial" w:cs="Arial"/>
                  <w:i/>
                  <w:iCs/>
                  <w:color w:val="000000"/>
                  <w:sz w:val="20"/>
                  <w:szCs w:val="20"/>
                </w:rPr>
                <w:t>Herkomst</w:t>
              </w:r>
            </w:ins>
          </w:p>
        </w:tc>
      </w:tr>
      <w:tr w:rsidR="00CF1DA2" w:rsidRPr="00CF1DA2" w14:paraId="08E411A6" w14:textId="77777777" w:rsidTr="001E1BAB">
        <w:trPr>
          <w:ins w:id="5454" w:author="Arjan" w:date="2012-12-10T16:10:00Z"/>
        </w:trPr>
        <w:tc>
          <w:tcPr>
            <w:tcW w:w="3600" w:type="dxa"/>
            <w:tcBorders>
              <w:top w:val="nil"/>
              <w:left w:val="nil"/>
              <w:bottom w:val="nil"/>
              <w:right w:val="nil"/>
            </w:tcBorders>
          </w:tcPr>
          <w:p w14:paraId="2EF020A2" w14:textId="77777777" w:rsidR="00CF1DA2" w:rsidRPr="00CF1DA2" w:rsidRDefault="00CF1DA2" w:rsidP="00CF1DA2">
            <w:pPr>
              <w:autoSpaceDE w:val="0"/>
              <w:autoSpaceDN w:val="0"/>
              <w:adjustRightInd w:val="0"/>
              <w:spacing w:after="0" w:line="240" w:lineRule="auto"/>
              <w:rPr>
                <w:ins w:id="5455" w:author="Arjan" w:date="2012-12-10T16:10:00Z"/>
                <w:rFonts w:ascii="Arial" w:eastAsia="Times New Roman" w:hAnsi="Arial" w:cs="Arial"/>
                <w:color w:val="000000"/>
                <w:sz w:val="20"/>
                <w:szCs w:val="20"/>
              </w:rPr>
            </w:pPr>
          </w:p>
        </w:tc>
        <w:tc>
          <w:tcPr>
            <w:tcW w:w="4410" w:type="dxa"/>
            <w:gridSpan w:val="2"/>
            <w:tcBorders>
              <w:top w:val="nil"/>
              <w:left w:val="nil"/>
              <w:bottom w:val="nil"/>
              <w:right w:val="nil"/>
            </w:tcBorders>
          </w:tcPr>
          <w:p w14:paraId="4D20C184" w14:textId="77777777" w:rsidR="00CF1DA2" w:rsidRPr="00CF1DA2" w:rsidRDefault="00DA5D93" w:rsidP="00CF1DA2">
            <w:pPr>
              <w:autoSpaceDE w:val="0"/>
              <w:autoSpaceDN w:val="0"/>
              <w:adjustRightInd w:val="0"/>
              <w:spacing w:after="0" w:line="240" w:lineRule="auto"/>
              <w:rPr>
                <w:ins w:id="5456" w:author="Arjan" w:date="2012-12-10T16:10:00Z"/>
                <w:rFonts w:ascii="Arial" w:eastAsia="Times New Roman" w:hAnsi="Arial" w:cs="Arial"/>
                <w:color w:val="000000"/>
                <w:sz w:val="20"/>
                <w:szCs w:val="20"/>
              </w:rPr>
            </w:pPr>
            <w:ins w:id="5457"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betrekking op</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Element.Name</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ZAAK</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ins>
          </w:p>
        </w:tc>
        <w:tc>
          <w:tcPr>
            <w:tcW w:w="1350" w:type="dxa"/>
            <w:tcBorders>
              <w:top w:val="nil"/>
              <w:left w:val="nil"/>
              <w:bottom w:val="nil"/>
              <w:right w:val="nil"/>
            </w:tcBorders>
          </w:tcPr>
          <w:p w14:paraId="7CACB68C" w14:textId="77777777" w:rsidR="00CF1DA2" w:rsidRPr="00CF1DA2" w:rsidRDefault="00CF1DA2" w:rsidP="00CF1DA2">
            <w:pPr>
              <w:autoSpaceDE w:val="0"/>
              <w:autoSpaceDN w:val="0"/>
              <w:adjustRightInd w:val="0"/>
              <w:spacing w:after="0" w:line="240" w:lineRule="auto"/>
              <w:rPr>
                <w:ins w:id="5458" w:author="Arjan" w:date="2012-12-10T16:10:00Z"/>
                <w:rFonts w:ascii="Arial" w:eastAsia="Times New Roman" w:hAnsi="Arial" w:cs="Arial"/>
                <w:color w:val="000000"/>
                <w:sz w:val="20"/>
                <w:szCs w:val="20"/>
              </w:rPr>
            </w:pPr>
            <w:ins w:id="5459" w:author="Arjan" w:date="2012-12-10T16:10:00Z">
              <w:r w:rsidRPr="00CF1DA2">
                <w:rPr>
                  <w:rFonts w:ascii="Arial" w:eastAsia="Times New Roman" w:hAnsi="Arial" w:cs="Arial"/>
                  <w:color w:val="000000"/>
                  <w:sz w:val="20"/>
                  <w:szCs w:val="20"/>
                </w:rPr>
                <w:t>KING</w:t>
              </w:r>
            </w:ins>
          </w:p>
        </w:tc>
      </w:tr>
      <w:tr w:rsidR="00CF1DA2" w:rsidRPr="00CF1DA2" w14:paraId="426EEB3B" w14:textId="77777777" w:rsidTr="001E1BAB">
        <w:trPr>
          <w:ins w:id="5460" w:author="Arjan" w:date="2012-12-10T16:10:00Z"/>
        </w:trPr>
        <w:tc>
          <w:tcPr>
            <w:tcW w:w="3600" w:type="dxa"/>
            <w:tcBorders>
              <w:top w:val="nil"/>
              <w:left w:val="nil"/>
              <w:bottom w:val="nil"/>
              <w:right w:val="nil"/>
            </w:tcBorders>
          </w:tcPr>
          <w:p w14:paraId="3085B94A" w14:textId="77777777" w:rsidR="00CF1DA2" w:rsidRPr="00CF1DA2" w:rsidRDefault="00CF1DA2" w:rsidP="00CF1DA2">
            <w:pPr>
              <w:autoSpaceDE w:val="0"/>
              <w:autoSpaceDN w:val="0"/>
              <w:adjustRightInd w:val="0"/>
              <w:spacing w:after="0" w:line="240" w:lineRule="auto"/>
              <w:rPr>
                <w:ins w:id="5461" w:author="Arjan" w:date="2012-12-10T16:10:00Z"/>
                <w:rFonts w:ascii="Arial" w:eastAsia="Times New Roman" w:hAnsi="Arial" w:cs="Arial"/>
                <w:color w:val="000000"/>
                <w:sz w:val="20"/>
                <w:szCs w:val="20"/>
              </w:rPr>
            </w:pPr>
          </w:p>
        </w:tc>
        <w:tc>
          <w:tcPr>
            <w:tcW w:w="4410" w:type="dxa"/>
            <w:gridSpan w:val="2"/>
            <w:tcBorders>
              <w:top w:val="nil"/>
              <w:left w:val="nil"/>
              <w:bottom w:val="nil"/>
              <w:right w:val="nil"/>
            </w:tcBorders>
          </w:tcPr>
          <w:p w14:paraId="15221743" w14:textId="77777777" w:rsidR="00CF1DA2" w:rsidRPr="00DD0F4F" w:rsidRDefault="00DA5D93" w:rsidP="00CF1DA2">
            <w:pPr>
              <w:autoSpaceDE w:val="0"/>
              <w:autoSpaceDN w:val="0"/>
              <w:adjustRightInd w:val="0"/>
              <w:spacing w:after="0" w:line="240" w:lineRule="auto"/>
              <w:rPr>
                <w:ins w:id="5462" w:author="Arjan" w:date="2012-12-10T16:10:00Z"/>
                <w:rFonts w:ascii="Arial" w:eastAsia="Times New Roman" w:hAnsi="Arial" w:cs="Arial"/>
                <w:color w:val="000000"/>
                <w:sz w:val="20"/>
                <w:szCs w:val="20"/>
                <w:lang w:val="nl-NL"/>
              </w:rPr>
            </w:pPr>
            <w:ins w:id="5463" w:author="Arjan" w:date="2012-12-10T16:10:00Z">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Connector.Name</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heeft plaatsgevonden met</w:t>
              </w:r>
              <w:r w:rsidRPr="00CF1DA2">
                <w:rPr>
                  <w:rFonts w:ascii="Arial" w:hAnsi="Arial" w:cs="Arial"/>
                  <w:sz w:val="20"/>
                  <w:szCs w:val="20"/>
                  <w:lang w:val="en-AU"/>
                </w:rPr>
                <w:fldChar w:fldCharType="end"/>
              </w:r>
              <w:r w:rsidR="00CF1DA2" w:rsidRPr="00DD0F4F">
                <w:rPr>
                  <w:rFonts w:ascii="Arial" w:eastAsia="Times New Roman" w:hAnsi="Arial" w:cs="Arial"/>
                  <w:color w:val="000000"/>
                  <w:sz w:val="20"/>
                  <w:szCs w:val="20"/>
                  <w:lang w:val="nl-NL"/>
                </w:rPr>
                <w:t xml:space="preserve">   </w:t>
              </w:r>
              <w:r w:rsidRPr="00CF1DA2">
                <w:rPr>
                  <w:rFonts w:ascii="Arial" w:eastAsia="Times New Roman" w:hAnsi="Arial" w:cs="Arial"/>
                  <w:color w:val="000000"/>
                  <w:sz w:val="20"/>
                  <w:szCs w:val="20"/>
                </w:rPr>
                <w:fldChar w:fldCharType="begin" w:fldLock="1"/>
              </w:r>
              <w:r w:rsidR="00CF1DA2" w:rsidRPr="00DD0F4F">
                <w:rPr>
                  <w:rFonts w:ascii="Arial" w:eastAsia="Times New Roman" w:hAnsi="Arial" w:cs="Arial"/>
                  <w:color w:val="000000"/>
                  <w:sz w:val="20"/>
                  <w:szCs w:val="20"/>
                  <w:lang w:val="nl-NL"/>
                </w:rPr>
                <w:instrText>MERGEFIELD Element.Name</w:instrText>
              </w:r>
              <w:r w:rsidRPr="00CF1DA2">
                <w:rPr>
                  <w:rFonts w:ascii="Arial" w:eastAsia="Times New Roman" w:hAnsi="Arial" w:cs="Arial"/>
                  <w:color w:val="000000"/>
                  <w:sz w:val="20"/>
                  <w:szCs w:val="20"/>
                </w:rPr>
                <w:fldChar w:fldCharType="separate"/>
              </w:r>
              <w:r w:rsidR="00CF1DA2" w:rsidRPr="00DD0F4F">
                <w:rPr>
                  <w:rFonts w:ascii="Arial" w:eastAsia="Times New Roman" w:hAnsi="Arial" w:cs="Arial"/>
                  <w:color w:val="000000"/>
                  <w:sz w:val="20"/>
                  <w:szCs w:val="20"/>
                  <w:lang w:val="nl-NL"/>
                </w:rPr>
                <w:t>NATUURLIJK PERSOON</w:t>
              </w:r>
              <w:r w:rsidRPr="00CF1DA2">
                <w:rPr>
                  <w:rFonts w:ascii="Arial" w:eastAsia="Times New Roman" w:hAnsi="Arial" w:cs="Arial"/>
                  <w:color w:val="000000"/>
                  <w:sz w:val="20"/>
                  <w:szCs w:val="20"/>
                </w:rPr>
                <w:fldChar w:fldCharType="end"/>
              </w:r>
              <w:r w:rsidR="00CF1DA2" w:rsidRPr="00DD0F4F">
                <w:rPr>
                  <w:rFonts w:ascii="Arial" w:eastAsia="Times New Roman" w:hAnsi="Arial" w:cs="Arial"/>
                  <w:color w:val="000000"/>
                  <w:sz w:val="20"/>
                  <w:szCs w:val="20"/>
                  <w:lang w:val="nl-NL"/>
                </w:rPr>
                <w:t xml:space="preserve">  </w:t>
              </w:r>
            </w:ins>
          </w:p>
        </w:tc>
        <w:tc>
          <w:tcPr>
            <w:tcW w:w="1350" w:type="dxa"/>
            <w:tcBorders>
              <w:top w:val="nil"/>
              <w:left w:val="nil"/>
              <w:bottom w:val="nil"/>
              <w:right w:val="nil"/>
            </w:tcBorders>
          </w:tcPr>
          <w:p w14:paraId="57E334D6" w14:textId="77777777" w:rsidR="00CF1DA2" w:rsidRPr="00CF1DA2" w:rsidRDefault="00CF1DA2" w:rsidP="00CF1DA2">
            <w:pPr>
              <w:autoSpaceDE w:val="0"/>
              <w:autoSpaceDN w:val="0"/>
              <w:adjustRightInd w:val="0"/>
              <w:spacing w:after="0" w:line="240" w:lineRule="auto"/>
              <w:rPr>
                <w:ins w:id="5464" w:author="Arjan" w:date="2012-12-10T16:10:00Z"/>
                <w:rFonts w:ascii="Arial" w:eastAsia="Times New Roman" w:hAnsi="Arial" w:cs="Arial"/>
                <w:color w:val="000000"/>
                <w:sz w:val="20"/>
                <w:szCs w:val="20"/>
              </w:rPr>
            </w:pPr>
            <w:ins w:id="5465" w:author="Arjan" w:date="2012-12-10T16:10:00Z">
              <w:r w:rsidRPr="00CF1DA2">
                <w:rPr>
                  <w:rFonts w:ascii="Arial" w:eastAsia="Times New Roman" w:hAnsi="Arial" w:cs="Arial"/>
                  <w:color w:val="000000"/>
                  <w:sz w:val="20"/>
                  <w:szCs w:val="20"/>
                </w:rPr>
                <w:t>KING</w:t>
              </w:r>
            </w:ins>
          </w:p>
        </w:tc>
      </w:tr>
      <w:tr w:rsidR="00CF1DA2" w:rsidRPr="00CF1DA2" w14:paraId="35472981" w14:textId="77777777" w:rsidTr="001E1BAB">
        <w:trPr>
          <w:ins w:id="5466" w:author="Arjan" w:date="2012-12-10T16:10:00Z"/>
        </w:trPr>
        <w:tc>
          <w:tcPr>
            <w:tcW w:w="3600" w:type="dxa"/>
            <w:tcBorders>
              <w:top w:val="nil"/>
              <w:left w:val="nil"/>
              <w:bottom w:val="nil"/>
              <w:right w:val="nil"/>
            </w:tcBorders>
          </w:tcPr>
          <w:p w14:paraId="34430915" w14:textId="77777777" w:rsidR="00CF1DA2" w:rsidRPr="00CF1DA2" w:rsidRDefault="00CF1DA2" w:rsidP="00CF1DA2">
            <w:pPr>
              <w:autoSpaceDE w:val="0"/>
              <w:autoSpaceDN w:val="0"/>
              <w:adjustRightInd w:val="0"/>
              <w:spacing w:after="0" w:line="240" w:lineRule="auto"/>
              <w:rPr>
                <w:ins w:id="5467" w:author="Arjan" w:date="2012-12-10T16:10:00Z"/>
                <w:rFonts w:ascii="Arial" w:eastAsia="Times New Roman" w:hAnsi="Arial" w:cs="Arial"/>
                <w:color w:val="000000"/>
                <w:sz w:val="20"/>
                <w:szCs w:val="20"/>
              </w:rPr>
            </w:pPr>
          </w:p>
        </w:tc>
        <w:tc>
          <w:tcPr>
            <w:tcW w:w="4410" w:type="dxa"/>
            <w:gridSpan w:val="2"/>
            <w:tcBorders>
              <w:top w:val="nil"/>
              <w:left w:val="nil"/>
              <w:bottom w:val="nil"/>
              <w:right w:val="nil"/>
            </w:tcBorders>
          </w:tcPr>
          <w:p w14:paraId="0AC02B85" w14:textId="77777777" w:rsidR="00CF1DA2" w:rsidRPr="00CF1DA2" w:rsidRDefault="00DA5D93" w:rsidP="00CF1DA2">
            <w:pPr>
              <w:autoSpaceDE w:val="0"/>
              <w:autoSpaceDN w:val="0"/>
              <w:adjustRightInd w:val="0"/>
              <w:spacing w:after="0" w:line="240" w:lineRule="auto"/>
              <w:rPr>
                <w:ins w:id="5468" w:author="Arjan" w:date="2012-12-10T16:10:00Z"/>
                <w:rFonts w:ascii="Arial" w:eastAsia="Times New Roman" w:hAnsi="Arial" w:cs="Arial"/>
                <w:color w:val="000000"/>
                <w:sz w:val="20"/>
                <w:szCs w:val="20"/>
              </w:rPr>
            </w:pPr>
            <w:ins w:id="5469"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plaatsgevonden met</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Element.Name</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VESTIGING</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ins>
          </w:p>
        </w:tc>
        <w:tc>
          <w:tcPr>
            <w:tcW w:w="1350" w:type="dxa"/>
            <w:tcBorders>
              <w:top w:val="nil"/>
              <w:left w:val="nil"/>
              <w:bottom w:val="nil"/>
              <w:right w:val="nil"/>
            </w:tcBorders>
          </w:tcPr>
          <w:p w14:paraId="09524C56" w14:textId="77777777" w:rsidR="00CF1DA2" w:rsidRPr="00CF1DA2" w:rsidRDefault="00CF1DA2" w:rsidP="00CF1DA2">
            <w:pPr>
              <w:autoSpaceDE w:val="0"/>
              <w:autoSpaceDN w:val="0"/>
              <w:adjustRightInd w:val="0"/>
              <w:spacing w:after="0" w:line="240" w:lineRule="auto"/>
              <w:rPr>
                <w:ins w:id="5470" w:author="Arjan" w:date="2012-12-10T16:10:00Z"/>
                <w:rFonts w:ascii="Arial" w:eastAsia="Times New Roman" w:hAnsi="Arial" w:cs="Arial"/>
                <w:color w:val="000000"/>
                <w:sz w:val="20"/>
                <w:szCs w:val="20"/>
              </w:rPr>
            </w:pPr>
            <w:ins w:id="5471" w:author="Arjan" w:date="2012-12-10T16:10:00Z">
              <w:r w:rsidRPr="00CF1DA2">
                <w:rPr>
                  <w:rFonts w:ascii="Arial" w:eastAsia="Times New Roman" w:hAnsi="Arial" w:cs="Arial"/>
                  <w:color w:val="000000"/>
                  <w:sz w:val="20"/>
                  <w:szCs w:val="20"/>
                </w:rPr>
                <w:t>KING</w:t>
              </w:r>
            </w:ins>
          </w:p>
        </w:tc>
      </w:tr>
      <w:tr w:rsidR="00CF1DA2" w:rsidRPr="00CF1DA2" w14:paraId="08954489" w14:textId="77777777" w:rsidTr="001E1BAB">
        <w:trPr>
          <w:ins w:id="5472" w:author="Arjan" w:date="2012-12-10T16:10:00Z"/>
        </w:trPr>
        <w:tc>
          <w:tcPr>
            <w:tcW w:w="3600" w:type="dxa"/>
            <w:tcBorders>
              <w:top w:val="nil"/>
              <w:left w:val="nil"/>
              <w:bottom w:val="nil"/>
              <w:right w:val="nil"/>
            </w:tcBorders>
          </w:tcPr>
          <w:p w14:paraId="060FFE6D" w14:textId="77777777" w:rsidR="00CF1DA2" w:rsidRPr="00CF1DA2" w:rsidRDefault="00CF1DA2" w:rsidP="00CF1DA2">
            <w:pPr>
              <w:autoSpaceDE w:val="0"/>
              <w:autoSpaceDN w:val="0"/>
              <w:adjustRightInd w:val="0"/>
              <w:spacing w:after="0" w:line="240" w:lineRule="auto"/>
              <w:rPr>
                <w:ins w:id="5473" w:author="Arjan" w:date="2012-12-10T16:10:00Z"/>
                <w:rFonts w:ascii="Arial" w:eastAsia="Times New Roman" w:hAnsi="Arial" w:cs="Arial"/>
                <w:color w:val="000000"/>
                <w:sz w:val="20"/>
                <w:szCs w:val="20"/>
              </w:rPr>
            </w:pPr>
          </w:p>
        </w:tc>
        <w:tc>
          <w:tcPr>
            <w:tcW w:w="4410" w:type="dxa"/>
            <w:gridSpan w:val="2"/>
            <w:tcBorders>
              <w:top w:val="nil"/>
              <w:left w:val="nil"/>
              <w:bottom w:val="nil"/>
              <w:right w:val="nil"/>
            </w:tcBorders>
          </w:tcPr>
          <w:p w14:paraId="2EA056CB" w14:textId="77777777" w:rsidR="00CF1DA2" w:rsidRPr="00CF1DA2" w:rsidRDefault="00DA5D93" w:rsidP="000A1102">
            <w:pPr>
              <w:autoSpaceDE w:val="0"/>
              <w:autoSpaceDN w:val="0"/>
              <w:adjustRightInd w:val="0"/>
              <w:spacing w:after="0" w:line="240" w:lineRule="auto"/>
              <w:rPr>
                <w:ins w:id="5474" w:author="Arjan" w:date="2012-12-10T16:10:00Z"/>
                <w:rFonts w:ascii="Arial" w:eastAsia="Times New Roman" w:hAnsi="Arial" w:cs="Arial"/>
                <w:color w:val="000000"/>
                <w:sz w:val="20"/>
                <w:szCs w:val="20"/>
              </w:rPr>
            </w:pPr>
            <w:ins w:id="5475"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relevant</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w:t>
              </w:r>
            </w:ins>
            <w:ins w:id="5476" w:author="Arjan" w:date="2013-07-02T11:26:00Z">
              <w:r w:rsidR="000A1102">
                <w:rPr>
                  <w:rFonts w:ascii="Arial" w:eastAsia="Times New Roman" w:hAnsi="Arial" w:cs="Arial"/>
                  <w:color w:val="000000"/>
                  <w:sz w:val="20"/>
                  <w:szCs w:val="20"/>
                </w:rPr>
                <w:t>INFORMATIEOBJE</w:t>
              </w:r>
            </w:ins>
            <w:ins w:id="5477" w:author="Arjan" w:date="2013-07-02T11:27:00Z">
              <w:r w:rsidR="000A1102">
                <w:rPr>
                  <w:rFonts w:ascii="Arial" w:eastAsia="Times New Roman" w:hAnsi="Arial" w:cs="Arial"/>
                  <w:color w:val="000000"/>
                  <w:sz w:val="20"/>
                  <w:szCs w:val="20"/>
                </w:rPr>
                <w:t>CT</w:t>
              </w:r>
            </w:ins>
            <w:ins w:id="5478" w:author="Arjan" w:date="2012-12-10T16:10:00Z">
              <w:r w:rsidR="00CF1DA2" w:rsidRPr="00CF1DA2">
                <w:rPr>
                  <w:rFonts w:ascii="Arial" w:eastAsia="Times New Roman" w:hAnsi="Arial" w:cs="Arial"/>
                  <w:color w:val="000000"/>
                  <w:sz w:val="20"/>
                  <w:szCs w:val="20"/>
                </w:rPr>
                <w:t xml:space="preserve">  </w:t>
              </w:r>
            </w:ins>
          </w:p>
        </w:tc>
        <w:tc>
          <w:tcPr>
            <w:tcW w:w="1350" w:type="dxa"/>
            <w:tcBorders>
              <w:top w:val="nil"/>
              <w:left w:val="nil"/>
              <w:bottom w:val="nil"/>
              <w:right w:val="nil"/>
            </w:tcBorders>
          </w:tcPr>
          <w:p w14:paraId="582E7041" w14:textId="77777777" w:rsidR="00CF1DA2" w:rsidRPr="00CF1DA2" w:rsidRDefault="00CF1DA2" w:rsidP="00CF1DA2">
            <w:pPr>
              <w:autoSpaceDE w:val="0"/>
              <w:autoSpaceDN w:val="0"/>
              <w:adjustRightInd w:val="0"/>
              <w:spacing w:after="0" w:line="240" w:lineRule="auto"/>
              <w:rPr>
                <w:ins w:id="5479" w:author="Arjan" w:date="2012-12-10T16:10:00Z"/>
                <w:rFonts w:ascii="Arial" w:eastAsia="Times New Roman" w:hAnsi="Arial" w:cs="Arial"/>
                <w:color w:val="000000"/>
                <w:sz w:val="20"/>
                <w:szCs w:val="20"/>
              </w:rPr>
            </w:pPr>
            <w:ins w:id="5480" w:author="Arjan" w:date="2012-12-10T16:10:00Z">
              <w:r w:rsidRPr="00CF1DA2">
                <w:rPr>
                  <w:rFonts w:ascii="Arial" w:eastAsia="Times New Roman" w:hAnsi="Arial" w:cs="Arial"/>
                  <w:color w:val="000000"/>
                  <w:sz w:val="20"/>
                  <w:szCs w:val="20"/>
                </w:rPr>
                <w:t>KING</w:t>
              </w:r>
            </w:ins>
          </w:p>
        </w:tc>
      </w:tr>
      <w:tr w:rsidR="00CF1DA2" w:rsidRPr="00CF1DA2" w14:paraId="37F28103" w14:textId="77777777" w:rsidTr="001E1BAB">
        <w:trPr>
          <w:ins w:id="5481" w:author="Arjan" w:date="2012-12-10T16:10:00Z"/>
        </w:trPr>
        <w:tc>
          <w:tcPr>
            <w:tcW w:w="3600" w:type="dxa"/>
            <w:tcBorders>
              <w:top w:val="nil"/>
              <w:left w:val="nil"/>
              <w:bottom w:val="nil"/>
              <w:right w:val="nil"/>
            </w:tcBorders>
          </w:tcPr>
          <w:p w14:paraId="6172E3DB" w14:textId="77777777" w:rsidR="00CF1DA2" w:rsidRPr="00CF1DA2" w:rsidRDefault="00CF1DA2" w:rsidP="00CF1DA2">
            <w:pPr>
              <w:autoSpaceDE w:val="0"/>
              <w:autoSpaceDN w:val="0"/>
              <w:adjustRightInd w:val="0"/>
              <w:spacing w:after="0" w:line="240" w:lineRule="auto"/>
              <w:rPr>
                <w:ins w:id="5482" w:author="Arjan" w:date="2012-12-10T16:10:00Z"/>
                <w:rFonts w:ascii="Arial" w:eastAsia="Times New Roman" w:hAnsi="Arial" w:cs="Arial"/>
                <w:color w:val="000000"/>
                <w:sz w:val="20"/>
                <w:szCs w:val="20"/>
              </w:rPr>
            </w:pPr>
          </w:p>
        </w:tc>
        <w:tc>
          <w:tcPr>
            <w:tcW w:w="4410" w:type="dxa"/>
            <w:gridSpan w:val="2"/>
            <w:tcBorders>
              <w:top w:val="nil"/>
              <w:left w:val="nil"/>
              <w:bottom w:val="nil"/>
              <w:right w:val="nil"/>
            </w:tcBorders>
          </w:tcPr>
          <w:p w14:paraId="0F9C2938" w14:textId="77777777" w:rsidR="00CF1DA2" w:rsidRPr="00CF1DA2" w:rsidRDefault="00DA5D93" w:rsidP="00CF1DA2">
            <w:pPr>
              <w:autoSpaceDE w:val="0"/>
              <w:autoSpaceDN w:val="0"/>
              <w:adjustRightInd w:val="0"/>
              <w:spacing w:after="0" w:line="240" w:lineRule="auto"/>
              <w:rPr>
                <w:ins w:id="5483" w:author="Arjan" w:date="2012-12-10T16:10:00Z"/>
                <w:rFonts w:ascii="Arial" w:eastAsia="Times New Roman" w:hAnsi="Arial" w:cs="Arial"/>
                <w:color w:val="000000"/>
                <w:sz w:val="20"/>
                <w:szCs w:val="20"/>
              </w:rPr>
            </w:pPr>
            <w:ins w:id="5484"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is gevoerd door</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Element.Name</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MEDEWERKER</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ins>
          </w:p>
        </w:tc>
        <w:tc>
          <w:tcPr>
            <w:tcW w:w="1350" w:type="dxa"/>
            <w:tcBorders>
              <w:top w:val="nil"/>
              <w:left w:val="nil"/>
              <w:bottom w:val="nil"/>
              <w:right w:val="nil"/>
            </w:tcBorders>
          </w:tcPr>
          <w:p w14:paraId="74E608F4" w14:textId="77777777" w:rsidR="00CF1DA2" w:rsidRPr="00CF1DA2" w:rsidRDefault="00CF1DA2" w:rsidP="00CF1DA2">
            <w:pPr>
              <w:autoSpaceDE w:val="0"/>
              <w:autoSpaceDN w:val="0"/>
              <w:adjustRightInd w:val="0"/>
              <w:spacing w:after="0" w:line="240" w:lineRule="auto"/>
              <w:rPr>
                <w:ins w:id="5485" w:author="Arjan" w:date="2012-12-10T16:10:00Z"/>
                <w:rFonts w:ascii="Arial" w:eastAsia="Times New Roman" w:hAnsi="Arial" w:cs="Arial"/>
                <w:color w:val="000000"/>
                <w:sz w:val="20"/>
                <w:szCs w:val="20"/>
              </w:rPr>
            </w:pPr>
            <w:ins w:id="5486" w:author="Arjan" w:date="2012-12-10T16:10:00Z">
              <w:r w:rsidRPr="00CF1DA2">
                <w:rPr>
                  <w:rFonts w:ascii="Arial" w:eastAsia="Times New Roman" w:hAnsi="Arial" w:cs="Arial"/>
                  <w:color w:val="000000"/>
                  <w:sz w:val="20"/>
                  <w:szCs w:val="20"/>
                </w:rPr>
                <w:t>KING</w:t>
              </w:r>
            </w:ins>
          </w:p>
        </w:tc>
      </w:tr>
    </w:tbl>
    <w:p w14:paraId="6D4C1A0B" w14:textId="77777777" w:rsidR="00772000" w:rsidRDefault="00772000" w:rsidP="0044638F">
      <w:pPr>
        <w:rPr>
          <w:ins w:id="5487" w:author="Arjan" w:date="2012-12-10T16:10:00Z"/>
        </w:rPr>
      </w:pPr>
    </w:p>
    <w:p w14:paraId="1B8FFC8D" w14:textId="77777777" w:rsidR="00CF1DA2" w:rsidRPr="00CF1DA2" w:rsidRDefault="00DA5D93" w:rsidP="00CF1DA2">
      <w:pPr>
        <w:autoSpaceDE w:val="0"/>
        <w:autoSpaceDN w:val="0"/>
        <w:adjustRightInd w:val="0"/>
        <w:spacing w:before="240" w:after="60" w:line="240" w:lineRule="auto"/>
        <w:outlineLvl w:val="3"/>
        <w:rPr>
          <w:ins w:id="5488" w:author="Arjan" w:date="2012-12-10T16:13:00Z"/>
          <w:rFonts w:ascii="Arial" w:eastAsia="Times New Roman" w:hAnsi="Arial" w:cs="Arial"/>
          <w:b/>
          <w:bCs/>
          <w:color w:val="004080"/>
          <w:sz w:val="24"/>
          <w:szCs w:val="24"/>
        </w:rPr>
      </w:pPr>
      <w:ins w:id="5489"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Att.Stereotype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«Attribuutsoort»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Att.Name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Identificatie</w:t>
        </w:r>
        <w:r w:rsidRPr="00CF1DA2">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780"/>
        <w:gridCol w:w="5580"/>
      </w:tblGrid>
      <w:tr w:rsidR="00CF1DA2" w:rsidRPr="00CF1DA2" w14:paraId="647BC5B4" w14:textId="77777777">
        <w:trPr>
          <w:trHeight w:val="230"/>
          <w:ins w:id="5490" w:author="Arjan" w:date="2012-12-10T16:13:00Z"/>
        </w:trPr>
        <w:tc>
          <w:tcPr>
            <w:tcW w:w="3780" w:type="dxa"/>
            <w:tcBorders>
              <w:top w:val="nil"/>
              <w:left w:val="nil"/>
              <w:bottom w:val="nil"/>
              <w:right w:val="nil"/>
            </w:tcBorders>
          </w:tcPr>
          <w:p w14:paraId="7DD87E11" w14:textId="77777777" w:rsidR="00CF1DA2" w:rsidRPr="00CF1DA2" w:rsidRDefault="00CF1DA2" w:rsidP="00CF1DA2">
            <w:pPr>
              <w:autoSpaceDE w:val="0"/>
              <w:autoSpaceDN w:val="0"/>
              <w:adjustRightInd w:val="0"/>
              <w:spacing w:after="0" w:line="240" w:lineRule="auto"/>
              <w:rPr>
                <w:ins w:id="5491" w:author="Arjan" w:date="2012-12-10T16:13:00Z"/>
                <w:rFonts w:ascii="Arial" w:eastAsia="Times New Roman" w:hAnsi="Arial" w:cs="Arial"/>
                <w:color w:val="000000"/>
                <w:sz w:val="20"/>
                <w:szCs w:val="20"/>
              </w:rPr>
            </w:pPr>
            <w:ins w:id="5492" w:author="Arjan" w:date="2012-12-10T16:13:00Z">
              <w:r w:rsidRPr="00CF1DA2">
                <w:rPr>
                  <w:rFonts w:ascii="Arial" w:eastAsia="Times New Roman" w:hAnsi="Arial" w:cs="Arial"/>
                  <w:b/>
                  <w:bCs/>
                  <w:color w:val="000000"/>
                  <w:sz w:val="20"/>
                  <w:szCs w:val="20"/>
                </w:rPr>
                <w:t>Naam attribuutsoort</w:t>
              </w:r>
            </w:ins>
          </w:p>
        </w:tc>
        <w:tc>
          <w:tcPr>
            <w:tcW w:w="5580" w:type="dxa"/>
            <w:tcBorders>
              <w:top w:val="nil"/>
              <w:left w:val="nil"/>
              <w:bottom w:val="nil"/>
              <w:right w:val="nil"/>
            </w:tcBorders>
          </w:tcPr>
          <w:p w14:paraId="75695200" w14:textId="77777777" w:rsidR="00CF1DA2" w:rsidRPr="00CF1DA2" w:rsidRDefault="00DA5D93" w:rsidP="00CF1DA2">
            <w:pPr>
              <w:autoSpaceDE w:val="0"/>
              <w:autoSpaceDN w:val="0"/>
              <w:adjustRightInd w:val="0"/>
              <w:spacing w:after="0" w:line="240" w:lineRule="auto"/>
              <w:rPr>
                <w:ins w:id="5493" w:author="Arjan" w:date="2012-12-10T16:13:00Z"/>
                <w:rFonts w:ascii="Arial" w:eastAsia="Times New Roman" w:hAnsi="Arial" w:cs="Arial"/>
                <w:color w:val="000000"/>
                <w:sz w:val="20"/>
                <w:szCs w:val="20"/>
              </w:rPr>
            </w:pPr>
            <w:ins w:id="5494"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Identificatie</w:t>
              </w:r>
              <w:r w:rsidRPr="00CF1DA2">
                <w:rPr>
                  <w:rFonts w:ascii="Arial" w:hAnsi="Arial" w:cs="Arial"/>
                  <w:sz w:val="20"/>
                  <w:szCs w:val="20"/>
                  <w:lang w:val="en-AU"/>
                </w:rPr>
                <w:fldChar w:fldCharType="end"/>
              </w:r>
            </w:ins>
          </w:p>
        </w:tc>
      </w:tr>
      <w:tr w:rsidR="00CF1DA2" w:rsidRPr="00CF1DA2" w14:paraId="43D06C7E" w14:textId="77777777">
        <w:trPr>
          <w:ins w:id="5495" w:author="Arjan" w:date="2012-12-10T16:13:00Z"/>
        </w:trPr>
        <w:tc>
          <w:tcPr>
            <w:tcW w:w="3780" w:type="dxa"/>
            <w:tcBorders>
              <w:top w:val="nil"/>
              <w:left w:val="nil"/>
              <w:bottom w:val="nil"/>
              <w:right w:val="nil"/>
            </w:tcBorders>
          </w:tcPr>
          <w:p w14:paraId="7B5C8665" w14:textId="77777777" w:rsidR="00CF1DA2" w:rsidRPr="00CF1DA2" w:rsidRDefault="00CF1DA2" w:rsidP="00CF1DA2">
            <w:pPr>
              <w:autoSpaceDE w:val="0"/>
              <w:autoSpaceDN w:val="0"/>
              <w:adjustRightInd w:val="0"/>
              <w:spacing w:after="0" w:line="240" w:lineRule="auto"/>
              <w:rPr>
                <w:ins w:id="5496"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279CC222" w14:textId="77777777" w:rsidR="00CF1DA2" w:rsidRPr="00CF1DA2" w:rsidRDefault="00CF1DA2" w:rsidP="00CF1DA2">
            <w:pPr>
              <w:autoSpaceDE w:val="0"/>
              <w:autoSpaceDN w:val="0"/>
              <w:adjustRightInd w:val="0"/>
              <w:spacing w:after="0" w:line="240" w:lineRule="auto"/>
              <w:rPr>
                <w:ins w:id="5497" w:author="Arjan" w:date="2012-12-10T16:13:00Z"/>
                <w:rFonts w:ascii="Arial" w:eastAsia="Times New Roman" w:hAnsi="Arial" w:cs="Arial"/>
                <w:color w:val="000000"/>
                <w:sz w:val="20"/>
                <w:szCs w:val="20"/>
              </w:rPr>
            </w:pPr>
          </w:p>
        </w:tc>
      </w:tr>
      <w:tr w:rsidR="00CF1DA2" w:rsidRPr="00CF1DA2" w14:paraId="0359E15F" w14:textId="77777777">
        <w:trPr>
          <w:ins w:id="5498" w:author="Arjan" w:date="2012-12-10T16:13:00Z"/>
        </w:trPr>
        <w:tc>
          <w:tcPr>
            <w:tcW w:w="3780" w:type="dxa"/>
            <w:tcBorders>
              <w:top w:val="nil"/>
              <w:left w:val="nil"/>
              <w:bottom w:val="nil"/>
              <w:right w:val="nil"/>
            </w:tcBorders>
          </w:tcPr>
          <w:p w14:paraId="2DDEE4F5" w14:textId="77777777" w:rsidR="00CF1DA2" w:rsidRPr="00CF1DA2" w:rsidRDefault="00CF1DA2" w:rsidP="00CF1DA2">
            <w:pPr>
              <w:autoSpaceDE w:val="0"/>
              <w:autoSpaceDN w:val="0"/>
              <w:adjustRightInd w:val="0"/>
              <w:spacing w:after="0" w:line="240" w:lineRule="auto"/>
              <w:rPr>
                <w:ins w:id="5499" w:author="Arjan" w:date="2012-12-10T16:13:00Z"/>
                <w:rFonts w:ascii="Arial" w:eastAsia="Times New Roman" w:hAnsi="Arial" w:cs="Arial"/>
                <w:color w:val="000000"/>
                <w:sz w:val="20"/>
                <w:szCs w:val="20"/>
              </w:rPr>
            </w:pPr>
            <w:ins w:id="5500" w:author="Arjan" w:date="2012-12-10T16:13:00Z">
              <w:r w:rsidRPr="00CF1DA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5B0253E8" w14:textId="77777777" w:rsidR="00CF1DA2" w:rsidRPr="00CF1DA2" w:rsidRDefault="00CF1DA2" w:rsidP="00CF1DA2">
            <w:pPr>
              <w:autoSpaceDE w:val="0"/>
              <w:autoSpaceDN w:val="0"/>
              <w:adjustRightInd w:val="0"/>
              <w:spacing w:after="0" w:line="240" w:lineRule="auto"/>
              <w:rPr>
                <w:ins w:id="5501" w:author="Arjan" w:date="2012-12-10T16:13:00Z"/>
                <w:rFonts w:ascii="Arial" w:eastAsia="Times New Roman" w:hAnsi="Arial" w:cs="Arial"/>
                <w:color w:val="000000"/>
                <w:sz w:val="20"/>
                <w:szCs w:val="20"/>
              </w:rPr>
            </w:pPr>
            <w:ins w:id="5502" w:author="Arjan" w:date="2012-12-10T16:13:00Z">
              <w:r w:rsidRPr="00CF1DA2">
                <w:rPr>
                  <w:rFonts w:ascii="Arial" w:eastAsia="Times New Roman" w:hAnsi="Arial" w:cs="Arial"/>
                  <w:color w:val="000000"/>
                  <w:sz w:val="20"/>
                  <w:szCs w:val="20"/>
                </w:rPr>
                <w:t>KING</w:t>
              </w:r>
            </w:ins>
          </w:p>
        </w:tc>
      </w:tr>
      <w:tr w:rsidR="00CF1DA2" w:rsidRPr="00CF1DA2" w14:paraId="50DD69A6" w14:textId="77777777">
        <w:trPr>
          <w:ins w:id="5503" w:author="Arjan" w:date="2012-12-10T16:13:00Z"/>
        </w:trPr>
        <w:tc>
          <w:tcPr>
            <w:tcW w:w="3780" w:type="dxa"/>
            <w:tcBorders>
              <w:top w:val="nil"/>
              <w:left w:val="nil"/>
              <w:bottom w:val="nil"/>
              <w:right w:val="nil"/>
            </w:tcBorders>
          </w:tcPr>
          <w:p w14:paraId="2A27B72E" w14:textId="77777777" w:rsidR="00CF1DA2" w:rsidRPr="00CF1DA2" w:rsidRDefault="00CF1DA2" w:rsidP="00CF1DA2">
            <w:pPr>
              <w:autoSpaceDE w:val="0"/>
              <w:autoSpaceDN w:val="0"/>
              <w:adjustRightInd w:val="0"/>
              <w:spacing w:after="0" w:line="240" w:lineRule="auto"/>
              <w:rPr>
                <w:ins w:id="5504"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50AB25FE" w14:textId="77777777" w:rsidR="00CF1DA2" w:rsidRPr="00CF1DA2" w:rsidRDefault="00CF1DA2" w:rsidP="00CF1DA2">
            <w:pPr>
              <w:autoSpaceDE w:val="0"/>
              <w:autoSpaceDN w:val="0"/>
              <w:adjustRightInd w:val="0"/>
              <w:spacing w:after="0" w:line="240" w:lineRule="auto"/>
              <w:rPr>
                <w:ins w:id="5505" w:author="Arjan" w:date="2012-12-10T16:13:00Z"/>
                <w:rFonts w:ascii="Arial" w:eastAsia="Times New Roman" w:hAnsi="Arial" w:cs="Arial"/>
                <w:color w:val="000000"/>
                <w:sz w:val="20"/>
                <w:szCs w:val="20"/>
              </w:rPr>
            </w:pPr>
          </w:p>
        </w:tc>
      </w:tr>
      <w:tr w:rsidR="00CF1DA2" w:rsidRPr="00CF1DA2" w14:paraId="4E6A7281" w14:textId="77777777">
        <w:trPr>
          <w:ins w:id="5506" w:author="Arjan" w:date="2012-12-10T16:13:00Z"/>
        </w:trPr>
        <w:tc>
          <w:tcPr>
            <w:tcW w:w="3780" w:type="dxa"/>
            <w:tcBorders>
              <w:top w:val="nil"/>
              <w:left w:val="nil"/>
              <w:bottom w:val="nil"/>
              <w:right w:val="nil"/>
            </w:tcBorders>
          </w:tcPr>
          <w:p w14:paraId="592AE01E" w14:textId="77777777" w:rsidR="00CF1DA2" w:rsidRPr="00CF1DA2" w:rsidRDefault="00CF1DA2" w:rsidP="00CF1DA2">
            <w:pPr>
              <w:autoSpaceDE w:val="0"/>
              <w:autoSpaceDN w:val="0"/>
              <w:adjustRightInd w:val="0"/>
              <w:spacing w:after="0" w:line="240" w:lineRule="auto"/>
              <w:rPr>
                <w:ins w:id="5507" w:author="Arjan" w:date="2012-12-10T16:13:00Z"/>
                <w:rFonts w:ascii="Arial" w:eastAsia="Times New Roman" w:hAnsi="Arial" w:cs="Arial"/>
                <w:color w:val="000000"/>
                <w:sz w:val="20"/>
                <w:szCs w:val="20"/>
              </w:rPr>
            </w:pPr>
            <w:ins w:id="5508" w:author="Arjan" w:date="2012-12-10T16:13:00Z">
              <w:r w:rsidRPr="00CF1DA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5CE4BE6E" w14:textId="77777777" w:rsidR="00CF1DA2" w:rsidRPr="00CF1DA2" w:rsidRDefault="00CF1DA2" w:rsidP="00CF1DA2">
            <w:pPr>
              <w:autoSpaceDE w:val="0"/>
              <w:autoSpaceDN w:val="0"/>
              <w:adjustRightInd w:val="0"/>
              <w:spacing w:after="0" w:line="240" w:lineRule="auto"/>
              <w:rPr>
                <w:ins w:id="5509" w:author="Arjan" w:date="2012-12-10T16:13:00Z"/>
                <w:rFonts w:ascii="Arial" w:eastAsia="Times New Roman" w:hAnsi="Arial" w:cs="Arial"/>
                <w:color w:val="000000"/>
                <w:sz w:val="20"/>
                <w:szCs w:val="20"/>
              </w:rPr>
            </w:pPr>
          </w:p>
        </w:tc>
      </w:tr>
      <w:tr w:rsidR="00CF1DA2" w:rsidRPr="00CF1DA2" w14:paraId="23431C0B" w14:textId="77777777">
        <w:trPr>
          <w:ins w:id="5510" w:author="Arjan" w:date="2012-12-10T16:13:00Z"/>
        </w:trPr>
        <w:tc>
          <w:tcPr>
            <w:tcW w:w="3780" w:type="dxa"/>
            <w:tcBorders>
              <w:top w:val="nil"/>
              <w:left w:val="nil"/>
              <w:bottom w:val="nil"/>
              <w:right w:val="nil"/>
            </w:tcBorders>
          </w:tcPr>
          <w:p w14:paraId="64B791F5" w14:textId="77777777" w:rsidR="00CF1DA2" w:rsidRPr="00CF1DA2" w:rsidRDefault="00CF1DA2" w:rsidP="00CF1DA2">
            <w:pPr>
              <w:autoSpaceDE w:val="0"/>
              <w:autoSpaceDN w:val="0"/>
              <w:adjustRightInd w:val="0"/>
              <w:spacing w:after="0" w:line="240" w:lineRule="auto"/>
              <w:rPr>
                <w:ins w:id="5511"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71674EB3" w14:textId="77777777" w:rsidR="00CF1DA2" w:rsidRPr="00CF1DA2" w:rsidRDefault="00CF1DA2" w:rsidP="00CF1DA2">
            <w:pPr>
              <w:autoSpaceDE w:val="0"/>
              <w:autoSpaceDN w:val="0"/>
              <w:adjustRightInd w:val="0"/>
              <w:spacing w:after="0" w:line="240" w:lineRule="auto"/>
              <w:rPr>
                <w:ins w:id="5512" w:author="Arjan" w:date="2012-12-10T16:13:00Z"/>
                <w:rFonts w:ascii="Arial" w:eastAsia="Times New Roman" w:hAnsi="Arial" w:cs="Arial"/>
                <w:color w:val="000000"/>
                <w:sz w:val="20"/>
                <w:szCs w:val="20"/>
              </w:rPr>
            </w:pPr>
          </w:p>
        </w:tc>
      </w:tr>
      <w:tr w:rsidR="00CF1DA2" w:rsidRPr="00CF1DA2" w14:paraId="682367F4" w14:textId="77777777">
        <w:trPr>
          <w:ins w:id="5513" w:author="Arjan" w:date="2012-12-10T16:13:00Z"/>
        </w:trPr>
        <w:tc>
          <w:tcPr>
            <w:tcW w:w="3780" w:type="dxa"/>
            <w:tcBorders>
              <w:top w:val="nil"/>
              <w:left w:val="nil"/>
              <w:bottom w:val="nil"/>
              <w:right w:val="nil"/>
            </w:tcBorders>
          </w:tcPr>
          <w:p w14:paraId="6097A4F1" w14:textId="77777777" w:rsidR="00CF1DA2" w:rsidRPr="00CF1DA2" w:rsidRDefault="00CF1DA2" w:rsidP="00CF1DA2">
            <w:pPr>
              <w:autoSpaceDE w:val="0"/>
              <w:autoSpaceDN w:val="0"/>
              <w:adjustRightInd w:val="0"/>
              <w:spacing w:after="0" w:line="240" w:lineRule="auto"/>
              <w:rPr>
                <w:ins w:id="5514" w:author="Arjan" w:date="2012-12-10T16:13:00Z"/>
                <w:rFonts w:ascii="Arial" w:eastAsia="Times New Roman" w:hAnsi="Arial" w:cs="Arial"/>
                <w:color w:val="000000"/>
                <w:sz w:val="20"/>
                <w:szCs w:val="20"/>
              </w:rPr>
            </w:pPr>
            <w:ins w:id="5515" w:author="Arjan" w:date="2012-12-10T16:13:00Z">
              <w:r w:rsidRPr="00CF1DA2">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349F8E50" w14:textId="77777777" w:rsidR="00CF1DA2" w:rsidRPr="00CF1DA2" w:rsidRDefault="00DA5D93" w:rsidP="00CF1DA2">
            <w:pPr>
              <w:autoSpaceDE w:val="0"/>
              <w:autoSpaceDN w:val="0"/>
              <w:adjustRightInd w:val="0"/>
              <w:spacing w:after="0" w:line="240" w:lineRule="auto"/>
              <w:rPr>
                <w:ins w:id="5516" w:author="Arjan" w:date="2012-12-10T16:13:00Z"/>
                <w:rFonts w:ascii="Arial" w:eastAsia="Times New Roman" w:hAnsi="Arial" w:cs="Arial"/>
                <w:color w:val="000000"/>
                <w:sz w:val="20"/>
                <w:szCs w:val="20"/>
              </w:rPr>
            </w:pPr>
            <w:ins w:id="5517"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identificatie</w:t>
              </w:r>
              <w:r w:rsidRPr="00CF1DA2">
                <w:rPr>
                  <w:rFonts w:ascii="Arial" w:hAnsi="Arial" w:cs="Arial"/>
                  <w:sz w:val="20"/>
                  <w:szCs w:val="20"/>
                  <w:lang w:val="en-AU"/>
                </w:rPr>
                <w:fldChar w:fldCharType="end"/>
              </w:r>
            </w:ins>
          </w:p>
        </w:tc>
      </w:tr>
      <w:tr w:rsidR="00CF1DA2" w:rsidRPr="00CF1DA2" w14:paraId="48AB26BB" w14:textId="77777777">
        <w:trPr>
          <w:ins w:id="5518" w:author="Arjan" w:date="2012-12-10T16:13:00Z"/>
        </w:trPr>
        <w:tc>
          <w:tcPr>
            <w:tcW w:w="3780" w:type="dxa"/>
            <w:tcBorders>
              <w:top w:val="nil"/>
              <w:left w:val="nil"/>
              <w:bottom w:val="nil"/>
              <w:right w:val="nil"/>
            </w:tcBorders>
          </w:tcPr>
          <w:p w14:paraId="3157F420" w14:textId="77777777" w:rsidR="00CF1DA2" w:rsidRPr="00CF1DA2" w:rsidRDefault="00CF1DA2" w:rsidP="00CF1DA2">
            <w:pPr>
              <w:autoSpaceDE w:val="0"/>
              <w:autoSpaceDN w:val="0"/>
              <w:adjustRightInd w:val="0"/>
              <w:spacing w:after="0" w:line="240" w:lineRule="auto"/>
              <w:rPr>
                <w:ins w:id="5519"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163D4C77" w14:textId="77777777" w:rsidR="00CF1DA2" w:rsidRPr="00CF1DA2" w:rsidRDefault="00CF1DA2" w:rsidP="00CF1DA2">
            <w:pPr>
              <w:autoSpaceDE w:val="0"/>
              <w:autoSpaceDN w:val="0"/>
              <w:adjustRightInd w:val="0"/>
              <w:spacing w:after="0" w:line="240" w:lineRule="auto"/>
              <w:rPr>
                <w:ins w:id="5520" w:author="Arjan" w:date="2012-12-10T16:13:00Z"/>
                <w:rFonts w:ascii="Arial" w:eastAsia="Times New Roman" w:hAnsi="Arial" w:cs="Arial"/>
                <w:color w:val="000000"/>
                <w:sz w:val="20"/>
                <w:szCs w:val="20"/>
              </w:rPr>
            </w:pPr>
          </w:p>
        </w:tc>
      </w:tr>
      <w:tr w:rsidR="00CF1DA2" w:rsidRPr="00AE1A91" w14:paraId="0C6DD09D" w14:textId="77777777">
        <w:trPr>
          <w:ins w:id="5521" w:author="Arjan" w:date="2012-12-10T16:13:00Z"/>
        </w:trPr>
        <w:tc>
          <w:tcPr>
            <w:tcW w:w="3780" w:type="dxa"/>
            <w:tcBorders>
              <w:top w:val="nil"/>
              <w:left w:val="nil"/>
              <w:bottom w:val="nil"/>
              <w:right w:val="nil"/>
            </w:tcBorders>
          </w:tcPr>
          <w:p w14:paraId="68F9A1EF" w14:textId="77777777" w:rsidR="00CF1DA2" w:rsidRPr="00CF1DA2" w:rsidRDefault="00CF1DA2" w:rsidP="00CF1DA2">
            <w:pPr>
              <w:autoSpaceDE w:val="0"/>
              <w:autoSpaceDN w:val="0"/>
              <w:adjustRightInd w:val="0"/>
              <w:spacing w:after="0" w:line="240" w:lineRule="auto"/>
              <w:rPr>
                <w:ins w:id="5522" w:author="Arjan" w:date="2012-12-10T16:13:00Z"/>
                <w:rFonts w:ascii="Arial" w:eastAsia="Times New Roman" w:hAnsi="Arial" w:cs="Arial"/>
                <w:color w:val="000000"/>
                <w:sz w:val="20"/>
                <w:szCs w:val="20"/>
              </w:rPr>
            </w:pPr>
            <w:ins w:id="5523" w:author="Arjan" w:date="2012-12-10T16:13:00Z">
              <w:r w:rsidRPr="00CF1DA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4BC62B09" w14:textId="6609E432" w:rsidR="00CF1DA2" w:rsidRPr="005B0E4B" w:rsidRDefault="00DA5D93" w:rsidP="002C7394">
            <w:pPr>
              <w:autoSpaceDE w:val="0"/>
              <w:autoSpaceDN w:val="0"/>
              <w:adjustRightInd w:val="0"/>
              <w:spacing w:after="0" w:line="240" w:lineRule="auto"/>
              <w:rPr>
                <w:ins w:id="5524" w:author="Arjan" w:date="2012-12-10T16:13:00Z"/>
                <w:rFonts w:ascii="Arial" w:eastAsia="Times New Roman" w:hAnsi="Arial" w:cs="Arial"/>
                <w:color w:val="000000"/>
                <w:sz w:val="20"/>
                <w:szCs w:val="20"/>
                <w:lang w:val="nl-NL"/>
              </w:rPr>
            </w:pPr>
            <w:ins w:id="5525" w:author="Arjan" w:date="2012-12-10T16:13:00Z">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Att.Notes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 xml:space="preserve">De unieke aanduiding van een </w:t>
              </w:r>
            </w:ins>
            <w:ins w:id="5526" w:author="Arjan" w:date="2013-07-02T13:11:00Z">
              <w:r w:rsidR="002C7394" w:rsidRPr="00DD0F4F">
                <w:rPr>
                  <w:rFonts w:ascii="Arial" w:eastAsia="Times New Roman" w:hAnsi="Arial" w:cs="Arial"/>
                  <w:color w:val="000000"/>
                  <w:sz w:val="20"/>
                  <w:szCs w:val="20"/>
                  <w:lang w:val="nl-NL"/>
                </w:rPr>
                <w:t>k</w:t>
              </w:r>
            </w:ins>
            <w:ins w:id="5527" w:author="Arjan" w:date="2012-12-10T16:13:00Z">
              <w:r w:rsidR="00CF1DA2" w:rsidRPr="00DD0F4F">
                <w:rPr>
                  <w:rFonts w:ascii="Arial" w:eastAsia="Times New Roman" w:hAnsi="Arial" w:cs="Arial"/>
                  <w:color w:val="000000"/>
                  <w:sz w:val="20"/>
                  <w:szCs w:val="20"/>
                  <w:lang w:val="nl-NL"/>
                </w:rPr>
                <w:t>lantcontact</w:t>
              </w:r>
              <w:r w:rsidRPr="00CF1DA2">
                <w:rPr>
                  <w:rFonts w:ascii="Arial" w:hAnsi="Arial" w:cs="Arial"/>
                  <w:sz w:val="20"/>
                  <w:szCs w:val="20"/>
                  <w:lang w:val="en-AU"/>
                </w:rPr>
                <w:fldChar w:fldCharType="end"/>
              </w:r>
            </w:ins>
            <w:ins w:id="5528" w:author="Arjan Kloosterboer" w:date="2017-03-10T23:13:00Z">
              <w:r w:rsidR="005B0E4B" w:rsidRPr="00EB4B1D">
                <w:rPr>
                  <w:rFonts w:ascii="Arial" w:hAnsi="Arial" w:cs="Arial"/>
                  <w:sz w:val="20"/>
                  <w:szCs w:val="20"/>
                  <w:lang w:val="nl-NL"/>
                </w:rPr>
                <w:t xml:space="preserve"> </w:t>
              </w:r>
              <w:r w:rsidR="005B0E4B" w:rsidRPr="005B0E4B">
                <w:rPr>
                  <w:rFonts w:ascii="Arial" w:hAnsi="Arial" w:cs="Arial"/>
                  <w:sz w:val="20"/>
                  <w:szCs w:val="20"/>
                  <w:lang w:val="nl-NL"/>
                </w:rPr>
                <w:t xml:space="preserve"> binnen de organisatie die verantwoordelijk is voor de behandeling van het klantcontact</w:t>
              </w:r>
              <w:r w:rsidR="00EB4B1D">
                <w:rPr>
                  <w:rFonts w:ascii="Arial" w:hAnsi="Arial" w:cs="Arial"/>
                  <w:sz w:val="20"/>
                  <w:szCs w:val="20"/>
                  <w:lang w:val="nl-NL"/>
                </w:rPr>
                <w:t>.</w:t>
              </w:r>
            </w:ins>
          </w:p>
        </w:tc>
      </w:tr>
      <w:tr w:rsidR="00CF1DA2" w:rsidRPr="00AE1A91" w14:paraId="1B95F22B" w14:textId="77777777">
        <w:trPr>
          <w:trHeight w:val="230"/>
          <w:ins w:id="5529" w:author="Arjan" w:date="2012-12-10T16:13:00Z"/>
        </w:trPr>
        <w:tc>
          <w:tcPr>
            <w:tcW w:w="3780" w:type="dxa"/>
            <w:tcBorders>
              <w:top w:val="nil"/>
              <w:left w:val="nil"/>
              <w:bottom w:val="nil"/>
              <w:right w:val="nil"/>
            </w:tcBorders>
          </w:tcPr>
          <w:p w14:paraId="6BE8D06E" w14:textId="77777777" w:rsidR="00CF1DA2" w:rsidRPr="00DD0F4F" w:rsidRDefault="00CF1DA2" w:rsidP="00CF1DA2">
            <w:pPr>
              <w:autoSpaceDE w:val="0"/>
              <w:autoSpaceDN w:val="0"/>
              <w:adjustRightInd w:val="0"/>
              <w:spacing w:after="0" w:line="240" w:lineRule="auto"/>
              <w:rPr>
                <w:ins w:id="5530" w:author="Arjan" w:date="2012-12-10T16:13: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5D90EB0B" w14:textId="77777777" w:rsidR="00CF1DA2" w:rsidRPr="00DD0F4F" w:rsidRDefault="00CF1DA2" w:rsidP="00CF1DA2">
            <w:pPr>
              <w:autoSpaceDE w:val="0"/>
              <w:autoSpaceDN w:val="0"/>
              <w:adjustRightInd w:val="0"/>
              <w:spacing w:after="0" w:line="240" w:lineRule="auto"/>
              <w:rPr>
                <w:ins w:id="5531" w:author="Arjan" w:date="2012-12-10T16:13:00Z"/>
                <w:rFonts w:ascii="Arial" w:eastAsia="Times New Roman" w:hAnsi="Arial" w:cs="Arial"/>
                <w:color w:val="000000"/>
                <w:sz w:val="20"/>
                <w:szCs w:val="20"/>
                <w:lang w:val="nl-NL"/>
              </w:rPr>
            </w:pPr>
          </w:p>
        </w:tc>
      </w:tr>
      <w:tr w:rsidR="00CF1DA2" w:rsidRPr="00CF1DA2" w14:paraId="7B7C9A17" w14:textId="77777777">
        <w:trPr>
          <w:trHeight w:val="230"/>
          <w:ins w:id="5532" w:author="Arjan" w:date="2012-12-10T16:13:00Z"/>
        </w:trPr>
        <w:tc>
          <w:tcPr>
            <w:tcW w:w="3780" w:type="dxa"/>
            <w:tcBorders>
              <w:top w:val="nil"/>
              <w:left w:val="nil"/>
              <w:bottom w:val="nil"/>
              <w:right w:val="nil"/>
            </w:tcBorders>
          </w:tcPr>
          <w:p w14:paraId="6278280C" w14:textId="77777777" w:rsidR="00CF1DA2" w:rsidRPr="00CF1DA2" w:rsidRDefault="00CF1DA2" w:rsidP="00CF1DA2">
            <w:pPr>
              <w:autoSpaceDE w:val="0"/>
              <w:autoSpaceDN w:val="0"/>
              <w:adjustRightInd w:val="0"/>
              <w:spacing w:after="0" w:line="240" w:lineRule="auto"/>
              <w:rPr>
                <w:ins w:id="5533" w:author="Arjan" w:date="2012-12-10T16:13:00Z"/>
                <w:rFonts w:ascii="Arial" w:eastAsia="Times New Roman" w:hAnsi="Arial" w:cs="Arial"/>
                <w:color w:val="000000"/>
                <w:sz w:val="20"/>
                <w:szCs w:val="20"/>
              </w:rPr>
            </w:pPr>
            <w:ins w:id="5534" w:author="Arjan" w:date="2012-12-10T16:13:00Z">
              <w:r w:rsidRPr="00CF1DA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36A538B0" w14:textId="77777777" w:rsidR="00CF1DA2" w:rsidRPr="00CF1DA2" w:rsidRDefault="00CF1DA2" w:rsidP="00CF1DA2">
            <w:pPr>
              <w:autoSpaceDE w:val="0"/>
              <w:autoSpaceDN w:val="0"/>
              <w:adjustRightInd w:val="0"/>
              <w:spacing w:after="0" w:line="240" w:lineRule="auto"/>
              <w:rPr>
                <w:ins w:id="5535" w:author="Arjan" w:date="2012-12-10T16:13:00Z"/>
                <w:rFonts w:ascii="Arial" w:eastAsia="Times New Roman" w:hAnsi="Arial" w:cs="Arial"/>
                <w:color w:val="000000"/>
                <w:sz w:val="20"/>
                <w:szCs w:val="20"/>
              </w:rPr>
            </w:pPr>
            <w:ins w:id="5536" w:author="Arjan" w:date="2012-12-10T16:13:00Z">
              <w:r w:rsidRPr="00CF1DA2">
                <w:rPr>
                  <w:rFonts w:ascii="Arial" w:eastAsia="Times New Roman" w:hAnsi="Arial" w:cs="Arial"/>
                  <w:color w:val="000000"/>
                  <w:sz w:val="20"/>
                  <w:szCs w:val="20"/>
                </w:rPr>
                <w:t xml:space="preserve">KING </w:t>
              </w:r>
            </w:ins>
          </w:p>
        </w:tc>
      </w:tr>
      <w:tr w:rsidR="00CF1DA2" w:rsidRPr="00CF1DA2" w14:paraId="7A9E32F0" w14:textId="77777777">
        <w:trPr>
          <w:ins w:id="5537" w:author="Arjan" w:date="2012-12-10T16:13:00Z"/>
        </w:trPr>
        <w:tc>
          <w:tcPr>
            <w:tcW w:w="3780" w:type="dxa"/>
            <w:tcBorders>
              <w:top w:val="nil"/>
              <w:left w:val="nil"/>
              <w:bottom w:val="nil"/>
              <w:right w:val="nil"/>
            </w:tcBorders>
          </w:tcPr>
          <w:p w14:paraId="7630629B" w14:textId="77777777" w:rsidR="00CF1DA2" w:rsidRPr="00CF1DA2" w:rsidRDefault="00CF1DA2" w:rsidP="00CF1DA2">
            <w:pPr>
              <w:autoSpaceDE w:val="0"/>
              <w:autoSpaceDN w:val="0"/>
              <w:adjustRightInd w:val="0"/>
              <w:spacing w:after="0" w:line="240" w:lineRule="auto"/>
              <w:rPr>
                <w:ins w:id="5538"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3943D70F" w14:textId="77777777" w:rsidR="00CF1DA2" w:rsidRPr="00CF1DA2" w:rsidRDefault="00CF1DA2" w:rsidP="00CF1DA2">
            <w:pPr>
              <w:autoSpaceDE w:val="0"/>
              <w:autoSpaceDN w:val="0"/>
              <w:adjustRightInd w:val="0"/>
              <w:spacing w:after="0" w:line="240" w:lineRule="auto"/>
              <w:rPr>
                <w:ins w:id="5539" w:author="Arjan" w:date="2012-12-10T16:13:00Z"/>
                <w:rFonts w:ascii="Arial" w:eastAsia="Times New Roman" w:hAnsi="Arial" w:cs="Arial"/>
                <w:color w:val="000000"/>
                <w:sz w:val="20"/>
                <w:szCs w:val="20"/>
              </w:rPr>
            </w:pPr>
          </w:p>
        </w:tc>
      </w:tr>
      <w:tr w:rsidR="00CF1DA2" w:rsidRPr="00CF1DA2" w14:paraId="29BE6D66" w14:textId="77777777">
        <w:trPr>
          <w:ins w:id="5540" w:author="Arjan" w:date="2012-12-10T16:13:00Z"/>
        </w:trPr>
        <w:tc>
          <w:tcPr>
            <w:tcW w:w="3780" w:type="dxa"/>
            <w:tcBorders>
              <w:top w:val="nil"/>
              <w:left w:val="nil"/>
              <w:bottom w:val="nil"/>
              <w:right w:val="nil"/>
            </w:tcBorders>
          </w:tcPr>
          <w:p w14:paraId="22150EE2" w14:textId="77777777" w:rsidR="00CF1DA2" w:rsidRPr="00CF1DA2" w:rsidRDefault="00CF1DA2" w:rsidP="00CF1DA2">
            <w:pPr>
              <w:autoSpaceDE w:val="0"/>
              <w:autoSpaceDN w:val="0"/>
              <w:adjustRightInd w:val="0"/>
              <w:spacing w:after="0" w:line="240" w:lineRule="auto"/>
              <w:rPr>
                <w:ins w:id="5541" w:author="Arjan" w:date="2012-12-10T16:13:00Z"/>
                <w:rFonts w:ascii="Arial" w:eastAsia="Times New Roman" w:hAnsi="Arial" w:cs="Arial"/>
                <w:color w:val="000000"/>
                <w:sz w:val="20"/>
                <w:szCs w:val="20"/>
              </w:rPr>
            </w:pPr>
            <w:ins w:id="5542" w:author="Arjan" w:date="2012-12-10T16:13:00Z">
              <w:r w:rsidRPr="00CF1DA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1CE8CAF2" w14:textId="77777777" w:rsidR="00CF1DA2" w:rsidRPr="00CF1DA2" w:rsidRDefault="00CF1DA2" w:rsidP="00CF1DA2">
            <w:pPr>
              <w:autoSpaceDE w:val="0"/>
              <w:autoSpaceDN w:val="0"/>
              <w:adjustRightInd w:val="0"/>
              <w:spacing w:after="0" w:line="240" w:lineRule="auto"/>
              <w:rPr>
                <w:ins w:id="5543" w:author="Arjan" w:date="2012-12-10T16:13:00Z"/>
                <w:rFonts w:ascii="Arial" w:eastAsia="Times New Roman" w:hAnsi="Arial" w:cs="Arial"/>
                <w:color w:val="000000"/>
                <w:sz w:val="20"/>
                <w:szCs w:val="20"/>
              </w:rPr>
            </w:pPr>
            <w:ins w:id="5544" w:author="Arjan" w:date="2012-12-10T16:13:00Z">
              <w:r w:rsidRPr="00CF1DA2">
                <w:rPr>
                  <w:rFonts w:ascii="Arial" w:eastAsia="Times New Roman" w:hAnsi="Arial" w:cs="Arial"/>
                  <w:color w:val="000000"/>
                  <w:sz w:val="20"/>
                  <w:szCs w:val="20"/>
                </w:rPr>
                <w:t>1 januari 2013</w:t>
              </w:r>
            </w:ins>
          </w:p>
        </w:tc>
      </w:tr>
      <w:tr w:rsidR="00CF1DA2" w:rsidRPr="00CF1DA2" w14:paraId="2ABEC0B2" w14:textId="77777777">
        <w:trPr>
          <w:ins w:id="5545" w:author="Arjan" w:date="2012-12-10T16:13:00Z"/>
        </w:trPr>
        <w:tc>
          <w:tcPr>
            <w:tcW w:w="3780" w:type="dxa"/>
            <w:tcBorders>
              <w:top w:val="nil"/>
              <w:left w:val="nil"/>
              <w:bottom w:val="nil"/>
              <w:right w:val="nil"/>
            </w:tcBorders>
          </w:tcPr>
          <w:p w14:paraId="0977A079" w14:textId="77777777" w:rsidR="00CF1DA2" w:rsidRPr="00CF1DA2" w:rsidRDefault="00CF1DA2" w:rsidP="00CF1DA2">
            <w:pPr>
              <w:autoSpaceDE w:val="0"/>
              <w:autoSpaceDN w:val="0"/>
              <w:adjustRightInd w:val="0"/>
              <w:spacing w:after="0" w:line="240" w:lineRule="auto"/>
              <w:rPr>
                <w:ins w:id="5546"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4D540132" w14:textId="77777777" w:rsidR="00CF1DA2" w:rsidRPr="00CF1DA2" w:rsidRDefault="00CF1DA2" w:rsidP="00CF1DA2">
            <w:pPr>
              <w:autoSpaceDE w:val="0"/>
              <w:autoSpaceDN w:val="0"/>
              <w:adjustRightInd w:val="0"/>
              <w:spacing w:after="0" w:line="240" w:lineRule="auto"/>
              <w:rPr>
                <w:ins w:id="5547" w:author="Arjan" w:date="2012-12-10T16:13:00Z"/>
                <w:rFonts w:ascii="Arial" w:eastAsia="Times New Roman" w:hAnsi="Arial" w:cs="Arial"/>
                <w:color w:val="000000"/>
                <w:sz w:val="20"/>
                <w:szCs w:val="20"/>
              </w:rPr>
            </w:pPr>
          </w:p>
        </w:tc>
      </w:tr>
      <w:tr w:rsidR="00CF1DA2" w:rsidRPr="00AE1A91" w14:paraId="67A36C53" w14:textId="77777777">
        <w:trPr>
          <w:ins w:id="5548" w:author="Arjan" w:date="2012-12-10T16:13:00Z"/>
        </w:trPr>
        <w:tc>
          <w:tcPr>
            <w:tcW w:w="3780" w:type="dxa"/>
            <w:tcBorders>
              <w:top w:val="nil"/>
              <w:left w:val="nil"/>
              <w:bottom w:val="nil"/>
              <w:right w:val="nil"/>
            </w:tcBorders>
          </w:tcPr>
          <w:p w14:paraId="72F324DC" w14:textId="77777777" w:rsidR="00CF1DA2" w:rsidRPr="00CF1DA2" w:rsidRDefault="00CF1DA2" w:rsidP="00CF1DA2">
            <w:pPr>
              <w:autoSpaceDE w:val="0"/>
              <w:autoSpaceDN w:val="0"/>
              <w:adjustRightInd w:val="0"/>
              <w:spacing w:after="0" w:line="240" w:lineRule="auto"/>
              <w:rPr>
                <w:ins w:id="5549" w:author="Arjan" w:date="2012-12-10T16:13:00Z"/>
                <w:rFonts w:ascii="Arial" w:eastAsia="Times New Roman" w:hAnsi="Arial" w:cs="Arial"/>
                <w:color w:val="000000"/>
                <w:sz w:val="20"/>
                <w:szCs w:val="20"/>
              </w:rPr>
            </w:pPr>
            <w:ins w:id="5550" w:author="Arjan" w:date="2012-12-10T16:13:00Z">
              <w:r w:rsidRPr="00CF1DA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74D9EE99" w14:textId="77777777" w:rsidR="00CF1DA2" w:rsidRPr="00DD0F4F" w:rsidRDefault="00CF1DA2" w:rsidP="002C7394">
            <w:pPr>
              <w:autoSpaceDE w:val="0"/>
              <w:autoSpaceDN w:val="0"/>
              <w:adjustRightInd w:val="0"/>
              <w:spacing w:after="0" w:line="240" w:lineRule="auto"/>
              <w:rPr>
                <w:ins w:id="5551" w:author="Arjan" w:date="2012-12-10T16:13:00Z"/>
                <w:rFonts w:ascii="Arial" w:eastAsia="Times New Roman" w:hAnsi="Arial" w:cs="Arial"/>
                <w:color w:val="000000"/>
                <w:sz w:val="20"/>
                <w:szCs w:val="20"/>
                <w:lang w:val="nl-NL"/>
              </w:rPr>
            </w:pPr>
            <w:ins w:id="5552" w:author="Arjan" w:date="2012-12-10T16:13:00Z">
              <w:r w:rsidRPr="00DD0F4F">
                <w:rPr>
                  <w:rFonts w:ascii="Arial" w:eastAsia="Times New Roman" w:hAnsi="Arial" w:cs="Arial"/>
                  <w:color w:val="000000"/>
                  <w:sz w:val="20"/>
                  <w:szCs w:val="20"/>
                  <w:lang w:val="nl-NL"/>
                </w:rPr>
                <w:t xml:space="preserve">Betreft de nummering van klantcontacten volgens een organisatie-eigen systematiek. </w:t>
              </w:r>
            </w:ins>
            <w:ins w:id="5553" w:author="Arjan" w:date="2013-07-02T13:13:00Z">
              <w:r w:rsidR="002C7394" w:rsidRPr="00DD0F4F">
                <w:rPr>
                  <w:rFonts w:ascii="Arial" w:eastAsia="Times New Roman" w:hAnsi="Arial" w:cs="Arial"/>
                  <w:color w:val="000000"/>
                  <w:sz w:val="20"/>
                  <w:szCs w:val="20"/>
                  <w:lang w:val="nl-NL"/>
                </w:rPr>
                <w:t>Als systematiek kan b</w:t>
              </w:r>
            </w:ins>
            <w:ins w:id="5554" w:author="Arjan" w:date="2012-12-10T16:13:00Z">
              <w:r w:rsidRPr="00DD0F4F">
                <w:rPr>
                  <w:rFonts w:ascii="Arial" w:eastAsia="Times New Roman" w:hAnsi="Arial" w:cs="Arial"/>
                  <w:color w:val="000000"/>
                  <w:sz w:val="20"/>
                  <w:szCs w:val="20"/>
                  <w:lang w:val="nl-NL"/>
                </w:rPr>
                <w:t xml:space="preserve">ijvoorbeeld </w:t>
              </w:r>
            </w:ins>
            <w:ins w:id="5555" w:author="Arjan" w:date="2013-07-02T13:13:00Z">
              <w:r w:rsidR="002C7394" w:rsidRPr="00DD0F4F">
                <w:rPr>
                  <w:rFonts w:ascii="Arial" w:eastAsia="Times New Roman" w:hAnsi="Arial" w:cs="Arial"/>
                  <w:color w:val="000000"/>
                  <w:sz w:val="20"/>
                  <w:szCs w:val="20"/>
                  <w:lang w:val="nl-NL"/>
                </w:rPr>
                <w:t xml:space="preserve">gehanteerd worden </w:t>
              </w:r>
            </w:ins>
            <w:ins w:id="5556" w:author="Arjan" w:date="2012-12-10T16:13:00Z">
              <w:r w:rsidRPr="00DD0F4F">
                <w:rPr>
                  <w:rFonts w:ascii="Arial" w:eastAsia="Times New Roman" w:hAnsi="Arial" w:cs="Arial"/>
                  <w:color w:val="000000"/>
                  <w:sz w:val="20"/>
                  <w:szCs w:val="20"/>
                  <w:lang w:val="nl-NL"/>
                </w:rPr>
                <w:t>het jaartal gevolgd door een oplopend volgnummer of het tijdstip, tot op de honderdste seconde, van het begin van de registratie van het klantcontact</w:t>
              </w:r>
            </w:ins>
            <w:ins w:id="5557" w:author="Arjan" w:date="2013-07-02T13:13:00Z">
              <w:r w:rsidR="002C7394" w:rsidRPr="00DD0F4F">
                <w:rPr>
                  <w:rFonts w:ascii="Arial" w:eastAsia="Times New Roman" w:hAnsi="Arial" w:cs="Arial"/>
                  <w:color w:val="000000"/>
                  <w:sz w:val="20"/>
                  <w:szCs w:val="20"/>
                  <w:lang w:val="nl-NL"/>
                </w:rPr>
                <w:t xml:space="preserve">. Beseft moet worden dat de aldus gegenereerde identificatie </w:t>
              </w:r>
            </w:ins>
            <w:ins w:id="5558" w:author="Arjan" w:date="2013-07-02T13:14:00Z">
              <w:r w:rsidR="002C7394" w:rsidRPr="00DD0F4F">
                <w:rPr>
                  <w:rFonts w:ascii="Arial" w:eastAsia="Times New Roman" w:hAnsi="Arial" w:cs="Arial"/>
                  <w:color w:val="000000"/>
                  <w:sz w:val="20"/>
                  <w:szCs w:val="20"/>
                  <w:lang w:val="nl-NL"/>
                </w:rPr>
                <w:t>beschouwd moet worden als een uniek betekenisloos kenmerk.</w:t>
              </w:r>
            </w:ins>
          </w:p>
        </w:tc>
      </w:tr>
      <w:tr w:rsidR="00CF1DA2" w:rsidRPr="00AE1A91" w14:paraId="13405789" w14:textId="77777777">
        <w:trPr>
          <w:ins w:id="5559" w:author="Arjan" w:date="2012-12-10T16:13:00Z"/>
        </w:trPr>
        <w:tc>
          <w:tcPr>
            <w:tcW w:w="3780" w:type="dxa"/>
            <w:tcBorders>
              <w:top w:val="nil"/>
              <w:left w:val="nil"/>
              <w:bottom w:val="nil"/>
              <w:right w:val="nil"/>
            </w:tcBorders>
          </w:tcPr>
          <w:p w14:paraId="037F9907" w14:textId="77777777" w:rsidR="00CF1DA2" w:rsidRPr="00DD0F4F" w:rsidRDefault="00CF1DA2" w:rsidP="00CF1DA2">
            <w:pPr>
              <w:autoSpaceDE w:val="0"/>
              <w:autoSpaceDN w:val="0"/>
              <w:adjustRightInd w:val="0"/>
              <w:spacing w:after="0" w:line="240" w:lineRule="auto"/>
              <w:rPr>
                <w:ins w:id="5560" w:author="Arjan" w:date="2012-12-10T16:13: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511E5219" w14:textId="77777777" w:rsidR="00CF1DA2" w:rsidRPr="00DD0F4F" w:rsidRDefault="00CF1DA2" w:rsidP="00CF1DA2">
            <w:pPr>
              <w:autoSpaceDE w:val="0"/>
              <w:autoSpaceDN w:val="0"/>
              <w:adjustRightInd w:val="0"/>
              <w:spacing w:after="0" w:line="240" w:lineRule="auto"/>
              <w:rPr>
                <w:ins w:id="5561" w:author="Arjan" w:date="2012-12-10T16:13:00Z"/>
                <w:rFonts w:ascii="Arial" w:eastAsia="Times New Roman" w:hAnsi="Arial" w:cs="Arial"/>
                <w:color w:val="000000"/>
                <w:sz w:val="20"/>
                <w:szCs w:val="20"/>
                <w:lang w:val="nl-NL"/>
              </w:rPr>
            </w:pPr>
          </w:p>
        </w:tc>
      </w:tr>
      <w:tr w:rsidR="00CF1DA2" w:rsidRPr="00CF1DA2" w14:paraId="26EBEB64" w14:textId="77777777">
        <w:trPr>
          <w:ins w:id="5562" w:author="Arjan" w:date="2012-12-10T16:13:00Z"/>
        </w:trPr>
        <w:tc>
          <w:tcPr>
            <w:tcW w:w="3780" w:type="dxa"/>
            <w:tcBorders>
              <w:top w:val="nil"/>
              <w:left w:val="nil"/>
              <w:bottom w:val="nil"/>
              <w:right w:val="nil"/>
            </w:tcBorders>
          </w:tcPr>
          <w:p w14:paraId="266ADD11" w14:textId="77777777" w:rsidR="00CF1DA2" w:rsidRPr="00CF1DA2" w:rsidRDefault="00CF1DA2" w:rsidP="00CF1DA2">
            <w:pPr>
              <w:autoSpaceDE w:val="0"/>
              <w:autoSpaceDN w:val="0"/>
              <w:adjustRightInd w:val="0"/>
              <w:spacing w:after="0" w:line="240" w:lineRule="auto"/>
              <w:rPr>
                <w:ins w:id="5563" w:author="Arjan" w:date="2012-12-10T16:13:00Z"/>
                <w:rFonts w:ascii="Arial" w:eastAsia="Times New Roman" w:hAnsi="Arial" w:cs="Arial"/>
                <w:color w:val="000000"/>
                <w:sz w:val="20"/>
                <w:szCs w:val="20"/>
              </w:rPr>
            </w:pPr>
            <w:ins w:id="5564" w:author="Arjan" w:date="2012-12-10T16:13:00Z">
              <w:r w:rsidRPr="00CF1DA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6CAF94CA" w14:textId="77777777" w:rsidR="00CF1DA2" w:rsidRPr="00CF1DA2" w:rsidRDefault="00DA5D93" w:rsidP="00CF1DA2">
            <w:pPr>
              <w:autoSpaceDE w:val="0"/>
              <w:autoSpaceDN w:val="0"/>
              <w:adjustRightInd w:val="0"/>
              <w:spacing w:after="0" w:line="240" w:lineRule="auto"/>
              <w:rPr>
                <w:ins w:id="5565" w:author="Arjan" w:date="2012-12-10T16:13:00Z"/>
                <w:rFonts w:ascii="Arial" w:eastAsia="Times New Roman" w:hAnsi="Arial" w:cs="Arial"/>
                <w:color w:val="000000"/>
                <w:sz w:val="20"/>
                <w:szCs w:val="20"/>
              </w:rPr>
            </w:pPr>
            <w:ins w:id="5566"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Att.Type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AN14</w:t>
              </w:r>
              <w:r w:rsidRPr="00CF1DA2">
                <w:rPr>
                  <w:rFonts w:ascii="Arial" w:hAnsi="Arial" w:cs="Arial"/>
                  <w:sz w:val="20"/>
                  <w:szCs w:val="20"/>
                  <w:lang w:val="en-AU"/>
                </w:rPr>
                <w:fldChar w:fldCharType="end"/>
              </w:r>
            </w:ins>
          </w:p>
        </w:tc>
      </w:tr>
      <w:tr w:rsidR="00CF1DA2" w:rsidRPr="00CF1DA2" w14:paraId="3DC659D1" w14:textId="77777777">
        <w:trPr>
          <w:trHeight w:val="230"/>
          <w:ins w:id="5567" w:author="Arjan" w:date="2012-12-10T16:13:00Z"/>
        </w:trPr>
        <w:tc>
          <w:tcPr>
            <w:tcW w:w="3780" w:type="dxa"/>
            <w:tcBorders>
              <w:top w:val="nil"/>
              <w:left w:val="nil"/>
              <w:bottom w:val="nil"/>
              <w:right w:val="nil"/>
            </w:tcBorders>
          </w:tcPr>
          <w:p w14:paraId="43B22548" w14:textId="77777777" w:rsidR="00CF1DA2" w:rsidRPr="00CF1DA2" w:rsidRDefault="00CF1DA2" w:rsidP="00CF1DA2">
            <w:pPr>
              <w:autoSpaceDE w:val="0"/>
              <w:autoSpaceDN w:val="0"/>
              <w:adjustRightInd w:val="0"/>
              <w:spacing w:after="0" w:line="240" w:lineRule="auto"/>
              <w:rPr>
                <w:ins w:id="5568"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244D1FB6" w14:textId="77777777" w:rsidR="00CF1DA2" w:rsidRPr="00CF1DA2" w:rsidRDefault="00CF1DA2" w:rsidP="00CF1DA2">
            <w:pPr>
              <w:autoSpaceDE w:val="0"/>
              <w:autoSpaceDN w:val="0"/>
              <w:adjustRightInd w:val="0"/>
              <w:spacing w:after="0" w:line="240" w:lineRule="auto"/>
              <w:rPr>
                <w:ins w:id="5569" w:author="Arjan" w:date="2012-12-10T16:13:00Z"/>
                <w:rFonts w:ascii="Arial" w:eastAsia="Times New Roman" w:hAnsi="Arial" w:cs="Arial"/>
                <w:color w:val="000000"/>
                <w:sz w:val="20"/>
                <w:szCs w:val="20"/>
              </w:rPr>
            </w:pPr>
          </w:p>
        </w:tc>
      </w:tr>
      <w:tr w:rsidR="00CF1DA2" w:rsidRPr="00CF1DA2" w14:paraId="01ED59BA" w14:textId="77777777">
        <w:trPr>
          <w:trHeight w:val="230"/>
          <w:ins w:id="5570" w:author="Arjan" w:date="2012-12-10T16:13:00Z"/>
        </w:trPr>
        <w:tc>
          <w:tcPr>
            <w:tcW w:w="3780" w:type="dxa"/>
            <w:tcBorders>
              <w:top w:val="nil"/>
              <w:left w:val="nil"/>
              <w:bottom w:val="nil"/>
              <w:right w:val="nil"/>
            </w:tcBorders>
          </w:tcPr>
          <w:p w14:paraId="7D707273" w14:textId="77777777" w:rsidR="00CF1DA2" w:rsidRPr="00CF1DA2" w:rsidRDefault="00CF1DA2" w:rsidP="00CF1DA2">
            <w:pPr>
              <w:autoSpaceDE w:val="0"/>
              <w:autoSpaceDN w:val="0"/>
              <w:adjustRightInd w:val="0"/>
              <w:spacing w:after="0" w:line="240" w:lineRule="auto"/>
              <w:rPr>
                <w:ins w:id="5571" w:author="Arjan" w:date="2012-12-10T16:13:00Z"/>
                <w:rFonts w:ascii="Arial" w:eastAsia="Times New Roman" w:hAnsi="Arial" w:cs="Arial"/>
                <w:color w:val="000000"/>
                <w:sz w:val="20"/>
                <w:szCs w:val="20"/>
              </w:rPr>
            </w:pPr>
            <w:ins w:id="5572" w:author="Arjan" w:date="2012-12-10T16:13:00Z">
              <w:r w:rsidRPr="00CF1DA2">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5DE3A993" w14:textId="77777777" w:rsidR="00CF1DA2" w:rsidRPr="00CF1DA2" w:rsidRDefault="00CF1DA2" w:rsidP="00CF1DA2">
            <w:pPr>
              <w:autoSpaceDE w:val="0"/>
              <w:autoSpaceDN w:val="0"/>
              <w:adjustRightInd w:val="0"/>
              <w:spacing w:after="0" w:line="240" w:lineRule="auto"/>
              <w:rPr>
                <w:ins w:id="5573" w:author="Arjan" w:date="2012-12-10T16:13:00Z"/>
                <w:rFonts w:ascii="Arial" w:eastAsia="Times New Roman" w:hAnsi="Arial" w:cs="Arial"/>
                <w:color w:val="000000"/>
                <w:sz w:val="20"/>
                <w:szCs w:val="20"/>
              </w:rPr>
            </w:pPr>
            <w:ins w:id="5574" w:author="Arjan" w:date="2012-12-10T16:13:00Z">
              <w:r w:rsidRPr="00CF1DA2">
                <w:rPr>
                  <w:rFonts w:ascii="Arial" w:eastAsia="Times New Roman" w:hAnsi="Arial" w:cs="Arial"/>
                  <w:color w:val="000000"/>
                  <w:sz w:val="20"/>
                  <w:szCs w:val="20"/>
                </w:rPr>
                <w:t>Alle alfanumerieke tekens</w:t>
              </w:r>
            </w:ins>
          </w:p>
        </w:tc>
      </w:tr>
      <w:tr w:rsidR="00CF1DA2" w:rsidRPr="00CF1DA2" w14:paraId="654B9686" w14:textId="77777777">
        <w:trPr>
          <w:trHeight w:val="215"/>
          <w:ins w:id="5575" w:author="Arjan" w:date="2012-12-10T16:13:00Z"/>
        </w:trPr>
        <w:tc>
          <w:tcPr>
            <w:tcW w:w="3780" w:type="dxa"/>
            <w:tcBorders>
              <w:top w:val="nil"/>
              <w:left w:val="nil"/>
              <w:bottom w:val="nil"/>
              <w:right w:val="nil"/>
            </w:tcBorders>
          </w:tcPr>
          <w:p w14:paraId="0997E893" w14:textId="77777777" w:rsidR="00CF1DA2" w:rsidRPr="00CF1DA2" w:rsidRDefault="00CF1DA2" w:rsidP="00CF1DA2">
            <w:pPr>
              <w:autoSpaceDE w:val="0"/>
              <w:autoSpaceDN w:val="0"/>
              <w:adjustRightInd w:val="0"/>
              <w:spacing w:after="0" w:line="240" w:lineRule="auto"/>
              <w:rPr>
                <w:ins w:id="5576"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23C20521" w14:textId="77777777" w:rsidR="00CF1DA2" w:rsidRPr="00CF1DA2" w:rsidRDefault="00CF1DA2" w:rsidP="00CF1DA2">
            <w:pPr>
              <w:autoSpaceDE w:val="0"/>
              <w:autoSpaceDN w:val="0"/>
              <w:adjustRightInd w:val="0"/>
              <w:spacing w:after="0" w:line="240" w:lineRule="auto"/>
              <w:rPr>
                <w:ins w:id="5577" w:author="Arjan" w:date="2012-12-10T16:13:00Z"/>
                <w:rFonts w:ascii="Arial" w:eastAsia="Times New Roman" w:hAnsi="Arial" w:cs="Arial"/>
                <w:color w:val="000000"/>
                <w:sz w:val="20"/>
                <w:szCs w:val="20"/>
              </w:rPr>
            </w:pPr>
          </w:p>
        </w:tc>
      </w:tr>
      <w:tr w:rsidR="00CF1DA2" w:rsidRPr="00CF1DA2" w14:paraId="3E3F4DDB" w14:textId="77777777">
        <w:trPr>
          <w:trHeight w:val="215"/>
          <w:ins w:id="5578" w:author="Arjan" w:date="2012-12-10T16:13:00Z"/>
        </w:trPr>
        <w:tc>
          <w:tcPr>
            <w:tcW w:w="3780" w:type="dxa"/>
            <w:tcBorders>
              <w:top w:val="nil"/>
              <w:left w:val="nil"/>
              <w:bottom w:val="nil"/>
              <w:right w:val="nil"/>
            </w:tcBorders>
          </w:tcPr>
          <w:p w14:paraId="1FDA7194" w14:textId="77777777" w:rsidR="00CF1DA2" w:rsidRPr="00CF1DA2" w:rsidRDefault="00CF1DA2" w:rsidP="00CF1DA2">
            <w:pPr>
              <w:autoSpaceDE w:val="0"/>
              <w:autoSpaceDN w:val="0"/>
              <w:adjustRightInd w:val="0"/>
              <w:spacing w:after="0" w:line="240" w:lineRule="auto"/>
              <w:rPr>
                <w:ins w:id="5579" w:author="Arjan" w:date="2012-12-10T16:13:00Z"/>
                <w:rFonts w:ascii="Arial" w:eastAsia="Times New Roman" w:hAnsi="Arial" w:cs="Arial"/>
                <w:color w:val="000000"/>
                <w:sz w:val="20"/>
                <w:szCs w:val="20"/>
              </w:rPr>
            </w:pPr>
            <w:ins w:id="5580" w:author="Arjan" w:date="2012-12-10T16:13:00Z">
              <w:r w:rsidRPr="00CF1DA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1A44034D" w14:textId="77777777" w:rsidR="00CF1DA2" w:rsidRPr="00CF1DA2" w:rsidRDefault="00CF1DA2" w:rsidP="00CF1DA2">
            <w:pPr>
              <w:autoSpaceDE w:val="0"/>
              <w:autoSpaceDN w:val="0"/>
              <w:adjustRightInd w:val="0"/>
              <w:spacing w:after="0" w:line="240" w:lineRule="auto"/>
              <w:rPr>
                <w:ins w:id="5581" w:author="Arjan" w:date="2012-12-10T16:13:00Z"/>
                <w:rFonts w:ascii="Arial" w:eastAsia="Times New Roman" w:hAnsi="Arial" w:cs="Arial"/>
                <w:color w:val="000000"/>
                <w:sz w:val="20"/>
                <w:szCs w:val="20"/>
              </w:rPr>
            </w:pPr>
            <w:ins w:id="5582" w:author="Arjan" w:date="2012-12-10T16:13:00Z">
              <w:r w:rsidRPr="00CF1DA2">
                <w:rPr>
                  <w:rFonts w:ascii="Arial" w:eastAsia="Times New Roman" w:hAnsi="Arial" w:cs="Arial"/>
                  <w:color w:val="000000"/>
                  <w:sz w:val="20"/>
                  <w:szCs w:val="20"/>
                </w:rPr>
                <w:t>Nee</w:t>
              </w:r>
            </w:ins>
          </w:p>
        </w:tc>
      </w:tr>
      <w:tr w:rsidR="00CF1DA2" w:rsidRPr="00CF1DA2" w14:paraId="63F12800" w14:textId="77777777">
        <w:trPr>
          <w:trHeight w:val="230"/>
          <w:ins w:id="5583" w:author="Arjan" w:date="2012-12-10T16:13:00Z"/>
        </w:trPr>
        <w:tc>
          <w:tcPr>
            <w:tcW w:w="3780" w:type="dxa"/>
            <w:tcBorders>
              <w:top w:val="nil"/>
              <w:left w:val="nil"/>
              <w:bottom w:val="nil"/>
              <w:right w:val="nil"/>
            </w:tcBorders>
          </w:tcPr>
          <w:p w14:paraId="1D9A9CD5" w14:textId="77777777" w:rsidR="00CF1DA2" w:rsidRPr="00CF1DA2" w:rsidRDefault="00CF1DA2" w:rsidP="00CF1DA2">
            <w:pPr>
              <w:autoSpaceDE w:val="0"/>
              <w:autoSpaceDN w:val="0"/>
              <w:adjustRightInd w:val="0"/>
              <w:spacing w:after="0" w:line="240" w:lineRule="auto"/>
              <w:rPr>
                <w:ins w:id="5584"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4F7F5BCA" w14:textId="77777777" w:rsidR="00CF1DA2" w:rsidRPr="00CF1DA2" w:rsidRDefault="00CF1DA2" w:rsidP="00CF1DA2">
            <w:pPr>
              <w:autoSpaceDE w:val="0"/>
              <w:autoSpaceDN w:val="0"/>
              <w:adjustRightInd w:val="0"/>
              <w:spacing w:after="0" w:line="240" w:lineRule="auto"/>
              <w:rPr>
                <w:ins w:id="5585" w:author="Arjan" w:date="2012-12-10T16:13:00Z"/>
                <w:rFonts w:ascii="Arial" w:eastAsia="Times New Roman" w:hAnsi="Arial" w:cs="Arial"/>
                <w:color w:val="000000"/>
                <w:sz w:val="20"/>
                <w:szCs w:val="20"/>
              </w:rPr>
            </w:pPr>
          </w:p>
        </w:tc>
      </w:tr>
      <w:tr w:rsidR="00CF1DA2" w:rsidRPr="00CF1DA2" w14:paraId="693CA9E2" w14:textId="77777777">
        <w:trPr>
          <w:trHeight w:val="230"/>
          <w:ins w:id="5586" w:author="Arjan" w:date="2012-12-10T16:13:00Z"/>
        </w:trPr>
        <w:tc>
          <w:tcPr>
            <w:tcW w:w="3780" w:type="dxa"/>
            <w:tcBorders>
              <w:top w:val="nil"/>
              <w:left w:val="nil"/>
              <w:bottom w:val="nil"/>
              <w:right w:val="nil"/>
            </w:tcBorders>
          </w:tcPr>
          <w:p w14:paraId="35987D1D" w14:textId="77777777" w:rsidR="00CF1DA2" w:rsidRPr="00CF1DA2" w:rsidRDefault="00CF1DA2" w:rsidP="00CF1DA2">
            <w:pPr>
              <w:autoSpaceDE w:val="0"/>
              <w:autoSpaceDN w:val="0"/>
              <w:adjustRightInd w:val="0"/>
              <w:spacing w:after="0" w:line="240" w:lineRule="auto"/>
              <w:rPr>
                <w:ins w:id="5587" w:author="Arjan" w:date="2012-12-10T16:13:00Z"/>
                <w:rFonts w:ascii="Arial" w:eastAsia="Times New Roman" w:hAnsi="Arial" w:cs="Arial"/>
                <w:color w:val="000000"/>
                <w:sz w:val="20"/>
                <w:szCs w:val="20"/>
              </w:rPr>
            </w:pPr>
            <w:ins w:id="5588" w:author="Arjan" w:date="2012-12-10T16:13:00Z">
              <w:r w:rsidRPr="00CF1DA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360497B4" w14:textId="77777777" w:rsidR="00CF1DA2" w:rsidRPr="00CF1DA2" w:rsidRDefault="00CF1DA2" w:rsidP="00CF1DA2">
            <w:pPr>
              <w:autoSpaceDE w:val="0"/>
              <w:autoSpaceDN w:val="0"/>
              <w:adjustRightInd w:val="0"/>
              <w:spacing w:after="0" w:line="240" w:lineRule="auto"/>
              <w:rPr>
                <w:ins w:id="5589" w:author="Arjan" w:date="2012-12-10T16:13:00Z"/>
                <w:rFonts w:ascii="Arial" w:eastAsia="Times New Roman" w:hAnsi="Arial" w:cs="Arial"/>
                <w:color w:val="000000"/>
                <w:sz w:val="20"/>
                <w:szCs w:val="20"/>
              </w:rPr>
            </w:pPr>
            <w:ins w:id="5590" w:author="Arjan" w:date="2012-12-10T16:13:00Z">
              <w:r w:rsidRPr="00CF1DA2">
                <w:rPr>
                  <w:rFonts w:ascii="Arial" w:eastAsia="Times New Roman" w:hAnsi="Arial" w:cs="Arial"/>
                  <w:color w:val="000000"/>
                  <w:sz w:val="20"/>
                  <w:szCs w:val="20"/>
                </w:rPr>
                <w:t>Nee</w:t>
              </w:r>
            </w:ins>
          </w:p>
        </w:tc>
      </w:tr>
      <w:tr w:rsidR="00CF1DA2" w:rsidRPr="00CF1DA2" w14:paraId="6BD18EFD" w14:textId="77777777">
        <w:trPr>
          <w:trHeight w:val="230"/>
          <w:ins w:id="5591" w:author="Arjan" w:date="2012-12-10T16:13:00Z"/>
        </w:trPr>
        <w:tc>
          <w:tcPr>
            <w:tcW w:w="3780" w:type="dxa"/>
            <w:tcBorders>
              <w:top w:val="nil"/>
              <w:left w:val="nil"/>
              <w:bottom w:val="nil"/>
              <w:right w:val="nil"/>
            </w:tcBorders>
          </w:tcPr>
          <w:p w14:paraId="574E269B" w14:textId="77777777" w:rsidR="00CF1DA2" w:rsidRPr="00CF1DA2" w:rsidRDefault="00CF1DA2" w:rsidP="00CF1DA2">
            <w:pPr>
              <w:autoSpaceDE w:val="0"/>
              <w:autoSpaceDN w:val="0"/>
              <w:adjustRightInd w:val="0"/>
              <w:spacing w:after="0" w:line="240" w:lineRule="auto"/>
              <w:rPr>
                <w:ins w:id="5592"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6C2BEA8A" w14:textId="77777777" w:rsidR="00CF1DA2" w:rsidRPr="00CF1DA2" w:rsidRDefault="00CF1DA2" w:rsidP="00CF1DA2">
            <w:pPr>
              <w:autoSpaceDE w:val="0"/>
              <w:autoSpaceDN w:val="0"/>
              <w:adjustRightInd w:val="0"/>
              <w:spacing w:after="0" w:line="240" w:lineRule="auto"/>
              <w:rPr>
                <w:ins w:id="5593" w:author="Arjan" w:date="2012-12-10T16:13:00Z"/>
                <w:rFonts w:ascii="Arial" w:eastAsia="Times New Roman" w:hAnsi="Arial" w:cs="Arial"/>
                <w:color w:val="000000"/>
                <w:sz w:val="20"/>
                <w:szCs w:val="20"/>
              </w:rPr>
            </w:pPr>
          </w:p>
        </w:tc>
      </w:tr>
      <w:tr w:rsidR="00CF1DA2" w:rsidRPr="00CF1DA2" w14:paraId="42D326B3" w14:textId="77777777">
        <w:trPr>
          <w:trHeight w:val="230"/>
          <w:ins w:id="5594" w:author="Arjan" w:date="2012-12-10T16:13:00Z"/>
        </w:trPr>
        <w:tc>
          <w:tcPr>
            <w:tcW w:w="3780" w:type="dxa"/>
            <w:tcBorders>
              <w:top w:val="nil"/>
              <w:left w:val="nil"/>
              <w:bottom w:val="nil"/>
              <w:right w:val="nil"/>
            </w:tcBorders>
          </w:tcPr>
          <w:p w14:paraId="61677E9D" w14:textId="77777777" w:rsidR="00CF1DA2" w:rsidRPr="00CF1DA2" w:rsidRDefault="00CF1DA2" w:rsidP="00CF1DA2">
            <w:pPr>
              <w:autoSpaceDE w:val="0"/>
              <w:autoSpaceDN w:val="0"/>
              <w:adjustRightInd w:val="0"/>
              <w:spacing w:after="0" w:line="240" w:lineRule="auto"/>
              <w:rPr>
                <w:ins w:id="5595" w:author="Arjan" w:date="2012-12-10T16:13:00Z"/>
                <w:rFonts w:ascii="Arial" w:eastAsia="Times New Roman" w:hAnsi="Arial" w:cs="Arial"/>
                <w:color w:val="000000"/>
                <w:sz w:val="20"/>
                <w:szCs w:val="20"/>
              </w:rPr>
            </w:pPr>
            <w:ins w:id="5596" w:author="Arjan" w:date="2012-12-10T16:13:00Z">
              <w:r w:rsidRPr="00CF1DA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5A712CDE" w14:textId="77777777" w:rsidR="00CF1DA2" w:rsidRPr="00CF1DA2" w:rsidRDefault="00CF1DA2" w:rsidP="00CF1DA2">
            <w:pPr>
              <w:autoSpaceDE w:val="0"/>
              <w:autoSpaceDN w:val="0"/>
              <w:adjustRightInd w:val="0"/>
              <w:spacing w:after="0" w:line="240" w:lineRule="auto"/>
              <w:rPr>
                <w:ins w:id="5597" w:author="Arjan" w:date="2012-12-10T16:13:00Z"/>
                <w:rFonts w:ascii="Arial" w:eastAsia="Times New Roman" w:hAnsi="Arial" w:cs="Arial"/>
                <w:color w:val="000000"/>
                <w:sz w:val="20"/>
                <w:szCs w:val="20"/>
              </w:rPr>
            </w:pPr>
          </w:p>
        </w:tc>
      </w:tr>
      <w:tr w:rsidR="00CF1DA2" w:rsidRPr="00CF1DA2" w14:paraId="5B9C7917" w14:textId="77777777">
        <w:trPr>
          <w:trHeight w:val="230"/>
          <w:ins w:id="5598" w:author="Arjan" w:date="2012-12-10T16:13:00Z"/>
        </w:trPr>
        <w:tc>
          <w:tcPr>
            <w:tcW w:w="3780" w:type="dxa"/>
            <w:tcBorders>
              <w:top w:val="nil"/>
              <w:left w:val="nil"/>
              <w:bottom w:val="nil"/>
              <w:right w:val="nil"/>
            </w:tcBorders>
          </w:tcPr>
          <w:p w14:paraId="39808A01" w14:textId="77777777" w:rsidR="00CF1DA2" w:rsidRPr="00CF1DA2" w:rsidRDefault="00CF1DA2" w:rsidP="00CF1DA2">
            <w:pPr>
              <w:autoSpaceDE w:val="0"/>
              <w:autoSpaceDN w:val="0"/>
              <w:adjustRightInd w:val="0"/>
              <w:spacing w:after="0" w:line="240" w:lineRule="auto"/>
              <w:rPr>
                <w:ins w:id="5599"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133B0E33" w14:textId="77777777" w:rsidR="00CF1DA2" w:rsidRPr="00CF1DA2" w:rsidRDefault="00CF1DA2" w:rsidP="00CF1DA2">
            <w:pPr>
              <w:autoSpaceDE w:val="0"/>
              <w:autoSpaceDN w:val="0"/>
              <w:adjustRightInd w:val="0"/>
              <w:spacing w:after="0" w:line="240" w:lineRule="auto"/>
              <w:rPr>
                <w:ins w:id="5600" w:author="Arjan" w:date="2012-12-10T16:13:00Z"/>
                <w:rFonts w:ascii="Arial" w:eastAsia="Times New Roman" w:hAnsi="Arial" w:cs="Arial"/>
                <w:color w:val="000000"/>
                <w:sz w:val="20"/>
                <w:szCs w:val="20"/>
              </w:rPr>
            </w:pPr>
          </w:p>
        </w:tc>
      </w:tr>
      <w:tr w:rsidR="00CF1DA2" w:rsidRPr="00CF1DA2" w14:paraId="751D87A0" w14:textId="77777777">
        <w:trPr>
          <w:trHeight w:val="230"/>
          <w:ins w:id="5601" w:author="Arjan" w:date="2012-12-10T16:13:00Z"/>
        </w:trPr>
        <w:tc>
          <w:tcPr>
            <w:tcW w:w="3780" w:type="dxa"/>
            <w:tcBorders>
              <w:top w:val="nil"/>
              <w:left w:val="nil"/>
              <w:bottom w:val="nil"/>
              <w:right w:val="nil"/>
            </w:tcBorders>
          </w:tcPr>
          <w:p w14:paraId="1CDE5AE6" w14:textId="77777777" w:rsidR="00CF1DA2" w:rsidRPr="00CF1DA2" w:rsidRDefault="00CF1DA2" w:rsidP="00CF1DA2">
            <w:pPr>
              <w:autoSpaceDE w:val="0"/>
              <w:autoSpaceDN w:val="0"/>
              <w:adjustRightInd w:val="0"/>
              <w:spacing w:after="0" w:line="240" w:lineRule="auto"/>
              <w:rPr>
                <w:ins w:id="5602" w:author="Arjan" w:date="2012-12-10T16:13:00Z"/>
                <w:rFonts w:ascii="Arial" w:eastAsia="Times New Roman" w:hAnsi="Arial" w:cs="Arial"/>
                <w:color w:val="000000"/>
                <w:sz w:val="20"/>
                <w:szCs w:val="20"/>
              </w:rPr>
            </w:pPr>
            <w:ins w:id="5603" w:author="Arjan" w:date="2012-12-10T16:13:00Z">
              <w:r w:rsidRPr="00CF1DA2">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1951E07B" w14:textId="77777777" w:rsidR="00CF1DA2" w:rsidRPr="00CF1DA2" w:rsidRDefault="00CF1DA2" w:rsidP="00CF1DA2">
            <w:pPr>
              <w:autoSpaceDE w:val="0"/>
              <w:autoSpaceDN w:val="0"/>
              <w:adjustRightInd w:val="0"/>
              <w:spacing w:after="0" w:line="240" w:lineRule="auto"/>
              <w:rPr>
                <w:ins w:id="5604" w:author="Arjan" w:date="2012-12-10T16:13:00Z"/>
                <w:rFonts w:ascii="Arial" w:eastAsia="Times New Roman" w:hAnsi="Arial" w:cs="Arial"/>
                <w:color w:val="000000"/>
                <w:sz w:val="20"/>
                <w:szCs w:val="20"/>
              </w:rPr>
            </w:pPr>
            <w:ins w:id="5605" w:author="Arjan" w:date="2012-12-10T16:13:00Z">
              <w:r w:rsidRPr="00CF1DA2">
                <w:rPr>
                  <w:rFonts w:ascii="Arial" w:eastAsia="Times New Roman" w:hAnsi="Arial" w:cs="Arial"/>
                  <w:color w:val="000000"/>
                  <w:sz w:val="20"/>
                  <w:szCs w:val="20"/>
                </w:rPr>
                <w:t>Nee</w:t>
              </w:r>
            </w:ins>
          </w:p>
        </w:tc>
      </w:tr>
      <w:tr w:rsidR="00CF1DA2" w:rsidRPr="00CF1DA2" w14:paraId="52018D13" w14:textId="77777777">
        <w:trPr>
          <w:trHeight w:val="230"/>
          <w:ins w:id="5606" w:author="Arjan" w:date="2012-12-10T16:13:00Z"/>
        </w:trPr>
        <w:tc>
          <w:tcPr>
            <w:tcW w:w="3780" w:type="dxa"/>
            <w:tcBorders>
              <w:top w:val="nil"/>
              <w:left w:val="nil"/>
              <w:bottom w:val="nil"/>
              <w:right w:val="nil"/>
            </w:tcBorders>
          </w:tcPr>
          <w:p w14:paraId="08E90721" w14:textId="77777777" w:rsidR="00CF1DA2" w:rsidRPr="00CF1DA2" w:rsidRDefault="00CF1DA2" w:rsidP="00CF1DA2">
            <w:pPr>
              <w:autoSpaceDE w:val="0"/>
              <w:autoSpaceDN w:val="0"/>
              <w:adjustRightInd w:val="0"/>
              <w:spacing w:after="0" w:line="240" w:lineRule="auto"/>
              <w:rPr>
                <w:ins w:id="5607"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6EC33628" w14:textId="77777777" w:rsidR="00CF1DA2" w:rsidRPr="00CF1DA2" w:rsidRDefault="00CF1DA2" w:rsidP="00CF1DA2">
            <w:pPr>
              <w:autoSpaceDE w:val="0"/>
              <w:autoSpaceDN w:val="0"/>
              <w:adjustRightInd w:val="0"/>
              <w:spacing w:after="0" w:line="240" w:lineRule="auto"/>
              <w:rPr>
                <w:ins w:id="5608" w:author="Arjan" w:date="2012-12-10T16:13:00Z"/>
                <w:rFonts w:ascii="Arial" w:eastAsia="Times New Roman" w:hAnsi="Arial" w:cs="Arial"/>
                <w:color w:val="000000"/>
                <w:sz w:val="20"/>
                <w:szCs w:val="20"/>
              </w:rPr>
            </w:pPr>
          </w:p>
        </w:tc>
      </w:tr>
      <w:tr w:rsidR="00CF1DA2" w:rsidRPr="00CF1DA2" w14:paraId="5CDB84AC" w14:textId="77777777">
        <w:trPr>
          <w:trHeight w:val="411"/>
          <w:ins w:id="5609" w:author="Arjan" w:date="2012-12-10T16:13:00Z"/>
        </w:trPr>
        <w:tc>
          <w:tcPr>
            <w:tcW w:w="3780" w:type="dxa"/>
            <w:tcBorders>
              <w:top w:val="nil"/>
              <w:left w:val="nil"/>
              <w:bottom w:val="nil"/>
              <w:right w:val="nil"/>
            </w:tcBorders>
          </w:tcPr>
          <w:p w14:paraId="208DE526" w14:textId="77777777" w:rsidR="00CF1DA2" w:rsidRPr="00CF1DA2" w:rsidRDefault="00CF1DA2" w:rsidP="00CF1DA2">
            <w:pPr>
              <w:autoSpaceDE w:val="0"/>
              <w:autoSpaceDN w:val="0"/>
              <w:adjustRightInd w:val="0"/>
              <w:spacing w:after="0" w:line="240" w:lineRule="auto"/>
              <w:rPr>
                <w:ins w:id="5610" w:author="Arjan" w:date="2012-12-10T16:13:00Z"/>
                <w:rFonts w:ascii="Arial" w:eastAsia="Times New Roman" w:hAnsi="Arial" w:cs="Arial"/>
                <w:color w:val="000000"/>
                <w:sz w:val="20"/>
                <w:szCs w:val="20"/>
              </w:rPr>
            </w:pPr>
            <w:ins w:id="5611" w:author="Arjan" w:date="2012-12-10T16:13:00Z">
              <w:r w:rsidRPr="00CF1DA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7E9CB513" w14:textId="77777777" w:rsidR="00CF1DA2" w:rsidRPr="00CF1DA2" w:rsidRDefault="00CF1DA2" w:rsidP="00CF1DA2">
            <w:pPr>
              <w:autoSpaceDE w:val="0"/>
              <w:autoSpaceDN w:val="0"/>
              <w:adjustRightInd w:val="0"/>
              <w:spacing w:after="0" w:line="240" w:lineRule="auto"/>
              <w:rPr>
                <w:ins w:id="5612" w:author="Arjan" w:date="2012-12-10T16:13:00Z"/>
                <w:rFonts w:ascii="Arial" w:eastAsia="Times New Roman" w:hAnsi="Arial" w:cs="Arial"/>
                <w:color w:val="000000"/>
                <w:sz w:val="20"/>
                <w:szCs w:val="20"/>
              </w:rPr>
            </w:pPr>
            <w:ins w:id="5613" w:author="Arjan" w:date="2012-12-10T16:13:00Z">
              <w:r w:rsidRPr="00CF1DA2">
                <w:rPr>
                  <w:rFonts w:ascii="Arial" w:eastAsia="Times New Roman" w:hAnsi="Arial" w:cs="Arial"/>
                  <w:color w:val="000000"/>
                  <w:sz w:val="20"/>
                  <w:szCs w:val="20"/>
                </w:rPr>
                <w:t>Nee</w:t>
              </w:r>
            </w:ins>
          </w:p>
        </w:tc>
      </w:tr>
      <w:tr w:rsidR="00CF1DA2" w:rsidRPr="00CF1DA2" w14:paraId="3E222607" w14:textId="77777777">
        <w:trPr>
          <w:trHeight w:val="245"/>
          <w:ins w:id="5614" w:author="Arjan" w:date="2012-12-10T16:13:00Z"/>
        </w:trPr>
        <w:tc>
          <w:tcPr>
            <w:tcW w:w="3780" w:type="dxa"/>
            <w:tcBorders>
              <w:top w:val="nil"/>
              <w:left w:val="nil"/>
              <w:bottom w:val="nil"/>
              <w:right w:val="nil"/>
            </w:tcBorders>
          </w:tcPr>
          <w:p w14:paraId="6C7DB48A" w14:textId="77777777" w:rsidR="00CF1DA2" w:rsidRPr="00CF1DA2" w:rsidRDefault="00CF1DA2" w:rsidP="00CF1DA2">
            <w:pPr>
              <w:autoSpaceDE w:val="0"/>
              <w:autoSpaceDN w:val="0"/>
              <w:adjustRightInd w:val="0"/>
              <w:spacing w:after="0" w:line="240" w:lineRule="auto"/>
              <w:rPr>
                <w:ins w:id="561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2D840E37" w14:textId="77777777" w:rsidR="00CF1DA2" w:rsidRPr="00CF1DA2" w:rsidRDefault="00CF1DA2" w:rsidP="00CF1DA2">
            <w:pPr>
              <w:autoSpaceDE w:val="0"/>
              <w:autoSpaceDN w:val="0"/>
              <w:adjustRightInd w:val="0"/>
              <w:spacing w:after="0" w:line="240" w:lineRule="auto"/>
              <w:rPr>
                <w:ins w:id="5616" w:author="Arjan" w:date="2012-12-10T16:13:00Z"/>
                <w:rFonts w:ascii="Arial" w:eastAsia="Times New Roman" w:hAnsi="Arial" w:cs="Arial"/>
                <w:color w:val="000000"/>
                <w:sz w:val="20"/>
                <w:szCs w:val="20"/>
              </w:rPr>
            </w:pPr>
          </w:p>
        </w:tc>
      </w:tr>
      <w:tr w:rsidR="00CF1DA2" w:rsidRPr="00CF1DA2" w14:paraId="05B99B9E" w14:textId="77777777">
        <w:trPr>
          <w:trHeight w:val="230"/>
          <w:ins w:id="5617" w:author="Arjan" w:date="2012-12-10T16:13:00Z"/>
        </w:trPr>
        <w:tc>
          <w:tcPr>
            <w:tcW w:w="3780" w:type="dxa"/>
            <w:tcBorders>
              <w:top w:val="nil"/>
              <w:left w:val="nil"/>
              <w:bottom w:val="nil"/>
              <w:right w:val="nil"/>
            </w:tcBorders>
          </w:tcPr>
          <w:p w14:paraId="3F19B069" w14:textId="77777777" w:rsidR="00CF1DA2" w:rsidRPr="00CF1DA2" w:rsidRDefault="00CF1DA2" w:rsidP="00CF1DA2">
            <w:pPr>
              <w:autoSpaceDE w:val="0"/>
              <w:autoSpaceDN w:val="0"/>
              <w:adjustRightInd w:val="0"/>
              <w:spacing w:after="0" w:line="240" w:lineRule="auto"/>
              <w:rPr>
                <w:ins w:id="5618" w:author="Arjan" w:date="2012-12-10T16:13:00Z"/>
                <w:rFonts w:ascii="Arial" w:eastAsia="Times New Roman" w:hAnsi="Arial" w:cs="Arial"/>
                <w:color w:val="000000"/>
                <w:sz w:val="20"/>
                <w:szCs w:val="20"/>
              </w:rPr>
            </w:pPr>
            <w:ins w:id="5619" w:author="Arjan" w:date="2012-12-10T16:13:00Z">
              <w:r w:rsidRPr="00CF1DA2">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57918C20" w14:textId="77777777" w:rsidR="00CF1DA2" w:rsidRPr="00CF1DA2" w:rsidRDefault="00DA5D93" w:rsidP="00CF1DA2">
            <w:pPr>
              <w:autoSpaceDE w:val="0"/>
              <w:autoSpaceDN w:val="0"/>
              <w:adjustRightInd w:val="0"/>
              <w:spacing w:after="0" w:line="240" w:lineRule="auto"/>
              <w:rPr>
                <w:ins w:id="5620" w:author="Arjan" w:date="2012-12-10T16:13:00Z"/>
                <w:rFonts w:ascii="Arial" w:eastAsia="Times New Roman" w:hAnsi="Arial" w:cs="Arial"/>
                <w:color w:val="000000"/>
                <w:sz w:val="20"/>
                <w:szCs w:val="20"/>
              </w:rPr>
            </w:pPr>
            <w:ins w:id="5621"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Att.LowerBound</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1</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Att.UpperBound</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ins>
          </w:p>
        </w:tc>
      </w:tr>
      <w:tr w:rsidR="00CF1DA2" w:rsidRPr="00CF1DA2" w14:paraId="281011B1" w14:textId="77777777">
        <w:trPr>
          <w:trHeight w:val="230"/>
          <w:ins w:id="5622" w:author="Arjan" w:date="2012-12-10T16:13:00Z"/>
        </w:trPr>
        <w:tc>
          <w:tcPr>
            <w:tcW w:w="3780" w:type="dxa"/>
            <w:tcBorders>
              <w:top w:val="nil"/>
              <w:left w:val="nil"/>
              <w:bottom w:val="nil"/>
              <w:right w:val="nil"/>
            </w:tcBorders>
          </w:tcPr>
          <w:p w14:paraId="3C93B6C5" w14:textId="77777777" w:rsidR="00CF1DA2" w:rsidRPr="00CF1DA2" w:rsidRDefault="00CF1DA2" w:rsidP="00CF1DA2">
            <w:pPr>
              <w:autoSpaceDE w:val="0"/>
              <w:autoSpaceDN w:val="0"/>
              <w:adjustRightInd w:val="0"/>
              <w:spacing w:after="0" w:line="240" w:lineRule="auto"/>
              <w:rPr>
                <w:ins w:id="5623"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09D76A27" w14:textId="77777777" w:rsidR="00CF1DA2" w:rsidRPr="00CF1DA2" w:rsidRDefault="00CF1DA2" w:rsidP="00CF1DA2">
            <w:pPr>
              <w:autoSpaceDE w:val="0"/>
              <w:autoSpaceDN w:val="0"/>
              <w:adjustRightInd w:val="0"/>
              <w:spacing w:after="0" w:line="240" w:lineRule="auto"/>
              <w:rPr>
                <w:ins w:id="5624" w:author="Arjan" w:date="2012-12-10T16:13:00Z"/>
                <w:rFonts w:ascii="Arial" w:eastAsia="Times New Roman" w:hAnsi="Arial" w:cs="Arial"/>
                <w:color w:val="000000"/>
                <w:sz w:val="20"/>
                <w:szCs w:val="20"/>
              </w:rPr>
            </w:pPr>
          </w:p>
        </w:tc>
      </w:tr>
      <w:tr w:rsidR="00CF1DA2" w:rsidRPr="00CF1DA2" w14:paraId="563E52C5" w14:textId="77777777">
        <w:trPr>
          <w:trHeight w:val="230"/>
          <w:ins w:id="5625" w:author="Arjan" w:date="2012-12-10T16:13:00Z"/>
        </w:trPr>
        <w:tc>
          <w:tcPr>
            <w:tcW w:w="3780" w:type="dxa"/>
            <w:tcBorders>
              <w:top w:val="nil"/>
              <w:left w:val="nil"/>
              <w:bottom w:val="nil"/>
              <w:right w:val="nil"/>
            </w:tcBorders>
          </w:tcPr>
          <w:p w14:paraId="0B837DA2" w14:textId="77777777" w:rsidR="00CF1DA2" w:rsidRPr="00CF1DA2" w:rsidRDefault="00CF1DA2" w:rsidP="00CF1DA2">
            <w:pPr>
              <w:autoSpaceDE w:val="0"/>
              <w:autoSpaceDN w:val="0"/>
              <w:adjustRightInd w:val="0"/>
              <w:spacing w:after="0" w:line="240" w:lineRule="auto"/>
              <w:rPr>
                <w:ins w:id="5626" w:author="Arjan" w:date="2012-12-10T16:13:00Z"/>
                <w:rFonts w:ascii="Arial" w:eastAsia="Times New Roman" w:hAnsi="Arial" w:cs="Arial"/>
                <w:color w:val="000000"/>
                <w:sz w:val="20"/>
                <w:szCs w:val="20"/>
              </w:rPr>
            </w:pPr>
            <w:ins w:id="5627" w:author="Arjan" w:date="2012-12-10T16:13:00Z">
              <w:r w:rsidRPr="00CF1DA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4E776A85" w14:textId="77777777" w:rsidR="00CF1DA2" w:rsidRPr="00CF1DA2" w:rsidRDefault="00CF1DA2" w:rsidP="00CF1DA2">
            <w:pPr>
              <w:autoSpaceDE w:val="0"/>
              <w:autoSpaceDN w:val="0"/>
              <w:adjustRightInd w:val="0"/>
              <w:spacing w:after="0" w:line="240" w:lineRule="auto"/>
              <w:rPr>
                <w:ins w:id="5628" w:author="Arjan" w:date="2012-12-10T16:13:00Z"/>
                <w:rFonts w:ascii="Arial" w:eastAsia="Times New Roman" w:hAnsi="Arial" w:cs="Arial"/>
                <w:color w:val="000000"/>
                <w:sz w:val="20"/>
                <w:szCs w:val="20"/>
              </w:rPr>
            </w:pPr>
            <w:ins w:id="5629" w:author="Arjan" w:date="2012-12-10T16:13:00Z">
              <w:r w:rsidRPr="00CF1DA2">
                <w:rPr>
                  <w:rFonts w:ascii="Arial" w:eastAsia="Times New Roman" w:hAnsi="Arial" w:cs="Arial"/>
                  <w:color w:val="000000"/>
                  <w:sz w:val="20"/>
                  <w:szCs w:val="20"/>
                </w:rPr>
                <w:t>Gemeentelijk kerngegeven</w:t>
              </w:r>
            </w:ins>
          </w:p>
        </w:tc>
      </w:tr>
      <w:tr w:rsidR="00CF1DA2" w:rsidRPr="00CF1DA2" w14:paraId="2993F5B4" w14:textId="77777777">
        <w:trPr>
          <w:trHeight w:val="230"/>
          <w:ins w:id="5630" w:author="Arjan" w:date="2012-12-10T16:13:00Z"/>
        </w:trPr>
        <w:tc>
          <w:tcPr>
            <w:tcW w:w="3780" w:type="dxa"/>
            <w:tcBorders>
              <w:top w:val="nil"/>
              <w:left w:val="nil"/>
              <w:bottom w:val="nil"/>
              <w:right w:val="nil"/>
            </w:tcBorders>
          </w:tcPr>
          <w:p w14:paraId="2FFA4355" w14:textId="77777777" w:rsidR="00CF1DA2" w:rsidRPr="00CF1DA2" w:rsidRDefault="00CF1DA2" w:rsidP="00CF1DA2">
            <w:pPr>
              <w:autoSpaceDE w:val="0"/>
              <w:autoSpaceDN w:val="0"/>
              <w:adjustRightInd w:val="0"/>
              <w:spacing w:after="0" w:line="240" w:lineRule="auto"/>
              <w:rPr>
                <w:ins w:id="5631"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2EF5DFB5" w14:textId="77777777" w:rsidR="00CF1DA2" w:rsidRPr="00CF1DA2" w:rsidRDefault="00CF1DA2" w:rsidP="00CF1DA2">
            <w:pPr>
              <w:autoSpaceDE w:val="0"/>
              <w:autoSpaceDN w:val="0"/>
              <w:adjustRightInd w:val="0"/>
              <w:spacing w:after="0" w:line="240" w:lineRule="auto"/>
              <w:rPr>
                <w:ins w:id="5632" w:author="Arjan" w:date="2012-12-10T16:13:00Z"/>
                <w:rFonts w:ascii="Arial" w:eastAsia="Times New Roman" w:hAnsi="Arial" w:cs="Arial"/>
                <w:color w:val="000000"/>
                <w:sz w:val="20"/>
                <w:szCs w:val="20"/>
              </w:rPr>
            </w:pPr>
          </w:p>
        </w:tc>
      </w:tr>
      <w:tr w:rsidR="00CF1DA2" w:rsidRPr="00CF1DA2" w14:paraId="654317EA" w14:textId="77777777">
        <w:trPr>
          <w:trHeight w:val="230"/>
          <w:ins w:id="5633" w:author="Arjan" w:date="2012-12-10T16:13:00Z"/>
        </w:trPr>
        <w:tc>
          <w:tcPr>
            <w:tcW w:w="3780" w:type="dxa"/>
            <w:tcBorders>
              <w:top w:val="nil"/>
              <w:left w:val="nil"/>
              <w:bottom w:val="nil"/>
              <w:right w:val="nil"/>
            </w:tcBorders>
          </w:tcPr>
          <w:p w14:paraId="2C45B0CA" w14:textId="77777777" w:rsidR="00CF1DA2" w:rsidRPr="00CF1DA2" w:rsidRDefault="00CF1DA2" w:rsidP="00CF1DA2">
            <w:pPr>
              <w:autoSpaceDE w:val="0"/>
              <w:autoSpaceDN w:val="0"/>
              <w:adjustRightInd w:val="0"/>
              <w:spacing w:after="0" w:line="240" w:lineRule="auto"/>
              <w:rPr>
                <w:ins w:id="5634" w:author="Arjan" w:date="2012-12-10T16:13:00Z"/>
                <w:rFonts w:ascii="Arial" w:eastAsia="Times New Roman" w:hAnsi="Arial" w:cs="Arial"/>
                <w:b/>
                <w:bCs/>
                <w:color w:val="000000"/>
                <w:sz w:val="20"/>
                <w:szCs w:val="20"/>
              </w:rPr>
            </w:pPr>
            <w:ins w:id="5635" w:author="Arjan" w:date="2012-12-10T16:13:00Z">
              <w:r w:rsidRPr="00CF1DA2">
                <w:rPr>
                  <w:rFonts w:ascii="Arial" w:eastAsia="Times New Roman" w:hAnsi="Arial" w:cs="Arial"/>
                  <w:b/>
                  <w:bCs/>
                  <w:color w:val="000000"/>
                  <w:sz w:val="20"/>
                  <w:szCs w:val="20"/>
                </w:rPr>
                <w:lastRenderedPageBreak/>
                <w:t>Regels attribuutsoort</w:t>
              </w:r>
            </w:ins>
          </w:p>
        </w:tc>
        <w:tc>
          <w:tcPr>
            <w:tcW w:w="5580" w:type="dxa"/>
            <w:tcBorders>
              <w:top w:val="nil"/>
              <w:left w:val="nil"/>
              <w:bottom w:val="nil"/>
              <w:right w:val="nil"/>
            </w:tcBorders>
          </w:tcPr>
          <w:p w14:paraId="089C0A48" w14:textId="77777777" w:rsidR="00CF1DA2" w:rsidRPr="00CF1DA2" w:rsidRDefault="00CF1DA2" w:rsidP="00CF1DA2">
            <w:pPr>
              <w:autoSpaceDE w:val="0"/>
              <w:autoSpaceDN w:val="0"/>
              <w:adjustRightInd w:val="0"/>
              <w:spacing w:after="0" w:line="240" w:lineRule="auto"/>
              <w:rPr>
                <w:ins w:id="5636" w:author="Arjan" w:date="2012-12-10T16:13:00Z"/>
                <w:rFonts w:ascii="Arial" w:eastAsia="Times New Roman" w:hAnsi="Arial" w:cs="Arial"/>
                <w:color w:val="000000"/>
                <w:sz w:val="20"/>
                <w:szCs w:val="20"/>
              </w:rPr>
            </w:pPr>
            <w:ins w:id="5637" w:author="Arjan" w:date="2012-12-10T16:13:00Z">
              <w:r w:rsidRPr="00CF1DA2">
                <w:rPr>
                  <w:rFonts w:ascii="Arial" w:eastAsia="Times New Roman" w:hAnsi="Arial" w:cs="Arial"/>
                  <w:color w:val="000000"/>
                  <w:sz w:val="20"/>
                  <w:szCs w:val="20"/>
                </w:rPr>
                <w:t>-</w:t>
              </w:r>
            </w:ins>
          </w:p>
        </w:tc>
      </w:tr>
      <w:tr w:rsidR="00CF1DA2" w:rsidRPr="00CF1DA2" w14:paraId="180524E2" w14:textId="77777777">
        <w:trPr>
          <w:trHeight w:val="230"/>
          <w:ins w:id="5638" w:author="Arjan" w:date="2012-12-10T16:13:00Z"/>
        </w:trPr>
        <w:tc>
          <w:tcPr>
            <w:tcW w:w="3780" w:type="dxa"/>
            <w:tcBorders>
              <w:top w:val="nil"/>
              <w:left w:val="nil"/>
              <w:bottom w:val="nil"/>
              <w:right w:val="nil"/>
            </w:tcBorders>
          </w:tcPr>
          <w:p w14:paraId="59F948D8" w14:textId="77777777" w:rsidR="00CF1DA2" w:rsidRPr="00CF1DA2" w:rsidRDefault="00CF1DA2" w:rsidP="00CF1DA2">
            <w:pPr>
              <w:autoSpaceDE w:val="0"/>
              <w:autoSpaceDN w:val="0"/>
              <w:adjustRightInd w:val="0"/>
              <w:spacing w:after="0" w:line="240" w:lineRule="auto"/>
              <w:rPr>
                <w:ins w:id="5639" w:author="Arjan" w:date="2012-12-10T16:13:00Z"/>
                <w:rFonts w:ascii="Arial" w:eastAsia="Times New Roman" w:hAnsi="Arial" w:cs="Arial"/>
                <w:color w:val="000000"/>
                <w:sz w:val="20"/>
                <w:szCs w:val="20"/>
              </w:rPr>
            </w:pPr>
          </w:p>
        </w:tc>
        <w:tc>
          <w:tcPr>
            <w:tcW w:w="5580" w:type="dxa"/>
            <w:tcBorders>
              <w:top w:val="nil"/>
              <w:left w:val="nil"/>
              <w:bottom w:val="nil"/>
              <w:right w:val="nil"/>
            </w:tcBorders>
          </w:tcPr>
          <w:p w14:paraId="4B6C6255" w14:textId="77777777" w:rsidR="00CF1DA2" w:rsidRPr="00CF1DA2" w:rsidRDefault="00CF1DA2" w:rsidP="00CF1DA2">
            <w:pPr>
              <w:autoSpaceDE w:val="0"/>
              <w:autoSpaceDN w:val="0"/>
              <w:adjustRightInd w:val="0"/>
              <w:spacing w:after="0" w:line="240" w:lineRule="auto"/>
              <w:rPr>
                <w:ins w:id="5640" w:author="Arjan" w:date="2012-12-10T16:13:00Z"/>
                <w:rFonts w:ascii="Arial" w:eastAsia="Times New Roman" w:hAnsi="Arial" w:cs="Arial"/>
                <w:color w:val="000000"/>
                <w:sz w:val="20"/>
                <w:szCs w:val="20"/>
              </w:rPr>
            </w:pPr>
          </w:p>
        </w:tc>
      </w:tr>
    </w:tbl>
    <w:p w14:paraId="3AC6594D" w14:textId="77777777" w:rsidR="00EB4B1D" w:rsidRDefault="00EB4B1D" w:rsidP="00EB4B1D">
      <w:pPr>
        <w:widowControl w:val="0"/>
        <w:autoSpaceDE w:val="0"/>
        <w:autoSpaceDN w:val="0"/>
        <w:adjustRightInd w:val="0"/>
        <w:spacing w:before="240" w:after="60" w:line="240" w:lineRule="auto"/>
        <w:outlineLvl w:val="3"/>
        <w:rPr>
          <w:ins w:id="5641" w:author="Arjan Kloosterboer" w:date="2017-03-10T23:19:00Z"/>
          <w:rFonts w:ascii="Arial" w:eastAsia="Times New Roman" w:hAnsi="Arial" w:cs="Arial"/>
          <w:b/>
          <w:bCs/>
          <w:color w:val="004080"/>
          <w:sz w:val="24"/>
          <w:szCs w:val="24"/>
        </w:rPr>
      </w:pPr>
    </w:p>
    <w:p w14:paraId="18B34550" w14:textId="485D34FB" w:rsidR="00EB4B1D" w:rsidRPr="00B92D60" w:rsidRDefault="00EB4B1D" w:rsidP="00EB4B1D">
      <w:pPr>
        <w:widowControl w:val="0"/>
        <w:autoSpaceDE w:val="0"/>
        <w:autoSpaceDN w:val="0"/>
        <w:adjustRightInd w:val="0"/>
        <w:spacing w:before="240" w:after="60" w:line="240" w:lineRule="auto"/>
        <w:outlineLvl w:val="3"/>
        <w:rPr>
          <w:ins w:id="5642" w:author="Arjan Kloosterboer" w:date="2017-03-10T23:18:00Z"/>
          <w:rFonts w:ascii="Arial" w:eastAsia="Times New Roman" w:hAnsi="Arial" w:cs="Arial"/>
          <w:b/>
          <w:color w:val="004080"/>
          <w:sz w:val="24"/>
          <w:szCs w:val="24"/>
          <w:lang w:eastAsia="nl-NL"/>
        </w:rPr>
      </w:pPr>
      <w:ins w:id="5643" w:author="Arjan Kloosterboer" w:date="2017-03-10T23:18:00Z">
        <w:r w:rsidRPr="00CF1953">
          <w:rPr>
            <w:rFonts w:ascii="Arial" w:eastAsia="Times New Roman" w:hAnsi="Arial" w:cs="Arial"/>
            <w:b/>
            <w:bCs/>
            <w:color w:val="004080"/>
            <w:sz w:val="24"/>
            <w:szCs w:val="24"/>
          </w:rPr>
          <w:t>«</w:t>
        </w:r>
        <w:r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Pr="00B92D60">
          <w:rPr>
            <w:rFonts w:ascii="Arial" w:eastAsia="Times New Roman" w:hAnsi="Arial" w:cs="Arial"/>
            <w:b/>
            <w:color w:val="004080"/>
            <w:sz w:val="24"/>
            <w:szCs w:val="24"/>
            <w:lang w:eastAsia="nl-NL"/>
          </w:rPr>
          <w:t>Verantwoordelijke organisatie</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EB4B1D" w:rsidRPr="00717312" w14:paraId="729F84CA" w14:textId="77777777" w:rsidTr="004B6915">
        <w:trPr>
          <w:trHeight w:val="230"/>
          <w:ins w:id="5644" w:author="Arjan Kloosterboer" w:date="2017-03-10T23:18:00Z"/>
        </w:trPr>
        <w:tc>
          <w:tcPr>
            <w:tcW w:w="3780" w:type="dxa"/>
            <w:tcBorders>
              <w:top w:val="single" w:sz="4" w:space="0" w:color="auto"/>
              <w:left w:val="nil"/>
              <w:bottom w:val="nil"/>
              <w:right w:val="nil"/>
            </w:tcBorders>
          </w:tcPr>
          <w:p w14:paraId="3076C6A2" w14:textId="77777777" w:rsidR="00EB4B1D" w:rsidRPr="00717312" w:rsidRDefault="00EB4B1D" w:rsidP="004B6915">
            <w:pPr>
              <w:autoSpaceDE w:val="0"/>
              <w:autoSpaceDN w:val="0"/>
              <w:adjustRightInd w:val="0"/>
              <w:spacing w:after="0" w:line="240" w:lineRule="auto"/>
              <w:rPr>
                <w:ins w:id="5645" w:author="Arjan Kloosterboer" w:date="2017-03-10T23:18:00Z"/>
                <w:rFonts w:ascii="Arial" w:eastAsia="Times New Roman" w:hAnsi="Arial" w:cs="Arial"/>
                <w:color w:val="000000"/>
                <w:sz w:val="20"/>
                <w:szCs w:val="20"/>
              </w:rPr>
            </w:pPr>
            <w:ins w:id="5646" w:author="Arjan Kloosterboer" w:date="2017-03-10T23:18:00Z">
              <w:r w:rsidRPr="00717312">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57AF1402" w14:textId="77777777" w:rsidR="00EB4B1D" w:rsidRPr="00717312" w:rsidRDefault="00EB4B1D" w:rsidP="004B6915">
            <w:pPr>
              <w:autoSpaceDE w:val="0"/>
              <w:autoSpaceDN w:val="0"/>
              <w:adjustRightInd w:val="0"/>
              <w:spacing w:after="0" w:line="240" w:lineRule="auto"/>
              <w:rPr>
                <w:ins w:id="5647" w:author="Arjan Kloosterboer" w:date="2017-03-10T23:18:00Z"/>
                <w:rFonts w:ascii="Arial" w:hAnsi="Arial" w:cs="Arial"/>
                <w:sz w:val="20"/>
                <w:szCs w:val="20"/>
                <w:lang w:val="en-AU"/>
              </w:rPr>
            </w:pPr>
            <w:ins w:id="5648" w:author="Arjan Kloosterboer" w:date="2017-03-10T23:18:00Z">
              <w:r w:rsidRPr="00717312">
                <w:rPr>
                  <w:rFonts w:ascii="Arial" w:hAnsi="Arial" w:cs="Arial"/>
                  <w:sz w:val="20"/>
                  <w:szCs w:val="20"/>
                  <w:lang w:val="en-AU"/>
                </w:rPr>
                <w:fldChar w:fldCharType="begin" w:fldLock="1"/>
              </w:r>
              <w:r w:rsidRPr="00717312">
                <w:rPr>
                  <w:rFonts w:ascii="Arial" w:hAnsi="Arial" w:cs="Arial"/>
                  <w:sz w:val="20"/>
                  <w:szCs w:val="20"/>
                  <w:lang w:val="en-AU"/>
                </w:rPr>
                <w:instrText xml:space="preserve">MERGEFIELD </w:instrText>
              </w:r>
              <w:r w:rsidRPr="00717312">
                <w:rPr>
                  <w:rFonts w:ascii="Arial" w:eastAsia="Times New Roman" w:hAnsi="Arial" w:cs="Arial"/>
                  <w:color w:val="000000"/>
                  <w:sz w:val="20"/>
                  <w:szCs w:val="20"/>
                </w:rPr>
                <w:instrText>Att.Name</w:instrText>
              </w:r>
              <w:r w:rsidRPr="00717312">
                <w:rPr>
                  <w:rFonts w:ascii="Arial" w:hAnsi="Arial" w:cs="Arial"/>
                  <w:sz w:val="20"/>
                  <w:szCs w:val="20"/>
                  <w:lang w:val="en-AU"/>
                </w:rPr>
                <w:fldChar w:fldCharType="separate"/>
              </w:r>
              <w:r w:rsidRPr="00717312">
                <w:rPr>
                  <w:rFonts w:ascii="Arial" w:eastAsia="Times New Roman" w:hAnsi="Arial" w:cs="Arial"/>
                  <w:color w:val="000000"/>
                  <w:sz w:val="20"/>
                  <w:szCs w:val="20"/>
                </w:rPr>
                <w:t>Verantwoordelijke organisatie</w:t>
              </w:r>
              <w:r w:rsidRPr="00717312">
                <w:rPr>
                  <w:rFonts w:ascii="Arial" w:hAnsi="Arial" w:cs="Arial"/>
                  <w:sz w:val="20"/>
                  <w:szCs w:val="20"/>
                  <w:lang w:val="en-AU"/>
                </w:rPr>
                <w:fldChar w:fldCharType="end"/>
              </w:r>
            </w:ins>
          </w:p>
        </w:tc>
      </w:tr>
      <w:tr w:rsidR="00EB4B1D" w:rsidRPr="00717312" w14:paraId="42643F7A" w14:textId="77777777" w:rsidTr="004B6915">
        <w:trPr>
          <w:ins w:id="5649" w:author="Arjan Kloosterboer" w:date="2017-03-10T23:18:00Z"/>
        </w:trPr>
        <w:tc>
          <w:tcPr>
            <w:tcW w:w="3780" w:type="dxa"/>
            <w:tcBorders>
              <w:top w:val="nil"/>
              <w:left w:val="nil"/>
              <w:bottom w:val="nil"/>
              <w:right w:val="nil"/>
            </w:tcBorders>
          </w:tcPr>
          <w:p w14:paraId="6CB62115" w14:textId="77777777" w:rsidR="00EB4B1D" w:rsidRPr="00717312" w:rsidRDefault="00EB4B1D" w:rsidP="004B6915">
            <w:pPr>
              <w:autoSpaceDE w:val="0"/>
              <w:autoSpaceDN w:val="0"/>
              <w:adjustRightInd w:val="0"/>
              <w:spacing w:after="0" w:line="240" w:lineRule="auto"/>
              <w:rPr>
                <w:ins w:id="5650" w:author="Arjan Kloosterboer" w:date="2017-03-10T23:18:00Z"/>
                <w:rFonts w:ascii="Arial" w:eastAsia="Times New Roman" w:hAnsi="Arial" w:cs="Arial"/>
                <w:b/>
                <w:bCs/>
                <w:color w:val="000000"/>
                <w:sz w:val="20"/>
                <w:szCs w:val="20"/>
              </w:rPr>
            </w:pPr>
          </w:p>
        </w:tc>
        <w:tc>
          <w:tcPr>
            <w:tcW w:w="5580" w:type="dxa"/>
            <w:tcBorders>
              <w:top w:val="nil"/>
              <w:left w:val="nil"/>
              <w:bottom w:val="nil"/>
              <w:right w:val="nil"/>
            </w:tcBorders>
          </w:tcPr>
          <w:p w14:paraId="22200B75" w14:textId="77777777" w:rsidR="00EB4B1D" w:rsidRPr="00717312" w:rsidRDefault="00EB4B1D" w:rsidP="004B6915">
            <w:pPr>
              <w:autoSpaceDE w:val="0"/>
              <w:autoSpaceDN w:val="0"/>
              <w:adjustRightInd w:val="0"/>
              <w:spacing w:after="0" w:line="240" w:lineRule="auto"/>
              <w:rPr>
                <w:ins w:id="5651" w:author="Arjan Kloosterboer" w:date="2017-03-10T23:18:00Z"/>
                <w:rFonts w:ascii="Arial" w:eastAsia="Times New Roman" w:hAnsi="Arial" w:cs="Arial"/>
                <w:color w:val="000000"/>
                <w:sz w:val="20"/>
                <w:szCs w:val="20"/>
              </w:rPr>
            </w:pPr>
          </w:p>
        </w:tc>
      </w:tr>
      <w:tr w:rsidR="00EB4B1D" w:rsidRPr="00717312" w14:paraId="16FA46AC" w14:textId="77777777" w:rsidTr="004B6915">
        <w:trPr>
          <w:ins w:id="5652" w:author="Arjan Kloosterboer" w:date="2017-03-10T23:18:00Z"/>
        </w:trPr>
        <w:tc>
          <w:tcPr>
            <w:tcW w:w="3780" w:type="dxa"/>
            <w:tcBorders>
              <w:top w:val="nil"/>
              <w:left w:val="nil"/>
              <w:bottom w:val="nil"/>
              <w:right w:val="nil"/>
            </w:tcBorders>
          </w:tcPr>
          <w:p w14:paraId="1AE3F919" w14:textId="77777777" w:rsidR="00EB4B1D" w:rsidRPr="00717312" w:rsidRDefault="00EB4B1D" w:rsidP="004B6915">
            <w:pPr>
              <w:autoSpaceDE w:val="0"/>
              <w:autoSpaceDN w:val="0"/>
              <w:adjustRightInd w:val="0"/>
              <w:spacing w:after="0" w:line="240" w:lineRule="auto"/>
              <w:rPr>
                <w:ins w:id="5653" w:author="Arjan Kloosterboer" w:date="2017-03-10T23:18:00Z"/>
                <w:rFonts w:ascii="Arial" w:eastAsia="Times New Roman" w:hAnsi="Arial" w:cs="Arial"/>
                <w:color w:val="000000"/>
                <w:sz w:val="20"/>
                <w:szCs w:val="20"/>
              </w:rPr>
            </w:pPr>
            <w:ins w:id="5654" w:author="Arjan Kloosterboer" w:date="2017-03-10T23:18:00Z">
              <w:r w:rsidRPr="0071731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36D7FC64" w14:textId="77777777" w:rsidR="00EB4B1D" w:rsidRPr="00717312" w:rsidRDefault="00EB4B1D" w:rsidP="004B6915">
            <w:pPr>
              <w:autoSpaceDE w:val="0"/>
              <w:autoSpaceDN w:val="0"/>
              <w:adjustRightInd w:val="0"/>
              <w:spacing w:after="0" w:line="240" w:lineRule="auto"/>
              <w:rPr>
                <w:ins w:id="5655" w:author="Arjan Kloosterboer" w:date="2017-03-10T23:18:00Z"/>
                <w:rFonts w:ascii="Arial" w:eastAsia="Times New Roman" w:hAnsi="Arial" w:cs="Arial"/>
                <w:color w:val="000000"/>
                <w:sz w:val="20"/>
                <w:szCs w:val="20"/>
              </w:rPr>
            </w:pPr>
            <w:ins w:id="5656" w:author="Arjan Kloosterboer" w:date="2017-03-10T23:18:00Z">
              <w:r w:rsidRPr="00717312">
                <w:rPr>
                  <w:rFonts w:ascii="Arial" w:eastAsia="Times New Roman" w:hAnsi="Arial" w:cs="Arial"/>
                  <w:color w:val="000000"/>
                  <w:sz w:val="20"/>
                  <w:szCs w:val="20"/>
                </w:rPr>
                <w:t>KING</w:t>
              </w:r>
            </w:ins>
          </w:p>
        </w:tc>
      </w:tr>
      <w:tr w:rsidR="00EB4B1D" w:rsidRPr="00717312" w14:paraId="18CCC407" w14:textId="77777777" w:rsidTr="004B6915">
        <w:trPr>
          <w:ins w:id="5657" w:author="Arjan Kloosterboer" w:date="2017-03-10T23:18:00Z"/>
        </w:trPr>
        <w:tc>
          <w:tcPr>
            <w:tcW w:w="3780" w:type="dxa"/>
            <w:tcBorders>
              <w:top w:val="nil"/>
              <w:left w:val="nil"/>
              <w:bottom w:val="nil"/>
              <w:right w:val="nil"/>
            </w:tcBorders>
          </w:tcPr>
          <w:p w14:paraId="1A75ECC2" w14:textId="77777777" w:rsidR="00EB4B1D" w:rsidRPr="00717312" w:rsidRDefault="00EB4B1D" w:rsidP="004B6915">
            <w:pPr>
              <w:autoSpaceDE w:val="0"/>
              <w:autoSpaceDN w:val="0"/>
              <w:adjustRightInd w:val="0"/>
              <w:spacing w:after="0" w:line="240" w:lineRule="auto"/>
              <w:rPr>
                <w:ins w:id="5658" w:author="Arjan Kloosterboer" w:date="2017-03-10T23:18:00Z"/>
                <w:rFonts w:ascii="Arial" w:eastAsia="Times New Roman" w:hAnsi="Arial" w:cs="Arial"/>
                <w:b/>
                <w:bCs/>
                <w:color w:val="000000"/>
                <w:sz w:val="20"/>
                <w:szCs w:val="20"/>
              </w:rPr>
            </w:pPr>
          </w:p>
        </w:tc>
        <w:tc>
          <w:tcPr>
            <w:tcW w:w="5580" w:type="dxa"/>
            <w:tcBorders>
              <w:top w:val="nil"/>
              <w:left w:val="nil"/>
              <w:bottom w:val="nil"/>
              <w:right w:val="nil"/>
            </w:tcBorders>
          </w:tcPr>
          <w:p w14:paraId="390891C3" w14:textId="77777777" w:rsidR="00EB4B1D" w:rsidRPr="00717312" w:rsidRDefault="00EB4B1D" w:rsidP="004B6915">
            <w:pPr>
              <w:autoSpaceDE w:val="0"/>
              <w:autoSpaceDN w:val="0"/>
              <w:adjustRightInd w:val="0"/>
              <w:spacing w:after="0" w:line="240" w:lineRule="auto"/>
              <w:rPr>
                <w:ins w:id="5659" w:author="Arjan Kloosterboer" w:date="2017-03-10T23:18:00Z"/>
                <w:rFonts w:ascii="Arial" w:eastAsia="Times New Roman" w:hAnsi="Arial" w:cs="Arial"/>
                <w:color w:val="000000"/>
                <w:sz w:val="20"/>
                <w:szCs w:val="20"/>
              </w:rPr>
            </w:pPr>
          </w:p>
        </w:tc>
      </w:tr>
      <w:tr w:rsidR="00EB4B1D" w:rsidRPr="00717312" w14:paraId="2BA115C3" w14:textId="77777777" w:rsidTr="004B6915">
        <w:trPr>
          <w:ins w:id="5660" w:author="Arjan Kloosterboer" w:date="2017-03-10T23:18:00Z"/>
        </w:trPr>
        <w:tc>
          <w:tcPr>
            <w:tcW w:w="3780" w:type="dxa"/>
            <w:tcBorders>
              <w:top w:val="nil"/>
              <w:left w:val="nil"/>
              <w:bottom w:val="nil"/>
              <w:right w:val="nil"/>
            </w:tcBorders>
          </w:tcPr>
          <w:p w14:paraId="02890063" w14:textId="77777777" w:rsidR="00EB4B1D" w:rsidRPr="00717312" w:rsidRDefault="00EB4B1D" w:rsidP="004B6915">
            <w:pPr>
              <w:autoSpaceDE w:val="0"/>
              <w:autoSpaceDN w:val="0"/>
              <w:adjustRightInd w:val="0"/>
              <w:spacing w:after="0" w:line="240" w:lineRule="auto"/>
              <w:rPr>
                <w:ins w:id="5661" w:author="Arjan Kloosterboer" w:date="2017-03-10T23:18:00Z"/>
                <w:rFonts w:ascii="Arial" w:eastAsia="Times New Roman" w:hAnsi="Arial" w:cs="Arial"/>
                <w:color w:val="000000"/>
                <w:sz w:val="20"/>
                <w:szCs w:val="20"/>
              </w:rPr>
            </w:pPr>
            <w:ins w:id="5662" w:author="Arjan Kloosterboer" w:date="2017-03-10T23:18:00Z">
              <w:r w:rsidRPr="0071731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5CE08026" w14:textId="77777777" w:rsidR="00EB4B1D" w:rsidRPr="00717312" w:rsidRDefault="00EB4B1D" w:rsidP="004B6915">
            <w:pPr>
              <w:autoSpaceDE w:val="0"/>
              <w:autoSpaceDN w:val="0"/>
              <w:adjustRightInd w:val="0"/>
              <w:spacing w:after="0" w:line="240" w:lineRule="auto"/>
              <w:rPr>
                <w:ins w:id="5663" w:author="Arjan Kloosterboer" w:date="2017-03-10T23:18:00Z"/>
                <w:rFonts w:ascii="Arial" w:eastAsia="Times New Roman" w:hAnsi="Arial" w:cs="Arial"/>
                <w:color w:val="000000"/>
                <w:sz w:val="20"/>
                <w:szCs w:val="20"/>
              </w:rPr>
            </w:pPr>
          </w:p>
        </w:tc>
      </w:tr>
      <w:tr w:rsidR="00EB4B1D" w:rsidRPr="00717312" w14:paraId="5219A5A1" w14:textId="77777777" w:rsidTr="004B6915">
        <w:trPr>
          <w:ins w:id="5664" w:author="Arjan Kloosterboer" w:date="2017-03-10T23:18:00Z"/>
        </w:trPr>
        <w:tc>
          <w:tcPr>
            <w:tcW w:w="3780" w:type="dxa"/>
            <w:tcBorders>
              <w:top w:val="nil"/>
              <w:left w:val="nil"/>
              <w:bottom w:val="nil"/>
              <w:right w:val="nil"/>
            </w:tcBorders>
          </w:tcPr>
          <w:p w14:paraId="5DCCB028" w14:textId="77777777" w:rsidR="00EB4B1D" w:rsidRPr="00717312" w:rsidRDefault="00EB4B1D" w:rsidP="004B6915">
            <w:pPr>
              <w:autoSpaceDE w:val="0"/>
              <w:autoSpaceDN w:val="0"/>
              <w:adjustRightInd w:val="0"/>
              <w:spacing w:after="0" w:line="240" w:lineRule="auto"/>
              <w:rPr>
                <w:ins w:id="5665" w:author="Arjan Kloosterboer" w:date="2017-03-10T23:18:00Z"/>
                <w:rFonts w:ascii="Arial" w:eastAsia="Times New Roman" w:hAnsi="Arial" w:cs="Arial"/>
                <w:b/>
                <w:bCs/>
                <w:color w:val="000000"/>
                <w:sz w:val="20"/>
                <w:szCs w:val="20"/>
              </w:rPr>
            </w:pPr>
          </w:p>
        </w:tc>
        <w:tc>
          <w:tcPr>
            <w:tcW w:w="5580" w:type="dxa"/>
            <w:tcBorders>
              <w:top w:val="nil"/>
              <w:left w:val="nil"/>
              <w:bottom w:val="nil"/>
              <w:right w:val="nil"/>
            </w:tcBorders>
          </w:tcPr>
          <w:p w14:paraId="108ED1F7" w14:textId="77777777" w:rsidR="00EB4B1D" w:rsidRPr="00717312" w:rsidRDefault="00EB4B1D" w:rsidP="004B6915">
            <w:pPr>
              <w:autoSpaceDE w:val="0"/>
              <w:autoSpaceDN w:val="0"/>
              <w:adjustRightInd w:val="0"/>
              <w:spacing w:after="0" w:line="240" w:lineRule="auto"/>
              <w:rPr>
                <w:ins w:id="5666" w:author="Arjan Kloosterboer" w:date="2017-03-10T23:18:00Z"/>
                <w:rFonts w:ascii="Arial" w:eastAsia="Times New Roman" w:hAnsi="Arial" w:cs="Arial"/>
                <w:color w:val="000000"/>
                <w:sz w:val="20"/>
                <w:szCs w:val="20"/>
              </w:rPr>
            </w:pPr>
          </w:p>
        </w:tc>
      </w:tr>
      <w:tr w:rsidR="00EB4B1D" w:rsidRPr="00717312" w14:paraId="0B4FCC7E" w14:textId="77777777" w:rsidTr="004B6915">
        <w:trPr>
          <w:ins w:id="5667" w:author="Arjan Kloosterboer" w:date="2017-03-10T23:18:00Z"/>
        </w:trPr>
        <w:tc>
          <w:tcPr>
            <w:tcW w:w="3780" w:type="dxa"/>
            <w:tcBorders>
              <w:top w:val="nil"/>
              <w:left w:val="nil"/>
              <w:bottom w:val="nil"/>
              <w:right w:val="nil"/>
            </w:tcBorders>
          </w:tcPr>
          <w:p w14:paraId="3CF3F478" w14:textId="77777777" w:rsidR="00EB4B1D" w:rsidRPr="00717312" w:rsidRDefault="00EB4B1D" w:rsidP="004B6915">
            <w:pPr>
              <w:autoSpaceDE w:val="0"/>
              <w:autoSpaceDN w:val="0"/>
              <w:adjustRightInd w:val="0"/>
              <w:spacing w:after="0" w:line="240" w:lineRule="auto"/>
              <w:rPr>
                <w:ins w:id="5668" w:author="Arjan Kloosterboer" w:date="2017-03-10T23:18:00Z"/>
                <w:rFonts w:ascii="Arial" w:eastAsia="Times New Roman" w:hAnsi="Arial" w:cs="Arial"/>
                <w:color w:val="000000"/>
                <w:sz w:val="20"/>
                <w:szCs w:val="20"/>
              </w:rPr>
            </w:pPr>
            <w:ins w:id="5669" w:author="Arjan Kloosterboer" w:date="2017-03-10T23:18:00Z">
              <w:r w:rsidRPr="00717312">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75F67768" w14:textId="77777777" w:rsidR="00EB4B1D" w:rsidRPr="00717312" w:rsidRDefault="00EB4B1D" w:rsidP="004B6915">
            <w:pPr>
              <w:autoSpaceDE w:val="0"/>
              <w:autoSpaceDN w:val="0"/>
              <w:adjustRightInd w:val="0"/>
              <w:spacing w:after="0" w:line="240" w:lineRule="auto"/>
              <w:rPr>
                <w:ins w:id="5670" w:author="Arjan Kloosterboer" w:date="2017-03-10T23:18:00Z"/>
                <w:rFonts w:ascii="Arial" w:hAnsi="Arial" w:cs="Arial"/>
                <w:sz w:val="20"/>
                <w:szCs w:val="20"/>
                <w:lang w:val="en-AU"/>
              </w:rPr>
            </w:pPr>
            <w:ins w:id="5671" w:author="Arjan Kloosterboer" w:date="2017-03-10T23:18:00Z">
              <w:r w:rsidRPr="00717312">
                <w:rPr>
                  <w:rFonts w:ascii="Arial" w:hAnsi="Arial" w:cs="Arial"/>
                  <w:sz w:val="20"/>
                  <w:szCs w:val="20"/>
                  <w:lang w:val="en-AU"/>
                </w:rPr>
                <w:fldChar w:fldCharType="begin" w:fldLock="1"/>
              </w:r>
              <w:r w:rsidRPr="00717312">
                <w:rPr>
                  <w:rFonts w:ascii="Arial" w:hAnsi="Arial" w:cs="Arial"/>
                  <w:sz w:val="20"/>
                  <w:szCs w:val="20"/>
                  <w:lang w:val="en-AU"/>
                </w:rPr>
                <w:instrText xml:space="preserve">MERGEFIELD </w:instrText>
              </w:r>
              <w:r w:rsidRPr="00717312">
                <w:rPr>
                  <w:rFonts w:ascii="Arial" w:eastAsia="Times New Roman" w:hAnsi="Arial" w:cs="Arial"/>
                  <w:color w:val="000000"/>
                  <w:sz w:val="20"/>
                  <w:szCs w:val="20"/>
                </w:rPr>
                <w:instrText>Att.Alias</w:instrText>
              </w:r>
              <w:r w:rsidRPr="00717312">
                <w:rPr>
                  <w:rFonts w:ascii="Arial" w:hAnsi="Arial" w:cs="Arial"/>
                  <w:sz w:val="20"/>
                  <w:szCs w:val="20"/>
                  <w:lang w:val="en-AU"/>
                </w:rPr>
                <w:fldChar w:fldCharType="separate"/>
              </w:r>
              <w:r w:rsidRPr="00717312">
                <w:rPr>
                  <w:rFonts w:ascii="Arial" w:eastAsia="Times New Roman" w:hAnsi="Arial" w:cs="Arial"/>
                  <w:color w:val="000000"/>
                  <w:sz w:val="20"/>
                  <w:szCs w:val="20"/>
                </w:rPr>
                <w:t>verantwoordelijkeOrganisatie</w:t>
              </w:r>
              <w:r w:rsidRPr="00717312">
                <w:rPr>
                  <w:rFonts w:ascii="Arial" w:hAnsi="Arial" w:cs="Arial"/>
                  <w:sz w:val="20"/>
                  <w:szCs w:val="20"/>
                  <w:lang w:val="en-AU"/>
                </w:rPr>
                <w:fldChar w:fldCharType="end"/>
              </w:r>
            </w:ins>
          </w:p>
        </w:tc>
      </w:tr>
      <w:tr w:rsidR="00EB4B1D" w:rsidRPr="00717312" w14:paraId="2218CE40" w14:textId="77777777" w:rsidTr="004B6915">
        <w:trPr>
          <w:ins w:id="5672" w:author="Arjan Kloosterboer" w:date="2017-03-10T23:18:00Z"/>
        </w:trPr>
        <w:tc>
          <w:tcPr>
            <w:tcW w:w="3780" w:type="dxa"/>
            <w:tcBorders>
              <w:top w:val="nil"/>
              <w:left w:val="nil"/>
              <w:bottom w:val="nil"/>
              <w:right w:val="nil"/>
            </w:tcBorders>
          </w:tcPr>
          <w:p w14:paraId="0F64AD0E" w14:textId="77777777" w:rsidR="00EB4B1D" w:rsidRPr="00717312" w:rsidRDefault="00EB4B1D" w:rsidP="004B6915">
            <w:pPr>
              <w:autoSpaceDE w:val="0"/>
              <w:autoSpaceDN w:val="0"/>
              <w:adjustRightInd w:val="0"/>
              <w:spacing w:after="0" w:line="240" w:lineRule="auto"/>
              <w:rPr>
                <w:ins w:id="5673" w:author="Arjan Kloosterboer" w:date="2017-03-10T23:18:00Z"/>
                <w:rFonts w:ascii="Arial" w:eastAsia="Times New Roman" w:hAnsi="Arial" w:cs="Arial"/>
                <w:b/>
                <w:bCs/>
                <w:color w:val="000000"/>
                <w:sz w:val="20"/>
                <w:szCs w:val="20"/>
              </w:rPr>
            </w:pPr>
          </w:p>
        </w:tc>
        <w:tc>
          <w:tcPr>
            <w:tcW w:w="5580" w:type="dxa"/>
            <w:tcBorders>
              <w:top w:val="nil"/>
              <w:left w:val="nil"/>
              <w:bottom w:val="nil"/>
              <w:right w:val="nil"/>
            </w:tcBorders>
          </w:tcPr>
          <w:p w14:paraId="244FBD2B" w14:textId="77777777" w:rsidR="00EB4B1D" w:rsidRPr="00717312" w:rsidRDefault="00EB4B1D" w:rsidP="004B6915">
            <w:pPr>
              <w:autoSpaceDE w:val="0"/>
              <w:autoSpaceDN w:val="0"/>
              <w:adjustRightInd w:val="0"/>
              <w:spacing w:after="0" w:line="240" w:lineRule="auto"/>
              <w:rPr>
                <w:ins w:id="5674" w:author="Arjan Kloosterboer" w:date="2017-03-10T23:18:00Z"/>
                <w:rFonts w:ascii="Arial" w:eastAsia="Times New Roman" w:hAnsi="Arial" w:cs="Arial"/>
                <w:color w:val="000000"/>
                <w:sz w:val="20"/>
                <w:szCs w:val="20"/>
              </w:rPr>
            </w:pPr>
          </w:p>
        </w:tc>
      </w:tr>
      <w:tr w:rsidR="00EB4B1D" w:rsidRPr="00AE1A91" w14:paraId="72E06A7E" w14:textId="77777777" w:rsidTr="004B6915">
        <w:trPr>
          <w:ins w:id="5675" w:author="Arjan Kloosterboer" w:date="2017-03-10T23:18:00Z"/>
        </w:trPr>
        <w:tc>
          <w:tcPr>
            <w:tcW w:w="3780" w:type="dxa"/>
            <w:tcBorders>
              <w:top w:val="nil"/>
              <w:left w:val="nil"/>
              <w:bottom w:val="nil"/>
              <w:right w:val="nil"/>
            </w:tcBorders>
          </w:tcPr>
          <w:p w14:paraId="2CAD267F" w14:textId="77777777" w:rsidR="00EB4B1D" w:rsidRPr="00717312" w:rsidRDefault="00EB4B1D" w:rsidP="004B6915">
            <w:pPr>
              <w:autoSpaceDE w:val="0"/>
              <w:autoSpaceDN w:val="0"/>
              <w:adjustRightInd w:val="0"/>
              <w:spacing w:after="0" w:line="240" w:lineRule="auto"/>
              <w:rPr>
                <w:ins w:id="5676" w:author="Arjan Kloosterboer" w:date="2017-03-10T23:18:00Z"/>
                <w:rFonts w:ascii="Arial" w:eastAsia="Times New Roman" w:hAnsi="Arial" w:cs="Arial"/>
                <w:color w:val="000000"/>
                <w:sz w:val="20"/>
                <w:szCs w:val="20"/>
              </w:rPr>
            </w:pPr>
            <w:ins w:id="5677" w:author="Arjan Kloosterboer" w:date="2017-03-10T23:18:00Z">
              <w:r w:rsidRPr="0071731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09AAA74A" w14:textId="05207341" w:rsidR="00EB4B1D" w:rsidRPr="00DD0F4F" w:rsidRDefault="00EB4B1D" w:rsidP="004B6915">
            <w:pPr>
              <w:autoSpaceDE w:val="0"/>
              <w:autoSpaceDN w:val="0"/>
              <w:adjustRightInd w:val="0"/>
              <w:spacing w:after="0" w:line="240" w:lineRule="auto"/>
              <w:rPr>
                <w:ins w:id="5678" w:author="Arjan Kloosterboer" w:date="2017-03-10T23:18:00Z"/>
                <w:rFonts w:ascii="Arial" w:hAnsi="Arial" w:cs="Arial"/>
                <w:sz w:val="20"/>
                <w:szCs w:val="20"/>
                <w:lang w:val="nl-NL"/>
              </w:rPr>
            </w:pPr>
            <w:ins w:id="5679" w:author="Arjan Kloosterboer" w:date="2017-03-10T23:18:00Z">
              <w:r w:rsidRPr="00717312">
                <w:rPr>
                  <w:rFonts w:ascii="Arial" w:hAnsi="Arial" w:cs="Arial"/>
                  <w:sz w:val="20"/>
                  <w:szCs w:val="20"/>
                  <w:lang w:val="en-AU"/>
                </w:rPr>
                <w:fldChar w:fldCharType="begin" w:fldLock="1"/>
              </w:r>
              <w:r w:rsidRPr="00DD0F4F">
                <w:rPr>
                  <w:rFonts w:ascii="Arial" w:hAnsi="Arial" w:cs="Arial"/>
                  <w:sz w:val="20"/>
                  <w:szCs w:val="20"/>
                  <w:lang w:val="nl-NL"/>
                </w:rPr>
                <w:instrText xml:space="preserve">MERGEFIELD </w:instrText>
              </w:r>
              <w:r w:rsidRPr="00DD0F4F">
                <w:rPr>
                  <w:rFonts w:ascii="Arial" w:eastAsia="Times New Roman" w:hAnsi="Arial" w:cs="Arial"/>
                  <w:color w:val="000000"/>
                  <w:sz w:val="20"/>
                  <w:szCs w:val="20"/>
                  <w:lang w:val="nl-NL"/>
                </w:rPr>
                <w:instrText>Att.Notes</w:instrText>
              </w:r>
              <w:r w:rsidRPr="00717312">
                <w:rPr>
                  <w:rFonts w:ascii="Arial" w:hAnsi="Arial" w:cs="Arial"/>
                  <w:sz w:val="20"/>
                  <w:szCs w:val="20"/>
                  <w:lang w:val="en-AU"/>
                </w:rPr>
                <w:fldChar w:fldCharType="separate"/>
              </w:r>
              <w:r w:rsidRPr="00DD0F4F">
                <w:rPr>
                  <w:rFonts w:ascii="Arial" w:eastAsia="Times New Roman" w:hAnsi="Arial" w:cs="Arial"/>
                  <w:color w:val="000000"/>
                  <w:sz w:val="20"/>
                  <w:szCs w:val="20"/>
                  <w:lang w:val="nl-NL"/>
                </w:rPr>
                <w:t xml:space="preserve">Het RSIN van de Niet-natuurlijk persoon zijnde de organisatie die </w:t>
              </w:r>
            </w:ins>
            <w:ins w:id="5680" w:author="Arjan Kloosterboer" w:date="2017-03-10T23:20:00Z">
              <w:r>
                <w:rPr>
                  <w:rFonts w:ascii="Arial" w:eastAsia="Times New Roman" w:hAnsi="Arial" w:cs="Arial"/>
                  <w:color w:val="000000"/>
                  <w:sz w:val="20"/>
                  <w:szCs w:val="20"/>
                  <w:lang w:val="nl-NL"/>
                </w:rPr>
                <w:t>verantwoordelijk is voor het klantcontact</w:t>
              </w:r>
            </w:ins>
            <w:ins w:id="5681" w:author="Arjan Kloosterboer" w:date="2017-03-10T23:18:00Z">
              <w:r w:rsidRPr="00DD0F4F">
                <w:rPr>
                  <w:rFonts w:ascii="Arial" w:eastAsia="Times New Roman" w:hAnsi="Arial" w:cs="Arial"/>
                  <w:color w:val="000000"/>
                  <w:sz w:val="20"/>
                  <w:szCs w:val="20"/>
                  <w:lang w:val="nl-NL"/>
                </w:rPr>
                <w:t>.</w:t>
              </w:r>
              <w:r w:rsidRPr="00717312">
                <w:rPr>
                  <w:rFonts w:ascii="Arial" w:hAnsi="Arial" w:cs="Arial"/>
                  <w:sz w:val="20"/>
                  <w:szCs w:val="20"/>
                  <w:lang w:val="en-AU"/>
                </w:rPr>
                <w:fldChar w:fldCharType="end"/>
              </w:r>
            </w:ins>
          </w:p>
        </w:tc>
      </w:tr>
      <w:tr w:rsidR="00EB4B1D" w:rsidRPr="00AE1A91" w14:paraId="1CDCD8DE" w14:textId="77777777" w:rsidTr="004B6915">
        <w:trPr>
          <w:trHeight w:val="230"/>
          <w:ins w:id="5682" w:author="Arjan Kloosterboer" w:date="2017-03-10T23:18:00Z"/>
        </w:trPr>
        <w:tc>
          <w:tcPr>
            <w:tcW w:w="3780" w:type="dxa"/>
            <w:tcBorders>
              <w:top w:val="nil"/>
              <w:left w:val="nil"/>
              <w:bottom w:val="nil"/>
              <w:right w:val="nil"/>
            </w:tcBorders>
          </w:tcPr>
          <w:p w14:paraId="26624ED9" w14:textId="77777777" w:rsidR="00EB4B1D" w:rsidRPr="00DD0F4F" w:rsidRDefault="00EB4B1D" w:rsidP="004B6915">
            <w:pPr>
              <w:autoSpaceDE w:val="0"/>
              <w:autoSpaceDN w:val="0"/>
              <w:adjustRightInd w:val="0"/>
              <w:spacing w:after="0" w:line="240" w:lineRule="auto"/>
              <w:rPr>
                <w:ins w:id="5683" w:author="Arjan Kloosterboer" w:date="2017-03-10T23:18: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2477A40A" w14:textId="77777777" w:rsidR="00EB4B1D" w:rsidRPr="00DD0F4F" w:rsidRDefault="00EB4B1D" w:rsidP="004B6915">
            <w:pPr>
              <w:autoSpaceDE w:val="0"/>
              <w:autoSpaceDN w:val="0"/>
              <w:adjustRightInd w:val="0"/>
              <w:spacing w:after="0" w:line="240" w:lineRule="auto"/>
              <w:rPr>
                <w:ins w:id="5684" w:author="Arjan Kloosterboer" w:date="2017-03-10T23:18:00Z"/>
                <w:rFonts w:ascii="Arial" w:eastAsia="Times New Roman" w:hAnsi="Arial" w:cs="Arial"/>
                <w:color w:val="000000"/>
                <w:sz w:val="20"/>
                <w:szCs w:val="20"/>
                <w:lang w:val="nl-NL"/>
              </w:rPr>
            </w:pPr>
          </w:p>
        </w:tc>
      </w:tr>
      <w:tr w:rsidR="00EB4B1D" w:rsidRPr="00717312" w14:paraId="5BC53F34" w14:textId="77777777" w:rsidTr="004B6915">
        <w:trPr>
          <w:trHeight w:val="230"/>
          <w:ins w:id="5685" w:author="Arjan Kloosterboer" w:date="2017-03-10T23:18:00Z"/>
        </w:trPr>
        <w:tc>
          <w:tcPr>
            <w:tcW w:w="3780" w:type="dxa"/>
            <w:tcBorders>
              <w:top w:val="nil"/>
              <w:left w:val="nil"/>
              <w:bottom w:val="nil"/>
              <w:right w:val="nil"/>
            </w:tcBorders>
          </w:tcPr>
          <w:p w14:paraId="5F789031" w14:textId="77777777" w:rsidR="00EB4B1D" w:rsidRPr="00717312" w:rsidRDefault="00EB4B1D" w:rsidP="004B6915">
            <w:pPr>
              <w:autoSpaceDE w:val="0"/>
              <w:autoSpaceDN w:val="0"/>
              <w:adjustRightInd w:val="0"/>
              <w:spacing w:after="0" w:line="240" w:lineRule="auto"/>
              <w:rPr>
                <w:ins w:id="5686" w:author="Arjan Kloosterboer" w:date="2017-03-10T23:18:00Z"/>
                <w:rFonts w:ascii="Arial" w:eastAsia="Times New Roman" w:hAnsi="Arial" w:cs="Arial"/>
                <w:color w:val="000000"/>
                <w:sz w:val="20"/>
                <w:szCs w:val="20"/>
              </w:rPr>
            </w:pPr>
            <w:ins w:id="5687" w:author="Arjan Kloosterboer" w:date="2017-03-10T23:18:00Z">
              <w:r w:rsidRPr="0071731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2F4095F2" w14:textId="77777777" w:rsidR="00EB4B1D" w:rsidRPr="00717312" w:rsidRDefault="00EB4B1D" w:rsidP="004B6915">
            <w:pPr>
              <w:autoSpaceDE w:val="0"/>
              <w:autoSpaceDN w:val="0"/>
              <w:adjustRightInd w:val="0"/>
              <w:spacing w:after="0" w:line="240" w:lineRule="auto"/>
              <w:rPr>
                <w:ins w:id="5688" w:author="Arjan Kloosterboer" w:date="2017-03-10T23:18:00Z"/>
                <w:rFonts w:ascii="Arial" w:eastAsia="Times New Roman" w:hAnsi="Arial" w:cs="Arial"/>
                <w:color w:val="000000"/>
                <w:sz w:val="20"/>
                <w:szCs w:val="20"/>
              </w:rPr>
            </w:pPr>
            <w:ins w:id="5689" w:author="Arjan Kloosterboer" w:date="2017-03-10T23:18:00Z">
              <w:r w:rsidRPr="00717312">
                <w:rPr>
                  <w:rFonts w:ascii="Arial" w:eastAsia="Times New Roman" w:hAnsi="Arial" w:cs="Arial"/>
                  <w:color w:val="000000"/>
                  <w:sz w:val="20"/>
                  <w:szCs w:val="20"/>
                </w:rPr>
                <w:t xml:space="preserve">KING </w:t>
              </w:r>
            </w:ins>
          </w:p>
        </w:tc>
      </w:tr>
      <w:tr w:rsidR="00EB4B1D" w:rsidRPr="00717312" w14:paraId="12EB1E97" w14:textId="77777777" w:rsidTr="004B6915">
        <w:trPr>
          <w:ins w:id="5690" w:author="Arjan Kloosterboer" w:date="2017-03-10T23:18:00Z"/>
        </w:trPr>
        <w:tc>
          <w:tcPr>
            <w:tcW w:w="3780" w:type="dxa"/>
            <w:tcBorders>
              <w:top w:val="nil"/>
              <w:left w:val="nil"/>
              <w:bottom w:val="nil"/>
              <w:right w:val="nil"/>
            </w:tcBorders>
          </w:tcPr>
          <w:p w14:paraId="39168303" w14:textId="77777777" w:rsidR="00EB4B1D" w:rsidRPr="00717312" w:rsidRDefault="00EB4B1D" w:rsidP="004B6915">
            <w:pPr>
              <w:autoSpaceDE w:val="0"/>
              <w:autoSpaceDN w:val="0"/>
              <w:adjustRightInd w:val="0"/>
              <w:spacing w:after="0" w:line="240" w:lineRule="auto"/>
              <w:rPr>
                <w:ins w:id="5691" w:author="Arjan Kloosterboer" w:date="2017-03-10T23:18:00Z"/>
                <w:rFonts w:ascii="Arial" w:eastAsia="Times New Roman" w:hAnsi="Arial" w:cs="Arial"/>
                <w:b/>
                <w:bCs/>
                <w:color w:val="000000"/>
                <w:sz w:val="20"/>
                <w:szCs w:val="20"/>
              </w:rPr>
            </w:pPr>
          </w:p>
        </w:tc>
        <w:tc>
          <w:tcPr>
            <w:tcW w:w="5580" w:type="dxa"/>
            <w:tcBorders>
              <w:top w:val="nil"/>
              <w:left w:val="nil"/>
              <w:bottom w:val="nil"/>
              <w:right w:val="nil"/>
            </w:tcBorders>
          </w:tcPr>
          <w:p w14:paraId="2FACCAC1" w14:textId="77777777" w:rsidR="00EB4B1D" w:rsidRPr="00717312" w:rsidRDefault="00EB4B1D" w:rsidP="004B6915">
            <w:pPr>
              <w:autoSpaceDE w:val="0"/>
              <w:autoSpaceDN w:val="0"/>
              <w:adjustRightInd w:val="0"/>
              <w:spacing w:after="0" w:line="240" w:lineRule="auto"/>
              <w:rPr>
                <w:ins w:id="5692" w:author="Arjan Kloosterboer" w:date="2017-03-10T23:18:00Z"/>
                <w:rFonts w:ascii="Arial" w:eastAsia="Times New Roman" w:hAnsi="Arial" w:cs="Arial"/>
                <w:color w:val="000000"/>
                <w:sz w:val="20"/>
                <w:szCs w:val="20"/>
              </w:rPr>
            </w:pPr>
          </w:p>
        </w:tc>
      </w:tr>
      <w:tr w:rsidR="00EB4B1D" w:rsidRPr="00717312" w14:paraId="2DD47A05" w14:textId="77777777" w:rsidTr="004B6915">
        <w:trPr>
          <w:ins w:id="5693" w:author="Arjan Kloosterboer" w:date="2017-03-10T23:18:00Z"/>
        </w:trPr>
        <w:tc>
          <w:tcPr>
            <w:tcW w:w="3780" w:type="dxa"/>
            <w:tcBorders>
              <w:top w:val="nil"/>
              <w:left w:val="nil"/>
              <w:bottom w:val="nil"/>
              <w:right w:val="nil"/>
            </w:tcBorders>
          </w:tcPr>
          <w:p w14:paraId="61013D7A" w14:textId="77777777" w:rsidR="00EB4B1D" w:rsidRPr="00717312" w:rsidRDefault="00EB4B1D" w:rsidP="004B6915">
            <w:pPr>
              <w:autoSpaceDE w:val="0"/>
              <w:autoSpaceDN w:val="0"/>
              <w:adjustRightInd w:val="0"/>
              <w:spacing w:after="0" w:line="240" w:lineRule="auto"/>
              <w:rPr>
                <w:ins w:id="5694" w:author="Arjan Kloosterboer" w:date="2017-03-10T23:18:00Z"/>
                <w:rFonts w:ascii="Arial" w:eastAsia="Times New Roman" w:hAnsi="Arial" w:cs="Arial"/>
                <w:color w:val="000000"/>
                <w:sz w:val="20"/>
                <w:szCs w:val="20"/>
              </w:rPr>
            </w:pPr>
            <w:ins w:id="5695" w:author="Arjan Kloosterboer" w:date="2017-03-10T23:18:00Z">
              <w:r w:rsidRPr="0071731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07A05B1F" w14:textId="77777777" w:rsidR="00EB4B1D" w:rsidRPr="00717312" w:rsidRDefault="00EB4B1D" w:rsidP="004B6915">
            <w:pPr>
              <w:autoSpaceDE w:val="0"/>
              <w:autoSpaceDN w:val="0"/>
              <w:adjustRightInd w:val="0"/>
              <w:spacing w:after="0" w:line="240" w:lineRule="auto"/>
              <w:rPr>
                <w:ins w:id="5696" w:author="Arjan Kloosterboer" w:date="2017-03-10T23:18:00Z"/>
                <w:rFonts w:ascii="Arial" w:eastAsia="Times New Roman" w:hAnsi="Arial" w:cs="Arial"/>
                <w:color w:val="000000"/>
                <w:sz w:val="20"/>
                <w:szCs w:val="20"/>
              </w:rPr>
            </w:pPr>
            <w:ins w:id="5697" w:author="Arjan Kloosterboer" w:date="2017-03-10T23:18:00Z">
              <w:r>
                <w:rPr>
                  <w:rFonts w:ascii="Arial" w:eastAsia="Times New Roman" w:hAnsi="Arial" w:cs="Arial"/>
                  <w:color w:val="000000"/>
                  <w:sz w:val="20"/>
                  <w:szCs w:val="20"/>
                </w:rPr>
                <w:t>20-12-2016</w:t>
              </w:r>
            </w:ins>
          </w:p>
        </w:tc>
      </w:tr>
      <w:tr w:rsidR="00EB4B1D" w:rsidRPr="00717312" w14:paraId="2DE25BC5" w14:textId="77777777" w:rsidTr="004B6915">
        <w:trPr>
          <w:ins w:id="5698" w:author="Arjan Kloosterboer" w:date="2017-03-10T23:18:00Z"/>
        </w:trPr>
        <w:tc>
          <w:tcPr>
            <w:tcW w:w="3780" w:type="dxa"/>
            <w:tcBorders>
              <w:top w:val="nil"/>
              <w:left w:val="nil"/>
              <w:bottom w:val="nil"/>
              <w:right w:val="nil"/>
            </w:tcBorders>
          </w:tcPr>
          <w:p w14:paraId="4B59EFC7" w14:textId="77777777" w:rsidR="00EB4B1D" w:rsidRPr="00717312" w:rsidRDefault="00EB4B1D" w:rsidP="004B6915">
            <w:pPr>
              <w:autoSpaceDE w:val="0"/>
              <w:autoSpaceDN w:val="0"/>
              <w:adjustRightInd w:val="0"/>
              <w:spacing w:after="0" w:line="240" w:lineRule="auto"/>
              <w:rPr>
                <w:ins w:id="5699" w:author="Arjan Kloosterboer" w:date="2017-03-10T23:18:00Z"/>
                <w:rFonts w:ascii="Arial" w:eastAsia="Times New Roman" w:hAnsi="Arial" w:cs="Arial"/>
                <w:b/>
                <w:bCs/>
                <w:color w:val="000000"/>
                <w:sz w:val="20"/>
                <w:szCs w:val="20"/>
              </w:rPr>
            </w:pPr>
          </w:p>
        </w:tc>
        <w:tc>
          <w:tcPr>
            <w:tcW w:w="5580" w:type="dxa"/>
            <w:tcBorders>
              <w:top w:val="nil"/>
              <w:left w:val="nil"/>
              <w:bottom w:val="nil"/>
              <w:right w:val="nil"/>
            </w:tcBorders>
          </w:tcPr>
          <w:p w14:paraId="54507697" w14:textId="77777777" w:rsidR="00EB4B1D" w:rsidRPr="00717312" w:rsidRDefault="00EB4B1D" w:rsidP="004B6915">
            <w:pPr>
              <w:autoSpaceDE w:val="0"/>
              <w:autoSpaceDN w:val="0"/>
              <w:adjustRightInd w:val="0"/>
              <w:spacing w:after="0" w:line="240" w:lineRule="auto"/>
              <w:rPr>
                <w:ins w:id="5700" w:author="Arjan Kloosterboer" w:date="2017-03-10T23:18:00Z"/>
                <w:rFonts w:ascii="Arial" w:eastAsia="Times New Roman" w:hAnsi="Arial" w:cs="Arial"/>
                <w:color w:val="000000"/>
                <w:sz w:val="20"/>
                <w:szCs w:val="20"/>
              </w:rPr>
            </w:pPr>
          </w:p>
        </w:tc>
      </w:tr>
      <w:tr w:rsidR="00EB4B1D" w:rsidRPr="00AE1A91" w14:paraId="56D0D425" w14:textId="77777777" w:rsidTr="004B6915">
        <w:trPr>
          <w:ins w:id="5701" w:author="Arjan Kloosterboer" w:date="2017-03-10T23:18:00Z"/>
        </w:trPr>
        <w:tc>
          <w:tcPr>
            <w:tcW w:w="3780" w:type="dxa"/>
            <w:tcBorders>
              <w:top w:val="nil"/>
              <w:left w:val="nil"/>
              <w:bottom w:val="nil"/>
              <w:right w:val="nil"/>
            </w:tcBorders>
          </w:tcPr>
          <w:p w14:paraId="5FE75108" w14:textId="77777777" w:rsidR="00EB4B1D" w:rsidRPr="00717312" w:rsidRDefault="00EB4B1D" w:rsidP="004B6915">
            <w:pPr>
              <w:autoSpaceDE w:val="0"/>
              <w:autoSpaceDN w:val="0"/>
              <w:adjustRightInd w:val="0"/>
              <w:spacing w:after="0" w:line="240" w:lineRule="auto"/>
              <w:rPr>
                <w:ins w:id="5702" w:author="Arjan Kloosterboer" w:date="2017-03-10T23:18:00Z"/>
                <w:rFonts w:ascii="Arial" w:eastAsia="Times New Roman" w:hAnsi="Arial" w:cs="Arial"/>
                <w:color w:val="000000"/>
                <w:sz w:val="20"/>
                <w:szCs w:val="20"/>
              </w:rPr>
            </w:pPr>
            <w:ins w:id="5703" w:author="Arjan Kloosterboer" w:date="2017-03-10T23:18:00Z">
              <w:r w:rsidRPr="0071731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4B7C4C0F" w14:textId="77777777" w:rsidR="00EB4B1D" w:rsidRPr="00EB4B1D" w:rsidRDefault="00EB4B1D" w:rsidP="00EB4B1D">
            <w:pPr>
              <w:autoSpaceDE w:val="0"/>
              <w:autoSpaceDN w:val="0"/>
              <w:adjustRightInd w:val="0"/>
              <w:spacing w:after="0" w:line="240" w:lineRule="auto"/>
              <w:rPr>
                <w:ins w:id="5704" w:author="Arjan Kloosterboer" w:date="2017-03-10T23:21:00Z"/>
                <w:rFonts w:ascii="Arial" w:eastAsia="Times New Roman" w:hAnsi="Arial" w:cs="Arial"/>
                <w:color w:val="000000"/>
                <w:sz w:val="20"/>
                <w:szCs w:val="20"/>
                <w:lang w:val="nl-NL"/>
              </w:rPr>
            </w:pPr>
            <w:ins w:id="5705" w:author="Arjan Kloosterboer" w:date="2017-03-10T23:21:00Z">
              <w:r w:rsidRPr="00EB4B1D">
                <w:rPr>
                  <w:rFonts w:ascii="Arial" w:eastAsia="Times New Roman" w:hAnsi="Arial" w:cs="Arial"/>
                  <w:color w:val="000000"/>
                  <w:sz w:val="20"/>
                  <w:szCs w:val="20"/>
                  <w:lang w:val="nl-NL"/>
                </w:rPr>
                <w:t xml:space="preserve">Het betreft het RSIN (Rechtspersonen en Samenwerkingsverbanden InformatieNummer) zoals dat door de KvK in het NHR aan elk rechtspersoon en samenwerkingsverband is toegekend. Dit identificeert uniek de organisatie, zijnde een rechtspersoon of samenwerkingsverband, die verantwoordelijk is voor de behandeling van een klantcontact. Dit zal veelal dezelfde organisatie zijn als vastgelegd bij de zaak in Bronorganisatie of Verantwoordelijke organisatie. Er zal pas sprake kunnen zijn van een andere organisatie als in ketensamenwerking de verantwoordelijkheid voor de zaak twee of meer keer is overgegaan naar een andere organisatie. </w:t>
              </w:r>
            </w:ins>
          </w:p>
          <w:p w14:paraId="0AD2DF65" w14:textId="7A7EC22C" w:rsidR="00EB4B1D" w:rsidRPr="00DD0F4F" w:rsidRDefault="00EB4B1D" w:rsidP="00EB4B1D">
            <w:pPr>
              <w:autoSpaceDE w:val="0"/>
              <w:autoSpaceDN w:val="0"/>
              <w:adjustRightInd w:val="0"/>
              <w:spacing w:after="0" w:line="240" w:lineRule="auto"/>
              <w:rPr>
                <w:ins w:id="5706" w:author="Arjan Kloosterboer" w:date="2017-03-10T23:18:00Z"/>
                <w:rFonts w:ascii="Arial" w:eastAsia="Times New Roman" w:hAnsi="Arial" w:cs="Arial"/>
                <w:color w:val="000000"/>
                <w:sz w:val="20"/>
                <w:szCs w:val="20"/>
                <w:lang w:val="nl-NL"/>
              </w:rPr>
            </w:pPr>
            <w:ins w:id="5707" w:author="Arjan Kloosterboer" w:date="2017-03-10T23:21:00Z">
              <w:r w:rsidRPr="00EB4B1D">
                <w:rPr>
                  <w:rFonts w:ascii="Arial" w:eastAsia="Times New Roman" w:hAnsi="Arial" w:cs="Arial"/>
                  <w:color w:val="000000"/>
                  <w:sz w:val="20"/>
                  <w:szCs w:val="20"/>
                  <w:lang w:val="nl-NL"/>
                </w:rPr>
                <w:t>Het RSIN staat in het Handelsregister (NHR) en op het daaraan te ontlenen uittreksel.</w:t>
              </w:r>
            </w:ins>
          </w:p>
        </w:tc>
      </w:tr>
      <w:tr w:rsidR="00EB4B1D" w:rsidRPr="00AE1A91" w14:paraId="576313DB" w14:textId="77777777" w:rsidTr="004B6915">
        <w:trPr>
          <w:ins w:id="5708" w:author="Arjan Kloosterboer" w:date="2017-03-10T23:18:00Z"/>
        </w:trPr>
        <w:tc>
          <w:tcPr>
            <w:tcW w:w="3780" w:type="dxa"/>
            <w:tcBorders>
              <w:top w:val="nil"/>
              <w:left w:val="nil"/>
              <w:bottom w:val="nil"/>
              <w:right w:val="nil"/>
            </w:tcBorders>
          </w:tcPr>
          <w:p w14:paraId="246780F6" w14:textId="77777777" w:rsidR="00EB4B1D" w:rsidRPr="00DD0F4F" w:rsidRDefault="00EB4B1D" w:rsidP="004B6915">
            <w:pPr>
              <w:autoSpaceDE w:val="0"/>
              <w:autoSpaceDN w:val="0"/>
              <w:adjustRightInd w:val="0"/>
              <w:spacing w:after="0" w:line="240" w:lineRule="auto"/>
              <w:rPr>
                <w:ins w:id="5709" w:author="Arjan Kloosterboer" w:date="2017-03-10T23:18: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31CB17F6" w14:textId="77777777" w:rsidR="00EB4B1D" w:rsidRPr="00DD0F4F" w:rsidRDefault="00EB4B1D" w:rsidP="004B6915">
            <w:pPr>
              <w:autoSpaceDE w:val="0"/>
              <w:autoSpaceDN w:val="0"/>
              <w:adjustRightInd w:val="0"/>
              <w:spacing w:after="0" w:line="240" w:lineRule="auto"/>
              <w:rPr>
                <w:ins w:id="5710" w:author="Arjan Kloosterboer" w:date="2017-03-10T23:18:00Z"/>
                <w:rFonts w:ascii="Arial" w:eastAsia="Times New Roman" w:hAnsi="Arial" w:cs="Arial"/>
                <w:color w:val="000000"/>
                <w:sz w:val="20"/>
                <w:szCs w:val="20"/>
                <w:lang w:val="nl-NL"/>
              </w:rPr>
            </w:pPr>
          </w:p>
        </w:tc>
      </w:tr>
      <w:tr w:rsidR="00EB4B1D" w:rsidRPr="00717312" w14:paraId="3793E319" w14:textId="77777777" w:rsidTr="004B6915">
        <w:trPr>
          <w:ins w:id="5711" w:author="Arjan Kloosterboer" w:date="2017-03-10T23:18:00Z"/>
        </w:trPr>
        <w:tc>
          <w:tcPr>
            <w:tcW w:w="3780" w:type="dxa"/>
            <w:tcBorders>
              <w:top w:val="nil"/>
              <w:left w:val="nil"/>
              <w:bottom w:val="nil"/>
              <w:right w:val="nil"/>
            </w:tcBorders>
          </w:tcPr>
          <w:p w14:paraId="0EFD8A15" w14:textId="77777777" w:rsidR="00EB4B1D" w:rsidRPr="00717312" w:rsidRDefault="00EB4B1D" w:rsidP="004B6915">
            <w:pPr>
              <w:autoSpaceDE w:val="0"/>
              <w:autoSpaceDN w:val="0"/>
              <w:adjustRightInd w:val="0"/>
              <w:spacing w:after="0" w:line="240" w:lineRule="auto"/>
              <w:rPr>
                <w:ins w:id="5712" w:author="Arjan Kloosterboer" w:date="2017-03-10T23:18:00Z"/>
                <w:rFonts w:ascii="Arial" w:eastAsia="Times New Roman" w:hAnsi="Arial" w:cs="Arial"/>
                <w:color w:val="000000"/>
                <w:sz w:val="20"/>
                <w:szCs w:val="20"/>
              </w:rPr>
            </w:pPr>
            <w:ins w:id="5713" w:author="Arjan Kloosterboer" w:date="2017-03-10T23:18:00Z">
              <w:r w:rsidRPr="0071731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2FA71315" w14:textId="77777777" w:rsidR="00EB4B1D" w:rsidRPr="00717312" w:rsidRDefault="00EB4B1D" w:rsidP="004B6915">
            <w:pPr>
              <w:autoSpaceDE w:val="0"/>
              <w:autoSpaceDN w:val="0"/>
              <w:adjustRightInd w:val="0"/>
              <w:spacing w:after="0" w:line="240" w:lineRule="auto"/>
              <w:rPr>
                <w:ins w:id="5714" w:author="Arjan Kloosterboer" w:date="2017-03-10T23:18:00Z"/>
                <w:rFonts w:ascii="Arial" w:hAnsi="Arial" w:cs="Arial"/>
                <w:sz w:val="20"/>
                <w:szCs w:val="20"/>
                <w:lang w:val="en-AU"/>
              </w:rPr>
            </w:pPr>
            <w:ins w:id="5715" w:author="Arjan Kloosterboer" w:date="2017-03-10T23:18:00Z">
              <w:r w:rsidRPr="00717312">
                <w:rPr>
                  <w:rFonts w:ascii="Arial" w:hAnsi="Arial" w:cs="Arial"/>
                  <w:sz w:val="20"/>
                  <w:szCs w:val="20"/>
                  <w:lang w:val="en-AU"/>
                </w:rPr>
                <w:fldChar w:fldCharType="begin" w:fldLock="1"/>
              </w:r>
              <w:r w:rsidRPr="00717312">
                <w:rPr>
                  <w:rFonts w:ascii="Arial" w:hAnsi="Arial" w:cs="Arial"/>
                  <w:sz w:val="20"/>
                  <w:szCs w:val="20"/>
                  <w:lang w:val="en-AU"/>
                </w:rPr>
                <w:instrText xml:space="preserve">MERGEFIELD </w:instrText>
              </w:r>
              <w:r w:rsidRPr="00717312">
                <w:rPr>
                  <w:rFonts w:ascii="Arial" w:eastAsia="Times New Roman" w:hAnsi="Arial" w:cs="Arial"/>
                  <w:color w:val="000000"/>
                  <w:sz w:val="20"/>
                  <w:szCs w:val="20"/>
                </w:rPr>
                <w:instrText>Att.Type</w:instrText>
              </w:r>
              <w:r w:rsidRPr="00717312">
                <w:rPr>
                  <w:rFonts w:ascii="Arial" w:hAnsi="Arial" w:cs="Arial"/>
                  <w:sz w:val="20"/>
                  <w:szCs w:val="20"/>
                  <w:lang w:val="en-AU"/>
                </w:rPr>
                <w:fldChar w:fldCharType="separate"/>
              </w:r>
              <w:r w:rsidRPr="00717312">
                <w:rPr>
                  <w:rFonts w:ascii="Arial" w:eastAsia="Times New Roman" w:hAnsi="Arial" w:cs="Arial"/>
                  <w:color w:val="000000"/>
                  <w:sz w:val="20"/>
                  <w:szCs w:val="20"/>
                </w:rPr>
                <w:t>N9</w:t>
              </w:r>
              <w:r w:rsidRPr="00717312">
                <w:rPr>
                  <w:rFonts w:ascii="Arial" w:hAnsi="Arial" w:cs="Arial"/>
                  <w:sz w:val="20"/>
                  <w:szCs w:val="20"/>
                  <w:lang w:val="en-AU"/>
                </w:rPr>
                <w:fldChar w:fldCharType="end"/>
              </w:r>
            </w:ins>
          </w:p>
        </w:tc>
      </w:tr>
      <w:tr w:rsidR="00EB4B1D" w:rsidRPr="00717312" w14:paraId="789C62D1" w14:textId="77777777" w:rsidTr="004B6915">
        <w:trPr>
          <w:trHeight w:val="230"/>
          <w:ins w:id="5716" w:author="Arjan Kloosterboer" w:date="2017-03-10T23:18:00Z"/>
        </w:trPr>
        <w:tc>
          <w:tcPr>
            <w:tcW w:w="3780" w:type="dxa"/>
            <w:tcBorders>
              <w:top w:val="nil"/>
              <w:left w:val="nil"/>
              <w:bottom w:val="nil"/>
              <w:right w:val="nil"/>
            </w:tcBorders>
          </w:tcPr>
          <w:p w14:paraId="3F7C0116" w14:textId="77777777" w:rsidR="00EB4B1D" w:rsidRPr="00717312" w:rsidRDefault="00EB4B1D" w:rsidP="004B6915">
            <w:pPr>
              <w:autoSpaceDE w:val="0"/>
              <w:autoSpaceDN w:val="0"/>
              <w:adjustRightInd w:val="0"/>
              <w:spacing w:after="0" w:line="240" w:lineRule="auto"/>
              <w:rPr>
                <w:ins w:id="5717" w:author="Arjan Kloosterboer" w:date="2017-03-10T23:18:00Z"/>
                <w:rFonts w:ascii="Arial" w:eastAsia="Times New Roman" w:hAnsi="Arial" w:cs="Arial"/>
                <w:b/>
                <w:bCs/>
                <w:color w:val="000000"/>
                <w:sz w:val="20"/>
                <w:szCs w:val="20"/>
              </w:rPr>
            </w:pPr>
          </w:p>
        </w:tc>
        <w:tc>
          <w:tcPr>
            <w:tcW w:w="5580" w:type="dxa"/>
            <w:tcBorders>
              <w:top w:val="nil"/>
              <w:left w:val="nil"/>
              <w:bottom w:val="nil"/>
              <w:right w:val="nil"/>
            </w:tcBorders>
          </w:tcPr>
          <w:p w14:paraId="13427C04" w14:textId="77777777" w:rsidR="00EB4B1D" w:rsidRPr="00717312" w:rsidRDefault="00EB4B1D" w:rsidP="004B6915">
            <w:pPr>
              <w:autoSpaceDE w:val="0"/>
              <w:autoSpaceDN w:val="0"/>
              <w:adjustRightInd w:val="0"/>
              <w:spacing w:after="0" w:line="240" w:lineRule="auto"/>
              <w:rPr>
                <w:ins w:id="5718" w:author="Arjan Kloosterboer" w:date="2017-03-10T23:18:00Z"/>
                <w:rFonts w:ascii="Arial" w:eastAsia="Times New Roman" w:hAnsi="Arial" w:cs="Arial"/>
                <w:color w:val="000000"/>
                <w:sz w:val="20"/>
                <w:szCs w:val="20"/>
              </w:rPr>
            </w:pPr>
          </w:p>
        </w:tc>
      </w:tr>
      <w:tr w:rsidR="00EB4B1D" w:rsidRPr="00AE1A91" w14:paraId="7E3E02C0" w14:textId="77777777" w:rsidTr="004B6915">
        <w:trPr>
          <w:trHeight w:val="230"/>
          <w:ins w:id="5719" w:author="Arjan Kloosterboer" w:date="2017-03-10T23:18:00Z"/>
        </w:trPr>
        <w:tc>
          <w:tcPr>
            <w:tcW w:w="3780" w:type="dxa"/>
            <w:tcBorders>
              <w:top w:val="nil"/>
              <w:left w:val="nil"/>
              <w:bottom w:val="nil"/>
              <w:right w:val="nil"/>
            </w:tcBorders>
          </w:tcPr>
          <w:p w14:paraId="2287E310" w14:textId="77777777" w:rsidR="00EB4B1D" w:rsidRPr="00717312" w:rsidRDefault="00EB4B1D" w:rsidP="004B6915">
            <w:pPr>
              <w:autoSpaceDE w:val="0"/>
              <w:autoSpaceDN w:val="0"/>
              <w:adjustRightInd w:val="0"/>
              <w:spacing w:after="0" w:line="240" w:lineRule="auto"/>
              <w:rPr>
                <w:ins w:id="5720" w:author="Arjan Kloosterboer" w:date="2017-03-10T23:18:00Z"/>
                <w:rFonts w:ascii="Arial" w:eastAsia="Times New Roman" w:hAnsi="Arial" w:cs="Arial"/>
                <w:color w:val="000000"/>
                <w:sz w:val="20"/>
                <w:szCs w:val="20"/>
              </w:rPr>
            </w:pPr>
            <w:ins w:id="5721" w:author="Arjan Kloosterboer" w:date="2017-03-10T23:18:00Z">
              <w:r w:rsidRPr="00717312">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521EAF75" w14:textId="77777777" w:rsidR="00EB4B1D" w:rsidRPr="00DD0F4F" w:rsidRDefault="00EB4B1D" w:rsidP="004B6915">
            <w:pPr>
              <w:autoSpaceDE w:val="0"/>
              <w:autoSpaceDN w:val="0"/>
              <w:adjustRightInd w:val="0"/>
              <w:spacing w:after="0" w:line="240" w:lineRule="auto"/>
              <w:rPr>
                <w:ins w:id="5722" w:author="Arjan Kloosterboer" w:date="2017-03-10T23:18:00Z"/>
                <w:rFonts w:ascii="Arial" w:eastAsia="Times New Roman" w:hAnsi="Arial" w:cs="Arial"/>
                <w:color w:val="000000"/>
                <w:sz w:val="20"/>
                <w:szCs w:val="20"/>
                <w:lang w:val="nl-NL"/>
              </w:rPr>
            </w:pPr>
            <w:ins w:id="5723" w:author="Arjan Kloosterboer" w:date="2017-03-10T23:18:00Z">
              <w:r w:rsidRPr="00DD0F4F">
                <w:rPr>
                  <w:rFonts w:ascii="Arial" w:eastAsia="Times New Roman" w:hAnsi="Arial" w:cs="Arial"/>
                  <w:color w:val="000000"/>
                  <w:sz w:val="20"/>
                  <w:szCs w:val="20"/>
                  <w:lang w:val="nl-NL"/>
                </w:rPr>
                <w:t>De in het NHR voorkomende unieke identificaties van rechtspersonen en samenwerkingsverbanden.</w:t>
              </w:r>
            </w:ins>
          </w:p>
        </w:tc>
      </w:tr>
      <w:tr w:rsidR="00EB4B1D" w:rsidRPr="00AE1A91" w14:paraId="5AF6BA7C" w14:textId="77777777" w:rsidTr="004B6915">
        <w:trPr>
          <w:trHeight w:val="215"/>
          <w:ins w:id="5724" w:author="Arjan Kloosterboer" w:date="2017-03-10T23:18:00Z"/>
        </w:trPr>
        <w:tc>
          <w:tcPr>
            <w:tcW w:w="3780" w:type="dxa"/>
            <w:tcBorders>
              <w:top w:val="nil"/>
              <w:left w:val="nil"/>
              <w:bottom w:val="nil"/>
              <w:right w:val="nil"/>
            </w:tcBorders>
          </w:tcPr>
          <w:p w14:paraId="2BFC8B7E" w14:textId="77777777" w:rsidR="00EB4B1D" w:rsidRPr="00DD0F4F" w:rsidRDefault="00EB4B1D" w:rsidP="004B6915">
            <w:pPr>
              <w:autoSpaceDE w:val="0"/>
              <w:autoSpaceDN w:val="0"/>
              <w:adjustRightInd w:val="0"/>
              <w:spacing w:after="0" w:line="240" w:lineRule="auto"/>
              <w:rPr>
                <w:ins w:id="5725" w:author="Arjan Kloosterboer" w:date="2017-03-10T23:18: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12803179" w14:textId="77777777" w:rsidR="00EB4B1D" w:rsidRPr="00DD0F4F" w:rsidRDefault="00EB4B1D" w:rsidP="004B6915">
            <w:pPr>
              <w:autoSpaceDE w:val="0"/>
              <w:autoSpaceDN w:val="0"/>
              <w:adjustRightInd w:val="0"/>
              <w:spacing w:after="0" w:line="240" w:lineRule="auto"/>
              <w:rPr>
                <w:ins w:id="5726" w:author="Arjan Kloosterboer" w:date="2017-03-10T23:18:00Z"/>
                <w:rFonts w:ascii="Arial" w:eastAsia="Times New Roman" w:hAnsi="Arial" w:cs="Arial"/>
                <w:color w:val="000000"/>
                <w:sz w:val="20"/>
                <w:szCs w:val="20"/>
                <w:lang w:val="nl-NL"/>
              </w:rPr>
            </w:pPr>
          </w:p>
        </w:tc>
      </w:tr>
      <w:tr w:rsidR="00EB4B1D" w:rsidRPr="00717312" w14:paraId="0412B0DC" w14:textId="77777777" w:rsidTr="004B6915">
        <w:trPr>
          <w:trHeight w:val="215"/>
          <w:ins w:id="5727" w:author="Arjan Kloosterboer" w:date="2017-03-10T23:18:00Z"/>
        </w:trPr>
        <w:tc>
          <w:tcPr>
            <w:tcW w:w="3780" w:type="dxa"/>
            <w:tcBorders>
              <w:top w:val="nil"/>
              <w:left w:val="nil"/>
              <w:bottom w:val="nil"/>
              <w:right w:val="nil"/>
            </w:tcBorders>
          </w:tcPr>
          <w:p w14:paraId="465D047B" w14:textId="77777777" w:rsidR="00EB4B1D" w:rsidRPr="00717312" w:rsidRDefault="00EB4B1D" w:rsidP="004B6915">
            <w:pPr>
              <w:autoSpaceDE w:val="0"/>
              <w:autoSpaceDN w:val="0"/>
              <w:adjustRightInd w:val="0"/>
              <w:spacing w:after="0" w:line="240" w:lineRule="auto"/>
              <w:rPr>
                <w:ins w:id="5728" w:author="Arjan Kloosterboer" w:date="2017-03-10T23:18:00Z"/>
                <w:rFonts w:ascii="Arial" w:eastAsia="Times New Roman" w:hAnsi="Arial" w:cs="Arial"/>
                <w:color w:val="000000"/>
                <w:sz w:val="20"/>
                <w:szCs w:val="20"/>
              </w:rPr>
            </w:pPr>
            <w:ins w:id="5729" w:author="Arjan Kloosterboer" w:date="2017-03-10T23:18:00Z">
              <w:r w:rsidRPr="0071731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7981CFED" w14:textId="77777777" w:rsidR="00EB4B1D" w:rsidRPr="00717312" w:rsidRDefault="00EB4B1D" w:rsidP="004B6915">
            <w:pPr>
              <w:autoSpaceDE w:val="0"/>
              <w:autoSpaceDN w:val="0"/>
              <w:adjustRightInd w:val="0"/>
              <w:spacing w:after="0" w:line="240" w:lineRule="auto"/>
              <w:rPr>
                <w:ins w:id="5730" w:author="Arjan Kloosterboer" w:date="2017-03-10T23:18:00Z"/>
                <w:rFonts w:ascii="Arial" w:eastAsia="Times New Roman" w:hAnsi="Arial" w:cs="Arial"/>
                <w:color w:val="000000"/>
                <w:sz w:val="20"/>
                <w:szCs w:val="20"/>
              </w:rPr>
            </w:pPr>
            <w:ins w:id="5731" w:author="Arjan Kloosterboer" w:date="2017-03-10T23:18:00Z">
              <w:r w:rsidRPr="00717312">
                <w:rPr>
                  <w:rFonts w:ascii="Arial" w:eastAsia="Times New Roman" w:hAnsi="Arial" w:cs="Arial"/>
                  <w:color w:val="000000"/>
                  <w:sz w:val="20"/>
                  <w:szCs w:val="20"/>
                </w:rPr>
                <w:t>Nee</w:t>
              </w:r>
            </w:ins>
          </w:p>
        </w:tc>
      </w:tr>
      <w:tr w:rsidR="00EB4B1D" w:rsidRPr="00717312" w14:paraId="0CD9708F" w14:textId="77777777" w:rsidTr="004B6915">
        <w:trPr>
          <w:trHeight w:val="230"/>
          <w:ins w:id="5732" w:author="Arjan Kloosterboer" w:date="2017-03-10T23:18:00Z"/>
        </w:trPr>
        <w:tc>
          <w:tcPr>
            <w:tcW w:w="3780" w:type="dxa"/>
            <w:tcBorders>
              <w:top w:val="nil"/>
              <w:left w:val="nil"/>
              <w:bottom w:val="nil"/>
              <w:right w:val="nil"/>
            </w:tcBorders>
          </w:tcPr>
          <w:p w14:paraId="5C17A1D7" w14:textId="77777777" w:rsidR="00EB4B1D" w:rsidRPr="00717312" w:rsidRDefault="00EB4B1D" w:rsidP="004B6915">
            <w:pPr>
              <w:autoSpaceDE w:val="0"/>
              <w:autoSpaceDN w:val="0"/>
              <w:adjustRightInd w:val="0"/>
              <w:spacing w:after="0" w:line="240" w:lineRule="auto"/>
              <w:rPr>
                <w:ins w:id="5733" w:author="Arjan Kloosterboer" w:date="2017-03-10T23:18:00Z"/>
                <w:rFonts w:ascii="Arial" w:eastAsia="Times New Roman" w:hAnsi="Arial" w:cs="Arial"/>
                <w:b/>
                <w:bCs/>
                <w:color w:val="000000"/>
                <w:sz w:val="20"/>
                <w:szCs w:val="20"/>
              </w:rPr>
            </w:pPr>
          </w:p>
        </w:tc>
        <w:tc>
          <w:tcPr>
            <w:tcW w:w="5580" w:type="dxa"/>
            <w:tcBorders>
              <w:top w:val="nil"/>
              <w:left w:val="nil"/>
              <w:bottom w:val="nil"/>
              <w:right w:val="nil"/>
            </w:tcBorders>
          </w:tcPr>
          <w:p w14:paraId="11A89E9C" w14:textId="77777777" w:rsidR="00EB4B1D" w:rsidRPr="00717312" w:rsidRDefault="00EB4B1D" w:rsidP="004B6915">
            <w:pPr>
              <w:autoSpaceDE w:val="0"/>
              <w:autoSpaceDN w:val="0"/>
              <w:adjustRightInd w:val="0"/>
              <w:spacing w:after="0" w:line="240" w:lineRule="auto"/>
              <w:rPr>
                <w:ins w:id="5734" w:author="Arjan Kloosterboer" w:date="2017-03-10T23:18:00Z"/>
                <w:rFonts w:ascii="Arial" w:eastAsia="Times New Roman" w:hAnsi="Arial" w:cs="Arial"/>
                <w:color w:val="000000"/>
                <w:sz w:val="20"/>
                <w:szCs w:val="20"/>
              </w:rPr>
            </w:pPr>
          </w:p>
        </w:tc>
      </w:tr>
      <w:tr w:rsidR="00EB4B1D" w:rsidRPr="00717312" w14:paraId="4D043463" w14:textId="77777777" w:rsidTr="004B6915">
        <w:trPr>
          <w:trHeight w:val="230"/>
          <w:ins w:id="5735" w:author="Arjan Kloosterboer" w:date="2017-03-10T23:18:00Z"/>
        </w:trPr>
        <w:tc>
          <w:tcPr>
            <w:tcW w:w="3780" w:type="dxa"/>
            <w:tcBorders>
              <w:top w:val="nil"/>
              <w:left w:val="nil"/>
              <w:bottom w:val="nil"/>
              <w:right w:val="nil"/>
            </w:tcBorders>
          </w:tcPr>
          <w:p w14:paraId="0CBFE609" w14:textId="77777777" w:rsidR="00EB4B1D" w:rsidRPr="00717312" w:rsidRDefault="00EB4B1D" w:rsidP="004B6915">
            <w:pPr>
              <w:autoSpaceDE w:val="0"/>
              <w:autoSpaceDN w:val="0"/>
              <w:adjustRightInd w:val="0"/>
              <w:spacing w:after="0" w:line="240" w:lineRule="auto"/>
              <w:rPr>
                <w:ins w:id="5736" w:author="Arjan Kloosterboer" w:date="2017-03-10T23:18:00Z"/>
                <w:rFonts w:ascii="Arial" w:eastAsia="Times New Roman" w:hAnsi="Arial" w:cs="Arial"/>
                <w:color w:val="000000"/>
                <w:sz w:val="20"/>
                <w:szCs w:val="20"/>
              </w:rPr>
            </w:pPr>
            <w:ins w:id="5737" w:author="Arjan Kloosterboer" w:date="2017-03-10T23:18:00Z">
              <w:r w:rsidRPr="0071731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38E890B5" w14:textId="77777777" w:rsidR="00EB4B1D" w:rsidRPr="00717312" w:rsidRDefault="00EB4B1D" w:rsidP="004B6915">
            <w:pPr>
              <w:autoSpaceDE w:val="0"/>
              <w:autoSpaceDN w:val="0"/>
              <w:adjustRightInd w:val="0"/>
              <w:spacing w:after="0" w:line="240" w:lineRule="auto"/>
              <w:rPr>
                <w:ins w:id="5738" w:author="Arjan Kloosterboer" w:date="2017-03-10T23:18:00Z"/>
                <w:rFonts w:ascii="Arial" w:eastAsia="Times New Roman" w:hAnsi="Arial" w:cs="Arial"/>
                <w:color w:val="000000"/>
                <w:sz w:val="20"/>
                <w:szCs w:val="20"/>
              </w:rPr>
            </w:pPr>
            <w:ins w:id="5739" w:author="Arjan Kloosterboer" w:date="2017-03-10T23:18:00Z">
              <w:r>
                <w:rPr>
                  <w:rFonts w:ascii="Arial" w:eastAsia="Times New Roman" w:hAnsi="Arial" w:cs="Arial"/>
                  <w:color w:val="000000"/>
                  <w:sz w:val="20"/>
                  <w:szCs w:val="20"/>
                </w:rPr>
                <w:t>Nee</w:t>
              </w:r>
            </w:ins>
          </w:p>
        </w:tc>
      </w:tr>
      <w:tr w:rsidR="00EB4B1D" w:rsidRPr="00717312" w14:paraId="53ACC22F" w14:textId="77777777" w:rsidTr="004B6915">
        <w:trPr>
          <w:trHeight w:val="230"/>
          <w:ins w:id="5740" w:author="Arjan Kloosterboer" w:date="2017-03-10T23:18:00Z"/>
        </w:trPr>
        <w:tc>
          <w:tcPr>
            <w:tcW w:w="3780" w:type="dxa"/>
            <w:tcBorders>
              <w:top w:val="nil"/>
              <w:left w:val="nil"/>
              <w:bottom w:val="nil"/>
              <w:right w:val="nil"/>
            </w:tcBorders>
          </w:tcPr>
          <w:p w14:paraId="355AA27E" w14:textId="77777777" w:rsidR="00EB4B1D" w:rsidRPr="00717312" w:rsidRDefault="00EB4B1D" w:rsidP="004B6915">
            <w:pPr>
              <w:autoSpaceDE w:val="0"/>
              <w:autoSpaceDN w:val="0"/>
              <w:adjustRightInd w:val="0"/>
              <w:spacing w:after="0" w:line="240" w:lineRule="auto"/>
              <w:rPr>
                <w:ins w:id="5741" w:author="Arjan Kloosterboer" w:date="2017-03-10T23:18:00Z"/>
                <w:rFonts w:ascii="Arial" w:eastAsia="Times New Roman" w:hAnsi="Arial" w:cs="Arial"/>
                <w:b/>
                <w:bCs/>
                <w:color w:val="000000"/>
                <w:sz w:val="20"/>
                <w:szCs w:val="20"/>
              </w:rPr>
            </w:pPr>
          </w:p>
        </w:tc>
        <w:tc>
          <w:tcPr>
            <w:tcW w:w="5580" w:type="dxa"/>
            <w:tcBorders>
              <w:top w:val="nil"/>
              <w:left w:val="nil"/>
              <w:bottom w:val="nil"/>
              <w:right w:val="nil"/>
            </w:tcBorders>
          </w:tcPr>
          <w:p w14:paraId="71187E28" w14:textId="77777777" w:rsidR="00EB4B1D" w:rsidRPr="00717312" w:rsidRDefault="00EB4B1D" w:rsidP="004B6915">
            <w:pPr>
              <w:autoSpaceDE w:val="0"/>
              <w:autoSpaceDN w:val="0"/>
              <w:adjustRightInd w:val="0"/>
              <w:spacing w:after="0" w:line="240" w:lineRule="auto"/>
              <w:rPr>
                <w:ins w:id="5742" w:author="Arjan Kloosterboer" w:date="2017-03-10T23:18:00Z"/>
                <w:rFonts w:ascii="Arial" w:eastAsia="Times New Roman" w:hAnsi="Arial" w:cs="Arial"/>
                <w:color w:val="000000"/>
                <w:sz w:val="20"/>
                <w:szCs w:val="20"/>
              </w:rPr>
            </w:pPr>
          </w:p>
        </w:tc>
      </w:tr>
      <w:tr w:rsidR="00EB4B1D" w:rsidRPr="00717312" w14:paraId="6757B644" w14:textId="77777777" w:rsidTr="004B6915">
        <w:trPr>
          <w:trHeight w:val="230"/>
          <w:ins w:id="5743" w:author="Arjan Kloosterboer" w:date="2017-03-10T23:18:00Z"/>
        </w:trPr>
        <w:tc>
          <w:tcPr>
            <w:tcW w:w="3780" w:type="dxa"/>
            <w:tcBorders>
              <w:top w:val="nil"/>
              <w:left w:val="nil"/>
              <w:bottom w:val="nil"/>
              <w:right w:val="nil"/>
            </w:tcBorders>
          </w:tcPr>
          <w:p w14:paraId="25A27671" w14:textId="77777777" w:rsidR="00EB4B1D" w:rsidRPr="00717312" w:rsidRDefault="00EB4B1D" w:rsidP="004B6915">
            <w:pPr>
              <w:autoSpaceDE w:val="0"/>
              <w:autoSpaceDN w:val="0"/>
              <w:adjustRightInd w:val="0"/>
              <w:spacing w:after="0" w:line="240" w:lineRule="auto"/>
              <w:rPr>
                <w:ins w:id="5744" w:author="Arjan Kloosterboer" w:date="2017-03-10T23:18:00Z"/>
                <w:rFonts w:ascii="Arial" w:eastAsia="Times New Roman" w:hAnsi="Arial" w:cs="Arial"/>
                <w:color w:val="000000"/>
                <w:sz w:val="20"/>
                <w:szCs w:val="20"/>
              </w:rPr>
            </w:pPr>
            <w:ins w:id="5745" w:author="Arjan Kloosterboer" w:date="2017-03-10T23:18:00Z">
              <w:r w:rsidRPr="0071731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64A6A012" w14:textId="77777777" w:rsidR="00EB4B1D" w:rsidRPr="00717312" w:rsidRDefault="00EB4B1D" w:rsidP="004B6915">
            <w:pPr>
              <w:autoSpaceDE w:val="0"/>
              <w:autoSpaceDN w:val="0"/>
              <w:adjustRightInd w:val="0"/>
              <w:spacing w:after="0" w:line="240" w:lineRule="auto"/>
              <w:rPr>
                <w:ins w:id="5746" w:author="Arjan Kloosterboer" w:date="2017-03-10T23:18:00Z"/>
                <w:rFonts w:ascii="Arial" w:eastAsia="Times New Roman" w:hAnsi="Arial" w:cs="Arial"/>
                <w:color w:val="000000"/>
                <w:sz w:val="20"/>
                <w:szCs w:val="20"/>
              </w:rPr>
            </w:pPr>
          </w:p>
        </w:tc>
      </w:tr>
      <w:tr w:rsidR="00EB4B1D" w:rsidRPr="00717312" w14:paraId="2CDBBC43" w14:textId="77777777" w:rsidTr="004B6915">
        <w:trPr>
          <w:trHeight w:val="230"/>
          <w:ins w:id="5747" w:author="Arjan Kloosterboer" w:date="2017-03-10T23:18:00Z"/>
        </w:trPr>
        <w:tc>
          <w:tcPr>
            <w:tcW w:w="3780" w:type="dxa"/>
            <w:tcBorders>
              <w:top w:val="nil"/>
              <w:left w:val="nil"/>
              <w:bottom w:val="nil"/>
              <w:right w:val="nil"/>
            </w:tcBorders>
          </w:tcPr>
          <w:p w14:paraId="2AF845D7" w14:textId="77777777" w:rsidR="00EB4B1D" w:rsidRPr="00717312" w:rsidRDefault="00EB4B1D" w:rsidP="004B6915">
            <w:pPr>
              <w:autoSpaceDE w:val="0"/>
              <w:autoSpaceDN w:val="0"/>
              <w:adjustRightInd w:val="0"/>
              <w:spacing w:after="0" w:line="240" w:lineRule="auto"/>
              <w:rPr>
                <w:ins w:id="5748" w:author="Arjan Kloosterboer" w:date="2017-03-10T23:18:00Z"/>
                <w:rFonts w:ascii="Arial" w:eastAsia="Times New Roman" w:hAnsi="Arial" w:cs="Arial"/>
                <w:b/>
                <w:bCs/>
                <w:color w:val="000000"/>
                <w:sz w:val="20"/>
                <w:szCs w:val="20"/>
              </w:rPr>
            </w:pPr>
          </w:p>
        </w:tc>
        <w:tc>
          <w:tcPr>
            <w:tcW w:w="5580" w:type="dxa"/>
            <w:tcBorders>
              <w:top w:val="nil"/>
              <w:left w:val="nil"/>
              <w:bottom w:val="nil"/>
              <w:right w:val="nil"/>
            </w:tcBorders>
          </w:tcPr>
          <w:p w14:paraId="119C1B9B" w14:textId="77777777" w:rsidR="00EB4B1D" w:rsidRPr="00717312" w:rsidRDefault="00EB4B1D" w:rsidP="004B6915">
            <w:pPr>
              <w:autoSpaceDE w:val="0"/>
              <w:autoSpaceDN w:val="0"/>
              <w:adjustRightInd w:val="0"/>
              <w:spacing w:after="0" w:line="240" w:lineRule="auto"/>
              <w:rPr>
                <w:ins w:id="5749" w:author="Arjan Kloosterboer" w:date="2017-03-10T23:18:00Z"/>
                <w:rFonts w:ascii="Arial" w:eastAsia="Times New Roman" w:hAnsi="Arial" w:cs="Arial"/>
                <w:color w:val="000000"/>
                <w:sz w:val="20"/>
                <w:szCs w:val="20"/>
              </w:rPr>
            </w:pPr>
          </w:p>
        </w:tc>
      </w:tr>
      <w:tr w:rsidR="00EB4B1D" w:rsidRPr="00717312" w14:paraId="5089C21B" w14:textId="77777777" w:rsidTr="004B6915">
        <w:trPr>
          <w:trHeight w:val="230"/>
          <w:ins w:id="5750" w:author="Arjan Kloosterboer" w:date="2017-03-10T23:18:00Z"/>
        </w:trPr>
        <w:tc>
          <w:tcPr>
            <w:tcW w:w="3780" w:type="dxa"/>
            <w:tcBorders>
              <w:top w:val="nil"/>
              <w:left w:val="nil"/>
              <w:bottom w:val="nil"/>
              <w:right w:val="nil"/>
            </w:tcBorders>
          </w:tcPr>
          <w:p w14:paraId="04D21D9A" w14:textId="77777777" w:rsidR="00EB4B1D" w:rsidRPr="00717312" w:rsidRDefault="00EB4B1D" w:rsidP="004B6915">
            <w:pPr>
              <w:autoSpaceDE w:val="0"/>
              <w:autoSpaceDN w:val="0"/>
              <w:adjustRightInd w:val="0"/>
              <w:spacing w:after="0" w:line="240" w:lineRule="auto"/>
              <w:rPr>
                <w:ins w:id="5751" w:author="Arjan Kloosterboer" w:date="2017-03-10T23:18:00Z"/>
                <w:rFonts w:ascii="Arial" w:eastAsia="Times New Roman" w:hAnsi="Arial" w:cs="Arial"/>
                <w:color w:val="000000"/>
                <w:sz w:val="20"/>
                <w:szCs w:val="20"/>
              </w:rPr>
            </w:pPr>
            <w:ins w:id="5752" w:author="Arjan Kloosterboer" w:date="2017-03-10T23:18:00Z">
              <w:r w:rsidRPr="00717312">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0BC64676" w14:textId="77777777" w:rsidR="00EB4B1D" w:rsidRPr="00717312" w:rsidRDefault="00EB4B1D" w:rsidP="004B6915">
            <w:pPr>
              <w:autoSpaceDE w:val="0"/>
              <w:autoSpaceDN w:val="0"/>
              <w:adjustRightInd w:val="0"/>
              <w:spacing w:after="0" w:line="240" w:lineRule="auto"/>
              <w:rPr>
                <w:ins w:id="5753" w:author="Arjan Kloosterboer" w:date="2017-03-10T23:18:00Z"/>
                <w:rFonts w:ascii="Arial" w:eastAsia="Times New Roman" w:hAnsi="Arial" w:cs="Arial"/>
                <w:color w:val="000000"/>
                <w:sz w:val="20"/>
                <w:szCs w:val="20"/>
              </w:rPr>
            </w:pPr>
            <w:ins w:id="5754" w:author="Arjan Kloosterboer" w:date="2017-03-10T23:18:00Z">
              <w:r w:rsidRPr="00717312">
                <w:rPr>
                  <w:rFonts w:ascii="Arial" w:eastAsia="Times New Roman" w:hAnsi="Arial" w:cs="Arial"/>
                  <w:color w:val="000000"/>
                  <w:sz w:val="20"/>
                  <w:szCs w:val="20"/>
                </w:rPr>
                <w:t>Nee</w:t>
              </w:r>
            </w:ins>
          </w:p>
        </w:tc>
      </w:tr>
      <w:tr w:rsidR="00EB4B1D" w:rsidRPr="00717312" w14:paraId="798786CA" w14:textId="77777777" w:rsidTr="004B6915">
        <w:trPr>
          <w:trHeight w:val="230"/>
          <w:ins w:id="5755" w:author="Arjan Kloosterboer" w:date="2017-03-10T23:18:00Z"/>
        </w:trPr>
        <w:tc>
          <w:tcPr>
            <w:tcW w:w="3780" w:type="dxa"/>
            <w:tcBorders>
              <w:top w:val="nil"/>
              <w:left w:val="nil"/>
              <w:bottom w:val="nil"/>
              <w:right w:val="nil"/>
            </w:tcBorders>
          </w:tcPr>
          <w:p w14:paraId="4FE86A36" w14:textId="77777777" w:rsidR="00EB4B1D" w:rsidRPr="00717312" w:rsidRDefault="00EB4B1D" w:rsidP="004B6915">
            <w:pPr>
              <w:autoSpaceDE w:val="0"/>
              <w:autoSpaceDN w:val="0"/>
              <w:adjustRightInd w:val="0"/>
              <w:spacing w:after="0" w:line="240" w:lineRule="auto"/>
              <w:rPr>
                <w:ins w:id="5756" w:author="Arjan Kloosterboer" w:date="2017-03-10T23:18:00Z"/>
                <w:rFonts w:ascii="Arial" w:eastAsia="Times New Roman" w:hAnsi="Arial" w:cs="Arial"/>
                <w:b/>
                <w:bCs/>
                <w:color w:val="000000"/>
                <w:sz w:val="20"/>
                <w:szCs w:val="20"/>
              </w:rPr>
            </w:pPr>
          </w:p>
        </w:tc>
        <w:tc>
          <w:tcPr>
            <w:tcW w:w="5580" w:type="dxa"/>
            <w:tcBorders>
              <w:top w:val="nil"/>
              <w:left w:val="nil"/>
              <w:bottom w:val="nil"/>
              <w:right w:val="nil"/>
            </w:tcBorders>
          </w:tcPr>
          <w:p w14:paraId="223F82BE" w14:textId="77777777" w:rsidR="00EB4B1D" w:rsidRPr="00717312" w:rsidRDefault="00EB4B1D" w:rsidP="004B6915">
            <w:pPr>
              <w:autoSpaceDE w:val="0"/>
              <w:autoSpaceDN w:val="0"/>
              <w:adjustRightInd w:val="0"/>
              <w:spacing w:after="0" w:line="240" w:lineRule="auto"/>
              <w:rPr>
                <w:ins w:id="5757" w:author="Arjan Kloosterboer" w:date="2017-03-10T23:18:00Z"/>
                <w:rFonts w:ascii="Arial" w:eastAsia="Times New Roman" w:hAnsi="Arial" w:cs="Arial"/>
                <w:color w:val="000000"/>
                <w:sz w:val="20"/>
                <w:szCs w:val="20"/>
              </w:rPr>
            </w:pPr>
          </w:p>
        </w:tc>
      </w:tr>
      <w:tr w:rsidR="00EB4B1D" w:rsidRPr="00717312" w14:paraId="06E4235E" w14:textId="77777777" w:rsidTr="004B6915">
        <w:trPr>
          <w:trHeight w:val="411"/>
          <w:ins w:id="5758" w:author="Arjan Kloosterboer" w:date="2017-03-10T23:18:00Z"/>
        </w:trPr>
        <w:tc>
          <w:tcPr>
            <w:tcW w:w="3780" w:type="dxa"/>
            <w:tcBorders>
              <w:top w:val="nil"/>
              <w:left w:val="nil"/>
              <w:bottom w:val="nil"/>
              <w:right w:val="nil"/>
            </w:tcBorders>
          </w:tcPr>
          <w:p w14:paraId="5F4AF66E" w14:textId="77777777" w:rsidR="00EB4B1D" w:rsidRPr="00717312" w:rsidRDefault="00EB4B1D" w:rsidP="004B6915">
            <w:pPr>
              <w:autoSpaceDE w:val="0"/>
              <w:autoSpaceDN w:val="0"/>
              <w:adjustRightInd w:val="0"/>
              <w:spacing w:after="0" w:line="240" w:lineRule="auto"/>
              <w:rPr>
                <w:ins w:id="5759" w:author="Arjan Kloosterboer" w:date="2017-03-10T23:18:00Z"/>
                <w:rFonts w:ascii="Arial" w:eastAsia="Times New Roman" w:hAnsi="Arial" w:cs="Arial"/>
                <w:color w:val="000000"/>
                <w:sz w:val="20"/>
                <w:szCs w:val="20"/>
              </w:rPr>
            </w:pPr>
            <w:ins w:id="5760" w:author="Arjan Kloosterboer" w:date="2017-03-10T23:18:00Z">
              <w:r w:rsidRPr="0071731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59DCCE53" w14:textId="77777777" w:rsidR="00EB4B1D" w:rsidRPr="00717312" w:rsidRDefault="00EB4B1D" w:rsidP="004B6915">
            <w:pPr>
              <w:autoSpaceDE w:val="0"/>
              <w:autoSpaceDN w:val="0"/>
              <w:adjustRightInd w:val="0"/>
              <w:spacing w:after="0" w:line="240" w:lineRule="auto"/>
              <w:rPr>
                <w:ins w:id="5761" w:author="Arjan Kloosterboer" w:date="2017-03-10T23:18:00Z"/>
                <w:rFonts w:ascii="Arial" w:eastAsia="Times New Roman" w:hAnsi="Arial" w:cs="Arial"/>
                <w:color w:val="000000"/>
                <w:sz w:val="20"/>
                <w:szCs w:val="20"/>
              </w:rPr>
            </w:pPr>
            <w:ins w:id="5762" w:author="Arjan Kloosterboer" w:date="2017-03-10T23:18:00Z">
              <w:r w:rsidRPr="00717312">
                <w:rPr>
                  <w:rFonts w:ascii="Arial" w:eastAsia="Times New Roman" w:hAnsi="Arial" w:cs="Arial"/>
                  <w:color w:val="000000"/>
                  <w:sz w:val="20"/>
                  <w:szCs w:val="20"/>
                </w:rPr>
                <w:t>Nee</w:t>
              </w:r>
            </w:ins>
          </w:p>
        </w:tc>
      </w:tr>
      <w:tr w:rsidR="00EB4B1D" w:rsidRPr="00717312" w14:paraId="0C6464D7" w14:textId="77777777" w:rsidTr="004B6915">
        <w:trPr>
          <w:trHeight w:val="245"/>
          <w:ins w:id="5763" w:author="Arjan Kloosterboer" w:date="2017-03-10T23:18:00Z"/>
        </w:trPr>
        <w:tc>
          <w:tcPr>
            <w:tcW w:w="3780" w:type="dxa"/>
            <w:tcBorders>
              <w:top w:val="nil"/>
              <w:left w:val="nil"/>
              <w:bottom w:val="nil"/>
              <w:right w:val="nil"/>
            </w:tcBorders>
          </w:tcPr>
          <w:p w14:paraId="792D7F1F" w14:textId="77777777" w:rsidR="00EB4B1D" w:rsidRPr="00717312" w:rsidRDefault="00EB4B1D" w:rsidP="004B6915">
            <w:pPr>
              <w:autoSpaceDE w:val="0"/>
              <w:autoSpaceDN w:val="0"/>
              <w:adjustRightInd w:val="0"/>
              <w:spacing w:after="0" w:line="240" w:lineRule="auto"/>
              <w:rPr>
                <w:ins w:id="5764" w:author="Arjan Kloosterboer" w:date="2017-03-10T23:18:00Z"/>
                <w:rFonts w:ascii="Arial" w:eastAsia="Times New Roman" w:hAnsi="Arial" w:cs="Arial"/>
                <w:b/>
                <w:bCs/>
                <w:color w:val="000000"/>
                <w:sz w:val="20"/>
                <w:szCs w:val="20"/>
              </w:rPr>
            </w:pPr>
          </w:p>
        </w:tc>
        <w:tc>
          <w:tcPr>
            <w:tcW w:w="5580" w:type="dxa"/>
            <w:tcBorders>
              <w:top w:val="nil"/>
              <w:left w:val="nil"/>
              <w:bottom w:val="nil"/>
              <w:right w:val="nil"/>
            </w:tcBorders>
          </w:tcPr>
          <w:p w14:paraId="6172CE62" w14:textId="77777777" w:rsidR="00EB4B1D" w:rsidRPr="00717312" w:rsidRDefault="00EB4B1D" w:rsidP="004B6915">
            <w:pPr>
              <w:autoSpaceDE w:val="0"/>
              <w:autoSpaceDN w:val="0"/>
              <w:adjustRightInd w:val="0"/>
              <w:spacing w:after="0" w:line="240" w:lineRule="auto"/>
              <w:rPr>
                <w:ins w:id="5765" w:author="Arjan Kloosterboer" w:date="2017-03-10T23:18:00Z"/>
                <w:rFonts w:ascii="Arial" w:eastAsia="Times New Roman" w:hAnsi="Arial" w:cs="Arial"/>
                <w:color w:val="000000"/>
                <w:sz w:val="20"/>
                <w:szCs w:val="20"/>
              </w:rPr>
            </w:pPr>
          </w:p>
        </w:tc>
      </w:tr>
      <w:tr w:rsidR="00EB4B1D" w:rsidRPr="00717312" w14:paraId="624CEF68" w14:textId="77777777" w:rsidTr="004B6915">
        <w:trPr>
          <w:trHeight w:val="230"/>
          <w:ins w:id="5766" w:author="Arjan Kloosterboer" w:date="2017-03-10T23:18:00Z"/>
        </w:trPr>
        <w:tc>
          <w:tcPr>
            <w:tcW w:w="3780" w:type="dxa"/>
            <w:tcBorders>
              <w:top w:val="nil"/>
              <w:left w:val="nil"/>
              <w:bottom w:val="nil"/>
              <w:right w:val="nil"/>
            </w:tcBorders>
          </w:tcPr>
          <w:p w14:paraId="027D3A6A" w14:textId="77777777" w:rsidR="00EB4B1D" w:rsidRPr="00717312" w:rsidRDefault="00EB4B1D" w:rsidP="004B6915">
            <w:pPr>
              <w:autoSpaceDE w:val="0"/>
              <w:autoSpaceDN w:val="0"/>
              <w:adjustRightInd w:val="0"/>
              <w:spacing w:after="0" w:line="240" w:lineRule="auto"/>
              <w:rPr>
                <w:ins w:id="5767" w:author="Arjan Kloosterboer" w:date="2017-03-10T23:18:00Z"/>
                <w:rFonts w:ascii="Arial" w:eastAsia="Times New Roman" w:hAnsi="Arial" w:cs="Arial"/>
                <w:color w:val="000000"/>
                <w:sz w:val="20"/>
                <w:szCs w:val="20"/>
              </w:rPr>
            </w:pPr>
            <w:ins w:id="5768" w:author="Arjan Kloosterboer" w:date="2017-03-10T23:18:00Z">
              <w:r w:rsidRPr="00717312">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1936B1BA" w14:textId="77777777" w:rsidR="00EB4B1D" w:rsidRPr="00717312" w:rsidRDefault="00EB4B1D" w:rsidP="004B6915">
            <w:pPr>
              <w:autoSpaceDE w:val="0"/>
              <w:autoSpaceDN w:val="0"/>
              <w:adjustRightInd w:val="0"/>
              <w:spacing w:after="0" w:line="240" w:lineRule="auto"/>
              <w:rPr>
                <w:ins w:id="5769" w:author="Arjan Kloosterboer" w:date="2017-03-10T23:18:00Z"/>
                <w:rFonts w:ascii="Arial" w:hAnsi="Arial" w:cs="Arial"/>
                <w:sz w:val="20"/>
                <w:szCs w:val="20"/>
                <w:lang w:val="en-AU"/>
              </w:rPr>
            </w:pPr>
            <w:ins w:id="5770" w:author="Arjan Kloosterboer" w:date="2017-03-10T23:18:00Z">
              <w:r w:rsidRPr="00717312">
                <w:rPr>
                  <w:rFonts w:ascii="Arial" w:hAnsi="Arial" w:cs="Arial"/>
                  <w:sz w:val="20"/>
                  <w:szCs w:val="20"/>
                  <w:lang w:val="en-AU"/>
                </w:rPr>
                <w:fldChar w:fldCharType="begin" w:fldLock="1"/>
              </w:r>
              <w:r w:rsidRPr="00717312">
                <w:rPr>
                  <w:rFonts w:ascii="Arial" w:hAnsi="Arial" w:cs="Arial"/>
                  <w:sz w:val="20"/>
                  <w:szCs w:val="20"/>
                  <w:lang w:val="en-AU"/>
                </w:rPr>
                <w:instrText xml:space="preserve">MERGEFIELD </w:instrText>
              </w:r>
              <w:r w:rsidRPr="00717312">
                <w:rPr>
                  <w:rFonts w:ascii="Arial" w:eastAsia="Times New Roman" w:hAnsi="Arial" w:cs="Arial"/>
                  <w:color w:val="000000"/>
                  <w:sz w:val="20"/>
                  <w:szCs w:val="20"/>
                </w:rPr>
                <w:instrText>Att.LowerBound</w:instrText>
              </w:r>
              <w:r w:rsidRPr="00717312">
                <w:rPr>
                  <w:rFonts w:ascii="Arial" w:hAnsi="Arial" w:cs="Arial"/>
                  <w:sz w:val="20"/>
                  <w:szCs w:val="20"/>
                  <w:lang w:val="en-AU"/>
                </w:rPr>
                <w:fldChar w:fldCharType="separate"/>
              </w:r>
              <w:r w:rsidRPr="00717312">
                <w:rPr>
                  <w:rFonts w:ascii="Arial" w:eastAsia="Times New Roman" w:hAnsi="Arial" w:cs="Arial"/>
                  <w:color w:val="000000"/>
                  <w:sz w:val="20"/>
                  <w:szCs w:val="20"/>
                </w:rPr>
                <w:t>1</w:t>
              </w:r>
              <w:r w:rsidRPr="00717312">
                <w:rPr>
                  <w:rFonts w:ascii="Arial" w:hAnsi="Arial" w:cs="Arial"/>
                  <w:sz w:val="20"/>
                  <w:szCs w:val="20"/>
                  <w:lang w:val="en-AU"/>
                </w:rPr>
                <w:fldChar w:fldCharType="end"/>
              </w:r>
              <w:r w:rsidRPr="00717312">
                <w:rPr>
                  <w:rFonts w:ascii="Arial" w:eastAsia="Times New Roman" w:hAnsi="Arial" w:cs="Arial"/>
                  <w:color w:val="000000"/>
                  <w:sz w:val="20"/>
                  <w:szCs w:val="20"/>
                </w:rPr>
                <w:t xml:space="preserve"> - </w:t>
              </w:r>
              <w:r w:rsidRPr="00717312">
                <w:rPr>
                  <w:rFonts w:ascii="Arial" w:eastAsia="Times New Roman" w:hAnsi="Arial" w:cs="Arial"/>
                  <w:color w:val="000000"/>
                  <w:sz w:val="20"/>
                  <w:szCs w:val="20"/>
                </w:rPr>
                <w:fldChar w:fldCharType="begin" w:fldLock="1"/>
              </w:r>
              <w:r w:rsidRPr="00717312">
                <w:rPr>
                  <w:rFonts w:ascii="Arial" w:eastAsia="Times New Roman" w:hAnsi="Arial" w:cs="Arial"/>
                  <w:color w:val="000000"/>
                  <w:sz w:val="20"/>
                  <w:szCs w:val="20"/>
                </w:rPr>
                <w:instrText>MERGEFIELD Att.UpperBound</w:instrText>
              </w:r>
              <w:r w:rsidRPr="00717312">
                <w:rPr>
                  <w:rFonts w:ascii="Arial" w:eastAsia="Times New Roman" w:hAnsi="Arial" w:cs="Arial"/>
                  <w:color w:val="000000"/>
                  <w:sz w:val="20"/>
                  <w:szCs w:val="20"/>
                </w:rPr>
                <w:fldChar w:fldCharType="separate"/>
              </w:r>
              <w:r w:rsidRPr="00717312">
                <w:rPr>
                  <w:rFonts w:ascii="Arial" w:eastAsia="Times New Roman" w:hAnsi="Arial" w:cs="Arial"/>
                  <w:color w:val="000000"/>
                  <w:sz w:val="20"/>
                  <w:szCs w:val="20"/>
                </w:rPr>
                <w:t>1</w:t>
              </w:r>
              <w:r w:rsidRPr="00717312">
                <w:rPr>
                  <w:rFonts w:ascii="Arial" w:eastAsia="Times New Roman" w:hAnsi="Arial" w:cs="Arial"/>
                  <w:color w:val="000000"/>
                  <w:sz w:val="20"/>
                  <w:szCs w:val="20"/>
                </w:rPr>
                <w:fldChar w:fldCharType="end"/>
              </w:r>
            </w:ins>
          </w:p>
        </w:tc>
      </w:tr>
      <w:tr w:rsidR="00EB4B1D" w:rsidRPr="00717312" w14:paraId="6D2831D5" w14:textId="77777777" w:rsidTr="004B6915">
        <w:trPr>
          <w:trHeight w:val="230"/>
          <w:ins w:id="5771" w:author="Arjan Kloosterboer" w:date="2017-03-10T23:18:00Z"/>
        </w:trPr>
        <w:tc>
          <w:tcPr>
            <w:tcW w:w="3780" w:type="dxa"/>
            <w:tcBorders>
              <w:top w:val="nil"/>
              <w:left w:val="nil"/>
              <w:bottom w:val="nil"/>
              <w:right w:val="nil"/>
            </w:tcBorders>
          </w:tcPr>
          <w:p w14:paraId="3C895A86" w14:textId="77777777" w:rsidR="00EB4B1D" w:rsidRPr="00717312" w:rsidRDefault="00EB4B1D" w:rsidP="004B6915">
            <w:pPr>
              <w:autoSpaceDE w:val="0"/>
              <w:autoSpaceDN w:val="0"/>
              <w:adjustRightInd w:val="0"/>
              <w:spacing w:after="0" w:line="240" w:lineRule="auto"/>
              <w:rPr>
                <w:ins w:id="5772" w:author="Arjan Kloosterboer" w:date="2017-03-10T23:18:00Z"/>
                <w:rFonts w:ascii="Arial" w:eastAsia="Times New Roman" w:hAnsi="Arial" w:cs="Arial"/>
                <w:b/>
                <w:bCs/>
                <w:color w:val="000000"/>
                <w:sz w:val="20"/>
                <w:szCs w:val="20"/>
              </w:rPr>
            </w:pPr>
          </w:p>
        </w:tc>
        <w:tc>
          <w:tcPr>
            <w:tcW w:w="5580" w:type="dxa"/>
            <w:tcBorders>
              <w:top w:val="nil"/>
              <w:left w:val="nil"/>
              <w:bottom w:val="nil"/>
              <w:right w:val="nil"/>
            </w:tcBorders>
          </w:tcPr>
          <w:p w14:paraId="7C62962D" w14:textId="77777777" w:rsidR="00EB4B1D" w:rsidRPr="00717312" w:rsidRDefault="00EB4B1D" w:rsidP="004B6915">
            <w:pPr>
              <w:autoSpaceDE w:val="0"/>
              <w:autoSpaceDN w:val="0"/>
              <w:adjustRightInd w:val="0"/>
              <w:spacing w:after="0" w:line="240" w:lineRule="auto"/>
              <w:rPr>
                <w:ins w:id="5773" w:author="Arjan Kloosterboer" w:date="2017-03-10T23:18:00Z"/>
                <w:rFonts w:ascii="Arial" w:eastAsia="Times New Roman" w:hAnsi="Arial" w:cs="Arial"/>
                <w:color w:val="000000"/>
                <w:sz w:val="20"/>
                <w:szCs w:val="20"/>
              </w:rPr>
            </w:pPr>
          </w:p>
        </w:tc>
      </w:tr>
      <w:tr w:rsidR="00EB4B1D" w:rsidRPr="00717312" w14:paraId="13DDA53B" w14:textId="77777777" w:rsidTr="004B6915">
        <w:trPr>
          <w:trHeight w:val="230"/>
          <w:ins w:id="5774" w:author="Arjan Kloosterboer" w:date="2017-03-10T23:18:00Z"/>
        </w:trPr>
        <w:tc>
          <w:tcPr>
            <w:tcW w:w="3780" w:type="dxa"/>
            <w:tcBorders>
              <w:top w:val="nil"/>
              <w:left w:val="nil"/>
              <w:bottom w:val="nil"/>
              <w:right w:val="nil"/>
            </w:tcBorders>
          </w:tcPr>
          <w:p w14:paraId="3A0CB164" w14:textId="77777777" w:rsidR="00EB4B1D" w:rsidRPr="00717312" w:rsidRDefault="00EB4B1D" w:rsidP="004B6915">
            <w:pPr>
              <w:autoSpaceDE w:val="0"/>
              <w:autoSpaceDN w:val="0"/>
              <w:adjustRightInd w:val="0"/>
              <w:spacing w:after="0" w:line="240" w:lineRule="auto"/>
              <w:rPr>
                <w:ins w:id="5775" w:author="Arjan Kloosterboer" w:date="2017-03-10T23:18:00Z"/>
                <w:rFonts w:ascii="Arial" w:eastAsia="Times New Roman" w:hAnsi="Arial" w:cs="Arial"/>
                <w:color w:val="000000"/>
                <w:sz w:val="20"/>
                <w:szCs w:val="20"/>
              </w:rPr>
            </w:pPr>
            <w:ins w:id="5776" w:author="Arjan Kloosterboer" w:date="2017-03-10T23:18:00Z">
              <w:r w:rsidRPr="0071731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13FE0A4B" w14:textId="77777777" w:rsidR="00EB4B1D" w:rsidRPr="00717312" w:rsidRDefault="00EB4B1D" w:rsidP="004B6915">
            <w:pPr>
              <w:autoSpaceDE w:val="0"/>
              <w:autoSpaceDN w:val="0"/>
              <w:adjustRightInd w:val="0"/>
              <w:spacing w:after="0" w:line="240" w:lineRule="auto"/>
              <w:rPr>
                <w:ins w:id="5777" w:author="Arjan Kloosterboer" w:date="2017-03-10T23:18:00Z"/>
                <w:rFonts w:ascii="Arial" w:eastAsia="Times New Roman" w:hAnsi="Arial" w:cs="Arial"/>
                <w:color w:val="000000"/>
                <w:sz w:val="20"/>
                <w:szCs w:val="20"/>
              </w:rPr>
            </w:pPr>
            <w:ins w:id="5778" w:author="Arjan Kloosterboer" w:date="2017-03-10T23:18:00Z">
              <w:r>
                <w:rPr>
                  <w:rFonts w:ascii="Arial" w:eastAsia="Times New Roman" w:hAnsi="Arial" w:cs="Arial"/>
                  <w:color w:val="000000"/>
                  <w:sz w:val="20"/>
                  <w:szCs w:val="20"/>
                </w:rPr>
                <w:t>Gemeentelijk kerngegeven</w:t>
              </w:r>
            </w:ins>
          </w:p>
        </w:tc>
      </w:tr>
      <w:tr w:rsidR="00EB4B1D" w:rsidRPr="00717312" w14:paraId="1D3E034D" w14:textId="77777777" w:rsidTr="004B6915">
        <w:trPr>
          <w:trHeight w:val="230"/>
          <w:ins w:id="5779" w:author="Arjan Kloosterboer" w:date="2017-03-10T23:18:00Z"/>
        </w:trPr>
        <w:tc>
          <w:tcPr>
            <w:tcW w:w="3780" w:type="dxa"/>
            <w:tcBorders>
              <w:top w:val="nil"/>
              <w:left w:val="nil"/>
              <w:right w:val="nil"/>
            </w:tcBorders>
          </w:tcPr>
          <w:p w14:paraId="391894F0" w14:textId="77777777" w:rsidR="00EB4B1D" w:rsidRPr="00717312" w:rsidRDefault="00EB4B1D" w:rsidP="004B6915">
            <w:pPr>
              <w:autoSpaceDE w:val="0"/>
              <w:autoSpaceDN w:val="0"/>
              <w:adjustRightInd w:val="0"/>
              <w:spacing w:after="0" w:line="240" w:lineRule="auto"/>
              <w:rPr>
                <w:ins w:id="5780" w:author="Arjan Kloosterboer" w:date="2017-03-10T23:18:00Z"/>
                <w:rFonts w:ascii="Arial" w:eastAsia="Times New Roman" w:hAnsi="Arial" w:cs="Arial"/>
                <w:b/>
                <w:bCs/>
                <w:color w:val="000000"/>
                <w:sz w:val="20"/>
                <w:szCs w:val="20"/>
              </w:rPr>
            </w:pPr>
          </w:p>
        </w:tc>
        <w:tc>
          <w:tcPr>
            <w:tcW w:w="5580" w:type="dxa"/>
            <w:tcBorders>
              <w:top w:val="nil"/>
              <w:left w:val="nil"/>
              <w:right w:val="nil"/>
            </w:tcBorders>
          </w:tcPr>
          <w:p w14:paraId="7F16801E" w14:textId="77777777" w:rsidR="00EB4B1D" w:rsidRPr="00717312" w:rsidRDefault="00EB4B1D" w:rsidP="004B6915">
            <w:pPr>
              <w:autoSpaceDE w:val="0"/>
              <w:autoSpaceDN w:val="0"/>
              <w:adjustRightInd w:val="0"/>
              <w:spacing w:after="0" w:line="240" w:lineRule="auto"/>
              <w:rPr>
                <w:ins w:id="5781" w:author="Arjan Kloosterboer" w:date="2017-03-10T23:18:00Z"/>
                <w:rFonts w:ascii="Arial" w:eastAsia="Times New Roman" w:hAnsi="Arial" w:cs="Arial"/>
                <w:color w:val="000000"/>
                <w:sz w:val="20"/>
                <w:szCs w:val="20"/>
              </w:rPr>
            </w:pPr>
          </w:p>
        </w:tc>
      </w:tr>
      <w:tr w:rsidR="00EB4B1D" w:rsidRPr="00717312" w14:paraId="79157C80" w14:textId="77777777" w:rsidTr="004B6915">
        <w:trPr>
          <w:trHeight w:val="230"/>
          <w:ins w:id="5782" w:author="Arjan Kloosterboer" w:date="2017-03-10T23:18:00Z"/>
        </w:trPr>
        <w:tc>
          <w:tcPr>
            <w:tcW w:w="3780" w:type="dxa"/>
            <w:tcBorders>
              <w:top w:val="nil"/>
              <w:left w:val="nil"/>
              <w:bottom w:val="single" w:sz="4" w:space="0" w:color="auto"/>
              <w:right w:val="nil"/>
            </w:tcBorders>
          </w:tcPr>
          <w:p w14:paraId="6F1152F3" w14:textId="77777777" w:rsidR="00EB4B1D" w:rsidRPr="00717312" w:rsidRDefault="00EB4B1D" w:rsidP="004B6915">
            <w:pPr>
              <w:autoSpaceDE w:val="0"/>
              <w:autoSpaceDN w:val="0"/>
              <w:adjustRightInd w:val="0"/>
              <w:spacing w:after="0" w:line="240" w:lineRule="auto"/>
              <w:rPr>
                <w:ins w:id="5783" w:author="Arjan Kloosterboer" w:date="2017-03-10T23:18:00Z"/>
                <w:rFonts w:ascii="Arial" w:eastAsia="Times New Roman" w:hAnsi="Arial" w:cs="Arial"/>
                <w:b/>
                <w:bCs/>
                <w:color w:val="000000"/>
                <w:sz w:val="20"/>
                <w:szCs w:val="20"/>
              </w:rPr>
            </w:pPr>
            <w:ins w:id="5784" w:author="Arjan Kloosterboer" w:date="2017-03-10T23:18:00Z">
              <w:r w:rsidRPr="00717312">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06A8140A" w14:textId="77777777" w:rsidR="00EB4B1D" w:rsidRDefault="00EB4B1D" w:rsidP="004B6915">
            <w:pPr>
              <w:autoSpaceDE w:val="0"/>
              <w:autoSpaceDN w:val="0"/>
              <w:adjustRightInd w:val="0"/>
              <w:spacing w:after="0" w:line="240" w:lineRule="auto"/>
              <w:rPr>
                <w:ins w:id="5785" w:author="Arjan Kloosterboer" w:date="2017-03-10T23:18:00Z"/>
                <w:rFonts w:ascii="Arial" w:eastAsia="Times New Roman" w:hAnsi="Arial" w:cs="Arial"/>
                <w:color w:val="000000"/>
                <w:sz w:val="20"/>
                <w:szCs w:val="20"/>
              </w:rPr>
            </w:pPr>
            <w:ins w:id="5786" w:author="Arjan Kloosterboer" w:date="2017-03-10T23:18:00Z">
              <w:r>
                <w:rPr>
                  <w:rFonts w:ascii="Arial" w:eastAsia="Times New Roman" w:hAnsi="Arial" w:cs="Arial"/>
                  <w:color w:val="000000"/>
                  <w:sz w:val="20"/>
                  <w:szCs w:val="20"/>
                </w:rPr>
                <w:t>-</w:t>
              </w:r>
            </w:ins>
          </w:p>
        </w:tc>
      </w:tr>
    </w:tbl>
    <w:p w14:paraId="48563588" w14:textId="77777777" w:rsidR="00EB4B1D" w:rsidRPr="000D6975" w:rsidRDefault="00EB4B1D" w:rsidP="00EB4B1D">
      <w:pPr>
        <w:rPr>
          <w:ins w:id="5787" w:author="Arjan Kloosterboer" w:date="2017-03-10T23:18:00Z"/>
          <w:lang w:val="nl-NL"/>
        </w:rPr>
      </w:pPr>
    </w:p>
    <w:p w14:paraId="1864A8F4" w14:textId="123FEACE" w:rsidR="00CF1DA2" w:rsidRPr="00CF1DA2" w:rsidRDefault="00DA5D93" w:rsidP="00CF1DA2">
      <w:pPr>
        <w:autoSpaceDE w:val="0"/>
        <w:autoSpaceDN w:val="0"/>
        <w:adjustRightInd w:val="0"/>
        <w:spacing w:before="240" w:after="60" w:line="240" w:lineRule="auto"/>
        <w:outlineLvl w:val="3"/>
        <w:rPr>
          <w:ins w:id="5788" w:author="Arjan" w:date="2012-12-10T16:13:00Z"/>
          <w:rFonts w:ascii="Arial" w:eastAsia="Times New Roman" w:hAnsi="Arial" w:cs="Arial"/>
          <w:b/>
          <w:bCs/>
          <w:color w:val="004080"/>
          <w:sz w:val="24"/>
          <w:szCs w:val="24"/>
        </w:rPr>
      </w:pPr>
      <w:ins w:id="5789" w:author="Arjan" w:date="2012-12-10T16:13:00Z">
        <w:r w:rsidRPr="00CF1DA2">
          <w:rPr>
            <w:rFonts w:ascii="Arial" w:hAnsi="Arial" w:cs="Arial"/>
            <w:sz w:val="20"/>
            <w:szCs w:val="20"/>
            <w:lang w:val="en-AU"/>
          </w:rPr>
          <w:lastRenderedPageBreak/>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Att.Stereotype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«Attribuutsoort»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Att.Name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Datum-tijd</w:t>
        </w:r>
        <w:r w:rsidRPr="00CF1DA2">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780"/>
        <w:gridCol w:w="5580"/>
      </w:tblGrid>
      <w:tr w:rsidR="00CF1DA2" w:rsidRPr="00CF1DA2" w14:paraId="6EE6309D" w14:textId="77777777">
        <w:trPr>
          <w:trHeight w:val="230"/>
          <w:ins w:id="5790" w:author="Arjan" w:date="2012-12-10T16:13:00Z"/>
        </w:trPr>
        <w:tc>
          <w:tcPr>
            <w:tcW w:w="3780" w:type="dxa"/>
            <w:tcBorders>
              <w:top w:val="nil"/>
              <w:left w:val="nil"/>
              <w:bottom w:val="nil"/>
              <w:right w:val="nil"/>
            </w:tcBorders>
          </w:tcPr>
          <w:p w14:paraId="68B24A9E" w14:textId="77777777" w:rsidR="00CF1DA2" w:rsidRPr="00CF1DA2" w:rsidRDefault="00CF1DA2" w:rsidP="00CF1DA2">
            <w:pPr>
              <w:autoSpaceDE w:val="0"/>
              <w:autoSpaceDN w:val="0"/>
              <w:adjustRightInd w:val="0"/>
              <w:spacing w:after="0" w:line="240" w:lineRule="auto"/>
              <w:rPr>
                <w:ins w:id="5791" w:author="Arjan" w:date="2012-12-10T16:13:00Z"/>
                <w:rFonts w:ascii="Arial" w:eastAsia="Times New Roman" w:hAnsi="Arial" w:cs="Arial"/>
                <w:color w:val="000000"/>
                <w:sz w:val="20"/>
                <w:szCs w:val="20"/>
              </w:rPr>
            </w:pPr>
            <w:ins w:id="5792" w:author="Arjan" w:date="2012-12-10T16:13:00Z">
              <w:r w:rsidRPr="00CF1DA2">
                <w:rPr>
                  <w:rFonts w:ascii="Arial" w:eastAsia="Times New Roman" w:hAnsi="Arial" w:cs="Arial"/>
                  <w:b/>
                  <w:bCs/>
                  <w:color w:val="000000"/>
                  <w:sz w:val="20"/>
                  <w:szCs w:val="20"/>
                </w:rPr>
                <w:t>Naam attribuutsoort</w:t>
              </w:r>
            </w:ins>
          </w:p>
        </w:tc>
        <w:tc>
          <w:tcPr>
            <w:tcW w:w="5580" w:type="dxa"/>
            <w:tcBorders>
              <w:top w:val="nil"/>
              <w:left w:val="nil"/>
              <w:bottom w:val="nil"/>
              <w:right w:val="nil"/>
            </w:tcBorders>
          </w:tcPr>
          <w:p w14:paraId="1AE56F29" w14:textId="77777777" w:rsidR="00CF1DA2" w:rsidRPr="00CF1DA2" w:rsidRDefault="00DA5D93" w:rsidP="00CF1DA2">
            <w:pPr>
              <w:autoSpaceDE w:val="0"/>
              <w:autoSpaceDN w:val="0"/>
              <w:adjustRightInd w:val="0"/>
              <w:spacing w:after="0" w:line="240" w:lineRule="auto"/>
              <w:rPr>
                <w:ins w:id="5793" w:author="Arjan" w:date="2012-12-10T16:13:00Z"/>
                <w:rFonts w:ascii="Arial" w:eastAsia="Times New Roman" w:hAnsi="Arial" w:cs="Arial"/>
                <w:color w:val="000000"/>
                <w:sz w:val="20"/>
                <w:szCs w:val="20"/>
              </w:rPr>
            </w:pPr>
            <w:ins w:id="5794"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Datum-tijd</w:t>
              </w:r>
              <w:r w:rsidRPr="00CF1DA2">
                <w:rPr>
                  <w:rFonts w:ascii="Arial" w:hAnsi="Arial" w:cs="Arial"/>
                  <w:sz w:val="20"/>
                  <w:szCs w:val="20"/>
                  <w:lang w:val="en-AU"/>
                </w:rPr>
                <w:fldChar w:fldCharType="end"/>
              </w:r>
            </w:ins>
          </w:p>
        </w:tc>
      </w:tr>
      <w:tr w:rsidR="00CF1DA2" w:rsidRPr="00CF1DA2" w14:paraId="6CB93AA6" w14:textId="77777777">
        <w:trPr>
          <w:ins w:id="5795" w:author="Arjan" w:date="2012-12-10T16:13:00Z"/>
        </w:trPr>
        <w:tc>
          <w:tcPr>
            <w:tcW w:w="3780" w:type="dxa"/>
            <w:tcBorders>
              <w:top w:val="nil"/>
              <w:left w:val="nil"/>
              <w:bottom w:val="nil"/>
              <w:right w:val="nil"/>
            </w:tcBorders>
          </w:tcPr>
          <w:p w14:paraId="0FE3E422" w14:textId="77777777" w:rsidR="00CF1DA2" w:rsidRPr="00CF1DA2" w:rsidRDefault="00CF1DA2" w:rsidP="00CF1DA2">
            <w:pPr>
              <w:autoSpaceDE w:val="0"/>
              <w:autoSpaceDN w:val="0"/>
              <w:adjustRightInd w:val="0"/>
              <w:spacing w:after="0" w:line="240" w:lineRule="auto"/>
              <w:rPr>
                <w:ins w:id="5796"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34B3B1D0" w14:textId="77777777" w:rsidR="00CF1DA2" w:rsidRPr="00CF1DA2" w:rsidRDefault="00CF1DA2" w:rsidP="00CF1DA2">
            <w:pPr>
              <w:autoSpaceDE w:val="0"/>
              <w:autoSpaceDN w:val="0"/>
              <w:adjustRightInd w:val="0"/>
              <w:spacing w:after="0" w:line="240" w:lineRule="auto"/>
              <w:rPr>
                <w:ins w:id="5797" w:author="Arjan" w:date="2012-12-10T16:13:00Z"/>
                <w:rFonts w:ascii="Arial" w:eastAsia="Times New Roman" w:hAnsi="Arial" w:cs="Arial"/>
                <w:color w:val="000000"/>
                <w:sz w:val="20"/>
                <w:szCs w:val="20"/>
              </w:rPr>
            </w:pPr>
          </w:p>
        </w:tc>
      </w:tr>
      <w:tr w:rsidR="00CF1DA2" w:rsidRPr="00CF1DA2" w14:paraId="6794DF34" w14:textId="77777777">
        <w:trPr>
          <w:ins w:id="5798" w:author="Arjan" w:date="2012-12-10T16:13:00Z"/>
        </w:trPr>
        <w:tc>
          <w:tcPr>
            <w:tcW w:w="3780" w:type="dxa"/>
            <w:tcBorders>
              <w:top w:val="nil"/>
              <w:left w:val="nil"/>
              <w:bottom w:val="nil"/>
              <w:right w:val="nil"/>
            </w:tcBorders>
          </w:tcPr>
          <w:p w14:paraId="190BD417" w14:textId="77777777" w:rsidR="00CF1DA2" w:rsidRPr="00CF1DA2" w:rsidRDefault="00CF1DA2" w:rsidP="00CF1DA2">
            <w:pPr>
              <w:autoSpaceDE w:val="0"/>
              <w:autoSpaceDN w:val="0"/>
              <w:adjustRightInd w:val="0"/>
              <w:spacing w:after="0" w:line="240" w:lineRule="auto"/>
              <w:rPr>
                <w:ins w:id="5799" w:author="Arjan" w:date="2012-12-10T16:13:00Z"/>
                <w:rFonts w:ascii="Arial" w:eastAsia="Times New Roman" w:hAnsi="Arial" w:cs="Arial"/>
                <w:color w:val="000000"/>
                <w:sz w:val="20"/>
                <w:szCs w:val="20"/>
              </w:rPr>
            </w:pPr>
            <w:ins w:id="5800" w:author="Arjan" w:date="2012-12-10T16:13:00Z">
              <w:r w:rsidRPr="00CF1DA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75D42B7A" w14:textId="77777777" w:rsidR="00CF1DA2" w:rsidRPr="00CF1DA2" w:rsidRDefault="00CF1DA2" w:rsidP="00CF1DA2">
            <w:pPr>
              <w:autoSpaceDE w:val="0"/>
              <w:autoSpaceDN w:val="0"/>
              <w:adjustRightInd w:val="0"/>
              <w:spacing w:after="0" w:line="240" w:lineRule="auto"/>
              <w:rPr>
                <w:ins w:id="5801" w:author="Arjan" w:date="2012-12-10T16:13:00Z"/>
                <w:rFonts w:ascii="Arial" w:eastAsia="Times New Roman" w:hAnsi="Arial" w:cs="Arial"/>
                <w:color w:val="000000"/>
                <w:sz w:val="20"/>
                <w:szCs w:val="20"/>
              </w:rPr>
            </w:pPr>
            <w:ins w:id="5802" w:author="Arjan" w:date="2012-12-10T16:13:00Z">
              <w:r w:rsidRPr="00CF1DA2">
                <w:rPr>
                  <w:rFonts w:ascii="Arial" w:eastAsia="Times New Roman" w:hAnsi="Arial" w:cs="Arial"/>
                  <w:color w:val="000000"/>
                  <w:sz w:val="20"/>
                  <w:szCs w:val="20"/>
                </w:rPr>
                <w:t>KING</w:t>
              </w:r>
            </w:ins>
          </w:p>
        </w:tc>
      </w:tr>
      <w:tr w:rsidR="00CF1DA2" w:rsidRPr="00CF1DA2" w14:paraId="5E51AAB5" w14:textId="77777777">
        <w:trPr>
          <w:ins w:id="5803" w:author="Arjan" w:date="2012-12-10T16:13:00Z"/>
        </w:trPr>
        <w:tc>
          <w:tcPr>
            <w:tcW w:w="3780" w:type="dxa"/>
            <w:tcBorders>
              <w:top w:val="nil"/>
              <w:left w:val="nil"/>
              <w:bottom w:val="nil"/>
              <w:right w:val="nil"/>
            </w:tcBorders>
          </w:tcPr>
          <w:p w14:paraId="5543BFB5" w14:textId="77777777" w:rsidR="00CF1DA2" w:rsidRPr="00CF1DA2" w:rsidRDefault="00CF1DA2" w:rsidP="00CF1DA2">
            <w:pPr>
              <w:autoSpaceDE w:val="0"/>
              <w:autoSpaceDN w:val="0"/>
              <w:adjustRightInd w:val="0"/>
              <w:spacing w:after="0" w:line="240" w:lineRule="auto"/>
              <w:rPr>
                <w:ins w:id="5804"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231E5939" w14:textId="77777777" w:rsidR="00CF1DA2" w:rsidRPr="00CF1DA2" w:rsidRDefault="00CF1DA2" w:rsidP="00CF1DA2">
            <w:pPr>
              <w:autoSpaceDE w:val="0"/>
              <w:autoSpaceDN w:val="0"/>
              <w:adjustRightInd w:val="0"/>
              <w:spacing w:after="0" w:line="240" w:lineRule="auto"/>
              <w:rPr>
                <w:ins w:id="5805" w:author="Arjan" w:date="2012-12-10T16:13:00Z"/>
                <w:rFonts w:ascii="Arial" w:eastAsia="Times New Roman" w:hAnsi="Arial" w:cs="Arial"/>
                <w:color w:val="000000"/>
                <w:sz w:val="20"/>
                <w:szCs w:val="20"/>
              </w:rPr>
            </w:pPr>
          </w:p>
        </w:tc>
      </w:tr>
      <w:tr w:rsidR="00CF1DA2" w:rsidRPr="00CF1DA2" w14:paraId="78193342" w14:textId="77777777">
        <w:trPr>
          <w:ins w:id="5806" w:author="Arjan" w:date="2012-12-10T16:13:00Z"/>
        </w:trPr>
        <w:tc>
          <w:tcPr>
            <w:tcW w:w="3780" w:type="dxa"/>
            <w:tcBorders>
              <w:top w:val="nil"/>
              <w:left w:val="nil"/>
              <w:bottom w:val="nil"/>
              <w:right w:val="nil"/>
            </w:tcBorders>
          </w:tcPr>
          <w:p w14:paraId="7E0EDB22" w14:textId="77777777" w:rsidR="00CF1DA2" w:rsidRPr="00CF1DA2" w:rsidRDefault="00CF1DA2" w:rsidP="00CF1DA2">
            <w:pPr>
              <w:autoSpaceDE w:val="0"/>
              <w:autoSpaceDN w:val="0"/>
              <w:adjustRightInd w:val="0"/>
              <w:spacing w:after="0" w:line="240" w:lineRule="auto"/>
              <w:rPr>
                <w:ins w:id="5807" w:author="Arjan" w:date="2012-12-10T16:13:00Z"/>
                <w:rFonts w:ascii="Arial" w:eastAsia="Times New Roman" w:hAnsi="Arial" w:cs="Arial"/>
                <w:color w:val="000000"/>
                <w:sz w:val="20"/>
                <w:szCs w:val="20"/>
              </w:rPr>
            </w:pPr>
            <w:ins w:id="5808" w:author="Arjan" w:date="2012-12-10T16:13:00Z">
              <w:r w:rsidRPr="00CF1DA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1AF9B172" w14:textId="77777777" w:rsidR="00CF1DA2" w:rsidRPr="00CF1DA2" w:rsidRDefault="00CF1DA2" w:rsidP="00CF1DA2">
            <w:pPr>
              <w:autoSpaceDE w:val="0"/>
              <w:autoSpaceDN w:val="0"/>
              <w:adjustRightInd w:val="0"/>
              <w:spacing w:after="0" w:line="240" w:lineRule="auto"/>
              <w:rPr>
                <w:ins w:id="5809" w:author="Arjan" w:date="2012-12-10T16:13:00Z"/>
                <w:rFonts w:ascii="Arial" w:eastAsia="Times New Roman" w:hAnsi="Arial" w:cs="Arial"/>
                <w:color w:val="000000"/>
                <w:sz w:val="20"/>
                <w:szCs w:val="20"/>
              </w:rPr>
            </w:pPr>
          </w:p>
        </w:tc>
      </w:tr>
      <w:tr w:rsidR="00CF1DA2" w:rsidRPr="00CF1DA2" w14:paraId="0F91585B" w14:textId="77777777">
        <w:trPr>
          <w:ins w:id="5810" w:author="Arjan" w:date="2012-12-10T16:13:00Z"/>
        </w:trPr>
        <w:tc>
          <w:tcPr>
            <w:tcW w:w="3780" w:type="dxa"/>
            <w:tcBorders>
              <w:top w:val="nil"/>
              <w:left w:val="nil"/>
              <w:bottom w:val="nil"/>
              <w:right w:val="nil"/>
            </w:tcBorders>
          </w:tcPr>
          <w:p w14:paraId="79D06ACD" w14:textId="77777777" w:rsidR="00CF1DA2" w:rsidRPr="00CF1DA2" w:rsidRDefault="00CF1DA2" w:rsidP="00CF1DA2">
            <w:pPr>
              <w:autoSpaceDE w:val="0"/>
              <w:autoSpaceDN w:val="0"/>
              <w:adjustRightInd w:val="0"/>
              <w:spacing w:after="0" w:line="240" w:lineRule="auto"/>
              <w:rPr>
                <w:ins w:id="5811"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4B9E362E" w14:textId="77777777" w:rsidR="00CF1DA2" w:rsidRPr="00CF1DA2" w:rsidRDefault="00CF1DA2" w:rsidP="00CF1DA2">
            <w:pPr>
              <w:autoSpaceDE w:val="0"/>
              <w:autoSpaceDN w:val="0"/>
              <w:adjustRightInd w:val="0"/>
              <w:spacing w:after="0" w:line="240" w:lineRule="auto"/>
              <w:rPr>
                <w:ins w:id="5812" w:author="Arjan" w:date="2012-12-10T16:13:00Z"/>
                <w:rFonts w:ascii="Arial" w:eastAsia="Times New Roman" w:hAnsi="Arial" w:cs="Arial"/>
                <w:color w:val="000000"/>
                <w:sz w:val="20"/>
                <w:szCs w:val="20"/>
              </w:rPr>
            </w:pPr>
          </w:p>
        </w:tc>
      </w:tr>
      <w:tr w:rsidR="00CF1DA2" w:rsidRPr="00CF1DA2" w14:paraId="5FD7A6FF" w14:textId="77777777">
        <w:trPr>
          <w:ins w:id="5813" w:author="Arjan" w:date="2012-12-10T16:13:00Z"/>
        </w:trPr>
        <w:tc>
          <w:tcPr>
            <w:tcW w:w="3780" w:type="dxa"/>
            <w:tcBorders>
              <w:top w:val="nil"/>
              <w:left w:val="nil"/>
              <w:bottom w:val="nil"/>
              <w:right w:val="nil"/>
            </w:tcBorders>
          </w:tcPr>
          <w:p w14:paraId="55F76623" w14:textId="77777777" w:rsidR="00CF1DA2" w:rsidRPr="00CF1DA2" w:rsidRDefault="00CF1DA2" w:rsidP="00CF1DA2">
            <w:pPr>
              <w:autoSpaceDE w:val="0"/>
              <w:autoSpaceDN w:val="0"/>
              <w:adjustRightInd w:val="0"/>
              <w:spacing w:after="0" w:line="240" w:lineRule="auto"/>
              <w:rPr>
                <w:ins w:id="5814" w:author="Arjan" w:date="2012-12-10T16:13:00Z"/>
                <w:rFonts w:ascii="Arial" w:eastAsia="Times New Roman" w:hAnsi="Arial" w:cs="Arial"/>
                <w:color w:val="000000"/>
                <w:sz w:val="20"/>
                <w:szCs w:val="20"/>
              </w:rPr>
            </w:pPr>
            <w:ins w:id="5815" w:author="Arjan" w:date="2012-12-10T16:13:00Z">
              <w:r w:rsidRPr="00CF1DA2">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0F1626B5" w14:textId="77777777" w:rsidR="00CF1DA2" w:rsidRPr="00CF1DA2" w:rsidRDefault="00DA5D93" w:rsidP="00CF1DA2">
            <w:pPr>
              <w:autoSpaceDE w:val="0"/>
              <w:autoSpaceDN w:val="0"/>
              <w:adjustRightInd w:val="0"/>
              <w:spacing w:after="0" w:line="240" w:lineRule="auto"/>
              <w:rPr>
                <w:ins w:id="5816" w:author="Arjan" w:date="2012-12-10T16:13:00Z"/>
                <w:rFonts w:ascii="Arial" w:eastAsia="Times New Roman" w:hAnsi="Arial" w:cs="Arial"/>
                <w:color w:val="000000"/>
                <w:sz w:val="20"/>
                <w:szCs w:val="20"/>
              </w:rPr>
            </w:pPr>
            <w:ins w:id="5817"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datumTijd</w:t>
              </w:r>
              <w:r w:rsidRPr="00CF1DA2">
                <w:rPr>
                  <w:rFonts w:ascii="Arial" w:hAnsi="Arial" w:cs="Arial"/>
                  <w:sz w:val="20"/>
                  <w:szCs w:val="20"/>
                  <w:lang w:val="en-AU"/>
                </w:rPr>
                <w:fldChar w:fldCharType="end"/>
              </w:r>
            </w:ins>
          </w:p>
        </w:tc>
      </w:tr>
      <w:tr w:rsidR="00CF1DA2" w:rsidRPr="00CF1DA2" w14:paraId="50EE9984" w14:textId="77777777">
        <w:trPr>
          <w:ins w:id="5818" w:author="Arjan" w:date="2012-12-10T16:13:00Z"/>
        </w:trPr>
        <w:tc>
          <w:tcPr>
            <w:tcW w:w="3780" w:type="dxa"/>
            <w:tcBorders>
              <w:top w:val="nil"/>
              <w:left w:val="nil"/>
              <w:bottom w:val="nil"/>
              <w:right w:val="nil"/>
            </w:tcBorders>
          </w:tcPr>
          <w:p w14:paraId="6F2E7C25" w14:textId="77777777" w:rsidR="00CF1DA2" w:rsidRPr="00CF1DA2" w:rsidRDefault="00CF1DA2" w:rsidP="00CF1DA2">
            <w:pPr>
              <w:autoSpaceDE w:val="0"/>
              <w:autoSpaceDN w:val="0"/>
              <w:adjustRightInd w:val="0"/>
              <w:spacing w:after="0" w:line="240" w:lineRule="auto"/>
              <w:rPr>
                <w:ins w:id="5819"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655D8CC7" w14:textId="77777777" w:rsidR="00CF1DA2" w:rsidRPr="00CF1DA2" w:rsidRDefault="00CF1DA2" w:rsidP="00CF1DA2">
            <w:pPr>
              <w:autoSpaceDE w:val="0"/>
              <w:autoSpaceDN w:val="0"/>
              <w:adjustRightInd w:val="0"/>
              <w:spacing w:after="0" w:line="240" w:lineRule="auto"/>
              <w:rPr>
                <w:ins w:id="5820" w:author="Arjan" w:date="2012-12-10T16:13:00Z"/>
                <w:rFonts w:ascii="Arial" w:eastAsia="Times New Roman" w:hAnsi="Arial" w:cs="Arial"/>
                <w:color w:val="000000"/>
                <w:sz w:val="20"/>
                <w:szCs w:val="20"/>
              </w:rPr>
            </w:pPr>
          </w:p>
        </w:tc>
      </w:tr>
      <w:tr w:rsidR="00CF1DA2" w:rsidRPr="00AE1A91" w14:paraId="0E5F2362" w14:textId="77777777">
        <w:trPr>
          <w:ins w:id="5821" w:author="Arjan" w:date="2012-12-10T16:13:00Z"/>
        </w:trPr>
        <w:tc>
          <w:tcPr>
            <w:tcW w:w="3780" w:type="dxa"/>
            <w:tcBorders>
              <w:top w:val="nil"/>
              <w:left w:val="nil"/>
              <w:bottom w:val="nil"/>
              <w:right w:val="nil"/>
            </w:tcBorders>
          </w:tcPr>
          <w:p w14:paraId="6C843404" w14:textId="77777777" w:rsidR="00CF1DA2" w:rsidRPr="00CF1DA2" w:rsidRDefault="00CF1DA2" w:rsidP="00CF1DA2">
            <w:pPr>
              <w:autoSpaceDE w:val="0"/>
              <w:autoSpaceDN w:val="0"/>
              <w:adjustRightInd w:val="0"/>
              <w:spacing w:after="0" w:line="240" w:lineRule="auto"/>
              <w:rPr>
                <w:ins w:id="5822" w:author="Arjan" w:date="2012-12-10T16:13:00Z"/>
                <w:rFonts w:ascii="Arial" w:eastAsia="Times New Roman" w:hAnsi="Arial" w:cs="Arial"/>
                <w:color w:val="000000"/>
                <w:sz w:val="20"/>
                <w:szCs w:val="20"/>
              </w:rPr>
            </w:pPr>
            <w:ins w:id="5823" w:author="Arjan" w:date="2012-12-10T16:13:00Z">
              <w:r w:rsidRPr="00CF1DA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26CC8034" w14:textId="77777777" w:rsidR="00CF1DA2" w:rsidRPr="00DD0F4F" w:rsidRDefault="00DA5D93" w:rsidP="00CF1DA2">
            <w:pPr>
              <w:autoSpaceDE w:val="0"/>
              <w:autoSpaceDN w:val="0"/>
              <w:adjustRightInd w:val="0"/>
              <w:spacing w:after="0" w:line="240" w:lineRule="auto"/>
              <w:rPr>
                <w:ins w:id="5824" w:author="Arjan" w:date="2012-12-10T16:13:00Z"/>
                <w:rFonts w:ascii="Arial" w:eastAsia="Times New Roman" w:hAnsi="Arial" w:cs="Arial"/>
                <w:color w:val="000000"/>
                <w:sz w:val="20"/>
                <w:szCs w:val="20"/>
                <w:lang w:val="nl-NL"/>
              </w:rPr>
            </w:pPr>
            <w:ins w:id="5825" w:author="Arjan" w:date="2012-12-10T16:13:00Z">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Att.Notes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De datum en het tijdstip waaop het Klantcontact begint</w:t>
              </w:r>
              <w:r w:rsidRPr="00CF1DA2">
                <w:rPr>
                  <w:rFonts w:ascii="Arial" w:hAnsi="Arial" w:cs="Arial"/>
                  <w:sz w:val="20"/>
                  <w:szCs w:val="20"/>
                  <w:lang w:val="en-AU"/>
                </w:rPr>
                <w:fldChar w:fldCharType="end"/>
              </w:r>
            </w:ins>
          </w:p>
        </w:tc>
      </w:tr>
      <w:tr w:rsidR="00CF1DA2" w:rsidRPr="00AE1A91" w14:paraId="417E67AE" w14:textId="77777777">
        <w:trPr>
          <w:trHeight w:val="230"/>
          <w:ins w:id="5826" w:author="Arjan" w:date="2012-12-10T16:13:00Z"/>
        </w:trPr>
        <w:tc>
          <w:tcPr>
            <w:tcW w:w="3780" w:type="dxa"/>
            <w:tcBorders>
              <w:top w:val="nil"/>
              <w:left w:val="nil"/>
              <w:bottom w:val="nil"/>
              <w:right w:val="nil"/>
            </w:tcBorders>
          </w:tcPr>
          <w:p w14:paraId="72DD2DEE" w14:textId="77777777" w:rsidR="00CF1DA2" w:rsidRPr="00DD0F4F" w:rsidRDefault="00CF1DA2" w:rsidP="00CF1DA2">
            <w:pPr>
              <w:autoSpaceDE w:val="0"/>
              <w:autoSpaceDN w:val="0"/>
              <w:adjustRightInd w:val="0"/>
              <w:spacing w:after="0" w:line="240" w:lineRule="auto"/>
              <w:rPr>
                <w:ins w:id="5827" w:author="Arjan" w:date="2012-12-10T16:13: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2A3800AB" w14:textId="77777777" w:rsidR="00CF1DA2" w:rsidRPr="00DD0F4F" w:rsidRDefault="00CF1DA2" w:rsidP="00CF1DA2">
            <w:pPr>
              <w:autoSpaceDE w:val="0"/>
              <w:autoSpaceDN w:val="0"/>
              <w:adjustRightInd w:val="0"/>
              <w:spacing w:after="0" w:line="240" w:lineRule="auto"/>
              <w:rPr>
                <w:ins w:id="5828" w:author="Arjan" w:date="2012-12-10T16:13:00Z"/>
                <w:rFonts w:ascii="Arial" w:eastAsia="Times New Roman" w:hAnsi="Arial" w:cs="Arial"/>
                <w:color w:val="000000"/>
                <w:sz w:val="20"/>
                <w:szCs w:val="20"/>
                <w:lang w:val="nl-NL"/>
              </w:rPr>
            </w:pPr>
          </w:p>
        </w:tc>
      </w:tr>
      <w:tr w:rsidR="00CF1DA2" w:rsidRPr="00CF1DA2" w14:paraId="55F35BEE" w14:textId="77777777">
        <w:trPr>
          <w:trHeight w:val="230"/>
          <w:ins w:id="5829" w:author="Arjan" w:date="2012-12-10T16:13:00Z"/>
        </w:trPr>
        <w:tc>
          <w:tcPr>
            <w:tcW w:w="3780" w:type="dxa"/>
            <w:tcBorders>
              <w:top w:val="nil"/>
              <w:left w:val="nil"/>
              <w:bottom w:val="nil"/>
              <w:right w:val="nil"/>
            </w:tcBorders>
          </w:tcPr>
          <w:p w14:paraId="295C4399" w14:textId="77777777" w:rsidR="00CF1DA2" w:rsidRPr="00CF1DA2" w:rsidRDefault="00CF1DA2" w:rsidP="00CF1DA2">
            <w:pPr>
              <w:autoSpaceDE w:val="0"/>
              <w:autoSpaceDN w:val="0"/>
              <w:adjustRightInd w:val="0"/>
              <w:spacing w:after="0" w:line="240" w:lineRule="auto"/>
              <w:rPr>
                <w:ins w:id="5830" w:author="Arjan" w:date="2012-12-10T16:13:00Z"/>
                <w:rFonts w:ascii="Arial" w:eastAsia="Times New Roman" w:hAnsi="Arial" w:cs="Arial"/>
                <w:color w:val="000000"/>
                <w:sz w:val="20"/>
                <w:szCs w:val="20"/>
              </w:rPr>
            </w:pPr>
            <w:ins w:id="5831" w:author="Arjan" w:date="2012-12-10T16:13:00Z">
              <w:r w:rsidRPr="00CF1DA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5399FFB3" w14:textId="77777777" w:rsidR="00CF1DA2" w:rsidRPr="00CF1DA2" w:rsidRDefault="00CF1DA2" w:rsidP="00CF1DA2">
            <w:pPr>
              <w:autoSpaceDE w:val="0"/>
              <w:autoSpaceDN w:val="0"/>
              <w:adjustRightInd w:val="0"/>
              <w:spacing w:after="0" w:line="240" w:lineRule="auto"/>
              <w:rPr>
                <w:ins w:id="5832" w:author="Arjan" w:date="2012-12-10T16:13:00Z"/>
                <w:rFonts w:ascii="Arial" w:eastAsia="Times New Roman" w:hAnsi="Arial" w:cs="Arial"/>
                <w:color w:val="000000"/>
                <w:sz w:val="20"/>
                <w:szCs w:val="20"/>
              </w:rPr>
            </w:pPr>
            <w:ins w:id="5833" w:author="Arjan" w:date="2012-12-10T16:13:00Z">
              <w:r w:rsidRPr="00CF1DA2">
                <w:rPr>
                  <w:rFonts w:ascii="Arial" w:eastAsia="Times New Roman" w:hAnsi="Arial" w:cs="Arial"/>
                  <w:color w:val="000000"/>
                  <w:sz w:val="20"/>
                  <w:szCs w:val="20"/>
                </w:rPr>
                <w:t xml:space="preserve">KING </w:t>
              </w:r>
            </w:ins>
          </w:p>
        </w:tc>
      </w:tr>
      <w:tr w:rsidR="00CF1DA2" w:rsidRPr="00CF1DA2" w14:paraId="694BABBB" w14:textId="77777777">
        <w:trPr>
          <w:ins w:id="5834" w:author="Arjan" w:date="2012-12-10T16:13:00Z"/>
        </w:trPr>
        <w:tc>
          <w:tcPr>
            <w:tcW w:w="3780" w:type="dxa"/>
            <w:tcBorders>
              <w:top w:val="nil"/>
              <w:left w:val="nil"/>
              <w:bottom w:val="nil"/>
              <w:right w:val="nil"/>
            </w:tcBorders>
          </w:tcPr>
          <w:p w14:paraId="741A947F" w14:textId="77777777" w:rsidR="00CF1DA2" w:rsidRPr="00CF1DA2" w:rsidRDefault="00CF1DA2" w:rsidP="00CF1DA2">
            <w:pPr>
              <w:autoSpaceDE w:val="0"/>
              <w:autoSpaceDN w:val="0"/>
              <w:adjustRightInd w:val="0"/>
              <w:spacing w:after="0" w:line="240" w:lineRule="auto"/>
              <w:rPr>
                <w:ins w:id="583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3ABFC093" w14:textId="77777777" w:rsidR="00CF1DA2" w:rsidRPr="00CF1DA2" w:rsidRDefault="00CF1DA2" w:rsidP="00CF1DA2">
            <w:pPr>
              <w:autoSpaceDE w:val="0"/>
              <w:autoSpaceDN w:val="0"/>
              <w:adjustRightInd w:val="0"/>
              <w:spacing w:after="0" w:line="240" w:lineRule="auto"/>
              <w:rPr>
                <w:ins w:id="5836" w:author="Arjan" w:date="2012-12-10T16:13:00Z"/>
                <w:rFonts w:ascii="Arial" w:eastAsia="Times New Roman" w:hAnsi="Arial" w:cs="Arial"/>
                <w:color w:val="000000"/>
                <w:sz w:val="20"/>
                <w:szCs w:val="20"/>
              </w:rPr>
            </w:pPr>
          </w:p>
        </w:tc>
      </w:tr>
      <w:tr w:rsidR="00CF1DA2" w:rsidRPr="00CF1DA2" w14:paraId="1675AE34" w14:textId="77777777">
        <w:trPr>
          <w:ins w:id="5837" w:author="Arjan" w:date="2012-12-10T16:13:00Z"/>
        </w:trPr>
        <w:tc>
          <w:tcPr>
            <w:tcW w:w="3780" w:type="dxa"/>
            <w:tcBorders>
              <w:top w:val="nil"/>
              <w:left w:val="nil"/>
              <w:bottom w:val="nil"/>
              <w:right w:val="nil"/>
            </w:tcBorders>
          </w:tcPr>
          <w:p w14:paraId="17080718" w14:textId="77777777" w:rsidR="00CF1DA2" w:rsidRPr="00CF1DA2" w:rsidRDefault="00CF1DA2" w:rsidP="00CF1DA2">
            <w:pPr>
              <w:autoSpaceDE w:val="0"/>
              <w:autoSpaceDN w:val="0"/>
              <w:adjustRightInd w:val="0"/>
              <w:spacing w:after="0" w:line="240" w:lineRule="auto"/>
              <w:rPr>
                <w:ins w:id="5838" w:author="Arjan" w:date="2012-12-10T16:13:00Z"/>
                <w:rFonts w:ascii="Arial" w:eastAsia="Times New Roman" w:hAnsi="Arial" w:cs="Arial"/>
                <w:color w:val="000000"/>
                <w:sz w:val="20"/>
                <w:szCs w:val="20"/>
              </w:rPr>
            </w:pPr>
            <w:ins w:id="5839" w:author="Arjan" w:date="2012-12-10T16:13:00Z">
              <w:r w:rsidRPr="00CF1DA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2A04D53F" w14:textId="77777777" w:rsidR="00CF1DA2" w:rsidRPr="00CF1DA2" w:rsidRDefault="00CF1DA2" w:rsidP="00CF1DA2">
            <w:pPr>
              <w:autoSpaceDE w:val="0"/>
              <w:autoSpaceDN w:val="0"/>
              <w:adjustRightInd w:val="0"/>
              <w:spacing w:after="0" w:line="240" w:lineRule="auto"/>
              <w:rPr>
                <w:ins w:id="5840" w:author="Arjan" w:date="2012-12-10T16:13:00Z"/>
                <w:rFonts w:ascii="Arial" w:eastAsia="Times New Roman" w:hAnsi="Arial" w:cs="Arial"/>
                <w:color w:val="000000"/>
                <w:sz w:val="20"/>
                <w:szCs w:val="20"/>
              </w:rPr>
            </w:pPr>
            <w:ins w:id="5841" w:author="Arjan" w:date="2012-12-10T16:13:00Z">
              <w:r w:rsidRPr="00CF1DA2">
                <w:rPr>
                  <w:rFonts w:ascii="Arial" w:eastAsia="Times New Roman" w:hAnsi="Arial" w:cs="Arial"/>
                  <w:color w:val="000000"/>
                  <w:sz w:val="20"/>
                  <w:szCs w:val="20"/>
                </w:rPr>
                <w:t>1 januari 2013</w:t>
              </w:r>
            </w:ins>
          </w:p>
        </w:tc>
      </w:tr>
      <w:tr w:rsidR="00CF1DA2" w:rsidRPr="00CF1DA2" w14:paraId="63C73CEC" w14:textId="77777777">
        <w:trPr>
          <w:ins w:id="5842" w:author="Arjan" w:date="2012-12-10T16:13:00Z"/>
        </w:trPr>
        <w:tc>
          <w:tcPr>
            <w:tcW w:w="3780" w:type="dxa"/>
            <w:tcBorders>
              <w:top w:val="nil"/>
              <w:left w:val="nil"/>
              <w:bottom w:val="nil"/>
              <w:right w:val="nil"/>
            </w:tcBorders>
          </w:tcPr>
          <w:p w14:paraId="3BA8ABFA" w14:textId="77777777" w:rsidR="00CF1DA2" w:rsidRPr="00CF1DA2" w:rsidRDefault="00CF1DA2" w:rsidP="00CF1DA2">
            <w:pPr>
              <w:autoSpaceDE w:val="0"/>
              <w:autoSpaceDN w:val="0"/>
              <w:adjustRightInd w:val="0"/>
              <w:spacing w:after="0" w:line="240" w:lineRule="auto"/>
              <w:rPr>
                <w:ins w:id="5843"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50DA5A4E" w14:textId="77777777" w:rsidR="00CF1DA2" w:rsidRPr="00CF1DA2" w:rsidRDefault="00CF1DA2" w:rsidP="00CF1DA2">
            <w:pPr>
              <w:autoSpaceDE w:val="0"/>
              <w:autoSpaceDN w:val="0"/>
              <w:adjustRightInd w:val="0"/>
              <w:spacing w:after="0" w:line="240" w:lineRule="auto"/>
              <w:rPr>
                <w:ins w:id="5844" w:author="Arjan" w:date="2012-12-10T16:13:00Z"/>
                <w:rFonts w:ascii="Arial" w:eastAsia="Times New Roman" w:hAnsi="Arial" w:cs="Arial"/>
                <w:color w:val="000000"/>
                <w:sz w:val="20"/>
                <w:szCs w:val="20"/>
              </w:rPr>
            </w:pPr>
          </w:p>
        </w:tc>
      </w:tr>
      <w:tr w:rsidR="00CF1DA2" w:rsidRPr="00CF1DA2" w14:paraId="4626B295" w14:textId="77777777">
        <w:trPr>
          <w:ins w:id="5845" w:author="Arjan" w:date="2012-12-10T16:13:00Z"/>
        </w:trPr>
        <w:tc>
          <w:tcPr>
            <w:tcW w:w="3780" w:type="dxa"/>
            <w:tcBorders>
              <w:top w:val="nil"/>
              <w:left w:val="nil"/>
              <w:bottom w:val="nil"/>
              <w:right w:val="nil"/>
            </w:tcBorders>
          </w:tcPr>
          <w:p w14:paraId="6D791AB9" w14:textId="77777777" w:rsidR="00CF1DA2" w:rsidRPr="00CF1DA2" w:rsidRDefault="00CF1DA2" w:rsidP="00CF1DA2">
            <w:pPr>
              <w:autoSpaceDE w:val="0"/>
              <w:autoSpaceDN w:val="0"/>
              <w:adjustRightInd w:val="0"/>
              <w:spacing w:after="0" w:line="240" w:lineRule="auto"/>
              <w:rPr>
                <w:ins w:id="5846" w:author="Arjan" w:date="2012-12-10T16:13:00Z"/>
                <w:rFonts w:ascii="Arial" w:eastAsia="Times New Roman" w:hAnsi="Arial" w:cs="Arial"/>
                <w:color w:val="000000"/>
                <w:sz w:val="20"/>
                <w:szCs w:val="20"/>
              </w:rPr>
            </w:pPr>
            <w:ins w:id="5847" w:author="Arjan" w:date="2012-12-10T16:13:00Z">
              <w:r w:rsidRPr="00CF1DA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5A03281C" w14:textId="77777777" w:rsidR="00CF1DA2" w:rsidRPr="00CF1DA2" w:rsidRDefault="00CF1DA2" w:rsidP="00CF1DA2">
            <w:pPr>
              <w:autoSpaceDE w:val="0"/>
              <w:autoSpaceDN w:val="0"/>
              <w:adjustRightInd w:val="0"/>
              <w:spacing w:after="0" w:line="240" w:lineRule="auto"/>
              <w:rPr>
                <w:ins w:id="5848" w:author="Arjan" w:date="2012-12-10T16:13:00Z"/>
                <w:rFonts w:ascii="Arial" w:eastAsia="Times New Roman" w:hAnsi="Arial" w:cs="Arial"/>
                <w:color w:val="000000"/>
                <w:sz w:val="20"/>
                <w:szCs w:val="20"/>
              </w:rPr>
            </w:pPr>
          </w:p>
        </w:tc>
      </w:tr>
      <w:tr w:rsidR="00CF1DA2" w:rsidRPr="00CF1DA2" w14:paraId="3CA94A63" w14:textId="77777777">
        <w:trPr>
          <w:ins w:id="5849" w:author="Arjan" w:date="2012-12-10T16:13:00Z"/>
        </w:trPr>
        <w:tc>
          <w:tcPr>
            <w:tcW w:w="3780" w:type="dxa"/>
            <w:tcBorders>
              <w:top w:val="nil"/>
              <w:left w:val="nil"/>
              <w:bottom w:val="nil"/>
              <w:right w:val="nil"/>
            </w:tcBorders>
          </w:tcPr>
          <w:p w14:paraId="559DD3FF" w14:textId="77777777" w:rsidR="00CF1DA2" w:rsidRPr="00CF1DA2" w:rsidRDefault="00CF1DA2" w:rsidP="00CF1DA2">
            <w:pPr>
              <w:autoSpaceDE w:val="0"/>
              <w:autoSpaceDN w:val="0"/>
              <w:adjustRightInd w:val="0"/>
              <w:spacing w:after="0" w:line="240" w:lineRule="auto"/>
              <w:rPr>
                <w:ins w:id="5850"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22DABD9F" w14:textId="77777777" w:rsidR="00CF1DA2" w:rsidRPr="00CF1DA2" w:rsidRDefault="00CF1DA2" w:rsidP="00CF1DA2">
            <w:pPr>
              <w:autoSpaceDE w:val="0"/>
              <w:autoSpaceDN w:val="0"/>
              <w:adjustRightInd w:val="0"/>
              <w:spacing w:after="0" w:line="240" w:lineRule="auto"/>
              <w:rPr>
                <w:ins w:id="5851" w:author="Arjan" w:date="2012-12-10T16:13:00Z"/>
                <w:rFonts w:ascii="Arial" w:eastAsia="Times New Roman" w:hAnsi="Arial" w:cs="Arial"/>
                <w:color w:val="000000"/>
                <w:sz w:val="20"/>
                <w:szCs w:val="20"/>
              </w:rPr>
            </w:pPr>
          </w:p>
        </w:tc>
      </w:tr>
      <w:tr w:rsidR="00CF1DA2" w:rsidRPr="00CF1DA2" w14:paraId="507B2B8E" w14:textId="77777777">
        <w:trPr>
          <w:ins w:id="5852" w:author="Arjan" w:date="2012-12-10T16:13:00Z"/>
        </w:trPr>
        <w:tc>
          <w:tcPr>
            <w:tcW w:w="3780" w:type="dxa"/>
            <w:tcBorders>
              <w:top w:val="nil"/>
              <w:left w:val="nil"/>
              <w:bottom w:val="nil"/>
              <w:right w:val="nil"/>
            </w:tcBorders>
          </w:tcPr>
          <w:p w14:paraId="459798B2" w14:textId="77777777" w:rsidR="00CF1DA2" w:rsidRPr="00CF1DA2" w:rsidRDefault="00CF1DA2" w:rsidP="00CF1DA2">
            <w:pPr>
              <w:autoSpaceDE w:val="0"/>
              <w:autoSpaceDN w:val="0"/>
              <w:adjustRightInd w:val="0"/>
              <w:spacing w:after="0" w:line="240" w:lineRule="auto"/>
              <w:rPr>
                <w:ins w:id="5853" w:author="Arjan" w:date="2012-12-10T16:13:00Z"/>
                <w:rFonts w:ascii="Arial" w:eastAsia="Times New Roman" w:hAnsi="Arial" w:cs="Arial"/>
                <w:color w:val="000000"/>
                <w:sz w:val="20"/>
                <w:szCs w:val="20"/>
              </w:rPr>
            </w:pPr>
            <w:ins w:id="5854" w:author="Arjan" w:date="2012-12-10T16:13:00Z">
              <w:r w:rsidRPr="00CF1DA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63C9D19C" w14:textId="77777777" w:rsidR="00CF1DA2" w:rsidRPr="00CF1DA2" w:rsidRDefault="00DA5D93" w:rsidP="00CF1DA2">
            <w:pPr>
              <w:autoSpaceDE w:val="0"/>
              <w:autoSpaceDN w:val="0"/>
              <w:adjustRightInd w:val="0"/>
              <w:spacing w:after="0" w:line="240" w:lineRule="auto"/>
              <w:rPr>
                <w:ins w:id="5855" w:author="Arjan" w:date="2012-12-10T16:13:00Z"/>
                <w:rFonts w:ascii="Arial" w:eastAsia="Times New Roman" w:hAnsi="Arial" w:cs="Arial"/>
                <w:color w:val="000000"/>
                <w:sz w:val="20"/>
                <w:szCs w:val="20"/>
              </w:rPr>
            </w:pPr>
            <w:ins w:id="5856"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Att.Type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Datum/Tijd (jjjjmmddhhss)</w:t>
              </w:r>
              <w:r w:rsidRPr="00CF1DA2">
                <w:rPr>
                  <w:rFonts w:ascii="Arial" w:hAnsi="Arial" w:cs="Arial"/>
                  <w:sz w:val="20"/>
                  <w:szCs w:val="20"/>
                  <w:lang w:val="en-AU"/>
                </w:rPr>
                <w:fldChar w:fldCharType="end"/>
              </w:r>
            </w:ins>
          </w:p>
        </w:tc>
      </w:tr>
      <w:tr w:rsidR="00CF1DA2" w:rsidRPr="00CF1DA2" w14:paraId="0685441D" w14:textId="77777777">
        <w:trPr>
          <w:trHeight w:val="230"/>
          <w:ins w:id="5857" w:author="Arjan" w:date="2012-12-10T16:13:00Z"/>
        </w:trPr>
        <w:tc>
          <w:tcPr>
            <w:tcW w:w="3780" w:type="dxa"/>
            <w:tcBorders>
              <w:top w:val="nil"/>
              <w:left w:val="nil"/>
              <w:bottom w:val="nil"/>
              <w:right w:val="nil"/>
            </w:tcBorders>
          </w:tcPr>
          <w:p w14:paraId="2042D748" w14:textId="77777777" w:rsidR="00CF1DA2" w:rsidRPr="00CF1DA2" w:rsidRDefault="00CF1DA2" w:rsidP="00CF1DA2">
            <w:pPr>
              <w:autoSpaceDE w:val="0"/>
              <w:autoSpaceDN w:val="0"/>
              <w:adjustRightInd w:val="0"/>
              <w:spacing w:after="0" w:line="240" w:lineRule="auto"/>
              <w:rPr>
                <w:ins w:id="5858"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3F499FD3" w14:textId="77777777" w:rsidR="00CF1DA2" w:rsidRPr="00CF1DA2" w:rsidRDefault="00CF1DA2" w:rsidP="00CF1DA2">
            <w:pPr>
              <w:autoSpaceDE w:val="0"/>
              <w:autoSpaceDN w:val="0"/>
              <w:adjustRightInd w:val="0"/>
              <w:spacing w:after="0" w:line="240" w:lineRule="auto"/>
              <w:rPr>
                <w:ins w:id="5859" w:author="Arjan" w:date="2012-12-10T16:13:00Z"/>
                <w:rFonts w:ascii="Arial" w:eastAsia="Times New Roman" w:hAnsi="Arial" w:cs="Arial"/>
                <w:color w:val="000000"/>
                <w:sz w:val="20"/>
                <w:szCs w:val="20"/>
              </w:rPr>
            </w:pPr>
          </w:p>
        </w:tc>
      </w:tr>
      <w:tr w:rsidR="00CF1DA2" w:rsidRPr="00AE1A91" w14:paraId="7963DC60" w14:textId="77777777">
        <w:trPr>
          <w:trHeight w:val="230"/>
          <w:ins w:id="5860" w:author="Arjan" w:date="2012-12-10T16:13:00Z"/>
        </w:trPr>
        <w:tc>
          <w:tcPr>
            <w:tcW w:w="3780" w:type="dxa"/>
            <w:tcBorders>
              <w:top w:val="nil"/>
              <w:left w:val="nil"/>
              <w:bottom w:val="nil"/>
              <w:right w:val="nil"/>
            </w:tcBorders>
          </w:tcPr>
          <w:p w14:paraId="4192B393" w14:textId="77777777" w:rsidR="00CF1DA2" w:rsidRPr="00CF1DA2" w:rsidRDefault="00CF1DA2" w:rsidP="00CF1DA2">
            <w:pPr>
              <w:autoSpaceDE w:val="0"/>
              <w:autoSpaceDN w:val="0"/>
              <w:adjustRightInd w:val="0"/>
              <w:spacing w:after="0" w:line="240" w:lineRule="auto"/>
              <w:rPr>
                <w:ins w:id="5861" w:author="Arjan" w:date="2012-12-10T16:13:00Z"/>
                <w:rFonts w:ascii="Arial" w:eastAsia="Times New Roman" w:hAnsi="Arial" w:cs="Arial"/>
                <w:color w:val="000000"/>
                <w:sz w:val="20"/>
                <w:szCs w:val="20"/>
              </w:rPr>
            </w:pPr>
            <w:ins w:id="5862" w:author="Arjan" w:date="2012-12-10T16:13:00Z">
              <w:r w:rsidRPr="00CF1DA2">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33FFDA3B" w14:textId="77777777" w:rsidR="00CF1DA2" w:rsidRPr="00DD0F4F" w:rsidRDefault="00CF1DA2" w:rsidP="00CF1DA2">
            <w:pPr>
              <w:autoSpaceDE w:val="0"/>
              <w:autoSpaceDN w:val="0"/>
              <w:adjustRightInd w:val="0"/>
              <w:spacing w:after="0" w:line="240" w:lineRule="auto"/>
              <w:rPr>
                <w:ins w:id="5863" w:author="Arjan" w:date="2012-12-10T16:13:00Z"/>
                <w:rFonts w:ascii="Arial" w:eastAsia="Times New Roman" w:hAnsi="Arial" w:cs="Arial"/>
                <w:color w:val="000000"/>
                <w:sz w:val="20"/>
                <w:szCs w:val="20"/>
                <w:lang w:val="nl-NL"/>
              </w:rPr>
            </w:pPr>
            <w:ins w:id="5864" w:author="Arjan" w:date="2012-12-10T16:13:00Z">
              <w:r w:rsidRPr="00DD0F4F">
                <w:rPr>
                  <w:rFonts w:ascii="Arial" w:eastAsia="Times New Roman" w:hAnsi="Arial" w:cs="Arial"/>
                  <w:color w:val="000000"/>
                  <w:sz w:val="20"/>
                  <w:szCs w:val="20"/>
                  <w:lang w:val="nl-NL"/>
                </w:rPr>
                <w:t>Alle geldige datums en tijdstippen tot op heden</w:t>
              </w:r>
            </w:ins>
          </w:p>
        </w:tc>
      </w:tr>
      <w:tr w:rsidR="00CF1DA2" w:rsidRPr="00AE1A91" w14:paraId="29FA490E" w14:textId="77777777">
        <w:trPr>
          <w:trHeight w:val="215"/>
          <w:ins w:id="5865" w:author="Arjan" w:date="2012-12-10T16:13:00Z"/>
        </w:trPr>
        <w:tc>
          <w:tcPr>
            <w:tcW w:w="3780" w:type="dxa"/>
            <w:tcBorders>
              <w:top w:val="nil"/>
              <w:left w:val="nil"/>
              <w:bottom w:val="nil"/>
              <w:right w:val="nil"/>
            </w:tcBorders>
          </w:tcPr>
          <w:p w14:paraId="070A5201" w14:textId="77777777" w:rsidR="00CF1DA2" w:rsidRPr="00DD0F4F" w:rsidRDefault="00CF1DA2" w:rsidP="00CF1DA2">
            <w:pPr>
              <w:autoSpaceDE w:val="0"/>
              <w:autoSpaceDN w:val="0"/>
              <w:adjustRightInd w:val="0"/>
              <w:spacing w:after="0" w:line="240" w:lineRule="auto"/>
              <w:rPr>
                <w:ins w:id="5866" w:author="Arjan" w:date="2012-12-10T16:13: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31F89F0B" w14:textId="77777777" w:rsidR="00CF1DA2" w:rsidRPr="00DD0F4F" w:rsidRDefault="00CF1DA2" w:rsidP="00CF1DA2">
            <w:pPr>
              <w:autoSpaceDE w:val="0"/>
              <w:autoSpaceDN w:val="0"/>
              <w:adjustRightInd w:val="0"/>
              <w:spacing w:after="0" w:line="240" w:lineRule="auto"/>
              <w:rPr>
                <w:ins w:id="5867" w:author="Arjan" w:date="2012-12-10T16:13:00Z"/>
                <w:rFonts w:ascii="Arial" w:eastAsia="Times New Roman" w:hAnsi="Arial" w:cs="Arial"/>
                <w:color w:val="000000"/>
                <w:sz w:val="20"/>
                <w:szCs w:val="20"/>
                <w:lang w:val="nl-NL"/>
              </w:rPr>
            </w:pPr>
          </w:p>
        </w:tc>
      </w:tr>
      <w:tr w:rsidR="00CF1DA2" w:rsidRPr="00CF1DA2" w14:paraId="5C67BA9C" w14:textId="77777777">
        <w:trPr>
          <w:trHeight w:val="215"/>
          <w:ins w:id="5868" w:author="Arjan" w:date="2012-12-10T16:13:00Z"/>
        </w:trPr>
        <w:tc>
          <w:tcPr>
            <w:tcW w:w="3780" w:type="dxa"/>
            <w:tcBorders>
              <w:top w:val="nil"/>
              <w:left w:val="nil"/>
              <w:bottom w:val="nil"/>
              <w:right w:val="nil"/>
            </w:tcBorders>
          </w:tcPr>
          <w:p w14:paraId="01D172AF" w14:textId="77777777" w:rsidR="00CF1DA2" w:rsidRPr="00CF1DA2" w:rsidRDefault="00CF1DA2" w:rsidP="00CF1DA2">
            <w:pPr>
              <w:autoSpaceDE w:val="0"/>
              <w:autoSpaceDN w:val="0"/>
              <w:adjustRightInd w:val="0"/>
              <w:spacing w:after="0" w:line="240" w:lineRule="auto"/>
              <w:rPr>
                <w:ins w:id="5869" w:author="Arjan" w:date="2012-12-10T16:13:00Z"/>
                <w:rFonts w:ascii="Arial" w:eastAsia="Times New Roman" w:hAnsi="Arial" w:cs="Arial"/>
                <w:color w:val="000000"/>
                <w:sz w:val="20"/>
                <w:szCs w:val="20"/>
              </w:rPr>
            </w:pPr>
            <w:ins w:id="5870" w:author="Arjan" w:date="2012-12-10T16:13:00Z">
              <w:r w:rsidRPr="00CF1DA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5B2959D2" w14:textId="77777777" w:rsidR="00CF1DA2" w:rsidRPr="00CF1DA2" w:rsidRDefault="00CF1DA2" w:rsidP="00CF1DA2">
            <w:pPr>
              <w:autoSpaceDE w:val="0"/>
              <w:autoSpaceDN w:val="0"/>
              <w:adjustRightInd w:val="0"/>
              <w:spacing w:after="0" w:line="240" w:lineRule="auto"/>
              <w:rPr>
                <w:ins w:id="5871" w:author="Arjan" w:date="2012-12-10T16:13:00Z"/>
                <w:rFonts w:ascii="Arial" w:eastAsia="Times New Roman" w:hAnsi="Arial" w:cs="Arial"/>
                <w:color w:val="000000"/>
                <w:sz w:val="20"/>
                <w:szCs w:val="20"/>
              </w:rPr>
            </w:pPr>
            <w:ins w:id="5872" w:author="Arjan" w:date="2012-12-10T16:13:00Z">
              <w:r w:rsidRPr="00CF1DA2">
                <w:rPr>
                  <w:rFonts w:ascii="Arial" w:eastAsia="Times New Roman" w:hAnsi="Arial" w:cs="Arial"/>
                  <w:color w:val="000000"/>
                  <w:sz w:val="20"/>
                  <w:szCs w:val="20"/>
                </w:rPr>
                <w:t>Nee</w:t>
              </w:r>
            </w:ins>
          </w:p>
        </w:tc>
      </w:tr>
      <w:tr w:rsidR="00CF1DA2" w:rsidRPr="00CF1DA2" w14:paraId="02EAB867" w14:textId="77777777">
        <w:trPr>
          <w:trHeight w:val="230"/>
          <w:ins w:id="5873" w:author="Arjan" w:date="2012-12-10T16:13:00Z"/>
        </w:trPr>
        <w:tc>
          <w:tcPr>
            <w:tcW w:w="3780" w:type="dxa"/>
            <w:tcBorders>
              <w:top w:val="nil"/>
              <w:left w:val="nil"/>
              <w:bottom w:val="nil"/>
              <w:right w:val="nil"/>
            </w:tcBorders>
          </w:tcPr>
          <w:p w14:paraId="126EE40B" w14:textId="77777777" w:rsidR="00CF1DA2" w:rsidRPr="00CF1DA2" w:rsidRDefault="00CF1DA2" w:rsidP="00CF1DA2">
            <w:pPr>
              <w:autoSpaceDE w:val="0"/>
              <w:autoSpaceDN w:val="0"/>
              <w:adjustRightInd w:val="0"/>
              <w:spacing w:after="0" w:line="240" w:lineRule="auto"/>
              <w:rPr>
                <w:ins w:id="5874"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432F26A7" w14:textId="77777777" w:rsidR="00CF1DA2" w:rsidRPr="00CF1DA2" w:rsidRDefault="00CF1DA2" w:rsidP="00CF1DA2">
            <w:pPr>
              <w:autoSpaceDE w:val="0"/>
              <w:autoSpaceDN w:val="0"/>
              <w:adjustRightInd w:val="0"/>
              <w:spacing w:after="0" w:line="240" w:lineRule="auto"/>
              <w:rPr>
                <w:ins w:id="5875" w:author="Arjan" w:date="2012-12-10T16:13:00Z"/>
                <w:rFonts w:ascii="Arial" w:eastAsia="Times New Roman" w:hAnsi="Arial" w:cs="Arial"/>
                <w:color w:val="000000"/>
                <w:sz w:val="20"/>
                <w:szCs w:val="20"/>
              </w:rPr>
            </w:pPr>
          </w:p>
        </w:tc>
      </w:tr>
      <w:tr w:rsidR="00CF1DA2" w:rsidRPr="00CF1DA2" w14:paraId="5D97A5E7" w14:textId="77777777">
        <w:trPr>
          <w:trHeight w:val="230"/>
          <w:ins w:id="5876" w:author="Arjan" w:date="2012-12-10T16:13:00Z"/>
        </w:trPr>
        <w:tc>
          <w:tcPr>
            <w:tcW w:w="3780" w:type="dxa"/>
            <w:tcBorders>
              <w:top w:val="nil"/>
              <w:left w:val="nil"/>
              <w:bottom w:val="nil"/>
              <w:right w:val="nil"/>
            </w:tcBorders>
          </w:tcPr>
          <w:p w14:paraId="01B0F1D5" w14:textId="77777777" w:rsidR="00CF1DA2" w:rsidRPr="00CF1DA2" w:rsidRDefault="00CF1DA2" w:rsidP="00CF1DA2">
            <w:pPr>
              <w:autoSpaceDE w:val="0"/>
              <w:autoSpaceDN w:val="0"/>
              <w:adjustRightInd w:val="0"/>
              <w:spacing w:after="0" w:line="240" w:lineRule="auto"/>
              <w:rPr>
                <w:ins w:id="5877" w:author="Arjan" w:date="2012-12-10T16:13:00Z"/>
                <w:rFonts w:ascii="Arial" w:eastAsia="Times New Roman" w:hAnsi="Arial" w:cs="Arial"/>
                <w:color w:val="000000"/>
                <w:sz w:val="20"/>
                <w:szCs w:val="20"/>
              </w:rPr>
            </w:pPr>
            <w:ins w:id="5878" w:author="Arjan" w:date="2012-12-10T16:13:00Z">
              <w:r w:rsidRPr="00CF1DA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7C3A2483" w14:textId="77777777" w:rsidR="00CF1DA2" w:rsidRPr="00CF1DA2" w:rsidRDefault="00CF1DA2" w:rsidP="00CF1DA2">
            <w:pPr>
              <w:autoSpaceDE w:val="0"/>
              <w:autoSpaceDN w:val="0"/>
              <w:adjustRightInd w:val="0"/>
              <w:spacing w:after="0" w:line="240" w:lineRule="auto"/>
              <w:rPr>
                <w:ins w:id="5879" w:author="Arjan" w:date="2012-12-10T16:13:00Z"/>
                <w:rFonts w:ascii="Arial" w:eastAsia="Times New Roman" w:hAnsi="Arial" w:cs="Arial"/>
                <w:color w:val="000000"/>
                <w:sz w:val="20"/>
                <w:szCs w:val="20"/>
              </w:rPr>
            </w:pPr>
            <w:ins w:id="5880" w:author="Arjan" w:date="2012-12-10T16:13:00Z">
              <w:r w:rsidRPr="00CF1DA2">
                <w:rPr>
                  <w:rFonts w:ascii="Arial" w:eastAsia="Times New Roman" w:hAnsi="Arial" w:cs="Arial"/>
                  <w:color w:val="000000"/>
                  <w:sz w:val="20"/>
                  <w:szCs w:val="20"/>
                </w:rPr>
                <w:t>Nee</w:t>
              </w:r>
            </w:ins>
          </w:p>
        </w:tc>
      </w:tr>
      <w:tr w:rsidR="00CF1DA2" w:rsidRPr="00CF1DA2" w14:paraId="40AD669A" w14:textId="77777777">
        <w:trPr>
          <w:trHeight w:val="230"/>
          <w:ins w:id="5881" w:author="Arjan" w:date="2012-12-10T16:13:00Z"/>
        </w:trPr>
        <w:tc>
          <w:tcPr>
            <w:tcW w:w="3780" w:type="dxa"/>
            <w:tcBorders>
              <w:top w:val="nil"/>
              <w:left w:val="nil"/>
              <w:bottom w:val="nil"/>
              <w:right w:val="nil"/>
            </w:tcBorders>
          </w:tcPr>
          <w:p w14:paraId="1DC46BE8" w14:textId="77777777" w:rsidR="00CF1DA2" w:rsidRPr="00CF1DA2" w:rsidRDefault="00CF1DA2" w:rsidP="00CF1DA2">
            <w:pPr>
              <w:autoSpaceDE w:val="0"/>
              <w:autoSpaceDN w:val="0"/>
              <w:adjustRightInd w:val="0"/>
              <w:spacing w:after="0" w:line="240" w:lineRule="auto"/>
              <w:rPr>
                <w:ins w:id="5882"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136C66B8" w14:textId="77777777" w:rsidR="00CF1DA2" w:rsidRPr="00CF1DA2" w:rsidRDefault="00CF1DA2" w:rsidP="00CF1DA2">
            <w:pPr>
              <w:autoSpaceDE w:val="0"/>
              <w:autoSpaceDN w:val="0"/>
              <w:adjustRightInd w:val="0"/>
              <w:spacing w:after="0" w:line="240" w:lineRule="auto"/>
              <w:rPr>
                <w:ins w:id="5883" w:author="Arjan" w:date="2012-12-10T16:13:00Z"/>
                <w:rFonts w:ascii="Arial" w:eastAsia="Times New Roman" w:hAnsi="Arial" w:cs="Arial"/>
                <w:color w:val="000000"/>
                <w:sz w:val="20"/>
                <w:szCs w:val="20"/>
              </w:rPr>
            </w:pPr>
          </w:p>
        </w:tc>
      </w:tr>
      <w:tr w:rsidR="00CF1DA2" w:rsidRPr="00CF1DA2" w14:paraId="7FC262AC" w14:textId="77777777">
        <w:trPr>
          <w:trHeight w:val="230"/>
          <w:ins w:id="5884" w:author="Arjan" w:date="2012-12-10T16:13:00Z"/>
        </w:trPr>
        <w:tc>
          <w:tcPr>
            <w:tcW w:w="3780" w:type="dxa"/>
            <w:tcBorders>
              <w:top w:val="nil"/>
              <w:left w:val="nil"/>
              <w:bottom w:val="nil"/>
              <w:right w:val="nil"/>
            </w:tcBorders>
          </w:tcPr>
          <w:p w14:paraId="5745FFE7" w14:textId="77777777" w:rsidR="00CF1DA2" w:rsidRPr="00CF1DA2" w:rsidRDefault="00CF1DA2" w:rsidP="00CF1DA2">
            <w:pPr>
              <w:autoSpaceDE w:val="0"/>
              <w:autoSpaceDN w:val="0"/>
              <w:adjustRightInd w:val="0"/>
              <w:spacing w:after="0" w:line="240" w:lineRule="auto"/>
              <w:rPr>
                <w:ins w:id="5885" w:author="Arjan" w:date="2012-12-10T16:13:00Z"/>
                <w:rFonts w:ascii="Arial" w:eastAsia="Times New Roman" w:hAnsi="Arial" w:cs="Arial"/>
                <w:color w:val="000000"/>
                <w:sz w:val="20"/>
                <w:szCs w:val="20"/>
              </w:rPr>
            </w:pPr>
            <w:ins w:id="5886" w:author="Arjan" w:date="2012-12-10T16:13:00Z">
              <w:r w:rsidRPr="00CF1DA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33773894" w14:textId="77777777" w:rsidR="00CF1DA2" w:rsidRPr="00CF1DA2" w:rsidRDefault="00CF1DA2" w:rsidP="00CF1DA2">
            <w:pPr>
              <w:autoSpaceDE w:val="0"/>
              <w:autoSpaceDN w:val="0"/>
              <w:adjustRightInd w:val="0"/>
              <w:spacing w:after="0" w:line="240" w:lineRule="auto"/>
              <w:rPr>
                <w:ins w:id="5887" w:author="Arjan" w:date="2012-12-10T16:13:00Z"/>
                <w:rFonts w:ascii="Arial" w:eastAsia="Times New Roman" w:hAnsi="Arial" w:cs="Arial"/>
                <w:color w:val="000000"/>
                <w:sz w:val="20"/>
                <w:szCs w:val="20"/>
              </w:rPr>
            </w:pPr>
          </w:p>
        </w:tc>
      </w:tr>
      <w:tr w:rsidR="00CF1DA2" w:rsidRPr="00CF1DA2" w14:paraId="47A6E9D0" w14:textId="77777777">
        <w:trPr>
          <w:trHeight w:val="230"/>
          <w:ins w:id="5888" w:author="Arjan" w:date="2012-12-10T16:13:00Z"/>
        </w:trPr>
        <w:tc>
          <w:tcPr>
            <w:tcW w:w="3780" w:type="dxa"/>
            <w:tcBorders>
              <w:top w:val="nil"/>
              <w:left w:val="nil"/>
              <w:bottom w:val="nil"/>
              <w:right w:val="nil"/>
            </w:tcBorders>
          </w:tcPr>
          <w:p w14:paraId="5F5069AD" w14:textId="77777777" w:rsidR="00CF1DA2" w:rsidRPr="00CF1DA2" w:rsidRDefault="00CF1DA2" w:rsidP="00CF1DA2">
            <w:pPr>
              <w:autoSpaceDE w:val="0"/>
              <w:autoSpaceDN w:val="0"/>
              <w:adjustRightInd w:val="0"/>
              <w:spacing w:after="0" w:line="240" w:lineRule="auto"/>
              <w:rPr>
                <w:ins w:id="5889"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2AF3022B" w14:textId="77777777" w:rsidR="00CF1DA2" w:rsidRPr="00CF1DA2" w:rsidRDefault="00CF1DA2" w:rsidP="00CF1DA2">
            <w:pPr>
              <w:autoSpaceDE w:val="0"/>
              <w:autoSpaceDN w:val="0"/>
              <w:adjustRightInd w:val="0"/>
              <w:spacing w:after="0" w:line="240" w:lineRule="auto"/>
              <w:rPr>
                <w:ins w:id="5890" w:author="Arjan" w:date="2012-12-10T16:13:00Z"/>
                <w:rFonts w:ascii="Arial" w:eastAsia="Times New Roman" w:hAnsi="Arial" w:cs="Arial"/>
                <w:color w:val="000000"/>
                <w:sz w:val="20"/>
                <w:szCs w:val="20"/>
              </w:rPr>
            </w:pPr>
          </w:p>
        </w:tc>
      </w:tr>
      <w:tr w:rsidR="00CF1DA2" w:rsidRPr="00CF1DA2" w14:paraId="7FF6EC15" w14:textId="77777777">
        <w:trPr>
          <w:trHeight w:val="230"/>
          <w:ins w:id="5891" w:author="Arjan" w:date="2012-12-10T16:13:00Z"/>
        </w:trPr>
        <w:tc>
          <w:tcPr>
            <w:tcW w:w="3780" w:type="dxa"/>
            <w:tcBorders>
              <w:top w:val="nil"/>
              <w:left w:val="nil"/>
              <w:bottom w:val="nil"/>
              <w:right w:val="nil"/>
            </w:tcBorders>
          </w:tcPr>
          <w:p w14:paraId="6964A142" w14:textId="77777777" w:rsidR="00CF1DA2" w:rsidRPr="00CF1DA2" w:rsidRDefault="00CF1DA2" w:rsidP="00CF1DA2">
            <w:pPr>
              <w:autoSpaceDE w:val="0"/>
              <w:autoSpaceDN w:val="0"/>
              <w:adjustRightInd w:val="0"/>
              <w:spacing w:after="0" w:line="240" w:lineRule="auto"/>
              <w:rPr>
                <w:ins w:id="5892" w:author="Arjan" w:date="2012-12-10T16:13:00Z"/>
                <w:rFonts w:ascii="Arial" w:eastAsia="Times New Roman" w:hAnsi="Arial" w:cs="Arial"/>
                <w:color w:val="000000"/>
                <w:sz w:val="20"/>
                <w:szCs w:val="20"/>
              </w:rPr>
            </w:pPr>
            <w:ins w:id="5893" w:author="Arjan" w:date="2012-12-10T16:13:00Z">
              <w:r w:rsidRPr="00CF1DA2">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548B52DE" w14:textId="77777777" w:rsidR="00CF1DA2" w:rsidRPr="00CF1DA2" w:rsidRDefault="00CF1DA2" w:rsidP="00CF1DA2">
            <w:pPr>
              <w:autoSpaceDE w:val="0"/>
              <w:autoSpaceDN w:val="0"/>
              <w:adjustRightInd w:val="0"/>
              <w:spacing w:after="0" w:line="240" w:lineRule="auto"/>
              <w:rPr>
                <w:ins w:id="5894" w:author="Arjan" w:date="2012-12-10T16:13:00Z"/>
                <w:rFonts w:ascii="Arial" w:eastAsia="Times New Roman" w:hAnsi="Arial" w:cs="Arial"/>
                <w:color w:val="000000"/>
                <w:sz w:val="20"/>
                <w:szCs w:val="20"/>
              </w:rPr>
            </w:pPr>
            <w:ins w:id="5895" w:author="Arjan" w:date="2012-12-10T16:13:00Z">
              <w:r w:rsidRPr="00CF1DA2">
                <w:rPr>
                  <w:rFonts w:ascii="Arial" w:eastAsia="Times New Roman" w:hAnsi="Arial" w:cs="Arial"/>
                  <w:color w:val="000000"/>
                  <w:sz w:val="20"/>
                  <w:szCs w:val="20"/>
                </w:rPr>
                <w:t>Nee</w:t>
              </w:r>
            </w:ins>
          </w:p>
        </w:tc>
      </w:tr>
      <w:tr w:rsidR="00CF1DA2" w:rsidRPr="00CF1DA2" w14:paraId="54FD3784" w14:textId="77777777">
        <w:trPr>
          <w:trHeight w:val="230"/>
          <w:ins w:id="5896" w:author="Arjan" w:date="2012-12-10T16:13:00Z"/>
        </w:trPr>
        <w:tc>
          <w:tcPr>
            <w:tcW w:w="3780" w:type="dxa"/>
            <w:tcBorders>
              <w:top w:val="nil"/>
              <w:left w:val="nil"/>
              <w:bottom w:val="nil"/>
              <w:right w:val="nil"/>
            </w:tcBorders>
          </w:tcPr>
          <w:p w14:paraId="3ECBCEE0" w14:textId="77777777" w:rsidR="00CF1DA2" w:rsidRPr="00CF1DA2" w:rsidRDefault="00CF1DA2" w:rsidP="00CF1DA2">
            <w:pPr>
              <w:autoSpaceDE w:val="0"/>
              <w:autoSpaceDN w:val="0"/>
              <w:adjustRightInd w:val="0"/>
              <w:spacing w:after="0" w:line="240" w:lineRule="auto"/>
              <w:rPr>
                <w:ins w:id="5897"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2BCC3AEC" w14:textId="77777777" w:rsidR="00CF1DA2" w:rsidRPr="00CF1DA2" w:rsidRDefault="00CF1DA2" w:rsidP="00CF1DA2">
            <w:pPr>
              <w:autoSpaceDE w:val="0"/>
              <w:autoSpaceDN w:val="0"/>
              <w:adjustRightInd w:val="0"/>
              <w:spacing w:after="0" w:line="240" w:lineRule="auto"/>
              <w:rPr>
                <w:ins w:id="5898" w:author="Arjan" w:date="2012-12-10T16:13:00Z"/>
                <w:rFonts w:ascii="Arial" w:eastAsia="Times New Roman" w:hAnsi="Arial" w:cs="Arial"/>
                <w:color w:val="000000"/>
                <w:sz w:val="20"/>
                <w:szCs w:val="20"/>
              </w:rPr>
            </w:pPr>
          </w:p>
        </w:tc>
      </w:tr>
      <w:tr w:rsidR="00CF1DA2" w:rsidRPr="00CF1DA2" w14:paraId="4DEC029B" w14:textId="77777777">
        <w:trPr>
          <w:trHeight w:val="411"/>
          <w:ins w:id="5899" w:author="Arjan" w:date="2012-12-10T16:13:00Z"/>
        </w:trPr>
        <w:tc>
          <w:tcPr>
            <w:tcW w:w="3780" w:type="dxa"/>
            <w:tcBorders>
              <w:top w:val="nil"/>
              <w:left w:val="nil"/>
              <w:bottom w:val="nil"/>
              <w:right w:val="nil"/>
            </w:tcBorders>
          </w:tcPr>
          <w:p w14:paraId="11479D3F" w14:textId="77777777" w:rsidR="00CF1DA2" w:rsidRPr="00CF1DA2" w:rsidRDefault="00CF1DA2" w:rsidP="00CF1DA2">
            <w:pPr>
              <w:autoSpaceDE w:val="0"/>
              <w:autoSpaceDN w:val="0"/>
              <w:adjustRightInd w:val="0"/>
              <w:spacing w:after="0" w:line="240" w:lineRule="auto"/>
              <w:rPr>
                <w:ins w:id="5900" w:author="Arjan" w:date="2012-12-10T16:13:00Z"/>
                <w:rFonts w:ascii="Arial" w:eastAsia="Times New Roman" w:hAnsi="Arial" w:cs="Arial"/>
                <w:color w:val="000000"/>
                <w:sz w:val="20"/>
                <w:szCs w:val="20"/>
              </w:rPr>
            </w:pPr>
            <w:ins w:id="5901" w:author="Arjan" w:date="2012-12-10T16:13:00Z">
              <w:r w:rsidRPr="00CF1DA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036828A5" w14:textId="77777777" w:rsidR="00CF1DA2" w:rsidRPr="00CF1DA2" w:rsidRDefault="00CF1DA2" w:rsidP="00CF1DA2">
            <w:pPr>
              <w:autoSpaceDE w:val="0"/>
              <w:autoSpaceDN w:val="0"/>
              <w:adjustRightInd w:val="0"/>
              <w:spacing w:after="0" w:line="240" w:lineRule="auto"/>
              <w:rPr>
                <w:ins w:id="5902" w:author="Arjan" w:date="2012-12-10T16:13:00Z"/>
                <w:rFonts w:ascii="Arial" w:eastAsia="Times New Roman" w:hAnsi="Arial" w:cs="Arial"/>
                <w:color w:val="000000"/>
                <w:sz w:val="20"/>
                <w:szCs w:val="20"/>
              </w:rPr>
            </w:pPr>
            <w:ins w:id="5903" w:author="Arjan" w:date="2012-12-10T16:13:00Z">
              <w:r w:rsidRPr="00CF1DA2">
                <w:rPr>
                  <w:rFonts w:ascii="Arial" w:eastAsia="Times New Roman" w:hAnsi="Arial" w:cs="Arial"/>
                  <w:color w:val="000000"/>
                  <w:sz w:val="20"/>
                  <w:szCs w:val="20"/>
                </w:rPr>
                <w:t>Nee</w:t>
              </w:r>
            </w:ins>
          </w:p>
        </w:tc>
      </w:tr>
      <w:tr w:rsidR="00CF1DA2" w:rsidRPr="00CF1DA2" w14:paraId="432CC274" w14:textId="77777777">
        <w:trPr>
          <w:trHeight w:val="245"/>
          <w:ins w:id="5904" w:author="Arjan" w:date="2012-12-10T16:13:00Z"/>
        </w:trPr>
        <w:tc>
          <w:tcPr>
            <w:tcW w:w="3780" w:type="dxa"/>
            <w:tcBorders>
              <w:top w:val="nil"/>
              <w:left w:val="nil"/>
              <w:bottom w:val="nil"/>
              <w:right w:val="nil"/>
            </w:tcBorders>
          </w:tcPr>
          <w:p w14:paraId="722CC4C7" w14:textId="77777777" w:rsidR="00CF1DA2" w:rsidRPr="00CF1DA2" w:rsidRDefault="00CF1DA2" w:rsidP="00CF1DA2">
            <w:pPr>
              <w:autoSpaceDE w:val="0"/>
              <w:autoSpaceDN w:val="0"/>
              <w:adjustRightInd w:val="0"/>
              <w:spacing w:after="0" w:line="240" w:lineRule="auto"/>
              <w:rPr>
                <w:ins w:id="590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3A8609A5" w14:textId="77777777" w:rsidR="00CF1DA2" w:rsidRPr="00CF1DA2" w:rsidRDefault="00CF1DA2" w:rsidP="00CF1DA2">
            <w:pPr>
              <w:autoSpaceDE w:val="0"/>
              <w:autoSpaceDN w:val="0"/>
              <w:adjustRightInd w:val="0"/>
              <w:spacing w:after="0" w:line="240" w:lineRule="auto"/>
              <w:rPr>
                <w:ins w:id="5906" w:author="Arjan" w:date="2012-12-10T16:13:00Z"/>
                <w:rFonts w:ascii="Arial" w:eastAsia="Times New Roman" w:hAnsi="Arial" w:cs="Arial"/>
                <w:color w:val="000000"/>
                <w:sz w:val="20"/>
                <w:szCs w:val="20"/>
              </w:rPr>
            </w:pPr>
          </w:p>
        </w:tc>
      </w:tr>
      <w:tr w:rsidR="00CF1DA2" w:rsidRPr="00CF1DA2" w14:paraId="656C5B14" w14:textId="77777777">
        <w:trPr>
          <w:trHeight w:val="230"/>
          <w:ins w:id="5907" w:author="Arjan" w:date="2012-12-10T16:13:00Z"/>
        </w:trPr>
        <w:tc>
          <w:tcPr>
            <w:tcW w:w="3780" w:type="dxa"/>
            <w:tcBorders>
              <w:top w:val="nil"/>
              <w:left w:val="nil"/>
              <w:bottom w:val="nil"/>
              <w:right w:val="nil"/>
            </w:tcBorders>
          </w:tcPr>
          <w:p w14:paraId="272CA8DE" w14:textId="77777777" w:rsidR="00CF1DA2" w:rsidRPr="00CF1DA2" w:rsidRDefault="00CF1DA2" w:rsidP="00CF1DA2">
            <w:pPr>
              <w:autoSpaceDE w:val="0"/>
              <w:autoSpaceDN w:val="0"/>
              <w:adjustRightInd w:val="0"/>
              <w:spacing w:after="0" w:line="240" w:lineRule="auto"/>
              <w:rPr>
                <w:ins w:id="5908" w:author="Arjan" w:date="2012-12-10T16:13:00Z"/>
                <w:rFonts w:ascii="Arial" w:eastAsia="Times New Roman" w:hAnsi="Arial" w:cs="Arial"/>
                <w:color w:val="000000"/>
                <w:sz w:val="20"/>
                <w:szCs w:val="20"/>
              </w:rPr>
            </w:pPr>
            <w:ins w:id="5909" w:author="Arjan" w:date="2012-12-10T16:13:00Z">
              <w:r w:rsidRPr="00CF1DA2">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7757267C" w14:textId="77777777" w:rsidR="00CF1DA2" w:rsidRPr="00CF1DA2" w:rsidRDefault="00DA5D93" w:rsidP="00CF1DA2">
            <w:pPr>
              <w:autoSpaceDE w:val="0"/>
              <w:autoSpaceDN w:val="0"/>
              <w:adjustRightInd w:val="0"/>
              <w:spacing w:after="0" w:line="240" w:lineRule="auto"/>
              <w:rPr>
                <w:ins w:id="5910" w:author="Arjan" w:date="2012-12-10T16:13:00Z"/>
                <w:rFonts w:ascii="Arial" w:eastAsia="Times New Roman" w:hAnsi="Arial" w:cs="Arial"/>
                <w:color w:val="000000"/>
                <w:sz w:val="20"/>
                <w:szCs w:val="20"/>
              </w:rPr>
            </w:pPr>
            <w:ins w:id="5911"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Att.LowerBound</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1</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Att.UpperBound</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ins>
          </w:p>
        </w:tc>
      </w:tr>
      <w:tr w:rsidR="00CF1DA2" w:rsidRPr="00CF1DA2" w14:paraId="41A3D988" w14:textId="77777777">
        <w:trPr>
          <w:trHeight w:val="230"/>
          <w:ins w:id="5912" w:author="Arjan" w:date="2012-12-10T16:13:00Z"/>
        </w:trPr>
        <w:tc>
          <w:tcPr>
            <w:tcW w:w="3780" w:type="dxa"/>
            <w:tcBorders>
              <w:top w:val="nil"/>
              <w:left w:val="nil"/>
              <w:bottom w:val="nil"/>
              <w:right w:val="nil"/>
            </w:tcBorders>
          </w:tcPr>
          <w:p w14:paraId="08EF0E2C" w14:textId="77777777" w:rsidR="00CF1DA2" w:rsidRPr="00CF1DA2" w:rsidRDefault="00CF1DA2" w:rsidP="00CF1DA2">
            <w:pPr>
              <w:autoSpaceDE w:val="0"/>
              <w:autoSpaceDN w:val="0"/>
              <w:adjustRightInd w:val="0"/>
              <w:spacing w:after="0" w:line="240" w:lineRule="auto"/>
              <w:rPr>
                <w:ins w:id="5913"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55FF63C8" w14:textId="77777777" w:rsidR="00CF1DA2" w:rsidRPr="00CF1DA2" w:rsidRDefault="00CF1DA2" w:rsidP="00CF1DA2">
            <w:pPr>
              <w:autoSpaceDE w:val="0"/>
              <w:autoSpaceDN w:val="0"/>
              <w:adjustRightInd w:val="0"/>
              <w:spacing w:after="0" w:line="240" w:lineRule="auto"/>
              <w:rPr>
                <w:ins w:id="5914" w:author="Arjan" w:date="2012-12-10T16:13:00Z"/>
                <w:rFonts w:ascii="Arial" w:eastAsia="Times New Roman" w:hAnsi="Arial" w:cs="Arial"/>
                <w:color w:val="000000"/>
                <w:sz w:val="20"/>
                <w:szCs w:val="20"/>
              </w:rPr>
            </w:pPr>
          </w:p>
        </w:tc>
      </w:tr>
      <w:tr w:rsidR="00CF1DA2" w:rsidRPr="00CF1DA2" w14:paraId="5D436E79" w14:textId="77777777">
        <w:trPr>
          <w:trHeight w:val="230"/>
          <w:ins w:id="5915" w:author="Arjan" w:date="2012-12-10T16:13:00Z"/>
        </w:trPr>
        <w:tc>
          <w:tcPr>
            <w:tcW w:w="3780" w:type="dxa"/>
            <w:tcBorders>
              <w:top w:val="nil"/>
              <w:left w:val="nil"/>
              <w:bottom w:val="nil"/>
              <w:right w:val="nil"/>
            </w:tcBorders>
          </w:tcPr>
          <w:p w14:paraId="45DD0322" w14:textId="77777777" w:rsidR="00CF1DA2" w:rsidRPr="00CF1DA2" w:rsidRDefault="00CF1DA2" w:rsidP="00CF1DA2">
            <w:pPr>
              <w:autoSpaceDE w:val="0"/>
              <w:autoSpaceDN w:val="0"/>
              <w:adjustRightInd w:val="0"/>
              <w:spacing w:after="0" w:line="240" w:lineRule="auto"/>
              <w:rPr>
                <w:ins w:id="5916" w:author="Arjan" w:date="2012-12-10T16:13:00Z"/>
                <w:rFonts w:ascii="Arial" w:eastAsia="Times New Roman" w:hAnsi="Arial" w:cs="Arial"/>
                <w:color w:val="000000"/>
                <w:sz w:val="20"/>
                <w:szCs w:val="20"/>
              </w:rPr>
            </w:pPr>
            <w:ins w:id="5917" w:author="Arjan" w:date="2012-12-10T16:13:00Z">
              <w:r w:rsidRPr="00CF1DA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4ACE0931" w14:textId="77777777" w:rsidR="00CF1DA2" w:rsidRPr="00CF1DA2" w:rsidRDefault="00CF1DA2" w:rsidP="00CF1DA2">
            <w:pPr>
              <w:autoSpaceDE w:val="0"/>
              <w:autoSpaceDN w:val="0"/>
              <w:adjustRightInd w:val="0"/>
              <w:spacing w:after="0" w:line="240" w:lineRule="auto"/>
              <w:rPr>
                <w:ins w:id="5918" w:author="Arjan" w:date="2012-12-10T16:13:00Z"/>
                <w:rFonts w:ascii="Arial" w:eastAsia="Times New Roman" w:hAnsi="Arial" w:cs="Arial"/>
                <w:color w:val="000000"/>
                <w:sz w:val="20"/>
                <w:szCs w:val="20"/>
              </w:rPr>
            </w:pPr>
            <w:ins w:id="5919" w:author="Arjan" w:date="2012-12-10T16:13:00Z">
              <w:r w:rsidRPr="00CF1DA2">
                <w:rPr>
                  <w:rFonts w:ascii="Arial" w:eastAsia="Times New Roman" w:hAnsi="Arial" w:cs="Arial"/>
                  <w:color w:val="000000"/>
                  <w:sz w:val="20"/>
                  <w:szCs w:val="20"/>
                </w:rPr>
                <w:t>Gemeentelijk kerngegeven</w:t>
              </w:r>
            </w:ins>
          </w:p>
        </w:tc>
      </w:tr>
      <w:tr w:rsidR="00CF1DA2" w:rsidRPr="00CF1DA2" w14:paraId="6EDC86B3" w14:textId="77777777">
        <w:trPr>
          <w:trHeight w:val="230"/>
          <w:ins w:id="5920" w:author="Arjan" w:date="2012-12-10T16:13:00Z"/>
        </w:trPr>
        <w:tc>
          <w:tcPr>
            <w:tcW w:w="3780" w:type="dxa"/>
            <w:tcBorders>
              <w:top w:val="nil"/>
              <w:left w:val="nil"/>
              <w:bottom w:val="nil"/>
              <w:right w:val="nil"/>
            </w:tcBorders>
          </w:tcPr>
          <w:p w14:paraId="7EF1F158" w14:textId="77777777" w:rsidR="00CF1DA2" w:rsidRPr="00CF1DA2" w:rsidRDefault="00CF1DA2" w:rsidP="00CF1DA2">
            <w:pPr>
              <w:autoSpaceDE w:val="0"/>
              <w:autoSpaceDN w:val="0"/>
              <w:adjustRightInd w:val="0"/>
              <w:spacing w:after="0" w:line="240" w:lineRule="auto"/>
              <w:rPr>
                <w:ins w:id="5921"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22C4B18F" w14:textId="77777777" w:rsidR="00CF1DA2" w:rsidRPr="00CF1DA2" w:rsidRDefault="00CF1DA2" w:rsidP="00CF1DA2">
            <w:pPr>
              <w:autoSpaceDE w:val="0"/>
              <w:autoSpaceDN w:val="0"/>
              <w:adjustRightInd w:val="0"/>
              <w:spacing w:after="0" w:line="240" w:lineRule="auto"/>
              <w:rPr>
                <w:ins w:id="5922" w:author="Arjan" w:date="2012-12-10T16:13:00Z"/>
                <w:rFonts w:ascii="Arial" w:eastAsia="Times New Roman" w:hAnsi="Arial" w:cs="Arial"/>
                <w:color w:val="000000"/>
                <w:sz w:val="20"/>
                <w:szCs w:val="20"/>
              </w:rPr>
            </w:pPr>
          </w:p>
        </w:tc>
      </w:tr>
      <w:tr w:rsidR="00CF1DA2" w:rsidRPr="00CF1DA2" w14:paraId="0332CD2C" w14:textId="77777777">
        <w:trPr>
          <w:trHeight w:val="230"/>
          <w:ins w:id="5923" w:author="Arjan" w:date="2012-12-10T16:13:00Z"/>
        </w:trPr>
        <w:tc>
          <w:tcPr>
            <w:tcW w:w="3780" w:type="dxa"/>
            <w:tcBorders>
              <w:top w:val="nil"/>
              <w:left w:val="nil"/>
              <w:bottom w:val="nil"/>
              <w:right w:val="nil"/>
            </w:tcBorders>
          </w:tcPr>
          <w:p w14:paraId="1D28735F" w14:textId="77777777" w:rsidR="00CF1DA2" w:rsidRPr="00CF1DA2" w:rsidRDefault="00CF1DA2" w:rsidP="00CF1DA2">
            <w:pPr>
              <w:autoSpaceDE w:val="0"/>
              <w:autoSpaceDN w:val="0"/>
              <w:adjustRightInd w:val="0"/>
              <w:spacing w:after="0" w:line="240" w:lineRule="auto"/>
              <w:rPr>
                <w:ins w:id="5924" w:author="Arjan" w:date="2012-12-10T16:13:00Z"/>
                <w:rFonts w:ascii="Arial" w:eastAsia="Times New Roman" w:hAnsi="Arial" w:cs="Arial"/>
                <w:b/>
                <w:bCs/>
                <w:color w:val="000000"/>
                <w:sz w:val="20"/>
                <w:szCs w:val="20"/>
              </w:rPr>
            </w:pPr>
            <w:ins w:id="5925" w:author="Arjan" w:date="2012-12-10T16:13:00Z">
              <w:r w:rsidRPr="00CF1DA2">
                <w:rPr>
                  <w:rFonts w:ascii="Arial" w:eastAsia="Times New Roman" w:hAnsi="Arial" w:cs="Arial"/>
                  <w:b/>
                  <w:bCs/>
                  <w:color w:val="000000"/>
                  <w:sz w:val="20"/>
                  <w:szCs w:val="20"/>
                </w:rPr>
                <w:t>Regels attribuutsoort</w:t>
              </w:r>
            </w:ins>
          </w:p>
        </w:tc>
        <w:tc>
          <w:tcPr>
            <w:tcW w:w="5580" w:type="dxa"/>
            <w:tcBorders>
              <w:top w:val="nil"/>
              <w:left w:val="nil"/>
              <w:bottom w:val="nil"/>
              <w:right w:val="nil"/>
            </w:tcBorders>
          </w:tcPr>
          <w:p w14:paraId="33DEBE2F" w14:textId="77777777" w:rsidR="00CF1DA2" w:rsidRPr="00CF1DA2" w:rsidRDefault="00CF1DA2" w:rsidP="00CF1DA2">
            <w:pPr>
              <w:autoSpaceDE w:val="0"/>
              <w:autoSpaceDN w:val="0"/>
              <w:adjustRightInd w:val="0"/>
              <w:spacing w:after="0" w:line="240" w:lineRule="auto"/>
              <w:rPr>
                <w:ins w:id="5926" w:author="Arjan" w:date="2012-12-10T16:13:00Z"/>
                <w:rFonts w:ascii="Arial" w:eastAsia="Times New Roman" w:hAnsi="Arial" w:cs="Arial"/>
                <w:color w:val="000000"/>
                <w:sz w:val="20"/>
                <w:szCs w:val="20"/>
              </w:rPr>
            </w:pPr>
            <w:ins w:id="5927" w:author="Arjan" w:date="2012-12-10T16:13:00Z">
              <w:r w:rsidRPr="00CF1DA2">
                <w:rPr>
                  <w:rFonts w:ascii="Arial" w:eastAsia="Times New Roman" w:hAnsi="Arial" w:cs="Arial"/>
                  <w:color w:val="000000"/>
                  <w:sz w:val="20"/>
                  <w:szCs w:val="20"/>
                </w:rPr>
                <w:t>-</w:t>
              </w:r>
            </w:ins>
          </w:p>
        </w:tc>
      </w:tr>
      <w:tr w:rsidR="00CF1DA2" w:rsidRPr="00CF1DA2" w14:paraId="273858AD" w14:textId="77777777">
        <w:trPr>
          <w:trHeight w:val="230"/>
          <w:ins w:id="5928" w:author="Arjan" w:date="2012-12-10T16:13:00Z"/>
        </w:trPr>
        <w:tc>
          <w:tcPr>
            <w:tcW w:w="3780" w:type="dxa"/>
            <w:tcBorders>
              <w:top w:val="nil"/>
              <w:left w:val="nil"/>
              <w:bottom w:val="nil"/>
              <w:right w:val="nil"/>
            </w:tcBorders>
          </w:tcPr>
          <w:p w14:paraId="4EF5B805" w14:textId="77777777" w:rsidR="00CF1DA2" w:rsidRPr="00CF1DA2" w:rsidRDefault="00CF1DA2" w:rsidP="00CF1DA2">
            <w:pPr>
              <w:autoSpaceDE w:val="0"/>
              <w:autoSpaceDN w:val="0"/>
              <w:adjustRightInd w:val="0"/>
              <w:spacing w:after="0" w:line="240" w:lineRule="auto"/>
              <w:rPr>
                <w:ins w:id="5929" w:author="Arjan" w:date="2012-12-10T16:13:00Z"/>
                <w:rFonts w:ascii="Arial" w:eastAsia="Times New Roman" w:hAnsi="Arial" w:cs="Arial"/>
                <w:color w:val="000000"/>
                <w:sz w:val="20"/>
                <w:szCs w:val="20"/>
              </w:rPr>
            </w:pPr>
          </w:p>
        </w:tc>
        <w:tc>
          <w:tcPr>
            <w:tcW w:w="5580" w:type="dxa"/>
            <w:tcBorders>
              <w:top w:val="nil"/>
              <w:left w:val="nil"/>
              <w:bottom w:val="nil"/>
              <w:right w:val="nil"/>
            </w:tcBorders>
          </w:tcPr>
          <w:p w14:paraId="43A18A02" w14:textId="77777777" w:rsidR="00CF1DA2" w:rsidRPr="00CF1DA2" w:rsidRDefault="00CF1DA2" w:rsidP="00CF1DA2">
            <w:pPr>
              <w:autoSpaceDE w:val="0"/>
              <w:autoSpaceDN w:val="0"/>
              <w:adjustRightInd w:val="0"/>
              <w:spacing w:after="0" w:line="240" w:lineRule="auto"/>
              <w:rPr>
                <w:ins w:id="5930" w:author="Arjan" w:date="2012-12-10T16:13:00Z"/>
                <w:rFonts w:ascii="Arial" w:eastAsia="Times New Roman" w:hAnsi="Arial" w:cs="Arial"/>
                <w:color w:val="000000"/>
                <w:sz w:val="20"/>
                <w:szCs w:val="20"/>
              </w:rPr>
            </w:pPr>
          </w:p>
        </w:tc>
      </w:tr>
    </w:tbl>
    <w:p w14:paraId="37AEB88B" w14:textId="77777777" w:rsidR="00CF1DA2" w:rsidRPr="00CF1DA2" w:rsidRDefault="00DA5D93" w:rsidP="00CF1DA2">
      <w:pPr>
        <w:autoSpaceDE w:val="0"/>
        <w:autoSpaceDN w:val="0"/>
        <w:adjustRightInd w:val="0"/>
        <w:spacing w:before="240" w:after="60" w:line="240" w:lineRule="auto"/>
        <w:outlineLvl w:val="3"/>
        <w:rPr>
          <w:ins w:id="5931" w:author="Arjan" w:date="2012-12-10T16:13:00Z"/>
          <w:rFonts w:ascii="Arial" w:eastAsia="Times New Roman" w:hAnsi="Arial" w:cs="Arial"/>
          <w:b/>
          <w:bCs/>
          <w:color w:val="004080"/>
          <w:sz w:val="24"/>
          <w:szCs w:val="24"/>
        </w:rPr>
      </w:pPr>
      <w:ins w:id="5932"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Att.Stereotype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«Attribuutsoort»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Att.Name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Kanaal</w:t>
        </w:r>
        <w:r w:rsidRPr="00CF1DA2">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780"/>
        <w:gridCol w:w="5580"/>
      </w:tblGrid>
      <w:tr w:rsidR="00CF1DA2" w:rsidRPr="00CF1DA2" w14:paraId="4E2EC469" w14:textId="77777777">
        <w:trPr>
          <w:trHeight w:val="230"/>
          <w:ins w:id="5933" w:author="Arjan" w:date="2012-12-10T16:13:00Z"/>
        </w:trPr>
        <w:tc>
          <w:tcPr>
            <w:tcW w:w="3780" w:type="dxa"/>
            <w:tcBorders>
              <w:top w:val="nil"/>
              <w:left w:val="nil"/>
              <w:bottom w:val="nil"/>
              <w:right w:val="nil"/>
            </w:tcBorders>
          </w:tcPr>
          <w:p w14:paraId="44EA8237" w14:textId="77777777" w:rsidR="00CF1DA2" w:rsidRPr="00CF1DA2" w:rsidRDefault="00CF1DA2" w:rsidP="00CF1DA2">
            <w:pPr>
              <w:autoSpaceDE w:val="0"/>
              <w:autoSpaceDN w:val="0"/>
              <w:adjustRightInd w:val="0"/>
              <w:spacing w:after="0" w:line="240" w:lineRule="auto"/>
              <w:rPr>
                <w:ins w:id="5934" w:author="Arjan" w:date="2012-12-10T16:13:00Z"/>
                <w:rFonts w:ascii="Arial" w:eastAsia="Times New Roman" w:hAnsi="Arial" w:cs="Arial"/>
                <w:color w:val="000000"/>
                <w:sz w:val="20"/>
                <w:szCs w:val="20"/>
              </w:rPr>
            </w:pPr>
            <w:ins w:id="5935" w:author="Arjan" w:date="2012-12-10T16:13:00Z">
              <w:r w:rsidRPr="00CF1DA2">
                <w:rPr>
                  <w:rFonts w:ascii="Arial" w:eastAsia="Times New Roman" w:hAnsi="Arial" w:cs="Arial"/>
                  <w:b/>
                  <w:bCs/>
                  <w:color w:val="000000"/>
                  <w:sz w:val="20"/>
                  <w:szCs w:val="20"/>
                </w:rPr>
                <w:t>Naam attribuutsoort</w:t>
              </w:r>
            </w:ins>
          </w:p>
        </w:tc>
        <w:tc>
          <w:tcPr>
            <w:tcW w:w="5580" w:type="dxa"/>
            <w:tcBorders>
              <w:top w:val="nil"/>
              <w:left w:val="nil"/>
              <w:bottom w:val="nil"/>
              <w:right w:val="nil"/>
            </w:tcBorders>
          </w:tcPr>
          <w:p w14:paraId="73924A06" w14:textId="77777777" w:rsidR="00CF1DA2" w:rsidRPr="00CF1DA2" w:rsidRDefault="00DA5D93" w:rsidP="00CF1DA2">
            <w:pPr>
              <w:autoSpaceDE w:val="0"/>
              <w:autoSpaceDN w:val="0"/>
              <w:adjustRightInd w:val="0"/>
              <w:spacing w:after="0" w:line="240" w:lineRule="auto"/>
              <w:rPr>
                <w:ins w:id="5936" w:author="Arjan" w:date="2012-12-10T16:13:00Z"/>
                <w:rFonts w:ascii="Arial" w:eastAsia="Times New Roman" w:hAnsi="Arial" w:cs="Arial"/>
                <w:color w:val="000000"/>
                <w:sz w:val="20"/>
                <w:szCs w:val="20"/>
              </w:rPr>
            </w:pPr>
            <w:ins w:id="5937"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Kanaal</w:t>
              </w:r>
              <w:r w:rsidRPr="00CF1DA2">
                <w:rPr>
                  <w:rFonts w:ascii="Arial" w:hAnsi="Arial" w:cs="Arial"/>
                  <w:sz w:val="20"/>
                  <w:szCs w:val="20"/>
                  <w:lang w:val="en-AU"/>
                </w:rPr>
                <w:fldChar w:fldCharType="end"/>
              </w:r>
            </w:ins>
          </w:p>
        </w:tc>
      </w:tr>
      <w:tr w:rsidR="00CF1DA2" w:rsidRPr="00CF1DA2" w14:paraId="5829EEB3" w14:textId="77777777">
        <w:trPr>
          <w:ins w:id="5938" w:author="Arjan" w:date="2012-12-10T16:13:00Z"/>
        </w:trPr>
        <w:tc>
          <w:tcPr>
            <w:tcW w:w="3780" w:type="dxa"/>
            <w:tcBorders>
              <w:top w:val="nil"/>
              <w:left w:val="nil"/>
              <w:bottom w:val="nil"/>
              <w:right w:val="nil"/>
            </w:tcBorders>
          </w:tcPr>
          <w:p w14:paraId="7331D046" w14:textId="77777777" w:rsidR="00CF1DA2" w:rsidRPr="00CF1DA2" w:rsidRDefault="00CF1DA2" w:rsidP="00CF1DA2">
            <w:pPr>
              <w:autoSpaceDE w:val="0"/>
              <w:autoSpaceDN w:val="0"/>
              <w:adjustRightInd w:val="0"/>
              <w:spacing w:after="0" w:line="240" w:lineRule="auto"/>
              <w:rPr>
                <w:ins w:id="5939"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59100F5B" w14:textId="77777777" w:rsidR="00CF1DA2" w:rsidRPr="00CF1DA2" w:rsidRDefault="00CF1DA2" w:rsidP="00CF1DA2">
            <w:pPr>
              <w:autoSpaceDE w:val="0"/>
              <w:autoSpaceDN w:val="0"/>
              <w:adjustRightInd w:val="0"/>
              <w:spacing w:after="0" w:line="240" w:lineRule="auto"/>
              <w:rPr>
                <w:ins w:id="5940" w:author="Arjan" w:date="2012-12-10T16:13:00Z"/>
                <w:rFonts w:ascii="Arial" w:eastAsia="Times New Roman" w:hAnsi="Arial" w:cs="Arial"/>
                <w:color w:val="000000"/>
                <w:sz w:val="20"/>
                <w:szCs w:val="20"/>
              </w:rPr>
            </w:pPr>
          </w:p>
        </w:tc>
      </w:tr>
      <w:tr w:rsidR="00CF1DA2" w:rsidRPr="00CF1DA2" w14:paraId="203797DA" w14:textId="77777777">
        <w:trPr>
          <w:ins w:id="5941" w:author="Arjan" w:date="2012-12-10T16:13:00Z"/>
        </w:trPr>
        <w:tc>
          <w:tcPr>
            <w:tcW w:w="3780" w:type="dxa"/>
            <w:tcBorders>
              <w:top w:val="nil"/>
              <w:left w:val="nil"/>
              <w:bottom w:val="nil"/>
              <w:right w:val="nil"/>
            </w:tcBorders>
          </w:tcPr>
          <w:p w14:paraId="5BB71E4B" w14:textId="77777777" w:rsidR="00CF1DA2" w:rsidRPr="00CF1DA2" w:rsidRDefault="00CF1DA2" w:rsidP="00CF1DA2">
            <w:pPr>
              <w:autoSpaceDE w:val="0"/>
              <w:autoSpaceDN w:val="0"/>
              <w:adjustRightInd w:val="0"/>
              <w:spacing w:after="0" w:line="240" w:lineRule="auto"/>
              <w:rPr>
                <w:ins w:id="5942" w:author="Arjan" w:date="2012-12-10T16:13:00Z"/>
                <w:rFonts w:ascii="Arial" w:eastAsia="Times New Roman" w:hAnsi="Arial" w:cs="Arial"/>
                <w:color w:val="000000"/>
                <w:sz w:val="20"/>
                <w:szCs w:val="20"/>
              </w:rPr>
            </w:pPr>
            <w:ins w:id="5943" w:author="Arjan" w:date="2012-12-10T16:13:00Z">
              <w:r w:rsidRPr="00CF1DA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1B121836" w14:textId="77777777" w:rsidR="00CF1DA2" w:rsidRPr="00CF1DA2" w:rsidRDefault="00CF1DA2" w:rsidP="00CF1DA2">
            <w:pPr>
              <w:autoSpaceDE w:val="0"/>
              <w:autoSpaceDN w:val="0"/>
              <w:adjustRightInd w:val="0"/>
              <w:spacing w:after="0" w:line="240" w:lineRule="auto"/>
              <w:rPr>
                <w:ins w:id="5944" w:author="Arjan" w:date="2012-12-10T16:13:00Z"/>
                <w:rFonts w:ascii="Arial" w:eastAsia="Times New Roman" w:hAnsi="Arial" w:cs="Arial"/>
                <w:color w:val="000000"/>
                <w:sz w:val="20"/>
                <w:szCs w:val="20"/>
              </w:rPr>
            </w:pPr>
            <w:ins w:id="5945" w:author="Arjan" w:date="2012-12-10T16:13:00Z">
              <w:r w:rsidRPr="00CF1DA2">
                <w:rPr>
                  <w:rFonts w:ascii="Arial" w:eastAsia="Times New Roman" w:hAnsi="Arial" w:cs="Arial"/>
                  <w:color w:val="000000"/>
                  <w:sz w:val="20"/>
                  <w:szCs w:val="20"/>
                </w:rPr>
                <w:t>KING</w:t>
              </w:r>
            </w:ins>
          </w:p>
        </w:tc>
      </w:tr>
      <w:tr w:rsidR="00CF1DA2" w:rsidRPr="00CF1DA2" w14:paraId="1408533D" w14:textId="77777777">
        <w:trPr>
          <w:ins w:id="5946" w:author="Arjan" w:date="2012-12-10T16:13:00Z"/>
        </w:trPr>
        <w:tc>
          <w:tcPr>
            <w:tcW w:w="3780" w:type="dxa"/>
            <w:tcBorders>
              <w:top w:val="nil"/>
              <w:left w:val="nil"/>
              <w:bottom w:val="nil"/>
              <w:right w:val="nil"/>
            </w:tcBorders>
          </w:tcPr>
          <w:p w14:paraId="0FC93D92" w14:textId="77777777" w:rsidR="00CF1DA2" w:rsidRPr="00CF1DA2" w:rsidRDefault="00CF1DA2" w:rsidP="00CF1DA2">
            <w:pPr>
              <w:autoSpaceDE w:val="0"/>
              <w:autoSpaceDN w:val="0"/>
              <w:adjustRightInd w:val="0"/>
              <w:spacing w:after="0" w:line="240" w:lineRule="auto"/>
              <w:rPr>
                <w:ins w:id="5947"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364BC66F" w14:textId="77777777" w:rsidR="00CF1DA2" w:rsidRPr="00CF1DA2" w:rsidRDefault="00CF1DA2" w:rsidP="00CF1DA2">
            <w:pPr>
              <w:autoSpaceDE w:val="0"/>
              <w:autoSpaceDN w:val="0"/>
              <w:adjustRightInd w:val="0"/>
              <w:spacing w:after="0" w:line="240" w:lineRule="auto"/>
              <w:rPr>
                <w:ins w:id="5948" w:author="Arjan" w:date="2012-12-10T16:13:00Z"/>
                <w:rFonts w:ascii="Arial" w:eastAsia="Times New Roman" w:hAnsi="Arial" w:cs="Arial"/>
                <w:color w:val="000000"/>
                <w:sz w:val="20"/>
                <w:szCs w:val="20"/>
              </w:rPr>
            </w:pPr>
          </w:p>
        </w:tc>
      </w:tr>
      <w:tr w:rsidR="00CF1DA2" w:rsidRPr="00CF1DA2" w14:paraId="54AE405F" w14:textId="77777777">
        <w:trPr>
          <w:ins w:id="5949" w:author="Arjan" w:date="2012-12-10T16:13:00Z"/>
        </w:trPr>
        <w:tc>
          <w:tcPr>
            <w:tcW w:w="3780" w:type="dxa"/>
            <w:tcBorders>
              <w:top w:val="nil"/>
              <w:left w:val="nil"/>
              <w:bottom w:val="nil"/>
              <w:right w:val="nil"/>
            </w:tcBorders>
          </w:tcPr>
          <w:p w14:paraId="1E6E0681" w14:textId="77777777" w:rsidR="00CF1DA2" w:rsidRPr="00CF1DA2" w:rsidRDefault="00CF1DA2" w:rsidP="00CF1DA2">
            <w:pPr>
              <w:autoSpaceDE w:val="0"/>
              <w:autoSpaceDN w:val="0"/>
              <w:adjustRightInd w:val="0"/>
              <w:spacing w:after="0" w:line="240" w:lineRule="auto"/>
              <w:rPr>
                <w:ins w:id="5950" w:author="Arjan" w:date="2012-12-10T16:13:00Z"/>
                <w:rFonts w:ascii="Arial" w:eastAsia="Times New Roman" w:hAnsi="Arial" w:cs="Arial"/>
                <w:color w:val="000000"/>
                <w:sz w:val="20"/>
                <w:szCs w:val="20"/>
              </w:rPr>
            </w:pPr>
            <w:ins w:id="5951" w:author="Arjan" w:date="2012-12-10T16:13:00Z">
              <w:r w:rsidRPr="00CF1DA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7DFC574E" w14:textId="77777777" w:rsidR="00CF1DA2" w:rsidRPr="00CF1DA2" w:rsidRDefault="00CF1DA2" w:rsidP="00CF1DA2">
            <w:pPr>
              <w:autoSpaceDE w:val="0"/>
              <w:autoSpaceDN w:val="0"/>
              <w:adjustRightInd w:val="0"/>
              <w:spacing w:after="0" w:line="240" w:lineRule="auto"/>
              <w:rPr>
                <w:ins w:id="5952" w:author="Arjan" w:date="2012-12-10T16:13:00Z"/>
                <w:rFonts w:ascii="Arial" w:eastAsia="Times New Roman" w:hAnsi="Arial" w:cs="Arial"/>
                <w:color w:val="000000"/>
                <w:sz w:val="20"/>
                <w:szCs w:val="20"/>
              </w:rPr>
            </w:pPr>
          </w:p>
        </w:tc>
      </w:tr>
      <w:tr w:rsidR="00CF1DA2" w:rsidRPr="00CF1DA2" w14:paraId="5478AADD" w14:textId="77777777">
        <w:trPr>
          <w:ins w:id="5953" w:author="Arjan" w:date="2012-12-10T16:13:00Z"/>
        </w:trPr>
        <w:tc>
          <w:tcPr>
            <w:tcW w:w="3780" w:type="dxa"/>
            <w:tcBorders>
              <w:top w:val="nil"/>
              <w:left w:val="nil"/>
              <w:bottom w:val="nil"/>
              <w:right w:val="nil"/>
            </w:tcBorders>
          </w:tcPr>
          <w:p w14:paraId="3BE8723A" w14:textId="77777777" w:rsidR="00CF1DA2" w:rsidRPr="00CF1DA2" w:rsidRDefault="00CF1DA2" w:rsidP="00CF1DA2">
            <w:pPr>
              <w:autoSpaceDE w:val="0"/>
              <w:autoSpaceDN w:val="0"/>
              <w:adjustRightInd w:val="0"/>
              <w:spacing w:after="0" w:line="240" w:lineRule="auto"/>
              <w:rPr>
                <w:ins w:id="5954"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5F72DC42" w14:textId="77777777" w:rsidR="00CF1DA2" w:rsidRPr="00CF1DA2" w:rsidRDefault="00CF1DA2" w:rsidP="00CF1DA2">
            <w:pPr>
              <w:autoSpaceDE w:val="0"/>
              <w:autoSpaceDN w:val="0"/>
              <w:adjustRightInd w:val="0"/>
              <w:spacing w:after="0" w:line="240" w:lineRule="auto"/>
              <w:rPr>
                <w:ins w:id="5955" w:author="Arjan" w:date="2012-12-10T16:13:00Z"/>
                <w:rFonts w:ascii="Arial" w:eastAsia="Times New Roman" w:hAnsi="Arial" w:cs="Arial"/>
                <w:color w:val="000000"/>
                <w:sz w:val="20"/>
                <w:szCs w:val="20"/>
              </w:rPr>
            </w:pPr>
          </w:p>
        </w:tc>
      </w:tr>
      <w:tr w:rsidR="00CF1DA2" w:rsidRPr="00CF1DA2" w14:paraId="32A33786" w14:textId="77777777">
        <w:trPr>
          <w:ins w:id="5956" w:author="Arjan" w:date="2012-12-10T16:13:00Z"/>
        </w:trPr>
        <w:tc>
          <w:tcPr>
            <w:tcW w:w="3780" w:type="dxa"/>
            <w:tcBorders>
              <w:top w:val="nil"/>
              <w:left w:val="nil"/>
              <w:bottom w:val="nil"/>
              <w:right w:val="nil"/>
            </w:tcBorders>
          </w:tcPr>
          <w:p w14:paraId="343FC6CA" w14:textId="77777777" w:rsidR="00CF1DA2" w:rsidRPr="00CF1DA2" w:rsidRDefault="00CF1DA2" w:rsidP="00CF1DA2">
            <w:pPr>
              <w:autoSpaceDE w:val="0"/>
              <w:autoSpaceDN w:val="0"/>
              <w:adjustRightInd w:val="0"/>
              <w:spacing w:after="0" w:line="240" w:lineRule="auto"/>
              <w:rPr>
                <w:ins w:id="5957" w:author="Arjan" w:date="2012-12-10T16:13:00Z"/>
                <w:rFonts w:ascii="Arial" w:eastAsia="Times New Roman" w:hAnsi="Arial" w:cs="Arial"/>
                <w:color w:val="000000"/>
                <w:sz w:val="20"/>
                <w:szCs w:val="20"/>
              </w:rPr>
            </w:pPr>
            <w:ins w:id="5958" w:author="Arjan" w:date="2012-12-10T16:13:00Z">
              <w:r w:rsidRPr="00CF1DA2">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0DB9F972" w14:textId="77777777" w:rsidR="00CF1DA2" w:rsidRPr="00CF1DA2" w:rsidRDefault="00DA5D93" w:rsidP="00CF1DA2">
            <w:pPr>
              <w:autoSpaceDE w:val="0"/>
              <w:autoSpaceDN w:val="0"/>
              <w:adjustRightInd w:val="0"/>
              <w:spacing w:after="0" w:line="240" w:lineRule="auto"/>
              <w:rPr>
                <w:ins w:id="5959" w:author="Arjan" w:date="2012-12-10T16:13:00Z"/>
                <w:rFonts w:ascii="Arial" w:eastAsia="Times New Roman" w:hAnsi="Arial" w:cs="Arial"/>
                <w:color w:val="000000"/>
                <w:sz w:val="20"/>
                <w:szCs w:val="20"/>
              </w:rPr>
            </w:pPr>
            <w:ins w:id="5960"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kanaaal</w:t>
              </w:r>
              <w:r w:rsidRPr="00CF1DA2">
                <w:rPr>
                  <w:rFonts w:ascii="Arial" w:hAnsi="Arial" w:cs="Arial"/>
                  <w:sz w:val="20"/>
                  <w:szCs w:val="20"/>
                  <w:lang w:val="en-AU"/>
                </w:rPr>
                <w:fldChar w:fldCharType="end"/>
              </w:r>
            </w:ins>
          </w:p>
        </w:tc>
      </w:tr>
      <w:tr w:rsidR="00CF1DA2" w:rsidRPr="00CF1DA2" w14:paraId="764CEFD1" w14:textId="77777777">
        <w:trPr>
          <w:ins w:id="5961" w:author="Arjan" w:date="2012-12-10T16:13:00Z"/>
        </w:trPr>
        <w:tc>
          <w:tcPr>
            <w:tcW w:w="3780" w:type="dxa"/>
            <w:tcBorders>
              <w:top w:val="nil"/>
              <w:left w:val="nil"/>
              <w:bottom w:val="nil"/>
              <w:right w:val="nil"/>
            </w:tcBorders>
          </w:tcPr>
          <w:p w14:paraId="3A95D07E" w14:textId="77777777" w:rsidR="00CF1DA2" w:rsidRPr="00CF1DA2" w:rsidRDefault="00CF1DA2" w:rsidP="00CF1DA2">
            <w:pPr>
              <w:autoSpaceDE w:val="0"/>
              <w:autoSpaceDN w:val="0"/>
              <w:adjustRightInd w:val="0"/>
              <w:spacing w:after="0" w:line="240" w:lineRule="auto"/>
              <w:rPr>
                <w:ins w:id="5962"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206C502F" w14:textId="77777777" w:rsidR="00CF1DA2" w:rsidRPr="00CF1DA2" w:rsidRDefault="00CF1DA2" w:rsidP="00CF1DA2">
            <w:pPr>
              <w:autoSpaceDE w:val="0"/>
              <w:autoSpaceDN w:val="0"/>
              <w:adjustRightInd w:val="0"/>
              <w:spacing w:after="0" w:line="240" w:lineRule="auto"/>
              <w:rPr>
                <w:ins w:id="5963" w:author="Arjan" w:date="2012-12-10T16:13:00Z"/>
                <w:rFonts w:ascii="Arial" w:eastAsia="Times New Roman" w:hAnsi="Arial" w:cs="Arial"/>
                <w:color w:val="000000"/>
                <w:sz w:val="20"/>
                <w:szCs w:val="20"/>
              </w:rPr>
            </w:pPr>
          </w:p>
        </w:tc>
      </w:tr>
      <w:tr w:rsidR="00CF1DA2" w:rsidRPr="00AE1A91" w14:paraId="39A34620" w14:textId="77777777">
        <w:trPr>
          <w:ins w:id="5964" w:author="Arjan" w:date="2012-12-10T16:13:00Z"/>
        </w:trPr>
        <w:tc>
          <w:tcPr>
            <w:tcW w:w="3780" w:type="dxa"/>
            <w:tcBorders>
              <w:top w:val="nil"/>
              <w:left w:val="nil"/>
              <w:bottom w:val="nil"/>
              <w:right w:val="nil"/>
            </w:tcBorders>
          </w:tcPr>
          <w:p w14:paraId="00990F7A" w14:textId="77777777" w:rsidR="00CF1DA2" w:rsidRPr="00CF1DA2" w:rsidRDefault="00CF1DA2" w:rsidP="00CF1DA2">
            <w:pPr>
              <w:autoSpaceDE w:val="0"/>
              <w:autoSpaceDN w:val="0"/>
              <w:adjustRightInd w:val="0"/>
              <w:spacing w:after="0" w:line="240" w:lineRule="auto"/>
              <w:rPr>
                <w:ins w:id="5965" w:author="Arjan" w:date="2012-12-10T16:13:00Z"/>
                <w:rFonts w:ascii="Arial" w:eastAsia="Times New Roman" w:hAnsi="Arial" w:cs="Arial"/>
                <w:color w:val="000000"/>
                <w:sz w:val="20"/>
                <w:szCs w:val="20"/>
              </w:rPr>
            </w:pPr>
            <w:ins w:id="5966" w:author="Arjan" w:date="2012-12-10T16:13:00Z">
              <w:r w:rsidRPr="00CF1DA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0AF37A30" w14:textId="77777777" w:rsidR="00CF1DA2" w:rsidRPr="00DD0F4F" w:rsidRDefault="00DA5D93" w:rsidP="00CF1DA2">
            <w:pPr>
              <w:autoSpaceDE w:val="0"/>
              <w:autoSpaceDN w:val="0"/>
              <w:adjustRightInd w:val="0"/>
              <w:spacing w:after="0" w:line="240" w:lineRule="auto"/>
              <w:rPr>
                <w:ins w:id="5967" w:author="Arjan" w:date="2012-12-10T16:13:00Z"/>
                <w:rFonts w:ascii="Arial" w:eastAsia="Times New Roman" w:hAnsi="Arial" w:cs="Arial"/>
                <w:color w:val="000000"/>
                <w:sz w:val="20"/>
                <w:szCs w:val="20"/>
                <w:lang w:val="nl-NL"/>
              </w:rPr>
            </w:pPr>
            <w:ins w:id="5968" w:author="Arjan" w:date="2012-12-10T16:13:00Z">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Att.Notes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Het communicatiekanaal waarlangs het Klantcontact gevoerd wordt</w:t>
              </w:r>
              <w:r w:rsidRPr="00CF1DA2">
                <w:rPr>
                  <w:rFonts w:ascii="Arial" w:hAnsi="Arial" w:cs="Arial"/>
                  <w:sz w:val="20"/>
                  <w:szCs w:val="20"/>
                  <w:lang w:val="en-AU"/>
                </w:rPr>
                <w:fldChar w:fldCharType="end"/>
              </w:r>
            </w:ins>
          </w:p>
        </w:tc>
      </w:tr>
      <w:tr w:rsidR="00CF1DA2" w:rsidRPr="00AE1A91" w14:paraId="70DFA57B" w14:textId="77777777">
        <w:trPr>
          <w:trHeight w:val="230"/>
          <w:ins w:id="5969" w:author="Arjan" w:date="2012-12-10T16:13:00Z"/>
        </w:trPr>
        <w:tc>
          <w:tcPr>
            <w:tcW w:w="3780" w:type="dxa"/>
            <w:tcBorders>
              <w:top w:val="nil"/>
              <w:left w:val="nil"/>
              <w:bottom w:val="nil"/>
              <w:right w:val="nil"/>
            </w:tcBorders>
          </w:tcPr>
          <w:p w14:paraId="47C611EE" w14:textId="77777777" w:rsidR="00CF1DA2" w:rsidRPr="00DD0F4F" w:rsidRDefault="00CF1DA2" w:rsidP="00CF1DA2">
            <w:pPr>
              <w:autoSpaceDE w:val="0"/>
              <w:autoSpaceDN w:val="0"/>
              <w:adjustRightInd w:val="0"/>
              <w:spacing w:after="0" w:line="240" w:lineRule="auto"/>
              <w:rPr>
                <w:ins w:id="5970" w:author="Arjan" w:date="2012-12-10T16:13: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14AAA098" w14:textId="77777777" w:rsidR="00CF1DA2" w:rsidRPr="00DD0F4F" w:rsidRDefault="00CF1DA2" w:rsidP="00CF1DA2">
            <w:pPr>
              <w:autoSpaceDE w:val="0"/>
              <w:autoSpaceDN w:val="0"/>
              <w:adjustRightInd w:val="0"/>
              <w:spacing w:after="0" w:line="240" w:lineRule="auto"/>
              <w:rPr>
                <w:ins w:id="5971" w:author="Arjan" w:date="2012-12-10T16:13:00Z"/>
                <w:rFonts w:ascii="Arial" w:eastAsia="Times New Roman" w:hAnsi="Arial" w:cs="Arial"/>
                <w:color w:val="000000"/>
                <w:sz w:val="20"/>
                <w:szCs w:val="20"/>
                <w:lang w:val="nl-NL"/>
              </w:rPr>
            </w:pPr>
          </w:p>
        </w:tc>
      </w:tr>
      <w:tr w:rsidR="00CF1DA2" w:rsidRPr="00CF1DA2" w14:paraId="6F0F2E04" w14:textId="77777777">
        <w:trPr>
          <w:trHeight w:val="230"/>
          <w:ins w:id="5972" w:author="Arjan" w:date="2012-12-10T16:13:00Z"/>
        </w:trPr>
        <w:tc>
          <w:tcPr>
            <w:tcW w:w="3780" w:type="dxa"/>
            <w:tcBorders>
              <w:top w:val="nil"/>
              <w:left w:val="nil"/>
              <w:bottom w:val="nil"/>
              <w:right w:val="nil"/>
            </w:tcBorders>
          </w:tcPr>
          <w:p w14:paraId="4EDC5DB6" w14:textId="77777777" w:rsidR="00CF1DA2" w:rsidRPr="00CF1DA2" w:rsidRDefault="00CF1DA2" w:rsidP="00CF1DA2">
            <w:pPr>
              <w:autoSpaceDE w:val="0"/>
              <w:autoSpaceDN w:val="0"/>
              <w:adjustRightInd w:val="0"/>
              <w:spacing w:after="0" w:line="240" w:lineRule="auto"/>
              <w:rPr>
                <w:ins w:id="5973" w:author="Arjan" w:date="2012-12-10T16:13:00Z"/>
                <w:rFonts w:ascii="Arial" w:eastAsia="Times New Roman" w:hAnsi="Arial" w:cs="Arial"/>
                <w:color w:val="000000"/>
                <w:sz w:val="20"/>
                <w:szCs w:val="20"/>
              </w:rPr>
            </w:pPr>
            <w:ins w:id="5974" w:author="Arjan" w:date="2012-12-10T16:13:00Z">
              <w:r w:rsidRPr="00CF1DA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7703FD09" w14:textId="77777777" w:rsidR="00CF1DA2" w:rsidRPr="00CF1DA2" w:rsidRDefault="00CF1DA2" w:rsidP="00CF1DA2">
            <w:pPr>
              <w:autoSpaceDE w:val="0"/>
              <w:autoSpaceDN w:val="0"/>
              <w:adjustRightInd w:val="0"/>
              <w:spacing w:after="0" w:line="240" w:lineRule="auto"/>
              <w:rPr>
                <w:ins w:id="5975" w:author="Arjan" w:date="2012-12-10T16:13:00Z"/>
                <w:rFonts w:ascii="Arial" w:eastAsia="Times New Roman" w:hAnsi="Arial" w:cs="Arial"/>
                <w:color w:val="000000"/>
                <w:sz w:val="20"/>
                <w:szCs w:val="20"/>
              </w:rPr>
            </w:pPr>
            <w:ins w:id="5976" w:author="Arjan" w:date="2012-12-10T16:13:00Z">
              <w:r w:rsidRPr="00CF1DA2">
                <w:rPr>
                  <w:rFonts w:ascii="Arial" w:eastAsia="Times New Roman" w:hAnsi="Arial" w:cs="Arial"/>
                  <w:color w:val="000000"/>
                  <w:sz w:val="20"/>
                  <w:szCs w:val="20"/>
                </w:rPr>
                <w:t xml:space="preserve">KING </w:t>
              </w:r>
            </w:ins>
          </w:p>
        </w:tc>
      </w:tr>
      <w:tr w:rsidR="00CF1DA2" w:rsidRPr="00CF1DA2" w14:paraId="3B513C43" w14:textId="77777777">
        <w:trPr>
          <w:ins w:id="5977" w:author="Arjan" w:date="2012-12-10T16:13:00Z"/>
        </w:trPr>
        <w:tc>
          <w:tcPr>
            <w:tcW w:w="3780" w:type="dxa"/>
            <w:tcBorders>
              <w:top w:val="nil"/>
              <w:left w:val="nil"/>
              <w:bottom w:val="nil"/>
              <w:right w:val="nil"/>
            </w:tcBorders>
          </w:tcPr>
          <w:p w14:paraId="34653116" w14:textId="77777777" w:rsidR="00CF1DA2" w:rsidRPr="00CF1DA2" w:rsidRDefault="00CF1DA2" w:rsidP="00CF1DA2">
            <w:pPr>
              <w:autoSpaceDE w:val="0"/>
              <w:autoSpaceDN w:val="0"/>
              <w:adjustRightInd w:val="0"/>
              <w:spacing w:after="0" w:line="240" w:lineRule="auto"/>
              <w:rPr>
                <w:ins w:id="5978"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2918E68B" w14:textId="77777777" w:rsidR="00CF1DA2" w:rsidRPr="00CF1DA2" w:rsidRDefault="00CF1DA2" w:rsidP="00CF1DA2">
            <w:pPr>
              <w:autoSpaceDE w:val="0"/>
              <w:autoSpaceDN w:val="0"/>
              <w:adjustRightInd w:val="0"/>
              <w:spacing w:after="0" w:line="240" w:lineRule="auto"/>
              <w:rPr>
                <w:ins w:id="5979" w:author="Arjan" w:date="2012-12-10T16:13:00Z"/>
                <w:rFonts w:ascii="Arial" w:eastAsia="Times New Roman" w:hAnsi="Arial" w:cs="Arial"/>
                <w:color w:val="000000"/>
                <w:sz w:val="20"/>
                <w:szCs w:val="20"/>
              </w:rPr>
            </w:pPr>
          </w:p>
        </w:tc>
      </w:tr>
      <w:tr w:rsidR="00CF1DA2" w:rsidRPr="00CF1DA2" w14:paraId="357C4914" w14:textId="77777777">
        <w:trPr>
          <w:ins w:id="5980" w:author="Arjan" w:date="2012-12-10T16:13:00Z"/>
        </w:trPr>
        <w:tc>
          <w:tcPr>
            <w:tcW w:w="3780" w:type="dxa"/>
            <w:tcBorders>
              <w:top w:val="nil"/>
              <w:left w:val="nil"/>
              <w:bottom w:val="nil"/>
              <w:right w:val="nil"/>
            </w:tcBorders>
          </w:tcPr>
          <w:p w14:paraId="3681A10B" w14:textId="77777777" w:rsidR="00CF1DA2" w:rsidRPr="00CF1DA2" w:rsidRDefault="00CF1DA2" w:rsidP="00CF1DA2">
            <w:pPr>
              <w:autoSpaceDE w:val="0"/>
              <w:autoSpaceDN w:val="0"/>
              <w:adjustRightInd w:val="0"/>
              <w:spacing w:after="0" w:line="240" w:lineRule="auto"/>
              <w:rPr>
                <w:ins w:id="5981" w:author="Arjan" w:date="2012-12-10T16:13:00Z"/>
                <w:rFonts w:ascii="Arial" w:eastAsia="Times New Roman" w:hAnsi="Arial" w:cs="Arial"/>
                <w:color w:val="000000"/>
                <w:sz w:val="20"/>
                <w:szCs w:val="20"/>
              </w:rPr>
            </w:pPr>
            <w:ins w:id="5982" w:author="Arjan" w:date="2012-12-10T16:13:00Z">
              <w:r w:rsidRPr="00CF1DA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260C0082" w14:textId="77777777" w:rsidR="00CF1DA2" w:rsidRPr="00CF1DA2" w:rsidRDefault="00CF1DA2" w:rsidP="00CF1DA2">
            <w:pPr>
              <w:autoSpaceDE w:val="0"/>
              <w:autoSpaceDN w:val="0"/>
              <w:adjustRightInd w:val="0"/>
              <w:spacing w:after="0" w:line="240" w:lineRule="auto"/>
              <w:rPr>
                <w:ins w:id="5983" w:author="Arjan" w:date="2012-12-10T16:13:00Z"/>
                <w:rFonts w:ascii="Arial" w:eastAsia="Times New Roman" w:hAnsi="Arial" w:cs="Arial"/>
                <w:color w:val="000000"/>
                <w:sz w:val="20"/>
                <w:szCs w:val="20"/>
              </w:rPr>
            </w:pPr>
            <w:ins w:id="5984" w:author="Arjan" w:date="2012-12-10T16:13:00Z">
              <w:r w:rsidRPr="00CF1DA2">
                <w:rPr>
                  <w:rFonts w:ascii="Arial" w:eastAsia="Times New Roman" w:hAnsi="Arial" w:cs="Arial"/>
                  <w:color w:val="000000"/>
                  <w:sz w:val="20"/>
                  <w:szCs w:val="20"/>
                </w:rPr>
                <w:t>1 januari 2013</w:t>
              </w:r>
            </w:ins>
          </w:p>
        </w:tc>
      </w:tr>
      <w:tr w:rsidR="00CF1DA2" w:rsidRPr="00CF1DA2" w14:paraId="5D610C90" w14:textId="77777777">
        <w:trPr>
          <w:ins w:id="5985" w:author="Arjan" w:date="2012-12-10T16:13:00Z"/>
        </w:trPr>
        <w:tc>
          <w:tcPr>
            <w:tcW w:w="3780" w:type="dxa"/>
            <w:tcBorders>
              <w:top w:val="nil"/>
              <w:left w:val="nil"/>
              <w:bottom w:val="nil"/>
              <w:right w:val="nil"/>
            </w:tcBorders>
          </w:tcPr>
          <w:p w14:paraId="7C0C5389" w14:textId="77777777" w:rsidR="00CF1DA2" w:rsidRPr="00CF1DA2" w:rsidRDefault="00CF1DA2" w:rsidP="00CF1DA2">
            <w:pPr>
              <w:autoSpaceDE w:val="0"/>
              <w:autoSpaceDN w:val="0"/>
              <w:adjustRightInd w:val="0"/>
              <w:spacing w:after="0" w:line="240" w:lineRule="auto"/>
              <w:rPr>
                <w:ins w:id="5986"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7FEDB5B6" w14:textId="77777777" w:rsidR="00CF1DA2" w:rsidRPr="00CF1DA2" w:rsidRDefault="00CF1DA2" w:rsidP="00CF1DA2">
            <w:pPr>
              <w:autoSpaceDE w:val="0"/>
              <w:autoSpaceDN w:val="0"/>
              <w:adjustRightInd w:val="0"/>
              <w:spacing w:after="0" w:line="240" w:lineRule="auto"/>
              <w:rPr>
                <w:ins w:id="5987" w:author="Arjan" w:date="2012-12-10T16:13:00Z"/>
                <w:rFonts w:ascii="Arial" w:eastAsia="Times New Roman" w:hAnsi="Arial" w:cs="Arial"/>
                <w:color w:val="000000"/>
                <w:sz w:val="20"/>
                <w:szCs w:val="20"/>
              </w:rPr>
            </w:pPr>
          </w:p>
        </w:tc>
      </w:tr>
      <w:tr w:rsidR="00CF1DA2" w:rsidRPr="00AE1A91" w14:paraId="2C84C84A" w14:textId="77777777">
        <w:trPr>
          <w:ins w:id="5988" w:author="Arjan" w:date="2012-12-10T16:13:00Z"/>
        </w:trPr>
        <w:tc>
          <w:tcPr>
            <w:tcW w:w="3780" w:type="dxa"/>
            <w:tcBorders>
              <w:top w:val="nil"/>
              <w:left w:val="nil"/>
              <w:bottom w:val="nil"/>
              <w:right w:val="nil"/>
            </w:tcBorders>
          </w:tcPr>
          <w:p w14:paraId="6F2BDD7B" w14:textId="77777777" w:rsidR="00CF1DA2" w:rsidRPr="00CF1DA2" w:rsidRDefault="00CF1DA2" w:rsidP="00CF1DA2">
            <w:pPr>
              <w:autoSpaceDE w:val="0"/>
              <w:autoSpaceDN w:val="0"/>
              <w:adjustRightInd w:val="0"/>
              <w:spacing w:after="0" w:line="240" w:lineRule="auto"/>
              <w:rPr>
                <w:ins w:id="5989" w:author="Arjan" w:date="2012-12-10T16:13:00Z"/>
                <w:rFonts w:ascii="Arial" w:eastAsia="Times New Roman" w:hAnsi="Arial" w:cs="Arial"/>
                <w:color w:val="000000"/>
                <w:sz w:val="20"/>
                <w:szCs w:val="20"/>
              </w:rPr>
            </w:pPr>
            <w:ins w:id="5990" w:author="Arjan" w:date="2012-12-10T16:13:00Z">
              <w:r w:rsidRPr="00CF1DA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00DCAA7A" w14:textId="77777777" w:rsidR="00CF1DA2" w:rsidRPr="00DD0F4F" w:rsidRDefault="00CF1DA2" w:rsidP="00CF1DA2">
            <w:pPr>
              <w:autoSpaceDE w:val="0"/>
              <w:autoSpaceDN w:val="0"/>
              <w:adjustRightInd w:val="0"/>
              <w:spacing w:after="0" w:line="240" w:lineRule="auto"/>
              <w:rPr>
                <w:ins w:id="5991" w:author="Arjan" w:date="2012-12-10T16:13:00Z"/>
                <w:rFonts w:ascii="Arial" w:eastAsia="Times New Roman" w:hAnsi="Arial" w:cs="Arial"/>
                <w:color w:val="000000"/>
                <w:sz w:val="20"/>
                <w:szCs w:val="20"/>
                <w:lang w:val="nl-NL"/>
              </w:rPr>
            </w:pPr>
            <w:ins w:id="5992" w:author="Arjan" w:date="2012-12-10T16:13:00Z">
              <w:r w:rsidRPr="00DD0F4F">
                <w:rPr>
                  <w:rFonts w:ascii="Arial" w:eastAsia="Times New Roman" w:hAnsi="Arial" w:cs="Arial"/>
                  <w:color w:val="000000"/>
                  <w:sz w:val="20"/>
                  <w:szCs w:val="20"/>
                  <w:lang w:val="nl-NL"/>
                </w:rPr>
                <w:t>Aangezien het om persoonlijk cointact gaat zal het veelal het contact aan het loket of de telefoon betreffen.</w:t>
              </w:r>
            </w:ins>
          </w:p>
        </w:tc>
      </w:tr>
      <w:tr w:rsidR="00CF1DA2" w:rsidRPr="00AE1A91" w14:paraId="37A5693C" w14:textId="77777777">
        <w:trPr>
          <w:ins w:id="5993" w:author="Arjan" w:date="2012-12-10T16:13:00Z"/>
        </w:trPr>
        <w:tc>
          <w:tcPr>
            <w:tcW w:w="3780" w:type="dxa"/>
            <w:tcBorders>
              <w:top w:val="nil"/>
              <w:left w:val="nil"/>
              <w:bottom w:val="nil"/>
              <w:right w:val="nil"/>
            </w:tcBorders>
          </w:tcPr>
          <w:p w14:paraId="7D047AAC" w14:textId="77777777" w:rsidR="00CF1DA2" w:rsidRPr="00DD0F4F" w:rsidRDefault="00CF1DA2" w:rsidP="00CF1DA2">
            <w:pPr>
              <w:autoSpaceDE w:val="0"/>
              <w:autoSpaceDN w:val="0"/>
              <w:adjustRightInd w:val="0"/>
              <w:spacing w:after="0" w:line="240" w:lineRule="auto"/>
              <w:rPr>
                <w:ins w:id="5994" w:author="Arjan" w:date="2012-12-10T16:13: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2FE3223E" w14:textId="77777777" w:rsidR="00CF1DA2" w:rsidRPr="00DD0F4F" w:rsidRDefault="00CF1DA2" w:rsidP="00CF1DA2">
            <w:pPr>
              <w:autoSpaceDE w:val="0"/>
              <w:autoSpaceDN w:val="0"/>
              <w:adjustRightInd w:val="0"/>
              <w:spacing w:after="0" w:line="240" w:lineRule="auto"/>
              <w:rPr>
                <w:ins w:id="5995" w:author="Arjan" w:date="2012-12-10T16:13:00Z"/>
                <w:rFonts w:ascii="Arial" w:eastAsia="Times New Roman" w:hAnsi="Arial" w:cs="Arial"/>
                <w:color w:val="000000"/>
                <w:sz w:val="20"/>
                <w:szCs w:val="20"/>
                <w:lang w:val="nl-NL"/>
              </w:rPr>
            </w:pPr>
          </w:p>
        </w:tc>
      </w:tr>
      <w:tr w:rsidR="00CF1DA2" w:rsidRPr="00CF1DA2" w14:paraId="17B8023D" w14:textId="77777777">
        <w:trPr>
          <w:ins w:id="5996" w:author="Arjan" w:date="2012-12-10T16:13:00Z"/>
        </w:trPr>
        <w:tc>
          <w:tcPr>
            <w:tcW w:w="3780" w:type="dxa"/>
            <w:tcBorders>
              <w:top w:val="nil"/>
              <w:left w:val="nil"/>
              <w:bottom w:val="nil"/>
              <w:right w:val="nil"/>
            </w:tcBorders>
          </w:tcPr>
          <w:p w14:paraId="5FC2EBED" w14:textId="77777777" w:rsidR="00CF1DA2" w:rsidRPr="00CF1DA2" w:rsidRDefault="00CF1DA2" w:rsidP="00CF1DA2">
            <w:pPr>
              <w:autoSpaceDE w:val="0"/>
              <w:autoSpaceDN w:val="0"/>
              <w:adjustRightInd w:val="0"/>
              <w:spacing w:after="0" w:line="240" w:lineRule="auto"/>
              <w:rPr>
                <w:ins w:id="5997" w:author="Arjan" w:date="2012-12-10T16:13:00Z"/>
                <w:rFonts w:ascii="Arial" w:eastAsia="Times New Roman" w:hAnsi="Arial" w:cs="Arial"/>
                <w:color w:val="000000"/>
                <w:sz w:val="20"/>
                <w:szCs w:val="20"/>
              </w:rPr>
            </w:pPr>
            <w:ins w:id="5998" w:author="Arjan" w:date="2012-12-10T16:13:00Z">
              <w:r w:rsidRPr="00CF1DA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53E1C7BA" w14:textId="77777777" w:rsidR="00CF1DA2" w:rsidRPr="00CF1DA2" w:rsidRDefault="00DA5D93" w:rsidP="00CF1DA2">
            <w:pPr>
              <w:autoSpaceDE w:val="0"/>
              <w:autoSpaceDN w:val="0"/>
              <w:adjustRightInd w:val="0"/>
              <w:spacing w:after="0" w:line="240" w:lineRule="auto"/>
              <w:rPr>
                <w:ins w:id="5999" w:author="Arjan" w:date="2012-12-10T16:13:00Z"/>
                <w:rFonts w:ascii="Arial" w:eastAsia="Times New Roman" w:hAnsi="Arial" w:cs="Arial"/>
                <w:color w:val="000000"/>
                <w:sz w:val="20"/>
                <w:szCs w:val="20"/>
              </w:rPr>
            </w:pPr>
            <w:ins w:id="6000"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Att.Type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AN20</w:t>
              </w:r>
              <w:r w:rsidRPr="00CF1DA2">
                <w:rPr>
                  <w:rFonts w:ascii="Arial" w:hAnsi="Arial" w:cs="Arial"/>
                  <w:sz w:val="20"/>
                  <w:szCs w:val="20"/>
                  <w:lang w:val="en-AU"/>
                </w:rPr>
                <w:fldChar w:fldCharType="end"/>
              </w:r>
            </w:ins>
          </w:p>
        </w:tc>
      </w:tr>
      <w:tr w:rsidR="00CF1DA2" w:rsidRPr="00CF1DA2" w14:paraId="3F1D43C5" w14:textId="77777777">
        <w:trPr>
          <w:trHeight w:val="230"/>
          <w:ins w:id="6001" w:author="Arjan" w:date="2012-12-10T16:13:00Z"/>
        </w:trPr>
        <w:tc>
          <w:tcPr>
            <w:tcW w:w="3780" w:type="dxa"/>
            <w:tcBorders>
              <w:top w:val="nil"/>
              <w:left w:val="nil"/>
              <w:bottom w:val="nil"/>
              <w:right w:val="nil"/>
            </w:tcBorders>
          </w:tcPr>
          <w:p w14:paraId="093AA592" w14:textId="77777777" w:rsidR="00CF1DA2" w:rsidRPr="00CF1DA2" w:rsidRDefault="00CF1DA2" w:rsidP="00CF1DA2">
            <w:pPr>
              <w:autoSpaceDE w:val="0"/>
              <w:autoSpaceDN w:val="0"/>
              <w:adjustRightInd w:val="0"/>
              <w:spacing w:after="0" w:line="240" w:lineRule="auto"/>
              <w:rPr>
                <w:ins w:id="6002"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29EE897D" w14:textId="77777777" w:rsidR="00CF1DA2" w:rsidRPr="00CF1DA2" w:rsidRDefault="00CF1DA2" w:rsidP="00CF1DA2">
            <w:pPr>
              <w:autoSpaceDE w:val="0"/>
              <w:autoSpaceDN w:val="0"/>
              <w:adjustRightInd w:val="0"/>
              <w:spacing w:after="0" w:line="240" w:lineRule="auto"/>
              <w:rPr>
                <w:ins w:id="6003" w:author="Arjan" w:date="2012-12-10T16:13:00Z"/>
                <w:rFonts w:ascii="Arial" w:eastAsia="Times New Roman" w:hAnsi="Arial" w:cs="Arial"/>
                <w:color w:val="000000"/>
                <w:sz w:val="20"/>
                <w:szCs w:val="20"/>
              </w:rPr>
            </w:pPr>
          </w:p>
        </w:tc>
      </w:tr>
      <w:tr w:rsidR="00CF1DA2" w:rsidRPr="00CF1DA2" w14:paraId="05940206" w14:textId="77777777">
        <w:trPr>
          <w:trHeight w:val="230"/>
          <w:ins w:id="6004" w:author="Arjan" w:date="2012-12-10T16:13:00Z"/>
        </w:trPr>
        <w:tc>
          <w:tcPr>
            <w:tcW w:w="3780" w:type="dxa"/>
            <w:tcBorders>
              <w:top w:val="nil"/>
              <w:left w:val="nil"/>
              <w:bottom w:val="nil"/>
              <w:right w:val="nil"/>
            </w:tcBorders>
          </w:tcPr>
          <w:p w14:paraId="60BDC1B8" w14:textId="77777777" w:rsidR="00CF1DA2" w:rsidRPr="00CF1DA2" w:rsidRDefault="00CF1DA2" w:rsidP="00CF1DA2">
            <w:pPr>
              <w:autoSpaceDE w:val="0"/>
              <w:autoSpaceDN w:val="0"/>
              <w:adjustRightInd w:val="0"/>
              <w:spacing w:after="0" w:line="240" w:lineRule="auto"/>
              <w:rPr>
                <w:ins w:id="6005" w:author="Arjan" w:date="2012-12-10T16:13:00Z"/>
                <w:rFonts w:ascii="Arial" w:eastAsia="Times New Roman" w:hAnsi="Arial" w:cs="Arial"/>
                <w:color w:val="000000"/>
                <w:sz w:val="20"/>
                <w:szCs w:val="20"/>
              </w:rPr>
            </w:pPr>
            <w:ins w:id="6006" w:author="Arjan" w:date="2012-12-10T16:13:00Z">
              <w:r w:rsidRPr="00CF1DA2">
                <w:rPr>
                  <w:rFonts w:ascii="Arial" w:eastAsia="Times New Roman" w:hAnsi="Arial" w:cs="Arial"/>
                  <w:b/>
                  <w:bCs/>
                  <w:color w:val="000000"/>
                  <w:sz w:val="20"/>
                  <w:szCs w:val="20"/>
                </w:rPr>
                <w:lastRenderedPageBreak/>
                <w:t>Waardenverzameling</w:t>
              </w:r>
            </w:ins>
          </w:p>
        </w:tc>
        <w:tc>
          <w:tcPr>
            <w:tcW w:w="5580" w:type="dxa"/>
            <w:tcBorders>
              <w:top w:val="nil"/>
              <w:left w:val="nil"/>
              <w:bottom w:val="nil"/>
              <w:right w:val="nil"/>
            </w:tcBorders>
          </w:tcPr>
          <w:p w14:paraId="6ABD91EC" w14:textId="77777777" w:rsidR="00CF1DA2" w:rsidRPr="00CF1DA2" w:rsidRDefault="00CF1DA2" w:rsidP="00CF1DA2">
            <w:pPr>
              <w:autoSpaceDE w:val="0"/>
              <w:autoSpaceDN w:val="0"/>
              <w:adjustRightInd w:val="0"/>
              <w:spacing w:after="0" w:line="240" w:lineRule="auto"/>
              <w:rPr>
                <w:ins w:id="6007" w:author="Arjan" w:date="2012-12-10T16:13:00Z"/>
                <w:rFonts w:ascii="Arial" w:eastAsia="Times New Roman" w:hAnsi="Arial" w:cs="Arial"/>
                <w:color w:val="000000"/>
                <w:sz w:val="20"/>
                <w:szCs w:val="20"/>
              </w:rPr>
            </w:pPr>
          </w:p>
        </w:tc>
      </w:tr>
      <w:tr w:rsidR="00CF1DA2" w:rsidRPr="00CF1DA2" w14:paraId="55F3AA28" w14:textId="77777777">
        <w:trPr>
          <w:trHeight w:val="215"/>
          <w:ins w:id="6008" w:author="Arjan" w:date="2012-12-10T16:13:00Z"/>
        </w:trPr>
        <w:tc>
          <w:tcPr>
            <w:tcW w:w="3780" w:type="dxa"/>
            <w:tcBorders>
              <w:top w:val="nil"/>
              <w:left w:val="nil"/>
              <w:bottom w:val="nil"/>
              <w:right w:val="nil"/>
            </w:tcBorders>
          </w:tcPr>
          <w:p w14:paraId="1A1E5A40" w14:textId="77777777" w:rsidR="00CF1DA2" w:rsidRPr="00CF1DA2" w:rsidRDefault="00CF1DA2" w:rsidP="00CF1DA2">
            <w:pPr>
              <w:autoSpaceDE w:val="0"/>
              <w:autoSpaceDN w:val="0"/>
              <w:adjustRightInd w:val="0"/>
              <w:spacing w:after="0" w:line="240" w:lineRule="auto"/>
              <w:rPr>
                <w:ins w:id="6009"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19791A53" w14:textId="77777777" w:rsidR="00CF1DA2" w:rsidRPr="00CF1DA2" w:rsidRDefault="00CF1DA2" w:rsidP="00CF1DA2">
            <w:pPr>
              <w:autoSpaceDE w:val="0"/>
              <w:autoSpaceDN w:val="0"/>
              <w:adjustRightInd w:val="0"/>
              <w:spacing w:after="0" w:line="240" w:lineRule="auto"/>
              <w:rPr>
                <w:ins w:id="6010" w:author="Arjan" w:date="2012-12-10T16:13:00Z"/>
                <w:rFonts w:ascii="Arial" w:eastAsia="Times New Roman" w:hAnsi="Arial" w:cs="Arial"/>
                <w:color w:val="000000"/>
                <w:sz w:val="20"/>
                <w:szCs w:val="20"/>
              </w:rPr>
            </w:pPr>
          </w:p>
        </w:tc>
      </w:tr>
      <w:tr w:rsidR="00CF1DA2" w:rsidRPr="00CF1DA2" w14:paraId="3835C761" w14:textId="77777777">
        <w:trPr>
          <w:trHeight w:val="215"/>
          <w:ins w:id="6011" w:author="Arjan" w:date="2012-12-10T16:13:00Z"/>
        </w:trPr>
        <w:tc>
          <w:tcPr>
            <w:tcW w:w="3780" w:type="dxa"/>
            <w:tcBorders>
              <w:top w:val="nil"/>
              <w:left w:val="nil"/>
              <w:bottom w:val="nil"/>
              <w:right w:val="nil"/>
            </w:tcBorders>
          </w:tcPr>
          <w:p w14:paraId="7FD3AFB9" w14:textId="77777777" w:rsidR="00CF1DA2" w:rsidRPr="00CF1DA2" w:rsidRDefault="00CF1DA2" w:rsidP="00CF1DA2">
            <w:pPr>
              <w:autoSpaceDE w:val="0"/>
              <w:autoSpaceDN w:val="0"/>
              <w:adjustRightInd w:val="0"/>
              <w:spacing w:after="0" w:line="240" w:lineRule="auto"/>
              <w:rPr>
                <w:ins w:id="6012" w:author="Arjan" w:date="2012-12-10T16:13:00Z"/>
                <w:rFonts w:ascii="Arial" w:eastAsia="Times New Roman" w:hAnsi="Arial" w:cs="Arial"/>
                <w:color w:val="000000"/>
                <w:sz w:val="20"/>
                <w:szCs w:val="20"/>
              </w:rPr>
            </w:pPr>
            <w:ins w:id="6013" w:author="Arjan" w:date="2012-12-10T16:13:00Z">
              <w:r w:rsidRPr="00CF1DA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77093B53" w14:textId="77777777" w:rsidR="00CF1DA2" w:rsidRPr="00CF1DA2" w:rsidRDefault="00CF1DA2" w:rsidP="00CF1DA2">
            <w:pPr>
              <w:autoSpaceDE w:val="0"/>
              <w:autoSpaceDN w:val="0"/>
              <w:adjustRightInd w:val="0"/>
              <w:spacing w:after="0" w:line="240" w:lineRule="auto"/>
              <w:rPr>
                <w:ins w:id="6014" w:author="Arjan" w:date="2012-12-10T16:13:00Z"/>
                <w:rFonts w:ascii="Arial" w:eastAsia="Times New Roman" w:hAnsi="Arial" w:cs="Arial"/>
                <w:color w:val="000000"/>
                <w:sz w:val="20"/>
                <w:szCs w:val="20"/>
              </w:rPr>
            </w:pPr>
            <w:ins w:id="6015" w:author="Arjan" w:date="2012-12-10T16:13:00Z">
              <w:r w:rsidRPr="00CF1DA2">
                <w:rPr>
                  <w:rFonts w:ascii="Arial" w:eastAsia="Times New Roman" w:hAnsi="Arial" w:cs="Arial"/>
                  <w:color w:val="000000"/>
                  <w:sz w:val="20"/>
                  <w:szCs w:val="20"/>
                </w:rPr>
                <w:t>Nee</w:t>
              </w:r>
            </w:ins>
          </w:p>
        </w:tc>
      </w:tr>
      <w:tr w:rsidR="00CF1DA2" w:rsidRPr="00CF1DA2" w14:paraId="309CD963" w14:textId="77777777">
        <w:trPr>
          <w:trHeight w:val="230"/>
          <w:ins w:id="6016" w:author="Arjan" w:date="2012-12-10T16:13:00Z"/>
        </w:trPr>
        <w:tc>
          <w:tcPr>
            <w:tcW w:w="3780" w:type="dxa"/>
            <w:tcBorders>
              <w:top w:val="nil"/>
              <w:left w:val="nil"/>
              <w:bottom w:val="nil"/>
              <w:right w:val="nil"/>
            </w:tcBorders>
          </w:tcPr>
          <w:p w14:paraId="022EA132" w14:textId="77777777" w:rsidR="00CF1DA2" w:rsidRPr="00CF1DA2" w:rsidRDefault="00CF1DA2" w:rsidP="00CF1DA2">
            <w:pPr>
              <w:autoSpaceDE w:val="0"/>
              <w:autoSpaceDN w:val="0"/>
              <w:adjustRightInd w:val="0"/>
              <w:spacing w:after="0" w:line="240" w:lineRule="auto"/>
              <w:rPr>
                <w:ins w:id="6017"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51EA9D2E" w14:textId="77777777" w:rsidR="00CF1DA2" w:rsidRPr="00CF1DA2" w:rsidRDefault="00CF1DA2" w:rsidP="00CF1DA2">
            <w:pPr>
              <w:autoSpaceDE w:val="0"/>
              <w:autoSpaceDN w:val="0"/>
              <w:adjustRightInd w:val="0"/>
              <w:spacing w:after="0" w:line="240" w:lineRule="auto"/>
              <w:rPr>
                <w:ins w:id="6018" w:author="Arjan" w:date="2012-12-10T16:13:00Z"/>
                <w:rFonts w:ascii="Arial" w:eastAsia="Times New Roman" w:hAnsi="Arial" w:cs="Arial"/>
                <w:color w:val="000000"/>
                <w:sz w:val="20"/>
                <w:szCs w:val="20"/>
              </w:rPr>
            </w:pPr>
          </w:p>
        </w:tc>
      </w:tr>
      <w:tr w:rsidR="00CF1DA2" w:rsidRPr="00CF1DA2" w14:paraId="29BDD60C" w14:textId="77777777">
        <w:trPr>
          <w:trHeight w:val="230"/>
          <w:ins w:id="6019" w:author="Arjan" w:date="2012-12-10T16:13:00Z"/>
        </w:trPr>
        <w:tc>
          <w:tcPr>
            <w:tcW w:w="3780" w:type="dxa"/>
            <w:tcBorders>
              <w:top w:val="nil"/>
              <w:left w:val="nil"/>
              <w:bottom w:val="nil"/>
              <w:right w:val="nil"/>
            </w:tcBorders>
          </w:tcPr>
          <w:p w14:paraId="0C4C761F" w14:textId="77777777" w:rsidR="00CF1DA2" w:rsidRPr="00CF1DA2" w:rsidRDefault="00CF1DA2" w:rsidP="00CF1DA2">
            <w:pPr>
              <w:autoSpaceDE w:val="0"/>
              <w:autoSpaceDN w:val="0"/>
              <w:adjustRightInd w:val="0"/>
              <w:spacing w:after="0" w:line="240" w:lineRule="auto"/>
              <w:rPr>
                <w:ins w:id="6020" w:author="Arjan" w:date="2012-12-10T16:13:00Z"/>
                <w:rFonts w:ascii="Arial" w:eastAsia="Times New Roman" w:hAnsi="Arial" w:cs="Arial"/>
                <w:color w:val="000000"/>
                <w:sz w:val="20"/>
                <w:szCs w:val="20"/>
              </w:rPr>
            </w:pPr>
            <w:ins w:id="6021" w:author="Arjan" w:date="2012-12-10T16:13:00Z">
              <w:r w:rsidRPr="00CF1DA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6C5C3DDA" w14:textId="77777777" w:rsidR="00CF1DA2" w:rsidRPr="00CF1DA2" w:rsidRDefault="00CF1DA2" w:rsidP="00CF1DA2">
            <w:pPr>
              <w:autoSpaceDE w:val="0"/>
              <w:autoSpaceDN w:val="0"/>
              <w:adjustRightInd w:val="0"/>
              <w:spacing w:after="0" w:line="240" w:lineRule="auto"/>
              <w:rPr>
                <w:ins w:id="6022" w:author="Arjan" w:date="2012-12-10T16:13:00Z"/>
                <w:rFonts w:ascii="Arial" w:eastAsia="Times New Roman" w:hAnsi="Arial" w:cs="Arial"/>
                <w:color w:val="000000"/>
                <w:sz w:val="20"/>
                <w:szCs w:val="20"/>
              </w:rPr>
            </w:pPr>
            <w:ins w:id="6023" w:author="Arjan" w:date="2012-12-10T16:13:00Z">
              <w:r w:rsidRPr="00CF1DA2">
                <w:rPr>
                  <w:rFonts w:ascii="Arial" w:eastAsia="Times New Roman" w:hAnsi="Arial" w:cs="Arial"/>
                  <w:color w:val="000000"/>
                  <w:sz w:val="20"/>
                  <w:szCs w:val="20"/>
                </w:rPr>
                <w:t>Nee</w:t>
              </w:r>
            </w:ins>
          </w:p>
        </w:tc>
      </w:tr>
      <w:tr w:rsidR="00CF1DA2" w:rsidRPr="00CF1DA2" w14:paraId="03B95FF3" w14:textId="77777777">
        <w:trPr>
          <w:trHeight w:val="230"/>
          <w:ins w:id="6024" w:author="Arjan" w:date="2012-12-10T16:13:00Z"/>
        </w:trPr>
        <w:tc>
          <w:tcPr>
            <w:tcW w:w="3780" w:type="dxa"/>
            <w:tcBorders>
              <w:top w:val="nil"/>
              <w:left w:val="nil"/>
              <w:bottom w:val="nil"/>
              <w:right w:val="nil"/>
            </w:tcBorders>
          </w:tcPr>
          <w:p w14:paraId="72C95BF4" w14:textId="77777777" w:rsidR="00CF1DA2" w:rsidRPr="00CF1DA2" w:rsidRDefault="00CF1DA2" w:rsidP="00CF1DA2">
            <w:pPr>
              <w:autoSpaceDE w:val="0"/>
              <w:autoSpaceDN w:val="0"/>
              <w:adjustRightInd w:val="0"/>
              <w:spacing w:after="0" w:line="240" w:lineRule="auto"/>
              <w:rPr>
                <w:ins w:id="602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31D9986D" w14:textId="77777777" w:rsidR="00CF1DA2" w:rsidRPr="00CF1DA2" w:rsidRDefault="00CF1DA2" w:rsidP="00CF1DA2">
            <w:pPr>
              <w:autoSpaceDE w:val="0"/>
              <w:autoSpaceDN w:val="0"/>
              <w:adjustRightInd w:val="0"/>
              <w:spacing w:after="0" w:line="240" w:lineRule="auto"/>
              <w:rPr>
                <w:ins w:id="6026" w:author="Arjan" w:date="2012-12-10T16:13:00Z"/>
                <w:rFonts w:ascii="Arial" w:eastAsia="Times New Roman" w:hAnsi="Arial" w:cs="Arial"/>
                <w:color w:val="000000"/>
                <w:sz w:val="20"/>
                <w:szCs w:val="20"/>
              </w:rPr>
            </w:pPr>
          </w:p>
        </w:tc>
      </w:tr>
      <w:tr w:rsidR="00CF1DA2" w:rsidRPr="00CF1DA2" w14:paraId="791C6C95" w14:textId="77777777">
        <w:trPr>
          <w:trHeight w:val="230"/>
          <w:ins w:id="6027" w:author="Arjan" w:date="2012-12-10T16:13:00Z"/>
        </w:trPr>
        <w:tc>
          <w:tcPr>
            <w:tcW w:w="3780" w:type="dxa"/>
            <w:tcBorders>
              <w:top w:val="nil"/>
              <w:left w:val="nil"/>
              <w:bottom w:val="nil"/>
              <w:right w:val="nil"/>
            </w:tcBorders>
          </w:tcPr>
          <w:p w14:paraId="79A2924A" w14:textId="77777777" w:rsidR="00CF1DA2" w:rsidRPr="00CF1DA2" w:rsidRDefault="00CF1DA2" w:rsidP="00CF1DA2">
            <w:pPr>
              <w:autoSpaceDE w:val="0"/>
              <w:autoSpaceDN w:val="0"/>
              <w:adjustRightInd w:val="0"/>
              <w:spacing w:after="0" w:line="240" w:lineRule="auto"/>
              <w:rPr>
                <w:ins w:id="6028" w:author="Arjan" w:date="2012-12-10T16:13:00Z"/>
                <w:rFonts w:ascii="Arial" w:eastAsia="Times New Roman" w:hAnsi="Arial" w:cs="Arial"/>
                <w:color w:val="000000"/>
                <w:sz w:val="20"/>
                <w:szCs w:val="20"/>
              </w:rPr>
            </w:pPr>
            <w:ins w:id="6029" w:author="Arjan" w:date="2012-12-10T16:13:00Z">
              <w:r w:rsidRPr="00CF1DA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6CD316BE" w14:textId="77777777" w:rsidR="00CF1DA2" w:rsidRPr="00CF1DA2" w:rsidRDefault="00CF1DA2" w:rsidP="00CF1DA2">
            <w:pPr>
              <w:autoSpaceDE w:val="0"/>
              <w:autoSpaceDN w:val="0"/>
              <w:adjustRightInd w:val="0"/>
              <w:spacing w:after="0" w:line="240" w:lineRule="auto"/>
              <w:rPr>
                <w:ins w:id="6030" w:author="Arjan" w:date="2012-12-10T16:13:00Z"/>
                <w:rFonts w:ascii="Arial" w:eastAsia="Times New Roman" w:hAnsi="Arial" w:cs="Arial"/>
                <w:color w:val="000000"/>
                <w:sz w:val="20"/>
                <w:szCs w:val="20"/>
              </w:rPr>
            </w:pPr>
          </w:p>
        </w:tc>
      </w:tr>
      <w:tr w:rsidR="00CF1DA2" w:rsidRPr="00CF1DA2" w14:paraId="07A3ACB5" w14:textId="77777777">
        <w:trPr>
          <w:trHeight w:val="230"/>
          <w:ins w:id="6031" w:author="Arjan" w:date="2012-12-10T16:13:00Z"/>
        </w:trPr>
        <w:tc>
          <w:tcPr>
            <w:tcW w:w="3780" w:type="dxa"/>
            <w:tcBorders>
              <w:top w:val="nil"/>
              <w:left w:val="nil"/>
              <w:bottom w:val="nil"/>
              <w:right w:val="nil"/>
            </w:tcBorders>
          </w:tcPr>
          <w:p w14:paraId="527E902E" w14:textId="77777777" w:rsidR="00CF1DA2" w:rsidRPr="00CF1DA2" w:rsidRDefault="00CF1DA2" w:rsidP="00CF1DA2">
            <w:pPr>
              <w:autoSpaceDE w:val="0"/>
              <w:autoSpaceDN w:val="0"/>
              <w:adjustRightInd w:val="0"/>
              <w:spacing w:after="0" w:line="240" w:lineRule="auto"/>
              <w:rPr>
                <w:ins w:id="6032"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5C6E1EE2" w14:textId="77777777" w:rsidR="00CF1DA2" w:rsidRPr="00CF1DA2" w:rsidRDefault="00CF1DA2" w:rsidP="00CF1DA2">
            <w:pPr>
              <w:autoSpaceDE w:val="0"/>
              <w:autoSpaceDN w:val="0"/>
              <w:adjustRightInd w:val="0"/>
              <w:spacing w:after="0" w:line="240" w:lineRule="auto"/>
              <w:rPr>
                <w:ins w:id="6033" w:author="Arjan" w:date="2012-12-10T16:13:00Z"/>
                <w:rFonts w:ascii="Arial" w:eastAsia="Times New Roman" w:hAnsi="Arial" w:cs="Arial"/>
                <w:color w:val="000000"/>
                <w:sz w:val="20"/>
                <w:szCs w:val="20"/>
              </w:rPr>
            </w:pPr>
          </w:p>
        </w:tc>
      </w:tr>
      <w:tr w:rsidR="00CF1DA2" w:rsidRPr="00CF1DA2" w14:paraId="53205140" w14:textId="77777777">
        <w:trPr>
          <w:trHeight w:val="230"/>
          <w:ins w:id="6034" w:author="Arjan" w:date="2012-12-10T16:13:00Z"/>
        </w:trPr>
        <w:tc>
          <w:tcPr>
            <w:tcW w:w="3780" w:type="dxa"/>
            <w:tcBorders>
              <w:top w:val="nil"/>
              <w:left w:val="nil"/>
              <w:bottom w:val="nil"/>
              <w:right w:val="nil"/>
            </w:tcBorders>
          </w:tcPr>
          <w:p w14:paraId="2D253EBF" w14:textId="77777777" w:rsidR="00CF1DA2" w:rsidRPr="00CF1DA2" w:rsidRDefault="00CF1DA2" w:rsidP="00CF1DA2">
            <w:pPr>
              <w:autoSpaceDE w:val="0"/>
              <w:autoSpaceDN w:val="0"/>
              <w:adjustRightInd w:val="0"/>
              <w:spacing w:after="0" w:line="240" w:lineRule="auto"/>
              <w:rPr>
                <w:ins w:id="6035" w:author="Arjan" w:date="2012-12-10T16:13:00Z"/>
                <w:rFonts w:ascii="Arial" w:eastAsia="Times New Roman" w:hAnsi="Arial" w:cs="Arial"/>
                <w:color w:val="000000"/>
                <w:sz w:val="20"/>
                <w:szCs w:val="20"/>
              </w:rPr>
            </w:pPr>
            <w:ins w:id="6036" w:author="Arjan" w:date="2012-12-10T16:13:00Z">
              <w:r w:rsidRPr="00CF1DA2">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08E4F890" w14:textId="77777777" w:rsidR="00CF1DA2" w:rsidRPr="00CF1DA2" w:rsidRDefault="00CF1DA2" w:rsidP="00CF1DA2">
            <w:pPr>
              <w:autoSpaceDE w:val="0"/>
              <w:autoSpaceDN w:val="0"/>
              <w:adjustRightInd w:val="0"/>
              <w:spacing w:after="0" w:line="240" w:lineRule="auto"/>
              <w:rPr>
                <w:ins w:id="6037" w:author="Arjan" w:date="2012-12-10T16:13:00Z"/>
                <w:rFonts w:ascii="Arial" w:eastAsia="Times New Roman" w:hAnsi="Arial" w:cs="Arial"/>
                <w:color w:val="000000"/>
                <w:sz w:val="20"/>
                <w:szCs w:val="20"/>
              </w:rPr>
            </w:pPr>
            <w:ins w:id="6038" w:author="Arjan" w:date="2012-12-10T16:13:00Z">
              <w:r w:rsidRPr="00CF1DA2">
                <w:rPr>
                  <w:rFonts w:ascii="Arial" w:eastAsia="Times New Roman" w:hAnsi="Arial" w:cs="Arial"/>
                  <w:color w:val="000000"/>
                  <w:sz w:val="20"/>
                  <w:szCs w:val="20"/>
                </w:rPr>
                <w:t>Nee</w:t>
              </w:r>
            </w:ins>
          </w:p>
        </w:tc>
      </w:tr>
      <w:tr w:rsidR="00CF1DA2" w:rsidRPr="00CF1DA2" w14:paraId="2C4E2336" w14:textId="77777777">
        <w:trPr>
          <w:trHeight w:val="230"/>
          <w:ins w:id="6039" w:author="Arjan" w:date="2012-12-10T16:13:00Z"/>
        </w:trPr>
        <w:tc>
          <w:tcPr>
            <w:tcW w:w="3780" w:type="dxa"/>
            <w:tcBorders>
              <w:top w:val="nil"/>
              <w:left w:val="nil"/>
              <w:bottom w:val="nil"/>
              <w:right w:val="nil"/>
            </w:tcBorders>
          </w:tcPr>
          <w:p w14:paraId="19D9F326" w14:textId="77777777" w:rsidR="00CF1DA2" w:rsidRPr="00CF1DA2" w:rsidRDefault="00CF1DA2" w:rsidP="00CF1DA2">
            <w:pPr>
              <w:autoSpaceDE w:val="0"/>
              <w:autoSpaceDN w:val="0"/>
              <w:adjustRightInd w:val="0"/>
              <w:spacing w:after="0" w:line="240" w:lineRule="auto"/>
              <w:rPr>
                <w:ins w:id="6040"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5951A5AF" w14:textId="77777777" w:rsidR="00CF1DA2" w:rsidRPr="00CF1DA2" w:rsidRDefault="00CF1DA2" w:rsidP="00CF1DA2">
            <w:pPr>
              <w:autoSpaceDE w:val="0"/>
              <w:autoSpaceDN w:val="0"/>
              <w:adjustRightInd w:val="0"/>
              <w:spacing w:after="0" w:line="240" w:lineRule="auto"/>
              <w:rPr>
                <w:ins w:id="6041" w:author="Arjan" w:date="2012-12-10T16:13:00Z"/>
                <w:rFonts w:ascii="Arial" w:eastAsia="Times New Roman" w:hAnsi="Arial" w:cs="Arial"/>
                <w:color w:val="000000"/>
                <w:sz w:val="20"/>
                <w:szCs w:val="20"/>
              </w:rPr>
            </w:pPr>
          </w:p>
        </w:tc>
      </w:tr>
      <w:tr w:rsidR="00CF1DA2" w:rsidRPr="00CF1DA2" w14:paraId="0E08E503" w14:textId="77777777">
        <w:trPr>
          <w:trHeight w:val="411"/>
          <w:ins w:id="6042" w:author="Arjan" w:date="2012-12-10T16:13:00Z"/>
        </w:trPr>
        <w:tc>
          <w:tcPr>
            <w:tcW w:w="3780" w:type="dxa"/>
            <w:tcBorders>
              <w:top w:val="nil"/>
              <w:left w:val="nil"/>
              <w:bottom w:val="nil"/>
              <w:right w:val="nil"/>
            </w:tcBorders>
          </w:tcPr>
          <w:p w14:paraId="4CA99307" w14:textId="77777777" w:rsidR="00CF1DA2" w:rsidRPr="00CF1DA2" w:rsidRDefault="00CF1DA2" w:rsidP="00CF1DA2">
            <w:pPr>
              <w:autoSpaceDE w:val="0"/>
              <w:autoSpaceDN w:val="0"/>
              <w:adjustRightInd w:val="0"/>
              <w:spacing w:after="0" w:line="240" w:lineRule="auto"/>
              <w:rPr>
                <w:ins w:id="6043" w:author="Arjan" w:date="2012-12-10T16:13:00Z"/>
                <w:rFonts w:ascii="Arial" w:eastAsia="Times New Roman" w:hAnsi="Arial" w:cs="Arial"/>
                <w:color w:val="000000"/>
                <w:sz w:val="20"/>
                <w:szCs w:val="20"/>
              </w:rPr>
            </w:pPr>
            <w:ins w:id="6044" w:author="Arjan" w:date="2012-12-10T16:13:00Z">
              <w:r w:rsidRPr="00CF1DA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207A472A" w14:textId="77777777" w:rsidR="00CF1DA2" w:rsidRPr="00CF1DA2" w:rsidRDefault="00CF1DA2" w:rsidP="00CF1DA2">
            <w:pPr>
              <w:autoSpaceDE w:val="0"/>
              <w:autoSpaceDN w:val="0"/>
              <w:adjustRightInd w:val="0"/>
              <w:spacing w:after="0" w:line="240" w:lineRule="auto"/>
              <w:rPr>
                <w:ins w:id="6045" w:author="Arjan" w:date="2012-12-10T16:13:00Z"/>
                <w:rFonts w:ascii="Arial" w:eastAsia="Times New Roman" w:hAnsi="Arial" w:cs="Arial"/>
                <w:color w:val="000000"/>
                <w:sz w:val="20"/>
                <w:szCs w:val="20"/>
              </w:rPr>
            </w:pPr>
            <w:ins w:id="6046" w:author="Arjan" w:date="2012-12-10T16:13:00Z">
              <w:r w:rsidRPr="00CF1DA2">
                <w:rPr>
                  <w:rFonts w:ascii="Arial" w:eastAsia="Times New Roman" w:hAnsi="Arial" w:cs="Arial"/>
                  <w:color w:val="000000"/>
                  <w:sz w:val="20"/>
                  <w:szCs w:val="20"/>
                </w:rPr>
                <w:t>Nee</w:t>
              </w:r>
            </w:ins>
          </w:p>
        </w:tc>
      </w:tr>
      <w:tr w:rsidR="00CF1DA2" w:rsidRPr="00CF1DA2" w14:paraId="406A1614" w14:textId="77777777">
        <w:trPr>
          <w:trHeight w:val="245"/>
          <w:ins w:id="6047" w:author="Arjan" w:date="2012-12-10T16:13:00Z"/>
        </w:trPr>
        <w:tc>
          <w:tcPr>
            <w:tcW w:w="3780" w:type="dxa"/>
            <w:tcBorders>
              <w:top w:val="nil"/>
              <w:left w:val="nil"/>
              <w:bottom w:val="nil"/>
              <w:right w:val="nil"/>
            </w:tcBorders>
          </w:tcPr>
          <w:p w14:paraId="064653E6" w14:textId="77777777" w:rsidR="00CF1DA2" w:rsidRPr="00CF1DA2" w:rsidRDefault="00CF1DA2" w:rsidP="00CF1DA2">
            <w:pPr>
              <w:autoSpaceDE w:val="0"/>
              <w:autoSpaceDN w:val="0"/>
              <w:adjustRightInd w:val="0"/>
              <w:spacing w:after="0" w:line="240" w:lineRule="auto"/>
              <w:rPr>
                <w:ins w:id="6048"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530D4DAF" w14:textId="77777777" w:rsidR="00CF1DA2" w:rsidRPr="00CF1DA2" w:rsidRDefault="00CF1DA2" w:rsidP="00CF1DA2">
            <w:pPr>
              <w:autoSpaceDE w:val="0"/>
              <w:autoSpaceDN w:val="0"/>
              <w:adjustRightInd w:val="0"/>
              <w:spacing w:after="0" w:line="240" w:lineRule="auto"/>
              <w:rPr>
                <w:ins w:id="6049" w:author="Arjan" w:date="2012-12-10T16:13:00Z"/>
                <w:rFonts w:ascii="Arial" w:eastAsia="Times New Roman" w:hAnsi="Arial" w:cs="Arial"/>
                <w:color w:val="000000"/>
                <w:sz w:val="20"/>
                <w:szCs w:val="20"/>
              </w:rPr>
            </w:pPr>
          </w:p>
        </w:tc>
      </w:tr>
      <w:tr w:rsidR="00CF1DA2" w:rsidRPr="00CF1DA2" w14:paraId="4EC4B3D4" w14:textId="77777777">
        <w:trPr>
          <w:trHeight w:val="230"/>
          <w:ins w:id="6050" w:author="Arjan" w:date="2012-12-10T16:13:00Z"/>
        </w:trPr>
        <w:tc>
          <w:tcPr>
            <w:tcW w:w="3780" w:type="dxa"/>
            <w:tcBorders>
              <w:top w:val="nil"/>
              <w:left w:val="nil"/>
              <w:bottom w:val="nil"/>
              <w:right w:val="nil"/>
            </w:tcBorders>
          </w:tcPr>
          <w:p w14:paraId="40DDDF7F" w14:textId="77777777" w:rsidR="00CF1DA2" w:rsidRPr="00CF1DA2" w:rsidRDefault="00CF1DA2" w:rsidP="00CF1DA2">
            <w:pPr>
              <w:autoSpaceDE w:val="0"/>
              <w:autoSpaceDN w:val="0"/>
              <w:adjustRightInd w:val="0"/>
              <w:spacing w:after="0" w:line="240" w:lineRule="auto"/>
              <w:rPr>
                <w:ins w:id="6051" w:author="Arjan" w:date="2012-12-10T16:13:00Z"/>
                <w:rFonts w:ascii="Arial" w:eastAsia="Times New Roman" w:hAnsi="Arial" w:cs="Arial"/>
                <w:color w:val="000000"/>
                <w:sz w:val="20"/>
                <w:szCs w:val="20"/>
              </w:rPr>
            </w:pPr>
            <w:ins w:id="6052" w:author="Arjan" w:date="2012-12-10T16:13:00Z">
              <w:r w:rsidRPr="00CF1DA2">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1AD3EA00" w14:textId="77777777" w:rsidR="00CF1DA2" w:rsidRPr="00CF1DA2" w:rsidRDefault="00DA5D93" w:rsidP="00CF1DA2">
            <w:pPr>
              <w:autoSpaceDE w:val="0"/>
              <w:autoSpaceDN w:val="0"/>
              <w:adjustRightInd w:val="0"/>
              <w:spacing w:after="0" w:line="240" w:lineRule="auto"/>
              <w:rPr>
                <w:ins w:id="6053" w:author="Arjan" w:date="2012-12-10T16:13:00Z"/>
                <w:rFonts w:ascii="Arial" w:eastAsia="Times New Roman" w:hAnsi="Arial" w:cs="Arial"/>
                <w:color w:val="000000"/>
                <w:sz w:val="20"/>
                <w:szCs w:val="20"/>
              </w:rPr>
            </w:pPr>
            <w:ins w:id="6054"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Att.LowerBound</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0</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Att.UpperBound</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ins>
          </w:p>
        </w:tc>
      </w:tr>
      <w:tr w:rsidR="00CF1DA2" w:rsidRPr="00CF1DA2" w14:paraId="10CB329A" w14:textId="77777777">
        <w:trPr>
          <w:trHeight w:val="230"/>
          <w:ins w:id="6055" w:author="Arjan" w:date="2012-12-10T16:13:00Z"/>
        </w:trPr>
        <w:tc>
          <w:tcPr>
            <w:tcW w:w="3780" w:type="dxa"/>
            <w:tcBorders>
              <w:top w:val="nil"/>
              <w:left w:val="nil"/>
              <w:bottom w:val="nil"/>
              <w:right w:val="nil"/>
            </w:tcBorders>
          </w:tcPr>
          <w:p w14:paraId="6B339DD6" w14:textId="77777777" w:rsidR="00CF1DA2" w:rsidRPr="00CF1DA2" w:rsidRDefault="00CF1DA2" w:rsidP="00CF1DA2">
            <w:pPr>
              <w:autoSpaceDE w:val="0"/>
              <w:autoSpaceDN w:val="0"/>
              <w:adjustRightInd w:val="0"/>
              <w:spacing w:after="0" w:line="240" w:lineRule="auto"/>
              <w:rPr>
                <w:ins w:id="6056"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363B0212" w14:textId="77777777" w:rsidR="00CF1DA2" w:rsidRPr="00CF1DA2" w:rsidRDefault="00CF1DA2" w:rsidP="00CF1DA2">
            <w:pPr>
              <w:autoSpaceDE w:val="0"/>
              <w:autoSpaceDN w:val="0"/>
              <w:adjustRightInd w:val="0"/>
              <w:spacing w:after="0" w:line="240" w:lineRule="auto"/>
              <w:rPr>
                <w:ins w:id="6057" w:author="Arjan" w:date="2012-12-10T16:13:00Z"/>
                <w:rFonts w:ascii="Arial" w:eastAsia="Times New Roman" w:hAnsi="Arial" w:cs="Arial"/>
                <w:color w:val="000000"/>
                <w:sz w:val="20"/>
                <w:szCs w:val="20"/>
              </w:rPr>
            </w:pPr>
          </w:p>
        </w:tc>
      </w:tr>
      <w:tr w:rsidR="00CF1DA2" w:rsidRPr="00CF1DA2" w14:paraId="2061ADF7" w14:textId="77777777">
        <w:trPr>
          <w:trHeight w:val="230"/>
          <w:ins w:id="6058" w:author="Arjan" w:date="2012-12-10T16:13:00Z"/>
        </w:trPr>
        <w:tc>
          <w:tcPr>
            <w:tcW w:w="3780" w:type="dxa"/>
            <w:tcBorders>
              <w:top w:val="nil"/>
              <w:left w:val="nil"/>
              <w:bottom w:val="nil"/>
              <w:right w:val="nil"/>
            </w:tcBorders>
          </w:tcPr>
          <w:p w14:paraId="5E60EB0D" w14:textId="77777777" w:rsidR="00CF1DA2" w:rsidRPr="00CF1DA2" w:rsidRDefault="00CF1DA2" w:rsidP="00CF1DA2">
            <w:pPr>
              <w:autoSpaceDE w:val="0"/>
              <w:autoSpaceDN w:val="0"/>
              <w:adjustRightInd w:val="0"/>
              <w:spacing w:after="0" w:line="240" w:lineRule="auto"/>
              <w:rPr>
                <w:ins w:id="6059" w:author="Arjan" w:date="2012-12-10T16:13:00Z"/>
                <w:rFonts w:ascii="Arial" w:eastAsia="Times New Roman" w:hAnsi="Arial" w:cs="Arial"/>
                <w:color w:val="000000"/>
                <w:sz w:val="20"/>
                <w:szCs w:val="20"/>
              </w:rPr>
            </w:pPr>
            <w:ins w:id="6060" w:author="Arjan" w:date="2012-12-10T16:13:00Z">
              <w:r w:rsidRPr="00CF1DA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472638E6" w14:textId="77777777" w:rsidR="00CF1DA2" w:rsidRPr="00CF1DA2" w:rsidRDefault="00CF1DA2" w:rsidP="00CF1DA2">
            <w:pPr>
              <w:autoSpaceDE w:val="0"/>
              <w:autoSpaceDN w:val="0"/>
              <w:adjustRightInd w:val="0"/>
              <w:spacing w:after="0" w:line="240" w:lineRule="auto"/>
              <w:rPr>
                <w:ins w:id="6061" w:author="Arjan" w:date="2012-12-10T16:13:00Z"/>
                <w:rFonts w:ascii="Arial" w:eastAsia="Times New Roman" w:hAnsi="Arial" w:cs="Arial"/>
                <w:color w:val="000000"/>
                <w:sz w:val="20"/>
                <w:szCs w:val="20"/>
              </w:rPr>
            </w:pPr>
            <w:ins w:id="6062" w:author="Arjan" w:date="2012-12-10T16:13:00Z">
              <w:r w:rsidRPr="00CF1DA2">
                <w:rPr>
                  <w:rFonts w:ascii="Arial" w:eastAsia="Times New Roman" w:hAnsi="Arial" w:cs="Arial"/>
                  <w:color w:val="000000"/>
                  <w:sz w:val="20"/>
                  <w:szCs w:val="20"/>
                </w:rPr>
                <w:t>Gemeentelijk kerngegeven</w:t>
              </w:r>
            </w:ins>
          </w:p>
        </w:tc>
      </w:tr>
      <w:tr w:rsidR="00CF1DA2" w:rsidRPr="00CF1DA2" w14:paraId="67DA8EF0" w14:textId="77777777">
        <w:trPr>
          <w:trHeight w:val="230"/>
          <w:ins w:id="6063" w:author="Arjan" w:date="2012-12-10T16:13:00Z"/>
        </w:trPr>
        <w:tc>
          <w:tcPr>
            <w:tcW w:w="3780" w:type="dxa"/>
            <w:tcBorders>
              <w:top w:val="nil"/>
              <w:left w:val="nil"/>
              <w:bottom w:val="nil"/>
              <w:right w:val="nil"/>
            </w:tcBorders>
          </w:tcPr>
          <w:p w14:paraId="5E5BB179" w14:textId="77777777" w:rsidR="00CF1DA2" w:rsidRPr="00CF1DA2" w:rsidRDefault="00CF1DA2" w:rsidP="00CF1DA2">
            <w:pPr>
              <w:autoSpaceDE w:val="0"/>
              <w:autoSpaceDN w:val="0"/>
              <w:adjustRightInd w:val="0"/>
              <w:spacing w:after="0" w:line="240" w:lineRule="auto"/>
              <w:rPr>
                <w:ins w:id="6064"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7EB45980" w14:textId="77777777" w:rsidR="00CF1DA2" w:rsidRPr="00CF1DA2" w:rsidRDefault="00CF1DA2" w:rsidP="00CF1DA2">
            <w:pPr>
              <w:autoSpaceDE w:val="0"/>
              <w:autoSpaceDN w:val="0"/>
              <w:adjustRightInd w:val="0"/>
              <w:spacing w:after="0" w:line="240" w:lineRule="auto"/>
              <w:rPr>
                <w:ins w:id="6065" w:author="Arjan" w:date="2012-12-10T16:13:00Z"/>
                <w:rFonts w:ascii="Arial" w:eastAsia="Times New Roman" w:hAnsi="Arial" w:cs="Arial"/>
                <w:color w:val="000000"/>
                <w:sz w:val="20"/>
                <w:szCs w:val="20"/>
              </w:rPr>
            </w:pPr>
          </w:p>
        </w:tc>
      </w:tr>
      <w:tr w:rsidR="00CF1DA2" w:rsidRPr="00CF1DA2" w14:paraId="6EAFD66B" w14:textId="77777777">
        <w:trPr>
          <w:trHeight w:val="230"/>
          <w:ins w:id="6066" w:author="Arjan" w:date="2012-12-10T16:13:00Z"/>
        </w:trPr>
        <w:tc>
          <w:tcPr>
            <w:tcW w:w="3780" w:type="dxa"/>
            <w:tcBorders>
              <w:top w:val="nil"/>
              <w:left w:val="nil"/>
              <w:bottom w:val="nil"/>
              <w:right w:val="nil"/>
            </w:tcBorders>
          </w:tcPr>
          <w:p w14:paraId="46AA8EBD" w14:textId="77777777" w:rsidR="00CF1DA2" w:rsidRPr="00CF1DA2" w:rsidRDefault="00CF1DA2" w:rsidP="00CF1DA2">
            <w:pPr>
              <w:autoSpaceDE w:val="0"/>
              <w:autoSpaceDN w:val="0"/>
              <w:adjustRightInd w:val="0"/>
              <w:spacing w:after="0" w:line="240" w:lineRule="auto"/>
              <w:rPr>
                <w:ins w:id="6067" w:author="Arjan" w:date="2012-12-10T16:13:00Z"/>
                <w:rFonts w:ascii="Arial" w:eastAsia="Times New Roman" w:hAnsi="Arial" w:cs="Arial"/>
                <w:b/>
                <w:bCs/>
                <w:color w:val="000000"/>
                <w:sz w:val="20"/>
                <w:szCs w:val="20"/>
              </w:rPr>
            </w:pPr>
            <w:ins w:id="6068" w:author="Arjan" w:date="2012-12-10T16:13:00Z">
              <w:r w:rsidRPr="00CF1DA2">
                <w:rPr>
                  <w:rFonts w:ascii="Arial" w:eastAsia="Times New Roman" w:hAnsi="Arial" w:cs="Arial"/>
                  <w:b/>
                  <w:bCs/>
                  <w:color w:val="000000"/>
                  <w:sz w:val="20"/>
                  <w:szCs w:val="20"/>
                </w:rPr>
                <w:t>Regels attribuutsoort</w:t>
              </w:r>
            </w:ins>
          </w:p>
        </w:tc>
        <w:tc>
          <w:tcPr>
            <w:tcW w:w="5580" w:type="dxa"/>
            <w:tcBorders>
              <w:top w:val="nil"/>
              <w:left w:val="nil"/>
              <w:bottom w:val="nil"/>
              <w:right w:val="nil"/>
            </w:tcBorders>
          </w:tcPr>
          <w:p w14:paraId="1832C4AD" w14:textId="77777777" w:rsidR="00CF1DA2" w:rsidRPr="00CF1DA2" w:rsidRDefault="00CF1DA2" w:rsidP="00CF1DA2">
            <w:pPr>
              <w:autoSpaceDE w:val="0"/>
              <w:autoSpaceDN w:val="0"/>
              <w:adjustRightInd w:val="0"/>
              <w:spacing w:after="0" w:line="240" w:lineRule="auto"/>
              <w:rPr>
                <w:ins w:id="6069" w:author="Arjan" w:date="2012-12-10T16:13:00Z"/>
                <w:rFonts w:ascii="Arial" w:eastAsia="Times New Roman" w:hAnsi="Arial" w:cs="Arial"/>
                <w:color w:val="000000"/>
                <w:sz w:val="20"/>
                <w:szCs w:val="20"/>
              </w:rPr>
            </w:pPr>
            <w:ins w:id="6070" w:author="Arjan" w:date="2012-12-10T16:13:00Z">
              <w:r w:rsidRPr="00CF1DA2">
                <w:rPr>
                  <w:rFonts w:ascii="Arial" w:eastAsia="Times New Roman" w:hAnsi="Arial" w:cs="Arial"/>
                  <w:color w:val="000000"/>
                  <w:sz w:val="20"/>
                  <w:szCs w:val="20"/>
                </w:rPr>
                <w:t>-</w:t>
              </w:r>
            </w:ins>
          </w:p>
        </w:tc>
      </w:tr>
      <w:tr w:rsidR="00CF1DA2" w:rsidRPr="00CF1DA2" w14:paraId="1E44BEA4" w14:textId="77777777">
        <w:trPr>
          <w:trHeight w:val="230"/>
          <w:ins w:id="6071" w:author="Arjan" w:date="2012-12-10T16:13:00Z"/>
        </w:trPr>
        <w:tc>
          <w:tcPr>
            <w:tcW w:w="3780" w:type="dxa"/>
            <w:tcBorders>
              <w:top w:val="nil"/>
              <w:left w:val="nil"/>
              <w:bottom w:val="nil"/>
              <w:right w:val="nil"/>
            </w:tcBorders>
          </w:tcPr>
          <w:p w14:paraId="6AC1C233" w14:textId="77777777" w:rsidR="00CF1DA2" w:rsidRPr="00CF1DA2" w:rsidRDefault="00CF1DA2" w:rsidP="00CF1DA2">
            <w:pPr>
              <w:autoSpaceDE w:val="0"/>
              <w:autoSpaceDN w:val="0"/>
              <w:adjustRightInd w:val="0"/>
              <w:spacing w:after="0" w:line="240" w:lineRule="auto"/>
              <w:rPr>
                <w:ins w:id="6072" w:author="Arjan" w:date="2012-12-10T16:13:00Z"/>
                <w:rFonts w:ascii="Arial" w:eastAsia="Times New Roman" w:hAnsi="Arial" w:cs="Arial"/>
                <w:color w:val="000000"/>
                <w:sz w:val="20"/>
                <w:szCs w:val="20"/>
              </w:rPr>
            </w:pPr>
          </w:p>
        </w:tc>
        <w:tc>
          <w:tcPr>
            <w:tcW w:w="5580" w:type="dxa"/>
            <w:tcBorders>
              <w:top w:val="nil"/>
              <w:left w:val="nil"/>
              <w:bottom w:val="nil"/>
              <w:right w:val="nil"/>
            </w:tcBorders>
          </w:tcPr>
          <w:p w14:paraId="26441E22" w14:textId="77777777" w:rsidR="00CF1DA2" w:rsidRPr="00CF1DA2" w:rsidRDefault="00CF1DA2" w:rsidP="00CF1DA2">
            <w:pPr>
              <w:autoSpaceDE w:val="0"/>
              <w:autoSpaceDN w:val="0"/>
              <w:adjustRightInd w:val="0"/>
              <w:spacing w:after="0" w:line="240" w:lineRule="auto"/>
              <w:rPr>
                <w:ins w:id="6073" w:author="Arjan" w:date="2012-12-10T16:13:00Z"/>
                <w:rFonts w:ascii="Arial" w:eastAsia="Times New Roman" w:hAnsi="Arial" w:cs="Arial"/>
                <w:color w:val="000000"/>
                <w:sz w:val="20"/>
                <w:szCs w:val="20"/>
              </w:rPr>
            </w:pPr>
          </w:p>
        </w:tc>
      </w:tr>
    </w:tbl>
    <w:p w14:paraId="4E526D92" w14:textId="77777777" w:rsidR="00CF1DA2" w:rsidRPr="00CF1DA2" w:rsidRDefault="00DA5D93" w:rsidP="00CF1DA2">
      <w:pPr>
        <w:autoSpaceDE w:val="0"/>
        <w:autoSpaceDN w:val="0"/>
        <w:adjustRightInd w:val="0"/>
        <w:spacing w:before="240" w:after="60" w:line="240" w:lineRule="auto"/>
        <w:outlineLvl w:val="3"/>
        <w:rPr>
          <w:ins w:id="6074" w:author="Arjan" w:date="2012-12-10T16:13:00Z"/>
          <w:rFonts w:ascii="Arial" w:eastAsia="Times New Roman" w:hAnsi="Arial" w:cs="Arial"/>
          <w:b/>
          <w:bCs/>
          <w:color w:val="004080"/>
          <w:sz w:val="24"/>
          <w:szCs w:val="24"/>
        </w:rPr>
      </w:pPr>
      <w:ins w:id="6075"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Att.Stereotype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«Attribuutsoort»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Att.Name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Onderwerp</w:t>
        </w:r>
        <w:r w:rsidRPr="00CF1DA2">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780"/>
        <w:gridCol w:w="5580"/>
      </w:tblGrid>
      <w:tr w:rsidR="00CF1DA2" w:rsidRPr="00CF1DA2" w14:paraId="6BE5A4DF" w14:textId="77777777">
        <w:trPr>
          <w:trHeight w:val="230"/>
          <w:ins w:id="6076" w:author="Arjan" w:date="2012-12-10T16:13:00Z"/>
        </w:trPr>
        <w:tc>
          <w:tcPr>
            <w:tcW w:w="3780" w:type="dxa"/>
            <w:tcBorders>
              <w:top w:val="nil"/>
              <w:left w:val="nil"/>
              <w:bottom w:val="nil"/>
              <w:right w:val="nil"/>
            </w:tcBorders>
          </w:tcPr>
          <w:p w14:paraId="4B426BA1" w14:textId="77777777" w:rsidR="00CF1DA2" w:rsidRPr="00CF1DA2" w:rsidRDefault="00CF1DA2" w:rsidP="00CF1DA2">
            <w:pPr>
              <w:autoSpaceDE w:val="0"/>
              <w:autoSpaceDN w:val="0"/>
              <w:adjustRightInd w:val="0"/>
              <w:spacing w:after="0" w:line="240" w:lineRule="auto"/>
              <w:rPr>
                <w:ins w:id="6077" w:author="Arjan" w:date="2012-12-10T16:13:00Z"/>
                <w:rFonts w:ascii="Arial" w:eastAsia="Times New Roman" w:hAnsi="Arial" w:cs="Arial"/>
                <w:color w:val="000000"/>
                <w:sz w:val="20"/>
                <w:szCs w:val="20"/>
              </w:rPr>
            </w:pPr>
            <w:ins w:id="6078" w:author="Arjan" w:date="2012-12-10T16:13:00Z">
              <w:r w:rsidRPr="00CF1DA2">
                <w:rPr>
                  <w:rFonts w:ascii="Arial" w:eastAsia="Times New Roman" w:hAnsi="Arial" w:cs="Arial"/>
                  <w:b/>
                  <w:bCs/>
                  <w:color w:val="000000"/>
                  <w:sz w:val="20"/>
                  <w:szCs w:val="20"/>
                </w:rPr>
                <w:t>Naam attribuutsoort</w:t>
              </w:r>
            </w:ins>
          </w:p>
        </w:tc>
        <w:tc>
          <w:tcPr>
            <w:tcW w:w="5580" w:type="dxa"/>
            <w:tcBorders>
              <w:top w:val="nil"/>
              <w:left w:val="nil"/>
              <w:bottom w:val="nil"/>
              <w:right w:val="nil"/>
            </w:tcBorders>
          </w:tcPr>
          <w:p w14:paraId="4E27E76A" w14:textId="77777777" w:rsidR="00CF1DA2" w:rsidRPr="00CF1DA2" w:rsidRDefault="00DA5D93" w:rsidP="00CF1DA2">
            <w:pPr>
              <w:autoSpaceDE w:val="0"/>
              <w:autoSpaceDN w:val="0"/>
              <w:adjustRightInd w:val="0"/>
              <w:spacing w:after="0" w:line="240" w:lineRule="auto"/>
              <w:rPr>
                <w:ins w:id="6079" w:author="Arjan" w:date="2012-12-10T16:13:00Z"/>
                <w:rFonts w:ascii="Arial" w:eastAsia="Times New Roman" w:hAnsi="Arial" w:cs="Arial"/>
                <w:color w:val="000000"/>
                <w:sz w:val="20"/>
                <w:szCs w:val="20"/>
              </w:rPr>
            </w:pPr>
            <w:ins w:id="6080"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Onderwerp</w:t>
              </w:r>
              <w:r w:rsidRPr="00CF1DA2">
                <w:rPr>
                  <w:rFonts w:ascii="Arial" w:hAnsi="Arial" w:cs="Arial"/>
                  <w:sz w:val="20"/>
                  <w:szCs w:val="20"/>
                  <w:lang w:val="en-AU"/>
                </w:rPr>
                <w:fldChar w:fldCharType="end"/>
              </w:r>
            </w:ins>
          </w:p>
        </w:tc>
      </w:tr>
      <w:tr w:rsidR="00CF1DA2" w:rsidRPr="00CF1DA2" w14:paraId="09EE9185" w14:textId="77777777">
        <w:trPr>
          <w:ins w:id="6081" w:author="Arjan" w:date="2012-12-10T16:13:00Z"/>
        </w:trPr>
        <w:tc>
          <w:tcPr>
            <w:tcW w:w="3780" w:type="dxa"/>
            <w:tcBorders>
              <w:top w:val="nil"/>
              <w:left w:val="nil"/>
              <w:bottom w:val="nil"/>
              <w:right w:val="nil"/>
            </w:tcBorders>
          </w:tcPr>
          <w:p w14:paraId="63F2F745" w14:textId="77777777" w:rsidR="00CF1DA2" w:rsidRPr="00CF1DA2" w:rsidRDefault="00CF1DA2" w:rsidP="00CF1DA2">
            <w:pPr>
              <w:autoSpaceDE w:val="0"/>
              <w:autoSpaceDN w:val="0"/>
              <w:adjustRightInd w:val="0"/>
              <w:spacing w:after="0" w:line="240" w:lineRule="auto"/>
              <w:rPr>
                <w:ins w:id="6082"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7B05006F" w14:textId="77777777" w:rsidR="00CF1DA2" w:rsidRPr="00CF1DA2" w:rsidRDefault="00CF1DA2" w:rsidP="00CF1DA2">
            <w:pPr>
              <w:autoSpaceDE w:val="0"/>
              <w:autoSpaceDN w:val="0"/>
              <w:adjustRightInd w:val="0"/>
              <w:spacing w:after="0" w:line="240" w:lineRule="auto"/>
              <w:rPr>
                <w:ins w:id="6083" w:author="Arjan" w:date="2012-12-10T16:13:00Z"/>
                <w:rFonts w:ascii="Arial" w:eastAsia="Times New Roman" w:hAnsi="Arial" w:cs="Arial"/>
                <w:color w:val="000000"/>
                <w:sz w:val="20"/>
                <w:szCs w:val="20"/>
              </w:rPr>
            </w:pPr>
          </w:p>
        </w:tc>
      </w:tr>
      <w:tr w:rsidR="00CF1DA2" w:rsidRPr="00CF1DA2" w14:paraId="5369C235" w14:textId="77777777">
        <w:trPr>
          <w:ins w:id="6084" w:author="Arjan" w:date="2012-12-10T16:13:00Z"/>
        </w:trPr>
        <w:tc>
          <w:tcPr>
            <w:tcW w:w="3780" w:type="dxa"/>
            <w:tcBorders>
              <w:top w:val="nil"/>
              <w:left w:val="nil"/>
              <w:bottom w:val="nil"/>
              <w:right w:val="nil"/>
            </w:tcBorders>
          </w:tcPr>
          <w:p w14:paraId="20516413" w14:textId="77777777" w:rsidR="00CF1DA2" w:rsidRPr="00CF1DA2" w:rsidRDefault="00CF1DA2" w:rsidP="00CF1DA2">
            <w:pPr>
              <w:autoSpaceDE w:val="0"/>
              <w:autoSpaceDN w:val="0"/>
              <w:adjustRightInd w:val="0"/>
              <w:spacing w:after="0" w:line="240" w:lineRule="auto"/>
              <w:rPr>
                <w:ins w:id="6085" w:author="Arjan" w:date="2012-12-10T16:13:00Z"/>
                <w:rFonts w:ascii="Arial" w:eastAsia="Times New Roman" w:hAnsi="Arial" w:cs="Arial"/>
                <w:color w:val="000000"/>
                <w:sz w:val="20"/>
                <w:szCs w:val="20"/>
              </w:rPr>
            </w:pPr>
            <w:ins w:id="6086" w:author="Arjan" w:date="2012-12-10T16:13:00Z">
              <w:r w:rsidRPr="00CF1DA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6D78EEB0" w14:textId="77777777" w:rsidR="00CF1DA2" w:rsidRPr="00CF1DA2" w:rsidRDefault="00CF1DA2" w:rsidP="00CF1DA2">
            <w:pPr>
              <w:autoSpaceDE w:val="0"/>
              <w:autoSpaceDN w:val="0"/>
              <w:adjustRightInd w:val="0"/>
              <w:spacing w:after="0" w:line="240" w:lineRule="auto"/>
              <w:rPr>
                <w:ins w:id="6087" w:author="Arjan" w:date="2012-12-10T16:13:00Z"/>
                <w:rFonts w:ascii="Arial" w:eastAsia="Times New Roman" w:hAnsi="Arial" w:cs="Arial"/>
                <w:color w:val="000000"/>
                <w:sz w:val="20"/>
                <w:szCs w:val="20"/>
              </w:rPr>
            </w:pPr>
            <w:ins w:id="6088" w:author="Arjan" w:date="2012-12-10T16:13:00Z">
              <w:r w:rsidRPr="00CF1DA2">
                <w:rPr>
                  <w:rFonts w:ascii="Arial" w:eastAsia="Times New Roman" w:hAnsi="Arial" w:cs="Arial"/>
                  <w:color w:val="000000"/>
                  <w:sz w:val="20"/>
                  <w:szCs w:val="20"/>
                </w:rPr>
                <w:t>KING</w:t>
              </w:r>
            </w:ins>
          </w:p>
        </w:tc>
      </w:tr>
      <w:tr w:rsidR="00CF1DA2" w:rsidRPr="00CF1DA2" w14:paraId="57319E42" w14:textId="77777777">
        <w:trPr>
          <w:ins w:id="6089" w:author="Arjan" w:date="2012-12-10T16:13:00Z"/>
        </w:trPr>
        <w:tc>
          <w:tcPr>
            <w:tcW w:w="3780" w:type="dxa"/>
            <w:tcBorders>
              <w:top w:val="nil"/>
              <w:left w:val="nil"/>
              <w:bottom w:val="nil"/>
              <w:right w:val="nil"/>
            </w:tcBorders>
          </w:tcPr>
          <w:p w14:paraId="1B4C573A" w14:textId="77777777" w:rsidR="00CF1DA2" w:rsidRPr="00CF1DA2" w:rsidRDefault="00CF1DA2" w:rsidP="00CF1DA2">
            <w:pPr>
              <w:autoSpaceDE w:val="0"/>
              <w:autoSpaceDN w:val="0"/>
              <w:adjustRightInd w:val="0"/>
              <w:spacing w:after="0" w:line="240" w:lineRule="auto"/>
              <w:rPr>
                <w:ins w:id="6090"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5ABB1C18" w14:textId="77777777" w:rsidR="00CF1DA2" w:rsidRPr="00CF1DA2" w:rsidRDefault="00CF1DA2" w:rsidP="00CF1DA2">
            <w:pPr>
              <w:autoSpaceDE w:val="0"/>
              <w:autoSpaceDN w:val="0"/>
              <w:adjustRightInd w:val="0"/>
              <w:spacing w:after="0" w:line="240" w:lineRule="auto"/>
              <w:rPr>
                <w:ins w:id="6091" w:author="Arjan" w:date="2012-12-10T16:13:00Z"/>
                <w:rFonts w:ascii="Arial" w:eastAsia="Times New Roman" w:hAnsi="Arial" w:cs="Arial"/>
                <w:color w:val="000000"/>
                <w:sz w:val="20"/>
                <w:szCs w:val="20"/>
              </w:rPr>
            </w:pPr>
          </w:p>
        </w:tc>
      </w:tr>
      <w:tr w:rsidR="00CF1DA2" w:rsidRPr="00CF1DA2" w14:paraId="24B0CB96" w14:textId="77777777">
        <w:trPr>
          <w:ins w:id="6092" w:author="Arjan" w:date="2012-12-10T16:13:00Z"/>
        </w:trPr>
        <w:tc>
          <w:tcPr>
            <w:tcW w:w="3780" w:type="dxa"/>
            <w:tcBorders>
              <w:top w:val="nil"/>
              <w:left w:val="nil"/>
              <w:bottom w:val="nil"/>
              <w:right w:val="nil"/>
            </w:tcBorders>
          </w:tcPr>
          <w:p w14:paraId="25912624" w14:textId="77777777" w:rsidR="00CF1DA2" w:rsidRPr="00CF1DA2" w:rsidRDefault="00CF1DA2" w:rsidP="00CF1DA2">
            <w:pPr>
              <w:autoSpaceDE w:val="0"/>
              <w:autoSpaceDN w:val="0"/>
              <w:adjustRightInd w:val="0"/>
              <w:spacing w:after="0" w:line="240" w:lineRule="auto"/>
              <w:rPr>
                <w:ins w:id="6093" w:author="Arjan" w:date="2012-12-10T16:13:00Z"/>
                <w:rFonts w:ascii="Arial" w:eastAsia="Times New Roman" w:hAnsi="Arial" w:cs="Arial"/>
                <w:color w:val="000000"/>
                <w:sz w:val="20"/>
                <w:szCs w:val="20"/>
              </w:rPr>
            </w:pPr>
            <w:ins w:id="6094" w:author="Arjan" w:date="2012-12-10T16:13:00Z">
              <w:r w:rsidRPr="00CF1DA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4C70F697" w14:textId="77777777" w:rsidR="00CF1DA2" w:rsidRPr="00CF1DA2" w:rsidRDefault="00CF1DA2" w:rsidP="00CF1DA2">
            <w:pPr>
              <w:autoSpaceDE w:val="0"/>
              <w:autoSpaceDN w:val="0"/>
              <w:adjustRightInd w:val="0"/>
              <w:spacing w:after="0" w:line="240" w:lineRule="auto"/>
              <w:rPr>
                <w:ins w:id="6095" w:author="Arjan" w:date="2012-12-10T16:13:00Z"/>
                <w:rFonts w:ascii="Arial" w:eastAsia="Times New Roman" w:hAnsi="Arial" w:cs="Arial"/>
                <w:color w:val="000000"/>
                <w:sz w:val="20"/>
                <w:szCs w:val="20"/>
              </w:rPr>
            </w:pPr>
          </w:p>
        </w:tc>
      </w:tr>
      <w:tr w:rsidR="00CF1DA2" w:rsidRPr="00CF1DA2" w14:paraId="6877B397" w14:textId="77777777">
        <w:trPr>
          <w:ins w:id="6096" w:author="Arjan" w:date="2012-12-10T16:13:00Z"/>
        </w:trPr>
        <w:tc>
          <w:tcPr>
            <w:tcW w:w="3780" w:type="dxa"/>
            <w:tcBorders>
              <w:top w:val="nil"/>
              <w:left w:val="nil"/>
              <w:bottom w:val="nil"/>
              <w:right w:val="nil"/>
            </w:tcBorders>
          </w:tcPr>
          <w:p w14:paraId="2D7EECF8" w14:textId="77777777" w:rsidR="00CF1DA2" w:rsidRPr="00CF1DA2" w:rsidRDefault="00CF1DA2" w:rsidP="00CF1DA2">
            <w:pPr>
              <w:autoSpaceDE w:val="0"/>
              <w:autoSpaceDN w:val="0"/>
              <w:adjustRightInd w:val="0"/>
              <w:spacing w:after="0" w:line="240" w:lineRule="auto"/>
              <w:rPr>
                <w:ins w:id="6097"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7955B7C3" w14:textId="77777777" w:rsidR="00CF1DA2" w:rsidRPr="00CF1DA2" w:rsidRDefault="00CF1DA2" w:rsidP="00CF1DA2">
            <w:pPr>
              <w:autoSpaceDE w:val="0"/>
              <w:autoSpaceDN w:val="0"/>
              <w:adjustRightInd w:val="0"/>
              <w:spacing w:after="0" w:line="240" w:lineRule="auto"/>
              <w:rPr>
                <w:ins w:id="6098" w:author="Arjan" w:date="2012-12-10T16:13:00Z"/>
                <w:rFonts w:ascii="Arial" w:eastAsia="Times New Roman" w:hAnsi="Arial" w:cs="Arial"/>
                <w:color w:val="000000"/>
                <w:sz w:val="20"/>
                <w:szCs w:val="20"/>
              </w:rPr>
            </w:pPr>
          </w:p>
        </w:tc>
      </w:tr>
      <w:tr w:rsidR="00CF1DA2" w:rsidRPr="00CF1DA2" w14:paraId="28B9E07E" w14:textId="77777777">
        <w:trPr>
          <w:ins w:id="6099" w:author="Arjan" w:date="2012-12-10T16:13:00Z"/>
        </w:trPr>
        <w:tc>
          <w:tcPr>
            <w:tcW w:w="3780" w:type="dxa"/>
            <w:tcBorders>
              <w:top w:val="nil"/>
              <w:left w:val="nil"/>
              <w:bottom w:val="nil"/>
              <w:right w:val="nil"/>
            </w:tcBorders>
          </w:tcPr>
          <w:p w14:paraId="53319C85" w14:textId="77777777" w:rsidR="00CF1DA2" w:rsidRPr="00CF1DA2" w:rsidRDefault="00CF1DA2" w:rsidP="00CF1DA2">
            <w:pPr>
              <w:autoSpaceDE w:val="0"/>
              <w:autoSpaceDN w:val="0"/>
              <w:adjustRightInd w:val="0"/>
              <w:spacing w:after="0" w:line="240" w:lineRule="auto"/>
              <w:rPr>
                <w:ins w:id="6100" w:author="Arjan" w:date="2012-12-10T16:13:00Z"/>
                <w:rFonts w:ascii="Arial" w:eastAsia="Times New Roman" w:hAnsi="Arial" w:cs="Arial"/>
                <w:color w:val="000000"/>
                <w:sz w:val="20"/>
                <w:szCs w:val="20"/>
              </w:rPr>
            </w:pPr>
            <w:ins w:id="6101" w:author="Arjan" w:date="2012-12-10T16:13:00Z">
              <w:r w:rsidRPr="00CF1DA2">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314E6D0A" w14:textId="77777777" w:rsidR="00CF1DA2" w:rsidRPr="00CF1DA2" w:rsidRDefault="00DA5D93" w:rsidP="00CF1DA2">
            <w:pPr>
              <w:autoSpaceDE w:val="0"/>
              <w:autoSpaceDN w:val="0"/>
              <w:adjustRightInd w:val="0"/>
              <w:spacing w:after="0" w:line="240" w:lineRule="auto"/>
              <w:rPr>
                <w:ins w:id="6102" w:author="Arjan" w:date="2012-12-10T16:13:00Z"/>
                <w:rFonts w:ascii="Arial" w:eastAsia="Times New Roman" w:hAnsi="Arial" w:cs="Arial"/>
                <w:color w:val="000000"/>
                <w:sz w:val="20"/>
                <w:szCs w:val="20"/>
              </w:rPr>
            </w:pPr>
            <w:ins w:id="6103"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onderwerp</w:t>
              </w:r>
              <w:r w:rsidRPr="00CF1DA2">
                <w:rPr>
                  <w:rFonts w:ascii="Arial" w:hAnsi="Arial" w:cs="Arial"/>
                  <w:sz w:val="20"/>
                  <w:szCs w:val="20"/>
                  <w:lang w:val="en-AU"/>
                </w:rPr>
                <w:fldChar w:fldCharType="end"/>
              </w:r>
            </w:ins>
          </w:p>
        </w:tc>
      </w:tr>
      <w:tr w:rsidR="00CF1DA2" w:rsidRPr="00CF1DA2" w14:paraId="556D4F60" w14:textId="77777777">
        <w:trPr>
          <w:ins w:id="6104" w:author="Arjan" w:date="2012-12-10T16:13:00Z"/>
        </w:trPr>
        <w:tc>
          <w:tcPr>
            <w:tcW w:w="3780" w:type="dxa"/>
            <w:tcBorders>
              <w:top w:val="nil"/>
              <w:left w:val="nil"/>
              <w:bottom w:val="nil"/>
              <w:right w:val="nil"/>
            </w:tcBorders>
          </w:tcPr>
          <w:p w14:paraId="7DE5FCAA" w14:textId="77777777" w:rsidR="00CF1DA2" w:rsidRPr="00CF1DA2" w:rsidRDefault="00CF1DA2" w:rsidP="00CF1DA2">
            <w:pPr>
              <w:autoSpaceDE w:val="0"/>
              <w:autoSpaceDN w:val="0"/>
              <w:adjustRightInd w:val="0"/>
              <w:spacing w:after="0" w:line="240" w:lineRule="auto"/>
              <w:rPr>
                <w:ins w:id="610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7B1AFD1E" w14:textId="77777777" w:rsidR="00CF1DA2" w:rsidRPr="00CF1DA2" w:rsidRDefault="00CF1DA2" w:rsidP="00CF1DA2">
            <w:pPr>
              <w:autoSpaceDE w:val="0"/>
              <w:autoSpaceDN w:val="0"/>
              <w:adjustRightInd w:val="0"/>
              <w:spacing w:after="0" w:line="240" w:lineRule="auto"/>
              <w:rPr>
                <w:ins w:id="6106" w:author="Arjan" w:date="2012-12-10T16:13:00Z"/>
                <w:rFonts w:ascii="Arial" w:eastAsia="Times New Roman" w:hAnsi="Arial" w:cs="Arial"/>
                <w:color w:val="000000"/>
                <w:sz w:val="20"/>
                <w:szCs w:val="20"/>
              </w:rPr>
            </w:pPr>
          </w:p>
        </w:tc>
      </w:tr>
      <w:tr w:rsidR="00CF1DA2" w:rsidRPr="00AE1A91" w14:paraId="2DF99B16" w14:textId="77777777">
        <w:trPr>
          <w:ins w:id="6107" w:author="Arjan" w:date="2012-12-10T16:13:00Z"/>
        </w:trPr>
        <w:tc>
          <w:tcPr>
            <w:tcW w:w="3780" w:type="dxa"/>
            <w:tcBorders>
              <w:top w:val="nil"/>
              <w:left w:val="nil"/>
              <w:bottom w:val="nil"/>
              <w:right w:val="nil"/>
            </w:tcBorders>
          </w:tcPr>
          <w:p w14:paraId="5D8AE9DE" w14:textId="77777777" w:rsidR="00CF1DA2" w:rsidRPr="00CF1DA2" w:rsidRDefault="00CF1DA2" w:rsidP="00CF1DA2">
            <w:pPr>
              <w:autoSpaceDE w:val="0"/>
              <w:autoSpaceDN w:val="0"/>
              <w:adjustRightInd w:val="0"/>
              <w:spacing w:after="0" w:line="240" w:lineRule="auto"/>
              <w:rPr>
                <w:ins w:id="6108" w:author="Arjan" w:date="2012-12-10T16:13:00Z"/>
                <w:rFonts w:ascii="Arial" w:eastAsia="Times New Roman" w:hAnsi="Arial" w:cs="Arial"/>
                <w:color w:val="000000"/>
                <w:sz w:val="20"/>
                <w:szCs w:val="20"/>
              </w:rPr>
            </w:pPr>
            <w:ins w:id="6109" w:author="Arjan" w:date="2012-12-10T16:13:00Z">
              <w:r w:rsidRPr="00CF1DA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353ADB3E" w14:textId="77777777" w:rsidR="00CF1DA2" w:rsidRPr="00DD0F4F" w:rsidRDefault="00DA5D93" w:rsidP="00CF1DA2">
            <w:pPr>
              <w:autoSpaceDE w:val="0"/>
              <w:autoSpaceDN w:val="0"/>
              <w:adjustRightInd w:val="0"/>
              <w:spacing w:after="0" w:line="240" w:lineRule="auto"/>
              <w:rPr>
                <w:ins w:id="6110" w:author="Arjan" w:date="2012-12-10T16:13:00Z"/>
                <w:rFonts w:ascii="Arial" w:eastAsia="Times New Roman" w:hAnsi="Arial" w:cs="Arial"/>
                <w:color w:val="000000"/>
                <w:sz w:val="20"/>
                <w:szCs w:val="20"/>
                <w:lang w:val="nl-NL"/>
              </w:rPr>
            </w:pPr>
            <w:ins w:id="6111" w:author="Arjan" w:date="2012-12-10T16:13:00Z">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Att.Notes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De kern van datgene waar het klantcontact over gaat.</w:t>
              </w:r>
              <w:r w:rsidRPr="00CF1DA2">
                <w:rPr>
                  <w:rFonts w:ascii="Arial" w:hAnsi="Arial" w:cs="Arial"/>
                  <w:sz w:val="20"/>
                  <w:szCs w:val="20"/>
                  <w:lang w:val="en-AU"/>
                </w:rPr>
                <w:fldChar w:fldCharType="end"/>
              </w:r>
            </w:ins>
          </w:p>
        </w:tc>
      </w:tr>
      <w:tr w:rsidR="00CF1DA2" w:rsidRPr="00AE1A91" w14:paraId="553FE2B8" w14:textId="77777777">
        <w:trPr>
          <w:trHeight w:val="230"/>
          <w:ins w:id="6112" w:author="Arjan" w:date="2012-12-10T16:13:00Z"/>
        </w:trPr>
        <w:tc>
          <w:tcPr>
            <w:tcW w:w="3780" w:type="dxa"/>
            <w:tcBorders>
              <w:top w:val="nil"/>
              <w:left w:val="nil"/>
              <w:bottom w:val="nil"/>
              <w:right w:val="nil"/>
            </w:tcBorders>
          </w:tcPr>
          <w:p w14:paraId="5BBF725B" w14:textId="77777777" w:rsidR="00CF1DA2" w:rsidRPr="00DD0F4F" w:rsidRDefault="00CF1DA2" w:rsidP="00CF1DA2">
            <w:pPr>
              <w:autoSpaceDE w:val="0"/>
              <w:autoSpaceDN w:val="0"/>
              <w:adjustRightInd w:val="0"/>
              <w:spacing w:after="0" w:line="240" w:lineRule="auto"/>
              <w:rPr>
                <w:ins w:id="6113" w:author="Arjan" w:date="2012-12-10T16:13: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5A930551" w14:textId="77777777" w:rsidR="00CF1DA2" w:rsidRPr="00DD0F4F" w:rsidRDefault="00CF1DA2" w:rsidP="00CF1DA2">
            <w:pPr>
              <w:autoSpaceDE w:val="0"/>
              <w:autoSpaceDN w:val="0"/>
              <w:adjustRightInd w:val="0"/>
              <w:spacing w:after="0" w:line="240" w:lineRule="auto"/>
              <w:rPr>
                <w:ins w:id="6114" w:author="Arjan" w:date="2012-12-10T16:13:00Z"/>
                <w:rFonts w:ascii="Arial" w:eastAsia="Times New Roman" w:hAnsi="Arial" w:cs="Arial"/>
                <w:color w:val="000000"/>
                <w:sz w:val="20"/>
                <w:szCs w:val="20"/>
                <w:lang w:val="nl-NL"/>
              </w:rPr>
            </w:pPr>
          </w:p>
        </w:tc>
      </w:tr>
      <w:tr w:rsidR="00CF1DA2" w:rsidRPr="00CF1DA2" w14:paraId="0FFEEA49" w14:textId="77777777">
        <w:trPr>
          <w:trHeight w:val="230"/>
          <w:ins w:id="6115" w:author="Arjan" w:date="2012-12-10T16:13:00Z"/>
        </w:trPr>
        <w:tc>
          <w:tcPr>
            <w:tcW w:w="3780" w:type="dxa"/>
            <w:tcBorders>
              <w:top w:val="nil"/>
              <w:left w:val="nil"/>
              <w:bottom w:val="nil"/>
              <w:right w:val="nil"/>
            </w:tcBorders>
          </w:tcPr>
          <w:p w14:paraId="0EE99513" w14:textId="77777777" w:rsidR="00CF1DA2" w:rsidRPr="00CF1DA2" w:rsidRDefault="00CF1DA2" w:rsidP="00CF1DA2">
            <w:pPr>
              <w:autoSpaceDE w:val="0"/>
              <w:autoSpaceDN w:val="0"/>
              <w:adjustRightInd w:val="0"/>
              <w:spacing w:after="0" w:line="240" w:lineRule="auto"/>
              <w:rPr>
                <w:ins w:id="6116" w:author="Arjan" w:date="2012-12-10T16:13:00Z"/>
                <w:rFonts w:ascii="Arial" w:eastAsia="Times New Roman" w:hAnsi="Arial" w:cs="Arial"/>
                <w:color w:val="000000"/>
                <w:sz w:val="20"/>
                <w:szCs w:val="20"/>
              </w:rPr>
            </w:pPr>
            <w:ins w:id="6117" w:author="Arjan" w:date="2012-12-10T16:13:00Z">
              <w:r w:rsidRPr="00CF1DA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3208A06B" w14:textId="77777777" w:rsidR="00CF1DA2" w:rsidRPr="00CF1DA2" w:rsidRDefault="00CF1DA2" w:rsidP="00CF1DA2">
            <w:pPr>
              <w:autoSpaceDE w:val="0"/>
              <w:autoSpaceDN w:val="0"/>
              <w:adjustRightInd w:val="0"/>
              <w:spacing w:after="0" w:line="240" w:lineRule="auto"/>
              <w:rPr>
                <w:ins w:id="6118" w:author="Arjan" w:date="2012-12-10T16:13:00Z"/>
                <w:rFonts w:ascii="Arial" w:eastAsia="Times New Roman" w:hAnsi="Arial" w:cs="Arial"/>
                <w:color w:val="000000"/>
                <w:sz w:val="20"/>
                <w:szCs w:val="20"/>
              </w:rPr>
            </w:pPr>
            <w:ins w:id="6119" w:author="Arjan" w:date="2012-12-10T16:13:00Z">
              <w:r w:rsidRPr="00CF1DA2">
                <w:rPr>
                  <w:rFonts w:ascii="Arial" w:eastAsia="Times New Roman" w:hAnsi="Arial" w:cs="Arial"/>
                  <w:color w:val="000000"/>
                  <w:sz w:val="20"/>
                  <w:szCs w:val="20"/>
                </w:rPr>
                <w:t xml:space="preserve">KING </w:t>
              </w:r>
            </w:ins>
          </w:p>
        </w:tc>
      </w:tr>
      <w:tr w:rsidR="00CF1DA2" w:rsidRPr="00CF1DA2" w14:paraId="711A570D" w14:textId="77777777">
        <w:trPr>
          <w:ins w:id="6120" w:author="Arjan" w:date="2012-12-10T16:13:00Z"/>
        </w:trPr>
        <w:tc>
          <w:tcPr>
            <w:tcW w:w="3780" w:type="dxa"/>
            <w:tcBorders>
              <w:top w:val="nil"/>
              <w:left w:val="nil"/>
              <w:bottom w:val="nil"/>
              <w:right w:val="nil"/>
            </w:tcBorders>
          </w:tcPr>
          <w:p w14:paraId="416EBBF3" w14:textId="77777777" w:rsidR="00CF1DA2" w:rsidRPr="00CF1DA2" w:rsidRDefault="00CF1DA2" w:rsidP="00CF1DA2">
            <w:pPr>
              <w:autoSpaceDE w:val="0"/>
              <w:autoSpaceDN w:val="0"/>
              <w:adjustRightInd w:val="0"/>
              <w:spacing w:after="0" w:line="240" w:lineRule="auto"/>
              <w:rPr>
                <w:ins w:id="6121"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502D336A" w14:textId="77777777" w:rsidR="00CF1DA2" w:rsidRPr="00CF1DA2" w:rsidRDefault="00CF1DA2" w:rsidP="00CF1DA2">
            <w:pPr>
              <w:autoSpaceDE w:val="0"/>
              <w:autoSpaceDN w:val="0"/>
              <w:adjustRightInd w:val="0"/>
              <w:spacing w:after="0" w:line="240" w:lineRule="auto"/>
              <w:rPr>
                <w:ins w:id="6122" w:author="Arjan" w:date="2012-12-10T16:13:00Z"/>
                <w:rFonts w:ascii="Arial" w:eastAsia="Times New Roman" w:hAnsi="Arial" w:cs="Arial"/>
                <w:color w:val="000000"/>
                <w:sz w:val="20"/>
                <w:szCs w:val="20"/>
              </w:rPr>
            </w:pPr>
          </w:p>
        </w:tc>
      </w:tr>
      <w:tr w:rsidR="00CF1DA2" w:rsidRPr="00CF1DA2" w14:paraId="2212598A" w14:textId="77777777">
        <w:trPr>
          <w:ins w:id="6123" w:author="Arjan" w:date="2012-12-10T16:13:00Z"/>
        </w:trPr>
        <w:tc>
          <w:tcPr>
            <w:tcW w:w="3780" w:type="dxa"/>
            <w:tcBorders>
              <w:top w:val="nil"/>
              <w:left w:val="nil"/>
              <w:bottom w:val="nil"/>
              <w:right w:val="nil"/>
            </w:tcBorders>
          </w:tcPr>
          <w:p w14:paraId="1A8A7CFE" w14:textId="77777777" w:rsidR="00CF1DA2" w:rsidRPr="00CF1DA2" w:rsidRDefault="00CF1DA2" w:rsidP="00CF1DA2">
            <w:pPr>
              <w:autoSpaceDE w:val="0"/>
              <w:autoSpaceDN w:val="0"/>
              <w:adjustRightInd w:val="0"/>
              <w:spacing w:after="0" w:line="240" w:lineRule="auto"/>
              <w:rPr>
                <w:ins w:id="6124" w:author="Arjan" w:date="2012-12-10T16:13:00Z"/>
                <w:rFonts w:ascii="Arial" w:eastAsia="Times New Roman" w:hAnsi="Arial" w:cs="Arial"/>
                <w:color w:val="000000"/>
                <w:sz w:val="20"/>
                <w:szCs w:val="20"/>
              </w:rPr>
            </w:pPr>
            <w:ins w:id="6125" w:author="Arjan" w:date="2012-12-10T16:13:00Z">
              <w:r w:rsidRPr="00CF1DA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4DE9EC12" w14:textId="77777777" w:rsidR="00CF1DA2" w:rsidRPr="00CF1DA2" w:rsidRDefault="00CF1DA2" w:rsidP="00CF1DA2">
            <w:pPr>
              <w:autoSpaceDE w:val="0"/>
              <w:autoSpaceDN w:val="0"/>
              <w:adjustRightInd w:val="0"/>
              <w:spacing w:after="0" w:line="240" w:lineRule="auto"/>
              <w:rPr>
                <w:ins w:id="6126" w:author="Arjan" w:date="2012-12-10T16:13:00Z"/>
                <w:rFonts w:ascii="Arial" w:eastAsia="Times New Roman" w:hAnsi="Arial" w:cs="Arial"/>
                <w:color w:val="000000"/>
                <w:sz w:val="20"/>
                <w:szCs w:val="20"/>
              </w:rPr>
            </w:pPr>
            <w:ins w:id="6127" w:author="Arjan" w:date="2012-12-10T16:13:00Z">
              <w:r w:rsidRPr="00CF1DA2">
                <w:rPr>
                  <w:rFonts w:ascii="Arial" w:eastAsia="Times New Roman" w:hAnsi="Arial" w:cs="Arial"/>
                  <w:color w:val="000000"/>
                  <w:sz w:val="20"/>
                  <w:szCs w:val="20"/>
                </w:rPr>
                <w:t>1 januari 2013</w:t>
              </w:r>
            </w:ins>
          </w:p>
        </w:tc>
      </w:tr>
      <w:tr w:rsidR="00CF1DA2" w:rsidRPr="00CF1DA2" w14:paraId="704B2BED" w14:textId="77777777">
        <w:trPr>
          <w:ins w:id="6128" w:author="Arjan" w:date="2012-12-10T16:13:00Z"/>
        </w:trPr>
        <w:tc>
          <w:tcPr>
            <w:tcW w:w="3780" w:type="dxa"/>
            <w:tcBorders>
              <w:top w:val="nil"/>
              <w:left w:val="nil"/>
              <w:bottom w:val="nil"/>
              <w:right w:val="nil"/>
            </w:tcBorders>
          </w:tcPr>
          <w:p w14:paraId="3501C54C" w14:textId="77777777" w:rsidR="00CF1DA2" w:rsidRPr="00CF1DA2" w:rsidRDefault="00CF1DA2" w:rsidP="00CF1DA2">
            <w:pPr>
              <w:autoSpaceDE w:val="0"/>
              <w:autoSpaceDN w:val="0"/>
              <w:adjustRightInd w:val="0"/>
              <w:spacing w:after="0" w:line="240" w:lineRule="auto"/>
              <w:rPr>
                <w:ins w:id="6129"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1FFAB700" w14:textId="77777777" w:rsidR="00CF1DA2" w:rsidRPr="00CF1DA2" w:rsidRDefault="00CF1DA2" w:rsidP="00CF1DA2">
            <w:pPr>
              <w:autoSpaceDE w:val="0"/>
              <w:autoSpaceDN w:val="0"/>
              <w:adjustRightInd w:val="0"/>
              <w:spacing w:after="0" w:line="240" w:lineRule="auto"/>
              <w:rPr>
                <w:ins w:id="6130" w:author="Arjan" w:date="2012-12-10T16:13:00Z"/>
                <w:rFonts w:ascii="Arial" w:eastAsia="Times New Roman" w:hAnsi="Arial" w:cs="Arial"/>
                <w:color w:val="000000"/>
                <w:sz w:val="20"/>
                <w:szCs w:val="20"/>
              </w:rPr>
            </w:pPr>
          </w:p>
        </w:tc>
      </w:tr>
      <w:tr w:rsidR="00CF1DA2" w:rsidRPr="00CF1DA2" w14:paraId="5A5FCD16" w14:textId="77777777">
        <w:trPr>
          <w:ins w:id="6131" w:author="Arjan" w:date="2012-12-10T16:13:00Z"/>
        </w:trPr>
        <w:tc>
          <w:tcPr>
            <w:tcW w:w="3780" w:type="dxa"/>
            <w:tcBorders>
              <w:top w:val="nil"/>
              <w:left w:val="nil"/>
              <w:bottom w:val="nil"/>
              <w:right w:val="nil"/>
            </w:tcBorders>
          </w:tcPr>
          <w:p w14:paraId="0EE11464" w14:textId="77777777" w:rsidR="00CF1DA2" w:rsidRPr="00CF1DA2" w:rsidRDefault="00CF1DA2" w:rsidP="00CF1DA2">
            <w:pPr>
              <w:autoSpaceDE w:val="0"/>
              <w:autoSpaceDN w:val="0"/>
              <w:adjustRightInd w:val="0"/>
              <w:spacing w:after="0" w:line="240" w:lineRule="auto"/>
              <w:rPr>
                <w:ins w:id="6132" w:author="Arjan" w:date="2012-12-10T16:13:00Z"/>
                <w:rFonts w:ascii="Arial" w:eastAsia="Times New Roman" w:hAnsi="Arial" w:cs="Arial"/>
                <w:color w:val="000000"/>
                <w:sz w:val="20"/>
                <w:szCs w:val="20"/>
              </w:rPr>
            </w:pPr>
            <w:ins w:id="6133" w:author="Arjan" w:date="2012-12-10T16:13:00Z">
              <w:r w:rsidRPr="00CF1DA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6BD80C61" w14:textId="77777777" w:rsidR="00CF1DA2" w:rsidRPr="00CF1DA2" w:rsidRDefault="00CF1DA2" w:rsidP="00CF1DA2">
            <w:pPr>
              <w:autoSpaceDE w:val="0"/>
              <w:autoSpaceDN w:val="0"/>
              <w:adjustRightInd w:val="0"/>
              <w:spacing w:after="0" w:line="240" w:lineRule="auto"/>
              <w:rPr>
                <w:ins w:id="6134" w:author="Arjan" w:date="2012-12-10T16:13:00Z"/>
                <w:rFonts w:ascii="Arial" w:eastAsia="Times New Roman" w:hAnsi="Arial" w:cs="Arial"/>
                <w:color w:val="000000"/>
                <w:sz w:val="20"/>
                <w:szCs w:val="20"/>
              </w:rPr>
            </w:pPr>
          </w:p>
        </w:tc>
      </w:tr>
      <w:tr w:rsidR="00CF1DA2" w:rsidRPr="00CF1DA2" w14:paraId="1A1B00B1" w14:textId="77777777">
        <w:trPr>
          <w:ins w:id="6135" w:author="Arjan" w:date="2012-12-10T16:13:00Z"/>
        </w:trPr>
        <w:tc>
          <w:tcPr>
            <w:tcW w:w="3780" w:type="dxa"/>
            <w:tcBorders>
              <w:top w:val="nil"/>
              <w:left w:val="nil"/>
              <w:bottom w:val="nil"/>
              <w:right w:val="nil"/>
            </w:tcBorders>
          </w:tcPr>
          <w:p w14:paraId="284BBBE8" w14:textId="77777777" w:rsidR="00CF1DA2" w:rsidRPr="00CF1DA2" w:rsidRDefault="00CF1DA2" w:rsidP="00CF1DA2">
            <w:pPr>
              <w:autoSpaceDE w:val="0"/>
              <w:autoSpaceDN w:val="0"/>
              <w:adjustRightInd w:val="0"/>
              <w:spacing w:after="0" w:line="240" w:lineRule="auto"/>
              <w:rPr>
                <w:ins w:id="6136"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7C7470DE" w14:textId="77777777" w:rsidR="00CF1DA2" w:rsidRPr="00CF1DA2" w:rsidRDefault="00CF1DA2" w:rsidP="00CF1DA2">
            <w:pPr>
              <w:autoSpaceDE w:val="0"/>
              <w:autoSpaceDN w:val="0"/>
              <w:adjustRightInd w:val="0"/>
              <w:spacing w:after="0" w:line="240" w:lineRule="auto"/>
              <w:rPr>
                <w:ins w:id="6137" w:author="Arjan" w:date="2012-12-10T16:13:00Z"/>
                <w:rFonts w:ascii="Arial" w:eastAsia="Times New Roman" w:hAnsi="Arial" w:cs="Arial"/>
                <w:color w:val="000000"/>
                <w:sz w:val="20"/>
                <w:szCs w:val="20"/>
              </w:rPr>
            </w:pPr>
          </w:p>
        </w:tc>
      </w:tr>
      <w:tr w:rsidR="00CF1DA2" w:rsidRPr="00CF1DA2" w14:paraId="670C3DC9" w14:textId="77777777">
        <w:trPr>
          <w:ins w:id="6138" w:author="Arjan" w:date="2012-12-10T16:13:00Z"/>
        </w:trPr>
        <w:tc>
          <w:tcPr>
            <w:tcW w:w="3780" w:type="dxa"/>
            <w:tcBorders>
              <w:top w:val="nil"/>
              <w:left w:val="nil"/>
              <w:bottom w:val="nil"/>
              <w:right w:val="nil"/>
            </w:tcBorders>
          </w:tcPr>
          <w:p w14:paraId="18F64C83" w14:textId="77777777" w:rsidR="00CF1DA2" w:rsidRPr="00CF1DA2" w:rsidRDefault="00CF1DA2" w:rsidP="00CF1DA2">
            <w:pPr>
              <w:autoSpaceDE w:val="0"/>
              <w:autoSpaceDN w:val="0"/>
              <w:adjustRightInd w:val="0"/>
              <w:spacing w:after="0" w:line="240" w:lineRule="auto"/>
              <w:rPr>
                <w:ins w:id="6139" w:author="Arjan" w:date="2012-12-10T16:13:00Z"/>
                <w:rFonts w:ascii="Arial" w:eastAsia="Times New Roman" w:hAnsi="Arial" w:cs="Arial"/>
                <w:color w:val="000000"/>
                <w:sz w:val="20"/>
                <w:szCs w:val="20"/>
              </w:rPr>
            </w:pPr>
            <w:ins w:id="6140" w:author="Arjan" w:date="2012-12-10T16:13:00Z">
              <w:r w:rsidRPr="00CF1DA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3BE1F8A2" w14:textId="77777777" w:rsidR="00CF1DA2" w:rsidRPr="00CF1DA2" w:rsidRDefault="00DA5D93" w:rsidP="00CF1DA2">
            <w:pPr>
              <w:autoSpaceDE w:val="0"/>
              <w:autoSpaceDN w:val="0"/>
              <w:adjustRightInd w:val="0"/>
              <w:spacing w:after="0" w:line="240" w:lineRule="auto"/>
              <w:rPr>
                <w:ins w:id="6141" w:author="Arjan" w:date="2012-12-10T16:13:00Z"/>
                <w:rFonts w:ascii="Arial" w:eastAsia="Times New Roman" w:hAnsi="Arial" w:cs="Arial"/>
                <w:color w:val="000000"/>
                <w:sz w:val="20"/>
                <w:szCs w:val="20"/>
              </w:rPr>
            </w:pPr>
            <w:ins w:id="6142"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Att.Type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AN80</w:t>
              </w:r>
              <w:r w:rsidRPr="00CF1DA2">
                <w:rPr>
                  <w:rFonts w:ascii="Arial" w:hAnsi="Arial" w:cs="Arial"/>
                  <w:sz w:val="20"/>
                  <w:szCs w:val="20"/>
                  <w:lang w:val="en-AU"/>
                </w:rPr>
                <w:fldChar w:fldCharType="end"/>
              </w:r>
            </w:ins>
          </w:p>
        </w:tc>
      </w:tr>
      <w:tr w:rsidR="00CF1DA2" w:rsidRPr="00CF1DA2" w14:paraId="4BDCECD8" w14:textId="77777777">
        <w:trPr>
          <w:trHeight w:val="230"/>
          <w:ins w:id="6143" w:author="Arjan" w:date="2012-12-10T16:13:00Z"/>
        </w:trPr>
        <w:tc>
          <w:tcPr>
            <w:tcW w:w="3780" w:type="dxa"/>
            <w:tcBorders>
              <w:top w:val="nil"/>
              <w:left w:val="nil"/>
              <w:bottom w:val="nil"/>
              <w:right w:val="nil"/>
            </w:tcBorders>
          </w:tcPr>
          <w:p w14:paraId="5BAB272D" w14:textId="77777777" w:rsidR="00CF1DA2" w:rsidRPr="00CF1DA2" w:rsidRDefault="00CF1DA2" w:rsidP="00CF1DA2">
            <w:pPr>
              <w:autoSpaceDE w:val="0"/>
              <w:autoSpaceDN w:val="0"/>
              <w:adjustRightInd w:val="0"/>
              <w:spacing w:after="0" w:line="240" w:lineRule="auto"/>
              <w:rPr>
                <w:ins w:id="6144"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500ADD69" w14:textId="77777777" w:rsidR="00CF1DA2" w:rsidRPr="00CF1DA2" w:rsidRDefault="00CF1DA2" w:rsidP="00CF1DA2">
            <w:pPr>
              <w:autoSpaceDE w:val="0"/>
              <w:autoSpaceDN w:val="0"/>
              <w:adjustRightInd w:val="0"/>
              <w:spacing w:after="0" w:line="240" w:lineRule="auto"/>
              <w:rPr>
                <w:ins w:id="6145" w:author="Arjan" w:date="2012-12-10T16:13:00Z"/>
                <w:rFonts w:ascii="Arial" w:eastAsia="Times New Roman" w:hAnsi="Arial" w:cs="Arial"/>
                <w:color w:val="000000"/>
                <w:sz w:val="20"/>
                <w:szCs w:val="20"/>
              </w:rPr>
            </w:pPr>
          </w:p>
        </w:tc>
      </w:tr>
      <w:tr w:rsidR="00CF1DA2" w:rsidRPr="00CF1DA2" w14:paraId="5B8C6C2F" w14:textId="77777777">
        <w:trPr>
          <w:trHeight w:val="230"/>
          <w:ins w:id="6146" w:author="Arjan" w:date="2012-12-10T16:13:00Z"/>
        </w:trPr>
        <w:tc>
          <w:tcPr>
            <w:tcW w:w="3780" w:type="dxa"/>
            <w:tcBorders>
              <w:top w:val="nil"/>
              <w:left w:val="nil"/>
              <w:bottom w:val="nil"/>
              <w:right w:val="nil"/>
            </w:tcBorders>
          </w:tcPr>
          <w:p w14:paraId="7577034A" w14:textId="77777777" w:rsidR="00CF1DA2" w:rsidRPr="00CF1DA2" w:rsidRDefault="00CF1DA2" w:rsidP="00CF1DA2">
            <w:pPr>
              <w:autoSpaceDE w:val="0"/>
              <w:autoSpaceDN w:val="0"/>
              <w:adjustRightInd w:val="0"/>
              <w:spacing w:after="0" w:line="240" w:lineRule="auto"/>
              <w:rPr>
                <w:ins w:id="6147" w:author="Arjan" w:date="2012-12-10T16:13:00Z"/>
                <w:rFonts w:ascii="Arial" w:eastAsia="Times New Roman" w:hAnsi="Arial" w:cs="Arial"/>
                <w:color w:val="000000"/>
                <w:sz w:val="20"/>
                <w:szCs w:val="20"/>
              </w:rPr>
            </w:pPr>
            <w:ins w:id="6148" w:author="Arjan" w:date="2012-12-10T16:13:00Z">
              <w:r w:rsidRPr="00CF1DA2">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71C63281" w14:textId="77777777" w:rsidR="00CF1DA2" w:rsidRPr="00CF1DA2" w:rsidRDefault="00CF1DA2" w:rsidP="00CF1DA2">
            <w:pPr>
              <w:autoSpaceDE w:val="0"/>
              <w:autoSpaceDN w:val="0"/>
              <w:adjustRightInd w:val="0"/>
              <w:spacing w:after="0" w:line="240" w:lineRule="auto"/>
              <w:rPr>
                <w:ins w:id="6149" w:author="Arjan" w:date="2012-12-10T16:13:00Z"/>
                <w:rFonts w:ascii="Arial" w:eastAsia="Times New Roman" w:hAnsi="Arial" w:cs="Arial"/>
                <w:color w:val="000000"/>
                <w:sz w:val="20"/>
                <w:szCs w:val="20"/>
              </w:rPr>
            </w:pPr>
          </w:p>
        </w:tc>
      </w:tr>
      <w:tr w:rsidR="00CF1DA2" w:rsidRPr="00CF1DA2" w14:paraId="195B75BA" w14:textId="77777777">
        <w:trPr>
          <w:trHeight w:val="215"/>
          <w:ins w:id="6150" w:author="Arjan" w:date="2012-12-10T16:13:00Z"/>
        </w:trPr>
        <w:tc>
          <w:tcPr>
            <w:tcW w:w="3780" w:type="dxa"/>
            <w:tcBorders>
              <w:top w:val="nil"/>
              <w:left w:val="nil"/>
              <w:bottom w:val="nil"/>
              <w:right w:val="nil"/>
            </w:tcBorders>
          </w:tcPr>
          <w:p w14:paraId="351F2183" w14:textId="77777777" w:rsidR="00CF1DA2" w:rsidRPr="00CF1DA2" w:rsidRDefault="00CF1DA2" w:rsidP="00CF1DA2">
            <w:pPr>
              <w:autoSpaceDE w:val="0"/>
              <w:autoSpaceDN w:val="0"/>
              <w:adjustRightInd w:val="0"/>
              <w:spacing w:after="0" w:line="240" w:lineRule="auto"/>
              <w:rPr>
                <w:ins w:id="6151"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065581A6" w14:textId="77777777" w:rsidR="00CF1DA2" w:rsidRPr="00CF1DA2" w:rsidRDefault="00CF1DA2" w:rsidP="00CF1DA2">
            <w:pPr>
              <w:autoSpaceDE w:val="0"/>
              <w:autoSpaceDN w:val="0"/>
              <w:adjustRightInd w:val="0"/>
              <w:spacing w:after="0" w:line="240" w:lineRule="auto"/>
              <w:rPr>
                <w:ins w:id="6152" w:author="Arjan" w:date="2012-12-10T16:13:00Z"/>
                <w:rFonts w:ascii="Arial" w:eastAsia="Times New Roman" w:hAnsi="Arial" w:cs="Arial"/>
                <w:color w:val="000000"/>
                <w:sz w:val="20"/>
                <w:szCs w:val="20"/>
              </w:rPr>
            </w:pPr>
          </w:p>
        </w:tc>
      </w:tr>
      <w:tr w:rsidR="00CF1DA2" w:rsidRPr="00CF1DA2" w14:paraId="73975CE3" w14:textId="77777777">
        <w:trPr>
          <w:trHeight w:val="215"/>
          <w:ins w:id="6153" w:author="Arjan" w:date="2012-12-10T16:13:00Z"/>
        </w:trPr>
        <w:tc>
          <w:tcPr>
            <w:tcW w:w="3780" w:type="dxa"/>
            <w:tcBorders>
              <w:top w:val="nil"/>
              <w:left w:val="nil"/>
              <w:bottom w:val="nil"/>
              <w:right w:val="nil"/>
            </w:tcBorders>
          </w:tcPr>
          <w:p w14:paraId="64C031CA" w14:textId="77777777" w:rsidR="00CF1DA2" w:rsidRPr="00CF1DA2" w:rsidRDefault="00CF1DA2" w:rsidP="00CF1DA2">
            <w:pPr>
              <w:autoSpaceDE w:val="0"/>
              <w:autoSpaceDN w:val="0"/>
              <w:adjustRightInd w:val="0"/>
              <w:spacing w:after="0" w:line="240" w:lineRule="auto"/>
              <w:rPr>
                <w:ins w:id="6154" w:author="Arjan" w:date="2012-12-10T16:13:00Z"/>
                <w:rFonts w:ascii="Arial" w:eastAsia="Times New Roman" w:hAnsi="Arial" w:cs="Arial"/>
                <w:color w:val="000000"/>
                <w:sz w:val="20"/>
                <w:szCs w:val="20"/>
              </w:rPr>
            </w:pPr>
            <w:ins w:id="6155" w:author="Arjan" w:date="2012-12-10T16:13:00Z">
              <w:r w:rsidRPr="00CF1DA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3C430EB0" w14:textId="77777777" w:rsidR="00CF1DA2" w:rsidRPr="00CF1DA2" w:rsidRDefault="00CF1DA2" w:rsidP="00CF1DA2">
            <w:pPr>
              <w:autoSpaceDE w:val="0"/>
              <w:autoSpaceDN w:val="0"/>
              <w:adjustRightInd w:val="0"/>
              <w:spacing w:after="0" w:line="240" w:lineRule="auto"/>
              <w:rPr>
                <w:ins w:id="6156" w:author="Arjan" w:date="2012-12-10T16:13:00Z"/>
                <w:rFonts w:ascii="Arial" w:eastAsia="Times New Roman" w:hAnsi="Arial" w:cs="Arial"/>
                <w:color w:val="000000"/>
                <w:sz w:val="20"/>
                <w:szCs w:val="20"/>
              </w:rPr>
            </w:pPr>
            <w:ins w:id="6157" w:author="Arjan" w:date="2012-12-10T16:13:00Z">
              <w:r w:rsidRPr="00CF1DA2">
                <w:rPr>
                  <w:rFonts w:ascii="Arial" w:eastAsia="Times New Roman" w:hAnsi="Arial" w:cs="Arial"/>
                  <w:color w:val="000000"/>
                  <w:sz w:val="20"/>
                  <w:szCs w:val="20"/>
                </w:rPr>
                <w:t>Nee</w:t>
              </w:r>
            </w:ins>
          </w:p>
        </w:tc>
      </w:tr>
      <w:tr w:rsidR="00CF1DA2" w:rsidRPr="00CF1DA2" w14:paraId="24A7F5D8" w14:textId="77777777">
        <w:trPr>
          <w:trHeight w:val="230"/>
          <w:ins w:id="6158" w:author="Arjan" w:date="2012-12-10T16:13:00Z"/>
        </w:trPr>
        <w:tc>
          <w:tcPr>
            <w:tcW w:w="3780" w:type="dxa"/>
            <w:tcBorders>
              <w:top w:val="nil"/>
              <w:left w:val="nil"/>
              <w:bottom w:val="nil"/>
              <w:right w:val="nil"/>
            </w:tcBorders>
          </w:tcPr>
          <w:p w14:paraId="10D36056" w14:textId="77777777" w:rsidR="00CF1DA2" w:rsidRPr="00CF1DA2" w:rsidRDefault="00CF1DA2" w:rsidP="00CF1DA2">
            <w:pPr>
              <w:autoSpaceDE w:val="0"/>
              <w:autoSpaceDN w:val="0"/>
              <w:adjustRightInd w:val="0"/>
              <w:spacing w:after="0" w:line="240" w:lineRule="auto"/>
              <w:rPr>
                <w:ins w:id="6159"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18237E10" w14:textId="77777777" w:rsidR="00CF1DA2" w:rsidRPr="00CF1DA2" w:rsidRDefault="00CF1DA2" w:rsidP="00CF1DA2">
            <w:pPr>
              <w:autoSpaceDE w:val="0"/>
              <w:autoSpaceDN w:val="0"/>
              <w:adjustRightInd w:val="0"/>
              <w:spacing w:after="0" w:line="240" w:lineRule="auto"/>
              <w:rPr>
                <w:ins w:id="6160" w:author="Arjan" w:date="2012-12-10T16:13:00Z"/>
                <w:rFonts w:ascii="Arial" w:eastAsia="Times New Roman" w:hAnsi="Arial" w:cs="Arial"/>
                <w:color w:val="000000"/>
                <w:sz w:val="20"/>
                <w:szCs w:val="20"/>
              </w:rPr>
            </w:pPr>
          </w:p>
        </w:tc>
      </w:tr>
      <w:tr w:rsidR="00CF1DA2" w:rsidRPr="00CF1DA2" w14:paraId="169EB515" w14:textId="77777777">
        <w:trPr>
          <w:trHeight w:val="230"/>
          <w:ins w:id="6161" w:author="Arjan" w:date="2012-12-10T16:13:00Z"/>
        </w:trPr>
        <w:tc>
          <w:tcPr>
            <w:tcW w:w="3780" w:type="dxa"/>
            <w:tcBorders>
              <w:top w:val="nil"/>
              <w:left w:val="nil"/>
              <w:bottom w:val="nil"/>
              <w:right w:val="nil"/>
            </w:tcBorders>
          </w:tcPr>
          <w:p w14:paraId="5A8F24A0" w14:textId="77777777" w:rsidR="00CF1DA2" w:rsidRPr="00CF1DA2" w:rsidRDefault="00CF1DA2" w:rsidP="00CF1DA2">
            <w:pPr>
              <w:autoSpaceDE w:val="0"/>
              <w:autoSpaceDN w:val="0"/>
              <w:adjustRightInd w:val="0"/>
              <w:spacing w:after="0" w:line="240" w:lineRule="auto"/>
              <w:rPr>
                <w:ins w:id="6162" w:author="Arjan" w:date="2012-12-10T16:13:00Z"/>
                <w:rFonts w:ascii="Arial" w:eastAsia="Times New Roman" w:hAnsi="Arial" w:cs="Arial"/>
                <w:color w:val="000000"/>
                <w:sz w:val="20"/>
                <w:szCs w:val="20"/>
              </w:rPr>
            </w:pPr>
            <w:ins w:id="6163" w:author="Arjan" w:date="2012-12-10T16:13:00Z">
              <w:r w:rsidRPr="00CF1DA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407D0111" w14:textId="77777777" w:rsidR="00CF1DA2" w:rsidRPr="00CF1DA2" w:rsidRDefault="00CF1DA2" w:rsidP="00CF1DA2">
            <w:pPr>
              <w:autoSpaceDE w:val="0"/>
              <w:autoSpaceDN w:val="0"/>
              <w:adjustRightInd w:val="0"/>
              <w:spacing w:after="0" w:line="240" w:lineRule="auto"/>
              <w:rPr>
                <w:ins w:id="6164" w:author="Arjan" w:date="2012-12-10T16:13:00Z"/>
                <w:rFonts w:ascii="Arial" w:eastAsia="Times New Roman" w:hAnsi="Arial" w:cs="Arial"/>
                <w:color w:val="000000"/>
                <w:sz w:val="20"/>
                <w:szCs w:val="20"/>
              </w:rPr>
            </w:pPr>
            <w:ins w:id="6165" w:author="Arjan" w:date="2012-12-10T16:13:00Z">
              <w:r w:rsidRPr="00CF1DA2">
                <w:rPr>
                  <w:rFonts w:ascii="Arial" w:eastAsia="Times New Roman" w:hAnsi="Arial" w:cs="Arial"/>
                  <w:color w:val="000000"/>
                  <w:sz w:val="20"/>
                  <w:szCs w:val="20"/>
                </w:rPr>
                <w:t>Nee</w:t>
              </w:r>
            </w:ins>
          </w:p>
        </w:tc>
      </w:tr>
      <w:tr w:rsidR="00CF1DA2" w:rsidRPr="00CF1DA2" w14:paraId="567BE4F6" w14:textId="77777777">
        <w:trPr>
          <w:trHeight w:val="230"/>
          <w:ins w:id="6166" w:author="Arjan" w:date="2012-12-10T16:13:00Z"/>
        </w:trPr>
        <w:tc>
          <w:tcPr>
            <w:tcW w:w="3780" w:type="dxa"/>
            <w:tcBorders>
              <w:top w:val="nil"/>
              <w:left w:val="nil"/>
              <w:bottom w:val="nil"/>
              <w:right w:val="nil"/>
            </w:tcBorders>
          </w:tcPr>
          <w:p w14:paraId="61959A2E" w14:textId="77777777" w:rsidR="00CF1DA2" w:rsidRPr="00CF1DA2" w:rsidRDefault="00CF1DA2" w:rsidP="00CF1DA2">
            <w:pPr>
              <w:autoSpaceDE w:val="0"/>
              <w:autoSpaceDN w:val="0"/>
              <w:adjustRightInd w:val="0"/>
              <w:spacing w:after="0" w:line="240" w:lineRule="auto"/>
              <w:rPr>
                <w:ins w:id="6167"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4348AF5A" w14:textId="77777777" w:rsidR="00CF1DA2" w:rsidRPr="00CF1DA2" w:rsidRDefault="00CF1DA2" w:rsidP="00CF1DA2">
            <w:pPr>
              <w:autoSpaceDE w:val="0"/>
              <w:autoSpaceDN w:val="0"/>
              <w:adjustRightInd w:val="0"/>
              <w:spacing w:after="0" w:line="240" w:lineRule="auto"/>
              <w:rPr>
                <w:ins w:id="6168" w:author="Arjan" w:date="2012-12-10T16:13:00Z"/>
                <w:rFonts w:ascii="Arial" w:eastAsia="Times New Roman" w:hAnsi="Arial" w:cs="Arial"/>
                <w:color w:val="000000"/>
                <w:sz w:val="20"/>
                <w:szCs w:val="20"/>
              </w:rPr>
            </w:pPr>
          </w:p>
        </w:tc>
      </w:tr>
      <w:tr w:rsidR="00CF1DA2" w:rsidRPr="00CF1DA2" w14:paraId="73C7B6E8" w14:textId="77777777">
        <w:trPr>
          <w:trHeight w:val="230"/>
          <w:ins w:id="6169" w:author="Arjan" w:date="2012-12-10T16:13:00Z"/>
        </w:trPr>
        <w:tc>
          <w:tcPr>
            <w:tcW w:w="3780" w:type="dxa"/>
            <w:tcBorders>
              <w:top w:val="nil"/>
              <w:left w:val="nil"/>
              <w:bottom w:val="nil"/>
              <w:right w:val="nil"/>
            </w:tcBorders>
          </w:tcPr>
          <w:p w14:paraId="6A0BA654" w14:textId="77777777" w:rsidR="00CF1DA2" w:rsidRPr="00CF1DA2" w:rsidRDefault="00CF1DA2" w:rsidP="00CF1DA2">
            <w:pPr>
              <w:autoSpaceDE w:val="0"/>
              <w:autoSpaceDN w:val="0"/>
              <w:adjustRightInd w:val="0"/>
              <w:spacing w:after="0" w:line="240" w:lineRule="auto"/>
              <w:rPr>
                <w:ins w:id="6170" w:author="Arjan" w:date="2012-12-10T16:13:00Z"/>
                <w:rFonts w:ascii="Arial" w:eastAsia="Times New Roman" w:hAnsi="Arial" w:cs="Arial"/>
                <w:color w:val="000000"/>
                <w:sz w:val="20"/>
                <w:szCs w:val="20"/>
              </w:rPr>
            </w:pPr>
            <w:ins w:id="6171" w:author="Arjan" w:date="2012-12-10T16:13:00Z">
              <w:r w:rsidRPr="00CF1DA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5BF8D31C" w14:textId="77777777" w:rsidR="00CF1DA2" w:rsidRPr="00CF1DA2" w:rsidRDefault="00CF1DA2" w:rsidP="00CF1DA2">
            <w:pPr>
              <w:autoSpaceDE w:val="0"/>
              <w:autoSpaceDN w:val="0"/>
              <w:adjustRightInd w:val="0"/>
              <w:spacing w:after="0" w:line="240" w:lineRule="auto"/>
              <w:rPr>
                <w:ins w:id="6172" w:author="Arjan" w:date="2012-12-10T16:13:00Z"/>
                <w:rFonts w:ascii="Arial" w:eastAsia="Times New Roman" w:hAnsi="Arial" w:cs="Arial"/>
                <w:color w:val="000000"/>
                <w:sz w:val="20"/>
                <w:szCs w:val="20"/>
              </w:rPr>
            </w:pPr>
          </w:p>
        </w:tc>
      </w:tr>
      <w:tr w:rsidR="00CF1DA2" w:rsidRPr="00CF1DA2" w14:paraId="77ED1CF1" w14:textId="77777777">
        <w:trPr>
          <w:trHeight w:val="230"/>
          <w:ins w:id="6173" w:author="Arjan" w:date="2012-12-10T16:13:00Z"/>
        </w:trPr>
        <w:tc>
          <w:tcPr>
            <w:tcW w:w="3780" w:type="dxa"/>
            <w:tcBorders>
              <w:top w:val="nil"/>
              <w:left w:val="nil"/>
              <w:bottom w:val="nil"/>
              <w:right w:val="nil"/>
            </w:tcBorders>
          </w:tcPr>
          <w:p w14:paraId="4FC0C509" w14:textId="77777777" w:rsidR="00CF1DA2" w:rsidRPr="00CF1DA2" w:rsidRDefault="00CF1DA2" w:rsidP="00CF1DA2">
            <w:pPr>
              <w:autoSpaceDE w:val="0"/>
              <w:autoSpaceDN w:val="0"/>
              <w:adjustRightInd w:val="0"/>
              <w:spacing w:after="0" w:line="240" w:lineRule="auto"/>
              <w:rPr>
                <w:ins w:id="6174"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3153D3B2" w14:textId="77777777" w:rsidR="00CF1DA2" w:rsidRPr="00CF1DA2" w:rsidRDefault="00CF1DA2" w:rsidP="00CF1DA2">
            <w:pPr>
              <w:autoSpaceDE w:val="0"/>
              <w:autoSpaceDN w:val="0"/>
              <w:adjustRightInd w:val="0"/>
              <w:spacing w:after="0" w:line="240" w:lineRule="auto"/>
              <w:rPr>
                <w:ins w:id="6175" w:author="Arjan" w:date="2012-12-10T16:13:00Z"/>
                <w:rFonts w:ascii="Arial" w:eastAsia="Times New Roman" w:hAnsi="Arial" w:cs="Arial"/>
                <w:color w:val="000000"/>
                <w:sz w:val="20"/>
                <w:szCs w:val="20"/>
              </w:rPr>
            </w:pPr>
          </w:p>
        </w:tc>
      </w:tr>
      <w:tr w:rsidR="00CF1DA2" w:rsidRPr="00CF1DA2" w14:paraId="2DD08A2E" w14:textId="77777777">
        <w:trPr>
          <w:trHeight w:val="230"/>
          <w:ins w:id="6176" w:author="Arjan" w:date="2012-12-10T16:13:00Z"/>
        </w:trPr>
        <w:tc>
          <w:tcPr>
            <w:tcW w:w="3780" w:type="dxa"/>
            <w:tcBorders>
              <w:top w:val="nil"/>
              <w:left w:val="nil"/>
              <w:bottom w:val="nil"/>
              <w:right w:val="nil"/>
            </w:tcBorders>
          </w:tcPr>
          <w:p w14:paraId="5E7C3C1D" w14:textId="77777777" w:rsidR="00CF1DA2" w:rsidRPr="00CF1DA2" w:rsidRDefault="00CF1DA2" w:rsidP="00CF1DA2">
            <w:pPr>
              <w:autoSpaceDE w:val="0"/>
              <w:autoSpaceDN w:val="0"/>
              <w:adjustRightInd w:val="0"/>
              <w:spacing w:after="0" w:line="240" w:lineRule="auto"/>
              <w:rPr>
                <w:ins w:id="6177" w:author="Arjan" w:date="2012-12-10T16:13:00Z"/>
                <w:rFonts w:ascii="Arial" w:eastAsia="Times New Roman" w:hAnsi="Arial" w:cs="Arial"/>
                <w:color w:val="000000"/>
                <w:sz w:val="20"/>
                <w:szCs w:val="20"/>
              </w:rPr>
            </w:pPr>
            <w:ins w:id="6178" w:author="Arjan" w:date="2012-12-10T16:13:00Z">
              <w:r w:rsidRPr="00CF1DA2">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5F1B1A65" w14:textId="77777777" w:rsidR="00CF1DA2" w:rsidRPr="00CF1DA2" w:rsidRDefault="00CF1DA2" w:rsidP="00CF1DA2">
            <w:pPr>
              <w:autoSpaceDE w:val="0"/>
              <w:autoSpaceDN w:val="0"/>
              <w:adjustRightInd w:val="0"/>
              <w:spacing w:after="0" w:line="240" w:lineRule="auto"/>
              <w:rPr>
                <w:ins w:id="6179" w:author="Arjan" w:date="2012-12-10T16:13:00Z"/>
                <w:rFonts w:ascii="Arial" w:eastAsia="Times New Roman" w:hAnsi="Arial" w:cs="Arial"/>
                <w:color w:val="000000"/>
                <w:sz w:val="20"/>
                <w:szCs w:val="20"/>
              </w:rPr>
            </w:pPr>
            <w:ins w:id="6180" w:author="Arjan" w:date="2012-12-10T16:13:00Z">
              <w:r w:rsidRPr="00CF1DA2">
                <w:rPr>
                  <w:rFonts w:ascii="Arial" w:eastAsia="Times New Roman" w:hAnsi="Arial" w:cs="Arial"/>
                  <w:color w:val="000000"/>
                  <w:sz w:val="20"/>
                  <w:szCs w:val="20"/>
                </w:rPr>
                <w:t>Nee</w:t>
              </w:r>
            </w:ins>
          </w:p>
        </w:tc>
      </w:tr>
      <w:tr w:rsidR="00CF1DA2" w:rsidRPr="00CF1DA2" w14:paraId="4CB13F14" w14:textId="77777777">
        <w:trPr>
          <w:trHeight w:val="230"/>
          <w:ins w:id="6181" w:author="Arjan" w:date="2012-12-10T16:13:00Z"/>
        </w:trPr>
        <w:tc>
          <w:tcPr>
            <w:tcW w:w="3780" w:type="dxa"/>
            <w:tcBorders>
              <w:top w:val="nil"/>
              <w:left w:val="nil"/>
              <w:bottom w:val="nil"/>
              <w:right w:val="nil"/>
            </w:tcBorders>
          </w:tcPr>
          <w:p w14:paraId="3451D95C" w14:textId="77777777" w:rsidR="00CF1DA2" w:rsidRPr="00CF1DA2" w:rsidRDefault="00CF1DA2" w:rsidP="00CF1DA2">
            <w:pPr>
              <w:autoSpaceDE w:val="0"/>
              <w:autoSpaceDN w:val="0"/>
              <w:adjustRightInd w:val="0"/>
              <w:spacing w:after="0" w:line="240" w:lineRule="auto"/>
              <w:rPr>
                <w:ins w:id="6182"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430C5F4F" w14:textId="77777777" w:rsidR="00CF1DA2" w:rsidRPr="00CF1DA2" w:rsidRDefault="00CF1DA2" w:rsidP="00CF1DA2">
            <w:pPr>
              <w:autoSpaceDE w:val="0"/>
              <w:autoSpaceDN w:val="0"/>
              <w:adjustRightInd w:val="0"/>
              <w:spacing w:after="0" w:line="240" w:lineRule="auto"/>
              <w:rPr>
                <w:ins w:id="6183" w:author="Arjan" w:date="2012-12-10T16:13:00Z"/>
                <w:rFonts w:ascii="Arial" w:eastAsia="Times New Roman" w:hAnsi="Arial" w:cs="Arial"/>
                <w:color w:val="000000"/>
                <w:sz w:val="20"/>
                <w:szCs w:val="20"/>
              </w:rPr>
            </w:pPr>
          </w:p>
        </w:tc>
      </w:tr>
      <w:tr w:rsidR="00CF1DA2" w:rsidRPr="00CF1DA2" w14:paraId="348D4C86" w14:textId="77777777">
        <w:trPr>
          <w:trHeight w:val="411"/>
          <w:ins w:id="6184" w:author="Arjan" w:date="2012-12-10T16:13:00Z"/>
        </w:trPr>
        <w:tc>
          <w:tcPr>
            <w:tcW w:w="3780" w:type="dxa"/>
            <w:tcBorders>
              <w:top w:val="nil"/>
              <w:left w:val="nil"/>
              <w:bottom w:val="nil"/>
              <w:right w:val="nil"/>
            </w:tcBorders>
          </w:tcPr>
          <w:p w14:paraId="46CDB2E3" w14:textId="77777777" w:rsidR="00CF1DA2" w:rsidRPr="00CF1DA2" w:rsidRDefault="00CF1DA2" w:rsidP="00CF1DA2">
            <w:pPr>
              <w:autoSpaceDE w:val="0"/>
              <w:autoSpaceDN w:val="0"/>
              <w:adjustRightInd w:val="0"/>
              <w:spacing w:after="0" w:line="240" w:lineRule="auto"/>
              <w:rPr>
                <w:ins w:id="6185" w:author="Arjan" w:date="2012-12-10T16:13:00Z"/>
                <w:rFonts w:ascii="Arial" w:eastAsia="Times New Roman" w:hAnsi="Arial" w:cs="Arial"/>
                <w:color w:val="000000"/>
                <w:sz w:val="20"/>
                <w:szCs w:val="20"/>
              </w:rPr>
            </w:pPr>
            <w:ins w:id="6186" w:author="Arjan" w:date="2012-12-10T16:13:00Z">
              <w:r w:rsidRPr="00CF1DA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5C549963" w14:textId="77777777" w:rsidR="00CF1DA2" w:rsidRPr="00CF1DA2" w:rsidRDefault="00CF1DA2" w:rsidP="00CF1DA2">
            <w:pPr>
              <w:autoSpaceDE w:val="0"/>
              <w:autoSpaceDN w:val="0"/>
              <w:adjustRightInd w:val="0"/>
              <w:spacing w:after="0" w:line="240" w:lineRule="auto"/>
              <w:rPr>
                <w:ins w:id="6187" w:author="Arjan" w:date="2012-12-10T16:13:00Z"/>
                <w:rFonts w:ascii="Arial" w:eastAsia="Times New Roman" w:hAnsi="Arial" w:cs="Arial"/>
                <w:color w:val="000000"/>
                <w:sz w:val="20"/>
                <w:szCs w:val="20"/>
              </w:rPr>
            </w:pPr>
            <w:ins w:id="6188" w:author="Arjan" w:date="2012-12-10T16:13:00Z">
              <w:r w:rsidRPr="00CF1DA2">
                <w:rPr>
                  <w:rFonts w:ascii="Arial" w:eastAsia="Times New Roman" w:hAnsi="Arial" w:cs="Arial"/>
                  <w:color w:val="000000"/>
                  <w:sz w:val="20"/>
                  <w:szCs w:val="20"/>
                </w:rPr>
                <w:t>Nee</w:t>
              </w:r>
            </w:ins>
          </w:p>
        </w:tc>
      </w:tr>
      <w:tr w:rsidR="00CF1DA2" w:rsidRPr="00CF1DA2" w14:paraId="6C2EC882" w14:textId="77777777">
        <w:trPr>
          <w:trHeight w:val="245"/>
          <w:ins w:id="6189" w:author="Arjan" w:date="2012-12-10T16:13:00Z"/>
        </w:trPr>
        <w:tc>
          <w:tcPr>
            <w:tcW w:w="3780" w:type="dxa"/>
            <w:tcBorders>
              <w:top w:val="nil"/>
              <w:left w:val="nil"/>
              <w:bottom w:val="nil"/>
              <w:right w:val="nil"/>
            </w:tcBorders>
          </w:tcPr>
          <w:p w14:paraId="2BBD7730" w14:textId="77777777" w:rsidR="00CF1DA2" w:rsidRPr="00CF1DA2" w:rsidRDefault="00CF1DA2" w:rsidP="00CF1DA2">
            <w:pPr>
              <w:autoSpaceDE w:val="0"/>
              <w:autoSpaceDN w:val="0"/>
              <w:adjustRightInd w:val="0"/>
              <w:spacing w:after="0" w:line="240" w:lineRule="auto"/>
              <w:rPr>
                <w:ins w:id="6190"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1E92435B" w14:textId="77777777" w:rsidR="00CF1DA2" w:rsidRPr="00CF1DA2" w:rsidRDefault="00CF1DA2" w:rsidP="00CF1DA2">
            <w:pPr>
              <w:autoSpaceDE w:val="0"/>
              <w:autoSpaceDN w:val="0"/>
              <w:adjustRightInd w:val="0"/>
              <w:spacing w:after="0" w:line="240" w:lineRule="auto"/>
              <w:rPr>
                <w:ins w:id="6191" w:author="Arjan" w:date="2012-12-10T16:13:00Z"/>
                <w:rFonts w:ascii="Arial" w:eastAsia="Times New Roman" w:hAnsi="Arial" w:cs="Arial"/>
                <w:color w:val="000000"/>
                <w:sz w:val="20"/>
                <w:szCs w:val="20"/>
              </w:rPr>
            </w:pPr>
          </w:p>
        </w:tc>
      </w:tr>
      <w:tr w:rsidR="00CF1DA2" w:rsidRPr="00CF1DA2" w14:paraId="01EB3004" w14:textId="77777777">
        <w:trPr>
          <w:trHeight w:val="230"/>
          <w:ins w:id="6192" w:author="Arjan" w:date="2012-12-10T16:13:00Z"/>
        </w:trPr>
        <w:tc>
          <w:tcPr>
            <w:tcW w:w="3780" w:type="dxa"/>
            <w:tcBorders>
              <w:top w:val="nil"/>
              <w:left w:val="nil"/>
              <w:bottom w:val="nil"/>
              <w:right w:val="nil"/>
            </w:tcBorders>
          </w:tcPr>
          <w:p w14:paraId="59CF03E2" w14:textId="77777777" w:rsidR="00CF1DA2" w:rsidRPr="00CF1DA2" w:rsidRDefault="00CF1DA2" w:rsidP="00CF1DA2">
            <w:pPr>
              <w:autoSpaceDE w:val="0"/>
              <w:autoSpaceDN w:val="0"/>
              <w:adjustRightInd w:val="0"/>
              <w:spacing w:after="0" w:line="240" w:lineRule="auto"/>
              <w:rPr>
                <w:ins w:id="6193" w:author="Arjan" w:date="2012-12-10T16:13:00Z"/>
                <w:rFonts w:ascii="Arial" w:eastAsia="Times New Roman" w:hAnsi="Arial" w:cs="Arial"/>
                <w:color w:val="000000"/>
                <w:sz w:val="20"/>
                <w:szCs w:val="20"/>
              </w:rPr>
            </w:pPr>
            <w:ins w:id="6194" w:author="Arjan" w:date="2012-12-10T16:13:00Z">
              <w:r w:rsidRPr="00CF1DA2">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75D4DB3A" w14:textId="77777777" w:rsidR="00CF1DA2" w:rsidRPr="00CF1DA2" w:rsidRDefault="00DA5D93" w:rsidP="00CF1DA2">
            <w:pPr>
              <w:autoSpaceDE w:val="0"/>
              <w:autoSpaceDN w:val="0"/>
              <w:adjustRightInd w:val="0"/>
              <w:spacing w:after="0" w:line="240" w:lineRule="auto"/>
              <w:rPr>
                <w:ins w:id="6195" w:author="Arjan" w:date="2012-12-10T16:13:00Z"/>
                <w:rFonts w:ascii="Arial" w:eastAsia="Times New Roman" w:hAnsi="Arial" w:cs="Arial"/>
                <w:color w:val="000000"/>
                <w:sz w:val="20"/>
                <w:szCs w:val="20"/>
              </w:rPr>
            </w:pPr>
            <w:ins w:id="6196"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Att.LowerBound</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1</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Att.UpperBound</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ins>
          </w:p>
        </w:tc>
      </w:tr>
      <w:tr w:rsidR="00CF1DA2" w:rsidRPr="00CF1DA2" w14:paraId="7C8B1BBF" w14:textId="77777777">
        <w:trPr>
          <w:trHeight w:val="230"/>
          <w:ins w:id="6197" w:author="Arjan" w:date="2012-12-10T16:13:00Z"/>
        </w:trPr>
        <w:tc>
          <w:tcPr>
            <w:tcW w:w="3780" w:type="dxa"/>
            <w:tcBorders>
              <w:top w:val="nil"/>
              <w:left w:val="nil"/>
              <w:bottom w:val="nil"/>
              <w:right w:val="nil"/>
            </w:tcBorders>
          </w:tcPr>
          <w:p w14:paraId="369DCB51" w14:textId="77777777" w:rsidR="00CF1DA2" w:rsidRPr="00CF1DA2" w:rsidRDefault="00CF1DA2" w:rsidP="00CF1DA2">
            <w:pPr>
              <w:autoSpaceDE w:val="0"/>
              <w:autoSpaceDN w:val="0"/>
              <w:adjustRightInd w:val="0"/>
              <w:spacing w:after="0" w:line="240" w:lineRule="auto"/>
              <w:rPr>
                <w:ins w:id="6198"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5E8DAF4E" w14:textId="77777777" w:rsidR="00CF1DA2" w:rsidRPr="00CF1DA2" w:rsidRDefault="00CF1DA2" w:rsidP="00CF1DA2">
            <w:pPr>
              <w:autoSpaceDE w:val="0"/>
              <w:autoSpaceDN w:val="0"/>
              <w:adjustRightInd w:val="0"/>
              <w:spacing w:after="0" w:line="240" w:lineRule="auto"/>
              <w:rPr>
                <w:ins w:id="6199" w:author="Arjan" w:date="2012-12-10T16:13:00Z"/>
                <w:rFonts w:ascii="Arial" w:eastAsia="Times New Roman" w:hAnsi="Arial" w:cs="Arial"/>
                <w:color w:val="000000"/>
                <w:sz w:val="20"/>
                <w:szCs w:val="20"/>
              </w:rPr>
            </w:pPr>
          </w:p>
        </w:tc>
      </w:tr>
      <w:tr w:rsidR="00CF1DA2" w:rsidRPr="00CF1DA2" w14:paraId="5D1FE192" w14:textId="77777777">
        <w:trPr>
          <w:trHeight w:val="230"/>
          <w:ins w:id="6200" w:author="Arjan" w:date="2012-12-10T16:13:00Z"/>
        </w:trPr>
        <w:tc>
          <w:tcPr>
            <w:tcW w:w="3780" w:type="dxa"/>
            <w:tcBorders>
              <w:top w:val="nil"/>
              <w:left w:val="nil"/>
              <w:bottom w:val="nil"/>
              <w:right w:val="nil"/>
            </w:tcBorders>
          </w:tcPr>
          <w:p w14:paraId="7FB47B79" w14:textId="77777777" w:rsidR="00CF1DA2" w:rsidRPr="00CF1DA2" w:rsidRDefault="00CF1DA2" w:rsidP="00CF1DA2">
            <w:pPr>
              <w:autoSpaceDE w:val="0"/>
              <w:autoSpaceDN w:val="0"/>
              <w:adjustRightInd w:val="0"/>
              <w:spacing w:after="0" w:line="240" w:lineRule="auto"/>
              <w:rPr>
                <w:ins w:id="6201" w:author="Arjan" w:date="2012-12-10T16:13:00Z"/>
                <w:rFonts w:ascii="Arial" w:eastAsia="Times New Roman" w:hAnsi="Arial" w:cs="Arial"/>
                <w:color w:val="000000"/>
                <w:sz w:val="20"/>
                <w:szCs w:val="20"/>
              </w:rPr>
            </w:pPr>
            <w:ins w:id="6202" w:author="Arjan" w:date="2012-12-10T16:13:00Z">
              <w:r w:rsidRPr="00CF1DA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49F1D25C" w14:textId="77777777" w:rsidR="00CF1DA2" w:rsidRPr="00CF1DA2" w:rsidRDefault="00CF1DA2" w:rsidP="00CF1DA2">
            <w:pPr>
              <w:autoSpaceDE w:val="0"/>
              <w:autoSpaceDN w:val="0"/>
              <w:adjustRightInd w:val="0"/>
              <w:spacing w:after="0" w:line="240" w:lineRule="auto"/>
              <w:rPr>
                <w:ins w:id="6203" w:author="Arjan" w:date="2012-12-10T16:13:00Z"/>
                <w:rFonts w:ascii="Arial" w:eastAsia="Times New Roman" w:hAnsi="Arial" w:cs="Arial"/>
                <w:color w:val="000000"/>
                <w:sz w:val="20"/>
                <w:szCs w:val="20"/>
              </w:rPr>
            </w:pPr>
            <w:ins w:id="6204" w:author="Arjan" w:date="2012-12-10T16:13:00Z">
              <w:r w:rsidRPr="00CF1DA2">
                <w:rPr>
                  <w:rFonts w:ascii="Arial" w:eastAsia="Times New Roman" w:hAnsi="Arial" w:cs="Arial"/>
                  <w:color w:val="000000"/>
                  <w:sz w:val="20"/>
                  <w:szCs w:val="20"/>
                </w:rPr>
                <w:t>Gemeentelijk kerngegeven</w:t>
              </w:r>
            </w:ins>
          </w:p>
        </w:tc>
      </w:tr>
      <w:tr w:rsidR="00CF1DA2" w:rsidRPr="00CF1DA2" w14:paraId="48E15647" w14:textId="77777777">
        <w:trPr>
          <w:trHeight w:val="230"/>
          <w:ins w:id="6205" w:author="Arjan" w:date="2012-12-10T16:13:00Z"/>
        </w:trPr>
        <w:tc>
          <w:tcPr>
            <w:tcW w:w="3780" w:type="dxa"/>
            <w:tcBorders>
              <w:top w:val="nil"/>
              <w:left w:val="nil"/>
              <w:bottom w:val="nil"/>
              <w:right w:val="nil"/>
            </w:tcBorders>
          </w:tcPr>
          <w:p w14:paraId="2B1D8930" w14:textId="77777777" w:rsidR="00CF1DA2" w:rsidRPr="00CF1DA2" w:rsidRDefault="00CF1DA2" w:rsidP="00CF1DA2">
            <w:pPr>
              <w:autoSpaceDE w:val="0"/>
              <w:autoSpaceDN w:val="0"/>
              <w:adjustRightInd w:val="0"/>
              <w:spacing w:after="0" w:line="240" w:lineRule="auto"/>
              <w:rPr>
                <w:ins w:id="6206"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2724C68A" w14:textId="77777777" w:rsidR="00CF1DA2" w:rsidRPr="00CF1DA2" w:rsidRDefault="00CF1DA2" w:rsidP="00CF1DA2">
            <w:pPr>
              <w:autoSpaceDE w:val="0"/>
              <w:autoSpaceDN w:val="0"/>
              <w:adjustRightInd w:val="0"/>
              <w:spacing w:after="0" w:line="240" w:lineRule="auto"/>
              <w:rPr>
                <w:ins w:id="6207" w:author="Arjan" w:date="2012-12-10T16:13:00Z"/>
                <w:rFonts w:ascii="Arial" w:eastAsia="Times New Roman" w:hAnsi="Arial" w:cs="Arial"/>
                <w:color w:val="000000"/>
                <w:sz w:val="20"/>
                <w:szCs w:val="20"/>
              </w:rPr>
            </w:pPr>
          </w:p>
        </w:tc>
      </w:tr>
      <w:tr w:rsidR="00CF1DA2" w:rsidRPr="00CF1DA2" w14:paraId="5BE18BB1" w14:textId="77777777">
        <w:trPr>
          <w:trHeight w:val="230"/>
          <w:ins w:id="6208" w:author="Arjan" w:date="2012-12-10T16:13:00Z"/>
        </w:trPr>
        <w:tc>
          <w:tcPr>
            <w:tcW w:w="3780" w:type="dxa"/>
            <w:tcBorders>
              <w:top w:val="nil"/>
              <w:left w:val="nil"/>
              <w:bottom w:val="nil"/>
              <w:right w:val="nil"/>
            </w:tcBorders>
          </w:tcPr>
          <w:p w14:paraId="07B7B9D6" w14:textId="77777777" w:rsidR="00CF1DA2" w:rsidRPr="00CF1DA2" w:rsidRDefault="00CF1DA2" w:rsidP="00CF1DA2">
            <w:pPr>
              <w:autoSpaceDE w:val="0"/>
              <w:autoSpaceDN w:val="0"/>
              <w:adjustRightInd w:val="0"/>
              <w:spacing w:after="0" w:line="240" w:lineRule="auto"/>
              <w:rPr>
                <w:ins w:id="6209" w:author="Arjan" w:date="2012-12-10T16:13:00Z"/>
                <w:rFonts w:ascii="Arial" w:eastAsia="Times New Roman" w:hAnsi="Arial" w:cs="Arial"/>
                <w:b/>
                <w:bCs/>
                <w:color w:val="000000"/>
                <w:sz w:val="20"/>
                <w:szCs w:val="20"/>
              </w:rPr>
            </w:pPr>
            <w:ins w:id="6210" w:author="Arjan" w:date="2012-12-10T16:13:00Z">
              <w:r w:rsidRPr="00CF1DA2">
                <w:rPr>
                  <w:rFonts w:ascii="Arial" w:eastAsia="Times New Roman" w:hAnsi="Arial" w:cs="Arial"/>
                  <w:b/>
                  <w:bCs/>
                  <w:color w:val="000000"/>
                  <w:sz w:val="20"/>
                  <w:szCs w:val="20"/>
                </w:rPr>
                <w:t>Regels attribuutsoort</w:t>
              </w:r>
            </w:ins>
          </w:p>
        </w:tc>
        <w:tc>
          <w:tcPr>
            <w:tcW w:w="5580" w:type="dxa"/>
            <w:tcBorders>
              <w:top w:val="nil"/>
              <w:left w:val="nil"/>
              <w:bottom w:val="nil"/>
              <w:right w:val="nil"/>
            </w:tcBorders>
          </w:tcPr>
          <w:p w14:paraId="2E610AA1" w14:textId="77777777" w:rsidR="00CF1DA2" w:rsidRPr="00CF1DA2" w:rsidRDefault="00CF1DA2" w:rsidP="00CF1DA2">
            <w:pPr>
              <w:autoSpaceDE w:val="0"/>
              <w:autoSpaceDN w:val="0"/>
              <w:adjustRightInd w:val="0"/>
              <w:spacing w:after="0" w:line="240" w:lineRule="auto"/>
              <w:rPr>
                <w:ins w:id="6211" w:author="Arjan" w:date="2012-12-10T16:13:00Z"/>
                <w:rFonts w:ascii="Arial" w:eastAsia="Times New Roman" w:hAnsi="Arial" w:cs="Arial"/>
                <w:color w:val="000000"/>
                <w:sz w:val="20"/>
                <w:szCs w:val="20"/>
              </w:rPr>
            </w:pPr>
            <w:ins w:id="6212" w:author="Arjan" w:date="2012-12-10T16:13:00Z">
              <w:r w:rsidRPr="00CF1DA2">
                <w:rPr>
                  <w:rFonts w:ascii="Arial" w:eastAsia="Times New Roman" w:hAnsi="Arial" w:cs="Arial"/>
                  <w:color w:val="000000"/>
                  <w:sz w:val="20"/>
                  <w:szCs w:val="20"/>
                </w:rPr>
                <w:t>-</w:t>
              </w:r>
            </w:ins>
          </w:p>
        </w:tc>
      </w:tr>
      <w:tr w:rsidR="00CF1DA2" w:rsidRPr="00CF1DA2" w14:paraId="50C55C4D" w14:textId="77777777">
        <w:trPr>
          <w:trHeight w:val="230"/>
          <w:ins w:id="6213" w:author="Arjan" w:date="2012-12-10T16:13:00Z"/>
        </w:trPr>
        <w:tc>
          <w:tcPr>
            <w:tcW w:w="3780" w:type="dxa"/>
            <w:tcBorders>
              <w:top w:val="nil"/>
              <w:left w:val="nil"/>
              <w:bottom w:val="nil"/>
              <w:right w:val="nil"/>
            </w:tcBorders>
          </w:tcPr>
          <w:p w14:paraId="76B8F0E5" w14:textId="77777777" w:rsidR="00CF1DA2" w:rsidRPr="00CF1DA2" w:rsidRDefault="00CF1DA2" w:rsidP="00CF1DA2">
            <w:pPr>
              <w:autoSpaceDE w:val="0"/>
              <w:autoSpaceDN w:val="0"/>
              <w:adjustRightInd w:val="0"/>
              <w:spacing w:after="0" w:line="240" w:lineRule="auto"/>
              <w:rPr>
                <w:ins w:id="6214" w:author="Arjan" w:date="2012-12-10T16:13:00Z"/>
                <w:rFonts w:ascii="Arial" w:eastAsia="Times New Roman" w:hAnsi="Arial" w:cs="Arial"/>
                <w:color w:val="000000"/>
                <w:sz w:val="20"/>
                <w:szCs w:val="20"/>
              </w:rPr>
            </w:pPr>
          </w:p>
        </w:tc>
        <w:tc>
          <w:tcPr>
            <w:tcW w:w="5580" w:type="dxa"/>
            <w:tcBorders>
              <w:top w:val="nil"/>
              <w:left w:val="nil"/>
              <w:bottom w:val="nil"/>
              <w:right w:val="nil"/>
            </w:tcBorders>
          </w:tcPr>
          <w:p w14:paraId="2FFE7B1A" w14:textId="77777777" w:rsidR="00CF1DA2" w:rsidRPr="00CF1DA2" w:rsidRDefault="00CF1DA2" w:rsidP="00CF1DA2">
            <w:pPr>
              <w:autoSpaceDE w:val="0"/>
              <w:autoSpaceDN w:val="0"/>
              <w:adjustRightInd w:val="0"/>
              <w:spacing w:after="0" w:line="240" w:lineRule="auto"/>
              <w:rPr>
                <w:ins w:id="6215" w:author="Arjan" w:date="2012-12-10T16:13:00Z"/>
                <w:rFonts w:ascii="Arial" w:eastAsia="Times New Roman" w:hAnsi="Arial" w:cs="Arial"/>
                <w:color w:val="000000"/>
                <w:sz w:val="20"/>
                <w:szCs w:val="20"/>
              </w:rPr>
            </w:pPr>
          </w:p>
        </w:tc>
      </w:tr>
    </w:tbl>
    <w:p w14:paraId="3E72D73B" w14:textId="77777777" w:rsidR="00CF1DA2" w:rsidRPr="00CF1DA2" w:rsidRDefault="00DA5D93" w:rsidP="00CF1DA2">
      <w:pPr>
        <w:autoSpaceDE w:val="0"/>
        <w:autoSpaceDN w:val="0"/>
        <w:adjustRightInd w:val="0"/>
        <w:spacing w:before="240" w:after="60" w:line="240" w:lineRule="auto"/>
        <w:outlineLvl w:val="3"/>
        <w:rPr>
          <w:ins w:id="6216" w:author="Arjan" w:date="2012-12-10T16:13:00Z"/>
          <w:rFonts w:ascii="Arial" w:eastAsia="Times New Roman" w:hAnsi="Arial" w:cs="Arial"/>
          <w:b/>
          <w:bCs/>
          <w:color w:val="004080"/>
          <w:sz w:val="24"/>
          <w:szCs w:val="24"/>
        </w:rPr>
      </w:pPr>
      <w:ins w:id="6217"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Att.Stereotype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«Attribuutsoort»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Att.Name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Toelichting</w:t>
        </w:r>
        <w:r w:rsidRPr="00CF1DA2">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780"/>
        <w:gridCol w:w="5580"/>
      </w:tblGrid>
      <w:tr w:rsidR="00CF1DA2" w:rsidRPr="00CF1DA2" w14:paraId="0FB8CEBD" w14:textId="77777777">
        <w:trPr>
          <w:trHeight w:val="230"/>
          <w:ins w:id="6218" w:author="Arjan" w:date="2012-12-10T16:13:00Z"/>
        </w:trPr>
        <w:tc>
          <w:tcPr>
            <w:tcW w:w="3780" w:type="dxa"/>
            <w:tcBorders>
              <w:top w:val="nil"/>
              <w:left w:val="nil"/>
              <w:bottom w:val="nil"/>
              <w:right w:val="nil"/>
            </w:tcBorders>
          </w:tcPr>
          <w:p w14:paraId="56B7C36E" w14:textId="77777777" w:rsidR="00CF1DA2" w:rsidRPr="00CF1DA2" w:rsidRDefault="00CF1DA2" w:rsidP="00CF1DA2">
            <w:pPr>
              <w:autoSpaceDE w:val="0"/>
              <w:autoSpaceDN w:val="0"/>
              <w:adjustRightInd w:val="0"/>
              <w:spacing w:after="0" w:line="240" w:lineRule="auto"/>
              <w:rPr>
                <w:ins w:id="6219" w:author="Arjan" w:date="2012-12-10T16:13:00Z"/>
                <w:rFonts w:ascii="Arial" w:eastAsia="Times New Roman" w:hAnsi="Arial" w:cs="Arial"/>
                <w:color w:val="000000"/>
                <w:sz w:val="20"/>
                <w:szCs w:val="20"/>
              </w:rPr>
            </w:pPr>
            <w:ins w:id="6220" w:author="Arjan" w:date="2012-12-10T16:13:00Z">
              <w:r w:rsidRPr="00CF1DA2">
                <w:rPr>
                  <w:rFonts w:ascii="Arial" w:eastAsia="Times New Roman" w:hAnsi="Arial" w:cs="Arial"/>
                  <w:b/>
                  <w:bCs/>
                  <w:color w:val="000000"/>
                  <w:sz w:val="20"/>
                  <w:szCs w:val="20"/>
                </w:rPr>
                <w:lastRenderedPageBreak/>
                <w:t>Naam attribuutsoort</w:t>
              </w:r>
            </w:ins>
          </w:p>
        </w:tc>
        <w:tc>
          <w:tcPr>
            <w:tcW w:w="5580" w:type="dxa"/>
            <w:tcBorders>
              <w:top w:val="nil"/>
              <w:left w:val="nil"/>
              <w:bottom w:val="nil"/>
              <w:right w:val="nil"/>
            </w:tcBorders>
          </w:tcPr>
          <w:p w14:paraId="62D13A5C" w14:textId="77777777" w:rsidR="00CF1DA2" w:rsidRPr="00CF1DA2" w:rsidRDefault="00DA5D93" w:rsidP="00CF1DA2">
            <w:pPr>
              <w:autoSpaceDE w:val="0"/>
              <w:autoSpaceDN w:val="0"/>
              <w:adjustRightInd w:val="0"/>
              <w:spacing w:after="0" w:line="240" w:lineRule="auto"/>
              <w:rPr>
                <w:ins w:id="6221" w:author="Arjan" w:date="2012-12-10T16:13:00Z"/>
                <w:rFonts w:ascii="Arial" w:eastAsia="Times New Roman" w:hAnsi="Arial" w:cs="Arial"/>
                <w:color w:val="000000"/>
                <w:sz w:val="20"/>
                <w:szCs w:val="20"/>
              </w:rPr>
            </w:pPr>
            <w:ins w:id="6222"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Toelichting</w:t>
              </w:r>
              <w:r w:rsidRPr="00CF1DA2">
                <w:rPr>
                  <w:rFonts w:ascii="Arial" w:hAnsi="Arial" w:cs="Arial"/>
                  <w:sz w:val="20"/>
                  <w:szCs w:val="20"/>
                  <w:lang w:val="en-AU"/>
                </w:rPr>
                <w:fldChar w:fldCharType="end"/>
              </w:r>
            </w:ins>
          </w:p>
        </w:tc>
      </w:tr>
      <w:tr w:rsidR="00CF1DA2" w:rsidRPr="00CF1DA2" w14:paraId="5DF8A2D9" w14:textId="77777777">
        <w:trPr>
          <w:ins w:id="6223" w:author="Arjan" w:date="2012-12-10T16:13:00Z"/>
        </w:trPr>
        <w:tc>
          <w:tcPr>
            <w:tcW w:w="3780" w:type="dxa"/>
            <w:tcBorders>
              <w:top w:val="nil"/>
              <w:left w:val="nil"/>
              <w:bottom w:val="nil"/>
              <w:right w:val="nil"/>
            </w:tcBorders>
          </w:tcPr>
          <w:p w14:paraId="3FDFF10B" w14:textId="77777777" w:rsidR="00CF1DA2" w:rsidRPr="00CF1DA2" w:rsidRDefault="00CF1DA2" w:rsidP="00CF1DA2">
            <w:pPr>
              <w:autoSpaceDE w:val="0"/>
              <w:autoSpaceDN w:val="0"/>
              <w:adjustRightInd w:val="0"/>
              <w:spacing w:after="0" w:line="240" w:lineRule="auto"/>
              <w:rPr>
                <w:ins w:id="6224"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0D2EF84F" w14:textId="77777777" w:rsidR="00CF1DA2" w:rsidRPr="00CF1DA2" w:rsidRDefault="00CF1DA2" w:rsidP="00CF1DA2">
            <w:pPr>
              <w:autoSpaceDE w:val="0"/>
              <w:autoSpaceDN w:val="0"/>
              <w:adjustRightInd w:val="0"/>
              <w:spacing w:after="0" w:line="240" w:lineRule="auto"/>
              <w:rPr>
                <w:ins w:id="6225" w:author="Arjan" w:date="2012-12-10T16:13:00Z"/>
                <w:rFonts w:ascii="Arial" w:eastAsia="Times New Roman" w:hAnsi="Arial" w:cs="Arial"/>
                <w:color w:val="000000"/>
                <w:sz w:val="20"/>
                <w:szCs w:val="20"/>
              </w:rPr>
            </w:pPr>
          </w:p>
        </w:tc>
      </w:tr>
      <w:tr w:rsidR="00CF1DA2" w:rsidRPr="00CF1DA2" w14:paraId="4F81604E" w14:textId="77777777">
        <w:trPr>
          <w:ins w:id="6226" w:author="Arjan" w:date="2012-12-10T16:13:00Z"/>
        </w:trPr>
        <w:tc>
          <w:tcPr>
            <w:tcW w:w="3780" w:type="dxa"/>
            <w:tcBorders>
              <w:top w:val="nil"/>
              <w:left w:val="nil"/>
              <w:bottom w:val="nil"/>
              <w:right w:val="nil"/>
            </w:tcBorders>
          </w:tcPr>
          <w:p w14:paraId="268C48DC" w14:textId="77777777" w:rsidR="00CF1DA2" w:rsidRPr="00CF1DA2" w:rsidRDefault="00CF1DA2" w:rsidP="00CF1DA2">
            <w:pPr>
              <w:autoSpaceDE w:val="0"/>
              <w:autoSpaceDN w:val="0"/>
              <w:adjustRightInd w:val="0"/>
              <w:spacing w:after="0" w:line="240" w:lineRule="auto"/>
              <w:rPr>
                <w:ins w:id="6227" w:author="Arjan" w:date="2012-12-10T16:13:00Z"/>
                <w:rFonts w:ascii="Arial" w:eastAsia="Times New Roman" w:hAnsi="Arial" w:cs="Arial"/>
                <w:color w:val="000000"/>
                <w:sz w:val="20"/>
                <w:szCs w:val="20"/>
              </w:rPr>
            </w:pPr>
            <w:ins w:id="6228" w:author="Arjan" w:date="2012-12-10T16:13:00Z">
              <w:r w:rsidRPr="00CF1DA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6ED3D438" w14:textId="77777777" w:rsidR="00CF1DA2" w:rsidRPr="00CF1DA2" w:rsidRDefault="00CF1DA2" w:rsidP="00CF1DA2">
            <w:pPr>
              <w:autoSpaceDE w:val="0"/>
              <w:autoSpaceDN w:val="0"/>
              <w:adjustRightInd w:val="0"/>
              <w:spacing w:after="0" w:line="240" w:lineRule="auto"/>
              <w:rPr>
                <w:ins w:id="6229" w:author="Arjan" w:date="2012-12-10T16:13:00Z"/>
                <w:rFonts w:ascii="Arial" w:eastAsia="Times New Roman" w:hAnsi="Arial" w:cs="Arial"/>
                <w:color w:val="000000"/>
                <w:sz w:val="20"/>
                <w:szCs w:val="20"/>
              </w:rPr>
            </w:pPr>
            <w:ins w:id="6230" w:author="Arjan" w:date="2012-12-10T16:13:00Z">
              <w:r w:rsidRPr="00CF1DA2">
                <w:rPr>
                  <w:rFonts w:ascii="Arial" w:eastAsia="Times New Roman" w:hAnsi="Arial" w:cs="Arial"/>
                  <w:color w:val="000000"/>
                  <w:sz w:val="20"/>
                  <w:szCs w:val="20"/>
                </w:rPr>
                <w:t>KING</w:t>
              </w:r>
            </w:ins>
          </w:p>
        </w:tc>
      </w:tr>
      <w:tr w:rsidR="00CF1DA2" w:rsidRPr="00CF1DA2" w14:paraId="3C4199EC" w14:textId="77777777">
        <w:trPr>
          <w:ins w:id="6231" w:author="Arjan" w:date="2012-12-10T16:13:00Z"/>
        </w:trPr>
        <w:tc>
          <w:tcPr>
            <w:tcW w:w="3780" w:type="dxa"/>
            <w:tcBorders>
              <w:top w:val="nil"/>
              <w:left w:val="nil"/>
              <w:bottom w:val="nil"/>
              <w:right w:val="nil"/>
            </w:tcBorders>
          </w:tcPr>
          <w:p w14:paraId="315862D5" w14:textId="77777777" w:rsidR="00CF1DA2" w:rsidRPr="00CF1DA2" w:rsidRDefault="00CF1DA2" w:rsidP="00CF1DA2">
            <w:pPr>
              <w:autoSpaceDE w:val="0"/>
              <w:autoSpaceDN w:val="0"/>
              <w:adjustRightInd w:val="0"/>
              <w:spacing w:after="0" w:line="240" w:lineRule="auto"/>
              <w:rPr>
                <w:ins w:id="6232"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26D45EB2" w14:textId="77777777" w:rsidR="00CF1DA2" w:rsidRPr="00CF1DA2" w:rsidRDefault="00CF1DA2" w:rsidP="00CF1DA2">
            <w:pPr>
              <w:autoSpaceDE w:val="0"/>
              <w:autoSpaceDN w:val="0"/>
              <w:adjustRightInd w:val="0"/>
              <w:spacing w:after="0" w:line="240" w:lineRule="auto"/>
              <w:rPr>
                <w:ins w:id="6233" w:author="Arjan" w:date="2012-12-10T16:13:00Z"/>
                <w:rFonts w:ascii="Arial" w:eastAsia="Times New Roman" w:hAnsi="Arial" w:cs="Arial"/>
                <w:color w:val="000000"/>
                <w:sz w:val="20"/>
                <w:szCs w:val="20"/>
              </w:rPr>
            </w:pPr>
          </w:p>
        </w:tc>
      </w:tr>
      <w:tr w:rsidR="00CF1DA2" w:rsidRPr="00CF1DA2" w14:paraId="5A9FAFD5" w14:textId="77777777">
        <w:trPr>
          <w:ins w:id="6234" w:author="Arjan" w:date="2012-12-10T16:13:00Z"/>
        </w:trPr>
        <w:tc>
          <w:tcPr>
            <w:tcW w:w="3780" w:type="dxa"/>
            <w:tcBorders>
              <w:top w:val="nil"/>
              <w:left w:val="nil"/>
              <w:bottom w:val="nil"/>
              <w:right w:val="nil"/>
            </w:tcBorders>
          </w:tcPr>
          <w:p w14:paraId="3BBAC29C" w14:textId="77777777" w:rsidR="00CF1DA2" w:rsidRPr="00CF1DA2" w:rsidRDefault="00CF1DA2" w:rsidP="00CF1DA2">
            <w:pPr>
              <w:autoSpaceDE w:val="0"/>
              <w:autoSpaceDN w:val="0"/>
              <w:adjustRightInd w:val="0"/>
              <w:spacing w:after="0" w:line="240" w:lineRule="auto"/>
              <w:rPr>
                <w:ins w:id="6235" w:author="Arjan" w:date="2012-12-10T16:13:00Z"/>
                <w:rFonts w:ascii="Arial" w:eastAsia="Times New Roman" w:hAnsi="Arial" w:cs="Arial"/>
                <w:color w:val="000000"/>
                <w:sz w:val="20"/>
                <w:szCs w:val="20"/>
              </w:rPr>
            </w:pPr>
            <w:ins w:id="6236" w:author="Arjan" w:date="2012-12-10T16:13:00Z">
              <w:r w:rsidRPr="00CF1DA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06C8A647" w14:textId="77777777" w:rsidR="00CF1DA2" w:rsidRPr="00CF1DA2" w:rsidRDefault="00CF1DA2" w:rsidP="00CF1DA2">
            <w:pPr>
              <w:autoSpaceDE w:val="0"/>
              <w:autoSpaceDN w:val="0"/>
              <w:adjustRightInd w:val="0"/>
              <w:spacing w:after="0" w:line="240" w:lineRule="auto"/>
              <w:rPr>
                <w:ins w:id="6237" w:author="Arjan" w:date="2012-12-10T16:13:00Z"/>
                <w:rFonts w:ascii="Arial" w:eastAsia="Times New Roman" w:hAnsi="Arial" w:cs="Arial"/>
                <w:color w:val="000000"/>
                <w:sz w:val="20"/>
                <w:szCs w:val="20"/>
              </w:rPr>
            </w:pPr>
          </w:p>
        </w:tc>
      </w:tr>
      <w:tr w:rsidR="00CF1DA2" w:rsidRPr="00CF1DA2" w14:paraId="19508A8A" w14:textId="77777777">
        <w:trPr>
          <w:ins w:id="6238" w:author="Arjan" w:date="2012-12-10T16:13:00Z"/>
        </w:trPr>
        <w:tc>
          <w:tcPr>
            <w:tcW w:w="3780" w:type="dxa"/>
            <w:tcBorders>
              <w:top w:val="nil"/>
              <w:left w:val="nil"/>
              <w:bottom w:val="nil"/>
              <w:right w:val="nil"/>
            </w:tcBorders>
          </w:tcPr>
          <w:p w14:paraId="3B296781" w14:textId="77777777" w:rsidR="00CF1DA2" w:rsidRPr="00CF1DA2" w:rsidRDefault="00CF1DA2" w:rsidP="00CF1DA2">
            <w:pPr>
              <w:autoSpaceDE w:val="0"/>
              <w:autoSpaceDN w:val="0"/>
              <w:adjustRightInd w:val="0"/>
              <w:spacing w:after="0" w:line="240" w:lineRule="auto"/>
              <w:rPr>
                <w:ins w:id="6239"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3E7493A2" w14:textId="77777777" w:rsidR="00CF1DA2" w:rsidRPr="00CF1DA2" w:rsidRDefault="00CF1DA2" w:rsidP="00CF1DA2">
            <w:pPr>
              <w:autoSpaceDE w:val="0"/>
              <w:autoSpaceDN w:val="0"/>
              <w:adjustRightInd w:val="0"/>
              <w:spacing w:after="0" w:line="240" w:lineRule="auto"/>
              <w:rPr>
                <w:ins w:id="6240" w:author="Arjan" w:date="2012-12-10T16:13:00Z"/>
                <w:rFonts w:ascii="Arial" w:eastAsia="Times New Roman" w:hAnsi="Arial" w:cs="Arial"/>
                <w:color w:val="000000"/>
                <w:sz w:val="20"/>
                <w:szCs w:val="20"/>
              </w:rPr>
            </w:pPr>
          </w:p>
        </w:tc>
      </w:tr>
      <w:tr w:rsidR="00CF1DA2" w:rsidRPr="00CF1DA2" w14:paraId="5EF911C3" w14:textId="77777777">
        <w:trPr>
          <w:ins w:id="6241" w:author="Arjan" w:date="2012-12-10T16:13:00Z"/>
        </w:trPr>
        <w:tc>
          <w:tcPr>
            <w:tcW w:w="3780" w:type="dxa"/>
            <w:tcBorders>
              <w:top w:val="nil"/>
              <w:left w:val="nil"/>
              <w:bottom w:val="nil"/>
              <w:right w:val="nil"/>
            </w:tcBorders>
          </w:tcPr>
          <w:p w14:paraId="41DF9E0F" w14:textId="77777777" w:rsidR="00CF1DA2" w:rsidRPr="00CF1DA2" w:rsidRDefault="00CF1DA2" w:rsidP="00CF1DA2">
            <w:pPr>
              <w:autoSpaceDE w:val="0"/>
              <w:autoSpaceDN w:val="0"/>
              <w:adjustRightInd w:val="0"/>
              <w:spacing w:after="0" w:line="240" w:lineRule="auto"/>
              <w:rPr>
                <w:ins w:id="6242" w:author="Arjan" w:date="2012-12-10T16:13:00Z"/>
                <w:rFonts w:ascii="Arial" w:eastAsia="Times New Roman" w:hAnsi="Arial" w:cs="Arial"/>
                <w:color w:val="000000"/>
                <w:sz w:val="20"/>
                <w:szCs w:val="20"/>
              </w:rPr>
            </w:pPr>
            <w:ins w:id="6243" w:author="Arjan" w:date="2012-12-10T16:13:00Z">
              <w:r w:rsidRPr="00CF1DA2">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3ABF7BB1" w14:textId="77777777" w:rsidR="00CF1DA2" w:rsidRPr="00CF1DA2" w:rsidRDefault="00DA5D93" w:rsidP="00CF1DA2">
            <w:pPr>
              <w:autoSpaceDE w:val="0"/>
              <w:autoSpaceDN w:val="0"/>
              <w:adjustRightInd w:val="0"/>
              <w:spacing w:after="0" w:line="240" w:lineRule="auto"/>
              <w:rPr>
                <w:ins w:id="6244" w:author="Arjan" w:date="2012-12-10T16:13:00Z"/>
                <w:rFonts w:ascii="Arial" w:eastAsia="Times New Roman" w:hAnsi="Arial" w:cs="Arial"/>
                <w:color w:val="000000"/>
                <w:sz w:val="20"/>
                <w:szCs w:val="20"/>
              </w:rPr>
            </w:pPr>
            <w:ins w:id="6245"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toelichting</w:t>
              </w:r>
              <w:r w:rsidRPr="00CF1DA2">
                <w:rPr>
                  <w:rFonts w:ascii="Arial" w:hAnsi="Arial" w:cs="Arial"/>
                  <w:sz w:val="20"/>
                  <w:szCs w:val="20"/>
                  <w:lang w:val="en-AU"/>
                </w:rPr>
                <w:fldChar w:fldCharType="end"/>
              </w:r>
            </w:ins>
          </w:p>
        </w:tc>
      </w:tr>
      <w:tr w:rsidR="00CF1DA2" w:rsidRPr="00CF1DA2" w14:paraId="62F99E66" w14:textId="77777777">
        <w:trPr>
          <w:ins w:id="6246" w:author="Arjan" w:date="2012-12-10T16:13:00Z"/>
        </w:trPr>
        <w:tc>
          <w:tcPr>
            <w:tcW w:w="3780" w:type="dxa"/>
            <w:tcBorders>
              <w:top w:val="nil"/>
              <w:left w:val="nil"/>
              <w:bottom w:val="nil"/>
              <w:right w:val="nil"/>
            </w:tcBorders>
          </w:tcPr>
          <w:p w14:paraId="142B453A" w14:textId="77777777" w:rsidR="00CF1DA2" w:rsidRPr="00CF1DA2" w:rsidRDefault="00CF1DA2" w:rsidP="00CF1DA2">
            <w:pPr>
              <w:autoSpaceDE w:val="0"/>
              <w:autoSpaceDN w:val="0"/>
              <w:adjustRightInd w:val="0"/>
              <w:spacing w:after="0" w:line="240" w:lineRule="auto"/>
              <w:rPr>
                <w:ins w:id="6247"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5B0B7E50" w14:textId="77777777" w:rsidR="00CF1DA2" w:rsidRPr="00CF1DA2" w:rsidRDefault="00CF1DA2" w:rsidP="00CF1DA2">
            <w:pPr>
              <w:autoSpaceDE w:val="0"/>
              <w:autoSpaceDN w:val="0"/>
              <w:adjustRightInd w:val="0"/>
              <w:spacing w:after="0" w:line="240" w:lineRule="auto"/>
              <w:rPr>
                <w:ins w:id="6248" w:author="Arjan" w:date="2012-12-10T16:13:00Z"/>
                <w:rFonts w:ascii="Arial" w:eastAsia="Times New Roman" w:hAnsi="Arial" w:cs="Arial"/>
                <w:color w:val="000000"/>
                <w:sz w:val="20"/>
                <w:szCs w:val="20"/>
              </w:rPr>
            </w:pPr>
          </w:p>
        </w:tc>
      </w:tr>
      <w:tr w:rsidR="00CF1DA2" w:rsidRPr="00AE1A91" w14:paraId="2FFD082B" w14:textId="77777777">
        <w:trPr>
          <w:ins w:id="6249" w:author="Arjan" w:date="2012-12-10T16:13:00Z"/>
        </w:trPr>
        <w:tc>
          <w:tcPr>
            <w:tcW w:w="3780" w:type="dxa"/>
            <w:tcBorders>
              <w:top w:val="nil"/>
              <w:left w:val="nil"/>
              <w:bottom w:val="nil"/>
              <w:right w:val="nil"/>
            </w:tcBorders>
          </w:tcPr>
          <w:p w14:paraId="1D3E9901" w14:textId="77777777" w:rsidR="00CF1DA2" w:rsidRPr="00CF1DA2" w:rsidRDefault="00CF1DA2" w:rsidP="00CF1DA2">
            <w:pPr>
              <w:autoSpaceDE w:val="0"/>
              <w:autoSpaceDN w:val="0"/>
              <w:adjustRightInd w:val="0"/>
              <w:spacing w:after="0" w:line="240" w:lineRule="auto"/>
              <w:rPr>
                <w:ins w:id="6250" w:author="Arjan" w:date="2012-12-10T16:13:00Z"/>
                <w:rFonts w:ascii="Arial" w:eastAsia="Times New Roman" w:hAnsi="Arial" w:cs="Arial"/>
                <w:color w:val="000000"/>
                <w:sz w:val="20"/>
                <w:szCs w:val="20"/>
              </w:rPr>
            </w:pPr>
            <w:ins w:id="6251" w:author="Arjan" w:date="2012-12-10T16:13:00Z">
              <w:r w:rsidRPr="00CF1DA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05808F10" w14:textId="77777777" w:rsidR="00CF1DA2" w:rsidRPr="00DD0F4F" w:rsidRDefault="00DA5D93" w:rsidP="00CF1DA2">
            <w:pPr>
              <w:autoSpaceDE w:val="0"/>
              <w:autoSpaceDN w:val="0"/>
              <w:adjustRightInd w:val="0"/>
              <w:spacing w:after="0" w:line="240" w:lineRule="auto"/>
              <w:rPr>
                <w:ins w:id="6252" w:author="Arjan" w:date="2012-12-10T16:13:00Z"/>
                <w:rFonts w:ascii="Arial" w:eastAsia="Times New Roman" w:hAnsi="Arial" w:cs="Arial"/>
                <w:color w:val="000000"/>
                <w:sz w:val="20"/>
                <w:szCs w:val="20"/>
                <w:lang w:val="nl-NL"/>
              </w:rPr>
            </w:pPr>
            <w:ins w:id="6253" w:author="Arjan" w:date="2012-12-10T16:13:00Z">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Att.Notes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 xml:space="preserve">Samenvattende beschrijving van de relevante kenmerken van het gevoerde </w:t>
              </w:r>
            </w:ins>
            <w:ins w:id="6254" w:author="Arjan" w:date="2014-11-18T00:13:00Z">
              <w:r w:rsidR="004903B8">
                <w:rPr>
                  <w:rFonts w:ascii="Arial" w:eastAsia="Times New Roman" w:hAnsi="Arial" w:cs="Arial"/>
                  <w:color w:val="000000"/>
                  <w:sz w:val="20"/>
                  <w:szCs w:val="20"/>
                  <w:lang w:val="nl-NL"/>
                </w:rPr>
                <w:t>klant</w:t>
              </w:r>
            </w:ins>
            <w:ins w:id="6255" w:author="Arjan" w:date="2012-12-10T16:13:00Z">
              <w:r w:rsidR="00CF1DA2" w:rsidRPr="00DD0F4F">
                <w:rPr>
                  <w:rFonts w:ascii="Arial" w:eastAsia="Times New Roman" w:hAnsi="Arial" w:cs="Arial"/>
                  <w:color w:val="000000"/>
                  <w:sz w:val="20"/>
                  <w:szCs w:val="20"/>
                  <w:lang w:val="nl-NL"/>
                </w:rPr>
                <w:t>contact</w:t>
              </w:r>
              <w:r w:rsidRPr="00CF1DA2">
                <w:rPr>
                  <w:rFonts w:ascii="Arial" w:hAnsi="Arial" w:cs="Arial"/>
                  <w:sz w:val="20"/>
                  <w:szCs w:val="20"/>
                  <w:lang w:val="en-AU"/>
                </w:rPr>
                <w:fldChar w:fldCharType="end"/>
              </w:r>
            </w:ins>
          </w:p>
        </w:tc>
      </w:tr>
      <w:tr w:rsidR="00CF1DA2" w:rsidRPr="00AE1A91" w14:paraId="5B510DE4" w14:textId="77777777">
        <w:trPr>
          <w:trHeight w:val="230"/>
          <w:ins w:id="6256" w:author="Arjan" w:date="2012-12-10T16:13:00Z"/>
        </w:trPr>
        <w:tc>
          <w:tcPr>
            <w:tcW w:w="3780" w:type="dxa"/>
            <w:tcBorders>
              <w:top w:val="nil"/>
              <w:left w:val="nil"/>
              <w:bottom w:val="nil"/>
              <w:right w:val="nil"/>
            </w:tcBorders>
          </w:tcPr>
          <w:p w14:paraId="192F2BAC" w14:textId="77777777" w:rsidR="00CF1DA2" w:rsidRPr="00DD0F4F" w:rsidRDefault="00CF1DA2" w:rsidP="00CF1DA2">
            <w:pPr>
              <w:autoSpaceDE w:val="0"/>
              <w:autoSpaceDN w:val="0"/>
              <w:adjustRightInd w:val="0"/>
              <w:spacing w:after="0" w:line="240" w:lineRule="auto"/>
              <w:rPr>
                <w:ins w:id="6257" w:author="Arjan" w:date="2012-12-10T16:13: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41AB14FD" w14:textId="77777777" w:rsidR="00CF1DA2" w:rsidRPr="00DD0F4F" w:rsidRDefault="00CF1DA2" w:rsidP="00CF1DA2">
            <w:pPr>
              <w:autoSpaceDE w:val="0"/>
              <w:autoSpaceDN w:val="0"/>
              <w:adjustRightInd w:val="0"/>
              <w:spacing w:after="0" w:line="240" w:lineRule="auto"/>
              <w:rPr>
                <w:ins w:id="6258" w:author="Arjan" w:date="2012-12-10T16:13:00Z"/>
                <w:rFonts w:ascii="Arial" w:eastAsia="Times New Roman" w:hAnsi="Arial" w:cs="Arial"/>
                <w:color w:val="000000"/>
                <w:sz w:val="20"/>
                <w:szCs w:val="20"/>
                <w:lang w:val="nl-NL"/>
              </w:rPr>
            </w:pPr>
          </w:p>
        </w:tc>
      </w:tr>
      <w:tr w:rsidR="00CF1DA2" w:rsidRPr="00CF1DA2" w14:paraId="5E8212FA" w14:textId="77777777">
        <w:trPr>
          <w:trHeight w:val="230"/>
          <w:ins w:id="6259" w:author="Arjan" w:date="2012-12-10T16:13:00Z"/>
        </w:trPr>
        <w:tc>
          <w:tcPr>
            <w:tcW w:w="3780" w:type="dxa"/>
            <w:tcBorders>
              <w:top w:val="nil"/>
              <w:left w:val="nil"/>
              <w:bottom w:val="nil"/>
              <w:right w:val="nil"/>
            </w:tcBorders>
          </w:tcPr>
          <w:p w14:paraId="4F8ED7D1" w14:textId="77777777" w:rsidR="00CF1DA2" w:rsidRPr="00CF1DA2" w:rsidRDefault="00CF1DA2" w:rsidP="00CF1DA2">
            <w:pPr>
              <w:autoSpaceDE w:val="0"/>
              <w:autoSpaceDN w:val="0"/>
              <w:adjustRightInd w:val="0"/>
              <w:spacing w:after="0" w:line="240" w:lineRule="auto"/>
              <w:rPr>
                <w:ins w:id="6260" w:author="Arjan" w:date="2012-12-10T16:13:00Z"/>
                <w:rFonts w:ascii="Arial" w:eastAsia="Times New Roman" w:hAnsi="Arial" w:cs="Arial"/>
                <w:color w:val="000000"/>
                <w:sz w:val="20"/>
                <w:szCs w:val="20"/>
              </w:rPr>
            </w:pPr>
            <w:ins w:id="6261" w:author="Arjan" w:date="2012-12-10T16:13:00Z">
              <w:r w:rsidRPr="00CF1DA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35FA4DA9" w14:textId="77777777" w:rsidR="00CF1DA2" w:rsidRPr="00CF1DA2" w:rsidRDefault="00CF1DA2" w:rsidP="00CF1DA2">
            <w:pPr>
              <w:autoSpaceDE w:val="0"/>
              <w:autoSpaceDN w:val="0"/>
              <w:adjustRightInd w:val="0"/>
              <w:spacing w:after="0" w:line="240" w:lineRule="auto"/>
              <w:rPr>
                <w:ins w:id="6262" w:author="Arjan" w:date="2012-12-10T16:13:00Z"/>
                <w:rFonts w:ascii="Arial" w:eastAsia="Times New Roman" w:hAnsi="Arial" w:cs="Arial"/>
                <w:color w:val="000000"/>
                <w:sz w:val="20"/>
                <w:szCs w:val="20"/>
              </w:rPr>
            </w:pPr>
            <w:ins w:id="6263" w:author="Arjan" w:date="2012-12-10T16:13:00Z">
              <w:r w:rsidRPr="00CF1DA2">
                <w:rPr>
                  <w:rFonts w:ascii="Arial" w:eastAsia="Times New Roman" w:hAnsi="Arial" w:cs="Arial"/>
                  <w:color w:val="000000"/>
                  <w:sz w:val="20"/>
                  <w:szCs w:val="20"/>
                </w:rPr>
                <w:t xml:space="preserve">KING </w:t>
              </w:r>
            </w:ins>
          </w:p>
        </w:tc>
      </w:tr>
      <w:tr w:rsidR="00CF1DA2" w:rsidRPr="00CF1DA2" w14:paraId="606E56A9" w14:textId="77777777">
        <w:trPr>
          <w:ins w:id="6264" w:author="Arjan" w:date="2012-12-10T16:13:00Z"/>
        </w:trPr>
        <w:tc>
          <w:tcPr>
            <w:tcW w:w="3780" w:type="dxa"/>
            <w:tcBorders>
              <w:top w:val="nil"/>
              <w:left w:val="nil"/>
              <w:bottom w:val="nil"/>
              <w:right w:val="nil"/>
            </w:tcBorders>
          </w:tcPr>
          <w:p w14:paraId="3F1EDEB5" w14:textId="77777777" w:rsidR="00CF1DA2" w:rsidRPr="00CF1DA2" w:rsidRDefault="00CF1DA2" w:rsidP="00CF1DA2">
            <w:pPr>
              <w:autoSpaceDE w:val="0"/>
              <w:autoSpaceDN w:val="0"/>
              <w:adjustRightInd w:val="0"/>
              <w:spacing w:after="0" w:line="240" w:lineRule="auto"/>
              <w:rPr>
                <w:ins w:id="626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1E529016" w14:textId="77777777" w:rsidR="00CF1DA2" w:rsidRPr="00CF1DA2" w:rsidRDefault="00CF1DA2" w:rsidP="00CF1DA2">
            <w:pPr>
              <w:autoSpaceDE w:val="0"/>
              <w:autoSpaceDN w:val="0"/>
              <w:adjustRightInd w:val="0"/>
              <w:spacing w:after="0" w:line="240" w:lineRule="auto"/>
              <w:rPr>
                <w:ins w:id="6266" w:author="Arjan" w:date="2012-12-10T16:13:00Z"/>
                <w:rFonts w:ascii="Arial" w:eastAsia="Times New Roman" w:hAnsi="Arial" w:cs="Arial"/>
                <w:color w:val="000000"/>
                <w:sz w:val="20"/>
                <w:szCs w:val="20"/>
              </w:rPr>
            </w:pPr>
          </w:p>
        </w:tc>
      </w:tr>
      <w:tr w:rsidR="00CF1DA2" w:rsidRPr="00CF1DA2" w14:paraId="42F09C69" w14:textId="77777777">
        <w:trPr>
          <w:ins w:id="6267" w:author="Arjan" w:date="2012-12-10T16:13:00Z"/>
        </w:trPr>
        <w:tc>
          <w:tcPr>
            <w:tcW w:w="3780" w:type="dxa"/>
            <w:tcBorders>
              <w:top w:val="nil"/>
              <w:left w:val="nil"/>
              <w:bottom w:val="nil"/>
              <w:right w:val="nil"/>
            </w:tcBorders>
          </w:tcPr>
          <w:p w14:paraId="03FF73DB" w14:textId="77777777" w:rsidR="00CF1DA2" w:rsidRPr="00CF1DA2" w:rsidRDefault="00CF1DA2" w:rsidP="00CF1DA2">
            <w:pPr>
              <w:autoSpaceDE w:val="0"/>
              <w:autoSpaceDN w:val="0"/>
              <w:adjustRightInd w:val="0"/>
              <w:spacing w:after="0" w:line="240" w:lineRule="auto"/>
              <w:rPr>
                <w:ins w:id="6268" w:author="Arjan" w:date="2012-12-10T16:13:00Z"/>
                <w:rFonts w:ascii="Arial" w:eastAsia="Times New Roman" w:hAnsi="Arial" w:cs="Arial"/>
                <w:color w:val="000000"/>
                <w:sz w:val="20"/>
                <w:szCs w:val="20"/>
              </w:rPr>
            </w:pPr>
            <w:ins w:id="6269" w:author="Arjan" w:date="2012-12-10T16:13:00Z">
              <w:r w:rsidRPr="00CF1DA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7A0C3F98" w14:textId="77777777" w:rsidR="00CF1DA2" w:rsidRPr="00CF1DA2" w:rsidRDefault="00CF1DA2" w:rsidP="00CF1DA2">
            <w:pPr>
              <w:autoSpaceDE w:val="0"/>
              <w:autoSpaceDN w:val="0"/>
              <w:adjustRightInd w:val="0"/>
              <w:spacing w:after="0" w:line="240" w:lineRule="auto"/>
              <w:rPr>
                <w:ins w:id="6270" w:author="Arjan" w:date="2012-12-10T16:13:00Z"/>
                <w:rFonts w:ascii="Arial" w:eastAsia="Times New Roman" w:hAnsi="Arial" w:cs="Arial"/>
                <w:color w:val="000000"/>
                <w:sz w:val="20"/>
                <w:szCs w:val="20"/>
              </w:rPr>
            </w:pPr>
            <w:ins w:id="6271" w:author="Arjan" w:date="2012-12-10T16:13:00Z">
              <w:r w:rsidRPr="00CF1DA2">
                <w:rPr>
                  <w:rFonts w:ascii="Arial" w:eastAsia="Times New Roman" w:hAnsi="Arial" w:cs="Arial"/>
                  <w:color w:val="000000"/>
                  <w:sz w:val="20"/>
                  <w:szCs w:val="20"/>
                </w:rPr>
                <w:t>1 januari 2013</w:t>
              </w:r>
            </w:ins>
          </w:p>
        </w:tc>
      </w:tr>
      <w:tr w:rsidR="00CF1DA2" w:rsidRPr="00CF1DA2" w14:paraId="484A59CB" w14:textId="77777777">
        <w:trPr>
          <w:ins w:id="6272" w:author="Arjan" w:date="2012-12-10T16:13:00Z"/>
        </w:trPr>
        <w:tc>
          <w:tcPr>
            <w:tcW w:w="3780" w:type="dxa"/>
            <w:tcBorders>
              <w:top w:val="nil"/>
              <w:left w:val="nil"/>
              <w:bottom w:val="nil"/>
              <w:right w:val="nil"/>
            </w:tcBorders>
          </w:tcPr>
          <w:p w14:paraId="23AD3B18" w14:textId="77777777" w:rsidR="00CF1DA2" w:rsidRPr="00CF1DA2" w:rsidRDefault="00CF1DA2" w:rsidP="00CF1DA2">
            <w:pPr>
              <w:autoSpaceDE w:val="0"/>
              <w:autoSpaceDN w:val="0"/>
              <w:adjustRightInd w:val="0"/>
              <w:spacing w:after="0" w:line="240" w:lineRule="auto"/>
              <w:rPr>
                <w:ins w:id="6273"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47C0BE1E" w14:textId="77777777" w:rsidR="00CF1DA2" w:rsidRPr="00CF1DA2" w:rsidRDefault="00CF1DA2" w:rsidP="00CF1DA2">
            <w:pPr>
              <w:autoSpaceDE w:val="0"/>
              <w:autoSpaceDN w:val="0"/>
              <w:adjustRightInd w:val="0"/>
              <w:spacing w:after="0" w:line="240" w:lineRule="auto"/>
              <w:rPr>
                <w:ins w:id="6274" w:author="Arjan" w:date="2012-12-10T16:13:00Z"/>
                <w:rFonts w:ascii="Arial" w:eastAsia="Times New Roman" w:hAnsi="Arial" w:cs="Arial"/>
                <w:color w:val="000000"/>
                <w:sz w:val="20"/>
                <w:szCs w:val="20"/>
              </w:rPr>
            </w:pPr>
          </w:p>
        </w:tc>
      </w:tr>
      <w:tr w:rsidR="00CF1DA2" w:rsidRPr="00CF1DA2" w14:paraId="71BF0FE8" w14:textId="77777777">
        <w:trPr>
          <w:ins w:id="6275" w:author="Arjan" w:date="2012-12-10T16:13:00Z"/>
        </w:trPr>
        <w:tc>
          <w:tcPr>
            <w:tcW w:w="3780" w:type="dxa"/>
            <w:tcBorders>
              <w:top w:val="nil"/>
              <w:left w:val="nil"/>
              <w:bottom w:val="nil"/>
              <w:right w:val="nil"/>
            </w:tcBorders>
          </w:tcPr>
          <w:p w14:paraId="676392DE" w14:textId="77777777" w:rsidR="00CF1DA2" w:rsidRPr="00CF1DA2" w:rsidRDefault="00CF1DA2" w:rsidP="00CF1DA2">
            <w:pPr>
              <w:autoSpaceDE w:val="0"/>
              <w:autoSpaceDN w:val="0"/>
              <w:adjustRightInd w:val="0"/>
              <w:spacing w:after="0" w:line="240" w:lineRule="auto"/>
              <w:rPr>
                <w:ins w:id="6276" w:author="Arjan" w:date="2012-12-10T16:13:00Z"/>
                <w:rFonts w:ascii="Arial" w:eastAsia="Times New Roman" w:hAnsi="Arial" w:cs="Arial"/>
                <w:color w:val="000000"/>
                <w:sz w:val="20"/>
                <w:szCs w:val="20"/>
              </w:rPr>
            </w:pPr>
            <w:ins w:id="6277" w:author="Arjan" w:date="2012-12-10T16:13:00Z">
              <w:r w:rsidRPr="00CF1DA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72062B7B" w14:textId="77777777" w:rsidR="00CF1DA2" w:rsidRPr="00CF1DA2" w:rsidRDefault="00CF1DA2" w:rsidP="00CF1DA2">
            <w:pPr>
              <w:autoSpaceDE w:val="0"/>
              <w:autoSpaceDN w:val="0"/>
              <w:adjustRightInd w:val="0"/>
              <w:spacing w:after="0" w:line="240" w:lineRule="auto"/>
              <w:rPr>
                <w:ins w:id="6278" w:author="Arjan" w:date="2012-12-10T16:13:00Z"/>
                <w:rFonts w:ascii="Arial" w:eastAsia="Times New Roman" w:hAnsi="Arial" w:cs="Arial"/>
                <w:color w:val="000000"/>
                <w:sz w:val="20"/>
                <w:szCs w:val="20"/>
              </w:rPr>
            </w:pPr>
          </w:p>
        </w:tc>
      </w:tr>
      <w:tr w:rsidR="00CF1DA2" w:rsidRPr="00CF1DA2" w14:paraId="1D77022A" w14:textId="77777777">
        <w:trPr>
          <w:ins w:id="6279" w:author="Arjan" w:date="2012-12-10T16:13:00Z"/>
        </w:trPr>
        <w:tc>
          <w:tcPr>
            <w:tcW w:w="3780" w:type="dxa"/>
            <w:tcBorders>
              <w:top w:val="nil"/>
              <w:left w:val="nil"/>
              <w:bottom w:val="nil"/>
              <w:right w:val="nil"/>
            </w:tcBorders>
          </w:tcPr>
          <w:p w14:paraId="49D22BCB" w14:textId="77777777" w:rsidR="00CF1DA2" w:rsidRPr="00CF1DA2" w:rsidRDefault="00CF1DA2" w:rsidP="00CF1DA2">
            <w:pPr>
              <w:autoSpaceDE w:val="0"/>
              <w:autoSpaceDN w:val="0"/>
              <w:adjustRightInd w:val="0"/>
              <w:spacing w:after="0" w:line="240" w:lineRule="auto"/>
              <w:rPr>
                <w:ins w:id="6280"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1EE6F5F9" w14:textId="77777777" w:rsidR="00CF1DA2" w:rsidRPr="00CF1DA2" w:rsidRDefault="00CF1DA2" w:rsidP="00CF1DA2">
            <w:pPr>
              <w:autoSpaceDE w:val="0"/>
              <w:autoSpaceDN w:val="0"/>
              <w:adjustRightInd w:val="0"/>
              <w:spacing w:after="0" w:line="240" w:lineRule="auto"/>
              <w:rPr>
                <w:ins w:id="6281" w:author="Arjan" w:date="2012-12-10T16:13:00Z"/>
                <w:rFonts w:ascii="Arial" w:eastAsia="Times New Roman" w:hAnsi="Arial" w:cs="Arial"/>
                <w:color w:val="000000"/>
                <w:sz w:val="20"/>
                <w:szCs w:val="20"/>
              </w:rPr>
            </w:pPr>
          </w:p>
        </w:tc>
      </w:tr>
      <w:tr w:rsidR="00CF1DA2" w:rsidRPr="00CF1DA2" w14:paraId="305074C4" w14:textId="77777777">
        <w:trPr>
          <w:ins w:id="6282" w:author="Arjan" w:date="2012-12-10T16:13:00Z"/>
        </w:trPr>
        <w:tc>
          <w:tcPr>
            <w:tcW w:w="3780" w:type="dxa"/>
            <w:tcBorders>
              <w:top w:val="nil"/>
              <w:left w:val="nil"/>
              <w:bottom w:val="nil"/>
              <w:right w:val="nil"/>
            </w:tcBorders>
          </w:tcPr>
          <w:p w14:paraId="799ABB47" w14:textId="77777777" w:rsidR="00CF1DA2" w:rsidRPr="00CF1DA2" w:rsidRDefault="00CF1DA2" w:rsidP="00CF1DA2">
            <w:pPr>
              <w:autoSpaceDE w:val="0"/>
              <w:autoSpaceDN w:val="0"/>
              <w:adjustRightInd w:val="0"/>
              <w:spacing w:after="0" w:line="240" w:lineRule="auto"/>
              <w:rPr>
                <w:ins w:id="6283" w:author="Arjan" w:date="2012-12-10T16:13:00Z"/>
                <w:rFonts w:ascii="Arial" w:eastAsia="Times New Roman" w:hAnsi="Arial" w:cs="Arial"/>
                <w:color w:val="000000"/>
                <w:sz w:val="20"/>
                <w:szCs w:val="20"/>
              </w:rPr>
            </w:pPr>
            <w:ins w:id="6284" w:author="Arjan" w:date="2012-12-10T16:13:00Z">
              <w:r w:rsidRPr="00CF1DA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400F9192" w14:textId="77777777" w:rsidR="00CF1DA2" w:rsidRPr="00CF1DA2" w:rsidRDefault="00DA5D93" w:rsidP="00CF1DA2">
            <w:pPr>
              <w:autoSpaceDE w:val="0"/>
              <w:autoSpaceDN w:val="0"/>
              <w:adjustRightInd w:val="0"/>
              <w:spacing w:after="0" w:line="240" w:lineRule="auto"/>
              <w:rPr>
                <w:ins w:id="6285" w:author="Arjan" w:date="2012-12-10T16:13:00Z"/>
                <w:rFonts w:ascii="Arial" w:eastAsia="Times New Roman" w:hAnsi="Arial" w:cs="Arial"/>
                <w:color w:val="000000"/>
                <w:sz w:val="20"/>
                <w:szCs w:val="20"/>
              </w:rPr>
            </w:pPr>
            <w:ins w:id="6286"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Att.Type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AN1000</w:t>
              </w:r>
              <w:r w:rsidRPr="00CF1DA2">
                <w:rPr>
                  <w:rFonts w:ascii="Arial" w:hAnsi="Arial" w:cs="Arial"/>
                  <w:sz w:val="20"/>
                  <w:szCs w:val="20"/>
                  <w:lang w:val="en-AU"/>
                </w:rPr>
                <w:fldChar w:fldCharType="end"/>
              </w:r>
            </w:ins>
          </w:p>
        </w:tc>
      </w:tr>
      <w:tr w:rsidR="00CF1DA2" w:rsidRPr="00CF1DA2" w14:paraId="7A9FEDDE" w14:textId="77777777">
        <w:trPr>
          <w:trHeight w:val="230"/>
          <w:ins w:id="6287" w:author="Arjan" w:date="2012-12-10T16:13:00Z"/>
        </w:trPr>
        <w:tc>
          <w:tcPr>
            <w:tcW w:w="3780" w:type="dxa"/>
            <w:tcBorders>
              <w:top w:val="nil"/>
              <w:left w:val="nil"/>
              <w:bottom w:val="nil"/>
              <w:right w:val="nil"/>
            </w:tcBorders>
          </w:tcPr>
          <w:p w14:paraId="199C5E2B" w14:textId="77777777" w:rsidR="00CF1DA2" w:rsidRPr="00CF1DA2" w:rsidRDefault="00CF1DA2" w:rsidP="00CF1DA2">
            <w:pPr>
              <w:autoSpaceDE w:val="0"/>
              <w:autoSpaceDN w:val="0"/>
              <w:adjustRightInd w:val="0"/>
              <w:spacing w:after="0" w:line="240" w:lineRule="auto"/>
              <w:rPr>
                <w:ins w:id="6288"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1ED55EBB" w14:textId="77777777" w:rsidR="00CF1DA2" w:rsidRPr="00CF1DA2" w:rsidRDefault="00CF1DA2" w:rsidP="00CF1DA2">
            <w:pPr>
              <w:autoSpaceDE w:val="0"/>
              <w:autoSpaceDN w:val="0"/>
              <w:adjustRightInd w:val="0"/>
              <w:spacing w:after="0" w:line="240" w:lineRule="auto"/>
              <w:rPr>
                <w:ins w:id="6289" w:author="Arjan" w:date="2012-12-10T16:13:00Z"/>
                <w:rFonts w:ascii="Arial" w:eastAsia="Times New Roman" w:hAnsi="Arial" w:cs="Arial"/>
                <w:color w:val="000000"/>
                <w:sz w:val="20"/>
                <w:szCs w:val="20"/>
              </w:rPr>
            </w:pPr>
          </w:p>
        </w:tc>
      </w:tr>
      <w:tr w:rsidR="00CF1DA2" w:rsidRPr="00CF1DA2" w14:paraId="2DECF7A8" w14:textId="77777777">
        <w:trPr>
          <w:trHeight w:val="230"/>
          <w:ins w:id="6290" w:author="Arjan" w:date="2012-12-10T16:13:00Z"/>
        </w:trPr>
        <w:tc>
          <w:tcPr>
            <w:tcW w:w="3780" w:type="dxa"/>
            <w:tcBorders>
              <w:top w:val="nil"/>
              <w:left w:val="nil"/>
              <w:bottom w:val="nil"/>
              <w:right w:val="nil"/>
            </w:tcBorders>
          </w:tcPr>
          <w:p w14:paraId="647557DB" w14:textId="77777777" w:rsidR="00CF1DA2" w:rsidRPr="00CF1DA2" w:rsidRDefault="00CF1DA2" w:rsidP="00CF1DA2">
            <w:pPr>
              <w:autoSpaceDE w:val="0"/>
              <w:autoSpaceDN w:val="0"/>
              <w:adjustRightInd w:val="0"/>
              <w:spacing w:after="0" w:line="240" w:lineRule="auto"/>
              <w:rPr>
                <w:ins w:id="6291" w:author="Arjan" w:date="2012-12-10T16:13:00Z"/>
                <w:rFonts w:ascii="Arial" w:eastAsia="Times New Roman" w:hAnsi="Arial" w:cs="Arial"/>
                <w:color w:val="000000"/>
                <w:sz w:val="20"/>
                <w:szCs w:val="20"/>
              </w:rPr>
            </w:pPr>
            <w:ins w:id="6292" w:author="Arjan" w:date="2012-12-10T16:13:00Z">
              <w:r w:rsidRPr="00CF1DA2">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04B8504B" w14:textId="77777777" w:rsidR="00CF1DA2" w:rsidRPr="00CF1DA2" w:rsidRDefault="00CF1DA2" w:rsidP="00CF1DA2">
            <w:pPr>
              <w:autoSpaceDE w:val="0"/>
              <w:autoSpaceDN w:val="0"/>
              <w:adjustRightInd w:val="0"/>
              <w:spacing w:after="0" w:line="240" w:lineRule="auto"/>
              <w:rPr>
                <w:ins w:id="6293" w:author="Arjan" w:date="2012-12-10T16:13:00Z"/>
                <w:rFonts w:ascii="Arial" w:eastAsia="Times New Roman" w:hAnsi="Arial" w:cs="Arial"/>
                <w:color w:val="000000"/>
                <w:sz w:val="20"/>
                <w:szCs w:val="20"/>
              </w:rPr>
            </w:pPr>
            <w:ins w:id="6294" w:author="Arjan" w:date="2012-12-10T16:13:00Z">
              <w:r w:rsidRPr="00CF1DA2">
                <w:rPr>
                  <w:rFonts w:ascii="Arial" w:eastAsia="Times New Roman" w:hAnsi="Arial" w:cs="Arial"/>
                  <w:color w:val="000000"/>
                  <w:sz w:val="20"/>
                  <w:szCs w:val="20"/>
                </w:rPr>
                <w:t>alle alfanumerieke tekens</w:t>
              </w:r>
            </w:ins>
          </w:p>
        </w:tc>
      </w:tr>
      <w:tr w:rsidR="00CF1DA2" w:rsidRPr="00CF1DA2" w14:paraId="19C7DEAE" w14:textId="77777777">
        <w:trPr>
          <w:trHeight w:val="215"/>
          <w:ins w:id="6295" w:author="Arjan" w:date="2012-12-10T16:13:00Z"/>
        </w:trPr>
        <w:tc>
          <w:tcPr>
            <w:tcW w:w="3780" w:type="dxa"/>
            <w:tcBorders>
              <w:top w:val="nil"/>
              <w:left w:val="nil"/>
              <w:bottom w:val="nil"/>
              <w:right w:val="nil"/>
            </w:tcBorders>
          </w:tcPr>
          <w:p w14:paraId="76E5BA86" w14:textId="77777777" w:rsidR="00CF1DA2" w:rsidRPr="00CF1DA2" w:rsidRDefault="00CF1DA2" w:rsidP="00CF1DA2">
            <w:pPr>
              <w:autoSpaceDE w:val="0"/>
              <w:autoSpaceDN w:val="0"/>
              <w:adjustRightInd w:val="0"/>
              <w:spacing w:after="0" w:line="240" w:lineRule="auto"/>
              <w:rPr>
                <w:ins w:id="6296"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6631A65B" w14:textId="77777777" w:rsidR="00CF1DA2" w:rsidRPr="00CF1DA2" w:rsidRDefault="00CF1DA2" w:rsidP="00CF1DA2">
            <w:pPr>
              <w:autoSpaceDE w:val="0"/>
              <w:autoSpaceDN w:val="0"/>
              <w:adjustRightInd w:val="0"/>
              <w:spacing w:after="0" w:line="240" w:lineRule="auto"/>
              <w:rPr>
                <w:ins w:id="6297" w:author="Arjan" w:date="2012-12-10T16:13:00Z"/>
                <w:rFonts w:ascii="Arial" w:eastAsia="Times New Roman" w:hAnsi="Arial" w:cs="Arial"/>
                <w:color w:val="000000"/>
                <w:sz w:val="20"/>
                <w:szCs w:val="20"/>
              </w:rPr>
            </w:pPr>
          </w:p>
        </w:tc>
      </w:tr>
      <w:tr w:rsidR="00CF1DA2" w:rsidRPr="00CF1DA2" w14:paraId="57DC979F" w14:textId="77777777">
        <w:trPr>
          <w:trHeight w:val="215"/>
          <w:ins w:id="6298" w:author="Arjan" w:date="2012-12-10T16:13:00Z"/>
        </w:trPr>
        <w:tc>
          <w:tcPr>
            <w:tcW w:w="3780" w:type="dxa"/>
            <w:tcBorders>
              <w:top w:val="nil"/>
              <w:left w:val="nil"/>
              <w:bottom w:val="nil"/>
              <w:right w:val="nil"/>
            </w:tcBorders>
          </w:tcPr>
          <w:p w14:paraId="23B68916" w14:textId="77777777" w:rsidR="00CF1DA2" w:rsidRPr="00CF1DA2" w:rsidRDefault="00CF1DA2" w:rsidP="00CF1DA2">
            <w:pPr>
              <w:autoSpaceDE w:val="0"/>
              <w:autoSpaceDN w:val="0"/>
              <w:adjustRightInd w:val="0"/>
              <w:spacing w:after="0" w:line="240" w:lineRule="auto"/>
              <w:rPr>
                <w:ins w:id="6299" w:author="Arjan" w:date="2012-12-10T16:13:00Z"/>
                <w:rFonts w:ascii="Arial" w:eastAsia="Times New Roman" w:hAnsi="Arial" w:cs="Arial"/>
                <w:color w:val="000000"/>
                <w:sz w:val="20"/>
                <w:szCs w:val="20"/>
              </w:rPr>
            </w:pPr>
            <w:ins w:id="6300" w:author="Arjan" w:date="2012-12-10T16:13:00Z">
              <w:r w:rsidRPr="00CF1DA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2CB5DC99" w14:textId="77777777" w:rsidR="00CF1DA2" w:rsidRPr="00CF1DA2" w:rsidRDefault="00CF1DA2" w:rsidP="00CF1DA2">
            <w:pPr>
              <w:autoSpaceDE w:val="0"/>
              <w:autoSpaceDN w:val="0"/>
              <w:adjustRightInd w:val="0"/>
              <w:spacing w:after="0" w:line="240" w:lineRule="auto"/>
              <w:rPr>
                <w:ins w:id="6301" w:author="Arjan" w:date="2012-12-10T16:13:00Z"/>
                <w:rFonts w:ascii="Arial" w:eastAsia="Times New Roman" w:hAnsi="Arial" w:cs="Arial"/>
                <w:color w:val="000000"/>
                <w:sz w:val="20"/>
                <w:szCs w:val="20"/>
              </w:rPr>
            </w:pPr>
            <w:ins w:id="6302" w:author="Arjan" w:date="2012-12-10T16:13:00Z">
              <w:r w:rsidRPr="00CF1DA2">
                <w:rPr>
                  <w:rFonts w:ascii="Arial" w:eastAsia="Times New Roman" w:hAnsi="Arial" w:cs="Arial"/>
                  <w:color w:val="000000"/>
                  <w:sz w:val="20"/>
                  <w:szCs w:val="20"/>
                </w:rPr>
                <w:t>Nee</w:t>
              </w:r>
            </w:ins>
          </w:p>
        </w:tc>
      </w:tr>
      <w:tr w:rsidR="00CF1DA2" w:rsidRPr="00CF1DA2" w14:paraId="2414E17C" w14:textId="77777777">
        <w:trPr>
          <w:trHeight w:val="230"/>
          <w:ins w:id="6303" w:author="Arjan" w:date="2012-12-10T16:13:00Z"/>
        </w:trPr>
        <w:tc>
          <w:tcPr>
            <w:tcW w:w="3780" w:type="dxa"/>
            <w:tcBorders>
              <w:top w:val="nil"/>
              <w:left w:val="nil"/>
              <w:bottom w:val="nil"/>
              <w:right w:val="nil"/>
            </w:tcBorders>
          </w:tcPr>
          <w:p w14:paraId="44B197E3" w14:textId="77777777" w:rsidR="00CF1DA2" w:rsidRPr="00CF1DA2" w:rsidRDefault="00CF1DA2" w:rsidP="00CF1DA2">
            <w:pPr>
              <w:autoSpaceDE w:val="0"/>
              <w:autoSpaceDN w:val="0"/>
              <w:adjustRightInd w:val="0"/>
              <w:spacing w:after="0" w:line="240" w:lineRule="auto"/>
              <w:rPr>
                <w:ins w:id="6304"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6C1CB33B" w14:textId="77777777" w:rsidR="00CF1DA2" w:rsidRPr="00CF1DA2" w:rsidRDefault="00CF1DA2" w:rsidP="00CF1DA2">
            <w:pPr>
              <w:autoSpaceDE w:val="0"/>
              <w:autoSpaceDN w:val="0"/>
              <w:adjustRightInd w:val="0"/>
              <w:spacing w:after="0" w:line="240" w:lineRule="auto"/>
              <w:rPr>
                <w:ins w:id="6305" w:author="Arjan" w:date="2012-12-10T16:13:00Z"/>
                <w:rFonts w:ascii="Arial" w:eastAsia="Times New Roman" w:hAnsi="Arial" w:cs="Arial"/>
                <w:color w:val="000000"/>
                <w:sz w:val="20"/>
                <w:szCs w:val="20"/>
              </w:rPr>
            </w:pPr>
          </w:p>
        </w:tc>
      </w:tr>
      <w:tr w:rsidR="00CF1DA2" w:rsidRPr="00CF1DA2" w14:paraId="68783E61" w14:textId="77777777">
        <w:trPr>
          <w:trHeight w:val="230"/>
          <w:ins w:id="6306" w:author="Arjan" w:date="2012-12-10T16:13:00Z"/>
        </w:trPr>
        <w:tc>
          <w:tcPr>
            <w:tcW w:w="3780" w:type="dxa"/>
            <w:tcBorders>
              <w:top w:val="nil"/>
              <w:left w:val="nil"/>
              <w:bottom w:val="nil"/>
              <w:right w:val="nil"/>
            </w:tcBorders>
          </w:tcPr>
          <w:p w14:paraId="501B200C" w14:textId="77777777" w:rsidR="00CF1DA2" w:rsidRPr="00CF1DA2" w:rsidRDefault="00CF1DA2" w:rsidP="00CF1DA2">
            <w:pPr>
              <w:autoSpaceDE w:val="0"/>
              <w:autoSpaceDN w:val="0"/>
              <w:adjustRightInd w:val="0"/>
              <w:spacing w:after="0" w:line="240" w:lineRule="auto"/>
              <w:rPr>
                <w:ins w:id="6307" w:author="Arjan" w:date="2012-12-10T16:13:00Z"/>
                <w:rFonts w:ascii="Arial" w:eastAsia="Times New Roman" w:hAnsi="Arial" w:cs="Arial"/>
                <w:color w:val="000000"/>
                <w:sz w:val="20"/>
                <w:szCs w:val="20"/>
              </w:rPr>
            </w:pPr>
            <w:ins w:id="6308" w:author="Arjan" w:date="2012-12-10T16:13:00Z">
              <w:r w:rsidRPr="00CF1DA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3BA94992" w14:textId="77777777" w:rsidR="00CF1DA2" w:rsidRPr="00CF1DA2" w:rsidRDefault="00CF1DA2" w:rsidP="00CF1DA2">
            <w:pPr>
              <w:autoSpaceDE w:val="0"/>
              <w:autoSpaceDN w:val="0"/>
              <w:adjustRightInd w:val="0"/>
              <w:spacing w:after="0" w:line="240" w:lineRule="auto"/>
              <w:rPr>
                <w:ins w:id="6309" w:author="Arjan" w:date="2012-12-10T16:13:00Z"/>
                <w:rFonts w:ascii="Arial" w:eastAsia="Times New Roman" w:hAnsi="Arial" w:cs="Arial"/>
                <w:color w:val="000000"/>
                <w:sz w:val="20"/>
                <w:szCs w:val="20"/>
              </w:rPr>
            </w:pPr>
            <w:ins w:id="6310" w:author="Arjan" w:date="2012-12-10T16:13:00Z">
              <w:r w:rsidRPr="00CF1DA2">
                <w:rPr>
                  <w:rFonts w:ascii="Arial" w:eastAsia="Times New Roman" w:hAnsi="Arial" w:cs="Arial"/>
                  <w:color w:val="000000"/>
                  <w:sz w:val="20"/>
                  <w:szCs w:val="20"/>
                </w:rPr>
                <w:t>Nee</w:t>
              </w:r>
            </w:ins>
          </w:p>
        </w:tc>
      </w:tr>
      <w:tr w:rsidR="00CF1DA2" w:rsidRPr="00CF1DA2" w14:paraId="42EAFEF1" w14:textId="77777777">
        <w:trPr>
          <w:trHeight w:val="230"/>
          <w:ins w:id="6311" w:author="Arjan" w:date="2012-12-10T16:13:00Z"/>
        </w:trPr>
        <w:tc>
          <w:tcPr>
            <w:tcW w:w="3780" w:type="dxa"/>
            <w:tcBorders>
              <w:top w:val="nil"/>
              <w:left w:val="nil"/>
              <w:bottom w:val="nil"/>
              <w:right w:val="nil"/>
            </w:tcBorders>
          </w:tcPr>
          <w:p w14:paraId="67FDEEFF" w14:textId="77777777" w:rsidR="00CF1DA2" w:rsidRPr="00CF1DA2" w:rsidRDefault="00CF1DA2" w:rsidP="00CF1DA2">
            <w:pPr>
              <w:autoSpaceDE w:val="0"/>
              <w:autoSpaceDN w:val="0"/>
              <w:adjustRightInd w:val="0"/>
              <w:spacing w:after="0" w:line="240" w:lineRule="auto"/>
              <w:rPr>
                <w:ins w:id="6312"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13C68BB9" w14:textId="77777777" w:rsidR="00CF1DA2" w:rsidRPr="00CF1DA2" w:rsidRDefault="00CF1DA2" w:rsidP="00CF1DA2">
            <w:pPr>
              <w:autoSpaceDE w:val="0"/>
              <w:autoSpaceDN w:val="0"/>
              <w:adjustRightInd w:val="0"/>
              <w:spacing w:after="0" w:line="240" w:lineRule="auto"/>
              <w:rPr>
                <w:ins w:id="6313" w:author="Arjan" w:date="2012-12-10T16:13:00Z"/>
                <w:rFonts w:ascii="Arial" w:eastAsia="Times New Roman" w:hAnsi="Arial" w:cs="Arial"/>
                <w:color w:val="000000"/>
                <w:sz w:val="20"/>
                <w:szCs w:val="20"/>
              </w:rPr>
            </w:pPr>
          </w:p>
        </w:tc>
      </w:tr>
      <w:tr w:rsidR="00CF1DA2" w:rsidRPr="00CF1DA2" w14:paraId="71BE1220" w14:textId="77777777">
        <w:trPr>
          <w:trHeight w:val="230"/>
          <w:ins w:id="6314" w:author="Arjan" w:date="2012-12-10T16:13:00Z"/>
        </w:trPr>
        <w:tc>
          <w:tcPr>
            <w:tcW w:w="3780" w:type="dxa"/>
            <w:tcBorders>
              <w:top w:val="nil"/>
              <w:left w:val="nil"/>
              <w:bottom w:val="nil"/>
              <w:right w:val="nil"/>
            </w:tcBorders>
          </w:tcPr>
          <w:p w14:paraId="4C432902" w14:textId="77777777" w:rsidR="00CF1DA2" w:rsidRPr="00CF1DA2" w:rsidRDefault="00CF1DA2" w:rsidP="00CF1DA2">
            <w:pPr>
              <w:autoSpaceDE w:val="0"/>
              <w:autoSpaceDN w:val="0"/>
              <w:adjustRightInd w:val="0"/>
              <w:spacing w:after="0" w:line="240" w:lineRule="auto"/>
              <w:rPr>
                <w:ins w:id="6315" w:author="Arjan" w:date="2012-12-10T16:13:00Z"/>
                <w:rFonts w:ascii="Arial" w:eastAsia="Times New Roman" w:hAnsi="Arial" w:cs="Arial"/>
                <w:color w:val="000000"/>
                <w:sz w:val="20"/>
                <w:szCs w:val="20"/>
              </w:rPr>
            </w:pPr>
            <w:ins w:id="6316" w:author="Arjan" w:date="2012-12-10T16:13:00Z">
              <w:r w:rsidRPr="00CF1DA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47891A2D" w14:textId="77777777" w:rsidR="00CF1DA2" w:rsidRPr="00CF1DA2" w:rsidRDefault="00CF1DA2" w:rsidP="00CF1DA2">
            <w:pPr>
              <w:autoSpaceDE w:val="0"/>
              <w:autoSpaceDN w:val="0"/>
              <w:adjustRightInd w:val="0"/>
              <w:spacing w:after="0" w:line="240" w:lineRule="auto"/>
              <w:rPr>
                <w:ins w:id="6317" w:author="Arjan" w:date="2012-12-10T16:13:00Z"/>
                <w:rFonts w:ascii="Arial" w:eastAsia="Times New Roman" w:hAnsi="Arial" w:cs="Arial"/>
                <w:color w:val="000000"/>
                <w:sz w:val="20"/>
                <w:szCs w:val="20"/>
              </w:rPr>
            </w:pPr>
          </w:p>
        </w:tc>
      </w:tr>
      <w:tr w:rsidR="00CF1DA2" w:rsidRPr="00CF1DA2" w14:paraId="0A022409" w14:textId="77777777">
        <w:trPr>
          <w:trHeight w:val="230"/>
          <w:ins w:id="6318" w:author="Arjan" w:date="2012-12-10T16:13:00Z"/>
        </w:trPr>
        <w:tc>
          <w:tcPr>
            <w:tcW w:w="3780" w:type="dxa"/>
            <w:tcBorders>
              <w:top w:val="nil"/>
              <w:left w:val="nil"/>
              <w:bottom w:val="nil"/>
              <w:right w:val="nil"/>
            </w:tcBorders>
          </w:tcPr>
          <w:p w14:paraId="23CA5767" w14:textId="77777777" w:rsidR="00CF1DA2" w:rsidRPr="00CF1DA2" w:rsidRDefault="00CF1DA2" w:rsidP="00CF1DA2">
            <w:pPr>
              <w:autoSpaceDE w:val="0"/>
              <w:autoSpaceDN w:val="0"/>
              <w:adjustRightInd w:val="0"/>
              <w:spacing w:after="0" w:line="240" w:lineRule="auto"/>
              <w:rPr>
                <w:ins w:id="6319"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2487D4F9" w14:textId="77777777" w:rsidR="00CF1DA2" w:rsidRPr="00CF1DA2" w:rsidRDefault="00CF1DA2" w:rsidP="00CF1DA2">
            <w:pPr>
              <w:autoSpaceDE w:val="0"/>
              <w:autoSpaceDN w:val="0"/>
              <w:adjustRightInd w:val="0"/>
              <w:spacing w:after="0" w:line="240" w:lineRule="auto"/>
              <w:rPr>
                <w:ins w:id="6320" w:author="Arjan" w:date="2012-12-10T16:13:00Z"/>
                <w:rFonts w:ascii="Arial" w:eastAsia="Times New Roman" w:hAnsi="Arial" w:cs="Arial"/>
                <w:color w:val="000000"/>
                <w:sz w:val="20"/>
                <w:szCs w:val="20"/>
              </w:rPr>
            </w:pPr>
          </w:p>
        </w:tc>
      </w:tr>
      <w:tr w:rsidR="00CF1DA2" w:rsidRPr="00CF1DA2" w14:paraId="3130974F" w14:textId="77777777">
        <w:trPr>
          <w:trHeight w:val="230"/>
          <w:ins w:id="6321" w:author="Arjan" w:date="2012-12-10T16:13:00Z"/>
        </w:trPr>
        <w:tc>
          <w:tcPr>
            <w:tcW w:w="3780" w:type="dxa"/>
            <w:tcBorders>
              <w:top w:val="nil"/>
              <w:left w:val="nil"/>
              <w:bottom w:val="nil"/>
              <w:right w:val="nil"/>
            </w:tcBorders>
          </w:tcPr>
          <w:p w14:paraId="0F2D1D01" w14:textId="77777777" w:rsidR="00CF1DA2" w:rsidRPr="00CF1DA2" w:rsidRDefault="00CF1DA2" w:rsidP="00CF1DA2">
            <w:pPr>
              <w:autoSpaceDE w:val="0"/>
              <w:autoSpaceDN w:val="0"/>
              <w:adjustRightInd w:val="0"/>
              <w:spacing w:after="0" w:line="240" w:lineRule="auto"/>
              <w:rPr>
                <w:ins w:id="6322" w:author="Arjan" w:date="2012-12-10T16:13:00Z"/>
                <w:rFonts w:ascii="Arial" w:eastAsia="Times New Roman" w:hAnsi="Arial" w:cs="Arial"/>
                <w:color w:val="000000"/>
                <w:sz w:val="20"/>
                <w:szCs w:val="20"/>
              </w:rPr>
            </w:pPr>
            <w:ins w:id="6323" w:author="Arjan" w:date="2012-12-10T16:13:00Z">
              <w:r w:rsidRPr="00CF1DA2">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50BE5786" w14:textId="77777777" w:rsidR="00CF1DA2" w:rsidRPr="00CF1DA2" w:rsidRDefault="00CF1DA2" w:rsidP="00CF1DA2">
            <w:pPr>
              <w:autoSpaceDE w:val="0"/>
              <w:autoSpaceDN w:val="0"/>
              <w:adjustRightInd w:val="0"/>
              <w:spacing w:after="0" w:line="240" w:lineRule="auto"/>
              <w:rPr>
                <w:ins w:id="6324" w:author="Arjan" w:date="2012-12-10T16:13:00Z"/>
                <w:rFonts w:ascii="Arial" w:eastAsia="Times New Roman" w:hAnsi="Arial" w:cs="Arial"/>
                <w:color w:val="000000"/>
                <w:sz w:val="20"/>
                <w:szCs w:val="20"/>
              </w:rPr>
            </w:pPr>
            <w:ins w:id="6325" w:author="Arjan" w:date="2012-12-10T16:13:00Z">
              <w:r w:rsidRPr="00CF1DA2">
                <w:rPr>
                  <w:rFonts w:ascii="Arial" w:eastAsia="Times New Roman" w:hAnsi="Arial" w:cs="Arial"/>
                  <w:color w:val="000000"/>
                  <w:sz w:val="20"/>
                  <w:szCs w:val="20"/>
                </w:rPr>
                <w:t>Nee</w:t>
              </w:r>
            </w:ins>
          </w:p>
        </w:tc>
      </w:tr>
      <w:tr w:rsidR="00CF1DA2" w:rsidRPr="00CF1DA2" w14:paraId="2B087882" w14:textId="77777777">
        <w:trPr>
          <w:trHeight w:val="230"/>
          <w:ins w:id="6326" w:author="Arjan" w:date="2012-12-10T16:13:00Z"/>
        </w:trPr>
        <w:tc>
          <w:tcPr>
            <w:tcW w:w="3780" w:type="dxa"/>
            <w:tcBorders>
              <w:top w:val="nil"/>
              <w:left w:val="nil"/>
              <w:bottom w:val="nil"/>
              <w:right w:val="nil"/>
            </w:tcBorders>
          </w:tcPr>
          <w:p w14:paraId="30296D32" w14:textId="77777777" w:rsidR="00CF1DA2" w:rsidRPr="00CF1DA2" w:rsidRDefault="00CF1DA2" w:rsidP="00CF1DA2">
            <w:pPr>
              <w:autoSpaceDE w:val="0"/>
              <w:autoSpaceDN w:val="0"/>
              <w:adjustRightInd w:val="0"/>
              <w:spacing w:after="0" w:line="240" w:lineRule="auto"/>
              <w:rPr>
                <w:ins w:id="6327"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404ED32F" w14:textId="77777777" w:rsidR="00CF1DA2" w:rsidRPr="00CF1DA2" w:rsidRDefault="00CF1DA2" w:rsidP="00CF1DA2">
            <w:pPr>
              <w:autoSpaceDE w:val="0"/>
              <w:autoSpaceDN w:val="0"/>
              <w:adjustRightInd w:val="0"/>
              <w:spacing w:after="0" w:line="240" w:lineRule="auto"/>
              <w:rPr>
                <w:ins w:id="6328" w:author="Arjan" w:date="2012-12-10T16:13:00Z"/>
                <w:rFonts w:ascii="Arial" w:eastAsia="Times New Roman" w:hAnsi="Arial" w:cs="Arial"/>
                <w:color w:val="000000"/>
                <w:sz w:val="20"/>
                <w:szCs w:val="20"/>
              </w:rPr>
            </w:pPr>
          </w:p>
        </w:tc>
      </w:tr>
      <w:tr w:rsidR="00CF1DA2" w:rsidRPr="00CF1DA2" w14:paraId="4E4FA2CE" w14:textId="77777777">
        <w:trPr>
          <w:trHeight w:val="411"/>
          <w:ins w:id="6329" w:author="Arjan" w:date="2012-12-10T16:13:00Z"/>
        </w:trPr>
        <w:tc>
          <w:tcPr>
            <w:tcW w:w="3780" w:type="dxa"/>
            <w:tcBorders>
              <w:top w:val="nil"/>
              <w:left w:val="nil"/>
              <w:bottom w:val="nil"/>
              <w:right w:val="nil"/>
            </w:tcBorders>
          </w:tcPr>
          <w:p w14:paraId="7F03E32C" w14:textId="77777777" w:rsidR="00CF1DA2" w:rsidRPr="00CF1DA2" w:rsidRDefault="00CF1DA2" w:rsidP="00CF1DA2">
            <w:pPr>
              <w:autoSpaceDE w:val="0"/>
              <w:autoSpaceDN w:val="0"/>
              <w:adjustRightInd w:val="0"/>
              <w:spacing w:after="0" w:line="240" w:lineRule="auto"/>
              <w:rPr>
                <w:ins w:id="6330" w:author="Arjan" w:date="2012-12-10T16:13:00Z"/>
                <w:rFonts w:ascii="Arial" w:eastAsia="Times New Roman" w:hAnsi="Arial" w:cs="Arial"/>
                <w:color w:val="000000"/>
                <w:sz w:val="20"/>
                <w:szCs w:val="20"/>
              </w:rPr>
            </w:pPr>
            <w:ins w:id="6331" w:author="Arjan" w:date="2012-12-10T16:13:00Z">
              <w:r w:rsidRPr="00CF1DA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532F07EB" w14:textId="77777777" w:rsidR="00CF1DA2" w:rsidRPr="00CF1DA2" w:rsidRDefault="00CF1DA2" w:rsidP="00CF1DA2">
            <w:pPr>
              <w:autoSpaceDE w:val="0"/>
              <w:autoSpaceDN w:val="0"/>
              <w:adjustRightInd w:val="0"/>
              <w:spacing w:after="0" w:line="240" w:lineRule="auto"/>
              <w:rPr>
                <w:ins w:id="6332" w:author="Arjan" w:date="2012-12-10T16:13:00Z"/>
                <w:rFonts w:ascii="Arial" w:eastAsia="Times New Roman" w:hAnsi="Arial" w:cs="Arial"/>
                <w:color w:val="000000"/>
                <w:sz w:val="20"/>
                <w:szCs w:val="20"/>
              </w:rPr>
            </w:pPr>
            <w:ins w:id="6333" w:author="Arjan" w:date="2012-12-10T16:13:00Z">
              <w:r w:rsidRPr="00CF1DA2">
                <w:rPr>
                  <w:rFonts w:ascii="Arial" w:eastAsia="Times New Roman" w:hAnsi="Arial" w:cs="Arial"/>
                  <w:color w:val="000000"/>
                  <w:sz w:val="20"/>
                  <w:szCs w:val="20"/>
                </w:rPr>
                <w:t>Nee</w:t>
              </w:r>
            </w:ins>
          </w:p>
        </w:tc>
      </w:tr>
      <w:tr w:rsidR="00CF1DA2" w:rsidRPr="00CF1DA2" w14:paraId="7A830A7F" w14:textId="77777777">
        <w:trPr>
          <w:trHeight w:val="245"/>
          <w:ins w:id="6334" w:author="Arjan" w:date="2012-12-10T16:13:00Z"/>
        </w:trPr>
        <w:tc>
          <w:tcPr>
            <w:tcW w:w="3780" w:type="dxa"/>
            <w:tcBorders>
              <w:top w:val="nil"/>
              <w:left w:val="nil"/>
              <w:bottom w:val="nil"/>
              <w:right w:val="nil"/>
            </w:tcBorders>
          </w:tcPr>
          <w:p w14:paraId="602589E8" w14:textId="77777777" w:rsidR="00CF1DA2" w:rsidRPr="00CF1DA2" w:rsidRDefault="00CF1DA2" w:rsidP="00CF1DA2">
            <w:pPr>
              <w:autoSpaceDE w:val="0"/>
              <w:autoSpaceDN w:val="0"/>
              <w:adjustRightInd w:val="0"/>
              <w:spacing w:after="0" w:line="240" w:lineRule="auto"/>
              <w:rPr>
                <w:ins w:id="633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1B2877A7" w14:textId="77777777" w:rsidR="00CF1DA2" w:rsidRPr="00CF1DA2" w:rsidRDefault="00CF1DA2" w:rsidP="00CF1DA2">
            <w:pPr>
              <w:autoSpaceDE w:val="0"/>
              <w:autoSpaceDN w:val="0"/>
              <w:adjustRightInd w:val="0"/>
              <w:spacing w:after="0" w:line="240" w:lineRule="auto"/>
              <w:rPr>
                <w:ins w:id="6336" w:author="Arjan" w:date="2012-12-10T16:13:00Z"/>
                <w:rFonts w:ascii="Arial" w:eastAsia="Times New Roman" w:hAnsi="Arial" w:cs="Arial"/>
                <w:color w:val="000000"/>
                <w:sz w:val="20"/>
                <w:szCs w:val="20"/>
              </w:rPr>
            </w:pPr>
          </w:p>
        </w:tc>
      </w:tr>
      <w:tr w:rsidR="00CF1DA2" w:rsidRPr="00CF1DA2" w14:paraId="7FB816FA" w14:textId="77777777">
        <w:trPr>
          <w:trHeight w:val="230"/>
          <w:ins w:id="6337" w:author="Arjan" w:date="2012-12-10T16:13:00Z"/>
        </w:trPr>
        <w:tc>
          <w:tcPr>
            <w:tcW w:w="3780" w:type="dxa"/>
            <w:tcBorders>
              <w:top w:val="nil"/>
              <w:left w:val="nil"/>
              <w:bottom w:val="nil"/>
              <w:right w:val="nil"/>
            </w:tcBorders>
          </w:tcPr>
          <w:p w14:paraId="10369942" w14:textId="77777777" w:rsidR="00CF1DA2" w:rsidRPr="00CF1DA2" w:rsidRDefault="00CF1DA2" w:rsidP="00CF1DA2">
            <w:pPr>
              <w:autoSpaceDE w:val="0"/>
              <w:autoSpaceDN w:val="0"/>
              <w:adjustRightInd w:val="0"/>
              <w:spacing w:after="0" w:line="240" w:lineRule="auto"/>
              <w:rPr>
                <w:ins w:id="6338" w:author="Arjan" w:date="2012-12-10T16:13:00Z"/>
                <w:rFonts w:ascii="Arial" w:eastAsia="Times New Roman" w:hAnsi="Arial" w:cs="Arial"/>
                <w:color w:val="000000"/>
                <w:sz w:val="20"/>
                <w:szCs w:val="20"/>
              </w:rPr>
            </w:pPr>
            <w:ins w:id="6339" w:author="Arjan" w:date="2012-12-10T16:13:00Z">
              <w:r w:rsidRPr="00CF1DA2">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19A23AD7" w14:textId="77777777" w:rsidR="00CF1DA2" w:rsidRPr="00CF1DA2" w:rsidRDefault="00DA5D93" w:rsidP="00CF1DA2">
            <w:pPr>
              <w:autoSpaceDE w:val="0"/>
              <w:autoSpaceDN w:val="0"/>
              <w:adjustRightInd w:val="0"/>
              <w:spacing w:after="0" w:line="240" w:lineRule="auto"/>
              <w:rPr>
                <w:ins w:id="6340" w:author="Arjan" w:date="2012-12-10T16:13:00Z"/>
                <w:rFonts w:ascii="Arial" w:eastAsia="Times New Roman" w:hAnsi="Arial" w:cs="Arial"/>
                <w:color w:val="000000"/>
                <w:sz w:val="20"/>
                <w:szCs w:val="20"/>
              </w:rPr>
            </w:pPr>
            <w:ins w:id="6341"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Att.LowerBound</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0</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Att.UpperBound</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ins>
          </w:p>
        </w:tc>
      </w:tr>
      <w:tr w:rsidR="00CF1DA2" w:rsidRPr="00CF1DA2" w14:paraId="6EC1AC1E" w14:textId="77777777">
        <w:trPr>
          <w:trHeight w:val="230"/>
          <w:ins w:id="6342" w:author="Arjan" w:date="2012-12-10T16:13:00Z"/>
        </w:trPr>
        <w:tc>
          <w:tcPr>
            <w:tcW w:w="3780" w:type="dxa"/>
            <w:tcBorders>
              <w:top w:val="nil"/>
              <w:left w:val="nil"/>
              <w:bottom w:val="nil"/>
              <w:right w:val="nil"/>
            </w:tcBorders>
          </w:tcPr>
          <w:p w14:paraId="545682F5" w14:textId="77777777" w:rsidR="00CF1DA2" w:rsidRPr="00CF1DA2" w:rsidRDefault="00CF1DA2" w:rsidP="00CF1DA2">
            <w:pPr>
              <w:autoSpaceDE w:val="0"/>
              <w:autoSpaceDN w:val="0"/>
              <w:adjustRightInd w:val="0"/>
              <w:spacing w:after="0" w:line="240" w:lineRule="auto"/>
              <w:rPr>
                <w:ins w:id="6343"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15EAE0E0" w14:textId="77777777" w:rsidR="00CF1DA2" w:rsidRPr="00CF1DA2" w:rsidRDefault="00CF1DA2" w:rsidP="00CF1DA2">
            <w:pPr>
              <w:autoSpaceDE w:val="0"/>
              <w:autoSpaceDN w:val="0"/>
              <w:adjustRightInd w:val="0"/>
              <w:spacing w:after="0" w:line="240" w:lineRule="auto"/>
              <w:rPr>
                <w:ins w:id="6344" w:author="Arjan" w:date="2012-12-10T16:13:00Z"/>
                <w:rFonts w:ascii="Arial" w:eastAsia="Times New Roman" w:hAnsi="Arial" w:cs="Arial"/>
                <w:color w:val="000000"/>
                <w:sz w:val="20"/>
                <w:szCs w:val="20"/>
              </w:rPr>
            </w:pPr>
          </w:p>
        </w:tc>
      </w:tr>
      <w:tr w:rsidR="00CF1DA2" w:rsidRPr="00CF1DA2" w14:paraId="205B0766" w14:textId="77777777">
        <w:trPr>
          <w:trHeight w:val="230"/>
          <w:ins w:id="6345" w:author="Arjan" w:date="2012-12-10T16:13:00Z"/>
        </w:trPr>
        <w:tc>
          <w:tcPr>
            <w:tcW w:w="3780" w:type="dxa"/>
            <w:tcBorders>
              <w:top w:val="nil"/>
              <w:left w:val="nil"/>
              <w:bottom w:val="nil"/>
              <w:right w:val="nil"/>
            </w:tcBorders>
          </w:tcPr>
          <w:p w14:paraId="16F4E453" w14:textId="77777777" w:rsidR="00CF1DA2" w:rsidRPr="00CF1DA2" w:rsidRDefault="00CF1DA2" w:rsidP="00CF1DA2">
            <w:pPr>
              <w:autoSpaceDE w:val="0"/>
              <w:autoSpaceDN w:val="0"/>
              <w:adjustRightInd w:val="0"/>
              <w:spacing w:after="0" w:line="240" w:lineRule="auto"/>
              <w:rPr>
                <w:ins w:id="6346" w:author="Arjan" w:date="2012-12-10T16:13:00Z"/>
                <w:rFonts w:ascii="Arial" w:eastAsia="Times New Roman" w:hAnsi="Arial" w:cs="Arial"/>
                <w:color w:val="000000"/>
                <w:sz w:val="20"/>
                <w:szCs w:val="20"/>
              </w:rPr>
            </w:pPr>
            <w:ins w:id="6347" w:author="Arjan" w:date="2012-12-10T16:13:00Z">
              <w:r w:rsidRPr="00CF1DA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4BE80D82" w14:textId="77777777" w:rsidR="00CF1DA2" w:rsidRPr="00CF1DA2" w:rsidRDefault="00CF1DA2" w:rsidP="00CF1DA2">
            <w:pPr>
              <w:autoSpaceDE w:val="0"/>
              <w:autoSpaceDN w:val="0"/>
              <w:adjustRightInd w:val="0"/>
              <w:spacing w:after="0" w:line="240" w:lineRule="auto"/>
              <w:rPr>
                <w:ins w:id="6348" w:author="Arjan" w:date="2012-12-10T16:13:00Z"/>
                <w:rFonts w:ascii="Arial" w:eastAsia="Times New Roman" w:hAnsi="Arial" w:cs="Arial"/>
                <w:color w:val="000000"/>
                <w:sz w:val="20"/>
                <w:szCs w:val="20"/>
              </w:rPr>
            </w:pPr>
            <w:ins w:id="6349" w:author="Arjan" w:date="2012-12-10T16:13:00Z">
              <w:r w:rsidRPr="00CF1DA2">
                <w:rPr>
                  <w:rFonts w:ascii="Arial" w:eastAsia="Times New Roman" w:hAnsi="Arial" w:cs="Arial"/>
                  <w:color w:val="000000"/>
                  <w:sz w:val="20"/>
                  <w:szCs w:val="20"/>
                </w:rPr>
                <w:t>Gemeentelijk kerngegeven</w:t>
              </w:r>
            </w:ins>
          </w:p>
        </w:tc>
      </w:tr>
      <w:tr w:rsidR="00CF1DA2" w:rsidRPr="00CF1DA2" w14:paraId="596CE7E2" w14:textId="77777777">
        <w:trPr>
          <w:trHeight w:val="230"/>
          <w:ins w:id="6350" w:author="Arjan" w:date="2012-12-10T16:13:00Z"/>
        </w:trPr>
        <w:tc>
          <w:tcPr>
            <w:tcW w:w="3780" w:type="dxa"/>
            <w:tcBorders>
              <w:top w:val="nil"/>
              <w:left w:val="nil"/>
              <w:bottom w:val="nil"/>
              <w:right w:val="nil"/>
            </w:tcBorders>
          </w:tcPr>
          <w:p w14:paraId="5F379F5B" w14:textId="77777777" w:rsidR="00CF1DA2" w:rsidRPr="00CF1DA2" w:rsidRDefault="00CF1DA2" w:rsidP="00CF1DA2">
            <w:pPr>
              <w:autoSpaceDE w:val="0"/>
              <w:autoSpaceDN w:val="0"/>
              <w:adjustRightInd w:val="0"/>
              <w:spacing w:after="0" w:line="240" w:lineRule="auto"/>
              <w:rPr>
                <w:ins w:id="6351"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73E954F3" w14:textId="77777777" w:rsidR="00CF1DA2" w:rsidRPr="00CF1DA2" w:rsidRDefault="00CF1DA2" w:rsidP="00CF1DA2">
            <w:pPr>
              <w:autoSpaceDE w:val="0"/>
              <w:autoSpaceDN w:val="0"/>
              <w:adjustRightInd w:val="0"/>
              <w:spacing w:after="0" w:line="240" w:lineRule="auto"/>
              <w:rPr>
                <w:ins w:id="6352" w:author="Arjan" w:date="2012-12-10T16:13:00Z"/>
                <w:rFonts w:ascii="Arial" w:eastAsia="Times New Roman" w:hAnsi="Arial" w:cs="Arial"/>
                <w:color w:val="000000"/>
                <w:sz w:val="20"/>
                <w:szCs w:val="20"/>
              </w:rPr>
            </w:pPr>
          </w:p>
        </w:tc>
      </w:tr>
      <w:tr w:rsidR="00CF1DA2" w:rsidRPr="00CF1DA2" w14:paraId="4F09D40D" w14:textId="77777777">
        <w:trPr>
          <w:trHeight w:val="230"/>
          <w:ins w:id="6353" w:author="Arjan" w:date="2012-12-10T16:13:00Z"/>
        </w:trPr>
        <w:tc>
          <w:tcPr>
            <w:tcW w:w="3780" w:type="dxa"/>
            <w:tcBorders>
              <w:top w:val="nil"/>
              <w:left w:val="nil"/>
              <w:bottom w:val="nil"/>
              <w:right w:val="nil"/>
            </w:tcBorders>
          </w:tcPr>
          <w:p w14:paraId="4208C1D0" w14:textId="77777777" w:rsidR="00CF1DA2" w:rsidRPr="00CF1DA2" w:rsidRDefault="00CF1DA2" w:rsidP="00CF1DA2">
            <w:pPr>
              <w:autoSpaceDE w:val="0"/>
              <w:autoSpaceDN w:val="0"/>
              <w:adjustRightInd w:val="0"/>
              <w:spacing w:after="0" w:line="240" w:lineRule="auto"/>
              <w:rPr>
                <w:ins w:id="6354" w:author="Arjan" w:date="2012-12-10T16:13:00Z"/>
                <w:rFonts w:ascii="Arial" w:eastAsia="Times New Roman" w:hAnsi="Arial" w:cs="Arial"/>
                <w:b/>
                <w:bCs/>
                <w:color w:val="000000"/>
                <w:sz w:val="20"/>
                <w:szCs w:val="20"/>
              </w:rPr>
            </w:pPr>
            <w:ins w:id="6355" w:author="Arjan" w:date="2012-12-10T16:13:00Z">
              <w:r w:rsidRPr="00CF1DA2">
                <w:rPr>
                  <w:rFonts w:ascii="Arial" w:eastAsia="Times New Roman" w:hAnsi="Arial" w:cs="Arial"/>
                  <w:b/>
                  <w:bCs/>
                  <w:color w:val="000000"/>
                  <w:sz w:val="20"/>
                  <w:szCs w:val="20"/>
                </w:rPr>
                <w:t>Regels attribuutsoort</w:t>
              </w:r>
            </w:ins>
          </w:p>
        </w:tc>
        <w:tc>
          <w:tcPr>
            <w:tcW w:w="5580" w:type="dxa"/>
            <w:tcBorders>
              <w:top w:val="nil"/>
              <w:left w:val="nil"/>
              <w:bottom w:val="nil"/>
              <w:right w:val="nil"/>
            </w:tcBorders>
          </w:tcPr>
          <w:p w14:paraId="650013F0" w14:textId="77777777" w:rsidR="00CF1DA2" w:rsidRPr="00CF1DA2" w:rsidRDefault="00CF1DA2" w:rsidP="00CF1DA2">
            <w:pPr>
              <w:autoSpaceDE w:val="0"/>
              <w:autoSpaceDN w:val="0"/>
              <w:adjustRightInd w:val="0"/>
              <w:spacing w:after="0" w:line="240" w:lineRule="auto"/>
              <w:rPr>
                <w:ins w:id="6356" w:author="Arjan" w:date="2012-12-10T16:13:00Z"/>
                <w:rFonts w:ascii="Arial" w:eastAsia="Times New Roman" w:hAnsi="Arial" w:cs="Arial"/>
                <w:color w:val="000000"/>
                <w:sz w:val="20"/>
                <w:szCs w:val="20"/>
              </w:rPr>
            </w:pPr>
            <w:ins w:id="6357" w:author="Arjan" w:date="2012-12-10T16:13:00Z">
              <w:r w:rsidRPr="00CF1DA2">
                <w:rPr>
                  <w:rFonts w:ascii="Arial" w:eastAsia="Times New Roman" w:hAnsi="Arial" w:cs="Arial"/>
                  <w:color w:val="000000"/>
                  <w:sz w:val="20"/>
                  <w:szCs w:val="20"/>
                </w:rPr>
                <w:t>-</w:t>
              </w:r>
            </w:ins>
          </w:p>
        </w:tc>
      </w:tr>
      <w:tr w:rsidR="00CF1DA2" w:rsidRPr="00CF1DA2" w14:paraId="4C657792" w14:textId="77777777">
        <w:trPr>
          <w:trHeight w:val="230"/>
          <w:ins w:id="6358" w:author="Arjan" w:date="2012-12-10T16:13:00Z"/>
        </w:trPr>
        <w:tc>
          <w:tcPr>
            <w:tcW w:w="3780" w:type="dxa"/>
            <w:tcBorders>
              <w:top w:val="nil"/>
              <w:left w:val="nil"/>
              <w:bottom w:val="nil"/>
              <w:right w:val="nil"/>
            </w:tcBorders>
          </w:tcPr>
          <w:p w14:paraId="4718C5D9" w14:textId="77777777" w:rsidR="00CF1DA2" w:rsidRPr="00CF1DA2" w:rsidRDefault="00CF1DA2" w:rsidP="00CF1DA2">
            <w:pPr>
              <w:autoSpaceDE w:val="0"/>
              <w:autoSpaceDN w:val="0"/>
              <w:adjustRightInd w:val="0"/>
              <w:spacing w:after="0" w:line="240" w:lineRule="auto"/>
              <w:rPr>
                <w:ins w:id="6359" w:author="Arjan" w:date="2012-12-10T16:13:00Z"/>
                <w:rFonts w:ascii="Arial" w:eastAsia="Times New Roman" w:hAnsi="Arial" w:cs="Arial"/>
                <w:color w:val="000000"/>
                <w:sz w:val="20"/>
                <w:szCs w:val="20"/>
              </w:rPr>
            </w:pPr>
          </w:p>
        </w:tc>
        <w:tc>
          <w:tcPr>
            <w:tcW w:w="5580" w:type="dxa"/>
            <w:tcBorders>
              <w:top w:val="nil"/>
              <w:left w:val="nil"/>
              <w:bottom w:val="nil"/>
              <w:right w:val="nil"/>
            </w:tcBorders>
          </w:tcPr>
          <w:p w14:paraId="1C6AE87B" w14:textId="77777777" w:rsidR="00CF1DA2" w:rsidRPr="00CF1DA2" w:rsidRDefault="00CF1DA2" w:rsidP="00CF1DA2">
            <w:pPr>
              <w:autoSpaceDE w:val="0"/>
              <w:autoSpaceDN w:val="0"/>
              <w:adjustRightInd w:val="0"/>
              <w:spacing w:after="0" w:line="240" w:lineRule="auto"/>
              <w:rPr>
                <w:ins w:id="6360" w:author="Arjan" w:date="2012-12-10T16:13:00Z"/>
                <w:rFonts w:ascii="Arial" w:eastAsia="Times New Roman" w:hAnsi="Arial" w:cs="Arial"/>
                <w:color w:val="000000"/>
                <w:sz w:val="20"/>
                <w:szCs w:val="20"/>
              </w:rPr>
            </w:pPr>
          </w:p>
        </w:tc>
      </w:tr>
    </w:tbl>
    <w:p w14:paraId="6BA9016A" w14:textId="77777777" w:rsidR="00CF1DA2" w:rsidRPr="00CF1DA2" w:rsidRDefault="00DA5D93" w:rsidP="00CF1DA2">
      <w:pPr>
        <w:autoSpaceDE w:val="0"/>
        <w:autoSpaceDN w:val="0"/>
        <w:adjustRightInd w:val="0"/>
        <w:spacing w:before="240" w:after="60" w:line="240" w:lineRule="auto"/>
        <w:outlineLvl w:val="3"/>
        <w:rPr>
          <w:ins w:id="6361" w:author="Arjan" w:date="2012-12-10T16:13:00Z"/>
          <w:rFonts w:ascii="Arial" w:eastAsia="Times New Roman" w:hAnsi="Arial" w:cs="Arial"/>
          <w:b/>
          <w:bCs/>
          <w:color w:val="004080"/>
          <w:sz w:val="24"/>
          <w:szCs w:val="24"/>
        </w:rPr>
      </w:pPr>
      <w:ins w:id="6362"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Connector.Stereotype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«Relatiesoort»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Connector.Name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heeft betrekking op</w:t>
        </w:r>
        <w:r w:rsidRPr="00CF1DA2">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CF1DA2" w:rsidRPr="00CF1DA2" w14:paraId="20ED1039" w14:textId="77777777">
        <w:trPr>
          <w:trHeight w:val="230"/>
          <w:ins w:id="6363" w:author="Arjan" w:date="2012-12-10T16:13:00Z"/>
        </w:trPr>
        <w:tc>
          <w:tcPr>
            <w:tcW w:w="3690" w:type="dxa"/>
            <w:tcBorders>
              <w:top w:val="nil"/>
              <w:left w:val="nil"/>
              <w:bottom w:val="nil"/>
              <w:right w:val="nil"/>
            </w:tcBorders>
          </w:tcPr>
          <w:p w14:paraId="4DA8367E" w14:textId="77777777" w:rsidR="00CF1DA2" w:rsidRPr="00CF1DA2" w:rsidRDefault="00CF1DA2" w:rsidP="00CF1DA2">
            <w:pPr>
              <w:autoSpaceDE w:val="0"/>
              <w:autoSpaceDN w:val="0"/>
              <w:adjustRightInd w:val="0"/>
              <w:spacing w:after="0" w:line="240" w:lineRule="auto"/>
              <w:rPr>
                <w:ins w:id="6364" w:author="Arjan" w:date="2012-12-10T16:13:00Z"/>
                <w:rFonts w:ascii="Arial" w:eastAsia="Times New Roman" w:hAnsi="Arial" w:cs="Arial"/>
                <w:color w:val="000000"/>
                <w:sz w:val="20"/>
                <w:szCs w:val="20"/>
              </w:rPr>
            </w:pPr>
            <w:ins w:id="6365" w:author="Arjan" w:date="2012-12-10T16:13:00Z">
              <w:r w:rsidRPr="00CF1DA2">
                <w:rPr>
                  <w:rFonts w:ascii="Arial" w:eastAsia="Times New Roman" w:hAnsi="Arial" w:cs="Arial"/>
                  <w:b/>
                  <w:bCs/>
                  <w:color w:val="000000"/>
                  <w:sz w:val="20"/>
                  <w:szCs w:val="20"/>
                </w:rPr>
                <w:t>Naam relatiesoort</w:t>
              </w:r>
            </w:ins>
          </w:p>
        </w:tc>
        <w:tc>
          <w:tcPr>
            <w:tcW w:w="5670" w:type="dxa"/>
            <w:tcBorders>
              <w:top w:val="nil"/>
              <w:left w:val="nil"/>
              <w:bottom w:val="nil"/>
              <w:right w:val="nil"/>
            </w:tcBorders>
          </w:tcPr>
          <w:p w14:paraId="493F6AB2" w14:textId="77777777" w:rsidR="00CF1DA2" w:rsidRPr="00CF1DA2" w:rsidRDefault="00DA5D93" w:rsidP="00CF1DA2">
            <w:pPr>
              <w:autoSpaceDE w:val="0"/>
              <w:autoSpaceDN w:val="0"/>
              <w:adjustRightInd w:val="0"/>
              <w:spacing w:after="0" w:line="240" w:lineRule="auto"/>
              <w:rPr>
                <w:ins w:id="6366" w:author="Arjan" w:date="2012-12-10T16:13:00Z"/>
                <w:rFonts w:ascii="Arial" w:eastAsia="Times New Roman" w:hAnsi="Arial" w:cs="Arial"/>
                <w:color w:val="000000"/>
                <w:sz w:val="20"/>
                <w:szCs w:val="20"/>
              </w:rPr>
            </w:pPr>
            <w:ins w:id="6367"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betrekking op</w:t>
              </w:r>
              <w:r w:rsidRPr="00CF1DA2">
                <w:rPr>
                  <w:rFonts w:ascii="Arial" w:hAnsi="Arial" w:cs="Arial"/>
                  <w:sz w:val="20"/>
                  <w:szCs w:val="20"/>
                  <w:lang w:val="en-AU"/>
                </w:rPr>
                <w:fldChar w:fldCharType="end"/>
              </w:r>
            </w:ins>
          </w:p>
        </w:tc>
      </w:tr>
      <w:tr w:rsidR="00CF1DA2" w:rsidRPr="00CF1DA2" w14:paraId="0B7A7302" w14:textId="77777777">
        <w:trPr>
          <w:ins w:id="6368" w:author="Arjan" w:date="2012-12-10T16:13:00Z"/>
        </w:trPr>
        <w:tc>
          <w:tcPr>
            <w:tcW w:w="3690" w:type="dxa"/>
            <w:tcBorders>
              <w:top w:val="nil"/>
              <w:left w:val="nil"/>
              <w:bottom w:val="nil"/>
              <w:right w:val="nil"/>
            </w:tcBorders>
          </w:tcPr>
          <w:p w14:paraId="41942137" w14:textId="77777777" w:rsidR="00CF1DA2" w:rsidRPr="00CF1DA2" w:rsidRDefault="00CF1DA2" w:rsidP="00CF1DA2">
            <w:pPr>
              <w:autoSpaceDE w:val="0"/>
              <w:autoSpaceDN w:val="0"/>
              <w:adjustRightInd w:val="0"/>
              <w:spacing w:after="0" w:line="240" w:lineRule="auto"/>
              <w:rPr>
                <w:ins w:id="6369"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6ACB11E5" w14:textId="77777777" w:rsidR="00CF1DA2" w:rsidRPr="00CF1DA2" w:rsidRDefault="00CF1DA2" w:rsidP="00CF1DA2">
            <w:pPr>
              <w:autoSpaceDE w:val="0"/>
              <w:autoSpaceDN w:val="0"/>
              <w:adjustRightInd w:val="0"/>
              <w:spacing w:after="0" w:line="240" w:lineRule="auto"/>
              <w:rPr>
                <w:ins w:id="6370" w:author="Arjan" w:date="2012-12-10T16:13:00Z"/>
                <w:rFonts w:ascii="Arial" w:eastAsia="Times New Roman" w:hAnsi="Arial" w:cs="Arial"/>
                <w:b/>
                <w:bCs/>
                <w:color w:val="000000"/>
                <w:sz w:val="20"/>
                <w:szCs w:val="20"/>
              </w:rPr>
            </w:pPr>
          </w:p>
        </w:tc>
      </w:tr>
      <w:tr w:rsidR="00CF1DA2" w:rsidRPr="00CF1DA2" w14:paraId="6E857945" w14:textId="77777777">
        <w:trPr>
          <w:ins w:id="6371" w:author="Arjan" w:date="2012-12-10T16:13:00Z"/>
        </w:trPr>
        <w:tc>
          <w:tcPr>
            <w:tcW w:w="3690" w:type="dxa"/>
            <w:tcBorders>
              <w:top w:val="nil"/>
              <w:left w:val="nil"/>
              <w:bottom w:val="nil"/>
              <w:right w:val="nil"/>
            </w:tcBorders>
          </w:tcPr>
          <w:p w14:paraId="739ACE18" w14:textId="77777777" w:rsidR="00CF1DA2" w:rsidRPr="00CF1DA2" w:rsidRDefault="00CF1DA2" w:rsidP="00CF1DA2">
            <w:pPr>
              <w:autoSpaceDE w:val="0"/>
              <w:autoSpaceDN w:val="0"/>
              <w:adjustRightInd w:val="0"/>
              <w:spacing w:after="0" w:line="240" w:lineRule="auto"/>
              <w:rPr>
                <w:ins w:id="6372" w:author="Arjan" w:date="2012-12-10T16:13:00Z"/>
                <w:rFonts w:ascii="Arial" w:eastAsia="Times New Roman" w:hAnsi="Arial" w:cs="Arial"/>
                <w:b/>
                <w:bCs/>
                <w:color w:val="000000"/>
                <w:sz w:val="20"/>
                <w:szCs w:val="20"/>
              </w:rPr>
            </w:pPr>
            <w:ins w:id="6373" w:author="Arjan" w:date="2012-12-10T16:13:00Z">
              <w:r w:rsidRPr="00CF1DA2">
                <w:rPr>
                  <w:rFonts w:ascii="Arial" w:eastAsia="Times New Roman" w:hAnsi="Arial" w:cs="Arial"/>
                  <w:b/>
                  <w:bCs/>
                  <w:color w:val="000000"/>
                  <w:sz w:val="20"/>
                  <w:szCs w:val="20"/>
                </w:rPr>
                <w:t>Gerelateerd objecttype</w:t>
              </w:r>
            </w:ins>
          </w:p>
          <w:p w14:paraId="14E15BAB" w14:textId="77777777" w:rsidR="00CF1DA2" w:rsidRPr="00CF1DA2" w:rsidRDefault="00CF1DA2" w:rsidP="00CF1DA2">
            <w:pPr>
              <w:autoSpaceDE w:val="0"/>
              <w:autoSpaceDN w:val="0"/>
              <w:adjustRightInd w:val="0"/>
              <w:spacing w:after="0" w:line="240" w:lineRule="auto"/>
              <w:rPr>
                <w:ins w:id="6374" w:author="Arjan" w:date="2012-12-10T16:13:00Z"/>
                <w:rFonts w:ascii="Arial" w:eastAsia="Times New Roman" w:hAnsi="Arial" w:cs="Arial"/>
                <w:b/>
                <w:bCs/>
                <w:color w:val="000000"/>
                <w:sz w:val="20"/>
                <w:szCs w:val="20"/>
              </w:rPr>
            </w:pPr>
          </w:p>
          <w:p w14:paraId="248666CB" w14:textId="77777777" w:rsidR="00CF1DA2" w:rsidRPr="00CF1DA2" w:rsidRDefault="00CF1DA2" w:rsidP="00CF1DA2">
            <w:pPr>
              <w:autoSpaceDE w:val="0"/>
              <w:autoSpaceDN w:val="0"/>
              <w:adjustRightInd w:val="0"/>
              <w:spacing w:after="0" w:line="240" w:lineRule="auto"/>
              <w:rPr>
                <w:ins w:id="6375" w:author="Arjan" w:date="2012-12-10T16:13:00Z"/>
                <w:rFonts w:ascii="Arial" w:eastAsia="Times New Roman" w:hAnsi="Arial" w:cs="Arial"/>
                <w:color w:val="000000"/>
                <w:sz w:val="20"/>
                <w:szCs w:val="20"/>
              </w:rPr>
            </w:pPr>
            <w:ins w:id="6376" w:author="Arjan" w:date="2012-12-10T16:13:00Z">
              <w:r w:rsidRPr="00CF1DA2">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53225203" w14:textId="77777777" w:rsidR="00CF1DA2" w:rsidRPr="00CF1DA2" w:rsidRDefault="00DA5D93" w:rsidP="00CF1DA2">
            <w:pPr>
              <w:autoSpaceDE w:val="0"/>
              <w:autoSpaceDN w:val="0"/>
              <w:adjustRightInd w:val="0"/>
              <w:spacing w:after="0" w:line="240" w:lineRule="auto"/>
              <w:rPr>
                <w:ins w:id="6377" w:author="Arjan" w:date="2012-12-10T16:13:00Z"/>
                <w:rFonts w:ascii="Arial" w:eastAsia="Times New Roman" w:hAnsi="Arial" w:cs="Arial"/>
                <w:color w:val="000000"/>
                <w:sz w:val="20"/>
                <w:szCs w:val="20"/>
              </w:rPr>
            </w:pPr>
            <w:ins w:id="6378"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ZAAK</w:t>
              </w:r>
              <w:r w:rsidRPr="00CF1DA2">
                <w:rPr>
                  <w:rFonts w:ascii="Arial" w:hAnsi="Arial" w:cs="Arial"/>
                  <w:sz w:val="20"/>
                  <w:szCs w:val="20"/>
                  <w:lang w:val="en-AU"/>
                </w:rPr>
                <w:fldChar w:fldCharType="end"/>
              </w:r>
            </w:ins>
          </w:p>
          <w:p w14:paraId="66B115E1" w14:textId="77777777" w:rsidR="00CF1DA2" w:rsidRPr="00CF1DA2" w:rsidRDefault="00CF1DA2" w:rsidP="00CF1DA2">
            <w:pPr>
              <w:autoSpaceDE w:val="0"/>
              <w:autoSpaceDN w:val="0"/>
              <w:adjustRightInd w:val="0"/>
              <w:spacing w:after="0" w:line="240" w:lineRule="auto"/>
              <w:rPr>
                <w:ins w:id="6379" w:author="Arjan" w:date="2012-12-10T16:13:00Z"/>
                <w:rFonts w:ascii="Arial" w:eastAsia="Times New Roman" w:hAnsi="Arial" w:cs="Arial"/>
                <w:color w:val="000000"/>
                <w:sz w:val="20"/>
                <w:szCs w:val="20"/>
              </w:rPr>
            </w:pPr>
          </w:p>
          <w:p w14:paraId="32A13BF2" w14:textId="77777777" w:rsidR="00CF1DA2" w:rsidRPr="00CF1DA2" w:rsidRDefault="00DA5D93" w:rsidP="00CF1DA2">
            <w:pPr>
              <w:autoSpaceDE w:val="0"/>
              <w:autoSpaceDN w:val="0"/>
              <w:adjustRightInd w:val="0"/>
              <w:spacing w:after="0" w:line="240" w:lineRule="auto"/>
              <w:rPr>
                <w:ins w:id="6380" w:author="Arjan" w:date="2012-12-10T16:13:00Z"/>
                <w:rFonts w:ascii="Arial" w:eastAsia="Times New Roman" w:hAnsi="Arial" w:cs="Arial"/>
                <w:color w:val="000000"/>
                <w:sz w:val="20"/>
                <w:szCs w:val="20"/>
              </w:rPr>
            </w:pPr>
            <w:ins w:id="6381" w:author="Arjan" w:date="2012-12-10T16:13:00Z">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ins>
          </w:p>
        </w:tc>
      </w:tr>
      <w:tr w:rsidR="00CF1DA2" w:rsidRPr="00CF1DA2" w14:paraId="0A570E65" w14:textId="77777777">
        <w:trPr>
          <w:ins w:id="6382" w:author="Arjan" w:date="2012-12-10T16:13:00Z"/>
        </w:trPr>
        <w:tc>
          <w:tcPr>
            <w:tcW w:w="3690" w:type="dxa"/>
            <w:tcBorders>
              <w:top w:val="nil"/>
              <w:left w:val="nil"/>
              <w:bottom w:val="nil"/>
              <w:right w:val="nil"/>
            </w:tcBorders>
          </w:tcPr>
          <w:p w14:paraId="118A3B6A" w14:textId="77777777" w:rsidR="00CF1DA2" w:rsidRPr="00CF1DA2" w:rsidRDefault="00CF1DA2" w:rsidP="00CF1DA2">
            <w:pPr>
              <w:autoSpaceDE w:val="0"/>
              <w:autoSpaceDN w:val="0"/>
              <w:adjustRightInd w:val="0"/>
              <w:spacing w:after="0" w:line="240" w:lineRule="auto"/>
              <w:rPr>
                <w:ins w:id="6383"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7F1601FC" w14:textId="77777777" w:rsidR="00CF1DA2" w:rsidRPr="00CF1DA2" w:rsidRDefault="00CF1DA2" w:rsidP="00CF1DA2">
            <w:pPr>
              <w:autoSpaceDE w:val="0"/>
              <w:autoSpaceDN w:val="0"/>
              <w:adjustRightInd w:val="0"/>
              <w:spacing w:after="0" w:line="240" w:lineRule="auto"/>
              <w:rPr>
                <w:ins w:id="6384" w:author="Arjan" w:date="2012-12-10T16:13:00Z"/>
                <w:rFonts w:ascii="Arial" w:eastAsia="Times New Roman" w:hAnsi="Arial" w:cs="Arial"/>
                <w:b/>
                <w:bCs/>
                <w:color w:val="000000"/>
                <w:sz w:val="20"/>
                <w:szCs w:val="20"/>
              </w:rPr>
            </w:pPr>
          </w:p>
        </w:tc>
      </w:tr>
      <w:tr w:rsidR="00CF1DA2" w:rsidRPr="00CF1DA2" w14:paraId="4E3AF174" w14:textId="77777777">
        <w:trPr>
          <w:ins w:id="6385" w:author="Arjan" w:date="2012-12-10T16:13:00Z"/>
        </w:trPr>
        <w:tc>
          <w:tcPr>
            <w:tcW w:w="3690" w:type="dxa"/>
            <w:tcBorders>
              <w:top w:val="nil"/>
              <w:left w:val="nil"/>
              <w:bottom w:val="nil"/>
              <w:right w:val="nil"/>
            </w:tcBorders>
          </w:tcPr>
          <w:p w14:paraId="48CFF742" w14:textId="77777777" w:rsidR="00CF1DA2" w:rsidRPr="00CF1DA2" w:rsidRDefault="00CF1DA2" w:rsidP="00CF1DA2">
            <w:pPr>
              <w:autoSpaceDE w:val="0"/>
              <w:autoSpaceDN w:val="0"/>
              <w:adjustRightInd w:val="0"/>
              <w:spacing w:after="0" w:line="240" w:lineRule="auto"/>
              <w:rPr>
                <w:ins w:id="6386" w:author="Arjan" w:date="2012-12-10T16:13:00Z"/>
                <w:rFonts w:ascii="Arial" w:eastAsia="Times New Roman" w:hAnsi="Arial" w:cs="Arial"/>
                <w:color w:val="000000"/>
                <w:sz w:val="20"/>
                <w:szCs w:val="20"/>
              </w:rPr>
            </w:pPr>
            <w:ins w:id="6387" w:author="Arjan" w:date="2012-12-10T16:13:00Z">
              <w:r w:rsidRPr="00CF1DA2">
                <w:rPr>
                  <w:rFonts w:ascii="Arial" w:eastAsia="Times New Roman" w:hAnsi="Arial" w:cs="Arial"/>
                  <w:b/>
                  <w:bCs/>
                  <w:color w:val="000000"/>
                  <w:sz w:val="20"/>
                  <w:szCs w:val="20"/>
                </w:rPr>
                <w:t>Herkomst relatiesoort</w:t>
              </w:r>
            </w:ins>
          </w:p>
        </w:tc>
        <w:tc>
          <w:tcPr>
            <w:tcW w:w="5670" w:type="dxa"/>
            <w:tcBorders>
              <w:top w:val="nil"/>
              <w:left w:val="nil"/>
              <w:bottom w:val="nil"/>
              <w:right w:val="nil"/>
            </w:tcBorders>
          </w:tcPr>
          <w:p w14:paraId="6D4D6C26" w14:textId="77777777" w:rsidR="00CF1DA2" w:rsidRPr="00CF1DA2" w:rsidRDefault="00CF1DA2" w:rsidP="00CF1DA2">
            <w:pPr>
              <w:autoSpaceDE w:val="0"/>
              <w:autoSpaceDN w:val="0"/>
              <w:adjustRightInd w:val="0"/>
              <w:spacing w:after="0" w:line="240" w:lineRule="auto"/>
              <w:rPr>
                <w:ins w:id="6388" w:author="Arjan" w:date="2012-12-10T16:13:00Z"/>
                <w:rFonts w:ascii="Arial" w:eastAsia="Times New Roman" w:hAnsi="Arial" w:cs="Arial"/>
                <w:color w:val="000000"/>
                <w:sz w:val="20"/>
                <w:szCs w:val="20"/>
              </w:rPr>
            </w:pPr>
            <w:ins w:id="6389" w:author="Arjan" w:date="2012-12-10T16:13:00Z">
              <w:r w:rsidRPr="00CF1DA2">
                <w:rPr>
                  <w:rFonts w:ascii="Arial" w:eastAsia="Times New Roman" w:hAnsi="Arial" w:cs="Arial"/>
                  <w:color w:val="000000"/>
                  <w:sz w:val="20"/>
                  <w:szCs w:val="20"/>
                </w:rPr>
                <w:t>KING</w:t>
              </w:r>
            </w:ins>
          </w:p>
        </w:tc>
      </w:tr>
      <w:tr w:rsidR="00CF1DA2" w:rsidRPr="00CF1DA2" w14:paraId="30E844DC" w14:textId="77777777">
        <w:trPr>
          <w:trHeight w:val="230"/>
          <w:ins w:id="6390" w:author="Arjan" w:date="2012-12-10T16:13:00Z"/>
        </w:trPr>
        <w:tc>
          <w:tcPr>
            <w:tcW w:w="3690" w:type="dxa"/>
            <w:tcBorders>
              <w:top w:val="nil"/>
              <w:left w:val="nil"/>
              <w:bottom w:val="nil"/>
              <w:right w:val="nil"/>
            </w:tcBorders>
          </w:tcPr>
          <w:p w14:paraId="464DCE86" w14:textId="77777777" w:rsidR="00CF1DA2" w:rsidRPr="00CF1DA2" w:rsidRDefault="00CF1DA2" w:rsidP="00CF1DA2">
            <w:pPr>
              <w:autoSpaceDE w:val="0"/>
              <w:autoSpaceDN w:val="0"/>
              <w:adjustRightInd w:val="0"/>
              <w:spacing w:after="0" w:line="240" w:lineRule="auto"/>
              <w:rPr>
                <w:ins w:id="6391"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31F8CD49" w14:textId="77777777" w:rsidR="00CF1DA2" w:rsidRPr="00CF1DA2" w:rsidRDefault="00CF1DA2" w:rsidP="00CF1DA2">
            <w:pPr>
              <w:autoSpaceDE w:val="0"/>
              <w:autoSpaceDN w:val="0"/>
              <w:adjustRightInd w:val="0"/>
              <w:spacing w:after="0" w:line="240" w:lineRule="auto"/>
              <w:rPr>
                <w:ins w:id="6392" w:author="Arjan" w:date="2012-12-10T16:13:00Z"/>
                <w:rFonts w:ascii="Arial" w:eastAsia="Times New Roman" w:hAnsi="Arial" w:cs="Arial"/>
                <w:b/>
                <w:bCs/>
                <w:color w:val="000000"/>
                <w:sz w:val="20"/>
                <w:szCs w:val="20"/>
              </w:rPr>
            </w:pPr>
          </w:p>
        </w:tc>
      </w:tr>
      <w:tr w:rsidR="00CF1DA2" w:rsidRPr="00CF1DA2" w14:paraId="5620B074" w14:textId="77777777">
        <w:trPr>
          <w:trHeight w:val="230"/>
          <w:ins w:id="6393" w:author="Arjan" w:date="2012-12-10T16:13:00Z"/>
        </w:trPr>
        <w:tc>
          <w:tcPr>
            <w:tcW w:w="3690" w:type="dxa"/>
            <w:tcBorders>
              <w:top w:val="nil"/>
              <w:left w:val="nil"/>
              <w:bottom w:val="nil"/>
              <w:right w:val="nil"/>
            </w:tcBorders>
          </w:tcPr>
          <w:p w14:paraId="59A66F82" w14:textId="77777777" w:rsidR="00CF1DA2" w:rsidRPr="00CF1DA2" w:rsidRDefault="00CF1DA2" w:rsidP="00CF1DA2">
            <w:pPr>
              <w:autoSpaceDE w:val="0"/>
              <w:autoSpaceDN w:val="0"/>
              <w:adjustRightInd w:val="0"/>
              <w:spacing w:after="0" w:line="240" w:lineRule="auto"/>
              <w:rPr>
                <w:ins w:id="6394" w:author="Arjan" w:date="2012-12-10T16:13:00Z"/>
                <w:rFonts w:ascii="Arial" w:eastAsia="Times New Roman" w:hAnsi="Arial" w:cs="Arial"/>
                <w:color w:val="000000"/>
                <w:sz w:val="20"/>
                <w:szCs w:val="20"/>
              </w:rPr>
            </w:pPr>
            <w:ins w:id="6395" w:author="Arjan" w:date="2012-12-10T16:13:00Z">
              <w:r w:rsidRPr="00CF1DA2">
                <w:rPr>
                  <w:rFonts w:ascii="Arial" w:eastAsia="Times New Roman" w:hAnsi="Arial" w:cs="Arial"/>
                  <w:b/>
                  <w:bCs/>
                  <w:color w:val="000000"/>
                  <w:sz w:val="20"/>
                  <w:szCs w:val="20"/>
                </w:rPr>
                <w:t>Code relatiesoort</w:t>
              </w:r>
            </w:ins>
          </w:p>
        </w:tc>
        <w:tc>
          <w:tcPr>
            <w:tcW w:w="5670" w:type="dxa"/>
            <w:tcBorders>
              <w:top w:val="nil"/>
              <w:left w:val="nil"/>
              <w:bottom w:val="nil"/>
              <w:right w:val="nil"/>
            </w:tcBorders>
          </w:tcPr>
          <w:p w14:paraId="6110A1EB" w14:textId="77777777" w:rsidR="00CF1DA2" w:rsidRPr="00CF1DA2" w:rsidRDefault="00CF1DA2" w:rsidP="00CF1DA2">
            <w:pPr>
              <w:autoSpaceDE w:val="0"/>
              <w:autoSpaceDN w:val="0"/>
              <w:adjustRightInd w:val="0"/>
              <w:spacing w:after="0" w:line="240" w:lineRule="auto"/>
              <w:rPr>
                <w:ins w:id="6396" w:author="Arjan" w:date="2012-12-10T16:13:00Z"/>
                <w:rFonts w:ascii="Arial" w:eastAsia="Times New Roman" w:hAnsi="Arial" w:cs="Arial"/>
                <w:color w:val="000000"/>
                <w:sz w:val="20"/>
                <w:szCs w:val="20"/>
              </w:rPr>
            </w:pPr>
          </w:p>
        </w:tc>
      </w:tr>
      <w:tr w:rsidR="00CF1DA2" w:rsidRPr="00CF1DA2" w14:paraId="15A75F52" w14:textId="77777777">
        <w:trPr>
          <w:trHeight w:val="230"/>
          <w:ins w:id="6397" w:author="Arjan" w:date="2012-12-10T16:13:00Z"/>
        </w:trPr>
        <w:tc>
          <w:tcPr>
            <w:tcW w:w="3690" w:type="dxa"/>
            <w:tcBorders>
              <w:top w:val="nil"/>
              <w:left w:val="nil"/>
              <w:bottom w:val="nil"/>
              <w:right w:val="nil"/>
            </w:tcBorders>
          </w:tcPr>
          <w:p w14:paraId="3F1E2430" w14:textId="77777777" w:rsidR="00CF1DA2" w:rsidRPr="00CF1DA2" w:rsidRDefault="00CF1DA2" w:rsidP="00CF1DA2">
            <w:pPr>
              <w:autoSpaceDE w:val="0"/>
              <w:autoSpaceDN w:val="0"/>
              <w:adjustRightInd w:val="0"/>
              <w:spacing w:after="0" w:line="240" w:lineRule="auto"/>
              <w:rPr>
                <w:ins w:id="6398"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025F1B4F" w14:textId="77777777" w:rsidR="00CF1DA2" w:rsidRPr="00CF1DA2" w:rsidRDefault="00CF1DA2" w:rsidP="00CF1DA2">
            <w:pPr>
              <w:autoSpaceDE w:val="0"/>
              <w:autoSpaceDN w:val="0"/>
              <w:adjustRightInd w:val="0"/>
              <w:spacing w:after="0" w:line="240" w:lineRule="auto"/>
              <w:rPr>
                <w:ins w:id="6399" w:author="Arjan" w:date="2012-12-10T16:13:00Z"/>
                <w:rFonts w:ascii="Arial" w:eastAsia="Times New Roman" w:hAnsi="Arial" w:cs="Arial"/>
                <w:color w:val="000000"/>
                <w:sz w:val="20"/>
                <w:szCs w:val="20"/>
              </w:rPr>
            </w:pPr>
          </w:p>
        </w:tc>
      </w:tr>
      <w:tr w:rsidR="00CF1DA2" w:rsidRPr="00AE1A91" w14:paraId="2E184A67" w14:textId="77777777">
        <w:trPr>
          <w:ins w:id="6400" w:author="Arjan" w:date="2012-12-10T16:13:00Z"/>
        </w:trPr>
        <w:tc>
          <w:tcPr>
            <w:tcW w:w="3690" w:type="dxa"/>
            <w:tcBorders>
              <w:top w:val="nil"/>
              <w:left w:val="nil"/>
              <w:bottom w:val="nil"/>
              <w:right w:val="nil"/>
            </w:tcBorders>
          </w:tcPr>
          <w:p w14:paraId="51009A6B" w14:textId="77777777" w:rsidR="00CF1DA2" w:rsidRPr="00CF1DA2" w:rsidRDefault="00CF1DA2" w:rsidP="00CF1DA2">
            <w:pPr>
              <w:autoSpaceDE w:val="0"/>
              <w:autoSpaceDN w:val="0"/>
              <w:adjustRightInd w:val="0"/>
              <w:spacing w:after="0" w:line="240" w:lineRule="auto"/>
              <w:rPr>
                <w:ins w:id="6401" w:author="Arjan" w:date="2012-12-10T16:13:00Z"/>
                <w:rFonts w:ascii="Arial" w:eastAsia="Times New Roman" w:hAnsi="Arial" w:cs="Arial"/>
                <w:b/>
                <w:bCs/>
                <w:color w:val="000000"/>
                <w:sz w:val="20"/>
                <w:szCs w:val="20"/>
              </w:rPr>
            </w:pPr>
            <w:ins w:id="6402" w:author="Arjan" w:date="2012-12-10T16:13:00Z">
              <w:r w:rsidRPr="00CF1DA2">
                <w:rPr>
                  <w:rFonts w:ascii="Arial" w:eastAsia="Times New Roman" w:hAnsi="Arial" w:cs="Arial"/>
                  <w:b/>
                  <w:bCs/>
                  <w:color w:val="000000"/>
                  <w:sz w:val="20"/>
                  <w:szCs w:val="20"/>
                </w:rPr>
                <w:t>Definitie relatiesoort</w:t>
              </w:r>
            </w:ins>
          </w:p>
        </w:tc>
        <w:tc>
          <w:tcPr>
            <w:tcW w:w="5670" w:type="dxa"/>
            <w:tcBorders>
              <w:top w:val="nil"/>
              <w:left w:val="nil"/>
              <w:bottom w:val="nil"/>
              <w:right w:val="nil"/>
            </w:tcBorders>
          </w:tcPr>
          <w:p w14:paraId="1F30CC3F" w14:textId="77777777" w:rsidR="00CF1DA2" w:rsidRPr="00DD0F4F" w:rsidRDefault="00DA5D93" w:rsidP="00CF1DA2">
            <w:pPr>
              <w:autoSpaceDE w:val="0"/>
              <w:autoSpaceDN w:val="0"/>
              <w:adjustRightInd w:val="0"/>
              <w:spacing w:after="0" w:line="240" w:lineRule="auto"/>
              <w:rPr>
                <w:ins w:id="6403" w:author="Arjan" w:date="2012-12-10T16:13:00Z"/>
                <w:rFonts w:ascii="Arial" w:eastAsia="Times New Roman" w:hAnsi="Arial" w:cs="Arial"/>
                <w:color w:val="000000"/>
                <w:sz w:val="20"/>
                <w:szCs w:val="20"/>
                <w:lang w:val="nl-NL"/>
              </w:rPr>
            </w:pPr>
            <w:ins w:id="6404" w:author="Arjan" w:date="2012-12-10T16:13:00Z">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Connector.Notes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De Zaak waarop het Klantcontact betrekking heeft.</w:t>
              </w:r>
              <w:r w:rsidRPr="00CF1DA2">
                <w:rPr>
                  <w:rFonts w:ascii="Arial" w:hAnsi="Arial" w:cs="Arial"/>
                  <w:sz w:val="20"/>
                  <w:szCs w:val="20"/>
                  <w:lang w:val="en-AU"/>
                </w:rPr>
                <w:fldChar w:fldCharType="end"/>
              </w:r>
            </w:ins>
          </w:p>
        </w:tc>
      </w:tr>
      <w:tr w:rsidR="00CF1DA2" w:rsidRPr="00AE1A91" w14:paraId="518820A9" w14:textId="77777777">
        <w:trPr>
          <w:ins w:id="6405" w:author="Arjan" w:date="2012-12-10T16:13:00Z"/>
        </w:trPr>
        <w:tc>
          <w:tcPr>
            <w:tcW w:w="3690" w:type="dxa"/>
            <w:tcBorders>
              <w:top w:val="nil"/>
              <w:left w:val="nil"/>
              <w:bottom w:val="nil"/>
              <w:right w:val="nil"/>
            </w:tcBorders>
          </w:tcPr>
          <w:p w14:paraId="74EB3020" w14:textId="77777777" w:rsidR="00CF1DA2" w:rsidRPr="00DD0F4F" w:rsidRDefault="00CF1DA2" w:rsidP="00CF1DA2">
            <w:pPr>
              <w:autoSpaceDE w:val="0"/>
              <w:autoSpaceDN w:val="0"/>
              <w:adjustRightInd w:val="0"/>
              <w:spacing w:after="0" w:line="240" w:lineRule="auto"/>
              <w:rPr>
                <w:ins w:id="6406" w:author="Arjan" w:date="2012-12-10T16:1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7DA22C3D" w14:textId="77777777" w:rsidR="00CF1DA2" w:rsidRPr="00DD0F4F" w:rsidRDefault="00CF1DA2" w:rsidP="00CF1DA2">
            <w:pPr>
              <w:autoSpaceDE w:val="0"/>
              <w:autoSpaceDN w:val="0"/>
              <w:adjustRightInd w:val="0"/>
              <w:spacing w:after="0" w:line="240" w:lineRule="auto"/>
              <w:rPr>
                <w:ins w:id="6407" w:author="Arjan" w:date="2012-12-10T16:13:00Z"/>
                <w:rFonts w:ascii="Arial" w:eastAsia="Times New Roman" w:hAnsi="Arial" w:cs="Arial"/>
                <w:color w:val="000000"/>
                <w:sz w:val="20"/>
                <w:szCs w:val="20"/>
                <w:lang w:val="nl-NL"/>
              </w:rPr>
            </w:pPr>
          </w:p>
        </w:tc>
      </w:tr>
      <w:tr w:rsidR="00CF1DA2" w:rsidRPr="00CF1DA2" w14:paraId="4B3D3045" w14:textId="77777777">
        <w:trPr>
          <w:ins w:id="6408" w:author="Arjan" w:date="2012-12-10T16:13:00Z"/>
        </w:trPr>
        <w:tc>
          <w:tcPr>
            <w:tcW w:w="3690" w:type="dxa"/>
            <w:tcBorders>
              <w:top w:val="nil"/>
              <w:left w:val="nil"/>
              <w:bottom w:val="nil"/>
              <w:right w:val="nil"/>
            </w:tcBorders>
          </w:tcPr>
          <w:p w14:paraId="6E59E103" w14:textId="77777777" w:rsidR="00CF1DA2" w:rsidRPr="00CF1DA2" w:rsidRDefault="00CF1DA2" w:rsidP="00CF1DA2">
            <w:pPr>
              <w:autoSpaceDE w:val="0"/>
              <w:autoSpaceDN w:val="0"/>
              <w:adjustRightInd w:val="0"/>
              <w:spacing w:after="0" w:line="240" w:lineRule="auto"/>
              <w:rPr>
                <w:ins w:id="6409" w:author="Arjan" w:date="2012-12-10T16:13:00Z"/>
                <w:rFonts w:ascii="Arial" w:eastAsia="Times New Roman" w:hAnsi="Arial" w:cs="Arial"/>
                <w:color w:val="000000"/>
                <w:sz w:val="20"/>
                <w:szCs w:val="20"/>
              </w:rPr>
            </w:pPr>
            <w:ins w:id="6410" w:author="Arjan" w:date="2012-12-10T16:13:00Z">
              <w:r w:rsidRPr="00CF1DA2">
                <w:rPr>
                  <w:rFonts w:ascii="Arial" w:eastAsia="Times New Roman" w:hAnsi="Arial" w:cs="Arial"/>
                  <w:b/>
                  <w:bCs/>
                  <w:color w:val="000000"/>
                  <w:sz w:val="20"/>
                  <w:szCs w:val="20"/>
                </w:rPr>
                <w:t>Herkomst definitie relatiesoort</w:t>
              </w:r>
            </w:ins>
          </w:p>
        </w:tc>
        <w:tc>
          <w:tcPr>
            <w:tcW w:w="5670" w:type="dxa"/>
            <w:tcBorders>
              <w:top w:val="nil"/>
              <w:left w:val="nil"/>
              <w:bottom w:val="nil"/>
              <w:right w:val="nil"/>
            </w:tcBorders>
          </w:tcPr>
          <w:p w14:paraId="091A2655" w14:textId="77777777" w:rsidR="00CF1DA2" w:rsidRPr="00CF1DA2" w:rsidRDefault="00CF1DA2" w:rsidP="00CF1DA2">
            <w:pPr>
              <w:autoSpaceDE w:val="0"/>
              <w:autoSpaceDN w:val="0"/>
              <w:adjustRightInd w:val="0"/>
              <w:spacing w:after="0" w:line="240" w:lineRule="auto"/>
              <w:rPr>
                <w:ins w:id="6411" w:author="Arjan" w:date="2012-12-10T16:13:00Z"/>
                <w:rFonts w:ascii="Arial" w:eastAsia="Times New Roman" w:hAnsi="Arial" w:cs="Arial"/>
                <w:color w:val="000000"/>
                <w:sz w:val="20"/>
                <w:szCs w:val="20"/>
              </w:rPr>
            </w:pPr>
            <w:ins w:id="6412" w:author="Arjan" w:date="2012-12-10T16:13:00Z">
              <w:r w:rsidRPr="00CF1DA2">
                <w:rPr>
                  <w:rFonts w:ascii="Arial" w:eastAsia="Times New Roman" w:hAnsi="Arial" w:cs="Arial"/>
                  <w:color w:val="000000"/>
                  <w:sz w:val="20"/>
                  <w:szCs w:val="20"/>
                </w:rPr>
                <w:t>KING</w:t>
              </w:r>
            </w:ins>
          </w:p>
        </w:tc>
      </w:tr>
      <w:tr w:rsidR="00CF1DA2" w:rsidRPr="00CF1DA2" w14:paraId="640CA541" w14:textId="77777777">
        <w:trPr>
          <w:ins w:id="6413" w:author="Arjan" w:date="2012-12-10T16:13:00Z"/>
        </w:trPr>
        <w:tc>
          <w:tcPr>
            <w:tcW w:w="3690" w:type="dxa"/>
            <w:tcBorders>
              <w:top w:val="nil"/>
              <w:left w:val="nil"/>
              <w:bottom w:val="nil"/>
              <w:right w:val="nil"/>
            </w:tcBorders>
          </w:tcPr>
          <w:p w14:paraId="0571930C" w14:textId="77777777" w:rsidR="00CF1DA2" w:rsidRPr="00CF1DA2" w:rsidRDefault="00CF1DA2" w:rsidP="00CF1DA2">
            <w:pPr>
              <w:autoSpaceDE w:val="0"/>
              <w:autoSpaceDN w:val="0"/>
              <w:adjustRightInd w:val="0"/>
              <w:spacing w:after="0" w:line="240" w:lineRule="auto"/>
              <w:rPr>
                <w:ins w:id="6414"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7122EDE0" w14:textId="77777777" w:rsidR="00CF1DA2" w:rsidRPr="00CF1DA2" w:rsidRDefault="00CF1DA2" w:rsidP="00CF1DA2">
            <w:pPr>
              <w:autoSpaceDE w:val="0"/>
              <w:autoSpaceDN w:val="0"/>
              <w:adjustRightInd w:val="0"/>
              <w:spacing w:after="0" w:line="240" w:lineRule="auto"/>
              <w:rPr>
                <w:ins w:id="6415" w:author="Arjan" w:date="2012-12-10T16:13:00Z"/>
                <w:rFonts w:ascii="Arial" w:eastAsia="Times New Roman" w:hAnsi="Arial" w:cs="Arial"/>
                <w:color w:val="000000"/>
                <w:sz w:val="20"/>
                <w:szCs w:val="20"/>
              </w:rPr>
            </w:pPr>
          </w:p>
        </w:tc>
      </w:tr>
      <w:tr w:rsidR="00CF1DA2" w:rsidRPr="00CF1DA2" w14:paraId="4D81F218" w14:textId="77777777">
        <w:trPr>
          <w:ins w:id="6416" w:author="Arjan" w:date="2012-12-10T16:13:00Z"/>
        </w:trPr>
        <w:tc>
          <w:tcPr>
            <w:tcW w:w="3690" w:type="dxa"/>
            <w:tcBorders>
              <w:top w:val="nil"/>
              <w:left w:val="nil"/>
              <w:bottom w:val="nil"/>
              <w:right w:val="nil"/>
            </w:tcBorders>
          </w:tcPr>
          <w:p w14:paraId="542CAA9E" w14:textId="77777777" w:rsidR="00CF1DA2" w:rsidRPr="00CF1DA2" w:rsidRDefault="00CF1DA2" w:rsidP="00CF1DA2">
            <w:pPr>
              <w:autoSpaceDE w:val="0"/>
              <w:autoSpaceDN w:val="0"/>
              <w:adjustRightInd w:val="0"/>
              <w:spacing w:after="0" w:line="240" w:lineRule="auto"/>
              <w:rPr>
                <w:ins w:id="6417" w:author="Arjan" w:date="2012-12-10T16:13:00Z"/>
                <w:rFonts w:ascii="Arial" w:eastAsia="Times New Roman" w:hAnsi="Arial" w:cs="Arial"/>
                <w:color w:val="000000"/>
                <w:sz w:val="20"/>
                <w:szCs w:val="20"/>
              </w:rPr>
            </w:pPr>
            <w:ins w:id="6418" w:author="Arjan" w:date="2012-12-10T16:13:00Z">
              <w:r w:rsidRPr="00CF1DA2">
                <w:rPr>
                  <w:rFonts w:ascii="Arial" w:eastAsia="Times New Roman" w:hAnsi="Arial" w:cs="Arial"/>
                  <w:b/>
                  <w:bCs/>
                  <w:color w:val="000000"/>
                  <w:sz w:val="20"/>
                  <w:szCs w:val="20"/>
                </w:rPr>
                <w:t>Datum opname relatiesoort</w:t>
              </w:r>
            </w:ins>
          </w:p>
        </w:tc>
        <w:tc>
          <w:tcPr>
            <w:tcW w:w="5670" w:type="dxa"/>
            <w:tcBorders>
              <w:top w:val="nil"/>
              <w:left w:val="nil"/>
              <w:bottom w:val="nil"/>
              <w:right w:val="nil"/>
            </w:tcBorders>
          </w:tcPr>
          <w:p w14:paraId="509A60D7" w14:textId="77777777" w:rsidR="00CF1DA2" w:rsidRPr="00CF1DA2" w:rsidRDefault="00CF1DA2" w:rsidP="00CF1DA2">
            <w:pPr>
              <w:autoSpaceDE w:val="0"/>
              <w:autoSpaceDN w:val="0"/>
              <w:adjustRightInd w:val="0"/>
              <w:spacing w:after="0" w:line="240" w:lineRule="auto"/>
              <w:rPr>
                <w:ins w:id="6419" w:author="Arjan" w:date="2012-12-10T16:13:00Z"/>
                <w:rFonts w:ascii="Arial" w:eastAsia="Times New Roman" w:hAnsi="Arial" w:cs="Arial"/>
                <w:color w:val="000000"/>
                <w:sz w:val="20"/>
                <w:szCs w:val="20"/>
              </w:rPr>
            </w:pPr>
            <w:ins w:id="6420" w:author="Arjan" w:date="2012-12-10T16:13:00Z">
              <w:r w:rsidRPr="00CF1DA2">
                <w:rPr>
                  <w:rFonts w:ascii="Arial" w:eastAsia="Times New Roman" w:hAnsi="Arial" w:cs="Arial"/>
                  <w:color w:val="000000"/>
                  <w:sz w:val="20"/>
                  <w:szCs w:val="20"/>
                </w:rPr>
                <w:t>1 januari 2013</w:t>
              </w:r>
            </w:ins>
          </w:p>
        </w:tc>
      </w:tr>
      <w:tr w:rsidR="00CF1DA2" w:rsidRPr="00CF1DA2" w14:paraId="27CAA5BC" w14:textId="77777777">
        <w:trPr>
          <w:ins w:id="6421" w:author="Arjan" w:date="2012-12-10T16:13:00Z"/>
        </w:trPr>
        <w:tc>
          <w:tcPr>
            <w:tcW w:w="3690" w:type="dxa"/>
            <w:tcBorders>
              <w:top w:val="nil"/>
              <w:left w:val="nil"/>
              <w:bottom w:val="nil"/>
              <w:right w:val="nil"/>
            </w:tcBorders>
          </w:tcPr>
          <w:p w14:paraId="0D316255" w14:textId="77777777" w:rsidR="00CF1DA2" w:rsidRPr="00CF1DA2" w:rsidRDefault="00CF1DA2" w:rsidP="00CF1DA2">
            <w:pPr>
              <w:autoSpaceDE w:val="0"/>
              <w:autoSpaceDN w:val="0"/>
              <w:adjustRightInd w:val="0"/>
              <w:spacing w:after="0" w:line="240" w:lineRule="auto"/>
              <w:rPr>
                <w:ins w:id="6422"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3A9601AA" w14:textId="77777777" w:rsidR="00CF1DA2" w:rsidRPr="00CF1DA2" w:rsidRDefault="00CF1DA2" w:rsidP="00CF1DA2">
            <w:pPr>
              <w:autoSpaceDE w:val="0"/>
              <w:autoSpaceDN w:val="0"/>
              <w:adjustRightInd w:val="0"/>
              <w:spacing w:after="0" w:line="240" w:lineRule="auto"/>
              <w:rPr>
                <w:ins w:id="6423" w:author="Arjan" w:date="2012-12-10T16:13:00Z"/>
                <w:rFonts w:ascii="Arial" w:eastAsia="Times New Roman" w:hAnsi="Arial" w:cs="Arial"/>
                <w:color w:val="000000"/>
                <w:sz w:val="20"/>
                <w:szCs w:val="20"/>
              </w:rPr>
            </w:pPr>
          </w:p>
        </w:tc>
      </w:tr>
      <w:tr w:rsidR="00CF1DA2" w:rsidRPr="00CF1DA2" w14:paraId="52FBC930" w14:textId="77777777">
        <w:trPr>
          <w:ins w:id="6424" w:author="Arjan" w:date="2012-12-10T16:13:00Z"/>
        </w:trPr>
        <w:tc>
          <w:tcPr>
            <w:tcW w:w="3690" w:type="dxa"/>
            <w:tcBorders>
              <w:top w:val="nil"/>
              <w:left w:val="nil"/>
              <w:bottom w:val="nil"/>
              <w:right w:val="nil"/>
            </w:tcBorders>
          </w:tcPr>
          <w:p w14:paraId="2444E202" w14:textId="77777777" w:rsidR="00CF1DA2" w:rsidRPr="00CF1DA2" w:rsidRDefault="00CF1DA2" w:rsidP="00CF1DA2">
            <w:pPr>
              <w:autoSpaceDE w:val="0"/>
              <w:autoSpaceDN w:val="0"/>
              <w:adjustRightInd w:val="0"/>
              <w:spacing w:after="0" w:line="240" w:lineRule="auto"/>
              <w:rPr>
                <w:ins w:id="6425" w:author="Arjan" w:date="2012-12-10T16:13:00Z"/>
                <w:rFonts w:ascii="Arial" w:eastAsia="Times New Roman" w:hAnsi="Arial" w:cs="Arial"/>
                <w:color w:val="000000"/>
                <w:sz w:val="20"/>
                <w:szCs w:val="20"/>
              </w:rPr>
            </w:pPr>
            <w:ins w:id="6426" w:author="Arjan" w:date="2012-12-10T16:13:00Z">
              <w:r w:rsidRPr="00CF1DA2">
                <w:rPr>
                  <w:rFonts w:ascii="Arial" w:eastAsia="Times New Roman" w:hAnsi="Arial" w:cs="Arial"/>
                  <w:b/>
                  <w:bCs/>
                  <w:color w:val="000000"/>
                  <w:sz w:val="20"/>
                  <w:szCs w:val="20"/>
                </w:rPr>
                <w:t>Toelichting relatiesoort</w:t>
              </w:r>
            </w:ins>
          </w:p>
        </w:tc>
        <w:tc>
          <w:tcPr>
            <w:tcW w:w="5670" w:type="dxa"/>
            <w:tcBorders>
              <w:top w:val="nil"/>
              <w:left w:val="nil"/>
              <w:bottom w:val="nil"/>
              <w:right w:val="nil"/>
            </w:tcBorders>
          </w:tcPr>
          <w:p w14:paraId="019F2FDC" w14:textId="77777777" w:rsidR="00CF1DA2" w:rsidRPr="00CF1DA2" w:rsidRDefault="00CF1DA2" w:rsidP="00CF1DA2">
            <w:pPr>
              <w:autoSpaceDE w:val="0"/>
              <w:autoSpaceDN w:val="0"/>
              <w:adjustRightInd w:val="0"/>
              <w:spacing w:after="0" w:line="240" w:lineRule="auto"/>
              <w:rPr>
                <w:ins w:id="6427" w:author="Arjan" w:date="2012-12-10T16:13:00Z"/>
                <w:rFonts w:ascii="Arial" w:eastAsia="Times New Roman" w:hAnsi="Arial" w:cs="Arial"/>
                <w:color w:val="000000"/>
                <w:sz w:val="20"/>
                <w:szCs w:val="20"/>
              </w:rPr>
            </w:pPr>
          </w:p>
        </w:tc>
      </w:tr>
      <w:tr w:rsidR="00CF1DA2" w:rsidRPr="00CF1DA2" w14:paraId="348E8D01" w14:textId="77777777">
        <w:trPr>
          <w:ins w:id="6428" w:author="Arjan" w:date="2012-12-10T16:13:00Z"/>
        </w:trPr>
        <w:tc>
          <w:tcPr>
            <w:tcW w:w="3690" w:type="dxa"/>
            <w:tcBorders>
              <w:top w:val="nil"/>
              <w:left w:val="nil"/>
              <w:bottom w:val="nil"/>
              <w:right w:val="nil"/>
            </w:tcBorders>
          </w:tcPr>
          <w:p w14:paraId="20620E1B" w14:textId="77777777" w:rsidR="00CF1DA2" w:rsidRPr="00CF1DA2" w:rsidRDefault="00CF1DA2" w:rsidP="00CF1DA2">
            <w:pPr>
              <w:autoSpaceDE w:val="0"/>
              <w:autoSpaceDN w:val="0"/>
              <w:adjustRightInd w:val="0"/>
              <w:spacing w:after="0" w:line="240" w:lineRule="auto"/>
              <w:rPr>
                <w:ins w:id="6429"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6CC3F4AD" w14:textId="77777777" w:rsidR="00CF1DA2" w:rsidRPr="00CF1DA2" w:rsidRDefault="00CF1DA2" w:rsidP="00CF1DA2">
            <w:pPr>
              <w:autoSpaceDE w:val="0"/>
              <w:autoSpaceDN w:val="0"/>
              <w:adjustRightInd w:val="0"/>
              <w:spacing w:after="0" w:line="240" w:lineRule="auto"/>
              <w:rPr>
                <w:ins w:id="6430" w:author="Arjan" w:date="2012-12-10T16:13:00Z"/>
                <w:rFonts w:ascii="Arial" w:eastAsia="Times New Roman" w:hAnsi="Arial" w:cs="Arial"/>
                <w:color w:val="000000"/>
                <w:sz w:val="20"/>
                <w:szCs w:val="20"/>
              </w:rPr>
            </w:pPr>
          </w:p>
        </w:tc>
      </w:tr>
      <w:tr w:rsidR="00CF1DA2" w:rsidRPr="00CF1DA2" w14:paraId="242CB7CC" w14:textId="77777777">
        <w:trPr>
          <w:ins w:id="6431" w:author="Arjan" w:date="2012-12-10T16:13:00Z"/>
        </w:trPr>
        <w:tc>
          <w:tcPr>
            <w:tcW w:w="3690" w:type="dxa"/>
            <w:tcBorders>
              <w:top w:val="nil"/>
              <w:left w:val="nil"/>
              <w:bottom w:val="nil"/>
              <w:right w:val="nil"/>
            </w:tcBorders>
          </w:tcPr>
          <w:p w14:paraId="5BC43874" w14:textId="77777777" w:rsidR="00CF1DA2" w:rsidRPr="00CF1DA2" w:rsidRDefault="00CF1DA2" w:rsidP="00CF1DA2">
            <w:pPr>
              <w:autoSpaceDE w:val="0"/>
              <w:autoSpaceDN w:val="0"/>
              <w:adjustRightInd w:val="0"/>
              <w:spacing w:after="0" w:line="240" w:lineRule="auto"/>
              <w:rPr>
                <w:ins w:id="6432" w:author="Arjan" w:date="2012-12-10T16:13:00Z"/>
                <w:rFonts w:ascii="Arial" w:eastAsia="Times New Roman" w:hAnsi="Arial" w:cs="Arial"/>
                <w:color w:val="000000"/>
                <w:sz w:val="20"/>
                <w:szCs w:val="20"/>
              </w:rPr>
            </w:pPr>
            <w:ins w:id="6433" w:author="Arjan" w:date="2012-12-10T16:13:00Z">
              <w:r w:rsidRPr="00CF1DA2">
                <w:rPr>
                  <w:rFonts w:ascii="Arial" w:eastAsia="Times New Roman" w:hAnsi="Arial" w:cs="Arial"/>
                  <w:b/>
                  <w:bCs/>
                  <w:color w:val="000000"/>
                  <w:sz w:val="20"/>
                  <w:szCs w:val="20"/>
                </w:rPr>
                <w:t>Indicatie materiële historie</w:t>
              </w:r>
            </w:ins>
          </w:p>
        </w:tc>
        <w:tc>
          <w:tcPr>
            <w:tcW w:w="5670" w:type="dxa"/>
            <w:tcBorders>
              <w:top w:val="nil"/>
              <w:left w:val="nil"/>
              <w:bottom w:val="nil"/>
              <w:right w:val="nil"/>
            </w:tcBorders>
          </w:tcPr>
          <w:p w14:paraId="11B692DC" w14:textId="77777777" w:rsidR="00CF1DA2" w:rsidRPr="00CF1DA2" w:rsidRDefault="00CF1DA2" w:rsidP="00CF1DA2">
            <w:pPr>
              <w:autoSpaceDE w:val="0"/>
              <w:autoSpaceDN w:val="0"/>
              <w:adjustRightInd w:val="0"/>
              <w:spacing w:after="0" w:line="240" w:lineRule="auto"/>
              <w:rPr>
                <w:ins w:id="6434" w:author="Arjan" w:date="2012-12-10T16:13:00Z"/>
                <w:rFonts w:ascii="Arial" w:eastAsia="Times New Roman" w:hAnsi="Arial" w:cs="Arial"/>
                <w:color w:val="000000"/>
                <w:sz w:val="20"/>
                <w:szCs w:val="20"/>
              </w:rPr>
            </w:pPr>
            <w:ins w:id="6435" w:author="Arjan" w:date="2012-12-10T16:13:00Z">
              <w:r w:rsidRPr="00CF1DA2">
                <w:rPr>
                  <w:rFonts w:ascii="Arial" w:eastAsia="Times New Roman" w:hAnsi="Arial" w:cs="Arial"/>
                  <w:color w:val="000000"/>
                  <w:sz w:val="20"/>
                  <w:szCs w:val="20"/>
                </w:rPr>
                <w:t>Nee</w:t>
              </w:r>
            </w:ins>
          </w:p>
        </w:tc>
      </w:tr>
      <w:tr w:rsidR="00CF1DA2" w:rsidRPr="00CF1DA2" w14:paraId="2D607D15" w14:textId="77777777">
        <w:trPr>
          <w:trHeight w:val="230"/>
          <w:ins w:id="6436" w:author="Arjan" w:date="2012-12-10T16:13:00Z"/>
        </w:trPr>
        <w:tc>
          <w:tcPr>
            <w:tcW w:w="3690" w:type="dxa"/>
            <w:tcBorders>
              <w:top w:val="nil"/>
              <w:left w:val="nil"/>
              <w:bottom w:val="nil"/>
              <w:right w:val="nil"/>
            </w:tcBorders>
          </w:tcPr>
          <w:p w14:paraId="6293D796" w14:textId="77777777" w:rsidR="00CF1DA2" w:rsidRPr="00CF1DA2" w:rsidRDefault="00CF1DA2" w:rsidP="00CF1DA2">
            <w:pPr>
              <w:autoSpaceDE w:val="0"/>
              <w:autoSpaceDN w:val="0"/>
              <w:adjustRightInd w:val="0"/>
              <w:spacing w:after="0" w:line="240" w:lineRule="auto"/>
              <w:rPr>
                <w:ins w:id="6437"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5CC28476" w14:textId="77777777" w:rsidR="00CF1DA2" w:rsidRPr="00CF1DA2" w:rsidRDefault="00CF1DA2" w:rsidP="00CF1DA2">
            <w:pPr>
              <w:autoSpaceDE w:val="0"/>
              <w:autoSpaceDN w:val="0"/>
              <w:adjustRightInd w:val="0"/>
              <w:spacing w:after="0" w:line="240" w:lineRule="auto"/>
              <w:rPr>
                <w:ins w:id="6438" w:author="Arjan" w:date="2012-12-10T16:13:00Z"/>
                <w:rFonts w:ascii="Arial" w:eastAsia="Times New Roman" w:hAnsi="Arial" w:cs="Arial"/>
                <w:color w:val="000000"/>
                <w:sz w:val="20"/>
                <w:szCs w:val="20"/>
              </w:rPr>
            </w:pPr>
          </w:p>
        </w:tc>
      </w:tr>
      <w:tr w:rsidR="00CF1DA2" w:rsidRPr="00CF1DA2" w14:paraId="7029A426" w14:textId="77777777">
        <w:trPr>
          <w:trHeight w:val="230"/>
          <w:ins w:id="6439" w:author="Arjan" w:date="2012-12-10T16:13:00Z"/>
        </w:trPr>
        <w:tc>
          <w:tcPr>
            <w:tcW w:w="3690" w:type="dxa"/>
            <w:tcBorders>
              <w:top w:val="nil"/>
              <w:left w:val="nil"/>
              <w:bottom w:val="nil"/>
              <w:right w:val="nil"/>
            </w:tcBorders>
          </w:tcPr>
          <w:p w14:paraId="69AB5CC7" w14:textId="77777777" w:rsidR="00CF1DA2" w:rsidRPr="00CF1DA2" w:rsidRDefault="00CF1DA2" w:rsidP="00CF1DA2">
            <w:pPr>
              <w:autoSpaceDE w:val="0"/>
              <w:autoSpaceDN w:val="0"/>
              <w:adjustRightInd w:val="0"/>
              <w:spacing w:after="0" w:line="240" w:lineRule="auto"/>
              <w:rPr>
                <w:ins w:id="6440" w:author="Arjan" w:date="2012-12-10T16:13:00Z"/>
                <w:rFonts w:ascii="Arial" w:eastAsia="Times New Roman" w:hAnsi="Arial" w:cs="Arial"/>
                <w:color w:val="000000"/>
                <w:sz w:val="20"/>
                <w:szCs w:val="20"/>
              </w:rPr>
            </w:pPr>
            <w:ins w:id="6441" w:author="Arjan" w:date="2012-12-10T16:13:00Z">
              <w:r w:rsidRPr="00CF1DA2">
                <w:rPr>
                  <w:rFonts w:ascii="Arial" w:eastAsia="Times New Roman" w:hAnsi="Arial" w:cs="Arial"/>
                  <w:b/>
                  <w:bCs/>
                  <w:color w:val="000000"/>
                  <w:sz w:val="20"/>
                  <w:szCs w:val="20"/>
                </w:rPr>
                <w:lastRenderedPageBreak/>
                <w:t>Indicatie formele historie</w:t>
              </w:r>
            </w:ins>
          </w:p>
        </w:tc>
        <w:tc>
          <w:tcPr>
            <w:tcW w:w="5670" w:type="dxa"/>
            <w:tcBorders>
              <w:top w:val="nil"/>
              <w:left w:val="nil"/>
              <w:bottom w:val="nil"/>
              <w:right w:val="nil"/>
            </w:tcBorders>
          </w:tcPr>
          <w:p w14:paraId="6E132970" w14:textId="77777777" w:rsidR="00CF1DA2" w:rsidRPr="00CF1DA2" w:rsidRDefault="00CF1DA2" w:rsidP="00CF1DA2">
            <w:pPr>
              <w:autoSpaceDE w:val="0"/>
              <w:autoSpaceDN w:val="0"/>
              <w:adjustRightInd w:val="0"/>
              <w:spacing w:after="0" w:line="240" w:lineRule="auto"/>
              <w:rPr>
                <w:ins w:id="6442" w:author="Arjan" w:date="2012-12-10T16:13:00Z"/>
                <w:rFonts w:ascii="Arial" w:eastAsia="Times New Roman" w:hAnsi="Arial" w:cs="Arial"/>
                <w:color w:val="000000"/>
                <w:sz w:val="20"/>
                <w:szCs w:val="20"/>
              </w:rPr>
            </w:pPr>
            <w:ins w:id="6443" w:author="Arjan" w:date="2012-12-10T16:13:00Z">
              <w:r w:rsidRPr="00CF1DA2">
                <w:rPr>
                  <w:rFonts w:ascii="Arial" w:eastAsia="Times New Roman" w:hAnsi="Arial" w:cs="Arial"/>
                  <w:color w:val="000000"/>
                  <w:sz w:val="20"/>
                  <w:szCs w:val="20"/>
                </w:rPr>
                <w:t>Nee</w:t>
              </w:r>
            </w:ins>
          </w:p>
        </w:tc>
      </w:tr>
      <w:tr w:rsidR="00CF1DA2" w:rsidRPr="00CF1DA2" w14:paraId="5B4C5074" w14:textId="77777777">
        <w:trPr>
          <w:ins w:id="6444" w:author="Arjan" w:date="2012-12-10T16:13:00Z"/>
        </w:trPr>
        <w:tc>
          <w:tcPr>
            <w:tcW w:w="3690" w:type="dxa"/>
            <w:tcBorders>
              <w:top w:val="nil"/>
              <w:left w:val="nil"/>
              <w:bottom w:val="nil"/>
              <w:right w:val="nil"/>
            </w:tcBorders>
          </w:tcPr>
          <w:p w14:paraId="088B2664" w14:textId="77777777" w:rsidR="00CF1DA2" w:rsidRPr="00CF1DA2" w:rsidRDefault="00CF1DA2" w:rsidP="00CF1DA2">
            <w:pPr>
              <w:autoSpaceDE w:val="0"/>
              <w:autoSpaceDN w:val="0"/>
              <w:adjustRightInd w:val="0"/>
              <w:spacing w:after="0" w:line="240" w:lineRule="auto"/>
              <w:rPr>
                <w:ins w:id="6445"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5D4C830C" w14:textId="77777777" w:rsidR="00CF1DA2" w:rsidRPr="00CF1DA2" w:rsidRDefault="00CF1DA2" w:rsidP="00CF1DA2">
            <w:pPr>
              <w:autoSpaceDE w:val="0"/>
              <w:autoSpaceDN w:val="0"/>
              <w:adjustRightInd w:val="0"/>
              <w:spacing w:after="0" w:line="240" w:lineRule="auto"/>
              <w:rPr>
                <w:ins w:id="6446" w:author="Arjan" w:date="2012-12-10T16:13:00Z"/>
                <w:rFonts w:ascii="Arial" w:eastAsia="Times New Roman" w:hAnsi="Arial" w:cs="Arial"/>
                <w:color w:val="000000"/>
                <w:sz w:val="20"/>
                <w:szCs w:val="20"/>
              </w:rPr>
            </w:pPr>
          </w:p>
        </w:tc>
      </w:tr>
      <w:tr w:rsidR="00CF1DA2" w:rsidRPr="00CF1DA2" w14:paraId="531FC9B5" w14:textId="77777777">
        <w:trPr>
          <w:ins w:id="6447" w:author="Arjan" w:date="2012-12-10T16:13:00Z"/>
        </w:trPr>
        <w:tc>
          <w:tcPr>
            <w:tcW w:w="3690" w:type="dxa"/>
            <w:tcBorders>
              <w:top w:val="nil"/>
              <w:left w:val="nil"/>
              <w:bottom w:val="nil"/>
              <w:right w:val="nil"/>
            </w:tcBorders>
          </w:tcPr>
          <w:p w14:paraId="19B75DF7" w14:textId="77777777" w:rsidR="00CF1DA2" w:rsidRPr="00CF1DA2" w:rsidRDefault="00CF1DA2" w:rsidP="00CF1DA2">
            <w:pPr>
              <w:autoSpaceDE w:val="0"/>
              <w:autoSpaceDN w:val="0"/>
              <w:adjustRightInd w:val="0"/>
              <w:spacing w:after="0" w:line="240" w:lineRule="auto"/>
              <w:rPr>
                <w:ins w:id="6448" w:author="Arjan" w:date="2012-12-10T16:13:00Z"/>
                <w:rFonts w:ascii="Arial" w:eastAsia="Times New Roman" w:hAnsi="Arial" w:cs="Arial"/>
                <w:color w:val="000000"/>
                <w:sz w:val="20"/>
                <w:szCs w:val="20"/>
              </w:rPr>
            </w:pPr>
            <w:ins w:id="6449" w:author="Arjan" w:date="2012-12-10T16:13:00Z">
              <w:r w:rsidRPr="00CF1DA2">
                <w:rPr>
                  <w:rFonts w:ascii="Arial" w:eastAsia="Times New Roman" w:hAnsi="Arial" w:cs="Arial"/>
                  <w:b/>
                  <w:bCs/>
                  <w:color w:val="000000"/>
                  <w:sz w:val="20"/>
                  <w:szCs w:val="20"/>
                </w:rPr>
                <w:t>Aanduiding brondocument</w:t>
              </w:r>
            </w:ins>
          </w:p>
        </w:tc>
        <w:tc>
          <w:tcPr>
            <w:tcW w:w="5670" w:type="dxa"/>
            <w:tcBorders>
              <w:top w:val="nil"/>
              <w:left w:val="nil"/>
              <w:bottom w:val="nil"/>
              <w:right w:val="nil"/>
            </w:tcBorders>
          </w:tcPr>
          <w:p w14:paraId="2A9C8ED2" w14:textId="77777777" w:rsidR="00CF1DA2" w:rsidRPr="00CF1DA2" w:rsidRDefault="00CF1DA2" w:rsidP="00CF1DA2">
            <w:pPr>
              <w:autoSpaceDE w:val="0"/>
              <w:autoSpaceDN w:val="0"/>
              <w:adjustRightInd w:val="0"/>
              <w:spacing w:after="0" w:line="240" w:lineRule="auto"/>
              <w:rPr>
                <w:ins w:id="6450" w:author="Arjan" w:date="2012-12-10T16:13:00Z"/>
                <w:rFonts w:ascii="Arial" w:eastAsia="Times New Roman" w:hAnsi="Arial" w:cs="Arial"/>
                <w:color w:val="000000"/>
                <w:sz w:val="20"/>
                <w:szCs w:val="20"/>
              </w:rPr>
            </w:pPr>
          </w:p>
        </w:tc>
      </w:tr>
      <w:tr w:rsidR="00CF1DA2" w:rsidRPr="00CF1DA2" w14:paraId="075259ED" w14:textId="77777777">
        <w:trPr>
          <w:ins w:id="6451" w:author="Arjan" w:date="2012-12-10T16:13:00Z"/>
        </w:trPr>
        <w:tc>
          <w:tcPr>
            <w:tcW w:w="3690" w:type="dxa"/>
            <w:tcBorders>
              <w:top w:val="nil"/>
              <w:left w:val="nil"/>
              <w:bottom w:val="nil"/>
              <w:right w:val="nil"/>
            </w:tcBorders>
          </w:tcPr>
          <w:p w14:paraId="058A002C" w14:textId="77777777" w:rsidR="00CF1DA2" w:rsidRPr="00CF1DA2" w:rsidRDefault="00CF1DA2" w:rsidP="00CF1DA2">
            <w:pPr>
              <w:autoSpaceDE w:val="0"/>
              <w:autoSpaceDN w:val="0"/>
              <w:adjustRightInd w:val="0"/>
              <w:spacing w:after="0" w:line="240" w:lineRule="auto"/>
              <w:rPr>
                <w:ins w:id="6452"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1A353C2D" w14:textId="77777777" w:rsidR="00CF1DA2" w:rsidRPr="00CF1DA2" w:rsidRDefault="00CF1DA2" w:rsidP="00CF1DA2">
            <w:pPr>
              <w:autoSpaceDE w:val="0"/>
              <w:autoSpaceDN w:val="0"/>
              <w:adjustRightInd w:val="0"/>
              <w:spacing w:after="0" w:line="240" w:lineRule="auto"/>
              <w:rPr>
                <w:ins w:id="6453" w:author="Arjan" w:date="2012-12-10T16:13:00Z"/>
                <w:rFonts w:ascii="Arial" w:eastAsia="Times New Roman" w:hAnsi="Arial" w:cs="Arial"/>
                <w:color w:val="000000"/>
                <w:sz w:val="20"/>
                <w:szCs w:val="20"/>
              </w:rPr>
            </w:pPr>
          </w:p>
        </w:tc>
      </w:tr>
      <w:tr w:rsidR="00CF1DA2" w:rsidRPr="00CF1DA2" w14:paraId="68C7C4C2" w14:textId="77777777">
        <w:trPr>
          <w:ins w:id="6454" w:author="Arjan" w:date="2012-12-10T16:13:00Z"/>
        </w:trPr>
        <w:tc>
          <w:tcPr>
            <w:tcW w:w="3690" w:type="dxa"/>
            <w:tcBorders>
              <w:top w:val="nil"/>
              <w:left w:val="nil"/>
              <w:bottom w:val="nil"/>
              <w:right w:val="nil"/>
            </w:tcBorders>
          </w:tcPr>
          <w:p w14:paraId="7D5088D3" w14:textId="77777777" w:rsidR="00CF1DA2" w:rsidRPr="00CF1DA2" w:rsidRDefault="00CF1DA2" w:rsidP="00CF1DA2">
            <w:pPr>
              <w:autoSpaceDE w:val="0"/>
              <w:autoSpaceDN w:val="0"/>
              <w:adjustRightInd w:val="0"/>
              <w:spacing w:after="0" w:line="240" w:lineRule="auto"/>
              <w:rPr>
                <w:ins w:id="6455" w:author="Arjan" w:date="2012-12-10T16:13:00Z"/>
                <w:rFonts w:ascii="Arial" w:eastAsia="Times New Roman" w:hAnsi="Arial" w:cs="Arial"/>
                <w:color w:val="000000"/>
                <w:sz w:val="20"/>
                <w:szCs w:val="20"/>
              </w:rPr>
            </w:pPr>
            <w:ins w:id="6456" w:author="Arjan" w:date="2012-12-10T16:13:00Z">
              <w:r w:rsidRPr="00CF1DA2">
                <w:rPr>
                  <w:rFonts w:ascii="Arial" w:eastAsia="Times New Roman" w:hAnsi="Arial" w:cs="Arial"/>
                  <w:b/>
                  <w:bCs/>
                  <w:color w:val="000000"/>
                  <w:sz w:val="20"/>
                  <w:szCs w:val="20"/>
                </w:rPr>
                <w:t>Indicatie in onderzoek</w:t>
              </w:r>
            </w:ins>
          </w:p>
        </w:tc>
        <w:tc>
          <w:tcPr>
            <w:tcW w:w="5670" w:type="dxa"/>
            <w:tcBorders>
              <w:top w:val="nil"/>
              <w:left w:val="nil"/>
              <w:bottom w:val="nil"/>
              <w:right w:val="nil"/>
            </w:tcBorders>
          </w:tcPr>
          <w:p w14:paraId="159DFB8B" w14:textId="77777777" w:rsidR="00CF1DA2" w:rsidRPr="00CF1DA2" w:rsidRDefault="00CF1DA2" w:rsidP="00CF1DA2">
            <w:pPr>
              <w:autoSpaceDE w:val="0"/>
              <w:autoSpaceDN w:val="0"/>
              <w:adjustRightInd w:val="0"/>
              <w:spacing w:after="0" w:line="240" w:lineRule="auto"/>
              <w:rPr>
                <w:ins w:id="6457" w:author="Arjan" w:date="2012-12-10T16:13:00Z"/>
                <w:rFonts w:ascii="Arial" w:eastAsia="Times New Roman" w:hAnsi="Arial" w:cs="Arial"/>
                <w:color w:val="000000"/>
                <w:sz w:val="20"/>
                <w:szCs w:val="20"/>
              </w:rPr>
            </w:pPr>
            <w:ins w:id="6458" w:author="Arjan" w:date="2012-12-10T16:13:00Z">
              <w:r w:rsidRPr="00CF1DA2">
                <w:rPr>
                  <w:rFonts w:ascii="Arial" w:eastAsia="Times New Roman" w:hAnsi="Arial" w:cs="Arial"/>
                  <w:color w:val="000000"/>
                  <w:sz w:val="20"/>
                  <w:szCs w:val="20"/>
                </w:rPr>
                <w:t>Nee</w:t>
              </w:r>
            </w:ins>
          </w:p>
        </w:tc>
      </w:tr>
      <w:tr w:rsidR="00CF1DA2" w:rsidRPr="00CF1DA2" w14:paraId="431AFBC6" w14:textId="77777777">
        <w:trPr>
          <w:ins w:id="6459" w:author="Arjan" w:date="2012-12-10T16:13:00Z"/>
        </w:trPr>
        <w:tc>
          <w:tcPr>
            <w:tcW w:w="3690" w:type="dxa"/>
            <w:tcBorders>
              <w:top w:val="nil"/>
              <w:left w:val="nil"/>
              <w:bottom w:val="nil"/>
              <w:right w:val="nil"/>
            </w:tcBorders>
          </w:tcPr>
          <w:p w14:paraId="52D42855" w14:textId="77777777" w:rsidR="00CF1DA2" w:rsidRPr="00CF1DA2" w:rsidRDefault="00CF1DA2" w:rsidP="00CF1DA2">
            <w:pPr>
              <w:autoSpaceDE w:val="0"/>
              <w:autoSpaceDN w:val="0"/>
              <w:adjustRightInd w:val="0"/>
              <w:spacing w:after="0" w:line="240" w:lineRule="auto"/>
              <w:rPr>
                <w:ins w:id="6460"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301C2743" w14:textId="77777777" w:rsidR="00CF1DA2" w:rsidRPr="00CF1DA2" w:rsidRDefault="00CF1DA2" w:rsidP="00CF1DA2">
            <w:pPr>
              <w:autoSpaceDE w:val="0"/>
              <w:autoSpaceDN w:val="0"/>
              <w:adjustRightInd w:val="0"/>
              <w:spacing w:after="0" w:line="240" w:lineRule="auto"/>
              <w:rPr>
                <w:ins w:id="6461" w:author="Arjan" w:date="2012-12-10T16:13:00Z"/>
                <w:rFonts w:ascii="Arial" w:eastAsia="Times New Roman" w:hAnsi="Arial" w:cs="Arial"/>
                <w:color w:val="000000"/>
                <w:sz w:val="20"/>
                <w:szCs w:val="20"/>
              </w:rPr>
            </w:pPr>
          </w:p>
        </w:tc>
      </w:tr>
      <w:tr w:rsidR="00CF1DA2" w:rsidRPr="00CF1DA2" w14:paraId="1E455322" w14:textId="77777777">
        <w:trPr>
          <w:ins w:id="6462" w:author="Arjan" w:date="2012-12-10T16:13:00Z"/>
        </w:trPr>
        <w:tc>
          <w:tcPr>
            <w:tcW w:w="3690" w:type="dxa"/>
            <w:tcBorders>
              <w:top w:val="nil"/>
              <w:left w:val="nil"/>
              <w:bottom w:val="nil"/>
              <w:right w:val="nil"/>
            </w:tcBorders>
          </w:tcPr>
          <w:p w14:paraId="7D39AAE0" w14:textId="77777777" w:rsidR="00CF1DA2" w:rsidRPr="00CF1DA2" w:rsidRDefault="00CF1DA2" w:rsidP="00CF1DA2">
            <w:pPr>
              <w:autoSpaceDE w:val="0"/>
              <w:autoSpaceDN w:val="0"/>
              <w:adjustRightInd w:val="0"/>
              <w:spacing w:after="0" w:line="240" w:lineRule="auto"/>
              <w:rPr>
                <w:ins w:id="6463" w:author="Arjan" w:date="2012-12-10T16:13:00Z"/>
                <w:rFonts w:ascii="Arial" w:eastAsia="Times New Roman" w:hAnsi="Arial" w:cs="Arial"/>
                <w:color w:val="000000"/>
                <w:sz w:val="20"/>
                <w:szCs w:val="20"/>
              </w:rPr>
            </w:pPr>
            <w:ins w:id="6464" w:author="Arjan" w:date="2012-12-10T16:13:00Z">
              <w:r w:rsidRPr="00CF1DA2">
                <w:rPr>
                  <w:rFonts w:ascii="Arial" w:eastAsia="Times New Roman" w:hAnsi="Arial" w:cs="Arial"/>
                  <w:b/>
                  <w:bCs/>
                  <w:color w:val="000000"/>
                  <w:sz w:val="20"/>
                  <w:szCs w:val="20"/>
                </w:rPr>
                <w:t>Aanduiding strijdigheid/nietigheid</w:t>
              </w:r>
            </w:ins>
          </w:p>
        </w:tc>
        <w:tc>
          <w:tcPr>
            <w:tcW w:w="5670" w:type="dxa"/>
            <w:tcBorders>
              <w:top w:val="nil"/>
              <w:left w:val="nil"/>
              <w:bottom w:val="nil"/>
              <w:right w:val="nil"/>
            </w:tcBorders>
          </w:tcPr>
          <w:p w14:paraId="285D4C50" w14:textId="77777777" w:rsidR="00CF1DA2" w:rsidRPr="00CF1DA2" w:rsidRDefault="00CF1DA2" w:rsidP="00CF1DA2">
            <w:pPr>
              <w:autoSpaceDE w:val="0"/>
              <w:autoSpaceDN w:val="0"/>
              <w:adjustRightInd w:val="0"/>
              <w:spacing w:after="0" w:line="240" w:lineRule="auto"/>
              <w:rPr>
                <w:ins w:id="6465" w:author="Arjan" w:date="2012-12-10T16:13:00Z"/>
                <w:rFonts w:ascii="Arial" w:eastAsia="Times New Roman" w:hAnsi="Arial" w:cs="Arial"/>
                <w:color w:val="000000"/>
                <w:sz w:val="20"/>
                <w:szCs w:val="20"/>
              </w:rPr>
            </w:pPr>
            <w:ins w:id="6466" w:author="Arjan" w:date="2012-12-10T16:13:00Z">
              <w:r w:rsidRPr="00CF1DA2">
                <w:rPr>
                  <w:rFonts w:ascii="Arial" w:eastAsia="Times New Roman" w:hAnsi="Arial" w:cs="Arial"/>
                  <w:color w:val="000000"/>
                  <w:sz w:val="20"/>
                  <w:szCs w:val="20"/>
                </w:rPr>
                <w:t>Nee</w:t>
              </w:r>
            </w:ins>
          </w:p>
        </w:tc>
      </w:tr>
      <w:tr w:rsidR="00CF1DA2" w:rsidRPr="00CF1DA2" w14:paraId="414D1C24" w14:textId="77777777">
        <w:trPr>
          <w:ins w:id="6467" w:author="Arjan" w:date="2012-12-10T16:13:00Z"/>
        </w:trPr>
        <w:tc>
          <w:tcPr>
            <w:tcW w:w="3690" w:type="dxa"/>
            <w:tcBorders>
              <w:top w:val="nil"/>
              <w:left w:val="nil"/>
              <w:bottom w:val="nil"/>
              <w:right w:val="nil"/>
            </w:tcBorders>
          </w:tcPr>
          <w:p w14:paraId="6493106C" w14:textId="77777777" w:rsidR="00CF1DA2" w:rsidRPr="00CF1DA2" w:rsidRDefault="00CF1DA2" w:rsidP="00CF1DA2">
            <w:pPr>
              <w:autoSpaceDE w:val="0"/>
              <w:autoSpaceDN w:val="0"/>
              <w:adjustRightInd w:val="0"/>
              <w:spacing w:after="0" w:line="240" w:lineRule="auto"/>
              <w:rPr>
                <w:ins w:id="6468"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78E9ED9A" w14:textId="77777777" w:rsidR="00CF1DA2" w:rsidRPr="00CF1DA2" w:rsidRDefault="00CF1DA2" w:rsidP="00CF1DA2">
            <w:pPr>
              <w:autoSpaceDE w:val="0"/>
              <w:autoSpaceDN w:val="0"/>
              <w:adjustRightInd w:val="0"/>
              <w:spacing w:after="0" w:line="240" w:lineRule="auto"/>
              <w:rPr>
                <w:ins w:id="6469" w:author="Arjan" w:date="2012-12-10T16:13:00Z"/>
                <w:rFonts w:ascii="Arial" w:eastAsia="Times New Roman" w:hAnsi="Arial" w:cs="Arial"/>
                <w:color w:val="000000"/>
                <w:sz w:val="20"/>
                <w:szCs w:val="20"/>
              </w:rPr>
            </w:pPr>
          </w:p>
        </w:tc>
      </w:tr>
      <w:tr w:rsidR="00CF1DA2" w:rsidRPr="00CF1DA2" w14:paraId="799BAF50" w14:textId="77777777">
        <w:trPr>
          <w:ins w:id="6470" w:author="Arjan" w:date="2012-12-10T16:13:00Z"/>
        </w:trPr>
        <w:tc>
          <w:tcPr>
            <w:tcW w:w="3690" w:type="dxa"/>
            <w:tcBorders>
              <w:top w:val="nil"/>
              <w:left w:val="nil"/>
              <w:bottom w:val="nil"/>
              <w:right w:val="nil"/>
            </w:tcBorders>
          </w:tcPr>
          <w:p w14:paraId="463D59D5" w14:textId="77777777" w:rsidR="00CF1DA2" w:rsidRPr="00CF1DA2" w:rsidRDefault="00CF1DA2" w:rsidP="00CF1DA2">
            <w:pPr>
              <w:autoSpaceDE w:val="0"/>
              <w:autoSpaceDN w:val="0"/>
              <w:adjustRightInd w:val="0"/>
              <w:spacing w:after="0" w:line="240" w:lineRule="auto"/>
              <w:rPr>
                <w:ins w:id="6471" w:author="Arjan" w:date="2012-12-10T16:13:00Z"/>
                <w:rFonts w:ascii="Arial" w:eastAsia="Times New Roman" w:hAnsi="Arial" w:cs="Arial"/>
                <w:color w:val="000000"/>
                <w:sz w:val="20"/>
                <w:szCs w:val="20"/>
              </w:rPr>
            </w:pPr>
            <w:ins w:id="6472" w:author="Arjan" w:date="2012-12-10T16:13:00Z">
              <w:r w:rsidRPr="00CF1DA2">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3AAC2888" w14:textId="77777777" w:rsidR="00CF1DA2" w:rsidRPr="00CF1DA2" w:rsidRDefault="00CF1DA2" w:rsidP="00CF1DA2">
            <w:pPr>
              <w:autoSpaceDE w:val="0"/>
              <w:autoSpaceDN w:val="0"/>
              <w:adjustRightInd w:val="0"/>
              <w:spacing w:after="0" w:line="240" w:lineRule="auto"/>
              <w:rPr>
                <w:ins w:id="6473" w:author="Arjan" w:date="2012-12-10T16:13:00Z"/>
                <w:rFonts w:ascii="Arial" w:eastAsia="Times New Roman" w:hAnsi="Arial" w:cs="Arial"/>
                <w:color w:val="000000"/>
                <w:sz w:val="20"/>
                <w:szCs w:val="20"/>
              </w:rPr>
            </w:pPr>
            <w:ins w:id="6474" w:author="Arjan" w:date="2012-12-10T16:13:00Z">
              <w:r w:rsidRPr="00CF1DA2">
                <w:rPr>
                  <w:rFonts w:ascii="Arial" w:eastAsia="Times New Roman" w:hAnsi="Arial" w:cs="Arial"/>
                  <w:color w:val="000000"/>
                  <w:sz w:val="20"/>
                  <w:szCs w:val="20"/>
                </w:rPr>
                <w:t>Gemeentelijk kerngegeven</w:t>
              </w:r>
            </w:ins>
          </w:p>
        </w:tc>
      </w:tr>
      <w:tr w:rsidR="00CF1DA2" w:rsidRPr="00CF1DA2" w14:paraId="5A62EDE5" w14:textId="77777777">
        <w:trPr>
          <w:ins w:id="6475" w:author="Arjan" w:date="2012-12-10T16:13:00Z"/>
        </w:trPr>
        <w:tc>
          <w:tcPr>
            <w:tcW w:w="3690" w:type="dxa"/>
            <w:tcBorders>
              <w:top w:val="nil"/>
              <w:left w:val="nil"/>
              <w:bottom w:val="nil"/>
              <w:right w:val="nil"/>
            </w:tcBorders>
          </w:tcPr>
          <w:p w14:paraId="64A17BF5" w14:textId="77777777" w:rsidR="00CF1DA2" w:rsidRPr="00CF1DA2" w:rsidRDefault="00CF1DA2" w:rsidP="00CF1DA2">
            <w:pPr>
              <w:autoSpaceDE w:val="0"/>
              <w:autoSpaceDN w:val="0"/>
              <w:adjustRightInd w:val="0"/>
              <w:spacing w:after="0" w:line="240" w:lineRule="auto"/>
              <w:rPr>
                <w:ins w:id="6476"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221D556D" w14:textId="77777777" w:rsidR="00CF1DA2" w:rsidRPr="00CF1DA2" w:rsidRDefault="00CF1DA2" w:rsidP="00CF1DA2">
            <w:pPr>
              <w:autoSpaceDE w:val="0"/>
              <w:autoSpaceDN w:val="0"/>
              <w:adjustRightInd w:val="0"/>
              <w:spacing w:after="0" w:line="240" w:lineRule="auto"/>
              <w:rPr>
                <w:ins w:id="6477" w:author="Arjan" w:date="2012-12-10T16:13:00Z"/>
                <w:rFonts w:ascii="Arial" w:eastAsia="Times New Roman" w:hAnsi="Arial" w:cs="Arial"/>
                <w:color w:val="000000"/>
                <w:sz w:val="20"/>
                <w:szCs w:val="20"/>
              </w:rPr>
            </w:pPr>
          </w:p>
        </w:tc>
      </w:tr>
      <w:tr w:rsidR="00CF1DA2" w:rsidRPr="00CF1DA2" w14:paraId="5AD7A050" w14:textId="77777777">
        <w:trPr>
          <w:ins w:id="6478" w:author="Arjan" w:date="2012-12-10T16:13:00Z"/>
        </w:trPr>
        <w:tc>
          <w:tcPr>
            <w:tcW w:w="3690" w:type="dxa"/>
            <w:tcBorders>
              <w:top w:val="nil"/>
              <w:left w:val="nil"/>
              <w:bottom w:val="nil"/>
              <w:right w:val="nil"/>
            </w:tcBorders>
          </w:tcPr>
          <w:p w14:paraId="204D45FB" w14:textId="77777777" w:rsidR="00CF1DA2" w:rsidRPr="00CF1DA2" w:rsidRDefault="00CF1DA2" w:rsidP="00CF1DA2">
            <w:pPr>
              <w:autoSpaceDE w:val="0"/>
              <w:autoSpaceDN w:val="0"/>
              <w:adjustRightInd w:val="0"/>
              <w:spacing w:after="0" w:line="240" w:lineRule="auto"/>
              <w:rPr>
                <w:ins w:id="6479" w:author="Arjan" w:date="2012-12-10T16:13:00Z"/>
                <w:rFonts w:ascii="Arial" w:eastAsia="Times New Roman" w:hAnsi="Arial" w:cs="Arial"/>
                <w:b/>
                <w:bCs/>
                <w:color w:val="000000"/>
                <w:sz w:val="20"/>
                <w:szCs w:val="20"/>
              </w:rPr>
            </w:pPr>
            <w:ins w:id="6480" w:author="Arjan" w:date="2012-12-10T16:13:00Z">
              <w:r w:rsidRPr="00CF1DA2">
                <w:rPr>
                  <w:rFonts w:ascii="Arial" w:eastAsia="Times New Roman" w:hAnsi="Arial" w:cs="Arial"/>
                  <w:b/>
                  <w:bCs/>
                  <w:color w:val="000000"/>
                  <w:sz w:val="20"/>
                  <w:szCs w:val="20"/>
                </w:rPr>
                <w:t>Regels relatiesoort</w:t>
              </w:r>
            </w:ins>
          </w:p>
        </w:tc>
        <w:tc>
          <w:tcPr>
            <w:tcW w:w="5670" w:type="dxa"/>
            <w:tcBorders>
              <w:top w:val="nil"/>
              <w:left w:val="nil"/>
              <w:bottom w:val="nil"/>
              <w:right w:val="nil"/>
            </w:tcBorders>
          </w:tcPr>
          <w:p w14:paraId="4F827537" w14:textId="77777777" w:rsidR="00CF1DA2" w:rsidRPr="00CF1DA2" w:rsidRDefault="00CF1DA2" w:rsidP="00CF1DA2">
            <w:pPr>
              <w:autoSpaceDE w:val="0"/>
              <w:autoSpaceDN w:val="0"/>
              <w:adjustRightInd w:val="0"/>
              <w:spacing w:after="0" w:line="240" w:lineRule="auto"/>
              <w:rPr>
                <w:ins w:id="6481" w:author="Arjan" w:date="2012-12-10T16:13:00Z"/>
                <w:rFonts w:ascii="Arial" w:eastAsia="Times New Roman" w:hAnsi="Arial" w:cs="Arial"/>
                <w:color w:val="000000"/>
                <w:sz w:val="20"/>
                <w:szCs w:val="20"/>
              </w:rPr>
            </w:pPr>
          </w:p>
        </w:tc>
      </w:tr>
      <w:tr w:rsidR="00CF1DA2" w:rsidRPr="00CF1DA2" w14:paraId="22AC9BFB" w14:textId="77777777">
        <w:trPr>
          <w:ins w:id="6482" w:author="Arjan" w:date="2012-12-10T16:13:00Z"/>
        </w:trPr>
        <w:tc>
          <w:tcPr>
            <w:tcW w:w="3690" w:type="dxa"/>
            <w:tcBorders>
              <w:top w:val="nil"/>
              <w:left w:val="nil"/>
              <w:bottom w:val="nil"/>
              <w:right w:val="nil"/>
            </w:tcBorders>
          </w:tcPr>
          <w:p w14:paraId="1D2DF508" w14:textId="77777777" w:rsidR="00CF1DA2" w:rsidRPr="00CF1DA2" w:rsidRDefault="00CF1DA2" w:rsidP="00CF1DA2">
            <w:pPr>
              <w:autoSpaceDE w:val="0"/>
              <w:autoSpaceDN w:val="0"/>
              <w:adjustRightInd w:val="0"/>
              <w:spacing w:after="0" w:line="240" w:lineRule="auto"/>
              <w:rPr>
                <w:ins w:id="6483"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071DF0D4" w14:textId="77777777" w:rsidR="00CF1DA2" w:rsidRPr="00CF1DA2" w:rsidRDefault="00CF1DA2" w:rsidP="00CF1DA2">
            <w:pPr>
              <w:autoSpaceDE w:val="0"/>
              <w:autoSpaceDN w:val="0"/>
              <w:adjustRightInd w:val="0"/>
              <w:spacing w:after="0" w:line="240" w:lineRule="auto"/>
              <w:rPr>
                <w:ins w:id="6484" w:author="Arjan" w:date="2012-12-10T16:13:00Z"/>
                <w:rFonts w:ascii="Arial" w:eastAsia="Times New Roman" w:hAnsi="Arial" w:cs="Arial"/>
                <w:b/>
                <w:bCs/>
                <w:color w:val="000000"/>
                <w:sz w:val="20"/>
                <w:szCs w:val="20"/>
              </w:rPr>
            </w:pPr>
          </w:p>
        </w:tc>
      </w:tr>
    </w:tbl>
    <w:p w14:paraId="52E8B10B" w14:textId="77777777" w:rsidR="00CF1DA2" w:rsidRPr="00CF1DA2" w:rsidRDefault="00DA5D93" w:rsidP="00CF1DA2">
      <w:pPr>
        <w:autoSpaceDE w:val="0"/>
        <w:autoSpaceDN w:val="0"/>
        <w:adjustRightInd w:val="0"/>
        <w:spacing w:before="240" w:after="60" w:line="240" w:lineRule="auto"/>
        <w:outlineLvl w:val="3"/>
        <w:rPr>
          <w:ins w:id="6485" w:author="Arjan" w:date="2012-12-10T16:13:00Z"/>
          <w:rFonts w:ascii="Arial" w:eastAsia="Times New Roman" w:hAnsi="Arial" w:cs="Arial"/>
          <w:b/>
          <w:bCs/>
          <w:color w:val="004080"/>
          <w:sz w:val="24"/>
          <w:szCs w:val="24"/>
        </w:rPr>
      </w:pPr>
      <w:ins w:id="6486"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Connector.Stereotype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«Relatiesoort»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Connector.Name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heeft plaatsgevonden met</w:t>
        </w:r>
        <w:r w:rsidRPr="00CF1DA2">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CF1DA2" w:rsidRPr="00CF1DA2" w14:paraId="32E810F2" w14:textId="77777777">
        <w:trPr>
          <w:trHeight w:val="230"/>
          <w:ins w:id="6487" w:author="Arjan" w:date="2012-12-10T16:13:00Z"/>
        </w:trPr>
        <w:tc>
          <w:tcPr>
            <w:tcW w:w="3690" w:type="dxa"/>
            <w:tcBorders>
              <w:top w:val="nil"/>
              <w:left w:val="nil"/>
              <w:bottom w:val="nil"/>
              <w:right w:val="nil"/>
            </w:tcBorders>
          </w:tcPr>
          <w:p w14:paraId="43DCCA10" w14:textId="77777777" w:rsidR="00CF1DA2" w:rsidRPr="00CF1DA2" w:rsidRDefault="00CF1DA2" w:rsidP="00CF1DA2">
            <w:pPr>
              <w:autoSpaceDE w:val="0"/>
              <w:autoSpaceDN w:val="0"/>
              <w:adjustRightInd w:val="0"/>
              <w:spacing w:after="0" w:line="240" w:lineRule="auto"/>
              <w:rPr>
                <w:ins w:id="6488" w:author="Arjan" w:date="2012-12-10T16:13:00Z"/>
                <w:rFonts w:ascii="Arial" w:eastAsia="Times New Roman" w:hAnsi="Arial" w:cs="Arial"/>
                <w:color w:val="000000"/>
                <w:sz w:val="20"/>
                <w:szCs w:val="20"/>
              </w:rPr>
            </w:pPr>
            <w:ins w:id="6489" w:author="Arjan" w:date="2012-12-10T16:13:00Z">
              <w:r w:rsidRPr="00CF1DA2">
                <w:rPr>
                  <w:rFonts w:ascii="Arial" w:eastAsia="Times New Roman" w:hAnsi="Arial" w:cs="Arial"/>
                  <w:b/>
                  <w:bCs/>
                  <w:color w:val="000000"/>
                  <w:sz w:val="20"/>
                  <w:szCs w:val="20"/>
                </w:rPr>
                <w:t>Naam relatiesoort</w:t>
              </w:r>
            </w:ins>
          </w:p>
        </w:tc>
        <w:tc>
          <w:tcPr>
            <w:tcW w:w="5670" w:type="dxa"/>
            <w:tcBorders>
              <w:top w:val="nil"/>
              <w:left w:val="nil"/>
              <w:bottom w:val="nil"/>
              <w:right w:val="nil"/>
            </w:tcBorders>
          </w:tcPr>
          <w:p w14:paraId="0840A434" w14:textId="77777777" w:rsidR="00CF1DA2" w:rsidRPr="00CF1DA2" w:rsidRDefault="00DA5D93" w:rsidP="00CF1DA2">
            <w:pPr>
              <w:autoSpaceDE w:val="0"/>
              <w:autoSpaceDN w:val="0"/>
              <w:adjustRightInd w:val="0"/>
              <w:spacing w:after="0" w:line="240" w:lineRule="auto"/>
              <w:rPr>
                <w:ins w:id="6490" w:author="Arjan" w:date="2012-12-10T16:13:00Z"/>
                <w:rFonts w:ascii="Arial" w:eastAsia="Times New Roman" w:hAnsi="Arial" w:cs="Arial"/>
                <w:color w:val="000000"/>
                <w:sz w:val="20"/>
                <w:szCs w:val="20"/>
              </w:rPr>
            </w:pPr>
            <w:ins w:id="6491"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plaatsgevonden met</w:t>
              </w:r>
              <w:r w:rsidRPr="00CF1DA2">
                <w:rPr>
                  <w:rFonts w:ascii="Arial" w:hAnsi="Arial" w:cs="Arial"/>
                  <w:sz w:val="20"/>
                  <w:szCs w:val="20"/>
                  <w:lang w:val="en-AU"/>
                </w:rPr>
                <w:fldChar w:fldCharType="end"/>
              </w:r>
            </w:ins>
          </w:p>
        </w:tc>
      </w:tr>
      <w:tr w:rsidR="00CF1DA2" w:rsidRPr="00CF1DA2" w14:paraId="6FDF1395" w14:textId="77777777">
        <w:trPr>
          <w:ins w:id="6492" w:author="Arjan" w:date="2012-12-10T16:13:00Z"/>
        </w:trPr>
        <w:tc>
          <w:tcPr>
            <w:tcW w:w="3690" w:type="dxa"/>
            <w:tcBorders>
              <w:top w:val="nil"/>
              <w:left w:val="nil"/>
              <w:bottom w:val="nil"/>
              <w:right w:val="nil"/>
            </w:tcBorders>
          </w:tcPr>
          <w:p w14:paraId="0BDED448" w14:textId="77777777" w:rsidR="00CF1DA2" w:rsidRPr="00CF1DA2" w:rsidRDefault="00CF1DA2" w:rsidP="00CF1DA2">
            <w:pPr>
              <w:autoSpaceDE w:val="0"/>
              <w:autoSpaceDN w:val="0"/>
              <w:adjustRightInd w:val="0"/>
              <w:spacing w:after="0" w:line="240" w:lineRule="auto"/>
              <w:rPr>
                <w:ins w:id="6493"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7E8282C1" w14:textId="77777777" w:rsidR="00CF1DA2" w:rsidRPr="00CF1DA2" w:rsidRDefault="00CF1DA2" w:rsidP="00CF1DA2">
            <w:pPr>
              <w:autoSpaceDE w:val="0"/>
              <w:autoSpaceDN w:val="0"/>
              <w:adjustRightInd w:val="0"/>
              <w:spacing w:after="0" w:line="240" w:lineRule="auto"/>
              <w:rPr>
                <w:ins w:id="6494" w:author="Arjan" w:date="2012-12-10T16:13:00Z"/>
                <w:rFonts w:ascii="Arial" w:eastAsia="Times New Roman" w:hAnsi="Arial" w:cs="Arial"/>
                <w:b/>
                <w:bCs/>
                <w:color w:val="000000"/>
                <w:sz w:val="20"/>
                <w:szCs w:val="20"/>
              </w:rPr>
            </w:pPr>
          </w:p>
        </w:tc>
      </w:tr>
      <w:tr w:rsidR="00CF1DA2" w:rsidRPr="00CF1DA2" w14:paraId="6A03DF39" w14:textId="77777777">
        <w:trPr>
          <w:ins w:id="6495" w:author="Arjan" w:date="2012-12-10T16:13:00Z"/>
        </w:trPr>
        <w:tc>
          <w:tcPr>
            <w:tcW w:w="3690" w:type="dxa"/>
            <w:tcBorders>
              <w:top w:val="nil"/>
              <w:left w:val="nil"/>
              <w:bottom w:val="nil"/>
              <w:right w:val="nil"/>
            </w:tcBorders>
          </w:tcPr>
          <w:p w14:paraId="5BFF2381" w14:textId="77777777" w:rsidR="00CF1DA2" w:rsidRPr="00CF1DA2" w:rsidRDefault="00CF1DA2" w:rsidP="00CF1DA2">
            <w:pPr>
              <w:autoSpaceDE w:val="0"/>
              <w:autoSpaceDN w:val="0"/>
              <w:adjustRightInd w:val="0"/>
              <w:spacing w:after="0" w:line="240" w:lineRule="auto"/>
              <w:rPr>
                <w:ins w:id="6496" w:author="Arjan" w:date="2012-12-10T16:13:00Z"/>
                <w:rFonts w:ascii="Arial" w:eastAsia="Times New Roman" w:hAnsi="Arial" w:cs="Arial"/>
                <w:b/>
                <w:bCs/>
                <w:color w:val="000000"/>
                <w:sz w:val="20"/>
                <w:szCs w:val="20"/>
              </w:rPr>
            </w:pPr>
            <w:ins w:id="6497" w:author="Arjan" w:date="2012-12-10T16:13:00Z">
              <w:r w:rsidRPr="00CF1DA2">
                <w:rPr>
                  <w:rFonts w:ascii="Arial" w:eastAsia="Times New Roman" w:hAnsi="Arial" w:cs="Arial"/>
                  <w:b/>
                  <w:bCs/>
                  <w:color w:val="000000"/>
                  <w:sz w:val="20"/>
                  <w:szCs w:val="20"/>
                </w:rPr>
                <w:t>Gerelateerd objecttype</w:t>
              </w:r>
            </w:ins>
          </w:p>
          <w:p w14:paraId="6601E6C0" w14:textId="77777777" w:rsidR="00CF1DA2" w:rsidRPr="00CF1DA2" w:rsidRDefault="00CF1DA2" w:rsidP="00CF1DA2">
            <w:pPr>
              <w:autoSpaceDE w:val="0"/>
              <w:autoSpaceDN w:val="0"/>
              <w:adjustRightInd w:val="0"/>
              <w:spacing w:after="0" w:line="240" w:lineRule="auto"/>
              <w:rPr>
                <w:ins w:id="6498" w:author="Arjan" w:date="2012-12-10T16:13:00Z"/>
                <w:rFonts w:ascii="Arial" w:eastAsia="Times New Roman" w:hAnsi="Arial" w:cs="Arial"/>
                <w:b/>
                <w:bCs/>
                <w:color w:val="000000"/>
                <w:sz w:val="20"/>
                <w:szCs w:val="20"/>
              </w:rPr>
            </w:pPr>
          </w:p>
          <w:p w14:paraId="71FE3A40" w14:textId="77777777" w:rsidR="00CF1DA2" w:rsidRPr="00CF1DA2" w:rsidRDefault="00CF1DA2" w:rsidP="00CF1DA2">
            <w:pPr>
              <w:autoSpaceDE w:val="0"/>
              <w:autoSpaceDN w:val="0"/>
              <w:adjustRightInd w:val="0"/>
              <w:spacing w:after="0" w:line="240" w:lineRule="auto"/>
              <w:rPr>
                <w:ins w:id="6499" w:author="Arjan" w:date="2012-12-10T16:13:00Z"/>
                <w:rFonts w:ascii="Arial" w:eastAsia="Times New Roman" w:hAnsi="Arial" w:cs="Arial"/>
                <w:color w:val="000000"/>
                <w:sz w:val="20"/>
                <w:szCs w:val="20"/>
              </w:rPr>
            </w:pPr>
            <w:ins w:id="6500" w:author="Arjan" w:date="2012-12-10T16:13:00Z">
              <w:r w:rsidRPr="00CF1DA2">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410D95AC" w14:textId="77777777" w:rsidR="00CF1DA2" w:rsidRPr="00CF1DA2" w:rsidRDefault="00DA5D93" w:rsidP="00CF1DA2">
            <w:pPr>
              <w:autoSpaceDE w:val="0"/>
              <w:autoSpaceDN w:val="0"/>
              <w:adjustRightInd w:val="0"/>
              <w:spacing w:after="0" w:line="240" w:lineRule="auto"/>
              <w:rPr>
                <w:ins w:id="6501" w:author="Arjan" w:date="2012-12-10T16:13:00Z"/>
                <w:rFonts w:ascii="Arial" w:eastAsia="Times New Roman" w:hAnsi="Arial" w:cs="Arial"/>
                <w:color w:val="000000"/>
                <w:sz w:val="20"/>
                <w:szCs w:val="20"/>
              </w:rPr>
            </w:pPr>
            <w:ins w:id="6502"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NATUURLIJK PERSOON</w:t>
              </w:r>
              <w:r w:rsidRPr="00CF1DA2">
                <w:rPr>
                  <w:rFonts w:ascii="Arial" w:hAnsi="Arial" w:cs="Arial"/>
                  <w:sz w:val="20"/>
                  <w:szCs w:val="20"/>
                  <w:lang w:val="en-AU"/>
                </w:rPr>
                <w:fldChar w:fldCharType="end"/>
              </w:r>
            </w:ins>
          </w:p>
          <w:p w14:paraId="4133BB08" w14:textId="77777777" w:rsidR="00CF1DA2" w:rsidRPr="00CF1DA2" w:rsidRDefault="00CF1DA2" w:rsidP="00CF1DA2">
            <w:pPr>
              <w:autoSpaceDE w:val="0"/>
              <w:autoSpaceDN w:val="0"/>
              <w:adjustRightInd w:val="0"/>
              <w:spacing w:after="0" w:line="240" w:lineRule="auto"/>
              <w:rPr>
                <w:ins w:id="6503" w:author="Arjan" w:date="2012-12-10T16:13:00Z"/>
                <w:rFonts w:ascii="Arial" w:eastAsia="Times New Roman" w:hAnsi="Arial" w:cs="Arial"/>
                <w:color w:val="000000"/>
                <w:sz w:val="20"/>
                <w:szCs w:val="20"/>
              </w:rPr>
            </w:pPr>
          </w:p>
          <w:p w14:paraId="789AE9AF" w14:textId="77777777" w:rsidR="00CF1DA2" w:rsidRPr="00CF1DA2" w:rsidRDefault="00DA5D93" w:rsidP="00CF1DA2">
            <w:pPr>
              <w:autoSpaceDE w:val="0"/>
              <w:autoSpaceDN w:val="0"/>
              <w:adjustRightInd w:val="0"/>
              <w:spacing w:after="0" w:line="240" w:lineRule="auto"/>
              <w:rPr>
                <w:ins w:id="6504" w:author="Arjan" w:date="2012-12-10T16:13:00Z"/>
                <w:rFonts w:ascii="Arial" w:eastAsia="Times New Roman" w:hAnsi="Arial" w:cs="Arial"/>
                <w:color w:val="000000"/>
                <w:sz w:val="20"/>
                <w:szCs w:val="20"/>
              </w:rPr>
            </w:pPr>
            <w:ins w:id="6505" w:author="Arjan" w:date="2012-12-10T16:13:00Z">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0..1</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ins>
          </w:p>
        </w:tc>
      </w:tr>
      <w:tr w:rsidR="00CF1DA2" w:rsidRPr="00CF1DA2" w14:paraId="62615898" w14:textId="77777777">
        <w:trPr>
          <w:ins w:id="6506" w:author="Arjan" w:date="2012-12-10T16:13:00Z"/>
        </w:trPr>
        <w:tc>
          <w:tcPr>
            <w:tcW w:w="3690" w:type="dxa"/>
            <w:tcBorders>
              <w:top w:val="nil"/>
              <w:left w:val="nil"/>
              <w:bottom w:val="nil"/>
              <w:right w:val="nil"/>
            </w:tcBorders>
          </w:tcPr>
          <w:p w14:paraId="31978944" w14:textId="77777777" w:rsidR="00CF1DA2" w:rsidRPr="00CF1DA2" w:rsidRDefault="00CF1DA2" w:rsidP="00CF1DA2">
            <w:pPr>
              <w:autoSpaceDE w:val="0"/>
              <w:autoSpaceDN w:val="0"/>
              <w:adjustRightInd w:val="0"/>
              <w:spacing w:after="0" w:line="240" w:lineRule="auto"/>
              <w:rPr>
                <w:ins w:id="6507"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1D79BD56" w14:textId="77777777" w:rsidR="00CF1DA2" w:rsidRPr="00CF1DA2" w:rsidRDefault="00CF1DA2" w:rsidP="00CF1DA2">
            <w:pPr>
              <w:autoSpaceDE w:val="0"/>
              <w:autoSpaceDN w:val="0"/>
              <w:adjustRightInd w:val="0"/>
              <w:spacing w:after="0" w:line="240" w:lineRule="auto"/>
              <w:rPr>
                <w:ins w:id="6508" w:author="Arjan" w:date="2012-12-10T16:13:00Z"/>
                <w:rFonts w:ascii="Arial" w:eastAsia="Times New Roman" w:hAnsi="Arial" w:cs="Arial"/>
                <w:b/>
                <w:bCs/>
                <w:color w:val="000000"/>
                <w:sz w:val="20"/>
                <w:szCs w:val="20"/>
              </w:rPr>
            </w:pPr>
          </w:p>
        </w:tc>
      </w:tr>
      <w:tr w:rsidR="00CF1DA2" w:rsidRPr="00CF1DA2" w14:paraId="277B3D84" w14:textId="77777777">
        <w:trPr>
          <w:ins w:id="6509" w:author="Arjan" w:date="2012-12-10T16:13:00Z"/>
        </w:trPr>
        <w:tc>
          <w:tcPr>
            <w:tcW w:w="3690" w:type="dxa"/>
            <w:tcBorders>
              <w:top w:val="nil"/>
              <w:left w:val="nil"/>
              <w:bottom w:val="nil"/>
              <w:right w:val="nil"/>
            </w:tcBorders>
          </w:tcPr>
          <w:p w14:paraId="4B909C94" w14:textId="77777777" w:rsidR="00CF1DA2" w:rsidRPr="00CF1DA2" w:rsidRDefault="00CF1DA2" w:rsidP="00CF1DA2">
            <w:pPr>
              <w:autoSpaceDE w:val="0"/>
              <w:autoSpaceDN w:val="0"/>
              <w:adjustRightInd w:val="0"/>
              <w:spacing w:after="0" w:line="240" w:lineRule="auto"/>
              <w:rPr>
                <w:ins w:id="6510" w:author="Arjan" w:date="2012-12-10T16:13:00Z"/>
                <w:rFonts w:ascii="Arial" w:eastAsia="Times New Roman" w:hAnsi="Arial" w:cs="Arial"/>
                <w:color w:val="000000"/>
                <w:sz w:val="20"/>
                <w:szCs w:val="20"/>
              </w:rPr>
            </w:pPr>
            <w:ins w:id="6511" w:author="Arjan" w:date="2012-12-10T16:13:00Z">
              <w:r w:rsidRPr="00CF1DA2">
                <w:rPr>
                  <w:rFonts w:ascii="Arial" w:eastAsia="Times New Roman" w:hAnsi="Arial" w:cs="Arial"/>
                  <w:b/>
                  <w:bCs/>
                  <w:color w:val="000000"/>
                  <w:sz w:val="20"/>
                  <w:szCs w:val="20"/>
                </w:rPr>
                <w:t>Herkomst relatiesoort</w:t>
              </w:r>
            </w:ins>
          </w:p>
        </w:tc>
        <w:tc>
          <w:tcPr>
            <w:tcW w:w="5670" w:type="dxa"/>
            <w:tcBorders>
              <w:top w:val="nil"/>
              <w:left w:val="nil"/>
              <w:bottom w:val="nil"/>
              <w:right w:val="nil"/>
            </w:tcBorders>
          </w:tcPr>
          <w:p w14:paraId="05D3C00C" w14:textId="77777777" w:rsidR="00CF1DA2" w:rsidRPr="00CF1DA2" w:rsidRDefault="00CF1DA2" w:rsidP="00CF1DA2">
            <w:pPr>
              <w:autoSpaceDE w:val="0"/>
              <w:autoSpaceDN w:val="0"/>
              <w:adjustRightInd w:val="0"/>
              <w:spacing w:after="0" w:line="240" w:lineRule="auto"/>
              <w:rPr>
                <w:ins w:id="6512" w:author="Arjan" w:date="2012-12-10T16:13:00Z"/>
                <w:rFonts w:ascii="Arial" w:eastAsia="Times New Roman" w:hAnsi="Arial" w:cs="Arial"/>
                <w:color w:val="000000"/>
                <w:sz w:val="20"/>
                <w:szCs w:val="20"/>
              </w:rPr>
            </w:pPr>
            <w:ins w:id="6513" w:author="Arjan" w:date="2012-12-10T16:13:00Z">
              <w:r w:rsidRPr="00CF1DA2">
                <w:rPr>
                  <w:rFonts w:ascii="Arial" w:eastAsia="Times New Roman" w:hAnsi="Arial" w:cs="Arial"/>
                  <w:color w:val="000000"/>
                  <w:sz w:val="20"/>
                  <w:szCs w:val="20"/>
                </w:rPr>
                <w:t>KING</w:t>
              </w:r>
            </w:ins>
          </w:p>
        </w:tc>
      </w:tr>
      <w:tr w:rsidR="00CF1DA2" w:rsidRPr="00CF1DA2" w14:paraId="2498F47F" w14:textId="77777777">
        <w:trPr>
          <w:trHeight w:val="230"/>
          <w:ins w:id="6514" w:author="Arjan" w:date="2012-12-10T16:13:00Z"/>
        </w:trPr>
        <w:tc>
          <w:tcPr>
            <w:tcW w:w="3690" w:type="dxa"/>
            <w:tcBorders>
              <w:top w:val="nil"/>
              <w:left w:val="nil"/>
              <w:bottom w:val="nil"/>
              <w:right w:val="nil"/>
            </w:tcBorders>
          </w:tcPr>
          <w:p w14:paraId="3DF3AA6C" w14:textId="77777777" w:rsidR="00CF1DA2" w:rsidRPr="00CF1DA2" w:rsidRDefault="00CF1DA2" w:rsidP="00CF1DA2">
            <w:pPr>
              <w:autoSpaceDE w:val="0"/>
              <w:autoSpaceDN w:val="0"/>
              <w:adjustRightInd w:val="0"/>
              <w:spacing w:after="0" w:line="240" w:lineRule="auto"/>
              <w:rPr>
                <w:ins w:id="6515"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47DDD749" w14:textId="77777777" w:rsidR="00CF1DA2" w:rsidRPr="00CF1DA2" w:rsidRDefault="00CF1DA2" w:rsidP="00CF1DA2">
            <w:pPr>
              <w:autoSpaceDE w:val="0"/>
              <w:autoSpaceDN w:val="0"/>
              <w:adjustRightInd w:val="0"/>
              <w:spacing w:after="0" w:line="240" w:lineRule="auto"/>
              <w:rPr>
                <w:ins w:id="6516" w:author="Arjan" w:date="2012-12-10T16:13:00Z"/>
                <w:rFonts w:ascii="Arial" w:eastAsia="Times New Roman" w:hAnsi="Arial" w:cs="Arial"/>
                <w:b/>
                <w:bCs/>
                <w:color w:val="000000"/>
                <w:sz w:val="20"/>
                <w:szCs w:val="20"/>
              </w:rPr>
            </w:pPr>
          </w:p>
        </w:tc>
      </w:tr>
      <w:tr w:rsidR="00CF1DA2" w:rsidRPr="00CF1DA2" w14:paraId="7564DF5A" w14:textId="77777777">
        <w:trPr>
          <w:trHeight w:val="230"/>
          <w:ins w:id="6517" w:author="Arjan" w:date="2012-12-10T16:13:00Z"/>
        </w:trPr>
        <w:tc>
          <w:tcPr>
            <w:tcW w:w="3690" w:type="dxa"/>
            <w:tcBorders>
              <w:top w:val="nil"/>
              <w:left w:val="nil"/>
              <w:bottom w:val="nil"/>
              <w:right w:val="nil"/>
            </w:tcBorders>
          </w:tcPr>
          <w:p w14:paraId="1AE871F9" w14:textId="77777777" w:rsidR="00CF1DA2" w:rsidRPr="00CF1DA2" w:rsidRDefault="00CF1DA2" w:rsidP="00CF1DA2">
            <w:pPr>
              <w:autoSpaceDE w:val="0"/>
              <w:autoSpaceDN w:val="0"/>
              <w:adjustRightInd w:val="0"/>
              <w:spacing w:after="0" w:line="240" w:lineRule="auto"/>
              <w:rPr>
                <w:ins w:id="6518" w:author="Arjan" w:date="2012-12-10T16:13:00Z"/>
                <w:rFonts w:ascii="Arial" w:eastAsia="Times New Roman" w:hAnsi="Arial" w:cs="Arial"/>
                <w:color w:val="000000"/>
                <w:sz w:val="20"/>
                <w:szCs w:val="20"/>
              </w:rPr>
            </w:pPr>
            <w:ins w:id="6519" w:author="Arjan" w:date="2012-12-10T16:13:00Z">
              <w:r w:rsidRPr="00CF1DA2">
                <w:rPr>
                  <w:rFonts w:ascii="Arial" w:eastAsia="Times New Roman" w:hAnsi="Arial" w:cs="Arial"/>
                  <w:b/>
                  <w:bCs/>
                  <w:color w:val="000000"/>
                  <w:sz w:val="20"/>
                  <w:szCs w:val="20"/>
                </w:rPr>
                <w:t>Code relatiesoort</w:t>
              </w:r>
            </w:ins>
          </w:p>
        </w:tc>
        <w:tc>
          <w:tcPr>
            <w:tcW w:w="5670" w:type="dxa"/>
            <w:tcBorders>
              <w:top w:val="nil"/>
              <w:left w:val="nil"/>
              <w:bottom w:val="nil"/>
              <w:right w:val="nil"/>
            </w:tcBorders>
          </w:tcPr>
          <w:p w14:paraId="62691C05" w14:textId="77777777" w:rsidR="00CF1DA2" w:rsidRPr="00CF1DA2" w:rsidRDefault="00CF1DA2" w:rsidP="00CF1DA2">
            <w:pPr>
              <w:autoSpaceDE w:val="0"/>
              <w:autoSpaceDN w:val="0"/>
              <w:adjustRightInd w:val="0"/>
              <w:spacing w:after="0" w:line="240" w:lineRule="auto"/>
              <w:rPr>
                <w:ins w:id="6520" w:author="Arjan" w:date="2012-12-10T16:13:00Z"/>
                <w:rFonts w:ascii="Arial" w:eastAsia="Times New Roman" w:hAnsi="Arial" w:cs="Arial"/>
                <w:color w:val="000000"/>
                <w:sz w:val="20"/>
                <w:szCs w:val="20"/>
              </w:rPr>
            </w:pPr>
          </w:p>
        </w:tc>
      </w:tr>
      <w:tr w:rsidR="00CF1DA2" w:rsidRPr="00CF1DA2" w14:paraId="104AAD4E" w14:textId="77777777">
        <w:trPr>
          <w:trHeight w:val="230"/>
          <w:ins w:id="6521" w:author="Arjan" w:date="2012-12-10T16:13:00Z"/>
        </w:trPr>
        <w:tc>
          <w:tcPr>
            <w:tcW w:w="3690" w:type="dxa"/>
            <w:tcBorders>
              <w:top w:val="nil"/>
              <w:left w:val="nil"/>
              <w:bottom w:val="nil"/>
              <w:right w:val="nil"/>
            </w:tcBorders>
          </w:tcPr>
          <w:p w14:paraId="39D98358" w14:textId="77777777" w:rsidR="00CF1DA2" w:rsidRPr="00CF1DA2" w:rsidRDefault="00CF1DA2" w:rsidP="00CF1DA2">
            <w:pPr>
              <w:autoSpaceDE w:val="0"/>
              <w:autoSpaceDN w:val="0"/>
              <w:adjustRightInd w:val="0"/>
              <w:spacing w:after="0" w:line="240" w:lineRule="auto"/>
              <w:rPr>
                <w:ins w:id="6522"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6890A65A" w14:textId="77777777" w:rsidR="00CF1DA2" w:rsidRPr="00CF1DA2" w:rsidRDefault="00CF1DA2" w:rsidP="00CF1DA2">
            <w:pPr>
              <w:autoSpaceDE w:val="0"/>
              <w:autoSpaceDN w:val="0"/>
              <w:adjustRightInd w:val="0"/>
              <w:spacing w:after="0" w:line="240" w:lineRule="auto"/>
              <w:rPr>
                <w:ins w:id="6523" w:author="Arjan" w:date="2012-12-10T16:13:00Z"/>
                <w:rFonts w:ascii="Arial" w:eastAsia="Times New Roman" w:hAnsi="Arial" w:cs="Arial"/>
                <w:color w:val="000000"/>
                <w:sz w:val="20"/>
                <w:szCs w:val="20"/>
              </w:rPr>
            </w:pPr>
          </w:p>
        </w:tc>
      </w:tr>
      <w:tr w:rsidR="00CF1DA2" w:rsidRPr="00AE1A91" w14:paraId="02F92201" w14:textId="77777777">
        <w:trPr>
          <w:ins w:id="6524" w:author="Arjan" w:date="2012-12-10T16:13:00Z"/>
        </w:trPr>
        <w:tc>
          <w:tcPr>
            <w:tcW w:w="3690" w:type="dxa"/>
            <w:tcBorders>
              <w:top w:val="nil"/>
              <w:left w:val="nil"/>
              <w:bottom w:val="nil"/>
              <w:right w:val="nil"/>
            </w:tcBorders>
          </w:tcPr>
          <w:p w14:paraId="1BE73E50" w14:textId="77777777" w:rsidR="00CF1DA2" w:rsidRPr="00CF1DA2" w:rsidRDefault="00CF1DA2" w:rsidP="00CF1DA2">
            <w:pPr>
              <w:autoSpaceDE w:val="0"/>
              <w:autoSpaceDN w:val="0"/>
              <w:adjustRightInd w:val="0"/>
              <w:spacing w:after="0" w:line="240" w:lineRule="auto"/>
              <w:rPr>
                <w:ins w:id="6525" w:author="Arjan" w:date="2012-12-10T16:13:00Z"/>
                <w:rFonts w:ascii="Arial" w:eastAsia="Times New Roman" w:hAnsi="Arial" w:cs="Arial"/>
                <w:b/>
                <w:bCs/>
                <w:color w:val="000000"/>
                <w:sz w:val="20"/>
                <w:szCs w:val="20"/>
              </w:rPr>
            </w:pPr>
            <w:ins w:id="6526" w:author="Arjan" w:date="2012-12-10T16:13:00Z">
              <w:r w:rsidRPr="00CF1DA2">
                <w:rPr>
                  <w:rFonts w:ascii="Arial" w:eastAsia="Times New Roman" w:hAnsi="Arial" w:cs="Arial"/>
                  <w:b/>
                  <w:bCs/>
                  <w:color w:val="000000"/>
                  <w:sz w:val="20"/>
                  <w:szCs w:val="20"/>
                </w:rPr>
                <w:t>Definitie relatiesoort</w:t>
              </w:r>
            </w:ins>
          </w:p>
        </w:tc>
        <w:tc>
          <w:tcPr>
            <w:tcW w:w="5670" w:type="dxa"/>
            <w:tcBorders>
              <w:top w:val="nil"/>
              <w:left w:val="nil"/>
              <w:bottom w:val="nil"/>
              <w:right w:val="nil"/>
            </w:tcBorders>
          </w:tcPr>
          <w:p w14:paraId="114E46A7" w14:textId="77777777" w:rsidR="00CF1DA2" w:rsidRPr="00DD0F4F" w:rsidRDefault="00DA5D93" w:rsidP="00CF1DA2">
            <w:pPr>
              <w:autoSpaceDE w:val="0"/>
              <w:autoSpaceDN w:val="0"/>
              <w:adjustRightInd w:val="0"/>
              <w:spacing w:after="0" w:line="240" w:lineRule="auto"/>
              <w:rPr>
                <w:ins w:id="6527" w:author="Arjan" w:date="2012-12-10T16:13:00Z"/>
                <w:rFonts w:ascii="Arial" w:eastAsia="Times New Roman" w:hAnsi="Arial" w:cs="Arial"/>
                <w:color w:val="000000"/>
                <w:sz w:val="20"/>
                <w:szCs w:val="20"/>
                <w:lang w:val="nl-NL"/>
              </w:rPr>
            </w:pPr>
            <w:ins w:id="6528" w:author="Arjan" w:date="2012-12-10T16:13:00Z">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Connector.Notes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De NATUURLIJK PERSOON waarmee een individueel contact over een ZAAK plaats heeft gevonden.</w:t>
              </w:r>
              <w:r w:rsidRPr="00CF1DA2">
                <w:rPr>
                  <w:rFonts w:ascii="Arial" w:hAnsi="Arial" w:cs="Arial"/>
                  <w:sz w:val="20"/>
                  <w:szCs w:val="20"/>
                  <w:lang w:val="en-AU"/>
                </w:rPr>
                <w:fldChar w:fldCharType="end"/>
              </w:r>
            </w:ins>
          </w:p>
        </w:tc>
      </w:tr>
      <w:tr w:rsidR="00CF1DA2" w:rsidRPr="00AE1A91" w14:paraId="507552B3" w14:textId="77777777">
        <w:trPr>
          <w:ins w:id="6529" w:author="Arjan" w:date="2012-12-10T16:13:00Z"/>
        </w:trPr>
        <w:tc>
          <w:tcPr>
            <w:tcW w:w="3690" w:type="dxa"/>
            <w:tcBorders>
              <w:top w:val="nil"/>
              <w:left w:val="nil"/>
              <w:bottom w:val="nil"/>
              <w:right w:val="nil"/>
            </w:tcBorders>
          </w:tcPr>
          <w:p w14:paraId="2A9A2FB8" w14:textId="77777777" w:rsidR="00CF1DA2" w:rsidRPr="00DD0F4F" w:rsidRDefault="00CF1DA2" w:rsidP="00CF1DA2">
            <w:pPr>
              <w:autoSpaceDE w:val="0"/>
              <w:autoSpaceDN w:val="0"/>
              <w:adjustRightInd w:val="0"/>
              <w:spacing w:after="0" w:line="240" w:lineRule="auto"/>
              <w:rPr>
                <w:ins w:id="6530" w:author="Arjan" w:date="2012-12-10T16:1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782577E4" w14:textId="77777777" w:rsidR="00CF1DA2" w:rsidRPr="00DD0F4F" w:rsidRDefault="00CF1DA2" w:rsidP="00CF1DA2">
            <w:pPr>
              <w:autoSpaceDE w:val="0"/>
              <w:autoSpaceDN w:val="0"/>
              <w:adjustRightInd w:val="0"/>
              <w:spacing w:after="0" w:line="240" w:lineRule="auto"/>
              <w:rPr>
                <w:ins w:id="6531" w:author="Arjan" w:date="2012-12-10T16:13:00Z"/>
                <w:rFonts w:ascii="Arial" w:eastAsia="Times New Roman" w:hAnsi="Arial" w:cs="Arial"/>
                <w:color w:val="000000"/>
                <w:sz w:val="20"/>
                <w:szCs w:val="20"/>
                <w:lang w:val="nl-NL"/>
              </w:rPr>
            </w:pPr>
          </w:p>
        </w:tc>
      </w:tr>
      <w:tr w:rsidR="00CF1DA2" w:rsidRPr="00CF1DA2" w14:paraId="34240F56" w14:textId="77777777">
        <w:trPr>
          <w:ins w:id="6532" w:author="Arjan" w:date="2012-12-10T16:13:00Z"/>
        </w:trPr>
        <w:tc>
          <w:tcPr>
            <w:tcW w:w="3690" w:type="dxa"/>
            <w:tcBorders>
              <w:top w:val="nil"/>
              <w:left w:val="nil"/>
              <w:bottom w:val="nil"/>
              <w:right w:val="nil"/>
            </w:tcBorders>
          </w:tcPr>
          <w:p w14:paraId="3FF27405" w14:textId="77777777" w:rsidR="00CF1DA2" w:rsidRPr="00CF1DA2" w:rsidRDefault="00CF1DA2" w:rsidP="00CF1DA2">
            <w:pPr>
              <w:autoSpaceDE w:val="0"/>
              <w:autoSpaceDN w:val="0"/>
              <w:adjustRightInd w:val="0"/>
              <w:spacing w:after="0" w:line="240" w:lineRule="auto"/>
              <w:rPr>
                <w:ins w:id="6533" w:author="Arjan" w:date="2012-12-10T16:13:00Z"/>
                <w:rFonts w:ascii="Arial" w:eastAsia="Times New Roman" w:hAnsi="Arial" w:cs="Arial"/>
                <w:color w:val="000000"/>
                <w:sz w:val="20"/>
                <w:szCs w:val="20"/>
              </w:rPr>
            </w:pPr>
            <w:ins w:id="6534" w:author="Arjan" w:date="2012-12-10T16:13:00Z">
              <w:r w:rsidRPr="00CF1DA2">
                <w:rPr>
                  <w:rFonts w:ascii="Arial" w:eastAsia="Times New Roman" w:hAnsi="Arial" w:cs="Arial"/>
                  <w:b/>
                  <w:bCs/>
                  <w:color w:val="000000"/>
                  <w:sz w:val="20"/>
                  <w:szCs w:val="20"/>
                </w:rPr>
                <w:t>Herkomst definitie relatiesoort</w:t>
              </w:r>
            </w:ins>
          </w:p>
        </w:tc>
        <w:tc>
          <w:tcPr>
            <w:tcW w:w="5670" w:type="dxa"/>
            <w:tcBorders>
              <w:top w:val="nil"/>
              <w:left w:val="nil"/>
              <w:bottom w:val="nil"/>
              <w:right w:val="nil"/>
            </w:tcBorders>
          </w:tcPr>
          <w:p w14:paraId="5359B93C" w14:textId="77777777" w:rsidR="00CF1DA2" w:rsidRPr="00CF1DA2" w:rsidRDefault="00CF1DA2" w:rsidP="00CF1DA2">
            <w:pPr>
              <w:autoSpaceDE w:val="0"/>
              <w:autoSpaceDN w:val="0"/>
              <w:adjustRightInd w:val="0"/>
              <w:spacing w:after="0" w:line="240" w:lineRule="auto"/>
              <w:rPr>
                <w:ins w:id="6535" w:author="Arjan" w:date="2012-12-10T16:13:00Z"/>
                <w:rFonts w:ascii="Arial" w:eastAsia="Times New Roman" w:hAnsi="Arial" w:cs="Arial"/>
                <w:color w:val="000000"/>
                <w:sz w:val="20"/>
                <w:szCs w:val="20"/>
              </w:rPr>
            </w:pPr>
            <w:ins w:id="6536" w:author="Arjan" w:date="2012-12-10T16:13:00Z">
              <w:r w:rsidRPr="00CF1DA2">
                <w:rPr>
                  <w:rFonts w:ascii="Arial" w:eastAsia="Times New Roman" w:hAnsi="Arial" w:cs="Arial"/>
                  <w:color w:val="000000"/>
                  <w:sz w:val="20"/>
                  <w:szCs w:val="20"/>
                </w:rPr>
                <w:t>KING</w:t>
              </w:r>
            </w:ins>
          </w:p>
        </w:tc>
      </w:tr>
      <w:tr w:rsidR="00CF1DA2" w:rsidRPr="00CF1DA2" w14:paraId="09D51A16" w14:textId="77777777">
        <w:trPr>
          <w:ins w:id="6537" w:author="Arjan" w:date="2012-12-10T16:13:00Z"/>
        </w:trPr>
        <w:tc>
          <w:tcPr>
            <w:tcW w:w="3690" w:type="dxa"/>
            <w:tcBorders>
              <w:top w:val="nil"/>
              <w:left w:val="nil"/>
              <w:bottom w:val="nil"/>
              <w:right w:val="nil"/>
            </w:tcBorders>
          </w:tcPr>
          <w:p w14:paraId="666D163B" w14:textId="77777777" w:rsidR="00CF1DA2" w:rsidRPr="00CF1DA2" w:rsidRDefault="00CF1DA2" w:rsidP="00CF1DA2">
            <w:pPr>
              <w:autoSpaceDE w:val="0"/>
              <w:autoSpaceDN w:val="0"/>
              <w:adjustRightInd w:val="0"/>
              <w:spacing w:after="0" w:line="240" w:lineRule="auto"/>
              <w:rPr>
                <w:ins w:id="6538"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01FAB3EC" w14:textId="77777777" w:rsidR="00CF1DA2" w:rsidRPr="00CF1DA2" w:rsidRDefault="00CF1DA2" w:rsidP="00CF1DA2">
            <w:pPr>
              <w:autoSpaceDE w:val="0"/>
              <w:autoSpaceDN w:val="0"/>
              <w:adjustRightInd w:val="0"/>
              <w:spacing w:after="0" w:line="240" w:lineRule="auto"/>
              <w:rPr>
                <w:ins w:id="6539" w:author="Arjan" w:date="2012-12-10T16:13:00Z"/>
                <w:rFonts w:ascii="Arial" w:eastAsia="Times New Roman" w:hAnsi="Arial" w:cs="Arial"/>
                <w:color w:val="000000"/>
                <w:sz w:val="20"/>
                <w:szCs w:val="20"/>
              </w:rPr>
            </w:pPr>
          </w:p>
        </w:tc>
      </w:tr>
      <w:tr w:rsidR="00CF1DA2" w:rsidRPr="00CF1DA2" w14:paraId="54A8D602" w14:textId="77777777">
        <w:trPr>
          <w:ins w:id="6540" w:author="Arjan" w:date="2012-12-10T16:13:00Z"/>
        </w:trPr>
        <w:tc>
          <w:tcPr>
            <w:tcW w:w="3690" w:type="dxa"/>
            <w:tcBorders>
              <w:top w:val="nil"/>
              <w:left w:val="nil"/>
              <w:bottom w:val="nil"/>
              <w:right w:val="nil"/>
            </w:tcBorders>
          </w:tcPr>
          <w:p w14:paraId="4F567E0F" w14:textId="77777777" w:rsidR="00CF1DA2" w:rsidRPr="00CF1DA2" w:rsidRDefault="00CF1DA2" w:rsidP="00CF1DA2">
            <w:pPr>
              <w:autoSpaceDE w:val="0"/>
              <w:autoSpaceDN w:val="0"/>
              <w:adjustRightInd w:val="0"/>
              <w:spacing w:after="0" w:line="240" w:lineRule="auto"/>
              <w:rPr>
                <w:ins w:id="6541" w:author="Arjan" w:date="2012-12-10T16:13:00Z"/>
                <w:rFonts w:ascii="Arial" w:eastAsia="Times New Roman" w:hAnsi="Arial" w:cs="Arial"/>
                <w:color w:val="000000"/>
                <w:sz w:val="20"/>
                <w:szCs w:val="20"/>
              </w:rPr>
            </w:pPr>
            <w:ins w:id="6542" w:author="Arjan" w:date="2012-12-10T16:13:00Z">
              <w:r w:rsidRPr="00CF1DA2">
                <w:rPr>
                  <w:rFonts w:ascii="Arial" w:eastAsia="Times New Roman" w:hAnsi="Arial" w:cs="Arial"/>
                  <w:b/>
                  <w:bCs/>
                  <w:color w:val="000000"/>
                  <w:sz w:val="20"/>
                  <w:szCs w:val="20"/>
                </w:rPr>
                <w:t>Datum opname relatiesoort</w:t>
              </w:r>
            </w:ins>
          </w:p>
        </w:tc>
        <w:tc>
          <w:tcPr>
            <w:tcW w:w="5670" w:type="dxa"/>
            <w:tcBorders>
              <w:top w:val="nil"/>
              <w:left w:val="nil"/>
              <w:bottom w:val="nil"/>
              <w:right w:val="nil"/>
            </w:tcBorders>
          </w:tcPr>
          <w:p w14:paraId="442EDB88" w14:textId="77777777" w:rsidR="00CF1DA2" w:rsidRPr="00CF1DA2" w:rsidRDefault="00CF1DA2" w:rsidP="00CF1DA2">
            <w:pPr>
              <w:autoSpaceDE w:val="0"/>
              <w:autoSpaceDN w:val="0"/>
              <w:adjustRightInd w:val="0"/>
              <w:spacing w:after="0" w:line="240" w:lineRule="auto"/>
              <w:rPr>
                <w:ins w:id="6543" w:author="Arjan" w:date="2012-12-10T16:13:00Z"/>
                <w:rFonts w:ascii="Arial" w:eastAsia="Times New Roman" w:hAnsi="Arial" w:cs="Arial"/>
                <w:color w:val="000000"/>
                <w:sz w:val="20"/>
                <w:szCs w:val="20"/>
              </w:rPr>
            </w:pPr>
            <w:ins w:id="6544" w:author="Arjan" w:date="2012-12-10T16:13:00Z">
              <w:r w:rsidRPr="00CF1DA2">
                <w:rPr>
                  <w:rFonts w:ascii="Arial" w:eastAsia="Times New Roman" w:hAnsi="Arial" w:cs="Arial"/>
                  <w:color w:val="000000"/>
                  <w:sz w:val="20"/>
                  <w:szCs w:val="20"/>
                </w:rPr>
                <w:t>1 januari 2013</w:t>
              </w:r>
            </w:ins>
          </w:p>
        </w:tc>
      </w:tr>
      <w:tr w:rsidR="00CF1DA2" w:rsidRPr="00CF1DA2" w14:paraId="073496D2" w14:textId="77777777">
        <w:trPr>
          <w:ins w:id="6545" w:author="Arjan" w:date="2012-12-10T16:13:00Z"/>
        </w:trPr>
        <w:tc>
          <w:tcPr>
            <w:tcW w:w="3690" w:type="dxa"/>
            <w:tcBorders>
              <w:top w:val="nil"/>
              <w:left w:val="nil"/>
              <w:bottom w:val="nil"/>
              <w:right w:val="nil"/>
            </w:tcBorders>
          </w:tcPr>
          <w:p w14:paraId="6C26F041" w14:textId="77777777" w:rsidR="00CF1DA2" w:rsidRPr="00CF1DA2" w:rsidRDefault="00CF1DA2" w:rsidP="00CF1DA2">
            <w:pPr>
              <w:autoSpaceDE w:val="0"/>
              <w:autoSpaceDN w:val="0"/>
              <w:adjustRightInd w:val="0"/>
              <w:spacing w:after="0" w:line="240" w:lineRule="auto"/>
              <w:rPr>
                <w:ins w:id="6546"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2CDBCC2D" w14:textId="77777777" w:rsidR="00CF1DA2" w:rsidRPr="00CF1DA2" w:rsidRDefault="00CF1DA2" w:rsidP="00CF1DA2">
            <w:pPr>
              <w:autoSpaceDE w:val="0"/>
              <w:autoSpaceDN w:val="0"/>
              <w:adjustRightInd w:val="0"/>
              <w:spacing w:after="0" w:line="240" w:lineRule="auto"/>
              <w:rPr>
                <w:ins w:id="6547" w:author="Arjan" w:date="2012-12-10T16:13:00Z"/>
                <w:rFonts w:ascii="Arial" w:eastAsia="Times New Roman" w:hAnsi="Arial" w:cs="Arial"/>
                <w:color w:val="000000"/>
                <w:sz w:val="20"/>
                <w:szCs w:val="20"/>
              </w:rPr>
            </w:pPr>
          </w:p>
        </w:tc>
      </w:tr>
      <w:tr w:rsidR="00CF1DA2" w:rsidRPr="00CF1DA2" w14:paraId="5DAF710D" w14:textId="77777777">
        <w:trPr>
          <w:ins w:id="6548" w:author="Arjan" w:date="2012-12-10T16:13:00Z"/>
        </w:trPr>
        <w:tc>
          <w:tcPr>
            <w:tcW w:w="3690" w:type="dxa"/>
            <w:tcBorders>
              <w:top w:val="nil"/>
              <w:left w:val="nil"/>
              <w:bottom w:val="nil"/>
              <w:right w:val="nil"/>
            </w:tcBorders>
          </w:tcPr>
          <w:p w14:paraId="078A99CF" w14:textId="77777777" w:rsidR="00CF1DA2" w:rsidRPr="00CF1DA2" w:rsidRDefault="00CF1DA2" w:rsidP="00CF1DA2">
            <w:pPr>
              <w:autoSpaceDE w:val="0"/>
              <w:autoSpaceDN w:val="0"/>
              <w:adjustRightInd w:val="0"/>
              <w:spacing w:after="0" w:line="240" w:lineRule="auto"/>
              <w:rPr>
                <w:ins w:id="6549" w:author="Arjan" w:date="2012-12-10T16:13:00Z"/>
                <w:rFonts w:ascii="Arial" w:eastAsia="Times New Roman" w:hAnsi="Arial" w:cs="Arial"/>
                <w:color w:val="000000"/>
                <w:sz w:val="20"/>
                <w:szCs w:val="20"/>
              </w:rPr>
            </w:pPr>
            <w:ins w:id="6550" w:author="Arjan" w:date="2012-12-10T16:13:00Z">
              <w:r w:rsidRPr="00CF1DA2">
                <w:rPr>
                  <w:rFonts w:ascii="Arial" w:eastAsia="Times New Roman" w:hAnsi="Arial" w:cs="Arial"/>
                  <w:b/>
                  <w:bCs/>
                  <w:color w:val="000000"/>
                  <w:sz w:val="20"/>
                  <w:szCs w:val="20"/>
                </w:rPr>
                <w:t>Toelichting relatiesoort</w:t>
              </w:r>
            </w:ins>
          </w:p>
        </w:tc>
        <w:tc>
          <w:tcPr>
            <w:tcW w:w="5670" w:type="dxa"/>
            <w:tcBorders>
              <w:top w:val="nil"/>
              <w:left w:val="nil"/>
              <w:bottom w:val="nil"/>
              <w:right w:val="nil"/>
            </w:tcBorders>
          </w:tcPr>
          <w:p w14:paraId="6B3B516B" w14:textId="77777777" w:rsidR="00CF1DA2" w:rsidRPr="00CF1DA2" w:rsidRDefault="00CF1DA2" w:rsidP="00CF1DA2">
            <w:pPr>
              <w:autoSpaceDE w:val="0"/>
              <w:autoSpaceDN w:val="0"/>
              <w:adjustRightInd w:val="0"/>
              <w:spacing w:after="0" w:line="240" w:lineRule="auto"/>
              <w:rPr>
                <w:ins w:id="6551" w:author="Arjan" w:date="2012-12-10T16:13:00Z"/>
                <w:rFonts w:ascii="Arial" w:eastAsia="Times New Roman" w:hAnsi="Arial" w:cs="Arial"/>
                <w:color w:val="000000"/>
                <w:sz w:val="20"/>
                <w:szCs w:val="20"/>
              </w:rPr>
            </w:pPr>
          </w:p>
        </w:tc>
      </w:tr>
      <w:tr w:rsidR="00CF1DA2" w:rsidRPr="00CF1DA2" w14:paraId="17896464" w14:textId="77777777">
        <w:trPr>
          <w:ins w:id="6552" w:author="Arjan" w:date="2012-12-10T16:13:00Z"/>
        </w:trPr>
        <w:tc>
          <w:tcPr>
            <w:tcW w:w="3690" w:type="dxa"/>
            <w:tcBorders>
              <w:top w:val="nil"/>
              <w:left w:val="nil"/>
              <w:bottom w:val="nil"/>
              <w:right w:val="nil"/>
            </w:tcBorders>
          </w:tcPr>
          <w:p w14:paraId="2E90F13E" w14:textId="77777777" w:rsidR="00CF1DA2" w:rsidRPr="00CF1DA2" w:rsidRDefault="00CF1DA2" w:rsidP="00CF1DA2">
            <w:pPr>
              <w:autoSpaceDE w:val="0"/>
              <w:autoSpaceDN w:val="0"/>
              <w:adjustRightInd w:val="0"/>
              <w:spacing w:after="0" w:line="240" w:lineRule="auto"/>
              <w:rPr>
                <w:ins w:id="6553"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0983921F" w14:textId="77777777" w:rsidR="00CF1DA2" w:rsidRPr="00CF1DA2" w:rsidRDefault="00CF1DA2" w:rsidP="00CF1DA2">
            <w:pPr>
              <w:autoSpaceDE w:val="0"/>
              <w:autoSpaceDN w:val="0"/>
              <w:adjustRightInd w:val="0"/>
              <w:spacing w:after="0" w:line="240" w:lineRule="auto"/>
              <w:rPr>
                <w:ins w:id="6554" w:author="Arjan" w:date="2012-12-10T16:13:00Z"/>
                <w:rFonts w:ascii="Arial" w:eastAsia="Times New Roman" w:hAnsi="Arial" w:cs="Arial"/>
                <w:color w:val="000000"/>
                <w:sz w:val="20"/>
                <w:szCs w:val="20"/>
              </w:rPr>
            </w:pPr>
          </w:p>
        </w:tc>
      </w:tr>
      <w:tr w:rsidR="00CF1DA2" w:rsidRPr="00CF1DA2" w14:paraId="2755B5C1" w14:textId="77777777">
        <w:trPr>
          <w:ins w:id="6555" w:author="Arjan" w:date="2012-12-10T16:13:00Z"/>
        </w:trPr>
        <w:tc>
          <w:tcPr>
            <w:tcW w:w="3690" w:type="dxa"/>
            <w:tcBorders>
              <w:top w:val="nil"/>
              <w:left w:val="nil"/>
              <w:bottom w:val="nil"/>
              <w:right w:val="nil"/>
            </w:tcBorders>
          </w:tcPr>
          <w:p w14:paraId="0CDCFB7E" w14:textId="77777777" w:rsidR="00CF1DA2" w:rsidRPr="00CF1DA2" w:rsidRDefault="00CF1DA2" w:rsidP="00CF1DA2">
            <w:pPr>
              <w:autoSpaceDE w:val="0"/>
              <w:autoSpaceDN w:val="0"/>
              <w:adjustRightInd w:val="0"/>
              <w:spacing w:after="0" w:line="240" w:lineRule="auto"/>
              <w:rPr>
                <w:ins w:id="6556" w:author="Arjan" w:date="2012-12-10T16:13:00Z"/>
                <w:rFonts w:ascii="Arial" w:eastAsia="Times New Roman" w:hAnsi="Arial" w:cs="Arial"/>
                <w:color w:val="000000"/>
                <w:sz w:val="20"/>
                <w:szCs w:val="20"/>
              </w:rPr>
            </w:pPr>
            <w:ins w:id="6557" w:author="Arjan" w:date="2012-12-10T16:13:00Z">
              <w:r w:rsidRPr="00CF1DA2">
                <w:rPr>
                  <w:rFonts w:ascii="Arial" w:eastAsia="Times New Roman" w:hAnsi="Arial" w:cs="Arial"/>
                  <w:b/>
                  <w:bCs/>
                  <w:color w:val="000000"/>
                  <w:sz w:val="20"/>
                  <w:szCs w:val="20"/>
                </w:rPr>
                <w:t>Indicatie materiële historie</w:t>
              </w:r>
            </w:ins>
          </w:p>
        </w:tc>
        <w:tc>
          <w:tcPr>
            <w:tcW w:w="5670" w:type="dxa"/>
            <w:tcBorders>
              <w:top w:val="nil"/>
              <w:left w:val="nil"/>
              <w:bottom w:val="nil"/>
              <w:right w:val="nil"/>
            </w:tcBorders>
          </w:tcPr>
          <w:p w14:paraId="14A8B5DE" w14:textId="77777777" w:rsidR="00CF1DA2" w:rsidRPr="00CF1DA2" w:rsidRDefault="00CF1DA2" w:rsidP="00CF1DA2">
            <w:pPr>
              <w:autoSpaceDE w:val="0"/>
              <w:autoSpaceDN w:val="0"/>
              <w:adjustRightInd w:val="0"/>
              <w:spacing w:after="0" w:line="240" w:lineRule="auto"/>
              <w:rPr>
                <w:ins w:id="6558" w:author="Arjan" w:date="2012-12-10T16:13:00Z"/>
                <w:rFonts w:ascii="Arial" w:eastAsia="Times New Roman" w:hAnsi="Arial" w:cs="Arial"/>
                <w:color w:val="000000"/>
                <w:sz w:val="20"/>
                <w:szCs w:val="20"/>
              </w:rPr>
            </w:pPr>
            <w:ins w:id="6559" w:author="Arjan" w:date="2012-12-10T16:13:00Z">
              <w:r w:rsidRPr="00CF1DA2">
                <w:rPr>
                  <w:rFonts w:ascii="Arial" w:eastAsia="Times New Roman" w:hAnsi="Arial" w:cs="Arial"/>
                  <w:color w:val="000000"/>
                  <w:sz w:val="20"/>
                  <w:szCs w:val="20"/>
                </w:rPr>
                <w:t>Nee</w:t>
              </w:r>
            </w:ins>
          </w:p>
        </w:tc>
      </w:tr>
      <w:tr w:rsidR="00CF1DA2" w:rsidRPr="00CF1DA2" w14:paraId="1470C01B" w14:textId="77777777">
        <w:trPr>
          <w:trHeight w:val="230"/>
          <w:ins w:id="6560" w:author="Arjan" w:date="2012-12-10T16:13:00Z"/>
        </w:trPr>
        <w:tc>
          <w:tcPr>
            <w:tcW w:w="3690" w:type="dxa"/>
            <w:tcBorders>
              <w:top w:val="nil"/>
              <w:left w:val="nil"/>
              <w:bottom w:val="nil"/>
              <w:right w:val="nil"/>
            </w:tcBorders>
          </w:tcPr>
          <w:p w14:paraId="1E2A781E" w14:textId="77777777" w:rsidR="00CF1DA2" w:rsidRPr="00CF1DA2" w:rsidRDefault="00CF1DA2" w:rsidP="00CF1DA2">
            <w:pPr>
              <w:autoSpaceDE w:val="0"/>
              <w:autoSpaceDN w:val="0"/>
              <w:adjustRightInd w:val="0"/>
              <w:spacing w:after="0" w:line="240" w:lineRule="auto"/>
              <w:rPr>
                <w:ins w:id="6561"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5E4EE9EB" w14:textId="77777777" w:rsidR="00CF1DA2" w:rsidRPr="00CF1DA2" w:rsidRDefault="00CF1DA2" w:rsidP="00CF1DA2">
            <w:pPr>
              <w:autoSpaceDE w:val="0"/>
              <w:autoSpaceDN w:val="0"/>
              <w:adjustRightInd w:val="0"/>
              <w:spacing w:after="0" w:line="240" w:lineRule="auto"/>
              <w:rPr>
                <w:ins w:id="6562" w:author="Arjan" w:date="2012-12-10T16:13:00Z"/>
                <w:rFonts w:ascii="Arial" w:eastAsia="Times New Roman" w:hAnsi="Arial" w:cs="Arial"/>
                <w:color w:val="000000"/>
                <w:sz w:val="20"/>
                <w:szCs w:val="20"/>
              </w:rPr>
            </w:pPr>
          </w:p>
        </w:tc>
      </w:tr>
      <w:tr w:rsidR="00CF1DA2" w:rsidRPr="00CF1DA2" w14:paraId="3496556C" w14:textId="77777777">
        <w:trPr>
          <w:trHeight w:val="230"/>
          <w:ins w:id="6563" w:author="Arjan" w:date="2012-12-10T16:13:00Z"/>
        </w:trPr>
        <w:tc>
          <w:tcPr>
            <w:tcW w:w="3690" w:type="dxa"/>
            <w:tcBorders>
              <w:top w:val="nil"/>
              <w:left w:val="nil"/>
              <w:bottom w:val="nil"/>
              <w:right w:val="nil"/>
            </w:tcBorders>
          </w:tcPr>
          <w:p w14:paraId="44867638" w14:textId="77777777" w:rsidR="00CF1DA2" w:rsidRPr="00CF1DA2" w:rsidRDefault="00CF1DA2" w:rsidP="00CF1DA2">
            <w:pPr>
              <w:autoSpaceDE w:val="0"/>
              <w:autoSpaceDN w:val="0"/>
              <w:adjustRightInd w:val="0"/>
              <w:spacing w:after="0" w:line="240" w:lineRule="auto"/>
              <w:rPr>
                <w:ins w:id="6564" w:author="Arjan" w:date="2012-12-10T16:13:00Z"/>
                <w:rFonts w:ascii="Arial" w:eastAsia="Times New Roman" w:hAnsi="Arial" w:cs="Arial"/>
                <w:color w:val="000000"/>
                <w:sz w:val="20"/>
                <w:szCs w:val="20"/>
              </w:rPr>
            </w:pPr>
            <w:ins w:id="6565" w:author="Arjan" w:date="2012-12-10T16:13:00Z">
              <w:r w:rsidRPr="00CF1DA2">
                <w:rPr>
                  <w:rFonts w:ascii="Arial" w:eastAsia="Times New Roman" w:hAnsi="Arial" w:cs="Arial"/>
                  <w:b/>
                  <w:bCs/>
                  <w:color w:val="000000"/>
                  <w:sz w:val="20"/>
                  <w:szCs w:val="20"/>
                </w:rPr>
                <w:t>Indicatie formele historie</w:t>
              </w:r>
            </w:ins>
          </w:p>
        </w:tc>
        <w:tc>
          <w:tcPr>
            <w:tcW w:w="5670" w:type="dxa"/>
            <w:tcBorders>
              <w:top w:val="nil"/>
              <w:left w:val="nil"/>
              <w:bottom w:val="nil"/>
              <w:right w:val="nil"/>
            </w:tcBorders>
          </w:tcPr>
          <w:p w14:paraId="757214D6" w14:textId="77777777" w:rsidR="00CF1DA2" w:rsidRPr="00CF1DA2" w:rsidRDefault="00CF1DA2" w:rsidP="00CF1DA2">
            <w:pPr>
              <w:autoSpaceDE w:val="0"/>
              <w:autoSpaceDN w:val="0"/>
              <w:adjustRightInd w:val="0"/>
              <w:spacing w:after="0" w:line="240" w:lineRule="auto"/>
              <w:rPr>
                <w:ins w:id="6566" w:author="Arjan" w:date="2012-12-10T16:13:00Z"/>
                <w:rFonts w:ascii="Arial" w:eastAsia="Times New Roman" w:hAnsi="Arial" w:cs="Arial"/>
                <w:color w:val="000000"/>
                <w:sz w:val="20"/>
                <w:szCs w:val="20"/>
              </w:rPr>
            </w:pPr>
            <w:ins w:id="6567" w:author="Arjan" w:date="2012-12-10T16:13:00Z">
              <w:r w:rsidRPr="00CF1DA2">
                <w:rPr>
                  <w:rFonts w:ascii="Arial" w:eastAsia="Times New Roman" w:hAnsi="Arial" w:cs="Arial"/>
                  <w:color w:val="000000"/>
                  <w:sz w:val="20"/>
                  <w:szCs w:val="20"/>
                </w:rPr>
                <w:t>Nee</w:t>
              </w:r>
            </w:ins>
          </w:p>
        </w:tc>
      </w:tr>
      <w:tr w:rsidR="00CF1DA2" w:rsidRPr="00CF1DA2" w14:paraId="67A1C7E8" w14:textId="77777777">
        <w:trPr>
          <w:ins w:id="6568" w:author="Arjan" w:date="2012-12-10T16:13:00Z"/>
        </w:trPr>
        <w:tc>
          <w:tcPr>
            <w:tcW w:w="3690" w:type="dxa"/>
            <w:tcBorders>
              <w:top w:val="nil"/>
              <w:left w:val="nil"/>
              <w:bottom w:val="nil"/>
              <w:right w:val="nil"/>
            </w:tcBorders>
          </w:tcPr>
          <w:p w14:paraId="0657D77F" w14:textId="77777777" w:rsidR="00CF1DA2" w:rsidRPr="00CF1DA2" w:rsidRDefault="00CF1DA2" w:rsidP="00CF1DA2">
            <w:pPr>
              <w:autoSpaceDE w:val="0"/>
              <w:autoSpaceDN w:val="0"/>
              <w:adjustRightInd w:val="0"/>
              <w:spacing w:after="0" w:line="240" w:lineRule="auto"/>
              <w:rPr>
                <w:ins w:id="6569"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72F2CCA5" w14:textId="77777777" w:rsidR="00CF1DA2" w:rsidRPr="00CF1DA2" w:rsidRDefault="00CF1DA2" w:rsidP="00CF1DA2">
            <w:pPr>
              <w:autoSpaceDE w:val="0"/>
              <w:autoSpaceDN w:val="0"/>
              <w:adjustRightInd w:val="0"/>
              <w:spacing w:after="0" w:line="240" w:lineRule="auto"/>
              <w:rPr>
                <w:ins w:id="6570" w:author="Arjan" w:date="2012-12-10T16:13:00Z"/>
                <w:rFonts w:ascii="Arial" w:eastAsia="Times New Roman" w:hAnsi="Arial" w:cs="Arial"/>
                <w:color w:val="000000"/>
                <w:sz w:val="20"/>
                <w:szCs w:val="20"/>
              </w:rPr>
            </w:pPr>
          </w:p>
        </w:tc>
      </w:tr>
      <w:tr w:rsidR="00CF1DA2" w:rsidRPr="00CF1DA2" w14:paraId="03C535B1" w14:textId="77777777">
        <w:trPr>
          <w:ins w:id="6571" w:author="Arjan" w:date="2012-12-10T16:13:00Z"/>
        </w:trPr>
        <w:tc>
          <w:tcPr>
            <w:tcW w:w="3690" w:type="dxa"/>
            <w:tcBorders>
              <w:top w:val="nil"/>
              <w:left w:val="nil"/>
              <w:bottom w:val="nil"/>
              <w:right w:val="nil"/>
            </w:tcBorders>
          </w:tcPr>
          <w:p w14:paraId="447EF3C3" w14:textId="77777777" w:rsidR="00CF1DA2" w:rsidRPr="00CF1DA2" w:rsidRDefault="00CF1DA2" w:rsidP="00CF1DA2">
            <w:pPr>
              <w:autoSpaceDE w:val="0"/>
              <w:autoSpaceDN w:val="0"/>
              <w:adjustRightInd w:val="0"/>
              <w:spacing w:after="0" w:line="240" w:lineRule="auto"/>
              <w:rPr>
                <w:ins w:id="6572" w:author="Arjan" w:date="2012-12-10T16:13:00Z"/>
                <w:rFonts w:ascii="Arial" w:eastAsia="Times New Roman" w:hAnsi="Arial" w:cs="Arial"/>
                <w:color w:val="000000"/>
                <w:sz w:val="20"/>
                <w:szCs w:val="20"/>
              </w:rPr>
            </w:pPr>
            <w:ins w:id="6573" w:author="Arjan" w:date="2012-12-10T16:13:00Z">
              <w:r w:rsidRPr="00CF1DA2">
                <w:rPr>
                  <w:rFonts w:ascii="Arial" w:eastAsia="Times New Roman" w:hAnsi="Arial" w:cs="Arial"/>
                  <w:b/>
                  <w:bCs/>
                  <w:color w:val="000000"/>
                  <w:sz w:val="20"/>
                  <w:szCs w:val="20"/>
                </w:rPr>
                <w:t>Aanduiding brondocument</w:t>
              </w:r>
            </w:ins>
          </w:p>
        </w:tc>
        <w:tc>
          <w:tcPr>
            <w:tcW w:w="5670" w:type="dxa"/>
            <w:tcBorders>
              <w:top w:val="nil"/>
              <w:left w:val="nil"/>
              <w:bottom w:val="nil"/>
              <w:right w:val="nil"/>
            </w:tcBorders>
          </w:tcPr>
          <w:p w14:paraId="555A4991" w14:textId="77777777" w:rsidR="00CF1DA2" w:rsidRPr="00CF1DA2" w:rsidRDefault="00CF1DA2" w:rsidP="00CF1DA2">
            <w:pPr>
              <w:autoSpaceDE w:val="0"/>
              <w:autoSpaceDN w:val="0"/>
              <w:adjustRightInd w:val="0"/>
              <w:spacing w:after="0" w:line="240" w:lineRule="auto"/>
              <w:rPr>
                <w:ins w:id="6574" w:author="Arjan" w:date="2012-12-10T16:13:00Z"/>
                <w:rFonts w:ascii="Arial" w:eastAsia="Times New Roman" w:hAnsi="Arial" w:cs="Arial"/>
                <w:color w:val="000000"/>
                <w:sz w:val="20"/>
                <w:szCs w:val="20"/>
              </w:rPr>
            </w:pPr>
          </w:p>
        </w:tc>
      </w:tr>
      <w:tr w:rsidR="00CF1DA2" w:rsidRPr="00CF1DA2" w14:paraId="74D7A76A" w14:textId="77777777">
        <w:trPr>
          <w:ins w:id="6575" w:author="Arjan" w:date="2012-12-10T16:13:00Z"/>
        </w:trPr>
        <w:tc>
          <w:tcPr>
            <w:tcW w:w="3690" w:type="dxa"/>
            <w:tcBorders>
              <w:top w:val="nil"/>
              <w:left w:val="nil"/>
              <w:bottom w:val="nil"/>
              <w:right w:val="nil"/>
            </w:tcBorders>
          </w:tcPr>
          <w:p w14:paraId="3FA97E00" w14:textId="77777777" w:rsidR="00CF1DA2" w:rsidRPr="00CF1DA2" w:rsidRDefault="00CF1DA2" w:rsidP="00CF1DA2">
            <w:pPr>
              <w:autoSpaceDE w:val="0"/>
              <w:autoSpaceDN w:val="0"/>
              <w:adjustRightInd w:val="0"/>
              <w:spacing w:after="0" w:line="240" w:lineRule="auto"/>
              <w:rPr>
                <w:ins w:id="6576"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64539067" w14:textId="77777777" w:rsidR="00CF1DA2" w:rsidRPr="00CF1DA2" w:rsidRDefault="00CF1DA2" w:rsidP="00CF1DA2">
            <w:pPr>
              <w:autoSpaceDE w:val="0"/>
              <w:autoSpaceDN w:val="0"/>
              <w:adjustRightInd w:val="0"/>
              <w:spacing w:after="0" w:line="240" w:lineRule="auto"/>
              <w:rPr>
                <w:ins w:id="6577" w:author="Arjan" w:date="2012-12-10T16:13:00Z"/>
                <w:rFonts w:ascii="Arial" w:eastAsia="Times New Roman" w:hAnsi="Arial" w:cs="Arial"/>
                <w:color w:val="000000"/>
                <w:sz w:val="20"/>
                <w:szCs w:val="20"/>
              </w:rPr>
            </w:pPr>
          </w:p>
        </w:tc>
      </w:tr>
      <w:tr w:rsidR="00CF1DA2" w:rsidRPr="00CF1DA2" w14:paraId="66DEE015" w14:textId="77777777">
        <w:trPr>
          <w:ins w:id="6578" w:author="Arjan" w:date="2012-12-10T16:13:00Z"/>
        </w:trPr>
        <w:tc>
          <w:tcPr>
            <w:tcW w:w="3690" w:type="dxa"/>
            <w:tcBorders>
              <w:top w:val="nil"/>
              <w:left w:val="nil"/>
              <w:bottom w:val="nil"/>
              <w:right w:val="nil"/>
            </w:tcBorders>
          </w:tcPr>
          <w:p w14:paraId="103E9236" w14:textId="77777777" w:rsidR="00CF1DA2" w:rsidRPr="00CF1DA2" w:rsidRDefault="00CF1DA2" w:rsidP="00CF1DA2">
            <w:pPr>
              <w:autoSpaceDE w:val="0"/>
              <w:autoSpaceDN w:val="0"/>
              <w:adjustRightInd w:val="0"/>
              <w:spacing w:after="0" w:line="240" w:lineRule="auto"/>
              <w:rPr>
                <w:ins w:id="6579" w:author="Arjan" w:date="2012-12-10T16:13:00Z"/>
                <w:rFonts w:ascii="Arial" w:eastAsia="Times New Roman" w:hAnsi="Arial" w:cs="Arial"/>
                <w:color w:val="000000"/>
                <w:sz w:val="20"/>
                <w:szCs w:val="20"/>
              </w:rPr>
            </w:pPr>
            <w:ins w:id="6580" w:author="Arjan" w:date="2012-12-10T16:13:00Z">
              <w:r w:rsidRPr="00CF1DA2">
                <w:rPr>
                  <w:rFonts w:ascii="Arial" w:eastAsia="Times New Roman" w:hAnsi="Arial" w:cs="Arial"/>
                  <w:b/>
                  <w:bCs/>
                  <w:color w:val="000000"/>
                  <w:sz w:val="20"/>
                  <w:szCs w:val="20"/>
                </w:rPr>
                <w:t>Indicatie in onderzoek</w:t>
              </w:r>
            </w:ins>
          </w:p>
        </w:tc>
        <w:tc>
          <w:tcPr>
            <w:tcW w:w="5670" w:type="dxa"/>
            <w:tcBorders>
              <w:top w:val="nil"/>
              <w:left w:val="nil"/>
              <w:bottom w:val="nil"/>
              <w:right w:val="nil"/>
            </w:tcBorders>
          </w:tcPr>
          <w:p w14:paraId="4B7BC91B" w14:textId="77777777" w:rsidR="00CF1DA2" w:rsidRPr="00CF1DA2" w:rsidRDefault="00CF1DA2" w:rsidP="00CF1DA2">
            <w:pPr>
              <w:autoSpaceDE w:val="0"/>
              <w:autoSpaceDN w:val="0"/>
              <w:adjustRightInd w:val="0"/>
              <w:spacing w:after="0" w:line="240" w:lineRule="auto"/>
              <w:rPr>
                <w:ins w:id="6581" w:author="Arjan" w:date="2012-12-10T16:13:00Z"/>
                <w:rFonts w:ascii="Arial" w:eastAsia="Times New Roman" w:hAnsi="Arial" w:cs="Arial"/>
                <w:color w:val="000000"/>
                <w:sz w:val="20"/>
                <w:szCs w:val="20"/>
              </w:rPr>
            </w:pPr>
            <w:ins w:id="6582" w:author="Arjan" w:date="2012-12-10T16:13:00Z">
              <w:r w:rsidRPr="00CF1DA2">
                <w:rPr>
                  <w:rFonts w:ascii="Arial" w:eastAsia="Times New Roman" w:hAnsi="Arial" w:cs="Arial"/>
                  <w:color w:val="000000"/>
                  <w:sz w:val="20"/>
                  <w:szCs w:val="20"/>
                </w:rPr>
                <w:t>Nee</w:t>
              </w:r>
            </w:ins>
          </w:p>
        </w:tc>
      </w:tr>
      <w:tr w:rsidR="00CF1DA2" w:rsidRPr="00CF1DA2" w14:paraId="5DA35440" w14:textId="77777777">
        <w:trPr>
          <w:ins w:id="6583" w:author="Arjan" w:date="2012-12-10T16:13:00Z"/>
        </w:trPr>
        <w:tc>
          <w:tcPr>
            <w:tcW w:w="3690" w:type="dxa"/>
            <w:tcBorders>
              <w:top w:val="nil"/>
              <w:left w:val="nil"/>
              <w:bottom w:val="nil"/>
              <w:right w:val="nil"/>
            </w:tcBorders>
          </w:tcPr>
          <w:p w14:paraId="0F476637" w14:textId="77777777" w:rsidR="00CF1DA2" w:rsidRPr="00CF1DA2" w:rsidRDefault="00CF1DA2" w:rsidP="00CF1DA2">
            <w:pPr>
              <w:autoSpaceDE w:val="0"/>
              <w:autoSpaceDN w:val="0"/>
              <w:adjustRightInd w:val="0"/>
              <w:spacing w:after="0" w:line="240" w:lineRule="auto"/>
              <w:rPr>
                <w:ins w:id="6584"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412904A0" w14:textId="77777777" w:rsidR="00CF1DA2" w:rsidRPr="00CF1DA2" w:rsidRDefault="00CF1DA2" w:rsidP="00CF1DA2">
            <w:pPr>
              <w:autoSpaceDE w:val="0"/>
              <w:autoSpaceDN w:val="0"/>
              <w:adjustRightInd w:val="0"/>
              <w:spacing w:after="0" w:line="240" w:lineRule="auto"/>
              <w:rPr>
                <w:ins w:id="6585" w:author="Arjan" w:date="2012-12-10T16:13:00Z"/>
                <w:rFonts w:ascii="Arial" w:eastAsia="Times New Roman" w:hAnsi="Arial" w:cs="Arial"/>
                <w:color w:val="000000"/>
                <w:sz w:val="20"/>
                <w:szCs w:val="20"/>
              </w:rPr>
            </w:pPr>
          </w:p>
        </w:tc>
      </w:tr>
      <w:tr w:rsidR="00CF1DA2" w:rsidRPr="00CF1DA2" w14:paraId="3C0EFCAE" w14:textId="77777777">
        <w:trPr>
          <w:ins w:id="6586" w:author="Arjan" w:date="2012-12-10T16:13:00Z"/>
        </w:trPr>
        <w:tc>
          <w:tcPr>
            <w:tcW w:w="3690" w:type="dxa"/>
            <w:tcBorders>
              <w:top w:val="nil"/>
              <w:left w:val="nil"/>
              <w:bottom w:val="nil"/>
              <w:right w:val="nil"/>
            </w:tcBorders>
          </w:tcPr>
          <w:p w14:paraId="5DE40B31" w14:textId="77777777" w:rsidR="00CF1DA2" w:rsidRPr="00CF1DA2" w:rsidRDefault="00CF1DA2" w:rsidP="00CF1DA2">
            <w:pPr>
              <w:autoSpaceDE w:val="0"/>
              <w:autoSpaceDN w:val="0"/>
              <w:adjustRightInd w:val="0"/>
              <w:spacing w:after="0" w:line="240" w:lineRule="auto"/>
              <w:rPr>
                <w:ins w:id="6587" w:author="Arjan" w:date="2012-12-10T16:13:00Z"/>
                <w:rFonts w:ascii="Arial" w:eastAsia="Times New Roman" w:hAnsi="Arial" w:cs="Arial"/>
                <w:color w:val="000000"/>
                <w:sz w:val="20"/>
                <w:szCs w:val="20"/>
              </w:rPr>
            </w:pPr>
            <w:ins w:id="6588" w:author="Arjan" w:date="2012-12-10T16:13:00Z">
              <w:r w:rsidRPr="00CF1DA2">
                <w:rPr>
                  <w:rFonts w:ascii="Arial" w:eastAsia="Times New Roman" w:hAnsi="Arial" w:cs="Arial"/>
                  <w:b/>
                  <w:bCs/>
                  <w:color w:val="000000"/>
                  <w:sz w:val="20"/>
                  <w:szCs w:val="20"/>
                </w:rPr>
                <w:t>Aanduiding strijdigheid/nietigheid</w:t>
              </w:r>
            </w:ins>
          </w:p>
        </w:tc>
        <w:tc>
          <w:tcPr>
            <w:tcW w:w="5670" w:type="dxa"/>
            <w:tcBorders>
              <w:top w:val="nil"/>
              <w:left w:val="nil"/>
              <w:bottom w:val="nil"/>
              <w:right w:val="nil"/>
            </w:tcBorders>
          </w:tcPr>
          <w:p w14:paraId="108E3EE1" w14:textId="77777777" w:rsidR="00CF1DA2" w:rsidRPr="00CF1DA2" w:rsidRDefault="00CF1DA2" w:rsidP="00CF1DA2">
            <w:pPr>
              <w:autoSpaceDE w:val="0"/>
              <w:autoSpaceDN w:val="0"/>
              <w:adjustRightInd w:val="0"/>
              <w:spacing w:after="0" w:line="240" w:lineRule="auto"/>
              <w:rPr>
                <w:ins w:id="6589" w:author="Arjan" w:date="2012-12-10T16:13:00Z"/>
                <w:rFonts w:ascii="Arial" w:eastAsia="Times New Roman" w:hAnsi="Arial" w:cs="Arial"/>
                <w:color w:val="000000"/>
                <w:sz w:val="20"/>
                <w:szCs w:val="20"/>
              </w:rPr>
            </w:pPr>
            <w:ins w:id="6590" w:author="Arjan" w:date="2012-12-10T16:13:00Z">
              <w:r w:rsidRPr="00CF1DA2">
                <w:rPr>
                  <w:rFonts w:ascii="Arial" w:eastAsia="Times New Roman" w:hAnsi="Arial" w:cs="Arial"/>
                  <w:color w:val="000000"/>
                  <w:sz w:val="20"/>
                  <w:szCs w:val="20"/>
                </w:rPr>
                <w:t>Nee</w:t>
              </w:r>
            </w:ins>
          </w:p>
        </w:tc>
      </w:tr>
      <w:tr w:rsidR="00CF1DA2" w:rsidRPr="00CF1DA2" w14:paraId="0BDBD8B3" w14:textId="77777777">
        <w:trPr>
          <w:ins w:id="6591" w:author="Arjan" w:date="2012-12-10T16:13:00Z"/>
        </w:trPr>
        <w:tc>
          <w:tcPr>
            <w:tcW w:w="3690" w:type="dxa"/>
            <w:tcBorders>
              <w:top w:val="nil"/>
              <w:left w:val="nil"/>
              <w:bottom w:val="nil"/>
              <w:right w:val="nil"/>
            </w:tcBorders>
          </w:tcPr>
          <w:p w14:paraId="260068DE" w14:textId="77777777" w:rsidR="00CF1DA2" w:rsidRPr="00CF1DA2" w:rsidRDefault="00CF1DA2" w:rsidP="00CF1DA2">
            <w:pPr>
              <w:autoSpaceDE w:val="0"/>
              <w:autoSpaceDN w:val="0"/>
              <w:adjustRightInd w:val="0"/>
              <w:spacing w:after="0" w:line="240" w:lineRule="auto"/>
              <w:rPr>
                <w:ins w:id="6592"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78C3D553" w14:textId="77777777" w:rsidR="00CF1DA2" w:rsidRPr="00CF1DA2" w:rsidRDefault="00CF1DA2" w:rsidP="00CF1DA2">
            <w:pPr>
              <w:autoSpaceDE w:val="0"/>
              <w:autoSpaceDN w:val="0"/>
              <w:adjustRightInd w:val="0"/>
              <w:spacing w:after="0" w:line="240" w:lineRule="auto"/>
              <w:rPr>
                <w:ins w:id="6593" w:author="Arjan" w:date="2012-12-10T16:13:00Z"/>
                <w:rFonts w:ascii="Arial" w:eastAsia="Times New Roman" w:hAnsi="Arial" w:cs="Arial"/>
                <w:color w:val="000000"/>
                <w:sz w:val="20"/>
                <w:szCs w:val="20"/>
              </w:rPr>
            </w:pPr>
          </w:p>
        </w:tc>
      </w:tr>
      <w:tr w:rsidR="00CF1DA2" w:rsidRPr="00CF1DA2" w14:paraId="50858823" w14:textId="77777777">
        <w:trPr>
          <w:ins w:id="6594" w:author="Arjan" w:date="2012-12-10T16:13:00Z"/>
        </w:trPr>
        <w:tc>
          <w:tcPr>
            <w:tcW w:w="3690" w:type="dxa"/>
            <w:tcBorders>
              <w:top w:val="nil"/>
              <w:left w:val="nil"/>
              <w:bottom w:val="nil"/>
              <w:right w:val="nil"/>
            </w:tcBorders>
          </w:tcPr>
          <w:p w14:paraId="0C151523" w14:textId="77777777" w:rsidR="00CF1DA2" w:rsidRPr="00CF1DA2" w:rsidRDefault="00CF1DA2" w:rsidP="00CF1DA2">
            <w:pPr>
              <w:autoSpaceDE w:val="0"/>
              <w:autoSpaceDN w:val="0"/>
              <w:adjustRightInd w:val="0"/>
              <w:spacing w:after="0" w:line="240" w:lineRule="auto"/>
              <w:rPr>
                <w:ins w:id="6595" w:author="Arjan" w:date="2012-12-10T16:13:00Z"/>
                <w:rFonts w:ascii="Arial" w:eastAsia="Times New Roman" w:hAnsi="Arial" w:cs="Arial"/>
                <w:color w:val="000000"/>
                <w:sz w:val="20"/>
                <w:szCs w:val="20"/>
              </w:rPr>
            </w:pPr>
            <w:ins w:id="6596" w:author="Arjan" w:date="2012-12-10T16:13:00Z">
              <w:r w:rsidRPr="00CF1DA2">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1FD8857B" w14:textId="77777777" w:rsidR="00CF1DA2" w:rsidRPr="00CF1DA2" w:rsidRDefault="00CF1DA2" w:rsidP="00CF1DA2">
            <w:pPr>
              <w:autoSpaceDE w:val="0"/>
              <w:autoSpaceDN w:val="0"/>
              <w:adjustRightInd w:val="0"/>
              <w:spacing w:after="0" w:line="240" w:lineRule="auto"/>
              <w:rPr>
                <w:ins w:id="6597" w:author="Arjan" w:date="2012-12-10T16:13:00Z"/>
                <w:rFonts w:ascii="Arial" w:eastAsia="Times New Roman" w:hAnsi="Arial" w:cs="Arial"/>
                <w:color w:val="000000"/>
                <w:sz w:val="20"/>
                <w:szCs w:val="20"/>
              </w:rPr>
            </w:pPr>
            <w:ins w:id="6598" w:author="Arjan" w:date="2012-12-10T16:14:00Z">
              <w:r>
                <w:rPr>
                  <w:rFonts w:ascii="Arial" w:eastAsia="Times New Roman" w:hAnsi="Arial" w:cs="Arial"/>
                  <w:color w:val="000000"/>
                  <w:sz w:val="20"/>
                  <w:szCs w:val="20"/>
                </w:rPr>
                <w:t>Ge</w:t>
              </w:r>
            </w:ins>
            <w:ins w:id="6599" w:author="Arjan" w:date="2012-12-10T16:13:00Z">
              <w:r w:rsidRPr="00CF1DA2">
                <w:rPr>
                  <w:rFonts w:ascii="Arial" w:eastAsia="Times New Roman" w:hAnsi="Arial" w:cs="Arial"/>
                  <w:color w:val="000000"/>
                  <w:sz w:val="20"/>
                  <w:szCs w:val="20"/>
                </w:rPr>
                <w:t>meentelijk kerngegeven</w:t>
              </w:r>
            </w:ins>
          </w:p>
        </w:tc>
      </w:tr>
      <w:tr w:rsidR="00CF1DA2" w:rsidRPr="00CF1DA2" w14:paraId="1D033C2E" w14:textId="77777777">
        <w:trPr>
          <w:ins w:id="6600" w:author="Arjan" w:date="2012-12-10T16:13:00Z"/>
        </w:trPr>
        <w:tc>
          <w:tcPr>
            <w:tcW w:w="3690" w:type="dxa"/>
            <w:tcBorders>
              <w:top w:val="nil"/>
              <w:left w:val="nil"/>
              <w:bottom w:val="nil"/>
              <w:right w:val="nil"/>
            </w:tcBorders>
          </w:tcPr>
          <w:p w14:paraId="2DC4995B" w14:textId="77777777" w:rsidR="00CF1DA2" w:rsidRPr="00CF1DA2" w:rsidRDefault="00CF1DA2" w:rsidP="00CF1DA2">
            <w:pPr>
              <w:autoSpaceDE w:val="0"/>
              <w:autoSpaceDN w:val="0"/>
              <w:adjustRightInd w:val="0"/>
              <w:spacing w:after="0" w:line="240" w:lineRule="auto"/>
              <w:rPr>
                <w:ins w:id="6601"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6A3C0E73" w14:textId="77777777" w:rsidR="00CF1DA2" w:rsidRPr="00CF1DA2" w:rsidRDefault="00CF1DA2" w:rsidP="00CF1DA2">
            <w:pPr>
              <w:autoSpaceDE w:val="0"/>
              <w:autoSpaceDN w:val="0"/>
              <w:adjustRightInd w:val="0"/>
              <w:spacing w:after="0" w:line="240" w:lineRule="auto"/>
              <w:rPr>
                <w:ins w:id="6602" w:author="Arjan" w:date="2012-12-10T16:13:00Z"/>
                <w:rFonts w:ascii="Arial" w:eastAsia="Times New Roman" w:hAnsi="Arial" w:cs="Arial"/>
                <w:color w:val="000000"/>
                <w:sz w:val="20"/>
                <w:szCs w:val="20"/>
              </w:rPr>
            </w:pPr>
          </w:p>
        </w:tc>
      </w:tr>
      <w:tr w:rsidR="00CF1DA2" w:rsidRPr="00AE1A91" w14:paraId="156BC280" w14:textId="77777777">
        <w:trPr>
          <w:ins w:id="6603" w:author="Arjan" w:date="2012-12-10T16:13:00Z"/>
        </w:trPr>
        <w:tc>
          <w:tcPr>
            <w:tcW w:w="3690" w:type="dxa"/>
            <w:tcBorders>
              <w:top w:val="nil"/>
              <w:left w:val="nil"/>
              <w:bottom w:val="nil"/>
              <w:right w:val="nil"/>
            </w:tcBorders>
          </w:tcPr>
          <w:p w14:paraId="2028617E" w14:textId="77777777" w:rsidR="00CF1DA2" w:rsidRPr="00CF1DA2" w:rsidRDefault="00CF1DA2" w:rsidP="00CF1DA2">
            <w:pPr>
              <w:autoSpaceDE w:val="0"/>
              <w:autoSpaceDN w:val="0"/>
              <w:adjustRightInd w:val="0"/>
              <w:spacing w:after="0" w:line="240" w:lineRule="auto"/>
              <w:rPr>
                <w:ins w:id="6604" w:author="Arjan" w:date="2012-12-10T16:13:00Z"/>
                <w:rFonts w:ascii="Arial" w:eastAsia="Times New Roman" w:hAnsi="Arial" w:cs="Arial"/>
                <w:b/>
                <w:bCs/>
                <w:color w:val="000000"/>
                <w:sz w:val="20"/>
                <w:szCs w:val="20"/>
              </w:rPr>
            </w:pPr>
            <w:ins w:id="6605" w:author="Arjan" w:date="2012-12-10T16:13:00Z">
              <w:r w:rsidRPr="00CF1DA2">
                <w:rPr>
                  <w:rFonts w:ascii="Arial" w:eastAsia="Times New Roman" w:hAnsi="Arial" w:cs="Arial"/>
                  <w:b/>
                  <w:bCs/>
                  <w:color w:val="000000"/>
                  <w:sz w:val="20"/>
                  <w:szCs w:val="20"/>
                </w:rPr>
                <w:t>Regels relatiesoort</w:t>
              </w:r>
            </w:ins>
          </w:p>
        </w:tc>
        <w:tc>
          <w:tcPr>
            <w:tcW w:w="5670" w:type="dxa"/>
            <w:tcBorders>
              <w:top w:val="nil"/>
              <w:left w:val="nil"/>
              <w:bottom w:val="nil"/>
              <w:right w:val="nil"/>
            </w:tcBorders>
          </w:tcPr>
          <w:p w14:paraId="4830DBC4" w14:textId="77777777" w:rsidR="00CF1DA2" w:rsidRPr="00DD0F4F" w:rsidRDefault="00CF1DA2" w:rsidP="00CF1DA2">
            <w:pPr>
              <w:autoSpaceDE w:val="0"/>
              <w:autoSpaceDN w:val="0"/>
              <w:adjustRightInd w:val="0"/>
              <w:spacing w:after="0" w:line="240" w:lineRule="auto"/>
              <w:rPr>
                <w:ins w:id="6606" w:author="Arjan" w:date="2012-12-10T16:13:00Z"/>
                <w:rFonts w:ascii="Arial" w:eastAsia="Times New Roman" w:hAnsi="Arial" w:cs="Arial"/>
                <w:color w:val="000000"/>
                <w:sz w:val="20"/>
                <w:szCs w:val="20"/>
                <w:lang w:val="nl-NL"/>
              </w:rPr>
            </w:pPr>
            <w:ins w:id="6607" w:author="Arjan" w:date="2012-12-10T16:13:00Z">
              <w:r w:rsidRPr="00DD0F4F">
                <w:rPr>
                  <w:rFonts w:ascii="Arial" w:eastAsia="Times New Roman" w:hAnsi="Arial" w:cs="Arial"/>
                  <w:color w:val="000000"/>
                  <w:sz w:val="20"/>
                  <w:szCs w:val="20"/>
                  <w:lang w:val="nl-NL"/>
                </w:rPr>
                <w:t>Bij een Klantcontact dient deze relatie aanwezig te zijn dan wel een relatie van dat Klantcontact naar een Vestiging (één van beide).</w:t>
              </w:r>
            </w:ins>
          </w:p>
        </w:tc>
      </w:tr>
      <w:tr w:rsidR="00CF1DA2" w:rsidRPr="00AE1A91" w14:paraId="66928CCF" w14:textId="77777777">
        <w:trPr>
          <w:ins w:id="6608" w:author="Arjan" w:date="2012-12-10T16:13:00Z"/>
        </w:trPr>
        <w:tc>
          <w:tcPr>
            <w:tcW w:w="3690" w:type="dxa"/>
            <w:tcBorders>
              <w:top w:val="nil"/>
              <w:left w:val="nil"/>
              <w:bottom w:val="nil"/>
              <w:right w:val="nil"/>
            </w:tcBorders>
          </w:tcPr>
          <w:p w14:paraId="6211693C" w14:textId="77777777" w:rsidR="00CF1DA2" w:rsidRPr="00DD0F4F" w:rsidRDefault="00CF1DA2" w:rsidP="00CF1DA2">
            <w:pPr>
              <w:autoSpaceDE w:val="0"/>
              <w:autoSpaceDN w:val="0"/>
              <w:adjustRightInd w:val="0"/>
              <w:spacing w:after="0" w:line="240" w:lineRule="auto"/>
              <w:rPr>
                <w:ins w:id="6609" w:author="Arjan" w:date="2012-12-10T16:1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50FF209A" w14:textId="77777777" w:rsidR="00CF1DA2" w:rsidRPr="00DD0F4F" w:rsidRDefault="00CF1DA2" w:rsidP="00CF1DA2">
            <w:pPr>
              <w:autoSpaceDE w:val="0"/>
              <w:autoSpaceDN w:val="0"/>
              <w:adjustRightInd w:val="0"/>
              <w:spacing w:after="0" w:line="240" w:lineRule="auto"/>
              <w:rPr>
                <w:ins w:id="6610" w:author="Arjan" w:date="2012-12-10T16:13:00Z"/>
                <w:rFonts w:ascii="Arial" w:eastAsia="Times New Roman" w:hAnsi="Arial" w:cs="Arial"/>
                <w:b/>
                <w:bCs/>
                <w:color w:val="000000"/>
                <w:sz w:val="20"/>
                <w:szCs w:val="20"/>
                <w:lang w:val="nl-NL"/>
              </w:rPr>
            </w:pPr>
          </w:p>
        </w:tc>
      </w:tr>
    </w:tbl>
    <w:p w14:paraId="1F30CB60" w14:textId="77777777" w:rsidR="00CF1DA2" w:rsidRPr="00CF1DA2" w:rsidRDefault="00DA5D93" w:rsidP="00CF1DA2">
      <w:pPr>
        <w:autoSpaceDE w:val="0"/>
        <w:autoSpaceDN w:val="0"/>
        <w:adjustRightInd w:val="0"/>
        <w:spacing w:before="240" w:after="60" w:line="240" w:lineRule="auto"/>
        <w:outlineLvl w:val="3"/>
        <w:rPr>
          <w:ins w:id="6611" w:author="Arjan" w:date="2012-12-10T16:13:00Z"/>
          <w:rFonts w:ascii="Arial" w:eastAsia="Times New Roman" w:hAnsi="Arial" w:cs="Arial"/>
          <w:b/>
          <w:bCs/>
          <w:color w:val="004080"/>
          <w:sz w:val="24"/>
          <w:szCs w:val="24"/>
        </w:rPr>
      </w:pPr>
      <w:ins w:id="6612"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Connector.Stereotype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«Relatiesoort»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Connector.Name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heeft relevant</w:t>
        </w:r>
        <w:r w:rsidRPr="00CF1DA2">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CF1DA2" w:rsidRPr="00CF1DA2" w14:paraId="747AFEFF" w14:textId="77777777">
        <w:trPr>
          <w:trHeight w:val="230"/>
          <w:ins w:id="6613" w:author="Arjan" w:date="2012-12-10T16:13:00Z"/>
        </w:trPr>
        <w:tc>
          <w:tcPr>
            <w:tcW w:w="3690" w:type="dxa"/>
            <w:tcBorders>
              <w:top w:val="nil"/>
              <w:left w:val="nil"/>
              <w:bottom w:val="nil"/>
              <w:right w:val="nil"/>
            </w:tcBorders>
          </w:tcPr>
          <w:p w14:paraId="2DF6E41D" w14:textId="77777777" w:rsidR="00CF1DA2" w:rsidRPr="00CF1DA2" w:rsidRDefault="00CF1DA2" w:rsidP="00CF1DA2">
            <w:pPr>
              <w:autoSpaceDE w:val="0"/>
              <w:autoSpaceDN w:val="0"/>
              <w:adjustRightInd w:val="0"/>
              <w:spacing w:after="0" w:line="240" w:lineRule="auto"/>
              <w:rPr>
                <w:ins w:id="6614" w:author="Arjan" w:date="2012-12-10T16:13:00Z"/>
                <w:rFonts w:ascii="Arial" w:eastAsia="Times New Roman" w:hAnsi="Arial" w:cs="Arial"/>
                <w:color w:val="000000"/>
                <w:sz w:val="20"/>
                <w:szCs w:val="20"/>
              </w:rPr>
            </w:pPr>
            <w:ins w:id="6615" w:author="Arjan" w:date="2012-12-10T16:13:00Z">
              <w:r w:rsidRPr="00CF1DA2">
                <w:rPr>
                  <w:rFonts w:ascii="Arial" w:eastAsia="Times New Roman" w:hAnsi="Arial" w:cs="Arial"/>
                  <w:b/>
                  <w:bCs/>
                  <w:color w:val="000000"/>
                  <w:sz w:val="20"/>
                  <w:szCs w:val="20"/>
                </w:rPr>
                <w:t>Naam relatiesoort</w:t>
              </w:r>
            </w:ins>
          </w:p>
        </w:tc>
        <w:tc>
          <w:tcPr>
            <w:tcW w:w="5670" w:type="dxa"/>
            <w:tcBorders>
              <w:top w:val="nil"/>
              <w:left w:val="nil"/>
              <w:bottom w:val="nil"/>
              <w:right w:val="nil"/>
            </w:tcBorders>
          </w:tcPr>
          <w:p w14:paraId="7399F5E3" w14:textId="77777777" w:rsidR="00CF1DA2" w:rsidRPr="00CF1DA2" w:rsidRDefault="00DA5D93" w:rsidP="00CF1DA2">
            <w:pPr>
              <w:autoSpaceDE w:val="0"/>
              <w:autoSpaceDN w:val="0"/>
              <w:adjustRightInd w:val="0"/>
              <w:spacing w:after="0" w:line="240" w:lineRule="auto"/>
              <w:rPr>
                <w:ins w:id="6616" w:author="Arjan" w:date="2012-12-10T16:13:00Z"/>
                <w:rFonts w:ascii="Arial" w:eastAsia="Times New Roman" w:hAnsi="Arial" w:cs="Arial"/>
                <w:color w:val="000000"/>
                <w:sz w:val="20"/>
                <w:szCs w:val="20"/>
              </w:rPr>
            </w:pPr>
            <w:ins w:id="6617"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relevant</w:t>
              </w:r>
              <w:r w:rsidRPr="00CF1DA2">
                <w:rPr>
                  <w:rFonts w:ascii="Arial" w:hAnsi="Arial" w:cs="Arial"/>
                  <w:sz w:val="20"/>
                  <w:szCs w:val="20"/>
                  <w:lang w:val="en-AU"/>
                </w:rPr>
                <w:fldChar w:fldCharType="end"/>
              </w:r>
            </w:ins>
          </w:p>
        </w:tc>
      </w:tr>
      <w:tr w:rsidR="00CF1DA2" w:rsidRPr="00CF1DA2" w14:paraId="1FFAC18C" w14:textId="77777777">
        <w:trPr>
          <w:ins w:id="6618" w:author="Arjan" w:date="2012-12-10T16:13:00Z"/>
        </w:trPr>
        <w:tc>
          <w:tcPr>
            <w:tcW w:w="3690" w:type="dxa"/>
            <w:tcBorders>
              <w:top w:val="nil"/>
              <w:left w:val="nil"/>
              <w:bottom w:val="nil"/>
              <w:right w:val="nil"/>
            </w:tcBorders>
          </w:tcPr>
          <w:p w14:paraId="2D956E74" w14:textId="77777777" w:rsidR="00CF1DA2" w:rsidRPr="00CF1DA2" w:rsidRDefault="00CF1DA2" w:rsidP="00CF1DA2">
            <w:pPr>
              <w:autoSpaceDE w:val="0"/>
              <w:autoSpaceDN w:val="0"/>
              <w:adjustRightInd w:val="0"/>
              <w:spacing w:after="0" w:line="240" w:lineRule="auto"/>
              <w:rPr>
                <w:ins w:id="6619"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58BB2EAE" w14:textId="77777777" w:rsidR="00CF1DA2" w:rsidRPr="00CF1DA2" w:rsidRDefault="00CF1DA2" w:rsidP="00CF1DA2">
            <w:pPr>
              <w:autoSpaceDE w:val="0"/>
              <w:autoSpaceDN w:val="0"/>
              <w:adjustRightInd w:val="0"/>
              <w:spacing w:after="0" w:line="240" w:lineRule="auto"/>
              <w:rPr>
                <w:ins w:id="6620" w:author="Arjan" w:date="2012-12-10T16:13:00Z"/>
                <w:rFonts w:ascii="Arial" w:eastAsia="Times New Roman" w:hAnsi="Arial" w:cs="Arial"/>
                <w:b/>
                <w:bCs/>
                <w:color w:val="000000"/>
                <w:sz w:val="20"/>
                <w:szCs w:val="20"/>
              </w:rPr>
            </w:pPr>
          </w:p>
        </w:tc>
      </w:tr>
      <w:tr w:rsidR="00CF1DA2" w:rsidRPr="00CF1DA2" w14:paraId="433C7C2D" w14:textId="77777777">
        <w:trPr>
          <w:ins w:id="6621" w:author="Arjan" w:date="2012-12-10T16:13:00Z"/>
        </w:trPr>
        <w:tc>
          <w:tcPr>
            <w:tcW w:w="3690" w:type="dxa"/>
            <w:tcBorders>
              <w:top w:val="nil"/>
              <w:left w:val="nil"/>
              <w:bottom w:val="nil"/>
              <w:right w:val="nil"/>
            </w:tcBorders>
          </w:tcPr>
          <w:p w14:paraId="71DFE6C2" w14:textId="77777777" w:rsidR="00CF1DA2" w:rsidRPr="00CF1DA2" w:rsidRDefault="00CF1DA2" w:rsidP="00CF1DA2">
            <w:pPr>
              <w:autoSpaceDE w:val="0"/>
              <w:autoSpaceDN w:val="0"/>
              <w:adjustRightInd w:val="0"/>
              <w:spacing w:after="0" w:line="240" w:lineRule="auto"/>
              <w:rPr>
                <w:ins w:id="6622" w:author="Arjan" w:date="2012-12-10T16:13:00Z"/>
                <w:rFonts w:ascii="Arial" w:eastAsia="Times New Roman" w:hAnsi="Arial" w:cs="Arial"/>
                <w:b/>
                <w:bCs/>
                <w:color w:val="000000"/>
                <w:sz w:val="20"/>
                <w:szCs w:val="20"/>
              </w:rPr>
            </w:pPr>
            <w:ins w:id="6623" w:author="Arjan" w:date="2012-12-10T16:13:00Z">
              <w:r w:rsidRPr="00CF1DA2">
                <w:rPr>
                  <w:rFonts w:ascii="Arial" w:eastAsia="Times New Roman" w:hAnsi="Arial" w:cs="Arial"/>
                  <w:b/>
                  <w:bCs/>
                  <w:color w:val="000000"/>
                  <w:sz w:val="20"/>
                  <w:szCs w:val="20"/>
                </w:rPr>
                <w:t>Gerelateerd objecttype</w:t>
              </w:r>
            </w:ins>
          </w:p>
          <w:p w14:paraId="35A48495" w14:textId="77777777" w:rsidR="00CF1DA2" w:rsidRPr="00CF1DA2" w:rsidRDefault="00CF1DA2" w:rsidP="00CF1DA2">
            <w:pPr>
              <w:autoSpaceDE w:val="0"/>
              <w:autoSpaceDN w:val="0"/>
              <w:adjustRightInd w:val="0"/>
              <w:spacing w:after="0" w:line="240" w:lineRule="auto"/>
              <w:rPr>
                <w:ins w:id="6624" w:author="Arjan" w:date="2012-12-10T16:13:00Z"/>
                <w:rFonts w:ascii="Arial" w:eastAsia="Times New Roman" w:hAnsi="Arial" w:cs="Arial"/>
                <w:b/>
                <w:bCs/>
                <w:color w:val="000000"/>
                <w:sz w:val="20"/>
                <w:szCs w:val="20"/>
              </w:rPr>
            </w:pPr>
          </w:p>
          <w:p w14:paraId="037F1562" w14:textId="77777777" w:rsidR="00CF1DA2" w:rsidRPr="00CF1DA2" w:rsidRDefault="00CF1DA2" w:rsidP="00CF1DA2">
            <w:pPr>
              <w:autoSpaceDE w:val="0"/>
              <w:autoSpaceDN w:val="0"/>
              <w:adjustRightInd w:val="0"/>
              <w:spacing w:after="0" w:line="240" w:lineRule="auto"/>
              <w:rPr>
                <w:ins w:id="6625" w:author="Arjan" w:date="2012-12-10T16:13:00Z"/>
                <w:rFonts w:ascii="Arial" w:eastAsia="Times New Roman" w:hAnsi="Arial" w:cs="Arial"/>
                <w:color w:val="000000"/>
                <w:sz w:val="20"/>
                <w:szCs w:val="20"/>
              </w:rPr>
            </w:pPr>
            <w:ins w:id="6626" w:author="Arjan" w:date="2012-12-10T16:13:00Z">
              <w:r w:rsidRPr="00CF1DA2">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3D640E7E" w14:textId="77777777" w:rsidR="00CF1DA2" w:rsidRPr="00CF1DA2" w:rsidRDefault="004903B8" w:rsidP="00CF1DA2">
            <w:pPr>
              <w:autoSpaceDE w:val="0"/>
              <w:autoSpaceDN w:val="0"/>
              <w:adjustRightInd w:val="0"/>
              <w:spacing w:after="0" w:line="240" w:lineRule="auto"/>
              <w:rPr>
                <w:ins w:id="6627" w:author="Arjan" w:date="2012-12-10T16:13:00Z"/>
                <w:rFonts w:ascii="Arial" w:eastAsia="Times New Roman" w:hAnsi="Arial" w:cs="Arial"/>
                <w:color w:val="000000"/>
                <w:sz w:val="20"/>
                <w:szCs w:val="20"/>
              </w:rPr>
            </w:pPr>
            <w:ins w:id="6628" w:author="Arjan" w:date="2014-11-18T00:13:00Z">
              <w:r>
                <w:rPr>
                  <w:rFonts w:ascii="Arial" w:hAnsi="Arial" w:cs="Arial"/>
                  <w:sz w:val="20"/>
                  <w:szCs w:val="20"/>
                  <w:lang w:val="en-AU"/>
                </w:rPr>
                <w:t>INFORMATIEOBJECT</w:t>
              </w:r>
            </w:ins>
          </w:p>
          <w:p w14:paraId="428CD2F6" w14:textId="77777777" w:rsidR="00CF1DA2" w:rsidRPr="00CF1DA2" w:rsidRDefault="00CF1DA2" w:rsidP="00CF1DA2">
            <w:pPr>
              <w:autoSpaceDE w:val="0"/>
              <w:autoSpaceDN w:val="0"/>
              <w:adjustRightInd w:val="0"/>
              <w:spacing w:after="0" w:line="240" w:lineRule="auto"/>
              <w:rPr>
                <w:ins w:id="6629" w:author="Arjan" w:date="2012-12-10T16:13:00Z"/>
                <w:rFonts w:ascii="Arial" w:eastAsia="Times New Roman" w:hAnsi="Arial" w:cs="Arial"/>
                <w:color w:val="000000"/>
                <w:sz w:val="20"/>
                <w:szCs w:val="20"/>
              </w:rPr>
            </w:pPr>
          </w:p>
          <w:p w14:paraId="2F860361" w14:textId="77777777" w:rsidR="00CF1DA2" w:rsidRPr="00CF1DA2" w:rsidRDefault="00DA5D93" w:rsidP="00CF1DA2">
            <w:pPr>
              <w:autoSpaceDE w:val="0"/>
              <w:autoSpaceDN w:val="0"/>
              <w:adjustRightInd w:val="0"/>
              <w:spacing w:after="0" w:line="240" w:lineRule="auto"/>
              <w:rPr>
                <w:ins w:id="6630" w:author="Arjan" w:date="2012-12-10T16:13:00Z"/>
                <w:rFonts w:ascii="Arial" w:eastAsia="Times New Roman" w:hAnsi="Arial" w:cs="Arial"/>
                <w:color w:val="000000"/>
                <w:sz w:val="20"/>
                <w:szCs w:val="20"/>
              </w:rPr>
            </w:pPr>
            <w:ins w:id="6631" w:author="Arjan" w:date="2012-12-10T16:13:00Z">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0..*</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ins>
          </w:p>
        </w:tc>
      </w:tr>
      <w:tr w:rsidR="00CF1DA2" w:rsidRPr="00CF1DA2" w14:paraId="509003AB" w14:textId="77777777">
        <w:trPr>
          <w:ins w:id="6632" w:author="Arjan" w:date="2012-12-10T16:13:00Z"/>
        </w:trPr>
        <w:tc>
          <w:tcPr>
            <w:tcW w:w="3690" w:type="dxa"/>
            <w:tcBorders>
              <w:top w:val="nil"/>
              <w:left w:val="nil"/>
              <w:bottom w:val="nil"/>
              <w:right w:val="nil"/>
            </w:tcBorders>
          </w:tcPr>
          <w:p w14:paraId="02749F52" w14:textId="77777777" w:rsidR="00CF1DA2" w:rsidRPr="00CF1DA2" w:rsidRDefault="00CF1DA2" w:rsidP="00CF1DA2">
            <w:pPr>
              <w:autoSpaceDE w:val="0"/>
              <w:autoSpaceDN w:val="0"/>
              <w:adjustRightInd w:val="0"/>
              <w:spacing w:after="0" w:line="240" w:lineRule="auto"/>
              <w:rPr>
                <w:ins w:id="6633"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4F10BF84" w14:textId="77777777" w:rsidR="00CF1DA2" w:rsidRPr="00CF1DA2" w:rsidRDefault="00CF1DA2" w:rsidP="00CF1DA2">
            <w:pPr>
              <w:autoSpaceDE w:val="0"/>
              <w:autoSpaceDN w:val="0"/>
              <w:adjustRightInd w:val="0"/>
              <w:spacing w:after="0" w:line="240" w:lineRule="auto"/>
              <w:rPr>
                <w:ins w:id="6634" w:author="Arjan" w:date="2012-12-10T16:13:00Z"/>
                <w:rFonts w:ascii="Arial" w:eastAsia="Times New Roman" w:hAnsi="Arial" w:cs="Arial"/>
                <w:b/>
                <w:bCs/>
                <w:color w:val="000000"/>
                <w:sz w:val="20"/>
                <w:szCs w:val="20"/>
              </w:rPr>
            </w:pPr>
          </w:p>
        </w:tc>
      </w:tr>
      <w:tr w:rsidR="00CF1DA2" w:rsidRPr="00CF1DA2" w14:paraId="710534F4" w14:textId="77777777">
        <w:trPr>
          <w:ins w:id="6635" w:author="Arjan" w:date="2012-12-10T16:13:00Z"/>
        </w:trPr>
        <w:tc>
          <w:tcPr>
            <w:tcW w:w="3690" w:type="dxa"/>
            <w:tcBorders>
              <w:top w:val="nil"/>
              <w:left w:val="nil"/>
              <w:bottom w:val="nil"/>
              <w:right w:val="nil"/>
            </w:tcBorders>
          </w:tcPr>
          <w:p w14:paraId="3FE9AA5C" w14:textId="77777777" w:rsidR="00CF1DA2" w:rsidRPr="00CF1DA2" w:rsidRDefault="00CF1DA2" w:rsidP="00CF1DA2">
            <w:pPr>
              <w:autoSpaceDE w:val="0"/>
              <w:autoSpaceDN w:val="0"/>
              <w:adjustRightInd w:val="0"/>
              <w:spacing w:after="0" w:line="240" w:lineRule="auto"/>
              <w:rPr>
                <w:ins w:id="6636" w:author="Arjan" w:date="2012-12-10T16:13:00Z"/>
                <w:rFonts w:ascii="Arial" w:eastAsia="Times New Roman" w:hAnsi="Arial" w:cs="Arial"/>
                <w:color w:val="000000"/>
                <w:sz w:val="20"/>
                <w:szCs w:val="20"/>
              </w:rPr>
            </w:pPr>
            <w:ins w:id="6637" w:author="Arjan" w:date="2012-12-10T16:13:00Z">
              <w:r w:rsidRPr="00CF1DA2">
                <w:rPr>
                  <w:rFonts w:ascii="Arial" w:eastAsia="Times New Roman" w:hAnsi="Arial" w:cs="Arial"/>
                  <w:b/>
                  <w:bCs/>
                  <w:color w:val="000000"/>
                  <w:sz w:val="20"/>
                  <w:szCs w:val="20"/>
                </w:rPr>
                <w:t>Herkomst relatiesoort</w:t>
              </w:r>
            </w:ins>
          </w:p>
        </w:tc>
        <w:tc>
          <w:tcPr>
            <w:tcW w:w="5670" w:type="dxa"/>
            <w:tcBorders>
              <w:top w:val="nil"/>
              <w:left w:val="nil"/>
              <w:bottom w:val="nil"/>
              <w:right w:val="nil"/>
            </w:tcBorders>
          </w:tcPr>
          <w:p w14:paraId="02397334" w14:textId="77777777" w:rsidR="00CF1DA2" w:rsidRPr="00CF1DA2" w:rsidRDefault="00CF1DA2" w:rsidP="00CF1DA2">
            <w:pPr>
              <w:autoSpaceDE w:val="0"/>
              <w:autoSpaceDN w:val="0"/>
              <w:adjustRightInd w:val="0"/>
              <w:spacing w:after="0" w:line="240" w:lineRule="auto"/>
              <w:rPr>
                <w:ins w:id="6638" w:author="Arjan" w:date="2012-12-10T16:13:00Z"/>
                <w:rFonts w:ascii="Arial" w:eastAsia="Times New Roman" w:hAnsi="Arial" w:cs="Arial"/>
                <w:color w:val="000000"/>
                <w:sz w:val="20"/>
                <w:szCs w:val="20"/>
              </w:rPr>
            </w:pPr>
            <w:ins w:id="6639" w:author="Arjan" w:date="2012-12-10T16:13:00Z">
              <w:r w:rsidRPr="00CF1DA2">
                <w:rPr>
                  <w:rFonts w:ascii="Arial" w:eastAsia="Times New Roman" w:hAnsi="Arial" w:cs="Arial"/>
                  <w:color w:val="000000"/>
                  <w:sz w:val="20"/>
                  <w:szCs w:val="20"/>
                </w:rPr>
                <w:t>KING</w:t>
              </w:r>
            </w:ins>
          </w:p>
        </w:tc>
      </w:tr>
      <w:tr w:rsidR="00CF1DA2" w:rsidRPr="00CF1DA2" w14:paraId="6F1CE266" w14:textId="77777777">
        <w:trPr>
          <w:trHeight w:val="230"/>
          <w:ins w:id="6640" w:author="Arjan" w:date="2012-12-10T16:13:00Z"/>
        </w:trPr>
        <w:tc>
          <w:tcPr>
            <w:tcW w:w="3690" w:type="dxa"/>
            <w:tcBorders>
              <w:top w:val="nil"/>
              <w:left w:val="nil"/>
              <w:bottom w:val="nil"/>
              <w:right w:val="nil"/>
            </w:tcBorders>
          </w:tcPr>
          <w:p w14:paraId="6FCD7524" w14:textId="77777777" w:rsidR="00CF1DA2" w:rsidRPr="00CF1DA2" w:rsidRDefault="00CF1DA2" w:rsidP="00CF1DA2">
            <w:pPr>
              <w:autoSpaceDE w:val="0"/>
              <w:autoSpaceDN w:val="0"/>
              <w:adjustRightInd w:val="0"/>
              <w:spacing w:after="0" w:line="240" w:lineRule="auto"/>
              <w:rPr>
                <w:ins w:id="6641"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3813EAA1" w14:textId="77777777" w:rsidR="00CF1DA2" w:rsidRPr="00CF1DA2" w:rsidRDefault="00CF1DA2" w:rsidP="00CF1DA2">
            <w:pPr>
              <w:autoSpaceDE w:val="0"/>
              <w:autoSpaceDN w:val="0"/>
              <w:adjustRightInd w:val="0"/>
              <w:spacing w:after="0" w:line="240" w:lineRule="auto"/>
              <w:rPr>
                <w:ins w:id="6642" w:author="Arjan" w:date="2012-12-10T16:13:00Z"/>
                <w:rFonts w:ascii="Arial" w:eastAsia="Times New Roman" w:hAnsi="Arial" w:cs="Arial"/>
                <w:b/>
                <w:bCs/>
                <w:color w:val="000000"/>
                <w:sz w:val="20"/>
                <w:szCs w:val="20"/>
              </w:rPr>
            </w:pPr>
          </w:p>
        </w:tc>
      </w:tr>
      <w:tr w:rsidR="00CF1DA2" w:rsidRPr="00CF1DA2" w14:paraId="1AF76316" w14:textId="77777777">
        <w:trPr>
          <w:trHeight w:val="230"/>
          <w:ins w:id="6643" w:author="Arjan" w:date="2012-12-10T16:13:00Z"/>
        </w:trPr>
        <w:tc>
          <w:tcPr>
            <w:tcW w:w="3690" w:type="dxa"/>
            <w:tcBorders>
              <w:top w:val="nil"/>
              <w:left w:val="nil"/>
              <w:bottom w:val="nil"/>
              <w:right w:val="nil"/>
            </w:tcBorders>
          </w:tcPr>
          <w:p w14:paraId="422660EF" w14:textId="77777777" w:rsidR="00CF1DA2" w:rsidRPr="00CF1DA2" w:rsidRDefault="00CF1DA2" w:rsidP="00CF1DA2">
            <w:pPr>
              <w:autoSpaceDE w:val="0"/>
              <w:autoSpaceDN w:val="0"/>
              <w:adjustRightInd w:val="0"/>
              <w:spacing w:after="0" w:line="240" w:lineRule="auto"/>
              <w:rPr>
                <w:ins w:id="6644" w:author="Arjan" w:date="2012-12-10T16:13:00Z"/>
                <w:rFonts w:ascii="Arial" w:eastAsia="Times New Roman" w:hAnsi="Arial" w:cs="Arial"/>
                <w:color w:val="000000"/>
                <w:sz w:val="20"/>
                <w:szCs w:val="20"/>
              </w:rPr>
            </w:pPr>
            <w:ins w:id="6645" w:author="Arjan" w:date="2012-12-10T16:13:00Z">
              <w:r w:rsidRPr="00CF1DA2">
                <w:rPr>
                  <w:rFonts w:ascii="Arial" w:eastAsia="Times New Roman" w:hAnsi="Arial" w:cs="Arial"/>
                  <w:b/>
                  <w:bCs/>
                  <w:color w:val="000000"/>
                  <w:sz w:val="20"/>
                  <w:szCs w:val="20"/>
                </w:rPr>
                <w:lastRenderedPageBreak/>
                <w:t>Code relatiesoort</w:t>
              </w:r>
            </w:ins>
          </w:p>
        </w:tc>
        <w:tc>
          <w:tcPr>
            <w:tcW w:w="5670" w:type="dxa"/>
            <w:tcBorders>
              <w:top w:val="nil"/>
              <w:left w:val="nil"/>
              <w:bottom w:val="nil"/>
              <w:right w:val="nil"/>
            </w:tcBorders>
          </w:tcPr>
          <w:p w14:paraId="556190A8" w14:textId="77777777" w:rsidR="00CF1DA2" w:rsidRPr="00CF1DA2" w:rsidRDefault="00CF1DA2" w:rsidP="00CF1DA2">
            <w:pPr>
              <w:autoSpaceDE w:val="0"/>
              <w:autoSpaceDN w:val="0"/>
              <w:adjustRightInd w:val="0"/>
              <w:spacing w:after="0" w:line="240" w:lineRule="auto"/>
              <w:rPr>
                <w:ins w:id="6646" w:author="Arjan" w:date="2012-12-10T16:13:00Z"/>
                <w:rFonts w:ascii="Arial" w:eastAsia="Times New Roman" w:hAnsi="Arial" w:cs="Arial"/>
                <w:color w:val="000000"/>
                <w:sz w:val="20"/>
                <w:szCs w:val="20"/>
              </w:rPr>
            </w:pPr>
          </w:p>
        </w:tc>
      </w:tr>
      <w:tr w:rsidR="00CF1DA2" w:rsidRPr="00CF1DA2" w14:paraId="40443702" w14:textId="77777777">
        <w:trPr>
          <w:trHeight w:val="230"/>
          <w:ins w:id="6647" w:author="Arjan" w:date="2012-12-10T16:13:00Z"/>
        </w:trPr>
        <w:tc>
          <w:tcPr>
            <w:tcW w:w="3690" w:type="dxa"/>
            <w:tcBorders>
              <w:top w:val="nil"/>
              <w:left w:val="nil"/>
              <w:bottom w:val="nil"/>
              <w:right w:val="nil"/>
            </w:tcBorders>
          </w:tcPr>
          <w:p w14:paraId="1FA1059B" w14:textId="77777777" w:rsidR="00CF1DA2" w:rsidRPr="00CF1DA2" w:rsidRDefault="00CF1DA2" w:rsidP="00CF1DA2">
            <w:pPr>
              <w:autoSpaceDE w:val="0"/>
              <w:autoSpaceDN w:val="0"/>
              <w:adjustRightInd w:val="0"/>
              <w:spacing w:after="0" w:line="240" w:lineRule="auto"/>
              <w:rPr>
                <w:ins w:id="6648"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7F60D123" w14:textId="77777777" w:rsidR="00CF1DA2" w:rsidRPr="00CF1DA2" w:rsidRDefault="00CF1DA2" w:rsidP="00CF1DA2">
            <w:pPr>
              <w:autoSpaceDE w:val="0"/>
              <w:autoSpaceDN w:val="0"/>
              <w:adjustRightInd w:val="0"/>
              <w:spacing w:after="0" w:line="240" w:lineRule="auto"/>
              <w:rPr>
                <w:ins w:id="6649" w:author="Arjan" w:date="2012-12-10T16:13:00Z"/>
                <w:rFonts w:ascii="Arial" w:eastAsia="Times New Roman" w:hAnsi="Arial" w:cs="Arial"/>
                <w:color w:val="000000"/>
                <w:sz w:val="20"/>
                <w:szCs w:val="20"/>
              </w:rPr>
            </w:pPr>
          </w:p>
        </w:tc>
      </w:tr>
      <w:tr w:rsidR="00CF1DA2" w:rsidRPr="00AE1A91" w14:paraId="66E77717" w14:textId="77777777">
        <w:trPr>
          <w:ins w:id="6650" w:author="Arjan" w:date="2012-12-10T16:13:00Z"/>
        </w:trPr>
        <w:tc>
          <w:tcPr>
            <w:tcW w:w="3690" w:type="dxa"/>
            <w:tcBorders>
              <w:top w:val="nil"/>
              <w:left w:val="nil"/>
              <w:bottom w:val="nil"/>
              <w:right w:val="nil"/>
            </w:tcBorders>
          </w:tcPr>
          <w:p w14:paraId="13FF14FB" w14:textId="77777777" w:rsidR="00CF1DA2" w:rsidRPr="00CF1DA2" w:rsidRDefault="00CF1DA2" w:rsidP="00CF1DA2">
            <w:pPr>
              <w:autoSpaceDE w:val="0"/>
              <w:autoSpaceDN w:val="0"/>
              <w:adjustRightInd w:val="0"/>
              <w:spacing w:after="0" w:line="240" w:lineRule="auto"/>
              <w:rPr>
                <w:ins w:id="6651" w:author="Arjan" w:date="2012-12-10T16:13:00Z"/>
                <w:rFonts w:ascii="Arial" w:eastAsia="Times New Roman" w:hAnsi="Arial" w:cs="Arial"/>
                <w:b/>
                <w:bCs/>
                <w:color w:val="000000"/>
                <w:sz w:val="20"/>
                <w:szCs w:val="20"/>
              </w:rPr>
            </w:pPr>
            <w:ins w:id="6652" w:author="Arjan" w:date="2012-12-10T16:13:00Z">
              <w:r w:rsidRPr="00CF1DA2">
                <w:rPr>
                  <w:rFonts w:ascii="Arial" w:eastAsia="Times New Roman" w:hAnsi="Arial" w:cs="Arial"/>
                  <w:b/>
                  <w:bCs/>
                  <w:color w:val="000000"/>
                  <w:sz w:val="20"/>
                  <w:szCs w:val="20"/>
                </w:rPr>
                <w:t>Definitie relatiesoort</w:t>
              </w:r>
            </w:ins>
          </w:p>
        </w:tc>
        <w:tc>
          <w:tcPr>
            <w:tcW w:w="5670" w:type="dxa"/>
            <w:tcBorders>
              <w:top w:val="nil"/>
              <w:left w:val="nil"/>
              <w:bottom w:val="nil"/>
              <w:right w:val="nil"/>
            </w:tcBorders>
          </w:tcPr>
          <w:p w14:paraId="3BD49F13" w14:textId="77777777" w:rsidR="00CF1DA2" w:rsidRPr="00DD0F4F" w:rsidRDefault="00DA5D93" w:rsidP="00CF1DA2">
            <w:pPr>
              <w:autoSpaceDE w:val="0"/>
              <w:autoSpaceDN w:val="0"/>
              <w:adjustRightInd w:val="0"/>
              <w:spacing w:after="0" w:line="240" w:lineRule="auto"/>
              <w:rPr>
                <w:ins w:id="6653" w:author="Arjan" w:date="2012-12-10T16:13:00Z"/>
                <w:rFonts w:ascii="Arial" w:eastAsia="Times New Roman" w:hAnsi="Arial" w:cs="Arial"/>
                <w:color w:val="000000"/>
                <w:sz w:val="20"/>
                <w:szCs w:val="20"/>
                <w:lang w:val="nl-NL"/>
              </w:rPr>
            </w:pPr>
            <w:ins w:id="6654" w:author="Arjan" w:date="2012-12-10T16:13:00Z">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Connector.Notes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De Informatieobjecten die een rol spelen bij en/of ontvangen zijn gedurende een Klantcontact.</w:t>
              </w:r>
              <w:r w:rsidRPr="00CF1DA2">
                <w:rPr>
                  <w:rFonts w:ascii="Arial" w:hAnsi="Arial" w:cs="Arial"/>
                  <w:sz w:val="20"/>
                  <w:szCs w:val="20"/>
                  <w:lang w:val="en-AU"/>
                </w:rPr>
                <w:fldChar w:fldCharType="end"/>
              </w:r>
            </w:ins>
          </w:p>
        </w:tc>
      </w:tr>
      <w:tr w:rsidR="00CF1DA2" w:rsidRPr="00AE1A91" w14:paraId="5BA69BF6" w14:textId="77777777">
        <w:trPr>
          <w:ins w:id="6655" w:author="Arjan" w:date="2012-12-10T16:13:00Z"/>
        </w:trPr>
        <w:tc>
          <w:tcPr>
            <w:tcW w:w="3690" w:type="dxa"/>
            <w:tcBorders>
              <w:top w:val="nil"/>
              <w:left w:val="nil"/>
              <w:bottom w:val="nil"/>
              <w:right w:val="nil"/>
            </w:tcBorders>
          </w:tcPr>
          <w:p w14:paraId="58D0895E" w14:textId="77777777" w:rsidR="00CF1DA2" w:rsidRPr="00DD0F4F" w:rsidRDefault="00CF1DA2" w:rsidP="00CF1DA2">
            <w:pPr>
              <w:autoSpaceDE w:val="0"/>
              <w:autoSpaceDN w:val="0"/>
              <w:adjustRightInd w:val="0"/>
              <w:spacing w:after="0" w:line="240" w:lineRule="auto"/>
              <w:rPr>
                <w:ins w:id="6656" w:author="Arjan" w:date="2012-12-10T16:1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5332B716" w14:textId="77777777" w:rsidR="00CF1DA2" w:rsidRPr="00DD0F4F" w:rsidRDefault="00CF1DA2" w:rsidP="00CF1DA2">
            <w:pPr>
              <w:autoSpaceDE w:val="0"/>
              <w:autoSpaceDN w:val="0"/>
              <w:adjustRightInd w:val="0"/>
              <w:spacing w:after="0" w:line="240" w:lineRule="auto"/>
              <w:rPr>
                <w:ins w:id="6657" w:author="Arjan" w:date="2012-12-10T16:13:00Z"/>
                <w:rFonts w:ascii="Arial" w:eastAsia="Times New Roman" w:hAnsi="Arial" w:cs="Arial"/>
                <w:color w:val="000000"/>
                <w:sz w:val="20"/>
                <w:szCs w:val="20"/>
                <w:lang w:val="nl-NL"/>
              </w:rPr>
            </w:pPr>
          </w:p>
        </w:tc>
      </w:tr>
      <w:tr w:rsidR="00CF1DA2" w:rsidRPr="00CF1DA2" w14:paraId="03436A96" w14:textId="77777777">
        <w:trPr>
          <w:ins w:id="6658" w:author="Arjan" w:date="2012-12-10T16:13:00Z"/>
        </w:trPr>
        <w:tc>
          <w:tcPr>
            <w:tcW w:w="3690" w:type="dxa"/>
            <w:tcBorders>
              <w:top w:val="nil"/>
              <w:left w:val="nil"/>
              <w:bottom w:val="nil"/>
              <w:right w:val="nil"/>
            </w:tcBorders>
          </w:tcPr>
          <w:p w14:paraId="21BA0576" w14:textId="77777777" w:rsidR="00CF1DA2" w:rsidRPr="00CF1DA2" w:rsidRDefault="00CF1DA2" w:rsidP="00CF1DA2">
            <w:pPr>
              <w:autoSpaceDE w:val="0"/>
              <w:autoSpaceDN w:val="0"/>
              <w:adjustRightInd w:val="0"/>
              <w:spacing w:after="0" w:line="240" w:lineRule="auto"/>
              <w:rPr>
                <w:ins w:id="6659" w:author="Arjan" w:date="2012-12-10T16:13:00Z"/>
                <w:rFonts w:ascii="Arial" w:eastAsia="Times New Roman" w:hAnsi="Arial" w:cs="Arial"/>
                <w:color w:val="000000"/>
                <w:sz w:val="20"/>
                <w:szCs w:val="20"/>
              </w:rPr>
            </w:pPr>
            <w:ins w:id="6660" w:author="Arjan" w:date="2012-12-10T16:13:00Z">
              <w:r w:rsidRPr="00CF1DA2">
                <w:rPr>
                  <w:rFonts w:ascii="Arial" w:eastAsia="Times New Roman" w:hAnsi="Arial" w:cs="Arial"/>
                  <w:b/>
                  <w:bCs/>
                  <w:color w:val="000000"/>
                  <w:sz w:val="20"/>
                  <w:szCs w:val="20"/>
                </w:rPr>
                <w:t>Herkomst definitie relatiesoort</w:t>
              </w:r>
            </w:ins>
          </w:p>
        </w:tc>
        <w:tc>
          <w:tcPr>
            <w:tcW w:w="5670" w:type="dxa"/>
            <w:tcBorders>
              <w:top w:val="nil"/>
              <w:left w:val="nil"/>
              <w:bottom w:val="nil"/>
              <w:right w:val="nil"/>
            </w:tcBorders>
          </w:tcPr>
          <w:p w14:paraId="78703237" w14:textId="77777777" w:rsidR="00CF1DA2" w:rsidRPr="00CF1DA2" w:rsidRDefault="00CF1DA2" w:rsidP="00CF1DA2">
            <w:pPr>
              <w:autoSpaceDE w:val="0"/>
              <w:autoSpaceDN w:val="0"/>
              <w:adjustRightInd w:val="0"/>
              <w:spacing w:after="0" w:line="240" w:lineRule="auto"/>
              <w:rPr>
                <w:ins w:id="6661" w:author="Arjan" w:date="2012-12-10T16:13:00Z"/>
                <w:rFonts w:ascii="Arial" w:eastAsia="Times New Roman" w:hAnsi="Arial" w:cs="Arial"/>
                <w:color w:val="000000"/>
                <w:sz w:val="20"/>
                <w:szCs w:val="20"/>
              </w:rPr>
            </w:pPr>
            <w:ins w:id="6662" w:author="Arjan" w:date="2012-12-10T16:13:00Z">
              <w:r w:rsidRPr="00CF1DA2">
                <w:rPr>
                  <w:rFonts w:ascii="Arial" w:eastAsia="Times New Roman" w:hAnsi="Arial" w:cs="Arial"/>
                  <w:color w:val="000000"/>
                  <w:sz w:val="20"/>
                  <w:szCs w:val="20"/>
                </w:rPr>
                <w:t>KING</w:t>
              </w:r>
            </w:ins>
          </w:p>
        </w:tc>
      </w:tr>
      <w:tr w:rsidR="00CF1DA2" w:rsidRPr="00CF1DA2" w14:paraId="7A7083E6" w14:textId="77777777">
        <w:trPr>
          <w:ins w:id="6663" w:author="Arjan" w:date="2012-12-10T16:13:00Z"/>
        </w:trPr>
        <w:tc>
          <w:tcPr>
            <w:tcW w:w="3690" w:type="dxa"/>
            <w:tcBorders>
              <w:top w:val="nil"/>
              <w:left w:val="nil"/>
              <w:bottom w:val="nil"/>
              <w:right w:val="nil"/>
            </w:tcBorders>
          </w:tcPr>
          <w:p w14:paraId="4C5CA0AF" w14:textId="77777777" w:rsidR="00CF1DA2" w:rsidRPr="00CF1DA2" w:rsidRDefault="00CF1DA2" w:rsidP="00CF1DA2">
            <w:pPr>
              <w:autoSpaceDE w:val="0"/>
              <w:autoSpaceDN w:val="0"/>
              <w:adjustRightInd w:val="0"/>
              <w:spacing w:after="0" w:line="240" w:lineRule="auto"/>
              <w:rPr>
                <w:ins w:id="6664"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188D2927" w14:textId="77777777" w:rsidR="00CF1DA2" w:rsidRPr="00CF1DA2" w:rsidRDefault="00CF1DA2" w:rsidP="00CF1DA2">
            <w:pPr>
              <w:autoSpaceDE w:val="0"/>
              <w:autoSpaceDN w:val="0"/>
              <w:adjustRightInd w:val="0"/>
              <w:spacing w:after="0" w:line="240" w:lineRule="auto"/>
              <w:rPr>
                <w:ins w:id="6665" w:author="Arjan" w:date="2012-12-10T16:13:00Z"/>
                <w:rFonts w:ascii="Arial" w:eastAsia="Times New Roman" w:hAnsi="Arial" w:cs="Arial"/>
                <w:color w:val="000000"/>
                <w:sz w:val="20"/>
                <w:szCs w:val="20"/>
              </w:rPr>
            </w:pPr>
          </w:p>
        </w:tc>
      </w:tr>
      <w:tr w:rsidR="00CF1DA2" w:rsidRPr="00CF1DA2" w14:paraId="75FEBACD" w14:textId="77777777">
        <w:trPr>
          <w:ins w:id="6666" w:author="Arjan" w:date="2012-12-10T16:13:00Z"/>
        </w:trPr>
        <w:tc>
          <w:tcPr>
            <w:tcW w:w="3690" w:type="dxa"/>
            <w:tcBorders>
              <w:top w:val="nil"/>
              <w:left w:val="nil"/>
              <w:bottom w:val="nil"/>
              <w:right w:val="nil"/>
            </w:tcBorders>
          </w:tcPr>
          <w:p w14:paraId="4980FA60" w14:textId="77777777" w:rsidR="00CF1DA2" w:rsidRPr="00CF1DA2" w:rsidRDefault="00CF1DA2" w:rsidP="00CF1DA2">
            <w:pPr>
              <w:autoSpaceDE w:val="0"/>
              <w:autoSpaceDN w:val="0"/>
              <w:adjustRightInd w:val="0"/>
              <w:spacing w:after="0" w:line="240" w:lineRule="auto"/>
              <w:rPr>
                <w:ins w:id="6667" w:author="Arjan" w:date="2012-12-10T16:13:00Z"/>
                <w:rFonts w:ascii="Arial" w:eastAsia="Times New Roman" w:hAnsi="Arial" w:cs="Arial"/>
                <w:color w:val="000000"/>
                <w:sz w:val="20"/>
                <w:szCs w:val="20"/>
              </w:rPr>
            </w:pPr>
            <w:ins w:id="6668" w:author="Arjan" w:date="2012-12-10T16:13:00Z">
              <w:r w:rsidRPr="00CF1DA2">
                <w:rPr>
                  <w:rFonts w:ascii="Arial" w:eastAsia="Times New Roman" w:hAnsi="Arial" w:cs="Arial"/>
                  <w:b/>
                  <w:bCs/>
                  <w:color w:val="000000"/>
                  <w:sz w:val="20"/>
                  <w:szCs w:val="20"/>
                </w:rPr>
                <w:t>Datum opname relatiesoort</w:t>
              </w:r>
            </w:ins>
          </w:p>
        </w:tc>
        <w:tc>
          <w:tcPr>
            <w:tcW w:w="5670" w:type="dxa"/>
            <w:tcBorders>
              <w:top w:val="nil"/>
              <w:left w:val="nil"/>
              <w:bottom w:val="nil"/>
              <w:right w:val="nil"/>
            </w:tcBorders>
          </w:tcPr>
          <w:p w14:paraId="74121D66" w14:textId="77777777" w:rsidR="00CF1DA2" w:rsidRPr="00CF1DA2" w:rsidRDefault="00CF1DA2" w:rsidP="00CF1DA2">
            <w:pPr>
              <w:autoSpaceDE w:val="0"/>
              <w:autoSpaceDN w:val="0"/>
              <w:adjustRightInd w:val="0"/>
              <w:spacing w:after="0" w:line="240" w:lineRule="auto"/>
              <w:rPr>
                <w:ins w:id="6669" w:author="Arjan" w:date="2012-12-10T16:13:00Z"/>
                <w:rFonts w:ascii="Arial" w:eastAsia="Times New Roman" w:hAnsi="Arial" w:cs="Arial"/>
                <w:color w:val="000000"/>
                <w:sz w:val="20"/>
                <w:szCs w:val="20"/>
              </w:rPr>
            </w:pPr>
            <w:ins w:id="6670" w:author="Arjan" w:date="2012-12-10T16:13:00Z">
              <w:r w:rsidRPr="00CF1DA2">
                <w:rPr>
                  <w:rFonts w:ascii="Arial" w:eastAsia="Times New Roman" w:hAnsi="Arial" w:cs="Arial"/>
                  <w:color w:val="000000"/>
                  <w:sz w:val="20"/>
                  <w:szCs w:val="20"/>
                </w:rPr>
                <w:t>1 januari 2013</w:t>
              </w:r>
            </w:ins>
          </w:p>
        </w:tc>
      </w:tr>
      <w:tr w:rsidR="00CF1DA2" w:rsidRPr="00CF1DA2" w14:paraId="71128B13" w14:textId="77777777">
        <w:trPr>
          <w:ins w:id="6671" w:author="Arjan" w:date="2012-12-10T16:13:00Z"/>
        </w:trPr>
        <w:tc>
          <w:tcPr>
            <w:tcW w:w="3690" w:type="dxa"/>
            <w:tcBorders>
              <w:top w:val="nil"/>
              <w:left w:val="nil"/>
              <w:bottom w:val="nil"/>
              <w:right w:val="nil"/>
            </w:tcBorders>
          </w:tcPr>
          <w:p w14:paraId="48514847" w14:textId="77777777" w:rsidR="00CF1DA2" w:rsidRPr="00CF1DA2" w:rsidRDefault="00CF1DA2" w:rsidP="00CF1DA2">
            <w:pPr>
              <w:autoSpaceDE w:val="0"/>
              <w:autoSpaceDN w:val="0"/>
              <w:adjustRightInd w:val="0"/>
              <w:spacing w:after="0" w:line="240" w:lineRule="auto"/>
              <w:rPr>
                <w:ins w:id="6672"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714EA4BB" w14:textId="77777777" w:rsidR="00CF1DA2" w:rsidRPr="00CF1DA2" w:rsidRDefault="00CF1DA2" w:rsidP="00CF1DA2">
            <w:pPr>
              <w:autoSpaceDE w:val="0"/>
              <w:autoSpaceDN w:val="0"/>
              <w:adjustRightInd w:val="0"/>
              <w:spacing w:after="0" w:line="240" w:lineRule="auto"/>
              <w:rPr>
                <w:ins w:id="6673" w:author="Arjan" w:date="2012-12-10T16:13:00Z"/>
                <w:rFonts w:ascii="Arial" w:eastAsia="Times New Roman" w:hAnsi="Arial" w:cs="Arial"/>
                <w:color w:val="000000"/>
                <w:sz w:val="20"/>
                <w:szCs w:val="20"/>
              </w:rPr>
            </w:pPr>
          </w:p>
        </w:tc>
      </w:tr>
      <w:tr w:rsidR="00CF1DA2" w:rsidRPr="00CF1DA2" w14:paraId="08735142" w14:textId="77777777">
        <w:trPr>
          <w:ins w:id="6674" w:author="Arjan" w:date="2012-12-10T16:13:00Z"/>
        </w:trPr>
        <w:tc>
          <w:tcPr>
            <w:tcW w:w="3690" w:type="dxa"/>
            <w:tcBorders>
              <w:top w:val="nil"/>
              <w:left w:val="nil"/>
              <w:bottom w:val="nil"/>
              <w:right w:val="nil"/>
            </w:tcBorders>
          </w:tcPr>
          <w:p w14:paraId="6F6E3C87" w14:textId="77777777" w:rsidR="00CF1DA2" w:rsidRPr="00CF1DA2" w:rsidRDefault="00CF1DA2" w:rsidP="00CF1DA2">
            <w:pPr>
              <w:autoSpaceDE w:val="0"/>
              <w:autoSpaceDN w:val="0"/>
              <w:adjustRightInd w:val="0"/>
              <w:spacing w:after="0" w:line="240" w:lineRule="auto"/>
              <w:rPr>
                <w:ins w:id="6675" w:author="Arjan" w:date="2012-12-10T16:13:00Z"/>
                <w:rFonts w:ascii="Arial" w:eastAsia="Times New Roman" w:hAnsi="Arial" w:cs="Arial"/>
                <w:color w:val="000000"/>
                <w:sz w:val="20"/>
                <w:szCs w:val="20"/>
              </w:rPr>
            </w:pPr>
            <w:ins w:id="6676" w:author="Arjan" w:date="2012-12-10T16:13:00Z">
              <w:r w:rsidRPr="00CF1DA2">
                <w:rPr>
                  <w:rFonts w:ascii="Arial" w:eastAsia="Times New Roman" w:hAnsi="Arial" w:cs="Arial"/>
                  <w:b/>
                  <w:bCs/>
                  <w:color w:val="000000"/>
                  <w:sz w:val="20"/>
                  <w:szCs w:val="20"/>
                </w:rPr>
                <w:t>Toelichting relatiesoort</w:t>
              </w:r>
            </w:ins>
          </w:p>
        </w:tc>
        <w:tc>
          <w:tcPr>
            <w:tcW w:w="5670" w:type="dxa"/>
            <w:tcBorders>
              <w:top w:val="nil"/>
              <w:left w:val="nil"/>
              <w:bottom w:val="nil"/>
              <w:right w:val="nil"/>
            </w:tcBorders>
          </w:tcPr>
          <w:p w14:paraId="73150525" w14:textId="77777777" w:rsidR="00CF1DA2" w:rsidRPr="00CF1DA2" w:rsidRDefault="00CF1DA2" w:rsidP="00CF1DA2">
            <w:pPr>
              <w:autoSpaceDE w:val="0"/>
              <w:autoSpaceDN w:val="0"/>
              <w:adjustRightInd w:val="0"/>
              <w:spacing w:after="0" w:line="240" w:lineRule="auto"/>
              <w:rPr>
                <w:ins w:id="6677" w:author="Arjan" w:date="2012-12-10T16:13:00Z"/>
                <w:rFonts w:ascii="Arial" w:eastAsia="Times New Roman" w:hAnsi="Arial" w:cs="Arial"/>
                <w:color w:val="000000"/>
                <w:sz w:val="20"/>
                <w:szCs w:val="20"/>
              </w:rPr>
            </w:pPr>
          </w:p>
        </w:tc>
      </w:tr>
      <w:tr w:rsidR="00CF1DA2" w:rsidRPr="00CF1DA2" w14:paraId="31C4BDE5" w14:textId="77777777">
        <w:trPr>
          <w:ins w:id="6678" w:author="Arjan" w:date="2012-12-10T16:13:00Z"/>
        </w:trPr>
        <w:tc>
          <w:tcPr>
            <w:tcW w:w="3690" w:type="dxa"/>
            <w:tcBorders>
              <w:top w:val="nil"/>
              <w:left w:val="nil"/>
              <w:bottom w:val="nil"/>
              <w:right w:val="nil"/>
            </w:tcBorders>
          </w:tcPr>
          <w:p w14:paraId="4B010B58" w14:textId="77777777" w:rsidR="00CF1DA2" w:rsidRPr="00CF1DA2" w:rsidRDefault="00CF1DA2" w:rsidP="00CF1DA2">
            <w:pPr>
              <w:autoSpaceDE w:val="0"/>
              <w:autoSpaceDN w:val="0"/>
              <w:adjustRightInd w:val="0"/>
              <w:spacing w:after="0" w:line="240" w:lineRule="auto"/>
              <w:rPr>
                <w:ins w:id="6679"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021D1BEB" w14:textId="77777777" w:rsidR="00CF1DA2" w:rsidRPr="00CF1DA2" w:rsidRDefault="00CF1DA2" w:rsidP="00CF1DA2">
            <w:pPr>
              <w:autoSpaceDE w:val="0"/>
              <w:autoSpaceDN w:val="0"/>
              <w:adjustRightInd w:val="0"/>
              <w:spacing w:after="0" w:line="240" w:lineRule="auto"/>
              <w:rPr>
                <w:ins w:id="6680" w:author="Arjan" w:date="2012-12-10T16:13:00Z"/>
                <w:rFonts w:ascii="Arial" w:eastAsia="Times New Roman" w:hAnsi="Arial" w:cs="Arial"/>
                <w:color w:val="000000"/>
                <w:sz w:val="20"/>
                <w:szCs w:val="20"/>
              </w:rPr>
            </w:pPr>
          </w:p>
        </w:tc>
      </w:tr>
      <w:tr w:rsidR="00CF1DA2" w:rsidRPr="00CF1DA2" w14:paraId="0F9CC817" w14:textId="77777777">
        <w:trPr>
          <w:ins w:id="6681" w:author="Arjan" w:date="2012-12-10T16:13:00Z"/>
        </w:trPr>
        <w:tc>
          <w:tcPr>
            <w:tcW w:w="3690" w:type="dxa"/>
            <w:tcBorders>
              <w:top w:val="nil"/>
              <w:left w:val="nil"/>
              <w:bottom w:val="nil"/>
              <w:right w:val="nil"/>
            </w:tcBorders>
          </w:tcPr>
          <w:p w14:paraId="63B5C485" w14:textId="77777777" w:rsidR="00CF1DA2" w:rsidRPr="00CF1DA2" w:rsidRDefault="00CF1DA2" w:rsidP="00CF1DA2">
            <w:pPr>
              <w:autoSpaceDE w:val="0"/>
              <w:autoSpaceDN w:val="0"/>
              <w:adjustRightInd w:val="0"/>
              <w:spacing w:after="0" w:line="240" w:lineRule="auto"/>
              <w:rPr>
                <w:ins w:id="6682" w:author="Arjan" w:date="2012-12-10T16:13:00Z"/>
                <w:rFonts w:ascii="Arial" w:eastAsia="Times New Roman" w:hAnsi="Arial" w:cs="Arial"/>
                <w:color w:val="000000"/>
                <w:sz w:val="20"/>
                <w:szCs w:val="20"/>
              </w:rPr>
            </w:pPr>
            <w:ins w:id="6683" w:author="Arjan" w:date="2012-12-10T16:13:00Z">
              <w:r w:rsidRPr="00CF1DA2">
                <w:rPr>
                  <w:rFonts w:ascii="Arial" w:eastAsia="Times New Roman" w:hAnsi="Arial" w:cs="Arial"/>
                  <w:b/>
                  <w:bCs/>
                  <w:color w:val="000000"/>
                  <w:sz w:val="20"/>
                  <w:szCs w:val="20"/>
                </w:rPr>
                <w:t>Indicatie materiële historie</w:t>
              </w:r>
            </w:ins>
          </w:p>
        </w:tc>
        <w:tc>
          <w:tcPr>
            <w:tcW w:w="5670" w:type="dxa"/>
            <w:tcBorders>
              <w:top w:val="nil"/>
              <w:left w:val="nil"/>
              <w:bottom w:val="nil"/>
              <w:right w:val="nil"/>
            </w:tcBorders>
          </w:tcPr>
          <w:p w14:paraId="4F411A5A" w14:textId="77777777" w:rsidR="00CF1DA2" w:rsidRPr="00CF1DA2" w:rsidRDefault="00CF1DA2" w:rsidP="00CF1DA2">
            <w:pPr>
              <w:autoSpaceDE w:val="0"/>
              <w:autoSpaceDN w:val="0"/>
              <w:adjustRightInd w:val="0"/>
              <w:spacing w:after="0" w:line="240" w:lineRule="auto"/>
              <w:rPr>
                <w:ins w:id="6684" w:author="Arjan" w:date="2012-12-10T16:13:00Z"/>
                <w:rFonts w:ascii="Arial" w:eastAsia="Times New Roman" w:hAnsi="Arial" w:cs="Arial"/>
                <w:color w:val="000000"/>
                <w:sz w:val="20"/>
                <w:szCs w:val="20"/>
              </w:rPr>
            </w:pPr>
            <w:ins w:id="6685" w:author="Arjan" w:date="2012-12-10T16:13:00Z">
              <w:r w:rsidRPr="00CF1DA2">
                <w:rPr>
                  <w:rFonts w:ascii="Arial" w:eastAsia="Times New Roman" w:hAnsi="Arial" w:cs="Arial"/>
                  <w:color w:val="000000"/>
                  <w:sz w:val="20"/>
                  <w:szCs w:val="20"/>
                </w:rPr>
                <w:t>Nee</w:t>
              </w:r>
            </w:ins>
          </w:p>
        </w:tc>
      </w:tr>
      <w:tr w:rsidR="00CF1DA2" w:rsidRPr="00CF1DA2" w14:paraId="42094D0F" w14:textId="77777777">
        <w:trPr>
          <w:trHeight w:val="230"/>
          <w:ins w:id="6686" w:author="Arjan" w:date="2012-12-10T16:13:00Z"/>
        </w:trPr>
        <w:tc>
          <w:tcPr>
            <w:tcW w:w="3690" w:type="dxa"/>
            <w:tcBorders>
              <w:top w:val="nil"/>
              <w:left w:val="nil"/>
              <w:bottom w:val="nil"/>
              <w:right w:val="nil"/>
            </w:tcBorders>
          </w:tcPr>
          <w:p w14:paraId="0CB4C239" w14:textId="77777777" w:rsidR="00CF1DA2" w:rsidRPr="00CF1DA2" w:rsidRDefault="00CF1DA2" w:rsidP="00CF1DA2">
            <w:pPr>
              <w:autoSpaceDE w:val="0"/>
              <w:autoSpaceDN w:val="0"/>
              <w:adjustRightInd w:val="0"/>
              <w:spacing w:after="0" w:line="240" w:lineRule="auto"/>
              <w:rPr>
                <w:ins w:id="6687"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0D8BAA1A" w14:textId="77777777" w:rsidR="00CF1DA2" w:rsidRPr="00CF1DA2" w:rsidRDefault="00CF1DA2" w:rsidP="00CF1DA2">
            <w:pPr>
              <w:autoSpaceDE w:val="0"/>
              <w:autoSpaceDN w:val="0"/>
              <w:adjustRightInd w:val="0"/>
              <w:spacing w:after="0" w:line="240" w:lineRule="auto"/>
              <w:rPr>
                <w:ins w:id="6688" w:author="Arjan" w:date="2012-12-10T16:13:00Z"/>
                <w:rFonts w:ascii="Arial" w:eastAsia="Times New Roman" w:hAnsi="Arial" w:cs="Arial"/>
                <w:color w:val="000000"/>
                <w:sz w:val="20"/>
                <w:szCs w:val="20"/>
              </w:rPr>
            </w:pPr>
          </w:p>
        </w:tc>
      </w:tr>
      <w:tr w:rsidR="00CF1DA2" w:rsidRPr="00CF1DA2" w14:paraId="0DC26CB3" w14:textId="77777777">
        <w:trPr>
          <w:trHeight w:val="230"/>
          <w:ins w:id="6689" w:author="Arjan" w:date="2012-12-10T16:13:00Z"/>
        </w:trPr>
        <w:tc>
          <w:tcPr>
            <w:tcW w:w="3690" w:type="dxa"/>
            <w:tcBorders>
              <w:top w:val="nil"/>
              <w:left w:val="nil"/>
              <w:bottom w:val="nil"/>
              <w:right w:val="nil"/>
            </w:tcBorders>
          </w:tcPr>
          <w:p w14:paraId="79DE1954" w14:textId="77777777" w:rsidR="00CF1DA2" w:rsidRPr="00CF1DA2" w:rsidRDefault="00CF1DA2" w:rsidP="00CF1DA2">
            <w:pPr>
              <w:autoSpaceDE w:val="0"/>
              <w:autoSpaceDN w:val="0"/>
              <w:adjustRightInd w:val="0"/>
              <w:spacing w:after="0" w:line="240" w:lineRule="auto"/>
              <w:rPr>
                <w:ins w:id="6690" w:author="Arjan" w:date="2012-12-10T16:13:00Z"/>
                <w:rFonts w:ascii="Arial" w:eastAsia="Times New Roman" w:hAnsi="Arial" w:cs="Arial"/>
                <w:color w:val="000000"/>
                <w:sz w:val="20"/>
                <w:szCs w:val="20"/>
              </w:rPr>
            </w:pPr>
            <w:ins w:id="6691" w:author="Arjan" w:date="2012-12-10T16:13:00Z">
              <w:r w:rsidRPr="00CF1DA2">
                <w:rPr>
                  <w:rFonts w:ascii="Arial" w:eastAsia="Times New Roman" w:hAnsi="Arial" w:cs="Arial"/>
                  <w:b/>
                  <w:bCs/>
                  <w:color w:val="000000"/>
                  <w:sz w:val="20"/>
                  <w:szCs w:val="20"/>
                </w:rPr>
                <w:t>Indicatie formele historie</w:t>
              </w:r>
            </w:ins>
          </w:p>
        </w:tc>
        <w:tc>
          <w:tcPr>
            <w:tcW w:w="5670" w:type="dxa"/>
            <w:tcBorders>
              <w:top w:val="nil"/>
              <w:left w:val="nil"/>
              <w:bottom w:val="nil"/>
              <w:right w:val="nil"/>
            </w:tcBorders>
          </w:tcPr>
          <w:p w14:paraId="587EA666" w14:textId="77777777" w:rsidR="00CF1DA2" w:rsidRPr="00CF1DA2" w:rsidRDefault="00CF1DA2" w:rsidP="00CF1DA2">
            <w:pPr>
              <w:autoSpaceDE w:val="0"/>
              <w:autoSpaceDN w:val="0"/>
              <w:adjustRightInd w:val="0"/>
              <w:spacing w:after="0" w:line="240" w:lineRule="auto"/>
              <w:rPr>
                <w:ins w:id="6692" w:author="Arjan" w:date="2012-12-10T16:13:00Z"/>
                <w:rFonts w:ascii="Arial" w:eastAsia="Times New Roman" w:hAnsi="Arial" w:cs="Arial"/>
                <w:color w:val="000000"/>
                <w:sz w:val="20"/>
                <w:szCs w:val="20"/>
              </w:rPr>
            </w:pPr>
            <w:ins w:id="6693" w:author="Arjan" w:date="2012-12-10T16:13:00Z">
              <w:r w:rsidRPr="00CF1DA2">
                <w:rPr>
                  <w:rFonts w:ascii="Arial" w:eastAsia="Times New Roman" w:hAnsi="Arial" w:cs="Arial"/>
                  <w:color w:val="000000"/>
                  <w:sz w:val="20"/>
                  <w:szCs w:val="20"/>
                </w:rPr>
                <w:t>Nee</w:t>
              </w:r>
            </w:ins>
          </w:p>
        </w:tc>
      </w:tr>
      <w:tr w:rsidR="00CF1DA2" w:rsidRPr="00CF1DA2" w14:paraId="1339CCCC" w14:textId="77777777">
        <w:trPr>
          <w:ins w:id="6694" w:author="Arjan" w:date="2012-12-10T16:13:00Z"/>
        </w:trPr>
        <w:tc>
          <w:tcPr>
            <w:tcW w:w="3690" w:type="dxa"/>
            <w:tcBorders>
              <w:top w:val="nil"/>
              <w:left w:val="nil"/>
              <w:bottom w:val="nil"/>
              <w:right w:val="nil"/>
            </w:tcBorders>
          </w:tcPr>
          <w:p w14:paraId="76D0DA1A" w14:textId="77777777" w:rsidR="00CF1DA2" w:rsidRPr="00CF1DA2" w:rsidRDefault="00CF1DA2" w:rsidP="00CF1DA2">
            <w:pPr>
              <w:autoSpaceDE w:val="0"/>
              <w:autoSpaceDN w:val="0"/>
              <w:adjustRightInd w:val="0"/>
              <w:spacing w:after="0" w:line="240" w:lineRule="auto"/>
              <w:rPr>
                <w:ins w:id="6695"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454C17CC" w14:textId="77777777" w:rsidR="00CF1DA2" w:rsidRPr="00CF1DA2" w:rsidRDefault="00CF1DA2" w:rsidP="00CF1DA2">
            <w:pPr>
              <w:autoSpaceDE w:val="0"/>
              <w:autoSpaceDN w:val="0"/>
              <w:adjustRightInd w:val="0"/>
              <w:spacing w:after="0" w:line="240" w:lineRule="auto"/>
              <w:rPr>
                <w:ins w:id="6696" w:author="Arjan" w:date="2012-12-10T16:13:00Z"/>
                <w:rFonts w:ascii="Arial" w:eastAsia="Times New Roman" w:hAnsi="Arial" w:cs="Arial"/>
                <w:color w:val="000000"/>
                <w:sz w:val="20"/>
                <w:szCs w:val="20"/>
              </w:rPr>
            </w:pPr>
          </w:p>
        </w:tc>
      </w:tr>
      <w:tr w:rsidR="00CF1DA2" w:rsidRPr="00CF1DA2" w14:paraId="3945662A" w14:textId="77777777">
        <w:trPr>
          <w:ins w:id="6697" w:author="Arjan" w:date="2012-12-10T16:13:00Z"/>
        </w:trPr>
        <w:tc>
          <w:tcPr>
            <w:tcW w:w="3690" w:type="dxa"/>
            <w:tcBorders>
              <w:top w:val="nil"/>
              <w:left w:val="nil"/>
              <w:bottom w:val="nil"/>
              <w:right w:val="nil"/>
            </w:tcBorders>
          </w:tcPr>
          <w:p w14:paraId="2B725FDD" w14:textId="77777777" w:rsidR="00CF1DA2" w:rsidRPr="00CF1DA2" w:rsidRDefault="00CF1DA2" w:rsidP="00CF1DA2">
            <w:pPr>
              <w:autoSpaceDE w:val="0"/>
              <w:autoSpaceDN w:val="0"/>
              <w:adjustRightInd w:val="0"/>
              <w:spacing w:after="0" w:line="240" w:lineRule="auto"/>
              <w:rPr>
                <w:ins w:id="6698" w:author="Arjan" w:date="2012-12-10T16:13:00Z"/>
                <w:rFonts w:ascii="Arial" w:eastAsia="Times New Roman" w:hAnsi="Arial" w:cs="Arial"/>
                <w:color w:val="000000"/>
                <w:sz w:val="20"/>
                <w:szCs w:val="20"/>
              </w:rPr>
            </w:pPr>
            <w:ins w:id="6699" w:author="Arjan" w:date="2012-12-10T16:13:00Z">
              <w:r w:rsidRPr="00CF1DA2">
                <w:rPr>
                  <w:rFonts w:ascii="Arial" w:eastAsia="Times New Roman" w:hAnsi="Arial" w:cs="Arial"/>
                  <w:b/>
                  <w:bCs/>
                  <w:color w:val="000000"/>
                  <w:sz w:val="20"/>
                  <w:szCs w:val="20"/>
                </w:rPr>
                <w:t>Aanduiding brondocument</w:t>
              </w:r>
            </w:ins>
          </w:p>
        </w:tc>
        <w:tc>
          <w:tcPr>
            <w:tcW w:w="5670" w:type="dxa"/>
            <w:tcBorders>
              <w:top w:val="nil"/>
              <w:left w:val="nil"/>
              <w:bottom w:val="nil"/>
              <w:right w:val="nil"/>
            </w:tcBorders>
          </w:tcPr>
          <w:p w14:paraId="5DD46C23" w14:textId="77777777" w:rsidR="00CF1DA2" w:rsidRPr="00CF1DA2" w:rsidRDefault="00CF1DA2" w:rsidP="00CF1DA2">
            <w:pPr>
              <w:autoSpaceDE w:val="0"/>
              <w:autoSpaceDN w:val="0"/>
              <w:adjustRightInd w:val="0"/>
              <w:spacing w:after="0" w:line="240" w:lineRule="auto"/>
              <w:rPr>
                <w:ins w:id="6700" w:author="Arjan" w:date="2012-12-10T16:13:00Z"/>
                <w:rFonts w:ascii="Arial" w:eastAsia="Times New Roman" w:hAnsi="Arial" w:cs="Arial"/>
                <w:color w:val="000000"/>
                <w:sz w:val="20"/>
                <w:szCs w:val="20"/>
              </w:rPr>
            </w:pPr>
          </w:p>
        </w:tc>
      </w:tr>
      <w:tr w:rsidR="00CF1DA2" w:rsidRPr="00CF1DA2" w14:paraId="7EAE7205" w14:textId="77777777">
        <w:trPr>
          <w:ins w:id="6701" w:author="Arjan" w:date="2012-12-10T16:13:00Z"/>
        </w:trPr>
        <w:tc>
          <w:tcPr>
            <w:tcW w:w="3690" w:type="dxa"/>
            <w:tcBorders>
              <w:top w:val="nil"/>
              <w:left w:val="nil"/>
              <w:bottom w:val="nil"/>
              <w:right w:val="nil"/>
            </w:tcBorders>
          </w:tcPr>
          <w:p w14:paraId="366D1EDE" w14:textId="77777777" w:rsidR="00CF1DA2" w:rsidRPr="00CF1DA2" w:rsidRDefault="00CF1DA2" w:rsidP="00CF1DA2">
            <w:pPr>
              <w:autoSpaceDE w:val="0"/>
              <w:autoSpaceDN w:val="0"/>
              <w:adjustRightInd w:val="0"/>
              <w:spacing w:after="0" w:line="240" w:lineRule="auto"/>
              <w:rPr>
                <w:ins w:id="6702"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1345FAAD" w14:textId="77777777" w:rsidR="00CF1DA2" w:rsidRPr="00CF1DA2" w:rsidRDefault="00CF1DA2" w:rsidP="00CF1DA2">
            <w:pPr>
              <w:autoSpaceDE w:val="0"/>
              <w:autoSpaceDN w:val="0"/>
              <w:adjustRightInd w:val="0"/>
              <w:spacing w:after="0" w:line="240" w:lineRule="auto"/>
              <w:rPr>
                <w:ins w:id="6703" w:author="Arjan" w:date="2012-12-10T16:13:00Z"/>
                <w:rFonts w:ascii="Arial" w:eastAsia="Times New Roman" w:hAnsi="Arial" w:cs="Arial"/>
                <w:color w:val="000000"/>
                <w:sz w:val="20"/>
                <w:szCs w:val="20"/>
              </w:rPr>
            </w:pPr>
          </w:p>
        </w:tc>
      </w:tr>
      <w:tr w:rsidR="00CF1DA2" w:rsidRPr="00CF1DA2" w14:paraId="2A23CE27" w14:textId="77777777">
        <w:trPr>
          <w:ins w:id="6704" w:author="Arjan" w:date="2012-12-10T16:13:00Z"/>
        </w:trPr>
        <w:tc>
          <w:tcPr>
            <w:tcW w:w="3690" w:type="dxa"/>
            <w:tcBorders>
              <w:top w:val="nil"/>
              <w:left w:val="nil"/>
              <w:bottom w:val="nil"/>
              <w:right w:val="nil"/>
            </w:tcBorders>
          </w:tcPr>
          <w:p w14:paraId="05592C58" w14:textId="77777777" w:rsidR="00CF1DA2" w:rsidRPr="00CF1DA2" w:rsidRDefault="00CF1DA2" w:rsidP="00CF1DA2">
            <w:pPr>
              <w:autoSpaceDE w:val="0"/>
              <w:autoSpaceDN w:val="0"/>
              <w:adjustRightInd w:val="0"/>
              <w:spacing w:after="0" w:line="240" w:lineRule="auto"/>
              <w:rPr>
                <w:ins w:id="6705" w:author="Arjan" w:date="2012-12-10T16:13:00Z"/>
                <w:rFonts w:ascii="Arial" w:eastAsia="Times New Roman" w:hAnsi="Arial" w:cs="Arial"/>
                <w:color w:val="000000"/>
                <w:sz w:val="20"/>
                <w:szCs w:val="20"/>
              </w:rPr>
            </w:pPr>
            <w:ins w:id="6706" w:author="Arjan" w:date="2012-12-10T16:13:00Z">
              <w:r w:rsidRPr="00CF1DA2">
                <w:rPr>
                  <w:rFonts w:ascii="Arial" w:eastAsia="Times New Roman" w:hAnsi="Arial" w:cs="Arial"/>
                  <w:b/>
                  <w:bCs/>
                  <w:color w:val="000000"/>
                  <w:sz w:val="20"/>
                  <w:szCs w:val="20"/>
                </w:rPr>
                <w:t>Indicatie in onderzoek</w:t>
              </w:r>
            </w:ins>
          </w:p>
        </w:tc>
        <w:tc>
          <w:tcPr>
            <w:tcW w:w="5670" w:type="dxa"/>
            <w:tcBorders>
              <w:top w:val="nil"/>
              <w:left w:val="nil"/>
              <w:bottom w:val="nil"/>
              <w:right w:val="nil"/>
            </w:tcBorders>
          </w:tcPr>
          <w:p w14:paraId="4906EFA1" w14:textId="77777777" w:rsidR="00CF1DA2" w:rsidRPr="00CF1DA2" w:rsidRDefault="00CF1DA2" w:rsidP="00CF1DA2">
            <w:pPr>
              <w:autoSpaceDE w:val="0"/>
              <w:autoSpaceDN w:val="0"/>
              <w:adjustRightInd w:val="0"/>
              <w:spacing w:after="0" w:line="240" w:lineRule="auto"/>
              <w:rPr>
                <w:ins w:id="6707" w:author="Arjan" w:date="2012-12-10T16:13:00Z"/>
                <w:rFonts w:ascii="Arial" w:eastAsia="Times New Roman" w:hAnsi="Arial" w:cs="Arial"/>
                <w:color w:val="000000"/>
                <w:sz w:val="20"/>
                <w:szCs w:val="20"/>
              </w:rPr>
            </w:pPr>
            <w:ins w:id="6708" w:author="Arjan" w:date="2012-12-10T16:13:00Z">
              <w:r w:rsidRPr="00CF1DA2">
                <w:rPr>
                  <w:rFonts w:ascii="Arial" w:eastAsia="Times New Roman" w:hAnsi="Arial" w:cs="Arial"/>
                  <w:color w:val="000000"/>
                  <w:sz w:val="20"/>
                  <w:szCs w:val="20"/>
                </w:rPr>
                <w:t>Nee</w:t>
              </w:r>
            </w:ins>
          </w:p>
        </w:tc>
      </w:tr>
      <w:tr w:rsidR="00CF1DA2" w:rsidRPr="00CF1DA2" w14:paraId="71CD5078" w14:textId="77777777">
        <w:trPr>
          <w:ins w:id="6709" w:author="Arjan" w:date="2012-12-10T16:13:00Z"/>
        </w:trPr>
        <w:tc>
          <w:tcPr>
            <w:tcW w:w="3690" w:type="dxa"/>
            <w:tcBorders>
              <w:top w:val="nil"/>
              <w:left w:val="nil"/>
              <w:bottom w:val="nil"/>
              <w:right w:val="nil"/>
            </w:tcBorders>
          </w:tcPr>
          <w:p w14:paraId="3AA87FC4" w14:textId="77777777" w:rsidR="00CF1DA2" w:rsidRPr="00CF1DA2" w:rsidRDefault="00CF1DA2" w:rsidP="00CF1DA2">
            <w:pPr>
              <w:autoSpaceDE w:val="0"/>
              <w:autoSpaceDN w:val="0"/>
              <w:adjustRightInd w:val="0"/>
              <w:spacing w:after="0" w:line="240" w:lineRule="auto"/>
              <w:rPr>
                <w:ins w:id="6710"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6D3A549F" w14:textId="77777777" w:rsidR="00CF1DA2" w:rsidRPr="00CF1DA2" w:rsidRDefault="00CF1DA2" w:rsidP="00CF1DA2">
            <w:pPr>
              <w:autoSpaceDE w:val="0"/>
              <w:autoSpaceDN w:val="0"/>
              <w:adjustRightInd w:val="0"/>
              <w:spacing w:after="0" w:line="240" w:lineRule="auto"/>
              <w:rPr>
                <w:ins w:id="6711" w:author="Arjan" w:date="2012-12-10T16:13:00Z"/>
                <w:rFonts w:ascii="Arial" w:eastAsia="Times New Roman" w:hAnsi="Arial" w:cs="Arial"/>
                <w:color w:val="000000"/>
                <w:sz w:val="20"/>
                <w:szCs w:val="20"/>
              </w:rPr>
            </w:pPr>
          </w:p>
        </w:tc>
      </w:tr>
      <w:tr w:rsidR="00CF1DA2" w:rsidRPr="00CF1DA2" w14:paraId="34F7E0FC" w14:textId="77777777">
        <w:trPr>
          <w:ins w:id="6712" w:author="Arjan" w:date="2012-12-10T16:13:00Z"/>
        </w:trPr>
        <w:tc>
          <w:tcPr>
            <w:tcW w:w="3690" w:type="dxa"/>
            <w:tcBorders>
              <w:top w:val="nil"/>
              <w:left w:val="nil"/>
              <w:bottom w:val="nil"/>
              <w:right w:val="nil"/>
            </w:tcBorders>
          </w:tcPr>
          <w:p w14:paraId="6C94FD68" w14:textId="77777777" w:rsidR="00CF1DA2" w:rsidRPr="00CF1DA2" w:rsidRDefault="00CF1DA2" w:rsidP="00CF1DA2">
            <w:pPr>
              <w:autoSpaceDE w:val="0"/>
              <w:autoSpaceDN w:val="0"/>
              <w:adjustRightInd w:val="0"/>
              <w:spacing w:after="0" w:line="240" w:lineRule="auto"/>
              <w:rPr>
                <w:ins w:id="6713" w:author="Arjan" w:date="2012-12-10T16:13:00Z"/>
                <w:rFonts w:ascii="Arial" w:eastAsia="Times New Roman" w:hAnsi="Arial" w:cs="Arial"/>
                <w:color w:val="000000"/>
                <w:sz w:val="20"/>
                <w:szCs w:val="20"/>
              </w:rPr>
            </w:pPr>
            <w:ins w:id="6714" w:author="Arjan" w:date="2012-12-10T16:13:00Z">
              <w:r w:rsidRPr="00CF1DA2">
                <w:rPr>
                  <w:rFonts w:ascii="Arial" w:eastAsia="Times New Roman" w:hAnsi="Arial" w:cs="Arial"/>
                  <w:b/>
                  <w:bCs/>
                  <w:color w:val="000000"/>
                  <w:sz w:val="20"/>
                  <w:szCs w:val="20"/>
                </w:rPr>
                <w:t>Aanduiding strijdigheid/nietigheid</w:t>
              </w:r>
            </w:ins>
          </w:p>
        </w:tc>
        <w:tc>
          <w:tcPr>
            <w:tcW w:w="5670" w:type="dxa"/>
            <w:tcBorders>
              <w:top w:val="nil"/>
              <w:left w:val="nil"/>
              <w:bottom w:val="nil"/>
              <w:right w:val="nil"/>
            </w:tcBorders>
          </w:tcPr>
          <w:p w14:paraId="2ACA7BB0" w14:textId="77777777" w:rsidR="00CF1DA2" w:rsidRPr="00CF1DA2" w:rsidRDefault="00CF1DA2" w:rsidP="00CF1DA2">
            <w:pPr>
              <w:autoSpaceDE w:val="0"/>
              <w:autoSpaceDN w:val="0"/>
              <w:adjustRightInd w:val="0"/>
              <w:spacing w:after="0" w:line="240" w:lineRule="auto"/>
              <w:rPr>
                <w:ins w:id="6715" w:author="Arjan" w:date="2012-12-10T16:13:00Z"/>
                <w:rFonts w:ascii="Arial" w:eastAsia="Times New Roman" w:hAnsi="Arial" w:cs="Arial"/>
                <w:color w:val="000000"/>
                <w:sz w:val="20"/>
                <w:szCs w:val="20"/>
              </w:rPr>
            </w:pPr>
            <w:ins w:id="6716" w:author="Arjan" w:date="2012-12-10T16:13:00Z">
              <w:r w:rsidRPr="00CF1DA2">
                <w:rPr>
                  <w:rFonts w:ascii="Arial" w:eastAsia="Times New Roman" w:hAnsi="Arial" w:cs="Arial"/>
                  <w:color w:val="000000"/>
                  <w:sz w:val="20"/>
                  <w:szCs w:val="20"/>
                </w:rPr>
                <w:t>Nee</w:t>
              </w:r>
            </w:ins>
          </w:p>
        </w:tc>
      </w:tr>
      <w:tr w:rsidR="00CF1DA2" w:rsidRPr="00CF1DA2" w14:paraId="65E4AA66" w14:textId="77777777">
        <w:trPr>
          <w:ins w:id="6717" w:author="Arjan" w:date="2012-12-10T16:13:00Z"/>
        </w:trPr>
        <w:tc>
          <w:tcPr>
            <w:tcW w:w="3690" w:type="dxa"/>
            <w:tcBorders>
              <w:top w:val="nil"/>
              <w:left w:val="nil"/>
              <w:bottom w:val="nil"/>
              <w:right w:val="nil"/>
            </w:tcBorders>
          </w:tcPr>
          <w:p w14:paraId="247EF96B" w14:textId="77777777" w:rsidR="00CF1DA2" w:rsidRPr="00CF1DA2" w:rsidRDefault="00CF1DA2" w:rsidP="00CF1DA2">
            <w:pPr>
              <w:autoSpaceDE w:val="0"/>
              <w:autoSpaceDN w:val="0"/>
              <w:adjustRightInd w:val="0"/>
              <w:spacing w:after="0" w:line="240" w:lineRule="auto"/>
              <w:rPr>
                <w:ins w:id="6718"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3633377E" w14:textId="77777777" w:rsidR="00CF1DA2" w:rsidRPr="00CF1DA2" w:rsidRDefault="00CF1DA2" w:rsidP="00CF1DA2">
            <w:pPr>
              <w:autoSpaceDE w:val="0"/>
              <w:autoSpaceDN w:val="0"/>
              <w:adjustRightInd w:val="0"/>
              <w:spacing w:after="0" w:line="240" w:lineRule="auto"/>
              <w:rPr>
                <w:ins w:id="6719" w:author="Arjan" w:date="2012-12-10T16:13:00Z"/>
                <w:rFonts w:ascii="Arial" w:eastAsia="Times New Roman" w:hAnsi="Arial" w:cs="Arial"/>
                <w:color w:val="000000"/>
                <w:sz w:val="20"/>
                <w:szCs w:val="20"/>
              </w:rPr>
            </w:pPr>
          </w:p>
        </w:tc>
      </w:tr>
      <w:tr w:rsidR="00CF1DA2" w:rsidRPr="00CF1DA2" w14:paraId="481F639E" w14:textId="77777777">
        <w:trPr>
          <w:ins w:id="6720" w:author="Arjan" w:date="2012-12-10T16:13:00Z"/>
        </w:trPr>
        <w:tc>
          <w:tcPr>
            <w:tcW w:w="3690" w:type="dxa"/>
            <w:tcBorders>
              <w:top w:val="nil"/>
              <w:left w:val="nil"/>
              <w:bottom w:val="nil"/>
              <w:right w:val="nil"/>
            </w:tcBorders>
          </w:tcPr>
          <w:p w14:paraId="1069EBCA" w14:textId="77777777" w:rsidR="00CF1DA2" w:rsidRPr="00CF1DA2" w:rsidRDefault="00CF1DA2" w:rsidP="00CF1DA2">
            <w:pPr>
              <w:autoSpaceDE w:val="0"/>
              <w:autoSpaceDN w:val="0"/>
              <w:adjustRightInd w:val="0"/>
              <w:spacing w:after="0" w:line="240" w:lineRule="auto"/>
              <w:rPr>
                <w:ins w:id="6721" w:author="Arjan" w:date="2012-12-10T16:13:00Z"/>
                <w:rFonts w:ascii="Arial" w:eastAsia="Times New Roman" w:hAnsi="Arial" w:cs="Arial"/>
                <w:color w:val="000000"/>
                <w:sz w:val="20"/>
                <w:szCs w:val="20"/>
              </w:rPr>
            </w:pPr>
            <w:ins w:id="6722" w:author="Arjan" w:date="2012-12-10T16:13:00Z">
              <w:r w:rsidRPr="00CF1DA2">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4A876AF7" w14:textId="77777777" w:rsidR="00CF1DA2" w:rsidRPr="00CF1DA2" w:rsidRDefault="00CF1DA2" w:rsidP="00CF1DA2">
            <w:pPr>
              <w:autoSpaceDE w:val="0"/>
              <w:autoSpaceDN w:val="0"/>
              <w:adjustRightInd w:val="0"/>
              <w:spacing w:after="0" w:line="240" w:lineRule="auto"/>
              <w:rPr>
                <w:ins w:id="6723" w:author="Arjan" w:date="2012-12-10T16:13:00Z"/>
                <w:rFonts w:ascii="Arial" w:eastAsia="Times New Roman" w:hAnsi="Arial" w:cs="Arial"/>
                <w:color w:val="000000"/>
                <w:sz w:val="20"/>
                <w:szCs w:val="20"/>
              </w:rPr>
            </w:pPr>
            <w:ins w:id="6724" w:author="Arjan" w:date="2012-12-10T16:13:00Z">
              <w:r w:rsidRPr="00CF1DA2">
                <w:rPr>
                  <w:rFonts w:ascii="Arial" w:eastAsia="Times New Roman" w:hAnsi="Arial" w:cs="Arial"/>
                  <w:color w:val="000000"/>
                  <w:sz w:val="20"/>
                  <w:szCs w:val="20"/>
                </w:rPr>
                <w:t>Gemeentelijk kerngegeven</w:t>
              </w:r>
            </w:ins>
          </w:p>
        </w:tc>
      </w:tr>
      <w:tr w:rsidR="00CF1DA2" w:rsidRPr="00CF1DA2" w14:paraId="10E3147B" w14:textId="77777777">
        <w:trPr>
          <w:ins w:id="6725" w:author="Arjan" w:date="2012-12-10T16:13:00Z"/>
        </w:trPr>
        <w:tc>
          <w:tcPr>
            <w:tcW w:w="3690" w:type="dxa"/>
            <w:tcBorders>
              <w:top w:val="nil"/>
              <w:left w:val="nil"/>
              <w:bottom w:val="nil"/>
              <w:right w:val="nil"/>
            </w:tcBorders>
          </w:tcPr>
          <w:p w14:paraId="773D6EB9" w14:textId="77777777" w:rsidR="00CF1DA2" w:rsidRPr="00CF1DA2" w:rsidRDefault="00CF1DA2" w:rsidP="00CF1DA2">
            <w:pPr>
              <w:autoSpaceDE w:val="0"/>
              <w:autoSpaceDN w:val="0"/>
              <w:adjustRightInd w:val="0"/>
              <w:spacing w:after="0" w:line="240" w:lineRule="auto"/>
              <w:rPr>
                <w:ins w:id="6726"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0ACDB69B" w14:textId="77777777" w:rsidR="00CF1DA2" w:rsidRPr="00CF1DA2" w:rsidRDefault="00CF1DA2" w:rsidP="00CF1DA2">
            <w:pPr>
              <w:autoSpaceDE w:val="0"/>
              <w:autoSpaceDN w:val="0"/>
              <w:adjustRightInd w:val="0"/>
              <w:spacing w:after="0" w:line="240" w:lineRule="auto"/>
              <w:rPr>
                <w:ins w:id="6727" w:author="Arjan" w:date="2012-12-10T16:13:00Z"/>
                <w:rFonts w:ascii="Arial" w:eastAsia="Times New Roman" w:hAnsi="Arial" w:cs="Arial"/>
                <w:color w:val="000000"/>
                <w:sz w:val="20"/>
                <w:szCs w:val="20"/>
              </w:rPr>
            </w:pPr>
          </w:p>
        </w:tc>
      </w:tr>
      <w:tr w:rsidR="00CF1DA2" w:rsidRPr="00CF1DA2" w14:paraId="2D10D620" w14:textId="77777777">
        <w:trPr>
          <w:ins w:id="6728" w:author="Arjan" w:date="2012-12-10T16:13:00Z"/>
        </w:trPr>
        <w:tc>
          <w:tcPr>
            <w:tcW w:w="3690" w:type="dxa"/>
            <w:tcBorders>
              <w:top w:val="nil"/>
              <w:left w:val="nil"/>
              <w:bottom w:val="nil"/>
              <w:right w:val="nil"/>
            </w:tcBorders>
          </w:tcPr>
          <w:p w14:paraId="729560B0" w14:textId="77777777" w:rsidR="00CF1DA2" w:rsidRPr="00CF1DA2" w:rsidRDefault="00CF1DA2" w:rsidP="00CF1DA2">
            <w:pPr>
              <w:autoSpaceDE w:val="0"/>
              <w:autoSpaceDN w:val="0"/>
              <w:adjustRightInd w:val="0"/>
              <w:spacing w:after="0" w:line="240" w:lineRule="auto"/>
              <w:rPr>
                <w:ins w:id="6729" w:author="Arjan" w:date="2012-12-10T16:13:00Z"/>
                <w:rFonts w:ascii="Arial" w:eastAsia="Times New Roman" w:hAnsi="Arial" w:cs="Arial"/>
                <w:b/>
                <w:bCs/>
                <w:color w:val="000000"/>
                <w:sz w:val="20"/>
                <w:szCs w:val="20"/>
              </w:rPr>
            </w:pPr>
            <w:ins w:id="6730" w:author="Arjan" w:date="2012-12-10T16:13:00Z">
              <w:r w:rsidRPr="00CF1DA2">
                <w:rPr>
                  <w:rFonts w:ascii="Arial" w:eastAsia="Times New Roman" w:hAnsi="Arial" w:cs="Arial"/>
                  <w:b/>
                  <w:bCs/>
                  <w:color w:val="000000"/>
                  <w:sz w:val="20"/>
                  <w:szCs w:val="20"/>
                </w:rPr>
                <w:t>Regels relatiesoort</w:t>
              </w:r>
            </w:ins>
          </w:p>
        </w:tc>
        <w:tc>
          <w:tcPr>
            <w:tcW w:w="5670" w:type="dxa"/>
            <w:tcBorders>
              <w:top w:val="nil"/>
              <w:left w:val="nil"/>
              <w:bottom w:val="nil"/>
              <w:right w:val="nil"/>
            </w:tcBorders>
          </w:tcPr>
          <w:p w14:paraId="67AB2E01" w14:textId="77777777" w:rsidR="00CF1DA2" w:rsidRPr="00CF1DA2" w:rsidRDefault="00CF1DA2" w:rsidP="00CF1DA2">
            <w:pPr>
              <w:autoSpaceDE w:val="0"/>
              <w:autoSpaceDN w:val="0"/>
              <w:adjustRightInd w:val="0"/>
              <w:spacing w:after="0" w:line="240" w:lineRule="auto"/>
              <w:rPr>
                <w:ins w:id="6731" w:author="Arjan" w:date="2012-12-10T16:13:00Z"/>
                <w:rFonts w:ascii="Arial" w:eastAsia="Times New Roman" w:hAnsi="Arial" w:cs="Arial"/>
                <w:color w:val="000000"/>
                <w:sz w:val="20"/>
                <w:szCs w:val="20"/>
              </w:rPr>
            </w:pPr>
          </w:p>
        </w:tc>
      </w:tr>
      <w:tr w:rsidR="00CF1DA2" w:rsidRPr="00CF1DA2" w14:paraId="5FB2E111" w14:textId="77777777">
        <w:trPr>
          <w:ins w:id="6732" w:author="Arjan" w:date="2012-12-10T16:13:00Z"/>
        </w:trPr>
        <w:tc>
          <w:tcPr>
            <w:tcW w:w="3690" w:type="dxa"/>
            <w:tcBorders>
              <w:top w:val="nil"/>
              <w:left w:val="nil"/>
              <w:bottom w:val="nil"/>
              <w:right w:val="nil"/>
            </w:tcBorders>
          </w:tcPr>
          <w:p w14:paraId="79F34377" w14:textId="77777777" w:rsidR="00CF1DA2" w:rsidRPr="00CF1DA2" w:rsidRDefault="00CF1DA2" w:rsidP="00CF1DA2">
            <w:pPr>
              <w:autoSpaceDE w:val="0"/>
              <w:autoSpaceDN w:val="0"/>
              <w:adjustRightInd w:val="0"/>
              <w:spacing w:after="0" w:line="240" w:lineRule="auto"/>
              <w:rPr>
                <w:ins w:id="6733"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04703521" w14:textId="77777777" w:rsidR="00CF1DA2" w:rsidRPr="00CF1DA2" w:rsidRDefault="00CF1DA2" w:rsidP="00CF1DA2">
            <w:pPr>
              <w:autoSpaceDE w:val="0"/>
              <w:autoSpaceDN w:val="0"/>
              <w:adjustRightInd w:val="0"/>
              <w:spacing w:after="0" w:line="240" w:lineRule="auto"/>
              <w:rPr>
                <w:ins w:id="6734" w:author="Arjan" w:date="2012-12-10T16:13:00Z"/>
                <w:rFonts w:ascii="Arial" w:eastAsia="Times New Roman" w:hAnsi="Arial" w:cs="Arial"/>
                <w:b/>
                <w:bCs/>
                <w:color w:val="000000"/>
                <w:sz w:val="20"/>
                <w:szCs w:val="20"/>
              </w:rPr>
            </w:pPr>
          </w:p>
        </w:tc>
      </w:tr>
    </w:tbl>
    <w:p w14:paraId="6C713E36" w14:textId="77777777" w:rsidR="00CF1DA2" w:rsidRPr="00CF1DA2" w:rsidRDefault="00DA5D93" w:rsidP="00CF1DA2">
      <w:pPr>
        <w:autoSpaceDE w:val="0"/>
        <w:autoSpaceDN w:val="0"/>
        <w:adjustRightInd w:val="0"/>
        <w:spacing w:before="240" w:after="60" w:line="240" w:lineRule="auto"/>
        <w:outlineLvl w:val="3"/>
        <w:rPr>
          <w:ins w:id="6735" w:author="Arjan" w:date="2012-12-10T16:13:00Z"/>
          <w:rFonts w:ascii="Arial" w:eastAsia="Times New Roman" w:hAnsi="Arial" w:cs="Arial"/>
          <w:b/>
          <w:bCs/>
          <w:color w:val="004080"/>
          <w:sz w:val="24"/>
          <w:szCs w:val="24"/>
        </w:rPr>
      </w:pPr>
      <w:ins w:id="6736"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Connector.Stereotype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«Relatiesoort»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Connector.Name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is gevoerd door</w:t>
        </w:r>
        <w:r w:rsidRPr="00CF1DA2">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CF1DA2" w:rsidRPr="00CF1DA2" w14:paraId="1142A428" w14:textId="77777777">
        <w:trPr>
          <w:trHeight w:val="230"/>
          <w:ins w:id="6737" w:author="Arjan" w:date="2012-12-10T16:13:00Z"/>
        </w:trPr>
        <w:tc>
          <w:tcPr>
            <w:tcW w:w="3690" w:type="dxa"/>
            <w:tcBorders>
              <w:top w:val="nil"/>
              <w:left w:val="nil"/>
              <w:bottom w:val="nil"/>
              <w:right w:val="nil"/>
            </w:tcBorders>
          </w:tcPr>
          <w:p w14:paraId="4F6C932E" w14:textId="77777777" w:rsidR="00CF1DA2" w:rsidRPr="00CF1DA2" w:rsidRDefault="00CF1DA2" w:rsidP="00CF1DA2">
            <w:pPr>
              <w:autoSpaceDE w:val="0"/>
              <w:autoSpaceDN w:val="0"/>
              <w:adjustRightInd w:val="0"/>
              <w:spacing w:after="0" w:line="240" w:lineRule="auto"/>
              <w:rPr>
                <w:ins w:id="6738" w:author="Arjan" w:date="2012-12-10T16:13:00Z"/>
                <w:rFonts w:ascii="Arial" w:eastAsia="Times New Roman" w:hAnsi="Arial" w:cs="Arial"/>
                <w:color w:val="000000"/>
                <w:sz w:val="20"/>
                <w:szCs w:val="20"/>
              </w:rPr>
            </w:pPr>
            <w:ins w:id="6739" w:author="Arjan" w:date="2012-12-10T16:13:00Z">
              <w:r w:rsidRPr="00CF1DA2">
                <w:rPr>
                  <w:rFonts w:ascii="Arial" w:eastAsia="Times New Roman" w:hAnsi="Arial" w:cs="Arial"/>
                  <w:b/>
                  <w:bCs/>
                  <w:color w:val="000000"/>
                  <w:sz w:val="20"/>
                  <w:szCs w:val="20"/>
                </w:rPr>
                <w:t>Naam relatiesoort</w:t>
              </w:r>
            </w:ins>
          </w:p>
        </w:tc>
        <w:tc>
          <w:tcPr>
            <w:tcW w:w="5670" w:type="dxa"/>
            <w:tcBorders>
              <w:top w:val="nil"/>
              <w:left w:val="nil"/>
              <w:bottom w:val="nil"/>
              <w:right w:val="nil"/>
            </w:tcBorders>
          </w:tcPr>
          <w:p w14:paraId="13572567" w14:textId="77777777" w:rsidR="00CF1DA2" w:rsidRPr="00CF1DA2" w:rsidRDefault="00DA5D93" w:rsidP="00CF1DA2">
            <w:pPr>
              <w:autoSpaceDE w:val="0"/>
              <w:autoSpaceDN w:val="0"/>
              <w:adjustRightInd w:val="0"/>
              <w:spacing w:after="0" w:line="240" w:lineRule="auto"/>
              <w:rPr>
                <w:ins w:id="6740" w:author="Arjan" w:date="2012-12-10T16:13:00Z"/>
                <w:rFonts w:ascii="Arial" w:eastAsia="Times New Roman" w:hAnsi="Arial" w:cs="Arial"/>
                <w:color w:val="000000"/>
                <w:sz w:val="20"/>
                <w:szCs w:val="20"/>
              </w:rPr>
            </w:pPr>
            <w:ins w:id="6741"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is gevoerd door</w:t>
              </w:r>
              <w:r w:rsidRPr="00CF1DA2">
                <w:rPr>
                  <w:rFonts w:ascii="Arial" w:hAnsi="Arial" w:cs="Arial"/>
                  <w:sz w:val="20"/>
                  <w:szCs w:val="20"/>
                  <w:lang w:val="en-AU"/>
                </w:rPr>
                <w:fldChar w:fldCharType="end"/>
              </w:r>
            </w:ins>
          </w:p>
        </w:tc>
      </w:tr>
      <w:tr w:rsidR="00CF1DA2" w:rsidRPr="00CF1DA2" w14:paraId="1D740313" w14:textId="77777777">
        <w:trPr>
          <w:ins w:id="6742" w:author="Arjan" w:date="2012-12-10T16:13:00Z"/>
        </w:trPr>
        <w:tc>
          <w:tcPr>
            <w:tcW w:w="3690" w:type="dxa"/>
            <w:tcBorders>
              <w:top w:val="nil"/>
              <w:left w:val="nil"/>
              <w:bottom w:val="nil"/>
              <w:right w:val="nil"/>
            </w:tcBorders>
          </w:tcPr>
          <w:p w14:paraId="44A04DCD" w14:textId="77777777" w:rsidR="00CF1DA2" w:rsidRPr="00CF1DA2" w:rsidRDefault="00CF1DA2" w:rsidP="00CF1DA2">
            <w:pPr>
              <w:autoSpaceDE w:val="0"/>
              <w:autoSpaceDN w:val="0"/>
              <w:adjustRightInd w:val="0"/>
              <w:spacing w:after="0" w:line="240" w:lineRule="auto"/>
              <w:rPr>
                <w:ins w:id="6743"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54D57EF3" w14:textId="77777777" w:rsidR="00CF1DA2" w:rsidRPr="00CF1DA2" w:rsidRDefault="00CF1DA2" w:rsidP="00CF1DA2">
            <w:pPr>
              <w:autoSpaceDE w:val="0"/>
              <w:autoSpaceDN w:val="0"/>
              <w:adjustRightInd w:val="0"/>
              <w:spacing w:after="0" w:line="240" w:lineRule="auto"/>
              <w:rPr>
                <w:ins w:id="6744" w:author="Arjan" w:date="2012-12-10T16:13:00Z"/>
                <w:rFonts w:ascii="Arial" w:eastAsia="Times New Roman" w:hAnsi="Arial" w:cs="Arial"/>
                <w:b/>
                <w:bCs/>
                <w:color w:val="000000"/>
                <w:sz w:val="20"/>
                <w:szCs w:val="20"/>
              </w:rPr>
            </w:pPr>
          </w:p>
        </w:tc>
      </w:tr>
      <w:tr w:rsidR="00CF1DA2" w:rsidRPr="00CF1DA2" w14:paraId="60D2C518" w14:textId="77777777">
        <w:trPr>
          <w:ins w:id="6745" w:author="Arjan" w:date="2012-12-10T16:13:00Z"/>
        </w:trPr>
        <w:tc>
          <w:tcPr>
            <w:tcW w:w="3690" w:type="dxa"/>
            <w:tcBorders>
              <w:top w:val="nil"/>
              <w:left w:val="nil"/>
              <w:bottom w:val="nil"/>
              <w:right w:val="nil"/>
            </w:tcBorders>
          </w:tcPr>
          <w:p w14:paraId="06A6BEBB" w14:textId="77777777" w:rsidR="00CF1DA2" w:rsidRPr="00CF1DA2" w:rsidRDefault="00CF1DA2" w:rsidP="00CF1DA2">
            <w:pPr>
              <w:autoSpaceDE w:val="0"/>
              <w:autoSpaceDN w:val="0"/>
              <w:adjustRightInd w:val="0"/>
              <w:spacing w:after="0" w:line="240" w:lineRule="auto"/>
              <w:rPr>
                <w:ins w:id="6746" w:author="Arjan" w:date="2012-12-10T16:13:00Z"/>
                <w:rFonts w:ascii="Arial" w:eastAsia="Times New Roman" w:hAnsi="Arial" w:cs="Arial"/>
                <w:b/>
                <w:bCs/>
                <w:color w:val="000000"/>
                <w:sz w:val="20"/>
                <w:szCs w:val="20"/>
              </w:rPr>
            </w:pPr>
            <w:ins w:id="6747" w:author="Arjan" w:date="2012-12-10T16:13:00Z">
              <w:r w:rsidRPr="00CF1DA2">
                <w:rPr>
                  <w:rFonts w:ascii="Arial" w:eastAsia="Times New Roman" w:hAnsi="Arial" w:cs="Arial"/>
                  <w:b/>
                  <w:bCs/>
                  <w:color w:val="000000"/>
                  <w:sz w:val="20"/>
                  <w:szCs w:val="20"/>
                </w:rPr>
                <w:t>Gerelateerd objecttype</w:t>
              </w:r>
            </w:ins>
          </w:p>
          <w:p w14:paraId="45EFC2B5" w14:textId="77777777" w:rsidR="00CF1DA2" w:rsidRPr="00CF1DA2" w:rsidRDefault="00CF1DA2" w:rsidP="00CF1DA2">
            <w:pPr>
              <w:autoSpaceDE w:val="0"/>
              <w:autoSpaceDN w:val="0"/>
              <w:adjustRightInd w:val="0"/>
              <w:spacing w:after="0" w:line="240" w:lineRule="auto"/>
              <w:rPr>
                <w:ins w:id="6748" w:author="Arjan" w:date="2012-12-10T16:13:00Z"/>
                <w:rFonts w:ascii="Arial" w:eastAsia="Times New Roman" w:hAnsi="Arial" w:cs="Arial"/>
                <w:b/>
                <w:bCs/>
                <w:color w:val="000000"/>
                <w:sz w:val="20"/>
                <w:szCs w:val="20"/>
              </w:rPr>
            </w:pPr>
          </w:p>
          <w:p w14:paraId="1A0D6B21" w14:textId="77777777" w:rsidR="00CF1DA2" w:rsidRPr="00CF1DA2" w:rsidRDefault="00CF1DA2" w:rsidP="00CF1DA2">
            <w:pPr>
              <w:autoSpaceDE w:val="0"/>
              <w:autoSpaceDN w:val="0"/>
              <w:adjustRightInd w:val="0"/>
              <w:spacing w:after="0" w:line="240" w:lineRule="auto"/>
              <w:rPr>
                <w:ins w:id="6749" w:author="Arjan" w:date="2012-12-10T16:13:00Z"/>
                <w:rFonts w:ascii="Arial" w:eastAsia="Times New Roman" w:hAnsi="Arial" w:cs="Arial"/>
                <w:color w:val="000000"/>
                <w:sz w:val="20"/>
                <w:szCs w:val="20"/>
              </w:rPr>
            </w:pPr>
            <w:ins w:id="6750" w:author="Arjan" w:date="2012-12-10T16:13:00Z">
              <w:r w:rsidRPr="00CF1DA2">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0FD38E82" w14:textId="77777777" w:rsidR="00CF1DA2" w:rsidRPr="00CF1DA2" w:rsidRDefault="00DA5D93" w:rsidP="00CF1DA2">
            <w:pPr>
              <w:autoSpaceDE w:val="0"/>
              <w:autoSpaceDN w:val="0"/>
              <w:adjustRightInd w:val="0"/>
              <w:spacing w:after="0" w:line="240" w:lineRule="auto"/>
              <w:rPr>
                <w:ins w:id="6751" w:author="Arjan" w:date="2012-12-10T16:13:00Z"/>
                <w:rFonts w:ascii="Arial" w:eastAsia="Times New Roman" w:hAnsi="Arial" w:cs="Arial"/>
                <w:color w:val="000000"/>
                <w:sz w:val="20"/>
                <w:szCs w:val="20"/>
              </w:rPr>
            </w:pPr>
            <w:ins w:id="6752"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MEDEWERKER</w:t>
              </w:r>
              <w:r w:rsidRPr="00CF1DA2">
                <w:rPr>
                  <w:rFonts w:ascii="Arial" w:hAnsi="Arial" w:cs="Arial"/>
                  <w:sz w:val="20"/>
                  <w:szCs w:val="20"/>
                  <w:lang w:val="en-AU"/>
                </w:rPr>
                <w:fldChar w:fldCharType="end"/>
              </w:r>
            </w:ins>
          </w:p>
          <w:p w14:paraId="420EC993" w14:textId="77777777" w:rsidR="00CF1DA2" w:rsidRPr="00CF1DA2" w:rsidRDefault="00CF1DA2" w:rsidP="00CF1DA2">
            <w:pPr>
              <w:autoSpaceDE w:val="0"/>
              <w:autoSpaceDN w:val="0"/>
              <w:adjustRightInd w:val="0"/>
              <w:spacing w:after="0" w:line="240" w:lineRule="auto"/>
              <w:rPr>
                <w:ins w:id="6753" w:author="Arjan" w:date="2012-12-10T16:13:00Z"/>
                <w:rFonts w:ascii="Arial" w:eastAsia="Times New Roman" w:hAnsi="Arial" w:cs="Arial"/>
                <w:color w:val="000000"/>
                <w:sz w:val="20"/>
                <w:szCs w:val="20"/>
              </w:rPr>
            </w:pPr>
          </w:p>
          <w:p w14:paraId="4C57D6A8" w14:textId="77777777" w:rsidR="00CF1DA2" w:rsidRPr="00CF1DA2" w:rsidRDefault="00DA5D93" w:rsidP="00CF1DA2">
            <w:pPr>
              <w:autoSpaceDE w:val="0"/>
              <w:autoSpaceDN w:val="0"/>
              <w:adjustRightInd w:val="0"/>
              <w:spacing w:after="0" w:line="240" w:lineRule="auto"/>
              <w:rPr>
                <w:ins w:id="6754" w:author="Arjan" w:date="2012-12-10T16:13:00Z"/>
                <w:rFonts w:ascii="Arial" w:eastAsia="Times New Roman" w:hAnsi="Arial" w:cs="Arial"/>
                <w:color w:val="000000"/>
                <w:sz w:val="20"/>
                <w:szCs w:val="20"/>
              </w:rPr>
            </w:pPr>
            <w:ins w:id="6755" w:author="Arjan" w:date="2012-12-10T16:13:00Z">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ins>
          </w:p>
        </w:tc>
      </w:tr>
      <w:tr w:rsidR="00CF1DA2" w:rsidRPr="00CF1DA2" w14:paraId="25CB3C91" w14:textId="77777777">
        <w:trPr>
          <w:ins w:id="6756" w:author="Arjan" w:date="2012-12-10T16:13:00Z"/>
        </w:trPr>
        <w:tc>
          <w:tcPr>
            <w:tcW w:w="3690" w:type="dxa"/>
            <w:tcBorders>
              <w:top w:val="nil"/>
              <w:left w:val="nil"/>
              <w:bottom w:val="nil"/>
              <w:right w:val="nil"/>
            </w:tcBorders>
          </w:tcPr>
          <w:p w14:paraId="10E0104C" w14:textId="77777777" w:rsidR="00CF1DA2" w:rsidRPr="00CF1DA2" w:rsidRDefault="00CF1DA2" w:rsidP="00CF1DA2">
            <w:pPr>
              <w:autoSpaceDE w:val="0"/>
              <w:autoSpaceDN w:val="0"/>
              <w:adjustRightInd w:val="0"/>
              <w:spacing w:after="0" w:line="240" w:lineRule="auto"/>
              <w:rPr>
                <w:ins w:id="6757"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7EDE00A2" w14:textId="77777777" w:rsidR="00CF1DA2" w:rsidRPr="00CF1DA2" w:rsidRDefault="00CF1DA2" w:rsidP="00CF1DA2">
            <w:pPr>
              <w:autoSpaceDE w:val="0"/>
              <w:autoSpaceDN w:val="0"/>
              <w:adjustRightInd w:val="0"/>
              <w:spacing w:after="0" w:line="240" w:lineRule="auto"/>
              <w:rPr>
                <w:ins w:id="6758" w:author="Arjan" w:date="2012-12-10T16:13:00Z"/>
                <w:rFonts w:ascii="Arial" w:eastAsia="Times New Roman" w:hAnsi="Arial" w:cs="Arial"/>
                <w:b/>
                <w:bCs/>
                <w:color w:val="000000"/>
                <w:sz w:val="20"/>
                <w:szCs w:val="20"/>
              </w:rPr>
            </w:pPr>
          </w:p>
        </w:tc>
      </w:tr>
      <w:tr w:rsidR="00CF1DA2" w:rsidRPr="00CF1DA2" w14:paraId="3BBD1C61" w14:textId="77777777">
        <w:trPr>
          <w:ins w:id="6759" w:author="Arjan" w:date="2012-12-10T16:13:00Z"/>
        </w:trPr>
        <w:tc>
          <w:tcPr>
            <w:tcW w:w="3690" w:type="dxa"/>
            <w:tcBorders>
              <w:top w:val="nil"/>
              <w:left w:val="nil"/>
              <w:bottom w:val="nil"/>
              <w:right w:val="nil"/>
            </w:tcBorders>
          </w:tcPr>
          <w:p w14:paraId="00DF47F1" w14:textId="77777777" w:rsidR="00CF1DA2" w:rsidRPr="00CF1DA2" w:rsidRDefault="00CF1DA2" w:rsidP="00CF1DA2">
            <w:pPr>
              <w:autoSpaceDE w:val="0"/>
              <w:autoSpaceDN w:val="0"/>
              <w:adjustRightInd w:val="0"/>
              <w:spacing w:after="0" w:line="240" w:lineRule="auto"/>
              <w:rPr>
                <w:ins w:id="6760" w:author="Arjan" w:date="2012-12-10T16:13:00Z"/>
                <w:rFonts w:ascii="Arial" w:eastAsia="Times New Roman" w:hAnsi="Arial" w:cs="Arial"/>
                <w:color w:val="000000"/>
                <w:sz w:val="20"/>
                <w:szCs w:val="20"/>
              </w:rPr>
            </w:pPr>
            <w:ins w:id="6761" w:author="Arjan" w:date="2012-12-10T16:13:00Z">
              <w:r w:rsidRPr="00CF1DA2">
                <w:rPr>
                  <w:rFonts w:ascii="Arial" w:eastAsia="Times New Roman" w:hAnsi="Arial" w:cs="Arial"/>
                  <w:b/>
                  <w:bCs/>
                  <w:color w:val="000000"/>
                  <w:sz w:val="20"/>
                  <w:szCs w:val="20"/>
                </w:rPr>
                <w:t>Herkomst relatiesoort</w:t>
              </w:r>
            </w:ins>
          </w:p>
        </w:tc>
        <w:tc>
          <w:tcPr>
            <w:tcW w:w="5670" w:type="dxa"/>
            <w:tcBorders>
              <w:top w:val="nil"/>
              <w:left w:val="nil"/>
              <w:bottom w:val="nil"/>
              <w:right w:val="nil"/>
            </w:tcBorders>
          </w:tcPr>
          <w:p w14:paraId="10D7A40C" w14:textId="77777777" w:rsidR="00CF1DA2" w:rsidRPr="00CF1DA2" w:rsidRDefault="00CF1DA2" w:rsidP="00CF1DA2">
            <w:pPr>
              <w:autoSpaceDE w:val="0"/>
              <w:autoSpaceDN w:val="0"/>
              <w:adjustRightInd w:val="0"/>
              <w:spacing w:after="0" w:line="240" w:lineRule="auto"/>
              <w:rPr>
                <w:ins w:id="6762" w:author="Arjan" w:date="2012-12-10T16:13:00Z"/>
                <w:rFonts w:ascii="Arial" w:eastAsia="Times New Roman" w:hAnsi="Arial" w:cs="Arial"/>
                <w:color w:val="000000"/>
                <w:sz w:val="20"/>
                <w:szCs w:val="20"/>
              </w:rPr>
            </w:pPr>
            <w:ins w:id="6763" w:author="Arjan" w:date="2012-12-10T16:13:00Z">
              <w:r w:rsidRPr="00CF1DA2">
                <w:rPr>
                  <w:rFonts w:ascii="Arial" w:eastAsia="Times New Roman" w:hAnsi="Arial" w:cs="Arial"/>
                  <w:color w:val="000000"/>
                  <w:sz w:val="20"/>
                  <w:szCs w:val="20"/>
                </w:rPr>
                <w:t>KING</w:t>
              </w:r>
            </w:ins>
          </w:p>
        </w:tc>
      </w:tr>
      <w:tr w:rsidR="00CF1DA2" w:rsidRPr="00CF1DA2" w14:paraId="30F2942E" w14:textId="77777777">
        <w:trPr>
          <w:trHeight w:val="230"/>
          <w:ins w:id="6764" w:author="Arjan" w:date="2012-12-10T16:13:00Z"/>
        </w:trPr>
        <w:tc>
          <w:tcPr>
            <w:tcW w:w="3690" w:type="dxa"/>
            <w:tcBorders>
              <w:top w:val="nil"/>
              <w:left w:val="nil"/>
              <w:bottom w:val="nil"/>
              <w:right w:val="nil"/>
            </w:tcBorders>
          </w:tcPr>
          <w:p w14:paraId="60F6872C" w14:textId="77777777" w:rsidR="00CF1DA2" w:rsidRPr="00CF1DA2" w:rsidRDefault="00CF1DA2" w:rsidP="00CF1DA2">
            <w:pPr>
              <w:autoSpaceDE w:val="0"/>
              <w:autoSpaceDN w:val="0"/>
              <w:adjustRightInd w:val="0"/>
              <w:spacing w:after="0" w:line="240" w:lineRule="auto"/>
              <w:rPr>
                <w:ins w:id="6765"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6CAC818B" w14:textId="77777777" w:rsidR="00CF1DA2" w:rsidRPr="00CF1DA2" w:rsidRDefault="00CF1DA2" w:rsidP="00CF1DA2">
            <w:pPr>
              <w:autoSpaceDE w:val="0"/>
              <w:autoSpaceDN w:val="0"/>
              <w:adjustRightInd w:val="0"/>
              <w:spacing w:after="0" w:line="240" w:lineRule="auto"/>
              <w:rPr>
                <w:ins w:id="6766" w:author="Arjan" w:date="2012-12-10T16:13:00Z"/>
                <w:rFonts w:ascii="Arial" w:eastAsia="Times New Roman" w:hAnsi="Arial" w:cs="Arial"/>
                <w:b/>
                <w:bCs/>
                <w:color w:val="000000"/>
                <w:sz w:val="20"/>
                <w:szCs w:val="20"/>
              </w:rPr>
            </w:pPr>
          </w:p>
        </w:tc>
      </w:tr>
      <w:tr w:rsidR="00CF1DA2" w:rsidRPr="00CF1DA2" w14:paraId="1B1A8619" w14:textId="77777777">
        <w:trPr>
          <w:trHeight w:val="230"/>
          <w:ins w:id="6767" w:author="Arjan" w:date="2012-12-10T16:13:00Z"/>
        </w:trPr>
        <w:tc>
          <w:tcPr>
            <w:tcW w:w="3690" w:type="dxa"/>
            <w:tcBorders>
              <w:top w:val="nil"/>
              <w:left w:val="nil"/>
              <w:bottom w:val="nil"/>
              <w:right w:val="nil"/>
            </w:tcBorders>
          </w:tcPr>
          <w:p w14:paraId="652B64BA" w14:textId="77777777" w:rsidR="00CF1DA2" w:rsidRPr="00CF1DA2" w:rsidRDefault="00CF1DA2" w:rsidP="00CF1DA2">
            <w:pPr>
              <w:autoSpaceDE w:val="0"/>
              <w:autoSpaceDN w:val="0"/>
              <w:adjustRightInd w:val="0"/>
              <w:spacing w:after="0" w:line="240" w:lineRule="auto"/>
              <w:rPr>
                <w:ins w:id="6768" w:author="Arjan" w:date="2012-12-10T16:13:00Z"/>
                <w:rFonts w:ascii="Arial" w:eastAsia="Times New Roman" w:hAnsi="Arial" w:cs="Arial"/>
                <w:color w:val="000000"/>
                <w:sz w:val="20"/>
                <w:szCs w:val="20"/>
              </w:rPr>
            </w:pPr>
            <w:ins w:id="6769" w:author="Arjan" w:date="2012-12-10T16:13:00Z">
              <w:r w:rsidRPr="00CF1DA2">
                <w:rPr>
                  <w:rFonts w:ascii="Arial" w:eastAsia="Times New Roman" w:hAnsi="Arial" w:cs="Arial"/>
                  <w:b/>
                  <w:bCs/>
                  <w:color w:val="000000"/>
                  <w:sz w:val="20"/>
                  <w:szCs w:val="20"/>
                </w:rPr>
                <w:t>Code relatiesoort</w:t>
              </w:r>
            </w:ins>
          </w:p>
        </w:tc>
        <w:tc>
          <w:tcPr>
            <w:tcW w:w="5670" w:type="dxa"/>
            <w:tcBorders>
              <w:top w:val="nil"/>
              <w:left w:val="nil"/>
              <w:bottom w:val="nil"/>
              <w:right w:val="nil"/>
            </w:tcBorders>
          </w:tcPr>
          <w:p w14:paraId="4CC4205E" w14:textId="77777777" w:rsidR="00CF1DA2" w:rsidRPr="00CF1DA2" w:rsidRDefault="00CF1DA2" w:rsidP="00CF1DA2">
            <w:pPr>
              <w:autoSpaceDE w:val="0"/>
              <w:autoSpaceDN w:val="0"/>
              <w:adjustRightInd w:val="0"/>
              <w:spacing w:after="0" w:line="240" w:lineRule="auto"/>
              <w:rPr>
                <w:ins w:id="6770" w:author="Arjan" w:date="2012-12-10T16:13:00Z"/>
                <w:rFonts w:ascii="Arial" w:eastAsia="Times New Roman" w:hAnsi="Arial" w:cs="Arial"/>
                <w:color w:val="000000"/>
                <w:sz w:val="20"/>
                <w:szCs w:val="20"/>
              </w:rPr>
            </w:pPr>
          </w:p>
        </w:tc>
      </w:tr>
      <w:tr w:rsidR="00CF1DA2" w:rsidRPr="00CF1DA2" w14:paraId="745D58C6" w14:textId="77777777">
        <w:trPr>
          <w:trHeight w:val="230"/>
          <w:ins w:id="6771" w:author="Arjan" w:date="2012-12-10T16:13:00Z"/>
        </w:trPr>
        <w:tc>
          <w:tcPr>
            <w:tcW w:w="3690" w:type="dxa"/>
            <w:tcBorders>
              <w:top w:val="nil"/>
              <w:left w:val="nil"/>
              <w:bottom w:val="nil"/>
              <w:right w:val="nil"/>
            </w:tcBorders>
          </w:tcPr>
          <w:p w14:paraId="63973FA7" w14:textId="77777777" w:rsidR="00CF1DA2" w:rsidRPr="00CF1DA2" w:rsidRDefault="00CF1DA2" w:rsidP="00CF1DA2">
            <w:pPr>
              <w:autoSpaceDE w:val="0"/>
              <w:autoSpaceDN w:val="0"/>
              <w:adjustRightInd w:val="0"/>
              <w:spacing w:after="0" w:line="240" w:lineRule="auto"/>
              <w:rPr>
                <w:ins w:id="6772"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3C71C9F4" w14:textId="77777777" w:rsidR="00CF1DA2" w:rsidRPr="00CF1DA2" w:rsidRDefault="00CF1DA2" w:rsidP="00CF1DA2">
            <w:pPr>
              <w:autoSpaceDE w:val="0"/>
              <w:autoSpaceDN w:val="0"/>
              <w:adjustRightInd w:val="0"/>
              <w:spacing w:after="0" w:line="240" w:lineRule="auto"/>
              <w:rPr>
                <w:ins w:id="6773" w:author="Arjan" w:date="2012-12-10T16:13:00Z"/>
                <w:rFonts w:ascii="Arial" w:eastAsia="Times New Roman" w:hAnsi="Arial" w:cs="Arial"/>
                <w:color w:val="000000"/>
                <w:sz w:val="20"/>
                <w:szCs w:val="20"/>
              </w:rPr>
            </w:pPr>
          </w:p>
        </w:tc>
      </w:tr>
      <w:tr w:rsidR="00CF1DA2" w:rsidRPr="00AE1A91" w14:paraId="5A29736F" w14:textId="77777777">
        <w:trPr>
          <w:ins w:id="6774" w:author="Arjan" w:date="2012-12-10T16:13:00Z"/>
        </w:trPr>
        <w:tc>
          <w:tcPr>
            <w:tcW w:w="3690" w:type="dxa"/>
            <w:tcBorders>
              <w:top w:val="nil"/>
              <w:left w:val="nil"/>
              <w:bottom w:val="nil"/>
              <w:right w:val="nil"/>
            </w:tcBorders>
          </w:tcPr>
          <w:p w14:paraId="3C239A8B" w14:textId="77777777" w:rsidR="00CF1DA2" w:rsidRPr="00CF1DA2" w:rsidRDefault="00CF1DA2" w:rsidP="00CF1DA2">
            <w:pPr>
              <w:autoSpaceDE w:val="0"/>
              <w:autoSpaceDN w:val="0"/>
              <w:adjustRightInd w:val="0"/>
              <w:spacing w:after="0" w:line="240" w:lineRule="auto"/>
              <w:rPr>
                <w:ins w:id="6775" w:author="Arjan" w:date="2012-12-10T16:13:00Z"/>
                <w:rFonts w:ascii="Arial" w:eastAsia="Times New Roman" w:hAnsi="Arial" w:cs="Arial"/>
                <w:b/>
                <w:bCs/>
                <w:color w:val="000000"/>
                <w:sz w:val="20"/>
                <w:szCs w:val="20"/>
              </w:rPr>
            </w:pPr>
            <w:ins w:id="6776" w:author="Arjan" w:date="2012-12-10T16:13:00Z">
              <w:r w:rsidRPr="00CF1DA2">
                <w:rPr>
                  <w:rFonts w:ascii="Arial" w:eastAsia="Times New Roman" w:hAnsi="Arial" w:cs="Arial"/>
                  <w:b/>
                  <w:bCs/>
                  <w:color w:val="000000"/>
                  <w:sz w:val="20"/>
                  <w:szCs w:val="20"/>
                </w:rPr>
                <w:t>Definitie relatiesoort</w:t>
              </w:r>
            </w:ins>
          </w:p>
        </w:tc>
        <w:tc>
          <w:tcPr>
            <w:tcW w:w="5670" w:type="dxa"/>
            <w:tcBorders>
              <w:top w:val="nil"/>
              <w:left w:val="nil"/>
              <w:bottom w:val="nil"/>
              <w:right w:val="nil"/>
            </w:tcBorders>
          </w:tcPr>
          <w:p w14:paraId="3CEC8EA7" w14:textId="77777777" w:rsidR="00CF1DA2" w:rsidRPr="00DD0F4F" w:rsidRDefault="00DA5D93" w:rsidP="00CF1DA2">
            <w:pPr>
              <w:autoSpaceDE w:val="0"/>
              <w:autoSpaceDN w:val="0"/>
              <w:adjustRightInd w:val="0"/>
              <w:spacing w:after="0" w:line="240" w:lineRule="auto"/>
              <w:rPr>
                <w:ins w:id="6777" w:author="Arjan" w:date="2012-12-10T16:13:00Z"/>
                <w:rFonts w:ascii="Arial" w:eastAsia="Times New Roman" w:hAnsi="Arial" w:cs="Arial"/>
                <w:color w:val="000000"/>
                <w:sz w:val="20"/>
                <w:szCs w:val="20"/>
                <w:lang w:val="nl-NL"/>
              </w:rPr>
            </w:pPr>
            <w:ins w:id="6778" w:author="Arjan" w:date="2012-12-10T16:13:00Z">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Connector.Notes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 xml:space="preserve">De Medewerker die het individuele contact met 'de klant' over een Zaak heeft gehad. </w:t>
              </w:r>
              <w:r w:rsidRPr="00CF1DA2">
                <w:rPr>
                  <w:rFonts w:ascii="Arial" w:hAnsi="Arial" w:cs="Arial"/>
                  <w:sz w:val="20"/>
                  <w:szCs w:val="20"/>
                  <w:lang w:val="en-AU"/>
                </w:rPr>
                <w:fldChar w:fldCharType="end"/>
              </w:r>
            </w:ins>
          </w:p>
        </w:tc>
      </w:tr>
      <w:tr w:rsidR="00CF1DA2" w:rsidRPr="00AE1A91" w14:paraId="3B7F43D4" w14:textId="77777777">
        <w:trPr>
          <w:ins w:id="6779" w:author="Arjan" w:date="2012-12-10T16:13:00Z"/>
        </w:trPr>
        <w:tc>
          <w:tcPr>
            <w:tcW w:w="3690" w:type="dxa"/>
            <w:tcBorders>
              <w:top w:val="nil"/>
              <w:left w:val="nil"/>
              <w:bottom w:val="nil"/>
              <w:right w:val="nil"/>
            </w:tcBorders>
          </w:tcPr>
          <w:p w14:paraId="033E5034" w14:textId="77777777" w:rsidR="00CF1DA2" w:rsidRPr="00DD0F4F" w:rsidRDefault="00CF1DA2" w:rsidP="00CF1DA2">
            <w:pPr>
              <w:autoSpaceDE w:val="0"/>
              <w:autoSpaceDN w:val="0"/>
              <w:adjustRightInd w:val="0"/>
              <w:spacing w:after="0" w:line="240" w:lineRule="auto"/>
              <w:rPr>
                <w:ins w:id="6780" w:author="Arjan" w:date="2012-12-10T16:1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08979D6E" w14:textId="77777777" w:rsidR="00CF1DA2" w:rsidRPr="00DD0F4F" w:rsidRDefault="00CF1DA2" w:rsidP="00CF1DA2">
            <w:pPr>
              <w:autoSpaceDE w:val="0"/>
              <w:autoSpaceDN w:val="0"/>
              <w:adjustRightInd w:val="0"/>
              <w:spacing w:after="0" w:line="240" w:lineRule="auto"/>
              <w:rPr>
                <w:ins w:id="6781" w:author="Arjan" w:date="2012-12-10T16:13:00Z"/>
                <w:rFonts w:ascii="Arial" w:eastAsia="Times New Roman" w:hAnsi="Arial" w:cs="Arial"/>
                <w:color w:val="000000"/>
                <w:sz w:val="20"/>
                <w:szCs w:val="20"/>
                <w:lang w:val="nl-NL"/>
              </w:rPr>
            </w:pPr>
          </w:p>
        </w:tc>
      </w:tr>
      <w:tr w:rsidR="00CF1DA2" w:rsidRPr="00CF1DA2" w14:paraId="4E078FDA" w14:textId="77777777">
        <w:trPr>
          <w:ins w:id="6782" w:author="Arjan" w:date="2012-12-10T16:13:00Z"/>
        </w:trPr>
        <w:tc>
          <w:tcPr>
            <w:tcW w:w="3690" w:type="dxa"/>
            <w:tcBorders>
              <w:top w:val="nil"/>
              <w:left w:val="nil"/>
              <w:bottom w:val="nil"/>
              <w:right w:val="nil"/>
            </w:tcBorders>
          </w:tcPr>
          <w:p w14:paraId="1C59F5B3" w14:textId="77777777" w:rsidR="00CF1DA2" w:rsidRPr="00CF1DA2" w:rsidRDefault="00CF1DA2" w:rsidP="00CF1DA2">
            <w:pPr>
              <w:autoSpaceDE w:val="0"/>
              <w:autoSpaceDN w:val="0"/>
              <w:adjustRightInd w:val="0"/>
              <w:spacing w:after="0" w:line="240" w:lineRule="auto"/>
              <w:rPr>
                <w:ins w:id="6783" w:author="Arjan" w:date="2012-12-10T16:13:00Z"/>
                <w:rFonts w:ascii="Arial" w:eastAsia="Times New Roman" w:hAnsi="Arial" w:cs="Arial"/>
                <w:color w:val="000000"/>
                <w:sz w:val="20"/>
                <w:szCs w:val="20"/>
              </w:rPr>
            </w:pPr>
            <w:ins w:id="6784" w:author="Arjan" w:date="2012-12-10T16:13:00Z">
              <w:r w:rsidRPr="00CF1DA2">
                <w:rPr>
                  <w:rFonts w:ascii="Arial" w:eastAsia="Times New Roman" w:hAnsi="Arial" w:cs="Arial"/>
                  <w:b/>
                  <w:bCs/>
                  <w:color w:val="000000"/>
                  <w:sz w:val="20"/>
                  <w:szCs w:val="20"/>
                </w:rPr>
                <w:t>Herkomst definitie relatiesoort</w:t>
              </w:r>
            </w:ins>
          </w:p>
        </w:tc>
        <w:tc>
          <w:tcPr>
            <w:tcW w:w="5670" w:type="dxa"/>
            <w:tcBorders>
              <w:top w:val="nil"/>
              <w:left w:val="nil"/>
              <w:bottom w:val="nil"/>
              <w:right w:val="nil"/>
            </w:tcBorders>
          </w:tcPr>
          <w:p w14:paraId="4233887A" w14:textId="77777777" w:rsidR="00CF1DA2" w:rsidRPr="00CF1DA2" w:rsidRDefault="00CF1DA2" w:rsidP="00CF1DA2">
            <w:pPr>
              <w:autoSpaceDE w:val="0"/>
              <w:autoSpaceDN w:val="0"/>
              <w:adjustRightInd w:val="0"/>
              <w:spacing w:after="0" w:line="240" w:lineRule="auto"/>
              <w:rPr>
                <w:ins w:id="6785" w:author="Arjan" w:date="2012-12-10T16:13:00Z"/>
                <w:rFonts w:ascii="Arial" w:eastAsia="Times New Roman" w:hAnsi="Arial" w:cs="Arial"/>
                <w:color w:val="000000"/>
                <w:sz w:val="20"/>
                <w:szCs w:val="20"/>
              </w:rPr>
            </w:pPr>
            <w:ins w:id="6786" w:author="Arjan" w:date="2012-12-10T16:13:00Z">
              <w:r w:rsidRPr="00CF1DA2">
                <w:rPr>
                  <w:rFonts w:ascii="Arial" w:eastAsia="Times New Roman" w:hAnsi="Arial" w:cs="Arial"/>
                  <w:color w:val="000000"/>
                  <w:sz w:val="20"/>
                  <w:szCs w:val="20"/>
                </w:rPr>
                <w:t>KING</w:t>
              </w:r>
            </w:ins>
          </w:p>
        </w:tc>
      </w:tr>
      <w:tr w:rsidR="00CF1DA2" w:rsidRPr="00CF1DA2" w14:paraId="06B5C5D1" w14:textId="77777777">
        <w:trPr>
          <w:ins w:id="6787" w:author="Arjan" w:date="2012-12-10T16:13:00Z"/>
        </w:trPr>
        <w:tc>
          <w:tcPr>
            <w:tcW w:w="3690" w:type="dxa"/>
            <w:tcBorders>
              <w:top w:val="nil"/>
              <w:left w:val="nil"/>
              <w:bottom w:val="nil"/>
              <w:right w:val="nil"/>
            </w:tcBorders>
          </w:tcPr>
          <w:p w14:paraId="13268EBE" w14:textId="77777777" w:rsidR="00CF1DA2" w:rsidRPr="00CF1DA2" w:rsidRDefault="00CF1DA2" w:rsidP="00CF1DA2">
            <w:pPr>
              <w:autoSpaceDE w:val="0"/>
              <w:autoSpaceDN w:val="0"/>
              <w:adjustRightInd w:val="0"/>
              <w:spacing w:after="0" w:line="240" w:lineRule="auto"/>
              <w:rPr>
                <w:ins w:id="6788"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493EBBC1" w14:textId="77777777" w:rsidR="00CF1DA2" w:rsidRPr="00CF1DA2" w:rsidRDefault="00CF1DA2" w:rsidP="00CF1DA2">
            <w:pPr>
              <w:autoSpaceDE w:val="0"/>
              <w:autoSpaceDN w:val="0"/>
              <w:adjustRightInd w:val="0"/>
              <w:spacing w:after="0" w:line="240" w:lineRule="auto"/>
              <w:rPr>
                <w:ins w:id="6789" w:author="Arjan" w:date="2012-12-10T16:13:00Z"/>
                <w:rFonts w:ascii="Arial" w:eastAsia="Times New Roman" w:hAnsi="Arial" w:cs="Arial"/>
                <w:color w:val="000000"/>
                <w:sz w:val="20"/>
                <w:szCs w:val="20"/>
              </w:rPr>
            </w:pPr>
          </w:p>
        </w:tc>
      </w:tr>
      <w:tr w:rsidR="00CF1DA2" w:rsidRPr="00CF1DA2" w14:paraId="6846E1FC" w14:textId="77777777">
        <w:trPr>
          <w:ins w:id="6790" w:author="Arjan" w:date="2012-12-10T16:13:00Z"/>
        </w:trPr>
        <w:tc>
          <w:tcPr>
            <w:tcW w:w="3690" w:type="dxa"/>
            <w:tcBorders>
              <w:top w:val="nil"/>
              <w:left w:val="nil"/>
              <w:bottom w:val="nil"/>
              <w:right w:val="nil"/>
            </w:tcBorders>
          </w:tcPr>
          <w:p w14:paraId="06728938" w14:textId="77777777" w:rsidR="00CF1DA2" w:rsidRPr="00CF1DA2" w:rsidRDefault="00CF1DA2" w:rsidP="00CF1DA2">
            <w:pPr>
              <w:autoSpaceDE w:val="0"/>
              <w:autoSpaceDN w:val="0"/>
              <w:adjustRightInd w:val="0"/>
              <w:spacing w:after="0" w:line="240" w:lineRule="auto"/>
              <w:rPr>
                <w:ins w:id="6791" w:author="Arjan" w:date="2012-12-10T16:13:00Z"/>
                <w:rFonts w:ascii="Arial" w:eastAsia="Times New Roman" w:hAnsi="Arial" w:cs="Arial"/>
                <w:color w:val="000000"/>
                <w:sz w:val="20"/>
                <w:szCs w:val="20"/>
              </w:rPr>
            </w:pPr>
            <w:ins w:id="6792" w:author="Arjan" w:date="2012-12-10T16:13:00Z">
              <w:r w:rsidRPr="00CF1DA2">
                <w:rPr>
                  <w:rFonts w:ascii="Arial" w:eastAsia="Times New Roman" w:hAnsi="Arial" w:cs="Arial"/>
                  <w:b/>
                  <w:bCs/>
                  <w:color w:val="000000"/>
                  <w:sz w:val="20"/>
                  <w:szCs w:val="20"/>
                </w:rPr>
                <w:t>Datum opname relatiesoort</w:t>
              </w:r>
            </w:ins>
          </w:p>
        </w:tc>
        <w:tc>
          <w:tcPr>
            <w:tcW w:w="5670" w:type="dxa"/>
            <w:tcBorders>
              <w:top w:val="nil"/>
              <w:left w:val="nil"/>
              <w:bottom w:val="nil"/>
              <w:right w:val="nil"/>
            </w:tcBorders>
          </w:tcPr>
          <w:p w14:paraId="7306D5D9" w14:textId="77777777" w:rsidR="00CF1DA2" w:rsidRPr="00CF1DA2" w:rsidRDefault="00CF1DA2" w:rsidP="00CF1DA2">
            <w:pPr>
              <w:autoSpaceDE w:val="0"/>
              <w:autoSpaceDN w:val="0"/>
              <w:adjustRightInd w:val="0"/>
              <w:spacing w:after="0" w:line="240" w:lineRule="auto"/>
              <w:rPr>
                <w:ins w:id="6793" w:author="Arjan" w:date="2012-12-10T16:13:00Z"/>
                <w:rFonts w:ascii="Arial" w:eastAsia="Times New Roman" w:hAnsi="Arial" w:cs="Arial"/>
                <w:color w:val="000000"/>
                <w:sz w:val="20"/>
                <w:szCs w:val="20"/>
              </w:rPr>
            </w:pPr>
            <w:ins w:id="6794" w:author="Arjan" w:date="2012-12-10T16:13:00Z">
              <w:r w:rsidRPr="00CF1DA2">
                <w:rPr>
                  <w:rFonts w:ascii="Arial" w:eastAsia="Times New Roman" w:hAnsi="Arial" w:cs="Arial"/>
                  <w:color w:val="000000"/>
                  <w:sz w:val="20"/>
                  <w:szCs w:val="20"/>
                </w:rPr>
                <w:t>1 januari 2013</w:t>
              </w:r>
            </w:ins>
          </w:p>
        </w:tc>
      </w:tr>
      <w:tr w:rsidR="00CF1DA2" w:rsidRPr="00CF1DA2" w14:paraId="04DF40B9" w14:textId="77777777">
        <w:trPr>
          <w:ins w:id="6795" w:author="Arjan" w:date="2012-12-10T16:13:00Z"/>
        </w:trPr>
        <w:tc>
          <w:tcPr>
            <w:tcW w:w="3690" w:type="dxa"/>
            <w:tcBorders>
              <w:top w:val="nil"/>
              <w:left w:val="nil"/>
              <w:bottom w:val="nil"/>
              <w:right w:val="nil"/>
            </w:tcBorders>
          </w:tcPr>
          <w:p w14:paraId="02588001" w14:textId="77777777" w:rsidR="00CF1DA2" w:rsidRPr="00CF1DA2" w:rsidRDefault="00CF1DA2" w:rsidP="00CF1DA2">
            <w:pPr>
              <w:autoSpaceDE w:val="0"/>
              <w:autoSpaceDN w:val="0"/>
              <w:adjustRightInd w:val="0"/>
              <w:spacing w:after="0" w:line="240" w:lineRule="auto"/>
              <w:rPr>
                <w:ins w:id="6796"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183358B8" w14:textId="77777777" w:rsidR="00CF1DA2" w:rsidRPr="00CF1DA2" w:rsidRDefault="00CF1DA2" w:rsidP="00CF1DA2">
            <w:pPr>
              <w:autoSpaceDE w:val="0"/>
              <w:autoSpaceDN w:val="0"/>
              <w:adjustRightInd w:val="0"/>
              <w:spacing w:after="0" w:line="240" w:lineRule="auto"/>
              <w:rPr>
                <w:ins w:id="6797" w:author="Arjan" w:date="2012-12-10T16:13:00Z"/>
                <w:rFonts w:ascii="Arial" w:eastAsia="Times New Roman" w:hAnsi="Arial" w:cs="Arial"/>
                <w:color w:val="000000"/>
                <w:sz w:val="20"/>
                <w:szCs w:val="20"/>
              </w:rPr>
            </w:pPr>
          </w:p>
        </w:tc>
      </w:tr>
      <w:tr w:rsidR="00CF1DA2" w:rsidRPr="00CF1DA2" w14:paraId="34CA8620" w14:textId="77777777">
        <w:trPr>
          <w:ins w:id="6798" w:author="Arjan" w:date="2012-12-10T16:13:00Z"/>
        </w:trPr>
        <w:tc>
          <w:tcPr>
            <w:tcW w:w="3690" w:type="dxa"/>
            <w:tcBorders>
              <w:top w:val="nil"/>
              <w:left w:val="nil"/>
              <w:bottom w:val="nil"/>
              <w:right w:val="nil"/>
            </w:tcBorders>
          </w:tcPr>
          <w:p w14:paraId="03C2B454" w14:textId="77777777" w:rsidR="00CF1DA2" w:rsidRPr="00CF1DA2" w:rsidRDefault="00CF1DA2" w:rsidP="00CF1DA2">
            <w:pPr>
              <w:autoSpaceDE w:val="0"/>
              <w:autoSpaceDN w:val="0"/>
              <w:adjustRightInd w:val="0"/>
              <w:spacing w:after="0" w:line="240" w:lineRule="auto"/>
              <w:rPr>
                <w:ins w:id="6799" w:author="Arjan" w:date="2012-12-10T16:13:00Z"/>
                <w:rFonts w:ascii="Arial" w:eastAsia="Times New Roman" w:hAnsi="Arial" w:cs="Arial"/>
                <w:color w:val="000000"/>
                <w:sz w:val="20"/>
                <w:szCs w:val="20"/>
              </w:rPr>
            </w:pPr>
            <w:ins w:id="6800" w:author="Arjan" w:date="2012-12-10T16:13:00Z">
              <w:r w:rsidRPr="00CF1DA2">
                <w:rPr>
                  <w:rFonts w:ascii="Arial" w:eastAsia="Times New Roman" w:hAnsi="Arial" w:cs="Arial"/>
                  <w:b/>
                  <w:bCs/>
                  <w:color w:val="000000"/>
                  <w:sz w:val="20"/>
                  <w:szCs w:val="20"/>
                </w:rPr>
                <w:t>Toelichting relatiesoort</w:t>
              </w:r>
            </w:ins>
          </w:p>
        </w:tc>
        <w:tc>
          <w:tcPr>
            <w:tcW w:w="5670" w:type="dxa"/>
            <w:tcBorders>
              <w:top w:val="nil"/>
              <w:left w:val="nil"/>
              <w:bottom w:val="nil"/>
              <w:right w:val="nil"/>
            </w:tcBorders>
          </w:tcPr>
          <w:p w14:paraId="5F8CBA0E" w14:textId="77777777" w:rsidR="00CF1DA2" w:rsidRPr="00CF1DA2" w:rsidRDefault="00CF1DA2" w:rsidP="00CF1DA2">
            <w:pPr>
              <w:autoSpaceDE w:val="0"/>
              <w:autoSpaceDN w:val="0"/>
              <w:adjustRightInd w:val="0"/>
              <w:spacing w:after="0" w:line="240" w:lineRule="auto"/>
              <w:rPr>
                <w:ins w:id="6801" w:author="Arjan" w:date="2012-12-10T16:13:00Z"/>
                <w:rFonts w:ascii="Arial" w:eastAsia="Times New Roman" w:hAnsi="Arial" w:cs="Arial"/>
                <w:color w:val="000000"/>
                <w:sz w:val="20"/>
                <w:szCs w:val="20"/>
              </w:rPr>
            </w:pPr>
          </w:p>
        </w:tc>
      </w:tr>
      <w:tr w:rsidR="00CF1DA2" w:rsidRPr="00CF1DA2" w14:paraId="7616FF78" w14:textId="77777777">
        <w:trPr>
          <w:ins w:id="6802" w:author="Arjan" w:date="2012-12-10T16:13:00Z"/>
        </w:trPr>
        <w:tc>
          <w:tcPr>
            <w:tcW w:w="3690" w:type="dxa"/>
            <w:tcBorders>
              <w:top w:val="nil"/>
              <w:left w:val="nil"/>
              <w:bottom w:val="nil"/>
              <w:right w:val="nil"/>
            </w:tcBorders>
          </w:tcPr>
          <w:p w14:paraId="588847B3" w14:textId="77777777" w:rsidR="00CF1DA2" w:rsidRPr="00CF1DA2" w:rsidRDefault="00CF1DA2" w:rsidP="00CF1DA2">
            <w:pPr>
              <w:autoSpaceDE w:val="0"/>
              <w:autoSpaceDN w:val="0"/>
              <w:adjustRightInd w:val="0"/>
              <w:spacing w:after="0" w:line="240" w:lineRule="auto"/>
              <w:rPr>
                <w:ins w:id="6803"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7F338234" w14:textId="77777777" w:rsidR="00CF1DA2" w:rsidRPr="00CF1DA2" w:rsidRDefault="00CF1DA2" w:rsidP="00CF1DA2">
            <w:pPr>
              <w:autoSpaceDE w:val="0"/>
              <w:autoSpaceDN w:val="0"/>
              <w:adjustRightInd w:val="0"/>
              <w:spacing w:after="0" w:line="240" w:lineRule="auto"/>
              <w:rPr>
                <w:ins w:id="6804" w:author="Arjan" w:date="2012-12-10T16:13:00Z"/>
                <w:rFonts w:ascii="Arial" w:eastAsia="Times New Roman" w:hAnsi="Arial" w:cs="Arial"/>
                <w:color w:val="000000"/>
                <w:sz w:val="20"/>
                <w:szCs w:val="20"/>
              </w:rPr>
            </w:pPr>
          </w:p>
        </w:tc>
      </w:tr>
      <w:tr w:rsidR="00CF1DA2" w:rsidRPr="00CF1DA2" w14:paraId="7C0A75CE" w14:textId="77777777">
        <w:trPr>
          <w:ins w:id="6805" w:author="Arjan" w:date="2012-12-10T16:13:00Z"/>
        </w:trPr>
        <w:tc>
          <w:tcPr>
            <w:tcW w:w="3690" w:type="dxa"/>
            <w:tcBorders>
              <w:top w:val="nil"/>
              <w:left w:val="nil"/>
              <w:bottom w:val="nil"/>
              <w:right w:val="nil"/>
            </w:tcBorders>
          </w:tcPr>
          <w:p w14:paraId="6B53A516" w14:textId="77777777" w:rsidR="00CF1DA2" w:rsidRPr="00CF1DA2" w:rsidRDefault="00CF1DA2" w:rsidP="00CF1DA2">
            <w:pPr>
              <w:autoSpaceDE w:val="0"/>
              <w:autoSpaceDN w:val="0"/>
              <w:adjustRightInd w:val="0"/>
              <w:spacing w:after="0" w:line="240" w:lineRule="auto"/>
              <w:rPr>
                <w:ins w:id="6806" w:author="Arjan" w:date="2012-12-10T16:13:00Z"/>
                <w:rFonts w:ascii="Arial" w:eastAsia="Times New Roman" w:hAnsi="Arial" w:cs="Arial"/>
                <w:color w:val="000000"/>
                <w:sz w:val="20"/>
                <w:szCs w:val="20"/>
              </w:rPr>
            </w:pPr>
            <w:ins w:id="6807" w:author="Arjan" w:date="2012-12-10T16:13:00Z">
              <w:r w:rsidRPr="00CF1DA2">
                <w:rPr>
                  <w:rFonts w:ascii="Arial" w:eastAsia="Times New Roman" w:hAnsi="Arial" w:cs="Arial"/>
                  <w:b/>
                  <w:bCs/>
                  <w:color w:val="000000"/>
                  <w:sz w:val="20"/>
                  <w:szCs w:val="20"/>
                </w:rPr>
                <w:t>Indicatie materiële historie</w:t>
              </w:r>
            </w:ins>
          </w:p>
        </w:tc>
        <w:tc>
          <w:tcPr>
            <w:tcW w:w="5670" w:type="dxa"/>
            <w:tcBorders>
              <w:top w:val="nil"/>
              <w:left w:val="nil"/>
              <w:bottom w:val="nil"/>
              <w:right w:val="nil"/>
            </w:tcBorders>
          </w:tcPr>
          <w:p w14:paraId="02F13EFF" w14:textId="77777777" w:rsidR="00CF1DA2" w:rsidRPr="00CF1DA2" w:rsidRDefault="00CF1DA2" w:rsidP="00CF1DA2">
            <w:pPr>
              <w:autoSpaceDE w:val="0"/>
              <w:autoSpaceDN w:val="0"/>
              <w:adjustRightInd w:val="0"/>
              <w:spacing w:after="0" w:line="240" w:lineRule="auto"/>
              <w:rPr>
                <w:ins w:id="6808" w:author="Arjan" w:date="2012-12-10T16:13:00Z"/>
                <w:rFonts w:ascii="Arial" w:eastAsia="Times New Roman" w:hAnsi="Arial" w:cs="Arial"/>
                <w:color w:val="000000"/>
                <w:sz w:val="20"/>
                <w:szCs w:val="20"/>
              </w:rPr>
            </w:pPr>
          </w:p>
        </w:tc>
      </w:tr>
      <w:tr w:rsidR="00CF1DA2" w:rsidRPr="00CF1DA2" w14:paraId="2BFC3BBF" w14:textId="77777777">
        <w:trPr>
          <w:trHeight w:val="230"/>
          <w:ins w:id="6809" w:author="Arjan" w:date="2012-12-10T16:13:00Z"/>
        </w:trPr>
        <w:tc>
          <w:tcPr>
            <w:tcW w:w="3690" w:type="dxa"/>
            <w:tcBorders>
              <w:top w:val="nil"/>
              <w:left w:val="nil"/>
              <w:bottom w:val="nil"/>
              <w:right w:val="nil"/>
            </w:tcBorders>
          </w:tcPr>
          <w:p w14:paraId="38565062" w14:textId="77777777" w:rsidR="00CF1DA2" w:rsidRPr="00CF1DA2" w:rsidRDefault="00CF1DA2" w:rsidP="00CF1DA2">
            <w:pPr>
              <w:autoSpaceDE w:val="0"/>
              <w:autoSpaceDN w:val="0"/>
              <w:adjustRightInd w:val="0"/>
              <w:spacing w:after="0" w:line="240" w:lineRule="auto"/>
              <w:rPr>
                <w:ins w:id="6810"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62568369" w14:textId="77777777" w:rsidR="00CF1DA2" w:rsidRPr="00CF1DA2" w:rsidRDefault="00CF1DA2" w:rsidP="00CF1DA2">
            <w:pPr>
              <w:autoSpaceDE w:val="0"/>
              <w:autoSpaceDN w:val="0"/>
              <w:adjustRightInd w:val="0"/>
              <w:spacing w:after="0" w:line="240" w:lineRule="auto"/>
              <w:rPr>
                <w:ins w:id="6811" w:author="Arjan" w:date="2012-12-10T16:13:00Z"/>
                <w:rFonts w:ascii="Arial" w:eastAsia="Times New Roman" w:hAnsi="Arial" w:cs="Arial"/>
                <w:color w:val="000000"/>
                <w:sz w:val="20"/>
                <w:szCs w:val="20"/>
              </w:rPr>
            </w:pPr>
          </w:p>
        </w:tc>
      </w:tr>
      <w:tr w:rsidR="00CF1DA2" w:rsidRPr="00CF1DA2" w14:paraId="22ACB478" w14:textId="77777777">
        <w:trPr>
          <w:trHeight w:val="230"/>
          <w:ins w:id="6812" w:author="Arjan" w:date="2012-12-10T16:13:00Z"/>
        </w:trPr>
        <w:tc>
          <w:tcPr>
            <w:tcW w:w="3690" w:type="dxa"/>
            <w:tcBorders>
              <w:top w:val="nil"/>
              <w:left w:val="nil"/>
              <w:bottom w:val="nil"/>
              <w:right w:val="nil"/>
            </w:tcBorders>
          </w:tcPr>
          <w:p w14:paraId="068CD7BF" w14:textId="77777777" w:rsidR="00CF1DA2" w:rsidRPr="00CF1DA2" w:rsidRDefault="00CF1DA2" w:rsidP="00CF1DA2">
            <w:pPr>
              <w:autoSpaceDE w:val="0"/>
              <w:autoSpaceDN w:val="0"/>
              <w:adjustRightInd w:val="0"/>
              <w:spacing w:after="0" w:line="240" w:lineRule="auto"/>
              <w:rPr>
                <w:ins w:id="6813" w:author="Arjan" w:date="2012-12-10T16:13:00Z"/>
                <w:rFonts w:ascii="Arial" w:eastAsia="Times New Roman" w:hAnsi="Arial" w:cs="Arial"/>
                <w:color w:val="000000"/>
                <w:sz w:val="20"/>
                <w:szCs w:val="20"/>
              </w:rPr>
            </w:pPr>
            <w:ins w:id="6814" w:author="Arjan" w:date="2012-12-10T16:13:00Z">
              <w:r w:rsidRPr="00CF1DA2">
                <w:rPr>
                  <w:rFonts w:ascii="Arial" w:eastAsia="Times New Roman" w:hAnsi="Arial" w:cs="Arial"/>
                  <w:b/>
                  <w:bCs/>
                  <w:color w:val="000000"/>
                  <w:sz w:val="20"/>
                  <w:szCs w:val="20"/>
                </w:rPr>
                <w:t>Indicatie formele historie</w:t>
              </w:r>
            </w:ins>
          </w:p>
        </w:tc>
        <w:tc>
          <w:tcPr>
            <w:tcW w:w="5670" w:type="dxa"/>
            <w:tcBorders>
              <w:top w:val="nil"/>
              <w:left w:val="nil"/>
              <w:bottom w:val="nil"/>
              <w:right w:val="nil"/>
            </w:tcBorders>
          </w:tcPr>
          <w:p w14:paraId="643D6731" w14:textId="77777777" w:rsidR="00CF1DA2" w:rsidRPr="00CF1DA2" w:rsidRDefault="00CF1DA2" w:rsidP="00CF1DA2">
            <w:pPr>
              <w:autoSpaceDE w:val="0"/>
              <w:autoSpaceDN w:val="0"/>
              <w:adjustRightInd w:val="0"/>
              <w:spacing w:after="0" w:line="240" w:lineRule="auto"/>
              <w:rPr>
                <w:ins w:id="6815" w:author="Arjan" w:date="2012-12-10T16:13:00Z"/>
                <w:rFonts w:ascii="Arial" w:eastAsia="Times New Roman" w:hAnsi="Arial" w:cs="Arial"/>
                <w:color w:val="000000"/>
                <w:sz w:val="20"/>
                <w:szCs w:val="20"/>
              </w:rPr>
            </w:pPr>
          </w:p>
        </w:tc>
      </w:tr>
      <w:tr w:rsidR="00CF1DA2" w:rsidRPr="00CF1DA2" w14:paraId="41E40B48" w14:textId="77777777">
        <w:trPr>
          <w:ins w:id="6816" w:author="Arjan" w:date="2012-12-10T16:13:00Z"/>
        </w:trPr>
        <w:tc>
          <w:tcPr>
            <w:tcW w:w="3690" w:type="dxa"/>
            <w:tcBorders>
              <w:top w:val="nil"/>
              <w:left w:val="nil"/>
              <w:bottom w:val="nil"/>
              <w:right w:val="nil"/>
            </w:tcBorders>
          </w:tcPr>
          <w:p w14:paraId="56942820" w14:textId="77777777" w:rsidR="00CF1DA2" w:rsidRPr="00CF1DA2" w:rsidRDefault="00CF1DA2" w:rsidP="00CF1DA2">
            <w:pPr>
              <w:autoSpaceDE w:val="0"/>
              <w:autoSpaceDN w:val="0"/>
              <w:adjustRightInd w:val="0"/>
              <w:spacing w:after="0" w:line="240" w:lineRule="auto"/>
              <w:rPr>
                <w:ins w:id="6817"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0CD426E0" w14:textId="77777777" w:rsidR="00CF1DA2" w:rsidRPr="00CF1DA2" w:rsidRDefault="00CF1DA2" w:rsidP="00CF1DA2">
            <w:pPr>
              <w:autoSpaceDE w:val="0"/>
              <w:autoSpaceDN w:val="0"/>
              <w:adjustRightInd w:val="0"/>
              <w:spacing w:after="0" w:line="240" w:lineRule="auto"/>
              <w:rPr>
                <w:ins w:id="6818" w:author="Arjan" w:date="2012-12-10T16:13:00Z"/>
                <w:rFonts w:ascii="Arial" w:eastAsia="Times New Roman" w:hAnsi="Arial" w:cs="Arial"/>
                <w:color w:val="000000"/>
                <w:sz w:val="20"/>
                <w:szCs w:val="20"/>
              </w:rPr>
            </w:pPr>
          </w:p>
        </w:tc>
      </w:tr>
      <w:tr w:rsidR="00CF1DA2" w:rsidRPr="00CF1DA2" w14:paraId="42EE4561" w14:textId="77777777">
        <w:trPr>
          <w:ins w:id="6819" w:author="Arjan" w:date="2012-12-10T16:13:00Z"/>
        </w:trPr>
        <w:tc>
          <w:tcPr>
            <w:tcW w:w="3690" w:type="dxa"/>
            <w:tcBorders>
              <w:top w:val="nil"/>
              <w:left w:val="nil"/>
              <w:bottom w:val="nil"/>
              <w:right w:val="nil"/>
            </w:tcBorders>
          </w:tcPr>
          <w:p w14:paraId="6491B3ED" w14:textId="77777777" w:rsidR="00CF1DA2" w:rsidRPr="00CF1DA2" w:rsidRDefault="00CF1DA2" w:rsidP="00CF1DA2">
            <w:pPr>
              <w:autoSpaceDE w:val="0"/>
              <w:autoSpaceDN w:val="0"/>
              <w:adjustRightInd w:val="0"/>
              <w:spacing w:after="0" w:line="240" w:lineRule="auto"/>
              <w:rPr>
                <w:ins w:id="6820" w:author="Arjan" w:date="2012-12-10T16:13:00Z"/>
                <w:rFonts w:ascii="Arial" w:eastAsia="Times New Roman" w:hAnsi="Arial" w:cs="Arial"/>
                <w:color w:val="000000"/>
                <w:sz w:val="20"/>
                <w:szCs w:val="20"/>
              </w:rPr>
            </w:pPr>
            <w:ins w:id="6821" w:author="Arjan" w:date="2012-12-10T16:13:00Z">
              <w:r w:rsidRPr="00CF1DA2">
                <w:rPr>
                  <w:rFonts w:ascii="Arial" w:eastAsia="Times New Roman" w:hAnsi="Arial" w:cs="Arial"/>
                  <w:b/>
                  <w:bCs/>
                  <w:color w:val="000000"/>
                  <w:sz w:val="20"/>
                  <w:szCs w:val="20"/>
                </w:rPr>
                <w:t>Aanduiding brondocument</w:t>
              </w:r>
            </w:ins>
          </w:p>
        </w:tc>
        <w:tc>
          <w:tcPr>
            <w:tcW w:w="5670" w:type="dxa"/>
            <w:tcBorders>
              <w:top w:val="nil"/>
              <w:left w:val="nil"/>
              <w:bottom w:val="nil"/>
              <w:right w:val="nil"/>
            </w:tcBorders>
          </w:tcPr>
          <w:p w14:paraId="44B08515" w14:textId="77777777" w:rsidR="00CF1DA2" w:rsidRPr="00CF1DA2" w:rsidRDefault="00CF1DA2" w:rsidP="00CF1DA2">
            <w:pPr>
              <w:autoSpaceDE w:val="0"/>
              <w:autoSpaceDN w:val="0"/>
              <w:adjustRightInd w:val="0"/>
              <w:spacing w:after="0" w:line="240" w:lineRule="auto"/>
              <w:rPr>
                <w:ins w:id="6822" w:author="Arjan" w:date="2012-12-10T16:13:00Z"/>
                <w:rFonts w:ascii="Arial" w:eastAsia="Times New Roman" w:hAnsi="Arial" w:cs="Arial"/>
                <w:color w:val="000000"/>
                <w:sz w:val="20"/>
                <w:szCs w:val="20"/>
              </w:rPr>
            </w:pPr>
          </w:p>
        </w:tc>
      </w:tr>
      <w:tr w:rsidR="00CF1DA2" w:rsidRPr="00CF1DA2" w14:paraId="5E7C2FEF" w14:textId="77777777">
        <w:trPr>
          <w:ins w:id="6823" w:author="Arjan" w:date="2012-12-10T16:13:00Z"/>
        </w:trPr>
        <w:tc>
          <w:tcPr>
            <w:tcW w:w="3690" w:type="dxa"/>
            <w:tcBorders>
              <w:top w:val="nil"/>
              <w:left w:val="nil"/>
              <w:bottom w:val="nil"/>
              <w:right w:val="nil"/>
            </w:tcBorders>
          </w:tcPr>
          <w:p w14:paraId="49E87068" w14:textId="77777777" w:rsidR="00CF1DA2" w:rsidRPr="00CF1DA2" w:rsidRDefault="00CF1DA2" w:rsidP="00CF1DA2">
            <w:pPr>
              <w:autoSpaceDE w:val="0"/>
              <w:autoSpaceDN w:val="0"/>
              <w:adjustRightInd w:val="0"/>
              <w:spacing w:after="0" w:line="240" w:lineRule="auto"/>
              <w:rPr>
                <w:ins w:id="6824"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752D1B46" w14:textId="77777777" w:rsidR="00CF1DA2" w:rsidRPr="00CF1DA2" w:rsidRDefault="00CF1DA2" w:rsidP="00CF1DA2">
            <w:pPr>
              <w:autoSpaceDE w:val="0"/>
              <w:autoSpaceDN w:val="0"/>
              <w:adjustRightInd w:val="0"/>
              <w:spacing w:after="0" w:line="240" w:lineRule="auto"/>
              <w:rPr>
                <w:ins w:id="6825" w:author="Arjan" w:date="2012-12-10T16:13:00Z"/>
                <w:rFonts w:ascii="Arial" w:eastAsia="Times New Roman" w:hAnsi="Arial" w:cs="Arial"/>
                <w:color w:val="000000"/>
                <w:sz w:val="20"/>
                <w:szCs w:val="20"/>
              </w:rPr>
            </w:pPr>
          </w:p>
        </w:tc>
      </w:tr>
      <w:tr w:rsidR="00CF1DA2" w:rsidRPr="00CF1DA2" w14:paraId="1CD34D1B" w14:textId="77777777">
        <w:trPr>
          <w:ins w:id="6826" w:author="Arjan" w:date="2012-12-10T16:13:00Z"/>
        </w:trPr>
        <w:tc>
          <w:tcPr>
            <w:tcW w:w="3690" w:type="dxa"/>
            <w:tcBorders>
              <w:top w:val="nil"/>
              <w:left w:val="nil"/>
              <w:bottom w:val="nil"/>
              <w:right w:val="nil"/>
            </w:tcBorders>
          </w:tcPr>
          <w:p w14:paraId="5D47C60E" w14:textId="77777777" w:rsidR="00CF1DA2" w:rsidRPr="00CF1DA2" w:rsidRDefault="00CF1DA2" w:rsidP="00CF1DA2">
            <w:pPr>
              <w:autoSpaceDE w:val="0"/>
              <w:autoSpaceDN w:val="0"/>
              <w:adjustRightInd w:val="0"/>
              <w:spacing w:after="0" w:line="240" w:lineRule="auto"/>
              <w:rPr>
                <w:ins w:id="6827" w:author="Arjan" w:date="2012-12-10T16:13:00Z"/>
                <w:rFonts w:ascii="Arial" w:eastAsia="Times New Roman" w:hAnsi="Arial" w:cs="Arial"/>
                <w:color w:val="000000"/>
                <w:sz w:val="20"/>
                <w:szCs w:val="20"/>
              </w:rPr>
            </w:pPr>
            <w:ins w:id="6828" w:author="Arjan" w:date="2012-12-10T16:13:00Z">
              <w:r w:rsidRPr="00CF1DA2">
                <w:rPr>
                  <w:rFonts w:ascii="Arial" w:eastAsia="Times New Roman" w:hAnsi="Arial" w:cs="Arial"/>
                  <w:b/>
                  <w:bCs/>
                  <w:color w:val="000000"/>
                  <w:sz w:val="20"/>
                  <w:szCs w:val="20"/>
                </w:rPr>
                <w:t>Indicatie in onderzoek</w:t>
              </w:r>
            </w:ins>
          </w:p>
        </w:tc>
        <w:tc>
          <w:tcPr>
            <w:tcW w:w="5670" w:type="dxa"/>
            <w:tcBorders>
              <w:top w:val="nil"/>
              <w:left w:val="nil"/>
              <w:bottom w:val="nil"/>
              <w:right w:val="nil"/>
            </w:tcBorders>
          </w:tcPr>
          <w:p w14:paraId="2585E5F2" w14:textId="77777777" w:rsidR="00CF1DA2" w:rsidRPr="00CF1DA2" w:rsidRDefault="00CF1DA2" w:rsidP="00CF1DA2">
            <w:pPr>
              <w:autoSpaceDE w:val="0"/>
              <w:autoSpaceDN w:val="0"/>
              <w:adjustRightInd w:val="0"/>
              <w:spacing w:after="0" w:line="240" w:lineRule="auto"/>
              <w:rPr>
                <w:ins w:id="6829" w:author="Arjan" w:date="2012-12-10T16:13:00Z"/>
                <w:rFonts w:ascii="Arial" w:eastAsia="Times New Roman" w:hAnsi="Arial" w:cs="Arial"/>
                <w:color w:val="000000"/>
                <w:sz w:val="20"/>
                <w:szCs w:val="20"/>
              </w:rPr>
            </w:pPr>
          </w:p>
        </w:tc>
      </w:tr>
      <w:tr w:rsidR="00CF1DA2" w:rsidRPr="00CF1DA2" w14:paraId="2858A8FC" w14:textId="77777777">
        <w:trPr>
          <w:ins w:id="6830" w:author="Arjan" w:date="2012-12-10T16:13:00Z"/>
        </w:trPr>
        <w:tc>
          <w:tcPr>
            <w:tcW w:w="3690" w:type="dxa"/>
            <w:tcBorders>
              <w:top w:val="nil"/>
              <w:left w:val="nil"/>
              <w:bottom w:val="nil"/>
              <w:right w:val="nil"/>
            </w:tcBorders>
          </w:tcPr>
          <w:p w14:paraId="7141D6A1" w14:textId="77777777" w:rsidR="00CF1DA2" w:rsidRPr="00CF1DA2" w:rsidRDefault="00CF1DA2" w:rsidP="00CF1DA2">
            <w:pPr>
              <w:autoSpaceDE w:val="0"/>
              <w:autoSpaceDN w:val="0"/>
              <w:adjustRightInd w:val="0"/>
              <w:spacing w:after="0" w:line="240" w:lineRule="auto"/>
              <w:rPr>
                <w:ins w:id="6831"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05D3C5D1" w14:textId="77777777" w:rsidR="00CF1DA2" w:rsidRPr="00CF1DA2" w:rsidRDefault="00CF1DA2" w:rsidP="00CF1DA2">
            <w:pPr>
              <w:autoSpaceDE w:val="0"/>
              <w:autoSpaceDN w:val="0"/>
              <w:adjustRightInd w:val="0"/>
              <w:spacing w:after="0" w:line="240" w:lineRule="auto"/>
              <w:rPr>
                <w:ins w:id="6832" w:author="Arjan" w:date="2012-12-10T16:13:00Z"/>
                <w:rFonts w:ascii="Arial" w:eastAsia="Times New Roman" w:hAnsi="Arial" w:cs="Arial"/>
                <w:color w:val="000000"/>
                <w:sz w:val="20"/>
                <w:szCs w:val="20"/>
              </w:rPr>
            </w:pPr>
          </w:p>
        </w:tc>
      </w:tr>
      <w:tr w:rsidR="00CF1DA2" w:rsidRPr="00CF1DA2" w14:paraId="523B55F9" w14:textId="77777777">
        <w:trPr>
          <w:ins w:id="6833" w:author="Arjan" w:date="2012-12-10T16:13:00Z"/>
        </w:trPr>
        <w:tc>
          <w:tcPr>
            <w:tcW w:w="3690" w:type="dxa"/>
            <w:tcBorders>
              <w:top w:val="nil"/>
              <w:left w:val="nil"/>
              <w:bottom w:val="nil"/>
              <w:right w:val="nil"/>
            </w:tcBorders>
          </w:tcPr>
          <w:p w14:paraId="6C579F04" w14:textId="77777777" w:rsidR="00CF1DA2" w:rsidRPr="00CF1DA2" w:rsidRDefault="00CF1DA2" w:rsidP="00CF1DA2">
            <w:pPr>
              <w:autoSpaceDE w:val="0"/>
              <w:autoSpaceDN w:val="0"/>
              <w:adjustRightInd w:val="0"/>
              <w:spacing w:after="0" w:line="240" w:lineRule="auto"/>
              <w:rPr>
                <w:ins w:id="6834" w:author="Arjan" w:date="2012-12-10T16:13:00Z"/>
                <w:rFonts w:ascii="Arial" w:eastAsia="Times New Roman" w:hAnsi="Arial" w:cs="Arial"/>
                <w:color w:val="000000"/>
                <w:sz w:val="20"/>
                <w:szCs w:val="20"/>
              </w:rPr>
            </w:pPr>
            <w:ins w:id="6835" w:author="Arjan" w:date="2012-12-10T16:13:00Z">
              <w:r w:rsidRPr="00CF1DA2">
                <w:rPr>
                  <w:rFonts w:ascii="Arial" w:eastAsia="Times New Roman" w:hAnsi="Arial" w:cs="Arial"/>
                  <w:b/>
                  <w:bCs/>
                  <w:color w:val="000000"/>
                  <w:sz w:val="20"/>
                  <w:szCs w:val="20"/>
                </w:rPr>
                <w:t>Aanduiding strijdigheid/nietigheid</w:t>
              </w:r>
            </w:ins>
          </w:p>
        </w:tc>
        <w:tc>
          <w:tcPr>
            <w:tcW w:w="5670" w:type="dxa"/>
            <w:tcBorders>
              <w:top w:val="nil"/>
              <w:left w:val="nil"/>
              <w:bottom w:val="nil"/>
              <w:right w:val="nil"/>
            </w:tcBorders>
          </w:tcPr>
          <w:p w14:paraId="787C43A0" w14:textId="77777777" w:rsidR="00CF1DA2" w:rsidRPr="00CF1DA2" w:rsidRDefault="00CF1DA2" w:rsidP="00CF1DA2">
            <w:pPr>
              <w:autoSpaceDE w:val="0"/>
              <w:autoSpaceDN w:val="0"/>
              <w:adjustRightInd w:val="0"/>
              <w:spacing w:after="0" w:line="240" w:lineRule="auto"/>
              <w:rPr>
                <w:ins w:id="6836" w:author="Arjan" w:date="2012-12-10T16:13:00Z"/>
                <w:rFonts w:ascii="Arial" w:eastAsia="Times New Roman" w:hAnsi="Arial" w:cs="Arial"/>
                <w:color w:val="000000"/>
                <w:sz w:val="20"/>
                <w:szCs w:val="20"/>
              </w:rPr>
            </w:pPr>
          </w:p>
        </w:tc>
      </w:tr>
      <w:tr w:rsidR="00CF1DA2" w:rsidRPr="00CF1DA2" w14:paraId="7BDD48B3" w14:textId="77777777">
        <w:trPr>
          <w:ins w:id="6837" w:author="Arjan" w:date="2012-12-10T16:13:00Z"/>
        </w:trPr>
        <w:tc>
          <w:tcPr>
            <w:tcW w:w="3690" w:type="dxa"/>
            <w:tcBorders>
              <w:top w:val="nil"/>
              <w:left w:val="nil"/>
              <w:bottom w:val="nil"/>
              <w:right w:val="nil"/>
            </w:tcBorders>
          </w:tcPr>
          <w:p w14:paraId="495E0D3E" w14:textId="77777777" w:rsidR="00CF1DA2" w:rsidRPr="00CF1DA2" w:rsidRDefault="00CF1DA2" w:rsidP="00CF1DA2">
            <w:pPr>
              <w:autoSpaceDE w:val="0"/>
              <w:autoSpaceDN w:val="0"/>
              <w:adjustRightInd w:val="0"/>
              <w:spacing w:after="0" w:line="240" w:lineRule="auto"/>
              <w:rPr>
                <w:ins w:id="6838"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382EF0EB" w14:textId="77777777" w:rsidR="00CF1DA2" w:rsidRPr="00CF1DA2" w:rsidRDefault="00CF1DA2" w:rsidP="00CF1DA2">
            <w:pPr>
              <w:autoSpaceDE w:val="0"/>
              <w:autoSpaceDN w:val="0"/>
              <w:adjustRightInd w:val="0"/>
              <w:spacing w:after="0" w:line="240" w:lineRule="auto"/>
              <w:rPr>
                <w:ins w:id="6839" w:author="Arjan" w:date="2012-12-10T16:13:00Z"/>
                <w:rFonts w:ascii="Arial" w:eastAsia="Times New Roman" w:hAnsi="Arial" w:cs="Arial"/>
                <w:color w:val="000000"/>
                <w:sz w:val="20"/>
                <w:szCs w:val="20"/>
              </w:rPr>
            </w:pPr>
          </w:p>
        </w:tc>
      </w:tr>
      <w:tr w:rsidR="00CF1DA2" w:rsidRPr="00AE1A91" w14:paraId="0A571A57" w14:textId="77777777">
        <w:trPr>
          <w:ins w:id="6840" w:author="Arjan" w:date="2012-12-10T16:13:00Z"/>
        </w:trPr>
        <w:tc>
          <w:tcPr>
            <w:tcW w:w="3690" w:type="dxa"/>
            <w:tcBorders>
              <w:top w:val="nil"/>
              <w:left w:val="nil"/>
              <w:bottom w:val="nil"/>
              <w:right w:val="nil"/>
            </w:tcBorders>
          </w:tcPr>
          <w:p w14:paraId="733AF95B" w14:textId="77777777" w:rsidR="00CF1DA2" w:rsidRPr="00CF1DA2" w:rsidRDefault="00CF1DA2" w:rsidP="00CF1DA2">
            <w:pPr>
              <w:autoSpaceDE w:val="0"/>
              <w:autoSpaceDN w:val="0"/>
              <w:adjustRightInd w:val="0"/>
              <w:spacing w:after="0" w:line="240" w:lineRule="auto"/>
              <w:rPr>
                <w:ins w:id="6841" w:author="Arjan" w:date="2012-12-10T16:13:00Z"/>
                <w:rFonts w:ascii="Arial" w:eastAsia="Times New Roman" w:hAnsi="Arial" w:cs="Arial"/>
                <w:color w:val="000000"/>
                <w:sz w:val="20"/>
                <w:szCs w:val="20"/>
              </w:rPr>
            </w:pPr>
            <w:ins w:id="6842" w:author="Arjan" w:date="2012-12-10T16:13:00Z">
              <w:r w:rsidRPr="00CF1DA2">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387CFB7D" w14:textId="77777777" w:rsidR="00CF1DA2" w:rsidRPr="00DD0F4F" w:rsidRDefault="00CF1DA2" w:rsidP="00CF1DA2">
            <w:pPr>
              <w:autoSpaceDE w:val="0"/>
              <w:autoSpaceDN w:val="0"/>
              <w:adjustRightInd w:val="0"/>
              <w:spacing w:after="0" w:line="240" w:lineRule="auto"/>
              <w:rPr>
                <w:ins w:id="6843" w:author="Arjan" w:date="2012-12-10T16:13:00Z"/>
                <w:rFonts w:ascii="Arial" w:eastAsia="Times New Roman" w:hAnsi="Arial" w:cs="Arial"/>
                <w:color w:val="000000"/>
                <w:sz w:val="20"/>
                <w:szCs w:val="20"/>
                <w:lang w:val="nl-NL"/>
              </w:rPr>
            </w:pPr>
            <w:ins w:id="6844" w:author="Arjan" w:date="2012-12-10T16:13:00Z">
              <w:r w:rsidRPr="00DD0F4F">
                <w:rPr>
                  <w:rFonts w:ascii="Arial" w:eastAsia="Times New Roman" w:hAnsi="Arial" w:cs="Arial"/>
                  <w:color w:val="000000"/>
                  <w:sz w:val="20"/>
                  <w:szCs w:val="20"/>
                  <w:lang w:val="nl-NL"/>
                </w:rPr>
                <w:t>Aanduiding of de attribuutsoort waarvan de relatiesoort is afgeleid, een authentiek gegeven (attribuutsoort) betreft.</w:t>
              </w:r>
            </w:ins>
          </w:p>
          <w:p w14:paraId="2DC8C5C0" w14:textId="77777777" w:rsidR="00CF1DA2" w:rsidRPr="00DD0F4F" w:rsidRDefault="00CF1DA2" w:rsidP="00CF1DA2">
            <w:pPr>
              <w:autoSpaceDE w:val="0"/>
              <w:autoSpaceDN w:val="0"/>
              <w:adjustRightInd w:val="0"/>
              <w:spacing w:after="0" w:line="240" w:lineRule="auto"/>
              <w:rPr>
                <w:ins w:id="6845" w:author="Arjan" w:date="2012-12-10T16:13:00Z"/>
                <w:rFonts w:ascii="Arial" w:eastAsia="Times New Roman" w:hAnsi="Arial" w:cs="Arial"/>
                <w:color w:val="000000"/>
                <w:sz w:val="20"/>
                <w:szCs w:val="20"/>
                <w:lang w:val="nl-NL"/>
              </w:rPr>
            </w:pPr>
          </w:p>
        </w:tc>
      </w:tr>
      <w:tr w:rsidR="00CF1DA2" w:rsidRPr="00AE1A91" w14:paraId="74C31A53" w14:textId="77777777">
        <w:trPr>
          <w:ins w:id="6846" w:author="Arjan" w:date="2012-12-10T16:13:00Z"/>
        </w:trPr>
        <w:tc>
          <w:tcPr>
            <w:tcW w:w="3690" w:type="dxa"/>
            <w:tcBorders>
              <w:top w:val="nil"/>
              <w:left w:val="nil"/>
              <w:bottom w:val="nil"/>
              <w:right w:val="nil"/>
            </w:tcBorders>
          </w:tcPr>
          <w:p w14:paraId="4A9A28F0" w14:textId="77777777" w:rsidR="00CF1DA2" w:rsidRPr="00DD0F4F" w:rsidRDefault="00CF1DA2" w:rsidP="00CF1DA2">
            <w:pPr>
              <w:autoSpaceDE w:val="0"/>
              <w:autoSpaceDN w:val="0"/>
              <w:adjustRightInd w:val="0"/>
              <w:spacing w:after="0" w:line="240" w:lineRule="auto"/>
              <w:rPr>
                <w:ins w:id="6847" w:author="Arjan" w:date="2012-12-10T16:1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172154E9" w14:textId="77777777" w:rsidR="00CF1DA2" w:rsidRPr="00DD0F4F" w:rsidRDefault="00CF1DA2" w:rsidP="00CF1DA2">
            <w:pPr>
              <w:autoSpaceDE w:val="0"/>
              <w:autoSpaceDN w:val="0"/>
              <w:adjustRightInd w:val="0"/>
              <w:spacing w:after="0" w:line="240" w:lineRule="auto"/>
              <w:rPr>
                <w:ins w:id="6848" w:author="Arjan" w:date="2012-12-10T16:13:00Z"/>
                <w:rFonts w:ascii="Arial" w:eastAsia="Times New Roman" w:hAnsi="Arial" w:cs="Arial"/>
                <w:color w:val="000000"/>
                <w:sz w:val="20"/>
                <w:szCs w:val="20"/>
                <w:lang w:val="nl-NL"/>
              </w:rPr>
            </w:pPr>
          </w:p>
        </w:tc>
      </w:tr>
      <w:tr w:rsidR="00CF1DA2" w:rsidRPr="00CF1DA2" w14:paraId="4D3748EF" w14:textId="77777777">
        <w:trPr>
          <w:ins w:id="6849" w:author="Arjan" w:date="2012-12-10T16:13:00Z"/>
        </w:trPr>
        <w:tc>
          <w:tcPr>
            <w:tcW w:w="3690" w:type="dxa"/>
            <w:tcBorders>
              <w:top w:val="nil"/>
              <w:left w:val="nil"/>
              <w:bottom w:val="nil"/>
              <w:right w:val="nil"/>
            </w:tcBorders>
          </w:tcPr>
          <w:p w14:paraId="7BD5DE61" w14:textId="77777777" w:rsidR="00CF1DA2" w:rsidRPr="00CF1DA2" w:rsidRDefault="00CF1DA2" w:rsidP="00CF1DA2">
            <w:pPr>
              <w:autoSpaceDE w:val="0"/>
              <w:autoSpaceDN w:val="0"/>
              <w:adjustRightInd w:val="0"/>
              <w:spacing w:after="0" w:line="240" w:lineRule="auto"/>
              <w:rPr>
                <w:ins w:id="6850" w:author="Arjan" w:date="2012-12-10T16:13:00Z"/>
                <w:rFonts w:ascii="Arial" w:eastAsia="Times New Roman" w:hAnsi="Arial" w:cs="Arial"/>
                <w:b/>
                <w:bCs/>
                <w:color w:val="000000"/>
                <w:sz w:val="20"/>
                <w:szCs w:val="20"/>
              </w:rPr>
            </w:pPr>
            <w:ins w:id="6851" w:author="Arjan" w:date="2012-12-10T16:13:00Z">
              <w:r w:rsidRPr="00CF1DA2">
                <w:rPr>
                  <w:rFonts w:ascii="Arial" w:eastAsia="Times New Roman" w:hAnsi="Arial" w:cs="Arial"/>
                  <w:b/>
                  <w:bCs/>
                  <w:color w:val="000000"/>
                  <w:sz w:val="20"/>
                  <w:szCs w:val="20"/>
                </w:rPr>
                <w:lastRenderedPageBreak/>
                <w:t>Regels relatiesoort</w:t>
              </w:r>
            </w:ins>
          </w:p>
        </w:tc>
        <w:tc>
          <w:tcPr>
            <w:tcW w:w="5670" w:type="dxa"/>
            <w:tcBorders>
              <w:top w:val="nil"/>
              <w:left w:val="nil"/>
              <w:bottom w:val="nil"/>
              <w:right w:val="nil"/>
            </w:tcBorders>
          </w:tcPr>
          <w:p w14:paraId="56C135BC" w14:textId="77777777" w:rsidR="00CF1DA2" w:rsidRPr="00CF1DA2" w:rsidRDefault="00CF1DA2" w:rsidP="00CF1DA2">
            <w:pPr>
              <w:autoSpaceDE w:val="0"/>
              <w:autoSpaceDN w:val="0"/>
              <w:adjustRightInd w:val="0"/>
              <w:spacing w:after="0" w:line="240" w:lineRule="auto"/>
              <w:rPr>
                <w:ins w:id="6852" w:author="Arjan" w:date="2012-12-10T16:13:00Z"/>
                <w:rFonts w:ascii="Arial" w:eastAsia="Times New Roman" w:hAnsi="Arial" w:cs="Arial"/>
                <w:color w:val="000000"/>
                <w:sz w:val="20"/>
                <w:szCs w:val="20"/>
              </w:rPr>
            </w:pPr>
          </w:p>
        </w:tc>
      </w:tr>
    </w:tbl>
    <w:p w14:paraId="5CF5D848" w14:textId="77777777" w:rsidR="00CF1DA2" w:rsidRDefault="00CF1DA2" w:rsidP="0044638F"/>
    <w:p w14:paraId="5E772BBB" w14:textId="77777777" w:rsidR="00D30F71" w:rsidRPr="00CF1DA2" w:rsidRDefault="00DA5D93" w:rsidP="00D30F71">
      <w:pPr>
        <w:autoSpaceDE w:val="0"/>
        <w:autoSpaceDN w:val="0"/>
        <w:adjustRightInd w:val="0"/>
        <w:spacing w:before="240" w:after="60" w:line="240" w:lineRule="auto"/>
        <w:outlineLvl w:val="3"/>
        <w:rPr>
          <w:ins w:id="6853" w:author="Arjan" w:date="2012-12-10T16:17:00Z"/>
          <w:rFonts w:ascii="Arial" w:eastAsia="Times New Roman" w:hAnsi="Arial" w:cs="Arial"/>
          <w:b/>
          <w:bCs/>
          <w:color w:val="004080"/>
          <w:sz w:val="24"/>
          <w:szCs w:val="24"/>
        </w:rPr>
      </w:pPr>
      <w:ins w:id="6854" w:author="Arjan" w:date="2012-12-10T16:17:00Z">
        <w:r w:rsidRPr="00CF1DA2">
          <w:rPr>
            <w:rFonts w:ascii="Arial" w:hAnsi="Arial" w:cs="Arial"/>
            <w:sz w:val="20"/>
            <w:szCs w:val="20"/>
            <w:lang w:val="en-AU"/>
          </w:rPr>
          <w:fldChar w:fldCharType="begin" w:fldLock="1"/>
        </w:r>
        <w:r w:rsidR="00D30F71" w:rsidRPr="00CF1DA2">
          <w:rPr>
            <w:rFonts w:ascii="Arial" w:hAnsi="Arial" w:cs="Arial"/>
            <w:sz w:val="20"/>
            <w:szCs w:val="20"/>
            <w:lang w:val="en-AU"/>
          </w:rPr>
          <w:instrText xml:space="preserve">MERGEFIELD </w:instrText>
        </w:r>
        <w:r w:rsidR="00D30F71" w:rsidRPr="00CF1DA2">
          <w:rPr>
            <w:rFonts w:ascii="Arial" w:eastAsia="Times New Roman" w:hAnsi="Arial" w:cs="Arial"/>
            <w:b/>
            <w:bCs/>
            <w:color w:val="004080"/>
            <w:sz w:val="24"/>
            <w:szCs w:val="24"/>
          </w:rPr>
          <w:instrText>Connector.Stereotype</w:instrText>
        </w:r>
        <w:r w:rsidRPr="00CF1DA2">
          <w:rPr>
            <w:rFonts w:ascii="Arial" w:hAnsi="Arial" w:cs="Arial"/>
            <w:sz w:val="20"/>
            <w:szCs w:val="20"/>
            <w:lang w:val="en-AU"/>
          </w:rPr>
          <w:fldChar w:fldCharType="separate"/>
        </w:r>
        <w:r w:rsidR="00D30F71" w:rsidRPr="00CF1DA2">
          <w:rPr>
            <w:rFonts w:ascii="Arial" w:eastAsia="Times New Roman" w:hAnsi="Arial" w:cs="Arial"/>
            <w:b/>
            <w:bCs/>
            <w:color w:val="004080"/>
            <w:sz w:val="24"/>
            <w:szCs w:val="24"/>
          </w:rPr>
          <w:t>«Relatie</w:t>
        </w:r>
      </w:ins>
      <w:ins w:id="6855" w:author="Arjan" w:date="2014-11-17T23:26:00Z">
        <w:r w:rsidR="001647B0">
          <w:rPr>
            <w:rFonts w:ascii="Arial" w:eastAsia="Times New Roman" w:hAnsi="Arial" w:cs="Arial"/>
            <w:b/>
            <w:bCs/>
            <w:color w:val="004080"/>
            <w:sz w:val="24"/>
            <w:szCs w:val="24"/>
          </w:rPr>
          <w:t>soort</w:t>
        </w:r>
      </w:ins>
      <w:ins w:id="6856" w:author="Arjan" w:date="2012-12-10T16:17:00Z">
        <w:r w:rsidR="00D30F71" w:rsidRPr="00CF1DA2">
          <w:rPr>
            <w:rFonts w:ascii="Arial" w:eastAsia="Times New Roman" w:hAnsi="Arial" w:cs="Arial"/>
            <w:b/>
            <w:bCs/>
            <w:color w:val="004080"/>
            <w:sz w:val="24"/>
            <w:szCs w:val="24"/>
          </w:rPr>
          <w:t>»</w:t>
        </w:r>
        <w:r w:rsidRPr="00CF1DA2">
          <w:rPr>
            <w:rFonts w:ascii="Arial" w:hAnsi="Arial" w:cs="Arial"/>
            <w:sz w:val="20"/>
            <w:szCs w:val="20"/>
            <w:lang w:val="en-AU"/>
          </w:rPr>
          <w:fldChar w:fldCharType="end"/>
        </w:r>
        <w:r w:rsidR="00D30F71"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D30F71" w:rsidRPr="00CF1DA2">
          <w:rPr>
            <w:rFonts w:ascii="Arial" w:eastAsia="Times New Roman" w:hAnsi="Arial" w:cs="Arial"/>
            <w:b/>
            <w:bCs/>
            <w:color w:val="004080"/>
            <w:sz w:val="24"/>
            <w:szCs w:val="24"/>
          </w:rPr>
          <w:instrText>MERGEFIELD Connector.Name</w:instrText>
        </w:r>
        <w:r w:rsidRPr="00CF1DA2">
          <w:rPr>
            <w:rFonts w:ascii="Arial" w:eastAsia="Times New Roman" w:hAnsi="Arial" w:cs="Arial"/>
            <w:b/>
            <w:bCs/>
            <w:color w:val="004080"/>
            <w:sz w:val="24"/>
            <w:szCs w:val="24"/>
          </w:rPr>
          <w:fldChar w:fldCharType="separate"/>
        </w:r>
        <w:r w:rsidR="00D30F71" w:rsidRPr="00CF1DA2">
          <w:rPr>
            <w:rFonts w:ascii="Arial" w:eastAsia="Times New Roman" w:hAnsi="Arial" w:cs="Arial"/>
            <w:b/>
            <w:bCs/>
            <w:color w:val="004080"/>
            <w:sz w:val="24"/>
            <w:szCs w:val="24"/>
          </w:rPr>
          <w:t>heeft plaatsgevonden met</w:t>
        </w:r>
        <w:r w:rsidRPr="00CF1DA2">
          <w:rPr>
            <w:rFonts w:ascii="Arial" w:eastAsia="Times New Roman" w:hAnsi="Arial" w:cs="Arial"/>
            <w:b/>
            <w:bCs/>
            <w:color w:val="004080"/>
            <w:sz w:val="24"/>
            <w:szCs w:val="24"/>
          </w:rPr>
          <w:fldChar w:fldCharType="end"/>
        </w:r>
      </w:ins>
    </w:p>
    <w:tbl>
      <w:tblPr>
        <w:tblW w:w="9360" w:type="dxa"/>
        <w:tblInd w:w="60" w:type="dxa"/>
        <w:tblLayout w:type="fixed"/>
        <w:tblCellMar>
          <w:left w:w="60" w:type="dxa"/>
          <w:right w:w="60" w:type="dxa"/>
        </w:tblCellMar>
        <w:tblLook w:val="0000" w:firstRow="0" w:lastRow="0" w:firstColumn="0" w:lastColumn="0" w:noHBand="0" w:noVBand="0"/>
      </w:tblPr>
      <w:tblGrid>
        <w:gridCol w:w="3690"/>
        <w:gridCol w:w="5670"/>
      </w:tblGrid>
      <w:tr w:rsidR="00D30F71" w:rsidRPr="00CF1DA2" w14:paraId="7826CA29" w14:textId="77777777" w:rsidTr="00D30F71">
        <w:trPr>
          <w:trHeight w:val="230"/>
          <w:ins w:id="6857" w:author="Arjan" w:date="2012-12-10T16:17:00Z"/>
        </w:trPr>
        <w:tc>
          <w:tcPr>
            <w:tcW w:w="3690" w:type="dxa"/>
            <w:tcBorders>
              <w:top w:val="nil"/>
              <w:left w:val="nil"/>
              <w:bottom w:val="nil"/>
              <w:right w:val="nil"/>
            </w:tcBorders>
          </w:tcPr>
          <w:p w14:paraId="1CD57C27" w14:textId="77777777" w:rsidR="00D30F71" w:rsidRPr="00CF1DA2" w:rsidRDefault="00D30F71" w:rsidP="00F34B18">
            <w:pPr>
              <w:autoSpaceDE w:val="0"/>
              <w:autoSpaceDN w:val="0"/>
              <w:adjustRightInd w:val="0"/>
              <w:spacing w:after="0" w:line="240" w:lineRule="auto"/>
              <w:rPr>
                <w:ins w:id="6858" w:author="Arjan" w:date="2012-12-10T16:17:00Z"/>
                <w:rFonts w:ascii="Arial" w:eastAsia="Times New Roman" w:hAnsi="Arial" w:cs="Arial"/>
                <w:color w:val="000000"/>
                <w:sz w:val="20"/>
                <w:szCs w:val="20"/>
              </w:rPr>
            </w:pPr>
            <w:ins w:id="6859" w:author="Arjan" w:date="2012-12-10T16:17:00Z">
              <w:r w:rsidRPr="00CF1DA2">
                <w:rPr>
                  <w:rFonts w:ascii="Arial" w:eastAsia="Times New Roman" w:hAnsi="Arial" w:cs="Arial"/>
                  <w:b/>
                  <w:bCs/>
                  <w:color w:val="000000"/>
                  <w:sz w:val="20"/>
                  <w:szCs w:val="20"/>
                </w:rPr>
                <w:t>Naam relatiesoort</w:t>
              </w:r>
            </w:ins>
          </w:p>
        </w:tc>
        <w:tc>
          <w:tcPr>
            <w:tcW w:w="5670" w:type="dxa"/>
            <w:tcBorders>
              <w:top w:val="nil"/>
              <w:left w:val="nil"/>
              <w:bottom w:val="nil"/>
              <w:right w:val="nil"/>
            </w:tcBorders>
          </w:tcPr>
          <w:p w14:paraId="4508A821" w14:textId="77777777" w:rsidR="00D30F71" w:rsidRPr="00CF1DA2" w:rsidRDefault="00DA5D93" w:rsidP="00F34B18">
            <w:pPr>
              <w:autoSpaceDE w:val="0"/>
              <w:autoSpaceDN w:val="0"/>
              <w:adjustRightInd w:val="0"/>
              <w:spacing w:after="0" w:line="240" w:lineRule="auto"/>
              <w:rPr>
                <w:ins w:id="6860" w:author="Arjan" w:date="2012-12-10T16:17:00Z"/>
                <w:rFonts w:ascii="Arial" w:eastAsia="Times New Roman" w:hAnsi="Arial" w:cs="Arial"/>
                <w:color w:val="000000"/>
                <w:sz w:val="20"/>
                <w:szCs w:val="20"/>
              </w:rPr>
            </w:pPr>
            <w:ins w:id="6861" w:author="Arjan" w:date="2012-12-10T16:17:00Z">
              <w:r w:rsidRPr="00CF1DA2">
                <w:rPr>
                  <w:rFonts w:ascii="Arial" w:hAnsi="Arial" w:cs="Arial"/>
                  <w:sz w:val="20"/>
                  <w:szCs w:val="20"/>
                  <w:lang w:val="en-AU"/>
                </w:rPr>
                <w:fldChar w:fldCharType="begin" w:fldLock="1"/>
              </w:r>
              <w:r w:rsidR="00D30F71" w:rsidRPr="00CF1DA2">
                <w:rPr>
                  <w:rFonts w:ascii="Arial" w:hAnsi="Arial" w:cs="Arial"/>
                  <w:sz w:val="20"/>
                  <w:szCs w:val="20"/>
                  <w:lang w:val="en-AU"/>
                </w:rPr>
                <w:instrText xml:space="preserve">MERGEFIELD </w:instrText>
              </w:r>
              <w:r w:rsidR="00D30F71"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D30F71" w:rsidRPr="00CF1DA2">
                <w:rPr>
                  <w:rFonts w:ascii="Arial" w:eastAsia="Times New Roman" w:hAnsi="Arial" w:cs="Arial"/>
                  <w:color w:val="000000"/>
                  <w:sz w:val="20"/>
                  <w:szCs w:val="20"/>
                </w:rPr>
                <w:t>heeft plaatsgevonden met</w:t>
              </w:r>
              <w:r w:rsidRPr="00CF1DA2">
                <w:rPr>
                  <w:rFonts w:ascii="Arial" w:hAnsi="Arial" w:cs="Arial"/>
                  <w:sz w:val="20"/>
                  <w:szCs w:val="20"/>
                  <w:lang w:val="en-AU"/>
                </w:rPr>
                <w:fldChar w:fldCharType="end"/>
              </w:r>
            </w:ins>
          </w:p>
        </w:tc>
      </w:tr>
      <w:tr w:rsidR="00D30F71" w:rsidRPr="00CF1DA2" w14:paraId="62B77475" w14:textId="77777777" w:rsidTr="00D30F71">
        <w:trPr>
          <w:ins w:id="6862" w:author="Arjan" w:date="2012-12-10T16:17:00Z"/>
        </w:trPr>
        <w:tc>
          <w:tcPr>
            <w:tcW w:w="3690" w:type="dxa"/>
            <w:tcBorders>
              <w:top w:val="nil"/>
              <w:left w:val="nil"/>
              <w:bottom w:val="nil"/>
              <w:right w:val="nil"/>
            </w:tcBorders>
          </w:tcPr>
          <w:p w14:paraId="03266E60" w14:textId="77777777" w:rsidR="00D30F71" w:rsidRPr="00CF1DA2" w:rsidRDefault="00D30F71" w:rsidP="00F34B18">
            <w:pPr>
              <w:autoSpaceDE w:val="0"/>
              <w:autoSpaceDN w:val="0"/>
              <w:adjustRightInd w:val="0"/>
              <w:spacing w:after="0" w:line="240" w:lineRule="auto"/>
              <w:rPr>
                <w:ins w:id="6863" w:author="Arjan" w:date="2012-12-10T16:17:00Z"/>
                <w:rFonts w:ascii="Arial" w:eastAsia="Times New Roman" w:hAnsi="Arial" w:cs="Arial"/>
                <w:b/>
                <w:bCs/>
                <w:color w:val="000000"/>
                <w:sz w:val="20"/>
                <w:szCs w:val="20"/>
              </w:rPr>
            </w:pPr>
          </w:p>
        </w:tc>
        <w:tc>
          <w:tcPr>
            <w:tcW w:w="5670" w:type="dxa"/>
            <w:tcBorders>
              <w:top w:val="nil"/>
              <w:left w:val="nil"/>
              <w:bottom w:val="nil"/>
              <w:right w:val="nil"/>
            </w:tcBorders>
          </w:tcPr>
          <w:p w14:paraId="74650681" w14:textId="77777777" w:rsidR="00D30F71" w:rsidRPr="00CF1DA2" w:rsidRDefault="00D30F71" w:rsidP="00F34B18">
            <w:pPr>
              <w:autoSpaceDE w:val="0"/>
              <w:autoSpaceDN w:val="0"/>
              <w:adjustRightInd w:val="0"/>
              <w:spacing w:after="0" w:line="240" w:lineRule="auto"/>
              <w:rPr>
                <w:ins w:id="6864" w:author="Arjan" w:date="2012-12-10T16:17:00Z"/>
                <w:rFonts w:ascii="Arial" w:eastAsia="Times New Roman" w:hAnsi="Arial" w:cs="Arial"/>
                <w:b/>
                <w:bCs/>
                <w:color w:val="000000"/>
                <w:sz w:val="20"/>
                <w:szCs w:val="20"/>
              </w:rPr>
            </w:pPr>
          </w:p>
        </w:tc>
      </w:tr>
      <w:tr w:rsidR="00D30F71" w:rsidRPr="00CF1DA2" w14:paraId="4142F492" w14:textId="77777777" w:rsidTr="00D30F71">
        <w:trPr>
          <w:ins w:id="6865" w:author="Arjan" w:date="2012-12-10T16:17:00Z"/>
        </w:trPr>
        <w:tc>
          <w:tcPr>
            <w:tcW w:w="3690" w:type="dxa"/>
            <w:tcBorders>
              <w:top w:val="nil"/>
              <w:left w:val="nil"/>
              <w:bottom w:val="nil"/>
              <w:right w:val="nil"/>
            </w:tcBorders>
          </w:tcPr>
          <w:p w14:paraId="32FB8525" w14:textId="77777777" w:rsidR="00D30F71" w:rsidRPr="00CF1DA2" w:rsidRDefault="00D30F71" w:rsidP="00F34B18">
            <w:pPr>
              <w:autoSpaceDE w:val="0"/>
              <w:autoSpaceDN w:val="0"/>
              <w:adjustRightInd w:val="0"/>
              <w:spacing w:after="0" w:line="240" w:lineRule="auto"/>
              <w:rPr>
                <w:ins w:id="6866" w:author="Arjan" w:date="2012-12-10T16:17:00Z"/>
                <w:rFonts w:ascii="Arial" w:eastAsia="Times New Roman" w:hAnsi="Arial" w:cs="Arial"/>
                <w:b/>
                <w:bCs/>
                <w:color w:val="000000"/>
                <w:sz w:val="20"/>
                <w:szCs w:val="20"/>
              </w:rPr>
            </w:pPr>
            <w:ins w:id="6867" w:author="Arjan" w:date="2012-12-10T16:17:00Z">
              <w:r w:rsidRPr="00CF1DA2">
                <w:rPr>
                  <w:rFonts w:ascii="Arial" w:eastAsia="Times New Roman" w:hAnsi="Arial" w:cs="Arial"/>
                  <w:b/>
                  <w:bCs/>
                  <w:color w:val="000000"/>
                  <w:sz w:val="20"/>
                  <w:szCs w:val="20"/>
                </w:rPr>
                <w:t>Gerelateerd objecttype</w:t>
              </w:r>
            </w:ins>
          </w:p>
          <w:p w14:paraId="762FB1B5" w14:textId="77777777" w:rsidR="00D30F71" w:rsidRPr="00CF1DA2" w:rsidRDefault="00D30F71" w:rsidP="00F34B18">
            <w:pPr>
              <w:autoSpaceDE w:val="0"/>
              <w:autoSpaceDN w:val="0"/>
              <w:adjustRightInd w:val="0"/>
              <w:spacing w:after="0" w:line="240" w:lineRule="auto"/>
              <w:rPr>
                <w:ins w:id="6868" w:author="Arjan" w:date="2012-12-10T16:17:00Z"/>
                <w:rFonts w:ascii="Arial" w:eastAsia="Times New Roman" w:hAnsi="Arial" w:cs="Arial"/>
                <w:b/>
                <w:bCs/>
                <w:color w:val="000000"/>
                <w:sz w:val="20"/>
                <w:szCs w:val="20"/>
              </w:rPr>
            </w:pPr>
          </w:p>
          <w:p w14:paraId="1EC161B8" w14:textId="77777777" w:rsidR="00D30F71" w:rsidRPr="00CF1DA2" w:rsidRDefault="00D30F71" w:rsidP="00F34B18">
            <w:pPr>
              <w:autoSpaceDE w:val="0"/>
              <w:autoSpaceDN w:val="0"/>
              <w:adjustRightInd w:val="0"/>
              <w:spacing w:after="0" w:line="240" w:lineRule="auto"/>
              <w:rPr>
                <w:ins w:id="6869" w:author="Arjan" w:date="2012-12-10T16:17:00Z"/>
                <w:rFonts w:ascii="Arial" w:eastAsia="Times New Roman" w:hAnsi="Arial" w:cs="Arial"/>
                <w:color w:val="000000"/>
                <w:sz w:val="20"/>
                <w:szCs w:val="20"/>
              </w:rPr>
            </w:pPr>
            <w:ins w:id="6870" w:author="Arjan" w:date="2012-12-10T16:17:00Z">
              <w:r w:rsidRPr="00CF1DA2">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7BCE9825" w14:textId="77777777" w:rsidR="00D30F71" w:rsidRPr="00CF1DA2" w:rsidRDefault="00DA5D93" w:rsidP="00F34B18">
            <w:pPr>
              <w:autoSpaceDE w:val="0"/>
              <w:autoSpaceDN w:val="0"/>
              <w:adjustRightInd w:val="0"/>
              <w:spacing w:after="0" w:line="240" w:lineRule="auto"/>
              <w:rPr>
                <w:ins w:id="6871" w:author="Arjan" w:date="2012-12-10T16:17:00Z"/>
                <w:rFonts w:ascii="Arial" w:eastAsia="Times New Roman" w:hAnsi="Arial" w:cs="Arial"/>
                <w:color w:val="000000"/>
                <w:sz w:val="20"/>
                <w:szCs w:val="20"/>
              </w:rPr>
            </w:pPr>
            <w:ins w:id="6872" w:author="Arjan" w:date="2012-12-10T16:17:00Z">
              <w:r w:rsidRPr="00CF1DA2">
                <w:rPr>
                  <w:rFonts w:ascii="Arial" w:hAnsi="Arial" w:cs="Arial"/>
                  <w:sz w:val="20"/>
                  <w:szCs w:val="20"/>
                  <w:lang w:val="en-AU"/>
                </w:rPr>
                <w:fldChar w:fldCharType="begin" w:fldLock="1"/>
              </w:r>
              <w:r w:rsidR="00D30F71" w:rsidRPr="00CF1DA2">
                <w:rPr>
                  <w:rFonts w:ascii="Arial" w:hAnsi="Arial" w:cs="Arial"/>
                  <w:sz w:val="20"/>
                  <w:szCs w:val="20"/>
                  <w:lang w:val="en-AU"/>
                </w:rPr>
                <w:instrText xml:space="preserve">MERGEFIELD </w:instrText>
              </w:r>
              <w:r w:rsidR="00D30F71" w:rsidRPr="00CF1DA2">
                <w:rPr>
                  <w:rFonts w:ascii="Arial" w:eastAsia="Times New Roman" w:hAnsi="Arial" w:cs="Arial"/>
                  <w:color w:val="000000"/>
                  <w:sz w:val="20"/>
                  <w:szCs w:val="20"/>
                </w:rPr>
                <w:instrText>Element.Name</w:instrText>
              </w:r>
              <w:r w:rsidRPr="00CF1DA2">
                <w:rPr>
                  <w:rFonts w:ascii="Arial" w:hAnsi="Arial" w:cs="Arial"/>
                  <w:sz w:val="20"/>
                  <w:szCs w:val="20"/>
                  <w:lang w:val="en-AU"/>
                </w:rPr>
                <w:fldChar w:fldCharType="separate"/>
              </w:r>
              <w:r w:rsidR="00D30F71" w:rsidRPr="00CF1DA2">
                <w:rPr>
                  <w:rFonts w:ascii="Arial" w:eastAsia="Times New Roman" w:hAnsi="Arial" w:cs="Arial"/>
                  <w:color w:val="000000"/>
                  <w:sz w:val="20"/>
                  <w:szCs w:val="20"/>
                </w:rPr>
                <w:t>VESTIGING</w:t>
              </w:r>
              <w:r w:rsidRPr="00CF1DA2">
                <w:rPr>
                  <w:rFonts w:ascii="Arial" w:hAnsi="Arial" w:cs="Arial"/>
                  <w:sz w:val="20"/>
                  <w:szCs w:val="20"/>
                  <w:lang w:val="en-AU"/>
                </w:rPr>
                <w:fldChar w:fldCharType="end"/>
              </w:r>
            </w:ins>
          </w:p>
          <w:p w14:paraId="3FAFCE82" w14:textId="77777777" w:rsidR="00D30F71" w:rsidRPr="00CF1DA2" w:rsidRDefault="00D30F71" w:rsidP="00F34B18">
            <w:pPr>
              <w:autoSpaceDE w:val="0"/>
              <w:autoSpaceDN w:val="0"/>
              <w:adjustRightInd w:val="0"/>
              <w:spacing w:after="0" w:line="240" w:lineRule="auto"/>
              <w:rPr>
                <w:ins w:id="6873" w:author="Arjan" w:date="2012-12-10T16:17:00Z"/>
                <w:rFonts w:ascii="Arial" w:eastAsia="Times New Roman" w:hAnsi="Arial" w:cs="Arial"/>
                <w:color w:val="000000"/>
                <w:sz w:val="20"/>
                <w:szCs w:val="20"/>
              </w:rPr>
            </w:pPr>
          </w:p>
          <w:p w14:paraId="56922FDC" w14:textId="77777777" w:rsidR="00D30F71" w:rsidRPr="00CF1DA2" w:rsidRDefault="00DA5D93" w:rsidP="00F34B18">
            <w:pPr>
              <w:autoSpaceDE w:val="0"/>
              <w:autoSpaceDN w:val="0"/>
              <w:adjustRightInd w:val="0"/>
              <w:spacing w:after="0" w:line="240" w:lineRule="auto"/>
              <w:rPr>
                <w:ins w:id="6874" w:author="Arjan" w:date="2012-12-10T16:17:00Z"/>
                <w:rFonts w:ascii="Arial" w:eastAsia="Times New Roman" w:hAnsi="Arial" w:cs="Arial"/>
                <w:color w:val="000000"/>
                <w:sz w:val="20"/>
                <w:szCs w:val="20"/>
              </w:rPr>
            </w:pPr>
            <w:ins w:id="6875" w:author="Arjan" w:date="2012-12-10T16:17:00Z">
              <w:r w:rsidRPr="00CF1DA2">
                <w:rPr>
                  <w:rFonts w:ascii="Arial" w:eastAsia="Times New Roman" w:hAnsi="Arial" w:cs="Arial"/>
                  <w:color w:val="000000"/>
                  <w:sz w:val="20"/>
                  <w:szCs w:val="20"/>
                </w:rPr>
                <w:fldChar w:fldCharType="begin" w:fldLock="1"/>
              </w:r>
              <w:r w:rsidR="00D30F71"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D30F71" w:rsidRPr="00CF1DA2">
                <w:rPr>
                  <w:rFonts w:ascii="Arial" w:eastAsia="Times New Roman" w:hAnsi="Arial" w:cs="Arial"/>
                  <w:color w:val="000000"/>
                  <w:sz w:val="20"/>
                  <w:szCs w:val="20"/>
                </w:rPr>
                <w:t>0..1</w:t>
              </w:r>
              <w:r w:rsidRPr="00CF1DA2">
                <w:rPr>
                  <w:rFonts w:ascii="Arial" w:eastAsia="Times New Roman" w:hAnsi="Arial" w:cs="Arial"/>
                  <w:color w:val="000000"/>
                  <w:sz w:val="20"/>
                  <w:szCs w:val="20"/>
                </w:rPr>
                <w:fldChar w:fldCharType="end"/>
              </w:r>
              <w:r w:rsidR="00D30F71" w:rsidRPr="00CF1DA2">
                <w:rPr>
                  <w:rFonts w:ascii="Arial" w:eastAsia="Times New Roman" w:hAnsi="Arial" w:cs="Arial"/>
                  <w:color w:val="000000"/>
                  <w:sz w:val="20"/>
                  <w:szCs w:val="20"/>
                </w:rPr>
                <w:t xml:space="preserve"> </w:t>
              </w:r>
            </w:ins>
          </w:p>
        </w:tc>
      </w:tr>
      <w:tr w:rsidR="00D30F71" w:rsidRPr="00CF1DA2" w14:paraId="47D32631" w14:textId="77777777" w:rsidTr="00D30F71">
        <w:trPr>
          <w:ins w:id="6876" w:author="Arjan" w:date="2012-12-10T16:17:00Z"/>
        </w:trPr>
        <w:tc>
          <w:tcPr>
            <w:tcW w:w="3690" w:type="dxa"/>
            <w:tcBorders>
              <w:top w:val="nil"/>
              <w:left w:val="nil"/>
              <w:bottom w:val="nil"/>
              <w:right w:val="nil"/>
            </w:tcBorders>
          </w:tcPr>
          <w:p w14:paraId="40AD6339" w14:textId="77777777" w:rsidR="00D30F71" w:rsidRPr="00CF1DA2" w:rsidRDefault="00D30F71" w:rsidP="00F34B18">
            <w:pPr>
              <w:autoSpaceDE w:val="0"/>
              <w:autoSpaceDN w:val="0"/>
              <w:adjustRightInd w:val="0"/>
              <w:spacing w:after="0" w:line="240" w:lineRule="auto"/>
              <w:rPr>
                <w:ins w:id="6877" w:author="Arjan" w:date="2012-12-10T16:17:00Z"/>
                <w:rFonts w:ascii="Arial" w:eastAsia="Times New Roman" w:hAnsi="Arial" w:cs="Arial"/>
                <w:b/>
                <w:bCs/>
                <w:color w:val="000000"/>
                <w:sz w:val="20"/>
                <w:szCs w:val="20"/>
              </w:rPr>
            </w:pPr>
          </w:p>
        </w:tc>
        <w:tc>
          <w:tcPr>
            <w:tcW w:w="5670" w:type="dxa"/>
            <w:tcBorders>
              <w:top w:val="nil"/>
              <w:left w:val="nil"/>
              <w:bottom w:val="nil"/>
              <w:right w:val="nil"/>
            </w:tcBorders>
          </w:tcPr>
          <w:p w14:paraId="56C467E8" w14:textId="77777777" w:rsidR="00D30F71" w:rsidRPr="00CF1DA2" w:rsidRDefault="00D30F71" w:rsidP="00F34B18">
            <w:pPr>
              <w:autoSpaceDE w:val="0"/>
              <w:autoSpaceDN w:val="0"/>
              <w:adjustRightInd w:val="0"/>
              <w:spacing w:after="0" w:line="240" w:lineRule="auto"/>
              <w:rPr>
                <w:ins w:id="6878" w:author="Arjan" w:date="2012-12-10T16:17:00Z"/>
                <w:rFonts w:ascii="Arial" w:eastAsia="Times New Roman" w:hAnsi="Arial" w:cs="Arial"/>
                <w:b/>
                <w:bCs/>
                <w:color w:val="000000"/>
                <w:sz w:val="20"/>
                <w:szCs w:val="20"/>
              </w:rPr>
            </w:pPr>
          </w:p>
        </w:tc>
      </w:tr>
      <w:tr w:rsidR="00D30F71" w:rsidRPr="00CF1DA2" w14:paraId="14A32FE2" w14:textId="77777777" w:rsidTr="00D30F71">
        <w:trPr>
          <w:ins w:id="6879" w:author="Arjan" w:date="2012-12-10T16:17:00Z"/>
        </w:trPr>
        <w:tc>
          <w:tcPr>
            <w:tcW w:w="3690" w:type="dxa"/>
            <w:tcBorders>
              <w:top w:val="nil"/>
              <w:left w:val="nil"/>
              <w:bottom w:val="nil"/>
              <w:right w:val="nil"/>
            </w:tcBorders>
          </w:tcPr>
          <w:p w14:paraId="0A6D09C2" w14:textId="77777777" w:rsidR="00D30F71" w:rsidRPr="00CF1DA2" w:rsidRDefault="00D30F71" w:rsidP="00F34B18">
            <w:pPr>
              <w:autoSpaceDE w:val="0"/>
              <w:autoSpaceDN w:val="0"/>
              <w:adjustRightInd w:val="0"/>
              <w:spacing w:after="0" w:line="240" w:lineRule="auto"/>
              <w:rPr>
                <w:ins w:id="6880" w:author="Arjan" w:date="2012-12-10T16:17:00Z"/>
                <w:rFonts w:ascii="Arial" w:eastAsia="Times New Roman" w:hAnsi="Arial" w:cs="Arial"/>
                <w:color w:val="000000"/>
                <w:sz w:val="20"/>
                <w:szCs w:val="20"/>
              </w:rPr>
            </w:pPr>
            <w:ins w:id="6881" w:author="Arjan" w:date="2012-12-10T16:17:00Z">
              <w:r w:rsidRPr="00CF1DA2">
                <w:rPr>
                  <w:rFonts w:ascii="Arial" w:eastAsia="Times New Roman" w:hAnsi="Arial" w:cs="Arial"/>
                  <w:b/>
                  <w:bCs/>
                  <w:color w:val="000000"/>
                  <w:sz w:val="20"/>
                  <w:szCs w:val="20"/>
                </w:rPr>
                <w:t>Herkomst relatiesoort</w:t>
              </w:r>
            </w:ins>
          </w:p>
        </w:tc>
        <w:tc>
          <w:tcPr>
            <w:tcW w:w="5670" w:type="dxa"/>
            <w:tcBorders>
              <w:top w:val="nil"/>
              <w:left w:val="nil"/>
              <w:bottom w:val="nil"/>
              <w:right w:val="nil"/>
            </w:tcBorders>
          </w:tcPr>
          <w:p w14:paraId="141C16CB" w14:textId="77777777" w:rsidR="00D30F71" w:rsidRPr="00CF1DA2" w:rsidRDefault="00D30F71" w:rsidP="00F34B18">
            <w:pPr>
              <w:autoSpaceDE w:val="0"/>
              <w:autoSpaceDN w:val="0"/>
              <w:adjustRightInd w:val="0"/>
              <w:spacing w:after="0" w:line="240" w:lineRule="auto"/>
              <w:rPr>
                <w:ins w:id="6882" w:author="Arjan" w:date="2012-12-10T16:17:00Z"/>
                <w:rFonts w:ascii="Arial" w:eastAsia="Times New Roman" w:hAnsi="Arial" w:cs="Arial"/>
                <w:color w:val="000000"/>
                <w:sz w:val="20"/>
                <w:szCs w:val="20"/>
              </w:rPr>
            </w:pPr>
            <w:ins w:id="6883" w:author="Arjan" w:date="2012-12-10T16:17:00Z">
              <w:r w:rsidRPr="00CF1DA2">
                <w:rPr>
                  <w:rFonts w:ascii="Arial" w:eastAsia="Times New Roman" w:hAnsi="Arial" w:cs="Arial"/>
                  <w:color w:val="000000"/>
                  <w:sz w:val="20"/>
                  <w:szCs w:val="20"/>
                </w:rPr>
                <w:t>KING</w:t>
              </w:r>
            </w:ins>
          </w:p>
        </w:tc>
      </w:tr>
      <w:tr w:rsidR="00D30F71" w:rsidRPr="00CF1DA2" w14:paraId="23665834" w14:textId="77777777" w:rsidTr="00D30F71">
        <w:trPr>
          <w:trHeight w:val="230"/>
          <w:ins w:id="6884" w:author="Arjan" w:date="2012-12-10T16:17:00Z"/>
        </w:trPr>
        <w:tc>
          <w:tcPr>
            <w:tcW w:w="3690" w:type="dxa"/>
            <w:tcBorders>
              <w:top w:val="nil"/>
              <w:left w:val="nil"/>
              <w:bottom w:val="nil"/>
              <w:right w:val="nil"/>
            </w:tcBorders>
          </w:tcPr>
          <w:p w14:paraId="5370A52D" w14:textId="77777777" w:rsidR="00D30F71" w:rsidRPr="00CF1DA2" w:rsidRDefault="00D30F71" w:rsidP="00F34B18">
            <w:pPr>
              <w:autoSpaceDE w:val="0"/>
              <w:autoSpaceDN w:val="0"/>
              <w:adjustRightInd w:val="0"/>
              <w:spacing w:after="0" w:line="240" w:lineRule="auto"/>
              <w:rPr>
                <w:ins w:id="6885" w:author="Arjan" w:date="2012-12-10T16:17:00Z"/>
                <w:rFonts w:ascii="Arial" w:eastAsia="Times New Roman" w:hAnsi="Arial" w:cs="Arial"/>
                <w:b/>
                <w:bCs/>
                <w:color w:val="000000"/>
                <w:sz w:val="20"/>
                <w:szCs w:val="20"/>
              </w:rPr>
            </w:pPr>
          </w:p>
        </w:tc>
        <w:tc>
          <w:tcPr>
            <w:tcW w:w="5670" w:type="dxa"/>
            <w:tcBorders>
              <w:top w:val="nil"/>
              <w:left w:val="nil"/>
              <w:bottom w:val="nil"/>
              <w:right w:val="nil"/>
            </w:tcBorders>
          </w:tcPr>
          <w:p w14:paraId="237D9268" w14:textId="77777777" w:rsidR="00D30F71" w:rsidRPr="00CF1DA2" w:rsidRDefault="00D30F71" w:rsidP="00F34B18">
            <w:pPr>
              <w:autoSpaceDE w:val="0"/>
              <w:autoSpaceDN w:val="0"/>
              <w:adjustRightInd w:val="0"/>
              <w:spacing w:after="0" w:line="240" w:lineRule="auto"/>
              <w:rPr>
                <w:ins w:id="6886" w:author="Arjan" w:date="2012-12-10T16:17:00Z"/>
                <w:rFonts w:ascii="Arial" w:eastAsia="Times New Roman" w:hAnsi="Arial" w:cs="Arial"/>
                <w:b/>
                <w:bCs/>
                <w:color w:val="000000"/>
                <w:sz w:val="20"/>
                <w:szCs w:val="20"/>
              </w:rPr>
            </w:pPr>
          </w:p>
        </w:tc>
      </w:tr>
      <w:tr w:rsidR="00D30F71" w:rsidRPr="00CF1DA2" w14:paraId="094B1947" w14:textId="77777777" w:rsidTr="00D30F71">
        <w:trPr>
          <w:trHeight w:val="230"/>
          <w:ins w:id="6887" w:author="Arjan" w:date="2012-12-10T16:17:00Z"/>
        </w:trPr>
        <w:tc>
          <w:tcPr>
            <w:tcW w:w="3690" w:type="dxa"/>
            <w:tcBorders>
              <w:top w:val="nil"/>
              <w:left w:val="nil"/>
              <w:bottom w:val="nil"/>
              <w:right w:val="nil"/>
            </w:tcBorders>
          </w:tcPr>
          <w:p w14:paraId="2852941D" w14:textId="77777777" w:rsidR="00D30F71" w:rsidRPr="00CF1DA2" w:rsidRDefault="00D30F71" w:rsidP="00F34B18">
            <w:pPr>
              <w:autoSpaceDE w:val="0"/>
              <w:autoSpaceDN w:val="0"/>
              <w:adjustRightInd w:val="0"/>
              <w:spacing w:after="0" w:line="240" w:lineRule="auto"/>
              <w:rPr>
                <w:ins w:id="6888" w:author="Arjan" w:date="2012-12-10T16:17:00Z"/>
                <w:rFonts w:ascii="Arial" w:eastAsia="Times New Roman" w:hAnsi="Arial" w:cs="Arial"/>
                <w:color w:val="000000"/>
                <w:sz w:val="20"/>
                <w:szCs w:val="20"/>
              </w:rPr>
            </w:pPr>
            <w:ins w:id="6889" w:author="Arjan" w:date="2012-12-10T16:17:00Z">
              <w:r w:rsidRPr="00CF1DA2">
                <w:rPr>
                  <w:rFonts w:ascii="Arial" w:eastAsia="Times New Roman" w:hAnsi="Arial" w:cs="Arial"/>
                  <w:b/>
                  <w:bCs/>
                  <w:color w:val="000000"/>
                  <w:sz w:val="20"/>
                  <w:szCs w:val="20"/>
                </w:rPr>
                <w:t>Code relatiesoort</w:t>
              </w:r>
            </w:ins>
          </w:p>
        </w:tc>
        <w:tc>
          <w:tcPr>
            <w:tcW w:w="5670" w:type="dxa"/>
            <w:tcBorders>
              <w:top w:val="nil"/>
              <w:left w:val="nil"/>
              <w:bottom w:val="nil"/>
              <w:right w:val="nil"/>
            </w:tcBorders>
          </w:tcPr>
          <w:p w14:paraId="0308F27B" w14:textId="77777777" w:rsidR="00D30F71" w:rsidRPr="00CF1DA2" w:rsidRDefault="00D30F71" w:rsidP="00F34B18">
            <w:pPr>
              <w:autoSpaceDE w:val="0"/>
              <w:autoSpaceDN w:val="0"/>
              <w:adjustRightInd w:val="0"/>
              <w:spacing w:after="0" w:line="240" w:lineRule="auto"/>
              <w:rPr>
                <w:ins w:id="6890" w:author="Arjan" w:date="2012-12-10T16:17:00Z"/>
                <w:rFonts w:ascii="Arial" w:eastAsia="Times New Roman" w:hAnsi="Arial" w:cs="Arial"/>
                <w:color w:val="000000"/>
                <w:sz w:val="20"/>
                <w:szCs w:val="20"/>
              </w:rPr>
            </w:pPr>
          </w:p>
        </w:tc>
      </w:tr>
      <w:tr w:rsidR="00D30F71" w:rsidRPr="00CF1DA2" w14:paraId="5C8C7035" w14:textId="77777777" w:rsidTr="00D30F71">
        <w:trPr>
          <w:trHeight w:val="230"/>
          <w:ins w:id="6891" w:author="Arjan" w:date="2012-12-10T16:17:00Z"/>
        </w:trPr>
        <w:tc>
          <w:tcPr>
            <w:tcW w:w="3690" w:type="dxa"/>
            <w:tcBorders>
              <w:top w:val="nil"/>
              <w:left w:val="nil"/>
              <w:bottom w:val="nil"/>
              <w:right w:val="nil"/>
            </w:tcBorders>
          </w:tcPr>
          <w:p w14:paraId="21155BF0" w14:textId="77777777" w:rsidR="00D30F71" w:rsidRPr="00CF1DA2" w:rsidRDefault="00D30F71" w:rsidP="00F34B18">
            <w:pPr>
              <w:autoSpaceDE w:val="0"/>
              <w:autoSpaceDN w:val="0"/>
              <w:adjustRightInd w:val="0"/>
              <w:spacing w:after="0" w:line="240" w:lineRule="auto"/>
              <w:rPr>
                <w:ins w:id="6892" w:author="Arjan" w:date="2012-12-10T16:17:00Z"/>
                <w:rFonts w:ascii="Arial" w:eastAsia="Times New Roman" w:hAnsi="Arial" w:cs="Arial"/>
                <w:b/>
                <w:bCs/>
                <w:color w:val="000000"/>
                <w:sz w:val="20"/>
                <w:szCs w:val="20"/>
              </w:rPr>
            </w:pPr>
          </w:p>
        </w:tc>
        <w:tc>
          <w:tcPr>
            <w:tcW w:w="5670" w:type="dxa"/>
            <w:tcBorders>
              <w:top w:val="nil"/>
              <w:left w:val="nil"/>
              <w:bottom w:val="nil"/>
              <w:right w:val="nil"/>
            </w:tcBorders>
          </w:tcPr>
          <w:p w14:paraId="4B74D7ED" w14:textId="77777777" w:rsidR="00D30F71" w:rsidRPr="00CF1DA2" w:rsidRDefault="00D30F71" w:rsidP="00F34B18">
            <w:pPr>
              <w:autoSpaceDE w:val="0"/>
              <w:autoSpaceDN w:val="0"/>
              <w:adjustRightInd w:val="0"/>
              <w:spacing w:after="0" w:line="240" w:lineRule="auto"/>
              <w:rPr>
                <w:ins w:id="6893" w:author="Arjan" w:date="2012-12-10T16:17:00Z"/>
                <w:rFonts w:ascii="Arial" w:eastAsia="Times New Roman" w:hAnsi="Arial" w:cs="Arial"/>
                <w:color w:val="000000"/>
                <w:sz w:val="20"/>
                <w:szCs w:val="20"/>
              </w:rPr>
            </w:pPr>
          </w:p>
        </w:tc>
      </w:tr>
      <w:tr w:rsidR="00D30F71" w:rsidRPr="00AE1A91" w14:paraId="481FCD9C" w14:textId="77777777" w:rsidTr="00D30F71">
        <w:trPr>
          <w:ins w:id="6894" w:author="Arjan" w:date="2012-12-10T16:17:00Z"/>
        </w:trPr>
        <w:tc>
          <w:tcPr>
            <w:tcW w:w="3690" w:type="dxa"/>
            <w:tcBorders>
              <w:top w:val="nil"/>
              <w:left w:val="nil"/>
              <w:bottom w:val="nil"/>
              <w:right w:val="nil"/>
            </w:tcBorders>
          </w:tcPr>
          <w:p w14:paraId="12B97FF7" w14:textId="77777777" w:rsidR="00D30F71" w:rsidRPr="00CF1DA2" w:rsidRDefault="00D30F71" w:rsidP="00F34B18">
            <w:pPr>
              <w:autoSpaceDE w:val="0"/>
              <w:autoSpaceDN w:val="0"/>
              <w:adjustRightInd w:val="0"/>
              <w:spacing w:after="0" w:line="240" w:lineRule="auto"/>
              <w:rPr>
                <w:ins w:id="6895" w:author="Arjan" w:date="2012-12-10T16:17:00Z"/>
                <w:rFonts w:ascii="Arial" w:eastAsia="Times New Roman" w:hAnsi="Arial" w:cs="Arial"/>
                <w:b/>
                <w:bCs/>
                <w:color w:val="000000"/>
                <w:sz w:val="20"/>
                <w:szCs w:val="20"/>
              </w:rPr>
            </w:pPr>
            <w:ins w:id="6896" w:author="Arjan" w:date="2012-12-10T16:17:00Z">
              <w:r w:rsidRPr="00CF1DA2">
                <w:rPr>
                  <w:rFonts w:ascii="Arial" w:eastAsia="Times New Roman" w:hAnsi="Arial" w:cs="Arial"/>
                  <w:b/>
                  <w:bCs/>
                  <w:color w:val="000000"/>
                  <w:sz w:val="20"/>
                  <w:szCs w:val="20"/>
                </w:rPr>
                <w:t>Definitie relatiesoort</w:t>
              </w:r>
            </w:ins>
          </w:p>
        </w:tc>
        <w:tc>
          <w:tcPr>
            <w:tcW w:w="5670" w:type="dxa"/>
            <w:tcBorders>
              <w:top w:val="nil"/>
              <w:left w:val="nil"/>
              <w:bottom w:val="nil"/>
              <w:right w:val="nil"/>
            </w:tcBorders>
          </w:tcPr>
          <w:p w14:paraId="716EF0FB" w14:textId="77777777" w:rsidR="00D30F71" w:rsidRPr="005561F3" w:rsidRDefault="00DA5D93" w:rsidP="00355852">
            <w:pPr>
              <w:autoSpaceDE w:val="0"/>
              <w:autoSpaceDN w:val="0"/>
              <w:adjustRightInd w:val="0"/>
              <w:spacing w:after="0" w:line="240" w:lineRule="auto"/>
              <w:rPr>
                <w:ins w:id="6897" w:author="Arjan" w:date="2012-12-10T16:17:00Z"/>
                <w:rFonts w:ascii="Arial" w:eastAsia="Times New Roman" w:hAnsi="Arial" w:cs="Arial"/>
                <w:color w:val="000000"/>
                <w:sz w:val="20"/>
                <w:szCs w:val="20"/>
                <w:lang w:val="nl-NL"/>
              </w:rPr>
            </w:pPr>
            <w:ins w:id="6898" w:author="Arjan" w:date="2014-11-17T23:24:00Z">
              <w:r w:rsidRPr="00CF1DA2">
                <w:rPr>
                  <w:rFonts w:ascii="Arial" w:hAnsi="Arial" w:cs="Arial"/>
                  <w:sz w:val="20"/>
                  <w:szCs w:val="20"/>
                  <w:lang w:val="en-AU"/>
                </w:rPr>
                <w:fldChar w:fldCharType="begin" w:fldLock="1"/>
              </w:r>
              <w:r w:rsidR="00355852" w:rsidRPr="00DD0F4F">
                <w:rPr>
                  <w:rFonts w:ascii="Arial" w:hAnsi="Arial" w:cs="Arial"/>
                  <w:sz w:val="20"/>
                  <w:szCs w:val="20"/>
                  <w:lang w:val="nl-NL"/>
                </w:rPr>
                <w:instrText xml:space="preserve">MERGEFIELD </w:instrText>
              </w:r>
              <w:r w:rsidR="00355852" w:rsidRPr="00DD0F4F">
                <w:rPr>
                  <w:rFonts w:ascii="Arial" w:eastAsia="Times New Roman" w:hAnsi="Arial" w:cs="Arial"/>
                  <w:color w:val="000000"/>
                  <w:sz w:val="20"/>
                  <w:szCs w:val="20"/>
                  <w:lang w:val="nl-NL"/>
                </w:rPr>
                <w:instrText>Connector.Notes</w:instrText>
              </w:r>
              <w:r w:rsidRPr="00CF1DA2">
                <w:rPr>
                  <w:rFonts w:ascii="Arial" w:hAnsi="Arial" w:cs="Arial"/>
                  <w:sz w:val="20"/>
                  <w:szCs w:val="20"/>
                  <w:lang w:val="en-AU"/>
                </w:rPr>
                <w:fldChar w:fldCharType="separate"/>
              </w:r>
              <w:r w:rsidR="00355852" w:rsidRPr="00DD0F4F">
                <w:rPr>
                  <w:rFonts w:ascii="Arial" w:eastAsia="Times New Roman" w:hAnsi="Arial" w:cs="Arial"/>
                  <w:color w:val="000000"/>
                  <w:sz w:val="20"/>
                  <w:szCs w:val="20"/>
                  <w:lang w:val="nl-NL"/>
                </w:rPr>
                <w:t xml:space="preserve">De </w:t>
              </w:r>
              <w:r w:rsidR="00355852">
                <w:rPr>
                  <w:rFonts w:ascii="Arial" w:eastAsia="Times New Roman" w:hAnsi="Arial" w:cs="Arial"/>
                  <w:color w:val="000000"/>
                  <w:sz w:val="20"/>
                  <w:szCs w:val="20"/>
                  <w:lang w:val="nl-NL"/>
                </w:rPr>
                <w:t>VESTIGING</w:t>
              </w:r>
              <w:r w:rsidR="00355852" w:rsidRPr="00DD0F4F">
                <w:rPr>
                  <w:rFonts w:ascii="Arial" w:eastAsia="Times New Roman" w:hAnsi="Arial" w:cs="Arial"/>
                  <w:color w:val="000000"/>
                  <w:sz w:val="20"/>
                  <w:szCs w:val="20"/>
                  <w:lang w:val="nl-NL"/>
                </w:rPr>
                <w:t xml:space="preserve"> waarmee een individueel contact over een ZAAK plaats heeft gevonden.</w:t>
              </w:r>
              <w:r w:rsidRPr="00CF1DA2">
                <w:rPr>
                  <w:rFonts w:ascii="Arial" w:hAnsi="Arial" w:cs="Arial"/>
                  <w:sz w:val="20"/>
                  <w:szCs w:val="20"/>
                  <w:lang w:val="en-AU"/>
                </w:rPr>
                <w:fldChar w:fldCharType="end"/>
              </w:r>
            </w:ins>
            <w:ins w:id="6899" w:author="Arjan" w:date="2012-12-10T16:17:00Z">
              <w:r w:rsidRPr="00CF1DA2">
                <w:rPr>
                  <w:rFonts w:ascii="Arial" w:hAnsi="Arial" w:cs="Arial"/>
                  <w:sz w:val="20"/>
                  <w:szCs w:val="20"/>
                  <w:lang w:val="en-AU"/>
                </w:rPr>
                <w:fldChar w:fldCharType="begin" w:fldLock="1"/>
              </w:r>
              <w:r w:rsidR="00D30F71" w:rsidRPr="005561F3">
                <w:rPr>
                  <w:rFonts w:ascii="Arial" w:hAnsi="Arial" w:cs="Arial"/>
                  <w:sz w:val="20"/>
                  <w:szCs w:val="20"/>
                  <w:lang w:val="nl-NL"/>
                </w:rPr>
                <w:instrText xml:space="preserve">MERGEFIELD </w:instrText>
              </w:r>
              <w:r w:rsidR="00D30F71" w:rsidRPr="005561F3">
                <w:rPr>
                  <w:rFonts w:ascii="Arial" w:eastAsia="Times New Roman" w:hAnsi="Arial" w:cs="Arial"/>
                  <w:color w:val="000000"/>
                  <w:sz w:val="20"/>
                  <w:szCs w:val="20"/>
                  <w:lang w:val="nl-NL"/>
                </w:rPr>
                <w:instrText>Connector.Notes</w:instrText>
              </w:r>
              <w:r w:rsidRPr="00CF1DA2">
                <w:rPr>
                  <w:rFonts w:ascii="Arial" w:hAnsi="Arial" w:cs="Arial"/>
                  <w:sz w:val="20"/>
                  <w:szCs w:val="20"/>
                  <w:lang w:val="en-AU"/>
                </w:rPr>
                <w:fldChar w:fldCharType="end"/>
              </w:r>
            </w:ins>
          </w:p>
        </w:tc>
      </w:tr>
      <w:tr w:rsidR="00D30F71" w:rsidRPr="00AE1A91" w14:paraId="6A4C5AEC" w14:textId="77777777" w:rsidTr="00D30F71">
        <w:trPr>
          <w:ins w:id="6900" w:author="Arjan" w:date="2012-12-10T16:17:00Z"/>
        </w:trPr>
        <w:tc>
          <w:tcPr>
            <w:tcW w:w="3690" w:type="dxa"/>
            <w:tcBorders>
              <w:top w:val="nil"/>
              <w:left w:val="nil"/>
              <w:bottom w:val="nil"/>
              <w:right w:val="nil"/>
            </w:tcBorders>
          </w:tcPr>
          <w:p w14:paraId="071FC067" w14:textId="77777777" w:rsidR="00D30F71" w:rsidRPr="005561F3" w:rsidRDefault="00D30F71" w:rsidP="00F34B18">
            <w:pPr>
              <w:autoSpaceDE w:val="0"/>
              <w:autoSpaceDN w:val="0"/>
              <w:adjustRightInd w:val="0"/>
              <w:spacing w:after="0" w:line="240" w:lineRule="auto"/>
              <w:rPr>
                <w:ins w:id="6901" w:author="Arjan" w:date="2012-12-10T16:17: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6824E404" w14:textId="77777777" w:rsidR="00D30F71" w:rsidRPr="005561F3" w:rsidRDefault="00D30F71" w:rsidP="00F34B18">
            <w:pPr>
              <w:autoSpaceDE w:val="0"/>
              <w:autoSpaceDN w:val="0"/>
              <w:adjustRightInd w:val="0"/>
              <w:spacing w:after="0" w:line="240" w:lineRule="auto"/>
              <w:rPr>
                <w:ins w:id="6902" w:author="Arjan" w:date="2012-12-10T16:17:00Z"/>
                <w:rFonts w:ascii="Arial" w:eastAsia="Times New Roman" w:hAnsi="Arial" w:cs="Arial"/>
                <w:color w:val="000000"/>
                <w:sz w:val="20"/>
                <w:szCs w:val="20"/>
                <w:lang w:val="nl-NL"/>
              </w:rPr>
            </w:pPr>
          </w:p>
        </w:tc>
      </w:tr>
      <w:tr w:rsidR="00D30F71" w:rsidRPr="00CF1DA2" w14:paraId="28484D31" w14:textId="77777777" w:rsidTr="00D30F71">
        <w:trPr>
          <w:ins w:id="6903" w:author="Arjan" w:date="2012-12-10T16:17:00Z"/>
        </w:trPr>
        <w:tc>
          <w:tcPr>
            <w:tcW w:w="3690" w:type="dxa"/>
            <w:tcBorders>
              <w:top w:val="nil"/>
              <w:left w:val="nil"/>
              <w:bottom w:val="nil"/>
              <w:right w:val="nil"/>
            </w:tcBorders>
          </w:tcPr>
          <w:p w14:paraId="0E48F80A" w14:textId="77777777" w:rsidR="00D30F71" w:rsidRPr="00CF1DA2" w:rsidRDefault="00D30F71" w:rsidP="00F34B18">
            <w:pPr>
              <w:autoSpaceDE w:val="0"/>
              <w:autoSpaceDN w:val="0"/>
              <w:adjustRightInd w:val="0"/>
              <w:spacing w:after="0" w:line="240" w:lineRule="auto"/>
              <w:rPr>
                <w:ins w:id="6904" w:author="Arjan" w:date="2012-12-10T16:17:00Z"/>
                <w:rFonts w:ascii="Arial" w:eastAsia="Times New Roman" w:hAnsi="Arial" w:cs="Arial"/>
                <w:color w:val="000000"/>
                <w:sz w:val="20"/>
                <w:szCs w:val="20"/>
              </w:rPr>
            </w:pPr>
            <w:ins w:id="6905" w:author="Arjan" w:date="2012-12-10T16:17:00Z">
              <w:r w:rsidRPr="00CF1DA2">
                <w:rPr>
                  <w:rFonts w:ascii="Arial" w:eastAsia="Times New Roman" w:hAnsi="Arial" w:cs="Arial"/>
                  <w:b/>
                  <w:bCs/>
                  <w:color w:val="000000"/>
                  <w:sz w:val="20"/>
                  <w:szCs w:val="20"/>
                </w:rPr>
                <w:t>Herkomst definitie relatiesoort</w:t>
              </w:r>
            </w:ins>
          </w:p>
        </w:tc>
        <w:tc>
          <w:tcPr>
            <w:tcW w:w="5670" w:type="dxa"/>
            <w:tcBorders>
              <w:top w:val="nil"/>
              <w:left w:val="nil"/>
              <w:bottom w:val="nil"/>
              <w:right w:val="nil"/>
            </w:tcBorders>
          </w:tcPr>
          <w:p w14:paraId="2060451E" w14:textId="77777777" w:rsidR="00D30F71" w:rsidRPr="00CF1DA2" w:rsidRDefault="00D30F71" w:rsidP="00F34B18">
            <w:pPr>
              <w:autoSpaceDE w:val="0"/>
              <w:autoSpaceDN w:val="0"/>
              <w:adjustRightInd w:val="0"/>
              <w:spacing w:after="0" w:line="240" w:lineRule="auto"/>
              <w:rPr>
                <w:ins w:id="6906" w:author="Arjan" w:date="2012-12-10T16:17:00Z"/>
                <w:rFonts w:ascii="Arial" w:eastAsia="Times New Roman" w:hAnsi="Arial" w:cs="Arial"/>
                <w:color w:val="000000"/>
                <w:sz w:val="20"/>
                <w:szCs w:val="20"/>
              </w:rPr>
            </w:pPr>
            <w:ins w:id="6907" w:author="Arjan" w:date="2012-12-10T16:17:00Z">
              <w:r w:rsidRPr="00CF1DA2">
                <w:rPr>
                  <w:rFonts w:ascii="Arial" w:eastAsia="Times New Roman" w:hAnsi="Arial" w:cs="Arial"/>
                  <w:color w:val="000000"/>
                  <w:sz w:val="20"/>
                  <w:szCs w:val="20"/>
                </w:rPr>
                <w:t>KING</w:t>
              </w:r>
            </w:ins>
          </w:p>
        </w:tc>
      </w:tr>
      <w:tr w:rsidR="00D30F71" w:rsidRPr="00CF1DA2" w14:paraId="4C669709" w14:textId="77777777" w:rsidTr="00D30F71">
        <w:trPr>
          <w:ins w:id="6908" w:author="Arjan" w:date="2012-12-10T16:17:00Z"/>
        </w:trPr>
        <w:tc>
          <w:tcPr>
            <w:tcW w:w="3690" w:type="dxa"/>
            <w:tcBorders>
              <w:top w:val="nil"/>
              <w:left w:val="nil"/>
              <w:bottom w:val="nil"/>
              <w:right w:val="nil"/>
            </w:tcBorders>
          </w:tcPr>
          <w:p w14:paraId="78C61A9A" w14:textId="77777777" w:rsidR="00D30F71" w:rsidRPr="00CF1DA2" w:rsidRDefault="00D30F71" w:rsidP="00F34B18">
            <w:pPr>
              <w:autoSpaceDE w:val="0"/>
              <w:autoSpaceDN w:val="0"/>
              <w:adjustRightInd w:val="0"/>
              <w:spacing w:after="0" w:line="240" w:lineRule="auto"/>
              <w:rPr>
                <w:ins w:id="6909" w:author="Arjan" w:date="2012-12-10T16:17:00Z"/>
                <w:rFonts w:ascii="Arial" w:eastAsia="Times New Roman" w:hAnsi="Arial" w:cs="Arial"/>
                <w:b/>
                <w:bCs/>
                <w:color w:val="000000"/>
                <w:sz w:val="20"/>
                <w:szCs w:val="20"/>
              </w:rPr>
            </w:pPr>
          </w:p>
        </w:tc>
        <w:tc>
          <w:tcPr>
            <w:tcW w:w="5670" w:type="dxa"/>
            <w:tcBorders>
              <w:top w:val="nil"/>
              <w:left w:val="nil"/>
              <w:bottom w:val="nil"/>
              <w:right w:val="nil"/>
            </w:tcBorders>
          </w:tcPr>
          <w:p w14:paraId="62F782ED" w14:textId="77777777" w:rsidR="00D30F71" w:rsidRPr="00CF1DA2" w:rsidRDefault="00D30F71" w:rsidP="00F34B18">
            <w:pPr>
              <w:autoSpaceDE w:val="0"/>
              <w:autoSpaceDN w:val="0"/>
              <w:adjustRightInd w:val="0"/>
              <w:spacing w:after="0" w:line="240" w:lineRule="auto"/>
              <w:rPr>
                <w:ins w:id="6910" w:author="Arjan" w:date="2012-12-10T16:17:00Z"/>
                <w:rFonts w:ascii="Arial" w:eastAsia="Times New Roman" w:hAnsi="Arial" w:cs="Arial"/>
                <w:color w:val="000000"/>
                <w:sz w:val="20"/>
                <w:szCs w:val="20"/>
              </w:rPr>
            </w:pPr>
          </w:p>
        </w:tc>
      </w:tr>
      <w:tr w:rsidR="00D30F71" w:rsidRPr="00CF1DA2" w14:paraId="4E1DF0DB" w14:textId="77777777" w:rsidTr="00D30F71">
        <w:trPr>
          <w:ins w:id="6911" w:author="Arjan" w:date="2012-12-10T16:17:00Z"/>
        </w:trPr>
        <w:tc>
          <w:tcPr>
            <w:tcW w:w="3690" w:type="dxa"/>
            <w:tcBorders>
              <w:top w:val="nil"/>
              <w:left w:val="nil"/>
              <w:bottom w:val="nil"/>
              <w:right w:val="nil"/>
            </w:tcBorders>
          </w:tcPr>
          <w:p w14:paraId="16BD256A" w14:textId="77777777" w:rsidR="00D30F71" w:rsidRPr="00CF1DA2" w:rsidRDefault="00D30F71" w:rsidP="00F34B18">
            <w:pPr>
              <w:autoSpaceDE w:val="0"/>
              <w:autoSpaceDN w:val="0"/>
              <w:adjustRightInd w:val="0"/>
              <w:spacing w:after="0" w:line="240" w:lineRule="auto"/>
              <w:rPr>
                <w:ins w:id="6912" w:author="Arjan" w:date="2012-12-10T16:17:00Z"/>
                <w:rFonts w:ascii="Arial" w:eastAsia="Times New Roman" w:hAnsi="Arial" w:cs="Arial"/>
                <w:color w:val="000000"/>
                <w:sz w:val="20"/>
                <w:szCs w:val="20"/>
              </w:rPr>
            </w:pPr>
            <w:ins w:id="6913" w:author="Arjan" w:date="2012-12-10T16:17:00Z">
              <w:r w:rsidRPr="00CF1DA2">
                <w:rPr>
                  <w:rFonts w:ascii="Arial" w:eastAsia="Times New Roman" w:hAnsi="Arial" w:cs="Arial"/>
                  <w:b/>
                  <w:bCs/>
                  <w:color w:val="000000"/>
                  <w:sz w:val="20"/>
                  <w:szCs w:val="20"/>
                </w:rPr>
                <w:t>Datum opname relatiesoort</w:t>
              </w:r>
            </w:ins>
          </w:p>
        </w:tc>
        <w:tc>
          <w:tcPr>
            <w:tcW w:w="5670" w:type="dxa"/>
            <w:tcBorders>
              <w:top w:val="nil"/>
              <w:left w:val="nil"/>
              <w:bottom w:val="nil"/>
              <w:right w:val="nil"/>
            </w:tcBorders>
          </w:tcPr>
          <w:p w14:paraId="7151119F" w14:textId="77777777" w:rsidR="00D30F71" w:rsidRPr="00CF1DA2" w:rsidRDefault="00D30F71" w:rsidP="00F34B18">
            <w:pPr>
              <w:autoSpaceDE w:val="0"/>
              <w:autoSpaceDN w:val="0"/>
              <w:adjustRightInd w:val="0"/>
              <w:spacing w:after="0" w:line="240" w:lineRule="auto"/>
              <w:rPr>
                <w:ins w:id="6914" w:author="Arjan" w:date="2012-12-10T16:17:00Z"/>
                <w:rFonts w:ascii="Arial" w:eastAsia="Times New Roman" w:hAnsi="Arial" w:cs="Arial"/>
                <w:color w:val="000000"/>
                <w:sz w:val="20"/>
                <w:szCs w:val="20"/>
              </w:rPr>
            </w:pPr>
            <w:ins w:id="6915" w:author="Arjan" w:date="2012-12-10T16:17:00Z">
              <w:r w:rsidRPr="00CF1DA2">
                <w:rPr>
                  <w:rFonts w:ascii="Arial" w:eastAsia="Times New Roman" w:hAnsi="Arial" w:cs="Arial"/>
                  <w:color w:val="000000"/>
                  <w:sz w:val="20"/>
                  <w:szCs w:val="20"/>
                </w:rPr>
                <w:t>1 januari 2013</w:t>
              </w:r>
            </w:ins>
          </w:p>
        </w:tc>
      </w:tr>
      <w:tr w:rsidR="00D30F71" w:rsidRPr="00CF1DA2" w14:paraId="6801DCFA" w14:textId="77777777" w:rsidTr="00D30F71">
        <w:trPr>
          <w:ins w:id="6916" w:author="Arjan" w:date="2012-12-10T16:17:00Z"/>
        </w:trPr>
        <w:tc>
          <w:tcPr>
            <w:tcW w:w="3690" w:type="dxa"/>
            <w:tcBorders>
              <w:top w:val="nil"/>
              <w:left w:val="nil"/>
              <w:bottom w:val="nil"/>
              <w:right w:val="nil"/>
            </w:tcBorders>
          </w:tcPr>
          <w:p w14:paraId="6DADD134" w14:textId="77777777" w:rsidR="00D30F71" w:rsidRPr="00CF1DA2" w:rsidRDefault="00D30F71" w:rsidP="00F34B18">
            <w:pPr>
              <w:autoSpaceDE w:val="0"/>
              <w:autoSpaceDN w:val="0"/>
              <w:adjustRightInd w:val="0"/>
              <w:spacing w:after="0" w:line="240" w:lineRule="auto"/>
              <w:rPr>
                <w:ins w:id="6917" w:author="Arjan" w:date="2012-12-10T16:17:00Z"/>
                <w:rFonts w:ascii="Arial" w:eastAsia="Times New Roman" w:hAnsi="Arial" w:cs="Arial"/>
                <w:b/>
                <w:bCs/>
                <w:color w:val="000000"/>
                <w:sz w:val="20"/>
                <w:szCs w:val="20"/>
              </w:rPr>
            </w:pPr>
          </w:p>
        </w:tc>
        <w:tc>
          <w:tcPr>
            <w:tcW w:w="5670" w:type="dxa"/>
            <w:tcBorders>
              <w:top w:val="nil"/>
              <w:left w:val="nil"/>
              <w:bottom w:val="nil"/>
              <w:right w:val="nil"/>
            </w:tcBorders>
          </w:tcPr>
          <w:p w14:paraId="403FBB51" w14:textId="77777777" w:rsidR="00D30F71" w:rsidRPr="00CF1DA2" w:rsidRDefault="00D30F71" w:rsidP="00F34B18">
            <w:pPr>
              <w:autoSpaceDE w:val="0"/>
              <w:autoSpaceDN w:val="0"/>
              <w:adjustRightInd w:val="0"/>
              <w:spacing w:after="0" w:line="240" w:lineRule="auto"/>
              <w:rPr>
                <w:ins w:id="6918" w:author="Arjan" w:date="2012-12-10T16:17:00Z"/>
                <w:rFonts w:ascii="Arial" w:eastAsia="Times New Roman" w:hAnsi="Arial" w:cs="Arial"/>
                <w:color w:val="000000"/>
                <w:sz w:val="20"/>
                <w:szCs w:val="20"/>
              </w:rPr>
            </w:pPr>
          </w:p>
        </w:tc>
      </w:tr>
      <w:tr w:rsidR="00D30F71" w:rsidRPr="00AE1A91" w14:paraId="2A080F91" w14:textId="77777777" w:rsidTr="00D30F71">
        <w:trPr>
          <w:ins w:id="6919" w:author="Arjan" w:date="2012-12-10T16:17:00Z"/>
        </w:trPr>
        <w:tc>
          <w:tcPr>
            <w:tcW w:w="3690" w:type="dxa"/>
            <w:tcBorders>
              <w:top w:val="nil"/>
              <w:left w:val="nil"/>
              <w:bottom w:val="nil"/>
              <w:right w:val="nil"/>
            </w:tcBorders>
          </w:tcPr>
          <w:p w14:paraId="2A8758C2" w14:textId="77777777" w:rsidR="00D30F71" w:rsidRPr="00CF1DA2" w:rsidRDefault="00D30F71" w:rsidP="00F34B18">
            <w:pPr>
              <w:autoSpaceDE w:val="0"/>
              <w:autoSpaceDN w:val="0"/>
              <w:adjustRightInd w:val="0"/>
              <w:spacing w:after="0" w:line="240" w:lineRule="auto"/>
              <w:rPr>
                <w:ins w:id="6920" w:author="Arjan" w:date="2012-12-10T16:17:00Z"/>
                <w:rFonts w:ascii="Arial" w:eastAsia="Times New Roman" w:hAnsi="Arial" w:cs="Arial"/>
                <w:color w:val="000000"/>
                <w:sz w:val="20"/>
                <w:szCs w:val="20"/>
              </w:rPr>
            </w:pPr>
            <w:ins w:id="6921" w:author="Arjan" w:date="2012-12-10T16:17:00Z">
              <w:r w:rsidRPr="00CF1DA2">
                <w:rPr>
                  <w:rFonts w:ascii="Arial" w:eastAsia="Times New Roman" w:hAnsi="Arial" w:cs="Arial"/>
                  <w:b/>
                  <w:bCs/>
                  <w:color w:val="000000"/>
                  <w:sz w:val="20"/>
                  <w:szCs w:val="20"/>
                </w:rPr>
                <w:t>Toelichting relatiesoort</w:t>
              </w:r>
            </w:ins>
          </w:p>
        </w:tc>
        <w:tc>
          <w:tcPr>
            <w:tcW w:w="5670" w:type="dxa"/>
            <w:tcBorders>
              <w:top w:val="nil"/>
              <w:left w:val="nil"/>
              <w:bottom w:val="nil"/>
              <w:right w:val="nil"/>
            </w:tcBorders>
          </w:tcPr>
          <w:p w14:paraId="2564E092" w14:textId="77777777" w:rsidR="00D30F71" w:rsidRPr="005561F3" w:rsidRDefault="00355852" w:rsidP="001647B0">
            <w:pPr>
              <w:autoSpaceDE w:val="0"/>
              <w:autoSpaceDN w:val="0"/>
              <w:adjustRightInd w:val="0"/>
              <w:spacing w:after="0" w:line="240" w:lineRule="auto"/>
              <w:rPr>
                <w:ins w:id="6922" w:author="Arjan" w:date="2012-12-10T16:17:00Z"/>
                <w:rFonts w:ascii="Arial" w:eastAsia="Times New Roman" w:hAnsi="Arial" w:cs="Arial"/>
                <w:color w:val="000000"/>
                <w:sz w:val="20"/>
                <w:szCs w:val="20"/>
                <w:lang w:val="nl-NL"/>
              </w:rPr>
            </w:pPr>
            <w:ins w:id="6923" w:author="Arjan" w:date="2014-11-17T23:24:00Z">
              <w:r w:rsidRPr="005561F3">
                <w:rPr>
                  <w:rFonts w:ascii="Arial" w:eastAsia="Times New Roman" w:hAnsi="Arial" w:cs="Arial"/>
                  <w:color w:val="000000"/>
                  <w:sz w:val="20"/>
                  <w:szCs w:val="20"/>
                  <w:lang w:val="nl-NL"/>
                </w:rPr>
                <w:t xml:space="preserve">Het contact </w:t>
              </w:r>
            </w:ins>
            <w:ins w:id="6924" w:author="Arjan" w:date="2014-11-17T23:25:00Z">
              <w:r w:rsidRPr="005561F3">
                <w:rPr>
                  <w:rFonts w:ascii="Arial" w:eastAsia="Times New Roman" w:hAnsi="Arial" w:cs="Arial"/>
                  <w:color w:val="000000"/>
                  <w:sz w:val="20"/>
                  <w:szCs w:val="20"/>
                  <w:lang w:val="nl-NL"/>
                </w:rPr>
                <w:t>h</w:t>
              </w:r>
            </w:ins>
            <w:ins w:id="6925" w:author="Arjan" w:date="2014-11-18T09:42:00Z">
              <w:r w:rsidR="00E63978" w:rsidRPr="005561F3">
                <w:rPr>
                  <w:rFonts w:ascii="Arial" w:eastAsia="Times New Roman" w:hAnsi="Arial" w:cs="Arial"/>
                  <w:color w:val="000000"/>
                  <w:sz w:val="20"/>
                  <w:szCs w:val="20"/>
                  <w:lang w:val="nl-NL"/>
                </w:rPr>
                <w:t>e</w:t>
              </w:r>
            </w:ins>
            <w:ins w:id="6926" w:author="Arjan" w:date="2014-11-17T23:25:00Z">
              <w:r w:rsidRPr="005561F3">
                <w:rPr>
                  <w:rFonts w:ascii="Arial" w:eastAsia="Times New Roman" w:hAnsi="Arial" w:cs="Arial"/>
                  <w:color w:val="000000"/>
                  <w:sz w:val="20"/>
                  <w:szCs w:val="20"/>
                  <w:lang w:val="nl-NL"/>
                </w:rPr>
                <w:t xml:space="preserve">eft plaatsgevonden met een </w:t>
              </w:r>
            </w:ins>
            <w:ins w:id="6927" w:author="Arjan" w:date="2014-11-17T23:27:00Z">
              <w:r w:rsidR="001647B0" w:rsidRPr="005561F3">
                <w:rPr>
                  <w:rFonts w:ascii="Arial" w:eastAsia="Times New Roman" w:hAnsi="Arial" w:cs="Arial"/>
                  <w:color w:val="000000"/>
                  <w:sz w:val="20"/>
                  <w:szCs w:val="20"/>
                  <w:lang w:val="nl-NL"/>
                </w:rPr>
                <w:t>medewerker van</w:t>
              </w:r>
            </w:ins>
            <w:ins w:id="6928" w:author="Arjan" w:date="2014-11-17T23:25:00Z">
              <w:r w:rsidRPr="005561F3">
                <w:rPr>
                  <w:rFonts w:ascii="Arial" w:eastAsia="Times New Roman" w:hAnsi="Arial" w:cs="Arial"/>
                  <w:color w:val="000000"/>
                  <w:sz w:val="20"/>
                  <w:szCs w:val="20"/>
                  <w:lang w:val="nl-NL"/>
                </w:rPr>
                <w:t xml:space="preserve"> de vestiging. De gegevens van deze contactpersoon zijn opgenomen in de relatieklasse KLANT-CON</w:t>
              </w:r>
            </w:ins>
            <w:ins w:id="6929" w:author="Arjan" w:date="2014-11-17T23:26:00Z">
              <w:r w:rsidRPr="005561F3">
                <w:rPr>
                  <w:rFonts w:ascii="Arial" w:eastAsia="Times New Roman" w:hAnsi="Arial" w:cs="Arial"/>
                  <w:color w:val="000000"/>
                  <w:sz w:val="20"/>
                  <w:szCs w:val="20"/>
                  <w:lang w:val="nl-NL"/>
                </w:rPr>
                <w:t>TACTPERSOON.</w:t>
              </w:r>
            </w:ins>
          </w:p>
        </w:tc>
      </w:tr>
      <w:tr w:rsidR="00D30F71" w:rsidRPr="00AE1A91" w14:paraId="3EC53B61" w14:textId="77777777" w:rsidTr="00D30F71">
        <w:trPr>
          <w:ins w:id="6930" w:author="Arjan" w:date="2012-12-10T16:17:00Z"/>
        </w:trPr>
        <w:tc>
          <w:tcPr>
            <w:tcW w:w="3690" w:type="dxa"/>
            <w:tcBorders>
              <w:top w:val="nil"/>
              <w:left w:val="nil"/>
              <w:bottom w:val="nil"/>
              <w:right w:val="nil"/>
            </w:tcBorders>
          </w:tcPr>
          <w:p w14:paraId="1249EEF1" w14:textId="77777777" w:rsidR="00D30F71" w:rsidRPr="005561F3" w:rsidRDefault="00D30F71" w:rsidP="00F34B18">
            <w:pPr>
              <w:autoSpaceDE w:val="0"/>
              <w:autoSpaceDN w:val="0"/>
              <w:adjustRightInd w:val="0"/>
              <w:spacing w:after="0" w:line="240" w:lineRule="auto"/>
              <w:rPr>
                <w:ins w:id="6931" w:author="Arjan" w:date="2012-12-10T16:17: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39604F0B" w14:textId="77777777" w:rsidR="00D30F71" w:rsidRPr="005561F3" w:rsidRDefault="00D30F71" w:rsidP="00F34B18">
            <w:pPr>
              <w:autoSpaceDE w:val="0"/>
              <w:autoSpaceDN w:val="0"/>
              <w:adjustRightInd w:val="0"/>
              <w:spacing w:after="0" w:line="240" w:lineRule="auto"/>
              <w:rPr>
                <w:ins w:id="6932" w:author="Arjan" w:date="2012-12-10T16:17:00Z"/>
                <w:rFonts w:ascii="Arial" w:eastAsia="Times New Roman" w:hAnsi="Arial" w:cs="Arial"/>
                <w:color w:val="000000"/>
                <w:sz w:val="20"/>
                <w:szCs w:val="20"/>
                <w:lang w:val="nl-NL"/>
              </w:rPr>
            </w:pPr>
          </w:p>
        </w:tc>
      </w:tr>
      <w:tr w:rsidR="00D30F71" w:rsidRPr="00CF1DA2" w14:paraId="061C20E6" w14:textId="77777777" w:rsidTr="00D30F71">
        <w:trPr>
          <w:ins w:id="6933" w:author="Arjan" w:date="2012-12-10T16:17:00Z"/>
        </w:trPr>
        <w:tc>
          <w:tcPr>
            <w:tcW w:w="3690" w:type="dxa"/>
            <w:tcBorders>
              <w:top w:val="nil"/>
              <w:left w:val="nil"/>
              <w:bottom w:val="nil"/>
              <w:right w:val="nil"/>
            </w:tcBorders>
          </w:tcPr>
          <w:p w14:paraId="2F83BEAC" w14:textId="77777777" w:rsidR="00D30F71" w:rsidRPr="00CF1DA2" w:rsidRDefault="00D30F71" w:rsidP="00F34B18">
            <w:pPr>
              <w:autoSpaceDE w:val="0"/>
              <w:autoSpaceDN w:val="0"/>
              <w:adjustRightInd w:val="0"/>
              <w:spacing w:after="0" w:line="240" w:lineRule="auto"/>
              <w:rPr>
                <w:ins w:id="6934" w:author="Arjan" w:date="2012-12-10T16:17:00Z"/>
                <w:rFonts w:ascii="Arial" w:eastAsia="Times New Roman" w:hAnsi="Arial" w:cs="Arial"/>
                <w:color w:val="000000"/>
                <w:sz w:val="20"/>
                <w:szCs w:val="20"/>
              </w:rPr>
            </w:pPr>
            <w:ins w:id="6935" w:author="Arjan" w:date="2012-12-10T16:17:00Z">
              <w:r w:rsidRPr="00CF1DA2">
                <w:rPr>
                  <w:rFonts w:ascii="Arial" w:eastAsia="Times New Roman" w:hAnsi="Arial" w:cs="Arial"/>
                  <w:b/>
                  <w:bCs/>
                  <w:color w:val="000000"/>
                  <w:sz w:val="20"/>
                  <w:szCs w:val="20"/>
                </w:rPr>
                <w:t>Indicatie materiële historie</w:t>
              </w:r>
            </w:ins>
          </w:p>
        </w:tc>
        <w:tc>
          <w:tcPr>
            <w:tcW w:w="5670" w:type="dxa"/>
            <w:tcBorders>
              <w:top w:val="nil"/>
              <w:left w:val="nil"/>
              <w:bottom w:val="nil"/>
              <w:right w:val="nil"/>
            </w:tcBorders>
          </w:tcPr>
          <w:p w14:paraId="6C369C6E" w14:textId="77777777" w:rsidR="00D30F71" w:rsidRPr="00CF1DA2" w:rsidRDefault="00D30F71" w:rsidP="00F34B18">
            <w:pPr>
              <w:autoSpaceDE w:val="0"/>
              <w:autoSpaceDN w:val="0"/>
              <w:adjustRightInd w:val="0"/>
              <w:spacing w:after="0" w:line="240" w:lineRule="auto"/>
              <w:rPr>
                <w:ins w:id="6936" w:author="Arjan" w:date="2012-12-10T16:17:00Z"/>
                <w:rFonts w:ascii="Arial" w:eastAsia="Times New Roman" w:hAnsi="Arial" w:cs="Arial"/>
                <w:color w:val="000000"/>
                <w:sz w:val="20"/>
                <w:szCs w:val="20"/>
              </w:rPr>
            </w:pPr>
            <w:ins w:id="6937" w:author="Arjan" w:date="2012-12-10T16:17:00Z">
              <w:r w:rsidRPr="00CF1DA2">
                <w:rPr>
                  <w:rFonts w:ascii="Arial" w:eastAsia="Times New Roman" w:hAnsi="Arial" w:cs="Arial"/>
                  <w:color w:val="000000"/>
                  <w:sz w:val="20"/>
                  <w:szCs w:val="20"/>
                </w:rPr>
                <w:t>Nee</w:t>
              </w:r>
            </w:ins>
          </w:p>
        </w:tc>
      </w:tr>
      <w:tr w:rsidR="00D30F71" w:rsidRPr="00CF1DA2" w14:paraId="235B4489" w14:textId="77777777" w:rsidTr="00D30F71">
        <w:trPr>
          <w:trHeight w:val="230"/>
          <w:ins w:id="6938" w:author="Arjan" w:date="2012-12-10T16:17:00Z"/>
        </w:trPr>
        <w:tc>
          <w:tcPr>
            <w:tcW w:w="3690" w:type="dxa"/>
            <w:tcBorders>
              <w:top w:val="nil"/>
              <w:left w:val="nil"/>
              <w:bottom w:val="nil"/>
              <w:right w:val="nil"/>
            </w:tcBorders>
          </w:tcPr>
          <w:p w14:paraId="0026D1A1" w14:textId="77777777" w:rsidR="00D30F71" w:rsidRPr="00CF1DA2" w:rsidRDefault="00D30F71" w:rsidP="00F34B18">
            <w:pPr>
              <w:autoSpaceDE w:val="0"/>
              <w:autoSpaceDN w:val="0"/>
              <w:adjustRightInd w:val="0"/>
              <w:spacing w:after="0" w:line="240" w:lineRule="auto"/>
              <w:rPr>
                <w:ins w:id="6939" w:author="Arjan" w:date="2012-12-10T16:17:00Z"/>
                <w:rFonts w:ascii="Arial" w:eastAsia="Times New Roman" w:hAnsi="Arial" w:cs="Arial"/>
                <w:b/>
                <w:bCs/>
                <w:color w:val="000000"/>
                <w:sz w:val="20"/>
                <w:szCs w:val="20"/>
              </w:rPr>
            </w:pPr>
          </w:p>
        </w:tc>
        <w:tc>
          <w:tcPr>
            <w:tcW w:w="5670" w:type="dxa"/>
            <w:tcBorders>
              <w:top w:val="nil"/>
              <w:left w:val="nil"/>
              <w:bottom w:val="nil"/>
              <w:right w:val="nil"/>
            </w:tcBorders>
          </w:tcPr>
          <w:p w14:paraId="6C44B832" w14:textId="77777777" w:rsidR="00D30F71" w:rsidRPr="00CF1DA2" w:rsidRDefault="00D30F71" w:rsidP="00F34B18">
            <w:pPr>
              <w:autoSpaceDE w:val="0"/>
              <w:autoSpaceDN w:val="0"/>
              <w:adjustRightInd w:val="0"/>
              <w:spacing w:after="0" w:line="240" w:lineRule="auto"/>
              <w:rPr>
                <w:ins w:id="6940" w:author="Arjan" w:date="2012-12-10T16:17:00Z"/>
                <w:rFonts w:ascii="Arial" w:eastAsia="Times New Roman" w:hAnsi="Arial" w:cs="Arial"/>
                <w:color w:val="000000"/>
                <w:sz w:val="20"/>
                <w:szCs w:val="20"/>
              </w:rPr>
            </w:pPr>
          </w:p>
        </w:tc>
      </w:tr>
      <w:tr w:rsidR="00D30F71" w:rsidRPr="00CF1DA2" w14:paraId="0C0CA014" w14:textId="77777777" w:rsidTr="00D30F71">
        <w:trPr>
          <w:trHeight w:val="230"/>
          <w:ins w:id="6941" w:author="Arjan" w:date="2012-12-10T16:17:00Z"/>
        </w:trPr>
        <w:tc>
          <w:tcPr>
            <w:tcW w:w="3690" w:type="dxa"/>
            <w:tcBorders>
              <w:top w:val="nil"/>
              <w:left w:val="nil"/>
              <w:bottom w:val="nil"/>
              <w:right w:val="nil"/>
            </w:tcBorders>
          </w:tcPr>
          <w:p w14:paraId="7F61130F" w14:textId="77777777" w:rsidR="00D30F71" w:rsidRPr="00CF1DA2" w:rsidRDefault="00D30F71" w:rsidP="00F34B18">
            <w:pPr>
              <w:autoSpaceDE w:val="0"/>
              <w:autoSpaceDN w:val="0"/>
              <w:adjustRightInd w:val="0"/>
              <w:spacing w:after="0" w:line="240" w:lineRule="auto"/>
              <w:rPr>
                <w:ins w:id="6942" w:author="Arjan" w:date="2012-12-10T16:17:00Z"/>
                <w:rFonts w:ascii="Arial" w:eastAsia="Times New Roman" w:hAnsi="Arial" w:cs="Arial"/>
                <w:color w:val="000000"/>
                <w:sz w:val="20"/>
                <w:szCs w:val="20"/>
              </w:rPr>
            </w:pPr>
            <w:ins w:id="6943" w:author="Arjan" w:date="2012-12-10T16:17:00Z">
              <w:r w:rsidRPr="00CF1DA2">
                <w:rPr>
                  <w:rFonts w:ascii="Arial" w:eastAsia="Times New Roman" w:hAnsi="Arial" w:cs="Arial"/>
                  <w:b/>
                  <w:bCs/>
                  <w:color w:val="000000"/>
                  <w:sz w:val="20"/>
                  <w:szCs w:val="20"/>
                </w:rPr>
                <w:t>Indicatie formele historie</w:t>
              </w:r>
            </w:ins>
          </w:p>
        </w:tc>
        <w:tc>
          <w:tcPr>
            <w:tcW w:w="5670" w:type="dxa"/>
            <w:tcBorders>
              <w:top w:val="nil"/>
              <w:left w:val="nil"/>
              <w:bottom w:val="nil"/>
              <w:right w:val="nil"/>
            </w:tcBorders>
          </w:tcPr>
          <w:p w14:paraId="4A2517BE" w14:textId="77777777" w:rsidR="00D30F71" w:rsidRPr="00CF1DA2" w:rsidRDefault="00D30F71" w:rsidP="00F34B18">
            <w:pPr>
              <w:autoSpaceDE w:val="0"/>
              <w:autoSpaceDN w:val="0"/>
              <w:adjustRightInd w:val="0"/>
              <w:spacing w:after="0" w:line="240" w:lineRule="auto"/>
              <w:rPr>
                <w:ins w:id="6944" w:author="Arjan" w:date="2012-12-10T16:17:00Z"/>
                <w:rFonts w:ascii="Arial" w:eastAsia="Times New Roman" w:hAnsi="Arial" w:cs="Arial"/>
                <w:color w:val="000000"/>
                <w:sz w:val="20"/>
                <w:szCs w:val="20"/>
              </w:rPr>
            </w:pPr>
            <w:ins w:id="6945" w:author="Arjan" w:date="2012-12-10T16:17:00Z">
              <w:r w:rsidRPr="00CF1DA2">
                <w:rPr>
                  <w:rFonts w:ascii="Arial" w:eastAsia="Times New Roman" w:hAnsi="Arial" w:cs="Arial"/>
                  <w:color w:val="000000"/>
                  <w:sz w:val="20"/>
                  <w:szCs w:val="20"/>
                </w:rPr>
                <w:t>Nee</w:t>
              </w:r>
            </w:ins>
          </w:p>
        </w:tc>
      </w:tr>
      <w:tr w:rsidR="00D30F71" w:rsidRPr="00CF1DA2" w14:paraId="448EA39C" w14:textId="77777777" w:rsidTr="00D30F71">
        <w:trPr>
          <w:ins w:id="6946" w:author="Arjan" w:date="2012-12-10T16:17:00Z"/>
        </w:trPr>
        <w:tc>
          <w:tcPr>
            <w:tcW w:w="3690" w:type="dxa"/>
            <w:tcBorders>
              <w:top w:val="nil"/>
              <w:left w:val="nil"/>
              <w:bottom w:val="nil"/>
              <w:right w:val="nil"/>
            </w:tcBorders>
          </w:tcPr>
          <w:p w14:paraId="5B65E0C0" w14:textId="77777777" w:rsidR="00D30F71" w:rsidRPr="00CF1DA2" w:rsidRDefault="00D30F71" w:rsidP="00F34B18">
            <w:pPr>
              <w:autoSpaceDE w:val="0"/>
              <w:autoSpaceDN w:val="0"/>
              <w:adjustRightInd w:val="0"/>
              <w:spacing w:after="0" w:line="240" w:lineRule="auto"/>
              <w:rPr>
                <w:ins w:id="6947" w:author="Arjan" w:date="2012-12-10T16:17:00Z"/>
                <w:rFonts w:ascii="Arial" w:eastAsia="Times New Roman" w:hAnsi="Arial" w:cs="Arial"/>
                <w:b/>
                <w:bCs/>
                <w:color w:val="000000"/>
                <w:sz w:val="20"/>
                <w:szCs w:val="20"/>
              </w:rPr>
            </w:pPr>
          </w:p>
        </w:tc>
        <w:tc>
          <w:tcPr>
            <w:tcW w:w="5670" w:type="dxa"/>
            <w:tcBorders>
              <w:top w:val="nil"/>
              <w:left w:val="nil"/>
              <w:bottom w:val="nil"/>
              <w:right w:val="nil"/>
            </w:tcBorders>
          </w:tcPr>
          <w:p w14:paraId="6E6C1C82" w14:textId="77777777" w:rsidR="00D30F71" w:rsidRPr="00CF1DA2" w:rsidRDefault="00D30F71" w:rsidP="00F34B18">
            <w:pPr>
              <w:autoSpaceDE w:val="0"/>
              <w:autoSpaceDN w:val="0"/>
              <w:adjustRightInd w:val="0"/>
              <w:spacing w:after="0" w:line="240" w:lineRule="auto"/>
              <w:rPr>
                <w:ins w:id="6948" w:author="Arjan" w:date="2012-12-10T16:17:00Z"/>
                <w:rFonts w:ascii="Arial" w:eastAsia="Times New Roman" w:hAnsi="Arial" w:cs="Arial"/>
                <w:color w:val="000000"/>
                <w:sz w:val="20"/>
                <w:szCs w:val="20"/>
              </w:rPr>
            </w:pPr>
          </w:p>
        </w:tc>
      </w:tr>
      <w:tr w:rsidR="00D30F71" w:rsidRPr="00CF1DA2" w14:paraId="1F3A7669" w14:textId="77777777" w:rsidTr="00D30F71">
        <w:trPr>
          <w:ins w:id="6949" w:author="Arjan" w:date="2012-12-10T16:17:00Z"/>
        </w:trPr>
        <w:tc>
          <w:tcPr>
            <w:tcW w:w="3690" w:type="dxa"/>
            <w:tcBorders>
              <w:top w:val="nil"/>
              <w:left w:val="nil"/>
              <w:bottom w:val="nil"/>
              <w:right w:val="nil"/>
            </w:tcBorders>
          </w:tcPr>
          <w:p w14:paraId="2F275F3B" w14:textId="77777777" w:rsidR="00D30F71" w:rsidRPr="00CF1DA2" w:rsidRDefault="00D30F71" w:rsidP="00F34B18">
            <w:pPr>
              <w:autoSpaceDE w:val="0"/>
              <w:autoSpaceDN w:val="0"/>
              <w:adjustRightInd w:val="0"/>
              <w:spacing w:after="0" w:line="240" w:lineRule="auto"/>
              <w:rPr>
                <w:ins w:id="6950" w:author="Arjan" w:date="2012-12-10T16:17:00Z"/>
                <w:rFonts w:ascii="Arial" w:eastAsia="Times New Roman" w:hAnsi="Arial" w:cs="Arial"/>
                <w:color w:val="000000"/>
                <w:sz w:val="20"/>
                <w:szCs w:val="20"/>
              </w:rPr>
            </w:pPr>
            <w:ins w:id="6951" w:author="Arjan" w:date="2012-12-10T16:17:00Z">
              <w:r w:rsidRPr="00CF1DA2">
                <w:rPr>
                  <w:rFonts w:ascii="Arial" w:eastAsia="Times New Roman" w:hAnsi="Arial" w:cs="Arial"/>
                  <w:b/>
                  <w:bCs/>
                  <w:color w:val="000000"/>
                  <w:sz w:val="20"/>
                  <w:szCs w:val="20"/>
                </w:rPr>
                <w:t>Aanduiding brondocument</w:t>
              </w:r>
            </w:ins>
          </w:p>
        </w:tc>
        <w:tc>
          <w:tcPr>
            <w:tcW w:w="5670" w:type="dxa"/>
            <w:tcBorders>
              <w:top w:val="nil"/>
              <w:left w:val="nil"/>
              <w:bottom w:val="nil"/>
              <w:right w:val="nil"/>
            </w:tcBorders>
          </w:tcPr>
          <w:p w14:paraId="147D1FD2" w14:textId="77777777" w:rsidR="00D30F71" w:rsidRPr="00CF1DA2" w:rsidRDefault="00D30F71" w:rsidP="00F34B18">
            <w:pPr>
              <w:autoSpaceDE w:val="0"/>
              <w:autoSpaceDN w:val="0"/>
              <w:adjustRightInd w:val="0"/>
              <w:spacing w:after="0" w:line="240" w:lineRule="auto"/>
              <w:rPr>
                <w:ins w:id="6952" w:author="Arjan" w:date="2012-12-10T16:17:00Z"/>
                <w:rFonts w:ascii="Arial" w:eastAsia="Times New Roman" w:hAnsi="Arial" w:cs="Arial"/>
                <w:color w:val="000000"/>
                <w:sz w:val="20"/>
                <w:szCs w:val="20"/>
              </w:rPr>
            </w:pPr>
          </w:p>
        </w:tc>
      </w:tr>
      <w:tr w:rsidR="00D30F71" w:rsidRPr="00CF1DA2" w14:paraId="64CE7A1C" w14:textId="77777777" w:rsidTr="00D30F71">
        <w:trPr>
          <w:ins w:id="6953" w:author="Arjan" w:date="2012-12-10T16:17:00Z"/>
        </w:trPr>
        <w:tc>
          <w:tcPr>
            <w:tcW w:w="3690" w:type="dxa"/>
            <w:tcBorders>
              <w:top w:val="nil"/>
              <w:left w:val="nil"/>
              <w:bottom w:val="nil"/>
              <w:right w:val="nil"/>
            </w:tcBorders>
          </w:tcPr>
          <w:p w14:paraId="20DD59B0" w14:textId="77777777" w:rsidR="00D30F71" w:rsidRPr="00CF1DA2" w:rsidRDefault="00D30F71" w:rsidP="00F34B18">
            <w:pPr>
              <w:autoSpaceDE w:val="0"/>
              <w:autoSpaceDN w:val="0"/>
              <w:adjustRightInd w:val="0"/>
              <w:spacing w:after="0" w:line="240" w:lineRule="auto"/>
              <w:rPr>
                <w:ins w:id="6954" w:author="Arjan" w:date="2012-12-10T16:17:00Z"/>
                <w:rFonts w:ascii="Arial" w:eastAsia="Times New Roman" w:hAnsi="Arial" w:cs="Arial"/>
                <w:b/>
                <w:bCs/>
                <w:color w:val="000000"/>
                <w:sz w:val="20"/>
                <w:szCs w:val="20"/>
              </w:rPr>
            </w:pPr>
          </w:p>
        </w:tc>
        <w:tc>
          <w:tcPr>
            <w:tcW w:w="5670" w:type="dxa"/>
            <w:tcBorders>
              <w:top w:val="nil"/>
              <w:left w:val="nil"/>
              <w:bottom w:val="nil"/>
              <w:right w:val="nil"/>
            </w:tcBorders>
          </w:tcPr>
          <w:p w14:paraId="66C6699C" w14:textId="77777777" w:rsidR="00D30F71" w:rsidRPr="00CF1DA2" w:rsidRDefault="00D30F71" w:rsidP="00F34B18">
            <w:pPr>
              <w:autoSpaceDE w:val="0"/>
              <w:autoSpaceDN w:val="0"/>
              <w:adjustRightInd w:val="0"/>
              <w:spacing w:after="0" w:line="240" w:lineRule="auto"/>
              <w:rPr>
                <w:ins w:id="6955" w:author="Arjan" w:date="2012-12-10T16:17:00Z"/>
                <w:rFonts w:ascii="Arial" w:eastAsia="Times New Roman" w:hAnsi="Arial" w:cs="Arial"/>
                <w:color w:val="000000"/>
                <w:sz w:val="20"/>
                <w:szCs w:val="20"/>
              </w:rPr>
            </w:pPr>
          </w:p>
        </w:tc>
      </w:tr>
      <w:tr w:rsidR="00D30F71" w:rsidRPr="00CF1DA2" w14:paraId="789FA923" w14:textId="77777777" w:rsidTr="00D30F71">
        <w:trPr>
          <w:ins w:id="6956" w:author="Arjan" w:date="2012-12-10T16:17:00Z"/>
        </w:trPr>
        <w:tc>
          <w:tcPr>
            <w:tcW w:w="3690" w:type="dxa"/>
            <w:tcBorders>
              <w:top w:val="nil"/>
              <w:left w:val="nil"/>
              <w:bottom w:val="nil"/>
              <w:right w:val="nil"/>
            </w:tcBorders>
          </w:tcPr>
          <w:p w14:paraId="602F6859" w14:textId="77777777" w:rsidR="00D30F71" w:rsidRPr="00CF1DA2" w:rsidRDefault="00D30F71" w:rsidP="00F34B18">
            <w:pPr>
              <w:autoSpaceDE w:val="0"/>
              <w:autoSpaceDN w:val="0"/>
              <w:adjustRightInd w:val="0"/>
              <w:spacing w:after="0" w:line="240" w:lineRule="auto"/>
              <w:rPr>
                <w:ins w:id="6957" w:author="Arjan" w:date="2012-12-10T16:17:00Z"/>
                <w:rFonts w:ascii="Arial" w:eastAsia="Times New Roman" w:hAnsi="Arial" w:cs="Arial"/>
                <w:color w:val="000000"/>
                <w:sz w:val="20"/>
                <w:szCs w:val="20"/>
              </w:rPr>
            </w:pPr>
            <w:ins w:id="6958" w:author="Arjan" w:date="2012-12-10T16:17:00Z">
              <w:r w:rsidRPr="00CF1DA2">
                <w:rPr>
                  <w:rFonts w:ascii="Arial" w:eastAsia="Times New Roman" w:hAnsi="Arial" w:cs="Arial"/>
                  <w:b/>
                  <w:bCs/>
                  <w:color w:val="000000"/>
                  <w:sz w:val="20"/>
                  <w:szCs w:val="20"/>
                </w:rPr>
                <w:t>Indicatie in onderzoek</w:t>
              </w:r>
            </w:ins>
          </w:p>
        </w:tc>
        <w:tc>
          <w:tcPr>
            <w:tcW w:w="5670" w:type="dxa"/>
            <w:tcBorders>
              <w:top w:val="nil"/>
              <w:left w:val="nil"/>
              <w:bottom w:val="nil"/>
              <w:right w:val="nil"/>
            </w:tcBorders>
          </w:tcPr>
          <w:p w14:paraId="15C318EB" w14:textId="77777777" w:rsidR="00D30F71" w:rsidRPr="00CF1DA2" w:rsidRDefault="00D30F71" w:rsidP="00F34B18">
            <w:pPr>
              <w:autoSpaceDE w:val="0"/>
              <w:autoSpaceDN w:val="0"/>
              <w:adjustRightInd w:val="0"/>
              <w:spacing w:after="0" w:line="240" w:lineRule="auto"/>
              <w:rPr>
                <w:ins w:id="6959" w:author="Arjan" w:date="2012-12-10T16:17:00Z"/>
                <w:rFonts w:ascii="Arial" w:eastAsia="Times New Roman" w:hAnsi="Arial" w:cs="Arial"/>
                <w:color w:val="000000"/>
                <w:sz w:val="20"/>
                <w:szCs w:val="20"/>
              </w:rPr>
            </w:pPr>
            <w:ins w:id="6960" w:author="Arjan" w:date="2012-12-10T16:17:00Z">
              <w:r w:rsidRPr="00CF1DA2">
                <w:rPr>
                  <w:rFonts w:ascii="Arial" w:eastAsia="Times New Roman" w:hAnsi="Arial" w:cs="Arial"/>
                  <w:color w:val="000000"/>
                  <w:sz w:val="20"/>
                  <w:szCs w:val="20"/>
                </w:rPr>
                <w:t>Nee</w:t>
              </w:r>
            </w:ins>
          </w:p>
        </w:tc>
      </w:tr>
      <w:tr w:rsidR="00D30F71" w:rsidRPr="00CF1DA2" w14:paraId="6270029C" w14:textId="77777777" w:rsidTr="00D30F71">
        <w:trPr>
          <w:ins w:id="6961" w:author="Arjan" w:date="2012-12-10T16:17:00Z"/>
        </w:trPr>
        <w:tc>
          <w:tcPr>
            <w:tcW w:w="3690" w:type="dxa"/>
            <w:tcBorders>
              <w:top w:val="nil"/>
              <w:left w:val="nil"/>
              <w:bottom w:val="nil"/>
              <w:right w:val="nil"/>
            </w:tcBorders>
          </w:tcPr>
          <w:p w14:paraId="2028A5A5" w14:textId="77777777" w:rsidR="00D30F71" w:rsidRPr="00CF1DA2" w:rsidRDefault="00D30F71" w:rsidP="00F34B18">
            <w:pPr>
              <w:autoSpaceDE w:val="0"/>
              <w:autoSpaceDN w:val="0"/>
              <w:adjustRightInd w:val="0"/>
              <w:spacing w:after="0" w:line="240" w:lineRule="auto"/>
              <w:rPr>
                <w:ins w:id="6962" w:author="Arjan" w:date="2012-12-10T16:17:00Z"/>
                <w:rFonts w:ascii="Arial" w:eastAsia="Times New Roman" w:hAnsi="Arial" w:cs="Arial"/>
                <w:b/>
                <w:bCs/>
                <w:color w:val="000000"/>
                <w:sz w:val="20"/>
                <w:szCs w:val="20"/>
              </w:rPr>
            </w:pPr>
          </w:p>
        </w:tc>
        <w:tc>
          <w:tcPr>
            <w:tcW w:w="5670" w:type="dxa"/>
            <w:tcBorders>
              <w:top w:val="nil"/>
              <w:left w:val="nil"/>
              <w:bottom w:val="nil"/>
              <w:right w:val="nil"/>
            </w:tcBorders>
          </w:tcPr>
          <w:p w14:paraId="52675D38" w14:textId="77777777" w:rsidR="00D30F71" w:rsidRPr="00CF1DA2" w:rsidRDefault="00D30F71" w:rsidP="00F34B18">
            <w:pPr>
              <w:autoSpaceDE w:val="0"/>
              <w:autoSpaceDN w:val="0"/>
              <w:adjustRightInd w:val="0"/>
              <w:spacing w:after="0" w:line="240" w:lineRule="auto"/>
              <w:rPr>
                <w:ins w:id="6963" w:author="Arjan" w:date="2012-12-10T16:17:00Z"/>
                <w:rFonts w:ascii="Arial" w:eastAsia="Times New Roman" w:hAnsi="Arial" w:cs="Arial"/>
                <w:color w:val="000000"/>
                <w:sz w:val="20"/>
                <w:szCs w:val="20"/>
              </w:rPr>
            </w:pPr>
          </w:p>
        </w:tc>
      </w:tr>
      <w:tr w:rsidR="00D30F71" w:rsidRPr="00CF1DA2" w14:paraId="1E87FB27" w14:textId="77777777" w:rsidTr="00D30F71">
        <w:trPr>
          <w:ins w:id="6964" w:author="Arjan" w:date="2012-12-10T16:17:00Z"/>
        </w:trPr>
        <w:tc>
          <w:tcPr>
            <w:tcW w:w="3690" w:type="dxa"/>
            <w:tcBorders>
              <w:top w:val="nil"/>
              <w:left w:val="nil"/>
              <w:bottom w:val="nil"/>
              <w:right w:val="nil"/>
            </w:tcBorders>
          </w:tcPr>
          <w:p w14:paraId="7E210FA2" w14:textId="77777777" w:rsidR="00D30F71" w:rsidRPr="00CF1DA2" w:rsidRDefault="00D30F71" w:rsidP="00F34B18">
            <w:pPr>
              <w:autoSpaceDE w:val="0"/>
              <w:autoSpaceDN w:val="0"/>
              <w:adjustRightInd w:val="0"/>
              <w:spacing w:after="0" w:line="240" w:lineRule="auto"/>
              <w:rPr>
                <w:ins w:id="6965" w:author="Arjan" w:date="2012-12-10T16:17:00Z"/>
                <w:rFonts w:ascii="Arial" w:eastAsia="Times New Roman" w:hAnsi="Arial" w:cs="Arial"/>
                <w:color w:val="000000"/>
                <w:sz w:val="20"/>
                <w:szCs w:val="20"/>
              </w:rPr>
            </w:pPr>
            <w:ins w:id="6966" w:author="Arjan" w:date="2012-12-10T16:17:00Z">
              <w:r w:rsidRPr="00CF1DA2">
                <w:rPr>
                  <w:rFonts w:ascii="Arial" w:eastAsia="Times New Roman" w:hAnsi="Arial" w:cs="Arial"/>
                  <w:b/>
                  <w:bCs/>
                  <w:color w:val="000000"/>
                  <w:sz w:val="20"/>
                  <w:szCs w:val="20"/>
                </w:rPr>
                <w:t>Aanduiding strijdigheid/nietigheid</w:t>
              </w:r>
            </w:ins>
          </w:p>
        </w:tc>
        <w:tc>
          <w:tcPr>
            <w:tcW w:w="5670" w:type="dxa"/>
            <w:tcBorders>
              <w:top w:val="nil"/>
              <w:left w:val="nil"/>
              <w:bottom w:val="nil"/>
              <w:right w:val="nil"/>
            </w:tcBorders>
          </w:tcPr>
          <w:p w14:paraId="5561A872" w14:textId="77777777" w:rsidR="00D30F71" w:rsidRPr="00CF1DA2" w:rsidRDefault="00D30F71" w:rsidP="00F34B18">
            <w:pPr>
              <w:autoSpaceDE w:val="0"/>
              <w:autoSpaceDN w:val="0"/>
              <w:adjustRightInd w:val="0"/>
              <w:spacing w:after="0" w:line="240" w:lineRule="auto"/>
              <w:rPr>
                <w:ins w:id="6967" w:author="Arjan" w:date="2012-12-10T16:17:00Z"/>
                <w:rFonts w:ascii="Arial" w:eastAsia="Times New Roman" w:hAnsi="Arial" w:cs="Arial"/>
                <w:color w:val="000000"/>
                <w:sz w:val="20"/>
                <w:szCs w:val="20"/>
              </w:rPr>
            </w:pPr>
            <w:ins w:id="6968" w:author="Arjan" w:date="2012-12-10T16:17:00Z">
              <w:r w:rsidRPr="00CF1DA2">
                <w:rPr>
                  <w:rFonts w:ascii="Arial" w:eastAsia="Times New Roman" w:hAnsi="Arial" w:cs="Arial"/>
                  <w:color w:val="000000"/>
                  <w:sz w:val="20"/>
                  <w:szCs w:val="20"/>
                </w:rPr>
                <w:t>Nee</w:t>
              </w:r>
            </w:ins>
          </w:p>
        </w:tc>
      </w:tr>
      <w:tr w:rsidR="00D30F71" w:rsidRPr="00CF1DA2" w14:paraId="2A13226A" w14:textId="77777777" w:rsidTr="00D30F71">
        <w:trPr>
          <w:ins w:id="6969" w:author="Arjan" w:date="2012-12-10T16:17:00Z"/>
        </w:trPr>
        <w:tc>
          <w:tcPr>
            <w:tcW w:w="3690" w:type="dxa"/>
            <w:tcBorders>
              <w:top w:val="nil"/>
              <w:left w:val="nil"/>
              <w:bottom w:val="nil"/>
              <w:right w:val="nil"/>
            </w:tcBorders>
          </w:tcPr>
          <w:p w14:paraId="61BAC38F" w14:textId="77777777" w:rsidR="00D30F71" w:rsidRPr="00CF1DA2" w:rsidRDefault="00D30F71" w:rsidP="00F34B18">
            <w:pPr>
              <w:autoSpaceDE w:val="0"/>
              <w:autoSpaceDN w:val="0"/>
              <w:adjustRightInd w:val="0"/>
              <w:spacing w:after="0" w:line="240" w:lineRule="auto"/>
              <w:rPr>
                <w:ins w:id="6970" w:author="Arjan" w:date="2012-12-10T16:17:00Z"/>
                <w:rFonts w:ascii="Arial" w:eastAsia="Times New Roman" w:hAnsi="Arial" w:cs="Arial"/>
                <w:b/>
                <w:bCs/>
                <w:color w:val="000000"/>
                <w:sz w:val="20"/>
                <w:szCs w:val="20"/>
              </w:rPr>
            </w:pPr>
          </w:p>
        </w:tc>
        <w:tc>
          <w:tcPr>
            <w:tcW w:w="5670" w:type="dxa"/>
            <w:tcBorders>
              <w:top w:val="nil"/>
              <w:left w:val="nil"/>
              <w:bottom w:val="nil"/>
              <w:right w:val="nil"/>
            </w:tcBorders>
          </w:tcPr>
          <w:p w14:paraId="54ED2E39" w14:textId="77777777" w:rsidR="00D30F71" w:rsidRPr="00CF1DA2" w:rsidRDefault="00D30F71" w:rsidP="00F34B18">
            <w:pPr>
              <w:autoSpaceDE w:val="0"/>
              <w:autoSpaceDN w:val="0"/>
              <w:adjustRightInd w:val="0"/>
              <w:spacing w:after="0" w:line="240" w:lineRule="auto"/>
              <w:rPr>
                <w:ins w:id="6971" w:author="Arjan" w:date="2012-12-10T16:17:00Z"/>
                <w:rFonts w:ascii="Arial" w:eastAsia="Times New Roman" w:hAnsi="Arial" w:cs="Arial"/>
                <w:color w:val="000000"/>
                <w:sz w:val="20"/>
                <w:szCs w:val="20"/>
              </w:rPr>
            </w:pPr>
          </w:p>
        </w:tc>
      </w:tr>
      <w:tr w:rsidR="00D30F71" w:rsidRPr="00CF1DA2" w14:paraId="60FB05A0" w14:textId="77777777" w:rsidTr="00D30F71">
        <w:trPr>
          <w:ins w:id="6972" w:author="Arjan" w:date="2012-12-10T16:17:00Z"/>
        </w:trPr>
        <w:tc>
          <w:tcPr>
            <w:tcW w:w="3690" w:type="dxa"/>
            <w:tcBorders>
              <w:top w:val="nil"/>
              <w:left w:val="nil"/>
              <w:bottom w:val="nil"/>
              <w:right w:val="nil"/>
            </w:tcBorders>
          </w:tcPr>
          <w:p w14:paraId="3B1C10F4" w14:textId="77777777" w:rsidR="00D30F71" w:rsidRPr="00CF1DA2" w:rsidRDefault="00D30F71" w:rsidP="00F34B18">
            <w:pPr>
              <w:autoSpaceDE w:val="0"/>
              <w:autoSpaceDN w:val="0"/>
              <w:adjustRightInd w:val="0"/>
              <w:spacing w:after="0" w:line="240" w:lineRule="auto"/>
              <w:rPr>
                <w:ins w:id="6973" w:author="Arjan" w:date="2012-12-10T16:17:00Z"/>
                <w:rFonts w:ascii="Arial" w:eastAsia="Times New Roman" w:hAnsi="Arial" w:cs="Arial"/>
                <w:color w:val="000000"/>
                <w:sz w:val="20"/>
                <w:szCs w:val="20"/>
              </w:rPr>
            </w:pPr>
            <w:ins w:id="6974" w:author="Arjan" w:date="2012-12-10T16:17:00Z">
              <w:r w:rsidRPr="00CF1DA2">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3EC32F51" w14:textId="77777777" w:rsidR="00D30F71" w:rsidRPr="00CF1DA2" w:rsidRDefault="00D30F71" w:rsidP="00F34B18">
            <w:pPr>
              <w:autoSpaceDE w:val="0"/>
              <w:autoSpaceDN w:val="0"/>
              <w:adjustRightInd w:val="0"/>
              <w:spacing w:after="0" w:line="240" w:lineRule="auto"/>
              <w:rPr>
                <w:ins w:id="6975" w:author="Arjan" w:date="2012-12-10T16:17:00Z"/>
                <w:rFonts w:ascii="Arial" w:eastAsia="Times New Roman" w:hAnsi="Arial" w:cs="Arial"/>
                <w:color w:val="000000"/>
                <w:sz w:val="20"/>
                <w:szCs w:val="20"/>
              </w:rPr>
            </w:pPr>
            <w:ins w:id="6976" w:author="Arjan" w:date="2012-12-10T16:17:00Z">
              <w:r w:rsidRPr="00CF1DA2">
                <w:rPr>
                  <w:rFonts w:ascii="Arial" w:eastAsia="Times New Roman" w:hAnsi="Arial" w:cs="Arial"/>
                  <w:color w:val="000000"/>
                  <w:sz w:val="20"/>
                  <w:szCs w:val="20"/>
                </w:rPr>
                <w:t>Gemeentelijk kerngegeven</w:t>
              </w:r>
            </w:ins>
          </w:p>
        </w:tc>
      </w:tr>
      <w:tr w:rsidR="00D30F71" w:rsidRPr="00CF1DA2" w14:paraId="23813023" w14:textId="77777777" w:rsidTr="00D30F71">
        <w:trPr>
          <w:ins w:id="6977" w:author="Arjan" w:date="2012-12-10T16:17:00Z"/>
        </w:trPr>
        <w:tc>
          <w:tcPr>
            <w:tcW w:w="3690" w:type="dxa"/>
            <w:tcBorders>
              <w:top w:val="nil"/>
              <w:left w:val="nil"/>
              <w:bottom w:val="nil"/>
              <w:right w:val="nil"/>
            </w:tcBorders>
          </w:tcPr>
          <w:p w14:paraId="1913A4BE" w14:textId="77777777" w:rsidR="00D30F71" w:rsidRPr="00CF1DA2" w:rsidRDefault="00D30F71" w:rsidP="00F34B18">
            <w:pPr>
              <w:autoSpaceDE w:val="0"/>
              <w:autoSpaceDN w:val="0"/>
              <w:adjustRightInd w:val="0"/>
              <w:spacing w:after="0" w:line="240" w:lineRule="auto"/>
              <w:rPr>
                <w:ins w:id="6978" w:author="Arjan" w:date="2012-12-10T16:17:00Z"/>
                <w:rFonts w:ascii="Arial" w:eastAsia="Times New Roman" w:hAnsi="Arial" w:cs="Arial"/>
                <w:b/>
                <w:bCs/>
                <w:color w:val="000000"/>
                <w:sz w:val="20"/>
                <w:szCs w:val="20"/>
              </w:rPr>
            </w:pPr>
          </w:p>
        </w:tc>
        <w:tc>
          <w:tcPr>
            <w:tcW w:w="5670" w:type="dxa"/>
            <w:tcBorders>
              <w:top w:val="nil"/>
              <w:left w:val="nil"/>
              <w:bottom w:val="nil"/>
              <w:right w:val="nil"/>
            </w:tcBorders>
          </w:tcPr>
          <w:p w14:paraId="21A3C9CB" w14:textId="77777777" w:rsidR="00D30F71" w:rsidRPr="00CF1DA2" w:rsidRDefault="00D30F71" w:rsidP="00F34B18">
            <w:pPr>
              <w:autoSpaceDE w:val="0"/>
              <w:autoSpaceDN w:val="0"/>
              <w:adjustRightInd w:val="0"/>
              <w:spacing w:after="0" w:line="240" w:lineRule="auto"/>
              <w:rPr>
                <w:ins w:id="6979" w:author="Arjan" w:date="2012-12-10T16:17:00Z"/>
                <w:rFonts w:ascii="Arial" w:eastAsia="Times New Roman" w:hAnsi="Arial" w:cs="Arial"/>
                <w:color w:val="000000"/>
                <w:sz w:val="20"/>
                <w:szCs w:val="20"/>
              </w:rPr>
            </w:pPr>
          </w:p>
        </w:tc>
      </w:tr>
      <w:tr w:rsidR="00D30F71" w:rsidRPr="00AE1A91" w14:paraId="7F6048F3" w14:textId="77777777" w:rsidTr="00D30F71">
        <w:trPr>
          <w:ins w:id="6980" w:author="Arjan" w:date="2012-12-10T16:17:00Z"/>
        </w:trPr>
        <w:tc>
          <w:tcPr>
            <w:tcW w:w="3690" w:type="dxa"/>
            <w:tcBorders>
              <w:top w:val="nil"/>
              <w:left w:val="nil"/>
              <w:bottom w:val="nil"/>
              <w:right w:val="nil"/>
            </w:tcBorders>
          </w:tcPr>
          <w:p w14:paraId="2E207BD1" w14:textId="77777777" w:rsidR="00D30F71" w:rsidRPr="00CF1DA2" w:rsidRDefault="00D30F71" w:rsidP="00F34B18">
            <w:pPr>
              <w:autoSpaceDE w:val="0"/>
              <w:autoSpaceDN w:val="0"/>
              <w:adjustRightInd w:val="0"/>
              <w:spacing w:after="0" w:line="240" w:lineRule="auto"/>
              <w:rPr>
                <w:ins w:id="6981" w:author="Arjan" w:date="2012-12-10T16:17:00Z"/>
                <w:rFonts w:ascii="Arial" w:eastAsia="Times New Roman" w:hAnsi="Arial" w:cs="Arial"/>
                <w:b/>
                <w:bCs/>
                <w:color w:val="000000"/>
                <w:sz w:val="20"/>
                <w:szCs w:val="20"/>
              </w:rPr>
            </w:pPr>
            <w:ins w:id="6982" w:author="Arjan" w:date="2012-12-10T16:17:00Z">
              <w:r w:rsidRPr="00CF1DA2">
                <w:rPr>
                  <w:rFonts w:ascii="Arial" w:eastAsia="Times New Roman" w:hAnsi="Arial" w:cs="Arial"/>
                  <w:b/>
                  <w:bCs/>
                  <w:color w:val="000000"/>
                  <w:sz w:val="20"/>
                  <w:szCs w:val="20"/>
                </w:rPr>
                <w:t>Regels relatiesoort</w:t>
              </w:r>
            </w:ins>
          </w:p>
        </w:tc>
        <w:tc>
          <w:tcPr>
            <w:tcW w:w="5670" w:type="dxa"/>
            <w:tcBorders>
              <w:top w:val="nil"/>
              <w:left w:val="nil"/>
              <w:bottom w:val="nil"/>
              <w:right w:val="nil"/>
            </w:tcBorders>
          </w:tcPr>
          <w:p w14:paraId="2F3AD73F" w14:textId="77777777" w:rsidR="00D30F71" w:rsidRPr="00DD0F4F" w:rsidRDefault="00D30F71" w:rsidP="00F34B18">
            <w:pPr>
              <w:autoSpaceDE w:val="0"/>
              <w:autoSpaceDN w:val="0"/>
              <w:adjustRightInd w:val="0"/>
              <w:spacing w:after="0" w:line="240" w:lineRule="auto"/>
              <w:rPr>
                <w:ins w:id="6983" w:author="Arjan" w:date="2012-12-10T16:17:00Z"/>
                <w:rFonts w:ascii="Arial" w:eastAsia="Times New Roman" w:hAnsi="Arial" w:cs="Arial"/>
                <w:color w:val="000000"/>
                <w:sz w:val="20"/>
                <w:szCs w:val="20"/>
                <w:lang w:val="nl-NL"/>
              </w:rPr>
            </w:pPr>
            <w:ins w:id="6984" w:author="Arjan" w:date="2012-12-10T16:17:00Z">
              <w:r w:rsidRPr="00DD0F4F">
                <w:rPr>
                  <w:rFonts w:ascii="Arial" w:eastAsia="Times New Roman" w:hAnsi="Arial" w:cs="Arial"/>
                  <w:color w:val="000000"/>
                  <w:sz w:val="20"/>
                  <w:szCs w:val="20"/>
                  <w:lang w:val="nl-NL"/>
                </w:rPr>
                <w:t>Bij een Klantcontact dient deze relatie aanwezig te zijn dan wel een relatie van dat Klantcontact naar een Natuurlijk persoon (één van beide).</w:t>
              </w:r>
            </w:ins>
          </w:p>
        </w:tc>
      </w:tr>
    </w:tbl>
    <w:p w14:paraId="2BDB93E8" w14:textId="77777777" w:rsidR="00D30F71" w:rsidRPr="005561F3" w:rsidRDefault="00D30F71" w:rsidP="0044638F">
      <w:pPr>
        <w:rPr>
          <w:ins w:id="6985" w:author="Arjan" w:date="2014-11-17T23:26:00Z"/>
          <w:lang w:val="nl-NL"/>
        </w:rPr>
      </w:pPr>
    </w:p>
    <w:p w14:paraId="21C5E80D" w14:textId="77777777" w:rsidR="001647B0" w:rsidRPr="001647B0" w:rsidRDefault="00DA5D93" w:rsidP="001647B0">
      <w:pPr>
        <w:autoSpaceDE w:val="0"/>
        <w:autoSpaceDN w:val="0"/>
        <w:adjustRightInd w:val="0"/>
        <w:spacing w:before="240" w:after="60" w:line="240" w:lineRule="auto"/>
        <w:outlineLvl w:val="3"/>
        <w:rPr>
          <w:ins w:id="6986" w:author="Arjan" w:date="2014-11-17T23:26:00Z"/>
          <w:rFonts w:ascii="Arial" w:eastAsia="Times New Roman" w:hAnsi="Arial" w:cs="Arial"/>
          <w:b/>
          <w:bCs/>
          <w:color w:val="004080"/>
          <w:sz w:val="24"/>
          <w:szCs w:val="24"/>
        </w:rPr>
      </w:pPr>
      <w:ins w:id="6987" w:author="Arjan" w:date="2014-11-17T23:26:00Z">
        <w:r w:rsidRPr="001647B0">
          <w:rPr>
            <w:rFonts w:ascii="Arial" w:eastAsia="Times New Roman" w:hAnsi="Arial" w:cs="Arial"/>
            <w:b/>
            <w:bCs/>
            <w:color w:val="004080"/>
            <w:sz w:val="24"/>
            <w:szCs w:val="24"/>
          </w:rPr>
          <w:fldChar w:fldCharType="begin" w:fldLock="1"/>
        </w:r>
        <w:r w:rsidR="001647B0" w:rsidRPr="001647B0">
          <w:rPr>
            <w:rFonts w:ascii="Arial" w:eastAsia="Times New Roman" w:hAnsi="Arial" w:cs="Arial"/>
            <w:b/>
            <w:bCs/>
            <w:color w:val="004080"/>
            <w:sz w:val="24"/>
            <w:szCs w:val="24"/>
          </w:rPr>
          <w:instrText>MERGEFIELD Element.Stereotype</w:instrText>
        </w:r>
        <w:r w:rsidRPr="001647B0">
          <w:rPr>
            <w:rFonts w:ascii="Arial" w:eastAsia="Times New Roman" w:hAnsi="Arial" w:cs="Arial"/>
            <w:b/>
            <w:bCs/>
            <w:color w:val="004080"/>
            <w:sz w:val="24"/>
            <w:szCs w:val="24"/>
          </w:rPr>
          <w:fldChar w:fldCharType="separate"/>
        </w:r>
        <w:r w:rsidR="001647B0" w:rsidRPr="001647B0">
          <w:rPr>
            <w:rFonts w:ascii="Arial" w:eastAsia="Times New Roman" w:hAnsi="Arial" w:cs="Arial"/>
            <w:b/>
            <w:bCs/>
            <w:color w:val="004080"/>
            <w:sz w:val="24"/>
            <w:szCs w:val="24"/>
          </w:rPr>
          <w:t>«Relatieklasse»</w:t>
        </w:r>
        <w:r w:rsidRPr="001647B0">
          <w:rPr>
            <w:rFonts w:ascii="Arial" w:eastAsia="Times New Roman" w:hAnsi="Arial" w:cs="Arial"/>
            <w:b/>
            <w:bCs/>
            <w:color w:val="004080"/>
            <w:sz w:val="24"/>
            <w:szCs w:val="24"/>
          </w:rPr>
          <w:fldChar w:fldCharType="end"/>
        </w:r>
        <w:r w:rsidR="001647B0" w:rsidRPr="001647B0">
          <w:rPr>
            <w:rFonts w:ascii="Arial" w:eastAsia="Times New Roman" w:hAnsi="Arial" w:cs="Arial"/>
            <w:b/>
            <w:bCs/>
            <w:color w:val="004080"/>
            <w:sz w:val="24"/>
            <w:szCs w:val="24"/>
          </w:rPr>
          <w:t xml:space="preserve"> </w:t>
        </w:r>
        <w:r w:rsidRPr="001647B0">
          <w:rPr>
            <w:rFonts w:ascii="Arial" w:eastAsia="Times New Roman" w:hAnsi="Arial" w:cs="Arial"/>
            <w:b/>
            <w:bCs/>
            <w:color w:val="004080"/>
            <w:sz w:val="24"/>
            <w:szCs w:val="24"/>
          </w:rPr>
          <w:fldChar w:fldCharType="begin" w:fldLock="1"/>
        </w:r>
        <w:r w:rsidR="001647B0" w:rsidRPr="001647B0">
          <w:rPr>
            <w:rFonts w:ascii="Arial" w:eastAsia="Times New Roman" w:hAnsi="Arial" w:cs="Arial"/>
            <w:b/>
            <w:bCs/>
            <w:color w:val="004080"/>
            <w:sz w:val="24"/>
            <w:szCs w:val="24"/>
          </w:rPr>
          <w:instrText>MERGEFIELD Element.Name</w:instrText>
        </w:r>
        <w:r w:rsidRPr="001647B0">
          <w:rPr>
            <w:rFonts w:ascii="Arial" w:eastAsia="Times New Roman" w:hAnsi="Arial" w:cs="Arial"/>
            <w:b/>
            <w:bCs/>
            <w:color w:val="004080"/>
            <w:sz w:val="24"/>
            <w:szCs w:val="24"/>
          </w:rPr>
          <w:fldChar w:fldCharType="separate"/>
        </w:r>
        <w:r w:rsidR="001647B0" w:rsidRPr="001647B0">
          <w:rPr>
            <w:rFonts w:ascii="Arial" w:eastAsia="Times New Roman" w:hAnsi="Arial" w:cs="Arial"/>
            <w:b/>
            <w:bCs/>
            <w:color w:val="004080"/>
            <w:sz w:val="24"/>
            <w:szCs w:val="24"/>
          </w:rPr>
          <w:t>KLANT-CONTACTPERSOON</w:t>
        </w:r>
        <w:r w:rsidRPr="001647B0">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1647B0" w14:paraId="5FEEFE88" w14:textId="77777777" w:rsidTr="00001526">
        <w:trPr>
          <w:ins w:id="6988" w:author="Arjan" w:date="2014-11-17T23:26:00Z"/>
        </w:trPr>
        <w:tc>
          <w:tcPr>
            <w:tcW w:w="2340" w:type="dxa"/>
            <w:gridSpan w:val="2"/>
            <w:tcBorders>
              <w:top w:val="nil"/>
              <w:left w:val="nil"/>
              <w:bottom w:val="nil"/>
              <w:right w:val="nil"/>
            </w:tcBorders>
          </w:tcPr>
          <w:p w14:paraId="4063FA1D" w14:textId="77777777" w:rsidR="001647B0" w:rsidRDefault="001647B0" w:rsidP="00001526">
            <w:pPr>
              <w:rPr>
                <w:ins w:id="6989" w:author="Arjan" w:date="2014-11-17T23:26:00Z"/>
                <w:rFonts w:ascii="Calibri" w:eastAsia="Times New Roman" w:hAnsi="Calibri" w:cs="Calibri"/>
                <w:b/>
                <w:bCs/>
                <w:lang w:val="nl-NL"/>
              </w:rPr>
            </w:pPr>
            <w:ins w:id="6990" w:author="Arjan" w:date="2014-11-17T23:26:00Z">
              <w:r>
                <w:rPr>
                  <w:rFonts w:ascii="Calibri" w:eastAsia="Times New Roman" w:hAnsi="Calibri" w:cs="Calibri"/>
                  <w:b/>
                  <w:bCs/>
                  <w:lang w:val="nl-NL"/>
                </w:rPr>
                <w:t xml:space="preserve">Naam </w:t>
              </w:r>
            </w:ins>
          </w:p>
        </w:tc>
        <w:tc>
          <w:tcPr>
            <w:tcW w:w="7020" w:type="dxa"/>
            <w:gridSpan w:val="4"/>
            <w:tcBorders>
              <w:top w:val="nil"/>
              <w:left w:val="nil"/>
              <w:bottom w:val="nil"/>
              <w:right w:val="nil"/>
            </w:tcBorders>
          </w:tcPr>
          <w:p w14:paraId="567EF7A3" w14:textId="77777777" w:rsidR="001647B0" w:rsidRDefault="00DA5D93" w:rsidP="00001526">
            <w:pPr>
              <w:rPr>
                <w:ins w:id="6991" w:author="Arjan" w:date="2014-11-17T23:26:00Z"/>
                <w:rFonts w:ascii="Calibri" w:eastAsia="Times New Roman" w:hAnsi="Calibri" w:cs="Calibri"/>
                <w:lang w:val="nl-NL"/>
              </w:rPr>
            </w:pPr>
            <w:ins w:id="6992" w:author="Arjan" w:date="2014-11-17T23:26:00Z">
              <w:r>
                <w:fldChar w:fldCharType="begin" w:fldLock="1"/>
              </w:r>
              <w:r w:rsidR="001647B0">
                <w:instrText xml:space="preserve">MERGEFIELD </w:instrText>
              </w:r>
              <w:r w:rsidR="001647B0">
                <w:rPr>
                  <w:rFonts w:ascii="Calibri" w:eastAsia="Times New Roman" w:hAnsi="Calibri" w:cs="Calibri"/>
                  <w:lang w:val="nl-NL"/>
                </w:rPr>
                <w:instrText>Element.Name</w:instrText>
              </w:r>
              <w:r>
                <w:fldChar w:fldCharType="separate"/>
              </w:r>
              <w:r w:rsidR="001647B0">
                <w:rPr>
                  <w:rFonts w:ascii="Calibri" w:eastAsia="Times New Roman" w:hAnsi="Calibri" w:cs="Calibri"/>
                  <w:lang w:val="nl-NL"/>
                </w:rPr>
                <w:t>KLANT-CONTACTPERSOON</w:t>
              </w:r>
              <w:r>
                <w:fldChar w:fldCharType="end"/>
              </w:r>
            </w:ins>
          </w:p>
        </w:tc>
      </w:tr>
      <w:tr w:rsidR="001647B0" w14:paraId="2DFA7C7F" w14:textId="77777777" w:rsidTr="00001526">
        <w:trPr>
          <w:trHeight w:hRule="exact" w:val="128"/>
          <w:ins w:id="6993" w:author="Arjan" w:date="2014-11-17T23:26:00Z"/>
        </w:trPr>
        <w:tc>
          <w:tcPr>
            <w:tcW w:w="2340" w:type="dxa"/>
            <w:gridSpan w:val="2"/>
            <w:tcBorders>
              <w:top w:val="nil"/>
              <w:left w:val="nil"/>
              <w:bottom w:val="nil"/>
              <w:right w:val="nil"/>
            </w:tcBorders>
          </w:tcPr>
          <w:p w14:paraId="6EA78AD5" w14:textId="77777777" w:rsidR="001647B0" w:rsidRDefault="001647B0" w:rsidP="00001526">
            <w:pPr>
              <w:rPr>
                <w:ins w:id="6994" w:author="Arjan" w:date="2014-11-17T23:26:00Z"/>
                <w:rFonts w:ascii="Calibri" w:eastAsia="Times New Roman" w:hAnsi="Calibri" w:cs="Calibri"/>
                <w:b/>
                <w:bCs/>
                <w:color w:val="0F0F0F"/>
                <w:lang w:val="nl-NL"/>
              </w:rPr>
            </w:pPr>
          </w:p>
        </w:tc>
        <w:tc>
          <w:tcPr>
            <w:tcW w:w="7020" w:type="dxa"/>
            <w:gridSpan w:val="4"/>
            <w:tcBorders>
              <w:top w:val="nil"/>
              <w:left w:val="nil"/>
              <w:bottom w:val="nil"/>
              <w:right w:val="nil"/>
            </w:tcBorders>
          </w:tcPr>
          <w:p w14:paraId="2C860F02" w14:textId="77777777" w:rsidR="001647B0" w:rsidRDefault="001647B0" w:rsidP="00001526">
            <w:pPr>
              <w:rPr>
                <w:ins w:id="6995" w:author="Arjan" w:date="2014-11-17T23:26:00Z"/>
                <w:rFonts w:ascii="Calibri" w:eastAsia="Times New Roman" w:hAnsi="Calibri" w:cs="Calibri"/>
                <w:color w:val="0F0F0F"/>
                <w:lang w:val="nl-NL"/>
              </w:rPr>
            </w:pPr>
          </w:p>
        </w:tc>
      </w:tr>
      <w:tr w:rsidR="001647B0" w14:paraId="62E4F4D5" w14:textId="77777777" w:rsidTr="00001526">
        <w:trPr>
          <w:ins w:id="6996" w:author="Arjan" w:date="2014-11-17T23:26:00Z"/>
        </w:trPr>
        <w:tc>
          <w:tcPr>
            <w:tcW w:w="2340" w:type="dxa"/>
            <w:gridSpan w:val="2"/>
            <w:tcBorders>
              <w:top w:val="nil"/>
              <w:left w:val="nil"/>
              <w:bottom w:val="nil"/>
              <w:right w:val="nil"/>
            </w:tcBorders>
          </w:tcPr>
          <w:p w14:paraId="7D86D386" w14:textId="77777777" w:rsidR="001647B0" w:rsidRDefault="001647B0" w:rsidP="00001526">
            <w:pPr>
              <w:rPr>
                <w:ins w:id="6997" w:author="Arjan" w:date="2014-11-17T23:26:00Z"/>
                <w:rFonts w:ascii="Calibri" w:eastAsia="Times New Roman" w:hAnsi="Calibri" w:cs="Calibri"/>
                <w:color w:val="0F0F0F"/>
                <w:lang w:val="nl-NL"/>
              </w:rPr>
            </w:pPr>
            <w:ins w:id="6998" w:author="Arjan" w:date="2014-11-17T23:26:00Z">
              <w:r>
                <w:rPr>
                  <w:rFonts w:ascii="Calibri" w:eastAsia="Times New Roman" w:hAnsi="Calibri" w:cs="Calibri"/>
                  <w:b/>
                  <w:bCs/>
                  <w:color w:val="0F0F0F"/>
                  <w:lang w:val="nl-NL"/>
                </w:rPr>
                <w:t>Mnemonic</w:t>
              </w:r>
            </w:ins>
          </w:p>
        </w:tc>
        <w:tc>
          <w:tcPr>
            <w:tcW w:w="7020" w:type="dxa"/>
            <w:gridSpan w:val="4"/>
            <w:tcBorders>
              <w:top w:val="nil"/>
              <w:left w:val="nil"/>
              <w:bottom w:val="nil"/>
              <w:right w:val="nil"/>
            </w:tcBorders>
          </w:tcPr>
          <w:p w14:paraId="386DAF25" w14:textId="77777777" w:rsidR="001647B0" w:rsidRDefault="001647B0" w:rsidP="00001526">
            <w:pPr>
              <w:rPr>
                <w:ins w:id="6999" w:author="Arjan" w:date="2014-11-17T23:26:00Z"/>
                <w:rFonts w:ascii="Calibri" w:eastAsia="Times New Roman" w:hAnsi="Calibri" w:cs="Calibri"/>
                <w:color w:val="0F0F0F"/>
                <w:lang w:val="nl-NL"/>
              </w:rPr>
            </w:pPr>
            <w:ins w:id="7000" w:author="Arjan" w:date="2014-11-17T23:28:00Z">
              <w:r>
                <w:t>CT</w:t>
              </w:r>
            </w:ins>
            <w:ins w:id="7001" w:author="Arjan" w:date="2014-11-17T23:29:00Z">
              <w:r>
                <w:t>P</w:t>
              </w:r>
            </w:ins>
            <w:ins w:id="7002" w:author="Arjan" w:date="2014-11-17T23:26:00Z">
              <w:r w:rsidR="00DA5D93">
                <w:fldChar w:fldCharType="begin" w:fldLock="1"/>
              </w:r>
              <w:r>
                <w:instrText xml:space="preserve">MERGEFIELD </w:instrText>
              </w:r>
              <w:r>
                <w:rPr>
                  <w:rFonts w:ascii="Calibri" w:eastAsia="Times New Roman" w:hAnsi="Calibri" w:cs="Calibri"/>
                  <w:color w:val="0F0F0F"/>
                  <w:lang w:val="nl-NL"/>
                </w:rPr>
                <w:instrText>Element.Alias</w:instrText>
              </w:r>
              <w:r w:rsidR="00DA5D93">
                <w:fldChar w:fldCharType="end"/>
              </w:r>
            </w:ins>
          </w:p>
        </w:tc>
      </w:tr>
      <w:tr w:rsidR="001647B0" w14:paraId="123FEBAF" w14:textId="77777777" w:rsidTr="00001526">
        <w:trPr>
          <w:trHeight w:hRule="exact" w:val="128"/>
          <w:ins w:id="7003" w:author="Arjan" w:date="2014-11-17T23:26:00Z"/>
        </w:trPr>
        <w:tc>
          <w:tcPr>
            <w:tcW w:w="2340" w:type="dxa"/>
            <w:gridSpan w:val="2"/>
            <w:tcBorders>
              <w:top w:val="nil"/>
              <w:left w:val="nil"/>
              <w:bottom w:val="nil"/>
              <w:right w:val="nil"/>
            </w:tcBorders>
          </w:tcPr>
          <w:p w14:paraId="049179C8" w14:textId="77777777" w:rsidR="001647B0" w:rsidRDefault="001647B0" w:rsidP="00001526">
            <w:pPr>
              <w:rPr>
                <w:ins w:id="7004" w:author="Arjan" w:date="2014-11-17T23:26:00Z"/>
                <w:rFonts w:ascii="Calibri" w:eastAsia="Times New Roman" w:hAnsi="Calibri" w:cs="Calibri"/>
                <w:b/>
                <w:bCs/>
                <w:color w:val="0F0F0F"/>
                <w:lang w:val="nl-NL"/>
              </w:rPr>
            </w:pPr>
          </w:p>
        </w:tc>
        <w:tc>
          <w:tcPr>
            <w:tcW w:w="7020" w:type="dxa"/>
            <w:gridSpan w:val="4"/>
            <w:tcBorders>
              <w:top w:val="nil"/>
              <w:left w:val="nil"/>
              <w:bottom w:val="nil"/>
              <w:right w:val="nil"/>
            </w:tcBorders>
          </w:tcPr>
          <w:p w14:paraId="5BF99E6F" w14:textId="77777777" w:rsidR="001647B0" w:rsidRDefault="001647B0" w:rsidP="00001526">
            <w:pPr>
              <w:rPr>
                <w:ins w:id="7005" w:author="Arjan" w:date="2014-11-17T23:26:00Z"/>
                <w:rFonts w:ascii="Calibri" w:eastAsia="Times New Roman" w:hAnsi="Calibri" w:cs="Calibri"/>
                <w:color w:val="0F0F0F"/>
                <w:lang w:val="nl-NL"/>
              </w:rPr>
            </w:pPr>
          </w:p>
        </w:tc>
      </w:tr>
      <w:tr w:rsidR="001647B0" w:rsidRPr="00AE1A91" w14:paraId="1D97402D" w14:textId="77777777" w:rsidTr="00001526">
        <w:trPr>
          <w:trHeight w:val="230"/>
          <w:ins w:id="7006" w:author="Arjan" w:date="2014-11-17T23:26:00Z"/>
        </w:trPr>
        <w:tc>
          <w:tcPr>
            <w:tcW w:w="2340" w:type="dxa"/>
            <w:gridSpan w:val="2"/>
            <w:tcBorders>
              <w:top w:val="nil"/>
              <w:left w:val="nil"/>
              <w:bottom w:val="nil"/>
              <w:right w:val="nil"/>
            </w:tcBorders>
          </w:tcPr>
          <w:p w14:paraId="39414682" w14:textId="77777777" w:rsidR="001647B0" w:rsidRDefault="001647B0" w:rsidP="00001526">
            <w:pPr>
              <w:rPr>
                <w:ins w:id="7007" w:author="Arjan" w:date="2014-11-17T23:26:00Z"/>
                <w:rFonts w:ascii="Calibri" w:eastAsia="Times New Roman" w:hAnsi="Calibri" w:cs="Calibri"/>
                <w:b/>
                <w:bCs/>
                <w:color w:val="0F0F0F"/>
                <w:lang w:val="nl-NL"/>
              </w:rPr>
            </w:pPr>
            <w:ins w:id="7008" w:author="Arjan" w:date="2014-11-17T23:26:00Z">
              <w:r>
                <w:rPr>
                  <w:rFonts w:ascii="Calibri" w:eastAsia="Times New Roman" w:hAnsi="Calibri" w:cs="Calibri"/>
                  <w:b/>
                  <w:bCs/>
                  <w:color w:val="0F0F0F"/>
                  <w:lang w:val="nl-NL"/>
                </w:rPr>
                <w:t>Definitie</w:t>
              </w:r>
            </w:ins>
          </w:p>
        </w:tc>
        <w:tc>
          <w:tcPr>
            <w:tcW w:w="7020" w:type="dxa"/>
            <w:gridSpan w:val="4"/>
            <w:tcBorders>
              <w:top w:val="nil"/>
              <w:left w:val="nil"/>
              <w:bottom w:val="nil"/>
              <w:right w:val="nil"/>
            </w:tcBorders>
          </w:tcPr>
          <w:p w14:paraId="183AA9F8" w14:textId="77777777" w:rsidR="001647B0" w:rsidRDefault="00DA5D93" w:rsidP="00001526">
            <w:pPr>
              <w:rPr>
                <w:ins w:id="7009" w:author="Arjan" w:date="2014-11-17T23:26:00Z"/>
                <w:rFonts w:ascii="Calibri" w:eastAsia="Times New Roman" w:hAnsi="Calibri" w:cs="Calibri"/>
                <w:color w:val="0F0F0F"/>
                <w:lang w:val="nl-NL"/>
              </w:rPr>
            </w:pPr>
            <w:ins w:id="7010" w:author="Arjan" w:date="2014-11-17T23:26:00Z">
              <w:r>
                <w:fldChar w:fldCharType="begin" w:fldLock="1"/>
              </w:r>
              <w:r w:rsidR="001647B0" w:rsidRPr="005561F3">
                <w:rPr>
                  <w:lang w:val="nl-NL"/>
                </w:rPr>
                <w:instrText xml:space="preserve">MERGEFIELD </w:instrText>
              </w:r>
              <w:r w:rsidR="001647B0">
                <w:rPr>
                  <w:rFonts w:ascii="Calibri" w:eastAsia="Times New Roman" w:hAnsi="Calibri" w:cs="Calibri"/>
                  <w:color w:val="0F0F0F"/>
                  <w:lang w:val="nl-NL"/>
                </w:rPr>
                <w:instrText>Element.Notes</w:instrText>
              </w:r>
              <w:r>
                <w:fldChar w:fldCharType="separate"/>
              </w:r>
              <w:r w:rsidR="001647B0">
                <w:rPr>
                  <w:rFonts w:ascii="Calibri" w:eastAsia="Times New Roman" w:hAnsi="Calibri" w:cs="Calibri"/>
                  <w:color w:val="0F0F0F"/>
                  <w:lang w:val="nl-NL"/>
                </w:rPr>
                <w:t>De gegevens van de MEDEWERKER van een VESTIGING van een onderneming waarmee een KLANTCONTACT plaats vond.</w:t>
              </w:r>
              <w:r>
                <w:fldChar w:fldCharType="end"/>
              </w:r>
            </w:ins>
          </w:p>
        </w:tc>
      </w:tr>
      <w:tr w:rsidR="001647B0" w:rsidRPr="00AE1A91" w14:paraId="62EF91F6" w14:textId="77777777" w:rsidTr="00001526">
        <w:trPr>
          <w:trHeight w:val="230"/>
          <w:ins w:id="7011" w:author="Arjan" w:date="2014-11-17T23:26:00Z"/>
        </w:trPr>
        <w:tc>
          <w:tcPr>
            <w:tcW w:w="2340" w:type="dxa"/>
            <w:gridSpan w:val="2"/>
            <w:tcBorders>
              <w:top w:val="nil"/>
              <w:left w:val="nil"/>
              <w:bottom w:val="nil"/>
              <w:right w:val="nil"/>
            </w:tcBorders>
          </w:tcPr>
          <w:p w14:paraId="4E85B0D9" w14:textId="77777777" w:rsidR="001647B0" w:rsidRDefault="001647B0" w:rsidP="00001526">
            <w:pPr>
              <w:rPr>
                <w:ins w:id="7012" w:author="Arjan" w:date="2014-11-17T23:26:00Z"/>
                <w:rFonts w:ascii="Calibri" w:eastAsia="Times New Roman" w:hAnsi="Calibri" w:cs="Calibri"/>
                <w:b/>
                <w:bCs/>
                <w:color w:val="0F0F0F"/>
                <w:lang w:val="nl-NL"/>
              </w:rPr>
            </w:pPr>
          </w:p>
        </w:tc>
        <w:tc>
          <w:tcPr>
            <w:tcW w:w="7020" w:type="dxa"/>
            <w:gridSpan w:val="4"/>
            <w:tcBorders>
              <w:top w:val="nil"/>
              <w:left w:val="nil"/>
              <w:bottom w:val="nil"/>
              <w:right w:val="nil"/>
            </w:tcBorders>
          </w:tcPr>
          <w:p w14:paraId="79DE5F01" w14:textId="77777777" w:rsidR="001647B0" w:rsidRDefault="001647B0" w:rsidP="00001526">
            <w:pPr>
              <w:rPr>
                <w:ins w:id="7013" w:author="Arjan" w:date="2014-11-17T23:26:00Z"/>
                <w:rFonts w:ascii="Calibri" w:eastAsia="Times New Roman" w:hAnsi="Calibri" w:cs="Calibri"/>
                <w:color w:val="0F0F0F"/>
                <w:lang w:val="nl-NL"/>
              </w:rPr>
            </w:pPr>
          </w:p>
        </w:tc>
      </w:tr>
      <w:tr w:rsidR="001647B0" w14:paraId="00F12391" w14:textId="77777777" w:rsidTr="00001526">
        <w:trPr>
          <w:trHeight w:val="230"/>
          <w:ins w:id="7014" w:author="Arjan" w:date="2014-11-17T23:26:00Z"/>
        </w:trPr>
        <w:tc>
          <w:tcPr>
            <w:tcW w:w="2340" w:type="dxa"/>
            <w:gridSpan w:val="2"/>
            <w:tcBorders>
              <w:top w:val="nil"/>
              <w:left w:val="nil"/>
              <w:bottom w:val="nil"/>
              <w:right w:val="nil"/>
            </w:tcBorders>
          </w:tcPr>
          <w:p w14:paraId="1BBF7A16" w14:textId="77777777" w:rsidR="001647B0" w:rsidRDefault="001647B0" w:rsidP="00001526">
            <w:pPr>
              <w:rPr>
                <w:ins w:id="7015" w:author="Arjan" w:date="2014-11-17T23:26:00Z"/>
                <w:rFonts w:ascii="Calibri" w:eastAsia="Times New Roman" w:hAnsi="Calibri" w:cs="Calibri"/>
                <w:b/>
                <w:bCs/>
                <w:color w:val="0F0F0F"/>
                <w:lang w:val="nl-NL"/>
              </w:rPr>
            </w:pPr>
            <w:ins w:id="7016" w:author="Arjan" w:date="2014-11-17T23:26:00Z">
              <w:r>
                <w:rPr>
                  <w:rFonts w:ascii="Calibri" w:eastAsia="Times New Roman" w:hAnsi="Calibri" w:cs="Calibri"/>
                  <w:b/>
                  <w:bCs/>
                  <w:lang w:val="nl-NL"/>
                </w:rPr>
                <w:t>Overzicht Attributen</w:t>
              </w:r>
            </w:ins>
          </w:p>
        </w:tc>
        <w:tc>
          <w:tcPr>
            <w:tcW w:w="7020" w:type="dxa"/>
            <w:gridSpan w:val="4"/>
            <w:tcBorders>
              <w:top w:val="nil"/>
              <w:left w:val="nil"/>
              <w:bottom w:val="nil"/>
              <w:right w:val="nil"/>
            </w:tcBorders>
          </w:tcPr>
          <w:p w14:paraId="1BBB712A" w14:textId="77777777" w:rsidR="001647B0" w:rsidRDefault="001647B0" w:rsidP="00001526">
            <w:pPr>
              <w:rPr>
                <w:ins w:id="7017" w:author="Arjan" w:date="2014-11-17T23:26:00Z"/>
                <w:rFonts w:ascii="Calibri" w:eastAsia="Times New Roman" w:hAnsi="Calibri" w:cs="Calibri"/>
                <w:color w:val="0F0F0F"/>
                <w:lang w:val="nl-NL"/>
              </w:rPr>
            </w:pPr>
          </w:p>
        </w:tc>
      </w:tr>
      <w:tr w:rsidR="001647B0" w14:paraId="013AFD0A" w14:textId="77777777" w:rsidTr="00001526">
        <w:trPr>
          <w:ins w:id="7018" w:author="Arjan" w:date="2014-11-17T23:26:00Z"/>
        </w:trPr>
        <w:tc>
          <w:tcPr>
            <w:tcW w:w="450" w:type="dxa"/>
            <w:tcBorders>
              <w:top w:val="nil"/>
              <w:left w:val="nil"/>
              <w:bottom w:val="nil"/>
              <w:right w:val="nil"/>
            </w:tcBorders>
          </w:tcPr>
          <w:p w14:paraId="3DEE13D8" w14:textId="77777777" w:rsidR="001647B0" w:rsidRDefault="001647B0" w:rsidP="00001526">
            <w:pPr>
              <w:rPr>
                <w:ins w:id="7019" w:author="Arjan" w:date="2014-11-17T23:26:00Z"/>
                <w:rFonts w:ascii="Calibri" w:eastAsia="Times New Roman" w:hAnsi="Calibri" w:cs="Calibri"/>
                <w:i/>
                <w:iCs/>
                <w:color w:val="0F0F0F"/>
                <w:lang w:val="nl-NL"/>
              </w:rPr>
            </w:pPr>
            <w:bookmarkStart w:id="7020" w:name="BKM_0F9F686C_446E_43c1_9DA1_0E1FD4639B92"/>
          </w:p>
        </w:tc>
        <w:tc>
          <w:tcPr>
            <w:tcW w:w="2790" w:type="dxa"/>
            <w:gridSpan w:val="2"/>
            <w:tcBorders>
              <w:top w:val="nil"/>
              <w:left w:val="nil"/>
              <w:bottom w:val="nil"/>
              <w:right w:val="nil"/>
            </w:tcBorders>
          </w:tcPr>
          <w:p w14:paraId="717C18B6" w14:textId="77777777" w:rsidR="001647B0" w:rsidRDefault="001647B0" w:rsidP="00001526">
            <w:pPr>
              <w:rPr>
                <w:ins w:id="7021" w:author="Arjan" w:date="2014-11-17T23:26:00Z"/>
                <w:rFonts w:ascii="Calibri" w:eastAsia="Times New Roman" w:hAnsi="Calibri" w:cs="Calibri"/>
                <w:color w:val="0F0F0F"/>
                <w:lang w:val="nl-NL"/>
              </w:rPr>
            </w:pPr>
            <w:ins w:id="7022" w:author="Arjan" w:date="2014-11-17T23:26:00Z">
              <w:r>
                <w:rPr>
                  <w:rFonts w:ascii="Calibri" w:eastAsia="Times New Roman" w:hAnsi="Calibri" w:cs="Calibri"/>
                  <w:i/>
                  <w:iCs/>
                  <w:color w:val="0F0F0F"/>
                  <w:lang w:val="nl-NL"/>
                </w:rPr>
                <w:t>Attribuutnaam</w:t>
              </w:r>
            </w:ins>
          </w:p>
        </w:tc>
        <w:tc>
          <w:tcPr>
            <w:tcW w:w="4230" w:type="dxa"/>
            <w:tcBorders>
              <w:top w:val="nil"/>
              <w:left w:val="nil"/>
              <w:bottom w:val="nil"/>
              <w:right w:val="nil"/>
            </w:tcBorders>
          </w:tcPr>
          <w:p w14:paraId="40CD0237" w14:textId="77777777" w:rsidR="001647B0" w:rsidRDefault="001647B0" w:rsidP="00001526">
            <w:pPr>
              <w:rPr>
                <w:ins w:id="7023" w:author="Arjan" w:date="2014-11-17T23:26:00Z"/>
                <w:rFonts w:ascii="Calibri" w:eastAsia="Times New Roman" w:hAnsi="Calibri" w:cs="Calibri"/>
                <w:color w:val="0F0F0F"/>
                <w:lang w:val="nl-NL"/>
              </w:rPr>
            </w:pPr>
            <w:ins w:id="7024" w:author="Arjan" w:date="2014-11-17T23:26:00Z">
              <w:r>
                <w:rPr>
                  <w:rFonts w:ascii="Calibri" w:eastAsia="Times New Roman" w:hAnsi="Calibri" w:cs="Calibri"/>
                  <w:i/>
                  <w:iCs/>
                  <w:color w:val="0F0F0F"/>
                  <w:lang w:val="nl-NL"/>
                </w:rPr>
                <w:t>Definitie</w:t>
              </w:r>
            </w:ins>
          </w:p>
        </w:tc>
        <w:tc>
          <w:tcPr>
            <w:tcW w:w="1080" w:type="dxa"/>
            <w:tcBorders>
              <w:top w:val="nil"/>
              <w:left w:val="nil"/>
              <w:bottom w:val="nil"/>
              <w:right w:val="nil"/>
            </w:tcBorders>
          </w:tcPr>
          <w:p w14:paraId="13DADAD0" w14:textId="77777777" w:rsidR="001647B0" w:rsidRDefault="001647B0" w:rsidP="00001526">
            <w:pPr>
              <w:rPr>
                <w:ins w:id="7025" w:author="Arjan" w:date="2014-11-17T23:26:00Z"/>
                <w:rFonts w:ascii="Calibri" w:eastAsia="Times New Roman" w:hAnsi="Calibri" w:cs="Calibri"/>
                <w:color w:val="0F0F0F"/>
                <w:lang w:val="nl-NL"/>
              </w:rPr>
            </w:pPr>
            <w:ins w:id="7026" w:author="Arjan" w:date="2014-11-17T23:26:00Z">
              <w:r>
                <w:rPr>
                  <w:rFonts w:ascii="Calibri" w:eastAsia="Times New Roman" w:hAnsi="Calibri" w:cs="Calibri"/>
                  <w:i/>
                  <w:iCs/>
                  <w:color w:val="0F0F0F"/>
                  <w:lang w:val="nl-NL"/>
                </w:rPr>
                <w:t>Formaat</w:t>
              </w:r>
            </w:ins>
          </w:p>
        </w:tc>
        <w:tc>
          <w:tcPr>
            <w:tcW w:w="810" w:type="dxa"/>
            <w:tcBorders>
              <w:top w:val="nil"/>
              <w:left w:val="nil"/>
              <w:bottom w:val="nil"/>
              <w:right w:val="nil"/>
            </w:tcBorders>
          </w:tcPr>
          <w:p w14:paraId="4E092771" w14:textId="77777777" w:rsidR="001647B0" w:rsidRDefault="001647B0" w:rsidP="00001526">
            <w:pPr>
              <w:rPr>
                <w:ins w:id="7027" w:author="Arjan" w:date="2014-11-17T23:26:00Z"/>
                <w:rFonts w:ascii="Calibri" w:eastAsia="Times New Roman" w:hAnsi="Calibri" w:cs="Calibri"/>
                <w:i/>
                <w:iCs/>
                <w:color w:val="0F0F0F"/>
                <w:lang w:val="nl-NL"/>
              </w:rPr>
            </w:pPr>
            <w:ins w:id="7028" w:author="Arjan" w:date="2014-11-17T23:26:00Z">
              <w:r>
                <w:rPr>
                  <w:rFonts w:ascii="Calibri" w:eastAsia="Times New Roman" w:hAnsi="Calibri" w:cs="Calibri"/>
                  <w:i/>
                  <w:iCs/>
                  <w:color w:val="0F0F0F"/>
                  <w:lang w:val="nl-NL"/>
                </w:rPr>
                <w:t>Kardi-</w:t>
              </w:r>
            </w:ins>
          </w:p>
          <w:p w14:paraId="503AF7A3" w14:textId="77777777" w:rsidR="001647B0" w:rsidRDefault="001647B0" w:rsidP="00001526">
            <w:pPr>
              <w:rPr>
                <w:ins w:id="7029" w:author="Arjan" w:date="2014-11-17T23:26:00Z"/>
                <w:rFonts w:ascii="Calibri" w:eastAsia="Times New Roman" w:hAnsi="Calibri" w:cs="Calibri"/>
                <w:color w:val="0F0F0F"/>
                <w:lang w:val="nl-NL"/>
              </w:rPr>
            </w:pPr>
            <w:ins w:id="7030" w:author="Arjan" w:date="2014-11-17T23:26:00Z">
              <w:r>
                <w:rPr>
                  <w:rFonts w:ascii="Calibri" w:eastAsia="Times New Roman" w:hAnsi="Calibri" w:cs="Calibri"/>
                  <w:i/>
                  <w:iCs/>
                  <w:color w:val="0F0F0F"/>
                  <w:lang w:val="nl-NL"/>
                </w:rPr>
                <w:lastRenderedPageBreak/>
                <w:t>naliteit</w:t>
              </w:r>
            </w:ins>
          </w:p>
        </w:tc>
      </w:tr>
      <w:tr w:rsidR="001647B0" w14:paraId="37B82029" w14:textId="77777777" w:rsidTr="00001526">
        <w:trPr>
          <w:ins w:id="7031" w:author="Arjan" w:date="2014-11-17T23:26:00Z"/>
        </w:trPr>
        <w:tc>
          <w:tcPr>
            <w:tcW w:w="450" w:type="dxa"/>
            <w:tcBorders>
              <w:top w:val="nil"/>
              <w:left w:val="nil"/>
              <w:bottom w:val="nil"/>
              <w:right w:val="nil"/>
            </w:tcBorders>
          </w:tcPr>
          <w:p w14:paraId="4F0A0D6C" w14:textId="77777777" w:rsidR="001647B0" w:rsidRDefault="001647B0" w:rsidP="00001526">
            <w:pPr>
              <w:rPr>
                <w:ins w:id="7032" w:author="Arjan" w:date="2014-11-17T23:26:00Z"/>
                <w:rFonts w:ascii="Calibri" w:eastAsia="Times New Roman" w:hAnsi="Calibri" w:cs="Calibri"/>
                <w:color w:val="0F0F0F"/>
                <w:lang w:val="nl-NL"/>
              </w:rPr>
            </w:pPr>
          </w:p>
        </w:tc>
        <w:tc>
          <w:tcPr>
            <w:tcW w:w="2790" w:type="dxa"/>
            <w:gridSpan w:val="2"/>
            <w:tcBorders>
              <w:top w:val="nil"/>
              <w:left w:val="nil"/>
              <w:bottom w:val="nil"/>
              <w:right w:val="nil"/>
            </w:tcBorders>
          </w:tcPr>
          <w:p w14:paraId="4FB1C931" w14:textId="77777777" w:rsidR="001647B0" w:rsidRDefault="00DA5D93" w:rsidP="00001526">
            <w:pPr>
              <w:rPr>
                <w:ins w:id="7033" w:author="Arjan" w:date="2014-11-17T23:26:00Z"/>
                <w:rFonts w:ascii="Calibri" w:eastAsia="Times New Roman" w:hAnsi="Calibri" w:cs="Calibri"/>
                <w:color w:val="0F0F0F"/>
                <w:lang w:val="nl-NL"/>
              </w:rPr>
            </w:pPr>
            <w:ins w:id="7034" w:author="Arjan" w:date="2014-11-17T23:26:00Z">
              <w:r>
                <w:fldChar w:fldCharType="begin" w:fldLock="1"/>
              </w:r>
              <w:r w:rsidR="001647B0">
                <w:instrText xml:space="preserve">MERGEFIELD </w:instrText>
              </w:r>
              <w:r w:rsidR="001647B0">
                <w:rPr>
                  <w:rFonts w:ascii="Calibri" w:eastAsia="Times New Roman" w:hAnsi="Calibri" w:cs="Calibri"/>
                  <w:color w:val="0F0F0F"/>
                  <w:lang w:val="nl-NL"/>
                </w:rPr>
                <w:instrText>Att.Name</w:instrText>
              </w:r>
              <w:r>
                <w:fldChar w:fldCharType="separate"/>
              </w:r>
              <w:r w:rsidR="001647B0">
                <w:rPr>
                  <w:rFonts w:ascii="Calibri" w:eastAsia="Times New Roman" w:hAnsi="Calibri" w:cs="Calibri"/>
                  <w:color w:val="0F0F0F"/>
                  <w:lang w:val="nl-NL"/>
                </w:rPr>
                <w:t>Contactpersoon</w:t>
              </w:r>
              <w:r>
                <w:fldChar w:fldCharType="end"/>
              </w:r>
            </w:ins>
          </w:p>
        </w:tc>
        <w:tc>
          <w:tcPr>
            <w:tcW w:w="4230" w:type="dxa"/>
            <w:tcBorders>
              <w:top w:val="nil"/>
              <w:left w:val="nil"/>
              <w:bottom w:val="nil"/>
              <w:right w:val="nil"/>
            </w:tcBorders>
          </w:tcPr>
          <w:p w14:paraId="728043C0" w14:textId="77777777" w:rsidR="001647B0" w:rsidRDefault="00DA5D93" w:rsidP="00001526">
            <w:pPr>
              <w:rPr>
                <w:ins w:id="7035" w:author="Arjan" w:date="2014-11-17T23:26:00Z"/>
                <w:rFonts w:ascii="Calibri" w:eastAsia="Times New Roman" w:hAnsi="Calibri" w:cs="Calibri"/>
                <w:color w:val="0F0F0F"/>
                <w:lang w:val="nl-NL"/>
              </w:rPr>
            </w:pPr>
            <w:ins w:id="7036" w:author="Arjan" w:date="2014-11-17T23:26:00Z">
              <w:r>
                <w:fldChar w:fldCharType="begin" w:fldLock="1"/>
              </w:r>
              <w:r w:rsidR="001647B0" w:rsidRPr="005561F3">
                <w:rPr>
                  <w:lang w:val="nl-NL"/>
                </w:rPr>
                <w:instrText xml:space="preserve">MERGEFIELD </w:instrText>
              </w:r>
              <w:r w:rsidR="001647B0">
                <w:rPr>
                  <w:rFonts w:ascii="Calibri" w:eastAsia="Times New Roman" w:hAnsi="Calibri" w:cs="Calibri"/>
                  <w:color w:val="0F0F0F"/>
                  <w:lang w:val="nl-NL"/>
                </w:rPr>
                <w:instrText>Att.Notes</w:instrText>
              </w:r>
              <w:r>
                <w:fldChar w:fldCharType="end"/>
              </w:r>
              <w:r w:rsidR="001647B0">
                <w:rPr>
                  <w:rFonts w:ascii="Calibri" w:eastAsia="Times New Roman" w:hAnsi="Calibri" w:cs="Calibri"/>
                  <w:color w:val="610E6A"/>
                  <w:lang w:val="nl-NL"/>
                </w:rPr>
                <w:t>De gegevens van de persoon zijnde een MEDEWERKER van de VESTIGING waarmee het KLANTCONTACT plaats vond.</w:t>
              </w:r>
            </w:ins>
          </w:p>
        </w:tc>
        <w:tc>
          <w:tcPr>
            <w:tcW w:w="1080" w:type="dxa"/>
            <w:tcBorders>
              <w:top w:val="nil"/>
              <w:left w:val="nil"/>
              <w:bottom w:val="nil"/>
              <w:right w:val="nil"/>
            </w:tcBorders>
          </w:tcPr>
          <w:p w14:paraId="3DB40C9E" w14:textId="77777777" w:rsidR="001647B0" w:rsidRDefault="00DA5D93" w:rsidP="00001526">
            <w:pPr>
              <w:rPr>
                <w:ins w:id="7037" w:author="Arjan" w:date="2014-11-17T23:26:00Z"/>
                <w:rFonts w:ascii="Calibri" w:eastAsia="Times New Roman" w:hAnsi="Calibri" w:cs="Calibri"/>
                <w:color w:val="0F0F0F"/>
                <w:lang w:val="nl-NL"/>
              </w:rPr>
            </w:pPr>
            <w:ins w:id="7038" w:author="Arjan" w:date="2014-11-17T23:26:00Z">
              <w:r>
                <w:fldChar w:fldCharType="begin" w:fldLock="1"/>
              </w:r>
              <w:r w:rsidR="001647B0">
                <w:instrText xml:space="preserve">MERGEFIELD </w:instrText>
              </w:r>
              <w:r w:rsidR="001647B0">
                <w:rPr>
                  <w:rFonts w:ascii="Calibri" w:eastAsia="Times New Roman" w:hAnsi="Calibri" w:cs="Calibri"/>
                  <w:color w:val="0F0F0F"/>
                  <w:lang w:val="nl-NL"/>
                </w:rPr>
                <w:instrText>Att.Type</w:instrText>
              </w:r>
              <w:r>
                <w:fldChar w:fldCharType="separate"/>
              </w:r>
              <w:r w:rsidR="001647B0">
                <w:rPr>
                  <w:rFonts w:ascii="Calibri" w:eastAsia="Times New Roman" w:hAnsi="Calibri" w:cs="Calibri"/>
                  <w:color w:val="0F0F0F"/>
                  <w:lang w:val="nl-NL"/>
                </w:rPr>
                <w:t>Contactpersoon KLANT-CONTACTPERSOON</w:t>
              </w:r>
              <w:r>
                <w:fldChar w:fldCharType="end"/>
              </w:r>
            </w:ins>
          </w:p>
        </w:tc>
        <w:tc>
          <w:tcPr>
            <w:tcW w:w="810" w:type="dxa"/>
            <w:tcBorders>
              <w:top w:val="nil"/>
              <w:left w:val="nil"/>
              <w:bottom w:val="nil"/>
              <w:right w:val="nil"/>
            </w:tcBorders>
          </w:tcPr>
          <w:p w14:paraId="3F54EA95" w14:textId="77777777" w:rsidR="001647B0" w:rsidRDefault="00DA5D93" w:rsidP="00001526">
            <w:pPr>
              <w:rPr>
                <w:ins w:id="7039" w:author="Arjan" w:date="2014-11-17T23:26:00Z"/>
                <w:rFonts w:ascii="Calibri" w:eastAsia="Times New Roman" w:hAnsi="Calibri" w:cs="Calibri"/>
                <w:color w:val="0F0F0F"/>
                <w:lang w:val="nl-NL"/>
              </w:rPr>
            </w:pPr>
            <w:ins w:id="7040" w:author="Arjan" w:date="2014-11-17T23:26:00Z">
              <w:r>
                <w:fldChar w:fldCharType="begin" w:fldLock="1"/>
              </w:r>
              <w:r w:rsidR="001647B0">
                <w:instrText xml:space="preserve">MERGEFIELD </w:instrText>
              </w:r>
              <w:r w:rsidR="001647B0">
                <w:rPr>
                  <w:rFonts w:ascii="Calibri" w:eastAsia="Times New Roman" w:hAnsi="Calibri" w:cs="Calibri"/>
                  <w:color w:val="0F0F0F"/>
                  <w:lang w:val="nl-NL"/>
                </w:rPr>
                <w:instrText>Att.LowerBound</w:instrText>
              </w:r>
              <w:r>
                <w:fldChar w:fldCharType="separate"/>
              </w:r>
              <w:r w:rsidR="001647B0">
                <w:rPr>
                  <w:rFonts w:ascii="Calibri" w:eastAsia="Times New Roman" w:hAnsi="Calibri" w:cs="Calibri"/>
                  <w:color w:val="0F0F0F"/>
                  <w:lang w:val="nl-NL"/>
                </w:rPr>
                <w:t>1</w:t>
              </w:r>
              <w:r>
                <w:fldChar w:fldCharType="end"/>
              </w:r>
              <w:r w:rsidR="001647B0">
                <w:rPr>
                  <w:rFonts w:ascii="Calibri" w:eastAsia="Times New Roman" w:hAnsi="Calibri" w:cs="Calibri"/>
                  <w:color w:val="0F0F0F"/>
                  <w:lang w:val="nl-NL"/>
                </w:rPr>
                <w:t xml:space="preserve"> - </w:t>
              </w:r>
              <w:r>
                <w:rPr>
                  <w:rFonts w:ascii="Calibri" w:eastAsia="Times New Roman" w:hAnsi="Calibri" w:cs="Calibri"/>
                  <w:color w:val="0F0F0F"/>
                  <w:lang w:val="nl-NL"/>
                </w:rPr>
                <w:fldChar w:fldCharType="begin" w:fldLock="1"/>
              </w:r>
              <w:r w:rsidR="001647B0">
                <w:rPr>
                  <w:rFonts w:ascii="Calibri" w:eastAsia="Times New Roman" w:hAnsi="Calibri" w:cs="Calibri"/>
                  <w:color w:val="0F0F0F"/>
                  <w:lang w:val="nl-NL"/>
                </w:rPr>
                <w:instrText>MERGEFIELD Att.UpperBound</w:instrText>
              </w:r>
              <w:r>
                <w:rPr>
                  <w:rFonts w:ascii="Calibri" w:eastAsia="Times New Roman" w:hAnsi="Calibri" w:cs="Calibri"/>
                  <w:color w:val="0F0F0F"/>
                  <w:lang w:val="nl-NL"/>
                </w:rPr>
                <w:fldChar w:fldCharType="separate"/>
              </w:r>
              <w:r w:rsidR="001647B0">
                <w:rPr>
                  <w:rFonts w:ascii="Calibri" w:eastAsia="Times New Roman" w:hAnsi="Calibri" w:cs="Calibri"/>
                  <w:color w:val="0F0F0F"/>
                  <w:lang w:val="nl-NL"/>
                </w:rPr>
                <w:t>1</w:t>
              </w:r>
              <w:r>
                <w:rPr>
                  <w:rFonts w:ascii="Calibri" w:eastAsia="Times New Roman" w:hAnsi="Calibri" w:cs="Calibri"/>
                  <w:color w:val="0F0F0F"/>
                  <w:lang w:val="nl-NL"/>
                </w:rPr>
                <w:fldChar w:fldCharType="end"/>
              </w:r>
            </w:ins>
          </w:p>
        </w:tc>
        <w:bookmarkEnd w:id="7020"/>
      </w:tr>
    </w:tbl>
    <w:p w14:paraId="2DB68A0E" w14:textId="77777777" w:rsidR="001647B0" w:rsidRDefault="001647B0" w:rsidP="0044638F">
      <w:pPr>
        <w:rPr>
          <w:ins w:id="7041" w:author="Arjan" w:date="2012-12-10T16:17:00Z"/>
        </w:rPr>
      </w:pPr>
    </w:p>
    <w:bookmarkStart w:id="7042" w:name="BKM_23EA2150_5EEA_4845_9814_ABC2756C4368"/>
    <w:bookmarkEnd w:id="7042"/>
    <w:p w14:paraId="4EDB07A9" w14:textId="77777777" w:rsidR="00D30F71" w:rsidRPr="00355852" w:rsidRDefault="00DA5D93" w:rsidP="00355852">
      <w:pPr>
        <w:autoSpaceDE w:val="0"/>
        <w:autoSpaceDN w:val="0"/>
        <w:adjustRightInd w:val="0"/>
        <w:spacing w:before="240" w:after="60" w:line="240" w:lineRule="auto"/>
        <w:outlineLvl w:val="3"/>
        <w:rPr>
          <w:ins w:id="7043" w:author="Arjan" w:date="2012-12-10T16:18:00Z"/>
          <w:rFonts w:ascii="Arial" w:eastAsia="Times New Roman" w:hAnsi="Arial" w:cs="Arial"/>
          <w:b/>
          <w:bCs/>
          <w:color w:val="004080"/>
          <w:sz w:val="24"/>
          <w:szCs w:val="24"/>
        </w:rPr>
      </w:pPr>
      <w:r w:rsidRPr="00355852">
        <w:rPr>
          <w:rFonts w:ascii="Arial" w:eastAsia="Times New Roman" w:hAnsi="Arial" w:cs="Arial"/>
          <w:b/>
          <w:bCs/>
          <w:color w:val="004080"/>
          <w:sz w:val="24"/>
          <w:szCs w:val="24"/>
        </w:rPr>
        <w:fldChar w:fldCharType="begin" w:fldLock="1"/>
      </w:r>
      <w:r w:rsidR="00D30F71" w:rsidRPr="00355852">
        <w:rPr>
          <w:rFonts w:ascii="Arial" w:eastAsia="Times New Roman" w:hAnsi="Arial" w:cs="Arial"/>
          <w:b/>
          <w:bCs/>
          <w:color w:val="004080"/>
          <w:sz w:val="24"/>
          <w:szCs w:val="24"/>
        </w:rPr>
        <w:instrText>MERGEFIELD Element.Stereotype</w:instrText>
      </w:r>
      <w:r w:rsidRPr="00355852">
        <w:rPr>
          <w:rFonts w:ascii="Arial" w:eastAsia="Times New Roman" w:hAnsi="Arial" w:cs="Arial"/>
          <w:b/>
          <w:bCs/>
          <w:color w:val="004080"/>
          <w:sz w:val="24"/>
          <w:szCs w:val="24"/>
        </w:rPr>
        <w:fldChar w:fldCharType="separate"/>
      </w:r>
      <w:ins w:id="7044" w:author="Arjan" w:date="2012-12-10T16:18:00Z">
        <w:r w:rsidR="00D30F71" w:rsidRPr="00355852">
          <w:rPr>
            <w:rFonts w:ascii="Arial" w:eastAsia="Times New Roman" w:hAnsi="Arial" w:cs="Arial"/>
            <w:b/>
            <w:bCs/>
            <w:color w:val="004080"/>
            <w:sz w:val="24"/>
            <w:szCs w:val="24"/>
          </w:rPr>
          <w:t>«Groepattribuutsoort»</w:t>
        </w:r>
        <w:r w:rsidRPr="00355852">
          <w:rPr>
            <w:rFonts w:ascii="Arial" w:eastAsia="Times New Roman" w:hAnsi="Arial" w:cs="Arial"/>
            <w:b/>
            <w:bCs/>
            <w:color w:val="004080"/>
            <w:sz w:val="24"/>
            <w:szCs w:val="24"/>
          </w:rPr>
          <w:fldChar w:fldCharType="end"/>
        </w:r>
        <w:r w:rsidR="00D30F71" w:rsidRPr="00355852">
          <w:rPr>
            <w:rFonts w:ascii="Arial" w:eastAsia="Times New Roman" w:hAnsi="Arial" w:cs="Arial"/>
            <w:b/>
            <w:bCs/>
            <w:color w:val="004080"/>
            <w:sz w:val="24"/>
            <w:szCs w:val="24"/>
          </w:rPr>
          <w:t xml:space="preserve"> </w:t>
        </w:r>
        <w:r w:rsidRPr="00355852">
          <w:rPr>
            <w:rFonts w:ascii="Arial" w:eastAsia="Times New Roman" w:hAnsi="Arial" w:cs="Arial"/>
            <w:b/>
            <w:bCs/>
            <w:color w:val="004080"/>
            <w:sz w:val="24"/>
            <w:szCs w:val="24"/>
          </w:rPr>
          <w:fldChar w:fldCharType="begin" w:fldLock="1"/>
        </w:r>
        <w:r w:rsidR="00D30F71" w:rsidRPr="00355852">
          <w:rPr>
            <w:rFonts w:ascii="Arial" w:eastAsia="Times New Roman" w:hAnsi="Arial" w:cs="Arial"/>
            <w:b/>
            <w:bCs/>
            <w:color w:val="004080"/>
            <w:sz w:val="24"/>
            <w:szCs w:val="24"/>
          </w:rPr>
          <w:instrText>MERGEFIELD Element.Name</w:instrText>
        </w:r>
        <w:r w:rsidRPr="00355852">
          <w:rPr>
            <w:rFonts w:ascii="Arial" w:eastAsia="Times New Roman" w:hAnsi="Arial" w:cs="Arial"/>
            <w:b/>
            <w:bCs/>
            <w:color w:val="004080"/>
            <w:sz w:val="24"/>
            <w:szCs w:val="24"/>
          </w:rPr>
          <w:fldChar w:fldCharType="separate"/>
        </w:r>
        <w:r w:rsidR="00D30F71" w:rsidRPr="00355852">
          <w:rPr>
            <w:rFonts w:ascii="Arial" w:eastAsia="Times New Roman" w:hAnsi="Arial" w:cs="Arial"/>
            <w:b/>
            <w:bCs/>
            <w:color w:val="004080"/>
            <w:sz w:val="24"/>
            <w:szCs w:val="24"/>
          </w:rPr>
          <w:t>Contactpersoon KLANT-</w:t>
        </w:r>
      </w:ins>
      <w:ins w:id="7045" w:author="Arjan" w:date="2012-12-10T16:19:00Z">
        <w:r w:rsidR="00D30F71" w:rsidRPr="00355852">
          <w:rPr>
            <w:rFonts w:ascii="Arial" w:eastAsia="Times New Roman" w:hAnsi="Arial" w:cs="Arial"/>
            <w:b/>
            <w:bCs/>
            <w:color w:val="004080"/>
            <w:sz w:val="24"/>
            <w:szCs w:val="24"/>
          </w:rPr>
          <w:t>C</w:t>
        </w:r>
      </w:ins>
      <w:ins w:id="7046" w:author="Arjan" w:date="2012-12-10T16:18:00Z">
        <w:r w:rsidR="00D30F71" w:rsidRPr="00355852">
          <w:rPr>
            <w:rFonts w:ascii="Arial" w:eastAsia="Times New Roman" w:hAnsi="Arial" w:cs="Arial"/>
            <w:b/>
            <w:bCs/>
            <w:color w:val="004080"/>
            <w:sz w:val="24"/>
            <w:szCs w:val="24"/>
          </w:rPr>
          <w:t>ONTACTPERSOON</w:t>
        </w:r>
        <w:r w:rsidRPr="00355852">
          <w:rPr>
            <w:rFonts w:ascii="Arial" w:eastAsia="Times New Roman" w:hAnsi="Arial" w:cs="Arial"/>
            <w:b/>
            <w:bCs/>
            <w:color w:val="004080"/>
            <w:sz w:val="24"/>
            <w:szCs w:val="24"/>
          </w:rPr>
          <w:fldChar w:fldCharType="end"/>
        </w:r>
      </w:ins>
    </w:p>
    <w:tbl>
      <w:tblPr>
        <w:tblW w:w="9360" w:type="dxa"/>
        <w:tblInd w:w="60" w:type="dxa"/>
        <w:tblLayout w:type="fixed"/>
        <w:tblCellMar>
          <w:left w:w="60" w:type="dxa"/>
          <w:right w:w="60" w:type="dxa"/>
        </w:tblCellMar>
        <w:tblLook w:val="0000" w:firstRow="0" w:lastRow="0" w:firstColumn="0" w:lastColumn="0" w:noHBand="0" w:noVBand="0"/>
      </w:tblPr>
      <w:tblGrid>
        <w:gridCol w:w="3600"/>
        <w:gridCol w:w="90"/>
        <w:gridCol w:w="990"/>
        <w:gridCol w:w="3330"/>
        <w:gridCol w:w="1350"/>
      </w:tblGrid>
      <w:tr w:rsidR="00D30F71" w:rsidRPr="00D30F71" w14:paraId="1C615858" w14:textId="77777777" w:rsidTr="00D30F71">
        <w:trPr>
          <w:trHeight w:val="230"/>
          <w:ins w:id="7047" w:author="Arjan" w:date="2012-12-10T16:23:00Z"/>
        </w:trPr>
        <w:tc>
          <w:tcPr>
            <w:tcW w:w="3690" w:type="dxa"/>
            <w:gridSpan w:val="2"/>
            <w:tcBorders>
              <w:top w:val="nil"/>
              <w:left w:val="nil"/>
              <w:bottom w:val="nil"/>
              <w:right w:val="nil"/>
            </w:tcBorders>
          </w:tcPr>
          <w:p w14:paraId="43C1D0A9" w14:textId="77777777" w:rsidR="00D30F71" w:rsidRPr="00D30F71" w:rsidRDefault="00D30F71" w:rsidP="00D30F71">
            <w:pPr>
              <w:autoSpaceDE w:val="0"/>
              <w:autoSpaceDN w:val="0"/>
              <w:adjustRightInd w:val="0"/>
              <w:spacing w:after="0" w:line="240" w:lineRule="auto"/>
              <w:rPr>
                <w:ins w:id="7048" w:author="Arjan" w:date="2012-12-10T16:23:00Z"/>
                <w:rFonts w:ascii="Arial" w:eastAsia="Times New Roman" w:hAnsi="Arial" w:cs="Arial"/>
                <w:color w:val="000000"/>
                <w:sz w:val="20"/>
                <w:szCs w:val="20"/>
              </w:rPr>
            </w:pPr>
            <w:bookmarkStart w:id="7049" w:name="BKM_1E57BA48_D14D_4c46_B0DD_81DD16BABE99"/>
            <w:bookmarkStart w:id="7050" w:name="BKM_43782CB6_AD0D_4183_9383_05E37CEE3A70"/>
            <w:bookmarkStart w:id="7051" w:name="BKM_94682650_BA8E_4d06_8A3C_7FB57CD27B3F"/>
            <w:bookmarkStart w:id="7052" w:name="BKM_81E3B162_CCAB_4a28_9E84_BBD29D059E9B"/>
            <w:bookmarkEnd w:id="7049"/>
            <w:bookmarkEnd w:id="7050"/>
            <w:bookmarkEnd w:id="7051"/>
            <w:bookmarkEnd w:id="7052"/>
            <w:ins w:id="7053" w:author="Arjan" w:date="2012-12-10T16:23:00Z">
              <w:r w:rsidRPr="00D30F71">
                <w:rPr>
                  <w:rFonts w:ascii="Arial" w:eastAsia="Times New Roman" w:hAnsi="Arial" w:cs="Arial"/>
                  <w:b/>
                  <w:bCs/>
                  <w:color w:val="000000"/>
                  <w:sz w:val="20"/>
                  <w:szCs w:val="20"/>
                </w:rPr>
                <w:t>Naam groepattribuutsoort</w:t>
              </w:r>
            </w:ins>
          </w:p>
        </w:tc>
        <w:tc>
          <w:tcPr>
            <w:tcW w:w="5670" w:type="dxa"/>
            <w:gridSpan w:val="3"/>
            <w:tcBorders>
              <w:top w:val="nil"/>
              <w:left w:val="nil"/>
              <w:bottom w:val="nil"/>
              <w:right w:val="nil"/>
            </w:tcBorders>
          </w:tcPr>
          <w:p w14:paraId="7D6EBD4E" w14:textId="77777777" w:rsidR="00D30F71" w:rsidRPr="00D30F71" w:rsidRDefault="00DA5D93" w:rsidP="00D30F71">
            <w:pPr>
              <w:autoSpaceDE w:val="0"/>
              <w:autoSpaceDN w:val="0"/>
              <w:adjustRightInd w:val="0"/>
              <w:spacing w:after="0" w:line="240" w:lineRule="auto"/>
              <w:rPr>
                <w:ins w:id="7054" w:author="Arjan" w:date="2012-12-10T16:23:00Z"/>
                <w:rFonts w:ascii="Arial" w:eastAsia="Times New Roman" w:hAnsi="Arial" w:cs="Arial"/>
                <w:color w:val="000000"/>
                <w:sz w:val="20"/>
                <w:szCs w:val="20"/>
              </w:rPr>
            </w:pPr>
            <w:ins w:id="7055" w:author="Arjan" w:date="2012-12-10T16:23: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Element.Name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KLANT-CONTACTPERSOON</w:t>
              </w:r>
              <w:r w:rsidRPr="00D30F71">
                <w:rPr>
                  <w:rFonts w:ascii="Arial" w:hAnsi="Arial" w:cs="Arial"/>
                  <w:sz w:val="20"/>
                  <w:szCs w:val="20"/>
                  <w:lang w:val="en-AU"/>
                </w:rPr>
                <w:fldChar w:fldCharType="end"/>
              </w:r>
            </w:ins>
          </w:p>
        </w:tc>
      </w:tr>
      <w:tr w:rsidR="00D30F71" w:rsidRPr="00D30F71" w14:paraId="704731F0" w14:textId="77777777" w:rsidTr="00D30F71">
        <w:trPr>
          <w:ins w:id="7056" w:author="Arjan" w:date="2012-12-10T16:23:00Z"/>
        </w:trPr>
        <w:tc>
          <w:tcPr>
            <w:tcW w:w="3690" w:type="dxa"/>
            <w:gridSpan w:val="2"/>
            <w:tcBorders>
              <w:top w:val="nil"/>
              <w:left w:val="nil"/>
              <w:bottom w:val="nil"/>
              <w:right w:val="nil"/>
            </w:tcBorders>
          </w:tcPr>
          <w:p w14:paraId="5D86D6F3" w14:textId="77777777" w:rsidR="00D30F71" w:rsidRPr="00D30F71" w:rsidRDefault="00D30F71" w:rsidP="00D30F71">
            <w:pPr>
              <w:autoSpaceDE w:val="0"/>
              <w:autoSpaceDN w:val="0"/>
              <w:adjustRightInd w:val="0"/>
              <w:spacing w:after="0" w:line="240" w:lineRule="auto"/>
              <w:rPr>
                <w:ins w:id="7057"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18F0FDD9" w14:textId="77777777" w:rsidR="00D30F71" w:rsidRPr="00D30F71" w:rsidRDefault="00D30F71" w:rsidP="00D30F71">
            <w:pPr>
              <w:autoSpaceDE w:val="0"/>
              <w:autoSpaceDN w:val="0"/>
              <w:adjustRightInd w:val="0"/>
              <w:spacing w:after="0" w:line="240" w:lineRule="auto"/>
              <w:rPr>
                <w:ins w:id="7058" w:author="Arjan" w:date="2012-12-10T16:23:00Z"/>
                <w:rFonts w:ascii="Arial" w:eastAsia="Times New Roman" w:hAnsi="Arial" w:cs="Arial"/>
                <w:b/>
                <w:bCs/>
                <w:color w:val="000000"/>
                <w:sz w:val="20"/>
                <w:szCs w:val="20"/>
              </w:rPr>
            </w:pPr>
          </w:p>
        </w:tc>
      </w:tr>
      <w:tr w:rsidR="00D30F71" w:rsidRPr="00D30F71" w14:paraId="1DE1273C" w14:textId="77777777" w:rsidTr="00D30F71">
        <w:trPr>
          <w:ins w:id="7059" w:author="Arjan" w:date="2012-12-10T16:23:00Z"/>
        </w:trPr>
        <w:tc>
          <w:tcPr>
            <w:tcW w:w="3690" w:type="dxa"/>
            <w:gridSpan w:val="2"/>
            <w:tcBorders>
              <w:top w:val="nil"/>
              <w:left w:val="nil"/>
              <w:bottom w:val="nil"/>
              <w:right w:val="nil"/>
            </w:tcBorders>
          </w:tcPr>
          <w:p w14:paraId="7653C8A8" w14:textId="77777777" w:rsidR="00D30F71" w:rsidRPr="00D30F71" w:rsidRDefault="00D30F71" w:rsidP="00D30F71">
            <w:pPr>
              <w:autoSpaceDE w:val="0"/>
              <w:autoSpaceDN w:val="0"/>
              <w:adjustRightInd w:val="0"/>
              <w:spacing w:after="0" w:line="240" w:lineRule="auto"/>
              <w:rPr>
                <w:ins w:id="7060" w:author="Arjan" w:date="2012-12-10T16:23:00Z"/>
                <w:rFonts w:ascii="Arial" w:eastAsia="Times New Roman" w:hAnsi="Arial" w:cs="Arial"/>
                <w:color w:val="000000"/>
                <w:sz w:val="20"/>
                <w:szCs w:val="20"/>
              </w:rPr>
            </w:pPr>
            <w:ins w:id="7061" w:author="Arjan" w:date="2012-12-10T16:23:00Z">
              <w:r w:rsidRPr="00D30F71">
                <w:rPr>
                  <w:rFonts w:ascii="Arial" w:eastAsia="Times New Roman" w:hAnsi="Arial" w:cs="Arial"/>
                  <w:b/>
                  <w:bCs/>
                  <w:color w:val="000000"/>
                  <w:sz w:val="20"/>
                  <w:szCs w:val="20"/>
                </w:rPr>
                <w:t>Herkomst groepattribuutsoort</w:t>
              </w:r>
            </w:ins>
          </w:p>
        </w:tc>
        <w:tc>
          <w:tcPr>
            <w:tcW w:w="5670" w:type="dxa"/>
            <w:gridSpan w:val="3"/>
            <w:tcBorders>
              <w:top w:val="nil"/>
              <w:left w:val="nil"/>
              <w:bottom w:val="nil"/>
              <w:right w:val="nil"/>
            </w:tcBorders>
          </w:tcPr>
          <w:p w14:paraId="0745DAA2" w14:textId="77777777" w:rsidR="00D30F71" w:rsidRPr="00D30F71" w:rsidRDefault="00D30F71" w:rsidP="00D30F71">
            <w:pPr>
              <w:autoSpaceDE w:val="0"/>
              <w:autoSpaceDN w:val="0"/>
              <w:adjustRightInd w:val="0"/>
              <w:spacing w:after="0" w:line="240" w:lineRule="auto"/>
              <w:rPr>
                <w:ins w:id="7062" w:author="Arjan" w:date="2012-12-10T16:23:00Z"/>
                <w:rFonts w:ascii="Arial" w:eastAsia="Times New Roman" w:hAnsi="Arial" w:cs="Arial"/>
                <w:color w:val="000000"/>
                <w:sz w:val="20"/>
                <w:szCs w:val="20"/>
              </w:rPr>
            </w:pPr>
            <w:ins w:id="7063" w:author="Arjan" w:date="2012-12-10T16:23:00Z">
              <w:r w:rsidRPr="00D30F71">
                <w:rPr>
                  <w:rFonts w:ascii="Arial" w:eastAsia="Times New Roman" w:hAnsi="Arial" w:cs="Arial"/>
                  <w:color w:val="000000"/>
                  <w:sz w:val="20"/>
                  <w:szCs w:val="20"/>
                </w:rPr>
                <w:t>KING</w:t>
              </w:r>
            </w:ins>
          </w:p>
        </w:tc>
      </w:tr>
      <w:tr w:rsidR="00D30F71" w:rsidRPr="00D30F71" w14:paraId="6F2B6B73" w14:textId="77777777" w:rsidTr="00D30F71">
        <w:trPr>
          <w:trHeight w:val="230"/>
          <w:ins w:id="7064" w:author="Arjan" w:date="2012-12-10T16:23:00Z"/>
        </w:trPr>
        <w:tc>
          <w:tcPr>
            <w:tcW w:w="3690" w:type="dxa"/>
            <w:gridSpan w:val="2"/>
            <w:tcBorders>
              <w:top w:val="nil"/>
              <w:left w:val="nil"/>
              <w:bottom w:val="nil"/>
              <w:right w:val="nil"/>
            </w:tcBorders>
          </w:tcPr>
          <w:p w14:paraId="61AAECFB" w14:textId="77777777" w:rsidR="00D30F71" w:rsidRPr="00D30F71" w:rsidRDefault="00D30F71" w:rsidP="00D30F71">
            <w:pPr>
              <w:autoSpaceDE w:val="0"/>
              <w:autoSpaceDN w:val="0"/>
              <w:adjustRightInd w:val="0"/>
              <w:spacing w:after="0" w:line="240" w:lineRule="auto"/>
              <w:rPr>
                <w:ins w:id="7065"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75523E42" w14:textId="77777777" w:rsidR="00D30F71" w:rsidRPr="00D30F71" w:rsidRDefault="00D30F71" w:rsidP="00D30F71">
            <w:pPr>
              <w:autoSpaceDE w:val="0"/>
              <w:autoSpaceDN w:val="0"/>
              <w:adjustRightInd w:val="0"/>
              <w:spacing w:after="0" w:line="240" w:lineRule="auto"/>
              <w:rPr>
                <w:ins w:id="7066" w:author="Arjan" w:date="2012-12-10T16:23:00Z"/>
                <w:rFonts w:ascii="Arial" w:eastAsia="Times New Roman" w:hAnsi="Arial" w:cs="Arial"/>
                <w:b/>
                <w:bCs/>
                <w:color w:val="000000"/>
                <w:sz w:val="20"/>
                <w:szCs w:val="20"/>
              </w:rPr>
            </w:pPr>
          </w:p>
        </w:tc>
      </w:tr>
      <w:tr w:rsidR="00D30F71" w:rsidRPr="00D30F71" w14:paraId="50F871E4" w14:textId="77777777" w:rsidTr="00D30F71">
        <w:trPr>
          <w:trHeight w:val="230"/>
          <w:ins w:id="7067" w:author="Arjan" w:date="2012-12-10T16:23:00Z"/>
        </w:trPr>
        <w:tc>
          <w:tcPr>
            <w:tcW w:w="3690" w:type="dxa"/>
            <w:gridSpan w:val="2"/>
            <w:tcBorders>
              <w:top w:val="nil"/>
              <w:left w:val="nil"/>
              <w:bottom w:val="nil"/>
              <w:right w:val="nil"/>
            </w:tcBorders>
          </w:tcPr>
          <w:p w14:paraId="6FC6162F" w14:textId="77777777" w:rsidR="00D30F71" w:rsidRPr="00D30F71" w:rsidRDefault="00D30F71" w:rsidP="00D30F71">
            <w:pPr>
              <w:autoSpaceDE w:val="0"/>
              <w:autoSpaceDN w:val="0"/>
              <w:adjustRightInd w:val="0"/>
              <w:spacing w:after="0" w:line="240" w:lineRule="auto"/>
              <w:rPr>
                <w:ins w:id="7068" w:author="Arjan" w:date="2012-12-10T16:23:00Z"/>
                <w:rFonts w:ascii="Arial" w:eastAsia="Times New Roman" w:hAnsi="Arial" w:cs="Arial"/>
                <w:color w:val="000000"/>
                <w:sz w:val="20"/>
                <w:szCs w:val="20"/>
              </w:rPr>
            </w:pPr>
            <w:ins w:id="7069" w:author="Arjan" w:date="2012-12-10T16:23:00Z">
              <w:r w:rsidRPr="00D30F71">
                <w:rPr>
                  <w:rFonts w:ascii="Arial" w:eastAsia="Times New Roman" w:hAnsi="Arial" w:cs="Arial"/>
                  <w:b/>
                  <w:bCs/>
                  <w:color w:val="000000"/>
                  <w:sz w:val="20"/>
                  <w:szCs w:val="20"/>
                </w:rPr>
                <w:t>Code groepattribuutsoort</w:t>
              </w:r>
            </w:ins>
          </w:p>
        </w:tc>
        <w:tc>
          <w:tcPr>
            <w:tcW w:w="5670" w:type="dxa"/>
            <w:gridSpan w:val="3"/>
            <w:tcBorders>
              <w:top w:val="nil"/>
              <w:left w:val="nil"/>
              <w:bottom w:val="nil"/>
              <w:right w:val="nil"/>
            </w:tcBorders>
          </w:tcPr>
          <w:p w14:paraId="1D4DE936" w14:textId="77777777" w:rsidR="00D30F71" w:rsidRPr="00D30F71" w:rsidRDefault="00D30F71" w:rsidP="00D30F71">
            <w:pPr>
              <w:autoSpaceDE w:val="0"/>
              <w:autoSpaceDN w:val="0"/>
              <w:adjustRightInd w:val="0"/>
              <w:spacing w:after="0" w:line="240" w:lineRule="auto"/>
              <w:rPr>
                <w:ins w:id="7070" w:author="Arjan" w:date="2012-12-10T16:23:00Z"/>
                <w:rFonts w:ascii="Arial" w:eastAsia="Times New Roman" w:hAnsi="Arial" w:cs="Arial"/>
                <w:color w:val="000000"/>
                <w:sz w:val="20"/>
                <w:szCs w:val="20"/>
              </w:rPr>
            </w:pPr>
          </w:p>
        </w:tc>
      </w:tr>
      <w:tr w:rsidR="00D30F71" w:rsidRPr="00D30F71" w14:paraId="5589B0EF" w14:textId="77777777" w:rsidTr="00D30F71">
        <w:trPr>
          <w:ins w:id="7071" w:author="Arjan" w:date="2012-12-10T16:23:00Z"/>
        </w:trPr>
        <w:tc>
          <w:tcPr>
            <w:tcW w:w="3690" w:type="dxa"/>
            <w:gridSpan w:val="2"/>
            <w:tcBorders>
              <w:top w:val="nil"/>
              <w:left w:val="nil"/>
              <w:bottom w:val="nil"/>
              <w:right w:val="nil"/>
            </w:tcBorders>
          </w:tcPr>
          <w:p w14:paraId="66361749" w14:textId="77777777" w:rsidR="00D30F71" w:rsidRPr="00D30F71" w:rsidRDefault="00D30F71" w:rsidP="00D30F71">
            <w:pPr>
              <w:autoSpaceDE w:val="0"/>
              <w:autoSpaceDN w:val="0"/>
              <w:adjustRightInd w:val="0"/>
              <w:spacing w:after="0" w:line="240" w:lineRule="auto"/>
              <w:rPr>
                <w:ins w:id="7072"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44283518" w14:textId="77777777" w:rsidR="00D30F71" w:rsidRPr="00D30F71" w:rsidRDefault="00D30F71" w:rsidP="00D30F71">
            <w:pPr>
              <w:autoSpaceDE w:val="0"/>
              <w:autoSpaceDN w:val="0"/>
              <w:adjustRightInd w:val="0"/>
              <w:spacing w:after="0" w:line="240" w:lineRule="auto"/>
              <w:rPr>
                <w:ins w:id="7073" w:author="Arjan" w:date="2012-12-10T16:23:00Z"/>
                <w:rFonts w:ascii="Arial" w:eastAsia="Times New Roman" w:hAnsi="Arial" w:cs="Arial"/>
                <w:b/>
                <w:bCs/>
                <w:color w:val="000000"/>
                <w:sz w:val="20"/>
                <w:szCs w:val="20"/>
              </w:rPr>
            </w:pPr>
          </w:p>
        </w:tc>
      </w:tr>
      <w:tr w:rsidR="00355852" w:rsidRPr="00D30F71" w14:paraId="55937E4C" w14:textId="77777777" w:rsidTr="00D30F71">
        <w:trPr>
          <w:ins w:id="7074" w:author="Arjan" w:date="2014-11-17T23:16:00Z"/>
        </w:trPr>
        <w:tc>
          <w:tcPr>
            <w:tcW w:w="3690" w:type="dxa"/>
            <w:gridSpan w:val="2"/>
            <w:tcBorders>
              <w:top w:val="nil"/>
              <w:left w:val="nil"/>
              <w:bottom w:val="nil"/>
              <w:right w:val="nil"/>
            </w:tcBorders>
          </w:tcPr>
          <w:p w14:paraId="1E55AB26" w14:textId="77777777" w:rsidR="00355852" w:rsidRPr="00D30F71" w:rsidRDefault="00355852" w:rsidP="00D30F71">
            <w:pPr>
              <w:autoSpaceDE w:val="0"/>
              <w:autoSpaceDN w:val="0"/>
              <w:adjustRightInd w:val="0"/>
              <w:spacing w:after="0" w:line="240" w:lineRule="auto"/>
              <w:rPr>
                <w:ins w:id="7075" w:author="Arjan" w:date="2014-11-17T23:16:00Z"/>
                <w:rFonts w:ascii="Arial" w:eastAsia="Times New Roman" w:hAnsi="Arial" w:cs="Arial"/>
                <w:b/>
                <w:bCs/>
                <w:color w:val="000000"/>
                <w:sz w:val="20"/>
                <w:szCs w:val="20"/>
              </w:rPr>
            </w:pPr>
            <w:ins w:id="7076" w:author="Arjan" w:date="2014-11-17T23:16:00Z">
              <w:r w:rsidRPr="008F7B24">
                <w:rPr>
                  <w:rFonts w:ascii="Arial" w:eastAsia="Times New Roman" w:hAnsi="Arial" w:cs="Arial"/>
                  <w:b/>
                  <w:bCs/>
                  <w:color w:val="000000"/>
                  <w:sz w:val="20"/>
                  <w:szCs w:val="20"/>
                </w:rPr>
                <w:t>XML-tag attribuutsoort</w:t>
              </w:r>
            </w:ins>
          </w:p>
        </w:tc>
        <w:tc>
          <w:tcPr>
            <w:tcW w:w="5670" w:type="dxa"/>
            <w:gridSpan w:val="3"/>
            <w:tcBorders>
              <w:top w:val="nil"/>
              <w:left w:val="nil"/>
              <w:bottom w:val="nil"/>
              <w:right w:val="nil"/>
            </w:tcBorders>
          </w:tcPr>
          <w:p w14:paraId="5793A0FA" w14:textId="77777777" w:rsidR="00355852" w:rsidRPr="00355852" w:rsidRDefault="00355852" w:rsidP="00D30F71">
            <w:pPr>
              <w:autoSpaceDE w:val="0"/>
              <w:autoSpaceDN w:val="0"/>
              <w:adjustRightInd w:val="0"/>
              <w:spacing w:after="0" w:line="240" w:lineRule="auto"/>
              <w:rPr>
                <w:ins w:id="7077" w:author="Arjan" w:date="2014-11-17T23:16:00Z"/>
                <w:rFonts w:ascii="Arial" w:eastAsia="Times New Roman" w:hAnsi="Arial" w:cs="Arial"/>
                <w:bCs/>
                <w:color w:val="000000"/>
                <w:sz w:val="20"/>
                <w:szCs w:val="20"/>
              </w:rPr>
            </w:pPr>
            <w:ins w:id="7078" w:author="Arjan" w:date="2014-11-17T23:16:00Z">
              <w:r w:rsidRPr="00355852">
                <w:rPr>
                  <w:rFonts w:ascii="Arial" w:eastAsia="Times New Roman" w:hAnsi="Arial" w:cs="Arial"/>
                  <w:bCs/>
                  <w:color w:val="000000"/>
                  <w:sz w:val="20"/>
                  <w:szCs w:val="20"/>
                </w:rPr>
                <w:t>contactpersoon</w:t>
              </w:r>
            </w:ins>
          </w:p>
        </w:tc>
      </w:tr>
      <w:tr w:rsidR="00355852" w:rsidRPr="00D30F71" w14:paraId="519E7BCE" w14:textId="77777777" w:rsidTr="00D30F71">
        <w:trPr>
          <w:ins w:id="7079" w:author="Arjan" w:date="2014-11-17T23:16:00Z"/>
        </w:trPr>
        <w:tc>
          <w:tcPr>
            <w:tcW w:w="3690" w:type="dxa"/>
            <w:gridSpan w:val="2"/>
            <w:tcBorders>
              <w:top w:val="nil"/>
              <w:left w:val="nil"/>
              <w:bottom w:val="nil"/>
              <w:right w:val="nil"/>
            </w:tcBorders>
          </w:tcPr>
          <w:p w14:paraId="1660FD88" w14:textId="77777777" w:rsidR="00355852" w:rsidRPr="00D30F71" w:rsidRDefault="00355852" w:rsidP="00D30F71">
            <w:pPr>
              <w:autoSpaceDE w:val="0"/>
              <w:autoSpaceDN w:val="0"/>
              <w:adjustRightInd w:val="0"/>
              <w:spacing w:after="0" w:line="240" w:lineRule="auto"/>
              <w:rPr>
                <w:ins w:id="7080" w:author="Arjan" w:date="2014-11-17T23:16: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21EB0EAB" w14:textId="77777777" w:rsidR="00355852" w:rsidRPr="00D30F71" w:rsidRDefault="00355852" w:rsidP="00D30F71">
            <w:pPr>
              <w:autoSpaceDE w:val="0"/>
              <w:autoSpaceDN w:val="0"/>
              <w:adjustRightInd w:val="0"/>
              <w:spacing w:after="0" w:line="240" w:lineRule="auto"/>
              <w:rPr>
                <w:ins w:id="7081" w:author="Arjan" w:date="2014-11-17T23:16:00Z"/>
                <w:rFonts w:ascii="Arial" w:eastAsia="Times New Roman" w:hAnsi="Arial" w:cs="Arial"/>
                <w:b/>
                <w:bCs/>
                <w:color w:val="000000"/>
                <w:sz w:val="20"/>
                <w:szCs w:val="20"/>
              </w:rPr>
            </w:pPr>
          </w:p>
        </w:tc>
      </w:tr>
      <w:tr w:rsidR="00D30F71" w:rsidRPr="00AE1A91" w14:paraId="074FF4DD" w14:textId="77777777" w:rsidTr="00D30F71">
        <w:trPr>
          <w:ins w:id="7082" w:author="Arjan" w:date="2012-12-10T16:23:00Z"/>
        </w:trPr>
        <w:tc>
          <w:tcPr>
            <w:tcW w:w="3690" w:type="dxa"/>
            <w:gridSpan w:val="2"/>
            <w:tcBorders>
              <w:top w:val="nil"/>
              <w:left w:val="nil"/>
              <w:bottom w:val="nil"/>
              <w:right w:val="nil"/>
            </w:tcBorders>
          </w:tcPr>
          <w:p w14:paraId="480064D4" w14:textId="77777777" w:rsidR="00D30F71" w:rsidRPr="00D30F71" w:rsidRDefault="00D30F71" w:rsidP="00D30F71">
            <w:pPr>
              <w:autoSpaceDE w:val="0"/>
              <w:autoSpaceDN w:val="0"/>
              <w:adjustRightInd w:val="0"/>
              <w:spacing w:after="0" w:line="240" w:lineRule="auto"/>
              <w:rPr>
                <w:ins w:id="7083" w:author="Arjan" w:date="2012-12-10T16:23:00Z"/>
                <w:rFonts w:ascii="Arial" w:eastAsia="Times New Roman" w:hAnsi="Arial" w:cs="Arial"/>
                <w:color w:val="000000"/>
                <w:sz w:val="20"/>
                <w:szCs w:val="20"/>
              </w:rPr>
            </w:pPr>
            <w:ins w:id="7084" w:author="Arjan" w:date="2012-12-10T16:23:00Z">
              <w:r w:rsidRPr="00D30F71">
                <w:rPr>
                  <w:rFonts w:ascii="Arial" w:eastAsia="Times New Roman" w:hAnsi="Arial" w:cs="Arial"/>
                  <w:b/>
                  <w:bCs/>
                  <w:color w:val="000000"/>
                  <w:sz w:val="20"/>
                  <w:szCs w:val="20"/>
                </w:rPr>
                <w:t>Definitie groepattribuutsoort</w:t>
              </w:r>
            </w:ins>
          </w:p>
        </w:tc>
        <w:tc>
          <w:tcPr>
            <w:tcW w:w="5670" w:type="dxa"/>
            <w:gridSpan w:val="3"/>
            <w:tcBorders>
              <w:top w:val="nil"/>
              <w:left w:val="nil"/>
              <w:bottom w:val="nil"/>
              <w:right w:val="nil"/>
            </w:tcBorders>
          </w:tcPr>
          <w:p w14:paraId="5228EE6F" w14:textId="77777777" w:rsidR="00D30F71" w:rsidRPr="00DD0F4F" w:rsidRDefault="00DA5D93" w:rsidP="00D30F71">
            <w:pPr>
              <w:autoSpaceDE w:val="0"/>
              <w:autoSpaceDN w:val="0"/>
              <w:adjustRightInd w:val="0"/>
              <w:spacing w:after="0" w:line="240" w:lineRule="auto"/>
              <w:rPr>
                <w:ins w:id="7085" w:author="Arjan" w:date="2012-12-10T16:23:00Z"/>
                <w:rFonts w:ascii="Arial" w:eastAsia="Times New Roman" w:hAnsi="Arial" w:cs="Arial"/>
                <w:color w:val="000000"/>
                <w:sz w:val="20"/>
                <w:szCs w:val="20"/>
                <w:lang w:val="nl-NL"/>
              </w:rPr>
            </w:pPr>
            <w:ins w:id="7086" w:author="Arjan" w:date="2012-12-10T16:23:00Z">
              <w:r w:rsidRPr="00D30F71">
                <w:rPr>
                  <w:rFonts w:ascii="Arial" w:hAnsi="Arial" w:cs="Arial"/>
                  <w:sz w:val="20"/>
                  <w:szCs w:val="20"/>
                  <w:lang w:val="en-AU"/>
                </w:rPr>
                <w:fldChar w:fldCharType="begin" w:fldLock="1"/>
              </w:r>
              <w:r w:rsidR="00D30F71" w:rsidRPr="00DD0F4F">
                <w:rPr>
                  <w:rFonts w:ascii="Arial" w:hAnsi="Arial" w:cs="Arial"/>
                  <w:sz w:val="20"/>
                  <w:szCs w:val="20"/>
                  <w:lang w:val="nl-NL"/>
                </w:rPr>
                <w:instrText xml:space="preserve">MERGEFIELD </w:instrText>
              </w:r>
              <w:r w:rsidR="00D30F71" w:rsidRPr="00DD0F4F">
                <w:rPr>
                  <w:rFonts w:ascii="Arial" w:eastAsia="Times New Roman" w:hAnsi="Arial" w:cs="Arial"/>
                  <w:color w:val="000000"/>
                  <w:sz w:val="20"/>
                  <w:szCs w:val="20"/>
                  <w:lang w:val="nl-NL"/>
                </w:rPr>
                <w:instrText>Element.Notes</w:instrText>
              </w:r>
              <w:r w:rsidRPr="00D30F71">
                <w:rPr>
                  <w:rFonts w:ascii="Arial" w:hAnsi="Arial" w:cs="Arial"/>
                  <w:sz w:val="20"/>
                  <w:szCs w:val="20"/>
                  <w:lang w:val="en-AU"/>
                </w:rPr>
                <w:fldChar w:fldCharType="end"/>
              </w:r>
              <w:r w:rsidR="00D30F71" w:rsidRPr="00DD0F4F">
                <w:rPr>
                  <w:rFonts w:ascii="Arial" w:eastAsia="Times New Roman" w:hAnsi="Arial" w:cs="Arial"/>
                  <w:color w:val="610E6A"/>
                  <w:sz w:val="20"/>
                  <w:szCs w:val="20"/>
                  <w:lang w:val="nl-NL"/>
                </w:rPr>
                <w:t xml:space="preserve">De gegevens van de persoon zijnde een </w:t>
              </w:r>
              <w:r w:rsidR="004903B8" w:rsidRPr="00DD0F4F">
                <w:rPr>
                  <w:rFonts w:ascii="Arial" w:eastAsia="Times New Roman" w:hAnsi="Arial" w:cs="Arial"/>
                  <w:color w:val="610E6A"/>
                  <w:sz w:val="20"/>
                  <w:szCs w:val="20"/>
                  <w:lang w:val="nl-NL"/>
                </w:rPr>
                <w:t>MEDEWERKER</w:t>
              </w:r>
              <w:r w:rsidR="00D30F71" w:rsidRPr="00DD0F4F">
                <w:rPr>
                  <w:rFonts w:ascii="Arial" w:eastAsia="Times New Roman" w:hAnsi="Arial" w:cs="Arial"/>
                  <w:color w:val="610E6A"/>
                  <w:sz w:val="20"/>
                  <w:szCs w:val="20"/>
                  <w:lang w:val="nl-NL"/>
                </w:rPr>
                <w:t xml:space="preserve"> van de </w:t>
              </w:r>
              <w:r w:rsidR="004903B8" w:rsidRPr="00DD0F4F">
                <w:rPr>
                  <w:rFonts w:ascii="Arial" w:eastAsia="Times New Roman" w:hAnsi="Arial" w:cs="Arial"/>
                  <w:color w:val="610E6A"/>
                  <w:sz w:val="20"/>
                  <w:szCs w:val="20"/>
                  <w:lang w:val="nl-NL"/>
                </w:rPr>
                <w:t>VESTIGING</w:t>
              </w:r>
              <w:r w:rsidR="00D30F71" w:rsidRPr="00DD0F4F">
                <w:rPr>
                  <w:rFonts w:ascii="Arial" w:eastAsia="Times New Roman" w:hAnsi="Arial" w:cs="Arial"/>
                  <w:color w:val="610E6A"/>
                  <w:sz w:val="20"/>
                  <w:szCs w:val="20"/>
                  <w:lang w:val="nl-NL"/>
                </w:rPr>
                <w:t xml:space="preserve"> waarmee het </w:t>
              </w:r>
              <w:r w:rsidR="004903B8" w:rsidRPr="00DD0F4F">
                <w:rPr>
                  <w:rFonts w:ascii="Arial" w:eastAsia="Times New Roman" w:hAnsi="Arial" w:cs="Arial"/>
                  <w:color w:val="610E6A"/>
                  <w:sz w:val="20"/>
                  <w:szCs w:val="20"/>
                  <w:lang w:val="nl-NL"/>
                </w:rPr>
                <w:t>KLANTCONTACT</w:t>
              </w:r>
              <w:r w:rsidR="00D30F71" w:rsidRPr="00DD0F4F">
                <w:rPr>
                  <w:rFonts w:ascii="Arial" w:eastAsia="Times New Roman" w:hAnsi="Arial" w:cs="Arial"/>
                  <w:color w:val="610E6A"/>
                  <w:sz w:val="20"/>
                  <w:szCs w:val="20"/>
                  <w:lang w:val="nl-NL"/>
                </w:rPr>
                <w:t xml:space="preserve"> plaats vond.</w:t>
              </w:r>
            </w:ins>
          </w:p>
        </w:tc>
      </w:tr>
      <w:tr w:rsidR="00D30F71" w:rsidRPr="00AE1A91" w14:paraId="77470DB8" w14:textId="77777777" w:rsidTr="00D30F71">
        <w:trPr>
          <w:ins w:id="7087" w:author="Arjan" w:date="2012-12-10T16:23:00Z"/>
        </w:trPr>
        <w:tc>
          <w:tcPr>
            <w:tcW w:w="3690" w:type="dxa"/>
            <w:gridSpan w:val="2"/>
            <w:tcBorders>
              <w:top w:val="nil"/>
              <w:left w:val="nil"/>
              <w:bottom w:val="nil"/>
              <w:right w:val="nil"/>
            </w:tcBorders>
          </w:tcPr>
          <w:p w14:paraId="21718247" w14:textId="77777777" w:rsidR="00D30F71" w:rsidRPr="00DD0F4F" w:rsidRDefault="00D30F71" w:rsidP="00D30F71">
            <w:pPr>
              <w:autoSpaceDE w:val="0"/>
              <w:autoSpaceDN w:val="0"/>
              <w:adjustRightInd w:val="0"/>
              <w:spacing w:after="0" w:line="240" w:lineRule="auto"/>
              <w:rPr>
                <w:ins w:id="7088" w:author="Arjan" w:date="2012-12-10T16:23:00Z"/>
                <w:rFonts w:ascii="Arial" w:eastAsia="Times New Roman" w:hAnsi="Arial" w:cs="Arial"/>
                <w:b/>
                <w:bCs/>
                <w:color w:val="000000"/>
                <w:sz w:val="20"/>
                <w:szCs w:val="20"/>
                <w:lang w:val="nl-NL"/>
              </w:rPr>
            </w:pPr>
          </w:p>
        </w:tc>
        <w:tc>
          <w:tcPr>
            <w:tcW w:w="5670" w:type="dxa"/>
            <w:gridSpan w:val="3"/>
            <w:tcBorders>
              <w:top w:val="nil"/>
              <w:left w:val="nil"/>
              <w:bottom w:val="nil"/>
              <w:right w:val="nil"/>
            </w:tcBorders>
          </w:tcPr>
          <w:p w14:paraId="1A9F95EB" w14:textId="77777777" w:rsidR="00D30F71" w:rsidRPr="00DD0F4F" w:rsidRDefault="00D30F71" w:rsidP="00D30F71">
            <w:pPr>
              <w:autoSpaceDE w:val="0"/>
              <w:autoSpaceDN w:val="0"/>
              <w:adjustRightInd w:val="0"/>
              <w:spacing w:after="0" w:line="240" w:lineRule="auto"/>
              <w:rPr>
                <w:ins w:id="7089" w:author="Arjan" w:date="2012-12-10T16:23:00Z"/>
                <w:rFonts w:ascii="Arial" w:eastAsia="Times New Roman" w:hAnsi="Arial" w:cs="Arial"/>
                <w:b/>
                <w:bCs/>
                <w:color w:val="000000"/>
                <w:sz w:val="20"/>
                <w:szCs w:val="20"/>
                <w:lang w:val="nl-NL"/>
              </w:rPr>
            </w:pPr>
          </w:p>
        </w:tc>
      </w:tr>
      <w:tr w:rsidR="00D30F71" w:rsidRPr="00D30F71" w14:paraId="6E23B3DA" w14:textId="77777777" w:rsidTr="00D30F71">
        <w:trPr>
          <w:ins w:id="7090" w:author="Arjan" w:date="2012-12-10T16:23:00Z"/>
        </w:trPr>
        <w:tc>
          <w:tcPr>
            <w:tcW w:w="3690" w:type="dxa"/>
            <w:gridSpan w:val="2"/>
            <w:tcBorders>
              <w:top w:val="nil"/>
              <w:left w:val="nil"/>
              <w:bottom w:val="nil"/>
              <w:right w:val="nil"/>
            </w:tcBorders>
          </w:tcPr>
          <w:p w14:paraId="7BE63244" w14:textId="77777777" w:rsidR="00D30F71" w:rsidRPr="00D30F71" w:rsidRDefault="00D30F71" w:rsidP="00D30F71">
            <w:pPr>
              <w:autoSpaceDE w:val="0"/>
              <w:autoSpaceDN w:val="0"/>
              <w:adjustRightInd w:val="0"/>
              <w:spacing w:after="0" w:line="240" w:lineRule="auto"/>
              <w:rPr>
                <w:ins w:id="7091" w:author="Arjan" w:date="2012-12-10T16:23:00Z"/>
                <w:rFonts w:ascii="Arial" w:eastAsia="Times New Roman" w:hAnsi="Arial" w:cs="Arial"/>
                <w:color w:val="000000"/>
                <w:sz w:val="20"/>
                <w:szCs w:val="20"/>
              </w:rPr>
            </w:pPr>
            <w:ins w:id="7092" w:author="Arjan" w:date="2012-12-10T16:23:00Z">
              <w:r w:rsidRPr="00D30F71">
                <w:rPr>
                  <w:rFonts w:ascii="Arial" w:eastAsia="Times New Roman" w:hAnsi="Arial" w:cs="Arial"/>
                  <w:b/>
                  <w:bCs/>
                  <w:color w:val="000000"/>
                  <w:sz w:val="20"/>
                  <w:szCs w:val="20"/>
                </w:rPr>
                <w:t>Datum opname groepattribuutsoort</w:t>
              </w:r>
            </w:ins>
          </w:p>
        </w:tc>
        <w:tc>
          <w:tcPr>
            <w:tcW w:w="5670" w:type="dxa"/>
            <w:gridSpan w:val="3"/>
            <w:tcBorders>
              <w:top w:val="nil"/>
              <w:left w:val="nil"/>
              <w:bottom w:val="nil"/>
              <w:right w:val="nil"/>
            </w:tcBorders>
          </w:tcPr>
          <w:p w14:paraId="49236698" w14:textId="77777777" w:rsidR="00D30F71" w:rsidRPr="00D30F71" w:rsidRDefault="00D30F71" w:rsidP="00D30F71">
            <w:pPr>
              <w:autoSpaceDE w:val="0"/>
              <w:autoSpaceDN w:val="0"/>
              <w:adjustRightInd w:val="0"/>
              <w:spacing w:after="0" w:line="240" w:lineRule="auto"/>
              <w:rPr>
                <w:ins w:id="7093" w:author="Arjan" w:date="2012-12-10T16:23:00Z"/>
                <w:rFonts w:ascii="Arial" w:eastAsia="Times New Roman" w:hAnsi="Arial" w:cs="Arial"/>
                <w:color w:val="000000"/>
                <w:sz w:val="20"/>
                <w:szCs w:val="20"/>
              </w:rPr>
            </w:pPr>
            <w:ins w:id="7094" w:author="Arjan" w:date="2012-12-10T16:23:00Z">
              <w:r w:rsidRPr="00D30F71">
                <w:rPr>
                  <w:rFonts w:ascii="Arial" w:eastAsia="Times New Roman" w:hAnsi="Arial" w:cs="Arial"/>
                  <w:color w:val="000000"/>
                  <w:sz w:val="20"/>
                  <w:szCs w:val="20"/>
                </w:rPr>
                <w:t>1 januari 2013</w:t>
              </w:r>
            </w:ins>
          </w:p>
        </w:tc>
      </w:tr>
      <w:tr w:rsidR="00D30F71" w:rsidRPr="00D30F71" w14:paraId="2E1A2B9D" w14:textId="77777777" w:rsidTr="00D30F71">
        <w:trPr>
          <w:trHeight w:val="215"/>
          <w:ins w:id="7095" w:author="Arjan" w:date="2012-12-10T16:23:00Z"/>
        </w:trPr>
        <w:tc>
          <w:tcPr>
            <w:tcW w:w="3690" w:type="dxa"/>
            <w:gridSpan w:val="2"/>
            <w:tcBorders>
              <w:top w:val="nil"/>
              <w:left w:val="nil"/>
              <w:bottom w:val="nil"/>
              <w:right w:val="nil"/>
            </w:tcBorders>
          </w:tcPr>
          <w:p w14:paraId="6AB79BD8" w14:textId="77777777" w:rsidR="00D30F71" w:rsidRPr="00D30F71" w:rsidRDefault="00D30F71" w:rsidP="00D30F71">
            <w:pPr>
              <w:autoSpaceDE w:val="0"/>
              <w:autoSpaceDN w:val="0"/>
              <w:adjustRightInd w:val="0"/>
              <w:spacing w:after="0" w:line="240" w:lineRule="auto"/>
              <w:rPr>
                <w:ins w:id="7096"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20E28BCE" w14:textId="77777777" w:rsidR="00D30F71" w:rsidRPr="00D30F71" w:rsidRDefault="00D30F71" w:rsidP="00D30F71">
            <w:pPr>
              <w:autoSpaceDE w:val="0"/>
              <w:autoSpaceDN w:val="0"/>
              <w:adjustRightInd w:val="0"/>
              <w:spacing w:after="0" w:line="240" w:lineRule="auto"/>
              <w:rPr>
                <w:ins w:id="7097" w:author="Arjan" w:date="2012-12-10T16:23:00Z"/>
                <w:rFonts w:ascii="Arial" w:eastAsia="Times New Roman" w:hAnsi="Arial" w:cs="Arial"/>
                <w:b/>
                <w:bCs/>
                <w:color w:val="000000"/>
                <w:sz w:val="20"/>
                <w:szCs w:val="20"/>
              </w:rPr>
            </w:pPr>
          </w:p>
        </w:tc>
      </w:tr>
      <w:tr w:rsidR="00D30F71" w:rsidRPr="00AE1A91" w14:paraId="24C80956" w14:textId="77777777" w:rsidTr="00D30F71">
        <w:trPr>
          <w:trHeight w:val="215"/>
          <w:ins w:id="7098" w:author="Arjan" w:date="2012-12-10T16:23:00Z"/>
        </w:trPr>
        <w:tc>
          <w:tcPr>
            <w:tcW w:w="3690" w:type="dxa"/>
            <w:gridSpan w:val="2"/>
            <w:tcBorders>
              <w:top w:val="nil"/>
              <w:left w:val="nil"/>
              <w:bottom w:val="nil"/>
              <w:right w:val="nil"/>
            </w:tcBorders>
          </w:tcPr>
          <w:p w14:paraId="3D07EE57" w14:textId="77777777" w:rsidR="00D30F71" w:rsidRPr="00D30F71" w:rsidRDefault="00D30F71" w:rsidP="00D30F71">
            <w:pPr>
              <w:autoSpaceDE w:val="0"/>
              <w:autoSpaceDN w:val="0"/>
              <w:adjustRightInd w:val="0"/>
              <w:spacing w:after="0" w:line="240" w:lineRule="auto"/>
              <w:rPr>
                <w:ins w:id="7099" w:author="Arjan" w:date="2012-12-10T16:23:00Z"/>
                <w:rFonts w:ascii="Arial" w:eastAsia="Times New Roman" w:hAnsi="Arial" w:cs="Arial"/>
                <w:color w:val="000000"/>
                <w:sz w:val="20"/>
                <w:szCs w:val="20"/>
              </w:rPr>
            </w:pPr>
            <w:ins w:id="7100" w:author="Arjan" w:date="2012-12-10T16:23:00Z">
              <w:r w:rsidRPr="00D30F71">
                <w:rPr>
                  <w:rFonts w:ascii="Arial" w:eastAsia="Times New Roman" w:hAnsi="Arial" w:cs="Arial"/>
                  <w:b/>
                  <w:bCs/>
                  <w:color w:val="000000"/>
                  <w:sz w:val="20"/>
                  <w:szCs w:val="20"/>
                </w:rPr>
                <w:t>Toelichting groepattribuutsoort</w:t>
              </w:r>
            </w:ins>
          </w:p>
        </w:tc>
        <w:tc>
          <w:tcPr>
            <w:tcW w:w="5670" w:type="dxa"/>
            <w:gridSpan w:val="3"/>
            <w:tcBorders>
              <w:top w:val="nil"/>
              <w:left w:val="nil"/>
              <w:bottom w:val="nil"/>
              <w:right w:val="nil"/>
            </w:tcBorders>
          </w:tcPr>
          <w:p w14:paraId="744F644E" w14:textId="77777777" w:rsidR="00D30F71" w:rsidRPr="00DD0F4F" w:rsidRDefault="00D30F71" w:rsidP="00D30F71">
            <w:pPr>
              <w:autoSpaceDE w:val="0"/>
              <w:autoSpaceDN w:val="0"/>
              <w:adjustRightInd w:val="0"/>
              <w:spacing w:after="0" w:line="240" w:lineRule="auto"/>
              <w:rPr>
                <w:ins w:id="7101" w:author="Arjan" w:date="2012-12-10T16:23:00Z"/>
                <w:rFonts w:ascii="Arial" w:eastAsia="Times New Roman" w:hAnsi="Arial" w:cs="Arial"/>
                <w:color w:val="000000"/>
                <w:sz w:val="20"/>
                <w:szCs w:val="20"/>
                <w:lang w:val="nl-NL"/>
              </w:rPr>
            </w:pPr>
            <w:ins w:id="7102" w:author="Arjan" w:date="2012-12-10T16:23:00Z">
              <w:r w:rsidRPr="00DD0F4F">
                <w:rPr>
                  <w:rFonts w:ascii="Arial" w:eastAsia="Times New Roman" w:hAnsi="Arial" w:cs="Arial"/>
                  <w:color w:val="000000"/>
                  <w:sz w:val="20"/>
                  <w:szCs w:val="20"/>
                  <w:lang w:val="nl-NL"/>
                </w:rPr>
                <w:t xml:space="preserve">Het betreft een groepattribuutsoort met gegevens van de contactpersonen die namens de </w:t>
              </w:r>
            </w:ins>
            <w:ins w:id="7103" w:author="Arjan" w:date="2014-11-18T00:15:00Z">
              <w:r w:rsidR="004903B8">
                <w:rPr>
                  <w:rFonts w:ascii="Arial" w:eastAsia="Times New Roman" w:hAnsi="Arial" w:cs="Arial"/>
                  <w:color w:val="000000"/>
                  <w:sz w:val="20"/>
                  <w:szCs w:val="20"/>
                  <w:lang w:val="nl-NL"/>
                </w:rPr>
                <w:t>v</w:t>
              </w:r>
            </w:ins>
            <w:ins w:id="7104" w:author="Arjan" w:date="2012-12-10T16:23:00Z">
              <w:r w:rsidRPr="00DD0F4F">
                <w:rPr>
                  <w:rFonts w:ascii="Arial" w:eastAsia="Times New Roman" w:hAnsi="Arial" w:cs="Arial"/>
                  <w:color w:val="000000"/>
                  <w:sz w:val="20"/>
                  <w:szCs w:val="20"/>
                  <w:lang w:val="nl-NL"/>
                </w:rPr>
                <w:t>estiging van een onderneming het klantcontact voerde.</w:t>
              </w:r>
            </w:ins>
          </w:p>
        </w:tc>
      </w:tr>
      <w:tr w:rsidR="00D30F71" w:rsidRPr="00AE1A91" w14:paraId="48B9992A" w14:textId="77777777" w:rsidTr="00D30F71">
        <w:trPr>
          <w:ins w:id="7105" w:author="Arjan" w:date="2012-12-10T16:23:00Z"/>
        </w:trPr>
        <w:tc>
          <w:tcPr>
            <w:tcW w:w="3690" w:type="dxa"/>
            <w:gridSpan w:val="2"/>
            <w:tcBorders>
              <w:top w:val="nil"/>
              <w:left w:val="nil"/>
              <w:bottom w:val="nil"/>
              <w:right w:val="nil"/>
            </w:tcBorders>
          </w:tcPr>
          <w:p w14:paraId="291AEB9B" w14:textId="77777777" w:rsidR="00D30F71" w:rsidRPr="00DD0F4F" w:rsidRDefault="00D30F71" w:rsidP="00D30F71">
            <w:pPr>
              <w:autoSpaceDE w:val="0"/>
              <w:autoSpaceDN w:val="0"/>
              <w:adjustRightInd w:val="0"/>
              <w:spacing w:after="0" w:line="240" w:lineRule="auto"/>
              <w:rPr>
                <w:ins w:id="7106" w:author="Arjan" w:date="2012-12-10T16:23:00Z"/>
                <w:rFonts w:ascii="Arial" w:eastAsia="Times New Roman" w:hAnsi="Arial" w:cs="Arial"/>
                <w:b/>
                <w:bCs/>
                <w:color w:val="000000"/>
                <w:sz w:val="20"/>
                <w:szCs w:val="20"/>
                <w:lang w:val="nl-NL"/>
              </w:rPr>
            </w:pPr>
          </w:p>
        </w:tc>
        <w:tc>
          <w:tcPr>
            <w:tcW w:w="5670" w:type="dxa"/>
            <w:gridSpan w:val="3"/>
            <w:tcBorders>
              <w:top w:val="nil"/>
              <w:left w:val="nil"/>
              <w:bottom w:val="nil"/>
              <w:right w:val="nil"/>
            </w:tcBorders>
          </w:tcPr>
          <w:p w14:paraId="08CD581A" w14:textId="77777777" w:rsidR="00D30F71" w:rsidRPr="00DD0F4F" w:rsidRDefault="00D30F71" w:rsidP="00D30F71">
            <w:pPr>
              <w:autoSpaceDE w:val="0"/>
              <w:autoSpaceDN w:val="0"/>
              <w:adjustRightInd w:val="0"/>
              <w:spacing w:after="0" w:line="240" w:lineRule="auto"/>
              <w:rPr>
                <w:ins w:id="7107" w:author="Arjan" w:date="2012-12-10T16:23:00Z"/>
                <w:rFonts w:ascii="Arial" w:eastAsia="Times New Roman" w:hAnsi="Arial" w:cs="Arial"/>
                <w:b/>
                <w:bCs/>
                <w:color w:val="000000"/>
                <w:sz w:val="20"/>
                <w:szCs w:val="20"/>
                <w:lang w:val="nl-NL"/>
              </w:rPr>
            </w:pPr>
          </w:p>
        </w:tc>
      </w:tr>
      <w:tr w:rsidR="00D30F71" w:rsidRPr="00D30F71" w14:paraId="2853E684" w14:textId="77777777" w:rsidTr="00D30F71">
        <w:trPr>
          <w:ins w:id="7108" w:author="Arjan" w:date="2012-12-10T16:23:00Z"/>
        </w:trPr>
        <w:tc>
          <w:tcPr>
            <w:tcW w:w="3690" w:type="dxa"/>
            <w:gridSpan w:val="2"/>
            <w:tcBorders>
              <w:top w:val="nil"/>
              <w:left w:val="nil"/>
              <w:bottom w:val="nil"/>
              <w:right w:val="nil"/>
            </w:tcBorders>
          </w:tcPr>
          <w:p w14:paraId="1335B12F" w14:textId="77777777" w:rsidR="00D30F71" w:rsidRPr="00D30F71" w:rsidRDefault="00D30F71" w:rsidP="00D30F71">
            <w:pPr>
              <w:autoSpaceDE w:val="0"/>
              <w:autoSpaceDN w:val="0"/>
              <w:adjustRightInd w:val="0"/>
              <w:spacing w:after="0" w:line="240" w:lineRule="auto"/>
              <w:rPr>
                <w:ins w:id="7109" w:author="Arjan" w:date="2012-12-10T16:23:00Z"/>
                <w:rFonts w:ascii="Arial" w:eastAsia="Times New Roman" w:hAnsi="Arial" w:cs="Arial"/>
                <w:color w:val="000000"/>
                <w:sz w:val="20"/>
                <w:szCs w:val="20"/>
              </w:rPr>
            </w:pPr>
            <w:ins w:id="7110" w:author="Arjan" w:date="2012-12-10T16:23:00Z">
              <w:r w:rsidRPr="00D30F71">
                <w:rPr>
                  <w:rFonts w:ascii="Arial" w:eastAsia="Times New Roman" w:hAnsi="Arial" w:cs="Arial"/>
                  <w:b/>
                  <w:bCs/>
                  <w:color w:val="000000"/>
                  <w:sz w:val="20"/>
                  <w:szCs w:val="20"/>
                </w:rPr>
                <w:t>Indicatie materiële historie</w:t>
              </w:r>
            </w:ins>
          </w:p>
        </w:tc>
        <w:tc>
          <w:tcPr>
            <w:tcW w:w="5670" w:type="dxa"/>
            <w:gridSpan w:val="3"/>
            <w:tcBorders>
              <w:top w:val="nil"/>
              <w:left w:val="nil"/>
              <w:bottom w:val="nil"/>
              <w:right w:val="nil"/>
            </w:tcBorders>
          </w:tcPr>
          <w:p w14:paraId="0DDB1226" w14:textId="77777777" w:rsidR="00D30F71" w:rsidRPr="00D30F71" w:rsidRDefault="00D30F71" w:rsidP="00D30F71">
            <w:pPr>
              <w:autoSpaceDE w:val="0"/>
              <w:autoSpaceDN w:val="0"/>
              <w:adjustRightInd w:val="0"/>
              <w:spacing w:after="0" w:line="240" w:lineRule="auto"/>
              <w:rPr>
                <w:ins w:id="7111" w:author="Arjan" w:date="2012-12-10T16:23:00Z"/>
                <w:rFonts w:ascii="Arial" w:eastAsia="Times New Roman" w:hAnsi="Arial" w:cs="Arial"/>
                <w:color w:val="000000"/>
                <w:sz w:val="20"/>
                <w:szCs w:val="20"/>
              </w:rPr>
            </w:pPr>
            <w:ins w:id="7112" w:author="Arjan" w:date="2012-12-10T16:23:00Z">
              <w:r w:rsidRPr="00D30F71">
                <w:rPr>
                  <w:rFonts w:ascii="Arial" w:eastAsia="Times New Roman" w:hAnsi="Arial" w:cs="Arial"/>
                  <w:color w:val="000000"/>
                  <w:sz w:val="20"/>
                  <w:szCs w:val="20"/>
                </w:rPr>
                <w:t>Nee</w:t>
              </w:r>
            </w:ins>
          </w:p>
        </w:tc>
      </w:tr>
      <w:tr w:rsidR="00D30F71" w:rsidRPr="00D30F71" w14:paraId="49388048" w14:textId="77777777" w:rsidTr="00D30F71">
        <w:trPr>
          <w:ins w:id="7113" w:author="Arjan" w:date="2012-12-10T16:23:00Z"/>
        </w:trPr>
        <w:tc>
          <w:tcPr>
            <w:tcW w:w="3690" w:type="dxa"/>
            <w:gridSpan w:val="2"/>
            <w:tcBorders>
              <w:top w:val="nil"/>
              <w:left w:val="nil"/>
              <w:bottom w:val="nil"/>
              <w:right w:val="nil"/>
            </w:tcBorders>
          </w:tcPr>
          <w:p w14:paraId="35BF1DF6" w14:textId="77777777" w:rsidR="00D30F71" w:rsidRPr="00D30F71" w:rsidRDefault="00D30F71" w:rsidP="00D30F71">
            <w:pPr>
              <w:autoSpaceDE w:val="0"/>
              <w:autoSpaceDN w:val="0"/>
              <w:adjustRightInd w:val="0"/>
              <w:spacing w:after="0" w:line="240" w:lineRule="auto"/>
              <w:rPr>
                <w:ins w:id="7114"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7FED2F32" w14:textId="77777777" w:rsidR="00D30F71" w:rsidRPr="00D30F71" w:rsidRDefault="00D30F71" w:rsidP="00D30F71">
            <w:pPr>
              <w:autoSpaceDE w:val="0"/>
              <w:autoSpaceDN w:val="0"/>
              <w:adjustRightInd w:val="0"/>
              <w:spacing w:after="0" w:line="240" w:lineRule="auto"/>
              <w:rPr>
                <w:ins w:id="7115" w:author="Arjan" w:date="2012-12-10T16:23:00Z"/>
                <w:rFonts w:ascii="Arial" w:eastAsia="Times New Roman" w:hAnsi="Arial" w:cs="Arial"/>
                <w:b/>
                <w:bCs/>
                <w:color w:val="000000"/>
                <w:sz w:val="20"/>
                <w:szCs w:val="20"/>
              </w:rPr>
            </w:pPr>
          </w:p>
        </w:tc>
      </w:tr>
      <w:tr w:rsidR="00D30F71" w:rsidRPr="00D30F71" w14:paraId="2CA27E19" w14:textId="77777777" w:rsidTr="00D30F71">
        <w:trPr>
          <w:ins w:id="7116" w:author="Arjan" w:date="2012-12-10T16:23:00Z"/>
        </w:trPr>
        <w:tc>
          <w:tcPr>
            <w:tcW w:w="3690" w:type="dxa"/>
            <w:gridSpan w:val="2"/>
            <w:tcBorders>
              <w:top w:val="nil"/>
              <w:left w:val="nil"/>
              <w:bottom w:val="nil"/>
              <w:right w:val="nil"/>
            </w:tcBorders>
          </w:tcPr>
          <w:p w14:paraId="179E3262" w14:textId="77777777" w:rsidR="00D30F71" w:rsidRPr="00D30F71" w:rsidRDefault="00D30F71" w:rsidP="00D30F71">
            <w:pPr>
              <w:autoSpaceDE w:val="0"/>
              <w:autoSpaceDN w:val="0"/>
              <w:adjustRightInd w:val="0"/>
              <w:spacing w:after="0" w:line="240" w:lineRule="auto"/>
              <w:rPr>
                <w:ins w:id="7117" w:author="Arjan" w:date="2012-12-10T16:23:00Z"/>
                <w:rFonts w:ascii="Arial" w:eastAsia="Times New Roman" w:hAnsi="Arial" w:cs="Arial"/>
                <w:color w:val="000000"/>
                <w:sz w:val="20"/>
                <w:szCs w:val="20"/>
              </w:rPr>
            </w:pPr>
            <w:ins w:id="7118" w:author="Arjan" w:date="2012-12-10T16:23:00Z">
              <w:r w:rsidRPr="00D30F71">
                <w:rPr>
                  <w:rFonts w:ascii="Arial" w:eastAsia="Times New Roman" w:hAnsi="Arial" w:cs="Arial"/>
                  <w:b/>
                  <w:bCs/>
                  <w:color w:val="000000"/>
                  <w:sz w:val="20"/>
                  <w:szCs w:val="20"/>
                </w:rPr>
                <w:t>Indicatie formele historie</w:t>
              </w:r>
            </w:ins>
          </w:p>
        </w:tc>
        <w:tc>
          <w:tcPr>
            <w:tcW w:w="5670" w:type="dxa"/>
            <w:gridSpan w:val="3"/>
            <w:tcBorders>
              <w:top w:val="nil"/>
              <w:left w:val="nil"/>
              <w:bottom w:val="nil"/>
              <w:right w:val="nil"/>
            </w:tcBorders>
          </w:tcPr>
          <w:p w14:paraId="2AFFA67B" w14:textId="77777777" w:rsidR="00D30F71" w:rsidRPr="00D30F71" w:rsidRDefault="00D30F71" w:rsidP="00D30F71">
            <w:pPr>
              <w:autoSpaceDE w:val="0"/>
              <w:autoSpaceDN w:val="0"/>
              <w:adjustRightInd w:val="0"/>
              <w:spacing w:after="0" w:line="240" w:lineRule="auto"/>
              <w:rPr>
                <w:ins w:id="7119" w:author="Arjan" w:date="2012-12-10T16:23:00Z"/>
                <w:rFonts w:ascii="Arial" w:eastAsia="Times New Roman" w:hAnsi="Arial" w:cs="Arial"/>
                <w:color w:val="000000"/>
                <w:sz w:val="20"/>
                <w:szCs w:val="20"/>
              </w:rPr>
            </w:pPr>
            <w:ins w:id="7120" w:author="Arjan" w:date="2012-12-10T16:23:00Z">
              <w:r w:rsidRPr="00D30F71">
                <w:rPr>
                  <w:rFonts w:ascii="Arial" w:eastAsia="Times New Roman" w:hAnsi="Arial" w:cs="Arial"/>
                  <w:color w:val="000000"/>
                  <w:sz w:val="20"/>
                  <w:szCs w:val="20"/>
                </w:rPr>
                <w:t>Nee</w:t>
              </w:r>
            </w:ins>
          </w:p>
        </w:tc>
      </w:tr>
      <w:tr w:rsidR="00D30F71" w:rsidRPr="00D30F71" w14:paraId="6036BA30" w14:textId="77777777" w:rsidTr="00D30F71">
        <w:trPr>
          <w:trHeight w:val="230"/>
          <w:ins w:id="7121" w:author="Arjan" w:date="2012-12-10T16:23:00Z"/>
        </w:trPr>
        <w:tc>
          <w:tcPr>
            <w:tcW w:w="3690" w:type="dxa"/>
            <w:gridSpan w:val="2"/>
            <w:tcBorders>
              <w:top w:val="nil"/>
              <w:left w:val="nil"/>
              <w:bottom w:val="nil"/>
              <w:right w:val="nil"/>
            </w:tcBorders>
          </w:tcPr>
          <w:p w14:paraId="70CC4E82" w14:textId="77777777" w:rsidR="00D30F71" w:rsidRPr="00D30F71" w:rsidRDefault="00D30F71" w:rsidP="00D30F71">
            <w:pPr>
              <w:autoSpaceDE w:val="0"/>
              <w:autoSpaceDN w:val="0"/>
              <w:adjustRightInd w:val="0"/>
              <w:spacing w:after="0" w:line="240" w:lineRule="auto"/>
              <w:rPr>
                <w:ins w:id="7122"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68ECD1BA" w14:textId="77777777" w:rsidR="00D30F71" w:rsidRPr="00D30F71" w:rsidRDefault="00D30F71" w:rsidP="00D30F71">
            <w:pPr>
              <w:autoSpaceDE w:val="0"/>
              <w:autoSpaceDN w:val="0"/>
              <w:adjustRightInd w:val="0"/>
              <w:spacing w:after="0" w:line="240" w:lineRule="auto"/>
              <w:rPr>
                <w:ins w:id="7123" w:author="Arjan" w:date="2012-12-10T16:23:00Z"/>
                <w:rFonts w:ascii="Arial" w:eastAsia="Times New Roman" w:hAnsi="Arial" w:cs="Arial"/>
                <w:b/>
                <w:bCs/>
                <w:color w:val="000000"/>
                <w:sz w:val="20"/>
                <w:szCs w:val="20"/>
              </w:rPr>
            </w:pPr>
          </w:p>
        </w:tc>
      </w:tr>
      <w:tr w:rsidR="00D30F71" w:rsidRPr="00D30F71" w14:paraId="647E392E" w14:textId="77777777" w:rsidTr="00D30F71">
        <w:trPr>
          <w:ins w:id="7124" w:author="Arjan" w:date="2012-12-10T16:23:00Z"/>
        </w:trPr>
        <w:tc>
          <w:tcPr>
            <w:tcW w:w="3690" w:type="dxa"/>
            <w:gridSpan w:val="2"/>
            <w:tcBorders>
              <w:top w:val="nil"/>
              <w:left w:val="nil"/>
              <w:bottom w:val="nil"/>
              <w:right w:val="nil"/>
            </w:tcBorders>
          </w:tcPr>
          <w:p w14:paraId="2E91B9AD" w14:textId="77777777" w:rsidR="00D30F71" w:rsidRPr="00D30F71" w:rsidRDefault="00D30F71" w:rsidP="00D30F71">
            <w:pPr>
              <w:autoSpaceDE w:val="0"/>
              <w:autoSpaceDN w:val="0"/>
              <w:adjustRightInd w:val="0"/>
              <w:spacing w:after="0" w:line="240" w:lineRule="auto"/>
              <w:rPr>
                <w:ins w:id="7125" w:author="Arjan" w:date="2012-12-10T16:23:00Z"/>
                <w:rFonts w:ascii="Arial" w:eastAsia="Times New Roman" w:hAnsi="Arial" w:cs="Arial"/>
                <w:color w:val="000000"/>
                <w:sz w:val="20"/>
                <w:szCs w:val="20"/>
              </w:rPr>
            </w:pPr>
            <w:ins w:id="7126" w:author="Arjan" w:date="2012-12-10T16:23:00Z">
              <w:r w:rsidRPr="00D30F71">
                <w:rPr>
                  <w:rFonts w:ascii="Arial" w:eastAsia="Times New Roman" w:hAnsi="Arial" w:cs="Arial"/>
                  <w:b/>
                  <w:bCs/>
                  <w:color w:val="000000"/>
                  <w:sz w:val="20"/>
                  <w:szCs w:val="20"/>
                </w:rPr>
                <w:t>Aanduiding brondocument</w:t>
              </w:r>
            </w:ins>
          </w:p>
        </w:tc>
        <w:tc>
          <w:tcPr>
            <w:tcW w:w="5670" w:type="dxa"/>
            <w:gridSpan w:val="3"/>
            <w:tcBorders>
              <w:top w:val="nil"/>
              <w:left w:val="nil"/>
              <w:bottom w:val="nil"/>
              <w:right w:val="nil"/>
            </w:tcBorders>
          </w:tcPr>
          <w:p w14:paraId="278CED74" w14:textId="77777777" w:rsidR="00D30F71" w:rsidRPr="00D30F71" w:rsidRDefault="00D30F71" w:rsidP="00D30F71">
            <w:pPr>
              <w:autoSpaceDE w:val="0"/>
              <w:autoSpaceDN w:val="0"/>
              <w:adjustRightInd w:val="0"/>
              <w:spacing w:after="0" w:line="240" w:lineRule="auto"/>
              <w:rPr>
                <w:ins w:id="7127" w:author="Arjan" w:date="2012-12-10T16:23:00Z"/>
                <w:rFonts w:ascii="Arial" w:eastAsia="Times New Roman" w:hAnsi="Arial" w:cs="Arial"/>
                <w:color w:val="000000"/>
                <w:sz w:val="20"/>
                <w:szCs w:val="20"/>
              </w:rPr>
            </w:pPr>
          </w:p>
        </w:tc>
      </w:tr>
      <w:tr w:rsidR="00D30F71" w:rsidRPr="00D30F71" w14:paraId="0651C148" w14:textId="77777777" w:rsidTr="00D30F71">
        <w:trPr>
          <w:ins w:id="7128" w:author="Arjan" w:date="2012-12-10T16:23:00Z"/>
        </w:trPr>
        <w:tc>
          <w:tcPr>
            <w:tcW w:w="3690" w:type="dxa"/>
            <w:gridSpan w:val="2"/>
            <w:tcBorders>
              <w:top w:val="nil"/>
              <w:left w:val="nil"/>
              <w:bottom w:val="nil"/>
              <w:right w:val="nil"/>
            </w:tcBorders>
          </w:tcPr>
          <w:p w14:paraId="596482D6" w14:textId="77777777" w:rsidR="00D30F71" w:rsidRPr="00D30F71" w:rsidRDefault="00D30F71" w:rsidP="00D30F71">
            <w:pPr>
              <w:autoSpaceDE w:val="0"/>
              <w:autoSpaceDN w:val="0"/>
              <w:adjustRightInd w:val="0"/>
              <w:spacing w:after="0" w:line="240" w:lineRule="auto"/>
              <w:rPr>
                <w:ins w:id="7129"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7FFC1F82" w14:textId="77777777" w:rsidR="00D30F71" w:rsidRPr="00D30F71" w:rsidRDefault="00D30F71" w:rsidP="00D30F71">
            <w:pPr>
              <w:autoSpaceDE w:val="0"/>
              <w:autoSpaceDN w:val="0"/>
              <w:adjustRightInd w:val="0"/>
              <w:spacing w:after="0" w:line="240" w:lineRule="auto"/>
              <w:rPr>
                <w:ins w:id="7130" w:author="Arjan" w:date="2012-12-10T16:23:00Z"/>
                <w:rFonts w:ascii="Arial" w:eastAsia="Times New Roman" w:hAnsi="Arial" w:cs="Arial"/>
                <w:b/>
                <w:bCs/>
                <w:color w:val="000000"/>
                <w:sz w:val="20"/>
                <w:szCs w:val="20"/>
              </w:rPr>
            </w:pPr>
          </w:p>
        </w:tc>
      </w:tr>
      <w:tr w:rsidR="00D30F71" w:rsidRPr="00D30F71" w14:paraId="5AD03558" w14:textId="77777777" w:rsidTr="00D30F71">
        <w:trPr>
          <w:ins w:id="7131" w:author="Arjan" w:date="2012-12-10T16:23:00Z"/>
        </w:trPr>
        <w:tc>
          <w:tcPr>
            <w:tcW w:w="3690" w:type="dxa"/>
            <w:gridSpan w:val="2"/>
            <w:tcBorders>
              <w:top w:val="nil"/>
              <w:left w:val="nil"/>
              <w:bottom w:val="nil"/>
              <w:right w:val="nil"/>
            </w:tcBorders>
          </w:tcPr>
          <w:p w14:paraId="09708ECC" w14:textId="77777777" w:rsidR="00D30F71" w:rsidRPr="00D30F71" w:rsidRDefault="00D30F71" w:rsidP="00D30F71">
            <w:pPr>
              <w:autoSpaceDE w:val="0"/>
              <w:autoSpaceDN w:val="0"/>
              <w:adjustRightInd w:val="0"/>
              <w:spacing w:after="0" w:line="240" w:lineRule="auto"/>
              <w:rPr>
                <w:ins w:id="7132" w:author="Arjan" w:date="2012-12-10T16:23:00Z"/>
                <w:rFonts w:ascii="Arial" w:eastAsia="Times New Roman" w:hAnsi="Arial" w:cs="Arial"/>
                <w:color w:val="000000"/>
                <w:sz w:val="20"/>
                <w:szCs w:val="20"/>
              </w:rPr>
            </w:pPr>
            <w:ins w:id="7133" w:author="Arjan" w:date="2012-12-10T16:23:00Z">
              <w:r w:rsidRPr="00D30F71">
                <w:rPr>
                  <w:rFonts w:ascii="Arial" w:eastAsia="Times New Roman" w:hAnsi="Arial" w:cs="Arial"/>
                  <w:b/>
                  <w:bCs/>
                  <w:color w:val="000000"/>
                  <w:sz w:val="20"/>
                  <w:szCs w:val="20"/>
                </w:rPr>
                <w:t>Indicatie in onderzoek</w:t>
              </w:r>
            </w:ins>
          </w:p>
        </w:tc>
        <w:tc>
          <w:tcPr>
            <w:tcW w:w="5670" w:type="dxa"/>
            <w:gridSpan w:val="3"/>
            <w:tcBorders>
              <w:top w:val="nil"/>
              <w:left w:val="nil"/>
              <w:bottom w:val="nil"/>
              <w:right w:val="nil"/>
            </w:tcBorders>
          </w:tcPr>
          <w:p w14:paraId="3E22DEF5" w14:textId="77777777" w:rsidR="00D30F71" w:rsidRPr="00D30F71" w:rsidRDefault="00D30F71" w:rsidP="00D30F71">
            <w:pPr>
              <w:autoSpaceDE w:val="0"/>
              <w:autoSpaceDN w:val="0"/>
              <w:adjustRightInd w:val="0"/>
              <w:spacing w:after="0" w:line="240" w:lineRule="auto"/>
              <w:rPr>
                <w:ins w:id="7134" w:author="Arjan" w:date="2012-12-10T16:23:00Z"/>
                <w:rFonts w:ascii="Arial" w:eastAsia="Times New Roman" w:hAnsi="Arial" w:cs="Arial"/>
                <w:color w:val="000000"/>
                <w:sz w:val="20"/>
                <w:szCs w:val="20"/>
              </w:rPr>
            </w:pPr>
            <w:ins w:id="7135" w:author="Arjan" w:date="2012-12-10T16:23:00Z">
              <w:r w:rsidRPr="00D30F71">
                <w:rPr>
                  <w:rFonts w:ascii="Arial" w:eastAsia="Times New Roman" w:hAnsi="Arial" w:cs="Arial"/>
                  <w:color w:val="000000"/>
                  <w:sz w:val="20"/>
                  <w:szCs w:val="20"/>
                </w:rPr>
                <w:t>Nee</w:t>
              </w:r>
            </w:ins>
          </w:p>
        </w:tc>
      </w:tr>
      <w:tr w:rsidR="00D30F71" w:rsidRPr="00D30F71" w14:paraId="5928C9C3" w14:textId="77777777" w:rsidTr="00D30F71">
        <w:trPr>
          <w:trHeight w:val="250"/>
          <w:ins w:id="7136" w:author="Arjan" w:date="2012-12-10T16:23:00Z"/>
        </w:trPr>
        <w:tc>
          <w:tcPr>
            <w:tcW w:w="3690" w:type="dxa"/>
            <w:gridSpan w:val="2"/>
            <w:tcBorders>
              <w:top w:val="nil"/>
              <w:left w:val="nil"/>
              <w:bottom w:val="nil"/>
              <w:right w:val="nil"/>
            </w:tcBorders>
          </w:tcPr>
          <w:p w14:paraId="009B50BB" w14:textId="77777777" w:rsidR="00D30F71" w:rsidRPr="00D30F71" w:rsidRDefault="00D30F71" w:rsidP="00D30F71">
            <w:pPr>
              <w:autoSpaceDE w:val="0"/>
              <w:autoSpaceDN w:val="0"/>
              <w:adjustRightInd w:val="0"/>
              <w:spacing w:after="0" w:line="240" w:lineRule="auto"/>
              <w:rPr>
                <w:ins w:id="7137"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6174CEA7" w14:textId="77777777" w:rsidR="00D30F71" w:rsidRPr="00D30F71" w:rsidRDefault="00D30F71" w:rsidP="00D30F71">
            <w:pPr>
              <w:autoSpaceDE w:val="0"/>
              <w:autoSpaceDN w:val="0"/>
              <w:adjustRightInd w:val="0"/>
              <w:spacing w:after="0" w:line="240" w:lineRule="auto"/>
              <w:rPr>
                <w:ins w:id="7138" w:author="Arjan" w:date="2012-12-10T16:23:00Z"/>
                <w:rFonts w:ascii="Arial" w:eastAsia="Times New Roman" w:hAnsi="Arial" w:cs="Arial"/>
                <w:b/>
                <w:bCs/>
                <w:color w:val="000000"/>
                <w:sz w:val="20"/>
                <w:szCs w:val="20"/>
              </w:rPr>
            </w:pPr>
          </w:p>
        </w:tc>
      </w:tr>
      <w:tr w:rsidR="00D30F71" w:rsidRPr="00D30F71" w14:paraId="1F662986" w14:textId="77777777" w:rsidTr="00D30F71">
        <w:trPr>
          <w:trHeight w:val="371"/>
          <w:ins w:id="7139" w:author="Arjan" w:date="2012-12-10T16:23:00Z"/>
        </w:trPr>
        <w:tc>
          <w:tcPr>
            <w:tcW w:w="3690" w:type="dxa"/>
            <w:gridSpan w:val="2"/>
            <w:tcBorders>
              <w:top w:val="nil"/>
              <w:left w:val="nil"/>
              <w:bottom w:val="nil"/>
              <w:right w:val="nil"/>
            </w:tcBorders>
          </w:tcPr>
          <w:p w14:paraId="0CD13521" w14:textId="77777777" w:rsidR="00D30F71" w:rsidRPr="00D30F71" w:rsidRDefault="00D30F71" w:rsidP="00D30F71">
            <w:pPr>
              <w:autoSpaceDE w:val="0"/>
              <w:autoSpaceDN w:val="0"/>
              <w:adjustRightInd w:val="0"/>
              <w:spacing w:after="0" w:line="240" w:lineRule="auto"/>
              <w:rPr>
                <w:ins w:id="7140" w:author="Arjan" w:date="2012-12-10T16:23:00Z"/>
                <w:rFonts w:ascii="Arial" w:eastAsia="Times New Roman" w:hAnsi="Arial" w:cs="Arial"/>
                <w:color w:val="000000"/>
                <w:sz w:val="20"/>
                <w:szCs w:val="20"/>
              </w:rPr>
            </w:pPr>
            <w:ins w:id="7141" w:author="Arjan" w:date="2012-12-10T16:23:00Z">
              <w:r w:rsidRPr="00D30F71">
                <w:rPr>
                  <w:rFonts w:ascii="Arial" w:eastAsia="Times New Roman" w:hAnsi="Arial" w:cs="Arial"/>
                  <w:b/>
                  <w:bCs/>
                  <w:color w:val="000000"/>
                  <w:sz w:val="20"/>
                  <w:szCs w:val="20"/>
                </w:rPr>
                <w:t>Aanduiding strijdigheid/nietigheid</w:t>
              </w:r>
            </w:ins>
          </w:p>
        </w:tc>
        <w:tc>
          <w:tcPr>
            <w:tcW w:w="5670" w:type="dxa"/>
            <w:gridSpan w:val="3"/>
            <w:tcBorders>
              <w:top w:val="nil"/>
              <w:left w:val="nil"/>
              <w:bottom w:val="nil"/>
              <w:right w:val="nil"/>
            </w:tcBorders>
          </w:tcPr>
          <w:p w14:paraId="50EFED0F" w14:textId="77777777" w:rsidR="00D30F71" w:rsidRPr="00D30F71" w:rsidRDefault="00D30F71" w:rsidP="00D30F71">
            <w:pPr>
              <w:autoSpaceDE w:val="0"/>
              <w:autoSpaceDN w:val="0"/>
              <w:adjustRightInd w:val="0"/>
              <w:spacing w:after="0" w:line="240" w:lineRule="auto"/>
              <w:rPr>
                <w:ins w:id="7142" w:author="Arjan" w:date="2012-12-10T16:23:00Z"/>
                <w:rFonts w:ascii="Arial" w:eastAsia="Times New Roman" w:hAnsi="Arial" w:cs="Arial"/>
                <w:color w:val="000000"/>
                <w:sz w:val="20"/>
                <w:szCs w:val="20"/>
              </w:rPr>
            </w:pPr>
            <w:ins w:id="7143" w:author="Arjan" w:date="2012-12-10T16:23:00Z">
              <w:r w:rsidRPr="00D30F71">
                <w:rPr>
                  <w:rFonts w:ascii="Arial" w:eastAsia="Times New Roman" w:hAnsi="Arial" w:cs="Arial"/>
                  <w:color w:val="000000"/>
                  <w:sz w:val="20"/>
                  <w:szCs w:val="20"/>
                </w:rPr>
                <w:t>Nee</w:t>
              </w:r>
            </w:ins>
          </w:p>
        </w:tc>
      </w:tr>
      <w:tr w:rsidR="00D30F71" w:rsidRPr="00D30F71" w14:paraId="33935F53" w14:textId="77777777" w:rsidTr="00D30F71">
        <w:trPr>
          <w:trHeight w:val="185"/>
          <w:ins w:id="7144" w:author="Arjan" w:date="2012-12-10T16:23:00Z"/>
        </w:trPr>
        <w:tc>
          <w:tcPr>
            <w:tcW w:w="3690" w:type="dxa"/>
            <w:gridSpan w:val="2"/>
            <w:tcBorders>
              <w:top w:val="nil"/>
              <w:left w:val="nil"/>
              <w:bottom w:val="nil"/>
              <w:right w:val="nil"/>
            </w:tcBorders>
          </w:tcPr>
          <w:p w14:paraId="2D53C1B0" w14:textId="77777777" w:rsidR="00D30F71" w:rsidRPr="00D30F71" w:rsidRDefault="00D30F71" w:rsidP="00D30F71">
            <w:pPr>
              <w:autoSpaceDE w:val="0"/>
              <w:autoSpaceDN w:val="0"/>
              <w:adjustRightInd w:val="0"/>
              <w:spacing w:after="0" w:line="240" w:lineRule="auto"/>
              <w:rPr>
                <w:ins w:id="7145"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013A45C6" w14:textId="77777777" w:rsidR="00D30F71" w:rsidRPr="00D30F71" w:rsidRDefault="00D30F71" w:rsidP="00D30F71">
            <w:pPr>
              <w:autoSpaceDE w:val="0"/>
              <w:autoSpaceDN w:val="0"/>
              <w:adjustRightInd w:val="0"/>
              <w:spacing w:after="0" w:line="240" w:lineRule="auto"/>
              <w:rPr>
                <w:ins w:id="7146" w:author="Arjan" w:date="2012-12-10T16:23:00Z"/>
                <w:rFonts w:ascii="Arial" w:eastAsia="Times New Roman" w:hAnsi="Arial" w:cs="Arial"/>
                <w:b/>
                <w:bCs/>
                <w:color w:val="000000"/>
                <w:sz w:val="20"/>
                <w:szCs w:val="20"/>
              </w:rPr>
            </w:pPr>
          </w:p>
        </w:tc>
      </w:tr>
      <w:tr w:rsidR="00D30F71" w:rsidRPr="00D30F71" w14:paraId="1F597B97" w14:textId="77777777" w:rsidTr="00D30F71">
        <w:trPr>
          <w:trHeight w:val="185"/>
          <w:ins w:id="7147" w:author="Arjan" w:date="2012-12-10T16:23:00Z"/>
        </w:trPr>
        <w:tc>
          <w:tcPr>
            <w:tcW w:w="3690" w:type="dxa"/>
            <w:gridSpan w:val="2"/>
            <w:tcBorders>
              <w:top w:val="nil"/>
              <w:left w:val="nil"/>
              <w:bottom w:val="nil"/>
              <w:right w:val="nil"/>
            </w:tcBorders>
          </w:tcPr>
          <w:p w14:paraId="37BCB4F1" w14:textId="77777777" w:rsidR="00D30F71" w:rsidRPr="00D30F71" w:rsidRDefault="00D30F71" w:rsidP="00D30F71">
            <w:pPr>
              <w:autoSpaceDE w:val="0"/>
              <w:autoSpaceDN w:val="0"/>
              <w:adjustRightInd w:val="0"/>
              <w:spacing w:after="0" w:line="240" w:lineRule="auto"/>
              <w:rPr>
                <w:ins w:id="7148" w:author="Arjan" w:date="2012-12-10T16:23:00Z"/>
                <w:rFonts w:ascii="Arial" w:eastAsia="Times New Roman" w:hAnsi="Arial" w:cs="Arial"/>
                <w:color w:val="000000"/>
                <w:sz w:val="20"/>
                <w:szCs w:val="20"/>
              </w:rPr>
            </w:pPr>
            <w:ins w:id="7149" w:author="Arjan" w:date="2012-12-10T16:23:00Z">
              <w:r w:rsidRPr="00D30F71">
                <w:rPr>
                  <w:rFonts w:ascii="Arial" w:eastAsia="Times New Roman" w:hAnsi="Arial" w:cs="Arial"/>
                  <w:b/>
                  <w:bCs/>
                  <w:color w:val="000000"/>
                  <w:sz w:val="20"/>
                  <w:szCs w:val="20"/>
                </w:rPr>
                <w:t>Indicatie kardinaliteit</w:t>
              </w:r>
            </w:ins>
          </w:p>
        </w:tc>
        <w:tc>
          <w:tcPr>
            <w:tcW w:w="5670" w:type="dxa"/>
            <w:gridSpan w:val="3"/>
            <w:tcBorders>
              <w:top w:val="nil"/>
              <w:left w:val="nil"/>
              <w:bottom w:val="nil"/>
              <w:right w:val="nil"/>
            </w:tcBorders>
          </w:tcPr>
          <w:p w14:paraId="5D7652F5" w14:textId="77777777" w:rsidR="00D30F71" w:rsidRPr="00D30F71" w:rsidRDefault="00DA5D93" w:rsidP="00D30F71">
            <w:pPr>
              <w:autoSpaceDE w:val="0"/>
              <w:autoSpaceDN w:val="0"/>
              <w:adjustRightInd w:val="0"/>
              <w:spacing w:after="0" w:line="240" w:lineRule="auto"/>
              <w:rPr>
                <w:ins w:id="7150" w:author="Arjan" w:date="2012-12-10T16:23:00Z"/>
                <w:rFonts w:ascii="Arial" w:eastAsia="Times New Roman" w:hAnsi="Arial" w:cs="Arial"/>
                <w:color w:val="000000"/>
                <w:sz w:val="20"/>
                <w:szCs w:val="20"/>
              </w:rPr>
            </w:pPr>
            <w:ins w:id="7151" w:author="Arjan" w:date="2012-12-10T16:23: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Element.Multiplicity</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0,1</w:t>
              </w:r>
              <w:r w:rsidRPr="00D30F71">
                <w:rPr>
                  <w:rFonts w:ascii="Arial" w:hAnsi="Arial" w:cs="Arial"/>
                  <w:sz w:val="20"/>
                  <w:szCs w:val="20"/>
                  <w:lang w:val="en-AU"/>
                </w:rPr>
                <w:fldChar w:fldCharType="end"/>
              </w:r>
            </w:ins>
          </w:p>
        </w:tc>
      </w:tr>
      <w:tr w:rsidR="00D30F71" w:rsidRPr="00D30F71" w14:paraId="6331AA6D" w14:textId="77777777" w:rsidTr="00D30F71">
        <w:trPr>
          <w:trHeight w:val="230"/>
          <w:ins w:id="7152" w:author="Arjan" w:date="2012-12-10T16:23:00Z"/>
        </w:trPr>
        <w:tc>
          <w:tcPr>
            <w:tcW w:w="3690" w:type="dxa"/>
            <w:gridSpan w:val="2"/>
            <w:tcBorders>
              <w:top w:val="nil"/>
              <w:left w:val="nil"/>
              <w:bottom w:val="nil"/>
              <w:right w:val="nil"/>
            </w:tcBorders>
          </w:tcPr>
          <w:p w14:paraId="46E709A0" w14:textId="77777777" w:rsidR="00D30F71" w:rsidRPr="00D30F71" w:rsidRDefault="00D30F71" w:rsidP="00D30F71">
            <w:pPr>
              <w:autoSpaceDE w:val="0"/>
              <w:autoSpaceDN w:val="0"/>
              <w:adjustRightInd w:val="0"/>
              <w:spacing w:after="0" w:line="240" w:lineRule="auto"/>
              <w:rPr>
                <w:ins w:id="7153"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28691AB0" w14:textId="77777777" w:rsidR="00D30F71" w:rsidRPr="00D30F71" w:rsidRDefault="00D30F71" w:rsidP="00D30F71">
            <w:pPr>
              <w:autoSpaceDE w:val="0"/>
              <w:autoSpaceDN w:val="0"/>
              <w:adjustRightInd w:val="0"/>
              <w:spacing w:after="0" w:line="240" w:lineRule="auto"/>
              <w:rPr>
                <w:ins w:id="7154" w:author="Arjan" w:date="2012-12-10T16:23:00Z"/>
                <w:rFonts w:ascii="Arial" w:eastAsia="Times New Roman" w:hAnsi="Arial" w:cs="Arial"/>
                <w:b/>
                <w:bCs/>
                <w:color w:val="000000"/>
                <w:sz w:val="20"/>
                <w:szCs w:val="20"/>
              </w:rPr>
            </w:pPr>
          </w:p>
        </w:tc>
      </w:tr>
      <w:tr w:rsidR="00D30F71" w:rsidRPr="00D30F71" w14:paraId="42006AD6" w14:textId="77777777" w:rsidTr="00D30F71">
        <w:trPr>
          <w:trHeight w:val="230"/>
          <w:ins w:id="7155" w:author="Arjan" w:date="2012-12-10T16:23:00Z"/>
        </w:trPr>
        <w:tc>
          <w:tcPr>
            <w:tcW w:w="3690" w:type="dxa"/>
            <w:gridSpan w:val="2"/>
            <w:tcBorders>
              <w:top w:val="nil"/>
              <w:left w:val="nil"/>
              <w:bottom w:val="nil"/>
              <w:right w:val="nil"/>
            </w:tcBorders>
          </w:tcPr>
          <w:p w14:paraId="0364054C" w14:textId="77777777" w:rsidR="00D30F71" w:rsidRPr="00D30F71" w:rsidRDefault="00D30F71" w:rsidP="00D30F71">
            <w:pPr>
              <w:autoSpaceDE w:val="0"/>
              <w:autoSpaceDN w:val="0"/>
              <w:adjustRightInd w:val="0"/>
              <w:spacing w:after="0" w:line="240" w:lineRule="auto"/>
              <w:rPr>
                <w:ins w:id="7156" w:author="Arjan" w:date="2012-12-10T16:23:00Z"/>
                <w:rFonts w:ascii="Arial" w:eastAsia="Times New Roman" w:hAnsi="Arial" w:cs="Arial"/>
                <w:color w:val="000000"/>
                <w:sz w:val="20"/>
                <w:szCs w:val="20"/>
              </w:rPr>
            </w:pPr>
            <w:ins w:id="7157" w:author="Arjan" w:date="2012-12-10T16:23:00Z">
              <w:r w:rsidRPr="00D30F71">
                <w:rPr>
                  <w:rFonts w:ascii="Arial" w:eastAsia="Times New Roman" w:hAnsi="Arial" w:cs="Arial"/>
                  <w:b/>
                  <w:bCs/>
                  <w:color w:val="000000"/>
                  <w:sz w:val="20"/>
                  <w:szCs w:val="20"/>
                </w:rPr>
                <w:t>Indicatie authentiek</w:t>
              </w:r>
            </w:ins>
          </w:p>
        </w:tc>
        <w:tc>
          <w:tcPr>
            <w:tcW w:w="5670" w:type="dxa"/>
            <w:gridSpan w:val="3"/>
            <w:tcBorders>
              <w:top w:val="nil"/>
              <w:left w:val="nil"/>
              <w:bottom w:val="nil"/>
              <w:right w:val="nil"/>
            </w:tcBorders>
          </w:tcPr>
          <w:p w14:paraId="2F2BE517" w14:textId="77777777" w:rsidR="00D30F71" w:rsidRPr="00D30F71" w:rsidRDefault="00D30F71" w:rsidP="00D30F71">
            <w:pPr>
              <w:autoSpaceDE w:val="0"/>
              <w:autoSpaceDN w:val="0"/>
              <w:adjustRightInd w:val="0"/>
              <w:spacing w:after="0" w:line="240" w:lineRule="auto"/>
              <w:rPr>
                <w:ins w:id="7158" w:author="Arjan" w:date="2012-12-10T16:23:00Z"/>
                <w:rFonts w:ascii="Arial" w:eastAsia="Times New Roman" w:hAnsi="Arial" w:cs="Arial"/>
                <w:color w:val="000000"/>
                <w:sz w:val="20"/>
                <w:szCs w:val="20"/>
              </w:rPr>
            </w:pPr>
            <w:ins w:id="7159" w:author="Arjan" w:date="2012-12-10T16:23:00Z">
              <w:r w:rsidRPr="00D30F71">
                <w:rPr>
                  <w:rFonts w:ascii="Arial" w:eastAsia="Times New Roman" w:hAnsi="Arial" w:cs="Arial"/>
                  <w:color w:val="000000"/>
                  <w:sz w:val="20"/>
                  <w:szCs w:val="20"/>
                </w:rPr>
                <w:t>Gemeentelijk kerngegeven</w:t>
              </w:r>
            </w:ins>
          </w:p>
        </w:tc>
      </w:tr>
      <w:tr w:rsidR="00D30F71" w:rsidRPr="00D30F71" w14:paraId="622BFBE6" w14:textId="77777777" w:rsidTr="00D30F71">
        <w:trPr>
          <w:trHeight w:val="230"/>
          <w:ins w:id="7160" w:author="Arjan" w:date="2012-12-10T16:23:00Z"/>
        </w:trPr>
        <w:tc>
          <w:tcPr>
            <w:tcW w:w="3690" w:type="dxa"/>
            <w:gridSpan w:val="2"/>
            <w:tcBorders>
              <w:top w:val="nil"/>
              <w:left w:val="nil"/>
              <w:bottom w:val="nil"/>
              <w:right w:val="nil"/>
            </w:tcBorders>
          </w:tcPr>
          <w:p w14:paraId="250F7886" w14:textId="77777777" w:rsidR="00D30F71" w:rsidRPr="00D30F71" w:rsidRDefault="00D30F71" w:rsidP="00D30F71">
            <w:pPr>
              <w:autoSpaceDE w:val="0"/>
              <w:autoSpaceDN w:val="0"/>
              <w:adjustRightInd w:val="0"/>
              <w:spacing w:after="0" w:line="240" w:lineRule="auto"/>
              <w:rPr>
                <w:ins w:id="7161"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5D8F6BEB" w14:textId="77777777" w:rsidR="00D30F71" w:rsidRPr="00D30F71" w:rsidRDefault="00D30F71" w:rsidP="00D30F71">
            <w:pPr>
              <w:autoSpaceDE w:val="0"/>
              <w:autoSpaceDN w:val="0"/>
              <w:adjustRightInd w:val="0"/>
              <w:spacing w:after="0" w:line="240" w:lineRule="auto"/>
              <w:rPr>
                <w:ins w:id="7162" w:author="Arjan" w:date="2012-12-10T16:23:00Z"/>
                <w:rFonts w:ascii="Arial" w:eastAsia="Times New Roman" w:hAnsi="Arial" w:cs="Arial"/>
                <w:b/>
                <w:bCs/>
                <w:color w:val="000000"/>
                <w:sz w:val="20"/>
                <w:szCs w:val="20"/>
              </w:rPr>
            </w:pPr>
          </w:p>
        </w:tc>
      </w:tr>
      <w:tr w:rsidR="00D30F71" w:rsidRPr="00D30F71" w14:paraId="1BB5FC4A" w14:textId="77777777" w:rsidTr="00D30F71">
        <w:trPr>
          <w:trHeight w:val="230"/>
          <w:ins w:id="7163" w:author="Arjan" w:date="2012-12-10T16:23:00Z"/>
        </w:trPr>
        <w:tc>
          <w:tcPr>
            <w:tcW w:w="3690" w:type="dxa"/>
            <w:gridSpan w:val="2"/>
            <w:tcBorders>
              <w:top w:val="nil"/>
              <w:left w:val="nil"/>
              <w:bottom w:val="nil"/>
              <w:right w:val="nil"/>
            </w:tcBorders>
          </w:tcPr>
          <w:p w14:paraId="4C6B851D" w14:textId="77777777" w:rsidR="00D30F71" w:rsidRPr="00D30F71" w:rsidRDefault="00D30F71" w:rsidP="00D30F71">
            <w:pPr>
              <w:autoSpaceDE w:val="0"/>
              <w:autoSpaceDN w:val="0"/>
              <w:adjustRightInd w:val="0"/>
              <w:spacing w:after="0" w:line="240" w:lineRule="auto"/>
              <w:rPr>
                <w:ins w:id="7164" w:author="Arjan" w:date="2012-12-10T16:23:00Z"/>
                <w:rFonts w:ascii="Arial" w:eastAsia="Times New Roman" w:hAnsi="Arial" w:cs="Arial"/>
                <w:color w:val="000000"/>
                <w:sz w:val="20"/>
                <w:szCs w:val="20"/>
              </w:rPr>
            </w:pPr>
            <w:ins w:id="7165" w:author="Arjan" w:date="2012-12-10T16:23:00Z">
              <w:r w:rsidRPr="00D30F71">
                <w:rPr>
                  <w:rFonts w:ascii="Arial" w:eastAsia="Times New Roman" w:hAnsi="Arial" w:cs="Arial"/>
                  <w:b/>
                  <w:bCs/>
                  <w:color w:val="000000"/>
                  <w:sz w:val="20"/>
                  <w:szCs w:val="20"/>
                </w:rPr>
                <w:t>Regels attribuutsoort</w:t>
              </w:r>
            </w:ins>
          </w:p>
        </w:tc>
        <w:tc>
          <w:tcPr>
            <w:tcW w:w="5670" w:type="dxa"/>
            <w:gridSpan w:val="3"/>
            <w:tcBorders>
              <w:top w:val="nil"/>
              <w:left w:val="nil"/>
              <w:bottom w:val="nil"/>
              <w:right w:val="nil"/>
            </w:tcBorders>
          </w:tcPr>
          <w:p w14:paraId="53DE8C37" w14:textId="77777777" w:rsidR="00D30F71" w:rsidRPr="00D30F71" w:rsidRDefault="00D30F71" w:rsidP="00D30F71">
            <w:pPr>
              <w:autoSpaceDE w:val="0"/>
              <w:autoSpaceDN w:val="0"/>
              <w:adjustRightInd w:val="0"/>
              <w:spacing w:after="0" w:line="240" w:lineRule="auto"/>
              <w:rPr>
                <w:ins w:id="7166" w:author="Arjan" w:date="2012-12-10T16:23:00Z"/>
                <w:rFonts w:ascii="Arial" w:eastAsia="Times New Roman" w:hAnsi="Arial" w:cs="Arial"/>
                <w:color w:val="000000"/>
                <w:sz w:val="20"/>
                <w:szCs w:val="20"/>
              </w:rPr>
            </w:pPr>
          </w:p>
        </w:tc>
      </w:tr>
      <w:tr w:rsidR="00D30F71" w:rsidRPr="00D30F71" w14:paraId="49FC759D" w14:textId="77777777" w:rsidTr="00D30F71">
        <w:trPr>
          <w:trHeight w:val="230"/>
          <w:ins w:id="7167" w:author="Arjan" w:date="2012-12-10T16:24:00Z"/>
        </w:trPr>
        <w:tc>
          <w:tcPr>
            <w:tcW w:w="3690" w:type="dxa"/>
            <w:gridSpan w:val="2"/>
            <w:tcBorders>
              <w:top w:val="nil"/>
              <w:left w:val="nil"/>
              <w:bottom w:val="nil"/>
              <w:right w:val="nil"/>
            </w:tcBorders>
          </w:tcPr>
          <w:p w14:paraId="2F9C6259" w14:textId="77777777" w:rsidR="00D30F71" w:rsidRPr="00D30F71" w:rsidRDefault="00D30F71" w:rsidP="00D30F71">
            <w:pPr>
              <w:autoSpaceDE w:val="0"/>
              <w:autoSpaceDN w:val="0"/>
              <w:adjustRightInd w:val="0"/>
              <w:spacing w:after="0" w:line="240" w:lineRule="auto"/>
              <w:rPr>
                <w:ins w:id="7168" w:author="Arjan" w:date="2012-12-10T16:24: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1D75C467" w14:textId="77777777" w:rsidR="00D30F71" w:rsidRPr="00D30F71" w:rsidRDefault="00D30F71" w:rsidP="00D30F71">
            <w:pPr>
              <w:autoSpaceDE w:val="0"/>
              <w:autoSpaceDN w:val="0"/>
              <w:adjustRightInd w:val="0"/>
              <w:spacing w:after="0" w:line="240" w:lineRule="auto"/>
              <w:rPr>
                <w:ins w:id="7169" w:author="Arjan" w:date="2012-12-10T16:24:00Z"/>
                <w:rFonts w:ascii="Arial" w:eastAsia="Times New Roman" w:hAnsi="Arial" w:cs="Arial"/>
                <w:color w:val="000000"/>
                <w:sz w:val="20"/>
                <w:szCs w:val="20"/>
              </w:rPr>
            </w:pPr>
          </w:p>
        </w:tc>
      </w:tr>
      <w:tr w:rsidR="00D30F71" w:rsidRPr="00D30F71" w14:paraId="427C248A" w14:textId="77777777" w:rsidTr="00D30F71">
        <w:trPr>
          <w:ins w:id="7170" w:author="Arjan" w:date="2012-12-10T16:24:00Z"/>
        </w:trPr>
        <w:tc>
          <w:tcPr>
            <w:tcW w:w="3600" w:type="dxa"/>
            <w:tcBorders>
              <w:top w:val="nil"/>
              <w:left w:val="nil"/>
              <w:bottom w:val="nil"/>
              <w:right w:val="nil"/>
            </w:tcBorders>
          </w:tcPr>
          <w:p w14:paraId="7538EBD6" w14:textId="77777777" w:rsidR="00D30F71" w:rsidRPr="00D30F71" w:rsidRDefault="00D30F71" w:rsidP="00D30F71">
            <w:pPr>
              <w:autoSpaceDE w:val="0"/>
              <w:autoSpaceDN w:val="0"/>
              <w:adjustRightInd w:val="0"/>
              <w:spacing w:after="0" w:line="240" w:lineRule="auto"/>
              <w:rPr>
                <w:ins w:id="7171" w:author="Arjan" w:date="2012-12-10T16:24:00Z"/>
                <w:rFonts w:ascii="Arial" w:eastAsia="Times New Roman" w:hAnsi="Arial" w:cs="Arial"/>
                <w:color w:val="000000"/>
                <w:sz w:val="20"/>
                <w:szCs w:val="20"/>
              </w:rPr>
            </w:pPr>
            <w:ins w:id="7172" w:author="Arjan" w:date="2012-12-10T16:24:00Z">
              <w:r w:rsidRPr="00D30F71">
                <w:rPr>
                  <w:rFonts w:ascii="Arial" w:eastAsia="Times New Roman" w:hAnsi="Arial" w:cs="Arial"/>
                  <w:b/>
                  <w:bCs/>
                  <w:color w:val="000000"/>
                  <w:sz w:val="20"/>
                  <w:szCs w:val="20"/>
                </w:rPr>
                <w:t>Overzicht Attributen</w:t>
              </w:r>
            </w:ins>
          </w:p>
        </w:tc>
        <w:tc>
          <w:tcPr>
            <w:tcW w:w="1080" w:type="dxa"/>
            <w:gridSpan w:val="2"/>
            <w:tcBorders>
              <w:top w:val="nil"/>
              <w:left w:val="nil"/>
              <w:bottom w:val="nil"/>
              <w:right w:val="nil"/>
            </w:tcBorders>
          </w:tcPr>
          <w:p w14:paraId="23BC6ED9" w14:textId="77777777" w:rsidR="00D30F71" w:rsidRPr="00D30F71" w:rsidRDefault="00D30F71" w:rsidP="00D30F71">
            <w:pPr>
              <w:autoSpaceDE w:val="0"/>
              <w:autoSpaceDN w:val="0"/>
              <w:adjustRightInd w:val="0"/>
              <w:spacing w:after="0" w:line="240" w:lineRule="auto"/>
              <w:rPr>
                <w:ins w:id="7173" w:author="Arjan" w:date="2012-12-10T16:24:00Z"/>
                <w:rFonts w:ascii="Arial" w:eastAsia="Times New Roman" w:hAnsi="Arial" w:cs="Arial"/>
                <w:color w:val="000000"/>
                <w:sz w:val="20"/>
                <w:szCs w:val="20"/>
              </w:rPr>
            </w:pPr>
            <w:ins w:id="7174" w:author="Arjan" w:date="2012-12-10T16:24:00Z">
              <w:r w:rsidRPr="00D30F71">
                <w:rPr>
                  <w:rFonts w:ascii="Arial" w:eastAsia="Times New Roman" w:hAnsi="Arial" w:cs="Arial"/>
                  <w:i/>
                  <w:iCs/>
                  <w:color w:val="000000"/>
                  <w:sz w:val="20"/>
                  <w:szCs w:val="20"/>
                </w:rPr>
                <w:t>Code</w:t>
              </w:r>
            </w:ins>
          </w:p>
        </w:tc>
        <w:tc>
          <w:tcPr>
            <w:tcW w:w="3330" w:type="dxa"/>
            <w:tcBorders>
              <w:top w:val="nil"/>
              <w:left w:val="nil"/>
              <w:bottom w:val="nil"/>
              <w:right w:val="nil"/>
            </w:tcBorders>
          </w:tcPr>
          <w:p w14:paraId="0EF54949" w14:textId="77777777" w:rsidR="00D30F71" w:rsidRPr="00D30F71" w:rsidRDefault="00D30F71" w:rsidP="00D30F71">
            <w:pPr>
              <w:autoSpaceDE w:val="0"/>
              <w:autoSpaceDN w:val="0"/>
              <w:adjustRightInd w:val="0"/>
              <w:spacing w:after="0" w:line="240" w:lineRule="auto"/>
              <w:rPr>
                <w:ins w:id="7175" w:author="Arjan" w:date="2012-12-10T16:24:00Z"/>
                <w:rFonts w:ascii="Arial" w:eastAsia="Times New Roman" w:hAnsi="Arial" w:cs="Arial"/>
                <w:color w:val="000000"/>
                <w:sz w:val="20"/>
                <w:szCs w:val="20"/>
              </w:rPr>
            </w:pPr>
            <w:ins w:id="7176" w:author="Arjan" w:date="2012-12-10T16:24:00Z">
              <w:r w:rsidRPr="00D30F71">
                <w:rPr>
                  <w:rFonts w:ascii="Arial" w:eastAsia="Times New Roman" w:hAnsi="Arial" w:cs="Arial"/>
                  <w:i/>
                  <w:iCs/>
                  <w:color w:val="000000"/>
                  <w:sz w:val="20"/>
                  <w:szCs w:val="20"/>
                </w:rPr>
                <w:t>Gegevensnaam</w:t>
              </w:r>
            </w:ins>
          </w:p>
        </w:tc>
        <w:tc>
          <w:tcPr>
            <w:tcW w:w="1346" w:type="dxa"/>
            <w:tcBorders>
              <w:top w:val="nil"/>
              <w:left w:val="nil"/>
              <w:bottom w:val="nil"/>
              <w:right w:val="nil"/>
            </w:tcBorders>
          </w:tcPr>
          <w:p w14:paraId="73092FD0" w14:textId="77777777" w:rsidR="00D30F71" w:rsidRPr="00D30F71" w:rsidRDefault="00D30F71" w:rsidP="00D30F71">
            <w:pPr>
              <w:autoSpaceDE w:val="0"/>
              <w:autoSpaceDN w:val="0"/>
              <w:adjustRightInd w:val="0"/>
              <w:spacing w:after="0" w:line="240" w:lineRule="auto"/>
              <w:rPr>
                <w:ins w:id="7177" w:author="Arjan" w:date="2012-12-10T16:24:00Z"/>
                <w:rFonts w:ascii="Arial" w:eastAsia="Times New Roman" w:hAnsi="Arial" w:cs="Arial"/>
                <w:color w:val="000000"/>
                <w:sz w:val="20"/>
                <w:szCs w:val="20"/>
              </w:rPr>
            </w:pPr>
            <w:ins w:id="7178" w:author="Arjan" w:date="2012-12-10T16:24:00Z">
              <w:r w:rsidRPr="00D30F71">
                <w:rPr>
                  <w:rFonts w:ascii="Arial" w:eastAsia="Times New Roman" w:hAnsi="Arial" w:cs="Arial"/>
                  <w:i/>
                  <w:iCs/>
                  <w:color w:val="000000"/>
                  <w:sz w:val="20"/>
                  <w:szCs w:val="20"/>
                </w:rPr>
                <w:t>Herkomst</w:t>
              </w:r>
            </w:ins>
          </w:p>
        </w:tc>
      </w:tr>
      <w:tr w:rsidR="00D30F71" w:rsidRPr="00D30F71" w14:paraId="20835E93" w14:textId="77777777" w:rsidTr="00D30F71">
        <w:trPr>
          <w:ins w:id="7179" w:author="Arjan" w:date="2012-12-10T16:24:00Z"/>
        </w:trPr>
        <w:tc>
          <w:tcPr>
            <w:tcW w:w="3600" w:type="dxa"/>
            <w:tcBorders>
              <w:top w:val="nil"/>
              <w:left w:val="nil"/>
              <w:bottom w:val="nil"/>
              <w:right w:val="nil"/>
            </w:tcBorders>
          </w:tcPr>
          <w:p w14:paraId="2F92A437" w14:textId="77777777" w:rsidR="00D30F71" w:rsidRPr="00D30F71" w:rsidRDefault="00D30F71" w:rsidP="00D30F71">
            <w:pPr>
              <w:autoSpaceDE w:val="0"/>
              <w:autoSpaceDN w:val="0"/>
              <w:adjustRightInd w:val="0"/>
              <w:spacing w:after="0" w:line="240" w:lineRule="auto"/>
              <w:rPr>
                <w:ins w:id="7180" w:author="Arjan" w:date="2012-12-10T16:24:00Z"/>
                <w:rFonts w:ascii="Arial" w:eastAsia="Times New Roman" w:hAnsi="Arial" w:cs="Arial"/>
                <w:color w:val="000000"/>
                <w:sz w:val="20"/>
                <w:szCs w:val="20"/>
              </w:rPr>
            </w:pPr>
          </w:p>
        </w:tc>
        <w:tc>
          <w:tcPr>
            <w:tcW w:w="1080" w:type="dxa"/>
            <w:gridSpan w:val="2"/>
            <w:tcBorders>
              <w:top w:val="nil"/>
              <w:left w:val="nil"/>
              <w:bottom w:val="nil"/>
              <w:right w:val="nil"/>
            </w:tcBorders>
          </w:tcPr>
          <w:p w14:paraId="27B2A2E8" w14:textId="77777777" w:rsidR="00D30F71" w:rsidRPr="00D30F71" w:rsidRDefault="00D30F71" w:rsidP="00D30F71">
            <w:pPr>
              <w:autoSpaceDE w:val="0"/>
              <w:autoSpaceDN w:val="0"/>
              <w:adjustRightInd w:val="0"/>
              <w:spacing w:after="0" w:line="240" w:lineRule="auto"/>
              <w:rPr>
                <w:ins w:id="7181" w:author="Arjan" w:date="2012-12-10T16:24:00Z"/>
                <w:rFonts w:ascii="Arial" w:eastAsia="Times New Roman" w:hAnsi="Arial" w:cs="Arial"/>
                <w:color w:val="000000"/>
                <w:sz w:val="20"/>
                <w:szCs w:val="20"/>
              </w:rPr>
            </w:pPr>
          </w:p>
        </w:tc>
        <w:tc>
          <w:tcPr>
            <w:tcW w:w="3330" w:type="dxa"/>
            <w:tcBorders>
              <w:top w:val="nil"/>
              <w:left w:val="nil"/>
              <w:bottom w:val="nil"/>
              <w:right w:val="nil"/>
            </w:tcBorders>
          </w:tcPr>
          <w:p w14:paraId="0B20585B" w14:textId="77777777" w:rsidR="00D30F71" w:rsidRPr="00D30F71" w:rsidRDefault="00DA5D93" w:rsidP="00D30F71">
            <w:pPr>
              <w:autoSpaceDE w:val="0"/>
              <w:autoSpaceDN w:val="0"/>
              <w:adjustRightInd w:val="0"/>
              <w:spacing w:after="0" w:line="240" w:lineRule="auto"/>
              <w:rPr>
                <w:ins w:id="7182" w:author="Arjan" w:date="2012-12-10T16:24:00Z"/>
                <w:rFonts w:ascii="Arial" w:eastAsia="Times New Roman" w:hAnsi="Arial" w:cs="Arial"/>
                <w:color w:val="000000"/>
                <w:sz w:val="20"/>
                <w:szCs w:val="20"/>
              </w:rPr>
            </w:pPr>
            <w:ins w:id="7183" w:author="Arjan" w:date="2012-12-10T16:24: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Contactpersoonnaam</w:t>
              </w:r>
              <w:r w:rsidRPr="00D30F71">
                <w:rPr>
                  <w:rFonts w:ascii="Arial" w:hAnsi="Arial" w:cs="Arial"/>
                  <w:sz w:val="20"/>
                  <w:szCs w:val="20"/>
                  <w:lang w:val="en-AU"/>
                </w:rPr>
                <w:fldChar w:fldCharType="end"/>
              </w:r>
            </w:ins>
          </w:p>
        </w:tc>
        <w:tc>
          <w:tcPr>
            <w:tcW w:w="1346" w:type="dxa"/>
            <w:tcBorders>
              <w:top w:val="nil"/>
              <w:left w:val="nil"/>
              <w:bottom w:val="nil"/>
              <w:right w:val="nil"/>
            </w:tcBorders>
          </w:tcPr>
          <w:p w14:paraId="72EA45C4" w14:textId="77777777" w:rsidR="00D30F71" w:rsidRPr="00D30F71" w:rsidRDefault="00D30F71" w:rsidP="00D30F71">
            <w:pPr>
              <w:autoSpaceDE w:val="0"/>
              <w:autoSpaceDN w:val="0"/>
              <w:adjustRightInd w:val="0"/>
              <w:spacing w:after="0" w:line="240" w:lineRule="auto"/>
              <w:rPr>
                <w:ins w:id="7184" w:author="Arjan" w:date="2012-12-10T16:24:00Z"/>
                <w:rFonts w:ascii="Arial" w:eastAsia="Times New Roman" w:hAnsi="Arial" w:cs="Arial"/>
                <w:color w:val="000000"/>
                <w:sz w:val="20"/>
                <w:szCs w:val="20"/>
              </w:rPr>
            </w:pPr>
            <w:ins w:id="7185" w:author="Arjan" w:date="2012-12-10T16:24:00Z">
              <w:r w:rsidRPr="00D30F71">
                <w:rPr>
                  <w:rFonts w:ascii="Arial" w:eastAsia="Times New Roman" w:hAnsi="Arial" w:cs="Arial"/>
                  <w:color w:val="000000"/>
                  <w:sz w:val="20"/>
                  <w:szCs w:val="20"/>
                </w:rPr>
                <w:t>KING</w:t>
              </w:r>
            </w:ins>
          </w:p>
        </w:tc>
      </w:tr>
      <w:tr w:rsidR="00D30F71" w:rsidRPr="00D30F71" w14:paraId="03D608ED" w14:textId="77777777" w:rsidTr="00D30F71">
        <w:trPr>
          <w:ins w:id="7186" w:author="Arjan" w:date="2012-12-10T16:24:00Z"/>
        </w:trPr>
        <w:tc>
          <w:tcPr>
            <w:tcW w:w="3600" w:type="dxa"/>
            <w:tcBorders>
              <w:top w:val="nil"/>
              <w:left w:val="nil"/>
              <w:bottom w:val="nil"/>
              <w:right w:val="nil"/>
            </w:tcBorders>
          </w:tcPr>
          <w:p w14:paraId="6ACFF64E" w14:textId="77777777" w:rsidR="00D30F71" w:rsidRPr="00D30F71" w:rsidRDefault="00D30F71" w:rsidP="00D30F71">
            <w:pPr>
              <w:autoSpaceDE w:val="0"/>
              <w:autoSpaceDN w:val="0"/>
              <w:adjustRightInd w:val="0"/>
              <w:spacing w:after="0" w:line="240" w:lineRule="auto"/>
              <w:rPr>
                <w:ins w:id="7187" w:author="Arjan" w:date="2012-12-10T16:24:00Z"/>
                <w:rFonts w:ascii="Arial" w:eastAsia="Times New Roman" w:hAnsi="Arial" w:cs="Arial"/>
                <w:color w:val="000000"/>
                <w:sz w:val="20"/>
                <w:szCs w:val="20"/>
              </w:rPr>
            </w:pPr>
          </w:p>
        </w:tc>
        <w:tc>
          <w:tcPr>
            <w:tcW w:w="1080" w:type="dxa"/>
            <w:gridSpan w:val="2"/>
            <w:tcBorders>
              <w:top w:val="nil"/>
              <w:left w:val="nil"/>
              <w:bottom w:val="nil"/>
              <w:right w:val="nil"/>
            </w:tcBorders>
          </w:tcPr>
          <w:p w14:paraId="4729046C" w14:textId="77777777" w:rsidR="00D30F71" w:rsidRPr="00D30F71" w:rsidRDefault="00D30F71" w:rsidP="00D30F71">
            <w:pPr>
              <w:autoSpaceDE w:val="0"/>
              <w:autoSpaceDN w:val="0"/>
              <w:adjustRightInd w:val="0"/>
              <w:spacing w:after="0" w:line="240" w:lineRule="auto"/>
              <w:rPr>
                <w:ins w:id="7188" w:author="Arjan" w:date="2012-12-10T16:24:00Z"/>
                <w:rFonts w:ascii="Arial" w:eastAsia="Times New Roman" w:hAnsi="Arial" w:cs="Arial"/>
                <w:color w:val="000000"/>
                <w:sz w:val="20"/>
                <w:szCs w:val="20"/>
              </w:rPr>
            </w:pPr>
          </w:p>
        </w:tc>
        <w:tc>
          <w:tcPr>
            <w:tcW w:w="3330" w:type="dxa"/>
            <w:tcBorders>
              <w:top w:val="nil"/>
              <w:left w:val="nil"/>
              <w:bottom w:val="nil"/>
              <w:right w:val="nil"/>
            </w:tcBorders>
          </w:tcPr>
          <w:p w14:paraId="0B9B8744" w14:textId="77777777" w:rsidR="00D30F71" w:rsidRPr="00D30F71" w:rsidRDefault="00DA5D93" w:rsidP="00D30F71">
            <w:pPr>
              <w:autoSpaceDE w:val="0"/>
              <w:autoSpaceDN w:val="0"/>
              <w:adjustRightInd w:val="0"/>
              <w:spacing w:after="0" w:line="240" w:lineRule="auto"/>
              <w:rPr>
                <w:ins w:id="7189" w:author="Arjan" w:date="2012-12-10T16:24:00Z"/>
                <w:rFonts w:ascii="Arial" w:eastAsia="Times New Roman" w:hAnsi="Arial" w:cs="Arial"/>
                <w:color w:val="000000"/>
                <w:sz w:val="20"/>
                <w:szCs w:val="20"/>
              </w:rPr>
            </w:pPr>
            <w:ins w:id="7190" w:author="Arjan" w:date="2012-12-10T16:24: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functie</w:t>
              </w:r>
              <w:r w:rsidRPr="00D30F71">
                <w:rPr>
                  <w:rFonts w:ascii="Arial" w:hAnsi="Arial" w:cs="Arial"/>
                  <w:sz w:val="20"/>
                  <w:szCs w:val="20"/>
                  <w:lang w:val="en-AU"/>
                </w:rPr>
                <w:fldChar w:fldCharType="end"/>
              </w:r>
            </w:ins>
          </w:p>
        </w:tc>
        <w:tc>
          <w:tcPr>
            <w:tcW w:w="1346" w:type="dxa"/>
            <w:tcBorders>
              <w:top w:val="nil"/>
              <w:left w:val="nil"/>
              <w:bottom w:val="nil"/>
              <w:right w:val="nil"/>
            </w:tcBorders>
          </w:tcPr>
          <w:p w14:paraId="68A101FC" w14:textId="77777777" w:rsidR="00D30F71" w:rsidRPr="00D30F71" w:rsidRDefault="00D30F71" w:rsidP="00D30F71">
            <w:pPr>
              <w:autoSpaceDE w:val="0"/>
              <w:autoSpaceDN w:val="0"/>
              <w:adjustRightInd w:val="0"/>
              <w:spacing w:after="0" w:line="240" w:lineRule="auto"/>
              <w:rPr>
                <w:ins w:id="7191" w:author="Arjan" w:date="2012-12-10T16:24:00Z"/>
                <w:rFonts w:ascii="Arial" w:eastAsia="Times New Roman" w:hAnsi="Arial" w:cs="Arial"/>
                <w:color w:val="000000"/>
                <w:sz w:val="20"/>
                <w:szCs w:val="20"/>
              </w:rPr>
            </w:pPr>
            <w:ins w:id="7192" w:author="Arjan" w:date="2012-12-10T16:24:00Z">
              <w:r w:rsidRPr="00D30F71">
                <w:rPr>
                  <w:rFonts w:ascii="Arial" w:eastAsia="Times New Roman" w:hAnsi="Arial" w:cs="Arial"/>
                  <w:color w:val="000000"/>
                  <w:sz w:val="20"/>
                  <w:szCs w:val="20"/>
                </w:rPr>
                <w:t>KING</w:t>
              </w:r>
            </w:ins>
          </w:p>
        </w:tc>
      </w:tr>
      <w:tr w:rsidR="00D30F71" w:rsidRPr="00D30F71" w14:paraId="3E1E2A82" w14:textId="77777777" w:rsidTr="00D30F71">
        <w:trPr>
          <w:ins w:id="7193" w:author="Arjan" w:date="2012-12-10T16:24:00Z"/>
        </w:trPr>
        <w:tc>
          <w:tcPr>
            <w:tcW w:w="3600" w:type="dxa"/>
            <w:tcBorders>
              <w:top w:val="nil"/>
              <w:left w:val="nil"/>
              <w:bottom w:val="nil"/>
              <w:right w:val="nil"/>
            </w:tcBorders>
          </w:tcPr>
          <w:p w14:paraId="4521208C" w14:textId="77777777" w:rsidR="00D30F71" w:rsidRPr="00D30F71" w:rsidRDefault="00D30F71" w:rsidP="00D30F71">
            <w:pPr>
              <w:autoSpaceDE w:val="0"/>
              <w:autoSpaceDN w:val="0"/>
              <w:adjustRightInd w:val="0"/>
              <w:spacing w:after="0" w:line="240" w:lineRule="auto"/>
              <w:rPr>
                <w:ins w:id="7194" w:author="Arjan" w:date="2012-12-10T16:24:00Z"/>
                <w:rFonts w:ascii="Arial" w:eastAsia="Times New Roman" w:hAnsi="Arial" w:cs="Arial"/>
                <w:color w:val="000000"/>
                <w:sz w:val="20"/>
                <w:szCs w:val="20"/>
              </w:rPr>
            </w:pPr>
          </w:p>
        </w:tc>
        <w:tc>
          <w:tcPr>
            <w:tcW w:w="1080" w:type="dxa"/>
            <w:gridSpan w:val="2"/>
            <w:tcBorders>
              <w:top w:val="nil"/>
              <w:left w:val="nil"/>
              <w:bottom w:val="nil"/>
              <w:right w:val="nil"/>
            </w:tcBorders>
          </w:tcPr>
          <w:p w14:paraId="22EA7A65" w14:textId="77777777" w:rsidR="00D30F71" w:rsidRPr="00D30F71" w:rsidRDefault="00D30F71" w:rsidP="00D30F71">
            <w:pPr>
              <w:autoSpaceDE w:val="0"/>
              <w:autoSpaceDN w:val="0"/>
              <w:adjustRightInd w:val="0"/>
              <w:spacing w:after="0" w:line="240" w:lineRule="auto"/>
              <w:rPr>
                <w:ins w:id="7195" w:author="Arjan" w:date="2012-12-10T16:24:00Z"/>
                <w:rFonts w:ascii="Arial" w:eastAsia="Times New Roman" w:hAnsi="Arial" w:cs="Arial"/>
                <w:color w:val="000000"/>
                <w:sz w:val="20"/>
                <w:szCs w:val="20"/>
              </w:rPr>
            </w:pPr>
          </w:p>
        </w:tc>
        <w:tc>
          <w:tcPr>
            <w:tcW w:w="3330" w:type="dxa"/>
            <w:tcBorders>
              <w:top w:val="nil"/>
              <w:left w:val="nil"/>
              <w:bottom w:val="nil"/>
              <w:right w:val="nil"/>
            </w:tcBorders>
          </w:tcPr>
          <w:p w14:paraId="18663EE0" w14:textId="77777777" w:rsidR="00D30F71" w:rsidRPr="00D30F71" w:rsidRDefault="00DA5D93" w:rsidP="00D30F71">
            <w:pPr>
              <w:autoSpaceDE w:val="0"/>
              <w:autoSpaceDN w:val="0"/>
              <w:adjustRightInd w:val="0"/>
              <w:spacing w:after="0" w:line="240" w:lineRule="auto"/>
              <w:rPr>
                <w:ins w:id="7196" w:author="Arjan" w:date="2012-12-10T16:24:00Z"/>
                <w:rFonts w:ascii="Arial" w:eastAsia="Times New Roman" w:hAnsi="Arial" w:cs="Arial"/>
                <w:color w:val="000000"/>
                <w:sz w:val="20"/>
                <w:szCs w:val="20"/>
              </w:rPr>
            </w:pPr>
            <w:ins w:id="7197" w:author="Arjan" w:date="2012-12-10T16:24: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telefoonnummer</w:t>
              </w:r>
              <w:r w:rsidRPr="00D30F71">
                <w:rPr>
                  <w:rFonts w:ascii="Arial" w:hAnsi="Arial" w:cs="Arial"/>
                  <w:sz w:val="20"/>
                  <w:szCs w:val="20"/>
                  <w:lang w:val="en-AU"/>
                </w:rPr>
                <w:fldChar w:fldCharType="end"/>
              </w:r>
            </w:ins>
          </w:p>
        </w:tc>
        <w:tc>
          <w:tcPr>
            <w:tcW w:w="1346" w:type="dxa"/>
            <w:tcBorders>
              <w:top w:val="nil"/>
              <w:left w:val="nil"/>
              <w:bottom w:val="nil"/>
              <w:right w:val="nil"/>
            </w:tcBorders>
          </w:tcPr>
          <w:p w14:paraId="2586C41C" w14:textId="77777777" w:rsidR="00D30F71" w:rsidRPr="00D30F71" w:rsidRDefault="00D30F71" w:rsidP="00D30F71">
            <w:pPr>
              <w:autoSpaceDE w:val="0"/>
              <w:autoSpaceDN w:val="0"/>
              <w:adjustRightInd w:val="0"/>
              <w:spacing w:after="0" w:line="240" w:lineRule="auto"/>
              <w:rPr>
                <w:ins w:id="7198" w:author="Arjan" w:date="2012-12-10T16:24:00Z"/>
                <w:rFonts w:ascii="Arial" w:eastAsia="Times New Roman" w:hAnsi="Arial" w:cs="Arial"/>
                <w:color w:val="000000"/>
                <w:sz w:val="20"/>
                <w:szCs w:val="20"/>
              </w:rPr>
            </w:pPr>
            <w:ins w:id="7199" w:author="Arjan" w:date="2012-12-10T16:24:00Z">
              <w:r w:rsidRPr="00D30F71">
                <w:rPr>
                  <w:rFonts w:ascii="Arial" w:eastAsia="Times New Roman" w:hAnsi="Arial" w:cs="Arial"/>
                  <w:color w:val="000000"/>
                  <w:sz w:val="20"/>
                  <w:szCs w:val="20"/>
                </w:rPr>
                <w:t>KING</w:t>
              </w:r>
            </w:ins>
          </w:p>
        </w:tc>
      </w:tr>
      <w:tr w:rsidR="00D30F71" w:rsidRPr="00D30F71" w14:paraId="30C469A2" w14:textId="77777777" w:rsidTr="00D30F71">
        <w:trPr>
          <w:ins w:id="7200" w:author="Arjan" w:date="2012-12-10T16:24:00Z"/>
        </w:trPr>
        <w:tc>
          <w:tcPr>
            <w:tcW w:w="3600" w:type="dxa"/>
            <w:tcBorders>
              <w:top w:val="nil"/>
              <w:left w:val="nil"/>
              <w:bottom w:val="nil"/>
              <w:right w:val="nil"/>
            </w:tcBorders>
          </w:tcPr>
          <w:p w14:paraId="265189E1" w14:textId="77777777" w:rsidR="00D30F71" w:rsidRPr="00D30F71" w:rsidRDefault="00D30F71" w:rsidP="00D30F71">
            <w:pPr>
              <w:autoSpaceDE w:val="0"/>
              <w:autoSpaceDN w:val="0"/>
              <w:adjustRightInd w:val="0"/>
              <w:spacing w:after="0" w:line="240" w:lineRule="auto"/>
              <w:rPr>
                <w:ins w:id="7201" w:author="Arjan" w:date="2012-12-10T16:24:00Z"/>
                <w:rFonts w:ascii="Arial" w:eastAsia="Times New Roman" w:hAnsi="Arial" w:cs="Arial"/>
                <w:color w:val="000000"/>
                <w:sz w:val="20"/>
                <w:szCs w:val="20"/>
              </w:rPr>
            </w:pPr>
          </w:p>
        </w:tc>
        <w:tc>
          <w:tcPr>
            <w:tcW w:w="1080" w:type="dxa"/>
            <w:gridSpan w:val="2"/>
            <w:tcBorders>
              <w:top w:val="nil"/>
              <w:left w:val="nil"/>
              <w:bottom w:val="nil"/>
              <w:right w:val="nil"/>
            </w:tcBorders>
          </w:tcPr>
          <w:p w14:paraId="21234F9C" w14:textId="77777777" w:rsidR="00D30F71" w:rsidRPr="00D30F71" w:rsidRDefault="00D30F71" w:rsidP="00D30F71">
            <w:pPr>
              <w:autoSpaceDE w:val="0"/>
              <w:autoSpaceDN w:val="0"/>
              <w:adjustRightInd w:val="0"/>
              <w:spacing w:after="0" w:line="240" w:lineRule="auto"/>
              <w:rPr>
                <w:ins w:id="7202" w:author="Arjan" w:date="2012-12-10T16:24:00Z"/>
                <w:rFonts w:ascii="Arial" w:eastAsia="Times New Roman" w:hAnsi="Arial" w:cs="Arial"/>
                <w:color w:val="000000"/>
                <w:sz w:val="20"/>
                <w:szCs w:val="20"/>
              </w:rPr>
            </w:pPr>
          </w:p>
        </w:tc>
        <w:tc>
          <w:tcPr>
            <w:tcW w:w="3330" w:type="dxa"/>
            <w:tcBorders>
              <w:top w:val="nil"/>
              <w:left w:val="nil"/>
              <w:bottom w:val="nil"/>
              <w:right w:val="nil"/>
            </w:tcBorders>
          </w:tcPr>
          <w:p w14:paraId="62B1E977" w14:textId="77777777" w:rsidR="00D30F71" w:rsidRPr="00D30F71" w:rsidRDefault="00DA5D93" w:rsidP="00D30F71">
            <w:pPr>
              <w:autoSpaceDE w:val="0"/>
              <w:autoSpaceDN w:val="0"/>
              <w:adjustRightInd w:val="0"/>
              <w:spacing w:after="0" w:line="240" w:lineRule="auto"/>
              <w:rPr>
                <w:ins w:id="7203" w:author="Arjan" w:date="2012-12-10T16:24:00Z"/>
                <w:rFonts w:ascii="Arial" w:eastAsia="Times New Roman" w:hAnsi="Arial" w:cs="Arial"/>
                <w:color w:val="000000"/>
                <w:sz w:val="20"/>
                <w:szCs w:val="20"/>
              </w:rPr>
            </w:pPr>
            <w:ins w:id="7204" w:author="Arjan" w:date="2012-12-10T16:24: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emailadres</w:t>
              </w:r>
              <w:r w:rsidRPr="00D30F71">
                <w:rPr>
                  <w:rFonts w:ascii="Arial" w:hAnsi="Arial" w:cs="Arial"/>
                  <w:sz w:val="20"/>
                  <w:szCs w:val="20"/>
                  <w:lang w:val="en-AU"/>
                </w:rPr>
                <w:fldChar w:fldCharType="end"/>
              </w:r>
            </w:ins>
          </w:p>
        </w:tc>
        <w:tc>
          <w:tcPr>
            <w:tcW w:w="1346" w:type="dxa"/>
            <w:tcBorders>
              <w:top w:val="nil"/>
              <w:left w:val="nil"/>
              <w:bottom w:val="nil"/>
              <w:right w:val="nil"/>
            </w:tcBorders>
          </w:tcPr>
          <w:p w14:paraId="5E56533E" w14:textId="77777777" w:rsidR="00D30F71" w:rsidRPr="00D30F71" w:rsidRDefault="00D30F71" w:rsidP="00D30F71">
            <w:pPr>
              <w:autoSpaceDE w:val="0"/>
              <w:autoSpaceDN w:val="0"/>
              <w:adjustRightInd w:val="0"/>
              <w:spacing w:after="0" w:line="240" w:lineRule="auto"/>
              <w:rPr>
                <w:ins w:id="7205" w:author="Arjan" w:date="2012-12-10T16:24:00Z"/>
                <w:rFonts w:ascii="Arial" w:eastAsia="Times New Roman" w:hAnsi="Arial" w:cs="Arial"/>
                <w:color w:val="000000"/>
                <w:sz w:val="20"/>
                <w:szCs w:val="20"/>
              </w:rPr>
            </w:pPr>
            <w:ins w:id="7206" w:author="Arjan" w:date="2012-12-10T16:24:00Z">
              <w:r w:rsidRPr="00D30F71">
                <w:rPr>
                  <w:rFonts w:ascii="Arial" w:eastAsia="Times New Roman" w:hAnsi="Arial" w:cs="Arial"/>
                  <w:color w:val="000000"/>
                  <w:sz w:val="20"/>
                  <w:szCs w:val="20"/>
                </w:rPr>
                <w:t>KING</w:t>
              </w:r>
            </w:ins>
          </w:p>
        </w:tc>
      </w:tr>
    </w:tbl>
    <w:p w14:paraId="7A154C35" w14:textId="77777777" w:rsidR="00D30F71" w:rsidRPr="00D30F71" w:rsidRDefault="00DA5D93" w:rsidP="00D30F71">
      <w:pPr>
        <w:autoSpaceDE w:val="0"/>
        <w:autoSpaceDN w:val="0"/>
        <w:adjustRightInd w:val="0"/>
        <w:spacing w:before="240" w:after="60" w:line="240" w:lineRule="auto"/>
        <w:outlineLvl w:val="3"/>
        <w:rPr>
          <w:ins w:id="7207" w:author="Arjan" w:date="2012-12-10T16:22:00Z"/>
          <w:rFonts w:ascii="Arial" w:eastAsia="Times New Roman" w:hAnsi="Arial" w:cs="Arial"/>
          <w:b/>
          <w:bCs/>
          <w:color w:val="004080"/>
          <w:sz w:val="24"/>
          <w:szCs w:val="24"/>
        </w:rPr>
      </w:pPr>
      <w:ins w:id="7208"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b/>
            <w:bCs/>
            <w:color w:val="004080"/>
            <w:sz w:val="24"/>
            <w:szCs w:val="24"/>
          </w:rPr>
          <w:instrText>Att.Stereotype</w:instrText>
        </w:r>
        <w:r w:rsidRPr="00D30F71">
          <w:rPr>
            <w:rFonts w:ascii="Arial" w:hAnsi="Arial" w:cs="Arial"/>
            <w:sz w:val="20"/>
            <w:szCs w:val="20"/>
            <w:lang w:val="en-AU"/>
          </w:rPr>
          <w:fldChar w:fldCharType="separate"/>
        </w:r>
        <w:r w:rsidR="00D30F71" w:rsidRPr="00D30F71">
          <w:rPr>
            <w:rFonts w:ascii="Arial" w:eastAsia="Times New Roman" w:hAnsi="Arial" w:cs="Arial"/>
            <w:b/>
            <w:bCs/>
            <w:color w:val="004080"/>
            <w:sz w:val="24"/>
            <w:szCs w:val="24"/>
          </w:rPr>
          <w:t>«Attribuutsoort»</w:t>
        </w:r>
        <w:r w:rsidRPr="00D30F71">
          <w:rPr>
            <w:rFonts w:ascii="Arial" w:hAnsi="Arial" w:cs="Arial"/>
            <w:sz w:val="20"/>
            <w:szCs w:val="20"/>
            <w:lang w:val="en-AU"/>
          </w:rPr>
          <w:fldChar w:fldCharType="end"/>
        </w:r>
        <w:r w:rsidR="00D30F71" w:rsidRPr="00D30F71">
          <w:rPr>
            <w:rFonts w:ascii="Arial" w:eastAsia="Times New Roman" w:hAnsi="Arial" w:cs="Arial"/>
            <w:b/>
            <w:bCs/>
            <w:color w:val="004080"/>
            <w:sz w:val="24"/>
            <w:szCs w:val="24"/>
          </w:rPr>
          <w:t xml:space="preserve"> </w:t>
        </w:r>
        <w:r w:rsidRPr="00D30F71">
          <w:rPr>
            <w:rFonts w:ascii="Arial" w:eastAsia="Times New Roman" w:hAnsi="Arial" w:cs="Arial"/>
            <w:b/>
            <w:bCs/>
            <w:color w:val="004080"/>
            <w:sz w:val="24"/>
            <w:szCs w:val="24"/>
          </w:rPr>
          <w:fldChar w:fldCharType="begin" w:fldLock="1"/>
        </w:r>
        <w:r w:rsidR="00D30F71" w:rsidRPr="00D30F71">
          <w:rPr>
            <w:rFonts w:ascii="Arial" w:eastAsia="Times New Roman" w:hAnsi="Arial" w:cs="Arial"/>
            <w:b/>
            <w:bCs/>
            <w:color w:val="004080"/>
            <w:sz w:val="24"/>
            <w:szCs w:val="24"/>
          </w:rPr>
          <w:instrText>MERGEFIELD Att.Name</w:instrText>
        </w:r>
        <w:r w:rsidRPr="00D30F71">
          <w:rPr>
            <w:rFonts w:ascii="Arial" w:eastAsia="Times New Roman" w:hAnsi="Arial" w:cs="Arial"/>
            <w:b/>
            <w:bCs/>
            <w:color w:val="004080"/>
            <w:sz w:val="24"/>
            <w:szCs w:val="24"/>
          </w:rPr>
          <w:fldChar w:fldCharType="separate"/>
        </w:r>
        <w:r w:rsidR="00D30F71" w:rsidRPr="00D30F71">
          <w:rPr>
            <w:rFonts w:ascii="Arial" w:eastAsia="Times New Roman" w:hAnsi="Arial" w:cs="Arial"/>
            <w:b/>
            <w:bCs/>
            <w:color w:val="004080"/>
            <w:sz w:val="24"/>
            <w:szCs w:val="24"/>
          </w:rPr>
          <w:t>Contactpersoonnaam</w:t>
        </w:r>
        <w:r w:rsidRPr="00D30F71">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D30F71" w:rsidRPr="00D30F71" w14:paraId="32DF0192" w14:textId="77777777">
        <w:trPr>
          <w:trHeight w:val="230"/>
          <w:ins w:id="7209" w:author="Arjan" w:date="2012-12-10T16:22:00Z"/>
        </w:trPr>
        <w:tc>
          <w:tcPr>
            <w:tcW w:w="3690" w:type="dxa"/>
            <w:tcBorders>
              <w:top w:val="nil"/>
              <w:left w:val="nil"/>
              <w:bottom w:val="nil"/>
              <w:right w:val="nil"/>
            </w:tcBorders>
          </w:tcPr>
          <w:p w14:paraId="1E197DB9" w14:textId="77777777" w:rsidR="00D30F71" w:rsidRPr="00D30F71" w:rsidRDefault="00D30F71" w:rsidP="00D30F71">
            <w:pPr>
              <w:autoSpaceDE w:val="0"/>
              <w:autoSpaceDN w:val="0"/>
              <w:adjustRightInd w:val="0"/>
              <w:spacing w:after="0" w:line="240" w:lineRule="auto"/>
              <w:rPr>
                <w:ins w:id="7210" w:author="Arjan" w:date="2012-12-10T16:22:00Z"/>
                <w:rFonts w:ascii="Arial" w:eastAsia="Times New Roman" w:hAnsi="Arial" w:cs="Arial"/>
                <w:color w:val="000000"/>
                <w:sz w:val="20"/>
                <w:szCs w:val="20"/>
              </w:rPr>
            </w:pPr>
            <w:ins w:id="7211" w:author="Arjan" w:date="2012-12-10T16:22:00Z">
              <w:r w:rsidRPr="00D30F71">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14:paraId="52F8EE69" w14:textId="77777777" w:rsidR="00D30F71" w:rsidRPr="00D30F71" w:rsidRDefault="00DA5D93" w:rsidP="00D30F71">
            <w:pPr>
              <w:autoSpaceDE w:val="0"/>
              <w:autoSpaceDN w:val="0"/>
              <w:adjustRightInd w:val="0"/>
              <w:spacing w:after="0" w:line="240" w:lineRule="auto"/>
              <w:rPr>
                <w:ins w:id="7212" w:author="Arjan" w:date="2012-12-10T16:22:00Z"/>
                <w:rFonts w:ascii="Arial" w:eastAsia="Times New Roman" w:hAnsi="Arial" w:cs="Arial"/>
                <w:color w:val="000000"/>
                <w:sz w:val="20"/>
                <w:szCs w:val="20"/>
              </w:rPr>
            </w:pPr>
            <w:ins w:id="7213"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Contactpersoonnaam</w:t>
              </w:r>
              <w:r w:rsidRPr="00D30F71">
                <w:rPr>
                  <w:rFonts w:ascii="Arial" w:hAnsi="Arial" w:cs="Arial"/>
                  <w:sz w:val="20"/>
                  <w:szCs w:val="20"/>
                  <w:lang w:val="en-AU"/>
                </w:rPr>
                <w:fldChar w:fldCharType="end"/>
              </w:r>
            </w:ins>
          </w:p>
        </w:tc>
      </w:tr>
      <w:tr w:rsidR="00D30F71" w:rsidRPr="00D30F71" w14:paraId="7C29CB56" w14:textId="77777777">
        <w:trPr>
          <w:ins w:id="7214" w:author="Arjan" w:date="2012-12-10T16:22:00Z"/>
        </w:trPr>
        <w:tc>
          <w:tcPr>
            <w:tcW w:w="3690" w:type="dxa"/>
            <w:tcBorders>
              <w:top w:val="nil"/>
              <w:left w:val="nil"/>
              <w:bottom w:val="nil"/>
              <w:right w:val="nil"/>
            </w:tcBorders>
          </w:tcPr>
          <w:p w14:paraId="304C0632" w14:textId="77777777" w:rsidR="00D30F71" w:rsidRPr="00D30F71" w:rsidRDefault="00D30F71" w:rsidP="00D30F71">
            <w:pPr>
              <w:autoSpaceDE w:val="0"/>
              <w:autoSpaceDN w:val="0"/>
              <w:adjustRightInd w:val="0"/>
              <w:spacing w:after="0" w:line="240" w:lineRule="auto"/>
              <w:rPr>
                <w:ins w:id="7215"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6F9682EE" w14:textId="77777777" w:rsidR="00D30F71" w:rsidRPr="00D30F71" w:rsidRDefault="00D30F71" w:rsidP="00D30F71">
            <w:pPr>
              <w:autoSpaceDE w:val="0"/>
              <w:autoSpaceDN w:val="0"/>
              <w:adjustRightInd w:val="0"/>
              <w:spacing w:after="0" w:line="240" w:lineRule="auto"/>
              <w:rPr>
                <w:ins w:id="7216" w:author="Arjan" w:date="2012-12-10T16:22:00Z"/>
                <w:rFonts w:ascii="Arial" w:eastAsia="Times New Roman" w:hAnsi="Arial" w:cs="Arial"/>
                <w:b/>
                <w:bCs/>
                <w:color w:val="000000"/>
                <w:sz w:val="20"/>
                <w:szCs w:val="20"/>
              </w:rPr>
            </w:pPr>
          </w:p>
        </w:tc>
      </w:tr>
      <w:tr w:rsidR="00D30F71" w:rsidRPr="00D30F71" w14:paraId="0148E827" w14:textId="77777777">
        <w:trPr>
          <w:ins w:id="7217" w:author="Arjan" w:date="2012-12-10T16:22:00Z"/>
        </w:trPr>
        <w:tc>
          <w:tcPr>
            <w:tcW w:w="3690" w:type="dxa"/>
            <w:tcBorders>
              <w:top w:val="nil"/>
              <w:left w:val="nil"/>
              <w:bottom w:val="nil"/>
              <w:right w:val="nil"/>
            </w:tcBorders>
          </w:tcPr>
          <w:p w14:paraId="6A6A8B37" w14:textId="77777777" w:rsidR="00D30F71" w:rsidRPr="00D30F71" w:rsidRDefault="00D30F71" w:rsidP="00D30F71">
            <w:pPr>
              <w:autoSpaceDE w:val="0"/>
              <w:autoSpaceDN w:val="0"/>
              <w:adjustRightInd w:val="0"/>
              <w:spacing w:after="0" w:line="240" w:lineRule="auto"/>
              <w:rPr>
                <w:ins w:id="7218" w:author="Arjan" w:date="2012-12-10T16:22:00Z"/>
                <w:rFonts w:ascii="Arial" w:eastAsia="Times New Roman" w:hAnsi="Arial" w:cs="Arial"/>
                <w:color w:val="000000"/>
                <w:sz w:val="20"/>
                <w:szCs w:val="20"/>
              </w:rPr>
            </w:pPr>
            <w:ins w:id="7219" w:author="Arjan" w:date="2012-12-10T16:22:00Z">
              <w:r w:rsidRPr="00D30F71">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14:paraId="146BA941" w14:textId="77777777" w:rsidR="00D30F71" w:rsidRPr="00D30F71" w:rsidRDefault="00D30F71" w:rsidP="00D30F71">
            <w:pPr>
              <w:autoSpaceDE w:val="0"/>
              <w:autoSpaceDN w:val="0"/>
              <w:adjustRightInd w:val="0"/>
              <w:spacing w:after="0" w:line="240" w:lineRule="auto"/>
              <w:rPr>
                <w:ins w:id="7220" w:author="Arjan" w:date="2012-12-10T16:22:00Z"/>
                <w:rFonts w:ascii="Arial" w:eastAsia="Times New Roman" w:hAnsi="Arial" w:cs="Arial"/>
                <w:color w:val="000000"/>
                <w:sz w:val="20"/>
                <w:szCs w:val="20"/>
              </w:rPr>
            </w:pPr>
            <w:ins w:id="7221" w:author="Arjan" w:date="2012-12-10T16:22:00Z">
              <w:r w:rsidRPr="00D30F71">
                <w:rPr>
                  <w:rFonts w:ascii="Arial" w:eastAsia="Times New Roman" w:hAnsi="Arial" w:cs="Arial"/>
                  <w:color w:val="000000"/>
                  <w:sz w:val="20"/>
                  <w:szCs w:val="20"/>
                </w:rPr>
                <w:t>KING</w:t>
              </w:r>
            </w:ins>
          </w:p>
        </w:tc>
      </w:tr>
      <w:tr w:rsidR="00D30F71" w:rsidRPr="00D30F71" w14:paraId="67A7EE61" w14:textId="77777777">
        <w:trPr>
          <w:ins w:id="7222" w:author="Arjan" w:date="2012-12-10T16:22:00Z"/>
        </w:trPr>
        <w:tc>
          <w:tcPr>
            <w:tcW w:w="3690" w:type="dxa"/>
            <w:tcBorders>
              <w:top w:val="nil"/>
              <w:left w:val="nil"/>
              <w:bottom w:val="nil"/>
              <w:right w:val="nil"/>
            </w:tcBorders>
          </w:tcPr>
          <w:p w14:paraId="64FEC2DC" w14:textId="77777777" w:rsidR="00D30F71" w:rsidRPr="00D30F71" w:rsidRDefault="00D30F71" w:rsidP="00D30F71">
            <w:pPr>
              <w:autoSpaceDE w:val="0"/>
              <w:autoSpaceDN w:val="0"/>
              <w:adjustRightInd w:val="0"/>
              <w:spacing w:after="0" w:line="240" w:lineRule="auto"/>
              <w:rPr>
                <w:ins w:id="7223"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1C864F96" w14:textId="77777777" w:rsidR="00D30F71" w:rsidRPr="00D30F71" w:rsidRDefault="00D30F71" w:rsidP="00D30F71">
            <w:pPr>
              <w:autoSpaceDE w:val="0"/>
              <w:autoSpaceDN w:val="0"/>
              <w:adjustRightInd w:val="0"/>
              <w:spacing w:after="0" w:line="240" w:lineRule="auto"/>
              <w:rPr>
                <w:ins w:id="7224" w:author="Arjan" w:date="2012-12-10T16:22:00Z"/>
                <w:rFonts w:ascii="Arial" w:eastAsia="Times New Roman" w:hAnsi="Arial" w:cs="Arial"/>
                <w:b/>
                <w:bCs/>
                <w:color w:val="000000"/>
                <w:sz w:val="20"/>
                <w:szCs w:val="20"/>
              </w:rPr>
            </w:pPr>
          </w:p>
        </w:tc>
      </w:tr>
      <w:tr w:rsidR="00D30F71" w:rsidRPr="00D30F71" w14:paraId="5EFA74BD" w14:textId="77777777">
        <w:trPr>
          <w:ins w:id="7225" w:author="Arjan" w:date="2012-12-10T16:22:00Z"/>
        </w:trPr>
        <w:tc>
          <w:tcPr>
            <w:tcW w:w="3690" w:type="dxa"/>
            <w:tcBorders>
              <w:top w:val="nil"/>
              <w:left w:val="nil"/>
              <w:bottom w:val="nil"/>
              <w:right w:val="nil"/>
            </w:tcBorders>
          </w:tcPr>
          <w:p w14:paraId="3070E49E" w14:textId="77777777" w:rsidR="00D30F71" w:rsidRPr="00D30F71" w:rsidRDefault="00D30F71" w:rsidP="00D30F71">
            <w:pPr>
              <w:autoSpaceDE w:val="0"/>
              <w:autoSpaceDN w:val="0"/>
              <w:adjustRightInd w:val="0"/>
              <w:spacing w:after="0" w:line="240" w:lineRule="auto"/>
              <w:rPr>
                <w:ins w:id="7226" w:author="Arjan" w:date="2012-12-10T16:22:00Z"/>
                <w:rFonts w:ascii="Arial" w:eastAsia="Times New Roman" w:hAnsi="Arial" w:cs="Arial"/>
                <w:color w:val="000000"/>
                <w:sz w:val="20"/>
                <w:szCs w:val="20"/>
              </w:rPr>
            </w:pPr>
            <w:ins w:id="7227" w:author="Arjan" w:date="2012-12-10T16:22:00Z">
              <w:r w:rsidRPr="00D30F71">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14:paraId="75FF5205" w14:textId="77777777" w:rsidR="00D30F71" w:rsidRPr="00D30F71" w:rsidRDefault="00D30F71" w:rsidP="00D30F71">
            <w:pPr>
              <w:autoSpaceDE w:val="0"/>
              <w:autoSpaceDN w:val="0"/>
              <w:adjustRightInd w:val="0"/>
              <w:spacing w:after="0" w:line="240" w:lineRule="auto"/>
              <w:rPr>
                <w:ins w:id="7228" w:author="Arjan" w:date="2012-12-10T16:22:00Z"/>
                <w:rFonts w:ascii="Arial" w:eastAsia="Times New Roman" w:hAnsi="Arial" w:cs="Arial"/>
                <w:color w:val="000000"/>
                <w:sz w:val="20"/>
                <w:szCs w:val="20"/>
              </w:rPr>
            </w:pPr>
          </w:p>
        </w:tc>
      </w:tr>
      <w:tr w:rsidR="00D30F71" w:rsidRPr="00D30F71" w14:paraId="30A24601" w14:textId="77777777">
        <w:trPr>
          <w:ins w:id="7229" w:author="Arjan" w:date="2012-12-10T16:22:00Z"/>
        </w:trPr>
        <w:tc>
          <w:tcPr>
            <w:tcW w:w="3690" w:type="dxa"/>
            <w:tcBorders>
              <w:top w:val="nil"/>
              <w:left w:val="nil"/>
              <w:bottom w:val="nil"/>
              <w:right w:val="nil"/>
            </w:tcBorders>
          </w:tcPr>
          <w:p w14:paraId="495D584B" w14:textId="77777777" w:rsidR="00D30F71" w:rsidRPr="00D30F71" w:rsidRDefault="00D30F71" w:rsidP="00D30F71">
            <w:pPr>
              <w:autoSpaceDE w:val="0"/>
              <w:autoSpaceDN w:val="0"/>
              <w:adjustRightInd w:val="0"/>
              <w:spacing w:after="0" w:line="240" w:lineRule="auto"/>
              <w:rPr>
                <w:ins w:id="7230"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1D1102B9" w14:textId="77777777" w:rsidR="00D30F71" w:rsidRPr="00D30F71" w:rsidRDefault="00D30F71" w:rsidP="00D30F71">
            <w:pPr>
              <w:autoSpaceDE w:val="0"/>
              <w:autoSpaceDN w:val="0"/>
              <w:adjustRightInd w:val="0"/>
              <w:spacing w:after="0" w:line="240" w:lineRule="auto"/>
              <w:rPr>
                <w:ins w:id="7231" w:author="Arjan" w:date="2012-12-10T16:22:00Z"/>
                <w:rFonts w:ascii="Arial" w:eastAsia="Times New Roman" w:hAnsi="Arial" w:cs="Arial"/>
                <w:b/>
                <w:bCs/>
                <w:color w:val="000000"/>
                <w:sz w:val="20"/>
                <w:szCs w:val="20"/>
              </w:rPr>
            </w:pPr>
          </w:p>
        </w:tc>
      </w:tr>
      <w:tr w:rsidR="00D30F71" w:rsidRPr="00D30F71" w14:paraId="7068A9C6" w14:textId="77777777">
        <w:trPr>
          <w:trHeight w:val="335"/>
          <w:ins w:id="7232" w:author="Arjan" w:date="2012-12-10T16:22:00Z"/>
        </w:trPr>
        <w:tc>
          <w:tcPr>
            <w:tcW w:w="3690" w:type="dxa"/>
            <w:tcBorders>
              <w:top w:val="nil"/>
              <w:left w:val="nil"/>
              <w:bottom w:val="nil"/>
              <w:right w:val="nil"/>
            </w:tcBorders>
          </w:tcPr>
          <w:p w14:paraId="5C646330" w14:textId="77777777" w:rsidR="00D30F71" w:rsidRPr="00D30F71" w:rsidRDefault="00D30F71" w:rsidP="00D30F71">
            <w:pPr>
              <w:autoSpaceDE w:val="0"/>
              <w:autoSpaceDN w:val="0"/>
              <w:adjustRightInd w:val="0"/>
              <w:spacing w:after="0" w:line="240" w:lineRule="auto"/>
              <w:rPr>
                <w:ins w:id="7233" w:author="Arjan" w:date="2012-12-10T16:22:00Z"/>
                <w:rFonts w:ascii="Arial" w:eastAsia="Times New Roman" w:hAnsi="Arial" w:cs="Arial"/>
                <w:color w:val="000000"/>
                <w:sz w:val="20"/>
                <w:szCs w:val="20"/>
              </w:rPr>
            </w:pPr>
            <w:ins w:id="7234" w:author="Arjan" w:date="2012-12-10T16:22:00Z">
              <w:r w:rsidRPr="00D30F71">
                <w:rPr>
                  <w:rFonts w:ascii="Arial" w:eastAsia="Times New Roman" w:hAnsi="Arial" w:cs="Arial"/>
                  <w:b/>
                  <w:bCs/>
                  <w:color w:val="000000"/>
                  <w:sz w:val="20"/>
                  <w:szCs w:val="20"/>
                </w:rPr>
                <w:lastRenderedPageBreak/>
                <w:t>XML-tag attribuutsoort</w:t>
              </w:r>
            </w:ins>
          </w:p>
        </w:tc>
        <w:tc>
          <w:tcPr>
            <w:tcW w:w="5670" w:type="dxa"/>
            <w:tcBorders>
              <w:top w:val="nil"/>
              <w:left w:val="nil"/>
              <w:bottom w:val="nil"/>
              <w:right w:val="nil"/>
            </w:tcBorders>
          </w:tcPr>
          <w:p w14:paraId="123E0594" w14:textId="77777777" w:rsidR="00D30F71" w:rsidRPr="00D30F71" w:rsidRDefault="00DA5D93" w:rsidP="00D30F71">
            <w:pPr>
              <w:autoSpaceDE w:val="0"/>
              <w:autoSpaceDN w:val="0"/>
              <w:adjustRightInd w:val="0"/>
              <w:spacing w:after="0" w:line="240" w:lineRule="auto"/>
              <w:rPr>
                <w:ins w:id="7235" w:author="Arjan" w:date="2012-12-10T16:22:00Z"/>
                <w:rFonts w:ascii="Arial" w:eastAsia="Times New Roman" w:hAnsi="Arial" w:cs="Arial"/>
                <w:color w:val="000000"/>
                <w:sz w:val="20"/>
                <w:szCs w:val="20"/>
              </w:rPr>
            </w:pPr>
            <w:ins w:id="7236"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Att.Alias</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contactpersoon.naam</w:t>
              </w:r>
              <w:r w:rsidRPr="00D30F71">
                <w:rPr>
                  <w:rFonts w:ascii="Arial" w:hAnsi="Arial" w:cs="Arial"/>
                  <w:sz w:val="20"/>
                  <w:szCs w:val="20"/>
                  <w:lang w:val="en-AU"/>
                </w:rPr>
                <w:fldChar w:fldCharType="end"/>
              </w:r>
            </w:ins>
          </w:p>
        </w:tc>
      </w:tr>
      <w:tr w:rsidR="00D30F71" w:rsidRPr="00D30F71" w14:paraId="2FE69FD8" w14:textId="77777777">
        <w:trPr>
          <w:trHeight w:val="215"/>
          <w:ins w:id="7237" w:author="Arjan" w:date="2012-12-10T16:22:00Z"/>
        </w:trPr>
        <w:tc>
          <w:tcPr>
            <w:tcW w:w="3690" w:type="dxa"/>
            <w:tcBorders>
              <w:top w:val="nil"/>
              <w:left w:val="nil"/>
              <w:bottom w:val="nil"/>
              <w:right w:val="nil"/>
            </w:tcBorders>
          </w:tcPr>
          <w:p w14:paraId="7A45F4CE" w14:textId="77777777" w:rsidR="00D30F71" w:rsidRPr="00D30F71" w:rsidRDefault="00D30F71" w:rsidP="00D30F71">
            <w:pPr>
              <w:autoSpaceDE w:val="0"/>
              <w:autoSpaceDN w:val="0"/>
              <w:adjustRightInd w:val="0"/>
              <w:spacing w:after="0" w:line="240" w:lineRule="auto"/>
              <w:rPr>
                <w:ins w:id="7238"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68CD87FB" w14:textId="77777777" w:rsidR="00D30F71" w:rsidRPr="00D30F71" w:rsidRDefault="00D30F71" w:rsidP="00D30F71">
            <w:pPr>
              <w:autoSpaceDE w:val="0"/>
              <w:autoSpaceDN w:val="0"/>
              <w:adjustRightInd w:val="0"/>
              <w:spacing w:after="0" w:line="240" w:lineRule="auto"/>
              <w:rPr>
                <w:ins w:id="7239" w:author="Arjan" w:date="2012-12-10T16:22:00Z"/>
                <w:rFonts w:ascii="Arial" w:eastAsia="Times New Roman" w:hAnsi="Arial" w:cs="Arial"/>
                <w:b/>
                <w:bCs/>
                <w:color w:val="000000"/>
                <w:sz w:val="20"/>
                <w:szCs w:val="20"/>
              </w:rPr>
            </w:pPr>
          </w:p>
        </w:tc>
      </w:tr>
      <w:tr w:rsidR="00D30F71" w:rsidRPr="00AE1A91" w14:paraId="6ED9266A" w14:textId="77777777">
        <w:trPr>
          <w:trHeight w:val="215"/>
          <w:ins w:id="7240" w:author="Arjan" w:date="2012-12-10T16:22:00Z"/>
        </w:trPr>
        <w:tc>
          <w:tcPr>
            <w:tcW w:w="3690" w:type="dxa"/>
            <w:tcBorders>
              <w:top w:val="nil"/>
              <w:left w:val="nil"/>
              <w:bottom w:val="nil"/>
              <w:right w:val="nil"/>
            </w:tcBorders>
          </w:tcPr>
          <w:p w14:paraId="3D8EFE61" w14:textId="77777777" w:rsidR="00D30F71" w:rsidRPr="00D30F71" w:rsidRDefault="00D30F71" w:rsidP="00D30F71">
            <w:pPr>
              <w:autoSpaceDE w:val="0"/>
              <w:autoSpaceDN w:val="0"/>
              <w:adjustRightInd w:val="0"/>
              <w:spacing w:after="0" w:line="240" w:lineRule="auto"/>
              <w:rPr>
                <w:ins w:id="7241" w:author="Arjan" w:date="2012-12-10T16:22:00Z"/>
                <w:rFonts w:ascii="Arial" w:eastAsia="Times New Roman" w:hAnsi="Arial" w:cs="Arial"/>
                <w:color w:val="000000"/>
                <w:sz w:val="20"/>
                <w:szCs w:val="20"/>
              </w:rPr>
            </w:pPr>
            <w:ins w:id="7242" w:author="Arjan" w:date="2012-12-10T16:22:00Z">
              <w:r w:rsidRPr="00D30F71">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14:paraId="31C1B212" w14:textId="77777777" w:rsidR="00D30F71" w:rsidRPr="00DD0F4F" w:rsidRDefault="00DA5D93" w:rsidP="00D30F71">
            <w:pPr>
              <w:autoSpaceDE w:val="0"/>
              <w:autoSpaceDN w:val="0"/>
              <w:adjustRightInd w:val="0"/>
              <w:spacing w:after="0" w:line="240" w:lineRule="auto"/>
              <w:rPr>
                <w:ins w:id="7243" w:author="Arjan" w:date="2012-12-10T16:22:00Z"/>
                <w:rFonts w:ascii="Arial" w:eastAsia="Times New Roman" w:hAnsi="Arial" w:cs="Arial"/>
                <w:color w:val="000000"/>
                <w:sz w:val="20"/>
                <w:szCs w:val="20"/>
                <w:lang w:val="nl-NL"/>
              </w:rPr>
            </w:pPr>
            <w:ins w:id="7244" w:author="Arjan" w:date="2012-12-10T16:22:00Z">
              <w:r w:rsidRPr="00D30F71">
                <w:rPr>
                  <w:rFonts w:ascii="Arial" w:hAnsi="Arial" w:cs="Arial"/>
                  <w:sz w:val="20"/>
                  <w:szCs w:val="20"/>
                  <w:lang w:val="en-AU"/>
                </w:rPr>
                <w:fldChar w:fldCharType="begin" w:fldLock="1"/>
              </w:r>
              <w:r w:rsidR="00D30F71" w:rsidRPr="00DD0F4F">
                <w:rPr>
                  <w:rFonts w:ascii="Arial" w:hAnsi="Arial" w:cs="Arial"/>
                  <w:sz w:val="20"/>
                  <w:szCs w:val="20"/>
                  <w:lang w:val="nl-NL"/>
                </w:rPr>
                <w:instrText xml:space="preserve">MERGEFIELD </w:instrText>
              </w:r>
              <w:r w:rsidR="00D30F71" w:rsidRPr="00DD0F4F">
                <w:rPr>
                  <w:rFonts w:ascii="Arial" w:eastAsia="Times New Roman" w:hAnsi="Arial" w:cs="Arial"/>
                  <w:color w:val="000000"/>
                  <w:sz w:val="20"/>
                  <w:szCs w:val="20"/>
                  <w:lang w:val="nl-NL"/>
                </w:rPr>
                <w:instrText>Att.Notes</w:instrText>
              </w:r>
              <w:r w:rsidRPr="00D30F71">
                <w:rPr>
                  <w:rFonts w:ascii="Arial" w:hAnsi="Arial" w:cs="Arial"/>
                  <w:sz w:val="20"/>
                  <w:szCs w:val="20"/>
                  <w:lang w:val="en-AU"/>
                </w:rPr>
                <w:fldChar w:fldCharType="end"/>
              </w:r>
              <w:r w:rsidR="00D30F71" w:rsidRPr="00DD0F4F">
                <w:rPr>
                  <w:rFonts w:ascii="Arial" w:eastAsia="Times New Roman" w:hAnsi="Arial" w:cs="Arial"/>
                  <w:color w:val="610E6A"/>
                  <w:sz w:val="20"/>
                  <w:szCs w:val="20"/>
                  <w:lang w:val="nl-NL"/>
                </w:rPr>
                <w:t>De opgemaakte naam van de contactpersoon.</w:t>
              </w:r>
            </w:ins>
          </w:p>
        </w:tc>
      </w:tr>
      <w:tr w:rsidR="00D30F71" w:rsidRPr="00AE1A91" w14:paraId="525E382D" w14:textId="77777777">
        <w:trPr>
          <w:trHeight w:val="230"/>
          <w:ins w:id="7245" w:author="Arjan" w:date="2012-12-10T16:22:00Z"/>
        </w:trPr>
        <w:tc>
          <w:tcPr>
            <w:tcW w:w="3690" w:type="dxa"/>
            <w:tcBorders>
              <w:top w:val="nil"/>
              <w:left w:val="nil"/>
              <w:bottom w:val="nil"/>
              <w:right w:val="nil"/>
            </w:tcBorders>
          </w:tcPr>
          <w:p w14:paraId="1BA3B476" w14:textId="77777777" w:rsidR="00D30F71" w:rsidRPr="00DD0F4F" w:rsidRDefault="00D30F71" w:rsidP="00D30F71">
            <w:pPr>
              <w:autoSpaceDE w:val="0"/>
              <w:autoSpaceDN w:val="0"/>
              <w:adjustRightInd w:val="0"/>
              <w:spacing w:after="0" w:line="240" w:lineRule="auto"/>
              <w:rPr>
                <w:ins w:id="7246" w:author="Arjan" w:date="2012-12-10T16:22: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724EC165" w14:textId="77777777" w:rsidR="00D30F71" w:rsidRPr="00DD0F4F" w:rsidRDefault="00D30F71" w:rsidP="00D30F71">
            <w:pPr>
              <w:autoSpaceDE w:val="0"/>
              <w:autoSpaceDN w:val="0"/>
              <w:adjustRightInd w:val="0"/>
              <w:spacing w:after="0" w:line="240" w:lineRule="auto"/>
              <w:rPr>
                <w:ins w:id="7247" w:author="Arjan" w:date="2012-12-10T16:22:00Z"/>
                <w:rFonts w:ascii="Arial" w:eastAsia="Times New Roman" w:hAnsi="Arial" w:cs="Arial"/>
                <w:b/>
                <w:bCs/>
                <w:color w:val="000000"/>
                <w:sz w:val="20"/>
                <w:szCs w:val="20"/>
                <w:lang w:val="nl-NL"/>
              </w:rPr>
            </w:pPr>
          </w:p>
        </w:tc>
      </w:tr>
      <w:tr w:rsidR="00D30F71" w:rsidRPr="00D30F71" w14:paraId="25FA1E31" w14:textId="77777777">
        <w:trPr>
          <w:trHeight w:val="230"/>
          <w:ins w:id="7248" w:author="Arjan" w:date="2012-12-10T16:22:00Z"/>
        </w:trPr>
        <w:tc>
          <w:tcPr>
            <w:tcW w:w="3690" w:type="dxa"/>
            <w:tcBorders>
              <w:top w:val="nil"/>
              <w:left w:val="nil"/>
              <w:bottom w:val="nil"/>
              <w:right w:val="nil"/>
            </w:tcBorders>
          </w:tcPr>
          <w:p w14:paraId="039DF330" w14:textId="77777777" w:rsidR="00D30F71" w:rsidRPr="00D30F71" w:rsidRDefault="00D30F71" w:rsidP="00D30F71">
            <w:pPr>
              <w:autoSpaceDE w:val="0"/>
              <w:autoSpaceDN w:val="0"/>
              <w:adjustRightInd w:val="0"/>
              <w:spacing w:after="0" w:line="240" w:lineRule="auto"/>
              <w:rPr>
                <w:ins w:id="7249" w:author="Arjan" w:date="2012-12-10T16:22:00Z"/>
                <w:rFonts w:ascii="Arial" w:eastAsia="Times New Roman" w:hAnsi="Arial" w:cs="Arial"/>
                <w:color w:val="000000"/>
                <w:sz w:val="20"/>
                <w:szCs w:val="20"/>
              </w:rPr>
            </w:pPr>
            <w:ins w:id="7250" w:author="Arjan" w:date="2012-12-10T16:22:00Z">
              <w:r w:rsidRPr="00D30F71">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14:paraId="5D872DEF" w14:textId="77777777" w:rsidR="00D30F71" w:rsidRPr="00D30F71" w:rsidRDefault="00D30F71" w:rsidP="00D30F71">
            <w:pPr>
              <w:autoSpaceDE w:val="0"/>
              <w:autoSpaceDN w:val="0"/>
              <w:adjustRightInd w:val="0"/>
              <w:spacing w:after="0" w:line="240" w:lineRule="auto"/>
              <w:rPr>
                <w:ins w:id="7251" w:author="Arjan" w:date="2012-12-10T16:22:00Z"/>
                <w:rFonts w:ascii="Arial" w:eastAsia="Times New Roman" w:hAnsi="Arial" w:cs="Arial"/>
                <w:color w:val="000000"/>
                <w:sz w:val="20"/>
                <w:szCs w:val="20"/>
              </w:rPr>
            </w:pPr>
            <w:ins w:id="7252" w:author="Arjan" w:date="2012-12-10T16:22:00Z">
              <w:r w:rsidRPr="00D30F71">
                <w:rPr>
                  <w:rFonts w:ascii="Arial" w:eastAsia="Times New Roman" w:hAnsi="Arial" w:cs="Arial"/>
                  <w:color w:val="000000"/>
                  <w:sz w:val="20"/>
                  <w:szCs w:val="20"/>
                </w:rPr>
                <w:t>KING</w:t>
              </w:r>
            </w:ins>
          </w:p>
        </w:tc>
      </w:tr>
      <w:tr w:rsidR="00D30F71" w:rsidRPr="00D30F71" w14:paraId="739105B2" w14:textId="77777777">
        <w:trPr>
          <w:ins w:id="7253" w:author="Arjan" w:date="2012-12-10T16:22:00Z"/>
        </w:trPr>
        <w:tc>
          <w:tcPr>
            <w:tcW w:w="3690" w:type="dxa"/>
            <w:tcBorders>
              <w:top w:val="nil"/>
              <w:left w:val="nil"/>
              <w:bottom w:val="nil"/>
              <w:right w:val="nil"/>
            </w:tcBorders>
          </w:tcPr>
          <w:p w14:paraId="0764F4A7" w14:textId="77777777" w:rsidR="00D30F71" w:rsidRPr="00D30F71" w:rsidRDefault="00D30F71" w:rsidP="00D30F71">
            <w:pPr>
              <w:autoSpaceDE w:val="0"/>
              <w:autoSpaceDN w:val="0"/>
              <w:adjustRightInd w:val="0"/>
              <w:spacing w:after="0" w:line="240" w:lineRule="auto"/>
              <w:rPr>
                <w:ins w:id="7254"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470A5CA5" w14:textId="77777777" w:rsidR="00D30F71" w:rsidRPr="00D30F71" w:rsidRDefault="00D30F71" w:rsidP="00D30F71">
            <w:pPr>
              <w:autoSpaceDE w:val="0"/>
              <w:autoSpaceDN w:val="0"/>
              <w:adjustRightInd w:val="0"/>
              <w:spacing w:after="0" w:line="240" w:lineRule="auto"/>
              <w:rPr>
                <w:ins w:id="7255" w:author="Arjan" w:date="2012-12-10T16:22:00Z"/>
                <w:rFonts w:ascii="Arial" w:eastAsia="Times New Roman" w:hAnsi="Arial" w:cs="Arial"/>
                <w:b/>
                <w:bCs/>
                <w:color w:val="000000"/>
                <w:sz w:val="20"/>
                <w:szCs w:val="20"/>
              </w:rPr>
            </w:pPr>
          </w:p>
        </w:tc>
      </w:tr>
      <w:tr w:rsidR="00D30F71" w:rsidRPr="00D30F71" w14:paraId="163E1A66" w14:textId="77777777">
        <w:trPr>
          <w:ins w:id="7256" w:author="Arjan" w:date="2012-12-10T16:22:00Z"/>
        </w:trPr>
        <w:tc>
          <w:tcPr>
            <w:tcW w:w="3690" w:type="dxa"/>
            <w:tcBorders>
              <w:top w:val="nil"/>
              <w:left w:val="nil"/>
              <w:bottom w:val="nil"/>
              <w:right w:val="nil"/>
            </w:tcBorders>
          </w:tcPr>
          <w:p w14:paraId="1D94831D" w14:textId="77777777" w:rsidR="00D30F71" w:rsidRPr="00D30F71" w:rsidRDefault="00D30F71" w:rsidP="00D30F71">
            <w:pPr>
              <w:autoSpaceDE w:val="0"/>
              <w:autoSpaceDN w:val="0"/>
              <w:adjustRightInd w:val="0"/>
              <w:spacing w:after="0" w:line="240" w:lineRule="auto"/>
              <w:rPr>
                <w:ins w:id="7257" w:author="Arjan" w:date="2012-12-10T16:22:00Z"/>
                <w:rFonts w:ascii="Arial" w:eastAsia="Times New Roman" w:hAnsi="Arial" w:cs="Arial"/>
                <w:color w:val="000000"/>
                <w:sz w:val="20"/>
                <w:szCs w:val="20"/>
              </w:rPr>
            </w:pPr>
            <w:ins w:id="7258" w:author="Arjan" w:date="2012-12-10T16:22:00Z">
              <w:r w:rsidRPr="00D30F71">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14:paraId="6576B657" w14:textId="77777777" w:rsidR="00D30F71" w:rsidRPr="00D30F71" w:rsidRDefault="00D30F71" w:rsidP="00D30F71">
            <w:pPr>
              <w:autoSpaceDE w:val="0"/>
              <w:autoSpaceDN w:val="0"/>
              <w:adjustRightInd w:val="0"/>
              <w:spacing w:after="0" w:line="240" w:lineRule="auto"/>
              <w:rPr>
                <w:ins w:id="7259" w:author="Arjan" w:date="2012-12-10T16:22:00Z"/>
                <w:rFonts w:ascii="Arial" w:eastAsia="Times New Roman" w:hAnsi="Arial" w:cs="Arial"/>
                <w:color w:val="000000"/>
                <w:sz w:val="20"/>
                <w:szCs w:val="20"/>
              </w:rPr>
            </w:pPr>
            <w:ins w:id="7260" w:author="Arjan" w:date="2012-12-10T16:22:00Z">
              <w:r w:rsidRPr="00D30F71">
                <w:rPr>
                  <w:rFonts w:ascii="Arial" w:eastAsia="Times New Roman" w:hAnsi="Arial" w:cs="Arial"/>
                  <w:color w:val="000000"/>
                  <w:sz w:val="20"/>
                  <w:szCs w:val="20"/>
                </w:rPr>
                <w:t>1 januari 2013</w:t>
              </w:r>
            </w:ins>
          </w:p>
        </w:tc>
      </w:tr>
      <w:tr w:rsidR="00D30F71" w:rsidRPr="00D30F71" w14:paraId="09BEA65A" w14:textId="77777777">
        <w:trPr>
          <w:ins w:id="7261" w:author="Arjan" w:date="2012-12-10T16:22:00Z"/>
        </w:trPr>
        <w:tc>
          <w:tcPr>
            <w:tcW w:w="3690" w:type="dxa"/>
            <w:tcBorders>
              <w:top w:val="nil"/>
              <w:left w:val="nil"/>
              <w:bottom w:val="nil"/>
              <w:right w:val="nil"/>
            </w:tcBorders>
          </w:tcPr>
          <w:p w14:paraId="67877905" w14:textId="77777777" w:rsidR="00D30F71" w:rsidRPr="00D30F71" w:rsidRDefault="00D30F71" w:rsidP="00D30F71">
            <w:pPr>
              <w:autoSpaceDE w:val="0"/>
              <w:autoSpaceDN w:val="0"/>
              <w:adjustRightInd w:val="0"/>
              <w:spacing w:after="0" w:line="240" w:lineRule="auto"/>
              <w:rPr>
                <w:ins w:id="7262"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533A96F9" w14:textId="77777777" w:rsidR="00D30F71" w:rsidRPr="00D30F71" w:rsidRDefault="00D30F71" w:rsidP="00D30F71">
            <w:pPr>
              <w:autoSpaceDE w:val="0"/>
              <w:autoSpaceDN w:val="0"/>
              <w:adjustRightInd w:val="0"/>
              <w:spacing w:after="0" w:line="240" w:lineRule="auto"/>
              <w:rPr>
                <w:ins w:id="7263" w:author="Arjan" w:date="2012-12-10T16:22:00Z"/>
                <w:rFonts w:ascii="Arial" w:eastAsia="Times New Roman" w:hAnsi="Arial" w:cs="Arial"/>
                <w:b/>
                <w:bCs/>
                <w:color w:val="000000"/>
                <w:sz w:val="20"/>
                <w:szCs w:val="20"/>
              </w:rPr>
            </w:pPr>
          </w:p>
        </w:tc>
      </w:tr>
      <w:tr w:rsidR="00D30F71" w:rsidRPr="00AE1A91" w14:paraId="6B45BFE3" w14:textId="77777777">
        <w:trPr>
          <w:ins w:id="7264" w:author="Arjan" w:date="2012-12-10T16:22:00Z"/>
        </w:trPr>
        <w:tc>
          <w:tcPr>
            <w:tcW w:w="3690" w:type="dxa"/>
            <w:tcBorders>
              <w:top w:val="nil"/>
              <w:left w:val="nil"/>
              <w:bottom w:val="nil"/>
              <w:right w:val="nil"/>
            </w:tcBorders>
          </w:tcPr>
          <w:p w14:paraId="720080A4" w14:textId="77777777" w:rsidR="00D30F71" w:rsidRPr="00D30F71" w:rsidRDefault="00D30F71" w:rsidP="00D30F71">
            <w:pPr>
              <w:autoSpaceDE w:val="0"/>
              <w:autoSpaceDN w:val="0"/>
              <w:adjustRightInd w:val="0"/>
              <w:spacing w:after="0" w:line="240" w:lineRule="auto"/>
              <w:rPr>
                <w:ins w:id="7265" w:author="Arjan" w:date="2012-12-10T16:22:00Z"/>
                <w:rFonts w:ascii="Arial" w:eastAsia="Times New Roman" w:hAnsi="Arial" w:cs="Arial"/>
                <w:color w:val="000000"/>
                <w:sz w:val="20"/>
                <w:szCs w:val="20"/>
              </w:rPr>
            </w:pPr>
            <w:ins w:id="7266" w:author="Arjan" w:date="2012-12-10T16:22:00Z">
              <w:r w:rsidRPr="00D30F71">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14:paraId="18540B64" w14:textId="77777777" w:rsidR="00D30F71" w:rsidRPr="00DD0F4F" w:rsidRDefault="00D30F71" w:rsidP="00D30F71">
            <w:pPr>
              <w:autoSpaceDE w:val="0"/>
              <w:autoSpaceDN w:val="0"/>
              <w:adjustRightInd w:val="0"/>
              <w:spacing w:after="0" w:line="240" w:lineRule="auto"/>
              <w:rPr>
                <w:ins w:id="7267" w:author="Arjan" w:date="2012-12-10T16:22:00Z"/>
                <w:rFonts w:ascii="Arial" w:eastAsia="Times New Roman" w:hAnsi="Arial" w:cs="Arial"/>
                <w:color w:val="000000"/>
                <w:sz w:val="20"/>
                <w:szCs w:val="20"/>
                <w:lang w:val="nl-NL"/>
              </w:rPr>
            </w:pPr>
            <w:ins w:id="7268" w:author="Arjan" w:date="2012-12-10T16:22:00Z">
              <w:r w:rsidRPr="00DD0F4F">
                <w:rPr>
                  <w:rFonts w:ascii="Arial" w:eastAsia="Times New Roman" w:hAnsi="Arial" w:cs="Arial"/>
                  <w:color w:val="000000"/>
                  <w:sz w:val="20"/>
                  <w:szCs w:val="20"/>
                  <w:lang w:val="nl-NL"/>
                </w:rPr>
                <w:t>Het attribuutsoort maakt deel uit van het groepattribuutsoort Contactpersoon.</w:t>
              </w:r>
            </w:ins>
          </w:p>
        </w:tc>
      </w:tr>
      <w:tr w:rsidR="00D30F71" w:rsidRPr="00AE1A91" w14:paraId="0AE1C3AD" w14:textId="77777777">
        <w:trPr>
          <w:ins w:id="7269" w:author="Arjan" w:date="2012-12-10T16:22:00Z"/>
        </w:trPr>
        <w:tc>
          <w:tcPr>
            <w:tcW w:w="3690" w:type="dxa"/>
            <w:tcBorders>
              <w:top w:val="nil"/>
              <w:left w:val="nil"/>
              <w:bottom w:val="nil"/>
              <w:right w:val="nil"/>
            </w:tcBorders>
          </w:tcPr>
          <w:p w14:paraId="6DDF4905" w14:textId="77777777" w:rsidR="00D30F71" w:rsidRPr="00DD0F4F" w:rsidRDefault="00D30F71" w:rsidP="00D30F71">
            <w:pPr>
              <w:autoSpaceDE w:val="0"/>
              <w:autoSpaceDN w:val="0"/>
              <w:adjustRightInd w:val="0"/>
              <w:spacing w:after="0" w:line="240" w:lineRule="auto"/>
              <w:rPr>
                <w:ins w:id="7270" w:author="Arjan" w:date="2012-12-10T16:22: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2A0131D7" w14:textId="77777777" w:rsidR="00D30F71" w:rsidRPr="00DD0F4F" w:rsidRDefault="00D30F71" w:rsidP="00D30F71">
            <w:pPr>
              <w:autoSpaceDE w:val="0"/>
              <w:autoSpaceDN w:val="0"/>
              <w:adjustRightInd w:val="0"/>
              <w:spacing w:after="0" w:line="240" w:lineRule="auto"/>
              <w:rPr>
                <w:ins w:id="7271" w:author="Arjan" w:date="2012-12-10T16:22:00Z"/>
                <w:rFonts w:ascii="Arial" w:eastAsia="Times New Roman" w:hAnsi="Arial" w:cs="Arial"/>
                <w:b/>
                <w:bCs/>
                <w:color w:val="000000"/>
                <w:sz w:val="20"/>
                <w:szCs w:val="20"/>
                <w:lang w:val="nl-NL"/>
              </w:rPr>
            </w:pPr>
          </w:p>
        </w:tc>
      </w:tr>
      <w:tr w:rsidR="00D30F71" w:rsidRPr="00D30F71" w14:paraId="6BB79C84" w14:textId="77777777">
        <w:trPr>
          <w:ins w:id="7272" w:author="Arjan" w:date="2012-12-10T16:22:00Z"/>
        </w:trPr>
        <w:tc>
          <w:tcPr>
            <w:tcW w:w="3690" w:type="dxa"/>
            <w:tcBorders>
              <w:top w:val="nil"/>
              <w:left w:val="nil"/>
              <w:bottom w:val="nil"/>
              <w:right w:val="nil"/>
            </w:tcBorders>
          </w:tcPr>
          <w:p w14:paraId="121C6AAA" w14:textId="77777777" w:rsidR="00D30F71" w:rsidRPr="00D30F71" w:rsidRDefault="00D30F71" w:rsidP="00D30F71">
            <w:pPr>
              <w:autoSpaceDE w:val="0"/>
              <w:autoSpaceDN w:val="0"/>
              <w:adjustRightInd w:val="0"/>
              <w:spacing w:after="0" w:line="240" w:lineRule="auto"/>
              <w:rPr>
                <w:ins w:id="7273" w:author="Arjan" w:date="2012-12-10T16:22:00Z"/>
                <w:rFonts w:ascii="Arial" w:eastAsia="Times New Roman" w:hAnsi="Arial" w:cs="Arial"/>
                <w:color w:val="000000"/>
                <w:sz w:val="20"/>
                <w:szCs w:val="20"/>
              </w:rPr>
            </w:pPr>
            <w:ins w:id="7274" w:author="Arjan" w:date="2012-12-10T16:22:00Z">
              <w:r w:rsidRPr="00D30F71">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14:paraId="6734B2AE" w14:textId="77777777" w:rsidR="00D30F71" w:rsidRPr="00D30F71" w:rsidRDefault="00DA5D93" w:rsidP="00D30F71">
            <w:pPr>
              <w:autoSpaceDE w:val="0"/>
              <w:autoSpaceDN w:val="0"/>
              <w:adjustRightInd w:val="0"/>
              <w:spacing w:after="0" w:line="240" w:lineRule="auto"/>
              <w:rPr>
                <w:ins w:id="7275" w:author="Arjan" w:date="2012-12-10T16:22:00Z"/>
                <w:rFonts w:ascii="Arial" w:eastAsia="Times New Roman" w:hAnsi="Arial" w:cs="Arial"/>
                <w:color w:val="000000"/>
                <w:sz w:val="20"/>
                <w:szCs w:val="20"/>
              </w:rPr>
            </w:pPr>
            <w:ins w:id="7276"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Att.Type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AN40</w:t>
              </w:r>
              <w:r w:rsidRPr="00D30F71">
                <w:rPr>
                  <w:rFonts w:ascii="Arial" w:hAnsi="Arial" w:cs="Arial"/>
                  <w:sz w:val="20"/>
                  <w:szCs w:val="20"/>
                  <w:lang w:val="en-AU"/>
                </w:rPr>
                <w:fldChar w:fldCharType="end"/>
              </w:r>
            </w:ins>
          </w:p>
        </w:tc>
      </w:tr>
      <w:tr w:rsidR="00D30F71" w:rsidRPr="00D30F71" w14:paraId="6B421599" w14:textId="77777777">
        <w:trPr>
          <w:trHeight w:val="230"/>
          <w:ins w:id="7277" w:author="Arjan" w:date="2012-12-10T16:22:00Z"/>
        </w:trPr>
        <w:tc>
          <w:tcPr>
            <w:tcW w:w="3690" w:type="dxa"/>
            <w:tcBorders>
              <w:top w:val="nil"/>
              <w:left w:val="nil"/>
              <w:bottom w:val="nil"/>
              <w:right w:val="nil"/>
            </w:tcBorders>
          </w:tcPr>
          <w:p w14:paraId="7DFC75F3" w14:textId="77777777" w:rsidR="00D30F71" w:rsidRPr="00D30F71" w:rsidRDefault="00D30F71" w:rsidP="00D30F71">
            <w:pPr>
              <w:autoSpaceDE w:val="0"/>
              <w:autoSpaceDN w:val="0"/>
              <w:adjustRightInd w:val="0"/>
              <w:spacing w:after="0" w:line="240" w:lineRule="auto"/>
              <w:rPr>
                <w:ins w:id="7278"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5945F12C" w14:textId="77777777" w:rsidR="00D30F71" w:rsidRPr="00D30F71" w:rsidRDefault="00D30F71" w:rsidP="00D30F71">
            <w:pPr>
              <w:autoSpaceDE w:val="0"/>
              <w:autoSpaceDN w:val="0"/>
              <w:adjustRightInd w:val="0"/>
              <w:spacing w:after="0" w:line="240" w:lineRule="auto"/>
              <w:rPr>
                <w:ins w:id="7279" w:author="Arjan" w:date="2012-12-10T16:22:00Z"/>
                <w:rFonts w:ascii="Arial" w:eastAsia="Times New Roman" w:hAnsi="Arial" w:cs="Arial"/>
                <w:b/>
                <w:bCs/>
                <w:color w:val="000000"/>
                <w:sz w:val="20"/>
                <w:szCs w:val="20"/>
              </w:rPr>
            </w:pPr>
          </w:p>
        </w:tc>
      </w:tr>
      <w:tr w:rsidR="00D30F71" w:rsidRPr="00D30F71" w14:paraId="541A0B1A" w14:textId="77777777">
        <w:trPr>
          <w:trHeight w:val="230"/>
          <w:ins w:id="7280" w:author="Arjan" w:date="2012-12-10T16:22:00Z"/>
        </w:trPr>
        <w:tc>
          <w:tcPr>
            <w:tcW w:w="3690" w:type="dxa"/>
            <w:tcBorders>
              <w:top w:val="nil"/>
              <w:left w:val="nil"/>
              <w:bottom w:val="nil"/>
              <w:right w:val="nil"/>
            </w:tcBorders>
          </w:tcPr>
          <w:p w14:paraId="61438F02" w14:textId="77777777" w:rsidR="00D30F71" w:rsidRPr="00D30F71" w:rsidRDefault="00D30F71" w:rsidP="00D30F71">
            <w:pPr>
              <w:autoSpaceDE w:val="0"/>
              <w:autoSpaceDN w:val="0"/>
              <w:adjustRightInd w:val="0"/>
              <w:spacing w:after="0" w:line="240" w:lineRule="auto"/>
              <w:rPr>
                <w:ins w:id="7281" w:author="Arjan" w:date="2012-12-10T16:22:00Z"/>
                <w:rFonts w:ascii="Arial" w:eastAsia="Times New Roman" w:hAnsi="Arial" w:cs="Arial"/>
                <w:color w:val="000000"/>
                <w:sz w:val="20"/>
                <w:szCs w:val="20"/>
              </w:rPr>
            </w:pPr>
            <w:ins w:id="7282" w:author="Arjan" w:date="2012-12-10T16:22:00Z">
              <w:r w:rsidRPr="00D30F71">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14:paraId="77D22673" w14:textId="77777777" w:rsidR="00D30F71" w:rsidRPr="00D30F71" w:rsidRDefault="00D30F71" w:rsidP="00D30F71">
            <w:pPr>
              <w:autoSpaceDE w:val="0"/>
              <w:autoSpaceDN w:val="0"/>
              <w:adjustRightInd w:val="0"/>
              <w:spacing w:after="0" w:line="240" w:lineRule="auto"/>
              <w:rPr>
                <w:ins w:id="7283" w:author="Arjan" w:date="2012-12-10T16:22:00Z"/>
                <w:rFonts w:ascii="Arial" w:eastAsia="Times New Roman" w:hAnsi="Arial" w:cs="Arial"/>
                <w:color w:val="000000"/>
                <w:sz w:val="20"/>
                <w:szCs w:val="20"/>
              </w:rPr>
            </w:pPr>
            <w:ins w:id="7284" w:author="Arjan" w:date="2012-12-10T16:22:00Z">
              <w:r w:rsidRPr="00D30F71">
                <w:rPr>
                  <w:rFonts w:ascii="Arial" w:eastAsia="Times New Roman" w:hAnsi="Arial" w:cs="Arial"/>
                  <w:color w:val="000000"/>
                  <w:sz w:val="20"/>
                  <w:szCs w:val="20"/>
                </w:rPr>
                <w:t>alle alfanumerieke tekens</w:t>
              </w:r>
            </w:ins>
          </w:p>
        </w:tc>
      </w:tr>
      <w:tr w:rsidR="00D30F71" w:rsidRPr="00D30F71" w14:paraId="5E620C53" w14:textId="77777777">
        <w:trPr>
          <w:trHeight w:val="230"/>
          <w:ins w:id="7285" w:author="Arjan" w:date="2012-12-10T16:22:00Z"/>
        </w:trPr>
        <w:tc>
          <w:tcPr>
            <w:tcW w:w="3690" w:type="dxa"/>
            <w:tcBorders>
              <w:top w:val="nil"/>
              <w:left w:val="nil"/>
              <w:bottom w:val="nil"/>
              <w:right w:val="nil"/>
            </w:tcBorders>
          </w:tcPr>
          <w:p w14:paraId="0628D212" w14:textId="77777777" w:rsidR="00D30F71" w:rsidRPr="00D30F71" w:rsidRDefault="00D30F71" w:rsidP="00D30F71">
            <w:pPr>
              <w:autoSpaceDE w:val="0"/>
              <w:autoSpaceDN w:val="0"/>
              <w:adjustRightInd w:val="0"/>
              <w:spacing w:after="0" w:line="240" w:lineRule="auto"/>
              <w:rPr>
                <w:ins w:id="7286"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670FA60C" w14:textId="77777777" w:rsidR="00D30F71" w:rsidRPr="00D30F71" w:rsidRDefault="00D30F71" w:rsidP="00D30F71">
            <w:pPr>
              <w:autoSpaceDE w:val="0"/>
              <w:autoSpaceDN w:val="0"/>
              <w:adjustRightInd w:val="0"/>
              <w:spacing w:after="0" w:line="240" w:lineRule="auto"/>
              <w:rPr>
                <w:ins w:id="7287" w:author="Arjan" w:date="2012-12-10T16:22:00Z"/>
                <w:rFonts w:ascii="Arial" w:eastAsia="Times New Roman" w:hAnsi="Arial" w:cs="Arial"/>
                <w:b/>
                <w:bCs/>
                <w:color w:val="000000"/>
                <w:sz w:val="20"/>
                <w:szCs w:val="20"/>
              </w:rPr>
            </w:pPr>
          </w:p>
        </w:tc>
      </w:tr>
      <w:tr w:rsidR="00D30F71" w:rsidRPr="00D30F71" w14:paraId="04E4B9F7" w14:textId="77777777">
        <w:trPr>
          <w:trHeight w:val="230"/>
          <w:ins w:id="7288" w:author="Arjan" w:date="2012-12-10T16:22:00Z"/>
        </w:trPr>
        <w:tc>
          <w:tcPr>
            <w:tcW w:w="3690" w:type="dxa"/>
            <w:tcBorders>
              <w:top w:val="nil"/>
              <w:left w:val="nil"/>
              <w:bottom w:val="nil"/>
              <w:right w:val="nil"/>
            </w:tcBorders>
          </w:tcPr>
          <w:p w14:paraId="727FB08E" w14:textId="77777777" w:rsidR="00D30F71" w:rsidRPr="00D30F71" w:rsidRDefault="00D30F71" w:rsidP="00D30F71">
            <w:pPr>
              <w:autoSpaceDE w:val="0"/>
              <w:autoSpaceDN w:val="0"/>
              <w:adjustRightInd w:val="0"/>
              <w:spacing w:after="0" w:line="240" w:lineRule="auto"/>
              <w:rPr>
                <w:ins w:id="7289" w:author="Arjan" w:date="2012-12-10T16:22:00Z"/>
                <w:rFonts w:ascii="Arial" w:eastAsia="Times New Roman" w:hAnsi="Arial" w:cs="Arial"/>
                <w:b/>
                <w:bCs/>
                <w:color w:val="000000"/>
                <w:sz w:val="20"/>
                <w:szCs w:val="20"/>
              </w:rPr>
            </w:pPr>
            <w:ins w:id="7290" w:author="Arjan" w:date="2012-12-10T16:22:00Z">
              <w:r w:rsidRPr="00D30F71">
                <w:rPr>
                  <w:rFonts w:ascii="Arial" w:eastAsia="Times New Roman" w:hAnsi="Arial" w:cs="Arial"/>
                  <w:b/>
                  <w:bCs/>
                  <w:color w:val="000000"/>
                  <w:sz w:val="20"/>
                  <w:szCs w:val="20"/>
                </w:rPr>
                <w:t xml:space="preserve">Indicatie </w:t>
              </w:r>
              <w:r w:rsidRPr="00D30F71">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14:paraId="27A520B6" w14:textId="77777777" w:rsidR="00D30F71" w:rsidRPr="00D30F71" w:rsidRDefault="00D30F71" w:rsidP="00D30F71">
            <w:pPr>
              <w:autoSpaceDE w:val="0"/>
              <w:autoSpaceDN w:val="0"/>
              <w:adjustRightInd w:val="0"/>
              <w:spacing w:after="0" w:line="240" w:lineRule="auto"/>
              <w:rPr>
                <w:ins w:id="7291" w:author="Arjan" w:date="2012-12-10T16:22:00Z"/>
                <w:rFonts w:ascii="Arial" w:eastAsia="Times New Roman" w:hAnsi="Arial" w:cs="Arial"/>
                <w:color w:val="000000"/>
                <w:sz w:val="20"/>
                <w:szCs w:val="20"/>
              </w:rPr>
            </w:pPr>
            <w:ins w:id="7292" w:author="Arjan" w:date="2012-12-10T16:22:00Z">
              <w:r w:rsidRPr="00D30F71">
                <w:rPr>
                  <w:rFonts w:ascii="Arial" w:eastAsia="Times New Roman" w:hAnsi="Arial" w:cs="Arial"/>
                  <w:color w:val="000000"/>
                  <w:sz w:val="20"/>
                  <w:szCs w:val="20"/>
                </w:rPr>
                <w:t>zie groep</w:t>
              </w:r>
            </w:ins>
          </w:p>
        </w:tc>
      </w:tr>
      <w:tr w:rsidR="00D30F71" w:rsidRPr="00D30F71" w14:paraId="4FB2532A" w14:textId="77777777">
        <w:trPr>
          <w:trHeight w:val="275"/>
          <w:ins w:id="7293" w:author="Arjan" w:date="2012-12-10T16:22:00Z"/>
        </w:trPr>
        <w:tc>
          <w:tcPr>
            <w:tcW w:w="3690" w:type="dxa"/>
            <w:tcBorders>
              <w:top w:val="nil"/>
              <w:left w:val="nil"/>
              <w:bottom w:val="nil"/>
              <w:right w:val="nil"/>
            </w:tcBorders>
          </w:tcPr>
          <w:p w14:paraId="55BEF605" w14:textId="77777777" w:rsidR="00D30F71" w:rsidRPr="00D30F71" w:rsidRDefault="00D30F71" w:rsidP="00D30F71">
            <w:pPr>
              <w:autoSpaceDE w:val="0"/>
              <w:autoSpaceDN w:val="0"/>
              <w:adjustRightInd w:val="0"/>
              <w:spacing w:after="0" w:line="240" w:lineRule="auto"/>
              <w:rPr>
                <w:ins w:id="7294"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19F10DFD" w14:textId="77777777" w:rsidR="00D30F71" w:rsidRPr="00D30F71" w:rsidRDefault="00D30F71" w:rsidP="00D30F71">
            <w:pPr>
              <w:autoSpaceDE w:val="0"/>
              <w:autoSpaceDN w:val="0"/>
              <w:adjustRightInd w:val="0"/>
              <w:spacing w:after="0" w:line="240" w:lineRule="auto"/>
              <w:rPr>
                <w:ins w:id="7295" w:author="Arjan" w:date="2012-12-10T16:22:00Z"/>
                <w:rFonts w:ascii="Arial" w:eastAsia="Times New Roman" w:hAnsi="Arial" w:cs="Arial"/>
                <w:color w:val="000000"/>
                <w:sz w:val="20"/>
                <w:szCs w:val="20"/>
              </w:rPr>
            </w:pPr>
          </w:p>
        </w:tc>
      </w:tr>
      <w:tr w:rsidR="00D30F71" w:rsidRPr="00D30F71" w14:paraId="01EDCAD2" w14:textId="77777777">
        <w:trPr>
          <w:trHeight w:val="230"/>
          <w:ins w:id="7296" w:author="Arjan" w:date="2012-12-10T16:22:00Z"/>
        </w:trPr>
        <w:tc>
          <w:tcPr>
            <w:tcW w:w="3690" w:type="dxa"/>
            <w:tcBorders>
              <w:top w:val="nil"/>
              <w:left w:val="nil"/>
              <w:bottom w:val="nil"/>
              <w:right w:val="nil"/>
            </w:tcBorders>
          </w:tcPr>
          <w:p w14:paraId="072D4B34" w14:textId="77777777" w:rsidR="00D30F71" w:rsidRPr="00D30F71" w:rsidRDefault="00D30F71" w:rsidP="00D30F71">
            <w:pPr>
              <w:autoSpaceDE w:val="0"/>
              <w:autoSpaceDN w:val="0"/>
              <w:adjustRightInd w:val="0"/>
              <w:spacing w:after="0" w:line="240" w:lineRule="auto"/>
              <w:rPr>
                <w:ins w:id="7297" w:author="Arjan" w:date="2012-12-10T16:22:00Z"/>
                <w:rFonts w:ascii="Arial" w:eastAsia="Times New Roman" w:hAnsi="Arial" w:cs="Arial"/>
                <w:b/>
                <w:bCs/>
                <w:color w:val="000000"/>
                <w:sz w:val="20"/>
                <w:szCs w:val="20"/>
              </w:rPr>
            </w:pPr>
            <w:ins w:id="7298" w:author="Arjan" w:date="2012-12-10T16:22:00Z">
              <w:r w:rsidRPr="00D30F71">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14:paraId="6FAAAE4E" w14:textId="77777777" w:rsidR="00D30F71" w:rsidRPr="00D30F71" w:rsidRDefault="00D30F71" w:rsidP="00D30F71">
            <w:pPr>
              <w:autoSpaceDE w:val="0"/>
              <w:autoSpaceDN w:val="0"/>
              <w:adjustRightInd w:val="0"/>
              <w:spacing w:after="0" w:line="240" w:lineRule="auto"/>
              <w:rPr>
                <w:ins w:id="7299" w:author="Arjan" w:date="2012-12-10T16:22:00Z"/>
                <w:rFonts w:ascii="Arial" w:eastAsia="Times New Roman" w:hAnsi="Arial" w:cs="Arial"/>
                <w:color w:val="000000"/>
                <w:sz w:val="20"/>
                <w:szCs w:val="20"/>
              </w:rPr>
            </w:pPr>
            <w:ins w:id="7300" w:author="Arjan" w:date="2012-12-10T16:22:00Z">
              <w:r w:rsidRPr="00D30F71">
                <w:rPr>
                  <w:rFonts w:ascii="Arial" w:eastAsia="Times New Roman" w:hAnsi="Arial" w:cs="Arial"/>
                  <w:color w:val="000000"/>
                  <w:sz w:val="20"/>
                  <w:szCs w:val="20"/>
                </w:rPr>
                <w:t>zie groep</w:t>
              </w:r>
            </w:ins>
          </w:p>
        </w:tc>
      </w:tr>
      <w:tr w:rsidR="00D30F71" w:rsidRPr="00D30F71" w14:paraId="61A7222A" w14:textId="77777777">
        <w:trPr>
          <w:trHeight w:val="230"/>
          <w:ins w:id="7301" w:author="Arjan" w:date="2012-12-10T16:22:00Z"/>
        </w:trPr>
        <w:tc>
          <w:tcPr>
            <w:tcW w:w="3690" w:type="dxa"/>
            <w:tcBorders>
              <w:top w:val="nil"/>
              <w:left w:val="nil"/>
              <w:bottom w:val="nil"/>
              <w:right w:val="nil"/>
            </w:tcBorders>
          </w:tcPr>
          <w:p w14:paraId="1A8A7DBC" w14:textId="77777777" w:rsidR="00D30F71" w:rsidRPr="00D30F71" w:rsidRDefault="00D30F71" w:rsidP="00D30F71">
            <w:pPr>
              <w:autoSpaceDE w:val="0"/>
              <w:autoSpaceDN w:val="0"/>
              <w:adjustRightInd w:val="0"/>
              <w:spacing w:after="0" w:line="240" w:lineRule="auto"/>
              <w:rPr>
                <w:ins w:id="7302"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4E06458D" w14:textId="77777777" w:rsidR="00D30F71" w:rsidRPr="00D30F71" w:rsidRDefault="00D30F71" w:rsidP="00D30F71">
            <w:pPr>
              <w:autoSpaceDE w:val="0"/>
              <w:autoSpaceDN w:val="0"/>
              <w:adjustRightInd w:val="0"/>
              <w:spacing w:after="0" w:line="240" w:lineRule="auto"/>
              <w:rPr>
                <w:ins w:id="7303" w:author="Arjan" w:date="2012-12-10T16:22:00Z"/>
                <w:rFonts w:ascii="Arial" w:eastAsia="Times New Roman" w:hAnsi="Arial" w:cs="Arial"/>
                <w:color w:val="000000"/>
                <w:sz w:val="20"/>
                <w:szCs w:val="20"/>
              </w:rPr>
            </w:pPr>
          </w:p>
        </w:tc>
      </w:tr>
      <w:tr w:rsidR="00D30F71" w:rsidRPr="00D30F71" w14:paraId="3DFD63BB" w14:textId="77777777">
        <w:trPr>
          <w:trHeight w:val="230"/>
          <w:ins w:id="7304" w:author="Arjan" w:date="2012-12-10T16:22:00Z"/>
        </w:trPr>
        <w:tc>
          <w:tcPr>
            <w:tcW w:w="3690" w:type="dxa"/>
            <w:tcBorders>
              <w:top w:val="nil"/>
              <w:left w:val="nil"/>
              <w:bottom w:val="nil"/>
              <w:right w:val="nil"/>
            </w:tcBorders>
          </w:tcPr>
          <w:p w14:paraId="63D68D55" w14:textId="77777777" w:rsidR="00D30F71" w:rsidRPr="00D30F71" w:rsidRDefault="00D30F71" w:rsidP="00D30F71">
            <w:pPr>
              <w:autoSpaceDE w:val="0"/>
              <w:autoSpaceDN w:val="0"/>
              <w:adjustRightInd w:val="0"/>
              <w:spacing w:after="0" w:line="240" w:lineRule="auto"/>
              <w:rPr>
                <w:ins w:id="7305" w:author="Arjan" w:date="2012-12-10T16:22:00Z"/>
                <w:rFonts w:ascii="Arial" w:eastAsia="Times New Roman" w:hAnsi="Arial" w:cs="Arial"/>
                <w:b/>
                <w:bCs/>
                <w:color w:val="000000"/>
                <w:sz w:val="20"/>
                <w:szCs w:val="20"/>
              </w:rPr>
            </w:pPr>
            <w:ins w:id="7306" w:author="Arjan" w:date="2012-12-10T16:22:00Z">
              <w:r w:rsidRPr="00D30F71">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14:paraId="38F8DB2F" w14:textId="77777777" w:rsidR="00D30F71" w:rsidRPr="00D30F71" w:rsidRDefault="00D30F71" w:rsidP="00D30F71">
            <w:pPr>
              <w:autoSpaceDE w:val="0"/>
              <w:autoSpaceDN w:val="0"/>
              <w:adjustRightInd w:val="0"/>
              <w:spacing w:after="0" w:line="240" w:lineRule="auto"/>
              <w:rPr>
                <w:ins w:id="7307" w:author="Arjan" w:date="2012-12-10T16:22:00Z"/>
                <w:rFonts w:ascii="Arial" w:eastAsia="Times New Roman" w:hAnsi="Arial" w:cs="Arial"/>
                <w:color w:val="000000"/>
                <w:sz w:val="20"/>
                <w:szCs w:val="20"/>
              </w:rPr>
            </w:pPr>
            <w:ins w:id="7308" w:author="Arjan" w:date="2012-12-10T16:22:00Z">
              <w:r w:rsidRPr="00D30F71">
                <w:rPr>
                  <w:rFonts w:ascii="Arial" w:eastAsia="Times New Roman" w:hAnsi="Arial" w:cs="Arial"/>
                  <w:color w:val="000000"/>
                  <w:sz w:val="20"/>
                  <w:szCs w:val="20"/>
                </w:rPr>
                <w:t>zie groep</w:t>
              </w:r>
            </w:ins>
          </w:p>
        </w:tc>
      </w:tr>
      <w:tr w:rsidR="00D30F71" w:rsidRPr="00D30F71" w14:paraId="4829A35F" w14:textId="77777777">
        <w:trPr>
          <w:trHeight w:val="230"/>
          <w:ins w:id="7309" w:author="Arjan" w:date="2012-12-10T16:22:00Z"/>
        </w:trPr>
        <w:tc>
          <w:tcPr>
            <w:tcW w:w="3690" w:type="dxa"/>
            <w:tcBorders>
              <w:top w:val="nil"/>
              <w:left w:val="nil"/>
              <w:bottom w:val="nil"/>
              <w:right w:val="nil"/>
            </w:tcBorders>
          </w:tcPr>
          <w:p w14:paraId="3CE7C59D" w14:textId="77777777" w:rsidR="00D30F71" w:rsidRPr="00D30F71" w:rsidRDefault="00D30F71" w:rsidP="00D30F71">
            <w:pPr>
              <w:autoSpaceDE w:val="0"/>
              <w:autoSpaceDN w:val="0"/>
              <w:adjustRightInd w:val="0"/>
              <w:spacing w:after="0" w:line="240" w:lineRule="auto"/>
              <w:rPr>
                <w:ins w:id="7310"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2294F938" w14:textId="77777777" w:rsidR="00D30F71" w:rsidRPr="00D30F71" w:rsidRDefault="00D30F71" w:rsidP="00D30F71">
            <w:pPr>
              <w:autoSpaceDE w:val="0"/>
              <w:autoSpaceDN w:val="0"/>
              <w:adjustRightInd w:val="0"/>
              <w:spacing w:after="0" w:line="240" w:lineRule="auto"/>
              <w:rPr>
                <w:ins w:id="7311" w:author="Arjan" w:date="2012-12-10T16:22:00Z"/>
                <w:rFonts w:ascii="Arial" w:eastAsia="Times New Roman" w:hAnsi="Arial" w:cs="Arial"/>
                <w:color w:val="000000"/>
                <w:sz w:val="20"/>
                <w:szCs w:val="20"/>
              </w:rPr>
            </w:pPr>
          </w:p>
        </w:tc>
      </w:tr>
      <w:tr w:rsidR="00D30F71" w:rsidRPr="00D30F71" w14:paraId="7ED158BB" w14:textId="77777777">
        <w:trPr>
          <w:trHeight w:val="230"/>
          <w:ins w:id="7312" w:author="Arjan" w:date="2012-12-10T16:22:00Z"/>
        </w:trPr>
        <w:tc>
          <w:tcPr>
            <w:tcW w:w="3690" w:type="dxa"/>
            <w:tcBorders>
              <w:top w:val="nil"/>
              <w:left w:val="nil"/>
              <w:bottom w:val="nil"/>
              <w:right w:val="nil"/>
            </w:tcBorders>
          </w:tcPr>
          <w:p w14:paraId="006D5F0A" w14:textId="77777777" w:rsidR="00D30F71" w:rsidRPr="00D30F71" w:rsidRDefault="00D30F71" w:rsidP="00D30F71">
            <w:pPr>
              <w:autoSpaceDE w:val="0"/>
              <w:autoSpaceDN w:val="0"/>
              <w:adjustRightInd w:val="0"/>
              <w:spacing w:after="0" w:line="240" w:lineRule="auto"/>
              <w:rPr>
                <w:ins w:id="7313" w:author="Arjan" w:date="2012-12-10T16:22:00Z"/>
                <w:rFonts w:ascii="Arial" w:eastAsia="Times New Roman" w:hAnsi="Arial" w:cs="Arial"/>
                <w:b/>
                <w:bCs/>
                <w:color w:val="000000"/>
                <w:sz w:val="20"/>
                <w:szCs w:val="20"/>
              </w:rPr>
            </w:pPr>
            <w:ins w:id="7314" w:author="Arjan" w:date="2012-12-10T16:22:00Z">
              <w:r w:rsidRPr="00D30F71">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14:paraId="7EE3A8D8" w14:textId="77777777" w:rsidR="00D30F71" w:rsidRPr="00D30F71" w:rsidRDefault="00D30F71" w:rsidP="00D30F71">
            <w:pPr>
              <w:autoSpaceDE w:val="0"/>
              <w:autoSpaceDN w:val="0"/>
              <w:adjustRightInd w:val="0"/>
              <w:spacing w:after="0" w:line="240" w:lineRule="auto"/>
              <w:rPr>
                <w:ins w:id="7315" w:author="Arjan" w:date="2012-12-10T16:22:00Z"/>
                <w:rFonts w:ascii="Arial" w:eastAsia="Times New Roman" w:hAnsi="Arial" w:cs="Arial"/>
                <w:color w:val="000000"/>
                <w:sz w:val="20"/>
                <w:szCs w:val="20"/>
              </w:rPr>
            </w:pPr>
            <w:ins w:id="7316" w:author="Arjan" w:date="2012-12-10T16:22:00Z">
              <w:r w:rsidRPr="00D30F71">
                <w:rPr>
                  <w:rFonts w:ascii="Arial" w:eastAsia="Times New Roman" w:hAnsi="Arial" w:cs="Arial"/>
                  <w:color w:val="000000"/>
                  <w:sz w:val="20"/>
                  <w:szCs w:val="20"/>
                </w:rPr>
                <w:t>zie groep</w:t>
              </w:r>
            </w:ins>
          </w:p>
        </w:tc>
      </w:tr>
      <w:tr w:rsidR="00D30F71" w:rsidRPr="00D30F71" w14:paraId="7771542A" w14:textId="77777777">
        <w:trPr>
          <w:trHeight w:val="230"/>
          <w:ins w:id="7317" w:author="Arjan" w:date="2012-12-10T16:22:00Z"/>
        </w:trPr>
        <w:tc>
          <w:tcPr>
            <w:tcW w:w="3690" w:type="dxa"/>
            <w:tcBorders>
              <w:top w:val="nil"/>
              <w:left w:val="nil"/>
              <w:bottom w:val="nil"/>
              <w:right w:val="nil"/>
            </w:tcBorders>
          </w:tcPr>
          <w:p w14:paraId="404609D3" w14:textId="77777777" w:rsidR="00D30F71" w:rsidRPr="00D30F71" w:rsidRDefault="00D30F71" w:rsidP="00D30F71">
            <w:pPr>
              <w:autoSpaceDE w:val="0"/>
              <w:autoSpaceDN w:val="0"/>
              <w:adjustRightInd w:val="0"/>
              <w:spacing w:after="0" w:line="240" w:lineRule="auto"/>
              <w:rPr>
                <w:ins w:id="7318"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59F3C249" w14:textId="77777777" w:rsidR="00D30F71" w:rsidRPr="00D30F71" w:rsidRDefault="00D30F71" w:rsidP="00D30F71">
            <w:pPr>
              <w:autoSpaceDE w:val="0"/>
              <w:autoSpaceDN w:val="0"/>
              <w:adjustRightInd w:val="0"/>
              <w:spacing w:after="0" w:line="240" w:lineRule="auto"/>
              <w:rPr>
                <w:ins w:id="7319" w:author="Arjan" w:date="2012-12-10T16:22:00Z"/>
                <w:rFonts w:ascii="Arial" w:eastAsia="Times New Roman" w:hAnsi="Arial" w:cs="Arial"/>
                <w:color w:val="000000"/>
                <w:sz w:val="20"/>
                <w:szCs w:val="20"/>
              </w:rPr>
            </w:pPr>
          </w:p>
        </w:tc>
      </w:tr>
      <w:tr w:rsidR="00D30F71" w:rsidRPr="00D30F71" w14:paraId="08886C0E" w14:textId="77777777">
        <w:trPr>
          <w:trHeight w:val="230"/>
          <w:ins w:id="7320" w:author="Arjan" w:date="2012-12-10T16:22:00Z"/>
        </w:trPr>
        <w:tc>
          <w:tcPr>
            <w:tcW w:w="3690" w:type="dxa"/>
            <w:tcBorders>
              <w:top w:val="nil"/>
              <w:left w:val="nil"/>
              <w:bottom w:val="nil"/>
              <w:right w:val="nil"/>
            </w:tcBorders>
          </w:tcPr>
          <w:p w14:paraId="51B6D3CE" w14:textId="77777777" w:rsidR="00D30F71" w:rsidRPr="00D30F71" w:rsidRDefault="00D30F71" w:rsidP="00D30F71">
            <w:pPr>
              <w:autoSpaceDE w:val="0"/>
              <w:autoSpaceDN w:val="0"/>
              <w:adjustRightInd w:val="0"/>
              <w:spacing w:after="0" w:line="240" w:lineRule="auto"/>
              <w:rPr>
                <w:ins w:id="7321" w:author="Arjan" w:date="2012-12-10T16:22:00Z"/>
                <w:rFonts w:ascii="Arial" w:eastAsia="Times New Roman" w:hAnsi="Arial" w:cs="Arial"/>
                <w:b/>
                <w:bCs/>
                <w:color w:val="000000"/>
                <w:sz w:val="20"/>
                <w:szCs w:val="20"/>
              </w:rPr>
            </w:pPr>
            <w:ins w:id="7322" w:author="Arjan" w:date="2012-12-10T16:22:00Z">
              <w:r w:rsidRPr="00D30F71">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14:paraId="6DE86C1C" w14:textId="77777777" w:rsidR="00D30F71" w:rsidRPr="00D30F71" w:rsidRDefault="00D30F71" w:rsidP="00D30F71">
            <w:pPr>
              <w:autoSpaceDE w:val="0"/>
              <w:autoSpaceDN w:val="0"/>
              <w:adjustRightInd w:val="0"/>
              <w:spacing w:after="0" w:line="240" w:lineRule="auto"/>
              <w:rPr>
                <w:ins w:id="7323" w:author="Arjan" w:date="2012-12-10T16:22:00Z"/>
                <w:rFonts w:ascii="Arial" w:eastAsia="Times New Roman" w:hAnsi="Arial" w:cs="Arial"/>
                <w:color w:val="000000"/>
                <w:sz w:val="20"/>
                <w:szCs w:val="20"/>
              </w:rPr>
            </w:pPr>
            <w:ins w:id="7324" w:author="Arjan" w:date="2012-12-10T16:22:00Z">
              <w:r w:rsidRPr="00D30F71">
                <w:rPr>
                  <w:rFonts w:ascii="Arial" w:eastAsia="Times New Roman" w:hAnsi="Arial" w:cs="Arial"/>
                  <w:color w:val="000000"/>
                  <w:sz w:val="20"/>
                  <w:szCs w:val="20"/>
                </w:rPr>
                <w:t>zie groep</w:t>
              </w:r>
            </w:ins>
          </w:p>
        </w:tc>
      </w:tr>
      <w:tr w:rsidR="00D30F71" w:rsidRPr="00D30F71" w14:paraId="29F4AD57" w14:textId="77777777">
        <w:trPr>
          <w:trHeight w:val="230"/>
          <w:ins w:id="7325" w:author="Arjan" w:date="2012-12-10T16:22:00Z"/>
        </w:trPr>
        <w:tc>
          <w:tcPr>
            <w:tcW w:w="3690" w:type="dxa"/>
            <w:tcBorders>
              <w:top w:val="nil"/>
              <w:left w:val="nil"/>
              <w:bottom w:val="nil"/>
              <w:right w:val="nil"/>
            </w:tcBorders>
          </w:tcPr>
          <w:p w14:paraId="74A60E8E" w14:textId="77777777" w:rsidR="00D30F71" w:rsidRPr="00D30F71" w:rsidRDefault="00D30F71" w:rsidP="00D30F71">
            <w:pPr>
              <w:autoSpaceDE w:val="0"/>
              <w:autoSpaceDN w:val="0"/>
              <w:adjustRightInd w:val="0"/>
              <w:spacing w:after="0" w:line="240" w:lineRule="auto"/>
              <w:rPr>
                <w:ins w:id="7326"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218943A4" w14:textId="77777777" w:rsidR="00D30F71" w:rsidRPr="00D30F71" w:rsidRDefault="00D30F71" w:rsidP="00D30F71">
            <w:pPr>
              <w:autoSpaceDE w:val="0"/>
              <w:autoSpaceDN w:val="0"/>
              <w:adjustRightInd w:val="0"/>
              <w:spacing w:after="0" w:line="240" w:lineRule="auto"/>
              <w:rPr>
                <w:ins w:id="7327" w:author="Arjan" w:date="2012-12-10T16:22:00Z"/>
                <w:rFonts w:ascii="Arial" w:eastAsia="Times New Roman" w:hAnsi="Arial" w:cs="Arial"/>
                <w:b/>
                <w:bCs/>
                <w:color w:val="000000"/>
                <w:sz w:val="20"/>
                <w:szCs w:val="20"/>
              </w:rPr>
            </w:pPr>
          </w:p>
        </w:tc>
      </w:tr>
      <w:tr w:rsidR="00D30F71" w:rsidRPr="00D30F71" w14:paraId="51C92B3D" w14:textId="77777777">
        <w:trPr>
          <w:trHeight w:val="230"/>
          <w:ins w:id="7328" w:author="Arjan" w:date="2012-12-10T16:22:00Z"/>
        </w:trPr>
        <w:tc>
          <w:tcPr>
            <w:tcW w:w="3690" w:type="dxa"/>
            <w:tcBorders>
              <w:top w:val="nil"/>
              <w:left w:val="nil"/>
              <w:bottom w:val="nil"/>
              <w:right w:val="nil"/>
            </w:tcBorders>
          </w:tcPr>
          <w:p w14:paraId="2AAAB660" w14:textId="77777777" w:rsidR="00D30F71" w:rsidRPr="00D30F71" w:rsidRDefault="00D30F71" w:rsidP="00D30F71">
            <w:pPr>
              <w:autoSpaceDE w:val="0"/>
              <w:autoSpaceDN w:val="0"/>
              <w:adjustRightInd w:val="0"/>
              <w:spacing w:after="0" w:line="240" w:lineRule="auto"/>
              <w:rPr>
                <w:ins w:id="7329" w:author="Arjan" w:date="2012-12-10T16:22:00Z"/>
                <w:rFonts w:ascii="Arial" w:eastAsia="Times New Roman" w:hAnsi="Arial" w:cs="Arial"/>
                <w:color w:val="000000"/>
                <w:sz w:val="20"/>
                <w:szCs w:val="20"/>
              </w:rPr>
            </w:pPr>
            <w:ins w:id="7330" w:author="Arjan" w:date="2012-12-10T16:22:00Z">
              <w:r w:rsidRPr="00D30F71">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72235D8F" w14:textId="77777777" w:rsidR="00D30F71" w:rsidRPr="00D30F71" w:rsidRDefault="00DA5D93" w:rsidP="00D30F71">
            <w:pPr>
              <w:autoSpaceDE w:val="0"/>
              <w:autoSpaceDN w:val="0"/>
              <w:adjustRightInd w:val="0"/>
              <w:spacing w:after="0" w:line="240" w:lineRule="auto"/>
              <w:rPr>
                <w:ins w:id="7331" w:author="Arjan" w:date="2012-12-10T16:22:00Z"/>
                <w:rFonts w:ascii="Arial" w:eastAsia="Times New Roman" w:hAnsi="Arial" w:cs="Arial"/>
                <w:color w:val="000000"/>
                <w:sz w:val="20"/>
                <w:szCs w:val="20"/>
              </w:rPr>
            </w:pPr>
            <w:ins w:id="7332"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Att.LowerBound</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1</w:t>
              </w:r>
              <w:r w:rsidRPr="00D30F71">
                <w:rPr>
                  <w:rFonts w:ascii="Arial" w:hAnsi="Arial" w:cs="Arial"/>
                  <w:sz w:val="20"/>
                  <w:szCs w:val="20"/>
                  <w:lang w:val="en-AU"/>
                </w:rPr>
                <w:fldChar w:fldCharType="end"/>
              </w:r>
              <w:r w:rsidR="00D30F71" w:rsidRPr="00D30F71">
                <w:rPr>
                  <w:rFonts w:ascii="Arial" w:eastAsia="Times New Roman" w:hAnsi="Arial" w:cs="Arial"/>
                  <w:color w:val="000000"/>
                  <w:sz w:val="20"/>
                  <w:szCs w:val="20"/>
                </w:rPr>
                <w:t xml:space="preserve"> - </w:t>
              </w:r>
              <w:r w:rsidRPr="00D30F71">
                <w:rPr>
                  <w:rFonts w:ascii="Arial" w:eastAsia="Times New Roman" w:hAnsi="Arial" w:cs="Arial"/>
                  <w:color w:val="000000"/>
                  <w:sz w:val="20"/>
                  <w:szCs w:val="20"/>
                </w:rPr>
                <w:fldChar w:fldCharType="begin" w:fldLock="1"/>
              </w:r>
              <w:r w:rsidR="00D30F71" w:rsidRPr="00D30F71">
                <w:rPr>
                  <w:rFonts w:ascii="Arial" w:eastAsia="Times New Roman" w:hAnsi="Arial" w:cs="Arial"/>
                  <w:color w:val="000000"/>
                  <w:sz w:val="20"/>
                  <w:szCs w:val="20"/>
                </w:rPr>
                <w:instrText>MERGEFIELD Att.UpperBound</w:instrText>
              </w:r>
              <w:r w:rsidRPr="00D30F71">
                <w:rPr>
                  <w:rFonts w:ascii="Arial" w:eastAsia="Times New Roman" w:hAnsi="Arial" w:cs="Arial"/>
                  <w:color w:val="000000"/>
                  <w:sz w:val="20"/>
                  <w:szCs w:val="20"/>
                </w:rPr>
                <w:fldChar w:fldCharType="separate"/>
              </w:r>
              <w:r w:rsidR="00D30F71" w:rsidRPr="00D30F71">
                <w:rPr>
                  <w:rFonts w:ascii="Arial" w:eastAsia="Times New Roman" w:hAnsi="Arial" w:cs="Arial"/>
                  <w:color w:val="000000"/>
                  <w:sz w:val="20"/>
                  <w:szCs w:val="20"/>
                </w:rPr>
                <w:t>1</w:t>
              </w:r>
              <w:r w:rsidRPr="00D30F71">
                <w:rPr>
                  <w:rFonts w:ascii="Arial" w:eastAsia="Times New Roman" w:hAnsi="Arial" w:cs="Arial"/>
                  <w:color w:val="000000"/>
                  <w:sz w:val="20"/>
                  <w:szCs w:val="20"/>
                </w:rPr>
                <w:fldChar w:fldCharType="end"/>
              </w:r>
            </w:ins>
          </w:p>
        </w:tc>
      </w:tr>
      <w:tr w:rsidR="00D30F71" w:rsidRPr="00D30F71" w14:paraId="5EF0F71F" w14:textId="77777777">
        <w:trPr>
          <w:trHeight w:val="200"/>
          <w:ins w:id="7333" w:author="Arjan" w:date="2012-12-10T16:22:00Z"/>
        </w:trPr>
        <w:tc>
          <w:tcPr>
            <w:tcW w:w="3690" w:type="dxa"/>
            <w:tcBorders>
              <w:top w:val="nil"/>
              <w:left w:val="nil"/>
              <w:bottom w:val="nil"/>
              <w:right w:val="nil"/>
            </w:tcBorders>
          </w:tcPr>
          <w:p w14:paraId="2D8C9967" w14:textId="77777777" w:rsidR="00D30F71" w:rsidRPr="00D30F71" w:rsidRDefault="00D30F71" w:rsidP="00D30F71">
            <w:pPr>
              <w:autoSpaceDE w:val="0"/>
              <w:autoSpaceDN w:val="0"/>
              <w:adjustRightInd w:val="0"/>
              <w:spacing w:after="0" w:line="240" w:lineRule="auto"/>
              <w:rPr>
                <w:ins w:id="7334"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05E5E0E2" w14:textId="77777777" w:rsidR="00D30F71" w:rsidRPr="00D30F71" w:rsidRDefault="00D30F71" w:rsidP="00D30F71">
            <w:pPr>
              <w:autoSpaceDE w:val="0"/>
              <w:autoSpaceDN w:val="0"/>
              <w:adjustRightInd w:val="0"/>
              <w:spacing w:after="0" w:line="240" w:lineRule="auto"/>
              <w:rPr>
                <w:ins w:id="7335" w:author="Arjan" w:date="2012-12-10T16:22:00Z"/>
                <w:rFonts w:ascii="Arial" w:eastAsia="Times New Roman" w:hAnsi="Arial" w:cs="Arial"/>
                <w:b/>
                <w:bCs/>
                <w:color w:val="000000"/>
                <w:sz w:val="20"/>
                <w:szCs w:val="20"/>
              </w:rPr>
            </w:pPr>
          </w:p>
        </w:tc>
      </w:tr>
      <w:tr w:rsidR="00D30F71" w:rsidRPr="00D30F71" w14:paraId="6EA8C27E" w14:textId="77777777">
        <w:trPr>
          <w:trHeight w:val="200"/>
          <w:ins w:id="7336" w:author="Arjan" w:date="2012-12-10T16:22:00Z"/>
        </w:trPr>
        <w:tc>
          <w:tcPr>
            <w:tcW w:w="3690" w:type="dxa"/>
            <w:tcBorders>
              <w:top w:val="nil"/>
              <w:left w:val="nil"/>
              <w:bottom w:val="nil"/>
              <w:right w:val="nil"/>
            </w:tcBorders>
          </w:tcPr>
          <w:p w14:paraId="5D4542DE" w14:textId="77777777" w:rsidR="00D30F71" w:rsidRPr="00D30F71" w:rsidRDefault="00D30F71" w:rsidP="00D30F71">
            <w:pPr>
              <w:autoSpaceDE w:val="0"/>
              <w:autoSpaceDN w:val="0"/>
              <w:adjustRightInd w:val="0"/>
              <w:spacing w:after="0" w:line="240" w:lineRule="auto"/>
              <w:rPr>
                <w:ins w:id="7337" w:author="Arjan" w:date="2012-12-10T16:22:00Z"/>
                <w:rFonts w:ascii="Arial" w:eastAsia="Times New Roman" w:hAnsi="Arial" w:cs="Arial"/>
                <w:color w:val="000000"/>
                <w:sz w:val="20"/>
                <w:szCs w:val="20"/>
              </w:rPr>
            </w:pPr>
            <w:ins w:id="7338" w:author="Arjan" w:date="2012-12-10T16:22:00Z">
              <w:r w:rsidRPr="00D30F71">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452319FC" w14:textId="77777777" w:rsidR="00D30F71" w:rsidRPr="00D30F71" w:rsidRDefault="00D30F71" w:rsidP="00D30F71">
            <w:pPr>
              <w:autoSpaceDE w:val="0"/>
              <w:autoSpaceDN w:val="0"/>
              <w:adjustRightInd w:val="0"/>
              <w:spacing w:after="0" w:line="240" w:lineRule="auto"/>
              <w:rPr>
                <w:ins w:id="7339" w:author="Arjan" w:date="2012-12-10T16:22:00Z"/>
                <w:rFonts w:ascii="Arial" w:eastAsia="Times New Roman" w:hAnsi="Arial" w:cs="Arial"/>
                <w:color w:val="000000"/>
                <w:sz w:val="20"/>
                <w:szCs w:val="20"/>
              </w:rPr>
            </w:pPr>
            <w:ins w:id="7340" w:author="Arjan" w:date="2012-12-10T16:22:00Z">
              <w:r w:rsidRPr="00D30F71">
                <w:rPr>
                  <w:rFonts w:ascii="Arial" w:eastAsia="Times New Roman" w:hAnsi="Arial" w:cs="Arial"/>
                  <w:color w:val="000000"/>
                  <w:sz w:val="20"/>
                  <w:szCs w:val="20"/>
                </w:rPr>
                <w:t>Gemeentelijk kerngegeven</w:t>
              </w:r>
            </w:ins>
          </w:p>
        </w:tc>
      </w:tr>
      <w:tr w:rsidR="00D30F71" w:rsidRPr="00D30F71" w14:paraId="3B894B00" w14:textId="77777777">
        <w:trPr>
          <w:trHeight w:val="230"/>
          <w:ins w:id="7341" w:author="Arjan" w:date="2012-12-10T16:22:00Z"/>
        </w:trPr>
        <w:tc>
          <w:tcPr>
            <w:tcW w:w="3690" w:type="dxa"/>
            <w:tcBorders>
              <w:top w:val="nil"/>
              <w:left w:val="nil"/>
              <w:bottom w:val="nil"/>
              <w:right w:val="nil"/>
            </w:tcBorders>
          </w:tcPr>
          <w:p w14:paraId="5B3A55D5" w14:textId="77777777" w:rsidR="00D30F71" w:rsidRPr="00D30F71" w:rsidRDefault="00D30F71" w:rsidP="00D30F71">
            <w:pPr>
              <w:autoSpaceDE w:val="0"/>
              <w:autoSpaceDN w:val="0"/>
              <w:adjustRightInd w:val="0"/>
              <w:spacing w:after="0" w:line="240" w:lineRule="auto"/>
              <w:rPr>
                <w:ins w:id="7342"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67FBA22B" w14:textId="77777777" w:rsidR="00D30F71" w:rsidRPr="00D30F71" w:rsidRDefault="00D30F71" w:rsidP="00D30F71">
            <w:pPr>
              <w:autoSpaceDE w:val="0"/>
              <w:autoSpaceDN w:val="0"/>
              <w:adjustRightInd w:val="0"/>
              <w:spacing w:after="0" w:line="240" w:lineRule="auto"/>
              <w:rPr>
                <w:ins w:id="7343" w:author="Arjan" w:date="2012-12-10T16:22:00Z"/>
                <w:rFonts w:ascii="Arial" w:eastAsia="Times New Roman" w:hAnsi="Arial" w:cs="Arial"/>
                <w:b/>
                <w:bCs/>
                <w:color w:val="000000"/>
                <w:sz w:val="20"/>
                <w:szCs w:val="20"/>
              </w:rPr>
            </w:pPr>
          </w:p>
        </w:tc>
      </w:tr>
      <w:tr w:rsidR="00D30F71" w:rsidRPr="00D30F71" w14:paraId="01BA1C7F" w14:textId="77777777">
        <w:trPr>
          <w:trHeight w:val="230"/>
          <w:ins w:id="7344" w:author="Arjan" w:date="2012-12-10T16:22:00Z"/>
        </w:trPr>
        <w:tc>
          <w:tcPr>
            <w:tcW w:w="3690" w:type="dxa"/>
            <w:tcBorders>
              <w:top w:val="nil"/>
              <w:left w:val="nil"/>
              <w:bottom w:val="nil"/>
              <w:right w:val="nil"/>
            </w:tcBorders>
          </w:tcPr>
          <w:p w14:paraId="1D0F10C0" w14:textId="77777777" w:rsidR="00D30F71" w:rsidRPr="00D30F71" w:rsidRDefault="00D30F71" w:rsidP="00D30F71">
            <w:pPr>
              <w:autoSpaceDE w:val="0"/>
              <w:autoSpaceDN w:val="0"/>
              <w:adjustRightInd w:val="0"/>
              <w:spacing w:after="0" w:line="240" w:lineRule="auto"/>
              <w:rPr>
                <w:ins w:id="7345" w:author="Arjan" w:date="2012-12-10T16:22:00Z"/>
                <w:rFonts w:ascii="Arial" w:eastAsia="Times New Roman" w:hAnsi="Arial" w:cs="Arial"/>
                <w:color w:val="000000"/>
                <w:sz w:val="20"/>
                <w:szCs w:val="20"/>
              </w:rPr>
            </w:pPr>
            <w:ins w:id="7346" w:author="Arjan" w:date="2012-12-10T16:22:00Z">
              <w:r w:rsidRPr="00D30F71">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14:paraId="66024FBE" w14:textId="77777777" w:rsidR="00D30F71" w:rsidRPr="00D30F71" w:rsidRDefault="00D30F71" w:rsidP="00D30F71">
            <w:pPr>
              <w:autoSpaceDE w:val="0"/>
              <w:autoSpaceDN w:val="0"/>
              <w:adjustRightInd w:val="0"/>
              <w:spacing w:after="0" w:line="240" w:lineRule="auto"/>
              <w:rPr>
                <w:ins w:id="7347" w:author="Arjan" w:date="2012-12-10T16:22:00Z"/>
                <w:rFonts w:ascii="Arial" w:eastAsia="Times New Roman" w:hAnsi="Arial" w:cs="Arial"/>
                <w:color w:val="000000"/>
                <w:sz w:val="20"/>
                <w:szCs w:val="20"/>
              </w:rPr>
            </w:pPr>
          </w:p>
        </w:tc>
      </w:tr>
    </w:tbl>
    <w:p w14:paraId="5BE3D9E6" w14:textId="77777777" w:rsidR="00D30F71" w:rsidRPr="00D30F71" w:rsidRDefault="00DA5D93" w:rsidP="00D30F71">
      <w:pPr>
        <w:autoSpaceDE w:val="0"/>
        <w:autoSpaceDN w:val="0"/>
        <w:adjustRightInd w:val="0"/>
        <w:spacing w:before="240" w:after="60" w:line="240" w:lineRule="auto"/>
        <w:outlineLvl w:val="3"/>
        <w:rPr>
          <w:ins w:id="7348" w:author="Arjan" w:date="2012-12-10T16:22:00Z"/>
          <w:rFonts w:ascii="Arial" w:eastAsia="Times New Roman" w:hAnsi="Arial" w:cs="Arial"/>
          <w:b/>
          <w:bCs/>
          <w:color w:val="004080"/>
          <w:sz w:val="24"/>
          <w:szCs w:val="24"/>
        </w:rPr>
      </w:pPr>
      <w:ins w:id="7349"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b/>
            <w:bCs/>
            <w:color w:val="004080"/>
            <w:sz w:val="24"/>
            <w:szCs w:val="24"/>
          </w:rPr>
          <w:instrText>Att.Stereotype</w:instrText>
        </w:r>
        <w:r w:rsidRPr="00D30F71">
          <w:rPr>
            <w:rFonts w:ascii="Arial" w:hAnsi="Arial" w:cs="Arial"/>
            <w:sz w:val="20"/>
            <w:szCs w:val="20"/>
            <w:lang w:val="en-AU"/>
          </w:rPr>
          <w:fldChar w:fldCharType="separate"/>
        </w:r>
        <w:r w:rsidR="00D30F71" w:rsidRPr="00D30F71">
          <w:rPr>
            <w:rFonts w:ascii="Arial" w:eastAsia="Times New Roman" w:hAnsi="Arial" w:cs="Arial"/>
            <w:b/>
            <w:bCs/>
            <w:color w:val="004080"/>
            <w:sz w:val="24"/>
            <w:szCs w:val="24"/>
          </w:rPr>
          <w:t>«Attribuutsoort»</w:t>
        </w:r>
        <w:r w:rsidRPr="00D30F71">
          <w:rPr>
            <w:rFonts w:ascii="Arial" w:hAnsi="Arial" w:cs="Arial"/>
            <w:sz w:val="20"/>
            <w:szCs w:val="20"/>
            <w:lang w:val="en-AU"/>
          </w:rPr>
          <w:fldChar w:fldCharType="end"/>
        </w:r>
        <w:r w:rsidR="00D30F71" w:rsidRPr="00D30F71">
          <w:rPr>
            <w:rFonts w:ascii="Arial" w:eastAsia="Times New Roman" w:hAnsi="Arial" w:cs="Arial"/>
            <w:b/>
            <w:bCs/>
            <w:color w:val="004080"/>
            <w:sz w:val="24"/>
            <w:szCs w:val="24"/>
          </w:rPr>
          <w:t xml:space="preserve"> </w:t>
        </w:r>
        <w:r w:rsidRPr="00D30F71">
          <w:rPr>
            <w:rFonts w:ascii="Arial" w:eastAsia="Times New Roman" w:hAnsi="Arial" w:cs="Arial"/>
            <w:b/>
            <w:bCs/>
            <w:color w:val="004080"/>
            <w:sz w:val="24"/>
            <w:szCs w:val="24"/>
          </w:rPr>
          <w:fldChar w:fldCharType="begin" w:fldLock="1"/>
        </w:r>
        <w:r w:rsidR="00D30F71" w:rsidRPr="00D30F71">
          <w:rPr>
            <w:rFonts w:ascii="Arial" w:eastAsia="Times New Roman" w:hAnsi="Arial" w:cs="Arial"/>
            <w:b/>
            <w:bCs/>
            <w:color w:val="004080"/>
            <w:sz w:val="24"/>
            <w:szCs w:val="24"/>
          </w:rPr>
          <w:instrText>MERGEFIELD Att.Name</w:instrText>
        </w:r>
        <w:r w:rsidRPr="00D30F71">
          <w:rPr>
            <w:rFonts w:ascii="Arial" w:eastAsia="Times New Roman" w:hAnsi="Arial" w:cs="Arial"/>
            <w:b/>
            <w:bCs/>
            <w:color w:val="004080"/>
            <w:sz w:val="24"/>
            <w:szCs w:val="24"/>
          </w:rPr>
          <w:fldChar w:fldCharType="separate"/>
        </w:r>
        <w:r w:rsidR="00D30F71" w:rsidRPr="00D30F71">
          <w:rPr>
            <w:rFonts w:ascii="Arial" w:eastAsia="Times New Roman" w:hAnsi="Arial" w:cs="Arial"/>
            <w:b/>
            <w:bCs/>
            <w:color w:val="004080"/>
            <w:sz w:val="24"/>
            <w:szCs w:val="24"/>
          </w:rPr>
          <w:t>Contactpersoon functie</w:t>
        </w:r>
        <w:r w:rsidRPr="00D30F71">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D30F71" w:rsidRPr="00D30F71" w14:paraId="18DF8CDC" w14:textId="77777777">
        <w:trPr>
          <w:trHeight w:val="230"/>
          <w:ins w:id="7350" w:author="Arjan" w:date="2012-12-10T16:22:00Z"/>
        </w:trPr>
        <w:tc>
          <w:tcPr>
            <w:tcW w:w="3690" w:type="dxa"/>
            <w:tcBorders>
              <w:top w:val="nil"/>
              <w:left w:val="nil"/>
              <w:bottom w:val="nil"/>
              <w:right w:val="nil"/>
            </w:tcBorders>
          </w:tcPr>
          <w:p w14:paraId="4F2B3B60" w14:textId="77777777" w:rsidR="00D30F71" w:rsidRPr="00D30F71" w:rsidRDefault="00D30F71" w:rsidP="00D30F71">
            <w:pPr>
              <w:autoSpaceDE w:val="0"/>
              <w:autoSpaceDN w:val="0"/>
              <w:adjustRightInd w:val="0"/>
              <w:spacing w:after="0" w:line="240" w:lineRule="auto"/>
              <w:rPr>
                <w:ins w:id="7351" w:author="Arjan" w:date="2012-12-10T16:22:00Z"/>
                <w:rFonts w:ascii="Arial" w:eastAsia="Times New Roman" w:hAnsi="Arial" w:cs="Arial"/>
                <w:color w:val="000000"/>
                <w:sz w:val="20"/>
                <w:szCs w:val="20"/>
              </w:rPr>
            </w:pPr>
            <w:ins w:id="7352" w:author="Arjan" w:date="2012-12-10T16:22:00Z">
              <w:r w:rsidRPr="00D30F71">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14:paraId="4891B528" w14:textId="77777777" w:rsidR="00D30F71" w:rsidRPr="00D30F71" w:rsidRDefault="00DA5D93" w:rsidP="00D30F71">
            <w:pPr>
              <w:autoSpaceDE w:val="0"/>
              <w:autoSpaceDN w:val="0"/>
              <w:adjustRightInd w:val="0"/>
              <w:spacing w:after="0" w:line="240" w:lineRule="auto"/>
              <w:rPr>
                <w:ins w:id="7353" w:author="Arjan" w:date="2012-12-10T16:22:00Z"/>
                <w:rFonts w:ascii="Arial" w:eastAsia="Times New Roman" w:hAnsi="Arial" w:cs="Arial"/>
                <w:color w:val="000000"/>
                <w:sz w:val="20"/>
                <w:szCs w:val="20"/>
              </w:rPr>
            </w:pPr>
            <w:ins w:id="7354"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functie</w:t>
              </w:r>
              <w:r w:rsidRPr="00D30F71">
                <w:rPr>
                  <w:rFonts w:ascii="Arial" w:hAnsi="Arial" w:cs="Arial"/>
                  <w:sz w:val="20"/>
                  <w:szCs w:val="20"/>
                  <w:lang w:val="en-AU"/>
                </w:rPr>
                <w:fldChar w:fldCharType="end"/>
              </w:r>
            </w:ins>
          </w:p>
        </w:tc>
      </w:tr>
      <w:tr w:rsidR="00D30F71" w:rsidRPr="00D30F71" w14:paraId="38E22098" w14:textId="77777777">
        <w:trPr>
          <w:ins w:id="7355" w:author="Arjan" w:date="2012-12-10T16:22:00Z"/>
        </w:trPr>
        <w:tc>
          <w:tcPr>
            <w:tcW w:w="3690" w:type="dxa"/>
            <w:tcBorders>
              <w:top w:val="nil"/>
              <w:left w:val="nil"/>
              <w:bottom w:val="nil"/>
              <w:right w:val="nil"/>
            </w:tcBorders>
          </w:tcPr>
          <w:p w14:paraId="532B98C8" w14:textId="77777777" w:rsidR="00D30F71" w:rsidRPr="00D30F71" w:rsidRDefault="00D30F71" w:rsidP="00D30F71">
            <w:pPr>
              <w:autoSpaceDE w:val="0"/>
              <w:autoSpaceDN w:val="0"/>
              <w:adjustRightInd w:val="0"/>
              <w:spacing w:after="0" w:line="240" w:lineRule="auto"/>
              <w:rPr>
                <w:ins w:id="7356"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4A9107B9" w14:textId="77777777" w:rsidR="00D30F71" w:rsidRPr="00D30F71" w:rsidRDefault="00D30F71" w:rsidP="00D30F71">
            <w:pPr>
              <w:autoSpaceDE w:val="0"/>
              <w:autoSpaceDN w:val="0"/>
              <w:adjustRightInd w:val="0"/>
              <w:spacing w:after="0" w:line="240" w:lineRule="auto"/>
              <w:rPr>
                <w:ins w:id="7357" w:author="Arjan" w:date="2012-12-10T16:22:00Z"/>
                <w:rFonts w:ascii="Arial" w:eastAsia="Times New Roman" w:hAnsi="Arial" w:cs="Arial"/>
                <w:b/>
                <w:bCs/>
                <w:color w:val="000000"/>
                <w:sz w:val="20"/>
                <w:szCs w:val="20"/>
              </w:rPr>
            </w:pPr>
          </w:p>
        </w:tc>
      </w:tr>
      <w:tr w:rsidR="00D30F71" w:rsidRPr="00D30F71" w14:paraId="5E17D8BA" w14:textId="77777777">
        <w:trPr>
          <w:ins w:id="7358" w:author="Arjan" w:date="2012-12-10T16:22:00Z"/>
        </w:trPr>
        <w:tc>
          <w:tcPr>
            <w:tcW w:w="3690" w:type="dxa"/>
            <w:tcBorders>
              <w:top w:val="nil"/>
              <w:left w:val="nil"/>
              <w:bottom w:val="nil"/>
              <w:right w:val="nil"/>
            </w:tcBorders>
          </w:tcPr>
          <w:p w14:paraId="56093FA2" w14:textId="77777777" w:rsidR="00D30F71" w:rsidRPr="00D30F71" w:rsidRDefault="00D30F71" w:rsidP="00D30F71">
            <w:pPr>
              <w:autoSpaceDE w:val="0"/>
              <w:autoSpaceDN w:val="0"/>
              <w:adjustRightInd w:val="0"/>
              <w:spacing w:after="0" w:line="240" w:lineRule="auto"/>
              <w:rPr>
                <w:ins w:id="7359" w:author="Arjan" w:date="2012-12-10T16:22:00Z"/>
                <w:rFonts w:ascii="Arial" w:eastAsia="Times New Roman" w:hAnsi="Arial" w:cs="Arial"/>
                <w:color w:val="000000"/>
                <w:sz w:val="20"/>
                <w:szCs w:val="20"/>
              </w:rPr>
            </w:pPr>
            <w:ins w:id="7360" w:author="Arjan" w:date="2012-12-10T16:22:00Z">
              <w:r w:rsidRPr="00D30F71">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14:paraId="3BDB1094" w14:textId="77777777" w:rsidR="00D30F71" w:rsidRPr="00D30F71" w:rsidRDefault="00D30F71" w:rsidP="00D30F71">
            <w:pPr>
              <w:autoSpaceDE w:val="0"/>
              <w:autoSpaceDN w:val="0"/>
              <w:adjustRightInd w:val="0"/>
              <w:spacing w:after="0" w:line="240" w:lineRule="auto"/>
              <w:rPr>
                <w:ins w:id="7361" w:author="Arjan" w:date="2012-12-10T16:22:00Z"/>
                <w:rFonts w:ascii="Arial" w:eastAsia="Times New Roman" w:hAnsi="Arial" w:cs="Arial"/>
                <w:color w:val="000000"/>
                <w:sz w:val="20"/>
                <w:szCs w:val="20"/>
              </w:rPr>
            </w:pPr>
            <w:ins w:id="7362" w:author="Arjan" w:date="2012-12-10T16:22:00Z">
              <w:r w:rsidRPr="00D30F71">
                <w:rPr>
                  <w:rFonts w:ascii="Arial" w:eastAsia="Times New Roman" w:hAnsi="Arial" w:cs="Arial"/>
                  <w:color w:val="000000"/>
                  <w:sz w:val="20"/>
                  <w:szCs w:val="20"/>
                </w:rPr>
                <w:t>KING</w:t>
              </w:r>
            </w:ins>
          </w:p>
        </w:tc>
      </w:tr>
      <w:tr w:rsidR="00D30F71" w:rsidRPr="00D30F71" w14:paraId="774F3CAA" w14:textId="77777777">
        <w:trPr>
          <w:ins w:id="7363" w:author="Arjan" w:date="2012-12-10T16:22:00Z"/>
        </w:trPr>
        <w:tc>
          <w:tcPr>
            <w:tcW w:w="3690" w:type="dxa"/>
            <w:tcBorders>
              <w:top w:val="nil"/>
              <w:left w:val="nil"/>
              <w:bottom w:val="nil"/>
              <w:right w:val="nil"/>
            </w:tcBorders>
          </w:tcPr>
          <w:p w14:paraId="53E2450A" w14:textId="77777777" w:rsidR="00D30F71" w:rsidRPr="00D30F71" w:rsidRDefault="00D30F71" w:rsidP="00D30F71">
            <w:pPr>
              <w:autoSpaceDE w:val="0"/>
              <w:autoSpaceDN w:val="0"/>
              <w:adjustRightInd w:val="0"/>
              <w:spacing w:after="0" w:line="240" w:lineRule="auto"/>
              <w:rPr>
                <w:ins w:id="7364"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2A7F78EF" w14:textId="77777777" w:rsidR="00D30F71" w:rsidRPr="00D30F71" w:rsidRDefault="00D30F71" w:rsidP="00D30F71">
            <w:pPr>
              <w:autoSpaceDE w:val="0"/>
              <w:autoSpaceDN w:val="0"/>
              <w:adjustRightInd w:val="0"/>
              <w:spacing w:after="0" w:line="240" w:lineRule="auto"/>
              <w:rPr>
                <w:ins w:id="7365" w:author="Arjan" w:date="2012-12-10T16:22:00Z"/>
                <w:rFonts w:ascii="Arial" w:eastAsia="Times New Roman" w:hAnsi="Arial" w:cs="Arial"/>
                <w:b/>
                <w:bCs/>
                <w:color w:val="000000"/>
                <w:sz w:val="20"/>
                <w:szCs w:val="20"/>
              </w:rPr>
            </w:pPr>
          </w:p>
        </w:tc>
      </w:tr>
      <w:tr w:rsidR="00D30F71" w:rsidRPr="00D30F71" w14:paraId="79190870" w14:textId="77777777">
        <w:trPr>
          <w:ins w:id="7366" w:author="Arjan" w:date="2012-12-10T16:22:00Z"/>
        </w:trPr>
        <w:tc>
          <w:tcPr>
            <w:tcW w:w="3690" w:type="dxa"/>
            <w:tcBorders>
              <w:top w:val="nil"/>
              <w:left w:val="nil"/>
              <w:bottom w:val="nil"/>
              <w:right w:val="nil"/>
            </w:tcBorders>
          </w:tcPr>
          <w:p w14:paraId="35D74FC7" w14:textId="77777777" w:rsidR="00D30F71" w:rsidRPr="00D30F71" w:rsidRDefault="00D30F71" w:rsidP="00D30F71">
            <w:pPr>
              <w:autoSpaceDE w:val="0"/>
              <w:autoSpaceDN w:val="0"/>
              <w:adjustRightInd w:val="0"/>
              <w:spacing w:after="0" w:line="240" w:lineRule="auto"/>
              <w:rPr>
                <w:ins w:id="7367" w:author="Arjan" w:date="2012-12-10T16:22:00Z"/>
                <w:rFonts w:ascii="Arial" w:eastAsia="Times New Roman" w:hAnsi="Arial" w:cs="Arial"/>
                <w:color w:val="000000"/>
                <w:sz w:val="20"/>
                <w:szCs w:val="20"/>
              </w:rPr>
            </w:pPr>
            <w:ins w:id="7368" w:author="Arjan" w:date="2012-12-10T16:22:00Z">
              <w:r w:rsidRPr="00D30F71">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14:paraId="201C4F40" w14:textId="77777777" w:rsidR="00D30F71" w:rsidRPr="00D30F71" w:rsidRDefault="00D30F71" w:rsidP="00D30F71">
            <w:pPr>
              <w:autoSpaceDE w:val="0"/>
              <w:autoSpaceDN w:val="0"/>
              <w:adjustRightInd w:val="0"/>
              <w:spacing w:after="0" w:line="240" w:lineRule="auto"/>
              <w:rPr>
                <w:ins w:id="7369" w:author="Arjan" w:date="2012-12-10T16:22:00Z"/>
                <w:rFonts w:ascii="Arial" w:eastAsia="Times New Roman" w:hAnsi="Arial" w:cs="Arial"/>
                <w:color w:val="000000"/>
                <w:sz w:val="20"/>
                <w:szCs w:val="20"/>
              </w:rPr>
            </w:pPr>
          </w:p>
        </w:tc>
      </w:tr>
      <w:tr w:rsidR="00D30F71" w:rsidRPr="00D30F71" w14:paraId="69D52D19" w14:textId="77777777">
        <w:trPr>
          <w:ins w:id="7370" w:author="Arjan" w:date="2012-12-10T16:22:00Z"/>
        </w:trPr>
        <w:tc>
          <w:tcPr>
            <w:tcW w:w="3690" w:type="dxa"/>
            <w:tcBorders>
              <w:top w:val="nil"/>
              <w:left w:val="nil"/>
              <w:bottom w:val="nil"/>
              <w:right w:val="nil"/>
            </w:tcBorders>
          </w:tcPr>
          <w:p w14:paraId="5065A7BF" w14:textId="77777777" w:rsidR="00D30F71" w:rsidRPr="00D30F71" w:rsidRDefault="00D30F71" w:rsidP="00D30F71">
            <w:pPr>
              <w:autoSpaceDE w:val="0"/>
              <w:autoSpaceDN w:val="0"/>
              <w:adjustRightInd w:val="0"/>
              <w:spacing w:after="0" w:line="240" w:lineRule="auto"/>
              <w:rPr>
                <w:ins w:id="7371"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66E13C5A" w14:textId="77777777" w:rsidR="00D30F71" w:rsidRPr="00D30F71" w:rsidRDefault="00D30F71" w:rsidP="00D30F71">
            <w:pPr>
              <w:autoSpaceDE w:val="0"/>
              <w:autoSpaceDN w:val="0"/>
              <w:adjustRightInd w:val="0"/>
              <w:spacing w:after="0" w:line="240" w:lineRule="auto"/>
              <w:rPr>
                <w:ins w:id="7372" w:author="Arjan" w:date="2012-12-10T16:22:00Z"/>
                <w:rFonts w:ascii="Arial" w:eastAsia="Times New Roman" w:hAnsi="Arial" w:cs="Arial"/>
                <w:b/>
                <w:bCs/>
                <w:color w:val="000000"/>
                <w:sz w:val="20"/>
                <w:szCs w:val="20"/>
              </w:rPr>
            </w:pPr>
          </w:p>
        </w:tc>
      </w:tr>
      <w:tr w:rsidR="00D30F71" w:rsidRPr="00D30F71" w14:paraId="1E451CDE" w14:textId="77777777">
        <w:trPr>
          <w:trHeight w:val="335"/>
          <w:ins w:id="7373" w:author="Arjan" w:date="2012-12-10T16:22:00Z"/>
        </w:trPr>
        <w:tc>
          <w:tcPr>
            <w:tcW w:w="3690" w:type="dxa"/>
            <w:tcBorders>
              <w:top w:val="nil"/>
              <w:left w:val="nil"/>
              <w:bottom w:val="nil"/>
              <w:right w:val="nil"/>
            </w:tcBorders>
          </w:tcPr>
          <w:p w14:paraId="32300135" w14:textId="77777777" w:rsidR="00D30F71" w:rsidRPr="00D30F71" w:rsidRDefault="00D30F71" w:rsidP="00D30F71">
            <w:pPr>
              <w:autoSpaceDE w:val="0"/>
              <w:autoSpaceDN w:val="0"/>
              <w:adjustRightInd w:val="0"/>
              <w:spacing w:after="0" w:line="240" w:lineRule="auto"/>
              <w:rPr>
                <w:ins w:id="7374" w:author="Arjan" w:date="2012-12-10T16:22:00Z"/>
                <w:rFonts w:ascii="Arial" w:eastAsia="Times New Roman" w:hAnsi="Arial" w:cs="Arial"/>
                <w:color w:val="000000"/>
                <w:sz w:val="20"/>
                <w:szCs w:val="20"/>
              </w:rPr>
            </w:pPr>
            <w:ins w:id="7375" w:author="Arjan" w:date="2012-12-10T16:22:00Z">
              <w:r w:rsidRPr="00D30F71">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14:paraId="76AB2205" w14:textId="77777777" w:rsidR="00D30F71" w:rsidRPr="00D30F71" w:rsidRDefault="00DA5D93" w:rsidP="00D30F71">
            <w:pPr>
              <w:autoSpaceDE w:val="0"/>
              <w:autoSpaceDN w:val="0"/>
              <w:adjustRightInd w:val="0"/>
              <w:spacing w:after="0" w:line="240" w:lineRule="auto"/>
              <w:rPr>
                <w:ins w:id="7376" w:author="Arjan" w:date="2012-12-10T16:22:00Z"/>
                <w:rFonts w:ascii="Arial" w:eastAsia="Times New Roman" w:hAnsi="Arial" w:cs="Arial"/>
                <w:color w:val="000000"/>
                <w:sz w:val="20"/>
                <w:szCs w:val="20"/>
              </w:rPr>
            </w:pPr>
            <w:ins w:id="7377"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Att.Alias</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contactpersoon.functie</w:t>
              </w:r>
              <w:r w:rsidRPr="00D30F71">
                <w:rPr>
                  <w:rFonts w:ascii="Arial" w:hAnsi="Arial" w:cs="Arial"/>
                  <w:sz w:val="20"/>
                  <w:szCs w:val="20"/>
                  <w:lang w:val="en-AU"/>
                </w:rPr>
                <w:fldChar w:fldCharType="end"/>
              </w:r>
            </w:ins>
          </w:p>
        </w:tc>
      </w:tr>
      <w:tr w:rsidR="00D30F71" w:rsidRPr="00D30F71" w14:paraId="0393F74C" w14:textId="77777777">
        <w:trPr>
          <w:trHeight w:val="215"/>
          <w:ins w:id="7378" w:author="Arjan" w:date="2012-12-10T16:22:00Z"/>
        </w:trPr>
        <w:tc>
          <w:tcPr>
            <w:tcW w:w="3690" w:type="dxa"/>
            <w:tcBorders>
              <w:top w:val="nil"/>
              <w:left w:val="nil"/>
              <w:bottom w:val="nil"/>
              <w:right w:val="nil"/>
            </w:tcBorders>
          </w:tcPr>
          <w:p w14:paraId="5C713EA6" w14:textId="77777777" w:rsidR="00D30F71" w:rsidRPr="00D30F71" w:rsidRDefault="00D30F71" w:rsidP="00D30F71">
            <w:pPr>
              <w:autoSpaceDE w:val="0"/>
              <w:autoSpaceDN w:val="0"/>
              <w:adjustRightInd w:val="0"/>
              <w:spacing w:after="0" w:line="240" w:lineRule="auto"/>
              <w:rPr>
                <w:ins w:id="7379"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7F7D4383" w14:textId="77777777" w:rsidR="00D30F71" w:rsidRPr="00D30F71" w:rsidRDefault="00D30F71" w:rsidP="00D30F71">
            <w:pPr>
              <w:autoSpaceDE w:val="0"/>
              <w:autoSpaceDN w:val="0"/>
              <w:adjustRightInd w:val="0"/>
              <w:spacing w:after="0" w:line="240" w:lineRule="auto"/>
              <w:rPr>
                <w:ins w:id="7380" w:author="Arjan" w:date="2012-12-10T16:22:00Z"/>
                <w:rFonts w:ascii="Arial" w:eastAsia="Times New Roman" w:hAnsi="Arial" w:cs="Arial"/>
                <w:b/>
                <w:bCs/>
                <w:color w:val="000000"/>
                <w:sz w:val="20"/>
                <w:szCs w:val="20"/>
              </w:rPr>
            </w:pPr>
          </w:p>
        </w:tc>
      </w:tr>
      <w:tr w:rsidR="00D30F71" w:rsidRPr="00AE1A91" w14:paraId="4210D567" w14:textId="77777777">
        <w:trPr>
          <w:trHeight w:val="215"/>
          <w:ins w:id="7381" w:author="Arjan" w:date="2012-12-10T16:22:00Z"/>
        </w:trPr>
        <w:tc>
          <w:tcPr>
            <w:tcW w:w="3690" w:type="dxa"/>
            <w:tcBorders>
              <w:top w:val="nil"/>
              <w:left w:val="nil"/>
              <w:bottom w:val="nil"/>
              <w:right w:val="nil"/>
            </w:tcBorders>
          </w:tcPr>
          <w:p w14:paraId="5E82D814" w14:textId="77777777" w:rsidR="00D30F71" w:rsidRPr="00D30F71" w:rsidRDefault="00D30F71" w:rsidP="00D30F71">
            <w:pPr>
              <w:autoSpaceDE w:val="0"/>
              <w:autoSpaceDN w:val="0"/>
              <w:adjustRightInd w:val="0"/>
              <w:spacing w:after="0" w:line="240" w:lineRule="auto"/>
              <w:rPr>
                <w:ins w:id="7382" w:author="Arjan" w:date="2012-12-10T16:22:00Z"/>
                <w:rFonts w:ascii="Arial" w:eastAsia="Times New Roman" w:hAnsi="Arial" w:cs="Arial"/>
                <w:color w:val="000000"/>
                <w:sz w:val="20"/>
                <w:szCs w:val="20"/>
              </w:rPr>
            </w:pPr>
            <w:ins w:id="7383" w:author="Arjan" w:date="2012-12-10T16:22:00Z">
              <w:r w:rsidRPr="00D30F71">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14:paraId="5CA85D51" w14:textId="77777777" w:rsidR="00D30F71" w:rsidRPr="00DD0F4F" w:rsidRDefault="00DA5D93" w:rsidP="00D30F71">
            <w:pPr>
              <w:autoSpaceDE w:val="0"/>
              <w:autoSpaceDN w:val="0"/>
              <w:adjustRightInd w:val="0"/>
              <w:spacing w:after="0" w:line="240" w:lineRule="auto"/>
              <w:rPr>
                <w:ins w:id="7384" w:author="Arjan" w:date="2012-12-10T16:22:00Z"/>
                <w:rFonts w:ascii="Arial" w:eastAsia="Times New Roman" w:hAnsi="Arial" w:cs="Arial"/>
                <w:color w:val="000000"/>
                <w:sz w:val="20"/>
                <w:szCs w:val="20"/>
                <w:lang w:val="nl-NL"/>
              </w:rPr>
            </w:pPr>
            <w:ins w:id="7385" w:author="Arjan" w:date="2012-12-10T16:22:00Z">
              <w:r w:rsidRPr="00D30F71">
                <w:rPr>
                  <w:rFonts w:ascii="Arial" w:hAnsi="Arial" w:cs="Arial"/>
                  <w:sz w:val="20"/>
                  <w:szCs w:val="20"/>
                  <w:lang w:val="en-AU"/>
                </w:rPr>
                <w:fldChar w:fldCharType="begin" w:fldLock="1"/>
              </w:r>
              <w:r w:rsidR="00D30F71" w:rsidRPr="00DD0F4F">
                <w:rPr>
                  <w:rFonts w:ascii="Arial" w:hAnsi="Arial" w:cs="Arial"/>
                  <w:sz w:val="20"/>
                  <w:szCs w:val="20"/>
                  <w:lang w:val="nl-NL"/>
                </w:rPr>
                <w:instrText xml:space="preserve">MERGEFIELD </w:instrText>
              </w:r>
              <w:r w:rsidR="00D30F71" w:rsidRPr="00DD0F4F">
                <w:rPr>
                  <w:rFonts w:ascii="Arial" w:eastAsia="Times New Roman" w:hAnsi="Arial" w:cs="Arial"/>
                  <w:color w:val="000000"/>
                  <w:sz w:val="20"/>
                  <w:szCs w:val="20"/>
                  <w:lang w:val="nl-NL"/>
                </w:rPr>
                <w:instrText>Att.Notes</w:instrText>
              </w:r>
              <w:r w:rsidRPr="00D30F71">
                <w:rPr>
                  <w:rFonts w:ascii="Arial" w:hAnsi="Arial" w:cs="Arial"/>
                  <w:sz w:val="20"/>
                  <w:szCs w:val="20"/>
                  <w:lang w:val="en-AU"/>
                </w:rPr>
                <w:fldChar w:fldCharType="end"/>
              </w:r>
              <w:r w:rsidR="00D30F71" w:rsidRPr="00DD0F4F">
                <w:rPr>
                  <w:rFonts w:ascii="Arial" w:eastAsia="Times New Roman" w:hAnsi="Arial" w:cs="Arial"/>
                  <w:color w:val="610E6A"/>
                  <w:sz w:val="20"/>
                  <w:szCs w:val="20"/>
                  <w:lang w:val="nl-NL"/>
                </w:rPr>
                <w:t xml:space="preserve">De aanduiding van de taken, rechten en plichten die de contactpersoon heeft binnen de </w:t>
              </w:r>
              <w:r w:rsidR="004903B8" w:rsidRPr="00DD0F4F">
                <w:rPr>
                  <w:rFonts w:ascii="Arial" w:eastAsia="Times New Roman" w:hAnsi="Arial" w:cs="Arial"/>
                  <w:color w:val="610E6A"/>
                  <w:sz w:val="20"/>
                  <w:szCs w:val="20"/>
                  <w:lang w:val="nl-NL"/>
                </w:rPr>
                <w:t>VESTIGING</w:t>
              </w:r>
              <w:r w:rsidR="00D30F71" w:rsidRPr="00DD0F4F">
                <w:rPr>
                  <w:rFonts w:ascii="Arial" w:eastAsia="Times New Roman" w:hAnsi="Arial" w:cs="Arial"/>
                  <w:color w:val="610E6A"/>
                  <w:sz w:val="20"/>
                  <w:szCs w:val="20"/>
                  <w:lang w:val="nl-NL"/>
                </w:rPr>
                <w:t>.</w:t>
              </w:r>
            </w:ins>
          </w:p>
        </w:tc>
      </w:tr>
      <w:tr w:rsidR="00D30F71" w:rsidRPr="00AE1A91" w14:paraId="6FA983E2" w14:textId="77777777">
        <w:trPr>
          <w:trHeight w:val="230"/>
          <w:ins w:id="7386" w:author="Arjan" w:date="2012-12-10T16:22:00Z"/>
        </w:trPr>
        <w:tc>
          <w:tcPr>
            <w:tcW w:w="3690" w:type="dxa"/>
            <w:tcBorders>
              <w:top w:val="nil"/>
              <w:left w:val="nil"/>
              <w:bottom w:val="nil"/>
              <w:right w:val="nil"/>
            </w:tcBorders>
          </w:tcPr>
          <w:p w14:paraId="1AD79641" w14:textId="77777777" w:rsidR="00D30F71" w:rsidRPr="00DD0F4F" w:rsidRDefault="00D30F71" w:rsidP="00D30F71">
            <w:pPr>
              <w:autoSpaceDE w:val="0"/>
              <w:autoSpaceDN w:val="0"/>
              <w:adjustRightInd w:val="0"/>
              <w:spacing w:after="0" w:line="240" w:lineRule="auto"/>
              <w:rPr>
                <w:ins w:id="7387" w:author="Arjan" w:date="2012-12-10T16:22: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5BABFA2D" w14:textId="77777777" w:rsidR="00D30F71" w:rsidRPr="00DD0F4F" w:rsidRDefault="00D30F71" w:rsidP="00D30F71">
            <w:pPr>
              <w:autoSpaceDE w:val="0"/>
              <w:autoSpaceDN w:val="0"/>
              <w:adjustRightInd w:val="0"/>
              <w:spacing w:after="0" w:line="240" w:lineRule="auto"/>
              <w:rPr>
                <w:ins w:id="7388" w:author="Arjan" w:date="2012-12-10T16:22:00Z"/>
                <w:rFonts w:ascii="Arial" w:eastAsia="Times New Roman" w:hAnsi="Arial" w:cs="Arial"/>
                <w:b/>
                <w:bCs/>
                <w:color w:val="000000"/>
                <w:sz w:val="20"/>
                <w:szCs w:val="20"/>
                <w:lang w:val="nl-NL"/>
              </w:rPr>
            </w:pPr>
          </w:p>
        </w:tc>
      </w:tr>
      <w:tr w:rsidR="00D30F71" w:rsidRPr="00D30F71" w14:paraId="104423F6" w14:textId="77777777">
        <w:trPr>
          <w:trHeight w:val="230"/>
          <w:ins w:id="7389" w:author="Arjan" w:date="2012-12-10T16:22:00Z"/>
        </w:trPr>
        <w:tc>
          <w:tcPr>
            <w:tcW w:w="3690" w:type="dxa"/>
            <w:tcBorders>
              <w:top w:val="nil"/>
              <w:left w:val="nil"/>
              <w:bottom w:val="nil"/>
              <w:right w:val="nil"/>
            </w:tcBorders>
          </w:tcPr>
          <w:p w14:paraId="553578C0" w14:textId="77777777" w:rsidR="00D30F71" w:rsidRPr="00D30F71" w:rsidRDefault="00D30F71" w:rsidP="00D30F71">
            <w:pPr>
              <w:autoSpaceDE w:val="0"/>
              <w:autoSpaceDN w:val="0"/>
              <w:adjustRightInd w:val="0"/>
              <w:spacing w:after="0" w:line="240" w:lineRule="auto"/>
              <w:rPr>
                <w:ins w:id="7390" w:author="Arjan" w:date="2012-12-10T16:22:00Z"/>
                <w:rFonts w:ascii="Arial" w:eastAsia="Times New Roman" w:hAnsi="Arial" w:cs="Arial"/>
                <w:color w:val="000000"/>
                <w:sz w:val="20"/>
                <w:szCs w:val="20"/>
              </w:rPr>
            </w:pPr>
            <w:ins w:id="7391" w:author="Arjan" w:date="2012-12-10T16:22:00Z">
              <w:r w:rsidRPr="00D30F71">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14:paraId="7F663D21" w14:textId="77777777" w:rsidR="00D30F71" w:rsidRPr="00D30F71" w:rsidRDefault="00D30F71" w:rsidP="00D30F71">
            <w:pPr>
              <w:autoSpaceDE w:val="0"/>
              <w:autoSpaceDN w:val="0"/>
              <w:adjustRightInd w:val="0"/>
              <w:spacing w:after="0" w:line="240" w:lineRule="auto"/>
              <w:rPr>
                <w:ins w:id="7392" w:author="Arjan" w:date="2012-12-10T16:22:00Z"/>
                <w:rFonts w:ascii="Arial" w:eastAsia="Times New Roman" w:hAnsi="Arial" w:cs="Arial"/>
                <w:color w:val="000000"/>
                <w:sz w:val="20"/>
                <w:szCs w:val="20"/>
              </w:rPr>
            </w:pPr>
            <w:ins w:id="7393" w:author="Arjan" w:date="2012-12-10T16:22:00Z">
              <w:r w:rsidRPr="00D30F71">
                <w:rPr>
                  <w:rFonts w:ascii="Arial" w:eastAsia="Times New Roman" w:hAnsi="Arial" w:cs="Arial"/>
                  <w:color w:val="000000"/>
                  <w:sz w:val="20"/>
                  <w:szCs w:val="20"/>
                </w:rPr>
                <w:t>KING</w:t>
              </w:r>
            </w:ins>
          </w:p>
        </w:tc>
      </w:tr>
      <w:tr w:rsidR="00D30F71" w:rsidRPr="00D30F71" w14:paraId="1403B349" w14:textId="77777777">
        <w:trPr>
          <w:ins w:id="7394" w:author="Arjan" w:date="2012-12-10T16:22:00Z"/>
        </w:trPr>
        <w:tc>
          <w:tcPr>
            <w:tcW w:w="3690" w:type="dxa"/>
            <w:tcBorders>
              <w:top w:val="nil"/>
              <w:left w:val="nil"/>
              <w:bottom w:val="nil"/>
              <w:right w:val="nil"/>
            </w:tcBorders>
          </w:tcPr>
          <w:p w14:paraId="21244958" w14:textId="77777777" w:rsidR="00D30F71" w:rsidRPr="00D30F71" w:rsidRDefault="00D30F71" w:rsidP="00D30F71">
            <w:pPr>
              <w:autoSpaceDE w:val="0"/>
              <w:autoSpaceDN w:val="0"/>
              <w:adjustRightInd w:val="0"/>
              <w:spacing w:after="0" w:line="240" w:lineRule="auto"/>
              <w:rPr>
                <w:ins w:id="7395"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081E788F" w14:textId="77777777" w:rsidR="00D30F71" w:rsidRPr="00D30F71" w:rsidRDefault="00D30F71" w:rsidP="00D30F71">
            <w:pPr>
              <w:autoSpaceDE w:val="0"/>
              <w:autoSpaceDN w:val="0"/>
              <w:adjustRightInd w:val="0"/>
              <w:spacing w:after="0" w:line="240" w:lineRule="auto"/>
              <w:rPr>
                <w:ins w:id="7396" w:author="Arjan" w:date="2012-12-10T16:22:00Z"/>
                <w:rFonts w:ascii="Arial" w:eastAsia="Times New Roman" w:hAnsi="Arial" w:cs="Arial"/>
                <w:b/>
                <w:bCs/>
                <w:color w:val="000000"/>
                <w:sz w:val="20"/>
                <w:szCs w:val="20"/>
              </w:rPr>
            </w:pPr>
          </w:p>
        </w:tc>
      </w:tr>
      <w:tr w:rsidR="00D30F71" w:rsidRPr="00D30F71" w14:paraId="0582522E" w14:textId="77777777">
        <w:trPr>
          <w:ins w:id="7397" w:author="Arjan" w:date="2012-12-10T16:22:00Z"/>
        </w:trPr>
        <w:tc>
          <w:tcPr>
            <w:tcW w:w="3690" w:type="dxa"/>
            <w:tcBorders>
              <w:top w:val="nil"/>
              <w:left w:val="nil"/>
              <w:bottom w:val="nil"/>
              <w:right w:val="nil"/>
            </w:tcBorders>
          </w:tcPr>
          <w:p w14:paraId="6D01A6DF" w14:textId="77777777" w:rsidR="00D30F71" w:rsidRPr="00D30F71" w:rsidRDefault="00D30F71" w:rsidP="00D30F71">
            <w:pPr>
              <w:autoSpaceDE w:val="0"/>
              <w:autoSpaceDN w:val="0"/>
              <w:adjustRightInd w:val="0"/>
              <w:spacing w:after="0" w:line="240" w:lineRule="auto"/>
              <w:rPr>
                <w:ins w:id="7398" w:author="Arjan" w:date="2012-12-10T16:22:00Z"/>
                <w:rFonts w:ascii="Arial" w:eastAsia="Times New Roman" w:hAnsi="Arial" w:cs="Arial"/>
                <w:color w:val="000000"/>
                <w:sz w:val="20"/>
                <w:szCs w:val="20"/>
              </w:rPr>
            </w:pPr>
            <w:ins w:id="7399" w:author="Arjan" w:date="2012-12-10T16:22:00Z">
              <w:r w:rsidRPr="00D30F71">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14:paraId="736BB16B" w14:textId="77777777" w:rsidR="00D30F71" w:rsidRPr="00D30F71" w:rsidRDefault="00D30F71" w:rsidP="00D30F71">
            <w:pPr>
              <w:autoSpaceDE w:val="0"/>
              <w:autoSpaceDN w:val="0"/>
              <w:adjustRightInd w:val="0"/>
              <w:spacing w:after="0" w:line="240" w:lineRule="auto"/>
              <w:rPr>
                <w:ins w:id="7400" w:author="Arjan" w:date="2012-12-10T16:22:00Z"/>
                <w:rFonts w:ascii="Arial" w:eastAsia="Times New Roman" w:hAnsi="Arial" w:cs="Arial"/>
                <w:color w:val="000000"/>
                <w:sz w:val="20"/>
                <w:szCs w:val="20"/>
              </w:rPr>
            </w:pPr>
            <w:ins w:id="7401" w:author="Arjan" w:date="2012-12-10T16:22:00Z">
              <w:r w:rsidRPr="00D30F71">
                <w:rPr>
                  <w:rFonts w:ascii="Arial" w:eastAsia="Times New Roman" w:hAnsi="Arial" w:cs="Arial"/>
                  <w:color w:val="000000"/>
                  <w:sz w:val="20"/>
                  <w:szCs w:val="20"/>
                </w:rPr>
                <w:t>1 januari 2013</w:t>
              </w:r>
            </w:ins>
          </w:p>
        </w:tc>
      </w:tr>
      <w:tr w:rsidR="00D30F71" w:rsidRPr="00D30F71" w14:paraId="5D66E177" w14:textId="77777777">
        <w:trPr>
          <w:ins w:id="7402" w:author="Arjan" w:date="2012-12-10T16:22:00Z"/>
        </w:trPr>
        <w:tc>
          <w:tcPr>
            <w:tcW w:w="3690" w:type="dxa"/>
            <w:tcBorders>
              <w:top w:val="nil"/>
              <w:left w:val="nil"/>
              <w:bottom w:val="nil"/>
              <w:right w:val="nil"/>
            </w:tcBorders>
          </w:tcPr>
          <w:p w14:paraId="73976F5F" w14:textId="77777777" w:rsidR="00D30F71" w:rsidRPr="00D30F71" w:rsidRDefault="00D30F71" w:rsidP="00D30F71">
            <w:pPr>
              <w:autoSpaceDE w:val="0"/>
              <w:autoSpaceDN w:val="0"/>
              <w:adjustRightInd w:val="0"/>
              <w:spacing w:after="0" w:line="240" w:lineRule="auto"/>
              <w:rPr>
                <w:ins w:id="7403"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1398865A" w14:textId="77777777" w:rsidR="00D30F71" w:rsidRPr="00D30F71" w:rsidRDefault="00D30F71" w:rsidP="00D30F71">
            <w:pPr>
              <w:autoSpaceDE w:val="0"/>
              <w:autoSpaceDN w:val="0"/>
              <w:adjustRightInd w:val="0"/>
              <w:spacing w:after="0" w:line="240" w:lineRule="auto"/>
              <w:rPr>
                <w:ins w:id="7404" w:author="Arjan" w:date="2012-12-10T16:22:00Z"/>
                <w:rFonts w:ascii="Arial" w:eastAsia="Times New Roman" w:hAnsi="Arial" w:cs="Arial"/>
                <w:b/>
                <w:bCs/>
                <w:color w:val="000000"/>
                <w:sz w:val="20"/>
                <w:szCs w:val="20"/>
              </w:rPr>
            </w:pPr>
          </w:p>
        </w:tc>
      </w:tr>
      <w:tr w:rsidR="00D30F71" w:rsidRPr="00AE1A91" w14:paraId="4623BB62" w14:textId="77777777">
        <w:trPr>
          <w:ins w:id="7405" w:author="Arjan" w:date="2012-12-10T16:22:00Z"/>
        </w:trPr>
        <w:tc>
          <w:tcPr>
            <w:tcW w:w="3690" w:type="dxa"/>
            <w:tcBorders>
              <w:top w:val="nil"/>
              <w:left w:val="nil"/>
              <w:bottom w:val="nil"/>
              <w:right w:val="nil"/>
            </w:tcBorders>
          </w:tcPr>
          <w:p w14:paraId="4EE489F7" w14:textId="77777777" w:rsidR="00D30F71" w:rsidRPr="00D30F71" w:rsidRDefault="00D30F71" w:rsidP="00D30F71">
            <w:pPr>
              <w:autoSpaceDE w:val="0"/>
              <w:autoSpaceDN w:val="0"/>
              <w:adjustRightInd w:val="0"/>
              <w:spacing w:after="0" w:line="240" w:lineRule="auto"/>
              <w:rPr>
                <w:ins w:id="7406" w:author="Arjan" w:date="2012-12-10T16:22:00Z"/>
                <w:rFonts w:ascii="Arial" w:eastAsia="Times New Roman" w:hAnsi="Arial" w:cs="Arial"/>
                <w:color w:val="000000"/>
                <w:sz w:val="20"/>
                <w:szCs w:val="20"/>
              </w:rPr>
            </w:pPr>
            <w:ins w:id="7407" w:author="Arjan" w:date="2012-12-10T16:22:00Z">
              <w:r w:rsidRPr="00D30F71">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14:paraId="308DAC9C" w14:textId="77777777" w:rsidR="00D30F71" w:rsidRPr="00DD0F4F" w:rsidRDefault="00D30F71" w:rsidP="00D30F71">
            <w:pPr>
              <w:autoSpaceDE w:val="0"/>
              <w:autoSpaceDN w:val="0"/>
              <w:adjustRightInd w:val="0"/>
              <w:spacing w:after="0" w:line="240" w:lineRule="auto"/>
              <w:rPr>
                <w:ins w:id="7408" w:author="Arjan" w:date="2012-12-10T16:22:00Z"/>
                <w:rFonts w:ascii="Arial" w:eastAsia="Times New Roman" w:hAnsi="Arial" w:cs="Arial"/>
                <w:color w:val="000000"/>
                <w:sz w:val="20"/>
                <w:szCs w:val="20"/>
                <w:lang w:val="nl-NL"/>
              </w:rPr>
            </w:pPr>
            <w:ins w:id="7409" w:author="Arjan" w:date="2012-12-10T16:22:00Z">
              <w:r w:rsidRPr="00DD0F4F">
                <w:rPr>
                  <w:rFonts w:ascii="Arial" w:eastAsia="Times New Roman" w:hAnsi="Arial" w:cs="Arial"/>
                  <w:color w:val="000000"/>
                  <w:sz w:val="20"/>
                  <w:szCs w:val="20"/>
                  <w:lang w:val="nl-NL"/>
                </w:rPr>
                <w:t>Het attribuutsoort maakt deel uit van het groepattribuutsoort Contactpersoon.</w:t>
              </w:r>
            </w:ins>
          </w:p>
        </w:tc>
      </w:tr>
      <w:tr w:rsidR="00D30F71" w:rsidRPr="00AE1A91" w14:paraId="03CF8158" w14:textId="77777777">
        <w:trPr>
          <w:ins w:id="7410" w:author="Arjan" w:date="2012-12-10T16:22:00Z"/>
        </w:trPr>
        <w:tc>
          <w:tcPr>
            <w:tcW w:w="3690" w:type="dxa"/>
            <w:tcBorders>
              <w:top w:val="nil"/>
              <w:left w:val="nil"/>
              <w:bottom w:val="nil"/>
              <w:right w:val="nil"/>
            </w:tcBorders>
          </w:tcPr>
          <w:p w14:paraId="63D868DB" w14:textId="77777777" w:rsidR="00D30F71" w:rsidRPr="00DD0F4F" w:rsidRDefault="00D30F71" w:rsidP="00D30F71">
            <w:pPr>
              <w:autoSpaceDE w:val="0"/>
              <w:autoSpaceDN w:val="0"/>
              <w:adjustRightInd w:val="0"/>
              <w:spacing w:after="0" w:line="240" w:lineRule="auto"/>
              <w:rPr>
                <w:ins w:id="7411" w:author="Arjan" w:date="2012-12-10T16:22: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003B73A0" w14:textId="77777777" w:rsidR="00D30F71" w:rsidRPr="00DD0F4F" w:rsidRDefault="00D30F71" w:rsidP="00D30F71">
            <w:pPr>
              <w:autoSpaceDE w:val="0"/>
              <w:autoSpaceDN w:val="0"/>
              <w:adjustRightInd w:val="0"/>
              <w:spacing w:after="0" w:line="240" w:lineRule="auto"/>
              <w:rPr>
                <w:ins w:id="7412" w:author="Arjan" w:date="2012-12-10T16:22:00Z"/>
                <w:rFonts w:ascii="Arial" w:eastAsia="Times New Roman" w:hAnsi="Arial" w:cs="Arial"/>
                <w:b/>
                <w:bCs/>
                <w:color w:val="000000"/>
                <w:sz w:val="20"/>
                <w:szCs w:val="20"/>
                <w:lang w:val="nl-NL"/>
              </w:rPr>
            </w:pPr>
          </w:p>
        </w:tc>
      </w:tr>
      <w:tr w:rsidR="00D30F71" w:rsidRPr="00D30F71" w14:paraId="0215724F" w14:textId="77777777">
        <w:trPr>
          <w:ins w:id="7413" w:author="Arjan" w:date="2012-12-10T16:22:00Z"/>
        </w:trPr>
        <w:tc>
          <w:tcPr>
            <w:tcW w:w="3690" w:type="dxa"/>
            <w:tcBorders>
              <w:top w:val="nil"/>
              <w:left w:val="nil"/>
              <w:bottom w:val="nil"/>
              <w:right w:val="nil"/>
            </w:tcBorders>
          </w:tcPr>
          <w:p w14:paraId="4AA1B3A2" w14:textId="77777777" w:rsidR="00D30F71" w:rsidRPr="00D30F71" w:rsidRDefault="00D30F71" w:rsidP="00D30F71">
            <w:pPr>
              <w:autoSpaceDE w:val="0"/>
              <w:autoSpaceDN w:val="0"/>
              <w:adjustRightInd w:val="0"/>
              <w:spacing w:after="0" w:line="240" w:lineRule="auto"/>
              <w:rPr>
                <w:ins w:id="7414" w:author="Arjan" w:date="2012-12-10T16:22:00Z"/>
                <w:rFonts w:ascii="Arial" w:eastAsia="Times New Roman" w:hAnsi="Arial" w:cs="Arial"/>
                <w:color w:val="000000"/>
                <w:sz w:val="20"/>
                <w:szCs w:val="20"/>
              </w:rPr>
            </w:pPr>
            <w:ins w:id="7415" w:author="Arjan" w:date="2012-12-10T16:22:00Z">
              <w:r w:rsidRPr="00D30F71">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14:paraId="38752B93" w14:textId="77777777" w:rsidR="00D30F71" w:rsidRPr="00D30F71" w:rsidRDefault="00DA5D93" w:rsidP="00D30F71">
            <w:pPr>
              <w:autoSpaceDE w:val="0"/>
              <w:autoSpaceDN w:val="0"/>
              <w:adjustRightInd w:val="0"/>
              <w:spacing w:after="0" w:line="240" w:lineRule="auto"/>
              <w:rPr>
                <w:ins w:id="7416" w:author="Arjan" w:date="2012-12-10T16:22:00Z"/>
                <w:rFonts w:ascii="Arial" w:eastAsia="Times New Roman" w:hAnsi="Arial" w:cs="Arial"/>
                <w:color w:val="000000"/>
                <w:sz w:val="20"/>
                <w:szCs w:val="20"/>
              </w:rPr>
            </w:pPr>
            <w:ins w:id="7417"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Att.Type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AN50</w:t>
              </w:r>
              <w:r w:rsidRPr="00D30F71">
                <w:rPr>
                  <w:rFonts w:ascii="Arial" w:hAnsi="Arial" w:cs="Arial"/>
                  <w:sz w:val="20"/>
                  <w:szCs w:val="20"/>
                  <w:lang w:val="en-AU"/>
                </w:rPr>
                <w:fldChar w:fldCharType="end"/>
              </w:r>
            </w:ins>
          </w:p>
        </w:tc>
      </w:tr>
      <w:tr w:rsidR="00D30F71" w:rsidRPr="00D30F71" w14:paraId="6270FE17" w14:textId="77777777">
        <w:trPr>
          <w:trHeight w:val="230"/>
          <w:ins w:id="7418" w:author="Arjan" w:date="2012-12-10T16:22:00Z"/>
        </w:trPr>
        <w:tc>
          <w:tcPr>
            <w:tcW w:w="3690" w:type="dxa"/>
            <w:tcBorders>
              <w:top w:val="nil"/>
              <w:left w:val="nil"/>
              <w:bottom w:val="nil"/>
              <w:right w:val="nil"/>
            </w:tcBorders>
          </w:tcPr>
          <w:p w14:paraId="0BCEF441" w14:textId="77777777" w:rsidR="00D30F71" w:rsidRPr="00D30F71" w:rsidRDefault="00D30F71" w:rsidP="00D30F71">
            <w:pPr>
              <w:autoSpaceDE w:val="0"/>
              <w:autoSpaceDN w:val="0"/>
              <w:adjustRightInd w:val="0"/>
              <w:spacing w:after="0" w:line="240" w:lineRule="auto"/>
              <w:rPr>
                <w:ins w:id="7419"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1D7D13E5" w14:textId="77777777" w:rsidR="00D30F71" w:rsidRPr="00D30F71" w:rsidRDefault="00D30F71" w:rsidP="00D30F71">
            <w:pPr>
              <w:autoSpaceDE w:val="0"/>
              <w:autoSpaceDN w:val="0"/>
              <w:adjustRightInd w:val="0"/>
              <w:spacing w:after="0" w:line="240" w:lineRule="auto"/>
              <w:rPr>
                <w:ins w:id="7420" w:author="Arjan" w:date="2012-12-10T16:22:00Z"/>
                <w:rFonts w:ascii="Arial" w:eastAsia="Times New Roman" w:hAnsi="Arial" w:cs="Arial"/>
                <w:b/>
                <w:bCs/>
                <w:color w:val="000000"/>
                <w:sz w:val="20"/>
                <w:szCs w:val="20"/>
              </w:rPr>
            </w:pPr>
          </w:p>
        </w:tc>
      </w:tr>
      <w:tr w:rsidR="00D30F71" w:rsidRPr="00D30F71" w14:paraId="252632F8" w14:textId="77777777">
        <w:trPr>
          <w:trHeight w:val="230"/>
          <w:ins w:id="7421" w:author="Arjan" w:date="2012-12-10T16:22:00Z"/>
        </w:trPr>
        <w:tc>
          <w:tcPr>
            <w:tcW w:w="3690" w:type="dxa"/>
            <w:tcBorders>
              <w:top w:val="nil"/>
              <w:left w:val="nil"/>
              <w:bottom w:val="nil"/>
              <w:right w:val="nil"/>
            </w:tcBorders>
          </w:tcPr>
          <w:p w14:paraId="23D09502" w14:textId="77777777" w:rsidR="00D30F71" w:rsidRPr="00D30F71" w:rsidRDefault="00D30F71" w:rsidP="00D30F71">
            <w:pPr>
              <w:autoSpaceDE w:val="0"/>
              <w:autoSpaceDN w:val="0"/>
              <w:adjustRightInd w:val="0"/>
              <w:spacing w:after="0" w:line="240" w:lineRule="auto"/>
              <w:rPr>
                <w:ins w:id="7422" w:author="Arjan" w:date="2012-12-10T16:22:00Z"/>
                <w:rFonts w:ascii="Arial" w:eastAsia="Times New Roman" w:hAnsi="Arial" w:cs="Arial"/>
                <w:color w:val="000000"/>
                <w:sz w:val="20"/>
                <w:szCs w:val="20"/>
              </w:rPr>
            </w:pPr>
            <w:ins w:id="7423" w:author="Arjan" w:date="2012-12-10T16:22:00Z">
              <w:r w:rsidRPr="00D30F71">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14:paraId="13F12507" w14:textId="77777777" w:rsidR="00D30F71" w:rsidRPr="00D30F71" w:rsidRDefault="00D30F71" w:rsidP="00D30F71">
            <w:pPr>
              <w:autoSpaceDE w:val="0"/>
              <w:autoSpaceDN w:val="0"/>
              <w:adjustRightInd w:val="0"/>
              <w:spacing w:after="0" w:line="240" w:lineRule="auto"/>
              <w:rPr>
                <w:ins w:id="7424" w:author="Arjan" w:date="2012-12-10T16:22:00Z"/>
                <w:rFonts w:ascii="Arial" w:eastAsia="Times New Roman" w:hAnsi="Arial" w:cs="Arial"/>
                <w:color w:val="000000"/>
                <w:sz w:val="20"/>
                <w:szCs w:val="20"/>
              </w:rPr>
            </w:pPr>
            <w:ins w:id="7425" w:author="Arjan" w:date="2012-12-10T16:22:00Z">
              <w:r w:rsidRPr="00D30F71">
                <w:rPr>
                  <w:rFonts w:ascii="Arial" w:eastAsia="Times New Roman" w:hAnsi="Arial" w:cs="Arial"/>
                  <w:color w:val="000000"/>
                  <w:sz w:val="20"/>
                  <w:szCs w:val="20"/>
                </w:rPr>
                <w:t>alle alfanumerieke tekens</w:t>
              </w:r>
            </w:ins>
          </w:p>
        </w:tc>
      </w:tr>
      <w:tr w:rsidR="00D30F71" w:rsidRPr="00D30F71" w14:paraId="5F173DF8" w14:textId="77777777">
        <w:trPr>
          <w:trHeight w:val="230"/>
          <w:ins w:id="7426" w:author="Arjan" w:date="2012-12-10T16:22:00Z"/>
        </w:trPr>
        <w:tc>
          <w:tcPr>
            <w:tcW w:w="3690" w:type="dxa"/>
            <w:tcBorders>
              <w:top w:val="nil"/>
              <w:left w:val="nil"/>
              <w:bottom w:val="nil"/>
              <w:right w:val="nil"/>
            </w:tcBorders>
          </w:tcPr>
          <w:p w14:paraId="457E1B20" w14:textId="77777777" w:rsidR="00D30F71" w:rsidRPr="00D30F71" w:rsidRDefault="00D30F71" w:rsidP="00D30F71">
            <w:pPr>
              <w:autoSpaceDE w:val="0"/>
              <w:autoSpaceDN w:val="0"/>
              <w:adjustRightInd w:val="0"/>
              <w:spacing w:after="0" w:line="240" w:lineRule="auto"/>
              <w:rPr>
                <w:ins w:id="7427"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11E37BF6" w14:textId="77777777" w:rsidR="00D30F71" w:rsidRPr="00D30F71" w:rsidRDefault="00D30F71" w:rsidP="00D30F71">
            <w:pPr>
              <w:autoSpaceDE w:val="0"/>
              <w:autoSpaceDN w:val="0"/>
              <w:adjustRightInd w:val="0"/>
              <w:spacing w:after="0" w:line="240" w:lineRule="auto"/>
              <w:rPr>
                <w:ins w:id="7428" w:author="Arjan" w:date="2012-12-10T16:22:00Z"/>
                <w:rFonts w:ascii="Arial" w:eastAsia="Times New Roman" w:hAnsi="Arial" w:cs="Arial"/>
                <w:b/>
                <w:bCs/>
                <w:color w:val="000000"/>
                <w:sz w:val="20"/>
                <w:szCs w:val="20"/>
              </w:rPr>
            </w:pPr>
          </w:p>
        </w:tc>
      </w:tr>
      <w:tr w:rsidR="00D30F71" w:rsidRPr="00D30F71" w14:paraId="481665C0" w14:textId="77777777">
        <w:trPr>
          <w:trHeight w:val="230"/>
          <w:ins w:id="7429" w:author="Arjan" w:date="2012-12-10T16:22:00Z"/>
        </w:trPr>
        <w:tc>
          <w:tcPr>
            <w:tcW w:w="3690" w:type="dxa"/>
            <w:tcBorders>
              <w:top w:val="nil"/>
              <w:left w:val="nil"/>
              <w:bottom w:val="nil"/>
              <w:right w:val="nil"/>
            </w:tcBorders>
          </w:tcPr>
          <w:p w14:paraId="19B13660" w14:textId="77777777" w:rsidR="00D30F71" w:rsidRPr="00D30F71" w:rsidRDefault="00D30F71" w:rsidP="00D30F71">
            <w:pPr>
              <w:autoSpaceDE w:val="0"/>
              <w:autoSpaceDN w:val="0"/>
              <w:adjustRightInd w:val="0"/>
              <w:spacing w:after="0" w:line="240" w:lineRule="auto"/>
              <w:rPr>
                <w:ins w:id="7430" w:author="Arjan" w:date="2012-12-10T16:22:00Z"/>
                <w:rFonts w:ascii="Arial" w:eastAsia="Times New Roman" w:hAnsi="Arial" w:cs="Arial"/>
                <w:b/>
                <w:bCs/>
                <w:color w:val="000000"/>
                <w:sz w:val="20"/>
                <w:szCs w:val="20"/>
              </w:rPr>
            </w:pPr>
            <w:ins w:id="7431" w:author="Arjan" w:date="2012-12-10T16:22:00Z">
              <w:r w:rsidRPr="00D30F71">
                <w:rPr>
                  <w:rFonts w:ascii="Arial" w:eastAsia="Times New Roman" w:hAnsi="Arial" w:cs="Arial"/>
                  <w:b/>
                  <w:bCs/>
                  <w:color w:val="000000"/>
                  <w:sz w:val="20"/>
                  <w:szCs w:val="20"/>
                </w:rPr>
                <w:t xml:space="preserve">Indicatie </w:t>
              </w:r>
              <w:r w:rsidRPr="00D30F71">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14:paraId="3E7FCE34" w14:textId="77777777" w:rsidR="00D30F71" w:rsidRPr="00D30F71" w:rsidRDefault="00D30F71" w:rsidP="00D30F71">
            <w:pPr>
              <w:autoSpaceDE w:val="0"/>
              <w:autoSpaceDN w:val="0"/>
              <w:adjustRightInd w:val="0"/>
              <w:spacing w:after="0" w:line="240" w:lineRule="auto"/>
              <w:rPr>
                <w:ins w:id="7432" w:author="Arjan" w:date="2012-12-10T16:22:00Z"/>
                <w:rFonts w:ascii="Arial" w:eastAsia="Times New Roman" w:hAnsi="Arial" w:cs="Arial"/>
                <w:color w:val="000000"/>
                <w:sz w:val="20"/>
                <w:szCs w:val="20"/>
              </w:rPr>
            </w:pPr>
            <w:ins w:id="7433" w:author="Arjan" w:date="2012-12-10T16:22:00Z">
              <w:r w:rsidRPr="00D30F71">
                <w:rPr>
                  <w:rFonts w:ascii="Arial" w:eastAsia="Times New Roman" w:hAnsi="Arial" w:cs="Arial"/>
                  <w:color w:val="000000"/>
                  <w:sz w:val="20"/>
                  <w:szCs w:val="20"/>
                </w:rPr>
                <w:t>zie groep</w:t>
              </w:r>
            </w:ins>
          </w:p>
        </w:tc>
      </w:tr>
      <w:tr w:rsidR="00D30F71" w:rsidRPr="00D30F71" w14:paraId="1F29007B" w14:textId="77777777">
        <w:trPr>
          <w:trHeight w:val="275"/>
          <w:ins w:id="7434" w:author="Arjan" w:date="2012-12-10T16:22:00Z"/>
        </w:trPr>
        <w:tc>
          <w:tcPr>
            <w:tcW w:w="3690" w:type="dxa"/>
            <w:tcBorders>
              <w:top w:val="nil"/>
              <w:left w:val="nil"/>
              <w:bottom w:val="nil"/>
              <w:right w:val="nil"/>
            </w:tcBorders>
          </w:tcPr>
          <w:p w14:paraId="1E4A4DD2" w14:textId="77777777" w:rsidR="00D30F71" w:rsidRPr="00D30F71" w:rsidRDefault="00D30F71" w:rsidP="00D30F71">
            <w:pPr>
              <w:autoSpaceDE w:val="0"/>
              <w:autoSpaceDN w:val="0"/>
              <w:adjustRightInd w:val="0"/>
              <w:spacing w:after="0" w:line="240" w:lineRule="auto"/>
              <w:rPr>
                <w:ins w:id="7435"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23982750" w14:textId="77777777" w:rsidR="00D30F71" w:rsidRPr="00D30F71" w:rsidRDefault="00D30F71" w:rsidP="00D30F71">
            <w:pPr>
              <w:autoSpaceDE w:val="0"/>
              <w:autoSpaceDN w:val="0"/>
              <w:adjustRightInd w:val="0"/>
              <w:spacing w:after="0" w:line="240" w:lineRule="auto"/>
              <w:rPr>
                <w:ins w:id="7436" w:author="Arjan" w:date="2012-12-10T16:22:00Z"/>
                <w:rFonts w:ascii="Arial" w:eastAsia="Times New Roman" w:hAnsi="Arial" w:cs="Arial"/>
                <w:color w:val="000000"/>
                <w:sz w:val="20"/>
                <w:szCs w:val="20"/>
              </w:rPr>
            </w:pPr>
          </w:p>
        </w:tc>
      </w:tr>
      <w:tr w:rsidR="00D30F71" w:rsidRPr="00D30F71" w14:paraId="2231C944" w14:textId="77777777">
        <w:trPr>
          <w:trHeight w:val="230"/>
          <w:ins w:id="7437" w:author="Arjan" w:date="2012-12-10T16:22:00Z"/>
        </w:trPr>
        <w:tc>
          <w:tcPr>
            <w:tcW w:w="3690" w:type="dxa"/>
            <w:tcBorders>
              <w:top w:val="nil"/>
              <w:left w:val="nil"/>
              <w:bottom w:val="nil"/>
              <w:right w:val="nil"/>
            </w:tcBorders>
          </w:tcPr>
          <w:p w14:paraId="03042F0D" w14:textId="77777777" w:rsidR="00D30F71" w:rsidRPr="00D30F71" w:rsidRDefault="00D30F71" w:rsidP="00D30F71">
            <w:pPr>
              <w:autoSpaceDE w:val="0"/>
              <w:autoSpaceDN w:val="0"/>
              <w:adjustRightInd w:val="0"/>
              <w:spacing w:after="0" w:line="240" w:lineRule="auto"/>
              <w:rPr>
                <w:ins w:id="7438" w:author="Arjan" w:date="2012-12-10T16:22:00Z"/>
                <w:rFonts w:ascii="Arial" w:eastAsia="Times New Roman" w:hAnsi="Arial" w:cs="Arial"/>
                <w:b/>
                <w:bCs/>
                <w:color w:val="000000"/>
                <w:sz w:val="20"/>
                <w:szCs w:val="20"/>
              </w:rPr>
            </w:pPr>
            <w:ins w:id="7439" w:author="Arjan" w:date="2012-12-10T16:22:00Z">
              <w:r w:rsidRPr="00D30F71">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14:paraId="528DBA52" w14:textId="77777777" w:rsidR="00D30F71" w:rsidRPr="00D30F71" w:rsidRDefault="00D30F71" w:rsidP="00D30F71">
            <w:pPr>
              <w:autoSpaceDE w:val="0"/>
              <w:autoSpaceDN w:val="0"/>
              <w:adjustRightInd w:val="0"/>
              <w:spacing w:after="0" w:line="240" w:lineRule="auto"/>
              <w:rPr>
                <w:ins w:id="7440" w:author="Arjan" w:date="2012-12-10T16:22:00Z"/>
                <w:rFonts w:ascii="Arial" w:eastAsia="Times New Roman" w:hAnsi="Arial" w:cs="Arial"/>
                <w:color w:val="000000"/>
                <w:sz w:val="20"/>
                <w:szCs w:val="20"/>
              </w:rPr>
            </w:pPr>
            <w:ins w:id="7441" w:author="Arjan" w:date="2012-12-10T16:22:00Z">
              <w:r w:rsidRPr="00D30F71">
                <w:rPr>
                  <w:rFonts w:ascii="Arial" w:eastAsia="Times New Roman" w:hAnsi="Arial" w:cs="Arial"/>
                  <w:color w:val="000000"/>
                  <w:sz w:val="20"/>
                  <w:szCs w:val="20"/>
                </w:rPr>
                <w:t>zie groep</w:t>
              </w:r>
            </w:ins>
          </w:p>
        </w:tc>
      </w:tr>
      <w:tr w:rsidR="00D30F71" w:rsidRPr="00D30F71" w14:paraId="3549A174" w14:textId="77777777">
        <w:trPr>
          <w:trHeight w:val="230"/>
          <w:ins w:id="7442" w:author="Arjan" w:date="2012-12-10T16:22:00Z"/>
        </w:trPr>
        <w:tc>
          <w:tcPr>
            <w:tcW w:w="3690" w:type="dxa"/>
            <w:tcBorders>
              <w:top w:val="nil"/>
              <w:left w:val="nil"/>
              <w:bottom w:val="nil"/>
              <w:right w:val="nil"/>
            </w:tcBorders>
          </w:tcPr>
          <w:p w14:paraId="6B02E847" w14:textId="77777777" w:rsidR="00D30F71" w:rsidRPr="00D30F71" w:rsidRDefault="00D30F71" w:rsidP="00D30F71">
            <w:pPr>
              <w:autoSpaceDE w:val="0"/>
              <w:autoSpaceDN w:val="0"/>
              <w:adjustRightInd w:val="0"/>
              <w:spacing w:after="0" w:line="240" w:lineRule="auto"/>
              <w:rPr>
                <w:ins w:id="7443"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6995DCEF" w14:textId="77777777" w:rsidR="00D30F71" w:rsidRPr="00D30F71" w:rsidRDefault="00D30F71" w:rsidP="00D30F71">
            <w:pPr>
              <w:autoSpaceDE w:val="0"/>
              <w:autoSpaceDN w:val="0"/>
              <w:adjustRightInd w:val="0"/>
              <w:spacing w:after="0" w:line="240" w:lineRule="auto"/>
              <w:rPr>
                <w:ins w:id="7444" w:author="Arjan" w:date="2012-12-10T16:22:00Z"/>
                <w:rFonts w:ascii="Arial" w:eastAsia="Times New Roman" w:hAnsi="Arial" w:cs="Arial"/>
                <w:color w:val="000000"/>
                <w:sz w:val="20"/>
                <w:szCs w:val="20"/>
              </w:rPr>
            </w:pPr>
          </w:p>
        </w:tc>
      </w:tr>
      <w:tr w:rsidR="00D30F71" w:rsidRPr="00D30F71" w14:paraId="5F5D1A1E" w14:textId="77777777">
        <w:trPr>
          <w:trHeight w:val="230"/>
          <w:ins w:id="7445" w:author="Arjan" w:date="2012-12-10T16:22:00Z"/>
        </w:trPr>
        <w:tc>
          <w:tcPr>
            <w:tcW w:w="3690" w:type="dxa"/>
            <w:tcBorders>
              <w:top w:val="nil"/>
              <w:left w:val="nil"/>
              <w:bottom w:val="nil"/>
              <w:right w:val="nil"/>
            </w:tcBorders>
          </w:tcPr>
          <w:p w14:paraId="64C3B6CE" w14:textId="77777777" w:rsidR="00D30F71" w:rsidRPr="00D30F71" w:rsidRDefault="00D30F71" w:rsidP="00D30F71">
            <w:pPr>
              <w:autoSpaceDE w:val="0"/>
              <w:autoSpaceDN w:val="0"/>
              <w:adjustRightInd w:val="0"/>
              <w:spacing w:after="0" w:line="240" w:lineRule="auto"/>
              <w:rPr>
                <w:ins w:id="7446" w:author="Arjan" w:date="2012-12-10T16:22:00Z"/>
                <w:rFonts w:ascii="Arial" w:eastAsia="Times New Roman" w:hAnsi="Arial" w:cs="Arial"/>
                <w:b/>
                <w:bCs/>
                <w:color w:val="000000"/>
                <w:sz w:val="20"/>
                <w:szCs w:val="20"/>
              </w:rPr>
            </w:pPr>
            <w:ins w:id="7447" w:author="Arjan" w:date="2012-12-10T16:22:00Z">
              <w:r w:rsidRPr="00D30F71">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14:paraId="4348EA9B" w14:textId="77777777" w:rsidR="00D30F71" w:rsidRPr="00D30F71" w:rsidRDefault="00D30F71" w:rsidP="00D30F71">
            <w:pPr>
              <w:autoSpaceDE w:val="0"/>
              <w:autoSpaceDN w:val="0"/>
              <w:adjustRightInd w:val="0"/>
              <w:spacing w:after="0" w:line="240" w:lineRule="auto"/>
              <w:rPr>
                <w:ins w:id="7448" w:author="Arjan" w:date="2012-12-10T16:22:00Z"/>
                <w:rFonts w:ascii="Arial" w:eastAsia="Times New Roman" w:hAnsi="Arial" w:cs="Arial"/>
                <w:color w:val="000000"/>
                <w:sz w:val="20"/>
                <w:szCs w:val="20"/>
              </w:rPr>
            </w:pPr>
            <w:ins w:id="7449" w:author="Arjan" w:date="2012-12-10T16:22:00Z">
              <w:r w:rsidRPr="00D30F71">
                <w:rPr>
                  <w:rFonts w:ascii="Arial" w:eastAsia="Times New Roman" w:hAnsi="Arial" w:cs="Arial"/>
                  <w:color w:val="000000"/>
                  <w:sz w:val="20"/>
                  <w:szCs w:val="20"/>
                </w:rPr>
                <w:t>zie groep</w:t>
              </w:r>
            </w:ins>
          </w:p>
        </w:tc>
      </w:tr>
      <w:tr w:rsidR="00D30F71" w:rsidRPr="00D30F71" w14:paraId="246AF517" w14:textId="77777777">
        <w:trPr>
          <w:trHeight w:val="230"/>
          <w:ins w:id="7450" w:author="Arjan" w:date="2012-12-10T16:22:00Z"/>
        </w:trPr>
        <w:tc>
          <w:tcPr>
            <w:tcW w:w="3690" w:type="dxa"/>
            <w:tcBorders>
              <w:top w:val="nil"/>
              <w:left w:val="nil"/>
              <w:bottom w:val="nil"/>
              <w:right w:val="nil"/>
            </w:tcBorders>
          </w:tcPr>
          <w:p w14:paraId="11BFDAA0" w14:textId="77777777" w:rsidR="00D30F71" w:rsidRPr="00D30F71" w:rsidRDefault="00D30F71" w:rsidP="00D30F71">
            <w:pPr>
              <w:autoSpaceDE w:val="0"/>
              <w:autoSpaceDN w:val="0"/>
              <w:adjustRightInd w:val="0"/>
              <w:spacing w:after="0" w:line="240" w:lineRule="auto"/>
              <w:rPr>
                <w:ins w:id="7451"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0832EAEB" w14:textId="77777777" w:rsidR="00D30F71" w:rsidRPr="00D30F71" w:rsidRDefault="00D30F71" w:rsidP="00D30F71">
            <w:pPr>
              <w:autoSpaceDE w:val="0"/>
              <w:autoSpaceDN w:val="0"/>
              <w:adjustRightInd w:val="0"/>
              <w:spacing w:after="0" w:line="240" w:lineRule="auto"/>
              <w:rPr>
                <w:ins w:id="7452" w:author="Arjan" w:date="2012-12-10T16:22:00Z"/>
                <w:rFonts w:ascii="Arial" w:eastAsia="Times New Roman" w:hAnsi="Arial" w:cs="Arial"/>
                <w:color w:val="000000"/>
                <w:sz w:val="20"/>
                <w:szCs w:val="20"/>
              </w:rPr>
            </w:pPr>
          </w:p>
        </w:tc>
      </w:tr>
      <w:tr w:rsidR="00D30F71" w:rsidRPr="00D30F71" w14:paraId="62F2DA24" w14:textId="77777777">
        <w:trPr>
          <w:trHeight w:val="230"/>
          <w:ins w:id="7453" w:author="Arjan" w:date="2012-12-10T16:22:00Z"/>
        </w:trPr>
        <w:tc>
          <w:tcPr>
            <w:tcW w:w="3690" w:type="dxa"/>
            <w:tcBorders>
              <w:top w:val="nil"/>
              <w:left w:val="nil"/>
              <w:bottom w:val="nil"/>
              <w:right w:val="nil"/>
            </w:tcBorders>
          </w:tcPr>
          <w:p w14:paraId="36494447" w14:textId="77777777" w:rsidR="00D30F71" w:rsidRPr="00D30F71" w:rsidRDefault="00D30F71" w:rsidP="00D30F71">
            <w:pPr>
              <w:autoSpaceDE w:val="0"/>
              <w:autoSpaceDN w:val="0"/>
              <w:adjustRightInd w:val="0"/>
              <w:spacing w:after="0" w:line="240" w:lineRule="auto"/>
              <w:rPr>
                <w:ins w:id="7454" w:author="Arjan" w:date="2012-12-10T16:22:00Z"/>
                <w:rFonts w:ascii="Arial" w:eastAsia="Times New Roman" w:hAnsi="Arial" w:cs="Arial"/>
                <w:b/>
                <w:bCs/>
                <w:color w:val="000000"/>
                <w:sz w:val="20"/>
                <w:szCs w:val="20"/>
              </w:rPr>
            </w:pPr>
            <w:ins w:id="7455" w:author="Arjan" w:date="2012-12-10T16:22:00Z">
              <w:r w:rsidRPr="00D30F71">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14:paraId="33CD383A" w14:textId="77777777" w:rsidR="00D30F71" w:rsidRPr="00D30F71" w:rsidRDefault="00D30F71" w:rsidP="00D30F71">
            <w:pPr>
              <w:autoSpaceDE w:val="0"/>
              <w:autoSpaceDN w:val="0"/>
              <w:adjustRightInd w:val="0"/>
              <w:spacing w:after="0" w:line="240" w:lineRule="auto"/>
              <w:rPr>
                <w:ins w:id="7456" w:author="Arjan" w:date="2012-12-10T16:22:00Z"/>
                <w:rFonts w:ascii="Arial" w:eastAsia="Times New Roman" w:hAnsi="Arial" w:cs="Arial"/>
                <w:color w:val="000000"/>
                <w:sz w:val="20"/>
                <w:szCs w:val="20"/>
              </w:rPr>
            </w:pPr>
            <w:ins w:id="7457" w:author="Arjan" w:date="2012-12-10T16:22:00Z">
              <w:r w:rsidRPr="00D30F71">
                <w:rPr>
                  <w:rFonts w:ascii="Arial" w:eastAsia="Times New Roman" w:hAnsi="Arial" w:cs="Arial"/>
                  <w:color w:val="000000"/>
                  <w:sz w:val="20"/>
                  <w:szCs w:val="20"/>
                </w:rPr>
                <w:t>zie groep</w:t>
              </w:r>
            </w:ins>
          </w:p>
        </w:tc>
      </w:tr>
      <w:tr w:rsidR="00D30F71" w:rsidRPr="00D30F71" w14:paraId="765C0A6D" w14:textId="77777777">
        <w:trPr>
          <w:trHeight w:val="230"/>
          <w:ins w:id="7458" w:author="Arjan" w:date="2012-12-10T16:22:00Z"/>
        </w:trPr>
        <w:tc>
          <w:tcPr>
            <w:tcW w:w="3690" w:type="dxa"/>
            <w:tcBorders>
              <w:top w:val="nil"/>
              <w:left w:val="nil"/>
              <w:bottom w:val="nil"/>
              <w:right w:val="nil"/>
            </w:tcBorders>
          </w:tcPr>
          <w:p w14:paraId="19A78573" w14:textId="77777777" w:rsidR="00D30F71" w:rsidRPr="00D30F71" w:rsidRDefault="00D30F71" w:rsidP="00D30F71">
            <w:pPr>
              <w:autoSpaceDE w:val="0"/>
              <w:autoSpaceDN w:val="0"/>
              <w:adjustRightInd w:val="0"/>
              <w:spacing w:after="0" w:line="240" w:lineRule="auto"/>
              <w:rPr>
                <w:ins w:id="7459"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4AB7559B" w14:textId="77777777" w:rsidR="00D30F71" w:rsidRPr="00D30F71" w:rsidRDefault="00D30F71" w:rsidP="00D30F71">
            <w:pPr>
              <w:autoSpaceDE w:val="0"/>
              <w:autoSpaceDN w:val="0"/>
              <w:adjustRightInd w:val="0"/>
              <w:spacing w:after="0" w:line="240" w:lineRule="auto"/>
              <w:rPr>
                <w:ins w:id="7460" w:author="Arjan" w:date="2012-12-10T16:22:00Z"/>
                <w:rFonts w:ascii="Arial" w:eastAsia="Times New Roman" w:hAnsi="Arial" w:cs="Arial"/>
                <w:color w:val="000000"/>
                <w:sz w:val="20"/>
                <w:szCs w:val="20"/>
              </w:rPr>
            </w:pPr>
          </w:p>
        </w:tc>
      </w:tr>
      <w:tr w:rsidR="00D30F71" w:rsidRPr="00D30F71" w14:paraId="7C7F6EAA" w14:textId="77777777">
        <w:trPr>
          <w:trHeight w:val="230"/>
          <w:ins w:id="7461" w:author="Arjan" w:date="2012-12-10T16:22:00Z"/>
        </w:trPr>
        <w:tc>
          <w:tcPr>
            <w:tcW w:w="3690" w:type="dxa"/>
            <w:tcBorders>
              <w:top w:val="nil"/>
              <w:left w:val="nil"/>
              <w:bottom w:val="nil"/>
              <w:right w:val="nil"/>
            </w:tcBorders>
          </w:tcPr>
          <w:p w14:paraId="4408DFC0" w14:textId="77777777" w:rsidR="00D30F71" w:rsidRPr="00D30F71" w:rsidRDefault="00D30F71" w:rsidP="00D30F71">
            <w:pPr>
              <w:autoSpaceDE w:val="0"/>
              <w:autoSpaceDN w:val="0"/>
              <w:adjustRightInd w:val="0"/>
              <w:spacing w:after="0" w:line="240" w:lineRule="auto"/>
              <w:rPr>
                <w:ins w:id="7462" w:author="Arjan" w:date="2012-12-10T16:22:00Z"/>
                <w:rFonts w:ascii="Arial" w:eastAsia="Times New Roman" w:hAnsi="Arial" w:cs="Arial"/>
                <w:b/>
                <w:bCs/>
                <w:color w:val="000000"/>
                <w:sz w:val="20"/>
                <w:szCs w:val="20"/>
              </w:rPr>
            </w:pPr>
            <w:ins w:id="7463" w:author="Arjan" w:date="2012-12-10T16:22:00Z">
              <w:r w:rsidRPr="00D30F71">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14:paraId="237C8ECF" w14:textId="77777777" w:rsidR="00D30F71" w:rsidRPr="00D30F71" w:rsidRDefault="00D30F71" w:rsidP="00D30F71">
            <w:pPr>
              <w:autoSpaceDE w:val="0"/>
              <w:autoSpaceDN w:val="0"/>
              <w:adjustRightInd w:val="0"/>
              <w:spacing w:after="0" w:line="240" w:lineRule="auto"/>
              <w:rPr>
                <w:ins w:id="7464" w:author="Arjan" w:date="2012-12-10T16:22:00Z"/>
                <w:rFonts w:ascii="Arial" w:eastAsia="Times New Roman" w:hAnsi="Arial" w:cs="Arial"/>
                <w:color w:val="000000"/>
                <w:sz w:val="20"/>
                <w:szCs w:val="20"/>
              </w:rPr>
            </w:pPr>
            <w:ins w:id="7465" w:author="Arjan" w:date="2012-12-10T16:22:00Z">
              <w:r w:rsidRPr="00D30F71">
                <w:rPr>
                  <w:rFonts w:ascii="Arial" w:eastAsia="Times New Roman" w:hAnsi="Arial" w:cs="Arial"/>
                  <w:color w:val="000000"/>
                  <w:sz w:val="20"/>
                  <w:szCs w:val="20"/>
                </w:rPr>
                <w:t>zie groep</w:t>
              </w:r>
            </w:ins>
          </w:p>
        </w:tc>
      </w:tr>
      <w:tr w:rsidR="00D30F71" w:rsidRPr="00D30F71" w14:paraId="2F04936F" w14:textId="77777777">
        <w:trPr>
          <w:trHeight w:val="230"/>
          <w:ins w:id="7466" w:author="Arjan" w:date="2012-12-10T16:22:00Z"/>
        </w:trPr>
        <w:tc>
          <w:tcPr>
            <w:tcW w:w="3690" w:type="dxa"/>
            <w:tcBorders>
              <w:top w:val="nil"/>
              <w:left w:val="nil"/>
              <w:bottom w:val="nil"/>
              <w:right w:val="nil"/>
            </w:tcBorders>
          </w:tcPr>
          <w:p w14:paraId="3FC57D4C" w14:textId="77777777" w:rsidR="00D30F71" w:rsidRPr="00D30F71" w:rsidRDefault="00D30F71" w:rsidP="00D30F71">
            <w:pPr>
              <w:autoSpaceDE w:val="0"/>
              <w:autoSpaceDN w:val="0"/>
              <w:adjustRightInd w:val="0"/>
              <w:spacing w:after="0" w:line="240" w:lineRule="auto"/>
              <w:rPr>
                <w:ins w:id="7467"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1664AB19" w14:textId="77777777" w:rsidR="00D30F71" w:rsidRPr="00D30F71" w:rsidRDefault="00D30F71" w:rsidP="00D30F71">
            <w:pPr>
              <w:autoSpaceDE w:val="0"/>
              <w:autoSpaceDN w:val="0"/>
              <w:adjustRightInd w:val="0"/>
              <w:spacing w:after="0" w:line="240" w:lineRule="auto"/>
              <w:rPr>
                <w:ins w:id="7468" w:author="Arjan" w:date="2012-12-10T16:22:00Z"/>
                <w:rFonts w:ascii="Arial" w:eastAsia="Times New Roman" w:hAnsi="Arial" w:cs="Arial"/>
                <w:b/>
                <w:bCs/>
                <w:color w:val="000000"/>
                <w:sz w:val="20"/>
                <w:szCs w:val="20"/>
              </w:rPr>
            </w:pPr>
          </w:p>
        </w:tc>
      </w:tr>
      <w:tr w:rsidR="00D30F71" w:rsidRPr="00D30F71" w14:paraId="524CA076" w14:textId="77777777">
        <w:trPr>
          <w:trHeight w:val="230"/>
          <w:ins w:id="7469" w:author="Arjan" w:date="2012-12-10T16:22:00Z"/>
        </w:trPr>
        <w:tc>
          <w:tcPr>
            <w:tcW w:w="3690" w:type="dxa"/>
            <w:tcBorders>
              <w:top w:val="nil"/>
              <w:left w:val="nil"/>
              <w:bottom w:val="nil"/>
              <w:right w:val="nil"/>
            </w:tcBorders>
          </w:tcPr>
          <w:p w14:paraId="5D98C963" w14:textId="77777777" w:rsidR="00D30F71" w:rsidRPr="00D30F71" w:rsidRDefault="00D30F71" w:rsidP="00D30F71">
            <w:pPr>
              <w:autoSpaceDE w:val="0"/>
              <w:autoSpaceDN w:val="0"/>
              <w:adjustRightInd w:val="0"/>
              <w:spacing w:after="0" w:line="240" w:lineRule="auto"/>
              <w:rPr>
                <w:ins w:id="7470" w:author="Arjan" w:date="2012-12-10T16:22:00Z"/>
                <w:rFonts w:ascii="Arial" w:eastAsia="Times New Roman" w:hAnsi="Arial" w:cs="Arial"/>
                <w:color w:val="000000"/>
                <w:sz w:val="20"/>
                <w:szCs w:val="20"/>
              </w:rPr>
            </w:pPr>
            <w:ins w:id="7471" w:author="Arjan" w:date="2012-12-10T16:22:00Z">
              <w:r w:rsidRPr="00D30F71">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4972C06B" w14:textId="77777777" w:rsidR="00D30F71" w:rsidRPr="00D30F71" w:rsidRDefault="00DA5D93" w:rsidP="00D30F71">
            <w:pPr>
              <w:autoSpaceDE w:val="0"/>
              <w:autoSpaceDN w:val="0"/>
              <w:adjustRightInd w:val="0"/>
              <w:spacing w:after="0" w:line="240" w:lineRule="auto"/>
              <w:rPr>
                <w:ins w:id="7472" w:author="Arjan" w:date="2012-12-10T16:22:00Z"/>
                <w:rFonts w:ascii="Arial" w:eastAsia="Times New Roman" w:hAnsi="Arial" w:cs="Arial"/>
                <w:color w:val="000000"/>
                <w:sz w:val="20"/>
                <w:szCs w:val="20"/>
              </w:rPr>
            </w:pPr>
            <w:ins w:id="7473"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Att.LowerBound</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0</w:t>
              </w:r>
              <w:r w:rsidRPr="00D30F71">
                <w:rPr>
                  <w:rFonts w:ascii="Arial" w:hAnsi="Arial" w:cs="Arial"/>
                  <w:sz w:val="20"/>
                  <w:szCs w:val="20"/>
                  <w:lang w:val="en-AU"/>
                </w:rPr>
                <w:fldChar w:fldCharType="end"/>
              </w:r>
              <w:r w:rsidR="00D30F71" w:rsidRPr="00D30F71">
                <w:rPr>
                  <w:rFonts w:ascii="Arial" w:eastAsia="Times New Roman" w:hAnsi="Arial" w:cs="Arial"/>
                  <w:color w:val="000000"/>
                  <w:sz w:val="20"/>
                  <w:szCs w:val="20"/>
                </w:rPr>
                <w:t xml:space="preserve"> - </w:t>
              </w:r>
              <w:r w:rsidRPr="00D30F71">
                <w:rPr>
                  <w:rFonts w:ascii="Arial" w:eastAsia="Times New Roman" w:hAnsi="Arial" w:cs="Arial"/>
                  <w:color w:val="000000"/>
                  <w:sz w:val="20"/>
                  <w:szCs w:val="20"/>
                </w:rPr>
                <w:fldChar w:fldCharType="begin" w:fldLock="1"/>
              </w:r>
              <w:r w:rsidR="00D30F71" w:rsidRPr="00D30F71">
                <w:rPr>
                  <w:rFonts w:ascii="Arial" w:eastAsia="Times New Roman" w:hAnsi="Arial" w:cs="Arial"/>
                  <w:color w:val="000000"/>
                  <w:sz w:val="20"/>
                  <w:szCs w:val="20"/>
                </w:rPr>
                <w:instrText>MERGEFIELD Att.UpperBound</w:instrText>
              </w:r>
              <w:r w:rsidRPr="00D30F71">
                <w:rPr>
                  <w:rFonts w:ascii="Arial" w:eastAsia="Times New Roman" w:hAnsi="Arial" w:cs="Arial"/>
                  <w:color w:val="000000"/>
                  <w:sz w:val="20"/>
                  <w:szCs w:val="20"/>
                </w:rPr>
                <w:fldChar w:fldCharType="separate"/>
              </w:r>
              <w:r w:rsidR="00D30F71" w:rsidRPr="00D30F71">
                <w:rPr>
                  <w:rFonts w:ascii="Arial" w:eastAsia="Times New Roman" w:hAnsi="Arial" w:cs="Arial"/>
                  <w:color w:val="000000"/>
                  <w:sz w:val="20"/>
                  <w:szCs w:val="20"/>
                </w:rPr>
                <w:t>1</w:t>
              </w:r>
              <w:r w:rsidRPr="00D30F71">
                <w:rPr>
                  <w:rFonts w:ascii="Arial" w:eastAsia="Times New Roman" w:hAnsi="Arial" w:cs="Arial"/>
                  <w:color w:val="000000"/>
                  <w:sz w:val="20"/>
                  <w:szCs w:val="20"/>
                </w:rPr>
                <w:fldChar w:fldCharType="end"/>
              </w:r>
            </w:ins>
          </w:p>
        </w:tc>
      </w:tr>
      <w:tr w:rsidR="00D30F71" w:rsidRPr="00D30F71" w14:paraId="11DB3313" w14:textId="77777777">
        <w:trPr>
          <w:trHeight w:val="200"/>
          <w:ins w:id="7474" w:author="Arjan" w:date="2012-12-10T16:22:00Z"/>
        </w:trPr>
        <w:tc>
          <w:tcPr>
            <w:tcW w:w="3690" w:type="dxa"/>
            <w:tcBorders>
              <w:top w:val="nil"/>
              <w:left w:val="nil"/>
              <w:bottom w:val="nil"/>
              <w:right w:val="nil"/>
            </w:tcBorders>
          </w:tcPr>
          <w:p w14:paraId="60B4B5AB" w14:textId="77777777" w:rsidR="00D30F71" w:rsidRPr="00D30F71" w:rsidRDefault="00D30F71" w:rsidP="00D30F71">
            <w:pPr>
              <w:autoSpaceDE w:val="0"/>
              <w:autoSpaceDN w:val="0"/>
              <w:adjustRightInd w:val="0"/>
              <w:spacing w:after="0" w:line="240" w:lineRule="auto"/>
              <w:rPr>
                <w:ins w:id="7475"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0FAA430E" w14:textId="77777777" w:rsidR="00D30F71" w:rsidRPr="00D30F71" w:rsidRDefault="00D30F71" w:rsidP="00D30F71">
            <w:pPr>
              <w:autoSpaceDE w:val="0"/>
              <w:autoSpaceDN w:val="0"/>
              <w:adjustRightInd w:val="0"/>
              <w:spacing w:after="0" w:line="240" w:lineRule="auto"/>
              <w:rPr>
                <w:ins w:id="7476" w:author="Arjan" w:date="2012-12-10T16:22:00Z"/>
                <w:rFonts w:ascii="Arial" w:eastAsia="Times New Roman" w:hAnsi="Arial" w:cs="Arial"/>
                <w:b/>
                <w:bCs/>
                <w:color w:val="000000"/>
                <w:sz w:val="20"/>
                <w:szCs w:val="20"/>
              </w:rPr>
            </w:pPr>
          </w:p>
        </w:tc>
      </w:tr>
      <w:tr w:rsidR="00D30F71" w:rsidRPr="00D30F71" w14:paraId="1DA24763" w14:textId="77777777">
        <w:trPr>
          <w:trHeight w:val="200"/>
          <w:ins w:id="7477" w:author="Arjan" w:date="2012-12-10T16:22:00Z"/>
        </w:trPr>
        <w:tc>
          <w:tcPr>
            <w:tcW w:w="3690" w:type="dxa"/>
            <w:tcBorders>
              <w:top w:val="nil"/>
              <w:left w:val="nil"/>
              <w:bottom w:val="nil"/>
              <w:right w:val="nil"/>
            </w:tcBorders>
          </w:tcPr>
          <w:p w14:paraId="21432237" w14:textId="77777777" w:rsidR="00D30F71" w:rsidRPr="00D30F71" w:rsidRDefault="00D30F71" w:rsidP="00D30F71">
            <w:pPr>
              <w:autoSpaceDE w:val="0"/>
              <w:autoSpaceDN w:val="0"/>
              <w:adjustRightInd w:val="0"/>
              <w:spacing w:after="0" w:line="240" w:lineRule="auto"/>
              <w:rPr>
                <w:ins w:id="7478" w:author="Arjan" w:date="2012-12-10T16:22:00Z"/>
                <w:rFonts w:ascii="Arial" w:eastAsia="Times New Roman" w:hAnsi="Arial" w:cs="Arial"/>
                <w:color w:val="000000"/>
                <w:sz w:val="20"/>
                <w:szCs w:val="20"/>
              </w:rPr>
            </w:pPr>
            <w:ins w:id="7479" w:author="Arjan" w:date="2012-12-10T16:22:00Z">
              <w:r w:rsidRPr="00D30F71">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2784684E" w14:textId="77777777" w:rsidR="00D30F71" w:rsidRPr="00D30F71" w:rsidRDefault="00D30F71" w:rsidP="00D30F71">
            <w:pPr>
              <w:autoSpaceDE w:val="0"/>
              <w:autoSpaceDN w:val="0"/>
              <w:adjustRightInd w:val="0"/>
              <w:spacing w:after="0" w:line="240" w:lineRule="auto"/>
              <w:rPr>
                <w:ins w:id="7480" w:author="Arjan" w:date="2012-12-10T16:22:00Z"/>
                <w:rFonts w:ascii="Arial" w:eastAsia="Times New Roman" w:hAnsi="Arial" w:cs="Arial"/>
                <w:color w:val="000000"/>
                <w:sz w:val="20"/>
                <w:szCs w:val="20"/>
              </w:rPr>
            </w:pPr>
            <w:ins w:id="7481" w:author="Arjan" w:date="2012-12-10T16:22:00Z">
              <w:r w:rsidRPr="00D30F71">
                <w:rPr>
                  <w:rFonts w:ascii="Arial" w:eastAsia="Times New Roman" w:hAnsi="Arial" w:cs="Arial"/>
                  <w:color w:val="000000"/>
                  <w:sz w:val="20"/>
                  <w:szCs w:val="20"/>
                </w:rPr>
                <w:t>Gemeentelijk kerngegeven</w:t>
              </w:r>
            </w:ins>
          </w:p>
        </w:tc>
      </w:tr>
      <w:tr w:rsidR="00D30F71" w:rsidRPr="00D30F71" w14:paraId="36B5E15B" w14:textId="77777777">
        <w:trPr>
          <w:trHeight w:val="230"/>
          <w:ins w:id="7482" w:author="Arjan" w:date="2012-12-10T16:22:00Z"/>
        </w:trPr>
        <w:tc>
          <w:tcPr>
            <w:tcW w:w="3690" w:type="dxa"/>
            <w:tcBorders>
              <w:top w:val="nil"/>
              <w:left w:val="nil"/>
              <w:bottom w:val="nil"/>
              <w:right w:val="nil"/>
            </w:tcBorders>
          </w:tcPr>
          <w:p w14:paraId="75996CA4" w14:textId="77777777" w:rsidR="00D30F71" w:rsidRPr="00D30F71" w:rsidRDefault="00D30F71" w:rsidP="00D30F71">
            <w:pPr>
              <w:autoSpaceDE w:val="0"/>
              <w:autoSpaceDN w:val="0"/>
              <w:adjustRightInd w:val="0"/>
              <w:spacing w:after="0" w:line="240" w:lineRule="auto"/>
              <w:rPr>
                <w:ins w:id="7483"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19E9BAF4" w14:textId="77777777" w:rsidR="00D30F71" w:rsidRPr="00D30F71" w:rsidRDefault="00D30F71" w:rsidP="00D30F71">
            <w:pPr>
              <w:autoSpaceDE w:val="0"/>
              <w:autoSpaceDN w:val="0"/>
              <w:adjustRightInd w:val="0"/>
              <w:spacing w:after="0" w:line="240" w:lineRule="auto"/>
              <w:rPr>
                <w:ins w:id="7484" w:author="Arjan" w:date="2012-12-10T16:22:00Z"/>
                <w:rFonts w:ascii="Arial" w:eastAsia="Times New Roman" w:hAnsi="Arial" w:cs="Arial"/>
                <w:b/>
                <w:bCs/>
                <w:color w:val="000000"/>
                <w:sz w:val="20"/>
                <w:szCs w:val="20"/>
              </w:rPr>
            </w:pPr>
          </w:p>
        </w:tc>
      </w:tr>
      <w:tr w:rsidR="00D30F71" w:rsidRPr="00D30F71" w14:paraId="4872D8AD" w14:textId="77777777">
        <w:trPr>
          <w:trHeight w:val="230"/>
          <w:ins w:id="7485" w:author="Arjan" w:date="2012-12-10T16:22:00Z"/>
        </w:trPr>
        <w:tc>
          <w:tcPr>
            <w:tcW w:w="3690" w:type="dxa"/>
            <w:tcBorders>
              <w:top w:val="nil"/>
              <w:left w:val="nil"/>
              <w:bottom w:val="nil"/>
              <w:right w:val="nil"/>
            </w:tcBorders>
          </w:tcPr>
          <w:p w14:paraId="7A933B2B" w14:textId="77777777" w:rsidR="00D30F71" w:rsidRPr="00D30F71" w:rsidRDefault="00D30F71" w:rsidP="00D30F71">
            <w:pPr>
              <w:autoSpaceDE w:val="0"/>
              <w:autoSpaceDN w:val="0"/>
              <w:adjustRightInd w:val="0"/>
              <w:spacing w:after="0" w:line="240" w:lineRule="auto"/>
              <w:rPr>
                <w:ins w:id="7486" w:author="Arjan" w:date="2012-12-10T16:22:00Z"/>
                <w:rFonts w:ascii="Arial" w:eastAsia="Times New Roman" w:hAnsi="Arial" w:cs="Arial"/>
                <w:color w:val="000000"/>
                <w:sz w:val="20"/>
                <w:szCs w:val="20"/>
              </w:rPr>
            </w:pPr>
            <w:ins w:id="7487" w:author="Arjan" w:date="2012-12-10T16:22:00Z">
              <w:r w:rsidRPr="00D30F71">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14:paraId="7D51DC06" w14:textId="77777777" w:rsidR="00D30F71" w:rsidRPr="00D30F71" w:rsidRDefault="00D30F71" w:rsidP="00D30F71">
            <w:pPr>
              <w:autoSpaceDE w:val="0"/>
              <w:autoSpaceDN w:val="0"/>
              <w:adjustRightInd w:val="0"/>
              <w:spacing w:after="0" w:line="240" w:lineRule="auto"/>
              <w:rPr>
                <w:ins w:id="7488" w:author="Arjan" w:date="2012-12-10T16:22:00Z"/>
                <w:rFonts w:ascii="Arial" w:eastAsia="Times New Roman" w:hAnsi="Arial" w:cs="Arial"/>
                <w:color w:val="000000"/>
                <w:sz w:val="20"/>
                <w:szCs w:val="20"/>
              </w:rPr>
            </w:pPr>
          </w:p>
        </w:tc>
      </w:tr>
    </w:tbl>
    <w:p w14:paraId="78EF407B" w14:textId="77777777" w:rsidR="00D30F71" w:rsidRPr="00D30F71" w:rsidRDefault="00DA5D93" w:rsidP="00D30F71">
      <w:pPr>
        <w:autoSpaceDE w:val="0"/>
        <w:autoSpaceDN w:val="0"/>
        <w:adjustRightInd w:val="0"/>
        <w:spacing w:before="240" w:after="60" w:line="240" w:lineRule="auto"/>
        <w:outlineLvl w:val="3"/>
        <w:rPr>
          <w:ins w:id="7489" w:author="Arjan" w:date="2012-12-10T16:22:00Z"/>
          <w:rFonts w:ascii="Arial" w:eastAsia="Times New Roman" w:hAnsi="Arial" w:cs="Arial"/>
          <w:b/>
          <w:bCs/>
          <w:color w:val="004080"/>
          <w:sz w:val="24"/>
          <w:szCs w:val="24"/>
        </w:rPr>
      </w:pPr>
      <w:ins w:id="7490"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b/>
            <w:bCs/>
            <w:color w:val="004080"/>
            <w:sz w:val="24"/>
            <w:szCs w:val="24"/>
          </w:rPr>
          <w:instrText>Att.Stereotype</w:instrText>
        </w:r>
        <w:r w:rsidRPr="00D30F71">
          <w:rPr>
            <w:rFonts w:ascii="Arial" w:hAnsi="Arial" w:cs="Arial"/>
            <w:sz w:val="20"/>
            <w:szCs w:val="20"/>
            <w:lang w:val="en-AU"/>
          </w:rPr>
          <w:fldChar w:fldCharType="separate"/>
        </w:r>
        <w:r w:rsidR="00D30F71" w:rsidRPr="00D30F71">
          <w:rPr>
            <w:rFonts w:ascii="Arial" w:eastAsia="Times New Roman" w:hAnsi="Arial" w:cs="Arial"/>
            <w:b/>
            <w:bCs/>
            <w:color w:val="004080"/>
            <w:sz w:val="24"/>
            <w:szCs w:val="24"/>
          </w:rPr>
          <w:t>«Attribuutsoort»</w:t>
        </w:r>
        <w:r w:rsidRPr="00D30F71">
          <w:rPr>
            <w:rFonts w:ascii="Arial" w:hAnsi="Arial" w:cs="Arial"/>
            <w:sz w:val="20"/>
            <w:szCs w:val="20"/>
            <w:lang w:val="en-AU"/>
          </w:rPr>
          <w:fldChar w:fldCharType="end"/>
        </w:r>
        <w:r w:rsidR="00D30F71" w:rsidRPr="00D30F71">
          <w:rPr>
            <w:rFonts w:ascii="Arial" w:eastAsia="Times New Roman" w:hAnsi="Arial" w:cs="Arial"/>
            <w:b/>
            <w:bCs/>
            <w:color w:val="004080"/>
            <w:sz w:val="24"/>
            <w:szCs w:val="24"/>
          </w:rPr>
          <w:t xml:space="preserve"> </w:t>
        </w:r>
        <w:r w:rsidRPr="00D30F71">
          <w:rPr>
            <w:rFonts w:ascii="Arial" w:eastAsia="Times New Roman" w:hAnsi="Arial" w:cs="Arial"/>
            <w:b/>
            <w:bCs/>
            <w:color w:val="004080"/>
            <w:sz w:val="24"/>
            <w:szCs w:val="24"/>
          </w:rPr>
          <w:fldChar w:fldCharType="begin" w:fldLock="1"/>
        </w:r>
        <w:r w:rsidR="00D30F71" w:rsidRPr="00D30F71">
          <w:rPr>
            <w:rFonts w:ascii="Arial" w:eastAsia="Times New Roman" w:hAnsi="Arial" w:cs="Arial"/>
            <w:b/>
            <w:bCs/>
            <w:color w:val="004080"/>
            <w:sz w:val="24"/>
            <w:szCs w:val="24"/>
          </w:rPr>
          <w:instrText>MERGEFIELD Att.Name</w:instrText>
        </w:r>
        <w:r w:rsidRPr="00D30F71">
          <w:rPr>
            <w:rFonts w:ascii="Arial" w:eastAsia="Times New Roman" w:hAnsi="Arial" w:cs="Arial"/>
            <w:b/>
            <w:bCs/>
            <w:color w:val="004080"/>
            <w:sz w:val="24"/>
            <w:szCs w:val="24"/>
          </w:rPr>
          <w:fldChar w:fldCharType="separate"/>
        </w:r>
        <w:r w:rsidR="00D30F71" w:rsidRPr="00D30F71">
          <w:rPr>
            <w:rFonts w:ascii="Arial" w:eastAsia="Times New Roman" w:hAnsi="Arial" w:cs="Arial"/>
            <w:b/>
            <w:bCs/>
            <w:color w:val="004080"/>
            <w:sz w:val="24"/>
            <w:szCs w:val="24"/>
          </w:rPr>
          <w:t>Contactpersoon telefoonnummer</w:t>
        </w:r>
        <w:r w:rsidRPr="00D30F71">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D30F71" w:rsidRPr="00D30F71" w14:paraId="561039A5" w14:textId="77777777">
        <w:trPr>
          <w:trHeight w:val="230"/>
          <w:ins w:id="7491" w:author="Arjan" w:date="2012-12-10T16:22:00Z"/>
        </w:trPr>
        <w:tc>
          <w:tcPr>
            <w:tcW w:w="3690" w:type="dxa"/>
            <w:tcBorders>
              <w:top w:val="nil"/>
              <w:left w:val="nil"/>
              <w:bottom w:val="nil"/>
              <w:right w:val="nil"/>
            </w:tcBorders>
          </w:tcPr>
          <w:p w14:paraId="0D89B482" w14:textId="77777777" w:rsidR="00D30F71" w:rsidRPr="00D30F71" w:rsidRDefault="00D30F71" w:rsidP="00D30F71">
            <w:pPr>
              <w:autoSpaceDE w:val="0"/>
              <w:autoSpaceDN w:val="0"/>
              <w:adjustRightInd w:val="0"/>
              <w:spacing w:after="0" w:line="240" w:lineRule="auto"/>
              <w:rPr>
                <w:ins w:id="7492" w:author="Arjan" w:date="2012-12-10T16:22:00Z"/>
                <w:rFonts w:ascii="Arial" w:eastAsia="Times New Roman" w:hAnsi="Arial" w:cs="Arial"/>
                <w:color w:val="000000"/>
                <w:sz w:val="20"/>
                <w:szCs w:val="20"/>
              </w:rPr>
            </w:pPr>
            <w:ins w:id="7493" w:author="Arjan" w:date="2012-12-10T16:22:00Z">
              <w:r w:rsidRPr="00D30F71">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14:paraId="76DEA296" w14:textId="77777777" w:rsidR="00D30F71" w:rsidRPr="00D30F71" w:rsidRDefault="00DA5D93" w:rsidP="00D30F71">
            <w:pPr>
              <w:autoSpaceDE w:val="0"/>
              <w:autoSpaceDN w:val="0"/>
              <w:adjustRightInd w:val="0"/>
              <w:spacing w:after="0" w:line="240" w:lineRule="auto"/>
              <w:rPr>
                <w:ins w:id="7494" w:author="Arjan" w:date="2012-12-10T16:22:00Z"/>
                <w:rFonts w:ascii="Arial" w:eastAsia="Times New Roman" w:hAnsi="Arial" w:cs="Arial"/>
                <w:color w:val="000000"/>
                <w:sz w:val="20"/>
                <w:szCs w:val="20"/>
              </w:rPr>
            </w:pPr>
            <w:ins w:id="7495"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telefoonnummer</w:t>
              </w:r>
              <w:r w:rsidRPr="00D30F71">
                <w:rPr>
                  <w:rFonts w:ascii="Arial" w:hAnsi="Arial" w:cs="Arial"/>
                  <w:sz w:val="20"/>
                  <w:szCs w:val="20"/>
                  <w:lang w:val="en-AU"/>
                </w:rPr>
                <w:fldChar w:fldCharType="end"/>
              </w:r>
            </w:ins>
          </w:p>
        </w:tc>
      </w:tr>
      <w:tr w:rsidR="00D30F71" w:rsidRPr="00D30F71" w14:paraId="234FADA9" w14:textId="77777777">
        <w:trPr>
          <w:ins w:id="7496" w:author="Arjan" w:date="2012-12-10T16:22:00Z"/>
        </w:trPr>
        <w:tc>
          <w:tcPr>
            <w:tcW w:w="3690" w:type="dxa"/>
            <w:tcBorders>
              <w:top w:val="nil"/>
              <w:left w:val="nil"/>
              <w:bottom w:val="nil"/>
              <w:right w:val="nil"/>
            </w:tcBorders>
          </w:tcPr>
          <w:p w14:paraId="4780512C" w14:textId="77777777" w:rsidR="00D30F71" w:rsidRPr="00D30F71" w:rsidRDefault="00D30F71" w:rsidP="00D30F71">
            <w:pPr>
              <w:autoSpaceDE w:val="0"/>
              <w:autoSpaceDN w:val="0"/>
              <w:adjustRightInd w:val="0"/>
              <w:spacing w:after="0" w:line="240" w:lineRule="auto"/>
              <w:rPr>
                <w:ins w:id="7497"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20B6E3D9" w14:textId="77777777" w:rsidR="00D30F71" w:rsidRPr="00D30F71" w:rsidRDefault="00D30F71" w:rsidP="00D30F71">
            <w:pPr>
              <w:autoSpaceDE w:val="0"/>
              <w:autoSpaceDN w:val="0"/>
              <w:adjustRightInd w:val="0"/>
              <w:spacing w:after="0" w:line="240" w:lineRule="auto"/>
              <w:rPr>
                <w:ins w:id="7498" w:author="Arjan" w:date="2012-12-10T16:22:00Z"/>
                <w:rFonts w:ascii="Arial" w:eastAsia="Times New Roman" w:hAnsi="Arial" w:cs="Arial"/>
                <w:b/>
                <w:bCs/>
                <w:color w:val="000000"/>
                <w:sz w:val="20"/>
                <w:szCs w:val="20"/>
              </w:rPr>
            </w:pPr>
          </w:p>
        </w:tc>
      </w:tr>
      <w:tr w:rsidR="00D30F71" w:rsidRPr="00D30F71" w14:paraId="313F7BAF" w14:textId="77777777">
        <w:trPr>
          <w:ins w:id="7499" w:author="Arjan" w:date="2012-12-10T16:22:00Z"/>
        </w:trPr>
        <w:tc>
          <w:tcPr>
            <w:tcW w:w="3690" w:type="dxa"/>
            <w:tcBorders>
              <w:top w:val="nil"/>
              <w:left w:val="nil"/>
              <w:bottom w:val="nil"/>
              <w:right w:val="nil"/>
            </w:tcBorders>
          </w:tcPr>
          <w:p w14:paraId="42C5FE37" w14:textId="77777777" w:rsidR="00D30F71" w:rsidRPr="00D30F71" w:rsidRDefault="00D30F71" w:rsidP="00D30F71">
            <w:pPr>
              <w:autoSpaceDE w:val="0"/>
              <w:autoSpaceDN w:val="0"/>
              <w:adjustRightInd w:val="0"/>
              <w:spacing w:after="0" w:line="240" w:lineRule="auto"/>
              <w:rPr>
                <w:ins w:id="7500" w:author="Arjan" w:date="2012-12-10T16:22:00Z"/>
                <w:rFonts w:ascii="Arial" w:eastAsia="Times New Roman" w:hAnsi="Arial" w:cs="Arial"/>
                <w:color w:val="000000"/>
                <w:sz w:val="20"/>
                <w:szCs w:val="20"/>
              </w:rPr>
            </w:pPr>
            <w:ins w:id="7501" w:author="Arjan" w:date="2012-12-10T16:22:00Z">
              <w:r w:rsidRPr="00D30F71">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14:paraId="40B66B4F" w14:textId="77777777" w:rsidR="00D30F71" w:rsidRPr="00D30F71" w:rsidRDefault="00D30F71" w:rsidP="00D30F71">
            <w:pPr>
              <w:autoSpaceDE w:val="0"/>
              <w:autoSpaceDN w:val="0"/>
              <w:adjustRightInd w:val="0"/>
              <w:spacing w:after="0" w:line="240" w:lineRule="auto"/>
              <w:rPr>
                <w:ins w:id="7502" w:author="Arjan" w:date="2012-12-10T16:22:00Z"/>
                <w:rFonts w:ascii="Arial" w:eastAsia="Times New Roman" w:hAnsi="Arial" w:cs="Arial"/>
                <w:color w:val="000000"/>
                <w:sz w:val="20"/>
                <w:szCs w:val="20"/>
              </w:rPr>
            </w:pPr>
            <w:ins w:id="7503" w:author="Arjan" w:date="2012-12-10T16:22:00Z">
              <w:r w:rsidRPr="00D30F71">
                <w:rPr>
                  <w:rFonts w:ascii="Arial" w:eastAsia="Times New Roman" w:hAnsi="Arial" w:cs="Arial"/>
                  <w:color w:val="000000"/>
                  <w:sz w:val="20"/>
                  <w:szCs w:val="20"/>
                </w:rPr>
                <w:t>KING</w:t>
              </w:r>
            </w:ins>
          </w:p>
        </w:tc>
      </w:tr>
      <w:tr w:rsidR="00D30F71" w:rsidRPr="00D30F71" w14:paraId="514DD390" w14:textId="77777777">
        <w:trPr>
          <w:ins w:id="7504" w:author="Arjan" w:date="2012-12-10T16:22:00Z"/>
        </w:trPr>
        <w:tc>
          <w:tcPr>
            <w:tcW w:w="3690" w:type="dxa"/>
            <w:tcBorders>
              <w:top w:val="nil"/>
              <w:left w:val="nil"/>
              <w:bottom w:val="nil"/>
              <w:right w:val="nil"/>
            </w:tcBorders>
          </w:tcPr>
          <w:p w14:paraId="6B78B513" w14:textId="77777777" w:rsidR="00D30F71" w:rsidRPr="00D30F71" w:rsidRDefault="00D30F71" w:rsidP="00D30F71">
            <w:pPr>
              <w:autoSpaceDE w:val="0"/>
              <w:autoSpaceDN w:val="0"/>
              <w:adjustRightInd w:val="0"/>
              <w:spacing w:after="0" w:line="240" w:lineRule="auto"/>
              <w:rPr>
                <w:ins w:id="7505"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10C78534" w14:textId="77777777" w:rsidR="00D30F71" w:rsidRPr="00D30F71" w:rsidRDefault="00D30F71" w:rsidP="00D30F71">
            <w:pPr>
              <w:autoSpaceDE w:val="0"/>
              <w:autoSpaceDN w:val="0"/>
              <w:adjustRightInd w:val="0"/>
              <w:spacing w:after="0" w:line="240" w:lineRule="auto"/>
              <w:rPr>
                <w:ins w:id="7506" w:author="Arjan" w:date="2012-12-10T16:22:00Z"/>
                <w:rFonts w:ascii="Arial" w:eastAsia="Times New Roman" w:hAnsi="Arial" w:cs="Arial"/>
                <w:b/>
                <w:bCs/>
                <w:color w:val="000000"/>
                <w:sz w:val="20"/>
                <w:szCs w:val="20"/>
              </w:rPr>
            </w:pPr>
          </w:p>
        </w:tc>
      </w:tr>
      <w:tr w:rsidR="00D30F71" w:rsidRPr="00D30F71" w14:paraId="41DF43CB" w14:textId="77777777">
        <w:trPr>
          <w:ins w:id="7507" w:author="Arjan" w:date="2012-12-10T16:22:00Z"/>
        </w:trPr>
        <w:tc>
          <w:tcPr>
            <w:tcW w:w="3690" w:type="dxa"/>
            <w:tcBorders>
              <w:top w:val="nil"/>
              <w:left w:val="nil"/>
              <w:bottom w:val="nil"/>
              <w:right w:val="nil"/>
            </w:tcBorders>
          </w:tcPr>
          <w:p w14:paraId="31BA1394" w14:textId="77777777" w:rsidR="00D30F71" w:rsidRPr="00D30F71" w:rsidRDefault="00D30F71" w:rsidP="00D30F71">
            <w:pPr>
              <w:autoSpaceDE w:val="0"/>
              <w:autoSpaceDN w:val="0"/>
              <w:adjustRightInd w:val="0"/>
              <w:spacing w:after="0" w:line="240" w:lineRule="auto"/>
              <w:rPr>
                <w:ins w:id="7508" w:author="Arjan" w:date="2012-12-10T16:22:00Z"/>
                <w:rFonts w:ascii="Arial" w:eastAsia="Times New Roman" w:hAnsi="Arial" w:cs="Arial"/>
                <w:color w:val="000000"/>
                <w:sz w:val="20"/>
                <w:szCs w:val="20"/>
              </w:rPr>
            </w:pPr>
            <w:ins w:id="7509" w:author="Arjan" w:date="2012-12-10T16:22:00Z">
              <w:r w:rsidRPr="00D30F71">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14:paraId="4A8DED8E" w14:textId="77777777" w:rsidR="00D30F71" w:rsidRPr="00D30F71" w:rsidRDefault="00D30F71" w:rsidP="00D30F71">
            <w:pPr>
              <w:autoSpaceDE w:val="0"/>
              <w:autoSpaceDN w:val="0"/>
              <w:adjustRightInd w:val="0"/>
              <w:spacing w:after="0" w:line="240" w:lineRule="auto"/>
              <w:rPr>
                <w:ins w:id="7510" w:author="Arjan" w:date="2012-12-10T16:22:00Z"/>
                <w:rFonts w:ascii="Arial" w:eastAsia="Times New Roman" w:hAnsi="Arial" w:cs="Arial"/>
                <w:color w:val="000000"/>
                <w:sz w:val="20"/>
                <w:szCs w:val="20"/>
              </w:rPr>
            </w:pPr>
          </w:p>
        </w:tc>
      </w:tr>
      <w:tr w:rsidR="00D30F71" w:rsidRPr="00D30F71" w14:paraId="6548B113" w14:textId="77777777">
        <w:trPr>
          <w:ins w:id="7511" w:author="Arjan" w:date="2012-12-10T16:22:00Z"/>
        </w:trPr>
        <w:tc>
          <w:tcPr>
            <w:tcW w:w="3690" w:type="dxa"/>
            <w:tcBorders>
              <w:top w:val="nil"/>
              <w:left w:val="nil"/>
              <w:bottom w:val="nil"/>
              <w:right w:val="nil"/>
            </w:tcBorders>
          </w:tcPr>
          <w:p w14:paraId="2D38891B" w14:textId="77777777" w:rsidR="00D30F71" w:rsidRPr="00D30F71" w:rsidRDefault="00D30F71" w:rsidP="00D30F71">
            <w:pPr>
              <w:autoSpaceDE w:val="0"/>
              <w:autoSpaceDN w:val="0"/>
              <w:adjustRightInd w:val="0"/>
              <w:spacing w:after="0" w:line="240" w:lineRule="auto"/>
              <w:rPr>
                <w:ins w:id="7512"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6CF099C9" w14:textId="77777777" w:rsidR="00D30F71" w:rsidRPr="00D30F71" w:rsidRDefault="00D30F71" w:rsidP="00D30F71">
            <w:pPr>
              <w:autoSpaceDE w:val="0"/>
              <w:autoSpaceDN w:val="0"/>
              <w:adjustRightInd w:val="0"/>
              <w:spacing w:after="0" w:line="240" w:lineRule="auto"/>
              <w:rPr>
                <w:ins w:id="7513" w:author="Arjan" w:date="2012-12-10T16:22:00Z"/>
                <w:rFonts w:ascii="Arial" w:eastAsia="Times New Roman" w:hAnsi="Arial" w:cs="Arial"/>
                <w:b/>
                <w:bCs/>
                <w:color w:val="000000"/>
                <w:sz w:val="20"/>
                <w:szCs w:val="20"/>
              </w:rPr>
            </w:pPr>
          </w:p>
        </w:tc>
      </w:tr>
      <w:tr w:rsidR="00D30F71" w:rsidRPr="00D30F71" w14:paraId="38218A17" w14:textId="77777777">
        <w:trPr>
          <w:trHeight w:val="335"/>
          <w:ins w:id="7514" w:author="Arjan" w:date="2012-12-10T16:22:00Z"/>
        </w:trPr>
        <w:tc>
          <w:tcPr>
            <w:tcW w:w="3690" w:type="dxa"/>
            <w:tcBorders>
              <w:top w:val="nil"/>
              <w:left w:val="nil"/>
              <w:bottom w:val="nil"/>
              <w:right w:val="nil"/>
            </w:tcBorders>
          </w:tcPr>
          <w:p w14:paraId="30BE05E3" w14:textId="77777777" w:rsidR="00D30F71" w:rsidRPr="00D30F71" w:rsidRDefault="00D30F71" w:rsidP="00D30F71">
            <w:pPr>
              <w:autoSpaceDE w:val="0"/>
              <w:autoSpaceDN w:val="0"/>
              <w:adjustRightInd w:val="0"/>
              <w:spacing w:after="0" w:line="240" w:lineRule="auto"/>
              <w:rPr>
                <w:ins w:id="7515" w:author="Arjan" w:date="2012-12-10T16:22:00Z"/>
                <w:rFonts w:ascii="Arial" w:eastAsia="Times New Roman" w:hAnsi="Arial" w:cs="Arial"/>
                <w:color w:val="000000"/>
                <w:sz w:val="20"/>
                <w:szCs w:val="20"/>
              </w:rPr>
            </w:pPr>
            <w:ins w:id="7516" w:author="Arjan" w:date="2012-12-10T16:22:00Z">
              <w:r w:rsidRPr="00D30F71">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14:paraId="04F4A318" w14:textId="77777777" w:rsidR="00D30F71" w:rsidRPr="00D30F71" w:rsidRDefault="00DA5D93" w:rsidP="00D30F71">
            <w:pPr>
              <w:autoSpaceDE w:val="0"/>
              <w:autoSpaceDN w:val="0"/>
              <w:adjustRightInd w:val="0"/>
              <w:spacing w:after="0" w:line="240" w:lineRule="auto"/>
              <w:rPr>
                <w:ins w:id="7517" w:author="Arjan" w:date="2012-12-10T16:22:00Z"/>
                <w:rFonts w:ascii="Arial" w:eastAsia="Times New Roman" w:hAnsi="Arial" w:cs="Arial"/>
                <w:color w:val="000000"/>
                <w:sz w:val="20"/>
                <w:szCs w:val="20"/>
              </w:rPr>
            </w:pPr>
            <w:ins w:id="7518"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Att.Alias</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contactpersoon.telefoonnummer</w:t>
              </w:r>
              <w:r w:rsidRPr="00D30F71">
                <w:rPr>
                  <w:rFonts w:ascii="Arial" w:hAnsi="Arial" w:cs="Arial"/>
                  <w:sz w:val="20"/>
                  <w:szCs w:val="20"/>
                  <w:lang w:val="en-AU"/>
                </w:rPr>
                <w:fldChar w:fldCharType="end"/>
              </w:r>
            </w:ins>
          </w:p>
        </w:tc>
      </w:tr>
      <w:tr w:rsidR="00D30F71" w:rsidRPr="00D30F71" w14:paraId="46F6AE4E" w14:textId="77777777">
        <w:trPr>
          <w:trHeight w:val="215"/>
          <w:ins w:id="7519" w:author="Arjan" w:date="2012-12-10T16:22:00Z"/>
        </w:trPr>
        <w:tc>
          <w:tcPr>
            <w:tcW w:w="3690" w:type="dxa"/>
            <w:tcBorders>
              <w:top w:val="nil"/>
              <w:left w:val="nil"/>
              <w:bottom w:val="nil"/>
              <w:right w:val="nil"/>
            </w:tcBorders>
          </w:tcPr>
          <w:p w14:paraId="79BB5AEF" w14:textId="77777777" w:rsidR="00D30F71" w:rsidRPr="00D30F71" w:rsidRDefault="00D30F71" w:rsidP="00D30F71">
            <w:pPr>
              <w:autoSpaceDE w:val="0"/>
              <w:autoSpaceDN w:val="0"/>
              <w:adjustRightInd w:val="0"/>
              <w:spacing w:after="0" w:line="240" w:lineRule="auto"/>
              <w:rPr>
                <w:ins w:id="7520"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239C8713" w14:textId="77777777" w:rsidR="00D30F71" w:rsidRPr="00D30F71" w:rsidRDefault="00D30F71" w:rsidP="00D30F71">
            <w:pPr>
              <w:autoSpaceDE w:val="0"/>
              <w:autoSpaceDN w:val="0"/>
              <w:adjustRightInd w:val="0"/>
              <w:spacing w:after="0" w:line="240" w:lineRule="auto"/>
              <w:rPr>
                <w:ins w:id="7521" w:author="Arjan" w:date="2012-12-10T16:22:00Z"/>
                <w:rFonts w:ascii="Arial" w:eastAsia="Times New Roman" w:hAnsi="Arial" w:cs="Arial"/>
                <w:b/>
                <w:bCs/>
                <w:color w:val="000000"/>
                <w:sz w:val="20"/>
                <w:szCs w:val="20"/>
              </w:rPr>
            </w:pPr>
          </w:p>
        </w:tc>
      </w:tr>
      <w:tr w:rsidR="00D30F71" w:rsidRPr="00AE1A91" w14:paraId="216CD68B" w14:textId="77777777">
        <w:trPr>
          <w:trHeight w:val="215"/>
          <w:ins w:id="7522" w:author="Arjan" w:date="2012-12-10T16:22:00Z"/>
        </w:trPr>
        <w:tc>
          <w:tcPr>
            <w:tcW w:w="3690" w:type="dxa"/>
            <w:tcBorders>
              <w:top w:val="nil"/>
              <w:left w:val="nil"/>
              <w:bottom w:val="nil"/>
              <w:right w:val="nil"/>
            </w:tcBorders>
          </w:tcPr>
          <w:p w14:paraId="0089CE57" w14:textId="77777777" w:rsidR="00D30F71" w:rsidRPr="00D30F71" w:rsidRDefault="00D30F71" w:rsidP="00D30F71">
            <w:pPr>
              <w:autoSpaceDE w:val="0"/>
              <w:autoSpaceDN w:val="0"/>
              <w:adjustRightInd w:val="0"/>
              <w:spacing w:after="0" w:line="240" w:lineRule="auto"/>
              <w:rPr>
                <w:ins w:id="7523" w:author="Arjan" w:date="2012-12-10T16:22:00Z"/>
                <w:rFonts w:ascii="Arial" w:eastAsia="Times New Roman" w:hAnsi="Arial" w:cs="Arial"/>
                <w:color w:val="000000"/>
                <w:sz w:val="20"/>
                <w:szCs w:val="20"/>
              </w:rPr>
            </w:pPr>
            <w:ins w:id="7524" w:author="Arjan" w:date="2012-12-10T16:22:00Z">
              <w:r w:rsidRPr="00D30F71">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14:paraId="41BD9794" w14:textId="77777777" w:rsidR="00D30F71" w:rsidRPr="00DD0F4F" w:rsidRDefault="00DA5D93" w:rsidP="00D30F71">
            <w:pPr>
              <w:autoSpaceDE w:val="0"/>
              <w:autoSpaceDN w:val="0"/>
              <w:adjustRightInd w:val="0"/>
              <w:spacing w:after="0" w:line="240" w:lineRule="auto"/>
              <w:rPr>
                <w:ins w:id="7525" w:author="Arjan" w:date="2012-12-10T16:22:00Z"/>
                <w:rFonts w:ascii="Arial" w:eastAsia="Times New Roman" w:hAnsi="Arial" w:cs="Arial"/>
                <w:color w:val="000000"/>
                <w:sz w:val="20"/>
                <w:szCs w:val="20"/>
                <w:lang w:val="nl-NL"/>
              </w:rPr>
            </w:pPr>
            <w:ins w:id="7526" w:author="Arjan" w:date="2012-12-10T16:22:00Z">
              <w:r w:rsidRPr="00D30F71">
                <w:rPr>
                  <w:rFonts w:ascii="Arial" w:hAnsi="Arial" w:cs="Arial"/>
                  <w:sz w:val="20"/>
                  <w:szCs w:val="20"/>
                  <w:lang w:val="en-AU"/>
                </w:rPr>
                <w:fldChar w:fldCharType="begin" w:fldLock="1"/>
              </w:r>
              <w:r w:rsidR="00D30F71" w:rsidRPr="00DD0F4F">
                <w:rPr>
                  <w:rFonts w:ascii="Arial" w:hAnsi="Arial" w:cs="Arial"/>
                  <w:sz w:val="20"/>
                  <w:szCs w:val="20"/>
                  <w:lang w:val="nl-NL"/>
                </w:rPr>
                <w:instrText xml:space="preserve">MERGEFIELD </w:instrText>
              </w:r>
              <w:r w:rsidR="00D30F71" w:rsidRPr="00DD0F4F">
                <w:rPr>
                  <w:rFonts w:ascii="Arial" w:eastAsia="Times New Roman" w:hAnsi="Arial" w:cs="Arial"/>
                  <w:color w:val="000000"/>
                  <w:sz w:val="20"/>
                  <w:szCs w:val="20"/>
                  <w:lang w:val="nl-NL"/>
                </w:rPr>
                <w:instrText>Att.Notes</w:instrText>
              </w:r>
              <w:r w:rsidRPr="00D30F71">
                <w:rPr>
                  <w:rFonts w:ascii="Arial" w:hAnsi="Arial" w:cs="Arial"/>
                  <w:sz w:val="20"/>
                  <w:szCs w:val="20"/>
                  <w:lang w:val="en-AU"/>
                </w:rPr>
                <w:fldChar w:fldCharType="end"/>
              </w:r>
              <w:r w:rsidR="00D30F71" w:rsidRPr="00DD0F4F">
                <w:rPr>
                  <w:rFonts w:ascii="Arial" w:eastAsia="Times New Roman" w:hAnsi="Arial" w:cs="Arial"/>
                  <w:color w:val="610E6A"/>
                  <w:sz w:val="20"/>
                  <w:szCs w:val="20"/>
                  <w:lang w:val="nl-NL"/>
                </w:rPr>
                <w:t>Telefoonnummer waaronder de contactpersoon in de regel bereikbaar is.</w:t>
              </w:r>
            </w:ins>
          </w:p>
        </w:tc>
      </w:tr>
      <w:tr w:rsidR="00D30F71" w:rsidRPr="00AE1A91" w14:paraId="6D2E9940" w14:textId="77777777">
        <w:trPr>
          <w:trHeight w:val="230"/>
          <w:ins w:id="7527" w:author="Arjan" w:date="2012-12-10T16:22:00Z"/>
        </w:trPr>
        <w:tc>
          <w:tcPr>
            <w:tcW w:w="3690" w:type="dxa"/>
            <w:tcBorders>
              <w:top w:val="nil"/>
              <w:left w:val="nil"/>
              <w:bottom w:val="nil"/>
              <w:right w:val="nil"/>
            </w:tcBorders>
          </w:tcPr>
          <w:p w14:paraId="676F6644" w14:textId="77777777" w:rsidR="00D30F71" w:rsidRPr="00DD0F4F" w:rsidRDefault="00D30F71" w:rsidP="00D30F71">
            <w:pPr>
              <w:autoSpaceDE w:val="0"/>
              <w:autoSpaceDN w:val="0"/>
              <w:adjustRightInd w:val="0"/>
              <w:spacing w:after="0" w:line="240" w:lineRule="auto"/>
              <w:rPr>
                <w:ins w:id="7528" w:author="Arjan" w:date="2012-12-10T16:22: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37B31B64" w14:textId="77777777" w:rsidR="00D30F71" w:rsidRPr="00DD0F4F" w:rsidRDefault="00D30F71" w:rsidP="00D30F71">
            <w:pPr>
              <w:autoSpaceDE w:val="0"/>
              <w:autoSpaceDN w:val="0"/>
              <w:adjustRightInd w:val="0"/>
              <w:spacing w:after="0" w:line="240" w:lineRule="auto"/>
              <w:rPr>
                <w:ins w:id="7529" w:author="Arjan" w:date="2012-12-10T16:22:00Z"/>
                <w:rFonts w:ascii="Arial" w:eastAsia="Times New Roman" w:hAnsi="Arial" w:cs="Arial"/>
                <w:b/>
                <w:bCs/>
                <w:color w:val="000000"/>
                <w:sz w:val="20"/>
                <w:szCs w:val="20"/>
                <w:lang w:val="nl-NL"/>
              </w:rPr>
            </w:pPr>
          </w:p>
        </w:tc>
      </w:tr>
      <w:tr w:rsidR="00D30F71" w:rsidRPr="00D30F71" w14:paraId="032E1D13" w14:textId="77777777">
        <w:trPr>
          <w:trHeight w:val="230"/>
          <w:ins w:id="7530" w:author="Arjan" w:date="2012-12-10T16:22:00Z"/>
        </w:trPr>
        <w:tc>
          <w:tcPr>
            <w:tcW w:w="3690" w:type="dxa"/>
            <w:tcBorders>
              <w:top w:val="nil"/>
              <w:left w:val="nil"/>
              <w:bottom w:val="nil"/>
              <w:right w:val="nil"/>
            </w:tcBorders>
          </w:tcPr>
          <w:p w14:paraId="2FBA28DB" w14:textId="77777777" w:rsidR="00D30F71" w:rsidRPr="00D30F71" w:rsidRDefault="00D30F71" w:rsidP="00D30F71">
            <w:pPr>
              <w:autoSpaceDE w:val="0"/>
              <w:autoSpaceDN w:val="0"/>
              <w:adjustRightInd w:val="0"/>
              <w:spacing w:after="0" w:line="240" w:lineRule="auto"/>
              <w:rPr>
                <w:ins w:id="7531" w:author="Arjan" w:date="2012-12-10T16:22:00Z"/>
                <w:rFonts w:ascii="Arial" w:eastAsia="Times New Roman" w:hAnsi="Arial" w:cs="Arial"/>
                <w:color w:val="000000"/>
                <w:sz w:val="20"/>
                <w:szCs w:val="20"/>
              </w:rPr>
            </w:pPr>
            <w:ins w:id="7532" w:author="Arjan" w:date="2012-12-10T16:22:00Z">
              <w:r w:rsidRPr="00D30F71">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14:paraId="13BE3619" w14:textId="77777777" w:rsidR="00D30F71" w:rsidRPr="00D30F71" w:rsidRDefault="00D30F71" w:rsidP="00D30F71">
            <w:pPr>
              <w:autoSpaceDE w:val="0"/>
              <w:autoSpaceDN w:val="0"/>
              <w:adjustRightInd w:val="0"/>
              <w:spacing w:after="0" w:line="240" w:lineRule="auto"/>
              <w:rPr>
                <w:ins w:id="7533" w:author="Arjan" w:date="2012-12-10T16:22:00Z"/>
                <w:rFonts w:ascii="Arial" w:eastAsia="Times New Roman" w:hAnsi="Arial" w:cs="Arial"/>
                <w:color w:val="000000"/>
                <w:sz w:val="20"/>
                <w:szCs w:val="20"/>
              </w:rPr>
            </w:pPr>
            <w:ins w:id="7534" w:author="Arjan" w:date="2012-12-10T16:22:00Z">
              <w:r w:rsidRPr="00D30F71">
                <w:rPr>
                  <w:rFonts w:ascii="Arial" w:eastAsia="Times New Roman" w:hAnsi="Arial" w:cs="Arial"/>
                  <w:color w:val="000000"/>
                  <w:sz w:val="20"/>
                  <w:szCs w:val="20"/>
                </w:rPr>
                <w:t>KING</w:t>
              </w:r>
            </w:ins>
          </w:p>
        </w:tc>
      </w:tr>
      <w:tr w:rsidR="00D30F71" w:rsidRPr="00D30F71" w14:paraId="63A8AF42" w14:textId="77777777">
        <w:trPr>
          <w:ins w:id="7535" w:author="Arjan" w:date="2012-12-10T16:22:00Z"/>
        </w:trPr>
        <w:tc>
          <w:tcPr>
            <w:tcW w:w="3690" w:type="dxa"/>
            <w:tcBorders>
              <w:top w:val="nil"/>
              <w:left w:val="nil"/>
              <w:bottom w:val="nil"/>
              <w:right w:val="nil"/>
            </w:tcBorders>
          </w:tcPr>
          <w:p w14:paraId="1B1E1A07" w14:textId="77777777" w:rsidR="00D30F71" w:rsidRPr="00D30F71" w:rsidRDefault="00D30F71" w:rsidP="00D30F71">
            <w:pPr>
              <w:autoSpaceDE w:val="0"/>
              <w:autoSpaceDN w:val="0"/>
              <w:adjustRightInd w:val="0"/>
              <w:spacing w:after="0" w:line="240" w:lineRule="auto"/>
              <w:rPr>
                <w:ins w:id="7536"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6CD933E4" w14:textId="77777777" w:rsidR="00D30F71" w:rsidRPr="00D30F71" w:rsidRDefault="00D30F71" w:rsidP="00D30F71">
            <w:pPr>
              <w:autoSpaceDE w:val="0"/>
              <w:autoSpaceDN w:val="0"/>
              <w:adjustRightInd w:val="0"/>
              <w:spacing w:after="0" w:line="240" w:lineRule="auto"/>
              <w:rPr>
                <w:ins w:id="7537" w:author="Arjan" w:date="2012-12-10T16:22:00Z"/>
                <w:rFonts w:ascii="Arial" w:eastAsia="Times New Roman" w:hAnsi="Arial" w:cs="Arial"/>
                <w:b/>
                <w:bCs/>
                <w:color w:val="000000"/>
                <w:sz w:val="20"/>
                <w:szCs w:val="20"/>
              </w:rPr>
            </w:pPr>
          </w:p>
        </w:tc>
      </w:tr>
      <w:tr w:rsidR="00D30F71" w:rsidRPr="00D30F71" w14:paraId="12AC320A" w14:textId="77777777">
        <w:trPr>
          <w:ins w:id="7538" w:author="Arjan" w:date="2012-12-10T16:22:00Z"/>
        </w:trPr>
        <w:tc>
          <w:tcPr>
            <w:tcW w:w="3690" w:type="dxa"/>
            <w:tcBorders>
              <w:top w:val="nil"/>
              <w:left w:val="nil"/>
              <w:bottom w:val="nil"/>
              <w:right w:val="nil"/>
            </w:tcBorders>
          </w:tcPr>
          <w:p w14:paraId="59585383" w14:textId="77777777" w:rsidR="00D30F71" w:rsidRPr="00D30F71" w:rsidRDefault="00D30F71" w:rsidP="00D30F71">
            <w:pPr>
              <w:autoSpaceDE w:val="0"/>
              <w:autoSpaceDN w:val="0"/>
              <w:adjustRightInd w:val="0"/>
              <w:spacing w:after="0" w:line="240" w:lineRule="auto"/>
              <w:rPr>
                <w:ins w:id="7539" w:author="Arjan" w:date="2012-12-10T16:22:00Z"/>
                <w:rFonts w:ascii="Arial" w:eastAsia="Times New Roman" w:hAnsi="Arial" w:cs="Arial"/>
                <w:color w:val="000000"/>
                <w:sz w:val="20"/>
                <w:szCs w:val="20"/>
              </w:rPr>
            </w:pPr>
            <w:ins w:id="7540" w:author="Arjan" w:date="2012-12-10T16:22:00Z">
              <w:r w:rsidRPr="00D30F71">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14:paraId="2C88AEF2" w14:textId="77777777" w:rsidR="00D30F71" w:rsidRPr="00D30F71" w:rsidRDefault="00D30F71" w:rsidP="00D30F71">
            <w:pPr>
              <w:autoSpaceDE w:val="0"/>
              <w:autoSpaceDN w:val="0"/>
              <w:adjustRightInd w:val="0"/>
              <w:spacing w:after="0" w:line="240" w:lineRule="auto"/>
              <w:rPr>
                <w:ins w:id="7541" w:author="Arjan" w:date="2012-12-10T16:22:00Z"/>
                <w:rFonts w:ascii="Arial" w:eastAsia="Times New Roman" w:hAnsi="Arial" w:cs="Arial"/>
                <w:color w:val="000000"/>
                <w:sz w:val="20"/>
                <w:szCs w:val="20"/>
              </w:rPr>
            </w:pPr>
            <w:ins w:id="7542" w:author="Arjan" w:date="2012-12-10T16:22:00Z">
              <w:r w:rsidRPr="00D30F71">
                <w:rPr>
                  <w:rFonts w:ascii="Arial" w:eastAsia="Times New Roman" w:hAnsi="Arial" w:cs="Arial"/>
                  <w:color w:val="000000"/>
                  <w:sz w:val="20"/>
                  <w:szCs w:val="20"/>
                </w:rPr>
                <w:t>1 januari 2013</w:t>
              </w:r>
            </w:ins>
          </w:p>
        </w:tc>
      </w:tr>
      <w:tr w:rsidR="00D30F71" w:rsidRPr="00D30F71" w14:paraId="1CE7AB34" w14:textId="77777777">
        <w:trPr>
          <w:ins w:id="7543" w:author="Arjan" w:date="2012-12-10T16:22:00Z"/>
        </w:trPr>
        <w:tc>
          <w:tcPr>
            <w:tcW w:w="3690" w:type="dxa"/>
            <w:tcBorders>
              <w:top w:val="nil"/>
              <w:left w:val="nil"/>
              <w:bottom w:val="nil"/>
              <w:right w:val="nil"/>
            </w:tcBorders>
          </w:tcPr>
          <w:p w14:paraId="73085EFB" w14:textId="77777777" w:rsidR="00D30F71" w:rsidRPr="00D30F71" w:rsidRDefault="00D30F71" w:rsidP="00D30F71">
            <w:pPr>
              <w:autoSpaceDE w:val="0"/>
              <w:autoSpaceDN w:val="0"/>
              <w:adjustRightInd w:val="0"/>
              <w:spacing w:after="0" w:line="240" w:lineRule="auto"/>
              <w:rPr>
                <w:ins w:id="7544"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2330A99D" w14:textId="77777777" w:rsidR="00D30F71" w:rsidRPr="00D30F71" w:rsidRDefault="00D30F71" w:rsidP="00D30F71">
            <w:pPr>
              <w:autoSpaceDE w:val="0"/>
              <w:autoSpaceDN w:val="0"/>
              <w:adjustRightInd w:val="0"/>
              <w:spacing w:after="0" w:line="240" w:lineRule="auto"/>
              <w:rPr>
                <w:ins w:id="7545" w:author="Arjan" w:date="2012-12-10T16:22:00Z"/>
                <w:rFonts w:ascii="Arial" w:eastAsia="Times New Roman" w:hAnsi="Arial" w:cs="Arial"/>
                <w:b/>
                <w:bCs/>
                <w:color w:val="000000"/>
                <w:sz w:val="20"/>
                <w:szCs w:val="20"/>
              </w:rPr>
            </w:pPr>
          </w:p>
        </w:tc>
      </w:tr>
      <w:tr w:rsidR="00D30F71" w:rsidRPr="00AE1A91" w14:paraId="7ACB90DD" w14:textId="77777777">
        <w:trPr>
          <w:ins w:id="7546" w:author="Arjan" w:date="2012-12-10T16:22:00Z"/>
        </w:trPr>
        <w:tc>
          <w:tcPr>
            <w:tcW w:w="3690" w:type="dxa"/>
            <w:tcBorders>
              <w:top w:val="nil"/>
              <w:left w:val="nil"/>
              <w:bottom w:val="nil"/>
              <w:right w:val="nil"/>
            </w:tcBorders>
          </w:tcPr>
          <w:p w14:paraId="7E9FA215" w14:textId="77777777" w:rsidR="00D30F71" w:rsidRPr="00D30F71" w:rsidRDefault="00D30F71" w:rsidP="00D30F71">
            <w:pPr>
              <w:autoSpaceDE w:val="0"/>
              <w:autoSpaceDN w:val="0"/>
              <w:adjustRightInd w:val="0"/>
              <w:spacing w:after="0" w:line="240" w:lineRule="auto"/>
              <w:rPr>
                <w:ins w:id="7547" w:author="Arjan" w:date="2012-12-10T16:22:00Z"/>
                <w:rFonts w:ascii="Arial" w:eastAsia="Times New Roman" w:hAnsi="Arial" w:cs="Arial"/>
                <w:color w:val="000000"/>
                <w:sz w:val="20"/>
                <w:szCs w:val="20"/>
              </w:rPr>
            </w:pPr>
            <w:ins w:id="7548" w:author="Arjan" w:date="2012-12-10T16:22:00Z">
              <w:r w:rsidRPr="00D30F71">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14:paraId="4D1A08AC" w14:textId="77777777" w:rsidR="00D30F71" w:rsidRPr="00DD0F4F" w:rsidRDefault="00D30F71" w:rsidP="00D30F71">
            <w:pPr>
              <w:autoSpaceDE w:val="0"/>
              <w:autoSpaceDN w:val="0"/>
              <w:adjustRightInd w:val="0"/>
              <w:spacing w:after="0" w:line="240" w:lineRule="auto"/>
              <w:rPr>
                <w:ins w:id="7549" w:author="Arjan" w:date="2012-12-10T16:22:00Z"/>
                <w:rFonts w:ascii="Arial" w:eastAsia="Times New Roman" w:hAnsi="Arial" w:cs="Arial"/>
                <w:color w:val="000000"/>
                <w:sz w:val="20"/>
                <w:szCs w:val="20"/>
                <w:lang w:val="nl-NL"/>
              </w:rPr>
            </w:pPr>
            <w:ins w:id="7550" w:author="Arjan" w:date="2012-12-10T16:22:00Z">
              <w:r w:rsidRPr="00DD0F4F">
                <w:rPr>
                  <w:rFonts w:ascii="Arial" w:eastAsia="Times New Roman" w:hAnsi="Arial" w:cs="Arial"/>
                  <w:color w:val="000000"/>
                  <w:sz w:val="20"/>
                  <w:szCs w:val="20"/>
                  <w:lang w:val="nl-NL"/>
                </w:rPr>
                <w:t>Het attribuutsoort maakt deel uit van het groepattribuutsoort Contactpersoon.</w:t>
              </w:r>
            </w:ins>
          </w:p>
        </w:tc>
      </w:tr>
      <w:tr w:rsidR="00D30F71" w:rsidRPr="00AE1A91" w14:paraId="770C7469" w14:textId="77777777">
        <w:trPr>
          <w:ins w:id="7551" w:author="Arjan" w:date="2012-12-10T16:22:00Z"/>
        </w:trPr>
        <w:tc>
          <w:tcPr>
            <w:tcW w:w="3690" w:type="dxa"/>
            <w:tcBorders>
              <w:top w:val="nil"/>
              <w:left w:val="nil"/>
              <w:bottom w:val="nil"/>
              <w:right w:val="nil"/>
            </w:tcBorders>
          </w:tcPr>
          <w:p w14:paraId="6E815B14" w14:textId="77777777" w:rsidR="00D30F71" w:rsidRPr="00DD0F4F" w:rsidRDefault="00D30F71" w:rsidP="00D30F71">
            <w:pPr>
              <w:autoSpaceDE w:val="0"/>
              <w:autoSpaceDN w:val="0"/>
              <w:adjustRightInd w:val="0"/>
              <w:spacing w:after="0" w:line="240" w:lineRule="auto"/>
              <w:rPr>
                <w:ins w:id="7552" w:author="Arjan" w:date="2012-12-10T16:22: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73900493" w14:textId="77777777" w:rsidR="00D30F71" w:rsidRPr="00DD0F4F" w:rsidRDefault="00D30F71" w:rsidP="00D30F71">
            <w:pPr>
              <w:autoSpaceDE w:val="0"/>
              <w:autoSpaceDN w:val="0"/>
              <w:adjustRightInd w:val="0"/>
              <w:spacing w:after="0" w:line="240" w:lineRule="auto"/>
              <w:rPr>
                <w:ins w:id="7553" w:author="Arjan" w:date="2012-12-10T16:22:00Z"/>
                <w:rFonts w:ascii="Arial" w:eastAsia="Times New Roman" w:hAnsi="Arial" w:cs="Arial"/>
                <w:b/>
                <w:bCs/>
                <w:color w:val="000000"/>
                <w:sz w:val="20"/>
                <w:szCs w:val="20"/>
                <w:lang w:val="nl-NL"/>
              </w:rPr>
            </w:pPr>
          </w:p>
        </w:tc>
      </w:tr>
      <w:tr w:rsidR="00D30F71" w:rsidRPr="00D30F71" w14:paraId="4068F3EC" w14:textId="77777777">
        <w:trPr>
          <w:ins w:id="7554" w:author="Arjan" w:date="2012-12-10T16:22:00Z"/>
        </w:trPr>
        <w:tc>
          <w:tcPr>
            <w:tcW w:w="3690" w:type="dxa"/>
            <w:tcBorders>
              <w:top w:val="nil"/>
              <w:left w:val="nil"/>
              <w:bottom w:val="nil"/>
              <w:right w:val="nil"/>
            </w:tcBorders>
          </w:tcPr>
          <w:p w14:paraId="33DAC779" w14:textId="77777777" w:rsidR="00D30F71" w:rsidRPr="00D30F71" w:rsidRDefault="00D30F71" w:rsidP="00D30F71">
            <w:pPr>
              <w:autoSpaceDE w:val="0"/>
              <w:autoSpaceDN w:val="0"/>
              <w:adjustRightInd w:val="0"/>
              <w:spacing w:after="0" w:line="240" w:lineRule="auto"/>
              <w:rPr>
                <w:ins w:id="7555" w:author="Arjan" w:date="2012-12-10T16:22:00Z"/>
                <w:rFonts w:ascii="Arial" w:eastAsia="Times New Roman" w:hAnsi="Arial" w:cs="Arial"/>
                <w:color w:val="000000"/>
                <w:sz w:val="20"/>
                <w:szCs w:val="20"/>
              </w:rPr>
            </w:pPr>
            <w:ins w:id="7556" w:author="Arjan" w:date="2012-12-10T16:22:00Z">
              <w:r w:rsidRPr="00D30F71">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14:paraId="6B233303" w14:textId="77777777" w:rsidR="00D30F71" w:rsidRPr="00D30F71" w:rsidRDefault="00DA5D93" w:rsidP="00D30F71">
            <w:pPr>
              <w:autoSpaceDE w:val="0"/>
              <w:autoSpaceDN w:val="0"/>
              <w:adjustRightInd w:val="0"/>
              <w:spacing w:after="0" w:line="240" w:lineRule="auto"/>
              <w:rPr>
                <w:ins w:id="7557" w:author="Arjan" w:date="2012-12-10T16:22:00Z"/>
                <w:rFonts w:ascii="Arial" w:eastAsia="Times New Roman" w:hAnsi="Arial" w:cs="Arial"/>
                <w:color w:val="000000"/>
                <w:sz w:val="20"/>
                <w:szCs w:val="20"/>
              </w:rPr>
            </w:pPr>
            <w:ins w:id="7558"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Att.Type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AN20</w:t>
              </w:r>
              <w:r w:rsidRPr="00D30F71">
                <w:rPr>
                  <w:rFonts w:ascii="Arial" w:hAnsi="Arial" w:cs="Arial"/>
                  <w:sz w:val="20"/>
                  <w:szCs w:val="20"/>
                  <w:lang w:val="en-AU"/>
                </w:rPr>
                <w:fldChar w:fldCharType="end"/>
              </w:r>
            </w:ins>
          </w:p>
        </w:tc>
      </w:tr>
      <w:tr w:rsidR="00D30F71" w:rsidRPr="00D30F71" w14:paraId="2FCBE99D" w14:textId="77777777">
        <w:trPr>
          <w:trHeight w:val="230"/>
          <w:ins w:id="7559" w:author="Arjan" w:date="2012-12-10T16:22:00Z"/>
        </w:trPr>
        <w:tc>
          <w:tcPr>
            <w:tcW w:w="3690" w:type="dxa"/>
            <w:tcBorders>
              <w:top w:val="nil"/>
              <w:left w:val="nil"/>
              <w:bottom w:val="nil"/>
              <w:right w:val="nil"/>
            </w:tcBorders>
          </w:tcPr>
          <w:p w14:paraId="15628C10" w14:textId="77777777" w:rsidR="00D30F71" w:rsidRPr="00D30F71" w:rsidRDefault="00D30F71" w:rsidP="00D30F71">
            <w:pPr>
              <w:autoSpaceDE w:val="0"/>
              <w:autoSpaceDN w:val="0"/>
              <w:adjustRightInd w:val="0"/>
              <w:spacing w:after="0" w:line="240" w:lineRule="auto"/>
              <w:rPr>
                <w:ins w:id="7560"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00A407CD" w14:textId="77777777" w:rsidR="00D30F71" w:rsidRPr="00D30F71" w:rsidRDefault="00D30F71" w:rsidP="00D30F71">
            <w:pPr>
              <w:autoSpaceDE w:val="0"/>
              <w:autoSpaceDN w:val="0"/>
              <w:adjustRightInd w:val="0"/>
              <w:spacing w:after="0" w:line="240" w:lineRule="auto"/>
              <w:rPr>
                <w:ins w:id="7561" w:author="Arjan" w:date="2012-12-10T16:22:00Z"/>
                <w:rFonts w:ascii="Arial" w:eastAsia="Times New Roman" w:hAnsi="Arial" w:cs="Arial"/>
                <w:b/>
                <w:bCs/>
                <w:color w:val="000000"/>
                <w:sz w:val="20"/>
                <w:szCs w:val="20"/>
              </w:rPr>
            </w:pPr>
          </w:p>
        </w:tc>
      </w:tr>
      <w:tr w:rsidR="00D30F71" w:rsidRPr="00D30F71" w14:paraId="43095E71" w14:textId="77777777">
        <w:trPr>
          <w:trHeight w:val="230"/>
          <w:ins w:id="7562" w:author="Arjan" w:date="2012-12-10T16:22:00Z"/>
        </w:trPr>
        <w:tc>
          <w:tcPr>
            <w:tcW w:w="3690" w:type="dxa"/>
            <w:tcBorders>
              <w:top w:val="nil"/>
              <w:left w:val="nil"/>
              <w:bottom w:val="nil"/>
              <w:right w:val="nil"/>
            </w:tcBorders>
          </w:tcPr>
          <w:p w14:paraId="3CCDF0F9" w14:textId="77777777" w:rsidR="00D30F71" w:rsidRPr="00D30F71" w:rsidRDefault="00D30F71" w:rsidP="00D30F71">
            <w:pPr>
              <w:autoSpaceDE w:val="0"/>
              <w:autoSpaceDN w:val="0"/>
              <w:adjustRightInd w:val="0"/>
              <w:spacing w:after="0" w:line="240" w:lineRule="auto"/>
              <w:rPr>
                <w:ins w:id="7563" w:author="Arjan" w:date="2012-12-10T16:22:00Z"/>
                <w:rFonts w:ascii="Arial" w:eastAsia="Times New Roman" w:hAnsi="Arial" w:cs="Arial"/>
                <w:color w:val="000000"/>
                <w:sz w:val="20"/>
                <w:szCs w:val="20"/>
              </w:rPr>
            </w:pPr>
            <w:ins w:id="7564" w:author="Arjan" w:date="2012-12-10T16:22:00Z">
              <w:r w:rsidRPr="00D30F71">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14:paraId="43A243A1" w14:textId="77777777" w:rsidR="00D30F71" w:rsidRPr="00D30F71" w:rsidRDefault="00D30F71" w:rsidP="00D30F71">
            <w:pPr>
              <w:autoSpaceDE w:val="0"/>
              <w:autoSpaceDN w:val="0"/>
              <w:adjustRightInd w:val="0"/>
              <w:spacing w:after="0" w:line="240" w:lineRule="auto"/>
              <w:rPr>
                <w:ins w:id="7565" w:author="Arjan" w:date="2012-12-10T16:22:00Z"/>
                <w:rFonts w:ascii="Arial" w:eastAsia="Times New Roman" w:hAnsi="Arial" w:cs="Arial"/>
                <w:color w:val="000000"/>
                <w:sz w:val="20"/>
                <w:szCs w:val="20"/>
              </w:rPr>
            </w:pPr>
            <w:ins w:id="7566" w:author="Arjan" w:date="2012-12-10T16:22:00Z">
              <w:r w:rsidRPr="00D30F71">
                <w:rPr>
                  <w:rFonts w:ascii="Arial" w:eastAsia="Times New Roman" w:hAnsi="Arial" w:cs="Arial"/>
                  <w:color w:val="000000"/>
                  <w:sz w:val="20"/>
                  <w:szCs w:val="20"/>
                </w:rPr>
                <w:t>alle alfanumerieke tekens</w:t>
              </w:r>
            </w:ins>
          </w:p>
        </w:tc>
      </w:tr>
      <w:tr w:rsidR="00D30F71" w:rsidRPr="00D30F71" w14:paraId="264C45BA" w14:textId="77777777">
        <w:trPr>
          <w:trHeight w:val="230"/>
          <w:ins w:id="7567" w:author="Arjan" w:date="2012-12-10T16:22:00Z"/>
        </w:trPr>
        <w:tc>
          <w:tcPr>
            <w:tcW w:w="3690" w:type="dxa"/>
            <w:tcBorders>
              <w:top w:val="nil"/>
              <w:left w:val="nil"/>
              <w:bottom w:val="nil"/>
              <w:right w:val="nil"/>
            </w:tcBorders>
          </w:tcPr>
          <w:p w14:paraId="5978DE8E" w14:textId="77777777" w:rsidR="00D30F71" w:rsidRPr="00D30F71" w:rsidRDefault="00D30F71" w:rsidP="00D30F71">
            <w:pPr>
              <w:autoSpaceDE w:val="0"/>
              <w:autoSpaceDN w:val="0"/>
              <w:adjustRightInd w:val="0"/>
              <w:spacing w:after="0" w:line="240" w:lineRule="auto"/>
              <w:rPr>
                <w:ins w:id="7568"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0CFECEB2" w14:textId="77777777" w:rsidR="00D30F71" w:rsidRPr="00D30F71" w:rsidRDefault="00D30F71" w:rsidP="00D30F71">
            <w:pPr>
              <w:autoSpaceDE w:val="0"/>
              <w:autoSpaceDN w:val="0"/>
              <w:adjustRightInd w:val="0"/>
              <w:spacing w:after="0" w:line="240" w:lineRule="auto"/>
              <w:rPr>
                <w:ins w:id="7569" w:author="Arjan" w:date="2012-12-10T16:22:00Z"/>
                <w:rFonts w:ascii="Arial" w:eastAsia="Times New Roman" w:hAnsi="Arial" w:cs="Arial"/>
                <w:b/>
                <w:bCs/>
                <w:color w:val="000000"/>
                <w:sz w:val="20"/>
                <w:szCs w:val="20"/>
              </w:rPr>
            </w:pPr>
          </w:p>
        </w:tc>
      </w:tr>
      <w:tr w:rsidR="00D30F71" w:rsidRPr="00D30F71" w14:paraId="1DA3947B" w14:textId="77777777">
        <w:trPr>
          <w:trHeight w:val="230"/>
          <w:ins w:id="7570" w:author="Arjan" w:date="2012-12-10T16:22:00Z"/>
        </w:trPr>
        <w:tc>
          <w:tcPr>
            <w:tcW w:w="3690" w:type="dxa"/>
            <w:tcBorders>
              <w:top w:val="nil"/>
              <w:left w:val="nil"/>
              <w:bottom w:val="nil"/>
              <w:right w:val="nil"/>
            </w:tcBorders>
          </w:tcPr>
          <w:p w14:paraId="571BB9D9" w14:textId="77777777" w:rsidR="00D30F71" w:rsidRPr="00D30F71" w:rsidRDefault="00D30F71" w:rsidP="00D30F71">
            <w:pPr>
              <w:autoSpaceDE w:val="0"/>
              <w:autoSpaceDN w:val="0"/>
              <w:adjustRightInd w:val="0"/>
              <w:spacing w:after="0" w:line="240" w:lineRule="auto"/>
              <w:rPr>
                <w:ins w:id="7571" w:author="Arjan" w:date="2012-12-10T16:22:00Z"/>
                <w:rFonts w:ascii="Arial" w:eastAsia="Times New Roman" w:hAnsi="Arial" w:cs="Arial"/>
                <w:b/>
                <w:bCs/>
                <w:color w:val="000000"/>
                <w:sz w:val="20"/>
                <w:szCs w:val="20"/>
              </w:rPr>
            </w:pPr>
            <w:ins w:id="7572" w:author="Arjan" w:date="2012-12-10T16:22:00Z">
              <w:r w:rsidRPr="00D30F71">
                <w:rPr>
                  <w:rFonts w:ascii="Arial" w:eastAsia="Times New Roman" w:hAnsi="Arial" w:cs="Arial"/>
                  <w:b/>
                  <w:bCs/>
                  <w:color w:val="000000"/>
                  <w:sz w:val="20"/>
                  <w:szCs w:val="20"/>
                </w:rPr>
                <w:t xml:space="preserve">Indicatie </w:t>
              </w:r>
              <w:r w:rsidRPr="00D30F71">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14:paraId="5DB5AC65" w14:textId="77777777" w:rsidR="00D30F71" w:rsidRPr="00D30F71" w:rsidRDefault="00D30F71" w:rsidP="00D30F71">
            <w:pPr>
              <w:autoSpaceDE w:val="0"/>
              <w:autoSpaceDN w:val="0"/>
              <w:adjustRightInd w:val="0"/>
              <w:spacing w:after="0" w:line="240" w:lineRule="auto"/>
              <w:rPr>
                <w:ins w:id="7573" w:author="Arjan" w:date="2012-12-10T16:22:00Z"/>
                <w:rFonts w:ascii="Arial" w:eastAsia="Times New Roman" w:hAnsi="Arial" w:cs="Arial"/>
                <w:color w:val="000000"/>
                <w:sz w:val="20"/>
                <w:szCs w:val="20"/>
              </w:rPr>
            </w:pPr>
            <w:ins w:id="7574" w:author="Arjan" w:date="2012-12-10T16:22:00Z">
              <w:r w:rsidRPr="00D30F71">
                <w:rPr>
                  <w:rFonts w:ascii="Arial" w:eastAsia="Times New Roman" w:hAnsi="Arial" w:cs="Arial"/>
                  <w:color w:val="000000"/>
                  <w:sz w:val="20"/>
                  <w:szCs w:val="20"/>
                </w:rPr>
                <w:t>zie groep</w:t>
              </w:r>
            </w:ins>
          </w:p>
        </w:tc>
      </w:tr>
      <w:tr w:rsidR="00D30F71" w:rsidRPr="00D30F71" w14:paraId="26D1B1E4" w14:textId="77777777">
        <w:trPr>
          <w:trHeight w:val="275"/>
          <w:ins w:id="7575" w:author="Arjan" w:date="2012-12-10T16:22:00Z"/>
        </w:trPr>
        <w:tc>
          <w:tcPr>
            <w:tcW w:w="3690" w:type="dxa"/>
            <w:tcBorders>
              <w:top w:val="nil"/>
              <w:left w:val="nil"/>
              <w:bottom w:val="nil"/>
              <w:right w:val="nil"/>
            </w:tcBorders>
          </w:tcPr>
          <w:p w14:paraId="2783FAD7" w14:textId="77777777" w:rsidR="00D30F71" w:rsidRPr="00D30F71" w:rsidRDefault="00D30F71" w:rsidP="00D30F71">
            <w:pPr>
              <w:autoSpaceDE w:val="0"/>
              <w:autoSpaceDN w:val="0"/>
              <w:adjustRightInd w:val="0"/>
              <w:spacing w:after="0" w:line="240" w:lineRule="auto"/>
              <w:rPr>
                <w:ins w:id="7576"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0D3AE0E0" w14:textId="77777777" w:rsidR="00D30F71" w:rsidRPr="00D30F71" w:rsidRDefault="00D30F71" w:rsidP="00D30F71">
            <w:pPr>
              <w:autoSpaceDE w:val="0"/>
              <w:autoSpaceDN w:val="0"/>
              <w:adjustRightInd w:val="0"/>
              <w:spacing w:after="0" w:line="240" w:lineRule="auto"/>
              <w:rPr>
                <w:ins w:id="7577" w:author="Arjan" w:date="2012-12-10T16:22:00Z"/>
                <w:rFonts w:ascii="Arial" w:eastAsia="Times New Roman" w:hAnsi="Arial" w:cs="Arial"/>
                <w:color w:val="000000"/>
                <w:sz w:val="20"/>
                <w:szCs w:val="20"/>
              </w:rPr>
            </w:pPr>
          </w:p>
        </w:tc>
      </w:tr>
      <w:tr w:rsidR="00D30F71" w:rsidRPr="00D30F71" w14:paraId="369C4724" w14:textId="77777777">
        <w:trPr>
          <w:trHeight w:val="230"/>
          <w:ins w:id="7578" w:author="Arjan" w:date="2012-12-10T16:22:00Z"/>
        </w:trPr>
        <w:tc>
          <w:tcPr>
            <w:tcW w:w="3690" w:type="dxa"/>
            <w:tcBorders>
              <w:top w:val="nil"/>
              <w:left w:val="nil"/>
              <w:bottom w:val="nil"/>
              <w:right w:val="nil"/>
            </w:tcBorders>
          </w:tcPr>
          <w:p w14:paraId="55A23A5D" w14:textId="77777777" w:rsidR="00D30F71" w:rsidRPr="00D30F71" w:rsidRDefault="00D30F71" w:rsidP="00D30F71">
            <w:pPr>
              <w:autoSpaceDE w:val="0"/>
              <w:autoSpaceDN w:val="0"/>
              <w:adjustRightInd w:val="0"/>
              <w:spacing w:after="0" w:line="240" w:lineRule="auto"/>
              <w:rPr>
                <w:ins w:id="7579" w:author="Arjan" w:date="2012-12-10T16:22:00Z"/>
                <w:rFonts w:ascii="Arial" w:eastAsia="Times New Roman" w:hAnsi="Arial" w:cs="Arial"/>
                <w:b/>
                <w:bCs/>
                <w:color w:val="000000"/>
                <w:sz w:val="20"/>
                <w:szCs w:val="20"/>
              </w:rPr>
            </w:pPr>
            <w:ins w:id="7580" w:author="Arjan" w:date="2012-12-10T16:22:00Z">
              <w:r w:rsidRPr="00D30F71">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14:paraId="4BA5E703" w14:textId="77777777" w:rsidR="00D30F71" w:rsidRPr="00D30F71" w:rsidRDefault="00D30F71" w:rsidP="00D30F71">
            <w:pPr>
              <w:autoSpaceDE w:val="0"/>
              <w:autoSpaceDN w:val="0"/>
              <w:adjustRightInd w:val="0"/>
              <w:spacing w:after="0" w:line="240" w:lineRule="auto"/>
              <w:rPr>
                <w:ins w:id="7581" w:author="Arjan" w:date="2012-12-10T16:22:00Z"/>
                <w:rFonts w:ascii="Arial" w:eastAsia="Times New Roman" w:hAnsi="Arial" w:cs="Arial"/>
                <w:color w:val="000000"/>
                <w:sz w:val="20"/>
                <w:szCs w:val="20"/>
              </w:rPr>
            </w:pPr>
            <w:ins w:id="7582" w:author="Arjan" w:date="2012-12-10T16:22:00Z">
              <w:r w:rsidRPr="00D30F71">
                <w:rPr>
                  <w:rFonts w:ascii="Arial" w:eastAsia="Times New Roman" w:hAnsi="Arial" w:cs="Arial"/>
                  <w:color w:val="000000"/>
                  <w:sz w:val="20"/>
                  <w:szCs w:val="20"/>
                </w:rPr>
                <w:t>zie groep</w:t>
              </w:r>
            </w:ins>
          </w:p>
        </w:tc>
      </w:tr>
      <w:tr w:rsidR="00D30F71" w:rsidRPr="00D30F71" w14:paraId="5199DC69" w14:textId="77777777">
        <w:trPr>
          <w:trHeight w:val="230"/>
          <w:ins w:id="7583" w:author="Arjan" w:date="2012-12-10T16:22:00Z"/>
        </w:trPr>
        <w:tc>
          <w:tcPr>
            <w:tcW w:w="3690" w:type="dxa"/>
            <w:tcBorders>
              <w:top w:val="nil"/>
              <w:left w:val="nil"/>
              <w:bottom w:val="nil"/>
              <w:right w:val="nil"/>
            </w:tcBorders>
          </w:tcPr>
          <w:p w14:paraId="2461FCE2" w14:textId="77777777" w:rsidR="00D30F71" w:rsidRPr="00D30F71" w:rsidRDefault="00D30F71" w:rsidP="00D30F71">
            <w:pPr>
              <w:autoSpaceDE w:val="0"/>
              <w:autoSpaceDN w:val="0"/>
              <w:adjustRightInd w:val="0"/>
              <w:spacing w:after="0" w:line="240" w:lineRule="auto"/>
              <w:rPr>
                <w:ins w:id="7584"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5E2F248B" w14:textId="77777777" w:rsidR="00D30F71" w:rsidRPr="00D30F71" w:rsidRDefault="00D30F71" w:rsidP="00D30F71">
            <w:pPr>
              <w:autoSpaceDE w:val="0"/>
              <w:autoSpaceDN w:val="0"/>
              <w:adjustRightInd w:val="0"/>
              <w:spacing w:after="0" w:line="240" w:lineRule="auto"/>
              <w:rPr>
                <w:ins w:id="7585" w:author="Arjan" w:date="2012-12-10T16:22:00Z"/>
                <w:rFonts w:ascii="Arial" w:eastAsia="Times New Roman" w:hAnsi="Arial" w:cs="Arial"/>
                <w:color w:val="000000"/>
                <w:sz w:val="20"/>
                <w:szCs w:val="20"/>
              </w:rPr>
            </w:pPr>
          </w:p>
        </w:tc>
      </w:tr>
      <w:tr w:rsidR="00D30F71" w:rsidRPr="00D30F71" w14:paraId="3EA03DD8" w14:textId="77777777">
        <w:trPr>
          <w:trHeight w:val="230"/>
          <w:ins w:id="7586" w:author="Arjan" w:date="2012-12-10T16:22:00Z"/>
        </w:trPr>
        <w:tc>
          <w:tcPr>
            <w:tcW w:w="3690" w:type="dxa"/>
            <w:tcBorders>
              <w:top w:val="nil"/>
              <w:left w:val="nil"/>
              <w:bottom w:val="nil"/>
              <w:right w:val="nil"/>
            </w:tcBorders>
          </w:tcPr>
          <w:p w14:paraId="16A981E9" w14:textId="77777777" w:rsidR="00D30F71" w:rsidRPr="00D30F71" w:rsidRDefault="00D30F71" w:rsidP="00D30F71">
            <w:pPr>
              <w:autoSpaceDE w:val="0"/>
              <w:autoSpaceDN w:val="0"/>
              <w:adjustRightInd w:val="0"/>
              <w:spacing w:after="0" w:line="240" w:lineRule="auto"/>
              <w:rPr>
                <w:ins w:id="7587" w:author="Arjan" w:date="2012-12-10T16:22:00Z"/>
                <w:rFonts w:ascii="Arial" w:eastAsia="Times New Roman" w:hAnsi="Arial" w:cs="Arial"/>
                <w:b/>
                <w:bCs/>
                <w:color w:val="000000"/>
                <w:sz w:val="20"/>
                <w:szCs w:val="20"/>
              </w:rPr>
            </w:pPr>
            <w:ins w:id="7588" w:author="Arjan" w:date="2012-12-10T16:22:00Z">
              <w:r w:rsidRPr="00D30F71">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14:paraId="7FE99258" w14:textId="77777777" w:rsidR="00D30F71" w:rsidRPr="00D30F71" w:rsidRDefault="00D30F71" w:rsidP="00D30F71">
            <w:pPr>
              <w:autoSpaceDE w:val="0"/>
              <w:autoSpaceDN w:val="0"/>
              <w:adjustRightInd w:val="0"/>
              <w:spacing w:after="0" w:line="240" w:lineRule="auto"/>
              <w:rPr>
                <w:ins w:id="7589" w:author="Arjan" w:date="2012-12-10T16:22:00Z"/>
                <w:rFonts w:ascii="Arial" w:eastAsia="Times New Roman" w:hAnsi="Arial" w:cs="Arial"/>
                <w:color w:val="000000"/>
                <w:sz w:val="20"/>
                <w:szCs w:val="20"/>
              </w:rPr>
            </w:pPr>
            <w:ins w:id="7590" w:author="Arjan" w:date="2012-12-10T16:22:00Z">
              <w:r w:rsidRPr="00D30F71">
                <w:rPr>
                  <w:rFonts w:ascii="Arial" w:eastAsia="Times New Roman" w:hAnsi="Arial" w:cs="Arial"/>
                  <w:color w:val="000000"/>
                  <w:sz w:val="20"/>
                  <w:szCs w:val="20"/>
                </w:rPr>
                <w:t>zie groep</w:t>
              </w:r>
            </w:ins>
          </w:p>
        </w:tc>
      </w:tr>
      <w:tr w:rsidR="00D30F71" w:rsidRPr="00D30F71" w14:paraId="60A01865" w14:textId="77777777">
        <w:trPr>
          <w:trHeight w:val="230"/>
          <w:ins w:id="7591" w:author="Arjan" w:date="2012-12-10T16:22:00Z"/>
        </w:trPr>
        <w:tc>
          <w:tcPr>
            <w:tcW w:w="3690" w:type="dxa"/>
            <w:tcBorders>
              <w:top w:val="nil"/>
              <w:left w:val="nil"/>
              <w:bottom w:val="nil"/>
              <w:right w:val="nil"/>
            </w:tcBorders>
          </w:tcPr>
          <w:p w14:paraId="24715552" w14:textId="77777777" w:rsidR="00D30F71" w:rsidRPr="00D30F71" w:rsidRDefault="00D30F71" w:rsidP="00D30F71">
            <w:pPr>
              <w:autoSpaceDE w:val="0"/>
              <w:autoSpaceDN w:val="0"/>
              <w:adjustRightInd w:val="0"/>
              <w:spacing w:after="0" w:line="240" w:lineRule="auto"/>
              <w:rPr>
                <w:ins w:id="7592"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2AE2FA11" w14:textId="77777777" w:rsidR="00D30F71" w:rsidRPr="00D30F71" w:rsidRDefault="00D30F71" w:rsidP="00D30F71">
            <w:pPr>
              <w:autoSpaceDE w:val="0"/>
              <w:autoSpaceDN w:val="0"/>
              <w:adjustRightInd w:val="0"/>
              <w:spacing w:after="0" w:line="240" w:lineRule="auto"/>
              <w:rPr>
                <w:ins w:id="7593" w:author="Arjan" w:date="2012-12-10T16:22:00Z"/>
                <w:rFonts w:ascii="Arial" w:eastAsia="Times New Roman" w:hAnsi="Arial" w:cs="Arial"/>
                <w:color w:val="000000"/>
                <w:sz w:val="20"/>
                <w:szCs w:val="20"/>
              </w:rPr>
            </w:pPr>
          </w:p>
        </w:tc>
      </w:tr>
      <w:tr w:rsidR="00D30F71" w:rsidRPr="00D30F71" w14:paraId="50913E2F" w14:textId="77777777">
        <w:trPr>
          <w:trHeight w:val="230"/>
          <w:ins w:id="7594" w:author="Arjan" w:date="2012-12-10T16:22:00Z"/>
        </w:trPr>
        <w:tc>
          <w:tcPr>
            <w:tcW w:w="3690" w:type="dxa"/>
            <w:tcBorders>
              <w:top w:val="nil"/>
              <w:left w:val="nil"/>
              <w:bottom w:val="nil"/>
              <w:right w:val="nil"/>
            </w:tcBorders>
          </w:tcPr>
          <w:p w14:paraId="78D4B9B3" w14:textId="77777777" w:rsidR="00D30F71" w:rsidRPr="00D30F71" w:rsidRDefault="00D30F71" w:rsidP="00D30F71">
            <w:pPr>
              <w:autoSpaceDE w:val="0"/>
              <w:autoSpaceDN w:val="0"/>
              <w:adjustRightInd w:val="0"/>
              <w:spacing w:after="0" w:line="240" w:lineRule="auto"/>
              <w:rPr>
                <w:ins w:id="7595" w:author="Arjan" w:date="2012-12-10T16:22:00Z"/>
                <w:rFonts w:ascii="Arial" w:eastAsia="Times New Roman" w:hAnsi="Arial" w:cs="Arial"/>
                <w:b/>
                <w:bCs/>
                <w:color w:val="000000"/>
                <w:sz w:val="20"/>
                <w:szCs w:val="20"/>
              </w:rPr>
            </w:pPr>
            <w:ins w:id="7596" w:author="Arjan" w:date="2012-12-10T16:22:00Z">
              <w:r w:rsidRPr="00D30F71">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14:paraId="13E4EE28" w14:textId="77777777" w:rsidR="00D30F71" w:rsidRPr="00D30F71" w:rsidRDefault="00D30F71" w:rsidP="00D30F71">
            <w:pPr>
              <w:autoSpaceDE w:val="0"/>
              <w:autoSpaceDN w:val="0"/>
              <w:adjustRightInd w:val="0"/>
              <w:spacing w:after="0" w:line="240" w:lineRule="auto"/>
              <w:rPr>
                <w:ins w:id="7597" w:author="Arjan" w:date="2012-12-10T16:22:00Z"/>
                <w:rFonts w:ascii="Arial" w:eastAsia="Times New Roman" w:hAnsi="Arial" w:cs="Arial"/>
                <w:color w:val="000000"/>
                <w:sz w:val="20"/>
                <w:szCs w:val="20"/>
              </w:rPr>
            </w:pPr>
            <w:ins w:id="7598" w:author="Arjan" w:date="2012-12-10T16:22:00Z">
              <w:r w:rsidRPr="00D30F71">
                <w:rPr>
                  <w:rFonts w:ascii="Arial" w:eastAsia="Times New Roman" w:hAnsi="Arial" w:cs="Arial"/>
                  <w:color w:val="000000"/>
                  <w:sz w:val="20"/>
                  <w:szCs w:val="20"/>
                </w:rPr>
                <w:t>zie groep</w:t>
              </w:r>
            </w:ins>
          </w:p>
        </w:tc>
      </w:tr>
      <w:tr w:rsidR="00D30F71" w:rsidRPr="00D30F71" w14:paraId="32274FBC" w14:textId="77777777">
        <w:trPr>
          <w:trHeight w:val="230"/>
          <w:ins w:id="7599" w:author="Arjan" w:date="2012-12-10T16:22:00Z"/>
        </w:trPr>
        <w:tc>
          <w:tcPr>
            <w:tcW w:w="3690" w:type="dxa"/>
            <w:tcBorders>
              <w:top w:val="nil"/>
              <w:left w:val="nil"/>
              <w:bottom w:val="nil"/>
              <w:right w:val="nil"/>
            </w:tcBorders>
          </w:tcPr>
          <w:p w14:paraId="6F0B801E" w14:textId="77777777" w:rsidR="00D30F71" w:rsidRPr="00D30F71" w:rsidRDefault="00D30F71" w:rsidP="00D30F71">
            <w:pPr>
              <w:autoSpaceDE w:val="0"/>
              <w:autoSpaceDN w:val="0"/>
              <w:adjustRightInd w:val="0"/>
              <w:spacing w:after="0" w:line="240" w:lineRule="auto"/>
              <w:rPr>
                <w:ins w:id="7600"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273EE015" w14:textId="77777777" w:rsidR="00D30F71" w:rsidRPr="00D30F71" w:rsidRDefault="00D30F71" w:rsidP="00D30F71">
            <w:pPr>
              <w:autoSpaceDE w:val="0"/>
              <w:autoSpaceDN w:val="0"/>
              <w:adjustRightInd w:val="0"/>
              <w:spacing w:after="0" w:line="240" w:lineRule="auto"/>
              <w:rPr>
                <w:ins w:id="7601" w:author="Arjan" w:date="2012-12-10T16:22:00Z"/>
                <w:rFonts w:ascii="Arial" w:eastAsia="Times New Roman" w:hAnsi="Arial" w:cs="Arial"/>
                <w:color w:val="000000"/>
                <w:sz w:val="20"/>
                <w:szCs w:val="20"/>
              </w:rPr>
            </w:pPr>
          </w:p>
        </w:tc>
      </w:tr>
      <w:tr w:rsidR="00D30F71" w:rsidRPr="00D30F71" w14:paraId="2ED60E5D" w14:textId="77777777">
        <w:trPr>
          <w:trHeight w:val="230"/>
          <w:ins w:id="7602" w:author="Arjan" w:date="2012-12-10T16:22:00Z"/>
        </w:trPr>
        <w:tc>
          <w:tcPr>
            <w:tcW w:w="3690" w:type="dxa"/>
            <w:tcBorders>
              <w:top w:val="nil"/>
              <w:left w:val="nil"/>
              <w:bottom w:val="nil"/>
              <w:right w:val="nil"/>
            </w:tcBorders>
          </w:tcPr>
          <w:p w14:paraId="292AAB6D" w14:textId="77777777" w:rsidR="00D30F71" w:rsidRPr="00D30F71" w:rsidRDefault="00D30F71" w:rsidP="00D30F71">
            <w:pPr>
              <w:autoSpaceDE w:val="0"/>
              <w:autoSpaceDN w:val="0"/>
              <w:adjustRightInd w:val="0"/>
              <w:spacing w:after="0" w:line="240" w:lineRule="auto"/>
              <w:rPr>
                <w:ins w:id="7603" w:author="Arjan" w:date="2012-12-10T16:22:00Z"/>
                <w:rFonts w:ascii="Arial" w:eastAsia="Times New Roman" w:hAnsi="Arial" w:cs="Arial"/>
                <w:b/>
                <w:bCs/>
                <w:color w:val="000000"/>
                <w:sz w:val="20"/>
                <w:szCs w:val="20"/>
              </w:rPr>
            </w:pPr>
            <w:ins w:id="7604" w:author="Arjan" w:date="2012-12-10T16:22:00Z">
              <w:r w:rsidRPr="00D30F71">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14:paraId="64FF3D0D" w14:textId="77777777" w:rsidR="00D30F71" w:rsidRPr="00D30F71" w:rsidRDefault="00D30F71" w:rsidP="00D30F71">
            <w:pPr>
              <w:autoSpaceDE w:val="0"/>
              <w:autoSpaceDN w:val="0"/>
              <w:adjustRightInd w:val="0"/>
              <w:spacing w:after="0" w:line="240" w:lineRule="auto"/>
              <w:rPr>
                <w:ins w:id="7605" w:author="Arjan" w:date="2012-12-10T16:22:00Z"/>
                <w:rFonts w:ascii="Arial" w:eastAsia="Times New Roman" w:hAnsi="Arial" w:cs="Arial"/>
                <w:color w:val="000000"/>
                <w:sz w:val="20"/>
                <w:szCs w:val="20"/>
              </w:rPr>
            </w:pPr>
            <w:ins w:id="7606" w:author="Arjan" w:date="2012-12-10T16:22:00Z">
              <w:r w:rsidRPr="00D30F71">
                <w:rPr>
                  <w:rFonts w:ascii="Arial" w:eastAsia="Times New Roman" w:hAnsi="Arial" w:cs="Arial"/>
                  <w:color w:val="000000"/>
                  <w:sz w:val="20"/>
                  <w:szCs w:val="20"/>
                </w:rPr>
                <w:t>zie groep</w:t>
              </w:r>
            </w:ins>
          </w:p>
        </w:tc>
      </w:tr>
      <w:tr w:rsidR="00D30F71" w:rsidRPr="00D30F71" w14:paraId="518F3A87" w14:textId="77777777">
        <w:trPr>
          <w:trHeight w:val="230"/>
          <w:ins w:id="7607" w:author="Arjan" w:date="2012-12-10T16:22:00Z"/>
        </w:trPr>
        <w:tc>
          <w:tcPr>
            <w:tcW w:w="3690" w:type="dxa"/>
            <w:tcBorders>
              <w:top w:val="nil"/>
              <w:left w:val="nil"/>
              <w:bottom w:val="nil"/>
              <w:right w:val="nil"/>
            </w:tcBorders>
          </w:tcPr>
          <w:p w14:paraId="64F1DC2D" w14:textId="77777777" w:rsidR="00D30F71" w:rsidRPr="00D30F71" w:rsidRDefault="00D30F71" w:rsidP="00D30F71">
            <w:pPr>
              <w:autoSpaceDE w:val="0"/>
              <w:autoSpaceDN w:val="0"/>
              <w:adjustRightInd w:val="0"/>
              <w:spacing w:after="0" w:line="240" w:lineRule="auto"/>
              <w:rPr>
                <w:ins w:id="7608"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2D9894BF" w14:textId="77777777" w:rsidR="00D30F71" w:rsidRPr="00D30F71" w:rsidRDefault="00D30F71" w:rsidP="00D30F71">
            <w:pPr>
              <w:autoSpaceDE w:val="0"/>
              <w:autoSpaceDN w:val="0"/>
              <w:adjustRightInd w:val="0"/>
              <w:spacing w:after="0" w:line="240" w:lineRule="auto"/>
              <w:rPr>
                <w:ins w:id="7609" w:author="Arjan" w:date="2012-12-10T16:22:00Z"/>
                <w:rFonts w:ascii="Arial" w:eastAsia="Times New Roman" w:hAnsi="Arial" w:cs="Arial"/>
                <w:b/>
                <w:bCs/>
                <w:color w:val="000000"/>
                <w:sz w:val="20"/>
                <w:szCs w:val="20"/>
              </w:rPr>
            </w:pPr>
          </w:p>
        </w:tc>
      </w:tr>
      <w:tr w:rsidR="00D30F71" w:rsidRPr="00D30F71" w14:paraId="0DE17683" w14:textId="77777777">
        <w:trPr>
          <w:trHeight w:val="230"/>
          <w:ins w:id="7610" w:author="Arjan" w:date="2012-12-10T16:22:00Z"/>
        </w:trPr>
        <w:tc>
          <w:tcPr>
            <w:tcW w:w="3690" w:type="dxa"/>
            <w:tcBorders>
              <w:top w:val="nil"/>
              <w:left w:val="nil"/>
              <w:bottom w:val="nil"/>
              <w:right w:val="nil"/>
            </w:tcBorders>
          </w:tcPr>
          <w:p w14:paraId="7EC53065" w14:textId="77777777" w:rsidR="00D30F71" w:rsidRPr="00D30F71" w:rsidRDefault="00D30F71" w:rsidP="00D30F71">
            <w:pPr>
              <w:autoSpaceDE w:val="0"/>
              <w:autoSpaceDN w:val="0"/>
              <w:adjustRightInd w:val="0"/>
              <w:spacing w:after="0" w:line="240" w:lineRule="auto"/>
              <w:rPr>
                <w:ins w:id="7611" w:author="Arjan" w:date="2012-12-10T16:22:00Z"/>
                <w:rFonts w:ascii="Arial" w:eastAsia="Times New Roman" w:hAnsi="Arial" w:cs="Arial"/>
                <w:color w:val="000000"/>
                <w:sz w:val="20"/>
                <w:szCs w:val="20"/>
              </w:rPr>
            </w:pPr>
            <w:ins w:id="7612" w:author="Arjan" w:date="2012-12-10T16:22:00Z">
              <w:r w:rsidRPr="00D30F71">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6DDE8D59" w14:textId="77777777" w:rsidR="00D30F71" w:rsidRPr="00D30F71" w:rsidRDefault="00DA5D93" w:rsidP="00D30F71">
            <w:pPr>
              <w:autoSpaceDE w:val="0"/>
              <w:autoSpaceDN w:val="0"/>
              <w:adjustRightInd w:val="0"/>
              <w:spacing w:after="0" w:line="240" w:lineRule="auto"/>
              <w:rPr>
                <w:ins w:id="7613" w:author="Arjan" w:date="2012-12-10T16:22:00Z"/>
                <w:rFonts w:ascii="Arial" w:eastAsia="Times New Roman" w:hAnsi="Arial" w:cs="Arial"/>
                <w:color w:val="000000"/>
                <w:sz w:val="20"/>
                <w:szCs w:val="20"/>
              </w:rPr>
            </w:pPr>
            <w:ins w:id="7614"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Att.LowerBound</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0</w:t>
              </w:r>
              <w:r w:rsidRPr="00D30F71">
                <w:rPr>
                  <w:rFonts w:ascii="Arial" w:hAnsi="Arial" w:cs="Arial"/>
                  <w:sz w:val="20"/>
                  <w:szCs w:val="20"/>
                  <w:lang w:val="en-AU"/>
                </w:rPr>
                <w:fldChar w:fldCharType="end"/>
              </w:r>
              <w:r w:rsidR="00D30F71" w:rsidRPr="00D30F71">
                <w:rPr>
                  <w:rFonts w:ascii="Arial" w:eastAsia="Times New Roman" w:hAnsi="Arial" w:cs="Arial"/>
                  <w:color w:val="000000"/>
                  <w:sz w:val="20"/>
                  <w:szCs w:val="20"/>
                </w:rPr>
                <w:t xml:space="preserve"> - </w:t>
              </w:r>
              <w:r w:rsidRPr="00D30F71">
                <w:rPr>
                  <w:rFonts w:ascii="Arial" w:eastAsia="Times New Roman" w:hAnsi="Arial" w:cs="Arial"/>
                  <w:color w:val="000000"/>
                  <w:sz w:val="20"/>
                  <w:szCs w:val="20"/>
                </w:rPr>
                <w:fldChar w:fldCharType="begin" w:fldLock="1"/>
              </w:r>
              <w:r w:rsidR="00D30F71" w:rsidRPr="00D30F71">
                <w:rPr>
                  <w:rFonts w:ascii="Arial" w:eastAsia="Times New Roman" w:hAnsi="Arial" w:cs="Arial"/>
                  <w:color w:val="000000"/>
                  <w:sz w:val="20"/>
                  <w:szCs w:val="20"/>
                </w:rPr>
                <w:instrText>MERGEFIELD Att.UpperBound</w:instrText>
              </w:r>
              <w:r w:rsidRPr="00D30F71">
                <w:rPr>
                  <w:rFonts w:ascii="Arial" w:eastAsia="Times New Roman" w:hAnsi="Arial" w:cs="Arial"/>
                  <w:color w:val="000000"/>
                  <w:sz w:val="20"/>
                  <w:szCs w:val="20"/>
                </w:rPr>
                <w:fldChar w:fldCharType="separate"/>
              </w:r>
              <w:r w:rsidR="00D30F71" w:rsidRPr="00D30F71">
                <w:rPr>
                  <w:rFonts w:ascii="Arial" w:eastAsia="Times New Roman" w:hAnsi="Arial" w:cs="Arial"/>
                  <w:color w:val="000000"/>
                  <w:sz w:val="20"/>
                  <w:szCs w:val="20"/>
                </w:rPr>
                <w:t>1</w:t>
              </w:r>
              <w:r w:rsidRPr="00D30F71">
                <w:rPr>
                  <w:rFonts w:ascii="Arial" w:eastAsia="Times New Roman" w:hAnsi="Arial" w:cs="Arial"/>
                  <w:color w:val="000000"/>
                  <w:sz w:val="20"/>
                  <w:szCs w:val="20"/>
                </w:rPr>
                <w:fldChar w:fldCharType="end"/>
              </w:r>
            </w:ins>
          </w:p>
        </w:tc>
      </w:tr>
      <w:tr w:rsidR="00D30F71" w:rsidRPr="00D30F71" w14:paraId="2E58D772" w14:textId="77777777">
        <w:trPr>
          <w:trHeight w:val="200"/>
          <w:ins w:id="7615" w:author="Arjan" w:date="2012-12-10T16:22:00Z"/>
        </w:trPr>
        <w:tc>
          <w:tcPr>
            <w:tcW w:w="3690" w:type="dxa"/>
            <w:tcBorders>
              <w:top w:val="nil"/>
              <w:left w:val="nil"/>
              <w:bottom w:val="nil"/>
              <w:right w:val="nil"/>
            </w:tcBorders>
          </w:tcPr>
          <w:p w14:paraId="1D8C37B7" w14:textId="77777777" w:rsidR="00D30F71" w:rsidRPr="00D30F71" w:rsidRDefault="00D30F71" w:rsidP="00D30F71">
            <w:pPr>
              <w:autoSpaceDE w:val="0"/>
              <w:autoSpaceDN w:val="0"/>
              <w:adjustRightInd w:val="0"/>
              <w:spacing w:after="0" w:line="240" w:lineRule="auto"/>
              <w:rPr>
                <w:ins w:id="7616"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27421CD5" w14:textId="77777777" w:rsidR="00D30F71" w:rsidRPr="00D30F71" w:rsidRDefault="00D30F71" w:rsidP="00D30F71">
            <w:pPr>
              <w:autoSpaceDE w:val="0"/>
              <w:autoSpaceDN w:val="0"/>
              <w:adjustRightInd w:val="0"/>
              <w:spacing w:after="0" w:line="240" w:lineRule="auto"/>
              <w:rPr>
                <w:ins w:id="7617" w:author="Arjan" w:date="2012-12-10T16:22:00Z"/>
                <w:rFonts w:ascii="Arial" w:eastAsia="Times New Roman" w:hAnsi="Arial" w:cs="Arial"/>
                <w:b/>
                <w:bCs/>
                <w:color w:val="000000"/>
                <w:sz w:val="20"/>
                <w:szCs w:val="20"/>
              </w:rPr>
            </w:pPr>
          </w:p>
        </w:tc>
      </w:tr>
      <w:tr w:rsidR="00D30F71" w:rsidRPr="00D30F71" w14:paraId="3CF9EBF1" w14:textId="77777777">
        <w:trPr>
          <w:trHeight w:val="200"/>
          <w:ins w:id="7618" w:author="Arjan" w:date="2012-12-10T16:22:00Z"/>
        </w:trPr>
        <w:tc>
          <w:tcPr>
            <w:tcW w:w="3690" w:type="dxa"/>
            <w:tcBorders>
              <w:top w:val="nil"/>
              <w:left w:val="nil"/>
              <w:bottom w:val="nil"/>
              <w:right w:val="nil"/>
            </w:tcBorders>
          </w:tcPr>
          <w:p w14:paraId="214DEF82" w14:textId="77777777" w:rsidR="00D30F71" w:rsidRPr="00D30F71" w:rsidRDefault="00D30F71" w:rsidP="00D30F71">
            <w:pPr>
              <w:autoSpaceDE w:val="0"/>
              <w:autoSpaceDN w:val="0"/>
              <w:adjustRightInd w:val="0"/>
              <w:spacing w:after="0" w:line="240" w:lineRule="auto"/>
              <w:rPr>
                <w:ins w:id="7619" w:author="Arjan" w:date="2012-12-10T16:22:00Z"/>
                <w:rFonts w:ascii="Arial" w:eastAsia="Times New Roman" w:hAnsi="Arial" w:cs="Arial"/>
                <w:color w:val="000000"/>
                <w:sz w:val="20"/>
                <w:szCs w:val="20"/>
              </w:rPr>
            </w:pPr>
            <w:ins w:id="7620" w:author="Arjan" w:date="2012-12-10T16:22:00Z">
              <w:r w:rsidRPr="00D30F71">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45E9FF74" w14:textId="77777777" w:rsidR="00D30F71" w:rsidRPr="00D30F71" w:rsidRDefault="00D30F71" w:rsidP="00D30F71">
            <w:pPr>
              <w:autoSpaceDE w:val="0"/>
              <w:autoSpaceDN w:val="0"/>
              <w:adjustRightInd w:val="0"/>
              <w:spacing w:after="0" w:line="240" w:lineRule="auto"/>
              <w:rPr>
                <w:ins w:id="7621" w:author="Arjan" w:date="2012-12-10T16:22:00Z"/>
                <w:rFonts w:ascii="Arial" w:eastAsia="Times New Roman" w:hAnsi="Arial" w:cs="Arial"/>
                <w:color w:val="000000"/>
                <w:sz w:val="20"/>
                <w:szCs w:val="20"/>
              </w:rPr>
            </w:pPr>
            <w:ins w:id="7622" w:author="Arjan" w:date="2012-12-10T16:22:00Z">
              <w:r w:rsidRPr="00D30F71">
                <w:rPr>
                  <w:rFonts w:ascii="Arial" w:eastAsia="Times New Roman" w:hAnsi="Arial" w:cs="Arial"/>
                  <w:color w:val="000000"/>
                  <w:sz w:val="20"/>
                  <w:szCs w:val="20"/>
                </w:rPr>
                <w:t>Gemeentelijk kerngegeven</w:t>
              </w:r>
            </w:ins>
          </w:p>
        </w:tc>
      </w:tr>
      <w:tr w:rsidR="00D30F71" w:rsidRPr="00D30F71" w14:paraId="04B5E196" w14:textId="77777777">
        <w:trPr>
          <w:trHeight w:val="230"/>
          <w:ins w:id="7623" w:author="Arjan" w:date="2012-12-10T16:22:00Z"/>
        </w:trPr>
        <w:tc>
          <w:tcPr>
            <w:tcW w:w="3690" w:type="dxa"/>
            <w:tcBorders>
              <w:top w:val="nil"/>
              <w:left w:val="nil"/>
              <w:bottom w:val="nil"/>
              <w:right w:val="nil"/>
            </w:tcBorders>
          </w:tcPr>
          <w:p w14:paraId="5ADD5E7B" w14:textId="77777777" w:rsidR="00D30F71" w:rsidRPr="00D30F71" w:rsidRDefault="00D30F71" w:rsidP="00D30F71">
            <w:pPr>
              <w:autoSpaceDE w:val="0"/>
              <w:autoSpaceDN w:val="0"/>
              <w:adjustRightInd w:val="0"/>
              <w:spacing w:after="0" w:line="240" w:lineRule="auto"/>
              <w:rPr>
                <w:ins w:id="7624"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797E7E08" w14:textId="77777777" w:rsidR="00D30F71" w:rsidRPr="00D30F71" w:rsidRDefault="00D30F71" w:rsidP="00D30F71">
            <w:pPr>
              <w:autoSpaceDE w:val="0"/>
              <w:autoSpaceDN w:val="0"/>
              <w:adjustRightInd w:val="0"/>
              <w:spacing w:after="0" w:line="240" w:lineRule="auto"/>
              <w:rPr>
                <w:ins w:id="7625" w:author="Arjan" w:date="2012-12-10T16:22:00Z"/>
                <w:rFonts w:ascii="Arial" w:eastAsia="Times New Roman" w:hAnsi="Arial" w:cs="Arial"/>
                <w:b/>
                <w:bCs/>
                <w:color w:val="000000"/>
                <w:sz w:val="20"/>
                <w:szCs w:val="20"/>
              </w:rPr>
            </w:pPr>
          </w:p>
        </w:tc>
      </w:tr>
      <w:tr w:rsidR="00D30F71" w:rsidRPr="00D30F71" w14:paraId="1D19035F" w14:textId="77777777">
        <w:trPr>
          <w:trHeight w:val="230"/>
          <w:ins w:id="7626" w:author="Arjan" w:date="2012-12-10T16:22:00Z"/>
        </w:trPr>
        <w:tc>
          <w:tcPr>
            <w:tcW w:w="3690" w:type="dxa"/>
            <w:tcBorders>
              <w:top w:val="nil"/>
              <w:left w:val="nil"/>
              <w:bottom w:val="nil"/>
              <w:right w:val="nil"/>
            </w:tcBorders>
          </w:tcPr>
          <w:p w14:paraId="509BE187" w14:textId="77777777" w:rsidR="00D30F71" w:rsidRPr="00D30F71" w:rsidRDefault="00D30F71" w:rsidP="00D30F71">
            <w:pPr>
              <w:autoSpaceDE w:val="0"/>
              <w:autoSpaceDN w:val="0"/>
              <w:adjustRightInd w:val="0"/>
              <w:spacing w:after="0" w:line="240" w:lineRule="auto"/>
              <w:rPr>
                <w:ins w:id="7627" w:author="Arjan" w:date="2012-12-10T16:22:00Z"/>
                <w:rFonts w:ascii="Arial" w:eastAsia="Times New Roman" w:hAnsi="Arial" w:cs="Arial"/>
                <w:color w:val="000000"/>
                <w:sz w:val="20"/>
                <w:szCs w:val="20"/>
              </w:rPr>
            </w:pPr>
            <w:ins w:id="7628" w:author="Arjan" w:date="2012-12-10T16:22:00Z">
              <w:r w:rsidRPr="00D30F71">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14:paraId="0727CE10" w14:textId="77777777" w:rsidR="00D30F71" w:rsidRPr="00D30F71" w:rsidRDefault="00D30F71" w:rsidP="00D30F71">
            <w:pPr>
              <w:autoSpaceDE w:val="0"/>
              <w:autoSpaceDN w:val="0"/>
              <w:adjustRightInd w:val="0"/>
              <w:spacing w:after="0" w:line="240" w:lineRule="auto"/>
              <w:rPr>
                <w:ins w:id="7629" w:author="Arjan" w:date="2012-12-10T16:22:00Z"/>
                <w:rFonts w:ascii="Arial" w:eastAsia="Times New Roman" w:hAnsi="Arial" w:cs="Arial"/>
                <w:color w:val="000000"/>
                <w:sz w:val="20"/>
                <w:szCs w:val="20"/>
              </w:rPr>
            </w:pPr>
          </w:p>
        </w:tc>
      </w:tr>
    </w:tbl>
    <w:p w14:paraId="63A318E5" w14:textId="77777777" w:rsidR="00D30F71" w:rsidRPr="00D30F71" w:rsidRDefault="00DA5D93" w:rsidP="00D30F71">
      <w:pPr>
        <w:autoSpaceDE w:val="0"/>
        <w:autoSpaceDN w:val="0"/>
        <w:adjustRightInd w:val="0"/>
        <w:spacing w:before="240" w:after="60" w:line="240" w:lineRule="auto"/>
        <w:outlineLvl w:val="3"/>
        <w:rPr>
          <w:ins w:id="7630" w:author="Arjan" w:date="2012-12-10T16:22:00Z"/>
          <w:rFonts w:ascii="Arial" w:eastAsia="Times New Roman" w:hAnsi="Arial" w:cs="Arial"/>
          <w:b/>
          <w:bCs/>
          <w:color w:val="004080"/>
          <w:sz w:val="24"/>
          <w:szCs w:val="24"/>
        </w:rPr>
      </w:pPr>
      <w:ins w:id="7631"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b/>
            <w:bCs/>
            <w:color w:val="004080"/>
            <w:sz w:val="24"/>
            <w:szCs w:val="24"/>
          </w:rPr>
          <w:instrText>Att.Stereotype</w:instrText>
        </w:r>
        <w:r w:rsidRPr="00D30F71">
          <w:rPr>
            <w:rFonts w:ascii="Arial" w:hAnsi="Arial" w:cs="Arial"/>
            <w:sz w:val="20"/>
            <w:szCs w:val="20"/>
            <w:lang w:val="en-AU"/>
          </w:rPr>
          <w:fldChar w:fldCharType="separate"/>
        </w:r>
        <w:r w:rsidR="00D30F71" w:rsidRPr="00D30F71">
          <w:rPr>
            <w:rFonts w:ascii="Arial" w:eastAsia="Times New Roman" w:hAnsi="Arial" w:cs="Arial"/>
            <w:b/>
            <w:bCs/>
            <w:color w:val="004080"/>
            <w:sz w:val="24"/>
            <w:szCs w:val="24"/>
          </w:rPr>
          <w:t>«Attribuutsoort»</w:t>
        </w:r>
        <w:r w:rsidRPr="00D30F71">
          <w:rPr>
            <w:rFonts w:ascii="Arial" w:hAnsi="Arial" w:cs="Arial"/>
            <w:sz w:val="20"/>
            <w:szCs w:val="20"/>
            <w:lang w:val="en-AU"/>
          </w:rPr>
          <w:fldChar w:fldCharType="end"/>
        </w:r>
        <w:r w:rsidR="00D30F71" w:rsidRPr="00D30F71">
          <w:rPr>
            <w:rFonts w:ascii="Arial" w:eastAsia="Times New Roman" w:hAnsi="Arial" w:cs="Arial"/>
            <w:b/>
            <w:bCs/>
            <w:color w:val="004080"/>
            <w:sz w:val="24"/>
            <w:szCs w:val="24"/>
          </w:rPr>
          <w:t xml:space="preserve"> </w:t>
        </w:r>
        <w:r w:rsidRPr="00D30F71">
          <w:rPr>
            <w:rFonts w:ascii="Arial" w:eastAsia="Times New Roman" w:hAnsi="Arial" w:cs="Arial"/>
            <w:b/>
            <w:bCs/>
            <w:color w:val="004080"/>
            <w:sz w:val="24"/>
            <w:szCs w:val="24"/>
          </w:rPr>
          <w:fldChar w:fldCharType="begin" w:fldLock="1"/>
        </w:r>
        <w:r w:rsidR="00D30F71" w:rsidRPr="00D30F71">
          <w:rPr>
            <w:rFonts w:ascii="Arial" w:eastAsia="Times New Roman" w:hAnsi="Arial" w:cs="Arial"/>
            <w:b/>
            <w:bCs/>
            <w:color w:val="004080"/>
            <w:sz w:val="24"/>
            <w:szCs w:val="24"/>
          </w:rPr>
          <w:instrText>MERGEFIELD Att.Name</w:instrText>
        </w:r>
        <w:r w:rsidRPr="00D30F71">
          <w:rPr>
            <w:rFonts w:ascii="Arial" w:eastAsia="Times New Roman" w:hAnsi="Arial" w:cs="Arial"/>
            <w:b/>
            <w:bCs/>
            <w:color w:val="004080"/>
            <w:sz w:val="24"/>
            <w:szCs w:val="24"/>
          </w:rPr>
          <w:fldChar w:fldCharType="separate"/>
        </w:r>
        <w:r w:rsidR="00D30F71" w:rsidRPr="00D30F71">
          <w:rPr>
            <w:rFonts w:ascii="Arial" w:eastAsia="Times New Roman" w:hAnsi="Arial" w:cs="Arial"/>
            <w:b/>
            <w:bCs/>
            <w:color w:val="004080"/>
            <w:sz w:val="24"/>
            <w:szCs w:val="24"/>
          </w:rPr>
          <w:t>Contactpersoon emailadres</w:t>
        </w:r>
        <w:r w:rsidRPr="00D30F71">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D30F71" w:rsidRPr="00D30F71" w14:paraId="5897E701" w14:textId="77777777">
        <w:trPr>
          <w:trHeight w:val="230"/>
          <w:ins w:id="7632" w:author="Arjan" w:date="2012-12-10T16:22:00Z"/>
        </w:trPr>
        <w:tc>
          <w:tcPr>
            <w:tcW w:w="3690" w:type="dxa"/>
            <w:tcBorders>
              <w:top w:val="nil"/>
              <w:left w:val="nil"/>
              <w:bottom w:val="nil"/>
              <w:right w:val="nil"/>
            </w:tcBorders>
          </w:tcPr>
          <w:p w14:paraId="02FEEAAD" w14:textId="77777777" w:rsidR="00D30F71" w:rsidRPr="00D30F71" w:rsidRDefault="00D30F71" w:rsidP="00D30F71">
            <w:pPr>
              <w:autoSpaceDE w:val="0"/>
              <w:autoSpaceDN w:val="0"/>
              <w:adjustRightInd w:val="0"/>
              <w:spacing w:after="0" w:line="240" w:lineRule="auto"/>
              <w:rPr>
                <w:ins w:id="7633" w:author="Arjan" w:date="2012-12-10T16:22:00Z"/>
                <w:rFonts w:ascii="Arial" w:eastAsia="Times New Roman" w:hAnsi="Arial" w:cs="Arial"/>
                <w:color w:val="000000"/>
                <w:sz w:val="20"/>
                <w:szCs w:val="20"/>
              </w:rPr>
            </w:pPr>
            <w:ins w:id="7634" w:author="Arjan" w:date="2012-12-10T16:22:00Z">
              <w:r w:rsidRPr="00D30F71">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14:paraId="087DAE64" w14:textId="77777777" w:rsidR="00D30F71" w:rsidRPr="00D30F71" w:rsidRDefault="00DA5D93" w:rsidP="00D30F71">
            <w:pPr>
              <w:autoSpaceDE w:val="0"/>
              <w:autoSpaceDN w:val="0"/>
              <w:adjustRightInd w:val="0"/>
              <w:spacing w:after="0" w:line="240" w:lineRule="auto"/>
              <w:rPr>
                <w:ins w:id="7635" w:author="Arjan" w:date="2012-12-10T16:22:00Z"/>
                <w:rFonts w:ascii="Arial" w:eastAsia="Times New Roman" w:hAnsi="Arial" w:cs="Arial"/>
                <w:color w:val="000000"/>
                <w:sz w:val="20"/>
                <w:szCs w:val="20"/>
              </w:rPr>
            </w:pPr>
            <w:ins w:id="7636"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emailadres</w:t>
              </w:r>
              <w:r w:rsidRPr="00D30F71">
                <w:rPr>
                  <w:rFonts w:ascii="Arial" w:hAnsi="Arial" w:cs="Arial"/>
                  <w:sz w:val="20"/>
                  <w:szCs w:val="20"/>
                  <w:lang w:val="en-AU"/>
                </w:rPr>
                <w:fldChar w:fldCharType="end"/>
              </w:r>
            </w:ins>
          </w:p>
        </w:tc>
      </w:tr>
      <w:tr w:rsidR="00D30F71" w:rsidRPr="00D30F71" w14:paraId="32E3C71D" w14:textId="77777777">
        <w:trPr>
          <w:ins w:id="7637" w:author="Arjan" w:date="2012-12-10T16:22:00Z"/>
        </w:trPr>
        <w:tc>
          <w:tcPr>
            <w:tcW w:w="3690" w:type="dxa"/>
            <w:tcBorders>
              <w:top w:val="nil"/>
              <w:left w:val="nil"/>
              <w:bottom w:val="nil"/>
              <w:right w:val="nil"/>
            </w:tcBorders>
          </w:tcPr>
          <w:p w14:paraId="5685F66E" w14:textId="77777777" w:rsidR="00D30F71" w:rsidRPr="00D30F71" w:rsidRDefault="00D30F71" w:rsidP="00D30F71">
            <w:pPr>
              <w:autoSpaceDE w:val="0"/>
              <w:autoSpaceDN w:val="0"/>
              <w:adjustRightInd w:val="0"/>
              <w:spacing w:after="0" w:line="240" w:lineRule="auto"/>
              <w:rPr>
                <w:ins w:id="7638"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6C4BCC26" w14:textId="77777777" w:rsidR="00D30F71" w:rsidRPr="00D30F71" w:rsidRDefault="00D30F71" w:rsidP="00D30F71">
            <w:pPr>
              <w:autoSpaceDE w:val="0"/>
              <w:autoSpaceDN w:val="0"/>
              <w:adjustRightInd w:val="0"/>
              <w:spacing w:after="0" w:line="240" w:lineRule="auto"/>
              <w:rPr>
                <w:ins w:id="7639" w:author="Arjan" w:date="2012-12-10T16:22:00Z"/>
                <w:rFonts w:ascii="Arial" w:eastAsia="Times New Roman" w:hAnsi="Arial" w:cs="Arial"/>
                <w:b/>
                <w:bCs/>
                <w:color w:val="000000"/>
                <w:sz w:val="20"/>
                <w:szCs w:val="20"/>
              </w:rPr>
            </w:pPr>
          </w:p>
        </w:tc>
      </w:tr>
      <w:tr w:rsidR="00D30F71" w:rsidRPr="00D30F71" w14:paraId="701168DF" w14:textId="77777777">
        <w:trPr>
          <w:ins w:id="7640" w:author="Arjan" w:date="2012-12-10T16:22:00Z"/>
        </w:trPr>
        <w:tc>
          <w:tcPr>
            <w:tcW w:w="3690" w:type="dxa"/>
            <w:tcBorders>
              <w:top w:val="nil"/>
              <w:left w:val="nil"/>
              <w:bottom w:val="nil"/>
              <w:right w:val="nil"/>
            </w:tcBorders>
          </w:tcPr>
          <w:p w14:paraId="675A805F" w14:textId="77777777" w:rsidR="00D30F71" w:rsidRPr="00D30F71" w:rsidRDefault="00D30F71" w:rsidP="00D30F71">
            <w:pPr>
              <w:autoSpaceDE w:val="0"/>
              <w:autoSpaceDN w:val="0"/>
              <w:adjustRightInd w:val="0"/>
              <w:spacing w:after="0" w:line="240" w:lineRule="auto"/>
              <w:rPr>
                <w:ins w:id="7641" w:author="Arjan" w:date="2012-12-10T16:22:00Z"/>
                <w:rFonts w:ascii="Arial" w:eastAsia="Times New Roman" w:hAnsi="Arial" w:cs="Arial"/>
                <w:color w:val="000000"/>
                <w:sz w:val="20"/>
                <w:szCs w:val="20"/>
              </w:rPr>
            </w:pPr>
            <w:ins w:id="7642" w:author="Arjan" w:date="2012-12-10T16:22:00Z">
              <w:r w:rsidRPr="00D30F71">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14:paraId="15FB9860" w14:textId="77777777" w:rsidR="00D30F71" w:rsidRPr="00D30F71" w:rsidRDefault="00D30F71" w:rsidP="00D30F71">
            <w:pPr>
              <w:autoSpaceDE w:val="0"/>
              <w:autoSpaceDN w:val="0"/>
              <w:adjustRightInd w:val="0"/>
              <w:spacing w:after="0" w:line="240" w:lineRule="auto"/>
              <w:rPr>
                <w:ins w:id="7643" w:author="Arjan" w:date="2012-12-10T16:22:00Z"/>
                <w:rFonts w:ascii="Arial" w:eastAsia="Times New Roman" w:hAnsi="Arial" w:cs="Arial"/>
                <w:color w:val="000000"/>
                <w:sz w:val="20"/>
                <w:szCs w:val="20"/>
              </w:rPr>
            </w:pPr>
            <w:ins w:id="7644" w:author="Arjan" w:date="2012-12-10T16:22:00Z">
              <w:r w:rsidRPr="00D30F71">
                <w:rPr>
                  <w:rFonts w:ascii="Arial" w:eastAsia="Times New Roman" w:hAnsi="Arial" w:cs="Arial"/>
                  <w:color w:val="000000"/>
                  <w:sz w:val="20"/>
                  <w:szCs w:val="20"/>
                </w:rPr>
                <w:t>KING</w:t>
              </w:r>
            </w:ins>
          </w:p>
        </w:tc>
      </w:tr>
      <w:tr w:rsidR="00D30F71" w:rsidRPr="00D30F71" w14:paraId="676EFB23" w14:textId="77777777">
        <w:trPr>
          <w:ins w:id="7645" w:author="Arjan" w:date="2012-12-10T16:22:00Z"/>
        </w:trPr>
        <w:tc>
          <w:tcPr>
            <w:tcW w:w="3690" w:type="dxa"/>
            <w:tcBorders>
              <w:top w:val="nil"/>
              <w:left w:val="nil"/>
              <w:bottom w:val="nil"/>
              <w:right w:val="nil"/>
            </w:tcBorders>
          </w:tcPr>
          <w:p w14:paraId="66F13695" w14:textId="77777777" w:rsidR="00D30F71" w:rsidRPr="00D30F71" w:rsidRDefault="00D30F71" w:rsidP="00D30F71">
            <w:pPr>
              <w:autoSpaceDE w:val="0"/>
              <w:autoSpaceDN w:val="0"/>
              <w:adjustRightInd w:val="0"/>
              <w:spacing w:after="0" w:line="240" w:lineRule="auto"/>
              <w:rPr>
                <w:ins w:id="7646"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4EC7F0D5" w14:textId="77777777" w:rsidR="00D30F71" w:rsidRPr="00D30F71" w:rsidRDefault="00D30F71" w:rsidP="00D30F71">
            <w:pPr>
              <w:autoSpaceDE w:val="0"/>
              <w:autoSpaceDN w:val="0"/>
              <w:adjustRightInd w:val="0"/>
              <w:spacing w:after="0" w:line="240" w:lineRule="auto"/>
              <w:rPr>
                <w:ins w:id="7647" w:author="Arjan" w:date="2012-12-10T16:22:00Z"/>
                <w:rFonts w:ascii="Arial" w:eastAsia="Times New Roman" w:hAnsi="Arial" w:cs="Arial"/>
                <w:b/>
                <w:bCs/>
                <w:color w:val="000000"/>
                <w:sz w:val="20"/>
                <w:szCs w:val="20"/>
              </w:rPr>
            </w:pPr>
          </w:p>
        </w:tc>
      </w:tr>
      <w:tr w:rsidR="00D30F71" w:rsidRPr="00D30F71" w14:paraId="4CA085B6" w14:textId="77777777">
        <w:trPr>
          <w:ins w:id="7648" w:author="Arjan" w:date="2012-12-10T16:22:00Z"/>
        </w:trPr>
        <w:tc>
          <w:tcPr>
            <w:tcW w:w="3690" w:type="dxa"/>
            <w:tcBorders>
              <w:top w:val="nil"/>
              <w:left w:val="nil"/>
              <w:bottom w:val="nil"/>
              <w:right w:val="nil"/>
            </w:tcBorders>
          </w:tcPr>
          <w:p w14:paraId="27A54CCD" w14:textId="77777777" w:rsidR="00D30F71" w:rsidRPr="00D30F71" w:rsidRDefault="00D30F71" w:rsidP="00D30F71">
            <w:pPr>
              <w:autoSpaceDE w:val="0"/>
              <w:autoSpaceDN w:val="0"/>
              <w:adjustRightInd w:val="0"/>
              <w:spacing w:after="0" w:line="240" w:lineRule="auto"/>
              <w:rPr>
                <w:ins w:id="7649" w:author="Arjan" w:date="2012-12-10T16:22:00Z"/>
                <w:rFonts w:ascii="Arial" w:eastAsia="Times New Roman" w:hAnsi="Arial" w:cs="Arial"/>
                <w:color w:val="000000"/>
                <w:sz w:val="20"/>
                <w:szCs w:val="20"/>
              </w:rPr>
            </w:pPr>
            <w:ins w:id="7650" w:author="Arjan" w:date="2012-12-10T16:22:00Z">
              <w:r w:rsidRPr="00D30F71">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14:paraId="0B801B35" w14:textId="77777777" w:rsidR="00D30F71" w:rsidRPr="00D30F71" w:rsidRDefault="00D30F71" w:rsidP="00D30F71">
            <w:pPr>
              <w:autoSpaceDE w:val="0"/>
              <w:autoSpaceDN w:val="0"/>
              <w:adjustRightInd w:val="0"/>
              <w:spacing w:after="0" w:line="240" w:lineRule="auto"/>
              <w:rPr>
                <w:ins w:id="7651" w:author="Arjan" w:date="2012-12-10T16:22:00Z"/>
                <w:rFonts w:ascii="Arial" w:eastAsia="Times New Roman" w:hAnsi="Arial" w:cs="Arial"/>
                <w:color w:val="000000"/>
                <w:sz w:val="20"/>
                <w:szCs w:val="20"/>
              </w:rPr>
            </w:pPr>
          </w:p>
        </w:tc>
      </w:tr>
      <w:tr w:rsidR="00D30F71" w:rsidRPr="00D30F71" w14:paraId="6E65C6EA" w14:textId="77777777">
        <w:trPr>
          <w:ins w:id="7652" w:author="Arjan" w:date="2012-12-10T16:22:00Z"/>
        </w:trPr>
        <w:tc>
          <w:tcPr>
            <w:tcW w:w="3690" w:type="dxa"/>
            <w:tcBorders>
              <w:top w:val="nil"/>
              <w:left w:val="nil"/>
              <w:bottom w:val="nil"/>
              <w:right w:val="nil"/>
            </w:tcBorders>
          </w:tcPr>
          <w:p w14:paraId="45367F91" w14:textId="77777777" w:rsidR="00D30F71" w:rsidRPr="00D30F71" w:rsidRDefault="00D30F71" w:rsidP="00D30F71">
            <w:pPr>
              <w:autoSpaceDE w:val="0"/>
              <w:autoSpaceDN w:val="0"/>
              <w:adjustRightInd w:val="0"/>
              <w:spacing w:after="0" w:line="240" w:lineRule="auto"/>
              <w:rPr>
                <w:ins w:id="7653"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56C8BF75" w14:textId="77777777" w:rsidR="00D30F71" w:rsidRPr="00D30F71" w:rsidRDefault="00D30F71" w:rsidP="00D30F71">
            <w:pPr>
              <w:autoSpaceDE w:val="0"/>
              <w:autoSpaceDN w:val="0"/>
              <w:adjustRightInd w:val="0"/>
              <w:spacing w:after="0" w:line="240" w:lineRule="auto"/>
              <w:rPr>
                <w:ins w:id="7654" w:author="Arjan" w:date="2012-12-10T16:22:00Z"/>
                <w:rFonts w:ascii="Arial" w:eastAsia="Times New Roman" w:hAnsi="Arial" w:cs="Arial"/>
                <w:b/>
                <w:bCs/>
                <w:color w:val="000000"/>
                <w:sz w:val="20"/>
                <w:szCs w:val="20"/>
              </w:rPr>
            </w:pPr>
          </w:p>
        </w:tc>
      </w:tr>
      <w:tr w:rsidR="00D30F71" w:rsidRPr="00D30F71" w14:paraId="0D244A73" w14:textId="77777777">
        <w:trPr>
          <w:trHeight w:val="335"/>
          <w:ins w:id="7655" w:author="Arjan" w:date="2012-12-10T16:22:00Z"/>
        </w:trPr>
        <w:tc>
          <w:tcPr>
            <w:tcW w:w="3690" w:type="dxa"/>
            <w:tcBorders>
              <w:top w:val="nil"/>
              <w:left w:val="nil"/>
              <w:bottom w:val="nil"/>
              <w:right w:val="nil"/>
            </w:tcBorders>
          </w:tcPr>
          <w:p w14:paraId="518CEFED" w14:textId="77777777" w:rsidR="00D30F71" w:rsidRPr="00D30F71" w:rsidRDefault="00D30F71" w:rsidP="00D30F71">
            <w:pPr>
              <w:autoSpaceDE w:val="0"/>
              <w:autoSpaceDN w:val="0"/>
              <w:adjustRightInd w:val="0"/>
              <w:spacing w:after="0" w:line="240" w:lineRule="auto"/>
              <w:rPr>
                <w:ins w:id="7656" w:author="Arjan" w:date="2012-12-10T16:22:00Z"/>
                <w:rFonts w:ascii="Arial" w:eastAsia="Times New Roman" w:hAnsi="Arial" w:cs="Arial"/>
                <w:color w:val="000000"/>
                <w:sz w:val="20"/>
                <w:szCs w:val="20"/>
              </w:rPr>
            </w:pPr>
            <w:ins w:id="7657" w:author="Arjan" w:date="2012-12-10T16:22:00Z">
              <w:r w:rsidRPr="00D30F71">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14:paraId="26DD26C0" w14:textId="77777777" w:rsidR="00D30F71" w:rsidRPr="00D30F71" w:rsidRDefault="00DA5D93" w:rsidP="00D30F71">
            <w:pPr>
              <w:autoSpaceDE w:val="0"/>
              <w:autoSpaceDN w:val="0"/>
              <w:adjustRightInd w:val="0"/>
              <w:spacing w:after="0" w:line="240" w:lineRule="auto"/>
              <w:rPr>
                <w:ins w:id="7658" w:author="Arjan" w:date="2012-12-10T16:22:00Z"/>
                <w:rFonts w:ascii="Arial" w:eastAsia="Times New Roman" w:hAnsi="Arial" w:cs="Arial"/>
                <w:color w:val="000000"/>
                <w:sz w:val="20"/>
                <w:szCs w:val="20"/>
              </w:rPr>
            </w:pPr>
            <w:ins w:id="7659"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Att.Alias</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contactpersoon.emailadres</w:t>
              </w:r>
              <w:r w:rsidRPr="00D30F71">
                <w:rPr>
                  <w:rFonts w:ascii="Arial" w:hAnsi="Arial" w:cs="Arial"/>
                  <w:sz w:val="20"/>
                  <w:szCs w:val="20"/>
                  <w:lang w:val="en-AU"/>
                </w:rPr>
                <w:fldChar w:fldCharType="end"/>
              </w:r>
            </w:ins>
          </w:p>
        </w:tc>
      </w:tr>
      <w:tr w:rsidR="00D30F71" w:rsidRPr="00D30F71" w14:paraId="6A276873" w14:textId="77777777">
        <w:trPr>
          <w:trHeight w:val="215"/>
          <w:ins w:id="7660" w:author="Arjan" w:date="2012-12-10T16:22:00Z"/>
        </w:trPr>
        <w:tc>
          <w:tcPr>
            <w:tcW w:w="3690" w:type="dxa"/>
            <w:tcBorders>
              <w:top w:val="nil"/>
              <w:left w:val="nil"/>
              <w:bottom w:val="nil"/>
              <w:right w:val="nil"/>
            </w:tcBorders>
          </w:tcPr>
          <w:p w14:paraId="4448E82E" w14:textId="77777777" w:rsidR="00D30F71" w:rsidRPr="00D30F71" w:rsidRDefault="00D30F71" w:rsidP="00D30F71">
            <w:pPr>
              <w:autoSpaceDE w:val="0"/>
              <w:autoSpaceDN w:val="0"/>
              <w:adjustRightInd w:val="0"/>
              <w:spacing w:after="0" w:line="240" w:lineRule="auto"/>
              <w:rPr>
                <w:ins w:id="7661"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3C0014B6" w14:textId="77777777" w:rsidR="00D30F71" w:rsidRPr="00D30F71" w:rsidRDefault="00D30F71" w:rsidP="00D30F71">
            <w:pPr>
              <w:autoSpaceDE w:val="0"/>
              <w:autoSpaceDN w:val="0"/>
              <w:adjustRightInd w:val="0"/>
              <w:spacing w:after="0" w:line="240" w:lineRule="auto"/>
              <w:rPr>
                <w:ins w:id="7662" w:author="Arjan" w:date="2012-12-10T16:22:00Z"/>
                <w:rFonts w:ascii="Arial" w:eastAsia="Times New Roman" w:hAnsi="Arial" w:cs="Arial"/>
                <w:b/>
                <w:bCs/>
                <w:color w:val="000000"/>
                <w:sz w:val="20"/>
                <w:szCs w:val="20"/>
              </w:rPr>
            </w:pPr>
          </w:p>
        </w:tc>
      </w:tr>
      <w:tr w:rsidR="00D30F71" w:rsidRPr="00AE1A91" w14:paraId="53DB638D" w14:textId="77777777">
        <w:trPr>
          <w:trHeight w:val="215"/>
          <w:ins w:id="7663" w:author="Arjan" w:date="2012-12-10T16:22:00Z"/>
        </w:trPr>
        <w:tc>
          <w:tcPr>
            <w:tcW w:w="3690" w:type="dxa"/>
            <w:tcBorders>
              <w:top w:val="nil"/>
              <w:left w:val="nil"/>
              <w:bottom w:val="nil"/>
              <w:right w:val="nil"/>
            </w:tcBorders>
          </w:tcPr>
          <w:p w14:paraId="04DEF7EC" w14:textId="77777777" w:rsidR="00D30F71" w:rsidRPr="00D30F71" w:rsidRDefault="00D30F71" w:rsidP="00D30F71">
            <w:pPr>
              <w:autoSpaceDE w:val="0"/>
              <w:autoSpaceDN w:val="0"/>
              <w:adjustRightInd w:val="0"/>
              <w:spacing w:after="0" w:line="240" w:lineRule="auto"/>
              <w:rPr>
                <w:ins w:id="7664" w:author="Arjan" w:date="2012-12-10T16:22:00Z"/>
                <w:rFonts w:ascii="Arial" w:eastAsia="Times New Roman" w:hAnsi="Arial" w:cs="Arial"/>
                <w:color w:val="000000"/>
                <w:sz w:val="20"/>
                <w:szCs w:val="20"/>
              </w:rPr>
            </w:pPr>
            <w:ins w:id="7665" w:author="Arjan" w:date="2012-12-10T16:22:00Z">
              <w:r w:rsidRPr="00D30F71">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14:paraId="78D9BAAC" w14:textId="77777777" w:rsidR="00D30F71" w:rsidRPr="00DD0F4F" w:rsidRDefault="00DA5D93" w:rsidP="00D30F71">
            <w:pPr>
              <w:autoSpaceDE w:val="0"/>
              <w:autoSpaceDN w:val="0"/>
              <w:adjustRightInd w:val="0"/>
              <w:spacing w:after="0" w:line="240" w:lineRule="auto"/>
              <w:rPr>
                <w:ins w:id="7666" w:author="Arjan" w:date="2012-12-10T16:22:00Z"/>
                <w:rFonts w:ascii="Arial" w:eastAsia="Times New Roman" w:hAnsi="Arial" w:cs="Arial"/>
                <w:color w:val="000000"/>
                <w:sz w:val="20"/>
                <w:szCs w:val="20"/>
                <w:lang w:val="nl-NL"/>
              </w:rPr>
            </w:pPr>
            <w:ins w:id="7667" w:author="Arjan" w:date="2012-12-10T16:22:00Z">
              <w:r w:rsidRPr="00D30F71">
                <w:rPr>
                  <w:rFonts w:ascii="Arial" w:hAnsi="Arial" w:cs="Arial"/>
                  <w:sz w:val="20"/>
                  <w:szCs w:val="20"/>
                  <w:lang w:val="en-AU"/>
                </w:rPr>
                <w:fldChar w:fldCharType="begin" w:fldLock="1"/>
              </w:r>
              <w:r w:rsidR="00D30F71" w:rsidRPr="00DD0F4F">
                <w:rPr>
                  <w:rFonts w:ascii="Arial" w:hAnsi="Arial" w:cs="Arial"/>
                  <w:sz w:val="20"/>
                  <w:szCs w:val="20"/>
                  <w:lang w:val="nl-NL"/>
                </w:rPr>
                <w:instrText xml:space="preserve">MERGEFIELD </w:instrText>
              </w:r>
              <w:r w:rsidR="00D30F71" w:rsidRPr="00DD0F4F">
                <w:rPr>
                  <w:rFonts w:ascii="Arial" w:eastAsia="Times New Roman" w:hAnsi="Arial" w:cs="Arial"/>
                  <w:color w:val="000000"/>
                  <w:sz w:val="20"/>
                  <w:szCs w:val="20"/>
                  <w:lang w:val="nl-NL"/>
                </w:rPr>
                <w:instrText>Att.Notes</w:instrText>
              </w:r>
              <w:r w:rsidRPr="00D30F71">
                <w:rPr>
                  <w:rFonts w:ascii="Arial" w:hAnsi="Arial" w:cs="Arial"/>
                  <w:sz w:val="20"/>
                  <w:szCs w:val="20"/>
                  <w:lang w:val="en-AU"/>
                </w:rPr>
                <w:fldChar w:fldCharType="end"/>
              </w:r>
              <w:r w:rsidR="00D30F71" w:rsidRPr="00DD0F4F">
                <w:rPr>
                  <w:rFonts w:ascii="Arial" w:eastAsia="Times New Roman" w:hAnsi="Arial" w:cs="Arial"/>
                  <w:color w:val="610E6A"/>
                  <w:sz w:val="20"/>
                  <w:szCs w:val="20"/>
                  <w:lang w:val="nl-NL"/>
                </w:rPr>
                <w:t>Elektroni</w:t>
              </w:r>
            </w:ins>
            <w:r w:rsidR="000703E2">
              <w:rPr>
                <w:rFonts w:ascii="Arial" w:eastAsia="Times New Roman" w:hAnsi="Arial" w:cs="Arial"/>
                <w:color w:val="610E6A"/>
                <w:sz w:val="20"/>
                <w:szCs w:val="20"/>
                <w:lang w:val="nl-NL"/>
              </w:rPr>
              <w:t>s</w:t>
            </w:r>
            <w:ins w:id="7668" w:author="Arjan" w:date="2012-12-10T16:22:00Z">
              <w:r w:rsidR="00D30F71" w:rsidRPr="00DD0F4F">
                <w:rPr>
                  <w:rFonts w:ascii="Arial" w:eastAsia="Times New Roman" w:hAnsi="Arial" w:cs="Arial"/>
                  <w:color w:val="610E6A"/>
                  <w:sz w:val="20"/>
                  <w:szCs w:val="20"/>
                  <w:lang w:val="nl-NL"/>
                </w:rPr>
                <w:t>ch postadres waaronder de contactpersoon in de regel bereikbaar is.</w:t>
              </w:r>
            </w:ins>
          </w:p>
        </w:tc>
      </w:tr>
      <w:tr w:rsidR="00D30F71" w:rsidRPr="00AE1A91" w14:paraId="0E08E471" w14:textId="77777777">
        <w:trPr>
          <w:trHeight w:val="230"/>
          <w:ins w:id="7669" w:author="Arjan" w:date="2012-12-10T16:22:00Z"/>
        </w:trPr>
        <w:tc>
          <w:tcPr>
            <w:tcW w:w="3690" w:type="dxa"/>
            <w:tcBorders>
              <w:top w:val="nil"/>
              <w:left w:val="nil"/>
              <w:bottom w:val="nil"/>
              <w:right w:val="nil"/>
            </w:tcBorders>
          </w:tcPr>
          <w:p w14:paraId="2286F6DC" w14:textId="77777777" w:rsidR="00D30F71" w:rsidRPr="00DD0F4F" w:rsidRDefault="00D30F71" w:rsidP="00D30F71">
            <w:pPr>
              <w:autoSpaceDE w:val="0"/>
              <w:autoSpaceDN w:val="0"/>
              <w:adjustRightInd w:val="0"/>
              <w:spacing w:after="0" w:line="240" w:lineRule="auto"/>
              <w:rPr>
                <w:ins w:id="7670" w:author="Arjan" w:date="2012-12-10T16:22: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2EB91935" w14:textId="77777777" w:rsidR="00D30F71" w:rsidRPr="00DD0F4F" w:rsidRDefault="00D30F71" w:rsidP="00D30F71">
            <w:pPr>
              <w:autoSpaceDE w:val="0"/>
              <w:autoSpaceDN w:val="0"/>
              <w:adjustRightInd w:val="0"/>
              <w:spacing w:after="0" w:line="240" w:lineRule="auto"/>
              <w:rPr>
                <w:ins w:id="7671" w:author="Arjan" w:date="2012-12-10T16:22:00Z"/>
                <w:rFonts w:ascii="Arial" w:eastAsia="Times New Roman" w:hAnsi="Arial" w:cs="Arial"/>
                <w:b/>
                <w:bCs/>
                <w:color w:val="000000"/>
                <w:sz w:val="20"/>
                <w:szCs w:val="20"/>
                <w:lang w:val="nl-NL"/>
              </w:rPr>
            </w:pPr>
          </w:p>
        </w:tc>
      </w:tr>
      <w:tr w:rsidR="00D30F71" w:rsidRPr="00D30F71" w14:paraId="1E7E87D5" w14:textId="77777777">
        <w:trPr>
          <w:trHeight w:val="230"/>
          <w:ins w:id="7672" w:author="Arjan" w:date="2012-12-10T16:22:00Z"/>
        </w:trPr>
        <w:tc>
          <w:tcPr>
            <w:tcW w:w="3690" w:type="dxa"/>
            <w:tcBorders>
              <w:top w:val="nil"/>
              <w:left w:val="nil"/>
              <w:bottom w:val="nil"/>
              <w:right w:val="nil"/>
            </w:tcBorders>
          </w:tcPr>
          <w:p w14:paraId="063082E5" w14:textId="77777777" w:rsidR="00D30F71" w:rsidRPr="00D30F71" w:rsidRDefault="00D30F71" w:rsidP="00D30F71">
            <w:pPr>
              <w:autoSpaceDE w:val="0"/>
              <w:autoSpaceDN w:val="0"/>
              <w:adjustRightInd w:val="0"/>
              <w:spacing w:after="0" w:line="240" w:lineRule="auto"/>
              <w:rPr>
                <w:ins w:id="7673" w:author="Arjan" w:date="2012-12-10T16:22:00Z"/>
                <w:rFonts w:ascii="Arial" w:eastAsia="Times New Roman" w:hAnsi="Arial" w:cs="Arial"/>
                <w:color w:val="000000"/>
                <w:sz w:val="20"/>
                <w:szCs w:val="20"/>
              </w:rPr>
            </w:pPr>
            <w:ins w:id="7674" w:author="Arjan" w:date="2012-12-10T16:22:00Z">
              <w:r w:rsidRPr="00D30F71">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14:paraId="0E1A3561" w14:textId="77777777" w:rsidR="00D30F71" w:rsidRPr="00D30F71" w:rsidRDefault="00D30F71" w:rsidP="00D30F71">
            <w:pPr>
              <w:autoSpaceDE w:val="0"/>
              <w:autoSpaceDN w:val="0"/>
              <w:adjustRightInd w:val="0"/>
              <w:spacing w:after="0" w:line="240" w:lineRule="auto"/>
              <w:rPr>
                <w:ins w:id="7675" w:author="Arjan" w:date="2012-12-10T16:22:00Z"/>
                <w:rFonts w:ascii="Arial" w:eastAsia="Times New Roman" w:hAnsi="Arial" w:cs="Arial"/>
                <w:color w:val="000000"/>
                <w:sz w:val="20"/>
                <w:szCs w:val="20"/>
              </w:rPr>
            </w:pPr>
            <w:ins w:id="7676" w:author="Arjan" w:date="2012-12-10T16:22:00Z">
              <w:r w:rsidRPr="00D30F71">
                <w:rPr>
                  <w:rFonts w:ascii="Arial" w:eastAsia="Times New Roman" w:hAnsi="Arial" w:cs="Arial"/>
                  <w:color w:val="000000"/>
                  <w:sz w:val="20"/>
                  <w:szCs w:val="20"/>
                </w:rPr>
                <w:t>KING</w:t>
              </w:r>
            </w:ins>
          </w:p>
        </w:tc>
      </w:tr>
      <w:tr w:rsidR="00D30F71" w:rsidRPr="00D30F71" w14:paraId="2FEFF38D" w14:textId="77777777">
        <w:trPr>
          <w:ins w:id="7677" w:author="Arjan" w:date="2012-12-10T16:22:00Z"/>
        </w:trPr>
        <w:tc>
          <w:tcPr>
            <w:tcW w:w="3690" w:type="dxa"/>
            <w:tcBorders>
              <w:top w:val="nil"/>
              <w:left w:val="nil"/>
              <w:bottom w:val="nil"/>
              <w:right w:val="nil"/>
            </w:tcBorders>
          </w:tcPr>
          <w:p w14:paraId="772DB5B1" w14:textId="77777777" w:rsidR="00D30F71" w:rsidRPr="00D30F71" w:rsidRDefault="00D30F71" w:rsidP="00D30F71">
            <w:pPr>
              <w:autoSpaceDE w:val="0"/>
              <w:autoSpaceDN w:val="0"/>
              <w:adjustRightInd w:val="0"/>
              <w:spacing w:after="0" w:line="240" w:lineRule="auto"/>
              <w:rPr>
                <w:ins w:id="7678"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2FA033CC" w14:textId="77777777" w:rsidR="00D30F71" w:rsidRPr="00D30F71" w:rsidRDefault="00D30F71" w:rsidP="00D30F71">
            <w:pPr>
              <w:autoSpaceDE w:val="0"/>
              <w:autoSpaceDN w:val="0"/>
              <w:adjustRightInd w:val="0"/>
              <w:spacing w:after="0" w:line="240" w:lineRule="auto"/>
              <w:rPr>
                <w:ins w:id="7679" w:author="Arjan" w:date="2012-12-10T16:22:00Z"/>
                <w:rFonts w:ascii="Arial" w:eastAsia="Times New Roman" w:hAnsi="Arial" w:cs="Arial"/>
                <w:b/>
                <w:bCs/>
                <w:color w:val="000000"/>
                <w:sz w:val="20"/>
                <w:szCs w:val="20"/>
              </w:rPr>
            </w:pPr>
          </w:p>
        </w:tc>
      </w:tr>
      <w:tr w:rsidR="00D30F71" w:rsidRPr="00D30F71" w14:paraId="785653F7" w14:textId="77777777">
        <w:trPr>
          <w:ins w:id="7680" w:author="Arjan" w:date="2012-12-10T16:22:00Z"/>
        </w:trPr>
        <w:tc>
          <w:tcPr>
            <w:tcW w:w="3690" w:type="dxa"/>
            <w:tcBorders>
              <w:top w:val="nil"/>
              <w:left w:val="nil"/>
              <w:bottom w:val="nil"/>
              <w:right w:val="nil"/>
            </w:tcBorders>
          </w:tcPr>
          <w:p w14:paraId="235F24EB" w14:textId="77777777" w:rsidR="00D30F71" w:rsidRPr="00D30F71" w:rsidRDefault="00D30F71" w:rsidP="00D30F71">
            <w:pPr>
              <w:autoSpaceDE w:val="0"/>
              <w:autoSpaceDN w:val="0"/>
              <w:adjustRightInd w:val="0"/>
              <w:spacing w:after="0" w:line="240" w:lineRule="auto"/>
              <w:rPr>
                <w:ins w:id="7681" w:author="Arjan" w:date="2012-12-10T16:22:00Z"/>
                <w:rFonts w:ascii="Arial" w:eastAsia="Times New Roman" w:hAnsi="Arial" w:cs="Arial"/>
                <w:color w:val="000000"/>
                <w:sz w:val="20"/>
                <w:szCs w:val="20"/>
              </w:rPr>
            </w:pPr>
            <w:ins w:id="7682" w:author="Arjan" w:date="2012-12-10T16:22:00Z">
              <w:r w:rsidRPr="00D30F71">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14:paraId="141803CC" w14:textId="77777777" w:rsidR="00D30F71" w:rsidRPr="00D30F71" w:rsidRDefault="00D30F71" w:rsidP="00D30F71">
            <w:pPr>
              <w:autoSpaceDE w:val="0"/>
              <w:autoSpaceDN w:val="0"/>
              <w:adjustRightInd w:val="0"/>
              <w:spacing w:after="0" w:line="240" w:lineRule="auto"/>
              <w:rPr>
                <w:ins w:id="7683" w:author="Arjan" w:date="2012-12-10T16:22:00Z"/>
                <w:rFonts w:ascii="Arial" w:eastAsia="Times New Roman" w:hAnsi="Arial" w:cs="Arial"/>
                <w:color w:val="000000"/>
                <w:sz w:val="20"/>
                <w:szCs w:val="20"/>
              </w:rPr>
            </w:pPr>
            <w:ins w:id="7684" w:author="Arjan" w:date="2012-12-10T16:22:00Z">
              <w:r w:rsidRPr="00D30F71">
                <w:rPr>
                  <w:rFonts w:ascii="Arial" w:eastAsia="Times New Roman" w:hAnsi="Arial" w:cs="Arial"/>
                  <w:color w:val="000000"/>
                  <w:sz w:val="20"/>
                  <w:szCs w:val="20"/>
                </w:rPr>
                <w:t>1 januari 2013</w:t>
              </w:r>
            </w:ins>
          </w:p>
        </w:tc>
      </w:tr>
      <w:tr w:rsidR="00D30F71" w:rsidRPr="00D30F71" w14:paraId="048F1316" w14:textId="77777777">
        <w:trPr>
          <w:ins w:id="7685" w:author="Arjan" w:date="2012-12-10T16:22:00Z"/>
        </w:trPr>
        <w:tc>
          <w:tcPr>
            <w:tcW w:w="3690" w:type="dxa"/>
            <w:tcBorders>
              <w:top w:val="nil"/>
              <w:left w:val="nil"/>
              <w:bottom w:val="nil"/>
              <w:right w:val="nil"/>
            </w:tcBorders>
          </w:tcPr>
          <w:p w14:paraId="22E0270A" w14:textId="77777777" w:rsidR="00D30F71" w:rsidRPr="00D30F71" w:rsidRDefault="00D30F71" w:rsidP="00D30F71">
            <w:pPr>
              <w:autoSpaceDE w:val="0"/>
              <w:autoSpaceDN w:val="0"/>
              <w:adjustRightInd w:val="0"/>
              <w:spacing w:after="0" w:line="240" w:lineRule="auto"/>
              <w:rPr>
                <w:ins w:id="7686"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0C466B4D" w14:textId="77777777" w:rsidR="00D30F71" w:rsidRPr="00D30F71" w:rsidRDefault="00D30F71" w:rsidP="00D30F71">
            <w:pPr>
              <w:autoSpaceDE w:val="0"/>
              <w:autoSpaceDN w:val="0"/>
              <w:adjustRightInd w:val="0"/>
              <w:spacing w:after="0" w:line="240" w:lineRule="auto"/>
              <w:rPr>
                <w:ins w:id="7687" w:author="Arjan" w:date="2012-12-10T16:22:00Z"/>
                <w:rFonts w:ascii="Arial" w:eastAsia="Times New Roman" w:hAnsi="Arial" w:cs="Arial"/>
                <w:b/>
                <w:bCs/>
                <w:color w:val="000000"/>
                <w:sz w:val="20"/>
                <w:szCs w:val="20"/>
              </w:rPr>
            </w:pPr>
          </w:p>
        </w:tc>
      </w:tr>
      <w:tr w:rsidR="00D30F71" w:rsidRPr="00AE1A91" w14:paraId="75B8787F" w14:textId="77777777">
        <w:trPr>
          <w:ins w:id="7688" w:author="Arjan" w:date="2012-12-10T16:22:00Z"/>
        </w:trPr>
        <w:tc>
          <w:tcPr>
            <w:tcW w:w="3690" w:type="dxa"/>
            <w:tcBorders>
              <w:top w:val="nil"/>
              <w:left w:val="nil"/>
              <w:bottom w:val="nil"/>
              <w:right w:val="nil"/>
            </w:tcBorders>
          </w:tcPr>
          <w:p w14:paraId="7FDBE99D" w14:textId="77777777" w:rsidR="00D30F71" w:rsidRPr="00D30F71" w:rsidRDefault="00D30F71" w:rsidP="00D30F71">
            <w:pPr>
              <w:autoSpaceDE w:val="0"/>
              <w:autoSpaceDN w:val="0"/>
              <w:adjustRightInd w:val="0"/>
              <w:spacing w:after="0" w:line="240" w:lineRule="auto"/>
              <w:rPr>
                <w:ins w:id="7689" w:author="Arjan" w:date="2012-12-10T16:22:00Z"/>
                <w:rFonts w:ascii="Arial" w:eastAsia="Times New Roman" w:hAnsi="Arial" w:cs="Arial"/>
                <w:color w:val="000000"/>
                <w:sz w:val="20"/>
                <w:szCs w:val="20"/>
              </w:rPr>
            </w:pPr>
            <w:ins w:id="7690" w:author="Arjan" w:date="2012-12-10T16:22:00Z">
              <w:r w:rsidRPr="00D30F71">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14:paraId="329E15D6" w14:textId="77777777" w:rsidR="00D30F71" w:rsidRPr="00DD0F4F" w:rsidRDefault="00D30F71" w:rsidP="00D30F71">
            <w:pPr>
              <w:autoSpaceDE w:val="0"/>
              <w:autoSpaceDN w:val="0"/>
              <w:adjustRightInd w:val="0"/>
              <w:spacing w:after="0" w:line="240" w:lineRule="auto"/>
              <w:rPr>
                <w:ins w:id="7691" w:author="Arjan" w:date="2012-12-10T16:22:00Z"/>
                <w:rFonts w:ascii="Arial" w:eastAsia="Times New Roman" w:hAnsi="Arial" w:cs="Arial"/>
                <w:color w:val="000000"/>
                <w:sz w:val="20"/>
                <w:szCs w:val="20"/>
                <w:lang w:val="nl-NL"/>
              </w:rPr>
            </w:pPr>
            <w:ins w:id="7692" w:author="Arjan" w:date="2012-12-10T16:22:00Z">
              <w:r w:rsidRPr="00DD0F4F">
                <w:rPr>
                  <w:rFonts w:ascii="Arial" w:eastAsia="Times New Roman" w:hAnsi="Arial" w:cs="Arial"/>
                  <w:color w:val="000000"/>
                  <w:sz w:val="20"/>
                  <w:szCs w:val="20"/>
                  <w:lang w:val="nl-NL"/>
                </w:rPr>
                <w:t>Het attribuutsoort maakt deel uit van het groepattribuutsoort Contactpersoon.</w:t>
              </w:r>
            </w:ins>
          </w:p>
        </w:tc>
      </w:tr>
      <w:tr w:rsidR="00D30F71" w:rsidRPr="00AE1A91" w14:paraId="378D2BE9" w14:textId="77777777">
        <w:trPr>
          <w:ins w:id="7693" w:author="Arjan" w:date="2012-12-10T16:22:00Z"/>
        </w:trPr>
        <w:tc>
          <w:tcPr>
            <w:tcW w:w="3690" w:type="dxa"/>
            <w:tcBorders>
              <w:top w:val="nil"/>
              <w:left w:val="nil"/>
              <w:bottom w:val="nil"/>
              <w:right w:val="nil"/>
            </w:tcBorders>
          </w:tcPr>
          <w:p w14:paraId="40F3A476" w14:textId="77777777" w:rsidR="00D30F71" w:rsidRPr="00DD0F4F" w:rsidRDefault="00D30F71" w:rsidP="00D30F71">
            <w:pPr>
              <w:autoSpaceDE w:val="0"/>
              <w:autoSpaceDN w:val="0"/>
              <w:adjustRightInd w:val="0"/>
              <w:spacing w:after="0" w:line="240" w:lineRule="auto"/>
              <w:rPr>
                <w:ins w:id="7694" w:author="Arjan" w:date="2012-12-10T16:22: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5DF91450" w14:textId="77777777" w:rsidR="00D30F71" w:rsidRPr="00DD0F4F" w:rsidRDefault="00D30F71" w:rsidP="00D30F71">
            <w:pPr>
              <w:autoSpaceDE w:val="0"/>
              <w:autoSpaceDN w:val="0"/>
              <w:adjustRightInd w:val="0"/>
              <w:spacing w:after="0" w:line="240" w:lineRule="auto"/>
              <w:rPr>
                <w:ins w:id="7695" w:author="Arjan" w:date="2012-12-10T16:22:00Z"/>
                <w:rFonts w:ascii="Arial" w:eastAsia="Times New Roman" w:hAnsi="Arial" w:cs="Arial"/>
                <w:b/>
                <w:bCs/>
                <w:color w:val="000000"/>
                <w:sz w:val="20"/>
                <w:szCs w:val="20"/>
                <w:lang w:val="nl-NL"/>
              </w:rPr>
            </w:pPr>
          </w:p>
        </w:tc>
      </w:tr>
      <w:tr w:rsidR="00D30F71" w:rsidRPr="00D30F71" w14:paraId="16035825" w14:textId="77777777">
        <w:trPr>
          <w:ins w:id="7696" w:author="Arjan" w:date="2012-12-10T16:22:00Z"/>
        </w:trPr>
        <w:tc>
          <w:tcPr>
            <w:tcW w:w="3690" w:type="dxa"/>
            <w:tcBorders>
              <w:top w:val="nil"/>
              <w:left w:val="nil"/>
              <w:bottom w:val="nil"/>
              <w:right w:val="nil"/>
            </w:tcBorders>
          </w:tcPr>
          <w:p w14:paraId="3DDA643C" w14:textId="77777777" w:rsidR="00D30F71" w:rsidRPr="00D30F71" w:rsidRDefault="00D30F71" w:rsidP="00D30F71">
            <w:pPr>
              <w:autoSpaceDE w:val="0"/>
              <w:autoSpaceDN w:val="0"/>
              <w:adjustRightInd w:val="0"/>
              <w:spacing w:after="0" w:line="240" w:lineRule="auto"/>
              <w:rPr>
                <w:ins w:id="7697" w:author="Arjan" w:date="2012-12-10T16:22:00Z"/>
                <w:rFonts w:ascii="Arial" w:eastAsia="Times New Roman" w:hAnsi="Arial" w:cs="Arial"/>
                <w:color w:val="000000"/>
                <w:sz w:val="20"/>
                <w:szCs w:val="20"/>
              </w:rPr>
            </w:pPr>
            <w:ins w:id="7698" w:author="Arjan" w:date="2012-12-10T16:22:00Z">
              <w:r w:rsidRPr="00D30F71">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14:paraId="7E441C6C" w14:textId="77777777" w:rsidR="00D30F71" w:rsidRPr="00D30F71" w:rsidRDefault="00DA5D93" w:rsidP="00D30F71">
            <w:pPr>
              <w:autoSpaceDE w:val="0"/>
              <w:autoSpaceDN w:val="0"/>
              <w:adjustRightInd w:val="0"/>
              <w:spacing w:after="0" w:line="240" w:lineRule="auto"/>
              <w:rPr>
                <w:ins w:id="7699" w:author="Arjan" w:date="2012-12-10T16:22:00Z"/>
                <w:rFonts w:ascii="Arial" w:eastAsia="Times New Roman" w:hAnsi="Arial" w:cs="Arial"/>
                <w:color w:val="000000"/>
                <w:sz w:val="20"/>
                <w:szCs w:val="20"/>
              </w:rPr>
            </w:pPr>
            <w:ins w:id="7700"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Att.Type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AN254</w:t>
              </w:r>
              <w:r w:rsidRPr="00D30F71">
                <w:rPr>
                  <w:rFonts w:ascii="Arial" w:hAnsi="Arial" w:cs="Arial"/>
                  <w:sz w:val="20"/>
                  <w:szCs w:val="20"/>
                  <w:lang w:val="en-AU"/>
                </w:rPr>
                <w:fldChar w:fldCharType="end"/>
              </w:r>
            </w:ins>
          </w:p>
        </w:tc>
      </w:tr>
      <w:tr w:rsidR="00D30F71" w:rsidRPr="00D30F71" w14:paraId="5E2625C1" w14:textId="77777777">
        <w:trPr>
          <w:trHeight w:val="230"/>
          <w:ins w:id="7701" w:author="Arjan" w:date="2012-12-10T16:22:00Z"/>
        </w:trPr>
        <w:tc>
          <w:tcPr>
            <w:tcW w:w="3690" w:type="dxa"/>
            <w:tcBorders>
              <w:top w:val="nil"/>
              <w:left w:val="nil"/>
              <w:bottom w:val="nil"/>
              <w:right w:val="nil"/>
            </w:tcBorders>
          </w:tcPr>
          <w:p w14:paraId="19592F21" w14:textId="77777777" w:rsidR="00D30F71" w:rsidRPr="00D30F71" w:rsidRDefault="00D30F71" w:rsidP="00D30F71">
            <w:pPr>
              <w:autoSpaceDE w:val="0"/>
              <w:autoSpaceDN w:val="0"/>
              <w:adjustRightInd w:val="0"/>
              <w:spacing w:after="0" w:line="240" w:lineRule="auto"/>
              <w:rPr>
                <w:ins w:id="7702"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0D71B47F" w14:textId="77777777" w:rsidR="00D30F71" w:rsidRPr="00D30F71" w:rsidRDefault="00D30F71" w:rsidP="00D30F71">
            <w:pPr>
              <w:autoSpaceDE w:val="0"/>
              <w:autoSpaceDN w:val="0"/>
              <w:adjustRightInd w:val="0"/>
              <w:spacing w:after="0" w:line="240" w:lineRule="auto"/>
              <w:rPr>
                <w:ins w:id="7703" w:author="Arjan" w:date="2012-12-10T16:22:00Z"/>
                <w:rFonts w:ascii="Arial" w:eastAsia="Times New Roman" w:hAnsi="Arial" w:cs="Arial"/>
                <w:b/>
                <w:bCs/>
                <w:color w:val="000000"/>
                <w:sz w:val="20"/>
                <w:szCs w:val="20"/>
              </w:rPr>
            </w:pPr>
          </w:p>
        </w:tc>
      </w:tr>
      <w:tr w:rsidR="00D30F71" w:rsidRPr="00AE1A91" w14:paraId="6E77325E" w14:textId="77777777">
        <w:trPr>
          <w:trHeight w:val="230"/>
          <w:ins w:id="7704" w:author="Arjan" w:date="2012-12-10T16:22:00Z"/>
        </w:trPr>
        <w:tc>
          <w:tcPr>
            <w:tcW w:w="3690" w:type="dxa"/>
            <w:tcBorders>
              <w:top w:val="nil"/>
              <w:left w:val="nil"/>
              <w:bottom w:val="nil"/>
              <w:right w:val="nil"/>
            </w:tcBorders>
          </w:tcPr>
          <w:p w14:paraId="78835119" w14:textId="77777777" w:rsidR="00D30F71" w:rsidRPr="00D30F71" w:rsidRDefault="00D30F71" w:rsidP="00D30F71">
            <w:pPr>
              <w:autoSpaceDE w:val="0"/>
              <w:autoSpaceDN w:val="0"/>
              <w:adjustRightInd w:val="0"/>
              <w:spacing w:after="0" w:line="240" w:lineRule="auto"/>
              <w:rPr>
                <w:ins w:id="7705" w:author="Arjan" w:date="2012-12-10T16:22:00Z"/>
                <w:rFonts w:ascii="Arial" w:eastAsia="Times New Roman" w:hAnsi="Arial" w:cs="Arial"/>
                <w:color w:val="000000"/>
                <w:sz w:val="20"/>
                <w:szCs w:val="20"/>
              </w:rPr>
            </w:pPr>
            <w:ins w:id="7706" w:author="Arjan" w:date="2012-12-10T16:22:00Z">
              <w:r w:rsidRPr="00D30F71">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14:paraId="60CB332D" w14:textId="77777777" w:rsidR="00D30F71" w:rsidRPr="00DD0F4F" w:rsidRDefault="00D30F71" w:rsidP="00D30F71">
            <w:pPr>
              <w:autoSpaceDE w:val="0"/>
              <w:autoSpaceDN w:val="0"/>
              <w:adjustRightInd w:val="0"/>
              <w:spacing w:after="0" w:line="240" w:lineRule="auto"/>
              <w:rPr>
                <w:ins w:id="7707" w:author="Arjan" w:date="2012-12-10T16:22:00Z"/>
                <w:rFonts w:ascii="Arial" w:eastAsia="Times New Roman" w:hAnsi="Arial" w:cs="Arial"/>
                <w:color w:val="000000"/>
                <w:sz w:val="20"/>
                <w:szCs w:val="20"/>
                <w:lang w:val="nl-NL"/>
              </w:rPr>
            </w:pPr>
            <w:ins w:id="7708" w:author="Arjan" w:date="2012-12-10T16:22:00Z">
              <w:r w:rsidRPr="00DD0F4F">
                <w:rPr>
                  <w:rFonts w:ascii="Arial" w:eastAsia="Times New Roman" w:hAnsi="Arial" w:cs="Arial"/>
                  <w:color w:val="000000"/>
                  <w:sz w:val="20"/>
                  <w:szCs w:val="20"/>
                  <w:lang w:val="nl-NL"/>
                </w:rPr>
                <w:t>alle bestaande alfanumerieke tekens waarin zich, evenwel niet aan het begin en aan het eind, een ‘@’ moet bevinden.</w:t>
              </w:r>
            </w:ins>
          </w:p>
        </w:tc>
      </w:tr>
      <w:tr w:rsidR="00D30F71" w:rsidRPr="00AE1A91" w14:paraId="4FC44B43" w14:textId="77777777">
        <w:trPr>
          <w:trHeight w:val="230"/>
          <w:ins w:id="7709" w:author="Arjan" w:date="2012-12-10T16:22:00Z"/>
        </w:trPr>
        <w:tc>
          <w:tcPr>
            <w:tcW w:w="3690" w:type="dxa"/>
            <w:tcBorders>
              <w:top w:val="nil"/>
              <w:left w:val="nil"/>
              <w:bottom w:val="nil"/>
              <w:right w:val="nil"/>
            </w:tcBorders>
          </w:tcPr>
          <w:p w14:paraId="6DD42500" w14:textId="77777777" w:rsidR="00D30F71" w:rsidRPr="00DD0F4F" w:rsidRDefault="00D30F71" w:rsidP="00D30F71">
            <w:pPr>
              <w:autoSpaceDE w:val="0"/>
              <w:autoSpaceDN w:val="0"/>
              <w:adjustRightInd w:val="0"/>
              <w:spacing w:after="0" w:line="240" w:lineRule="auto"/>
              <w:rPr>
                <w:ins w:id="7710" w:author="Arjan" w:date="2012-12-10T16:22: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7E9C5DB8" w14:textId="77777777" w:rsidR="00D30F71" w:rsidRPr="00DD0F4F" w:rsidRDefault="00D30F71" w:rsidP="00D30F71">
            <w:pPr>
              <w:autoSpaceDE w:val="0"/>
              <w:autoSpaceDN w:val="0"/>
              <w:adjustRightInd w:val="0"/>
              <w:spacing w:after="0" w:line="240" w:lineRule="auto"/>
              <w:rPr>
                <w:ins w:id="7711" w:author="Arjan" w:date="2012-12-10T16:22:00Z"/>
                <w:rFonts w:ascii="Arial" w:eastAsia="Times New Roman" w:hAnsi="Arial" w:cs="Arial"/>
                <w:b/>
                <w:bCs/>
                <w:color w:val="000000"/>
                <w:sz w:val="20"/>
                <w:szCs w:val="20"/>
                <w:lang w:val="nl-NL"/>
              </w:rPr>
            </w:pPr>
          </w:p>
        </w:tc>
      </w:tr>
      <w:tr w:rsidR="00D30F71" w:rsidRPr="00D30F71" w14:paraId="4650A44E" w14:textId="77777777">
        <w:trPr>
          <w:trHeight w:val="230"/>
          <w:ins w:id="7712" w:author="Arjan" w:date="2012-12-10T16:22:00Z"/>
        </w:trPr>
        <w:tc>
          <w:tcPr>
            <w:tcW w:w="3690" w:type="dxa"/>
            <w:tcBorders>
              <w:top w:val="nil"/>
              <w:left w:val="nil"/>
              <w:bottom w:val="nil"/>
              <w:right w:val="nil"/>
            </w:tcBorders>
          </w:tcPr>
          <w:p w14:paraId="38882713" w14:textId="77777777" w:rsidR="00D30F71" w:rsidRPr="00D30F71" w:rsidRDefault="00D30F71" w:rsidP="00D30F71">
            <w:pPr>
              <w:autoSpaceDE w:val="0"/>
              <w:autoSpaceDN w:val="0"/>
              <w:adjustRightInd w:val="0"/>
              <w:spacing w:after="0" w:line="240" w:lineRule="auto"/>
              <w:rPr>
                <w:ins w:id="7713" w:author="Arjan" w:date="2012-12-10T16:22:00Z"/>
                <w:rFonts w:ascii="Arial" w:eastAsia="Times New Roman" w:hAnsi="Arial" w:cs="Arial"/>
                <w:b/>
                <w:bCs/>
                <w:color w:val="000000"/>
                <w:sz w:val="20"/>
                <w:szCs w:val="20"/>
              </w:rPr>
            </w:pPr>
            <w:ins w:id="7714" w:author="Arjan" w:date="2012-12-10T16:22:00Z">
              <w:r w:rsidRPr="00D30F71">
                <w:rPr>
                  <w:rFonts w:ascii="Arial" w:eastAsia="Times New Roman" w:hAnsi="Arial" w:cs="Arial"/>
                  <w:b/>
                  <w:bCs/>
                  <w:color w:val="000000"/>
                  <w:sz w:val="20"/>
                  <w:szCs w:val="20"/>
                </w:rPr>
                <w:t xml:space="preserve">Indicatie </w:t>
              </w:r>
              <w:r w:rsidRPr="00D30F71">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14:paraId="5A4FE6A8" w14:textId="77777777" w:rsidR="00D30F71" w:rsidRPr="00D30F71" w:rsidRDefault="00D30F71" w:rsidP="00D30F71">
            <w:pPr>
              <w:autoSpaceDE w:val="0"/>
              <w:autoSpaceDN w:val="0"/>
              <w:adjustRightInd w:val="0"/>
              <w:spacing w:after="0" w:line="240" w:lineRule="auto"/>
              <w:rPr>
                <w:ins w:id="7715" w:author="Arjan" w:date="2012-12-10T16:22:00Z"/>
                <w:rFonts w:ascii="Arial" w:eastAsia="Times New Roman" w:hAnsi="Arial" w:cs="Arial"/>
                <w:color w:val="000000"/>
                <w:sz w:val="20"/>
                <w:szCs w:val="20"/>
              </w:rPr>
            </w:pPr>
            <w:ins w:id="7716" w:author="Arjan" w:date="2012-12-10T16:22:00Z">
              <w:r w:rsidRPr="00D30F71">
                <w:rPr>
                  <w:rFonts w:ascii="Arial" w:eastAsia="Times New Roman" w:hAnsi="Arial" w:cs="Arial"/>
                  <w:color w:val="000000"/>
                  <w:sz w:val="20"/>
                  <w:szCs w:val="20"/>
                </w:rPr>
                <w:t>zie groep</w:t>
              </w:r>
            </w:ins>
          </w:p>
        </w:tc>
      </w:tr>
      <w:tr w:rsidR="00D30F71" w:rsidRPr="00D30F71" w14:paraId="7943E5B9" w14:textId="77777777">
        <w:trPr>
          <w:trHeight w:val="275"/>
          <w:ins w:id="7717" w:author="Arjan" w:date="2012-12-10T16:22:00Z"/>
        </w:trPr>
        <w:tc>
          <w:tcPr>
            <w:tcW w:w="3690" w:type="dxa"/>
            <w:tcBorders>
              <w:top w:val="nil"/>
              <w:left w:val="nil"/>
              <w:bottom w:val="nil"/>
              <w:right w:val="nil"/>
            </w:tcBorders>
          </w:tcPr>
          <w:p w14:paraId="1EBC260B" w14:textId="77777777" w:rsidR="00D30F71" w:rsidRPr="00D30F71" w:rsidRDefault="00D30F71" w:rsidP="00D30F71">
            <w:pPr>
              <w:autoSpaceDE w:val="0"/>
              <w:autoSpaceDN w:val="0"/>
              <w:adjustRightInd w:val="0"/>
              <w:spacing w:after="0" w:line="240" w:lineRule="auto"/>
              <w:rPr>
                <w:ins w:id="7718"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330C4871" w14:textId="77777777" w:rsidR="00D30F71" w:rsidRPr="00D30F71" w:rsidRDefault="00D30F71" w:rsidP="00D30F71">
            <w:pPr>
              <w:autoSpaceDE w:val="0"/>
              <w:autoSpaceDN w:val="0"/>
              <w:adjustRightInd w:val="0"/>
              <w:spacing w:after="0" w:line="240" w:lineRule="auto"/>
              <w:rPr>
                <w:ins w:id="7719" w:author="Arjan" w:date="2012-12-10T16:22:00Z"/>
                <w:rFonts w:ascii="Arial" w:eastAsia="Times New Roman" w:hAnsi="Arial" w:cs="Arial"/>
                <w:color w:val="000000"/>
                <w:sz w:val="20"/>
                <w:szCs w:val="20"/>
              </w:rPr>
            </w:pPr>
          </w:p>
        </w:tc>
      </w:tr>
      <w:tr w:rsidR="00D30F71" w:rsidRPr="00D30F71" w14:paraId="193741B7" w14:textId="77777777">
        <w:trPr>
          <w:trHeight w:val="230"/>
          <w:ins w:id="7720" w:author="Arjan" w:date="2012-12-10T16:22:00Z"/>
        </w:trPr>
        <w:tc>
          <w:tcPr>
            <w:tcW w:w="3690" w:type="dxa"/>
            <w:tcBorders>
              <w:top w:val="nil"/>
              <w:left w:val="nil"/>
              <w:bottom w:val="nil"/>
              <w:right w:val="nil"/>
            </w:tcBorders>
          </w:tcPr>
          <w:p w14:paraId="3CD0DFC5" w14:textId="77777777" w:rsidR="00D30F71" w:rsidRPr="00D30F71" w:rsidRDefault="00D30F71" w:rsidP="00D30F71">
            <w:pPr>
              <w:autoSpaceDE w:val="0"/>
              <w:autoSpaceDN w:val="0"/>
              <w:adjustRightInd w:val="0"/>
              <w:spacing w:after="0" w:line="240" w:lineRule="auto"/>
              <w:rPr>
                <w:ins w:id="7721" w:author="Arjan" w:date="2012-12-10T16:22:00Z"/>
                <w:rFonts w:ascii="Arial" w:eastAsia="Times New Roman" w:hAnsi="Arial" w:cs="Arial"/>
                <w:b/>
                <w:bCs/>
                <w:color w:val="000000"/>
                <w:sz w:val="20"/>
                <w:szCs w:val="20"/>
              </w:rPr>
            </w:pPr>
            <w:ins w:id="7722" w:author="Arjan" w:date="2012-12-10T16:22:00Z">
              <w:r w:rsidRPr="00D30F71">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14:paraId="34256242" w14:textId="77777777" w:rsidR="00D30F71" w:rsidRPr="00D30F71" w:rsidRDefault="00D30F71" w:rsidP="00D30F71">
            <w:pPr>
              <w:autoSpaceDE w:val="0"/>
              <w:autoSpaceDN w:val="0"/>
              <w:adjustRightInd w:val="0"/>
              <w:spacing w:after="0" w:line="240" w:lineRule="auto"/>
              <w:rPr>
                <w:ins w:id="7723" w:author="Arjan" w:date="2012-12-10T16:22:00Z"/>
                <w:rFonts w:ascii="Arial" w:eastAsia="Times New Roman" w:hAnsi="Arial" w:cs="Arial"/>
                <w:color w:val="000000"/>
                <w:sz w:val="20"/>
                <w:szCs w:val="20"/>
              </w:rPr>
            </w:pPr>
            <w:ins w:id="7724" w:author="Arjan" w:date="2012-12-10T16:22:00Z">
              <w:r w:rsidRPr="00D30F71">
                <w:rPr>
                  <w:rFonts w:ascii="Arial" w:eastAsia="Times New Roman" w:hAnsi="Arial" w:cs="Arial"/>
                  <w:color w:val="000000"/>
                  <w:sz w:val="20"/>
                  <w:szCs w:val="20"/>
                </w:rPr>
                <w:t>zie groep</w:t>
              </w:r>
            </w:ins>
          </w:p>
        </w:tc>
      </w:tr>
      <w:tr w:rsidR="00D30F71" w:rsidRPr="00D30F71" w14:paraId="712FCF03" w14:textId="77777777">
        <w:trPr>
          <w:trHeight w:val="230"/>
          <w:ins w:id="7725" w:author="Arjan" w:date="2012-12-10T16:22:00Z"/>
        </w:trPr>
        <w:tc>
          <w:tcPr>
            <w:tcW w:w="3690" w:type="dxa"/>
            <w:tcBorders>
              <w:top w:val="nil"/>
              <w:left w:val="nil"/>
              <w:bottom w:val="nil"/>
              <w:right w:val="nil"/>
            </w:tcBorders>
          </w:tcPr>
          <w:p w14:paraId="77E0C4BF" w14:textId="77777777" w:rsidR="00D30F71" w:rsidRPr="00D30F71" w:rsidRDefault="00D30F71" w:rsidP="00D30F71">
            <w:pPr>
              <w:autoSpaceDE w:val="0"/>
              <w:autoSpaceDN w:val="0"/>
              <w:adjustRightInd w:val="0"/>
              <w:spacing w:after="0" w:line="240" w:lineRule="auto"/>
              <w:rPr>
                <w:ins w:id="7726"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04E8C73B" w14:textId="77777777" w:rsidR="00D30F71" w:rsidRPr="00D30F71" w:rsidRDefault="00D30F71" w:rsidP="00D30F71">
            <w:pPr>
              <w:autoSpaceDE w:val="0"/>
              <w:autoSpaceDN w:val="0"/>
              <w:adjustRightInd w:val="0"/>
              <w:spacing w:after="0" w:line="240" w:lineRule="auto"/>
              <w:rPr>
                <w:ins w:id="7727" w:author="Arjan" w:date="2012-12-10T16:22:00Z"/>
                <w:rFonts w:ascii="Arial" w:eastAsia="Times New Roman" w:hAnsi="Arial" w:cs="Arial"/>
                <w:color w:val="000000"/>
                <w:sz w:val="20"/>
                <w:szCs w:val="20"/>
              </w:rPr>
            </w:pPr>
          </w:p>
        </w:tc>
      </w:tr>
      <w:tr w:rsidR="00D30F71" w:rsidRPr="00D30F71" w14:paraId="76DE5E3C" w14:textId="77777777">
        <w:trPr>
          <w:trHeight w:val="230"/>
          <w:ins w:id="7728" w:author="Arjan" w:date="2012-12-10T16:22:00Z"/>
        </w:trPr>
        <w:tc>
          <w:tcPr>
            <w:tcW w:w="3690" w:type="dxa"/>
            <w:tcBorders>
              <w:top w:val="nil"/>
              <w:left w:val="nil"/>
              <w:bottom w:val="nil"/>
              <w:right w:val="nil"/>
            </w:tcBorders>
          </w:tcPr>
          <w:p w14:paraId="5225A937" w14:textId="77777777" w:rsidR="00D30F71" w:rsidRPr="00D30F71" w:rsidRDefault="00D30F71" w:rsidP="00D30F71">
            <w:pPr>
              <w:autoSpaceDE w:val="0"/>
              <w:autoSpaceDN w:val="0"/>
              <w:adjustRightInd w:val="0"/>
              <w:spacing w:after="0" w:line="240" w:lineRule="auto"/>
              <w:rPr>
                <w:ins w:id="7729" w:author="Arjan" w:date="2012-12-10T16:22:00Z"/>
                <w:rFonts w:ascii="Arial" w:eastAsia="Times New Roman" w:hAnsi="Arial" w:cs="Arial"/>
                <w:b/>
                <w:bCs/>
                <w:color w:val="000000"/>
                <w:sz w:val="20"/>
                <w:szCs w:val="20"/>
              </w:rPr>
            </w:pPr>
            <w:ins w:id="7730" w:author="Arjan" w:date="2012-12-10T16:22:00Z">
              <w:r w:rsidRPr="00D30F71">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14:paraId="09D97807" w14:textId="77777777" w:rsidR="00D30F71" w:rsidRPr="00D30F71" w:rsidRDefault="00D30F71" w:rsidP="00D30F71">
            <w:pPr>
              <w:autoSpaceDE w:val="0"/>
              <w:autoSpaceDN w:val="0"/>
              <w:adjustRightInd w:val="0"/>
              <w:spacing w:after="0" w:line="240" w:lineRule="auto"/>
              <w:rPr>
                <w:ins w:id="7731" w:author="Arjan" w:date="2012-12-10T16:22:00Z"/>
                <w:rFonts w:ascii="Arial" w:eastAsia="Times New Roman" w:hAnsi="Arial" w:cs="Arial"/>
                <w:color w:val="000000"/>
                <w:sz w:val="20"/>
                <w:szCs w:val="20"/>
              </w:rPr>
            </w:pPr>
            <w:ins w:id="7732" w:author="Arjan" w:date="2012-12-10T16:22:00Z">
              <w:r w:rsidRPr="00D30F71">
                <w:rPr>
                  <w:rFonts w:ascii="Arial" w:eastAsia="Times New Roman" w:hAnsi="Arial" w:cs="Arial"/>
                  <w:color w:val="000000"/>
                  <w:sz w:val="20"/>
                  <w:szCs w:val="20"/>
                </w:rPr>
                <w:t>zie groep</w:t>
              </w:r>
            </w:ins>
          </w:p>
        </w:tc>
      </w:tr>
      <w:tr w:rsidR="00D30F71" w:rsidRPr="00D30F71" w14:paraId="3728BC66" w14:textId="77777777">
        <w:trPr>
          <w:trHeight w:val="230"/>
          <w:ins w:id="7733" w:author="Arjan" w:date="2012-12-10T16:22:00Z"/>
        </w:trPr>
        <w:tc>
          <w:tcPr>
            <w:tcW w:w="3690" w:type="dxa"/>
            <w:tcBorders>
              <w:top w:val="nil"/>
              <w:left w:val="nil"/>
              <w:bottom w:val="nil"/>
              <w:right w:val="nil"/>
            </w:tcBorders>
          </w:tcPr>
          <w:p w14:paraId="4BD21EC1" w14:textId="77777777" w:rsidR="00D30F71" w:rsidRPr="00D30F71" w:rsidRDefault="00D30F71" w:rsidP="00D30F71">
            <w:pPr>
              <w:autoSpaceDE w:val="0"/>
              <w:autoSpaceDN w:val="0"/>
              <w:adjustRightInd w:val="0"/>
              <w:spacing w:after="0" w:line="240" w:lineRule="auto"/>
              <w:rPr>
                <w:ins w:id="7734"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56F2AECC" w14:textId="77777777" w:rsidR="00D30F71" w:rsidRPr="00D30F71" w:rsidRDefault="00D30F71" w:rsidP="00D30F71">
            <w:pPr>
              <w:autoSpaceDE w:val="0"/>
              <w:autoSpaceDN w:val="0"/>
              <w:adjustRightInd w:val="0"/>
              <w:spacing w:after="0" w:line="240" w:lineRule="auto"/>
              <w:rPr>
                <w:ins w:id="7735" w:author="Arjan" w:date="2012-12-10T16:22:00Z"/>
                <w:rFonts w:ascii="Arial" w:eastAsia="Times New Roman" w:hAnsi="Arial" w:cs="Arial"/>
                <w:color w:val="000000"/>
                <w:sz w:val="20"/>
                <w:szCs w:val="20"/>
              </w:rPr>
            </w:pPr>
          </w:p>
        </w:tc>
      </w:tr>
      <w:tr w:rsidR="00D30F71" w:rsidRPr="00D30F71" w14:paraId="1401D4ED" w14:textId="77777777">
        <w:trPr>
          <w:trHeight w:val="230"/>
          <w:ins w:id="7736" w:author="Arjan" w:date="2012-12-10T16:22:00Z"/>
        </w:trPr>
        <w:tc>
          <w:tcPr>
            <w:tcW w:w="3690" w:type="dxa"/>
            <w:tcBorders>
              <w:top w:val="nil"/>
              <w:left w:val="nil"/>
              <w:bottom w:val="nil"/>
              <w:right w:val="nil"/>
            </w:tcBorders>
          </w:tcPr>
          <w:p w14:paraId="30D06B4C" w14:textId="77777777" w:rsidR="00D30F71" w:rsidRPr="00D30F71" w:rsidRDefault="00D30F71" w:rsidP="00D30F71">
            <w:pPr>
              <w:autoSpaceDE w:val="0"/>
              <w:autoSpaceDN w:val="0"/>
              <w:adjustRightInd w:val="0"/>
              <w:spacing w:after="0" w:line="240" w:lineRule="auto"/>
              <w:rPr>
                <w:ins w:id="7737" w:author="Arjan" w:date="2012-12-10T16:22:00Z"/>
                <w:rFonts w:ascii="Arial" w:eastAsia="Times New Roman" w:hAnsi="Arial" w:cs="Arial"/>
                <w:b/>
                <w:bCs/>
                <w:color w:val="000000"/>
                <w:sz w:val="20"/>
                <w:szCs w:val="20"/>
              </w:rPr>
            </w:pPr>
            <w:ins w:id="7738" w:author="Arjan" w:date="2012-12-10T16:22:00Z">
              <w:r w:rsidRPr="00D30F71">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14:paraId="46B11F12" w14:textId="77777777" w:rsidR="00D30F71" w:rsidRPr="00D30F71" w:rsidRDefault="00D30F71" w:rsidP="00D30F71">
            <w:pPr>
              <w:autoSpaceDE w:val="0"/>
              <w:autoSpaceDN w:val="0"/>
              <w:adjustRightInd w:val="0"/>
              <w:spacing w:after="0" w:line="240" w:lineRule="auto"/>
              <w:rPr>
                <w:ins w:id="7739" w:author="Arjan" w:date="2012-12-10T16:22:00Z"/>
                <w:rFonts w:ascii="Arial" w:eastAsia="Times New Roman" w:hAnsi="Arial" w:cs="Arial"/>
                <w:color w:val="000000"/>
                <w:sz w:val="20"/>
                <w:szCs w:val="20"/>
              </w:rPr>
            </w:pPr>
            <w:ins w:id="7740" w:author="Arjan" w:date="2012-12-10T16:22:00Z">
              <w:r w:rsidRPr="00D30F71">
                <w:rPr>
                  <w:rFonts w:ascii="Arial" w:eastAsia="Times New Roman" w:hAnsi="Arial" w:cs="Arial"/>
                  <w:color w:val="000000"/>
                  <w:sz w:val="20"/>
                  <w:szCs w:val="20"/>
                </w:rPr>
                <w:t>zie groep</w:t>
              </w:r>
            </w:ins>
          </w:p>
        </w:tc>
      </w:tr>
      <w:tr w:rsidR="00D30F71" w:rsidRPr="00D30F71" w14:paraId="113C3F81" w14:textId="77777777">
        <w:trPr>
          <w:trHeight w:val="230"/>
          <w:ins w:id="7741" w:author="Arjan" w:date="2012-12-10T16:22:00Z"/>
        </w:trPr>
        <w:tc>
          <w:tcPr>
            <w:tcW w:w="3690" w:type="dxa"/>
            <w:tcBorders>
              <w:top w:val="nil"/>
              <w:left w:val="nil"/>
              <w:bottom w:val="nil"/>
              <w:right w:val="nil"/>
            </w:tcBorders>
          </w:tcPr>
          <w:p w14:paraId="25524458" w14:textId="77777777" w:rsidR="00D30F71" w:rsidRPr="00D30F71" w:rsidRDefault="00D30F71" w:rsidP="00D30F71">
            <w:pPr>
              <w:autoSpaceDE w:val="0"/>
              <w:autoSpaceDN w:val="0"/>
              <w:adjustRightInd w:val="0"/>
              <w:spacing w:after="0" w:line="240" w:lineRule="auto"/>
              <w:rPr>
                <w:ins w:id="7742"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601498F1" w14:textId="77777777" w:rsidR="00D30F71" w:rsidRPr="00D30F71" w:rsidRDefault="00D30F71" w:rsidP="00D30F71">
            <w:pPr>
              <w:autoSpaceDE w:val="0"/>
              <w:autoSpaceDN w:val="0"/>
              <w:adjustRightInd w:val="0"/>
              <w:spacing w:after="0" w:line="240" w:lineRule="auto"/>
              <w:rPr>
                <w:ins w:id="7743" w:author="Arjan" w:date="2012-12-10T16:22:00Z"/>
                <w:rFonts w:ascii="Arial" w:eastAsia="Times New Roman" w:hAnsi="Arial" w:cs="Arial"/>
                <w:color w:val="000000"/>
                <w:sz w:val="20"/>
                <w:szCs w:val="20"/>
              </w:rPr>
            </w:pPr>
          </w:p>
        </w:tc>
      </w:tr>
      <w:tr w:rsidR="00D30F71" w:rsidRPr="00D30F71" w14:paraId="35E3A426" w14:textId="77777777">
        <w:trPr>
          <w:trHeight w:val="230"/>
          <w:ins w:id="7744" w:author="Arjan" w:date="2012-12-10T16:22:00Z"/>
        </w:trPr>
        <w:tc>
          <w:tcPr>
            <w:tcW w:w="3690" w:type="dxa"/>
            <w:tcBorders>
              <w:top w:val="nil"/>
              <w:left w:val="nil"/>
              <w:bottom w:val="nil"/>
              <w:right w:val="nil"/>
            </w:tcBorders>
          </w:tcPr>
          <w:p w14:paraId="4F5CE532" w14:textId="77777777" w:rsidR="00D30F71" w:rsidRPr="00D30F71" w:rsidRDefault="00D30F71" w:rsidP="00D30F71">
            <w:pPr>
              <w:autoSpaceDE w:val="0"/>
              <w:autoSpaceDN w:val="0"/>
              <w:adjustRightInd w:val="0"/>
              <w:spacing w:after="0" w:line="240" w:lineRule="auto"/>
              <w:rPr>
                <w:ins w:id="7745" w:author="Arjan" w:date="2012-12-10T16:22:00Z"/>
                <w:rFonts w:ascii="Arial" w:eastAsia="Times New Roman" w:hAnsi="Arial" w:cs="Arial"/>
                <w:b/>
                <w:bCs/>
                <w:color w:val="000000"/>
                <w:sz w:val="20"/>
                <w:szCs w:val="20"/>
              </w:rPr>
            </w:pPr>
            <w:ins w:id="7746" w:author="Arjan" w:date="2012-12-10T16:22:00Z">
              <w:r w:rsidRPr="00D30F71">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14:paraId="39D184E2" w14:textId="77777777" w:rsidR="00D30F71" w:rsidRPr="00D30F71" w:rsidRDefault="00D30F71" w:rsidP="00D30F71">
            <w:pPr>
              <w:autoSpaceDE w:val="0"/>
              <w:autoSpaceDN w:val="0"/>
              <w:adjustRightInd w:val="0"/>
              <w:spacing w:after="0" w:line="240" w:lineRule="auto"/>
              <w:rPr>
                <w:ins w:id="7747" w:author="Arjan" w:date="2012-12-10T16:22:00Z"/>
                <w:rFonts w:ascii="Arial" w:eastAsia="Times New Roman" w:hAnsi="Arial" w:cs="Arial"/>
                <w:color w:val="000000"/>
                <w:sz w:val="20"/>
                <w:szCs w:val="20"/>
              </w:rPr>
            </w:pPr>
            <w:ins w:id="7748" w:author="Arjan" w:date="2012-12-10T16:22:00Z">
              <w:r w:rsidRPr="00D30F71">
                <w:rPr>
                  <w:rFonts w:ascii="Arial" w:eastAsia="Times New Roman" w:hAnsi="Arial" w:cs="Arial"/>
                  <w:color w:val="000000"/>
                  <w:sz w:val="20"/>
                  <w:szCs w:val="20"/>
                </w:rPr>
                <w:t>zie groep</w:t>
              </w:r>
            </w:ins>
          </w:p>
        </w:tc>
      </w:tr>
      <w:tr w:rsidR="00D30F71" w:rsidRPr="00D30F71" w14:paraId="6E964A4B" w14:textId="77777777">
        <w:trPr>
          <w:trHeight w:val="230"/>
          <w:ins w:id="7749" w:author="Arjan" w:date="2012-12-10T16:22:00Z"/>
        </w:trPr>
        <w:tc>
          <w:tcPr>
            <w:tcW w:w="3690" w:type="dxa"/>
            <w:tcBorders>
              <w:top w:val="nil"/>
              <w:left w:val="nil"/>
              <w:bottom w:val="nil"/>
              <w:right w:val="nil"/>
            </w:tcBorders>
          </w:tcPr>
          <w:p w14:paraId="791D1BAB" w14:textId="77777777" w:rsidR="00D30F71" w:rsidRPr="00D30F71" w:rsidRDefault="00D30F71" w:rsidP="00D30F71">
            <w:pPr>
              <w:autoSpaceDE w:val="0"/>
              <w:autoSpaceDN w:val="0"/>
              <w:adjustRightInd w:val="0"/>
              <w:spacing w:after="0" w:line="240" w:lineRule="auto"/>
              <w:rPr>
                <w:ins w:id="7750"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6CBB7577" w14:textId="77777777" w:rsidR="00D30F71" w:rsidRPr="00D30F71" w:rsidRDefault="00D30F71" w:rsidP="00D30F71">
            <w:pPr>
              <w:autoSpaceDE w:val="0"/>
              <w:autoSpaceDN w:val="0"/>
              <w:adjustRightInd w:val="0"/>
              <w:spacing w:after="0" w:line="240" w:lineRule="auto"/>
              <w:rPr>
                <w:ins w:id="7751" w:author="Arjan" w:date="2012-12-10T16:22:00Z"/>
                <w:rFonts w:ascii="Arial" w:eastAsia="Times New Roman" w:hAnsi="Arial" w:cs="Arial"/>
                <w:b/>
                <w:bCs/>
                <w:color w:val="000000"/>
                <w:sz w:val="20"/>
                <w:szCs w:val="20"/>
              </w:rPr>
            </w:pPr>
          </w:p>
        </w:tc>
      </w:tr>
      <w:tr w:rsidR="00D30F71" w:rsidRPr="00D30F71" w14:paraId="3C1F2CAF" w14:textId="77777777">
        <w:trPr>
          <w:trHeight w:val="230"/>
          <w:ins w:id="7752" w:author="Arjan" w:date="2012-12-10T16:22:00Z"/>
        </w:trPr>
        <w:tc>
          <w:tcPr>
            <w:tcW w:w="3690" w:type="dxa"/>
            <w:tcBorders>
              <w:top w:val="nil"/>
              <w:left w:val="nil"/>
              <w:bottom w:val="nil"/>
              <w:right w:val="nil"/>
            </w:tcBorders>
          </w:tcPr>
          <w:p w14:paraId="16AD0706" w14:textId="77777777" w:rsidR="00D30F71" w:rsidRPr="00D30F71" w:rsidRDefault="00D30F71" w:rsidP="00D30F71">
            <w:pPr>
              <w:autoSpaceDE w:val="0"/>
              <w:autoSpaceDN w:val="0"/>
              <w:adjustRightInd w:val="0"/>
              <w:spacing w:after="0" w:line="240" w:lineRule="auto"/>
              <w:rPr>
                <w:ins w:id="7753" w:author="Arjan" w:date="2012-12-10T16:22:00Z"/>
                <w:rFonts w:ascii="Arial" w:eastAsia="Times New Roman" w:hAnsi="Arial" w:cs="Arial"/>
                <w:color w:val="000000"/>
                <w:sz w:val="20"/>
                <w:szCs w:val="20"/>
              </w:rPr>
            </w:pPr>
            <w:ins w:id="7754" w:author="Arjan" w:date="2012-12-10T16:22:00Z">
              <w:r w:rsidRPr="00D30F71">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06F33AB0" w14:textId="77777777" w:rsidR="00D30F71" w:rsidRPr="00D30F71" w:rsidRDefault="00DA5D93" w:rsidP="00D30F71">
            <w:pPr>
              <w:autoSpaceDE w:val="0"/>
              <w:autoSpaceDN w:val="0"/>
              <w:adjustRightInd w:val="0"/>
              <w:spacing w:after="0" w:line="240" w:lineRule="auto"/>
              <w:rPr>
                <w:ins w:id="7755" w:author="Arjan" w:date="2012-12-10T16:22:00Z"/>
                <w:rFonts w:ascii="Arial" w:eastAsia="Times New Roman" w:hAnsi="Arial" w:cs="Arial"/>
                <w:color w:val="000000"/>
                <w:sz w:val="20"/>
                <w:szCs w:val="20"/>
              </w:rPr>
            </w:pPr>
            <w:ins w:id="7756"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Att.LowerBound</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0</w:t>
              </w:r>
              <w:r w:rsidRPr="00D30F71">
                <w:rPr>
                  <w:rFonts w:ascii="Arial" w:hAnsi="Arial" w:cs="Arial"/>
                  <w:sz w:val="20"/>
                  <w:szCs w:val="20"/>
                  <w:lang w:val="en-AU"/>
                </w:rPr>
                <w:fldChar w:fldCharType="end"/>
              </w:r>
              <w:r w:rsidR="00D30F71" w:rsidRPr="00D30F71">
                <w:rPr>
                  <w:rFonts w:ascii="Arial" w:eastAsia="Times New Roman" w:hAnsi="Arial" w:cs="Arial"/>
                  <w:color w:val="000000"/>
                  <w:sz w:val="20"/>
                  <w:szCs w:val="20"/>
                </w:rPr>
                <w:t xml:space="preserve"> - </w:t>
              </w:r>
              <w:r w:rsidRPr="00D30F71">
                <w:rPr>
                  <w:rFonts w:ascii="Arial" w:eastAsia="Times New Roman" w:hAnsi="Arial" w:cs="Arial"/>
                  <w:color w:val="000000"/>
                  <w:sz w:val="20"/>
                  <w:szCs w:val="20"/>
                </w:rPr>
                <w:fldChar w:fldCharType="begin" w:fldLock="1"/>
              </w:r>
              <w:r w:rsidR="00D30F71" w:rsidRPr="00D30F71">
                <w:rPr>
                  <w:rFonts w:ascii="Arial" w:eastAsia="Times New Roman" w:hAnsi="Arial" w:cs="Arial"/>
                  <w:color w:val="000000"/>
                  <w:sz w:val="20"/>
                  <w:szCs w:val="20"/>
                </w:rPr>
                <w:instrText>MERGEFIELD Att.UpperBound</w:instrText>
              </w:r>
              <w:r w:rsidRPr="00D30F71">
                <w:rPr>
                  <w:rFonts w:ascii="Arial" w:eastAsia="Times New Roman" w:hAnsi="Arial" w:cs="Arial"/>
                  <w:color w:val="000000"/>
                  <w:sz w:val="20"/>
                  <w:szCs w:val="20"/>
                </w:rPr>
                <w:fldChar w:fldCharType="separate"/>
              </w:r>
              <w:r w:rsidR="00D30F71" w:rsidRPr="00D30F71">
                <w:rPr>
                  <w:rFonts w:ascii="Arial" w:eastAsia="Times New Roman" w:hAnsi="Arial" w:cs="Arial"/>
                  <w:color w:val="000000"/>
                  <w:sz w:val="20"/>
                  <w:szCs w:val="20"/>
                </w:rPr>
                <w:t>1</w:t>
              </w:r>
              <w:r w:rsidRPr="00D30F71">
                <w:rPr>
                  <w:rFonts w:ascii="Arial" w:eastAsia="Times New Roman" w:hAnsi="Arial" w:cs="Arial"/>
                  <w:color w:val="000000"/>
                  <w:sz w:val="20"/>
                  <w:szCs w:val="20"/>
                </w:rPr>
                <w:fldChar w:fldCharType="end"/>
              </w:r>
            </w:ins>
          </w:p>
        </w:tc>
      </w:tr>
      <w:tr w:rsidR="00D30F71" w:rsidRPr="00D30F71" w14:paraId="664C2A56" w14:textId="77777777">
        <w:trPr>
          <w:trHeight w:val="200"/>
          <w:ins w:id="7757" w:author="Arjan" w:date="2012-12-10T16:22:00Z"/>
        </w:trPr>
        <w:tc>
          <w:tcPr>
            <w:tcW w:w="3690" w:type="dxa"/>
            <w:tcBorders>
              <w:top w:val="nil"/>
              <w:left w:val="nil"/>
              <w:bottom w:val="nil"/>
              <w:right w:val="nil"/>
            </w:tcBorders>
          </w:tcPr>
          <w:p w14:paraId="1301F8A3" w14:textId="77777777" w:rsidR="00D30F71" w:rsidRPr="00D30F71" w:rsidRDefault="00D30F71" w:rsidP="00D30F71">
            <w:pPr>
              <w:autoSpaceDE w:val="0"/>
              <w:autoSpaceDN w:val="0"/>
              <w:adjustRightInd w:val="0"/>
              <w:spacing w:after="0" w:line="240" w:lineRule="auto"/>
              <w:rPr>
                <w:ins w:id="7758"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4DAC4E7F" w14:textId="77777777" w:rsidR="00D30F71" w:rsidRPr="00D30F71" w:rsidRDefault="00D30F71" w:rsidP="00D30F71">
            <w:pPr>
              <w:autoSpaceDE w:val="0"/>
              <w:autoSpaceDN w:val="0"/>
              <w:adjustRightInd w:val="0"/>
              <w:spacing w:after="0" w:line="240" w:lineRule="auto"/>
              <w:rPr>
                <w:ins w:id="7759" w:author="Arjan" w:date="2012-12-10T16:22:00Z"/>
                <w:rFonts w:ascii="Arial" w:eastAsia="Times New Roman" w:hAnsi="Arial" w:cs="Arial"/>
                <w:b/>
                <w:bCs/>
                <w:color w:val="000000"/>
                <w:sz w:val="20"/>
                <w:szCs w:val="20"/>
              </w:rPr>
            </w:pPr>
          </w:p>
        </w:tc>
      </w:tr>
      <w:tr w:rsidR="00D30F71" w:rsidRPr="00D30F71" w14:paraId="64329E94" w14:textId="77777777">
        <w:trPr>
          <w:trHeight w:val="200"/>
          <w:ins w:id="7760" w:author="Arjan" w:date="2012-12-10T16:22:00Z"/>
        </w:trPr>
        <w:tc>
          <w:tcPr>
            <w:tcW w:w="3690" w:type="dxa"/>
            <w:tcBorders>
              <w:top w:val="nil"/>
              <w:left w:val="nil"/>
              <w:bottom w:val="nil"/>
              <w:right w:val="nil"/>
            </w:tcBorders>
          </w:tcPr>
          <w:p w14:paraId="13011B08" w14:textId="77777777" w:rsidR="00D30F71" w:rsidRPr="00D30F71" w:rsidRDefault="00D30F71" w:rsidP="00D30F71">
            <w:pPr>
              <w:autoSpaceDE w:val="0"/>
              <w:autoSpaceDN w:val="0"/>
              <w:adjustRightInd w:val="0"/>
              <w:spacing w:after="0" w:line="240" w:lineRule="auto"/>
              <w:rPr>
                <w:ins w:id="7761" w:author="Arjan" w:date="2012-12-10T16:22:00Z"/>
                <w:rFonts w:ascii="Arial" w:eastAsia="Times New Roman" w:hAnsi="Arial" w:cs="Arial"/>
                <w:color w:val="000000"/>
                <w:sz w:val="20"/>
                <w:szCs w:val="20"/>
              </w:rPr>
            </w:pPr>
            <w:ins w:id="7762" w:author="Arjan" w:date="2012-12-10T16:22:00Z">
              <w:r w:rsidRPr="00D30F71">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2C76CA10" w14:textId="77777777" w:rsidR="00D30F71" w:rsidRPr="00D30F71" w:rsidRDefault="00D30F71" w:rsidP="00D30F71">
            <w:pPr>
              <w:autoSpaceDE w:val="0"/>
              <w:autoSpaceDN w:val="0"/>
              <w:adjustRightInd w:val="0"/>
              <w:spacing w:after="0" w:line="240" w:lineRule="auto"/>
              <w:rPr>
                <w:ins w:id="7763" w:author="Arjan" w:date="2012-12-10T16:22:00Z"/>
                <w:rFonts w:ascii="Arial" w:eastAsia="Times New Roman" w:hAnsi="Arial" w:cs="Arial"/>
                <w:color w:val="000000"/>
                <w:sz w:val="20"/>
                <w:szCs w:val="20"/>
              </w:rPr>
            </w:pPr>
            <w:ins w:id="7764" w:author="Arjan" w:date="2012-12-10T16:22:00Z">
              <w:r w:rsidRPr="00D30F71">
                <w:rPr>
                  <w:rFonts w:ascii="Arial" w:eastAsia="Times New Roman" w:hAnsi="Arial" w:cs="Arial"/>
                  <w:color w:val="000000"/>
                  <w:sz w:val="20"/>
                  <w:szCs w:val="20"/>
                </w:rPr>
                <w:t>Gemeentelijk kerngegeven</w:t>
              </w:r>
            </w:ins>
          </w:p>
        </w:tc>
      </w:tr>
      <w:tr w:rsidR="00D30F71" w:rsidRPr="00D30F71" w14:paraId="62E1038C" w14:textId="77777777">
        <w:trPr>
          <w:trHeight w:val="230"/>
          <w:ins w:id="7765" w:author="Arjan" w:date="2012-12-10T16:22:00Z"/>
        </w:trPr>
        <w:tc>
          <w:tcPr>
            <w:tcW w:w="3690" w:type="dxa"/>
            <w:tcBorders>
              <w:top w:val="nil"/>
              <w:left w:val="nil"/>
              <w:bottom w:val="nil"/>
              <w:right w:val="nil"/>
            </w:tcBorders>
          </w:tcPr>
          <w:p w14:paraId="04FA7AA5" w14:textId="77777777" w:rsidR="00D30F71" w:rsidRPr="00D30F71" w:rsidRDefault="00D30F71" w:rsidP="00D30F71">
            <w:pPr>
              <w:autoSpaceDE w:val="0"/>
              <w:autoSpaceDN w:val="0"/>
              <w:adjustRightInd w:val="0"/>
              <w:spacing w:after="0" w:line="240" w:lineRule="auto"/>
              <w:rPr>
                <w:ins w:id="7766"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183FCE7B" w14:textId="77777777" w:rsidR="00D30F71" w:rsidRPr="00D30F71" w:rsidRDefault="00D30F71" w:rsidP="00D30F71">
            <w:pPr>
              <w:autoSpaceDE w:val="0"/>
              <w:autoSpaceDN w:val="0"/>
              <w:adjustRightInd w:val="0"/>
              <w:spacing w:after="0" w:line="240" w:lineRule="auto"/>
              <w:rPr>
                <w:ins w:id="7767" w:author="Arjan" w:date="2012-12-10T16:22:00Z"/>
                <w:rFonts w:ascii="Arial" w:eastAsia="Times New Roman" w:hAnsi="Arial" w:cs="Arial"/>
                <w:b/>
                <w:bCs/>
                <w:color w:val="000000"/>
                <w:sz w:val="20"/>
                <w:szCs w:val="20"/>
              </w:rPr>
            </w:pPr>
          </w:p>
        </w:tc>
      </w:tr>
      <w:tr w:rsidR="00D30F71" w:rsidRPr="00D30F71" w14:paraId="718CBB4B" w14:textId="77777777">
        <w:trPr>
          <w:trHeight w:val="230"/>
          <w:ins w:id="7768" w:author="Arjan" w:date="2012-12-10T16:22:00Z"/>
        </w:trPr>
        <w:tc>
          <w:tcPr>
            <w:tcW w:w="3690" w:type="dxa"/>
            <w:tcBorders>
              <w:top w:val="nil"/>
              <w:left w:val="nil"/>
              <w:bottom w:val="nil"/>
              <w:right w:val="nil"/>
            </w:tcBorders>
          </w:tcPr>
          <w:p w14:paraId="6D51FAE8" w14:textId="77777777" w:rsidR="00D30F71" w:rsidRPr="00D30F71" w:rsidRDefault="00D30F71" w:rsidP="00D30F71">
            <w:pPr>
              <w:autoSpaceDE w:val="0"/>
              <w:autoSpaceDN w:val="0"/>
              <w:adjustRightInd w:val="0"/>
              <w:spacing w:after="0" w:line="240" w:lineRule="auto"/>
              <w:rPr>
                <w:ins w:id="7769" w:author="Arjan" w:date="2012-12-10T16:22:00Z"/>
                <w:rFonts w:ascii="Arial" w:eastAsia="Times New Roman" w:hAnsi="Arial" w:cs="Arial"/>
                <w:color w:val="000000"/>
                <w:sz w:val="20"/>
                <w:szCs w:val="20"/>
              </w:rPr>
            </w:pPr>
            <w:ins w:id="7770" w:author="Arjan" w:date="2012-12-10T16:22:00Z">
              <w:r w:rsidRPr="00D30F71">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14:paraId="7D138971" w14:textId="77777777" w:rsidR="00D30F71" w:rsidRPr="00D30F71" w:rsidRDefault="00D30F71" w:rsidP="00D30F71">
            <w:pPr>
              <w:autoSpaceDE w:val="0"/>
              <w:autoSpaceDN w:val="0"/>
              <w:adjustRightInd w:val="0"/>
              <w:spacing w:after="0" w:line="240" w:lineRule="auto"/>
              <w:rPr>
                <w:ins w:id="7771" w:author="Arjan" w:date="2012-12-10T16:22:00Z"/>
                <w:rFonts w:ascii="Arial" w:eastAsia="Times New Roman" w:hAnsi="Arial" w:cs="Arial"/>
                <w:color w:val="000000"/>
                <w:sz w:val="20"/>
                <w:szCs w:val="20"/>
              </w:rPr>
            </w:pPr>
          </w:p>
        </w:tc>
      </w:tr>
    </w:tbl>
    <w:p w14:paraId="3EFA2734" w14:textId="77777777" w:rsidR="00D30F71" w:rsidRDefault="00D30F71" w:rsidP="0044638F">
      <w:pPr>
        <w:rPr>
          <w:ins w:id="7772" w:author="Arjan" w:date="2013-07-09T10:07:00Z"/>
        </w:rPr>
      </w:pPr>
    </w:p>
    <w:p w14:paraId="1DBED294" w14:textId="77777777" w:rsidR="00152AF9" w:rsidRDefault="00152AF9" w:rsidP="00152AF9">
      <w:pPr>
        <w:pStyle w:val="Kop2"/>
      </w:pPr>
      <w:bookmarkStart w:id="7773" w:name="_Toc517094707"/>
      <w:r>
        <w:t>MEDEWERKER</w:t>
      </w:r>
      <w:bookmarkEnd w:id="7773"/>
    </w:p>
    <w:p w14:paraId="3CA145B1" w14:textId="5F5B5166" w:rsidR="00152AF9" w:rsidRPr="00DD0F4F" w:rsidRDefault="00152AF9" w:rsidP="00152AF9">
      <w:pPr>
        <w:rPr>
          <w:lang w:val="nl-NL"/>
        </w:rPr>
      </w:pPr>
      <w:r w:rsidRPr="00DD0F4F">
        <w:rPr>
          <w:lang w:val="nl-NL"/>
        </w:rPr>
        <w:t xml:space="preserve">De unieke aanduiding van een MEDEWERKER wordt nu gevormd door Medewerkeridentificatie. Dit geeft  een unieke aanduiding binnen één organisatie (of eigenlijk binnen een registratie van zaken met bijbehorende gegevens). Als door organisaties samengewerkt wordt in een keten, is deze aanduiding pas uniek als daarover goede afspraken gemaakt worden en er conform die afspraken gewerkt wordt. Dit levert geen garantie op unieke aanduidingen van medewerkers. Een unieke aanduiding wordt wel verkregen indien we de Medewerkeridentificatie combineren met een unieke aanduiding voor de organisatie waarvan de medewerker deel uit maakt. We maken hiervoor gebruik van de </w:t>
      </w:r>
      <w:r w:rsidR="005E1944" w:rsidRPr="00DD0F4F">
        <w:rPr>
          <w:lang w:val="nl-NL"/>
        </w:rPr>
        <w:t xml:space="preserve">Organisatie-identificatie </w:t>
      </w:r>
      <w:r w:rsidR="00770E1C">
        <w:rPr>
          <w:lang w:val="nl-NL"/>
        </w:rPr>
        <w:t>die</w:t>
      </w:r>
      <w:r w:rsidR="004B6915">
        <w:rPr>
          <w:lang w:val="nl-NL"/>
        </w:rPr>
        <w:t xml:space="preserve"> </w:t>
      </w:r>
      <w:r w:rsidR="00770E1C">
        <w:rPr>
          <w:lang w:val="nl-NL"/>
        </w:rPr>
        <w:t xml:space="preserve">ook </w:t>
      </w:r>
      <w:r w:rsidR="004B6915">
        <w:rPr>
          <w:lang w:val="nl-NL"/>
        </w:rPr>
        <w:t>deel uitmaakt</w:t>
      </w:r>
      <w:r w:rsidR="00770E1C">
        <w:rPr>
          <w:lang w:val="nl-NL"/>
        </w:rPr>
        <w:t xml:space="preserve"> </w:t>
      </w:r>
      <w:r w:rsidR="005E1944" w:rsidRPr="00DD0F4F">
        <w:rPr>
          <w:lang w:val="nl-NL"/>
        </w:rPr>
        <w:t xml:space="preserve">van de </w:t>
      </w:r>
      <w:r w:rsidRPr="00DD0F4F">
        <w:rPr>
          <w:lang w:val="nl-NL"/>
        </w:rPr>
        <w:t>unieke aanduiding van de ORGANISATORISCHE EENHEID waartoe de MEDEWERKER ‘behoort’.</w:t>
      </w:r>
    </w:p>
    <w:tbl>
      <w:tblPr>
        <w:tblW w:w="0" w:type="auto"/>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152AF9" w:rsidRPr="00152AF9" w14:paraId="07701B64" w14:textId="77777777">
        <w:tc>
          <w:tcPr>
            <w:tcW w:w="3600" w:type="dxa"/>
            <w:tcBorders>
              <w:top w:val="nil"/>
              <w:left w:val="nil"/>
              <w:bottom w:val="nil"/>
              <w:right w:val="nil"/>
            </w:tcBorders>
          </w:tcPr>
          <w:p w14:paraId="11FB6D8C"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b/>
                <w:bCs/>
                <w:color w:val="000000"/>
                <w:sz w:val="20"/>
                <w:szCs w:val="20"/>
              </w:rPr>
              <w:t>Naam objecttype</w:t>
            </w:r>
          </w:p>
        </w:tc>
        <w:tc>
          <w:tcPr>
            <w:tcW w:w="5760" w:type="dxa"/>
            <w:gridSpan w:val="3"/>
            <w:tcBorders>
              <w:top w:val="nil"/>
              <w:left w:val="nil"/>
              <w:bottom w:val="nil"/>
              <w:right w:val="nil"/>
            </w:tcBorders>
          </w:tcPr>
          <w:p w14:paraId="75A649F4" w14:textId="77777777" w:rsidR="00152AF9" w:rsidRPr="00152AF9" w:rsidRDefault="00DA5D93"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Element.Name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MEDEWERKER</w:t>
            </w:r>
            <w:r w:rsidRPr="00152AF9">
              <w:rPr>
                <w:rFonts w:ascii="Arial" w:hAnsi="Arial" w:cs="Arial"/>
                <w:sz w:val="20"/>
                <w:szCs w:val="20"/>
                <w:lang w:val="en-AU"/>
              </w:rPr>
              <w:fldChar w:fldCharType="end"/>
            </w:r>
          </w:p>
        </w:tc>
      </w:tr>
      <w:tr w:rsidR="00152AF9" w:rsidRPr="00152AF9" w14:paraId="0FCC01B8" w14:textId="77777777">
        <w:tc>
          <w:tcPr>
            <w:tcW w:w="3600" w:type="dxa"/>
            <w:tcBorders>
              <w:top w:val="nil"/>
              <w:left w:val="nil"/>
              <w:bottom w:val="nil"/>
              <w:right w:val="nil"/>
            </w:tcBorders>
          </w:tcPr>
          <w:p w14:paraId="72D787A5"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517BA73F"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14:paraId="4D2278AD" w14:textId="77777777">
        <w:tc>
          <w:tcPr>
            <w:tcW w:w="3600" w:type="dxa"/>
            <w:tcBorders>
              <w:top w:val="nil"/>
              <w:left w:val="nil"/>
              <w:bottom w:val="nil"/>
              <w:right w:val="nil"/>
            </w:tcBorders>
          </w:tcPr>
          <w:p w14:paraId="206A9D8D"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14:paraId="352AFC6C" w14:textId="77777777" w:rsidR="00152AF9" w:rsidRPr="00152AF9" w:rsidRDefault="00DA5D93"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Element.Alias</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MDW</w:t>
            </w:r>
            <w:r w:rsidRPr="00152AF9">
              <w:rPr>
                <w:rFonts w:ascii="Arial" w:hAnsi="Arial" w:cs="Arial"/>
                <w:sz w:val="20"/>
                <w:szCs w:val="20"/>
                <w:lang w:val="en-AU"/>
              </w:rPr>
              <w:fldChar w:fldCharType="end"/>
            </w:r>
          </w:p>
        </w:tc>
      </w:tr>
      <w:tr w:rsidR="00152AF9" w:rsidRPr="00152AF9" w14:paraId="3CFF4020" w14:textId="77777777">
        <w:tc>
          <w:tcPr>
            <w:tcW w:w="3600" w:type="dxa"/>
            <w:tcBorders>
              <w:top w:val="nil"/>
              <w:left w:val="nil"/>
              <w:bottom w:val="nil"/>
              <w:right w:val="nil"/>
            </w:tcBorders>
          </w:tcPr>
          <w:p w14:paraId="3E7C5C97"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43F8DB3B"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14:paraId="2C798C90" w14:textId="77777777">
        <w:tc>
          <w:tcPr>
            <w:tcW w:w="3600" w:type="dxa"/>
            <w:tcBorders>
              <w:top w:val="nil"/>
              <w:left w:val="nil"/>
              <w:bottom w:val="nil"/>
              <w:right w:val="nil"/>
            </w:tcBorders>
          </w:tcPr>
          <w:p w14:paraId="274BCF5D"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14:paraId="225EDE0E"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14:paraId="3B2DAEC6" w14:textId="77777777">
        <w:trPr>
          <w:trHeight w:val="230"/>
        </w:trPr>
        <w:tc>
          <w:tcPr>
            <w:tcW w:w="3600" w:type="dxa"/>
            <w:tcBorders>
              <w:top w:val="nil"/>
              <w:left w:val="nil"/>
              <w:bottom w:val="nil"/>
              <w:right w:val="nil"/>
            </w:tcBorders>
          </w:tcPr>
          <w:p w14:paraId="4E12431C"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2DA557FF"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14:paraId="4AB4ADE8" w14:textId="77777777">
        <w:trPr>
          <w:trHeight w:val="230"/>
        </w:trPr>
        <w:tc>
          <w:tcPr>
            <w:tcW w:w="3600" w:type="dxa"/>
            <w:tcBorders>
              <w:top w:val="nil"/>
              <w:left w:val="nil"/>
              <w:bottom w:val="nil"/>
              <w:right w:val="nil"/>
            </w:tcBorders>
          </w:tcPr>
          <w:p w14:paraId="6296B34D"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14:paraId="4A6974DA"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14:paraId="048EEDF6" w14:textId="77777777">
        <w:trPr>
          <w:trHeight w:val="230"/>
        </w:trPr>
        <w:tc>
          <w:tcPr>
            <w:tcW w:w="3600" w:type="dxa"/>
            <w:tcBorders>
              <w:top w:val="nil"/>
              <w:left w:val="nil"/>
              <w:bottom w:val="nil"/>
              <w:right w:val="nil"/>
            </w:tcBorders>
          </w:tcPr>
          <w:p w14:paraId="1080678A"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2910CCD6"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AE1A91" w14:paraId="7EC0A43C" w14:textId="77777777">
        <w:trPr>
          <w:trHeight w:val="230"/>
        </w:trPr>
        <w:tc>
          <w:tcPr>
            <w:tcW w:w="3600" w:type="dxa"/>
            <w:tcBorders>
              <w:top w:val="nil"/>
              <w:left w:val="nil"/>
              <w:bottom w:val="nil"/>
              <w:right w:val="nil"/>
            </w:tcBorders>
          </w:tcPr>
          <w:p w14:paraId="7A4B9D07"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14:paraId="41D40B41" w14:textId="77777777" w:rsidR="00152AF9" w:rsidRPr="00DD0F4F" w:rsidRDefault="00DA5D93" w:rsidP="00152AF9">
            <w:pPr>
              <w:autoSpaceDE w:val="0"/>
              <w:autoSpaceDN w:val="0"/>
              <w:adjustRightInd w:val="0"/>
              <w:spacing w:after="0" w:line="240" w:lineRule="auto"/>
              <w:rPr>
                <w:rFonts w:ascii="Arial" w:eastAsia="Times New Roman" w:hAnsi="Arial" w:cs="Arial"/>
                <w:color w:val="000000"/>
                <w:sz w:val="20"/>
                <w:szCs w:val="20"/>
                <w:lang w:val="nl-NL"/>
              </w:rPr>
            </w:pPr>
            <w:r w:rsidRPr="00152AF9">
              <w:rPr>
                <w:rFonts w:ascii="Arial" w:hAnsi="Arial" w:cs="Arial"/>
                <w:sz w:val="20"/>
                <w:szCs w:val="20"/>
                <w:lang w:val="en-AU"/>
              </w:rPr>
              <w:fldChar w:fldCharType="begin" w:fldLock="1"/>
            </w:r>
            <w:r w:rsidR="00152AF9" w:rsidRPr="00DD0F4F">
              <w:rPr>
                <w:rFonts w:ascii="Arial" w:hAnsi="Arial" w:cs="Arial"/>
                <w:sz w:val="20"/>
                <w:szCs w:val="20"/>
                <w:lang w:val="nl-NL"/>
              </w:rPr>
              <w:instrText xml:space="preserve">MERGEFIELD </w:instrText>
            </w:r>
            <w:r w:rsidR="00152AF9" w:rsidRPr="00DD0F4F">
              <w:rPr>
                <w:rFonts w:ascii="Arial" w:eastAsia="Times New Roman" w:hAnsi="Arial" w:cs="Arial"/>
                <w:color w:val="000000"/>
                <w:sz w:val="20"/>
                <w:szCs w:val="20"/>
                <w:lang w:val="nl-NL"/>
              </w:rPr>
              <w:instrText>Element.Notes</w:instrText>
            </w:r>
            <w:r w:rsidRPr="00152AF9">
              <w:rPr>
                <w:rFonts w:ascii="Arial" w:hAnsi="Arial" w:cs="Arial"/>
                <w:sz w:val="20"/>
                <w:szCs w:val="20"/>
                <w:lang w:val="en-AU"/>
              </w:rPr>
              <w:fldChar w:fldCharType="end"/>
            </w:r>
            <w:r w:rsidR="00152AF9" w:rsidRPr="00DD0F4F">
              <w:rPr>
                <w:rFonts w:ascii="Arial" w:eastAsia="Times New Roman" w:hAnsi="Arial" w:cs="Arial"/>
                <w:color w:val="610E6A"/>
                <w:sz w:val="20"/>
                <w:szCs w:val="20"/>
                <w:lang w:val="nl-NL"/>
              </w:rPr>
              <w:t>Een medewerker van de organisatie die zaken behandelt uit hoofde van zijn of haar functie binnen een ORGANISATORISCHE EENHEID.</w:t>
            </w:r>
          </w:p>
        </w:tc>
      </w:tr>
      <w:tr w:rsidR="00152AF9" w:rsidRPr="00AE1A91" w14:paraId="15F630EB" w14:textId="77777777">
        <w:tc>
          <w:tcPr>
            <w:tcW w:w="3600" w:type="dxa"/>
            <w:tcBorders>
              <w:top w:val="nil"/>
              <w:left w:val="nil"/>
              <w:bottom w:val="nil"/>
              <w:right w:val="nil"/>
            </w:tcBorders>
          </w:tcPr>
          <w:p w14:paraId="3F699A04" w14:textId="77777777" w:rsidR="00152AF9" w:rsidRPr="00DD0F4F" w:rsidRDefault="00152AF9" w:rsidP="00152AF9">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51466DFC" w14:textId="77777777" w:rsidR="00152AF9" w:rsidRPr="00DD0F4F"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p>
        </w:tc>
      </w:tr>
      <w:tr w:rsidR="00152AF9" w:rsidRPr="00AE1A91" w14:paraId="254FC4BC" w14:textId="77777777">
        <w:tc>
          <w:tcPr>
            <w:tcW w:w="3600" w:type="dxa"/>
            <w:tcBorders>
              <w:top w:val="nil"/>
              <w:left w:val="nil"/>
              <w:bottom w:val="nil"/>
              <w:right w:val="nil"/>
            </w:tcBorders>
          </w:tcPr>
          <w:p w14:paraId="20BF6F14"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14:paraId="6B152595" w14:textId="77777777" w:rsidR="00152AF9" w:rsidRPr="00DD0F4F"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het GFO Zaken 2004</w:t>
            </w:r>
          </w:p>
        </w:tc>
      </w:tr>
      <w:tr w:rsidR="00152AF9" w:rsidRPr="00AE1A91" w14:paraId="57D96687" w14:textId="77777777">
        <w:trPr>
          <w:trHeight w:val="230"/>
        </w:trPr>
        <w:tc>
          <w:tcPr>
            <w:tcW w:w="3600" w:type="dxa"/>
            <w:tcBorders>
              <w:top w:val="nil"/>
              <w:left w:val="nil"/>
              <w:bottom w:val="nil"/>
              <w:right w:val="nil"/>
            </w:tcBorders>
          </w:tcPr>
          <w:p w14:paraId="003B20AA" w14:textId="77777777" w:rsidR="00152AF9" w:rsidRPr="00DD0F4F" w:rsidRDefault="00152AF9" w:rsidP="00152AF9">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7760CE5B" w14:textId="77777777" w:rsidR="00152AF9" w:rsidRPr="00DD0F4F"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p>
        </w:tc>
      </w:tr>
      <w:tr w:rsidR="00152AF9" w:rsidRPr="00152AF9" w14:paraId="74F1741D" w14:textId="77777777">
        <w:tc>
          <w:tcPr>
            <w:tcW w:w="3600" w:type="dxa"/>
            <w:tcBorders>
              <w:top w:val="nil"/>
              <w:left w:val="nil"/>
              <w:bottom w:val="nil"/>
              <w:right w:val="nil"/>
            </w:tcBorders>
          </w:tcPr>
          <w:p w14:paraId="4A3F3FCE"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14:paraId="777F97DA"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1 juni 2008</w:t>
            </w:r>
          </w:p>
        </w:tc>
      </w:tr>
      <w:tr w:rsidR="00152AF9" w:rsidRPr="00152AF9" w14:paraId="278363F5" w14:textId="77777777">
        <w:trPr>
          <w:trHeight w:val="260"/>
        </w:trPr>
        <w:tc>
          <w:tcPr>
            <w:tcW w:w="3600" w:type="dxa"/>
            <w:tcBorders>
              <w:top w:val="nil"/>
              <w:left w:val="nil"/>
              <w:bottom w:val="nil"/>
              <w:right w:val="nil"/>
            </w:tcBorders>
          </w:tcPr>
          <w:p w14:paraId="6E00685B"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20B05396"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14:paraId="426796D6" w14:textId="77777777">
        <w:tc>
          <w:tcPr>
            <w:tcW w:w="3600" w:type="dxa"/>
            <w:tcBorders>
              <w:top w:val="nil"/>
              <w:left w:val="nil"/>
              <w:bottom w:val="nil"/>
              <w:right w:val="nil"/>
            </w:tcBorders>
          </w:tcPr>
          <w:p w14:paraId="769E65E6"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14:paraId="35B815BA" w14:textId="77777777" w:rsidR="00152AF9" w:rsidRPr="00DD0F4F"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Alleen medewerkers van organisatorische eenheden van de organisatie(s) die zaken behandelen, worden hier bedoeld. Dus niet medewerkers van andere organisaties zoals de externe initiatoren van zaken. Overigens kan een dergelijke medewerker wel (interne) zaken initiëren. We beperken ons tot het aangeven welke medewerker betrokken is bij een zaak en welke gegevens van die medewerker vanuit het oogpunt van een zaak relevant zijn.</w:t>
            </w:r>
          </w:p>
          <w:p w14:paraId="72264D12"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DD0F4F">
              <w:rPr>
                <w:rFonts w:ascii="Arial" w:eastAsia="Times New Roman" w:hAnsi="Arial" w:cs="Arial"/>
                <w:color w:val="000000"/>
                <w:sz w:val="20"/>
                <w:szCs w:val="20"/>
                <w:lang w:val="nl-NL"/>
              </w:rPr>
              <w:t xml:space="preserve">In de hier toegepaste modellering heeft een medewerker slechts één functie en behoort hij/zij bij slechts één organisatorische eenheid. Dat betekent dat een medewerker die meerdere functies heeft en/of voor of bij meer dan één organisatorische eenheid werkt, meerdere keren kan voorkomen, met op onderdelen verschillende gegevenswaarden, zoals functie. </w:t>
            </w:r>
            <w:r w:rsidRPr="00152AF9">
              <w:rPr>
                <w:rFonts w:ascii="Arial" w:eastAsia="Times New Roman" w:hAnsi="Arial" w:cs="Arial"/>
                <w:color w:val="000000"/>
                <w:sz w:val="20"/>
                <w:szCs w:val="20"/>
              </w:rPr>
              <w:t>MEDEWERKER is een specialisatie ('subtype') van BETROKKENE.</w:t>
            </w:r>
          </w:p>
        </w:tc>
      </w:tr>
      <w:tr w:rsidR="00152AF9" w:rsidRPr="00152AF9" w14:paraId="7DCE9DBC" w14:textId="77777777">
        <w:tc>
          <w:tcPr>
            <w:tcW w:w="3600" w:type="dxa"/>
            <w:tcBorders>
              <w:top w:val="nil"/>
              <w:left w:val="nil"/>
              <w:bottom w:val="nil"/>
              <w:right w:val="nil"/>
            </w:tcBorders>
          </w:tcPr>
          <w:p w14:paraId="1B126DC8"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2D0A438F"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AE1A91" w14:paraId="6195C2C8" w14:textId="77777777">
        <w:tc>
          <w:tcPr>
            <w:tcW w:w="3600" w:type="dxa"/>
            <w:tcBorders>
              <w:top w:val="nil"/>
              <w:left w:val="nil"/>
              <w:bottom w:val="nil"/>
              <w:right w:val="nil"/>
            </w:tcBorders>
          </w:tcPr>
          <w:p w14:paraId="7A863EDD"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14:paraId="0B269102" w14:textId="0107D40F" w:rsidR="00152AF9" w:rsidRPr="00DD0F4F" w:rsidRDefault="00152AF9" w:rsidP="005E1944">
            <w:pPr>
              <w:autoSpaceDE w:val="0"/>
              <w:autoSpaceDN w:val="0"/>
              <w:adjustRightInd w:val="0"/>
              <w:spacing w:after="0" w:line="240" w:lineRule="auto"/>
              <w:rPr>
                <w:rFonts w:ascii="Arial" w:eastAsia="Times New Roman" w:hAnsi="Arial" w:cs="Arial"/>
                <w:color w:val="000000"/>
                <w:sz w:val="20"/>
                <w:szCs w:val="20"/>
                <w:lang w:val="nl-NL"/>
              </w:rPr>
            </w:pPr>
            <w:ins w:id="7774" w:author="Arjan" w:date="2013-07-09T10:13:00Z">
              <w:r w:rsidRPr="00DD0F4F">
                <w:rPr>
                  <w:rFonts w:ascii="Arial" w:eastAsia="Times New Roman" w:hAnsi="Arial" w:cs="Arial"/>
                  <w:color w:val="000000"/>
                  <w:sz w:val="20"/>
                  <w:szCs w:val="20"/>
                  <w:lang w:val="nl-NL"/>
                </w:rPr>
                <w:t xml:space="preserve">Combinatie van </w:t>
              </w:r>
            </w:ins>
            <w:ins w:id="7775" w:author="Arjan" w:date="2014-09-07T17:53:00Z">
              <w:r w:rsidR="005E1944" w:rsidRPr="00DD0F4F">
                <w:rPr>
                  <w:rFonts w:ascii="Arial" w:eastAsia="Times New Roman" w:hAnsi="Arial" w:cs="Arial"/>
                  <w:color w:val="000000"/>
                  <w:sz w:val="20"/>
                  <w:szCs w:val="20"/>
                  <w:lang w:val="nl-NL"/>
                </w:rPr>
                <w:t>Or</w:t>
              </w:r>
            </w:ins>
            <w:ins w:id="7776" w:author="Arjan" w:date="2014-09-07T17:54:00Z">
              <w:r w:rsidR="005E1944" w:rsidRPr="00DD0F4F">
                <w:rPr>
                  <w:rFonts w:ascii="Arial" w:eastAsia="Times New Roman" w:hAnsi="Arial" w:cs="Arial"/>
                  <w:color w:val="000000"/>
                  <w:sz w:val="20"/>
                  <w:szCs w:val="20"/>
                  <w:lang w:val="nl-NL"/>
                </w:rPr>
                <w:t xml:space="preserve">ganisatie-identificatie </w:t>
              </w:r>
            </w:ins>
            <w:ins w:id="7777" w:author="Arjan" w:date="2013-07-09T10:13:00Z">
              <w:r w:rsidRPr="00DD0F4F">
                <w:rPr>
                  <w:rFonts w:ascii="Arial" w:eastAsia="Times New Roman" w:hAnsi="Arial" w:cs="Arial"/>
                  <w:color w:val="000000"/>
                  <w:sz w:val="20"/>
                  <w:szCs w:val="20"/>
                  <w:lang w:val="nl-NL"/>
                </w:rPr>
                <w:t xml:space="preserve">met </w:t>
              </w:r>
            </w:ins>
            <w:r w:rsidRPr="00DD0F4F">
              <w:rPr>
                <w:rFonts w:ascii="Arial" w:eastAsia="Times New Roman" w:hAnsi="Arial" w:cs="Arial"/>
                <w:color w:val="000000"/>
                <w:sz w:val="20"/>
                <w:szCs w:val="20"/>
                <w:lang w:val="nl-NL"/>
              </w:rPr>
              <w:t>Medewerkeridentificatie</w:t>
            </w:r>
          </w:p>
        </w:tc>
      </w:tr>
      <w:tr w:rsidR="00152AF9" w:rsidRPr="00AE1A91" w14:paraId="15207804" w14:textId="77777777">
        <w:tc>
          <w:tcPr>
            <w:tcW w:w="3600" w:type="dxa"/>
            <w:tcBorders>
              <w:top w:val="nil"/>
              <w:left w:val="nil"/>
              <w:bottom w:val="nil"/>
              <w:right w:val="nil"/>
            </w:tcBorders>
          </w:tcPr>
          <w:p w14:paraId="495E5051" w14:textId="77777777" w:rsidR="00152AF9" w:rsidRPr="00DD0F4F" w:rsidRDefault="00152AF9" w:rsidP="00152AF9">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423C0F37" w14:textId="77777777" w:rsidR="00152AF9" w:rsidRPr="00DD0F4F"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p>
        </w:tc>
      </w:tr>
      <w:tr w:rsidR="00152AF9" w:rsidRPr="00AE1A91" w14:paraId="33875ECF" w14:textId="77777777">
        <w:tc>
          <w:tcPr>
            <w:tcW w:w="3600" w:type="dxa"/>
            <w:tcBorders>
              <w:top w:val="nil"/>
              <w:left w:val="nil"/>
              <w:bottom w:val="nil"/>
              <w:right w:val="nil"/>
            </w:tcBorders>
          </w:tcPr>
          <w:p w14:paraId="19A8EC6D"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14:paraId="0082C334" w14:textId="77777777" w:rsidR="00152AF9" w:rsidRPr="00DD0F4F"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 medewerkers van organisatorische eenheden (van de zaakbehandelende organisatie(s)) die een rol kunnen spelen bij de behandeling van geimplementeerde zaaktypen.</w:t>
            </w:r>
          </w:p>
        </w:tc>
      </w:tr>
      <w:tr w:rsidR="00152AF9" w:rsidRPr="00AE1A91" w14:paraId="78460C3E" w14:textId="77777777">
        <w:tc>
          <w:tcPr>
            <w:tcW w:w="3600" w:type="dxa"/>
            <w:tcBorders>
              <w:top w:val="nil"/>
              <w:left w:val="nil"/>
              <w:bottom w:val="nil"/>
              <w:right w:val="nil"/>
            </w:tcBorders>
          </w:tcPr>
          <w:p w14:paraId="6B4CF886" w14:textId="77777777" w:rsidR="00152AF9" w:rsidRPr="00DD0F4F" w:rsidRDefault="00152AF9" w:rsidP="00152AF9">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02E72368" w14:textId="77777777" w:rsidR="00152AF9" w:rsidRPr="00DD0F4F"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p>
        </w:tc>
      </w:tr>
      <w:tr w:rsidR="00152AF9" w:rsidRPr="00152AF9" w14:paraId="414C4580" w14:textId="77777777">
        <w:tc>
          <w:tcPr>
            <w:tcW w:w="3600" w:type="dxa"/>
            <w:tcBorders>
              <w:top w:val="nil"/>
              <w:left w:val="nil"/>
              <w:bottom w:val="nil"/>
              <w:right w:val="nil"/>
            </w:tcBorders>
          </w:tcPr>
          <w:p w14:paraId="3250A0F6"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14:paraId="5A3BC047"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14:paraId="6BA3E50D" w14:textId="77777777">
        <w:tc>
          <w:tcPr>
            <w:tcW w:w="3600" w:type="dxa"/>
            <w:tcBorders>
              <w:top w:val="nil"/>
              <w:left w:val="nil"/>
              <w:bottom w:val="nil"/>
              <w:right w:val="nil"/>
            </w:tcBorders>
          </w:tcPr>
          <w:p w14:paraId="261313F2"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44F0F997"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r>
      <w:tr w:rsidR="00152AF9" w:rsidRPr="00152AF9" w14:paraId="5C6A7814" w14:textId="77777777">
        <w:tc>
          <w:tcPr>
            <w:tcW w:w="3600" w:type="dxa"/>
            <w:tcBorders>
              <w:top w:val="nil"/>
              <w:left w:val="nil"/>
              <w:bottom w:val="nil"/>
              <w:right w:val="nil"/>
            </w:tcBorders>
          </w:tcPr>
          <w:p w14:paraId="099723B4"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7778" w:name="BKM_FF819D54_0C4A_4cf7_A828_6587669A8702"/>
            <w:bookmarkEnd w:id="7778"/>
            <w:r w:rsidRPr="00152AF9">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14:paraId="06416D29"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i/>
                <w:iCs/>
                <w:color w:val="000000"/>
                <w:sz w:val="20"/>
                <w:szCs w:val="20"/>
              </w:rPr>
              <w:t>Code</w:t>
            </w:r>
          </w:p>
        </w:tc>
        <w:tc>
          <w:tcPr>
            <w:tcW w:w="3330" w:type="dxa"/>
            <w:tcBorders>
              <w:top w:val="nil"/>
              <w:left w:val="nil"/>
              <w:bottom w:val="nil"/>
              <w:right w:val="nil"/>
            </w:tcBorders>
          </w:tcPr>
          <w:p w14:paraId="17057D49"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i/>
                <w:iCs/>
                <w:color w:val="000000"/>
                <w:sz w:val="20"/>
                <w:szCs w:val="20"/>
              </w:rPr>
              <w:t>Gegevensnaam</w:t>
            </w:r>
          </w:p>
        </w:tc>
        <w:tc>
          <w:tcPr>
            <w:tcW w:w="1350" w:type="dxa"/>
            <w:tcBorders>
              <w:top w:val="nil"/>
              <w:left w:val="nil"/>
              <w:bottom w:val="nil"/>
              <w:right w:val="nil"/>
            </w:tcBorders>
          </w:tcPr>
          <w:p w14:paraId="48A4269F"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i/>
                <w:iCs/>
                <w:color w:val="000000"/>
                <w:sz w:val="20"/>
                <w:szCs w:val="20"/>
              </w:rPr>
              <w:t>Herkomst</w:t>
            </w:r>
          </w:p>
        </w:tc>
      </w:tr>
      <w:tr w:rsidR="00152AF9" w:rsidRPr="00152AF9" w14:paraId="4D2AE5A0" w14:textId="77777777">
        <w:tc>
          <w:tcPr>
            <w:tcW w:w="3600" w:type="dxa"/>
            <w:tcBorders>
              <w:top w:val="nil"/>
              <w:left w:val="nil"/>
              <w:bottom w:val="nil"/>
              <w:right w:val="nil"/>
            </w:tcBorders>
          </w:tcPr>
          <w:p w14:paraId="7B8D7AB1"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7DA8D9EC"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0001</w:t>
            </w:r>
          </w:p>
        </w:tc>
        <w:tc>
          <w:tcPr>
            <w:tcW w:w="3330" w:type="dxa"/>
            <w:tcBorders>
              <w:top w:val="nil"/>
              <w:left w:val="nil"/>
              <w:bottom w:val="nil"/>
              <w:right w:val="nil"/>
            </w:tcBorders>
          </w:tcPr>
          <w:p w14:paraId="51BD3C3A" w14:textId="77777777" w:rsidR="00152AF9" w:rsidRPr="00152AF9" w:rsidRDefault="00DA5D93"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Medewerkeridentificatie</w:t>
            </w:r>
            <w:r w:rsidRPr="00152AF9">
              <w:rPr>
                <w:rFonts w:ascii="Arial" w:hAnsi="Arial" w:cs="Arial"/>
                <w:sz w:val="20"/>
                <w:szCs w:val="20"/>
                <w:lang w:val="en-AU"/>
              </w:rPr>
              <w:fldChar w:fldCharType="end"/>
            </w:r>
          </w:p>
        </w:tc>
        <w:tc>
          <w:tcPr>
            <w:tcW w:w="1350" w:type="dxa"/>
            <w:tcBorders>
              <w:top w:val="nil"/>
              <w:left w:val="nil"/>
              <w:bottom w:val="nil"/>
              <w:right w:val="nil"/>
            </w:tcBorders>
          </w:tcPr>
          <w:p w14:paraId="63BC62E5"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551C68" w:rsidRPr="00152AF9" w14:paraId="75FB5C8D" w14:textId="77777777">
        <w:tc>
          <w:tcPr>
            <w:tcW w:w="3600" w:type="dxa"/>
            <w:tcBorders>
              <w:top w:val="nil"/>
              <w:left w:val="nil"/>
              <w:bottom w:val="nil"/>
              <w:right w:val="nil"/>
            </w:tcBorders>
          </w:tcPr>
          <w:p w14:paraId="7C2E6099" w14:textId="77777777" w:rsidR="00551C68" w:rsidRPr="00152AF9" w:rsidRDefault="00551C68" w:rsidP="00152AF9">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1A3CD189" w14:textId="77777777" w:rsidR="00551C68" w:rsidRPr="00152AF9" w:rsidRDefault="00551C68" w:rsidP="00152AF9">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2A3F234D" w14:textId="22735E96" w:rsidR="00551C68" w:rsidRPr="00152AF9" w:rsidRDefault="00551C68" w:rsidP="00152AF9">
            <w:pPr>
              <w:autoSpaceDE w:val="0"/>
              <w:autoSpaceDN w:val="0"/>
              <w:adjustRightInd w:val="0"/>
              <w:spacing w:after="0" w:line="240" w:lineRule="auto"/>
              <w:rPr>
                <w:rFonts w:ascii="Arial" w:hAnsi="Arial" w:cs="Arial"/>
                <w:sz w:val="20"/>
                <w:szCs w:val="20"/>
                <w:lang w:val="en-AU"/>
              </w:rPr>
            </w:pPr>
            <w:ins w:id="7779" w:author="Arjan Kloosterboer" w:date="2017-03-13T11:02:00Z">
              <w:r w:rsidRPr="00DD0F4F">
                <w:rPr>
                  <w:rFonts w:ascii="Arial" w:eastAsia="Times New Roman" w:hAnsi="Arial" w:cs="Arial"/>
                  <w:color w:val="000000"/>
                  <w:sz w:val="20"/>
                  <w:szCs w:val="20"/>
                  <w:lang w:val="nl-NL"/>
                </w:rPr>
                <w:t>Organisatie-identificatie</w:t>
              </w:r>
            </w:ins>
          </w:p>
        </w:tc>
        <w:tc>
          <w:tcPr>
            <w:tcW w:w="1350" w:type="dxa"/>
            <w:tcBorders>
              <w:top w:val="nil"/>
              <w:left w:val="nil"/>
              <w:bottom w:val="nil"/>
              <w:right w:val="nil"/>
            </w:tcBorders>
          </w:tcPr>
          <w:p w14:paraId="533A1318" w14:textId="48C616D4" w:rsidR="00551C68" w:rsidRPr="00152AF9" w:rsidRDefault="00551C68" w:rsidP="00152AF9">
            <w:pPr>
              <w:autoSpaceDE w:val="0"/>
              <w:autoSpaceDN w:val="0"/>
              <w:adjustRightInd w:val="0"/>
              <w:spacing w:after="0" w:line="240" w:lineRule="auto"/>
              <w:rPr>
                <w:rFonts w:ascii="Arial" w:eastAsia="Times New Roman" w:hAnsi="Arial" w:cs="Arial"/>
                <w:color w:val="000000"/>
                <w:sz w:val="20"/>
                <w:szCs w:val="20"/>
              </w:rPr>
            </w:pPr>
            <w:ins w:id="7780" w:author="Arjan Kloosterboer" w:date="2017-03-13T11:02:00Z">
              <w:r>
                <w:rPr>
                  <w:rFonts w:ascii="Arial" w:eastAsia="Times New Roman" w:hAnsi="Arial" w:cs="Arial"/>
                  <w:color w:val="000000"/>
                  <w:sz w:val="20"/>
                  <w:szCs w:val="20"/>
                </w:rPr>
                <w:t>KING</w:t>
              </w:r>
            </w:ins>
          </w:p>
        </w:tc>
      </w:tr>
      <w:tr w:rsidR="00152AF9" w:rsidRPr="00152AF9" w14:paraId="334C0A09" w14:textId="77777777">
        <w:tc>
          <w:tcPr>
            <w:tcW w:w="3600" w:type="dxa"/>
            <w:tcBorders>
              <w:top w:val="nil"/>
              <w:left w:val="nil"/>
              <w:bottom w:val="nil"/>
              <w:right w:val="nil"/>
            </w:tcBorders>
          </w:tcPr>
          <w:p w14:paraId="01B7FD53"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7781" w:name="BKM_79457AE1_2585_4ce0_A864_D4ADE30A2135"/>
            <w:bookmarkEnd w:id="7781"/>
          </w:p>
        </w:tc>
        <w:tc>
          <w:tcPr>
            <w:tcW w:w="1080" w:type="dxa"/>
            <w:tcBorders>
              <w:top w:val="nil"/>
              <w:left w:val="nil"/>
              <w:bottom w:val="nil"/>
              <w:right w:val="nil"/>
            </w:tcBorders>
          </w:tcPr>
          <w:p w14:paraId="0A7E1699"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0003</w:t>
            </w:r>
          </w:p>
        </w:tc>
        <w:tc>
          <w:tcPr>
            <w:tcW w:w="3330" w:type="dxa"/>
            <w:tcBorders>
              <w:top w:val="nil"/>
              <w:left w:val="nil"/>
              <w:bottom w:val="nil"/>
              <w:right w:val="nil"/>
            </w:tcBorders>
          </w:tcPr>
          <w:p w14:paraId="22359CF7" w14:textId="77777777" w:rsidR="00152AF9" w:rsidRPr="00152AF9" w:rsidRDefault="00DA5D93"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Achternaam</w:t>
            </w:r>
            <w:r w:rsidRPr="00152AF9">
              <w:rPr>
                <w:rFonts w:ascii="Arial" w:hAnsi="Arial" w:cs="Arial"/>
                <w:sz w:val="20"/>
                <w:szCs w:val="20"/>
                <w:lang w:val="en-AU"/>
              </w:rPr>
              <w:fldChar w:fldCharType="end"/>
            </w:r>
          </w:p>
        </w:tc>
        <w:tc>
          <w:tcPr>
            <w:tcW w:w="1350" w:type="dxa"/>
            <w:tcBorders>
              <w:top w:val="nil"/>
              <w:left w:val="nil"/>
              <w:bottom w:val="nil"/>
              <w:right w:val="nil"/>
            </w:tcBorders>
          </w:tcPr>
          <w:p w14:paraId="7DD36EBB"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14:paraId="6AB5B38C" w14:textId="77777777">
        <w:tc>
          <w:tcPr>
            <w:tcW w:w="3600" w:type="dxa"/>
            <w:tcBorders>
              <w:top w:val="nil"/>
              <w:left w:val="nil"/>
              <w:bottom w:val="nil"/>
              <w:right w:val="nil"/>
            </w:tcBorders>
          </w:tcPr>
          <w:p w14:paraId="0729D483"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7782" w:name="BKM_AE3CF305_B845_40cf_A9E3_2DE97CB31F46"/>
            <w:bookmarkEnd w:id="7782"/>
          </w:p>
        </w:tc>
        <w:tc>
          <w:tcPr>
            <w:tcW w:w="1080" w:type="dxa"/>
            <w:tcBorders>
              <w:top w:val="nil"/>
              <w:left w:val="nil"/>
              <w:bottom w:val="nil"/>
              <w:right w:val="nil"/>
            </w:tcBorders>
          </w:tcPr>
          <w:p w14:paraId="6ACA65E0"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0006</w:t>
            </w:r>
          </w:p>
        </w:tc>
        <w:tc>
          <w:tcPr>
            <w:tcW w:w="3330" w:type="dxa"/>
            <w:tcBorders>
              <w:top w:val="nil"/>
              <w:left w:val="nil"/>
              <w:bottom w:val="nil"/>
              <w:right w:val="nil"/>
            </w:tcBorders>
          </w:tcPr>
          <w:p w14:paraId="71B33CBB" w14:textId="77777777" w:rsidR="00152AF9" w:rsidRPr="00152AF9" w:rsidRDefault="00DA5D93"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Datum uit dienst</w:t>
            </w:r>
            <w:r w:rsidRPr="00152AF9">
              <w:rPr>
                <w:rFonts w:ascii="Arial" w:hAnsi="Arial" w:cs="Arial"/>
                <w:sz w:val="20"/>
                <w:szCs w:val="20"/>
                <w:lang w:val="en-AU"/>
              </w:rPr>
              <w:fldChar w:fldCharType="end"/>
            </w:r>
          </w:p>
        </w:tc>
        <w:tc>
          <w:tcPr>
            <w:tcW w:w="1350" w:type="dxa"/>
            <w:tcBorders>
              <w:top w:val="nil"/>
              <w:left w:val="nil"/>
              <w:bottom w:val="nil"/>
              <w:right w:val="nil"/>
            </w:tcBorders>
          </w:tcPr>
          <w:p w14:paraId="042DC39B"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14:paraId="61EA6258" w14:textId="77777777">
        <w:tc>
          <w:tcPr>
            <w:tcW w:w="3600" w:type="dxa"/>
            <w:tcBorders>
              <w:top w:val="nil"/>
              <w:left w:val="nil"/>
              <w:bottom w:val="nil"/>
              <w:right w:val="nil"/>
            </w:tcBorders>
          </w:tcPr>
          <w:p w14:paraId="57B6026F"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7783" w:name="BKM_2EEFDDE3_164E_4dc6_8573_205834C1AF47"/>
            <w:bookmarkEnd w:id="7783"/>
          </w:p>
        </w:tc>
        <w:tc>
          <w:tcPr>
            <w:tcW w:w="1080" w:type="dxa"/>
            <w:tcBorders>
              <w:top w:val="nil"/>
              <w:left w:val="nil"/>
              <w:bottom w:val="nil"/>
              <w:right w:val="nil"/>
            </w:tcBorders>
          </w:tcPr>
          <w:p w14:paraId="7C8850D6"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9516</w:t>
            </w:r>
          </w:p>
        </w:tc>
        <w:tc>
          <w:tcPr>
            <w:tcW w:w="3330" w:type="dxa"/>
            <w:tcBorders>
              <w:top w:val="nil"/>
              <w:left w:val="nil"/>
              <w:bottom w:val="nil"/>
              <w:right w:val="nil"/>
            </w:tcBorders>
          </w:tcPr>
          <w:p w14:paraId="14920CE5" w14:textId="77777777" w:rsidR="00152AF9" w:rsidRPr="00152AF9" w:rsidRDefault="00DA5D93"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E-mail adres</w:t>
            </w:r>
            <w:r w:rsidRPr="00152AF9">
              <w:rPr>
                <w:rFonts w:ascii="Arial" w:hAnsi="Arial" w:cs="Arial"/>
                <w:sz w:val="20"/>
                <w:szCs w:val="20"/>
                <w:lang w:val="en-AU"/>
              </w:rPr>
              <w:fldChar w:fldCharType="end"/>
            </w:r>
          </w:p>
        </w:tc>
        <w:tc>
          <w:tcPr>
            <w:tcW w:w="1350" w:type="dxa"/>
            <w:tcBorders>
              <w:top w:val="nil"/>
              <w:left w:val="nil"/>
              <w:bottom w:val="nil"/>
              <w:right w:val="nil"/>
            </w:tcBorders>
          </w:tcPr>
          <w:p w14:paraId="42055714"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14:paraId="6F5B552C" w14:textId="77777777">
        <w:tc>
          <w:tcPr>
            <w:tcW w:w="3600" w:type="dxa"/>
            <w:tcBorders>
              <w:top w:val="nil"/>
              <w:left w:val="nil"/>
              <w:bottom w:val="nil"/>
              <w:right w:val="nil"/>
            </w:tcBorders>
          </w:tcPr>
          <w:p w14:paraId="77CBC021"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7784" w:name="BKM_F17EE707_8A6A_483b_9ED7_204707E1F384"/>
            <w:bookmarkEnd w:id="7784"/>
          </w:p>
        </w:tc>
        <w:tc>
          <w:tcPr>
            <w:tcW w:w="1080" w:type="dxa"/>
            <w:tcBorders>
              <w:top w:val="nil"/>
              <w:left w:val="nil"/>
              <w:bottom w:val="nil"/>
              <w:right w:val="nil"/>
            </w:tcBorders>
          </w:tcPr>
          <w:p w14:paraId="5E969CFC"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0002</w:t>
            </w:r>
          </w:p>
        </w:tc>
        <w:tc>
          <w:tcPr>
            <w:tcW w:w="3330" w:type="dxa"/>
            <w:tcBorders>
              <w:top w:val="nil"/>
              <w:left w:val="nil"/>
              <w:bottom w:val="nil"/>
              <w:right w:val="nil"/>
            </w:tcBorders>
          </w:tcPr>
          <w:p w14:paraId="53115812" w14:textId="77777777" w:rsidR="00152AF9" w:rsidRPr="00152AF9" w:rsidRDefault="00DA5D93"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Functie</w:t>
            </w:r>
            <w:r w:rsidRPr="00152AF9">
              <w:rPr>
                <w:rFonts w:ascii="Arial" w:hAnsi="Arial" w:cs="Arial"/>
                <w:sz w:val="20"/>
                <w:szCs w:val="20"/>
                <w:lang w:val="en-AU"/>
              </w:rPr>
              <w:fldChar w:fldCharType="end"/>
            </w:r>
          </w:p>
        </w:tc>
        <w:tc>
          <w:tcPr>
            <w:tcW w:w="1350" w:type="dxa"/>
            <w:tcBorders>
              <w:top w:val="nil"/>
              <w:left w:val="nil"/>
              <w:bottom w:val="nil"/>
              <w:right w:val="nil"/>
            </w:tcBorders>
          </w:tcPr>
          <w:p w14:paraId="5B6C934A"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14:paraId="04812476" w14:textId="77777777">
        <w:tc>
          <w:tcPr>
            <w:tcW w:w="3600" w:type="dxa"/>
            <w:tcBorders>
              <w:top w:val="nil"/>
              <w:left w:val="nil"/>
              <w:bottom w:val="nil"/>
              <w:right w:val="nil"/>
            </w:tcBorders>
          </w:tcPr>
          <w:p w14:paraId="1DDF6A47"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7785" w:name="BKM_AA40C186_C355_457e_99D9_24BE43B05301"/>
            <w:bookmarkEnd w:id="7785"/>
          </w:p>
        </w:tc>
        <w:tc>
          <w:tcPr>
            <w:tcW w:w="1080" w:type="dxa"/>
            <w:tcBorders>
              <w:top w:val="nil"/>
              <w:left w:val="nil"/>
              <w:bottom w:val="nil"/>
              <w:right w:val="nil"/>
            </w:tcBorders>
          </w:tcPr>
          <w:p w14:paraId="1EFCF1D9"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0410</w:t>
            </w:r>
          </w:p>
        </w:tc>
        <w:tc>
          <w:tcPr>
            <w:tcW w:w="3330" w:type="dxa"/>
            <w:tcBorders>
              <w:top w:val="nil"/>
              <w:left w:val="nil"/>
              <w:bottom w:val="nil"/>
              <w:right w:val="nil"/>
            </w:tcBorders>
          </w:tcPr>
          <w:p w14:paraId="68D6D351" w14:textId="77777777" w:rsidR="00152AF9" w:rsidRPr="00152AF9" w:rsidRDefault="00DA5D93"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Geslachtsaanduiding</w:t>
            </w:r>
            <w:r w:rsidRPr="00152AF9">
              <w:rPr>
                <w:rFonts w:ascii="Arial" w:hAnsi="Arial" w:cs="Arial"/>
                <w:sz w:val="20"/>
                <w:szCs w:val="20"/>
                <w:lang w:val="en-AU"/>
              </w:rPr>
              <w:fldChar w:fldCharType="end"/>
            </w:r>
          </w:p>
        </w:tc>
        <w:tc>
          <w:tcPr>
            <w:tcW w:w="1350" w:type="dxa"/>
            <w:tcBorders>
              <w:top w:val="nil"/>
              <w:left w:val="nil"/>
              <w:bottom w:val="nil"/>
              <w:right w:val="nil"/>
            </w:tcBorders>
          </w:tcPr>
          <w:p w14:paraId="1475C131"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14:paraId="5D650E81" w14:textId="77777777">
        <w:tc>
          <w:tcPr>
            <w:tcW w:w="3600" w:type="dxa"/>
            <w:tcBorders>
              <w:top w:val="nil"/>
              <w:left w:val="nil"/>
              <w:bottom w:val="nil"/>
              <w:right w:val="nil"/>
            </w:tcBorders>
          </w:tcPr>
          <w:p w14:paraId="6960640F"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7786" w:name="BKM_C59B1A14_1E2F_4a54_B273_6D4C84713390"/>
            <w:bookmarkEnd w:id="7786"/>
          </w:p>
        </w:tc>
        <w:tc>
          <w:tcPr>
            <w:tcW w:w="1080" w:type="dxa"/>
            <w:tcBorders>
              <w:top w:val="nil"/>
              <w:left w:val="nil"/>
              <w:bottom w:val="nil"/>
              <w:right w:val="nil"/>
            </w:tcBorders>
          </w:tcPr>
          <w:p w14:paraId="31EB7F33"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0007</w:t>
            </w:r>
          </w:p>
        </w:tc>
        <w:tc>
          <w:tcPr>
            <w:tcW w:w="3330" w:type="dxa"/>
            <w:tcBorders>
              <w:top w:val="nil"/>
              <w:left w:val="nil"/>
              <w:bottom w:val="nil"/>
              <w:right w:val="nil"/>
            </w:tcBorders>
          </w:tcPr>
          <w:p w14:paraId="327B82A6" w14:textId="77777777" w:rsidR="00152AF9" w:rsidRPr="00152AF9" w:rsidRDefault="00DA5D93"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Medewerkertoelichting</w:t>
            </w:r>
            <w:r w:rsidRPr="00152AF9">
              <w:rPr>
                <w:rFonts w:ascii="Arial" w:hAnsi="Arial" w:cs="Arial"/>
                <w:sz w:val="20"/>
                <w:szCs w:val="20"/>
                <w:lang w:val="en-AU"/>
              </w:rPr>
              <w:fldChar w:fldCharType="end"/>
            </w:r>
          </w:p>
        </w:tc>
        <w:tc>
          <w:tcPr>
            <w:tcW w:w="1350" w:type="dxa"/>
            <w:tcBorders>
              <w:top w:val="nil"/>
              <w:left w:val="nil"/>
              <w:bottom w:val="nil"/>
              <w:right w:val="nil"/>
            </w:tcBorders>
          </w:tcPr>
          <w:p w14:paraId="474FD9D8"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14:paraId="2AC579B9" w14:textId="77777777">
        <w:tc>
          <w:tcPr>
            <w:tcW w:w="3600" w:type="dxa"/>
            <w:tcBorders>
              <w:top w:val="nil"/>
              <w:left w:val="nil"/>
              <w:bottom w:val="nil"/>
              <w:right w:val="nil"/>
            </w:tcBorders>
          </w:tcPr>
          <w:p w14:paraId="08EA5F4E"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7787" w:name="BKM_A7726010_7E58_40b6_9523_A4CC9844F5DD"/>
            <w:bookmarkEnd w:id="7787"/>
          </w:p>
        </w:tc>
        <w:tc>
          <w:tcPr>
            <w:tcW w:w="1080" w:type="dxa"/>
            <w:tcBorders>
              <w:top w:val="nil"/>
              <w:left w:val="nil"/>
              <w:bottom w:val="nil"/>
              <w:right w:val="nil"/>
            </w:tcBorders>
          </w:tcPr>
          <w:p w14:paraId="2256F127"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0005</w:t>
            </w:r>
          </w:p>
        </w:tc>
        <w:tc>
          <w:tcPr>
            <w:tcW w:w="3330" w:type="dxa"/>
            <w:tcBorders>
              <w:top w:val="nil"/>
              <w:left w:val="nil"/>
              <w:bottom w:val="nil"/>
              <w:right w:val="nil"/>
            </w:tcBorders>
          </w:tcPr>
          <w:p w14:paraId="7C6E3962" w14:textId="77777777" w:rsidR="00152AF9" w:rsidRPr="00152AF9" w:rsidRDefault="00DA5D93"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Roepnaam</w:t>
            </w:r>
            <w:r w:rsidRPr="00152AF9">
              <w:rPr>
                <w:rFonts w:ascii="Arial" w:hAnsi="Arial" w:cs="Arial"/>
                <w:sz w:val="20"/>
                <w:szCs w:val="20"/>
                <w:lang w:val="en-AU"/>
              </w:rPr>
              <w:fldChar w:fldCharType="end"/>
            </w:r>
          </w:p>
        </w:tc>
        <w:tc>
          <w:tcPr>
            <w:tcW w:w="1350" w:type="dxa"/>
            <w:tcBorders>
              <w:top w:val="nil"/>
              <w:left w:val="nil"/>
              <w:bottom w:val="nil"/>
              <w:right w:val="nil"/>
            </w:tcBorders>
          </w:tcPr>
          <w:p w14:paraId="2B9C6B19"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14:paraId="2081FA23" w14:textId="77777777">
        <w:tc>
          <w:tcPr>
            <w:tcW w:w="3600" w:type="dxa"/>
            <w:tcBorders>
              <w:top w:val="nil"/>
              <w:left w:val="nil"/>
              <w:bottom w:val="nil"/>
              <w:right w:val="nil"/>
            </w:tcBorders>
          </w:tcPr>
          <w:p w14:paraId="74DB674D"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7788" w:name="BKM_0BE56460_275E_4dcb_9946_5B88658BF3BD"/>
            <w:bookmarkEnd w:id="7788"/>
          </w:p>
        </w:tc>
        <w:tc>
          <w:tcPr>
            <w:tcW w:w="1080" w:type="dxa"/>
            <w:tcBorders>
              <w:top w:val="nil"/>
              <w:left w:val="nil"/>
              <w:bottom w:val="nil"/>
              <w:right w:val="nil"/>
            </w:tcBorders>
          </w:tcPr>
          <w:p w14:paraId="2016DE8D"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9580</w:t>
            </w:r>
          </w:p>
        </w:tc>
        <w:tc>
          <w:tcPr>
            <w:tcW w:w="3330" w:type="dxa"/>
            <w:tcBorders>
              <w:top w:val="nil"/>
              <w:left w:val="nil"/>
              <w:bottom w:val="nil"/>
              <w:right w:val="nil"/>
            </w:tcBorders>
          </w:tcPr>
          <w:p w14:paraId="28647827" w14:textId="77777777" w:rsidR="00152AF9" w:rsidRPr="00152AF9" w:rsidRDefault="00DA5D93"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Telefoonnummer</w:t>
            </w:r>
            <w:r w:rsidRPr="00152AF9">
              <w:rPr>
                <w:rFonts w:ascii="Arial" w:hAnsi="Arial" w:cs="Arial"/>
                <w:sz w:val="20"/>
                <w:szCs w:val="20"/>
                <w:lang w:val="en-AU"/>
              </w:rPr>
              <w:fldChar w:fldCharType="end"/>
            </w:r>
          </w:p>
        </w:tc>
        <w:tc>
          <w:tcPr>
            <w:tcW w:w="1350" w:type="dxa"/>
            <w:tcBorders>
              <w:top w:val="nil"/>
              <w:left w:val="nil"/>
              <w:bottom w:val="nil"/>
              <w:right w:val="nil"/>
            </w:tcBorders>
          </w:tcPr>
          <w:p w14:paraId="31623B19"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14:paraId="387683B4" w14:textId="77777777">
        <w:tc>
          <w:tcPr>
            <w:tcW w:w="3600" w:type="dxa"/>
            <w:tcBorders>
              <w:top w:val="nil"/>
              <w:left w:val="nil"/>
              <w:bottom w:val="nil"/>
              <w:right w:val="nil"/>
            </w:tcBorders>
          </w:tcPr>
          <w:p w14:paraId="3565D234"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7789" w:name="BKM_65D1582C_5922_4ebb_8CE6_3B0F1BBD0941"/>
            <w:bookmarkEnd w:id="7789"/>
          </w:p>
        </w:tc>
        <w:tc>
          <w:tcPr>
            <w:tcW w:w="1080" w:type="dxa"/>
            <w:tcBorders>
              <w:top w:val="nil"/>
              <w:left w:val="nil"/>
              <w:bottom w:val="nil"/>
              <w:right w:val="nil"/>
            </w:tcBorders>
          </w:tcPr>
          <w:p w14:paraId="1E3DE54B"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0211</w:t>
            </w:r>
          </w:p>
        </w:tc>
        <w:tc>
          <w:tcPr>
            <w:tcW w:w="3330" w:type="dxa"/>
            <w:tcBorders>
              <w:top w:val="nil"/>
              <w:left w:val="nil"/>
              <w:bottom w:val="nil"/>
              <w:right w:val="nil"/>
            </w:tcBorders>
          </w:tcPr>
          <w:p w14:paraId="47921DE6" w14:textId="77777777" w:rsidR="00152AF9" w:rsidRPr="00152AF9" w:rsidRDefault="00DA5D93"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Voorletters</w:t>
            </w:r>
            <w:r w:rsidRPr="00152AF9">
              <w:rPr>
                <w:rFonts w:ascii="Arial" w:hAnsi="Arial" w:cs="Arial"/>
                <w:sz w:val="20"/>
                <w:szCs w:val="20"/>
                <w:lang w:val="en-AU"/>
              </w:rPr>
              <w:fldChar w:fldCharType="end"/>
            </w:r>
          </w:p>
        </w:tc>
        <w:tc>
          <w:tcPr>
            <w:tcW w:w="1350" w:type="dxa"/>
            <w:tcBorders>
              <w:top w:val="nil"/>
              <w:left w:val="nil"/>
              <w:bottom w:val="nil"/>
              <w:right w:val="nil"/>
            </w:tcBorders>
          </w:tcPr>
          <w:p w14:paraId="4B91EE79"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14:paraId="5AB8755F" w14:textId="77777777">
        <w:tc>
          <w:tcPr>
            <w:tcW w:w="3600" w:type="dxa"/>
            <w:tcBorders>
              <w:top w:val="nil"/>
              <w:left w:val="nil"/>
              <w:bottom w:val="nil"/>
              <w:right w:val="nil"/>
            </w:tcBorders>
          </w:tcPr>
          <w:p w14:paraId="35A771E0"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7790" w:name="BKM_01234EAF_833A_4cd6_8EA0_045F889301FF"/>
            <w:bookmarkEnd w:id="7790"/>
          </w:p>
        </w:tc>
        <w:tc>
          <w:tcPr>
            <w:tcW w:w="1080" w:type="dxa"/>
            <w:tcBorders>
              <w:top w:val="nil"/>
              <w:left w:val="nil"/>
              <w:bottom w:val="nil"/>
              <w:right w:val="nil"/>
            </w:tcBorders>
          </w:tcPr>
          <w:p w14:paraId="73C85DE9"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0004</w:t>
            </w:r>
          </w:p>
        </w:tc>
        <w:tc>
          <w:tcPr>
            <w:tcW w:w="3330" w:type="dxa"/>
            <w:tcBorders>
              <w:top w:val="nil"/>
              <w:left w:val="nil"/>
              <w:bottom w:val="nil"/>
              <w:right w:val="nil"/>
            </w:tcBorders>
          </w:tcPr>
          <w:p w14:paraId="68C7B50B" w14:textId="77777777" w:rsidR="00152AF9" w:rsidRPr="00152AF9" w:rsidRDefault="00DA5D93"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Voorvoegsel achternaam</w:t>
            </w:r>
            <w:r w:rsidRPr="00152AF9">
              <w:rPr>
                <w:rFonts w:ascii="Arial" w:hAnsi="Arial" w:cs="Arial"/>
                <w:sz w:val="20"/>
                <w:szCs w:val="20"/>
                <w:lang w:val="en-AU"/>
              </w:rPr>
              <w:fldChar w:fldCharType="end"/>
            </w:r>
          </w:p>
        </w:tc>
        <w:tc>
          <w:tcPr>
            <w:tcW w:w="1350" w:type="dxa"/>
            <w:tcBorders>
              <w:top w:val="nil"/>
              <w:left w:val="nil"/>
              <w:bottom w:val="nil"/>
              <w:right w:val="nil"/>
            </w:tcBorders>
          </w:tcPr>
          <w:p w14:paraId="50795B82"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14:paraId="7EE32DD0" w14:textId="77777777">
        <w:tc>
          <w:tcPr>
            <w:tcW w:w="3600" w:type="dxa"/>
            <w:tcBorders>
              <w:top w:val="nil"/>
              <w:left w:val="nil"/>
              <w:bottom w:val="nil"/>
              <w:right w:val="nil"/>
            </w:tcBorders>
          </w:tcPr>
          <w:p w14:paraId="717BB3F8"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b/>
                <w:bCs/>
                <w:color w:val="000000"/>
                <w:sz w:val="20"/>
                <w:szCs w:val="20"/>
              </w:rPr>
              <w:t>Overzicht relaties</w:t>
            </w:r>
          </w:p>
        </w:tc>
        <w:tc>
          <w:tcPr>
            <w:tcW w:w="4410" w:type="dxa"/>
            <w:gridSpan w:val="2"/>
            <w:tcBorders>
              <w:top w:val="nil"/>
              <w:left w:val="nil"/>
              <w:bottom w:val="nil"/>
              <w:right w:val="nil"/>
            </w:tcBorders>
          </w:tcPr>
          <w:p w14:paraId="31B437F7"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i/>
                <w:iCs/>
                <w:color w:val="000000"/>
                <w:sz w:val="20"/>
                <w:szCs w:val="20"/>
              </w:rPr>
              <w:t>Relatienaam incl. gerelateerd type</w:t>
            </w:r>
          </w:p>
        </w:tc>
        <w:tc>
          <w:tcPr>
            <w:tcW w:w="1350" w:type="dxa"/>
            <w:tcBorders>
              <w:top w:val="nil"/>
              <w:left w:val="nil"/>
              <w:bottom w:val="nil"/>
              <w:right w:val="nil"/>
            </w:tcBorders>
          </w:tcPr>
          <w:p w14:paraId="69D3D6C5"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i/>
                <w:iCs/>
                <w:color w:val="000000"/>
                <w:sz w:val="20"/>
                <w:szCs w:val="20"/>
              </w:rPr>
              <w:t>Herkomst</w:t>
            </w:r>
          </w:p>
        </w:tc>
      </w:tr>
      <w:tr w:rsidR="00152AF9" w:rsidRPr="00152AF9" w14:paraId="5375B040" w14:textId="77777777">
        <w:tc>
          <w:tcPr>
            <w:tcW w:w="3600" w:type="dxa"/>
            <w:tcBorders>
              <w:top w:val="nil"/>
              <w:left w:val="nil"/>
              <w:bottom w:val="nil"/>
              <w:right w:val="nil"/>
            </w:tcBorders>
          </w:tcPr>
          <w:p w14:paraId="6C617421"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14:paraId="71B101A8" w14:textId="77777777" w:rsidR="00152AF9" w:rsidRPr="00152AF9" w:rsidRDefault="00DA5D93"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Connector.Name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hoort bij</w:t>
            </w:r>
            <w:r w:rsidRPr="00152AF9">
              <w:rPr>
                <w:rFonts w:ascii="Arial" w:hAnsi="Arial" w:cs="Arial"/>
                <w:sz w:val="20"/>
                <w:szCs w:val="20"/>
                <w:lang w:val="en-AU"/>
              </w:rPr>
              <w:fldChar w:fldCharType="end"/>
            </w:r>
            <w:r w:rsidR="00152AF9" w:rsidRPr="00152AF9">
              <w:rPr>
                <w:rFonts w:ascii="Arial" w:eastAsia="Times New Roman" w:hAnsi="Arial" w:cs="Arial"/>
                <w:color w:val="000000"/>
                <w:sz w:val="20"/>
                <w:szCs w:val="20"/>
              </w:rPr>
              <w:t xml:space="preserve">   </w:t>
            </w:r>
            <w:r w:rsidRPr="00152AF9">
              <w:rPr>
                <w:rFonts w:ascii="Arial" w:eastAsia="Times New Roman" w:hAnsi="Arial" w:cs="Arial"/>
                <w:color w:val="000000"/>
                <w:sz w:val="20"/>
                <w:szCs w:val="20"/>
              </w:rPr>
              <w:fldChar w:fldCharType="begin" w:fldLock="1"/>
            </w:r>
            <w:r w:rsidR="00152AF9" w:rsidRPr="00152AF9">
              <w:rPr>
                <w:rFonts w:ascii="Arial" w:eastAsia="Times New Roman" w:hAnsi="Arial" w:cs="Arial"/>
                <w:color w:val="000000"/>
                <w:sz w:val="20"/>
                <w:szCs w:val="20"/>
              </w:rPr>
              <w:instrText>MERGEFIELD Element.Name</w:instrText>
            </w:r>
            <w:r w:rsidRPr="00152AF9">
              <w:rPr>
                <w:rFonts w:ascii="Arial" w:eastAsia="Times New Roman" w:hAnsi="Arial" w:cs="Arial"/>
                <w:color w:val="000000"/>
                <w:sz w:val="20"/>
                <w:szCs w:val="20"/>
              </w:rPr>
              <w:fldChar w:fldCharType="separate"/>
            </w:r>
            <w:r w:rsidR="00152AF9" w:rsidRPr="00152AF9">
              <w:rPr>
                <w:rFonts w:ascii="Arial" w:eastAsia="Times New Roman" w:hAnsi="Arial" w:cs="Arial"/>
                <w:color w:val="000000"/>
                <w:sz w:val="20"/>
                <w:szCs w:val="20"/>
              </w:rPr>
              <w:t>ORGANISATORISCHE EENHEID</w:t>
            </w:r>
            <w:r w:rsidRPr="00152AF9">
              <w:rPr>
                <w:rFonts w:ascii="Arial" w:eastAsia="Times New Roman" w:hAnsi="Arial" w:cs="Arial"/>
                <w:color w:val="000000"/>
                <w:sz w:val="20"/>
                <w:szCs w:val="20"/>
              </w:rPr>
              <w:fldChar w:fldCharType="end"/>
            </w:r>
            <w:r w:rsidR="00152AF9" w:rsidRPr="00152AF9">
              <w:rPr>
                <w:rFonts w:ascii="Arial" w:eastAsia="Times New Roman" w:hAnsi="Arial" w:cs="Arial"/>
                <w:color w:val="000000"/>
                <w:sz w:val="20"/>
                <w:szCs w:val="20"/>
              </w:rPr>
              <w:t xml:space="preserve">  </w:t>
            </w:r>
          </w:p>
        </w:tc>
        <w:tc>
          <w:tcPr>
            <w:tcW w:w="1350" w:type="dxa"/>
            <w:tcBorders>
              <w:top w:val="nil"/>
              <w:left w:val="nil"/>
              <w:bottom w:val="nil"/>
              <w:right w:val="nil"/>
            </w:tcBorders>
          </w:tcPr>
          <w:p w14:paraId="2E998AFC"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14:paraId="4E6C72FD" w14:textId="77777777">
        <w:tc>
          <w:tcPr>
            <w:tcW w:w="3600" w:type="dxa"/>
            <w:tcBorders>
              <w:top w:val="nil"/>
              <w:left w:val="nil"/>
              <w:bottom w:val="nil"/>
              <w:right w:val="nil"/>
            </w:tcBorders>
          </w:tcPr>
          <w:p w14:paraId="64F764C2"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14:paraId="01E15AB2" w14:textId="77777777" w:rsidR="00152AF9" w:rsidRPr="00DD0F4F" w:rsidRDefault="00DA5D93" w:rsidP="00152AF9">
            <w:pPr>
              <w:autoSpaceDE w:val="0"/>
              <w:autoSpaceDN w:val="0"/>
              <w:adjustRightInd w:val="0"/>
              <w:spacing w:after="0" w:line="240" w:lineRule="auto"/>
              <w:rPr>
                <w:rFonts w:ascii="Arial" w:eastAsia="Times New Roman" w:hAnsi="Arial" w:cs="Arial"/>
                <w:color w:val="000000"/>
                <w:sz w:val="20"/>
                <w:szCs w:val="20"/>
                <w:lang w:val="nl-NL"/>
              </w:rPr>
            </w:pPr>
            <w:r w:rsidRPr="00152AF9">
              <w:rPr>
                <w:rFonts w:ascii="Arial" w:hAnsi="Arial" w:cs="Arial"/>
                <w:sz w:val="20"/>
                <w:szCs w:val="20"/>
                <w:lang w:val="en-AU"/>
              </w:rPr>
              <w:fldChar w:fldCharType="begin" w:fldLock="1"/>
            </w:r>
            <w:r w:rsidR="00152AF9" w:rsidRPr="00DD0F4F">
              <w:rPr>
                <w:rFonts w:ascii="Arial" w:hAnsi="Arial" w:cs="Arial"/>
                <w:sz w:val="20"/>
                <w:szCs w:val="20"/>
                <w:lang w:val="nl-NL"/>
              </w:rPr>
              <w:instrText xml:space="preserve">MERGEFIELD </w:instrText>
            </w:r>
            <w:r w:rsidR="00152AF9" w:rsidRPr="00DD0F4F">
              <w:rPr>
                <w:rFonts w:ascii="Arial" w:eastAsia="Times New Roman" w:hAnsi="Arial" w:cs="Arial"/>
                <w:color w:val="000000"/>
                <w:sz w:val="20"/>
                <w:szCs w:val="20"/>
                <w:lang w:val="nl-NL"/>
              </w:rPr>
              <w:instrText>Connector.Name</w:instrText>
            </w:r>
            <w:r w:rsidRPr="00152AF9">
              <w:rPr>
                <w:rFonts w:ascii="Arial" w:hAnsi="Arial" w:cs="Arial"/>
                <w:sz w:val="20"/>
                <w:szCs w:val="20"/>
                <w:lang w:val="en-AU"/>
              </w:rPr>
              <w:fldChar w:fldCharType="separate"/>
            </w:r>
            <w:r w:rsidR="00152AF9" w:rsidRPr="00DD0F4F">
              <w:rPr>
                <w:rFonts w:ascii="Arial" w:eastAsia="Times New Roman" w:hAnsi="Arial" w:cs="Arial"/>
                <w:color w:val="000000"/>
                <w:sz w:val="20"/>
                <w:szCs w:val="20"/>
                <w:lang w:val="nl-NL"/>
              </w:rPr>
              <w:t>is contactpersoon voor</w:t>
            </w:r>
            <w:r w:rsidRPr="00152AF9">
              <w:rPr>
                <w:rFonts w:ascii="Arial" w:hAnsi="Arial" w:cs="Arial"/>
                <w:sz w:val="20"/>
                <w:szCs w:val="20"/>
                <w:lang w:val="en-AU"/>
              </w:rPr>
              <w:fldChar w:fldCharType="end"/>
            </w:r>
            <w:r w:rsidR="00152AF9" w:rsidRPr="00DD0F4F">
              <w:rPr>
                <w:rFonts w:ascii="Arial" w:eastAsia="Times New Roman" w:hAnsi="Arial" w:cs="Arial"/>
                <w:color w:val="000000"/>
                <w:sz w:val="20"/>
                <w:szCs w:val="20"/>
                <w:lang w:val="nl-NL"/>
              </w:rPr>
              <w:t xml:space="preserve">   </w:t>
            </w:r>
            <w:r w:rsidRPr="00152AF9">
              <w:rPr>
                <w:rFonts w:ascii="Arial" w:eastAsia="Times New Roman" w:hAnsi="Arial" w:cs="Arial"/>
                <w:color w:val="000000"/>
                <w:sz w:val="20"/>
                <w:szCs w:val="20"/>
              </w:rPr>
              <w:fldChar w:fldCharType="begin" w:fldLock="1"/>
            </w:r>
            <w:r w:rsidR="00152AF9" w:rsidRPr="00DD0F4F">
              <w:rPr>
                <w:rFonts w:ascii="Arial" w:eastAsia="Times New Roman" w:hAnsi="Arial" w:cs="Arial"/>
                <w:color w:val="000000"/>
                <w:sz w:val="20"/>
                <w:szCs w:val="20"/>
                <w:lang w:val="nl-NL"/>
              </w:rPr>
              <w:instrText>MERGEFIELD Element.Name</w:instrText>
            </w:r>
            <w:r w:rsidRPr="00152AF9">
              <w:rPr>
                <w:rFonts w:ascii="Arial" w:eastAsia="Times New Roman" w:hAnsi="Arial" w:cs="Arial"/>
                <w:color w:val="000000"/>
                <w:sz w:val="20"/>
                <w:szCs w:val="20"/>
              </w:rPr>
              <w:fldChar w:fldCharType="separate"/>
            </w:r>
            <w:r w:rsidR="00152AF9" w:rsidRPr="00DD0F4F">
              <w:rPr>
                <w:rFonts w:ascii="Arial" w:eastAsia="Times New Roman" w:hAnsi="Arial" w:cs="Arial"/>
                <w:color w:val="000000"/>
                <w:sz w:val="20"/>
                <w:szCs w:val="20"/>
                <w:lang w:val="nl-NL"/>
              </w:rPr>
              <w:t>ORGANISATORISCHE EENHEID</w:t>
            </w:r>
            <w:r w:rsidRPr="00152AF9">
              <w:rPr>
                <w:rFonts w:ascii="Arial" w:eastAsia="Times New Roman" w:hAnsi="Arial" w:cs="Arial"/>
                <w:color w:val="000000"/>
                <w:sz w:val="20"/>
                <w:szCs w:val="20"/>
              </w:rPr>
              <w:fldChar w:fldCharType="end"/>
            </w:r>
            <w:r w:rsidR="00152AF9" w:rsidRPr="00DD0F4F">
              <w:rPr>
                <w:rFonts w:ascii="Arial" w:eastAsia="Times New Roman" w:hAnsi="Arial" w:cs="Arial"/>
                <w:color w:val="000000"/>
                <w:sz w:val="20"/>
                <w:szCs w:val="20"/>
                <w:lang w:val="nl-NL"/>
              </w:rPr>
              <w:t xml:space="preserve">  </w:t>
            </w:r>
          </w:p>
        </w:tc>
        <w:tc>
          <w:tcPr>
            <w:tcW w:w="1350" w:type="dxa"/>
            <w:tcBorders>
              <w:top w:val="nil"/>
              <w:left w:val="nil"/>
              <w:bottom w:val="nil"/>
              <w:right w:val="nil"/>
            </w:tcBorders>
          </w:tcPr>
          <w:p w14:paraId="3D610793"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14:paraId="063584C7" w14:textId="77777777">
        <w:tc>
          <w:tcPr>
            <w:tcW w:w="3600" w:type="dxa"/>
            <w:tcBorders>
              <w:top w:val="nil"/>
              <w:left w:val="nil"/>
              <w:bottom w:val="nil"/>
              <w:right w:val="nil"/>
            </w:tcBorders>
          </w:tcPr>
          <w:p w14:paraId="3184238F"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14:paraId="35550203" w14:textId="77777777" w:rsidR="00152AF9" w:rsidRPr="00DD0F4F" w:rsidRDefault="00DA5D93" w:rsidP="00152AF9">
            <w:pPr>
              <w:autoSpaceDE w:val="0"/>
              <w:autoSpaceDN w:val="0"/>
              <w:adjustRightInd w:val="0"/>
              <w:spacing w:after="0" w:line="240" w:lineRule="auto"/>
              <w:rPr>
                <w:rFonts w:ascii="Arial" w:eastAsia="Times New Roman" w:hAnsi="Arial" w:cs="Arial"/>
                <w:color w:val="000000"/>
                <w:sz w:val="20"/>
                <w:szCs w:val="20"/>
                <w:lang w:val="nl-NL"/>
              </w:rPr>
            </w:pPr>
            <w:r w:rsidRPr="00152AF9">
              <w:rPr>
                <w:rFonts w:ascii="Arial" w:hAnsi="Arial" w:cs="Arial"/>
                <w:sz w:val="20"/>
                <w:szCs w:val="20"/>
                <w:lang w:val="en-AU"/>
              </w:rPr>
              <w:fldChar w:fldCharType="begin" w:fldLock="1"/>
            </w:r>
            <w:r w:rsidR="00152AF9" w:rsidRPr="00DD0F4F">
              <w:rPr>
                <w:rFonts w:ascii="Arial" w:hAnsi="Arial" w:cs="Arial"/>
                <w:sz w:val="20"/>
                <w:szCs w:val="20"/>
                <w:lang w:val="nl-NL"/>
              </w:rPr>
              <w:instrText xml:space="preserve">MERGEFIELD </w:instrText>
            </w:r>
            <w:r w:rsidR="00152AF9" w:rsidRPr="00DD0F4F">
              <w:rPr>
                <w:rFonts w:ascii="Arial" w:eastAsia="Times New Roman" w:hAnsi="Arial" w:cs="Arial"/>
                <w:color w:val="000000"/>
                <w:sz w:val="20"/>
                <w:szCs w:val="20"/>
                <w:lang w:val="nl-NL"/>
              </w:rPr>
              <w:instrText>Connector.Name</w:instrText>
            </w:r>
            <w:r w:rsidRPr="00152AF9">
              <w:rPr>
                <w:rFonts w:ascii="Arial" w:hAnsi="Arial" w:cs="Arial"/>
                <w:sz w:val="20"/>
                <w:szCs w:val="20"/>
                <w:lang w:val="en-AU"/>
              </w:rPr>
              <w:fldChar w:fldCharType="separate"/>
            </w:r>
            <w:r w:rsidR="00152AF9" w:rsidRPr="00DD0F4F">
              <w:rPr>
                <w:rFonts w:ascii="Arial" w:eastAsia="Times New Roman" w:hAnsi="Arial" w:cs="Arial"/>
                <w:color w:val="000000"/>
                <w:sz w:val="20"/>
                <w:szCs w:val="20"/>
                <w:lang w:val="nl-NL"/>
              </w:rPr>
              <w:t>is verantwoordelijk voor</w:t>
            </w:r>
            <w:r w:rsidRPr="00152AF9">
              <w:rPr>
                <w:rFonts w:ascii="Arial" w:hAnsi="Arial" w:cs="Arial"/>
                <w:sz w:val="20"/>
                <w:szCs w:val="20"/>
                <w:lang w:val="en-AU"/>
              </w:rPr>
              <w:fldChar w:fldCharType="end"/>
            </w:r>
            <w:r w:rsidR="00152AF9" w:rsidRPr="00DD0F4F">
              <w:rPr>
                <w:rFonts w:ascii="Arial" w:eastAsia="Times New Roman" w:hAnsi="Arial" w:cs="Arial"/>
                <w:color w:val="000000"/>
                <w:sz w:val="20"/>
                <w:szCs w:val="20"/>
                <w:lang w:val="nl-NL"/>
              </w:rPr>
              <w:t xml:space="preserve">   </w:t>
            </w:r>
            <w:r w:rsidRPr="00152AF9">
              <w:rPr>
                <w:rFonts w:ascii="Arial" w:eastAsia="Times New Roman" w:hAnsi="Arial" w:cs="Arial"/>
                <w:color w:val="000000"/>
                <w:sz w:val="20"/>
                <w:szCs w:val="20"/>
              </w:rPr>
              <w:fldChar w:fldCharType="begin" w:fldLock="1"/>
            </w:r>
            <w:r w:rsidR="00152AF9" w:rsidRPr="00DD0F4F">
              <w:rPr>
                <w:rFonts w:ascii="Arial" w:eastAsia="Times New Roman" w:hAnsi="Arial" w:cs="Arial"/>
                <w:color w:val="000000"/>
                <w:sz w:val="20"/>
                <w:szCs w:val="20"/>
                <w:lang w:val="nl-NL"/>
              </w:rPr>
              <w:instrText>MERGEFIELD Element.Name</w:instrText>
            </w:r>
            <w:r w:rsidRPr="00152AF9">
              <w:rPr>
                <w:rFonts w:ascii="Arial" w:eastAsia="Times New Roman" w:hAnsi="Arial" w:cs="Arial"/>
                <w:color w:val="000000"/>
                <w:sz w:val="20"/>
                <w:szCs w:val="20"/>
              </w:rPr>
              <w:fldChar w:fldCharType="separate"/>
            </w:r>
            <w:r w:rsidR="00152AF9" w:rsidRPr="00DD0F4F">
              <w:rPr>
                <w:rFonts w:ascii="Arial" w:eastAsia="Times New Roman" w:hAnsi="Arial" w:cs="Arial"/>
                <w:color w:val="000000"/>
                <w:sz w:val="20"/>
                <w:szCs w:val="20"/>
                <w:lang w:val="nl-NL"/>
              </w:rPr>
              <w:t>ORGANISATORISCHE EENHEID</w:t>
            </w:r>
            <w:r w:rsidRPr="00152AF9">
              <w:rPr>
                <w:rFonts w:ascii="Arial" w:eastAsia="Times New Roman" w:hAnsi="Arial" w:cs="Arial"/>
                <w:color w:val="000000"/>
                <w:sz w:val="20"/>
                <w:szCs w:val="20"/>
              </w:rPr>
              <w:fldChar w:fldCharType="end"/>
            </w:r>
            <w:r w:rsidR="00152AF9" w:rsidRPr="00DD0F4F">
              <w:rPr>
                <w:rFonts w:ascii="Arial" w:eastAsia="Times New Roman" w:hAnsi="Arial" w:cs="Arial"/>
                <w:color w:val="000000"/>
                <w:sz w:val="20"/>
                <w:szCs w:val="20"/>
                <w:lang w:val="nl-NL"/>
              </w:rPr>
              <w:t xml:space="preserve">  </w:t>
            </w:r>
          </w:p>
        </w:tc>
        <w:tc>
          <w:tcPr>
            <w:tcW w:w="1350" w:type="dxa"/>
            <w:tcBorders>
              <w:top w:val="nil"/>
              <w:left w:val="nil"/>
              <w:bottom w:val="nil"/>
              <w:right w:val="nil"/>
            </w:tcBorders>
          </w:tcPr>
          <w:p w14:paraId="193AF77F"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AE1A91" w14:paraId="7392509C" w14:textId="77777777">
        <w:tc>
          <w:tcPr>
            <w:tcW w:w="3600" w:type="dxa"/>
            <w:tcBorders>
              <w:top w:val="nil"/>
              <w:left w:val="nil"/>
              <w:bottom w:val="nil"/>
              <w:right w:val="nil"/>
            </w:tcBorders>
          </w:tcPr>
          <w:p w14:paraId="4E337E44"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14:paraId="287FC47B" w14:textId="77777777" w:rsidR="00152AF9" w:rsidRPr="00152AF9" w:rsidRDefault="00DA5D93"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Connector.Name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is verantwoordelijke voor</w:t>
            </w:r>
            <w:r w:rsidRPr="00152AF9">
              <w:rPr>
                <w:rFonts w:ascii="Arial" w:hAnsi="Arial" w:cs="Arial"/>
                <w:sz w:val="20"/>
                <w:szCs w:val="20"/>
                <w:lang w:val="en-AU"/>
              </w:rPr>
              <w:fldChar w:fldCharType="end"/>
            </w:r>
            <w:r w:rsidR="00152AF9" w:rsidRPr="00152AF9">
              <w:rPr>
                <w:rFonts w:ascii="Arial" w:eastAsia="Times New Roman" w:hAnsi="Arial" w:cs="Arial"/>
                <w:color w:val="000000"/>
                <w:sz w:val="20"/>
                <w:szCs w:val="20"/>
              </w:rPr>
              <w:t xml:space="preserve">   </w:t>
            </w:r>
            <w:r w:rsidRPr="00152AF9">
              <w:rPr>
                <w:rFonts w:ascii="Arial" w:eastAsia="Times New Roman" w:hAnsi="Arial" w:cs="Arial"/>
                <w:color w:val="000000"/>
                <w:sz w:val="20"/>
                <w:szCs w:val="20"/>
              </w:rPr>
              <w:fldChar w:fldCharType="begin" w:fldLock="1"/>
            </w:r>
            <w:r w:rsidR="00152AF9" w:rsidRPr="00152AF9">
              <w:rPr>
                <w:rFonts w:ascii="Arial" w:eastAsia="Times New Roman" w:hAnsi="Arial" w:cs="Arial"/>
                <w:color w:val="000000"/>
                <w:sz w:val="20"/>
                <w:szCs w:val="20"/>
              </w:rPr>
              <w:instrText>MERGEFIELD Element.Name</w:instrText>
            </w:r>
            <w:r w:rsidRPr="00152AF9">
              <w:rPr>
                <w:rFonts w:ascii="Arial" w:eastAsia="Times New Roman" w:hAnsi="Arial" w:cs="Arial"/>
                <w:color w:val="000000"/>
                <w:sz w:val="20"/>
                <w:szCs w:val="20"/>
              </w:rPr>
              <w:fldChar w:fldCharType="separate"/>
            </w:r>
            <w:r w:rsidR="00152AF9" w:rsidRPr="00152AF9">
              <w:rPr>
                <w:rFonts w:ascii="Arial" w:eastAsia="Times New Roman" w:hAnsi="Arial" w:cs="Arial"/>
                <w:color w:val="000000"/>
                <w:sz w:val="20"/>
                <w:szCs w:val="20"/>
              </w:rPr>
              <w:t>ZAAKTYPE</w:t>
            </w:r>
            <w:r w:rsidRPr="00152AF9">
              <w:rPr>
                <w:rFonts w:ascii="Arial" w:eastAsia="Times New Roman" w:hAnsi="Arial" w:cs="Arial"/>
                <w:color w:val="000000"/>
                <w:sz w:val="20"/>
                <w:szCs w:val="20"/>
              </w:rPr>
              <w:fldChar w:fldCharType="end"/>
            </w:r>
            <w:r w:rsidR="00152AF9" w:rsidRPr="00152AF9">
              <w:rPr>
                <w:rFonts w:ascii="Arial" w:eastAsia="Times New Roman" w:hAnsi="Arial" w:cs="Arial"/>
                <w:color w:val="000000"/>
                <w:sz w:val="20"/>
                <w:szCs w:val="20"/>
              </w:rPr>
              <w:t xml:space="preserve">  </w:t>
            </w:r>
          </w:p>
        </w:tc>
        <w:tc>
          <w:tcPr>
            <w:tcW w:w="1350" w:type="dxa"/>
            <w:tcBorders>
              <w:top w:val="nil"/>
              <w:left w:val="nil"/>
              <w:bottom w:val="nil"/>
              <w:right w:val="nil"/>
            </w:tcBorders>
          </w:tcPr>
          <w:p w14:paraId="48A16AFD" w14:textId="77777777" w:rsidR="00152AF9" w:rsidRPr="00DD0F4F"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GFO Zaken 2004</w:t>
            </w:r>
          </w:p>
        </w:tc>
      </w:tr>
    </w:tbl>
    <w:p w14:paraId="4F2B75AB" w14:textId="77777777" w:rsidR="00152AF9" w:rsidRPr="00DD0F4F" w:rsidRDefault="00152AF9" w:rsidP="0044638F">
      <w:pPr>
        <w:rPr>
          <w:ins w:id="7791" w:author="Arjan" w:date="2014-09-07T17:50:00Z"/>
          <w:lang w:val="nl-NL"/>
        </w:rPr>
      </w:pPr>
    </w:p>
    <w:p w14:paraId="514E0AD8" w14:textId="77777777" w:rsidR="005E1944" w:rsidRPr="005E1944" w:rsidRDefault="005E1944" w:rsidP="005E1944">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CF1953">
        <w:rPr>
          <w:rFonts w:ascii="Arial" w:eastAsia="Times New Roman" w:hAnsi="Arial" w:cs="Arial"/>
          <w:b/>
          <w:bCs/>
          <w:color w:val="004080"/>
          <w:sz w:val="24"/>
          <w:szCs w:val="24"/>
        </w:rPr>
        <w:t>«</w:t>
      </w:r>
      <w:r w:rsidRPr="00A87CAE">
        <w:rPr>
          <w:rFonts w:ascii="Arial" w:eastAsia="Times New Roman" w:hAnsi="Arial" w:cs="Arial"/>
          <w:b/>
          <w:color w:val="004080"/>
          <w:sz w:val="24"/>
          <w:szCs w:val="24"/>
          <w:lang w:eastAsia="nl-NL"/>
        </w:rPr>
        <w:t>Attribuutsoort</w:t>
      </w:r>
      <w:r w:rsidRPr="00CF1953">
        <w:rPr>
          <w:rFonts w:ascii="Arial" w:eastAsia="Times New Roman" w:hAnsi="Arial" w:cs="Arial"/>
          <w:b/>
          <w:bCs/>
          <w:color w:val="004080"/>
          <w:sz w:val="24"/>
          <w:szCs w:val="24"/>
        </w:rPr>
        <w:t>»</w:t>
      </w:r>
      <w:r w:rsidRPr="00A87CAE">
        <w:rPr>
          <w:rFonts w:ascii="Arial" w:eastAsia="Times New Roman" w:hAnsi="Arial" w:cs="Arial"/>
          <w:b/>
          <w:color w:val="004080"/>
          <w:sz w:val="24"/>
          <w:szCs w:val="24"/>
          <w:lang w:eastAsia="nl-NL"/>
        </w:rPr>
        <w:t xml:space="preserve"> </w:t>
      </w:r>
      <w:r w:rsidRPr="005E1944">
        <w:rPr>
          <w:rFonts w:ascii="Arial" w:eastAsia="Times New Roman" w:hAnsi="Arial" w:cs="Arial"/>
          <w:b/>
          <w:bCs/>
          <w:color w:val="004080"/>
          <w:sz w:val="24"/>
          <w:szCs w:val="24"/>
        </w:rPr>
        <w:t>Medewerkeridentificatie</w:t>
      </w:r>
    </w:p>
    <w:tbl>
      <w:tblPr>
        <w:tblW w:w="9464" w:type="dxa"/>
        <w:tblLayout w:type="fixed"/>
        <w:tblCellMar>
          <w:top w:w="113" w:type="dxa"/>
        </w:tblCellMar>
        <w:tblLook w:val="0000" w:firstRow="0" w:lastRow="0" w:firstColumn="0" w:lastColumn="0" w:noHBand="0" w:noVBand="0"/>
      </w:tblPr>
      <w:tblGrid>
        <w:gridCol w:w="3510"/>
        <w:gridCol w:w="5954"/>
      </w:tblGrid>
      <w:tr w:rsidR="005E1944" w14:paraId="74B7BD63" w14:textId="77777777" w:rsidTr="005E1944">
        <w:trPr>
          <w:cantSplit/>
        </w:trPr>
        <w:tc>
          <w:tcPr>
            <w:tcW w:w="3510" w:type="dxa"/>
            <w:shd w:val="clear" w:color="auto" w:fill="auto"/>
          </w:tcPr>
          <w:p w14:paraId="3A02E59F"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Naam attribuutsoort</w:t>
            </w:r>
          </w:p>
        </w:tc>
        <w:tc>
          <w:tcPr>
            <w:tcW w:w="5954" w:type="dxa"/>
            <w:shd w:val="clear" w:color="auto" w:fill="auto"/>
          </w:tcPr>
          <w:p w14:paraId="1C2FE6D8" w14:textId="77777777"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Medewerkeridentificatie</w:t>
            </w:r>
          </w:p>
        </w:tc>
      </w:tr>
      <w:tr w:rsidR="005E1944" w14:paraId="4F586AE2" w14:textId="77777777" w:rsidTr="005E1944">
        <w:trPr>
          <w:cantSplit/>
        </w:trPr>
        <w:tc>
          <w:tcPr>
            <w:tcW w:w="3510" w:type="dxa"/>
            <w:shd w:val="clear" w:color="auto" w:fill="auto"/>
          </w:tcPr>
          <w:p w14:paraId="47E985C3"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Herkomst attribuutsoort</w:t>
            </w:r>
          </w:p>
        </w:tc>
        <w:tc>
          <w:tcPr>
            <w:tcW w:w="5954" w:type="dxa"/>
            <w:shd w:val="clear" w:color="auto" w:fill="auto"/>
          </w:tcPr>
          <w:p w14:paraId="64BD5AFC" w14:textId="77777777"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GFO Zaken 2004</w:t>
            </w:r>
          </w:p>
        </w:tc>
      </w:tr>
      <w:tr w:rsidR="005E1944" w14:paraId="2DEC1AF3" w14:textId="77777777" w:rsidTr="005E1944">
        <w:trPr>
          <w:cantSplit/>
        </w:trPr>
        <w:tc>
          <w:tcPr>
            <w:tcW w:w="3510" w:type="dxa"/>
            <w:shd w:val="clear" w:color="auto" w:fill="auto"/>
          </w:tcPr>
          <w:p w14:paraId="0E094B2D"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 xml:space="preserve">Code attribuutsoort </w:t>
            </w:r>
          </w:p>
        </w:tc>
        <w:tc>
          <w:tcPr>
            <w:tcW w:w="5954" w:type="dxa"/>
            <w:shd w:val="clear" w:color="auto" w:fill="auto"/>
          </w:tcPr>
          <w:p w14:paraId="1595C67B" w14:textId="77777777"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0001</w:t>
            </w:r>
          </w:p>
        </w:tc>
      </w:tr>
      <w:tr w:rsidR="005E1944" w14:paraId="4121B199" w14:textId="77777777" w:rsidTr="005E1944">
        <w:trPr>
          <w:cantSplit/>
        </w:trPr>
        <w:tc>
          <w:tcPr>
            <w:tcW w:w="3510" w:type="dxa"/>
            <w:shd w:val="clear" w:color="auto" w:fill="auto"/>
          </w:tcPr>
          <w:p w14:paraId="55D2B3F1"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XML-tag attribuutsoort</w:t>
            </w:r>
          </w:p>
        </w:tc>
        <w:tc>
          <w:tcPr>
            <w:tcW w:w="5954" w:type="dxa"/>
            <w:shd w:val="clear" w:color="auto" w:fill="auto"/>
          </w:tcPr>
          <w:p w14:paraId="0F4E1253" w14:textId="77777777"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identificatie</w:t>
            </w:r>
          </w:p>
        </w:tc>
      </w:tr>
      <w:tr w:rsidR="005E1944" w:rsidRPr="00AE1A91" w14:paraId="41FB027E" w14:textId="77777777" w:rsidTr="005E1944">
        <w:trPr>
          <w:cantSplit/>
        </w:trPr>
        <w:tc>
          <w:tcPr>
            <w:tcW w:w="3510" w:type="dxa"/>
            <w:shd w:val="clear" w:color="auto" w:fill="auto"/>
          </w:tcPr>
          <w:p w14:paraId="44A7244E"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Definitie attribuutsoort</w:t>
            </w:r>
          </w:p>
        </w:tc>
        <w:tc>
          <w:tcPr>
            <w:tcW w:w="5954" w:type="dxa"/>
            <w:shd w:val="clear" w:color="auto" w:fill="auto"/>
          </w:tcPr>
          <w:p w14:paraId="5B28A97D" w14:textId="77777777" w:rsidR="005E1944" w:rsidRPr="00DD0F4F" w:rsidRDefault="005E1944" w:rsidP="005E194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Een korte unieke aanduiding van de medewerker.</w:t>
            </w:r>
          </w:p>
        </w:tc>
      </w:tr>
      <w:tr w:rsidR="005E1944" w:rsidRPr="00AE1A91" w14:paraId="61209527" w14:textId="77777777" w:rsidTr="005E1944">
        <w:trPr>
          <w:cantSplit/>
        </w:trPr>
        <w:tc>
          <w:tcPr>
            <w:tcW w:w="3510" w:type="dxa"/>
            <w:shd w:val="clear" w:color="auto" w:fill="auto"/>
          </w:tcPr>
          <w:p w14:paraId="559B6CB2"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Herkomst definitie attribuutsoort</w:t>
            </w:r>
          </w:p>
        </w:tc>
        <w:tc>
          <w:tcPr>
            <w:tcW w:w="5954" w:type="dxa"/>
            <w:shd w:val="clear" w:color="auto" w:fill="auto"/>
          </w:tcPr>
          <w:p w14:paraId="46A5C919" w14:textId="77777777" w:rsidR="005E1944" w:rsidRPr="00DD0F4F" w:rsidRDefault="005E1944" w:rsidP="005E194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GFO Zaken 2004</w:t>
            </w:r>
          </w:p>
        </w:tc>
      </w:tr>
      <w:tr w:rsidR="005E1944" w14:paraId="6ED4097C" w14:textId="77777777" w:rsidTr="005E1944">
        <w:trPr>
          <w:cantSplit/>
        </w:trPr>
        <w:tc>
          <w:tcPr>
            <w:tcW w:w="3510" w:type="dxa"/>
            <w:shd w:val="clear" w:color="auto" w:fill="auto"/>
          </w:tcPr>
          <w:p w14:paraId="3A06E78A"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Datum opname attribuutsoort</w:t>
            </w:r>
          </w:p>
        </w:tc>
        <w:tc>
          <w:tcPr>
            <w:tcW w:w="5954" w:type="dxa"/>
            <w:shd w:val="clear" w:color="auto" w:fill="auto"/>
          </w:tcPr>
          <w:p w14:paraId="35ED61F7" w14:textId="77777777"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1 juni 2008</w:t>
            </w:r>
          </w:p>
        </w:tc>
      </w:tr>
      <w:tr w:rsidR="005E1944" w:rsidRPr="00AE1A91" w14:paraId="037821F7" w14:textId="77777777" w:rsidTr="005E1944">
        <w:trPr>
          <w:cantSplit/>
        </w:trPr>
        <w:tc>
          <w:tcPr>
            <w:tcW w:w="3510" w:type="dxa"/>
            <w:shd w:val="clear" w:color="auto" w:fill="auto"/>
          </w:tcPr>
          <w:p w14:paraId="577CC232"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Toelichting attribuutsoort</w:t>
            </w:r>
          </w:p>
        </w:tc>
        <w:tc>
          <w:tcPr>
            <w:tcW w:w="5954" w:type="dxa"/>
            <w:shd w:val="clear" w:color="auto" w:fill="auto"/>
          </w:tcPr>
          <w:p w14:paraId="6832E495" w14:textId="77777777" w:rsidR="005E1944" w:rsidRPr="00DD0F4F" w:rsidRDefault="005E1944" w:rsidP="005E194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zaakbehandelende organisatie(s) kan hier zelf een classificatie voor definiëren.</w:t>
            </w:r>
          </w:p>
        </w:tc>
      </w:tr>
      <w:tr w:rsidR="005E1944" w:rsidRPr="00AE1A91" w14:paraId="460980A6" w14:textId="77777777" w:rsidTr="005E1944">
        <w:trPr>
          <w:cantSplit/>
        </w:trPr>
        <w:tc>
          <w:tcPr>
            <w:tcW w:w="3510" w:type="dxa"/>
            <w:shd w:val="clear" w:color="auto" w:fill="auto"/>
          </w:tcPr>
          <w:p w14:paraId="32BBC18B"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Domein attribuutsoort</w:t>
            </w:r>
          </w:p>
        </w:tc>
        <w:tc>
          <w:tcPr>
            <w:tcW w:w="5954" w:type="dxa"/>
            <w:shd w:val="clear" w:color="auto" w:fill="auto"/>
          </w:tcPr>
          <w:p w14:paraId="67FCCFE7" w14:textId="77777777" w:rsidR="005E1944" w:rsidRPr="00DD0F4F" w:rsidRDefault="005E1944" w:rsidP="005E194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Formaat:</w:t>
            </w:r>
            <w:r w:rsidRPr="00DD0F4F">
              <w:rPr>
                <w:rFonts w:ascii="Arial" w:eastAsia="Times New Roman" w:hAnsi="Arial" w:cs="Arial"/>
                <w:color w:val="000000"/>
                <w:sz w:val="20"/>
                <w:szCs w:val="20"/>
                <w:lang w:val="nl-NL"/>
              </w:rPr>
              <w:tab/>
              <w:t>AN24</w:t>
            </w:r>
            <w:r w:rsidRPr="00DD0F4F">
              <w:rPr>
                <w:rFonts w:ascii="Arial" w:eastAsia="Times New Roman" w:hAnsi="Arial" w:cs="Arial"/>
                <w:color w:val="000000"/>
                <w:sz w:val="20"/>
                <w:szCs w:val="20"/>
                <w:lang w:val="nl-NL"/>
              </w:rPr>
              <w:tab/>
            </w:r>
          </w:p>
          <w:p w14:paraId="68C0CC06" w14:textId="77777777" w:rsidR="005E1944" w:rsidRPr="00DD0F4F" w:rsidDel="005E1944" w:rsidRDefault="005E1944" w:rsidP="005E1944">
            <w:pPr>
              <w:autoSpaceDE w:val="0"/>
              <w:autoSpaceDN w:val="0"/>
              <w:adjustRightInd w:val="0"/>
              <w:spacing w:after="0" w:line="240" w:lineRule="auto"/>
              <w:ind w:left="1872" w:hanging="1872"/>
              <w:rPr>
                <w:del w:id="7792" w:author="Arjan" w:date="2014-09-07T17:55:00Z"/>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Waardenverzameling: </w:t>
            </w:r>
            <w:r w:rsidRPr="00DD0F4F">
              <w:rPr>
                <w:rFonts w:ascii="Arial" w:eastAsia="Times New Roman" w:hAnsi="Arial" w:cs="Arial"/>
                <w:color w:val="000000"/>
                <w:sz w:val="20"/>
                <w:szCs w:val="20"/>
                <w:lang w:val="nl-NL"/>
              </w:rPr>
              <w:tab/>
            </w:r>
            <w:del w:id="7793" w:author="Arjan" w:date="2014-09-07T17:55:00Z">
              <w:r w:rsidRPr="00DD0F4F" w:rsidDel="005E1944">
                <w:rPr>
                  <w:rFonts w:ascii="Arial" w:eastAsia="Times New Roman" w:hAnsi="Arial" w:cs="Arial"/>
                  <w:color w:val="000000"/>
                  <w:sz w:val="20"/>
                  <w:szCs w:val="20"/>
                  <w:lang w:val="nl-NL"/>
                </w:rPr>
                <w:delText>1e 4 posities: gemeentecode van de gemeente zijnde de zaakbehandelende organisatie;</w:delText>
              </w:r>
            </w:del>
          </w:p>
          <w:p w14:paraId="475FECBA" w14:textId="77777777" w:rsidR="00391858" w:rsidRPr="00DD0F4F" w:rsidRDefault="005E1944">
            <w:pPr>
              <w:autoSpaceDE w:val="0"/>
              <w:autoSpaceDN w:val="0"/>
              <w:adjustRightInd w:val="0"/>
              <w:spacing w:after="0" w:line="240" w:lineRule="auto"/>
              <w:ind w:left="1872" w:hanging="1872"/>
              <w:rPr>
                <w:rFonts w:ascii="Arial" w:eastAsia="Times New Roman" w:hAnsi="Arial" w:cs="Arial"/>
                <w:color w:val="000000"/>
                <w:sz w:val="20"/>
                <w:szCs w:val="20"/>
                <w:lang w:val="nl-NL"/>
              </w:rPr>
            </w:pPr>
            <w:del w:id="7794" w:author="Arjan" w:date="2014-09-07T17:55:00Z">
              <w:r w:rsidRPr="00DD0F4F" w:rsidDel="005E1944">
                <w:rPr>
                  <w:rFonts w:ascii="Arial" w:eastAsia="Times New Roman" w:hAnsi="Arial" w:cs="Arial"/>
                  <w:color w:val="000000"/>
                  <w:sz w:val="20"/>
                  <w:szCs w:val="20"/>
                  <w:lang w:val="nl-NL"/>
                </w:rPr>
                <w:tab/>
                <w:delText xml:space="preserve">pos. 5 – 24: classificatie bestaande uit </w:delText>
              </w:r>
            </w:del>
            <w:r w:rsidRPr="00DD0F4F">
              <w:rPr>
                <w:rFonts w:ascii="Arial" w:eastAsia="Times New Roman" w:hAnsi="Arial" w:cs="Arial"/>
                <w:color w:val="000000"/>
                <w:sz w:val="20"/>
                <w:szCs w:val="20"/>
                <w:lang w:val="nl-NL"/>
              </w:rPr>
              <w:t>alle alfanumerieke tekens m,u.v. diacrieten</w:t>
            </w:r>
          </w:p>
        </w:tc>
      </w:tr>
      <w:tr w:rsidR="005E1944" w14:paraId="38588D24" w14:textId="77777777" w:rsidTr="005E1944">
        <w:trPr>
          <w:cantSplit/>
        </w:trPr>
        <w:tc>
          <w:tcPr>
            <w:tcW w:w="3510" w:type="dxa"/>
            <w:shd w:val="clear" w:color="auto" w:fill="auto"/>
          </w:tcPr>
          <w:p w14:paraId="75993B6A"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Indicatie materiële historie</w:t>
            </w:r>
          </w:p>
        </w:tc>
        <w:tc>
          <w:tcPr>
            <w:tcW w:w="5954" w:type="dxa"/>
            <w:shd w:val="clear" w:color="auto" w:fill="auto"/>
          </w:tcPr>
          <w:p w14:paraId="12894CEB" w14:textId="77777777"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Nee</w:t>
            </w:r>
          </w:p>
        </w:tc>
      </w:tr>
      <w:tr w:rsidR="005E1944" w14:paraId="7F26B6DE" w14:textId="77777777" w:rsidTr="005E1944">
        <w:trPr>
          <w:cantSplit/>
        </w:trPr>
        <w:tc>
          <w:tcPr>
            <w:tcW w:w="3510" w:type="dxa"/>
            <w:shd w:val="clear" w:color="auto" w:fill="auto"/>
          </w:tcPr>
          <w:p w14:paraId="382B79A4"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Indicatie formele historie</w:t>
            </w:r>
          </w:p>
        </w:tc>
        <w:tc>
          <w:tcPr>
            <w:tcW w:w="5954" w:type="dxa"/>
            <w:shd w:val="clear" w:color="auto" w:fill="auto"/>
          </w:tcPr>
          <w:p w14:paraId="76E66111" w14:textId="77777777"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Nee</w:t>
            </w:r>
          </w:p>
        </w:tc>
      </w:tr>
      <w:tr w:rsidR="005E1944" w14:paraId="77977047" w14:textId="77777777" w:rsidTr="005E1944">
        <w:trPr>
          <w:cantSplit/>
        </w:trPr>
        <w:tc>
          <w:tcPr>
            <w:tcW w:w="3510" w:type="dxa"/>
            <w:shd w:val="clear" w:color="auto" w:fill="auto"/>
          </w:tcPr>
          <w:p w14:paraId="0B425FDB"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Aanduiding gebeurtenis</w:t>
            </w:r>
          </w:p>
        </w:tc>
        <w:tc>
          <w:tcPr>
            <w:tcW w:w="5954" w:type="dxa"/>
            <w:shd w:val="clear" w:color="auto" w:fill="auto"/>
          </w:tcPr>
          <w:p w14:paraId="0C641C1E" w14:textId="77777777"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Nee</w:t>
            </w:r>
          </w:p>
        </w:tc>
      </w:tr>
      <w:tr w:rsidR="005E1944" w14:paraId="4B3ED3CE" w14:textId="77777777" w:rsidTr="005E1944">
        <w:trPr>
          <w:cantSplit/>
        </w:trPr>
        <w:tc>
          <w:tcPr>
            <w:tcW w:w="3510" w:type="dxa"/>
            <w:shd w:val="clear" w:color="auto" w:fill="auto"/>
          </w:tcPr>
          <w:p w14:paraId="07BB5BA4"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Aanduiding brondocument</w:t>
            </w:r>
          </w:p>
        </w:tc>
        <w:tc>
          <w:tcPr>
            <w:tcW w:w="5954" w:type="dxa"/>
            <w:shd w:val="clear" w:color="auto" w:fill="auto"/>
          </w:tcPr>
          <w:p w14:paraId="39B76231" w14:textId="77777777"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Nee</w:t>
            </w:r>
          </w:p>
        </w:tc>
      </w:tr>
      <w:tr w:rsidR="005E1944" w14:paraId="4D297BE8" w14:textId="77777777" w:rsidTr="005E1944">
        <w:trPr>
          <w:cantSplit/>
        </w:trPr>
        <w:tc>
          <w:tcPr>
            <w:tcW w:w="3510" w:type="dxa"/>
            <w:shd w:val="clear" w:color="auto" w:fill="auto"/>
          </w:tcPr>
          <w:p w14:paraId="44507627"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Indicatie in onderzoek</w:t>
            </w:r>
          </w:p>
        </w:tc>
        <w:tc>
          <w:tcPr>
            <w:tcW w:w="5954" w:type="dxa"/>
            <w:shd w:val="clear" w:color="auto" w:fill="auto"/>
          </w:tcPr>
          <w:p w14:paraId="5DD19AB8" w14:textId="77777777"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Nee</w:t>
            </w:r>
          </w:p>
        </w:tc>
      </w:tr>
      <w:tr w:rsidR="005E1944" w14:paraId="6E73FC18" w14:textId="77777777" w:rsidTr="005E1944">
        <w:trPr>
          <w:cantSplit/>
        </w:trPr>
        <w:tc>
          <w:tcPr>
            <w:tcW w:w="3510" w:type="dxa"/>
            <w:shd w:val="clear" w:color="auto" w:fill="auto"/>
          </w:tcPr>
          <w:p w14:paraId="4B833ECF"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Aanduiding strijdigheid/nietigheid</w:t>
            </w:r>
          </w:p>
        </w:tc>
        <w:tc>
          <w:tcPr>
            <w:tcW w:w="5954" w:type="dxa"/>
            <w:shd w:val="clear" w:color="auto" w:fill="auto"/>
          </w:tcPr>
          <w:p w14:paraId="050D68A4" w14:textId="77777777"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Nee</w:t>
            </w:r>
          </w:p>
        </w:tc>
      </w:tr>
      <w:tr w:rsidR="005E1944" w14:paraId="78561384" w14:textId="77777777" w:rsidTr="005E1944">
        <w:trPr>
          <w:cantSplit/>
        </w:trPr>
        <w:tc>
          <w:tcPr>
            <w:tcW w:w="3510" w:type="dxa"/>
            <w:shd w:val="clear" w:color="auto" w:fill="auto"/>
          </w:tcPr>
          <w:p w14:paraId="729B1E79"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Indicatie kardinaliteit</w:t>
            </w:r>
          </w:p>
        </w:tc>
        <w:tc>
          <w:tcPr>
            <w:tcW w:w="5954" w:type="dxa"/>
            <w:shd w:val="clear" w:color="auto" w:fill="auto"/>
          </w:tcPr>
          <w:p w14:paraId="43ED0E9A" w14:textId="77777777"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1-1</w:t>
            </w:r>
          </w:p>
        </w:tc>
      </w:tr>
      <w:tr w:rsidR="005E1944" w14:paraId="2215211C" w14:textId="77777777" w:rsidTr="005E1944">
        <w:trPr>
          <w:cantSplit/>
        </w:trPr>
        <w:tc>
          <w:tcPr>
            <w:tcW w:w="3510" w:type="dxa"/>
            <w:shd w:val="clear" w:color="auto" w:fill="auto"/>
          </w:tcPr>
          <w:p w14:paraId="1937AC89"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Indicatie authentiek</w:t>
            </w:r>
          </w:p>
        </w:tc>
        <w:tc>
          <w:tcPr>
            <w:tcW w:w="5954" w:type="dxa"/>
            <w:shd w:val="clear" w:color="auto" w:fill="auto"/>
          </w:tcPr>
          <w:p w14:paraId="07E2C7BC" w14:textId="77777777"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Gemeentelijk basisgegeven</w:t>
            </w:r>
          </w:p>
        </w:tc>
      </w:tr>
      <w:tr w:rsidR="005E1944" w14:paraId="69BF574F" w14:textId="77777777" w:rsidTr="005E1944">
        <w:trPr>
          <w:cantSplit/>
        </w:trPr>
        <w:tc>
          <w:tcPr>
            <w:tcW w:w="3510" w:type="dxa"/>
            <w:shd w:val="clear" w:color="auto" w:fill="auto"/>
          </w:tcPr>
          <w:p w14:paraId="1FA3F049"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Regels attribuutsoort</w:t>
            </w:r>
          </w:p>
        </w:tc>
        <w:tc>
          <w:tcPr>
            <w:tcW w:w="5954" w:type="dxa"/>
            <w:shd w:val="clear" w:color="auto" w:fill="auto"/>
          </w:tcPr>
          <w:p w14:paraId="6F45F470" w14:textId="77777777"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w:t>
            </w:r>
          </w:p>
        </w:tc>
      </w:tr>
    </w:tbl>
    <w:p w14:paraId="6C855DD1" w14:textId="3AF0D627" w:rsidR="005E1944" w:rsidRDefault="005E1944" w:rsidP="0044638F">
      <w:pPr>
        <w:rPr>
          <w:ins w:id="7795" w:author="Arjan Kloosterboer" w:date="2017-03-13T11:03:00Z"/>
        </w:rPr>
      </w:pPr>
    </w:p>
    <w:p w14:paraId="6668314F" w14:textId="77777777" w:rsidR="00551C68" w:rsidRPr="0083120B" w:rsidRDefault="00551C68" w:rsidP="00551C68">
      <w:pPr>
        <w:widowControl w:val="0"/>
        <w:autoSpaceDE w:val="0"/>
        <w:autoSpaceDN w:val="0"/>
        <w:adjustRightInd w:val="0"/>
        <w:spacing w:before="240" w:after="60" w:line="240" w:lineRule="auto"/>
        <w:outlineLvl w:val="3"/>
        <w:rPr>
          <w:ins w:id="7796" w:author="Arjan Kloosterboer" w:date="2017-03-13T11:03:00Z"/>
          <w:rFonts w:ascii="Arial" w:eastAsia="Times New Roman" w:hAnsi="Arial" w:cs="Arial"/>
          <w:b/>
          <w:color w:val="004080"/>
          <w:sz w:val="24"/>
          <w:szCs w:val="24"/>
          <w:lang w:eastAsia="nl-NL"/>
        </w:rPr>
      </w:pPr>
      <w:ins w:id="7797" w:author="Arjan Kloosterboer" w:date="2017-03-13T11:03:00Z">
        <w:r w:rsidRPr="00CF1953">
          <w:rPr>
            <w:rFonts w:ascii="Arial" w:eastAsia="Times New Roman" w:hAnsi="Arial" w:cs="Arial"/>
            <w:b/>
            <w:bCs/>
            <w:color w:val="004080"/>
            <w:sz w:val="24"/>
            <w:szCs w:val="24"/>
          </w:rPr>
          <w:t>«</w:t>
        </w:r>
        <w:r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Organisatie-identificatie</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551C68" w:rsidRPr="00CD63CD" w14:paraId="27DDD2C9" w14:textId="77777777" w:rsidTr="00FD22CE">
        <w:trPr>
          <w:trHeight w:val="232"/>
          <w:ins w:id="7798" w:author="Arjan Kloosterboer" w:date="2017-03-13T11:03:00Z"/>
        </w:trPr>
        <w:tc>
          <w:tcPr>
            <w:tcW w:w="3780" w:type="dxa"/>
            <w:tcBorders>
              <w:top w:val="single" w:sz="4" w:space="0" w:color="auto"/>
              <w:left w:val="nil"/>
              <w:bottom w:val="nil"/>
              <w:right w:val="nil"/>
            </w:tcBorders>
          </w:tcPr>
          <w:p w14:paraId="46389058" w14:textId="77777777" w:rsidR="00551C68" w:rsidRPr="00CD63CD" w:rsidRDefault="00551C68" w:rsidP="00FD22CE">
            <w:pPr>
              <w:autoSpaceDE w:val="0"/>
              <w:autoSpaceDN w:val="0"/>
              <w:adjustRightInd w:val="0"/>
              <w:spacing w:after="0" w:line="240" w:lineRule="auto"/>
              <w:rPr>
                <w:ins w:id="7799" w:author="Arjan Kloosterboer" w:date="2017-03-13T11:03:00Z"/>
                <w:rFonts w:ascii="Arial" w:eastAsia="Times New Roman" w:hAnsi="Arial" w:cs="Arial"/>
                <w:color w:val="000000"/>
                <w:sz w:val="20"/>
                <w:szCs w:val="20"/>
              </w:rPr>
            </w:pPr>
            <w:ins w:id="7800" w:author="Arjan Kloosterboer" w:date="2017-03-13T11:03:00Z">
              <w:r w:rsidRPr="00CD63C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03066859" w14:textId="77777777" w:rsidR="00551C68" w:rsidRPr="00CD63CD" w:rsidRDefault="00551C68" w:rsidP="00FD22CE">
            <w:pPr>
              <w:autoSpaceDE w:val="0"/>
              <w:autoSpaceDN w:val="0"/>
              <w:adjustRightInd w:val="0"/>
              <w:spacing w:after="0" w:line="240" w:lineRule="auto"/>
              <w:rPr>
                <w:ins w:id="7801" w:author="Arjan Kloosterboer" w:date="2017-03-13T11:03:00Z"/>
                <w:rFonts w:ascii="Arial" w:eastAsia="Times New Roman" w:hAnsi="Arial" w:cs="Arial"/>
                <w:color w:val="000000"/>
                <w:sz w:val="20"/>
                <w:szCs w:val="20"/>
              </w:rPr>
            </w:pPr>
            <w:ins w:id="7802" w:author="Arjan Kloosterboer" w:date="2017-03-13T11:03:00Z">
              <w:r>
                <w:rPr>
                  <w:rFonts w:ascii="Arial" w:hAnsi="Arial" w:cs="Arial"/>
                  <w:sz w:val="20"/>
                  <w:szCs w:val="20"/>
                  <w:lang w:val="en-AU"/>
                </w:rPr>
                <w:t>Organisatie-identificatie</w:t>
              </w:r>
            </w:ins>
          </w:p>
        </w:tc>
      </w:tr>
      <w:tr w:rsidR="00551C68" w:rsidRPr="00CD63CD" w14:paraId="395B9794" w14:textId="77777777" w:rsidTr="00FD22CE">
        <w:trPr>
          <w:trHeight w:val="232"/>
          <w:ins w:id="7803" w:author="Arjan Kloosterboer" w:date="2017-03-13T11:03:00Z"/>
        </w:trPr>
        <w:tc>
          <w:tcPr>
            <w:tcW w:w="3780" w:type="dxa"/>
            <w:tcBorders>
              <w:top w:val="nil"/>
              <w:left w:val="nil"/>
              <w:bottom w:val="nil"/>
              <w:right w:val="nil"/>
            </w:tcBorders>
          </w:tcPr>
          <w:p w14:paraId="03EC2232" w14:textId="77777777" w:rsidR="00551C68" w:rsidRPr="00CD63CD" w:rsidRDefault="00551C68" w:rsidP="00FD22CE">
            <w:pPr>
              <w:autoSpaceDE w:val="0"/>
              <w:autoSpaceDN w:val="0"/>
              <w:adjustRightInd w:val="0"/>
              <w:spacing w:after="0" w:line="240" w:lineRule="auto"/>
              <w:rPr>
                <w:ins w:id="7804" w:author="Arjan Kloosterboer" w:date="2017-03-13T11:03:00Z"/>
                <w:rFonts w:ascii="Arial" w:eastAsia="Times New Roman" w:hAnsi="Arial" w:cs="Arial"/>
                <w:b/>
                <w:bCs/>
                <w:color w:val="000000"/>
                <w:sz w:val="20"/>
                <w:szCs w:val="20"/>
              </w:rPr>
            </w:pPr>
          </w:p>
        </w:tc>
        <w:tc>
          <w:tcPr>
            <w:tcW w:w="5580" w:type="dxa"/>
            <w:tcBorders>
              <w:top w:val="nil"/>
              <w:left w:val="nil"/>
              <w:bottom w:val="nil"/>
              <w:right w:val="nil"/>
            </w:tcBorders>
          </w:tcPr>
          <w:p w14:paraId="14E892FC" w14:textId="77777777" w:rsidR="00551C68" w:rsidRPr="00CD63CD" w:rsidRDefault="00551C68" w:rsidP="00FD22CE">
            <w:pPr>
              <w:autoSpaceDE w:val="0"/>
              <w:autoSpaceDN w:val="0"/>
              <w:adjustRightInd w:val="0"/>
              <w:spacing w:after="0" w:line="240" w:lineRule="auto"/>
              <w:rPr>
                <w:ins w:id="7805" w:author="Arjan Kloosterboer" w:date="2017-03-13T11:03:00Z"/>
                <w:rFonts w:ascii="Arial" w:eastAsia="Times New Roman" w:hAnsi="Arial" w:cs="Arial"/>
                <w:color w:val="000000"/>
                <w:sz w:val="20"/>
                <w:szCs w:val="20"/>
              </w:rPr>
            </w:pPr>
          </w:p>
        </w:tc>
      </w:tr>
      <w:tr w:rsidR="00551C68" w:rsidRPr="00CD63CD" w14:paraId="726FBDBF" w14:textId="77777777" w:rsidTr="00FD22CE">
        <w:trPr>
          <w:trHeight w:val="232"/>
          <w:ins w:id="7806" w:author="Arjan Kloosterboer" w:date="2017-03-13T11:03:00Z"/>
        </w:trPr>
        <w:tc>
          <w:tcPr>
            <w:tcW w:w="3780" w:type="dxa"/>
            <w:tcBorders>
              <w:top w:val="nil"/>
              <w:left w:val="nil"/>
              <w:bottom w:val="nil"/>
              <w:right w:val="nil"/>
            </w:tcBorders>
          </w:tcPr>
          <w:p w14:paraId="09D2CDEE" w14:textId="77777777" w:rsidR="00551C68" w:rsidRPr="00CD63CD" w:rsidRDefault="00551C68" w:rsidP="00FD22CE">
            <w:pPr>
              <w:autoSpaceDE w:val="0"/>
              <w:autoSpaceDN w:val="0"/>
              <w:adjustRightInd w:val="0"/>
              <w:spacing w:after="0" w:line="240" w:lineRule="auto"/>
              <w:rPr>
                <w:ins w:id="7807" w:author="Arjan Kloosterboer" w:date="2017-03-13T11:03:00Z"/>
                <w:rFonts w:ascii="Arial" w:eastAsia="Times New Roman" w:hAnsi="Arial" w:cs="Arial"/>
                <w:color w:val="000000"/>
                <w:sz w:val="20"/>
                <w:szCs w:val="20"/>
              </w:rPr>
            </w:pPr>
            <w:ins w:id="7808" w:author="Arjan Kloosterboer" w:date="2017-03-13T11:03:00Z">
              <w:r w:rsidRPr="00CD63C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7732C9AC" w14:textId="77777777" w:rsidR="00551C68" w:rsidRPr="00CD63CD" w:rsidRDefault="00551C68" w:rsidP="00FD22CE">
            <w:pPr>
              <w:autoSpaceDE w:val="0"/>
              <w:autoSpaceDN w:val="0"/>
              <w:adjustRightInd w:val="0"/>
              <w:spacing w:after="0" w:line="240" w:lineRule="auto"/>
              <w:rPr>
                <w:ins w:id="7809" w:author="Arjan Kloosterboer" w:date="2017-03-13T11:03:00Z"/>
                <w:rFonts w:ascii="Arial" w:eastAsia="Times New Roman" w:hAnsi="Arial" w:cs="Arial"/>
                <w:color w:val="000000"/>
                <w:sz w:val="20"/>
                <w:szCs w:val="20"/>
              </w:rPr>
            </w:pPr>
            <w:ins w:id="7810" w:author="Arjan Kloosterboer" w:date="2017-03-13T11:03:00Z">
              <w:r>
                <w:rPr>
                  <w:rFonts w:ascii="Arial" w:eastAsia="Times New Roman" w:hAnsi="Arial" w:cs="Arial"/>
                  <w:color w:val="000000"/>
                  <w:sz w:val="20"/>
                  <w:szCs w:val="20"/>
                </w:rPr>
                <w:t>KING</w:t>
              </w:r>
            </w:ins>
          </w:p>
        </w:tc>
      </w:tr>
      <w:tr w:rsidR="00551C68" w:rsidRPr="00CD63CD" w14:paraId="1464BA16" w14:textId="77777777" w:rsidTr="00FD22CE">
        <w:trPr>
          <w:trHeight w:val="232"/>
          <w:ins w:id="7811" w:author="Arjan Kloosterboer" w:date="2017-03-13T11:03:00Z"/>
        </w:trPr>
        <w:tc>
          <w:tcPr>
            <w:tcW w:w="3780" w:type="dxa"/>
            <w:tcBorders>
              <w:top w:val="nil"/>
              <w:left w:val="nil"/>
              <w:bottom w:val="nil"/>
              <w:right w:val="nil"/>
            </w:tcBorders>
          </w:tcPr>
          <w:p w14:paraId="43CF48BD" w14:textId="77777777" w:rsidR="00551C68" w:rsidRPr="00CD63CD" w:rsidRDefault="00551C68" w:rsidP="00FD22CE">
            <w:pPr>
              <w:autoSpaceDE w:val="0"/>
              <w:autoSpaceDN w:val="0"/>
              <w:adjustRightInd w:val="0"/>
              <w:spacing w:after="0" w:line="240" w:lineRule="auto"/>
              <w:rPr>
                <w:ins w:id="7812" w:author="Arjan Kloosterboer" w:date="2017-03-13T11:03:00Z"/>
                <w:rFonts w:ascii="Arial" w:eastAsia="Times New Roman" w:hAnsi="Arial" w:cs="Arial"/>
                <w:b/>
                <w:bCs/>
                <w:color w:val="000000"/>
                <w:sz w:val="20"/>
                <w:szCs w:val="20"/>
              </w:rPr>
            </w:pPr>
          </w:p>
        </w:tc>
        <w:tc>
          <w:tcPr>
            <w:tcW w:w="5580" w:type="dxa"/>
            <w:tcBorders>
              <w:top w:val="nil"/>
              <w:left w:val="nil"/>
              <w:bottom w:val="nil"/>
              <w:right w:val="nil"/>
            </w:tcBorders>
          </w:tcPr>
          <w:p w14:paraId="02265A59" w14:textId="77777777" w:rsidR="00551C68" w:rsidRPr="00CD63CD" w:rsidRDefault="00551C68" w:rsidP="00FD22CE">
            <w:pPr>
              <w:autoSpaceDE w:val="0"/>
              <w:autoSpaceDN w:val="0"/>
              <w:adjustRightInd w:val="0"/>
              <w:spacing w:after="0" w:line="240" w:lineRule="auto"/>
              <w:rPr>
                <w:ins w:id="7813" w:author="Arjan Kloosterboer" w:date="2017-03-13T11:03:00Z"/>
                <w:rFonts w:ascii="Arial" w:eastAsia="Times New Roman" w:hAnsi="Arial" w:cs="Arial"/>
                <w:color w:val="000000"/>
                <w:sz w:val="20"/>
                <w:szCs w:val="20"/>
              </w:rPr>
            </w:pPr>
          </w:p>
        </w:tc>
      </w:tr>
      <w:tr w:rsidR="00551C68" w:rsidRPr="00CD63CD" w14:paraId="2612E25A" w14:textId="77777777" w:rsidTr="00FD22CE">
        <w:trPr>
          <w:trHeight w:val="232"/>
          <w:ins w:id="7814" w:author="Arjan Kloosterboer" w:date="2017-03-13T11:03:00Z"/>
        </w:trPr>
        <w:tc>
          <w:tcPr>
            <w:tcW w:w="3780" w:type="dxa"/>
            <w:tcBorders>
              <w:top w:val="nil"/>
              <w:left w:val="nil"/>
              <w:bottom w:val="nil"/>
              <w:right w:val="nil"/>
            </w:tcBorders>
          </w:tcPr>
          <w:p w14:paraId="7743A8D8" w14:textId="77777777" w:rsidR="00551C68" w:rsidRPr="00CD63CD" w:rsidRDefault="00551C68" w:rsidP="00FD22CE">
            <w:pPr>
              <w:autoSpaceDE w:val="0"/>
              <w:autoSpaceDN w:val="0"/>
              <w:adjustRightInd w:val="0"/>
              <w:spacing w:after="0" w:line="240" w:lineRule="auto"/>
              <w:rPr>
                <w:ins w:id="7815" w:author="Arjan Kloosterboer" w:date="2017-03-13T11:03:00Z"/>
                <w:rFonts w:ascii="Arial" w:eastAsia="Times New Roman" w:hAnsi="Arial" w:cs="Arial"/>
                <w:color w:val="000000"/>
                <w:sz w:val="20"/>
                <w:szCs w:val="20"/>
              </w:rPr>
            </w:pPr>
            <w:ins w:id="7816" w:author="Arjan Kloosterboer" w:date="2017-03-13T11:03:00Z">
              <w:r w:rsidRPr="00CD63C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79B168EA" w14:textId="77777777" w:rsidR="00551C68" w:rsidRPr="00CD63CD" w:rsidRDefault="00551C68" w:rsidP="00FD22CE">
            <w:pPr>
              <w:autoSpaceDE w:val="0"/>
              <w:autoSpaceDN w:val="0"/>
              <w:adjustRightInd w:val="0"/>
              <w:spacing w:after="0" w:line="240" w:lineRule="auto"/>
              <w:rPr>
                <w:ins w:id="7817" w:author="Arjan Kloosterboer" w:date="2017-03-13T11:03:00Z"/>
                <w:rFonts w:ascii="Arial" w:eastAsia="Times New Roman" w:hAnsi="Arial" w:cs="Arial"/>
                <w:color w:val="000000"/>
                <w:sz w:val="20"/>
                <w:szCs w:val="20"/>
              </w:rPr>
            </w:pPr>
          </w:p>
        </w:tc>
      </w:tr>
      <w:tr w:rsidR="00551C68" w:rsidRPr="00CD63CD" w14:paraId="5E644C48" w14:textId="77777777" w:rsidTr="00FD22CE">
        <w:trPr>
          <w:trHeight w:val="232"/>
          <w:ins w:id="7818" w:author="Arjan Kloosterboer" w:date="2017-03-13T11:03:00Z"/>
        </w:trPr>
        <w:tc>
          <w:tcPr>
            <w:tcW w:w="3780" w:type="dxa"/>
            <w:tcBorders>
              <w:top w:val="nil"/>
              <w:left w:val="nil"/>
              <w:bottom w:val="nil"/>
              <w:right w:val="nil"/>
            </w:tcBorders>
          </w:tcPr>
          <w:p w14:paraId="3D826E96" w14:textId="77777777" w:rsidR="00551C68" w:rsidRPr="00CD63CD" w:rsidRDefault="00551C68" w:rsidP="00FD22CE">
            <w:pPr>
              <w:autoSpaceDE w:val="0"/>
              <w:autoSpaceDN w:val="0"/>
              <w:adjustRightInd w:val="0"/>
              <w:spacing w:after="0" w:line="240" w:lineRule="auto"/>
              <w:rPr>
                <w:ins w:id="7819" w:author="Arjan Kloosterboer" w:date="2017-03-13T11:03:00Z"/>
                <w:rFonts w:ascii="Arial" w:eastAsia="Times New Roman" w:hAnsi="Arial" w:cs="Arial"/>
                <w:b/>
                <w:bCs/>
                <w:color w:val="000000"/>
                <w:sz w:val="20"/>
                <w:szCs w:val="20"/>
              </w:rPr>
            </w:pPr>
          </w:p>
        </w:tc>
        <w:tc>
          <w:tcPr>
            <w:tcW w:w="5580" w:type="dxa"/>
            <w:tcBorders>
              <w:top w:val="nil"/>
              <w:left w:val="nil"/>
              <w:bottom w:val="nil"/>
              <w:right w:val="nil"/>
            </w:tcBorders>
          </w:tcPr>
          <w:p w14:paraId="4FD94CCE" w14:textId="77777777" w:rsidR="00551C68" w:rsidRPr="00CD63CD" w:rsidRDefault="00551C68" w:rsidP="00FD22CE">
            <w:pPr>
              <w:autoSpaceDE w:val="0"/>
              <w:autoSpaceDN w:val="0"/>
              <w:adjustRightInd w:val="0"/>
              <w:spacing w:after="0" w:line="240" w:lineRule="auto"/>
              <w:rPr>
                <w:ins w:id="7820" w:author="Arjan Kloosterboer" w:date="2017-03-13T11:03:00Z"/>
                <w:rFonts w:ascii="Arial" w:eastAsia="Times New Roman" w:hAnsi="Arial" w:cs="Arial"/>
                <w:color w:val="000000"/>
                <w:sz w:val="20"/>
                <w:szCs w:val="20"/>
              </w:rPr>
            </w:pPr>
          </w:p>
        </w:tc>
      </w:tr>
      <w:tr w:rsidR="00551C68" w:rsidRPr="00CD63CD" w14:paraId="057DF446" w14:textId="77777777" w:rsidTr="00FD22CE">
        <w:trPr>
          <w:trHeight w:val="232"/>
          <w:ins w:id="7821" w:author="Arjan Kloosterboer" w:date="2017-03-13T11:03:00Z"/>
        </w:trPr>
        <w:tc>
          <w:tcPr>
            <w:tcW w:w="3780" w:type="dxa"/>
            <w:tcBorders>
              <w:top w:val="nil"/>
              <w:left w:val="nil"/>
              <w:bottom w:val="nil"/>
              <w:right w:val="nil"/>
            </w:tcBorders>
          </w:tcPr>
          <w:p w14:paraId="48CF5101" w14:textId="77777777" w:rsidR="00551C68" w:rsidRPr="00CD63CD" w:rsidRDefault="00551C68" w:rsidP="00FD22CE">
            <w:pPr>
              <w:autoSpaceDE w:val="0"/>
              <w:autoSpaceDN w:val="0"/>
              <w:adjustRightInd w:val="0"/>
              <w:spacing w:after="0" w:line="240" w:lineRule="auto"/>
              <w:rPr>
                <w:ins w:id="7822" w:author="Arjan Kloosterboer" w:date="2017-03-13T11:03:00Z"/>
                <w:rFonts w:ascii="Arial" w:eastAsia="Times New Roman" w:hAnsi="Arial" w:cs="Arial"/>
                <w:color w:val="000000"/>
                <w:sz w:val="20"/>
                <w:szCs w:val="20"/>
              </w:rPr>
            </w:pPr>
            <w:ins w:id="7823" w:author="Arjan Kloosterboer" w:date="2017-03-13T11:03:00Z">
              <w:r w:rsidRPr="00CD63C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54636DF3" w14:textId="77777777" w:rsidR="00551C68" w:rsidRPr="00CD63CD" w:rsidRDefault="00551C68" w:rsidP="00FD22CE">
            <w:pPr>
              <w:autoSpaceDE w:val="0"/>
              <w:autoSpaceDN w:val="0"/>
              <w:adjustRightInd w:val="0"/>
              <w:spacing w:after="0" w:line="240" w:lineRule="auto"/>
              <w:rPr>
                <w:ins w:id="7824" w:author="Arjan Kloosterboer" w:date="2017-03-13T11:03:00Z"/>
                <w:rFonts w:ascii="Arial" w:eastAsia="Times New Roman" w:hAnsi="Arial" w:cs="Arial"/>
                <w:color w:val="000000"/>
                <w:sz w:val="20"/>
                <w:szCs w:val="20"/>
              </w:rPr>
            </w:pPr>
            <w:ins w:id="7825" w:author="Arjan Kloosterboer" w:date="2017-03-13T11:03:00Z">
              <w:r>
                <w:rPr>
                  <w:rFonts w:ascii="Arial" w:hAnsi="Arial" w:cs="Arial"/>
                  <w:sz w:val="20"/>
                  <w:szCs w:val="20"/>
                  <w:lang w:val="en-AU"/>
                </w:rPr>
                <w:t>organisatieId</w:t>
              </w:r>
            </w:ins>
          </w:p>
        </w:tc>
      </w:tr>
      <w:tr w:rsidR="00551C68" w:rsidRPr="00CD63CD" w14:paraId="6938CBD7" w14:textId="77777777" w:rsidTr="00FD22CE">
        <w:trPr>
          <w:trHeight w:val="232"/>
          <w:ins w:id="7826" w:author="Arjan Kloosterboer" w:date="2017-03-13T11:03:00Z"/>
        </w:trPr>
        <w:tc>
          <w:tcPr>
            <w:tcW w:w="3780" w:type="dxa"/>
            <w:tcBorders>
              <w:top w:val="nil"/>
              <w:left w:val="nil"/>
              <w:bottom w:val="nil"/>
              <w:right w:val="nil"/>
            </w:tcBorders>
          </w:tcPr>
          <w:p w14:paraId="4C10D19C" w14:textId="77777777" w:rsidR="00551C68" w:rsidRPr="00CD63CD" w:rsidRDefault="00551C68" w:rsidP="00FD22CE">
            <w:pPr>
              <w:autoSpaceDE w:val="0"/>
              <w:autoSpaceDN w:val="0"/>
              <w:adjustRightInd w:val="0"/>
              <w:spacing w:after="0" w:line="240" w:lineRule="auto"/>
              <w:rPr>
                <w:ins w:id="7827" w:author="Arjan Kloosterboer" w:date="2017-03-13T11:03:00Z"/>
                <w:rFonts w:ascii="Arial" w:eastAsia="Times New Roman" w:hAnsi="Arial" w:cs="Arial"/>
                <w:b/>
                <w:bCs/>
                <w:color w:val="000000"/>
                <w:sz w:val="20"/>
                <w:szCs w:val="20"/>
              </w:rPr>
            </w:pPr>
          </w:p>
        </w:tc>
        <w:tc>
          <w:tcPr>
            <w:tcW w:w="5580" w:type="dxa"/>
            <w:tcBorders>
              <w:top w:val="nil"/>
              <w:left w:val="nil"/>
              <w:bottom w:val="nil"/>
              <w:right w:val="nil"/>
            </w:tcBorders>
          </w:tcPr>
          <w:p w14:paraId="3C461FA5" w14:textId="77777777" w:rsidR="00551C68" w:rsidRPr="00CD63CD" w:rsidRDefault="00551C68" w:rsidP="00FD22CE">
            <w:pPr>
              <w:autoSpaceDE w:val="0"/>
              <w:autoSpaceDN w:val="0"/>
              <w:adjustRightInd w:val="0"/>
              <w:spacing w:after="0" w:line="240" w:lineRule="auto"/>
              <w:rPr>
                <w:ins w:id="7828" w:author="Arjan Kloosterboer" w:date="2017-03-13T11:03:00Z"/>
                <w:rFonts w:ascii="Arial" w:eastAsia="Times New Roman" w:hAnsi="Arial" w:cs="Arial"/>
                <w:color w:val="000000"/>
                <w:sz w:val="20"/>
                <w:szCs w:val="20"/>
              </w:rPr>
            </w:pPr>
          </w:p>
        </w:tc>
      </w:tr>
      <w:tr w:rsidR="00551C68" w:rsidRPr="00AE1A91" w14:paraId="5167EFE7" w14:textId="77777777" w:rsidTr="00FD22CE">
        <w:trPr>
          <w:trHeight w:val="232"/>
          <w:ins w:id="7829" w:author="Arjan Kloosterboer" w:date="2017-03-13T11:03:00Z"/>
        </w:trPr>
        <w:tc>
          <w:tcPr>
            <w:tcW w:w="3780" w:type="dxa"/>
            <w:tcBorders>
              <w:top w:val="nil"/>
              <w:left w:val="nil"/>
              <w:bottom w:val="nil"/>
              <w:right w:val="nil"/>
            </w:tcBorders>
          </w:tcPr>
          <w:p w14:paraId="42F0DB36" w14:textId="77777777" w:rsidR="00551C68" w:rsidRPr="00CD63CD" w:rsidRDefault="00551C68" w:rsidP="00FD22CE">
            <w:pPr>
              <w:autoSpaceDE w:val="0"/>
              <w:autoSpaceDN w:val="0"/>
              <w:adjustRightInd w:val="0"/>
              <w:spacing w:after="0" w:line="240" w:lineRule="auto"/>
              <w:rPr>
                <w:ins w:id="7830" w:author="Arjan Kloosterboer" w:date="2017-03-13T11:03:00Z"/>
                <w:rFonts w:ascii="Arial" w:eastAsia="Times New Roman" w:hAnsi="Arial" w:cs="Arial"/>
                <w:color w:val="000000"/>
                <w:sz w:val="20"/>
                <w:szCs w:val="20"/>
              </w:rPr>
            </w:pPr>
            <w:ins w:id="7831" w:author="Arjan Kloosterboer" w:date="2017-03-13T11:03:00Z">
              <w:r w:rsidRPr="00CD63C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2D1673DF" w14:textId="6A154C5D" w:rsidR="00551C68" w:rsidRPr="00DD0F4F" w:rsidRDefault="00551C68" w:rsidP="00FD22CE">
            <w:pPr>
              <w:autoSpaceDE w:val="0"/>
              <w:autoSpaceDN w:val="0"/>
              <w:adjustRightInd w:val="0"/>
              <w:spacing w:after="0" w:line="240" w:lineRule="auto"/>
              <w:rPr>
                <w:ins w:id="7832" w:author="Arjan Kloosterboer" w:date="2017-03-13T11:03:00Z"/>
                <w:rFonts w:ascii="Arial" w:eastAsia="Times New Roman" w:hAnsi="Arial" w:cs="Arial"/>
                <w:color w:val="000000"/>
                <w:sz w:val="20"/>
                <w:szCs w:val="20"/>
                <w:lang w:val="nl-NL"/>
              </w:rPr>
            </w:pPr>
            <w:ins w:id="7833" w:author="Arjan Kloosterboer" w:date="2017-03-13T11:03:00Z">
              <w:r w:rsidRPr="00717312">
                <w:rPr>
                  <w:rFonts w:ascii="Arial" w:hAnsi="Arial" w:cs="Arial"/>
                  <w:sz w:val="20"/>
                  <w:szCs w:val="20"/>
                  <w:lang w:val="en-AU"/>
                </w:rPr>
                <w:fldChar w:fldCharType="begin" w:fldLock="1"/>
              </w:r>
              <w:r w:rsidRPr="00DD0F4F">
                <w:rPr>
                  <w:rFonts w:ascii="Arial" w:hAnsi="Arial" w:cs="Arial"/>
                  <w:sz w:val="20"/>
                  <w:szCs w:val="20"/>
                  <w:lang w:val="nl-NL"/>
                </w:rPr>
                <w:instrText xml:space="preserve">MERGEFIELD </w:instrText>
              </w:r>
              <w:r w:rsidRPr="00DD0F4F">
                <w:rPr>
                  <w:rFonts w:ascii="Arial" w:eastAsia="Times New Roman" w:hAnsi="Arial" w:cs="Arial"/>
                  <w:color w:val="000000"/>
                  <w:sz w:val="20"/>
                  <w:szCs w:val="20"/>
                  <w:lang w:val="nl-NL"/>
                </w:rPr>
                <w:instrText>Att.Notes</w:instrText>
              </w:r>
              <w:r w:rsidRPr="00717312">
                <w:rPr>
                  <w:rFonts w:ascii="Arial" w:hAnsi="Arial" w:cs="Arial"/>
                  <w:sz w:val="20"/>
                  <w:szCs w:val="20"/>
                  <w:lang w:val="en-AU"/>
                </w:rPr>
                <w:fldChar w:fldCharType="separate"/>
              </w:r>
              <w:r w:rsidRPr="00DD0F4F">
                <w:rPr>
                  <w:rFonts w:ascii="Arial" w:eastAsia="Times New Roman" w:hAnsi="Arial" w:cs="Arial"/>
                  <w:color w:val="000000"/>
                  <w:sz w:val="20"/>
                  <w:szCs w:val="20"/>
                  <w:lang w:val="nl-NL"/>
                </w:rPr>
                <w:t xml:space="preserve">Het RSIN van de organisatie zijnde een Niet-natuurlijk persoon  waarvan de </w:t>
              </w:r>
              <w:r>
                <w:rPr>
                  <w:rFonts w:ascii="Arial" w:eastAsia="Times New Roman" w:hAnsi="Arial" w:cs="Arial"/>
                  <w:color w:val="000000"/>
                  <w:sz w:val="20"/>
                  <w:szCs w:val="20"/>
                  <w:lang w:val="nl-NL"/>
                </w:rPr>
                <w:t>MEDEWERKER</w:t>
              </w:r>
              <w:r w:rsidRPr="00DD0F4F">
                <w:rPr>
                  <w:rFonts w:ascii="Arial" w:eastAsia="Times New Roman" w:hAnsi="Arial" w:cs="Arial"/>
                  <w:color w:val="000000"/>
                  <w:sz w:val="20"/>
                  <w:szCs w:val="20"/>
                  <w:lang w:val="nl-NL"/>
                </w:rPr>
                <w:t xml:space="preserve"> deel uit maakt.</w:t>
              </w:r>
              <w:r w:rsidRPr="00717312">
                <w:rPr>
                  <w:rFonts w:ascii="Arial" w:hAnsi="Arial" w:cs="Arial"/>
                  <w:sz w:val="20"/>
                  <w:szCs w:val="20"/>
                  <w:lang w:val="en-AU"/>
                </w:rPr>
                <w:fldChar w:fldCharType="end"/>
              </w:r>
            </w:ins>
          </w:p>
        </w:tc>
      </w:tr>
      <w:tr w:rsidR="00551C68" w:rsidRPr="00AE1A91" w14:paraId="64F4EB39" w14:textId="77777777" w:rsidTr="00FD22CE">
        <w:trPr>
          <w:trHeight w:val="232"/>
          <w:ins w:id="7834" w:author="Arjan Kloosterboer" w:date="2017-03-13T11:03:00Z"/>
        </w:trPr>
        <w:tc>
          <w:tcPr>
            <w:tcW w:w="3780" w:type="dxa"/>
            <w:tcBorders>
              <w:top w:val="nil"/>
              <w:left w:val="nil"/>
              <w:bottom w:val="nil"/>
              <w:right w:val="nil"/>
            </w:tcBorders>
          </w:tcPr>
          <w:p w14:paraId="1B6B4C1C" w14:textId="77777777" w:rsidR="00551C68" w:rsidRPr="00DD0F4F" w:rsidRDefault="00551C68" w:rsidP="00FD22CE">
            <w:pPr>
              <w:autoSpaceDE w:val="0"/>
              <w:autoSpaceDN w:val="0"/>
              <w:adjustRightInd w:val="0"/>
              <w:spacing w:after="0" w:line="240" w:lineRule="auto"/>
              <w:rPr>
                <w:ins w:id="7835" w:author="Arjan Kloosterboer" w:date="2017-03-13T11:03: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7E5383D1" w14:textId="77777777" w:rsidR="00551C68" w:rsidRPr="00DD0F4F" w:rsidRDefault="00551C68" w:rsidP="00FD22CE">
            <w:pPr>
              <w:autoSpaceDE w:val="0"/>
              <w:autoSpaceDN w:val="0"/>
              <w:adjustRightInd w:val="0"/>
              <w:spacing w:after="0" w:line="240" w:lineRule="auto"/>
              <w:rPr>
                <w:ins w:id="7836" w:author="Arjan Kloosterboer" w:date="2017-03-13T11:03:00Z"/>
                <w:rFonts w:ascii="Arial" w:eastAsia="Times New Roman" w:hAnsi="Arial" w:cs="Arial"/>
                <w:color w:val="000000"/>
                <w:sz w:val="20"/>
                <w:szCs w:val="20"/>
                <w:lang w:val="nl-NL"/>
              </w:rPr>
            </w:pPr>
          </w:p>
        </w:tc>
      </w:tr>
      <w:tr w:rsidR="00551C68" w:rsidRPr="00CD63CD" w14:paraId="21E9C0D1" w14:textId="77777777" w:rsidTr="00FD22CE">
        <w:trPr>
          <w:trHeight w:val="232"/>
          <w:ins w:id="7837" w:author="Arjan Kloosterboer" w:date="2017-03-13T11:03:00Z"/>
        </w:trPr>
        <w:tc>
          <w:tcPr>
            <w:tcW w:w="3780" w:type="dxa"/>
            <w:tcBorders>
              <w:top w:val="nil"/>
              <w:left w:val="nil"/>
              <w:bottom w:val="nil"/>
              <w:right w:val="nil"/>
            </w:tcBorders>
          </w:tcPr>
          <w:p w14:paraId="22F0E51E" w14:textId="77777777" w:rsidR="00551C68" w:rsidRPr="00CD63CD" w:rsidRDefault="00551C68" w:rsidP="00FD22CE">
            <w:pPr>
              <w:autoSpaceDE w:val="0"/>
              <w:autoSpaceDN w:val="0"/>
              <w:adjustRightInd w:val="0"/>
              <w:spacing w:after="0" w:line="240" w:lineRule="auto"/>
              <w:rPr>
                <w:ins w:id="7838" w:author="Arjan Kloosterboer" w:date="2017-03-13T11:03:00Z"/>
                <w:rFonts w:ascii="Arial" w:eastAsia="Times New Roman" w:hAnsi="Arial" w:cs="Arial"/>
                <w:color w:val="000000"/>
                <w:sz w:val="20"/>
                <w:szCs w:val="20"/>
              </w:rPr>
            </w:pPr>
            <w:ins w:id="7839" w:author="Arjan Kloosterboer" w:date="2017-03-13T11:03:00Z">
              <w:r w:rsidRPr="00CD63C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0E926999" w14:textId="77777777" w:rsidR="00551C68" w:rsidRPr="00CD63CD" w:rsidRDefault="00551C68" w:rsidP="00FD22CE">
            <w:pPr>
              <w:autoSpaceDE w:val="0"/>
              <w:autoSpaceDN w:val="0"/>
              <w:adjustRightInd w:val="0"/>
              <w:spacing w:after="0" w:line="240" w:lineRule="auto"/>
              <w:rPr>
                <w:ins w:id="7840" w:author="Arjan Kloosterboer" w:date="2017-03-13T11:03:00Z"/>
                <w:rFonts w:ascii="Arial" w:eastAsia="Times New Roman" w:hAnsi="Arial" w:cs="Arial"/>
                <w:color w:val="000000"/>
                <w:sz w:val="20"/>
                <w:szCs w:val="20"/>
              </w:rPr>
            </w:pPr>
            <w:ins w:id="7841" w:author="Arjan Kloosterboer" w:date="2017-03-13T11:03:00Z">
              <w:r w:rsidRPr="00717312">
                <w:rPr>
                  <w:rFonts w:ascii="Arial" w:eastAsia="Times New Roman" w:hAnsi="Arial" w:cs="Arial"/>
                  <w:color w:val="000000"/>
                  <w:sz w:val="20"/>
                  <w:szCs w:val="20"/>
                </w:rPr>
                <w:t xml:space="preserve">KING </w:t>
              </w:r>
            </w:ins>
          </w:p>
        </w:tc>
      </w:tr>
      <w:tr w:rsidR="00551C68" w:rsidRPr="00CD63CD" w14:paraId="2DF8E3B3" w14:textId="77777777" w:rsidTr="00FD22CE">
        <w:trPr>
          <w:trHeight w:val="232"/>
          <w:ins w:id="7842" w:author="Arjan Kloosterboer" w:date="2017-03-13T11:03:00Z"/>
        </w:trPr>
        <w:tc>
          <w:tcPr>
            <w:tcW w:w="3780" w:type="dxa"/>
            <w:tcBorders>
              <w:top w:val="nil"/>
              <w:left w:val="nil"/>
              <w:bottom w:val="nil"/>
              <w:right w:val="nil"/>
            </w:tcBorders>
          </w:tcPr>
          <w:p w14:paraId="1F96C82D" w14:textId="77777777" w:rsidR="00551C68" w:rsidRPr="00CD63CD" w:rsidRDefault="00551C68" w:rsidP="00FD22CE">
            <w:pPr>
              <w:autoSpaceDE w:val="0"/>
              <w:autoSpaceDN w:val="0"/>
              <w:adjustRightInd w:val="0"/>
              <w:spacing w:after="0" w:line="240" w:lineRule="auto"/>
              <w:rPr>
                <w:ins w:id="7843" w:author="Arjan Kloosterboer" w:date="2017-03-13T11:03:00Z"/>
                <w:rFonts w:ascii="Arial" w:eastAsia="Times New Roman" w:hAnsi="Arial" w:cs="Arial"/>
                <w:b/>
                <w:bCs/>
                <w:color w:val="000000"/>
                <w:sz w:val="20"/>
                <w:szCs w:val="20"/>
              </w:rPr>
            </w:pPr>
          </w:p>
        </w:tc>
        <w:tc>
          <w:tcPr>
            <w:tcW w:w="5580" w:type="dxa"/>
            <w:tcBorders>
              <w:top w:val="nil"/>
              <w:left w:val="nil"/>
              <w:bottom w:val="nil"/>
              <w:right w:val="nil"/>
            </w:tcBorders>
          </w:tcPr>
          <w:p w14:paraId="768A2D4D" w14:textId="77777777" w:rsidR="00551C68" w:rsidRPr="00CD63CD" w:rsidRDefault="00551C68" w:rsidP="00FD22CE">
            <w:pPr>
              <w:autoSpaceDE w:val="0"/>
              <w:autoSpaceDN w:val="0"/>
              <w:adjustRightInd w:val="0"/>
              <w:spacing w:after="0" w:line="240" w:lineRule="auto"/>
              <w:rPr>
                <w:ins w:id="7844" w:author="Arjan Kloosterboer" w:date="2017-03-13T11:03:00Z"/>
                <w:rFonts w:ascii="Arial" w:eastAsia="Times New Roman" w:hAnsi="Arial" w:cs="Arial"/>
                <w:color w:val="000000"/>
                <w:sz w:val="20"/>
                <w:szCs w:val="20"/>
              </w:rPr>
            </w:pPr>
          </w:p>
        </w:tc>
      </w:tr>
      <w:tr w:rsidR="00551C68" w:rsidRPr="00CD63CD" w14:paraId="7B3ED8AD" w14:textId="77777777" w:rsidTr="00FD22CE">
        <w:trPr>
          <w:trHeight w:val="232"/>
          <w:ins w:id="7845" w:author="Arjan Kloosterboer" w:date="2017-03-13T11:03:00Z"/>
        </w:trPr>
        <w:tc>
          <w:tcPr>
            <w:tcW w:w="3780" w:type="dxa"/>
            <w:tcBorders>
              <w:top w:val="nil"/>
              <w:left w:val="nil"/>
              <w:bottom w:val="nil"/>
              <w:right w:val="nil"/>
            </w:tcBorders>
          </w:tcPr>
          <w:p w14:paraId="40442644" w14:textId="77777777" w:rsidR="00551C68" w:rsidRPr="00CD63CD" w:rsidRDefault="00551C68" w:rsidP="00FD22CE">
            <w:pPr>
              <w:autoSpaceDE w:val="0"/>
              <w:autoSpaceDN w:val="0"/>
              <w:adjustRightInd w:val="0"/>
              <w:spacing w:after="0" w:line="240" w:lineRule="auto"/>
              <w:rPr>
                <w:ins w:id="7846" w:author="Arjan Kloosterboer" w:date="2017-03-13T11:03:00Z"/>
                <w:rFonts w:ascii="Arial" w:eastAsia="Times New Roman" w:hAnsi="Arial" w:cs="Arial"/>
                <w:color w:val="000000"/>
                <w:sz w:val="20"/>
                <w:szCs w:val="20"/>
              </w:rPr>
            </w:pPr>
            <w:ins w:id="7847" w:author="Arjan Kloosterboer" w:date="2017-03-13T11:03:00Z">
              <w:r w:rsidRPr="00CD63C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117CC92F" w14:textId="77777777" w:rsidR="00551C68" w:rsidRPr="00CD63CD" w:rsidRDefault="00551C68" w:rsidP="00FD22CE">
            <w:pPr>
              <w:autoSpaceDE w:val="0"/>
              <w:autoSpaceDN w:val="0"/>
              <w:adjustRightInd w:val="0"/>
              <w:spacing w:after="0" w:line="240" w:lineRule="auto"/>
              <w:rPr>
                <w:ins w:id="7848" w:author="Arjan Kloosterboer" w:date="2017-03-13T11:03:00Z"/>
                <w:rFonts w:ascii="Arial" w:eastAsia="Times New Roman" w:hAnsi="Arial" w:cs="Arial"/>
                <w:color w:val="000000"/>
                <w:sz w:val="20"/>
                <w:szCs w:val="20"/>
              </w:rPr>
            </w:pPr>
            <w:ins w:id="7849" w:author="Arjan Kloosterboer" w:date="2017-03-13T11:03:00Z">
              <w:r w:rsidRPr="00717312">
                <w:rPr>
                  <w:rFonts w:ascii="Arial" w:eastAsia="Times New Roman" w:hAnsi="Arial" w:cs="Arial"/>
                  <w:color w:val="000000"/>
                  <w:sz w:val="20"/>
                  <w:szCs w:val="20"/>
                </w:rPr>
                <w:t>1-</w:t>
              </w:r>
              <w:r>
                <w:rPr>
                  <w:rFonts w:ascii="Arial" w:eastAsia="Times New Roman" w:hAnsi="Arial" w:cs="Arial"/>
                  <w:color w:val="000000"/>
                  <w:sz w:val="20"/>
                  <w:szCs w:val="20"/>
                </w:rPr>
                <w:t>9</w:t>
              </w:r>
              <w:r w:rsidRPr="00717312">
                <w:rPr>
                  <w:rFonts w:ascii="Arial" w:eastAsia="Times New Roman" w:hAnsi="Arial" w:cs="Arial"/>
                  <w:color w:val="000000"/>
                  <w:sz w:val="20"/>
                  <w:szCs w:val="20"/>
                </w:rPr>
                <w:t>-201</w:t>
              </w:r>
              <w:r>
                <w:rPr>
                  <w:rFonts w:ascii="Arial" w:eastAsia="Times New Roman" w:hAnsi="Arial" w:cs="Arial"/>
                  <w:color w:val="000000"/>
                  <w:sz w:val="20"/>
                  <w:szCs w:val="20"/>
                </w:rPr>
                <w:t>4</w:t>
              </w:r>
            </w:ins>
          </w:p>
        </w:tc>
      </w:tr>
      <w:tr w:rsidR="00551C68" w:rsidRPr="00CD63CD" w14:paraId="32748E89" w14:textId="77777777" w:rsidTr="00FD22CE">
        <w:trPr>
          <w:trHeight w:val="232"/>
          <w:ins w:id="7850" w:author="Arjan Kloosterboer" w:date="2017-03-13T11:03:00Z"/>
        </w:trPr>
        <w:tc>
          <w:tcPr>
            <w:tcW w:w="3780" w:type="dxa"/>
            <w:tcBorders>
              <w:top w:val="nil"/>
              <w:left w:val="nil"/>
              <w:bottom w:val="nil"/>
              <w:right w:val="nil"/>
            </w:tcBorders>
          </w:tcPr>
          <w:p w14:paraId="350B656D" w14:textId="77777777" w:rsidR="00551C68" w:rsidRPr="00CD63CD" w:rsidRDefault="00551C68" w:rsidP="00FD22CE">
            <w:pPr>
              <w:autoSpaceDE w:val="0"/>
              <w:autoSpaceDN w:val="0"/>
              <w:adjustRightInd w:val="0"/>
              <w:spacing w:after="0" w:line="240" w:lineRule="auto"/>
              <w:rPr>
                <w:ins w:id="7851" w:author="Arjan Kloosterboer" w:date="2017-03-13T11:03:00Z"/>
                <w:rFonts w:ascii="Arial" w:eastAsia="Times New Roman" w:hAnsi="Arial" w:cs="Arial"/>
                <w:b/>
                <w:bCs/>
                <w:color w:val="000000"/>
                <w:sz w:val="20"/>
                <w:szCs w:val="20"/>
              </w:rPr>
            </w:pPr>
          </w:p>
        </w:tc>
        <w:tc>
          <w:tcPr>
            <w:tcW w:w="5580" w:type="dxa"/>
            <w:tcBorders>
              <w:top w:val="nil"/>
              <w:left w:val="nil"/>
              <w:bottom w:val="nil"/>
              <w:right w:val="nil"/>
            </w:tcBorders>
          </w:tcPr>
          <w:p w14:paraId="113ED4C0" w14:textId="77777777" w:rsidR="00551C68" w:rsidRPr="00CD63CD" w:rsidRDefault="00551C68" w:rsidP="00FD22CE">
            <w:pPr>
              <w:autoSpaceDE w:val="0"/>
              <w:autoSpaceDN w:val="0"/>
              <w:adjustRightInd w:val="0"/>
              <w:spacing w:after="0" w:line="240" w:lineRule="auto"/>
              <w:rPr>
                <w:ins w:id="7852" w:author="Arjan Kloosterboer" w:date="2017-03-13T11:03:00Z"/>
                <w:rFonts w:ascii="Arial" w:eastAsia="Times New Roman" w:hAnsi="Arial" w:cs="Arial"/>
                <w:color w:val="000000"/>
                <w:sz w:val="20"/>
                <w:szCs w:val="20"/>
              </w:rPr>
            </w:pPr>
          </w:p>
        </w:tc>
      </w:tr>
      <w:tr w:rsidR="00551C68" w:rsidRPr="00AE1A91" w14:paraId="5F333749" w14:textId="77777777" w:rsidTr="00FD22CE">
        <w:trPr>
          <w:trHeight w:val="232"/>
          <w:ins w:id="7853" w:author="Arjan Kloosterboer" w:date="2017-03-13T11:03:00Z"/>
        </w:trPr>
        <w:tc>
          <w:tcPr>
            <w:tcW w:w="3780" w:type="dxa"/>
            <w:tcBorders>
              <w:top w:val="nil"/>
              <w:left w:val="nil"/>
              <w:bottom w:val="nil"/>
              <w:right w:val="nil"/>
            </w:tcBorders>
          </w:tcPr>
          <w:p w14:paraId="3C8CEDDE" w14:textId="77777777" w:rsidR="00551C68" w:rsidRPr="00CD63CD" w:rsidRDefault="00551C68" w:rsidP="00FD22CE">
            <w:pPr>
              <w:autoSpaceDE w:val="0"/>
              <w:autoSpaceDN w:val="0"/>
              <w:adjustRightInd w:val="0"/>
              <w:spacing w:after="0" w:line="240" w:lineRule="auto"/>
              <w:rPr>
                <w:ins w:id="7854" w:author="Arjan Kloosterboer" w:date="2017-03-13T11:03:00Z"/>
                <w:rFonts w:ascii="Arial" w:eastAsia="Times New Roman" w:hAnsi="Arial" w:cs="Arial"/>
                <w:color w:val="000000"/>
                <w:sz w:val="20"/>
                <w:szCs w:val="20"/>
              </w:rPr>
            </w:pPr>
            <w:ins w:id="7855" w:author="Arjan Kloosterboer" w:date="2017-03-13T11:03:00Z">
              <w:r w:rsidRPr="00CD63C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058E3E29" w14:textId="77777777" w:rsidR="00551C68" w:rsidRPr="00DD0F4F" w:rsidRDefault="00551C68" w:rsidP="00FD22CE">
            <w:pPr>
              <w:autoSpaceDE w:val="0"/>
              <w:autoSpaceDN w:val="0"/>
              <w:adjustRightInd w:val="0"/>
              <w:spacing w:after="0" w:line="240" w:lineRule="auto"/>
              <w:rPr>
                <w:ins w:id="7856" w:author="Arjan Kloosterboer" w:date="2017-03-13T11:03:00Z"/>
                <w:rFonts w:ascii="Arial" w:eastAsia="Times New Roman" w:hAnsi="Arial" w:cs="Arial"/>
                <w:color w:val="000000"/>
                <w:sz w:val="20"/>
                <w:szCs w:val="20"/>
                <w:lang w:val="nl-NL"/>
              </w:rPr>
            </w:pPr>
            <w:ins w:id="7857" w:author="Arjan Kloosterboer" w:date="2017-03-13T11:03:00Z">
              <w:r w:rsidRPr="00DD0F4F">
                <w:rPr>
                  <w:rFonts w:ascii="Arial" w:eastAsia="Times New Roman" w:hAnsi="Arial" w:cs="Arial"/>
                  <w:color w:val="000000"/>
                  <w:sz w:val="20"/>
                  <w:szCs w:val="20"/>
                  <w:lang w:val="nl-NL"/>
                </w:rPr>
                <w:t xml:space="preserve">Het betreft het RSIN (Rechtspersonen en </w:t>
              </w:r>
              <w:r w:rsidRPr="00DD0F4F">
                <w:rPr>
                  <w:rFonts w:ascii="Arial" w:eastAsia="Times New Roman" w:hAnsi="Arial" w:cs="Arial"/>
                  <w:color w:val="000000"/>
                  <w:sz w:val="20"/>
                  <w:szCs w:val="20"/>
                  <w:lang w:val="nl-NL"/>
                </w:rPr>
                <w:lastRenderedPageBreak/>
                <w:t>Samenwerkingsverbanden InformatieNummer) zoals dat door de KvK in het NHR aan elk rechtspersoon en samenwerkingsverband is toegekend. Dit identificeert uniek de zaakbehandelende organisatie, zijnde een rechtspersoon of samenwerkingsverband. Het RSIN staat in het Handelsregister (NHR) en op het daaraan te ontlenen uittreksel.</w:t>
              </w:r>
            </w:ins>
          </w:p>
          <w:p w14:paraId="3CF35C93" w14:textId="36510F86" w:rsidR="00551C68" w:rsidRPr="00DD0F4F" w:rsidRDefault="00551C68" w:rsidP="00FD22CE">
            <w:pPr>
              <w:autoSpaceDE w:val="0"/>
              <w:autoSpaceDN w:val="0"/>
              <w:adjustRightInd w:val="0"/>
              <w:spacing w:after="0" w:line="240" w:lineRule="auto"/>
              <w:rPr>
                <w:ins w:id="7858" w:author="Arjan Kloosterboer" w:date="2017-03-13T11:03:00Z"/>
                <w:rFonts w:ascii="Arial" w:eastAsia="Times New Roman" w:hAnsi="Arial" w:cs="Arial"/>
                <w:color w:val="000000"/>
                <w:sz w:val="20"/>
                <w:szCs w:val="20"/>
                <w:lang w:val="nl-NL"/>
              </w:rPr>
            </w:pPr>
            <w:ins w:id="7859" w:author="Arjan Kloosterboer" w:date="2017-03-13T11:03:00Z">
              <w:r w:rsidRPr="00DD0F4F">
                <w:rPr>
                  <w:rFonts w:ascii="Arial" w:eastAsia="Times New Roman" w:hAnsi="Arial" w:cs="Arial"/>
                  <w:color w:val="000000"/>
                  <w:sz w:val="20"/>
                  <w:szCs w:val="20"/>
                  <w:lang w:val="nl-NL"/>
                </w:rPr>
                <w:t xml:space="preserve">Deze attribuutsoort vormt tezamen met de </w:t>
              </w:r>
            </w:ins>
            <w:ins w:id="7860" w:author="Arjan Kloosterboer" w:date="2017-03-13T11:04:00Z">
              <w:r>
                <w:rPr>
                  <w:rFonts w:ascii="Arial" w:eastAsia="Times New Roman" w:hAnsi="Arial" w:cs="Arial"/>
                  <w:color w:val="000000"/>
                  <w:sz w:val="20"/>
                  <w:szCs w:val="20"/>
                  <w:lang w:val="nl-NL"/>
                </w:rPr>
                <w:t>Medewerkeri</w:t>
              </w:r>
            </w:ins>
            <w:ins w:id="7861" w:author="Arjan Kloosterboer" w:date="2017-03-13T11:03:00Z">
              <w:r w:rsidRPr="00DD0F4F">
                <w:rPr>
                  <w:rFonts w:ascii="Arial" w:eastAsia="Times New Roman" w:hAnsi="Arial" w:cs="Arial"/>
                  <w:color w:val="000000"/>
                  <w:sz w:val="20"/>
                  <w:szCs w:val="20"/>
                  <w:lang w:val="nl-NL"/>
                </w:rPr>
                <w:t xml:space="preserve">dentificatie de unieke aanduiding van een </w:t>
              </w:r>
            </w:ins>
            <w:ins w:id="7862" w:author="Arjan Kloosterboer" w:date="2017-03-13T11:04:00Z">
              <w:r>
                <w:rPr>
                  <w:rFonts w:ascii="Arial" w:eastAsia="Times New Roman" w:hAnsi="Arial" w:cs="Arial"/>
                  <w:color w:val="000000"/>
                  <w:sz w:val="20"/>
                  <w:szCs w:val="20"/>
                  <w:lang w:val="nl-NL"/>
                </w:rPr>
                <w:t>Medewerker</w:t>
              </w:r>
            </w:ins>
            <w:ins w:id="7863" w:author="Arjan Kloosterboer" w:date="2017-03-13T11:03:00Z">
              <w:r w:rsidRPr="00DD0F4F">
                <w:rPr>
                  <w:rFonts w:ascii="Arial" w:eastAsia="Times New Roman" w:hAnsi="Arial" w:cs="Arial"/>
                  <w:color w:val="000000"/>
                  <w:sz w:val="20"/>
                  <w:szCs w:val="20"/>
                  <w:lang w:val="nl-NL"/>
                </w:rPr>
                <w:t xml:space="preserve"> voor geheel Nederland.</w:t>
              </w:r>
            </w:ins>
            <w:ins w:id="7864" w:author="Arjan Kloosterboer" w:date="2017-03-13T11:05:00Z">
              <w:r>
                <w:rPr>
                  <w:rFonts w:ascii="Arial" w:eastAsia="Times New Roman" w:hAnsi="Arial" w:cs="Arial"/>
                  <w:color w:val="000000"/>
                  <w:sz w:val="20"/>
                  <w:szCs w:val="20"/>
                  <w:lang w:val="nl-NL"/>
                </w:rPr>
                <w:t xml:space="preserve"> </w:t>
              </w:r>
              <w:r w:rsidRPr="00551C68">
                <w:rPr>
                  <w:rFonts w:ascii="Arial" w:eastAsia="Times New Roman" w:hAnsi="Arial" w:cs="Arial"/>
                  <w:color w:val="000000"/>
                  <w:sz w:val="20"/>
                  <w:szCs w:val="20"/>
                  <w:lang w:val="nl-NL"/>
                </w:rPr>
                <w:t>De waarde van deze attribuutsoort is dezelfde als de waarde van de gelijknamige attribuutsoort bij de Organisatorische eenheid waartoe de medewerker behoort.</w:t>
              </w:r>
            </w:ins>
          </w:p>
        </w:tc>
      </w:tr>
      <w:tr w:rsidR="00551C68" w:rsidRPr="00AE1A91" w14:paraId="12486267" w14:textId="77777777" w:rsidTr="00FD22CE">
        <w:trPr>
          <w:trHeight w:val="232"/>
          <w:ins w:id="7865" w:author="Arjan Kloosterboer" w:date="2017-03-13T11:03:00Z"/>
        </w:trPr>
        <w:tc>
          <w:tcPr>
            <w:tcW w:w="3780" w:type="dxa"/>
            <w:tcBorders>
              <w:top w:val="nil"/>
              <w:left w:val="nil"/>
              <w:bottom w:val="nil"/>
              <w:right w:val="nil"/>
            </w:tcBorders>
          </w:tcPr>
          <w:p w14:paraId="4ADCDB16" w14:textId="77777777" w:rsidR="00551C68" w:rsidRPr="00DD0F4F" w:rsidRDefault="00551C68" w:rsidP="00FD22CE">
            <w:pPr>
              <w:autoSpaceDE w:val="0"/>
              <w:autoSpaceDN w:val="0"/>
              <w:adjustRightInd w:val="0"/>
              <w:spacing w:after="0" w:line="240" w:lineRule="auto"/>
              <w:rPr>
                <w:ins w:id="7866" w:author="Arjan Kloosterboer" w:date="2017-03-13T11:03: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15CDC698" w14:textId="77777777" w:rsidR="00551C68" w:rsidRPr="00DD0F4F" w:rsidRDefault="00551C68" w:rsidP="00FD22CE">
            <w:pPr>
              <w:autoSpaceDE w:val="0"/>
              <w:autoSpaceDN w:val="0"/>
              <w:adjustRightInd w:val="0"/>
              <w:spacing w:after="0" w:line="240" w:lineRule="auto"/>
              <w:rPr>
                <w:ins w:id="7867" w:author="Arjan Kloosterboer" w:date="2017-03-13T11:03:00Z"/>
                <w:rFonts w:ascii="Arial" w:eastAsia="Times New Roman" w:hAnsi="Arial" w:cs="Arial"/>
                <w:color w:val="000000"/>
                <w:sz w:val="20"/>
                <w:szCs w:val="20"/>
                <w:lang w:val="nl-NL"/>
              </w:rPr>
            </w:pPr>
          </w:p>
        </w:tc>
      </w:tr>
      <w:tr w:rsidR="00551C68" w:rsidRPr="00CD63CD" w14:paraId="510E061E" w14:textId="77777777" w:rsidTr="00FD22CE">
        <w:trPr>
          <w:trHeight w:val="232"/>
          <w:ins w:id="7868" w:author="Arjan Kloosterboer" w:date="2017-03-13T11:03:00Z"/>
        </w:trPr>
        <w:tc>
          <w:tcPr>
            <w:tcW w:w="3780" w:type="dxa"/>
            <w:tcBorders>
              <w:top w:val="nil"/>
              <w:left w:val="nil"/>
              <w:bottom w:val="nil"/>
              <w:right w:val="nil"/>
            </w:tcBorders>
          </w:tcPr>
          <w:p w14:paraId="7DF3D132" w14:textId="77777777" w:rsidR="00551C68" w:rsidRPr="00CD63CD" w:rsidRDefault="00551C68" w:rsidP="00FD22CE">
            <w:pPr>
              <w:autoSpaceDE w:val="0"/>
              <w:autoSpaceDN w:val="0"/>
              <w:adjustRightInd w:val="0"/>
              <w:spacing w:after="0" w:line="240" w:lineRule="auto"/>
              <w:rPr>
                <w:ins w:id="7869" w:author="Arjan Kloosterboer" w:date="2017-03-13T11:03:00Z"/>
                <w:rFonts w:ascii="Arial" w:eastAsia="Times New Roman" w:hAnsi="Arial" w:cs="Arial"/>
                <w:color w:val="000000"/>
                <w:sz w:val="20"/>
                <w:szCs w:val="20"/>
              </w:rPr>
            </w:pPr>
            <w:ins w:id="7870" w:author="Arjan Kloosterboer" w:date="2017-03-13T11:03:00Z">
              <w:r w:rsidRPr="00CD63CD">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0DAD6BD2" w14:textId="77777777" w:rsidR="00551C68" w:rsidRPr="00CD63CD" w:rsidRDefault="00551C68" w:rsidP="00FD22CE">
            <w:pPr>
              <w:autoSpaceDE w:val="0"/>
              <w:autoSpaceDN w:val="0"/>
              <w:adjustRightInd w:val="0"/>
              <w:spacing w:after="0" w:line="240" w:lineRule="auto"/>
              <w:rPr>
                <w:ins w:id="7871" w:author="Arjan Kloosterboer" w:date="2017-03-13T11:03:00Z"/>
                <w:rFonts w:ascii="Arial" w:eastAsia="Times New Roman" w:hAnsi="Arial" w:cs="Arial"/>
                <w:color w:val="000000"/>
                <w:sz w:val="20"/>
                <w:szCs w:val="20"/>
              </w:rPr>
            </w:pPr>
            <w:ins w:id="7872" w:author="Arjan Kloosterboer" w:date="2017-03-13T11:03:00Z">
              <w:r>
                <w:rPr>
                  <w:rFonts w:ascii="Arial" w:hAnsi="Arial" w:cs="Arial"/>
                  <w:sz w:val="20"/>
                  <w:szCs w:val="20"/>
                  <w:lang w:val="en-AU"/>
                </w:rPr>
                <w:t>N9</w:t>
              </w:r>
            </w:ins>
          </w:p>
        </w:tc>
      </w:tr>
      <w:tr w:rsidR="00551C68" w:rsidRPr="00CD63CD" w14:paraId="26ED24DC" w14:textId="77777777" w:rsidTr="00FD22CE">
        <w:trPr>
          <w:trHeight w:val="232"/>
          <w:ins w:id="7873" w:author="Arjan Kloosterboer" w:date="2017-03-13T11:03:00Z"/>
        </w:trPr>
        <w:tc>
          <w:tcPr>
            <w:tcW w:w="3780" w:type="dxa"/>
            <w:tcBorders>
              <w:top w:val="nil"/>
              <w:left w:val="nil"/>
              <w:bottom w:val="nil"/>
              <w:right w:val="nil"/>
            </w:tcBorders>
          </w:tcPr>
          <w:p w14:paraId="220D9AE5" w14:textId="77777777" w:rsidR="00551C68" w:rsidRPr="00CD63CD" w:rsidRDefault="00551C68" w:rsidP="00FD22CE">
            <w:pPr>
              <w:autoSpaceDE w:val="0"/>
              <w:autoSpaceDN w:val="0"/>
              <w:adjustRightInd w:val="0"/>
              <w:spacing w:after="0" w:line="240" w:lineRule="auto"/>
              <w:rPr>
                <w:ins w:id="7874" w:author="Arjan Kloosterboer" w:date="2017-03-13T11:03:00Z"/>
                <w:rFonts w:ascii="Arial" w:eastAsia="Times New Roman" w:hAnsi="Arial" w:cs="Arial"/>
                <w:b/>
                <w:bCs/>
                <w:color w:val="000000"/>
                <w:sz w:val="20"/>
                <w:szCs w:val="20"/>
              </w:rPr>
            </w:pPr>
          </w:p>
        </w:tc>
        <w:tc>
          <w:tcPr>
            <w:tcW w:w="5580" w:type="dxa"/>
            <w:tcBorders>
              <w:top w:val="nil"/>
              <w:left w:val="nil"/>
              <w:bottom w:val="nil"/>
              <w:right w:val="nil"/>
            </w:tcBorders>
          </w:tcPr>
          <w:p w14:paraId="7EFC0F8A" w14:textId="77777777" w:rsidR="00551C68" w:rsidRPr="00CD63CD" w:rsidRDefault="00551C68" w:rsidP="00FD22CE">
            <w:pPr>
              <w:autoSpaceDE w:val="0"/>
              <w:autoSpaceDN w:val="0"/>
              <w:adjustRightInd w:val="0"/>
              <w:spacing w:after="0" w:line="240" w:lineRule="auto"/>
              <w:rPr>
                <w:ins w:id="7875" w:author="Arjan Kloosterboer" w:date="2017-03-13T11:03:00Z"/>
                <w:rFonts w:ascii="Arial" w:eastAsia="Times New Roman" w:hAnsi="Arial" w:cs="Arial"/>
                <w:color w:val="000000"/>
                <w:sz w:val="20"/>
                <w:szCs w:val="20"/>
              </w:rPr>
            </w:pPr>
          </w:p>
        </w:tc>
      </w:tr>
      <w:tr w:rsidR="00551C68" w:rsidRPr="00AE1A91" w14:paraId="544B9FBD" w14:textId="77777777" w:rsidTr="00FD22CE">
        <w:trPr>
          <w:trHeight w:val="232"/>
          <w:ins w:id="7876" w:author="Arjan Kloosterboer" w:date="2017-03-13T11:03:00Z"/>
        </w:trPr>
        <w:tc>
          <w:tcPr>
            <w:tcW w:w="3780" w:type="dxa"/>
            <w:tcBorders>
              <w:top w:val="nil"/>
              <w:left w:val="nil"/>
              <w:bottom w:val="nil"/>
              <w:right w:val="nil"/>
            </w:tcBorders>
          </w:tcPr>
          <w:p w14:paraId="72ABCBFC" w14:textId="77777777" w:rsidR="00551C68" w:rsidRPr="00CD63CD" w:rsidRDefault="00551C68" w:rsidP="00FD22CE">
            <w:pPr>
              <w:autoSpaceDE w:val="0"/>
              <w:autoSpaceDN w:val="0"/>
              <w:adjustRightInd w:val="0"/>
              <w:spacing w:after="0" w:line="240" w:lineRule="auto"/>
              <w:rPr>
                <w:ins w:id="7877" w:author="Arjan Kloosterboer" w:date="2017-03-13T11:03:00Z"/>
                <w:rFonts w:ascii="Arial" w:eastAsia="Times New Roman" w:hAnsi="Arial" w:cs="Arial"/>
                <w:color w:val="000000"/>
                <w:sz w:val="20"/>
                <w:szCs w:val="20"/>
              </w:rPr>
            </w:pPr>
            <w:ins w:id="7878" w:author="Arjan Kloosterboer" w:date="2017-03-13T11:03:00Z">
              <w:r w:rsidRPr="00CD63CD">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43BD6800" w14:textId="77777777" w:rsidR="00551C68" w:rsidRPr="00DD0F4F" w:rsidRDefault="00551C68" w:rsidP="00FD22CE">
            <w:pPr>
              <w:autoSpaceDE w:val="0"/>
              <w:autoSpaceDN w:val="0"/>
              <w:adjustRightInd w:val="0"/>
              <w:spacing w:after="0" w:line="240" w:lineRule="auto"/>
              <w:rPr>
                <w:ins w:id="7879" w:author="Arjan Kloosterboer" w:date="2017-03-13T11:03:00Z"/>
                <w:rFonts w:ascii="Arial" w:eastAsia="Times New Roman" w:hAnsi="Arial" w:cs="Arial"/>
                <w:color w:val="000000"/>
                <w:sz w:val="20"/>
                <w:szCs w:val="20"/>
                <w:lang w:val="nl-NL"/>
              </w:rPr>
            </w:pPr>
            <w:ins w:id="7880" w:author="Arjan Kloosterboer" w:date="2017-03-13T11:03:00Z">
              <w:r w:rsidRPr="00DD0F4F">
                <w:rPr>
                  <w:rFonts w:ascii="Arial" w:eastAsia="Times New Roman" w:hAnsi="Arial" w:cs="Arial"/>
                  <w:color w:val="000000"/>
                  <w:sz w:val="20"/>
                  <w:szCs w:val="20"/>
                  <w:lang w:val="nl-NL"/>
                </w:rPr>
                <w:t>De in het NHR voorkomende unieke identificaties van rechtspersonen en samenwerkingsverbanden.</w:t>
              </w:r>
            </w:ins>
          </w:p>
        </w:tc>
      </w:tr>
      <w:tr w:rsidR="00551C68" w:rsidRPr="00AE1A91" w14:paraId="2DF39733" w14:textId="77777777" w:rsidTr="00FD22CE">
        <w:trPr>
          <w:trHeight w:val="232"/>
          <w:ins w:id="7881" w:author="Arjan Kloosterboer" w:date="2017-03-13T11:03:00Z"/>
        </w:trPr>
        <w:tc>
          <w:tcPr>
            <w:tcW w:w="3780" w:type="dxa"/>
            <w:tcBorders>
              <w:top w:val="nil"/>
              <w:left w:val="nil"/>
              <w:bottom w:val="nil"/>
              <w:right w:val="nil"/>
            </w:tcBorders>
          </w:tcPr>
          <w:p w14:paraId="743C0A65" w14:textId="77777777" w:rsidR="00551C68" w:rsidRPr="00DD0F4F" w:rsidRDefault="00551C68" w:rsidP="00FD22CE">
            <w:pPr>
              <w:autoSpaceDE w:val="0"/>
              <w:autoSpaceDN w:val="0"/>
              <w:adjustRightInd w:val="0"/>
              <w:spacing w:after="0" w:line="240" w:lineRule="auto"/>
              <w:rPr>
                <w:ins w:id="7882" w:author="Arjan Kloosterboer" w:date="2017-03-13T11:03: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3E67C4BF" w14:textId="77777777" w:rsidR="00551C68" w:rsidRPr="00DD0F4F" w:rsidRDefault="00551C68" w:rsidP="00FD22CE">
            <w:pPr>
              <w:autoSpaceDE w:val="0"/>
              <w:autoSpaceDN w:val="0"/>
              <w:adjustRightInd w:val="0"/>
              <w:spacing w:after="0" w:line="240" w:lineRule="auto"/>
              <w:rPr>
                <w:ins w:id="7883" w:author="Arjan Kloosterboer" w:date="2017-03-13T11:03:00Z"/>
                <w:rFonts w:ascii="Arial" w:eastAsia="Times New Roman" w:hAnsi="Arial" w:cs="Arial"/>
                <w:color w:val="000000"/>
                <w:sz w:val="20"/>
                <w:szCs w:val="20"/>
                <w:lang w:val="nl-NL"/>
              </w:rPr>
            </w:pPr>
          </w:p>
        </w:tc>
      </w:tr>
      <w:tr w:rsidR="00551C68" w:rsidRPr="00CD63CD" w14:paraId="506ED232" w14:textId="77777777" w:rsidTr="00FD22CE">
        <w:trPr>
          <w:trHeight w:val="232"/>
          <w:ins w:id="7884" w:author="Arjan Kloosterboer" w:date="2017-03-13T11:03:00Z"/>
        </w:trPr>
        <w:tc>
          <w:tcPr>
            <w:tcW w:w="3780" w:type="dxa"/>
            <w:tcBorders>
              <w:top w:val="nil"/>
              <w:left w:val="nil"/>
              <w:bottom w:val="nil"/>
              <w:right w:val="nil"/>
            </w:tcBorders>
          </w:tcPr>
          <w:p w14:paraId="74FC41C3" w14:textId="77777777" w:rsidR="00551C68" w:rsidRPr="00CD63CD" w:rsidRDefault="00551C68" w:rsidP="00FD22CE">
            <w:pPr>
              <w:autoSpaceDE w:val="0"/>
              <w:autoSpaceDN w:val="0"/>
              <w:adjustRightInd w:val="0"/>
              <w:spacing w:after="0" w:line="240" w:lineRule="auto"/>
              <w:rPr>
                <w:ins w:id="7885" w:author="Arjan Kloosterboer" w:date="2017-03-13T11:03:00Z"/>
                <w:rFonts w:ascii="Arial" w:eastAsia="Times New Roman" w:hAnsi="Arial" w:cs="Arial"/>
                <w:color w:val="000000"/>
                <w:sz w:val="20"/>
                <w:szCs w:val="20"/>
              </w:rPr>
            </w:pPr>
            <w:ins w:id="7886" w:author="Arjan Kloosterboer" w:date="2017-03-13T11:03:00Z">
              <w:r w:rsidRPr="00CD63C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0C73C590" w14:textId="77777777" w:rsidR="00551C68" w:rsidRPr="00CD63CD" w:rsidRDefault="00551C68" w:rsidP="00FD22CE">
            <w:pPr>
              <w:autoSpaceDE w:val="0"/>
              <w:autoSpaceDN w:val="0"/>
              <w:adjustRightInd w:val="0"/>
              <w:spacing w:after="0" w:line="240" w:lineRule="auto"/>
              <w:rPr>
                <w:ins w:id="7887" w:author="Arjan Kloosterboer" w:date="2017-03-13T11:03:00Z"/>
                <w:rFonts w:ascii="Arial" w:eastAsia="Times New Roman" w:hAnsi="Arial" w:cs="Arial"/>
                <w:color w:val="000000"/>
                <w:sz w:val="20"/>
                <w:szCs w:val="20"/>
              </w:rPr>
            </w:pPr>
            <w:ins w:id="7888" w:author="Arjan Kloosterboer" w:date="2017-03-13T11:03:00Z">
              <w:r w:rsidRPr="00CD63CD">
                <w:rPr>
                  <w:rFonts w:ascii="Arial" w:eastAsia="Times New Roman" w:hAnsi="Arial" w:cs="Arial"/>
                  <w:color w:val="000000"/>
                  <w:sz w:val="20"/>
                  <w:szCs w:val="20"/>
                </w:rPr>
                <w:t>Nee</w:t>
              </w:r>
            </w:ins>
          </w:p>
        </w:tc>
      </w:tr>
      <w:tr w:rsidR="00551C68" w:rsidRPr="00CD63CD" w14:paraId="05F7B5B5" w14:textId="77777777" w:rsidTr="00FD22CE">
        <w:trPr>
          <w:trHeight w:val="232"/>
          <w:ins w:id="7889" w:author="Arjan Kloosterboer" w:date="2017-03-13T11:03:00Z"/>
        </w:trPr>
        <w:tc>
          <w:tcPr>
            <w:tcW w:w="3780" w:type="dxa"/>
            <w:tcBorders>
              <w:top w:val="nil"/>
              <w:left w:val="nil"/>
              <w:bottom w:val="nil"/>
              <w:right w:val="nil"/>
            </w:tcBorders>
          </w:tcPr>
          <w:p w14:paraId="46829A6F" w14:textId="77777777" w:rsidR="00551C68" w:rsidRPr="00CD63CD" w:rsidRDefault="00551C68" w:rsidP="00FD22CE">
            <w:pPr>
              <w:autoSpaceDE w:val="0"/>
              <w:autoSpaceDN w:val="0"/>
              <w:adjustRightInd w:val="0"/>
              <w:spacing w:after="0" w:line="240" w:lineRule="auto"/>
              <w:rPr>
                <w:ins w:id="7890" w:author="Arjan Kloosterboer" w:date="2017-03-13T11:03:00Z"/>
                <w:rFonts w:ascii="Arial" w:eastAsia="Times New Roman" w:hAnsi="Arial" w:cs="Arial"/>
                <w:b/>
                <w:bCs/>
                <w:color w:val="000000"/>
                <w:sz w:val="20"/>
                <w:szCs w:val="20"/>
              </w:rPr>
            </w:pPr>
          </w:p>
        </w:tc>
        <w:tc>
          <w:tcPr>
            <w:tcW w:w="5580" w:type="dxa"/>
            <w:tcBorders>
              <w:top w:val="nil"/>
              <w:left w:val="nil"/>
              <w:bottom w:val="nil"/>
              <w:right w:val="nil"/>
            </w:tcBorders>
          </w:tcPr>
          <w:p w14:paraId="1B6B7F19" w14:textId="77777777" w:rsidR="00551C68" w:rsidRPr="00CD63CD" w:rsidRDefault="00551C68" w:rsidP="00FD22CE">
            <w:pPr>
              <w:autoSpaceDE w:val="0"/>
              <w:autoSpaceDN w:val="0"/>
              <w:adjustRightInd w:val="0"/>
              <w:spacing w:after="0" w:line="240" w:lineRule="auto"/>
              <w:rPr>
                <w:ins w:id="7891" w:author="Arjan Kloosterboer" w:date="2017-03-13T11:03:00Z"/>
                <w:rFonts w:ascii="Arial" w:eastAsia="Times New Roman" w:hAnsi="Arial" w:cs="Arial"/>
                <w:color w:val="000000"/>
                <w:sz w:val="20"/>
                <w:szCs w:val="20"/>
              </w:rPr>
            </w:pPr>
          </w:p>
        </w:tc>
      </w:tr>
      <w:tr w:rsidR="00551C68" w:rsidRPr="00CD63CD" w14:paraId="609A4661" w14:textId="77777777" w:rsidTr="00FD22CE">
        <w:trPr>
          <w:trHeight w:val="232"/>
          <w:ins w:id="7892" w:author="Arjan Kloosterboer" w:date="2017-03-13T11:03:00Z"/>
        </w:trPr>
        <w:tc>
          <w:tcPr>
            <w:tcW w:w="3780" w:type="dxa"/>
            <w:tcBorders>
              <w:top w:val="nil"/>
              <w:left w:val="nil"/>
              <w:bottom w:val="nil"/>
              <w:right w:val="nil"/>
            </w:tcBorders>
          </w:tcPr>
          <w:p w14:paraId="0B028925" w14:textId="77777777" w:rsidR="00551C68" w:rsidRPr="00CD63CD" w:rsidRDefault="00551C68" w:rsidP="00FD22CE">
            <w:pPr>
              <w:autoSpaceDE w:val="0"/>
              <w:autoSpaceDN w:val="0"/>
              <w:adjustRightInd w:val="0"/>
              <w:spacing w:after="0" w:line="240" w:lineRule="auto"/>
              <w:rPr>
                <w:ins w:id="7893" w:author="Arjan Kloosterboer" w:date="2017-03-13T11:03:00Z"/>
                <w:rFonts w:ascii="Arial" w:eastAsia="Times New Roman" w:hAnsi="Arial" w:cs="Arial"/>
                <w:color w:val="000000"/>
                <w:sz w:val="20"/>
                <w:szCs w:val="20"/>
              </w:rPr>
            </w:pPr>
            <w:ins w:id="7894" w:author="Arjan Kloosterboer" w:date="2017-03-13T11:03:00Z">
              <w:r w:rsidRPr="00CD63C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7B54003E" w14:textId="77777777" w:rsidR="00551C68" w:rsidRPr="00CD63CD" w:rsidRDefault="00551C68" w:rsidP="00FD22CE">
            <w:pPr>
              <w:autoSpaceDE w:val="0"/>
              <w:autoSpaceDN w:val="0"/>
              <w:adjustRightInd w:val="0"/>
              <w:spacing w:after="0" w:line="240" w:lineRule="auto"/>
              <w:rPr>
                <w:ins w:id="7895" w:author="Arjan Kloosterboer" w:date="2017-03-13T11:03:00Z"/>
                <w:rFonts w:ascii="Arial" w:eastAsia="Times New Roman" w:hAnsi="Arial" w:cs="Arial"/>
                <w:color w:val="000000"/>
                <w:sz w:val="20"/>
                <w:szCs w:val="20"/>
              </w:rPr>
            </w:pPr>
            <w:ins w:id="7896" w:author="Arjan Kloosterboer" w:date="2017-03-13T11:03:00Z">
              <w:r>
                <w:rPr>
                  <w:rFonts w:ascii="Arial" w:eastAsia="Times New Roman" w:hAnsi="Arial" w:cs="Arial"/>
                  <w:color w:val="000000"/>
                  <w:sz w:val="20"/>
                  <w:szCs w:val="20"/>
                </w:rPr>
                <w:t>Nee</w:t>
              </w:r>
            </w:ins>
          </w:p>
        </w:tc>
      </w:tr>
      <w:tr w:rsidR="00551C68" w:rsidRPr="00CD63CD" w14:paraId="41DC3F5D" w14:textId="77777777" w:rsidTr="00FD22CE">
        <w:trPr>
          <w:trHeight w:val="232"/>
          <w:ins w:id="7897" w:author="Arjan Kloosterboer" w:date="2017-03-13T11:03:00Z"/>
        </w:trPr>
        <w:tc>
          <w:tcPr>
            <w:tcW w:w="3780" w:type="dxa"/>
            <w:tcBorders>
              <w:top w:val="nil"/>
              <w:left w:val="nil"/>
              <w:bottom w:val="nil"/>
              <w:right w:val="nil"/>
            </w:tcBorders>
          </w:tcPr>
          <w:p w14:paraId="198ADAD2" w14:textId="77777777" w:rsidR="00551C68" w:rsidRPr="00CD63CD" w:rsidRDefault="00551C68" w:rsidP="00FD22CE">
            <w:pPr>
              <w:autoSpaceDE w:val="0"/>
              <w:autoSpaceDN w:val="0"/>
              <w:adjustRightInd w:val="0"/>
              <w:spacing w:after="0" w:line="240" w:lineRule="auto"/>
              <w:rPr>
                <w:ins w:id="7898" w:author="Arjan Kloosterboer" w:date="2017-03-13T11:03:00Z"/>
                <w:rFonts w:ascii="Arial" w:eastAsia="Times New Roman" w:hAnsi="Arial" w:cs="Arial"/>
                <w:b/>
                <w:bCs/>
                <w:color w:val="000000"/>
                <w:sz w:val="20"/>
                <w:szCs w:val="20"/>
              </w:rPr>
            </w:pPr>
          </w:p>
        </w:tc>
        <w:tc>
          <w:tcPr>
            <w:tcW w:w="5580" w:type="dxa"/>
            <w:tcBorders>
              <w:top w:val="nil"/>
              <w:left w:val="nil"/>
              <w:bottom w:val="nil"/>
              <w:right w:val="nil"/>
            </w:tcBorders>
          </w:tcPr>
          <w:p w14:paraId="7EF96D1F" w14:textId="77777777" w:rsidR="00551C68" w:rsidRPr="00CD63CD" w:rsidRDefault="00551C68" w:rsidP="00FD22CE">
            <w:pPr>
              <w:autoSpaceDE w:val="0"/>
              <w:autoSpaceDN w:val="0"/>
              <w:adjustRightInd w:val="0"/>
              <w:spacing w:after="0" w:line="240" w:lineRule="auto"/>
              <w:rPr>
                <w:ins w:id="7899" w:author="Arjan Kloosterboer" w:date="2017-03-13T11:03:00Z"/>
                <w:rFonts w:ascii="Arial" w:eastAsia="Times New Roman" w:hAnsi="Arial" w:cs="Arial"/>
                <w:color w:val="000000"/>
                <w:sz w:val="20"/>
                <w:szCs w:val="20"/>
              </w:rPr>
            </w:pPr>
          </w:p>
        </w:tc>
      </w:tr>
      <w:tr w:rsidR="00551C68" w:rsidRPr="00CD63CD" w14:paraId="5636983F" w14:textId="77777777" w:rsidTr="00FD22CE">
        <w:trPr>
          <w:trHeight w:val="232"/>
          <w:ins w:id="7900" w:author="Arjan Kloosterboer" w:date="2017-03-13T11:03:00Z"/>
        </w:trPr>
        <w:tc>
          <w:tcPr>
            <w:tcW w:w="3780" w:type="dxa"/>
            <w:tcBorders>
              <w:top w:val="nil"/>
              <w:left w:val="nil"/>
              <w:bottom w:val="nil"/>
              <w:right w:val="nil"/>
            </w:tcBorders>
          </w:tcPr>
          <w:p w14:paraId="3977AB6D" w14:textId="77777777" w:rsidR="00551C68" w:rsidRPr="00CD63CD" w:rsidRDefault="00551C68" w:rsidP="00FD22CE">
            <w:pPr>
              <w:autoSpaceDE w:val="0"/>
              <w:autoSpaceDN w:val="0"/>
              <w:adjustRightInd w:val="0"/>
              <w:spacing w:after="0" w:line="240" w:lineRule="auto"/>
              <w:rPr>
                <w:ins w:id="7901" w:author="Arjan Kloosterboer" w:date="2017-03-13T11:03:00Z"/>
                <w:rFonts w:ascii="Arial" w:eastAsia="Times New Roman" w:hAnsi="Arial" w:cs="Arial"/>
                <w:color w:val="000000"/>
                <w:sz w:val="20"/>
                <w:szCs w:val="20"/>
              </w:rPr>
            </w:pPr>
            <w:ins w:id="7902" w:author="Arjan Kloosterboer" w:date="2017-03-13T11:03:00Z">
              <w:r w:rsidRPr="00CD63C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3EF849DE" w14:textId="77777777" w:rsidR="00551C68" w:rsidRPr="00CD63CD" w:rsidRDefault="00551C68" w:rsidP="00FD22CE">
            <w:pPr>
              <w:autoSpaceDE w:val="0"/>
              <w:autoSpaceDN w:val="0"/>
              <w:adjustRightInd w:val="0"/>
              <w:spacing w:after="0" w:line="240" w:lineRule="auto"/>
              <w:rPr>
                <w:ins w:id="7903" w:author="Arjan Kloosterboer" w:date="2017-03-13T11:03:00Z"/>
                <w:rFonts w:ascii="Arial" w:eastAsia="Times New Roman" w:hAnsi="Arial" w:cs="Arial"/>
                <w:color w:val="000000"/>
                <w:sz w:val="20"/>
                <w:szCs w:val="20"/>
              </w:rPr>
            </w:pPr>
          </w:p>
        </w:tc>
      </w:tr>
      <w:tr w:rsidR="00551C68" w:rsidRPr="00CD63CD" w14:paraId="624816A0" w14:textId="77777777" w:rsidTr="00FD22CE">
        <w:trPr>
          <w:trHeight w:val="232"/>
          <w:ins w:id="7904" w:author="Arjan Kloosterboer" w:date="2017-03-13T11:03:00Z"/>
        </w:trPr>
        <w:tc>
          <w:tcPr>
            <w:tcW w:w="3780" w:type="dxa"/>
            <w:tcBorders>
              <w:top w:val="nil"/>
              <w:left w:val="nil"/>
              <w:bottom w:val="nil"/>
              <w:right w:val="nil"/>
            </w:tcBorders>
          </w:tcPr>
          <w:p w14:paraId="077B977C" w14:textId="77777777" w:rsidR="00551C68" w:rsidRPr="00CD63CD" w:rsidRDefault="00551C68" w:rsidP="00FD22CE">
            <w:pPr>
              <w:autoSpaceDE w:val="0"/>
              <w:autoSpaceDN w:val="0"/>
              <w:adjustRightInd w:val="0"/>
              <w:spacing w:after="0" w:line="240" w:lineRule="auto"/>
              <w:rPr>
                <w:ins w:id="7905" w:author="Arjan Kloosterboer" w:date="2017-03-13T11:03:00Z"/>
                <w:rFonts w:ascii="Arial" w:eastAsia="Times New Roman" w:hAnsi="Arial" w:cs="Arial"/>
                <w:b/>
                <w:bCs/>
                <w:color w:val="000000"/>
                <w:sz w:val="20"/>
                <w:szCs w:val="20"/>
              </w:rPr>
            </w:pPr>
          </w:p>
        </w:tc>
        <w:tc>
          <w:tcPr>
            <w:tcW w:w="5580" w:type="dxa"/>
            <w:tcBorders>
              <w:top w:val="nil"/>
              <w:left w:val="nil"/>
              <w:bottom w:val="nil"/>
              <w:right w:val="nil"/>
            </w:tcBorders>
          </w:tcPr>
          <w:p w14:paraId="2B6F276C" w14:textId="77777777" w:rsidR="00551C68" w:rsidRPr="00CD63CD" w:rsidRDefault="00551C68" w:rsidP="00FD22CE">
            <w:pPr>
              <w:autoSpaceDE w:val="0"/>
              <w:autoSpaceDN w:val="0"/>
              <w:adjustRightInd w:val="0"/>
              <w:spacing w:after="0" w:line="240" w:lineRule="auto"/>
              <w:rPr>
                <w:ins w:id="7906" w:author="Arjan Kloosterboer" w:date="2017-03-13T11:03:00Z"/>
                <w:rFonts w:ascii="Arial" w:eastAsia="Times New Roman" w:hAnsi="Arial" w:cs="Arial"/>
                <w:color w:val="000000"/>
                <w:sz w:val="20"/>
                <w:szCs w:val="20"/>
              </w:rPr>
            </w:pPr>
          </w:p>
        </w:tc>
      </w:tr>
      <w:tr w:rsidR="00551C68" w:rsidRPr="00CD63CD" w14:paraId="69C6F849" w14:textId="77777777" w:rsidTr="00FD22CE">
        <w:trPr>
          <w:trHeight w:val="232"/>
          <w:ins w:id="7907" w:author="Arjan Kloosterboer" w:date="2017-03-13T11:03:00Z"/>
        </w:trPr>
        <w:tc>
          <w:tcPr>
            <w:tcW w:w="3780" w:type="dxa"/>
            <w:tcBorders>
              <w:top w:val="nil"/>
              <w:left w:val="nil"/>
              <w:bottom w:val="nil"/>
              <w:right w:val="nil"/>
            </w:tcBorders>
          </w:tcPr>
          <w:p w14:paraId="0298E167" w14:textId="77777777" w:rsidR="00551C68" w:rsidRPr="00CD63CD" w:rsidRDefault="00551C68" w:rsidP="00FD22CE">
            <w:pPr>
              <w:autoSpaceDE w:val="0"/>
              <w:autoSpaceDN w:val="0"/>
              <w:adjustRightInd w:val="0"/>
              <w:spacing w:after="0" w:line="240" w:lineRule="auto"/>
              <w:rPr>
                <w:ins w:id="7908" w:author="Arjan Kloosterboer" w:date="2017-03-13T11:03:00Z"/>
                <w:rFonts w:ascii="Arial" w:eastAsia="Times New Roman" w:hAnsi="Arial" w:cs="Arial"/>
                <w:color w:val="000000"/>
                <w:sz w:val="20"/>
                <w:szCs w:val="20"/>
              </w:rPr>
            </w:pPr>
            <w:ins w:id="7909" w:author="Arjan Kloosterboer" w:date="2017-03-13T11:03:00Z">
              <w:r w:rsidRPr="00CD63C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3E0BE7C3" w14:textId="77777777" w:rsidR="00551C68" w:rsidRPr="00CD63CD" w:rsidRDefault="00551C68" w:rsidP="00FD22CE">
            <w:pPr>
              <w:autoSpaceDE w:val="0"/>
              <w:autoSpaceDN w:val="0"/>
              <w:adjustRightInd w:val="0"/>
              <w:spacing w:after="0" w:line="240" w:lineRule="auto"/>
              <w:rPr>
                <w:ins w:id="7910" w:author="Arjan Kloosterboer" w:date="2017-03-13T11:03:00Z"/>
                <w:rFonts w:ascii="Arial" w:eastAsia="Times New Roman" w:hAnsi="Arial" w:cs="Arial"/>
                <w:color w:val="000000"/>
                <w:sz w:val="20"/>
                <w:szCs w:val="20"/>
              </w:rPr>
            </w:pPr>
            <w:ins w:id="7911" w:author="Arjan Kloosterboer" w:date="2017-03-13T11:03:00Z">
              <w:r w:rsidRPr="00CD63CD">
                <w:rPr>
                  <w:rFonts w:ascii="Arial" w:eastAsia="Times New Roman" w:hAnsi="Arial" w:cs="Arial"/>
                  <w:color w:val="000000"/>
                  <w:sz w:val="20"/>
                  <w:szCs w:val="20"/>
                </w:rPr>
                <w:t>Nee</w:t>
              </w:r>
            </w:ins>
          </w:p>
        </w:tc>
      </w:tr>
      <w:tr w:rsidR="00551C68" w:rsidRPr="00CD63CD" w14:paraId="6CA48DD5" w14:textId="77777777" w:rsidTr="00FD22CE">
        <w:trPr>
          <w:trHeight w:val="232"/>
          <w:ins w:id="7912" w:author="Arjan Kloosterboer" w:date="2017-03-13T11:03:00Z"/>
        </w:trPr>
        <w:tc>
          <w:tcPr>
            <w:tcW w:w="3780" w:type="dxa"/>
            <w:tcBorders>
              <w:top w:val="nil"/>
              <w:left w:val="nil"/>
              <w:bottom w:val="nil"/>
              <w:right w:val="nil"/>
            </w:tcBorders>
          </w:tcPr>
          <w:p w14:paraId="112FEE33" w14:textId="77777777" w:rsidR="00551C68" w:rsidRPr="00CD63CD" w:rsidRDefault="00551C68" w:rsidP="00FD22CE">
            <w:pPr>
              <w:autoSpaceDE w:val="0"/>
              <w:autoSpaceDN w:val="0"/>
              <w:adjustRightInd w:val="0"/>
              <w:spacing w:after="0" w:line="240" w:lineRule="auto"/>
              <w:rPr>
                <w:ins w:id="7913" w:author="Arjan Kloosterboer" w:date="2017-03-13T11:03:00Z"/>
                <w:rFonts w:ascii="Arial" w:eastAsia="Times New Roman" w:hAnsi="Arial" w:cs="Arial"/>
                <w:b/>
                <w:bCs/>
                <w:color w:val="000000"/>
                <w:sz w:val="20"/>
                <w:szCs w:val="20"/>
              </w:rPr>
            </w:pPr>
          </w:p>
        </w:tc>
        <w:tc>
          <w:tcPr>
            <w:tcW w:w="5580" w:type="dxa"/>
            <w:tcBorders>
              <w:top w:val="nil"/>
              <w:left w:val="nil"/>
              <w:bottom w:val="nil"/>
              <w:right w:val="nil"/>
            </w:tcBorders>
          </w:tcPr>
          <w:p w14:paraId="76D1E0A8" w14:textId="77777777" w:rsidR="00551C68" w:rsidRPr="00CD63CD" w:rsidRDefault="00551C68" w:rsidP="00FD22CE">
            <w:pPr>
              <w:autoSpaceDE w:val="0"/>
              <w:autoSpaceDN w:val="0"/>
              <w:adjustRightInd w:val="0"/>
              <w:spacing w:after="0" w:line="240" w:lineRule="auto"/>
              <w:rPr>
                <w:ins w:id="7914" w:author="Arjan Kloosterboer" w:date="2017-03-13T11:03:00Z"/>
                <w:rFonts w:ascii="Arial" w:eastAsia="Times New Roman" w:hAnsi="Arial" w:cs="Arial"/>
                <w:color w:val="000000"/>
                <w:sz w:val="20"/>
                <w:szCs w:val="20"/>
              </w:rPr>
            </w:pPr>
          </w:p>
        </w:tc>
      </w:tr>
      <w:tr w:rsidR="00551C68" w:rsidRPr="00CD63CD" w14:paraId="44DAA93B" w14:textId="77777777" w:rsidTr="00FD22CE">
        <w:trPr>
          <w:trHeight w:val="232"/>
          <w:ins w:id="7915" w:author="Arjan Kloosterboer" w:date="2017-03-13T11:03:00Z"/>
        </w:trPr>
        <w:tc>
          <w:tcPr>
            <w:tcW w:w="3780" w:type="dxa"/>
            <w:tcBorders>
              <w:top w:val="nil"/>
              <w:left w:val="nil"/>
              <w:bottom w:val="nil"/>
              <w:right w:val="nil"/>
            </w:tcBorders>
          </w:tcPr>
          <w:p w14:paraId="7FE20781" w14:textId="77777777" w:rsidR="00551C68" w:rsidRPr="00CD63CD" w:rsidRDefault="00551C68" w:rsidP="00FD22CE">
            <w:pPr>
              <w:autoSpaceDE w:val="0"/>
              <w:autoSpaceDN w:val="0"/>
              <w:adjustRightInd w:val="0"/>
              <w:spacing w:after="0" w:line="240" w:lineRule="auto"/>
              <w:rPr>
                <w:ins w:id="7916" w:author="Arjan Kloosterboer" w:date="2017-03-13T11:03:00Z"/>
                <w:rFonts w:ascii="Arial" w:eastAsia="Times New Roman" w:hAnsi="Arial" w:cs="Arial"/>
                <w:color w:val="000000"/>
                <w:sz w:val="20"/>
                <w:szCs w:val="20"/>
              </w:rPr>
            </w:pPr>
            <w:ins w:id="7917" w:author="Arjan Kloosterboer" w:date="2017-03-13T11:03:00Z">
              <w:r w:rsidRPr="00CD63CD">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1D46EC0E" w14:textId="77777777" w:rsidR="00551C68" w:rsidRPr="00CD63CD" w:rsidRDefault="00551C68" w:rsidP="00FD22CE">
            <w:pPr>
              <w:autoSpaceDE w:val="0"/>
              <w:autoSpaceDN w:val="0"/>
              <w:adjustRightInd w:val="0"/>
              <w:spacing w:after="0" w:line="240" w:lineRule="auto"/>
              <w:rPr>
                <w:ins w:id="7918" w:author="Arjan Kloosterboer" w:date="2017-03-13T11:03:00Z"/>
                <w:rFonts w:ascii="Arial" w:eastAsia="Times New Roman" w:hAnsi="Arial" w:cs="Arial"/>
                <w:color w:val="000000"/>
                <w:sz w:val="20"/>
                <w:szCs w:val="20"/>
              </w:rPr>
            </w:pPr>
            <w:ins w:id="7919" w:author="Arjan Kloosterboer" w:date="2017-03-13T11:03:00Z">
              <w:r w:rsidRPr="00CD63CD">
                <w:rPr>
                  <w:rFonts w:ascii="Arial" w:eastAsia="Times New Roman" w:hAnsi="Arial" w:cs="Arial"/>
                  <w:color w:val="000000"/>
                  <w:sz w:val="20"/>
                  <w:szCs w:val="20"/>
                </w:rPr>
                <w:t>Nee</w:t>
              </w:r>
            </w:ins>
          </w:p>
        </w:tc>
      </w:tr>
      <w:tr w:rsidR="00551C68" w:rsidRPr="00CD63CD" w14:paraId="55CAFED1" w14:textId="77777777" w:rsidTr="00FD22CE">
        <w:trPr>
          <w:trHeight w:val="232"/>
          <w:ins w:id="7920" w:author="Arjan Kloosterboer" w:date="2017-03-13T11:03:00Z"/>
        </w:trPr>
        <w:tc>
          <w:tcPr>
            <w:tcW w:w="3780" w:type="dxa"/>
            <w:tcBorders>
              <w:top w:val="nil"/>
              <w:left w:val="nil"/>
              <w:bottom w:val="nil"/>
              <w:right w:val="nil"/>
            </w:tcBorders>
          </w:tcPr>
          <w:p w14:paraId="139B159A" w14:textId="77777777" w:rsidR="00551C68" w:rsidRPr="00CD63CD" w:rsidRDefault="00551C68" w:rsidP="00FD22CE">
            <w:pPr>
              <w:autoSpaceDE w:val="0"/>
              <w:autoSpaceDN w:val="0"/>
              <w:adjustRightInd w:val="0"/>
              <w:spacing w:after="0" w:line="240" w:lineRule="auto"/>
              <w:rPr>
                <w:ins w:id="7921" w:author="Arjan Kloosterboer" w:date="2017-03-13T11:03:00Z"/>
                <w:rFonts w:ascii="Arial" w:eastAsia="Times New Roman" w:hAnsi="Arial" w:cs="Arial"/>
                <w:b/>
                <w:bCs/>
                <w:color w:val="000000"/>
                <w:sz w:val="20"/>
                <w:szCs w:val="20"/>
              </w:rPr>
            </w:pPr>
          </w:p>
        </w:tc>
        <w:tc>
          <w:tcPr>
            <w:tcW w:w="5580" w:type="dxa"/>
            <w:tcBorders>
              <w:top w:val="nil"/>
              <w:left w:val="nil"/>
              <w:bottom w:val="nil"/>
              <w:right w:val="nil"/>
            </w:tcBorders>
          </w:tcPr>
          <w:p w14:paraId="3F986E44" w14:textId="77777777" w:rsidR="00551C68" w:rsidRPr="00CD63CD" w:rsidRDefault="00551C68" w:rsidP="00FD22CE">
            <w:pPr>
              <w:autoSpaceDE w:val="0"/>
              <w:autoSpaceDN w:val="0"/>
              <w:adjustRightInd w:val="0"/>
              <w:spacing w:after="0" w:line="240" w:lineRule="auto"/>
              <w:rPr>
                <w:ins w:id="7922" w:author="Arjan Kloosterboer" w:date="2017-03-13T11:03:00Z"/>
                <w:rFonts w:ascii="Arial" w:eastAsia="Times New Roman" w:hAnsi="Arial" w:cs="Arial"/>
                <w:color w:val="000000"/>
                <w:sz w:val="20"/>
                <w:szCs w:val="20"/>
              </w:rPr>
            </w:pPr>
          </w:p>
        </w:tc>
      </w:tr>
      <w:tr w:rsidR="00551C68" w:rsidRPr="00CD63CD" w14:paraId="4646A1A7" w14:textId="77777777" w:rsidTr="00FD22CE">
        <w:trPr>
          <w:trHeight w:val="232"/>
          <w:ins w:id="7923" w:author="Arjan Kloosterboer" w:date="2017-03-13T11:03:00Z"/>
        </w:trPr>
        <w:tc>
          <w:tcPr>
            <w:tcW w:w="3780" w:type="dxa"/>
            <w:tcBorders>
              <w:top w:val="nil"/>
              <w:left w:val="nil"/>
              <w:bottom w:val="nil"/>
              <w:right w:val="nil"/>
            </w:tcBorders>
          </w:tcPr>
          <w:p w14:paraId="679E8924" w14:textId="77777777" w:rsidR="00551C68" w:rsidRPr="00CD63CD" w:rsidRDefault="00551C68" w:rsidP="00FD22CE">
            <w:pPr>
              <w:autoSpaceDE w:val="0"/>
              <w:autoSpaceDN w:val="0"/>
              <w:adjustRightInd w:val="0"/>
              <w:spacing w:after="0" w:line="240" w:lineRule="auto"/>
              <w:rPr>
                <w:ins w:id="7924" w:author="Arjan Kloosterboer" w:date="2017-03-13T11:03:00Z"/>
                <w:rFonts w:ascii="Arial" w:eastAsia="Times New Roman" w:hAnsi="Arial" w:cs="Arial"/>
                <w:color w:val="000000"/>
                <w:sz w:val="20"/>
                <w:szCs w:val="20"/>
              </w:rPr>
            </w:pPr>
            <w:ins w:id="7925" w:author="Arjan Kloosterboer" w:date="2017-03-13T11:03:00Z">
              <w:r w:rsidRPr="00CD63CD">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48001586" w14:textId="77777777" w:rsidR="00551C68" w:rsidRPr="00CD63CD" w:rsidRDefault="00551C68" w:rsidP="00FD22CE">
            <w:pPr>
              <w:autoSpaceDE w:val="0"/>
              <w:autoSpaceDN w:val="0"/>
              <w:adjustRightInd w:val="0"/>
              <w:spacing w:after="0" w:line="240" w:lineRule="auto"/>
              <w:rPr>
                <w:ins w:id="7926" w:author="Arjan Kloosterboer" w:date="2017-03-13T11:03:00Z"/>
                <w:rFonts w:ascii="Arial" w:eastAsia="Times New Roman" w:hAnsi="Arial" w:cs="Arial"/>
                <w:color w:val="000000"/>
                <w:sz w:val="20"/>
                <w:szCs w:val="20"/>
              </w:rPr>
            </w:pPr>
            <w:ins w:id="7927" w:author="Arjan Kloosterboer" w:date="2017-03-13T11:03:00Z">
              <w:r w:rsidRPr="00CD63CD">
                <w:rPr>
                  <w:rFonts w:ascii="Arial" w:hAnsi="Arial" w:cs="Arial"/>
                  <w:sz w:val="20"/>
                  <w:szCs w:val="20"/>
                  <w:lang w:val="en-AU"/>
                </w:rPr>
                <w:fldChar w:fldCharType="begin" w:fldLock="1"/>
              </w:r>
              <w:r w:rsidRPr="00CD63CD">
                <w:rPr>
                  <w:rFonts w:ascii="Arial" w:hAnsi="Arial" w:cs="Arial"/>
                  <w:sz w:val="20"/>
                  <w:szCs w:val="20"/>
                  <w:lang w:val="en-AU"/>
                </w:rPr>
                <w:instrText xml:space="preserve">MERGEFIELD </w:instrText>
              </w:r>
              <w:r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ins>
          </w:p>
        </w:tc>
      </w:tr>
      <w:tr w:rsidR="00551C68" w:rsidRPr="00CD63CD" w14:paraId="7A70C244" w14:textId="77777777" w:rsidTr="00FD22CE">
        <w:trPr>
          <w:trHeight w:val="232"/>
          <w:ins w:id="7928" w:author="Arjan Kloosterboer" w:date="2017-03-13T11:03:00Z"/>
        </w:trPr>
        <w:tc>
          <w:tcPr>
            <w:tcW w:w="3780" w:type="dxa"/>
            <w:tcBorders>
              <w:top w:val="nil"/>
              <w:left w:val="nil"/>
              <w:bottom w:val="nil"/>
              <w:right w:val="nil"/>
            </w:tcBorders>
          </w:tcPr>
          <w:p w14:paraId="1EB453B2" w14:textId="77777777" w:rsidR="00551C68" w:rsidRPr="00CD63CD" w:rsidRDefault="00551C68" w:rsidP="00FD22CE">
            <w:pPr>
              <w:autoSpaceDE w:val="0"/>
              <w:autoSpaceDN w:val="0"/>
              <w:adjustRightInd w:val="0"/>
              <w:spacing w:after="0" w:line="240" w:lineRule="auto"/>
              <w:rPr>
                <w:ins w:id="7929" w:author="Arjan Kloosterboer" w:date="2017-03-13T11:03:00Z"/>
                <w:rFonts w:ascii="Arial" w:eastAsia="Times New Roman" w:hAnsi="Arial" w:cs="Arial"/>
                <w:b/>
                <w:bCs/>
                <w:color w:val="000000"/>
                <w:sz w:val="20"/>
                <w:szCs w:val="20"/>
              </w:rPr>
            </w:pPr>
          </w:p>
        </w:tc>
        <w:tc>
          <w:tcPr>
            <w:tcW w:w="5580" w:type="dxa"/>
            <w:tcBorders>
              <w:top w:val="nil"/>
              <w:left w:val="nil"/>
              <w:bottom w:val="nil"/>
              <w:right w:val="nil"/>
            </w:tcBorders>
          </w:tcPr>
          <w:p w14:paraId="06FB86D8" w14:textId="77777777" w:rsidR="00551C68" w:rsidRPr="00CD63CD" w:rsidRDefault="00551C68" w:rsidP="00FD22CE">
            <w:pPr>
              <w:autoSpaceDE w:val="0"/>
              <w:autoSpaceDN w:val="0"/>
              <w:adjustRightInd w:val="0"/>
              <w:spacing w:after="0" w:line="240" w:lineRule="auto"/>
              <w:rPr>
                <w:ins w:id="7930" w:author="Arjan Kloosterboer" w:date="2017-03-13T11:03:00Z"/>
                <w:rFonts w:ascii="Arial" w:eastAsia="Times New Roman" w:hAnsi="Arial" w:cs="Arial"/>
                <w:color w:val="000000"/>
                <w:sz w:val="20"/>
                <w:szCs w:val="20"/>
              </w:rPr>
            </w:pPr>
          </w:p>
        </w:tc>
      </w:tr>
      <w:tr w:rsidR="00551C68" w:rsidRPr="00CD63CD" w14:paraId="430CA17C" w14:textId="77777777" w:rsidTr="00FD22CE">
        <w:trPr>
          <w:trHeight w:val="232"/>
          <w:ins w:id="7931" w:author="Arjan Kloosterboer" w:date="2017-03-13T11:03:00Z"/>
        </w:trPr>
        <w:tc>
          <w:tcPr>
            <w:tcW w:w="3780" w:type="dxa"/>
            <w:tcBorders>
              <w:top w:val="nil"/>
              <w:left w:val="nil"/>
              <w:bottom w:val="nil"/>
              <w:right w:val="nil"/>
            </w:tcBorders>
          </w:tcPr>
          <w:p w14:paraId="52D99493" w14:textId="77777777" w:rsidR="00551C68" w:rsidRPr="00CD63CD" w:rsidRDefault="00551C68" w:rsidP="00FD22CE">
            <w:pPr>
              <w:autoSpaceDE w:val="0"/>
              <w:autoSpaceDN w:val="0"/>
              <w:adjustRightInd w:val="0"/>
              <w:spacing w:after="0" w:line="240" w:lineRule="auto"/>
              <w:rPr>
                <w:ins w:id="7932" w:author="Arjan Kloosterboer" w:date="2017-03-13T11:03:00Z"/>
                <w:rFonts w:ascii="Arial" w:eastAsia="Times New Roman" w:hAnsi="Arial" w:cs="Arial"/>
                <w:color w:val="000000"/>
                <w:sz w:val="20"/>
                <w:szCs w:val="20"/>
              </w:rPr>
            </w:pPr>
            <w:ins w:id="7933" w:author="Arjan Kloosterboer" w:date="2017-03-13T11:03:00Z">
              <w:r w:rsidRPr="00CD63C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0025BE92" w14:textId="77777777" w:rsidR="00551C68" w:rsidRPr="00CD63CD" w:rsidRDefault="00551C68" w:rsidP="00FD22CE">
            <w:pPr>
              <w:autoSpaceDE w:val="0"/>
              <w:autoSpaceDN w:val="0"/>
              <w:adjustRightInd w:val="0"/>
              <w:spacing w:after="0" w:line="240" w:lineRule="auto"/>
              <w:rPr>
                <w:ins w:id="7934" w:author="Arjan Kloosterboer" w:date="2017-03-13T11:03:00Z"/>
                <w:rFonts w:ascii="Arial" w:eastAsia="Times New Roman" w:hAnsi="Arial" w:cs="Arial"/>
                <w:color w:val="000000"/>
                <w:sz w:val="20"/>
                <w:szCs w:val="20"/>
              </w:rPr>
            </w:pPr>
            <w:ins w:id="7935" w:author="Arjan Kloosterboer" w:date="2017-03-13T11:03:00Z">
              <w:r w:rsidRPr="00CD63CD">
                <w:rPr>
                  <w:rFonts w:ascii="Arial" w:eastAsia="Times New Roman" w:hAnsi="Arial" w:cs="Arial"/>
                  <w:color w:val="000000"/>
                  <w:sz w:val="20"/>
                  <w:szCs w:val="20"/>
                </w:rPr>
                <w:t>Gemeentelijk basisgegeven</w:t>
              </w:r>
            </w:ins>
          </w:p>
        </w:tc>
      </w:tr>
      <w:tr w:rsidR="00551C68" w:rsidRPr="00CD63CD" w14:paraId="3DD06A35" w14:textId="77777777" w:rsidTr="00FD22CE">
        <w:trPr>
          <w:trHeight w:val="232"/>
          <w:ins w:id="7936" w:author="Arjan Kloosterboer" w:date="2017-03-13T11:03:00Z"/>
        </w:trPr>
        <w:tc>
          <w:tcPr>
            <w:tcW w:w="3780" w:type="dxa"/>
            <w:tcBorders>
              <w:top w:val="nil"/>
              <w:left w:val="nil"/>
              <w:right w:val="nil"/>
            </w:tcBorders>
          </w:tcPr>
          <w:p w14:paraId="569BDF99" w14:textId="77777777" w:rsidR="00551C68" w:rsidRPr="00CD63CD" w:rsidRDefault="00551C68" w:rsidP="00FD22CE">
            <w:pPr>
              <w:autoSpaceDE w:val="0"/>
              <w:autoSpaceDN w:val="0"/>
              <w:adjustRightInd w:val="0"/>
              <w:spacing w:after="0" w:line="240" w:lineRule="auto"/>
              <w:rPr>
                <w:ins w:id="7937" w:author="Arjan Kloosterboer" w:date="2017-03-13T11:03:00Z"/>
                <w:rFonts w:ascii="Arial" w:eastAsia="Times New Roman" w:hAnsi="Arial" w:cs="Arial"/>
                <w:b/>
                <w:bCs/>
                <w:color w:val="000000"/>
                <w:sz w:val="20"/>
                <w:szCs w:val="20"/>
              </w:rPr>
            </w:pPr>
          </w:p>
        </w:tc>
        <w:tc>
          <w:tcPr>
            <w:tcW w:w="5580" w:type="dxa"/>
            <w:tcBorders>
              <w:top w:val="nil"/>
              <w:left w:val="nil"/>
              <w:right w:val="nil"/>
            </w:tcBorders>
          </w:tcPr>
          <w:p w14:paraId="34DDD8BC" w14:textId="77777777" w:rsidR="00551C68" w:rsidRPr="00CD63CD" w:rsidRDefault="00551C68" w:rsidP="00FD22CE">
            <w:pPr>
              <w:autoSpaceDE w:val="0"/>
              <w:autoSpaceDN w:val="0"/>
              <w:adjustRightInd w:val="0"/>
              <w:spacing w:after="0" w:line="240" w:lineRule="auto"/>
              <w:rPr>
                <w:ins w:id="7938" w:author="Arjan Kloosterboer" w:date="2017-03-13T11:03:00Z"/>
                <w:rFonts w:ascii="Arial" w:eastAsia="Times New Roman" w:hAnsi="Arial" w:cs="Arial"/>
                <w:color w:val="000000"/>
                <w:sz w:val="20"/>
                <w:szCs w:val="20"/>
              </w:rPr>
            </w:pPr>
          </w:p>
        </w:tc>
      </w:tr>
      <w:tr w:rsidR="00551C68" w:rsidRPr="00AE1A91" w14:paraId="1B58B46D" w14:textId="77777777" w:rsidTr="00FD22CE">
        <w:trPr>
          <w:trHeight w:val="232"/>
          <w:ins w:id="7939" w:author="Arjan Kloosterboer" w:date="2017-03-13T11:03:00Z"/>
        </w:trPr>
        <w:tc>
          <w:tcPr>
            <w:tcW w:w="3780" w:type="dxa"/>
            <w:tcBorders>
              <w:top w:val="nil"/>
              <w:left w:val="nil"/>
              <w:bottom w:val="single" w:sz="4" w:space="0" w:color="auto"/>
              <w:right w:val="nil"/>
            </w:tcBorders>
          </w:tcPr>
          <w:p w14:paraId="7F8738C9" w14:textId="77777777" w:rsidR="00551C68" w:rsidRPr="00CD63CD" w:rsidRDefault="00551C68" w:rsidP="00FD22CE">
            <w:pPr>
              <w:autoSpaceDE w:val="0"/>
              <w:autoSpaceDN w:val="0"/>
              <w:adjustRightInd w:val="0"/>
              <w:spacing w:after="0" w:line="240" w:lineRule="auto"/>
              <w:rPr>
                <w:ins w:id="7940" w:author="Arjan Kloosterboer" w:date="2017-03-13T11:03:00Z"/>
                <w:rFonts w:ascii="Arial" w:eastAsia="Times New Roman" w:hAnsi="Arial" w:cs="Arial"/>
                <w:b/>
                <w:bCs/>
                <w:color w:val="000000"/>
                <w:sz w:val="20"/>
                <w:szCs w:val="20"/>
              </w:rPr>
            </w:pPr>
            <w:ins w:id="7941" w:author="Arjan Kloosterboer" w:date="2017-03-13T11:03:00Z">
              <w:r w:rsidRPr="00CD63C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019A6671" w14:textId="6B545979" w:rsidR="00551C68" w:rsidRPr="00551C68" w:rsidRDefault="00551C68" w:rsidP="00FD22CE">
            <w:pPr>
              <w:autoSpaceDE w:val="0"/>
              <w:autoSpaceDN w:val="0"/>
              <w:adjustRightInd w:val="0"/>
              <w:spacing w:after="0" w:line="240" w:lineRule="auto"/>
              <w:rPr>
                <w:ins w:id="7942" w:author="Arjan Kloosterboer" w:date="2017-03-13T11:03:00Z"/>
                <w:rFonts w:ascii="Arial" w:eastAsia="Times New Roman" w:hAnsi="Arial" w:cs="Arial"/>
                <w:color w:val="000000"/>
                <w:sz w:val="20"/>
                <w:szCs w:val="20"/>
                <w:lang w:val="nl-NL"/>
              </w:rPr>
            </w:pPr>
            <w:ins w:id="7943" w:author="Arjan Kloosterboer" w:date="2017-03-13T11:06:00Z">
              <w:r w:rsidRPr="00551C68">
                <w:rPr>
                  <w:rFonts w:ascii="Arial" w:eastAsia="Times New Roman" w:hAnsi="Arial" w:cs="Arial"/>
                  <w:color w:val="000000"/>
                  <w:sz w:val="20"/>
                  <w:szCs w:val="20"/>
                  <w:lang w:val="nl-NL"/>
                </w:rPr>
                <w:t>1) De waarde van het attribuut is gelijk aan de waarde van het attribuut Organisatie-identificatie van de ORGANISATORISCHE EENHEID die d.m.v. de relatiesoort 'MEDEWERKER hoort bij ORGANISATORISCHE EENHEID' aan de MEDEWERKER is gerelateerd.</w:t>
              </w:r>
            </w:ins>
          </w:p>
        </w:tc>
      </w:tr>
    </w:tbl>
    <w:p w14:paraId="474E8006" w14:textId="77777777" w:rsidR="00073CA5" w:rsidRPr="00551C68" w:rsidRDefault="00073CA5" w:rsidP="00073CA5">
      <w:pPr>
        <w:rPr>
          <w:lang w:val="nl-NL"/>
        </w:rPr>
      </w:pPr>
    </w:p>
    <w:p w14:paraId="2992506E" w14:textId="70E5DD2A" w:rsidR="00073CA5" w:rsidRDefault="00073CA5" w:rsidP="00073CA5">
      <w:pPr>
        <w:pStyle w:val="Kop2"/>
      </w:pPr>
      <w:bookmarkStart w:id="7944" w:name="_Ref477362184"/>
      <w:bookmarkStart w:id="7945" w:name="_Toc517094708"/>
      <w:r>
        <w:t>OBJECT</w:t>
      </w:r>
      <w:bookmarkEnd w:id="7944"/>
      <w:bookmarkEnd w:id="7945"/>
    </w:p>
    <w:p w14:paraId="22BD0132" w14:textId="39FCE90F" w:rsidR="00273F7D" w:rsidRDefault="007D699F" w:rsidP="0044638F">
      <w:pPr>
        <w:rPr>
          <w:lang w:val="nl-NL"/>
        </w:rPr>
      </w:pPr>
      <w:r>
        <w:rPr>
          <w:lang w:val="nl-NL"/>
        </w:rPr>
        <w:t xml:space="preserve">Het objecttype OBJECT betreft de objecten waarop zaken betrekking kunnen hebben. Dit is uitgewerkt in de </w:t>
      </w:r>
      <w:r w:rsidR="00434476">
        <w:rPr>
          <w:lang w:val="nl-NL"/>
        </w:rPr>
        <w:t>‘</w:t>
      </w:r>
      <w:r>
        <w:rPr>
          <w:lang w:val="nl-NL"/>
        </w:rPr>
        <w:t>specialisaties</w:t>
      </w:r>
      <w:r w:rsidR="00434476">
        <w:rPr>
          <w:lang w:val="nl-NL"/>
        </w:rPr>
        <w:t>’</w:t>
      </w:r>
      <w:r>
        <w:rPr>
          <w:lang w:val="nl-NL"/>
        </w:rPr>
        <w:t xml:space="preserve"> van dit objecttype. Hierop zijn enkele aanpassingen doorgevoerd. D</w:t>
      </w:r>
      <w:r w:rsidR="00273F7D">
        <w:rPr>
          <w:lang w:val="nl-NL"/>
        </w:rPr>
        <w:t>i</w:t>
      </w:r>
      <w:r>
        <w:rPr>
          <w:lang w:val="nl-NL"/>
        </w:rPr>
        <w:t xml:space="preserve">t betreft </w:t>
      </w:r>
      <w:r w:rsidR="00A441EF">
        <w:rPr>
          <w:lang w:val="nl-NL"/>
        </w:rPr>
        <w:t xml:space="preserve">de toevoeging van de attribuutsoort ‘Object-URI’, </w:t>
      </w:r>
      <w:r w:rsidR="00465C73">
        <w:rPr>
          <w:lang w:val="nl-NL"/>
        </w:rPr>
        <w:t xml:space="preserve">het vervallen van de attribuutsoorten ‘Identificatie’ en ‘Objecttype’, </w:t>
      </w:r>
      <w:r>
        <w:rPr>
          <w:lang w:val="nl-NL"/>
        </w:rPr>
        <w:t xml:space="preserve">de onderscheiden </w:t>
      </w:r>
      <w:r w:rsidR="00434476">
        <w:rPr>
          <w:lang w:val="nl-NL"/>
        </w:rPr>
        <w:t>‘</w:t>
      </w:r>
      <w:r>
        <w:rPr>
          <w:lang w:val="nl-NL"/>
        </w:rPr>
        <w:t>specialisaties</w:t>
      </w:r>
      <w:r w:rsidR="00434476">
        <w:rPr>
          <w:lang w:val="nl-NL"/>
        </w:rPr>
        <w:t>’</w:t>
      </w:r>
      <w:r>
        <w:rPr>
          <w:lang w:val="nl-NL"/>
        </w:rPr>
        <w:t xml:space="preserve">, de naamgeving daarvan, de attribuutsoorten daarvan en </w:t>
      </w:r>
      <w:r w:rsidR="00273F7D">
        <w:rPr>
          <w:lang w:val="nl-NL"/>
        </w:rPr>
        <w:t xml:space="preserve">de relatie van de </w:t>
      </w:r>
      <w:r w:rsidR="00434476">
        <w:rPr>
          <w:lang w:val="nl-NL"/>
        </w:rPr>
        <w:t>‘</w:t>
      </w:r>
      <w:r w:rsidR="00273F7D">
        <w:rPr>
          <w:lang w:val="nl-NL"/>
        </w:rPr>
        <w:t>specialisaties</w:t>
      </w:r>
      <w:r w:rsidR="00434476">
        <w:rPr>
          <w:lang w:val="nl-NL"/>
        </w:rPr>
        <w:t>’</w:t>
      </w:r>
      <w:r w:rsidR="00273F7D">
        <w:rPr>
          <w:lang w:val="nl-NL"/>
        </w:rPr>
        <w:t xml:space="preserve"> zijnde RGBZ-objecttypen tot die objecttypen.</w:t>
      </w:r>
    </w:p>
    <w:tbl>
      <w:tblPr>
        <w:tblW w:w="0" w:type="auto"/>
        <w:tblLayout w:type="fixed"/>
        <w:tblCellMar>
          <w:top w:w="113" w:type="dxa"/>
        </w:tblCellMar>
        <w:tblLook w:val="0000" w:firstRow="0" w:lastRow="0" w:firstColumn="0" w:lastColumn="0" w:noHBand="0" w:noVBand="0"/>
      </w:tblPr>
      <w:tblGrid>
        <w:gridCol w:w="2573"/>
        <w:gridCol w:w="6355"/>
      </w:tblGrid>
      <w:tr w:rsidR="00D35168" w14:paraId="3FA81BE6" w14:textId="77777777" w:rsidTr="003641CC">
        <w:trPr>
          <w:cantSplit/>
        </w:trPr>
        <w:tc>
          <w:tcPr>
            <w:tcW w:w="2573" w:type="dxa"/>
            <w:shd w:val="clear" w:color="auto" w:fill="auto"/>
          </w:tcPr>
          <w:p w14:paraId="0C826C37" w14:textId="77777777" w:rsidR="00D35168" w:rsidRPr="00D35168" w:rsidRDefault="00D35168" w:rsidP="003641CC">
            <w:pPr>
              <w:snapToGrid w:val="0"/>
              <w:spacing w:after="120"/>
              <w:rPr>
                <w:rFonts w:ascii="Arial" w:eastAsia="Batang" w:hAnsi="Arial" w:cs="Arial"/>
                <w:b/>
                <w:sz w:val="20"/>
                <w:szCs w:val="20"/>
              </w:rPr>
            </w:pPr>
            <w:r w:rsidRPr="00D35168">
              <w:rPr>
                <w:rFonts w:ascii="Arial" w:eastAsia="Batang" w:hAnsi="Arial" w:cs="Arial"/>
                <w:b/>
                <w:sz w:val="20"/>
                <w:szCs w:val="20"/>
              </w:rPr>
              <w:t>Naam objecttype</w:t>
            </w:r>
          </w:p>
        </w:tc>
        <w:tc>
          <w:tcPr>
            <w:tcW w:w="6355" w:type="dxa"/>
            <w:shd w:val="clear" w:color="auto" w:fill="auto"/>
          </w:tcPr>
          <w:p w14:paraId="027E3AF3" w14:textId="77777777" w:rsidR="00D35168" w:rsidRPr="00D35168" w:rsidRDefault="00D35168" w:rsidP="003641CC">
            <w:pPr>
              <w:tabs>
                <w:tab w:val="left" w:pos="947"/>
                <w:tab w:val="left" w:pos="3927"/>
              </w:tabs>
              <w:snapToGrid w:val="0"/>
              <w:rPr>
                <w:rFonts w:ascii="Arial" w:eastAsia="Batang" w:hAnsi="Arial" w:cs="Arial"/>
                <w:sz w:val="20"/>
                <w:szCs w:val="20"/>
              </w:rPr>
            </w:pPr>
            <w:r w:rsidRPr="00D35168">
              <w:rPr>
                <w:rFonts w:ascii="Arial" w:eastAsia="Batang" w:hAnsi="Arial" w:cs="Arial"/>
                <w:sz w:val="20"/>
                <w:szCs w:val="20"/>
              </w:rPr>
              <w:t>OBJECT</w:t>
            </w:r>
          </w:p>
        </w:tc>
      </w:tr>
      <w:tr w:rsidR="00D35168" w14:paraId="7B4B64EE" w14:textId="77777777" w:rsidTr="003641CC">
        <w:trPr>
          <w:cantSplit/>
        </w:trPr>
        <w:tc>
          <w:tcPr>
            <w:tcW w:w="2573" w:type="dxa"/>
            <w:shd w:val="clear" w:color="auto" w:fill="auto"/>
          </w:tcPr>
          <w:p w14:paraId="2F43130F" w14:textId="77777777" w:rsidR="00D35168" w:rsidRPr="00D35168" w:rsidRDefault="00D35168" w:rsidP="003641CC">
            <w:pPr>
              <w:snapToGrid w:val="0"/>
              <w:spacing w:after="120"/>
              <w:rPr>
                <w:rFonts w:ascii="Arial" w:eastAsia="Batang" w:hAnsi="Arial" w:cs="Arial"/>
                <w:b/>
                <w:sz w:val="20"/>
                <w:szCs w:val="20"/>
              </w:rPr>
            </w:pPr>
            <w:r w:rsidRPr="00D35168">
              <w:rPr>
                <w:rFonts w:ascii="Arial" w:eastAsia="Batang" w:hAnsi="Arial" w:cs="Arial"/>
                <w:b/>
                <w:sz w:val="20"/>
                <w:szCs w:val="20"/>
              </w:rPr>
              <w:t>Mnemonic objecttype</w:t>
            </w:r>
          </w:p>
        </w:tc>
        <w:tc>
          <w:tcPr>
            <w:tcW w:w="6355" w:type="dxa"/>
            <w:shd w:val="clear" w:color="auto" w:fill="auto"/>
          </w:tcPr>
          <w:p w14:paraId="3B3F0263" w14:textId="77777777" w:rsidR="00D35168" w:rsidRPr="00D35168" w:rsidRDefault="00D35168" w:rsidP="003641CC">
            <w:pPr>
              <w:snapToGrid w:val="0"/>
              <w:rPr>
                <w:rFonts w:ascii="Arial" w:eastAsia="Batang" w:hAnsi="Arial" w:cs="Arial"/>
                <w:sz w:val="20"/>
                <w:szCs w:val="20"/>
              </w:rPr>
            </w:pPr>
            <w:r w:rsidRPr="00D35168">
              <w:rPr>
                <w:rFonts w:ascii="Arial" w:eastAsia="Batang" w:hAnsi="Arial" w:cs="Arial"/>
                <w:sz w:val="20"/>
                <w:szCs w:val="20"/>
              </w:rPr>
              <w:t>OBJ</w:t>
            </w:r>
          </w:p>
        </w:tc>
      </w:tr>
      <w:tr w:rsidR="00D35168" w14:paraId="2FBBBF51" w14:textId="77777777" w:rsidTr="003641CC">
        <w:trPr>
          <w:cantSplit/>
        </w:trPr>
        <w:tc>
          <w:tcPr>
            <w:tcW w:w="2573" w:type="dxa"/>
            <w:shd w:val="clear" w:color="auto" w:fill="auto"/>
          </w:tcPr>
          <w:p w14:paraId="166BFDEB" w14:textId="77777777" w:rsidR="00D35168" w:rsidRPr="00D35168" w:rsidRDefault="00D35168" w:rsidP="003641CC">
            <w:pPr>
              <w:snapToGrid w:val="0"/>
              <w:spacing w:after="120"/>
              <w:rPr>
                <w:rFonts w:ascii="Arial" w:eastAsia="Batang" w:hAnsi="Arial" w:cs="Arial"/>
                <w:b/>
                <w:sz w:val="20"/>
                <w:szCs w:val="20"/>
              </w:rPr>
            </w:pPr>
            <w:r w:rsidRPr="00D35168">
              <w:rPr>
                <w:rFonts w:ascii="Arial" w:eastAsia="Batang" w:hAnsi="Arial" w:cs="Arial"/>
                <w:b/>
                <w:sz w:val="20"/>
                <w:szCs w:val="20"/>
              </w:rPr>
              <w:t>Herkomst objecttype</w:t>
            </w:r>
          </w:p>
        </w:tc>
        <w:tc>
          <w:tcPr>
            <w:tcW w:w="6355" w:type="dxa"/>
            <w:shd w:val="clear" w:color="auto" w:fill="auto"/>
          </w:tcPr>
          <w:p w14:paraId="47F8D2CC" w14:textId="77777777" w:rsidR="00D35168" w:rsidRPr="00D35168" w:rsidRDefault="00D35168" w:rsidP="003641CC">
            <w:pPr>
              <w:tabs>
                <w:tab w:val="left" w:pos="947"/>
                <w:tab w:val="left" w:pos="3927"/>
              </w:tabs>
              <w:snapToGrid w:val="0"/>
              <w:rPr>
                <w:rFonts w:ascii="Arial" w:eastAsia="Batang" w:hAnsi="Arial" w:cs="Arial"/>
                <w:sz w:val="20"/>
                <w:szCs w:val="20"/>
              </w:rPr>
            </w:pPr>
            <w:r w:rsidRPr="00D35168">
              <w:rPr>
                <w:rFonts w:ascii="Arial" w:eastAsia="Batang" w:hAnsi="Arial" w:cs="Arial"/>
                <w:sz w:val="20"/>
                <w:szCs w:val="20"/>
              </w:rPr>
              <w:t>KING</w:t>
            </w:r>
          </w:p>
        </w:tc>
      </w:tr>
      <w:tr w:rsidR="00D35168" w:rsidRPr="00AE1A91" w14:paraId="6289CAB1" w14:textId="77777777" w:rsidTr="003641CC">
        <w:trPr>
          <w:cantSplit/>
        </w:trPr>
        <w:tc>
          <w:tcPr>
            <w:tcW w:w="2573" w:type="dxa"/>
            <w:shd w:val="clear" w:color="auto" w:fill="auto"/>
          </w:tcPr>
          <w:p w14:paraId="50A74CC8" w14:textId="77777777" w:rsidR="00D35168" w:rsidRPr="00D35168" w:rsidRDefault="00D35168" w:rsidP="003641CC">
            <w:pPr>
              <w:snapToGrid w:val="0"/>
              <w:spacing w:after="120"/>
              <w:rPr>
                <w:rFonts w:ascii="Arial" w:eastAsia="Batang" w:hAnsi="Arial" w:cs="Arial"/>
                <w:b/>
                <w:sz w:val="20"/>
                <w:szCs w:val="20"/>
              </w:rPr>
            </w:pPr>
            <w:r w:rsidRPr="00D35168">
              <w:rPr>
                <w:rFonts w:ascii="Arial" w:eastAsia="Batang" w:hAnsi="Arial" w:cs="Arial"/>
                <w:b/>
                <w:sz w:val="20"/>
                <w:szCs w:val="20"/>
              </w:rPr>
              <w:lastRenderedPageBreak/>
              <w:t>Definitie objecttype</w:t>
            </w:r>
          </w:p>
        </w:tc>
        <w:tc>
          <w:tcPr>
            <w:tcW w:w="6355" w:type="dxa"/>
            <w:shd w:val="clear" w:color="auto" w:fill="auto"/>
          </w:tcPr>
          <w:p w14:paraId="3D398400" w14:textId="77777777" w:rsidR="00D35168" w:rsidRPr="00D35168" w:rsidRDefault="00D35168" w:rsidP="003641CC">
            <w:pPr>
              <w:tabs>
                <w:tab w:val="left" w:pos="947"/>
                <w:tab w:val="left" w:pos="3927"/>
              </w:tabs>
              <w:snapToGrid w:val="0"/>
              <w:rPr>
                <w:rFonts w:ascii="Arial" w:eastAsia="Batang" w:hAnsi="Arial" w:cs="Arial"/>
                <w:sz w:val="20"/>
                <w:szCs w:val="20"/>
                <w:lang w:val="nl-NL"/>
              </w:rPr>
            </w:pPr>
            <w:r w:rsidRPr="00D35168">
              <w:rPr>
                <w:rFonts w:ascii="Arial" w:eastAsia="Batang" w:hAnsi="Arial" w:cs="Arial"/>
                <w:sz w:val="20"/>
                <w:szCs w:val="20"/>
                <w:lang w:val="nl-NL"/>
              </w:rPr>
              <w:t>Het OBJECT waarop een ZAAK betrekking kan hebben zijnde één of meer voorkomens van de in het RSGB en het RGBZ onderscheiden objecttypen.</w:t>
            </w:r>
          </w:p>
        </w:tc>
      </w:tr>
      <w:tr w:rsidR="00D35168" w14:paraId="1D5E1049" w14:textId="77777777" w:rsidTr="003641CC">
        <w:trPr>
          <w:cantSplit/>
        </w:trPr>
        <w:tc>
          <w:tcPr>
            <w:tcW w:w="2573" w:type="dxa"/>
            <w:shd w:val="clear" w:color="auto" w:fill="auto"/>
          </w:tcPr>
          <w:p w14:paraId="5B31C835" w14:textId="77777777" w:rsidR="00D35168" w:rsidRPr="00D35168" w:rsidRDefault="00D35168" w:rsidP="003641CC">
            <w:pPr>
              <w:snapToGrid w:val="0"/>
              <w:spacing w:after="120"/>
              <w:rPr>
                <w:rFonts w:ascii="Arial" w:eastAsia="Batang" w:hAnsi="Arial" w:cs="Arial"/>
                <w:b/>
                <w:sz w:val="20"/>
                <w:szCs w:val="20"/>
              </w:rPr>
            </w:pPr>
            <w:r w:rsidRPr="00D35168">
              <w:rPr>
                <w:rFonts w:ascii="Arial" w:eastAsia="Batang" w:hAnsi="Arial" w:cs="Arial"/>
                <w:b/>
                <w:sz w:val="20"/>
                <w:szCs w:val="20"/>
              </w:rPr>
              <w:t>Herkomst definitie objecttype</w:t>
            </w:r>
          </w:p>
        </w:tc>
        <w:tc>
          <w:tcPr>
            <w:tcW w:w="6355" w:type="dxa"/>
            <w:shd w:val="clear" w:color="auto" w:fill="auto"/>
          </w:tcPr>
          <w:p w14:paraId="1FDA8647" w14:textId="77777777" w:rsidR="00D35168" w:rsidRPr="00D35168" w:rsidRDefault="00D35168" w:rsidP="003641CC">
            <w:pPr>
              <w:tabs>
                <w:tab w:val="left" w:pos="947"/>
                <w:tab w:val="left" w:pos="3927"/>
              </w:tabs>
              <w:snapToGrid w:val="0"/>
              <w:rPr>
                <w:rFonts w:ascii="Arial" w:eastAsia="Batang" w:hAnsi="Arial" w:cs="Arial"/>
                <w:sz w:val="20"/>
                <w:szCs w:val="20"/>
              </w:rPr>
            </w:pPr>
            <w:r w:rsidRPr="00D35168">
              <w:rPr>
                <w:rFonts w:ascii="Arial" w:eastAsia="Batang" w:hAnsi="Arial" w:cs="Arial"/>
                <w:sz w:val="20"/>
                <w:szCs w:val="20"/>
              </w:rPr>
              <w:t>KING</w:t>
            </w:r>
          </w:p>
        </w:tc>
      </w:tr>
      <w:tr w:rsidR="00D35168" w14:paraId="55D24BC1" w14:textId="77777777" w:rsidTr="003641CC">
        <w:trPr>
          <w:cantSplit/>
        </w:trPr>
        <w:tc>
          <w:tcPr>
            <w:tcW w:w="2573" w:type="dxa"/>
            <w:shd w:val="clear" w:color="auto" w:fill="auto"/>
          </w:tcPr>
          <w:p w14:paraId="3CA386BA" w14:textId="77777777" w:rsidR="00D35168" w:rsidRPr="00D35168" w:rsidRDefault="00D35168" w:rsidP="003641CC">
            <w:pPr>
              <w:snapToGrid w:val="0"/>
              <w:spacing w:after="120"/>
              <w:rPr>
                <w:rFonts w:ascii="Arial" w:eastAsia="Batang" w:hAnsi="Arial" w:cs="Arial"/>
                <w:b/>
                <w:sz w:val="20"/>
                <w:szCs w:val="20"/>
              </w:rPr>
            </w:pPr>
            <w:r w:rsidRPr="00D35168">
              <w:rPr>
                <w:rFonts w:ascii="Arial" w:eastAsia="Batang" w:hAnsi="Arial" w:cs="Arial"/>
                <w:b/>
                <w:sz w:val="20"/>
                <w:szCs w:val="20"/>
              </w:rPr>
              <w:t>Datum opname objecttype</w:t>
            </w:r>
          </w:p>
        </w:tc>
        <w:tc>
          <w:tcPr>
            <w:tcW w:w="6355" w:type="dxa"/>
            <w:shd w:val="clear" w:color="auto" w:fill="auto"/>
          </w:tcPr>
          <w:p w14:paraId="68746EFA" w14:textId="77777777" w:rsidR="00D35168" w:rsidRPr="00D35168" w:rsidRDefault="00D35168" w:rsidP="003641CC">
            <w:pPr>
              <w:tabs>
                <w:tab w:val="left" w:pos="947"/>
                <w:tab w:val="left" w:pos="3927"/>
              </w:tabs>
              <w:snapToGrid w:val="0"/>
              <w:rPr>
                <w:rFonts w:ascii="Arial" w:eastAsia="Batang" w:hAnsi="Arial" w:cs="Arial"/>
                <w:sz w:val="20"/>
                <w:szCs w:val="20"/>
              </w:rPr>
            </w:pPr>
            <w:r w:rsidRPr="00D35168">
              <w:rPr>
                <w:rFonts w:ascii="Arial" w:eastAsia="Batang" w:hAnsi="Arial" w:cs="Arial"/>
                <w:sz w:val="20"/>
                <w:szCs w:val="20"/>
              </w:rPr>
              <w:t>22 mei 2009</w:t>
            </w:r>
          </w:p>
        </w:tc>
      </w:tr>
      <w:tr w:rsidR="00D35168" w:rsidRPr="00AE1A91" w14:paraId="5639AAFD" w14:textId="77777777" w:rsidTr="003641CC">
        <w:trPr>
          <w:cantSplit/>
        </w:trPr>
        <w:tc>
          <w:tcPr>
            <w:tcW w:w="2573" w:type="dxa"/>
            <w:shd w:val="clear" w:color="auto" w:fill="auto"/>
          </w:tcPr>
          <w:p w14:paraId="7FB10A45" w14:textId="77777777" w:rsidR="00D35168" w:rsidRPr="00D35168" w:rsidRDefault="00D35168" w:rsidP="003641CC">
            <w:pPr>
              <w:snapToGrid w:val="0"/>
              <w:spacing w:after="120"/>
              <w:rPr>
                <w:rFonts w:ascii="Arial" w:eastAsia="Batang" w:hAnsi="Arial" w:cs="Arial"/>
                <w:b/>
                <w:sz w:val="20"/>
                <w:szCs w:val="20"/>
              </w:rPr>
            </w:pPr>
            <w:r w:rsidRPr="00D35168">
              <w:rPr>
                <w:rFonts w:ascii="Arial" w:eastAsia="Batang" w:hAnsi="Arial" w:cs="Arial"/>
                <w:b/>
                <w:sz w:val="20"/>
                <w:szCs w:val="20"/>
              </w:rPr>
              <w:t>Toelichting objecttype</w:t>
            </w:r>
          </w:p>
        </w:tc>
        <w:tc>
          <w:tcPr>
            <w:tcW w:w="6355" w:type="dxa"/>
            <w:shd w:val="clear" w:color="auto" w:fill="auto"/>
          </w:tcPr>
          <w:p w14:paraId="45E3ED21" w14:textId="2AE67BB5" w:rsidR="00D35168" w:rsidRPr="00D35168" w:rsidRDefault="00D35168" w:rsidP="003641CC">
            <w:pPr>
              <w:tabs>
                <w:tab w:val="left" w:pos="947"/>
                <w:tab w:val="left" w:pos="3927"/>
              </w:tabs>
              <w:snapToGrid w:val="0"/>
              <w:rPr>
                <w:rFonts w:ascii="Arial" w:eastAsia="Batang" w:hAnsi="Arial" w:cs="Arial"/>
                <w:sz w:val="20"/>
                <w:szCs w:val="20"/>
                <w:lang w:val="nl-NL"/>
              </w:rPr>
            </w:pPr>
            <w:r w:rsidRPr="00D35168">
              <w:rPr>
                <w:rFonts w:ascii="Arial" w:eastAsia="Batang" w:hAnsi="Arial" w:cs="Arial"/>
                <w:sz w:val="20"/>
                <w:szCs w:val="20"/>
                <w:lang w:val="nl-NL"/>
              </w:rPr>
              <w:t>Een zaak kan op ‘van alles en nog wat’ betrekking hebben. Voor zover dit voorkomens (objecten) van de in het RSGB of RGBZ onderscheiden objecttypen betreft, worden deze met OBJECT gemodelleerd en door middel van ZAAKOBJECT aan een zaak gerelateerd. Het OBJECT kent dan ook bijna evenzovele specialisaties (‘subtypen’) als dat er objecttypen in het RSGB en RGBZ opgenomen zijn</w:t>
            </w:r>
            <w:ins w:id="7946" w:author="Arjan Kloosterboer" w:date="2017-03-16T18:13:00Z">
              <w:r w:rsidR="00C1420D">
                <w:rPr>
                  <w:rFonts w:ascii="Arial" w:eastAsia="Batang" w:hAnsi="Arial" w:cs="Arial"/>
                  <w:sz w:val="20"/>
                  <w:szCs w:val="20"/>
                  <w:lang w:val="nl-NL"/>
                </w:rPr>
                <w:t xml:space="preserve">, </w:t>
              </w:r>
            </w:ins>
            <w:del w:id="7947" w:author="Arjan Kloosterboer" w:date="2017-03-16T18:13:00Z">
              <w:r w:rsidRPr="00D35168" w:rsidDel="00C1420D">
                <w:rPr>
                  <w:rFonts w:ascii="Arial" w:eastAsia="Batang" w:hAnsi="Arial" w:cs="Arial"/>
                  <w:sz w:val="20"/>
                  <w:szCs w:val="20"/>
                  <w:lang w:val="nl-NL"/>
                </w:rPr>
                <w:delText>. Zie ‘populatie objecttype’ voor de objecttypen die het betreft (</w:delText>
              </w:r>
            </w:del>
            <w:r w:rsidRPr="00D35168">
              <w:rPr>
                <w:rFonts w:ascii="Arial" w:eastAsia="Batang" w:hAnsi="Arial" w:cs="Arial"/>
                <w:sz w:val="20"/>
                <w:szCs w:val="20"/>
                <w:lang w:val="nl-NL"/>
              </w:rPr>
              <w:t>alleen objecttypen op het laagste specialisatie-niveau d.w.z. geen gegeneraliseerde objecttypen</w:t>
            </w:r>
            <w:del w:id="7948" w:author="Arjan Kloosterboer" w:date="2017-03-16T18:13:00Z">
              <w:r w:rsidRPr="00D35168" w:rsidDel="00C1420D">
                <w:rPr>
                  <w:rFonts w:ascii="Arial" w:eastAsia="Batang" w:hAnsi="Arial" w:cs="Arial"/>
                  <w:sz w:val="20"/>
                  <w:szCs w:val="20"/>
                  <w:lang w:val="nl-NL"/>
                </w:rPr>
                <w:delText>)</w:delText>
              </w:r>
            </w:del>
            <w:r w:rsidRPr="00D35168">
              <w:rPr>
                <w:rFonts w:ascii="Arial" w:eastAsia="Batang" w:hAnsi="Arial" w:cs="Arial"/>
                <w:sz w:val="20"/>
                <w:szCs w:val="20"/>
                <w:lang w:val="nl-NL"/>
              </w:rPr>
              <w:t xml:space="preserve">. </w:t>
            </w:r>
          </w:p>
          <w:p w14:paraId="540CF2C3" w14:textId="6CBA62CC" w:rsidR="00D35168" w:rsidRPr="00D35168" w:rsidDel="004A227A" w:rsidRDefault="00D35168" w:rsidP="004A227A">
            <w:pPr>
              <w:tabs>
                <w:tab w:val="left" w:pos="947"/>
                <w:tab w:val="left" w:pos="3927"/>
              </w:tabs>
              <w:rPr>
                <w:del w:id="7949" w:author="Arjan Kloosterboer" w:date="2017-10-06T11:40:00Z"/>
                <w:rFonts w:ascii="Arial" w:eastAsia="Batang" w:hAnsi="Arial" w:cs="Arial"/>
                <w:sz w:val="20"/>
                <w:szCs w:val="20"/>
                <w:lang w:val="nl-NL"/>
              </w:rPr>
            </w:pPr>
            <w:r w:rsidRPr="00D35168">
              <w:rPr>
                <w:rFonts w:ascii="Arial" w:eastAsia="Batang" w:hAnsi="Arial" w:cs="Arial"/>
                <w:sz w:val="20"/>
                <w:szCs w:val="20"/>
                <w:lang w:val="nl-NL"/>
              </w:rPr>
              <w:t>Het OBJECT heeft dan ook amper attributen (alleen voor het zoeken van objecten van dit objecttype). De overige attributen specificeren we per specialisatie (‘subtype’). Deze werken we hieronder, in deze paragraaf, uit.</w:t>
            </w:r>
            <w:ins w:id="7950" w:author="Arjan Kloosterboer" w:date="2017-03-16T18:14:00Z">
              <w:r w:rsidR="00C1420D">
                <w:rPr>
                  <w:rFonts w:ascii="Arial" w:eastAsia="Batang" w:hAnsi="Arial" w:cs="Arial"/>
                  <w:sz w:val="20"/>
                  <w:szCs w:val="20"/>
                  <w:lang w:val="nl-NL"/>
                </w:rPr>
                <w:t xml:space="preserve"> Zij zijn er enkel op gericht </w:t>
              </w:r>
              <w:r w:rsidR="00C1420D">
                <w:rPr>
                  <w:lang w:val="nl-NL"/>
                </w:rPr>
                <w:t>om een dergelijk</w:t>
              </w:r>
            </w:ins>
            <w:ins w:id="7951" w:author="Arjan Kloosterboer" w:date="2017-03-16T18:15:00Z">
              <w:r w:rsidR="007E0C7C">
                <w:rPr>
                  <w:lang w:val="nl-NL"/>
                </w:rPr>
                <w:t>e</w:t>
              </w:r>
            </w:ins>
            <w:ins w:id="7952" w:author="Arjan Kloosterboer" w:date="2017-03-16T18:14:00Z">
              <w:r w:rsidR="00C1420D">
                <w:rPr>
                  <w:lang w:val="nl-NL"/>
                </w:rPr>
                <w:t xml:space="preserve"> </w:t>
              </w:r>
            </w:ins>
            <w:ins w:id="7953" w:author="Arjan Kloosterboer" w:date="2017-03-16T18:15:00Z">
              <w:r w:rsidR="007E0C7C">
                <w:rPr>
                  <w:lang w:val="nl-NL"/>
                </w:rPr>
                <w:t>specialisatie</w:t>
              </w:r>
            </w:ins>
            <w:ins w:id="7954" w:author="Arjan Kloosterboer" w:date="2017-03-16T18:14:00Z">
              <w:r w:rsidR="00C1420D">
                <w:rPr>
                  <w:lang w:val="nl-NL"/>
                </w:rPr>
                <w:t xml:space="preserve"> te kunnen duiden; welk object is het en bestaat het nog?</w:t>
              </w:r>
            </w:ins>
          </w:p>
          <w:p w14:paraId="0FCA12A3" w14:textId="456D0CFE" w:rsidR="00D35168" w:rsidRPr="00D35168" w:rsidRDefault="00D35168">
            <w:pPr>
              <w:tabs>
                <w:tab w:val="left" w:pos="947"/>
                <w:tab w:val="left" w:pos="3927"/>
              </w:tabs>
              <w:rPr>
                <w:rFonts w:ascii="Arial" w:eastAsia="Batang" w:hAnsi="Arial" w:cs="Arial"/>
                <w:sz w:val="20"/>
                <w:szCs w:val="20"/>
                <w:lang w:val="nl-NL"/>
              </w:rPr>
            </w:pPr>
            <w:del w:id="7955" w:author="Arjan Kloosterboer" w:date="2017-10-06T11:40:00Z">
              <w:r w:rsidRPr="00D35168" w:rsidDel="004A227A">
                <w:rPr>
                  <w:rFonts w:ascii="Arial" w:eastAsia="Batang" w:hAnsi="Arial" w:cs="Arial"/>
                  <w:sz w:val="20"/>
                  <w:szCs w:val="20"/>
                  <w:lang w:val="nl-NL"/>
                </w:rPr>
                <w:delText>NB. ZAAKOBJECT vervangt, en is een uitbreiding op, de objecttypen VERBLIJFSOBJECT, KADASTRAAL OBJECT en ADRES van het GFO Zaken 2004.</w:delText>
              </w:r>
            </w:del>
          </w:p>
        </w:tc>
      </w:tr>
      <w:tr w:rsidR="00D35168" w:rsidRPr="00AE1A91" w14:paraId="1BBC19F2" w14:textId="77777777" w:rsidTr="003641CC">
        <w:trPr>
          <w:cantSplit/>
        </w:trPr>
        <w:tc>
          <w:tcPr>
            <w:tcW w:w="2573" w:type="dxa"/>
            <w:shd w:val="clear" w:color="auto" w:fill="auto"/>
          </w:tcPr>
          <w:p w14:paraId="7D619974" w14:textId="77777777" w:rsidR="00D35168" w:rsidRPr="00D35168" w:rsidRDefault="00D35168" w:rsidP="003641CC">
            <w:pPr>
              <w:snapToGrid w:val="0"/>
              <w:spacing w:after="120"/>
              <w:rPr>
                <w:rFonts w:ascii="Arial" w:eastAsia="Batang" w:hAnsi="Arial" w:cs="Arial"/>
                <w:b/>
                <w:sz w:val="20"/>
                <w:szCs w:val="20"/>
              </w:rPr>
            </w:pPr>
            <w:r w:rsidRPr="00D35168">
              <w:rPr>
                <w:rFonts w:ascii="Arial" w:eastAsia="Batang" w:hAnsi="Arial" w:cs="Arial"/>
                <w:b/>
                <w:sz w:val="20"/>
                <w:szCs w:val="20"/>
              </w:rPr>
              <w:t>Unieke aanduiding objecttype</w:t>
            </w:r>
          </w:p>
        </w:tc>
        <w:tc>
          <w:tcPr>
            <w:tcW w:w="6355" w:type="dxa"/>
            <w:shd w:val="clear" w:color="auto" w:fill="auto"/>
          </w:tcPr>
          <w:p w14:paraId="2448E669" w14:textId="77777777" w:rsidR="00D35168" w:rsidRPr="00D35168" w:rsidRDefault="00D35168" w:rsidP="003641CC">
            <w:pPr>
              <w:snapToGrid w:val="0"/>
              <w:rPr>
                <w:rFonts w:ascii="Arial" w:eastAsia="Batang" w:hAnsi="Arial" w:cs="Arial"/>
                <w:sz w:val="20"/>
                <w:szCs w:val="20"/>
                <w:lang w:val="nl-NL"/>
              </w:rPr>
            </w:pPr>
            <w:r w:rsidRPr="00D35168">
              <w:rPr>
                <w:rFonts w:ascii="Arial" w:eastAsia="Batang" w:hAnsi="Arial" w:cs="Arial"/>
                <w:sz w:val="20"/>
                <w:szCs w:val="20"/>
                <w:lang w:val="nl-NL"/>
              </w:rPr>
              <w:t>De unieke aanduiding van de desbetreffende specialisatie (‘subtype’) van het OBJECT.</w:t>
            </w:r>
          </w:p>
        </w:tc>
      </w:tr>
      <w:tr w:rsidR="00D35168" w:rsidRPr="00AE1A91" w14:paraId="1BB8D45B" w14:textId="77777777" w:rsidTr="003641CC">
        <w:trPr>
          <w:cantSplit/>
        </w:trPr>
        <w:tc>
          <w:tcPr>
            <w:tcW w:w="2573" w:type="dxa"/>
            <w:shd w:val="clear" w:color="auto" w:fill="auto"/>
          </w:tcPr>
          <w:p w14:paraId="1A3C1D8D" w14:textId="77777777" w:rsidR="00D35168" w:rsidRPr="00D35168" w:rsidRDefault="00D35168" w:rsidP="003641CC">
            <w:pPr>
              <w:snapToGrid w:val="0"/>
              <w:spacing w:after="120"/>
              <w:rPr>
                <w:rFonts w:ascii="Arial" w:eastAsia="Batang" w:hAnsi="Arial" w:cs="Arial"/>
                <w:b/>
                <w:sz w:val="20"/>
                <w:szCs w:val="20"/>
              </w:rPr>
            </w:pPr>
            <w:r w:rsidRPr="00D35168">
              <w:rPr>
                <w:rFonts w:ascii="Arial" w:eastAsia="Batang" w:hAnsi="Arial" w:cs="Arial"/>
                <w:b/>
                <w:sz w:val="20"/>
                <w:szCs w:val="20"/>
              </w:rPr>
              <w:t>Populatie objecttype</w:t>
            </w:r>
          </w:p>
        </w:tc>
        <w:tc>
          <w:tcPr>
            <w:tcW w:w="6355" w:type="dxa"/>
            <w:shd w:val="clear" w:color="auto" w:fill="auto"/>
          </w:tcPr>
          <w:p w14:paraId="0F466C63" w14:textId="3D6C8DE0" w:rsidR="00D35168" w:rsidRPr="00D35168" w:rsidRDefault="00D35168" w:rsidP="003641CC">
            <w:pPr>
              <w:snapToGrid w:val="0"/>
              <w:rPr>
                <w:rFonts w:ascii="Arial" w:eastAsia="Batang" w:hAnsi="Arial" w:cs="Arial"/>
                <w:sz w:val="20"/>
                <w:szCs w:val="20"/>
                <w:lang w:val="nl-NL"/>
              </w:rPr>
            </w:pPr>
            <w:ins w:id="7956" w:author="Arjan Kloosterboer" w:date="2017-03-15T20:51:00Z">
              <w:r>
                <w:rPr>
                  <w:rFonts w:ascii="Arial" w:eastAsia="Batang" w:hAnsi="Arial" w:cs="Arial"/>
                  <w:sz w:val="20"/>
                  <w:szCs w:val="20"/>
                  <w:lang w:val="nl-NL"/>
                </w:rPr>
                <w:t>Populatie</w:t>
              </w:r>
            </w:ins>
            <w:r w:rsidR="00D110C7">
              <w:rPr>
                <w:rFonts w:ascii="Arial" w:eastAsia="Batang" w:hAnsi="Arial" w:cs="Arial"/>
                <w:sz w:val="20"/>
                <w:szCs w:val="20"/>
                <w:lang w:val="nl-NL"/>
              </w:rPr>
              <w:t>s</w:t>
            </w:r>
            <w:ins w:id="7957" w:author="Arjan Kloosterboer" w:date="2017-03-15T20:51:00Z">
              <w:r>
                <w:rPr>
                  <w:rFonts w:ascii="Arial" w:eastAsia="Batang" w:hAnsi="Arial" w:cs="Arial"/>
                  <w:sz w:val="20"/>
                  <w:szCs w:val="20"/>
                  <w:lang w:val="nl-NL"/>
                </w:rPr>
                <w:t xml:space="preserve"> van de </w:t>
              </w:r>
            </w:ins>
            <w:del w:id="7958" w:author="Arjan Kloosterboer" w:date="2017-03-15T20:51:00Z">
              <w:r w:rsidRPr="00D35168" w:rsidDel="00D35168">
                <w:rPr>
                  <w:rFonts w:ascii="Arial" w:eastAsia="Batang" w:hAnsi="Arial" w:cs="Arial"/>
                  <w:sz w:val="20"/>
                  <w:szCs w:val="20"/>
                  <w:lang w:val="nl-NL"/>
                </w:rPr>
                <w:delText xml:space="preserve">Objecten van de volgende </w:delText>
              </w:r>
            </w:del>
            <w:r w:rsidRPr="00D35168">
              <w:rPr>
                <w:rFonts w:ascii="Arial" w:eastAsia="Batang" w:hAnsi="Arial" w:cs="Arial"/>
                <w:sz w:val="20"/>
                <w:szCs w:val="20"/>
                <w:lang w:val="nl-NL"/>
              </w:rPr>
              <w:t>objecttypen</w:t>
            </w:r>
            <w:ins w:id="7959" w:author="Arjan Kloosterboer" w:date="2017-03-15T20:51:00Z">
              <w:r>
                <w:rPr>
                  <w:rFonts w:ascii="Arial" w:eastAsia="Batang" w:hAnsi="Arial" w:cs="Arial"/>
                  <w:sz w:val="20"/>
                  <w:szCs w:val="20"/>
                  <w:lang w:val="nl-NL"/>
                </w:rPr>
                <w:t xml:space="preserve"> zijnde de specialisaties van OBJECT</w:t>
              </w:r>
            </w:ins>
            <w:del w:id="7960" w:author="Arjan Kloosterboer" w:date="2017-03-15T20:51:00Z">
              <w:r w:rsidRPr="00D35168" w:rsidDel="00D35168">
                <w:rPr>
                  <w:rFonts w:ascii="Arial" w:eastAsia="Batang" w:hAnsi="Arial" w:cs="Arial"/>
                  <w:sz w:val="20"/>
                  <w:szCs w:val="20"/>
                  <w:lang w:val="nl-NL"/>
                </w:rPr>
                <w:delText>: ANDER NATUURLIJK PERSOON, ANDER BUITENLANDS NIET-NATUURLIJK PERSOON,  APPARTEMENTSRECHT, BESLUIT, BUURT, ENKELVOUDIG DOCUMENT, GEMEENTE, GEMEENTELIJKE OPENBARE RUIMTE, HUISHOUDEN, INGESCHREVEN NIET-NATUURLIJK PERSOON, INGEZETENE, INRICHTINGSELEMENT, KADASTRAAL PERCEEL, KUNSTWERKDEEL, LIGPLAATS, MAATSCHAPPELIJKE ACTIVITEIT, MEDEWERKER, NIET-INGEZETENE, NUMMER</w:delText>
              </w:r>
              <w:r w:rsidRPr="00D35168" w:rsidDel="00D35168">
                <w:rPr>
                  <w:rFonts w:ascii="Arial" w:eastAsia="Batang" w:hAnsi="Arial" w:cs="Arial"/>
                  <w:sz w:val="20"/>
                  <w:szCs w:val="20"/>
                  <w:lang w:val="nl-NL"/>
                </w:rPr>
                <w:softHyphen/>
                <w:delText>AANDUIDING, OPENBARE RUIMTE, ORGANISATORISCHE EENHEID, OVERIGE ADRESSEERBAAR OBJECT AANDUIDING, OVERIG GEBOUWD OBJECT, OVERIG TERREIN, PAND, SAMENGESTELD DOCUMENT, SPOORBAANDEEL, STAND</w:delText>
              </w:r>
              <w:r w:rsidRPr="00D35168" w:rsidDel="00D35168">
                <w:rPr>
                  <w:rFonts w:ascii="Arial" w:eastAsia="Batang" w:hAnsi="Arial" w:cs="Arial"/>
                  <w:sz w:val="20"/>
                  <w:szCs w:val="20"/>
                  <w:lang w:val="nl-NL"/>
                </w:rPr>
                <w:softHyphen/>
                <w:delText>PLAATS, STATUS, TERREINDEEL, VERBLIJFSOBJECT, VESTIGING, WATERDEEL, WEGDEEL, WIJK, WOONPLAATS, WOZ-DEELOBJECT, WOZ-OBJECT, WOZ-WAARDE, ZAKELIJK RECHT</w:delText>
              </w:r>
            </w:del>
            <w:r w:rsidRPr="00D35168">
              <w:rPr>
                <w:rFonts w:ascii="Arial" w:eastAsia="Batang" w:hAnsi="Arial" w:cs="Arial"/>
                <w:sz w:val="20"/>
                <w:szCs w:val="20"/>
                <w:lang w:val="nl-NL"/>
              </w:rPr>
              <w:t>.</w:t>
            </w:r>
          </w:p>
        </w:tc>
      </w:tr>
      <w:tr w:rsidR="00D35168" w14:paraId="537EB728" w14:textId="77777777" w:rsidTr="003641CC">
        <w:trPr>
          <w:cantSplit/>
        </w:trPr>
        <w:tc>
          <w:tcPr>
            <w:tcW w:w="2573" w:type="dxa"/>
            <w:shd w:val="clear" w:color="auto" w:fill="auto"/>
          </w:tcPr>
          <w:p w14:paraId="1CB757FD" w14:textId="77777777" w:rsidR="00D35168" w:rsidRPr="00D35168" w:rsidRDefault="00D35168" w:rsidP="003641CC">
            <w:pPr>
              <w:snapToGrid w:val="0"/>
              <w:spacing w:after="120"/>
              <w:rPr>
                <w:rFonts w:ascii="Arial" w:eastAsia="Batang" w:hAnsi="Arial" w:cs="Arial"/>
                <w:b/>
                <w:sz w:val="20"/>
                <w:szCs w:val="20"/>
              </w:rPr>
            </w:pPr>
            <w:r w:rsidRPr="00D35168">
              <w:rPr>
                <w:rFonts w:ascii="Arial" w:eastAsia="Batang" w:hAnsi="Arial" w:cs="Arial"/>
                <w:b/>
                <w:sz w:val="20"/>
                <w:szCs w:val="20"/>
              </w:rPr>
              <w:lastRenderedPageBreak/>
              <w:t>Kwaliteitsbegrip objecttype</w:t>
            </w:r>
          </w:p>
        </w:tc>
        <w:tc>
          <w:tcPr>
            <w:tcW w:w="6355" w:type="dxa"/>
            <w:shd w:val="clear" w:color="auto" w:fill="auto"/>
          </w:tcPr>
          <w:p w14:paraId="40B74FD7" w14:textId="77777777" w:rsidR="00D35168" w:rsidRPr="00D35168" w:rsidRDefault="00D35168" w:rsidP="003641CC">
            <w:pPr>
              <w:snapToGrid w:val="0"/>
              <w:rPr>
                <w:rFonts w:ascii="Arial" w:eastAsia="Batang" w:hAnsi="Arial" w:cs="Arial"/>
                <w:sz w:val="20"/>
                <w:szCs w:val="20"/>
              </w:rPr>
            </w:pPr>
          </w:p>
        </w:tc>
      </w:tr>
      <w:tr w:rsidR="00D35168" w:rsidRPr="00D35168" w14:paraId="7FDF375C" w14:textId="77777777" w:rsidTr="003641CC">
        <w:tc>
          <w:tcPr>
            <w:tcW w:w="2573" w:type="dxa"/>
            <w:shd w:val="clear" w:color="auto" w:fill="auto"/>
          </w:tcPr>
          <w:p w14:paraId="3F456162" w14:textId="77777777" w:rsidR="00D35168" w:rsidRPr="00D35168" w:rsidRDefault="00D35168" w:rsidP="003641CC">
            <w:pPr>
              <w:snapToGrid w:val="0"/>
              <w:spacing w:after="120"/>
              <w:rPr>
                <w:rFonts w:ascii="Arial" w:eastAsia="Batang" w:hAnsi="Arial" w:cs="Arial"/>
                <w:b/>
                <w:sz w:val="20"/>
                <w:szCs w:val="20"/>
              </w:rPr>
            </w:pPr>
            <w:r w:rsidRPr="00D35168">
              <w:rPr>
                <w:rFonts w:ascii="Arial" w:eastAsia="Batang" w:hAnsi="Arial" w:cs="Arial"/>
                <w:b/>
                <w:sz w:val="20"/>
                <w:szCs w:val="20"/>
              </w:rPr>
              <w:t>Overzicht attributen</w:t>
            </w:r>
          </w:p>
        </w:tc>
        <w:tc>
          <w:tcPr>
            <w:tcW w:w="6355" w:type="dxa"/>
            <w:shd w:val="clear" w:color="auto" w:fill="auto"/>
          </w:tcPr>
          <w:p w14:paraId="63B5BCFF" w14:textId="77777777" w:rsidR="00D35168" w:rsidRPr="00D35168" w:rsidRDefault="00D35168" w:rsidP="003641CC">
            <w:pPr>
              <w:tabs>
                <w:tab w:val="left" w:pos="667"/>
                <w:tab w:val="left" w:pos="5167"/>
              </w:tabs>
              <w:snapToGrid w:val="0"/>
              <w:rPr>
                <w:rFonts w:ascii="Arial" w:eastAsia="Batang" w:hAnsi="Arial" w:cs="Arial"/>
                <w:i/>
                <w:sz w:val="20"/>
                <w:szCs w:val="20"/>
                <w:lang w:val="nl-NL"/>
              </w:rPr>
            </w:pPr>
            <w:r w:rsidRPr="00D35168">
              <w:rPr>
                <w:rFonts w:ascii="Arial" w:eastAsia="Batang" w:hAnsi="Arial" w:cs="Arial"/>
                <w:i/>
                <w:sz w:val="20"/>
                <w:szCs w:val="20"/>
                <w:lang w:val="nl-NL"/>
              </w:rPr>
              <w:t>Code</w:t>
            </w:r>
            <w:r w:rsidRPr="00D35168">
              <w:rPr>
                <w:rFonts w:ascii="Arial" w:eastAsia="Batang" w:hAnsi="Arial" w:cs="Arial"/>
                <w:i/>
                <w:sz w:val="20"/>
                <w:szCs w:val="20"/>
                <w:lang w:val="nl-NL"/>
              </w:rPr>
              <w:tab/>
              <w:t>Gegevensnaam</w:t>
            </w:r>
            <w:r w:rsidRPr="00D35168">
              <w:rPr>
                <w:rFonts w:ascii="Arial" w:eastAsia="Batang" w:hAnsi="Arial" w:cs="Arial"/>
                <w:i/>
                <w:sz w:val="20"/>
                <w:szCs w:val="20"/>
                <w:lang w:val="nl-NL"/>
              </w:rPr>
              <w:tab/>
              <w:t>Herkomst</w:t>
            </w:r>
          </w:p>
          <w:p w14:paraId="4E207F04" w14:textId="5A9D7583" w:rsidR="00D35168" w:rsidRPr="00D35168" w:rsidRDefault="00D35168" w:rsidP="00D35168">
            <w:pPr>
              <w:tabs>
                <w:tab w:val="left" w:pos="667"/>
                <w:tab w:val="left" w:pos="5167"/>
              </w:tabs>
              <w:spacing w:after="0"/>
              <w:rPr>
                <w:rFonts w:ascii="Arial" w:hAnsi="Arial" w:cs="Arial"/>
                <w:sz w:val="20"/>
                <w:szCs w:val="20"/>
                <w:lang w:val="nl-NL"/>
              </w:rPr>
            </w:pPr>
            <w:del w:id="7961" w:author="Arjan Kloosterboer" w:date="2017-09-21T07:59:00Z">
              <w:r w:rsidRPr="00D35168" w:rsidDel="00465C73">
                <w:rPr>
                  <w:rFonts w:ascii="Arial" w:hAnsi="Arial" w:cs="Arial"/>
                  <w:sz w:val="20"/>
                  <w:szCs w:val="20"/>
                  <w:lang w:val="nl-NL"/>
                </w:rPr>
                <w:tab/>
                <w:delText>Identificatie</w:delText>
              </w:r>
              <w:r w:rsidRPr="00D35168" w:rsidDel="00465C73">
                <w:rPr>
                  <w:rFonts w:ascii="Arial" w:hAnsi="Arial" w:cs="Arial"/>
                  <w:sz w:val="20"/>
                  <w:szCs w:val="20"/>
                  <w:lang w:val="nl-NL"/>
                </w:rPr>
                <w:tab/>
                <w:delText>KING</w:delText>
              </w:r>
            </w:del>
            <w:r w:rsidRPr="00D35168">
              <w:rPr>
                <w:rFonts w:ascii="Arial" w:hAnsi="Arial" w:cs="Arial"/>
                <w:sz w:val="20"/>
                <w:szCs w:val="20"/>
                <w:lang w:val="nl-NL"/>
              </w:rPr>
              <w:tab/>
            </w:r>
            <w:ins w:id="7962" w:author="Arjan Kloosterboer" w:date="2017-03-15T20:53:00Z">
              <w:r>
                <w:rPr>
                  <w:rFonts w:ascii="Arial" w:hAnsi="Arial" w:cs="Arial"/>
                  <w:sz w:val="20"/>
                  <w:szCs w:val="20"/>
                  <w:lang w:val="nl-NL"/>
                </w:rPr>
                <w:t>/</w:t>
              </w:r>
            </w:ins>
            <w:r w:rsidRPr="00D35168">
              <w:rPr>
                <w:rFonts w:ascii="Arial" w:hAnsi="Arial" w:cs="Arial"/>
                <w:sz w:val="20"/>
                <w:szCs w:val="20"/>
                <w:lang w:val="nl-NL"/>
              </w:rPr>
              <w:t>Naam</w:t>
            </w:r>
            <w:r w:rsidRPr="00D35168">
              <w:rPr>
                <w:rFonts w:ascii="Arial" w:hAnsi="Arial" w:cs="Arial"/>
                <w:sz w:val="20"/>
                <w:szCs w:val="20"/>
                <w:lang w:val="nl-NL"/>
              </w:rPr>
              <w:tab/>
              <w:t>KING</w:t>
            </w:r>
          </w:p>
          <w:p w14:paraId="4FB5AA5F" w14:textId="21246912" w:rsidR="00D35168" w:rsidRPr="00D35168" w:rsidRDefault="00D35168" w:rsidP="00D35168">
            <w:pPr>
              <w:tabs>
                <w:tab w:val="left" w:pos="667"/>
                <w:tab w:val="left" w:pos="5167"/>
              </w:tabs>
              <w:spacing w:after="0"/>
              <w:rPr>
                <w:rFonts w:ascii="Arial" w:hAnsi="Arial" w:cs="Arial"/>
                <w:sz w:val="20"/>
                <w:szCs w:val="20"/>
                <w:lang w:val="nl-NL"/>
              </w:rPr>
            </w:pPr>
            <w:r w:rsidRPr="00D35168">
              <w:rPr>
                <w:rFonts w:ascii="Arial" w:hAnsi="Arial" w:cs="Arial"/>
                <w:sz w:val="20"/>
                <w:szCs w:val="20"/>
                <w:lang w:val="nl-NL"/>
              </w:rPr>
              <w:tab/>
            </w:r>
            <w:ins w:id="7963" w:author="Arjan Kloosterboer" w:date="2017-03-15T20:53:00Z">
              <w:r>
                <w:rPr>
                  <w:rFonts w:ascii="Arial" w:hAnsi="Arial" w:cs="Arial"/>
                  <w:sz w:val="20"/>
                  <w:szCs w:val="20"/>
                  <w:lang w:val="nl-NL"/>
                </w:rPr>
                <w:t>/</w:t>
              </w:r>
            </w:ins>
            <w:r w:rsidRPr="00D35168">
              <w:rPr>
                <w:rFonts w:ascii="Arial" w:hAnsi="Arial" w:cs="Arial"/>
                <w:sz w:val="20"/>
                <w:szCs w:val="20"/>
                <w:lang w:val="nl-NL"/>
              </w:rPr>
              <w:t>Adres binnenland</w:t>
            </w:r>
            <w:r w:rsidRPr="00D35168">
              <w:rPr>
                <w:rFonts w:ascii="Arial" w:hAnsi="Arial" w:cs="Arial"/>
                <w:sz w:val="20"/>
                <w:szCs w:val="20"/>
                <w:lang w:val="nl-NL"/>
              </w:rPr>
              <w:tab/>
              <w:t>KING</w:t>
            </w:r>
          </w:p>
          <w:p w14:paraId="0755EA43" w14:textId="479DF82C" w:rsidR="00D35168" w:rsidRPr="00D35168" w:rsidRDefault="00D35168" w:rsidP="00D35168">
            <w:pPr>
              <w:tabs>
                <w:tab w:val="left" w:pos="667"/>
                <w:tab w:val="left" w:pos="5167"/>
              </w:tabs>
              <w:spacing w:after="0"/>
              <w:rPr>
                <w:rFonts w:ascii="Arial" w:hAnsi="Arial" w:cs="Arial"/>
                <w:sz w:val="20"/>
                <w:szCs w:val="20"/>
                <w:lang w:val="nl-NL"/>
              </w:rPr>
            </w:pPr>
            <w:r w:rsidRPr="00D35168">
              <w:rPr>
                <w:rFonts w:ascii="Arial" w:hAnsi="Arial" w:cs="Arial"/>
                <w:sz w:val="20"/>
                <w:szCs w:val="20"/>
                <w:lang w:val="nl-NL"/>
              </w:rPr>
              <w:tab/>
            </w:r>
            <w:ins w:id="7964" w:author="Arjan Kloosterboer" w:date="2017-03-15T20:53:00Z">
              <w:r>
                <w:rPr>
                  <w:rFonts w:ascii="Arial" w:hAnsi="Arial" w:cs="Arial"/>
                  <w:sz w:val="20"/>
                  <w:szCs w:val="20"/>
                  <w:lang w:val="nl-NL"/>
                </w:rPr>
                <w:t>/</w:t>
              </w:r>
            </w:ins>
            <w:r w:rsidRPr="00D35168">
              <w:rPr>
                <w:rFonts w:ascii="Arial" w:hAnsi="Arial" w:cs="Arial"/>
                <w:sz w:val="20"/>
                <w:szCs w:val="20"/>
                <w:lang w:val="nl-NL"/>
              </w:rPr>
              <w:t>Adres buitenland</w:t>
            </w:r>
            <w:r w:rsidRPr="00D35168">
              <w:rPr>
                <w:rFonts w:ascii="Arial" w:hAnsi="Arial" w:cs="Arial"/>
                <w:sz w:val="20"/>
                <w:szCs w:val="20"/>
                <w:lang w:val="nl-NL"/>
              </w:rPr>
              <w:tab/>
              <w:t>KING</w:t>
            </w:r>
          </w:p>
          <w:p w14:paraId="0608C776" w14:textId="63875144" w:rsidR="00D35168" w:rsidRPr="00D35168" w:rsidRDefault="00D35168" w:rsidP="00D35168">
            <w:pPr>
              <w:tabs>
                <w:tab w:val="left" w:pos="667"/>
                <w:tab w:val="left" w:pos="5167"/>
              </w:tabs>
              <w:spacing w:after="0"/>
              <w:rPr>
                <w:rFonts w:ascii="Arial" w:hAnsi="Arial" w:cs="Arial"/>
                <w:sz w:val="20"/>
                <w:szCs w:val="20"/>
                <w:lang w:val="nl-NL"/>
              </w:rPr>
            </w:pPr>
            <w:r w:rsidRPr="00D35168">
              <w:rPr>
                <w:rFonts w:ascii="Arial" w:hAnsi="Arial" w:cs="Arial"/>
                <w:sz w:val="20"/>
                <w:szCs w:val="20"/>
                <w:lang w:val="nl-NL"/>
              </w:rPr>
              <w:tab/>
            </w:r>
            <w:ins w:id="7965" w:author="Arjan Kloosterboer" w:date="2017-03-15T20:53:00Z">
              <w:r>
                <w:rPr>
                  <w:rFonts w:ascii="Arial" w:hAnsi="Arial" w:cs="Arial"/>
                  <w:sz w:val="20"/>
                  <w:szCs w:val="20"/>
                  <w:lang w:val="nl-NL"/>
                </w:rPr>
                <w:t>/</w:t>
              </w:r>
            </w:ins>
            <w:r w:rsidRPr="00D35168">
              <w:rPr>
                <w:rFonts w:ascii="Arial" w:hAnsi="Arial" w:cs="Arial"/>
                <w:sz w:val="20"/>
                <w:szCs w:val="20"/>
                <w:lang w:val="nl-NL"/>
              </w:rPr>
              <w:t>Kadastrale aanduiding</w:t>
            </w:r>
            <w:r w:rsidRPr="00D35168">
              <w:rPr>
                <w:rFonts w:ascii="Arial" w:hAnsi="Arial" w:cs="Arial"/>
                <w:sz w:val="20"/>
                <w:szCs w:val="20"/>
                <w:lang w:val="nl-NL"/>
              </w:rPr>
              <w:tab/>
              <w:t>KING</w:t>
            </w:r>
          </w:p>
          <w:p w14:paraId="19D8B969" w14:textId="2341040C" w:rsidR="00D35168" w:rsidRPr="00D35168" w:rsidRDefault="00D35168" w:rsidP="00D35168">
            <w:pPr>
              <w:tabs>
                <w:tab w:val="left" w:pos="667"/>
                <w:tab w:val="left" w:pos="5167"/>
              </w:tabs>
              <w:spacing w:after="0"/>
              <w:rPr>
                <w:rFonts w:ascii="Arial" w:hAnsi="Arial" w:cs="Arial"/>
                <w:sz w:val="20"/>
                <w:szCs w:val="20"/>
                <w:lang w:val="nl-NL"/>
              </w:rPr>
            </w:pPr>
            <w:r w:rsidRPr="00D35168">
              <w:rPr>
                <w:rFonts w:ascii="Arial" w:hAnsi="Arial" w:cs="Arial"/>
                <w:sz w:val="20"/>
                <w:szCs w:val="20"/>
                <w:lang w:val="nl-NL"/>
              </w:rPr>
              <w:tab/>
            </w:r>
            <w:ins w:id="7966" w:author="Arjan Kloosterboer" w:date="2017-03-15T20:53:00Z">
              <w:r>
                <w:rPr>
                  <w:rFonts w:ascii="Arial" w:hAnsi="Arial" w:cs="Arial"/>
                  <w:sz w:val="20"/>
                  <w:szCs w:val="20"/>
                  <w:lang w:val="nl-NL"/>
                </w:rPr>
                <w:t>/</w:t>
              </w:r>
            </w:ins>
            <w:r w:rsidRPr="00D35168">
              <w:rPr>
                <w:rFonts w:ascii="Arial" w:hAnsi="Arial" w:cs="Arial"/>
                <w:sz w:val="20"/>
                <w:szCs w:val="20"/>
                <w:lang w:val="nl-NL"/>
              </w:rPr>
              <w:t>Geometrie</w:t>
            </w:r>
            <w:r w:rsidRPr="00D35168">
              <w:rPr>
                <w:rFonts w:ascii="Arial" w:hAnsi="Arial" w:cs="Arial"/>
                <w:sz w:val="20"/>
                <w:szCs w:val="20"/>
                <w:lang w:val="nl-NL"/>
              </w:rPr>
              <w:tab/>
              <w:t>KING</w:t>
            </w:r>
          </w:p>
          <w:p w14:paraId="3C625B61" w14:textId="3EAAAE1D" w:rsidR="00D35168" w:rsidDel="00465C73" w:rsidRDefault="00D35168" w:rsidP="00D35168">
            <w:pPr>
              <w:tabs>
                <w:tab w:val="left" w:pos="667"/>
                <w:tab w:val="left" w:pos="5167"/>
              </w:tabs>
              <w:spacing w:after="0"/>
              <w:rPr>
                <w:del w:id="7967" w:author="Arjan Kloosterboer" w:date="2017-09-21T08:00:00Z"/>
                <w:rFonts w:ascii="Arial" w:hAnsi="Arial" w:cs="Arial"/>
                <w:sz w:val="20"/>
                <w:szCs w:val="20"/>
                <w:lang w:val="nl-NL"/>
              </w:rPr>
            </w:pPr>
            <w:del w:id="7968" w:author="Arjan Kloosterboer" w:date="2017-09-21T08:00:00Z">
              <w:r w:rsidRPr="00D35168" w:rsidDel="00465C73">
                <w:rPr>
                  <w:rFonts w:ascii="Arial" w:hAnsi="Arial" w:cs="Arial"/>
                  <w:sz w:val="20"/>
                  <w:szCs w:val="20"/>
                  <w:lang w:val="nl-NL"/>
                </w:rPr>
                <w:tab/>
                <w:delText>Objecttype</w:delText>
              </w:r>
              <w:r w:rsidRPr="00D35168" w:rsidDel="00465C73">
                <w:rPr>
                  <w:rFonts w:ascii="Arial" w:hAnsi="Arial" w:cs="Arial"/>
                  <w:sz w:val="20"/>
                  <w:szCs w:val="20"/>
                  <w:lang w:val="nl-NL"/>
                </w:rPr>
                <w:tab/>
                <w:delText>KING</w:delText>
              </w:r>
            </w:del>
          </w:p>
          <w:p w14:paraId="2A4DA5D2" w14:textId="374C2AFE" w:rsidR="00D35168" w:rsidRPr="00D35168" w:rsidRDefault="00D35168" w:rsidP="00D35168">
            <w:pPr>
              <w:tabs>
                <w:tab w:val="left" w:pos="667"/>
                <w:tab w:val="left" w:pos="5167"/>
              </w:tabs>
              <w:spacing w:after="0"/>
              <w:rPr>
                <w:rFonts w:ascii="Arial" w:hAnsi="Arial" w:cs="Arial"/>
                <w:sz w:val="20"/>
                <w:szCs w:val="20"/>
                <w:lang w:val="nl-NL"/>
              </w:rPr>
            </w:pPr>
            <w:r>
              <w:rPr>
                <w:rFonts w:ascii="Arial" w:hAnsi="Arial" w:cs="Arial"/>
                <w:sz w:val="20"/>
                <w:szCs w:val="20"/>
                <w:lang w:val="nl-NL"/>
              </w:rPr>
              <w:tab/>
            </w:r>
            <w:ins w:id="7969" w:author="Arjan Kloosterboer" w:date="2017-03-15T20:54:00Z">
              <w:r>
                <w:rPr>
                  <w:rFonts w:ascii="Arial" w:hAnsi="Arial" w:cs="Arial"/>
                  <w:sz w:val="20"/>
                  <w:szCs w:val="20"/>
                  <w:lang w:val="nl-NL"/>
                </w:rPr>
                <w:t>/Object-URI</w:t>
              </w:r>
              <w:r>
                <w:rPr>
                  <w:rFonts w:ascii="Arial" w:hAnsi="Arial" w:cs="Arial"/>
                  <w:sz w:val="20"/>
                  <w:szCs w:val="20"/>
                  <w:lang w:val="nl-NL"/>
                </w:rPr>
                <w:tab/>
                <w:t>KING</w:t>
              </w:r>
            </w:ins>
          </w:p>
        </w:tc>
      </w:tr>
      <w:tr w:rsidR="00D35168" w:rsidRPr="00D35168" w14:paraId="43DEB899" w14:textId="77777777" w:rsidTr="003641CC">
        <w:tc>
          <w:tcPr>
            <w:tcW w:w="2573" w:type="dxa"/>
            <w:shd w:val="clear" w:color="auto" w:fill="auto"/>
          </w:tcPr>
          <w:p w14:paraId="315BCEF7" w14:textId="77777777" w:rsidR="00D35168" w:rsidRPr="00D35168" w:rsidRDefault="00D35168" w:rsidP="003641CC">
            <w:pPr>
              <w:snapToGrid w:val="0"/>
              <w:spacing w:after="120"/>
              <w:rPr>
                <w:rFonts w:ascii="Arial" w:eastAsia="Batang" w:hAnsi="Arial" w:cs="Arial"/>
                <w:b/>
                <w:sz w:val="20"/>
                <w:szCs w:val="20"/>
              </w:rPr>
            </w:pPr>
            <w:r w:rsidRPr="00D35168">
              <w:rPr>
                <w:rFonts w:ascii="Arial" w:eastAsia="Batang" w:hAnsi="Arial" w:cs="Arial"/>
                <w:b/>
                <w:sz w:val="20"/>
                <w:szCs w:val="20"/>
              </w:rPr>
              <w:t>Overzicht relaties</w:t>
            </w:r>
          </w:p>
        </w:tc>
        <w:tc>
          <w:tcPr>
            <w:tcW w:w="6355" w:type="dxa"/>
            <w:shd w:val="clear" w:color="auto" w:fill="auto"/>
          </w:tcPr>
          <w:p w14:paraId="2A1FAE07" w14:textId="77777777" w:rsidR="00D35168" w:rsidRPr="00D35168" w:rsidRDefault="00D35168" w:rsidP="003641CC">
            <w:pPr>
              <w:tabs>
                <w:tab w:val="left" w:pos="5167"/>
              </w:tabs>
              <w:snapToGrid w:val="0"/>
              <w:rPr>
                <w:rFonts w:ascii="Arial" w:eastAsia="Batang" w:hAnsi="Arial" w:cs="Arial"/>
                <w:i/>
                <w:sz w:val="20"/>
                <w:szCs w:val="20"/>
                <w:lang w:val="nl-NL"/>
              </w:rPr>
            </w:pPr>
            <w:r w:rsidRPr="00D35168">
              <w:rPr>
                <w:rFonts w:ascii="Arial" w:eastAsia="Batang" w:hAnsi="Arial" w:cs="Arial"/>
                <w:i/>
                <w:sz w:val="20"/>
                <w:szCs w:val="20"/>
                <w:lang w:val="nl-NL"/>
              </w:rPr>
              <w:t>Relatienaam incl. gerelateerd objecttype</w:t>
            </w:r>
            <w:r w:rsidRPr="00D35168">
              <w:rPr>
                <w:rFonts w:ascii="Arial" w:eastAsia="Batang" w:hAnsi="Arial" w:cs="Arial"/>
                <w:i/>
                <w:sz w:val="20"/>
                <w:szCs w:val="20"/>
                <w:lang w:val="nl-NL"/>
              </w:rPr>
              <w:tab/>
              <w:t>Herkomst</w:t>
            </w:r>
          </w:p>
          <w:p w14:paraId="1C640349" w14:textId="40DEA9E4" w:rsidR="00D35168" w:rsidRPr="00D35168" w:rsidRDefault="00D35168" w:rsidP="003641CC">
            <w:pPr>
              <w:tabs>
                <w:tab w:val="left" w:pos="5167"/>
              </w:tabs>
              <w:rPr>
                <w:rFonts w:ascii="Arial" w:eastAsia="Batang" w:hAnsi="Arial" w:cs="Arial"/>
                <w:sz w:val="20"/>
                <w:szCs w:val="20"/>
                <w:lang w:val="nl-NL"/>
              </w:rPr>
            </w:pPr>
          </w:p>
        </w:tc>
      </w:tr>
    </w:tbl>
    <w:p w14:paraId="3DD74A65" w14:textId="77777777" w:rsidR="00D35168" w:rsidRDefault="00D35168" w:rsidP="0044638F">
      <w:pPr>
        <w:rPr>
          <w:lang w:val="nl-NL"/>
        </w:rPr>
      </w:pPr>
    </w:p>
    <w:p w14:paraId="513B91C1" w14:textId="10F623A5" w:rsidR="00273F7D" w:rsidRDefault="00273F7D" w:rsidP="00273F7D">
      <w:pPr>
        <w:pStyle w:val="Kop3"/>
        <w:rPr>
          <w:lang w:val="nl-NL"/>
        </w:rPr>
      </w:pPr>
      <w:bookmarkStart w:id="7970" w:name="_Ref477374086"/>
      <w:bookmarkStart w:id="7971" w:name="_Toc517094709"/>
      <w:r>
        <w:rPr>
          <w:lang w:val="nl-NL"/>
        </w:rPr>
        <w:t xml:space="preserve">Onderscheiden objecttypen als </w:t>
      </w:r>
      <w:r w:rsidR="00434476">
        <w:rPr>
          <w:lang w:val="nl-NL"/>
        </w:rPr>
        <w:t>‘</w:t>
      </w:r>
      <w:r>
        <w:rPr>
          <w:lang w:val="nl-NL"/>
        </w:rPr>
        <w:t>specialisaties</w:t>
      </w:r>
      <w:r w:rsidR="00434476">
        <w:rPr>
          <w:lang w:val="nl-NL"/>
        </w:rPr>
        <w:t>’</w:t>
      </w:r>
      <w:r>
        <w:rPr>
          <w:lang w:val="nl-NL"/>
        </w:rPr>
        <w:t xml:space="preserve"> van OBJECT</w:t>
      </w:r>
      <w:bookmarkEnd w:id="7970"/>
      <w:bookmarkEnd w:id="7971"/>
    </w:p>
    <w:p w14:paraId="1462661A" w14:textId="03232BD7" w:rsidR="00434476" w:rsidRDefault="00273F7D" w:rsidP="0044638F">
      <w:pPr>
        <w:rPr>
          <w:lang w:val="nl-NL"/>
        </w:rPr>
      </w:pPr>
      <w:r>
        <w:rPr>
          <w:lang w:val="nl-NL"/>
        </w:rPr>
        <w:t>D</w:t>
      </w:r>
      <w:r w:rsidR="007D699F">
        <w:rPr>
          <w:lang w:val="nl-NL"/>
        </w:rPr>
        <w:t xml:space="preserve">e </w:t>
      </w:r>
      <w:r w:rsidR="00434476">
        <w:rPr>
          <w:lang w:val="nl-NL"/>
        </w:rPr>
        <w:t>‘</w:t>
      </w:r>
      <w:r w:rsidR="007D699F">
        <w:rPr>
          <w:lang w:val="nl-NL"/>
        </w:rPr>
        <w:t>specialisaties</w:t>
      </w:r>
      <w:r w:rsidR="00434476">
        <w:rPr>
          <w:lang w:val="nl-NL"/>
        </w:rPr>
        <w:t>’</w:t>
      </w:r>
      <w:r w:rsidR="007D699F">
        <w:rPr>
          <w:lang w:val="nl-NL"/>
        </w:rPr>
        <w:t xml:space="preserve"> </w:t>
      </w:r>
      <w:r>
        <w:rPr>
          <w:lang w:val="nl-NL"/>
        </w:rPr>
        <w:t xml:space="preserve">van OBJECT zijn </w:t>
      </w:r>
      <w:r w:rsidR="007D699F">
        <w:rPr>
          <w:lang w:val="nl-NL"/>
        </w:rPr>
        <w:t xml:space="preserve">afgestemd op versie 3 van het RSGB en versie 2 van het RGBZ. Dit heeft geleid tot vervallen en nieuwe </w:t>
      </w:r>
      <w:r w:rsidR="00434476">
        <w:rPr>
          <w:lang w:val="nl-NL"/>
        </w:rPr>
        <w:t>‘</w:t>
      </w:r>
      <w:r w:rsidR="007D699F">
        <w:rPr>
          <w:lang w:val="nl-NL"/>
        </w:rPr>
        <w:t>specialisaties</w:t>
      </w:r>
      <w:r w:rsidR="00434476">
        <w:rPr>
          <w:lang w:val="nl-NL"/>
        </w:rPr>
        <w:t>’</w:t>
      </w:r>
      <w:r>
        <w:rPr>
          <w:lang w:val="nl-NL"/>
        </w:rPr>
        <w:t xml:space="preserve"> en tevens hier en daar tot naamswijziging</w:t>
      </w:r>
      <w:r w:rsidR="007D699F">
        <w:rPr>
          <w:lang w:val="nl-NL"/>
        </w:rPr>
        <w:t>.</w:t>
      </w:r>
      <w:r>
        <w:rPr>
          <w:lang w:val="nl-NL"/>
        </w:rPr>
        <w:t xml:space="preserve"> Onderstaande tabel geeft hiervan een overzicht. </w:t>
      </w:r>
      <w:r w:rsidR="007D699F">
        <w:rPr>
          <w:lang w:val="nl-NL"/>
        </w:rPr>
        <w:t xml:space="preserve"> </w:t>
      </w:r>
      <w:r w:rsidR="00434476">
        <w:rPr>
          <w:lang w:val="nl-NL"/>
        </w:rPr>
        <w:br/>
        <w:t xml:space="preserve">Deze objectypen zijn niet langer gespecificeerd als specialisaties van OBJECT maar daaraan gerelateerd d.m.v. een ‘OBJECT is [naam objecttype]’-relatiesoort. De reden hiervan is dat een dergelijk objecttype een concept in een ander domein is (RSGB) en derhalve geen specialisatie van OBJECT in het het RGBZ-domein kan zijn.  </w:t>
      </w:r>
    </w:p>
    <w:tbl>
      <w:tblPr>
        <w:tblStyle w:val="Tabelraster"/>
        <w:tblW w:w="0" w:type="auto"/>
        <w:tblLook w:val="04A0" w:firstRow="1" w:lastRow="0" w:firstColumn="1" w:lastColumn="0" w:noHBand="0" w:noVBand="1"/>
      </w:tblPr>
      <w:tblGrid>
        <w:gridCol w:w="3922"/>
        <w:gridCol w:w="2105"/>
        <w:gridCol w:w="3261"/>
      </w:tblGrid>
      <w:tr w:rsidR="00273F7D" w14:paraId="13642A98" w14:textId="77777777" w:rsidTr="00273F7D">
        <w:tc>
          <w:tcPr>
            <w:tcW w:w="3922" w:type="dxa"/>
          </w:tcPr>
          <w:p w14:paraId="0C87B884" w14:textId="1FCADF1F" w:rsidR="00273F7D" w:rsidRPr="00157223" w:rsidRDefault="00273F7D" w:rsidP="003641CC">
            <w:pPr>
              <w:rPr>
                <w:rFonts w:eastAsia="Batang"/>
                <w:b/>
                <w:sz w:val="18"/>
                <w:szCs w:val="18"/>
              </w:rPr>
            </w:pPr>
            <w:r w:rsidRPr="00157223">
              <w:rPr>
                <w:rFonts w:eastAsia="Batang"/>
                <w:b/>
                <w:sz w:val="18"/>
                <w:szCs w:val="18"/>
              </w:rPr>
              <w:t>Objecttype</w:t>
            </w:r>
            <w:r>
              <w:rPr>
                <w:rFonts w:eastAsia="Batang"/>
                <w:b/>
                <w:sz w:val="18"/>
                <w:szCs w:val="18"/>
              </w:rPr>
              <w:t xml:space="preserve"> (specialisatie)</w:t>
            </w:r>
          </w:p>
        </w:tc>
        <w:tc>
          <w:tcPr>
            <w:tcW w:w="2105" w:type="dxa"/>
          </w:tcPr>
          <w:p w14:paraId="4DBE6244" w14:textId="77777777" w:rsidR="00273F7D" w:rsidRPr="00157223" w:rsidRDefault="00273F7D" w:rsidP="003641CC">
            <w:pPr>
              <w:rPr>
                <w:rFonts w:eastAsia="Batang"/>
                <w:b/>
                <w:sz w:val="18"/>
                <w:szCs w:val="18"/>
              </w:rPr>
            </w:pPr>
            <w:r w:rsidRPr="00157223">
              <w:rPr>
                <w:rFonts w:eastAsia="Batang"/>
                <w:b/>
                <w:sz w:val="18"/>
                <w:szCs w:val="18"/>
              </w:rPr>
              <w:t>Onderdeel</w:t>
            </w:r>
          </w:p>
        </w:tc>
        <w:tc>
          <w:tcPr>
            <w:tcW w:w="3261" w:type="dxa"/>
          </w:tcPr>
          <w:p w14:paraId="1BCC9B07" w14:textId="77777777" w:rsidR="00273F7D" w:rsidRPr="00157223" w:rsidRDefault="00273F7D" w:rsidP="003641CC">
            <w:pPr>
              <w:rPr>
                <w:rFonts w:eastAsia="Batang"/>
                <w:b/>
                <w:sz w:val="18"/>
                <w:szCs w:val="18"/>
              </w:rPr>
            </w:pPr>
            <w:r w:rsidRPr="00157223">
              <w:rPr>
                <w:rFonts w:eastAsia="Batang"/>
                <w:b/>
                <w:sz w:val="18"/>
                <w:szCs w:val="18"/>
              </w:rPr>
              <w:t>Opmerking</w:t>
            </w:r>
          </w:p>
        </w:tc>
      </w:tr>
      <w:tr w:rsidR="00273F7D" w14:paraId="19652C93" w14:textId="77777777" w:rsidTr="00273F7D">
        <w:tc>
          <w:tcPr>
            <w:tcW w:w="3922" w:type="dxa"/>
          </w:tcPr>
          <w:p w14:paraId="04C2D4E6" w14:textId="77777777" w:rsidR="00273F7D" w:rsidRPr="00157223" w:rsidRDefault="00273F7D" w:rsidP="003641CC">
            <w:pPr>
              <w:rPr>
                <w:rFonts w:eastAsia="Batang"/>
                <w:sz w:val="18"/>
                <w:szCs w:val="18"/>
              </w:rPr>
            </w:pPr>
            <w:r w:rsidRPr="00157223">
              <w:rPr>
                <w:rFonts w:eastAsia="Batang"/>
                <w:sz w:val="18"/>
                <w:szCs w:val="18"/>
              </w:rPr>
              <w:t>BUURT</w:t>
            </w:r>
          </w:p>
        </w:tc>
        <w:tc>
          <w:tcPr>
            <w:tcW w:w="2105" w:type="dxa"/>
          </w:tcPr>
          <w:p w14:paraId="416E4090" w14:textId="77777777" w:rsidR="00273F7D" w:rsidRDefault="00273F7D" w:rsidP="003641CC">
            <w:pPr>
              <w:rPr>
                <w:rFonts w:eastAsia="Batang"/>
                <w:sz w:val="18"/>
                <w:szCs w:val="18"/>
              </w:rPr>
            </w:pPr>
            <w:r>
              <w:rPr>
                <w:rFonts w:eastAsia="Batang"/>
                <w:sz w:val="18"/>
                <w:szCs w:val="18"/>
              </w:rPr>
              <w:t>Adressen en gebouwen</w:t>
            </w:r>
          </w:p>
        </w:tc>
        <w:tc>
          <w:tcPr>
            <w:tcW w:w="3261" w:type="dxa"/>
          </w:tcPr>
          <w:p w14:paraId="3DAFB951" w14:textId="1974DB77" w:rsidR="00273F7D" w:rsidRDefault="00273F7D" w:rsidP="003641CC">
            <w:pPr>
              <w:rPr>
                <w:rFonts w:eastAsia="Batang"/>
                <w:sz w:val="18"/>
                <w:szCs w:val="18"/>
              </w:rPr>
            </w:pPr>
          </w:p>
        </w:tc>
      </w:tr>
      <w:tr w:rsidR="00273F7D" w14:paraId="65EBC42B" w14:textId="77777777" w:rsidTr="00273F7D">
        <w:tc>
          <w:tcPr>
            <w:tcW w:w="3922" w:type="dxa"/>
          </w:tcPr>
          <w:p w14:paraId="596BB634" w14:textId="77777777" w:rsidR="00273F7D" w:rsidRPr="00157223" w:rsidRDefault="00273F7D" w:rsidP="003641CC">
            <w:pPr>
              <w:rPr>
                <w:rFonts w:eastAsia="Batang"/>
                <w:sz w:val="18"/>
                <w:szCs w:val="18"/>
              </w:rPr>
            </w:pPr>
            <w:r w:rsidRPr="00157223">
              <w:rPr>
                <w:rFonts w:eastAsia="Batang"/>
                <w:sz w:val="18"/>
                <w:szCs w:val="18"/>
              </w:rPr>
              <w:t>GEMEENTE</w:t>
            </w:r>
          </w:p>
        </w:tc>
        <w:tc>
          <w:tcPr>
            <w:tcW w:w="2105" w:type="dxa"/>
          </w:tcPr>
          <w:p w14:paraId="1439C894" w14:textId="77777777" w:rsidR="00273F7D" w:rsidRDefault="00273F7D" w:rsidP="003641CC">
            <w:pPr>
              <w:rPr>
                <w:rFonts w:eastAsia="Batang"/>
                <w:sz w:val="18"/>
                <w:szCs w:val="18"/>
              </w:rPr>
            </w:pPr>
            <w:r>
              <w:rPr>
                <w:rFonts w:eastAsia="Batang"/>
                <w:sz w:val="18"/>
                <w:szCs w:val="18"/>
              </w:rPr>
              <w:t>Adressen en gebouwen</w:t>
            </w:r>
          </w:p>
        </w:tc>
        <w:tc>
          <w:tcPr>
            <w:tcW w:w="3261" w:type="dxa"/>
          </w:tcPr>
          <w:p w14:paraId="07D08786" w14:textId="331414B6" w:rsidR="00273F7D" w:rsidRDefault="00273F7D" w:rsidP="003641CC">
            <w:pPr>
              <w:rPr>
                <w:rFonts w:eastAsia="Batang"/>
                <w:sz w:val="18"/>
                <w:szCs w:val="18"/>
              </w:rPr>
            </w:pPr>
          </w:p>
        </w:tc>
      </w:tr>
      <w:tr w:rsidR="00273F7D" w14:paraId="4328888E" w14:textId="77777777" w:rsidTr="00273F7D">
        <w:tc>
          <w:tcPr>
            <w:tcW w:w="3922" w:type="dxa"/>
          </w:tcPr>
          <w:p w14:paraId="20D19112" w14:textId="06DDC272" w:rsidR="00273F7D" w:rsidRPr="00273F7D" w:rsidRDefault="00273F7D" w:rsidP="003641CC">
            <w:pPr>
              <w:rPr>
                <w:rFonts w:eastAsia="Batang"/>
                <w:sz w:val="18"/>
                <w:szCs w:val="18"/>
              </w:rPr>
            </w:pPr>
            <w:del w:id="7972" w:author="Arjan Kloosterboer" w:date="2017-03-15T18:02:00Z">
              <w:r w:rsidRPr="00273F7D" w:rsidDel="00273F7D">
                <w:rPr>
                  <w:rFonts w:eastAsia="Batang"/>
                  <w:sz w:val="18"/>
                  <w:szCs w:val="18"/>
                </w:rPr>
                <w:delText>GEMEENTELIJKE OPENBARE RUIMTE</w:delText>
              </w:r>
            </w:del>
          </w:p>
        </w:tc>
        <w:tc>
          <w:tcPr>
            <w:tcW w:w="2105" w:type="dxa"/>
          </w:tcPr>
          <w:p w14:paraId="22B72526" w14:textId="0F353277" w:rsidR="00273F7D" w:rsidRPr="00273F7D" w:rsidRDefault="00273F7D" w:rsidP="003641CC">
            <w:pPr>
              <w:rPr>
                <w:rFonts w:eastAsia="Batang"/>
                <w:sz w:val="18"/>
                <w:szCs w:val="18"/>
              </w:rPr>
            </w:pPr>
            <w:del w:id="7973" w:author="Arjan Kloosterboer" w:date="2017-03-15T18:02:00Z">
              <w:r w:rsidRPr="00273F7D" w:rsidDel="00273F7D">
                <w:rPr>
                  <w:rFonts w:eastAsia="Batang"/>
                  <w:sz w:val="18"/>
                  <w:szCs w:val="18"/>
                </w:rPr>
                <w:delText>Adressen en gebouwen</w:delText>
              </w:r>
            </w:del>
          </w:p>
        </w:tc>
        <w:tc>
          <w:tcPr>
            <w:tcW w:w="3261" w:type="dxa"/>
          </w:tcPr>
          <w:p w14:paraId="6718F2D3" w14:textId="77777777" w:rsidR="00273F7D" w:rsidRDefault="00273F7D" w:rsidP="003641CC">
            <w:pPr>
              <w:rPr>
                <w:rFonts w:eastAsia="Batang"/>
                <w:sz w:val="18"/>
                <w:szCs w:val="18"/>
              </w:rPr>
            </w:pPr>
            <w:r>
              <w:rPr>
                <w:rFonts w:eastAsia="Batang"/>
                <w:sz w:val="18"/>
                <w:szCs w:val="18"/>
              </w:rPr>
              <w:t>Vervallen</w:t>
            </w:r>
          </w:p>
        </w:tc>
      </w:tr>
      <w:tr w:rsidR="00273F7D" w14:paraId="39D8C904" w14:textId="77777777" w:rsidTr="00273F7D">
        <w:tc>
          <w:tcPr>
            <w:tcW w:w="3922" w:type="dxa"/>
          </w:tcPr>
          <w:p w14:paraId="050B8BC0" w14:textId="77777777" w:rsidR="00273F7D" w:rsidRPr="00157223" w:rsidRDefault="00273F7D" w:rsidP="003641CC">
            <w:pPr>
              <w:rPr>
                <w:rFonts w:eastAsia="Batang"/>
                <w:sz w:val="18"/>
                <w:szCs w:val="18"/>
              </w:rPr>
            </w:pPr>
            <w:r w:rsidRPr="00157223">
              <w:rPr>
                <w:rFonts w:eastAsia="Batang"/>
                <w:sz w:val="18"/>
                <w:szCs w:val="18"/>
              </w:rPr>
              <w:t>LIGPLAATS</w:t>
            </w:r>
          </w:p>
        </w:tc>
        <w:tc>
          <w:tcPr>
            <w:tcW w:w="2105" w:type="dxa"/>
          </w:tcPr>
          <w:p w14:paraId="26FD0843" w14:textId="77777777" w:rsidR="00273F7D" w:rsidRDefault="00273F7D" w:rsidP="003641CC">
            <w:pPr>
              <w:rPr>
                <w:rFonts w:eastAsia="Batang"/>
                <w:sz w:val="18"/>
                <w:szCs w:val="18"/>
              </w:rPr>
            </w:pPr>
            <w:r>
              <w:rPr>
                <w:rFonts w:eastAsia="Batang"/>
                <w:sz w:val="18"/>
                <w:szCs w:val="18"/>
              </w:rPr>
              <w:t>Adressen en gebouwen</w:t>
            </w:r>
          </w:p>
        </w:tc>
        <w:tc>
          <w:tcPr>
            <w:tcW w:w="3261" w:type="dxa"/>
          </w:tcPr>
          <w:p w14:paraId="5432BF11" w14:textId="650C2E17" w:rsidR="00273F7D" w:rsidRDefault="00273F7D" w:rsidP="003641CC">
            <w:pPr>
              <w:rPr>
                <w:rFonts w:eastAsia="Batang"/>
                <w:sz w:val="18"/>
                <w:szCs w:val="18"/>
              </w:rPr>
            </w:pPr>
          </w:p>
        </w:tc>
      </w:tr>
      <w:tr w:rsidR="00273F7D" w14:paraId="15B106F7" w14:textId="77777777" w:rsidTr="00273F7D">
        <w:tc>
          <w:tcPr>
            <w:tcW w:w="3922" w:type="dxa"/>
          </w:tcPr>
          <w:p w14:paraId="4CA47020" w14:textId="77777777" w:rsidR="00273F7D" w:rsidRPr="00157223" w:rsidRDefault="00273F7D" w:rsidP="003641CC">
            <w:pPr>
              <w:rPr>
                <w:rFonts w:eastAsia="Batang"/>
                <w:sz w:val="18"/>
                <w:szCs w:val="18"/>
              </w:rPr>
            </w:pPr>
            <w:r w:rsidRPr="00157223">
              <w:rPr>
                <w:rFonts w:eastAsia="Batang"/>
                <w:sz w:val="18"/>
                <w:szCs w:val="18"/>
              </w:rPr>
              <w:t>NUMMER</w:t>
            </w:r>
            <w:r w:rsidRPr="00157223">
              <w:rPr>
                <w:rFonts w:eastAsia="Batang"/>
                <w:sz w:val="18"/>
                <w:szCs w:val="18"/>
              </w:rPr>
              <w:softHyphen/>
              <w:t>AANDUIDING</w:t>
            </w:r>
          </w:p>
        </w:tc>
        <w:tc>
          <w:tcPr>
            <w:tcW w:w="2105" w:type="dxa"/>
          </w:tcPr>
          <w:p w14:paraId="5B6E5503" w14:textId="77777777" w:rsidR="00273F7D" w:rsidRDefault="00273F7D" w:rsidP="003641CC">
            <w:pPr>
              <w:rPr>
                <w:rFonts w:eastAsia="Batang"/>
                <w:sz w:val="18"/>
                <w:szCs w:val="18"/>
              </w:rPr>
            </w:pPr>
            <w:r>
              <w:rPr>
                <w:rFonts w:eastAsia="Batang"/>
                <w:sz w:val="18"/>
                <w:szCs w:val="18"/>
              </w:rPr>
              <w:t>Adressen en gebouwen</w:t>
            </w:r>
          </w:p>
        </w:tc>
        <w:tc>
          <w:tcPr>
            <w:tcW w:w="3261" w:type="dxa"/>
          </w:tcPr>
          <w:p w14:paraId="32C048AE" w14:textId="1F511D8C" w:rsidR="00273F7D" w:rsidRDefault="00273F7D" w:rsidP="003641CC">
            <w:pPr>
              <w:rPr>
                <w:rFonts w:eastAsia="Batang"/>
                <w:sz w:val="18"/>
                <w:szCs w:val="18"/>
              </w:rPr>
            </w:pPr>
          </w:p>
        </w:tc>
      </w:tr>
      <w:tr w:rsidR="00273F7D" w14:paraId="17608FF1" w14:textId="77777777" w:rsidTr="00273F7D">
        <w:tc>
          <w:tcPr>
            <w:tcW w:w="3922" w:type="dxa"/>
          </w:tcPr>
          <w:p w14:paraId="4364FDB5" w14:textId="77777777" w:rsidR="00273F7D" w:rsidRPr="00157223" w:rsidRDefault="00273F7D" w:rsidP="003641CC">
            <w:pPr>
              <w:rPr>
                <w:rFonts w:eastAsia="Batang"/>
                <w:sz w:val="18"/>
                <w:szCs w:val="18"/>
              </w:rPr>
            </w:pPr>
            <w:r w:rsidRPr="00157223">
              <w:rPr>
                <w:rFonts w:eastAsia="Batang"/>
                <w:sz w:val="18"/>
                <w:szCs w:val="18"/>
              </w:rPr>
              <w:t>OPENBARE RUIMTE</w:t>
            </w:r>
          </w:p>
        </w:tc>
        <w:tc>
          <w:tcPr>
            <w:tcW w:w="2105" w:type="dxa"/>
          </w:tcPr>
          <w:p w14:paraId="1465E9A4" w14:textId="77777777" w:rsidR="00273F7D" w:rsidRDefault="00273F7D" w:rsidP="003641CC">
            <w:pPr>
              <w:rPr>
                <w:rFonts w:eastAsia="Batang"/>
                <w:sz w:val="18"/>
                <w:szCs w:val="18"/>
              </w:rPr>
            </w:pPr>
            <w:r>
              <w:rPr>
                <w:rFonts w:eastAsia="Batang"/>
                <w:sz w:val="18"/>
                <w:szCs w:val="18"/>
              </w:rPr>
              <w:t>Adressen en gebouwen</w:t>
            </w:r>
          </w:p>
        </w:tc>
        <w:tc>
          <w:tcPr>
            <w:tcW w:w="3261" w:type="dxa"/>
          </w:tcPr>
          <w:p w14:paraId="24C0E6BC" w14:textId="05E73AA3" w:rsidR="00273F7D" w:rsidRDefault="00273F7D" w:rsidP="003641CC">
            <w:pPr>
              <w:rPr>
                <w:rFonts w:eastAsia="Batang"/>
                <w:sz w:val="18"/>
                <w:szCs w:val="18"/>
              </w:rPr>
            </w:pPr>
          </w:p>
        </w:tc>
      </w:tr>
      <w:tr w:rsidR="00273F7D" w14:paraId="7C7B177A" w14:textId="77777777" w:rsidTr="00273F7D">
        <w:tc>
          <w:tcPr>
            <w:tcW w:w="3922" w:type="dxa"/>
          </w:tcPr>
          <w:p w14:paraId="6E7EDBA0" w14:textId="77777777" w:rsidR="00273F7D" w:rsidRPr="00157223" w:rsidRDefault="00273F7D" w:rsidP="003641CC">
            <w:pPr>
              <w:rPr>
                <w:rFonts w:eastAsia="Batang"/>
                <w:sz w:val="18"/>
                <w:szCs w:val="18"/>
              </w:rPr>
            </w:pPr>
            <w:r w:rsidRPr="00157223">
              <w:rPr>
                <w:rFonts w:eastAsia="Batang"/>
                <w:sz w:val="18"/>
                <w:szCs w:val="18"/>
              </w:rPr>
              <w:t>OVERIG GEBOUWD OBJECT</w:t>
            </w:r>
          </w:p>
        </w:tc>
        <w:tc>
          <w:tcPr>
            <w:tcW w:w="2105" w:type="dxa"/>
          </w:tcPr>
          <w:p w14:paraId="13BC897B" w14:textId="77777777" w:rsidR="00273F7D" w:rsidRDefault="00273F7D" w:rsidP="003641CC">
            <w:pPr>
              <w:rPr>
                <w:rFonts w:eastAsia="Batang"/>
                <w:sz w:val="18"/>
                <w:szCs w:val="18"/>
              </w:rPr>
            </w:pPr>
            <w:r>
              <w:rPr>
                <w:rFonts w:eastAsia="Batang"/>
                <w:sz w:val="18"/>
                <w:szCs w:val="18"/>
              </w:rPr>
              <w:t>Adressen en gebouwen</w:t>
            </w:r>
          </w:p>
        </w:tc>
        <w:tc>
          <w:tcPr>
            <w:tcW w:w="3261" w:type="dxa"/>
          </w:tcPr>
          <w:p w14:paraId="42F2ED01" w14:textId="12C12A3A" w:rsidR="00273F7D" w:rsidRDefault="00273F7D" w:rsidP="003641CC">
            <w:pPr>
              <w:rPr>
                <w:rFonts w:eastAsia="Batang"/>
                <w:sz w:val="18"/>
                <w:szCs w:val="18"/>
              </w:rPr>
            </w:pPr>
          </w:p>
        </w:tc>
      </w:tr>
      <w:tr w:rsidR="00273F7D" w14:paraId="3E4ADE8E" w14:textId="77777777" w:rsidTr="00273F7D">
        <w:tc>
          <w:tcPr>
            <w:tcW w:w="3922" w:type="dxa"/>
          </w:tcPr>
          <w:p w14:paraId="1940948A" w14:textId="12AC64CE" w:rsidR="00273F7D" w:rsidRPr="00157223" w:rsidRDefault="00273F7D" w:rsidP="003641CC">
            <w:pPr>
              <w:rPr>
                <w:rFonts w:eastAsia="Batang"/>
                <w:sz w:val="18"/>
                <w:szCs w:val="18"/>
              </w:rPr>
            </w:pPr>
            <w:r w:rsidRPr="00157223">
              <w:rPr>
                <w:rFonts w:eastAsia="Batang"/>
                <w:sz w:val="18"/>
                <w:szCs w:val="18"/>
              </w:rPr>
              <w:t xml:space="preserve">OVERIG </w:t>
            </w:r>
            <w:ins w:id="7974" w:author="Arjan Kloosterboer" w:date="2017-03-15T18:02:00Z">
              <w:r w:rsidRPr="00273F7D">
                <w:rPr>
                  <w:rFonts w:eastAsia="Batang"/>
                  <w:sz w:val="18"/>
                  <w:szCs w:val="18"/>
                </w:rPr>
                <w:t>BENOEMD</w:t>
              </w:r>
              <w:r w:rsidRPr="00157223">
                <w:rPr>
                  <w:rFonts w:eastAsia="Batang"/>
                  <w:sz w:val="18"/>
                  <w:szCs w:val="18"/>
                </w:rPr>
                <w:t xml:space="preserve"> </w:t>
              </w:r>
            </w:ins>
            <w:r w:rsidRPr="00157223">
              <w:rPr>
                <w:rFonts w:eastAsia="Batang"/>
                <w:sz w:val="18"/>
                <w:szCs w:val="18"/>
              </w:rPr>
              <w:t>TERREIN</w:t>
            </w:r>
          </w:p>
        </w:tc>
        <w:tc>
          <w:tcPr>
            <w:tcW w:w="2105" w:type="dxa"/>
          </w:tcPr>
          <w:p w14:paraId="5D8F374A" w14:textId="77777777" w:rsidR="00273F7D" w:rsidRDefault="00273F7D" w:rsidP="003641CC">
            <w:pPr>
              <w:rPr>
                <w:rFonts w:eastAsia="Batang"/>
                <w:sz w:val="18"/>
                <w:szCs w:val="18"/>
              </w:rPr>
            </w:pPr>
            <w:r>
              <w:rPr>
                <w:rFonts w:eastAsia="Batang"/>
                <w:sz w:val="18"/>
                <w:szCs w:val="18"/>
              </w:rPr>
              <w:t>Adressen en gebouwen</w:t>
            </w:r>
          </w:p>
        </w:tc>
        <w:tc>
          <w:tcPr>
            <w:tcW w:w="3261" w:type="dxa"/>
          </w:tcPr>
          <w:p w14:paraId="5A4904D2" w14:textId="77777777" w:rsidR="00273F7D" w:rsidRDefault="00273F7D" w:rsidP="003641CC">
            <w:pPr>
              <w:rPr>
                <w:rFonts w:eastAsia="Batang"/>
                <w:sz w:val="18"/>
                <w:szCs w:val="18"/>
              </w:rPr>
            </w:pPr>
            <w:r>
              <w:rPr>
                <w:rFonts w:eastAsia="Batang"/>
                <w:sz w:val="18"/>
                <w:szCs w:val="18"/>
              </w:rPr>
              <w:t>Naam gewijzigd</w:t>
            </w:r>
          </w:p>
        </w:tc>
      </w:tr>
      <w:tr w:rsidR="00273F7D" w14:paraId="6E8998EE" w14:textId="77777777" w:rsidTr="00273F7D">
        <w:tc>
          <w:tcPr>
            <w:tcW w:w="3922" w:type="dxa"/>
          </w:tcPr>
          <w:p w14:paraId="5948C780" w14:textId="77777777" w:rsidR="00273F7D" w:rsidRPr="00157223" w:rsidRDefault="00273F7D" w:rsidP="003641CC">
            <w:pPr>
              <w:rPr>
                <w:rFonts w:eastAsia="Batang"/>
                <w:sz w:val="18"/>
                <w:szCs w:val="18"/>
              </w:rPr>
            </w:pPr>
            <w:r w:rsidRPr="00157223">
              <w:rPr>
                <w:rFonts w:eastAsia="Batang"/>
                <w:sz w:val="18"/>
                <w:szCs w:val="18"/>
              </w:rPr>
              <w:t>OVERIGE ADRESSEERBAAR OBJECT AANDUIDING</w:t>
            </w:r>
          </w:p>
        </w:tc>
        <w:tc>
          <w:tcPr>
            <w:tcW w:w="2105" w:type="dxa"/>
          </w:tcPr>
          <w:p w14:paraId="581A5224" w14:textId="77777777" w:rsidR="00273F7D" w:rsidRDefault="00273F7D" w:rsidP="003641CC">
            <w:pPr>
              <w:rPr>
                <w:rFonts w:eastAsia="Batang"/>
                <w:sz w:val="18"/>
                <w:szCs w:val="18"/>
              </w:rPr>
            </w:pPr>
            <w:r>
              <w:rPr>
                <w:rFonts w:eastAsia="Batang"/>
                <w:sz w:val="18"/>
                <w:szCs w:val="18"/>
              </w:rPr>
              <w:t>Adressen en gebouwen</w:t>
            </w:r>
          </w:p>
        </w:tc>
        <w:tc>
          <w:tcPr>
            <w:tcW w:w="3261" w:type="dxa"/>
          </w:tcPr>
          <w:p w14:paraId="04CE045A" w14:textId="7720FA3F" w:rsidR="00273F7D" w:rsidRDefault="00273F7D" w:rsidP="003641CC">
            <w:pPr>
              <w:rPr>
                <w:rFonts w:eastAsia="Batang"/>
                <w:sz w:val="18"/>
                <w:szCs w:val="18"/>
              </w:rPr>
            </w:pPr>
          </w:p>
        </w:tc>
      </w:tr>
      <w:tr w:rsidR="00273F7D" w14:paraId="1902D96C" w14:textId="77777777" w:rsidTr="00273F7D">
        <w:tc>
          <w:tcPr>
            <w:tcW w:w="3922" w:type="dxa"/>
          </w:tcPr>
          <w:p w14:paraId="2FBCD10E" w14:textId="77777777" w:rsidR="00273F7D" w:rsidRPr="00157223" w:rsidRDefault="00273F7D" w:rsidP="003641CC">
            <w:pPr>
              <w:rPr>
                <w:rFonts w:eastAsia="Batang"/>
                <w:sz w:val="18"/>
                <w:szCs w:val="18"/>
              </w:rPr>
            </w:pPr>
            <w:r w:rsidRPr="00157223">
              <w:rPr>
                <w:rFonts w:eastAsia="Batang"/>
                <w:sz w:val="18"/>
                <w:szCs w:val="18"/>
              </w:rPr>
              <w:t>PAND</w:t>
            </w:r>
          </w:p>
        </w:tc>
        <w:tc>
          <w:tcPr>
            <w:tcW w:w="2105" w:type="dxa"/>
          </w:tcPr>
          <w:p w14:paraId="79ACE3D1" w14:textId="77777777" w:rsidR="00273F7D" w:rsidRDefault="00273F7D" w:rsidP="003641CC">
            <w:pPr>
              <w:rPr>
                <w:rFonts w:eastAsia="Batang"/>
                <w:sz w:val="18"/>
                <w:szCs w:val="18"/>
              </w:rPr>
            </w:pPr>
            <w:r>
              <w:rPr>
                <w:rFonts w:eastAsia="Batang"/>
                <w:sz w:val="18"/>
                <w:szCs w:val="18"/>
              </w:rPr>
              <w:t>Adressen en gebouwen</w:t>
            </w:r>
          </w:p>
        </w:tc>
        <w:tc>
          <w:tcPr>
            <w:tcW w:w="3261" w:type="dxa"/>
          </w:tcPr>
          <w:p w14:paraId="78ACD20B" w14:textId="472D40B1" w:rsidR="00273F7D" w:rsidRDefault="00273F7D" w:rsidP="003641CC">
            <w:pPr>
              <w:rPr>
                <w:rFonts w:eastAsia="Batang"/>
                <w:sz w:val="18"/>
                <w:szCs w:val="18"/>
              </w:rPr>
            </w:pPr>
          </w:p>
        </w:tc>
      </w:tr>
      <w:tr w:rsidR="00273F7D" w14:paraId="468B7D5D" w14:textId="77777777" w:rsidTr="00273F7D">
        <w:tc>
          <w:tcPr>
            <w:tcW w:w="3922" w:type="dxa"/>
          </w:tcPr>
          <w:p w14:paraId="1D5BCD97" w14:textId="77777777" w:rsidR="00273F7D" w:rsidRPr="00157223" w:rsidRDefault="00273F7D" w:rsidP="003641CC">
            <w:pPr>
              <w:rPr>
                <w:rFonts w:eastAsia="Batang"/>
                <w:sz w:val="18"/>
                <w:szCs w:val="18"/>
              </w:rPr>
            </w:pPr>
            <w:r w:rsidRPr="00157223">
              <w:rPr>
                <w:rFonts w:eastAsia="Batang"/>
                <w:sz w:val="18"/>
                <w:szCs w:val="18"/>
              </w:rPr>
              <w:t>STAND</w:t>
            </w:r>
            <w:r w:rsidRPr="00157223">
              <w:rPr>
                <w:rFonts w:eastAsia="Batang"/>
                <w:sz w:val="18"/>
                <w:szCs w:val="18"/>
              </w:rPr>
              <w:softHyphen/>
              <w:t>PLAATS</w:t>
            </w:r>
          </w:p>
        </w:tc>
        <w:tc>
          <w:tcPr>
            <w:tcW w:w="2105" w:type="dxa"/>
          </w:tcPr>
          <w:p w14:paraId="65EAED06" w14:textId="77777777" w:rsidR="00273F7D" w:rsidRDefault="00273F7D" w:rsidP="003641CC">
            <w:pPr>
              <w:rPr>
                <w:rFonts w:eastAsia="Batang"/>
                <w:sz w:val="18"/>
                <w:szCs w:val="18"/>
              </w:rPr>
            </w:pPr>
            <w:r>
              <w:rPr>
                <w:rFonts w:eastAsia="Batang"/>
                <w:sz w:val="18"/>
                <w:szCs w:val="18"/>
              </w:rPr>
              <w:t>Adressen en gebouwen</w:t>
            </w:r>
          </w:p>
        </w:tc>
        <w:tc>
          <w:tcPr>
            <w:tcW w:w="3261" w:type="dxa"/>
          </w:tcPr>
          <w:p w14:paraId="0093F0DA" w14:textId="2E179F3E" w:rsidR="00273F7D" w:rsidRDefault="00273F7D" w:rsidP="003641CC">
            <w:pPr>
              <w:rPr>
                <w:rFonts w:eastAsia="Batang"/>
                <w:sz w:val="18"/>
                <w:szCs w:val="18"/>
              </w:rPr>
            </w:pPr>
          </w:p>
        </w:tc>
      </w:tr>
      <w:tr w:rsidR="00273F7D" w14:paraId="1720D007" w14:textId="77777777" w:rsidTr="00273F7D">
        <w:tc>
          <w:tcPr>
            <w:tcW w:w="3922" w:type="dxa"/>
          </w:tcPr>
          <w:p w14:paraId="70552C07" w14:textId="77777777" w:rsidR="00273F7D" w:rsidRPr="00157223" w:rsidRDefault="00273F7D" w:rsidP="003641CC">
            <w:pPr>
              <w:rPr>
                <w:rFonts w:eastAsia="Batang"/>
                <w:sz w:val="18"/>
                <w:szCs w:val="18"/>
              </w:rPr>
            </w:pPr>
            <w:r w:rsidRPr="00157223">
              <w:rPr>
                <w:rFonts w:eastAsia="Batang"/>
                <w:sz w:val="18"/>
                <w:szCs w:val="18"/>
              </w:rPr>
              <w:t>VERBLIJFSOBJECT</w:t>
            </w:r>
          </w:p>
        </w:tc>
        <w:tc>
          <w:tcPr>
            <w:tcW w:w="2105" w:type="dxa"/>
          </w:tcPr>
          <w:p w14:paraId="0E870CA5" w14:textId="77777777" w:rsidR="00273F7D" w:rsidRDefault="00273F7D" w:rsidP="003641CC">
            <w:pPr>
              <w:rPr>
                <w:rFonts w:eastAsia="Batang"/>
                <w:sz w:val="18"/>
                <w:szCs w:val="18"/>
              </w:rPr>
            </w:pPr>
            <w:r>
              <w:rPr>
                <w:rFonts w:eastAsia="Batang"/>
                <w:sz w:val="18"/>
                <w:szCs w:val="18"/>
              </w:rPr>
              <w:t>Adressen en gebouwen</w:t>
            </w:r>
          </w:p>
        </w:tc>
        <w:tc>
          <w:tcPr>
            <w:tcW w:w="3261" w:type="dxa"/>
          </w:tcPr>
          <w:p w14:paraId="6DFCD268" w14:textId="5B44D84D" w:rsidR="00273F7D" w:rsidRDefault="00273F7D" w:rsidP="003641CC">
            <w:pPr>
              <w:rPr>
                <w:rFonts w:eastAsia="Batang"/>
                <w:sz w:val="18"/>
                <w:szCs w:val="18"/>
              </w:rPr>
            </w:pPr>
          </w:p>
        </w:tc>
      </w:tr>
      <w:tr w:rsidR="00273F7D" w14:paraId="5C8EFE3D" w14:textId="77777777" w:rsidTr="00273F7D">
        <w:tc>
          <w:tcPr>
            <w:tcW w:w="3922" w:type="dxa"/>
          </w:tcPr>
          <w:p w14:paraId="60D953EA" w14:textId="77777777" w:rsidR="00273F7D" w:rsidRPr="00157223" w:rsidRDefault="00273F7D" w:rsidP="003641CC">
            <w:pPr>
              <w:rPr>
                <w:rFonts w:eastAsia="Batang"/>
                <w:sz w:val="18"/>
                <w:szCs w:val="18"/>
              </w:rPr>
            </w:pPr>
            <w:r w:rsidRPr="00157223">
              <w:rPr>
                <w:rFonts w:eastAsia="Batang"/>
                <w:sz w:val="18"/>
                <w:szCs w:val="18"/>
              </w:rPr>
              <w:t>WIJK</w:t>
            </w:r>
          </w:p>
        </w:tc>
        <w:tc>
          <w:tcPr>
            <w:tcW w:w="2105" w:type="dxa"/>
          </w:tcPr>
          <w:p w14:paraId="0C751AC4" w14:textId="77777777" w:rsidR="00273F7D" w:rsidRDefault="00273F7D" w:rsidP="003641CC">
            <w:pPr>
              <w:rPr>
                <w:rFonts w:eastAsia="Batang"/>
                <w:sz w:val="18"/>
                <w:szCs w:val="18"/>
              </w:rPr>
            </w:pPr>
            <w:r>
              <w:rPr>
                <w:rFonts w:eastAsia="Batang"/>
                <w:sz w:val="18"/>
                <w:szCs w:val="18"/>
              </w:rPr>
              <w:t>Adressen en gebouwen</w:t>
            </w:r>
          </w:p>
        </w:tc>
        <w:tc>
          <w:tcPr>
            <w:tcW w:w="3261" w:type="dxa"/>
          </w:tcPr>
          <w:p w14:paraId="0390941E" w14:textId="7B2AE673" w:rsidR="00273F7D" w:rsidRDefault="00273F7D" w:rsidP="003641CC">
            <w:pPr>
              <w:rPr>
                <w:rFonts w:eastAsia="Batang"/>
                <w:sz w:val="18"/>
                <w:szCs w:val="18"/>
              </w:rPr>
            </w:pPr>
          </w:p>
        </w:tc>
      </w:tr>
      <w:tr w:rsidR="00273F7D" w14:paraId="6A2A28A2" w14:textId="77777777" w:rsidTr="00273F7D">
        <w:tc>
          <w:tcPr>
            <w:tcW w:w="3922" w:type="dxa"/>
          </w:tcPr>
          <w:p w14:paraId="74BC64F7" w14:textId="77777777" w:rsidR="00273F7D" w:rsidRPr="00157223" w:rsidRDefault="00273F7D" w:rsidP="003641CC">
            <w:pPr>
              <w:rPr>
                <w:rFonts w:eastAsia="Batang"/>
                <w:sz w:val="18"/>
                <w:szCs w:val="18"/>
              </w:rPr>
            </w:pPr>
            <w:r w:rsidRPr="00157223">
              <w:rPr>
                <w:rFonts w:eastAsia="Batang"/>
                <w:sz w:val="18"/>
                <w:szCs w:val="18"/>
              </w:rPr>
              <w:t>WOONPLAATS</w:t>
            </w:r>
          </w:p>
        </w:tc>
        <w:tc>
          <w:tcPr>
            <w:tcW w:w="2105" w:type="dxa"/>
          </w:tcPr>
          <w:p w14:paraId="7A7A4CC4" w14:textId="77777777" w:rsidR="00273F7D" w:rsidRDefault="00273F7D" w:rsidP="003641CC">
            <w:pPr>
              <w:rPr>
                <w:rFonts w:eastAsia="Batang"/>
                <w:sz w:val="18"/>
                <w:szCs w:val="18"/>
              </w:rPr>
            </w:pPr>
            <w:r>
              <w:rPr>
                <w:rFonts w:eastAsia="Batang"/>
                <w:sz w:val="18"/>
                <w:szCs w:val="18"/>
              </w:rPr>
              <w:t>Adressen en gebouwen</w:t>
            </w:r>
          </w:p>
        </w:tc>
        <w:tc>
          <w:tcPr>
            <w:tcW w:w="3261" w:type="dxa"/>
          </w:tcPr>
          <w:p w14:paraId="40DFF0EA" w14:textId="37D7B9DF" w:rsidR="00273F7D" w:rsidRDefault="00273F7D" w:rsidP="003641CC">
            <w:pPr>
              <w:rPr>
                <w:rFonts w:eastAsia="Batang"/>
                <w:sz w:val="18"/>
                <w:szCs w:val="18"/>
              </w:rPr>
            </w:pPr>
          </w:p>
        </w:tc>
      </w:tr>
      <w:tr w:rsidR="00273F7D" w14:paraId="20BF34A0" w14:textId="77777777" w:rsidTr="00273F7D">
        <w:tc>
          <w:tcPr>
            <w:tcW w:w="3922" w:type="dxa"/>
          </w:tcPr>
          <w:p w14:paraId="6E65B0B5" w14:textId="77777777" w:rsidR="00273F7D" w:rsidRPr="00157223" w:rsidRDefault="00273F7D" w:rsidP="003641CC">
            <w:pPr>
              <w:rPr>
                <w:rFonts w:eastAsia="Batang"/>
                <w:sz w:val="18"/>
                <w:szCs w:val="18"/>
              </w:rPr>
            </w:pPr>
            <w:r w:rsidRPr="00157223">
              <w:rPr>
                <w:rFonts w:eastAsia="Batang"/>
                <w:sz w:val="18"/>
                <w:szCs w:val="18"/>
              </w:rPr>
              <w:t>APPARTEMENTSRECHT</w:t>
            </w:r>
          </w:p>
        </w:tc>
        <w:tc>
          <w:tcPr>
            <w:tcW w:w="2105" w:type="dxa"/>
          </w:tcPr>
          <w:p w14:paraId="4E38F222" w14:textId="77777777" w:rsidR="00273F7D" w:rsidRDefault="00273F7D" w:rsidP="003641CC">
            <w:pPr>
              <w:rPr>
                <w:rFonts w:eastAsia="Batang"/>
                <w:sz w:val="18"/>
                <w:szCs w:val="18"/>
              </w:rPr>
            </w:pPr>
            <w:r>
              <w:rPr>
                <w:rFonts w:eastAsia="Batang"/>
                <w:sz w:val="18"/>
                <w:szCs w:val="18"/>
              </w:rPr>
              <w:t>Kadaster</w:t>
            </w:r>
          </w:p>
        </w:tc>
        <w:tc>
          <w:tcPr>
            <w:tcW w:w="3261" w:type="dxa"/>
          </w:tcPr>
          <w:p w14:paraId="79ADEF38" w14:textId="6A026FA9" w:rsidR="00273F7D" w:rsidRDefault="00273F7D" w:rsidP="003641CC">
            <w:pPr>
              <w:rPr>
                <w:rFonts w:eastAsia="Batang"/>
                <w:sz w:val="18"/>
                <w:szCs w:val="18"/>
              </w:rPr>
            </w:pPr>
          </w:p>
        </w:tc>
      </w:tr>
      <w:tr w:rsidR="00273F7D" w14:paraId="20C92C9B" w14:textId="77777777" w:rsidTr="00273F7D">
        <w:tc>
          <w:tcPr>
            <w:tcW w:w="3922" w:type="dxa"/>
          </w:tcPr>
          <w:p w14:paraId="6252AC93" w14:textId="77777777" w:rsidR="00273F7D" w:rsidRPr="00157223" w:rsidRDefault="00273F7D" w:rsidP="003641CC">
            <w:pPr>
              <w:rPr>
                <w:rFonts w:eastAsia="Batang"/>
                <w:sz w:val="18"/>
                <w:szCs w:val="18"/>
              </w:rPr>
            </w:pPr>
            <w:r w:rsidRPr="00157223">
              <w:rPr>
                <w:rFonts w:eastAsia="Batang"/>
                <w:sz w:val="18"/>
                <w:szCs w:val="18"/>
              </w:rPr>
              <w:t>KADASTRAAL PERCEEL</w:t>
            </w:r>
          </w:p>
        </w:tc>
        <w:tc>
          <w:tcPr>
            <w:tcW w:w="2105" w:type="dxa"/>
          </w:tcPr>
          <w:p w14:paraId="18B36410" w14:textId="77777777" w:rsidR="00273F7D" w:rsidRDefault="00273F7D" w:rsidP="003641CC">
            <w:pPr>
              <w:rPr>
                <w:rFonts w:eastAsia="Batang"/>
                <w:sz w:val="18"/>
                <w:szCs w:val="18"/>
              </w:rPr>
            </w:pPr>
            <w:r>
              <w:rPr>
                <w:rFonts w:eastAsia="Batang"/>
                <w:sz w:val="18"/>
                <w:szCs w:val="18"/>
              </w:rPr>
              <w:t>Kadaster</w:t>
            </w:r>
          </w:p>
        </w:tc>
        <w:tc>
          <w:tcPr>
            <w:tcW w:w="3261" w:type="dxa"/>
          </w:tcPr>
          <w:p w14:paraId="3512796D" w14:textId="7A828374" w:rsidR="00273F7D" w:rsidRDefault="00273F7D" w:rsidP="003641CC">
            <w:pPr>
              <w:rPr>
                <w:rFonts w:eastAsia="Batang"/>
                <w:sz w:val="18"/>
                <w:szCs w:val="18"/>
              </w:rPr>
            </w:pPr>
          </w:p>
        </w:tc>
      </w:tr>
      <w:tr w:rsidR="00273F7D" w14:paraId="6AAFD15B" w14:textId="77777777" w:rsidTr="00273F7D">
        <w:tc>
          <w:tcPr>
            <w:tcW w:w="3922" w:type="dxa"/>
          </w:tcPr>
          <w:p w14:paraId="60C10043" w14:textId="77777777" w:rsidR="00273F7D" w:rsidRPr="00157223" w:rsidRDefault="00273F7D" w:rsidP="003641CC">
            <w:pPr>
              <w:rPr>
                <w:rFonts w:eastAsia="Batang"/>
                <w:sz w:val="18"/>
                <w:szCs w:val="18"/>
              </w:rPr>
            </w:pPr>
            <w:r w:rsidRPr="00157223">
              <w:rPr>
                <w:rFonts w:eastAsia="Batang"/>
                <w:sz w:val="18"/>
                <w:szCs w:val="18"/>
              </w:rPr>
              <w:t>ZAKELIJK RECHT</w:t>
            </w:r>
          </w:p>
        </w:tc>
        <w:tc>
          <w:tcPr>
            <w:tcW w:w="2105" w:type="dxa"/>
          </w:tcPr>
          <w:p w14:paraId="6733EEE4" w14:textId="77777777" w:rsidR="00273F7D" w:rsidRDefault="00273F7D" w:rsidP="003641CC">
            <w:pPr>
              <w:rPr>
                <w:rFonts w:eastAsia="Batang"/>
                <w:sz w:val="18"/>
                <w:szCs w:val="18"/>
              </w:rPr>
            </w:pPr>
            <w:r>
              <w:rPr>
                <w:rFonts w:eastAsia="Batang"/>
                <w:sz w:val="18"/>
                <w:szCs w:val="18"/>
              </w:rPr>
              <w:t>Kadaster</w:t>
            </w:r>
          </w:p>
        </w:tc>
        <w:tc>
          <w:tcPr>
            <w:tcW w:w="3261" w:type="dxa"/>
          </w:tcPr>
          <w:p w14:paraId="4E6097E3" w14:textId="7BF9E9E8" w:rsidR="00273F7D" w:rsidRDefault="00273F7D" w:rsidP="003641CC">
            <w:pPr>
              <w:rPr>
                <w:rFonts w:eastAsia="Batang"/>
                <w:sz w:val="18"/>
                <w:szCs w:val="18"/>
              </w:rPr>
            </w:pPr>
          </w:p>
        </w:tc>
      </w:tr>
      <w:tr w:rsidR="00273F7D" w14:paraId="5DCCC691" w14:textId="77777777" w:rsidTr="00273F7D">
        <w:tc>
          <w:tcPr>
            <w:tcW w:w="3922" w:type="dxa"/>
          </w:tcPr>
          <w:p w14:paraId="75FF6D7E" w14:textId="4305B6AC" w:rsidR="00273F7D" w:rsidRPr="00157223" w:rsidRDefault="00273F7D" w:rsidP="003641CC">
            <w:pPr>
              <w:rPr>
                <w:rFonts w:eastAsia="Batang"/>
                <w:sz w:val="18"/>
                <w:szCs w:val="18"/>
              </w:rPr>
            </w:pPr>
            <w:r w:rsidRPr="00157223">
              <w:rPr>
                <w:rFonts w:eastAsia="Batang"/>
                <w:sz w:val="18"/>
                <w:szCs w:val="18"/>
              </w:rPr>
              <w:t xml:space="preserve">ANDER </w:t>
            </w:r>
            <w:del w:id="7975" w:author="Arjan Kloosterboer" w:date="2017-03-15T18:02:00Z">
              <w:r w:rsidRPr="00273F7D" w:rsidDel="00273F7D">
                <w:rPr>
                  <w:rFonts w:eastAsia="Batang"/>
                  <w:sz w:val="18"/>
                  <w:szCs w:val="18"/>
                </w:rPr>
                <w:delText xml:space="preserve">BUITENLANDS </w:delText>
              </w:r>
            </w:del>
            <w:r w:rsidRPr="00157223">
              <w:rPr>
                <w:rFonts w:eastAsia="Batang"/>
                <w:sz w:val="18"/>
                <w:szCs w:val="18"/>
              </w:rPr>
              <w:t>NIET-NATUURLIJK PERSOON</w:t>
            </w:r>
          </w:p>
        </w:tc>
        <w:tc>
          <w:tcPr>
            <w:tcW w:w="2105" w:type="dxa"/>
          </w:tcPr>
          <w:p w14:paraId="63186804" w14:textId="77777777" w:rsidR="00273F7D" w:rsidRDefault="00273F7D" w:rsidP="003641CC">
            <w:pPr>
              <w:rPr>
                <w:rFonts w:eastAsia="Batang"/>
                <w:sz w:val="18"/>
                <w:szCs w:val="18"/>
              </w:rPr>
            </w:pPr>
            <w:r>
              <w:rPr>
                <w:rFonts w:eastAsia="Batang"/>
                <w:sz w:val="18"/>
                <w:szCs w:val="18"/>
              </w:rPr>
              <w:t>Subject</w:t>
            </w:r>
          </w:p>
        </w:tc>
        <w:tc>
          <w:tcPr>
            <w:tcW w:w="3261" w:type="dxa"/>
          </w:tcPr>
          <w:p w14:paraId="3A5B5B5D" w14:textId="77777777" w:rsidR="00273F7D" w:rsidRDefault="00273F7D" w:rsidP="003641CC">
            <w:pPr>
              <w:rPr>
                <w:rFonts w:eastAsia="Batang"/>
                <w:sz w:val="18"/>
                <w:szCs w:val="18"/>
              </w:rPr>
            </w:pPr>
            <w:r>
              <w:rPr>
                <w:rFonts w:eastAsia="Batang"/>
                <w:sz w:val="18"/>
                <w:szCs w:val="18"/>
              </w:rPr>
              <w:t>Naam gewijzigd</w:t>
            </w:r>
          </w:p>
        </w:tc>
      </w:tr>
      <w:tr w:rsidR="00273F7D" w14:paraId="464EC965" w14:textId="77777777" w:rsidTr="00273F7D">
        <w:tc>
          <w:tcPr>
            <w:tcW w:w="3922" w:type="dxa"/>
          </w:tcPr>
          <w:p w14:paraId="13EA82F8" w14:textId="77777777" w:rsidR="00273F7D" w:rsidRPr="00157223" w:rsidRDefault="00273F7D" w:rsidP="003641CC">
            <w:pPr>
              <w:rPr>
                <w:rFonts w:eastAsia="Batang"/>
                <w:sz w:val="18"/>
                <w:szCs w:val="18"/>
              </w:rPr>
            </w:pPr>
            <w:r w:rsidRPr="00157223">
              <w:rPr>
                <w:rFonts w:eastAsia="Batang"/>
                <w:sz w:val="18"/>
                <w:szCs w:val="18"/>
              </w:rPr>
              <w:t>ANDER NATUURLIJK PERSOON</w:t>
            </w:r>
          </w:p>
        </w:tc>
        <w:tc>
          <w:tcPr>
            <w:tcW w:w="2105" w:type="dxa"/>
          </w:tcPr>
          <w:p w14:paraId="26AF12DA" w14:textId="77777777" w:rsidR="00273F7D" w:rsidRDefault="00273F7D" w:rsidP="003641CC">
            <w:pPr>
              <w:rPr>
                <w:rFonts w:eastAsia="Batang"/>
                <w:sz w:val="18"/>
                <w:szCs w:val="18"/>
              </w:rPr>
            </w:pPr>
            <w:r>
              <w:rPr>
                <w:rFonts w:eastAsia="Batang"/>
                <w:sz w:val="18"/>
                <w:szCs w:val="18"/>
              </w:rPr>
              <w:t>Subject</w:t>
            </w:r>
          </w:p>
        </w:tc>
        <w:tc>
          <w:tcPr>
            <w:tcW w:w="3261" w:type="dxa"/>
          </w:tcPr>
          <w:p w14:paraId="2572F5DC" w14:textId="3C801359" w:rsidR="00273F7D" w:rsidRDefault="00273F7D" w:rsidP="003641CC">
            <w:pPr>
              <w:rPr>
                <w:rFonts w:eastAsia="Batang"/>
                <w:sz w:val="18"/>
                <w:szCs w:val="18"/>
              </w:rPr>
            </w:pPr>
          </w:p>
        </w:tc>
      </w:tr>
      <w:tr w:rsidR="00273F7D" w14:paraId="02D1ABDA" w14:textId="77777777" w:rsidTr="00273F7D">
        <w:tc>
          <w:tcPr>
            <w:tcW w:w="3922" w:type="dxa"/>
          </w:tcPr>
          <w:p w14:paraId="579104AD" w14:textId="1B66DDF5" w:rsidR="00273F7D" w:rsidRPr="00273F7D" w:rsidRDefault="00273F7D" w:rsidP="003641CC">
            <w:pPr>
              <w:rPr>
                <w:rFonts w:eastAsia="Batang"/>
                <w:sz w:val="18"/>
                <w:szCs w:val="18"/>
              </w:rPr>
            </w:pPr>
            <w:del w:id="7976" w:author="Arjan Kloosterboer" w:date="2017-03-15T18:03:00Z">
              <w:r w:rsidRPr="00273F7D" w:rsidDel="00273F7D">
                <w:rPr>
                  <w:rFonts w:eastAsia="Batang"/>
                  <w:sz w:val="18"/>
                  <w:szCs w:val="18"/>
                </w:rPr>
                <w:delText>HUISHOUDEN</w:delText>
              </w:r>
            </w:del>
          </w:p>
        </w:tc>
        <w:tc>
          <w:tcPr>
            <w:tcW w:w="2105" w:type="dxa"/>
          </w:tcPr>
          <w:p w14:paraId="716D4AA5" w14:textId="4B37167F" w:rsidR="00273F7D" w:rsidRPr="00273F7D" w:rsidRDefault="00273F7D" w:rsidP="003641CC">
            <w:pPr>
              <w:rPr>
                <w:rFonts w:eastAsia="Batang"/>
                <w:sz w:val="18"/>
                <w:szCs w:val="18"/>
              </w:rPr>
            </w:pPr>
            <w:del w:id="7977" w:author="Arjan Kloosterboer" w:date="2017-03-15T18:03:00Z">
              <w:r w:rsidRPr="00273F7D" w:rsidDel="00273F7D">
                <w:rPr>
                  <w:rFonts w:eastAsia="Batang"/>
                  <w:sz w:val="18"/>
                  <w:szCs w:val="18"/>
                </w:rPr>
                <w:delText>Subject</w:delText>
              </w:r>
            </w:del>
          </w:p>
        </w:tc>
        <w:tc>
          <w:tcPr>
            <w:tcW w:w="3261" w:type="dxa"/>
          </w:tcPr>
          <w:p w14:paraId="08D58811" w14:textId="77777777" w:rsidR="00273F7D" w:rsidRDefault="00273F7D" w:rsidP="003641CC">
            <w:pPr>
              <w:rPr>
                <w:rFonts w:eastAsia="Batang"/>
                <w:sz w:val="18"/>
                <w:szCs w:val="18"/>
              </w:rPr>
            </w:pPr>
            <w:r>
              <w:rPr>
                <w:rFonts w:eastAsia="Batang"/>
                <w:sz w:val="18"/>
                <w:szCs w:val="18"/>
              </w:rPr>
              <w:t>Vervallen</w:t>
            </w:r>
          </w:p>
        </w:tc>
      </w:tr>
      <w:tr w:rsidR="00273F7D" w14:paraId="2EF3F400" w14:textId="77777777" w:rsidTr="00273F7D">
        <w:tc>
          <w:tcPr>
            <w:tcW w:w="3922" w:type="dxa"/>
          </w:tcPr>
          <w:p w14:paraId="40BA7C19" w14:textId="77777777" w:rsidR="00273F7D" w:rsidRPr="00157223" w:rsidRDefault="00273F7D" w:rsidP="003641CC">
            <w:pPr>
              <w:rPr>
                <w:rFonts w:eastAsia="Batang"/>
                <w:sz w:val="18"/>
                <w:szCs w:val="18"/>
              </w:rPr>
            </w:pPr>
            <w:r w:rsidRPr="00157223">
              <w:rPr>
                <w:rFonts w:eastAsia="Batang"/>
                <w:sz w:val="18"/>
                <w:szCs w:val="18"/>
              </w:rPr>
              <w:t>INGESCHREVEN NIET-NATUURLIJK PERSOON</w:t>
            </w:r>
          </w:p>
        </w:tc>
        <w:tc>
          <w:tcPr>
            <w:tcW w:w="2105" w:type="dxa"/>
          </w:tcPr>
          <w:p w14:paraId="4D37A3E0" w14:textId="77777777" w:rsidR="00273F7D" w:rsidRDefault="00273F7D" w:rsidP="003641CC">
            <w:pPr>
              <w:rPr>
                <w:rFonts w:eastAsia="Batang"/>
                <w:sz w:val="18"/>
                <w:szCs w:val="18"/>
              </w:rPr>
            </w:pPr>
            <w:r>
              <w:rPr>
                <w:rFonts w:eastAsia="Batang"/>
                <w:sz w:val="18"/>
                <w:szCs w:val="18"/>
              </w:rPr>
              <w:t>Subject</w:t>
            </w:r>
          </w:p>
        </w:tc>
        <w:tc>
          <w:tcPr>
            <w:tcW w:w="3261" w:type="dxa"/>
          </w:tcPr>
          <w:p w14:paraId="6A969C38" w14:textId="4A6C3B60" w:rsidR="00273F7D" w:rsidRDefault="00273F7D" w:rsidP="003641CC">
            <w:pPr>
              <w:rPr>
                <w:rFonts w:eastAsia="Batang"/>
                <w:sz w:val="18"/>
                <w:szCs w:val="18"/>
              </w:rPr>
            </w:pPr>
          </w:p>
        </w:tc>
      </w:tr>
      <w:tr w:rsidR="00273F7D" w14:paraId="425D9D68" w14:textId="77777777" w:rsidTr="00273F7D">
        <w:tc>
          <w:tcPr>
            <w:tcW w:w="3922" w:type="dxa"/>
          </w:tcPr>
          <w:p w14:paraId="5FE46DCE" w14:textId="7E24FD5D" w:rsidR="00273F7D" w:rsidRPr="00273F7D" w:rsidRDefault="00273F7D" w:rsidP="003641CC">
            <w:pPr>
              <w:rPr>
                <w:rFonts w:eastAsia="Batang"/>
                <w:sz w:val="18"/>
                <w:szCs w:val="18"/>
              </w:rPr>
            </w:pPr>
            <w:del w:id="7978" w:author="Arjan Kloosterboer" w:date="2017-03-15T18:03:00Z">
              <w:r w:rsidRPr="00273F7D" w:rsidDel="00273F7D">
                <w:rPr>
                  <w:rFonts w:eastAsia="Batang"/>
                  <w:sz w:val="18"/>
                  <w:szCs w:val="18"/>
                </w:rPr>
                <w:delText>INGEZETENE</w:delText>
              </w:r>
            </w:del>
          </w:p>
        </w:tc>
        <w:tc>
          <w:tcPr>
            <w:tcW w:w="2105" w:type="dxa"/>
          </w:tcPr>
          <w:p w14:paraId="59554E74" w14:textId="627A052A" w:rsidR="00273F7D" w:rsidRPr="00273F7D" w:rsidRDefault="00273F7D" w:rsidP="003641CC">
            <w:pPr>
              <w:rPr>
                <w:rFonts w:eastAsia="Batang"/>
                <w:sz w:val="18"/>
                <w:szCs w:val="18"/>
              </w:rPr>
            </w:pPr>
            <w:del w:id="7979" w:author="Arjan Kloosterboer" w:date="2017-03-15T18:03:00Z">
              <w:r w:rsidRPr="00273F7D" w:rsidDel="00273F7D">
                <w:rPr>
                  <w:rFonts w:eastAsia="Batang"/>
                  <w:sz w:val="18"/>
                  <w:szCs w:val="18"/>
                </w:rPr>
                <w:delText>Subject</w:delText>
              </w:r>
            </w:del>
          </w:p>
        </w:tc>
        <w:tc>
          <w:tcPr>
            <w:tcW w:w="3261" w:type="dxa"/>
          </w:tcPr>
          <w:p w14:paraId="38AF9115" w14:textId="77777777" w:rsidR="00273F7D" w:rsidRDefault="00273F7D" w:rsidP="003641CC">
            <w:pPr>
              <w:rPr>
                <w:rFonts w:eastAsia="Batang"/>
                <w:sz w:val="18"/>
                <w:szCs w:val="18"/>
              </w:rPr>
            </w:pPr>
            <w:r>
              <w:rPr>
                <w:rFonts w:eastAsia="Batang"/>
                <w:sz w:val="18"/>
                <w:szCs w:val="18"/>
              </w:rPr>
              <w:t>Vervallen</w:t>
            </w:r>
          </w:p>
        </w:tc>
      </w:tr>
      <w:tr w:rsidR="00273F7D" w14:paraId="55E94B7F" w14:textId="77777777" w:rsidTr="00273F7D">
        <w:tc>
          <w:tcPr>
            <w:tcW w:w="3922" w:type="dxa"/>
          </w:tcPr>
          <w:p w14:paraId="1C6C8343" w14:textId="77777777" w:rsidR="00273F7D" w:rsidRPr="00157223" w:rsidRDefault="00273F7D" w:rsidP="003641CC">
            <w:pPr>
              <w:rPr>
                <w:rFonts w:eastAsia="Batang"/>
                <w:sz w:val="18"/>
                <w:szCs w:val="18"/>
              </w:rPr>
            </w:pPr>
            <w:r w:rsidRPr="00157223">
              <w:rPr>
                <w:rFonts w:eastAsia="Batang"/>
                <w:sz w:val="18"/>
                <w:szCs w:val="18"/>
              </w:rPr>
              <w:t>MAATSCHAPPELIJKE ACTIVITEIT</w:t>
            </w:r>
          </w:p>
        </w:tc>
        <w:tc>
          <w:tcPr>
            <w:tcW w:w="2105" w:type="dxa"/>
          </w:tcPr>
          <w:p w14:paraId="09F46B13" w14:textId="77777777" w:rsidR="00273F7D" w:rsidRDefault="00273F7D" w:rsidP="003641CC">
            <w:pPr>
              <w:rPr>
                <w:rFonts w:eastAsia="Batang"/>
                <w:sz w:val="18"/>
                <w:szCs w:val="18"/>
              </w:rPr>
            </w:pPr>
            <w:r>
              <w:rPr>
                <w:rFonts w:eastAsia="Batang"/>
                <w:sz w:val="18"/>
                <w:szCs w:val="18"/>
              </w:rPr>
              <w:t>Subject</w:t>
            </w:r>
          </w:p>
        </w:tc>
        <w:tc>
          <w:tcPr>
            <w:tcW w:w="3261" w:type="dxa"/>
          </w:tcPr>
          <w:p w14:paraId="00BC6131" w14:textId="2190AD6A" w:rsidR="00273F7D" w:rsidRDefault="00273F7D" w:rsidP="003641CC">
            <w:pPr>
              <w:rPr>
                <w:rFonts w:eastAsia="Batang"/>
                <w:sz w:val="18"/>
                <w:szCs w:val="18"/>
              </w:rPr>
            </w:pPr>
          </w:p>
        </w:tc>
      </w:tr>
      <w:tr w:rsidR="00273F7D" w14:paraId="795937AB" w14:textId="77777777" w:rsidTr="00273F7D">
        <w:tc>
          <w:tcPr>
            <w:tcW w:w="3922" w:type="dxa"/>
          </w:tcPr>
          <w:p w14:paraId="720237E7" w14:textId="4B49AC9F" w:rsidR="00273F7D" w:rsidRPr="00273F7D" w:rsidRDefault="00273F7D" w:rsidP="003641CC">
            <w:pPr>
              <w:rPr>
                <w:rFonts w:eastAsia="Batang"/>
                <w:sz w:val="18"/>
                <w:szCs w:val="18"/>
              </w:rPr>
            </w:pPr>
            <w:del w:id="7980" w:author="Arjan Kloosterboer" w:date="2017-03-15T18:03:00Z">
              <w:r w:rsidRPr="00273F7D" w:rsidDel="00273F7D">
                <w:rPr>
                  <w:rFonts w:eastAsia="Batang"/>
                  <w:sz w:val="18"/>
                  <w:szCs w:val="18"/>
                </w:rPr>
                <w:delText>NIET-INGEZETENE</w:delText>
              </w:r>
            </w:del>
          </w:p>
        </w:tc>
        <w:tc>
          <w:tcPr>
            <w:tcW w:w="2105" w:type="dxa"/>
          </w:tcPr>
          <w:p w14:paraId="5A278C62" w14:textId="4F88B9B8" w:rsidR="00273F7D" w:rsidRPr="00273F7D" w:rsidRDefault="00273F7D" w:rsidP="003641CC">
            <w:pPr>
              <w:rPr>
                <w:rFonts w:eastAsia="Batang"/>
                <w:sz w:val="18"/>
                <w:szCs w:val="18"/>
              </w:rPr>
            </w:pPr>
            <w:del w:id="7981" w:author="Arjan Kloosterboer" w:date="2017-03-15T18:03:00Z">
              <w:r w:rsidRPr="00273F7D" w:rsidDel="00273F7D">
                <w:rPr>
                  <w:rFonts w:eastAsia="Batang"/>
                  <w:sz w:val="18"/>
                  <w:szCs w:val="18"/>
                </w:rPr>
                <w:delText>Subject</w:delText>
              </w:r>
            </w:del>
          </w:p>
        </w:tc>
        <w:tc>
          <w:tcPr>
            <w:tcW w:w="3261" w:type="dxa"/>
          </w:tcPr>
          <w:p w14:paraId="3A4161FF" w14:textId="77777777" w:rsidR="00273F7D" w:rsidRDefault="00273F7D" w:rsidP="003641CC">
            <w:pPr>
              <w:rPr>
                <w:rFonts w:eastAsia="Batang"/>
                <w:sz w:val="18"/>
                <w:szCs w:val="18"/>
              </w:rPr>
            </w:pPr>
            <w:r>
              <w:rPr>
                <w:rFonts w:eastAsia="Batang"/>
                <w:sz w:val="18"/>
                <w:szCs w:val="18"/>
              </w:rPr>
              <w:t>Vervallen</w:t>
            </w:r>
          </w:p>
        </w:tc>
      </w:tr>
      <w:tr w:rsidR="00273F7D" w14:paraId="621D1EAE" w14:textId="77777777" w:rsidTr="00273F7D">
        <w:tc>
          <w:tcPr>
            <w:tcW w:w="3922" w:type="dxa"/>
          </w:tcPr>
          <w:p w14:paraId="6EB998A0" w14:textId="2627AF4B" w:rsidR="00273F7D" w:rsidRPr="00273F7D" w:rsidRDefault="00273F7D" w:rsidP="00273F7D">
            <w:pPr>
              <w:rPr>
                <w:rFonts w:eastAsia="Batang"/>
                <w:sz w:val="18"/>
                <w:szCs w:val="18"/>
              </w:rPr>
            </w:pPr>
            <w:bookmarkStart w:id="7982" w:name="_Hlk493758902"/>
            <w:ins w:id="7983" w:author="Arjan Kloosterboer" w:date="2017-03-15T18:04:00Z">
              <w:r w:rsidRPr="00273F7D">
                <w:rPr>
                  <w:rFonts w:eastAsia="Batang"/>
                  <w:sz w:val="18"/>
                  <w:szCs w:val="18"/>
                </w:rPr>
                <w:t>REISDOCUMENT</w:t>
              </w:r>
            </w:ins>
          </w:p>
        </w:tc>
        <w:tc>
          <w:tcPr>
            <w:tcW w:w="2105" w:type="dxa"/>
          </w:tcPr>
          <w:p w14:paraId="6121158E" w14:textId="5B7C963A" w:rsidR="00273F7D" w:rsidRDefault="00273F7D" w:rsidP="00273F7D">
            <w:pPr>
              <w:rPr>
                <w:rFonts w:eastAsia="Batang"/>
                <w:sz w:val="18"/>
                <w:szCs w:val="18"/>
              </w:rPr>
            </w:pPr>
            <w:ins w:id="7984" w:author="Arjan Kloosterboer" w:date="2017-03-15T18:04:00Z">
              <w:r>
                <w:rPr>
                  <w:rFonts w:eastAsia="Batang"/>
                  <w:sz w:val="18"/>
                  <w:szCs w:val="18"/>
                </w:rPr>
                <w:t>Subject</w:t>
              </w:r>
            </w:ins>
          </w:p>
        </w:tc>
        <w:tc>
          <w:tcPr>
            <w:tcW w:w="3261" w:type="dxa"/>
          </w:tcPr>
          <w:p w14:paraId="4D44C3EC" w14:textId="77777777" w:rsidR="00273F7D" w:rsidRDefault="00273F7D" w:rsidP="00273F7D">
            <w:pPr>
              <w:rPr>
                <w:rFonts w:eastAsia="Batang"/>
                <w:sz w:val="18"/>
                <w:szCs w:val="18"/>
              </w:rPr>
            </w:pPr>
            <w:r>
              <w:rPr>
                <w:rFonts w:eastAsia="Batang"/>
                <w:sz w:val="18"/>
                <w:szCs w:val="18"/>
              </w:rPr>
              <w:t>Toegevoegd</w:t>
            </w:r>
          </w:p>
        </w:tc>
      </w:tr>
      <w:tr w:rsidR="00273F7D" w14:paraId="5FDF3A0B" w14:textId="77777777" w:rsidTr="00273F7D">
        <w:tc>
          <w:tcPr>
            <w:tcW w:w="3922" w:type="dxa"/>
          </w:tcPr>
          <w:p w14:paraId="122EF346" w14:textId="77777777" w:rsidR="00273F7D" w:rsidRPr="00157223" w:rsidRDefault="00273F7D" w:rsidP="00273F7D">
            <w:pPr>
              <w:rPr>
                <w:rFonts w:eastAsia="Batang"/>
                <w:sz w:val="18"/>
                <w:szCs w:val="18"/>
              </w:rPr>
            </w:pPr>
            <w:r w:rsidRPr="00157223">
              <w:rPr>
                <w:rFonts w:eastAsia="Batang"/>
                <w:sz w:val="18"/>
                <w:szCs w:val="18"/>
              </w:rPr>
              <w:t>VESTIGING</w:t>
            </w:r>
          </w:p>
        </w:tc>
        <w:tc>
          <w:tcPr>
            <w:tcW w:w="2105" w:type="dxa"/>
          </w:tcPr>
          <w:p w14:paraId="2E3773C9" w14:textId="77777777" w:rsidR="00273F7D" w:rsidRDefault="00273F7D" w:rsidP="00273F7D">
            <w:pPr>
              <w:rPr>
                <w:rFonts w:eastAsia="Batang"/>
                <w:sz w:val="18"/>
                <w:szCs w:val="18"/>
              </w:rPr>
            </w:pPr>
            <w:r>
              <w:rPr>
                <w:rFonts w:eastAsia="Batang"/>
                <w:sz w:val="18"/>
                <w:szCs w:val="18"/>
              </w:rPr>
              <w:t>Subject</w:t>
            </w:r>
          </w:p>
        </w:tc>
        <w:tc>
          <w:tcPr>
            <w:tcW w:w="3261" w:type="dxa"/>
          </w:tcPr>
          <w:p w14:paraId="2061B811" w14:textId="37025989" w:rsidR="00273F7D" w:rsidRDefault="00273F7D" w:rsidP="00273F7D">
            <w:pPr>
              <w:rPr>
                <w:rFonts w:eastAsia="Batang"/>
                <w:sz w:val="18"/>
                <w:szCs w:val="18"/>
              </w:rPr>
            </w:pPr>
          </w:p>
        </w:tc>
      </w:tr>
      <w:tr w:rsidR="00273F7D" w14:paraId="7ABCF57A" w14:textId="77777777" w:rsidTr="00273F7D">
        <w:tc>
          <w:tcPr>
            <w:tcW w:w="3922" w:type="dxa"/>
          </w:tcPr>
          <w:p w14:paraId="11C297FB" w14:textId="43E4DFC2" w:rsidR="00273F7D" w:rsidRPr="00273F7D" w:rsidRDefault="00273F7D" w:rsidP="00273F7D">
            <w:pPr>
              <w:rPr>
                <w:rFonts w:eastAsia="Batang"/>
                <w:sz w:val="18"/>
                <w:szCs w:val="18"/>
              </w:rPr>
            </w:pPr>
            <w:ins w:id="7985" w:author="Arjan Kloosterboer" w:date="2017-03-15T18:04:00Z">
              <w:r w:rsidRPr="00273F7D">
                <w:rPr>
                  <w:rFonts w:eastAsia="Batang"/>
                  <w:sz w:val="18"/>
                  <w:szCs w:val="18"/>
                </w:rPr>
                <w:lastRenderedPageBreak/>
                <w:t>BEGROEID TERREINDEEL</w:t>
              </w:r>
            </w:ins>
          </w:p>
        </w:tc>
        <w:tc>
          <w:tcPr>
            <w:tcW w:w="2105" w:type="dxa"/>
          </w:tcPr>
          <w:p w14:paraId="714D45CE" w14:textId="3E68EE58" w:rsidR="00273F7D" w:rsidRDefault="00273F7D" w:rsidP="00273F7D">
            <w:pPr>
              <w:rPr>
                <w:rFonts w:eastAsia="Batang"/>
                <w:sz w:val="18"/>
                <w:szCs w:val="18"/>
              </w:rPr>
            </w:pPr>
            <w:ins w:id="7986" w:author="Arjan Kloosterboer" w:date="2017-03-15T18:04:00Z">
              <w:r>
                <w:rPr>
                  <w:rFonts w:eastAsia="Batang"/>
                  <w:sz w:val="18"/>
                  <w:szCs w:val="18"/>
                </w:rPr>
                <w:t>Topografie</w:t>
              </w:r>
            </w:ins>
          </w:p>
        </w:tc>
        <w:tc>
          <w:tcPr>
            <w:tcW w:w="3261" w:type="dxa"/>
          </w:tcPr>
          <w:p w14:paraId="3C7BF6EF" w14:textId="77777777" w:rsidR="00273F7D" w:rsidRDefault="00273F7D" w:rsidP="00273F7D">
            <w:pPr>
              <w:rPr>
                <w:rFonts w:eastAsia="Batang"/>
                <w:sz w:val="18"/>
                <w:szCs w:val="18"/>
              </w:rPr>
            </w:pPr>
            <w:r>
              <w:rPr>
                <w:rFonts w:eastAsia="Batang"/>
                <w:sz w:val="18"/>
                <w:szCs w:val="18"/>
              </w:rPr>
              <w:t>Toegevoegd</w:t>
            </w:r>
          </w:p>
        </w:tc>
      </w:tr>
      <w:tr w:rsidR="00273F7D" w14:paraId="791A3CCD" w14:textId="77777777" w:rsidTr="00273F7D">
        <w:tc>
          <w:tcPr>
            <w:tcW w:w="3922" w:type="dxa"/>
          </w:tcPr>
          <w:p w14:paraId="3E22548A" w14:textId="5A8C69C7" w:rsidR="00273F7D" w:rsidRPr="00273F7D" w:rsidRDefault="00273F7D" w:rsidP="00273F7D">
            <w:pPr>
              <w:rPr>
                <w:rFonts w:eastAsia="Batang"/>
                <w:sz w:val="18"/>
                <w:szCs w:val="18"/>
              </w:rPr>
            </w:pPr>
            <w:ins w:id="7987" w:author="Arjan Kloosterboer" w:date="2017-03-15T18:04:00Z">
              <w:r w:rsidRPr="00273F7D">
                <w:rPr>
                  <w:rFonts w:eastAsia="Batang"/>
                  <w:sz w:val="18"/>
                  <w:szCs w:val="18"/>
                </w:rPr>
                <w:t>FUNCTIONEEL GEBIED</w:t>
              </w:r>
            </w:ins>
          </w:p>
        </w:tc>
        <w:tc>
          <w:tcPr>
            <w:tcW w:w="2105" w:type="dxa"/>
          </w:tcPr>
          <w:p w14:paraId="4611F87E" w14:textId="57C2DFE4" w:rsidR="00273F7D" w:rsidRDefault="00273F7D" w:rsidP="00273F7D">
            <w:pPr>
              <w:rPr>
                <w:rFonts w:eastAsia="Batang"/>
                <w:sz w:val="18"/>
                <w:szCs w:val="18"/>
              </w:rPr>
            </w:pPr>
            <w:ins w:id="7988" w:author="Arjan Kloosterboer" w:date="2017-03-15T18:04:00Z">
              <w:r>
                <w:rPr>
                  <w:rFonts w:eastAsia="Batang"/>
                  <w:sz w:val="18"/>
                  <w:szCs w:val="18"/>
                </w:rPr>
                <w:t>Topografie</w:t>
              </w:r>
            </w:ins>
          </w:p>
        </w:tc>
        <w:tc>
          <w:tcPr>
            <w:tcW w:w="3261" w:type="dxa"/>
          </w:tcPr>
          <w:p w14:paraId="3A76C2C1" w14:textId="77777777" w:rsidR="00273F7D" w:rsidRDefault="00273F7D" w:rsidP="00273F7D">
            <w:pPr>
              <w:rPr>
                <w:rFonts w:eastAsia="Batang"/>
                <w:sz w:val="18"/>
                <w:szCs w:val="18"/>
              </w:rPr>
            </w:pPr>
            <w:r>
              <w:rPr>
                <w:rFonts w:eastAsia="Batang"/>
                <w:sz w:val="18"/>
                <w:szCs w:val="18"/>
              </w:rPr>
              <w:t>Toegevoegd</w:t>
            </w:r>
          </w:p>
        </w:tc>
      </w:tr>
      <w:tr w:rsidR="00273F7D" w14:paraId="509D3B46" w14:textId="77777777" w:rsidTr="00273F7D">
        <w:tc>
          <w:tcPr>
            <w:tcW w:w="3922" w:type="dxa"/>
          </w:tcPr>
          <w:p w14:paraId="7E9B8ABE" w14:textId="6A141D8B" w:rsidR="00273F7D" w:rsidRPr="00273F7D" w:rsidRDefault="00273F7D" w:rsidP="00273F7D">
            <w:pPr>
              <w:rPr>
                <w:rFonts w:eastAsia="Batang"/>
                <w:sz w:val="18"/>
                <w:szCs w:val="18"/>
              </w:rPr>
            </w:pPr>
            <w:ins w:id="7989" w:author="Arjan Kloosterboer" w:date="2017-03-15T18:04:00Z">
              <w:r w:rsidRPr="00273F7D">
                <w:rPr>
                  <w:rFonts w:eastAsia="Batang"/>
                  <w:sz w:val="18"/>
                  <w:szCs w:val="18"/>
                </w:rPr>
                <w:t>GEBOUWINSTALLATIE</w:t>
              </w:r>
            </w:ins>
          </w:p>
        </w:tc>
        <w:tc>
          <w:tcPr>
            <w:tcW w:w="2105" w:type="dxa"/>
          </w:tcPr>
          <w:p w14:paraId="3026880C" w14:textId="20BE5708" w:rsidR="00273F7D" w:rsidRDefault="00273F7D" w:rsidP="00273F7D">
            <w:pPr>
              <w:rPr>
                <w:rFonts w:eastAsia="Batang"/>
                <w:sz w:val="18"/>
                <w:szCs w:val="18"/>
              </w:rPr>
            </w:pPr>
            <w:ins w:id="7990" w:author="Arjan Kloosterboer" w:date="2017-03-15T18:04:00Z">
              <w:r>
                <w:rPr>
                  <w:rFonts w:eastAsia="Batang"/>
                  <w:sz w:val="18"/>
                  <w:szCs w:val="18"/>
                </w:rPr>
                <w:t>Topografie</w:t>
              </w:r>
            </w:ins>
          </w:p>
        </w:tc>
        <w:tc>
          <w:tcPr>
            <w:tcW w:w="3261" w:type="dxa"/>
          </w:tcPr>
          <w:p w14:paraId="513DF2EC" w14:textId="77777777" w:rsidR="00273F7D" w:rsidRDefault="00273F7D" w:rsidP="00273F7D">
            <w:pPr>
              <w:rPr>
                <w:rFonts w:eastAsia="Batang"/>
                <w:sz w:val="18"/>
                <w:szCs w:val="18"/>
              </w:rPr>
            </w:pPr>
            <w:r>
              <w:rPr>
                <w:rFonts w:eastAsia="Batang"/>
                <w:sz w:val="18"/>
                <w:szCs w:val="18"/>
              </w:rPr>
              <w:t>Toegevoegd</w:t>
            </w:r>
          </w:p>
        </w:tc>
      </w:tr>
      <w:tr w:rsidR="00273F7D" w14:paraId="4E7F6C46" w14:textId="77777777" w:rsidTr="00273F7D">
        <w:tc>
          <w:tcPr>
            <w:tcW w:w="3922" w:type="dxa"/>
          </w:tcPr>
          <w:p w14:paraId="3AF7C9B7" w14:textId="77777777" w:rsidR="00273F7D" w:rsidRPr="00157223" w:rsidRDefault="00273F7D" w:rsidP="00273F7D">
            <w:pPr>
              <w:rPr>
                <w:rFonts w:eastAsia="Batang"/>
                <w:sz w:val="18"/>
                <w:szCs w:val="18"/>
              </w:rPr>
            </w:pPr>
            <w:r w:rsidRPr="00157223">
              <w:rPr>
                <w:rFonts w:eastAsia="Batang"/>
                <w:sz w:val="18"/>
                <w:szCs w:val="18"/>
              </w:rPr>
              <w:t>INRICHTINGSELEMENT</w:t>
            </w:r>
          </w:p>
        </w:tc>
        <w:tc>
          <w:tcPr>
            <w:tcW w:w="2105" w:type="dxa"/>
          </w:tcPr>
          <w:p w14:paraId="4F0250CA" w14:textId="77777777" w:rsidR="00273F7D" w:rsidRDefault="00273F7D" w:rsidP="00273F7D">
            <w:pPr>
              <w:rPr>
                <w:rFonts w:eastAsia="Batang"/>
                <w:sz w:val="18"/>
                <w:szCs w:val="18"/>
              </w:rPr>
            </w:pPr>
            <w:r>
              <w:rPr>
                <w:rFonts w:eastAsia="Batang"/>
                <w:sz w:val="18"/>
                <w:szCs w:val="18"/>
              </w:rPr>
              <w:t>Topografie</w:t>
            </w:r>
          </w:p>
        </w:tc>
        <w:tc>
          <w:tcPr>
            <w:tcW w:w="3261" w:type="dxa"/>
          </w:tcPr>
          <w:p w14:paraId="26E23106" w14:textId="7E89B91C" w:rsidR="00273F7D" w:rsidRDefault="00273F7D" w:rsidP="00273F7D">
            <w:pPr>
              <w:rPr>
                <w:rFonts w:eastAsia="Batang"/>
                <w:sz w:val="18"/>
                <w:szCs w:val="18"/>
              </w:rPr>
            </w:pPr>
          </w:p>
        </w:tc>
      </w:tr>
      <w:tr w:rsidR="00273F7D" w14:paraId="52C3CE87" w14:textId="77777777" w:rsidTr="00273F7D">
        <w:tc>
          <w:tcPr>
            <w:tcW w:w="3922" w:type="dxa"/>
          </w:tcPr>
          <w:p w14:paraId="0969A302" w14:textId="77777777" w:rsidR="00273F7D" w:rsidRPr="00157223" w:rsidRDefault="00273F7D" w:rsidP="00273F7D">
            <w:pPr>
              <w:rPr>
                <w:rFonts w:eastAsia="Batang"/>
                <w:sz w:val="18"/>
                <w:szCs w:val="18"/>
              </w:rPr>
            </w:pPr>
            <w:r w:rsidRPr="00157223">
              <w:rPr>
                <w:rFonts w:eastAsia="Batang"/>
                <w:sz w:val="18"/>
                <w:szCs w:val="18"/>
              </w:rPr>
              <w:t>KUNSTWERKDEEL</w:t>
            </w:r>
          </w:p>
        </w:tc>
        <w:tc>
          <w:tcPr>
            <w:tcW w:w="2105" w:type="dxa"/>
          </w:tcPr>
          <w:p w14:paraId="349F3495" w14:textId="77777777" w:rsidR="00273F7D" w:rsidRDefault="00273F7D" w:rsidP="00273F7D">
            <w:pPr>
              <w:rPr>
                <w:rFonts w:eastAsia="Batang"/>
                <w:sz w:val="18"/>
                <w:szCs w:val="18"/>
              </w:rPr>
            </w:pPr>
            <w:r>
              <w:rPr>
                <w:rFonts w:eastAsia="Batang"/>
                <w:sz w:val="18"/>
                <w:szCs w:val="18"/>
              </w:rPr>
              <w:t>Topografie</w:t>
            </w:r>
          </w:p>
        </w:tc>
        <w:tc>
          <w:tcPr>
            <w:tcW w:w="3261" w:type="dxa"/>
          </w:tcPr>
          <w:p w14:paraId="5AB0FC16" w14:textId="6BEBA813" w:rsidR="00273F7D" w:rsidRDefault="00273F7D" w:rsidP="00273F7D">
            <w:pPr>
              <w:rPr>
                <w:rFonts w:eastAsia="Batang"/>
                <w:sz w:val="18"/>
                <w:szCs w:val="18"/>
              </w:rPr>
            </w:pPr>
          </w:p>
        </w:tc>
      </w:tr>
      <w:tr w:rsidR="00273F7D" w14:paraId="766766EA" w14:textId="77777777" w:rsidTr="00273F7D">
        <w:tc>
          <w:tcPr>
            <w:tcW w:w="3922" w:type="dxa"/>
          </w:tcPr>
          <w:p w14:paraId="3CD6F885" w14:textId="05834FA6" w:rsidR="00273F7D" w:rsidRPr="00273F7D" w:rsidRDefault="00273F7D" w:rsidP="00273F7D">
            <w:pPr>
              <w:rPr>
                <w:rFonts w:eastAsia="Batang"/>
                <w:sz w:val="18"/>
                <w:szCs w:val="18"/>
              </w:rPr>
            </w:pPr>
            <w:ins w:id="7991" w:author="Arjan Kloosterboer" w:date="2017-03-15T18:05:00Z">
              <w:r w:rsidRPr="00273F7D">
                <w:rPr>
                  <w:rFonts w:eastAsia="Batang"/>
                  <w:sz w:val="18"/>
                  <w:szCs w:val="18"/>
                </w:rPr>
                <w:t>ONBEGROEID TERREINDEEL</w:t>
              </w:r>
            </w:ins>
          </w:p>
        </w:tc>
        <w:tc>
          <w:tcPr>
            <w:tcW w:w="2105" w:type="dxa"/>
          </w:tcPr>
          <w:p w14:paraId="1E08DA3D" w14:textId="199359D1" w:rsidR="00273F7D" w:rsidRDefault="00273F7D" w:rsidP="00273F7D">
            <w:pPr>
              <w:rPr>
                <w:rFonts w:eastAsia="Batang"/>
                <w:sz w:val="18"/>
                <w:szCs w:val="18"/>
              </w:rPr>
            </w:pPr>
            <w:ins w:id="7992" w:author="Arjan Kloosterboer" w:date="2017-03-15T18:05:00Z">
              <w:r>
                <w:rPr>
                  <w:rFonts w:eastAsia="Batang"/>
                  <w:sz w:val="18"/>
                  <w:szCs w:val="18"/>
                </w:rPr>
                <w:t>Topografie</w:t>
              </w:r>
            </w:ins>
          </w:p>
        </w:tc>
        <w:tc>
          <w:tcPr>
            <w:tcW w:w="3261" w:type="dxa"/>
          </w:tcPr>
          <w:p w14:paraId="54A91A6B" w14:textId="77777777" w:rsidR="00273F7D" w:rsidRDefault="00273F7D" w:rsidP="00273F7D">
            <w:pPr>
              <w:rPr>
                <w:rFonts w:eastAsia="Batang"/>
                <w:sz w:val="18"/>
                <w:szCs w:val="18"/>
              </w:rPr>
            </w:pPr>
            <w:r>
              <w:rPr>
                <w:rFonts w:eastAsia="Batang"/>
                <w:sz w:val="18"/>
                <w:szCs w:val="18"/>
              </w:rPr>
              <w:t>Toegevoegd</w:t>
            </w:r>
          </w:p>
        </w:tc>
      </w:tr>
      <w:tr w:rsidR="00273F7D" w14:paraId="187B69B7" w14:textId="77777777" w:rsidTr="00273F7D">
        <w:tc>
          <w:tcPr>
            <w:tcW w:w="3922" w:type="dxa"/>
          </w:tcPr>
          <w:p w14:paraId="77E41C5C" w14:textId="44E9577B" w:rsidR="00273F7D" w:rsidRPr="00273F7D" w:rsidRDefault="00273F7D" w:rsidP="00273F7D">
            <w:pPr>
              <w:rPr>
                <w:rFonts w:eastAsia="Batang"/>
                <w:sz w:val="18"/>
                <w:szCs w:val="18"/>
              </w:rPr>
            </w:pPr>
            <w:ins w:id="7993" w:author="Arjan Kloosterboer" w:date="2017-03-15T18:05:00Z">
              <w:r w:rsidRPr="00273F7D">
                <w:rPr>
                  <w:rFonts w:eastAsia="Batang"/>
                  <w:sz w:val="18"/>
                  <w:szCs w:val="18"/>
                </w:rPr>
                <w:t>ONDERSTEUNEND WATERDEEL</w:t>
              </w:r>
            </w:ins>
          </w:p>
        </w:tc>
        <w:tc>
          <w:tcPr>
            <w:tcW w:w="2105" w:type="dxa"/>
          </w:tcPr>
          <w:p w14:paraId="0520F148" w14:textId="46CDD822" w:rsidR="00273F7D" w:rsidRDefault="00273F7D" w:rsidP="00273F7D">
            <w:pPr>
              <w:rPr>
                <w:rFonts w:eastAsia="Batang"/>
                <w:sz w:val="18"/>
                <w:szCs w:val="18"/>
              </w:rPr>
            </w:pPr>
            <w:ins w:id="7994" w:author="Arjan Kloosterboer" w:date="2017-03-15T18:05:00Z">
              <w:r>
                <w:rPr>
                  <w:rFonts w:eastAsia="Batang"/>
                  <w:sz w:val="18"/>
                  <w:szCs w:val="18"/>
                </w:rPr>
                <w:t>Topografie</w:t>
              </w:r>
            </w:ins>
          </w:p>
        </w:tc>
        <w:tc>
          <w:tcPr>
            <w:tcW w:w="3261" w:type="dxa"/>
          </w:tcPr>
          <w:p w14:paraId="5BD5145F" w14:textId="77777777" w:rsidR="00273F7D" w:rsidRDefault="00273F7D" w:rsidP="00273F7D">
            <w:pPr>
              <w:rPr>
                <w:rFonts w:eastAsia="Batang"/>
                <w:sz w:val="18"/>
                <w:szCs w:val="18"/>
              </w:rPr>
            </w:pPr>
            <w:r>
              <w:rPr>
                <w:rFonts w:eastAsia="Batang"/>
                <w:sz w:val="18"/>
                <w:szCs w:val="18"/>
              </w:rPr>
              <w:t>Toegevoegd</w:t>
            </w:r>
          </w:p>
        </w:tc>
      </w:tr>
      <w:tr w:rsidR="00273F7D" w14:paraId="756FBED1" w14:textId="77777777" w:rsidTr="00273F7D">
        <w:tc>
          <w:tcPr>
            <w:tcW w:w="3922" w:type="dxa"/>
          </w:tcPr>
          <w:p w14:paraId="519345DB" w14:textId="61E97102" w:rsidR="00273F7D" w:rsidRPr="00273F7D" w:rsidRDefault="00273F7D" w:rsidP="00273F7D">
            <w:pPr>
              <w:rPr>
                <w:rFonts w:eastAsia="Batang"/>
                <w:sz w:val="18"/>
                <w:szCs w:val="18"/>
              </w:rPr>
            </w:pPr>
            <w:ins w:id="7995" w:author="Arjan Kloosterboer" w:date="2017-03-15T18:05:00Z">
              <w:r w:rsidRPr="00273F7D">
                <w:rPr>
                  <w:rFonts w:eastAsia="Batang"/>
                  <w:sz w:val="18"/>
                  <w:szCs w:val="18"/>
                </w:rPr>
                <w:t>ONDERSTEUNEND WEGDEEL</w:t>
              </w:r>
            </w:ins>
          </w:p>
        </w:tc>
        <w:tc>
          <w:tcPr>
            <w:tcW w:w="2105" w:type="dxa"/>
          </w:tcPr>
          <w:p w14:paraId="19EBBB20" w14:textId="53A13FB4" w:rsidR="00273F7D" w:rsidRDefault="00273F7D" w:rsidP="00273F7D">
            <w:pPr>
              <w:rPr>
                <w:rFonts w:eastAsia="Batang"/>
                <w:sz w:val="18"/>
                <w:szCs w:val="18"/>
              </w:rPr>
            </w:pPr>
            <w:ins w:id="7996" w:author="Arjan Kloosterboer" w:date="2017-03-15T18:05:00Z">
              <w:r>
                <w:rPr>
                  <w:rFonts w:eastAsia="Batang"/>
                  <w:sz w:val="18"/>
                  <w:szCs w:val="18"/>
                </w:rPr>
                <w:t>Topografie</w:t>
              </w:r>
            </w:ins>
          </w:p>
        </w:tc>
        <w:tc>
          <w:tcPr>
            <w:tcW w:w="3261" w:type="dxa"/>
          </w:tcPr>
          <w:p w14:paraId="037688EE" w14:textId="77777777" w:rsidR="00273F7D" w:rsidRDefault="00273F7D" w:rsidP="00273F7D">
            <w:pPr>
              <w:rPr>
                <w:rFonts w:eastAsia="Batang"/>
                <w:sz w:val="18"/>
                <w:szCs w:val="18"/>
              </w:rPr>
            </w:pPr>
            <w:r>
              <w:rPr>
                <w:rFonts w:eastAsia="Batang"/>
                <w:sz w:val="18"/>
                <w:szCs w:val="18"/>
              </w:rPr>
              <w:t>Toegevoegd</w:t>
            </w:r>
          </w:p>
        </w:tc>
      </w:tr>
      <w:tr w:rsidR="00273F7D" w14:paraId="27CEF579" w14:textId="77777777" w:rsidTr="00273F7D">
        <w:tc>
          <w:tcPr>
            <w:tcW w:w="3922" w:type="dxa"/>
          </w:tcPr>
          <w:p w14:paraId="5AF84625" w14:textId="6C15BE65" w:rsidR="00273F7D" w:rsidRPr="00273F7D" w:rsidRDefault="00273F7D" w:rsidP="00273F7D">
            <w:pPr>
              <w:rPr>
                <w:rFonts w:eastAsia="Batang"/>
                <w:sz w:val="18"/>
                <w:szCs w:val="18"/>
              </w:rPr>
            </w:pPr>
            <w:ins w:id="7997" w:author="Arjan Kloosterboer" w:date="2017-03-15T18:05:00Z">
              <w:r w:rsidRPr="00273F7D">
                <w:rPr>
                  <w:rFonts w:eastAsia="Batang"/>
                  <w:sz w:val="18"/>
                  <w:szCs w:val="18"/>
                </w:rPr>
                <w:t>OVERBRUGGINGSDEEL</w:t>
              </w:r>
            </w:ins>
          </w:p>
        </w:tc>
        <w:tc>
          <w:tcPr>
            <w:tcW w:w="2105" w:type="dxa"/>
          </w:tcPr>
          <w:p w14:paraId="01A7DAC7" w14:textId="19361903" w:rsidR="00273F7D" w:rsidRDefault="00273F7D" w:rsidP="00273F7D">
            <w:pPr>
              <w:rPr>
                <w:rFonts w:eastAsia="Batang"/>
                <w:sz w:val="18"/>
                <w:szCs w:val="18"/>
              </w:rPr>
            </w:pPr>
            <w:ins w:id="7998" w:author="Arjan Kloosterboer" w:date="2017-03-15T18:05:00Z">
              <w:r>
                <w:rPr>
                  <w:rFonts w:eastAsia="Batang"/>
                  <w:sz w:val="18"/>
                  <w:szCs w:val="18"/>
                </w:rPr>
                <w:t>Topografie</w:t>
              </w:r>
            </w:ins>
          </w:p>
        </w:tc>
        <w:tc>
          <w:tcPr>
            <w:tcW w:w="3261" w:type="dxa"/>
          </w:tcPr>
          <w:p w14:paraId="1F80B5E6" w14:textId="77777777" w:rsidR="00273F7D" w:rsidRDefault="00273F7D" w:rsidP="00273F7D">
            <w:pPr>
              <w:rPr>
                <w:rFonts w:eastAsia="Batang"/>
                <w:sz w:val="18"/>
                <w:szCs w:val="18"/>
              </w:rPr>
            </w:pPr>
            <w:r>
              <w:rPr>
                <w:rFonts w:eastAsia="Batang"/>
                <w:sz w:val="18"/>
                <w:szCs w:val="18"/>
              </w:rPr>
              <w:t>Toegevoegd</w:t>
            </w:r>
          </w:p>
        </w:tc>
      </w:tr>
      <w:tr w:rsidR="00273F7D" w14:paraId="23A7C0C9" w14:textId="77777777" w:rsidTr="00273F7D">
        <w:tc>
          <w:tcPr>
            <w:tcW w:w="3922" w:type="dxa"/>
          </w:tcPr>
          <w:p w14:paraId="49ABFBC9" w14:textId="4B6A465B" w:rsidR="00273F7D" w:rsidRPr="00273F7D" w:rsidRDefault="00273F7D" w:rsidP="00273F7D">
            <w:pPr>
              <w:rPr>
                <w:rFonts w:eastAsia="Batang"/>
                <w:sz w:val="18"/>
                <w:szCs w:val="18"/>
              </w:rPr>
            </w:pPr>
            <w:ins w:id="7999" w:author="Arjan Kloosterboer" w:date="2017-03-15T18:05:00Z">
              <w:r w:rsidRPr="00273F7D">
                <w:rPr>
                  <w:rFonts w:eastAsia="Batang"/>
                  <w:sz w:val="18"/>
                  <w:szCs w:val="18"/>
                </w:rPr>
                <w:t>OVERIG BOUWWERK</w:t>
              </w:r>
            </w:ins>
          </w:p>
        </w:tc>
        <w:tc>
          <w:tcPr>
            <w:tcW w:w="2105" w:type="dxa"/>
          </w:tcPr>
          <w:p w14:paraId="65E72186" w14:textId="4719E8B9" w:rsidR="00273F7D" w:rsidRDefault="00273F7D" w:rsidP="00273F7D">
            <w:pPr>
              <w:rPr>
                <w:rFonts w:eastAsia="Batang"/>
                <w:sz w:val="18"/>
                <w:szCs w:val="18"/>
              </w:rPr>
            </w:pPr>
            <w:ins w:id="8000" w:author="Arjan Kloosterboer" w:date="2017-03-15T18:05:00Z">
              <w:r>
                <w:rPr>
                  <w:rFonts w:eastAsia="Batang"/>
                  <w:sz w:val="18"/>
                  <w:szCs w:val="18"/>
                </w:rPr>
                <w:t>Topografie</w:t>
              </w:r>
            </w:ins>
          </w:p>
        </w:tc>
        <w:tc>
          <w:tcPr>
            <w:tcW w:w="3261" w:type="dxa"/>
          </w:tcPr>
          <w:p w14:paraId="6EFE0F8F" w14:textId="77777777" w:rsidR="00273F7D" w:rsidRDefault="00273F7D" w:rsidP="00273F7D">
            <w:pPr>
              <w:rPr>
                <w:rFonts w:eastAsia="Batang"/>
                <w:sz w:val="18"/>
                <w:szCs w:val="18"/>
              </w:rPr>
            </w:pPr>
            <w:r>
              <w:rPr>
                <w:rFonts w:eastAsia="Batang"/>
                <w:sz w:val="18"/>
                <w:szCs w:val="18"/>
              </w:rPr>
              <w:t>Toegevoegd</w:t>
            </w:r>
          </w:p>
        </w:tc>
      </w:tr>
      <w:tr w:rsidR="00273F7D" w14:paraId="7C407126" w14:textId="77777777" w:rsidTr="00273F7D">
        <w:tc>
          <w:tcPr>
            <w:tcW w:w="3922" w:type="dxa"/>
          </w:tcPr>
          <w:p w14:paraId="759B9EC8" w14:textId="4801EEFA" w:rsidR="00273F7D" w:rsidRPr="00273F7D" w:rsidRDefault="00273F7D" w:rsidP="00273F7D">
            <w:pPr>
              <w:rPr>
                <w:rFonts w:eastAsia="Batang"/>
                <w:sz w:val="18"/>
                <w:szCs w:val="18"/>
              </w:rPr>
            </w:pPr>
            <w:ins w:id="8001" w:author="Arjan Kloosterboer" w:date="2017-03-15T18:05:00Z">
              <w:r w:rsidRPr="00273F7D">
                <w:rPr>
                  <w:rFonts w:eastAsia="Batang"/>
                  <w:sz w:val="18"/>
                  <w:szCs w:val="18"/>
                </w:rPr>
                <w:t>OVERIGE SCHEIDING</w:t>
              </w:r>
            </w:ins>
          </w:p>
        </w:tc>
        <w:tc>
          <w:tcPr>
            <w:tcW w:w="2105" w:type="dxa"/>
          </w:tcPr>
          <w:p w14:paraId="6E274E99" w14:textId="0D39CAA2" w:rsidR="00273F7D" w:rsidRDefault="00273F7D" w:rsidP="00273F7D">
            <w:pPr>
              <w:rPr>
                <w:rFonts w:eastAsia="Batang"/>
                <w:sz w:val="18"/>
                <w:szCs w:val="18"/>
              </w:rPr>
            </w:pPr>
            <w:ins w:id="8002" w:author="Arjan Kloosterboer" w:date="2017-03-15T18:05:00Z">
              <w:r>
                <w:rPr>
                  <w:rFonts w:eastAsia="Batang"/>
                  <w:sz w:val="18"/>
                  <w:szCs w:val="18"/>
                </w:rPr>
                <w:t>Topografie</w:t>
              </w:r>
            </w:ins>
          </w:p>
        </w:tc>
        <w:tc>
          <w:tcPr>
            <w:tcW w:w="3261" w:type="dxa"/>
          </w:tcPr>
          <w:p w14:paraId="74FF2BCE" w14:textId="77777777" w:rsidR="00273F7D" w:rsidRDefault="00273F7D" w:rsidP="00273F7D">
            <w:pPr>
              <w:rPr>
                <w:rFonts w:eastAsia="Batang"/>
                <w:sz w:val="18"/>
                <w:szCs w:val="18"/>
              </w:rPr>
            </w:pPr>
            <w:r>
              <w:rPr>
                <w:rFonts w:eastAsia="Batang"/>
                <w:sz w:val="18"/>
                <w:szCs w:val="18"/>
              </w:rPr>
              <w:t>Toegevoegd</w:t>
            </w:r>
          </w:p>
        </w:tc>
      </w:tr>
      <w:tr w:rsidR="00273F7D" w14:paraId="3773417D" w14:textId="77777777" w:rsidTr="00273F7D">
        <w:tc>
          <w:tcPr>
            <w:tcW w:w="3922" w:type="dxa"/>
          </w:tcPr>
          <w:p w14:paraId="4F41AD9F" w14:textId="7D1F6C35" w:rsidR="00273F7D" w:rsidRPr="00273F7D" w:rsidRDefault="00273F7D" w:rsidP="00273F7D">
            <w:pPr>
              <w:rPr>
                <w:rFonts w:eastAsia="Batang"/>
                <w:sz w:val="18"/>
                <w:szCs w:val="18"/>
              </w:rPr>
            </w:pPr>
            <w:ins w:id="8003" w:author="Arjan Kloosterboer" w:date="2017-03-15T18:05:00Z">
              <w:r w:rsidRPr="00273F7D">
                <w:rPr>
                  <w:rFonts w:eastAsia="Batang"/>
                  <w:sz w:val="18"/>
                  <w:szCs w:val="18"/>
                </w:rPr>
                <w:t>SCHEIDING</w:t>
              </w:r>
            </w:ins>
          </w:p>
        </w:tc>
        <w:tc>
          <w:tcPr>
            <w:tcW w:w="2105" w:type="dxa"/>
          </w:tcPr>
          <w:p w14:paraId="25AE9F7B" w14:textId="398738C5" w:rsidR="00273F7D" w:rsidRDefault="00273F7D" w:rsidP="00273F7D">
            <w:pPr>
              <w:rPr>
                <w:rFonts w:eastAsia="Batang"/>
                <w:sz w:val="18"/>
                <w:szCs w:val="18"/>
              </w:rPr>
            </w:pPr>
            <w:ins w:id="8004" w:author="Arjan Kloosterboer" w:date="2017-03-15T18:05:00Z">
              <w:r>
                <w:rPr>
                  <w:rFonts w:eastAsia="Batang"/>
                  <w:sz w:val="18"/>
                  <w:szCs w:val="18"/>
                </w:rPr>
                <w:t>Topografie</w:t>
              </w:r>
            </w:ins>
          </w:p>
        </w:tc>
        <w:tc>
          <w:tcPr>
            <w:tcW w:w="3261" w:type="dxa"/>
          </w:tcPr>
          <w:p w14:paraId="3728E8AF" w14:textId="77777777" w:rsidR="00273F7D" w:rsidRDefault="00273F7D" w:rsidP="00273F7D">
            <w:pPr>
              <w:rPr>
                <w:rFonts w:eastAsia="Batang"/>
                <w:sz w:val="18"/>
                <w:szCs w:val="18"/>
              </w:rPr>
            </w:pPr>
            <w:r>
              <w:rPr>
                <w:rFonts w:eastAsia="Batang"/>
                <w:sz w:val="18"/>
                <w:szCs w:val="18"/>
              </w:rPr>
              <w:t>Toegevoegd</w:t>
            </w:r>
          </w:p>
        </w:tc>
      </w:tr>
      <w:tr w:rsidR="00273F7D" w14:paraId="6C268090" w14:textId="77777777" w:rsidTr="00273F7D">
        <w:tc>
          <w:tcPr>
            <w:tcW w:w="3922" w:type="dxa"/>
          </w:tcPr>
          <w:p w14:paraId="5BA42FED" w14:textId="1399BFCD" w:rsidR="00273F7D" w:rsidRPr="00273F7D" w:rsidRDefault="00273F7D" w:rsidP="00273F7D">
            <w:pPr>
              <w:rPr>
                <w:rFonts w:eastAsia="Batang"/>
                <w:sz w:val="18"/>
                <w:szCs w:val="18"/>
              </w:rPr>
            </w:pPr>
            <w:ins w:id="8005" w:author="Arjan Kloosterboer" w:date="2017-03-15T18:05:00Z">
              <w:r w:rsidRPr="00273F7D">
                <w:rPr>
                  <w:rFonts w:eastAsia="Batang"/>
                  <w:sz w:val="18"/>
                  <w:szCs w:val="18"/>
                </w:rPr>
                <w:t>SPOOR</w:t>
              </w:r>
            </w:ins>
          </w:p>
        </w:tc>
        <w:tc>
          <w:tcPr>
            <w:tcW w:w="2105" w:type="dxa"/>
          </w:tcPr>
          <w:p w14:paraId="44CF76EE" w14:textId="0C5FD3F9" w:rsidR="00273F7D" w:rsidRDefault="00273F7D" w:rsidP="00273F7D">
            <w:pPr>
              <w:rPr>
                <w:rFonts w:eastAsia="Batang"/>
                <w:sz w:val="18"/>
                <w:szCs w:val="18"/>
              </w:rPr>
            </w:pPr>
            <w:ins w:id="8006" w:author="Arjan Kloosterboer" w:date="2017-03-15T18:05:00Z">
              <w:r>
                <w:rPr>
                  <w:rFonts w:eastAsia="Batang"/>
                  <w:sz w:val="18"/>
                  <w:szCs w:val="18"/>
                </w:rPr>
                <w:t>Topografie</w:t>
              </w:r>
            </w:ins>
          </w:p>
        </w:tc>
        <w:tc>
          <w:tcPr>
            <w:tcW w:w="3261" w:type="dxa"/>
          </w:tcPr>
          <w:p w14:paraId="66126E83" w14:textId="77777777" w:rsidR="00273F7D" w:rsidRDefault="00273F7D" w:rsidP="00273F7D">
            <w:pPr>
              <w:rPr>
                <w:rFonts w:eastAsia="Batang"/>
                <w:sz w:val="18"/>
                <w:szCs w:val="18"/>
              </w:rPr>
            </w:pPr>
            <w:r>
              <w:rPr>
                <w:rFonts w:eastAsia="Batang"/>
                <w:sz w:val="18"/>
                <w:szCs w:val="18"/>
              </w:rPr>
              <w:t>Toegevoegd</w:t>
            </w:r>
          </w:p>
        </w:tc>
      </w:tr>
      <w:tr w:rsidR="00273F7D" w14:paraId="53041C30" w14:textId="77777777" w:rsidTr="00273F7D">
        <w:tc>
          <w:tcPr>
            <w:tcW w:w="3922" w:type="dxa"/>
          </w:tcPr>
          <w:p w14:paraId="1C1F0083" w14:textId="00D73F46" w:rsidR="00273F7D" w:rsidRPr="00273F7D" w:rsidRDefault="00273F7D" w:rsidP="00273F7D">
            <w:pPr>
              <w:rPr>
                <w:rFonts w:eastAsia="Batang"/>
                <w:sz w:val="18"/>
                <w:szCs w:val="18"/>
              </w:rPr>
            </w:pPr>
            <w:del w:id="8007" w:author="Arjan Kloosterboer" w:date="2017-03-15T18:05:00Z">
              <w:r w:rsidRPr="00273F7D" w:rsidDel="00273F7D">
                <w:rPr>
                  <w:rFonts w:eastAsia="Batang"/>
                  <w:sz w:val="18"/>
                  <w:szCs w:val="18"/>
                </w:rPr>
                <w:delText>SPOORBAANDEEL</w:delText>
              </w:r>
            </w:del>
          </w:p>
        </w:tc>
        <w:tc>
          <w:tcPr>
            <w:tcW w:w="2105" w:type="dxa"/>
          </w:tcPr>
          <w:p w14:paraId="6C636027" w14:textId="4F3D61A1" w:rsidR="00273F7D" w:rsidRDefault="00273F7D" w:rsidP="00273F7D">
            <w:pPr>
              <w:rPr>
                <w:rFonts w:eastAsia="Batang"/>
                <w:sz w:val="18"/>
                <w:szCs w:val="18"/>
              </w:rPr>
            </w:pPr>
            <w:del w:id="8008" w:author="Arjan Kloosterboer" w:date="2017-03-15T18:05:00Z">
              <w:r w:rsidDel="00273F7D">
                <w:rPr>
                  <w:rFonts w:eastAsia="Batang"/>
                  <w:sz w:val="18"/>
                  <w:szCs w:val="18"/>
                </w:rPr>
                <w:delText>Topografie</w:delText>
              </w:r>
            </w:del>
          </w:p>
        </w:tc>
        <w:tc>
          <w:tcPr>
            <w:tcW w:w="3261" w:type="dxa"/>
          </w:tcPr>
          <w:p w14:paraId="3B6CABB5" w14:textId="77777777" w:rsidR="00273F7D" w:rsidRDefault="00273F7D" w:rsidP="00273F7D">
            <w:pPr>
              <w:rPr>
                <w:rFonts w:eastAsia="Batang"/>
                <w:sz w:val="18"/>
                <w:szCs w:val="18"/>
              </w:rPr>
            </w:pPr>
            <w:r>
              <w:rPr>
                <w:rFonts w:eastAsia="Batang"/>
                <w:sz w:val="18"/>
                <w:szCs w:val="18"/>
              </w:rPr>
              <w:t>Vervallen</w:t>
            </w:r>
          </w:p>
        </w:tc>
      </w:tr>
      <w:tr w:rsidR="00273F7D" w14:paraId="69B9EC80" w14:textId="77777777" w:rsidTr="00273F7D">
        <w:tc>
          <w:tcPr>
            <w:tcW w:w="3922" w:type="dxa"/>
          </w:tcPr>
          <w:p w14:paraId="5FBA4AAE" w14:textId="777BDA3C" w:rsidR="00273F7D" w:rsidRPr="00273F7D" w:rsidRDefault="00273F7D" w:rsidP="00273F7D">
            <w:pPr>
              <w:rPr>
                <w:rFonts w:eastAsia="Batang"/>
                <w:sz w:val="18"/>
                <w:szCs w:val="18"/>
              </w:rPr>
            </w:pPr>
            <w:del w:id="8009" w:author="Arjan Kloosterboer" w:date="2017-03-15T18:05:00Z">
              <w:r w:rsidRPr="00273F7D" w:rsidDel="00273F7D">
                <w:rPr>
                  <w:rFonts w:eastAsia="Batang"/>
                  <w:sz w:val="18"/>
                  <w:szCs w:val="18"/>
                </w:rPr>
                <w:delText>TERREINDEEL</w:delText>
              </w:r>
            </w:del>
          </w:p>
        </w:tc>
        <w:tc>
          <w:tcPr>
            <w:tcW w:w="2105" w:type="dxa"/>
          </w:tcPr>
          <w:p w14:paraId="08CFEEF9" w14:textId="5CA3157A" w:rsidR="00273F7D" w:rsidRDefault="00273F7D" w:rsidP="00273F7D">
            <w:pPr>
              <w:rPr>
                <w:rFonts w:eastAsia="Batang"/>
                <w:sz w:val="18"/>
                <w:szCs w:val="18"/>
              </w:rPr>
            </w:pPr>
            <w:del w:id="8010" w:author="Arjan Kloosterboer" w:date="2017-03-15T18:05:00Z">
              <w:r w:rsidDel="00273F7D">
                <w:rPr>
                  <w:rFonts w:eastAsia="Batang"/>
                  <w:sz w:val="18"/>
                  <w:szCs w:val="18"/>
                </w:rPr>
                <w:delText>Topografie</w:delText>
              </w:r>
            </w:del>
          </w:p>
        </w:tc>
        <w:tc>
          <w:tcPr>
            <w:tcW w:w="3261" w:type="dxa"/>
          </w:tcPr>
          <w:p w14:paraId="2C0F804E" w14:textId="77777777" w:rsidR="00273F7D" w:rsidRDefault="00273F7D" w:rsidP="00273F7D">
            <w:pPr>
              <w:rPr>
                <w:rFonts w:eastAsia="Batang"/>
                <w:sz w:val="18"/>
                <w:szCs w:val="18"/>
              </w:rPr>
            </w:pPr>
            <w:r>
              <w:rPr>
                <w:rFonts w:eastAsia="Batang"/>
                <w:sz w:val="18"/>
                <w:szCs w:val="18"/>
              </w:rPr>
              <w:t>Vervallen</w:t>
            </w:r>
          </w:p>
        </w:tc>
      </w:tr>
      <w:tr w:rsidR="00273F7D" w14:paraId="1EA19251" w14:textId="77777777" w:rsidTr="00273F7D">
        <w:tc>
          <w:tcPr>
            <w:tcW w:w="3922" w:type="dxa"/>
          </w:tcPr>
          <w:p w14:paraId="1CB2E53C" w14:textId="72118DF3" w:rsidR="00273F7D" w:rsidRPr="00273F7D" w:rsidRDefault="00273F7D" w:rsidP="00273F7D">
            <w:pPr>
              <w:rPr>
                <w:rFonts w:eastAsia="Batang"/>
                <w:sz w:val="18"/>
                <w:szCs w:val="18"/>
              </w:rPr>
            </w:pPr>
            <w:ins w:id="8011" w:author="Arjan Kloosterboer" w:date="2017-03-15T18:05:00Z">
              <w:r w:rsidRPr="00273F7D">
                <w:rPr>
                  <w:rFonts w:eastAsia="Batang"/>
                  <w:sz w:val="18"/>
                  <w:szCs w:val="18"/>
                </w:rPr>
                <w:t>TUNNELDEEL</w:t>
              </w:r>
            </w:ins>
          </w:p>
        </w:tc>
        <w:tc>
          <w:tcPr>
            <w:tcW w:w="2105" w:type="dxa"/>
          </w:tcPr>
          <w:p w14:paraId="1610F682" w14:textId="267F9372" w:rsidR="00273F7D" w:rsidRDefault="00273F7D" w:rsidP="00273F7D">
            <w:pPr>
              <w:rPr>
                <w:rFonts w:eastAsia="Batang"/>
                <w:sz w:val="18"/>
                <w:szCs w:val="18"/>
              </w:rPr>
            </w:pPr>
            <w:ins w:id="8012" w:author="Arjan Kloosterboer" w:date="2017-03-15T18:05:00Z">
              <w:r>
                <w:rPr>
                  <w:rFonts w:eastAsia="Batang"/>
                  <w:sz w:val="18"/>
                  <w:szCs w:val="18"/>
                </w:rPr>
                <w:t>Topografie</w:t>
              </w:r>
            </w:ins>
          </w:p>
        </w:tc>
        <w:tc>
          <w:tcPr>
            <w:tcW w:w="3261" w:type="dxa"/>
          </w:tcPr>
          <w:p w14:paraId="23CD8630" w14:textId="77777777" w:rsidR="00273F7D" w:rsidRDefault="00273F7D" w:rsidP="00273F7D">
            <w:pPr>
              <w:rPr>
                <w:rFonts w:eastAsia="Batang"/>
                <w:sz w:val="18"/>
                <w:szCs w:val="18"/>
              </w:rPr>
            </w:pPr>
            <w:r>
              <w:rPr>
                <w:rFonts w:eastAsia="Batang"/>
                <w:sz w:val="18"/>
                <w:szCs w:val="18"/>
              </w:rPr>
              <w:t>Toegevoegd</w:t>
            </w:r>
          </w:p>
        </w:tc>
      </w:tr>
      <w:tr w:rsidR="00273F7D" w14:paraId="3192AAC9" w14:textId="77777777" w:rsidTr="00273F7D">
        <w:tc>
          <w:tcPr>
            <w:tcW w:w="3922" w:type="dxa"/>
          </w:tcPr>
          <w:p w14:paraId="3776EDB7" w14:textId="0748531C" w:rsidR="00273F7D" w:rsidRPr="00273F7D" w:rsidRDefault="00273F7D" w:rsidP="00273F7D">
            <w:pPr>
              <w:rPr>
                <w:rFonts w:eastAsia="Batang"/>
                <w:sz w:val="18"/>
                <w:szCs w:val="18"/>
              </w:rPr>
            </w:pPr>
            <w:ins w:id="8013" w:author="Arjan Kloosterboer" w:date="2017-03-15T18:05:00Z">
              <w:r w:rsidRPr="00273F7D">
                <w:rPr>
                  <w:rFonts w:eastAsia="Batang"/>
                  <w:sz w:val="18"/>
                  <w:szCs w:val="18"/>
                </w:rPr>
                <w:t>VEGETATIEOBJECT</w:t>
              </w:r>
            </w:ins>
          </w:p>
        </w:tc>
        <w:tc>
          <w:tcPr>
            <w:tcW w:w="2105" w:type="dxa"/>
          </w:tcPr>
          <w:p w14:paraId="688A5979" w14:textId="7CA912B7" w:rsidR="00273F7D" w:rsidRDefault="00273F7D" w:rsidP="00273F7D">
            <w:pPr>
              <w:rPr>
                <w:rFonts w:eastAsia="Batang"/>
                <w:sz w:val="18"/>
                <w:szCs w:val="18"/>
              </w:rPr>
            </w:pPr>
            <w:ins w:id="8014" w:author="Arjan Kloosterboer" w:date="2017-03-15T18:05:00Z">
              <w:r>
                <w:rPr>
                  <w:rFonts w:eastAsia="Batang"/>
                  <w:sz w:val="18"/>
                  <w:szCs w:val="18"/>
                </w:rPr>
                <w:t>Topografie</w:t>
              </w:r>
            </w:ins>
          </w:p>
        </w:tc>
        <w:tc>
          <w:tcPr>
            <w:tcW w:w="3261" w:type="dxa"/>
          </w:tcPr>
          <w:p w14:paraId="1E97688D" w14:textId="77777777" w:rsidR="00273F7D" w:rsidRDefault="00273F7D" w:rsidP="00273F7D">
            <w:pPr>
              <w:rPr>
                <w:rFonts w:eastAsia="Batang"/>
                <w:sz w:val="18"/>
                <w:szCs w:val="18"/>
              </w:rPr>
            </w:pPr>
            <w:r>
              <w:rPr>
                <w:rFonts w:eastAsia="Batang"/>
                <w:sz w:val="18"/>
                <w:szCs w:val="18"/>
              </w:rPr>
              <w:t>Toegevoegd</w:t>
            </w:r>
          </w:p>
        </w:tc>
      </w:tr>
      <w:tr w:rsidR="00273F7D" w14:paraId="2C106B35" w14:textId="77777777" w:rsidTr="00273F7D">
        <w:tc>
          <w:tcPr>
            <w:tcW w:w="3922" w:type="dxa"/>
          </w:tcPr>
          <w:p w14:paraId="62AEB862" w14:textId="77777777" w:rsidR="00273F7D" w:rsidRPr="00157223" w:rsidRDefault="00273F7D" w:rsidP="00273F7D">
            <w:pPr>
              <w:rPr>
                <w:rFonts w:eastAsia="Batang"/>
                <w:sz w:val="18"/>
                <w:szCs w:val="18"/>
              </w:rPr>
            </w:pPr>
            <w:r w:rsidRPr="00157223">
              <w:rPr>
                <w:rFonts w:eastAsia="Batang"/>
                <w:sz w:val="18"/>
                <w:szCs w:val="18"/>
              </w:rPr>
              <w:t>WATERDEEL</w:t>
            </w:r>
          </w:p>
        </w:tc>
        <w:tc>
          <w:tcPr>
            <w:tcW w:w="2105" w:type="dxa"/>
          </w:tcPr>
          <w:p w14:paraId="63E47FDC" w14:textId="77777777" w:rsidR="00273F7D" w:rsidRDefault="00273F7D" w:rsidP="00273F7D">
            <w:pPr>
              <w:rPr>
                <w:rFonts w:eastAsia="Batang"/>
                <w:sz w:val="18"/>
                <w:szCs w:val="18"/>
              </w:rPr>
            </w:pPr>
            <w:r>
              <w:rPr>
                <w:rFonts w:eastAsia="Batang"/>
                <w:sz w:val="18"/>
                <w:szCs w:val="18"/>
              </w:rPr>
              <w:t>Topografie</w:t>
            </w:r>
          </w:p>
        </w:tc>
        <w:tc>
          <w:tcPr>
            <w:tcW w:w="3261" w:type="dxa"/>
          </w:tcPr>
          <w:p w14:paraId="500A0937" w14:textId="2290D459" w:rsidR="00273F7D" w:rsidRDefault="00273F7D" w:rsidP="00273F7D">
            <w:pPr>
              <w:rPr>
                <w:rFonts w:eastAsia="Batang"/>
                <w:sz w:val="18"/>
                <w:szCs w:val="18"/>
              </w:rPr>
            </w:pPr>
          </w:p>
        </w:tc>
      </w:tr>
      <w:tr w:rsidR="00273F7D" w14:paraId="5AEA1AFD" w14:textId="77777777" w:rsidTr="00273F7D">
        <w:tc>
          <w:tcPr>
            <w:tcW w:w="3922" w:type="dxa"/>
          </w:tcPr>
          <w:p w14:paraId="0CED9D22" w14:textId="77777777" w:rsidR="00273F7D" w:rsidRPr="00157223" w:rsidRDefault="00273F7D" w:rsidP="00273F7D">
            <w:pPr>
              <w:rPr>
                <w:rFonts w:eastAsia="Batang"/>
                <w:sz w:val="18"/>
                <w:szCs w:val="18"/>
              </w:rPr>
            </w:pPr>
            <w:r w:rsidRPr="00157223">
              <w:rPr>
                <w:rFonts w:eastAsia="Batang"/>
                <w:sz w:val="18"/>
                <w:szCs w:val="18"/>
              </w:rPr>
              <w:t>WEGDEEL</w:t>
            </w:r>
          </w:p>
        </w:tc>
        <w:tc>
          <w:tcPr>
            <w:tcW w:w="2105" w:type="dxa"/>
          </w:tcPr>
          <w:p w14:paraId="12B1E2C4" w14:textId="77777777" w:rsidR="00273F7D" w:rsidRDefault="00273F7D" w:rsidP="00273F7D">
            <w:pPr>
              <w:rPr>
                <w:rFonts w:eastAsia="Batang"/>
                <w:sz w:val="18"/>
                <w:szCs w:val="18"/>
              </w:rPr>
            </w:pPr>
            <w:r>
              <w:rPr>
                <w:rFonts w:eastAsia="Batang"/>
                <w:sz w:val="18"/>
                <w:szCs w:val="18"/>
              </w:rPr>
              <w:t>Topografie</w:t>
            </w:r>
          </w:p>
        </w:tc>
        <w:tc>
          <w:tcPr>
            <w:tcW w:w="3261" w:type="dxa"/>
          </w:tcPr>
          <w:p w14:paraId="4D5542A2" w14:textId="2C766579" w:rsidR="00273F7D" w:rsidRDefault="00273F7D" w:rsidP="00273F7D">
            <w:pPr>
              <w:rPr>
                <w:rFonts w:eastAsia="Batang"/>
                <w:sz w:val="18"/>
                <w:szCs w:val="18"/>
              </w:rPr>
            </w:pPr>
          </w:p>
        </w:tc>
      </w:tr>
      <w:tr w:rsidR="00273F7D" w14:paraId="6B54ADAD" w14:textId="77777777" w:rsidTr="00273F7D">
        <w:tc>
          <w:tcPr>
            <w:tcW w:w="3922" w:type="dxa"/>
          </w:tcPr>
          <w:p w14:paraId="621A4974" w14:textId="77777777" w:rsidR="00273F7D" w:rsidRPr="00157223" w:rsidRDefault="00273F7D" w:rsidP="00273F7D">
            <w:pPr>
              <w:rPr>
                <w:rFonts w:eastAsia="Batang"/>
                <w:sz w:val="18"/>
                <w:szCs w:val="18"/>
              </w:rPr>
            </w:pPr>
            <w:r w:rsidRPr="00157223">
              <w:rPr>
                <w:rFonts w:eastAsia="Batang"/>
                <w:sz w:val="18"/>
                <w:szCs w:val="18"/>
              </w:rPr>
              <w:t>WOZ-DEELOBJECT</w:t>
            </w:r>
          </w:p>
        </w:tc>
        <w:tc>
          <w:tcPr>
            <w:tcW w:w="2105" w:type="dxa"/>
          </w:tcPr>
          <w:p w14:paraId="2580D669" w14:textId="77777777" w:rsidR="00273F7D" w:rsidRDefault="00273F7D" w:rsidP="00273F7D">
            <w:pPr>
              <w:rPr>
                <w:rFonts w:eastAsia="Batang"/>
                <w:sz w:val="18"/>
                <w:szCs w:val="18"/>
              </w:rPr>
            </w:pPr>
            <w:r>
              <w:rPr>
                <w:rFonts w:eastAsia="Batang"/>
                <w:sz w:val="18"/>
                <w:szCs w:val="18"/>
              </w:rPr>
              <w:t>WOZ</w:t>
            </w:r>
          </w:p>
        </w:tc>
        <w:tc>
          <w:tcPr>
            <w:tcW w:w="3261" w:type="dxa"/>
          </w:tcPr>
          <w:p w14:paraId="5AAE49DE" w14:textId="3E47B0C9" w:rsidR="00273F7D" w:rsidRDefault="00273F7D" w:rsidP="00273F7D">
            <w:pPr>
              <w:rPr>
                <w:rFonts w:eastAsia="Batang"/>
                <w:sz w:val="18"/>
                <w:szCs w:val="18"/>
              </w:rPr>
            </w:pPr>
          </w:p>
        </w:tc>
      </w:tr>
      <w:tr w:rsidR="00273F7D" w14:paraId="165450B7" w14:textId="77777777" w:rsidTr="00273F7D">
        <w:tc>
          <w:tcPr>
            <w:tcW w:w="3922" w:type="dxa"/>
          </w:tcPr>
          <w:p w14:paraId="2A97B27F" w14:textId="77777777" w:rsidR="00273F7D" w:rsidRPr="00157223" w:rsidRDefault="00273F7D" w:rsidP="00273F7D">
            <w:pPr>
              <w:rPr>
                <w:rFonts w:eastAsia="Batang"/>
                <w:sz w:val="18"/>
                <w:szCs w:val="18"/>
              </w:rPr>
            </w:pPr>
            <w:r w:rsidRPr="00157223">
              <w:rPr>
                <w:rFonts w:eastAsia="Batang"/>
                <w:sz w:val="18"/>
                <w:szCs w:val="18"/>
              </w:rPr>
              <w:t>WOZ-OBJECT</w:t>
            </w:r>
          </w:p>
        </w:tc>
        <w:tc>
          <w:tcPr>
            <w:tcW w:w="2105" w:type="dxa"/>
          </w:tcPr>
          <w:p w14:paraId="18A7744D" w14:textId="77777777" w:rsidR="00273F7D" w:rsidRDefault="00273F7D" w:rsidP="00273F7D">
            <w:pPr>
              <w:rPr>
                <w:rFonts w:eastAsia="Batang"/>
                <w:sz w:val="18"/>
                <w:szCs w:val="18"/>
              </w:rPr>
            </w:pPr>
            <w:r>
              <w:rPr>
                <w:rFonts w:eastAsia="Batang"/>
                <w:sz w:val="18"/>
                <w:szCs w:val="18"/>
              </w:rPr>
              <w:t>WOZ</w:t>
            </w:r>
          </w:p>
        </w:tc>
        <w:tc>
          <w:tcPr>
            <w:tcW w:w="3261" w:type="dxa"/>
          </w:tcPr>
          <w:p w14:paraId="6B25705B" w14:textId="33D7E10E" w:rsidR="00273F7D" w:rsidRDefault="00273F7D" w:rsidP="00273F7D">
            <w:pPr>
              <w:rPr>
                <w:rFonts w:eastAsia="Batang"/>
                <w:sz w:val="18"/>
                <w:szCs w:val="18"/>
              </w:rPr>
            </w:pPr>
          </w:p>
        </w:tc>
      </w:tr>
      <w:tr w:rsidR="00273F7D" w14:paraId="3C7BF30E" w14:textId="77777777" w:rsidTr="00273F7D">
        <w:tc>
          <w:tcPr>
            <w:tcW w:w="3922" w:type="dxa"/>
          </w:tcPr>
          <w:p w14:paraId="3BA9477C" w14:textId="77777777" w:rsidR="00273F7D" w:rsidRPr="00157223" w:rsidRDefault="00273F7D" w:rsidP="00273F7D">
            <w:pPr>
              <w:rPr>
                <w:rFonts w:eastAsia="Batang"/>
                <w:sz w:val="18"/>
                <w:szCs w:val="18"/>
              </w:rPr>
            </w:pPr>
            <w:r w:rsidRPr="00157223">
              <w:rPr>
                <w:rFonts w:eastAsia="Batang"/>
                <w:sz w:val="18"/>
                <w:szCs w:val="18"/>
              </w:rPr>
              <w:t>WOZ-WAARDE</w:t>
            </w:r>
          </w:p>
        </w:tc>
        <w:tc>
          <w:tcPr>
            <w:tcW w:w="2105" w:type="dxa"/>
          </w:tcPr>
          <w:p w14:paraId="68283311" w14:textId="77777777" w:rsidR="00273F7D" w:rsidRDefault="00273F7D" w:rsidP="00273F7D">
            <w:pPr>
              <w:rPr>
                <w:rFonts w:eastAsia="Batang"/>
                <w:sz w:val="18"/>
                <w:szCs w:val="18"/>
              </w:rPr>
            </w:pPr>
            <w:r>
              <w:rPr>
                <w:rFonts w:eastAsia="Batang"/>
                <w:sz w:val="18"/>
                <w:szCs w:val="18"/>
              </w:rPr>
              <w:t>WOZ</w:t>
            </w:r>
          </w:p>
        </w:tc>
        <w:tc>
          <w:tcPr>
            <w:tcW w:w="3261" w:type="dxa"/>
          </w:tcPr>
          <w:p w14:paraId="693BF6E7" w14:textId="7D9B6B59" w:rsidR="00273F7D" w:rsidRDefault="00273F7D" w:rsidP="00273F7D">
            <w:pPr>
              <w:rPr>
                <w:rFonts w:eastAsia="Batang"/>
                <w:sz w:val="18"/>
                <w:szCs w:val="18"/>
              </w:rPr>
            </w:pPr>
          </w:p>
        </w:tc>
      </w:tr>
      <w:tr w:rsidR="00273F7D" w:rsidRPr="004924C1" w14:paraId="3D57D16F" w14:textId="77777777" w:rsidTr="00273F7D">
        <w:tc>
          <w:tcPr>
            <w:tcW w:w="3922" w:type="dxa"/>
          </w:tcPr>
          <w:p w14:paraId="7A283294" w14:textId="5B31B584" w:rsidR="00273F7D" w:rsidRPr="00157223" w:rsidRDefault="00273F7D" w:rsidP="00273F7D">
            <w:pPr>
              <w:rPr>
                <w:rFonts w:eastAsia="Batang"/>
                <w:sz w:val="18"/>
                <w:szCs w:val="18"/>
              </w:rPr>
            </w:pPr>
            <w:r w:rsidRPr="00157223">
              <w:rPr>
                <w:rFonts w:eastAsia="Batang"/>
                <w:sz w:val="18"/>
                <w:szCs w:val="18"/>
              </w:rPr>
              <w:t>BESLUIT</w:t>
            </w:r>
            <w:ins w:id="8015" w:author="Arjan Kloosterboer" w:date="2017-03-15T20:46:00Z">
              <w:r w:rsidR="00B523D4">
                <w:rPr>
                  <w:rFonts w:eastAsia="Batang"/>
                  <w:sz w:val="18"/>
                  <w:szCs w:val="18"/>
                </w:rPr>
                <w:t xml:space="preserve"> (ALS OBJECT)</w:t>
              </w:r>
            </w:ins>
          </w:p>
        </w:tc>
        <w:tc>
          <w:tcPr>
            <w:tcW w:w="2105" w:type="dxa"/>
          </w:tcPr>
          <w:p w14:paraId="73295771" w14:textId="77777777" w:rsidR="00273F7D" w:rsidRDefault="00273F7D" w:rsidP="00273F7D">
            <w:pPr>
              <w:rPr>
                <w:rFonts w:eastAsia="Batang"/>
                <w:sz w:val="18"/>
                <w:szCs w:val="18"/>
              </w:rPr>
            </w:pPr>
            <w:r>
              <w:rPr>
                <w:rFonts w:eastAsia="Batang"/>
                <w:sz w:val="18"/>
                <w:szCs w:val="18"/>
              </w:rPr>
              <w:t>Zaken</w:t>
            </w:r>
          </w:p>
        </w:tc>
        <w:tc>
          <w:tcPr>
            <w:tcW w:w="3261" w:type="dxa"/>
          </w:tcPr>
          <w:p w14:paraId="140C77AD" w14:textId="30A7A71E" w:rsidR="00273F7D" w:rsidRDefault="004924C1" w:rsidP="00273F7D">
            <w:pPr>
              <w:rPr>
                <w:rFonts w:eastAsia="Batang"/>
                <w:sz w:val="18"/>
                <w:szCs w:val="18"/>
              </w:rPr>
            </w:pPr>
            <w:r>
              <w:rPr>
                <w:rFonts w:eastAsia="Batang"/>
                <w:sz w:val="18"/>
                <w:szCs w:val="18"/>
              </w:rPr>
              <w:t xml:space="preserve">Naam gewijzigd, zie par. </w:t>
            </w:r>
            <w:r>
              <w:rPr>
                <w:rFonts w:eastAsia="Batang"/>
                <w:sz w:val="18"/>
                <w:szCs w:val="18"/>
              </w:rPr>
              <w:fldChar w:fldCharType="begin"/>
            </w:r>
            <w:r>
              <w:rPr>
                <w:rFonts w:eastAsia="Batang"/>
                <w:sz w:val="18"/>
                <w:szCs w:val="18"/>
              </w:rPr>
              <w:instrText xml:space="preserve"> REF _Ref477374205 \r \h </w:instrText>
            </w:r>
            <w:r>
              <w:rPr>
                <w:rFonts w:eastAsia="Batang"/>
                <w:sz w:val="18"/>
                <w:szCs w:val="18"/>
              </w:rPr>
            </w:r>
            <w:r>
              <w:rPr>
                <w:rFonts w:eastAsia="Batang"/>
                <w:sz w:val="18"/>
                <w:szCs w:val="18"/>
              </w:rPr>
              <w:fldChar w:fldCharType="separate"/>
            </w:r>
            <w:r w:rsidR="001D4541">
              <w:rPr>
                <w:rFonts w:eastAsia="Batang"/>
                <w:sz w:val="18"/>
                <w:szCs w:val="18"/>
              </w:rPr>
              <w:t>2.9.3</w:t>
            </w:r>
            <w:r>
              <w:rPr>
                <w:rFonts w:eastAsia="Batang"/>
                <w:sz w:val="18"/>
                <w:szCs w:val="18"/>
              </w:rPr>
              <w:fldChar w:fldCharType="end"/>
            </w:r>
          </w:p>
        </w:tc>
      </w:tr>
      <w:tr w:rsidR="00273F7D" w:rsidRPr="004924C1" w14:paraId="7F40959F" w14:textId="77777777" w:rsidTr="00273F7D">
        <w:tc>
          <w:tcPr>
            <w:tcW w:w="3922" w:type="dxa"/>
          </w:tcPr>
          <w:p w14:paraId="6D0A61E5" w14:textId="2A0DEE65" w:rsidR="00273F7D" w:rsidRPr="00157223" w:rsidRDefault="00273F7D" w:rsidP="00273F7D">
            <w:pPr>
              <w:rPr>
                <w:rFonts w:eastAsia="Batang"/>
                <w:sz w:val="18"/>
                <w:szCs w:val="18"/>
              </w:rPr>
            </w:pPr>
            <w:r w:rsidRPr="00157223">
              <w:rPr>
                <w:rFonts w:eastAsia="Batang"/>
                <w:sz w:val="18"/>
                <w:szCs w:val="18"/>
              </w:rPr>
              <w:t xml:space="preserve">ENKELVOUDIG </w:t>
            </w:r>
            <w:r>
              <w:rPr>
                <w:rFonts w:eastAsia="Batang"/>
                <w:sz w:val="18"/>
                <w:szCs w:val="18"/>
              </w:rPr>
              <w:t>INFORMATIEOBJECT</w:t>
            </w:r>
            <w:ins w:id="8016" w:author="Arjan Kloosterboer" w:date="2017-03-15T20:46:00Z">
              <w:r w:rsidR="00B523D4">
                <w:rPr>
                  <w:rFonts w:eastAsia="Batang"/>
                  <w:sz w:val="18"/>
                  <w:szCs w:val="18"/>
                </w:rPr>
                <w:t xml:space="preserve"> (ALS OBJECT)</w:t>
              </w:r>
            </w:ins>
          </w:p>
        </w:tc>
        <w:tc>
          <w:tcPr>
            <w:tcW w:w="2105" w:type="dxa"/>
          </w:tcPr>
          <w:p w14:paraId="425A6E79" w14:textId="77777777" w:rsidR="00273F7D" w:rsidRDefault="00273F7D" w:rsidP="00273F7D">
            <w:pPr>
              <w:rPr>
                <w:rFonts w:eastAsia="Batang"/>
                <w:sz w:val="18"/>
                <w:szCs w:val="18"/>
              </w:rPr>
            </w:pPr>
            <w:r>
              <w:rPr>
                <w:rFonts w:eastAsia="Batang"/>
                <w:sz w:val="18"/>
                <w:szCs w:val="18"/>
              </w:rPr>
              <w:t>Zaken</w:t>
            </w:r>
          </w:p>
        </w:tc>
        <w:tc>
          <w:tcPr>
            <w:tcW w:w="3261" w:type="dxa"/>
          </w:tcPr>
          <w:p w14:paraId="224D0188" w14:textId="11F56F11" w:rsidR="00273F7D" w:rsidRDefault="004924C1" w:rsidP="00273F7D">
            <w:pPr>
              <w:rPr>
                <w:rFonts w:eastAsia="Batang"/>
                <w:sz w:val="18"/>
                <w:szCs w:val="18"/>
              </w:rPr>
            </w:pPr>
            <w:r>
              <w:rPr>
                <w:rFonts w:eastAsia="Batang"/>
                <w:sz w:val="18"/>
                <w:szCs w:val="18"/>
              </w:rPr>
              <w:t xml:space="preserve">Naam gewijzigd, zie par. </w:t>
            </w:r>
            <w:r>
              <w:rPr>
                <w:rFonts w:eastAsia="Batang"/>
                <w:sz w:val="18"/>
                <w:szCs w:val="18"/>
              </w:rPr>
              <w:fldChar w:fldCharType="begin"/>
            </w:r>
            <w:r>
              <w:rPr>
                <w:rFonts w:eastAsia="Batang"/>
                <w:sz w:val="18"/>
                <w:szCs w:val="18"/>
              </w:rPr>
              <w:instrText xml:space="preserve"> REF _Ref477374205 \r \h </w:instrText>
            </w:r>
            <w:r>
              <w:rPr>
                <w:rFonts w:eastAsia="Batang"/>
                <w:sz w:val="18"/>
                <w:szCs w:val="18"/>
              </w:rPr>
            </w:r>
            <w:r>
              <w:rPr>
                <w:rFonts w:eastAsia="Batang"/>
                <w:sz w:val="18"/>
                <w:szCs w:val="18"/>
              </w:rPr>
              <w:fldChar w:fldCharType="separate"/>
            </w:r>
            <w:r w:rsidR="001D4541">
              <w:rPr>
                <w:rFonts w:eastAsia="Batang"/>
                <w:sz w:val="18"/>
                <w:szCs w:val="18"/>
              </w:rPr>
              <w:t>2.9.3</w:t>
            </w:r>
            <w:r>
              <w:rPr>
                <w:rFonts w:eastAsia="Batang"/>
                <w:sz w:val="18"/>
                <w:szCs w:val="18"/>
              </w:rPr>
              <w:fldChar w:fldCharType="end"/>
            </w:r>
          </w:p>
        </w:tc>
      </w:tr>
      <w:tr w:rsidR="00273F7D" w:rsidRPr="004924C1" w14:paraId="16FDCAFB" w14:textId="77777777" w:rsidTr="00273F7D">
        <w:tc>
          <w:tcPr>
            <w:tcW w:w="3922" w:type="dxa"/>
          </w:tcPr>
          <w:p w14:paraId="6BB8DF15" w14:textId="3E27243D" w:rsidR="00273F7D" w:rsidRPr="00273F7D" w:rsidRDefault="00273F7D" w:rsidP="00273F7D">
            <w:pPr>
              <w:rPr>
                <w:rFonts w:eastAsia="Batang"/>
                <w:sz w:val="18"/>
                <w:szCs w:val="18"/>
              </w:rPr>
            </w:pPr>
            <w:ins w:id="8017" w:author="Arjan Kloosterboer" w:date="2017-03-15T18:06:00Z">
              <w:r w:rsidRPr="00273F7D">
                <w:rPr>
                  <w:rFonts w:eastAsia="Batang"/>
                  <w:sz w:val="18"/>
                  <w:szCs w:val="18"/>
                </w:rPr>
                <w:t>KLANTCONTACT</w:t>
              </w:r>
            </w:ins>
            <w:ins w:id="8018" w:author="Arjan Kloosterboer" w:date="2017-03-15T20:46:00Z">
              <w:r w:rsidR="00B523D4">
                <w:rPr>
                  <w:rFonts w:eastAsia="Batang"/>
                  <w:sz w:val="18"/>
                  <w:szCs w:val="18"/>
                </w:rPr>
                <w:t xml:space="preserve"> (ALS OBJECT)</w:t>
              </w:r>
            </w:ins>
          </w:p>
        </w:tc>
        <w:tc>
          <w:tcPr>
            <w:tcW w:w="2105" w:type="dxa"/>
          </w:tcPr>
          <w:p w14:paraId="2E531F3E" w14:textId="2EF9EB3D" w:rsidR="00273F7D" w:rsidRDefault="00273F7D" w:rsidP="00273F7D">
            <w:pPr>
              <w:rPr>
                <w:rFonts w:eastAsia="Batang"/>
                <w:sz w:val="18"/>
                <w:szCs w:val="18"/>
              </w:rPr>
            </w:pPr>
            <w:ins w:id="8019" w:author="Arjan Kloosterboer" w:date="2017-03-15T18:06:00Z">
              <w:r>
                <w:rPr>
                  <w:rFonts w:eastAsia="Batang"/>
                  <w:sz w:val="18"/>
                  <w:szCs w:val="18"/>
                </w:rPr>
                <w:t>Zaken</w:t>
              </w:r>
            </w:ins>
          </w:p>
        </w:tc>
        <w:tc>
          <w:tcPr>
            <w:tcW w:w="3261" w:type="dxa"/>
          </w:tcPr>
          <w:p w14:paraId="45E255AE" w14:textId="77777777" w:rsidR="00273F7D" w:rsidRDefault="00273F7D" w:rsidP="00273F7D">
            <w:pPr>
              <w:rPr>
                <w:rFonts w:eastAsia="Batang"/>
                <w:sz w:val="18"/>
                <w:szCs w:val="18"/>
              </w:rPr>
            </w:pPr>
            <w:r>
              <w:rPr>
                <w:rFonts w:eastAsia="Batang"/>
                <w:sz w:val="18"/>
                <w:szCs w:val="18"/>
              </w:rPr>
              <w:t>Toegevoegd</w:t>
            </w:r>
          </w:p>
        </w:tc>
      </w:tr>
      <w:tr w:rsidR="00273F7D" w14:paraId="73CE442E" w14:textId="77777777" w:rsidTr="00273F7D">
        <w:tc>
          <w:tcPr>
            <w:tcW w:w="3922" w:type="dxa"/>
          </w:tcPr>
          <w:p w14:paraId="2160BFB3" w14:textId="12F42D73" w:rsidR="00273F7D" w:rsidRPr="00157223" w:rsidRDefault="00273F7D" w:rsidP="00273F7D">
            <w:pPr>
              <w:rPr>
                <w:rFonts w:eastAsia="Batang"/>
                <w:sz w:val="18"/>
                <w:szCs w:val="18"/>
              </w:rPr>
            </w:pPr>
            <w:r w:rsidRPr="00157223">
              <w:rPr>
                <w:rFonts w:eastAsia="Batang"/>
                <w:sz w:val="18"/>
                <w:szCs w:val="18"/>
              </w:rPr>
              <w:t>MEDEWERKER</w:t>
            </w:r>
            <w:ins w:id="8020" w:author="Arjan Kloosterboer" w:date="2017-03-15T20:46:00Z">
              <w:r w:rsidR="00B523D4">
                <w:rPr>
                  <w:rFonts w:eastAsia="Batang"/>
                  <w:sz w:val="18"/>
                  <w:szCs w:val="18"/>
                </w:rPr>
                <w:t xml:space="preserve"> (ALS OBJECT)</w:t>
              </w:r>
            </w:ins>
          </w:p>
        </w:tc>
        <w:tc>
          <w:tcPr>
            <w:tcW w:w="2105" w:type="dxa"/>
          </w:tcPr>
          <w:p w14:paraId="17A6F891" w14:textId="77777777" w:rsidR="00273F7D" w:rsidRDefault="00273F7D" w:rsidP="00273F7D">
            <w:pPr>
              <w:rPr>
                <w:rFonts w:eastAsia="Batang"/>
                <w:sz w:val="18"/>
                <w:szCs w:val="18"/>
              </w:rPr>
            </w:pPr>
            <w:r>
              <w:rPr>
                <w:rFonts w:eastAsia="Batang"/>
                <w:sz w:val="18"/>
                <w:szCs w:val="18"/>
              </w:rPr>
              <w:t>Zaken</w:t>
            </w:r>
          </w:p>
        </w:tc>
        <w:tc>
          <w:tcPr>
            <w:tcW w:w="3261" w:type="dxa"/>
          </w:tcPr>
          <w:p w14:paraId="7B9A918A" w14:textId="5071A52F" w:rsidR="00273F7D" w:rsidRDefault="004924C1" w:rsidP="00273F7D">
            <w:pPr>
              <w:rPr>
                <w:rFonts w:eastAsia="Batang"/>
                <w:sz w:val="18"/>
                <w:szCs w:val="18"/>
              </w:rPr>
            </w:pPr>
            <w:r>
              <w:rPr>
                <w:rFonts w:eastAsia="Batang"/>
                <w:sz w:val="18"/>
                <w:szCs w:val="18"/>
              </w:rPr>
              <w:t xml:space="preserve">Naam gewijzigd, zie par. </w:t>
            </w:r>
            <w:r>
              <w:rPr>
                <w:rFonts w:eastAsia="Batang"/>
                <w:sz w:val="18"/>
                <w:szCs w:val="18"/>
              </w:rPr>
              <w:fldChar w:fldCharType="begin"/>
            </w:r>
            <w:r>
              <w:rPr>
                <w:rFonts w:eastAsia="Batang"/>
                <w:sz w:val="18"/>
                <w:szCs w:val="18"/>
              </w:rPr>
              <w:instrText xml:space="preserve"> REF _Ref477374205 \r \h </w:instrText>
            </w:r>
            <w:r>
              <w:rPr>
                <w:rFonts w:eastAsia="Batang"/>
                <w:sz w:val="18"/>
                <w:szCs w:val="18"/>
              </w:rPr>
            </w:r>
            <w:r>
              <w:rPr>
                <w:rFonts w:eastAsia="Batang"/>
                <w:sz w:val="18"/>
                <w:szCs w:val="18"/>
              </w:rPr>
              <w:fldChar w:fldCharType="separate"/>
            </w:r>
            <w:r w:rsidR="001D4541">
              <w:rPr>
                <w:rFonts w:eastAsia="Batang"/>
                <w:sz w:val="18"/>
                <w:szCs w:val="18"/>
              </w:rPr>
              <w:t>2.9.3</w:t>
            </w:r>
            <w:r>
              <w:rPr>
                <w:rFonts w:eastAsia="Batang"/>
                <w:sz w:val="18"/>
                <w:szCs w:val="18"/>
              </w:rPr>
              <w:fldChar w:fldCharType="end"/>
            </w:r>
          </w:p>
        </w:tc>
      </w:tr>
      <w:tr w:rsidR="00273F7D" w14:paraId="4D078F2F" w14:textId="77777777" w:rsidTr="00273F7D">
        <w:tc>
          <w:tcPr>
            <w:tcW w:w="3922" w:type="dxa"/>
          </w:tcPr>
          <w:p w14:paraId="4B1A8C06" w14:textId="45684B00" w:rsidR="00273F7D" w:rsidRPr="00157223" w:rsidRDefault="00273F7D" w:rsidP="00273F7D">
            <w:pPr>
              <w:rPr>
                <w:rFonts w:eastAsia="Batang"/>
                <w:sz w:val="18"/>
                <w:szCs w:val="18"/>
              </w:rPr>
            </w:pPr>
            <w:r w:rsidRPr="00157223">
              <w:rPr>
                <w:rFonts w:eastAsia="Batang"/>
                <w:sz w:val="18"/>
                <w:szCs w:val="18"/>
              </w:rPr>
              <w:t>ORGANISATORISCHE EENHEID</w:t>
            </w:r>
            <w:ins w:id="8021" w:author="Arjan Kloosterboer" w:date="2017-03-15T20:46:00Z">
              <w:r w:rsidR="00B523D4">
                <w:rPr>
                  <w:rFonts w:eastAsia="Batang"/>
                  <w:sz w:val="18"/>
                  <w:szCs w:val="18"/>
                </w:rPr>
                <w:t xml:space="preserve"> (ALS OBJECT)</w:t>
              </w:r>
            </w:ins>
          </w:p>
        </w:tc>
        <w:tc>
          <w:tcPr>
            <w:tcW w:w="2105" w:type="dxa"/>
          </w:tcPr>
          <w:p w14:paraId="547AB0FF" w14:textId="77777777" w:rsidR="00273F7D" w:rsidRDefault="00273F7D" w:rsidP="00273F7D">
            <w:pPr>
              <w:rPr>
                <w:rFonts w:eastAsia="Batang"/>
                <w:sz w:val="18"/>
                <w:szCs w:val="18"/>
              </w:rPr>
            </w:pPr>
            <w:r>
              <w:rPr>
                <w:rFonts w:eastAsia="Batang"/>
                <w:sz w:val="18"/>
                <w:szCs w:val="18"/>
              </w:rPr>
              <w:t>Zaken</w:t>
            </w:r>
          </w:p>
        </w:tc>
        <w:tc>
          <w:tcPr>
            <w:tcW w:w="3261" w:type="dxa"/>
          </w:tcPr>
          <w:p w14:paraId="01E51948" w14:textId="1252AC67" w:rsidR="00273F7D" w:rsidRDefault="004924C1" w:rsidP="00273F7D">
            <w:pPr>
              <w:rPr>
                <w:rFonts w:eastAsia="Batang"/>
                <w:sz w:val="18"/>
                <w:szCs w:val="18"/>
              </w:rPr>
            </w:pPr>
            <w:r>
              <w:rPr>
                <w:rFonts w:eastAsia="Batang"/>
                <w:sz w:val="18"/>
                <w:szCs w:val="18"/>
              </w:rPr>
              <w:t xml:space="preserve">Naam gewijzigd, zie par. </w:t>
            </w:r>
            <w:r>
              <w:rPr>
                <w:rFonts w:eastAsia="Batang"/>
                <w:sz w:val="18"/>
                <w:szCs w:val="18"/>
              </w:rPr>
              <w:fldChar w:fldCharType="begin"/>
            </w:r>
            <w:r>
              <w:rPr>
                <w:rFonts w:eastAsia="Batang"/>
                <w:sz w:val="18"/>
                <w:szCs w:val="18"/>
              </w:rPr>
              <w:instrText xml:space="preserve"> REF _Ref477374205 \r \h </w:instrText>
            </w:r>
            <w:r>
              <w:rPr>
                <w:rFonts w:eastAsia="Batang"/>
                <w:sz w:val="18"/>
                <w:szCs w:val="18"/>
              </w:rPr>
            </w:r>
            <w:r>
              <w:rPr>
                <w:rFonts w:eastAsia="Batang"/>
                <w:sz w:val="18"/>
                <w:szCs w:val="18"/>
              </w:rPr>
              <w:fldChar w:fldCharType="separate"/>
            </w:r>
            <w:r w:rsidR="001D4541">
              <w:rPr>
                <w:rFonts w:eastAsia="Batang"/>
                <w:sz w:val="18"/>
                <w:szCs w:val="18"/>
              </w:rPr>
              <w:t>2.9.3</w:t>
            </w:r>
            <w:r>
              <w:rPr>
                <w:rFonts w:eastAsia="Batang"/>
                <w:sz w:val="18"/>
                <w:szCs w:val="18"/>
              </w:rPr>
              <w:fldChar w:fldCharType="end"/>
            </w:r>
          </w:p>
        </w:tc>
      </w:tr>
      <w:tr w:rsidR="00273F7D" w14:paraId="724C7C6A" w14:textId="77777777" w:rsidTr="00273F7D">
        <w:tc>
          <w:tcPr>
            <w:tcW w:w="3922" w:type="dxa"/>
          </w:tcPr>
          <w:p w14:paraId="360CE87A" w14:textId="2E936A97" w:rsidR="00273F7D" w:rsidRPr="00157223" w:rsidRDefault="00273F7D" w:rsidP="00273F7D">
            <w:pPr>
              <w:rPr>
                <w:rFonts w:eastAsia="Batang"/>
                <w:sz w:val="18"/>
                <w:szCs w:val="18"/>
              </w:rPr>
            </w:pPr>
            <w:r>
              <w:rPr>
                <w:rFonts w:eastAsia="Batang"/>
                <w:sz w:val="18"/>
                <w:szCs w:val="18"/>
              </w:rPr>
              <w:t>SAMENGESTELD INFORMATIEOBJECT</w:t>
            </w:r>
            <w:ins w:id="8022" w:author="Arjan Kloosterboer" w:date="2017-03-15T20:46:00Z">
              <w:r w:rsidR="00B523D4">
                <w:rPr>
                  <w:rFonts w:eastAsia="Batang"/>
                  <w:sz w:val="18"/>
                  <w:szCs w:val="18"/>
                </w:rPr>
                <w:t xml:space="preserve"> (ALS OBJECT)</w:t>
              </w:r>
            </w:ins>
          </w:p>
        </w:tc>
        <w:tc>
          <w:tcPr>
            <w:tcW w:w="2105" w:type="dxa"/>
          </w:tcPr>
          <w:p w14:paraId="283F581A" w14:textId="77777777" w:rsidR="00273F7D" w:rsidRDefault="00273F7D" w:rsidP="00273F7D">
            <w:pPr>
              <w:rPr>
                <w:rFonts w:eastAsia="Batang"/>
                <w:sz w:val="18"/>
                <w:szCs w:val="18"/>
              </w:rPr>
            </w:pPr>
            <w:r>
              <w:rPr>
                <w:rFonts w:eastAsia="Batang"/>
                <w:sz w:val="18"/>
                <w:szCs w:val="18"/>
              </w:rPr>
              <w:t>Zaken</w:t>
            </w:r>
          </w:p>
        </w:tc>
        <w:tc>
          <w:tcPr>
            <w:tcW w:w="3261" w:type="dxa"/>
          </w:tcPr>
          <w:p w14:paraId="2123B7BC" w14:textId="65189DAB" w:rsidR="00273F7D" w:rsidRDefault="004924C1" w:rsidP="00273F7D">
            <w:pPr>
              <w:rPr>
                <w:rFonts w:eastAsia="Batang"/>
                <w:sz w:val="18"/>
                <w:szCs w:val="18"/>
              </w:rPr>
            </w:pPr>
            <w:r>
              <w:rPr>
                <w:rFonts w:eastAsia="Batang"/>
                <w:sz w:val="18"/>
                <w:szCs w:val="18"/>
              </w:rPr>
              <w:t xml:space="preserve">Naam gewijzigd, zie par. </w:t>
            </w:r>
            <w:r>
              <w:rPr>
                <w:rFonts w:eastAsia="Batang"/>
                <w:sz w:val="18"/>
                <w:szCs w:val="18"/>
              </w:rPr>
              <w:fldChar w:fldCharType="begin"/>
            </w:r>
            <w:r>
              <w:rPr>
                <w:rFonts w:eastAsia="Batang"/>
                <w:sz w:val="18"/>
                <w:szCs w:val="18"/>
              </w:rPr>
              <w:instrText xml:space="preserve"> REF _Ref477374205 \r \h </w:instrText>
            </w:r>
            <w:r>
              <w:rPr>
                <w:rFonts w:eastAsia="Batang"/>
                <w:sz w:val="18"/>
                <w:szCs w:val="18"/>
              </w:rPr>
            </w:r>
            <w:r>
              <w:rPr>
                <w:rFonts w:eastAsia="Batang"/>
                <w:sz w:val="18"/>
                <w:szCs w:val="18"/>
              </w:rPr>
              <w:fldChar w:fldCharType="separate"/>
            </w:r>
            <w:r w:rsidR="001D4541">
              <w:rPr>
                <w:rFonts w:eastAsia="Batang"/>
                <w:sz w:val="18"/>
                <w:szCs w:val="18"/>
              </w:rPr>
              <w:t>2.9.3</w:t>
            </w:r>
            <w:r>
              <w:rPr>
                <w:rFonts w:eastAsia="Batang"/>
                <w:sz w:val="18"/>
                <w:szCs w:val="18"/>
              </w:rPr>
              <w:fldChar w:fldCharType="end"/>
            </w:r>
          </w:p>
        </w:tc>
      </w:tr>
      <w:tr w:rsidR="00273F7D" w14:paraId="03531ADE" w14:textId="77777777" w:rsidTr="00273F7D">
        <w:tc>
          <w:tcPr>
            <w:tcW w:w="3922" w:type="dxa"/>
          </w:tcPr>
          <w:p w14:paraId="7B4DD588" w14:textId="7C06394F" w:rsidR="00273F7D" w:rsidRPr="00157223" w:rsidRDefault="00273F7D" w:rsidP="00273F7D">
            <w:pPr>
              <w:rPr>
                <w:rFonts w:eastAsia="Batang"/>
                <w:sz w:val="18"/>
                <w:szCs w:val="18"/>
              </w:rPr>
            </w:pPr>
            <w:r w:rsidRPr="00157223">
              <w:rPr>
                <w:rFonts w:eastAsia="Batang"/>
                <w:sz w:val="18"/>
                <w:szCs w:val="18"/>
              </w:rPr>
              <w:t>STATUS</w:t>
            </w:r>
            <w:ins w:id="8023" w:author="Arjan Kloosterboer" w:date="2017-03-15T20:47:00Z">
              <w:r w:rsidR="00B523D4">
                <w:rPr>
                  <w:rFonts w:eastAsia="Batang"/>
                  <w:sz w:val="18"/>
                  <w:szCs w:val="18"/>
                </w:rPr>
                <w:t xml:space="preserve"> (ALS OBJECT)</w:t>
              </w:r>
            </w:ins>
          </w:p>
        </w:tc>
        <w:tc>
          <w:tcPr>
            <w:tcW w:w="2105" w:type="dxa"/>
          </w:tcPr>
          <w:p w14:paraId="7405B951" w14:textId="77777777" w:rsidR="00273F7D" w:rsidRDefault="00273F7D" w:rsidP="00273F7D">
            <w:pPr>
              <w:rPr>
                <w:rFonts w:eastAsia="Batang"/>
                <w:sz w:val="18"/>
                <w:szCs w:val="18"/>
              </w:rPr>
            </w:pPr>
            <w:r>
              <w:rPr>
                <w:rFonts w:eastAsia="Batang"/>
                <w:sz w:val="18"/>
                <w:szCs w:val="18"/>
              </w:rPr>
              <w:t>Zaken</w:t>
            </w:r>
          </w:p>
        </w:tc>
        <w:tc>
          <w:tcPr>
            <w:tcW w:w="3261" w:type="dxa"/>
          </w:tcPr>
          <w:p w14:paraId="1AA33C75" w14:textId="5DFEE1CC" w:rsidR="00273F7D" w:rsidRDefault="004924C1" w:rsidP="00273F7D">
            <w:pPr>
              <w:rPr>
                <w:rFonts w:eastAsia="Batang"/>
                <w:sz w:val="18"/>
                <w:szCs w:val="18"/>
              </w:rPr>
            </w:pPr>
            <w:r>
              <w:rPr>
                <w:rFonts w:eastAsia="Batang"/>
                <w:sz w:val="18"/>
                <w:szCs w:val="18"/>
              </w:rPr>
              <w:t xml:space="preserve">Naam gewijzigd, zie par. </w:t>
            </w:r>
            <w:r>
              <w:rPr>
                <w:rFonts w:eastAsia="Batang"/>
                <w:sz w:val="18"/>
                <w:szCs w:val="18"/>
              </w:rPr>
              <w:fldChar w:fldCharType="begin"/>
            </w:r>
            <w:r>
              <w:rPr>
                <w:rFonts w:eastAsia="Batang"/>
                <w:sz w:val="18"/>
                <w:szCs w:val="18"/>
              </w:rPr>
              <w:instrText xml:space="preserve"> REF _Ref477374205 \r \h </w:instrText>
            </w:r>
            <w:r>
              <w:rPr>
                <w:rFonts w:eastAsia="Batang"/>
                <w:sz w:val="18"/>
                <w:szCs w:val="18"/>
              </w:rPr>
            </w:r>
            <w:r>
              <w:rPr>
                <w:rFonts w:eastAsia="Batang"/>
                <w:sz w:val="18"/>
                <w:szCs w:val="18"/>
              </w:rPr>
              <w:fldChar w:fldCharType="separate"/>
            </w:r>
            <w:r w:rsidR="001D4541">
              <w:rPr>
                <w:rFonts w:eastAsia="Batang"/>
                <w:sz w:val="18"/>
                <w:szCs w:val="18"/>
              </w:rPr>
              <w:t>2.9.3</w:t>
            </w:r>
            <w:r>
              <w:rPr>
                <w:rFonts w:eastAsia="Batang"/>
                <w:sz w:val="18"/>
                <w:szCs w:val="18"/>
              </w:rPr>
              <w:fldChar w:fldCharType="end"/>
            </w:r>
          </w:p>
        </w:tc>
      </w:tr>
      <w:bookmarkEnd w:id="7982"/>
    </w:tbl>
    <w:p w14:paraId="2FE9B1F6" w14:textId="763CB5E2" w:rsidR="00273F7D" w:rsidRDefault="00273F7D" w:rsidP="0044638F">
      <w:pPr>
        <w:rPr>
          <w:lang w:val="nl-NL"/>
        </w:rPr>
      </w:pPr>
    </w:p>
    <w:p w14:paraId="58201C53" w14:textId="1766F28D" w:rsidR="00E96FB6" w:rsidRDefault="00E96FB6" w:rsidP="00E96FB6">
      <w:pPr>
        <w:pStyle w:val="Kop3"/>
        <w:rPr>
          <w:lang w:val="nl-NL"/>
        </w:rPr>
      </w:pPr>
      <w:bookmarkStart w:id="8024" w:name="_Toc517094710"/>
      <w:r>
        <w:rPr>
          <w:lang w:val="nl-NL"/>
        </w:rPr>
        <w:t>Attribuutsoorten van de specialisaties van OBJECT</w:t>
      </w:r>
      <w:bookmarkEnd w:id="8024"/>
    </w:p>
    <w:p w14:paraId="62EB8AE6" w14:textId="3A9F1EE1" w:rsidR="00E96FB6" w:rsidRDefault="00E96FB6" w:rsidP="00E96FB6">
      <w:pPr>
        <w:rPr>
          <w:lang w:val="nl-NL"/>
        </w:rPr>
      </w:pPr>
      <w:r>
        <w:rPr>
          <w:lang w:val="nl-NL"/>
        </w:rPr>
        <w:t xml:space="preserve">De van een specialisatie deel uitmakende attribuutsoorten zijn enkel bedoeld om een dergelijk object te kunnen duiden; welk object is het en bestaat het nog? Hiervoor volstaat de identificatie (bijvoorbeeld het BSN van een Natuurlijk persoon), eventuele secundaire identificaties (zoals naam, adres en geboortedatum van die Natuurlijk persoon) en ontstaans- en vervaldatum (zoals geboorte- en overlijdendatum van die Natuurlijk persoon). Alle specialisaties zijn hierop kritisch beschouwd en waar nodig zijn de attribuutsoorten hierop aangepast. </w:t>
      </w:r>
      <w:r w:rsidR="005F3BCC">
        <w:rPr>
          <w:lang w:val="nl-NL"/>
        </w:rPr>
        <w:t>Tevens zijn de attribuutsoorten aangepast op versie 3 van het RSGB.</w:t>
      </w:r>
      <w:r>
        <w:rPr>
          <w:lang w:val="nl-NL"/>
        </w:rPr>
        <w:t xml:space="preserve"> </w:t>
      </w:r>
    </w:p>
    <w:p w14:paraId="6F6FEA94" w14:textId="4E9E51E8" w:rsidR="00E96FB6" w:rsidRDefault="00FE351F" w:rsidP="00E96FB6">
      <w:pPr>
        <w:pStyle w:val="Kop3"/>
        <w:rPr>
          <w:lang w:val="nl-NL"/>
        </w:rPr>
      </w:pPr>
      <w:bookmarkStart w:id="8025" w:name="_Ref477374205"/>
      <w:bookmarkStart w:id="8026" w:name="_Toc517094711"/>
      <w:r>
        <w:rPr>
          <w:lang w:val="nl-NL"/>
        </w:rPr>
        <w:t>S</w:t>
      </w:r>
      <w:r w:rsidR="00E96FB6">
        <w:rPr>
          <w:lang w:val="nl-NL"/>
        </w:rPr>
        <w:t>pecialisaties van OBJECT</w:t>
      </w:r>
      <w:r>
        <w:rPr>
          <w:lang w:val="nl-NL"/>
        </w:rPr>
        <w:t xml:space="preserve"> zijnde RGBZ-objecttypen</w:t>
      </w:r>
      <w:bookmarkEnd w:id="8025"/>
      <w:bookmarkEnd w:id="8026"/>
    </w:p>
    <w:p w14:paraId="13B44706" w14:textId="3EB76B43" w:rsidR="00E96FB6" w:rsidRDefault="00A0345F" w:rsidP="00E96FB6">
      <w:pPr>
        <w:rPr>
          <w:lang w:val="nl-NL"/>
        </w:rPr>
      </w:pPr>
      <w:r>
        <w:rPr>
          <w:lang w:val="nl-NL"/>
        </w:rPr>
        <w:t xml:space="preserve">Enkele van de specialisaties van OBJECT betreffen objecttypen die ook elders in het RGBZ zijn opgenomen, zoals BESLUIT en MEDEWERKER. Deze objecttypen komen zodoende twee maal in het RGBZ </w:t>
      </w:r>
      <w:r w:rsidR="00B523D4">
        <w:rPr>
          <w:lang w:val="nl-NL"/>
        </w:rPr>
        <w:t xml:space="preserve">1.0 </w:t>
      </w:r>
      <w:r>
        <w:rPr>
          <w:lang w:val="nl-NL"/>
        </w:rPr>
        <w:t xml:space="preserve">voor: het eigenlijke objecttype </w:t>
      </w:r>
      <w:r w:rsidR="00B523D4">
        <w:rPr>
          <w:lang w:val="nl-NL"/>
        </w:rPr>
        <w:t xml:space="preserve">en als specialisatie van OBJECT, zonder enig verband tot elkaar. Dit is onwenselijk en derhalve aangpast. Het is evenwel niet mogelijk om het  eigenlijke objecttype tevens een specialisatie van OBJECT te doen zijn. In de praktijk is hiervan in de meeste gevallen geen sprake. Dit treedt pas op indien een desbetreffend object onderwerp is van een zaak. Als specialisaties van OBJECT zijn derhalve de bestaande objecttypen gehandhaafd maar met in de naam de toevoeging ‘(ALS OBJECT)’, zonder attributen en met een 1-op-1-relatie naar het eigenlijke objecttype (die gezien vanuit het eigenlijke objecttype optioneel is). Een voorbeeld is ‘BESLUIT (ALS OBJECT)’ met de relatiesoort ‘BESLUIT (ALS OBJECT) is BESLUIT’. Dit is doorgevoerd voor alle specialisaties van OBJECT die ontleend zijn aan het RGBZ (zie par. </w:t>
      </w:r>
      <w:r w:rsidR="00B523D4">
        <w:rPr>
          <w:lang w:val="nl-NL"/>
        </w:rPr>
        <w:fldChar w:fldCharType="begin"/>
      </w:r>
      <w:r w:rsidR="00B523D4">
        <w:rPr>
          <w:lang w:val="nl-NL"/>
        </w:rPr>
        <w:instrText xml:space="preserve"> REF _Ref477374086 \r \h </w:instrText>
      </w:r>
      <w:r w:rsidR="00B523D4">
        <w:rPr>
          <w:lang w:val="nl-NL"/>
        </w:rPr>
      </w:r>
      <w:r w:rsidR="00B523D4">
        <w:rPr>
          <w:lang w:val="nl-NL"/>
        </w:rPr>
        <w:fldChar w:fldCharType="separate"/>
      </w:r>
      <w:r w:rsidR="001D4541">
        <w:rPr>
          <w:lang w:val="nl-NL"/>
        </w:rPr>
        <w:t>2.9.1</w:t>
      </w:r>
      <w:r w:rsidR="00B523D4">
        <w:rPr>
          <w:lang w:val="nl-NL"/>
        </w:rPr>
        <w:fldChar w:fldCharType="end"/>
      </w:r>
      <w:r w:rsidR="00B523D4">
        <w:rPr>
          <w:lang w:val="nl-NL"/>
        </w:rPr>
        <w:t xml:space="preserve">). </w:t>
      </w:r>
    </w:p>
    <w:p w14:paraId="38184ED0" w14:textId="35188F2E" w:rsidR="00465C73" w:rsidRDefault="00465C73" w:rsidP="00465C73">
      <w:pPr>
        <w:pStyle w:val="Kop3"/>
        <w:rPr>
          <w:lang w:val="nl-NL"/>
        </w:rPr>
      </w:pPr>
      <w:bookmarkStart w:id="8027" w:name="_Toc517094712"/>
      <w:r>
        <w:rPr>
          <w:lang w:val="nl-NL"/>
        </w:rPr>
        <w:lastRenderedPageBreak/>
        <w:t>Toegevoegde en vervallen attribuutsoorten</w:t>
      </w:r>
      <w:bookmarkEnd w:id="8027"/>
    </w:p>
    <w:p w14:paraId="7C42B90D" w14:textId="58AD3B96" w:rsidR="00571D75" w:rsidRDefault="00465C73" w:rsidP="00E96FB6">
      <w:pPr>
        <w:rPr>
          <w:lang w:val="nl-NL"/>
        </w:rPr>
      </w:pPr>
      <w:r>
        <w:rPr>
          <w:lang w:val="nl-NL"/>
        </w:rPr>
        <w:t xml:space="preserve">Toegevoegd is de attribuutsoort ‘Object-URI’ en vervallen zijn de attribuutsoorten ‘Identificatie’ en ‘Objecttype’. </w:t>
      </w:r>
      <w:r w:rsidR="00571D75">
        <w:rPr>
          <w:lang w:val="nl-NL"/>
        </w:rPr>
        <w:br/>
        <w:t xml:space="preserve">De attribuutsoort ‘Object-URI’ is toegevoegd om het mogelijk te maken m.b.v. Linked-Data-technieken </w:t>
      </w:r>
      <w:r w:rsidR="00571D75" w:rsidRPr="00571D75">
        <w:rPr>
          <w:lang w:val="nl-NL"/>
        </w:rPr>
        <w:t>informatie over het object te verkrijgen, ongeacht waar d</w:t>
      </w:r>
      <w:r w:rsidR="00571D75">
        <w:rPr>
          <w:lang w:val="nl-NL"/>
        </w:rPr>
        <w:t>eze informatie</w:t>
      </w:r>
      <w:r w:rsidR="00571D75" w:rsidRPr="00571D75">
        <w:rPr>
          <w:lang w:val="nl-NL"/>
        </w:rPr>
        <w:t xml:space="preserve"> zich bevindt</w:t>
      </w:r>
      <w:r w:rsidR="00571D75">
        <w:rPr>
          <w:lang w:val="nl-NL"/>
        </w:rPr>
        <w:t>.</w:t>
      </w:r>
      <w:r w:rsidR="00571D75">
        <w:rPr>
          <w:lang w:val="nl-NL"/>
        </w:rPr>
        <w:br/>
      </w:r>
      <w:r w:rsidR="00C43973">
        <w:rPr>
          <w:lang w:val="nl-NL"/>
        </w:rPr>
        <w:t xml:space="preserve">De attribuutsoorten ‘Identificatie’ en ‘Objecttype’ waren zgn. afgeleide attributen. </w:t>
      </w:r>
      <w:r w:rsidR="00DB2DB2">
        <w:rPr>
          <w:lang w:val="nl-NL"/>
        </w:rPr>
        <w:t xml:space="preserve">Deze passen we alleen toe als er een functionele behoefte is aan een dergelijk gegeven en de afleiding daarvan complex is. Dit is niet van toepassing op de vervallen attribuutsoorten. </w:t>
      </w:r>
      <w:r w:rsidR="007805D0">
        <w:rPr>
          <w:lang w:val="nl-NL"/>
        </w:rPr>
        <w:t>De attribuutsoort ‘Identificatie’ representeerde de unieke aanduiding van de ‘specialisaties’. Deze is overbodig, de unieke aanduiding van OBJECT is de unieke aanduiding van de desbetreffende ‘specialisatie’.</w:t>
      </w:r>
    </w:p>
    <w:p w14:paraId="4AD875A3" w14:textId="77777777" w:rsidR="00DB2DB2" w:rsidRPr="00B209BD" w:rsidRDefault="00DB2DB2" w:rsidP="00DB2DB2">
      <w:pPr>
        <w:widowControl w:val="0"/>
        <w:autoSpaceDE w:val="0"/>
        <w:autoSpaceDN w:val="0"/>
        <w:adjustRightInd w:val="0"/>
        <w:spacing w:before="240" w:after="60" w:line="240" w:lineRule="auto"/>
        <w:outlineLvl w:val="3"/>
        <w:rPr>
          <w:ins w:id="8028" w:author="Arjan Kloosterboer" w:date="2017-09-21T08:24:00Z"/>
          <w:rFonts w:ascii="Arial" w:eastAsia="Times New Roman" w:hAnsi="Arial" w:cs="Arial"/>
          <w:b/>
          <w:color w:val="000000"/>
          <w:sz w:val="24"/>
          <w:szCs w:val="24"/>
        </w:rPr>
      </w:pPr>
      <w:bookmarkStart w:id="8029" w:name="BKM_D1E33A47_6322_4B28_B353_9C2F42235200"/>
      <w:ins w:id="8030" w:author="Arjan Kloosterboer" w:date="2017-09-21T08:24:00Z">
        <w:r w:rsidRPr="00B209BD">
          <w:rPr>
            <w:rFonts w:ascii="Arial" w:eastAsia="Times New Roman" w:hAnsi="Arial" w:cs="Arial"/>
            <w:b/>
            <w:color w:val="000000"/>
            <w:sz w:val="24"/>
            <w:szCs w:val="24"/>
          </w:rPr>
          <w:t>«Attribuutsoort» Object-URI</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DB2DB2" w14:paraId="63ECA0E3" w14:textId="77777777" w:rsidTr="0081002A">
        <w:trPr>
          <w:trHeight w:val="230"/>
          <w:ins w:id="8031" w:author="Arjan Kloosterboer" w:date="2017-09-21T08:24:00Z"/>
        </w:trPr>
        <w:tc>
          <w:tcPr>
            <w:tcW w:w="3330" w:type="dxa"/>
            <w:gridSpan w:val="2"/>
            <w:tcBorders>
              <w:top w:val="nil"/>
              <w:left w:val="nil"/>
              <w:bottom w:val="nil"/>
              <w:right w:val="nil"/>
            </w:tcBorders>
            <w:tcMar>
              <w:top w:w="0" w:type="dxa"/>
              <w:left w:w="60" w:type="dxa"/>
              <w:bottom w:w="0" w:type="dxa"/>
              <w:right w:w="60" w:type="dxa"/>
            </w:tcMar>
          </w:tcPr>
          <w:p w14:paraId="6D25D8AF" w14:textId="77777777" w:rsidR="00DB2DB2" w:rsidRDefault="00DB2DB2" w:rsidP="00DB2DB2">
            <w:pPr>
              <w:spacing w:after="0"/>
              <w:rPr>
                <w:ins w:id="8032" w:author="Arjan Kloosterboer" w:date="2017-09-21T08:24:00Z"/>
                <w:rFonts w:ascii="Calibri" w:eastAsia="Times New Roman" w:hAnsi="Calibri" w:cs="Calibri"/>
                <w:color w:val="000000"/>
              </w:rPr>
            </w:pPr>
            <w:ins w:id="8033" w:author="Arjan Kloosterboer" w:date="2017-09-21T08:24:00Z">
              <w:r>
                <w:rPr>
                  <w:rFonts w:ascii="Calibri" w:eastAsia="Times New Roman" w:hAnsi="Calibri" w:cs="Calibri"/>
                  <w:b/>
                  <w:bCs/>
                  <w:color w:val="000000"/>
                </w:rPr>
                <w:t xml:space="preserve">Naam </w:t>
              </w:r>
            </w:ins>
          </w:p>
        </w:tc>
        <w:tc>
          <w:tcPr>
            <w:tcW w:w="4320" w:type="dxa"/>
            <w:tcBorders>
              <w:top w:val="nil"/>
              <w:left w:val="nil"/>
              <w:bottom w:val="nil"/>
              <w:right w:val="nil"/>
            </w:tcBorders>
            <w:tcMar>
              <w:top w:w="0" w:type="dxa"/>
              <w:left w:w="60" w:type="dxa"/>
              <w:bottom w:w="0" w:type="dxa"/>
              <w:right w:w="60" w:type="dxa"/>
            </w:tcMar>
          </w:tcPr>
          <w:p w14:paraId="5FF6B60C" w14:textId="77777777" w:rsidR="00DB2DB2" w:rsidRDefault="00DB2DB2" w:rsidP="00DB2DB2">
            <w:pPr>
              <w:spacing w:after="0"/>
              <w:rPr>
                <w:ins w:id="8034" w:author="Arjan Kloosterboer" w:date="2017-09-21T08:24:00Z"/>
                <w:rFonts w:ascii="Calibri" w:eastAsia="Times New Roman" w:hAnsi="Calibri" w:cs="Calibri"/>
                <w:color w:val="0F0F0F"/>
              </w:rPr>
            </w:pPr>
            <w:ins w:id="8035" w:author="Arjan Kloosterboer" w:date="2017-09-21T08:24:00Z">
              <w:r>
                <w:rPr>
                  <w:rFonts w:ascii="Calibri" w:eastAsia="Times New Roman" w:hAnsi="Calibri" w:cs="Calibri"/>
                  <w:color w:val="0F0F0F"/>
                </w:rPr>
                <w:t>Object-URI</w:t>
              </w:r>
            </w:ins>
          </w:p>
        </w:tc>
        <w:tc>
          <w:tcPr>
            <w:tcW w:w="1710" w:type="dxa"/>
            <w:tcBorders>
              <w:top w:val="nil"/>
              <w:left w:val="nil"/>
              <w:bottom w:val="nil"/>
              <w:right w:val="nil"/>
            </w:tcBorders>
            <w:tcMar>
              <w:top w:w="0" w:type="dxa"/>
              <w:left w:w="60" w:type="dxa"/>
              <w:bottom w:w="0" w:type="dxa"/>
              <w:right w:w="60" w:type="dxa"/>
            </w:tcMar>
          </w:tcPr>
          <w:p w14:paraId="16B2C999" w14:textId="6A9D03C5" w:rsidR="00DB2DB2" w:rsidRDefault="00DB2DB2" w:rsidP="00DB2DB2">
            <w:pPr>
              <w:spacing w:after="0"/>
              <w:jc w:val="right"/>
              <w:rPr>
                <w:ins w:id="8036" w:author="Arjan Kloosterboer" w:date="2017-09-21T08:24:00Z"/>
                <w:rFonts w:ascii="Calibri" w:eastAsia="Times New Roman" w:hAnsi="Calibri" w:cs="Calibri"/>
                <w:color w:val="0F0F0F"/>
              </w:rPr>
            </w:pPr>
          </w:p>
        </w:tc>
      </w:tr>
      <w:tr w:rsidR="00DB2DB2" w14:paraId="5A5393E7" w14:textId="77777777" w:rsidTr="0081002A">
        <w:trPr>
          <w:ins w:id="8037" w:author="Arjan Kloosterboer" w:date="2017-09-21T08:24:00Z"/>
        </w:trPr>
        <w:tc>
          <w:tcPr>
            <w:tcW w:w="3330" w:type="dxa"/>
            <w:gridSpan w:val="2"/>
            <w:tcBorders>
              <w:top w:val="nil"/>
              <w:left w:val="nil"/>
              <w:bottom w:val="nil"/>
              <w:right w:val="nil"/>
            </w:tcBorders>
            <w:tcMar>
              <w:top w:w="0" w:type="dxa"/>
              <w:left w:w="60" w:type="dxa"/>
              <w:bottom w:w="0" w:type="dxa"/>
              <w:right w:w="60" w:type="dxa"/>
            </w:tcMar>
          </w:tcPr>
          <w:p w14:paraId="07E5080C" w14:textId="77777777" w:rsidR="00DB2DB2" w:rsidRDefault="00DB2DB2" w:rsidP="00DB2DB2">
            <w:pPr>
              <w:spacing w:after="0"/>
              <w:rPr>
                <w:ins w:id="8038" w:author="Arjan Kloosterboer" w:date="2017-09-21T08:24:00Z"/>
                <w:rFonts w:ascii="Calibri" w:eastAsia="Times New Roman" w:hAnsi="Calibri" w:cs="Calibri"/>
                <w:color w:val="000000"/>
              </w:rPr>
            </w:pPr>
            <w:ins w:id="8039" w:author="Arjan Kloosterboer" w:date="2017-09-21T08:24:00Z">
              <w:r>
                <w:rPr>
                  <w:rFonts w:ascii="Calibri" w:eastAsia="Times New Roman" w:hAnsi="Calibri" w:cs="Calibri"/>
                  <w:b/>
                  <w:bCs/>
                  <w:color w:val="000000"/>
                </w:rPr>
                <w:t xml:space="preserve">Herkomst </w:t>
              </w:r>
            </w:ins>
          </w:p>
        </w:tc>
        <w:tc>
          <w:tcPr>
            <w:tcW w:w="6030" w:type="dxa"/>
            <w:gridSpan w:val="2"/>
            <w:tcBorders>
              <w:top w:val="nil"/>
              <w:left w:val="nil"/>
              <w:bottom w:val="nil"/>
              <w:right w:val="nil"/>
            </w:tcBorders>
            <w:tcMar>
              <w:top w:w="0" w:type="dxa"/>
              <w:left w:w="60" w:type="dxa"/>
              <w:bottom w:w="0" w:type="dxa"/>
              <w:right w:w="60" w:type="dxa"/>
            </w:tcMar>
          </w:tcPr>
          <w:p w14:paraId="78727731" w14:textId="77777777" w:rsidR="00DB2DB2" w:rsidRDefault="00DB2DB2" w:rsidP="00DB2DB2">
            <w:pPr>
              <w:spacing w:after="0"/>
              <w:rPr>
                <w:ins w:id="8040" w:author="Arjan Kloosterboer" w:date="2017-09-21T08:24:00Z"/>
                <w:rFonts w:ascii="Calibri" w:eastAsia="Times New Roman" w:hAnsi="Calibri" w:cs="Calibri"/>
                <w:color w:val="0F0F0F"/>
              </w:rPr>
            </w:pPr>
            <w:ins w:id="8041" w:author="Arjan Kloosterboer" w:date="2017-09-21T08:24:00Z">
              <w:r>
                <w:rPr>
                  <w:rFonts w:ascii="Calibri" w:eastAsia="Times New Roman" w:hAnsi="Calibri" w:cs="Calibri"/>
                  <w:color w:val="0F0F0F"/>
                </w:rPr>
                <w:t>KING</w:t>
              </w:r>
            </w:ins>
          </w:p>
        </w:tc>
      </w:tr>
      <w:tr w:rsidR="00DB2DB2" w14:paraId="30550EF2" w14:textId="77777777" w:rsidTr="0081002A">
        <w:trPr>
          <w:ins w:id="8042" w:author="Arjan Kloosterboer" w:date="2017-09-21T08:24:00Z"/>
        </w:trPr>
        <w:tc>
          <w:tcPr>
            <w:tcW w:w="3330" w:type="dxa"/>
            <w:gridSpan w:val="2"/>
            <w:tcBorders>
              <w:top w:val="nil"/>
              <w:left w:val="nil"/>
              <w:bottom w:val="nil"/>
              <w:right w:val="nil"/>
            </w:tcBorders>
            <w:tcMar>
              <w:top w:w="0" w:type="dxa"/>
              <w:left w:w="60" w:type="dxa"/>
              <w:bottom w:w="0" w:type="dxa"/>
              <w:right w:w="60" w:type="dxa"/>
            </w:tcMar>
          </w:tcPr>
          <w:p w14:paraId="535DDD8F" w14:textId="77777777" w:rsidR="00DB2DB2" w:rsidRDefault="00DB2DB2" w:rsidP="00DB2DB2">
            <w:pPr>
              <w:spacing w:after="0"/>
              <w:rPr>
                <w:ins w:id="8043" w:author="Arjan Kloosterboer" w:date="2017-09-21T08:24:00Z"/>
                <w:rFonts w:ascii="Calibri" w:eastAsia="Times New Roman" w:hAnsi="Calibri" w:cs="Calibri"/>
                <w:color w:val="000000"/>
              </w:rPr>
            </w:pPr>
            <w:ins w:id="8044" w:author="Arjan Kloosterboer" w:date="2017-09-21T08:24:00Z">
              <w:r>
                <w:rPr>
                  <w:rFonts w:ascii="Calibri" w:eastAsia="Times New Roman" w:hAnsi="Calibri" w:cs="Calibri"/>
                  <w:b/>
                  <w:bCs/>
                  <w:color w:val="000000"/>
                </w:rPr>
                <w:t xml:space="preserve">Code </w:t>
              </w:r>
            </w:ins>
          </w:p>
        </w:tc>
        <w:tc>
          <w:tcPr>
            <w:tcW w:w="6030" w:type="dxa"/>
            <w:gridSpan w:val="2"/>
            <w:tcBorders>
              <w:top w:val="nil"/>
              <w:left w:val="nil"/>
              <w:bottom w:val="nil"/>
              <w:right w:val="nil"/>
            </w:tcBorders>
            <w:tcMar>
              <w:top w:w="0" w:type="dxa"/>
              <w:left w:w="60" w:type="dxa"/>
              <w:bottom w:w="0" w:type="dxa"/>
              <w:right w:w="60" w:type="dxa"/>
            </w:tcMar>
          </w:tcPr>
          <w:p w14:paraId="53098C37" w14:textId="77777777" w:rsidR="00DB2DB2" w:rsidRDefault="00DB2DB2" w:rsidP="00DB2DB2">
            <w:pPr>
              <w:spacing w:after="0"/>
              <w:rPr>
                <w:ins w:id="8045" w:author="Arjan Kloosterboer" w:date="2017-09-21T08:24:00Z"/>
                <w:rFonts w:ascii="Calibri" w:eastAsia="Times New Roman" w:hAnsi="Calibri" w:cs="Calibri"/>
                <w:color w:val="0F0F0F"/>
              </w:rPr>
            </w:pPr>
          </w:p>
        </w:tc>
      </w:tr>
      <w:tr w:rsidR="00DB2DB2" w:rsidRPr="00CB22FF" w14:paraId="1E51781B" w14:textId="77777777" w:rsidTr="0081002A">
        <w:trPr>
          <w:ins w:id="8046" w:author="Arjan Kloosterboer" w:date="2017-09-21T08:24:00Z"/>
        </w:trPr>
        <w:tc>
          <w:tcPr>
            <w:tcW w:w="3330" w:type="dxa"/>
            <w:gridSpan w:val="2"/>
            <w:tcBorders>
              <w:top w:val="nil"/>
              <w:left w:val="nil"/>
              <w:bottom w:val="nil"/>
              <w:right w:val="nil"/>
            </w:tcBorders>
            <w:tcMar>
              <w:top w:w="0" w:type="dxa"/>
              <w:left w:w="60" w:type="dxa"/>
              <w:bottom w:w="0" w:type="dxa"/>
              <w:right w:w="60" w:type="dxa"/>
            </w:tcMar>
          </w:tcPr>
          <w:p w14:paraId="4A2B2225" w14:textId="77777777" w:rsidR="00DB2DB2" w:rsidRDefault="00DB2DB2" w:rsidP="00DB2DB2">
            <w:pPr>
              <w:spacing w:after="0"/>
              <w:rPr>
                <w:ins w:id="8047" w:author="Arjan Kloosterboer" w:date="2017-09-21T08:24:00Z"/>
                <w:rFonts w:ascii="Calibri" w:eastAsia="Times New Roman" w:hAnsi="Calibri" w:cs="Calibri"/>
                <w:color w:val="000000"/>
              </w:rPr>
            </w:pPr>
            <w:ins w:id="8048" w:author="Arjan Kloosterboer" w:date="2017-09-21T08:24:00Z">
              <w:r>
                <w:rPr>
                  <w:rFonts w:ascii="Calibri" w:eastAsia="Times New Roman" w:hAnsi="Calibri" w:cs="Calibri"/>
                  <w:b/>
                  <w:bCs/>
                  <w:color w:val="000000"/>
                </w:rPr>
                <w:t xml:space="preserve">Definitie </w:t>
              </w:r>
            </w:ins>
          </w:p>
        </w:tc>
        <w:tc>
          <w:tcPr>
            <w:tcW w:w="6030" w:type="dxa"/>
            <w:gridSpan w:val="2"/>
            <w:tcBorders>
              <w:top w:val="nil"/>
              <w:left w:val="nil"/>
              <w:bottom w:val="nil"/>
              <w:right w:val="nil"/>
            </w:tcBorders>
            <w:tcMar>
              <w:top w:w="0" w:type="dxa"/>
              <w:left w:w="60" w:type="dxa"/>
              <w:bottom w:w="0" w:type="dxa"/>
              <w:right w:w="60" w:type="dxa"/>
            </w:tcMar>
          </w:tcPr>
          <w:p w14:paraId="73C9C32D" w14:textId="77777777" w:rsidR="00DB2DB2" w:rsidRPr="00DB2DB2" w:rsidRDefault="00DB2DB2" w:rsidP="00DB2DB2">
            <w:pPr>
              <w:spacing w:after="0"/>
              <w:rPr>
                <w:ins w:id="8049" w:author="Arjan Kloosterboer" w:date="2017-09-21T08:24:00Z"/>
                <w:rFonts w:ascii="Calibri" w:eastAsia="Times New Roman" w:hAnsi="Calibri" w:cs="Calibri"/>
                <w:color w:val="0F0F0F"/>
                <w:lang w:val="nl-NL"/>
              </w:rPr>
            </w:pPr>
            <w:ins w:id="8050" w:author="Arjan Kloosterboer" w:date="2017-09-21T08:24:00Z">
              <w:r w:rsidRPr="00DB2DB2">
                <w:rPr>
                  <w:rFonts w:ascii="Calibri" w:eastAsia="Times New Roman" w:hAnsi="Calibri" w:cs="Calibri"/>
                  <w:color w:val="000000"/>
                  <w:lang w:val="nl-NL"/>
                </w:rPr>
                <w:t>Benaming van de locatie op het internet waar informatie over het object beschikbaar is.</w:t>
              </w:r>
            </w:ins>
          </w:p>
        </w:tc>
      </w:tr>
      <w:tr w:rsidR="00DB2DB2" w14:paraId="56380372" w14:textId="77777777" w:rsidTr="0081002A">
        <w:trPr>
          <w:trHeight w:val="230"/>
          <w:ins w:id="8051" w:author="Arjan Kloosterboer" w:date="2017-09-21T08:24:00Z"/>
        </w:trPr>
        <w:tc>
          <w:tcPr>
            <w:tcW w:w="3330" w:type="dxa"/>
            <w:gridSpan w:val="2"/>
            <w:tcBorders>
              <w:top w:val="nil"/>
              <w:left w:val="nil"/>
              <w:bottom w:val="nil"/>
              <w:right w:val="nil"/>
            </w:tcBorders>
            <w:tcMar>
              <w:top w:w="0" w:type="dxa"/>
              <w:left w:w="60" w:type="dxa"/>
              <w:bottom w:w="0" w:type="dxa"/>
              <w:right w:w="60" w:type="dxa"/>
            </w:tcMar>
          </w:tcPr>
          <w:p w14:paraId="367966DF" w14:textId="77777777" w:rsidR="00DB2DB2" w:rsidRDefault="00DB2DB2" w:rsidP="00DB2DB2">
            <w:pPr>
              <w:spacing w:after="0"/>
              <w:rPr>
                <w:ins w:id="8052" w:author="Arjan Kloosterboer" w:date="2017-09-21T08:24:00Z"/>
                <w:rFonts w:ascii="Calibri" w:eastAsia="Times New Roman" w:hAnsi="Calibri" w:cs="Calibri"/>
                <w:color w:val="000000"/>
              </w:rPr>
            </w:pPr>
            <w:ins w:id="8053" w:author="Arjan Kloosterboer" w:date="2017-09-21T08:24:00Z">
              <w:r>
                <w:rPr>
                  <w:rFonts w:ascii="Calibri" w:eastAsia="Times New Roman" w:hAnsi="Calibri" w:cs="Calibri"/>
                  <w:b/>
                  <w:bCs/>
                  <w:color w:val="000000"/>
                </w:rPr>
                <w:t xml:space="preserve">Herkomst definitie </w:t>
              </w:r>
            </w:ins>
          </w:p>
        </w:tc>
        <w:tc>
          <w:tcPr>
            <w:tcW w:w="6030" w:type="dxa"/>
            <w:gridSpan w:val="2"/>
            <w:tcBorders>
              <w:top w:val="nil"/>
              <w:left w:val="nil"/>
              <w:bottom w:val="nil"/>
              <w:right w:val="nil"/>
            </w:tcBorders>
            <w:tcMar>
              <w:top w:w="0" w:type="dxa"/>
              <w:left w:w="60" w:type="dxa"/>
              <w:bottom w:w="0" w:type="dxa"/>
              <w:right w:w="60" w:type="dxa"/>
            </w:tcMar>
          </w:tcPr>
          <w:p w14:paraId="6A6C424A" w14:textId="77777777" w:rsidR="00DB2DB2" w:rsidRDefault="00DB2DB2" w:rsidP="00DB2DB2">
            <w:pPr>
              <w:spacing w:after="0"/>
              <w:rPr>
                <w:ins w:id="8054" w:author="Arjan Kloosterboer" w:date="2017-09-21T08:24:00Z"/>
                <w:rFonts w:ascii="Calibri" w:eastAsia="Times New Roman" w:hAnsi="Calibri" w:cs="Calibri"/>
                <w:color w:val="0F0F0F"/>
              </w:rPr>
            </w:pPr>
            <w:ins w:id="8055" w:author="Arjan Kloosterboer" w:date="2017-09-21T08:24:00Z">
              <w:r>
                <w:rPr>
                  <w:rFonts w:ascii="Calibri" w:eastAsia="Times New Roman" w:hAnsi="Calibri" w:cs="Calibri"/>
                  <w:color w:val="0F0F0F"/>
                </w:rPr>
                <w:t>KING</w:t>
              </w:r>
            </w:ins>
          </w:p>
        </w:tc>
      </w:tr>
      <w:tr w:rsidR="00DB2DB2" w14:paraId="177FBC21" w14:textId="77777777" w:rsidTr="0081002A">
        <w:trPr>
          <w:ins w:id="8056" w:author="Arjan Kloosterboer" w:date="2017-09-21T08:24:00Z"/>
        </w:trPr>
        <w:tc>
          <w:tcPr>
            <w:tcW w:w="3330" w:type="dxa"/>
            <w:gridSpan w:val="2"/>
            <w:tcBorders>
              <w:top w:val="nil"/>
              <w:left w:val="nil"/>
              <w:bottom w:val="nil"/>
              <w:right w:val="nil"/>
            </w:tcBorders>
            <w:tcMar>
              <w:top w:w="0" w:type="dxa"/>
              <w:left w:w="60" w:type="dxa"/>
              <w:bottom w:w="0" w:type="dxa"/>
              <w:right w:w="60" w:type="dxa"/>
            </w:tcMar>
          </w:tcPr>
          <w:p w14:paraId="3DE92234" w14:textId="77777777" w:rsidR="00DB2DB2" w:rsidRDefault="00DB2DB2" w:rsidP="00DB2DB2">
            <w:pPr>
              <w:spacing w:after="0"/>
              <w:rPr>
                <w:ins w:id="8057" w:author="Arjan Kloosterboer" w:date="2017-09-21T08:24:00Z"/>
                <w:rFonts w:ascii="Calibri" w:eastAsia="Times New Roman" w:hAnsi="Calibri" w:cs="Calibri"/>
                <w:color w:val="000000"/>
              </w:rPr>
            </w:pPr>
            <w:ins w:id="8058" w:author="Arjan Kloosterboer" w:date="2017-09-21T08:24:00Z">
              <w:r>
                <w:rPr>
                  <w:rFonts w:ascii="Calibri" w:eastAsia="Times New Roman" w:hAnsi="Calibri" w:cs="Calibri"/>
                  <w:b/>
                  <w:bCs/>
                  <w:color w:val="000000"/>
                </w:rPr>
                <w:t xml:space="preserve">Datum opname </w:t>
              </w:r>
            </w:ins>
          </w:p>
        </w:tc>
        <w:tc>
          <w:tcPr>
            <w:tcW w:w="6030" w:type="dxa"/>
            <w:gridSpan w:val="2"/>
            <w:tcBorders>
              <w:top w:val="nil"/>
              <w:left w:val="nil"/>
              <w:bottom w:val="nil"/>
              <w:right w:val="nil"/>
            </w:tcBorders>
            <w:tcMar>
              <w:top w:w="0" w:type="dxa"/>
              <w:left w:w="60" w:type="dxa"/>
              <w:bottom w:w="0" w:type="dxa"/>
              <w:right w:w="60" w:type="dxa"/>
            </w:tcMar>
          </w:tcPr>
          <w:p w14:paraId="33D1ED0C" w14:textId="77777777" w:rsidR="00DB2DB2" w:rsidRDefault="00DB2DB2" w:rsidP="00DB2DB2">
            <w:pPr>
              <w:spacing w:after="0"/>
              <w:rPr>
                <w:ins w:id="8059" w:author="Arjan Kloosterboer" w:date="2017-09-21T08:24:00Z"/>
                <w:rFonts w:ascii="Calibri" w:eastAsia="Times New Roman" w:hAnsi="Calibri" w:cs="Calibri"/>
                <w:color w:val="0F0F0F"/>
              </w:rPr>
            </w:pPr>
            <w:ins w:id="8060" w:author="Arjan Kloosterboer" w:date="2017-09-21T08:24:00Z">
              <w:r>
                <w:rPr>
                  <w:rFonts w:ascii="Calibri" w:eastAsia="Times New Roman" w:hAnsi="Calibri" w:cs="Calibri"/>
                  <w:color w:val="0F0F0F"/>
                </w:rPr>
                <w:t>15-3-2017</w:t>
              </w:r>
            </w:ins>
          </w:p>
        </w:tc>
      </w:tr>
      <w:tr w:rsidR="00DB2DB2" w14:paraId="0CDBF749" w14:textId="77777777" w:rsidTr="0081002A">
        <w:trPr>
          <w:ins w:id="8061" w:author="Arjan Kloosterboer" w:date="2017-09-21T08:24:00Z"/>
        </w:trPr>
        <w:tc>
          <w:tcPr>
            <w:tcW w:w="3330" w:type="dxa"/>
            <w:gridSpan w:val="2"/>
            <w:tcBorders>
              <w:top w:val="nil"/>
              <w:left w:val="nil"/>
              <w:bottom w:val="nil"/>
              <w:right w:val="nil"/>
            </w:tcBorders>
            <w:tcMar>
              <w:top w:w="0" w:type="dxa"/>
              <w:left w:w="60" w:type="dxa"/>
              <w:bottom w:w="0" w:type="dxa"/>
              <w:right w:w="60" w:type="dxa"/>
            </w:tcMar>
          </w:tcPr>
          <w:p w14:paraId="1A60FE81" w14:textId="77777777" w:rsidR="00DB2DB2" w:rsidRDefault="00DB2DB2" w:rsidP="00DB2DB2">
            <w:pPr>
              <w:spacing w:after="0"/>
              <w:rPr>
                <w:ins w:id="8062" w:author="Arjan Kloosterboer" w:date="2017-09-21T08:24:00Z"/>
                <w:rFonts w:ascii="Calibri" w:eastAsia="Times New Roman" w:hAnsi="Calibri" w:cs="Calibri"/>
                <w:color w:val="000000"/>
              </w:rPr>
            </w:pPr>
            <w:ins w:id="8063" w:author="Arjan Kloosterboer" w:date="2017-09-21T08:24:00Z">
              <w:r>
                <w:rPr>
                  <w:rFonts w:ascii="Calibri" w:eastAsia="Times New Roman" w:hAnsi="Calibri" w:cs="Calibri"/>
                  <w:b/>
                  <w:bCs/>
                  <w:color w:val="000000"/>
                </w:rPr>
                <w:t xml:space="preserve">Formaat </w:t>
              </w:r>
            </w:ins>
          </w:p>
        </w:tc>
        <w:tc>
          <w:tcPr>
            <w:tcW w:w="6030" w:type="dxa"/>
            <w:gridSpan w:val="2"/>
            <w:tcBorders>
              <w:top w:val="nil"/>
              <w:left w:val="nil"/>
              <w:bottom w:val="nil"/>
              <w:right w:val="nil"/>
            </w:tcBorders>
            <w:tcMar>
              <w:top w:w="0" w:type="dxa"/>
              <w:left w:w="60" w:type="dxa"/>
              <w:bottom w:w="0" w:type="dxa"/>
              <w:right w:w="60" w:type="dxa"/>
            </w:tcMar>
          </w:tcPr>
          <w:p w14:paraId="16105D67" w14:textId="77777777" w:rsidR="00DB2DB2" w:rsidRDefault="00DB2DB2" w:rsidP="00DB2DB2">
            <w:pPr>
              <w:spacing w:after="0"/>
              <w:rPr>
                <w:ins w:id="8064" w:author="Arjan Kloosterboer" w:date="2017-09-21T08:24:00Z"/>
                <w:rFonts w:ascii="Calibri" w:eastAsia="Times New Roman" w:hAnsi="Calibri" w:cs="Calibri"/>
                <w:color w:val="0F0F0F"/>
              </w:rPr>
            </w:pPr>
            <w:ins w:id="8065" w:author="Arjan Kloosterboer" w:date="2017-09-21T08:24:00Z">
              <w:r>
                <w:rPr>
                  <w:rFonts w:ascii="Calibri" w:eastAsia="Times New Roman" w:hAnsi="Calibri" w:cs="Calibri"/>
                  <w:color w:val="0F0F0F"/>
                </w:rPr>
                <w:t>URI</w:t>
              </w:r>
            </w:ins>
          </w:p>
        </w:tc>
      </w:tr>
      <w:tr w:rsidR="00DB2DB2" w14:paraId="05D25DF9" w14:textId="77777777" w:rsidTr="0081002A">
        <w:trPr>
          <w:trHeight w:val="230"/>
          <w:ins w:id="8066" w:author="Arjan Kloosterboer" w:date="2017-09-21T08:24:00Z"/>
        </w:trPr>
        <w:tc>
          <w:tcPr>
            <w:tcW w:w="3330" w:type="dxa"/>
            <w:gridSpan w:val="2"/>
            <w:tcBorders>
              <w:top w:val="nil"/>
              <w:left w:val="nil"/>
              <w:bottom w:val="nil"/>
              <w:right w:val="nil"/>
            </w:tcBorders>
            <w:tcMar>
              <w:top w:w="0" w:type="dxa"/>
              <w:left w:w="60" w:type="dxa"/>
              <w:bottom w:w="0" w:type="dxa"/>
              <w:right w:w="60" w:type="dxa"/>
            </w:tcMar>
          </w:tcPr>
          <w:p w14:paraId="6DAA6E34" w14:textId="77777777" w:rsidR="00DB2DB2" w:rsidRDefault="00DB2DB2" w:rsidP="00DB2DB2">
            <w:pPr>
              <w:spacing w:after="0"/>
              <w:rPr>
                <w:ins w:id="8067" w:author="Arjan Kloosterboer" w:date="2017-09-21T08:24:00Z"/>
                <w:rFonts w:ascii="Calibri" w:eastAsia="Times New Roman" w:hAnsi="Calibri" w:cs="Calibri"/>
                <w:color w:val="000000"/>
              </w:rPr>
            </w:pPr>
            <w:ins w:id="8068" w:author="Arjan Kloosterboer" w:date="2017-09-21T08:24:00Z">
              <w:r>
                <w:rPr>
                  <w:rFonts w:ascii="Calibri" w:eastAsia="Times New Roman" w:hAnsi="Calibri" w:cs="Calibri"/>
                  <w:b/>
                  <w:bCs/>
                  <w:color w:val="000000"/>
                </w:rPr>
                <w:t>Waardenverzameling</w:t>
              </w:r>
            </w:ins>
          </w:p>
        </w:tc>
        <w:tc>
          <w:tcPr>
            <w:tcW w:w="6030" w:type="dxa"/>
            <w:gridSpan w:val="2"/>
            <w:tcBorders>
              <w:top w:val="nil"/>
              <w:left w:val="nil"/>
              <w:bottom w:val="nil"/>
              <w:right w:val="nil"/>
            </w:tcBorders>
            <w:tcMar>
              <w:top w:w="0" w:type="dxa"/>
              <w:left w:w="60" w:type="dxa"/>
              <w:bottom w:w="0" w:type="dxa"/>
              <w:right w:w="60" w:type="dxa"/>
            </w:tcMar>
          </w:tcPr>
          <w:p w14:paraId="3E52B40E" w14:textId="77777777" w:rsidR="00DB2DB2" w:rsidRDefault="00DB2DB2" w:rsidP="00DB2DB2">
            <w:pPr>
              <w:spacing w:after="0"/>
              <w:rPr>
                <w:ins w:id="8069" w:author="Arjan Kloosterboer" w:date="2017-09-21T08:24:00Z"/>
                <w:rFonts w:ascii="Calibri" w:eastAsia="Times New Roman" w:hAnsi="Calibri" w:cs="Calibri"/>
                <w:color w:val="0F0F0F"/>
              </w:rPr>
            </w:pPr>
          </w:p>
        </w:tc>
      </w:tr>
      <w:tr w:rsidR="00DB2DB2" w14:paraId="3E8E895D" w14:textId="77777777" w:rsidTr="0081002A">
        <w:trPr>
          <w:trHeight w:val="215"/>
          <w:ins w:id="8070" w:author="Arjan Kloosterboer" w:date="2017-09-21T08:24:00Z"/>
        </w:trPr>
        <w:tc>
          <w:tcPr>
            <w:tcW w:w="3330" w:type="dxa"/>
            <w:gridSpan w:val="2"/>
            <w:tcBorders>
              <w:top w:val="nil"/>
              <w:left w:val="nil"/>
              <w:bottom w:val="nil"/>
              <w:right w:val="nil"/>
            </w:tcBorders>
            <w:tcMar>
              <w:top w:w="0" w:type="dxa"/>
              <w:left w:w="60" w:type="dxa"/>
              <w:bottom w:w="0" w:type="dxa"/>
              <w:right w:w="60" w:type="dxa"/>
            </w:tcMar>
          </w:tcPr>
          <w:p w14:paraId="726BC79C" w14:textId="77777777" w:rsidR="00DB2DB2" w:rsidRDefault="00DB2DB2" w:rsidP="00DB2DB2">
            <w:pPr>
              <w:spacing w:after="0"/>
              <w:rPr>
                <w:ins w:id="8071" w:author="Arjan Kloosterboer" w:date="2017-09-21T08:24:00Z"/>
                <w:rFonts w:ascii="Calibri" w:eastAsia="Times New Roman" w:hAnsi="Calibri" w:cs="Calibri"/>
                <w:color w:val="000000"/>
              </w:rPr>
            </w:pPr>
            <w:ins w:id="8072" w:author="Arjan Kloosterboer" w:date="2017-09-21T08:24:00Z">
              <w:r>
                <w:rPr>
                  <w:rFonts w:ascii="Calibri" w:eastAsia="Times New Roman" w:hAnsi="Calibri" w:cs="Calibri"/>
                  <w:b/>
                  <w:bCs/>
                  <w:color w:val="000000"/>
                </w:rPr>
                <w:t>Indicatie materiële historie</w:t>
              </w:r>
            </w:ins>
          </w:p>
        </w:tc>
        <w:tc>
          <w:tcPr>
            <w:tcW w:w="6030" w:type="dxa"/>
            <w:gridSpan w:val="2"/>
            <w:tcBorders>
              <w:top w:val="nil"/>
              <w:left w:val="nil"/>
              <w:bottom w:val="nil"/>
              <w:right w:val="nil"/>
            </w:tcBorders>
            <w:tcMar>
              <w:top w:w="0" w:type="dxa"/>
              <w:left w:w="60" w:type="dxa"/>
              <w:bottom w:w="0" w:type="dxa"/>
              <w:right w:w="60" w:type="dxa"/>
            </w:tcMar>
          </w:tcPr>
          <w:p w14:paraId="2BD5A7AE" w14:textId="77777777" w:rsidR="00DB2DB2" w:rsidRDefault="00DB2DB2" w:rsidP="00DB2DB2">
            <w:pPr>
              <w:spacing w:after="0"/>
              <w:rPr>
                <w:ins w:id="8073" w:author="Arjan Kloosterboer" w:date="2017-09-21T08:24:00Z"/>
                <w:rFonts w:ascii="Calibri" w:eastAsia="Times New Roman" w:hAnsi="Calibri" w:cs="Calibri"/>
                <w:color w:val="0F0F0F"/>
              </w:rPr>
            </w:pPr>
            <w:ins w:id="8074" w:author="Arjan Kloosterboer" w:date="2017-09-21T08:24:00Z">
              <w:r>
                <w:rPr>
                  <w:rFonts w:ascii="Calibri" w:eastAsia="Times New Roman" w:hAnsi="Calibri" w:cs="Calibri"/>
                  <w:color w:val="0F0F0F"/>
                </w:rPr>
                <w:t>Nee</w:t>
              </w:r>
            </w:ins>
          </w:p>
        </w:tc>
      </w:tr>
      <w:tr w:rsidR="00DB2DB2" w14:paraId="5E09F42F" w14:textId="77777777" w:rsidTr="0081002A">
        <w:trPr>
          <w:trHeight w:val="230"/>
          <w:ins w:id="8075" w:author="Arjan Kloosterboer" w:date="2017-09-21T08:24:00Z"/>
        </w:trPr>
        <w:tc>
          <w:tcPr>
            <w:tcW w:w="3330" w:type="dxa"/>
            <w:gridSpan w:val="2"/>
            <w:tcBorders>
              <w:top w:val="nil"/>
              <w:left w:val="nil"/>
              <w:bottom w:val="nil"/>
              <w:right w:val="nil"/>
            </w:tcBorders>
            <w:tcMar>
              <w:top w:w="0" w:type="dxa"/>
              <w:left w:w="60" w:type="dxa"/>
              <w:bottom w:w="0" w:type="dxa"/>
              <w:right w:w="60" w:type="dxa"/>
            </w:tcMar>
          </w:tcPr>
          <w:p w14:paraId="7D3895BD" w14:textId="77777777" w:rsidR="00DB2DB2" w:rsidRDefault="00DB2DB2" w:rsidP="00DB2DB2">
            <w:pPr>
              <w:spacing w:after="0"/>
              <w:rPr>
                <w:ins w:id="8076" w:author="Arjan Kloosterboer" w:date="2017-09-21T08:24:00Z"/>
                <w:rFonts w:ascii="Calibri" w:eastAsia="Times New Roman" w:hAnsi="Calibri" w:cs="Calibri"/>
                <w:color w:val="000000"/>
              </w:rPr>
            </w:pPr>
            <w:ins w:id="8077" w:author="Arjan Kloosterboer" w:date="2017-09-21T08:24:00Z">
              <w:r>
                <w:rPr>
                  <w:rFonts w:ascii="Calibri" w:eastAsia="Times New Roman" w:hAnsi="Calibri" w:cs="Calibri"/>
                  <w:b/>
                  <w:bCs/>
                  <w:color w:val="000000"/>
                </w:rPr>
                <w:t>Indicatie formele historie</w:t>
              </w:r>
            </w:ins>
          </w:p>
        </w:tc>
        <w:tc>
          <w:tcPr>
            <w:tcW w:w="6030" w:type="dxa"/>
            <w:gridSpan w:val="2"/>
            <w:tcBorders>
              <w:top w:val="nil"/>
              <w:left w:val="nil"/>
              <w:bottom w:val="nil"/>
              <w:right w:val="nil"/>
            </w:tcBorders>
            <w:tcMar>
              <w:top w:w="0" w:type="dxa"/>
              <w:left w:w="60" w:type="dxa"/>
              <w:bottom w:w="0" w:type="dxa"/>
              <w:right w:w="60" w:type="dxa"/>
            </w:tcMar>
          </w:tcPr>
          <w:p w14:paraId="7ED57582" w14:textId="77777777" w:rsidR="00DB2DB2" w:rsidRDefault="00DB2DB2" w:rsidP="00DB2DB2">
            <w:pPr>
              <w:spacing w:after="0"/>
              <w:rPr>
                <w:ins w:id="8078" w:author="Arjan Kloosterboer" w:date="2017-09-21T08:24:00Z"/>
                <w:rFonts w:ascii="Calibri" w:eastAsia="Times New Roman" w:hAnsi="Calibri" w:cs="Calibri"/>
                <w:color w:val="0F0F0F"/>
              </w:rPr>
            </w:pPr>
            <w:ins w:id="8079" w:author="Arjan Kloosterboer" w:date="2017-09-21T08:24:00Z">
              <w:r>
                <w:rPr>
                  <w:rFonts w:ascii="Calibri" w:eastAsia="Times New Roman" w:hAnsi="Calibri" w:cs="Calibri"/>
                  <w:color w:val="0F0F0F"/>
                </w:rPr>
                <w:t>Nee</w:t>
              </w:r>
            </w:ins>
          </w:p>
        </w:tc>
      </w:tr>
      <w:tr w:rsidR="00DB2DB2" w14:paraId="33BB0D56" w14:textId="77777777" w:rsidTr="0081002A">
        <w:trPr>
          <w:trHeight w:val="230"/>
          <w:ins w:id="8080" w:author="Arjan Kloosterboer" w:date="2017-09-21T08:24:00Z"/>
        </w:trPr>
        <w:tc>
          <w:tcPr>
            <w:tcW w:w="3330" w:type="dxa"/>
            <w:gridSpan w:val="2"/>
            <w:tcBorders>
              <w:top w:val="nil"/>
              <w:left w:val="nil"/>
              <w:bottom w:val="nil"/>
              <w:right w:val="nil"/>
            </w:tcBorders>
            <w:tcMar>
              <w:top w:w="0" w:type="dxa"/>
              <w:left w:w="60" w:type="dxa"/>
              <w:bottom w:w="0" w:type="dxa"/>
              <w:right w:w="60" w:type="dxa"/>
            </w:tcMar>
          </w:tcPr>
          <w:p w14:paraId="3EE9A7EF" w14:textId="77777777" w:rsidR="00DB2DB2" w:rsidRDefault="00DB2DB2" w:rsidP="00DB2DB2">
            <w:pPr>
              <w:spacing w:after="0"/>
              <w:rPr>
                <w:ins w:id="8081" w:author="Arjan Kloosterboer" w:date="2017-09-21T08:24:00Z"/>
                <w:rFonts w:ascii="Calibri" w:eastAsia="Times New Roman" w:hAnsi="Calibri" w:cs="Calibri"/>
                <w:color w:val="000000"/>
              </w:rPr>
            </w:pPr>
            <w:ins w:id="8082" w:author="Arjan Kloosterboer" w:date="2017-09-21T08:24:00Z">
              <w:r>
                <w:rPr>
                  <w:rFonts w:ascii="Calibri" w:eastAsia="Times New Roman" w:hAnsi="Calibri" w:cs="Calibri"/>
                  <w:b/>
                  <w:bCs/>
                  <w:color w:val="000000"/>
                </w:rPr>
                <w:t>Indicatie in onderzoek</w:t>
              </w:r>
            </w:ins>
          </w:p>
        </w:tc>
        <w:tc>
          <w:tcPr>
            <w:tcW w:w="6030" w:type="dxa"/>
            <w:gridSpan w:val="2"/>
            <w:tcBorders>
              <w:top w:val="nil"/>
              <w:left w:val="nil"/>
              <w:bottom w:val="nil"/>
              <w:right w:val="nil"/>
            </w:tcBorders>
            <w:tcMar>
              <w:top w:w="0" w:type="dxa"/>
              <w:left w:w="60" w:type="dxa"/>
              <w:bottom w:w="0" w:type="dxa"/>
              <w:right w:w="60" w:type="dxa"/>
            </w:tcMar>
          </w:tcPr>
          <w:p w14:paraId="24DC5524" w14:textId="77777777" w:rsidR="00DB2DB2" w:rsidRDefault="00DB2DB2" w:rsidP="00DB2DB2">
            <w:pPr>
              <w:spacing w:after="0"/>
              <w:rPr>
                <w:ins w:id="8083" w:author="Arjan Kloosterboer" w:date="2017-09-21T08:24:00Z"/>
                <w:rFonts w:ascii="Calibri" w:eastAsia="Times New Roman" w:hAnsi="Calibri" w:cs="Calibri"/>
                <w:color w:val="0F0F0F"/>
              </w:rPr>
            </w:pPr>
            <w:ins w:id="8084" w:author="Arjan Kloosterboer" w:date="2017-09-21T08:24:00Z">
              <w:r>
                <w:rPr>
                  <w:rFonts w:ascii="Calibri" w:eastAsia="Times New Roman" w:hAnsi="Calibri" w:cs="Calibri"/>
                  <w:color w:val="0F0F0F"/>
                </w:rPr>
                <w:t>Nee</w:t>
              </w:r>
            </w:ins>
          </w:p>
        </w:tc>
      </w:tr>
      <w:tr w:rsidR="00DB2DB2" w14:paraId="2A87C0E8" w14:textId="77777777" w:rsidTr="0081002A">
        <w:trPr>
          <w:ins w:id="8085" w:author="Arjan Kloosterboer" w:date="2017-09-21T08:24:00Z"/>
        </w:trPr>
        <w:tc>
          <w:tcPr>
            <w:tcW w:w="3330" w:type="dxa"/>
            <w:gridSpan w:val="2"/>
            <w:tcBorders>
              <w:top w:val="nil"/>
              <w:left w:val="nil"/>
              <w:bottom w:val="nil"/>
              <w:right w:val="nil"/>
            </w:tcBorders>
            <w:tcMar>
              <w:top w:w="0" w:type="dxa"/>
              <w:left w:w="60" w:type="dxa"/>
              <w:bottom w:w="0" w:type="dxa"/>
              <w:right w:w="60" w:type="dxa"/>
            </w:tcMar>
          </w:tcPr>
          <w:p w14:paraId="29FB6C1E" w14:textId="77777777" w:rsidR="00DB2DB2" w:rsidRDefault="00DB2DB2" w:rsidP="00DB2DB2">
            <w:pPr>
              <w:spacing w:after="0"/>
              <w:rPr>
                <w:ins w:id="8086" w:author="Arjan Kloosterboer" w:date="2017-09-21T08:24:00Z"/>
                <w:rFonts w:ascii="Calibri" w:eastAsia="Times New Roman" w:hAnsi="Calibri" w:cs="Calibri"/>
                <w:color w:val="000000"/>
              </w:rPr>
            </w:pPr>
            <w:ins w:id="8087" w:author="Arjan Kloosterboer" w:date="2017-09-21T08:24:00Z">
              <w:r>
                <w:rPr>
                  <w:rFonts w:ascii="Calibri" w:eastAsia="Times New Roman" w:hAnsi="Calibri" w:cs="Calibri"/>
                  <w:b/>
                  <w:bCs/>
                  <w:color w:val="000000"/>
                </w:rPr>
                <w:t>Aanduiding strijdigheid/nietigheid</w:t>
              </w:r>
            </w:ins>
          </w:p>
        </w:tc>
        <w:tc>
          <w:tcPr>
            <w:tcW w:w="6030" w:type="dxa"/>
            <w:gridSpan w:val="2"/>
            <w:tcBorders>
              <w:top w:val="nil"/>
              <w:left w:val="nil"/>
              <w:bottom w:val="nil"/>
              <w:right w:val="nil"/>
            </w:tcBorders>
            <w:tcMar>
              <w:top w:w="0" w:type="dxa"/>
              <w:left w:w="60" w:type="dxa"/>
              <w:bottom w:w="0" w:type="dxa"/>
              <w:right w:w="60" w:type="dxa"/>
            </w:tcMar>
          </w:tcPr>
          <w:p w14:paraId="2D6F8681" w14:textId="77777777" w:rsidR="00DB2DB2" w:rsidRDefault="00DB2DB2" w:rsidP="00DB2DB2">
            <w:pPr>
              <w:spacing w:after="0"/>
              <w:rPr>
                <w:ins w:id="8088" w:author="Arjan Kloosterboer" w:date="2017-09-21T08:24:00Z"/>
                <w:rFonts w:ascii="Calibri" w:eastAsia="Times New Roman" w:hAnsi="Calibri" w:cs="Calibri"/>
                <w:color w:val="0F0F0F"/>
              </w:rPr>
            </w:pPr>
            <w:ins w:id="8089" w:author="Arjan Kloosterboer" w:date="2017-09-21T08:24:00Z">
              <w:r>
                <w:rPr>
                  <w:rFonts w:ascii="Calibri" w:eastAsia="Times New Roman" w:hAnsi="Calibri" w:cs="Calibri"/>
                  <w:color w:val="0F0F0F"/>
                </w:rPr>
                <w:t>Nee</w:t>
              </w:r>
            </w:ins>
          </w:p>
        </w:tc>
      </w:tr>
      <w:tr w:rsidR="00DB2DB2" w14:paraId="6004EFE3" w14:textId="77777777" w:rsidTr="0081002A">
        <w:trPr>
          <w:trHeight w:val="230"/>
          <w:ins w:id="8090" w:author="Arjan Kloosterboer" w:date="2017-09-21T08:24:00Z"/>
        </w:trPr>
        <w:tc>
          <w:tcPr>
            <w:tcW w:w="3330" w:type="dxa"/>
            <w:gridSpan w:val="2"/>
            <w:tcBorders>
              <w:top w:val="nil"/>
              <w:left w:val="nil"/>
              <w:bottom w:val="nil"/>
              <w:right w:val="nil"/>
            </w:tcBorders>
            <w:tcMar>
              <w:top w:w="0" w:type="dxa"/>
              <w:left w:w="60" w:type="dxa"/>
              <w:bottom w:w="0" w:type="dxa"/>
              <w:right w:w="60" w:type="dxa"/>
            </w:tcMar>
          </w:tcPr>
          <w:p w14:paraId="3500470B" w14:textId="77777777" w:rsidR="00DB2DB2" w:rsidRDefault="00DB2DB2" w:rsidP="00DB2DB2">
            <w:pPr>
              <w:spacing w:after="0"/>
              <w:rPr>
                <w:ins w:id="8091" w:author="Arjan Kloosterboer" w:date="2017-09-21T08:24:00Z"/>
                <w:rFonts w:ascii="Calibri" w:eastAsia="Times New Roman" w:hAnsi="Calibri" w:cs="Calibri"/>
                <w:color w:val="000000"/>
              </w:rPr>
            </w:pPr>
            <w:ins w:id="8092" w:author="Arjan Kloosterboer" w:date="2017-09-21T08:24:00Z">
              <w:r>
                <w:rPr>
                  <w:rFonts w:ascii="Calibri" w:eastAsia="Times New Roman" w:hAnsi="Calibri" w:cs="Calibri"/>
                  <w:b/>
                  <w:bCs/>
                  <w:color w:val="000000"/>
                </w:rPr>
                <w:t>Kardinaliteit</w:t>
              </w:r>
            </w:ins>
          </w:p>
        </w:tc>
        <w:tc>
          <w:tcPr>
            <w:tcW w:w="6030" w:type="dxa"/>
            <w:gridSpan w:val="2"/>
            <w:tcBorders>
              <w:top w:val="nil"/>
              <w:left w:val="nil"/>
              <w:bottom w:val="nil"/>
              <w:right w:val="nil"/>
            </w:tcBorders>
            <w:tcMar>
              <w:top w:w="0" w:type="dxa"/>
              <w:left w:w="60" w:type="dxa"/>
              <w:bottom w:w="0" w:type="dxa"/>
              <w:right w:w="60" w:type="dxa"/>
            </w:tcMar>
          </w:tcPr>
          <w:p w14:paraId="66B244C4" w14:textId="77777777" w:rsidR="00DB2DB2" w:rsidRDefault="00DB2DB2" w:rsidP="00DB2DB2">
            <w:pPr>
              <w:spacing w:after="0"/>
              <w:rPr>
                <w:ins w:id="8093" w:author="Arjan Kloosterboer" w:date="2017-09-21T08:24:00Z"/>
                <w:rFonts w:ascii="Calibri" w:eastAsia="Times New Roman" w:hAnsi="Calibri" w:cs="Calibri"/>
                <w:color w:val="0F0F0F"/>
              </w:rPr>
            </w:pPr>
            <w:ins w:id="8094" w:author="Arjan Kloosterboer" w:date="2017-09-21T08:24:00Z">
              <w:r>
                <w:rPr>
                  <w:rFonts w:ascii="Calibri" w:eastAsia="Times New Roman" w:hAnsi="Calibri" w:cs="Calibri"/>
                  <w:color w:val="0F0F0F"/>
                </w:rPr>
                <w:t xml:space="preserve">0 </w:t>
              </w:r>
              <w:r>
                <w:rPr>
                  <w:rFonts w:ascii="Calibri" w:hAnsi="Calibri" w:cs="Calibri"/>
                  <w:color w:val="0F0F0F"/>
                </w:rPr>
                <w:t>–</w:t>
              </w:r>
              <w:r>
                <w:rPr>
                  <w:rFonts w:ascii="Calibri" w:eastAsia="Times New Roman" w:hAnsi="Calibri" w:cs="Calibri"/>
                  <w:color w:val="0F0F0F"/>
                </w:rPr>
                <w:t xml:space="preserve"> 1</w:t>
              </w:r>
            </w:ins>
          </w:p>
        </w:tc>
      </w:tr>
      <w:tr w:rsidR="00DB2DB2" w14:paraId="70DB5C84" w14:textId="77777777" w:rsidTr="0081002A">
        <w:trPr>
          <w:trHeight w:val="230"/>
          <w:ins w:id="8095" w:author="Arjan Kloosterboer" w:date="2017-09-21T08:24:00Z"/>
        </w:trPr>
        <w:tc>
          <w:tcPr>
            <w:tcW w:w="3330" w:type="dxa"/>
            <w:gridSpan w:val="2"/>
            <w:tcBorders>
              <w:top w:val="nil"/>
              <w:left w:val="nil"/>
              <w:bottom w:val="nil"/>
              <w:right w:val="nil"/>
            </w:tcBorders>
            <w:tcMar>
              <w:top w:w="0" w:type="dxa"/>
              <w:left w:w="60" w:type="dxa"/>
              <w:bottom w:w="0" w:type="dxa"/>
              <w:right w:w="60" w:type="dxa"/>
            </w:tcMar>
          </w:tcPr>
          <w:p w14:paraId="3873CBC1" w14:textId="77777777" w:rsidR="00DB2DB2" w:rsidRDefault="00DB2DB2" w:rsidP="00DB2DB2">
            <w:pPr>
              <w:spacing w:after="0"/>
              <w:rPr>
                <w:ins w:id="8096" w:author="Arjan Kloosterboer" w:date="2017-09-21T08:24:00Z"/>
                <w:rFonts w:ascii="Calibri" w:eastAsia="Times New Roman" w:hAnsi="Calibri" w:cs="Calibri"/>
                <w:color w:val="000000"/>
              </w:rPr>
            </w:pPr>
            <w:ins w:id="8097" w:author="Arjan Kloosterboer" w:date="2017-09-21T08:24:00Z">
              <w:r>
                <w:rPr>
                  <w:rFonts w:ascii="Calibri" w:eastAsia="Times New Roman" w:hAnsi="Calibri" w:cs="Calibri"/>
                  <w:b/>
                  <w:bCs/>
                  <w:color w:val="000000"/>
                </w:rPr>
                <w:t>Indicatie authentiek</w:t>
              </w:r>
            </w:ins>
          </w:p>
        </w:tc>
        <w:tc>
          <w:tcPr>
            <w:tcW w:w="6030" w:type="dxa"/>
            <w:gridSpan w:val="2"/>
            <w:tcBorders>
              <w:top w:val="nil"/>
              <w:left w:val="nil"/>
              <w:bottom w:val="nil"/>
              <w:right w:val="nil"/>
            </w:tcBorders>
            <w:tcMar>
              <w:top w:w="0" w:type="dxa"/>
              <w:left w:w="60" w:type="dxa"/>
              <w:bottom w:w="0" w:type="dxa"/>
              <w:right w:w="60" w:type="dxa"/>
            </w:tcMar>
          </w:tcPr>
          <w:p w14:paraId="4D5C815B" w14:textId="77777777" w:rsidR="00DB2DB2" w:rsidRDefault="00DB2DB2" w:rsidP="00DB2DB2">
            <w:pPr>
              <w:spacing w:after="0"/>
              <w:rPr>
                <w:ins w:id="8098" w:author="Arjan Kloosterboer" w:date="2017-09-21T08:24:00Z"/>
                <w:rFonts w:ascii="Calibri" w:eastAsia="Times New Roman" w:hAnsi="Calibri" w:cs="Calibri"/>
                <w:color w:val="0F0F0F"/>
              </w:rPr>
            </w:pPr>
            <w:ins w:id="8099" w:author="Arjan Kloosterboer" w:date="2017-09-21T08:24:00Z">
              <w:r>
                <w:rPr>
                  <w:rFonts w:ascii="Calibri" w:eastAsia="Times New Roman" w:hAnsi="Calibri" w:cs="Calibri"/>
                  <w:color w:val="0F0F0F"/>
                </w:rPr>
                <w:t>Gemeentelijk kerngegeven</w:t>
              </w:r>
            </w:ins>
          </w:p>
        </w:tc>
      </w:tr>
      <w:tr w:rsidR="00DB2DB2" w14:paraId="3CB5840F" w14:textId="77777777" w:rsidTr="0081002A">
        <w:trPr>
          <w:trHeight w:val="230"/>
          <w:ins w:id="8100" w:author="Arjan Kloosterboer" w:date="2017-09-21T08:24:00Z"/>
        </w:trPr>
        <w:tc>
          <w:tcPr>
            <w:tcW w:w="3330" w:type="dxa"/>
            <w:gridSpan w:val="2"/>
            <w:tcBorders>
              <w:top w:val="nil"/>
              <w:left w:val="nil"/>
              <w:bottom w:val="nil"/>
              <w:right w:val="nil"/>
            </w:tcBorders>
            <w:tcMar>
              <w:top w:w="0" w:type="dxa"/>
              <w:left w:w="60" w:type="dxa"/>
              <w:bottom w:w="0" w:type="dxa"/>
              <w:right w:w="60" w:type="dxa"/>
            </w:tcMar>
          </w:tcPr>
          <w:p w14:paraId="2A7939B4" w14:textId="77777777" w:rsidR="00DB2DB2" w:rsidRDefault="00DB2DB2" w:rsidP="00DB2DB2">
            <w:pPr>
              <w:spacing w:after="0"/>
              <w:rPr>
                <w:ins w:id="8101" w:author="Arjan Kloosterboer" w:date="2017-09-21T08:24:00Z"/>
                <w:rFonts w:ascii="Calibri" w:eastAsia="Times New Roman" w:hAnsi="Calibri" w:cs="Calibri"/>
                <w:b/>
                <w:bCs/>
                <w:color w:val="000000"/>
              </w:rPr>
            </w:pPr>
            <w:ins w:id="8102" w:author="Arjan Kloosterboer" w:date="2017-09-21T08:24:00Z">
              <w:r>
                <w:rPr>
                  <w:rFonts w:ascii="Calibri" w:eastAsia="Times New Roman" w:hAnsi="Calibri" w:cs="Calibri"/>
                  <w:b/>
                  <w:bCs/>
                  <w:color w:val="000000"/>
                </w:rPr>
                <w:t xml:space="preserve">Regels </w:t>
              </w:r>
            </w:ins>
          </w:p>
        </w:tc>
        <w:tc>
          <w:tcPr>
            <w:tcW w:w="6030" w:type="dxa"/>
            <w:gridSpan w:val="2"/>
            <w:tcBorders>
              <w:top w:val="nil"/>
              <w:left w:val="nil"/>
              <w:bottom w:val="nil"/>
              <w:right w:val="nil"/>
            </w:tcBorders>
            <w:tcMar>
              <w:top w:w="0" w:type="dxa"/>
              <w:left w:w="60" w:type="dxa"/>
              <w:bottom w:w="0" w:type="dxa"/>
              <w:right w:w="60" w:type="dxa"/>
            </w:tcMar>
          </w:tcPr>
          <w:p w14:paraId="07A76AB6" w14:textId="77777777" w:rsidR="00DB2DB2" w:rsidRDefault="00DB2DB2" w:rsidP="00DB2DB2">
            <w:pPr>
              <w:spacing w:after="0"/>
              <w:rPr>
                <w:ins w:id="8103" w:author="Arjan Kloosterboer" w:date="2017-09-21T08:24:00Z"/>
                <w:rFonts w:ascii="Calibri" w:eastAsia="Times New Roman" w:hAnsi="Calibri" w:cs="Calibri"/>
                <w:color w:val="0F0F0F"/>
              </w:rPr>
            </w:pPr>
          </w:p>
        </w:tc>
      </w:tr>
      <w:tr w:rsidR="00DB2DB2" w14:paraId="580E8CDD" w14:textId="77777777" w:rsidTr="0081002A">
        <w:trPr>
          <w:ins w:id="8104" w:author="Arjan Kloosterboer" w:date="2017-09-21T08:24:00Z"/>
        </w:trPr>
        <w:tc>
          <w:tcPr>
            <w:tcW w:w="9360" w:type="dxa"/>
            <w:gridSpan w:val="4"/>
            <w:tcBorders>
              <w:top w:val="nil"/>
              <w:left w:val="nil"/>
              <w:bottom w:val="nil"/>
              <w:right w:val="nil"/>
            </w:tcBorders>
            <w:tcMar>
              <w:top w:w="0" w:type="dxa"/>
              <w:left w:w="60" w:type="dxa"/>
              <w:bottom w:w="0" w:type="dxa"/>
              <w:right w:w="60" w:type="dxa"/>
            </w:tcMar>
          </w:tcPr>
          <w:p w14:paraId="1A981948" w14:textId="77777777" w:rsidR="00DB2DB2" w:rsidRDefault="00DB2DB2" w:rsidP="00DB2DB2">
            <w:pPr>
              <w:spacing w:after="0"/>
              <w:rPr>
                <w:ins w:id="8105" w:author="Arjan Kloosterboer" w:date="2017-09-21T08:24:00Z"/>
                <w:rFonts w:ascii="Calibri" w:eastAsia="Times New Roman" w:hAnsi="Calibri" w:cs="Calibri"/>
                <w:color w:val="0F0F0F"/>
              </w:rPr>
            </w:pPr>
            <w:ins w:id="8106" w:author="Arjan Kloosterboer" w:date="2017-09-21T08:24:00Z">
              <w:r>
                <w:rPr>
                  <w:rFonts w:ascii="Calibri" w:eastAsia="Times New Roman" w:hAnsi="Calibri" w:cs="Calibri"/>
                  <w:b/>
                  <w:bCs/>
                  <w:color w:val="0F0F0F"/>
                </w:rPr>
                <w:t>Toelichting</w:t>
              </w:r>
            </w:ins>
          </w:p>
        </w:tc>
      </w:tr>
      <w:tr w:rsidR="00DB2DB2" w:rsidRPr="00CB22FF" w14:paraId="38186B8B" w14:textId="77777777" w:rsidTr="0081002A">
        <w:trPr>
          <w:ins w:id="8107" w:author="Arjan Kloosterboer" w:date="2017-09-21T08:24:00Z"/>
        </w:trPr>
        <w:tc>
          <w:tcPr>
            <w:tcW w:w="450" w:type="dxa"/>
            <w:tcBorders>
              <w:top w:val="nil"/>
              <w:left w:val="nil"/>
              <w:bottom w:val="nil"/>
              <w:right w:val="nil"/>
            </w:tcBorders>
            <w:tcMar>
              <w:top w:w="0" w:type="dxa"/>
              <w:left w:w="60" w:type="dxa"/>
              <w:bottom w:w="0" w:type="dxa"/>
              <w:right w:w="60" w:type="dxa"/>
            </w:tcMar>
          </w:tcPr>
          <w:p w14:paraId="413ECC7B" w14:textId="77777777" w:rsidR="00DB2DB2" w:rsidRDefault="00DB2DB2" w:rsidP="00DB2DB2">
            <w:pPr>
              <w:spacing w:after="0"/>
              <w:rPr>
                <w:ins w:id="8108" w:author="Arjan Kloosterboer" w:date="2017-09-21T08:24:00Z"/>
                <w:rFonts w:ascii="Calibri" w:eastAsia="Times New Roman" w:hAnsi="Calibri" w:cs="Calibri"/>
                <w:b/>
                <w:bCs/>
                <w:color w:val="0F0F0F"/>
              </w:rPr>
            </w:pPr>
          </w:p>
        </w:tc>
        <w:tc>
          <w:tcPr>
            <w:tcW w:w="8910" w:type="dxa"/>
            <w:gridSpan w:val="3"/>
            <w:tcBorders>
              <w:top w:val="nil"/>
              <w:left w:val="nil"/>
              <w:bottom w:val="nil"/>
              <w:right w:val="nil"/>
            </w:tcBorders>
            <w:tcMar>
              <w:top w:w="0" w:type="dxa"/>
              <w:left w:w="60" w:type="dxa"/>
              <w:bottom w:w="0" w:type="dxa"/>
              <w:right w:w="60" w:type="dxa"/>
            </w:tcMar>
          </w:tcPr>
          <w:p w14:paraId="21376E7E" w14:textId="77777777" w:rsidR="00DB2DB2" w:rsidRPr="00DB2DB2" w:rsidRDefault="00DB2DB2" w:rsidP="00DB2DB2">
            <w:pPr>
              <w:spacing w:after="0"/>
              <w:rPr>
                <w:ins w:id="8109" w:author="Arjan Kloosterboer" w:date="2017-09-21T08:24:00Z"/>
                <w:rFonts w:ascii="Calibri" w:eastAsia="Times New Roman" w:hAnsi="Calibri" w:cs="Calibri"/>
                <w:color w:val="0F0F0F"/>
                <w:lang w:val="nl-NL"/>
              </w:rPr>
            </w:pPr>
            <w:ins w:id="8110" w:author="Arjan Kloosterboer" w:date="2017-09-21T08:24:00Z">
              <w:r w:rsidRPr="00DB2DB2">
                <w:rPr>
                  <w:rFonts w:ascii="Calibri" w:eastAsia="Times New Roman" w:hAnsi="Calibri" w:cs="Calibri"/>
                  <w:color w:val="0F0F0F"/>
                  <w:lang w:val="nl-NL"/>
                </w:rPr>
                <w:t xml:space="preserve">Een waarde van dit attribuut verwijst naar de plek op internet waar infomatie over het object te vinden is. De URI maakt het mogelijk </w:t>
              </w:r>
              <w:bookmarkStart w:id="8111" w:name="_Hlk493744952"/>
              <w:r w:rsidRPr="00DB2DB2">
                <w:rPr>
                  <w:rFonts w:ascii="Calibri" w:eastAsia="Times New Roman" w:hAnsi="Calibri" w:cs="Calibri"/>
                  <w:color w:val="0F0F0F"/>
                  <w:lang w:val="nl-NL"/>
                </w:rPr>
                <w:t>informatie over het object te verkrijgen, ongeacht waar deze zich bevindt</w:t>
              </w:r>
              <w:bookmarkEnd w:id="8111"/>
              <w:r w:rsidRPr="00DB2DB2">
                <w:rPr>
                  <w:rFonts w:ascii="Calibri" w:eastAsia="Times New Roman" w:hAnsi="Calibri" w:cs="Calibri"/>
                  <w:color w:val="0F0F0F"/>
                  <w:lang w:val="nl-NL"/>
                </w:rPr>
                <w:t>, die met linked data standaarden wordt ontsloten. De waarde van de URI is voor zowel mensen als machines leesbaar en begrijpbaar.</w:t>
              </w:r>
            </w:ins>
          </w:p>
          <w:p w14:paraId="66968926" w14:textId="77777777" w:rsidR="00DB2DB2" w:rsidRPr="00DB2DB2" w:rsidRDefault="00DB2DB2" w:rsidP="00DB2DB2">
            <w:pPr>
              <w:spacing w:after="0"/>
              <w:rPr>
                <w:ins w:id="8112" w:author="Arjan Kloosterboer" w:date="2017-09-21T08:24:00Z"/>
                <w:rFonts w:ascii="Calibri" w:eastAsia="Times New Roman" w:hAnsi="Calibri" w:cs="Calibri"/>
                <w:color w:val="0F0F0F"/>
                <w:lang w:val="nl-NL"/>
              </w:rPr>
            </w:pPr>
            <w:ins w:id="8113" w:author="Arjan Kloosterboer" w:date="2017-09-21T08:24:00Z">
              <w:r w:rsidRPr="00DB2DB2">
                <w:rPr>
                  <w:rFonts w:ascii="Calibri" w:eastAsia="Times New Roman" w:hAnsi="Calibri" w:cs="Calibri"/>
                  <w:color w:val="0F0F0F"/>
                  <w:lang w:val="nl-NL"/>
                </w:rPr>
                <w:t>Voorbeeld (fictief):  http://brp.basisregistratie.nl/id/bsn/123456789</w:t>
              </w:r>
            </w:ins>
          </w:p>
        </w:tc>
        <w:bookmarkEnd w:id="8029"/>
      </w:tr>
    </w:tbl>
    <w:p w14:paraId="6E0B7F0A" w14:textId="3A65EC34" w:rsidR="00DB2DB2" w:rsidRDefault="00DB2DB2" w:rsidP="00E96FB6">
      <w:pPr>
        <w:rPr>
          <w:lang w:val="nl-NL"/>
        </w:rPr>
      </w:pPr>
    </w:p>
    <w:p w14:paraId="536D1F40" w14:textId="77777777" w:rsidR="00974E8B" w:rsidRPr="007D699F" w:rsidRDefault="00974E8B" w:rsidP="00974E8B">
      <w:pPr>
        <w:pStyle w:val="Kop2"/>
        <w:rPr>
          <w:lang w:val="nl-NL"/>
        </w:rPr>
      </w:pPr>
      <w:bookmarkStart w:id="8114" w:name="_Toc517094713"/>
      <w:r w:rsidRPr="007D699F">
        <w:rPr>
          <w:lang w:val="nl-NL"/>
        </w:rPr>
        <w:t>ORGANISATORISCHE EENHEID</w:t>
      </w:r>
      <w:bookmarkEnd w:id="8114"/>
    </w:p>
    <w:p w14:paraId="1C54ABB3" w14:textId="77777777" w:rsidR="00974E8B" w:rsidRPr="00DD0F4F" w:rsidRDefault="00974E8B" w:rsidP="00974E8B">
      <w:pPr>
        <w:rPr>
          <w:lang w:val="nl-NL"/>
        </w:rPr>
      </w:pPr>
      <w:r w:rsidRPr="00DD0F4F">
        <w:rPr>
          <w:lang w:val="nl-NL"/>
        </w:rPr>
        <w:t xml:space="preserve">De unieke aanduiding van een ORGANISATORISCHE EENHEID wordt nu gevormd door Organisatie-eenheid-identificatie (dat nu abusievelijk Organisatieidentificatie heet). Dit geeft  een unieke aanduiding binnen één organisatie (of eigenlijk binnen een registratie van zaken met bijbehorende gegevens). Als door organisaties samengewerkt wordt in een keten, is deze aanduiding pas uniek als daarover goede afspraken gemaakt worden en er conform die afspraken gewerkt wordt. Dit levert geen garantie op unieke aanduidingen van organisatorische eenheden. Een unieke aanduiding wordt wel verkregen indien we de Organisatie-eenheid-identificatie combineren met een unieke aanduiding voor de organisatie waarvan de organisatorische eenheid deel uit maakt. We maken </w:t>
      </w:r>
      <w:r w:rsidRPr="00DD0F4F">
        <w:rPr>
          <w:lang w:val="nl-NL"/>
        </w:rPr>
        <w:lastRenderedPageBreak/>
        <w:t xml:space="preserve">hiervoor gebruik van </w:t>
      </w:r>
      <w:r w:rsidR="00E15C54" w:rsidRPr="00DD0F4F">
        <w:rPr>
          <w:lang w:val="nl-NL"/>
        </w:rPr>
        <w:t xml:space="preserve">het RSIN, zijn </w:t>
      </w:r>
      <w:r w:rsidRPr="00DD0F4F">
        <w:rPr>
          <w:lang w:val="nl-NL"/>
        </w:rPr>
        <w:t xml:space="preserve">de unieke aanduiding </w:t>
      </w:r>
      <w:r w:rsidR="00E15C54" w:rsidRPr="00DD0F4F">
        <w:rPr>
          <w:lang w:val="nl-NL"/>
        </w:rPr>
        <w:t>in het NHR van Niet-natuurlijke personen. Dit betreft de Niet-natuurlijke persoon die een Maatschappelijke activiteit heeft met een Vestiging zijnde</w:t>
      </w:r>
      <w:r w:rsidRPr="00DD0F4F">
        <w:rPr>
          <w:lang w:val="nl-NL"/>
        </w:rPr>
        <w:t xml:space="preserve"> de VESTIGING VAN ZAAKBEHANDELENDE ORGANISATIE waaraan de ORGANISATORISCHE EENHEID gerelateerd is.</w:t>
      </w:r>
    </w:p>
    <w:tbl>
      <w:tblPr>
        <w:tblW w:w="0" w:type="auto"/>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974E8B" w:rsidRPr="00974E8B" w14:paraId="2218A16B" w14:textId="77777777">
        <w:tc>
          <w:tcPr>
            <w:tcW w:w="3600" w:type="dxa"/>
            <w:tcBorders>
              <w:top w:val="nil"/>
              <w:left w:val="nil"/>
              <w:bottom w:val="nil"/>
              <w:right w:val="nil"/>
            </w:tcBorders>
          </w:tcPr>
          <w:p w14:paraId="774BB682"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b/>
                <w:bCs/>
                <w:color w:val="000000"/>
                <w:sz w:val="20"/>
                <w:szCs w:val="20"/>
              </w:rPr>
              <w:t>Naam objecttype</w:t>
            </w:r>
          </w:p>
        </w:tc>
        <w:tc>
          <w:tcPr>
            <w:tcW w:w="5760" w:type="dxa"/>
            <w:gridSpan w:val="3"/>
            <w:tcBorders>
              <w:top w:val="nil"/>
              <w:left w:val="nil"/>
              <w:bottom w:val="nil"/>
              <w:right w:val="nil"/>
            </w:tcBorders>
          </w:tcPr>
          <w:p w14:paraId="2EA59A2E" w14:textId="77777777" w:rsidR="00974E8B" w:rsidRPr="00974E8B" w:rsidRDefault="00DA5D93"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Element.Name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ORGANISATORISCHE EENHEID</w:t>
            </w:r>
            <w:r w:rsidRPr="00974E8B">
              <w:rPr>
                <w:rFonts w:ascii="Arial" w:hAnsi="Arial" w:cs="Arial"/>
                <w:sz w:val="20"/>
                <w:szCs w:val="20"/>
                <w:lang w:val="en-AU"/>
              </w:rPr>
              <w:fldChar w:fldCharType="end"/>
            </w:r>
          </w:p>
        </w:tc>
      </w:tr>
      <w:tr w:rsidR="00974E8B" w:rsidRPr="00974E8B" w14:paraId="50968D65" w14:textId="77777777">
        <w:tc>
          <w:tcPr>
            <w:tcW w:w="3600" w:type="dxa"/>
            <w:tcBorders>
              <w:top w:val="nil"/>
              <w:left w:val="nil"/>
              <w:bottom w:val="nil"/>
              <w:right w:val="nil"/>
            </w:tcBorders>
          </w:tcPr>
          <w:p w14:paraId="25F53D05"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4C32B6AB"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14:paraId="069036D2" w14:textId="77777777">
        <w:tc>
          <w:tcPr>
            <w:tcW w:w="3600" w:type="dxa"/>
            <w:tcBorders>
              <w:top w:val="nil"/>
              <w:left w:val="nil"/>
              <w:bottom w:val="nil"/>
              <w:right w:val="nil"/>
            </w:tcBorders>
          </w:tcPr>
          <w:p w14:paraId="3ABB3C46"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14:paraId="3C042870" w14:textId="77777777" w:rsidR="00974E8B" w:rsidRPr="00974E8B" w:rsidRDefault="00DA5D93"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Element.Alias</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OEH</w:t>
            </w:r>
            <w:r w:rsidRPr="00974E8B">
              <w:rPr>
                <w:rFonts w:ascii="Arial" w:hAnsi="Arial" w:cs="Arial"/>
                <w:sz w:val="20"/>
                <w:szCs w:val="20"/>
                <w:lang w:val="en-AU"/>
              </w:rPr>
              <w:fldChar w:fldCharType="end"/>
            </w:r>
          </w:p>
        </w:tc>
      </w:tr>
      <w:tr w:rsidR="00974E8B" w:rsidRPr="00974E8B" w14:paraId="165FE97E" w14:textId="77777777">
        <w:tc>
          <w:tcPr>
            <w:tcW w:w="3600" w:type="dxa"/>
            <w:tcBorders>
              <w:top w:val="nil"/>
              <w:left w:val="nil"/>
              <w:bottom w:val="nil"/>
              <w:right w:val="nil"/>
            </w:tcBorders>
          </w:tcPr>
          <w:p w14:paraId="6593B981"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6F4071F0"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14:paraId="77E2F8E8" w14:textId="77777777">
        <w:tc>
          <w:tcPr>
            <w:tcW w:w="3600" w:type="dxa"/>
            <w:tcBorders>
              <w:top w:val="nil"/>
              <w:left w:val="nil"/>
              <w:bottom w:val="nil"/>
              <w:right w:val="nil"/>
            </w:tcBorders>
          </w:tcPr>
          <w:p w14:paraId="788D506D"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14:paraId="605354A4"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14:paraId="433D9EB5" w14:textId="77777777">
        <w:trPr>
          <w:trHeight w:val="230"/>
        </w:trPr>
        <w:tc>
          <w:tcPr>
            <w:tcW w:w="3600" w:type="dxa"/>
            <w:tcBorders>
              <w:top w:val="nil"/>
              <w:left w:val="nil"/>
              <w:bottom w:val="nil"/>
              <w:right w:val="nil"/>
            </w:tcBorders>
          </w:tcPr>
          <w:p w14:paraId="5973DA9C"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4C96761A"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14:paraId="171749E2" w14:textId="77777777">
        <w:trPr>
          <w:trHeight w:val="230"/>
        </w:trPr>
        <w:tc>
          <w:tcPr>
            <w:tcW w:w="3600" w:type="dxa"/>
            <w:tcBorders>
              <w:top w:val="nil"/>
              <w:left w:val="nil"/>
              <w:bottom w:val="nil"/>
              <w:right w:val="nil"/>
            </w:tcBorders>
          </w:tcPr>
          <w:p w14:paraId="2DFE68BC"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14:paraId="1404CC1E"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14:paraId="5219F762" w14:textId="77777777">
        <w:trPr>
          <w:trHeight w:val="230"/>
        </w:trPr>
        <w:tc>
          <w:tcPr>
            <w:tcW w:w="3600" w:type="dxa"/>
            <w:tcBorders>
              <w:top w:val="nil"/>
              <w:left w:val="nil"/>
              <w:bottom w:val="nil"/>
              <w:right w:val="nil"/>
            </w:tcBorders>
          </w:tcPr>
          <w:p w14:paraId="737A124E"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2D1D24CF"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CB22FF" w14:paraId="3F16F68E" w14:textId="77777777">
        <w:trPr>
          <w:trHeight w:val="230"/>
        </w:trPr>
        <w:tc>
          <w:tcPr>
            <w:tcW w:w="3600" w:type="dxa"/>
            <w:tcBorders>
              <w:top w:val="nil"/>
              <w:left w:val="nil"/>
              <w:bottom w:val="nil"/>
              <w:right w:val="nil"/>
            </w:tcBorders>
          </w:tcPr>
          <w:p w14:paraId="493450CE"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14:paraId="770CBF61" w14:textId="77777777" w:rsidR="00974E8B" w:rsidRPr="00DD0F4F" w:rsidRDefault="00DA5D93" w:rsidP="00974E8B">
            <w:pPr>
              <w:autoSpaceDE w:val="0"/>
              <w:autoSpaceDN w:val="0"/>
              <w:adjustRightInd w:val="0"/>
              <w:spacing w:after="0" w:line="240" w:lineRule="auto"/>
              <w:rPr>
                <w:rFonts w:ascii="Arial" w:eastAsia="Times New Roman" w:hAnsi="Arial" w:cs="Arial"/>
                <w:color w:val="000000"/>
                <w:sz w:val="20"/>
                <w:szCs w:val="20"/>
                <w:lang w:val="nl-NL"/>
              </w:rPr>
            </w:pPr>
            <w:r w:rsidRPr="00974E8B">
              <w:rPr>
                <w:rFonts w:ascii="Arial" w:hAnsi="Arial" w:cs="Arial"/>
                <w:sz w:val="20"/>
                <w:szCs w:val="20"/>
                <w:lang w:val="en-AU"/>
              </w:rPr>
              <w:fldChar w:fldCharType="begin" w:fldLock="1"/>
            </w:r>
            <w:r w:rsidR="00974E8B" w:rsidRPr="00DD0F4F">
              <w:rPr>
                <w:rFonts w:ascii="Arial" w:hAnsi="Arial" w:cs="Arial"/>
                <w:sz w:val="20"/>
                <w:szCs w:val="20"/>
                <w:lang w:val="nl-NL"/>
              </w:rPr>
              <w:instrText xml:space="preserve">MERGEFIELD </w:instrText>
            </w:r>
            <w:r w:rsidR="00974E8B" w:rsidRPr="00DD0F4F">
              <w:rPr>
                <w:rFonts w:ascii="Arial" w:eastAsia="Times New Roman" w:hAnsi="Arial" w:cs="Arial"/>
                <w:color w:val="000000"/>
                <w:sz w:val="20"/>
                <w:szCs w:val="20"/>
                <w:lang w:val="nl-NL"/>
              </w:rPr>
              <w:instrText>Element.Notes</w:instrText>
            </w:r>
            <w:r w:rsidRPr="00974E8B">
              <w:rPr>
                <w:rFonts w:ascii="Arial" w:hAnsi="Arial" w:cs="Arial"/>
                <w:sz w:val="20"/>
                <w:szCs w:val="20"/>
                <w:lang w:val="en-AU"/>
              </w:rPr>
              <w:fldChar w:fldCharType="end"/>
            </w:r>
            <w:r w:rsidR="00974E8B" w:rsidRPr="00DD0F4F">
              <w:rPr>
                <w:rFonts w:ascii="Arial" w:eastAsia="Times New Roman" w:hAnsi="Arial" w:cs="Arial"/>
                <w:color w:val="610E6A"/>
                <w:sz w:val="20"/>
                <w:szCs w:val="20"/>
                <w:lang w:val="nl-NL"/>
              </w:rPr>
              <w:t>Het deel van een functioneel afgebakend onderdeel binnen de organisatie dat haar activiteiten uitvoert binnen een VESTIGING VAN ZAAKBEHANDELENDE ORGANISATIE en die verantwoordelijk is voor de behandeling van zaken.</w:t>
            </w:r>
          </w:p>
        </w:tc>
      </w:tr>
      <w:tr w:rsidR="00974E8B" w:rsidRPr="00CB22FF" w14:paraId="4146411D" w14:textId="77777777">
        <w:tc>
          <w:tcPr>
            <w:tcW w:w="3600" w:type="dxa"/>
            <w:tcBorders>
              <w:top w:val="nil"/>
              <w:left w:val="nil"/>
              <w:bottom w:val="nil"/>
              <w:right w:val="nil"/>
            </w:tcBorders>
          </w:tcPr>
          <w:p w14:paraId="6EFD8B69" w14:textId="77777777" w:rsidR="00974E8B" w:rsidRPr="00DD0F4F" w:rsidRDefault="00974E8B" w:rsidP="00974E8B">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0FDA3595" w14:textId="77777777" w:rsidR="00974E8B" w:rsidRPr="00DD0F4F"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p>
        </w:tc>
      </w:tr>
      <w:tr w:rsidR="00974E8B" w:rsidRPr="00CB22FF" w14:paraId="57376A5A" w14:textId="77777777">
        <w:tc>
          <w:tcPr>
            <w:tcW w:w="3600" w:type="dxa"/>
            <w:tcBorders>
              <w:top w:val="nil"/>
              <w:left w:val="nil"/>
              <w:bottom w:val="nil"/>
              <w:right w:val="nil"/>
            </w:tcBorders>
          </w:tcPr>
          <w:p w14:paraId="3F3CC0EA"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14:paraId="18C1A082" w14:textId="77777777" w:rsidR="00974E8B" w:rsidRPr="00DD0F4F"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het GFO Zaken 2004</w:t>
            </w:r>
          </w:p>
        </w:tc>
      </w:tr>
      <w:tr w:rsidR="00974E8B" w:rsidRPr="00CB22FF" w14:paraId="4F19FFF0" w14:textId="77777777">
        <w:trPr>
          <w:trHeight w:val="230"/>
        </w:trPr>
        <w:tc>
          <w:tcPr>
            <w:tcW w:w="3600" w:type="dxa"/>
            <w:tcBorders>
              <w:top w:val="nil"/>
              <w:left w:val="nil"/>
              <w:bottom w:val="nil"/>
              <w:right w:val="nil"/>
            </w:tcBorders>
          </w:tcPr>
          <w:p w14:paraId="03F7D158" w14:textId="77777777" w:rsidR="00974E8B" w:rsidRPr="00DD0F4F" w:rsidRDefault="00974E8B" w:rsidP="00974E8B">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5526DDDB" w14:textId="77777777" w:rsidR="00974E8B" w:rsidRPr="00DD0F4F"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p>
        </w:tc>
      </w:tr>
      <w:tr w:rsidR="00974E8B" w:rsidRPr="00974E8B" w14:paraId="5C98F0D1" w14:textId="77777777">
        <w:tc>
          <w:tcPr>
            <w:tcW w:w="3600" w:type="dxa"/>
            <w:tcBorders>
              <w:top w:val="nil"/>
              <w:left w:val="nil"/>
              <w:bottom w:val="nil"/>
              <w:right w:val="nil"/>
            </w:tcBorders>
          </w:tcPr>
          <w:p w14:paraId="337C6AD0"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14:paraId="471A721F"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1 juni 2008</w:t>
            </w:r>
          </w:p>
        </w:tc>
      </w:tr>
      <w:tr w:rsidR="00974E8B" w:rsidRPr="00974E8B" w14:paraId="47685DFE" w14:textId="77777777">
        <w:trPr>
          <w:trHeight w:val="260"/>
        </w:trPr>
        <w:tc>
          <w:tcPr>
            <w:tcW w:w="3600" w:type="dxa"/>
            <w:tcBorders>
              <w:top w:val="nil"/>
              <w:left w:val="nil"/>
              <w:bottom w:val="nil"/>
              <w:right w:val="nil"/>
            </w:tcBorders>
          </w:tcPr>
          <w:p w14:paraId="725B6ECB"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38B65F07"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14:paraId="2C4DC2F4" w14:textId="77777777">
        <w:tc>
          <w:tcPr>
            <w:tcW w:w="3600" w:type="dxa"/>
            <w:tcBorders>
              <w:top w:val="nil"/>
              <w:left w:val="nil"/>
              <w:bottom w:val="nil"/>
              <w:right w:val="nil"/>
            </w:tcBorders>
          </w:tcPr>
          <w:p w14:paraId="09EAB9EF"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14:paraId="0CEBC571" w14:textId="77777777" w:rsidR="00974E8B" w:rsidRPr="00DD0F4F"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Alleen organisatorische eenheden van de organisaties die zaken behandelen worden hier bedoeld (bijvoorbeeld afdelingen van gemeenten). Dus niet organisatorische eenheden van andere organisaties zoals de externe initiatoren van zaken (bijvoorbeeld de afdeling van een bedrijf die een vergunning aanvraagt).</w:t>
            </w:r>
          </w:p>
          <w:p w14:paraId="4C023BB1" w14:textId="77777777" w:rsidR="00974E8B" w:rsidRPr="00DD0F4F"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organisatorische eenheid zoals hier bedoeld is gehuisvest binnen één fysieke vestiging van de organisatie. Als een functioneel afgebakend onderdeel van de organisatie haar activiteiten uitvoert in meerdere vestigingen dan wordt die uitgewisseld als evenveel organisatorische eenheden als die vestigingen. Door de relatie naar VESTIGING VAN ZAAKBEHANDELENDE ORGANISATIE en daarmee via VESTIGING naar NIET NATUURLIJK PERSOON is bekend om welke zaakbehandelende organisatie het gaat.</w:t>
            </w:r>
          </w:p>
          <w:p w14:paraId="0CB8E59F"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DD0F4F">
              <w:rPr>
                <w:rFonts w:ascii="Arial" w:eastAsia="Times New Roman" w:hAnsi="Arial" w:cs="Arial"/>
                <w:color w:val="000000"/>
                <w:sz w:val="20"/>
                <w:szCs w:val="20"/>
                <w:lang w:val="nl-NL"/>
              </w:rPr>
              <w:t xml:space="preserve">Een organisatorische eenheid kan zowel groot als klein zijn. De ene organisatorische eenheid mag andere organisatorische eenheden bevatten, maar dit wordt niet gemodelleerd. We beperken ons tot het aangeven welke organisatorische eenheid welke rol heeft in een zaak en welke gegevens daarvan vanuit het oogpunt van een zaak relevant zijn. </w:t>
            </w:r>
            <w:r w:rsidRPr="00974E8B">
              <w:rPr>
                <w:rFonts w:ascii="Arial" w:eastAsia="Times New Roman" w:hAnsi="Arial" w:cs="Arial"/>
                <w:color w:val="000000"/>
                <w:sz w:val="20"/>
                <w:szCs w:val="20"/>
              </w:rPr>
              <w:t>ORGANISATORISCHE EENHEID is een specialisatie ('subtype') van BETROKKENE.</w:t>
            </w:r>
          </w:p>
        </w:tc>
      </w:tr>
      <w:tr w:rsidR="00974E8B" w:rsidRPr="00974E8B" w14:paraId="798949C9" w14:textId="77777777">
        <w:tc>
          <w:tcPr>
            <w:tcW w:w="3600" w:type="dxa"/>
            <w:tcBorders>
              <w:top w:val="nil"/>
              <w:left w:val="nil"/>
              <w:bottom w:val="nil"/>
              <w:right w:val="nil"/>
            </w:tcBorders>
          </w:tcPr>
          <w:p w14:paraId="3E3CDB57"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3FB76422"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CB22FF" w14:paraId="3969AC08" w14:textId="77777777">
        <w:tc>
          <w:tcPr>
            <w:tcW w:w="3600" w:type="dxa"/>
            <w:tcBorders>
              <w:top w:val="nil"/>
              <w:left w:val="nil"/>
              <w:bottom w:val="nil"/>
              <w:right w:val="nil"/>
            </w:tcBorders>
          </w:tcPr>
          <w:p w14:paraId="22E09144"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14:paraId="1C31B140" w14:textId="77777777" w:rsidR="00974E8B" w:rsidRPr="00DD0F4F" w:rsidRDefault="00FA0819" w:rsidP="00E15C54">
            <w:pPr>
              <w:autoSpaceDE w:val="0"/>
              <w:autoSpaceDN w:val="0"/>
              <w:adjustRightInd w:val="0"/>
              <w:spacing w:after="0" w:line="240" w:lineRule="auto"/>
              <w:rPr>
                <w:rFonts w:ascii="Arial" w:eastAsia="Times New Roman" w:hAnsi="Arial" w:cs="Arial"/>
                <w:color w:val="000000"/>
                <w:sz w:val="20"/>
                <w:szCs w:val="20"/>
                <w:lang w:val="nl-NL"/>
              </w:rPr>
            </w:pPr>
            <w:ins w:id="8115" w:author="Arjan" w:date="2013-07-08T16:57:00Z">
              <w:r w:rsidRPr="00DD0F4F">
                <w:rPr>
                  <w:rFonts w:ascii="Arial" w:eastAsia="Times New Roman" w:hAnsi="Arial" w:cs="Arial"/>
                  <w:color w:val="000000"/>
                  <w:sz w:val="20"/>
                  <w:szCs w:val="20"/>
                  <w:lang w:val="nl-NL"/>
                </w:rPr>
                <w:t xml:space="preserve">Combinatie </w:t>
              </w:r>
            </w:ins>
            <w:ins w:id="8116" w:author="Arjan" w:date="2013-07-08T16:58:00Z">
              <w:r w:rsidRPr="00DD0F4F">
                <w:rPr>
                  <w:rFonts w:ascii="Arial" w:eastAsia="Times New Roman" w:hAnsi="Arial" w:cs="Arial"/>
                  <w:color w:val="000000"/>
                  <w:sz w:val="20"/>
                  <w:szCs w:val="20"/>
                  <w:lang w:val="nl-NL"/>
                </w:rPr>
                <w:t xml:space="preserve">van (achtereenvolgens) de </w:t>
              </w:r>
            </w:ins>
            <w:ins w:id="8117" w:author="Arjan" w:date="2014-09-07T17:33:00Z">
              <w:r w:rsidR="00E15C54" w:rsidRPr="00DD0F4F">
                <w:rPr>
                  <w:rFonts w:ascii="Arial" w:eastAsia="Times New Roman" w:hAnsi="Arial" w:cs="Arial"/>
                  <w:color w:val="000000"/>
                  <w:sz w:val="20"/>
                  <w:szCs w:val="20"/>
                  <w:lang w:val="nl-NL"/>
                </w:rPr>
                <w:t>Organisatie-identificatie</w:t>
              </w:r>
            </w:ins>
            <w:ins w:id="8118" w:author="Arjan" w:date="2013-07-08T16:58:00Z">
              <w:r w:rsidRPr="00DD0F4F">
                <w:rPr>
                  <w:rFonts w:ascii="Arial" w:eastAsia="Times New Roman" w:hAnsi="Arial" w:cs="Arial"/>
                  <w:color w:val="000000"/>
                  <w:sz w:val="20"/>
                  <w:szCs w:val="20"/>
                  <w:lang w:val="nl-NL"/>
                </w:rPr>
                <w:t xml:space="preserve"> met</w:t>
              </w:r>
            </w:ins>
            <w:ins w:id="8119" w:author="Arjan" w:date="2013-07-08T16:59:00Z">
              <w:r w:rsidRPr="00DD0F4F">
                <w:rPr>
                  <w:rFonts w:ascii="Arial" w:eastAsia="Times New Roman" w:hAnsi="Arial" w:cs="Arial"/>
                  <w:color w:val="000000"/>
                  <w:sz w:val="20"/>
                  <w:szCs w:val="20"/>
                  <w:lang w:val="nl-NL"/>
                </w:rPr>
                <w:t xml:space="preserve"> </w:t>
              </w:r>
            </w:ins>
            <w:r w:rsidR="00974E8B" w:rsidRPr="00DD0F4F">
              <w:rPr>
                <w:rFonts w:ascii="Arial" w:eastAsia="Times New Roman" w:hAnsi="Arial" w:cs="Arial"/>
                <w:color w:val="000000"/>
                <w:sz w:val="20"/>
                <w:szCs w:val="20"/>
                <w:lang w:val="nl-NL"/>
              </w:rPr>
              <w:t>Organisatie</w:t>
            </w:r>
            <w:ins w:id="8120" w:author="Arjan" w:date="2013-07-08T16:57:00Z">
              <w:r w:rsidRPr="00DD0F4F">
                <w:rPr>
                  <w:rFonts w:ascii="Arial" w:eastAsia="Times New Roman" w:hAnsi="Arial" w:cs="Arial"/>
                  <w:color w:val="000000"/>
                  <w:sz w:val="20"/>
                  <w:szCs w:val="20"/>
                  <w:lang w:val="nl-NL"/>
                </w:rPr>
                <w:t>-eenheid-</w:t>
              </w:r>
            </w:ins>
            <w:r w:rsidR="00974E8B" w:rsidRPr="00DD0F4F">
              <w:rPr>
                <w:rFonts w:ascii="Arial" w:eastAsia="Times New Roman" w:hAnsi="Arial" w:cs="Arial"/>
                <w:color w:val="000000"/>
                <w:sz w:val="20"/>
                <w:szCs w:val="20"/>
                <w:lang w:val="nl-NL"/>
              </w:rPr>
              <w:t>identificatie</w:t>
            </w:r>
          </w:p>
        </w:tc>
      </w:tr>
      <w:tr w:rsidR="00974E8B" w:rsidRPr="00CB22FF" w14:paraId="37DD692F" w14:textId="77777777">
        <w:tc>
          <w:tcPr>
            <w:tcW w:w="3600" w:type="dxa"/>
            <w:tcBorders>
              <w:top w:val="nil"/>
              <w:left w:val="nil"/>
              <w:bottom w:val="nil"/>
              <w:right w:val="nil"/>
            </w:tcBorders>
          </w:tcPr>
          <w:p w14:paraId="25F98932" w14:textId="77777777" w:rsidR="00974E8B" w:rsidRPr="00DD0F4F" w:rsidRDefault="00974E8B" w:rsidP="00974E8B">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71111848" w14:textId="77777777" w:rsidR="00974E8B" w:rsidRPr="00DD0F4F"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p>
        </w:tc>
      </w:tr>
      <w:tr w:rsidR="00974E8B" w:rsidRPr="00CB22FF" w14:paraId="5749CD28" w14:textId="77777777">
        <w:tc>
          <w:tcPr>
            <w:tcW w:w="3600" w:type="dxa"/>
            <w:tcBorders>
              <w:top w:val="nil"/>
              <w:left w:val="nil"/>
              <w:bottom w:val="nil"/>
              <w:right w:val="nil"/>
            </w:tcBorders>
          </w:tcPr>
          <w:p w14:paraId="4419009F"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14:paraId="0E39B7B8" w14:textId="77777777" w:rsidR="00974E8B" w:rsidRPr="00DD0F4F"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organisatorische eenheden van de zaakbehandelende organisatie die betrokken zijn bij het zaakgericht werken betreffende geimplementeerde zaaktypen.</w:t>
            </w:r>
          </w:p>
        </w:tc>
      </w:tr>
      <w:tr w:rsidR="00974E8B" w:rsidRPr="00CB22FF" w14:paraId="6155923D" w14:textId="77777777">
        <w:tc>
          <w:tcPr>
            <w:tcW w:w="3600" w:type="dxa"/>
            <w:tcBorders>
              <w:top w:val="nil"/>
              <w:left w:val="nil"/>
              <w:bottom w:val="nil"/>
              <w:right w:val="nil"/>
            </w:tcBorders>
          </w:tcPr>
          <w:p w14:paraId="45506407" w14:textId="77777777" w:rsidR="00974E8B" w:rsidRPr="00DD0F4F" w:rsidRDefault="00974E8B" w:rsidP="00974E8B">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381A3AFB" w14:textId="77777777" w:rsidR="00974E8B" w:rsidRPr="00DD0F4F"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p>
        </w:tc>
      </w:tr>
      <w:tr w:rsidR="00974E8B" w:rsidRPr="00974E8B" w14:paraId="5D8221A8" w14:textId="77777777">
        <w:tc>
          <w:tcPr>
            <w:tcW w:w="3600" w:type="dxa"/>
            <w:tcBorders>
              <w:top w:val="nil"/>
              <w:left w:val="nil"/>
              <w:bottom w:val="nil"/>
              <w:right w:val="nil"/>
            </w:tcBorders>
          </w:tcPr>
          <w:p w14:paraId="2AD80CF2"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14:paraId="3D757123"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14:paraId="47989CD4" w14:textId="77777777">
        <w:tc>
          <w:tcPr>
            <w:tcW w:w="3600" w:type="dxa"/>
            <w:tcBorders>
              <w:top w:val="nil"/>
              <w:left w:val="nil"/>
              <w:bottom w:val="nil"/>
              <w:right w:val="nil"/>
            </w:tcBorders>
          </w:tcPr>
          <w:p w14:paraId="645210FB"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3B625D0D"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r>
      <w:tr w:rsidR="00974E8B" w:rsidRPr="00974E8B" w14:paraId="5A13853E" w14:textId="77777777">
        <w:tc>
          <w:tcPr>
            <w:tcW w:w="3600" w:type="dxa"/>
            <w:tcBorders>
              <w:top w:val="nil"/>
              <w:left w:val="nil"/>
              <w:bottom w:val="nil"/>
              <w:right w:val="nil"/>
            </w:tcBorders>
          </w:tcPr>
          <w:p w14:paraId="44C55A71"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8121" w:name="BKM_59CD4AEE_EF70_4ac1_8728_80096C4DA80F"/>
            <w:bookmarkEnd w:id="8121"/>
            <w:r w:rsidRPr="00974E8B">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14:paraId="622B6A54"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i/>
                <w:iCs/>
                <w:color w:val="000000"/>
                <w:sz w:val="20"/>
                <w:szCs w:val="20"/>
              </w:rPr>
              <w:t>Code</w:t>
            </w:r>
          </w:p>
        </w:tc>
        <w:tc>
          <w:tcPr>
            <w:tcW w:w="3330" w:type="dxa"/>
            <w:tcBorders>
              <w:top w:val="nil"/>
              <w:left w:val="nil"/>
              <w:bottom w:val="nil"/>
              <w:right w:val="nil"/>
            </w:tcBorders>
          </w:tcPr>
          <w:p w14:paraId="369B0B15"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i/>
                <w:iCs/>
                <w:color w:val="000000"/>
                <w:sz w:val="20"/>
                <w:szCs w:val="20"/>
              </w:rPr>
              <w:t>Gegevensnaam</w:t>
            </w:r>
          </w:p>
        </w:tc>
        <w:tc>
          <w:tcPr>
            <w:tcW w:w="1350" w:type="dxa"/>
            <w:tcBorders>
              <w:top w:val="nil"/>
              <w:left w:val="nil"/>
              <w:bottom w:val="nil"/>
              <w:right w:val="nil"/>
            </w:tcBorders>
          </w:tcPr>
          <w:p w14:paraId="7504F40D"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i/>
                <w:iCs/>
                <w:color w:val="000000"/>
                <w:sz w:val="20"/>
                <w:szCs w:val="20"/>
              </w:rPr>
              <w:t>Herkomst</w:t>
            </w:r>
          </w:p>
        </w:tc>
      </w:tr>
      <w:tr w:rsidR="00974E8B" w:rsidRPr="00974E8B" w14:paraId="2EC5E3DD" w14:textId="77777777">
        <w:tc>
          <w:tcPr>
            <w:tcW w:w="3600" w:type="dxa"/>
            <w:tcBorders>
              <w:top w:val="nil"/>
              <w:left w:val="nil"/>
              <w:bottom w:val="nil"/>
              <w:right w:val="nil"/>
            </w:tcBorders>
          </w:tcPr>
          <w:p w14:paraId="39EB725E"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188F47A2"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0001</w:t>
            </w:r>
          </w:p>
        </w:tc>
        <w:tc>
          <w:tcPr>
            <w:tcW w:w="3330" w:type="dxa"/>
            <w:tcBorders>
              <w:top w:val="nil"/>
              <w:left w:val="nil"/>
              <w:bottom w:val="nil"/>
              <w:right w:val="nil"/>
            </w:tcBorders>
          </w:tcPr>
          <w:p w14:paraId="4BBBD044" w14:textId="77777777" w:rsidR="00974E8B" w:rsidRPr="00974E8B" w:rsidRDefault="00DA5D93"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Organisatie</w:t>
            </w:r>
            <w:ins w:id="8122" w:author="Arjan" w:date="2013-07-08T16:57:00Z">
              <w:r w:rsidR="00FA0819">
                <w:rPr>
                  <w:rFonts w:ascii="Arial" w:eastAsia="Times New Roman" w:hAnsi="Arial" w:cs="Arial"/>
                  <w:color w:val="000000"/>
                  <w:sz w:val="20"/>
                  <w:szCs w:val="20"/>
                </w:rPr>
                <w:t>-eenheid-</w:t>
              </w:r>
            </w:ins>
            <w:r w:rsidR="00974E8B" w:rsidRPr="00974E8B">
              <w:rPr>
                <w:rFonts w:ascii="Arial" w:eastAsia="Times New Roman" w:hAnsi="Arial" w:cs="Arial"/>
                <w:color w:val="000000"/>
                <w:sz w:val="20"/>
                <w:szCs w:val="20"/>
              </w:rPr>
              <w:t>identificatie</w:t>
            </w:r>
            <w:r w:rsidRPr="00974E8B">
              <w:rPr>
                <w:rFonts w:ascii="Arial" w:hAnsi="Arial" w:cs="Arial"/>
                <w:sz w:val="20"/>
                <w:szCs w:val="20"/>
                <w:lang w:val="en-AU"/>
              </w:rPr>
              <w:fldChar w:fldCharType="end"/>
            </w:r>
          </w:p>
        </w:tc>
        <w:tc>
          <w:tcPr>
            <w:tcW w:w="1350" w:type="dxa"/>
            <w:tcBorders>
              <w:top w:val="nil"/>
              <w:left w:val="nil"/>
              <w:bottom w:val="nil"/>
              <w:right w:val="nil"/>
            </w:tcBorders>
          </w:tcPr>
          <w:p w14:paraId="7F31A64D"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E15C54" w:rsidRPr="00974E8B" w14:paraId="525D7317" w14:textId="77777777">
        <w:tc>
          <w:tcPr>
            <w:tcW w:w="3600" w:type="dxa"/>
            <w:tcBorders>
              <w:top w:val="nil"/>
              <w:left w:val="nil"/>
              <w:bottom w:val="nil"/>
              <w:right w:val="nil"/>
            </w:tcBorders>
          </w:tcPr>
          <w:p w14:paraId="78C373EB" w14:textId="77777777" w:rsidR="00E15C54" w:rsidRPr="00974E8B" w:rsidRDefault="00E15C54" w:rsidP="00974E8B">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7D42E804" w14:textId="77777777" w:rsidR="00E15C54" w:rsidRPr="00974E8B" w:rsidRDefault="00E15C54" w:rsidP="00974E8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ACBE628" w14:textId="77777777" w:rsidR="00E15C54" w:rsidRPr="00974E8B" w:rsidRDefault="00E15C54" w:rsidP="00974E8B">
            <w:pPr>
              <w:autoSpaceDE w:val="0"/>
              <w:autoSpaceDN w:val="0"/>
              <w:adjustRightInd w:val="0"/>
              <w:spacing w:after="0" w:line="240" w:lineRule="auto"/>
              <w:rPr>
                <w:rFonts w:ascii="Arial" w:hAnsi="Arial" w:cs="Arial"/>
                <w:sz w:val="20"/>
                <w:szCs w:val="20"/>
                <w:lang w:val="en-AU"/>
              </w:rPr>
            </w:pPr>
            <w:ins w:id="8123" w:author="Arjan" w:date="2014-09-07T17:32:00Z">
              <w:r>
                <w:rPr>
                  <w:rFonts w:ascii="Arial" w:hAnsi="Arial" w:cs="Arial"/>
                  <w:sz w:val="20"/>
                  <w:szCs w:val="20"/>
                  <w:lang w:val="en-AU"/>
                </w:rPr>
                <w:t>Organisatie-identificatie</w:t>
              </w:r>
            </w:ins>
          </w:p>
        </w:tc>
        <w:tc>
          <w:tcPr>
            <w:tcW w:w="1350" w:type="dxa"/>
            <w:tcBorders>
              <w:top w:val="nil"/>
              <w:left w:val="nil"/>
              <w:bottom w:val="nil"/>
              <w:right w:val="nil"/>
            </w:tcBorders>
          </w:tcPr>
          <w:p w14:paraId="4B493405" w14:textId="77777777" w:rsidR="00E15C54" w:rsidRPr="00974E8B" w:rsidRDefault="00E15C54" w:rsidP="00974E8B">
            <w:pPr>
              <w:autoSpaceDE w:val="0"/>
              <w:autoSpaceDN w:val="0"/>
              <w:adjustRightInd w:val="0"/>
              <w:spacing w:after="0" w:line="240" w:lineRule="auto"/>
              <w:rPr>
                <w:rFonts w:ascii="Arial" w:eastAsia="Times New Roman" w:hAnsi="Arial" w:cs="Arial"/>
                <w:color w:val="000000"/>
                <w:sz w:val="20"/>
                <w:szCs w:val="20"/>
              </w:rPr>
            </w:pPr>
            <w:ins w:id="8124" w:author="Arjan" w:date="2014-09-07T17:33:00Z">
              <w:r>
                <w:rPr>
                  <w:rFonts w:ascii="Arial" w:eastAsia="Times New Roman" w:hAnsi="Arial" w:cs="Arial"/>
                  <w:color w:val="000000"/>
                  <w:sz w:val="20"/>
                  <w:szCs w:val="20"/>
                </w:rPr>
                <w:t>KING</w:t>
              </w:r>
            </w:ins>
          </w:p>
        </w:tc>
      </w:tr>
      <w:tr w:rsidR="00974E8B" w:rsidRPr="00974E8B" w14:paraId="760DCFBA" w14:textId="77777777">
        <w:tc>
          <w:tcPr>
            <w:tcW w:w="3600" w:type="dxa"/>
            <w:tcBorders>
              <w:top w:val="nil"/>
              <w:left w:val="nil"/>
              <w:bottom w:val="nil"/>
              <w:right w:val="nil"/>
            </w:tcBorders>
          </w:tcPr>
          <w:p w14:paraId="661519F0"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8125" w:name="BKM_034DF486_CDDD_4f7a_B42A_3C6A19F2903E"/>
            <w:bookmarkEnd w:id="8125"/>
          </w:p>
        </w:tc>
        <w:tc>
          <w:tcPr>
            <w:tcW w:w="1080" w:type="dxa"/>
            <w:tcBorders>
              <w:top w:val="nil"/>
              <w:left w:val="nil"/>
              <w:bottom w:val="nil"/>
              <w:right w:val="nil"/>
            </w:tcBorders>
          </w:tcPr>
          <w:p w14:paraId="5290EB32"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8120</w:t>
            </w:r>
          </w:p>
        </w:tc>
        <w:tc>
          <w:tcPr>
            <w:tcW w:w="3330" w:type="dxa"/>
            <w:tcBorders>
              <w:top w:val="nil"/>
              <w:left w:val="nil"/>
              <w:bottom w:val="nil"/>
              <w:right w:val="nil"/>
            </w:tcBorders>
          </w:tcPr>
          <w:p w14:paraId="1C9BC34B" w14:textId="77777777" w:rsidR="00974E8B" w:rsidRPr="00974E8B" w:rsidRDefault="00DA5D93"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Datum ontstaan</w:t>
            </w:r>
            <w:r w:rsidRPr="00974E8B">
              <w:rPr>
                <w:rFonts w:ascii="Arial" w:hAnsi="Arial" w:cs="Arial"/>
                <w:sz w:val="20"/>
                <w:szCs w:val="20"/>
                <w:lang w:val="en-AU"/>
              </w:rPr>
              <w:fldChar w:fldCharType="end"/>
            </w:r>
          </w:p>
        </w:tc>
        <w:tc>
          <w:tcPr>
            <w:tcW w:w="1350" w:type="dxa"/>
            <w:tcBorders>
              <w:top w:val="nil"/>
              <w:left w:val="nil"/>
              <w:bottom w:val="nil"/>
              <w:right w:val="nil"/>
            </w:tcBorders>
          </w:tcPr>
          <w:p w14:paraId="1E9FDDD4"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 xml:space="preserve">GFO Zaken </w:t>
            </w:r>
            <w:r w:rsidRPr="00974E8B">
              <w:rPr>
                <w:rFonts w:ascii="Arial" w:eastAsia="Times New Roman" w:hAnsi="Arial" w:cs="Arial"/>
                <w:color w:val="000000"/>
                <w:sz w:val="20"/>
                <w:szCs w:val="20"/>
              </w:rPr>
              <w:lastRenderedPageBreak/>
              <w:t>2004</w:t>
            </w:r>
          </w:p>
        </w:tc>
      </w:tr>
      <w:tr w:rsidR="00974E8B" w:rsidRPr="00974E8B" w14:paraId="7FBA46E0" w14:textId="77777777">
        <w:tc>
          <w:tcPr>
            <w:tcW w:w="3600" w:type="dxa"/>
            <w:tcBorders>
              <w:top w:val="nil"/>
              <w:left w:val="nil"/>
              <w:bottom w:val="nil"/>
              <w:right w:val="nil"/>
            </w:tcBorders>
          </w:tcPr>
          <w:p w14:paraId="0AE6F7E0"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8126" w:name="BKM_91E44BF9_97BF_4c2b_8835_9B5D61343BE3"/>
            <w:bookmarkEnd w:id="8126"/>
          </w:p>
        </w:tc>
        <w:tc>
          <w:tcPr>
            <w:tcW w:w="1080" w:type="dxa"/>
            <w:tcBorders>
              <w:top w:val="nil"/>
              <w:left w:val="nil"/>
              <w:bottom w:val="nil"/>
              <w:right w:val="nil"/>
            </w:tcBorders>
          </w:tcPr>
          <w:p w14:paraId="59C01607"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8130</w:t>
            </w:r>
          </w:p>
        </w:tc>
        <w:tc>
          <w:tcPr>
            <w:tcW w:w="3330" w:type="dxa"/>
            <w:tcBorders>
              <w:top w:val="nil"/>
              <w:left w:val="nil"/>
              <w:bottom w:val="nil"/>
              <w:right w:val="nil"/>
            </w:tcBorders>
          </w:tcPr>
          <w:p w14:paraId="3919F996" w14:textId="77777777" w:rsidR="00974E8B" w:rsidRPr="00974E8B" w:rsidRDefault="00DA5D93"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Datum opheffing</w:t>
            </w:r>
            <w:r w:rsidRPr="00974E8B">
              <w:rPr>
                <w:rFonts w:ascii="Arial" w:hAnsi="Arial" w:cs="Arial"/>
                <w:sz w:val="20"/>
                <w:szCs w:val="20"/>
                <w:lang w:val="en-AU"/>
              </w:rPr>
              <w:fldChar w:fldCharType="end"/>
            </w:r>
          </w:p>
        </w:tc>
        <w:tc>
          <w:tcPr>
            <w:tcW w:w="1350" w:type="dxa"/>
            <w:tcBorders>
              <w:top w:val="nil"/>
              <w:left w:val="nil"/>
              <w:bottom w:val="nil"/>
              <w:right w:val="nil"/>
            </w:tcBorders>
          </w:tcPr>
          <w:p w14:paraId="3488D0AD"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14:paraId="672AA0E2" w14:textId="77777777">
        <w:tc>
          <w:tcPr>
            <w:tcW w:w="3600" w:type="dxa"/>
            <w:tcBorders>
              <w:top w:val="nil"/>
              <w:left w:val="nil"/>
              <w:bottom w:val="nil"/>
              <w:right w:val="nil"/>
            </w:tcBorders>
          </w:tcPr>
          <w:p w14:paraId="283DEAE6"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8127" w:name="BKM_4AE8DAEC_78F6_4b89_8FE6_2BADE0E8D539"/>
            <w:bookmarkEnd w:id="8127"/>
          </w:p>
        </w:tc>
        <w:tc>
          <w:tcPr>
            <w:tcW w:w="1080" w:type="dxa"/>
            <w:tcBorders>
              <w:top w:val="nil"/>
              <w:left w:val="nil"/>
              <w:bottom w:val="nil"/>
              <w:right w:val="nil"/>
            </w:tcBorders>
          </w:tcPr>
          <w:p w14:paraId="6A694634"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9516</w:t>
            </w:r>
          </w:p>
        </w:tc>
        <w:tc>
          <w:tcPr>
            <w:tcW w:w="3330" w:type="dxa"/>
            <w:tcBorders>
              <w:top w:val="nil"/>
              <w:left w:val="nil"/>
              <w:bottom w:val="nil"/>
              <w:right w:val="nil"/>
            </w:tcBorders>
          </w:tcPr>
          <w:p w14:paraId="63B7321F" w14:textId="77777777" w:rsidR="00974E8B" w:rsidRPr="00974E8B" w:rsidRDefault="00DA5D93"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E-mail adres</w:t>
            </w:r>
            <w:r w:rsidRPr="00974E8B">
              <w:rPr>
                <w:rFonts w:ascii="Arial" w:hAnsi="Arial" w:cs="Arial"/>
                <w:sz w:val="20"/>
                <w:szCs w:val="20"/>
                <w:lang w:val="en-AU"/>
              </w:rPr>
              <w:fldChar w:fldCharType="end"/>
            </w:r>
          </w:p>
        </w:tc>
        <w:tc>
          <w:tcPr>
            <w:tcW w:w="1350" w:type="dxa"/>
            <w:tcBorders>
              <w:top w:val="nil"/>
              <w:left w:val="nil"/>
              <w:bottom w:val="nil"/>
              <w:right w:val="nil"/>
            </w:tcBorders>
          </w:tcPr>
          <w:p w14:paraId="060ACB6C"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14:paraId="31E47287" w14:textId="77777777">
        <w:tc>
          <w:tcPr>
            <w:tcW w:w="3600" w:type="dxa"/>
            <w:tcBorders>
              <w:top w:val="nil"/>
              <w:left w:val="nil"/>
              <w:bottom w:val="nil"/>
              <w:right w:val="nil"/>
            </w:tcBorders>
          </w:tcPr>
          <w:p w14:paraId="696AF636"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8128" w:name="BKM_8C18F19B_24D1_433d_B435_194735264036"/>
            <w:bookmarkEnd w:id="8128"/>
          </w:p>
        </w:tc>
        <w:tc>
          <w:tcPr>
            <w:tcW w:w="1080" w:type="dxa"/>
            <w:tcBorders>
              <w:top w:val="nil"/>
              <w:left w:val="nil"/>
              <w:bottom w:val="nil"/>
              <w:right w:val="nil"/>
            </w:tcBorders>
          </w:tcPr>
          <w:p w14:paraId="477455FA"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9527</w:t>
            </w:r>
          </w:p>
        </w:tc>
        <w:tc>
          <w:tcPr>
            <w:tcW w:w="3330" w:type="dxa"/>
            <w:tcBorders>
              <w:top w:val="nil"/>
              <w:left w:val="nil"/>
              <w:bottom w:val="nil"/>
              <w:right w:val="nil"/>
            </w:tcBorders>
          </w:tcPr>
          <w:p w14:paraId="551321EC" w14:textId="77777777" w:rsidR="00974E8B" w:rsidRPr="00974E8B" w:rsidRDefault="00DA5D93"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Faxnummer</w:t>
            </w:r>
            <w:r w:rsidRPr="00974E8B">
              <w:rPr>
                <w:rFonts w:ascii="Arial" w:hAnsi="Arial" w:cs="Arial"/>
                <w:sz w:val="20"/>
                <w:szCs w:val="20"/>
                <w:lang w:val="en-AU"/>
              </w:rPr>
              <w:fldChar w:fldCharType="end"/>
            </w:r>
          </w:p>
        </w:tc>
        <w:tc>
          <w:tcPr>
            <w:tcW w:w="1350" w:type="dxa"/>
            <w:tcBorders>
              <w:top w:val="nil"/>
              <w:left w:val="nil"/>
              <w:bottom w:val="nil"/>
              <w:right w:val="nil"/>
            </w:tcBorders>
          </w:tcPr>
          <w:p w14:paraId="5A094D39"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14:paraId="137A8D7F" w14:textId="77777777">
        <w:tc>
          <w:tcPr>
            <w:tcW w:w="3600" w:type="dxa"/>
            <w:tcBorders>
              <w:top w:val="nil"/>
              <w:left w:val="nil"/>
              <w:bottom w:val="nil"/>
              <w:right w:val="nil"/>
            </w:tcBorders>
          </w:tcPr>
          <w:p w14:paraId="240A7152"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8129" w:name="BKM_62135F33_66B8_435f_804E_C86312DEFA0D"/>
            <w:bookmarkEnd w:id="8129"/>
          </w:p>
        </w:tc>
        <w:tc>
          <w:tcPr>
            <w:tcW w:w="1080" w:type="dxa"/>
            <w:tcBorders>
              <w:top w:val="nil"/>
              <w:left w:val="nil"/>
              <w:bottom w:val="nil"/>
              <w:right w:val="nil"/>
            </w:tcBorders>
          </w:tcPr>
          <w:p w14:paraId="3FAA2D2F"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0002</w:t>
            </w:r>
          </w:p>
        </w:tc>
        <w:tc>
          <w:tcPr>
            <w:tcW w:w="3330" w:type="dxa"/>
            <w:tcBorders>
              <w:top w:val="nil"/>
              <w:left w:val="nil"/>
              <w:bottom w:val="nil"/>
              <w:right w:val="nil"/>
            </w:tcBorders>
          </w:tcPr>
          <w:p w14:paraId="7E94281B" w14:textId="77777777" w:rsidR="00974E8B" w:rsidRPr="00974E8B" w:rsidRDefault="00DA5D93"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Naam</w:t>
            </w:r>
            <w:r w:rsidRPr="00974E8B">
              <w:rPr>
                <w:rFonts w:ascii="Arial" w:hAnsi="Arial" w:cs="Arial"/>
                <w:sz w:val="20"/>
                <w:szCs w:val="20"/>
                <w:lang w:val="en-AU"/>
              </w:rPr>
              <w:fldChar w:fldCharType="end"/>
            </w:r>
          </w:p>
        </w:tc>
        <w:tc>
          <w:tcPr>
            <w:tcW w:w="1350" w:type="dxa"/>
            <w:tcBorders>
              <w:top w:val="nil"/>
              <w:left w:val="nil"/>
              <w:bottom w:val="nil"/>
              <w:right w:val="nil"/>
            </w:tcBorders>
          </w:tcPr>
          <w:p w14:paraId="14D39151"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14:paraId="5FC929E2" w14:textId="77777777">
        <w:tc>
          <w:tcPr>
            <w:tcW w:w="3600" w:type="dxa"/>
            <w:tcBorders>
              <w:top w:val="nil"/>
              <w:left w:val="nil"/>
              <w:bottom w:val="nil"/>
              <w:right w:val="nil"/>
            </w:tcBorders>
          </w:tcPr>
          <w:p w14:paraId="5F92F609"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8130" w:name="BKM_FE9B02D3_DE16_4c7f_8B02_166657BCFE77"/>
            <w:bookmarkEnd w:id="8130"/>
          </w:p>
        </w:tc>
        <w:tc>
          <w:tcPr>
            <w:tcW w:w="1080" w:type="dxa"/>
            <w:tcBorders>
              <w:top w:val="nil"/>
              <w:left w:val="nil"/>
              <w:bottom w:val="nil"/>
              <w:right w:val="nil"/>
            </w:tcBorders>
          </w:tcPr>
          <w:p w14:paraId="23F59A40"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0003</w:t>
            </w:r>
          </w:p>
        </w:tc>
        <w:tc>
          <w:tcPr>
            <w:tcW w:w="3330" w:type="dxa"/>
            <w:tcBorders>
              <w:top w:val="nil"/>
              <w:left w:val="nil"/>
              <w:bottom w:val="nil"/>
              <w:right w:val="nil"/>
            </w:tcBorders>
          </w:tcPr>
          <w:p w14:paraId="202B6111" w14:textId="77777777" w:rsidR="00974E8B" w:rsidRPr="00974E8B" w:rsidRDefault="00DA5D93"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Naam verkort</w:t>
            </w:r>
            <w:r w:rsidRPr="00974E8B">
              <w:rPr>
                <w:rFonts w:ascii="Arial" w:hAnsi="Arial" w:cs="Arial"/>
                <w:sz w:val="20"/>
                <w:szCs w:val="20"/>
                <w:lang w:val="en-AU"/>
              </w:rPr>
              <w:fldChar w:fldCharType="end"/>
            </w:r>
          </w:p>
        </w:tc>
        <w:tc>
          <w:tcPr>
            <w:tcW w:w="1350" w:type="dxa"/>
            <w:tcBorders>
              <w:top w:val="nil"/>
              <w:left w:val="nil"/>
              <w:bottom w:val="nil"/>
              <w:right w:val="nil"/>
            </w:tcBorders>
          </w:tcPr>
          <w:p w14:paraId="3B379E85"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14:paraId="30EC2A5F" w14:textId="77777777">
        <w:tc>
          <w:tcPr>
            <w:tcW w:w="3600" w:type="dxa"/>
            <w:tcBorders>
              <w:top w:val="nil"/>
              <w:left w:val="nil"/>
              <w:bottom w:val="nil"/>
              <w:right w:val="nil"/>
            </w:tcBorders>
          </w:tcPr>
          <w:p w14:paraId="4358AD93"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8131" w:name="BKM_BE46B281_992C_4153_94DF_6E8ADEB407CC"/>
            <w:bookmarkEnd w:id="8131"/>
          </w:p>
        </w:tc>
        <w:tc>
          <w:tcPr>
            <w:tcW w:w="1080" w:type="dxa"/>
            <w:tcBorders>
              <w:top w:val="nil"/>
              <w:left w:val="nil"/>
              <w:bottom w:val="nil"/>
              <w:right w:val="nil"/>
            </w:tcBorders>
          </w:tcPr>
          <w:p w14:paraId="3C07BE83"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0004</w:t>
            </w:r>
          </w:p>
        </w:tc>
        <w:tc>
          <w:tcPr>
            <w:tcW w:w="3330" w:type="dxa"/>
            <w:tcBorders>
              <w:top w:val="nil"/>
              <w:left w:val="nil"/>
              <w:bottom w:val="nil"/>
              <w:right w:val="nil"/>
            </w:tcBorders>
          </w:tcPr>
          <w:p w14:paraId="102486D4" w14:textId="77777777" w:rsidR="00974E8B" w:rsidRPr="00974E8B" w:rsidRDefault="00DA5D93"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Omschrijving</w:t>
            </w:r>
            <w:r w:rsidRPr="00974E8B">
              <w:rPr>
                <w:rFonts w:ascii="Arial" w:hAnsi="Arial" w:cs="Arial"/>
                <w:sz w:val="20"/>
                <w:szCs w:val="20"/>
                <w:lang w:val="en-AU"/>
              </w:rPr>
              <w:fldChar w:fldCharType="end"/>
            </w:r>
          </w:p>
        </w:tc>
        <w:tc>
          <w:tcPr>
            <w:tcW w:w="1350" w:type="dxa"/>
            <w:tcBorders>
              <w:top w:val="nil"/>
              <w:left w:val="nil"/>
              <w:bottom w:val="nil"/>
              <w:right w:val="nil"/>
            </w:tcBorders>
          </w:tcPr>
          <w:p w14:paraId="64552152"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14:paraId="508EC9C8" w14:textId="77777777">
        <w:tc>
          <w:tcPr>
            <w:tcW w:w="3600" w:type="dxa"/>
            <w:tcBorders>
              <w:top w:val="nil"/>
              <w:left w:val="nil"/>
              <w:bottom w:val="nil"/>
              <w:right w:val="nil"/>
            </w:tcBorders>
          </w:tcPr>
          <w:p w14:paraId="6F224158"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8132" w:name="BKM_7D7E7DCC_9938_43df_A3E6_CD6A6CD80564"/>
            <w:bookmarkEnd w:id="8132"/>
          </w:p>
        </w:tc>
        <w:tc>
          <w:tcPr>
            <w:tcW w:w="1080" w:type="dxa"/>
            <w:tcBorders>
              <w:top w:val="nil"/>
              <w:left w:val="nil"/>
              <w:bottom w:val="nil"/>
              <w:right w:val="nil"/>
            </w:tcBorders>
          </w:tcPr>
          <w:p w14:paraId="1031CE13"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9580</w:t>
            </w:r>
          </w:p>
        </w:tc>
        <w:tc>
          <w:tcPr>
            <w:tcW w:w="3330" w:type="dxa"/>
            <w:tcBorders>
              <w:top w:val="nil"/>
              <w:left w:val="nil"/>
              <w:bottom w:val="nil"/>
              <w:right w:val="nil"/>
            </w:tcBorders>
          </w:tcPr>
          <w:p w14:paraId="61BB612D" w14:textId="77777777" w:rsidR="00974E8B" w:rsidRPr="00974E8B" w:rsidRDefault="00DA5D93"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Telefoonnummer</w:t>
            </w:r>
            <w:r w:rsidRPr="00974E8B">
              <w:rPr>
                <w:rFonts w:ascii="Arial" w:hAnsi="Arial" w:cs="Arial"/>
                <w:sz w:val="20"/>
                <w:szCs w:val="20"/>
                <w:lang w:val="en-AU"/>
              </w:rPr>
              <w:fldChar w:fldCharType="end"/>
            </w:r>
          </w:p>
        </w:tc>
        <w:tc>
          <w:tcPr>
            <w:tcW w:w="1350" w:type="dxa"/>
            <w:tcBorders>
              <w:top w:val="nil"/>
              <w:left w:val="nil"/>
              <w:bottom w:val="nil"/>
              <w:right w:val="nil"/>
            </w:tcBorders>
          </w:tcPr>
          <w:p w14:paraId="6C8BF6FA"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14:paraId="40D416D5" w14:textId="77777777">
        <w:tc>
          <w:tcPr>
            <w:tcW w:w="3600" w:type="dxa"/>
            <w:tcBorders>
              <w:top w:val="nil"/>
              <w:left w:val="nil"/>
              <w:bottom w:val="nil"/>
              <w:right w:val="nil"/>
            </w:tcBorders>
          </w:tcPr>
          <w:p w14:paraId="10DFEC54"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8133" w:name="BKM_F40EF4CB_AF65_4c93_8B9D_7D78F5D0A0DC"/>
            <w:bookmarkEnd w:id="8133"/>
          </w:p>
        </w:tc>
        <w:tc>
          <w:tcPr>
            <w:tcW w:w="1080" w:type="dxa"/>
            <w:tcBorders>
              <w:top w:val="nil"/>
              <w:left w:val="nil"/>
              <w:bottom w:val="nil"/>
              <w:right w:val="nil"/>
            </w:tcBorders>
          </w:tcPr>
          <w:p w14:paraId="797A10DA"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0005</w:t>
            </w:r>
          </w:p>
        </w:tc>
        <w:tc>
          <w:tcPr>
            <w:tcW w:w="3330" w:type="dxa"/>
            <w:tcBorders>
              <w:top w:val="nil"/>
              <w:left w:val="nil"/>
              <w:bottom w:val="nil"/>
              <w:right w:val="nil"/>
            </w:tcBorders>
          </w:tcPr>
          <w:p w14:paraId="5AE58031" w14:textId="77777777" w:rsidR="00974E8B" w:rsidRPr="00974E8B" w:rsidRDefault="00DA5D93"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Toelichting</w:t>
            </w:r>
            <w:r w:rsidRPr="00974E8B">
              <w:rPr>
                <w:rFonts w:ascii="Arial" w:hAnsi="Arial" w:cs="Arial"/>
                <w:sz w:val="20"/>
                <w:szCs w:val="20"/>
                <w:lang w:val="en-AU"/>
              </w:rPr>
              <w:fldChar w:fldCharType="end"/>
            </w:r>
          </w:p>
        </w:tc>
        <w:tc>
          <w:tcPr>
            <w:tcW w:w="1350" w:type="dxa"/>
            <w:tcBorders>
              <w:top w:val="nil"/>
              <w:left w:val="nil"/>
              <w:bottom w:val="nil"/>
              <w:right w:val="nil"/>
            </w:tcBorders>
          </w:tcPr>
          <w:p w14:paraId="3173C187"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14:paraId="721341FF" w14:textId="77777777">
        <w:tc>
          <w:tcPr>
            <w:tcW w:w="3600" w:type="dxa"/>
            <w:tcBorders>
              <w:top w:val="nil"/>
              <w:left w:val="nil"/>
              <w:bottom w:val="nil"/>
              <w:right w:val="nil"/>
            </w:tcBorders>
          </w:tcPr>
          <w:p w14:paraId="237CCB76"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b/>
                <w:bCs/>
                <w:color w:val="000000"/>
                <w:sz w:val="20"/>
                <w:szCs w:val="20"/>
              </w:rPr>
              <w:t>Overzicht relaties</w:t>
            </w:r>
          </w:p>
        </w:tc>
        <w:tc>
          <w:tcPr>
            <w:tcW w:w="4410" w:type="dxa"/>
            <w:gridSpan w:val="2"/>
            <w:tcBorders>
              <w:top w:val="nil"/>
              <w:left w:val="nil"/>
              <w:bottom w:val="nil"/>
              <w:right w:val="nil"/>
            </w:tcBorders>
          </w:tcPr>
          <w:p w14:paraId="05963ECB"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i/>
                <w:iCs/>
                <w:color w:val="000000"/>
                <w:sz w:val="20"/>
                <w:szCs w:val="20"/>
              </w:rPr>
              <w:t>Relatienaam incl. gerelateerd type</w:t>
            </w:r>
          </w:p>
        </w:tc>
        <w:tc>
          <w:tcPr>
            <w:tcW w:w="1350" w:type="dxa"/>
            <w:tcBorders>
              <w:top w:val="nil"/>
              <w:left w:val="nil"/>
              <w:bottom w:val="nil"/>
              <w:right w:val="nil"/>
            </w:tcBorders>
          </w:tcPr>
          <w:p w14:paraId="6FF3ABD0"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i/>
                <w:iCs/>
                <w:color w:val="000000"/>
                <w:sz w:val="20"/>
                <w:szCs w:val="20"/>
              </w:rPr>
              <w:t>Herkomst</w:t>
            </w:r>
          </w:p>
        </w:tc>
      </w:tr>
      <w:tr w:rsidR="00974E8B" w:rsidRPr="00974E8B" w14:paraId="0D05D0D7" w14:textId="77777777">
        <w:tc>
          <w:tcPr>
            <w:tcW w:w="3600" w:type="dxa"/>
            <w:tcBorders>
              <w:top w:val="nil"/>
              <w:left w:val="nil"/>
              <w:bottom w:val="nil"/>
              <w:right w:val="nil"/>
            </w:tcBorders>
          </w:tcPr>
          <w:p w14:paraId="67D7C227"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14:paraId="5B404F5F" w14:textId="77777777" w:rsidR="00974E8B" w:rsidRPr="00DD0F4F" w:rsidRDefault="00DA5D93" w:rsidP="00974E8B">
            <w:pPr>
              <w:autoSpaceDE w:val="0"/>
              <w:autoSpaceDN w:val="0"/>
              <w:adjustRightInd w:val="0"/>
              <w:spacing w:after="0" w:line="240" w:lineRule="auto"/>
              <w:rPr>
                <w:rFonts w:ascii="Arial" w:eastAsia="Times New Roman" w:hAnsi="Arial" w:cs="Arial"/>
                <w:color w:val="000000"/>
                <w:sz w:val="20"/>
                <w:szCs w:val="20"/>
                <w:lang w:val="nl-NL"/>
              </w:rPr>
            </w:pPr>
            <w:r w:rsidRPr="00974E8B">
              <w:rPr>
                <w:rFonts w:ascii="Arial" w:hAnsi="Arial" w:cs="Arial"/>
                <w:sz w:val="20"/>
                <w:szCs w:val="20"/>
                <w:lang w:val="en-AU"/>
              </w:rPr>
              <w:fldChar w:fldCharType="begin" w:fldLock="1"/>
            </w:r>
            <w:r w:rsidR="00974E8B" w:rsidRPr="00DD0F4F">
              <w:rPr>
                <w:rFonts w:ascii="Arial" w:hAnsi="Arial" w:cs="Arial"/>
                <w:sz w:val="20"/>
                <w:szCs w:val="20"/>
                <w:lang w:val="nl-NL"/>
              </w:rPr>
              <w:instrText xml:space="preserve">MERGEFIELD </w:instrText>
            </w:r>
            <w:r w:rsidR="00974E8B" w:rsidRPr="00DD0F4F">
              <w:rPr>
                <w:rFonts w:ascii="Arial" w:eastAsia="Times New Roman" w:hAnsi="Arial" w:cs="Arial"/>
                <w:color w:val="000000"/>
                <w:sz w:val="20"/>
                <w:szCs w:val="20"/>
                <w:lang w:val="nl-NL"/>
              </w:rPr>
              <w:instrText>Connector.Name</w:instrText>
            </w:r>
            <w:r w:rsidRPr="00974E8B">
              <w:rPr>
                <w:rFonts w:ascii="Arial" w:hAnsi="Arial" w:cs="Arial"/>
                <w:sz w:val="20"/>
                <w:szCs w:val="20"/>
                <w:lang w:val="en-AU"/>
              </w:rPr>
              <w:fldChar w:fldCharType="separate"/>
            </w:r>
            <w:r w:rsidR="00974E8B" w:rsidRPr="00DD0F4F">
              <w:rPr>
                <w:rFonts w:ascii="Arial" w:eastAsia="Times New Roman" w:hAnsi="Arial" w:cs="Arial"/>
                <w:color w:val="000000"/>
                <w:sz w:val="20"/>
                <w:szCs w:val="20"/>
                <w:lang w:val="nl-NL"/>
              </w:rPr>
              <w:t>is gehuisvest in</w:t>
            </w:r>
            <w:r w:rsidRPr="00974E8B">
              <w:rPr>
                <w:rFonts w:ascii="Arial" w:hAnsi="Arial" w:cs="Arial"/>
                <w:sz w:val="20"/>
                <w:szCs w:val="20"/>
                <w:lang w:val="en-AU"/>
              </w:rPr>
              <w:fldChar w:fldCharType="end"/>
            </w:r>
            <w:r w:rsidR="00974E8B" w:rsidRPr="00DD0F4F">
              <w:rPr>
                <w:rFonts w:ascii="Arial" w:eastAsia="Times New Roman" w:hAnsi="Arial" w:cs="Arial"/>
                <w:color w:val="000000"/>
                <w:sz w:val="20"/>
                <w:szCs w:val="20"/>
                <w:lang w:val="nl-NL"/>
              </w:rPr>
              <w:t xml:space="preserve">   </w:t>
            </w:r>
            <w:r w:rsidRPr="00974E8B">
              <w:rPr>
                <w:rFonts w:ascii="Arial" w:eastAsia="Times New Roman" w:hAnsi="Arial" w:cs="Arial"/>
                <w:color w:val="000000"/>
                <w:sz w:val="20"/>
                <w:szCs w:val="20"/>
              </w:rPr>
              <w:fldChar w:fldCharType="begin" w:fldLock="1"/>
            </w:r>
            <w:r w:rsidR="00974E8B" w:rsidRPr="00DD0F4F">
              <w:rPr>
                <w:rFonts w:ascii="Arial" w:eastAsia="Times New Roman" w:hAnsi="Arial" w:cs="Arial"/>
                <w:color w:val="000000"/>
                <w:sz w:val="20"/>
                <w:szCs w:val="20"/>
                <w:lang w:val="nl-NL"/>
              </w:rPr>
              <w:instrText>MERGEFIELD Element.Name</w:instrText>
            </w:r>
            <w:r w:rsidRPr="00974E8B">
              <w:rPr>
                <w:rFonts w:ascii="Arial" w:eastAsia="Times New Roman" w:hAnsi="Arial" w:cs="Arial"/>
                <w:color w:val="000000"/>
                <w:sz w:val="20"/>
                <w:szCs w:val="20"/>
              </w:rPr>
              <w:fldChar w:fldCharType="separate"/>
            </w:r>
            <w:r w:rsidR="00974E8B" w:rsidRPr="00DD0F4F">
              <w:rPr>
                <w:rFonts w:ascii="Arial" w:eastAsia="Times New Roman" w:hAnsi="Arial" w:cs="Arial"/>
                <w:color w:val="000000"/>
                <w:sz w:val="20"/>
                <w:szCs w:val="20"/>
                <w:lang w:val="nl-NL"/>
              </w:rPr>
              <w:t>VESTIGING VAN ZAAKBEHANDELENDE ORGANISATIE</w:t>
            </w:r>
            <w:r w:rsidRPr="00974E8B">
              <w:rPr>
                <w:rFonts w:ascii="Arial" w:eastAsia="Times New Roman" w:hAnsi="Arial" w:cs="Arial"/>
                <w:color w:val="000000"/>
                <w:sz w:val="20"/>
                <w:szCs w:val="20"/>
              </w:rPr>
              <w:fldChar w:fldCharType="end"/>
            </w:r>
            <w:r w:rsidR="00974E8B" w:rsidRPr="00DD0F4F">
              <w:rPr>
                <w:rFonts w:ascii="Arial" w:eastAsia="Times New Roman" w:hAnsi="Arial" w:cs="Arial"/>
                <w:color w:val="000000"/>
                <w:sz w:val="20"/>
                <w:szCs w:val="20"/>
                <w:lang w:val="nl-NL"/>
              </w:rPr>
              <w:t xml:space="preserve">  </w:t>
            </w:r>
          </w:p>
        </w:tc>
        <w:tc>
          <w:tcPr>
            <w:tcW w:w="1350" w:type="dxa"/>
            <w:tcBorders>
              <w:top w:val="nil"/>
              <w:left w:val="nil"/>
              <w:bottom w:val="nil"/>
              <w:right w:val="nil"/>
            </w:tcBorders>
          </w:tcPr>
          <w:p w14:paraId="4D31DD5B"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KING</w:t>
            </w:r>
          </w:p>
        </w:tc>
      </w:tr>
      <w:tr w:rsidR="00974E8B" w:rsidRPr="00CB22FF" w14:paraId="1C253D59" w14:textId="77777777">
        <w:tc>
          <w:tcPr>
            <w:tcW w:w="3600" w:type="dxa"/>
            <w:tcBorders>
              <w:top w:val="nil"/>
              <w:left w:val="nil"/>
              <w:bottom w:val="nil"/>
              <w:right w:val="nil"/>
            </w:tcBorders>
          </w:tcPr>
          <w:p w14:paraId="33298759"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14:paraId="5B3A207F" w14:textId="77777777" w:rsidR="00974E8B" w:rsidRPr="00974E8B" w:rsidRDefault="00DA5D93"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Connector.Name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is verantwoordelijke voor</w:t>
            </w:r>
            <w:r w:rsidRPr="00974E8B">
              <w:rPr>
                <w:rFonts w:ascii="Arial" w:hAnsi="Arial" w:cs="Arial"/>
                <w:sz w:val="20"/>
                <w:szCs w:val="20"/>
                <w:lang w:val="en-AU"/>
              </w:rPr>
              <w:fldChar w:fldCharType="end"/>
            </w:r>
            <w:r w:rsidR="00974E8B" w:rsidRPr="00974E8B">
              <w:rPr>
                <w:rFonts w:ascii="Arial" w:eastAsia="Times New Roman" w:hAnsi="Arial" w:cs="Arial"/>
                <w:color w:val="000000"/>
                <w:sz w:val="20"/>
                <w:szCs w:val="20"/>
              </w:rPr>
              <w:t xml:space="preserve">   </w:t>
            </w:r>
            <w:r w:rsidRPr="00974E8B">
              <w:rPr>
                <w:rFonts w:ascii="Arial" w:eastAsia="Times New Roman" w:hAnsi="Arial" w:cs="Arial"/>
                <w:color w:val="000000"/>
                <w:sz w:val="20"/>
                <w:szCs w:val="20"/>
              </w:rPr>
              <w:fldChar w:fldCharType="begin" w:fldLock="1"/>
            </w:r>
            <w:r w:rsidR="00974E8B" w:rsidRPr="00974E8B">
              <w:rPr>
                <w:rFonts w:ascii="Arial" w:eastAsia="Times New Roman" w:hAnsi="Arial" w:cs="Arial"/>
                <w:color w:val="000000"/>
                <w:sz w:val="20"/>
                <w:szCs w:val="20"/>
              </w:rPr>
              <w:instrText>MERGEFIELD Element.Name</w:instrText>
            </w:r>
            <w:r w:rsidRPr="00974E8B">
              <w:rPr>
                <w:rFonts w:ascii="Arial" w:eastAsia="Times New Roman" w:hAnsi="Arial" w:cs="Arial"/>
                <w:color w:val="000000"/>
                <w:sz w:val="20"/>
                <w:szCs w:val="20"/>
              </w:rPr>
              <w:fldChar w:fldCharType="separate"/>
            </w:r>
            <w:r w:rsidR="00974E8B" w:rsidRPr="00974E8B">
              <w:rPr>
                <w:rFonts w:ascii="Arial" w:eastAsia="Times New Roman" w:hAnsi="Arial" w:cs="Arial"/>
                <w:color w:val="000000"/>
                <w:sz w:val="20"/>
                <w:szCs w:val="20"/>
              </w:rPr>
              <w:t>ZAAKTYPE</w:t>
            </w:r>
            <w:r w:rsidRPr="00974E8B">
              <w:rPr>
                <w:rFonts w:ascii="Arial" w:eastAsia="Times New Roman" w:hAnsi="Arial" w:cs="Arial"/>
                <w:color w:val="000000"/>
                <w:sz w:val="20"/>
                <w:szCs w:val="20"/>
              </w:rPr>
              <w:fldChar w:fldCharType="end"/>
            </w:r>
            <w:r w:rsidR="00974E8B" w:rsidRPr="00974E8B">
              <w:rPr>
                <w:rFonts w:ascii="Arial" w:eastAsia="Times New Roman" w:hAnsi="Arial" w:cs="Arial"/>
                <w:color w:val="000000"/>
                <w:sz w:val="20"/>
                <w:szCs w:val="20"/>
              </w:rPr>
              <w:t xml:space="preserve">  </w:t>
            </w:r>
          </w:p>
        </w:tc>
        <w:tc>
          <w:tcPr>
            <w:tcW w:w="1350" w:type="dxa"/>
            <w:tcBorders>
              <w:top w:val="nil"/>
              <w:left w:val="nil"/>
              <w:bottom w:val="nil"/>
              <w:right w:val="nil"/>
            </w:tcBorders>
          </w:tcPr>
          <w:p w14:paraId="5FFD86B2" w14:textId="77777777" w:rsidR="00974E8B" w:rsidRPr="00DD0F4F"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GFO Zaken 2004</w:t>
            </w:r>
          </w:p>
        </w:tc>
      </w:tr>
    </w:tbl>
    <w:p w14:paraId="5BAF3B46" w14:textId="77777777" w:rsidR="00974E8B" w:rsidRPr="00DD0F4F" w:rsidRDefault="00974E8B" w:rsidP="0044638F">
      <w:pPr>
        <w:rPr>
          <w:lang w:val="nl-NL"/>
        </w:rPr>
      </w:pPr>
    </w:p>
    <w:p w14:paraId="6C81D241" w14:textId="77777777" w:rsidR="00A87CAE" w:rsidRPr="00A87CAE" w:rsidRDefault="00A87CAE" w:rsidP="00A87CAE">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Pr="00A87CAE">
        <w:rPr>
          <w:rFonts w:ascii="Arial" w:eastAsia="Times New Roman" w:hAnsi="Arial" w:cs="Arial"/>
          <w:b/>
          <w:color w:val="004080"/>
          <w:sz w:val="24"/>
          <w:szCs w:val="24"/>
          <w:lang w:eastAsia="nl-NL"/>
        </w:rPr>
        <w:t>Attribuutsoort</w:t>
      </w:r>
      <w:r w:rsidRPr="00CF1953">
        <w:rPr>
          <w:rFonts w:ascii="Arial" w:eastAsia="Times New Roman" w:hAnsi="Arial" w:cs="Arial"/>
          <w:b/>
          <w:bCs/>
          <w:color w:val="004080"/>
          <w:sz w:val="24"/>
          <w:szCs w:val="24"/>
        </w:rPr>
        <w:t>»</w:t>
      </w:r>
      <w:r w:rsidRPr="00A87CAE">
        <w:rPr>
          <w:rFonts w:ascii="Arial" w:eastAsia="Times New Roman" w:hAnsi="Arial" w:cs="Arial"/>
          <w:b/>
          <w:color w:val="004080"/>
          <w:sz w:val="24"/>
          <w:szCs w:val="24"/>
          <w:lang w:eastAsia="nl-NL"/>
        </w:rPr>
        <w:t xml:space="preserve"> Organisatie</w:t>
      </w:r>
      <w:ins w:id="8134" w:author="Arjan" w:date="2014-09-07T17:46:00Z">
        <w:r>
          <w:rPr>
            <w:rFonts w:ascii="Arial" w:eastAsia="Times New Roman" w:hAnsi="Arial" w:cs="Arial"/>
            <w:b/>
            <w:color w:val="004080"/>
            <w:sz w:val="24"/>
            <w:szCs w:val="24"/>
            <w:lang w:eastAsia="nl-NL"/>
          </w:rPr>
          <w:t>-eenheid-</w:t>
        </w:r>
      </w:ins>
      <w:r w:rsidRPr="00A87CAE">
        <w:rPr>
          <w:rFonts w:ascii="Arial" w:eastAsia="Times New Roman" w:hAnsi="Arial" w:cs="Arial"/>
          <w:b/>
          <w:color w:val="004080"/>
          <w:sz w:val="24"/>
          <w:szCs w:val="24"/>
          <w:lang w:eastAsia="nl-NL"/>
        </w:rPr>
        <w:t>identificatie</w:t>
      </w:r>
    </w:p>
    <w:tbl>
      <w:tblPr>
        <w:tblW w:w="9464" w:type="dxa"/>
        <w:tblLayout w:type="fixed"/>
        <w:tblCellMar>
          <w:top w:w="113" w:type="dxa"/>
        </w:tblCellMar>
        <w:tblLook w:val="0000" w:firstRow="0" w:lastRow="0" w:firstColumn="0" w:lastColumn="0" w:noHBand="0" w:noVBand="0"/>
      </w:tblPr>
      <w:tblGrid>
        <w:gridCol w:w="3936"/>
        <w:gridCol w:w="5528"/>
      </w:tblGrid>
      <w:tr w:rsidR="00A87CAE" w14:paraId="0E32E323" w14:textId="77777777" w:rsidTr="00A87CAE">
        <w:trPr>
          <w:cantSplit/>
        </w:trPr>
        <w:tc>
          <w:tcPr>
            <w:tcW w:w="3936" w:type="dxa"/>
            <w:shd w:val="clear" w:color="auto" w:fill="auto"/>
          </w:tcPr>
          <w:p w14:paraId="4B6C020C"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Naam attribuutsoort</w:t>
            </w:r>
          </w:p>
        </w:tc>
        <w:tc>
          <w:tcPr>
            <w:tcW w:w="5528" w:type="dxa"/>
            <w:shd w:val="clear" w:color="auto" w:fill="auto"/>
          </w:tcPr>
          <w:p w14:paraId="099758B6" w14:textId="77777777"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Organisatie</w:t>
            </w:r>
            <w:ins w:id="8135" w:author="Arjan" w:date="2014-09-07T17:46:00Z">
              <w:r>
                <w:rPr>
                  <w:rFonts w:ascii="Arial" w:eastAsia="Times New Roman" w:hAnsi="Arial" w:cs="Arial"/>
                  <w:color w:val="000000"/>
                  <w:sz w:val="20"/>
                  <w:szCs w:val="20"/>
                </w:rPr>
                <w:t>-eenheid-</w:t>
              </w:r>
            </w:ins>
            <w:r w:rsidRPr="00A87CAE">
              <w:rPr>
                <w:rFonts w:ascii="Arial" w:eastAsia="Times New Roman" w:hAnsi="Arial" w:cs="Arial"/>
                <w:color w:val="000000"/>
                <w:sz w:val="20"/>
                <w:szCs w:val="20"/>
              </w:rPr>
              <w:t>identificatie</w:t>
            </w:r>
          </w:p>
        </w:tc>
      </w:tr>
      <w:tr w:rsidR="00A87CAE" w14:paraId="2DAA3C70" w14:textId="77777777" w:rsidTr="00A87CAE">
        <w:trPr>
          <w:cantSplit/>
        </w:trPr>
        <w:tc>
          <w:tcPr>
            <w:tcW w:w="3936" w:type="dxa"/>
            <w:shd w:val="clear" w:color="auto" w:fill="auto"/>
          </w:tcPr>
          <w:p w14:paraId="51405EDA"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Herkomst attribuutsoort</w:t>
            </w:r>
          </w:p>
        </w:tc>
        <w:tc>
          <w:tcPr>
            <w:tcW w:w="5528" w:type="dxa"/>
            <w:shd w:val="clear" w:color="auto" w:fill="auto"/>
          </w:tcPr>
          <w:p w14:paraId="2D83A052" w14:textId="77777777"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GFO Zaken 2004</w:t>
            </w:r>
          </w:p>
        </w:tc>
      </w:tr>
      <w:tr w:rsidR="00A87CAE" w14:paraId="4C6B425B" w14:textId="77777777" w:rsidTr="00A87CAE">
        <w:trPr>
          <w:cantSplit/>
        </w:trPr>
        <w:tc>
          <w:tcPr>
            <w:tcW w:w="3936" w:type="dxa"/>
            <w:shd w:val="clear" w:color="auto" w:fill="auto"/>
          </w:tcPr>
          <w:p w14:paraId="76DD5593"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 xml:space="preserve">Code attribuutsoort </w:t>
            </w:r>
          </w:p>
        </w:tc>
        <w:tc>
          <w:tcPr>
            <w:tcW w:w="5528" w:type="dxa"/>
            <w:shd w:val="clear" w:color="auto" w:fill="auto"/>
          </w:tcPr>
          <w:p w14:paraId="2428CDC8" w14:textId="77777777"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0001</w:t>
            </w:r>
          </w:p>
        </w:tc>
      </w:tr>
      <w:tr w:rsidR="00A87CAE" w14:paraId="428FB458" w14:textId="77777777" w:rsidTr="00A87CAE">
        <w:trPr>
          <w:cantSplit/>
        </w:trPr>
        <w:tc>
          <w:tcPr>
            <w:tcW w:w="3936" w:type="dxa"/>
            <w:shd w:val="clear" w:color="auto" w:fill="auto"/>
          </w:tcPr>
          <w:p w14:paraId="49DD6896"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XML-tag attribuutsoort</w:t>
            </w:r>
          </w:p>
        </w:tc>
        <w:tc>
          <w:tcPr>
            <w:tcW w:w="5528" w:type="dxa"/>
            <w:shd w:val="clear" w:color="auto" w:fill="auto"/>
          </w:tcPr>
          <w:p w14:paraId="4E021FED" w14:textId="77777777"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identificatie</w:t>
            </w:r>
          </w:p>
        </w:tc>
      </w:tr>
      <w:tr w:rsidR="00A87CAE" w:rsidRPr="00CB22FF" w14:paraId="14BC04CF" w14:textId="77777777" w:rsidTr="00A87CAE">
        <w:trPr>
          <w:cantSplit/>
        </w:trPr>
        <w:tc>
          <w:tcPr>
            <w:tcW w:w="3936" w:type="dxa"/>
            <w:shd w:val="clear" w:color="auto" w:fill="auto"/>
          </w:tcPr>
          <w:p w14:paraId="1E06675E"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Definitie attribuutsoort</w:t>
            </w:r>
          </w:p>
        </w:tc>
        <w:tc>
          <w:tcPr>
            <w:tcW w:w="5528" w:type="dxa"/>
            <w:shd w:val="clear" w:color="auto" w:fill="auto"/>
          </w:tcPr>
          <w:p w14:paraId="76B83AFD" w14:textId="77777777" w:rsidR="00A87CAE" w:rsidRPr="00DD0F4F" w:rsidRDefault="00A87CAE" w:rsidP="00A87CA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Een korte identificatie van de organisatorische eenheid.</w:t>
            </w:r>
          </w:p>
        </w:tc>
      </w:tr>
      <w:tr w:rsidR="00A87CAE" w14:paraId="2F919194" w14:textId="77777777" w:rsidTr="00A87CAE">
        <w:trPr>
          <w:cantSplit/>
        </w:trPr>
        <w:tc>
          <w:tcPr>
            <w:tcW w:w="3936" w:type="dxa"/>
            <w:shd w:val="clear" w:color="auto" w:fill="auto"/>
          </w:tcPr>
          <w:p w14:paraId="0C112749"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Herkomst definitie attribuutsoort</w:t>
            </w:r>
          </w:p>
        </w:tc>
        <w:tc>
          <w:tcPr>
            <w:tcW w:w="5528" w:type="dxa"/>
            <w:shd w:val="clear" w:color="auto" w:fill="auto"/>
          </w:tcPr>
          <w:p w14:paraId="091CC3D6" w14:textId="77777777"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GFO Zaken 2004</w:t>
            </w:r>
          </w:p>
        </w:tc>
      </w:tr>
      <w:tr w:rsidR="00A87CAE" w14:paraId="13E48BFB" w14:textId="77777777" w:rsidTr="00A87CAE">
        <w:trPr>
          <w:cantSplit/>
        </w:trPr>
        <w:tc>
          <w:tcPr>
            <w:tcW w:w="3936" w:type="dxa"/>
            <w:shd w:val="clear" w:color="auto" w:fill="auto"/>
          </w:tcPr>
          <w:p w14:paraId="7E8AB460"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Datum opname attribuutsoort</w:t>
            </w:r>
          </w:p>
        </w:tc>
        <w:tc>
          <w:tcPr>
            <w:tcW w:w="5528" w:type="dxa"/>
            <w:shd w:val="clear" w:color="auto" w:fill="auto"/>
          </w:tcPr>
          <w:p w14:paraId="2A36D05F" w14:textId="77777777"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1 juni 2008</w:t>
            </w:r>
          </w:p>
        </w:tc>
      </w:tr>
      <w:tr w:rsidR="00A87CAE" w:rsidRPr="00CB22FF" w14:paraId="2806324A" w14:textId="77777777" w:rsidTr="00A87CAE">
        <w:trPr>
          <w:cantSplit/>
        </w:trPr>
        <w:tc>
          <w:tcPr>
            <w:tcW w:w="3936" w:type="dxa"/>
            <w:shd w:val="clear" w:color="auto" w:fill="auto"/>
          </w:tcPr>
          <w:p w14:paraId="41DAC9E4"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Toelichting attribuutsoort</w:t>
            </w:r>
          </w:p>
        </w:tc>
        <w:tc>
          <w:tcPr>
            <w:tcW w:w="5528" w:type="dxa"/>
            <w:shd w:val="clear" w:color="auto" w:fill="auto"/>
          </w:tcPr>
          <w:p w14:paraId="01800207" w14:textId="77777777" w:rsidR="005F4985" w:rsidRPr="00DD0F4F" w:rsidRDefault="005F4985" w:rsidP="005F4985">
            <w:pPr>
              <w:autoSpaceDE w:val="0"/>
              <w:autoSpaceDN w:val="0"/>
              <w:adjustRightInd w:val="0"/>
              <w:spacing w:after="0" w:line="240" w:lineRule="auto"/>
              <w:rPr>
                <w:ins w:id="8136" w:author="Arjan" w:date="2014-09-07T17:48:00Z"/>
                <w:rFonts w:ascii="Arial" w:eastAsia="Times New Roman" w:hAnsi="Arial" w:cs="Arial"/>
                <w:color w:val="000000"/>
                <w:sz w:val="20"/>
                <w:szCs w:val="20"/>
                <w:lang w:val="nl-NL"/>
              </w:rPr>
            </w:pPr>
            <w:ins w:id="8137" w:author="Arjan" w:date="2014-09-07T17:48:00Z">
              <w:r w:rsidRPr="00DD0F4F">
                <w:rPr>
                  <w:rFonts w:ascii="Arial" w:eastAsia="Times New Roman" w:hAnsi="Arial" w:cs="Arial"/>
                  <w:color w:val="000000"/>
                  <w:sz w:val="20"/>
                  <w:szCs w:val="20"/>
                  <w:lang w:val="nl-NL"/>
                </w:rPr>
                <w:t xml:space="preserve">Deze attribuutsoort vormt tezamen met de Organisatie-dentificatie de unieke aanduiding van een Organisatorische eenheid voor geheel Nederland. </w:t>
              </w:r>
            </w:ins>
          </w:p>
          <w:p w14:paraId="26DA83FC" w14:textId="77777777" w:rsidR="00A87CAE" w:rsidRPr="00DD0F4F" w:rsidRDefault="00A87CAE" w:rsidP="005F498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zaakbehandelende organisatie kan hiervoor zelf een classificatie definiëren.</w:t>
            </w:r>
          </w:p>
        </w:tc>
      </w:tr>
      <w:tr w:rsidR="00A87CAE" w:rsidRPr="00CB22FF" w14:paraId="53037147" w14:textId="77777777" w:rsidTr="00A87CAE">
        <w:trPr>
          <w:cantSplit/>
        </w:trPr>
        <w:tc>
          <w:tcPr>
            <w:tcW w:w="3936" w:type="dxa"/>
            <w:shd w:val="clear" w:color="auto" w:fill="auto"/>
          </w:tcPr>
          <w:p w14:paraId="10C41AC3"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Domein attribuutsoort</w:t>
            </w:r>
          </w:p>
        </w:tc>
        <w:tc>
          <w:tcPr>
            <w:tcW w:w="5528" w:type="dxa"/>
            <w:shd w:val="clear" w:color="auto" w:fill="auto"/>
          </w:tcPr>
          <w:p w14:paraId="4E436CD0" w14:textId="77777777" w:rsidR="00A87CAE" w:rsidRPr="00DD0F4F" w:rsidRDefault="00A87CAE" w:rsidP="00A87CA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Formaat:</w:t>
            </w:r>
            <w:r w:rsidRPr="00DD0F4F">
              <w:rPr>
                <w:rFonts w:ascii="Arial" w:eastAsia="Times New Roman" w:hAnsi="Arial" w:cs="Arial"/>
                <w:color w:val="000000"/>
                <w:sz w:val="20"/>
                <w:szCs w:val="20"/>
                <w:lang w:val="nl-NL"/>
              </w:rPr>
              <w:tab/>
              <w:t>AN24</w:t>
            </w:r>
          </w:p>
          <w:p w14:paraId="0BB25214" w14:textId="77777777" w:rsidR="00A87CAE" w:rsidRPr="00DD0F4F" w:rsidRDefault="00A87CAE" w:rsidP="00A87CAE">
            <w:pPr>
              <w:autoSpaceDE w:val="0"/>
              <w:autoSpaceDN w:val="0"/>
              <w:adjustRightInd w:val="0"/>
              <w:spacing w:after="0" w:line="240" w:lineRule="auto"/>
              <w:ind w:left="1872" w:hanging="1872"/>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Waardenverzameling: </w:t>
            </w:r>
            <w:r w:rsidRPr="00DD0F4F">
              <w:rPr>
                <w:rFonts w:ascii="Arial" w:eastAsia="Times New Roman" w:hAnsi="Arial" w:cs="Arial"/>
                <w:color w:val="000000"/>
                <w:sz w:val="20"/>
                <w:szCs w:val="20"/>
                <w:lang w:val="nl-NL"/>
              </w:rPr>
              <w:tab/>
            </w:r>
            <w:del w:id="8138" w:author="Arjan" w:date="2014-09-07T17:47:00Z">
              <w:r w:rsidRPr="00DD0F4F" w:rsidDel="00A87CAE">
                <w:rPr>
                  <w:rFonts w:ascii="Arial" w:eastAsia="Times New Roman" w:hAnsi="Arial" w:cs="Arial"/>
                  <w:color w:val="000000"/>
                  <w:sz w:val="20"/>
                  <w:szCs w:val="20"/>
                  <w:lang w:val="nl-NL"/>
                </w:rPr>
                <w:delText>1e 4 posities: gemeentecode van de gemeente zijnde de zaakbehandelende organisatie;</w:delText>
              </w:r>
              <w:r w:rsidRPr="00DD0F4F" w:rsidDel="00A87CAE">
                <w:rPr>
                  <w:rFonts w:ascii="Arial" w:eastAsia="Times New Roman" w:hAnsi="Arial" w:cs="Arial"/>
                  <w:color w:val="000000"/>
                  <w:sz w:val="20"/>
                  <w:szCs w:val="20"/>
                  <w:lang w:val="nl-NL"/>
                </w:rPr>
                <w:br/>
                <w:delText xml:space="preserve">pos. 5 – 24: classificatie bestaande uit </w:delText>
              </w:r>
            </w:del>
            <w:r w:rsidRPr="00DD0F4F">
              <w:rPr>
                <w:rFonts w:ascii="Arial" w:eastAsia="Times New Roman" w:hAnsi="Arial" w:cs="Arial"/>
                <w:color w:val="000000"/>
                <w:sz w:val="20"/>
                <w:szCs w:val="20"/>
                <w:lang w:val="nl-NL"/>
              </w:rPr>
              <w:t>alle alfanumerieke tekens m.u.v. diacrieten</w:t>
            </w:r>
          </w:p>
        </w:tc>
      </w:tr>
      <w:tr w:rsidR="00A87CAE" w14:paraId="6EB12C49" w14:textId="77777777" w:rsidTr="00A87CAE">
        <w:trPr>
          <w:cantSplit/>
        </w:trPr>
        <w:tc>
          <w:tcPr>
            <w:tcW w:w="3936" w:type="dxa"/>
            <w:shd w:val="clear" w:color="auto" w:fill="auto"/>
          </w:tcPr>
          <w:p w14:paraId="461D8A7B"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Indicatie materiële historie</w:t>
            </w:r>
          </w:p>
        </w:tc>
        <w:tc>
          <w:tcPr>
            <w:tcW w:w="5528" w:type="dxa"/>
            <w:shd w:val="clear" w:color="auto" w:fill="auto"/>
          </w:tcPr>
          <w:p w14:paraId="76567AC7" w14:textId="77777777"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Nee</w:t>
            </w:r>
          </w:p>
        </w:tc>
      </w:tr>
      <w:tr w:rsidR="00A87CAE" w14:paraId="321D08EE" w14:textId="77777777" w:rsidTr="00A87CAE">
        <w:trPr>
          <w:cantSplit/>
        </w:trPr>
        <w:tc>
          <w:tcPr>
            <w:tcW w:w="3936" w:type="dxa"/>
            <w:shd w:val="clear" w:color="auto" w:fill="auto"/>
          </w:tcPr>
          <w:p w14:paraId="1DFCE070"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Indicatie formele historie</w:t>
            </w:r>
          </w:p>
        </w:tc>
        <w:tc>
          <w:tcPr>
            <w:tcW w:w="5528" w:type="dxa"/>
            <w:shd w:val="clear" w:color="auto" w:fill="auto"/>
          </w:tcPr>
          <w:p w14:paraId="093ADC2B" w14:textId="77777777"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Nee</w:t>
            </w:r>
          </w:p>
        </w:tc>
      </w:tr>
      <w:tr w:rsidR="00A87CAE" w14:paraId="6236F2FC" w14:textId="77777777" w:rsidTr="00A87CAE">
        <w:trPr>
          <w:cantSplit/>
        </w:trPr>
        <w:tc>
          <w:tcPr>
            <w:tcW w:w="3936" w:type="dxa"/>
            <w:shd w:val="clear" w:color="auto" w:fill="auto"/>
          </w:tcPr>
          <w:p w14:paraId="1EEC6BDA"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Aanduiding gebeurtenis</w:t>
            </w:r>
          </w:p>
        </w:tc>
        <w:tc>
          <w:tcPr>
            <w:tcW w:w="5528" w:type="dxa"/>
            <w:shd w:val="clear" w:color="auto" w:fill="auto"/>
          </w:tcPr>
          <w:p w14:paraId="6EF2586B" w14:textId="77777777"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Nee</w:t>
            </w:r>
          </w:p>
        </w:tc>
      </w:tr>
      <w:tr w:rsidR="00A87CAE" w14:paraId="02FB9CE5" w14:textId="77777777" w:rsidTr="00A87CAE">
        <w:trPr>
          <w:cantSplit/>
        </w:trPr>
        <w:tc>
          <w:tcPr>
            <w:tcW w:w="3936" w:type="dxa"/>
            <w:shd w:val="clear" w:color="auto" w:fill="auto"/>
          </w:tcPr>
          <w:p w14:paraId="71149FF6"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Aanduiding brondocument</w:t>
            </w:r>
          </w:p>
        </w:tc>
        <w:tc>
          <w:tcPr>
            <w:tcW w:w="5528" w:type="dxa"/>
            <w:shd w:val="clear" w:color="auto" w:fill="auto"/>
          </w:tcPr>
          <w:p w14:paraId="3F498838" w14:textId="77777777"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Nee</w:t>
            </w:r>
          </w:p>
        </w:tc>
      </w:tr>
      <w:tr w:rsidR="00A87CAE" w14:paraId="12B2705F" w14:textId="77777777" w:rsidTr="00A87CAE">
        <w:trPr>
          <w:cantSplit/>
        </w:trPr>
        <w:tc>
          <w:tcPr>
            <w:tcW w:w="3936" w:type="dxa"/>
            <w:shd w:val="clear" w:color="auto" w:fill="auto"/>
          </w:tcPr>
          <w:p w14:paraId="09BEBAC9"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Indicatie in onderzoek</w:t>
            </w:r>
          </w:p>
        </w:tc>
        <w:tc>
          <w:tcPr>
            <w:tcW w:w="5528" w:type="dxa"/>
            <w:shd w:val="clear" w:color="auto" w:fill="auto"/>
          </w:tcPr>
          <w:p w14:paraId="75107055" w14:textId="77777777"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Nee</w:t>
            </w:r>
          </w:p>
        </w:tc>
      </w:tr>
      <w:tr w:rsidR="00A87CAE" w14:paraId="02D10618" w14:textId="77777777" w:rsidTr="00A87CAE">
        <w:trPr>
          <w:cantSplit/>
        </w:trPr>
        <w:tc>
          <w:tcPr>
            <w:tcW w:w="3936" w:type="dxa"/>
            <w:shd w:val="clear" w:color="auto" w:fill="auto"/>
          </w:tcPr>
          <w:p w14:paraId="628DAEAC"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Aanduiding strijdigheid/nietigheid</w:t>
            </w:r>
          </w:p>
        </w:tc>
        <w:tc>
          <w:tcPr>
            <w:tcW w:w="5528" w:type="dxa"/>
            <w:shd w:val="clear" w:color="auto" w:fill="auto"/>
          </w:tcPr>
          <w:p w14:paraId="7072E53B" w14:textId="77777777"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Nee</w:t>
            </w:r>
          </w:p>
        </w:tc>
      </w:tr>
      <w:tr w:rsidR="00A87CAE" w14:paraId="737E98C8" w14:textId="77777777" w:rsidTr="00A87CAE">
        <w:trPr>
          <w:cantSplit/>
        </w:trPr>
        <w:tc>
          <w:tcPr>
            <w:tcW w:w="3936" w:type="dxa"/>
            <w:shd w:val="clear" w:color="auto" w:fill="auto"/>
          </w:tcPr>
          <w:p w14:paraId="27E36B5C"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lastRenderedPageBreak/>
              <w:t>Indicatie kardinaliteit</w:t>
            </w:r>
          </w:p>
        </w:tc>
        <w:tc>
          <w:tcPr>
            <w:tcW w:w="5528" w:type="dxa"/>
            <w:shd w:val="clear" w:color="auto" w:fill="auto"/>
          </w:tcPr>
          <w:p w14:paraId="5A9A7B72" w14:textId="77777777"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1-1</w:t>
            </w:r>
          </w:p>
        </w:tc>
      </w:tr>
      <w:tr w:rsidR="00A87CAE" w14:paraId="0E1C1BF1" w14:textId="77777777" w:rsidTr="00A87CAE">
        <w:trPr>
          <w:cantSplit/>
        </w:trPr>
        <w:tc>
          <w:tcPr>
            <w:tcW w:w="3936" w:type="dxa"/>
            <w:shd w:val="clear" w:color="auto" w:fill="auto"/>
          </w:tcPr>
          <w:p w14:paraId="5AB81EBA"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Indicatie authentiek</w:t>
            </w:r>
          </w:p>
        </w:tc>
        <w:tc>
          <w:tcPr>
            <w:tcW w:w="5528" w:type="dxa"/>
            <w:shd w:val="clear" w:color="auto" w:fill="auto"/>
          </w:tcPr>
          <w:p w14:paraId="647F98F7" w14:textId="77777777"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Gemeentelijk basisgegeven</w:t>
            </w:r>
          </w:p>
        </w:tc>
      </w:tr>
      <w:tr w:rsidR="00A87CAE" w14:paraId="454058B0" w14:textId="77777777" w:rsidTr="00A87CAE">
        <w:trPr>
          <w:cantSplit/>
        </w:trPr>
        <w:tc>
          <w:tcPr>
            <w:tcW w:w="3936" w:type="dxa"/>
            <w:shd w:val="clear" w:color="auto" w:fill="auto"/>
          </w:tcPr>
          <w:p w14:paraId="6768A8B7"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Regels attribuutsoort</w:t>
            </w:r>
          </w:p>
        </w:tc>
        <w:tc>
          <w:tcPr>
            <w:tcW w:w="5528" w:type="dxa"/>
            <w:shd w:val="clear" w:color="auto" w:fill="auto"/>
          </w:tcPr>
          <w:p w14:paraId="351D6F37" w14:textId="77777777"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w:t>
            </w:r>
          </w:p>
        </w:tc>
      </w:tr>
    </w:tbl>
    <w:p w14:paraId="50972B42" w14:textId="77777777" w:rsidR="00A87CAE" w:rsidRDefault="00A87CAE" w:rsidP="0044638F">
      <w:pPr>
        <w:rPr>
          <w:ins w:id="8139" w:author="Arjan" w:date="2014-09-07T17:35:00Z"/>
        </w:rPr>
      </w:pPr>
    </w:p>
    <w:p w14:paraId="52635C37" w14:textId="77777777" w:rsidR="00E15C54" w:rsidRPr="0083120B" w:rsidRDefault="00E15C54" w:rsidP="00E15C54">
      <w:pPr>
        <w:widowControl w:val="0"/>
        <w:autoSpaceDE w:val="0"/>
        <w:autoSpaceDN w:val="0"/>
        <w:adjustRightInd w:val="0"/>
        <w:spacing w:before="240" w:after="60" w:line="240" w:lineRule="auto"/>
        <w:outlineLvl w:val="3"/>
        <w:rPr>
          <w:ins w:id="8140" w:author="Arjan" w:date="2014-09-07T17:35:00Z"/>
          <w:rFonts w:ascii="Arial" w:eastAsia="Times New Roman" w:hAnsi="Arial" w:cs="Arial"/>
          <w:b/>
          <w:color w:val="004080"/>
          <w:sz w:val="24"/>
          <w:szCs w:val="24"/>
          <w:lang w:eastAsia="nl-NL"/>
        </w:rPr>
      </w:pPr>
      <w:ins w:id="8141" w:author="Arjan" w:date="2014-09-07T17:35:00Z">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Organisatie-identificatie</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E15C54" w:rsidRPr="00CD63CD" w14:paraId="4481D20F" w14:textId="77777777" w:rsidTr="00E15C54">
        <w:trPr>
          <w:trHeight w:val="232"/>
          <w:ins w:id="8142" w:author="Arjan" w:date="2014-09-07T17:35:00Z"/>
        </w:trPr>
        <w:tc>
          <w:tcPr>
            <w:tcW w:w="3780" w:type="dxa"/>
            <w:tcBorders>
              <w:top w:val="single" w:sz="4" w:space="0" w:color="auto"/>
              <w:left w:val="nil"/>
              <w:bottom w:val="nil"/>
              <w:right w:val="nil"/>
            </w:tcBorders>
          </w:tcPr>
          <w:p w14:paraId="48D590A2" w14:textId="77777777" w:rsidR="00E15C54" w:rsidRPr="00CD63CD" w:rsidRDefault="00E15C54" w:rsidP="00E15C54">
            <w:pPr>
              <w:autoSpaceDE w:val="0"/>
              <w:autoSpaceDN w:val="0"/>
              <w:adjustRightInd w:val="0"/>
              <w:spacing w:after="0" w:line="240" w:lineRule="auto"/>
              <w:rPr>
                <w:ins w:id="8143" w:author="Arjan" w:date="2014-09-07T17:35:00Z"/>
                <w:rFonts w:ascii="Arial" w:eastAsia="Times New Roman" w:hAnsi="Arial" w:cs="Arial"/>
                <w:color w:val="000000"/>
                <w:sz w:val="20"/>
                <w:szCs w:val="20"/>
              </w:rPr>
            </w:pPr>
            <w:ins w:id="8144" w:author="Arjan" w:date="2014-09-07T17:35:00Z">
              <w:r w:rsidRPr="00CD63C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441A6AD9" w14:textId="77777777" w:rsidR="00E15C54" w:rsidRPr="00CD63CD" w:rsidRDefault="00E15C54" w:rsidP="00E15C54">
            <w:pPr>
              <w:autoSpaceDE w:val="0"/>
              <w:autoSpaceDN w:val="0"/>
              <w:adjustRightInd w:val="0"/>
              <w:spacing w:after="0" w:line="240" w:lineRule="auto"/>
              <w:rPr>
                <w:ins w:id="8145" w:author="Arjan" w:date="2014-09-07T17:35:00Z"/>
                <w:rFonts w:ascii="Arial" w:eastAsia="Times New Roman" w:hAnsi="Arial" w:cs="Arial"/>
                <w:color w:val="000000"/>
                <w:sz w:val="20"/>
                <w:szCs w:val="20"/>
              </w:rPr>
            </w:pPr>
            <w:ins w:id="8146" w:author="Arjan" w:date="2014-09-07T17:35:00Z">
              <w:r>
                <w:rPr>
                  <w:rFonts w:ascii="Arial" w:hAnsi="Arial" w:cs="Arial"/>
                  <w:sz w:val="20"/>
                  <w:szCs w:val="20"/>
                  <w:lang w:val="en-AU"/>
                </w:rPr>
                <w:t>Organisatie-identificatie</w:t>
              </w:r>
            </w:ins>
          </w:p>
        </w:tc>
      </w:tr>
      <w:tr w:rsidR="00E15C54" w:rsidRPr="00CD63CD" w14:paraId="5EDFE76B" w14:textId="77777777" w:rsidTr="00E15C54">
        <w:trPr>
          <w:trHeight w:val="232"/>
          <w:ins w:id="8147" w:author="Arjan" w:date="2014-09-07T17:35:00Z"/>
        </w:trPr>
        <w:tc>
          <w:tcPr>
            <w:tcW w:w="3780" w:type="dxa"/>
            <w:tcBorders>
              <w:top w:val="nil"/>
              <w:left w:val="nil"/>
              <w:bottom w:val="nil"/>
              <w:right w:val="nil"/>
            </w:tcBorders>
          </w:tcPr>
          <w:p w14:paraId="43647160" w14:textId="77777777" w:rsidR="00E15C54" w:rsidRPr="00CD63CD" w:rsidRDefault="00E15C54" w:rsidP="00E15C54">
            <w:pPr>
              <w:autoSpaceDE w:val="0"/>
              <w:autoSpaceDN w:val="0"/>
              <w:adjustRightInd w:val="0"/>
              <w:spacing w:after="0" w:line="240" w:lineRule="auto"/>
              <w:rPr>
                <w:ins w:id="8148" w:author="Arjan" w:date="2014-09-07T17:35:00Z"/>
                <w:rFonts w:ascii="Arial" w:eastAsia="Times New Roman" w:hAnsi="Arial" w:cs="Arial"/>
                <w:b/>
                <w:bCs/>
                <w:color w:val="000000"/>
                <w:sz w:val="20"/>
                <w:szCs w:val="20"/>
              </w:rPr>
            </w:pPr>
          </w:p>
        </w:tc>
        <w:tc>
          <w:tcPr>
            <w:tcW w:w="5580" w:type="dxa"/>
            <w:tcBorders>
              <w:top w:val="nil"/>
              <w:left w:val="nil"/>
              <w:bottom w:val="nil"/>
              <w:right w:val="nil"/>
            </w:tcBorders>
          </w:tcPr>
          <w:p w14:paraId="7F5E473D" w14:textId="77777777" w:rsidR="00E15C54" w:rsidRPr="00CD63CD" w:rsidRDefault="00E15C54" w:rsidP="00E15C54">
            <w:pPr>
              <w:autoSpaceDE w:val="0"/>
              <w:autoSpaceDN w:val="0"/>
              <w:adjustRightInd w:val="0"/>
              <w:spacing w:after="0" w:line="240" w:lineRule="auto"/>
              <w:rPr>
                <w:ins w:id="8149" w:author="Arjan" w:date="2014-09-07T17:35:00Z"/>
                <w:rFonts w:ascii="Arial" w:eastAsia="Times New Roman" w:hAnsi="Arial" w:cs="Arial"/>
                <w:color w:val="000000"/>
                <w:sz w:val="20"/>
                <w:szCs w:val="20"/>
              </w:rPr>
            </w:pPr>
          </w:p>
        </w:tc>
      </w:tr>
      <w:tr w:rsidR="00E15C54" w:rsidRPr="00CD63CD" w14:paraId="59E1C4D0" w14:textId="77777777" w:rsidTr="00E15C54">
        <w:trPr>
          <w:trHeight w:val="232"/>
          <w:ins w:id="8150" w:author="Arjan" w:date="2014-09-07T17:35:00Z"/>
        </w:trPr>
        <w:tc>
          <w:tcPr>
            <w:tcW w:w="3780" w:type="dxa"/>
            <w:tcBorders>
              <w:top w:val="nil"/>
              <w:left w:val="nil"/>
              <w:bottom w:val="nil"/>
              <w:right w:val="nil"/>
            </w:tcBorders>
          </w:tcPr>
          <w:p w14:paraId="4EBDE23D" w14:textId="77777777" w:rsidR="00E15C54" w:rsidRPr="00CD63CD" w:rsidRDefault="00E15C54" w:rsidP="00E15C54">
            <w:pPr>
              <w:autoSpaceDE w:val="0"/>
              <w:autoSpaceDN w:val="0"/>
              <w:adjustRightInd w:val="0"/>
              <w:spacing w:after="0" w:line="240" w:lineRule="auto"/>
              <w:rPr>
                <w:ins w:id="8151" w:author="Arjan" w:date="2014-09-07T17:35:00Z"/>
                <w:rFonts w:ascii="Arial" w:eastAsia="Times New Roman" w:hAnsi="Arial" w:cs="Arial"/>
                <w:color w:val="000000"/>
                <w:sz w:val="20"/>
                <w:szCs w:val="20"/>
              </w:rPr>
            </w:pPr>
            <w:ins w:id="8152" w:author="Arjan" w:date="2014-09-07T17:35:00Z">
              <w:r w:rsidRPr="00CD63C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659D2D5A" w14:textId="77777777" w:rsidR="00E15C54" w:rsidRPr="00CD63CD" w:rsidRDefault="00E15C54" w:rsidP="00E15C54">
            <w:pPr>
              <w:autoSpaceDE w:val="0"/>
              <w:autoSpaceDN w:val="0"/>
              <w:adjustRightInd w:val="0"/>
              <w:spacing w:after="0" w:line="240" w:lineRule="auto"/>
              <w:rPr>
                <w:ins w:id="8153" w:author="Arjan" w:date="2014-09-07T17:35:00Z"/>
                <w:rFonts w:ascii="Arial" w:eastAsia="Times New Roman" w:hAnsi="Arial" w:cs="Arial"/>
                <w:color w:val="000000"/>
                <w:sz w:val="20"/>
                <w:szCs w:val="20"/>
              </w:rPr>
            </w:pPr>
            <w:ins w:id="8154" w:author="Arjan" w:date="2014-09-07T17:35:00Z">
              <w:r>
                <w:rPr>
                  <w:rFonts w:ascii="Arial" w:eastAsia="Times New Roman" w:hAnsi="Arial" w:cs="Arial"/>
                  <w:color w:val="000000"/>
                  <w:sz w:val="20"/>
                  <w:szCs w:val="20"/>
                </w:rPr>
                <w:t>KING</w:t>
              </w:r>
            </w:ins>
          </w:p>
        </w:tc>
      </w:tr>
      <w:tr w:rsidR="00E15C54" w:rsidRPr="00CD63CD" w14:paraId="2B4CAADD" w14:textId="77777777" w:rsidTr="00E15C54">
        <w:trPr>
          <w:trHeight w:val="232"/>
          <w:ins w:id="8155" w:author="Arjan" w:date="2014-09-07T17:35:00Z"/>
        </w:trPr>
        <w:tc>
          <w:tcPr>
            <w:tcW w:w="3780" w:type="dxa"/>
            <w:tcBorders>
              <w:top w:val="nil"/>
              <w:left w:val="nil"/>
              <w:bottom w:val="nil"/>
              <w:right w:val="nil"/>
            </w:tcBorders>
          </w:tcPr>
          <w:p w14:paraId="454847B6" w14:textId="77777777" w:rsidR="00E15C54" w:rsidRPr="00CD63CD" w:rsidRDefault="00E15C54" w:rsidP="00E15C54">
            <w:pPr>
              <w:autoSpaceDE w:val="0"/>
              <w:autoSpaceDN w:val="0"/>
              <w:adjustRightInd w:val="0"/>
              <w:spacing w:after="0" w:line="240" w:lineRule="auto"/>
              <w:rPr>
                <w:ins w:id="8156" w:author="Arjan" w:date="2014-09-07T17:35:00Z"/>
                <w:rFonts w:ascii="Arial" w:eastAsia="Times New Roman" w:hAnsi="Arial" w:cs="Arial"/>
                <w:b/>
                <w:bCs/>
                <w:color w:val="000000"/>
                <w:sz w:val="20"/>
                <w:szCs w:val="20"/>
              </w:rPr>
            </w:pPr>
          </w:p>
        </w:tc>
        <w:tc>
          <w:tcPr>
            <w:tcW w:w="5580" w:type="dxa"/>
            <w:tcBorders>
              <w:top w:val="nil"/>
              <w:left w:val="nil"/>
              <w:bottom w:val="nil"/>
              <w:right w:val="nil"/>
            </w:tcBorders>
          </w:tcPr>
          <w:p w14:paraId="00F3FD65" w14:textId="77777777" w:rsidR="00E15C54" w:rsidRPr="00CD63CD" w:rsidRDefault="00E15C54" w:rsidP="00E15C54">
            <w:pPr>
              <w:autoSpaceDE w:val="0"/>
              <w:autoSpaceDN w:val="0"/>
              <w:adjustRightInd w:val="0"/>
              <w:spacing w:after="0" w:line="240" w:lineRule="auto"/>
              <w:rPr>
                <w:ins w:id="8157" w:author="Arjan" w:date="2014-09-07T17:35:00Z"/>
                <w:rFonts w:ascii="Arial" w:eastAsia="Times New Roman" w:hAnsi="Arial" w:cs="Arial"/>
                <w:color w:val="000000"/>
                <w:sz w:val="20"/>
                <w:szCs w:val="20"/>
              </w:rPr>
            </w:pPr>
          </w:p>
        </w:tc>
      </w:tr>
      <w:tr w:rsidR="00E15C54" w:rsidRPr="00CD63CD" w14:paraId="3C67E49A" w14:textId="77777777" w:rsidTr="00E15C54">
        <w:trPr>
          <w:trHeight w:val="232"/>
          <w:ins w:id="8158" w:author="Arjan" w:date="2014-09-07T17:35:00Z"/>
        </w:trPr>
        <w:tc>
          <w:tcPr>
            <w:tcW w:w="3780" w:type="dxa"/>
            <w:tcBorders>
              <w:top w:val="nil"/>
              <w:left w:val="nil"/>
              <w:bottom w:val="nil"/>
              <w:right w:val="nil"/>
            </w:tcBorders>
          </w:tcPr>
          <w:p w14:paraId="3743A958" w14:textId="77777777" w:rsidR="00E15C54" w:rsidRPr="00CD63CD" w:rsidRDefault="00E15C54" w:rsidP="00E15C54">
            <w:pPr>
              <w:autoSpaceDE w:val="0"/>
              <w:autoSpaceDN w:val="0"/>
              <w:adjustRightInd w:val="0"/>
              <w:spacing w:after="0" w:line="240" w:lineRule="auto"/>
              <w:rPr>
                <w:ins w:id="8159" w:author="Arjan" w:date="2014-09-07T17:35:00Z"/>
                <w:rFonts w:ascii="Arial" w:eastAsia="Times New Roman" w:hAnsi="Arial" w:cs="Arial"/>
                <w:color w:val="000000"/>
                <w:sz w:val="20"/>
                <w:szCs w:val="20"/>
              </w:rPr>
            </w:pPr>
            <w:ins w:id="8160" w:author="Arjan" w:date="2014-09-07T17:35:00Z">
              <w:r w:rsidRPr="00CD63C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39C457C5" w14:textId="77777777" w:rsidR="00E15C54" w:rsidRPr="00CD63CD" w:rsidRDefault="00E15C54" w:rsidP="00E15C54">
            <w:pPr>
              <w:autoSpaceDE w:val="0"/>
              <w:autoSpaceDN w:val="0"/>
              <w:adjustRightInd w:val="0"/>
              <w:spacing w:after="0" w:line="240" w:lineRule="auto"/>
              <w:rPr>
                <w:ins w:id="8161" w:author="Arjan" w:date="2014-09-07T17:35:00Z"/>
                <w:rFonts w:ascii="Arial" w:eastAsia="Times New Roman" w:hAnsi="Arial" w:cs="Arial"/>
                <w:color w:val="000000"/>
                <w:sz w:val="20"/>
                <w:szCs w:val="20"/>
              </w:rPr>
            </w:pPr>
          </w:p>
        </w:tc>
      </w:tr>
      <w:tr w:rsidR="00E15C54" w:rsidRPr="00CD63CD" w14:paraId="43CF34C7" w14:textId="77777777" w:rsidTr="00E15C54">
        <w:trPr>
          <w:trHeight w:val="232"/>
          <w:ins w:id="8162" w:author="Arjan" w:date="2014-09-07T17:35:00Z"/>
        </w:trPr>
        <w:tc>
          <w:tcPr>
            <w:tcW w:w="3780" w:type="dxa"/>
            <w:tcBorders>
              <w:top w:val="nil"/>
              <w:left w:val="nil"/>
              <w:bottom w:val="nil"/>
              <w:right w:val="nil"/>
            </w:tcBorders>
          </w:tcPr>
          <w:p w14:paraId="78B9BF15" w14:textId="77777777" w:rsidR="00E15C54" w:rsidRPr="00CD63CD" w:rsidRDefault="00E15C54" w:rsidP="00E15C54">
            <w:pPr>
              <w:autoSpaceDE w:val="0"/>
              <w:autoSpaceDN w:val="0"/>
              <w:adjustRightInd w:val="0"/>
              <w:spacing w:after="0" w:line="240" w:lineRule="auto"/>
              <w:rPr>
                <w:ins w:id="8163" w:author="Arjan" w:date="2014-09-07T17:35:00Z"/>
                <w:rFonts w:ascii="Arial" w:eastAsia="Times New Roman" w:hAnsi="Arial" w:cs="Arial"/>
                <w:b/>
                <w:bCs/>
                <w:color w:val="000000"/>
                <w:sz w:val="20"/>
                <w:szCs w:val="20"/>
              </w:rPr>
            </w:pPr>
          </w:p>
        </w:tc>
        <w:tc>
          <w:tcPr>
            <w:tcW w:w="5580" w:type="dxa"/>
            <w:tcBorders>
              <w:top w:val="nil"/>
              <w:left w:val="nil"/>
              <w:bottom w:val="nil"/>
              <w:right w:val="nil"/>
            </w:tcBorders>
          </w:tcPr>
          <w:p w14:paraId="08E4925A" w14:textId="77777777" w:rsidR="00E15C54" w:rsidRPr="00CD63CD" w:rsidRDefault="00E15C54" w:rsidP="00E15C54">
            <w:pPr>
              <w:autoSpaceDE w:val="0"/>
              <w:autoSpaceDN w:val="0"/>
              <w:adjustRightInd w:val="0"/>
              <w:spacing w:after="0" w:line="240" w:lineRule="auto"/>
              <w:rPr>
                <w:ins w:id="8164" w:author="Arjan" w:date="2014-09-07T17:35:00Z"/>
                <w:rFonts w:ascii="Arial" w:eastAsia="Times New Roman" w:hAnsi="Arial" w:cs="Arial"/>
                <w:color w:val="000000"/>
                <w:sz w:val="20"/>
                <w:szCs w:val="20"/>
              </w:rPr>
            </w:pPr>
          </w:p>
        </w:tc>
      </w:tr>
      <w:tr w:rsidR="00E15C54" w:rsidRPr="00CD63CD" w14:paraId="23792FF0" w14:textId="77777777" w:rsidTr="00E15C54">
        <w:trPr>
          <w:trHeight w:val="232"/>
          <w:ins w:id="8165" w:author="Arjan" w:date="2014-09-07T17:35:00Z"/>
        </w:trPr>
        <w:tc>
          <w:tcPr>
            <w:tcW w:w="3780" w:type="dxa"/>
            <w:tcBorders>
              <w:top w:val="nil"/>
              <w:left w:val="nil"/>
              <w:bottom w:val="nil"/>
              <w:right w:val="nil"/>
            </w:tcBorders>
          </w:tcPr>
          <w:p w14:paraId="7F2884F7" w14:textId="77777777" w:rsidR="00E15C54" w:rsidRPr="00CD63CD" w:rsidRDefault="00E15C54" w:rsidP="00E15C54">
            <w:pPr>
              <w:autoSpaceDE w:val="0"/>
              <w:autoSpaceDN w:val="0"/>
              <w:adjustRightInd w:val="0"/>
              <w:spacing w:after="0" w:line="240" w:lineRule="auto"/>
              <w:rPr>
                <w:ins w:id="8166" w:author="Arjan" w:date="2014-09-07T17:35:00Z"/>
                <w:rFonts w:ascii="Arial" w:eastAsia="Times New Roman" w:hAnsi="Arial" w:cs="Arial"/>
                <w:color w:val="000000"/>
                <w:sz w:val="20"/>
                <w:szCs w:val="20"/>
              </w:rPr>
            </w:pPr>
            <w:ins w:id="8167" w:author="Arjan" w:date="2014-09-07T17:35:00Z">
              <w:r w:rsidRPr="00CD63C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5081ED4B" w14:textId="77777777" w:rsidR="00E15C54" w:rsidRPr="00CD63CD" w:rsidRDefault="00E15C54" w:rsidP="00E15C54">
            <w:pPr>
              <w:autoSpaceDE w:val="0"/>
              <w:autoSpaceDN w:val="0"/>
              <w:adjustRightInd w:val="0"/>
              <w:spacing w:after="0" w:line="240" w:lineRule="auto"/>
              <w:rPr>
                <w:ins w:id="8168" w:author="Arjan" w:date="2014-09-07T17:35:00Z"/>
                <w:rFonts w:ascii="Arial" w:eastAsia="Times New Roman" w:hAnsi="Arial" w:cs="Arial"/>
                <w:color w:val="000000"/>
                <w:sz w:val="20"/>
                <w:szCs w:val="20"/>
              </w:rPr>
            </w:pPr>
            <w:ins w:id="8169" w:author="Arjan" w:date="2014-09-07T17:35:00Z">
              <w:r>
                <w:rPr>
                  <w:rFonts w:ascii="Arial" w:hAnsi="Arial" w:cs="Arial"/>
                  <w:sz w:val="20"/>
                  <w:szCs w:val="20"/>
                  <w:lang w:val="en-AU"/>
                </w:rPr>
                <w:t>organisatie</w:t>
              </w:r>
            </w:ins>
            <w:ins w:id="8170" w:author="Arjan" w:date="2014-09-07T17:36:00Z">
              <w:r>
                <w:rPr>
                  <w:rFonts w:ascii="Arial" w:hAnsi="Arial" w:cs="Arial"/>
                  <w:sz w:val="20"/>
                  <w:szCs w:val="20"/>
                  <w:lang w:val="en-AU"/>
                </w:rPr>
                <w:t>Id</w:t>
              </w:r>
            </w:ins>
          </w:p>
        </w:tc>
      </w:tr>
      <w:tr w:rsidR="00E15C54" w:rsidRPr="00CD63CD" w14:paraId="58A5BBB3" w14:textId="77777777" w:rsidTr="00E15C54">
        <w:trPr>
          <w:trHeight w:val="232"/>
          <w:ins w:id="8171" w:author="Arjan" w:date="2014-09-07T17:35:00Z"/>
        </w:trPr>
        <w:tc>
          <w:tcPr>
            <w:tcW w:w="3780" w:type="dxa"/>
            <w:tcBorders>
              <w:top w:val="nil"/>
              <w:left w:val="nil"/>
              <w:bottom w:val="nil"/>
              <w:right w:val="nil"/>
            </w:tcBorders>
          </w:tcPr>
          <w:p w14:paraId="7B30CDEB" w14:textId="77777777" w:rsidR="00E15C54" w:rsidRPr="00CD63CD" w:rsidRDefault="00E15C54" w:rsidP="00E15C54">
            <w:pPr>
              <w:autoSpaceDE w:val="0"/>
              <w:autoSpaceDN w:val="0"/>
              <w:adjustRightInd w:val="0"/>
              <w:spacing w:after="0" w:line="240" w:lineRule="auto"/>
              <w:rPr>
                <w:ins w:id="8172" w:author="Arjan" w:date="2014-09-07T17:35:00Z"/>
                <w:rFonts w:ascii="Arial" w:eastAsia="Times New Roman" w:hAnsi="Arial" w:cs="Arial"/>
                <w:b/>
                <w:bCs/>
                <w:color w:val="000000"/>
                <w:sz w:val="20"/>
                <w:szCs w:val="20"/>
              </w:rPr>
            </w:pPr>
          </w:p>
        </w:tc>
        <w:tc>
          <w:tcPr>
            <w:tcW w:w="5580" w:type="dxa"/>
            <w:tcBorders>
              <w:top w:val="nil"/>
              <w:left w:val="nil"/>
              <w:bottom w:val="nil"/>
              <w:right w:val="nil"/>
            </w:tcBorders>
          </w:tcPr>
          <w:p w14:paraId="1A58B85E" w14:textId="77777777" w:rsidR="00E15C54" w:rsidRPr="00CD63CD" w:rsidRDefault="00E15C54" w:rsidP="00E15C54">
            <w:pPr>
              <w:autoSpaceDE w:val="0"/>
              <w:autoSpaceDN w:val="0"/>
              <w:adjustRightInd w:val="0"/>
              <w:spacing w:after="0" w:line="240" w:lineRule="auto"/>
              <w:rPr>
                <w:ins w:id="8173" w:author="Arjan" w:date="2014-09-07T17:35:00Z"/>
                <w:rFonts w:ascii="Arial" w:eastAsia="Times New Roman" w:hAnsi="Arial" w:cs="Arial"/>
                <w:color w:val="000000"/>
                <w:sz w:val="20"/>
                <w:szCs w:val="20"/>
              </w:rPr>
            </w:pPr>
          </w:p>
        </w:tc>
      </w:tr>
      <w:tr w:rsidR="00E15C54" w:rsidRPr="00CB22FF" w14:paraId="2A4B6A4A" w14:textId="77777777" w:rsidTr="00E15C54">
        <w:trPr>
          <w:trHeight w:val="232"/>
          <w:ins w:id="8174" w:author="Arjan" w:date="2014-09-07T17:35:00Z"/>
        </w:trPr>
        <w:tc>
          <w:tcPr>
            <w:tcW w:w="3780" w:type="dxa"/>
            <w:tcBorders>
              <w:top w:val="nil"/>
              <w:left w:val="nil"/>
              <w:bottom w:val="nil"/>
              <w:right w:val="nil"/>
            </w:tcBorders>
          </w:tcPr>
          <w:p w14:paraId="691E9BCA" w14:textId="77777777" w:rsidR="00E15C54" w:rsidRPr="00CD63CD" w:rsidRDefault="00E15C54" w:rsidP="00E15C54">
            <w:pPr>
              <w:autoSpaceDE w:val="0"/>
              <w:autoSpaceDN w:val="0"/>
              <w:adjustRightInd w:val="0"/>
              <w:spacing w:after="0" w:line="240" w:lineRule="auto"/>
              <w:rPr>
                <w:ins w:id="8175" w:author="Arjan" w:date="2014-09-07T17:35:00Z"/>
                <w:rFonts w:ascii="Arial" w:eastAsia="Times New Roman" w:hAnsi="Arial" w:cs="Arial"/>
                <w:color w:val="000000"/>
                <w:sz w:val="20"/>
                <w:szCs w:val="20"/>
              </w:rPr>
            </w:pPr>
            <w:ins w:id="8176" w:author="Arjan" w:date="2014-09-07T17:35:00Z">
              <w:r w:rsidRPr="00CD63C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564B8573" w14:textId="77777777" w:rsidR="00E15C54" w:rsidRPr="00DD0F4F" w:rsidRDefault="00DA5D93" w:rsidP="00E15C54">
            <w:pPr>
              <w:autoSpaceDE w:val="0"/>
              <w:autoSpaceDN w:val="0"/>
              <w:adjustRightInd w:val="0"/>
              <w:spacing w:after="0" w:line="240" w:lineRule="auto"/>
              <w:rPr>
                <w:ins w:id="8177" w:author="Arjan" w:date="2014-09-07T17:35:00Z"/>
                <w:rFonts w:ascii="Arial" w:eastAsia="Times New Roman" w:hAnsi="Arial" w:cs="Arial"/>
                <w:color w:val="000000"/>
                <w:sz w:val="20"/>
                <w:szCs w:val="20"/>
                <w:lang w:val="nl-NL"/>
              </w:rPr>
            </w:pPr>
            <w:ins w:id="8178" w:author="Arjan" w:date="2014-09-07T17:35:00Z">
              <w:r w:rsidRPr="00717312">
                <w:rPr>
                  <w:rFonts w:ascii="Arial" w:hAnsi="Arial" w:cs="Arial"/>
                  <w:sz w:val="20"/>
                  <w:szCs w:val="20"/>
                  <w:lang w:val="en-AU"/>
                </w:rPr>
                <w:fldChar w:fldCharType="begin" w:fldLock="1"/>
              </w:r>
              <w:r w:rsidR="00E15C54" w:rsidRPr="00DD0F4F">
                <w:rPr>
                  <w:rFonts w:ascii="Arial" w:hAnsi="Arial" w:cs="Arial"/>
                  <w:sz w:val="20"/>
                  <w:szCs w:val="20"/>
                  <w:lang w:val="nl-NL"/>
                </w:rPr>
                <w:instrText xml:space="preserve">MERGEFIELD </w:instrText>
              </w:r>
              <w:r w:rsidR="00E15C54" w:rsidRPr="00DD0F4F">
                <w:rPr>
                  <w:rFonts w:ascii="Arial" w:eastAsia="Times New Roman" w:hAnsi="Arial" w:cs="Arial"/>
                  <w:color w:val="000000"/>
                  <w:sz w:val="20"/>
                  <w:szCs w:val="20"/>
                  <w:lang w:val="nl-NL"/>
                </w:rPr>
                <w:instrText>Att.Notes</w:instrText>
              </w:r>
              <w:r w:rsidRPr="00717312">
                <w:rPr>
                  <w:rFonts w:ascii="Arial" w:hAnsi="Arial" w:cs="Arial"/>
                  <w:sz w:val="20"/>
                  <w:szCs w:val="20"/>
                  <w:lang w:val="en-AU"/>
                </w:rPr>
                <w:fldChar w:fldCharType="separate"/>
              </w:r>
              <w:r w:rsidR="00E15C54" w:rsidRPr="00DD0F4F">
                <w:rPr>
                  <w:rFonts w:ascii="Arial" w:eastAsia="Times New Roman" w:hAnsi="Arial" w:cs="Arial"/>
                  <w:color w:val="000000"/>
                  <w:sz w:val="20"/>
                  <w:szCs w:val="20"/>
                  <w:lang w:val="nl-NL"/>
                </w:rPr>
                <w:t xml:space="preserve">Het RSIN van de </w:t>
              </w:r>
            </w:ins>
            <w:ins w:id="8179" w:author="Arjan" w:date="2014-09-07T17:37:00Z">
              <w:r w:rsidR="00E15C54" w:rsidRPr="00DD0F4F">
                <w:rPr>
                  <w:rFonts w:ascii="Arial" w:eastAsia="Times New Roman" w:hAnsi="Arial" w:cs="Arial"/>
                  <w:color w:val="000000"/>
                  <w:sz w:val="20"/>
                  <w:szCs w:val="20"/>
                  <w:lang w:val="nl-NL"/>
                </w:rPr>
                <w:t xml:space="preserve">organisatie zijnde een Niet-natuurlijk persoon </w:t>
              </w:r>
            </w:ins>
            <w:ins w:id="8180" w:author="Arjan" w:date="2014-09-07T17:35:00Z">
              <w:r w:rsidR="00E15C54" w:rsidRPr="00DD0F4F">
                <w:rPr>
                  <w:rFonts w:ascii="Arial" w:eastAsia="Times New Roman" w:hAnsi="Arial" w:cs="Arial"/>
                  <w:color w:val="000000"/>
                  <w:sz w:val="20"/>
                  <w:szCs w:val="20"/>
                  <w:lang w:val="nl-NL"/>
                </w:rPr>
                <w:t xml:space="preserve"> </w:t>
              </w:r>
            </w:ins>
            <w:ins w:id="8181" w:author="Arjan" w:date="2014-09-07T17:36:00Z">
              <w:r w:rsidR="00E15C54" w:rsidRPr="00DD0F4F">
                <w:rPr>
                  <w:rFonts w:ascii="Arial" w:eastAsia="Times New Roman" w:hAnsi="Arial" w:cs="Arial"/>
                  <w:color w:val="000000"/>
                  <w:sz w:val="20"/>
                  <w:szCs w:val="20"/>
                  <w:lang w:val="nl-NL"/>
                </w:rPr>
                <w:t xml:space="preserve">waarvan de </w:t>
              </w:r>
            </w:ins>
            <w:ins w:id="8182" w:author="Arjan" w:date="2014-09-07T17:37:00Z">
              <w:r w:rsidR="00E15C54" w:rsidRPr="00DD0F4F">
                <w:rPr>
                  <w:rFonts w:ascii="Arial" w:eastAsia="Times New Roman" w:hAnsi="Arial" w:cs="Arial"/>
                  <w:color w:val="000000"/>
                  <w:sz w:val="20"/>
                  <w:szCs w:val="20"/>
                  <w:lang w:val="nl-NL"/>
                </w:rPr>
                <w:t>ORGANISATORISCHE EENHEID deel uit maakt</w:t>
              </w:r>
            </w:ins>
            <w:ins w:id="8183" w:author="Arjan" w:date="2014-09-07T17:35:00Z">
              <w:r w:rsidR="00E15C54" w:rsidRPr="00DD0F4F">
                <w:rPr>
                  <w:rFonts w:ascii="Arial" w:eastAsia="Times New Roman" w:hAnsi="Arial" w:cs="Arial"/>
                  <w:color w:val="000000"/>
                  <w:sz w:val="20"/>
                  <w:szCs w:val="20"/>
                  <w:lang w:val="nl-NL"/>
                </w:rPr>
                <w:t>.</w:t>
              </w:r>
              <w:r w:rsidRPr="00717312">
                <w:rPr>
                  <w:rFonts w:ascii="Arial" w:hAnsi="Arial" w:cs="Arial"/>
                  <w:sz w:val="20"/>
                  <w:szCs w:val="20"/>
                  <w:lang w:val="en-AU"/>
                </w:rPr>
                <w:fldChar w:fldCharType="end"/>
              </w:r>
            </w:ins>
          </w:p>
        </w:tc>
      </w:tr>
      <w:tr w:rsidR="00E15C54" w:rsidRPr="00CB22FF" w14:paraId="2FA7069F" w14:textId="77777777" w:rsidTr="00E15C54">
        <w:trPr>
          <w:trHeight w:val="232"/>
          <w:ins w:id="8184" w:author="Arjan" w:date="2014-09-07T17:35:00Z"/>
        </w:trPr>
        <w:tc>
          <w:tcPr>
            <w:tcW w:w="3780" w:type="dxa"/>
            <w:tcBorders>
              <w:top w:val="nil"/>
              <w:left w:val="nil"/>
              <w:bottom w:val="nil"/>
              <w:right w:val="nil"/>
            </w:tcBorders>
          </w:tcPr>
          <w:p w14:paraId="2A3966BC" w14:textId="77777777" w:rsidR="00E15C54" w:rsidRPr="00DD0F4F" w:rsidRDefault="00E15C54" w:rsidP="00E15C54">
            <w:pPr>
              <w:autoSpaceDE w:val="0"/>
              <w:autoSpaceDN w:val="0"/>
              <w:adjustRightInd w:val="0"/>
              <w:spacing w:after="0" w:line="240" w:lineRule="auto"/>
              <w:rPr>
                <w:ins w:id="8185" w:author="Arjan" w:date="2014-09-07T17:35: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77270991" w14:textId="77777777" w:rsidR="00E15C54" w:rsidRPr="00DD0F4F" w:rsidRDefault="00E15C54" w:rsidP="00E15C54">
            <w:pPr>
              <w:autoSpaceDE w:val="0"/>
              <w:autoSpaceDN w:val="0"/>
              <w:adjustRightInd w:val="0"/>
              <w:spacing w:after="0" w:line="240" w:lineRule="auto"/>
              <w:rPr>
                <w:ins w:id="8186" w:author="Arjan" w:date="2014-09-07T17:35:00Z"/>
                <w:rFonts w:ascii="Arial" w:eastAsia="Times New Roman" w:hAnsi="Arial" w:cs="Arial"/>
                <w:color w:val="000000"/>
                <w:sz w:val="20"/>
                <w:szCs w:val="20"/>
                <w:lang w:val="nl-NL"/>
              </w:rPr>
            </w:pPr>
          </w:p>
        </w:tc>
      </w:tr>
      <w:tr w:rsidR="00E15C54" w:rsidRPr="00CD63CD" w14:paraId="45E59F22" w14:textId="77777777" w:rsidTr="00E15C54">
        <w:trPr>
          <w:trHeight w:val="232"/>
          <w:ins w:id="8187" w:author="Arjan" w:date="2014-09-07T17:35:00Z"/>
        </w:trPr>
        <w:tc>
          <w:tcPr>
            <w:tcW w:w="3780" w:type="dxa"/>
            <w:tcBorders>
              <w:top w:val="nil"/>
              <w:left w:val="nil"/>
              <w:bottom w:val="nil"/>
              <w:right w:val="nil"/>
            </w:tcBorders>
          </w:tcPr>
          <w:p w14:paraId="35B5E0D9" w14:textId="77777777" w:rsidR="00E15C54" w:rsidRPr="00CD63CD" w:rsidRDefault="00E15C54" w:rsidP="00E15C54">
            <w:pPr>
              <w:autoSpaceDE w:val="0"/>
              <w:autoSpaceDN w:val="0"/>
              <w:adjustRightInd w:val="0"/>
              <w:spacing w:after="0" w:line="240" w:lineRule="auto"/>
              <w:rPr>
                <w:ins w:id="8188" w:author="Arjan" w:date="2014-09-07T17:35:00Z"/>
                <w:rFonts w:ascii="Arial" w:eastAsia="Times New Roman" w:hAnsi="Arial" w:cs="Arial"/>
                <w:color w:val="000000"/>
                <w:sz w:val="20"/>
                <w:szCs w:val="20"/>
              </w:rPr>
            </w:pPr>
            <w:ins w:id="8189" w:author="Arjan" w:date="2014-09-07T17:35:00Z">
              <w:r w:rsidRPr="00CD63C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1D7FAB91" w14:textId="77777777" w:rsidR="00E15C54" w:rsidRPr="00CD63CD" w:rsidRDefault="00E15C54" w:rsidP="00E15C54">
            <w:pPr>
              <w:autoSpaceDE w:val="0"/>
              <w:autoSpaceDN w:val="0"/>
              <w:adjustRightInd w:val="0"/>
              <w:spacing w:after="0" w:line="240" w:lineRule="auto"/>
              <w:rPr>
                <w:ins w:id="8190" w:author="Arjan" w:date="2014-09-07T17:35:00Z"/>
                <w:rFonts w:ascii="Arial" w:eastAsia="Times New Roman" w:hAnsi="Arial" w:cs="Arial"/>
                <w:color w:val="000000"/>
                <w:sz w:val="20"/>
                <w:szCs w:val="20"/>
              </w:rPr>
            </w:pPr>
            <w:ins w:id="8191" w:author="Arjan" w:date="2014-09-07T17:35:00Z">
              <w:r w:rsidRPr="00717312">
                <w:rPr>
                  <w:rFonts w:ascii="Arial" w:eastAsia="Times New Roman" w:hAnsi="Arial" w:cs="Arial"/>
                  <w:color w:val="000000"/>
                  <w:sz w:val="20"/>
                  <w:szCs w:val="20"/>
                </w:rPr>
                <w:t xml:space="preserve">KING </w:t>
              </w:r>
            </w:ins>
          </w:p>
        </w:tc>
      </w:tr>
      <w:tr w:rsidR="00E15C54" w:rsidRPr="00CD63CD" w14:paraId="4C9FA606" w14:textId="77777777" w:rsidTr="00E15C54">
        <w:trPr>
          <w:trHeight w:val="232"/>
          <w:ins w:id="8192" w:author="Arjan" w:date="2014-09-07T17:35:00Z"/>
        </w:trPr>
        <w:tc>
          <w:tcPr>
            <w:tcW w:w="3780" w:type="dxa"/>
            <w:tcBorders>
              <w:top w:val="nil"/>
              <w:left w:val="nil"/>
              <w:bottom w:val="nil"/>
              <w:right w:val="nil"/>
            </w:tcBorders>
          </w:tcPr>
          <w:p w14:paraId="1516C3CE" w14:textId="77777777" w:rsidR="00E15C54" w:rsidRPr="00CD63CD" w:rsidRDefault="00E15C54" w:rsidP="00E15C54">
            <w:pPr>
              <w:autoSpaceDE w:val="0"/>
              <w:autoSpaceDN w:val="0"/>
              <w:adjustRightInd w:val="0"/>
              <w:spacing w:after="0" w:line="240" w:lineRule="auto"/>
              <w:rPr>
                <w:ins w:id="8193" w:author="Arjan" w:date="2014-09-07T17:35:00Z"/>
                <w:rFonts w:ascii="Arial" w:eastAsia="Times New Roman" w:hAnsi="Arial" w:cs="Arial"/>
                <w:b/>
                <w:bCs/>
                <w:color w:val="000000"/>
                <w:sz w:val="20"/>
                <w:szCs w:val="20"/>
              </w:rPr>
            </w:pPr>
          </w:p>
        </w:tc>
        <w:tc>
          <w:tcPr>
            <w:tcW w:w="5580" w:type="dxa"/>
            <w:tcBorders>
              <w:top w:val="nil"/>
              <w:left w:val="nil"/>
              <w:bottom w:val="nil"/>
              <w:right w:val="nil"/>
            </w:tcBorders>
          </w:tcPr>
          <w:p w14:paraId="25627142" w14:textId="77777777" w:rsidR="00E15C54" w:rsidRPr="00CD63CD" w:rsidRDefault="00E15C54" w:rsidP="00E15C54">
            <w:pPr>
              <w:autoSpaceDE w:val="0"/>
              <w:autoSpaceDN w:val="0"/>
              <w:adjustRightInd w:val="0"/>
              <w:spacing w:after="0" w:line="240" w:lineRule="auto"/>
              <w:rPr>
                <w:ins w:id="8194" w:author="Arjan" w:date="2014-09-07T17:35:00Z"/>
                <w:rFonts w:ascii="Arial" w:eastAsia="Times New Roman" w:hAnsi="Arial" w:cs="Arial"/>
                <w:color w:val="000000"/>
                <w:sz w:val="20"/>
                <w:szCs w:val="20"/>
              </w:rPr>
            </w:pPr>
          </w:p>
        </w:tc>
      </w:tr>
      <w:tr w:rsidR="00E15C54" w:rsidRPr="00CD63CD" w14:paraId="4EA4A620" w14:textId="77777777" w:rsidTr="00E15C54">
        <w:trPr>
          <w:trHeight w:val="232"/>
          <w:ins w:id="8195" w:author="Arjan" w:date="2014-09-07T17:35:00Z"/>
        </w:trPr>
        <w:tc>
          <w:tcPr>
            <w:tcW w:w="3780" w:type="dxa"/>
            <w:tcBorders>
              <w:top w:val="nil"/>
              <w:left w:val="nil"/>
              <w:bottom w:val="nil"/>
              <w:right w:val="nil"/>
            </w:tcBorders>
          </w:tcPr>
          <w:p w14:paraId="23B12519" w14:textId="77777777" w:rsidR="00E15C54" w:rsidRPr="00CD63CD" w:rsidRDefault="00E15C54" w:rsidP="00E15C54">
            <w:pPr>
              <w:autoSpaceDE w:val="0"/>
              <w:autoSpaceDN w:val="0"/>
              <w:adjustRightInd w:val="0"/>
              <w:spacing w:after="0" w:line="240" w:lineRule="auto"/>
              <w:rPr>
                <w:ins w:id="8196" w:author="Arjan" w:date="2014-09-07T17:35:00Z"/>
                <w:rFonts w:ascii="Arial" w:eastAsia="Times New Roman" w:hAnsi="Arial" w:cs="Arial"/>
                <w:color w:val="000000"/>
                <w:sz w:val="20"/>
                <w:szCs w:val="20"/>
              </w:rPr>
            </w:pPr>
            <w:ins w:id="8197" w:author="Arjan" w:date="2014-09-07T17:35:00Z">
              <w:r w:rsidRPr="00CD63C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5DE8FFA8" w14:textId="77777777" w:rsidR="00E15C54" w:rsidRPr="00CD63CD" w:rsidRDefault="00E15C54" w:rsidP="00E15C54">
            <w:pPr>
              <w:autoSpaceDE w:val="0"/>
              <w:autoSpaceDN w:val="0"/>
              <w:adjustRightInd w:val="0"/>
              <w:spacing w:after="0" w:line="240" w:lineRule="auto"/>
              <w:rPr>
                <w:ins w:id="8198" w:author="Arjan" w:date="2014-09-07T17:35:00Z"/>
                <w:rFonts w:ascii="Arial" w:eastAsia="Times New Roman" w:hAnsi="Arial" w:cs="Arial"/>
                <w:color w:val="000000"/>
                <w:sz w:val="20"/>
                <w:szCs w:val="20"/>
              </w:rPr>
            </w:pPr>
            <w:ins w:id="8199" w:author="Arjan" w:date="2014-09-07T17:35:00Z">
              <w:r w:rsidRPr="00717312">
                <w:rPr>
                  <w:rFonts w:ascii="Arial" w:eastAsia="Times New Roman" w:hAnsi="Arial" w:cs="Arial"/>
                  <w:color w:val="000000"/>
                  <w:sz w:val="20"/>
                  <w:szCs w:val="20"/>
                </w:rPr>
                <w:t>1-</w:t>
              </w:r>
              <w:r>
                <w:rPr>
                  <w:rFonts w:ascii="Arial" w:eastAsia="Times New Roman" w:hAnsi="Arial" w:cs="Arial"/>
                  <w:color w:val="000000"/>
                  <w:sz w:val="20"/>
                  <w:szCs w:val="20"/>
                </w:rPr>
                <w:t>9</w:t>
              </w:r>
              <w:r w:rsidRPr="00717312">
                <w:rPr>
                  <w:rFonts w:ascii="Arial" w:eastAsia="Times New Roman" w:hAnsi="Arial" w:cs="Arial"/>
                  <w:color w:val="000000"/>
                  <w:sz w:val="20"/>
                  <w:szCs w:val="20"/>
                </w:rPr>
                <w:t>-201</w:t>
              </w:r>
              <w:r>
                <w:rPr>
                  <w:rFonts w:ascii="Arial" w:eastAsia="Times New Roman" w:hAnsi="Arial" w:cs="Arial"/>
                  <w:color w:val="000000"/>
                  <w:sz w:val="20"/>
                  <w:szCs w:val="20"/>
                </w:rPr>
                <w:t>4</w:t>
              </w:r>
            </w:ins>
          </w:p>
        </w:tc>
      </w:tr>
      <w:tr w:rsidR="00E15C54" w:rsidRPr="00CD63CD" w14:paraId="56001AD1" w14:textId="77777777" w:rsidTr="00E15C54">
        <w:trPr>
          <w:trHeight w:val="232"/>
          <w:ins w:id="8200" w:author="Arjan" w:date="2014-09-07T17:35:00Z"/>
        </w:trPr>
        <w:tc>
          <w:tcPr>
            <w:tcW w:w="3780" w:type="dxa"/>
            <w:tcBorders>
              <w:top w:val="nil"/>
              <w:left w:val="nil"/>
              <w:bottom w:val="nil"/>
              <w:right w:val="nil"/>
            </w:tcBorders>
          </w:tcPr>
          <w:p w14:paraId="1D85E827" w14:textId="77777777" w:rsidR="00E15C54" w:rsidRPr="00CD63CD" w:rsidRDefault="00E15C54" w:rsidP="00E15C54">
            <w:pPr>
              <w:autoSpaceDE w:val="0"/>
              <w:autoSpaceDN w:val="0"/>
              <w:adjustRightInd w:val="0"/>
              <w:spacing w:after="0" w:line="240" w:lineRule="auto"/>
              <w:rPr>
                <w:ins w:id="8201" w:author="Arjan" w:date="2014-09-07T17:35:00Z"/>
                <w:rFonts w:ascii="Arial" w:eastAsia="Times New Roman" w:hAnsi="Arial" w:cs="Arial"/>
                <w:b/>
                <w:bCs/>
                <w:color w:val="000000"/>
                <w:sz w:val="20"/>
                <w:szCs w:val="20"/>
              </w:rPr>
            </w:pPr>
          </w:p>
        </w:tc>
        <w:tc>
          <w:tcPr>
            <w:tcW w:w="5580" w:type="dxa"/>
            <w:tcBorders>
              <w:top w:val="nil"/>
              <w:left w:val="nil"/>
              <w:bottom w:val="nil"/>
              <w:right w:val="nil"/>
            </w:tcBorders>
          </w:tcPr>
          <w:p w14:paraId="3527E16E" w14:textId="77777777" w:rsidR="00E15C54" w:rsidRPr="00CD63CD" w:rsidRDefault="00E15C54" w:rsidP="00E15C54">
            <w:pPr>
              <w:autoSpaceDE w:val="0"/>
              <w:autoSpaceDN w:val="0"/>
              <w:adjustRightInd w:val="0"/>
              <w:spacing w:after="0" w:line="240" w:lineRule="auto"/>
              <w:rPr>
                <w:ins w:id="8202" w:author="Arjan" w:date="2014-09-07T17:35:00Z"/>
                <w:rFonts w:ascii="Arial" w:eastAsia="Times New Roman" w:hAnsi="Arial" w:cs="Arial"/>
                <w:color w:val="000000"/>
                <w:sz w:val="20"/>
                <w:szCs w:val="20"/>
              </w:rPr>
            </w:pPr>
          </w:p>
        </w:tc>
      </w:tr>
      <w:tr w:rsidR="00E15C54" w:rsidRPr="00CB22FF" w14:paraId="1B4E278C" w14:textId="77777777" w:rsidTr="00E15C54">
        <w:trPr>
          <w:trHeight w:val="232"/>
          <w:ins w:id="8203" w:author="Arjan" w:date="2014-09-07T17:35:00Z"/>
        </w:trPr>
        <w:tc>
          <w:tcPr>
            <w:tcW w:w="3780" w:type="dxa"/>
            <w:tcBorders>
              <w:top w:val="nil"/>
              <w:left w:val="nil"/>
              <w:bottom w:val="nil"/>
              <w:right w:val="nil"/>
            </w:tcBorders>
          </w:tcPr>
          <w:p w14:paraId="5D11A64E" w14:textId="77777777" w:rsidR="00E15C54" w:rsidRPr="00CD63CD" w:rsidRDefault="00E15C54" w:rsidP="00E15C54">
            <w:pPr>
              <w:autoSpaceDE w:val="0"/>
              <w:autoSpaceDN w:val="0"/>
              <w:adjustRightInd w:val="0"/>
              <w:spacing w:after="0" w:line="240" w:lineRule="auto"/>
              <w:rPr>
                <w:ins w:id="8204" w:author="Arjan" w:date="2014-09-07T17:35:00Z"/>
                <w:rFonts w:ascii="Arial" w:eastAsia="Times New Roman" w:hAnsi="Arial" w:cs="Arial"/>
                <w:color w:val="000000"/>
                <w:sz w:val="20"/>
                <w:szCs w:val="20"/>
              </w:rPr>
            </w:pPr>
            <w:ins w:id="8205" w:author="Arjan" w:date="2014-09-07T17:35:00Z">
              <w:r w:rsidRPr="00CD63C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0925EB23" w14:textId="77777777" w:rsidR="00E15C54" w:rsidRPr="00DD0F4F" w:rsidRDefault="00E15C54" w:rsidP="00E15C54">
            <w:pPr>
              <w:autoSpaceDE w:val="0"/>
              <w:autoSpaceDN w:val="0"/>
              <w:adjustRightInd w:val="0"/>
              <w:spacing w:after="0" w:line="240" w:lineRule="auto"/>
              <w:rPr>
                <w:ins w:id="8206" w:author="Arjan" w:date="2014-09-07T17:35:00Z"/>
                <w:rFonts w:ascii="Arial" w:eastAsia="Times New Roman" w:hAnsi="Arial" w:cs="Arial"/>
                <w:color w:val="000000"/>
                <w:sz w:val="20"/>
                <w:szCs w:val="20"/>
                <w:lang w:val="nl-NL"/>
              </w:rPr>
            </w:pPr>
            <w:ins w:id="8207" w:author="Arjan" w:date="2014-09-07T17:35:00Z">
              <w:r w:rsidRPr="00DD0F4F">
                <w:rPr>
                  <w:rFonts w:ascii="Arial" w:eastAsia="Times New Roman" w:hAnsi="Arial" w:cs="Arial"/>
                  <w:color w:val="000000"/>
                  <w:sz w:val="20"/>
                  <w:szCs w:val="20"/>
                  <w:lang w:val="nl-NL"/>
                </w:rPr>
                <w:t xml:space="preserve">Het betreft het RSIN (Rechtspersonen en Samenwerkingsverbanden InformatieNummer) zoals dat door de KvK in het NHR aan elk rechtspersoon en samenwerkingsverband is toegekend. Dit identificeert uniek de </w:t>
              </w:r>
            </w:ins>
            <w:ins w:id="8208" w:author="Arjan" w:date="2014-09-07T17:37:00Z">
              <w:r w:rsidRPr="00DD0F4F">
                <w:rPr>
                  <w:rFonts w:ascii="Arial" w:eastAsia="Times New Roman" w:hAnsi="Arial" w:cs="Arial"/>
                  <w:color w:val="000000"/>
                  <w:sz w:val="20"/>
                  <w:szCs w:val="20"/>
                  <w:lang w:val="nl-NL"/>
                </w:rPr>
                <w:t>zaakbe</w:t>
              </w:r>
            </w:ins>
            <w:ins w:id="8209" w:author="Arjan" w:date="2014-09-07T17:38:00Z">
              <w:r w:rsidRPr="00DD0F4F">
                <w:rPr>
                  <w:rFonts w:ascii="Arial" w:eastAsia="Times New Roman" w:hAnsi="Arial" w:cs="Arial"/>
                  <w:color w:val="000000"/>
                  <w:sz w:val="20"/>
                  <w:szCs w:val="20"/>
                  <w:lang w:val="nl-NL"/>
                </w:rPr>
                <w:t xml:space="preserve">handelende </w:t>
              </w:r>
            </w:ins>
            <w:ins w:id="8210" w:author="Arjan" w:date="2014-09-07T17:35:00Z">
              <w:r w:rsidRPr="00DD0F4F">
                <w:rPr>
                  <w:rFonts w:ascii="Arial" w:eastAsia="Times New Roman" w:hAnsi="Arial" w:cs="Arial"/>
                  <w:color w:val="000000"/>
                  <w:sz w:val="20"/>
                  <w:szCs w:val="20"/>
                  <w:lang w:val="nl-NL"/>
                </w:rPr>
                <w:t>organisatie, zijnde een rechtspersoon of samenwerkingsverband. Het RSIN staat in het Handelsregister (NHR) en op het daaraan te ontlenen uittreksel.</w:t>
              </w:r>
            </w:ins>
          </w:p>
          <w:p w14:paraId="0EBA474E" w14:textId="77777777" w:rsidR="00E15C54" w:rsidRPr="00DD0F4F" w:rsidRDefault="00E15C54" w:rsidP="00A87CAE">
            <w:pPr>
              <w:autoSpaceDE w:val="0"/>
              <w:autoSpaceDN w:val="0"/>
              <w:adjustRightInd w:val="0"/>
              <w:spacing w:after="0" w:line="240" w:lineRule="auto"/>
              <w:rPr>
                <w:ins w:id="8211" w:author="Arjan" w:date="2014-09-07T17:35:00Z"/>
                <w:rFonts w:ascii="Arial" w:eastAsia="Times New Roman" w:hAnsi="Arial" w:cs="Arial"/>
                <w:color w:val="000000"/>
                <w:sz w:val="20"/>
                <w:szCs w:val="20"/>
                <w:lang w:val="nl-NL"/>
              </w:rPr>
            </w:pPr>
            <w:ins w:id="8212" w:author="Arjan" w:date="2014-09-07T17:35:00Z">
              <w:r w:rsidRPr="00DD0F4F">
                <w:rPr>
                  <w:rFonts w:ascii="Arial" w:eastAsia="Times New Roman" w:hAnsi="Arial" w:cs="Arial"/>
                  <w:color w:val="000000"/>
                  <w:sz w:val="20"/>
                  <w:szCs w:val="20"/>
                  <w:lang w:val="nl-NL"/>
                </w:rPr>
                <w:t xml:space="preserve">Deze attribuutsoort vormt tezamen met de </w:t>
              </w:r>
            </w:ins>
            <w:ins w:id="8213" w:author="Arjan" w:date="2014-09-07T17:38:00Z">
              <w:r w:rsidR="00A87CAE" w:rsidRPr="00DD0F4F">
                <w:rPr>
                  <w:rFonts w:ascii="Arial" w:eastAsia="Times New Roman" w:hAnsi="Arial" w:cs="Arial"/>
                  <w:color w:val="000000"/>
                  <w:sz w:val="20"/>
                  <w:szCs w:val="20"/>
                  <w:lang w:val="nl-NL"/>
                </w:rPr>
                <w:t>Organisatie-eenheid-</w:t>
              </w:r>
            </w:ins>
            <w:ins w:id="8214" w:author="Arjan" w:date="2014-09-07T17:35:00Z">
              <w:r w:rsidRPr="00DD0F4F">
                <w:rPr>
                  <w:rFonts w:ascii="Arial" w:eastAsia="Times New Roman" w:hAnsi="Arial" w:cs="Arial"/>
                  <w:color w:val="000000"/>
                  <w:sz w:val="20"/>
                  <w:szCs w:val="20"/>
                  <w:lang w:val="nl-NL"/>
                </w:rPr>
                <w:t xml:space="preserve">dentificatie de unieke aanduiding van een </w:t>
              </w:r>
            </w:ins>
            <w:ins w:id="8215" w:author="Arjan" w:date="2014-09-07T17:38:00Z">
              <w:r w:rsidR="00A87CAE" w:rsidRPr="00DD0F4F">
                <w:rPr>
                  <w:rFonts w:ascii="Arial" w:eastAsia="Times New Roman" w:hAnsi="Arial" w:cs="Arial"/>
                  <w:color w:val="000000"/>
                  <w:sz w:val="20"/>
                  <w:szCs w:val="20"/>
                  <w:lang w:val="nl-NL"/>
                </w:rPr>
                <w:t>Organisatorische eenheid</w:t>
              </w:r>
            </w:ins>
            <w:ins w:id="8216" w:author="Arjan" w:date="2014-09-07T17:35:00Z">
              <w:r w:rsidRPr="00DD0F4F">
                <w:rPr>
                  <w:rFonts w:ascii="Arial" w:eastAsia="Times New Roman" w:hAnsi="Arial" w:cs="Arial"/>
                  <w:color w:val="000000"/>
                  <w:sz w:val="20"/>
                  <w:szCs w:val="20"/>
                  <w:lang w:val="nl-NL"/>
                </w:rPr>
                <w:t xml:space="preserve"> voor geheel Nederland.</w:t>
              </w:r>
            </w:ins>
          </w:p>
        </w:tc>
      </w:tr>
      <w:tr w:rsidR="00E15C54" w:rsidRPr="00CB22FF" w14:paraId="08CC41FF" w14:textId="77777777" w:rsidTr="00E15C54">
        <w:trPr>
          <w:trHeight w:val="232"/>
          <w:ins w:id="8217" w:author="Arjan" w:date="2014-09-07T17:35:00Z"/>
        </w:trPr>
        <w:tc>
          <w:tcPr>
            <w:tcW w:w="3780" w:type="dxa"/>
            <w:tcBorders>
              <w:top w:val="nil"/>
              <w:left w:val="nil"/>
              <w:bottom w:val="nil"/>
              <w:right w:val="nil"/>
            </w:tcBorders>
          </w:tcPr>
          <w:p w14:paraId="204FDFC8" w14:textId="77777777" w:rsidR="00E15C54" w:rsidRPr="00DD0F4F" w:rsidRDefault="00E15C54" w:rsidP="00E15C54">
            <w:pPr>
              <w:autoSpaceDE w:val="0"/>
              <w:autoSpaceDN w:val="0"/>
              <w:adjustRightInd w:val="0"/>
              <w:spacing w:after="0" w:line="240" w:lineRule="auto"/>
              <w:rPr>
                <w:ins w:id="8218" w:author="Arjan" w:date="2014-09-07T17:35: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3348BECB" w14:textId="77777777" w:rsidR="00E15C54" w:rsidRPr="00DD0F4F" w:rsidRDefault="00E15C54" w:rsidP="00E15C54">
            <w:pPr>
              <w:autoSpaceDE w:val="0"/>
              <w:autoSpaceDN w:val="0"/>
              <w:adjustRightInd w:val="0"/>
              <w:spacing w:after="0" w:line="240" w:lineRule="auto"/>
              <w:rPr>
                <w:ins w:id="8219" w:author="Arjan" w:date="2014-09-07T17:35:00Z"/>
                <w:rFonts w:ascii="Arial" w:eastAsia="Times New Roman" w:hAnsi="Arial" w:cs="Arial"/>
                <w:color w:val="000000"/>
                <w:sz w:val="20"/>
                <w:szCs w:val="20"/>
                <w:lang w:val="nl-NL"/>
              </w:rPr>
            </w:pPr>
          </w:p>
        </w:tc>
      </w:tr>
      <w:tr w:rsidR="00E15C54" w:rsidRPr="00CD63CD" w14:paraId="4BB1CB93" w14:textId="77777777" w:rsidTr="00E15C54">
        <w:trPr>
          <w:trHeight w:val="232"/>
          <w:ins w:id="8220" w:author="Arjan" w:date="2014-09-07T17:35:00Z"/>
        </w:trPr>
        <w:tc>
          <w:tcPr>
            <w:tcW w:w="3780" w:type="dxa"/>
            <w:tcBorders>
              <w:top w:val="nil"/>
              <w:left w:val="nil"/>
              <w:bottom w:val="nil"/>
              <w:right w:val="nil"/>
            </w:tcBorders>
          </w:tcPr>
          <w:p w14:paraId="1F0C9BB8" w14:textId="77777777" w:rsidR="00E15C54" w:rsidRPr="00CD63CD" w:rsidRDefault="00E15C54" w:rsidP="00E15C54">
            <w:pPr>
              <w:autoSpaceDE w:val="0"/>
              <w:autoSpaceDN w:val="0"/>
              <w:adjustRightInd w:val="0"/>
              <w:spacing w:after="0" w:line="240" w:lineRule="auto"/>
              <w:rPr>
                <w:ins w:id="8221" w:author="Arjan" w:date="2014-09-07T17:35:00Z"/>
                <w:rFonts w:ascii="Arial" w:eastAsia="Times New Roman" w:hAnsi="Arial" w:cs="Arial"/>
                <w:color w:val="000000"/>
                <w:sz w:val="20"/>
                <w:szCs w:val="20"/>
              </w:rPr>
            </w:pPr>
            <w:ins w:id="8222" w:author="Arjan" w:date="2014-09-07T17:35:00Z">
              <w:r w:rsidRPr="00CD63CD">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41BEB1A5" w14:textId="77777777" w:rsidR="00E15C54" w:rsidRPr="00CD63CD" w:rsidRDefault="00E15C54" w:rsidP="00E15C54">
            <w:pPr>
              <w:autoSpaceDE w:val="0"/>
              <w:autoSpaceDN w:val="0"/>
              <w:adjustRightInd w:val="0"/>
              <w:spacing w:after="0" w:line="240" w:lineRule="auto"/>
              <w:rPr>
                <w:ins w:id="8223" w:author="Arjan" w:date="2014-09-07T17:35:00Z"/>
                <w:rFonts w:ascii="Arial" w:eastAsia="Times New Roman" w:hAnsi="Arial" w:cs="Arial"/>
                <w:color w:val="000000"/>
                <w:sz w:val="20"/>
                <w:szCs w:val="20"/>
              </w:rPr>
            </w:pPr>
            <w:ins w:id="8224" w:author="Arjan" w:date="2014-09-07T17:35:00Z">
              <w:r>
                <w:rPr>
                  <w:rFonts w:ascii="Arial" w:hAnsi="Arial" w:cs="Arial"/>
                  <w:sz w:val="20"/>
                  <w:szCs w:val="20"/>
                  <w:lang w:val="en-AU"/>
                </w:rPr>
                <w:t>N9</w:t>
              </w:r>
            </w:ins>
          </w:p>
        </w:tc>
      </w:tr>
      <w:tr w:rsidR="00E15C54" w:rsidRPr="00CD63CD" w14:paraId="47BE3646" w14:textId="77777777" w:rsidTr="00E15C54">
        <w:trPr>
          <w:trHeight w:val="232"/>
          <w:ins w:id="8225" w:author="Arjan" w:date="2014-09-07T17:35:00Z"/>
        </w:trPr>
        <w:tc>
          <w:tcPr>
            <w:tcW w:w="3780" w:type="dxa"/>
            <w:tcBorders>
              <w:top w:val="nil"/>
              <w:left w:val="nil"/>
              <w:bottom w:val="nil"/>
              <w:right w:val="nil"/>
            </w:tcBorders>
          </w:tcPr>
          <w:p w14:paraId="7EDBAEEC" w14:textId="77777777" w:rsidR="00E15C54" w:rsidRPr="00CD63CD" w:rsidRDefault="00E15C54" w:rsidP="00E15C54">
            <w:pPr>
              <w:autoSpaceDE w:val="0"/>
              <w:autoSpaceDN w:val="0"/>
              <w:adjustRightInd w:val="0"/>
              <w:spacing w:after="0" w:line="240" w:lineRule="auto"/>
              <w:rPr>
                <w:ins w:id="8226" w:author="Arjan" w:date="2014-09-07T17:35:00Z"/>
                <w:rFonts w:ascii="Arial" w:eastAsia="Times New Roman" w:hAnsi="Arial" w:cs="Arial"/>
                <w:b/>
                <w:bCs/>
                <w:color w:val="000000"/>
                <w:sz w:val="20"/>
                <w:szCs w:val="20"/>
              </w:rPr>
            </w:pPr>
          </w:p>
        </w:tc>
        <w:tc>
          <w:tcPr>
            <w:tcW w:w="5580" w:type="dxa"/>
            <w:tcBorders>
              <w:top w:val="nil"/>
              <w:left w:val="nil"/>
              <w:bottom w:val="nil"/>
              <w:right w:val="nil"/>
            </w:tcBorders>
          </w:tcPr>
          <w:p w14:paraId="4CD2A2D9" w14:textId="77777777" w:rsidR="00E15C54" w:rsidRPr="00CD63CD" w:rsidRDefault="00E15C54" w:rsidP="00E15C54">
            <w:pPr>
              <w:autoSpaceDE w:val="0"/>
              <w:autoSpaceDN w:val="0"/>
              <w:adjustRightInd w:val="0"/>
              <w:spacing w:after="0" w:line="240" w:lineRule="auto"/>
              <w:rPr>
                <w:ins w:id="8227" w:author="Arjan" w:date="2014-09-07T17:35:00Z"/>
                <w:rFonts w:ascii="Arial" w:eastAsia="Times New Roman" w:hAnsi="Arial" w:cs="Arial"/>
                <w:color w:val="000000"/>
                <w:sz w:val="20"/>
                <w:szCs w:val="20"/>
              </w:rPr>
            </w:pPr>
          </w:p>
        </w:tc>
      </w:tr>
      <w:tr w:rsidR="00E15C54" w:rsidRPr="00CB22FF" w14:paraId="3564B079" w14:textId="77777777" w:rsidTr="00E15C54">
        <w:trPr>
          <w:trHeight w:val="232"/>
          <w:ins w:id="8228" w:author="Arjan" w:date="2014-09-07T17:35:00Z"/>
        </w:trPr>
        <w:tc>
          <w:tcPr>
            <w:tcW w:w="3780" w:type="dxa"/>
            <w:tcBorders>
              <w:top w:val="nil"/>
              <w:left w:val="nil"/>
              <w:bottom w:val="nil"/>
              <w:right w:val="nil"/>
            </w:tcBorders>
          </w:tcPr>
          <w:p w14:paraId="6734F44B" w14:textId="77777777" w:rsidR="00E15C54" w:rsidRPr="00CD63CD" w:rsidRDefault="00E15C54" w:rsidP="00E15C54">
            <w:pPr>
              <w:autoSpaceDE w:val="0"/>
              <w:autoSpaceDN w:val="0"/>
              <w:adjustRightInd w:val="0"/>
              <w:spacing w:after="0" w:line="240" w:lineRule="auto"/>
              <w:rPr>
                <w:ins w:id="8229" w:author="Arjan" w:date="2014-09-07T17:35:00Z"/>
                <w:rFonts w:ascii="Arial" w:eastAsia="Times New Roman" w:hAnsi="Arial" w:cs="Arial"/>
                <w:color w:val="000000"/>
                <w:sz w:val="20"/>
                <w:szCs w:val="20"/>
              </w:rPr>
            </w:pPr>
            <w:ins w:id="8230" w:author="Arjan" w:date="2014-09-07T17:35:00Z">
              <w:r w:rsidRPr="00CD63CD">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758CCB6B" w14:textId="77777777" w:rsidR="00E15C54" w:rsidRPr="00DD0F4F" w:rsidRDefault="00E15C54" w:rsidP="00E15C54">
            <w:pPr>
              <w:autoSpaceDE w:val="0"/>
              <w:autoSpaceDN w:val="0"/>
              <w:adjustRightInd w:val="0"/>
              <w:spacing w:after="0" w:line="240" w:lineRule="auto"/>
              <w:rPr>
                <w:ins w:id="8231" w:author="Arjan" w:date="2014-09-07T17:35:00Z"/>
                <w:rFonts w:ascii="Arial" w:eastAsia="Times New Roman" w:hAnsi="Arial" w:cs="Arial"/>
                <w:color w:val="000000"/>
                <w:sz w:val="20"/>
                <w:szCs w:val="20"/>
                <w:lang w:val="nl-NL"/>
              </w:rPr>
            </w:pPr>
            <w:ins w:id="8232" w:author="Arjan" w:date="2014-09-07T17:35:00Z">
              <w:r w:rsidRPr="00DD0F4F">
                <w:rPr>
                  <w:rFonts w:ascii="Arial" w:eastAsia="Times New Roman" w:hAnsi="Arial" w:cs="Arial"/>
                  <w:color w:val="000000"/>
                  <w:sz w:val="20"/>
                  <w:szCs w:val="20"/>
                  <w:lang w:val="nl-NL"/>
                </w:rPr>
                <w:t>De in het NHR voorkomende unieke identificaties van rechtspersonen en samenwerkingsverbanden.</w:t>
              </w:r>
            </w:ins>
          </w:p>
        </w:tc>
      </w:tr>
      <w:tr w:rsidR="00E15C54" w:rsidRPr="00CB22FF" w14:paraId="5A364C40" w14:textId="77777777" w:rsidTr="00E15C54">
        <w:trPr>
          <w:trHeight w:val="232"/>
          <w:ins w:id="8233" w:author="Arjan" w:date="2014-09-07T17:35:00Z"/>
        </w:trPr>
        <w:tc>
          <w:tcPr>
            <w:tcW w:w="3780" w:type="dxa"/>
            <w:tcBorders>
              <w:top w:val="nil"/>
              <w:left w:val="nil"/>
              <w:bottom w:val="nil"/>
              <w:right w:val="nil"/>
            </w:tcBorders>
          </w:tcPr>
          <w:p w14:paraId="72D2DB4F" w14:textId="77777777" w:rsidR="00E15C54" w:rsidRPr="00DD0F4F" w:rsidRDefault="00E15C54" w:rsidP="00E15C54">
            <w:pPr>
              <w:autoSpaceDE w:val="0"/>
              <w:autoSpaceDN w:val="0"/>
              <w:adjustRightInd w:val="0"/>
              <w:spacing w:after="0" w:line="240" w:lineRule="auto"/>
              <w:rPr>
                <w:ins w:id="8234" w:author="Arjan" w:date="2014-09-07T17:35: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1E345F3C" w14:textId="77777777" w:rsidR="00E15C54" w:rsidRPr="00DD0F4F" w:rsidRDefault="00E15C54" w:rsidP="00E15C54">
            <w:pPr>
              <w:autoSpaceDE w:val="0"/>
              <w:autoSpaceDN w:val="0"/>
              <w:adjustRightInd w:val="0"/>
              <w:spacing w:after="0" w:line="240" w:lineRule="auto"/>
              <w:rPr>
                <w:ins w:id="8235" w:author="Arjan" w:date="2014-09-07T17:35:00Z"/>
                <w:rFonts w:ascii="Arial" w:eastAsia="Times New Roman" w:hAnsi="Arial" w:cs="Arial"/>
                <w:color w:val="000000"/>
                <w:sz w:val="20"/>
                <w:szCs w:val="20"/>
                <w:lang w:val="nl-NL"/>
              </w:rPr>
            </w:pPr>
          </w:p>
        </w:tc>
      </w:tr>
      <w:tr w:rsidR="00E15C54" w:rsidRPr="00CD63CD" w14:paraId="6F2931ED" w14:textId="77777777" w:rsidTr="00E15C54">
        <w:trPr>
          <w:trHeight w:val="232"/>
          <w:ins w:id="8236" w:author="Arjan" w:date="2014-09-07T17:35:00Z"/>
        </w:trPr>
        <w:tc>
          <w:tcPr>
            <w:tcW w:w="3780" w:type="dxa"/>
            <w:tcBorders>
              <w:top w:val="nil"/>
              <w:left w:val="nil"/>
              <w:bottom w:val="nil"/>
              <w:right w:val="nil"/>
            </w:tcBorders>
          </w:tcPr>
          <w:p w14:paraId="701809B7" w14:textId="77777777" w:rsidR="00E15C54" w:rsidRPr="00CD63CD" w:rsidRDefault="00E15C54" w:rsidP="00E15C54">
            <w:pPr>
              <w:autoSpaceDE w:val="0"/>
              <w:autoSpaceDN w:val="0"/>
              <w:adjustRightInd w:val="0"/>
              <w:spacing w:after="0" w:line="240" w:lineRule="auto"/>
              <w:rPr>
                <w:ins w:id="8237" w:author="Arjan" w:date="2014-09-07T17:35:00Z"/>
                <w:rFonts w:ascii="Arial" w:eastAsia="Times New Roman" w:hAnsi="Arial" w:cs="Arial"/>
                <w:color w:val="000000"/>
                <w:sz w:val="20"/>
                <w:szCs w:val="20"/>
              </w:rPr>
            </w:pPr>
            <w:ins w:id="8238" w:author="Arjan" w:date="2014-09-07T17:35:00Z">
              <w:r w:rsidRPr="00CD63C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6539A2D8" w14:textId="77777777" w:rsidR="00E15C54" w:rsidRPr="00CD63CD" w:rsidRDefault="00E15C54" w:rsidP="00E15C54">
            <w:pPr>
              <w:autoSpaceDE w:val="0"/>
              <w:autoSpaceDN w:val="0"/>
              <w:adjustRightInd w:val="0"/>
              <w:spacing w:after="0" w:line="240" w:lineRule="auto"/>
              <w:rPr>
                <w:ins w:id="8239" w:author="Arjan" w:date="2014-09-07T17:35:00Z"/>
                <w:rFonts w:ascii="Arial" w:eastAsia="Times New Roman" w:hAnsi="Arial" w:cs="Arial"/>
                <w:color w:val="000000"/>
                <w:sz w:val="20"/>
                <w:szCs w:val="20"/>
              </w:rPr>
            </w:pPr>
            <w:ins w:id="8240" w:author="Arjan" w:date="2014-09-07T17:35:00Z">
              <w:r w:rsidRPr="00CD63CD">
                <w:rPr>
                  <w:rFonts w:ascii="Arial" w:eastAsia="Times New Roman" w:hAnsi="Arial" w:cs="Arial"/>
                  <w:color w:val="000000"/>
                  <w:sz w:val="20"/>
                  <w:szCs w:val="20"/>
                </w:rPr>
                <w:t>Nee</w:t>
              </w:r>
            </w:ins>
          </w:p>
        </w:tc>
      </w:tr>
      <w:tr w:rsidR="00E15C54" w:rsidRPr="00CD63CD" w14:paraId="533184B6" w14:textId="77777777" w:rsidTr="00E15C54">
        <w:trPr>
          <w:trHeight w:val="232"/>
          <w:ins w:id="8241" w:author="Arjan" w:date="2014-09-07T17:35:00Z"/>
        </w:trPr>
        <w:tc>
          <w:tcPr>
            <w:tcW w:w="3780" w:type="dxa"/>
            <w:tcBorders>
              <w:top w:val="nil"/>
              <w:left w:val="nil"/>
              <w:bottom w:val="nil"/>
              <w:right w:val="nil"/>
            </w:tcBorders>
          </w:tcPr>
          <w:p w14:paraId="1A6D3BCC" w14:textId="77777777" w:rsidR="00E15C54" w:rsidRPr="00CD63CD" w:rsidRDefault="00E15C54" w:rsidP="00E15C54">
            <w:pPr>
              <w:autoSpaceDE w:val="0"/>
              <w:autoSpaceDN w:val="0"/>
              <w:adjustRightInd w:val="0"/>
              <w:spacing w:after="0" w:line="240" w:lineRule="auto"/>
              <w:rPr>
                <w:ins w:id="8242" w:author="Arjan" w:date="2014-09-07T17:35:00Z"/>
                <w:rFonts w:ascii="Arial" w:eastAsia="Times New Roman" w:hAnsi="Arial" w:cs="Arial"/>
                <w:b/>
                <w:bCs/>
                <w:color w:val="000000"/>
                <w:sz w:val="20"/>
                <w:szCs w:val="20"/>
              </w:rPr>
            </w:pPr>
          </w:p>
        </w:tc>
        <w:tc>
          <w:tcPr>
            <w:tcW w:w="5580" w:type="dxa"/>
            <w:tcBorders>
              <w:top w:val="nil"/>
              <w:left w:val="nil"/>
              <w:bottom w:val="nil"/>
              <w:right w:val="nil"/>
            </w:tcBorders>
          </w:tcPr>
          <w:p w14:paraId="6B9BCDC2" w14:textId="77777777" w:rsidR="00E15C54" w:rsidRPr="00CD63CD" w:rsidRDefault="00E15C54" w:rsidP="00E15C54">
            <w:pPr>
              <w:autoSpaceDE w:val="0"/>
              <w:autoSpaceDN w:val="0"/>
              <w:adjustRightInd w:val="0"/>
              <w:spacing w:after="0" w:line="240" w:lineRule="auto"/>
              <w:rPr>
                <w:ins w:id="8243" w:author="Arjan" w:date="2014-09-07T17:35:00Z"/>
                <w:rFonts w:ascii="Arial" w:eastAsia="Times New Roman" w:hAnsi="Arial" w:cs="Arial"/>
                <w:color w:val="000000"/>
                <w:sz w:val="20"/>
                <w:szCs w:val="20"/>
              </w:rPr>
            </w:pPr>
          </w:p>
        </w:tc>
      </w:tr>
      <w:tr w:rsidR="00E15C54" w:rsidRPr="00CD63CD" w14:paraId="1D8296ED" w14:textId="77777777" w:rsidTr="00E15C54">
        <w:trPr>
          <w:trHeight w:val="232"/>
          <w:ins w:id="8244" w:author="Arjan" w:date="2014-09-07T17:35:00Z"/>
        </w:trPr>
        <w:tc>
          <w:tcPr>
            <w:tcW w:w="3780" w:type="dxa"/>
            <w:tcBorders>
              <w:top w:val="nil"/>
              <w:left w:val="nil"/>
              <w:bottom w:val="nil"/>
              <w:right w:val="nil"/>
            </w:tcBorders>
          </w:tcPr>
          <w:p w14:paraId="2DBD1010" w14:textId="77777777" w:rsidR="00E15C54" w:rsidRPr="00CD63CD" w:rsidRDefault="00E15C54" w:rsidP="00E15C54">
            <w:pPr>
              <w:autoSpaceDE w:val="0"/>
              <w:autoSpaceDN w:val="0"/>
              <w:adjustRightInd w:val="0"/>
              <w:spacing w:after="0" w:line="240" w:lineRule="auto"/>
              <w:rPr>
                <w:ins w:id="8245" w:author="Arjan" w:date="2014-09-07T17:35:00Z"/>
                <w:rFonts w:ascii="Arial" w:eastAsia="Times New Roman" w:hAnsi="Arial" w:cs="Arial"/>
                <w:color w:val="000000"/>
                <w:sz w:val="20"/>
                <w:szCs w:val="20"/>
              </w:rPr>
            </w:pPr>
            <w:ins w:id="8246" w:author="Arjan" w:date="2014-09-07T17:35:00Z">
              <w:r w:rsidRPr="00CD63C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491DF667" w14:textId="77777777" w:rsidR="00E15C54" w:rsidRPr="00CD63CD" w:rsidRDefault="005E1944" w:rsidP="00E15C54">
            <w:pPr>
              <w:autoSpaceDE w:val="0"/>
              <w:autoSpaceDN w:val="0"/>
              <w:adjustRightInd w:val="0"/>
              <w:spacing w:after="0" w:line="240" w:lineRule="auto"/>
              <w:rPr>
                <w:ins w:id="8247" w:author="Arjan" w:date="2014-09-07T17:35:00Z"/>
                <w:rFonts w:ascii="Arial" w:eastAsia="Times New Roman" w:hAnsi="Arial" w:cs="Arial"/>
                <w:color w:val="000000"/>
                <w:sz w:val="20"/>
                <w:szCs w:val="20"/>
              </w:rPr>
            </w:pPr>
            <w:ins w:id="8248" w:author="Arjan" w:date="2014-09-07T17:56:00Z">
              <w:r>
                <w:rPr>
                  <w:rFonts w:ascii="Arial" w:eastAsia="Times New Roman" w:hAnsi="Arial" w:cs="Arial"/>
                  <w:color w:val="000000"/>
                  <w:sz w:val="20"/>
                  <w:szCs w:val="20"/>
                </w:rPr>
                <w:t>Nee</w:t>
              </w:r>
            </w:ins>
          </w:p>
        </w:tc>
      </w:tr>
      <w:tr w:rsidR="00E15C54" w:rsidRPr="00CD63CD" w14:paraId="20CFC3B0" w14:textId="77777777" w:rsidTr="00E15C54">
        <w:trPr>
          <w:trHeight w:val="232"/>
          <w:ins w:id="8249" w:author="Arjan" w:date="2014-09-07T17:35:00Z"/>
        </w:trPr>
        <w:tc>
          <w:tcPr>
            <w:tcW w:w="3780" w:type="dxa"/>
            <w:tcBorders>
              <w:top w:val="nil"/>
              <w:left w:val="nil"/>
              <w:bottom w:val="nil"/>
              <w:right w:val="nil"/>
            </w:tcBorders>
          </w:tcPr>
          <w:p w14:paraId="35E4BCD8" w14:textId="77777777" w:rsidR="00E15C54" w:rsidRPr="00CD63CD" w:rsidRDefault="00E15C54" w:rsidP="00E15C54">
            <w:pPr>
              <w:autoSpaceDE w:val="0"/>
              <w:autoSpaceDN w:val="0"/>
              <w:adjustRightInd w:val="0"/>
              <w:spacing w:after="0" w:line="240" w:lineRule="auto"/>
              <w:rPr>
                <w:ins w:id="8250" w:author="Arjan" w:date="2014-09-07T17:35:00Z"/>
                <w:rFonts w:ascii="Arial" w:eastAsia="Times New Roman" w:hAnsi="Arial" w:cs="Arial"/>
                <w:b/>
                <w:bCs/>
                <w:color w:val="000000"/>
                <w:sz w:val="20"/>
                <w:szCs w:val="20"/>
              </w:rPr>
            </w:pPr>
          </w:p>
        </w:tc>
        <w:tc>
          <w:tcPr>
            <w:tcW w:w="5580" w:type="dxa"/>
            <w:tcBorders>
              <w:top w:val="nil"/>
              <w:left w:val="nil"/>
              <w:bottom w:val="nil"/>
              <w:right w:val="nil"/>
            </w:tcBorders>
          </w:tcPr>
          <w:p w14:paraId="232D6D88" w14:textId="77777777" w:rsidR="00E15C54" w:rsidRPr="00CD63CD" w:rsidRDefault="00E15C54" w:rsidP="00E15C54">
            <w:pPr>
              <w:autoSpaceDE w:val="0"/>
              <w:autoSpaceDN w:val="0"/>
              <w:adjustRightInd w:val="0"/>
              <w:spacing w:after="0" w:line="240" w:lineRule="auto"/>
              <w:rPr>
                <w:ins w:id="8251" w:author="Arjan" w:date="2014-09-07T17:35:00Z"/>
                <w:rFonts w:ascii="Arial" w:eastAsia="Times New Roman" w:hAnsi="Arial" w:cs="Arial"/>
                <w:color w:val="000000"/>
                <w:sz w:val="20"/>
                <w:szCs w:val="20"/>
              </w:rPr>
            </w:pPr>
          </w:p>
        </w:tc>
      </w:tr>
      <w:tr w:rsidR="00E15C54" w:rsidRPr="00CD63CD" w14:paraId="63195C04" w14:textId="77777777" w:rsidTr="00E15C54">
        <w:trPr>
          <w:trHeight w:val="232"/>
          <w:ins w:id="8252" w:author="Arjan" w:date="2014-09-07T17:35:00Z"/>
        </w:trPr>
        <w:tc>
          <w:tcPr>
            <w:tcW w:w="3780" w:type="dxa"/>
            <w:tcBorders>
              <w:top w:val="nil"/>
              <w:left w:val="nil"/>
              <w:bottom w:val="nil"/>
              <w:right w:val="nil"/>
            </w:tcBorders>
          </w:tcPr>
          <w:p w14:paraId="5D930323" w14:textId="77777777" w:rsidR="00E15C54" w:rsidRPr="00CD63CD" w:rsidRDefault="00E15C54" w:rsidP="00E15C54">
            <w:pPr>
              <w:autoSpaceDE w:val="0"/>
              <w:autoSpaceDN w:val="0"/>
              <w:adjustRightInd w:val="0"/>
              <w:spacing w:after="0" w:line="240" w:lineRule="auto"/>
              <w:rPr>
                <w:ins w:id="8253" w:author="Arjan" w:date="2014-09-07T17:35:00Z"/>
                <w:rFonts w:ascii="Arial" w:eastAsia="Times New Roman" w:hAnsi="Arial" w:cs="Arial"/>
                <w:color w:val="000000"/>
                <w:sz w:val="20"/>
                <w:szCs w:val="20"/>
              </w:rPr>
            </w:pPr>
            <w:ins w:id="8254" w:author="Arjan" w:date="2014-09-07T17:35:00Z">
              <w:r w:rsidRPr="00CD63C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6BEC4B80" w14:textId="77777777" w:rsidR="00E15C54" w:rsidRPr="00CD63CD" w:rsidRDefault="00E15C54" w:rsidP="00E15C54">
            <w:pPr>
              <w:autoSpaceDE w:val="0"/>
              <w:autoSpaceDN w:val="0"/>
              <w:adjustRightInd w:val="0"/>
              <w:spacing w:after="0" w:line="240" w:lineRule="auto"/>
              <w:rPr>
                <w:ins w:id="8255" w:author="Arjan" w:date="2014-09-07T17:35:00Z"/>
                <w:rFonts w:ascii="Arial" w:eastAsia="Times New Roman" w:hAnsi="Arial" w:cs="Arial"/>
                <w:color w:val="000000"/>
                <w:sz w:val="20"/>
                <w:szCs w:val="20"/>
              </w:rPr>
            </w:pPr>
          </w:p>
        </w:tc>
      </w:tr>
      <w:tr w:rsidR="00E15C54" w:rsidRPr="00CD63CD" w14:paraId="62A97A27" w14:textId="77777777" w:rsidTr="00E15C54">
        <w:trPr>
          <w:trHeight w:val="232"/>
          <w:ins w:id="8256" w:author="Arjan" w:date="2014-09-07T17:35:00Z"/>
        </w:trPr>
        <w:tc>
          <w:tcPr>
            <w:tcW w:w="3780" w:type="dxa"/>
            <w:tcBorders>
              <w:top w:val="nil"/>
              <w:left w:val="nil"/>
              <w:bottom w:val="nil"/>
              <w:right w:val="nil"/>
            </w:tcBorders>
          </w:tcPr>
          <w:p w14:paraId="5EEC02A8" w14:textId="77777777" w:rsidR="00E15C54" w:rsidRPr="00CD63CD" w:rsidRDefault="00E15C54" w:rsidP="00E15C54">
            <w:pPr>
              <w:autoSpaceDE w:val="0"/>
              <w:autoSpaceDN w:val="0"/>
              <w:adjustRightInd w:val="0"/>
              <w:spacing w:after="0" w:line="240" w:lineRule="auto"/>
              <w:rPr>
                <w:ins w:id="8257" w:author="Arjan" w:date="2014-09-07T17:35:00Z"/>
                <w:rFonts w:ascii="Arial" w:eastAsia="Times New Roman" w:hAnsi="Arial" w:cs="Arial"/>
                <w:b/>
                <w:bCs/>
                <w:color w:val="000000"/>
                <w:sz w:val="20"/>
                <w:szCs w:val="20"/>
              </w:rPr>
            </w:pPr>
          </w:p>
        </w:tc>
        <w:tc>
          <w:tcPr>
            <w:tcW w:w="5580" w:type="dxa"/>
            <w:tcBorders>
              <w:top w:val="nil"/>
              <w:left w:val="nil"/>
              <w:bottom w:val="nil"/>
              <w:right w:val="nil"/>
            </w:tcBorders>
          </w:tcPr>
          <w:p w14:paraId="1F2ED4E1" w14:textId="77777777" w:rsidR="00E15C54" w:rsidRPr="00CD63CD" w:rsidRDefault="00E15C54" w:rsidP="00E15C54">
            <w:pPr>
              <w:autoSpaceDE w:val="0"/>
              <w:autoSpaceDN w:val="0"/>
              <w:adjustRightInd w:val="0"/>
              <w:spacing w:after="0" w:line="240" w:lineRule="auto"/>
              <w:rPr>
                <w:ins w:id="8258" w:author="Arjan" w:date="2014-09-07T17:35:00Z"/>
                <w:rFonts w:ascii="Arial" w:eastAsia="Times New Roman" w:hAnsi="Arial" w:cs="Arial"/>
                <w:color w:val="000000"/>
                <w:sz w:val="20"/>
                <w:szCs w:val="20"/>
              </w:rPr>
            </w:pPr>
          </w:p>
        </w:tc>
      </w:tr>
      <w:tr w:rsidR="00E15C54" w:rsidRPr="00CD63CD" w14:paraId="423A1D47" w14:textId="77777777" w:rsidTr="00E15C54">
        <w:trPr>
          <w:trHeight w:val="232"/>
          <w:ins w:id="8259" w:author="Arjan" w:date="2014-09-07T17:35:00Z"/>
        </w:trPr>
        <w:tc>
          <w:tcPr>
            <w:tcW w:w="3780" w:type="dxa"/>
            <w:tcBorders>
              <w:top w:val="nil"/>
              <w:left w:val="nil"/>
              <w:bottom w:val="nil"/>
              <w:right w:val="nil"/>
            </w:tcBorders>
          </w:tcPr>
          <w:p w14:paraId="1AC00FC6" w14:textId="77777777" w:rsidR="00E15C54" w:rsidRPr="00CD63CD" w:rsidRDefault="00E15C54" w:rsidP="00E15C54">
            <w:pPr>
              <w:autoSpaceDE w:val="0"/>
              <w:autoSpaceDN w:val="0"/>
              <w:adjustRightInd w:val="0"/>
              <w:spacing w:after="0" w:line="240" w:lineRule="auto"/>
              <w:rPr>
                <w:ins w:id="8260" w:author="Arjan" w:date="2014-09-07T17:35:00Z"/>
                <w:rFonts w:ascii="Arial" w:eastAsia="Times New Roman" w:hAnsi="Arial" w:cs="Arial"/>
                <w:color w:val="000000"/>
                <w:sz w:val="20"/>
                <w:szCs w:val="20"/>
              </w:rPr>
            </w:pPr>
            <w:ins w:id="8261" w:author="Arjan" w:date="2014-09-07T17:35:00Z">
              <w:r w:rsidRPr="00CD63C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5529DE18" w14:textId="77777777" w:rsidR="00E15C54" w:rsidRPr="00CD63CD" w:rsidRDefault="00E15C54" w:rsidP="00E15C54">
            <w:pPr>
              <w:autoSpaceDE w:val="0"/>
              <w:autoSpaceDN w:val="0"/>
              <w:adjustRightInd w:val="0"/>
              <w:spacing w:after="0" w:line="240" w:lineRule="auto"/>
              <w:rPr>
                <w:ins w:id="8262" w:author="Arjan" w:date="2014-09-07T17:35:00Z"/>
                <w:rFonts w:ascii="Arial" w:eastAsia="Times New Roman" w:hAnsi="Arial" w:cs="Arial"/>
                <w:color w:val="000000"/>
                <w:sz w:val="20"/>
                <w:szCs w:val="20"/>
              </w:rPr>
            </w:pPr>
            <w:ins w:id="8263" w:author="Arjan" w:date="2014-09-07T17:35:00Z">
              <w:r w:rsidRPr="00CD63CD">
                <w:rPr>
                  <w:rFonts w:ascii="Arial" w:eastAsia="Times New Roman" w:hAnsi="Arial" w:cs="Arial"/>
                  <w:color w:val="000000"/>
                  <w:sz w:val="20"/>
                  <w:szCs w:val="20"/>
                </w:rPr>
                <w:t>Nee</w:t>
              </w:r>
            </w:ins>
          </w:p>
        </w:tc>
      </w:tr>
      <w:tr w:rsidR="00E15C54" w:rsidRPr="00CD63CD" w14:paraId="46242B2B" w14:textId="77777777" w:rsidTr="00E15C54">
        <w:trPr>
          <w:trHeight w:val="232"/>
          <w:ins w:id="8264" w:author="Arjan" w:date="2014-09-07T17:35:00Z"/>
        </w:trPr>
        <w:tc>
          <w:tcPr>
            <w:tcW w:w="3780" w:type="dxa"/>
            <w:tcBorders>
              <w:top w:val="nil"/>
              <w:left w:val="nil"/>
              <w:bottom w:val="nil"/>
              <w:right w:val="nil"/>
            </w:tcBorders>
          </w:tcPr>
          <w:p w14:paraId="4A820F79" w14:textId="77777777" w:rsidR="00E15C54" w:rsidRPr="00CD63CD" w:rsidRDefault="00E15C54" w:rsidP="00E15C54">
            <w:pPr>
              <w:autoSpaceDE w:val="0"/>
              <w:autoSpaceDN w:val="0"/>
              <w:adjustRightInd w:val="0"/>
              <w:spacing w:after="0" w:line="240" w:lineRule="auto"/>
              <w:rPr>
                <w:ins w:id="8265" w:author="Arjan" w:date="2014-09-07T17:35:00Z"/>
                <w:rFonts w:ascii="Arial" w:eastAsia="Times New Roman" w:hAnsi="Arial" w:cs="Arial"/>
                <w:b/>
                <w:bCs/>
                <w:color w:val="000000"/>
                <w:sz w:val="20"/>
                <w:szCs w:val="20"/>
              </w:rPr>
            </w:pPr>
          </w:p>
        </w:tc>
        <w:tc>
          <w:tcPr>
            <w:tcW w:w="5580" w:type="dxa"/>
            <w:tcBorders>
              <w:top w:val="nil"/>
              <w:left w:val="nil"/>
              <w:bottom w:val="nil"/>
              <w:right w:val="nil"/>
            </w:tcBorders>
          </w:tcPr>
          <w:p w14:paraId="7A987742" w14:textId="77777777" w:rsidR="00E15C54" w:rsidRPr="00CD63CD" w:rsidRDefault="00E15C54" w:rsidP="00E15C54">
            <w:pPr>
              <w:autoSpaceDE w:val="0"/>
              <w:autoSpaceDN w:val="0"/>
              <w:adjustRightInd w:val="0"/>
              <w:spacing w:after="0" w:line="240" w:lineRule="auto"/>
              <w:rPr>
                <w:ins w:id="8266" w:author="Arjan" w:date="2014-09-07T17:35:00Z"/>
                <w:rFonts w:ascii="Arial" w:eastAsia="Times New Roman" w:hAnsi="Arial" w:cs="Arial"/>
                <w:color w:val="000000"/>
                <w:sz w:val="20"/>
                <w:szCs w:val="20"/>
              </w:rPr>
            </w:pPr>
          </w:p>
        </w:tc>
      </w:tr>
      <w:tr w:rsidR="00E15C54" w:rsidRPr="00CD63CD" w14:paraId="462051FB" w14:textId="77777777" w:rsidTr="00E15C54">
        <w:trPr>
          <w:trHeight w:val="232"/>
          <w:ins w:id="8267" w:author="Arjan" w:date="2014-09-07T17:35:00Z"/>
        </w:trPr>
        <w:tc>
          <w:tcPr>
            <w:tcW w:w="3780" w:type="dxa"/>
            <w:tcBorders>
              <w:top w:val="nil"/>
              <w:left w:val="nil"/>
              <w:bottom w:val="nil"/>
              <w:right w:val="nil"/>
            </w:tcBorders>
          </w:tcPr>
          <w:p w14:paraId="7498E4C3" w14:textId="77777777" w:rsidR="00E15C54" w:rsidRPr="00CD63CD" w:rsidRDefault="00E15C54" w:rsidP="00E15C54">
            <w:pPr>
              <w:autoSpaceDE w:val="0"/>
              <w:autoSpaceDN w:val="0"/>
              <w:adjustRightInd w:val="0"/>
              <w:spacing w:after="0" w:line="240" w:lineRule="auto"/>
              <w:rPr>
                <w:ins w:id="8268" w:author="Arjan" w:date="2014-09-07T17:35:00Z"/>
                <w:rFonts w:ascii="Arial" w:eastAsia="Times New Roman" w:hAnsi="Arial" w:cs="Arial"/>
                <w:color w:val="000000"/>
                <w:sz w:val="20"/>
                <w:szCs w:val="20"/>
              </w:rPr>
            </w:pPr>
            <w:ins w:id="8269" w:author="Arjan" w:date="2014-09-07T17:35:00Z">
              <w:r w:rsidRPr="00CD63CD">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288D0C5F" w14:textId="77777777" w:rsidR="00E15C54" w:rsidRPr="00CD63CD" w:rsidRDefault="00E15C54" w:rsidP="00E15C54">
            <w:pPr>
              <w:autoSpaceDE w:val="0"/>
              <w:autoSpaceDN w:val="0"/>
              <w:adjustRightInd w:val="0"/>
              <w:spacing w:after="0" w:line="240" w:lineRule="auto"/>
              <w:rPr>
                <w:ins w:id="8270" w:author="Arjan" w:date="2014-09-07T17:35:00Z"/>
                <w:rFonts w:ascii="Arial" w:eastAsia="Times New Roman" w:hAnsi="Arial" w:cs="Arial"/>
                <w:color w:val="000000"/>
                <w:sz w:val="20"/>
                <w:szCs w:val="20"/>
              </w:rPr>
            </w:pPr>
            <w:ins w:id="8271" w:author="Arjan" w:date="2014-09-07T17:35:00Z">
              <w:r w:rsidRPr="00CD63CD">
                <w:rPr>
                  <w:rFonts w:ascii="Arial" w:eastAsia="Times New Roman" w:hAnsi="Arial" w:cs="Arial"/>
                  <w:color w:val="000000"/>
                  <w:sz w:val="20"/>
                  <w:szCs w:val="20"/>
                </w:rPr>
                <w:t>Nee</w:t>
              </w:r>
            </w:ins>
          </w:p>
        </w:tc>
      </w:tr>
      <w:tr w:rsidR="00E15C54" w:rsidRPr="00CD63CD" w14:paraId="758C6FC3" w14:textId="77777777" w:rsidTr="00E15C54">
        <w:trPr>
          <w:trHeight w:val="232"/>
          <w:ins w:id="8272" w:author="Arjan" w:date="2014-09-07T17:35:00Z"/>
        </w:trPr>
        <w:tc>
          <w:tcPr>
            <w:tcW w:w="3780" w:type="dxa"/>
            <w:tcBorders>
              <w:top w:val="nil"/>
              <w:left w:val="nil"/>
              <w:bottom w:val="nil"/>
              <w:right w:val="nil"/>
            </w:tcBorders>
          </w:tcPr>
          <w:p w14:paraId="60F5F03C" w14:textId="77777777" w:rsidR="00E15C54" w:rsidRPr="00CD63CD" w:rsidRDefault="00E15C54" w:rsidP="00E15C54">
            <w:pPr>
              <w:autoSpaceDE w:val="0"/>
              <w:autoSpaceDN w:val="0"/>
              <w:adjustRightInd w:val="0"/>
              <w:spacing w:after="0" w:line="240" w:lineRule="auto"/>
              <w:rPr>
                <w:ins w:id="8273" w:author="Arjan" w:date="2014-09-07T17:35:00Z"/>
                <w:rFonts w:ascii="Arial" w:eastAsia="Times New Roman" w:hAnsi="Arial" w:cs="Arial"/>
                <w:b/>
                <w:bCs/>
                <w:color w:val="000000"/>
                <w:sz w:val="20"/>
                <w:szCs w:val="20"/>
              </w:rPr>
            </w:pPr>
          </w:p>
        </w:tc>
        <w:tc>
          <w:tcPr>
            <w:tcW w:w="5580" w:type="dxa"/>
            <w:tcBorders>
              <w:top w:val="nil"/>
              <w:left w:val="nil"/>
              <w:bottom w:val="nil"/>
              <w:right w:val="nil"/>
            </w:tcBorders>
          </w:tcPr>
          <w:p w14:paraId="560E16C5" w14:textId="77777777" w:rsidR="00E15C54" w:rsidRPr="00CD63CD" w:rsidRDefault="00E15C54" w:rsidP="00E15C54">
            <w:pPr>
              <w:autoSpaceDE w:val="0"/>
              <w:autoSpaceDN w:val="0"/>
              <w:adjustRightInd w:val="0"/>
              <w:spacing w:after="0" w:line="240" w:lineRule="auto"/>
              <w:rPr>
                <w:ins w:id="8274" w:author="Arjan" w:date="2014-09-07T17:35:00Z"/>
                <w:rFonts w:ascii="Arial" w:eastAsia="Times New Roman" w:hAnsi="Arial" w:cs="Arial"/>
                <w:color w:val="000000"/>
                <w:sz w:val="20"/>
                <w:szCs w:val="20"/>
              </w:rPr>
            </w:pPr>
          </w:p>
        </w:tc>
      </w:tr>
      <w:tr w:rsidR="00E15C54" w:rsidRPr="00CD63CD" w14:paraId="4FA7F02E" w14:textId="77777777" w:rsidTr="00E15C54">
        <w:trPr>
          <w:trHeight w:val="232"/>
          <w:ins w:id="8275" w:author="Arjan" w:date="2014-09-07T17:35:00Z"/>
        </w:trPr>
        <w:tc>
          <w:tcPr>
            <w:tcW w:w="3780" w:type="dxa"/>
            <w:tcBorders>
              <w:top w:val="nil"/>
              <w:left w:val="nil"/>
              <w:bottom w:val="nil"/>
              <w:right w:val="nil"/>
            </w:tcBorders>
          </w:tcPr>
          <w:p w14:paraId="27A870C5" w14:textId="77777777" w:rsidR="00E15C54" w:rsidRPr="00CD63CD" w:rsidRDefault="00E15C54" w:rsidP="00E15C54">
            <w:pPr>
              <w:autoSpaceDE w:val="0"/>
              <w:autoSpaceDN w:val="0"/>
              <w:adjustRightInd w:val="0"/>
              <w:spacing w:after="0" w:line="240" w:lineRule="auto"/>
              <w:rPr>
                <w:ins w:id="8276" w:author="Arjan" w:date="2014-09-07T17:35:00Z"/>
                <w:rFonts w:ascii="Arial" w:eastAsia="Times New Roman" w:hAnsi="Arial" w:cs="Arial"/>
                <w:color w:val="000000"/>
                <w:sz w:val="20"/>
                <w:szCs w:val="20"/>
              </w:rPr>
            </w:pPr>
            <w:ins w:id="8277" w:author="Arjan" w:date="2014-09-07T17:35:00Z">
              <w:r w:rsidRPr="00CD63CD">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03FB02D2" w14:textId="77777777" w:rsidR="00E15C54" w:rsidRPr="00CD63CD" w:rsidRDefault="00DA5D93" w:rsidP="00E15C54">
            <w:pPr>
              <w:autoSpaceDE w:val="0"/>
              <w:autoSpaceDN w:val="0"/>
              <w:adjustRightInd w:val="0"/>
              <w:spacing w:after="0" w:line="240" w:lineRule="auto"/>
              <w:rPr>
                <w:ins w:id="8278" w:author="Arjan" w:date="2014-09-07T17:35:00Z"/>
                <w:rFonts w:ascii="Arial" w:eastAsia="Times New Roman" w:hAnsi="Arial" w:cs="Arial"/>
                <w:color w:val="000000"/>
                <w:sz w:val="20"/>
                <w:szCs w:val="20"/>
              </w:rPr>
            </w:pPr>
            <w:ins w:id="8279" w:author="Arjan" w:date="2014-09-07T17:35:00Z">
              <w:r w:rsidRPr="00CD63CD">
                <w:rPr>
                  <w:rFonts w:ascii="Arial" w:hAnsi="Arial" w:cs="Arial"/>
                  <w:sz w:val="20"/>
                  <w:szCs w:val="20"/>
                  <w:lang w:val="en-AU"/>
                </w:rPr>
                <w:fldChar w:fldCharType="begin" w:fldLock="1"/>
              </w:r>
              <w:r w:rsidR="00E15C54" w:rsidRPr="00CD63CD">
                <w:rPr>
                  <w:rFonts w:ascii="Arial" w:hAnsi="Arial" w:cs="Arial"/>
                  <w:sz w:val="20"/>
                  <w:szCs w:val="20"/>
                  <w:lang w:val="en-AU"/>
                </w:rPr>
                <w:instrText xml:space="preserve">MERGEFIELD </w:instrText>
              </w:r>
              <w:r w:rsidR="00E15C54"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00E15C54"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00E15C54"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00E15C54"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00E15C54"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ins>
          </w:p>
        </w:tc>
      </w:tr>
      <w:tr w:rsidR="00E15C54" w:rsidRPr="00CD63CD" w14:paraId="6AF1649C" w14:textId="77777777" w:rsidTr="00E15C54">
        <w:trPr>
          <w:trHeight w:val="232"/>
          <w:ins w:id="8280" w:author="Arjan" w:date="2014-09-07T17:35:00Z"/>
        </w:trPr>
        <w:tc>
          <w:tcPr>
            <w:tcW w:w="3780" w:type="dxa"/>
            <w:tcBorders>
              <w:top w:val="nil"/>
              <w:left w:val="nil"/>
              <w:bottom w:val="nil"/>
              <w:right w:val="nil"/>
            </w:tcBorders>
          </w:tcPr>
          <w:p w14:paraId="78B5EFE5" w14:textId="77777777" w:rsidR="00E15C54" w:rsidRPr="00CD63CD" w:rsidRDefault="00E15C54" w:rsidP="00E15C54">
            <w:pPr>
              <w:autoSpaceDE w:val="0"/>
              <w:autoSpaceDN w:val="0"/>
              <w:adjustRightInd w:val="0"/>
              <w:spacing w:after="0" w:line="240" w:lineRule="auto"/>
              <w:rPr>
                <w:ins w:id="8281" w:author="Arjan" w:date="2014-09-07T17:35:00Z"/>
                <w:rFonts w:ascii="Arial" w:eastAsia="Times New Roman" w:hAnsi="Arial" w:cs="Arial"/>
                <w:b/>
                <w:bCs/>
                <w:color w:val="000000"/>
                <w:sz w:val="20"/>
                <w:szCs w:val="20"/>
              </w:rPr>
            </w:pPr>
          </w:p>
        </w:tc>
        <w:tc>
          <w:tcPr>
            <w:tcW w:w="5580" w:type="dxa"/>
            <w:tcBorders>
              <w:top w:val="nil"/>
              <w:left w:val="nil"/>
              <w:bottom w:val="nil"/>
              <w:right w:val="nil"/>
            </w:tcBorders>
          </w:tcPr>
          <w:p w14:paraId="76C12690" w14:textId="77777777" w:rsidR="00E15C54" w:rsidRPr="00CD63CD" w:rsidRDefault="00E15C54" w:rsidP="00E15C54">
            <w:pPr>
              <w:autoSpaceDE w:val="0"/>
              <w:autoSpaceDN w:val="0"/>
              <w:adjustRightInd w:val="0"/>
              <w:spacing w:after="0" w:line="240" w:lineRule="auto"/>
              <w:rPr>
                <w:ins w:id="8282" w:author="Arjan" w:date="2014-09-07T17:35:00Z"/>
                <w:rFonts w:ascii="Arial" w:eastAsia="Times New Roman" w:hAnsi="Arial" w:cs="Arial"/>
                <w:color w:val="000000"/>
                <w:sz w:val="20"/>
                <w:szCs w:val="20"/>
              </w:rPr>
            </w:pPr>
          </w:p>
        </w:tc>
      </w:tr>
      <w:tr w:rsidR="00E15C54" w:rsidRPr="00CD63CD" w14:paraId="2F49579E" w14:textId="77777777" w:rsidTr="00E15C54">
        <w:trPr>
          <w:trHeight w:val="232"/>
          <w:ins w:id="8283" w:author="Arjan" w:date="2014-09-07T17:35:00Z"/>
        </w:trPr>
        <w:tc>
          <w:tcPr>
            <w:tcW w:w="3780" w:type="dxa"/>
            <w:tcBorders>
              <w:top w:val="nil"/>
              <w:left w:val="nil"/>
              <w:bottom w:val="nil"/>
              <w:right w:val="nil"/>
            </w:tcBorders>
          </w:tcPr>
          <w:p w14:paraId="49ADB014" w14:textId="77777777" w:rsidR="00E15C54" w:rsidRPr="00CD63CD" w:rsidRDefault="00E15C54" w:rsidP="00E15C54">
            <w:pPr>
              <w:autoSpaceDE w:val="0"/>
              <w:autoSpaceDN w:val="0"/>
              <w:adjustRightInd w:val="0"/>
              <w:spacing w:after="0" w:line="240" w:lineRule="auto"/>
              <w:rPr>
                <w:ins w:id="8284" w:author="Arjan" w:date="2014-09-07T17:35:00Z"/>
                <w:rFonts w:ascii="Arial" w:eastAsia="Times New Roman" w:hAnsi="Arial" w:cs="Arial"/>
                <w:color w:val="000000"/>
                <w:sz w:val="20"/>
                <w:szCs w:val="20"/>
              </w:rPr>
            </w:pPr>
            <w:ins w:id="8285" w:author="Arjan" w:date="2014-09-07T17:35:00Z">
              <w:r w:rsidRPr="00CD63C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2748CF67" w14:textId="77777777" w:rsidR="00E15C54" w:rsidRPr="00CD63CD" w:rsidRDefault="00E15C54" w:rsidP="00E15C54">
            <w:pPr>
              <w:autoSpaceDE w:val="0"/>
              <w:autoSpaceDN w:val="0"/>
              <w:adjustRightInd w:val="0"/>
              <w:spacing w:after="0" w:line="240" w:lineRule="auto"/>
              <w:rPr>
                <w:ins w:id="8286" w:author="Arjan" w:date="2014-09-07T17:35:00Z"/>
                <w:rFonts w:ascii="Arial" w:eastAsia="Times New Roman" w:hAnsi="Arial" w:cs="Arial"/>
                <w:color w:val="000000"/>
                <w:sz w:val="20"/>
                <w:szCs w:val="20"/>
              </w:rPr>
            </w:pPr>
            <w:ins w:id="8287" w:author="Arjan" w:date="2014-09-07T17:35:00Z">
              <w:r w:rsidRPr="00CD63CD">
                <w:rPr>
                  <w:rFonts w:ascii="Arial" w:eastAsia="Times New Roman" w:hAnsi="Arial" w:cs="Arial"/>
                  <w:color w:val="000000"/>
                  <w:sz w:val="20"/>
                  <w:szCs w:val="20"/>
                </w:rPr>
                <w:t>Gemeentelijk basisgegeven</w:t>
              </w:r>
            </w:ins>
          </w:p>
        </w:tc>
      </w:tr>
      <w:tr w:rsidR="00E15C54" w:rsidRPr="00CD63CD" w14:paraId="615105BC" w14:textId="77777777" w:rsidTr="00E15C54">
        <w:trPr>
          <w:trHeight w:val="232"/>
          <w:ins w:id="8288" w:author="Arjan" w:date="2014-09-07T17:35:00Z"/>
        </w:trPr>
        <w:tc>
          <w:tcPr>
            <w:tcW w:w="3780" w:type="dxa"/>
            <w:tcBorders>
              <w:top w:val="nil"/>
              <w:left w:val="nil"/>
              <w:right w:val="nil"/>
            </w:tcBorders>
          </w:tcPr>
          <w:p w14:paraId="2BB320E4" w14:textId="77777777" w:rsidR="00E15C54" w:rsidRPr="00CD63CD" w:rsidRDefault="00E15C54" w:rsidP="00E15C54">
            <w:pPr>
              <w:autoSpaceDE w:val="0"/>
              <w:autoSpaceDN w:val="0"/>
              <w:adjustRightInd w:val="0"/>
              <w:spacing w:after="0" w:line="240" w:lineRule="auto"/>
              <w:rPr>
                <w:ins w:id="8289" w:author="Arjan" w:date="2014-09-07T17:35:00Z"/>
                <w:rFonts w:ascii="Arial" w:eastAsia="Times New Roman" w:hAnsi="Arial" w:cs="Arial"/>
                <w:b/>
                <w:bCs/>
                <w:color w:val="000000"/>
                <w:sz w:val="20"/>
                <w:szCs w:val="20"/>
              </w:rPr>
            </w:pPr>
          </w:p>
        </w:tc>
        <w:tc>
          <w:tcPr>
            <w:tcW w:w="5580" w:type="dxa"/>
            <w:tcBorders>
              <w:top w:val="nil"/>
              <w:left w:val="nil"/>
              <w:right w:val="nil"/>
            </w:tcBorders>
          </w:tcPr>
          <w:p w14:paraId="1201922A" w14:textId="77777777" w:rsidR="00E15C54" w:rsidRPr="00CD63CD" w:rsidRDefault="00E15C54" w:rsidP="00E15C54">
            <w:pPr>
              <w:autoSpaceDE w:val="0"/>
              <w:autoSpaceDN w:val="0"/>
              <w:adjustRightInd w:val="0"/>
              <w:spacing w:after="0" w:line="240" w:lineRule="auto"/>
              <w:rPr>
                <w:ins w:id="8290" w:author="Arjan" w:date="2014-09-07T17:35:00Z"/>
                <w:rFonts w:ascii="Arial" w:eastAsia="Times New Roman" w:hAnsi="Arial" w:cs="Arial"/>
                <w:color w:val="000000"/>
                <w:sz w:val="20"/>
                <w:szCs w:val="20"/>
              </w:rPr>
            </w:pPr>
          </w:p>
        </w:tc>
      </w:tr>
      <w:tr w:rsidR="00E15C54" w:rsidRPr="00CD63CD" w14:paraId="0A9CBF3D" w14:textId="77777777" w:rsidTr="00E15C54">
        <w:trPr>
          <w:trHeight w:val="232"/>
          <w:ins w:id="8291" w:author="Arjan" w:date="2014-09-07T17:35:00Z"/>
        </w:trPr>
        <w:tc>
          <w:tcPr>
            <w:tcW w:w="3780" w:type="dxa"/>
            <w:tcBorders>
              <w:top w:val="nil"/>
              <w:left w:val="nil"/>
              <w:bottom w:val="single" w:sz="4" w:space="0" w:color="auto"/>
              <w:right w:val="nil"/>
            </w:tcBorders>
          </w:tcPr>
          <w:p w14:paraId="7C55EB23" w14:textId="77777777" w:rsidR="00E15C54" w:rsidRPr="00CD63CD" w:rsidRDefault="00E15C54" w:rsidP="00E15C54">
            <w:pPr>
              <w:autoSpaceDE w:val="0"/>
              <w:autoSpaceDN w:val="0"/>
              <w:adjustRightInd w:val="0"/>
              <w:spacing w:after="0" w:line="240" w:lineRule="auto"/>
              <w:rPr>
                <w:ins w:id="8292" w:author="Arjan" w:date="2014-09-07T17:35:00Z"/>
                <w:rFonts w:ascii="Arial" w:eastAsia="Times New Roman" w:hAnsi="Arial" w:cs="Arial"/>
                <w:b/>
                <w:bCs/>
                <w:color w:val="000000"/>
                <w:sz w:val="20"/>
                <w:szCs w:val="20"/>
              </w:rPr>
            </w:pPr>
            <w:ins w:id="8293" w:author="Arjan" w:date="2014-09-07T17:35:00Z">
              <w:r w:rsidRPr="00CD63C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072AA8DC" w14:textId="77777777" w:rsidR="00E15C54" w:rsidRPr="00CD63CD" w:rsidRDefault="00A87CAE" w:rsidP="00E15C54">
            <w:pPr>
              <w:autoSpaceDE w:val="0"/>
              <w:autoSpaceDN w:val="0"/>
              <w:adjustRightInd w:val="0"/>
              <w:spacing w:after="0" w:line="240" w:lineRule="auto"/>
              <w:rPr>
                <w:ins w:id="8294" w:author="Arjan" w:date="2014-09-07T17:35:00Z"/>
                <w:rFonts w:ascii="Arial" w:eastAsia="Times New Roman" w:hAnsi="Arial" w:cs="Arial"/>
                <w:color w:val="000000"/>
                <w:sz w:val="20"/>
                <w:szCs w:val="20"/>
              </w:rPr>
            </w:pPr>
            <w:ins w:id="8295" w:author="Arjan" w:date="2014-09-07T17:39:00Z">
              <w:r>
                <w:rPr>
                  <w:rFonts w:ascii="Arial" w:eastAsia="Times New Roman" w:hAnsi="Arial" w:cs="Arial"/>
                  <w:color w:val="000000"/>
                  <w:sz w:val="20"/>
                  <w:szCs w:val="20"/>
                </w:rPr>
                <w:t>-</w:t>
              </w:r>
            </w:ins>
          </w:p>
        </w:tc>
      </w:tr>
    </w:tbl>
    <w:p w14:paraId="3A614D4B" w14:textId="77777777" w:rsidR="00E15C54" w:rsidRPr="0044638F" w:rsidRDefault="00E15C54" w:rsidP="0044638F"/>
    <w:p w14:paraId="41DF10AF" w14:textId="77777777" w:rsidR="0038425A" w:rsidRDefault="00103274" w:rsidP="0038425A">
      <w:pPr>
        <w:pStyle w:val="Kop2"/>
        <w:rPr>
          <w:noProof/>
        </w:rPr>
      </w:pPr>
      <w:bookmarkStart w:id="8296" w:name="_Toc517094714"/>
      <w:r w:rsidRPr="00BC0BAD">
        <w:rPr>
          <w:noProof/>
        </w:rPr>
        <w:lastRenderedPageBreak/>
        <w:t>R</w:t>
      </w:r>
      <w:r w:rsidR="005C4949">
        <w:rPr>
          <w:noProof/>
        </w:rPr>
        <w:t>OL</w:t>
      </w:r>
      <w:bookmarkEnd w:id="8296"/>
    </w:p>
    <w:p w14:paraId="258FECA2" w14:textId="60E4CB68" w:rsidR="002D46B6" w:rsidRPr="00DD0F4F" w:rsidRDefault="00A76CD7" w:rsidP="002D46B6">
      <w:pPr>
        <w:rPr>
          <w:lang w:val="nl-NL"/>
        </w:rPr>
      </w:pPr>
      <w:r w:rsidRPr="00DD0F4F">
        <w:rPr>
          <w:lang w:val="nl-NL"/>
        </w:rPr>
        <w:t>Het</w:t>
      </w:r>
      <w:r w:rsidR="002D46B6" w:rsidRPr="00DD0F4F">
        <w:rPr>
          <w:lang w:val="nl-NL"/>
        </w:rPr>
        <w:t xml:space="preserve"> objecttype</w:t>
      </w:r>
      <w:r w:rsidRPr="00DD0F4F">
        <w:rPr>
          <w:lang w:val="nl-NL"/>
        </w:rPr>
        <w:t xml:space="preserve"> ROL is op </w:t>
      </w:r>
      <w:r w:rsidR="00DA2719">
        <w:rPr>
          <w:lang w:val="nl-NL"/>
        </w:rPr>
        <w:t>zes</w:t>
      </w:r>
      <w:r w:rsidR="005A5EDD">
        <w:rPr>
          <w:lang w:val="nl-NL"/>
        </w:rPr>
        <w:t xml:space="preserve"> </w:t>
      </w:r>
      <w:r w:rsidRPr="00DD0F4F">
        <w:rPr>
          <w:lang w:val="nl-NL"/>
        </w:rPr>
        <w:t xml:space="preserve">punten aangepast. Allereerst is </w:t>
      </w:r>
      <w:r w:rsidR="005A5EDD">
        <w:rPr>
          <w:lang w:val="nl-NL"/>
        </w:rPr>
        <w:t xml:space="preserve">het een relatieklasse geworden en zijn dienovereenkomstig de relaties naar ZAAK en BETROKKENE vervallen. Verder is </w:t>
      </w:r>
      <w:r w:rsidRPr="00DD0F4F">
        <w:rPr>
          <w:lang w:val="nl-NL"/>
        </w:rPr>
        <w:t>de waardenverzameling van ‘Rolomschrijving generiek’ geoptimaliseerd. Tevens is een attribuutsoort omtrent machtiging toegevoegd</w:t>
      </w:r>
      <w:r w:rsidR="00DA2719">
        <w:rPr>
          <w:lang w:val="nl-NL"/>
        </w:rPr>
        <w:t xml:space="preserve"> en idem v.w.b. een afwijkende (handels)naam van de betrokkene. </w:t>
      </w:r>
      <w:r w:rsidR="005A5EDD">
        <w:rPr>
          <w:lang w:val="nl-NL"/>
        </w:rPr>
        <w:t xml:space="preserve">En ook zijn de relatiesoorten v.w.b. de correspondentieadressen vervangen door attribuutsoorten. </w:t>
      </w:r>
      <w:r w:rsidR="003770A8">
        <w:rPr>
          <w:lang w:val="nl-NL"/>
        </w:rPr>
        <w:t xml:space="preserve">Als gevolg daarvan zijn de objecttypen ADRESSEERBAAR OBJECT AANDUIDING en LAND komen te vervallen. </w:t>
      </w:r>
      <w:r w:rsidR="003770A8">
        <w:rPr>
          <w:lang w:val="nl-NL"/>
        </w:rPr>
        <w:br/>
      </w:r>
      <w:r w:rsidRPr="00DD0F4F">
        <w:rPr>
          <w:lang w:val="nl-NL"/>
        </w:rPr>
        <w:t xml:space="preserve">De consequenties voor het objecttype zijn hieronder vermeld. In de daarop volgende paragrafen gaan we nader in op </w:t>
      </w:r>
      <w:r w:rsidR="005A5EDD">
        <w:rPr>
          <w:lang w:val="nl-NL"/>
        </w:rPr>
        <w:t>enkel</w:t>
      </w:r>
      <w:r w:rsidRPr="00DD0F4F">
        <w:rPr>
          <w:lang w:val="nl-NL"/>
        </w:rPr>
        <w:t xml:space="preserve">e </w:t>
      </w:r>
      <w:r w:rsidR="005A5EDD">
        <w:rPr>
          <w:lang w:val="nl-NL"/>
        </w:rPr>
        <w:t xml:space="preserve">van de </w:t>
      </w:r>
      <w:r w:rsidRPr="00DD0F4F">
        <w:rPr>
          <w:lang w:val="nl-NL"/>
        </w:rPr>
        <w:t xml:space="preserve">genoemde aanpassingen. </w:t>
      </w:r>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367B3C" w14:paraId="79B0059C" w14:textId="77777777" w:rsidTr="00A76CD7">
        <w:tc>
          <w:tcPr>
            <w:tcW w:w="3600" w:type="dxa"/>
            <w:tcBorders>
              <w:top w:val="single" w:sz="4" w:space="0" w:color="auto"/>
              <w:left w:val="nil"/>
              <w:bottom w:val="nil"/>
              <w:right w:val="nil"/>
            </w:tcBorders>
          </w:tcPr>
          <w:p w14:paraId="1D75BB46" w14:textId="77777777" w:rsidR="00367B3C" w:rsidRDefault="00367B3C" w:rsidP="00367B3C">
            <w:pPr>
              <w:spacing w:after="0" w:line="240" w:lineRule="auto"/>
              <w:rPr>
                <w:rFonts w:eastAsia="Times New Roman"/>
              </w:rPr>
            </w:pPr>
            <w:bookmarkStart w:id="8297" w:name="BKM_6130C08C_49C3_4072_805C_7D095BB05857"/>
            <w:r>
              <w:rPr>
                <w:rFonts w:eastAsia="Times New Roman"/>
                <w:b/>
                <w:bCs/>
              </w:rPr>
              <w:t>Naam objecttype</w:t>
            </w:r>
          </w:p>
        </w:tc>
        <w:tc>
          <w:tcPr>
            <w:tcW w:w="5760" w:type="dxa"/>
            <w:gridSpan w:val="3"/>
            <w:tcBorders>
              <w:top w:val="single" w:sz="4" w:space="0" w:color="auto"/>
              <w:left w:val="nil"/>
              <w:bottom w:val="nil"/>
              <w:right w:val="nil"/>
            </w:tcBorders>
          </w:tcPr>
          <w:p w14:paraId="489E3DA7" w14:textId="77777777" w:rsidR="00367B3C" w:rsidRDefault="00DA5D93" w:rsidP="00367B3C">
            <w:pPr>
              <w:spacing w:after="0" w:line="240" w:lineRule="auto"/>
              <w:rPr>
                <w:rFonts w:eastAsia="Times New Roman"/>
              </w:rPr>
            </w:pPr>
            <w:r>
              <w:fldChar w:fldCharType="begin" w:fldLock="1"/>
            </w:r>
            <w:r w:rsidR="00367B3C">
              <w:instrText xml:space="preserve">MERGEFIELD </w:instrText>
            </w:r>
            <w:r w:rsidR="00367B3C">
              <w:rPr>
                <w:rFonts w:eastAsia="Times New Roman"/>
              </w:rPr>
              <w:instrText>Element.Name</w:instrText>
            </w:r>
            <w:r>
              <w:fldChar w:fldCharType="separate"/>
            </w:r>
            <w:r w:rsidR="00367B3C">
              <w:rPr>
                <w:rFonts w:eastAsia="Times New Roman"/>
              </w:rPr>
              <w:t>ROL</w:t>
            </w:r>
            <w:r>
              <w:fldChar w:fldCharType="end"/>
            </w:r>
          </w:p>
        </w:tc>
      </w:tr>
      <w:tr w:rsidR="00367B3C" w14:paraId="00B6706A" w14:textId="77777777" w:rsidTr="00A76CD7">
        <w:trPr>
          <w:trHeight w:val="114"/>
        </w:trPr>
        <w:tc>
          <w:tcPr>
            <w:tcW w:w="3600" w:type="dxa"/>
            <w:tcBorders>
              <w:top w:val="nil"/>
              <w:left w:val="nil"/>
              <w:bottom w:val="nil"/>
              <w:right w:val="nil"/>
            </w:tcBorders>
          </w:tcPr>
          <w:p w14:paraId="70D4189F" w14:textId="77777777" w:rsidR="00367B3C" w:rsidRDefault="00367B3C" w:rsidP="00367B3C">
            <w:pPr>
              <w:spacing w:after="0" w:line="240" w:lineRule="auto"/>
              <w:rPr>
                <w:rFonts w:eastAsia="Times New Roman"/>
                <w:b/>
                <w:bCs/>
              </w:rPr>
            </w:pPr>
          </w:p>
        </w:tc>
        <w:tc>
          <w:tcPr>
            <w:tcW w:w="5760" w:type="dxa"/>
            <w:gridSpan w:val="3"/>
            <w:tcBorders>
              <w:top w:val="nil"/>
              <w:left w:val="nil"/>
              <w:bottom w:val="nil"/>
              <w:right w:val="nil"/>
            </w:tcBorders>
          </w:tcPr>
          <w:p w14:paraId="13C17BC8" w14:textId="77777777" w:rsidR="00367B3C" w:rsidRDefault="00367B3C" w:rsidP="00367B3C">
            <w:pPr>
              <w:spacing w:after="0" w:line="240" w:lineRule="auto"/>
              <w:rPr>
                <w:rFonts w:eastAsia="Times New Roman"/>
              </w:rPr>
            </w:pPr>
          </w:p>
        </w:tc>
      </w:tr>
      <w:tr w:rsidR="00367B3C" w14:paraId="2E9E9877" w14:textId="77777777" w:rsidTr="00367B3C">
        <w:tc>
          <w:tcPr>
            <w:tcW w:w="3600" w:type="dxa"/>
            <w:tcBorders>
              <w:top w:val="nil"/>
              <w:left w:val="nil"/>
              <w:bottom w:val="nil"/>
              <w:right w:val="nil"/>
            </w:tcBorders>
          </w:tcPr>
          <w:p w14:paraId="7203544B" w14:textId="77777777" w:rsidR="00367B3C" w:rsidRDefault="00367B3C" w:rsidP="00367B3C">
            <w:pPr>
              <w:spacing w:after="0" w:line="240" w:lineRule="auto"/>
              <w:rPr>
                <w:rFonts w:eastAsia="Times New Roman"/>
              </w:rPr>
            </w:pPr>
            <w:r>
              <w:rPr>
                <w:rFonts w:eastAsia="Times New Roman"/>
                <w:b/>
                <w:bCs/>
              </w:rPr>
              <w:t>Mnemonic objecttype</w:t>
            </w:r>
          </w:p>
        </w:tc>
        <w:tc>
          <w:tcPr>
            <w:tcW w:w="5760" w:type="dxa"/>
            <w:gridSpan w:val="3"/>
            <w:tcBorders>
              <w:top w:val="nil"/>
              <w:left w:val="nil"/>
              <w:bottom w:val="nil"/>
              <w:right w:val="nil"/>
            </w:tcBorders>
          </w:tcPr>
          <w:p w14:paraId="04C5AD86" w14:textId="77777777" w:rsidR="00367B3C" w:rsidRDefault="00DA5D93" w:rsidP="00367B3C">
            <w:pPr>
              <w:spacing w:after="0" w:line="240" w:lineRule="auto"/>
              <w:rPr>
                <w:rFonts w:eastAsia="Times New Roman"/>
              </w:rPr>
            </w:pPr>
            <w:r>
              <w:fldChar w:fldCharType="begin" w:fldLock="1"/>
            </w:r>
            <w:r w:rsidR="00367B3C">
              <w:instrText xml:space="preserve">MERGEFIELD </w:instrText>
            </w:r>
            <w:r w:rsidR="00367B3C">
              <w:rPr>
                <w:rFonts w:eastAsia="Times New Roman"/>
              </w:rPr>
              <w:instrText>Element.Alias</w:instrText>
            </w:r>
            <w:r>
              <w:fldChar w:fldCharType="separate"/>
            </w:r>
            <w:r w:rsidR="00367B3C">
              <w:rPr>
                <w:rFonts w:eastAsia="Times New Roman"/>
              </w:rPr>
              <w:t>ROL</w:t>
            </w:r>
            <w:r>
              <w:fldChar w:fldCharType="end"/>
            </w:r>
          </w:p>
        </w:tc>
      </w:tr>
      <w:tr w:rsidR="00367B3C" w14:paraId="629149DC" w14:textId="77777777" w:rsidTr="00367B3C">
        <w:tc>
          <w:tcPr>
            <w:tcW w:w="3600" w:type="dxa"/>
            <w:tcBorders>
              <w:top w:val="nil"/>
              <w:left w:val="nil"/>
              <w:bottom w:val="nil"/>
              <w:right w:val="nil"/>
            </w:tcBorders>
          </w:tcPr>
          <w:p w14:paraId="154BDC35" w14:textId="77777777" w:rsidR="00367B3C" w:rsidRDefault="00367B3C" w:rsidP="00367B3C">
            <w:pPr>
              <w:spacing w:after="0" w:line="240" w:lineRule="auto"/>
              <w:rPr>
                <w:rFonts w:eastAsia="Times New Roman"/>
                <w:b/>
                <w:bCs/>
              </w:rPr>
            </w:pPr>
          </w:p>
        </w:tc>
        <w:tc>
          <w:tcPr>
            <w:tcW w:w="5760" w:type="dxa"/>
            <w:gridSpan w:val="3"/>
            <w:tcBorders>
              <w:top w:val="nil"/>
              <w:left w:val="nil"/>
              <w:bottom w:val="nil"/>
              <w:right w:val="nil"/>
            </w:tcBorders>
          </w:tcPr>
          <w:p w14:paraId="1A4BA1F7" w14:textId="77777777" w:rsidR="00367B3C" w:rsidRDefault="00367B3C" w:rsidP="00367B3C">
            <w:pPr>
              <w:spacing w:after="0" w:line="240" w:lineRule="auto"/>
              <w:rPr>
                <w:rFonts w:eastAsia="Times New Roman"/>
              </w:rPr>
            </w:pPr>
          </w:p>
        </w:tc>
      </w:tr>
      <w:tr w:rsidR="00367B3C" w14:paraId="70A23362" w14:textId="77777777" w:rsidTr="00367B3C">
        <w:tc>
          <w:tcPr>
            <w:tcW w:w="3600" w:type="dxa"/>
            <w:tcBorders>
              <w:top w:val="nil"/>
              <w:left w:val="nil"/>
              <w:bottom w:val="nil"/>
              <w:right w:val="nil"/>
            </w:tcBorders>
          </w:tcPr>
          <w:p w14:paraId="7ACB618C" w14:textId="77777777" w:rsidR="00367B3C" w:rsidRDefault="00367B3C" w:rsidP="00367B3C">
            <w:pPr>
              <w:spacing w:after="0" w:line="240" w:lineRule="auto"/>
              <w:rPr>
                <w:rFonts w:eastAsia="Times New Roman"/>
                <w:b/>
                <w:bCs/>
              </w:rPr>
            </w:pPr>
            <w:r>
              <w:rPr>
                <w:rFonts w:eastAsia="Times New Roman"/>
                <w:b/>
                <w:bCs/>
              </w:rPr>
              <w:t>Herkomst objecttype</w:t>
            </w:r>
          </w:p>
        </w:tc>
        <w:tc>
          <w:tcPr>
            <w:tcW w:w="5760" w:type="dxa"/>
            <w:gridSpan w:val="3"/>
            <w:tcBorders>
              <w:top w:val="nil"/>
              <w:left w:val="nil"/>
              <w:bottom w:val="nil"/>
              <w:right w:val="nil"/>
            </w:tcBorders>
          </w:tcPr>
          <w:p w14:paraId="676A35E3" w14:textId="77777777" w:rsidR="00367B3C" w:rsidRDefault="00367B3C" w:rsidP="00367B3C">
            <w:pPr>
              <w:spacing w:after="0" w:line="240" w:lineRule="auto"/>
              <w:rPr>
                <w:rFonts w:eastAsia="Times New Roman"/>
              </w:rPr>
            </w:pPr>
            <w:r>
              <w:rPr>
                <w:rFonts w:eastAsia="Times New Roman"/>
              </w:rPr>
              <w:t>KING</w:t>
            </w:r>
          </w:p>
        </w:tc>
      </w:tr>
      <w:tr w:rsidR="00367B3C" w14:paraId="1B007E35" w14:textId="77777777" w:rsidTr="00367B3C">
        <w:trPr>
          <w:trHeight w:val="230"/>
        </w:trPr>
        <w:tc>
          <w:tcPr>
            <w:tcW w:w="3600" w:type="dxa"/>
            <w:tcBorders>
              <w:top w:val="nil"/>
              <w:left w:val="nil"/>
              <w:bottom w:val="nil"/>
              <w:right w:val="nil"/>
            </w:tcBorders>
          </w:tcPr>
          <w:p w14:paraId="199A225A" w14:textId="77777777" w:rsidR="00367B3C" w:rsidRDefault="00367B3C" w:rsidP="00367B3C">
            <w:pPr>
              <w:spacing w:after="0" w:line="240" w:lineRule="auto"/>
              <w:rPr>
                <w:rFonts w:eastAsia="Times New Roman"/>
                <w:b/>
                <w:bCs/>
              </w:rPr>
            </w:pPr>
          </w:p>
        </w:tc>
        <w:tc>
          <w:tcPr>
            <w:tcW w:w="5760" w:type="dxa"/>
            <w:gridSpan w:val="3"/>
            <w:tcBorders>
              <w:top w:val="nil"/>
              <w:left w:val="nil"/>
              <w:bottom w:val="nil"/>
              <w:right w:val="nil"/>
            </w:tcBorders>
          </w:tcPr>
          <w:p w14:paraId="492491F7" w14:textId="77777777" w:rsidR="00367B3C" w:rsidRDefault="00367B3C" w:rsidP="00367B3C">
            <w:pPr>
              <w:spacing w:after="0" w:line="240" w:lineRule="auto"/>
              <w:rPr>
                <w:rFonts w:eastAsia="Times New Roman"/>
              </w:rPr>
            </w:pPr>
          </w:p>
        </w:tc>
      </w:tr>
      <w:tr w:rsidR="00367B3C" w14:paraId="37984EFF" w14:textId="77777777" w:rsidTr="00367B3C">
        <w:trPr>
          <w:trHeight w:val="230"/>
        </w:trPr>
        <w:tc>
          <w:tcPr>
            <w:tcW w:w="3600" w:type="dxa"/>
            <w:tcBorders>
              <w:top w:val="nil"/>
              <w:left w:val="nil"/>
              <w:bottom w:val="nil"/>
              <w:right w:val="nil"/>
            </w:tcBorders>
          </w:tcPr>
          <w:p w14:paraId="7CF68A0C" w14:textId="77777777" w:rsidR="00367B3C" w:rsidRDefault="00367B3C" w:rsidP="00367B3C">
            <w:pPr>
              <w:spacing w:after="0" w:line="240" w:lineRule="auto"/>
              <w:rPr>
                <w:rFonts w:eastAsia="Times New Roman"/>
                <w:b/>
                <w:bCs/>
              </w:rPr>
            </w:pPr>
            <w:r>
              <w:rPr>
                <w:rFonts w:eastAsia="Times New Roman"/>
                <w:b/>
                <w:bCs/>
              </w:rPr>
              <w:t>Code objecttype</w:t>
            </w:r>
          </w:p>
        </w:tc>
        <w:tc>
          <w:tcPr>
            <w:tcW w:w="5760" w:type="dxa"/>
            <w:gridSpan w:val="3"/>
            <w:tcBorders>
              <w:top w:val="nil"/>
              <w:left w:val="nil"/>
              <w:bottom w:val="nil"/>
              <w:right w:val="nil"/>
            </w:tcBorders>
          </w:tcPr>
          <w:p w14:paraId="191AE38D" w14:textId="77777777" w:rsidR="00367B3C" w:rsidRDefault="00367B3C" w:rsidP="00367B3C">
            <w:pPr>
              <w:spacing w:after="0" w:line="240" w:lineRule="auto"/>
              <w:rPr>
                <w:rFonts w:eastAsia="Times New Roman"/>
              </w:rPr>
            </w:pPr>
          </w:p>
        </w:tc>
      </w:tr>
      <w:tr w:rsidR="00367B3C" w14:paraId="40F15705" w14:textId="77777777" w:rsidTr="00367B3C">
        <w:trPr>
          <w:trHeight w:val="230"/>
        </w:trPr>
        <w:tc>
          <w:tcPr>
            <w:tcW w:w="3600" w:type="dxa"/>
            <w:tcBorders>
              <w:top w:val="nil"/>
              <w:left w:val="nil"/>
              <w:bottom w:val="nil"/>
              <w:right w:val="nil"/>
            </w:tcBorders>
          </w:tcPr>
          <w:p w14:paraId="691B5E02" w14:textId="77777777" w:rsidR="00367B3C" w:rsidRDefault="00367B3C" w:rsidP="00367B3C">
            <w:pPr>
              <w:spacing w:after="0" w:line="240" w:lineRule="auto"/>
              <w:rPr>
                <w:rFonts w:eastAsia="Times New Roman"/>
                <w:b/>
                <w:bCs/>
              </w:rPr>
            </w:pPr>
          </w:p>
        </w:tc>
        <w:tc>
          <w:tcPr>
            <w:tcW w:w="5760" w:type="dxa"/>
            <w:gridSpan w:val="3"/>
            <w:tcBorders>
              <w:top w:val="nil"/>
              <w:left w:val="nil"/>
              <w:bottom w:val="nil"/>
              <w:right w:val="nil"/>
            </w:tcBorders>
          </w:tcPr>
          <w:p w14:paraId="59F2569B" w14:textId="77777777" w:rsidR="00367B3C" w:rsidRDefault="00367B3C" w:rsidP="00367B3C">
            <w:pPr>
              <w:spacing w:after="0" w:line="240" w:lineRule="auto"/>
              <w:rPr>
                <w:rFonts w:eastAsia="Times New Roman"/>
              </w:rPr>
            </w:pPr>
          </w:p>
        </w:tc>
      </w:tr>
      <w:tr w:rsidR="00367B3C" w:rsidRPr="00CB22FF" w14:paraId="76C3E385" w14:textId="77777777" w:rsidTr="00367B3C">
        <w:trPr>
          <w:trHeight w:val="230"/>
        </w:trPr>
        <w:tc>
          <w:tcPr>
            <w:tcW w:w="3600" w:type="dxa"/>
            <w:tcBorders>
              <w:top w:val="nil"/>
              <w:left w:val="nil"/>
              <w:bottom w:val="nil"/>
              <w:right w:val="nil"/>
            </w:tcBorders>
          </w:tcPr>
          <w:p w14:paraId="05A42513" w14:textId="77777777" w:rsidR="00367B3C" w:rsidRDefault="00367B3C" w:rsidP="00367B3C">
            <w:pPr>
              <w:spacing w:after="0" w:line="240" w:lineRule="auto"/>
              <w:rPr>
                <w:rFonts w:eastAsia="Times New Roman"/>
                <w:b/>
                <w:bCs/>
              </w:rPr>
            </w:pPr>
            <w:r>
              <w:rPr>
                <w:rFonts w:eastAsia="Times New Roman"/>
                <w:b/>
                <w:bCs/>
              </w:rPr>
              <w:t>Definitie objecttype</w:t>
            </w:r>
          </w:p>
        </w:tc>
        <w:tc>
          <w:tcPr>
            <w:tcW w:w="5760" w:type="dxa"/>
            <w:gridSpan w:val="3"/>
            <w:tcBorders>
              <w:top w:val="nil"/>
              <w:left w:val="nil"/>
              <w:bottom w:val="nil"/>
              <w:right w:val="nil"/>
            </w:tcBorders>
          </w:tcPr>
          <w:p w14:paraId="052EFD9B" w14:textId="77777777" w:rsidR="00367B3C" w:rsidRPr="00DD0F4F" w:rsidRDefault="00DA5D93" w:rsidP="00367B3C">
            <w:pPr>
              <w:spacing w:after="0" w:line="240" w:lineRule="auto"/>
              <w:rPr>
                <w:rFonts w:eastAsia="Times New Roman"/>
                <w:lang w:val="nl-NL"/>
              </w:rPr>
            </w:pPr>
            <w:r w:rsidRPr="00367B3C">
              <w:rPr>
                <w:rFonts w:eastAsia="Times New Roman"/>
              </w:rPr>
              <w:fldChar w:fldCharType="begin" w:fldLock="1"/>
            </w:r>
            <w:r w:rsidR="00367B3C" w:rsidRPr="00DD0F4F">
              <w:rPr>
                <w:rFonts w:eastAsia="Times New Roman"/>
                <w:lang w:val="nl-NL"/>
              </w:rPr>
              <w:instrText>MERGEFIELD Element.Notes</w:instrText>
            </w:r>
            <w:r w:rsidRPr="00367B3C">
              <w:rPr>
                <w:rFonts w:eastAsia="Times New Roman"/>
              </w:rPr>
              <w:fldChar w:fldCharType="end"/>
            </w:r>
            <w:r w:rsidR="00367B3C" w:rsidRPr="00DD0F4F">
              <w:rPr>
                <w:rFonts w:eastAsia="Times New Roman"/>
                <w:lang w:val="nl-NL"/>
              </w:rPr>
              <w:t>De taken, rechten en/of verplichtingen die een specifieke betrokkene heeft ten aanzien van een specifieke zaak</w:t>
            </w:r>
          </w:p>
        </w:tc>
      </w:tr>
      <w:tr w:rsidR="00367B3C" w:rsidRPr="00CB22FF" w14:paraId="4C25B7FF" w14:textId="77777777" w:rsidTr="00367B3C">
        <w:tc>
          <w:tcPr>
            <w:tcW w:w="3600" w:type="dxa"/>
            <w:tcBorders>
              <w:top w:val="nil"/>
              <w:left w:val="nil"/>
              <w:bottom w:val="nil"/>
              <w:right w:val="nil"/>
            </w:tcBorders>
          </w:tcPr>
          <w:p w14:paraId="53FC58B5" w14:textId="77777777" w:rsidR="00367B3C" w:rsidRPr="00DD0F4F" w:rsidRDefault="00367B3C" w:rsidP="00367B3C">
            <w:pPr>
              <w:spacing w:after="0" w:line="240" w:lineRule="auto"/>
              <w:rPr>
                <w:rFonts w:eastAsia="Times New Roman"/>
                <w:b/>
                <w:bCs/>
                <w:lang w:val="nl-NL"/>
              </w:rPr>
            </w:pPr>
          </w:p>
        </w:tc>
        <w:tc>
          <w:tcPr>
            <w:tcW w:w="5760" w:type="dxa"/>
            <w:gridSpan w:val="3"/>
            <w:tcBorders>
              <w:top w:val="nil"/>
              <w:left w:val="nil"/>
              <w:bottom w:val="nil"/>
              <w:right w:val="nil"/>
            </w:tcBorders>
          </w:tcPr>
          <w:p w14:paraId="12E3E71B" w14:textId="77777777" w:rsidR="00367B3C" w:rsidRPr="00DD0F4F" w:rsidRDefault="00367B3C" w:rsidP="00367B3C">
            <w:pPr>
              <w:spacing w:after="0" w:line="240" w:lineRule="auto"/>
              <w:rPr>
                <w:rFonts w:eastAsia="Times New Roman"/>
                <w:lang w:val="nl-NL"/>
              </w:rPr>
            </w:pPr>
          </w:p>
        </w:tc>
      </w:tr>
      <w:tr w:rsidR="00367B3C" w14:paraId="61AAEC21" w14:textId="77777777" w:rsidTr="00367B3C">
        <w:tc>
          <w:tcPr>
            <w:tcW w:w="3600" w:type="dxa"/>
            <w:tcBorders>
              <w:top w:val="nil"/>
              <w:left w:val="nil"/>
              <w:bottom w:val="nil"/>
              <w:right w:val="nil"/>
            </w:tcBorders>
          </w:tcPr>
          <w:p w14:paraId="5E108C86" w14:textId="77777777" w:rsidR="00367B3C" w:rsidRDefault="00367B3C" w:rsidP="00367B3C">
            <w:pPr>
              <w:spacing w:after="0" w:line="240" w:lineRule="auto"/>
              <w:rPr>
                <w:rFonts w:eastAsia="Times New Roman"/>
                <w:b/>
                <w:bCs/>
              </w:rPr>
            </w:pPr>
            <w:r>
              <w:rPr>
                <w:rFonts w:eastAsia="Times New Roman"/>
                <w:b/>
                <w:bCs/>
              </w:rPr>
              <w:t>Herkomst definitie objecttype</w:t>
            </w:r>
          </w:p>
        </w:tc>
        <w:tc>
          <w:tcPr>
            <w:tcW w:w="5760" w:type="dxa"/>
            <w:gridSpan w:val="3"/>
            <w:tcBorders>
              <w:top w:val="nil"/>
              <w:left w:val="nil"/>
              <w:bottom w:val="nil"/>
              <w:right w:val="nil"/>
            </w:tcBorders>
          </w:tcPr>
          <w:p w14:paraId="3BEBD72F" w14:textId="77777777" w:rsidR="00367B3C" w:rsidRDefault="00367B3C" w:rsidP="00367B3C">
            <w:pPr>
              <w:spacing w:after="0" w:line="240" w:lineRule="auto"/>
              <w:rPr>
                <w:rFonts w:eastAsia="Times New Roman"/>
              </w:rPr>
            </w:pPr>
            <w:r>
              <w:rPr>
                <w:rFonts w:eastAsia="Times New Roman"/>
              </w:rPr>
              <w:t>KING</w:t>
            </w:r>
          </w:p>
        </w:tc>
      </w:tr>
      <w:tr w:rsidR="00367B3C" w14:paraId="559E55B7" w14:textId="77777777" w:rsidTr="00367B3C">
        <w:trPr>
          <w:trHeight w:val="230"/>
        </w:trPr>
        <w:tc>
          <w:tcPr>
            <w:tcW w:w="3600" w:type="dxa"/>
            <w:tcBorders>
              <w:top w:val="nil"/>
              <w:left w:val="nil"/>
              <w:bottom w:val="nil"/>
              <w:right w:val="nil"/>
            </w:tcBorders>
          </w:tcPr>
          <w:p w14:paraId="7531A7D2" w14:textId="77777777" w:rsidR="00367B3C" w:rsidRDefault="00367B3C" w:rsidP="00367B3C">
            <w:pPr>
              <w:spacing w:after="0" w:line="240" w:lineRule="auto"/>
              <w:rPr>
                <w:rFonts w:eastAsia="Times New Roman"/>
                <w:b/>
                <w:bCs/>
              </w:rPr>
            </w:pPr>
          </w:p>
        </w:tc>
        <w:tc>
          <w:tcPr>
            <w:tcW w:w="5760" w:type="dxa"/>
            <w:gridSpan w:val="3"/>
            <w:tcBorders>
              <w:top w:val="nil"/>
              <w:left w:val="nil"/>
              <w:bottom w:val="nil"/>
              <w:right w:val="nil"/>
            </w:tcBorders>
          </w:tcPr>
          <w:p w14:paraId="0D000A78" w14:textId="77777777" w:rsidR="00367B3C" w:rsidRDefault="00367B3C" w:rsidP="00367B3C">
            <w:pPr>
              <w:spacing w:after="0" w:line="240" w:lineRule="auto"/>
              <w:rPr>
                <w:rFonts w:eastAsia="Times New Roman"/>
              </w:rPr>
            </w:pPr>
          </w:p>
        </w:tc>
      </w:tr>
      <w:tr w:rsidR="00367B3C" w14:paraId="27EC4D86" w14:textId="77777777" w:rsidTr="00367B3C">
        <w:tc>
          <w:tcPr>
            <w:tcW w:w="3600" w:type="dxa"/>
            <w:tcBorders>
              <w:top w:val="nil"/>
              <w:left w:val="nil"/>
              <w:bottom w:val="nil"/>
              <w:right w:val="nil"/>
            </w:tcBorders>
          </w:tcPr>
          <w:p w14:paraId="364B2932" w14:textId="77777777" w:rsidR="00367B3C" w:rsidRDefault="00367B3C" w:rsidP="00367B3C">
            <w:pPr>
              <w:spacing w:after="0" w:line="240" w:lineRule="auto"/>
              <w:rPr>
                <w:rFonts w:eastAsia="Times New Roman"/>
                <w:b/>
                <w:bCs/>
              </w:rPr>
            </w:pPr>
            <w:r>
              <w:rPr>
                <w:rFonts w:eastAsia="Times New Roman"/>
                <w:b/>
                <w:bCs/>
              </w:rPr>
              <w:t>Datum opname objecttype</w:t>
            </w:r>
          </w:p>
        </w:tc>
        <w:tc>
          <w:tcPr>
            <w:tcW w:w="5760" w:type="dxa"/>
            <w:gridSpan w:val="3"/>
            <w:tcBorders>
              <w:top w:val="nil"/>
              <w:left w:val="nil"/>
              <w:bottom w:val="nil"/>
              <w:right w:val="nil"/>
            </w:tcBorders>
          </w:tcPr>
          <w:p w14:paraId="7C782339" w14:textId="77777777" w:rsidR="00367B3C" w:rsidRDefault="00367B3C" w:rsidP="00367B3C">
            <w:pPr>
              <w:spacing w:after="0" w:line="240" w:lineRule="auto"/>
              <w:rPr>
                <w:rFonts w:eastAsia="Times New Roman"/>
              </w:rPr>
            </w:pPr>
            <w:r>
              <w:rPr>
                <w:rFonts w:eastAsia="Times New Roman"/>
              </w:rPr>
              <w:t>1 juni 2008</w:t>
            </w:r>
          </w:p>
        </w:tc>
      </w:tr>
      <w:tr w:rsidR="00367B3C" w14:paraId="4C14F05C" w14:textId="77777777" w:rsidTr="00367B3C">
        <w:trPr>
          <w:trHeight w:val="260"/>
        </w:trPr>
        <w:tc>
          <w:tcPr>
            <w:tcW w:w="3600" w:type="dxa"/>
            <w:tcBorders>
              <w:top w:val="nil"/>
              <w:left w:val="nil"/>
              <w:bottom w:val="nil"/>
              <w:right w:val="nil"/>
            </w:tcBorders>
          </w:tcPr>
          <w:p w14:paraId="2F66E56C" w14:textId="77777777" w:rsidR="00367B3C" w:rsidRDefault="00367B3C" w:rsidP="00367B3C">
            <w:pPr>
              <w:spacing w:after="0" w:line="240" w:lineRule="auto"/>
              <w:rPr>
                <w:rFonts w:eastAsia="Times New Roman"/>
                <w:b/>
                <w:bCs/>
              </w:rPr>
            </w:pPr>
          </w:p>
        </w:tc>
        <w:tc>
          <w:tcPr>
            <w:tcW w:w="5760" w:type="dxa"/>
            <w:gridSpan w:val="3"/>
            <w:tcBorders>
              <w:top w:val="nil"/>
              <w:left w:val="nil"/>
              <w:bottom w:val="nil"/>
              <w:right w:val="nil"/>
            </w:tcBorders>
          </w:tcPr>
          <w:p w14:paraId="197C2E9D" w14:textId="77777777" w:rsidR="00367B3C" w:rsidRDefault="00367B3C" w:rsidP="00367B3C">
            <w:pPr>
              <w:spacing w:after="0" w:line="240" w:lineRule="auto"/>
              <w:rPr>
                <w:rFonts w:eastAsia="Times New Roman"/>
              </w:rPr>
            </w:pPr>
          </w:p>
        </w:tc>
      </w:tr>
      <w:tr w:rsidR="00367B3C" w:rsidRPr="00CB22FF" w14:paraId="3BF5C35E" w14:textId="77777777" w:rsidTr="00367B3C">
        <w:tc>
          <w:tcPr>
            <w:tcW w:w="3600" w:type="dxa"/>
            <w:tcBorders>
              <w:top w:val="nil"/>
              <w:left w:val="nil"/>
              <w:bottom w:val="nil"/>
              <w:right w:val="nil"/>
            </w:tcBorders>
          </w:tcPr>
          <w:p w14:paraId="5A55E385" w14:textId="77777777" w:rsidR="00367B3C" w:rsidRDefault="00367B3C" w:rsidP="00367B3C">
            <w:pPr>
              <w:spacing w:after="0" w:line="240" w:lineRule="auto"/>
              <w:rPr>
                <w:rFonts w:eastAsia="Times New Roman"/>
                <w:b/>
                <w:bCs/>
              </w:rPr>
            </w:pPr>
            <w:r>
              <w:rPr>
                <w:rFonts w:eastAsia="Times New Roman"/>
                <w:b/>
                <w:bCs/>
              </w:rPr>
              <w:t>Toelichting objecttype</w:t>
            </w:r>
          </w:p>
        </w:tc>
        <w:tc>
          <w:tcPr>
            <w:tcW w:w="5760" w:type="dxa"/>
            <w:gridSpan w:val="3"/>
            <w:tcBorders>
              <w:top w:val="nil"/>
              <w:left w:val="nil"/>
              <w:bottom w:val="nil"/>
              <w:right w:val="nil"/>
            </w:tcBorders>
          </w:tcPr>
          <w:p w14:paraId="2C0646F3" w14:textId="77777777" w:rsidR="00367B3C" w:rsidRPr="00DD0F4F" w:rsidRDefault="00367B3C" w:rsidP="00367B3C">
            <w:pPr>
              <w:spacing w:after="0" w:line="240" w:lineRule="auto"/>
              <w:rPr>
                <w:rFonts w:eastAsia="Times New Roman"/>
                <w:lang w:val="nl-NL"/>
              </w:rPr>
            </w:pPr>
            <w:r w:rsidRPr="00DD0F4F">
              <w:rPr>
                <w:rFonts w:eastAsia="Times New Roman"/>
                <w:lang w:val="nl-NL"/>
              </w:rPr>
              <w:t>De ROL verbindt de zaak met de daarbij betrokken personen en organisaties. Het gaat daarbij om de aard van de betrokkenheid van zowel de, veelal externe, initiator</w:t>
            </w:r>
            <w:del w:id="8298" w:author="Arjan" w:date="2014-09-08T22:45:00Z">
              <w:r w:rsidRPr="00DD0F4F" w:rsidDel="004A56CC">
                <w:rPr>
                  <w:rFonts w:eastAsia="Times New Roman"/>
                  <w:lang w:val="nl-NL"/>
                </w:rPr>
                <w:delText>en</w:delText>
              </w:r>
            </w:del>
            <w:r w:rsidRPr="00DD0F4F">
              <w:rPr>
                <w:rFonts w:eastAsia="Times New Roman"/>
                <w:lang w:val="nl-NL"/>
              </w:rPr>
              <w:t xml:space="preserve"> van de zaak als de behandelaren van de zaak. De aard van de betrokkenheid is dan ook divers: aanvrager, behandelaar, medebehandelaar, belanghebbende, indiener namens een ander, etcetera. </w:t>
            </w:r>
          </w:p>
          <w:p w14:paraId="07DCA5C2" w14:textId="77777777" w:rsidR="00367B3C" w:rsidRPr="00DD0F4F" w:rsidRDefault="00367B3C" w:rsidP="00367B3C">
            <w:pPr>
              <w:spacing w:after="0" w:line="240" w:lineRule="auto"/>
              <w:rPr>
                <w:rFonts w:eastAsia="Times New Roman"/>
                <w:lang w:val="nl-NL"/>
              </w:rPr>
            </w:pPr>
            <w:r w:rsidRPr="00DD0F4F">
              <w:rPr>
                <w:rFonts w:eastAsia="Times New Roman"/>
                <w:lang w:val="nl-NL"/>
              </w:rPr>
              <w:t>Het is overigens  niet ondenkbaar dat één betrokkene meer dan één rol heeft in één zaak. Bijvoorbeeld als aanvrager van de zaak en als beschikkinghouder van het besluit (zoals een vergunning) dat de uitkomst is van de zaak.</w:t>
            </w:r>
          </w:p>
          <w:p w14:paraId="36CFAFE9" w14:textId="77777777" w:rsidR="00367B3C" w:rsidRPr="00DD0F4F" w:rsidRDefault="00367B3C" w:rsidP="00367B3C">
            <w:pPr>
              <w:spacing w:after="0" w:line="240" w:lineRule="auto"/>
              <w:rPr>
                <w:ins w:id="8299" w:author="Arjan" w:date="2014-09-08T22:46:00Z"/>
                <w:rFonts w:eastAsia="Times New Roman"/>
                <w:lang w:val="nl-NL"/>
              </w:rPr>
            </w:pPr>
            <w:r w:rsidRPr="00DD0F4F">
              <w:rPr>
                <w:rFonts w:eastAsia="Times New Roman"/>
                <w:lang w:val="nl-NL"/>
              </w:rPr>
              <w:t>Elke zaakbehandelende organisatie kan diverse rolbenamingen (Rolomschrijving) hanteren. Om bij uitwisseling van zaakgegevens tussen organisaties te bereiken dat rolbenamingen juist geinterpreteerd worden, hebben we Rolomschrijving generiek toegevoegd. Dit bevat de landelijk gehanteerde rolbenamingen.</w:t>
            </w:r>
          </w:p>
          <w:p w14:paraId="589C4C78" w14:textId="77777777" w:rsidR="004A56CC" w:rsidRPr="00DD0F4F" w:rsidRDefault="004A56CC" w:rsidP="00367B3C">
            <w:pPr>
              <w:spacing w:after="0" w:line="240" w:lineRule="auto"/>
              <w:rPr>
                <w:rFonts w:eastAsia="Times New Roman"/>
                <w:lang w:val="nl-NL"/>
              </w:rPr>
            </w:pPr>
            <w:ins w:id="8300" w:author="Arjan" w:date="2014-09-08T22:47:00Z">
              <w:r w:rsidRPr="00DD0F4F">
                <w:rPr>
                  <w:rFonts w:eastAsia="Times New Roman"/>
                  <w:lang w:val="nl-NL"/>
                </w:rPr>
                <w:t xml:space="preserve">Indien er sprake is van machtiging door een betrokkene van een andere betrokken bij </w:t>
              </w:r>
            </w:ins>
            <w:ins w:id="8301" w:author="Arjan" w:date="2014-09-08T22:48:00Z">
              <w:r w:rsidRPr="00DD0F4F">
                <w:rPr>
                  <w:rFonts w:eastAsia="Times New Roman"/>
                  <w:lang w:val="nl-NL"/>
                </w:rPr>
                <w:t xml:space="preserve">dezelfde zaak, dan kan dat bij de ROL gespecificeerd worden. </w:t>
              </w:r>
            </w:ins>
          </w:p>
          <w:p w14:paraId="7F2E74BA" w14:textId="77777777" w:rsidR="004A56CC" w:rsidRPr="00DD0F4F" w:rsidRDefault="00367B3C" w:rsidP="00367B3C">
            <w:pPr>
              <w:spacing w:after="0" w:line="240" w:lineRule="auto"/>
              <w:rPr>
                <w:ins w:id="8302" w:author="Arjan" w:date="2014-09-08T22:46:00Z"/>
                <w:rFonts w:eastAsia="Times New Roman"/>
                <w:lang w:val="nl-NL"/>
              </w:rPr>
            </w:pPr>
            <w:r w:rsidRPr="00DD0F4F">
              <w:rPr>
                <w:rFonts w:eastAsia="Times New Roman"/>
                <w:lang w:val="nl-NL"/>
              </w:rPr>
              <w:t xml:space="preserve">Indien de betrokkene bij een zaak een natuurlijk persoon, niet-natuurlijk persoon of vestiging (van een niet zaakbehandelende organisatie) is, kan het gewenst zijn de contactpersoon te kennen namens die betrokkene in die zaak. </w:t>
            </w:r>
            <w:r w:rsidRPr="00DD0F4F">
              <w:rPr>
                <w:rFonts w:eastAsia="Times New Roman"/>
                <w:lang w:val="nl-NL"/>
              </w:rPr>
              <w:lastRenderedPageBreak/>
              <w:t xml:space="preserve">Deze hebben we dan ook opgenomen in ROL. </w:t>
            </w:r>
          </w:p>
          <w:p w14:paraId="3440FB4F" w14:textId="77777777" w:rsidR="00367B3C" w:rsidRPr="00DD0F4F" w:rsidRDefault="00367B3C" w:rsidP="00367B3C">
            <w:pPr>
              <w:spacing w:after="0" w:line="240" w:lineRule="auto"/>
              <w:rPr>
                <w:rFonts w:eastAsia="Times New Roman"/>
                <w:lang w:val="nl-NL"/>
              </w:rPr>
            </w:pPr>
            <w:r w:rsidRPr="00DD0F4F">
              <w:rPr>
                <w:rFonts w:eastAsia="Times New Roman"/>
                <w:lang w:val="nl-NL"/>
              </w:rPr>
              <w:t>Tevens hebben we de gegevens opgenomen van het correspondentieadres waarop de (externe) betrokkene (natuurlijk persoon,niet-natuurlijk persoon of vestiging van niet-zaakbehandelende organisatie) in zijn of haar rol bij de zaak heeft aangegeven schriftelijk te willen communiceren indien dit afwijkt van het correspondentie-adres zoals dat voor de betrokkene regulier geldt.</w:t>
            </w:r>
          </w:p>
        </w:tc>
      </w:tr>
      <w:tr w:rsidR="00367B3C" w:rsidRPr="00CB22FF" w14:paraId="77469D0D" w14:textId="77777777" w:rsidTr="00367B3C">
        <w:tc>
          <w:tcPr>
            <w:tcW w:w="3600" w:type="dxa"/>
            <w:tcBorders>
              <w:top w:val="nil"/>
              <w:left w:val="nil"/>
              <w:bottom w:val="nil"/>
              <w:right w:val="nil"/>
            </w:tcBorders>
          </w:tcPr>
          <w:p w14:paraId="5E54B36E" w14:textId="77777777" w:rsidR="00367B3C" w:rsidRPr="00DD0F4F" w:rsidRDefault="00367B3C" w:rsidP="00367B3C">
            <w:pPr>
              <w:spacing w:after="0" w:line="240" w:lineRule="auto"/>
              <w:rPr>
                <w:rFonts w:eastAsia="Times New Roman"/>
                <w:b/>
                <w:bCs/>
                <w:lang w:val="nl-NL"/>
              </w:rPr>
            </w:pPr>
          </w:p>
        </w:tc>
        <w:tc>
          <w:tcPr>
            <w:tcW w:w="5760" w:type="dxa"/>
            <w:gridSpan w:val="3"/>
            <w:tcBorders>
              <w:top w:val="nil"/>
              <w:left w:val="nil"/>
              <w:bottom w:val="nil"/>
              <w:right w:val="nil"/>
            </w:tcBorders>
          </w:tcPr>
          <w:p w14:paraId="72746B55" w14:textId="77777777" w:rsidR="00367B3C" w:rsidRPr="00DD0F4F" w:rsidRDefault="00367B3C" w:rsidP="00367B3C">
            <w:pPr>
              <w:spacing w:after="0" w:line="240" w:lineRule="auto"/>
              <w:rPr>
                <w:rFonts w:eastAsia="Times New Roman"/>
                <w:lang w:val="nl-NL"/>
              </w:rPr>
            </w:pPr>
          </w:p>
        </w:tc>
      </w:tr>
      <w:bookmarkEnd w:id="8297"/>
      <w:tr w:rsidR="00BF167C" w:rsidRPr="00CB22FF" w:rsidDel="00BF167C" w14:paraId="20B0A298" w14:textId="77777777" w:rsidTr="00367B3C">
        <w:trPr>
          <w:del w:id="8303" w:author="Arjan" w:date="2014-11-18T14:51:00Z"/>
        </w:trPr>
        <w:tc>
          <w:tcPr>
            <w:tcW w:w="3600" w:type="dxa"/>
            <w:tcBorders>
              <w:top w:val="nil"/>
              <w:left w:val="nil"/>
              <w:bottom w:val="nil"/>
              <w:right w:val="nil"/>
            </w:tcBorders>
          </w:tcPr>
          <w:p w14:paraId="6B04019E" w14:textId="77777777" w:rsidR="00BF167C" w:rsidRPr="005561F3" w:rsidDel="00BF167C" w:rsidRDefault="00BF167C" w:rsidP="00B718AE">
            <w:pPr>
              <w:spacing w:after="0" w:line="240" w:lineRule="auto"/>
              <w:rPr>
                <w:del w:id="8304" w:author="Arjan" w:date="2014-11-18T14:51:00Z"/>
                <w:rFonts w:eastAsia="Times New Roman"/>
                <w:b/>
                <w:bCs/>
                <w:lang w:val="nl-NL"/>
              </w:rPr>
            </w:pPr>
            <w:del w:id="8305" w:author="Arjan" w:date="2014-11-18T14:51:00Z">
              <w:r w:rsidRPr="005561F3" w:rsidDel="00BF167C">
                <w:rPr>
                  <w:rFonts w:eastAsia="Times New Roman"/>
                  <w:b/>
                  <w:bCs/>
                  <w:lang w:val="nl-NL"/>
                </w:rPr>
                <w:delText>Unieke aanduiding objecttype</w:delText>
              </w:r>
            </w:del>
          </w:p>
        </w:tc>
        <w:tc>
          <w:tcPr>
            <w:tcW w:w="5760" w:type="dxa"/>
            <w:gridSpan w:val="3"/>
            <w:tcBorders>
              <w:top w:val="nil"/>
              <w:left w:val="nil"/>
              <w:bottom w:val="nil"/>
              <w:right w:val="nil"/>
            </w:tcBorders>
          </w:tcPr>
          <w:p w14:paraId="13BEFB05" w14:textId="77777777" w:rsidR="00BF167C" w:rsidRPr="005561F3" w:rsidDel="00BF167C" w:rsidRDefault="00BF167C" w:rsidP="00B718AE">
            <w:pPr>
              <w:spacing w:after="0" w:line="240" w:lineRule="auto"/>
              <w:rPr>
                <w:del w:id="8306" w:author="Arjan" w:date="2014-11-18T14:51:00Z"/>
                <w:rFonts w:eastAsia="Times New Roman"/>
                <w:lang w:val="nl-NL"/>
              </w:rPr>
            </w:pPr>
            <w:del w:id="8307" w:author="Arjan" w:date="2014-11-18T14:51:00Z">
              <w:r w:rsidRPr="005561F3" w:rsidDel="00BF167C">
                <w:rPr>
                  <w:rFonts w:eastAsia="Times New Roman"/>
                  <w:lang w:val="nl-NL"/>
                </w:rPr>
                <w:delText>Combinatie van de unieke aanduidingen van de gerelateerde BETROKKENE en de gerelateerde ZAAK met de Rolomschrijving.</w:delText>
              </w:r>
            </w:del>
          </w:p>
        </w:tc>
      </w:tr>
      <w:tr w:rsidR="00BF167C" w:rsidRPr="00CB22FF" w:rsidDel="00BF167C" w14:paraId="4D6D3FE0" w14:textId="77777777" w:rsidTr="00367B3C">
        <w:trPr>
          <w:del w:id="8308" w:author="Arjan" w:date="2014-11-18T14:51:00Z"/>
        </w:trPr>
        <w:tc>
          <w:tcPr>
            <w:tcW w:w="3600" w:type="dxa"/>
            <w:tcBorders>
              <w:top w:val="nil"/>
              <w:left w:val="nil"/>
              <w:bottom w:val="nil"/>
              <w:right w:val="nil"/>
            </w:tcBorders>
          </w:tcPr>
          <w:p w14:paraId="335A6867" w14:textId="77777777" w:rsidR="00BF167C" w:rsidRPr="005561F3" w:rsidDel="00BF167C" w:rsidRDefault="00BF167C" w:rsidP="00B718AE">
            <w:pPr>
              <w:spacing w:after="0" w:line="240" w:lineRule="auto"/>
              <w:rPr>
                <w:del w:id="8309" w:author="Arjan" w:date="2014-11-18T14:51:00Z"/>
                <w:rFonts w:eastAsia="Times New Roman"/>
                <w:b/>
                <w:bCs/>
                <w:lang w:val="nl-NL"/>
              </w:rPr>
            </w:pPr>
          </w:p>
        </w:tc>
        <w:tc>
          <w:tcPr>
            <w:tcW w:w="5760" w:type="dxa"/>
            <w:gridSpan w:val="3"/>
            <w:tcBorders>
              <w:top w:val="nil"/>
              <w:left w:val="nil"/>
              <w:bottom w:val="nil"/>
              <w:right w:val="nil"/>
            </w:tcBorders>
          </w:tcPr>
          <w:p w14:paraId="2E640053" w14:textId="77777777" w:rsidR="00BF167C" w:rsidRPr="005561F3" w:rsidDel="00BF167C" w:rsidRDefault="00BF167C" w:rsidP="00B718AE">
            <w:pPr>
              <w:spacing w:after="0" w:line="240" w:lineRule="auto"/>
              <w:rPr>
                <w:del w:id="8310" w:author="Arjan" w:date="2014-11-18T14:51:00Z"/>
                <w:rFonts w:eastAsia="Times New Roman"/>
                <w:lang w:val="nl-NL"/>
              </w:rPr>
            </w:pPr>
          </w:p>
        </w:tc>
      </w:tr>
      <w:tr w:rsidR="00BF167C" w:rsidRPr="00CB22FF" w:rsidDel="00BF167C" w14:paraId="6239D256" w14:textId="77777777" w:rsidTr="00367B3C">
        <w:trPr>
          <w:del w:id="8311" w:author="Arjan" w:date="2014-11-18T14:51:00Z"/>
        </w:trPr>
        <w:tc>
          <w:tcPr>
            <w:tcW w:w="3600" w:type="dxa"/>
            <w:tcBorders>
              <w:top w:val="nil"/>
              <w:left w:val="nil"/>
              <w:bottom w:val="nil"/>
              <w:right w:val="nil"/>
            </w:tcBorders>
          </w:tcPr>
          <w:p w14:paraId="73385867" w14:textId="77777777" w:rsidR="00BF167C" w:rsidRPr="005561F3" w:rsidDel="00BF167C" w:rsidRDefault="00BF167C" w:rsidP="00B718AE">
            <w:pPr>
              <w:spacing w:after="0" w:line="240" w:lineRule="auto"/>
              <w:rPr>
                <w:del w:id="8312" w:author="Arjan" w:date="2014-11-18T14:51:00Z"/>
                <w:rFonts w:eastAsia="Times New Roman"/>
                <w:b/>
                <w:bCs/>
                <w:lang w:val="nl-NL"/>
              </w:rPr>
            </w:pPr>
            <w:del w:id="8313" w:author="Arjan" w:date="2014-11-18T14:51:00Z">
              <w:r w:rsidRPr="005561F3" w:rsidDel="00BF167C">
                <w:rPr>
                  <w:rFonts w:eastAsia="Times New Roman"/>
                  <w:b/>
                  <w:bCs/>
                  <w:lang w:val="nl-NL"/>
                </w:rPr>
                <w:delText>Populatie objecttype</w:delText>
              </w:r>
            </w:del>
          </w:p>
        </w:tc>
        <w:tc>
          <w:tcPr>
            <w:tcW w:w="5760" w:type="dxa"/>
            <w:gridSpan w:val="3"/>
            <w:tcBorders>
              <w:top w:val="nil"/>
              <w:left w:val="nil"/>
              <w:bottom w:val="nil"/>
              <w:right w:val="nil"/>
            </w:tcBorders>
          </w:tcPr>
          <w:p w14:paraId="53A45410" w14:textId="77777777" w:rsidR="00BF167C" w:rsidRPr="005561F3" w:rsidDel="00BF167C" w:rsidRDefault="00BF167C" w:rsidP="00B718AE">
            <w:pPr>
              <w:spacing w:after="0" w:line="240" w:lineRule="auto"/>
              <w:rPr>
                <w:del w:id="8314" w:author="Arjan" w:date="2014-11-18T14:51:00Z"/>
                <w:rFonts w:eastAsia="Times New Roman"/>
                <w:lang w:val="nl-NL"/>
              </w:rPr>
            </w:pPr>
            <w:del w:id="8315" w:author="Arjan" w:date="2014-11-18T14:51:00Z">
              <w:r w:rsidRPr="005561F3" w:rsidDel="00BF167C">
                <w:rPr>
                  <w:rFonts w:eastAsia="Times New Roman"/>
                  <w:lang w:val="nl-NL"/>
                </w:rPr>
                <w:delText>Voor alle zaken de bij een zaak betrokkenen die van belang zijn voor het tot een goed einde brengen, de inhoudelijke verantwoording (is de zaak goed afgehandeld), procesverantwoording (is de zaak op de juiste wijze afgehandeld) en/of reconstructie van de zaak.</w:delText>
              </w:r>
            </w:del>
          </w:p>
        </w:tc>
      </w:tr>
      <w:tr w:rsidR="00BF167C" w:rsidRPr="00CB22FF" w:rsidDel="00BF167C" w14:paraId="7F3AED9A" w14:textId="77777777" w:rsidTr="00367B3C">
        <w:trPr>
          <w:del w:id="8316" w:author="Arjan" w:date="2014-11-18T14:51:00Z"/>
        </w:trPr>
        <w:tc>
          <w:tcPr>
            <w:tcW w:w="3600" w:type="dxa"/>
            <w:tcBorders>
              <w:top w:val="nil"/>
              <w:left w:val="nil"/>
              <w:bottom w:val="nil"/>
              <w:right w:val="nil"/>
            </w:tcBorders>
          </w:tcPr>
          <w:p w14:paraId="5F4715FE" w14:textId="77777777" w:rsidR="00BF167C" w:rsidRPr="005561F3" w:rsidDel="00BF167C" w:rsidRDefault="00BF167C" w:rsidP="00B718AE">
            <w:pPr>
              <w:spacing w:after="0" w:line="240" w:lineRule="auto"/>
              <w:rPr>
                <w:del w:id="8317" w:author="Arjan" w:date="2014-11-18T14:51:00Z"/>
                <w:rFonts w:eastAsia="Times New Roman"/>
                <w:b/>
                <w:bCs/>
                <w:lang w:val="nl-NL"/>
              </w:rPr>
            </w:pPr>
          </w:p>
        </w:tc>
        <w:tc>
          <w:tcPr>
            <w:tcW w:w="5760" w:type="dxa"/>
            <w:gridSpan w:val="3"/>
            <w:tcBorders>
              <w:top w:val="nil"/>
              <w:left w:val="nil"/>
              <w:bottom w:val="nil"/>
              <w:right w:val="nil"/>
            </w:tcBorders>
          </w:tcPr>
          <w:p w14:paraId="45238891" w14:textId="77777777" w:rsidR="00BF167C" w:rsidRPr="005561F3" w:rsidDel="00BF167C" w:rsidRDefault="00BF167C" w:rsidP="00B718AE">
            <w:pPr>
              <w:spacing w:after="0" w:line="240" w:lineRule="auto"/>
              <w:rPr>
                <w:del w:id="8318" w:author="Arjan" w:date="2014-11-18T14:51:00Z"/>
                <w:rFonts w:eastAsia="Times New Roman"/>
                <w:lang w:val="nl-NL"/>
              </w:rPr>
            </w:pPr>
          </w:p>
        </w:tc>
      </w:tr>
      <w:tr w:rsidR="00BF167C" w14:paraId="2817D1B3" w14:textId="77777777" w:rsidTr="00367B3C">
        <w:tc>
          <w:tcPr>
            <w:tcW w:w="3600" w:type="dxa"/>
            <w:tcBorders>
              <w:top w:val="nil"/>
              <w:left w:val="nil"/>
              <w:bottom w:val="nil"/>
              <w:right w:val="nil"/>
            </w:tcBorders>
          </w:tcPr>
          <w:p w14:paraId="12BA1F5D" w14:textId="77777777" w:rsidR="00BF167C" w:rsidRDefault="00BF167C" w:rsidP="00367B3C">
            <w:pPr>
              <w:spacing w:after="0" w:line="240" w:lineRule="auto"/>
              <w:rPr>
                <w:rFonts w:eastAsia="Times New Roman"/>
                <w:b/>
                <w:bCs/>
              </w:rPr>
            </w:pPr>
            <w:r>
              <w:rPr>
                <w:rFonts w:eastAsia="Times New Roman"/>
                <w:b/>
                <w:bCs/>
              </w:rPr>
              <w:t>Kwaliteitsbegrip objecttype</w:t>
            </w:r>
          </w:p>
        </w:tc>
        <w:tc>
          <w:tcPr>
            <w:tcW w:w="5760" w:type="dxa"/>
            <w:gridSpan w:val="3"/>
            <w:tcBorders>
              <w:top w:val="nil"/>
              <w:left w:val="nil"/>
              <w:bottom w:val="nil"/>
              <w:right w:val="nil"/>
            </w:tcBorders>
          </w:tcPr>
          <w:p w14:paraId="0951F45A" w14:textId="77777777" w:rsidR="00BF167C" w:rsidRDefault="00BF167C" w:rsidP="00367B3C">
            <w:pPr>
              <w:spacing w:after="0" w:line="240" w:lineRule="auto"/>
              <w:rPr>
                <w:rFonts w:eastAsia="Times New Roman"/>
              </w:rPr>
            </w:pPr>
          </w:p>
        </w:tc>
      </w:tr>
      <w:tr w:rsidR="00BF167C" w14:paraId="3FD469C5" w14:textId="77777777" w:rsidTr="00367B3C">
        <w:tc>
          <w:tcPr>
            <w:tcW w:w="3600" w:type="dxa"/>
            <w:tcBorders>
              <w:top w:val="nil"/>
              <w:left w:val="nil"/>
              <w:bottom w:val="nil"/>
              <w:right w:val="nil"/>
            </w:tcBorders>
          </w:tcPr>
          <w:p w14:paraId="34D491ED" w14:textId="77777777" w:rsidR="00BF167C" w:rsidRDefault="00BF167C" w:rsidP="00367B3C">
            <w:pPr>
              <w:spacing w:after="0" w:line="240" w:lineRule="auto"/>
              <w:rPr>
                <w:rFonts w:eastAsia="Times New Roman"/>
                <w:b/>
                <w:bCs/>
              </w:rPr>
            </w:pPr>
          </w:p>
        </w:tc>
        <w:tc>
          <w:tcPr>
            <w:tcW w:w="5760" w:type="dxa"/>
            <w:gridSpan w:val="3"/>
            <w:tcBorders>
              <w:top w:val="nil"/>
              <w:left w:val="nil"/>
              <w:bottom w:val="nil"/>
              <w:right w:val="nil"/>
            </w:tcBorders>
          </w:tcPr>
          <w:p w14:paraId="59EEF907" w14:textId="77777777" w:rsidR="00BF167C" w:rsidRDefault="00BF167C" w:rsidP="00367B3C">
            <w:pPr>
              <w:spacing w:after="0" w:line="240" w:lineRule="auto"/>
              <w:rPr>
                <w:rFonts w:eastAsia="Times New Roman"/>
                <w:b/>
                <w:bCs/>
              </w:rPr>
            </w:pPr>
          </w:p>
        </w:tc>
      </w:tr>
      <w:tr w:rsidR="00BF167C" w14:paraId="335EB4C5" w14:textId="77777777" w:rsidTr="00367B3C">
        <w:tc>
          <w:tcPr>
            <w:tcW w:w="3600" w:type="dxa"/>
            <w:tcBorders>
              <w:top w:val="nil"/>
              <w:left w:val="nil"/>
              <w:bottom w:val="nil"/>
              <w:right w:val="nil"/>
            </w:tcBorders>
          </w:tcPr>
          <w:p w14:paraId="52EA7771" w14:textId="77777777" w:rsidR="00BF167C" w:rsidRDefault="00BF167C" w:rsidP="00367B3C">
            <w:pPr>
              <w:spacing w:after="0" w:line="240" w:lineRule="auto"/>
              <w:rPr>
                <w:rFonts w:ascii="Lucida Sans" w:eastAsia="Times New Roman" w:hAnsi="Lucida Sans" w:cs="Lucida Sans"/>
              </w:rPr>
            </w:pPr>
            <w:bookmarkStart w:id="8319" w:name="BKM_BC3A5A0E_34A5_4964_81A9_F3E1C0AE9FC9"/>
            <w:r>
              <w:rPr>
                <w:rFonts w:eastAsia="Times New Roman"/>
                <w:b/>
                <w:bCs/>
              </w:rPr>
              <w:t>Overzicht Attributen</w:t>
            </w:r>
          </w:p>
        </w:tc>
        <w:tc>
          <w:tcPr>
            <w:tcW w:w="1080" w:type="dxa"/>
            <w:tcBorders>
              <w:top w:val="nil"/>
              <w:left w:val="nil"/>
              <w:bottom w:val="nil"/>
              <w:right w:val="nil"/>
            </w:tcBorders>
          </w:tcPr>
          <w:p w14:paraId="07F511D5" w14:textId="77777777" w:rsidR="00BF167C" w:rsidRDefault="00BF167C" w:rsidP="00367B3C">
            <w:pPr>
              <w:spacing w:after="0" w:line="240" w:lineRule="auto"/>
              <w:rPr>
                <w:rFonts w:ascii="Lucida Sans" w:eastAsia="Times New Roman" w:hAnsi="Lucida Sans" w:cs="Lucida Sans"/>
              </w:rPr>
            </w:pPr>
            <w:r>
              <w:rPr>
                <w:rFonts w:eastAsia="Times New Roman"/>
                <w:i/>
                <w:iCs/>
              </w:rPr>
              <w:t>Code</w:t>
            </w:r>
          </w:p>
        </w:tc>
        <w:tc>
          <w:tcPr>
            <w:tcW w:w="3330" w:type="dxa"/>
            <w:tcBorders>
              <w:top w:val="nil"/>
              <w:left w:val="nil"/>
              <w:bottom w:val="nil"/>
              <w:right w:val="nil"/>
            </w:tcBorders>
          </w:tcPr>
          <w:p w14:paraId="5FB9BB72" w14:textId="77777777" w:rsidR="00BF167C" w:rsidRDefault="00BF167C" w:rsidP="00367B3C">
            <w:pPr>
              <w:spacing w:after="0" w:line="240" w:lineRule="auto"/>
              <w:rPr>
                <w:rFonts w:ascii="Lucida Sans" w:eastAsia="Times New Roman" w:hAnsi="Lucida Sans" w:cs="Lucida Sans"/>
              </w:rPr>
            </w:pPr>
            <w:r>
              <w:rPr>
                <w:rFonts w:eastAsia="Times New Roman"/>
                <w:i/>
                <w:iCs/>
              </w:rPr>
              <w:t>Gegevensnaam</w:t>
            </w:r>
          </w:p>
        </w:tc>
        <w:tc>
          <w:tcPr>
            <w:tcW w:w="1350" w:type="dxa"/>
            <w:tcBorders>
              <w:top w:val="nil"/>
              <w:left w:val="nil"/>
              <w:bottom w:val="nil"/>
              <w:right w:val="nil"/>
            </w:tcBorders>
          </w:tcPr>
          <w:p w14:paraId="7358DE8D" w14:textId="77777777" w:rsidR="00BF167C" w:rsidRDefault="00BF167C" w:rsidP="00367B3C">
            <w:pPr>
              <w:spacing w:after="0" w:line="240" w:lineRule="auto"/>
              <w:rPr>
                <w:rFonts w:ascii="Lucida Sans" w:eastAsia="Times New Roman" w:hAnsi="Lucida Sans" w:cs="Lucida Sans"/>
              </w:rPr>
            </w:pPr>
            <w:r>
              <w:rPr>
                <w:rFonts w:eastAsia="Times New Roman"/>
                <w:i/>
                <w:iCs/>
              </w:rPr>
              <w:t>Herkomst</w:t>
            </w:r>
          </w:p>
        </w:tc>
      </w:tr>
      <w:tr w:rsidR="00BF167C" w14:paraId="616F3BF3" w14:textId="77777777" w:rsidTr="00367B3C">
        <w:tc>
          <w:tcPr>
            <w:tcW w:w="3600" w:type="dxa"/>
            <w:tcBorders>
              <w:top w:val="nil"/>
              <w:left w:val="nil"/>
              <w:bottom w:val="nil"/>
              <w:right w:val="nil"/>
            </w:tcBorders>
          </w:tcPr>
          <w:p w14:paraId="5349B29F"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4D565B6C" w14:textId="77777777" w:rsidR="00BF167C" w:rsidRDefault="00BF167C" w:rsidP="00367B3C">
            <w:pPr>
              <w:spacing w:after="0" w:line="240" w:lineRule="auto"/>
              <w:rPr>
                <w:rFonts w:eastAsia="Times New Roman"/>
              </w:rPr>
            </w:pPr>
            <w:r>
              <w:rPr>
                <w:rFonts w:eastAsia="Times New Roman"/>
              </w:rPr>
              <w:t>0002</w:t>
            </w:r>
          </w:p>
        </w:tc>
        <w:tc>
          <w:tcPr>
            <w:tcW w:w="3330" w:type="dxa"/>
            <w:tcBorders>
              <w:top w:val="nil"/>
              <w:left w:val="nil"/>
              <w:bottom w:val="nil"/>
              <w:right w:val="nil"/>
            </w:tcBorders>
          </w:tcPr>
          <w:p w14:paraId="04FE1A07" w14:textId="77777777" w:rsidR="00BF167C" w:rsidRDefault="00DA5D93" w:rsidP="00367B3C">
            <w:pPr>
              <w:spacing w:after="0" w:line="240" w:lineRule="auto"/>
              <w:rPr>
                <w:rFonts w:eastAsia="Times New Roman"/>
              </w:rPr>
            </w:pPr>
            <w:r>
              <w:fldChar w:fldCharType="begin" w:fldLock="1"/>
            </w:r>
            <w:r w:rsidR="00BF167C">
              <w:instrText xml:space="preserve">MERGEFIELD </w:instrText>
            </w:r>
            <w:r w:rsidR="00BF167C">
              <w:rPr>
                <w:rFonts w:eastAsia="Times New Roman"/>
              </w:rPr>
              <w:instrText>Att.Name</w:instrText>
            </w:r>
            <w:r>
              <w:fldChar w:fldCharType="separate"/>
            </w:r>
            <w:r w:rsidR="00BF167C">
              <w:rPr>
                <w:rFonts w:eastAsia="Times New Roman"/>
              </w:rPr>
              <w:t>Rolomschrijving</w:t>
            </w:r>
            <w:r>
              <w:fldChar w:fldCharType="end"/>
            </w:r>
          </w:p>
        </w:tc>
        <w:tc>
          <w:tcPr>
            <w:tcW w:w="1350" w:type="dxa"/>
            <w:tcBorders>
              <w:top w:val="nil"/>
              <w:left w:val="nil"/>
              <w:bottom w:val="nil"/>
              <w:right w:val="nil"/>
            </w:tcBorders>
          </w:tcPr>
          <w:p w14:paraId="23391F37" w14:textId="77777777" w:rsidR="00BF167C" w:rsidRDefault="00BF167C" w:rsidP="00367B3C">
            <w:pPr>
              <w:spacing w:after="0" w:line="240" w:lineRule="auto"/>
              <w:rPr>
                <w:rFonts w:ascii="Lucida Sans" w:eastAsia="Times New Roman" w:hAnsi="Lucida Sans" w:cs="Lucida Sans"/>
              </w:rPr>
            </w:pPr>
            <w:r>
              <w:rPr>
                <w:rFonts w:ascii="Lucida Sans" w:eastAsia="Times New Roman" w:hAnsi="Lucida Sans" w:cs="Lucida Sans"/>
              </w:rPr>
              <w:t>GFO Zaken 2004</w:t>
            </w:r>
          </w:p>
        </w:tc>
        <w:bookmarkEnd w:id="8319"/>
      </w:tr>
      <w:tr w:rsidR="00BF167C" w14:paraId="604D93F7" w14:textId="77777777" w:rsidTr="00367B3C">
        <w:tc>
          <w:tcPr>
            <w:tcW w:w="3600" w:type="dxa"/>
            <w:tcBorders>
              <w:top w:val="nil"/>
              <w:left w:val="nil"/>
              <w:bottom w:val="nil"/>
              <w:right w:val="nil"/>
            </w:tcBorders>
          </w:tcPr>
          <w:p w14:paraId="035BB13F" w14:textId="77777777" w:rsidR="00BF167C" w:rsidRDefault="00BF167C" w:rsidP="00367B3C">
            <w:pPr>
              <w:spacing w:after="0" w:line="240" w:lineRule="auto"/>
              <w:rPr>
                <w:rFonts w:ascii="Lucida Sans" w:eastAsia="Times New Roman" w:hAnsi="Lucida Sans" w:cs="Lucida Sans"/>
              </w:rPr>
            </w:pPr>
            <w:bookmarkStart w:id="8320" w:name="BKM_936A95BE_EE7B_4a29_87CF_AACFD397E8FD"/>
          </w:p>
        </w:tc>
        <w:tc>
          <w:tcPr>
            <w:tcW w:w="1080" w:type="dxa"/>
            <w:tcBorders>
              <w:top w:val="nil"/>
              <w:left w:val="nil"/>
              <w:bottom w:val="nil"/>
              <w:right w:val="nil"/>
            </w:tcBorders>
          </w:tcPr>
          <w:p w14:paraId="6FAB7ACD"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2092FE2A" w14:textId="77777777" w:rsidR="00BF167C" w:rsidRDefault="00DA5D93" w:rsidP="00367B3C">
            <w:pPr>
              <w:spacing w:after="0" w:line="240" w:lineRule="auto"/>
              <w:rPr>
                <w:rFonts w:eastAsia="Times New Roman"/>
              </w:rPr>
            </w:pPr>
            <w:r>
              <w:fldChar w:fldCharType="begin" w:fldLock="1"/>
            </w:r>
            <w:r w:rsidR="00BF167C">
              <w:instrText xml:space="preserve">MERGEFIELD </w:instrText>
            </w:r>
            <w:r w:rsidR="00BF167C">
              <w:rPr>
                <w:rFonts w:eastAsia="Times New Roman"/>
              </w:rPr>
              <w:instrText>Att.Name</w:instrText>
            </w:r>
            <w:r>
              <w:fldChar w:fldCharType="separate"/>
            </w:r>
            <w:r w:rsidR="00BF167C">
              <w:rPr>
                <w:rFonts w:eastAsia="Times New Roman"/>
              </w:rPr>
              <w:t>Rolomschrijving generiek</w:t>
            </w:r>
            <w:r>
              <w:fldChar w:fldCharType="end"/>
            </w:r>
          </w:p>
        </w:tc>
        <w:tc>
          <w:tcPr>
            <w:tcW w:w="1350" w:type="dxa"/>
            <w:tcBorders>
              <w:top w:val="nil"/>
              <w:left w:val="nil"/>
              <w:bottom w:val="nil"/>
              <w:right w:val="nil"/>
            </w:tcBorders>
          </w:tcPr>
          <w:p w14:paraId="422D561E" w14:textId="77777777" w:rsidR="00BF167C" w:rsidRDefault="00BF167C" w:rsidP="00367B3C">
            <w:pPr>
              <w:spacing w:after="0" w:line="240" w:lineRule="auto"/>
              <w:rPr>
                <w:rFonts w:ascii="Lucida Sans" w:eastAsia="Times New Roman" w:hAnsi="Lucida Sans" w:cs="Lucida Sans"/>
              </w:rPr>
            </w:pPr>
            <w:r>
              <w:rPr>
                <w:rFonts w:ascii="Lucida Sans" w:eastAsia="Times New Roman" w:hAnsi="Lucida Sans" w:cs="Lucida Sans"/>
              </w:rPr>
              <w:t>KING</w:t>
            </w:r>
          </w:p>
        </w:tc>
        <w:bookmarkEnd w:id="8320"/>
      </w:tr>
      <w:tr w:rsidR="00BF167C" w14:paraId="7A948262" w14:textId="77777777" w:rsidTr="00367B3C">
        <w:tc>
          <w:tcPr>
            <w:tcW w:w="3600" w:type="dxa"/>
            <w:tcBorders>
              <w:top w:val="nil"/>
              <w:left w:val="nil"/>
              <w:bottom w:val="nil"/>
              <w:right w:val="nil"/>
            </w:tcBorders>
          </w:tcPr>
          <w:p w14:paraId="1B32471F" w14:textId="77777777" w:rsidR="00BF167C" w:rsidRDefault="00BF167C" w:rsidP="00367B3C">
            <w:pPr>
              <w:spacing w:after="0" w:line="240" w:lineRule="auto"/>
              <w:rPr>
                <w:rFonts w:ascii="Lucida Sans" w:eastAsia="Times New Roman" w:hAnsi="Lucida Sans" w:cs="Lucida Sans"/>
              </w:rPr>
            </w:pPr>
            <w:bookmarkStart w:id="8321" w:name="BKM_8FB12A63_BE9F_457e_9B98_B110A6CE7927"/>
          </w:p>
        </w:tc>
        <w:tc>
          <w:tcPr>
            <w:tcW w:w="1080" w:type="dxa"/>
            <w:tcBorders>
              <w:top w:val="nil"/>
              <w:left w:val="nil"/>
              <w:bottom w:val="nil"/>
              <w:right w:val="nil"/>
            </w:tcBorders>
          </w:tcPr>
          <w:p w14:paraId="72DF2250" w14:textId="77777777" w:rsidR="00BF167C" w:rsidRDefault="00BF167C" w:rsidP="00367B3C">
            <w:pPr>
              <w:spacing w:after="0" w:line="240" w:lineRule="auto"/>
              <w:rPr>
                <w:rFonts w:eastAsia="Times New Roman"/>
              </w:rPr>
            </w:pPr>
            <w:r>
              <w:rPr>
                <w:rFonts w:eastAsia="Times New Roman"/>
              </w:rPr>
              <w:t>0003</w:t>
            </w:r>
          </w:p>
        </w:tc>
        <w:tc>
          <w:tcPr>
            <w:tcW w:w="3330" w:type="dxa"/>
            <w:tcBorders>
              <w:top w:val="nil"/>
              <w:left w:val="nil"/>
              <w:bottom w:val="nil"/>
              <w:right w:val="nil"/>
            </w:tcBorders>
          </w:tcPr>
          <w:p w14:paraId="75343DC9" w14:textId="77777777" w:rsidR="00BF167C" w:rsidRDefault="00DA5D93" w:rsidP="00367B3C">
            <w:pPr>
              <w:spacing w:after="0" w:line="240" w:lineRule="auto"/>
              <w:rPr>
                <w:rFonts w:eastAsia="Times New Roman"/>
              </w:rPr>
            </w:pPr>
            <w:r>
              <w:fldChar w:fldCharType="begin" w:fldLock="1"/>
            </w:r>
            <w:r w:rsidR="00BF167C">
              <w:instrText xml:space="preserve">MERGEFIELD </w:instrText>
            </w:r>
            <w:r w:rsidR="00BF167C">
              <w:rPr>
                <w:rFonts w:eastAsia="Times New Roman"/>
              </w:rPr>
              <w:instrText>Att.Name</w:instrText>
            </w:r>
            <w:r>
              <w:fldChar w:fldCharType="separate"/>
            </w:r>
            <w:r w:rsidR="00BF167C">
              <w:rPr>
                <w:rFonts w:eastAsia="Times New Roman"/>
              </w:rPr>
              <w:t>Roltoelichting</w:t>
            </w:r>
            <w:r>
              <w:fldChar w:fldCharType="end"/>
            </w:r>
          </w:p>
        </w:tc>
        <w:tc>
          <w:tcPr>
            <w:tcW w:w="1350" w:type="dxa"/>
            <w:tcBorders>
              <w:top w:val="nil"/>
              <w:left w:val="nil"/>
              <w:bottom w:val="nil"/>
              <w:right w:val="nil"/>
            </w:tcBorders>
          </w:tcPr>
          <w:p w14:paraId="7033496B" w14:textId="77777777" w:rsidR="00BF167C" w:rsidRDefault="00BF167C" w:rsidP="00367B3C">
            <w:pPr>
              <w:spacing w:after="0" w:line="240" w:lineRule="auto"/>
              <w:rPr>
                <w:rFonts w:ascii="Lucida Sans" w:eastAsia="Times New Roman" w:hAnsi="Lucida Sans" w:cs="Lucida Sans"/>
              </w:rPr>
            </w:pPr>
            <w:r>
              <w:rPr>
                <w:rFonts w:ascii="Lucida Sans" w:eastAsia="Times New Roman" w:hAnsi="Lucida Sans" w:cs="Lucida Sans"/>
              </w:rPr>
              <w:t>GFO Zaken 2004</w:t>
            </w:r>
          </w:p>
        </w:tc>
        <w:bookmarkEnd w:id="8321"/>
      </w:tr>
      <w:tr w:rsidR="00BF167C" w14:paraId="40C59281" w14:textId="77777777" w:rsidTr="00367B3C">
        <w:trPr>
          <w:ins w:id="8322" w:author="Arjan" w:date="2014-09-08T22:44:00Z"/>
        </w:trPr>
        <w:tc>
          <w:tcPr>
            <w:tcW w:w="3600" w:type="dxa"/>
            <w:tcBorders>
              <w:top w:val="nil"/>
              <w:left w:val="nil"/>
              <w:bottom w:val="nil"/>
              <w:right w:val="nil"/>
            </w:tcBorders>
          </w:tcPr>
          <w:p w14:paraId="2E5AD4D3" w14:textId="77777777" w:rsidR="00BF167C" w:rsidRDefault="00BF167C" w:rsidP="00367B3C">
            <w:pPr>
              <w:spacing w:after="0" w:line="240" w:lineRule="auto"/>
              <w:rPr>
                <w:ins w:id="8323" w:author="Arjan" w:date="2014-09-08T22:44:00Z"/>
                <w:rFonts w:ascii="Lucida Sans" w:eastAsia="Times New Roman" w:hAnsi="Lucida Sans" w:cs="Lucida Sans"/>
              </w:rPr>
            </w:pPr>
          </w:p>
        </w:tc>
        <w:tc>
          <w:tcPr>
            <w:tcW w:w="1080" w:type="dxa"/>
            <w:tcBorders>
              <w:top w:val="nil"/>
              <w:left w:val="nil"/>
              <w:bottom w:val="nil"/>
              <w:right w:val="nil"/>
            </w:tcBorders>
          </w:tcPr>
          <w:p w14:paraId="6DA379CB" w14:textId="77777777" w:rsidR="00BF167C" w:rsidRDefault="00BF167C" w:rsidP="00367B3C">
            <w:pPr>
              <w:spacing w:after="0" w:line="240" w:lineRule="auto"/>
              <w:rPr>
                <w:ins w:id="8324" w:author="Arjan" w:date="2014-09-08T22:44:00Z"/>
                <w:rFonts w:eastAsia="Times New Roman"/>
              </w:rPr>
            </w:pPr>
          </w:p>
        </w:tc>
        <w:tc>
          <w:tcPr>
            <w:tcW w:w="3330" w:type="dxa"/>
            <w:tcBorders>
              <w:top w:val="nil"/>
              <w:left w:val="nil"/>
              <w:bottom w:val="nil"/>
              <w:right w:val="nil"/>
            </w:tcBorders>
          </w:tcPr>
          <w:p w14:paraId="3384441A" w14:textId="77777777" w:rsidR="00BF167C" w:rsidRDefault="00DA5D93" w:rsidP="00367B3C">
            <w:pPr>
              <w:spacing w:after="0" w:line="240" w:lineRule="auto"/>
              <w:rPr>
                <w:ins w:id="8325" w:author="Arjan" w:date="2014-09-08T22:44:00Z"/>
              </w:rPr>
            </w:pPr>
            <w:ins w:id="8326" w:author="Arjan" w:date="2014-09-08T22:44:00Z">
              <w:r w:rsidRPr="0015040A">
                <w:rPr>
                  <w:rFonts w:ascii="Arial" w:hAnsi="Arial" w:cs="Arial"/>
                  <w:sz w:val="20"/>
                  <w:szCs w:val="20"/>
                  <w:lang w:val="en-AU"/>
                </w:rPr>
                <w:fldChar w:fldCharType="begin" w:fldLock="1"/>
              </w:r>
              <w:r w:rsidR="00BF167C" w:rsidRPr="0015040A">
                <w:rPr>
                  <w:rFonts w:ascii="Arial" w:hAnsi="Arial" w:cs="Arial"/>
                  <w:sz w:val="20"/>
                  <w:szCs w:val="20"/>
                  <w:lang w:val="en-AU"/>
                </w:rPr>
                <w:instrText xml:space="preserve">MERGEFIELD </w:instrText>
              </w:r>
              <w:r w:rsidR="00BF167C" w:rsidRPr="0015040A">
                <w:rPr>
                  <w:rFonts w:ascii="Arial" w:eastAsia="Times New Roman" w:hAnsi="Arial" w:cs="Arial"/>
                  <w:color w:val="000000"/>
                  <w:sz w:val="20"/>
                  <w:szCs w:val="20"/>
                </w:rPr>
                <w:instrText>Att.Name</w:instrText>
              </w:r>
              <w:r w:rsidRPr="0015040A">
                <w:rPr>
                  <w:rFonts w:ascii="Arial" w:hAnsi="Arial" w:cs="Arial"/>
                  <w:sz w:val="20"/>
                  <w:szCs w:val="20"/>
                  <w:lang w:val="en-AU"/>
                </w:rPr>
                <w:fldChar w:fldCharType="separate"/>
              </w:r>
              <w:r w:rsidR="00BF167C" w:rsidRPr="0015040A">
                <w:rPr>
                  <w:rFonts w:ascii="Arial" w:eastAsia="Times New Roman" w:hAnsi="Arial" w:cs="Arial"/>
                  <w:color w:val="000000"/>
                  <w:sz w:val="20"/>
                  <w:szCs w:val="20"/>
                </w:rPr>
                <w:t xml:space="preserve">Indicatie </w:t>
              </w:r>
              <w:r w:rsidR="00BF167C">
                <w:rPr>
                  <w:rFonts w:ascii="Arial" w:eastAsia="Times New Roman" w:hAnsi="Arial" w:cs="Arial"/>
                  <w:color w:val="000000"/>
                  <w:sz w:val="20"/>
                  <w:szCs w:val="20"/>
                </w:rPr>
                <w:t>machtiging</w:t>
              </w:r>
              <w:r w:rsidRPr="0015040A">
                <w:rPr>
                  <w:rFonts w:ascii="Arial" w:hAnsi="Arial" w:cs="Arial"/>
                  <w:sz w:val="20"/>
                  <w:szCs w:val="20"/>
                  <w:lang w:val="en-AU"/>
                </w:rPr>
                <w:fldChar w:fldCharType="end"/>
              </w:r>
            </w:ins>
          </w:p>
        </w:tc>
        <w:tc>
          <w:tcPr>
            <w:tcW w:w="1350" w:type="dxa"/>
            <w:tcBorders>
              <w:top w:val="nil"/>
              <w:left w:val="nil"/>
              <w:bottom w:val="nil"/>
              <w:right w:val="nil"/>
            </w:tcBorders>
          </w:tcPr>
          <w:p w14:paraId="74356DE3" w14:textId="77777777" w:rsidR="00BF167C" w:rsidRDefault="00BF167C" w:rsidP="00367B3C">
            <w:pPr>
              <w:spacing w:after="0" w:line="240" w:lineRule="auto"/>
              <w:rPr>
                <w:ins w:id="8327" w:author="Arjan" w:date="2014-09-08T22:44:00Z"/>
                <w:rFonts w:ascii="Lucida Sans" w:eastAsia="Times New Roman" w:hAnsi="Lucida Sans" w:cs="Lucida Sans"/>
              </w:rPr>
            </w:pPr>
            <w:ins w:id="8328" w:author="Arjan" w:date="2014-09-08T22:44:00Z">
              <w:r>
                <w:rPr>
                  <w:rFonts w:ascii="Lucida Sans" w:eastAsia="Times New Roman" w:hAnsi="Lucida Sans" w:cs="Lucida Sans"/>
                </w:rPr>
                <w:t>KING</w:t>
              </w:r>
            </w:ins>
          </w:p>
        </w:tc>
      </w:tr>
      <w:tr w:rsidR="00BF167C" w14:paraId="4F9C11C6" w14:textId="77777777" w:rsidTr="00367B3C">
        <w:tc>
          <w:tcPr>
            <w:tcW w:w="3600" w:type="dxa"/>
            <w:tcBorders>
              <w:top w:val="nil"/>
              <w:left w:val="nil"/>
              <w:bottom w:val="nil"/>
              <w:right w:val="nil"/>
            </w:tcBorders>
          </w:tcPr>
          <w:p w14:paraId="76922E36" w14:textId="77777777" w:rsidR="00BF167C" w:rsidRDefault="00BF167C" w:rsidP="00367B3C">
            <w:pPr>
              <w:spacing w:after="0" w:line="240" w:lineRule="auto"/>
              <w:rPr>
                <w:rFonts w:ascii="Lucida Sans" w:eastAsia="Times New Roman" w:hAnsi="Lucida Sans" w:cs="Lucida Sans"/>
              </w:rPr>
            </w:pPr>
            <w:bookmarkStart w:id="8329" w:name="BKM_E6804EDA_3B9D_46eb_858B_A5F36DCCC22C"/>
          </w:p>
        </w:tc>
        <w:tc>
          <w:tcPr>
            <w:tcW w:w="1080" w:type="dxa"/>
            <w:tcBorders>
              <w:top w:val="nil"/>
              <w:left w:val="nil"/>
              <w:bottom w:val="nil"/>
              <w:right w:val="nil"/>
            </w:tcBorders>
          </w:tcPr>
          <w:p w14:paraId="6103B52B"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664A0DA8" w14:textId="77777777" w:rsidR="00BF167C" w:rsidRDefault="00DA5D93" w:rsidP="00367B3C">
            <w:pPr>
              <w:spacing w:after="0" w:line="240" w:lineRule="auto"/>
              <w:rPr>
                <w:rFonts w:eastAsia="Times New Roman"/>
              </w:rPr>
            </w:pPr>
            <w:r>
              <w:fldChar w:fldCharType="begin" w:fldLock="1"/>
            </w:r>
            <w:r w:rsidR="00BF167C">
              <w:instrText xml:space="preserve">MERGEFIELD </w:instrText>
            </w:r>
            <w:r w:rsidR="00BF167C">
              <w:rPr>
                <w:rFonts w:eastAsia="Times New Roman"/>
              </w:rPr>
              <w:instrText>Att.Name</w:instrText>
            </w:r>
            <w:r>
              <w:fldChar w:fldCharType="separate"/>
            </w:r>
            <w:r w:rsidR="00BF167C">
              <w:rPr>
                <w:rFonts w:eastAsia="Times New Roman"/>
              </w:rPr>
              <w:t>Contactpersoon</w:t>
            </w:r>
            <w:r>
              <w:fldChar w:fldCharType="end"/>
            </w:r>
          </w:p>
        </w:tc>
        <w:tc>
          <w:tcPr>
            <w:tcW w:w="1350" w:type="dxa"/>
            <w:tcBorders>
              <w:top w:val="nil"/>
              <w:left w:val="nil"/>
              <w:bottom w:val="nil"/>
              <w:right w:val="nil"/>
            </w:tcBorders>
          </w:tcPr>
          <w:p w14:paraId="41FADA78" w14:textId="77777777" w:rsidR="00BF167C" w:rsidRDefault="00BF167C" w:rsidP="00367B3C">
            <w:pPr>
              <w:spacing w:after="0" w:line="240" w:lineRule="auto"/>
              <w:rPr>
                <w:rFonts w:ascii="Lucida Sans" w:eastAsia="Times New Roman" w:hAnsi="Lucida Sans" w:cs="Lucida Sans"/>
              </w:rPr>
            </w:pPr>
            <w:r>
              <w:rPr>
                <w:rFonts w:ascii="Lucida Sans" w:eastAsia="Times New Roman" w:hAnsi="Lucida Sans" w:cs="Lucida Sans"/>
              </w:rPr>
              <w:t>KING</w:t>
            </w:r>
          </w:p>
        </w:tc>
        <w:bookmarkEnd w:id="8329"/>
      </w:tr>
      <w:tr w:rsidR="00BF167C" w14:paraId="69D66BDA" w14:textId="77777777" w:rsidTr="00367B3C">
        <w:tc>
          <w:tcPr>
            <w:tcW w:w="3600" w:type="dxa"/>
            <w:tcBorders>
              <w:top w:val="nil"/>
              <w:left w:val="nil"/>
              <w:bottom w:val="nil"/>
              <w:right w:val="nil"/>
            </w:tcBorders>
          </w:tcPr>
          <w:p w14:paraId="3162AD26"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31996AF0"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65A854BF" w14:textId="77777777" w:rsidR="00BF167C" w:rsidRDefault="00BF167C" w:rsidP="00367B3C">
            <w:pPr>
              <w:spacing w:after="0" w:line="240" w:lineRule="auto"/>
            </w:pPr>
            <w:r>
              <w:t>- Contactpersoonnaam</w:t>
            </w:r>
          </w:p>
        </w:tc>
        <w:tc>
          <w:tcPr>
            <w:tcW w:w="1350" w:type="dxa"/>
            <w:tcBorders>
              <w:top w:val="nil"/>
              <w:left w:val="nil"/>
              <w:bottom w:val="nil"/>
              <w:right w:val="nil"/>
            </w:tcBorders>
          </w:tcPr>
          <w:p w14:paraId="05C8223F" w14:textId="77777777" w:rsidR="00BF167C" w:rsidRDefault="00BF167C" w:rsidP="00367B3C">
            <w:pPr>
              <w:spacing w:after="0" w:line="240" w:lineRule="auto"/>
              <w:rPr>
                <w:rFonts w:ascii="Lucida Sans" w:eastAsia="Times New Roman" w:hAnsi="Lucida Sans" w:cs="Lucida Sans"/>
              </w:rPr>
            </w:pPr>
          </w:p>
        </w:tc>
      </w:tr>
      <w:tr w:rsidR="00BF167C" w14:paraId="03498F16" w14:textId="77777777" w:rsidTr="00367B3C">
        <w:tc>
          <w:tcPr>
            <w:tcW w:w="3600" w:type="dxa"/>
            <w:tcBorders>
              <w:top w:val="nil"/>
              <w:left w:val="nil"/>
              <w:bottom w:val="nil"/>
              <w:right w:val="nil"/>
            </w:tcBorders>
          </w:tcPr>
          <w:p w14:paraId="61F48766"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7CFB41E5"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4E1BF955" w14:textId="77777777" w:rsidR="00BF167C" w:rsidRDefault="00BF167C" w:rsidP="00367B3C">
            <w:pPr>
              <w:spacing w:after="0" w:line="240" w:lineRule="auto"/>
            </w:pPr>
            <w:r>
              <w:t>- Contactpersoon functie</w:t>
            </w:r>
          </w:p>
        </w:tc>
        <w:tc>
          <w:tcPr>
            <w:tcW w:w="1350" w:type="dxa"/>
            <w:tcBorders>
              <w:top w:val="nil"/>
              <w:left w:val="nil"/>
              <w:bottom w:val="nil"/>
              <w:right w:val="nil"/>
            </w:tcBorders>
          </w:tcPr>
          <w:p w14:paraId="2239178F" w14:textId="77777777" w:rsidR="00BF167C" w:rsidRDefault="00BF167C" w:rsidP="00367B3C">
            <w:pPr>
              <w:spacing w:after="0" w:line="240" w:lineRule="auto"/>
              <w:rPr>
                <w:rFonts w:ascii="Lucida Sans" w:eastAsia="Times New Roman" w:hAnsi="Lucida Sans" w:cs="Lucida Sans"/>
              </w:rPr>
            </w:pPr>
          </w:p>
        </w:tc>
      </w:tr>
      <w:tr w:rsidR="00BF167C" w14:paraId="48C2420D" w14:textId="77777777" w:rsidTr="00367B3C">
        <w:tc>
          <w:tcPr>
            <w:tcW w:w="3600" w:type="dxa"/>
            <w:tcBorders>
              <w:top w:val="nil"/>
              <w:left w:val="nil"/>
              <w:bottom w:val="nil"/>
              <w:right w:val="nil"/>
            </w:tcBorders>
          </w:tcPr>
          <w:p w14:paraId="3802F311"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6433B63B"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2EE2EB39" w14:textId="77777777" w:rsidR="00BF167C" w:rsidRDefault="00BF167C" w:rsidP="00367B3C">
            <w:pPr>
              <w:spacing w:after="0" w:line="240" w:lineRule="auto"/>
            </w:pPr>
            <w:r>
              <w:t>- Contactpersoon telefoonnummer</w:t>
            </w:r>
          </w:p>
        </w:tc>
        <w:tc>
          <w:tcPr>
            <w:tcW w:w="1350" w:type="dxa"/>
            <w:tcBorders>
              <w:top w:val="nil"/>
              <w:left w:val="nil"/>
              <w:bottom w:val="nil"/>
              <w:right w:val="nil"/>
            </w:tcBorders>
          </w:tcPr>
          <w:p w14:paraId="5266B1DD" w14:textId="77777777" w:rsidR="00BF167C" w:rsidRDefault="00BF167C" w:rsidP="00367B3C">
            <w:pPr>
              <w:spacing w:after="0" w:line="240" w:lineRule="auto"/>
              <w:rPr>
                <w:rFonts w:ascii="Lucida Sans" w:eastAsia="Times New Roman" w:hAnsi="Lucida Sans" w:cs="Lucida Sans"/>
              </w:rPr>
            </w:pPr>
          </w:p>
        </w:tc>
      </w:tr>
      <w:tr w:rsidR="00BF167C" w14:paraId="675B9C69" w14:textId="77777777" w:rsidTr="00367B3C">
        <w:tc>
          <w:tcPr>
            <w:tcW w:w="3600" w:type="dxa"/>
            <w:tcBorders>
              <w:top w:val="nil"/>
              <w:left w:val="nil"/>
              <w:bottom w:val="nil"/>
              <w:right w:val="nil"/>
            </w:tcBorders>
          </w:tcPr>
          <w:p w14:paraId="5F6CD399"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6CFE7D7B"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7A20BCE9" w14:textId="77777777" w:rsidR="00BF167C" w:rsidRDefault="00BF167C" w:rsidP="00367B3C">
            <w:pPr>
              <w:spacing w:after="0" w:line="240" w:lineRule="auto"/>
            </w:pPr>
            <w:r>
              <w:t>- Contactpersoon emailadres</w:t>
            </w:r>
          </w:p>
        </w:tc>
        <w:tc>
          <w:tcPr>
            <w:tcW w:w="1350" w:type="dxa"/>
            <w:tcBorders>
              <w:top w:val="nil"/>
              <w:left w:val="nil"/>
              <w:bottom w:val="nil"/>
              <w:right w:val="nil"/>
            </w:tcBorders>
          </w:tcPr>
          <w:p w14:paraId="54FC1FC5" w14:textId="77777777" w:rsidR="00BF167C" w:rsidRDefault="00BF167C" w:rsidP="00367B3C">
            <w:pPr>
              <w:spacing w:after="0" w:line="240" w:lineRule="auto"/>
              <w:rPr>
                <w:rFonts w:ascii="Lucida Sans" w:eastAsia="Times New Roman" w:hAnsi="Lucida Sans" w:cs="Lucida Sans"/>
              </w:rPr>
            </w:pPr>
          </w:p>
        </w:tc>
      </w:tr>
      <w:tr w:rsidR="00DA2719" w14:paraId="13F2C186" w14:textId="77777777" w:rsidTr="00367B3C">
        <w:tc>
          <w:tcPr>
            <w:tcW w:w="3600" w:type="dxa"/>
            <w:tcBorders>
              <w:top w:val="nil"/>
              <w:left w:val="nil"/>
              <w:bottom w:val="nil"/>
              <w:right w:val="nil"/>
            </w:tcBorders>
          </w:tcPr>
          <w:p w14:paraId="1E9D2E76" w14:textId="77777777" w:rsidR="00DA2719" w:rsidRDefault="00DA2719"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0F0C28AE" w14:textId="77777777" w:rsidR="00DA2719" w:rsidRDefault="00DA2719" w:rsidP="00367B3C">
            <w:pPr>
              <w:spacing w:after="0" w:line="240" w:lineRule="auto"/>
              <w:rPr>
                <w:rFonts w:eastAsia="Times New Roman"/>
              </w:rPr>
            </w:pPr>
          </w:p>
        </w:tc>
        <w:tc>
          <w:tcPr>
            <w:tcW w:w="3330" w:type="dxa"/>
            <w:tcBorders>
              <w:top w:val="nil"/>
              <w:left w:val="nil"/>
              <w:bottom w:val="nil"/>
              <w:right w:val="nil"/>
            </w:tcBorders>
          </w:tcPr>
          <w:p w14:paraId="60815D72" w14:textId="421F4154" w:rsidR="00DA2719" w:rsidRDefault="00DA2719" w:rsidP="00367B3C">
            <w:pPr>
              <w:spacing w:after="0" w:line="240" w:lineRule="auto"/>
            </w:pPr>
            <w:ins w:id="8330" w:author="Arjan Kloosterboer" w:date="2018-06-14T23:11:00Z">
              <w:r>
                <w:t>Afwijkende naam betrokkene</w:t>
              </w:r>
            </w:ins>
          </w:p>
        </w:tc>
        <w:tc>
          <w:tcPr>
            <w:tcW w:w="1350" w:type="dxa"/>
            <w:tcBorders>
              <w:top w:val="nil"/>
              <w:left w:val="nil"/>
              <w:bottom w:val="nil"/>
              <w:right w:val="nil"/>
            </w:tcBorders>
          </w:tcPr>
          <w:p w14:paraId="5DEACE21" w14:textId="135803AE" w:rsidR="00DA2719" w:rsidRDefault="00DA2719" w:rsidP="00367B3C">
            <w:pPr>
              <w:spacing w:after="0" w:line="240" w:lineRule="auto"/>
              <w:rPr>
                <w:rFonts w:ascii="Lucida Sans" w:eastAsia="Times New Roman" w:hAnsi="Lucida Sans" w:cs="Lucida Sans"/>
              </w:rPr>
            </w:pPr>
            <w:ins w:id="8331" w:author="Arjan Kloosterboer" w:date="2018-06-14T23:12:00Z">
              <w:r>
                <w:rPr>
                  <w:rFonts w:ascii="Lucida Sans" w:eastAsia="Times New Roman" w:hAnsi="Lucida Sans" w:cs="Lucida Sans"/>
                </w:rPr>
                <w:t>VNG-R</w:t>
              </w:r>
            </w:ins>
          </w:p>
        </w:tc>
      </w:tr>
      <w:tr w:rsidR="00BF167C" w14:paraId="0330C6C6" w14:textId="77777777" w:rsidTr="00367B3C">
        <w:tc>
          <w:tcPr>
            <w:tcW w:w="3600" w:type="dxa"/>
            <w:tcBorders>
              <w:top w:val="nil"/>
              <w:left w:val="nil"/>
              <w:bottom w:val="nil"/>
              <w:right w:val="nil"/>
            </w:tcBorders>
          </w:tcPr>
          <w:p w14:paraId="408C4BCD" w14:textId="77777777" w:rsidR="00BF167C" w:rsidRDefault="00BF167C" w:rsidP="00367B3C">
            <w:pPr>
              <w:spacing w:after="0" w:line="240" w:lineRule="auto"/>
              <w:rPr>
                <w:rFonts w:ascii="Lucida Sans" w:eastAsia="Times New Roman" w:hAnsi="Lucida Sans" w:cs="Lucida Sans"/>
              </w:rPr>
            </w:pPr>
            <w:bookmarkStart w:id="8332" w:name="BKM_75DED149_6BB3_44ba_AF19_C14EA48C3AFE"/>
          </w:p>
        </w:tc>
        <w:tc>
          <w:tcPr>
            <w:tcW w:w="1080" w:type="dxa"/>
            <w:tcBorders>
              <w:top w:val="nil"/>
              <w:left w:val="nil"/>
              <w:bottom w:val="nil"/>
              <w:right w:val="nil"/>
            </w:tcBorders>
          </w:tcPr>
          <w:p w14:paraId="6144C146"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25B79769" w14:textId="77777777" w:rsidR="00BF167C" w:rsidRDefault="00DA5D93" w:rsidP="007D0030">
            <w:pPr>
              <w:spacing w:after="0" w:line="240" w:lineRule="auto"/>
              <w:rPr>
                <w:rFonts w:eastAsia="Times New Roman"/>
              </w:rPr>
            </w:pPr>
            <w:ins w:id="8333" w:author="Arjan" w:date="2014-11-18T14:35:00Z">
              <w:r>
                <w:rPr>
                  <w:szCs w:val="24"/>
                </w:rPr>
                <w:fldChar w:fldCharType="begin" w:fldLock="1"/>
              </w:r>
              <w:r w:rsidR="00BF167C">
                <w:rPr>
                  <w:szCs w:val="24"/>
                </w:rPr>
                <w:instrText xml:space="preserve">MERGEFIELD </w:instrText>
              </w:r>
              <w:r w:rsidR="00BF167C">
                <w:rPr>
                  <w:rFonts w:ascii="Calibri" w:eastAsia="Times New Roman" w:hAnsi="Calibri"/>
                  <w:szCs w:val="24"/>
                  <w:lang w:val="nl-NL"/>
                </w:rPr>
                <w:instrText>Element.Name</w:instrText>
              </w:r>
              <w:r>
                <w:rPr>
                  <w:szCs w:val="24"/>
                </w:rPr>
                <w:fldChar w:fldCharType="separate"/>
              </w:r>
              <w:r w:rsidR="00BF167C">
                <w:rPr>
                  <w:rFonts w:ascii="Calibri" w:eastAsia="Times New Roman" w:hAnsi="Calibri"/>
                  <w:szCs w:val="24"/>
                  <w:lang w:val="nl-NL"/>
                </w:rPr>
                <w:t xml:space="preserve">Afwijkend binnenlands correspondentieadres </w:t>
              </w:r>
              <w:r>
                <w:rPr>
                  <w:szCs w:val="24"/>
                </w:rPr>
                <w:fldChar w:fldCharType="end"/>
              </w:r>
            </w:ins>
          </w:p>
        </w:tc>
        <w:tc>
          <w:tcPr>
            <w:tcW w:w="1350" w:type="dxa"/>
            <w:tcBorders>
              <w:top w:val="nil"/>
              <w:left w:val="nil"/>
              <w:bottom w:val="nil"/>
              <w:right w:val="nil"/>
            </w:tcBorders>
          </w:tcPr>
          <w:p w14:paraId="0F387016" w14:textId="77777777" w:rsidR="00BF167C" w:rsidRDefault="00BF167C" w:rsidP="00367B3C">
            <w:pPr>
              <w:spacing w:after="0" w:line="240" w:lineRule="auto"/>
              <w:rPr>
                <w:rFonts w:ascii="Lucida Sans" w:eastAsia="Times New Roman" w:hAnsi="Lucida Sans" w:cs="Lucida Sans"/>
              </w:rPr>
            </w:pPr>
            <w:ins w:id="8334" w:author="Arjan" w:date="2014-11-18T14:35:00Z">
              <w:r>
                <w:rPr>
                  <w:rFonts w:ascii="Lucida Sans" w:eastAsia="Times New Roman" w:hAnsi="Lucida Sans" w:cs="Lucida Sans"/>
                </w:rPr>
                <w:t>KING</w:t>
              </w:r>
            </w:ins>
          </w:p>
        </w:tc>
        <w:bookmarkEnd w:id="8332"/>
      </w:tr>
      <w:tr w:rsidR="00BF167C" w14:paraId="77E96DA4" w14:textId="77777777" w:rsidTr="00367B3C">
        <w:tc>
          <w:tcPr>
            <w:tcW w:w="3600" w:type="dxa"/>
            <w:tcBorders>
              <w:top w:val="nil"/>
              <w:left w:val="nil"/>
              <w:bottom w:val="nil"/>
              <w:right w:val="nil"/>
            </w:tcBorders>
          </w:tcPr>
          <w:p w14:paraId="0146580D"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02AC8E18"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30D3EF01" w14:textId="77777777" w:rsidR="00BF167C" w:rsidRDefault="00BF167C" w:rsidP="00367B3C">
            <w:pPr>
              <w:spacing w:after="0" w:line="240" w:lineRule="auto"/>
              <w:rPr>
                <w:szCs w:val="24"/>
              </w:rPr>
            </w:pPr>
            <w:r>
              <w:rPr>
                <w:szCs w:val="24"/>
              </w:rPr>
              <w:t xml:space="preserve">- </w:t>
            </w:r>
            <w:ins w:id="8335" w:author="Arjan" w:date="2014-11-18T14:36:00Z">
              <w:r w:rsidR="00DA5D93">
                <w:rPr>
                  <w:szCs w:val="24"/>
                </w:rPr>
                <w:fldChar w:fldCharType="begin" w:fldLock="1"/>
              </w:r>
              <w:r>
                <w:rPr>
                  <w:szCs w:val="24"/>
                </w:rPr>
                <w:instrText xml:space="preserve">MERGEFIELD </w:instrText>
              </w:r>
              <w:r>
                <w:rPr>
                  <w:rFonts w:ascii="Calibri" w:eastAsia="Times New Roman" w:hAnsi="Calibri"/>
                  <w:color w:val="0F0F0F"/>
                  <w:szCs w:val="24"/>
                  <w:lang w:val="nl-NL"/>
                </w:rPr>
                <w:instrText>Att.Name</w:instrText>
              </w:r>
              <w:r w:rsidR="00DA5D93">
                <w:rPr>
                  <w:szCs w:val="24"/>
                </w:rPr>
                <w:fldChar w:fldCharType="separate"/>
              </w:r>
              <w:r>
                <w:rPr>
                  <w:rFonts w:ascii="Calibri" w:eastAsia="Times New Roman" w:hAnsi="Calibri"/>
                  <w:color w:val="0F0F0F"/>
                  <w:szCs w:val="24"/>
                  <w:lang w:val="nl-NL"/>
                </w:rPr>
                <w:t>Huisnummer</w:t>
              </w:r>
              <w:r w:rsidR="00DA5D93">
                <w:rPr>
                  <w:szCs w:val="24"/>
                </w:rPr>
                <w:fldChar w:fldCharType="end"/>
              </w:r>
            </w:ins>
          </w:p>
        </w:tc>
        <w:tc>
          <w:tcPr>
            <w:tcW w:w="1350" w:type="dxa"/>
            <w:tcBorders>
              <w:top w:val="nil"/>
              <w:left w:val="nil"/>
              <w:bottom w:val="nil"/>
              <w:right w:val="nil"/>
            </w:tcBorders>
          </w:tcPr>
          <w:p w14:paraId="4D84BA3C" w14:textId="77777777" w:rsidR="00BF167C" w:rsidRDefault="00BF167C" w:rsidP="00367B3C">
            <w:pPr>
              <w:spacing w:after="0" w:line="240" w:lineRule="auto"/>
              <w:rPr>
                <w:rFonts w:ascii="Lucida Sans" w:eastAsia="Times New Roman" w:hAnsi="Lucida Sans" w:cs="Lucida Sans"/>
              </w:rPr>
            </w:pPr>
          </w:p>
        </w:tc>
      </w:tr>
      <w:tr w:rsidR="00BF167C" w14:paraId="25187C7E" w14:textId="77777777" w:rsidTr="00367B3C">
        <w:tc>
          <w:tcPr>
            <w:tcW w:w="3600" w:type="dxa"/>
            <w:tcBorders>
              <w:top w:val="nil"/>
              <w:left w:val="nil"/>
              <w:bottom w:val="nil"/>
              <w:right w:val="nil"/>
            </w:tcBorders>
          </w:tcPr>
          <w:p w14:paraId="51202D01"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5A6B6617"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65385B51" w14:textId="77777777" w:rsidR="00BF167C" w:rsidRDefault="00BF167C" w:rsidP="00367B3C">
            <w:pPr>
              <w:spacing w:after="0" w:line="240" w:lineRule="auto"/>
              <w:rPr>
                <w:szCs w:val="24"/>
              </w:rPr>
            </w:pPr>
            <w:ins w:id="8336" w:author="Arjan" w:date="2014-11-18T14:36:00Z">
              <w:r>
                <w:rPr>
                  <w:szCs w:val="24"/>
                </w:rPr>
                <w:t xml:space="preserve">- </w:t>
              </w:r>
              <w:r w:rsidR="00DA5D93">
                <w:rPr>
                  <w:szCs w:val="24"/>
                </w:rPr>
                <w:fldChar w:fldCharType="begin" w:fldLock="1"/>
              </w:r>
              <w:r>
                <w:rPr>
                  <w:szCs w:val="24"/>
                </w:rPr>
                <w:instrText xml:space="preserve">MERGEFIELD </w:instrText>
              </w:r>
              <w:r>
                <w:rPr>
                  <w:rFonts w:ascii="Calibri" w:eastAsia="Times New Roman" w:hAnsi="Calibri"/>
                  <w:color w:val="0F0F0F"/>
                  <w:szCs w:val="24"/>
                  <w:lang w:val="nl-NL"/>
                </w:rPr>
                <w:instrText>Att.Name</w:instrText>
              </w:r>
              <w:r w:rsidR="00DA5D93">
                <w:rPr>
                  <w:szCs w:val="24"/>
                </w:rPr>
                <w:fldChar w:fldCharType="separate"/>
              </w:r>
              <w:r>
                <w:rPr>
                  <w:rFonts w:ascii="Calibri" w:eastAsia="Times New Roman" w:hAnsi="Calibri"/>
                  <w:color w:val="0F0F0F"/>
                  <w:szCs w:val="24"/>
                  <w:lang w:val="nl-NL"/>
                </w:rPr>
                <w:t>Huisletter</w:t>
              </w:r>
              <w:r w:rsidR="00DA5D93">
                <w:rPr>
                  <w:szCs w:val="24"/>
                </w:rPr>
                <w:fldChar w:fldCharType="end"/>
              </w:r>
            </w:ins>
          </w:p>
        </w:tc>
        <w:tc>
          <w:tcPr>
            <w:tcW w:w="1350" w:type="dxa"/>
            <w:tcBorders>
              <w:top w:val="nil"/>
              <w:left w:val="nil"/>
              <w:bottom w:val="nil"/>
              <w:right w:val="nil"/>
            </w:tcBorders>
          </w:tcPr>
          <w:p w14:paraId="3E141FE5" w14:textId="77777777" w:rsidR="00BF167C" w:rsidRDefault="00BF167C" w:rsidP="00367B3C">
            <w:pPr>
              <w:spacing w:after="0" w:line="240" w:lineRule="auto"/>
              <w:rPr>
                <w:rFonts w:ascii="Lucida Sans" w:eastAsia="Times New Roman" w:hAnsi="Lucida Sans" w:cs="Lucida Sans"/>
              </w:rPr>
            </w:pPr>
          </w:p>
        </w:tc>
      </w:tr>
      <w:tr w:rsidR="00BF167C" w14:paraId="0C50235C" w14:textId="77777777" w:rsidTr="00367B3C">
        <w:tc>
          <w:tcPr>
            <w:tcW w:w="3600" w:type="dxa"/>
            <w:tcBorders>
              <w:top w:val="nil"/>
              <w:left w:val="nil"/>
              <w:bottom w:val="nil"/>
              <w:right w:val="nil"/>
            </w:tcBorders>
          </w:tcPr>
          <w:p w14:paraId="376CC19E"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624CAE0D"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32BE18E4" w14:textId="77777777" w:rsidR="00BF167C" w:rsidRDefault="00BF167C" w:rsidP="00367B3C">
            <w:pPr>
              <w:spacing w:after="0" w:line="240" w:lineRule="auto"/>
              <w:rPr>
                <w:szCs w:val="24"/>
              </w:rPr>
            </w:pPr>
            <w:ins w:id="8337" w:author="Arjan" w:date="2014-11-18T14:36:00Z">
              <w:r>
                <w:rPr>
                  <w:szCs w:val="24"/>
                </w:rPr>
                <w:t xml:space="preserve">- </w:t>
              </w:r>
              <w:r w:rsidR="00DA5D93">
                <w:rPr>
                  <w:szCs w:val="24"/>
                </w:rPr>
                <w:fldChar w:fldCharType="begin" w:fldLock="1"/>
              </w:r>
              <w:r>
                <w:rPr>
                  <w:szCs w:val="24"/>
                </w:rPr>
                <w:instrText xml:space="preserve">MERGEFIELD </w:instrText>
              </w:r>
              <w:r>
                <w:rPr>
                  <w:rFonts w:ascii="Calibri" w:eastAsia="Times New Roman" w:hAnsi="Calibri"/>
                  <w:color w:val="0F0F0F"/>
                  <w:szCs w:val="24"/>
                  <w:lang w:val="nl-NL"/>
                </w:rPr>
                <w:instrText>Att.Name</w:instrText>
              </w:r>
              <w:r w:rsidR="00DA5D93">
                <w:rPr>
                  <w:szCs w:val="24"/>
                </w:rPr>
                <w:fldChar w:fldCharType="separate"/>
              </w:r>
              <w:r>
                <w:rPr>
                  <w:rFonts w:ascii="Calibri" w:eastAsia="Times New Roman" w:hAnsi="Calibri"/>
                  <w:color w:val="0F0F0F"/>
                  <w:szCs w:val="24"/>
                  <w:lang w:val="nl-NL"/>
                </w:rPr>
                <w:t>Huisnummertoevoeging</w:t>
              </w:r>
              <w:r w:rsidR="00DA5D93">
                <w:rPr>
                  <w:szCs w:val="24"/>
                </w:rPr>
                <w:fldChar w:fldCharType="end"/>
              </w:r>
            </w:ins>
          </w:p>
        </w:tc>
        <w:tc>
          <w:tcPr>
            <w:tcW w:w="1350" w:type="dxa"/>
            <w:tcBorders>
              <w:top w:val="nil"/>
              <w:left w:val="nil"/>
              <w:bottom w:val="nil"/>
              <w:right w:val="nil"/>
            </w:tcBorders>
          </w:tcPr>
          <w:p w14:paraId="41CDB972" w14:textId="77777777" w:rsidR="00BF167C" w:rsidRDefault="00BF167C" w:rsidP="00367B3C">
            <w:pPr>
              <w:spacing w:after="0" w:line="240" w:lineRule="auto"/>
              <w:rPr>
                <w:rFonts w:ascii="Lucida Sans" w:eastAsia="Times New Roman" w:hAnsi="Lucida Sans" w:cs="Lucida Sans"/>
              </w:rPr>
            </w:pPr>
          </w:p>
        </w:tc>
      </w:tr>
      <w:tr w:rsidR="00BF167C" w14:paraId="4CD68831" w14:textId="77777777" w:rsidTr="00367B3C">
        <w:tc>
          <w:tcPr>
            <w:tcW w:w="3600" w:type="dxa"/>
            <w:tcBorders>
              <w:top w:val="nil"/>
              <w:left w:val="nil"/>
              <w:bottom w:val="nil"/>
              <w:right w:val="nil"/>
            </w:tcBorders>
          </w:tcPr>
          <w:p w14:paraId="796924D5"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51B70A38"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760FF682" w14:textId="77777777" w:rsidR="00BF167C" w:rsidRDefault="00BF167C" w:rsidP="00367B3C">
            <w:pPr>
              <w:spacing w:after="0" w:line="240" w:lineRule="auto"/>
              <w:rPr>
                <w:szCs w:val="24"/>
              </w:rPr>
            </w:pPr>
            <w:ins w:id="8338" w:author="Arjan" w:date="2014-11-18T14:36:00Z">
              <w:r>
                <w:rPr>
                  <w:szCs w:val="24"/>
                </w:rPr>
                <w:t xml:space="preserve">- </w:t>
              </w:r>
              <w:r w:rsidR="00DA5D93">
                <w:rPr>
                  <w:szCs w:val="24"/>
                </w:rPr>
                <w:fldChar w:fldCharType="begin" w:fldLock="1"/>
              </w:r>
              <w:r>
                <w:rPr>
                  <w:szCs w:val="24"/>
                </w:rPr>
                <w:instrText xml:space="preserve">MERGEFIELD </w:instrText>
              </w:r>
              <w:r>
                <w:rPr>
                  <w:rFonts w:ascii="Calibri" w:eastAsia="Times New Roman" w:hAnsi="Calibri"/>
                  <w:color w:val="0F0F0F"/>
                  <w:szCs w:val="24"/>
                  <w:lang w:val="nl-NL"/>
                </w:rPr>
                <w:instrText>Att.Name</w:instrText>
              </w:r>
              <w:r w:rsidR="00DA5D93">
                <w:rPr>
                  <w:szCs w:val="24"/>
                </w:rPr>
                <w:fldChar w:fldCharType="separate"/>
              </w:r>
              <w:r>
                <w:rPr>
                  <w:rFonts w:ascii="Calibri" w:eastAsia="Times New Roman" w:hAnsi="Calibri"/>
                  <w:color w:val="0F0F0F"/>
                  <w:szCs w:val="24"/>
                  <w:lang w:val="nl-NL"/>
                </w:rPr>
                <w:t>Naam openbare ruimte</w:t>
              </w:r>
              <w:r w:rsidR="00DA5D93">
                <w:rPr>
                  <w:szCs w:val="24"/>
                </w:rPr>
                <w:fldChar w:fldCharType="end"/>
              </w:r>
            </w:ins>
          </w:p>
        </w:tc>
        <w:tc>
          <w:tcPr>
            <w:tcW w:w="1350" w:type="dxa"/>
            <w:tcBorders>
              <w:top w:val="nil"/>
              <w:left w:val="nil"/>
              <w:bottom w:val="nil"/>
              <w:right w:val="nil"/>
            </w:tcBorders>
          </w:tcPr>
          <w:p w14:paraId="5D70D635" w14:textId="77777777" w:rsidR="00BF167C" w:rsidRDefault="00BF167C" w:rsidP="00367B3C">
            <w:pPr>
              <w:spacing w:after="0" w:line="240" w:lineRule="auto"/>
              <w:rPr>
                <w:rFonts w:ascii="Lucida Sans" w:eastAsia="Times New Roman" w:hAnsi="Lucida Sans" w:cs="Lucida Sans"/>
              </w:rPr>
            </w:pPr>
          </w:p>
        </w:tc>
      </w:tr>
      <w:tr w:rsidR="00BF167C" w14:paraId="6E2B5D58" w14:textId="77777777" w:rsidTr="00367B3C">
        <w:tc>
          <w:tcPr>
            <w:tcW w:w="3600" w:type="dxa"/>
            <w:tcBorders>
              <w:top w:val="nil"/>
              <w:left w:val="nil"/>
              <w:bottom w:val="nil"/>
              <w:right w:val="nil"/>
            </w:tcBorders>
          </w:tcPr>
          <w:p w14:paraId="5D33B0F1"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2317F208"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68ACE6A2" w14:textId="77777777" w:rsidR="00BF167C" w:rsidRDefault="00BF167C" w:rsidP="00367B3C">
            <w:pPr>
              <w:spacing w:after="0" w:line="240" w:lineRule="auto"/>
              <w:rPr>
                <w:szCs w:val="24"/>
              </w:rPr>
            </w:pPr>
            <w:ins w:id="8339" w:author="Arjan" w:date="2014-11-18T14:36:00Z">
              <w:r>
                <w:rPr>
                  <w:szCs w:val="24"/>
                </w:rPr>
                <w:t xml:space="preserve">- </w:t>
              </w:r>
              <w:r w:rsidR="00DA5D93">
                <w:rPr>
                  <w:szCs w:val="24"/>
                </w:rPr>
                <w:fldChar w:fldCharType="begin" w:fldLock="1"/>
              </w:r>
              <w:r>
                <w:rPr>
                  <w:szCs w:val="24"/>
                </w:rPr>
                <w:instrText xml:space="preserve">MERGEFIELD </w:instrText>
              </w:r>
              <w:r>
                <w:rPr>
                  <w:rFonts w:ascii="Calibri" w:eastAsia="Times New Roman" w:hAnsi="Calibri"/>
                  <w:color w:val="0F0F0F"/>
                  <w:szCs w:val="24"/>
                  <w:lang w:val="nl-NL"/>
                </w:rPr>
                <w:instrText>Att.Name</w:instrText>
              </w:r>
              <w:r w:rsidR="00DA5D93">
                <w:rPr>
                  <w:szCs w:val="24"/>
                </w:rPr>
                <w:fldChar w:fldCharType="separate"/>
              </w:r>
              <w:r>
                <w:rPr>
                  <w:rFonts w:ascii="Calibri" w:eastAsia="Times New Roman" w:hAnsi="Calibri"/>
                  <w:color w:val="0F0F0F"/>
                  <w:szCs w:val="24"/>
                  <w:lang w:val="nl-NL"/>
                </w:rPr>
                <w:t>Postcode</w:t>
              </w:r>
              <w:r w:rsidR="00DA5D93">
                <w:rPr>
                  <w:szCs w:val="24"/>
                </w:rPr>
                <w:fldChar w:fldCharType="end"/>
              </w:r>
            </w:ins>
          </w:p>
        </w:tc>
        <w:tc>
          <w:tcPr>
            <w:tcW w:w="1350" w:type="dxa"/>
            <w:tcBorders>
              <w:top w:val="nil"/>
              <w:left w:val="nil"/>
              <w:bottom w:val="nil"/>
              <w:right w:val="nil"/>
            </w:tcBorders>
          </w:tcPr>
          <w:p w14:paraId="4C18CADD" w14:textId="77777777" w:rsidR="00BF167C" w:rsidRDefault="00BF167C" w:rsidP="00367B3C">
            <w:pPr>
              <w:spacing w:after="0" w:line="240" w:lineRule="auto"/>
              <w:rPr>
                <w:rFonts w:ascii="Lucida Sans" w:eastAsia="Times New Roman" w:hAnsi="Lucida Sans" w:cs="Lucida Sans"/>
              </w:rPr>
            </w:pPr>
          </w:p>
        </w:tc>
      </w:tr>
      <w:tr w:rsidR="00BF167C" w14:paraId="3FE771CF" w14:textId="77777777" w:rsidTr="00367B3C">
        <w:tc>
          <w:tcPr>
            <w:tcW w:w="3600" w:type="dxa"/>
            <w:tcBorders>
              <w:top w:val="nil"/>
              <w:left w:val="nil"/>
              <w:bottom w:val="nil"/>
              <w:right w:val="nil"/>
            </w:tcBorders>
          </w:tcPr>
          <w:p w14:paraId="10A8E9BD"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3B1BB95F"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31A356D1" w14:textId="77777777" w:rsidR="00BF167C" w:rsidRDefault="00BF167C" w:rsidP="00367B3C">
            <w:pPr>
              <w:spacing w:after="0" w:line="240" w:lineRule="auto"/>
              <w:rPr>
                <w:szCs w:val="24"/>
              </w:rPr>
            </w:pPr>
            <w:ins w:id="8340" w:author="Arjan" w:date="2014-11-18T14:36:00Z">
              <w:r>
                <w:rPr>
                  <w:szCs w:val="24"/>
                </w:rPr>
                <w:t xml:space="preserve">- </w:t>
              </w:r>
              <w:r w:rsidR="00DA5D93">
                <w:rPr>
                  <w:szCs w:val="24"/>
                </w:rPr>
                <w:fldChar w:fldCharType="begin" w:fldLock="1"/>
              </w:r>
              <w:r>
                <w:rPr>
                  <w:szCs w:val="24"/>
                </w:rPr>
                <w:instrText xml:space="preserve">MERGEFIELD </w:instrText>
              </w:r>
              <w:r>
                <w:rPr>
                  <w:rFonts w:ascii="Calibri" w:eastAsia="Times New Roman" w:hAnsi="Calibri"/>
                  <w:color w:val="0F0F0F"/>
                  <w:szCs w:val="24"/>
                  <w:lang w:val="nl-NL"/>
                </w:rPr>
                <w:instrText>Att.Name</w:instrText>
              </w:r>
              <w:r w:rsidR="00DA5D93">
                <w:rPr>
                  <w:szCs w:val="24"/>
                </w:rPr>
                <w:fldChar w:fldCharType="separate"/>
              </w:r>
              <w:r>
                <w:rPr>
                  <w:rFonts w:ascii="Calibri" w:eastAsia="Times New Roman" w:hAnsi="Calibri"/>
                  <w:color w:val="0F0F0F"/>
                  <w:szCs w:val="24"/>
                  <w:lang w:val="nl-NL"/>
                </w:rPr>
                <w:t>Woonplaatsnaam</w:t>
              </w:r>
              <w:r w:rsidR="00DA5D93">
                <w:rPr>
                  <w:szCs w:val="24"/>
                </w:rPr>
                <w:fldChar w:fldCharType="end"/>
              </w:r>
            </w:ins>
          </w:p>
        </w:tc>
        <w:tc>
          <w:tcPr>
            <w:tcW w:w="1350" w:type="dxa"/>
            <w:tcBorders>
              <w:top w:val="nil"/>
              <w:left w:val="nil"/>
              <w:bottom w:val="nil"/>
              <w:right w:val="nil"/>
            </w:tcBorders>
          </w:tcPr>
          <w:p w14:paraId="62465994" w14:textId="77777777" w:rsidR="00BF167C" w:rsidRDefault="00BF167C" w:rsidP="00367B3C">
            <w:pPr>
              <w:spacing w:after="0" w:line="240" w:lineRule="auto"/>
              <w:rPr>
                <w:rFonts w:ascii="Lucida Sans" w:eastAsia="Times New Roman" w:hAnsi="Lucida Sans" w:cs="Lucida Sans"/>
              </w:rPr>
            </w:pPr>
          </w:p>
        </w:tc>
      </w:tr>
      <w:tr w:rsidR="00BF167C" w14:paraId="43F47B06" w14:textId="77777777" w:rsidTr="00367B3C">
        <w:tc>
          <w:tcPr>
            <w:tcW w:w="3600" w:type="dxa"/>
            <w:tcBorders>
              <w:top w:val="nil"/>
              <w:left w:val="nil"/>
              <w:bottom w:val="nil"/>
              <w:right w:val="nil"/>
            </w:tcBorders>
          </w:tcPr>
          <w:p w14:paraId="2D05F362"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5856C0A1"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1328CC03" w14:textId="77777777" w:rsidR="00BF167C" w:rsidRDefault="00DA5D93" w:rsidP="005A5EDD">
            <w:pPr>
              <w:spacing w:after="0" w:line="240" w:lineRule="auto"/>
              <w:rPr>
                <w:rFonts w:eastAsia="Times New Roman"/>
              </w:rPr>
            </w:pPr>
            <w:r>
              <w:fldChar w:fldCharType="begin" w:fldLock="1"/>
            </w:r>
            <w:r w:rsidR="00BF167C">
              <w:instrText xml:space="preserve">MERGEFIELD </w:instrText>
            </w:r>
            <w:r w:rsidR="00BF167C">
              <w:rPr>
                <w:rFonts w:eastAsia="Times New Roman"/>
              </w:rPr>
              <w:instrText>Att.Name</w:instrText>
            </w:r>
            <w:r>
              <w:fldChar w:fldCharType="separate"/>
            </w:r>
            <w:r w:rsidR="00BF167C">
              <w:rPr>
                <w:rFonts w:eastAsia="Times New Roman"/>
              </w:rPr>
              <w:t>Afwijkend correspondentie postadres</w:t>
            </w:r>
            <w:r>
              <w:fldChar w:fldCharType="end"/>
            </w:r>
          </w:p>
        </w:tc>
        <w:tc>
          <w:tcPr>
            <w:tcW w:w="1350" w:type="dxa"/>
            <w:tcBorders>
              <w:top w:val="nil"/>
              <w:left w:val="nil"/>
              <w:bottom w:val="nil"/>
              <w:right w:val="nil"/>
            </w:tcBorders>
          </w:tcPr>
          <w:p w14:paraId="1F275BAB" w14:textId="77777777" w:rsidR="00BF167C" w:rsidRDefault="00BF167C" w:rsidP="005A5EDD">
            <w:pPr>
              <w:spacing w:after="0" w:line="240" w:lineRule="auto"/>
              <w:rPr>
                <w:rFonts w:ascii="Lucida Sans" w:eastAsia="Times New Roman" w:hAnsi="Lucida Sans" w:cs="Lucida Sans"/>
              </w:rPr>
            </w:pPr>
            <w:r>
              <w:rPr>
                <w:rFonts w:ascii="Lucida Sans" w:eastAsia="Times New Roman" w:hAnsi="Lucida Sans" w:cs="Lucida Sans"/>
              </w:rPr>
              <w:t>KING</w:t>
            </w:r>
          </w:p>
        </w:tc>
      </w:tr>
      <w:tr w:rsidR="00BF167C" w14:paraId="4E3ACC26" w14:textId="77777777" w:rsidTr="00367B3C">
        <w:tc>
          <w:tcPr>
            <w:tcW w:w="3600" w:type="dxa"/>
            <w:tcBorders>
              <w:top w:val="nil"/>
              <w:left w:val="nil"/>
              <w:bottom w:val="nil"/>
              <w:right w:val="nil"/>
            </w:tcBorders>
          </w:tcPr>
          <w:p w14:paraId="15206F19"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1852C45D"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3A43D2B1" w14:textId="77777777" w:rsidR="00BF167C" w:rsidRDefault="00BF167C" w:rsidP="00367B3C">
            <w:pPr>
              <w:spacing w:after="0" w:line="240" w:lineRule="auto"/>
            </w:pPr>
            <w:r>
              <w:t>- Postadrestype</w:t>
            </w:r>
          </w:p>
        </w:tc>
        <w:tc>
          <w:tcPr>
            <w:tcW w:w="1350" w:type="dxa"/>
            <w:tcBorders>
              <w:top w:val="nil"/>
              <w:left w:val="nil"/>
              <w:bottom w:val="nil"/>
              <w:right w:val="nil"/>
            </w:tcBorders>
          </w:tcPr>
          <w:p w14:paraId="56F69EE6" w14:textId="77777777" w:rsidR="00BF167C" w:rsidRDefault="00BF167C" w:rsidP="00367B3C">
            <w:pPr>
              <w:spacing w:after="0" w:line="240" w:lineRule="auto"/>
              <w:rPr>
                <w:rFonts w:ascii="Lucida Sans" w:eastAsia="Times New Roman" w:hAnsi="Lucida Sans" w:cs="Lucida Sans"/>
              </w:rPr>
            </w:pPr>
          </w:p>
        </w:tc>
      </w:tr>
      <w:tr w:rsidR="00BF167C" w14:paraId="0AB24E99" w14:textId="77777777" w:rsidTr="00367B3C">
        <w:tc>
          <w:tcPr>
            <w:tcW w:w="3600" w:type="dxa"/>
            <w:tcBorders>
              <w:top w:val="nil"/>
              <w:left w:val="nil"/>
              <w:bottom w:val="nil"/>
              <w:right w:val="nil"/>
            </w:tcBorders>
          </w:tcPr>
          <w:p w14:paraId="40B6AB8A"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3ADFAFE4"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326B80BE" w14:textId="77777777" w:rsidR="00BF167C" w:rsidRDefault="00BF167C" w:rsidP="00367B3C">
            <w:pPr>
              <w:spacing w:after="0" w:line="240" w:lineRule="auto"/>
            </w:pPr>
            <w:r>
              <w:t>- Postbus- of antwoordnummer</w:t>
            </w:r>
          </w:p>
        </w:tc>
        <w:tc>
          <w:tcPr>
            <w:tcW w:w="1350" w:type="dxa"/>
            <w:tcBorders>
              <w:top w:val="nil"/>
              <w:left w:val="nil"/>
              <w:bottom w:val="nil"/>
              <w:right w:val="nil"/>
            </w:tcBorders>
          </w:tcPr>
          <w:p w14:paraId="6136B45D" w14:textId="77777777" w:rsidR="00BF167C" w:rsidRDefault="00BF167C" w:rsidP="00367B3C">
            <w:pPr>
              <w:spacing w:after="0" w:line="240" w:lineRule="auto"/>
              <w:rPr>
                <w:rFonts w:ascii="Lucida Sans" w:eastAsia="Times New Roman" w:hAnsi="Lucida Sans" w:cs="Lucida Sans"/>
              </w:rPr>
            </w:pPr>
          </w:p>
        </w:tc>
      </w:tr>
      <w:tr w:rsidR="00BF167C" w14:paraId="1E9DFABA" w14:textId="77777777" w:rsidTr="00367B3C">
        <w:tc>
          <w:tcPr>
            <w:tcW w:w="3600" w:type="dxa"/>
            <w:tcBorders>
              <w:top w:val="nil"/>
              <w:left w:val="nil"/>
              <w:bottom w:val="nil"/>
              <w:right w:val="nil"/>
            </w:tcBorders>
          </w:tcPr>
          <w:p w14:paraId="757DEBE4"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7ACF7F63"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0556F905" w14:textId="77777777" w:rsidR="00BF167C" w:rsidRDefault="00BF167C" w:rsidP="00367B3C">
            <w:pPr>
              <w:spacing w:after="0" w:line="240" w:lineRule="auto"/>
            </w:pPr>
            <w:r>
              <w:t>- Postadres postcode</w:t>
            </w:r>
          </w:p>
        </w:tc>
        <w:tc>
          <w:tcPr>
            <w:tcW w:w="1350" w:type="dxa"/>
            <w:tcBorders>
              <w:top w:val="nil"/>
              <w:left w:val="nil"/>
              <w:bottom w:val="nil"/>
              <w:right w:val="nil"/>
            </w:tcBorders>
          </w:tcPr>
          <w:p w14:paraId="749BF8A0" w14:textId="77777777" w:rsidR="00BF167C" w:rsidRDefault="00BF167C" w:rsidP="00367B3C">
            <w:pPr>
              <w:spacing w:after="0" w:line="240" w:lineRule="auto"/>
              <w:rPr>
                <w:rFonts w:ascii="Lucida Sans" w:eastAsia="Times New Roman" w:hAnsi="Lucida Sans" w:cs="Lucida Sans"/>
              </w:rPr>
            </w:pPr>
          </w:p>
        </w:tc>
      </w:tr>
      <w:tr w:rsidR="00BF167C" w14:paraId="7E6C493D" w14:textId="77777777" w:rsidTr="00367B3C">
        <w:tc>
          <w:tcPr>
            <w:tcW w:w="3600" w:type="dxa"/>
            <w:tcBorders>
              <w:top w:val="nil"/>
              <w:left w:val="nil"/>
              <w:bottom w:val="nil"/>
              <w:right w:val="nil"/>
            </w:tcBorders>
          </w:tcPr>
          <w:p w14:paraId="2DA87AED"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3380A945"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69EA875E" w14:textId="77777777" w:rsidR="00BF167C" w:rsidRDefault="00BF167C" w:rsidP="00367B3C">
            <w:pPr>
              <w:spacing w:after="0" w:line="240" w:lineRule="auto"/>
            </w:pPr>
            <w:ins w:id="8341" w:author="Arjan" w:date="2014-11-18T14:37:00Z">
              <w:r>
                <w:t>- W</w:t>
              </w:r>
            </w:ins>
            <w:ins w:id="8342" w:author="Arjan" w:date="2014-11-18T14:38:00Z">
              <w:r>
                <w:t>oonplaatsnaam</w:t>
              </w:r>
            </w:ins>
          </w:p>
        </w:tc>
        <w:tc>
          <w:tcPr>
            <w:tcW w:w="1350" w:type="dxa"/>
            <w:tcBorders>
              <w:top w:val="nil"/>
              <w:left w:val="nil"/>
              <w:bottom w:val="nil"/>
              <w:right w:val="nil"/>
            </w:tcBorders>
          </w:tcPr>
          <w:p w14:paraId="6558100A" w14:textId="77777777" w:rsidR="00BF167C" w:rsidRDefault="00BF167C" w:rsidP="00367B3C">
            <w:pPr>
              <w:spacing w:after="0" w:line="240" w:lineRule="auto"/>
              <w:rPr>
                <w:rFonts w:ascii="Lucida Sans" w:eastAsia="Times New Roman" w:hAnsi="Lucida Sans" w:cs="Lucida Sans"/>
              </w:rPr>
            </w:pPr>
          </w:p>
        </w:tc>
      </w:tr>
      <w:tr w:rsidR="00BF167C" w14:paraId="2F28A6C3" w14:textId="77777777" w:rsidTr="00367B3C">
        <w:tc>
          <w:tcPr>
            <w:tcW w:w="3600" w:type="dxa"/>
            <w:tcBorders>
              <w:top w:val="nil"/>
              <w:left w:val="nil"/>
              <w:bottom w:val="nil"/>
              <w:right w:val="nil"/>
            </w:tcBorders>
          </w:tcPr>
          <w:p w14:paraId="1B42A1CC" w14:textId="77777777" w:rsidR="00BF167C" w:rsidRDefault="00BF167C" w:rsidP="00367B3C">
            <w:pPr>
              <w:spacing w:after="0" w:line="240" w:lineRule="auto"/>
              <w:rPr>
                <w:rFonts w:ascii="Lucida Sans" w:eastAsia="Times New Roman" w:hAnsi="Lucida Sans" w:cs="Lucida Sans"/>
              </w:rPr>
            </w:pPr>
            <w:bookmarkStart w:id="8343" w:name="BKM_000C70FC_6312_44cc_9BAD_E2210DBA4100"/>
          </w:p>
        </w:tc>
        <w:tc>
          <w:tcPr>
            <w:tcW w:w="1080" w:type="dxa"/>
            <w:tcBorders>
              <w:top w:val="nil"/>
              <w:left w:val="nil"/>
              <w:bottom w:val="nil"/>
              <w:right w:val="nil"/>
            </w:tcBorders>
          </w:tcPr>
          <w:p w14:paraId="6645D3AB"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1FD628AE" w14:textId="77777777" w:rsidR="00BF167C" w:rsidRDefault="00DA5D93" w:rsidP="00367B3C">
            <w:pPr>
              <w:spacing w:after="0" w:line="240" w:lineRule="auto"/>
              <w:rPr>
                <w:rFonts w:eastAsia="Times New Roman"/>
              </w:rPr>
            </w:pPr>
            <w:r>
              <w:fldChar w:fldCharType="begin" w:fldLock="1"/>
            </w:r>
            <w:r w:rsidR="00BF167C">
              <w:instrText xml:space="preserve">MERGEFIELD </w:instrText>
            </w:r>
            <w:r w:rsidR="00BF167C">
              <w:rPr>
                <w:rFonts w:eastAsia="Times New Roman"/>
              </w:rPr>
              <w:instrText>Att.Name</w:instrText>
            </w:r>
            <w:r>
              <w:fldChar w:fldCharType="separate"/>
            </w:r>
            <w:r w:rsidR="00BF167C">
              <w:rPr>
                <w:rFonts w:eastAsia="Times New Roman"/>
              </w:rPr>
              <w:t>Afwijkend buitenlands correspondentieadres</w:t>
            </w:r>
            <w:r>
              <w:fldChar w:fldCharType="end"/>
            </w:r>
          </w:p>
        </w:tc>
        <w:tc>
          <w:tcPr>
            <w:tcW w:w="1350" w:type="dxa"/>
            <w:tcBorders>
              <w:top w:val="nil"/>
              <w:left w:val="nil"/>
              <w:bottom w:val="nil"/>
              <w:right w:val="nil"/>
            </w:tcBorders>
          </w:tcPr>
          <w:p w14:paraId="75E361B7" w14:textId="77777777" w:rsidR="00BF167C" w:rsidRDefault="00BF167C" w:rsidP="00367B3C">
            <w:pPr>
              <w:spacing w:after="0" w:line="240" w:lineRule="auto"/>
              <w:rPr>
                <w:rFonts w:ascii="Lucida Sans" w:eastAsia="Times New Roman" w:hAnsi="Lucida Sans" w:cs="Lucida Sans"/>
              </w:rPr>
            </w:pPr>
            <w:r>
              <w:rPr>
                <w:rFonts w:ascii="Lucida Sans" w:eastAsia="Times New Roman" w:hAnsi="Lucida Sans" w:cs="Lucida Sans"/>
              </w:rPr>
              <w:t>KING</w:t>
            </w:r>
          </w:p>
        </w:tc>
        <w:bookmarkEnd w:id="8343"/>
      </w:tr>
      <w:tr w:rsidR="00BF167C" w14:paraId="1EFB5EAB" w14:textId="77777777" w:rsidTr="00367B3C">
        <w:tc>
          <w:tcPr>
            <w:tcW w:w="3600" w:type="dxa"/>
            <w:tcBorders>
              <w:top w:val="nil"/>
              <w:left w:val="nil"/>
              <w:bottom w:val="nil"/>
              <w:right w:val="nil"/>
            </w:tcBorders>
          </w:tcPr>
          <w:p w14:paraId="4592554A"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19DED88B"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15260C1D" w14:textId="77777777" w:rsidR="00BF167C" w:rsidRDefault="00BF167C" w:rsidP="00367B3C">
            <w:pPr>
              <w:spacing w:after="0" w:line="240" w:lineRule="auto"/>
            </w:pPr>
            <w:r>
              <w:t>- Adres buitenland 1</w:t>
            </w:r>
          </w:p>
        </w:tc>
        <w:tc>
          <w:tcPr>
            <w:tcW w:w="1350" w:type="dxa"/>
            <w:tcBorders>
              <w:top w:val="nil"/>
              <w:left w:val="nil"/>
              <w:bottom w:val="nil"/>
              <w:right w:val="nil"/>
            </w:tcBorders>
          </w:tcPr>
          <w:p w14:paraId="6FAB702D" w14:textId="77777777" w:rsidR="00BF167C" w:rsidRDefault="00BF167C" w:rsidP="00367B3C">
            <w:pPr>
              <w:spacing w:after="0" w:line="240" w:lineRule="auto"/>
              <w:rPr>
                <w:rFonts w:ascii="Lucida Sans" w:eastAsia="Times New Roman" w:hAnsi="Lucida Sans" w:cs="Lucida Sans"/>
              </w:rPr>
            </w:pPr>
          </w:p>
        </w:tc>
      </w:tr>
      <w:tr w:rsidR="00BF167C" w14:paraId="341848BF" w14:textId="77777777" w:rsidTr="00367B3C">
        <w:tc>
          <w:tcPr>
            <w:tcW w:w="3600" w:type="dxa"/>
            <w:tcBorders>
              <w:top w:val="nil"/>
              <w:left w:val="nil"/>
              <w:bottom w:val="nil"/>
              <w:right w:val="nil"/>
            </w:tcBorders>
          </w:tcPr>
          <w:p w14:paraId="2C6B8463"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33C2A1A2"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4CBF8B42" w14:textId="77777777" w:rsidR="00BF167C" w:rsidRDefault="00BF167C" w:rsidP="00367B3C">
            <w:pPr>
              <w:spacing w:after="0" w:line="240" w:lineRule="auto"/>
            </w:pPr>
            <w:r>
              <w:t>- Adres buitenland 2</w:t>
            </w:r>
          </w:p>
        </w:tc>
        <w:tc>
          <w:tcPr>
            <w:tcW w:w="1350" w:type="dxa"/>
            <w:tcBorders>
              <w:top w:val="nil"/>
              <w:left w:val="nil"/>
              <w:bottom w:val="nil"/>
              <w:right w:val="nil"/>
            </w:tcBorders>
          </w:tcPr>
          <w:p w14:paraId="6B4E40C9" w14:textId="77777777" w:rsidR="00BF167C" w:rsidRDefault="00BF167C" w:rsidP="00367B3C">
            <w:pPr>
              <w:spacing w:after="0" w:line="240" w:lineRule="auto"/>
              <w:rPr>
                <w:rFonts w:ascii="Lucida Sans" w:eastAsia="Times New Roman" w:hAnsi="Lucida Sans" w:cs="Lucida Sans"/>
              </w:rPr>
            </w:pPr>
          </w:p>
        </w:tc>
      </w:tr>
      <w:tr w:rsidR="00BF167C" w14:paraId="5E626836" w14:textId="77777777" w:rsidTr="00367B3C">
        <w:tc>
          <w:tcPr>
            <w:tcW w:w="3600" w:type="dxa"/>
            <w:tcBorders>
              <w:top w:val="nil"/>
              <w:left w:val="nil"/>
              <w:bottom w:val="nil"/>
              <w:right w:val="nil"/>
            </w:tcBorders>
          </w:tcPr>
          <w:p w14:paraId="22AB8641"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294A2E4D"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1DDF0CC7" w14:textId="77777777" w:rsidR="00BF167C" w:rsidRDefault="00BF167C" w:rsidP="00367B3C">
            <w:pPr>
              <w:spacing w:after="0" w:line="240" w:lineRule="auto"/>
            </w:pPr>
            <w:r>
              <w:t>- Adres buitenland 3</w:t>
            </w:r>
          </w:p>
        </w:tc>
        <w:tc>
          <w:tcPr>
            <w:tcW w:w="1350" w:type="dxa"/>
            <w:tcBorders>
              <w:top w:val="nil"/>
              <w:left w:val="nil"/>
              <w:bottom w:val="nil"/>
              <w:right w:val="nil"/>
            </w:tcBorders>
          </w:tcPr>
          <w:p w14:paraId="10F9E8BE" w14:textId="77777777" w:rsidR="00BF167C" w:rsidRDefault="00BF167C" w:rsidP="00367B3C">
            <w:pPr>
              <w:spacing w:after="0" w:line="240" w:lineRule="auto"/>
              <w:rPr>
                <w:rFonts w:ascii="Lucida Sans" w:eastAsia="Times New Roman" w:hAnsi="Lucida Sans" w:cs="Lucida Sans"/>
              </w:rPr>
            </w:pPr>
          </w:p>
        </w:tc>
      </w:tr>
      <w:tr w:rsidR="00BF167C" w14:paraId="5BB4DA05" w14:textId="77777777" w:rsidTr="00367B3C">
        <w:tc>
          <w:tcPr>
            <w:tcW w:w="3600" w:type="dxa"/>
            <w:tcBorders>
              <w:top w:val="nil"/>
              <w:left w:val="nil"/>
              <w:bottom w:val="nil"/>
              <w:right w:val="nil"/>
            </w:tcBorders>
          </w:tcPr>
          <w:p w14:paraId="0044B963"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6788AF4E"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01BA20DA" w14:textId="77777777" w:rsidR="00BF167C" w:rsidRDefault="00BF167C" w:rsidP="00367B3C">
            <w:pPr>
              <w:spacing w:after="0" w:line="240" w:lineRule="auto"/>
            </w:pPr>
            <w:ins w:id="8344" w:author="Arjan" w:date="2014-11-18T14:38:00Z">
              <w:r>
                <w:t>- Land postadres</w:t>
              </w:r>
            </w:ins>
          </w:p>
        </w:tc>
        <w:tc>
          <w:tcPr>
            <w:tcW w:w="1350" w:type="dxa"/>
            <w:tcBorders>
              <w:top w:val="nil"/>
              <w:left w:val="nil"/>
              <w:bottom w:val="nil"/>
              <w:right w:val="nil"/>
            </w:tcBorders>
          </w:tcPr>
          <w:p w14:paraId="5C8B0111" w14:textId="77777777" w:rsidR="00BF167C" w:rsidRDefault="00BF167C" w:rsidP="00367B3C">
            <w:pPr>
              <w:spacing w:after="0" w:line="240" w:lineRule="auto"/>
              <w:rPr>
                <w:rFonts w:ascii="Lucida Sans" w:eastAsia="Times New Roman" w:hAnsi="Lucida Sans" w:cs="Lucida Sans"/>
              </w:rPr>
            </w:pPr>
          </w:p>
        </w:tc>
      </w:tr>
      <w:tr w:rsidR="00BF167C" w14:paraId="6344957E" w14:textId="77777777" w:rsidTr="00A76CD7">
        <w:tc>
          <w:tcPr>
            <w:tcW w:w="3600" w:type="dxa"/>
            <w:tcBorders>
              <w:top w:val="nil"/>
              <w:left w:val="nil"/>
              <w:right w:val="nil"/>
            </w:tcBorders>
          </w:tcPr>
          <w:p w14:paraId="441CD16D" w14:textId="77777777" w:rsidR="00BF167C" w:rsidRDefault="00BF167C" w:rsidP="00367B3C">
            <w:pPr>
              <w:spacing w:after="0" w:line="240" w:lineRule="auto"/>
              <w:rPr>
                <w:rFonts w:ascii="Lucida Sans" w:eastAsia="Times New Roman" w:hAnsi="Lucida Sans" w:cs="Lucida Sans"/>
              </w:rPr>
            </w:pPr>
            <w:r>
              <w:rPr>
                <w:rFonts w:eastAsia="Times New Roman"/>
                <w:b/>
                <w:bCs/>
              </w:rPr>
              <w:t>Overzicht relaties</w:t>
            </w:r>
          </w:p>
        </w:tc>
        <w:tc>
          <w:tcPr>
            <w:tcW w:w="4410" w:type="dxa"/>
            <w:gridSpan w:val="2"/>
            <w:tcBorders>
              <w:top w:val="nil"/>
              <w:left w:val="nil"/>
              <w:right w:val="nil"/>
            </w:tcBorders>
          </w:tcPr>
          <w:p w14:paraId="209B13BF" w14:textId="77777777" w:rsidR="00BF167C" w:rsidRDefault="00BF167C" w:rsidP="00367B3C">
            <w:pPr>
              <w:spacing w:after="0" w:line="240" w:lineRule="auto"/>
              <w:rPr>
                <w:rFonts w:ascii="Lucida Sans" w:eastAsia="Times New Roman" w:hAnsi="Lucida Sans" w:cs="Lucida Sans"/>
              </w:rPr>
            </w:pPr>
            <w:r>
              <w:rPr>
                <w:rFonts w:ascii="Lucida Sans" w:eastAsia="Times New Roman" w:hAnsi="Lucida Sans" w:cs="Lucida Sans"/>
                <w:i/>
                <w:iCs/>
              </w:rPr>
              <w:t>Relatienaam incl. gerelateerd type</w:t>
            </w:r>
          </w:p>
        </w:tc>
        <w:tc>
          <w:tcPr>
            <w:tcW w:w="1350" w:type="dxa"/>
            <w:tcBorders>
              <w:top w:val="nil"/>
              <w:left w:val="nil"/>
              <w:right w:val="nil"/>
            </w:tcBorders>
          </w:tcPr>
          <w:p w14:paraId="7851555C" w14:textId="77777777" w:rsidR="00BF167C" w:rsidRDefault="00BF167C" w:rsidP="00367B3C">
            <w:pPr>
              <w:spacing w:after="0" w:line="240" w:lineRule="auto"/>
              <w:rPr>
                <w:rFonts w:ascii="Lucida Sans" w:eastAsia="Times New Roman" w:hAnsi="Lucida Sans" w:cs="Lucida Sans"/>
              </w:rPr>
            </w:pPr>
            <w:r>
              <w:rPr>
                <w:rFonts w:ascii="Lucida Sans" w:eastAsia="Times New Roman" w:hAnsi="Lucida Sans" w:cs="Lucida Sans"/>
                <w:i/>
                <w:iCs/>
              </w:rPr>
              <w:t>Herkomst</w:t>
            </w:r>
          </w:p>
        </w:tc>
      </w:tr>
      <w:tr w:rsidR="00BF167C" w14:paraId="26290D8C" w14:textId="77777777" w:rsidTr="004E2082">
        <w:tc>
          <w:tcPr>
            <w:tcW w:w="3600" w:type="dxa"/>
            <w:tcBorders>
              <w:top w:val="nil"/>
              <w:left w:val="nil"/>
              <w:bottom w:val="nil"/>
              <w:right w:val="nil"/>
            </w:tcBorders>
          </w:tcPr>
          <w:p w14:paraId="5927F257" w14:textId="77777777" w:rsidR="00BF167C" w:rsidRDefault="00BF167C" w:rsidP="00367B3C">
            <w:pPr>
              <w:spacing w:after="0" w:line="240" w:lineRule="auto"/>
              <w:rPr>
                <w:rFonts w:ascii="Lucida Sans" w:eastAsia="Times New Roman" w:hAnsi="Lucida Sans" w:cs="Lucida Sans"/>
              </w:rPr>
            </w:pPr>
          </w:p>
        </w:tc>
        <w:tc>
          <w:tcPr>
            <w:tcW w:w="4410" w:type="dxa"/>
            <w:gridSpan w:val="2"/>
            <w:tcBorders>
              <w:top w:val="nil"/>
              <w:left w:val="nil"/>
              <w:bottom w:val="nil"/>
              <w:right w:val="nil"/>
            </w:tcBorders>
          </w:tcPr>
          <w:p w14:paraId="6C88DF33" w14:textId="77777777" w:rsidR="00BF167C" w:rsidRDefault="00DA5D93" w:rsidP="00367B3C">
            <w:pPr>
              <w:spacing w:after="0" w:line="240" w:lineRule="auto"/>
              <w:rPr>
                <w:rFonts w:ascii="Lucida Sans" w:eastAsia="Times New Roman" w:hAnsi="Lucida Sans" w:cs="Lucida Sans"/>
              </w:rPr>
            </w:pPr>
            <w:r>
              <w:fldChar w:fldCharType="begin" w:fldLock="1"/>
            </w:r>
            <w:r w:rsidR="00BF167C">
              <w:instrText xml:space="preserve">MERGEFIELD </w:instrText>
            </w:r>
            <w:r w:rsidR="00BF167C">
              <w:rPr>
                <w:rFonts w:eastAsia="Times New Roman"/>
              </w:rPr>
              <w:instrText>Connector.Name</w:instrText>
            </w:r>
            <w:r>
              <w:fldChar w:fldCharType="separate"/>
            </w:r>
            <w:r w:rsidR="00BF167C">
              <w:rPr>
                <w:rFonts w:eastAsia="Times New Roman"/>
              </w:rPr>
              <w:t>zet als betrokkene</w:t>
            </w:r>
            <w:r>
              <w:fldChar w:fldCharType="end"/>
            </w:r>
            <w:r w:rsidR="00BF167C">
              <w:rPr>
                <w:rFonts w:eastAsia="Times New Roman"/>
              </w:rPr>
              <w:t xml:space="preserve">   </w:t>
            </w:r>
            <w:r>
              <w:rPr>
                <w:rFonts w:eastAsia="Times New Roman"/>
              </w:rPr>
              <w:fldChar w:fldCharType="begin" w:fldLock="1"/>
            </w:r>
            <w:r w:rsidR="00BF167C">
              <w:rPr>
                <w:rFonts w:eastAsia="Times New Roman"/>
              </w:rPr>
              <w:instrText>MERGEFIELD Element.Name</w:instrText>
            </w:r>
            <w:r>
              <w:rPr>
                <w:rFonts w:eastAsia="Times New Roman"/>
              </w:rPr>
              <w:fldChar w:fldCharType="separate"/>
            </w:r>
            <w:r w:rsidR="00BF167C">
              <w:rPr>
                <w:rFonts w:eastAsia="Times New Roman"/>
              </w:rPr>
              <w:t>STATUS</w:t>
            </w:r>
            <w:r>
              <w:rPr>
                <w:rFonts w:eastAsia="Times New Roman"/>
              </w:rPr>
              <w:fldChar w:fldCharType="end"/>
            </w:r>
            <w:r w:rsidR="00BF167C">
              <w:rPr>
                <w:rFonts w:eastAsia="Times New Roman"/>
              </w:rPr>
              <w:t xml:space="preserve"> </w:t>
            </w:r>
            <w:r w:rsidR="00BF167C">
              <w:rPr>
                <w:rFonts w:ascii="Lucida Sans" w:eastAsia="Times New Roman" w:hAnsi="Lucida Sans" w:cs="Lucida Sans"/>
              </w:rPr>
              <w:t xml:space="preserve"> </w:t>
            </w:r>
          </w:p>
        </w:tc>
        <w:tc>
          <w:tcPr>
            <w:tcW w:w="1350" w:type="dxa"/>
            <w:tcBorders>
              <w:top w:val="nil"/>
              <w:left w:val="nil"/>
              <w:bottom w:val="nil"/>
              <w:right w:val="nil"/>
            </w:tcBorders>
          </w:tcPr>
          <w:p w14:paraId="59E7A16F" w14:textId="77777777" w:rsidR="00BF167C" w:rsidRDefault="00BF167C" w:rsidP="00367B3C">
            <w:pPr>
              <w:spacing w:after="0" w:line="240" w:lineRule="auto"/>
              <w:rPr>
                <w:rFonts w:ascii="Lucida Sans" w:eastAsia="Times New Roman" w:hAnsi="Lucida Sans" w:cs="Lucida Sans"/>
              </w:rPr>
            </w:pPr>
            <w:r>
              <w:rPr>
                <w:rFonts w:ascii="Lucida Sans" w:eastAsia="Times New Roman" w:hAnsi="Lucida Sans" w:cs="Lucida Sans"/>
              </w:rPr>
              <w:t>KING</w:t>
            </w:r>
          </w:p>
        </w:tc>
      </w:tr>
      <w:tr w:rsidR="00BF167C" w:rsidDel="005A5EDD" w14:paraId="792C745A" w14:textId="77777777" w:rsidTr="005A5EDD">
        <w:trPr>
          <w:del w:id="8345" w:author="Arjan" w:date="2014-11-18T14:45:00Z"/>
        </w:trPr>
        <w:tc>
          <w:tcPr>
            <w:tcW w:w="3600" w:type="dxa"/>
            <w:tcBorders>
              <w:top w:val="nil"/>
              <w:left w:val="nil"/>
              <w:bottom w:val="nil"/>
              <w:right w:val="nil"/>
            </w:tcBorders>
          </w:tcPr>
          <w:p w14:paraId="0FF96EC2" w14:textId="77777777" w:rsidR="00BF167C" w:rsidDel="005A5EDD" w:rsidRDefault="00BF167C" w:rsidP="00367B3C">
            <w:pPr>
              <w:spacing w:after="0" w:line="240" w:lineRule="auto"/>
              <w:rPr>
                <w:del w:id="8346" w:author="Arjan" w:date="2014-11-18T14:45:00Z"/>
                <w:rFonts w:ascii="Lucida Sans" w:eastAsia="Times New Roman" w:hAnsi="Lucida Sans" w:cs="Lucida Sans"/>
              </w:rPr>
            </w:pPr>
          </w:p>
        </w:tc>
        <w:tc>
          <w:tcPr>
            <w:tcW w:w="4410" w:type="dxa"/>
            <w:gridSpan w:val="2"/>
            <w:tcBorders>
              <w:top w:val="nil"/>
              <w:left w:val="nil"/>
              <w:bottom w:val="nil"/>
              <w:right w:val="nil"/>
            </w:tcBorders>
          </w:tcPr>
          <w:p w14:paraId="6F1AB31C" w14:textId="77777777" w:rsidR="00BF167C" w:rsidDel="005A5EDD" w:rsidRDefault="00BF167C" w:rsidP="005A5EDD">
            <w:pPr>
              <w:spacing w:after="0" w:line="240" w:lineRule="auto"/>
              <w:rPr>
                <w:del w:id="8347" w:author="Arjan" w:date="2014-11-18T14:45:00Z"/>
              </w:rPr>
            </w:pPr>
            <w:del w:id="8348" w:author="Arjan" w:date="2014-11-18T14:45:00Z">
              <w:r w:rsidDel="005A5EDD">
                <w:delText xml:space="preserve">betreft ZAAK </w:delText>
              </w:r>
            </w:del>
          </w:p>
        </w:tc>
        <w:tc>
          <w:tcPr>
            <w:tcW w:w="1350" w:type="dxa"/>
            <w:tcBorders>
              <w:top w:val="nil"/>
              <w:left w:val="nil"/>
              <w:bottom w:val="nil"/>
              <w:right w:val="nil"/>
            </w:tcBorders>
          </w:tcPr>
          <w:p w14:paraId="6E562092" w14:textId="77777777" w:rsidR="00BF167C" w:rsidDel="005A5EDD" w:rsidRDefault="00BF167C" w:rsidP="00367B3C">
            <w:pPr>
              <w:spacing w:after="0" w:line="240" w:lineRule="auto"/>
              <w:rPr>
                <w:del w:id="8349" w:author="Arjan" w:date="2014-11-18T14:45:00Z"/>
                <w:rFonts w:ascii="Lucida Sans" w:eastAsia="Times New Roman" w:hAnsi="Lucida Sans" w:cs="Lucida Sans"/>
              </w:rPr>
            </w:pPr>
            <w:del w:id="8350" w:author="Arjan" w:date="2014-11-18T14:45:00Z">
              <w:r w:rsidDel="005A5EDD">
                <w:rPr>
                  <w:rFonts w:ascii="Lucida Sans" w:eastAsia="Times New Roman" w:hAnsi="Lucida Sans" w:cs="Lucida Sans"/>
                </w:rPr>
                <w:delText>KING</w:delText>
              </w:r>
            </w:del>
          </w:p>
        </w:tc>
      </w:tr>
      <w:tr w:rsidR="00BF167C" w:rsidDel="005A5EDD" w14:paraId="35D55711" w14:textId="77777777" w:rsidTr="005A5EDD">
        <w:trPr>
          <w:del w:id="8351" w:author="Arjan" w:date="2014-11-18T14:45:00Z"/>
        </w:trPr>
        <w:tc>
          <w:tcPr>
            <w:tcW w:w="3600" w:type="dxa"/>
            <w:tcBorders>
              <w:top w:val="nil"/>
              <w:left w:val="nil"/>
              <w:bottom w:val="nil"/>
              <w:right w:val="nil"/>
            </w:tcBorders>
          </w:tcPr>
          <w:p w14:paraId="39788F84" w14:textId="77777777" w:rsidR="00BF167C" w:rsidDel="005A5EDD" w:rsidRDefault="00BF167C" w:rsidP="00367B3C">
            <w:pPr>
              <w:spacing w:after="0" w:line="240" w:lineRule="auto"/>
              <w:rPr>
                <w:del w:id="8352" w:author="Arjan" w:date="2014-11-18T14:45:00Z"/>
                <w:rFonts w:ascii="Lucida Sans" w:eastAsia="Times New Roman" w:hAnsi="Lucida Sans" w:cs="Lucida Sans"/>
              </w:rPr>
            </w:pPr>
          </w:p>
        </w:tc>
        <w:tc>
          <w:tcPr>
            <w:tcW w:w="4410" w:type="dxa"/>
            <w:gridSpan w:val="2"/>
            <w:tcBorders>
              <w:top w:val="nil"/>
              <w:left w:val="nil"/>
              <w:bottom w:val="nil"/>
              <w:right w:val="nil"/>
            </w:tcBorders>
          </w:tcPr>
          <w:p w14:paraId="6126874E" w14:textId="77777777" w:rsidR="00BF167C" w:rsidDel="005A5EDD" w:rsidRDefault="00BF167C" w:rsidP="005A5EDD">
            <w:pPr>
              <w:spacing w:after="0" w:line="240" w:lineRule="auto"/>
              <w:rPr>
                <w:del w:id="8353" w:author="Arjan" w:date="2014-11-18T14:45:00Z"/>
              </w:rPr>
            </w:pPr>
            <w:del w:id="8354" w:author="Arjan" w:date="2014-11-18T14:45:00Z">
              <w:r w:rsidDel="005A5EDD">
                <w:delText xml:space="preserve">wordt uitgeoefend door BETROKKENE </w:delText>
              </w:r>
            </w:del>
          </w:p>
          <w:p w14:paraId="1E2198B3" w14:textId="77777777" w:rsidR="00BF167C" w:rsidDel="005A5EDD" w:rsidRDefault="00BF167C" w:rsidP="005A5EDD">
            <w:pPr>
              <w:spacing w:after="0" w:line="240" w:lineRule="auto"/>
              <w:rPr>
                <w:del w:id="8355" w:author="Arjan" w:date="2014-11-18T14:45:00Z"/>
              </w:rPr>
            </w:pPr>
          </w:p>
        </w:tc>
        <w:tc>
          <w:tcPr>
            <w:tcW w:w="1350" w:type="dxa"/>
            <w:tcBorders>
              <w:top w:val="nil"/>
              <w:left w:val="nil"/>
              <w:bottom w:val="nil"/>
              <w:right w:val="nil"/>
            </w:tcBorders>
          </w:tcPr>
          <w:p w14:paraId="09EBCAF2" w14:textId="77777777" w:rsidR="00BF167C" w:rsidDel="005A5EDD" w:rsidRDefault="00BF167C" w:rsidP="00367B3C">
            <w:pPr>
              <w:spacing w:after="0" w:line="240" w:lineRule="auto"/>
              <w:rPr>
                <w:del w:id="8356" w:author="Arjan" w:date="2014-11-18T14:45:00Z"/>
                <w:rFonts w:ascii="Lucida Sans" w:eastAsia="Times New Roman" w:hAnsi="Lucida Sans" w:cs="Lucida Sans"/>
              </w:rPr>
            </w:pPr>
            <w:del w:id="8357" w:author="Arjan" w:date="2014-11-18T14:45:00Z">
              <w:r w:rsidDel="005A5EDD">
                <w:rPr>
                  <w:rFonts w:ascii="Lucida Sans" w:eastAsia="Times New Roman" w:hAnsi="Lucida Sans" w:cs="Lucida Sans"/>
                </w:rPr>
                <w:delText>KING</w:delText>
              </w:r>
            </w:del>
          </w:p>
        </w:tc>
      </w:tr>
      <w:tr w:rsidR="00BF167C" w:rsidDel="005A5EDD" w14:paraId="431B0C7C" w14:textId="77777777" w:rsidTr="005A5EDD">
        <w:trPr>
          <w:del w:id="8358" w:author="Arjan" w:date="2014-11-18T14:45:00Z"/>
        </w:trPr>
        <w:tc>
          <w:tcPr>
            <w:tcW w:w="3600" w:type="dxa"/>
            <w:tcBorders>
              <w:top w:val="nil"/>
              <w:left w:val="nil"/>
              <w:bottom w:val="nil"/>
              <w:right w:val="nil"/>
            </w:tcBorders>
          </w:tcPr>
          <w:p w14:paraId="547A0702" w14:textId="77777777" w:rsidR="00BF167C" w:rsidDel="005A5EDD" w:rsidRDefault="00BF167C" w:rsidP="00367B3C">
            <w:pPr>
              <w:spacing w:after="0" w:line="240" w:lineRule="auto"/>
              <w:rPr>
                <w:del w:id="8359" w:author="Arjan" w:date="2014-11-18T14:45:00Z"/>
                <w:rFonts w:ascii="Lucida Sans" w:eastAsia="Times New Roman" w:hAnsi="Lucida Sans" w:cs="Lucida Sans"/>
              </w:rPr>
            </w:pPr>
          </w:p>
        </w:tc>
        <w:tc>
          <w:tcPr>
            <w:tcW w:w="4410" w:type="dxa"/>
            <w:gridSpan w:val="2"/>
            <w:tcBorders>
              <w:top w:val="nil"/>
              <w:left w:val="nil"/>
              <w:bottom w:val="nil"/>
              <w:right w:val="nil"/>
            </w:tcBorders>
          </w:tcPr>
          <w:p w14:paraId="686BBDC7" w14:textId="77777777" w:rsidR="00BF167C" w:rsidDel="005A5EDD" w:rsidRDefault="00BF167C" w:rsidP="005A5EDD">
            <w:pPr>
              <w:spacing w:after="0" w:line="240" w:lineRule="auto"/>
              <w:rPr>
                <w:del w:id="8360" w:author="Arjan" w:date="2014-11-18T14:45:00Z"/>
              </w:rPr>
            </w:pPr>
            <w:del w:id="8361" w:author="Arjan" w:date="2014-11-18T14:45:00Z">
              <w:r w:rsidDel="005A5EDD">
                <w:delText xml:space="preserve">van BETROKKENE met als afwijkend binnenlands correspondentieadres </w:delText>
              </w:r>
            </w:del>
          </w:p>
          <w:p w14:paraId="085C6445" w14:textId="77777777" w:rsidR="00BF167C" w:rsidDel="005A5EDD" w:rsidRDefault="00BF167C" w:rsidP="005A5EDD">
            <w:pPr>
              <w:spacing w:after="0" w:line="240" w:lineRule="auto"/>
              <w:rPr>
                <w:del w:id="8362" w:author="Arjan" w:date="2014-11-18T14:45:00Z"/>
              </w:rPr>
            </w:pPr>
            <w:del w:id="8363" w:author="Arjan" w:date="2014-11-18T14:45:00Z">
              <w:r w:rsidDel="005A5EDD">
                <w:delText xml:space="preserve">   ADRESSEERBAAR OBJECT AANDUIDING</w:delText>
              </w:r>
            </w:del>
          </w:p>
        </w:tc>
        <w:tc>
          <w:tcPr>
            <w:tcW w:w="1350" w:type="dxa"/>
            <w:tcBorders>
              <w:top w:val="nil"/>
              <w:left w:val="nil"/>
              <w:bottom w:val="nil"/>
              <w:right w:val="nil"/>
            </w:tcBorders>
          </w:tcPr>
          <w:p w14:paraId="5B7F70E6" w14:textId="77777777" w:rsidR="00BF167C" w:rsidDel="005A5EDD" w:rsidRDefault="00BF167C" w:rsidP="00367B3C">
            <w:pPr>
              <w:spacing w:after="0" w:line="240" w:lineRule="auto"/>
              <w:rPr>
                <w:del w:id="8364" w:author="Arjan" w:date="2014-11-18T14:45:00Z"/>
                <w:rFonts w:ascii="Lucida Sans" w:eastAsia="Times New Roman" w:hAnsi="Lucida Sans" w:cs="Lucida Sans"/>
              </w:rPr>
            </w:pPr>
            <w:del w:id="8365" w:author="Arjan" w:date="2014-11-18T14:45:00Z">
              <w:r w:rsidDel="005A5EDD">
                <w:rPr>
                  <w:rFonts w:ascii="Lucida Sans" w:eastAsia="Times New Roman" w:hAnsi="Lucida Sans" w:cs="Lucida Sans"/>
                </w:rPr>
                <w:delText>KING</w:delText>
              </w:r>
            </w:del>
          </w:p>
        </w:tc>
      </w:tr>
      <w:tr w:rsidR="00BF167C" w:rsidDel="005A5EDD" w14:paraId="0B5CA240" w14:textId="77777777" w:rsidTr="005A5EDD">
        <w:trPr>
          <w:del w:id="8366" w:author="Arjan" w:date="2014-11-18T14:45:00Z"/>
        </w:trPr>
        <w:tc>
          <w:tcPr>
            <w:tcW w:w="3600" w:type="dxa"/>
            <w:tcBorders>
              <w:top w:val="nil"/>
              <w:left w:val="nil"/>
              <w:bottom w:val="nil"/>
              <w:right w:val="nil"/>
            </w:tcBorders>
          </w:tcPr>
          <w:p w14:paraId="7FBABE38" w14:textId="77777777" w:rsidR="00BF167C" w:rsidDel="005A5EDD" w:rsidRDefault="00BF167C" w:rsidP="00367B3C">
            <w:pPr>
              <w:spacing w:after="0" w:line="240" w:lineRule="auto"/>
              <w:rPr>
                <w:del w:id="8367" w:author="Arjan" w:date="2014-11-18T14:45:00Z"/>
                <w:rFonts w:ascii="Lucida Sans" w:eastAsia="Times New Roman" w:hAnsi="Lucida Sans" w:cs="Lucida Sans"/>
              </w:rPr>
            </w:pPr>
          </w:p>
        </w:tc>
        <w:tc>
          <w:tcPr>
            <w:tcW w:w="4410" w:type="dxa"/>
            <w:gridSpan w:val="2"/>
            <w:tcBorders>
              <w:top w:val="nil"/>
              <w:left w:val="nil"/>
              <w:bottom w:val="nil"/>
              <w:right w:val="nil"/>
            </w:tcBorders>
          </w:tcPr>
          <w:p w14:paraId="3A206DFE" w14:textId="77777777" w:rsidR="00BF167C" w:rsidDel="005A5EDD" w:rsidRDefault="00BF167C" w:rsidP="005A5EDD">
            <w:pPr>
              <w:spacing w:after="0" w:line="240" w:lineRule="auto"/>
              <w:rPr>
                <w:del w:id="8368" w:author="Arjan" w:date="2014-11-18T14:45:00Z"/>
              </w:rPr>
            </w:pPr>
            <w:del w:id="8369" w:author="Arjan" w:date="2014-11-18T14:45:00Z">
              <w:r w:rsidDel="005A5EDD">
                <w:delText>Afwijkend correspondentie postadres:</w:delText>
              </w:r>
            </w:del>
          </w:p>
          <w:p w14:paraId="092888A9" w14:textId="77777777" w:rsidR="00BF167C" w:rsidDel="005A5EDD" w:rsidRDefault="00BF167C" w:rsidP="005A5EDD">
            <w:pPr>
              <w:spacing w:after="0" w:line="240" w:lineRule="auto"/>
              <w:rPr>
                <w:del w:id="8370" w:author="Arjan" w:date="2014-11-18T14:45:00Z"/>
              </w:rPr>
            </w:pPr>
            <w:del w:id="8371" w:author="Arjan" w:date="2014-11-18T14:45:00Z">
              <w:r w:rsidDel="005A5EDD">
                <w:delText xml:space="preserve">van BETROKKENE met afwijkend correspondentie postadres dat </w:delText>
              </w:r>
            </w:del>
          </w:p>
          <w:p w14:paraId="730F77A2" w14:textId="77777777" w:rsidR="00BF167C" w:rsidDel="005A5EDD" w:rsidRDefault="00BF167C" w:rsidP="005A5EDD">
            <w:pPr>
              <w:spacing w:after="0" w:line="240" w:lineRule="auto"/>
              <w:rPr>
                <w:del w:id="8372" w:author="Arjan" w:date="2014-11-18T14:45:00Z"/>
              </w:rPr>
            </w:pPr>
            <w:del w:id="8373" w:author="Arjan" w:date="2014-11-18T14:45:00Z">
              <w:r w:rsidDel="005A5EDD">
                <w:delText>zich bevindt in WOONPLAATS</w:delText>
              </w:r>
            </w:del>
          </w:p>
        </w:tc>
        <w:tc>
          <w:tcPr>
            <w:tcW w:w="1350" w:type="dxa"/>
            <w:tcBorders>
              <w:top w:val="nil"/>
              <w:left w:val="nil"/>
              <w:bottom w:val="nil"/>
              <w:right w:val="nil"/>
            </w:tcBorders>
          </w:tcPr>
          <w:p w14:paraId="336D838E" w14:textId="77777777" w:rsidR="00BF167C" w:rsidDel="005A5EDD" w:rsidRDefault="00BF167C" w:rsidP="00367B3C">
            <w:pPr>
              <w:spacing w:after="0" w:line="240" w:lineRule="auto"/>
              <w:rPr>
                <w:del w:id="8374" w:author="Arjan" w:date="2014-11-18T14:45:00Z"/>
                <w:rFonts w:ascii="Lucida Sans" w:eastAsia="Times New Roman" w:hAnsi="Lucida Sans" w:cs="Lucida Sans"/>
              </w:rPr>
            </w:pPr>
            <w:del w:id="8375" w:author="Arjan" w:date="2014-11-18T14:45:00Z">
              <w:r w:rsidDel="005A5EDD">
                <w:rPr>
                  <w:rFonts w:ascii="Lucida Sans" w:eastAsia="Times New Roman" w:hAnsi="Lucida Sans" w:cs="Lucida Sans"/>
                </w:rPr>
                <w:delText>KING</w:delText>
              </w:r>
            </w:del>
          </w:p>
        </w:tc>
      </w:tr>
      <w:tr w:rsidR="00BF167C" w:rsidDel="005A5EDD" w14:paraId="38C4AB5F" w14:textId="77777777" w:rsidTr="00A76CD7">
        <w:trPr>
          <w:del w:id="8376" w:author="Arjan" w:date="2014-11-18T14:45:00Z"/>
        </w:trPr>
        <w:tc>
          <w:tcPr>
            <w:tcW w:w="3600" w:type="dxa"/>
            <w:tcBorders>
              <w:top w:val="nil"/>
              <w:left w:val="nil"/>
              <w:bottom w:val="single" w:sz="4" w:space="0" w:color="auto"/>
              <w:right w:val="nil"/>
            </w:tcBorders>
          </w:tcPr>
          <w:p w14:paraId="7BC9258C" w14:textId="77777777" w:rsidR="00BF167C" w:rsidDel="005A5EDD" w:rsidRDefault="00BF167C" w:rsidP="00367B3C">
            <w:pPr>
              <w:spacing w:after="0" w:line="240" w:lineRule="auto"/>
              <w:rPr>
                <w:del w:id="8377" w:author="Arjan" w:date="2014-11-18T14:45:00Z"/>
                <w:rFonts w:ascii="Lucida Sans" w:eastAsia="Times New Roman" w:hAnsi="Lucida Sans" w:cs="Lucida Sans"/>
              </w:rPr>
            </w:pPr>
          </w:p>
        </w:tc>
        <w:tc>
          <w:tcPr>
            <w:tcW w:w="4410" w:type="dxa"/>
            <w:gridSpan w:val="2"/>
            <w:tcBorders>
              <w:top w:val="nil"/>
              <w:left w:val="nil"/>
              <w:bottom w:val="single" w:sz="4" w:space="0" w:color="auto"/>
              <w:right w:val="nil"/>
            </w:tcBorders>
          </w:tcPr>
          <w:p w14:paraId="6EB263D1" w14:textId="77777777" w:rsidR="00BF167C" w:rsidDel="005A5EDD" w:rsidRDefault="00BF167C" w:rsidP="005A5EDD">
            <w:pPr>
              <w:spacing w:after="0" w:line="240" w:lineRule="auto"/>
              <w:rPr>
                <w:del w:id="8378" w:author="Arjan" w:date="2014-11-18T14:45:00Z"/>
              </w:rPr>
            </w:pPr>
            <w:del w:id="8379" w:author="Arjan" w:date="2014-11-18T14:45:00Z">
              <w:r w:rsidDel="005A5EDD">
                <w:delText>Afwijkend buitenlands correspondentieadres:</w:delText>
              </w:r>
            </w:del>
          </w:p>
          <w:p w14:paraId="4CAC41C9" w14:textId="77777777" w:rsidR="00BF167C" w:rsidDel="005A5EDD" w:rsidRDefault="00BF167C" w:rsidP="005A5EDD">
            <w:pPr>
              <w:spacing w:after="0" w:line="240" w:lineRule="auto"/>
              <w:rPr>
                <w:del w:id="8380" w:author="Arjan" w:date="2014-11-18T14:45:00Z"/>
              </w:rPr>
            </w:pPr>
            <w:del w:id="8381" w:author="Arjan" w:date="2014-11-18T14:45:00Z">
              <w:r w:rsidDel="005A5EDD">
                <w:delText>van BETROKKENE met afwijkend buitenlands correspondentieadres dat zich bevindt in LAND</w:delText>
              </w:r>
            </w:del>
          </w:p>
        </w:tc>
        <w:tc>
          <w:tcPr>
            <w:tcW w:w="1350" w:type="dxa"/>
            <w:tcBorders>
              <w:top w:val="nil"/>
              <w:left w:val="nil"/>
              <w:bottom w:val="single" w:sz="4" w:space="0" w:color="auto"/>
              <w:right w:val="nil"/>
            </w:tcBorders>
          </w:tcPr>
          <w:p w14:paraId="0764956A" w14:textId="77777777" w:rsidR="00BF167C" w:rsidDel="005A5EDD" w:rsidRDefault="00BF167C" w:rsidP="00367B3C">
            <w:pPr>
              <w:spacing w:after="0" w:line="240" w:lineRule="auto"/>
              <w:rPr>
                <w:del w:id="8382" w:author="Arjan" w:date="2014-11-18T14:45:00Z"/>
                <w:rFonts w:ascii="Lucida Sans" w:eastAsia="Times New Roman" w:hAnsi="Lucida Sans" w:cs="Lucida Sans"/>
              </w:rPr>
            </w:pPr>
            <w:del w:id="8383" w:author="Arjan" w:date="2014-11-18T14:45:00Z">
              <w:r w:rsidDel="005A5EDD">
                <w:rPr>
                  <w:rFonts w:ascii="Lucida Sans" w:eastAsia="Times New Roman" w:hAnsi="Lucida Sans" w:cs="Lucida Sans"/>
                </w:rPr>
                <w:delText>KING</w:delText>
              </w:r>
            </w:del>
          </w:p>
        </w:tc>
      </w:tr>
    </w:tbl>
    <w:p w14:paraId="6BEF2743" w14:textId="77777777" w:rsidR="00367B3C" w:rsidRPr="002D46B6" w:rsidRDefault="00367B3C" w:rsidP="00367B3C"/>
    <w:p w14:paraId="50C227AE" w14:textId="77777777" w:rsidR="007953C3" w:rsidRDefault="007953C3" w:rsidP="007953C3">
      <w:pPr>
        <w:pStyle w:val="Kop3"/>
        <w:rPr>
          <w:noProof/>
        </w:rPr>
      </w:pPr>
      <w:bookmarkStart w:id="8384" w:name="_Ref361131915"/>
      <w:bookmarkStart w:id="8385" w:name="_Toc517094715"/>
      <w:r>
        <w:rPr>
          <w:noProof/>
        </w:rPr>
        <w:t>Meerdere initiatoren</w:t>
      </w:r>
      <w:bookmarkEnd w:id="8385"/>
    </w:p>
    <w:p w14:paraId="43791F3E" w14:textId="77777777" w:rsidR="007953C3" w:rsidRDefault="007953C3" w:rsidP="007953C3">
      <w:pPr>
        <w:rPr>
          <w:rFonts w:ascii="Arial" w:hAnsi="Arial" w:cs="Arial"/>
          <w:sz w:val="20"/>
          <w:szCs w:val="20"/>
          <w:lang w:val="nl-NL"/>
        </w:rPr>
      </w:pPr>
      <w:r w:rsidRPr="00DD0F4F">
        <w:rPr>
          <w:lang w:val="nl-NL"/>
        </w:rPr>
        <w:t>Het RGBZ staat als BETROKKENEn bij een ZAAK slechts één betrokkene toe in de rol van initiator (d.m.v. een desbetreffende regel bij de attribuutsoort ‘</w:t>
      </w:r>
      <w:r w:rsidR="00DA5D93" w:rsidRPr="003C0274">
        <w:rPr>
          <w:rFonts w:ascii="Arial" w:hAnsi="Arial" w:cs="Arial"/>
          <w:sz w:val="20"/>
          <w:szCs w:val="20"/>
        </w:rPr>
        <w:fldChar w:fldCharType="begin" w:fldLock="1"/>
      </w:r>
      <w:r w:rsidRPr="00DD0F4F">
        <w:rPr>
          <w:rFonts w:ascii="Arial" w:hAnsi="Arial" w:cs="Arial"/>
          <w:sz w:val="20"/>
          <w:szCs w:val="20"/>
          <w:lang w:val="nl-NL"/>
        </w:rPr>
        <w:instrText xml:space="preserve">MERGEFIELD </w:instrText>
      </w:r>
      <w:r w:rsidRPr="00DD0F4F">
        <w:rPr>
          <w:rFonts w:ascii="Arial" w:eastAsia="Times New Roman" w:hAnsi="Arial" w:cs="Arial"/>
          <w:color w:val="000000"/>
          <w:sz w:val="20"/>
          <w:szCs w:val="20"/>
          <w:lang w:val="nl-NL"/>
        </w:rPr>
        <w:instrText>Att.Name</w:instrText>
      </w:r>
      <w:r w:rsidR="00DA5D93" w:rsidRPr="003C0274">
        <w:rPr>
          <w:rFonts w:ascii="Arial" w:hAnsi="Arial" w:cs="Arial"/>
          <w:sz w:val="20"/>
          <w:szCs w:val="20"/>
        </w:rPr>
        <w:fldChar w:fldCharType="separate"/>
      </w:r>
      <w:r w:rsidRPr="00DD0F4F">
        <w:rPr>
          <w:rFonts w:ascii="Arial" w:eastAsia="Times New Roman" w:hAnsi="Arial" w:cs="Arial"/>
          <w:color w:val="000000"/>
          <w:sz w:val="20"/>
          <w:szCs w:val="20"/>
          <w:lang w:val="nl-NL"/>
        </w:rPr>
        <w:t>Rolomschrijving generiek</w:t>
      </w:r>
      <w:r w:rsidR="00DA5D93" w:rsidRPr="003C0274">
        <w:rPr>
          <w:rFonts w:ascii="Arial" w:hAnsi="Arial" w:cs="Arial"/>
          <w:sz w:val="20"/>
          <w:szCs w:val="20"/>
        </w:rPr>
        <w:fldChar w:fldCharType="end"/>
      </w:r>
      <w:r w:rsidRPr="00DD0F4F">
        <w:rPr>
          <w:rFonts w:ascii="Arial" w:hAnsi="Arial" w:cs="Arial"/>
          <w:sz w:val="20"/>
          <w:szCs w:val="20"/>
          <w:lang w:val="nl-NL"/>
        </w:rPr>
        <w:t xml:space="preserve">’). In de praktijk zijn er evenwel situaties waarin sprake is van meerdere initiatoren van een zaak: de huwelijksaangifte door de beide partners, een bezwaar dat door drie personen ingediend wordt, een brief van alle bewoners (met naam en adres en handtekening) van een straat, et cetera. Om in deze situaties te kunnen voorzien moet het RGBZ hierop aangepast worden. </w:t>
      </w:r>
      <w:r>
        <w:rPr>
          <w:rFonts w:ascii="Arial" w:hAnsi="Arial" w:cs="Arial"/>
          <w:sz w:val="20"/>
          <w:szCs w:val="20"/>
          <w:lang w:val="nl-NL"/>
        </w:rPr>
        <w:t xml:space="preserve">Enkele mogelijkheden zijn overwogen: het toestaan van meerdere betrokkenen in de rol van initiator, een betrokkene als een groep van subjecten (waardoor er nog steeds één betrokken bij een zaak is in de rol van initiator) en een nieuw roltype: mede-initiator. Uiteindelijk is gekozen voor de laatstgenoemde oplossing. Reden daarvoor is dat de andere oplossingen complexer zijn en daardoor een forse verandering met zich mee brengen in de informatievoorziening bij gemeenten. Geoordeeld is dat dit niet opweegt tegen het relatief kleine aantal gevallen waarin zich de situatie met meerdere initiatoren voordoet.  </w:t>
      </w:r>
    </w:p>
    <w:p w14:paraId="18B06FFB" w14:textId="77777777" w:rsidR="007953C3" w:rsidRPr="005561F3" w:rsidRDefault="007953C3" w:rsidP="007953C3">
      <w:pPr>
        <w:rPr>
          <w:lang w:val="nl-NL"/>
        </w:rPr>
      </w:pPr>
      <w:r w:rsidRPr="005561F3">
        <w:rPr>
          <w:lang w:val="nl-NL"/>
        </w:rPr>
        <w:t>De consequentie van deze wijziging, het nieuwe roltype ‘Mede-initiator’, specificeren we in de volgende paragraaf.</w:t>
      </w:r>
    </w:p>
    <w:p w14:paraId="43C4BD96" w14:textId="77777777" w:rsidR="005C4949" w:rsidRDefault="005C4949" w:rsidP="005C4949">
      <w:pPr>
        <w:pStyle w:val="Kop3"/>
        <w:rPr>
          <w:noProof/>
        </w:rPr>
      </w:pPr>
      <w:bookmarkStart w:id="8386" w:name="_Toc517094716"/>
      <w:r>
        <w:rPr>
          <w:noProof/>
        </w:rPr>
        <w:t>Roltype</w:t>
      </w:r>
      <w:r w:rsidR="00D0706E">
        <w:rPr>
          <w:noProof/>
        </w:rPr>
        <w:t xml:space="preserve"> generiek</w:t>
      </w:r>
      <w:bookmarkEnd w:id="8384"/>
      <w:bookmarkEnd w:id="8386"/>
    </w:p>
    <w:p w14:paraId="6DA9EF51" w14:textId="77777777" w:rsidR="00103274" w:rsidRPr="00DD0F4F" w:rsidRDefault="00AB3520" w:rsidP="00103274">
      <w:pPr>
        <w:rPr>
          <w:noProof/>
          <w:lang w:val="nl-NL"/>
        </w:rPr>
      </w:pPr>
      <w:r w:rsidRPr="00DD0F4F">
        <w:rPr>
          <w:noProof/>
          <w:lang w:val="nl-NL"/>
        </w:rPr>
        <w:t xml:space="preserve">Zowel in de GEMMA-procesarchitectuur als in het RGBZ komt het begrip ‘ Rol’ voor. Geconstateerd  is dat de enumeraties daarvan, de domeinwaarden, verschillen tussen beide modellen. Dit is ongewenst, het leidt tot verwarring bij gemeenten (en leveranciers) die hun processen op basis van de procesmodellen zaakgericht willen inrichten en uitvoeren. Afstemming is bovendien noodzakelijk aangezien ‘rollen’ </w:t>
      </w:r>
      <w:r w:rsidR="00313E69">
        <w:rPr>
          <w:noProof/>
          <w:lang w:val="nl-NL"/>
        </w:rPr>
        <w:t>gedefinieerd zijn</w:t>
      </w:r>
      <w:r w:rsidRPr="00DD0F4F">
        <w:rPr>
          <w:noProof/>
          <w:lang w:val="nl-NL"/>
        </w:rPr>
        <w:t xml:space="preserve"> in de ZTC2. Dit leidt tot aanpassing van de </w:t>
      </w:r>
      <w:r w:rsidR="00BC0BAD" w:rsidRPr="00DD0F4F">
        <w:rPr>
          <w:noProof/>
          <w:lang w:val="nl-NL"/>
        </w:rPr>
        <w:t>waardenverzameling van het attribuut ‘Rolomschrijving generiek’ van de relatieklasse ROL zoals hieronder vermeld.</w:t>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D56602" w:rsidRPr="00D56602" w14:paraId="28BCE037" w14:textId="77777777" w:rsidTr="00F31C58">
        <w:trPr>
          <w:trHeight w:val="215"/>
        </w:trPr>
        <w:tc>
          <w:tcPr>
            <w:tcW w:w="3690" w:type="dxa"/>
            <w:tcBorders>
              <w:top w:val="single" w:sz="4" w:space="0" w:color="auto"/>
            </w:tcBorders>
          </w:tcPr>
          <w:p w14:paraId="2B4EEFBC"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Naam attribuutsoort</w:t>
            </w:r>
          </w:p>
        </w:tc>
        <w:tc>
          <w:tcPr>
            <w:tcW w:w="5670" w:type="dxa"/>
            <w:tcBorders>
              <w:top w:val="single" w:sz="4" w:space="0" w:color="auto"/>
            </w:tcBorders>
          </w:tcPr>
          <w:p w14:paraId="0E4FDC23" w14:textId="77777777" w:rsidR="00D56602" w:rsidRPr="00D56602" w:rsidRDefault="00DA5D93"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hAnsi="Arial" w:cs="Arial"/>
                <w:sz w:val="20"/>
                <w:szCs w:val="20"/>
                <w:lang w:val="en-AU"/>
              </w:rPr>
              <w:fldChar w:fldCharType="begin" w:fldLock="1"/>
            </w:r>
            <w:r w:rsidR="00D56602" w:rsidRPr="00D56602">
              <w:rPr>
                <w:rFonts w:ascii="Arial" w:hAnsi="Arial" w:cs="Arial"/>
                <w:sz w:val="20"/>
                <w:szCs w:val="20"/>
                <w:lang w:val="en-AU"/>
              </w:rPr>
              <w:instrText xml:space="preserve">MERGEFIELD </w:instrText>
            </w:r>
            <w:r w:rsidR="00D56602" w:rsidRPr="00D56602">
              <w:rPr>
                <w:rFonts w:ascii="Arial" w:eastAsia="Times New Roman" w:hAnsi="Arial" w:cs="Arial"/>
                <w:color w:val="000000"/>
                <w:sz w:val="20"/>
                <w:szCs w:val="20"/>
              </w:rPr>
              <w:instrText>Att.Name</w:instrText>
            </w:r>
            <w:r w:rsidRPr="00D56602">
              <w:rPr>
                <w:rFonts w:ascii="Arial" w:hAnsi="Arial" w:cs="Arial"/>
                <w:sz w:val="20"/>
                <w:szCs w:val="20"/>
                <w:lang w:val="en-AU"/>
              </w:rPr>
              <w:fldChar w:fldCharType="separate"/>
            </w:r>
            <w:r w:rsidR="00D56602" w:rsidRPr="00D56602">
              <w:rPr>
                <w:rFonts w:ascii="Arial" w:eastAsia="Times New Roman" w:hAnsi="Arial" w:cs="Arial"/>
                <w:color w:val="000000"/>
                <w:sz w:val="20"/>
                <w:szCs w:val="20"/>
              </w:rPr>
              <w:t>Rolomschrijving generiek</w:t>
            </w:r>
            <w:r w:rsidRPr="00D56602">
              <w:rPr>
                <w:rFonts w:ascii="Arial" w:hAnsi="Arial" w:cs="Arial"/>
                <w:sz w:val="20"/>
                <w:szCs w:val="20"/>
                <w:lang w:val="en-AU"/>
              </w:rPr>
              <w:fldChar w:fldCharType="end"/>
            </w:r>
          </w:p>
        </w:tc>
      </w:tr>
      <w:tr w:rsidR="00D56602" w:rsidRPr="00D56602" w14:paraId="76E35007" w14:textId="77777777" w:rsidTr="00F31C58">
        <w:tc>
          <w:tcPr>
            <w:tcW w:w="3690" w:type="dxa"/>
          </w:tcPr>
          <w:p w14:paraId="70F26BFA"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1F255966"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14:paraId="11778EF2" w14:textId="77777777" w:rsidTr="00F31C58">
        <w:tc>
          <w:tcPr>
            <w:tcW w:w="3690" w:type="dxa"/>
          </w:tcPr>
          <w:p w14:paraId="098222AB"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Herkomst attribuutsoort</w:t>
            </w:r>
          </w:p>
        </w:tc>
        <w:tc>
          <w:tcPr>
            <w:tcW w:w="5670" w:type="dxa"/>
          </w:tcPr>
          <w:p w14:paraId="6078B2FD"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KING</w:t>
            </w:r>
          </w:p>
        </w:tc>
      </w:tr>
      <w:tr w:rsidR="00D56602" w:rsidRPr="00D56602" w14:paraId="258F2A2D" w14:textId="77777777" w:rsidTr="00F31C58">
        <w:tc>
          <w:tcPr>
            <w:tcW w:w="3690" w:type="dxa"/>
          </w:tcPr>
          <w:p w14:paraId="32B39722"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2EB9B630"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14:paraId="6B51446B" w14:textId="77777777" w:rsidTr="00F31C58">
        <w:tc>
          <w:tcPr>
            <w:tcW w:w="3690" w:type="dxa"/>
          </w:tcPr>
          <w:p w14:paraId="0051D8EB"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Code attribuutsoort</w:t>
            </w:r>
          </w:p>
        </w:tc>
        <w:tc>
          <w:tcPr>
            <w:tcW w:w="5670" w:type="dxa"/>
          </w:tcPr>
          <w:p w14:paraId="5EFB574E"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p>
        </w:tc>
      </w:tr>
      <w:tr w:rsidR="00D56602" w:rsidRPr="00D56602" w14:paraId="28060CEA" w14:textId="77777777" w:rsidTr="00F31C58">
        <w:tc>
          <w:tcPr>
            <w:tcW w:w="3690" w:type="dxa"/>
          </w:tcPr>
          <w:p w14:paraId="27BAB97B"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416A59DB"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14:paraId="11753F75" w14:textId="77777777" w:rsidTr="00F31C58">
        <w:tc>
          <w:tcPr>
            <w:tcW w:w="3690" w:type="dxa"/>
          </w:tcPr>
          <w:p w14:paraId="0B2A2522"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XML-tag attribuutsoort</w:t>
            </w:r>
          </w:p>
        </w:tc>
        <w:tc>
          <w:tcPr>
            <w:tcW w:w="5670" w:type="dxa"/>
          </w:tcPr>
          <w:p w14:paraId="6ADF3EB3" w14:textId="77777777" w:rsidR="00D56602" w:rsidRPr="00D56602" w:rsidRDefault="00DA5D93"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hAnsi="Arial" w:cs="Arial"/>
                <w:sz w:val="20"/>
                <w:szCs w:val="20"/>
                <w:lang w:val="en-AU"/>
              </w:rPr>
              <w:fldChar w:fldCharType="begin" w:fldLock="1"/>
            </w:r>
            <w:r w:rsidR="00D56602" w:rsidRPr="00D56602">
              <w:rPr>
                <w:rFonts w:ascii="Arial" w:hAnsi="Arial" w:cs="Arial"/>
                <w:sz w:val="20"/>
                <w:szCs w:val="20"/>
                <w:lang w:val="en-AU"/>
              </w:rPr>
              <w:instrText xml:space="preserve">MERGEFIELD </w:instrText>
            </w:r>
            <w:r w:rsidR="00D56602" w:rsidRPr="00D56602">
              <w:rPr>
                <w:rFonts w:ascii="Arial" w:eastAsia="Times New Roman" w:hAnsi="Arial" w:cs="Arial"/>
                <w:color w:val="000000"/>
                <w:sz w:val="20"/>
                <w:szCs w:val="20"/>
              </w:rPr>
              <w:instrText>Att.Alias</w:instrText>
            </w:r>
            <w:r w:rsidRPr="00D56602">
              <w:rPr>
                <w:rFonts w:ascii="Arial" w:hAnsi="Arial" w:cs="Arial"/>
                <w:sz w:val="20"/>
                <w:szCs w:val="20"/>
                <w:lang w:val="en-AU"/>
              </w:rPr>
              <w:fldChar w:fldCharType="separate"/>
            </w:r>
            <w:r w:rsidR="00D56602" w:rsidRPr="00D56602">
              <w:rPr>
                <w:rFonts w:ascii="Arial" w:eastAsia="Times New Roman" w:hAnsi="Arial" w:cs="Arial"/>
                <w:color w:val="000000"/>
                <w:sz w:val="20"/>
                <w:szCs w:val="20"/>
              </w:rPr>
              <w:t>rolomschrijvingGeneriek</w:t>
            </w:r>
            <w:r w:rsidRPr="00D56602">
              <w:rPr>
                <w:rFonts w:ascii="Arial" w:hAnsi="Arial" w:cs="Arial"/>
                <w:sz w:val="20"/>
                <w:szCs w:val="20"/>
                <w:lang w:val="en-AU"/>
              </w:rPr>
              <w:fldChar w:fldCharType="end"/>
            </w:r>
          </w:p>
        </w:tc>
      </w:tr>
      <w:tr w:rsidR="00D56602" w:rsidRPr="00D56602" w14:paraId="2A89B5E5" w14:textId="77777777" w:rsidTr="00F31C58">
        <w:trPr>
          <w:trHeight w:val="260"/>
        </w:trPr>
        <w:tc>
          <w:tcPr>
            <w:tcW w:w="3690" w:type="dxa"/>
          </w:tcPr>
          <w:p w14:paraId="5A102AAB"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3941C0AE"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CB22FF" w14:paraId="7CF3BCC7" w14:textId="77777777" w:rsidTr="00F31C58">
        <w:tc>
          <w:tcPr>
            <w:tcW w:w="3690" w:type="dxa"/>
          </w:tcPr>
          <w:p w14:paraId="0013CE23"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lastRenderedPageBreak/>
              <w:t>Definitie attribuutsoort</w:t>
            </w:r>
          </w:p>
        </w:tc>
        <w:tc>
          <w:tcPr>
            <w:tcW w:w="5670" w:type="dxa"/>
          </w:tcPr>
          <w:p w14:paraId="12D7D42F" w14:textId="77777777" w:rsidR="00D56602" w:rsidRPr="00DD0F4F" w:rsidRDefault="00DA5D93" w:rsidP="00D56602">
            <w:pPr>
              <w:autoSpaceDE w:val="0"/>
              <w:autoSpaceDN w:val="0"/>
              <w:adjustRightInd w:val="0"/>
              <w:spacing w:after="0" w:line="240" w:lineRule="auto"/>
              <w:rPr>
                <w:rFonts w:ascii="Arial" w:eastAsia="Times New Roman" w:hAnsi="Arial" w:cs="Arial"/>
                <w:color w:val="000000"/>
                <w:sz w:val="20"/>
                <w:szCs w:val="20"/>
                <w:lang w:val="nl-NL"/>
              </w:rPr>
            </w:pPr>
            <w:r w:rsidRPr="00D56602">
              <w:rPr>
                <w:rFonts w:ascii="Arial" w:hAnsi="Arial" w:cs="Arial"/>
                <w:sz w:val="20"/>
                <w:szCs w:val="20"/>
                <w:lang w:val="en-AU"/>
              </w:rPr>
              <w:fldChar w:fldCharType="begin" w:fldLock="1"/>
            </w:r>
            <w:r w:rsidR="00D56602" w:rsidRPr="00DD0F4F">
              <w:rPr>
                <w:rFonts w:ascii="Arial" w:hAnsi="Arial" w:cs="Arial"/>
                <w:sz w:val="20"/>
                <w:szCs w:val="20"/>
                <w:lang w:val="nl-NL"/>
              </w:rPr>
              <w:instrText xml:space="preserve">MERGEFIELD </w:instrText>
            </w:r>
            <w:r w:rsidR="00D56602" w:rsidRPr="00DD0F4F">
              <w:rPr>
                <w:rFonts w:ascii="Arial" w:eastAsia="Times New Roman" w:hAnsi="Arial" w:cs="Arial"/>
                <w:color w:val="000000"/>
                <w:sz w:val="20"/>
                <w:szCs w:val="20"/>
                <w:lang w:val="nl-NL"/>
              </w:rPr>
              <w:instrText>Att.Notes</w:instrText>
            </w:r>
            <w:r w:rsidRPr="00D56602">
              <w:rPr>
                <w:rFonts w:ascii="Arial" w:hAnsi="Arial" w:cs="Arial"/>
                <w:sz w:val="20"/>
                <w:szCs w:val="20"/>
                <w:lang w:val="en-AU"/>
              </w:rPr>
              <w:fldChar w:fldCharType="end"/>
            </w:r>
            <w:r w:rsidR="00D56602" w:rsidRPr="00DD0F4F">
              <w:rPr>
                <w:rFonts w:ascii="Arial" w:eastAsia="Times New Roman" w:hAnsi="Arial" w:cs="Arial"/>
                <w:color w:val="610E6A"/>
                <w:sz w:val="20"/>
                <w:szCs w:val="20"/>
                <w:lang w:val="nl-NL"/>
              </w:rPr>
              <w:t>Algemeen gehanteerde benaming van de aard van de ROL</w:t>
            </w:r>
          </w:p>
        </w:tc>
      </w:tr>
      <w:tr w:rsidR="00D56602" w:rsidRPr="00CB22FF" w14:paraId="30D6FB17" w14:textId="77777777" w:rsidTr="00F31C58">
        <w:trPr>
          <w:trHeight w:val="230"/>
        </w:trPr>
        <w:tc>
          <w:tcPr>
            <w:tcW w:w="3690" w:type="dxa"/>
          </w:tcPr>
          <w:p w14:paraId="2D9E2482" w14:textId="77777777" w:rsidR="00D56602" w:rsidRPr="00DD0F4F" w:rsidRDefault="00D56602" w:rsidP="00D56602">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Pr>
          <w:p w14:paraId="26EB6D90" w14:textId="77777777" w:rsidR="00D56602" w:rsidRPr="00DD0F4F" w:rsidRDefault="00D56602" w:rsidP="00D56602">
            <w:pPr>
              <w:autoSpaceDE w:val="0"/>
              <w:autoSpaceDN w:val="0"/>
              <w:adjustRightInd w:val="0"/>
              <w:spacing w:after="0" w:line="240" w:lineRule="auto"/>
              <w:rPr>
                <w:rFonts w:ascii="Arial" w:eastAsia="Times New Roman" w:hAnsi="Arial" w:cs="Arial"/>
                <w:b/>
                <w:bCs/>
                <w:color w:val="000000"/>
                <w:sz w:val="20"/>
                <w:szCs w:val="20"/>
                <w:lang w:val="nl-NL"/>
              </w:rPr>
            </w:pPr>
          </w:p>
        </w:tc>
      </w:tr>
      <w:tr w:rsidR="00D56602" w:rsidRPr="00D56602" w14:paraId="6E1D66B7" w14:textId="77777777" w:rsidTr="00F31C58">
        <w:trPr>
          <w:trHeight w:val="230"/>
        </w:trPr>
        <w:tc>
          <w:tcPr>
            <w:tcW w:w="3690" w:type="dxa"/>
          </w:tcPr>
          <w:p w14:paraId="426B69A9"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Herkomst definitie attribuutsoort</w:t>
            </w:r>
          </w:p>
        </w:tc>
        <w:tc>
          <w:tcPr>
            <w:tcW w:w="5670" w:type="dxa"/>
          </w:tcPr>
          <w:p w14:paraId="2DC15D19"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KING</w:t>
            </w:r>
          </w:p>
        </w:tc>
      </w:tr>
      <w:tr w:rsidR="00D56602" w:rsidRPr="00D56602" w14:paraId="09DE5202" w14:textId="77777777" w:rsidTr="00F31C58">
        <w:tc>
          <w:tcPr>
            <w:tcW w:w="3690" w:type="dxa"/>
          </w:tcPr>
          <w:p w14:paraId="78FA6420"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38E02453"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14:paraId="119B611F" w14:textId="77777777" w:rsidTr="00F31C58">
        <w:tc>
          <w:tcPr>
            <w:tcW w:w="3690" w:type="dxa"/>
          </w:tcPr>
          <w:p w14:paraId="30FCBFA3"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Datum opname attribuutsoort</w:t>
            </w:r>
          </w:p>
        </w:tc>
        <w:tc>
          <w:tcPr>
            <w:tcW w:w="5670" w:type="dxa"/>
          </w:tcPr>
          <w:p w14:paraId="6B50B0CC"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22-05-09</w:t>
            </w:r>
          </w:p>
        </w:tc>
      </w:tr>
      <w:tr w:rsidR="00D56602" w:rsidRPr="00D56602" w14:paraId="1EE67D57" w14:textId="77777777" w:rsidTr="00F31C58">
        <w:tc>
          <w:tcPr>
            <w:tcW w:w="3690" w:type="dxa"/>
          </w:tcPr>
          <w:p w14:paraId="10E9A207"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6DF9B01F"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CB22FF" w14:paraId="6A23B849" w14:textId="77777777" w:rsidTr="00F31C58">
        <w:tc>
          <w:tcPr>
            <w:tcW w:w="3690" w:type="dxa"/>
          </w:tcPr>
          <w:p w14:paraId="0B6331A0"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Toelichting attribuutsoort</w:t>
            </w:r>
          </w:p>
        </w:tc>
        <w:tc>
          <w:tcPr>
            <w:tcW w:w="5670" w:type="dxa"/>
          </w:tcPr>
          <w:p w14:paraId="77737162" w14:textId="77777777" w:rsidR="00D56602" w:rsidRPr="00DD0F4F" w:rsidRDefault="00D56602" w:rsidP="00D56602">
            <w:pPr>
              <w:autoSpaceDE w:val="0"/>
              <w:autoSpaceDN w:val="0"/>
              <w:adjustRightInd w:val="0"/>
              <w:spacing w:after="0" w:line="240" w:lineRule="auto"/>
              <w:rPr>
                <w:ins w:id="8387" w:author="Arjan" w:date="2012-11-13T16:53:00Z"/>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gaat hier om de benaming van een rol bij een zaak zoals deze landelijk wordt toegepast. Deze kan afwijken van de door de zaakbehandelende organisatie(s) gehanteerde benaming, de Rolomschrijving.</w:t>
            </w:r>
          </w:p>
          <w:p w14:paraId="22D1A787" w14:textId="77777777" w:rsidR="00D56602" w:rsidRPr="00DD0F4F" w:rsidRDefault="00D56602" w:rsidP="00D56602">
            <w:pPr>
              <w:autoSpaceDE w:val="0"/>
              <w:autoSpaceDN w:val="0"/>
              <w:adjustRightInd w:val="0"/>
              <w:spacing w:after="0" w:line="240" w:lineRule="auto"/>
              <w:rPr>
                <w:ins w:id="8388" w:author="Arjan" w:date="2012-11-13T16:54:00Z"/>
                <w:rFonts w:ascii="Arial" w:eastAsia="Times New Roman" w:hAnsi="Arial" w:cs="Arial"/>
                <w:color w:val="000000"/>
                <w:sz w:val="20"/>
                <w:szCs w:val="20"/>
                <w:lang w:val="nl-NL"/>
              </w:rPr>
            </w:pPr>
            <w:ins w:id="8389" w:author="Arjan" w:date="2012-11-13T16:53:00Z">
              <w:r w:rsidRPr="00DD0F4F">
                <w:rPr>
                  <w:rFonts w:ascii="Arial" w:eastAsia="Times New Roman" w:hAnsi="Arial" w:cs="Arial"/>
                  <w:color w:val="000000"/>
                  <w:sz w:val="20"/>
                  <w:szCs w:val="20"/>
                  <w:lang w:val="nl-NL"/>
                </w:rPr>
                <w:t>De ge</w:t>
              </w:r>
            </w:ins>
            <w:ins w:id="8390" w:author="Arjan" w:date="2012-11-13T16:54:00Z">
              <w:r w:rsidRPr="00DD0F4F">
                <w:rPr>
                  <w:rFonts w:ascii="Arial" w:eastAsia="Times New Roman" w:hAnsi="Arial" w:cs="Arial"/>
                  <w:color w:val="000000"/>
                  <w:sz w:val="20"/>
                  <w:szCs w:val="20"/>
                  <w:lang w:val="nl-NL"/>
                </w:rPr>
                <w:t>machtigde is niet als rol onderkend maar als eigenschap van de wijze waarop een betrokkene zijn of haar rol uitoefent.</w:t>
              </w:r>
            </w:ins>
          </w:p>
          <w:p w14:paraId="6014A14F" w14:textId="77777777" w:rsidR="00D56602" w:rsidRPr="00DD0F4F" w:rsidRDefault="00D56602" w:rsidP="00A506FA">
            <w:pPr>
              <w:autoSpaceDE w:val="0"/>
              <w:autoSpaceDN w:val="0"/>
              <w:adjustRightInd w:val="0"/>
              <w:spacing w:after="0" w:line="240" w:lineRule="auto"/>
              <w:rPr>
                <w:ins w:id="8391" w:author="Arjan" w:date="2012-11-13T16:55:00Z"/>
                <w:rFonts w:ascii="Arial" w:eastAsia="Times New Roman" w:hAnsi="Arial" w:cs="Arial"/>
                <w:color w:val="000000"/>
                <w:sz w:val="20"/>
                <w:szCs w:val="20"/>
                <w:lang w:val="nl-NL"/>
              </w:rPr>
            </w:pPr>
            <w:ins w:id="8392" w:author="Arjan" w:date="2012-11-13T16:55:00Z">
              <w:r w:rsidRPr="00DD0F4F">
                <w:rPr>
                  <w:rFonts w:ascii="Arial" w:eastAsia="Times New Roman" w:hAnsi="Arial" w:cs="Arial"/>
                  <w:color w:val="000000"/>
                  <w:sz w:val="20"/>
                  <w:szCs w:val="20"/>
                  <w:lang w:val="nl-NL"/>
                </w:rPr>
                <w:t>De formulering van de definitie van de Belanghebbende is  afgeleid van de belanghebbende in de AWB maar breder gesteld.</w:t>
              </w:r>
            </w:ins>
          </w:p>
          <w:p w14:paraId="127D478B" w14:textId="77777777" w:rsidR="00D56602" w:rsidRPr="00DD0F4F" w:rsidRDefault="00D56602" w:rsidP="00A506FA">
            <w:pPr>
              <w:autoSpaceDE w:val="0"/>
              <w:autoSpaceDN w:val="0"/>
              <w:adjustRightInd w:val="0"/>
              <w:spacing w:after="0" w:line="240" w:lineRule="auto"/>
              <w:rPr>
                <w:ins w:id="8393" w:author="Arjan" w:date="2012-11-13T16:55:00Z"/>
                <w:rFonts w:ascii="Arial" w:eastAsia="Times New Roman" w:hAnsi="Arial" w:cs="Arial"/>
                <w:color w:val="000000"/>
                <w:sz w:val="20"/>
                <w:szCs w:val="20"/>
                <w:lang w:val="nl-NL"/>
              </w:rPr>
            </w:pPr>
            <w:ins w:id="8394" w:author="Arjan" w:date="2012-11-13T16:56:00Z">
              <w:r w:rsidRPr="00DD0F4F">
                <w:rPr>
                  <w:rFonts w:ascii="Arial" w:eastAsia="Times New Roman" w:hAnsi="Arial" w:cs="Arial"/>
                  <w:color w:val="000000"/>
                  <w:sz w:val="20"/>
                  <w:szCs w:val="20"/>
                  <w:lang w:val="nl-NL"/>
                </w:rPr>
                <w:t>V.w.b. de Initiator, i</w:t>
              </w:r>
            </w:ins>
            <w:ins w:id="8395" w:author="Arjan" w:date="2012-11-13T16:55:00Z">
              <w:r w:rsidRPr="00DD0F4F">
                <w:rPr>
                  <w:rFonts w:ascii="Arial" w:eastAsia="Times New Roman" w:hAnsi="Arial" w:cs="Arial"/>
                  <w:color w:val="000000"/>
                  <w:sz w:val="20"/>
                  <w:szCs w:val="20"/>
                  <w:lang w:val="nl-NL"/>
                </w:rPr>
                <w:t>ndien het gaat om dienstverlening aan burgers en bedrijven wordt ook wel de term ‘klant’ gehanteerd. Met het oog op andere dan dienstverleningszaken kiezen we hier</w:t>
              </w:r>
            </w:ins>
            <w:ins w:id="8396" w:author="Arjan" w:date="2012-11-13T16:56:00Z">
              <w:r w:rsidRPr="00DD0F4F">
                <w:rPr>
                  <w:rFonts w:ascii="Arial" w:eastAsia="Times New Roman" w:hAnsi="Arial" w:cs="Arial"/>
                  <w:color w:val="000000"/>
                  <w:sz w:val="20"/>
                  <w:szCs w:val="20"/>
                  <w:lang w:val="nl-NL"/>
                </w:rPr>
                <w:t xml:space="preserve"> een</w:t>
              </w:r>
            </w:ins>
            <w:ins w:id="8397" w:author="Arjan" w:date="2012-11-13T16:55:00Z">
              <w:r w:rsidRPr="00DD0F4F">
                <w:rPr>
                  <w:rFonts w:ascii="Arial" w:eastAsia="Times New Roman" w:hAnsi="Arial" w:cs="Arial"/>
                  <w:color w:val="000000"/>
                  <w:sz w:val="20"/>
                  <w:szCs w:val="20"/>
                  <w:lang w:val="nl-NL"/>
                </w:rPr>
                <w:t xml:space="preserve"> meer algemenere term.</w:t>
              </w:r>
            </w:ins>
            <w:r w:rsidR="00313E69">
              <w:rPr>
                <w:rFonts w:ascii="Arial" w:eastAsia="Times New Roman" w:hAnsi="Arial" w:cs="Arial"/>
                <w:color w:val="000000"/>
                <w:sz w:val="20"/>
                <w:szCs w:val="20"/>
                <w:lang w:val="nl-NL"/>
              </w:rPr>
              <w:t xml:space="preserve"> </w:t>
            </w:r>
            <w:ins w:id="8398" w:author="Arjan" w:date="2014-10-06T08:26:00Z">
              <w:r w:rsidR="00E25C61">
                <w:rPr>
                  <w:rFonts w:ascii="Arial" w:eastAsia="Times New Roman" w:hAnsi="Arial" w:cs="Arial"/>
                  <w:color w:val="000000"/>
                  <w:sz w:val="20"/>
                  <w:szCs w:val="20"/>
                  <w:lang w:val="nl-NL"/>
                </w:rPr>
                <w:br/>
                <w:t>Bij sommige zaken (huwelijk, bezwaar van meerdere burgers e.d.)</w:t>
              </w:r>
            </w:ins>
            <w:ins w:id="8399" w:author="Arjan" w:date="2014-10-06T08:27:00Z">
              <w:r w:rsidR="00E25C61">
                <w:rPr>
                  <w:rFonts w:ascii="Arial" w:eastAsia="Times New Roman" w:hAnsi="Arial" w:cs="Arial"/>
                  <w:color w:val="000000"/>
                  <w:sz w:val="20"/>
                  <w:szCs w:val="20"/>
                  <w:lang w:val="nl-NL"/>
                </w:rPr>
                <w:t xml:space="preserve"> </w:t>
              </w:r>
            </w:ins>
            <w:ins w:id="8400" w:author="Arjan" w:date="2014-10-06T08:26:00Z">
              <w:r w:rsidR="00E25C61">
                <w:rPr>
                  <w:rFonts w:ascii="Arial" w:eastAsia="Times New Roman" w:hAnsi="Arial" w:cs="Arial"/>
                  <w:color w:val="000000"/>
                  <w:sz w:val="20"/>
                  <w:szCs w:val="20"/>
                  <w:lang w:val="nl-NL"/>
                </w:rPr>
                <w:t>is sprake van meerdere initiatoren</w:t>
              </w:r>
            </w:ins>
            <w:ins w:id="8401" w:author="Arjan" w:date="2014-10-06T08:27:00Z">
              <w:r w:rsidR="00E25C61">
                <w:rPr>
                  <w:rFonts w:ascii="Arial" w:eastAsia="Times New Roman" w:hAnsi="Arial" w:cs="Arial"/>
                  <w:color w:val="000000"/>
                  <w:sz w:val="20"/>
                  <w:szCs w:val="20"/>
                  <w:lang w:val="nl-NL"/>
                </w:rPr>
                <w:t xml:space="preserve"> terwijl het RGBZ slechts één initiator per zaak kent. </w:t>
              </w:r>
            </w:ins>
            <w:ins w:id="8402" w:author="Arjan" w:date="2014-10-06T08:29:00Z">
              <w:r w:rsidR="00E25C61">
                <w:rPr>
                  <w:rFonts w:ascii="Arial" w:eastAsia="Times New Roman" w:hAnsi="Arial" w:cs="Arial"/>
                  <w:color w:val="000000"/>
                  <w:sz w:val="20"/>
                  <w:szCs w:val="20"/>
                  <w:lang w:val="nl-NL"/>
                </w:rPr>
                <w:t xml:space="preserve">In dergelijke situaties is voorzien doordat naast de </w:t>
              </w:r>
            </w:ins>
            <w:ins w:id="8403" w:author="Arjan" w:date="2014-10-06T08:30:00Z">
              <w:r w:rsidR="00E25C61">
                <w:rPr>
                  <w:rFonts w:ascii="Arial" w:eastAsia="Times New Roman" w:hAnsi="Arial" w:cs="Arial"/>
                  <w:color w:val="000000"/>
                  <w:sz w:val="20"/>
                  <w:szCs w:val="20"/>
                  <w:lang w:val="nl-NL"/>
                </w:rPr>
                <w:t xml:space="preserve">(ene) </w:t>
              </w:r>
            </w:ins>
            <w:ins w:id="8404" w:author="Arjan" w:date="2014-10-06T08:29:00Z">
              <w:r w:rsidR="00E25C61">
                <w:rPr>
                  <w:rFonts w:ascii="Arial" w:eastAsia="Times New Roman" w:hAnsi="Arial" w:cs="Arial"/>
                  <w:color w:val="000000"/>
                  <w:sz w:val="20"/>
                  <w:szCs w:val="20"/>
                  <w:lang w:val="nl-NL"/>
                </w:rPr>
                <w:t>initiator ook betrokkenen in de rol van ‘Me</w:t>
              </w:r>
            </w:ins>
            <w:ins w:id="8405" w:author="Arjan" w:date="2014-10-06T08:30:00Z">
              <w:r w:rsidR="00E25C61">
                <w:rPr>
                  <w:rFonts w:ascii="Arial" w:eastAsia="Times New Roman" w:hAnsi="Arial" w:cs="Arial"/>
                  <w:color w:val="000000"/>
                  <w:sz w:val="20"/>
                  <w:szCs w:val="20"/>
                  <w:lang w:val="nl-NL"/>
                </w:rPr>
                <w:t>de-initiator’ onderkend worden.</w:t>
              </w:r>
            </w:ins>
            <w:ins w:id="8406" w:author="Arjan" w:date="2014-10-06T08:26:00Z">
              <w:r w:rsidR="00E25C61">
                <w:rPr>
                  <w:rFonts w:ascii="Arial" w:eastAsia="Times New Roman" w:hAnsi="Arial" w:cs="Arial"/>
                  <w:color w:val="000000"/>
                  <w:sz w:val="20"/>
                  <w:szCs w:val="20"/>
                  <w:lang w:val="nl-NL"/>
                </w:rPr>
                <w:t xml:space="preserve">  </w:t>
              </w:r>
            </w:ins>
            <w:ins w:id="8407" w:author="Arjan" w:date="2012-11-13T16:55:00Z">
              <w:r w:rsidRPr="00DD0F4F">
                <w:rPr>
                  <w:rFonts w:ascii="Arial" w:eastAsia="Times New Roman" w:hAnsi="Arial" w:cs="Arial"/>
                  <w:color w:val="000000"/>
                  <w:sz w:val="20"/>
                  <w:szCs w:val="20"/>
                  <w:lang w:val="nl-NL"/>
                </w:rPr>
                <w:t xml:space="preserve"> </w:t>
              </w:r>
            </w:ins>
          </w:p>
          <w:p w14:paraId="6B2E4BED" w14:textId="77777777" w:rsidR="00D56602" w:rsidRPr="00DD0F4F" w:rsidRDefault="00D56602" w:rsidP="00A506FA">
            <w:pPr>
              <w:autoSpaceDE w:val="0"/>
              <w:autoSpaceDN w:val="0"/>
              <w:adjustRightInd w:val="0"/>
              <w:spacing w:after="0" w:line="240" w:lineRule="auto"/>
              <w:rPr>
                <w:rFonts w:ascii="Arial" w:eastAsia="Times New Roman" w:hAnsi="Arial" w:cs="Arial"/>
                <w:color w:val="000000"/>
                <w:sz w:val="20"/>
                <w:szCs w:val="20"/>
                <w:lang w:val="nl-NL"/>
              </w:rPr>
            </w:pPr>
            <w:ins w:id="8408" w:author="Arjan" w:date="2012-11-13T16:56:00Z">
              <w:r w:rsidRPr="00DD0F4F">
                <w:rPr>
                  <w:rFonts w:ascii="Arial" w:eastAsia="Times New Roman" w:hAnsi="Arial" w:cs="Arial"/>
                  <w:color w:val="000000"/>
                  <w:sz w:val="20"/>
                  <w:szCs w:val="20"/>
                  <w:lang w:val="nl-NL"/>
                </w:rPr>
                <w:t xml:space="preserve">V.w.b. de </w:t>
              </w:r>
            </w:ins>
            <w:ins w:id="8409" w:author="Arjan" w:date="2012-11-13T16:55:00Z">
              <w:r w:rsidRPr="00DD0F4F">
                <w:rPr>
                  <w:rFonts w:ascii="Arial" w:eastAsia="Times New Roman" w:hAnsi="Arial" w:cs="Arial"/>
                  <w:color w:val="000000"/>
                  <w:sz w:val="20"/>
                  <w:szCs w:val="20"/>
                  <w:lang w:val="nl-NL"/>
                </w:rPr>
                <w:t>Klantcontacter</w:t>
              </w:r>
            </w:ins>
            <w:ins w:id="8410" w:author="Arjan" w:date="2012-11-13T16:57:00Z">
              <w:r w:rsidRPr="00DD0F4F">
                <w:rPr>
                  <w:rFonts w:ascii="Arial" w:eastAsia="Times New Roman" w:hAnsi="Arial" w:cs="Arial"/>
                  <w:color w:val="000000"/>
                  <w:sz w:val="20"/>
                  <w:szCs w:val="20"/>
                  <w:lang w:val="nl-NL"/>
                </w:rPr>
                <w:t>, m</w:t>
              </w:r>
            </w:ins>
            <w:ins w:id="8411" w:author="Arjan" w:date="2012-11-13T16:55:00Z">
              <w:r w:rsidRPr="00DD0F4F">
                <w:rPr>
                  <w:rFonts w:ascii="Arial" w:eastAsia="Times New Roman" w:hAnsi="Arial" w:cs="Arial"/>
                  <w:color w:val="000000"/>
                  <w:sz w:val="20"/>
                  <w:szCs w:val="20"/>
                  <w:lang w:val="nl-NL"/>
                </w:rPr>
                <w:t>et betrekking tot het zaakgericht werken betreft dit veelal het verzorgen van de intake van een vraag naar een product of dienst, het informeren over de voortgang van de behandeling van de zaak en het leveren van de uitkomst van de zaak.</w:t>
              </w:r>
            </w:ins>
            <w:ins w:id="8412" w:author="Arjan" w:date="2012-11-13T16:54:00Z">
              <w:r w:rsidRPr="00DD0F4F">
                <w:rPr>
                  <w:rFonts w:ascii="Arial" w:eastAsia="Times New Roman" w:hAnsi="Arial" w:cs="Arial"/>
                  <w:color w:val="000000"/>
                  <w:sz w:val="20"/>
                  <w:szCs w:val="20"/>
                  <w:lang w:val="nl-NL"/>
                </w:rPr>
                <w:t xml:space="preserve"> </w:t>
              </w:r>
            </w:ins>
          </w:p>
        </w:tc>
      </w:tr>
      <w:tr w:rsidR="00D56602" w:rsidRPr="00CB22FF" w14:paraId="09192673" w14:textId="77777777" w:rsidTr="00F31C58">
        <w:tc>
          <w:tcPr>
            <w:tcW w:w="3690" w:type="dxa"/>
          </w:tcPr>
          <w:p w14:paraId="7761A5A7" w14:textId="77777777" w:rsidR="00D56602" w:rsidRPr="00DD0F4F" w:rsidRDefault="00D56602" w:rsidP="00D56602">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Pr>
          <w:p w14:paraId="781CEF66" w14:textId="77777777" w:rsidR="00D56602" w:rsidRPr="00DD0F4F" w:rsidRDefault="00D56602" w:rsidP="00D56602">
            <w:pPr>
              <w:autoSpaceDE w:val="0"/>
              <w:autoSpaceDN w:val="0"/>
              <w:adjustRightInd w:val="0"/>
              <w:spacing w:after="0" w:line="240" w:lineRule="auto"/>
              <w:rPr>
                <w:rFonts w:ascii="Arial" w:eastAsia="Times New Roman" w:hAnsi="Arial" w:cs="Arial"/>
                <w:b/>
                <w:bCs/>
                <w:color w:val="000000"/>
                <w:sz w:val="20"/>
                <w:szCs w:val="20"/>
                <w:lang w:val="nl-NL"/>
              </w:rPr>
            </w:pPr>
          </w:p>
        </w:tc>
      </w:tr>
      <w:tr w:rsidR="00D56602" w:rsidRPr="00D56602" w14:paraId="32F55E5B" w14:textId="77777777" w:rsidTr="00F31C58">
        <w:tc>
          <w:tcPr>
            <w:tcW w:w="3690" w:type="dxa"/>
          </w:tcPr>
          <w:p w14:paraId="24E4D023"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Formaat attribuutsoort</w:t>
            </w:r>
          </w:p>
        </w:tc>
        <w:tc>
          <w:tcPr>
            <w:tcW w:w="5670" w:type="dxa"/>
          </w:tcPr>
          <w:p w14:paraId="791197B1" w14:textId="77777777" w:rsidR="00D56602" w:rsidRPr="00D56602" w:rsidRDefault="00DA5D93"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hAnsi="Arial" w:cs="Arial"/>
                <w:sz w:val="20"/>
                <w:szCs w:val="20"/>
                <w:lang w:val="en-AU"/>
              </w:rPr>
              <w:fldChar w:fldCharType="begin" w:fldLock="1"/>
            </w:r>
            <w:r w:rsidR="00D56602" w:rsidRPr="00D56602">
              <w:rPr>
                <w:rFonts w:ascii="Arial" w:hAnsi="Arial" w:cs="Arial"/>
                <w:sz w:val="20"/>
                <w:szCs w:val="20"/>
                <w:lang w:val="en-AU"/>
              </w:rPr>
              <w:instrText xml:space="preserve">MERGEFIELD </w:instrText>
            </w:r>
            <w:r w:rsidR="00D56602" w:rsidRPr="00D56602">
              <w:rPr>
                <w:rFonts w:ascii="Arial" w:eastAsia="Times New Roman" w:hAnsi="Arial" w:cs="Arial"/>
                <w:color w:val="000000"/>
                <w:sz w:val="20"/>
                <w:szCs w:val="20"/>
              </w:rPr>
              <w:instrText>Att.Type</w:instrText>
            </w:r>
            <w:r w:rsidRPr="00D56602">
              <w:rPr>
                <w:rFonts w:ascii="Arial" w:hAnsi="Arial" w:cs="Arial"/>
                <w:sz w:val="20"/>
                <w:szCs w:val="20"/>
                <w:lang w:val="en-AU"/>
              </w:rPr>
              <w:fldChar w:fldCharType="separate"/>
            </w:r>
            <w:r w:rsidR="00D56602" w:rsidRPr="00D56602">
              <w:rPr>
                <w:rFonts w:ascii="Arial" w:eastAsia="Times New Roman" w:hAnsi="Arial" w:cs="Arial"/>
                <w:color w:val="000000"/>
                <w:sz w:val="20"/>
                <w:szCs w:val="20"/>
              </w:rPr>
              <w:t>AN40</w:t>
            </w:r>
            <w:r w:rsidRPr="00D56602">
              <w:rPr>
                <w:rFonts w:ascii="Arial" w:hAnsi="Arial" w:cs="Arial"/>
                <w:sz w:val="20"/>
                <w:szCs w:val="20"/>
                <w:lang w:val="en-AU"/>
              </w:rPr>
              <w:fldChar w:fldCharType="end"/>
            </w:r>
          </w:p>
        </w:tc>
      </w:tr>
      <w:tr w:rsidR="00D56602" w:rsidRPr="00D56602" w14:paraId="56392C7E" w14:textId="77777777" w:rsidTr="00F31C58">
        <w:trPr>
          <w:trHeight w:val="230"/>
        </w:trPr>
        <w:tc>
          <w:tcPr>
            <w:tcW w:w="3690" w:type="dxa"/>
          </w:tcPr>
          <w:p w14:paraId="0A31A90C"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2E2ED8A0"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CB22FF" w14:paraId="60C18CED" w14:textId="77777777" w:rsidTr="00F31C58">
        <w:trPr>
          <w:trHeight w:val="230"/>
        </w:trPr>
        <w:tc>
          <w:tcPr>
            <w:tcW w:w="3690" w:type="dxa"/>
          </w:tcPr>
          <w:p w14:paraId="6A6CCAB8"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Waardenverzameling</w:t>
            </w:r>
          </w:p>
        </w:tc>
        <w:tc>
          <w:tcPr>
            <w:tcW w:w="5670" w:type="dxa"/>
          </w:tcPr>
          <w:p w14:paraId="6AA9D2BA" w14:textId="77777777" w:rsidR="00D56602" w:rsidRPr="00DD0F4F" w:rsidRDefault="00D56602" w:rsidP="00A506FA">
            <w:pPr>
              <w:pStyle w:val="Lijstalinea"/>
              <w:numPr>
                <w:ilvl w:val="0"/>
                <w:numId w:val="2"/>
              </w:numPr>
              <w:autoSpaceDE w:val="0"/>
              <w:autoSpaceDN w:val="0"/>
              <w:adjustRightInd w:val="0"/>
              <w:spacing w:after="0" w:line="240" w:lineRule="auto"/>
              <w:ind w:left="341" w:hanging="284"/>
              <w:rPr>
                <w:ins w:id="8413" w:author="Arjan" w:date="2012-11-13T16:49:00Z"/>
                <w:rFonts w:ascii="Arial" w:hAnsi="Arial" w:cs="Arial"/>
                <w:noProof/>
                <w:sz w:val="20"/>
                <w:szCs w:val="20"/>
                <w:lang w:val="nl-NL"/>
              </w:rPr>
            </w:pPr>
            <w:ins w:id="8414" w:author="Arjan" w:date="2012-11-13T16:48:00Z">
              <w:r w:rsidRPr="00DD0F4F">
                <w:rPr>
                  <w:rFonts w:ascii="Arial" w:eastAsia="Times New Roman" w:hAnsi="Arial" w:cs="Arial"/>
                  <w:i/>
                  <w:color w:val="000000"/>
                  <w:sz w:val="20"/>
                  <w:szCs w:val="20"/>
                  <w:lang w:val="nl-NL"/>
                </w:rPr>
                <w:t>Adviseur</w:t>
              </w:r>
              <w:r w:rsidRPr="00DD0F4F">
                <w:rPr>
                  <w:rFonts w:ascii="Arial" w:eastAsia="Times New Roman" w:hAnsi="Arial" w:cs="Arial"/>
                  <w:color w:val="000000"/>
                  <w:sz w:val="20"/>
                  <w:szCs w:val="20"/>
                  <w:lang w:val="nl-NL"/>
                </w:rPr>
                <w:t xml:space="preserve"> (</w:t>
              </w:r>
              <w:r w:rsidRPr="00DD0F4F">
                <w:rPr>
                  <w:rFonts w:ascii="Arial" w:hAnsi="Arial" w:cs="Arial"/>
                  <w:noProof/>
                  <w:sz w:val="20"/>
                  <w:szCs w:val="20"/>
                  <w:lang w:val="nl-NL"/>
                </w:rPr>
                <w:t>Kennis in dienst stellen van de behandeling van (een deel van) een zaak)</w:t>
              </w:r>
            </w:ins>
          </w:p>
          <w:p w14:paraId="10061A44" w14:textId="77777777" w:rsidR="00D56602" w:rsidRPr="00DD0F4F" w:rsidRDefault="00D56602" w:rsidP="00A506FA">
            <w:pPr>
              <w:pStyle w:val="Lijstalinea"/>
              <w:numPr>
                <w:ilvl w:val="0"/>
                <w:numId w:val="2"/>
              </w:numPr>
              <w:autoSpaceDE w:val="0"/>
              <w:autoSpaceDN w:val="0"/>
              <w:adjustRightInd w:val="0"/>
              <w:spacing w:after="0" w:line="240" w:lineRule="auto"/>
              <w:ind w:left="341" w:hanging="284"/>
              <w:rPr>
                <w:ins w:id="8415" w:author="Arjan" w:date="2012-11-13T16:48:00Z"/>
                <w:rFonts w:ascii="Arial" w:eastAsia="Times New Roman" w:hAnsi="Arial" w:cs="Arial"/>
                <w:color w:val="000000"/>
                <w:sz w:val="20"/>
                <w:szCs w:val="20"/>
                <w:lang w:val="nl-NL"/>
              </w:rPr>
            </w:pPr>
            <w:ins w:id="8416" w:author="Arjan" w:date="2012-11-13T16:49:00Z">
              <w:r w:rsidRPr="00DD0F4F">
                <w:rPr>
                  <w:rFonts w:ascii="Arial" w:eastAsia="Times New Roman" w:hAnsi="Arial" w:cs="Arial"/>
                  <w:i/>
                  <w:color w:val="000000"/>
                  <w:sz w:val="20"/>
                  <w:szCs w:val="20"/>
                  <w:lang w:val="nl-NL"/>
                </w:rPr>
                <w:t>Behandelaar</w:t>
              </w:r>
              <w:r w:rsidRPr="00DD0F4F">
                <w:rPr>
                  <w:rFonts w:ascii="Arial" w:hAnsi="Arial" w:cs="Arial"/>
                  <w:noProof/>
                  <w:sz w:val="20"/>
                  <w:szCs w:val="20"/>
                  <w:lang w:val="nl-NL"/>
                </w:rPr>
                <w:t xml:space="preserve"> (De vakinhoudelijke behandeling doen van (een deel van) een zaak)</w:t>
              </w:r>
            </w:ins>
          </w:p>
          <w:p w14:paraId="552A5D5F" w14:textId="77777777" w:rsidR="00D56602" w:rsidRPr="00DD0F4F" w:rsidRDefault="00D56602" w:rsidP="00A506FA">
            <w:pPr>
              <w:pStyle w:val="Lijstalinea"/>
              <w:numPr>
                <w:ilvl w:val="0"/>
                <w:numId w:val="2"/>
              </w:numPr>
              <w:autoSpaceDE w:val="0"/>
              <w:autoSpaceDN w:val="0"/>
              <w:adjustRightInd w:val="0"/>
              <w:spacing w:after="0" w:line="240" w:lineRule="auto"/>
              <w:ind w:left="341" w:hanging="284"/>
              <w:rPr>
                <w:ins w:id="8417" w:author="Arjan" w:date="2012-11-13T16:50:00Z"/>
                <w:rFonts w:ascii="Arial" w:hAnsi="Arial" w:cs="Arial"/>
                <w:noProof/>
                <w:sz w:val="20"/>
                <w:szCs w:val="20"/>
                <w:lang w:val="nl-NL"/>
              </w:rPr>
            </w:pPr>
            <w:r w:rsidRPr="00DD0F4F">
              <w:rPr>
                <w:rFonts w:ascii="Arial" w:eastAsia="Times New Roman" w:hAnsi="Arial" w:cs="Arial"/>
                <w:i/>
                <w:color w:val="000000"/>
                <w:sz w:val="20"/>
                <w:szCs w:val="20"/>
                <w:lang w:val="nl-NL"/>
              </w:rPr>
              <w:t>Belanghebbende</w:t>
            </w:r>
            <w:ins w:id="8418" w:author="Arjan" w:date="2012-11-13T16:49:00Z">
              <w:r w:rsidRPr="00DD0F4F">
                <w:rPr>
                  <w:rFonts w:ascii="Arial" w:eastAsia="Times New Roman" w:hAnsi="Arial" w:cs="Arial"/>
                  <w:color w:val="000000"/>
                  <w:sz w:val="20"/>
                  <w:szCs w:val="20"/>
                  <w:lang w:val="nl-NL"/>
                </w:rPr>
                <w:t xml:space="preserve"> (</w:t>
              </w:r>
              <w:r w:rsidRPr="00DD0F4F">
                <w:rPr>
                  <w:rFonts w:ascii="Arial" w:hAnsi="Arial" w:cs="Arial"/>
                  <w:noProof/>
                  <w:sz w:val="20"/>
                  <w:szCs w:val="20"/>
                  <w:lang w:val="nl-NL"/>
                </w:rPr>
                <w:t>Vanuit eigen en objectief belang rechtstreeks betrokken zijn bij of geïnformeerd willen worden over de behandeling en/of de uitkomst van een zaak</w:t>
              </w:r>
            </w:ins>
            <w:ins w:id="8419" w:author="Arjan" w:date="2012-11-13T16:50:00Z">
              <w:r w:rsidRPr="00DD0F4F">
                <w:rPr>
                  <w:rFonts w:ascii="Arial" w:hAnsi="Arial" w:cs="Arial"/>
                  <w:noProof/>
                  <w:sz w:val="20"/>
                  <w:szCs w:val="20"/>
                  <w:lang w:val="nl-NL"/>
                </w:rPr>
                <w:t>)</w:t>
              </w:r>
            </w:ins>
          </w:p>
          <w:p w14:paraId="554CE7F7" w14:textId="77777777" w:rsidR="00D56602" w:rsidRPr="00DD0F4F" w:rsidRDefault="00D56602" w:rsidP="00A506FA">
            <w:pPr>
              <w:pStyle w:val="Lijstalinea"/>
              <w:numPr>
                <w:ilvl w:val="0"/>
                <w:numId w:val="2"/>
              </w:numPr>
              <w:autoSpaceDE w:val="0"/>
              <w:autoSpaceDN w:val="0"/>
              <w:adjustRightInd w:val="0"/>
              <w:spacing w:after="0" w:line="240" w:lineRule="auto"/>
              <w:ind w:left="341" w:hanging="284"/>
              <w:rPr>
                <w:rFonts w:ascii="Arial" w:eastAsia="Times New Roman" w:hAnsi="Arial" w:cs="Arial"/>
                <w:color w:val="000000"/>
                <w:sz w:val="20"/>
                <w:szCs w:val="20"/>
                <w:lang w:val="nl-NL"/>
              </w:rPr>
            </w:pPr>
            <w:ins w:id="8420" w:author="Arjan" w:date="2012-11-13T16:50:00Z">
              <w:r w:rsidRPr="00DD0F4F">
                <w:rPr>
                  <w:rFonts w:ascii="Arial" w:eastAsia="Times New Roman" w:hAnsi="Arial" w:cs="Arial"/>
                  <w:i/>
                  <w:color w:val="000000"/>
                  <w:sz w:val="20"/>
                  <w:szCs w:val="20"/>
                  <w:lang w:val="nl-NL"/>
                </w:rPr>
                <w:t>Beslisser</w:t>
              </w:r>
              <w:r w:rsidRPr="00DD0F4F">
                <w:rPr>
                  <w:rFonts w:ascii="Arial" w:hAnsi="Arial" w:cs="Arial"/>
                  <w:noProof/>
                  <w:sz w:val="20"/>
                  <w:szCs w:val="20"/>
                  <w:lang w:val="nl-NL"/>
                </w:rPr>
                <w:t xml:space="preserve"> (Nemen van besluiten die voor de uitkomst van een zaak noodzakelijk zijn)</w:t>
              </w:r>
            </w:ins>
          </w:p>
          <w:p w14:paraId="026BE280" w14:textId="77777777" w:rsidR="00D56602" w:rsidRPr="00D56602" w:rsidDel="00D56602" w:rsidRDefault="00D56602" w:rsidP="00A506FA">
            <w:pPr>
              <w:autoSpaceDE w:val="0"/>
              <w:autoSpaceDN w:val="0"/>
              <w:adjustRightInd w:val="0"/>
              <w:spacing w:after="0" w:line="240" w:lineRule="auto"/>
              <w:ind w:left="341" w:hanging="284"/>
              <w:rPr>
                <w:del w:id="8421" w:author="Arjan" w:date="2012-11-13T16:51:00Z"/>
                <w:rFonts w:ascii="Arial" w:eastAsia="Times New Roman" w:hAnsi="Arial" w:cs="Arial"/>
                <w:color w:val="000000"/>
                <w:sz w:val="20"/>
                <w:szCs w:val="20"/>
              </w:rPr>
            </w:pPr>
            <w:del w:id="8422" w:author="Arjan" w:date="2012-11-13T16:51:00Z">
              <w:r w:rsidRPr="00D56602" w:rsidDel="00D56602">
                <w:rPr>
                  <w:rFonts w:ascii="Arial" w:eastAsia="Times New Roman" w:hAnsi="Arial" w:cs="Arial"/>
                  <w:color w:val="000000"/>
                  <w:sz w:val="20"/>
                  <w:szCs w:val="20"/>
                </w:rPr>
                <w:delText>Gemachtigde</w:delText>
              </w:r>
            </w:del>
          </w:p>
          <w:p w14:paraId="7FDCEDF6" w14:textId="77777777" w:rsidR="00D56602" w:rsidRPr="00DD0F4F" w:rsidRDefault="00D56602" w:rsidP="00A506FA">
            <w:pPr>
              <w:pStyle w:val="Lijstalinea"/>
              <w:numPr>
                <w:ilvl w:val="0"/>
                <w:numId w:val="2"/>
              </w:numPr>
              <w:autoSpaceDE w:val="0"/>
              <w:autoSpaceDN w:val="0"/>
              <w:adjustRightInd w:val="0"/>
              <w:spacing w:after="0" w:line="240" w:lineRule="auto"/>
              <w:ind w:left="341" w:hanging="284"/>
              <w:rPr>
                <w:ins w:id="8423" w:author="Arjan" w:date="2012-11-13T16:51:00Z"/>
                <w:rFonts w:ascii="Arial" w:hAnsi="Arial" w:cs="Arial"/>
                <w:noProof/>
                <w:sz w:val="20"/>
                <w:szCs w:val="20"/>
                <w:lang w:val="nl-NL"/>
              </w:rPr>
            </w:pPr>
            <w:r w:rsidRPr="00DD0F4F">
              <w:rPr>
                <w:rFonts w:ascii="Arial" w:eastAsia="Times New Roman" w:hAnsi="Arial" w:cs="Arial"/>
                <w:i/>
                <w:color w:val="000000"/>
                <w:sz w:val="20"/>
                <w:szCs w:val="20"/>
                <w:lang w:val="nl-NL"/>
              </w:rPr>
              <w:t>Initiator</w:t>
            </w:r>
            <w:ins w:id="8424" w:author="Arjan" w:date="2012-11-13T16:51:00Z">
              <w:r w:rsidRPr="00DD0F4F">
                <w:rPr>
                  <w:rFonts w:ascii="Arial" w:eastAsia="Times New Roman" w:hAnsi="Arial" w:cs="Arial"/>
                  <w:color w:val="000000"/>
                  <w:sz w:val="20"/>
                  <w:szCs w:val="20"/>
                  <w:lang w:val="nl-NL"/>
                </w:rPr>
                <w:t xml:space="preserve"> (</w:t>
              </w:r>
              <w:r w:rsidRPr="00DD0F4F">
                <w:rPr>
                  <w:rFonts w:ascii="Arial" w:hAnsi="Arial" w:cs="Arial"/>
                  <w:noProof/>
                  <w:sz w:val="20"/>
                  <w:szCs w:val="20"/>
                  <w:lang w:val="nl-NL"/>
                </w:rPr>
                <w:t>Aanleiding geven tot de start van een zaak)</w:t>
              </w:r>
            </w:ins>
          </w:p>
          <w:p w14:paraId="59A1EFAD" w14:textId="77777777" w:rsidR="00D56602" w:rsidRPr="00E25C61" w:rsidRDefault="00D56602" w:rsidP="00A506FA">
            <w:pPr>
              <w:pStyle w:val="Lijstalinea"/>
              <w:numPr>
                <w:ilvl w:val="0"/>
                <w:numId w:val="2"/>
              </w:numPr>
              <w:autoSpaceDE w:val="0"/>
              <w:autoSpaceDN w:val="0"/>
              <w:adjustRightInd w:val="0"/>
              <w:spacing w:after="0" w:line="240" w:lineRule="auto"/>
              <w:ind w:left="341" w:hanging="284"/>
              <w:rPr>
                <w:ins w:id="8425" w:author="Arjan" w:date="2014-10-06T08:30:00Z"/>
                <w:rFonts w:ascii="Arial" w:eastAsia="Times New Roman" w:hAnsi="Arial" w:cs="Arial"/>
                <w:color w:val="000000"/>
                <w:sz w:val="20"/>
                <w:szCs w:val="20"/>
                <w:lang w:val="nl-NL"/>
              </w:rPr>
            </w:pPr>
            <w:ins w:id="8426" w:author="Arjan" w:date="2012-11-13T16:51:00Z">
              <w:r w:rsidRPr="00DD0F4F">
                <w:rPr>
                  <w:rFonts w:ascii="Arial" w:eastAsia="Times New Roman" w:hAnsi="Arial" w:cs="Arial"/>
                  <w:i/>
                  <w:color w:val="000000"/>
                  <w:sz w:val="20"/>
                  <w:szCs w:val="20"/>
                  <w:lang w:val="nl-NL"/>
                </w:rPr>
                <w:t>Klantcon</w:t>
              </w:r>
            </w:ins>
            <w:ins w:id="8427" w:author="Arjan" w:date="2012-11-13T16:52:00Z">
              <w:r w:rsidRPr="00DD0F4F">
                <w:rPr>
                  <w:rFonts w:ascii="Arial" w:eastAsia="Times New Roman" w:hAnsi="Arial" w:cs="Arial"/>
                  <w:i/>
                  <w:color w:val="000000"/>
                  <w:sz w:val="20"/>
                  <w:szCs w:val="20"/>
                  <w:lang w:val="nl-NL"/>
                </w:rPr>
                <w:t>tacter</w:t>
              </w:r>
              <w:r w:rsidRPr="00DD0F4F">
                <w:rPr>
                  <w:rFonts w:ascii="Arial" w:hAnsi="Arial" w:cs="Arial"/>
                  <w:noProof/>
                  <w:sz w:val="20"/>
                  <w:szCs w:val="20"/>
                  <w:lang w:val="nl-NL"/>
                </w:rPr>
                <w:t xml:space="preserve"> (Het eerste aanspreekpunt zijn voor vragen van burgers en bedrijven in het kader van de dienstverlening door de organisatie aan burgers en bedrijven)</w:t>
              </w:r>
            </w:ins>
          </w:p>
          <w:p w14:paraId="3474B39D" w14:textId="77777777" w:rsidR="00E25C61" w:rsidRPr="00DD0F4F" w:rsidRDefault="00E25C61" w:rsidP="00A506FA">
            <w:pPr>
              <w:pStyle w:val="Lijstalinea"/>
              <w:numPr>
                <w:ilvl w:val="0"/>
                <w:numId w:val="2"/>
              </w:numPr>
              <w:autoSpaceDE w:val="0"/>
              <w:autoSpaceDN w:val="0"/>
              <w:adjustRightInd w:val="0"/>
              <w:spacing w:after="0" w:line="240" w:lineRule="auto"/>
              <w:ind w:left="341" w:hanging="284"/>
              <w:rPr>
                <w:rFonts w:ascii="Arial" w:eastAsia="Times New Roman" w:hAnsi="Arial" w:cs="Arial"/>
                <w:color w:val="000000"/>
                <w:sz w:val="20"/>
                <w:szCs w:val="20"/>
                <w:lang w:val="nl-NL"/>
              </w:rPr>
            </w:pPr>
            <w:ins w:id="8428" w:author="Arjan" w:date="2014-10-06T08:31:00Z">
              <w:r w:rsidRPr="00E25C61">
                <w:rPr>
                  <w:rFonts w:ascii="Arial" w:eastAsia="Times New Roman" w:hAnsi="Arial" w:cs="Arial"/>
                  <w:i/>
                  <w:color w:val="000000"/>
                  <w:sz w:val="20"/>
                  <w:szCs w:val="20"/>
                  <w:lang w:val="nl-NL"/>
                </w:rPr>
                <w:t>Mede-initiator</w:t>
              </w:r>
              <w:r>
                <w:rPr>
                  <w:rFonts w:ascii="Arial" w:eastAsia="Times New Roman" w:hAnsi="Arial" w:cs="Arial"/>
                  <w:color w:val="000000"/>
                  <w:sz w:val="20"/>
                  <w:szCs w:val="20"/>
                  <w:lang w:val="nl-NL"/>
                </w:rPr>
                <w:t xml:space="preserve"> (</w:t>
              </w:r>
              <w:r w:rsidR="00394EF5">
                <w:rPr>
                  <w:rFonts w:ascii="Arial" w:eastAsia="Times New Roman" w:hAnsi="Arial" w:cs="Arial"/>
                  <w:color w:val="000000"/>
                  <w:sz w:val="20"/>
                  <w:szCs w:val="20"/>
                  <w:lang w:val="nl-NL"/>
                </w:rPr>
                <w:t>Gez</w:t>
              </w:r>
            </w:ins>
            <w:ins w:id="8429" w:author="Arjan" w:date="2014-10-06T08:32:00Z">
              <w:r w:rsidR="00394EF5">
                <w:rPr>
                  <w:rFonts w:ascii="Arial" w:eastAsia="Times New Roman" w:hAnsi="Arial" w:cs="Arial"/>
                  <w:color w:val="000000"/>
                  <w:sz w:val="20"/>
                  <w:szCs w:val="20"/>
                  <w:lang w:val="nl-NL"/>
                </w:rPr>
                <w:t>amenlijk met anderen aan</w:t>
              </w:r>
              <w:r w:rsidR="00394EF5" w:rsidRPr="00DD0F4F">
                <w:rPr>
                  <w:rFonts w:ascii="Arial" w:hAnsi="Arial" w:cs="Arial"/>
                  <w:noProof/>
                  <w:sz w:val="20"/>
                  <w:szCs w:val="20"/>
                  <w:lang w:val="nl-NL"/>
                </w:rPr>
                <w:t>leiding geven tot de start van een zaak</w:t>
              </w:r>
              <w:r w:rsidR="00394EF5">
                <w:rPr>
                  <w:rFonts w:ascii="Arial" w:hAnsi="Arial" w:cs="Arial"/>
                  <w:noProof/>
                  <w:sz w:val="20"/>
                  <w:szCs w:val="20"/>
                  <w:lang w:val="nl-NL"/>
                </w:rPr>
                <w:t>)</w:t>
              </w:r>
            </w:ins>
          </w:p>
          <w:p w14:paraId="7C1B59DC" w14:textId="77777777" w:rsidR="00D56602" w:rsidRPr="00D56602" w:rsidDel="00D56602" w:rsidRDefault="00D56602" w:rsidP="00A506FA">
            <w:pPr>
              <w:autoSpaceDE w:val="0"/>
              <w:autoSpaceDN w:val="0"/>
              <w:adjustRightInd w:val="0"/>
              <w:spacing w:after="0" w:line="240" w:lineRule="auto"/>
              <w:ind w:left="341" w:hanging="284"/>
              <w:rPr>
                <w:del w:id="8430" w:author="Arjan" w:date="2012-11-13T16:53:00Z"/>
                <w:rFonts w:ascii="Arial" w:eastAsia="Times New Roman" w:hAnsi="Arial" w:cs="Arial"/>
                <w:color w:val="000000"/>
                <w:sz w:val="20"/>
                <w:szCs w:val="20"/>
              </w:rPr>
            </w:pPr>
            <w:del w:id="8431" w:author="Arjan" w:date="2012-11-13T16:53:00Z">
              <w:r w:rsidRPr="00D56602" w:rsidDel="00D56602">
                <w:rPr>
                  <w:rFonts w:ascii="Arial" w:eastAsia="Times New Roman" w:hAnsi="Arial" w:cs="Arial"/>
                  <w:color w:val="000000"/>
                  <w:sz w:val="20"/>
                  <w:szCs w:val="20"/>
                </w:rPr>
                <w:delText>Overig</w:delText>
              </w:r>
            </w:del>
          </w:p>
          <w:p w14:paraId="4053463B" w14:textId="77777777" w:rsidR="00D56602" w:rsidRPr="00D56602" w:rsidDel="00D56602" w:rsidRDefault="00D56602" w:rsidP="00A506FA">
            <w:pPr>
              <w:autoSpaceDE w:val="0"/>
              <w:autoSpaceDN w:val="0"/>
              <w:adjustRightInd w:val="0"/>
              <w:spacing w:after="0" w:line="240" w:lineRule="auto"/>
              <w:ind w:left="341" w:hanging="284"/>
              <w:rPr>
                <w:del w:id="8432" w:author="Arjan" w:date="2012-11-13T16:53:00Z"/>
                <w:rFonts w:ascii="Arial" w:eastAsia="Times New Roman" w:hAnsi="Arial" w:cs="Arial"/>
                <w:color w:val="000000"/>
                <w:sz w:val="20"/>
                <w:szCs w:val="20"/>
              </w:rPr>
            </w:pPr>
            <w:del w:id="8433" w:author="Arjan" w:date="2012-11-13T16:53:00Z">
              <w:r w:rsidRPr="00D56602" w:rsidDel="00D56602">
                <w:rPr>
                  <w:rFonts w:ascii="Arial" w:eastAsia="Times New Roman" w:hAnsi="Arial" w:cs="Arial"/>
                  <w:color w:val="000000"/>
                  <w:sz w:val="20"/>
                  <w:szCs w:val="20"/>
                </w:rPr>
                <w:delText>Uitvoerder</w:delText>
              </w:r>
            </w:del>
          </w:p>
          <w:p w14:paraId="55BA2245" w14:textId="77777777" w:rsidR="00D56602" w:rsidRPr="00DD0F4F" w:rsidRDefault="00D56602" w:rsidP="00A506FA">
            <w:pPr>
              <w:pStyle w:val="Lijstalinea"/>
              <w:numPr>
                <w:ilvl w:val="0"/>
                <w:numId w:val="2"/>
              </w:numPr>
              <w:autoSpaceDE w:val="0"/>
              <w:autoSpaceDN w:val="0"/>
              <w:adjustRightInd w:val="0"/>
              <w:spacing w:after="0" w:line="240" w:lineRule="auto"/>
              <w:ind w:left="341" w:hanging="284"/>
              <w:rPr>
                <w:rFonts w:ascii="Arial" w:eastAsia="Times New Roman" w:hAnsi="Arial" w:cs="Arial"/>
                <w:color w:val="000000"/>
                <w:sz w:val="20"/>
                <w:szCs w:val="20"/>
                <w:lang w:val="nl-NL"/>
              </w:rPr>
            </w:pPr>
            <w:del w:id="8434" w:author="Arjan" w:date="2012-11-13T16:53:00Z">
              <w:r w:rsidRPr="00DD0F4F" w:rsidDel="00D56602">
                <w:rPr>
                  <w:rFonts w:ascii="Arial" w:eastAsia="Times New Roman" w:hAnsi="Arial" w:cs="Arial"/>
                  <w:color w:val="000000"/>
                  <w:sz w:val="20"/>
                  <w:szCs w:val="20"/>
                  <w:lang w:val="nl-NL"/>
                </w:rPr>
                <w:delText>Verantwoordelijke</w:delText>
              </w:r>
            </w:del>
            <w:ins w:id="8435" w:author="Arjan" w:date="2012-11-13T16:53:00Z">
              <w:r w:rsidRPr="00DD0F4F">
                <w:rPr>
                  <w:rFonts w:ascii="Arial" w:eastAsia="Times New Roman" w:hAnsi="Arial" w:cs="Arial"/>
                  <w:i/>
                  <w:color w:val="000000"/>
                  <w:sz w:val="20"/>
                  <w:szCs w:val="20"/>
                  <w:lang w:val="nl-NL"/>
                </w:rPr>
                <w:t>Zaakcoördinator</w:t>
              </w:r>
              <w:r w:rsidRPr="00DD0F4F">
                <w:rPr>
                  <w:rFonts w:ascii="Arial" w:eastAsia="Times New Roman" w:hAnsi="Arial" w:cs="Arial"/>
                  <w:color w:val="000000"/>
                  <w:sz w:val="20"/>
                  <w:szCs w:val="20"/>
                  <w:lang w:val="nl-NL"/>
                </w:rPr>
                <w:t xml:space="preserve"> (</w:t>
              </w:r>
              <w:r w:rsidRPr="00DD0F4F">
                <w:rPr>
                  <w:rFonts w:ascii="Arial" w:hAnsi="Arial" w:cs="Arial"/>
                  <w:noProof/>
                  <w:sz w:val="20"/>
                  <w:szCs w:val="20"/>
                  <w:lang w:val="nl-NL"/>
                </w:rPr>
                <w:t>Er voor zorg dragen dat de behandeling van de zaak in samenhang uitgevoerd wordt conform de daarover gemaakte afspraken)</w:t>
              </w:r>
            </w:ins>
          </w:p>
        </w:tc>
      </w:tr>
      <w:tr w:rsidR="00D56602" w:rsidRPr="00CB22FF" w14:paraId="24BEA79C" w14:textId="77777777" w:rsidTr="00F31C58">
        <w:trPr>
          <w:trHeight w:val="215"/>
        </w:trPr>
        <w:tc>
          <w:tcPr>
            <w:tcW w:w="3690" w:type="dxa"/>
          </w:tcPr>
          <w:p w14:paraId="7C485475" w14:textId="77777777" w:rsidR="00D56602" w:rsidRPr="00DD0F4F" w:rsidRDefault="00D56602" w:rsidP="00D56602">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Pr>
          <w:p w14:paraId="7DDD1013" w14:textId="77777777" w:rsidR="00D56602" w:rsidRPr="00DD0F4F" w:rsidRDefault="00D56602" w:rsidP="00D56602">
            <w:pPr>
              <w:autoSpaceDE w:val="0"/>
              <w:autoSpaceDN w:val="0"/>
              <w:adjustRightInd w:val="0"/>
              <w:spacing w:after="0" w:line="240" w:lineRule="auto"/>
              <w:rPr>
                <w:rFonts w:ascii="Arial" w:eastAsia="Times New Roman" w:hAnsi="Arial" w:cs="Arial"/>
                <w:b/>
                <w:bCs/>
                <w:color w:val="000000"/>
                <w:sz w:val="20"/>
                <w:szCs w:val="20"/>
                <w:lang w:val="nl-NL"/>
              </w:rPr>
            </w:pPr>
          </w:p>
        </w:tc>
      </w:tr>
      <w:tr w:rsidR="00D56602" w:rsidRPr="00D56602" w14:paraId="5394C6F6" w14:textId="77777777" w:rsidTr="00F31C58">
        <w:trPr>
          <w:trHeight w:val="215"/>
        </w:trPr>
        <w:tc>
          <w:tcPr>
            <w:tcW w:w="3690" w:type="dxa"/>
          </w:tcPr>
          <w:p w14:paraId="4130C524"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Indicatie materiële historie</w:t>
            </w:r>
          </w:p>
        </w:tc>
        <w:tc>
          <w:tcPr>
            <w:tcW w:w="5670" w:type="dxa"/>
          </w:tcPr>
          <w:p w14:paraId="0707DC22"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Nee</w:t>
            </w:r>
          </w:p>
        </w:tc>
      </w:tr>
      <w:tr w:rsidR="00D56602" w:rsidRPr="00D56602" w14:paraId="35A5BBB3" w14:textId="77777777" w:rsidTr="00F31C58">
        <w:trPr>
          <w:trHeight w:val="230"/>
        </w:trPr>
        <w:tc>
          <w:tcPr>
            <w:tcW w:w="3690" w:type="dxa"/>
          </w:tcPr>
          <w:p w14:paraId="0DA1B791"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100BF43F"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14:paraId="3A38DB26" w14:textId="77777777" w:rsidTr="00F31C58">
        <w:trPr>
          <w:trHeight w:val="230"/>
        </w:trPr>
        <w:tc>
          <w:tcPr>
            <w:tcW w:w="3690" w:type="dxa"/>
          </w:tcPr>
          <w:p w14:paraId="321E9F50"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Indicatie formele historie</w:t>
            </w:r>
          </w:p>
        </w:tc>
        <w:tc>
          <w:tcPr>
            <w:tcW w:w="5670" w:type="dxa"/>
          </w:tcPr>
          <w:p w14:paraId="5BD29F5F"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Nee</w:t>
            </w:r>
          </w:p>
        </w:tc>
      </w:tr>
      <w:tr w:rsidR="00D56602" w:rsidRPr="00D56602" w14:paraId="0F6D4F3A" w14:textId="77777777" w:rsidTr="00F31C58">
        <w:trPr>
          <w:trHeight w:val="230"/>
        </w:trPr>
        <w:tc>
          <w:tcPr>
            <w:tcW w:w="3690" w:type="dxa"/>
          </w:tcPr>
          <w:p w14:paraId="323C2044"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47AE93EA"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14:paraId="39AD65E4" w14:textId="77777777" w:rsidTr="00F31C58">
        <w:trPr>
          <w:trHeight w:val="230"/>
        </w:trPr>
        <w:tc>
          <w:tcPr>
            <w:tcW w:w="3690" w:type="dxa"/>
          </w:tcPr>
          <w:p w14:paraId="6F852807"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lastRenderedPageBreak/>
              <w:t>Aanduiding brondocument</w:t>
            </w:r>
          </w:p>
        </w:tc>
        <w:tc>
          <w:tcPr>
            <w:tcW w:w="5670" w:type="dxa"/>
          </w:tcPr>
          <w:p w14:paraId="625D8B14"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p>
        </w:tc>
      </w:tr>
      <w:tr w:rsidR="00D56602" w:rsidRPr="00D56602" w14:paraId="247FB170" w14:textId="77777777" w:rsidTr="00F31C58">
        <w:trPr>
          <w:trHeight w:val="230"/>
        </w:trPr>
        <w:tc>
          <w:tcPr>
            <w:tcW w:w="3690" w:type="dxa"/>
          </w:tcPr>
          <w:p w14:paraId="4C2ABDAF"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1EBBC4F5"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14:paraId="6647AF4D" w14:textId="77777777" w:rsidTr="00F31C58">
        <w:trPr>
          <w:trHeight w:val="230"/>
        </w:trPr>
        <w:tc>
          <w:tcPr>
            <w:tcW w:w="3690" w:type="dxa"/>
          </w:tcPr>
          <w:p w14:paraId="51C6E5A3"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Indicatie in onderzoek</w:t>
            </w:r>
          </w:p>
        </w:tc>
        <w:tc>
          <w:tcPr>
            <w:tcW w:w="5670" w:type="dxa"/>
          </w:tcPr>
          <w:p w14:paraId="566470C9"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Nee</w:t>
            </w:r>
          </w:p>
        </w:tc>
      </w:tr>
      <w:tr w:rsidR="00D56602" w:rsidRPr="00D56602" w14:paraId="6A765955" w14:textId="77777777" w:rsidTr="00F31C58">
        <w:trPr>
          <w:trHeight w:val="230"/>
        </w:trPr>
        <w:tc>
          <w:tcPr>
            <w:tcW w:w="3690" w:type="dxa"/>
          </w:tcPr>
          <w:p w14:paraId="671D0678"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5F8E2034"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14:paraId="4549D303" w14:textId="77777777" w:rsidTr="00F31C58">
        <w:trPr>
          <w:trHeight w:val="230"/>
        </w:trPr>
        <w:tc>
          <w:tcPr>
            <w:tcW w:w="3690" w:type="dxa"/>
          </w:tcPr>
          <w:p w14:paraId="594E080A"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Aanduiding strijdigheid/nietigheid</w:t>
            </w:r>
          </w:p>
        </w:tc>
        <w:tc>
          <w:tcPr>
            <w:tcW w:w="5670" w:type="dxa"/>
          </w:tcPr>
          <w:p w14:paraId="219752A2"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Nee</w:t>
            </w:r>
          </w:p>
        </w:tc>
      </w:tr>
      <w:tr w:rsidR="00D56602" w:rsidRPr="00D56602" w14:paraId="19A918FC" w14:textId="77777777" w:rsidTr="00F31C58">
        <w:trPr>
          <w:trHeight w:val="230"/>
        </w:trPr>
        <w:tc>
          <w:tcPr>
            <w:tcW w:w="3690" w:type="dxa"/>
          </w:tcPr>
          <w:p w14:paraId="3C3102D7"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3F46C966"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14:paraId="0B1292BA" w14:textId="77777777" w:rsidTr="00F31C58">
        <w:trPr>
          <w:trHeight w:val="230"/>
        </w:trPr>
        <w:tc>
          <w:tcPr>
            <w:tcW w:w="3690" w:type="dxa"/>
          </w:tcPr>
          <w:p w14:paraId="0730479A"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Indicatie kardinaliteit</w:t>
            </w:r>
          </w:p>
        </w:tc>
        <w:tc>
          <w:tcPr>
            <w:tcW w:w="5670" w:type="dxa"/>
          </w:tcPr>
          <w:p w14:paraId="6237A06E" w14:textId="77777777" w:rsidR="00D56602" w:rsidRPr="00D56602" w:rsidRDefault="00DA5D93"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hAnsi="Arial" w:cs="Arial"/>
                <w:sz w:val="20"/>
                <w:szCs w:val="20"/>
                <w:lang w:val="en-AU"/>
              </w:rPr>
              <w:fldChar w:fldCharType="begin" w:fldLock="1"/>
            </w:r>
            <w:r w:rsidR="00D56602" w:rsidRPr="00D56602">
              <w:rPr>
                <w:rFonts w:ascii="Arial" w:hAnsi="Arial" w:cs="Arial"/>
                <w:sz w:val="20"/>
                <w:szCs w:val="20"/>
                <w:lang w:val="en-AU"/>
              </w:rPr>
              <w:instrText xml:space="preserve">MERGEFIELD </w:instrText>
            </w:r>
            <w:r w:rsidR="00D56602" w:rsidRPr="00D56602">
              <w:rPr>
                <w:rFonts w:ascii="Arial" w:eastAsia="Times New Roman" w:hAnsi="Arial" w:cs="Arial"/>
                <w:color w:val="000000"/>
                <w:sz w:val="20"/>
                <w:szCs w:val="20"/>
              </w:rPr>
              <w:instrText>Att.LowerBound</w:instrText>
            </w:r>
            <w:r w:rsidRPr="00D56602">
              <w:rPr>
                <w:rFonts w:ascii="Arial" w:hAnsi="Arial" w:cs="Arial"/>
                <w:sz w:val="20"/>
                <w:szCs w:val="20"/>
                <w:lang w:val="en-AU"/>
              </w:rPr>
              <w:fldChar w:fldCharType="separate"/>
            </w:r>
            <w:r w:rsidR="00D56602" w:rsidRPr="00D56602">
              <w:rPr>
                <w:rFonts w:ascii="Arial" w:eastAsia="Times New Roman" w:hAnsi="Arial" w:cs="Arial"/>
                <w:color w:val="000000"/>
                <w:sz w:val="20"/>
                <w:szCs w:val="20"/>
              </w:rPr>
              <w:t>1</w:t>
            </w:r>
            <w:r w:rsidRPr="00D56602">
              <w:rPr>
                <w:rFonts w:ascii="Arial" w:hAnsi="Arial" w:cs="Arial"/>
                <w:sz w:val="20"/>
                <w:szCs w:val="20"/>
                <w:lang w:val="en-AU"/>
              </w:rPr>
              <w:fldChar w:fldCharType="end"/>
            </w:r>
            <w:r w:rsidR="00D56602" w:rsidRPr="00D56602">
              <w:rPr>
                <w:rFonts w:ascii="Arial" w:eastAsia="Times New Roman" w:hAnsi="Arial" w:cs="Arial"/>
                <w:color w:val="000000"/>
                <w:sz w:val="20"/>
                <w:szCs w:val="20"/>
              </w:rPr>
              <w:t xml:space="preserve"> - </w:t>
            </w:r>
            <w:r w:rsidRPr="00D56602">
              <w:rPr>
                <w:rFonts w:ascii="Arial" w:eastAsia="Times New Roman" w:hAnsi="Arial" w:cs="Arial"/>
                <w:color w:val="000000"/>
                <w:sz w:val="20"/>
                <w:szCs w:val="20"/>
              </w:rPr>
              <w:fldChar w:fldCharType="begin" w:fldLock="1"/>
            </w:r>
            <w:r w:rsidR="00D56602" w:rsidRPr="00D56602">
              <w:rPr>
                <w:rFonts w:ascii="Arial" w:eastAsia="Times New Roman" w:hAnsi="Arial" w:cs="Arial"/>
                <w:color w:val="000000"/>
                <w:sz w:val="20"/>
                <w:szCs w:val="20"/>
              </w:rPr>
              <w:instrText>MERGEFIELD Att.UpperBound</w:instrText>
            </w:r>
            <w:r w:rsidRPr="00D56602">
              <w:rPr>
                <w:rFonts w:ascii="Arial" w:eastAsia="Times New Roman" w:hAnsi="Arial" w:cs="Arial"/>
                <w:color w:val="000000"/>
                <w:sz w:val="20"/>
                <w:szCs w:val="20"/>
              </w:rPr>
              <w:fldChar w:fldCharType="separate"/>
            </w:r>
            <w:r w:rsidR="00D56602" w:rsidRPr="00D56602">
              <w:rPr>
                <w:rFonts w:ascii="Arial" w:eastAsia="Times New Roman" w:hAnsi="Arial" w:cs="Arial"/>
                <w:color w:val="000000"/>
                <w:sz w:val="20"/>
                <w:szCs w:val="20"/>
              </w:rPr>
              <w:t>1</w:t>
            </w:r>
            <w:r w:rsidRPr="00D56602">
              <w:rPr>
                <w:rFonts w:ascii="Arial" w:eastAsia="Times New Roman" w:hAnsi="Arial" w:cs="Arial"/>
                <w:color w:val="000000"/>
                <w:sz w:val="20"/>
                <w:szCs w:val="20"/>
              </w:rPr>
              <w:fldChar w:fldCharType="end"/>
            </w:r>
          </w:p>
        </w:tc>
      </w:tr>
      <w:tr w:rsidR="00D56602" w:rsidRPr="00D56602" w14:paraId="26999EE0" w14:textId="77777777" w:rsidTr="00F31C58">
        <w:trPr>
          <w:trHeight w:val="230"/>
        </w:trPr>
        <w:tc>
          <w:tcPr>
            <w:tcW w:w="3690" w:type="dxa"/>
          </w:tcPr>
          <w:p w14:paraId="62939939"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536A0DA0"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14:paraId="6521D4E2" w14:textId="77777777" w:rsidTr="00F31C58">
        <w:trPr>
          <w:trHeight w:val="230"/>
        </w:trPr>
        <w:tc>
          <w:tcPr>
            <w:tcW w:w="3690" w:type="dxa"/>
          </w:tcPr>
          <w:p w14:paraId="6E70B27E"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Indicatie authentiek</w:t>
            </w:r>
          </w:p>
        </w:tc>
        <w:tc>
          <w:tcPr>
            <w:tcW w:w="5670" w:type="dxa"/>
          </w:tcPr>
          <w:p w14:paraId="747C71AC"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Gemeentelijk basisgegeven</w:t>
            </w:r>
          </w:p>
        </w:tc>
      </w:tr>
      <w:tr w:rsidR="00D56602" w:rsidRPr="00D56602" w14:paraId="1A534B2D" w14:textId="77777777" w:rsidTr="00F31C58">
        <w:trPr>
          <w:trHeight w:val="230"/>
        </w:trPr>
        <w:tc>
          <w:tcPr>
            <w:tcW w:w="3690" w:type="dxa"/>
          </w:tcPr>
          <w:p w14:paraId="5DF0D69D"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7B66302E"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CB22FF" w14:paraId="4D65BA0B" w14:textId="77777777" w:rsidTr="00F31C58">
        <w:trPr>
          <w:trHeight w:val="230"/>
        </w:trPr>
        <w:tc>
          <w:tcPr>
            <w:tcW w:w="3690" w:type="dxa"/>
            <w:tcBorders>
              <w:bottom w:val="single" w:sz="4" w:space="0" w:color="auto"/>
            </w:tcBorders>
          </w:tcPr>
          <w:p w14:paraId="0877B792"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r w:rsidRPr="00D56602">
              <w:rPr>
                <w:rFonts w:ascii="Arial" w:eastAsia="Times New Roman" w:hAnsi="Arial" w:cs="Arial"/>
                <w:b/>
                <w:bCs/>
                <w:color w:val="000000"/>
                <w:sz w:val="20"/>
                <w:szCs w:val="20"/>
              </w:rPr>
              <w:t>Regels attribuutsoort</w:t>
            </w:r>
          </w:p>
        </w:tc>
        <w:tc>
          <w:tcPr>
            <w:tcW w:w="5670" w:type="dxa"/>
            <w:tcBorders>
              <w:bottom w:val="single" w:sz="4" w:space="0" w:color="auto"/>
            </w:tcBorders>
          </w:tcPr>
          <w:p w14:paraId="73CA14AF" w14:textId="77777777" w:rsidR="00D56602" w:rsidRPr="00DD0F4F" w:rsidRDefault="00D56602" w:rsidP="00D5660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Bij een ZAAK kan maximaal één ROL met als Rolomschrijving generiek 'Initiator' voor</w:t>
            </w:r>
            <w:ins w:id="8436" w:author="Arjan" w:date="2012-12-11T16:37:00Z">
              <w:r w:rsidR="00334791" w:rsidRPr="00DD0F4F">
                <w:rPr>
                  <w:rFonts w:ascii="Arial" w:eastAsia="Times New Roman" w:hAnsi="Arial" w:cs="Arial"/>
                  <w:color w:val="000000"/>
                  <w:sz w:val="20"/>
                  <w:szCs w:val="20"/>
                  <w:lang w:val="nl-NL"/>
                </w:rPr>
                <w:t xml:space="preserve"> </w:t>
              </w:r>
            </w:ins>
            <w:r w:rsidRPr="00DD0F4F">
              <w:rPr>
                <w:rFonts w:ascii="Arial" w:eastAsia="Times New Roman" w:hAnsi="Arial" w:cs="Arial"/>
                <w:color w:val="000000"/>
                <w:sz w:val="20"/>
                <w:szCs w:val="20"/>
                <w:lang w:val="nl-NL"/>
              </w:rPr>
              <w:t>komen.</w:t>
            </w:r>
          </w:p>
          <w:p w14:paraId="2A8863B4" w14:textId="77777777" w:rsidR="00D56602" w:rsidRPr="00DD0F4F" w:rsidRDefault="00D56602" w:rsidP="00A506FA">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Bij een ZAAK kan maximaal één ROL met als Rolomschrijving generiek '</w:t>
            </w:r>
            <w:del w:id="8437" w:author="Arjan" w:date="2012-11-13T17:08:00Z">
              <w:r w:rsidRPr="00DD0F4F" w:rsidDel="00A506FA">
                <w:rPr>
                  <w:rFonts w:ascii="Arial" w:eastAsia="Times New Roman" w:hAnsi="Arial" w:cs="Arial"/>
                  <w:color w:val="000000"/>
                  <w:sz w:val="20"/>
                  <w:szCs w:val="20"/>
                  <w:lang w:val="nl-NL"/>
                </w:rPr>
                <w:delText>Verantwoordelijke</w:delText>
              </w:r>
            </w:del>
            <w:ins w:id="8438" w:author="Arjan" w:date="2012-11-13T17:08:00Z">
              <w:r w:rsidR="00A506FA" w:rsidRPr="00DD0F4F">
                <w:rPr>
                  <w:rFonts w:ascii="Arial" w:eastAsia="Times New Roman" w:hAnsi="Arial" w:cs="Arial"/>
                  <w:color w:val="000000"/>
                  <w:sz w:val="20"/>
                  <w:szCs w:val="20"/>
                  <w:lang w:val="nl-NL"/>
                </w:rPr>
                <w:t>Zaa</w:t>
              </w:r>
            </w:ins>
            <w:ins w:id="8439" w:author="Arjan" w:date="2012-11-13T17:09:00Z">
              <w:r w:rsidR="00A506FA" w:rsidRPr="00DD0F4F">
                <w:rPr>
                  <w:rFonts w:ascii="Arial" w:eastAsia="Times New Roman" w:hAnsi="Arial" w:cs="Arial"/>
                  <w:color w:val="000000"/>
                  <w:sz w:val="20"/>
                  <w:szCs w:val="20"/>
                  <w:lang w:val="nl-NL"/>
                </w:rPr>
                <w:t>kcoördinator</w:t>
              </w:r>
            </w:ins>
            <w:r w:rsidRPr="00DD0F4F">
              <w:rPr>
                <w:rFonts w:ascii="Arial" w:eastAsia="Times New Roman" w:hAnsi="Arial" w:cs="Arial"/>
                <w:color w:val="000000"/>
                <w:sz w:val="20"/>
                <w:szCs w:val="20"/>
                <w:lang w:val="nl-NL"/>
              </w:rPr>
              <w:t>' voor</w:t>
            </w:r>
            <w:ins w:id="8440" w:author="Arjan" w:date="2012-11-13T17:09:00Z">
              <w:r w:rsidR="00A506FA" w:rsidRPr="00DD0F4F">
                <w:rPr>
                  <w:rFonts w:ascii="Arial" w:eastAsia="Times New Roman" w:hAnsi="Arial" w:cs="Arial"/>
                  <w:color w:val="000000"/>
                  <w:sz w:val="20"/>
                  <w:szCs w:val="20"/>
                  <w:lang w:val="nl-NL"/>
                </w:rPr>
                <w:t xml:space="preserve"> </w:t>
              </w:r>
            </w:ins>
            <w:r w:rsidRPr="00DD0F4F">
              <w:rPr>
                <w:rFonts w:ascii="Arial" w:eastAsia="Times New Roman" w:hAnsi="Arial" w:cs="Arial"/>
                <w:color w:val="000000"/>
                <w:sz w:val="20"/>
                <w:szCs w:val="20"/>
                <w:lang w:val="nl-NL"/>
              </w:rPr>
              <w:t>komen.</w:t>
            </w:r>
          </w:p>
        </w:tc>
      </w:tr>
    </w:tbl>
    <w:p w14:paraId="529F270A" w14:textId="77777777" w:rsidR="00A506FA" w:rsidRPr="00DD0F4F" w:rsidRDefault="00A506FA" w:rsidP="0038425A">
      <w:pPr>
        <w:rPr>
          <w:noProof/>
          <w:lang w:val="nl-NL"/>
        </w:rPr>
      </w:pPr>
    </w:p>
    <w:p w14:paraId="3EA98BD1" w14:textId="77777777" w:rsidR="006B6D1B" w:rsidRDefault="006B6D1B" w:rsidP="006B6D1B">
      <w:pPr>
        <w:pStyle w:val="Kop3"/>
        <w:rPr>
          <w:noProof/>
        </w:rPr>
      </w:pPr>
      <w:bookmarkStart w:id="8441" w:name="_Toc517094717"/>
      <w:r>
        <w:rPr>
          <w:noProof/>
        </w:rPr>
        <w:t>Gemachtigde</w:t>
      </w:r>
      <w:bookmarkEnd w:id="8441"/>
    </w:p>
    <w:p w14:paraId="09659AF5" w14:textId="3C544AD3" w:rsidR="006B6D1B" w:rsidRPr="00DD0F4F" w:rsidRDefault="006B6D1B" w:rsidP="006B6D1B">
      <w:pPr>
        <w:rPr>
          <w:noProof/>
          <w:lang w:val="nl-NL"/>
        </w:rPr>
      </w:pPr>
      <w:r w:rsidRPr="00DD0F4F">
        <w:rPr>
          <w:noProof/>
          <w:lang w:val="nl-NL"/>
        </w:rPr>
        <w:t>Een betrokkene bij een zaak kan een ander machtigen om zijn of haar belangen bij de zaak voor hem of haar te waarborgen. Om informatie over gemachtigden uit te kunnen wisselen, was in een roltype ‘Gemachtigde’ voorzien. Dit roltpye is van andere aard dan de andere roltypen en verhoudt zich niet tot de roltypen in de procesarchi</w:t>
      </w:r>
      <w:r w:rsidR="003635AC">
        <w:rPr>
          <w:noProof/>
          <w:lang w:val="nl-NL"/>
        </w:rPr>
        <w:t>te</w:t>
      </w:r>
      <w:r w:rsidRPr="00DD0F4F">
        <w:rPr>
          <w:noProof/>
          <w:lang w:val="nl-NL"/>
        </w:rPr>
        <w:t>ctuur. Vandaar dat we dit roltype hebben laten vervallen en de attribuutsoort ‘Indicatie machtig</w:t>
      </w:r>
      <w:r w:rsidR="00391858" w:rsidRPr="00DD0F4F">
        <w:rPr>
          <w:noProof/>
          <w:lang w:val="nl-NL"/>
        </w:rPr>
        <w:t>ing</w:t>
      </w:r>
      <w:r w:rsidRPr="00DD0F4F">
        <w:rPr>
          <w:noProof/>
          <w:lang w:val="nl-NL"/>
        </w:rPr>
        <w:t>’ hebben toegevoegd aan het objecttype ROL.</w:t>
      </w:r>
    </w:p>
    <w:tbl>
      <w:tblPr>
        <w:tblW w:w="9360" w:type="dxa"/>
        <w:tblInd w:w="60" w:type="dxa"/>
        <w:tblLayout w:type="fixed"/>
        <w:tblCellMar>
          <w:left w:w="60" w:type="dxa"/>
          <w:right w:w="60" w:type="dxa"/>
        </w:tblCellMar>
        <w:tblLook w:val="0000" w:firstRow="0" w:lastRow="0" w:firstColumn="0" w:lastColumn="0" w:noHBand="0" w:noVBand="0"/>
      </w:tblPr>
      <w:tblGrid>
        <w:gridCol w:w="3690"/>
        <w:gridCol w:w="5670"/>
      </w:tblGrid>
      <w:tr w:rsidR="006B6D1B" w:rsidRPr="0015040A" w14:paraId="2A3896A5" w14:textId="77777777" w:rsidTr="00372AFB">
        <w:trPr>
          <w:trHeight w:val="215"/>
        </w:trPr>
        <w:tc>
          <w:tcPr>
            <w:tcW w:w="3690" w:type="dxa"/>
            <w:tcBorders>
              <w:top w:val="single" w:sz="4" w:space="0" w:color="auto"/>
            </w:tcBorders>
          </w:tcPr>
          <w:p w14:paraId="19F66E2A"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442" w:author="Arjan" w:date="2012-11-14T15:02:00Z">
              <w:r w:rsidRPr="0015040A">
                <w:rPr>
                  <w:rFonts w:ascii="Arial" w:eastAsia="Times New Roman" w:hAnsi="Arial" w:cs="Arial"/>
                  <w:b/>
                  <w:bCs/>
                  <w:color w:val="000000"/>
                  <w:sz w:val="20"/>
                  <w:szCs w:val="20"/>
                </w:rPr>
                <w:t>Naam attribuutsoort</w:t>
              </w:r>
            </w:ins>
          </w:p>
        </w:tc>
        <w:tc>
          <w:tcPr>
            <w:tcW w:w="5670" w:type="dxa"/>
            <w:tcBorders>
              <w:top w:val="single" w:sz="4" w:space="0" w:color="auto"/>
            </w:tcBorders>
          </w:tcPr>
          <w:p w14:paraId="1DED0DD6" w14:textId="77777777" w:rsidR="006B6D1B" w:rsidRPr="0015040A" w:rsidRDefault="00DA5D93" w:rsidP="009A74DC">
            <w:pPr>
              <w:autoSpaceDE w:val="0"/>
              <w:autoSpaceDN w:val="0"/>
              <w:adjustRightInd w:val="0"/>
              <w:spacing w:after="0" w:line="240" w:lineRule="auto"/>
              <w:rPr>
                <w:rFonts w:ascii="Arial" w:eastAsia="Times New Roman" w:hAnsi="Arial" w:cs="Arial"/>
                <w:color w:val="000000"/>
                <w:sz w:val="20"/>
                <w:szCs w:val="20"/>
              </w:rPr>
            </w:pPr>
            <w:ins w:id="8443" w:author="Arjan" w:date="2012-11-14T15:02:00Z">
              <w:r w:rsidRPr="0015040A">
                <w:rPr>
                  <w:rFonts w:ascii="Arial" w:hAnsi="Arial" w:cs="Arial"/>
                  <w:sz w:val="20"/>
                  <w:szCs w:val="20"/>
                  <w:lang w:val="en-AU"/>
                </w:rPr>
                <w:fldChar w:fldCharType="begin" w:fldLock="1"/>
              </w:r>
              <w:r w:rsidR="006B6D1B" w:rsidRPr="0015040A">
                <w:rPr>
                  <w:rFonts w:ascii="Arial" w:hAnsi="Arial" w:cs="Arial"/>
                  <w:sz w:val="20"/>
                  <w:szCs w:val="20"/>
                  <w:lang w:val="en-AU"/>
                </w:rPr>
                <w:instrText xml:space="preserve">MERGEFIELD </w:instrText>
              </w:r>
              <w:r w:rsidR="006B6D1B" w:rsidRPr="0015040A">
                <w:rPr>
                  <w:rFonts w:ascii="Arial" w:eastAsia="Times New Roman" w:hAnsi="Arial" w:cs="Arial"/>
                  <w:color w:val="000000"/>
                  <w:sz w:val="20"/>
                  <w:szCs w:val="20"/>
                </w:rPr>
                <w:instrText>Att.Name</w:instrText>
              </w:r>
              <w:r w:rsidRPr="0015040A">
                <w:rPr>
                  <w:rFonts w:ascii="Arial" w:hAnsi="Arial" w:cs="Arial"/>
                  <w:sz w:val="20"/>
                  <w:szCs w:val="20"/>
                  <w:lang w:val="en-AU"/>
                </w:rPr>
                <w:fldChar w:fldCharType="separate"/>
              </w:r>
              <w:r w:rsidR="006B6D1B" w:rsidRPr="0015040A">
                <w:rPr>
                  <w:rFonts w:ascii="Arial" w:eastAsia="Times New Roman" w:hAnsi="Arial" w:cs="Arial"/>
                  <w:color w:val="000000"/>
                  <w:sz w:val="20"/>
                  <w:szCs w:val="20"/>
                </w:rPr>
                <w:t xml:space="preserve">Indicatie </w:t>
              </w:r>
            </w:ins>
            <w:ins w:id="8444" w:author="Arjan" w:date="2014-09-02T15:12:00Z">
              <w:r w:rsidR="009A74DC">
                <w:rPr>
                  <w:rFonts w:ascii="Arial" w:eastAsia="Times New Roman" w:hAnsi="Arial" w:cs="Arial"/>
                  <w:color w:val="000000"/>
                  <w:sz w:val="20"/>
                  <w:szCs w:val="20"/>
                </w:rPr>
                <w:t>machtiging</w:t>
              </w:r>
            </w:ins>
            <w:ins w:id="8445" w:author="Arjan" w:date="2012-11-14T15:02:00Z">
              <w:r w:rsidRPr="0015040A">
                <w:rPr>
                  <w:rFonts w:ascii="Arial" w:hAnsi="Arial" w:cs="Arial"/>
                  <w:sz w:val="20"/>
                  <w:szCs w:val="20"/>
                  <w:lang w:val="en-AU"/>
                </w:rPr>
                <w:fldChar w:fldCharType="end"/>
              </w:r>
            </w:ins>
          </w:p>
        </w:tc>
      </w:tr>
      <w:tr w:rsidR="006B6D1B" w:rsidRPr="0015040A" w14:paraId="273994CC" w14:textId="77777777" w:rsidTr="00372AFB">
        <w:tc>
          <w:tcPr>
            <w:tcW w:w="3690" w:type="dxa"/>
          </w:tcPr>
          <w:p w14:paraId="57F811DB"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62D1D732"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14:paraId="21698E12" w14:textId="77777777" w:rsidTr="00372AFB">
        <w:tc>
          <w:tcPr>
            <w:tcW w:w="3690" w:type="dxa"/>
          </w:tcPr>
          <w:p w14:paraId="670E24B5"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446" w:author="Arjan" w:date="2012-11-14T15:02:00Z">
              <w:r w:rsidRPr="0015040A">
                <w:rPr>
                  <w:rFonts w:ascii="Arial" w:eastAsia="Times New Roman" w:hAnsi="Arial" w:cs="Arial"/>
                  <w:b/>
                  <w:bCs/>
                  <w:color w:val="000000"/>
                  <w:sz w:val="20"/>
                  <w:szCs w:val="20"/>
                </w:rPr>
                <w:t>Herkomst attribuutsoort</w:t>
              </w:r>
            </w:ins>
          </w:p>
        </w:tc>
        <w:tc>
          <w:tcPr>
            <w:tcW w:w="5670" w:type="dxa"/>
          </w:tcPr>
          <w:p w14:paraId="24A3225A"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447" w:author="Arjan" w:date="2012-11-14T15:02:00Z">
              <w:r w:rsidRPr="0015040A">
                <w:rPr>
                  <w:rFonts w:ascii="Arial" w:eastAsia="Times New Roman" w:hAnsi="Arial" w:cs="Arial"/>
                  <w:color w:val="000000"/>
                  <w:sz w:val="20"/>
                  <w:szCs w:val="20"/>
                </w:rPr>
                <w:t>KING</w:t>
              </w:r>
            </w:ins>
          </w:p>
        </w:tc>
      </w:tr>
      <w:tr w:rsidR="006B6D1B" w:rsidRPr="0015040A" w14:paraId="0EF39902" w14:textId="77777777" w:rsidTr="00372AFB">
        <w:tc>
          <w:tcPr>
            <w:tcW w:w="3690" w:type="dxa"/>
          </w:tcPr>
          <w:p w14:paraId="697C04EE"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55D607BC"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14:paraId="08784E94" w14:textId="77777777" w:rsidTr="00372AFB">
        <w:tc>
          <w:tcPr>
            <w:tcW w:w="3690" w:type="dxa"/>
          </w:tcPr>
          <w:p w14:paraId="32418FCF"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448" w:author="Arjan" w:date="2012-11-14T15:02:00Z">
              <w:r w:rsidRPr="0015040A">
                <w:rPr>
                  <w:rFonts w:ascii="Arial" w:eastAsia="Times New Roman" w:hAnsi="Arial" w:cs="Arial"/>
                  <w:b/>
                  <w:bCs/>
                  <w:color w:val="000000"/>
                  <w:sz w:val="20"/>
                  <w:szCs w:val="20"/>
                </w:rPr>
                <w:t>Code attribuutsoort</w:t>
              </w:r>
            </w:ins>
          </w:p>
        </w:tc>
        <w:tc>
          <w:tcPr>
            <w:tcW w:w="5670" w:type="dxa"/>
          </w:tcPr>
          <w:p w14:paraId="1836C6E0"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p>
        </w:tc>
      </w:tr>
      <w:tr w:rsidR="006B6D1B" w:rsidRPr="0015040A" w14:paraId="4E3A74E2" w14:textId="77777777" w:rsidTr="00372AFB">
        <w:tc>
          <w:tcPr>
            <w:tcW w:w="3690" w:type="dxa"/>
          </w:tcPr>
          <w:p w14:paraId="0A6B3705"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4E2A7795"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14:paraId="3020D8AF" w14:textId="77777777" w:rsidTr="00372AFB">
        <w:tc>
          <w:tcPr>
            <w:tcW w:w="3690" w:type="dxa"/>
          </w:tcPr>
          <w:p w14:paraId="33A2CF34"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449" w:author="Arjan" w:date="2012-11-14T15:02:00Z">
              <w:r w:rsidRPr="0015040A">
                <w:rPr>
                  <w:rFonts w:ascii="Arial" w:eastAsia="Times New Roman" w:hAnsi="Arial" w:cs="Arial"/>
                  <w:b/>
                  <w:bCs/>
                  <w:color w:val="000000"/>
                  <w:sz w:val="20"/>
                  <w:szCs w:val="20"/>
                </w:rPr>
                <w:t>XML-tag attribuutsoort</w:t>
              </w:r>
            </w:ins>
          </w:p>
        </w:tc>
        <w:tc>
          <w:tcPr>
            <w:tcW w:w="5670" w:type="dxa"/>
          </w:tcPr>
          <w:p w14:paraId="07F3D436" w14:textId="77777777" w:rsidR="006B6D1B" w:rsidRPr="0015040A" w:rsidRDefault="00DA5D93" w:rsidP="009A74DC">
            <w:pPr>
              <w:autoSpaceDE w:val="0"/>
              <w:autoSpaceDN w:val="0"/>
              <w:adjustRightInd w:val="0"/>
              <w:spacing w:after="0" w:line="240" w:lineRule="auto"/>
              <w:rPr>
                <w:rFonts w:ascii="Arial" w:eastAsia="Times New Roman" w:hAnsi="Arial" w:cs="Arial"/>
                <w:color w:val="000000"/>
                <w:sz w:val="20"/>
                <w:szCs w:val="20"/>
              </w:rPr>
            </w:pPr>
            <w:ins w:id="8450" w:author="Arjan" w:date="2012-11-14T15:02:00Z">
              <w:r w:rsidRPr="0015040A">
                <w:rPr>
                  <w:rFonts w:ascii="Arial" w:hAnsi="Arial" w:cs="Arial"/>
                  <w:sz w:val="20"/>
                  <w:szCs w:val="20"/>
                  <w:lang w:val="en-AU"/>
                </w:rPr>
                <w:fldChar w:fldCharType="begin" w:fldLock="1"/>
              </w:r>
              <w:r w:rsidR="006B6D1B" w:rsidRPr="0015040A">
                <w:rPr>
                  <w:rFonts w:ascii="Arial" w:hAnsi="Arial" w:cs="Arial"/>
                  <w:sz w:val="20"/>
                  <w:szCs w:val="20"/>
                  <w:lang w:val="en-AU"/>
                </w:rPr>
                <w:instrText xml:space="preserve">MERGEFIELD </w:instrText>
              </w:r>
              <w:r w:rsidR="006B6D1B" w:rsidRPr="0015040A">
                <w:rPr>
                  <w:rFonts w:ascii="Arial" w:eastAsia="Times New Roman" w:hAnsi="Arial" w:cs="Arial"/>
                  <w:color w:val="000000"/>
                  <w:sz w:val="20"/>
                  <w:szCs w:val="20"/>
                </w:rPr>
                <w:instrText>Att.Alias</w:instrText>
              </w:r>
              <w:r w:rsidRPr="0015040A">
                <w:rPr>
                  <w:rFonts w:ascii="Arial" w:hAnsi="Arial" w:cs="Arial"/>
                  <w:sz w:val="20"/>
                  <w:szCs w:val="20"/>
                  <w:lang w:val="en-AU"/>
                </w:rPr>
                <w:fldChar w:fldCharType="separate"/>
              </w:r>
              <w:r w:rsidR="006B6D1B" w:rsidRPr="0015040A">
                <w:rPr>
                  <w:rFonts w:ascii="Arial" w:eastAsia="Times New Roman" w:hAnsi="Arial" w:cs="Arial"/>
                  <w:color w:val="000000"/>
                  <w:sz w:val="20"/>
                  <w:szCs w:val="20"/>
                </w:rPr>
                <w:t>indicatie</w:t>
              </w:r>
            </w:ins>
            <w:ins w:id="8451" w:author="Arjan" w:date="2014-09-02T15:12:00Z">
              <w:r w:rsidR="009A74DC">
                <w:rPr>
                  <w:rFonts w:ascii="Arial" w:eastAsia="Times New Roman" w:hAnsi="Arial" w:cs="Arial"/>
                  <w:color w:val="000000"/>
                  <w:sz w:val="20"/>
                  <w:szCs w:val="20"/>
                </w:rPr>
                <w:t>M</w:t>
              </w:r>
            </w:ins>
            <w:ins w:id="8452" w:author="Arjan" w:date="2012-11-14T15:02:00Z">
              <w:r w:rsidR="006B6D1B" w:rsidRPr="0015040A">
                <w:rPr>
                  <w:rFonts w:ascii="Arial" w:eastAsia="Times New Roman" w:hAnsi="Arial" w:cs="Arial"/>
                  <w:color w:val="000000"/>
                  <w:sz w:val="20"/>
                  <w:szCs w:val="20"/>
                </w:rPr>
                <w:t>achtig</w:t>
              </w:r>
              <w:r w:rsidRPr="0015040A">
                <w:rPr>
                  <w:rFonts w:ascii="Arial" w:hAnsi="Arial" w:cs="Arial"/>
                  <w:sz w:val="20"/>
                  <w:szCs w:val="20"/>
                  <w:lang w:val="en-AU"/>
                </w:rPr>
                <w:fldChar w:fldCharType="end"/>
              </w:r>
            </w:ins>
            <w:ins w:id="8453" w:author="Arjan" w:date="2014-09-02T15:12:00Z">
              <w:r w:rsidR="009A74DC">
                <w:rPr>
                  <w:rFonts w:ascii="Arial" w:hAnsi="Arial" w:cs="Arial"/>
                  <w:sz w:val="20"/>
                  <w:szCs w:val="20"/>
                  <w:lang w:val="en-AU"/>
                </w:rPr>
                <w:t>ing</w:t>
              </w:r>
            </w:ins>
          </w:p>
        </w:tc>
      </w:tr>
      <w:tr w:rsidR="006B6D1B" w:rsidRPr="0015040A" w14:paraId="5F8C2119" w14:textId="77777777" w:rsidTr="00372AFB">
        <w:trPr>
          <w:trHeight w:val="260"/>
        </w:trPr>
        <w:tc>
          <w:tcPr>
            <w:tcW w:w="3690" w:type="dxa"/>
          </w:tcPr>
          <w:p w14:paraId="77258CD5"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7698D0B8"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CB22FF" w14:paraId="3AB58F74" w14:textId="77777777" w:rsidTr="00372AFB">
        <w:tc>
          <w:tcPr>
            <w:tcW w:w="3690" w:type="dxa"/>
          </w:tcPr>
          <w:p w14:paraId="1DDE9879"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454" w:author="Arjan" w:date="2012-11-14T15:02:00Z">
              <w:r w:rsidRPr="0015040A">
                <w:rPr>
                  <w:rFonts w:ascii="Arial" w:eastAsia="Times New Roman" w:hAnsi="Arial" w:cs="Arial"/>
                  <w:b/>
                  <w:bCs/>
                  <w:color w:val="000000"/>
                  <w:sz w:val="20"/>
                  <w:szCs w:val="20"/>
                </w:rPr>
                <w:t>Definitie attribuutsoort</w:t>
              </w:r>
            </w:ins>
          </w:p>
        </w:tc>
        <w:tc>
          <w:tcPr>
            <w:tcW w:w="5670" w:type="dxa"/>
          </w:tcPr>
          <w:p w14:paraId="7F8C0C01" w14:textId="77777777" w:rsidR="006B6D1B" w:rsidRPr="00DD0F4F" w:rsidRDefault="00DA5D93" w:rsidP="00372AFB">
            <w:pPr>
              <w:autoSpaceDE w:val="0"/>
              <w:autoSpaceDN w:val="0"/>
              <w:adjustRightInd w:val="0"/>
              <w:spacing w:after="0" w:line="240" w:lineRule="auto"/>
              <w:rPr>
                <w:rFonts w:ascii="Arial" w:eastAsia="Times New Roman" w:hAnsi="Arial" w:cs="Arial"/>
                <w:color w:val="000000"/>
                <w:sz w:val="20"/>
                <w:szCs w:val="20"/>
                <w:lang w:val="nl-NL"/>
              </w:rPr>
            </w:pPr>
            <w:ins w:id="8455" w:author="Arjan" w:date="2012-11-14T15:02:00Z">
              <w:r w:rsidRPr="0015040A">
                <w:rPr>
                  <w:rFonts w:ascii="Arial" w:hAnsi="Arial" w:cs="Arial"/>
                  <w:sz w:val="20"/>
                  <w:szCs w:val="20"/>
                  <w:lang w:val="en-AU"/>
                </w:rPr>
                <w:fldChar w:fldCharType="begin" w:fldLock="1"/>
              </w:r>
              <w:r w:rsidR="006B6D1B" w:rsidRPr="00DD0F4F">
                <w:rPr>
                  <w:rFonts w:ascii="Arial" w:hAnsi="Arial" w:cs="Arial"/>
                  <w:sz w:val="20"/>
                  <w:szCs w:val="20"/>
                  <w:lang w:val="nl-NL"/>
                </w:rPr>
                <w:instrText xml:space="preserve">MERGEFIELD </w:instrText>
              </w:r>
              <w:r w:rsidR="006B6D1B" w:rsidRPr="00DD0F4F">
                <w:rPr>
                  <w:rFonts w:ascii="Arial" w:eastAsia="Times New Roman" w:hAnsi="Arial" w:cs="Arial"/>
                  <w:color w:val="000000"/>
                  <w:sz w:val="20"/>
                  <w:szCs w:val="20"/>
                  <w:lang w:val="nl-NL"/>
                </w:rPr>
                <w:instrText>Att.Notes</w:instrText>
              </w:r>
              <w:r w:rsidRPr="0015040A">
                <w:rPr>
                  <w:rFonts w:ascii="Arial" w:hAnsi="Arial" w:cs="Arial"/>
                  <w:sz w:val="20"/>
                  <w:szCs w:val="20"/>
                  <w:lang w:val="en-AU"/>
                </w:rPr>
                <w:fldChar w:fldCharType="separate"/>
              </w:r>
              <w:r w:rsidR="006B6D1B" w:rsidRPr="00DD0F4F">
                <w:rPr>
                  <w:rFonts w:ascii="Arial" w:eastAsia="Times New Roman" w:hAnsi="Arial" w:cs="Arial"/>
                  <w:color w:val="000000"/>
                  <w:sz w:val="20"/>
                  <w:szCs w:val="20"/>
                  <w:lang w:val="nl-NL"/>
                </w:rPr>
                <w:t>Indicatie of de BETROKKENE in de ROL bij de ZAAK optreedt als gemachtigde van</w:t>
              </w:r>
            </w:ins>
            <w:ins w:id="8456" w:author="Arjan" w:date="2014-09-02T15:12:00Z">
              <w:r w:rsidR="009A74DC" w:rsidRPr="00DD0F4F">
                <w:rPr>
                  <w:rFonts w:ascii="Arial" w:eastAsia="Times New Roman" w:hAnsi="Arial" w:cs="Arial"/>
                  <w:color w:val="000000"/>
                  <w:sz w:val="20"/>
                  <w:szCs w:val="20"/>
                  <w:lang w:val="nl-NL"/>
                </w:rPr>
                <w:t>, of machtiginggever aan</w:t>
              </w:r>
            </w:ins>
            <w:ins w:id="8457" w:author="Arjan" w:date="2012-11-14T15:02:00Z">
              <w:r w:rsidR="006B6D1B" w:rsidRPr="00DD0F4F">
                <w:rPr>
                  <w:rFonts w:ascii="Arial" w:eastAsia="Times New Roman" w:hAnsi="Arial" w:cs="Arial"/>
                  <w:color w:val="000000"/>
                  <w:sz w:val="20"/>
                  <w:szCs w:val="20"/>
                  <w:lang w:val="nl-NL"/>
                </w:rPr>
                <w:t xml:space="preserve"> een andere BETROKKENE bij die ZAAK</w:t>
              </w:r>
              <w:r w:rsidRPr="0015040A">
                <w:rPr>
                  <w:rFonts w:ascii="Arial" w:hAnsi="Arial" w:cs="Arial"/>
                  <w:sz w:val="20"/>
                  <w:szCs w:val="20"/>
                  <w:lang w:val="en-AU"/>
                </w:rPr>
                <w:fldChar w:fldCharType="end"/>
              </w:r>
            </w:ins>
          </w:p>
        </w:tc>
      </w:tr>
      <w:tr w:rsidR="006B6D1B" w:rsidRPr="00CB22FF" w14:paraId="58C95D33" w14:textId="77777777" w:rsidTr="00372AFB">
        <w:trPr>
          <w:trHeight w:val="230"/>
        </w:trPr>
        <w:tc>
          <w:tcPr>
            <w:tcW w:w="3690" w:type="dxa"/>
          </w:tcPr>
          <w:p w14:paraId="624D302D" w14:textId="77777777" w:rsidR="006B6D1B" w:rsidRPr="00DD0F4F" w:rsidRDefault="006B6D1B" w:rsidP="00372AFB">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Pr>
          <w:p w14:paraId="463E22C9" w14:textId="77777777" w:rsidR="006B6D1B" w:rsidRPr="00DD0F4F" w:rsidRDefault="006B6D1B" w:rsidP="00372AFB">
            <w:pPr>
              <w:autoSpaceDE w:val="0"/>
              <w:autoSpaceDN w:val="0"/>
              <w:adjustRightInd w:val="0"/>
              <w:spacing w:after="0" w:line="240" w:lineRule="auto"/>
              <w:rPr>
                <w:rFonts w:ascii="Arial" w:eastAsia="Times New Roman" w:hAnsi="Arial" w:cs="Arial"/>
                <w:b/>
                <w:bCs/>
                <w:color w:val="000000"/>
                <w:sz w:val="20"/>
                <w:szCs w:val="20"/>
                <w:lang w:val="nl-NL"/>
              </w:rPr>
            </w:pPr>
          </w:p>
        </w:tc>
      </w:tr>
      <w:tr w:rsidR="006B6D1B" w:rsidRPr="0015040A" w14:paraId="3D4EF5E1" w14:textId="77777777" w:rsidTr="00372AFB">
        <w:trPr>
          <w:trHeight w:val="230"/>
        </w:trPr>
        <w:tc>
          <w:tcPr>
            <w:tcW w:w="3690" w:type="dxa"/>
          </w:tcPr>
          <w:p w14:paraId="400941BF"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458" w:author="Arjan" w:date="2012-11-14T15:02:00Z">
              <w:r w:rsidRPr="0015040A">
                <w:rPr>
                  <w:rFonts w:ascii="Arial" w:eastAsia="Times New Roman" w:hAnsi="Arial" w:cs="Arial"/>
                  <w:b/>
                  <w:bCs/>
                  <w:color w:val="000000"/>
                  <w:sz w:val="20"/>
                  <w:szCs w:val="20"/>
                </w:rPr>
                <w:t>Herkomst definitie attribuutsoort</w:t>
              </w:r>
            </w:ins>
          </w:p>
        </w:tc>
        <w:tc>
          <w:tcPr>
            <w:tcW w:w="5670" w:type="dxa"/>
          </w:tcPr>
          <w:p w14:paraId="3E2C1C85"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459" w:author="Arjan" w:date="2012-11-14T15:02:00Z">
              <w:r w:rsidRPr="0015040A">
                <w:rPr>
                  <w:rFonts w:ascii="Arial" w:eastAsia="Times New Roman" w:hAnsi="Arial" w:cs="Arial"/>
                  <w:color w:val="000000"/>
                  <w:sz w:val="20"/>
                  <w:szCs w:val="20"/>
                </w:rPr>
                <w:t>KING</w:t>
              </w:r>
            </w:ins>
          </w:p>
        </w:tc>
      </w:tr>
      <w:tr w:rsidR="006B6D1B" w:rsidRPr="0015040A" w14:paraId="204A750C" w14:textId="77777777" w:rsidTr="00372AFB">
        <w:tc>
          <w:tcPr>
            <w:tcW w:w="3690" w:type="dxa"/>
          </w:tcPr>
          <w:p w14:paraId="193B913B"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1D3F4BC5"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14:paraId="168EA3B5" w14:textId="77777777" w:rsidTr="00372AFB">
        <w:tc>
          <w:tcPr>
            <w:tcW w:w="3690" w:type="dxa"/>
          </w:tcPr>
          <w:p w14:paraId="637914D7"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460" w:author="Arjan" w:date="2012-11-14T15:02:00Z">
              <w:r w:rsidRPr="0015040A">
                <w:rPr>
                  <w:rFonts w:ascii="Arial" w:eastAsia="Times New Roman" w:hAnsi="Arial" w:cs="Arial"/>
                  <w:b/>
                  <w:bCs/>
                  <w:color w:val="000000"/>
                  <w:sz w:val="20"/>
                  <w:szCs w:val="20"/>
                </w:rPr>
                <w:t>Datum opname attribuutsoort</w:t>
              </w:r>
            </w:ins>
          </w:p>
        </w:tc>
        <w:tc>
          <w:tcPr>
            <w:tcW w:w="5670" w:type="dxa"/>
          </w:tcPr>
          <w:p w14:paraId="372160E3"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461" w:author="Arjan" w:date="2012-11-14T15:02:00Z">
              <w:r w:rsidRPr="0015040A">
                <w:rPr>
                  <w:rFonts w:ascii="Arial" w:eastAsia="Times New Roman" w:hAnsi="Arial" w:cs="Arial"/>
                  <w:color w:val="000000"/>
                  <w:sz w:val="20"/>
                  <w:szCs w:val="20"/>
                </w:rPr>
                <w:t>1-1-2013</w:t>
              </w:r>
            </w:ins>
          </w:p>
        </w:tc>
      </w:tr>
      <w:tr w:rsidR="006B6D1B" w:rsidRPr="0015040A" w14:paraId="3B1AAB4B" w14:textId="77777777" w:rsidTr="00372AFB">
        <w:tc>
          <w:tcPr>
            <w:tcW w:w="3690" w:type="dxa"/>
          </w:tcPr>
          <w:p w14:paraId="792B15EA"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04F4B6EF"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CB22FF" w14:paraId="5BE4BED7" w14:textId="77777777" w:rsidTr="00372AFB">
        <w:tc>
          <w:tcPr>
            <w:tcW w:w="3690" w:type="dxa"/>
          </w:tcPr>
          <w:p w14:paraId="092A2621"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462" w:author="Arjan" w:date="2012-11-14T15:02:00Z">
              <w:r w:rsidRPr="0015040A">
                <w:rPr>
                  <w:rFonts w:ascii="Arial" w:eastAsia="Times New Roman" w:hAnsi="Arial" w:cs="Arial"/>
                  <w:b/>
                  <w:bCs/>
                  <w:color w:val="000000"/>
                  <w:sz w:val="20"/>
                  <w:szCs w:val="20"/>
                </w:rPr>
                <w:t>Toelichting attribuutsoort</w:t>
              </w:r>
            </w:ins>
          </w:p>
        </w:tc>
        <w:tc>
          <w:tcPr>
            <w:tcW w:w="5670" w:type="dxa"/>
          </w:tcPr>
          <w:p w14:paraId="31057736" w14:textId="77777777" w:rsidR="009A74DC" w:rsidRPr="00DD0F4F" w:rsidRDefault="006B6D1B" w:rsidP="009A74DC">
            <w:pPr>
              <w:autoSpaceDE w:val="0"/>
              <w:autoSpaceDN w:val="0"/>
              <w:adjustRightInd w:val="0"/>
              <w:spacing w:after="0" w:line="240" w:lineRule="auto"/>
              <w:rPr>
                <w:ins w:id="8463" w:author="Arjan" w:date="2014-09-02T15:17:00Z"/>
                <w:rFonts w:ascii="Arial" w:eastAsia="Times New Roman" w:hAnsi="Arial" w:cs="Arial"/>
                <w:color w:val="000000"/>
                <w:sz w:val="20"/>
                <w:szCs w:val="20"/>
                <w:lang w:val="nl-NL"/>
              </w:rPr>
            </w:pPr>
            <w:ins w:id="8464" w:author="Arjan" w:date="2012-11-14T15:02:00Z">
              <w:r w:rsidRPr="00DD0F4F">
                <w:rPr>
                  <w:rFonts w:ascii="Arial" w:eastAsia="Times New Roman" w:hAnsi="Arial" w:cs="Arial"/>
                  <w:color w:val="000000"/>
                  <w:sz w:val="20"/>
                  <w:szCs w:val="20"/>
                  <w:lang w:val="nl-NL"/>
                </w:rPr>
                <w:t xml:space="preserve">Een betrokkene bij een zaak kan een ander machtigen om zijn of haar belangen bij de zaak voor hem of haar te waarborgen. De gemachtigde wordt dan tevens een betrokkene bij de zaak. Dat kan in diverse rollen. Zo kan de gemachtigde de initiator zijn, en niet degene die eigenlijk de zaak 'had willen aanspannen' (bijvoorbeeld een bezwaarzaak) als alle communicatie via de gemachtigde loopt (hij/zij dient als gemachtigde bijvoorbeeld het bezwaar in; met hem of haar wordt over de zaak gecommuniceerd). Degene op wie het bezwaar betrekking heeft kan dan in de rol van belanghebbende aan de zaak gerelateerd worden. </w:t>
              </w:r>
            </w:ins>
          </w:p>
          <w:p w14:paraId="39BB2770" w14:textId="77777777" w:rsidR="006B6D1B" w:rsidRPr="00DD0F4F" w:rsidRDefault="006B6D1B" w:rsidP="009A74DC">
            <w:pPr>
              <w:autoSpaceDE w:val="0"/>
              <w:autoSpaceDN w:val="0"/>
              <w:adjustRightInd w:val="0"/>
              <w:spacing w:after="0" w:line="240" w:lineRule="auto"/>
              <w:rPr>
                <w:rFonts w:ascii="Arial" w:eastAsia="Times New Roman" w:hAnsi="Arial" w:cs="Arial"/>
                <w:color w:val="000000"/>
                <w:sz w:val="20"/>
                <w:szCs w:val="20"/>
                <w:lang w:val="nl-NL"/>
              </w:rPr>
            </w:pPr>
            <w:ins w:id="8465" w:author="Arjan" w:date="2012-11-14T15:02:00Z">
              <w:r w:rsidRPr="00DD0F4F">
                <w:rPr>
                  <w:rFonts w:ascii="Arial" w:eastAsia="Times New Roman" w:hAnsi="Arial" w:cs="Arial"/>
                  <w:color w:val="000000"/>
                  <w:sz w:val="20"/>
                  <w:szCs w:val="20"/>
                  <w:lang w:val="nl-NL"/>
                </w:rPr>
                <w:t xml:space="preserve">In de ROL.Toelichting kan desgewenst nadere informatie over machtiginggever </w:t>
              </w:r>
            </w:ins>
            <w:ins w:id="8466" w:author="Arjan" w:date="2014-09-02T15:13:00Z">
              <w:r w:rsidR="009A74DC" w:rsidRPr="00DD0F4F">
                <w:rPr>
                  <w:rFonts w:ascii="Arial" w:eastAsia="Times New Roman" w:hAnsi="Arial" w:cs="Arial"/>
                  <w:color w:val="000000"/>
                  <w:sz w:val="20"/>
                  <w:szCs w:val="20"/>
                  <w:lang w:val="nl-NL"/>
                </w:rPr>
                <w:t>of</w:t>
              </w:r>
            </w:ins>
            <w:ins w:id="8467" w:author="Arjan" w:date="2012-11-14T15:02:00Z">
              <w:r w:rsidRPr="00DD0F4F">
                <w:rPr>
                  <w:rFonts w:ascii="Arial" w:eastAsia="Times New Roman" w:hAnsi="Arial" w:cs="Arial"/>
                  <w:color w:val="000000"/>
                  <w:sz w:val="20"/>
                  <w:szCs w:val="20"/>
                  <w:lang w:val="nl-NL"/>
                </w:rPr>
                <w:t xml:space="preserve"> gemachtigde vermeld worden.</w:t>
              </w:r>
            </w:ins>
          </w:p>
        </w:tc>
      </w:tr>
      <w:tr w:rsidR="006B6D1B" w:rsidRPr="00CB22FF" w14:paraId="160E4F93" w14:textId="77777777" w:rsidTr="00372AFB">
        <w:tc>
          <w:tcPr>
            <w:tcW w:w="3690" w:type="dxa"/>
          </w:tcPr>
          <w:p w14:paraId="717A1F0F" w14:textId="77777777" w:rsidR="006B6D1B" w:rsidRPr="00DD0F4F" w:rsidRDefault="006B6D1B" w:rsidP="00372AFB">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Pr>
          <w:p w14:paraId="7506844C" w14:textId="77777777" w:rsidR="006B6D1B" w:rsidRPr="00DD0F4F" w:rsidRDefault="006B6D1B" w:rsidP="00372AFB">
            <w:pPr>
              <w:autoSpaceDE w:val="0"/>
              <w:autoSpaceDN w:val="0"/>
              <w:adjustRightInd w:val="0"/>
              <w:spacing w:after="0" w:line="240" w:lineRule="auto"/>
              <w:rPr>
                <w:rFonts w:ascii="Arial" w:eastAsia="Times New Roman" w:hAnsi="Arial" w:cs="Arial"/>
                <w:b/>
                <w:bCs/>
                <w:color w:val="000000"/>
                <w:sz w:val="20"/>
                <w:szCs w:val="20"/>
                <w:lang w:val="nl-NL"/>
              </w:rPr>
            </w:pPr>
          </w:p>
        </w:tc>
      </w:tr>
      <w:tr w:rsidR="006B6D1B" w:rsidRPr="0015040A" w14:paraId="1CFB6640" w14:textId="77777777" w:rsidTr="00372AFB">
        <w:tc>
          <w:tcPr>
            <w:tcW w:w="3690" w:type="dxa"/>
          </w:tcPr>
          <w:p w14:paraId="3E0F6689"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468" w:author="Arjan" w:date="2012-11-14T15:02:00Z">
              <w:r w:rsidRPr="0015040A">
                <w:rPr>
                  <w:rFonts w:ascii="Arial" w:eastAsia="Times New Roman" w:hAnsi="Arial" w:cs="Arial"/>
                  <w:b/>
                  <w:bCs/>
                  <w:color w:val="000000"/>
                  <w:sz w:val="20"/>
                  <w:szCs w:val="20"/>
                </w:rPr>
                <w:t>Formaat attribuutsoort</w:t>
              </w:r>
            </w:ins>
          </w:p>
        </w:tc>
        <w:tc>
          <w:tcPr>
            <w:tcW w:w="5670" w:type="dxa"/>
          </w:tcPr>
          <w:p w14:paraId="6FDD6F15" w14:textId="77777777" w:rsidR="006B6D1B" w:rsidRPr="0015040A" w:rsidRDefault="009A74DC" w:rsidP="00372AFB">
            <w:pPr>
              <w:autoSpaceDE w:val="0"/>
              <w:autoSpaceDN w:val="0"/>
              <w:adjustRightInd w:val="0"/>
              <w:spacing w:after="0" w:line="240" w:lineRule="auto"/>
              <w:rPr>
                <w:rFonts w:ascii="Arial" w:eastAsia="Times New Roman" w:hAnsi="Arial" w:cs="Arial"/>
                <w:color w:val="000000"/>
                <w:sz w:val="20"/>
                <w:szCs w:val="20"/>
              </w:rPr>
            </w:pPr>
            <w:ins w:id="8469" w:author="Arjan" w:date="2014-09-02T15:14:00Z">
              <w:r>
                <w:rPr>
                  <w:rFonts w:ascii="Arial" w:hAnsi="Arial" w:cs="Arial"/>
                  <w:sz w:val="20"/>
                  <w:szCs w:val="20"/>
                  <w:lang w:val="en-AU"/>
                </w:rPr>
                <w:t>A</w:t>
              </w:r>
            </w:ins>
            <w:ins w:id="8470" w:author="Arjan" w:date="2014-09-02T15:17:00Z">
              <w:r>
                <w:rPr>
                  <w:rFonts w:ascii="Arial" w:hAnsi="Arial" w:cs="Arial"/>
                  <w:sz w:val="20"/>
                  <w:szCs w:val="20"/>
                  <w:lang w:val="en-AU"/>
                </w:rPr>
                <w:t>15</w:t>
              </w:r>
            </w:ins>
          </w:p>
        </w:tc>
      </w:tr>
      <w:tr w:rsidR="006B6D1B" w:rsidRPr="0015040A" w14:paraId="2D64B784" w14:textId="77777777" w:rsidTr="00372AFB">
        <w:trPr>
          <w:trHeight w:val="230"/>
        </w:trPr>
        <w:tc>
          <w:tcPr>
            <w:tcW w:w="3690" w:type="dxa"/>
          </w:tcPr>
          <w:p w14:paraId="738E7532"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3B32F819"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CB22FF" w14:paraId="2D81BBD8" w14:textId="77777777" w:rsidTr="00372AFB">
        <w:trPr>
          <w:trHeight w:val="230"/>
        </w:trPr>
        <w:tc>
          <w:tcPr>
            <w:tcW w:w="3690" w:type="dxa"/>
          </w:tcPr>
          <w:p w14:paraId="0BE11407"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471" w:author="Arjan" w:date="2012-11-14T15:02:00Z">
              <w:r w:rsidRPr="0015040A">
                <w:rPr>
                  <w:rFonts w:ascii="Arial" w:eastAsia="Times New Roman" w:hAnsi="Arial" w:cs="Arial"/>
                  <w:b/>
                  <w:bCs/>
                  <w:color w:val="000000"/>
                  <w:sz w:val="20"/>
                  <w:szCs w:val="20"/>
                </w:rPr>
                <w:t>Waardenverzameling</w:t>
              </w:r>
            </w:ins>
          </w:p>
        </w:tc>
        <w:tc>
          <w:tcPr>
            <w:tcW w:w="5670" w:type="dxa"/>
          </w:tcPr>
          <w:p w14:paraId="54CA188C" w14:textId="77777777" w:rsidR="006B6D1B" w:rsidRPr="00DD0F4F" w:rsidRDefault="009A74DC" w:rsidP="00372AFB">
            <w:pPr>
              <w:autoSpaceDE w:val="0"/>
              <w:autoSpaceDN w:val="0"/>
              <w:adjustRightInd w:val="0"/>
              <w:spacing w:after="0" w:line="240" w:lineRule="auto"/>
              <w:rPr>
                <w:ins w:id="8472" w:author="Arjan" w:date="2014-09-02T15:15:00Z"/>
                <w:rFonts w:ascii="Arial" w:eastAsia="Times New Roman" w:hAnsi="Arial" w:cs="Arial"/>
                <w:color w:val="000000"/>
                <w:sz w:val="20"/>
                <w:szCs w:val="20"/>
                <w:lang w:val="nl-NL"/>
              </w:rPr>
            </w:pPr>
            <w:ins w:id="8473" w:author="Arjan" w:date="2014-09-02T15:15:00Z">
              <w:r w:rsidRPr="00DD0F4F">
                <w:rPr>
                  <w:rFonts w:ascii="Arial" w:eastAsia="Times New Roman" w:hAnsi="Arial" w:cs="Arial"/>
                  <w:color w:val="000000"/>
                  <w:sz w:val="20"/>
                  <w:szCs w:val="20"/>
                  <w:lang w:val="nl-NL"/>
                </w:rPr>
                <w:t xml:space="preserve">- </w:t>
              </w:r>
            </w:ins>
            <w:ins w:id="8474" w:author="Arjan" w:date="2014-09-02T15:14:00Z">
              <w:r w:rsidRPr="00DD0F4F">
                <w:rPr>
                  <w:rFonts w:ascii="Arial" w:eastAsia="Times New Roman" w:hAnsi="Arial" w:cs="Arial"/>
                  <w:color w:val="000000"/>
                  <w:sz w:val="20"/>
                  <w:szCs w:val="20"/>
                  <w:lang w:val="nl-NL"/>
                </w:rPr>
                <w:t>“gemachtigde” (de betrokkene in de rol bij de zaak is door een andere betrokkene bij dezelfde zaak ge</w:t>
              </w:r>
            </w:ins>
            <w:ins w:id="8475" w:author="Arjan" w:date="2014-09-02T15:15:00Z">
              <w:r w:rsidRPr="00DD0F4F">
                <w:rPr>
                  <w:rFonts w:ascii="Arial" w:eastAsia="Times New Roman" w:hAnsi="Arial" w:cs="Arial"/>
                  <w:color w:val="000000"/>
                  <w:sz w:val="20"/>
                  <w:szCs w:val="20"/>
                  <w:lang w:val="nl-NL"/>
                </w:rPr>
                <w:t>machtigd om namens hem of haar te handelen).</w:t>
              </w:r>
            </w:ins>
          </w:p>
          <w:p w14:paraId="681CA20D" w14:textId="77777777" w:rsidR="009A74DC" w:rsidRPr="00DD0F4F" w:rsidRDefault="009A74DC" w:rsidP="009A74DC">
            <w:pPr>
              <w:autoSpaceDE w:val="0"/>
              <w:autoSpaceDN w:val="0"/>
              <w:adjustRightInd w:val="0"/>
              <w:spacing w:after="0" w:line="240" w:lineRule="auto"/>
              <w:rPr>
                <w:rFonts w:ascii="Arial" w:eastAsia="Times New Roman" w:hAnsi="Arial" w:cs="Arial"/>
                <w:color w:val="000000"/>
                <w:sz w:val="20"/>
                <w:szCs w:val="20"/>
                <w:lang w:val="nl-NL"/>
              </w:rPr>
            </w:pPr>
            <w:ins w:id="8476" w:author="Arjan" w:date="2014-09-02T15:15:00Z">
              <w:r w:rsidRPr="00DD0F4F">
                <w:rPr>
                  <w:rFonts w:ascii="Arial" w:eastAsia="Times New Roman" w:hAnsi="Arial" w:cs="Arial"/>
                  <w:color w:val="000000"/>
                  <w:sz w:val="20"/>
                  <w:szCs w:val="20"/>
                  <w:lang w:val="nl-NL"/>
                </w:rPr>
                <w:lastRenderedPageBreak/>
                <w:t xml:space="preserve">- </w:t>
              </w:r>
            </w:ins>
            <w:ins w:id="8477" w:author="Arjan" w:date="2014-09-02T15:16:00Z">
              <w:r w:rsidRPr="00DD0F4F">
                <w:rPr>
                  <w:rFonts w:ascii="Arial" w:eastAsia="Times New Roman" w:hAnsi="Arial" w:cs="Arial"/>
                  <w:color w:val="000000"/>
                  <w:sz w:val="20"/>
                  <w:szCs w:val="20"/>
                  <w:lang w:val="nl-NL"/>
                </w:rPr>
                <w:t>“machtiginggever” (de betrokkene in de rol bij de zaak heeft een andere betrokkene bij dezelfde zaak gemachtigd om namens hem of haar te handelen)</w:t>
              </w:r>
            </w:ins>
          </w:p>
        </w:tc>
      </w:tr>
      <w:tr w:rsidR="006B6D1B" w:rsidRPr="00CB22FF" w14:paraId="352EF600" w14:textId="77777777" w:rsidTr="00372AFB">
        <w:trPr>
          <w:trHeight w:val="215"/>
        </w:trPr>
        <w:tc>
          <w:tcPr>
            <w:tcW w:w="3690" w:type="dxa"/>
          </w:tcPr>
          <w:p w14:paraId="65100F41" w14:textId="77777777" w:rsidR="006B6D1B" w:rsidRPr="00DD0F4F" w:rsidRDefault="006B6D1B" w:rsidP="00372AFB">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Pr>
          <w:p w14:paraId="34261CE3" w14:textId="77777777" w:rsidR="006B6D1B" w:rsidRPr="00DD0F4F" w:rsidRDefault="006B6D1B" w:rsidP="00372AFB">
            <w:pPr>
              <w:autoSpaceDE w:val="0"/>
              <w:autoSpaceDN w:val="0"/>
              <w:adjustRightInd w:val="0"/>
              <w:spacing w:after="0" w:line="240" w:lineRule="auto"/>
              <w:rPr>
                <w:rFonts w:ascii="Arial" w:eastAsia="Times New Roman" w:hAnsi="Arial" w:cs="Arial"/>
                <w:b/>
                <w:bCs/>
                <w:color w:val="000000"/>
                <w:sz w:val="20"/>
                <w:szCs w:val="20"/>
                <w:lang w:val="nl-NL"/>
              </w:rPr>
            </w:pPr>
          </w:p>
        </w:tc>
      </w:tr>
      <w:tr w:rsidR="006B6D1B" w:rsidRPr="0015040A" w14:paraId="48A6782C" w14:textId="77777777" w:rsidTr="00372AFB">
        <w:trPr>
          <w:trHeight w:val="215"/>
        </w:trPr>
        <w:tc>
          <w:tcPr>
            <w:tcW w:w="3690" w:type="dxa"/>
          </w:tcPr>
          <w:p w14:paraId="65A0270E"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478" w:author="Arjan" w:date="2012-11-14T15:02:00Z">
              <w:r w:rsidRPr="0015040A">
                <w:rPr>
                  <w:rFonts w:ascii="Arial" w:eastAsia="Times New Roman" w:hAnsi="Arial" w:cs="Arial"/>
                  <w:b/>
                  <w:bCs/>
                  <w:color w:val="000000"/>
                  <w:sz w:val="20"/>
                  <w:szCs w:val="20"/>
                </w:rPr>
                <w:t>Indicatie materiële historie</w:t>
              </w:r>
            </w:ins>
          </w:p>
        </w:tc>
        <w:tc>
          <w:tcPr>
            <w:tcW w:w="5670" w:type="dxa"/>
          </w:tcPr>
          <w:p w14:paraId="4C0721BF"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479" w:author="Arjan" w:date="2012-11-14T15:02:00Z">
              <w:r w:rsidRPr="0015040A">
                <w:rPr>
                  <w:rFonts w:ascii="Arial" w:eastAsia="Times New Roman" w:hAnsi="Arial" w:cs="Arial"/>
                  <w:color w:val="000000"/>
                  <w:sz w:val="20"/>
                  <w:szCs w:val="20"/>
                </w:rPr>
                <w:t>Ja</w:t>
              </w:r>
            </w:ins>
          </w:p>
        </w:tc>
      </w:tr>
      <w:tr w:rsidR="006B6D1B" w:rsidRPr="0015040A" w14:paraId="4D590001" w14:textId="77777777" w:rsidTr="00372AFB">
        <w:trPr>
          <w:trHeight w:val="230"/>
        </w:trPr>
        <w:tc>
          <w:tcPr>
            <w:tcW w:w="3690" w:type="dxa"/>
          </w:tcPr>
          <w:p w14:paraId="355D1D61"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503CF392"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14:paraId="286137ED" w14:textId="77777777" w:rsidTr="00372AFB">
        <w:trPr>
          <w:trHeight w:val="230"/>
        </w:trPr>
        <w:tc>
          <w:tcPr>
            <w:tcW w:w="3690" w:type="dxa"/>
          </w:tcPr>
          <w:p w14:paraId="6A6209A4"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480" w:author="Arjan" w:date="2012-11-14T15:02:00Z">
              <w:r w:rsidRPr="0015040A">
                <w:rPr>
                  <w:rFonts w:ascii="Arial" w:eastAsia="Times New Roman" w:hAnsi="Arial" w:cs="Arial"/>
                  <w:b/>
                  <w:bCs/>
                  <w:color w:val="000000"/>
                  <w:sz w:val="20"/>
                  <w:szCs w:val="20"/>
                </w:rPr>
                <w:t>Indicatie formele historie</w:t>
              </w:r>
            </w:ins>
          </w:p>
        </w:tc>
        <w:tc>
          <w:tcPr>
            <w:tcW w:w="5670" w:type="dxa"/>
          </w:tcPr>
          <w:p w14:paraId="4E18CC44"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481" w:author="Arjan" w:date="2012-11-14T15:02:00Z">
              <w:r w:rsidRPr="0015040A">
                <w:rPr>
                  <w:rFonts w:ascii="Arial" w:eastAsia="Times New Roman" w:hAnsi="Arial" w:cs="Arial"/>
                  <w:color w:val="000000"/>
                  <w:sz w:val="20"/>
                  <w:szCs w:val="20"/>
                </w:rPr>
                <w:t>Nee</w:t>
              </w:r>
            </w:ins>
          </w:p>
        </w:tc>
      </w:tr>
      <w:tr w:rsidR="006B6D1B" w:rsidRPr="0015040A" w14:paraId="4BE9435B" w14:textId="77777777" w:rsidTr="00372AFB">
        <w:trPr>
          <w:trHeight w:val="230"/>
        </w:trPr>
        <w:tc>
          <w:tcPr>
            <w:tcW w:w="3690" w:type="dxa"/>
          </w:tcPr>
          <w:p w14:paraId="34AB562A"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2C1565A5"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14:paraId="61A5DFA7" w14:textId="77777777" w:rsidTr="00372AFB">
        <w:trPr>
          <w:trHeight w:val="230"/>
        </w:trPr>
        <w:tc>
          <w:tcPr>
            <w:tcW w:w="3690" w:type="dxa"/>
          </w:tcPr>
          <w:p w14:paraId="4EC9E0C9"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482" w:author="Arjan" w:date="2012-11-14T15:02:00Z">
              <w:r w:rsidRPr="0015040A">
                <w:rPr>
                  <w:rFonts w:ascii="Arial" w:eastAsia="Times New Roman" w:hAnsi="Arial" w:cs="Arial"/>
                  <w:b/>
                  <w:bCs/>
                  <w:color w:val="000000"/>
                  <w:sz w:val="20"/>
                  <w:szCs w:val="20"/>
                </w:rPr>
                <w:t>Aanduiding brondocument</w:t>
              </w:r>
            </w:ins>
          </w:p>
        </w:tc>
        <w:tc>
          <w:tcPr>
            <w:tcW w:w="5670" w:type="dxa"/>
          </w:tcPr>
          <w:p w14:paraId="31C159FC"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p>
        </w:tc>
      </w:tr>
      <w:tr w:rsidR="006B6D1B" w:rsidRPr="0015040A" w14:paraId="16DAFCD8" w14:textId="77777777" w:rsidTr="00372AFB">
        <w:trPr>
          <w:trHeight w:val="230"/>
        </w:trPr>
        <w:tc>
          <w:tcPr>
            <w:tcW w:w="3690" w:type="dxa"/>
          </w:tcPr>
          <w:p w14:paraId="3381F1F8"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1B2C8AF1"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14:paraId="29237D4D" w14:textId="77777777" w:rsidTr="00372AFB">
        <w:trPr>
          <w:trHeight w:val="230"/>
        </w:trPr>
        <w:tc>
          <w:tcPr>
            <w:tcW w:w="3690" w:type="dxa"/>
          </w:tcPr>
          <w:p w14:paraId="6A22B445"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483" w:author="Arjan" w:date="2012-11-14T15:02:00Z">
              <w:r w:rsidRPr="0015040A">
                <w:rPr>
                  <w:rFonts w:ascii="Arial" w:eastAsia="Times New Roman" w:hAnsi="Arial" w:cs="Arial"/>
                  <w:b/>
                  <w:bCs/>
                  <w:color w:val="000000"/>
                  <w:sz w:val="20"/>
                  <w:szCs w:val="20"/>
                </w:rPr>
                <w:t>Indicatie in onderzoek</w:t>
              </w:r>
            </w:ins>
          </w:p>
        </w:tc>
        <w:tc>
          <w:tcPr>
            <w:tcW w:w="5670" w:type="dxa"/>
          </w:tcPr>
          <w:p w14:paraId="506AB80C"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484" w:author="Arjan" w:date="2012-11-14T15:02:00Z">
              <w:r w:rsidRPr="0015040A">
                <w:rPr>
                  <w:rFonts w:ascii="Arial" w:eastAsia="Times New Roman" w:hAnsi="Arial" w:cs="Arial"/>
                  <w:color w:val="000000"/>
                  <w:sz w:val="20"/>
                  <w:szCs w:val="20"/>
                </w:rPr>
                <w:t>Nee</w:t>
              </w:r>
            </w:ins>
          </w:p>
        </w:tc>
      </w:tr>
      <w:tr w:rsidR="006B6D1B" w:rsidRPr="0015040A" w14:paraId="1EEBC82A" w14:textId="77777777" w:rsidTr="00372AFB">
        <w:trPr>
          <w:trHeight w:val="230"/>
        </w:trPr>
        <w:tc>
          <w:tcPr>
            <w:tcW w:w="3690" w:type="dxa"/>
          </w:tcPr>
          <w:p w14:paraId="518ABDC0"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529E533A"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14:paraId="7659C95F" w14:textId="77777777" w:rsidTr="00372AFB">
        <w:trPr>
          <w:trHeight w:val="230"/>
        </w:trPr>
        <w:tc>
          <w:tcPr>
            <w:tcW w:w="3690" w:type="dxa"/>
          </w:tcPr>
          <w:p w14:paraId="566AC2E8"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485" w:author="Arjan" w:date="2012-11-14T15:02:00Z">
              <w:r w:rsidRPr="0015040A">
                <w:rPr>
                  <w:rFonts w:ascii="Arial" w:eastAsia="Times New Roman" w:hAnsi="Arial" w:cs="Arial"/>
                  <w:b/>
                  <w:bCs/>
                  <w:color w:val="000000"/>
                  <w:sz w:val="20"/>
                  <w:szCs w:val="20"/>
                </w:rPr>
                <w:t>Aanduiding strijdigheid/nietigheid</w:t>
              </w:r>
            </w:ins>
          </w:p>
        </w:tc>
        <w:tc>
          <w:tcPr>
            <w:tcW w:w="5670" w:type="dxa"/>
          </w:tcPr>
          <w:p w14:paraId="58C41B57"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486" w:author="Arjan" w:date="2012-11-14T15:02:00Z">
              <w:r w:rsidRPr="0015040A">
                <w:rPr>
                  <w:rFonts w:ascii="Arial" w:eastAsia="Times New Roman" w:hAnsi="Arial" w:cs="Arial"/>
                  <w:color w:val="000000"/>
                  <w:sz w:val="20"/>
                  <w:szCs w:val="20"/>
                </w:rPr>
                <w:t>Nee</w:t>
              </w:r>
            </w:ins>
          </w:p>
        </w:tc>
      </w:tr>
      <w:tr w:rsidR="006B6D1B" w:rsidRPr="0015040A" w14:paraId="1684A5F3" w14:textId="77777777" w:rsidTr="00372AFB">
        <w:trPr>
          <w:trHeight w:val="230"/>
        </w:trPr>
        <w:tc>
          <w:tcPr>
            <w:tcW w:w="3690" w:type="dxa"/>
          </w:tcPr>
          <w:p w14:paraId="6D8F2982"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283864ED"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14:paraId="4AE614EB" w14:textId="77777777" w:rsidTr="00372AFB">
        <w:trPr>
          <w:trHeight w:val="230"/>
        </w:trPr>
        <w:tc>
          <w:tcPr>
            <w:tcW w:w="3690" w:type="dxa"/>
          </w:tcPr>
          <w:p w14:paraId="79DF2A8C"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487" w:author="Arjan" w:date="2012-11-14T15:02:00Z">
              <w:r w:rsidRPr="0015040A">
                <w:rPr>
                  <w:rFonts w:ascii="Arial" w:eastAsia="Times New Roman" w:hAnsi="Arial" w:cs="Arial"/>
                  <w:b/>
                  <w:bCs/>
                  <w:color w:val="000000"/>
                  <w:sz w:val="20"/>
                  <w:szCs w:val="20"/>
                </w:rPr>
                <w:t>Indicatie kardinaliteit</w:t>
              </w:r>
            </w:ins>
          </w:p>
        </w:tc>
        <w:tc>
          <w:tcPr>
            <w:tcW w:w="5670" w:type="dxa"/>
          </w:tcPr>
          <w:p w14:paraId="017043CF" w14:textId="77777777" w:rsidR="006B6D1B" w:rsidRPr="0015040A" w:rsidRDefault="00AD6474" w:rsidP="00AD6474">
            <w:pPr>
              <w:autoSpaceDE w:val="0"/>
              <w:autoSpaceDN w:val="0"/>
              <w:adjustRightInd w:val="0"/>
              <w:spacing w:after="0" w:line="240" w:lineRule="auto"/>
              <w:rPr>
                <w:rFonts w:ascii="Arial" w:eastAsia="Times New Roman" w:hAnsi="Arial" w:cs="Arial"/>
                <w:color w:val="000000"/>
                <w:sz w:val="20"/>
                <w:szCs w:val="20"/>
              </w:rPr>
            </w:pPr>
            <w:ins w:id="8488" w:author="Arjan" w:date="2014-09-02T18:35:00Z">
              <w:r>
                <w:rPr>
                  <w:rFonts w:ascii="Arial" w:hAnsi="Arial" w:cs="Arial"/>
                  <w:sz w:val="20"/>
                  <w:szCs w:val="20"/>
                  <w:lang w:val="en-AU"/>
                </w:rPr>
                <w:t>0</w:t>
              </w:r>
            </w:ins>
            <w:ins w:id="8489" w:author="Arjan" w:date="2012-11-14T15:02:00Z">
              <w:r w:rsidR="006B6D1B" w:rsidRPr="0015040A">
                <w:rPr>
                  <w:rFonts w:ascii="Arial" w:eastAsia="Times New Roman" w:hAnsi="Arial" w:cs="Arial"/>
                  <w:color w:val="000000"/>
                  <w:sz w:val="20"/>
                  <w:szCs w:val="20"/>
                </w:rPr>
                <w:t xml:space="preserve"> - </w:t>
              </w:r>
              <w:r w:rsidR="00DA5D93" w:rsidRPr="0015040A">
                <w:rPr>
                  <w:rFonts w:ascii="Arial" w:eastAsia="Times New Roman" w:hAnsi="Arial" w:cs="Arial"/>
                  <w:color w:val="000000"/>
                  <w:sz w:val="20"/>
                  <w:szCs w:val="20"/>
                </w:rPr>
                <w:fldChar w:fldCharType="begin" w:fldLock="1"/>
              </w:r>
              <w:r w:rsidR="006B6D1B" w:rsidRPr="0015040A">
                <w:rPr>
                  <w:rFonts w:ascii="Arial" w:eastAsia="Times New Roman" w:hAnsi="Arial" w:cs="Arial"/>
                  <w:color w:val="000000"/>
                  <w:sz w:val="20"/>
                  <w:szCs w:val="20"/>
                </w:rPr>
                <w:instrText>MERGEFIELD Att.UpperBound</w:instrText>
              </w:r>
              <w:r w:rsidR="00DA5D93" w:rsidRPr="0015040A">
                <w:rPr>
                  <w:rFonts w:ascii="Arial" w:eastAsia="Times New Roman" w:hAnsi="Arial" w:cs="Arial"/>
                  <w:color w:val="000000"/>
                  <w:sz w:val="20"/>
                  <w:szCs w:val="20"/>
                </w:rPr>
                <w:fldChar w:fldCharType="separate"/>
              </w:r>
              <w:r w:rsidR="006B6D1B" w:rsidRPr="0015040A">
                <w:rPr>
                  <w:rFonts w:ascii="Arial" w:eastAsia="Times New Roman" w:hAnsi="Arial" w:cs="Arial"/>
                  <w:color w:val="000000"/>
                  <w:sz w:val="20"/>
                  <w:szCs w:val="20"/>
                </w:rPr>
                <w:t>1</w:t>
              </w:r>
              <w:r w:rsidR="00DA5D93" w:rsidRPr="0015040A">
                <w:rPr>
                  <w:rFonts w:ascii="Arial" w:eastAsia="Times New Roman" w:hAnsi="Arial" w:cs="Arial"/>
                  <w:color w:val="000000"/>
                  <w:sz w:val="20"/>
                  <w:szCs w:val="20"/>
                </w:rPr>
                <w:fldChar w:fldCharType="end"/>
              </w:r>
            </w:ins>
          </w:p>
        </w:tc>
      </w:tr>
      <w:tr w:rsidR="006B6D1B" w:rsidRPr="0015040A" w14:paraId="79176C62" w14:textId="77777777" w:rsidTr="00372AFB">
        <w:trPr>
          <w:trHeight w:val="230"/>
        </w:trPr>
        <w:tc>
          <w:tcPr>
            <w:tcW w:w="3690" w:type="dxa"/>
          </w:tcPr>
          <w:p w14:paraId="77BD6877"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385D9484"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14:paraId="07BB2227" w14:textId="77777777" w:rsidTr="00372AFB">
        <w:trPr>
          <w:trHeight w:val="230"/>
        </w:trPr>
        <w:tc>
          <w:tcPr>
            <w:tcW w:w="3690" w:type="dxa"/>
          </w:tcPr>
          <w:p w14:paraId="12A5E30A"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490" w:author="Arjan" w:date="2012-11-14T15:02:00Z">
              <w:r w:rsidRPr="0015040A">
                <w:rPr>
                  <w:rFonts w:ascii="Arial" w:eastAsia="Times New Roman" w:hAnsi="Arial" w:cs="Arial"/>
                  <w:b/>
                  <w:bCs/>
                  <w:color w:val="000000"/>
                  <w:sz w:val="20"/>
                  <w:szCs w:val="20"/>
                </w:rPr>
                <w:t>Indicatie authentiek</w:t>
              </w:r>
            </w:ins>
          </w:p>
        </w:tc>
        <w:tc>
          <w:tcPr>
            <w:tcW w:w="5670" w:type="dxa"/>
          </w:tcPr>
          <w:p w14:paraId="0103BECB" w14:textId="77777777" w:rsidR="006B6D1B" w:rsidRPr="0015040A" w:rsidRDefault="000A1102" w:rsidP="00372AFB">
            <w:pPr>
              <w:autoSpaceDE w:val="0"/>
              <w:autoSpaceDN w:val="0"/>
              <w:adjustRightInd w:val="0"/>
              <w:spacing w:after="0" w:line="240" w:lineRule="auto"/>
              <w:rPr>
                <w:rFonts w:ascii="Arial" w:eastAsia="Times New Roman" w:hAnsi="Arial" w:cs="Arial"/>
                <w:color w:val="000000"/>
                <w:sz w:val="20"/>
                <w:szCs w:val="20"/>
              </w:rPr>
            </w:pPr>
            <w:ins w:id="8491" w:author="Arjan" w:date="2013-07-02T11:28:00Z">
              <w:r w:rsidRPr="00D56602">
                <w:rPr>
                  <w:rFonts w:ascii="Arial" w:eastAsia="Times New Roman" w:hAnsi="Arial" w:cs="Arial"/>
                  <w:color w:val="000000"/>
                  <w:sz w:val="20"/>
                  <w:szCs w:val="20"/>
                </w:rPr>
                <w:t>Gemeentelijk basisgegeven</w:t>
              </w:r>
            </w:ins>
          </w:p>
        </w:tc>
      </w:tr>
      <w:tr w:rsidR="006B6D1B" w:rsidRPr="0015040A" w14:paraId="0664E18D" w14:textId="77777777" w:rsidTr="00372AFB">
        <w:trPr>
          <w:trHeight w:val="230"/>
        </w:trPr>
        <w:tc>
          <w:tcPr>
            <w:tcW w:w="3690" w:type="dxa"/>
          </w:tcPr>
          <w:p w14:paraId="3119F2AF"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4B7FF19D"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14:paraId="38368C91" w14:textId="77777777" w:rsidTr="00372AFB">
        <w:trPr>
          <w:trHeight w:val="230"/>
        </w:trPr>
        <w:tc>
          <w:tcPr>
            <w:tcW w:w="3690" w:type="dxa"/>
            <w:tcBorders>
              <w:bottom w:val="single" w:sz="4" w:space="0" w:color="auto"/>
            </w:tcBorders>
          </w:tcPr>
          <w:p w14:paraId="672DA15B"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ins w:id="8492" w:author="Arjan" w:date="2012-11-14T15:02:00Z">
              <w:r w:rsidRPr="0015040A">
                <w:rPr>
                  <w:rFonts w:ascii="Arial" w:eastAsia="Times New Roman" w:hAnsi="Arial" w:cs="Arial"/>
                  <w:b/>
                  <w:bCs/>
                  <w:color w:val="000000"/>
                  <w:sz w:val="20"/>
                  <w:szCs w:val="20"/>
                </w:rPr>
                <w:t>Regels attribuutsoort</w:t>
              </w:r>
            </w:ins>
          </w:p>
        </w:tc>
        <w:tc>
          <w:tcPr>
            <w:tcW w:w="5670" w:type="dxa"/>
            <w:tcBorders>
              <w:bottom w:val="single" w:sz="4" w:space="0" w:color="auto"/>
            </w:tcBorders>
          </w:tcPr>
          <w:p w14:paraId="5C9416AB"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bl>
    <w:p w14:paraId="6E885E3B" w14:textId="445C4D91" w:rsidR="007624EB" w:rsidRDefault="007624EB" w:rsidP="007624EB">
      <w:pPr>
        <w:rPr>
          <w:noProof/>
        </w:rPr>
      </w:pPr>
    </w:p>
    <w:p w14:paraId="24188606" w14:textId="1F64ED70" w:rsidR="00DA2719" w:rsidRDefault="00DA2719" w:rsidP="00DA2719">
      <w:pPr>
        <w:pStyle w:val="Kop3"/>
        <w:rPr>
          <w:noProof/>
        </w:rPr>
      </w:pPr>
      <w:bookmarkStart w:id="8493" w:name="_Toc517094718"/>
      <w:r>
        <w:rPr>
          <w:noProof/>
        </w:rPr>
        <w:t>Afwijkende naam betrokkene</w:t>
      </w:r>
      <w:bookmarkEnd w:id="8493"/>
    </w:p>
    <w:p w14:paraId="64947B3F" w14:textId="79025968" w:rsidR="00D36F68" w:rsidRDefault="00DA2719" w:rsidP="007624EB">
      <w:pPr>
        <w:rPr>
          <w:noProof/>
          <w:lang w:val="nl-NL"/>
        </w:rPr>
      </w:pPr>
      <w:r w:rsidRPr="00DA2719">
        <w:rPr>
          <w:noProof/>
          <w:lang w:val="nl-NL"/>
        </w:rPr>
        <w:t>Een VESTIGING kent (in h</w:t>
      </w:r>
      <w:r>
        <w:rPr>
          <w:noProof/>
          <w:lang w:val="nl-NL"/>
        </w:rPr>
        <w:t xml:space="preserve">et RSGB) meerdere handelsnamen, in het RGBZ is alleen de prmaire handelsnaam relevant. </w:t>
      </w:r>
      <w:r w:rsidR="00D36F68">
        <w:rPr>
          <w:noProof/>
          <w:lang w:val="nl-NL"/>
        </w:rPr>
        <w:t>Een betrokken zijnde een vestiging kan bij een zaak betrokken zijn onder een andere handelsnaam dan de primaire handelsnaam. Om hiermee om te kunnen gaan is aan ROL de attributsoort ‘Afwijkende naam betrokkene’ toegevoegd.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7"/>
        <w:gridCol w:w="6395"/>
      </w:tblGrid>
      <w:tr w:rsidR="00D36F68" w14:paraId="466514D4" w14:textId="77777777" w:rsidTr="00D36F68">
        <w:trPr>
          <w:tblCellSpacing w:w="15" w:type="dxa"/>
          <w:ins w:id="8494" w:author="Arjan Kloosterboer" w:date="2018-06-14T23:19:00Z"/>
        </w:trPr>
        <w:tc>
          <w:tcPr>
            <w:tcW w:w="1485" w:type="pct"/>
            <w:tcBorders>
              <w:top w:val="nil"/>
              <w:left w:val="nil"/>
              <w:bottom w:val="nil"/>
              <w:right w:val="nil"/>
            </w:tcBorders>
            <w:hideMark/>
          </w:tcPr>
          <w:p w14:paraId="3E11E7A2" w14:textId="77777777" w:rsidR="00D36F68" w:rsidRDefault="00D36F68" w:rsidP="00EE7A51">
            <w:pPr>
              <w:rPr>
                <w:ins w:id="8495" w:author="Arjan Kloosterboer" w:date="2018-06-14T23:19:00Z"/>
                <w:rFonts w:ascii="Calibri" w:hAnsi="Calibri" w:cs="Calibri"/>
              </w:rPr>
            </w:pPr>
            <w:bookmarkStart w:id="8496" w:name="_Hlk516781976"/>
            <w:ins w:id="8497" w:author="Arjan Kloosterboer" w:date="2018-06-14T23:19:00Z">
              <w:r>
                <w:rPr>
                  <w:rFonts w:ascii="Calibri" w:hAnsi="Calibri" w:cs="Calibri"/>
                  <w:b/>
                  <w:bCs/>
                </w:rPr>
                <w:t>Naam</w:t>
              </w:r>
            </w:ins>
          </w:p>
        </w:tc>
        <w:tc>
          <w:tcPr>
            <w:tcW w:w="3465" w:type="pct"/>
            <w:tcBorders>
              <w:top w:val="nil"/>
              <w:left w:val="nil"/>
              <w:bottom w:val="nil"/>
              <w:right w:val="nil"/>
            </w:tcBorders>
            <w:hideMark/>
          </w:tcPr>
          <w:p w14:paraId="4FF007B9" w14:textId="77777777" w:rsidR="00D36F68" w:rsidRDefault="00D36F68" w:rsidP="00EE7A51">
            <w:pPr>
              <w:rPr>
                <w:ins w:id="8498" w:author="Arjan Kloosterboer" w:date="2018-06-14T23:19:00Z"/>
                <w:rFonts w:ascii="Calibri" w:hAnsi="Calibri" w:cs="Calibri"/>
              </w:rPr>
            </w:pPr>
            <w:ins w:id="8499" w:author="Arjan Kloosterboer" w:date="2018-06-14T23:19:00Z">
              <w:r>
                <w:rPr>
                  <w:rFonts w:ascii="Calibri" w:hAnsi="Calibri" w:cs="Calibri"/>
                </w:rPr>
                <w:t>Afwijkende naam betrokkene</w:t>
              </w:r>
            </w:ins>
          </w:p>
        </w:tc>
      </w:tr>
      <w:tr w:rsidR="00D36F68" w14:paraId="73D9A8E4" w14:textId="77777777" w:rsidTr="00D36F68">
        <w:trPr>
          <w:tblCellSpacing w:w="15" w:type="dxa"/>
          <w:ins w:id="8500" w:author="Arjan Kloosterboer" w:date="2018-06-14T23:19:00Z"/>
        </w:trPr>
        <w:tc>
          <w:tcPr>
            <w:tcW w:w="1485" w:type="pct"/>
            <w:tcBorders>
              <w:top w:val="nil"/>
              <w:left w:val="nil"/>
              <w:bottom w:val="nil"/>
              <w:right w:val="nil"/>
            </w:tcBorders>
            <w:hideMark/>
          </w:tcPr>
          <w:p w14:paraId="2EDCF3F1" w14:textId="77777777" w:rsidR="00D36F68" w:rsidRDefault="00D36F68" w:rsidP="00EE7A51">
            <w:pPr>
              <w:rPr>
                <w:ins w:id="8501" w:author="Arjan Kloosterboer" w:date="2018-06-14T23:19:00Z"/>
                <w:rFonts w:ascii="Calibri" w:hAnsi="Calibri" w:cs="Calibri"/>
              </w:rPr>
            </w:pPr>
            <w:ins w:id="8502" w:author="Arjan Kloosterboer" w:date="2018-06-14T23:19:00Z">
              <w:r>
                <w:rPr>
                  <w:rFonts w:ascii="Calibri" w:hAnsi="Calibri" w:cs="Calibri"/>
                  <w:b/>
                  <w:bCs/>
                </w:rPr>
                <w:t>Herkomst</w:t>
              </w:r>
            </w:ins>
          </w:p>
        </w:tc>
        <w:tc>
          <w:tcPr>
            <w:tcW w:w="3465" w:type="pct"/>
            <w:tcBorders>
              <w:top w:val="nil"/>
              <w:left w:val="nil"/>
              <w:bottom w:val="nil"/>
              <w:right w:val="nil"/>
            </w:tcBorders>
            <w:hideMark/>
          </w:tcPr>
          <w:p w14:paraId="6D871FBE" w14:textId="77777777" w:rsidR="00D36F68" w:rsidRDefault="00D36F68" w:rsidP="00EE7A51">
            <w:pPr>
              <w:rPr>
                <w:ins w:id="8503" w:author="Arjan Kloosterboer" w:date="2018-06-14T23:19:00Z"/>
                <w:rFonts w:ascii="Calibri" w:hAnsi="Calibri" w:cs="Calibri"/>
              </w:rPr>
            </w:pPr>
            <w:ins w:id="8504" w:author="Arjan Kloosterboer" w:date="2018-06-14T23:19:00Z">
              <w:r>
                <w:rPr>
                  <w:rFonts w:ascii="Calibri" w:hAnsi="Calibri" w:cs="Calibri"/>
                </w:rPr>
                <w:t>VNG-R</w:t>
              </w:r>
            </w:ins>
          </w:p>
        </w:tc>
      </w:tr>
      <w:tr w:rsidR="00D36F68" w:rsidRPr="00D36F68" w14:paraId="2BA9AE2F" w14:textId="77777777" w:rsidTr="00D36F68">
        <w:trPr>
          <w:tblCellSpacing w:w="15" w:type="dxa"/>
          <w:ins w:id="8505" w:author="Arjan Kloosterboer" w:date="2018-06-14T23:19:00Z"/>
        </w:trPr>
        <w:tc>
          <w:tcPr>
            <w:tcW w:w="1485" w:type="pct"/>
            <w:tcBorders>
              <w:top w:val="nil"/>
              <w:left w:val="nil"/>
              <w:bottom w:val="nil"/>
              <w:right w:val="nil"/>
            </w:tcBorders>
            <w:hideMark/>
          </w:tcPr>
          <w:p w14:paraId="00313030" w14:textId="77777777" w:rsidR="00D36F68" w:rsidRDefault="00D36F68" w:rsidP="00EE7A51">
            <w:pPr>
              <w:rPr>
                <w:ins w:id="8506" w:author="Arjan Kloosterboer" w:date="2018-06-14T23:19:00Z"/>
                <w:rFonts w:ascii="Calibri" w:hAnsi="Calibri" w:cs="Calibri"/>
              </w:rPr>
            </w:pPr>
            <w:ins w:id="8507" w:author="Arjan Kloosterboer" w:date="2018-06-14T23:19:00Z">
              <w:r>
                <w:rPr>
                  <w:rFonts w:ascii="Calibri" w:hAnsi="Calibri" w:cs="Calibri"/>
                  <w:b/>
                  <w:bCs/>
                </w:rPr>
                <w:t>Definitie</w:t>
              </w:r>
            </w:ins>
          </w:p>
        </w:tc>
        <w:tc>
          <w:tcPr>
            <w:tcW w:w="3465" w:type="pct"/>
            <w:tcBorders>
              <w:top w:val="nil"/>
              <w:left w:val="nil"/>
              <w:bottom w:val="nil"/>
              <w:right w:val="nil"/>
            </w:tcBorders>
            <w:hideMark/>
          </w:tcPr>
          <w:p w14:paraId="7A125090" w14:textId="77777777" w:rsidR="00D36F68" w:rsidRPr="00D36F68" w:rsidRDefault="00D36F68" w:rsidP="00EE7A51">
            <w:pPr>
              <w:rPr>
                <w:ins w:id="8508" w:author="Arjan Kloosterboer" w:date="2018-06-14T23:19:00Z"/>
                <w:rFonts w:ascii="Calibri" w:hAnsi="Calibri" w:cs="Calibri"/>
                <w:lang w:val="nl-NL"/>
              </w:rPr>
            </w:pPr>
            <w:ins w:id="8509" w:author="Arjan Kloosterboer" w:date="2018-06-14T23:19:00Z">
              <w:r w:rsidRPr="00D36F68">
                <w:rPr>
                  <w:rFonts w:ascii="Calibri" w:hAnsi="Calibri" w:cs="Calibri"/>
                  <w:lang w:val="nl-NL"/>
                </w:rPr>
                <w:t>De naam van de betrokkene waaronder deze in relatie tot de zaak aangesproken wil worden.</w:t>
              </w:r>
            </w:ins>
          </w:p>
        </w:tc>
      </w:tr>
      <w:tr w:rsidR="00D36F68" w14:paraId="60146757" w14:textId="77777777" w:rsidTr="00D36F68">
        <w:trPr>
          <w:tblCellSpacing w:w="15" w:type="dxa"/>
          <w:ins w:id="8510" w:author="Arjan Kloosterboer" w:date="2018-06-14T23:19:00Z"/>
        </w:trPr>
        <w:tc>
          <w:tcPr>
            <w:tcW w:w="1485" w:type="pct"/>
            <w:tcBorders>
              <w:top w:val="nil"/>
              <w:left w:val="nil"/>
              <w:bottom w:val="nil"/>
              <w:right w:val="nil"/>
            </w:tcBorders>
            <w:hideMark/>
          </w:tcPr>
          <w:p w14:paraId="278C0B54" w14:textId="77777777" w:rsidR="00D36F68" w:rsidRDefault="00D36F68" w:rsidP="00EE7A51">
            <w:pPr>
              <w:rPr>
                <w:ins w:id="8511" w:author="Arjan Kloosterboer" w:date="2018-06-14T23:19:00Z"/>
                <w:rFonts w:ascii="Calibri" w:hAnsi="Calibri" w:cs="Calibri"/>
              </w:rPr>
            </w:pPr>
            <w:ins w:id="8512" w:author="Arjan Kloosterboer" w:date="2018-06-14T23:19:00Z">
              <w:r>
                <w:rPr>
                  <w:rFonts w:ascii="Calibri" w:hAnsi="Calibri" w:cs="Calibri"/>
                  <w:b/>
                  <w:bCs/>
                </w:rPr>
                <w:t>Herkomst definitie</w:t>
              </w:r>
            </w:ins>
          </w:p>
        </w:tc>
        <w:tc>
          <w:tcPr>
            <w:tcW w:w="3465" w:type="pct"/>
            <w:tcBorders>
              <w:top w:val="nil"/>
              <w:left w:val="nil"/>
              <w:bottom w:val="nil"/>
              <w:right w:val="nil"/>
            </w:tcBorders>
            <w:hideMark/>
          </w:tcPr>
          <w:p w14:paraId="429B6F94" w14:textId="77777777" w:rsidR="00D36F68" w:rsidRDefault="00D36F68" w:rsidP="00EE7A51">
            <w:pPr>
              <w:rPr>
                <w:ins w:id="8513" w:author="Arjan Kloosterboer" w:date="2018-06-14T23:19:00Z"/>
                <w:rFonts w:ascii="Calibri" w:hAnsi="Calibri" w:cs="Calibri"/>
              </w:rPr>
            </w:pPr>
            <w:ins w:id="8514" w:author="Arjan Kloosterboer" w:date="2018-06-14T23:19:00Z">
              <w:r>
                <w:rPr>
                  <w:rFonts w:ascii="Calibri" w:hAnsi="Calibri" w:cs="Calibri"/>
                </w:rPr>
                <w:t>VNG-R</w:t>
              </w:r>
            </w:ins>
          </w:p>
        </w:tc>
      </w:tr>
      <w:tr w:rsidR="00D36F68" w14:paraId="3FCA5B19" w14:textId="77777777" w:rsidTr="00D36F68">
        <w:trPr>
          <w:tblCellSpacing w:w="15" w:type="dxa"/>
          <w:ins w:id="8515" w:author="Arjan Kloosterboer" w:date="2018-06-14T23:19:00Z"/>
        </w:trPr>
        <w:tc>
          <w:tcPr>
            <w:tcW w:w="1485" w:type="pct"/>
            <w:tcBorders>
              <w:top w:val="nil"/>
              <w:left w:val="nil"/>
              <w:bottom w:val="nil"/>
              <w:right w:val="nil"/>
            </w:tcBorders>
            <w:hideMark/>
          </w:tcPr>
          <w:p w14:paraId="09CD6800" w14:textId="77777777" w:rsidR="00D36F68" w:rsidRDefault="00D36F68" w:rsidP="00EE7A51">
            <w:pPr>
              <w:rPr>
                <w:ins w:id="8516" w:author="Arjan Kloosterboer" w:date="2018-06-14T23:19:00Z"/>
                <w:rFonts w:ascii="Calibri" w:hAnsi="Calibri" w:cs="Calibri"/>
              </w:rPr>
            </w:pPr>
            <w:ins w:id="8517" w:author="Arjan Kloosterboer" w:date="2018-06-14T23:19:00Z">
              <w:r>
                <w:rPr>
                  <w:rFonts w:ascii="Calibri" w:hAnsi="Calibri" w:cs="Calibri"/>
                  <w:b/>
                  <w:bCs/>
                </w:rPr>
                <w:t>Datum opname</w:t>
              </w:r>
            </w:ins>
          </w:p>
        </w:tc>
        <w:tc>
          <w:tcPr>
            <w:tcW w:w="3465" w:type="pct"/>
            <w:tcBorders>
              <w:top w:val="nil"/>
              <w:left w:val="nil"/>
              <w:bottom w:val="nil"/>
              <w:right w:val="nil"/>
            </w:tcBorders>
            <w:hideMark/>
          </w:tcPr>
          <w:p w14:paraId="281B70FD" w14:textId="77777777" w:rsidR="00D36F68" w:rsidRDefault="00D36F68" w:rsidP="00EE7A51">
            <w:pPr>
              <w:rPr>
                <w:ins w:id="8518" w:author="Arjan Kloosterboer" w:date="2018-06-14T23:19:00Z"/>
                <w:rFonts w:ascii="Calibri" w:hAnsi="Calibri" w:cs="Calibri"/>
              </w:rPr>
            </w:pPr>
            <w:ins w:id="8519" w:author="Arjan Kloosterboer" w:date="2018-06-14T23:19:00Z">
              <w:r>
                <w:rPr>
                  <w:rFonts w:ascii="Calibri" w:hAnsi="Calibri" w:cs="Calibri"/>
                </w:rPr>
                <w:t>20-12-2016</w:t>
              </w:r>
            </w:ins>
          </w:p>
        </w:tc>
      </w:tr>
      <w:tr w:rsidR="00D36F68" w14:paraId="69BC6BA3" w14:textId="77777777" w:rsidTr="00D36F68">
        <w:trPr>
          <w:tblCellSpacing w:w="15" w:type="dxa"/>
          <w:ins w:id="8520" w:author="Arjan Kloosterboer" w:date="2018-06-14T23:19:00Z"/>
        </w:trPr>
        <w:tc>
          <w:tcPr>
            <w:tcW w:w="1485" w:type="pct"/>
            <w:tcBorders>
              <w:top w:val="nil"/>
              <w:left w:val="nil"/>
              <w:bottom w:val="nil"/>
              <w:right w:val="nil"/>
            </w:tcBorders>
            <w:hideMark/>
          </w:tcPr>
          <w:p w14:paraId="5115A8F8" w14:textId="77777777" w:rsidR="00D36F68" w:rsidRDefault="00D36F68" w:rsidP="00EE7A51">
            <w:pPr>
              <w:rPr>
                <w:ins w:id="8521" w:author="Arjan Kloosterboer" w:date="2018-06-14T23:19:00Z"/>
                <w:rFonts w:ascii="Calibri" w:hAnsi="Calibri" w:cs="Calibri"/>
              </w:rPr>
            </w:pPr>
            <w:ins w:id="8522" w:author="Arjan Kloosterboer" w:date="2018-06-14T23:19:00Z">
              <w:r>
                <w:rPr>
                  <w:rFonts w:ascii="Calibri" w:hAnsi="Calibri" w:cs="Calibri"/>
                  <w:b/>
                  <w:bCs/>
                </w:rPr>
                <w:t>Mogelijk geen waarde</w:t>
              </w:r>
            </w:ins>
          </w:p>
        </w:tc>
        <w:tc>
          <w:tcPr>
            <w:tcW w:w="3465" w:type="pct"/>
            <w:tcBorders>
              <w:top w:val="nil"/>
              <w:left w:val="nil"/>
              <w:bottom w:val="nil"/>
              <w:right w:val="nil"/>
            </w:tcBorders>
            <w:hideMark/>
          </w:tcPr>
          <w:p w14:paraId="47001898" w14:textId="77777777" w:rsidR="00D36F68" w:rsidRDefault="00D36F68" w:rsidP="00EE7A51">
            <w:pPr>
              <w:rPr>
                <w:ins w:id="8523" w:author="Arjan Kloosterboer" w:date="2018-06-14T23:19:00Z"/>
                <w:rFonts w:ascii="Calibri" w:hAnsi="Calibri" w:cs="Calibri"/>
              </w:rPr>
            </w:pPr>
            <w:ins w:id="8524" w:author="Arjan Kloosterboer" w:date="2018-06-14T23:19:00Z">
              <w:r>
                <w:rPr>
                  <w:rFonts w:ascii="Calibri" w:hAnsi="Calibri" w:cs="Calibri"/>
                </w:rPr>
                <w:t>Nee</w:t>
              </w:r>
            </w:ins>
          </w:p>
        </w:tc>
      </w:tr>
      <w:tr w:rsidR="00D36F68" w14:paraId="59B96341" w14:textId="77777777" w:rsidTr="00D36F68">
        <w:trPr>
          <w:tblCellSpacing w:w="15" w:type="dxa"/>
          <w:ins w:id="8525" w:author="Arjan Kloosterboer" w:date="2018-06-14T23:19:00Z"/>
        </w:trPr>
        <w:tc>
          <w:tcPr>
            <w:tcW w:w="1485" w:type="pct"/>
            <w:tcBorders>
              <w:top w:val="nil"/>
              <w:left w:val="nil"/>
              <w:bottom w:val="nil"/>
              <w:right w:val="nil"/>
            </w:tcBorders>
            <w:hideMark/>
          </w:tcPr>
          <w:p w14:paraId="7C7A460B" w14:textId="77777777" w:rsidR="00D36F68" w:rsidRDefault="00D36F68" w:rsidP="00EE7A51">
            <w:pPr>
              <w:rPr>
                <w:ins w:id="8526" w:author="Arjan Kloosterboer" w:date="2018-06-14T23:19:00Z"/>
                <w:rFonts w:ascii="Calibri" w:hAnsi="Calibri" w:cs="Calibri"/>
              </w:rPr>
            </w:pPr>
            <w:ins w:id="8527" w:author="Arjan Kloosterboer" w:date="2018-06-14T23:19:00Z">
              <w:r>
                <w:rPr>
                  <w:rFonts w:ascii="Calibri" w:hAnsi="Calibri" w:cs="Calibri"/>
                  <w:b/>
                  <w:bCs/>
                </w:rPr>
                <w:t>Indicatie materiële historie</w:t>
              </w:r>
            </w:ins>
          </w:p>
        </w:tc>
        <w:tc>
          <w:tcPr>
            <w:tcW w:w="3465" w:type="pct"/>
            <w:tcBorders>
              <w:top w:val="nil"/>
              <w:left w:val="nil"/>
              <w:bottom w:val="nil"/>
              <w:right w:val="nil"/>
            </w:tcBorders>
            <w:hideMark/>
          </w:tcPr>
          <w:p w14:paraId="79DE2188" w14:textId="77777777" w:rsidR="00D36F68" w:rsidRDefault="00D36F68" w:rsidP="00EE7A51">
            <w:pPr>
              <w:rPr>
                <w:ins w:id="8528" w:author="Arjan Kloosterboer" w:date="2018-06-14T23:19:00Z"/>
                <w:rFonts w:ascii="Calibri" w:hAnsi="Calibri" w:cs="Calibri"/>
              </w:rPr>
            </w:pPr>
            <w:ins w:id="8529" w:author="Arjan Kloosterboer" w:date="2018-06-14T23:19:00Z">
              <w:r>
                <w:rPr>
                  <w:rFonts w:ascii="Calibri" w:hAnsi="Calibri" w:cs="Calibri"/>
                </w:rPr>
                <w:t>Ja</w:t>
              </w:r>
            </w:ins>
          </w:p>
        </w:tc>
      </w:tr>
      <w:tr w:rsidR="00D36F68" w14:paraId="6E0BCB1B" w14:textId="77777777" w:rsidTr="00D36F68">
        <w:trPr>
          <w:tblCellSpacing w:w="15" w:type="dxa"/>
          <w:ins w:id="8530" w:author="Arjan Kloosterboer" w:date="2018-06-14T23:19:00Z"/>
        </w:trPr>
        <w:tc>
          <w:tcPr>
            <w:tcW w:w="1485" w:type="pct"/>
            <w:tcBorders>
              <w:top w:val="nil"/>
              <w:left w:val="nil"/>
              <w:bottom w:val="nil"/>
              <w:right w:val="nil"/>
            </w:tcBorders>
            <w:hideMark/>
          </w:tcPr>
          <w:p w14:paraId="38219067" w14:textId="77777777" w:rsidR="00D36F68" w:rsidRDefault="00D36F68" w:rsidP="00EE7A51">
            <w:pPr>
              <w:rPr>
                <w:ins w:id="8531" w:author="Arjan Kloosterboer" w:date="2018-06-14T23:19:00Z"/>
                <w:rFonts w:ascii="Calibri" w:hAnsi="Calibri" w:cs="Calibri"/>
              </w:rPr>
            </w:pPr>
            <w:ins w:id="8532" w:author="Arjan Kloosterboer" w:date="2018-06-14T23:19:00Z">
              <w:r>
                <w:rPr>
                  <w:rFonts w:ascii="Calibri" w:hAnsi="Calibri" w:cs="Calibri"/>
                  <w:b/>
                  <w:bCs/>
                </w:rPr>
                <w:t>Indicatie formele historie</w:t>
              </w:r>
            </w:ins>
          </w:p>
        </w:tc>
        <w:tc>
          <w:tcPr>
            <w:tcW w:w="3465" w:type="pct"/>
            <w:tcBorders>
              <w:top w:val="nil"/>
              <w:left w:val="nil"/>
              <w:bottom w:val="nil"/>
              <w:right w:val="nil"/>
            </w:tcBorders>
            <w:hideMark/>
          </w:tcPr>
          <w:p w14:paraId="7AAD8672" w14:textId="77777777" w:rsidR="00D36F68" w:rsidRDefault="00D36F68" w:rsidP="00EE7A51">
            <w:pPr>
              <w:rPr>
                <w:ins w:id="8533" w:author="Arjan Kloosterboer" w:date="2018-06-14T23:19:00Z"/>
                <w:rFonts w:ascii="Calibri" w:hAnsi="Calibri" w:cs="Calibri"/>
              </w:rPr>
            </w:pPr>
            <w:ins w:id="8534" w:author="Arjan Kloosterboer" w:date="2018-06-14T23:19:00Z">
              <w:r>
                <w:rPr>
                  <w:rFonts w:ascii="Calibri" w:hAnsi="Calibri" w:cs="Calibri"/>
                </w:rPr>
                <w:t>Nee</w:t>
              </w:r>
            </w:ins>
          </w:p>
        </w:tc>
      </w:tr>
      <w:tr w:rsidR="00D36F68" w14:paraId="088E1BBA" w14:textId="77777777" w:rsidTr="00D36F68">
        <w:trPr>
          <w:tblCellSpacing w:w="15" w:type="dxa"/>
          <w:ins w:id="8535" w:author="Arjan Kloosterboer" w:date="2018-06-14T23:19:00Z"/>
        </w:trPr>
        <w:tc>
          <w:tcPr>
            <w:tcW w:w="1485" w:type="pct"/>
            <w:tcBorders>
              <w:top w:val="nil"/>
              <w:left w:val="nil"/>
              <w:bottom w:val="nil"/>
              <w:right w:val="nil"/>
            </w:tcBorders>
            <w:hideMark/>
          </w:tcPr>
          <w:p w14:paraId="557BC936" w14:textId="77777777" w:rsidR="00D36F68" w:rsidRDefault="00D36F68" w:rsidP="00EE7A51">
            <w:pPr>
              <w:rPr>
                <w:ins w:id="8536" w:author="Arjan Kloosterboer" w:date="2018-06-14T23:19:00Z"/>
                <w:rFonts w:ascii="Calibri" w:hAnsi="Calibri" w:cs="Calibri"/>
              </w:rPr>
            </w:pPr>
            <w:ins w:id="8537" w:author="Arjan Kloosterboer" w:date="2018-06-14T23:19:00Z">
              <w:r>
                <w:rPr>
                  <w:rFonts w:ascii="Calibri" w:hAnsi="Calibri" w:cs="Calibri"/>
                  <w:b/>
                  <w:bCs/>
                </w:rPr>
                <w:t>Indicatie in onderzoek</w:t>
              </w:r>
            </w:ins>
          </w:p>
        </w:tc>
        <w:tc>
          <w:tcPr>
            <w:tcW w:w="3465" w:type="pct"/>
            <w:tcBorders>
              <w:top w:val="nil"/>
              <w:left w:val="nil"/>
              <w:bottom w:val="nil"/>
              <w:right w:val="nil"/>
            </w:tcBorders>
            <w:hideMark/>
          </w:tcPr>
          <w:p w14:paraId="08E306F2" w14:textId="77777777" w:rsidR="00D36F68" w:rsidRDefault="00D36F68" w:rsidP="00EE7A51">
            <w:pPr>
              <w:rPr>
                <w:ins w:id="8538" w:author="Arjan Kloosterboer" w:date="2018-06-14T23:19:00Z"/>
                <w:rFonts w:ascii="Calibri" w:hAnsi="Calibri" w:cs="Calibri"/>
              </w:rPr>
            </w:pPr>
            <w:ins w:id="8539" w:author="Arjan Kloosterboer" w:date="2018-06-14T23:19:00Z">
              <w:r>
                <w:rPr>
                  <w:rFonts w:ascii="Calibri" w:hAnsi="Calibri" w:cs="Calibri"/>
                </w:rPr>
                <w:t>Nee</w:t>
              </w:r>
            </w:ins>
          </w:p>
        </w:tc>
      </w:tr>
      <w:tr w:rsidR="00D36F68" w14:paraId="6621AC65" w14:textId="77777777" w:rsidTr="00D36F68">
        <w:trPr>
          <w:tblCellSpacing w:w="15" w:type="dxa"/>
          <w:ins w:id="8540" w:author="Arjan Kloosterboer" w:date="2018-06-14T23:19:00Z"/>
        </w:trPr>
        <w:tc>
          <w:tcPr>
            <w:tcW w:w="1485" w:type="pct"/>
            <w:tcBorders>
              <w:top w:val="nil"/>
              <w:left w:val="nil"/>
              <w:bottom w:val="nil"/>
              <w:right w:val="nil"/>
            </w:tcBorders>
            <w:hideMark/>
          </w:tcPr>
          <w:p w14:paraId="4ECA6FAF" w14:textId="77777777" w:rsidR="00D36F68" w:rsidRDefault="00D36F68" w:rsidP="00EE7A51">
            <w:pPr>
              <w:rPr>
                <w:ins w:id="8541" w:author="Arjan Kloosterboer" w:date="2018-06-14T23:19:00Z"/>
                <w:rFonts w:ascii="Calibri" w:hAnsi="Calibri" w:cs="Calibri"/>
              </w:rPr>
            </w:pPr>
            <w:ins w:id="8542" w:author="Arjan Kloosterboer" w:date="2018-06-14T23:19:00Z">
              <w:r>
                <w:rPr>
                  <w:rFonts w:ascii="Calibri" w:hAnsi="Calibri" w:cs="Calibri"/>
                  <w:b/>
                  <w:bCs/>
                </w:rPr>
                <w:t>Aanduiding strijdigheid/nietigheid</w:t>
              </w:r>
            </w:ins>
          </w:p>
        </w:tc>
        <w:tc>
          <w:tcPr>
            <w:tcW w:w="3465" w:type="pct"/>
            <w:tcBorders>
              <w:top w:val="nil"/>
              <w:left w:val="nil"/>
              <w:bottom w:val="nil"/>
              <w:right w:val="nil"/>
            </w:tcBorders>
            <w:hideMark/>
          </w:tcPr>
          <w:p w14:paraId="472B607E" w14:textId="77777777" w:rsidR="00D36F68" w:rsidRDefault="00D36F68" w:rsidP="00EE7A51">
            <w:pPr>
              <w:rPr>
                <w:ins w:id="8543" w:author="Arjan Kloosterboer" w:date="2018-06-14T23:19:00Z"/>
                <w:rFonts w:ascii="Calibri" w:hAnsi="Calibri" w:cs="Calibri"/>
              </w:rPr>
            </w:pPr>
            <w:ins w:id="8544" w:author="Arjan Kloosterboer" w:date="2018-06-14T23:19:00Z">
              <w:r>
                <w:rPr>
                  <w:rFonts w:ascii="Calibri" w:hAnsi="Calibri" w:cs="Calibri"/>
                </w:rPr>
                <w:t>Nee</w:t>
              </w:r>
            </w:ins>
          </w:p>
        </w:tc>
      </w:tr>
      <w:tr w:rsidR="00D36F68" w14:paraId="17951B17" w14:textId="77777777" w:rsidTr="00D36F68">
        <w:trPr>
          <w:tblCellSpacing w:w="15" w:type="dxa"/>
          <w:ins w:id="8545" w:author="Arjan Kloosterboer" w:date="2018-06-14T23:19:00Z"/>
        </w:trPr>
        <w:tc>
          <w:tcPr>
            <w:tcW w:w="1485" w:type="pct"/>
            <w:tcBorders>
              <w:top w:val="nil"/>
              <w:left w:val="nil"/>
              <w:bottom w:val="nil"/>
              <w:right w:val="nil"/>
            </w:tcBorders>
            <w:hideMark/>
          </w:tcPr>
          <w:p w14:paraId="34DF8ABD" w14:textId="77777777" w:rsidR="00D36F68" w:rsidRDefault="00D36F68" w:rsidP="00EE7A51">
            <w:pPr>
              <w:rPr>
                <w:ins w:id="8546" w:author="Arjan Kloosterboer" w:date="2018-06-14T23:19:00Z"/>
                <w:rFonts w:ascii="Calibri" w:hAnsi="Calibri" w:cs="Calibri"/>
              </w:rPr>
            </w:pPr>
            <w:ins w:id="8547" w:author="Arjan Kloosterboer" w:date="2018-06-14T23:19:00Z">
              <w:r>
                <w:rPr>
                  <w:rFonts w:ascii="Calibri" w:hAnsi="Calibri" w:cs="Calibri"/>
                  <w:b/>
                  <w:bCs/>
                </w:rPr>
                <w:t>Indicatie kardinaliteit</w:t>
              </w:r>
            </w:ins>
          </w:p>
        </w:tc>
        <w:tc>
          <w:tcPr>
            <w:tcW w:w="3465" w:type="pct"/>
            <w:tcBorders>
              <w:top w:val="nil"/>
              <w:left w:val="nil"/>
              <w:bottom w:val="nil"/>
              <w:right w:val="nil"/>
            </w:tcBorders>
            <w:hideMark/>
          </w:tcPr>
          <w:p w14:paraId="7EDA4BA6" w14:textId="77777777" w:rsidR="00D36F68" w:rsidRDefault="00D36F68" w:rsidP="00EE7A51">
            <w:pPr>
              <w:rPr>
                <w:ins w:id="8548" w:author="Arjan Kloosterboer" w:date="2018-06-14T23:19:00Z"/>
                <w:rFonts w:ascii="Calibri" w:hAnsi="Calibri" w:cs="Calibri"/>
              </w:rPr>
            </w:pPr>
            <w:ins w:id="8549" w:author="Arjan Kloosterboer" w:date="2018-06-14T23:19:00Z">
              <w:r>
                <w:rPr>
                  <w:rFonts w:ascii="Calibri" w:hAnsi="Calibri" w:cs="Calibri"/>
                </w:rPr>
                <w:t>0 .. 1</w:t>
              </w:r>
            </w:ins>
          </w:p>
        </w:tc>
      </w:tr>
      <w:tr w:rsidR="00D36F68" w14:paraId="1A43ED2E" w14:textId="77777777" w:rsidTr="00D36F68">
        <w:trPr>
          <w:tblCellSpacing w:w="15" w:type="dxa"/>
          <w:ins w:id="8550" w:author="Arjan Kloosterboer" w:date="2018-06-14T23:19:00Z"/>
        </w:trPr>
        <w:tc>
          <w:tcPr>
            <w:tcW w:w="1485" w:type="pct"/>
            <w:tcBorders>
              <w:top w:val="nil"/>
              <w:left w:val="nil"/>
              <w:bottom w:val="nil"/>
              <w:right w:val="nil"/>
            </w:tcBorders>
            <w:hideMark/>
          </w:tcPr>
          <w:p w14:paraId="4E3CF787" w14:textId="77777777" w:rsidR="00D36F68" w:rsidRDefault="00D36F68" w:rsidP="00EE7A51">
            <w:pPr>
              <w:rPr>
                <w:ins w:id="8551" w:author="Arjan Kloosterboer" w:date="2018-06-14T23:19:00Z"/>
                <w:rFonts w:ascii="Calibri" w:hAnsi="Calibri" w:cs="Calibri"/>
              </w:rPr>
            </w:pPr>
            <w:ins w:id="8552" w:author="Arjan Kloosterboer" w:date="2018-06-14T23:19:00Z">
              <w:r>
                <w:rPr>
                  <w:rFonts w:ascii="Calibri" w:hAnsi="Calibri" w:cs="Calibri"/>
                  <w:b/>
                  <w:bCs/>
                </w:rPr>
                <w:lastRenderedPageBreak/>
                <w:t>Indicatie authentiek</w:t>
              </w:r>
            </w:ins>
          </w:p>
        </w:tc>
        <w:tc>
          <w:tcPr>
            <w:tcW w:w="3465" w:type="pct"/>
            <w:tcBorders>
              <w:top w:val="nil"/>
              <w:left w:val="nil"/>
              <w:bottom w:val="nil"/>
              <w:right w:val="nil"/>
            </w:tcBorders>
            <w:hideMark/>
          </w:tcPr>
          <w:p w14:paraId="13F0DC66" w14:textId="77777777" w:rsidR="00D36F68" w:rsidRDefault="00D36F68" w:rsidP="00EE7A51">
            <w:pPr>
              <w:rPr>
                <w:ins w:id="8553" w:author="Arjan Kloosterboer" w:date="2018-06-14T23:19:00Z"/>
                <w:rFonts w:ascii="Calibri" w:hAnsi="Calibri" w:cs="Calibri"/>
              </w:rPr>
            </w:pPr>
            <w:ins w:id="8554" w:author="Arjan Kloosterboer" w:date="2018-06-14T23:19:00Z">
              <w:r>
                <w:rPr>
                  <w:rFonts w:ascii="Calibri" w:hAnsi="Calibri" w:cs="Calibri"/>
                </w:rPr>
                <w:t>Gemeentelijk kerngegeven</w:t>
              </w:r>
            </w:ins>
          </w:p>
        </w:tc>
      </w:tr>
      <w:tr w:rsidR="00D36F68" w:rsidRPr="00D36F68" w14:paraId="3BBE72D4" w14:textId="77777777" w:rsidTr="00D36F68">
        <w:trPr>
          <w:tblCellSpacing w:w="15" w:type="dxa"/>
          <w:ins w:id="8555" w:author="Arjan Kloosterboer" w:date="2018-06-14T23:19:00Z"/>
        </w:trPr>
        <w:tc>
          <w:tcPr>
            <w:tcW w:w="1485" w:type="pct"/>
            <w:tcBorders>
              <w:top w:val="nil"/>
              <w:left w:val="nil"/>
              <w:bottom w:val="nil"/>
              <w:right w:val="nil"/>
            </w:tcBorders>
            <w:hideMark/>
          </w:tcPr>
          <w:p w14:paraId="3AEEB30F" w14:textId="77777777" w:rsidR="00D36F68" w:rsidRDefault="00D36F68" w:rsidP="00EE7A51">
            <w:pPr>
              <w:rPr>
                <w:ins w:id="8556" w:author="Arjan Kloosterboer" w:date="2018-06-14T23:19:00Z"/>
                <w:rFonts w:ascii="Calibri" w:hAnsi="Calibri" w:cs="Calibri"/>
              </w:rPr>
            </w:pPr>
            <w:ins w:id="8557" w:author="Arjan Kloosterboer" w:date="2018-06-14T23:19:00Z">
              <w:r>
                <w:rPr>
                  <w:rFonts w:ascii="Calibri" w:hAnsi="Calibri" w:cs="Calibri"/>
                  <w:b/>
                  <w:bCs/>
                </w:rPr>
                <w:t>Regels</w:t>
              </w:r>
            </w:ins>
          </w:p>
        </w:tc>
        <w:tc>
          <w:tcPr>
            <w:tcW w:w="3465" w:type="pct"/>
            <w:tcBorders>
              <w:top w:val="nil"/>
              <w:left w:val="nil"/>
              <w:bottom w:val="nil"/>
              <w:right w:val="nil"/>
            </w:tcBorders>
            <w:hideMark/>
          </w:tcPr>
          <w:p w14:paraId="72582CE0" w14:textId="77777777" w:rsidR="00D36F68" w:rsidRPr="00D36F68" w:rsidRDefault="00D36F68" w:rsidP="00EE7A51">
            <w:pPr>
              <w:rPr>
                <w:ins w:id="8558" w:author="Arjan Kloosterboer" w:date="2018-06-14T23:19:00Z"/>
                <w:rFonts w:ascii="Calibri" w:hAnsi="Calibri" w:cs="Calibri"/>
                <w:lang w:val="nl-NL"/>
              </w:rPr>
            </w:pPr>
            <w:ins w:id="8559" w:author="Arjan Kloosterboer" w:date="2018-06-14T23:19:00Z">
              <w:r w:rsidRPr="00D36F68">
                <w:rPr>
                  <w:rFonts w:ascii="Calibri" w:hAnsi="Calibri" w:cs="Calibri"/>
                  <w:lang w:val="nl-NL"/>
                </w:rPr>
                <w:t xml:space="preserve">1) Wordt niet van een waarde voorzien indien de aanschrijfnaam niet afwijkt van de naam van de betrokkene zoals ontleend uit een basisregistratie of gemeentelijke kernregistratie. </w:t>
              </w:r>
            </w:ins>
          </w:p>
        </w:tc>
      </w:tr>
      <w:tr w:rsidR="00D36F68" w14:paraId="439E9AE2" w14:textId="77777777" w:rsidTr="00D36F68">
        <w:trPr>
          <w:tblCellSpacing w:w="15" w:type="dxa"/>
          <w:ins w:id="8560" w:author="Arjan Kloosterboer" w:date="2018-06-14T23:19:00Z"/>
        </w:trPr>
        <w:tc>
          <w:tcPr>
            <w:tcW w:w="1485" w:type="pct"/>
            <w:tcBorders>
              <w:top w:val="nil"/>
              <w:left w:val="nil"/>
              <w:bottom w:val="nil"/>
              <w:right w:val="nil"/>
            </w:tcBorders>
            <w:hideMark/>
          </w:tcPr>
          <w:p w14:paraId="144806C2" w14:textId="77777777" w:rsidR="00D36F68" w:rsidRDefault="00D36F68" w:rsidP="00EE7A51">
            <w:pPr>
              <w:rPr>
                <w:ins w:id="8561" w:author="Arjan Kloosterboer" w:date="2018-06-14T23:19:00Z"/>
                <w:rFonts w:ascii="Calibri" w:hAnsi="Calibri" w:cs="Calibri"/>
              </w:rPr>
            </w:pPr>
            <w:ins w:id="8562" w:author="Arjan Kloosterboer" w:date="2018-06-14T23:19:00Z">
              <w:r>
                <w:rPr>
                  <w:rFonts w:ascii="Calibri" w:hAnsi="Calibri" w:cs="Calibri"/>
                  <w:b/>
                  <w:bCs/>
                </w:rPr>
                <w:t>Formaat</w:t>
              </w:r>
            </w:ins>
          </w:p>
        </w:tc>
        <w:tc>
          <w:tcPr>
            <w:tcW w:w="3465" w:type="pct"/>
            <w:tcBorders>
              <w:top w:val="nil"/>
              <w:left w:val="nil"/>
              <w:bottom w:val="nil"/>
              <w:right w:val="nil"/>
            </w:tcBorders>
            <w:hideMark/>
          </w:tcPr>
          <w:p w14:paraId="2A380EDA" w14:textId="77777777" w:rsidR="00D36F68" w:rsidRDefault="00D36F68" w:rsidP="00EE7A51">
            <w:pPr>
              <w:rPr>
                <w:ins w:id="8563" w:author="Arjan Kloosterboer" w:date="2018-06-14T23:19:00Z"/>
                <w:rFonts w:ascii="Calibri" w:hAnsi="Calibri" w:cs="Calibri"/>
              </w:rPr>
            </w:pPr>
            <w:ins w:id="8564" w:author="Arjan Kloosterboer" w:date="2018-06-14T23:19:00Z">
              <w:r>
                <w:rPr>
                  <w:rFonts w:ascii="Calibri" w:hAnsi="Calibri" w:cs="Calibri"/>
                </w:rPr>
                <w:t>AN625</w:t>
              </w:r>
            </w:ins>
          </w:p>
        </w:tc>
      </w:tr>
      <w:tr w:rsidR="00D36F68" w14:paraId="3F37AA5F" w14:textId="77777777" w:rsidTr="00D36F68">
        <w:trPr>
          <w:tblCellSpacing w:w="15" w:type="dxa"/>
          <w:ins w:id="8565" w:author="Arjan Kloosterboer" w:date="2018-06-14T23:19:00Z"/>
        </w:trPr>
        <w:tc>
          <w:tcPr>
            <w:tcW w:w="1485" w:type="pct"/>
            <w:tcBorders>
              <w:top w:val="nil"/>
              <w:left w:val="nil"/>
              <w:bottom w:val="nil"/>
              <w:right w:val="nil"/>
            </w:tcBorders>
            <w:hideMark/>
          </w:tcPr>
          <w:p w14:paraId="36A8BA33" w14:textId="77777777" w:rsidR="00D36F68" w:rsidRDefault="00D36F68" w:rsidP="00EE7A51">
            <w:pPr>
              <w:rPr>
                <w:ins w:id="8566" w:author="Arjan Kloosterboer" w:date="2018-06-14T23:19:00Z"/>
                <w:rFonts w:ascii="Calibri" w:hAnsi="Calibri" w:cs="Calibri"/>
              </w:rPr>
            </w:pPr>
            <w:ins w:id="8567" w:author="Arjan Kloosterboer" w:date="2018-06-14T23:19:00Z">
              <w:r>
                <w:rPr>
                  <w:rFonts w:ascii="Calibri" w:hAnsi="Calibri" w:cs="Calibri"/>
                  <w:b/>
                  <w:bCs/>
                </w:rPr>
                <w:t>Patroon</w:t>
              </w:r>
            </w:ins>
          </w:p>
        </w:tc>
        <w:tc>
          <w:tcPr>
            <w:tcW w:w="3465" w:type="pct"/>
            <w:tcBorders>
              <w:top w:val="nil"/>
              <w:left w:val="nil"/>
              <w:bottom w:val="nil"/>
              <w:right w:val="nil"/>
            </w:tcBorders>
            <w:hideMark/>
          </w:tcPr>
          <w:p w14:paraId="01FC182A" w14:textId="77777777" w:rsidR="00D36F68" w:rsidRDefault="00D36F68" w:rsidP="00EE7A51">
            <w:pPr>
              <w:rPr>
                <w:ins w:id="8568" w:author="Arjan Kloosterboer" w:date="2018-06-14T23:19:00Z"/>
                <w:rFonts w:ascii="Calibri" w:hAnsi="Calibri" w:cs="Calibri"/>
              </w:rPr>
            </w:pPr>
          </w:p>
        </w:tc>
      </w:tr>
      <w:tr w:rsidR="00D36F68" w14:paraId="693D741C" w14:textId="77777777" w:rsidTr="00D36F68">
        <w:trPr>
          <w:tblCellSpacing w:w="15" w:type="dxa"/>
          <w:ins w:id="8569" w:author="Arjan Kloosterboer" w:date="2018-06-14T23:19:00Z"/>
        </w:trPr>
        <w:tc>
          <w:tcPr>
            <w:tcW w:w="1485" w:type="pct"/>
            <w:tcBorders>
              <w:top w:val="nil"/>
              <w:left w:val="nil"/>
              <w:bottom w:val="nil"/>
              <w:right w:val="nil"/>
            </w:tcBorders>
            <w:hideMark/>
          </w:tcPr>
          <w:p w14:paraId="558FD14F" w14:textId="77777777" w:rsidR="00D36F68" w:rsidRDefault="00D36F68" w:rsidP="00EE7A51">
            <w:pPr>
              <w:rPr>
                <w:ins w:id="8570" w:author="Arjan Kloosterboer" w:date="2018-06-14T23:19:00Z"/>
                <w:rFonts w:ascii="Calibri" w:hAnsi="Calibri" w:cs="Calibri"/>
              </w:rPr>
            </w:pPr>
            <w:ins w:id="8571" w:author="Arjan Kloosterboer" w:date="2018-06-14T23:19:00Z">
              <w:r>
                <w:rPr>
                  <w:rFonts w:ascii="Calibri" w:hAnsi="Calibri" w:cs="Calibri"/>
                  <w:b/>
                  <w:bCs/>
                </w:rPr>
                <w:t>Indicatie afleidbaar</w:t>
              </w:r>
            </w:ins>
          </w:p>
        </w:tc>
        <w:tc>
          <w:tcPr>
            <w:tcW w:w="3465" w:type="pct"/>
            <w:tcBorders>
              <w:top w:val="nil"/>
              <w:left w:val="nil"/>
              <w:bottom w:val="nil"/>
              <w:right w:val="nil"/>
            </w:tcBorders>
            <w:hideMark/>
          </w:tcPr>
          <w:p w14:paraId="095DA988" w14:textId="77777777" w:rsidR="00D36F68" w:rsidRDefault="00D36F68" w:rsidP="00EE7A51">
            <w:pPr>
              <w:rPr>
                <w:ins w:id="8572" w:author="Arjan Kloosterboer" w:date="2018-06-14T23:19:00Z"/>
                <w:rFonts w:ascii="Calibri" w:hAnsi="Calibri" w:cs="Calibri"/>
              </w:rPr>
            </w:pPr>
            <w:ins w:id="8573" w:author="Arjan Kloosterboer" w:date="2018-06-14T23:19:00Z">
              <w:r>
                <w:rPr>
                  <w:rFonts w:ascii="Calibri" w:hAnsi="Calibri" w:cs="Calibri"/>
                </w:rPr>
                <w:t>Nee</w:t>
              </w:r>
            </w:ins>
          </w:p>
        </w:tc>
      </w:tr>
      <w:tr w:rsidR="00D36F68" w:rsidRPr="00D36F68" w14:paraId="4B0D832A" w14:textId="77777777" w:rsidTr="00D36F68">
        <w:trPr>
          <w:tblCellSpacing w:w="15" w:type="dxa"/>
          <w:ins w:id="8574" w:author="Arjan Kloosterboer" w:date="2018-06-14T23:20:00Z"/>
        </w:trPr>
        <w:tc>
          <w:tcPr>
            <w:tcW w:w="1485" w:type="pct"/>
            <w:tcBorders>
              <w:top w:val="nil"/>
              <w:left w:val="nil"/>
              <w:bottom w:val="nil"/>
              <w:right w:val="nil"/>
            </w:tcBorders>
          </w:tcPr>
          <w:p w14:paraId="266DF6CB" w14:textId="00EA82B9" w:rsidR="00D36F68" w:rsidRDefault="00D36F68" w:rsidP="00EE7A51">
            <w:pPr>
              <w:rPr>
                <w:ins w:id="8575" w:author="Arjan Kloosterboer" w:date="2018-06-14T23:20:00Z"/>
                <w:rFonts w:ascii="Calibri" w:hAnsi="Calibri" w:cs="Calibri"/>
                <w:b/>
                <w:bCs/>
              </w:rPr>
            </w:pPr>
            <w:ins w:id="8576" w:author="Arjan Kloosterboer" w:date="2018-06-14T23:20:00Z">
              <w:r>
                <w:rPr>
                  <w:rFonts w:ascii="Calibri" w:hAnsi="Calibri" w:cs="Calibri"/>
                  <w:b/>
                  <w:bCs/>
                </w:rPr>
                <w:t>Toelichting</w:t>
              </w:r>
            </w:ins>
          </w:p>
        </w:tc>
        <w:tc>
          <w:tcPr>
            <w:tcW w:w="3465" w:type="pct"/>
            <w:tcBorders>
              <w:top w:val="nil"/>
              <w:left w:val="nil"/>
              <w:bottom w:val="nil"/>
              <w:right w:val="nil"/>
            </w:tcBorders>
          </w:tcPr>
          <w:p w14:paraId="63A1A395" w14:textId="7266E4AB" w:rsidR="00D36F68" w:rsidRPr="00D36F68" w:rsidRDefault="00D36F68" w:rsidP="00EE7A51">
            <w:pPr>
              <w:rPr>
                <w:ins w:id="8577" w:author="Arjan Kloosterboer" w:date="2018-06-14T23:20:00Z"/>
                <w:rFonts w:ascii="Calibri" w:hAnsi="Calibri" w:cs="Calibri"/>
                <w:lang w:val="nl-NL"/>
              </w:rPr>
            </w:pPr>
            <w:ins w:id="8578" w:author="Arjan Kloosterboer" w:date="2018-06-14T23:20:00Z">
              <w:r w:rsidRPr="00D36F68">
                <w:rPr>
                  <w:rFonts w:ascii="Calibri" w:hAnsi="Calibri" w:cs="Calibri"/>
                  <w:lang w:val="nl-NL"/>
                </w:rPr>
                <w:t>Het kan zijn dat een betrokkene bij een zaak onder een andere naam betrokken is dan zoals bekend in een besisregistratie (v.w.b. Natuurlijk Persoon, Niet-natuurlijk persoon en Vestiging) of gemeentelijke kernregistratie (v.w.b. Organisatorische eenheid en Medewerker). In dat geval komt de afwijkende naam hiermee beschikbaar. Zo kent een betrokkene zijnde een Vestiging in het RGBZ alleen de primaire (handels)naam. Indien die Vestiging bij een zaak betrokken is onder een andere (handels)naam, dan kan die naam hier gebruikt worden.</w:t>
              </w:r>
            </w:ins>
          </w:p>
        </w:tc>
      </w:tr>
    </w:tbl>
    <w:bookmarkEnd w:id="8496"/>
    <w:p w14:paraId="7DF5B47B" w14:textId="551D6ABB" w:rsidR="00DA2719" w:rsidRPr="00DA2719" w:rsidRDefault="00D36F68" w:rsidP="007624EB">
      <w:pPr>
        <w:rPr>
          <w:ins w:id="8579" w:author="Arjan" w:date="2014-09-08T12:57:00Z"/>
          <w:noProof/>
          <w:lang w:val="nl-NL"/>
        </w:rPr>
      </w:pPr>
      <w:r>
        <w:rPr>
          <w:noProof/>
          <w:lang w:val="nl-NL"/>
        </w:rPr>
        <w:t xml:space="preserve"> </w:t>
      </w:r>
    </w:p>
    <w:p w14:paraId="0093E3CA" w14:textId="4987D97C" w:rsidR="007624EB" w:rsidRDefault="007624EB" w:rsidP="007624EB">
      <w:pPr>
        <w:pStyle w:val="Kop2"/>
        <w:rPr>
          <w:noProof/>
        </w:rPr>
      </w:pPr>
      <w:bookmarkStart w:id="8580" w:name="_Toc517094719"/>
      <w:r>
        <w:rPr>
          <w:noProof/>
        </w:rPr>
        <w:t>RESULTAATTYPE</w:t>
      </w:r>
      <w:bookmarkEnd w:id="8580"/>
    </w:p>
    <w:p w14:paraId="449674A7" w14:textId="12FCBF99" w:rsidR="007624EB" w:rsidRDefault="007624EB" w:rsidP="007624EB">
      <w:pPr>
        <w:rPr>
          <w:lang w:val="nl-NL"/>
        </w:rPr>
      </w:pPr>
      <w:r w:rsidRPr="00DD0F4F">
        <w:rPr>
          <w:lang w:val="nl-NL"/>
        </w:rPr>
        <w:t xml:space="preserve">Dit </w:t>
      </w:r>
      <w:r>
        <w:rPr>
          <w:lang w:val="nl-NL"/>
        </w:rPr>
        <w:t xml:space="preserve">objecttype is toegevoegd vanuit het ImZTC analoog aan bijvoorbeeld ZAAKTYPE en gerelateerd aan ZAAK, ZAAKTYPE, BESLUITTYPE en aan INFORMATIEOBJECTTYPE met de relatieklasse </w:t>
      </w:r>
      <w:r w:rsidRPr="007624EB">
        <w:rPr>
          <w:lang w:val="nl-NL"/>
        </w:rPr>
        <w:t>ZAAK-INFORMATIETOBJECT-TYPE ARCHIEFREGIME</w:t>
      </w:r>
      <w:r>
        <w:rPr>
          <w:lang w:val="nl-NL"/>
        </w:rPr>
        <w:t xml:space="preserve"> op de relatie naar laatstgenoemd objecttype</w:t>
      </w:r>
      <w:r w:rsidRPr="007624EB">
        <w:rPr>
          <w:lang w:val="nl-NL"/>
        </w:rPr>
        <w:t>.</w:t>
      </w:r>
      <w:r>
        <w:rPr>
          <w:lang w:val="nl-NL"/>
        </w:rPr>
        <w:t xml:space="preserve"> Alleen die attribuutsoorten zijn overgenomen van het gelijknamige objecttype in het ImZTC die relevant zijn voor het domein waarop het RGBZ gericht is (met name het behandelen van zaken). </w:t>
      </w:r>
      <w:r w:rsidRPr="007624EB">
        <w:rPr>
          <w:lang w:val="nl-NL"/>
        </w:rPr>
        <w:t xml:space="preserve"> </w:t>
      </w:r>
    </w:p>
    <w:p w14:paraId="054F178B" w14:textId="65CD533A" w:rsidR="007624EB" w:rsidRDefault="007624EB" w:rsidP="007624EB">
      <w:pPr>
        <w:pStyle w:val="Kop3"/>
        <w:rPr>
          <w:lang w:val="nl-NL"/>
        </w:rPr>
      </w:pPr>
      <w:bookmarkStart w:id="8581" w:name="_Toc517094720"/>
      <w:r>
        <w:rPr>
          <w:lang w:val="nl-NL"/>
        </w:rPr>
        <w:t>Objecttype</w:t>
      </w:r>
      <w:bookmarkEnd w:id="8581"/>
    </w:p>
    <w:tbl>
      <w:tblPr>
        <w:tblW w:w="5000" w:type="pct"/>
        <w:tblCellSpacing w:w="15" w:type="dxa"/>
        <w:tblLayout w:type="fixed"/>
        <w:tblCellMar>
          <w:top w:w="15" w:type="dxa"/>
          <w:left w:w="15" w:type="dxa"/>
          <w:bottom w:w="15" w:type="dxa"/>
          <w:right w:w="15" w:type="dxa"/>
        </w:tblCellMar>
        <w:tblLook w:val="04A0" w:firstRow="1" w:lastRow="0" w:firstColumn="1" w:lastColumn="0" w:noHBand="0" w:noVBand="1"/>
      </w:tblPr>
      <w:tblGrid>
        <w:gridCol w:w="115"/>
        <w:gridCol w:w="544"/>
        <w:gridCol w:w="1766"/>
        <w:gridCol w:w="569"/>
        <w:gridCol w:w="1497"/>
        <w:gridCol w:w="2015"/>
        <w:gridCol w:w="1565"/>
        <w:gridCol w:w="1091"/>
      </w:tblGrid>
      <w:tr w:rsidR="0054705D" w14:paraId="21108507" w14:textId="77777777" w:rsidTr="004D5F49">
        <w:trPr>
          <w:tblCellSpacing w:w="15" w:type="dxa"/>
          <w:ins w:id="8582" w:author="Arjan Kloosterboer" w:date="2018-06-18T13:45:00Z"/>
        </w:trPr>
        <w:tc>
          <w:tcPr>
            <w:tcW w:w="1597" w:type="pct"/>
            <w:gridSpan w:val="4"/>
            <w:tcBorders>
              <w:top w:val="nil"/>
              <w:left w:val="nil"/>
              <w:bottom w:val="nil"/>
              <w:right w:val="nil"/>
            </w:tcBorders>
            <w:hideMark/>
          </w:tcPr>
          <w:p w14:paraId="634B15D2" w14:textId="77777777" w:rsidR="0054705D" w:rsidRDefault="0054705D" w:rsidP="00E205E7">
            <w:pPr>
              <w:rPr>
                <w:ins w:id="8583" w:author="Arjan Kloosterboer" w:date="2018-06-18T13:45:00Z"/>
                <w:rFonts w:ascii="Calibri" w:hAnsi="Calibri" w:cs="Calibri"/>
              </w:rPr>
            </w:pPr>
            <w:ins w:id="8584" w:author="Arjan Kloosterboer" w:date="2018-06-18T13:45:00Z">
              <w:r>
                <w:rPr>
                  <w:rFonts w:ascii="Calibri" w:hAnsi="Calibri" w:cs="Calibri"/>
                  <w:b/>
                  <w:bCs/>
                </w:rPr>
                <w:t>Naam</w:t>
              </w:r>
            </w:ins>
          </w:p>
        </w:tc>
        <w:tc>
          <w:tcPr>
            <w:tcW w:w="3354" w:type="pct"/>
            <w:gridSpan w:val="4"/>
            <w:tcBorders>
              <w:top w:val="nil"/>
              <w:left w:val="nil"/>
              <w:bottom w:val="nil"/>
              <w:right w:val="nil"/>
            </w:tcBorders>
            <w:hideMark/>
          </w:tcPr>
          <w:p w14:paraId="529108EE" w14:textId="77777777" w:rsidR="0054705D" w:rsidRDefault="0054705D" w:rsidP="00E205E7">
            <w:pPr>
              <w:rPr>
                <w:ins w:id="8585" w:author="Arjan Kloosterboer" w:date="2018-06-18T13:45:00Z"/>
                <w:rFonts w:ascii="Calibri" w:hAnsi="Calibri" w:cs="Calibri"/>
              </w:rPr>
            </w:pPr>
            <w:ins w:id="8586" w:author="Arjan Kloosterboer" w:date="2018-06-18T13:45:00Z">
              <w:r>
                <w:rPr>
                  <w:rFonts w:ascii="Calibri" w:hAnsi="Calibri" w:cs="Calibri"/>
                </w:rPr>
                <w:t>RESULTAATTYPE</w:t>
              </w:r>
            </w:ins>
          </w:p>
        </w:tc>
      </w:tr>
      <w:tr w:rsidR="0054705D" w14:paraId="6FF1E404" w14:textId="77777777" w:rsidTr="004D5F49">
        <w:trPr>
          <w:tblCellSpacing w:w="15" w:type="dxa"/>
          <w:ins w:id="8587" w:author="Arjan Kloosterboer" w:date="2018-06-18T13:45:00Z"/>
        </w:trPr>
        <w:tc>
          <w:tcPr>
            <w:tcW w:w="1597" w:type="pct"/>
            <w:gridSpan w:val="4"/>
            <w:tcBorders>
              <w:top w:val="nil"/>
              <w:left w:val="nil"/>
              <w:bottom w:val="nil"/>
              <w:right w:val="nil"/>
            </w:tcBorders>
            <w:hideMark/>
          </w:tcPr>
          <w:p w14:paraId="11CC2CF8" w14:textId="77777777" w:rsidR="0054705D" w:rsidRDefault="0054705D" w:rsidP="00E205E7">
            <w:pPr>
              <w:rPr>
                <w:ins w:id="8588" w:author="Arjan Kloosterboer" w:date="2018-06-18T13:45:00Z"/>
                <w:rFonts w:ascii="Calibri" w:hAnsi="Calibri" w:cs="Calibri"/>
              </w:rPr>
            </w:pPr>
            <w:ins w:id="8589" w:author="Arjan Kloosterboer" w:date="2018-06-18T13:45:00Z">
              <w:r>
                <w:rPr>
                  <w:rFonts w:ascii="Calibri" w:hAnsi="Calibri" w:cs="Calibri"/>
                  <w:b/>
                  <w:bCs/>
                </w:rPr>
                <w:t>Herkomst</w:t>
              </w:r>
            </w:ins>
          </w:p>
        </w:tc>
        <w:tc>
          <w:tcPr>
            <w:tcW w:w="3354" w:type="pct"/>
            <w:gridSpan w:val="4"/>
            <w:tcBorders>
              <w:top w:val="nil"/>
              <w:left w:val="nil"/>
              <w:bottom w:val="nil"/>
              <w:right w:val="nil"/>
            </w:tcBorders>
            <w:hideMark/>
          </w:tcPr>
          <w:p w14:paraId="60E5EE3F" w14:textId="77777777" w:rsidR="0054705D" w:rsidRDefault="0054705D" w:rsidP="00E205E7">
            <w:pPr>
              <w:rPr>
                <w:ins w:id="8590" w:author="Arjan Kloosterboer" w:date="2018-06-18T13:45:00Z"/>
                <w:rFonts w:ascii="Calibri" w:hAnsi="Calibri" w:cs="Calibri"/>
              </w:rPr>
            </w:pPr>
            <w:ins w:id="8591" w:author="Arjan Kloosterboer" w:date="2018-06-18T13:45:00Z">
              <w:r>
                <w:rPr>
                  <w:rFonts w:ascii="Calibri" w:hAnsi="Calibri" w:cs="Calibri"/>
                </w:rPr>
                <w:t>VNG-R</w:t>
              </w:r>
            </w:ins>
          </w:p>
        </w:tc>
      </w:tr>
      <w:tr w:rsidR="0054705D" w:rsidRPr="0054705D" w14:paraId="072FBE9C" w14:textId="77777777" w:rsidTr="004D5F49">
        <w:trPr>
          <w:tblCellSpacing w:w="15" w:type="dxa"/>
          <w:ins w:id="8592" w:author="Arjan Kloosterboer" w:date="2018-06-18T13:45:00Z"/>
        </w:trPr>
        <w:tc>
          <w:tcPr>
            <w:tcW w:w="1597" w:type="pct"/>
            <w:gridSpan w:val="4"/>
            <w:tcBorders>
              <w:top w:val="nil"/>
              <w:left w:val="nil"/>
              <w:bottom w:val="nil"/>
              <w:right w:val="nil"/>
            </w:tcBorders>
            <w:hideMark/>
          </w:tcPr>
          <w:p w14:paraId="2DC55455" w14:textId="77777777" w:rsidR="0054705D" w:rsidRDefault="0054705D" w:rsidP="00E205E7">
            <w:pPr>
              <w:rPr>
                <w:ins w:id="8593" w:author="Arjan Kloosterboer" w:date="2018-06-18T13:45:00Z"/>
                <w:rFonts w:ascii="Calibri" w:hAnsi="Calibri" w:cs="Calibri"/>
              </w:rPr>
            </w:pPr>
            <w:ins w:id="8594" w:author="Arjan Kloosterboer" w:date="2018-06-18T13:45:00Z">
              <w:r>
                <w:rPr>
                  <w:rFonts w:ascii="Calibri" w:hAnsi="Calibri" w:cs="Calibri"/>
                  <w:b/>
                  <w:bCs/>
                </w:rPr>
                <w:t>Definitie</w:t>
              </w:r>
            </w:ins>
          </w:p>
        </w:tc>
        <w:tc>
          <w:tcPr>
            <w:tcW w:w="3354" w:type="pct"/>
            <w:gridSpan w:val="4"/>
            <w:tcBorders>
              <w:top w:val="nil"/>
              <w:left w:val="nil"/>
              <w:bottom w:val="nil"/>
              <w:right w:val="nil"/>
            </w:tcBorders>
            <w:hideMark/>
          </w:tcPr>
          <w:p w14:paraId="0641037E" w14:textId="77777777" w:rsidR="0054705D" w:rsidRPr="0054705D" w:rsidRDefault="0054705D" w:rsidP="00E205E7">
            <w:pPr>
              <w:rPr>
                <w:ins w:id="8595" w:author="Arjan Kloosterboer" w:date="2018-06-18T13:45:00Z"/>
                <w:rFonts w:ascii="Calibri" w:hAnsi="Calibri" w:cs="Calibri"/>
                <w:lang w:val="nl-NL"/>
              </w:rPr>
            </w:pPr>
            <w:ins w:id="8596" w:author="Arjan Kloosterboer" w:date="2018-06-18T13:45:00Z">
              <w:r w:rsidRPr="0054705D">
                <w:rPr>
                  <w:rFonts w:ascii="Calibri" w:hAnsi="Calibri" w:cs="Calibri"/>
                  <w:lang w:val="nl-NL"/>
                </w:rPr>
                <w:t xml:space="preserve">De indeling of groepering van resultaten van zaken van hetzelfde ZAAKTYPE naar hun aard i.c.m. de aard van het object waarop de zaak betrekking heeft. </w:t>
              </w:r>
            </w:ins>
          </w:p>
        </w:tc>
      </w:tr>
      <w:tr w:rsidR="0054705D" w14:paraId="59765A87" w14:textId="77777777" w:rsidTr="004D5F49">
        <w:trPr>
          <w:tblCellSpacing w:w="15" w:type="dxa"/>
          <w:ins w:id="8597" w:author="Arjan Kloosterboer" w:date="2018-06-18T13:45:00Z"/>
        </w:trPr>
        <w:tc>
          <w:tcPr>
            <w:tcW w:w="1597" w:type="pct"/>
            <w:gridSpan w:val="4"/>
            <w:tcBorders>
              <w:top w:val="nil"/>
              <w:left w:val="nil"/>
              <w:bottom w:val="nil"/>
              <w:right w:val="nil"/>
            </w:tcBorders>
            <w:hideMark/>
          </w:tcPr>
          <w:p w14:paraId="4DB0253D" w14:textId="77777777" w:rsidR="0054705D" w:rsidRDefault="0054705D" w:rsidP="00E205E7">
            <w:pPr>
              <w:rPr>
                <w:ins w:id="8598" w:author="Arjan Kloosterboer" w:date="2018-06-18T13:45:00Z"/>
                <w:rFonts w:ascii="Calibri" w:hAnsi="Calibri" w:cs="Calibri"/>
              </w:rPr>
            </w:pPr>
            <w:ins w:id="8599" w:author="Arjan Kloosterboer" w:date="2018-06-18T13:45:00Z">
              <w:r>
                <w:rPr>
                  <w:rFonts w:ascii="Calibri" w:hAnsi="Calibri" w:cs="Calibri"/>
                  <w:b/>
                  <w:bCs/>
                </w:rPr>
                <w:t>Herkomst definitie</w:t>
              </w:r>
            </w:ins>
          </w:p>
        </w:tc>
        <w:tc>
          <w:tcPr>
            <w:tcW w:w="3354" w:type="pct"/>
            <w:gridSpan w:val="4"/>
            <w:tcBorders>
              <w:top w:val="nil"/>
              <w:left w:val="nil"/>
              <w:bottom w:val="nil"/>
              <w:right w:val="nil"/>
            </w:tcBorders>
            <w:hideMark/>
          </w:tcPr>
          <w:p w14:paraId="79916255" w14:textId="77777777" w:rsidR="0054705D" w:rsidRDefault="0054705D" w:rsidP="00E205E7">
            <w:pPr>
              <w:rPr>
                <w:ins w:id="8600" w:author="Arjan Kloosterboer" w:date="2018-06-18T13:45:00Z"/>
                <w:rFonts w:ascii="Calibri" w:hAnsi="Calibri" w:cs="Calibri"/>
              </w:rPr>
            </w:pPr>
            <w:ins w:id="8601" w:author="Arjan Kloosterboer" w:date="2018-06-18T13:45:00Z">
              <w:r>
                <w:rPr>
                  <w:rFonts w:ascii="Calibri" w:hAnsi="Calibri" w:cs="Calibri"/>
                </w:rPr>
                <w:t>VNG-R</w:t>
              </w:r>
            </w:ins>
          </w:p>
        </w:tc>
      </w:tr>
      <w:tr w:rsidR="0054705D" w14:paraId="51D12A3A" w14:textId="77777777" w:rsidTr="004D5F49">
        <w:trPr>
          <w:tblCellSpacing w:w="15" w:type="dxa"/>
          <w:ins w:id="8602" w:author="Arjan Kloosterboer" w:date="2018-06-18T13:45:00Z"/>
        </w:trPr>
        <w:tc>
          <w:tcPr>
            <w:tcW w:w="1597" w:type="pct"/>
            <w:gridSpan w:val="4"/>
            <w:tcBorders>
              <w:top w:val="nil"/>
              <w:left w:val="nil"/>
              <w:bottom w:val="nil"/>
              <w:right w:val="nil"/>
            </w:tcBorders>
            <w:hideMark/>
          </w:tcPr>
          <w:p w14:paraId="2C7BCC6E" w14:textId="77777777" w:rsidR="0054705D" w:rsidRDefault="0054705D" w:rsidP="00E205E7">
            <w:pPr>
              <w:rPr>
                <w:ins w:id="8603" w:author="Arjan Kloosterboer" w:date="2018-06-18T13:45:00Z"/>
                <w:rFonts w:ascii="Calibri" w:hAnsi="Calibri" w:cs="Calibri"/>
              </w:rPr>
            </w:pPr>
            <w:ins w:id="8604" w:author="Arjan Kloosterboer" w:date="2018-06-18T13:45:00Z">
              <w:r>
                <w:rPr>
                  <w:rFonts w:ascii="Calibri" w:hAnsi="Calibri" w:cs="Calibri"/>
                  <w:b/>
                  <w:bCs/>
                </w:rPr>
                <w:t>Datum opname</w:t>
              </w:r>
            </w:ins>
          </w:p>
        </w:tc>
        <w:tc>
          <w:tcPr>
            <w:tcW w:w="3354" w:type="pct"/>
            <w:gridSpan w:val="4"/>
            <w:tcBorders>
              <w:top w:val="nil"/>
              <w:left w:val="nil"/>
              <w:bottom w:val="nil"/>
              <w:right w:val="nil"/>
            </w:tcBorders>
            <w:hideMark/>
          </w:tcPr>
          <w:p w14:paraId="245E5435" w14:textId="77777777" w:rsidR="0054705D" w:rsidRDefault="0054705D" w:rsidP="00E205E7">
            <w:pPr>
              <w:rPr>
                <w:ins w:id="8605" w:author="Arjan Kloosterboer" w:date="2018-06-18T13:45:00Z"/>
                <w:rFonts w:ascii="Calibri" w:hAnsi="Calibri" w:cs="Calibri"/>
              </w:rPr>
            </w:pPr>
            <w:ins w:id="8606" w:author="Arjan Kloosterboer" w:date="2018-06-18T13:45:00Z">
              <w:r>
                <w:rPr>
                  <w:rFonts w:ascii="Calibri" w:hAnsi="Calibri" w:cs="Calibri"/>
                </w:rPr>
                <w:t>1 juli 2012</w:t>
              </w:r>
            </w:ins>
          </w:p>
        </w:tc>
      </w:tr>
      <w:tr w:rsidR="0054705D" w:rsidRPr="0054705D" w14:paraId="6F2C634E" w14:textId="77777777" w:rsidTr="004D5F49">
        <w:trPr>
          <w:tblCellSpacing w:w="15" w:type="dxa"/>
          <w:ins w:id="8607" w:author="Arjan Kloosterboer" w:date="2018-06-18T13:45:00Z"/>
        </w:trPr>
        <w:tc>
          <w:tcPr>
            <w:tcW w:w="1597" w:type="pct"/>
            <w:gridSpan w:val="4"/>
            <w:tcBorders>
              <w:top w:val="nil"/>
              <w:left w:val="nil"/>
              <w:bottom w:val="nil"/>
              <w:right w:val="nil"/>
            </w:tcBorders>
            <w:hideMark/>
          </w:tcPr>
          <w:p w14:paraId="604DDD04" w14:textId="77777777" w:rsidR="0054705D" w:rsidRDefault="0054705D" w:rsidP="00E205E7">
            <w:pPr>
              <w:rPr>
                <w:ins w:id="8608" w:author="Arjan Kloosterboer" w:date="2018-06-18T13:45:00Z"/>
                <w:rFonts w:ascii="Calibri" w:hAnsi="Calibri" w:cs="Calibri"/>
              </w:rPr>
            </w:pPr>
            <w:ins w:id="8609" w:author="Arjan Kloosterboer" w:date="2018-06-18T13:45:00Z">
              <w:r>
                <w:rPr>
                  <w:rFonts w:ascii="Calibri" w:hAnsi="Calibri" w:cs="Calibri"/>
                  <w:b/>
                  <w:bCs/>
                </w:rPr>
                <w:t>Unieke aanduiding</w:t>
              </w:r>
            </w:ins>
          </w:p>
        </w:tc>
        <w:tc>
          <w:tcPr>
            <w:tcW w:w="3354" w:type="pct"/>
            <w:gridSpan w:val="4"/>
            <w:tcBorders>
              <w:top w:val="nil"/>
              <w:left w:val="nil"/>
              <w:bottom w:val="nil"/>
              <w:right w:val="nil"/>
            </w:tcBorders>
            <w:hideMark/>
          </w:tcPr>
          <w:p w14:paraId="2624DC83" w14:textId="77777777" w:rsidR="0054705D" w:rsidRPr="0054705D" w:rsidRDefault="0054705D" w:rsidP="00E205E7">
            <w:pPr>
              <w:rPr>
                <w:ins w:id="8610" w:author="Arjan Kloosterboer" w:date="2018-06-18T13:45:00Z"/>
                <w:rFonts w:ascii="Calibri" w:hAnsi="Calibri" w:cs="Calibri"/>
                <w:lang w:val="nl-NL"/>
              </w:rPr>
            </w:pPr>
            <w:ins w:id="8611" w:author="Arjan Kloosterboer" w:date="2018-06-18T13:45:00Z">
              <w:r w:rsidRPr="0054705D">
                <w:rPr>
                  <w:rFonts w:ascii="Calibri" w:hAnsi="Calibri" w:cs="Calibri"/>
                  <w:lang w:val="nl-NL"/>
                </w:rPr>
                <w:t>Resultaattypeomschrijving Procesobjectaard, RESULTAATTYPE is relevant voor ZAAKTYPE</w:t>
              </w:r>
            </w:ins>
          </w:p>
        </w:tc>
      </w:tr>
      <w:tr w:rsidR="0054705D" w14:paraId="6520D577" w14:textId="77777777" w:rsidTr="004D5F49">
        <w:trPr>
          <w:tblCellSpacing w:w="15" w:type="dxa"/>
          <w:ins w:id="8612" w:author="Arjan Kloosterboer" w:date="2018-06-18T13:45:00Z"/>
        </w:trPr>
        <w:tc>
          <w:tcPr>
            <w:tcW w:w="1597" w:type="pct"/>
            <w:gridSpan w:val="4"/>
            <w:tcBorders>
              <w:top w:val="nil"/>
              <w:left w:val="nil"/>
              <w:bottom w:val="nil"/>
              <w:right w:val="nil"/>
            </w:tcBorders>
            <w:hideMark/>
          </w:tcPr>
          <w:p w14:paraId="14EA9FC0" w14:textId="77777777" w:rsidR="0054705D" w:rsidRDefault="0054705D" w:rsidP="00E205E7">
            <w:pPr>
              <w:rPr>
                <w:ins w:id="8613" w:author="Arjan Kloosterboer" w:date="2018-06-18T13:45:00Z"/>
                <w:rFonts w:ascii="Calibri" w:hAnsi="Calibri" w:cs="Calibri"/>
              </w:rPr>
            </w:pPr>
            <w:ins w:id="8614" w:author="Arjan Kloosterboer" w:date="2018-06-18T13:45:00Z">
              <w:r>
                <w:rPr>
                  <w:rFonts w:ascii="Calibri" w:hAnsi="Calibri" w:cs="Calibri"/>
                  <w:b/>
                  <w:bCs/>
                </w:rPr>
                <w:lastRenderedPageBreak/>
                <w:t>Populatie</w:t>
              </w:r>
            </w:ins>
          </w:p>
        </w:tc>
        <w:tc>
          <w:tcPr>
            <w:tcW w:w="3354" w:type="pct"/>
            <w:gridSpan w:val="4"/>
            <w:tcBorders>
              <w:top w:val="nil"/>
              <w:left w:val="nil"/>
              <w:bottom w:val="nil"/>
              <w:right w:val="nil"/>
            </w:tcBorders>
            <w:hideMark/>
          </w:tcPr>
          <w:p w14:paraId="07FF3855" w14:textId="77777777" w:rsidR="0054705D" w:rsidRDefault="0054705D" w:rsidP="00E205E7">
            <w:pPr>
              <w:rPr>
                <w:ins w:id="8615" w:author="Arjan Kloosterboer" w:date="2018-06-18T13:45:00Z"/>
                <w:rFonts w:ascii="Calibri" w:hAnsi="Calibri" w:cs="Calibri"/>
              </w:rPr>
            </w:pPr>
          </w:p>
        </w:tc>
      </w:tr>
      <w:tr w:rsidR="0054705D" w14:paraId="148410DD" w14:textId="77777777" w:rsidTr="004D5F49">
        <w:trPr>
          <w:tblCellSpacing w:w="15" w:type="dxa"/>
          <w:ins w:id="8616" w:author="Arjan Kloosterboer" w:date="2018-06-18T13:45:00Z"/>
        </w:trPr>
        <w:tc>
          <w:tcPr>
            <w:tcW w:w="1597" w:type="pct"/>
            <w:gridSpan w:val="4"/>
            <w:tcBorders>
              <w:top w:val="nil"/>
              <w:left w:val="nil"/>
              <w:bottom w:val="nil"/>
              <w:right w:val="nil"/>
            </w:tcBorders>
            <w:hideMark/>
          </w:tcPr>
          <w:p w14:paraId="37AA2619" w14:textId="77777777" w:rsidR="0054705D" w:rsidRDefault="0054705D" w:rsidP="00E205E7">
            <w:pPr>
              <w:rPr>
                <w:ins w:id="8617" w:author="Arjan Kloosterboer" w:date="2018-06-18T13:45:00Z"/>
                <w:rFonts w:ascii="Calibri" w:hAnsi="Calibri" w:cs="Calibri"/>
              </w:rPr>
            </w:pPr>
            <w:ins w:id="8618" w:author="Arjan Kloosterboer" w:date="2018-06-18T13:45:00Z">
              <w:r>
                <w:rPr>
                  <w:rFonts w:ascii="Calibri" w:hAnsi="Calibri" w:cs="Calibri"/>
                  <w:b/>
                  <w:bCs/>
                </w:rPr>
                <w:t>Kwaliteit</w:t>
              </w:r>
            </w:ins>
          </w:p>
        </w:tc>
        <w:tc>
          <w:tcPr>
            <w:tcW w:w="3354" w:type="pct"/>
            <w:gridSpan w:val="4"/>
            <w:tcBorders>
              <w:top w:val="nil"/>
              <w:left w:val="nil"/>
              <w:bottom w:val="nil"/>
              <w:right w:val="nil"/>
            </w:tcBorders>
            <w:hideMark/>
          </w:tcPr>
          <w:p w14:paraId="15846E31" w14:textId="77777777" w:rsidR="0054705D" w:rsidRDefault="0054705D" w:rsidP="00E205E7">
            <w:pPr>
              <w:rPr>
                <w:ins w:id="8619" w:author="Arjan Kloosterboer" w:date="2018-06-18T13:45:00Z"/>
                <w:rFonts w:ascii="Calibri" w:hAnsi="Calibri" w:cs="Calibri"/>
              </w:rPr>
            </w:pPr>
          </w:p>
        </w:tc>
      </w:tr>
      <w:tr w:rsidR="0054705D" w14:paraId="6D46E429" w14:textId="77777777" w:rsidTr="004D5F49">
        <w:trPr>
          <w:tblCellSpacing w:w="15" w:type="dxa"/>
          <w:ins w:id="8620" w:author="Arjan Kloosterboer" w:date="2018-06-18T13:45:00Z"/>
        </w:trPr>
        <w:tc>
          <w:tcPr>
            <w:tcW w:w="1597" w:type="pct"/>
            <w:gridSpan w:val="4"/>
            <w:tcBorders>
              <w:top w:val="nil"/>
              <w:left w:val="nil"/>
              <w:bottom w:val="nil"/>
              <w:right w:val="nil"/>
            </w:tcBorders>
            <w:hideMark/>
          </w:tcPr>
          <w:p w14:paraId="2987B791" w14:textId="77777777" w:rsidR="0054705D" w:rsidRDefault="0054705D" w:rsidP="00E205E7">
            <w:pPr>
              <w:rPr>
                <w:ins w:id="8621" w:author="Arjan Kloosterboer" w:date="2018-06-18T13:45:00Z"/>
                <w:rFonts w:ascii="Calibri" w:hAnsi="Calibri" w:cs="Calibri"/>
              </w:rPr>
            </w:pPr>
            <w:ins w:id="8622" w:author="Arjan Kloosterboer" w:date="2018-06-18T13:45:00Z">
              <w:r>
                <w:rPr>
                  <w:rFonts w:ascii="Calibri" w:hAnsi="Calibri" w:cs="Calibri"/>
                  <w:b/>
                  <w:bCs/>
                </w:rPr>
                <w:t>Indicatie abstract object</w:t>
              </w:r>
            </w:ins>
          </w:p>
        </w:tc>
        <w:tc>
          <w:tcPr>
            <w:tcW w:w="3354" w:type="pct"/>
            <w:gridSpan w:val="4"/>
            <w:tcBorders>
              <w:top w:val="nil"/>
              <w:left w:val="nil"/>
              <w:bottom w:val="nil"/>
              <w:right w:val="nil"/>
            </w:tcBorders>
            <w:hideMark/>
          </w:tcPr>
          <w:p w14:paraId="569A01E0" w14:textId="77777777" w:rsidR="0054705D" w:rsidRDefault="0054705D" w:rsidP="00E205E7">
            <w:pPr>
              <w:rPr>
                <w:ins w:id="8623" w:author="Arjan Kloosterboer" w:date="2018-06-18T13:45:00Z"/>
                <w:rFonts w:ascii="Calibri" w:hAnsi="Calibri" w:cs="Calibri"/>
              </w:rPr>
            </w:pPr>
            <w:ins w:id="8624" w:author="Arjan Kloosterboer" w:date="2018-06-18T13:45:00Z">
              <w:r>
                <w:rPr>
                  <w:rFonts w:ascii="Calibri" w:hAnsi="Calibri" w:cs="Calibri"/>
                </w:rPr>
                <w:t>Nee</w:t>
              </w:r>
            </w:ins>
          </w:p>
        </w:tc>
      </w:tr>
      <w:tr w:rsidR="0054705D" w14:paraId="2C82D82E" w14:textId="77777777" w:rsidTr="0019648B">
        <w:trPr>
          <w:tblCellSpacing w:w="15" w:type="dxa"/>
          <w:ins w:id="8625" w:author="Arjan Kloosterboer" w:date="2018-06-18T13:45:00Z"/>
        </w:trPr>
        <w:tc>
          <w:tcPr>
            <w:tcW w:w="4967" w:type="pct"/>
            <w:gridSpan w:val="8"/>
            <w:tcBorders>
              <w:top w:val="nil"/>
              <w:left w:val="nil"/>
              <w:bottom w:val="nil"/>
              <w:right w:val="nil"/>
            </w:tcBorders>
            <w:hideMark/>
          </w:tcPr>
          <w:p w14:paraId="04D9A45B" w14:textId="77777777" w:rsidR="0054705D" w:rsidRDefault="0054705D" w:rsidP="00E205E7">
            <w:pPr>
              <w:rPr>
                <w:ins w:id="8626" w:author="Arjan Kloosterboer" w:date="2018-06-18T13:45:00Z"/>
                <w:rFonts w:ascii="Calibri" w:hAnsi="Calibri" w:cs="Calibri"/>
              </w:rPr>
            </w:pPr>
            <w:ins w:id="8627" w:author="Arjan Kloosterboer" w:date="2018-06-18T13:45:00Z">
              <w:r>
                <w:rPr>
                  <w:rFonts w:ascii="Calibri" w:hAnsi="Calibri" w:cs="Calibri"/>
                  <w:b/>
                  <w:bCs/>
                </w:rPr>
                <w:t>Overzicht attributen</w:t>
              </w:r>
            </w:ins>
          </w:p>
        </w:tc>
      </w:tr>
      <w:tr w:rsidR="004D5F49" w14:paraId="468D337C" w14:textId="77777777" w:rsidTr="004D5F49">
        <w:trPr>
          <w:tblCellSpacing w:w="15" w:type="dxa"/>
          <w:ins w:id="8628" w:author="Arjan Kloosterboer" w:date="2018-06-18T13:45:00Z"/>
        </w:trPr>
        <w:tc>
          <w:tcPr>
            <w:tcW w:w="39" w:type="pct"/>
            <w:tcBorders>
              <w:top w:val="nil"/>
              <w:left w:val="nil"/>
              <w:bottom w:val="nil"/>
              <w:right w:val="nil"/>
            </w:tcBorders>
            <w:hideMark/>
          </w:tcPr>
          <w:p w14:paraId="0F99803B" w14:textId="77777777" w:rsidR="0054705D" w:rsidRDefault="0054705D" w:rsidP="00E205E7">
            <w:pPr>
              <w:rPr>
                <w:ins w:id="8629" w:author="Arjan Kloosterboer" w:date="2018-06-18T13:45:00Z"/>
                <w:rFonts w:ascii="Calibri" w:hAnsi="Calibri" w:cs="Calibri"/>
              </w:rPr>
            </w:pPr>
          </w:p>
        </w:tc>
        <w:tc>
          <w:tcPr>
            <w:tcW w:w="1257" w:type="pct"/>
            <w:gridSpan w:val="2"/>
            <w:tcBorders>
              <w:top w:val="nil"/>
              <w:left w:val="nil"/>
              <w:bottom w:val="nil"/>
              <w:right w:val="nil"/>
            </w:tcBorders>
            <w:hideMark/>
          </w:tcPr>
          <w:p w14:paraId="0ED9169A" w14:textId="77777777" w:rsidR="0054705D" w:rsidRDefault="0054705D" w:rsidP="00E205E7">
            <w:pPr>
              <w:rPr>
                <w:ins w:id="8630" w:author="Arjan Kloosterboer" w:date="2018-06-18T13:45:00Z"/>
                <w:rFonts w:ascii="Calibri" w:hAnsi="Calibri" w:cs="Calibri"/>
              </w:rPr>
            </w:pPr>
            <w:ins w:id="8631" w:author="Arjan Kloosterboer" w:date="2018-06-18T13:45:00Z">
              <w:r>
                <w:rPr>
                  <w:rFonts w:ascii="Calibri" w:hAnsi="Calibri" w:cs="Calibri"/>
                  <w:i/>
                  <w:iCs/>
                </w:rPr>
                <w:t>Attribuutnaam</w:t>
              </w:r>
            </w:ins>
          </w:p>
        </w:tc>
        <w:tc>
          <w:tcPr>
            <w:tcW w:w="2230" w:type="pct"/>
            <w:gridSpan w:val="3"/>
            <w:tcBorders>
              <w:top w:val="nil"/>
              <w:left w:val="nil"/>
              <w:bottom w:val="nil"/>
              <w:right w:val="nil"/>
            </w:tcBorders>
            <w:hideMark/>
          </w:tcPr>
          <w:p w14:paraId="3944CA24" w14:textId="77777777" w:rsidR="0054705D" w:rsidRDefault="0054705D" w:rsidP="00E205E7">
            <w:pPr>
              <w:rPr>
                <w:ins w:id="8632" w:author="Arjan Kloosterboer" w:date="2018-06-18T13:45:00Z"/>
                <w:rFonts w:ascii="Calibri" w:hAnsi="Calibri" w:cs="Calibri"/>
              </w:rPr>
            </w:pPr>
            <w:ins w:id="8633" w:author="Arjan Kloosterboer" w:date="2018-06-18T13:45:00Z">
              <w:r>
                <w:rPr>
                  <w:rFonts w:ascii="Calibri" w:hAnsi="Calibri" w:cs="Calibri"/>
                  <w:i/>
                  <w:iCs/>
                </w:rPr>
                <w:t>Definitie</w:t>
              </w:r>
            </w:ins>
          </w:p>
        </w:tc>
        <w:tc>
          <w:tcPr>
            <w:tcW w:w="857" w:type="pct"/>
            <w:tcBorders>
              <w:top w:val="nil"/>
              <w:left w:val="nil"/>
              <w:bottom w:val="nil"/>
              <w:right w:val="nil"/>
            </w:tcBorders>
            <w:hideMark/>
          </w:tcPr>
          <w:p w14:paraId="1F0BA9C3" w14:textId="77777777" w:rsidR="0054705D" w:rsidRDefault="0054705D" w:rsidP="00E205E7">
            <w:pPr>
              <w:rPr>
                <w:ins w:id="8634" w:author="Arjan Kloosterboer" w:date="2018-06-18T13:45:00Z"/>
                <w:rFonts w:ascii="Calibri" w:hAnsi="Calibri" w:cs="Calibri"/>
              </w:rPr>
            </w:pPr>
            <w:ins w:id="8635" w:author="Arjan Kloosterboer" w:date="2018-06-18T13:45:00Z">
              <w:r>
                <w:rPr>
                  <w:rFonts w:ascii="Calibri" w:hAnsi="Calibri" w:cs="Calibri"/>
                  <w:i/>
                  <w:iCs/>
                </w:rPr>
                <w:t>Formaat</w:t>
              </w:r>
            </w:ins>
          </w:p>
        </w:tc>
        <w:tc>
          <w:tcPr>
            <w:tcW w:w="518" w:type="pct"/>
            <w:tcBorders>
              <w:top w:val="nil"/>
              <w:left w:val="nil"/>
              <w:bottom w:val="nil"/>
              <w:right w:val="nil"/>
            </w:tcBorders>
            <w:hideMark/>
          </w:tcPr>
          <w:p w14:paraId="1D7C59C9" w14:textId="77777777" w:rsidR="0054705D" w:rsidRDefault="0054705D" w:rsidP="00E205E7">
            <w:pPr>
              <w:rPr>
                <w:ins w:id="8636" w:author="Arjan Kloosterboer" w:date="2018-06-18T13:45:00Z"/>
                <w:rFonts w:ascii="Calibri" w:hAnsi="Calibri" w:cs="Calibri"/>
              </w:rPr>
            </w:pPr>
            <w:ins w:id="8637" w:author="Arjan Kloosterboer" w:date="2018-06-18T13:45:00Z">
              <w:r>
                <w:rPr>
                  <w:rFonts w:ascii="Calibri" w:hAnsi="Calibri" w:cs="Calibri"/>
                  <w:i/>
                  <w:iCs/>
                </w:rPr>
                <w:t>Card</w:t>
              </w:r>
            </w:ins>
          </w:p>
        </w:tc>
      </w:tr>
      <w:tr w:rsidR="004D5F49" w14:paraId="65A62C5C" w14:textId="77777777" w:rsidTr="004D5F49">
        <w:trPr>
          <w:tblCellSpacing w:w="15" w:type="dxa"/>
          <w:ins w:id="8638" w:author="Arjan Kloosterboer" w:date="2018-06-18T13:45:00Z"/>
        </w:trPr>
        <w:tc>
          <w:tcPr>
            <w:tcW w:w="39" w:type="pct"/>
            <w:tcBorders>
              <w:top w:val="nil"/>
              <w:left w:val="nil"/>
              <w:bottom w:val="nil"/>
              <w:right w:val="nil"/>
            </w:tcBorders>
            <w:hideMark/>
          </w:tcPr>
          <w:p w14:paraId="31FCF01E" w14:textId="77777777" w:rsidR="0054705D" w:rsidRDefault="0054705D" w:rsidP="00E205E7">
            <w:pPr>
              <w:rPr>
                <w:ins w:id="8639" w:author="Arjan Kloosterboer" w:date="2018-06-18T13:45:00Z"/>
                <w:rFonts w:ascii="Calibri" w:hAnsi="Calibri" w:cs="Calibri"/>
              </w:rPr>
            </w:pPr>
            <w:ins w:id="8640" w:author="Arjan Kloosterboer" w:date="2018-06-18T13:45:00Z">
              <w:r>
                <w:rPr>
                  <w:rFonts w:ascii="Calibri" w:hAnsi="Calibri" w:cs="Calibri"/>
                </w:rPr>
                <w:t> </w:t>
              </w:r>
            </w:ins>
          </w:p>
        </w:tc>
        <w:tc>
          <w:tcPr>
            <w:tcW w:w="1257" w:type="pct"/>
            <w:gridSpan w:val="2"/>
            <w:tcBorders>
              <w:top w:val="nil"/>
              <w:left w:val="nil"/>
              <w:bottom w:val="nil"/>
              <w:right w:val="nil"/>
            </w:tcBorders>
            <w:hideMark/>
          </w:tcPr>
          <w:p w14:paraId="4F948118" w14:textId="77777777" w:rsidR="0054705D" w:rsidRDefault="0054705D" w:rsidP="00E205E7">
            <w:pPr>
              <w:rPr>
                <w:ins w:id="8641" w:author="Arjan Kloosterboer" w:date="2018-06-18T13:45:00Z"/>
                <w:rFonts w:ascii="Calibri" w:hAnsi="Calibri" w:cs="Calibri"/>
              </w:rPr>
            </w:pPr>
            <w:ins w:id="8642" w:author="Arjan Kloosterboer" w:date="2018-06-18T13:45:00Z">
              <w:r>
                <w:rPr>
                  <w:rFonts w:ascii="Calibri" w:hAnsi="Calibri" w:cs="Calibri"/>
                </w:rPr>
                <w:t xml:space="preserve">Resultaattypeomschrijving </w:t>
              </w:r>
            </w:ins>
          </w:p>
        </w:tc>
        <w:tc>
          <w:tcPr>
            <w:tcW w:w="2230" w:type="pct"/>
            <w:gridSpan w:val="3"/>
            <w:tcBorders>
              <w:top w:val="nil"/>
              <w:left w:val="nil"/>
              <w:bottom w:val="nil"/>
              <w:right w:val="nil"/>
            </w:tcBorders>
            <w:hideMark/>
          </w:tcPr>
          <w:p w14:paraId="0F295987" w14:textId="77777777" w:rsidR="0054705D" w:rsidRPr="0054705D" w:rsidRDefault="0054705D" w:rsidP="00E205E7">
            <w:pPr>
              <w:rPr>
                <w:ins w:id="8643" w:author="Arjan Kloosterboer" w:date="2018-06-18T13:45:00Z"/>
                <w:rFonts w:ascii="Calibri" w:hAnsi="Calibri" w:cs="Calibri"/>
                <w:lang w:val="nl-NL"/>
              </w:rPr>
            </w:pPr>
            <w:ins w:id="8644" w:author="Arjan Kloosterboer" w:date="2018-06-18T13:45:00Z">
              <w:r w:rsidRPr="0054705D">
                <w:rPr>
                  <w:rFonts w:ascii="Calibri" w:hAnsi="Calibri" w:cs="Calibri"/>
                  <w:lang w:val="nl-NL"/>
                </w:rPr>
                <w:t>Omschrijving van de aard van resultaten van het RESULTAATTYPE.</w:t>
              </w:r>
            </w:ins>
          </w:p>
        </w:tc>
        <w:tc>
          <w:tcPr>
            <w:tcW w:w="857" w:type="pct"/>
            <w:tcBorders>
              <w:top w:val="nil"/>
              <w:left w:val="nil"/>
              <w:bottom w:val="nil"/>
              <w:right w:val="nil"/>
            </w:tcBorders>
            <w:hideMark/>
          </w:tcPr>
          <w:p w14:paraId="405C416C" w14:textId="77777777" w:rsidR="0054705D" w:rsidRDefault="0054705D" w:rsidP="00E205E7">
            <w:pPr>
              <w:rPr>
                <w:ins w:id="8645" w:author="Arjan Kloosterboer" w:date="2018-06-18T13:45:00Z"/>
                <w:rFonts w:ascii="Calibri" w:hAnsi="Calibri" w:cs="Calibri"/>
              </w:rPr>
            </w:pPr>
            <w:ins w:id="8646" w:author="Arjan Kloosterboer" w:date="2018-06-18T13:45:00Z">
              <w:r>
                <w:rPr>
                  <w:rFonts w:ascii="Calibri" w:hAnsi="Calibri" w:cs="Calibri"/>
                </w:rPr>
                <w:t xml:space="preserve">AN20 </w:t>
              </w:r>
            </w:ins>
          </w:p>
        </w:tc>
        <w:tc>
          <w:tcPr>
            <w:tcW w:w="518" w:type="pct"/>
            <w:tcBorders>
              <w:top w:val="nil"/>
              <w:left w:val="nil"/>
              <w:bottom w:val="nil"/>
              <w:right w:val="nil"/>
            </w:tcBorders>
            <w:hideMark/>
          </w:tcPr>
          <w:p w14:paraId="2E469A9C" w14:textId="77777777" w:rsidR="0054705D" w:rsidRDefault="0054705D" w:rsidP="00E205E7">
            <w:pPr>
              <w:rPr>
                <w:ins w:id="8647" w:author="Arjan Kloosterboer" w:date="2018-06-18T13:45:00Z"/>
                <w:rFonts w:ascii="Calibri" w:hAnsi="Calibri" w:cs="Calibri"/>
              </w:rPr>
            </w:pPr>
            <w:ins w:id="8648" w:author="Arjan Kloosterboer" w:date="2018-06-18T13:45:00Z">
              <w:r>
                <w:rPr>
                  <w:rFonts w:ascii="Calibri" w:hAnsi="Calibri" w:cs="Calibri"/>
                </w:rPr>
                <w:t>1</w:t>
              </w:r>
            </w:ins>
          </w:p>
        </w:tc>
      </w:tr>
      <w:tr w:rsidR="004D5F49" w14:paraId="2B20309A" w14:textId="77777777" w:rsidTr="004D5F49">
        <w:trPr>
          <w:tblCellSpacing w:w="15" w:type="dxa"/>
          <w:ins w:id="8649" w:author="Arjan Kloosterboer" w:date="2018-06-18T13:45:00Z"/>
        </w:trPr>
        <w:tc>
          <w:tcPr>
            <w:tcW w:w="39" w:type="pct"/>
            <w:tcBorders>
              <w:top w:val="nil"/>
              <w:left w:val="nil"/>
              <w:bottom w:val="nil"/>
              <w:right w:val="nil"/>
            </w:tcBorders>
            <w:hideMark/>
          </w:tcPr>
          <w:p w14:paraId="3300AF85" w14:textId="77777777" w:rsidR="0054705D" w:rsidRDefault="0054705D" w:rsidP="00E205E7">
            <w:pPr>
              <w:rPr>
                <w:ins w:id="8650" w:author="Arjan Kloosterboer" w:date="2018-06-18T13:45:00Z"/>
                <w:rFonts w:ascii="Calibri" w:hAnsi="Calibri" w:cs="Calibri"/>
              </w:rPr>
            </w:pPr>
            <w:ins w:id="8651" w:author="Arjan Kloosterboer" w:date="2018-06-18T13:45:00Z">
              <w:r>
                <w:rPr>
                  <w:rFonts w:ascii="Calibri" w:hAnsi="Calibri" w:cs="Calibri"/>
                </w:rPr>
                <w:t> </w:t>
              </w:r>
            </w:ins>
          </w:p>
        </w:tc>
        <w:tc>
          <w:tcPr>
            <w:tcW w:w="1257" w:type="pct"/>
            <w:gridSpan w:val="2"/>
            <w:tcBorders>
              <w:top w:val="nil"/>
              <w:left w:val="nil"/>
              <w:bottom w:val="nil"/>
              <w:right w:val="nil"/>
            </w:tcBorders>
            <w:hideMark/>
          </w:tcPr>
          <w:p w14:paraId="3C5A62F3" w14:textId="77777777" w:rsidR="0054705D" w:rsidRDefault="0054705D" w:rsidP="00E205E7">
            <w:pPr>
              <w:rPr>
                <w:ins w:id="8652" w:author="Arjan Kloosterboer" w:date="2018-06-18T13:45:00Z"/>
                <w:rFonts w:ascii="Calibri" w:hAnsi="Calibri" w:cs="Calibri"/>
              </w:rPr>
            </w:pPr>
            <w:ins w:id="8653" w:author="Arjan Kloosterboer" w:date="2018-06-18T13:45:00Z">
              <w:r>
                <w:rPr>
                  <w:rFonts w:ascii="Calibri" w:hAnsi="Calibri" w:cs="Calibri"/>
                </w:rPr>
                <w:t xml:space="preserve">Procesobjectaard </w:t>
              </w:r>
            </w:ins>
          </w:p>
        </w:tc>
        <w:tc>
          <w:tcPr>
            <w:tcW w:w="2230" w:type="pct"/>
            <w:gridSpan w:val="3"/>
            <w:tcBorders>
              <w:top w:val="nil"/>
              <w:left w:val="nil"/>
              <w:bottom w:val="nil"/>
              <w:right w:val="nil"/>
            </w:tcBorders>
            <w:hideMark/>
          </w:tcPr>
          <w:p w14:paraId="7292D1C0" w14:textId="77777777" w:rsidR="0054705D" w:rsidRPr="0054705D" w:rsidRDefault="0054705D" w:rsidP="00E205E7">
            <w:pPr>
              <w:rPr>
                <w:ins w:id="8654" w:author="Arjan Kloosterboer" w:date="2018-06-18T13:45:00Z"/>
                <w:rFonts w:ascii="Calibri" w:hAnsi="Calibri" w:cs="Calibri"/>
                <w:lang w:val="nl-NL"/>
              </w:rPr>
            </w:pPr>
            <w:ins w:id="8655" w:author="Arjan Kloosterboer" w:date="2018-06-18T13:45:00Z">
              <w:r w:rsidRPr="0054705D">
                <w:rPr>
                  <w:rFonts w:ascii="Calibri" w:hAnsi="Calibri" w:cs="Calibri"/>
                  <w:lang w:val="nl-NL"/>
                </w:rPr>
                <w:t xml:space="preserve">Omschrijving van het object, subject of gebeurtenis waarop, vanuit archiveringsoptiek, het resultaattype bij zaken van dit type betrekking heeft. </w:t>
              </w:r>
            </w:ins>
          </w:p>
        </w:tc>
        <w:tc>
          <w:tcPr>
            <w:tcW w:w="857" w:type="pct"/>
            <w:tcBorders>
              <w:top w:val="nil"/>
              <w:left w:val="nil"/>
              <w:bottom w:val="nil"/>
              <w:right w:val="nil"/>
            </w:tcBorders>
            <w:hideMark/>
          </w:tcPr>
          <w:p w14:paraId="0585ABEA" w14:textId="77777777" w:rsidR="0054705D" w:rsidRDefault="0054705D" w:rsidP="00E205E7">
            <w:pPr>
              <w:rPr>
                <w:ins w:id="8656" w:author="Arjan Kloosterboer" w:date="2018-06-18T13:45:00Z"/>
                <w:rFonts w:ascii="Calibri" w:hAnsi="Calibri" w:cs="Calibri"/>
              </w:rPr>
            </w:pPr>
            <w:ins w:id="8657" w:author="Arjan Kloosterboer" w:date="2018-06-18T13:45:00Z">
              <w:r>
                <w:rPr>
                  <w:rFonts w:ascii="Calibri" w:hAnsi="Calibri" w:cs="Calibri"/>
                </w:rPr>
                <w:t xml:space="preserve">AN200 </w:t>
              </w:r>
            </w:ins>
          </w:p>
        </w:tc>
        <w:tc>
          <w:tcPr>
            <w:tcW w:w="518" w:type="pct"/>
            <w:tcBorders>
              <w:top w:val="nil"/>
              <w:left w:val="nil"/>
              <w:bottom w:val="nil"/>
              <w:right w:val="nil"/>
            </w:tcBorders>
            <w:hideMark/>
          </w:tcPr>
          <w:p w14:paraId="7420D88B" w14:textId="77777777" w:rsidR="0054705D" w:rsidRDefault="0054705D" w:rsidP="00E205E7">
            <w:pPr>
              <w:rPr>
                <w:ins w:id="8658" w:author="Arjan Kloosterboer" w:date="2018-06-18T13:45:00Z"/>
                <w:rFonts w:ascii="Calibri" w:hAnsi="Calibri" w:cs="Calibri"/>
              </w:rPr>
            </w:pPr>
            <w:ins w:id="8659" w:author="Arjan Kloosterboer" w:date="2018-06-18T13:45:00Z">
              <w:r>
                <w:rPr>
                  <w:rFonts w:ascii="Calibri" w:hAnsi="Calibri" w:cs="Calibri"/>
                </w:rPr>
                <w:t>1</w:t>
              </w:r>
            </w:ins>
          </w:p>
        </w:tc>
      </w:tr>
      <w:tr w:rsidR="004D5F49" w14:paraId="51E57BCE" w14:textId="77777777" w:rsidTr="004D5F49">
        <w:trPr>
          <w:tblCellSpacing w:w="15" w:type="dxa"/>
          <w:ins w:id="8660" w:author="Arjan Kloosterboer" w:date="2018-06-18T13:45:00Z"/>
        </w:trPr>
        <w:tc>
          <w:tcPr>
            <w:tcW w:w="39" w:type="pct"/>
            <w:tcBorders>
              <w:top w:val="nil"/>
              <w:left w:val="nil"/>
              <w:bottom w:val="nil"/>
              <w:right w:val="nil"/>
            </w:tcBorders>
            <w:hideMark/>
          </w:tcPr>
          <w:p w14:paraId="0CF55133" w14:textId="77777777" w:rsidR="0054705D" w:rsidRDefault="0054705D" w:rsidP="00E205E7">
            <w:pPr>
              <w:rPr>
                <w:ins w:id="8661" w:author="Arjan Kloosterboer" w:date="2018-06-18T13:45:00Z"/>
                <w:rFonts w:ascii="Calibri" w:hAnsi="Calibri" w:cs="Calibri"/>
              </w:rPr>
            </w:pPr>
            <w:ins w:id="8662" w:author="Arjan Kloosterboer" w:date="2018-06-18T13:45:00Z">
              <w:r>
                <w:rPr>
                  <w:rFonts w:ascii="Calibri" w:hAnsi="Calibri" w:cs="Calibri"/>
                </w:rPr>
                <w:t> </w:t>
              </w:r>
            </w:ins>
          </w:p>
        </w:tc>
        <w:tc>
          <w:tcPr>
            <w:tcW w:w="1257" w:type="pct"/>
            <w:gridSpan w:val="2"/>
            <w:tcBorders>
              <w:top w:val="nil"/>
              <w:left w:val="nil"/>
              <w:bottom w:val="nil"/>
              <w:right w:val="nil"/>
            </w:tcBorders>
            <w:hideMark/>
          </w:tcPr>
          <w:p w14:paraId="3A38CF6B" w14:textId="77777777" w:rsidR="0054705D" w:rsidRDefault="0054705D" w:rsidP="00E205E7">
            <w:pPr>
              <w:rPr>
                <w:ins w:id="8663" w:author="Arjan Kloosterboer" w:date="2018-06-18T13:45:00Z"/>
                <w:rFonts w:ascii="Calibri" w:hAnsi="Calibri" w:cs="Calibri"/>
              </w:rPr>
            </w:pPr>
            <w:ins w:id="8664" w:author="Arjan Kloosterboer" w:date="2018-06-18T13:45:00Z">
              <w:r>
                <w:rPr>
                  <w:rFonts w:ascii="Calibri" w:hAnsi="Calibri" w:cs="Calibri"/>
                </w:rPr>
                <w:t xml:space="preserve">Archiefnominatie </w:t>
              </w:r>
            </w:ins>
          </w:p>
        </w:tc>
        <w:tc>
          <w:tcPr>
            <w:tcW w:w="2230" w:type="pct"/>
            <w:gridSpan w:val="3"/>
            <w:tcBorders>
              <w:top w:val="nil"/>
              <w:left w:val="nil"/>
              <w:bottom w:val="nil"/>
              <w:right w:val="nil"/>
            </w:tcBorders>
            <w:hideMark/>
          </w:tcPr>
          <w:p w14:paraId="307A170F" w14:textId="77777777" w:rsidR="0054705D" w:rsidRPr="0054705D" w:rsidRDefault="0054705D" w:rsidP="00E205E7">
            <w:pPr>
              <w:rPr>
                <w:ins w:id="8665" w:author="Arjan Kloosterboer" w:date="2018-06-18T13:45:00Z"/>
                <w:rFonts w:ascii="Calibri" w:hAnsi="Calibri" w:cs="Calibri"/>
                <w:lang w:val="nl-NL"/>
              </w:rPr>
            </w:pPr>
            <w:ins w:id="8666" w:author="Arjan Kloosterboer" w:date="2018-06-18T13:45:00Z">
              <w:r w:rsidRPr="0054705D">
                <w:rPr>
                  <w:rFonts w:ascii="Calibri" w:hAnsi="Calibri" w:cs="Calibri"/>
                  <w:lang w:val="nl-NL"/>
                </w:rPr>
                <w:t xml:space="preserve">Aanduiding die aangeeft of ZAAKen met een resultaat van dit RESULTAATTYPE blijvend moeten worden bewaard of (op termijn) moeten worden vernietigd . </w:t>
              </w:r>
            </w:ins>
          </w:p>
        </w:tc>
        <w:tc>
          <w:tcPr>
            <w:tcW w:w="857" w:type="pct"/>
            <w:tcBorders>
              <w:top w:val="nil"/>
              <w:left w:val="nil"/>
              <w:bottom w:val="nil"/>
              <w:right w:val="nil"/>
            </w:tcBorders>
            <w:hideMark/>
          </w:tcPr>
          <w:p w14:paraId="56D37676" w14:textId="77777777" w:rsidR="0054705D" w:rsidRDefault="0054705D" w:rsidP="00E205E7">
            <w:pPr>
              <w:rPr>
                <w:ins w:id="8667" w:author="Arjan Kloosterboer" w:date="2018-06-18T13:45:00Z"/>
                <w:rFonts w:ascii="Calibri" w:hAnsi="Calibri" w:cs="Calibri"/>
              </w:rPr>
            </w:pPr>
            <w:ins w:id="8668" w:author="Arjan Kloosterboer" w:date="2018-06-18T13:45:00Z">
              <w:r>
                <w:rPr>
                  <w:rFonts w:ascii="Calibri" w:hAnsi="Calibri" w:cs="Calibri"/>
                </w:rPr>
                <w:t xml:space="preserve">archiefnominatie </w:t>
              </w:r>
            </w:ins>
          </w:p>
        </w:tc>
        <w:tc>
          <w:tcPr>
            <w:tcW w:w="518" w:type="pct"/>
            <w:tcBorders>
              <w:top w:val="nil"/>
              <w:left w:val="nil"/>
              <w:bottom w:val="nil"/>
              <w:right w:val="nil"/>
            </w:tcBorders>
            <w:hideMark/>
          </w:tcPr>
          <w:p w14:paraId="097468CF" w14:textId="77777777" w:rsidR="0054705D" w:rsidRDefault="0054705D" w:rsidP="00E205E7">
            <w:pPr>
              <w:rPr>
                <w:ins w:id="8669" w:author="Arjan Kloosterboer" w:date="2018-06-18T13:45:00Z"/>
                <w:rFonts w:ascii="Calibri" w:hAnsi="Calibri" w:cs="Calibri"/>
              </w:rPr>
            </w:pPr>
            <w:ins w:id="8670" w:author="Arjan Kloosterboer" w:date="2018-06-18T13:45:00Z">
              <w:r>
                <w:rPr>
                  <w:rFonts w:ascii="Calibri" w:hAnsi="Calibri" w:cs="Calibri"/>
                </w:rPr>
                <w:t>1</w:t>
              </w:r>
            </w:ins>
          </w:p>
        </w:tc>
      </w:tr>
      <w:tr w:rsidR="004D5F49" w14:paraId="07ABC8FF" w14:textId="77777777" w:rsidTr="004D5F49">
        <w:trPr>
          <w:tblCellSpacing w:w="15" w:type="dxa"/>
          <w:ins w:id="8671" w:author="Arjan Kloosterboer" w:date="2018-06-18T13:45:00Z"/>
        </w:trPr>
        <w:tc>
          <w:tcPr>
            <w:tcW w:w="39" w:type="pct"/>
            <w:tcBorders>
              <w:top w:val="nil"/>
              <w:left w:val="nil"/>
              <w:bottom w:val="nil"/>
              <w:right w:val="nil"/>
            </w:tcBorders>
            <w:hideMark/>
          </w:tcPr>
          <w:p w14:paraId="6BCB66EC" w14:textId="77777777" w:rsidR="0054705D" w:rsidRDefault="0054705D" w:rsidP="00E205E7">
            <w:pPr>
              <w:rPr>
                <w:ins w:id="8672" w:author="Arjan Kloosterboer" w:date="2018-06-18T13:45:00Z"/>
                <w:rFonts w:ascii="Calibri" w:hAnsi="Calibri" w:cs="Calibri"/>
              </w:rPr>
            </w:pPr>
            <w:ins w:id="8673" w:author="Arjan Kloosterboer" w:date="2018-06-18T13:45:00Z">
              <w:r>
                <w:rPr>
                  <w:rFonts w:ascii="Calibri" w:hAnsi="Calibri" w:cs="Calibri"/>
                </w:rPr>
                <w:t> </w:t>
              </w:r>
            </w:ins>
          </w:p>
        </w:tc>
        <w:tc>
          <w:tcPr>
            <w:tcW w:w="1257" w:type="pct"/>
            <w:gridSpan w:val="2"/>
            <w:tcBorders>
              <w:top w:val="nil"/>
              <w:left w:val="nil"/>
              <w:bottom w:val="nil"/>
              <w:right w:val="nil"/>
            </w:tcBorders>
            <w:hideMark/>
          </w:tcPr>
          <w:p w14:paraId="75386ACF" w14:textId="77777777" w:rsidR="0054705D" w:rsidRDefault="0054705D" w:rsidP="00E205E7">
            <w:pPr>
              <w:rPr>
                <w:ins w:id="8674" w:author="Arjan Kloosterboer" w:date="2018-06-18T13:45:00Z"/>
                <w:rFonts w:ascii="Calibri" w:hAnsi="Calibri" w:cs="Calibri"/>
              </w:rPr>
            </w:pPr>
            <w:ins w:id="8675" w:author="Arjan Kloosterboer" w:date="2018-06-18T13:45:00Z">
              <w:r>
                <w:rPr>
                  <w:rFonts w:ascii="Calibri" w:hAnsi="Calibri" w:cs="Calibri"/>
                </w:rPr>
                <w:t xml:space="preserve">Procestermijn </w:t>
              </w:r>
            </w:ins>
          </w:p>
        </w:tc>
        <w:tc>
          <w:tcPr>
            <w:tcW w:w="2230" w:type="pct"/>
            <w:gridSpan w:val="3"/>
            <w:tcBorders>
              <w:top w:val="nil"/>
              <w:left w:val="nil"/>
              <w:bottom w:val="nil"/>
              <w:right w:val="nil"/>
            </w:tcBorders>
            <w:hideMark/>
          </w:tcPr>
          <w:p w14:paraId="106689CD" w14:textId="77777777" w:rsidR="0054705D" w:rsidRPr="0054705D" w:rsidRDefault="0054705D" w:rsidP="00E205E7">
            <w:pPr>
              <w:rPr>
                <w:ins w:id="8676" w:author="Arjan Kloosterboer" w:date="2018-06-18T13:45:00Z"/>
                <w:rFonts w:ascii="Calibri" w:hAnsi="Calibri" w:cs="Calibri"/>
                <w:lang w:val="nl-NL"/>
              </w:rPr>
            </w:pPr>
            <w:ins w:id="8677" w:author="Arjan Kloosterboer" w:date="2018-06-18T13:45:00Z">
              <w:r w:rsidRPr="0054705D">
                <w:rPr>
                  <w:rFonts w:ascii="Calibri" w:hAnsi="Calibri" w:cs="Calibri"/>
                  <w:lang w:val="nl-NL"/>
                </w:rPr>
                <w:t xml:space="preserve">De periode dat het zaakdossier na afronding van de zaak actief gebruikt en/of geraadpleegd wordt ter ondersteuning van de taakuitoefening van de organisatie. </w:t>
              </w:r>
            </w:ins>
          </w:p>
        </w:tc>
        <w:tc>
          <w:tcPr>
            <w:tcW w:w="857" w:type="pct"/>
            <w:tcBorders>
              <w:top w:val="nil"/>
              <w:left w:val="nil"/>
              <w:bottom w:val="nil"/>
              <w:right w:val="nil"/>
            </w:tcBorders>
            <w:hideMark/>
          </w:tcPr>
          <w:p w14:paraId="48C14807" w14:textId="77777777" w:rsidR="0054705D" w:rsidRDefault="0054705D" w:rsidP="00E205E7">
            <w:pPr>
              <w:rPr>
                <w:ins w:id="8678" w:author="Arjan Kloosterboer" w:date="2018-06-18T13:45:00Z"/>
                <w:rFonts w:ascii="Calibri" w:hAnsi="Calibri" w:cs="Calibri"/>
              </w:rPr>
            </w:pPr>
            <w:ins w:id="8679" w:author="Arjan Kloosterboer" w:date="2018-06-18T13:45:00Z">
              <w:r>
                <w:rPr>
                  <w:rFonts w:ascii="Calibri" w:hAnsi="Calibri" w:cs="Calibri"/>
                </w:rPr>
                <w:t xml:space="preserve">N3 </w:t>
              </w:r>
            </w:ins>
          </w:p>
        </w:tc>
        <w:tc>
          <w:tcPr>
            <w:tcW w:w="518" w:type="pct"/>
            <w:tcBorders>
              <w:top w:val="nil"/>
              <w:left w:val="nil"/>
              <w:bottom w:val="nil"/>
              <w:right w:val="nil"/>
            </w:tcBorders>
            <w:hideMark/>
          </w:tcPr>
          <w:p w14:paraId="39F5041E" w14:textId="77777777" w:rsidR="0054705D" w:rsidRDefault="0054705D" w:rsidP="00E205E7">
            <w:pPr>
              <w:rPr>
                <w:ins w:id="8680" w:author="Arjan Kloosterboer" w:date="2018-06-18T13:45:00Z"/>
                <w:rFonts w:ascii="Calibri" w:hAnsi="Calibri" w:cs="Calibri"/>
              </w:rPr>
            </w:pPr>
            <w:ins w:id="8681" w:author="Arjan Kloosterboer" w:date="2018-06-18T13:45:00Z">
              <w:r>
                <w:rPr>
                  <w:rFonts w:ascii="Calibri" w:hAnsi="Calibri" w:cs="Calibri"/>
                </w:rPr>
                <w:t>0 .. 1</w:t>
              </w:r>
            </w:ins>
          </w:p>
        </w:tc>
      </w:tr>
      <w:tr w:rsidR="004D5F49" w14:paraId="72170EFA" w14:textId="77777777" w:rsidTr="004D5F49">
        <w:trPr>
          <w:tblCellSpacing w:w="15" w:type="dxa"/>
          <w:ins w:id="8682" w:author="Arjan Kloosterboer" w:date="2018-06-18T13:45:00Z"/>
        </w:trPr>
        <w:tc>
          <w:tcPr>
            <w:tcW w:w="39" w:type="pct"/>
            <w:tcBorders>
              <w:top w:val="nil"/>
              <w:left w:val="nil"/>
              <w:bottom w:val="nil"/>
              <w:right w:val="nil"/>
            </w:tcBorders>
            <w:hideMark/>
          </w:tcPr>
          <w:p w14:paraId="644A86CC" w14:textId="77777777" w:rsidR="0054705D" w:rsidRDefault="0054705D" w:rsidP="00E205E7">
            <w:pPr>
              <w:rPr>
                <w:ins w:id="8683" w:author="Arjan Kloosterboer" w:date="2018-06-18T13:45:00Z"/>
                <w:rFonts w:ascii="Calibri" w:hAnsi="Calibri" w:cs="Calibri"/>
              </w:rPr>
            </w:pPr>
            <w:ins w:id="8684" w:author="Arjan Kloosterboer" w:date="2018-06-18T13:45:00Z">
              <w:r>
                <w:rPr>
                  <w:rFonts w:ascii="Calibri" w:hAnsi="Calibri" w:cs="Calibri"/>
                </w:rPr>
                <w:t> </w:t>
              </w:r>
            </w:ins>
          </w:p>
        </w:tc>
        <w:tc>
          <w:tcPr>
            <w:tcW w:w="1257" w:type="pct"/>
            <w:gridSpan w:val="2"/>
            <w:tcBorders>
              <w:top w:val="nil"/>
              <w:left w:val="nil"/>
              <w:bottom w:val="nil"/>
              <w:right w:val="nil"/>
            </w:tcBorders>
            <w:hideMark/>
          </w:tcPr>
          <w:p w14:paraId="1A2227BD" w14:textId="77777777" w:rsidR="0054705D" w:rsidRDefault="0054705D" w:rsidP="00E205E7">
            <w:pPr>
              <w:rPr>
                <w:ins w:id="8685" w:author="Arjan Kloosterboer" w:date="2018-06-18T13:45:00Z"/>
                <w:rFonts w:ascii="Calibri" w:hAnsi="Calibri" w:cs="Calibri"/>
              </w:rPr>
            </w:pPr>
            <w:ins w:id="8686" w:author="Arjan Kloosterboer" w:date="2018-06-18T13:45:00Z">
              <w:r>
                <w:rPr>
                  <w:rFonts w:ascii="Calibri" w:hAnsi="Calibri" w:cs="Calibri"/>
                </w:rPr>
                <w:t xml:space="preserve">Archiefactietermijn </w:t>
              </w:r>
            </w:ins>
          </w:p>
        </w:tc>
        <w:tc>
          <w:tcPr>
            <w:tcW w:w="2230" w:type="pct"/>
            <w:gridSpan w:val="3"/>
            <w:tcBorders>
              <w:top w:val="nil"/>
              <w:left w:val="nil"/>
              <w:bottom w:val="nil"/>
              <w:right w:val="nil"/>
            </w:tcBorders>
            <w:hideMark/>
          </w:tcPr>
          <w:p w14:paraId="2B5B3928" w14:textId="77777777" w:rsidR="0054705D" w:rsidRPr="0054705D" w:rsidRDefault="0054705D" w:rsidP="00E205E7">
            <w:pPr>
              <w:rPr>
                <w:ins w:id="8687" w:author="Arjan Kloosterboer" w:date="2018-06-18T13:45:00Z"/>
                <w:rFonts w:ascii="Calibri" w:hAnsi="Calibri" w:cs="Calibri"/>
                <w:lang w:val="nl-NL"/>
              </w:rPr>
            </w:pPr>
            <w:ins w:id="8688" w:author="Arjan Kloosterboer" w:date="2018-06-18T13:45:00Z">
              <w:r w:rsidRPr="0054705D">
                <w:rPr>
                  <w:rFonts w:ascii="Calibri" w:hAnsi="Calibri" w:cs="Calibri"/>
                  <w:lang w:val="nl-NL"/>
                </w:rPr>
                <w:t xml:space="preserve">De termijn, na het vervallen van het bedrjfsvoeringsbelang, waarna het zaakdossier (de ZAAK met alle bijbehorende INFORMATIEOBJECTen) van een ZAAK met een resultaat van dit RESULTAATTYPE vernietigd of overgebracht (naar een archiefbewaarplaats) moet worden. </w:t>
              </w:r>
            </w:ins>
          </w:p>
        </w:tc>
        <w:tc>
          <w:tcPr>
            <w:tcW w:w="857" w:type="pct"/>
            <w:tcBorders>
              <w:top w:val="nil"/>
              <w:left w:val="nil"/>
              <w:bottom w:val="nil"/>
              <w:right w:val="nil"/>
            </w:tcBorders>
            <w:hideMark/>
          </w:tcPr>
          <w:p w14:paraId="65AC6F8C" w14:textId="77777777" w:rsidR="0054705D" w:rsidRDefault="0054705D" w:rsidP="00E205E7">
            <w:pPr>
              <w:rPr>
                <w:ins w:id="8689" w:author="Arjan Kloosterboer" w:date="2018-06-18T13:45:00Z"/>
                <w:rFonts w:ascii="Calibri" w:hAnsi="Calibri" w:cs="Calibri"/>
              </w:rPr>
            </w:pPr>
            <w:ins w:id="8690" w:author="Arjan Kloosterboer" w:date="2018-06-18T13:45:00Z">
              <w:r>
                <w:rPr>
                  <w:rFonts w:ascii="Calibri" w:hAnsi="Calibri" w:cs="Calibri"/>
                </w:rPr>
                <w:t xml:space="preserve">N4 </w:t>
              </w:r>
            </w:ins>
          </w:p>
        </w:tc>
        <w:tc>
          <w:tcPr>
            <w:tcW w:w="518" w:type="pct"/>
            <w:tcBorders>
              <w:top w:val="nil"/>
              <w:left w:val="nil"/>
              <w:bottom w:val="nil"/>
              <w:right w:val="nil"/>
            </w:tcBorders>
            <w:hideMark/>
          </w:tcPr>
          <w:p w14:paraId="23403AA8" w14:textId="77777777" w:rsidR="0054705D" w:rsidRDefault="0054705D" w:rsidP="00E205E7">
            <w:pPr>
              <w:rPr>
                <w:ins w:id="8691" w:author="Arjan Kloosterboer" w:date="2018-06-18T13:45:00Z"/>
                <w:rFonts w:ascii="Calibri" w:hAnsi="Calibri" w:cs="Calibri"/>
              </w:rPr>
            </w:pPr>
            <w:ins w:id="8692" w:author="Arjan Kloosterboer" w:date="2018-06-18T13:45:00Z">
              <w:r>
                <w:rPr>
                  <w:rFonts w:ascii="Calibri" w:hAnsi="Calibri" w:cs="Calibri"/>
                </w:rPr>
                <w:t>1</w:t>
              </w:r>
            </w:ins>
          </w:p>
        </w:tc>
      </w:tr>
      <w:tr w:rsidR="004D5F49" w14:paraId="4DFF90A6" w14:textId="77777777" w:rsidTr="004D5F49">
        <w:trPr>
          <w:tblCellSpacing w:w="15" w:type="dxa"/>
          <w:ins w:id="8693" w:author="Arjan Kloosterboer" w:date="2018-06-18T13:45:00Z"/>
        </w:trPr>
        <w:tc>
          <w:tcPr>
            <w:tcW w:w="39" w:type="pct"/>
            <w:tcBorders>
              <w:top w:val="nil"/>
              <w:left w:val="nil"/>
              <w:bottom w:val="nil"/>
              <w:right w:val="nil"/>
            </w:tcBorders>
            <w:hideMark/>
          </w:tcPr>
          <w:p w14:paraId="79A685C0" w14:textId="77777777" w:rsidR="0054705D" w:rsidRDefault="0054705D" w:rsidP="00E205E7">
            <w:pPr>
              <w:rPr>
                <w:ins w:id="8694" w:author="Arjan Kloosterboer" w:date="2018-06-18T13:45:00Z"/>
                <w:rFonts w:ascii="Calibri" w:hAnsi="Calibri" w:cs="Calibri"/>
              </w:rPr>
            </w:pPr>
            <w:ins w:id="8695" w:author="Arjan Kloosterboer" w:date="2018-06-18T13:45:00Z">
              <w:r>
                <w:rPr>
                  <w:rFonts w:ascii="Calibri" w:hAnsi="Calibri" w:cs="Calibri"/>
                </w:rPr>
                <w:t> </w:t>
              </w:r>
            </w:ins>
          </w:p>
        </w:tc>
        <w:tc>
          <w:tcPr>
            <w:tcW w:w="1257" w:type="pct"/>
            <w:gridSpan w:val="2"/>
            <w:tcBorders>
              <w:top w:val="nil"/>
              <w:left w:val="nil"/>
              <w:bottom w:val="nil"/>
              <w:right w:val="nil"/>
            </w:tcBorders>
            <w:hideMark/>
          </w:tcPr>
          <w:p w14:paraId="04661D8D" w14:textId="77777777" w:rsidR="0054705D" w:rsidRDefault="0054705D" w:rsidP="00E205E7">
            <w:pPr>
              <w:rPr>
                <w:ins w:id="8696" w:author="Arjan Kloosterboer" w:date="2018-06-18T13:45:00Z"/>
                <w:rFonts w:ascii="Calibri" w:hAnsi="Calibri" w:cs="Calibri"/>
              </w:rPr>
            </w:pPr>
            <w:ins w:id="8697" w:author="Arjan Kloosterboer" w:date="2018-06-18T13:45:00Z">
              <w:r>
                <w:rPr>
                  <w:rFonts w:ascii="Calibri" w:hAnsi="Calibri" w:cs="Calibri"/>
                </w:rPr>
                <w:t xml:space="preserve">Datum begin geldigheid resultaattype </w:t>
              </w:r>
            </w:ins>
          </w:p>
        </w:tc>
        <w:tc>
          <w:tcPr>
            <w:tcW w:w="2230" w:type="pct"/>
            <w:gridSpan w:val="3"/>
            <w:tcBorders>
              <w:top w:val="nil"/>
              <w:left w:val="nil"/>
              <w:bottom w:val="nil"/>
              <w:right w:val="nil"/>
            </w:tcBorders>
            <w:hideMark/>
          </w:tcPr>
          <w:p w14:paraId="5C885501" w14:textId="77777777" w:rsidR="0054705D" w:rsidRPr="0054705D" w:rsidRDefault="0054705D" w:rsidP="00E205E7">
            <w:pPr>
              <w:rPr>
                <w:ins w:id="8698" w:author="Arjan Kloosterboer" w:date="2018-06-18T13:45:00Z"/>
                <w:rFonts w:ascii="Calibri" w:hAnsi="Calibri" w:cs="Calibri"/>
                <w:lang w:val="nl-NL"/>
              </w:rPr>
            </w:pPr>
            <w:ins w:id="8699" w:author="Arjan Kloosterboer" w:date="2018-06-18T13:45:00Z">
              <w:r w:rsidRPr="0054705D">
                <w:rPr>
                  <w:rFonts w:ascii="Calibri" w:hAnsi="Calibri" w:cs="Calibri"/>
                  <w:lang w:val="nl-NL"/>
                </w:rPr>
                <w:t>De datum waarop het RESULTAATTYPE is ontstaan.</w:t>
              </w:r>
            </w:ins>
          </w:p>
        </w:tc>
        <w:tc>
          <w:tcPr>
            <w:tcW w:w="857" w:type="pct"/>
            <w:tcBorders>
              <w:top w:val="nil"/>
              <w:left w:val="nil"/>
              <w:bottom w:val="nil"/>
              <w:right w:val="nil"/>
            </w:tcBorders>
            <w:hideMark/>
          </w:tcPr>
          <w:p w14:paraId="7531FCB3" w14:textId="77777777" w:rsidR="0054705D" w:rsidRDefault="0054705D" w:rsidP="00E205E7">
            <w:pPr>
              <w:rPr>
                <w:ins w:id="8700" w:author="Arjan Kloosterboer" w:date="2018-06-18T13:45:00Z"/>
                <w:rFonts w:ascii="Calibri" w:hAnsi="Calibri" w:cs="Calibri"/>
              </w:rPr>
            </w:pPr>
            <w:ins w:id="8701" w:author="Arjan Kloosterboer" w:date="2018-06-18T13:45:00Z">
              <w:r>
                <w:rPr>
                  <w:rFonts w:ascii="Calibri" w:hAnsi="Calibri" w:cs="Calibri"/>
                </w:rPr>
                <w:t xml:space="preserve">DATUM </w:t>
              </w:r>
            </w:ins>
          </w:p>
        </w:tc>
        <w:tc>
          <w:tcPr>
            <w:tcW w:w="518" w:type="pct"/>
            <w:tcBorders>
              <w:top w:val="nil"/>
              <w:left w:val="nil"/>
              <w:bottom w:val="nil"/>
              <w:right w:val="nil"/>
            </w:tcBorders>
            <w:hideMark/>
          </w:tcPr>
          <w:p w14:paraId="19B84A1A" w14:textId="77777777" w:rsidR="0054705D" w:rsidRDefault="0054705D" w:rsidP="00E205E7">
            <w:pPr>
              <w:rPr>
                <w:ins w:id="8702" w:author="Arjan Kloosterboer" w:date="2018-06-18T13:45:00Z"/>
                <w:rFonts w:ascii="Calibri" w:hAnsi="Calibri" w:cs="Calibri"/>
              </w:rPr>
            </w:pPr>
            <w:ins w:id="8703" w:author="Arjan Kloosterboer" w:date="2018-06-18T13:45:00Z">
              <w:r>
                <w:rPr>
                  <w:rFonts w:ascii="Calibri" w:hAnsi="Calibri" w:cs="Calibri"/>
                </w:rPr>
                <w:t>1</w:t>
              </w:r>
            </w:ins>
          </w:p>
        </w:tc>
      </w:tr>
      <w:tr w:rsidR="004D5F49" w14:paraId="145049DF" w14:textId="77777777" w:rsidTr="004D5F49">
        <w:trPr>
          <w:tblCellSpacing w:w="15" w:type="dxa"/>
          <w:ins w:id="8704" w:author="Arjan Kloosterboer" w:date="2018-06-18T13:45:00Z"/>
        </w:trPr>
        <w:tc>
          <w:tcPr>
            <w:tcW w:w="39" w:type="pct"/>
            <w:tcBorders>
              <w:top w:val="nil"/>
              <w:left w:val="nil"/>
              <w:bottom w:val="nil"/>
              <w:right w:val="nil"/>
            </w:tcBorders>
            <w:hideMark/>
          </w:tcPr>
          <w:p w14:paraId="605D1BE6" w14:textId="77777777" w:rsidR="0054705D" w:rsidRDefault="0054705D" w:rsidP="00E205E7">
            <w:pPr>
              <w:rPr>
                <w:ins w:id="8705" w:author="Arjan Kloosterboer" w:date="2018-06-18T13:45:00Z"/>
                <w:rFonts w:ascii="Calibri" w:hAnsi="Calibri" w:cs="Calibri"/>
              </w:rPr>
            </w:pPr>
            <w:ins w:id="8706" w:author="Arjan Kloosterboer" w:date="2018-06-18T13:45:00Z">
              <w:r>
                <w:rPr>
                  <w:rFonts w:ascii="Calibri" w:hAnsi="Calibri" w:cs="Calibri"/>
                </w:rPr>
                <w:t> </w:t>
              </w:r>
            </w:ins>
          </w:p>
        </w:tc>
        <w:tc>
          <w:tcPr>
            <w:tcW w:w="1257" w:type="pct"/>
            <w:gridSpan w:val="2"/>
            <w:tcBorders>
              <w:top w:val="nil"/>
              <w:left w:val="nil"/>
              <w:bottom w:val="nil"/>
              <w:right w:val="nil"/>
            </w:tcBorders>
            <w:hideMark/>
          </w:tcPr>
          <w:p w14:paraId="6F044076" w14:textId="77777777" w:rsidR="0054705D" w:rsidRDefault="0054705D" w:rsidP="00E205E7">
            <w:pPr>
              <w:rPr>
                <w:ins w:id="8707" w:author="Arjan Kloosterboer" w:date="2018-06-18T13:45:00Z"/>
                <w:rFonts w:ascii="Calibri" w:hAnsi="Calibri" w:cs="Calibri"/>
              </w:rPr>
            </w:pPr>
            <w:ins w:id="8708" w:author="Arjan Kloosterboer" w:date="2018-06-18T13:45:00Z">
              <w:r>
                <w:rPr>
                  <w:rFonts w:ascii="Calibri" w:hAnsi="Calibri" w:cs="Calibri"/>
                </w:rPr>
                <w:t xml:space="preserve">Datum einde geldigheid resultaattype </w:t>
              </w:r>
            </w:ins>
          </w:p>
        </w:tc>
        <w:tc>
          <w:tcPr>
            <w:tcW w:w="2230" w:type="pct"/>
            <w:gridSpan w:val="3"/>
            <w:tcBorders>
              <w:top w:val="nil"/>
              <w:left w:val="nil"/>
              <w:bottom w:val="nil"/>
              <w:right w:val="nil"/>
            </w:tcBorders>
            <w:hideMark/>
          </w:tcPr>
          <w:p w14:paraId="1129DD04" w14:textId="77777777" w:rsidR="0054705D" w:rsidRPr="0054705D" w:rsidRDefault="0054705D" w:rsidP="00E205E7">
            <w:pPr>
              <w:rPr>
                <w:ins w:id="8709" w:author="Arjan Kloosterboer" w:date="2018-06-18T13:45:00Z"/>
                <w:rFonts w:ascii="Calibri" w:hAnsi="Calibri" w:cs="Calibri"/>
                <w:lang w:val="nl-NL"/>
              </w:rPr>
            </w:pPr>
            <w:ins w:id="8710" w:author="Arjan Kloosterboer" w:date="2018-06-18T13:45:00Z">
              <w:r w:rsidRPr="0054705D">
                <w:rPr>
                  <w:rFonts w:ascii="Calibri" w:hAnsi="Calibri" w:cs="Calibri"/>
                  <w:lang w:val="nl-NL"/>
                </w:rPr>
                <w:t>De datum waarop het RESULTAATTYPE is opgeheven.</w:t>
              </w:r>
            </w:ins>
          </w:p>
        </w:tc>
        <w:tc>
          <w:tcPr>
            <w:tcW w:w="857" w:type="pct"/>
            <w:tcBorders>
              <w:top w:val="nil"/>
              <w:left w:val="nil"/>
              <w:bottom w:val="nil"/>
              <w:right w:val="nil"/>
            </w:tcBorders>
            <w:hideMark/>
          </w:tcPr>
          <w:p w14:paraId="0E109688" w14:textId="77777777" w:rsidR="0054705D" w:rsidRDefault="0054705D" w:rsidP="00E205E7">
            <w:pPr>
              <w:rPr>
                <w:ins w:id="8711" w:author="Arjan Kloosterboer" w:date="2018-06-18T13:45:00Z"/>
                <w:rFonts w:ascii="Calibri" w:hAnsi="Calibri" w:cs="Calibri"/>
              </w:rPr>
            </w:pPr>
            <w:ins w:id="8712" w:author="Arjan Kloosterboer" w:date="2018-06-18T13:45:00Z">
              <w:r>
                <w:rPr>
                  <w:rFonts w:ascii="Calibri" w:hAnsi="Calibri" w:cs="Calibri"/>
                </w:rPr>
                <w:t xml:space="preserve">DATUM </w:t>
              </w:r>
            </w:ins>
          </w:p>
        </w:tc>
        <w:tc>
          <w:tcPr>
            <w:tcW w:w="518" w:type="pct"/>
            <w:tcBorders>
              <w:top w:val="nil"/>
              <w:left w:val="nil"/>
              <w:bottom w:val="nil"/>
              <w:right w:val="nil"/>
            </w:tcBorders>
            <w:hideMark/>
          </w:tcPr>
          <w:p w14:paraId="2D6B9C1A" w14:textId="77777777" w:rsidR="0054705D" w:rsidRDefault="0054705D" w:rsidP="00E205E7">
            <w:pPr>
              <w:rPr>
                <w:ins w:id="8713" w:author="Arjan Kloosterboer" w:date="2018-06-18T13:45:00Z"/>
                <w:rFonts w:ascii="Calibri" w:hAnsi="Calibri" w:cs="Calibri"/>
              </w:rPr>
            </w:pPr>
            <w:ins w:id="8714" w:author="Arjan Kloosterboer" w:date="2018-06-18T13:45:00Z">
              <w:r>
                <w:rPr>
                  <w:rFonts w:ascii="Calibri" w:hAnsi="Calibri" w:cs="Calibri"/>
                </w:rPr>
                <w:t>0 .. 1</w:t>
              </w:r>
            </w:ins>
          </w:p>
        </w:tc>
      </w:tr>
      <w:tr w:rsidR="004D5F49" w14:paraId="7D1185C8" w14:textId="77777777" w:rsidTr="004D5F49">
        <w:trPr>
          <w:tblCellSpacing w:w="15" w:type="dxa"/>
          <w:ins w:id="8715" w:author="Arjan Kloosterboer" w:date="2018-06-18T13:45:00Z"/>
        </w:trPr>
        <w:tc>
          <w:tcPr>
            <w:tcW w:w="39" w:type="pct"/>
            <w:tcBorders>
              <w:top w:val="nil"/>
              <w:left w:val="nil"/>
              <w:bottom w:val="nil"/>
              <w:right w:val="nil"/>
            </w:tcBorders>
            <w:hideMark/>
          </w:tcPr>
          <w:p w14:paraId="672E9ADE" w14:textId="77777777" w:rsidR="0054705D" w:rsidRDefault="0054705D" w:rsidP="00E205E7">
            <w:pPr>
              <w:rPr>
                <w:ins w:id="8716" w:author="Arjan Kloosterboer" w:date="2018-06-18T13:45:00Z"/>
                <w:rFonts w:ascii="Calibri" w:hAnsi="Calibri" w:cs="Calibri"/>
              </w:rPr>
            </w:pPr>
            <w:ins w:id="8717" w:author="Arjan Kloosterboer" w:date="2018-06-18T13:45:00Z">
              <w:r>
                <w:rPr>
                  <w:rFonts w:ascii="Calibri" w:hAnsi="Calibri" w:cs="Calibri"/>
                </w:rPr>
                <w:t> </w:t>
              </w:r>
            </w:ins>
          </w:p>
        </w:tc>
        <w:tc>
          <w:tcPr>
            <w:tcW w:w="1257" w:type="pct"/>
            <w:gridSpan w:val="2"/>
            <w:tcBorders>
              <w:top w:val="nil"/>
              <w:left w:val="nil"/>
              <w:bottom w:val="nil"/>
              <w:right w:val="nil"/>
            </w:tcBorders>
            <w:hideMark/>
          </w:tcPr>
          <w:p w14:paraId="01F832F5" w14:textId="77777777" w:rsidR="0054705D" w:rsidRDefault="0054705D" w:rsidP="00E205E7">
            <w:pPr>
              <w:rPr>
                <w:ins w:id="8718" w:author="Arjan Kloosterboer" w:date="2018-06-18T13:45:00Z"/>
                <w:rFonts w:ascii="Calibri" w:hAnsi="Calibri" w:cs="Calibri"/>
              </w:rPr>
            </w:pPr>
            <w:ins w:id="8719" w:author="Arjan Kloosterboer" w:date="2018-06-18T13:45:00Z">
              <w:r>
                <w:rPr>
                  <w:rFonts w:ascii="Calibri" w:hAnsi="Calibri" w:cs="Calibri"/>
                </w:rPr>
                <w:t xml:space="preserve">/Verplicht zaakobjecttype RESULTAATTYPE : </w:t>
              </w:r>
            </w:ins>
          </w:p>
        </w:tc>
        <w:tc>
          <w:tcPr>
            <w:tcW w:w="2230" w:type="pct"/>
            <w:gridSpan w:val="3"/>
            <w:tcBorders>
              <w:top w:val="nil"/>
              <w:left w:val="nil"/>
              <w:bottom w:val="nil"/>
              <w:right w:val="nil"/>
            </w:tcBorders>
            <w:hideMark/>
          </w:tcPr>
          <w:p w14:paraId="29C7A198" w14:textId="77777777" w:rsidR="0054705D" w:rsidRPr="0054705D" w:rsidRDefault="0054705D" w:rsidP="00E205E7">
            <w:pPr>
              <w:rPr>
                <w:ins w:id="8720" w:author="Arjan Kloosterboer" w:date="2018-06-18T13:45:00Z"/>
                <w:rFonts w:ascii="Calibri" w:hAnsi="Calibri" w:cs="Calibri"/>
                <w:lang w:val="nl-NL"/>
              </w:rPr>
            </w:pPr>
            <w:ins w:id="8721" w:author="Arjan Kloosterboer" w:date="2018-06-18T13:45:00Z">
              <w:r w:rsidRPr="0054705D">
                <w:rPr>
                  <w:rFonts w:ascii="Calibri" w:hAnsi="Calibri" w:cs="Calibri"/>
                  <w:lang w:val="nl-NL"/>
                </w:rPr>
                <w:t xml:space="preserve">De ZAAKOBJECTTYPEn die verplicht gerelateerd moeten zijn aan een ZAAK voordat een resultaat van dit RESULTAATTYPE bij die ZAAK kan worden </w:t>
              </w:r>
              <w:r w:rsidRPr="0054705D">
                <w:rPr>
                  <w:rFonts w:ascii="Calibri" w:hAnsi="Calibri" w:cs="Calibri"/>
                  <w:lang w:val="nl-NL"/>
                </w:rPr>
                <w:lastRenderedPageBreak/>
                <w:t xml:space="preserve">gezet. </w:t>
              </w:r>
            </w:ins>
          </w:p>
        </w:tc>
        <w:tc>
          <w:tcPr>
            <w:tcW w:w="857" w:type="pct"/>
            <w:tcBorders>
              <w:top w:val="nil"/>
              <w:left w:val="nil"/>
              <w:bottom w:val="nil"/>
              <w:right w:val="nil"/>
            </w:tcBorders>
            <w:hideMark/>
          </w:tcPr>
          <w:p w14:paraId="6A8F0DB9" w14:textId="77777777" w:rsidR="0054705D" w:rsidRPr="0054705D" w:rsidRDefault="0054705D" w:rsidP="00E205E7">
            <w:pPr>
              <w:rPr>
                <w:ins w:id="8722" w:author="Arjan Kloosterboer" w:date="2018-06-18T13:45:00Z"/>
                <w:rFonts w:ascii="Calibri" w:hAnsi="Calibri" w:cs="Calibri"/>
                <w:lang w:val="nl-NL"/>
              </w:rPr>
            </w:pPr>
          </w:p>
        </w:tc>
        <w:tc>
          <w:tcPr>
            <w:tcW w:w="518" w:type="pct"/>
            <w:tcBorders>
              <w:top w:val="nil"/>
              <w:left w:val="nil"/>
              <w:bottom w:val="nil"/>
              <w:right w:val="nil"/>
            </w:tcBorders>
            <w:hideMark/>
          </w:tcPr>
          <w:p w14:paraId="0D0E6A52" w14:textId="77777777" w:rsidR="0054705D" w:rsidRDefault="0054705D" w:rsidP="00E205E7">
            <w:pPr>
              <w:rPr>
                <w:ins w:id="8723" w:author="Arjan Kloosterboer" w:date="2018-06-18T13:45:00Z"/>
                <w:rFonts w:ascii="Calibri" w:hAnsi="Calibri" w:cs="Calibri"/>
              </w:rPr>
            </w:pPr>
            <w:ins w:id="8724" w:author="Arjan Kloosterboer" w:date="2018-06-18T13:45:00Z">
              <w:r>
                <w:rPr>
                  <w:rFonts w:ascii="Calibri" w:hAnsi="Calibri" w:cs="Calibri"/>
                </w:rPr>
                <w:t xml:space="preserve">0 .. * </w:t>
              </w:r>
            </w:ins>
          </w:p>
        </w:tc>
      </w:tr>
      <w:tr w:rsidR="004D5F49" w14:paraId="42F1DAB1" w14:textId="77777777" w:rsidTr="004D5F49">
        <w:trPr>
          <w:tblCellSpacing w:w="15" w:type="dxa"/>
          <w:ins w:id="8725" w:author="Arjan Kloosterboer" w:date="2018-06-18T13:45:00Z"/>
        </w:trPr>
        <w:tc>
          <w:tcPr>
            <w:tcW w:w="39" w:type="pct"/>
            <w:tcBorders>
              <w:top w:val="nil"/>
              <w:left w:val="nil"/>
              <w:bottom w:val="nil"/>
              <w:right w:val="nil"/>
            </w:tcBorders>
            <w:hideMark/>
          </w:tcPr>
          <w:p w14:paraId="24463A20" w14:textId="77777777" w:rsidR="0054705D" w:rsidRDefault="0054705D" w:rsidP="00E205E7">
            <w:pPr>
              <w:rPr>
                <w:ins w:id="8726" w:author="Arjan Kloosterboer" w:date="2018-06-18T13:45:00Z"/>
                <w:rFonts w:ascii="Calibri" w:hAnsi="Calibri" w:cs="Calibri"/>
              </w:rPr>
            </w:pPr>
            <w:ins w:id="8727" w:author="Arjan Kloosterboer" w:date="2018-06-18T13:45:00Z">
              <w:r>
                <w:rPr>
                  <w:rFonts w:ascii="Calibri" w:hAnsi="Calibri" w:cs="Calibri"/>
                </w:rPr>
                <w:t> </w:t>
              </w:r>
            </w:ins>
          </w:p>
        </w:tc>
        <w:tc>
          <w:tcPr>
            <w:tcW w:w="1257" w:type="pct"/>
            <w:gridSpan w:val="2"/>
            <w:tcBorders>
              <w:top w:val="nil"/>
              <w:left w:val="nil"/>
              <w:bottom w:val="nil"/>
              <w:right w:val="nil"/>
            </w:tcBorders>
            <w:hideMark/>
          </w:tcPr>
          <w:p w14:paraId="3530A9D4" w14:textId="77777777" w:rsidR="0054705D" w:rsidRDefault="0054705D" w:rsidP="00E205E7">
            <w:pPr>
              <w:rPr>
                <w:ins w:id="8728" w:author="Arjan Kloosterboer" w:date="2018-06-18T13:45:00Z"/>
                <w:rFonts w:ascii="Calibri" w:hAnsi="Calibri" w:cs="Calibri"/>
              </w:rPr>
            </w:pPr>
            <w:ins w:id="8729" w:author="Arjan Kloosterboer" w:date="2018-06-18T13:45:00Z">
              <w:r>
                <w:rPr>
                  <w:rFonts w:ascii="Calibri" w:hAnsi="Calibri" w:cs="Calibri"/>
                </w:rPr>
                <w:t xml:space="preserve">- Objecttype </w:t>
              </w:r>
            </w:ins>
          </w:p>
        </w:tc>
        <w:tc>
          <w:tcPr>
            <w:tcW w:w="2230" w:type="pct"/>
            <w:gridSpan w:val="3"/>
            <w:tcBorders>
              <w:top w:val="nil"/>
              <w:left w:val="nil"/>
              <w:bottom w:val="nil"/>
              <w:right w:val="nil"/>
            </w:tcBorders>
            <w:hideMark/>
          </w:tcPr>
          <w:p w14:paraId="26EFF971" w14:textId="77777777" w:rsidR="0054705D" w:rsidRPr="0054705D" w:rsidRDefault="0054705D" w:rsidP="00E205E7">
            <w:pPr>
              <w:rPr>
                <w:ins w:id="8730" w:author="Arjan Kloosterboer" w:date="2018-06-18T13:45:00Z"/>
                <w:rFonts w:ascii="Calibri" w:hAnsi="Calibri" w:cs="Calibri"/>
                <w:lang w:val="nl-NL"/>
              </w:rPr>
            </w:pPr>
            <w:ins w:id="8731" w:author="Arjan Kloosterboer" w:date="2018-06-18T13:45:00Z">
              <w:r w:rsidRPr="0054705D">
                <w:rPr>
                  <w:rFonts w:ascii="Calibri" w:hAnsi="Calibri" w:cs="Calibri"/>
                  <w:lang w:val="nl-NL"/>
                </w:rPr>
                <w:t>De naam van het objecttype waarop zaken van het gerelateerde ZAAKTYPE betrekking hebben.</w:t>
              </w:r>
            </w:ins>
          </w:p>
        </w:tc>
        <w:tc>
          <w:tcPr>
            <w:tcW w:w="857" w:type="pct"/>
            <w:tcBorders>
              <w:top w:val="nil"/>
              <w:left w:val="nil"/>
              <w:bottom w:val="nil"/>
              <w:right w:val="nil"/>
            </w:tcBorders>
            <w:hideMark/>
          </w:tcPr>
          <w:p w14:paraId="5F412C35" w14:textId="77777777" w:rsidR="0054705D" w:rsidRDefault="0054705D" w:rsidP="00E205E7">
            <w:pPr>
              <w:rPr>
                <w:ins w:id="8732" w:author="Arjan Kloosterboer" w:date="2018-06-18T13:45:00Z"/>
                <w:rFonts w:ascii="Calibri" w:hAnsi="Calibri" w:cs="Calibri"/>
              </w:rPr>
            </w:pPr>
            <w:ins w:id="8733" w:author="Arjan Kloosterboer" w:date="2018-06-18T13:45:00Z">
              <w:r>
                <w:rPr>
                  <w:rFonts w:ascii="Calibri" w:hAnsi="Calibri" w:cs="Calibri"/>
                </w:rPr>
                <w:t xml:space="preserve">AN50 </w:t>
              </w:r>
            </w:ins>
          </w:p>
        </w:tc>
        <w:tc>
          <w:tcPr>
            <w:tcW w:w="518" w:type="pct"/>
            <w:tcBorders>
              <w:top w:val="nil"/>
              <w:left w:val="nil"/>
              <w:bottom w:val="nil"/>
              <w:right w:val="nil"/>
            </w:tcBorders>
            <w:hideMark/>
          </w:tcPr>
          <w:p w14:paraId="6249C405" w14:textId="77777777" w:rsidR="0054705D" w:rsidRDefault="0054705D" w:rsidP="00E205E7">
            <w:pPr>
              <w:rPr>
                <w:ins w:id="8734" w:author="Arjan Kloosterboer" w:date="2018-06-18T13:45:00Z"/>
                <w:rFonts w:ascii="Calibri" w:hAnsi="Calibri" w:cs="Calibri"/>
              </w:rPr>
            </w:pPr>
            <w:ins w:id="8735" w:author="Arjan Kloosterboer" w:date="2018-06-18T13:45:00Z">
              <w:r>
                <w:rPr>
                  <w:rFonts w:ascii="Calibri" w:hAnsi="Calibri" w:cs="Calibri"/>
                </w:rPr>
                <w:t>1</w:t>
              </w:r>
            </w:ins>
          </w:p>
        </w:tc>
      </w:tr>
      <w:tr w:rsidR="004D5F49" w14:paraId="0CEB3888" w14:textId="77777777" w:rsidTr="004D5F49">
        <w:trPr>
          <w:tblCellSpacing w:w="15" w:type="dxa"/>
          <w:ins w:id="8736" w:author="Arjan Kloosterboer" w:date="2018-06-18T13:45:00Z"/>
        </w:trPr>
        <w:tc>
          <w:tcPr>
            <w:tcW w:w="39" w:type="pct"/>
            <w:tcBorders>
              <w:top w:val="nil"/>
              <w:left w:val="nil"/>
              <w:bottom w:val="nil"/>
              <w:right w:val="nil"/>
            </w:tcBorders>
            <w:hideMark/>
          </w:tcPr>
          <w:p w14:paraId="535FA133" w14:textId="77777777" w:rsidR="0054705D" w:rsidRDefault="0054705D" w:rsidP="00E205E7">
            <w:pPr>
              <w:rPr>
                <w:ins w:id="8737" w:author="Arjan Kloosterboer" w:date="2018-06-18T13:45:00Z"/>
                <w:rFonts w:ascii="Calibri" w:hAnsi="Calibri" w:cs="Calibri"/>
              </w:rPr>
            </w:pPr>
            <w:ins w:id="8738" w:author="Arjan Kloosterboer" w:date="2018-06-18T13:45:00Z">
              <w:r>
                <w:rPr>
                  <w:rFonts w:ascii="Calibri" w:hAnsi="Calibri" w:cs="Calibri"/>
                </w:rPr>
                <w:t> </w:t>
              </w:r>
            </w:ins>
          </w:p>
        </w:tc>
        <w:tc>
          <w:tcPr>
            <w:tcW w:w="1257" w:type="pct"/>
            <w:gridSpan w:val="2"/>
            <w:tcBorders>
              <w:top w:val="nil"/>
              <w:left w:val="nil"/>
              <w:bottom w:val="nil"/>
              <w:right w:val="nil"/>
            </w:tcBorders>
            <w:hideMark/>
          </w:tcPr>
          <w:p w14:paraId="16B806C2" w14:textId="77777777" w:rsidR="0054705D" w:rsidRDefault="0054705D" w:rsidP="00E205E7">
            <w:pPr>
              <w:rPr>
                <w:ins w:id="8739" w:author="Arjan Kloosterboer" w:date="2018-06-18T13:45:00Z"/>
                <w:rFonts w:ascii="Calibri" w:hAnsi="Calibri" w:cs="Calibri"/>
              </w:rPr>
            </w:pPr>
            <w:ins w:id="8740" w:author="Arjan Kloosterboer" w:date="2018-06-18T13:45:00Z">
              <w:r>
                <w:rPr>
                  <w:rFonts w:ascii="Calibri" w:hAnsi="Calibri" w:cs="Calibri"/>
                </w:rPr>
                <w:t xml:space="preserve">- Ander objecttype </w:t>
              </w:r>
            </w:ins>
          </w:p>
        </w:tc>
        <w:tc>
          <w:tcPr>
            <w:tcW w:w="2230" w:type="pct"/>
            <w:gridSpan w:val="3"/>
            <w:tcBorders>
              <w:top w:val="nil"/>
              <w:left w:val="nil"/>
              <w:bottom w:val="nil"/>
              <w:right w:val="nil"/>
            </w:tcBorders>
            <w:hideMark/>
          </w:tcPr>
          <w:p w14:paraId="2CE8032A" w14:textId="77777777" w:rsidR="0054705D" w:rsidRPr="0054705D" w:rsidRDefault="0054705D" w:rsidP="00E205E7">
            <w:pPr>
              <w:rPr>
                <w:ins w:id="8741" w:author="Arjan Kloosterboer" w:date="2018-06-18T13:45:00Z"/>
                <w:rFonts w:ascii="Calibri" w:hAnsi="Calibri" w:cs="Calibri"/>
                <w:lang w:val="nl-NL"/>
              </w:rPr>
            </w:pPr>
            <w:ins w:id="8742" w:author="Arjan Kloosterboer" w:date="2018-06-18T13:45:00Z">
              <w:r w:rsidRPr="0054705D">
                <w:rPr>
                  <w:rFonts w:ascii="Calibri" w:hAnsi="Calibri" w:cs="Calibri"/>
                  <w:lang w:val="nl-NL"/>
                </w:rPr>
                <w:t xml:space="preserve">Aanduiding waarmee wordt aangegeven of het ZAAKOBJECTTYPE een ander, niet in RSGB en RGBZ voorkomend, objecttype betreft </w:t>
              </w:r>
            </w:ins>
          </w:p>
        </w:tc>
        <w:tc>
          <w:tcPr>
            <w:tcW w:w="857" w:type="pct"/>
            <w:tcBorders>
              <w:top w:val="nil"/>
              <w:left w:val="nil"/>
              <w:bottom w:val="nil"/>
              <w:right w:val="nil"/>
            </w:tcBorders>
            <w:hideMark/>
          </w:tcPr>
          <w:p w14:paraId="5BCE2F0F" w14:textId="77777777" w:rsidR="0054705D" w:rsidRDefault="0054705D" w:rsidP="00E205E7">
            <w:pPr>
              <w:rPr>
                <w:ins w:id="8743" w:author="Arjan Kloosterboer" w:date="2018-06-18T13:45:00Z"/>
                <w:rFonts w:ascii="Calibri" w:hAnsi="Calibri" w:cs="Calibri"/>
              </w:rPr>
            </w:pPr>
            <w:ins w:id="8744" w:author="Arjan Kloosterboer" w:date="2018-06-18T13:45:00Z">
              <w:r>
                <w:rPr>
                  <w:rFonts w:ascii="Calibri" w:hAnsi="Calibri" w:cs="Calibri"/>
                </w:rPr>
                <w:t xml:space="preserve">INDIC </w:t>
              </w:r>
            </w:ins>
          </w:p>
        </w:tc>
        <w:tc>
          <w:tcPr>
            <w:tcW w:w="518" w:type="pct"/>
            <w:tcBorders>
              <w:top w:val="nil"/>
              <w:left w:val="nil"/>
              <w:bottom w:val="nil"/>
              <w:right w:val="nil"/>
            </w:tcBorders>
            <w:hideMark/>
          </w:tcPr>
          <w:p w14:paraId="0FF03343" w14:textId="77777777" w:rsidR="0054705D" w:rsidRDefault="0054705D" w:rsidP="00E205E7">
            <w:pPr>
              <w:rPr>
                <w:ins w:id="8745" w:author="Arjan Kloosterboer" w:date="2018-06-18T13:45:00Z"/>
                <w:rFonts w:ascii="Calibri" w:hAnsi="Calibri" w:cs="Calibri"/>
              </w:rPr>
            </w:pPr>
            <w:ins w:id="8746" w:author="Arjan Kloosterboer" w:date="2018-06-18T13:45:00Z">
              <w:r>
                <w:rPr>
                  <w:rFonts w:ascii="Calibri" w:hAnsi="Calibri" w:cs="Calibri"/>
                </w:rPr>
                <w:t>1</w:t>
              </w:r>
            </w:ins>
          </w:p>
        </w:tc>
      </w:tr>
      <w:tr w:rsidR="004D5F49" w14:paraId="0A007754" w14:textId="77777777" w:rsidTr="004D5F49">
        <w:trPr>
          <w:tblCellSpacing w:w="15" w:type="dxa"/>
          <w:ins w:id="8747" w:author="Arjan Kloosterboer" w:date="2018-06-18T13:45:00Z"/>
        </w:trPr>
        <w:tc>
          <w:tcPr>
            <w:tcW w:w="39" w:type="pct"/>
            <w:tcBorders>
              <w:top w:val="nil"/>
              <w:left w:val="nil"/>
              <w:bottom w:val="nil"/>
              <w:right w:val="nil"/>
            </w:tcBorders>
            <w:hideMark/>
          </w:tcPr>
          <w:p w14:paraId="36E46CCF" w14:textId="77777777" w:rsidR="0054705D" w:rsidRDefault="0054705D" w:rsidP="00E205E7">
            <w:pPr>
              <w:rPr>
                <w:ins w:id="8748" w:author="Arjan Kloosterboer" w:date="2018-06-18T13:45:00Z"/>
                <w:rFonts w:ascii="Calibri" w:hAnsi="Calibri" w:cs="Calibri"/>
              </w:rPr>
            </w:pPr>
            <w:ins w:id="8749" w:author="Arjan Kloosterboer" w:date="2018-06-18T13:45:00Z">
              <w:r>
                <w:rPr>
                  <w:rFonts w:ascii="Calibri" w:hAnsi="Calibri" w:cs="Calibri"/>
                </w:rPr>
                <w:t> </w:t>
              </w:r>
            </w:ins>
          </w:p>
        </w:tc>
        <w:tc>
          <w:tcPr>
            <w:tcW w:w="1257" w:type="pct"/>
            <w:gridSpan w:val="2"/>
            <w:tcBorders>
              <w:top w:val="nil"/>
              <w:left w:val="nil"/>
              <w:bottom w:val="nil"/>
              <w:right w:val="nil"/>
            </w:tcBorders>
            <w:hideMark/>
          </w:tcPr>
          <w:p w14:paraId="742F0BE6" w14:textId="77777777" w:rsidR="0054705D" w:rsidRDefault="0054705D" w:rsidP="00E205E7">
            <w:pPr>
              <w:rPr>
                <w:ins w:id="8750" w:author="Arjan Kloosterboer" w:date="2018-06-18T13:45:00Z"/>
                <w:rFonts w:ascii="Calibri" w:hAnsi="Calibri" w:cs="Calibri"/>
              </w:rPr>
            </w:pPr>
            <w:ins w:id="8751" w:author="Arjan Kloosterboer" w:date="2018-06-18T13:45:00Z">
              <w:r>
                <w:rPr>
                  <w:rFonts w:ascii="Calibri" w:hAnsi="Calibri" w:cs="Calibri"/>
                </w:rPr>
                <w:t xml:space="preserve">- Datum begin geldigheid zaakobjecttype </w:t>
              </w:r>
            </w:ins>
          </w:p>
        </w:tc>
        <w:tc>
          <w:tcPr>
            <w:tcW w:w="2230" w:type="pct"/>
            <w:gridSpan w:val="3"/>
            <w:tcBorders>
              <w:top w:val="nil"/>
              <w:left w:val="nil"/>
              <w:bottom w:val="nil"/>
              <w:right w:val="nil"/>
            </w:tcBorders>
            <w:hideMark/>
          </w:tcPr>
          <w:p w14:paraId="4BE87A6E" w14:textId="77777777" w:rsidR="0054705D" w:rsidRPr="0054705D" w:rsidRDefault="0054705D" w:rsidP="00E205E7">
            <w:pPr>
              <w:rPr>
                <w:ins w:id="8752" w:author="Arjan Kloosterboer" w:date="2018-06-18T13:45:00Z"/>
                <w:rFonts w:ascii="Calibri" w:hAnsi="Calibri" w:cs="Calibri"/>
                <w:lang w:val="nl-NL"/>
              </w:rPr>
            </w:pPr>
            <w:ins w:id="8753" w:author="Arjan Kloosterboer" w:date="2018-06-18T13:45:00Z">
              <w:r w:rsidRPr="0054705D">
                <w:rPr>
                  <w:rFonts w:ascii="Calibri" w:hAnsi="Calibri" w:cs="Calibri"/>
                  <w:lang w:val="nl-NL"/>
                </w:rPr>
                <w:t>De datum waarop het ZAAKOBJECTTYPE is ontstaan.</w:t>
              </w:r>
            </w:ins>
          </w:p>
        </w:tc>
        <w:tc>
          <w:tcPr>
            <w:tcW w:w="857" w:type="pct"/>
            <w:tcBorders>
              <w:top w:val="nil"/>
              <w:left w:val="nil"/>
              <w:bottom w:val="nil"/>
              <w:right w:val="nil"/>
            </w:tcBorders>
            <w:hideMark/>
          </w:tcPr>
          <w:p w14:paraId="30AD9BD0" w14:textId="77777777" w:rsidR="0054705D" w:rsidRDefault="0054705D" w:rsidP="00E205E7">
            <w:pPr>
              <w:rPr>
                <w:ins w:id="8754" w:author="Arjan Kloosterboer" w:date="2018-06-18T13:45:00Z"/>
                <w:rFonts w:ascii="Calibri" w:hAnsi="Calibri" w:cs="Calibri"/>
              </w:rPr>
            </w:pPr>
            <w:ins w:id="8755" w:author="Arjan Kloosterboer" w:date="2018-06-18T13:45:00Z">
              <w:r>
                <w:rPr>
                  <w:rFonts w:ascii="Calibri" w:hAnsi="Calibri" w:cs="Calibri"/>
                </w:rPr>
                <w:t xml:space="preserve">DATUM </w:t>
              </w:r>
            </w:ins>
          </w:p>
        </w:tc>
        <w:tc>
          <w:tcPr>
            <w:tcW w:w="518" w:type="pct"/>
            <w:tcBorders>
              <w:top w:val="nil"/>
              <w:left w:val="nil"/>
              <w:bottom w:val="nil"/>
              <w:right w:val="nil"/>
            </w:tcBorders>
            <w:hideMark/>
          </w:tcPr>
          <w:p w14:paraId="0F3F49D7" w14:textId="77777777" w:rsidR="0054705D" w:rsidRDefault="0054705D" w:rsidP="00E205E7">
            <w:pPr>
              <w:rPr>
                <w:ins w:id="8756" w:author="Arjan Kloosterboer" w:date="2018-06-18T13:45:00Z"/>
                <w:rFonts w:ascii="Calibri" w:hAnsi="Calibri" w:cs="Calibri"/>
              </w:rPr>
            </w:pPr>
            <w:ins w:id="8757" w:author="Arjan Kloosterboer" w:date="2018-06-18T13:45:00Z">
              <w:r>
                <w:rPr>
                  <w:rFonts w:ascii="Calibri" w:hAnsi="Calibri" w:cs="Calibri"/>
                </w:rPr>
                <w:t>1</w:t>
              </w:r>
            </w:ins>
          </w:p>
        </w:tc>
      </w:tr>
      <w:tr w:rsidR="004D5F49" w14:paraId="000BA4B4" w14:textId="77777777" w:rsidTr="004D5F49">
        <w:trPr>
          <w:tblCellSpacing w:w="15" w:type="dxa"/>
          <w:ins w:id="8758" w:author="Arjan Kloosterboer" w:date="2018-06-18T13:45:00Z"/>
        </w:trPr>
        <w:tc>
          <w:tcPr>
            <w:tcW w:w="39" w:type="pct"/>
            <w:tcBorders>
              <w:top w:val="nil"/>
              <w:left w:val="nil"/>
              <w:bottom w:val="nil"/>
              <w:right w:val="nil"/>
            </w:tcBorders>
            <w:hideMark/>
          </w:tcPr>
          <w:p w14:paraId="4EEE8A29" w14:textId="77777777" w:rsidR="0054705D" w:rsidRDefault="0054705D" w:rsidP="00E205E7">
            <w:pPr>
              <w:rPr>
                <w:ins w:id="8759" w:author="Arjan Kloosterboer" w:date="2018-06-18T13:45:00Z"/>
                <w:rFonts w:ascii="Calibri" w:hAnsi="Calibri" w:cs="Calibri"/>
              </w:rPr>
            </w:pPr>
            <w:ins w:id="8760" w:author="Arjan Kloosterboer" w:date="2018-06-18T13:45:00Z">
              <w:r>
                <w:rPr>
                  <w:rFonts w:ascii="Calibri" w:hAnsi="Calibri" w:cs="Calibri"/>
                </w:rPr>
                <w:t> </w:t>
              </w:r>
            </w:ins>
          </w:p>
        </w:tc>
        <w:tc>
          <w:tcPr>
            <w:tcW w:w="1257" w:type="pct"/>
            <w:gridSpan w:val="2"/>
            <w:tcBorders>
              <w:top w:val="nil"/>
              <w:left w:val="nil"/>
              <w:bottom w:val="nil"/>
              <w:right w:val="nil"/>
            </w:tcBorders>
            <w:hideMark/>
          </w:tcPr>
          <w:p w14:paraId="30372D06" w14:textId="77777777" w:rsidR="0054705D" w:rsidRDefault="0054705D" w:rsidP="00E205E7">
            <w:pPr>
              <w:rPr>
                <w:ins w:id="8761" w:author="Arjan Kloosterboer" w:date="2018-06-18T13:45:00Z"/>
                <w:rFonts w:ascii="Calibri" w:hAnsi="Calibri" w:cs="Calibri"/>
              </w:rPr>
            </w:pPr>
            <w:ins w:id="8762" w:author="Arjan Kloosterboer" w:date="2018-06-18T13:45:00Z">
              <w:r>
                <w:rPr>
                  <w:rFonts w:ascii="Calibri" w:hAnsi="Calibri" w:cs="Calibri"/>
                </w:rPr>
                <w:t xml:space="preserve">- Datum einde geldigheid zaakobjecttype </w:t>
              </w:r>
            </w:ins>
          </w:p>
        </w:tc>
        <w:tc>
          <w:tcPr>
            <w:tcW w:w="2230" w:type="pct"/>
            <w:gridSpan w:val="3"/>
            <w:tcBorders>
              <w:top w:val="nil"/>
              <w:left w:val="nil"/>
              <w:bottom w:val="nil"/>
              <w:right w:val="nil"/>
            </w:tcBorders>
            <w:hideMark/>
          </w:tcPr>
          <w:p w14:paraId="4FC708C2" w14:textId="77777777" w:rsidR="0054705D" w:rsidRPr="0054705D" w:rsidRDefault="0054705D" w:rsidP="00E205E7">
            <w:pPr>
              <w:rPr>
                <w:ins w:id="8763" w:author="Arjan Kloosterboer" w:date="2018-06-18T13:45:00Z"/>
                <w:rFonts w:ascii="Calibri" w:hAnsi="Calibri" w:cs="Calibri"/>
                <w:lang w:val="nl-NL"/>
              </w:rPr>
            </w:pPr>
            <w:ins w:id="8764" w:author="Arjan Kloosterboer" w:date="2018-06-18T13:45:00Z">
              <w:r w:rsidRPr="0054705D">
                <w:rPr>
                  <w:rFonts w:ascii="Calibri" w:hAnsi="Calibri" w:cs="Calibri"/>
                  <w:lang w:val="nl-NL"/>
                </w:rPr>
                <w:t>De datum waarop het ZAAKOBJECTTYPE is opgeheven.</w:t>
              </w:r>
            </w:ins>
          </w:p>
        </w:tc>
        <w:tc>
          <w:tcPr>
            <w:tcW w:w="857" w:type="pct"/>
            <w:tcBorders>
              <w:top w:val="nil"/>
              <w:left w:val="nil"/>
              <w:bottom w:val="nil"/>
              <w:right w:val="nil"/>
            </w:tcBorders>
            <w:hideMark/>
          </w:tcPr>
          <w:p w14:paraId="21A7E28E" w14:textId="77777777" w:rsidR="0054705D" w:rsidRDefault="0054705D" w:rsidP="00E205E7">
            <w:pPr>
              <w:rPr>
                <w:ins w:id="8765" w:author="Arjan Kloosterboer" w:date="2018-06-18T13:45:00Z"/>
                <w:rFonts w:ascii="Calibri" w:hAnsi="Calibri" w:cs="Calibri"/>
              </w:rPr>
            </w:pPr>
            <w:ins w:id="8766" w:author="Arjan Kloosterboer" w:date="2018-06-18T13:45:00Z">
              <w:r>
                <w:rPr>
                  <w:rFonts w:ascii="Calibri" w:hAnsi="Calibri" w:cs="Calibri"/>
                </w:rPr>
                <w:t xml:space="preserve">DATUM </w:t>
              </w:r>
            </w:ins>
          </w:p>
        </w:tc>
        <w:tc>
          <w:tcPr>
            <w:tcW w:w="518" w:type="pct"/>
            <w:tcBorders>
              <w:top w:val="nil"/>
              <w:left w:val="nil"/>
              <w:bottom w:val="nil"/>
              <w:right w:val="nil"/>
            </w:tcBorders>
            <w:hideMark/>
          </w:tcPr>
          <w:p w14:paraId="40AB2087" w14:textId="77777777" w:rsidR="0054705D" w:rsidRDefault="0054705D" w:rsidP="00E205E7">
            <w:pPr>
              <w:rPr>
                <w:ins w:id="8767" w:author="Arjan Kloosterboer" w:date="2018-06-18T13:45:00Z"/>
                <w:rFonts w:ascii="Calibri" w:hAnsi="Calibri" w:cs="Calibri"/>
              </w:rPr>
            </w:pPr>
            <w:ins w:id="8768" w:author="Arjan Kloosterboer" w:date="2018-06-18T13:45:00Z">
              <w:r>
                <w:rPr>
                  <w:rFonts w:ascii="Calibri" w:hAnsi="Calibri" w:cs="Calibri"/>
                </w:rPr>
                <w:t>0 .. 1</w:t>
              </w:r>
            </w:ins>
          </w:p>
        </w:tc>
      </w:tr>
      <w:tr w:rsidR="004D5F49" w14:paraId="401835DB" w14:textId="77777777" w:rsidTr="004D5F49">
        <w:trPr>
          <w:tblCellSpacing w:w="15" w:type="dxa"/>
          <w:ins w:id="8769" w:author="Arjan Kloosterboer" w:date="2018-06-18T13:45:00Z"/>
        </w:trPr>
        <w:tc>
          <w:tcPr>
            <w:tcW w:w="39" w:type="pct"/>
            <w:tcBorders>
              <w:top w:val="nil"/>
              <w:left w:val="nil"/>
              <w:bottom w:val="nil"/>
              <w:right w:val="nil"/>
            </w:tcBorders>
            <w:hideMark/>
          </w:tcPr>
          <w:p w14:paraId="59BA2FB5" w14:textId="77777777" w:rsidR="0054705D" w:rsidRDefault="0054705D" w:rsidP="00E205E7">
            <w:pPr>
              <w:rPr>
                <w:ins w:id="8770" w:author="Arjan Kloosterboer" w:date="2018-06-18T13:45:00Z"/>
                <w:rFonts w:ascii="Calibri" w:hAnsi="Calibri" w:cs="Calibri"/>
              </w:rPr>
            </w:pPr>
            <w:ins w:id="8771" w:author="Arjan Kloosterboer" w:date="2018-06-18T13:45:00Z">
              <w:r>
                <w:rPr>
                  <w:rFonts w:ascii="Calibri" w:hAnsi="Calibri" w:cs="Calibri"/>
                </w:rPr>
                <w:t> </w:t>
              </w:r>
            </w:ins>
          </w:p>
        </w:tc>
        <w:tc>
          <w:tcPr>
            <w:tcW w:w="1257" w:type="pct"/>
            <w:gridSpan w:val="2"/>
            <w:tcBorders>
              <w:top w:val="nil"/>
              <w:left w:val="nil"/>
              <w:bottom w:val="nil"/>
              <w:right w:val="nil"/>
            </w:tcBorders>
            <w:hideMark/>
          </w:tcPr>
          <w:p w14:paraId="56C513F0" w14:textId="77777777" w:rsidR="0054705D" w:rsidRDefault="0054705D" w:rsidP="00E205E7">
            <w:pPr>
              <w:rPr>
                <w:ins w:id="8772" w:author="Arjan Kloosterboer" w:date="2018-06-18T13:45:00Z"/>
                <w:rFonts w:ascii="Calibri" w:hAnsi="Calibri" w:cs="Calibri"/>
              </w:rPr>
            </w:pPr>
            <w:ins w:id="8773" w:author="Arjan Kloosterboer" w:date="2018-06-18T13:45:00Z">
              <w:r>
                <w:rPr>
                  <w:rFonts w:ascii="Calibri" w:hAnsi="Calibri" w:cs="Calibri"/>
                </w:rPr>
                <w:t xml:space="preserve">: </w:t>
              </w:r>
            </w:ins>
          </w:p>
        </w:tc>
        <w:tc>
          <w:tcPr>
            <w:tcW w:w="2230" w:type="pct"/>
            <w:gridSpan w:val="3"/>
            <w:tcBorders>
              <w:top w:val="nil"/>
              <w:left w:val="nil"/>
              <w:bottom w:val="nil"/>
              <w:right w:val="nil"/>
            </w:tcBorders>
            <w:hideMark/>
          </w:tcPr>
          <w:p w14:paraId="619AB5DA" w14:textId="77777777" w:rsidR="0054705D" w:rsidRPr="0054705D" w:rsidRDefault="0054705D" w:rsidP="00E205E7">
            <w:pPr>
              <w:rPr>
                <w:ins w:id="8774" w:author="Arjan Kloosterboer" w:date="2018-06-18T13:45:00Z"/>
                <w:rFonts w:ascii="Calibri" w:hAnsi="Calibri" w:cs="Calibri"/>
                <w:lang w:val="nl-NL"/>
              </w:rPr>
            </w:pPr>
            <w:ins w:id="8775" w:author="Arjan Kloosterboer" w:date="2018-06-18T13:45:00Z">
              <w:r w:rsidRPr="0054705D">
                <w:rPr>
                  <w:rFonts w:ascii="Calibri" w:hAnsi="Calibri" w:cs="Calibri"/>
                  <w:lang w:val="nl-NL"/>
                </w:rPr>
                <w:t xml:space="preserve">Specificatie voor het bepalen van de brondatum voor de start van de Archiefactietermijn van het zaakdossier. </w:t>
              </w:r>
            </w:ins>
          </w:p>
        </w:tc>
        <w:tc>
          <w:tcPr>
            <w:tcW w:w="857" w:type="pct"/>
            <w:tcBorders>
              <w:top w:val="nil"/>
              <w:left w:val="nil"/>
              <w:bottom w:val="nil"/>
              <w:right w:val="nil"/>
            </w:tcBorders>
            <w:hideMark/>
          </w:tcPr>
          <w:p w14:paraId="073F59F8" w14:textId="77777777" w:rsidR="0054705D" w:rsidRPr="0054705D" w:rsidRDefault="0054705D" w:rsidP="00E205E7">
            <w:pPr>
              <w:rPr>
                <w:ins w:id="8776" w:author="Arjan Kloosterboer" w:date="2018-06-18T13:45:00Z"/>
                <w:rFonts w:ascii="Calibri" w:hAnsi="Calibri" w:cs="Calibri"/>
                <w:lang w:val="nl-NL"/>
              </w:rPr>
            </w:pPr>
          </w:p>
        </w:tc>
        <w:tc>
          <w:tcPr>
            <w:tcW w:w="518" w:type="pct"/>
            <w:tcBorders>
              <w:top w:val="nil"/>
              <w:left w:val="nil"/>
              <w:bottom w:val="nil"/>
              <w:right w:val="nil"/>
            </w:tcBorders>
            <w:hideMark/>
          </w:tcPr>
          <w:p w14:paraId="246B368B" w14:textId="77777777" w:rsidR="0054705D" w:rsidRDefault="0054705D" w:rsidP="00E205E7">
            <w:pPr>
              <w:rPr>
                <w:ins w:id="8777" w:author="Arjan Kloosterboer" w:date="2018-06-18T13:45:00Z"/>
                <w:rFonts w:ascii="Calibri" w:hAnsi="Calibri" w:cs="Calibri"/>
              </w:rPr>
            </w:pPr>
            <w:ins w:id="8778" w:author="Arjan Kloosterboer" w:date="2018-06-18T13:45:00Z">
              <w:r>
                <w:rPr>
                  <w:rFonts w:ascii="Calibri" w:hAnsi="Calibri" w:cs="Calibri"/>
                </w:rPr>
                <w:t xml:space="preserve">0 .. 1 </w:t>
              </w:r>
            </w:ins>
          </w:p>
        </w:tc>
      </w:tr>
      <w:tr w:rsidR="004D5F49" w14:paraId="259ABAB3" w14:textId="77777777" w:rsidTr="004D5F49">
        <w:trPr>
          <w:tblCellSpacing w:w="15" w:type="dxa"/>
          <w:ins w:id="8779" w:author="Arjan Kloosterboer" w:date="2018-06-18T13:45:00Z"/>
        </w:trPr>
        <w:tc>
          <w:tcPr>
            <w:tcW w:w="39" w:type="pct"/>
            <w:tcBorders>
              <w:top w:val="nil"/>
              <w:left w:val="nil"/>
              <w:bottom w:val="nil"/>
              <w:right w:val="nil"/>
            </w:tcBorders>
            <w:hideMark/>
          </w:tcPr>
          <w:p w14:paraId="7BD6F7B5" w14:textId="77777777" w:rsidR="0054705D" w:rsidRDefault="0054705D" w:rsidP="00E205E7">
            <w:pPr>
              <w:rPr>
                <w:ins w:id="8780" w:author="Arjan Kloosterboer" w:date="2018-06-18T13:45:00Z"/>
                <w:rFonts w:ascii="Calibri" w:hAnsi="Calibri" w:cs="Calibri"/>
              </w:rPr>
            </w:pPr>
            <w:ins w:id="8781" w:author="Arjan Kloosterboer" w:date="2018-06-18T13:45:00Z">
              <w:r>
                <w:rPr>
                  <w:rFonts w:ascii="Calibri" w:hAnsi="Calibri" w:cs="Calibri"/>
                </w:rPr>
                <w:t> </w:t>
              </w:r>
            </w:ins>
          </w:p>
        </w:tc>
        <w:tc>
          <w:tcPr>
            <w:tcW w:w="1257" w:type="pct"/>
            <w:gridSpan w:val="2"/>
            <w:tcBorders>
              <w:top w:val="nil"/>
              <w:left w:val="nil"/>
              <w:bottom w:val="nil"/>
              <w:right w:val="nil"/>
            </w:tcBorders>
            <w:hideMark/>
          </w:tcPr>
          <w:p w14:paraId="00E9E334" w14:textId="77777777" w:rsidR="0054705D" w:rsidRDefault="0054705D" w:rsidP="00E205E7">
            <w:pPr>
              <w:rPr>
                <w:ins w:id="8782" w:author="Arjan Kloosterboer" w:date="2018-06-18T13:45:00Z"/>
                <w:rFonts w:ascii="Calibri" w:hAnsi="Calibri" w:cs="Calibri"/>
              </w:rPr>
            </w:pPr>
            <w:ins w:id="8783" w:author="Arjan Kloosterboer" w:date="2018-06-18T13:45:00Z">
              <w:r>
                <w:rPr>
                  <w:rFonts w:ascii="Calibri" w:hAnsi="Calibri" w:cs="Calibri"/>
                </w:rPr>
                <w:t xml:space="preserve">- Afleidingswijze </w:t>
              </w:r>
            </w:ins>
          </w:p>
        </w:tc>
        <w:tc>
          <w:tcPr>
            <w:tcW w:w="2230" w:type="pct"/>
            <w:gridSpan w:val="3"/>
            <w:tcBorders>
              <w:top w:val="nil"/>
              <w:left w:val="nil"/>
              <w:bottom w:val="nil"/>
              <w:right w:val="nil"/>
            </w:tcBorders>
            <w:hideMark/>
          </w:tcPr>
          <w:p w14:paraId="27BDEC87" w14:textId="77777777" w:rsidR="0054705D" w:rsidRPr="0054705D" w:rsidRDefault="0054705D" w:rsidP="00E205E7">
            <w:pPr>
              <w:rPr>
                <w:ins w:id="8784" w:author="Arjan Kloosterboer" w:date="2018-06-18T13:45:00Z"/>
                <w:rFonts w:ascii="Calibri" w:hAnsi="Calibri" w:cs="Calibri"/>
                <w:lang w:val="nl-NL"/>
              </w:rPr>
            </w:pPr>
            <w:ins w:id="8785" w:author="Arjan Kloosterboer" w:date="2018-06-18T13:45:00Z">
              <w:r w:rsidRPr="0054705D">
                <w:rPr>
                  <w:rFonts w:ascii="Calibri" w:hAnsi="Calibri" w:cs="Calibri"/>
                  <w:lang w:val="nl-NL"/>
                </w:rPr>
                <w:t>Wijze van bepalen van de brondatum.</w:t>
              </w:r>
            </w:ins>
          </w:p>
        </w:tc>
        <w:tc>
          <w:tcPr>
            <w:tcW w:w="857" w:type="pct"/>
            <w:tcBorders>
              <w:top w:val="nil"/>
              <w:left w:val="nil"/>
              <w:bottom w:val="nil"/>
              <w:right w:val="nil"/>
            </w:tcBorders>
            <w:hideMark/>
          </w:tcPr>
          <w:p w14:paraId="3C27B815" w14:textId="77777777" w:rsidR="0054705D" w:rsidRDefault="0054705D" w:rsidP="00E205E7">
            <w:pPr>
              <w:rPr>
                <w:ins w:id="8786" w:author="Arjan Kloosterboer" w:date="2018-06-18T13:45:00Z"/>
                <w:rFonts w:ascii="Calibri" w:hAnsi="Calibri" w:cs="Calibri"/>
              </w:rPr>
            </w:pPr>
            <w:ins w:id="8787" w:author="Arjan Kloosterboer" w:date="2018-06-18T13:45:00Z">
              <w:r>
                <w:rPr>
                  <w:rFonts w:ascii="Calibri" w:hAnsi="Calibri" w:cs="Calibri"/>
                </w:rPr>
                <w:t xml:space="preserve">afleidingswijzeBrondatumArchiefprocedure </w:t>
              </w:r>
            </w:ins>
          </w:p>
        </w:tc>
        <w:tc>
          <w:tcPr>
            <w:tcW w:w="518" w:type="pct"/>
            <w:tcBorders>
              <w:top w:val="nil"/>
              <w:left w:val="nil"/>
              <w:bottom w:val="nil"/>
              <w:right w:val="nil"/>
            </w:tcBorders>
            <w:hideMark/>
          </w:tcPr>
          <w:p w14:paraId="5ACDD615" w14:textId="77777777" w:rsidR="0054705D" w:rsidRDefault="0054705D" w:rsidP="00E205E7">
            <w:pPr>
              <w:rPr>
                <w:ins w:id="8788" w:author="Arjan Kloosterboer" w:date="2018-06-18T13:45:00Z"/>
                <w:rFonts w:ascii="Calibri" w:hAnsi="Calibri" w:cs="Calibri"/>
              </w:rPr>
            </w:pPr>
            <w:ins w:id="8789" w:author="Arjan Kloosterboer" w:date="2018-06-18T13:45:00Z">
              <w:r>
                <w:rPr>
                  <w:rFonts w:ascii="Calibri" w:hAnsi="Calibri" w:cs="Calibri"/>
                </w:rPr>
                <w:t>1</w:t>
              </w:r>
            </w:ins>
          </w:p>
        </w:tc>
      </w:tr>
      <w:tr w:rsidR="004D5F49" w14:paraId="57394340" w14:textId="77777777" w:rsidTr="004D5F49">
        <w:trPr>
          <w:tblCellSpacing w:w="15" w:type="dxa"/>
          <w:ins w:id="8790" w:author="Arjan Kloosterboer" w:date="2018-06-18T13:45:00Z"/>
        </w:trPr>
        <w:tc>
          <w:tcPr>
            <w:tcW w:w="39" w:type="pct"/>
            <w:tcBorders>
              <w:top w:val="nil"/>
              <w:left w:val="nil"/>
              <w:bottom w:val="nil"/>
              <w:right w:val="nil"/>
            </w:tcBorders>
            <w:hideMark/>
          </w:tcPr>
          <w:p w14:paraId="3BF91B0D" w14:textId="77777777" w:rsidR="0054705D" w:rsidRDefault="0054705D" w:rsidP="00E205E7">
            <w:pPr>
              <w:rPr>
                <w:ins w:id="8791" w:author="Arjan Kloosterboer" w:date="2018-06-18T13:45:00Z"/>
                <w:rFonts w:ascii="Calibri" w:hAnsi="Calibri" w:cs="Calibri"/>
              </w:rPr>
            </w:pPr>
            <w:ins w:id="8792" w:author="Arjan Kloosterboer" w:date="2018-06-18T13:45:00Z">
              <w:r>
                <w:rPr>
                  <w:rFonts w:ascii="Calibri" w:hAnsi="Calibri" w:cs="Calibri"/>
                </w:rPr>
                <w:t> </w:t>
              </w:r>
            </w:ins>
          </w:p>
        </w:tc>
        <w:tc>
          <w:tcPr>
            <w:tcW w:w="1257" w:type="pct"/>
            <w:gridSpan w:val="2"/>
            <w:tcBorders>
              <w:top w:val="nil"/>
              <w:left w:val="nil"/>
              <w:bottom w:val="nil"/>
              <w:right w:val="nil"/>
            </w:tcBorders>
            <w:hideMark/>
          </w:tcPr>
          <w:p w14:paraId="5E8F9A23" w14:textId="77777777" w:rsidR="0054705D" w:rsidRDefault="0054705D" w:rsidP="00E205E7">
            <w:pPr>
              <w:rPr>
                <w:ins w:id="8793" w:author="Arjan Kloosterboer" w:date="2018-06-18T13:45:00Z"/>
                <w:rFonts w:ascii="Calibri" w:hAnsi="Calibri" w:cs="Calibri"/>
              </w:rPr>
            </w:pPr>
            <w:ins w:id="8794" w:author="Arjan Kloosterboer" w:date="2018-06-18T13:45:00Z">
              <w:r>
                <w:rPr>
                  <w:rFonts w:ascii="Calibri" w:hAnsi="Calibri" w:cs="Calibri"/>
                </w:rPr>
                <w:t xml:space="preserve">- Registratie </w:t>
              </w:r>
            </w:ins>
          </w:p>
        </w:tc>
        <w:tc>
          <w:tcPr>
            <w:tcW w:w="2230" w:type="pct"/>
            <w:gridSpan w:val="3"/>
            <w:tcBorders>
              <w:top w:val="nil"/>
              <w:left w:val="nil"/>
              <w:bottom w:val="nil"/>
              <w:right w:val="nil"/>
            </w:tcBorders>
            <w:hideMark/>
          </w:tcPr>
          <w:p w14:paraId="46191771" w14:textId="77777777" w:rsidR="0054705D" w:rsidRPr="0054705D" w:rsidRDefault="0054705D" w:rsidP="00E205E7">
            <w:pPr>
              <w:rPr>
                <w:ins w:id="8795" w:author="Arjan Kloosterboer" w:date="2018-06-18T13:45:00Z"/>
                <w:rFonts w:ascii="Calibri" w:hAnsi="Calibri" w:cs="Calibri"/>
                <w:lang w:val="nl-NL"/>
              </w:rPr>
            </w:pPr>
            <w:ins w:id="8796" w:author="Arjan Kloosterboer" w:date="2018-06-18T13:45:00Z">
              <w:r w:rsidRPr="0054705D">
                <w:rPr>
                  <w:rFonts w:ascii="Calibri" w:hAnsi="Calibri" w:cs="Calibri"/>
                  <w:lang w:val="nl-NL"/>
                </w:rPr>
                <w:t>De naam van de registratie waarvan het procesobject deel uit maakt.</w:t>
              </w:r>
            </w:ins>
          </w:p>
        </w:tc>
        <w:tc>
          <w:tcPr>
            <w:tcW w:w="857" w:type="pct"/>
            <w:tcBorders>
              <w:top w:val="nil"/>
              <w:left w:val="nil"/>
              <w:bottom w:val="nil"/>
              <w:right w:val="nil"/>
            </w:tcBorders>
            <w:hideMark/>
          </w:tcPr>
          <w:p w14:paraId="4BA52503" w14:textId="77777777" w:rsidR="0054705D" w:rsidRDefault="0054705D" w:rsidP="00E205E7">
            <w:pPr>
              <w:rPr>
                <w:ins w:id="8797" w:author="Arjan Kloosterboer" w:date="2018-06-18T13:45:00Z"/>
                <w:rFonts w:ascii="Calibri" w:hAnsi="Calibri" w:cs="Calibri"/>
              </w:rPr>
            </w:pPr>
            <w:ins w:id="8798" w:author="Arjan Kloosterboer" w:date="2018-06-18T13:45:00Z">
              <w:r>
                <w:rPr>
                  <w:rFonts w:ascii="Calibri" w:hAnsi="Calibri" w:cs="Calibri"/>
                </w:rPr>
                <w:t xml:space="preserve">AN80 </w:t>
              </w:r>
            </w:ins>
          </w:p>
        </w:tc>
        <w:tc>
          <w:tcPr>
            <w:tcW w:w="518" w:type="pct"/>
            <w:tcBorders>
              <w:top w:val="nil"/>
              <w:left w:val="nil"/>
              <w:bottom w:val="nil"/>
              <w:right w:val="nil"/>
            </w:tcBorders>
            <w:hideMark/>
          </w:tcPr>
          <w:p w14:paraId="1989D190" w14:textId="77777777" w:rsidR="0054705D" w:rsidRDefault="0054705D" w:rsidP="00E205E7">
            <w:pPr>
              <w:rPr>
                <w:ins w:id="8799" w:author="Arjan Kloosterboer" w:date="2018-06-18T13:45:00Z"/>
                <w:rFonts w:ascii="Calibri" w:hAnsi="Calibri" w:cs="Calibri"/>
              </w:rPr>
            </w:pPr>
            <w:ins w:id="8800" w:author="Arjan Kloosterboer" w:date="2018-06-18T13:45:00Z">
              <w:r>
                <w:rPr>
                  <w:rFonts w:ascii="Calibri" w:hAnsi="Calibri" w:cs="Calibri"/>
                </w:rPr>
                <w:t>0 .. 1</w:t>
              </w:r>
            </w:ins>
          </w:p>
        </w:tc>
      </w:tr>
      <w:tr w:rsidR="004D5F49" w14:paraId="5AE42DC8" w14:textId="77777777" w:rsidTr="004D5F49">
        <w:trPr>
          <w:tblCellSpacing w:w="15" w:type="dxa"/>
          <w:ins w:id="8801" w:author="Arjan Kloosterboer" w:date="2018-06-18T13:45:00Z"/>
        </w:trPr>
        <w:tc>
          <w:tcPr>
            <w:tcW w:w="39" w:type="pct"/>
            <w:tcBorders>
              <w:top w:val="nil"/>
              <w:left w:val="nil"/>
              <w:bottom w:val="nil"/>
              <w:right w:val="nil"/>
            </w:tcBorders>
            <w:hideMark/>
          </w:tcPr>
          <w:p w14:paraId="4AD5C218" w14:textId="77777777" w:rsidR="0054705D" w:rsidRDefault="0054705D" w:rsidP="00E205E7">
            <w:pPr>
              <w:rPr>
                <w:ins w:id="8802" w:author="Arjan Kloosterboer" w:date="2018-06-18T13:45:00Z"/>
                <w:rFonts w:ascii="Calibri" w:hAnsi="Calibri" w:cs="Calibri"/>
              </w:rPr>
            </w:pPr>
            <w:ins w:id="8803" w:author="Arjan Kloosterboer" w:date="2018-06-18T13:45:00Z">
              <w:r>
                <w:rPr>
                  <w:rFonts w:ascii="Calibri" w:hAnsi="Calibri" w:cs="Calibri"/>
                </w:rPr>
                <w:t> </w:t>
              </w:r>
            </w:ins>
          </w:p>
        </w:tc>
        <w:tc>
          <w:tcPr>
            <w:tcW w:w="1257" w:type="pct"/>
            <w:gridSpan w:val="2"/>
            <w:tcBorders>
              <w:top w:val="nil"/>
              <w:left w:val="nil"/>
              <w:bottom w:val="nil"/>
              <w:right w:val="nil"/>
            </w:tcBorders>
            <w:hideMark/>
          </w:tcPr>
          <w:p w14:paraId="0583F661" w14:textId="77777777" w:rsidR="0054705D" w:rsidRDefault="0054705D" w:rsidP="00E205E7">
            <w:pPr>
              <w:rPr>
                <w:ins w:id="8804" w:author="Arjan Kloosterboer" w:date="2018-06-18T13:45:00Z"/>
                <w:rFonts w:ascii="Calibri" w:hAnsi="Calibri" w:cs="Calibri"/>
              </w:rPr>
            </w:pPr>
            <w:ins w:id="8805" w:author="Arjan Kloosterboer" w:date="2018-06-18T13:45:00Z">
              <w:r>
                <w:rPr>
                  <w:rFonts w:ascii="Calibri" w:hAnsi="Calibri" w:cs="Calibri"/>
                </w:rPr>
                <w:t xml:space="preserve">- Objecttype </w:t>
              </w:r>
            </w:ins>
          </w:p>
        </w:tc>
        <w:tc>
          <w:tcPr>
            <w:tcW w:w="2230" w:type="pct"/>
            <w:gridSpan w:val="3"/>
            <w:tcBorders>
              <w:top w:val="nil"/>
              <w:left w:val="nil"/>
              <w:bottom w:val="nil"/>
              <w:right w:val="nil"/>
            </w:tcBorders>
            <w:hideMark/>
          </w:tcPr>
          <w:p w14:paraId="328F8AAE" w14:textId="77777777" w:rsidR="0054705D" w:rsidRPr="0054705D" w:rsidRDefault="0054705D" w:rsidP="00E205E7">
            <w:pPr>
              <w:rPr>
                <w:ins w:id="8806" w:author="Arjan Kloosterboer" w:date="2018-06-18T13:45:00Z"/>
                <w:rFonts w:ascii="Calibri" w:hAnsi="Calibri" w:cs="Calibri"/>
                <w:lang w:val="nl-NL"/>
              </w:rPr>
            </w:pPr>
            <w:ins w:id="8807" w:author="Arjan Kloosterboer" w:date="2018-06-18T13:45:00Z">
              <w:r w:rsidRPr="0054705D">
                <w:rPr>
                  <w:rFonts w:ascii="Calibri" w:hAnsi="Calibri" w:cs="Calibri"/>
                  <w:lang w:val="nl-NL"/>
                </w:rPr>
                <w:t>Het soort object in de registratie dat het procesobject representeert.</w:t>
              </w:r>
            </w:ins>
          </w:p>
        </w:tc>
        <w:tc>
          <w:tcPr>
            <w:tcW w:w="857" w:type="pct"/>
            <w:tcBorders>
              <w:top w:val="nil"/>
              <w:left w:val="nil"/>
              <w:bottom w:val="nil"/>
              <w:right w:val="nil"/>
            </w:tcBorders>
            <w:hideMark/>
          </w:tcPr>
          <w:p w14:paraId="47C80BD4" w14:textId="77777777" w:rsidR="0054705D" w:rsidRDefault="0054705D" w:rsidP="00E205E7">
            <w:pPr>
              <w:rPr>
                <w:ins w:id="8808" w:author="Arjan Kloosterboer" w:date="2018-06-18T13:45:00Z"/>
                <w:rFonts w:ascii="Calibri" w:hAnsi="Calibri" w:cs="Calibri"/>
              </w:rPr>
            </w:pPr>
            <w:ins w:id="8809" w:author="Arjan Kloosterboer" w:date="2018-06-18T13:45:00Z">
              <w:r>
                <w:rPr>
                  <w:rFonts w:ascii="Calibri" w:hAnsi="Calibri" w:cs="Calibri"/>
                </w:rPr>
                <w:t xml:space="preserve">AN80 </w:t>
              </w:r>
            </w:ins>
          </w:p>
        </w:tc>
        <w:tc>
          <w:tcPr>
            <w:tcW w:w="518" w:type="pct"/>
            <w:tcBorders>
              <w:top w:val="nil"/>
              <w:left w:val="nil"/>
              <w:bottom w:val="nil"/>
              <w:right w:val="nil"/>
            </w:tcBorders>
            <w:hideMark/>
          </w:tcPr>
          <w:p w14:paraId="607A9CF4" w14:textId="77777777" w:rsidR="0054705D" w:rsidRDefault="0054705D" w:rsidP="00E205E7">
            <w:pPr>
              <w:rPr>
                <w:ins w:id="8810" w:author="Arjan Kloosterboer" w:date="2018-06-18T13:45:00Z"/>
                <w:rFonts w:ascii="Calibri" w:hAnsi="Calibri" w:cs="Calibri"/>
              </w:rPr>
            </w:pPr>
            <w:ins w:id="8811" w:author="Arjan Kloosterboer" w:date="2018-06-18T13:45:00Z">
              <w:r>
                <w:rPr>
                  <w:rFonts w:ascii="Calibri" w:hAnsi="Calibri" w:cs="Calibri"/>
                </w:rPr>
                <w:t>0 .. 1</w:t>
              </w:r>
            </w:ins>
          </w:p>
        </w:tc>
      </w:tr>
      <w:tr w:rsidR="004D5F49" w14:paraId="16799A4C" w14:textId="77777777" w:rsidTr="004D5F49">
        <w:trPr>
          <w:tblCellSpacing w:w="15" w:type="dxa"/>
          <w:ins w:id="8812" w:author="Arjan Kloosterboer" w:date="2018-06-18T13:45:00Z"/>
        </w:trPr>
        <w:tc>
          <w:tcPr>
            <w:tcW w:w="39" w:type="pct"/>
            <w:tcBorders>
              <w:top w:val="nil"/>
              <w:left w:val="nil"/>
              <w:bottom w:val="nil"/>
              <w:right w:val="nil"/>
            </w:tcBorders>
            <w:hideMark/>
          </w:tcPr>
          <w:p w14:paraId="7EBD3622" w14:textId="77777777" w:rsidR="0054705D" w:rsidRDefault="0054705D" w:rsidP="00E205E7">
            <w:pPr>
              <w:rPr>
                <w:ins w:id="8813" w:author="Arjan Kloosterboer" w:date="2018-06-18T13:45:00Z"/>
                <w:rFonts w:ascii="Calibri" w:hAnsi="Calibri" w:cs="Calibri"/>
              </w:rPr>
            </w:pPr>
            <w:ins w:id="8814" w:author="Arjan Kloosterboer" w:date="2018-06-18T13:45:00Z">
              <w:r>
                <w:rPr>
                  <w:rFonts w:ascii="Calibri" w:hAnsi="Calibri" w:cs="Calibri"/>
                </w:rPr>
                <w:t> </w:t>
              </w:r>
            </w:ins>
          </w:p>
        </w:tc>
        <w:tc>
          <w:tcPr>
            <w:tcW w:w="1257" w:type="pct"/>
            <w:gridSpan w:val="2"/>
            <w:tcBorders>
              <w:top w:val="nil"/>
              <w:left w:val="nil"/>
              <w:bottom w:val="nil"/>
              <w:right w:val="nil"/>
            </w:tcBorders>
            <w:hideMark/>
          </w:tcPr>
          <w:p w14:paraId="3BD2A672" w14:textId="77777777" w:rsidR="0054705D" w:rsidRDefault="0054705D" w:rsidP="00E205E7">
            <w:pPr>
              <w:rPr>
                <w:ins w:id="8815" w:author="Arjan Kloosterboer" w:date="2018-06-18T13:45:00Z"/>
                <w:rFonts w:ascii="Calibri" w:hAnsi="Calibri" w:cs="Calibri"/>
              </w:rPr>
            </w:pPr>
            <w:ins w:id="8816" w:author="Arjan Kloosterboer" w:date="2018-06-18T13:45:00Z">
              <w:r>
                <w:rPr>
                  <w:rFonts w:ascii="Calibri" w:hAnsi="Calibri" w:cs="Calibri"/>
                </w:rPr>
                <w:t xml:space="preserve">- Datumkenmerk </w:t>
              </w:r>
            </w:ins>
          </w:p>
        </w:tc>
        <w:tc>
          <w:tcPr>
            <w:tcW w:w="2230" w:type="pct"/>
            <w:gridSpan w:val="3"/>
            <w:tcBorders>
              <w:top w:val="nil"/>
              <w:left w:val="nil"/>
              <w:bottom w:val="nil"/>
              <w:right w:val="nil"/>
            </w:tcBorders>
            <w:hideMark/>
          </w:tcPr>
          <w:p w14:paraId="1B483311" w14:textId="77777777" w:rsidR="0054705D" w:rsidRPr="0054705D" w:rsidRDefault="0054705D" w:rsidP="00E205E7">
            <w:pPr>
              <w:rPr>
                <w:ins w:id="8817" w:author="Arjan Kloosterboer" w:date="2018-06-18T13:45:00Z"/>
                <w:rFonts w:ascii="Calibri" w:hAnsi="Calibri" w:cs="Calibri"/>
                <w:lang w:val="nl-NL"/>
              </w:rPr>
            </w:pPr>
            <w:ins w:id="8818" w:author="Arjan Kloosterboer" w:date="2018-06-18T13:45:00Z">
              <w:r w:rsidRPr="0054705D">
                <w:rPr>
                  <w:rFonts w:ascii="Calibri" w:hAnsi="Calibri" w:cs="Calibri"/>
                  <w:lang w:val="nl-NL"/>
                </w:rPr>
                <w:t xml:space="preserve">Naam van de attribuutsoort van het procesobject dat bepalend is voor het einde van de procestermijn. </w:t>
              </w:r>
            </w:ins>
          </w:p>
        </w:tc>
        <w:tc>
          <w:tcPr>
            <w:tcW w:w="857" w:type="pct"/>
            <w:tcBorders>
              <w:top w:val="nil"/>
              <w:left w:val="nil"/>
              <w:bottom w:val="nil"/>
              <w:right w:val="nil"/>
            </w:tcBorders>
            <w:hideMark/>
          </w:tcPr>
          <w:p w14:paraId="3BDBC9E0" w14:textId="77777777" w:rsidR="0054705D" w:rsidRDefault="0054705D" w:rsidP="00E205E7">
            <w:pPr>
              <w:rPr>
                <w:ins w:id="8819" w:author="Arjan Kloosterboer" w:date="2018-06-18T13:45:00Z"/>
                <w:rFonts w:ascii="Calibri" w:hAnsi="Calibri" w:cs="Calibri"/>
              </w:rPr>
            </w:pPr>
            <w:ins w:id="8820" w:author="Arjan Kloosterboer" w:date="2018-06-18T13:45:00Z">
              <w:r>
                <w:rPr>
                  <w:rFonts w:ascii="Calibri" w:hAnsi="Calibri" w:cs="Calibri"/>
                </w:rPr>
                <w:t xml:space="preserve">AN80 </w:t>
              </w:r>
            </w:ins>
          </w:p>
        </w:tc>
        <w:tc>
          <w:tcPr>
            <w:tcW w:w="518" w:type="pct"/>
            <w:tcBorders>
              <w:top w:val="nil"/>
              <w:left w:val="nil"/>
              <w:bottom w:val="nil"/>
              <w:right w:val="nil"/>
            </w:tcBorders>
            <w:hideMark/>
          </w:tcPr>
          <w:p w14:paraId="79DC60C7" w14:textId="77777777" w:rsidR="0054705D" w:rsidRDefault="0054705D" w:rsidP="00E205E7">
            <w:pPr>
              <w:rPr>
                <w:ins w:id="8821" w:author="Arjan Kloosterboer" w:date="2018-06-18T13:45:00Z"/>
                <w:rFonts w:ascii="Calibri" w:hAnsi="Calibri" w:cs="Calibri"/>
              </w:rPr>
            </w:pPr>
            <w:ins w:id="8822" w:author="Arjan Kloosterboer" w:date="2018-06-18T13:45:00Z">
              <w:r>
                <w:rPr>
                  <w:rFonts w:ascii="Calibri" w:hAnsi="Calibri" w:cs="Calibri"/>
                </w:rPr>
                <w:t>0 .. 1</w:t>
              </w:r>
            </w:ins>
          </w:p>
        </w:tc>
      </w:tr>
      <w:tr w:rsidR="004D5F49" w14:paraId="638934C2" w14:textId="77777777" w:rsidTr="004D5F49">
        <w:trPr>
          <w:tblCellSpacing w:w="15" w:type="dxa"/>
          <w:ins w:id="8823" w:author="Arjan Kloosterboer" w:date="2018-06-18T13:45:00Z"/>
        </w:trPr>
        <w:tc>
          <w:tcPr>
            <w:tcW w:w="39" w:type="pct"/>
            <w:tcBorders>
              <w:top w:val="nil"/>
              <w:left w:val="nil"/>
              <w:bottom w:val="nil"/>
              <w:right w:val="nil"/>
            </w:tcBorders>
            <w:hideMark/>
          </w:tcPr>
          <w:p w14:paraId="52210D94" w14:textId="77777777" w:rsidR="0054705D" w:rsidRDefault="0054705D" w:rsidP="00E205E7">
            <w:pPr>
              <w:rPr>
                <w:ins w:id="8824" w:author="Arjan Kloosterboer" w:date="2018-06-18T13:45:00Z"/>
                <w:rFonts w:ascii="Calibri" w:hAnsi="Calibri" w:cs="Calibri"/>
              </w:rPr>
            </w:pPr>
            <w:ins w:id="8825" w:author="Arjan Kloosterboer" w:date="2018-06-18T13:45:00Z">
              <w:r>
                <w:rPr>
                  <w:rFonts w:ascii="Calibri" w:hAnsi="Calibri" w:cs="Calibri"/>
                </w:rPr>
                <w:t> </w:t>
              </w:r>
            </w:ins>
          </w:p>
        </w:tc>
        <w:tc>
          <w:tcPr>
            <w:tcW w:w="1257" w:type="pct"/>
            <w:gridSpan w:val="2"/>
            <w:tcBorders>
              <w:top w:val="nil"/>
              <w:left w:val="nil"/>
              <w:bottom w:val="nil"/>
              <w:right w:val="nil"/>
            </w:tcBorders>
            <w:hideMark/>
          </w:tcPr>
          <w:p w14:paraId="5912DAE7" w14:textId="77777777" w:rsidR="0054705D" w:rsidRDefault="0054705D" w:rsidP="00E205E7">
            <w:pPr>
              <w:rPr>
                <w:ins w:id="8826" w:author="Arjan Kloosterboer" w:date="2018-06-18T13:45:00Z"/>
                <w:rFonts w:ascii="Calibri" w:hAnsi="Calibri" w:cs="Calibri"/>
              </w:rPr>
            </w:pPr>
            <w:ins w:id="8827" w:author="Arjan Kloosterboer" w:date="2018-06-18T13:45:00Z">
              <w:r>
                <w:rPr>
                  <w:rFonts w:ascii="Calibri" w:hAnsi="Calibri" w:cs="Calibri"/>
                </w:rPr>
                <w:t xml:space="preserve">- Einddatum bekend </w:t>
              </w:r>
            </w:ins>
          </w:p>
        </w:tc>
        <w:tc>
          <w:tcPr>
            <w:tcW w:w="2230" w:type="pct"/>
            <w:gridSpan w:val="3"/>
            <w:tcBorders>
              <w:top w:val="nil"/>
              <w:left w:val="nil"/>
              <w:bottom w:val="nil"/>
              <w:right w:val="nil"/>
            </w:tcBorders>
            <w:hideMark/>
          </w:tcPr>
          <w:p w14:paraId="4364BE96" w14:textId="77777777" w:rsidR="0054705D" w:rsidRPr="0054705D" w:rsidRDefault="0054705D" w:rsidP="00E205E7">
            <w:pPr>
              <w:rPr>
                <w:ins w:id="8828" w:author="Arjan Kloosterboer" w:date="2018-06-18T13:45:00Z"/>
                <w:rFonts w:ascii="Calibri" w:hAnsi="Calibri" w:cs="Calibri"/>
                <w:lang w:val="nl-NL"/>
              </w:rPr>
            </w:pPr>
            <w:ins w:id="8829" w:author="Arjan Kloosterboer" w:date="2018-06-18T13:45:00Z">
              <w:r w:rsidRPr="0054705D">
                <w:rPr>
                  <w:rFonts w:ascii="Calibri" w:hAnsi="Calibri" w:cs="Calibri"/>
                  <w:lang w:val="nl-NL"/>
                </w:rPr>
                <w:t xml:space="preserve">Indicatie dat de einddatum van het procesobject gedurende de uitvoering van de zaak bekend moet worden. </w:t>
              </w:r>
            </w:ins>
          </w:p>
        </w:tc>
        <w:tc>
          <w:tcPr>
            <w:tcW w:w="857" w:type="pct"/>
            <w:tcBorders>
              <w:top w:val="nil"/>
              <w:left w:val="nil"/>
              <w:bottom w:val="nil"/>
              <w:right w:val="nil"/>
            </w:tcBorders>
            <w:hideMark/>
          </w:tcPr>
          <w:p w14:paraId="0AF06533" w14:textId="77777777" w:rsidR="0054705D" w:rsidRDefault="0054705D" w:rsidP="00E205E7">
            <w:pPr>
              <w:rPr>
                <w:ins w:id="8830" w:author="Arjan Kloosterboer" w:date="2018-06-18T13:45:00Z"/>
                <w:rFonts w:ascii="Calibri" w:hAnsi="Calibri" w:cs="Calibri"/>
              </w:rPr>
            </w:pPr>
            <w:ins w:id="8831" w:author="Arjan Kloosterboer" w:date="2018-06-18T13:45:00Z">
              <w:r>
                <w:rPr>
                  <w:rFonts w:ascii="Calibri" w:hAnsi="Calibri" w:cs="Calibri"/>
                </w:rPr>
                <w:t xml:space="preserve">INDIC </w:t>
              </w:r>
            </w:ins>
          </w:p>
        </w:tc>
        <w:tc>
          <w:tcPr>
            <w:tcW w:w="518" w:type="pct"/>
            <w:tcBorders>
              <w:top w:val="nil"/>
              <w:left w:val="nil"/>
              <w:bottom w:val="nil"/>
              <w:right w:val="nil"/>
            </w:tcBorders>
            <w:hideMark/>
          </w:tcPr>
          <w:p w14:paraId="43670DCC" w14:textId="77777777" w:rsidR="0054705D" w:rsidRDefault="0054705D" w:rsidP="00E205E7">
            <w:pPr>
              <w:rPr>
                <w:ins w:id="8832" w:author="Arjan Kloosterboer" w:date="2018-06-18T13:45:00Z"/>
                <w:rFonts w:ascii="Calibri" w:hAnsi="Calibri" w:cs="Calibri"/>
              </w:rPr>
            </w:pPr>
            <w:ins w:id="8833" w:author="Arjan Kloosterboer" w:date="2018-06-18T13:45:00Z">
              <w:r>
                <w:rPr>
                  <w:rFonts w:ascii="Calibri" w:hAnsi="Calibri" w:cs="Calibri"/>
                </w:rPr>
                <w:t>0 .. 1</w:t>
              </w:r>
            </w:ins>
          </w:p>
        </w:tc>
      </w:tr>
      <w:tr w:rsidR="0054705D" w14:paraId="7CE7E720" w14:textId="77777777" w:rsidTr="0019648B">
        <w:trPr>
          <w:tblCellSpacing w:w="15" w:type="dxa"/>
          <w:ins w:id="8834" w:author="Arjan Kloosterboer" w:date="2018-06-18T13:45:00Z"/>
        </w:trPr>
        <w:tc>
          <w:tcPr>
            <w:tcW w:w="4967" w:type="pct"/>
            <w:gridSpan w:val="8"/>
            <w:tcBorders>
              <w:top w:val="nil"/>
              <w:left w:val="nil"/>
              <w:bottom w:val="nil"/>
              <w:right w:val="nil"/>
            </w:tcBorders>
            <w:hideMark/>
          </w:tcPr>
          <w:p w14:paraId="71203D98" w14:textId="77777777" w:rsidR="0054705D" w:rsidRDefault="0054705D" w:rsidP="00E205E7">
            <w:pPr>
              <w:rPr>
                <w:ins w:id="8835" w:author="Arjan Kloosterboer" w:date="2018-06-18T13:45:00Z"/>
                <w:rFonts w:ascii="Calibri" w:hAnsi="Calibri" w:cs="Calibri"/>
              </w:rPr>
            </w:pPr>
            <w:ins w:id="8836" w:author="Arjan Kloosterboer" w:date="2018-06-18T13:45:00Z">
              <w:r>
                <w:rPr>
                  <w:rFonts w:ascii="Calibri" w:hAnsi="Calibri" w:cs="Calibri"/>
                  <w:b/>
                  <w:bCs/>
                </w:rPr>
                <w:t>Overzicht relaties</w:t>
              </w:r>
            </w:ins>
          </w:p>
        </w:tc>
      </w:tr>
      <w:tr w:rsidR="004D5F49" w14:paraId="2271982A" w14:textId="77777777" w:rsidTr="004D5F49">
        <w:trPr>
          <w:tblCellSpacing w:w="15" w:type="dxa"/>
          <w:ins w:id="8837" w:author="Arjan Kloosterboer" w:date="2018-06-18T13:45:00Z"/>
        </w:trPr>
        <w:tc>
          <w:tcPr>
            <w:tcW w:w="326" w:type="pct"/>
            <w:gridSpan w:val="2"/>
            <w:tcBorders>
              <w:top w:val="nil"/>
              <w:left w:val="nil"/>
              <w:bottom w:val="nil"/>
              <w:right w:val="nil"/>
            </w:tcBorders>
            <w:hideMark/>
          </w:tcPr>
          <w:p w14:paraId="36EBA32D" w14:textId="77777777" w:rsidR="0054705D" w:rsidRDefault="0054705D" w:rsidP="00E205E7">
            <w:pPr>
              <w:rPr>
                <w:ins w:id="8838" w:author="Arjan Kloosterboer" w:date="2018-06-18T13:45:00Z"/>
                <w:rFonts w:ascii="Calibri" w:hAnsi="Calibri" w:cs="Calibri"/>
              </w:rPr>
            </w:pPr>
          </w:p>
        </w:tc>
        <w:tc>
          <w:tcPr>
            <w:tcW w:w="2091" w:type="pct"/>
            <w:gridSpan w:val="3"/>
            <w:tcBorders>
              <w:top w:val="nil"/>
              <w:left w:val="nil"/>
              <w:bottom w:val="nil"/>
              <w:right w:val="nil"/>
            </w:tcBorders>
            <w:hideMark/>
          </w:tcPr>
          <w:p w14:paraId="08DFBE55" w14:textId="77777777" w:rsidR="0054705D" w:rsidRDefault="0054705D" w:rsidP="00E205E7">
            <w:pPr>
              <w:rPr>
                <w:ins w:id="8839" w:author="Arjan Kloosterboer" w:date="2018-06-18T13:45:00Z"/>
                <w:rFonts w:ascii="Calibri" w:hAnsi="Calibri" w:cs="Calibri"/>
              </w:rPr>
            </w:pPr>
            <w:ins w:id="8840" w:author="Arjan Kloosterboer" w:date="2018-06-18T13:45:00Z">
              <w:r>
                <w:rPr>
                  <w:rFonts w:ascii="Calibri" w:hAnsi="Calibri" w:cs="Calibri"/>
                  <w:i/>
                  <w:iCs/>
                </w:rPr>
                <w:t>Relatienaam met kardinaliteiten</w:t>
              </w:r>
            </w:ins>
          </w:p>
        </w:tc>
        <w:tc>
          <w:tcPr>
            <w:tcW w:w="2517" w:type="pct"/>
            <w:gridSpan w:val="3"/>
            <w:tcBorders>
              <w:top w:val="nil"/>
              <w:left w:val="nil"/>
              <w:bottom w:val="nil"/>
              <w:right w:val="nil"/>
            </w:tcBorders>
            <w:hideMark/>
          </w:tcPr>
          <w:p w14:paraId="0A957336" w14:textId="77777777" w:rsidR="0054705D" w:rsidRDefault="0054705D" w:rsidP="00E205E7">
            <w:pPr>
              <w:rPr>
                <w:ins w:id="8841" w:author="Arjan Kloosterboer" w:date="2018-06-18T13:45:00Z"/>
                <w:rFonts w:ascii="Calibri" w:hAnsi="Calibri" w:cs="Calibri"/>
              </w:rPr>
            </w:pPr>
            <w:ins w:id="8842" w:author="Arjan Kloosterboer" w:date="2018-06-18T13:45:00Z">
              <w:r>
                <w:rPr>
                  <w:rFonts w:ascii="Calibri" w:hAnsi="Calibri" w:cs="Calibri"/>
                  <w:i/>
                  <w:iCs/>
                </w:rPr>
                <w:t>Definitie</w:t>
              </w:r>
            </w:ins>
          </w:p>
        </w:tc>
      </w:tr>
      <w:tr w:rsidR="0019648B" w:rsidRPr="0054705D" w14:paraId="18BE20ED" w14:textId="77777777" w:rsidTr="004D5F49">
        <w:trPr>
          <w:tblCellSpacing w:w="15" w:type="dxa"/>
          <w:ins w:id="8843" w:author="Arjan Kloosterboer" w:date="2018-06-18T13:45:00Z"/>
        </w:trPr>
        <w:tc>
          <w:tcPr>
            <w:tcW w:w="326" w:type="pct"/>
            <w:gridSpan w:val="2"/>
            <w:tcBorders>
              <w:top w:val="nil"/>
              <w:left w:val="nil"/>
              <w:bottom w:val="nil"/>
              <w:right w:val="nil"/>
            </w:tcBorders>
            <w:hideMark/>
          </w:tcPr>
          <w:p w14:paraId="7AE749E9" w14:textId="77777777" w:rsidR="0054705D" w:rsidRDefault="0054705D" w:rsidP="00E205E7">
            <w:pPr>
              <w:rPr>
                <w:ins w:id="8844" w:author="Arjan Kloosterboer" w:date="2018-06-18T13:45:00Z"/>
                <w:rFonts w:ascii="Calibri" w:hAnsi="Calibri" w:cs="Calibri"/>
              </w:rPr>
            </w:pPr>
            <w:ins w:id="8845" w:author="Arjan Kloosterboer" w:date="2018-06-18T13:45:00Z">
              <w:r>
                <w:rPr>
                  <w:rFonts w:ascii="Calibri" w:hAnsi="Calibri" w:cs="Calibri"/>
                </w:rPr>
                <w:t> </w:t>
              </w:r>
            </w:ins>
          </w:p>
        </w:tc>
        <w:tc>
          <w:tcPr>
            <w:tcW w:w="2091" w:type="pct"/>
            <w:gridSpan w:val="3"/>
            <w:tcBorders>
              <w:top w:val="nil"/>
              <w:left w:val="nil"/>
              <w:bottom w:val="nil"/>
              <w:right w:val="nil"/>
            </w:tcBorders>
            <w:hideMark/>
          </w:tcPr>
          <w:p w14:paraId="160B7ADD" w14:textId="77777777" w:rsidR="0054705D" w:rsidRDefault="0054705D" w:rsidP="00E205E7">
            <w:pPr>
              <w:rPr>
                <w:ins w:id="8846" w:author="Arjan Kloosterboer" w:date="2018-06-18T13:45:00Z"/>
                <w:rFonts w:ascii="Calibri" w:hAnsi="Calibri" w:cs="Calibri"/>
              </w:rPr>
            </w:pPr>
            <w:ins w:id="8847" w:author="Arjan Kloosterboer" w:date="2018-06-18T13:45:00Z">
              <w:r>
                <w:rPr>
                  <w:rFonts w:ascii="Calibri" w:hAnsi="Calibri" w:cs="Calibri"/>
                </w:rPr>
                <w:t xml:space="preserve">RESULTAATTYPE [ 0 .. * ] heeft verplichte INFORMATIEOBJECTTYPE [ 0 .. * ] </w:t>
              </w:r>
            </w:ins>
          </w:p>
        </w:tc>
        <w:tc>
          <w:tcPr>
            <w:tcW w:w="2517" w:type="pct"/>
            <w:gridSpan w:val="3"/>
            <w:tcBorders>
              <w:top w:val="nil"/>
              <w:left w:val="nil"/>
              <w:bottom w:val="nil"/>
              <w:right w:val="nil"/>
            </w:tcBorders>
            <w:hideMark/>
          </w:tcPr>
          <w:p w14:paraId="517536A4" w14:textId="77777777" w:rsidR="0054705D" w:rsidRPr="0054705D" w:rsidRDefault="0054705D" w:rsidP="00E205E7">
            <w:pPr>
              <w:rPr>
                <w:ins w:id="8848" w:author="Arjan Kloosterboer" w:date="2018-06-18T13:45:00Z"/>
                <w:rFonts w:ascii="Calibri" w:hAnsi="Calibri" w:cs="Calibri"/>
                <w:lang w:val="nl-NL"/>
              </w:rPr>
            </w:pPr>
            <w:ins w:id="8849" w:author="Arjan Kloosterboer" w:date="2018-06-18T13:45:00Z">
              <w:r w:rsidRPr="0054705D">
                <w:rPr>
                  <w:rFonts w:ascii="Calibri" w:hAnsi="Calibri" w:cs="Calibri"/>
                  <w:lang w:val="nl-NL"/>
                </w:rPr>
                <w:t xml:space="preserve">De INFORMATIEOBJECTTYPEn die verplicht aanwezig moeten zijn in het zaakdossier van een ZAAK voordat een resultaat van dit </w:t>
              </w:r>
              <w:r w:rsidRPr="0054705D">
                <w:rPr>
                  <w:rFonts w:ascii="Calibri" w:hAnsi="Calibri" w:cs="Calibri"/>
                  <w:lang w:val="nl-NL"/>
                </w:rPr>
                <w:lastRenderedPageBreak/>
                <w:t xml:space="preserve">RESULTAATTYPE bij die ZAAK kan worden gezet. </w:t>
              </w:r>
            </w:ins>
          </w:p>
        </w:tc>
      </w:tr>
      <w:tr w:rsidR="0019648B" w:rsidRPr="0054705D" w14:paraId="634520F4" w14:textId="77777777" w:rsidTr="004D5F49">
        <w:trPr>
          <w:tblCellSpacing w:w="15" w:type="dxa"/>
          <w:ins w:id="8850" w:author="Arjan Kloosterboer" w:date="2018-06-18T13:45:00Z"/>
        </w:trPr>
        <w:tc>
          <w:tcPr>
            <w:tcW w:w="326" w:type="pct"/>
            <w:gridSpan w:val="2"/>
            <w:tcBorders>
              <w:top w:val="nil"/>
              <w:left w:val="nil"/>
              <w:bottom w:val="nil"/>
              <w:right w:val="nil"/>
            </w:tcBorders>
            <w:hideMark/>
          </w:tcPr>
          <w:p w14:paraId="5101D46D" w14:textId="77777777" w:rsidR="0054705D" w:rsidRPr="0054705D" w:rsidRDefault="0054705D" w:rsidP="00E205E7">
            <w:pPr>
              <w:rPr>
                <w:ins w:id="8851" w:author="Arjan Kloosterboer" w:date="2018-06-18T13:45:00Z"/>
                <w:rFonts w:ascii="Calibri" w:hAnsi="Calibri" w:cs="Calibri"/>
                <w:lang w:val="nl-NL"/>
              </w:rPr>
            </w:pPr>
            <w:ins w:id="8852" w:author="Arjan Kloosterboer" w:date="2018-06-18T13:45:00Z">
              <w:r w:rsidRPr="0054705D">
                <w:rPr>
                  <w:rFonts w:ascii="Calibri" w:hAnsi="Calibri" w:cs="Calibri"/>
                  <w:lang w:val="nl-NL"/>
                </w:rPr>
                <w:lastRenderedPageBreak/>
                <w:t> </w:t>
              </w:r>
            </w:ins>
          </w:p>
        </w:tc>
        <w:tc>
          <w:tcPr>
            <w:tcW w:w="2091" w:type="pct"/>
            <w:gridSpan w:val="3"/>
            <w:tcBorders>
              <w:top w:val="nil"/>
              <w:left w:val="nil"/>
              <w:bottom w:val="nil"/>
              <w:right w:val="nil"/>
            </w:tcBorders>
            <w:hideMark/>
          </w:tcPr>
          <w:p w14:paraId="4E3F3981" w14:textId="77777777" w:rsidR="0054705D" w:rsidRDefault="0054705D" w:rsidP="00E205E7">
            <w:pPr>
              <w:rPr>
                <w:ins w:id="8853" w:author="Arjan Kloosterboer" w:date="2018-06-18T13:45:00Z"/>
                <w:rFonts w:ascii="Calibri" w:hAnsi="Calibri" w:cs="Calibri"/>
              </w:rPr>
            </w:pPr>
            <w:ins w:id="8854" w:author="Arjan Kloosterboer" w:date="2018-06-18T13:45:00Z">
              <w:r w:rsidRPr="0054705D">
                <w:rPr>
                  <w:rFonts w:ascii="Calibri" w:hAnsi="Calibri" w:cs="Calibri"/>
                  <w:lang w:val="nl-NL"/>
                </w:rPr>
                <w:t xml:space="preserve">RESULTAATTYPE [ 0 .. * ] bepaalt afwijkende vernietigingstermijn van INFORMATIEOBJECTTYPE [ 0 .. </w:t>
              </w:r>
              <w:r>
                <w:rPr>
                  <w:rFonts w:ascii="Calibri" w:hAnsi="Calibri" w:cs="Calibri"/>
                </w:rPr>
                <w:t xml:space="preserve">* ] </w:t>
              </w:r>
            </w:ins>
          </w:p>
        </w:tc>
        <w:tc>
          <w:tcPr>
            <w:tcW w:w="2517" w:type="pct"/>
            <w:gridSpan w:val="3"/>
            <w:tcBorders>
              <w:top w:val="nil"/>
              <w:left w:val="nil"/>
              <w:bottom w:val="nil"/>
              <w:right w:val="nil"/>
            </w:tcBorders>
            <w:hideMark/>
          </w:tcPr>
          <w:p w14:paraId="6A8DF6E2" w14:textId="77777777" w:rsidR="0054705D" w:rsidRPr="0054705D" w:rsidRDefault="0054705D" w:rsidP="00E205E7">
            <w:pPr>
              <w:rPr>
                <w:ins w:id="8855" w:author="Arjan Kloosterboer" w:date="2018-06-18T13:45:00Z"/>
                <w:rFonts w:ascii="Calibri" w:hAnsi="Calibri" w:cs="Calibri"/>
                <w:lang w:val="nl-NL"/>
              </w:rPr>
            </w:pPr>
            <w:ins w:id="8856" w:author="Arjan Kloosterboer" w:date="2018-06-18T13:45:00Z">
              <w:r w:rsidRPr="0054705D">
                <w:rPr>
                  <w:rFonts w:ascii="Calibri" w:hAnsi="Calibri" w:cs="Calibri"/>
                  <w:lang w:val="nl-NL"/>
                </w:rPr>
                <w:t xml:space="preserve">Informatieobjecten van een INFORMATIEOBJECTTYPE bij een ZAAKTYPE waarvan de vernietigingstermijn korter is dan de termijn die gespecificeerd is bij het RESULTAATTYPE bij dat ZAAKTYPE. </w:t>
              </w:r>
            </w:ins>
          </w:p>
        </w:tc>
      </w:tr>
      <w:tr w:rsidR="0019648B" w:rsidRPr="0054705D" w14:paraId="148ADAB2" w14:textId="77777777" w:rsidTr="004D5F49">
        <w:trPr>
          <w:tblCellSpacing w:w="15" w:type="dxa"/>
          <w:ins w:id="8857" w:author="Arjan Kloosterboer" w:date="2018-06-18T13:45:00Z"/>
        </w:trPr>
        <w:tc>
          <w:tcPr>
            <w:tcW w:w="326" w:type="pct"/>
            <w:gridSpan w:val="2"/>
            <w:tcBorders>
              <w:top w:val="nil"/>
              <w:left w:val="nil"/>
              <w:bottom w:val="nil"/>
              <w:right w:val="nil"/>
            </w:tcBorders>
            <w:hideMark/>
          </w:tcPr>
          <w:p w14:paraId="6E0E1D36" w14:textId="77777777" w:rsidR="0054705D" w:rsidRPr="0054705D" w:rsidRDefault="0054705D" w:rsidP="00E205E7">
            <w:pPr>
              <w:rPr>
                <w:ins w:id="8858" w:author="Arjan Kloosterboer" w:date="2018-06-18T13:45:00Z"/>
                <w:rFonts w:ascii="Calibri" w:hAnsi="Calibri" w:cs="Calibri"/>
                <w:lang w:val="nl-NL"/>
              </w:rPr>
            </w:pPr>
            <w:ins w:id="8859" w:author="Arjan Kloosterboer" w:date="2018-06-18T13:45:00Z">
              <w:r w:rsidRPr="0054705D">
                <w:rPr>
                  <w:rFonts w:ascii="Calibri" w:hAnsi="Calibri" w:cs="Calibri"/>
                  <w:lang w:val="nl-NL"/>
                </w:rPr>
                <w:t> </w:t>
              </w:r>
            </w:ins>
          </w:p>
        </w:tc>
        <w:tc>
          <w:tcPr>
            <w:tcW w:w="2091" w:type="pct"/>
            <w:gridSpan w:val="3"/>
            <w:tcBorders>
              <w:top w:val="nil"/>
              <w:left w:val="nil"/>
              <w:bottom w:val="nil"/>
              <w:right w:val="nil"/>
            </w:tcBorders>
            <w:hideMark/>
          </w:tcPr>
          <w:p w14:paraId="2E838206" w14:textId="77777777" w:rsidR="0054705D" w:rsidRDefault="0054705D" w:rsidP="00E205E7">
            <w:pPr>
              <w:rPr>
                <w:ins w:id="8860" w:author="Arjan Kloosterboer" w:date="2018-06-18T13:45:00Z"/>
                <w:rFonts w:ascii="Calibri" w:hAnsi="Calibri" w:cs="Calibri"/>
              </w:rPr>
            </w:pPr>
            <w:ins w:id="8861" w:author="Arjan Kloosterboer" w:date="2018-06-18T13:45:00Z">
              <w:r>
                <w:rPr>
                  <w:rFonts w:ascii="Calibri" w:hAnsi="Calibri" w:cs="Calibri"/>
                </w:rPr>
                <w:t xml:space="preserve">RESULTAATTYPE [ 1 .. * ] leidt tot BESLUITTYPE [ 0 .. * ] </w:t>
              </w:r>
            </w:ins>
          </w:p>
        </w:tc>
        <w:tc>
          <w:tcPr>
            <w:tcW w:w="2517" w:type="pct"/>
            <w:gridSpan w:val="3"/>
            <w:tcBorders>
              <w:top w:val="nil"/>
              <w:left w:val="nil"/>
              <w:bottom w:val="nil"/>
              <w:right w:val="nil"/>
            </w:tcBorders>
            <w:hideMark/>
          </w:tcPr>
          <w:p w14:paraId="061FFF1E" w14:textId="77777777" w:rsidR="0054705D" w:rsidRPr="0054705D" w:rsidRDefault="0054705D" w:rsidP="00E205E7">
            <w:pPr>
              <w:rPr>
                <w:ins w:id="8862" w:author="Arjan Kloosterboer" w:date="2018-06-18T13:45:00Z"/>
                <w:rFonts w:ascii="Calibri" w:hAnsi="Calibri" w:cs="Calibri"/>
                <w:lang w:val="nl-NL"/>
              </w:rPr>
            </w:pPr>
            <w:ins w:id="8863" w:author="Arjan Kloosterboer" w:date="2018-06-18T13:45:00Z">
              <w:r w:rsidRPr="0054705D">
                <w:rPr>
                  <w:rFonts w:ascii="Calibri" w:hAnsi="Calibri" w:cs="Calibri"/>
                  <w:lang w:val="nl-NL"/>
                </w:rPr>
                <w:t>Het BESLUITTYPE van besluiten die gepaard gaan met resultaten van het RESULTAATTYPE.</w:t>
              </w:r>
            </w:ins>
          </w:p>
        </w:tc>
      </w:tr>
      <w:tr w:rsidR="0019648B" w:rsidRPr="0054705D" w14:paraId="7421DD45" w14:textId="77777777" w:rsidTr="004D5F49">
        <w:trPr>
          <w:tblCellSpacing w:w="15" w:type="dxa"/>
          <w:ins w:id="8864" w:author="Arjan Kloosterboer" w:date="2018-06-18T13:45:00Z"/>
        </w:trPr>
        <w:tc>
          <w:tcPr>
            <w:tcW w:w="326" w:type="pct"/>
            <w:gridSpan w:val="2"/>
            <w:tcBorders>
              <w:top w:val="nil"/>
              <w:left w:val="nil"/>
              <w:bottom w:val="nil"/>
              <w:right w:val="nil"/>
            </w:tcBorders>
            <w:hideMark/>
          </w:tcPr>
          <w:p w14:paraId="2DF4AC5E" w14:textId="77777777" w:rsidR="0054705D" w:rsidRPr="0054705D" w:rsidRDefault="0054705D" w:rsidP="00E205E7">
            <w:pPr>
              <w:rPr>
                <w:ins w:id="8865" w:author="Arjan Kloosterboer" w:date="2018-06-18T13:45:00Z"/>
                <w:rFonts w:ascii="Calibri" w:hAnsi="Calibri" w:cs="Calibri"/>
                <w:lang w:val="nl-NL"/>
              </w:rPr>
            </w:pPr>
            <w:ins w:id="8866" w:author="Arjan Kloosterboer" w:date="2018-06-18T13:45:00Z">
              <w:r w:rsidRPr="0054705D">
                <w:rPr>
                  <w:rFonts w:ascii="Calibri" w:hAnsi="Calibri" w:cs="Calibri"/>
                  <w:lang w:val="nl-NL"/>
                </w:rPr>
                <w:t> </w:t>
              </w:r>
            </w:ins>
          </w:p>
        </w:tc>
        <w:tc>
          <w:tcPr>
            <w:tcW w:w="2091" w:type="pct"/>
            <w:gridSpan w:val="3"/>
            <w:tcBorders>
              <w:top w:val="nil"/>
              <w:left w:val="nil"/>
              <w:bottom w:val="nil"/>
              <w:right w:val="nil"/>
            </w:tcBorders>
            <w:hideMark/>
          </w:tcPr>
          <w:p w14:paraId="1E85537D" w14:textId="77777777" w:rsidR="0054705D" w:rsidRPr="0054705D" w:rsidRDefault="0054705D" w:rsidP="00E205E7">
            <w:pPr>
              <w:rPr>
                <w:ins w:id="8867" w:author="Arjan Kloosterboer" w:date="2018-06-18T13:45:00Z"/>
                <w:rFonts w:ascii="Calibri" w:hAnsi="Calibri" w:cs="Calibri"/>
                <w:lang w:val="nl-NL"/>
              </w:rPr>
            </w:pPr>
            <w:ins w:id="8868" w:author="Arjan Kloosterboer" w:date="2018-06-18T13:45:00Z">
              <w:r w:rsidRPr="0054705D">
                <w:rPr>
                  <w:rFonts w:ascii="Calibri" w:hAnsi="Calibri" w:cs="Calibri"/>
                  <w:lang w:val="nl-NL"/>
                </w:rPr>
                <w:t xml:space="preserve">RESULTAATTYPE [ 1 .. * ] is relevant voor ZAAKTYPE [ 1 ] </w:t>
              </w:r>
            </w:ins>
          </w:p>
        </w:tc>
        <w:tc>
          <w:tcPr>
            <w:tcW w:w="2517" w:type="pct"/>
            <w:gridSpan w:val="3"/>
            <w:tcBorders>
              <w:top w:val="nil"/>
              <w:left w:val="nil"/>
              <w:bottom w:val="nil"/>
              <w:right w:val="nil"/>
            </w:tcBorders>
            <w:hideMark/>
          </w:tcPr>
          <w:p w14:paraId="7BE0A4DE" w14:textId="77777777" w:rsidR="0054705D" w:rsidRPr="0054705D" w:rsidRDefault="0054705D" w:rsidP="00E205E7">
            <w:pPr>
              <w:rPr>
                <w:ins w:id="8869" w:author="Arjan Kloosterboer" w:date="2018-06-18T13:45:00Z"/>
                <w:rFonts w:ascii="Calibri" w:hAnsi="Calibri" w:cs="Calibri"/>
                <w:lang w:val="nl-NL"/>
              </w:rPr>
            </w:pPr>
            <w:ins w:id="8870" w:author="Arjan Kloosterboer" w:date="2018-06-18T13:45:00Z">
              <w:r w:rsidRPr="0054705D">
                <w:rPr>
                  <w:rFonts w:ascii="Calibri" w:hAnsi="Calibri" w:cs="Calibri"/>
                  <w:lang w:val="nl-NL"/>
                </w:rPr>
                <w:t>Het ZAAKTYPE van ZAAKen waarin resultaten van dit RESULTAATTYPE bereikt kunnen worden.</w:t>
              </w:r>
            </w:ins>
          </w:p>
        </w:tc>
      </w:tr>
      <w:tr w:rsidR="0054705D" w14:paraId="1F14F77A" w14:textId="77777777" w:rsidTr="0019648B">
        <w:trPr>
          <w:tblCellSpacing w:w="15" w:type="dxa"/>
          <w:ins w:id="8871" w:author="Arjan Kloosterboer" w:date="2018-06-18T13:45:00Z"/>
        </w:trPr>
        <w:tc>
          <w:tcPr>
            <w:tcW w:w="4967" w:type="pct"/>
            <w:gridSpan w:val="8"/>
            <w:tcBorders>
              <w:top w:val="nil"/>
              <w:left w:val="nil"/>
              <w:bottom w:val="nil"/>
              <w:right w:val="nil"/>
            </w:tcBorders>
            <w:hideMark/>
          </w:tcPr>
          <w:p w14:paraId="7866E966" w14:textId="77777777" w:rsidR="0054705D" w:rsidRDefault="0054705D" w:rsidP="00E205E7">
            <w:pPr>
              <w:rPr>
                <w:ins w:id="8872" w:author="Arjan Kloosterboer" w:date="2018-06-18T13:45:00Z"/>
                <w:rFonts w:ascii="Calibri" w:hAnsi="Calibri" w:cs="Calibri"/>
              </w:rPr>
            </w:pPr>
            <w:ins w:id="8873" w:author="Arjan Kloosterboer" w:date="2018-06-18T13:45:00Z">
              <w:r>
                <w:rPr>
                  <w:rFonts w:ascii="Calibri" w:hAnsi="Calibri" w:cs="Calibri"/>
                  <w:b/>
                  <w:bCs/>
                </w:rPr>
                <w:t>Toelichting</w:t>
              </w:r>
            </w:ins>
          </w:p>
        </w:tc>
      </w:tr>
      <w:tr w:rsidR="004D5F49" w:rsidRPr="0054705D" w14:paraId="3B679260" w14:textId="77777777" w:rsidTr="004D5F49">
        <w:trPr>
          <w:tblCellSpacing w:w="15" w:type="dxa"/>
          <w:ins w:id="8874" w:author="Arjan Kloosterboer" w:date="2018-06-18T13:45:00Z"/>
        </w:trPr>
        <w:tc>
          <w:tcPr>
            <w:tcW w:w="326" w:type="pct"/>
            <w:gridSpan w:val="2"/>
            <w:tcBorders>
              <w:top w:val="nil"/>
              <w:left w:val="nil"/>
              <w:bottom w:val="nil"/>
              <w:right w:val="nil"/>
            </w:tcBorders>
            <w:hideMark/>
          </w:tcPr>
          <w:p w14:paraId="3A42F8FD" w14:textId="77777777" w:rsidR="0054705D" w:rsidRDefault="0054705D" w:rsidP="00E205E7">
            <w:pPr>
              <w:rPr>
                <w:ins w:id="8875" w:author="Arjan Kloosterboer" w:date="2018-06-18T13:45:00Z"/>
                <w:rFonts w:ascii="Calibri" w:hAnsi="Calibri" w:cs="Calibri"/>
              </w:rPr>
            </w:pPr>
            <w:ins w:id="8876" w:author="Arjan Kloosterboer" w:date="2018-06-18T13:45:00Z">
              <w:r>
                <w:rPr>
                  <w:rFonts w:ascii="Calibri" w:hAnsi="Calibri" w:cs="Calibri"/>
                </w:rPr>
                <w:t> </w:t>
              </w:r>
            </w:ins>
          </w:p>
        </w:tc>
        <w:tc>
          <w:tcPr>
            <w:tcW w:w="4625" w:type="pct"/>
            <w:gridSpan w:val="6"/>
            <w:tcBorders>
              <w:top w:val="nil"/>
              <w:left w:val="nil"/>
              <w:bottom w:val="nil"/>
              <w:right w:val="nil"/>
            </w:tcBorders>
            <w:hideMark/>
          </w:tcPr>
          <w:p w14:paraId="3656CF9D" w14:textId="77777777" w:rsidR="0054705D" w:rsidRPr="0054705D" w:rsidRDefault="0054705D" w:rsidP="00E205E7">
            <w:pPr>
              <w:rPr>
                <w:ins w:id="8877" w:author="Arjan Kloosterboer" w:date="2018-06-18T13:45:00Z"/>
                <w:rFonts w:ascii="Calibri" w:hAnsi="Calibri" w:cs="Calibri"/>
                <w:lang w:val="nl-NL"/>
              </w:rPr>
            </w:pPr>
            <w:ins w:id="8878" w:author="Arjan Kloosterboer" w:date="2018-06-18T13:45:00Z">
              <w:r w:rsidRPr="0054705D">
                <w:rPr>
                  <w:rFonts w:ascii="Calibri" w:hAnsi="Calibri" w:cs="Calibri"/>
                  <w:lang w:val="nl-NL"/>
                </w:rPr>
                <w:t xml:space="preserve">Elke zaak heeft een resultaat. In een aantal gevallen valt dit resultaat samen met een besluit: ?Evenementenvergunning verleend?, ?Energiesubsidie geweigerd?, et cetera. Het komt echter ook voor dat zaken worden afgehandeld zonder dat er een besluit wordt genomen. Dit is bijvoorbeeld het geval bij aangiften (geboorte, verhuizing), meldingen (openbare ruimte), maar ook bij het intrekken van een aanvraag. Het resultaat van een zaak is van groot belang voor de archivering, het bepaalt mede of de zaak en het bijbehorende dossier moeten worden vernietigd of blijvend bewaard moeten worden en op termijn ?overgebracht? moet worden naar een archiefbewaarplaats, en de termijn waarop dit plaats moet vinden. Tevens bepalend is de aard van het object waarop de zaak betrekking heeft. Met RESULTAATTYPE worden de mogelijke combinaties benoemd van resultaat en aard (proces)object bij het desbetreffende zaaktype. Met elke combinatie is het archiefregime bepaald voor het gehele zaakdossier: alle informatie over en documenten bij de zaken van het ZAAKTYPE met dat resultaattype. </w:t>
              </w:r>
            </w:ins>
          </w:p>
        </w:tc>
      </w:tr>
    </w:tbl>
    <w:p w14:paraId="1D53C511" w14:textId="7032FD15" w:rsidR="0054705D" w:rsidRDefault="0054705D" w:rsidP="007624EB">
      <w:pPr>
        <w:rPr>
          <w:lang w:val="nl-NL"/>
        </w:rPr>
      </w:pPr>
      <w:r>
        <w:rPr>
          <w:lang w:val="nl-NL"/>
        </w:rPr>
        <w:br/>
      </w:r>
      <w:ins w:id="8879" w:author="Arjan Kloosterboer" w:date="2018-06-18T13:49:00Z">
        <w:r>
          <w:rPr>
            <w:lang w:val="nl-NL"/>
          </w:rPr>
          <w:t>Zie voor de specificaties van attribuutsoorten en relatiesoorten de documentatie van het informatiemodel.</w:t>
        </w:r>
      </w:ins>
    </w:p>
    <w:p w14:paraId="02E525E2" w14:textId="6A52E1BD" w:rsidR="007624EB" w:rsidRPr="007624EB" w:rsidRDefault="007624EB" w:rsidP="007624EB">
      <w:pPr>
        <w:pStyle w:val="Kop3"/>
        <w:rPr>
          <w:lang w:val="nl-NL"/>
        </w:rPr>
      </w:pPr>
      <w:bookmarkStart w:id="8880" w:name="_Toc517094721"/>
      <w:r>
        <w:rPr>
          <w:lang w:val="nl-NL"/>
        </w:rPr>
        <w:t>Relatieklasse</w:t>
      </w:r>
      <w:bookmarkEnd w:id="8880"/>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1"/>
        <w:gridCol w:w="2211"/>
        <w:gridCol w:w="89"/>
        <w:gridCol w:w="4331"/>
        <w:gridCol w:w="902"/>
        <w:gridCol w:w="1148"/>
      </w:tblGrid>
      <w:tr w:rsidR="0019648B" w14:paraId="4765B274" w14:textId="77777777" w:rsidTr="0019648B">
        <w:trPr>
          <w:tblCellSpacing w:w="15" w:type="dxa"/>
          <w:ins w:id="8881" w:author="Arjan Kloosterboer" w:date="2018-06-18T13:50:00Z"/>
        </w:trPr>
        <w:tc>
          <w:tcPr>
            <w:tcW w:w="1485" w:type="pct"/>
            <w:gridSpan w:val="3"/>
            <w:tcBorders>
              <w:top w:val="nil"/>
              <w:left w:val="nil"/>
              <w:bottom w:val="nil"/>
              <w:right w:val="nil"/>
            </w:tcBorders>
            <w:hideMark/>
          </w:tcPr>
          <w:p w14:paraId="7A0D72E4" w14:textId="77777777" w:rsidR="0019648B" w:rsidRDefault="0019648B" w:rsidP="00E205E7">
            <w:pPr>
              <w:rPr>
                <w:ins w:id="8882" w:author="Arjan Kloosterboer" w:date="2018-06-18T13:50:00Z"/>
                <w:rFonts w:ascii="Calibri" w:hAnsi="Calibri" w:cs="Calibri"/>
              </w:rPr>
            </w:pPr>
            <w:ins w:id="8883" w:author="Arjan Kloosterboer" w:date="2018-06-18T13:50:00Z">
              <w:r>
                <w:rPr>
                  <w:rFonts w:ascii="Calibri" w:hAnsi="Calibri" w:cs="Calibri"/>
                  <w:b/>
                  <w:bCs/>
                </w:rPr>
                <w:t>Naam</w:t>
              </w:r>
            </w:ins>
          </w:p>
        </w:tc>
        <w:tc>
          <w:tcPr>
            <w:tcW w:w="3465" w:type="pct"/>
            <w:gridSpan w:val="3"/>
            <w:tcBorders>
              <w:top w:val="nil"/>
              <w:left w:val="nil"/>
              <w:bottom w:val="nil"/>
              <w:right w:val="nil"/>
            </w:tcBorders>
            <w:hideMark/>
          </w:tcPr>
          <w:p w14:paraId="70FD7B07" w14:textId="77777777" w:rsidR="0019648B" w:rsidRDefault="0019648B" w:rsidP="00E205E7">
            <w:pPr>
              <w:rPr>
                <w:ins w:id="8884" w:author="Arjan Kloosterboer" w:date="2018-06-18T13:50:00Z"/>
                <w:rFonts w:ascii="Calibri" w:hAnsi="Calibri" w:cs="Calibri"/>
              </w:rPr>
            </w:pPr>
            <w:ins w:id="8885" w:author="Arjan Kloosterboer" w:date="2018-06-18T13:50:00Z">
              <w:r>
                <w:rPr>
                  <w:rFonts w:ascii="Calibri" w:hAnsi="Calibri" w:cs="Calibri"/>
                </w:rPr>
                <w:t>/ZAAK-INFORMATIETOBJECT-TYPE ARCHIEFREGIME</w:t>
              </w:r>
            </w:ins>
          </w:p>
        </w:tc>
      </w:tr>
      <w:tr w:rsidR="0019648B" w:rsidRPr="0019648B" w14:paraId="3D93AF14" w14:textId="77777777" w:rsidTr="0019648B">
        <w:trPr>
          <w:tblCellSpacing w:w="15" w:type="dxa"/>
          <w:ins w:id="8886" w:author="Arjan Kloosterboer" w:date="2018-06-18T13:50:00Z"/>
        </w:trPr>
        <w:tc>
          <w:tcPr>
            <w:tcW w:w="1485" w:type="pct"/>
            <w:gridSpan w:val="3"/>
            <w:tcBorders>
              <w:top w:val="nil"/>
              <w:left w:val="nil"/>
              <w:bottom w:val="nil"/>
              <w:right w:val="nil"/>
            </w:tcBorders>
            <w:hideMark/>
          </w:tcPr>
          <w:p w14:paraId="237BF02C" w14:textId="77777777" w:rsidR="0019648B" w:rsidRDefault="0019648B" w:rsidP="00E205E7">
            <w:pPr>
              <w:rPr>
                <w:ins w:id="8887" w:author="Arjan Kloosterboer" w:date="2018-06-18T13:50:00Z"/>
                <w:rFonts w:ascii="Calibri" w:hAnsi="Calibri" w:cs="Calibri"/>
              </w:rPr>
            </w:pPr>
            <w:ins w:id="8888" w:author="Arjan Kloosterboer" w:date="2018-06-18T13:50:00Z">
              <w:r>
                <w:rPr>
                  <w:rFonts w:ascii="Calibri" w:hAnsi="Calibri" w:cs="Calibri"/>
                  <w:b/>
                  <w:bCs/>
                </w:rPr>
                <w:t>Definitie</w:t>
              </w:r>
            </w:ins>
          </w:p>
        </w:tc>
        <w:tc>
          <w:tcPr>
            <w:tcW w:w="3465" w:type="pct"/>
            <w:gridSpan w:val="3"/>
            <w:tcBorders>
              <w:top w:val="nil"/>
              <w:left w:val="nil"/>
              <w:bottom w:val="nil"/>
              <w:right w:val="nil"/>
            </w:tcBorders>
            <w:hideMark/>
          </w:tcPr>
          <w:p w14:paraId="64B98E44" w14:textId="77777777" w:rsidR="0019648B" w:rsidRPr="0019648B" w:rsidRDefault="0019648B" w:rsidP="00E205E7">
            <w:pPr>
              <w:rPr>
                <w:ins w:id="8889" w:author="Arjan Kloosterboer" w:date="2018-06-18T13:50:00Z"/>
                <w:rFonts w:ascii="Calibri" w:hAnsi="Calibri" w:cs="Calibri"/>
                <w:lang w:val="nl-NL"/>
              </w:rPr>
            </w:pPr>
            <w:ins w:id="8890" w:author="Arjan Kloosterboer" w:date="2018-06-18T13:50:00Z">
              <w:r w:rsidRPr="0019648B">
                <w:rPr>
                  <w:rFonts w:ascii="Calibri" w:hAnsi="Calibri" w:cs="Calibri"/>
                  <w:lang w:val="nl-NL"/>
                </w:rPr>
                <w:t xml:space="preserve">Afwijkende vernietigingstermijn van informatieobjecten van een INFORMATIEOBJECTTYPE bij zaken van een ZAAKTYPE op grond van resultaten van een RESULTAATTYPE bij dat ZAAKTYPE. </w:t>
              </w:r>
            </w:ins>
          </w:p>
        </w:tc>
      </w:tr>
      <w:tr w:rsidR="0019648B" w:rsidRPr="0019648B" w14:paraId="35E1BDA7" w14:textId="77777777" w:rsidTr="0019648B">
        <w:trPr>
          <w:tblCellSpacing w:w="15" w:type="dxa"/>
          <w:ins w:id="8891" w:author="Arjan Kloosterboer" w:date="2018-06-18T13:50:00Z"/>
        </w:trPr>
        <w:tc>
          <w:tcPr>
            <w:tcW w:w="1485" w:type="pct"/>
            <w:gridSpan w:val="3"/>
            <w:tcBorders>
              <w:top w:val="nil"/>
              <w:left w:val="nil"/>
              <w:bottom w:val="nil"/>
              <w:right w:val="nil"/>
            </w:tcBorders>
            <w:hideMark/>
          </w:tcPr>
          <w:p w14:paraId="65B06D14" w14:textId="77777777" w:rsidR="0019648B" w:rsidRDefault="0019648B" w:rsidP="00E205E7">
            <w:pPr>
              <w:rPr>
                <w:ins w:id="8892" w:author="Arjan Kloosterboer" w:date="2018-06-18T13:50:00Z"/>
                <w:rFonts w:ascii="Calibri" w:hAnsi="Calibri" w:cs="Calibri"/>
              </w:rPr>
            </w:pPr>
            <w:ins w:id="8893" w:author="Arjan Kloosterboer" w:date="2018-06-18T13:50:00Z">
              <w:r>
                <w:rPr>
                  <w:rFonts w:ascii="Calibri" w:hAnsi="Calibri" w:cs="Calibri"/>
                  <w:b/>
                  <w:bCs/>
                </w:rPr>
                <w:t>Relatiesoort</w:t>
              </w:r>
            </w:ins>
          </w:p>
        </w:tc>
        <w:tc>
          <w:tcPr>
            <w:tcW w:w="3465" w:type="pct"/>
            <w:gridSpan w:val="3"/>
            <w:tcBorders>
              <w:top w:val="nil"/>
              <w:left w:val="nil"/>
              <w:bottom w:val="nil"/>
              <w:right w:val="nil"/>
            </w:tcBorders>
            <w:hideMark/>
          </w:tcPr>
          <w:p w14:paraId="3C5577CD" w14:textId="77777777" w:rsidR="0019648B" w:rsidRPr="0019648B" w:rsidRDefault="0019648B" w:rsidP="00E205E7">
            <w:pPr>
              <w:rPr>
                <w:ins w:id="8894" w:author="Arjan Kloosterboer" w:date="2018-06-18T13:50:00Z"/>
                <w:rFonts w:ascii="Calibri" w:hAnsi="Calibri" w:cs="Calibri"/>
                <w:lang w:val="nl-NL"/>
              </w:rPr>
            </w:pPr>
            <w:ins w:id="8895" w:author="Arjan Kloosterboer" w:date="2018-06-18T13:50:00Z">
              <w:r w:rsidRPr="0019648B">
                <w:rPr>
                  <w:rFonts w:ascii="Calibri" w:hAnsi="Calibri" w:cs="Calibri"/>
                  <w:lang w:val="nl-NL"/>
                </w:rPr>
                <w:t>RESULTAATTYPE bepaalt afwijkende vernietigingstermijn van INFORMATIEOBJECTTYPE</w:t>
              </w:r>
            </w:ins>
          </w:p>
        </w:tc>
      </w:tr>
      <w:tr w:rsidR="0019648B" w14:paraId="139F43CA" w14:textId="77777777" w:rsidTr="0019648B">
        <w:trPr>
          <w:tblCellSpacing w:w="15" w:type="dxa"/>
          <w:ins w:id="8896" w:author="Arjan Kloosterboer" w:date="2018-06-18T13:50:00Z"/>
        </w:trPr>
        <w:tc>
          <w:tcPr>
            <w:tcW w:w="4967" w:type="pct"/>
            <w:gridSpan w:val="6"/>
            <w:tcBorders>
              <w:top w:val="nil"/>
              <w:left w:val="nil"/>
              <w:bottom w:val="nil"/>
              <w:right w:val="nil"/>
            </w:tcBorders>
            <w:hideMark/>
          </w:tcPr>
          <w:p w14:paraId="0FE65D8A" w14:textId="77777777" w:rsidR="0019648B" w:rsidRDefault="0019648B" w:rsidP="00E205E7">
            <w:pPr>
              <w:rPr>
                <w:ins w:id="8897" w:author="Arjan Kloosterboer" w:date="2018-06-18T13:50:00Z"/>
                <w:rFonts w:ascii="Calibri" w:hAnsi="Calibri" w:cs="Calibri"/>
              </w:rPr>
            </w:pPr>
            <w:ins w:id="8898" w:author="Arjan Kloosterboer" w:date="2018-06-18T13:50:00Z">
              <w:r>
                <w:rPr>
                  <w:rFonts w:ascii="Calibri" w:hAnsi="Calibri" w:cs="Calibri"/>
                  <w:b/>
                  <w:bCs/>
                </w:rPr>
                <w:t>Overzicht attributen</w:t>
              </w:r>
            </w:ins>
          </w:p>
        </w:tc>
      </w:tr>
      <w:tr w:rsidR="0019648B" w14:paraId="62B7C65E" w14:textId="77777777" w:rsidTr="00E205E7">
        <w:trPr>
          <w:tblCellSpacing w:w="15" w:type="dxa"/>
          <w:ins w:id="8899" w:author="Arjan Kloosterboer" w:date="2018-06-18T13:50:00Z"/>
        </w:trPr>
        <w:tc>
          <w:tcPr>
            <w:tcW w:w="0" w:type="auto"/>
            <w:tcBorders>
              <w:top w:val="nil"/>
              <w:left w:val="nil"/>
              <w:bottom w:val="nil"/>
              <w:right w:val="nil"/>
            </w:tcBorders>
            <w:hideMark/>
          </w:tcPr>
          <w:p w14:paraId="5311289F" w14:textId="77777777" w:rsidR="0019648B" w:rsidRDefault="0019648B" w:rsidP="00E205E7">
            <w:pPr>
              <w:rPr>
                <w:ins w:id="8900" w:author="Arjan Kloosterboer" w:date="2018-06-18T13:50:00Z"/>
                <w:rFonts w:ascii="Calibri" w:hAnsi="Calibri" w:cs="Calibri"/>
              </w:rPr>
            </w:pPr>
          </w:p>
        </w:tc>
        <w:tc>
          <w:tcPr>
            <w:tcW w:w="0" w:type="auto"/>
            <w:tcBorders>
              <w:top w:val="nil"/>
              <w:left w:val="nil"/>
              <w:bottom w:val="nil"/>
              <w:right w:val="nil"/>
            </w:tcBorders>
            <w:hideMark/>
          </w:tcPr>
          <w:p w14:paraId="545034C7" w14:textId="77777777" w:rsidR="0019648B" w:rsidRDefault="0019648B" w:rsidP="00E205E7">
            <w:pPr>
              <w:rPr>
                <w:ins w:id="8901" w:author="Arjan Kloosterboer" w:date="2018-06-18T13:50:00Z"/>
                <w:rFonts w:ascii="Calibri" w:hAnsi="Calibri" w:cs="Calibri"/>
              </w:rPr>
            </w:pPr>
            <w:ins w:id="8902" w:author="Arjan Kloosterboer" w:date="2018-06-18T13:50:00Z">
              <w:r>
                <w:rPr>
                  <w:rFonts w:ascii="Calibri" w:hAnsi="Calibri" w:cs="Calibri"/>
                  <w:i/>
                  <w:iCs/>
                </w:rPr>
                <w:t>Attribuutnaam</w:t>
              </w:r>
            </w:ins>
          </w:p>
        </w:tc>
        <w:tc>
          <w:tcPr>
            <w:tcW w:w="0" w:type="auto"/>
            <w:gridSpan w:val="2"/>
            <w:tcBorders>
              <w:top w:val="nil"/>
              <w:left w:val="nil"/>
              <w:bottom w:val="nil"/>
              <w:right w:val="nil"/>
            </w:tcBorders>
            <w:hideMark/>
          </w:tcPr>
          <w:p w14:paraId="2405880B" w14:textId="77777777" w:rsidR="0019648B" w:rsidRDefault="0019648B" w:rsidP="00E205E7">
            <w:pPr>
              <w:rPr>
                <w:ins w:id="8903" w:author="Arjan Kloosterboer" w:date="2018-06-18T13:50:00Z"/>
                <w:rFonts w:ascii="Calibri" w:hAnsi="Calibri" w:cs="Calibri"/>
              </w:rPr>
            </w:pPr>
            <w:ins w:id="8904" w:author="Arjan Kloosterboer" w:date="2018-06-18T13:50:00Z">
              <w:r>
                <w:rPr>
                  <w:rFonts w:ascii="Calibri" w:hAnsi="Calibri" w:cs="Calibri"/>
                  <w:i/>
                  <w:iCs/>
                </w:rPr>
                <w:t>Definitie</w:t>
              </w:r>
            </w:ins>
          </w:p>
        </w:tc>
        <w:tc>
          <w:tcPr>
            <w:tcW w:w="0" w:type="auto"/>
            <w:tcBorders>
              <w:top w:val="nil"/>
              <w:left w:val="nil"/>
              <w:bottom w:val="nil"/>
              <w:right w:val="nil"/>
            </w:tcBorders>
            <w:hideMark/>
          </w:tcPr>
          <w:p w14:paraId="0340C7FF" w14:textId="77777777" w:rsidR="0019648B" w:rsidRDefault="0019648B" w:rsidP="00E205E7">
            <w:pPr>
              <w:rPr>
                <w:ins w:id="8905" w:author="Arjan Kloosterboer" w:date="2018-06-18T13:50:00Z"/>
                <w:rFonts w:ascii="Calibri" w:hAnsi="Calibri" w:cs="Calibri"/>
              </w:rPr>
            </w:pPr>
            <w:ins w:id="8906" w:author="Arjan Kloosterboer" w:date="2018-06-18T13:50:00Z">
              <w:r>
                <w:rPr>
                  <w:rFonts w:ascii="Calibri" w:hAnsi="Calibri" w:cs="Calibri"/>
                  <w:i/>
                  <w:iCs/>
                </w:rPr>
                <w:t>Formaat</w:t>
              </w:r>
            </w:ins>
          </w:p>
        </w:tc>
        <w:tc>
          <w:tcPr>
            <w:tcW w:w="0" w:type="auto"/>
            <w:tcBorders>
              <w:top w:val="nil"/>
              <w:left w:val="nil"/>
              <w:bottom w:val="nil"/>
              <w:right w:val="nil"/>
            </w:tcBorders>
            <w:hideMark/>
          </w:tcPr>
          <w:p w14:paraId="67452560" w14:textId="77777777" w:rsidR="0019648B" w:rsidRDefault="0019648B" w:rsidP="00E205E7">
            <w:pPr>
              <w:rPr>
                <w:ins w:id="8907" w:author="Arjan Kloosterboer" w:date="2018-06-18T13:50:00Z"/>
                <w:rFonts w:ascii="Calibri" w:hAnsi="Calibri" w:cs="Calibri"/>
              </w:rPr>
            </w:pPr>
            <w:ins w:id="8908" w:author="Arjan Kloosterboer" w:date="2018-06-18T13:50:00Z">
              <w:r>
                <w:rPr>
                  <w:rFonts w:ascii="Calibri" w:hAnsi="Calibri" w:cs="Calibri"/>
                  <w:i/>
                  <w:iCs/>
                </w:rPr>
                <w:t>Card</w:t>
              </w:r>
            </w:ins>
          </w:p>
        </w:tc>
      </w:tr>
      <w:tr w:rsidR="0019648B" w14:paraId="2147E9AD" w14:textId="77777777" w:rsidTr="0019648B">
        <w:trPr>
          <w:tblCellSpacing w:w="15" w:type="dxa"/>
          <w:ins w:id="8909" w:author="Arjan Kloosterboer" w:date="2018-06-18T13:50:00Z"/>
        </w:trPr>
        <w:tc>
          <w:tcPr>
            <w:tcW w:w="242" w:type="pct"/>
            <w:tcBorders>
              <w:top w:val="nil"/>
              <w:left w:val="nil"/>
              <w:bottom w:val="nil"/>
              <w:right w:val="nil"/>
            </w:tcBorders>
            <w:hideMark/>
          </w:tcPr>
          <w:p w14:paraId="3F41E39C" w14:textId="77777777" w:rsidR="0019648B" w:rsidRDefault="0019648B" w:rsidP="00E205E7">
            <w:pPr>
              <w:rPr>
                <w:ins w:id="8910" w:author="Arjan Kloosterboer" w:date="2018-06-18T13:50:00Z"/>
                <w:rFonts w:ascii="Calibri" w:hAnsi="Calibri" w:cs="Calibri"/>
              </w:rPr>
            </w:pPr>
            <w:ins w:id="8911" w:author="Arjan Kloosterboer" w:date="2018-06-18T13:50:00Z">
              <w:r>
                <w:rPr>
                  <w:rFonts w:ascii="Calibri" w:hAnsi="Calibri" w:cs="Calibri"/>
                </w:rPr>
                <w:lastRenderedPageBreak/>
                <w:t> </w:t>
              </w:r>
            </w:ins>
          </w:p>
        </w:tc>
        <w:tc>
          <w:tcPr>
            <w:tcW w:w="1210" w:type="pct"/>
            <w:tcBorders>
              <w:top w:val="nil"/>
              <w:left w:val="nil"/>
              <w:bottom w:val="nil"/>
              <w:right w:val="nil"/>
            </w:tcBorders>
            <w:hideMark/>
          </w:tcPr>
          <w:p w14:paraId="5DC59AE2" w14:textId="77777777" w:rsidR="0019648B" w:rsidRDefault="0019648B" w:rsidP="00E205E7">
            <w:pPr>
              <w:rPr>
                <w:ins w:id="8912" w:author="Arjan Kloosterboer" w:date="2018-06-18T13:50:00Z"/>
                <w:rFonts w:ascii="Calibri" w:hAnsi="Calibri" w:cs="Calibri"/>
              </w:rPr>
            </w:pPr>
            <w:ins w:id="8913" w:author="Arjan Kloosterboer" w:date="2018-06-18T13:50:00Z">
              <w:r>
                <w:rPr>
                  <w:rFonts w:ascii="Calibri" w:hAnsi="Calibri" w:cs="Calibri"/>
                </w:rPr>
                <w:t xml:space="preserve">Vernietigingstermijn </w:t>
              </w:r>
            </w:ins>
          </w:p>
        </w:tc>
        <w:tc>
          <w:tcPr>
            <w:tcW w:w="2419" w:type="pct"/>
            <w:gridSpan w:val="2"/>
            <w:tcBorders>
              <w:top w:val="nil"/>
              <w:left w:val="nil"/>
              <w:bottom w:val="nil"/>
              <w:right w:val="nil"/>
            </w:tcBorders>
            <w:hideMark/>
          </w:tcPr>
          <w:p w14:paraId="00D3A753" w14:textId="77777777" w:rsidR="0019648B" w:rsidRPr="0019648B" w:rsidRDefault="0019648B" w:rsidP="00E205E7">
            <w:pPr>
              <w:rPr>
                <w:ins w:id="8914" w:author="Arjan Kloosterboer" w:date="2018-06-18T13:50:00Z"/>
                <w:rFonts w:ascii="Calibri" w:hAnsi="Calibri" w:cs="Calibri"/>
                <w:lang w:val="nl-NL"/>
              </w:rPr>
            </w:pPr>
            <w:ins w:id="8915" w:author="Arjan Kloosterboer" w:date="2018-06-18T13:50:00Z">
              <w:r w:rsidRPr="0019648B">
                <w:rPr>
                  <w:rFonts w:ascii="Calibri" w:hAnsi="Calibri" w:cs="Calibri"/>
                  <w:lang w:val="nl-NL"/>
                </w:rPr>
                <w:t xml:space="preserve">De termijn waarna informatieobjecten, van het INFORMATIEOBJECTTYPE bij zaken van het ZAAKTYPE met een resultaat van het RESULTAATTYPE, vernietigd moeten worden. </w:t>
              </w:r>
            </w:ins>
          </w:p>
        </w:tc>
        <w:tc>
          <w:tcPr>
            <w:tcW w:w="484" w:type="pct"/>
            <w:tcBorders>
              <w:top w:val="nil"/>
              <w:left w:val="nil"/>
              <w:bottom w:val="nil"/>
              <w:right w:val="nil"/>
            </w:tcBorders>
            <w:hideMark/>
          </w:tcPr>
          <w:p w14:paraId="52C6B8C0" w14:textId="77777777" w:rsidR="0019648B" w:rsidRDefault="0019648B" w:rsidP="00E205E7">
            <w:pPr>
              <w:rPr>
                <w:ins w:id="8916" w:author="Arjan Kloosterboer" w:date="2018-06-18T13:50:00Z"/>
                <w:rFonts w:ascii="Calibri" w:hAnsi="Calibri" w:cs="Calibri"/>
              </w:rPr>
            </w:pPr>
            <w:ins w:id="8917" w:author="Arjan Kloosterboer" w:date="2018-06-18T13:50:00Z">
              <w:r>
                <w:rPr>
                  <w:rFonts w:ascii="Calibri" w:hAnsi="Calibri" w:cs="Calibri"/>
                </w:rPr>
                <w:t xml:space="preserve">N4 </w:t>
              </w:r>
            </w:ins>
          </w:p>
        </w:tc>
        <w:tc>
          <w:tcPr>
            <w:tcW w:w="548" w:type="pct"/>
            <w:tcBorders>
              <w:top w:val="nil"/>
              <w:left w:val="nil"/>
              <w:bottom w:val="nil"/>
              <w:right w:val="nil"/>
            </w:tcBorders>
            <w:hideMark/>
          </w:tcPr>
          <w:p w14:paraId="2CAA6DED" w14:textId="77777777" w:rsidR="0019648B" w:rsidRDefault="0019648B" w:rsidP="00E205E7">
            <w:pPr>
              <w:rPr>
                <w:ins w:id="8918" w:author="Arjan Kloosterboer" w:date="2018-06-18T13:50:00Z"/>
                <w:rFonts w:ascii="Calibri" w:hAnsi="Calibri" w:cs="Calibri"/>
              </w:rPr>
            </w:pPr>
            <w:ins w:id="8919" w:author="Arjan Kloosterboer" w:date="2018-06-18T13:50:00Z">
              <w:r>
                <w:rPr>
                  <w:rFonts w:ascii="Calibri" w:hAnsi="Calibri" w:cs="Calibri"/>
                </w:rPr>
                <w:t>0 .. 1</w:t>
              </w:r>
            </w:ins>
          </w:p>
        </w:tc>
      </w:tr>
    </w:tbl>
    <w:p w14:paraId="1FBB667A" w14:textId="1BD9C5A7" w:rsidR="006B6D1B" w:rsidDel="0019648B" w:rsidRDefault="0019648B" w:rsidP="0038425A">
      <w:pPr>
        <w:rPr>
          <w:del w:id="8920" w:author="Arjan Kloosterboer" w:date="2018-06-18T13:51:00Z"/>
          <w:noProof/>
          <w:lang w:val="nl-NL"/>
        </w:rPr>
      </w:pPr>
      <w:ins w:id="8921" w:author="Arjan Kloosterboer" w:date="2018-06-18T13:51:00Z">
        <w:r>
          <w:rPr>
            <w:noProof/>
            <w:lang w:val="nl-NL"/>
          </w:rPr>
          <w:br/>
        </w:r>
        <w:r>
          <w:rPr>
            <w:lang w:val="nl-NL"/>
          </w:rPr>
          <w:t>Zie voor de specificaties van attribuutsoort de documentatie van het informatiemodel.</w:t>
        </w:r>
      </w:ins>
    </w:p>
    <w:p w14:paraId="1797D770" w14:textId="77777777" w:rsidR="007624EB" w:rsidRPr="007624EB" w:rsidRDefault="007624EB" w:rsidP="0038425A">
      <w:pPr>
        <w:rPr>
          <w:ins w:id="8922" w:author="Arjan" w:date="2014-09-08T12:57:00Z"/>
          <w:noProof/>
          <w:lang w:val="nl-NL"/>
        </w:rPr>
      </w:pPr>
    </w:p>
    <w:p w14:paraId="73571AF4" w14:textId="77777777" w:rsidR="00952560" w:rsidRDefault="00C34301" w:rsidP="00952560">
      <w:pPr>
        <w:pStyle w:val="Kop2"/>
        <w:rPr>
          <w:noProof/>
        </w:rPr>
      </w:pPr>
      <w:bookmarkStart w:id="8923" w:name="_Toc517094722"/>
      <w:r>
        <w:rPr>
          <w:noProof/>
        </w:rPr>
        <w:t>SAMENGESTELD INFORMATIE</w:t>
      </w:r>
      <w:r w:rsidR="00952560">
        <w:rPr>
          <w:noProof/>
        </w:rPr>
        <w:t>OBJECT</w:t>
      </w:r>
      <w:bookmarkEnd w:id="8923"/>
    </w:p>
    <w:p w14:paraId="6FB1EB2A" w14:textId="77777777" w:rsidR="00952560" w:rsidRDefault="00952560" w:rsidP="00952560">
      <w:r w:rsidRPr="00DD0F4F">
        <w:rPr>
          <w:lang w:val="nl-NL"/>
        </w:rPr>
        <w:t xml:space="preserve">Dit is de nieuwe naam voor het huidige objecttype SAMENGESTELD DOCUMENT. </w:t>
      </w:r>
      <w:r>
        <w:t>Zie verde</w:t>
      </w:r>
      <w:r w:rsidR="00C34301">
        <w:t>r de toelichting bij INFORMATIE</w:t>
      </w:r>
      <w:r>
        <w:t xml:space="preserve">OBJECT. </w:t>
      </w:r>
    </w:p>
    <w:tbl>
      <w:tblPr>
        <w:tblW w:w="0" w:type="auto"/>
        <w:tblInd w:w="60" w:type="dxa"/>
        <w:tblLayout w:type="fixed"/>
        <w:tblCellMar>
          <w:left w:w="60" w:type="dxa"/>
          <w:right w:w="60" w:type="dxa"/>
        </w:tblCellMar>
        <w:tblLook w:val="0000" w:firstRow="0" w:lastRow="0" w:firstColumn="0" w:lastColumn="0" w:noHBand="0" w:noVBand="0"/>
      </w:tblPr>
      <w:tblGrid>
        <w:gridCol w:w="3600"/>
        <w:gridCol w:w="4410"/>
        <w:gridCol w:w="1350"/>
      </w:tblGrid>
      <w:tr w:rsidR="00952560" w:rsidRPr="00952560" w14:paraId="6AFE5381" w14:textId="77777777" w:rsidTr="00AB019F">
        <w:tc>
          <w:tcPr>
            <w:tcW w:w="3600" w:type="dxa"/>
            <w:tcBorders>
              <w:top w:val="single" w:sz="4" w:space="0" w:color="auto"/>
              <w:left w:val="nil"/>
              <w:bottom w:val="nil"/>
              <w:right w:val="nil"/>
            </w:tcBorders>
          </w:tcPr>
          <w:p w14:paraId="17979316"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b/>
                <w:bCs/>
                <w:color w:val="000000"/>
                <w:sz w:val="20"/>
                <w:szCs w:val="20"/>
              </w:rPr>
              <w:t>Naam objecttype</w:t>
            </w:r>
          </w:p>
        </w:tc>
        <w:tc>
          <w:tcPr>
            <w:tcW w:w="5760" w:type="dxa"/>
            <w:gridSpan w:val="2"/>
            <w:tcBorders>
              <w:top w:val="single" w:sz="4" w:space="0" w:color="auto"/>
              <w:left w:val="nil"/>
              <w:bottom w:val="nil"/>
              <w:right w:val="nil"/>
            </w:tcBorders>
          </w:tcPr>
          <w:p w14:paraId="2CF26AF7" w14:textId="77777777" w:rsidR="00952560" w:rsidRPr="00952560" w:rsidRDefault="00DA5D93"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hAnsi="Arial" w:cs="Arial"/>
                <w:sz w:val="20"/>
                <w:szCs w:val="20"/>
                <w:lang w:val="en-AU"/>
              </w:rPr>
              <w:fldChar w:fldCharType="begin" w:fldLock="1"/>
            </w:r>
            <w:r w:rsidR="00952560" w:rsidRPr="00952560">
              <w:rPr>
                <w:rFonts w:ascii="Arial" w:hAnsi="Arial" w:cs="Arial"/>
                <w:sz w:val="20"/>
                <w:szCs w:val="20"/>
                <w:lang w:val="en-AU"/>
              </w:rPr>
              <w:instrText xml:space="preserve">MERGEFIELD </w:instrText>
            </w:r>
            <w:r w:rsidR="00952560" w:rsidRPr="00952560">
              <w:rPr>
                <w:rFonts w:ascii="Arial" w:eastAsia="Times New Roman" w:hAnsi="Arial" w:cs="Arial"/>
                <w:color w:val="000000"/>
                <w:sz w:val="20"/>
                <w:szCs w:val="20"/>
              </w:rPr>
              <w:instrText>Element.Name</w:instrText>
            </w:r>
            <w:r w:rsidRPr="00952560">
              <w:rPr>
                <w:rFonts w:ascii="Arial" w:hAnsi="Arial" w:cs="Arial"/>
                <w:sz w:val="20"/>
                <w:szCs w:val="20"/>
                <w:lang w:val="en-AU"/>
              </w:rPr>
              <w:fldChar w:fldCharType="separate"/>
            </w:r>
            <w:r w:rsidR="00952560" w:rsidRPr="00952560">
              <w:rPr>
                <w:rFonts w:ascii="Arial" w:eastAsia="Times New Roman" w:hAnsi="Arial" w:cs="Arial"/>
                <w:color w:val="000000"/>
                <w:sz w:val="20"/>
                <w:szCs w:val="20"/>
              </w:rPr>
              <w:t xml:space="preserve">SAMENGESTELD </w:t>
            </w:r>
            <w:del w:id="8924" w:author="Arjan" w:date="2012-11-16T15:28:00Z">
              <w:r w:rsidR="00952560" w:rsidRPr="00952560" w:rsidDel="00952560">
                <w:rPr>
                  <w:rFonts w:ascii="Arial" w:eastAsia="Times New Roman" w:hAnsi="Arial" w:cs="Arial"/>
                  <w:color w:val="000000"/>
                  <w:sz w:val="20"/>
                  <w:szCs w:val="20"/>
                </w:rPr>
                <w:delText>DOCUMENT</w:delText>
              </w:r>
            </w:del>
            <w:r w:rsidRPr="00952560">
              <w:rPr>
                <w:rFonts w:ascii="Arial" w:hAnsi="Arial" w:cs="Arial"/>
                <w:sz w:val="20"/>
                <w:szCs w:val="20"/>
                <w:lang w:val="en-AU"/>
              </w:rPr>
              <w:fldChar w:fldCharType="end"/>
            </w:r>
            <w:ins w:id="8925" w:author="Arjan" w:date="2012-11-16T15:28:00Z">
              <w:r w:rsidR="00952560">
                <w:rPr>
                  <w:rFonts w:ascii="Arial" w:hAnsi="Arial" w:cs="Arial"/>
                  <w:sz w:val="20"/>
                  <w:szCs w:val="20"/>
                  <w:lang w:val="en-AU"/>
                </w:rPr>
                <w:t>INFORMATI</w:t>
              </w:r>
            </w:ins>
            <w:ins w:id="8926" w:author="Arjan" w:date="2012-11-16T15:29:00Z">
              <w:r w:rsidR="00952560">
                <w:rPr>
                  <w:rFonts w:ascii="Arial" w:hAnsi="Arial" w:cs="Arial"/>
                  <w:sz w:val="20"/>
                  <w:szCs w:val="20"/>
                  <w:lang w:val="en-AU"/>
                </w:rPr>
                <w:t>EOBJECT</w:t>
              </w:r>
            </w:ins>
          </w:p>
        </w:tc>
      </w:tr>
      <w:tr w:rsidR="00952560" w:rsidRPr="00952560" w14:paraId="322998AE" w14:textId="77777777">
        <w:tc>
          <w:tcPr>
            <w:tcW w:w="3600" w:type="dxa"/>
            <w:tcBorders>
              <w:top w:val="nil"/>
              <w:left w:val="nil"/>
              <w:bottom w:val="nil"/>
              <w:right w:val="nil"/>
            </w:tcBorders>
          </w:tcPr>
          <w:p w14:paraId="39D66A88"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14:paraId="71C1C82F"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14:paraId="69BEFC01" w14:textId="77777777">
        <w:tc>
          <w:tcPr>
            <w:tcW w:w="3600" w:type="dxa"/>
            <w:tcBorders>
              <w:top w:val="nil"/>
              <w:left w:val="nil"/>
              <w:bottom w:val="nil"/>
              <w:right w:val="nil"/>
            </w:tcBorders>
          </w:tcPr>
          <w:p w14:paraId="00D30A61"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b/>
                <w:bCs/>
                <w:color w:val="000000"/>
                <w:sz w:val="20"/>
                <w:szCs w:val="20"/>
              </w:rPr>
              <w:t>Mnemonic objecttype</w:t>
            </w:r>
          </w:p>
        </w:tc>
        <w:tc>
          <w:tcPr>
            <w:tcW w:w="5760" w:type="dxa"/>
            <w:gridSpan w:val="2"/>
            <w:tcBorders>
              <w:top w:val="nil"/>
              <w:left w:val="nil"/>
              <w:bottom w:val="nil"/>
              <w:right w:val="nil"/>
            </w:tcBorders>
          </w:tcPr>
          <w:p w14:paraId="3B41E36F" w14:textId="77777777" w:rsidR="00952560" w:rsidRPr="00952560" w:rsidRDefault="00DA5D93"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hAnsi="Arial" w:cs="Arial"/>
                <w:sz w:val="20"/>
                <w:szCs w:val="20"/>
                <w:lang w:val="en-AU"/>
              </w:rPr>
              <w:fldChar w:fldCharType="begin" w:fldLock="1"/>
            </w:r>
            <w:r w:rsidR="00952560" w:rsidRPr="00952560">
              <w:rPr>
                <w:rFonts w:ascii="Arial" w:hAnsi="Arial" w:cs="Arial"/>
                <w:sz w:val="20"/>
                <w:szCs w:val="20"/>
                <w:lang w:val="en-AU"/>
              </w:rPr>
              <w:instrText xml:space="preserve">MERGEFIELD </w:instrText>
            </w:r>
            <w:r w:rsidR="00952560" w:rsidRPr="00952560">
              <w:rPr>
                <w:rFonts w:ascii="Arial" w:eastAsia="Times New Roman" w:hAnsi="Arial" w:cs="Arial"/>
                <w:color w:val="000000"/>
                <w:sz w:val="20"/>
                <w:szCs w:val="20"/>
              </w:rPr>
              <w:instrText>Element.Alias</w:instrText>
            </w:r>
            <w:r w:rsidRPr="00952560">
              <w:rPr>
                <w:rFonts w:ascii="Arial" w:hAnsi="Arial" w:cs="Arial"/>
                <w:sz w:val="20"/>
                <w:szCs w:val="20"/>
                <w:lang w:val="en-AU"/>
              </w:rPr>
              <w:fldChar w:fldCharType="separate"/>
            </w:r>
            <w:r w:rsidR="00952560" w:rsidRPr="00952560">
              <w:rPr>
                <w:rFonts w:ascii="Arial" w:eastAsia="Times New Roman" w:hAnsi="Arial" w:cs="Arial"/>
                <w:color w:val="000000"/>
                <w:sz w:val="20"/>
                <w:szCs w:val="20"/>
              </w:rPr>
              <w:t>SDC</w:t>
            </w:r>
            <w:r w:rsidRPr="00952560">
              <w:rPr>
                <w:rFonts w:ascii="Arial" w:hAnsi="Arial" w:cs="Arial"/>
                <w:sz w:val="20"/>
                <w:szCs w:val="20"/>
                <w:lang w:val="en-AU"/>
              </w:rPr>
              <w:fldChar w:fldCharType="end"/>
            </w:r>
          </w:p>
        </w:tc>
      </w:tr>
      <w:tr w:rsidR="00952560" w:rsidRPr="00952560" w14:paraId="65C10C9E" w14:textId="77777777">
        <w:tc>
          <w:tcPr>
            <w:tcW w:w="3600" w:type="dxa"/>
            <w:tcBorders>
              <w:top w:val="nil"/>
              <w:left w:val="nil"/>
              <w:bottom w:val="nil"/>
              <w:right w:val="nil"/>
            </w:tcBorders>
          </w:tcPr>
          <w:p w14:paraId="5ED6A022"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14:paraId="6ACA1629"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14:paraId="60D1E026" w14:textId="77777777">
        <w:tc>
          <w:tcPr>
            <w:tcW w:w="3600" w:type="dxa"/>
            <w:tcBorders>
              <w:top w:val="nil"/>
              <w:left w:val="nil"/>
              <w:bottom w:val="nil"/>
              <w:right w:val="nil"/>
            </w:tcBorders>
          </w:tcPr>
          <w:p w14:paraId="3A0DEEA1"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Herkomst objecttype</w:t>
            </w:r>
          </w:p>
        </w:tc>
        <w:tc>
          <w:tcPr>
            <w:tcW w:w="5760" w:type="dxa"/>
            <w:gridSpan w:val="2"/>
            <w:tcBorders>
              <w:top w:val="nil"/>
              <w:left w:val="nil"/>
              <w:bottom w:val="nil"/>
              <w:right w:val="nil"/>
            </w:tcBorders>
          </w:tcPr>
          <w:p w14:paraId="4388592D"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color w:val="000000"/>
                <w:sz w:val="20"/>
                <w:szCs w:val="20"/>
              </w:rPr>
              <w:t>KING</w:t>
            </w:r>
          </w:p>
        </w:tc>
      </w:tr>
      <w:tr w:rsidR="00952560" w:rsidRPr="00952560" w14:paraId="3C45DA55" w14:textId="77777777">
        <w:trPr>
          <w:trHeight w:val="230"/>
        </w:trPr>
        <w:tc>
          <w:tcPr>
            <w:tcW w:w="3600" w:type="dxa"/>
            <w:tcBorders>
              <w:top w:val="nil"/>
              <w:left w:val="nil"/>
              <w:bottom w:val="nil"/>
              <w:right w:val="nil"/>
            </w:tcBorders>
          </w:tcPr>
          <w:p w14:paraId="6E90F29C"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14:paraId="49B83E96"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14:paraId="062BE744" w14:textId="77777777">
        <w:trPr>
          <w:trHeight w:val="230"/>
        </w:trPr>
        <w:tc>
          <w:tcPr>
            <w:tcW w:w="3600" w:type="dxa"/>
            <w:tcBorders>
              <w:top w:val="nil"/>
              <w:left w:val="nil"/>
              <w:bottom w:val="nil"/>
              <w:right w:val="nil"/>
            </w:tcBorders>
          </w:tcPr>
          <w:p w14:paraId="5ED5C08D"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Code objecttype</w:t>
            </w:r>
          </w:p>
        </w:tc>
        <w:tc>
          <w:tcPr>
            <w:tcW w:w="5760" w:type="dxa"/>
            <w:gridSpan w:val="2"/>
            <w:tcBorders>
              <w:top w:val="nil"/>
              <w:left w:val="nil"/>
              <w:bottom w:val="nil"/>
              <w:right w:val="nil"/>
            </w:tcBorders>
          </w:tcPr>
          <w:p w14:paraId="4948BA9D"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14:paraId="7A336A8B" w14:textId="77777777">
        <w:trPr>
          <w:trHeight w:val="230"/>
        </w:trPr>
        <w:tc>
          <w:tcPr>
            <w:tcW w:w="3600" w:type="dxa"/>
            <w:tcBorders>
              <w:top w:val="nil"/>
              <w:left w:val="nil"/>
              <w:bottom w:val="nil"/>
              <w:right w:val="nil"/>
            </w:tcBorders>
          </w:tcPr>
          <w:p w14:paraId="5D53C117"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14:paraId="712381B2"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CB22FF" w14:paraId="128CB1F2" w14:textId="77777777">
        <w:trPr>
          <w:trHeight w:val="230"/>
        </w:trPr>
        <w:tc>
          <w:tcPr>
            <w:tcW w:w="3600" w:type="dxa"/>
            <w:tcBorders>
              <w:top w:val="nil"/>
              <w:left w:val="nil"/>
              <w:bottom w:val="nil"/>
              <w:right w:val="nil"/>
            </w:tcBorders>
          </w:tcPr>
          <w:p w14:paraId="218B5175"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Definitie objecttype</w:t>
            </w:r>
          </w:p>
        </w:tc>
        <w:tc>
          <w:tcPr>
            <w:tcW w:w="5760" w:type="dxa"/>
            <w:gridSpan w:val="2"/>
            <w:tcBorders>
              <w:top w:val="nil"/>
              <w:left w:val="nil"/>
              <w:bottom w:val="nil"/>
              <w:right w:val="nil"/>
            </w:tcBorders>
          </w:tcPr>
          <w:p w14:paraId="78C0ABD3" w14:textId="77777777" w:rsidR="00952560" w:rsidRPr="00DD0F4F" w:rsidRDefault="00DA5D93" w:rsidP="00952560">
            <w:pPr>
              <w:autoSpaceDE w:val="0"/>
              <w:autoSpaceDN w:val="0"/>
              <w:adjustRightInd w:val="0"/>
              <w:spacing w:after="0" w:line="240" w:lineRule="auto"/>
              <w:rPr>
                <w:rFonts w:ascii="Arial" w:eastAsia="Times New Roman" w:hAnsi="Arial" w:cs="Arial"/>
                <w:color w:val="000000"/>
                <w:sz w:val="20"/>
                <w:szCs w:val="20"/>
                <w:lang w:val="nl-NL"/>
              </w:rPr>
            </w:pPr>
            <w:r w:rsidRPr="00952560">
              <w:rPr>
                <w:rFonts w:ascii="Arial" w:hAnsi="Arial" w:cs="Arial"/>
                <w:sz w:val="20"/>
                <w:szCs w:val="20"/>
                <w:lang w:val="en-AU"/>
              </w:rPr>
              <w:fldChar w:fldCharType="begin" w:fldLock="1"/>
            </w:r>
            <w:r w:rsidR="00952560" w:rsidRPr="00DD0F4F">
              <w:rPr>
                <w:rFonts w:ascii="Arial" w:hAnsi="Arial" w:cs="Arial"/>
                <w:sz w:val="20"/>
                <w:szCs w:val="20"/>
                <w:lang w:val="nl-NL"/>
              </w:rPr>
              <w:instrText xml:space="preserve">MERGEFIELD </w:instrText>
            </w:r>
            <w:r w:rsidR="00952560" w:rsidRPr="00DD0F4F">
              <w:rPr>
                <w:rFonts w:ascii="Arial" w:eastAsia="Times New Roman" w:hAnsi="Arial" w:cs="Arial"/>
                <w:color w:val="000000"/>
                <w:sz w:val="20"/>
                <w:szCs w:val="20"/>
                <w:lang w:val="nl-NL"/>
              </w:rPr>
              <w:instrText>Element.Notes</w:instrText>
            </w:r>
            <w:r w:rsidRPr="00952560">
              <w:rPr>
                <w:rFonts w:ascii="Arial" w:hAnsi="Arial" w:cs="Arial"/>
                <w:sz w:val="20"/>
                <w:szCs w:val="20"/>
                <w:lang w:val="en-AU"/>
              </w:rPr>
              <w:fldChar w:fldCharType="end"/>
            </w:r>
            <w:r w:rsidR="00952560" w:rsidRPr="00DD0F4F">
              <w:rPr>
                <w:rFonts w:ascii="Arial" w:eastAsia="Times New Roman" w:hAnsi="Arial" w:cs="Arial"/>
                <w:color w:val="610E6A"/>
                <w:sz w:val="20"/>
                <w:szCs w:val="20"/>
                <w:lang w:val="nl-NL"/>
              </w:rPr>
              <w:t xml:space="preserve">Een </w:t>
            </w:r>
            <w:del w:id="8927" w:author="Arjan" w:date="2012-11-16T15:29:00Z">
              <w:r w:rsidR="00952560" w:rsidRPr="00DD0F4F" w:rsidDel="00952560">
                <w:rPr>
                  <w:rFonts w:ascii="Arial" w:eastAsia="Times New Roman" w:hAnsi="Arial" w:cs="Arial"/>
                  <w:color w:val="610E6A"/>
                  <w:sz w:val="20"/>
                  <w:szCs w:val="20"/>
                  <w:lang w:val="nl-NL"/>
                </w:rPr>
                <w:delText xml:space="preserve">DOCUMENT </w:delText>
              </w:r>
            </w:del>
            <w:ins w:id="8928" w:author="Arjan" w:date="2012-11-16T15:29:00Z">
              <w:r w:rsidR="00952560" w:rsidRPr="00DD0F4F">
                <w:rPr>
                  <w:rFonts w:ascii="Arial" w:hAnsi="Arial" w:cs="Arial"/>
                  <w:sz w:val="20"/>
                  <w:szCs w:val="20"/>
                  <w:lang w:val="nl-NL"/>
                </w:rPr>
                <w:t>INFORMATIEOBJECT</w:t>
              </w:r>
              <w:r w:rsidR="00952560" w:rsidRPr="00DD0F4F">
                <w:rPr>
                  <w:rFonts w:ascii="Arial" w:eastAsia="Times New Roman" w:hAnsi="Arial" w:cs="Arial"/>
                  <w:color w:val="610E6A"/>
                  <w:sz w:val="20"/>
                  <w:szCs w:val="20"/>
                  <w:lang w:val="nl-NL"/>
                </w:rPr>
                <w:t xml:space="preserve"> </w:t>
              </w:r>
            </w:ins>
            <w:r w:rsidR="00952560" w:rsidRPr="00DD0F4F">
              <w:rPr>
                <w:rFonts w:ascii="Arial" w:eastAsia="Times New Roman" w:hAnsi="Arial" w:cs="Arial"/>
                <w:color w:val="610E6A"/>
                <w:sz w:val="20"/>
                <w:szCs w:val="20"/>
                <w:lang w:val="nl-NL"/>
              </w:rPr>
              <w:t xml:space="preserve">waarbinnen twee of meer ENKELVOUDIGe </w:t>
            </w:r>
            <w:del w:id="8929" w:author="Arjan" w:date="2012-11-16T15:29:00Z">
              <w:r w:rsidR="00952560" w:rsidRPr="00DD0F4F" w:rsidDel="00952560">
                <w:rPr>
                  <w:rFonts w:ascii="Arial" w:eastAsia="Times New Roman" w:hAnsi="Arial" w:cs="Arial"/>
                  <w:color w:val="610E6A"/>
                  <w:sz w:val="20"/>
                  <w:szCs w:val="20"/>
                  <w:lang w:val="nl-NL"/>
                </w:rPr>
                <w:delText>DOCUMENT</w:delText>
              </w:r>
            </w:del>
            <w:ins w:id="8930" w:author="Arjan" w:date="2012-11-16T15:29:00Z">
              <w:r w:rsidR="00952560" w:rsidRPr="00DD0F4F">
                <w:rPr>
                  <w:rFonts w:ascii="Arial" w:hAnsi="Arial" w:cs="Arial"/>
                  <w:sz w:val="20"/>
                  <w:szCs w:val="20"/>
                  <w:lang w:val="nl-NL"/>
                </w:rPr>
                <w:t xml:space="preserve"> INFORMATIEOBJECT</w:t>
              </w:r>
            </w:ins>
            <w:r w:rsidR="00952560" w:rsidRPr="00DD0F4F">
              <w:rPr>
                <w:rFonts w:ascii="Arial" w:eastAsia="Times New Roman" w:hAnsi="Arial" w:cs="Arial"/>
                <w:color w:val="610E6A"/>
                <w:sz w:val="20"/>
                <w:szCs w:val="20"/>
                <w:lang w:val="nl-NL"/>
              </w:rPr>
              <w:t>en onderscheiden worden die vanwege gezamenlijke vervaardiging en/of ontvangst en/of vanwege aard en/of omvang als één geheel beschouwd moeten worden dan wel behandeld worden.,</w:t>
            </w:r>
          </w:p>
        </w:tc>
      </w:tr>
      <w:tr w:rsidR="00952560" w:rsidRPr="00CB22FF" w14:paraId="5A5B38A3" w14:textId="77777777">
        <w:tc>
          <w:tcPr>
            <w:tcW w:w="3600" w:type="dxa"/>
            <w:tcBorders>
              <w:top w:val="nil"/>
              <w:left w:val="nil"/>
              <w:bottom w:val="nil"/>
              <w:right w:val="nil"/>
            </w:tcBorders>
          </w:tcPr>
          <w:p w14:paraId="3A9340CB" w14:textId="77777777" w:rsidR="00952560" w:rsidRPr="00DD0F4F" w:rsidRDefault="00952560" w:rsidP="00952560">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2"/>
            <w:tcBorders>
              <w:top w:val="nil"/>
              <w:left w:val="nil"/>
              <w:bottom w:val="nil"/>
              <w:right w:val="nil"/>
            </w:tcBorders>
          </w:tcPr>
          <w:p w14:paraId="3E298835" w14:textId="77777777" w:rsidR="00952560" w:rsidRPr="00DD0F4F" w:rsidRDefault="00952560" w:rsidP="00952560">
            <w:pPr>
              <w:autoSpaceDE w:val="0"/>
              <w:autoSpaceDN w:val="0"/>
              <w:adjustRightInd w:val="0"/>
              <w:spacing w:after="0" w:line="240" w:lineRule="auto"/>
              <w:rPr>
                <w:rFonts w:ascii="Arial" w:eastAsia="Times New Roman" w:hAnsi="Arial" w:cs="Arial"/>
                <w:color w:val="000000"/>
                <w:sz w:val="20"/>
                <w:szCs w:val="20"/>
                <w:lang w:val="nl-NL"/>
              </w:rPr>
            </w:pPr>
          </w:p>
        </w:tc>
      </w:tr>
      <w:tr w:rsidR="00952560" w:rsidRPr="00952560" w14:paraId="0AB72A27" w14:textId="77777777">
        <w:tc>
          <w:tcPr>
            <w:tcW w:w="3600" w:type="dxa"/>
            <w:tcBorders>
              <w:top w:val="nil"/>
              <w:left w:val="nil"/>
              <w:bottom w:val="nil"/>
              <w:right w:val="nil"/>
            </w:tcBorders>
          </w:tcPr>
          <w:p w14:paraId="7898A7D1"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Herkomst definitie objecttype</w:t>
            </w:r>
          </w:p>
        </w:tc>
        <w:tc>
          <w:tcPr>
            <w:tcW w:w="5760" w:type="dxa"/>
            <w:gridSpan w:val="2"/>
            <w:tcBorders>
              <w:top w:val="nil"/>
              <w:left w:val="nil"/>
              <w:bottom w:val="nil"/>
              <w:right w:val="nil"/>
            </w:tcBorders>
          </w:tcPr>
          <w:p w14:paraId="136AFEA1"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color w:val="000000"/>
                <w:sz w:val="20"/>
                <w:szCs w:val="20"/>
              </w:rPr>
              <w:t>KING</w:t>
            </w:r>
          </w:p>
        </w:tc>
      </w:tr>
      <w:tr w:rsidR="00952560" w:rsidRPr="00952560" w14:paraId="5B026138" w14:textId="77777777">
        <w:trPr>
          <w:trHeight w:val="230"/>
        </w:trPr>
        <w:tc>
          <w:tcPr>
            <w:tcW w:w="3600" w:type="dxa"/>
            <w:tcBorders>
              <w:top w:val="nil"/>
              <w:left w:val="nil"/>
              <w:bottom w:val="nil"/>
              <w:right w:val="nil"/>
            </w:tcBorders>
          </w:tcPr>
          <w:p w14:paraId="2FD8CE78"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14:paraId="2B75A331"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14:paraId="27A262BB" w14:textId="77777777">
        <w:tc>
          <w:tcPr>
            <w:tcW w:w="3600" w:type="dxa"/>
            <w:tcBorders>
              <w:top w:val="nil"/>
              <w:left w:val="nil"/>
              <w:bottom w:val="nil"/>
              <w:right w:val="nil"/>
            </w:tcBorders>
          </w:tcPr>
          <w:p w14:paraId="05589A0F"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Datum opname objecttype</w:t>
            </w:r>
          </w:p>
        </w:tc>
        <w:tc>
          <w:tcPr>
            <w:tcW w:w="5760" w:type="dxa"/>
            <w:gridSpan w:val="2"/>
            <w:tcBorders>
              <w:top w:val="nil"/>
              <w:left w:val="nil"/>
              <w:bottom w:val="nil"/>
              <w:right w:val="nil"/>
            </w:tcBorders>
          </w:tcPr>
          <w:p w14:paraId="331AD677"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color w:val="000000"/>
                <w:sz w:val="20"/>
                <w:szCs w:val="20"/>
              </w:rPr>
              <w:t>1 oktober 2008</w:t>
            </w:r>
          </w:p>
        </w:tc>
      </w:tr>
      <w:tr w:rsidR="00952560" w:rsidRPr="00952560" w14:paraId="784230F8" w14:textId="77777777">
        <w:trPr>
          <w:trHeight w:val="260"/>
        </w:trPr>
        <w:tc>
          <w:tcPr>
            <w:tcW w:w="3600" w:type="dxa"/>
            <w:tcBorders>
              <w:top w:val="nil"/>
              <w:left w:val="nil"/>
              <w:bottom w:val="nil"/>
              <w:right w:val="nil"/>
            </w:tcBorders>
          </w:tcPr>
          <w:p w14:paraId="1BB26F0F"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14:paraId="275B6519"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14:paraId="2C7B998F" w14:textId="77777777">
        <w:tc>
          <w:tcPr>
            <w:tcW w:w="3600" w:type="dxa"/>
            <w:tcBorders>
              <w:top w:val="nil"/>
              <w:left w:val="nil"/>
              <w:bottom w:val="nil"/>
              <w:right w:val="nil"/>
            </w:tcBorders>
          </w:tcPr>
          <w:p w14:paraId="1E5D7F79"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Toelichting objecttype</w:t>
            </w:r>
          </w:p>
        </w:tc>
        <w:tc>
          <w:tcPr>
            <w:tcW w:w="5760" w:type="dxa"/>
            <w:gridSpan w:val="2"/>
            <w:tcBorders>
              <w:top w:val="nil"/>
              <w:left w:val="nil"/>
              <w:bottom w:val="nil"/>
              <w:right w:val="nil"/>
            </w:tcBorders>
          </w:tcPr>
          <w:p w14:paraId="03F015A9"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DD0F4F">
              <w:rPr>
                <w:rFonts w:ascii="Arial" w:eastAsia="Times New Roman" w:hAnsi="Arial" w:cs="Arial"/>
                <w:color w:val="000000"/>
                <w:sz w:val="20"/>
                <w:szCs w:val="20"/>
                <w:lang w:val="nl-NL"/>
              </w:rPr>
              <w:t xml:space="preserve">Een SAMENGESTELD </w:t>
            </w:r>
            <w:ins w:id="8931" w:author="Arjan" w:date="2012-11-16T15:29:00Z">
              <w:r w:rsidRPr="00DD0F4F">
                <w:rPr>
                  <w:rFonts w:ascii="Arial" w:hAnsi="Arial" w:cs="Arial"/>
                  <w:sz w:val="20"/>
                  <w:szCs w:val="20"/>
                  <w:lang w:val="nl-NL"/>
                </w:rPr>
                <w:t>INFORMATIEOBJECT</w:t>
              </w:r>
            </w:ins>
            <w:del w:id="8932" w:author="Arjan" w:date="2012-11-16T15:29:00Z">
              <w:r w:rsidRPr="00DD0F4F" w:rsidDel="00952560">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is een specialisatie van </w:t>
            </w:r>
            <w:ins w:id="8933" w:author="Arjan" w:date="2012-11-16T15:29:00Z">
              <w:r w:rsidRPr="00DD0F4F">
                <w:rPr>
                  <w:rFonts w:ascii="Arial" w:hAnsi="Arial" w:cs="Arial"/>
                  <w:sz w:val="20"/>
                  <w:szCs w:val="20"/>
                  <w:lang w:val="nl-NL"/>
                </w:rPr>
                <w:t>INFORMATIEOBJECT</w:t>
              </w:r>
            </w:ins>
            <w:del w:id="8934" w:author="Arjan" w:date="2012-11-16T15:29:00Z">
              <w:r w:rsidRPr="00DD0F4F" w:rsidDel="00952560">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w:t>
            </w:r>
            <w:r w:rsidRPr="00952560">
              <w:rPr>
                <w:rFonts w:ascii="Arial" w:eastAsia="Times New Roman" w:hAnsi="Arial" w:cs="Arial"/>
                <w:color w:val="000000"/>
                <w:sz w:val="20"/>
                <w:szCs w:val="20"/>
              </w:rPr>
              <w:t>Zie de toelichting bij dat objecttype.</w:t>
            </w:r>
          </w:p>
        </w:tc>
      </w:tr>
      <w:tr w:rsidR="00952560" w:rsidRPr="00952560" w14:paraId="2A9AE43B" w14:textId="77777777">
        <w:tc>
          <w:tcPr>
            <w:tcW w:w="3600" w:type="dxa"/>
            <w:tcBorders>
              <w:top w:val="nil"/>
              <w:left w:val="nil"/>
              <w:bottom w:val="nil"/>
              <w:right w:val="nil"/>
            </w:tcBorders>
          </w:tcPr>
          <w:p w14:paraId="1CBEE063"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14:paraId="61B2FCD8"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14:paraId="12AB3F86" w14:textId="77777777">
        <w:tc>
          <w:tcPr>
            <w:tcW w:w="3600" w:type="dxa"/>
            <w:tcBorders>
              <w:top w:val="nil"/>
              <w:left w:val="nil"/>
              <w:bottom w:val="nil"/>
              <w:right w:val="nil"/>
            </w:tcBorders>
          </w:tcPr>
          <w:p w14:paraId="13326548"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Unieke aanduiding objecttype</w:t>
            </w:r>
          </w:p>
        </w:tc>
        <w:tc>
          <w:tcPr>
            <w:tcW w:w="5760" w:type="dxa"/>
            <w:gridSpan w:val="2"/>
            <w:tcBorders>
              <w:top w:val="nil"/>
              <w:left w:val="nil"/>
              <w:bottom w:val="nil"/>
              <w:right w:val="nil"/>
            </w:tcBorders>
          </w:tcPr>
          <w:p w14:paraId="0F643754"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del w:id="8935" w:author="Arjan" w:date="2012-11-16T15:29:00Z">
              <w:r w:rsidRPr="00952560" w:rsidDel="00952560">
                <w:rPr>
                  <w:rFonts w:ascii="Arial" w:eastAsia="Times New Roman" w:hAnsi="Arial" w:cs="Arial"/>
                  <w:color w:val="000000"/>
                  <w:sz w:val="20"/>
                  <w:szCs w:val="20"/>
                </w:rPr>
                <w:delText>DOCUMENT</w:delText>
              </w:r>
            </w:del>
            <w:del w:id="8936" w:author="Arjan" w:date="2014-11-17T23:34:00Z">
              <w:r w:rsidRPr="00952560" w:rsidDel="001647B0">
                <w:rPr>
                  <w:rFonts w:ascii="Arial" w:eastAsia="Times New Roman" w:hAnsi="Arial" w:cs="Arial"/>
                  <w:color w:val="000000"/>
                  <w:sz w:val="20"/>
                  <w:szCs w:val="20"/>
                </w:rPr>
                <w:delText>.</w:delText>
              </w:r>
            </w:del>
            <w:del w:id="8937" w:author="Arjan" w:date="2012-11-16T15:30:00Z">
              <w:r w:rsidRPr="00952560" w:rsidDel="00952560">
                <w:rPr>
                  <w:rFonts w:ascii="Arial" w:eastAsia="Times New Roman" w:hAnsi="Arial" w:cs="Arial"/>
                  <w:color w:val="000000"/>
                  <w:sz w:val="20"/>
                  <w:szCs w:val="20"/>
                </w:rPr>
                <w:delText>Document</w:delText>
              </w:r>
            </w:del>
            <w:del w:id="8938" w:author="Arjan" w:date="2014-11-17T23:34:00Z">
              <w:r w:rsidRPr="00952560" w:rsidDel="001647B0">
                <w:rPr>
                  <w:rFonts w:ascii="Arial" w:eastAsia="Times New Roman" w:hAnsi="Arial" w:cs="Arial"/>
                  <w:color w:val="000000"/>
                  <w:sz w:val="20"/>
                  <w:szCs w:val="20"/>
                </w:rPr>
                <w:delText>identificatie</w:delText>
              </w:r>
            </w:del>
            <w:ins w:id="8939" w:author="Arjan" w:date="2014-11-17T23:34:00Z">
              <w:r w:rsidR="001647B0">
                <w:rPr>
                  <w:rFonts w:ascii="Arial" w:eastAsia="Times New Roman" w:hAnsi="Arial" w:cs="Arial"/>
                  <w:color w:val="000000"/>
                  <w:sz w:val="20"/>
                  <w:szCs w:val="20"/>
                </w:rPr>
                <w:t xml:space="preserve">Unieke aanduiding </w:t>
              </w:r>
            </w:ins>
            <w:ins w:id="8940" w:author="Arjan" w:date="2014-11-17T23:35:00Z">
              <w:r w:rsidR="001647B0">
                <w:rPr>
                  <w:rFonts w:ascii="Arial" w:hAnsi="Arial" w:cs="Arial"/>
                  <w:sz w:val="20"/>
                  <w:szCs w:val="20"/>
                  <w:lang w:val="en-AU"/>
                </w:rPr>
                <w:t>INFORMATIEOBJECT</w:t>
              </w:r>
            </w:ins>
          </w:p>
        </w:tc>
      </w:tr>
      <w:tr w:rsidR="00952560" w:rsidRPr="00952560" w14:paraId="560325C2" w14:textId="77777777">
        <w:tc>
          <w:tcPr>
            <w:tcW w:w="3600" w:type="dxa"/>
            <w:tcBorders>
              <w:top w:val="nil"/>
              <w:left w:val="nil"/>
              <w:bottom w:val="nil"/>
              <w:right w:val="nil"/>
            </w:tcBorders>
          </w:tcPr>
          <w:p w14:paraId="4EB0BF63"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14:paraId="6DAB0C48"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14:paraId="3BECC3AB" w14:textId="77777777">
        <w:tc>
          <w:tcPr>
            <w:tcW w:w="3600" w:type="dxa"/>
            <w:tcBorders>
              <w:top w:val="nil"/>
              <w:left w:val="nil"/>
              <w:bottom w:val="nil"/>
              <w:right w:val="nil"/>
            </w:tcBorders>
          </w:tcPr>
          <w:p w14:paraId="51CC6A34"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Populatie objecttype</w:t>
            </w:r>
          </w:p>
        </w:tc>
        <w:tc>
          <w:tcPr>
            <w:tcW w:w="5760" w:type="dxa"/>
            <w:gridSpan w:val="2"/>
            <w:tcBorders>
              <w:top w:val="nil"/>
              <w:left w:val="nil"/>
              <w:bottom w:val="nil"/>
              <w:right w:val="nil"/>
            </w:tcBorders>
          </w:tcPr>
          <w:p w14:paraId="2A1327DB"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color w:val="000000"/>
                <w:sz w:val="20"/>
                <w:szCs w:val="20"/>
              </w:rPr>
              <w:t xml:space="preserve">Zie </w:t>
            </w:r>
            <w:ins w:id="8941" w:author="Arjan" w:date="2012-11-16T15:30:00Z">
              <w:r>
                <w:rPr>
                  <w:rFonts w:ascii="Arial" w:hAnsi="Arial" w:cs="Arial"/>
                  <w:sz w:val="20"/>
                  <w:szCs w:val="20"/>
                  <w:lang w:val="en-AU"/>
                </w:rPr>
                <w:t>INFORMATIEOBJECT</w:t>
              </w:r>
            </w:ins>
            <w:del w:id="8942" w:author="Arjan" w:date="2012-11-16T15:30:00Z">
              <w:r w:rsidRPr="00952560" w:rsidDel="00952560">
                <w:rPr>
                  <w:rFonts w:ascii="Arial" w:eastAsia="Times New Roman" w:hAnsi="Arial" w:cs="Arial"/>
                  <w:color w:val="000000"/>
                  <w:sz w:val="20"/>
                  <w:szCs w:val="20"/>
                </w:rPr>
                <w:delText>DOCUMENT</w:delText>
              </w:r>
            </w:del>
          </w:p>
        </w:tc>
      </w:tr>
      <w:tr w:rsidR="00952560" w:rsidRPr="00952560" w14:paraId="4ED8C8E6" w14:textId="77777777">
        <w:tc>
          <w:tcPr>
            <w:tcW w:w="3600" w:type="dxa"/>
            <w:tcBorders>
              <w:top w:val="nil"/>
              <w:left w:val="nil"/>
              <w:bottom w:val="nil"/>
              <w:right w:val="nil"/>
            </w:tcBorders>
          </w:tcPr>
          <w:p w14:paraId="051B3910"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14:paraId="0068C84C"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14:paraId="6F0918C2" w14:textId="77777777">
        <w:tc>
          <w:tcPr>
            <w:tcW w:w="3600" w:type="dxa"/>
            <w:tcBorders>
              <w:top w:val="nil"/>
              <w:left w:val="nil"/>
              <w:bottom w:val="nil"/>
              <w:right w:val="nil"/>
            </w:tcBorders>
          </w:tcPr>
          <w:p w14:paraId="6DA00FB9"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Kwaliteitsbegrip objecttype</w:t>
            </w:r>
          </w:p>
        </w:tc>
        <w:tc>
          <w:tcPr>
            <w:tcW w:w="5760" w:type="dxa"/>
            <w:gridSpan w:val="2"/>
            <w:tcBorders>
              <w:top w:val="nil"/>
              <w:left w:val="nil"/>
              <w:bottom w:val="nil"/>
              <w:right w:val="nil"/>
            </w:tcBorders>
          </w:tcPr>
          <w:p w14:paraId="30881136"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14:paraId="3CF32C38" w14:textId="77777777">
        <w:tc>
          <w:tcPr>
            <w:tcW w:w="3600" w:type="dxa"/>
            <w:tcBorders>
              <w:top w:val="nil"/>
              <w:left w:val="nil"/>
              <w:bottom w:val="nil"/>
              <w:right w:val="nil"/>
            </w:tcBorders>
          </w:tcPr>
          <w:p w14:paraId="4B07CA01"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14:paraId="04DD6833"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r>
      <w:tr w:rsidR="00952560" w:rsidRPr="00952560" w14:paraId="05BAF7AA" w14:textId="77777777">
        <w:tc>
          <w:tcPr>
            <w:tcW w:w="3600" w:type="dxa"/>
            <w:tcBorders>
              <w:top w:val="nil"/>
              <w:left w:val="nil"/>
              <w:bottom w:val="nil"/>
              <w:right w:val="nil"/>
            </w:tcBorders>
          </w:tcPr>
          <w:p w14:paraId="57F422F4"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b/>
                <w:bCs/>
                <w:color w:val="000000"/>
                <w:sz w:val="20"/>
                <w:szCs w:val="20"/>
              </w:rPr>
              <w:t>Overzicht relaties</w:t>
            </w:r>
          </w:p>
        </w:tc>
        <w:tc>
          <w:tcPr>
            <w:tcW w:w="4410" w:type="dxa"/>
            <w:tcBorders>
              <w:top w:val="nil"/>
              <w:left w:val="nil"/>
              <w:bottom w:val="nil"/>
              <w:right w:val="nil"/>
            </w:tcBorders>
          </w:tcPr>
          <w:p w14:paraId="4BEDD6D6"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i/>
                <w:iCs/>
                <w:color w:val="000000"/>
                <w:sz w:val="20"/>
                <w:szCs w:val="20"/>
              </w:rPr>
              <w:t>Relatienaam incl. gerelateerd type</w:t>
            </w:r>
          </w:p>
        </w:tc>
        <w:tc>
          <w:tcPr>
            <w:tcW w:w="1350" w:type="dxa"/>
            <w:tcBorders>
              <w:top w:val="nil"/>
              <w:left w:val="nil"/>
              <w:bottom w:val="nil"/>
              <w:right w:val="nil"/>
            </w:tcBorders>
          </w:tcPr>
          <w:p w14:paraId="7E57B4AB"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i/>
                <w:iCs/>
                <w:color w:val="000000"/>
                <w:sz w:val="20"/>
                <w:szCs w:val="20"/>
              </w:rPr>
              <w:t>Herkomst</w:t>
            </w:r>
          </w:p>
        </w:tc>
      </w:tr>
      <w:tr w:rsidR="00952560" w:rsidRPr="00952560" w14:paraId="2F106E53" w14:textId="77777777" w:rsidTr="00AB019F">
        <w:tc>
          <w:tcPr>
            <w:tcW w:w="3600" w:type="dxa"/>
            <w:tcBorders>
              <w:top w:val="nil"/>
              <w:left w:val="nil"/>
              <w:right w:val="nil"/>
            </w:tcBorders>
          </w:tcPr>
          <w:p w14:paraId="70BBEBD4"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c>
          <w:tcPr>
            <w:tcW w:w="4410" w:type="dxa"/>
            <w:tcBorders>
              <w:top w:val="nil"/>
              <w:left w:val="nil"/>
              <w:right w:val="nil"/>
            </w:tcBorders>
          </w:tcPr>
          <w:p w14:paraId="74531142" w14:textId="77777777" w:rsidR="00952560" w:rsidRPr="00952560" w:rsidRDefault="00DA5D93"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hAnsi="Arial" w:cs="Arial"/>
                <w:sz w:val="20"/>
                <w:szCs w:val="20"/>
                <w:lang w:val="en-AU"/>
              </w:rPr>
              <w:fldChar w:fldCharType="begin" w:fldLock="1"/>
            </w:r>
            <w:r w:rsidR="00952560" w:rsidRPr="00952560">
              <w:rPr>
                <w:rFonts w:ascii="Arial" w:hAnsi="Arial" w:cs="Arial"/>
                <w:sz w:val="20"/>
                <w:szCs w:val="20"/>
                <w:lang w:val="en-AU"/>
              </w:rPr>
              <w:instrText xml:space="preserve">MERGEFIELD </w:instrText>
            </w:r>
            <w:r w:rsidR="00952560" w:rsidRPr="00952560">
              <w:rPr>
                <w:rFonts w:ascii="Arial" w:eastAsia="Times New Roman" w:hAnsi="Arial" w:cs="Arial"/>
                <w:color w:val="000000"/>
                <w:sz w:val="20"/>
                <w:szCs w:val="20"/>
              </w:rPr>
              <w:instrText>Connector.Name</w:instrText>
            </w:r>
            <w:r w:rsidRPr="00952560">
              <w:rPr>
                <w:rFonts w:ascii="Arial" w:hAnsi="Arial" w:cs="Arial"/>
                <w:sz w:val="20"/>
                <w:szCs w:val="20"/>
                <w:lang w:val="en-AU"/>
              </w:rPr>
              <w:fldChar w:fldCharType="separate"/>
            </w:r>
            <w:r w:rsidR="00952560" w:rsidRPr="00952560">
              <w:rPr>
                <w:rFonts w:ascii="Arial" w:eastAsia="Times New Roman" w:hAnsi="Arial" w:cs="Arial"/>
                <w:color w:val="000000"/>
                <w:sz w:val="20"/>
                <w:szCs w:val="20"/>
              </w:rPr>
              <w:t>is specialisatie van</w:t>
            </w:r>
            <w:r w:rsidRPr="00952560">
              <w:rPr>
                <w:rFonts w:ascii="Arial" w:hAnsi="Arial" w:cs="Arial"/>
                <w:sz w:val="20"/>
                <w:szCs w:val="20"/>
                <w:lang w:val="en-AU"/>
              </w:rPr>
              <w:fldChar w:fldCharType="end"/>
            </w:r>
            <w:r w:rsidR="00952560" w:rsidRPr="00952560">
              <w:rPr>
                <w:rFonts w:ascii="Arial" w:eastAsia="Times New Roman" w:hAnsi="Arial" w:cs="Arial"/>
                <w:color w:val="000000"/>
                <w:sz w:val="20"/>
                <w:szCs w:val="20"/>
              </w:rPr>
              <w:t xml:space="preserve">   </w:t>
            </w:r>
            <w:del w:id="8943" w:author="Arjan" w:date="2012-11-16T15:30:00Z">
              <w:r w:rsidRPr="00952560" w:rsidDel="00952560">
                <w:rPr>
                  <w:rFonts w:ascii="Arial" w:eastAsia="Times New Roman" w:hAnsi="Arial" w:cs="Arial"/>
                  <w:color w:val="000000"/>
                  <w:sz w:val="20"/>
                  <w:szCs w:val="20"/>
                </w:rPr>
                <w:fldChar w:fldCharType="begin" w:fldLock="1"/>
              </w:r>
              <w:r w:rsidR="00952560" w:rsidRPr="00952560" w:rsidDel="00952560">
                <w:rPr>
                  <w:rFonts w:ascii="Arial" w:eastAsia="Times New Roman" w:hAnsi="Arial" w:cs="Arial"/>
                  <w:color w:val="000000"/>
                  <w:sz w:val="20"/>
                  <w:szCs w:val="20"/>
                </w:rPr>
                <w:delInstrText>MERGEFIELD Element.Name</w:delInstrText>
              </w:r>
              <w:r w:rsidRPr="00952560" w:rsidDel="00952560">
                <w:rPr>
                  <w:rFonts w:ascii="Arial" w:eastAsia="Times New Roman" w:hAnsi="Arial" w:cs="Arial"/>
                  <w:color w:val="000000"/>
                  <w:sz w:val="20"/>
                  <w:szCs w:val="20"/>
                </w:rPr>
                <w:fldChar w:fldCharType="separate"/>
              </w:r>
              <w:r w:rsidR="00952560" w:rsidRPr="00952560" w:rsidDel="00952560">
                <w:rPr>
                  <w:rFonts w:ascii="Arial" w:eastAsia="Times New Roman" w:hAnsi="Arial" w:cs="Arial"/>
                  <w:color w:val="000000"/>
                  <w:sz w:val="20"/>
                  <w:szCs w:val="20"/>
                </w:rPr>
                <w:delText>DOCUMENT</w:delText>
              </w:r>
              <w:r w:rsidRPr="00952560" w:rsidDel="00952560">
                <w:rPr>
                  <w:rFonts w:ascii="Arial" w:eastAsia="Times New Roman" w:hAnsi="Arial" w:cs="Arial"/>
                  <w:color w:val="000000"/>
                  <w:sz w:val="20"/>
                  <w:szCs w:val="20"/>
                </w:rPr>
                <w:fldChar w:fldCharType="end"/>
              </w:r>
            </w:del>
            <w:ins w:id="8944" w:author="Arjan" w:date="2012-11-16T15:30:00Z">
              <w:r w:rsidR="00952560">
                <w:rPr>
                  <w:rFonts w:ascii="Arial" w:hAnsi="Arial" w:cs="Arial"/>
                  <w:sz w:val="20"/>
                  <w:szCs w:val="20"/>
                  <w:lang w:val="en-AU"/>
                </w:rPr>
                <w:t xml:space="preserve"> INFORMATIEOBJECT</w:t>
              </w:r>
            </w:ins>
            <w:del w:id="8945" w:author="Arjan" w:date="2012-11-16T15:30:00Z">
              <w:r w:rsidR="00952560" w:rsidRPr="00952560" w:rsidDel="00952560">
                <w:rPr>
                  <w:rFonts w:ascii="Arial" w:eastAsia="Times New Roman" w:hAnsi="Arial" w:cs="Arial"/>
                  <w:color w:val="000000"/>
                  <w:sz w:val="20"/>
                  <w:szCs w:val="20"/>
                </w:rPr>
                <w:delText xml:space="preserve">  </w:delText>
              </w:r>
            </w:del>
          </w:p>
        </w:tc>
        <w:tc>
          <w:tcPr>
            <w:tcW w:w="1350" w:type="dxa"/>
            <w:tcBorders>
              <w:top w:val="nil"/>
              <w:left w:val="nil"/>
              <w:right w:val="nil"/>
            </w:tcBorders>
          </w:tcPr>
          <w:p w14:paraId="31CA0AE3"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14:paraId="7A6287D1" w14:textId="77777777" w:rsidTr="00AB019F">
        <w:tc>
          <w:tcPr>
            <w:tcW w:w="3600" w:type="dxa"/>
            <w:tcBorders>
              <w:top w:val="nil"/>
              <w:left w:val="nil"/>
              <w:bottom w:val="single" w:sz="4" w:space="0" w:color="auto"/>
              <w:right w:val="nil"/>
            </w:tcBorders>
          </w:tcPr>
          <w:p w14:paraId="2465210C"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c>
          <w:tcPr>
            <w:tcW w:w="4410" w:type="dxa"/>
            <w:tcBorders>
              <w:top w:val="nil"/>
              <w:left w:val="nil"/>
              <w:bottom w:val="single" w:sz="4" w:space="0" w:color="auto"/>
              <w:right w:val="nil"/>
            </w:tcBorders>
          </w:tcPr>
          <w:p w14:paraId="56B19A5B" w14:textId="77777777" w:rsidR="00952560" w:rsidRPr="00952560" w:rsidRDefault="00DA5D93"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hAnsi="Arial" w:cs="Arial"/>
                <w:sz w:val="20"/>
                <w:szCs w:val="20"/>
                <w:lang w:val="en-AU"/>
              </w:rPr>
              <w:fldChar w:fldCharType="begin" w:fldLock="1"/>
            </w:r>
            <w:r w:rsidR="00952560" w:rsidRPr="00952560">
              <w:rPr>
                <w:rFonts w:ascii="Arial" w:hAnsi="Arial" w:cs="Arial"/>
                <w:sz w:val="20"/>
                <w:szCs w:val="20"/>
                <w:lang w:val="en-AU"/>
              </w:rPr>
              <w:instrText xml:space="preserve">MERGEFIELD </w:instrText>
            </w:r>
            <w:r w:rsidR="00952560" w:rsidRPr="00952560">
              <w:rPr>
                <w:rFonts w:ascii="Arial" w:eastAsia="Times New Roman" w:hAnsi="Arial" w:cs="Arial"/>
                <w:color w:val="000000"/>
                <w:sz w:val="20"/>
                <w:szCs w:val="20"/>
              </w:rPr>
              <w:instrText>Connector.Name</w:instrText>
            </w:r>
            <w:r w:rsidRPr="00952560">
              <w:rPr>
                <w:rFonts w:ascii="Arial" w:hAnsi="Arial" w:cs="Arial"/>
                <w:sz w:val="20"/>
                <w:szCs w:val="20"/>
                <w:lang w:val="en-AU"/>
              </w:rPr>
              <w:fldChar w:fldCharType="separate"/>
            </w:r>
            <w:r w:rsidR="00952560" w:rsidRPr="00952560">
              <w:rPr>
                <w:rFonts w:ascii="Arial" w:eastAsia="Times New Roman" w:hAnsi="Arial" w:cs="Arial"/>
                <w:color w:val="000000"/>
                <w:sz w:val="20"/>
                <w:szCs w:val="20"/>
              </w:rPr>
              <w:t>omvat</w:t>
            </w:r>
            <w:r w:rsidRPr="00952560">
              <w:rPr>
                <w:rFonts w:ascii="Arial" w:hAnsi="Arial" w:cs="Arial"/>
                <w:sz w:val="20"/>
                <w:szCs w:val="20"/>
                <w:lang w:val="en-AU"/>
              </w:rPr>
              <w:fldChar w:fldCharType="end"/>
            </w:r>
            <w:r w:rsidR="00952560" w:rsidRPr="00952560">
              <w:rPr>
                <w:rFonts w:ascii="Arial" w:eastAsia="Times New Roman" w:hAnsi="Arial" w:cs="Arial"/>
                <w:color w:val="000000"/>
                <w:sz w:val="20"/>
                <w:szCs w:val="20"/>
              </w:rPr>
              <w:t xml:space="preserve">   </w:t>
            </w:r>
            <w:r w:rsidRPr="00952560">
              <w:rPr>
                <w:rFonts w:ascii="Arial" w:eastAsia="Times New Roman" w:hAnsi="Arial" w:cs="Arial"/>
                <w:color w:val="000000"/>
                <w:sz w:val="20"/>
                <w:szCs w:val="20"/>
              </w:rPr>
              <w:fldChar w:fldCharType="begin" w:fldLock="1"/>
            </w:r>
            <w:r w:rsidR="00952560" w:rsidRPr="00952560">
              <w:rPr>
                <w:rFonts w:ascii="Arial" w:eastAsia="Times New Roman" w:hAnsi="Arial" w:cs="Arial"/>
                <w:color w:val="000000"/>
                <w:sz w:val="20"/>
                <w:szCs w:val="20"/>
              </w:rPr>
              <w:instrText>MERGEFIELD Element.Name</w:instrText>
            </w:r>
            <w:r w:rsidRPr="00952560">
              <w:rPr>
                <w:rFonts w:ascii="Arial" w:eastAsia="Times New Roman" w:hAnsi="Arial" w:cs="Arial"/>
                <w:color w:val="000000"/>
                <w:sz w:val="20"/>
                <w:szCs w:val="20"/>
              </w:rPr>
              <w:fldChar w:fldCharType="separate"/>
            </w:r>
            <w:r w:rsidR="00952560" w:rsidRPr="00952560">
              <w:rPr>
                <w:rFonts w:ascii="Arial" w:eastAsia="Times New Roman" w:hAnsi="Arial" w:cs="Arial"/>
                <w:color w:val="000000"/>
                <w:sz w:val="20"/>
                <w:szCs w:val="20"/>
              </w:rPr>
              <w:t xml:space="preserve">ENKELVOUDIG </w:t>
            </w:r>
            <w:del w:id="8946" w:author="Arjan" w:date="2012-11-16T15:30:00Z">
              <w:r w:rsidR="00952560" w:rsidRPr="00952560" w:rsidDel="00952560">
                <w:rPr>
                  <w:rFonts w:ascii="Arial" w:eastAsia="Times New Roman" w:hAnsi="Arial" w:cs="Arial"/>
                  <w:color w:val="000000"/>
                  <w:sz w:val="20"/>
                  <w:szCs w:val="20"/>
                </w:rPr>
                <w:delText>DOCUMENT</w:delText>
              </w:r>
            </w:del>
            <w:r w:rsidRPr="00952560">
              <w:rPr>
                <w:rFonts w:ascii="Arial" w:eastAsia="Times New Roman" w:hAnsi="Arial" w:cs="Arial"/>
                <w:color w:val="000000"/>
                <w:sz w:val="20"/>
                <w:szCs w:val="20"/>
              </w:rPr>
              <w:fldChar w:fldCharType="end"/>
            </w:r>
            <w:ins w:id="8947" w:author="Arjan" w:date="2012-11-16T15:30:00Z">
              <w:r w:rsidR="00952560">
                <w:rPr>
                  <w:rFonts w:ascii="Arial" w:hAnsi="Arial" w:cs="Arial"/>
                  <w:sz w:val="20"/>
                  <w:szCs w:val="20"/>
                  <w:lang w:val="en-AU"/>
                </w:rPr>
                <w:t xml:space="preserve"> INFORMATIEOBJECT</w:t>
              </w:r>
            </w:ins>
            <w:r w:rsidR="00952560" w:rsidRPr="00952560">
              <w:rPr>
                <w:rFonts w:ascii="Arial" w:eastAsia="Times New Roman" w:hAnsi="Arial" w:cs="Arial"/>
                <w:color w:val="000000"/>
                <w:sz w:val="20"/>
                <w:szCs w:val="20"/>
              </w:rPr>
              <w:t xml:space="preserve">  </w:t>
            </w:r>
          </w:p>
        </w:tc>
        <w:tc>
          <w:tcPr>
            <w:tcW w:w="1350" w:type="dxa"/>
            <w:tcBorders>
              <w:top w:val="nil"/>
              <w:left w:val="nil"/>
              <w:bottom w:val="single" w:sz="4" w:space="0" w:color="auto"/>
              <w:right w:val="nil"/>
            </w:tcBorders>
          </w:tcPr>
          <w:p w14:paraId="767B7C75"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color w:val="000000"/>
                <w:sz w:val="20"/>
                <w:szCs w:val="20"/>
              </w:rPr>
              <w:t>KING</w:t>
            </w:r>
          </w:p>
        </w:tc>
      </w:tr>
    </w:tbl>
    <w:p w14:paraId="31014BBF" w14:textId="77777777" w:rsidR="00952560" w:rsidRDefault="00952560" w:rsidP="0038425A">
      <w:pPr>
        <w:rPr>
          <w:noProof/>
        </w:rPr>
      </w:pPr>
    </w:p>
    <w:p w14:paraId="19C3AABE" w14:textId="77777777" w:rsidR="003616C8" w:rsidRDefault="003616C8" w:rsidP="003616C8">
      <w:pPr>
        <w:pStyle w:val="Kop2"/>
        <w:rPr>
          <w:noProof/>
        </w:rPr>
      </w:pPr>
      <w:bookmarkStart w:id="8948" w:name="_Toc517094723"/>
      <w:r>
        <w:rPr>
          <w:noProof/>
        </w:rPr>
        <w:t>STATUSTYPE</w:t>
      </w:r>
      <w:bookmarkEnd w:id="8948"/>
    </w:p>
    <w:p w14:paraId="0279F206" w14:textId="77777777" w:rsidR="006B01A0" w:rsidRPr="00DD0F4F" w:rsidRDefault="006B01A0" w:rsidP="006B01A0">
      <w:pPr>
        <w:rPr>
          <w:lang w:val="nl-NL"/>
        </w:rPr>
      </w:pPr>
      <w:r w:rsidRPr="00DD0F4F">
        <w:rPr>
          <w:lang w:val="nl-NL"/>
        </w:rPr>
        <w:t xml:space="preserve">In deze paragraaf benoemen we de wijzigingen op het objecttype </w:t>
      </w:r>
      <w:r>
        <w:rPr>
          <w:lang w:val="nl-NL"/>
        </w:rPr>
        <w:t>STATUSTYPE</w:t>
      </w:r>
      <w:r w:rsidRPr="00DD0F4F">
        <w:rPr>
          <w:lang w:val="nl-NL"/>
        </w:rPr>
        <w:t xml:space="preserve">. De consequenties hiervan op het niveau van het objecttype specificeren we hieronder. De consequenties voor de </w:t>
      </w:r>
      <w:r w:rsidRPr="00DD0F4F">
        <w:rPr>
          <w:lang w:val="nl-NL"/>
        </w:rPr>
        <w:lastRenderedPageBreak/>
        <w:t xml:space="preserve">attribuut- en relatiesoorten specificeren we in de volgende paragrafen, bij de beschrijvingen van de wijzigingen.  </w:t>
      </w:r>
    </w:p>
    <w:tbl>
      <w:tblPr>
        <w:tblW w:w="0" w:type="auto"/>
        <w:tblLayout w:type="fixed"/>
        <w:tblCellMar>
          <w:top w:w="113" w:type="dxa"/>
        </w:tblCellMar>
        <w:tblLook w:val="0000" w:firstRow="0" w:lastRow="0" w:firstColumn="0" w:lastColumn="0" w:noHBand="0" w:noVBand="0"/>
      </w:tblPr>
      <w:tblGrid>
        <w:gridCol w:w="2573"/>
        <w:gridCol w:w="6355"/>
      </w:tblGrid>
      <w:tr w:rsidR="006B01A0" w14:paraId="5365B4A2" w14:textId="77777777" w:rsidTr="006B01A0">
        <w:trPr>
          <w:cantSplit/>
        </w:trPr>
        <w:tc>
          <w:tcPr>
            <w:tcW w:w="2573" w:type="dxa"/>
            <w:tcBorders>
              <w:top w:val="single" w:sz="4" w:space="0" w:color="auto"/>
            </w:tcBorders>
            <w:shd w:val="clear" w:color="auto" w:fill="auto"/>
          </w:tcPr>
          <w:p w14:paraId="1B469019" w14:textId="77777777"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Naam objecttype</w:t>
            </w:r>
          </w:p>
        </w:tc>
        <w:tc>
          <w:tcPr>
            <w:tcW w:w="6355" w:type="dxa"/>
            <w:tcBorders>
              <w:top w:val="single" w:sz="4" w:space="0" w:color="auto"/>
            </w:tcBorders>
            <w:shd w:val="clear" w:color="auto" w:fill="auto"/>
          </w:tcPr>
          <w:p w14:paraId="7D12C03C" w14:textId="77777777" w:rsidR="006B01A0" w:rsidRPr="006B01A0" w:rsidRDefault="006B01A0" w:rsidP="006B01A0">
            <w:pPr>
              <w:autoSpaceDE w:val="0"/>
              <w:autoSpaceDN w:val="0"/>
              <w:adjustRightInd w:val="0"/>
              <w:spacing w:after="0" w:line="240" w:lineRule="auto"/>
              <w:rPr>
                <w:rFonts w:ascii="Arial" w:eastAsia="Times New Roman" w:hAnsi="Arial" w:cs="Arial"/>
                <w:color w:val="000000"/>
                <w:sz w:val="20"/>
                <w:szCs w:val="20"/>
              </w:rPr>
            </w:pPr>
            <w:r w:rsidRPr="006B01A0">
              <w:rPr>
                <w:rFonts w:ascii="Arial" w:eastAsia="Times New Roman" w:hAnsi="Arial" w:cs="Arial"/>
                <w:color w:val="000000"/>
                <w:sz w:val="20"/>
                <w:szCs w:val="20"/>
              </w:rPr>
              <w:t>STATUSTYPE</w:t>
            </w:r>
          </w:p>
        </w:tc>
      </w:tr>
      <w:tr w:rsidR="006B01A0" w14:paraId="4DE39C2F" w14:textId="77777777" w:rsidTr="00A044C0">
        <w:trPr>
          <w:cantSplit/>
        </w:trPr>
        <w:tc>
          <w:tcPr>
            <w:tcW w:w="2573" w:type="dxa"/>
            <w:shd w:val="clear" w:color="auto" w:fill="auto"/>
          </w:tcPr>
          <w:p w14:paraId="7FCF87FC" w14:textId="77777777"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Mnemonic objecttype</w:t>
            </w:r>
          </w:p>
        </w:tc>
        <w:tc>
          <w:tcPr>
            <w:tcW w:w="6355" w:type="dxa"/>
            <w:shd w:val="clear" w:color="auto" w:fill="auto"/>
          </w:tcPr>
          <w:p w14:paraId="57A0C648" w14:textId="77777777" w:rsidR="006B01A0" w:rsidRPr="006B01A0" w:rsidRDefault="006B01A0" w:rsidP="006B01A0">
            <w:pPr>
              <w:autoSpaceDE w:val="0"/>
              <w:autoSpaceDN w:val="0"/>
              <w:adjustRightInd w:val="0"/>
              <w:spacing w:after="0" w:line="240" w:lineRule="auto"/>
              <w:rPr>
                <w:rFonts w:ascii="Arial" w:eastAsia="Times New Roman" w:hAnsi="Arial" w:cs="Arial"/>
                <w:color w:val="000000"/>
                <w:sz w:val="20"/>
                <w:szCs w:val="20"/>
              </w:rPr>
            </w:pPr>
            <w:r w:rsidRPr="006B01A0">
              <w:rPr>
                <w:rFonts w:ascii="Arial" w:eastAsia="Times New Roman" w:hAnsi="Arial" w:cs="Arial"/>
                <w:color w:val="000000"/>
                <w:sz w:val="20"/>
                <w:szCs w:val="20"/>
              </w:rPr>
              <w:t>STT</w:t>
            </w:r>
          </w:p>
        </w:tc>
      </w:tr>
      <w:tr w:rsidR="006B01A0" w14:paraId="2F65E928" w14:textId="77777777" w:rsidTr="00A044C0">
        <w:trPr>
          <w:cantSplit/>
        </w:trPr>
        <w:tc>
          <w:tcPr>
            <w:tcW w:w="2573" w:type="dxa"/>
            <w:shd w:val="clear" w:color="auto" w:fill="auto"/>
          </w:tcPr>
          <w:p w14:paraId="2FEBA3B9" w14:textId="77777777"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Herkomst objecttype</w:t>
            </w:r>
          </w:p>
        </w:tc>
        <w:tc>
          <w:tcPr>
            <w:tcW w:w="6355" w:type="dxa"/>
            <w:shd w:val="clear" w:color="auto" w:fill="auto"/>
          </w:tcPr>
          <w:p w14:paraId="7DF4B237" w14:textId="77777777" w:rsidR="006B01A0" w:rsidRPr="006B01A0" w:rsidRDefault="006B01A0" w:rsidP="006B01A0">
            <w:pPr>
              <w:autoSpaceDE w:val="0"/>
              <w:autoSpaceDN w:val="0"/>
              <w:adjustRightInd w:val="0"/>
              <w:spacing w:after="0" w:line="240" w:lineRule="auto"/>
              <w:rPr>
                <w:rFonts w:ascii="Arial" w:eastAsia="Times New Roman" w:hAnsi="Arial" w:cs="Arial"/>
                <w:color w:val="000000"/>
                <w:sz w:val="20"/>
                <w:szCs w:val="20"/>
              </w:rPr>
            </w:pPr>
            <w:r w:rsidRPr="006B01A0">
              <w:rPr>
                <w:rFonts w:ascii="Arial" w:eastAsia="Times New Roman" w:hAnsi="Arial" w:cs="Arial"/>
                <w:color w:val="000000"/>
                <w:sz w:val="20"/>
                <w:szCs w:val="20"/>
              </w:rPr>
              <w:t>KING</w:t>
            </w:r>
          </w:p>
        </w:tc>
      </w:tr>
      <w:tr w:rsidR="006B01A0" w:rsidRPr="00CB22FF" w14:paraId="1E2C8F4E" w14:textId="77777777" w:rsidTr="00A044C0">
        <w:trPr>
          <w:cantSplit/>
        </w:trPr>
        <w:tc>
          <w:tcPr>
            <w:tcW w:w="2573" w:type="dxa"/>
            <w:shd w:val="clear" w:color="auto" w:fill="auto"/>
          </w:tcPr>
          <w:p w14:paraId="73AE8310" w14:textId="77777777"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Definitie objecttype</w:t>
            </w:r>
          </w:p>
        </w:tc>
        <w:tc>
          <w:tcPr>
            <w:tcW w:w="6355" w:type="dxa"/>
            <w:shd w:val="clear" w:color="auto" w:fill="auto"/>
          </w:tcPr>
          <w:p w14:paraId="08E6ED5C" w14:textId="77777777" w:rsidR="006B01A0" w:rsidRPr="005561F3" w:rsidRDefault="006B01A0" w:rsidP="006B01A0">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Generieke aanduiding van de aard van een STATUS</w:t>
            </w:r>
          </w:p>
        </w:tc>
      </w:tr>
      <w:tr w:rsidR="006B01A0" w14:paraId="747E473F" w14:textId="77777777" w:rsidTr="00A044C0">
        <w:trPr>
          <w:cantSplit/>
        </w:trPr>
        <w:tc>
          <w:tcPr>
            <w:tcW w:w="2573" w:type="dxa"/>
            <w:shd w:val="clear" w:color="auto" w:fill="auto"/>
          </w:tcPr>
          <w:p w14:paraId="2E82759C" w14:textId="77777777"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Herkomst definitie objecttype</w:t>
            </w:r>
          </w:p>
        </w:tc>
        <w:tc>
          <w:tcPr>
            <w:tcW w:w="6355" w:type="dxa"/>
            <w:shd w:val="clear" w:color="auto" w:fill="auto"/>
          </w:tcPr>
          <w:p w14:paraId="5DE6A614" w14:textId="77777777" w:rsidR="006B01A0" w:rsidRPr="006B01A0" w:rsidRDefault="006B01A0" w:rsidP="006B01A0">
            <w:pPr>
              <w:autoSpaceDE w:val="0"/>
              <w:autoSpaceDN w:val="0"/>
              <w:adjustRightInd w:val="0"/>
              <w:spacing w:after="0" w:line="240" w:lineRule="auto"/>
              <w:rPr>
                <w:rFonts w:ascii="Arial" w:eastAsia="Times New Roman" w:hAnsi="Arial" w:cs="Arial"/>
                <w:color w:val="000000"/>
                <w:sz w:val="20"/>
                <w:szCs w:val="20"/>
              </w:rPr>
            </w:pPr>
            <w:r w:rsidRPr="006B01A0">
              <w:rPr>
                <w:rFonts w:ascii="Arial" w:eastAsia="Times New Roman" w:hAnsi="Arial" w:cs="Arial"/>
                <w:color w:val="000000"/>
                <w:sz w:val="20"/>
                <w:szCs w:val="20"/>
              </w:rPr>
              <w:t>KING</w:t>
            </w:r>
          </w:p>
        </w:tc>
      </w:tr>
      <w:tr w:rsidR="006B01A0" w14:paraId="31575DFC" w14:textId="77777777" w:rsidTr="00A044C0">
        <w:trPr>
          <w:cantSplit/>
        </w:trPr>
        <w:tc>
          <w:tcPr>
            <w:tcW w:w="2573" w:type="dxa"/>
            <w:shd w:val="clear" w:color="auto" w:fill="auto"/>
          </w:tcPr>
          <w:p w14:paraId="2B803100" w14:textId="77777777"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Datum opname objecttype</w:t>
            </w:r>
          </w:p>
        </w:tc>
        <w:tc>
          <w:tcPr>
            <w:tcW w:w="6355" w:type="dxa"/>
            <w:shd w:val="clear" w:color="auto" w:fill="auto"/>
          </w:tcPr>
          <w:p w14:paraId="6FE4A33D" w14:textId="77777777" w:rsidR="006B01A0" w:rsidRPr="006B01A0" w:rsidRDefault="006B01A0" w:rsidP="006B01A0">
            <w:pPr>
              <w:autoSpaceDE w:val="0"/>
              <w:autoSpaceDN w:val="0"/>
              <w:adjustRightInd w:val="0"/>
              <w:spacing w:after="0" w:line="240" w:lineRule="auto"/>
              <w:rPr>
                <w:rFonts w:ascii="Arial" w:eastAsia="Times New Roman" w:hAnsi="Arial" w:cs="Arial"/>
                <w:color w:val="000000"/>
                <w:sz w:val="20"/>
                <w:szCs w:val="20"/>
              </w:rPr>
            </w:pPr>
            <w:r w:rsidRPr="006B01A0">
              <w:rPr>
                <w:rFonts w:ascii="Arial" w:eastAsia="Times New Roman" w:hAnsi="Arial" w:cs="Arial"/>
                <w:color w:val="000000"/>
                <w:sz w:val="20"/>
                <w:szCs w:val="20"/>
              </w:rPr>
              <w:t>1 juni 2008</w:t>
            </w:r>
          </w:p>
        </w:tc>
      </w:tr>
      <w:tr w:rsidR="006B01A0" w:rsidRPr="00CB22FF" w14:paraId="4F2422AF" w14:textId="77777777" w:rsidTr="00A044C0">
        <w:trPr>
          <w:cantSplit/>
        </w:trPr>
        <w:tc>
          <w:tcPr>
            <w:tcW w:w="2573" w:type="dxa"/>
            <w:shd w:val="clear" w:color="auto" w:fill="auto"/>
          </w:tcPr>
          <w:p w14:paraId="7FBD6C14" w14:textId="77777777"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Toelichting objecttype</w:t>
            </w:r>
          </w:p>
        </w:tc>
        <w:tc>
          <w:tcPr>
            <w:tcW w:w="6355" w:type="dxa"/>
            <w:shd w:val="clear" w:color="auto" w:fill="auto"/>
          </w:tcPr>
          <w:p w14:paraId="20E82BCF" w14:textId="77777777" w:rsidR="006B01A0" w:rsidRPr="005561F3" w:rsidRDefault="006B01A0" w:rsidP="006B01A0">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 xml:space="preserve">Zaken van eenzelfde zaaktype doorlopen alle dezelfde statussen, tenzij de zaak voortijdig beeindigd wordt. Met STATUSTYPE worden deze statussen benoemd bij het desbetreffende zaaktype. </w:t>
            </w:r>
          </w:p>
          <w:p w14:paraId="05E57773" w14:textId="77777777" w:rsidR="006B01A0" w:rsidRPr="005561F3" w:rsidRDefault="006B01A0" w:rsidP="006B01A0">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 xml:space="preserve">De attribuutsoort ‘Doorlooptijd status’ is niet bedoeld om daarmee voor een individuele zaak de statussen te plannen maar om geïnteresseerden informatie te verschaffen over de termijn waarop normaliter een volgende status bereikt wordt.  </w:t>
            </w:r>
          </w:p>
        </w:tc>
      </w:tr>
      <w:tr w:rsidR="006B01A0" w:rsidRPr="00CB22FF" w14:paraId="355C3264" w14:textId="77777777" w:rsidTr="00A044C0">
        <w:trPr>
          <w:cantSplit/>
        </w:trPr>
        <w:tc>
          <w:tcPr>
            <w:tcW w:w="2573" w:type="dxa"/>
            <w:shd w:val="clear" w:color="auto" w:fill="auto"/>
          </w:tcPr>
          <w:p w14:paraId="38537E59" w14:textId="77777777"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Unieke aanduiding objecttype</w:t>
            </w:r>
          </w:p>
        </w:tc>
        <w:tc>
          <w:tcPr>
            <w:tcW w:w="6355" w:type="dxa"/>
            <w:shd w:val="clear" w:color="auto" w:fill="auto"/>
          </w:tcPr>
          <w:p w14:paraId="7622EFF3" w14:textId="77777777" w:rsidR="006B01A0" w:rsidRPr="005561F3" w:rsidRDefault="006B01A0" w:rsidP="006B01A0">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Combinatie van de unieke aanduiding van het gerelateerde ZAAKTYPE met het Statustypevolgnummer</w:t>
            </w:r>
          </w:p>
        </w:tc>
      </w:tr>
      <w:tr w:rsidR="006B01A0" w14:paraId="678B92E2" w14:textId="77777777" w:rsidTr="00A044C0">
        <w:trPr>
          <w:cantSplit/>
        </w:trPr>
        <w:tc>
          <w:tcPr>
            <w:tcW w:w="2573" w:type="dxa"/>
            <w:shd w:val="clear" w:color="auto" w:fill="auto"/>
          </w:tcPr>
          <w:p w14:paraId="2D05FC92" w14:textId="77777777"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Populatie objecttype</w:t>
            </w:r>
          </w:p>
        </w:tc>
        <w:tc>
          <w:tcPr>
            <w:tcW w:w="6355" w:type="dxa"/>
            <w:shd w:val="clear" w:color="auto" w:fill="auto"/>
          </w:tcPr>
          <w:p w14:paraId="59B74980" w14:textId="77777777" w:rsidR="006B01A0" w:rsidRPr="006B01A0" w:rsidRDefault="006B01A0" w:rsidP="006B01A0">
            <w:pPr>
              <w:autoSpaceDE w:val="0"/>
              <w:autoSpaceDN w:val="0"/>
              <w:adjustRightInd w:val="0"/>
              <w:spacing w:after="0" w:line="240" w:lineRule="auto"/>
              <w:rPr>
                <w:rFonts w:ascii="Arial" w:eastAsia="Times New Roman" w:hAnsi="Arial" w:cs="Arial"/>
                <w:color w:val="000000"/>
                <w:sz w:val="20"/>
                <w:szCs w:val="20"/>
              </w:rPr>
            </w:pPr>
          </w:p>
        </w:tc>
      </w:tr>
      <w:tr w:rsidR="006B01A0" w14:paraId="69172560" w14:textId="77777777" w:rsidTr="00A044C0">
        <w:trPr>
          <w:cantSplit/>
        </w:trPr>
        <w:tc>
          <w:tcPr>
            <w:tcW w:w="2573" w:type="dxa"/>
            <w:shd w:val="clear" w:color="auto" w:fill="auto"/>
          </w:tcPr>
          <w:p w14:paraId="708ECAB4" w14:textId="77777777"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Kwaliteitsbegrip objecttype</w:t>
            </w:r>
          </w:p>
        </w:tc>
        <w:tc>
          <w:tcPr>
            <w:tcW w:w="6355" w:type="dxa"/>
            <w:shd w:val="clear" w:color="auto" w:fill="auto"/>
          </w:tcPr>
          <w:p w14:paraId="31035D18" w14:textId="77777777" w:rsidR="006B01A0" w:rsidRPr="006B01A0" w:rsidRDefault="006B01A0" w:rsidP="006B01A0">
            <w:pPr>
              <w:autoSpaceDE w:val="0"/>
              <w:autoSpaceDN w:val="0"/>
              <w:adjustRightInd w:val="0"/>
              <w:spacing w:after="0" w:line="240" w:lineRule="auto"/>
              <w:rPr>
                <w:rFonts w:ascii="Arial" w:eastAsia="Times New Roman" w:hAnsi="Arial" w:cs="Arial"/>
                <w:color w:val="000000"/>
                <w:sz w:val="20"/>
                <w:szCs w:val="20"/>
              </w:rPr>
            </w:pPr>
          </w:p>
        </w:tc>
      </w:tr>
      <w:tr w:rsidR="006B01A0" w:rsidRPr="00CB22FF" w14:paraId="6534C883" w14:textId="77777777" w:rsidTr="006B01A0">
        <w:tc>
          <w:tcPr>
            <w:tcW w:w="2573" w:type="dxa"/>
            <w:shd w:val="clear" w:color="auto" w:fill="auto"/>
          </w:tcPr>
          <w:p w14:paraId="3801D4E7" w14:textId="77777777"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Overzicht attributen</w:t>
            </w:r>
          </w:p>
        </w:tc>
        <w:tc>
          <w:tcPr>
            <w:tcW w:w="6355" w:type="dxa"/>
            <w:shd w:val="clear" w:color="auto" w:fill="auto"/>
          </w:tcPr>
          <w:p w14:paraId="39517384" w14:textId="77777777" w:rsidR="006B01A0" w:rsidRPr="005561F3" w:rsidRDefault="006B01A0" w:rsidP="006B01A0">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Code</w:t>
            </w:r>
            <w:r w:rsidRPr="005561F3">
              <w:rPr>
                <w:rFonts w:ascii="Arial" w:eastAsia="Times New Roman" w:hAnsi="Arial" w:cs="Arial"/>
                <w:color w:val="000000"/>
                <w:sz w:val="20"/>
                <w:szCs w:val="20"/>
                <w:lang w:val="nl-NL"/>
              </w:rPr>
              <w:tab/>
              <w:t>Gegevensnaam</w:t>
            </w:r>
            <w:r w:rsidRPr="005561F3">
              <w:rPr>
                <w:rFonts w:ascii="Arial" w:eastAsia="Times New Roman" w:hAnsi="Arial" w:cs="Arial"/>
                <w:color w:val="000000"/>
                <w:sz w:val="20"/>
                <w:szCs w:val="20"/>
                <w:lang w:val="nl-NL"/>
              </w:rPr>
              <w:tab/>
            </w:r>
            <w:ins w:id="8949" w:author="Arjan" w:date="2014-11-11T16:39:00Z">
              <w:r w:rsidR="00946F5C" w:rsidRPr="005561F3">
                <w:rPr>
                  <w:rFonts w:ascii="Arial" w:eastAsia="Times New Roman" w:hAnsi="Arial" w:cs="Arial"/>
                  <w:color w:val="000000"/>
                  <w:sz w:val="20"/>
                  <w:szCs w:val="20"/>
                  <w:lang w:val="nl-NL"/>
                </w:rPr>
                <w:tab/>
              </w:r>
              <w:r w:rsidR="00946F5C" w:rsidRPr="005561F3">
                <w:rPr>
                  <w:rFonts w:ascii="Arial" w:eastAsia="Times New Roman" w:hAnsi="Arial" w:cs="Arial"/>
                  <w:color w:val="000000"/>
                  <w:sz w:val="20"/>
                  <w:szCs w:val="20"/>
                  <w:lang w:val="nl-NL"/>
                </w:rPr>
                <w:tab/>
              </w:r>
              <w:r w:rsidR="00946F5C" w:rsidRPr="005561F3">
                <w:rPr>
                  <w:rFonts w:ascii="Arial" w:eastAsia="Times New Roman" w:hAnsi="Arial" w:cs="Arial"/>
                  <w:color w:val="000000"/>
                  <w:sz w:val="20"/>
                  <w:szCs w:val="20"/>
                  <w:lang w:val="nl-NL"/>
                </w:rPr>
                <w:tab/>
              </w:r>
            </w:ins>
            <w:r w:rsidRPr="005561F3">
              <w:rPr>
                <w:rFonts w:ascii="Arial" w:eastAsia="Times New Roman" w:hAnsi="Arial" w:cs="Arial"/>
                <w:color w:val="000000"/>
                <w:sz w:val="20"/>
                <w:szCs w:val="20"/>
                <w:lang w:val="nl-NL"/>
              </w:rPr>
              <w:t>Herkomst</w:t>
            </w:r>
          </w:p>
          <w:p w14:paraId="04C96161" w14:textId="77777777" w:rsidR="006B01A0" w:rsidRPr="005561F3" w:rsidRDefault="006B01A0" w:rsidP="006B01A0">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0002</w:t>
            </w:r>
            <w:r w:rsidRPr="005561F3">
              <w:rPr>
                <w:rFonts w:ascii="Arial" w:eastAsia="Times New Roman" w:hAnsi="Arial" w:cs="Arial"/>
                <w:color w:val="000000"/>
                <w:sz w:val="20"/>
                <w:szCs w:val="20"/>
                <w:lang w:val="nl-NL"/>
              </w:rPr>
              <w:tab/>
              <w:t>Statustype-omschrijving</w:t>
            </w:r>
            <w:r w:rsidRPr="005561F3">
              <w:rPr>
                <w:rFonts w:ascii="Arial" w:eastAsia="Times New Roman" w:hAnsi="Arial" w:cs="Arial"/>
                <w:color w:val="000000"/>
                <w:sz w:val="20"/>
                <w:szCs w:val="20"/>
                <w:lang w:val="nl-NL"/>
              </w:rPr>
              <w:tab/>
            </w:r>
            <w:ins w:id="8950" w:author="Arjan" w:date="2014-11-11T16:39:00Z">
              <w:r w:rsidR="00946F5C" w:rsidRPr="005561F3">
                <w:rPr>
                  <w:rFonts w:ascii="Arial" w:eastAsia="Times New Roman" w:hAnsi="Arial" w:cs="Arial"/>
                  <w:color w:val="000000"/>
                  <w:sz w:val="20"/>
                  <w:szCs w:val="20"/>
                  <w:lang w:val="nl-NL"/>
                </w:rPr>
                <w:tab/>
              </w:r>
              <w:r w:rsidR="00946F5C" w:rsidRPr="005561F3">
                <w:rPr>
                  <w:rFonts w:ascii="Arial" w:eastAsia="Times New Roman" w:hAnsi="Arial" w:cs="Arial"/>
                  <w:color w:val="000000"/>
                  <w:sz w:val="20"/>
                  <w:szCs w:val="20"/>
                  <w:lang w:val="nl-NL"/>
                </w:rPr>
                <w:tab/>
              </w:r>
            </w:ins>
            <w:r w:rsidRPr="005561F3">
              <w:rPr>
                <w:rFonts w:ascii="Arial" w:eastAsia="Times New Roman" w:hAnsi="Arial" w:cs="Arial"/>
                <w:color w:val="000000"/>
                <w:sz w:val="20"/>
                <w:szCs w:val="20"/>
                <w:lang w:val="nl-NL"/>
              </w:rPr>
              <w:t>GFO Zaken</w:t>
            </w:r>
          </w:p>
          <w:p w14:paraId="3CA97239" w14:textId="77777777" w:rsidR="006B01A0" w:rsidRPr="005561F3" w:rsidRDefault="006B01A0" w:rsidP="006B01A0">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0001</w:t>
            </w:r>
            <w:r w:rsidRPr="005561F3">
              <w:rPr>
                <w:rFonts w:ascii="Arial" w:eastAsia="Times New Roman" w:hAnsi="Arial" w:cs="Arial"/>
                <w:color w:val="000000"/>
                <w:sz w:val="20"/>
                <w:szCs w:val="20"/>
                <w:lang w:val="nl-NL"/>
              </w:rPr>
              <w:tab/>
              <w:t>Statustypevolgnummer</w:t>
            </w:r>
            <w:r w:rsidRPr="005561F3">
              <w:rPr>
                <w:rFonts w:ascii="Arial" w:eastAsia="Times New Roman" w:hAnsi="Arial" w:cs="Arial"/>
                <w:color w:val="000000"/>
                <w:sz w:val="20"/>
                <w:szCs w:val="20"/>
                <w:lang w:val="nl-NL"/>
              </w:rPr>
              <w:tab/>
            </w:r>
            <w:ins w:id="8951" w:author="Arjan" w:date="2014-11-11T16:39:00Z">
              <w:r w:rsidR="00946F5C" w:rsidRPr="005561F3">
                <w:rPr>
                  <w:rFonts w:ascii="Arial" w:eastAsia="Times New Roman" w:hAnsi="Arial" w:cs="Arial"/>
                  <w:color w:val="000000"/>
                  <w:sz w:val="20"/>
                  <w:szCs w:val="20"/>
                  <w:lang w:val="nl-NL"/>
                </w:rPr>
                <w:tab/>
              </w:r>
              <w:r w:rsidR="00946F5C" w:rsidRPr="005561F3">
                <w:rPr>
                  <w:rFonts w:ascii="Arial" w:eastAsia="Times New Roman" w:hAnsi="Arial" w:cs="Arial"/>
                  <w:color w:val="000000"/>
                  <w:sz w:val="20"/>
                  <w:szCs w:val="20"/>
                  <w:lang w:val="nl-NL"/>
                </w:rPr>
                <w:tab/>
              </w:r>
            </w:ins>
            <w:r w:rsidRPr="005561F3">
              <w:rPr>
                <w:rFonts w:ascii="Arial" w:eastAsia="Times New Roman" w:hAnsi="Arial" w:cs="Arial"/>
                <w:color w:val="000000"/>
                <w:sz w:val="20"/>
                <w:szCs w:val="20"/>
                <w:lang w:val="nl-NL"/>
              </w:rPr>
              <w:t>GFO Zaken</w:t>
            </w:r>
          </w:p>
          <w:p w14:paraId="4B8FC016" w14:textId="77777777" w:rsidR="006B01A0" w:rsidRPr="005561F3" w:rsidRDefault="006B01A0" w:rsidP="006B01A0">
            <w:pPr>
              <w:autoSpaceDE w:val="0"/>
              <w:autoSpaceDN w:val="0"/>
              <w:adjustRightInd w:val="0"/>
              <w:spacing w:after="0" w:line="240" w:lineRule="auto"/>
              <w:rPr>
                <w:ins w:id="8952" w:author="Arjan" w:date="2014-11-11T16:38:00Z"/>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ab/>
              <w:t>Doorlooptijd status</w:t>
            </w:r>
            <w:r w:rsidRPr="005561F3">
              <w:rPr>
                <w:rFonts w:ascii="Arial" w:eastAsia="Times New Roman" w:hAnsi="Arial" w:cs="Arial"/>
                <w:color w:val="000000"/>
                <w:sz w:val="20"/>
                <w:szCs w:val="20"/>
                <w:lang w:val="nl-NL"/>
              </w:rPr>
              <w:tab/>
            </w:r>
            <w:ins w:id="8953" w:author="Arjan" w:date="2014-11-11T16:39:00Z">
              <w:r w:rsidR="00946F5C" w:rsidRPr="005561F3">
                <w:rPr>
                  <w:rFonts w:ascii="Arial" w:eastAsia="Times New Roman" w:hAnsi="Arial" w:cs="Arial"/>
                  <w:color w:val="000000"/>
                  <w:sz w:val="20"/>
                  <w:szCs w:val="20"/>
                  <w:lang w:val="nl-NL"/>
                </w:rPr>
                <w:tab/>
              </w:r>
              <w:r w:rsidR="00946F5C" w:rsidRPr="005561F3">
                <w:rPr>
                  <w:rFonts w:ascii="Arial" w:eastAsia="Times New Roman" w:hAnsi="Arial" w:cs="Arial"/>
                  <w:color w:val="000000"/>
                  <w:sz w:val="20"/>
                  <w:szCs w:val="20"/>
                  <w:lang w:val="nl-NL"/>
                </w:rPr>
                <w:tab/>
              </w:r>
            </w:ins>
            <w:r w:rsidRPr="005561F3">
              <w:rPr>
                <w:rFonts w:ascii="Arial" w:eastAsia="Times New Roman" w:hAnsi="Arial" w:cs="Arial"/>
                <w:color w:val="000000"/>
                <w:sz w:val="20"/>
                <w:szCs w:val="20"/>
                <w:lang w:val="nl-NL"/>
              </w:rPr>
              <w:t>KING</w:t>
            </w:r>
          </w:p>
          <w:p w14:paraId="64C8DB7D" w14:textId="77777777" w:rsidR="00946F5C" w:rsidRPr="005561F3" w:rsidRDefault="00946F5C" w:rsidP="006B01A0">
            <w:pPr>
              <w:autoSpaceDE w:val="0"/>
              <w:autoSpaceDN w:val="0"/>
              <w:adjustRightInd w:val="0"/>
              <w:spacing w:after="0" w:line="240" w:lineRule="auto"/>
              <w:rPr>
                <w:ins w:id="8954" w:author="Arjan" w:date="2014-11-11T21:43:00Z"/>
                <w:rFonts w:ascii="Arial" w:eastAsia="Times New Roman" w:hAnsi="Arial" w:cs="Arial"/>
                <w:color w:val="000000"/>
                <w:sz w:val="20"/>
                <w:szCs w:val="20"/>
                <w:lang w:val="nl-NL"/>
              </w:rPr>
            </w:pPr>
            <w:ins w:id="8955" w:author="Arjan" w:date="2014-11-11T16:39:00Z">
              <w:r w:rsidRPr="005561F3">
                <w:rPr>
                  <w:rFonts w:ascii="Arial" w:eastAsia="Times New Roman" w:hAnsi="Arial" w:cs="Arial"/>
                  <w:color w:val="000000"/>
                  <w:sz w:val="20"/>
                  <w:szCs w:val="20"/>
                  <w:lang w:val="nl-NL"/>
                </w:rPr>
                <w:tab/>
              </w:r>
            </w:ins>
            <w:ins w:id="8956" w:author="Arjan" w:date="2014-11-11T21:42:00Z">
              <w:r w:rsidR="005C5A75" w:rsidRPr="005561F3">
                <w:rPr>
                  <w:rFonts w:ascii="Arial" w:eastAsia="Times New Roman" w:hAnsi="Arial" w:cs="Arial"/>
                  <w:color w:val="000000"/>
                  <w:sz w:val="20"/>
                  <w:szCs w:val="20"/>
                  <w:lang w:val="nl-NL"/>
                </w:rPr>
                <w:t>- Periodeduur</w:t>
              </w:r>
            </w:ins>
            <w:ins w:id="8957" w:author="Arjan" w:date="2014-11-11T21:43:00Z">
              <w:r w:rsidR="005C5A75" w:rsidRPr="005561F3">
                <w:rPr>
                  <w:rFonts w:ascii="Arial" w:eastAsia="Times New Roman" w:hAnsi="Arial" w:cs="Arial"/>
                  <w:color w:val="000000"/>
                  <w:sz w:val="20"/>
                  <w:szCs w:val="20"/>
                  <w:lang w:val="nl-NL"/>
                </w:rPr>
                <w:tab/>
              </w:r>
            </w:ins>
            <w:ins w:id="8958" w:author="Arjan" w:date="2014-11-11T16:39:00Z">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t>ZTC</w:t>
              </w:r>
            </w:ins>
          </w:p>
          <w:p w14:paraId="08993FE7" w14:textId="77777777" w:rsidR="005C5A75" w:rsidRPr="005561F3" w:rsidRDefault="005C5A75" w:rsidP="006B01A0">
            <w:pPr>
              <w:autoSpaceDE w:val="0"/>
              <w:autoSpaceDN w:val="0"/>
              <w:adjustRightInd w:val="0"/>
              <w:spacing w:after="0" w:line="240" w:lineRule="auto"/>
              <w:rPr>
                <w:rFonts w:ascii="Arial" w:eastAsia="Times New Roman" w:hAnsi="Arial" w:cs="Arial"/>
                <w:color w:val="000000"/>
                <w:sz w:val="20"/>
                <w:szCs w:val="20"/>
                <w:lang w:val="nl-NL"/>
              </w:rPr>
            </w:pPr>
            <w:ins w:id="8959" w:author="Arjan" w:date="2014-11-11T21:43:00Z">
              <w:r w:rsidRPr="005561F3">
                <w:rPr>
                  <w:rFonts w:ascii="Arial" w:eastAsia="Times New Roman" w:hAnsi="Arial" w:cs="Arial"/>
                  <w:color w:val="000000"/>
                  <w:sz w:val="20"/>
                  <w:szCs w:val="20"/>
                  <w:lang w:val="nl-NL"/>
                </w:rPr>
                <w:tab/>
                <w:t>- Periode-eenheid</w:t>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t>ZTC</w:t>
              </w:r>
            </w:ins>
          </w:p>
          <w:p w14:paraId="7A352D33" w14:textId="77777777" w:rsidR="006B01A0" w:rsidRPr="005561F3" w:rsidRDefault="006B01A0" w:rsidP="006B01A0">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ab/>
              <w:t>Statustype-omschrijving generiek</w:t>
            </w:r>
            <w:r w:rsidRPr="005561F3">
              <w:rPr>
                <w:rFonts w:ascii="Arial" w:eastAsia="Times New Roman" w:hAnsi="Arial" w:cs="Arial"/>
                <w:color w:val="000000"/>
                <w:sz w:val="20"/>
                <w:szCs w:val="20"/>
                <w:lang w:val="nl-NL"/>
              </w:rPr>
              <w:tab/>
              <w:t>KING</w:t>
            </w:r>
          </w:p>
          <w:p w14:paraId="6513E4C7" w14:textId="77777777" w:rsidR="006B01A0" w:rsidRPr="005561F3" w:rsidRDefault="006B01A0" w:rsidP="006B01A0">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ab/>
              <w:t>Datum begin geldigheid statustype</w:t>
            </w:r>
            <w:r w:rsidRPr="005561F3">
              <w:rPr>
                <w:rFonts w:ascii="Arial" w:eastAsia="Times New Roman" w:hAnsi="Arial" w:cs="Arial"/>
                <w:color w:val="000000"/>
                <w:sz w:val="20"/>
                <w:szCs w:val="20"/>
                <w:lang w:val="nl-NL"/>
              </w:rPr>
              <w:tab/>
              <w:t>KING</w:t>
            </w:r>
          </w:p>
          <w:p w14:paraId="473C8BD2" w14:textId="77777777" w:rsidR="006B01A0" w:rsidRPr="005561F3" w:rsidRDefault="006B01A0" w:rsidP="006B01A0">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ab/>
              <w:t>Datum einde geldigheid statustype</w:t>
            </w:r>
            <w:r w:rsidRPr="005561F3">
              <w:rPr>
                <w:rFonts w:ascii="Arial" w:eastAsia="Times New Roman" w:hAnsi="Arial" w:cs="Arial"/>
                <w:color w:val="000000"/>
                <w:sz w:val="20"/>
                <w:szCs w:val="20"/>
                <w:lang w:val="nl-NL"/>
              </w:rPr>
              <w:tab/>
              <w:t>KING</w:t>
            </w:r>
          </w:p>
          <w:p w14:paraId="78CCD5D8" w14:textId="77777777" w:rsidR="006B01A0" w:rsidRPr="005561F3" w:rsidRDefault="006B01A0" w:rsidP="006B01A0">
            <w:pPr>
              <w:autoSpaceDE w:val="0"/>
              <w:autoSpaceDN w:val="0"/>
              <w:adjustRightInd w:val="0"/>
              <w:spacing w:after="0" w:line="240" w:lineRule="auto"/>
              <w:rPr>
                <w:rFonts w:ascii="Arial" w:eastAsia="Times New Roman" w:hAnsi="Arial" w:cs="Arial"/>
                <w:color w:val="000000"/>
                <w:sz w:val="20"/>
                <w:szCs w:val="20"/>
                <w:lang w:val="nl-NL"/>
              </w:rPr>
            </w:pPr>
          </w:p>
        </w:tc>
      </w:tr>
      <w:tr w:rsidR="006B01A0" w14:paraId="24A24571" w14:textId="77777777" w:rsidTr="006B01A0">
        <w:tc>
          <w:tcPr>
            <w:tcW w:w="2573" w:type="dxa"/>
            <w:tcBorders>
              <w:bottom w:val="single" w:sz="4" w:space="0" w:color="auto"/>
            </w:tcBorders>
            <w:shd w:val="clear" w:color="auto" w:fill="auto"/>
          </w:tcPr>
          <w:p w14:paraId="34FD2BF9" w14:textId="77777777"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Overzicht relaties</w:t>
            </w:r>
          </w:p>
        </w:tc>
        <w:tc>
          <w:tcPr>
            <w:tcW w:w="6355" w:type="dxa"/>
            <w:tcBorders>
              <w:bottom w:val="single" w:sz="4" w:space="0" w:color="auto"/>
            </w:tcBorders>
            <w:shd w:val="clear" w:color="auto" w:fill="auto"/>
          </w:tcPr>
          <w:p w14:paraId="6F8CB5E3" w14:textId="77777777" w:rsidR="006B01A0" w:rsidRPr="005561F3" w:rsidRDefault="006B01A0" w:rsidP="006B01A0">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Relatienaam incl. gerelateerd objecttype</w:t>
            </w:r>
            <w:r w:rsidRPr="005561F3">
              <w:rPr>
                <w:rFonts w:ascii="Arial" w:eastAsia="Times New Roman" w:hAnsi="Arial" w:cs="Arial"/>
                <w:color w:val="000000"/>
                <w:sz w:val="20"/>
                <w:szCs w:val="20"/>
                <w:lang w:val="nl-NL"/>
              </w:rPr>
              <w:tab/>
              <w:t>Herkomst</w:t>
            </w:r>
          </w:p>
          <w:p w14:paraId="042ABBC8" w14:textId="77777777" w:rsidR="006B01A0" w:rsidRPr="005561F3" w:rsidRDefault="006B01A0" w:rsidP="006B01A0">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heeft STATUSsen</w:t>
            </w:r>
            <w:r w:rsidRPr="005561F3">
              <w:rPr>
                <w:rFonts w:ascii="Arial" w:eastAsia="Times New Roman" w:hAnsi="Arial" w:cs="Arial"/>
                <w:color w:val="000000"/>
                <w:sz w:val="20"/>
                <w:szCs w:val="20"/>
                <w:lang w:val="nl-NL"/>
              </w:rPr>
              <w:tab/>
              <w:t>KING</w:t>
            </w:r>
          </w:p>
          <w:p w14:paraId="767293F0" w14:textId="77777777" w:rsidR="006B01A0" w:rsidRPr="006B01A0" w:rsidRDefault="006B01A0" w:rsidP="006B01A0">
            <w:pPr>
              <w:autoSpaceDE w:val="0"/>
              <w:autoSpaceDN w:val="0"/>
              <w:adjustRightInd w:val="0"/>
              <w:spacing w:after="0" w:line="240" w:lineRule="auto"/>
              <w:rPr>
                <w:rFonts w:ascii="Arial" w:eastAsia="Times New Roman" w:hAnsi="Arial" w:cs="Arial"/>
                <w:color w:val="000000"/>
                <w:sz w:val="20"/>
                <w:szCs w:val="20"/>
              </w:rPr>
            </w:pPr>
            <w:r w:rsidRPr="006B01A0">
              <w:rPr>
                <w:rFonts w:ascii="Arial" w:eastAsia="Times New Roman" w:hAnsi="Arial" w:cs="Arial"/>
                <w:color w:val="000000"/>
                <w:sz w:val="20"/>
                <w:szCs w:val="20"/>
              </w:rPr>
              <w:t>is van ZAAKTYPE</w:t>
            </w:r>
            <w:r w:rsidRPr="006B01A0">
              <w:rPr>
                <w:rFonts w:ascii="Arial" w:eastAsia="Times New Roman" w:hAnsi="Arial" w:cs="Arial"/>
                <w:color w:val="000000"/>
                <w:sz w:val="20"/>
                <w:szCs w:val="20"/>
              </w:rPr>
              <w:tab/>
              <w:t>KING</w:t>
            </w:r>
          </w:p>
        </w:tc>
      </w:tr>
    </w:tbl>
    <w:p w14:paraId="004EBF38" w14:textId="77777777" w:rsidR="006B01A0" w:rsidRDefault="006B01A0" w:rsidP="006B01A0">
      <w:pPr>
        <w:spacing w:before="120"/>
        <w:rPr>
          <w:lang w:val="nl-NL"/>
        </w:rPr>
      </w:pPr>
      <w:r w:rsidRPr="0047625A">
        <w:rPr>
          <w:lang w:val="nl-NL"/>
        </w:rPr>
        <w:t xml:space="preserve">Zie </w:t>
      </w:r>
      <w:r>
        <w:rPr>
          <w:lang w:val="nl-NL"/>
        </w:rPr>
        <w:t>het</w:t>
      </w:r>
      <w:r w:rsidRPr="0047625A">
        <w:rPr>
          <w:lang w:val="nl-NL"/>
        </w:rPr>
        <w:t xml:space="preserve"> </w:t>
      </w:r>
      <w:r>
        <w:rPr>
          <w:lang w:val="nl-NL"/>
        </w:rPr>
        <w:t>Im</w:t>
      </w:r>
      <w:r w:rsidRPr="0047625A">
        <w:rPr>
          <w:lang w:val="nl-NL"/>
        </w:rPr>
        <w:t>ZTC voor beschrijving van het object.</w:t>
      </w:r>
    </w:p>
    <w:p w14:paraId="680A7F8A" w14:textId="77777777" w:rsidR="006B01A0" w:rsidRPr="00862276" w:rsidRDefault="006B01A0" w:rsidP="006B01A0">
      <w:pPr>
        <w:pStyle w:val="Kop3"/>
        <w:rPr>
          <w:noProof/>
        </w:rPr>
      </w:pPr>
      <w:bookmarkStart w:id="8960" w:name="_Toc517094724"/>
      <w:r w:rsidRPr="00862276">
        <w:rPr>
          <w:noProof/>
        </w:rPr>
        <w:t>Unieke aanduiding</w:t>
      </w:r>
      <w:bookmarkEnd w:id="8960"/>
    </w:p>
    <w:p w14:paraId="75CBB3D0" w14:textId="77777777" w:rsidR="006B01A0" w:rsidRDefault="006B01A0" w:rsidP="006B01A0">
      <w:pPr>
        <w:rPr>
          <w:lang w:val="nl-NL"/>
        </w:rPr>
      </w:pPr>
      <w:r w:rsidRPr="00DD0F4F">
        <w:rPr>
          <w:lang w:val="nl-NL"/>
        </w:rPr>
        <w:t>De unieke aanduiding van een STATUSTYPE wordt gevormd door de unieke aanduiding van het gerelateerde ZAAKTYPE i.c.m. het Statustypevolgnummer. Dit blijft zo. Qua specificatie verandert er dus niets. Wel verandert de unieke aanduiding van STATUSTYPE inhoudelijk omdat de unieke aanduiding van ZAAKTYPE gewijzigd is. Deze gaat bestaan uit de combinatie van Domein (een afkorting waarmee wordt aangegeven voor welk domein in de CATALOGUS ZAAKTYPEn zijn uitgewerkt), RSIN (het door een kamer toegekend uniek nummer voor de INGESCHREVEN NIET-NATUURLIJK PERSOON die de eigenaar is van de CATALOGUS) en Zaaktype-identificatie.</w:t>
      </w:r>
    </w:p>
    <w:p w14:paraId="22BE2342" w14:textId="77777777" w:rsidR="006B01A0" w:rsidRDefault="006B01A0" w:rsidP="006B01A0">
      <w:pPr>
        <w:rPr>
          <w:lang w:val="nl-NL"/>
        </w:rPr>
      </w:pPr>
      <w:r w:rsidRPr="0047625A">
        <w:rPr>
          <w:lang w:val="nl-NL"/>
        </w:rPr>
        <w:t xml:space="preserve">Zie </w:t>
      </w:r>
      <w:r>
        <w:rPr>
          <w:lang w:val="nl-NL"/>
        </w:rPr>
        <w:t>het Im</w:t>
      </w:r>
      <w:r w:rsidRPr="0047625A">
        <w:rPr>
          <w:lang w:val="nl-NL"/>
        </w:rPr>
        <w:t xml:space="preserve"> ZTC voor beschrijving van de attributen.</w:t>
      </w:r>
    </w:p>
    <w:p w14:paraId="735B55A5" w14:textId="77777777" w:rsidR="006B01A0" w:rsidRPr="00862276" w:rsidRDefault="006B01A0" w:rsidP="006B01A0">
      <w:pPr>
        <w:pStyle w:val="Kop3"/>
        <w:rPr>
          <w:noProof/>
        </w:rPr>
      </w:pPr>
      <w:bookmarkStart w:id="8961" w:name="_Toc517094725"/>
      <w:r w:rsidRPr="00862276">
        <w:rPr>
          <w:noProof/>
        </w:rPr>
        <w:lastRenderedPageBreak/>
        <w:t>Termijnen</w:t>
      </w:r>
      <w:bookmarkEnd w:id="8961"/>
    </w:p>
    <w:p w14:paraId="11F17D66" w14:textId="77777777" w:rsidR="006B01A0" w:rsidRDefault="006B01A0" w:rsidP="006B01A0">
      <w:pPr>
        <w:rPr>
          <w:lang w:val="nl-NL"/>
        </w:rPr>
      </w:pPr>
      <w:r w:rsidRPr="00862276">
        <w:rPr>
          <w:lang w:val="nl-NL"/>
        </w:rPr>
        <w:t>Zowel in het RGBZ als in het ImZTC komen attributen voor waarmee de tijdsduur van een termijn aangegeven kan worden: 'Doorlooptijd status'</w:t>
      </w:r>
      <w:r>
        <w:rPr>
          <w:lang w:val="nl-NL"/>
        </w:rPr>
        <w:t xml:space="preserve"> bij Statustype (en </w:t>
      </w:r>
      <w:r w:rsidRPr="00862276">
        <w:rPr>
          <w:lang w:val="nl-NL"/>
        </w:rPr>
        <w:t>'Doorlooptijd behandeling' en 'Servicenorm behandeling' bij het Zaaktype</w:t>
      </w:r>
      <w:r>
        <w:rPr>
          <w:lang w:val="nl-NL"/>
        </w:rPr>
        <w:t>)</w:t>
      </w:r>
      <w:r w:rsidRPr="00862276">
        <w:rPr>
          <w:lang w:val="nl-NL"/>
        </w:rPr>
        <w:t xml:space="preserve">. In RGBZ 1.0 (anno 2010) zijn deze termijnen gesteld in werkbare dagen. In het ImZTC (anno 2013) zijn deze gesteld in kalenderdagen. De reden </w:t>
      </w:r>
      <w:r>
        <w:rPr>
          <w:lang w:val="nl-NL"/>
        </w:rPr>
        <w:t>voor het doorvoeren van</w:t>
      </w:r>
      <w:r w:rsidRPr="00862276">
        <w:rPr>
          <w:lang w:val="nl-NL"/>
        </w:rPr>
        <w:t xml:space="preserve"> deze wijziging (t.o.v. het RGBZ 1.0) </w:t>
      </w:r>
      <w:r>
        <w:rPr>
          <w:lang w:val="nl-NL"/>
        </w:rPr>
        <w:t>wa</w:t>
      </w:r>
      <w:r w:rsidRPr="00862276">
        <w:rPr>
          <w:lang w:val="nl-NL"/>
        </w:rPr>
        <w:t xml:space="preserve">s </w:t>
      </w:r>
      <w:r>
        <w:rPr>
          <w:lang w:val="nl-NL"/>
        </w:rPr>
        <w:t xml:space="preserve">gelegen in </w:t>
      </w:r>
      <w:r w:rsidRPr="00862276">
        <w:rPr>
          <w:lang w:val="nl-NL"/>
        </w:rPr>
        <w:t xml:space="preserve">de AWB </w:t>
      </w:r>
      <w:r>
        <w:rPr>
          <w:lang w:val="nl-NL"/>
        </w:rPr>
        <w:t xml:space="preserve">(Algemene Wet Bestuursrecht) </w:t>
      </w:r>
      <w:r w:rsidRPr="00862276">
        <w:rPr>
          <w:lang w:val="nl-NL"/>
        </w:rPr>
        <w:t xml:space="preserve">waar men het bijvoorbeeld heeft over een termijn van 6 weken (of 42 dagen). </w:t>
      </w:r>
      <w:r>
        <w:rPr>
          <w:lang w:val="nl-NL"/>
        </w:rPr>
        <w:t>In de praktijk blijkt evenwel een</w:t>
      </w:r>
      <w:r w:rsidRPr="00862276">
        <w:rPr>
          <w:lang w:val="nl-NL"/>
        </w:rPr>
        <w:t xml:space="preserve"> behoefte om een doorlooptijd (ook) in werkbare dagen te kunnen specificeren. </w:t>
      </w:r>
      <w:r>
        <w:rPr>
          <w:lang w:val="nl-NL"/>
        </w:rPr>
        <w:t>Hiervan is sprake in bepaalde specifieke wetgeving, zoals de Wet op de lijkbezorging. Om beide varianten te kunnen ondersteunen is het noodzakelijk om van een termijn</w:t>
      </w:r>
      <w:r w:rsidRPr="00862276">
        <w:rPr>
          <w:lang w:val="nl-NL"/>
        </w:rPr>
        <w:t xml:space="preserve"> aan te kunnen geven wat de eenheid </w:t>
      </w:r>
      <w:r>
        <w:rPr>
          <w:lang w:val="nl-NL"/>
        </w:rPr>
        <w:t xml:space="preserve">daarvan </w:t>
      </w:r>
      <w:r w:rsidRPr="00862276">
        <w:rPr>
          <w:lang w:val="nl-NL"/>
        </w:rPr>
        <w:t xml:space="preserve">is: werkdagen, kalenderdagen, </w:t>
      </w:r>
      <w:r w:rsidR="00BC2154">
        <w:rPr>
          <w:lang w:val="nl-NL"/>
        </w:rPr>
        <w:t xml:space="preserve">weken, </w:t>
      </w:r>
      <w:r w:rsidRPr="00862276">
        <w:rPr>
          <w:lang w:val="nl-NL"/>
        </w:rPr>
        <w:t xml:space="preserve">maanden of jaren. </w:t>
      </w:r>
      <w:r>
        <w:rPr>
          <w:lang w:val="nl-NL"/>
        </w:rPr>
        <w:t>Dit betekent de toevoeging van een eenheid-attribuut bij elk termijn-attribuut</w:t>
      </w:r>
      <w:r w:rsidR="00D9252C">
        <w:rPr>
          <w:lang w:val="nl-NL"/>
        </w:rPr>
        <w:t xml:space="preserve"> en het onderbrengen van beide attribuutsoorten in een groepattribuutsoort</w:t>
      </w:r>
      <w:r w:rsidRPr="00862276">
        <w:rPr>
          <w:lang w:val="nl-NL"/>
        </w:rPr>
        <w:t>.</w:t>
      </w:r>
    </w:p>
    <w:p w14:paraId="78647F9A" w14:textId="77777777" w:rsidR="005C5A75" w:rsidRPr="005C5A75" w:rsidRDefault="005C5A75" w:rsidP="005C5A75">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5C5A75">
        <w:rPr>
          <w:rFonts w:ascii="Arial" w:eastAsia="Times New Roman" w:hAnsi="Arial" w:cs="Arial"/>
          <w:b/>
          <w:bCs/>
          <w:color w:val="004080"/>
          <w:sz w:val="24"/>
          <w:szCs w:val="24"/>
        </w:rPr>
        <w:t>«</w:t>
      </w:r>
      <w:del w:id="8962" w:author="Arjan" w:date="2014-11-11T21:46:00Z">
        <w:r w:rsidRPr="005C5A75" w:rsidDel="005C5A75">
          <w:rPr>
            <w:rFonts w:ascii="Arial" w:eastAsia="Times New Roman" w:hAnsi="Arial" w:cs="Arial"/>
            <w:b/>
            <w:bCs/>
            <w:color w:val="004080"/>
            <w:sz w:val="24"/>
            <w:szCs w:val="24"/>
          </w:rPr>
          <w:delText>A</w:delText>
        </w:r>
      </w:del>
      <w:ins w:id="8963" w:author="Arjan" w:date="2014-11-11T21:46:00Z">
        <w:r>
          <w:rPr>
            <w:rFonts w:ascii="Arial" w:eastAsia="Times New Roman" w:hAnsi="Arial" w:cs="Arial"/>
            <w:b/>
            <w:bCs/>
            <w:color w:val="004080"/>
            <w:sz w:val="24"/>
            <w:szCs w:val="24"/>
          </w:rPr>
          <w:t>Groepa</w:t>
        </w:r>
      </w:ins>
      <w:r w:rsidRPr="005C5A75">
        <w:rPr>
          <w:rFonts w:ascii="Arial" w:eastAsia="Times New Roman" w:hAnsi="Arial" w:cs="Arial"/>
          <w:b/>
          <w:bCs/>
          <w:color w:val="004080"/>
          <w:sz w:val="24"/>
          <w:szCs w:val="24"/>
        </w:rPr>
        <w:t>ttribuutsoort</w:t>
      </w:r>
      <w:r w:rsidR="003111A4" w:rsidRPr="005C5A75">
        <w:rPr>
          <w:rFonts w:ascii="Arial" w:eastAsia="Times New Roman" w:hAnsi="Arial" w:cs="Arial"/>
          <w:b/>
          <w:bCs/>
          <w:color w:val="004080"/>
          <w:sz w:val="24"/>
          <w:szCs w:val="24"/>
        </w:rPr>
        <w:t>»</w:t>
      </w:r>
      <w:r w:rsidRPr="005C5A75">
        <w:rPr>
          <w:rFonts w:ascii="Arial" w:eastAsia="Times New Roman" w:hAnsi="Arial" w:cs="Arial"/>
          <w:b/>
          <w:bCs/>
          <w:color w:val="004080"/>
          <w:sz w:val="24"/>
          <w:szCs w:val="24"/>
        </w:rPr>
        <w:t xml:space="preserve"> Doorlooptijd status</w:t>
      </w:r>
    </w:p>
    <w:tbl>
      <w:tblPr>
        <w:tblW w:w="0" w:type="auto"/>
        <w:tblLayout w:type="fixed"/>
        <w:tblCellMar>
          <w:top w:w="113" w:type="dxa"/>
        </w:tblCellMar>
        <w:tblLook w:val="0000" w:firstRow="0" w:lastRow="0" w:firstColumn="0" w:lastColumn="0" w:noHBand="0" w:noVBand="0"/>
      </w:tblPr>
      <w:tblGrid>
        <w:gridCol w:w="2808"/>
        <w:gridCol w:w="6120"/>
      </w:tblGrid>
      <w:tr w:rsidR="005C5A75" w14:paraId="2A503D90" w14:textId="77777777" w:rsidTr="005C5A75">
        <w:trPr>
          <w:cantSplit/>
        </w:trPr>
        <w:tc>
          <w:tcPr>
            <w:tcW w:w="2808" w:type="dxa"/>
            <w:tcBorders>
              <w:top w:val="single" w:sz="4" w:space="0" w:color="auto"/>
            </w:tcBorders>
            <w:shd w:val="clear" w:color="auto" w:fill="auto"/>
          </w:tcPr>
          <w:p w14:paraId="42803713"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Naam attribuutsoort</w:t>
            </w:r>
          </w:p>
        </w:tc>
        <w:tc>
          <w:tcPr>
            <w:tcW w:w="6120" w:type="dxa"/>
            <w:tcBorders>
              <w:top w:val="single" w:sz="4" w:space="0" w:color="auto"/>
            </w:tcBorders>
            <w:shd w:val="clear" w:color="auto" w:fill="auto"/>
          </w:tcPr>
          <w:p w14:paraId="4BCD9EC1" w14:textId="77777777"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Doorlooptijd status</w:t>
            </w:r>
          </w:p>
        </w:tc>
      </w:tr>
      <w:tr w:rsidR="005C5A75" w14:paraId="7D3E5703" w14:textId="77777777" w:rsidTr="00C05BD1">
        <w:trPr>
          <w:cantSplit/>
        </w:trPr>
        <w:tc>
          <w:tcPr>
            <w:tcW w:w="2808" w:type="dxa"/>
            <w:shd w:val="clear" w:color="auto" w:fill="auto"/>
          </w:tcPr>
          <w:p w14:paraId="635682EB"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Herkomst attribuutsoort</w:t>
            </w:r>
          </w:p>
        </w:tc>
        <w:tc>
          <w:tcPr>
            <w:tcW w:w="6120" w:type="dxa"/>
            <w:shd w:val="clear" w:color="auto" w:fill="auto"/>
          </w:tcPr>
          <w:p w14:paraId="08E967C3" w14:textId="77777777"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del w:id="8964" w:author="Arjan" w:date="2014-11-11T21:47:00Z">
              <w:r w:rsidRPr="005C5A75" w:rsidDel="005C5A75">
                <w:rPr>
                  <w:rFonts w:ascii="Arial" w:eastAsia="Times New Roman" w:hAnsi="Arial" w:cs="Arial"/>
                  <w:color w:val="000000"/>
                  <w:sz w:val="20"/>
                  <w:szCs w:val="20"/>
                </w:rPr>
                <w:delText>KING</w:delText>
              </w:r>
            </w:del>
            <w:ins w:id="8965" w:author="Arjan" w:date="2014-11-11T21:47:00Z">
              <w:r>
                <w:rPr>
                  <w:rFonts w:ascii="Arial" w:eastAsia="Times New Roman" w:hAnsi="Arial" w:cs="Arial"/>
                  <w:color w:val="000000"/>
                  <w:sz w:val="20"/>
                  <w:szCs w:val="20"/>
                </w:rPr>
                <w:t>ZTC</w:t>
              </w:r>
            </w:ins>
          </w:p>
        </w:tc>
      </w:tr>
      <w:tr w:rsidR="005C5A75" w14:paraId="3333B71D" w14:textId="77777777" w:rsidTr="00C05BD1">
        <w:trPr>
          <w:cantSplit/>
        </w:trPr>
        <w:tc>
          <w:tcPr>
            <w:tcW w:w="2808" w:type="dxa"/>
            <w:shd w:val="clear" w:color="auto" w:fill="auto"/>
          </w:tcPr>
          <w:p w14:paraId="5B9D109D"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 xml:space="preserve">Code attribuutsoort </w:t>
            </w:r>
          </w:p>
        </w:tc>
        <w:tc>
          <w:tcPr>
            <w:tcW w:w="6120" w:type="dxa"/>
            <w:shd w:val="clear" w:color="auto" w:fill="auto"/>
          </w:tcPr>
          <w:p w14:paraId="3393410F" w14:textId="77777777"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p>
        </w:tc>
      </w:tr>
      <w:tr w:rsidR="005C5A75" w14:paraId="17DF0D47" w14:textId="77777777" w:rsidTr="00C05BD1">
        <w:trPr>
          <w:cantSplit/>
        </w:trPr>
        <w:tc>
          <w:tcPr>
            <w:tcW w:w="2808" w:type="dxa"/>
            <w:shd w:val="clear" w:color="auto" w:fill="auto"/>
          </w:tcPr>
          <w:p w14:paraId="6204A521"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XML-tag attribuutsoort</w:t>
            </w:r>
          </w:p>
        </w:tc>
        <w:tc>
          <w:tcPr>
            <w:tcW w:w="6120" w:type="dxa"/>
            <w:shd w:val="clear" w:color="auto" w:fill="auto"/>
          </w:tcPr>
          <w:p w14:paraId="673FDBC5" w14:textId="77777777"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doorlooptijd</w:t>
            </w:r>
          </w:p>
        </w:tc>
      </w:tr>
      <w:tr w:rsidR="005C5A75" w:rsidRPr="00CB22FF" w14:paraId="2652372C" w14:textId="77777777" w:rsidTr="00C05BD1">
        <w:trPr>
          <w:cantSplit/>
        </w:trPr>
        <w:tc>
          <w:tcPr>
            <w:tcW w:w="2808" w:type="dxa"/>
            <w:shd w:val="clear" w:color="auto" w:fill="auto"/>
          </w:tcPr>
          <w:p w14:paraId="630D282B"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Definitie attribuutsoort</w:t>
            </w:r>
          </w:p>
        </w:tc>
        <w:tc>
          <w:tcPr>
            <w:tcW w:w="6120" w:type="dxa"/>
            <w:shd w:val="clear" w:color="auto" w:fill="auto"/>
          </w:tcPr>
          <w:p w14:paraId="0ACAEF7D" w14:textId="77777777" w:rsidR="005C5A75" w:rsidRPr="005561F3" w:rsidRDefault="005C5A75" w:rsidP="005C5A75">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De door de zaakbehandelende organisatie(s) gestelde norm voor de doorlooptijd voor het bereiken van STATUSsen van dit STATUSTYPE bij het desbetreffende ZAAKTYPE.</w:t>
            </w:r>
          </w:p>
        </w:tc>
      </w:tr>
      <w:tr w:rsidR="005C5A75" w14:paraId="73BA1009" w14:textId="77777777" w:rsidTr="00C05BD1">
        <w:trPr>
          <w:cantSplit/>
        </w:trPr>
        <w:tc>
          <w:tcPr>
            <w:tcW w:w="2808" w:type="dxa"/>
            <w:shd w:val="clear" w:color="auto" w:fill="auto"/>
          </w:tcPr>
          <w:p w14:paraId="3B1B65A2"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Herkomst definitie attribuutsoort</w:t>
            </w:r>
          </w:p>
        </w:tc>
        <w:tc>
          <w:tcPr>
            <w:tcW w:w="6120" w:type="dxa"/>
            <w:shd w:val="clear" w:color="auto" w:fill="auto"/>
          </w:tcPr>
          <w:p w14:paraId="2516B8BE" w14:textId="77777777"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del w:id="8966" w:author="Arjan" w:date="2014-11-11T21:47:00Z">
              <w:r w:rsidRPr="005C5A75" w:rsidDel="005C5A75">
                <w:rPr>
                  <w:rFonts w:ascii="Arial" w:eastAsia="Times New Roman" w:hAnsi="Arial" w:cs="Arial"/>
                  <w:color w:val="000000"/>
                  <w:sz w:val="20"/>
                  <w:szCs w:val="20"/>
                </w:rPr>
                <w:delText>KING</w:delText>
              </w:r>
            </w:del>
            <w:ins w:id="8967" w:author="Arjan" w:date="2014-11-11T21:47:00Z">
              <w:r>
                <w:rPr>
                  <w:rFonts w:ascii="Arial" w:eastAsia="Times New Roman" w:hAnsi="Arial" w:cs="Arial"/>
                  <w:color w:val="000000"/>
                  <w:sz w:val="20"/>
                  <w:szCs w:val="20"/>
                </w:rPr>
                <w:t>ZTC</w:t>
              </w:r>
            </w:ins>
          </w:p>
        </w:tc>
      </w:tr>
      <w:tr w:rsidR="005C5A75" w14:paraId="1DBB9154" w14:textId="77777777" w:rsidTr="00C05BD1">
        <w:trPr>
          <w:cantSplit/>
        </w:trPr>
        <w:tc>
          <w:tcPr>
            <w:tcW w:w="2808" w:type="dxa"/>
            <w:shd w:val="clear" w:color="auto" w:fill="auto"/>
          </w:tcPr>
          <w:p w14:paraId="44062041"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Datum opname attribuutsoort</w:t>
            </w:r>
          </w:p>
        </w:tc>
        <w:tc>
          <w:tcPr>
            <w:tcW w:w="6120" w:type="dxa"/>
            <w:shd w:val="clear" w:color="auto" w:fill="auto"/>
          </w:tcPr>
          <w:p w14:paraId="3A104889" w14:textId="77777777"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1 juni 2008</w:t>
            </w:r>
          </w:p>
        </w:tc>
      </w:tr>
      <w:tr w:rsidR="005C5A75" w:rsidRPr="00CB22FF" w14:paraId="27041211" w14:textId="77777777" w:rsidTr="00C05BD1">
        <w:trPr>
          <w:cantSplit/>
        </w:trPr>
        <w:tc>
          <w:tcPr>
            <w:tcW w:w="2808" w:type="dxa"/>
            <w:shd w:val="clear" w:color="auto" w:fill="auto"/>
          </w:tcPr>
          <w:p w14:paraId="3FC30A06"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Toelichting attribuutsoort</w:t>
            </w:r>
          </w:p>
        </w:tc>
        <w:tc>
          <w:tcPr>
            <w:tcW w:w="6120" w:type="dxa"/>
            <w:shd w:val="clear" w:color="auto" w:fill="auto"/>
          </w:tcPr>
          <w:p w14:paraId="38645F19" w14:textId="77777777" w:rsidR="005C5A75" w:rsidRPr="005561F3" w:rsidRDefault="005C5A75" w:rsidP="005C5A75">
            <w:pPr>
              <w:autoSpaceDE w:val="0"/>
              <w:autoSpaceDN w:val="0"/>
              <w:adjustRightInd w:val="0"/>
              <w:spacing w:after="0" w:line="240" w:lineRule="auto"/>
              <w:rPr>
                <w:ins w:id="8968" w:author="Arjan" w:date="2014-11-11T21:48:00Z"/>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De zaakbehandelende organisatie(s) bepaalt zelf de hardheid van deze norm: verwachting, servicenorm of harde norm.</w:t>
            </w:r>
          </w:p>
          <w:p w14:paraId="7DA11087" w14:textId="77777777" w:rsidR="005C5A75" w:rsidRPr="005561F3" w:rsidRDefault="005C5A75" w:rsidP="005C5A75">
            <w:pPr>
              <w:autoSpaceDE w:val="0"/>
              <w:autoSpaceDN w:val="0"/>
              <w:adjustRightInd w:val="0"/>
              <w:spacing w:after="0" w:line="240" w:lineRule="auto"/>
              <w:rPr>
                <w:rFonts w:ascii="Arial" w:eastAsia="Times New Roman" w:hAnsi="Arial" w:cs="Arial"/>
                <w:color w:val="000000"/>
                <w:sz w:val="20"/>
                <w:szCs w:val="20"/>
                <w:lang w:val="nl-NL"/>
              </w:rPr>
            </w:pPr>
            <w:ins w:id="8969" w:author="Arjan" w:date="2014-11-11T21:48:00Z">
              <w:r w:rsidRPr="005561F3">
                <w:rPr>
                  <w:rFonts w:ascii="Calibri" w:hAnsi="Calibri" w:cs="Arial"/>
                  <w:color w:val="0F0F0F"/>
                  <w:szCs w:val="24"/>
                  <w:lang w:val="nl-NL"/>
                </w:rPr>
                <w:t>De doorlooptijd wordt gespecificeerd met twee attribuutsoorten: voor de duur van de periode (bijvoorbeeld 3) en voor de eenheid waarin de duur gesteld is (bijvoorbeeld werkdagen).</w:t>
              </w:r>
            </w:ins>
          </w:p>
        </w:tc>
      </w:tr>
      <w:tr w:rsidR="005C5A75" w:rsidRPr="00CB22FF" w:rsidDel="005C5A75" w14:paraId="6C4D051D" w14:textId="77777777" w:rsidTr="00C05BD1">
        <w:trPr>
          <w:cantSplit/>
          <w:del w:id="8970" w:author="Arjan" w:date="2014-11-11T21:47:00Z"/>
        </w:trPr>
        <w:tc>
          <w:tcPr>
            <w:tcW w:w="2808" w:type="dxa"/>
            <w:shd w:val="clear" w:color="auto" w:fill="auto"/>
          </w:tcPr>
          <w:p w14:paraId="6235D5F0" w14:textId="77777777" w:rsidR="005C5A75" w:rsidRPr="005561F3" w:rsidDel="005C5A75" w:rsidRDefault="005C5A75" w:rsidP="005C5A75">
            <w:pPr>
              <w:autoSpaceDE w:val="0"/>
              <w:autoSpaceDN w:val="0"/>
              <w:adjustRightInd w:val="0"/>
              <w:spacing w:after="0" w:line="240" w:lineRule="auto"/>
              <w:rPr>
                <w:del w:id="8971" w:author="Arjan" w:date="2014-11-11T21:47:00Z"/>
                <w:rFonts w:ascii="Arial" w:eastAsia="Times New Roman" w:hAnsi="Arial" w:cs="Arial"/>
                <w:b/>
                <w:bCs/>
                <w:color w:val="000000"/>
                <w:sz w:val="20"/>
                <w:szCs w:val="20"/>
                <w:lang w:val="nl-NL"/>
              </w:rPr>
            </w:pPr>
            <w:del w:id="8972" w:author="Arjan" w:date="2014-11-11T21:47:00Z">
              <w:r w:rsidRPr="005561F3" w:rsidDel="005C5A75">
                <w:rPr>
                  <w:rFonts w:ascii="Arial" w:eastAsia="Times New Roman" w:hAnsi="Arial" w:cs="Arial"/>
                  <w:b/>
                  <w:bCs/>
                  <w:color w:val="000000"/>
                  <w:sz w:val="20"/>
                  <w:szCs w:val="20"/>
                  <w:lang w:val="nl-NL"/>
                </w:rPr>
                <w:delText>Domein attribuutsoort</w:delText>
              </w:r>
            </w:del>
          </w:p>
        </w:tc>
        <w:tc>
          <w:tcPr>
            <w:tcW w:w="6120" w:type="dxa"/>
            <w:shd w:val="clear" w:color="auto" w:fill="auto"/>
          </w:tcPr>
          <w:p w14:paraId="465D4821" w14:textId="77777777" w:rsidR="005C5A75" w:rsidRPr="005561F3" w:rsidDel="005C5A75" w:rsidRDefault="005C5A75" w:rsidP="005C5A75">
            <w:pPr>
              <w:autoSpaceDE w:val="0"/>
              <w:autoSpaceDN w:val="0"/>
              <w:adjustRightInd w:val="0"/>
              <w:spacing w:after="0" w:line="240" w:lineRule="auto"/>
              <w:rPr>
                <w:del w:id="8973" w:author="Arjan" w:date="2014-11-11T21:47:00Z"/>
                <w:rFonts w:ascii="Arial" w:eastAsia="Times New Roman" w:hAnsi="Arial" w:cs="Arial"/>
                <w:color w:val="000000"/>
                <w:sz w:val="20"/>
                <w:szCs w:val="20"/>
                <w:lang w:val="nl-NL"/>
              </w:rPr>
            </w:pPr>
            <w:del w:id="8974" w:author="Arjan" w:date="2014-11-11T21:47:00Z">
              <w:r w:rsidRPr="005561F3" w:rsidDel="005C5A75">
                <w:rPr>
                  <w:rFonts w:ascii="Arial" w:eastAsia="Times New Roman" w:hAnsi="Arial" w:cs="Arial"/>
                  <w:color w:val="000000"/>
                  <w:sz w:val="20"/>
                  <w:szCs w:val="20"/>
                  <w:lang w:val="nl-NL"/>
                </w:rPr>
                <w:delText>Formaat:</w:delText>
              </w:r>
              <w:r w:rsidRPr="005561F3" w:rsidDel="005C5A75">
                <w:rPr>
                  <w:rFonts w:ascii="Arial" w:eastAsia="Times New Roman" w:hAnsi="Arial" w:cs="Arial"/>
                  <w:color w:val="000000"/>
                  <w:sz w:val="20"/>
                  <w:szCs w:val="20"/>
                  <w:lang w:val="nl-NL"/>
                </w:rPr>
                <w:tab/>
                <w:delText>N3 (in dagen)</w:delText>
              </w:r>
            </w:del>
          </w:p>
          <w:p w14:paraId="03A50211" w14:textId="77777777" w:rsidR="005C5A75" w:rsidRPr="005561F3" w:rsidDel="005C5A75" w:rsidRDefault="005C5A75" w:rsidP="005C5A75">
            <w:pPr>
              <w:autoSpaceDE w:val="0"/>
              <w:autoSpaceDN w:val="0"/>
              <w:adjustRightInd w:val="0"/>
              <w:spacing w:after="0" w:line="240" w:lineRule="auto"/>
              <w:rPr>
                <w:del w:id="8975" w:author="Arjan" w:date="2014-11-11T21:47:00Z"/>
                <w:rFonts w:ascii="Arial" w:eastAsia="Times New Roman" w:hAnsi="Arial" w:cs="Arial"/>
                <w:color w:val="000000"/>
                <w:sz w:val="20"/>
                <w:szCs w:val="20"/>
                <w:lang w:val="nl-NL"/>
              </w:rPr>
            </w:pPr>
            <w:del w:id="8976" w:author="Arjan" w:date="2014-11-11T21:47:00Z">
              <w:r w:rsidRPr="005561F3" w:rsidDel="005C5A75">
                <w:rPr>
                  <w:rFonts w:ascii="Arial" w:eastAsia="Times New Roman" w:hAnsi="Arial" w:cs="Arial"/>
                  <w:color w:val="000000"/>
                  <w:sz w:val="20"/>
                  <w:szCs w:val="20"/>
                  <w:lang w:val="nl-NL"/>
                </w:rPr>
                <w:delText xml:space="preserve">Waardenverzameling: </w:delText>
              </w:r>
              <w:r w:rsidRPr="005561F3" w:rsidDel="005C5A75">
                <w:rPr>
                  <w:rFonts w:ascii="Arial" w:eastAsia="Times New Roman" w:hAnsi="Arial" w:cs="Arial"/>
                  <w:color w:val="000000"/>
                  <w:sz w:val="20"/>
                  <w:szCs w:val="20"/>
                  <w:lang w:val="nl-NL"/>
                </w:rPr>
                <w:tab/>
                <w:delText>1-999 werkdagen</w:delText>
              </w:r>
            </w:del>
          </w:p>
        </w:tc>
      </w:tr>
      <w:tr w:rsidR="005C5A75" w14:paraId="27FC62C2" w14:textId="77777777" w:rsidTr="00C05BD1">
        <w:trPr>
          <w:cantSplit/>
        </w:trPr>
        <w:tc>
          <w:tcPr>
            <w:tcW w:w="2808" w:type="dxa"/>
            <w:shd w:val="clear" w:color="auto" w:fill="auto"/>
          </w:tcPr>
          <w:p w14:paraId="61CA198D"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Indicatie materiële historie</w:t>
            </w:r>
          </w:p>
        </w:tc>
        <w:tc>
          <w:tcPr>
            <w:tcW w:w="6120" w:type="dxa"/>
            <w:shd w:val="clear" w:color="auto" w:fill="auto"/>
          </w:tcPr>
          <w:p w14:paraId="21432558" w14:textId="77777777"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Ja</w:t>
            </w:r>
          </w:p>
        </w:tc>
      </w:tr>
      <w:tr w:rsidR="005C5A75" w14:paraId="27F9C88F" w14:textId="77777777" w:rsidTr="00C05BD1">
        <w:trPr>
          <w:cantSplit/>
        </w:trPr>
        <w:tc>
          <w:tcPr>
            <w:tcW w:w="2808" w:type="dxa"/>
            <w:shd w:val="clear" w:color="auto" w:fill="auto"/>
          </w:tcPr>
          <w:p w14:paraId="18657263"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Indicatie formele historie</w:t>
            </w:r>
          </w:p>
        </w:tc>
        <w:tc>
          <w:tcPr>
            <w:tcW w:w="6120" w:type="dxa"/>
            <w:shd w:val="clear" w:color="auto" w:fill="auto"/>
          </w:tcPr>
          <w:p w14:paraId="06E20581" w14:textId="77777777"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Nee</w:t>
            </w:r>
          </w:p>
        </w:tc>
      </w:tr>
      <w:tr w:rsidR="005C5A75" w14:paraId="23C944E2" w14:textId="77777777" w:rsidTr="00C05BD1">
        <w:trPr>
          <w:cantSplit/>
        </w:trPr>
        <w:tc>
          <w:tcPr>
            <w:tcW w:w="2808" w:type="dxa"/>
            <w:shd w:val="clear" w:color="auto" w:fill="auto"/>
          </w:tcPr>
          <w:p w14:paraId="348FCD3F"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Aanduiding gebeurtenis</w:t>
            </w:r>
          </w:p>
        </w:tc>
        <w:tc>
          <w:tcPr>
            <w:tcW w:w="6120" w:type="dxa"/>
            <w:shd w:val="clear" w:color="auto" w:fill="auto"/>
          </w:tcPr>
          <w:p w14:paraId="0BC1C5AD" w14:textId="77777777"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Nee</w:t>
            </w:r>
          </w:p>
        </w:tc>
      </w:tr>
      <w:tr w:rsidR="005C5A75" w14:paraId="1FDACF4C" w14:textId="77777777" w:rsidTr="00C05BD1">
        <w:trPr>
          <w:cantSplit/>
        </w:trPr>
        <w:tc>
          <w:tcPr>
            <w:tcW w:w="2808" w:type="dxa"/>
            <w:shd w:val="clear" w:color="auto" w:fill="auto"/>
          </w:tcPr>
          <w:p w14:paraId="7B644D11"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Aanduiding brondocument</w:t>
            </w:r>
          </w:p>
        </w:tc>
        <w:tc>
          <w:tcPr>
            <w:tcW w:w="6120" w:type="dxa"/>
            <w:shd w:val="clear" w:color="auto" w:fill="auto"/>
          </w:tcPr>
          <w:p w14:paraId="51ED8381" w14:textId="77777777"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Nee</w:t>
            </w:r>
          </w:p>
        </w:tc>
      </w:tr>
      <w:tr w:rsidR="005C5A75" w14:paraId="696BD211" w14:textId="77777777" w:rsidTr="00C05BD1">
        <w:trPr>
          <w:cantSplit/>
        </w:trPr>
        <w:tc>
          <w:tcPr>
            <w:tcW w:w="2808" w:type="dxa"/>
            <w:shd w:val="clear" w:color="auto" w:fill="auto"/>
          </w:tcPr>
          <w:p w14:paraId="284F4B83"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Indicatie in onderzoek</w:t>
            </w:r>
          </w:p>
        </w:tc>
        <w:tc>
          <w:tcPr>
            <w:tcW w:w="6120" w:type="dxa"/>
            <w:shd w:val="clear" w:color="auto" w:fill="auto"/>
          </w:tcPr>
          <w:p w14:paraId="05109D36" w14:textId="77777777"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Nee</w:t>
            </w:r>
          </w:p>
        </w:tc>
      </w:tr>
      <w:tr w:rsidR="005C5A75" w14:paraId="39B6AA98" w14:textId="77777777" w:rsidTr="00C05BD1">
        <w:trPr>
          <w:cantSplit/>
        </w:trPr>
        <w:tc>
          <w:tcPr>
            <w:tcW w:w="2808" w:type="dxa"/>
            <w:shd w:val="clear" w:color="auto" w:fill="auto"/>
          </w:tcPr>
          <w:p w14:paraId="6866D1E1"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Aanduiding strijdigheid/nietigheid</w:t>
            </w:r>
          </w:p>
        </w:tc>
        <w:tc>
          <w:tcPr>
            <w:tcW w:w="6120" w:type="dxa"/>
            <w:shd w:val="clear" w:color="auto" w:fill="auto"/>
          </w:tcPr>
          <w:p w14:paraId="4B8EA0AB" w14:textId="77777777"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Nee</w:t>
            </w:r>
          </w:p>
        </w:tc>
      </w:tr>
      <w:tr w:rsidR="005C5A75" w14:paraId="68F5FA6B" w14:textId="77777777" w:rsidTr="00C05BD1">
        <w:trPr>
          <w:cantSplit/>
        </w:trPr>
        <w:tc>
          <w:tcPr>
            <w:tcW w:w="2808" w:type="dxa"/>
            <w:shd w:val="clear" w:color="auto" w:fill="auto"/>
          </w:tcPr>
          <w:p w14:paraId="2FBB6754"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Indicatie kardinaliteit</w:t>
            </w:r>
          </w:p>
        </w:tc>
        <w:tc>
          <w:tcPr>
            <w:tcW w:w="6120" w:type="dxa"/>
            <w:shd w:val="clear" w:color="auto" w:fill="auto"/>
          </w:tcPr>
          <w:p w14:paraId="4377E0C0" w14:textId="77777777"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0-1</w:t>
            </w:r>
          </w:p>
        </w:tc>
      </w:tr>
      <w:tr w:rsidR="005C5A75" w14:paraId="6C8C938E" w14:textId="77777777" w:rsidTr="005C5A75">
        <w:trPr>
          <w:cantSplit/>
        </w:trPr>
        <w:tc>
          <w:tcPr>
            <w:tcW w:w="2808" w:type="dxa"/>
            <w:shd w:val="clear" w:color="auto" w:fill="auto"/>
          </w:tcPr>
          <w:p w14:paraId="3F94BE73"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Indicatie authentiek</w:t>
            </w:r>
          </w:p>
        </w:tc>
        <w:tc>
          <w:tcPr>
            <w:tcW w:w="6120" w:type="dxa"/>
            <w:shd w:val="clear" w:color="auto" w:fill="auto"/>
          </w:tcPr>
          <w:p w14:paraId="485B2AFA" w14:textId="77777777"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Gemeentelijk basisgegeven</w:t>
            </w:r>
          </w:p>
        </w:tc>
      </w:tr>
      <w:tr w:rsidR="005C5A75" w14:paraId="3C64A313" w14:textId="77777777" w:rsidTr="005C5A75">
        <w:trPr>
          <w:cantSplit/>
        </w:trPr>
        <w:tc>
          <w:tcPr>
            <w:tcW w:w="2808" w:type="dxa"/>
            <w:tcBorders>
              <w:bottom w:val="single" w:sz="4" w:space="0" w:color="auto"/>
            </w:tcBorders>
            <w:shd w:val="clear" w:color="auto" w:fill="auto"/>
          </w:tcPr>
          <w:p w14:paraId="6805AD83"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Regels attribuutsoort</w:t>
            </w:r>
          </w:p>
        </w:tc>
        <w:tc>
          <w:tcPr>
            <w:tcW w:w="6120" w:type="dxa"/>
            <w:tcBorders>
              <w:bottom w:val="single" w:sz="4" w:space="0" w:color="auto"/>
            </w:tcBorders>
            <w:shd w:val="clear" w:color="auto" w:fill="auto"/>
          </w:tcPr>
          <w:p w14:paraId="3CDE6F67" w14:textId="77777777"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w:t>
            </w:r>
          </w:p>
        </w:tc>
      </w:tr>
    </w:tbl>
    <w:p w14:paraId="7BD0F5E0" w14:textId="77777777" w:rsidR="005C5A75" w:rsidRPr="0083120B" w:rsidRDefault="005C5A75" w:rsidP="005C5A75">
      <w:pPr>
        <w:widowControl w:val="0"/>
        <w:autoSpaceDE w:val="0"/>
        <w:autoSpaceDN w:val="0"/>
        <w:adjustRightInd w:val="0"/>
        <w:spacing w:before="240" w:after="60" w:line="240" w:lineRule="auto"/>
        <w:outlineLvl w:val="3"/>
        <w:rPr>
          <w:ins w:id="8977" w:author="Arjan" w:date="2014-11-11T21:49:00Z"/>
          <w:rFonts w:ascii="Arial" w:eastAsia="Times New Roman" w:hAnsi="Arial" w:cs="Arial"/>
          <w:b/>
          <w:color w:val="004080"/>
          <w:sz w:val="24"/>
          <w:szCs w:val="24"/>
          <w:lang w:eastAsia="nl-NL"/>
        </w:rPr>
      </w:pPr>
      <w:ins w:id="8978" w:author="Arjan" w:date="2014-11-11T21:49:00Z">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Subattribuutsoort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Periodeduur</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5C5A75" w:rsidRPr="00CD63CD" w14:paraId="1DC2FD29" w14:textId="77777777" w:rsidTr="00C05BD1">
        <w:trPr>
          <w:trHeight w:val="232"/>
          <w:ins w:id="8979" w:author="Arjan" w:date="2014-11-11T21:49:00Z"/>
        </w:trPr>
        <w:tc>
          <w:tcPr>
            <w:tcW w:w="3780" w:type="dxa"/>
            <w:tcBorders>
              <w:top w:val="single" w:sz="4" w:space="0" w:color="auto"/>
              <w:left w:val="nil"/>
              <w:bottom w:val="nil"/>
              <w:right w:val="nil"/>
            </w:tcBorders>
          </w:tcPr>
          <w:p w14:paraId="1A759ABF" w14:textId="77777777" w:rsidR="005C5A75" w:rsidRPr="00CD63CD" w:rsidRDefault="005C5A75" w:rsidP="00C05BD1">
            <w:pPr>
              <w:autoSpaceDE w:val="0"/>
              <w:autoSpaceDN w:val="0"/>
              <w:adjustRightInd w:val="0"/>
              <w:spacing w:after="0" w:line="240" w:lineRule="auto"/>
              <w:rPr>
                <w:ins w:id="8980" w:author="Arjan" w:date="2014-11-11T21:49:00Z"/>
                <w:rFonts w:ascii="Arial" w:eastAsia="Times New Roman" w:hAnsi="Arial" w:cs="Arial"/>
                <w:color w:val="000000"/>
                <w:sz w:val="20"/>
                <w:szCs w:val="20"/>
              </w:rPr>
            </w:pPr>
            <w:ins w:id="8981" w:author="Arjan" w:date="2014-11-11T21:49:00Z">
              <w:r w:rsidRPr="00CD63CD">
                <w:rPr>
                  <w:rFonts w:ascii="Arial" w:eastAsia="Times New Roman" w:hAnsi="Arial" w:cs="Arial"/>
                  <w:b/>
                  <w:bCs/>
                  <w:color w:val="000000"/>
                  <w:sz w:val="20"/>
                  <w:szCs w:val="20"/>
                </w:rPr>
                <w:lastRenderedPageBreak/>
                <w:t>Naam attribuutsoort</w:t>
              </w:r>
            </w:ins>
          </w:p>
        </w:tc>
        <w:tc>
          <w:tcPr>
            <w:tcW w:w="5580" w:type="dxa"/>
            <w:tcBorders>
              <w:top w:val="single" w:sz="4" w:space="0" w:color="auto"/>
              <w:left w:val="nil"/>
              <w:bottom w:val="nil"/>
              <w:right w:val="nil"/>
            </w:tcBorders>
          </w:tcPr>
          <w:p w14:paraId="2CBE5B58" w14:textId="77777777" w:rsidR="005C5A75" w:rsidRPr="00CD63CD" w:rsidRDefault="005C5A75" w:rsidP="00C05BD1">
            <w:pPr>
              <w:autoSpaceDE w:val="0"/>
              <w:autoSpaceDN w:val="0"/>
              <w:adjustRightInd w:val="0"/>
              <w:spacing w:after="0" w:line="240" w:lineRule="auto"/>
              <w:rPr>
                <w:ins w:id="8982" w:author="Arjan" w:date="2014-11-11T21:49:00Z"/>
                <w:rFonts w:ascii="Arial" w:eastAsia="Times New Roman" w:hAnsi="Arial" w:cs="Arial"/>
                <w:color w:val="000000"/>
                <w:sz w:val="20"/>
                <w:szCs w:val="20"/>
              </w:rPr>
            </w:pPr>
            <w:ins w:id="8983" w:author="Arjan" w:date="2014-11-11T21:49:00Z">
              <w:r>
                <w:rPr>
                  <w:rFonts w:ascii="Arial" w:hAnsi="Arial" w:cs="Arial"/>
                  <w:sz w:val="20"/>
                  <w:szCs w:val="20"/>
                  <w:lang w:val="en-AU"/>
                </w:rPr>
                <w:t>Periodeduur</w:t>
              </w:r>
            </w:ins>
          </w:p>
        </w:tc>
      </w:tr>
      <w:tr w:rsidR="005C5A75" w:rsidRPr="00CD63CD" w14:paraId="3BFBD4D3" w14:textId="77777777" w:rsidTr="00C05BD1">
        <w:trPr>
          <w:trHeight w:val="232"/>
          <w:ins w:id="8984" w:author="Arjan" w:date="2014-11-11T21:49:00Z"/>
        </w:trPr>
        <w:tc>
          <w:tcPr>
            <w:tcW w:w="3780" w:type="dxa"/>
            <w:tcBorders>
              <w:top w:val="nil"/>
              <w:left w:val="nil"/>
              <w:bottom w:val="nil"/>
              <w:right w:val="nil"/>
            </w:tcBorders>
          </w:tcPr>
          <w:p w14:paraId="5C76DE97" w14:textId="77777777" w:rsidR="005C5A75" w:rsidRPr="00CD63CD" w:rsidRDefault="005C5A75" w:rsidP="00C05BD1">
            <w:pPr>
              <w:autoSpaceDE w:val="0"/>
              <w:autoSpaceDN w:val="0"/>
              <w:adjustRightInd w:val="0"/>
              <w:spacing w:after="0" w:line="240" w:lineRule="auto"/>
              <w:rPr>
                <w:ins w:id="8985"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574638BF" w14:textId="77777777" w:rsidR="005C5A75" w:rsidRPr="00CD63CD" w:rsidRDefault="005C5A75" w:rsidP="00C05BD1">
            <w:pPr>
              <w:autoSpaceDE w:val="0"/>
              <w:autoSpaceDN w:val="0"/>
              <w:adjustRightInd w:val="0"/>
              <w:spacing w:after="0" w:line="240" w:lineRule="auto"/>
              <w:rPr>
                <w:ins w:id="8986" w:author="Arjan" w:date="2014-11-11T21:49:00Z"/>
                <w:rFonts w:ascii="Arial" w:eastAsia="Times New Roman" w:hAnsi="Arial" w:cs="Arial"/>
                <w:color w:val="000000"/>
                <w:sz w:val="20"/>
                <w:szCs w:val="20"/>
              </w:rPr>
            </w:pPr>
          </w:p>
        </w:tc>
      </w:tr>
      <w:tr w:rsidR="005C5A75" w:rsidRPr="00CD63CD" w14:paraId="06AAAB78" w14:textId="77777777" w:rsidTr="00C05BD1">
        <w:trPr>
          <w:trHeight w:val="232"/>
          <w:ins w:id="8987" w:author="Arjan" w:date="2014-11-11T21:49:00Z"/>
        </w:trPr>
        <w:tc>
          <w:tcPr>
            <w:tcW w:w="3780" w:type="dxa"/>
            <w:tcBorders>
              <w:top w:val="nil"/>
              <w:left w:val="nil"/>
              <w:bottom w:val="nil"/>
              <w:right w:val="nil"/>
            </w:tcBorders>
          </w:tcPr>
          <w:p w14:paraId="47206989" w14:textId="77777777" w:rsidR="005C5A75" w:rsidRPr="00CD63CD" w:rsidRDefault="005C5A75" w:rsidP="00C05BD1">
            <w:pPr>
              <w:autoSpaceDE w:val="0"/>
              <w:autoSpaceDN w:val="0"/>
              <w:adjustRightInd w:val="0"/>
              <w:spacing w:after="0" w:line="240" w:lineRule="auto"/>
              <w:rPr>
                <w:ins w:id="8988" w:author="Arjan" w:date="2014-11-11T21:49:00Z"/>
                <w:rFonts w:ascii="Arial" w:eastAsia="Times New Roman" w:hAnsi="Arial" w:cs="Arial"/>
                <w:color w:val="000000"/>
                <w:sz w:val="20"/>
                <w:szCs w:val="20"/>
              </w:rPr>
            </w:pPr>
            <w:ins w:id="8989" w:author="Arjan" w:date="2014-11-11T21:49:00Z">
              <w:r w:rsidRPr="00CD63C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417D802A" w14:textId="77777777" w:rsidR="005C5A75" w:rsidRPr="00CD63CD" w:rsidRDefault="005C5A75" w:rsidP="00C05BD1">
            <w:pPr>
              <w:autoSpaceDE w:val="0"/>
              <w:autoSpaceDN w:val="0"/>
              <w:adjustRightInd w:val="0"/>
              <w:spacing w:after="0" w:line="240" w:lineRule="auto"/>
              <w:rPr>
                <w:ins w:id="8990" w:author="Arjan" w:date="2014-11-11T21:49:00Z"/>
                <w:rFonts w:ascii="Arial" w:eastAsia="Times New Roman" w:hAnsi="Arial" w:cs="Arial"/>
                <w:color w:val="000000"/>
                <w:sz w:val="20"/>
                <w:szCs w:val="20"/>
              </w:rPr>
            </w:pPr>
            <w:ins w:id="8991" w:author="Arjan" w:date="2014-11-11T21:49:00Z">
              <w:r>
                <w:rPr>
                  <w:rFonts w:ascii="Arial" w:eastAsia="Times New Roman" w:hAnsi="Arial" w:cs="Arial"/>
                  <w:color w:val="000000"/>
                  <w:sz w:val="20"/>
                  <w:szCs w:val="20"/>
                </w:rPr>
                <w:t>ZTC</w:t>
              </w:r>
            </w:ins>
          </w:p>
        </w:tc>
      </w:tr>
      <w:tr w:rsidR="005C5A75" w:rsidRPr="00CD63CD" w14:paraId="206F9E53" w14:textId="77777777" w:rsidTr="00C05BD1">
        <w:trPr>
          <w:trHeight w:val="232"/>
          <w:ins w:id="8992" w:author="Arjan" w:date="2014-11-11T21:49:00Z"/>
        </w:trPr>
        <w:tc>
          <w:tcPr>
            <w:tcW w:w="3780" w:type="dxa"/>
            <w:tcBorders>
              <w:top w:val="nil"/>
              <w:left w:val="nil"/>
              <w:bottom w:val="nil"/>
              <w:right w:val="nil"/>
            </w:tcBorders>
          </w:tcPr>
          <w:p w14:paraId="5C80D6C2" w14:textId="77777777" w:rsidR="005C5A75" w:rsidRPr="00CD63CD" w:rsidRDefault="005C5A75" w:rsidP="00C05BD1">
            <w:pPr>
              <w:autoSpaceDE w:val="0"/>
              <w:autoSpaceDN w:val="0"/>
              <w:adjustRightInd w:val="0"/>
              <w:spacing w:after="0" w:line="240" w:lineRule="auto"/>
              <w:rPr>
                <w:ins w:id="8993"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55BBCB35" w14:textId="77777777" w:rsidR="005C5A75" w:rsidRPr="00CD63CD" w:rsidRDefault="005C5A75" w:rsidP="00C05BD1">
            <w:pPr>
              <w:autoSpaceDE w:val="0"/>
              <w:autoSpaceDN w:val="0"/>
              <w:adjustRightInd w:val="0"/>
              <w:spacing w:after="0" w:line="240" w:lineRule="auto"/>
              <w:rPr>
                <w:ins w:id="8994" w:author="Arjan" w:date="2014-11-11T21:49:00Z"/>
                <w:rFonts w:ascii="Arial" w:eastAsia="Times New Roman" w:hAnsi="Arial" w:cs="Arial"/>
                <w:color w:val="000000"/>
                <w:sz w:val="20"/>
                <w:szCs w:val="20"/>
              </w:rPr>
            </w:pPr>
          </w:p>
        </w:tc>
      </w:tr>
      <w:tr w:rsidR="005C5A75" w:rsidRPr="00CD63CD" w14:paraId="088244E5" w14:textId="77777777" w:rsidTr="00C05BD1">
        <w:trPr>
          <w:trHeight w:val="232"/>
          <w:ins w:id="8995" w:author="Arjan" w:date="2014-11-11T21:49:00Z"/>
        </w:trPr>
        <w:tc>
          <w:tcPr>
            <w:tcW w:w="3780" w:type="dxa"/>
            <w:tcBorders>
              <w:top w:val="nil"/>
              <w:left w:val="nil"/>
              <w:bottom w:val="nil"/>
              <w:right w:val="nil"/>
            </w:tcBorders>
          </w:tcPr>
          <w:p w14:paraId="7519A978" w14:textId="77777777" w:rsidR="005C5A75" w:rsidRPr="00CD63CD" w:rsidRDefault="005C5A75" w:rsidP="00C05BD1">
            <w:pPr>
              <w:autoSpaceDE w:val="0"/>
              <w:autoSpaceDN w:val="0"/>
              <w:adjustRightInd w:val="0"/>
              <w:spacing w:after="0" w:line="240" w:lineRule="auto"/>
              <w:rPr>
                <w:ins w:id="8996" w:author="Arjan" w:date="2014-11-11T21:49:00Z"/>
                <w:rFonts w:ascii="Arial" w:eastAsia="Times New Roman" w:hAnsi="Arial" w:cs="Arial"/>
                <w:color w:val="000000"/>
                <w:sz w:val="20"/>
                <w:szCs w:val="20"/>
              </w:rPr>
            </w:pPr>
            <w:ins w:id="8997" w:author="Arjan" w:date="2014-11-11T21:49:00Z">
              <w:r w:rsidRPr="00CD63C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74876032" w14:textId="77777777" w:rsidR="005C5A75" w:rsidRPr="00CD63CD" w:rsidRDefault="005C5A75" w:rsidP="00C05BD1">
            <w:pPr>
              <w:autoSpaceDE w:val="0"/>
              <w:autoSpaceDN w:val="0"/>
              <w:adjustRightInd w:val="0"/>
              <w:spacing w:after="0" w:line="240" w:lineRule="auto"/>
              <w:rPr>
                <w:ins w:id="8998" w:author="Arjan" w:date="2014-11-11T21:49:00Z"/>
                <w:rFonts w:ascii="Arial" w:eastAsia="Times New Roman" w:hAnsi="Arial" w:cs="Arial"/>
                <w:color w:val="000000"/>
                <w:sz w:val="20"/>
                <w:szCs w:val="20"/>
              </w:rPr>
            </w:pPr>
          </w:p>
        </w:tc>
      </w:tr>
      <w:tr w:rsidR="005C5A75" w:rsidRPr="00CD63CD" w14:paraId="16D86864" w14:textId="77777777" w:rsidTr="00C05BD1">
        <w:trPr>
          <w:trHeight w:val="232"/>
          <w:ins w:id="8999" w:author="Arjan" w:date="2014-11-11T21:49:00Z"/>
        </w:trPr>
        <w:tc>
          <w:tcPr>
            <w:tcW w:w="3780" w:type="dxa"/>
            <w:tcBorders>
              <w:top w:val="nil"/>
              <w:left w:val="nil"/>
              <w:bottom w:val="nil"/>
              <w:right w:val="nil"/>
            </w:tcBorders>
          </w:tcPr>
          <w:p w14:paraId="0899B9DF" w14:textId="77777777" w:rsidR="005C5A75" w:rsidRPr="00CD63CD" w:rsidRDefault="005C5A75" w:rsidP="00C05BD1">
            <w:pPr>
              <w:autoSpaceDE w:val="0"/>
              <w:autoSpaceDN w:val="0"/>
              <w:adjustRightInd w:val="0"/>
              <w:spacing w:after="0" w:line="240" w:lineRule="auto"/>
              <w:rPr>
                <w:ins w:id="9000"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0C7C47BA" w14:textId="77777777" w:rsidR="005C5A75" w:rsidRPr="00CD63CD" w:rsidRDefault="005C5A75" w:rsidP="00C05BD1">
            <w:pPr>
              <w:autoSpaceDE w:val="0"/>
              <w:autoSpaceDN w:val="0"/>
              <w:adjustRightInd w:val="0"/>
              <w:spacing w:after="0" w:line="240" w:lineRule="auto"/>
              <w:rPr>
                <w:ins w:id="9001" w:author="Arjan" w:date="2014-11-11T21:49:00Z"/>
                <w:rFonts w:ascii="Arial" w:eastAsia="Times New Roman" w:hAnsi="Arial" w:cs="Arial"/>
                <w:color w:val="000000"/>
                <w:sz w:val="20"/>
                <w:szCs w:val="20"/>
              </w:rPr>
            </w:pPr>
          </w:p>
        </w:tc>
      </w:tr>
      <w:tr w:rsidR="005C5A75" w:rsidRPr="00CD63CD" w14:paraId="2CE7ADD1" w14:textId="77777777" w:rsidTr="00C05BD1">
        <w:trPr>
          <w:trHeight w:val="232"/>
          <w:ins w:id="9002" w:author="Arjan" w:date="2014-11-11T21:49:00Z"/>
        </w:trPr>
        <w:tc>
          <w:tcPr>
            <w:tcW w:w="3780" w:type="dxa"/>
            <w:tcBorders>
              <w:top w:val="nil"/>
              <w:left w:val="nil"/>
              <w:bottom w:val="nil"/>
              <w:right w:val="nil"/>
            </w:tcBorders>
          </w:tcPr>
          <w:p w14:paraId="07297230" w14:textId="77777777" w:rsidR="005C5A75" w:rsidRPr="00CD63CD" w:rsidRDefault="005C5A75" w:rsidP="00C05BD1">
            <w:pPr>
              <w:autoSpaceDE w:val="0"/>
              <w:autoSpaceDN w:val="0"/>
              <w:adjustRightInd w:val="0"/>
              <w:spacing w:after="0" w:line="240" w:lineRule="auto"/>
              <w:rPr>
                <w:ins w:id="9003" w:author="Arjan" w:date="2014-11-11T21:49:00Z"/>
                <w:rFonts w:ascii="Arial" w:eastAsia="Times New Roman" w:hAnsi="Arial" w:cs="Arial"/>
                <w:color w:val="000000"/>
                <w:sz w:val="20"/>
                <w:szCs w:val="20"/>
              </w:rPr>
            </w:pPr>
            <w:ins w:id="9004" w:author="Arjan" w:date="2014-11-11T21:49:00Z">
              <w:r w:rsidRPr="00CD63C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5C0E5535" w14:textId="77777777" w:rsidR="005C5A75" w:rsidRPr="00CD63CD" w:rsidRDefault="005C5A75" w:rsidP="00C05BD1">
            <w:pPr>
              <w:autoSpaceDE w:val="0"/>
              <w:autoSpaceDN w:val="0"/>
              <w:adjustRightInd w:val="0"/>
              <w:spacing w:after="0" w:line="240" w:lineRule="auto"/>
              <w:rPr>
                <w:ins w:id="9005" w:author="Arjan" w:date="2014-11-11T21:49:00Z"/>
                <w:rFonts w:ascii="Arial" w:eastAsia="Times New Roman" w:hAnsi="Arial" w:cs="Arial"/>
                <w:color w:val="000000"/>
                <w:sz w:val="20"/>
                <w:szCs w:val="20"/>
              </w:rPr>
            </w:pPr>
            <w:ins w:id="9006" w:author="Arjan" w:date="2014-11-11T21:49:00Z">
              <w:r>
                <w:rPr>
                  <w:rFonts w:ascii="Arial" w:hAnsi="Arial" w:cs="Arial"/>
                  <w:sz w:val="20"/>
                  <w:szCs w:val="20"/>
                  <w:lang w:val="en-AU"/>
                </w:rPr>
                <w:t>duur</w:t>
              </w:r>
            </w:ins>
          </w:p>
        </w:tc>
      </w:tr>
      <w:tr w:rsidR="005C5A75" w:rsidRPr="00CD63CD" w14:paraId="78C98CBB" w14:textId="77777777" w:rsidTr="00C05BD1">
        <w:trPr>
          <w:trHeight w:val="232"/>
          <w:ins w:id="9007" w:author="Arjan" w:date="2014-11-11T21:49:00Z"/>
        </w:trPr>
        <w:tc>
          <w:tcPr>
            <w:tcW w:w="3780" w:type="dxa"/>
            <w:tcBorders>
              <w:top w:val="nil"/>
              <w:left w:val="nil"/>
              <w:bottom w:val="nil"/>
              <w:right w:val="nil"/>
            </w:tcBorders>
          </w:tcPr>
          <w:p w14:paraId="4F04036A" w14:textId="77777777" w:rsidR="005C5A75" w:rsidRPr="00CD63CD" w:rsidRDefault="005C5A75" w:rsidP="00C05BD1">
            <w:pPr>
              <w:autoSpaceDE w:val="0"/>
              <w:autoSpaceDN w:val="0"/>
              <w:adjustRightInd w:val="0"/>
              <w:spacing w:after="0" w:line="240" w:lineRule="auto"/>
              <w:rPr>
                <w:ins w:id="9008"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6803E733" w14:textId="77777777" w:rsidR="005C5A75" w:rsidRPr="00CD63CD" w:rsidRDefault="005C5A75" w:rsidP="00C05BD1">
            <w:pPr>
              <w:autoSpaceDE w:val="0"/>
              <w:autoSpaceDN w:val="0"/>
              <w:adjustRightInd w:val="0"/>
              <w:spacing w:after="0" w:line="240" w:lineRule="auto"/>
              <w:rPr>
                <w:ins w:id="9009" w:author="Arjan" w:date="2014-11-11T21:49:00Z"/>
                <w:rFonts w:ascii="Arial" w:eastAsia="Times New Roman" w:hAnsi="Arial" w:cs="Arial"/>
                <w:color w:val="000000"/>
                <w:sz w:val="20"/>
                <w:szCs w:val="20"/>
              </w:rPr>
            </w:pPr>
          </w:p>
        </w:tc>
      </w:tr>
      <w:tr w:rsidR="005C5A75" w:rsidRPr="00CB22FF" w14:paraId="61A159E2" w14:textId="77777777" w:rsidTr="00C05BD1">
        <w:trPr>
          <w:trHeight w:val="232"/>
          <w:ins w:id="9010" w:author="Arjan" w:date="2014-11-11T21:49:00Z"/>
        </w:trPr>
        <w:tc>
          <w:tcPr>
            <w:tcW w:w="3780" w:type="dxa"/>
            <w:tcBorders>
              <w:top w:val="nil"/>
              <w:left w:val="nil"/>
              <w:bottom w:val="nil"/>
              <w:right w:val="nil"/>
            </w:tcBorders>
          </w:tcPr>
          <w:p w14:paraId="6728CFC7" w14:textId="77777777" w:rsidR="005C5A75" w:rsidRPr="00CD63CD" w:rsidRDefault="005C5A75" w:rsidP="00C05BD1">
            <w:pPr>
              <w:autoSpaceDE w:val="0"/>
              <w:autoSpaceDN w:val="0"/>
              <w:adjustRightInd w:val="0"/>
              <w:spacing w:after="0" w:line="240" w:lineRule="auto"/>
              <w:rPr>
                <w:ins w:id="9011" w:author="Arjan" w:date="2014-11-11T21:49:00Z"/>
                <w:rFonts w:ascii="Arial" w:eastAsia="Times New Roman" w:hAnsi="Arial" w:cs="Arial"/>
                <w:color w:val="000000"/>
                <w:sz w:val="20"/>
                <w:szCs w:val="20"/>
              </w:rPr>
            </w:pPr>
            <w:ins w:id="9012" w:author="Arjan" w:date="2014-11-11T21:49:00Z">
              <w:r w:rsidRPr="00CD63C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23B7EA39" w14:textId="77777777" w:rsidR="005C5A75" w:rsidRPr="00DD0F4F" w:rsidRDefault="005C5A75" w:rsidP="005C5A75">
            <w:pPr>
              <w:autoSpaceDE w:val="0"/>
              <w:autoSpaceDN w:val="0"/>
              <w:adjustRightInd w:val="0"/>
              <w:spacing w:after="0" w:line="240" w:lineRule="auto"/>
              <w:rPr>
                <w:ins w:id="9013" w:author="Arjan" w:date="2014-11-11T21:49:00Z"/>
                <w:rFonts w:ascii="Arial" w:eastAsia="Times New Roman" w:hAnsi="Arial" w:cs="Arial"/>
                <w:color w:val="000000"/>
                <w:sz w:val="20"/>
                <w:szCs w:val="20"/>
                <w:lang w:val="nl-NL"/>
              </w:rPr>
            </w:pPr>
            <w:ins w:id="9014" w:author="Arjan" w:date="2014-11-11T21:49:00Z">
              <w:r>
                <w:rPr>
                  <w:rFonts w:ascii="Arial" w:eastAsia="Times New Roman" w:hAnsi="Arial" w:cs="Arial"/>
                  <w:color w:val="000000"/>
                  <w:sz w:val="20"/>
                  <w:szCs w:val="20"/>
                  <w:lang w:val="nl-NL"/>
                </w:rPr>
                <w:t xml:space="preserve">Het aantal tijdseenheden van de doorlooptijd </w:t>
              </w:r>
              <w:bookmarkStart w:id="9015" w:name="OLE_LINK1"/>
              <w:bookmarkStart w:id="9016" w:name="OLE_LINK2"/>
              <w:r>
                <w:rPr>
                  <w:rFonts w:ascii="Arial" w:eastAsia="Times New Roman" w:hAnsi="Arial" w:cs="Arial"/>
                  <w:color w:val="000000"/>
                  <w:sz w:val="20"/>
                  <w:szCs w:val="20"/>
                  <w:lang w:val="nl-NL"/>
                </w:rPr>
                <w:t>v</w:t>
              </w:r>
            </w:ins>
            <w:ins w:id="9017" w:author="Arjan" w:date="2014-11-11T21:50:00Z">
              <w:r>
                <w:rPr>
                  <w:rFonts w:ascii="Arial" w:eastAsia="Times New Roman" w:hAnsi="Arial" w:cs="Arial"/>
                  <w:color w:val="000000"/>
                  <w:sz w:val="20"/>
                  <w:szCs w:val="20"/>
                  <w:lang w:val="nl-NL"/>
                </w:rPr>
                <w:t>oor het bereiken van de status</w:t>
              </w:r>
            </w:ins>
            <w:bookmarkEnd w:id="9015"/>
            <w:bookmarkEnd w:id="9016"/>
            <w:ins w:id="9018" w:author="Arjan" w:date="2014-11-11T21:49:00Z">
              <w:r>
                <w:rPr>
                  <w:rFonts w:ascii="Arial" w:eastAsia="Times New Roman" w:hAnsi="Arial" w:cs="Arial"/>
                  <w:color w:val="000000"/>
                  <w:sz w:val="20"/>
                  <w:szCs w:val="20"/>
                  <w:lang w:val="nl-NL"/>
                </w:rPr>
                <w:t>.</w:t>
              </w:r>
            </w:ins>
          </w:p>
        </w:tc>
      </w:tr>
      <w:tr w:rsidR="005C5A75" w:rsidRPr="00CB22FF" w14:paraId="3E74AA11" w14:textId="77777777" w:rsidTr="00C05BD1">
        <w:trPr>
          <w:trHeight w:val="232"/>
          <w:ins w:id="9019" w:author="Arjan" w:date="2014-11-11T21:49:00Z"/>
        </w:trPr>
        <w:tc>
          <w:tcPr>
            <w:tcW w:w="3780" w:type="dxa"/>
            <w:tcBorders>
              <w:top w:val="nil"/>
              <w:left w:val="nil"/>
              <w:bottom w:val="nil"/>
              <w:right w:val="nil"/>
            </w:tcBorders>
          </w:tcPr>
          <w:p w14:paraId="06021064" w14:textId="77777777" w:rsidR="005C5A75" w:rsidRPr="00DD0F4F" w:rsidRDefault="005C5A75" w:rsidP="00C05BD1">
            <w:pPr>
              <w:autoSpaceDE w:val="0"/>
              <w:autoSpaceDN w:val="0"/>
              <w:adjustRightInd w:val="0"/>
              <w:spacing w:after="0" w:line="240" w:lineRule="auto"/>
              <w:rPr>
                <w:ins w:id="9020" w:author="Arjan" w:date="2014-11-11T21:49: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183B8547" w14:textId="77777777" w:rsidR="005C5A75" w:rsidRPr="00DD0F4F" w:rsidRDefault="005C5A75" w:rsidP="00C05BD1">
            <w:pPr>
              <w:autoSpaceDE w:val="0"/>
              <w:autoSpaceDN w:val="0"/>
              <w:adjustRightInd w:val="0"/>
              <w:spacing w:after="0" w:line="240" w:lineRule="auto"/>
              <w:rPr>
                <w:ins w:id="9021" w:author="Arjan" w:date="2014-11-11T21:49:00Z"/>
                <w:rFonts w:ascii="Arial" w:eastAsia="Times New Roman" w:hAnsi="Arial" w:cs="Arial"/>
                <w:color w:val="000000"/>
                <w:sz w:val="20"/>
                <w:szCs w:val="20"/>
                <w:lang w:val="nl-NL"/>
              </w:rPr>
            </w:pPr>
          </w:p>
        </w:tc>
      </w:tr>
      <w:tr w:rsidR="005C5A75" w:rsidRPr="00CD63CD" w14:paraId="6DF0F1D0" w14:textId="77777777" w:rsidTr="00C05BD1">
        <w:trPr>
          <w:trHeight w:val="232"/>
          <w:ins w:id="9022" w:author="Arjan" w:date="2014-11-11T21:49:00Z"/>
        </w:trPr>
        <w:tc>
          <w:tcPr>
            <w:tcW w:w="3780" w:type="dxa"/>
            <w:tcBorders>
              <w:top w:val="nil"/>
              <w:left w:val="nil"/>
              <w:bottom w:val="nil"/>
              <w:right w:val="nil"/>
            </w:tcBorders>
          </w:tcPr>
          <w:p w14:paraId="1CAD2DA3" w14:textId="77777777" w:rsidR="005C5A75" w:rsidRPr="00CD63CD" w:rsidRDefault="005C5A75" w:rsidP="00C05BD1">
            <w:pPr>
              <w:autoSpaceDE w:val="0"/>
              <w:autoSpaceDN w:val="0"/>
              <w:adjustRightInd w:val="0"/>
              <w:spacing w:after="0" w:line="240" w:lineRule="auto"/>
              <w:rPr>
                <w:ins w:id="9023" w:author="Arjan" w:date="2014-11-11T21:49:00Z"/>
                <w:rFonts w:ascii="Arial" w:eastAsia="Times New Roman" w:hAnsi="Arial" w:cs="Arial"/>
                <w:color w:val="000000"/>
                <w:sz w:val="20"/>
                <w:szCs w:val="20"/>
              </w:rPr>
            </w:pPr>
            <w:ins w:id="9024" w:author="Arjan" w:date="2014-11-11T21:49:00Z">
              <w:r w:rsidRPr="00CD63C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3ABC896D" w14:textId="77777777" w:rsidR="005C5A75" w:rsidRPr="00CD63CD" w:rsidRDefault="005C5A75" w:rsidP="00C05BD1">
            <w:pPr>
              <w:autoSpaceDE w:val="0"/>
              <w:autoSpaceDN w:val="0"/>
              <w:adjustRightInd w:val="0"/>
              <w:spacing w:after="0" w:line="240" w:lineRule="auto"/>
              <w:rPr>
                <w:ins w:id="9025" w:author="Arjan" w:date="2014-11-11T21:49:00Z"/>
                <w:rFonts w:ascii="Arial" w:eastAsia="Times New Roman" w:hAnsi="Arial" w:cs="Arial"/>
                <w:color w:val="000000"/>
                <w:sz w:val="20"/>
                <w:szCs w:val="20"/>
              </w:rPr>
            </w:pPr>
            <w:ins w:id="9026" w:author="Arjan" w:date="2014-11-11T21:49:00Z">
              <w:r>
                <w:rPr>
                  <w:rFonts w:ascii="Arial" w:eastAsia="Times New Roman" w:hAnsi="Arial" w:cs="Arial"/>
                  <w:color w:val="000000"/>
                  <w:sz w:val="20"/>
                  <w:szCs w:val="20"/>
                </w:rPr>
                <w:t>ZTC</w:t>
              </w:r>
              <w:r w:rsidRPr="00717312">
                <w:rPr>
                  <w:rFonts w:ascii="Arial" w:eastAsia="Times New Roman" w:hAnsi="Arial" w:cs="Arial"/>
                  <w:color w:val="000000"/>
                  <w:sz w:val="20"/>
                  <w:szCs w:val="20"/>
                </w:rPr>
                <w:t xml:space="preserve"> </w:t>
              </w:r>
            </w:ins>
          </w:p>
        </w:tc>
      </w:tr>
      <w:tr w:rsidR="005C5A75" w:rsidRPr="00CD63CD" w14:paraId="7FBD6A8F" w14:textId="77777777" w:rsidTr="00C05BD1">
        <w:trPr>
          <w:trHeight w:val="232"/>
          <w:ins w:id="9027" w:author="Arjan" w:date="2014-11-11T21:49:00Z"/>
        </w:trPr>
        <w:tc>
          <w:tcPr>
            <w:tcW w:w="3780" w:type="dxa"/>
            <w:tcBorders>
              <w:top w:val="nil"/>
              <w:left w:val="nil"/>
              <w:bottom w:val="nil"/>
              <w:right w:val="nil"/>
            </w:tcBorders>
          </w:tcPr>
          <w:p w14:paraId="4F79A2E3" w14:textId="77777777" w:rsidR="005C5A75" w:rsidRPr="00CD63CD" w:rsidRDefault="005C5A75" w:rsidP="00C05BD1">
            <w:pPr>
              <w:autoSpaceDE w:val="0"/>
              <w:autoSpaceDN w:val="0"/>
              <w:adjustRightInd w:val="0"/>
              <w:spacing w:after="0" w:line="240" w:lineRule="auto"/>
              <w:rPr>
                <w:ins w:id="9028"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086AAEB7" w14:textId="77777777" w:rsidR="005C5A75" w:rsidRPr="00CD63CD" w:rsidRDefault="005C5A75" w:rsidP="00C05BD1">
            <w:pPr>
              <w:autoSpaceDE w:val="0"/>
              <w:autoSpaceDN w:val="0"/>
              <w:adjustRightInd w:val="0"/>
              <w:spacing w:after="0" w:line="240" w:lineRule="auto"/>
              <w:rPr>
                <w:ins w:id="9029" w:author="Arjan" w:date="2014-11-11T21:49:00Z"/>
                <w:rFonts w:ascii="Arial" w:eastAsia="Times New Roman" w:hAnsi="Arial" w:cs="Arial"/>
                <w:color w:val="000000"/>
                <w:sz w:val="20"/>
                <w:szCs w:val="20"/>
              </w:rPr>
            </w:pPr>
          </w:p>
        </w:tc>
      </w:tr>
      <w:tr w:rsidR="005C5A75" w:rsidRPr="00CD63CD" w14:paraId="1FF35905" w14:textId="77777777" w:rsidTr="00C05BD1">
        <w:trPr>
          <w:trHeight w:val="232"/>
          <w:ins w:id="9030" w:author="Arjan" w:date="2014-11-11T21:49:00Z"/>
        </w:trPr>
        <w:tc>
          <w:tcPr>
            <w:tcW w:w="3780" w:type="dxa"/>
            <w:tcBorders>
              <w:top w:val="nil"/>
              <w:left w:val="nil"/>
              <w:bottom w:val="nil"/>
              <w:right w:val="nil"/>
            </w:tcBorders>
          </w:tcPr>
          <w:p w14:paraId="20ADE61D" w14:textId="77777777" w:rsidR="005C5A75" w:rsidRPr="00CD63CD" w:rsidRDefault="005C5A75" w:rsidP="00C05BD1">
            <w:pPr>
              <w:autoSpaceDE w:val="0"/>
              <w:autoSpaceDN w:val="0"/>
              <w:adjustRightInd w:val="0"/>
              <w:spacing w:after="0" w:line="240" w:lineRule="auto"/>
              <w:rPr>
                <w:ins w:id="9031" w:author="Arjan" w:date="2014-11-11T21:49:00Z"/>
                <w:rFonts w:ascii="Arial" w:eastAsia="Times New Roman" w:hAnsi="Arial" w:cs="Arial"/>
                <w:color w:val="000000"/>
                <w:sz w:val="20"/>
                <w:szCs w:val="20"/>
              </w:rPr>
            </w:pPr>
            <w:ins w:id="9032" w:author="Arjan" w:date="2014-11-11T21:49:00Z">
              <w:r w:rsidRPr="00CD63C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4A61AB3E" w14:textId="77777777" w:rsidR="005C5A75" w:rsidRPr="00CD63CD" w:rsidRDefault="005C5A75" w:rsidP="00C05BD1">
            <w:pPr>
              <w:autoSpaceDE w:val="0"/>
              <w:autoSpaceDN w:val="0"/>
              <w:adjustRightInd w:val="0"/>
              <w:spacing w:after="0" w:line="240" w:lineRule="auto"/>
              <w:rPr>
                <w:ins w:id="9033" w:author="Arjan" w:date="2014-11-11T21:49:00Z"/>
                <w:rFonts w:ascii="Arial" w:eastAsia="Times New Roman" w:hAnsi="Arial" w:cs="Arial"/>
                <w:color w:val="000000"/>
                <w:sz w:val="20"/>
                <w:szCs w:val="20"/>
              </w:rPr>
            </w:pPr>
            <w:ins w:id="9034" w:author="Arjan" w:date="2014-11-11T21:49:00Z">
              <w:r w:rsidRPr="00717312">
                <w:rPr>
                  <w:rFonts w:ascii="Arial" w:eastAsia="Times New Roman" w:hAnsi="Arial" w:cs="Arial"/>
                  <w:color w:val="000000"/>
                  <w:sz w:val="20"/>
                  <w:szCs w:val="20"/>
                </w:rPr>
                <w:t>1-</w:t>
              </w:r>
              <w:r>
                <w:rPr>
                  <w:rFonts w:ascii="Arial" w:eastAsia="Times New Roman" w:hAnsi="Arial" w:cs="Arial"/>
                  <w:color w:val="000000"/>
                  <w:sz w:val="20"/>
                  <w:szCs w:val="20"/>
                </w:rPr>
                <w:t>11</w:t>
              </w:r>
              <w:r w:rsidRPr="00717312">
                <w:rPr>
                  <w:rFonts w:ascii="Arial" w:eastAsia="Times New Roman" w:hAnsi="Arial" w:cs="Arial"/>
                  <w:color w:val="000000"/>
                  <w:sz w:val="20"/>
                  <w:szCs w:val="20"/>
                </w:rPr>
                <w:t>-201</w:t>
              </w:r>
              <w:r>
                <w:rPr>
                  <w:rFonts w:ascii="Arial" w:eastAsia="Times New Roman" w:hAnsi="Arial" w:cs="Arial"/>
                  <w:color w:val="000000"/>
                  <w:sz w:val="20"/>
                  <w:szCs w:val="20"/>
                </w:rPr>
                <w:t>4</w:t>
              </w:r>
            </w:ins>
          </w:p>
        </w:tc>
      </w:tr>
      <w:tr w:rsidR="005C5A75" w:rsidRPr="00CD63CD" w14:paraId="1D5BBF05" w14:textId="77777777" w:rsidTr="00C05BD1">
        <w:trPr>
          <w:trHeight w:val="232"/>
          <w:ins w:id="9035" w:author="Arjan" w:date="2014-11-11T21:49:00Z"/>
        </w:trPr>
        <w:tc>
          <w:tcPr>
            <w:tcW w:w="3780" w:type="dxa"/>
            <w:tcBorders>
              <w:top w:val="nil"/>
              <w:left w:val="nil"/>
              <w:bottom w:val="nil"/>
              <w:right w:val="nil"/>
            </w:tcBorders>
          </w:tcPr>
          <w:p w14:paraId="55AAD315" w14:textId="77777777" w:rsidR="005C5A75" w:rsidRPr="00CD63CD" w:rsidRDefault="005C5A75" w:rsidP="00C05BD1">
            <w:pPr>
              <w:autoSpaceDE w:val="0"/>
              <w:autoSpaceDN w:val="0"/>
              <w:adjustRightInd w:val="0"/>
              <w:spacing w:after="0" w:line="240" w:lineRule="auto"/>
              <w:rPr>
                <w:ins w:id="9036"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1570A44C" w14:textId="77777777" w:rsidR="005C5A75" w:rsidRPr="00CD63CD" w:rsidRDefault="005C5A75" w:rsidP="00C05BD1">
            <w:pPr>
              <w:autoSpaceDE w:val="0"/>
              <w:autoSpaceDN w:val="0"/>
              <w:adjustRightInd w:val="0"/>
              <w:spacing w:after="0" w:line="240" w:lineRule="auto"/>
              <w:rPr>
                <w:ins w:id="9037" w:author="Arjan" w:date="2014-11-11T21:49:00Z"/>
                <w:rFonts w:ascii="Arial" w:eastAsia="Times New Roman" w:hAnsi="Arial" w:cs="Arial"/>
                <w:color w:val="000000"/>
                <w:sz w:val="20"/>
                <w:szCs w:val="20"/>
              </w:rPr>
            </w:pPr>
          </w:p>
        </w:tc>
      </w:tr>
      <w:tr w:rsidR="005C5A75" w:rsidRPr="005E066D" w14:paraId="7F0E18F6" w14:textId="77777777" w:rsidTr="00C05BD1">
        <w:trPr>
          <w:trHeight w:val="232"/>
          <w:ins w:id="9038" w:author="Arjan" w:date="2014-11-11T21:49:00Z"/>
        </w:trPr>
        <w:tc>
          <w:tcPr>
            <w:tcW w:w="3780" w:type="dxa"/>
            <w:tcBorders>
              <w:top w:val="nil"/>
              <w:left w:val="nil"/>
              <w:bottom w:val="nil"/>
              <w:right w:val="nil"/>
            </w:tcBorders>
          </w:tcPr>
          <w:p w14:paraId="63BBDA43" w14:textId="77777777" w:rsidR="005C5A75" w:rsidRPr="00CD63CD" w:rsidRDefault="005C5A75" w:rsidP="00C05BD1">
            <w:pPr>
              <w:autoSpaceDE w:val="0"/>
              <w:autoSpaceDN w:val="0"/>
              <w:adjustRightInd w:val="0"/>
              <w:spacing w:after="0" w:line="240" w:lineRule="auto"/>
              <w:rPr>
                <w:ins w:id="9039" w:author="Arjan" w:date="2014-11-11T21:49:00Z"/>
                <w:rFonts w:ascii="Arial" w:eastAsia="Times New Roman" w:hAnsi="Arial" w:cs="Arial"/>
                <w:color w:val="000000"/>
                <w:sz w:val="20"/>
                <w:szCs w:val="20"/>
              </w:rPr>
            </w:pPr>
            <w:ins w:id="9040" w:author="Arjan" w:date="2014-11-11T21:49:00Z">
              <w:r w:rsidRPr="00CD63C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38B12610" w14:textId="77777777" w:rsidR="005C5A75" w:rsidRPr="00DD0F4F" w:rsidRDefault="00BC2154" w:rsidP="00BC2154">
            <w:pPr>
              <w:autoSpaceDE w:val="0"/>
              <w:autoSpaceDN w:val="0"/>
              <w:adjustRightInd w:val="0"/>
              <w:spacing w:after="0" w:line="240" w:lineRule="auto"/>
              <w:rPr>
                <w:ins w:id="9041" w:author="Arjan" w:date="2014-11-11T21:49:00Z"/>
                <w:rFonts w:ascii="Arial" w:eastAsia="Times New Roman" w:hAnsi="Arial" w:cs="Arial"/>
                <w:color w:val="000000"/>
                <w:sz w:val="20"/>
                <w:szCs w:val="20"/>
                <w:lang w:val="nl-NL"/>
              </w:rPr>
            </w:pPr>
            <w:ins w:id="9042" w:author="Arjan" w:date="2014-12-01T13:09:00Z">
              <w:r>
                <w:rPr>
                  <w:rFonts w:ascii="Arial" w:eastAsia="Times New Roman" w:hAnsi="Arial" w:cs="Arial"/>
                  <w:color w:val="000000"/>
                  <w:sz w:val="20"/>
                  <w:szCs w:val="20"/>
                  <w:lang w:val="nl-NL"/>
                </w:rPr>
                <w:t xml:space="preserve">Afhankelijk van de waarde van ‘Periode-eenheid’ betreft dit het aantal </w:t>
              </w:r>
              <w:r w:rsidRPr="00BC2154">
                <w:rPr>
                  <w:rFonts w:ascii="Arial" w:eastAsia="Times New Roman" w:hAnsi="Arial" w:cs="Arial"/>
                  <w:color w:val="000000"/>
                  <w:sz w:val="20"/>
                  <w:szCs w:val="20"/>
                  <w:lang w:val="nl-NL"/>
                </w:rPr>
                <w:t>werkdag</w:t>
              </w:r>
            </w:ins>
            <w:ins w:id="9043" w:author="Arjan" w:date="2014-12-01T13:10:00Z">
              <w:r>
                <w:rPr>
                  <w:rFonts w:ascii="Arial" w:eastAsia="Times New Roman" w:hAnsi="Arial" w:cs="Arial"/>
                  <w:color w:val="000000"/>
                  <w:sz w:val="20"/>
                  <w:szCs w:val="20"/>
                  <w:lang w:val="nl-NL"/>
                </w:rPr>
                <w:t xml:space="preserve">en, </w:t>
              </w:r>
            </w:ins>
            <w:ins w:id="9044" w:author="Arjan" w:date="2014-12-01T13:09:00Z">
              <w:r w:rsidRPr="00BC2154">
                <w:rPr>
                  <w:rFonts w:ascii="Arial" w:eastAsia="Times New Roman" w:hAnsi="Arial" w:cs="Arial"/>
                  <w:color w:val="000000"/>
                  <w:sz w:val="20"/>
                  <w:szCs w:val="20"/>
                  <w:lang w:val="nl-NL"/>
                </w:rPr>
                <w:t>kalenderdag</w:t>
              </w:r>
            </w:ins>
            <w:ins w:id="9045" w:author="Arjan" w:date="2014-12-01T13:10:00Z">
              <w:r>
                <w:rPr>
                  <w:rFonts w:ascii="Arial" w:eastAsia="Times New Roman" w:hAnsi="Arial" w:cs="Arial"/>
                  <w:color w:val="000000"/>
                  <w:sz w:val="20"/>
                  <w:szCs w:val="20"/>
                  <w:lang w:val="nl-NL"/>
                </w:rPr>
                <w:t xml:space="preserve">en , weken, </w:t>
              </w:r>
            </w:ins>
            <w:ins w:id="9046" w:author="Arjan" w:date="2014-12-01T13:09:00Z">
              <w:r w:rsidRPr="00BC2154">
                <w:rPr>
                  <w:rFonts w:ascii="Arial" w:eastAsia="Times New Roman" w:hAnsi="Arial" w:cs="Arial"/>
                  <w:color w:val="000000"/>
                  <w:sz w:val="20"/>
                  <w:szCs w:val="20"/>
                  <w:lang w:val="nl-NL"/>
                </w:rPr>
                <w:t>maand</w:t>
              </w:r>
            </w:ins>
            <w:ins w:id="9047" w:author="Arjan" w:date="2014-12-01T13:10:00Z">
              <w:r>
                <w:rPr>
                  <w:rFonts w:ascii="Arial" w:eastAsia="Times New Roman" w:hAnsi="Arial" w:cs="Arial"/>
                  <w:color w:val="000000"/>
                  <w:sz w:val="20"/>
                  <w:szCs w:val="20"/>
                  <w:lang w:val="nl-NL"/>
                </w:rPr>
                <w:t xml:space="preserve">en of </w:t>
              </w:r>
            </w:ins>
            <w:ins w:id="9048" w:author="Arjan" w:date="2014-12-01T13:09:00Z">
              <w:r w:rsidRPr="00BC2154">
                <w:rPr>
                  <w:rFonts w:ascii="Arial" w:eastAsia="Times New Roman" w:hAnsi="Arial" w:cs="Arial"/>
                  <w:color w:val="000000"/>
                  <w:sz w:val="20"/>
                  <w:szCs w:val="20"/>
                  <w:lang w:val="nl-NL"/>
                </w:rPr>
                <w:t>jar</w:t>
              </w:r>
            </w:ins>
            <w:ins w:id="9049" w:author="Arjan" w:date="2014-12-01T13:10:00Z">
              <w:r>
                <w:rPr>
                  <w:rFonts w:ascii="Arial" w:eastAsia="Times New Roman" w:hAnsi="Arial" w:cs="Arial"/>
                  <w:color w:val="000000"/>
                  <w:sz w:val="20"/>
                  <w:szCs w:val="20"/>
                  <w:lang w:val="nl-NL"/>
                </w:rPr>
                <w:t>en</w:t>
              </w:r>
            </w:ins>
            <w:ins w:id="9050" w:author="Arjan" w:date="2014-12-01T13:09:00Z">
              <w:r w:rsidRPr="00BC2154">
                <w:rPr>
                  <w:rFonts w:ascii="Arial" w:eastAsia="Times New Roman" w:hAnsi="Arial" w:cs="Arial"/>
                  <w:color w:val="000000"/>
                  <w:sz w:val="20"/>
                  <w:szCs w:val="20"/>
                  <w:lang w:val="nl-NL"/>
                </w:rPr>
                <w:t xml:space="preserve"> </w:t>
              </w:r>
            </w:ins>
            <w:ins w:id="9051" w:author="Arjan" w:date="2014-12-01T13:10:00Z">
              <w:r>
                <w:rPr>
                  <w:rFonts w:ascii="Arial" w:eastAsia="Times New Roman" w:hAnsi="Arial" w:cs="Arial"/>
                  <w:color w:val="000000"/>
                  <w:sz w:val="20"/>
                  <w:szCs w:val="20"/>
                  <w:lang w:val="nl-NL"/>
                </w:rPr>
                <w:t xml:space="preserve">van de termijn. </w:t>
              </w:r>
            </w:ins>
            <w:ins w:id="9052" w:author="Arjan" w:date="2014-12-01T13:11:00Z">
              <w:r>
                <w:rPr>
                  <w:rFonts w:ascii="Arial" w:eastAsia="Times New Roman" w:hAnsi="Arial" w:cs="Arial"/>
                  <w:color w:val="000000"/>
                  <w:sz w:val="20"/>
                  <w:szCs w:val="20"/>
                  <w:lang w:val="nl-NL"/>
                </w:rPr>
                <w:br/>
              </w:r>
            </w:ins>
            <w:ins w:id="9053" w:author="Arjan" w:date="2014-11-11T21:49:00Z">
              <w:r w:rsidR="005C5A75">
                <w:rPr>
                  <w:rFonts w:ascii="Arial" w:eastAsia="Times New Roman" w:hAnsi="Arial" w:cs="Arial"/>
                  <w:color w:val="000000"/>
                  <w:sz w:val="20"/>
                  <w:szCs w:val="20"/>
                  <w:lang w:val="nl-NL"/>
                </w:rPr>
                <w:t>Het betreft een subattribuutsoort van de groepattribuutsoort ‘</w:t>
              </w:r>
              <w:r w:rsidR="00DA5D93" w:rsidRPr="00BE10FF">
                <w:rPr>
                  <w:rFonts w:ascii="Arial" w:hAnsi="Arial" w:cs="Arial"/>
                  <w:szCs w:val="24"/>
                  <w:lang w:val="en-AU"/>
                </w:rPr>
                <w:fldChar w:fldCharType="begin" w:fldLock="1"/>
              </w:r>
              <w:r w:rsidR="005C5A75" w:rsidRPr="00BE10FF">
                <w:rPr>
                  <w:rFonts w:ascii="Arial" w:hAnsi="Arial" w:cs="Arial"/>
                  <w:szCs w:val="24"/>
                  <w:lang w:val="en-AU"/>
                </w:rPr>
                <w:instrText xml:space="preserve">MERGEFIELD </w:instrText>
              </w:r>
              <w:r w:rsidR="005C5A75" w:rsidRPr="00BE10FF">
                <w:rPr>
                  <w:rFonts w:ascii="Calibri" w:hAnsi="Calibri" w:cs="Arial"/>
                  <w:color w:val="0F0F0F"/>
                  <w:szCs w:val="24"/>
                </w:rPr>
                <w:instrText>Att.Name</w:instrText>
              </w:r>
              <w:r w:rsidR="00DA5D93" w:rsidRPr="00BE10FF">
                <w:rPr>
                  <w:rFonts w:ascii="Arial" w:hAnsi="Arial" w:cs="Arial"/>
                  <w:szCs w:val="24"/>
                  <w:lang w:val="en-AU"/>
                </w:rPr>
                <w:fldChar w:fldCharType="separate"/>
              </w:r>
              <w:r w:rsidR="005C5A75" w:rsidRPr="00BE10FF">
                <w:rPr>
                  <w:rFonts w:ascii="Calibri" w:hAnsi="Calibri" w:cs="Arial"/>
                  <w:color w:val="0F0F0F"/>
                  <w:szCs w:val="24"/>
                </w:rPr>
                <w:t xml:space="preserve">Doorlooptijd </w:t>
              </w:r>
            </w:ins>
            <w:ins w:id="9054" w:author="Arjan" w:date="2014-11-11T21:50:00Z">
              <w:r w:rsidR="005C5A75">
                <w:rPr>
                  <w:rFonts w:ascii="Calibri" w:hAnsi="Calibri" w:cs="Arial"/>
                  <w:color w:val="0F0F0F"/>
                  <w:szCs w:val="24"/>
                </w:rPr>
                <w:t>status</w:t>
              </w:r>
            </w:ins>
            <w:ins w:id="9055" w:author="Arjan" w:date="2014-11-11T21:49:00Z">
              <w:r w:rsidR="00DA5D93" w:rsidRPr="00BE10FF">
                <w:rPr>
                  <w:rFonts w:ascii="Arial" w:hAnsi="Arial" w:cs="Arial"/>
                  <w:szCs w:val="24"/>
                  <w:lang w:val="en-AU"/>
                </w:rPr>
                <w:fldChar w:fldCharType="end"/>
              </w:r>
              <w:r w:rsidR="005C5A75">
                <w:rPr>
                  <w:rFonts w:ascii="Arial" w:hAnsi="Arial" w:cs="Arial"/>
                  <w:szCs w:val="24"/>
                  <w:lang w:val="en-AU"/>
                </w:rPr>
                <w:t>’</w:t>
              </w:r>
            </w:ins>
          </w:p>
        </w:tc>
      </w:tr>
      <w:tr w:rsidR="005C5A75" w:rsidRPr="005E066D" w14:paraId="52C92659" w14:textId="77777777" w:rsidTr="00C05BD1">
        <w:trPr>
          <w:trHeight w:val="232"/>
          <w:ins w:id="9056" w:author="Arjan" w:date="2014-11-11T21:49:00Z"/>
        </w:trPr>
        <w:tc>
          <w:tcPr>
            <w:tcW w:w="3780" w:type="dxa"/>
            <w:tcBorders>
              <w:top w:val="nil"/>
              <w:left w:val="nil"/>
              <w:bottom w:val="nil"/>
              <w:right w:val="nil"/>
            </w:tcBorders>
          </w:tcPr>
          <w:p w14:paraId="5AE09DCF" w14:textId="77777777" w:rsidR="005C5A75" w:rsidRPr="00DD0F4F" w:rsidRDefault="005C5A75" w:rsidP="00C05BD1">
            <w:pPr>
              <w:autoSpaceDE w:val="0"/>
              <w:autoSpaceDN w:val="0"/>
              <w:adjustRightInd w:val="0"/>
              <w:spacing w:after="0" w:line="240" w:lineRule="auto"/>
              <w:rPr>
                <w:ins w:id="9057" w:author="Arjan" w:date="2014-11-11T21:49: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7613058F" w14:textId="77777777" w:rsidR="005C5A75" w:rsidRPr="00DD0F4F" w:rsidRDefault="005C5A75" w:rsidP="00C05BD1">
            <w:pPr>
              <w:autoSpaceDE w:val="0"/>
              <w:autoSpaceDN w:val="0"/>
              <w:adjustRightInd w:val="0"/>
              <w:spacing w:after="0" w:line="240" w:lineRule="auto"/>
              <w:rPr>
                <w:ins w:id="9058" w:author="Arjan" w:date="2014-11-11T21:49:00Z"/>
                <w:rFonts w:ascii="Arial" w:eastAsia="Times New Roman" w:hAnsi="Arial" w:cs="Arial"/>
                <w:color w:val="000000"/>
                <w:sz w:val="20"/>
                <w:szCs w:val="20"/>
                <w:lang w:val="nl-NL"/>
              </w:rPr>
            </w:pPr>
          </w:p>
        </w:tc>
      </w:tr>
      <w:tr w:rsidR="005C5A75" w:rsidRPr="00CD63CD" w14:paraId="4AEB3C3F" w14:textId="77777777" w:rsidTr="00C05BD1">
        <w:trPr>
          <w:trHeight w:val="232"/>
          <w:ins w:id="9059" w:author="Arjan" w:date="2014-11-11T21:49:00Z"/>
        </w:trPr>
        <w:tc>
          <w:tcPr>
            <w:tcW w:w="3780" w:type="dxa"/>
            <w:tcBorders>
              <w:top w:val="nil"/>
              <w:left w:val="nil"/>
              <w:bottom w:val="nil"/>
              <w:right w:val="nil"/>
            </w:tcBorders>
          </w:tcPr>
          <w:p w14:paraId="09D117A6" w14:textId="77777777" w:rsidR="005C5A75" w:rsidRPr="00CD63CD" w:rsidRDefault="005C5A75" w:rsidP="00C05BD1">
            <w:pPr>
              <w:autoSpaceDE w:val="0"/>
              <w:autoSpaceDN w:val="0"/>
              <w:adjustRightInd w:val="0"/>
              <w:spacing w:after="0" w:line="240" w:lineRule="auto"/>
              <w:rPr>
                <w:ins w:id="9060" w:author="Arjan" w:date="2014-11-11T21:49:00Z"/>
                <w:rFonts w:ascii="Arial" w:eastAsia="Times New Roman" w:hAnsi="Arial" w:cs="Arial"/>
                <w:color w:val="000000"/>
                <w:sz w:val="20"/>
                <w:szCs w:val="20"/>
              </w:rPr>
            </w:pPr>
            <w:ins w:id="9061" w:author="Arjan" w:date="2014-11-11T21:49:00Z">
              <w:r w:rsidRPr="00CD63CD">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358503B0" w14:textId="77777777" w:rsidR="005C5A75" w:rsidRPr="00CD63CD" w:rsidRDefault="005C5A75" w:rsidP="00C05BD1">
            <w:pPr>
              <w:autoSpaceDE w:val="0"/>
              <w:autoSpaceDN w:val="0"/>
              <w:adjustRightInd w:val="0"/>
              <w:spacing w:after="0" w:line="240" w:lineRule="auto"/>
              <w:rPr>
                <w:ins w:id="9062" w:author="Arjan" w:date="2014-11-11T21:49:00Z"/>
                <w:rFonts w:ascii="Arial" w:eastAsia="Times New Roman" w:hAnsi="Arial" w:cs="Arial"/>
                <w:color w:val="000000"/>
                <w:sz w:val="20"/>
                <w:szCs w:val="20"/>
              </w:rPr>
            </w:pPr>
            <w:ins w:id="9063" w:author="Arjan" w:date="2014-11-11T21:49:00Z">
              <w:r>
                <w:rPr>
                  <w:rFonts w:ascii="Arial" w:hAnsi="Arial" w:cs="Arial"/>
                  <w:sz w:val="20"/>
                  <w:szCs w:val="20"/>
                  <w:lang w:val="en-AU"/>
                </w:rPr>
                <w:t>N3</w:t>
              </w:r>
            </w:ins>
          </w:p>
        </w:tc>
      </w:tr>
      <w:tr w:rsidR="005C5A75" w:rsidRPr="00CD63CD" w14:paraId="04386FEF" w14:textId="77777777" w:rsidTr="00C05BD1">
        <w:trPr>
          <w:trHeight w:val="232"/>
          <w:ins w:id="9064" w:author="Arjan" w:date="2014-11-11T21:49:00Z"/>
        </w:trPr>
        <w:tc>
          <w:tcPr>
            <w:tcW w:w="3780" w:type="dxa"/>
            <w:tcBorders>
              <w:top w:val="nil"/>
              <w:left w:val="nil"/>
              <w:bottom w:val="nil"/>
              <w:right w:val="nil"/>
            </w:tcBorders>
          </w:tcPr>
          <w:p w14:paraId="3D731767" w14:textId="77777777" w:rsidR="005C5A75" w:rsidRPr="00CD63CD" w:rsidRDefault="005C5A75" w:rsidP="00C05BD1">
            <w:pPr>
              <w:autoSpaceDE w:val="0"/>
              <w:autoSpaceDN w:val="0"/>
              <w:adjustRightInd w:val="0"/>
              <w:spacing w:after="0" w:line="240" w:lineRule="auto"/>
              <w:rPr>
                <w:ins w:id="9065"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03558E15" w14:textId="77777777" w:rsidR="005C5A75" w:rsidRPr="00CD63CD" w:rsidRDefault="005C5A75" w:rsidP="00C05BD1">
            <w:pPr>
              <w:autoSpaceDE w:val="0"/>
              <w:autoSpaceDN w:val="0"/>
              <w:adjustRightInd w:val="0"/>
              <w:spacing w:after="0" w:line="240" w:lineRule="auto"/>
              <w:rPr>
                <w:ins w:id="9066" w:author="Arjan" w:date="2014-11-11T21:49:00Z"/>
                <w:rFonts w:ascii="Arial" w:eastAsia="Times New Roman" w:hAnsi="Arial" w:cs="Arial"/>
                <w:color w:val="000000"/>
                <w:sz w:val="20"/>
                <w:szCs w:val="20"/>
              </w:rPr>
            </w:pPr>
          </w:p>
        </w:tc>
      </w:tr>
      <w:tr w:rsidR="005C5A75" w:rsidRPr="005E066D" w14:paraId="7D9CF15B" w14:textId="77777777" w:rsidTr="00C05BD1">
        <w:trPr>
          <w:trHeight w:val="232"/>
          <w:ins w:id="9067" w:author="Arjan" w:date="2014-11-11T21:49:00Z"/>
        </w:trPr>
        <w:tc>
          <w:tcPr>
            <w:tcW w:w="3780" w:type="dxa"/>
            <w:tcBorders>
              <w:top w:val="nil"/>
              <w:left w:val="nil"/>
              <w:bottom w:val="nil"/>
              <w:right w:val="nil"/>
            </w:tcBorders>
          </w:tcPr>
          <w:p w14:paraId="042ACF10" w14:textId="77777777" w:rsidR="005C5A75" w:rsidRPr="00CD63CD" w:rsidRDefault="005C5A75" w:rsidP="00C05BD1">
            <w:pPr>
              <w:autoSpaceDE w:val="0"/>
              <w:autoSpaceDN w:val="0"/>
              <w:adjustRightInd w:val="0"/>
              <w:spacing w:after="0" w:line="240" w:lineRule="auto"/>
              <w:rPr>
                <w:ins w:id="9068" w:author="Arjan" w:date="2014-11-11T21:49:00Z"/>
                <w:rFonts w:ascii="Arial" w:eastAsia="Times New Roman" w:hAnsi="Arial" w:cs="Arial"/>
                <w:color w:val="000000"/>
                <w:sz w:val="20"/>
                <w:szCs w:val="20"/>
              </w:rPr>
            </w:pPr>
            <w:ins w:id="9069" w:author="Arjan" w:date="2014-11-11T21:49:00Z">
              <w:r w:rsidRPr="00CD63CD">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795644DE" w14:textId="77777777" w:rsidR="005C5A75" w:rsidRPr="00DD0F4F" w:rsidRDefault="005C5A75" w:rsidP="00C05BD1">
            <w:pPr>
              <w:autoSpaceDE w:val="0"/>
              <w:autoSpaceDN w:val="0"/>
              <w:adjustRightInd w:val="0"/>
              <w:spacing w:after="0" w:line="240" w:lineRule="auto"/>
              <w:rPr>
                <w:ins w:id="9070" w:author="Arjan" w:date="2014-11-11T21:49:00Z"/>
                <w:rFonts w:ascii="Arial" w:eastAsia="Times New Roman" w:hAnsi="Arial" w:cs="Arial"/>
                <w:color w:val="000000"/>
                <w:sz w:val="20"/>
                <w:szCs w:val="20"/>
                <w:lang w:val="nl-NL"/>
              </w:rPr>
            </w:pPr>
            <w:ins w:id="9071" w:author="Arjan" w:date="2014-11-11T21:49:00Z">
              <w:r>
                <w:rPr>
                  <w:rFonts w:ascii="Arial" w:eastAsia="Times New Roman" w:hAnsi="Arial" w:cs="Arial"/>
                  <w:color w:val="000000"/>
                  <w:sz w:val="20"/>
                  <w:szCs w:val="20"/>
                  <w:lang w:val="nl-NL"/>
                </w:rPr>
                <w:t>1 - 999</w:t>
              </w:r>
            </w:ins>
          </w:p>
        </w:tc>
      </w:tr>
      <w:tr w:rsidR="005C5A75" w:rsidRPr="005E066D" w14:paraId="64D05D57" w14:textId="77777777" w:rsidTr="00C05BD1">
        <w:trPr>
          <w:trHeight w:val="232"/>
          <w:ins w:id="9072" w:author="Arjan" w:date="2014-11-11T21:49:00Z"/>
        </w:trPr>
        <w:tc>
          <w:tcPr>
            <w:tcW w:w="3780" w:type="dxa"/>
            <w:tcBorders>
              <w:top w:val="nil"/>
              <w:left w:val="nil"/>
              <w:bottom w:val="nil"/>
              <w:right w:val="nil"/>
            </w:tcBorders>
          </w:tcPr>
          <w:p w14:paraId="08E421E1" w14:textId="77777777" w:rsidR="005C5A75" w:rsidRPr="00DD0F4F" w:rsidRDefault="005C5A75" w:rsidP="00C05BD1">
            <w:pPr>
              <w:autoSpaceDE w:val="0"/>
              <w:autoSpaceDN w:val="0"/>
              <w:adjustRightInd w:val="0"/>
              <w:spacing w:after="0" w:line="240" w:lineRule="auto"/>
              <w:rPr>
                <w:ins w:id="9073" w:author="Arjan" w:date="2014-11-11T21:49: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32F464EB" w14:textId="77777777" w:rsidR="005C5A75" w:rsidRPr="00DD0F4F" w:rsidRDefault="005C5A75" w:rsidP="00C05BD1">
            <w:pPr>
              <w:autoSpaceDE w:val="0"/>
              <w:autoSpaceDN w:val="0"/>
              <w:adjustRightInd w:val="0"/>
              <w:spacing w:after="0" w:line="240" w:lineRule="auto"/>
              <w:rPr>
                <w:ins w:id="9074" w:author="Arjan" w:date="2014-11-11T21:49:00Z"/>
                <w:rFonts w:ascii="Arial" w:eastAsia="Times New Roman" w:hAnsi="Arial" w:cs="Arial"/>
                <w:color w:val="000000"/>
                <w:sz w:val="20"/>
                <w:szCs w:val="20"/>
                <w:lang w:val="nl-NL"/>
              </w:rPr>
            </w:pPr>
          </w:p>
        </w:tc>
      </w:tr>
      <w:tr w:rsidR="005C5A75" w:rsidRPr="00CD63CD" w14:paraId="3686805E" w14:textId="77777777" w:rsidTr="00C05BD1">
        <w:trPr>
          <w:trHeight w:val="232"/>
          <w:ins w:id="9075" w:author="Arjan" w:date="2014-11-11T21:49:00Z"/>
        </w:trPr>
        <w:tc>
          <w:tcPr>
            <w:tcW w:w="3780" w:type="dxa"/>
            <w:tcBorders>
              <w:top w:val="nil"/>
              <w:left w:val="nil"/>
              <w:bottom w:val="nil"/>
              <w:right w:val="nil"/>
            </w:tcBorders>
          </w:tcPr>
          <w:p w14:paraId="2899C7DF" w14:textId="77777777" w:rsidR="005C5A75" w:rsidRPr="00CD63CD" w:rsidRDefault="005C5A75" w:rsidP="00C05BD1">
            <w:pPr>
              <w:autoSpaceDE w:val="0"/>
              <w:autoSpaceDN w:val="0"/>
              <w:adjustRightInd w:val="0"/>
              <w:spacing w:after="0" w:line="240" w:lineRule="auto"/>
              <w:rPr>
                <w:ins w:id="9076" w:author="Arjan" w:date="2014-11-11T21:49:00Z"/>
                <w:rFonts w:ascii="Arial" w:eastAsia="Times New Roman" w:hAnsi="Arial" w:cs="Arial"/>
                <w:color w:val="000000"/>
                <w:sz w:val="20"/>
                <w:szCs w:val="20"/>
              </w:rPr>
            </w:pPr>
            <w:ins w:id="9077" w:author="Arjan" w:date="2014-11-11T21:49:00Z">
              <w:r w:rsidRPr="00CD63C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2E9573C1" w14:textId="77777777" w:rsidR="005C5A75" w:rsidRPr="00CD63CD" w:rsidRDefault="005C5A75" w:rsidP="00C05BD1">
            <w:pPr>
              <w:autoSpaceDE w:val="0"/>
              <w:autoSpaceDN w:val="0"/>
              <w:adjustRightInd w:val="0"/>
              <w:spacing w:after="0" w:line="240" w:lineRule="auto"/>
              <w:rPr>
                <w:ins w:id="9078" w:author="Arjan" w:date="2014-11-11T21:49:00Z"/>
                <w:rFonts w:ascii="Arial" w:eastAsia="Times New Roman" w:hAnsi="Arial" w:cs="Arial"/>
                <w:color w:val="000000"/>
                <w:sz w:val="20"/>
                <w:szCs w:val="20"/>
              </w:rPr>
            </w:pPr>
            <w:ins w:id="9079" w:author="Arjan" w:date="2014-11-11T21:49:00Z">
              <w:r>
                <w:rPr>
                  <w:rFonts w:ascii="Arial" w:eastAsia="Times New Roman" w:hAnsi="Arial" w:cs="Arial"/>
                  <w:color w:val="000000"/>
                  <w:sz w:val="20"/>
                  <w:szCs w:val="20"/>
                </w:rPr>
                <w:t>Zie groep</w:t>
              </w:r>
            </w:ins>
          </w:p>
        </w:tc>
      </w:tr>
      <w:tr w:rsidR="005C5A75" w:rsidRPr="00CD63CD" w14:paraId="77F3FA4C" w14:textId="77777777" w:rsidTr="00C05BD1">
        <w:trPr>
          <w:trHeight w:val="232"/>
          <w:ins w:id="9080" w:author="Arjan" w:date="2014-11-11T21:49:00Z"/>
        </w:trPr>
        <w:tc>
          <w:tcPr>
            <w:tcW w:w="3780" w:type="dxa"/>
            <w:tcBorders>
              <w:top w:val="nil"/>
              <w:left w:val="nil"/>
              <w:bottom w:val="nil"/>
              <w:right w:val="nil"/>
            </w:tcBorders>
          </w:tcPr>
          <w:p w14:paraId="60F7540A" w14:textId="77777777" w:rsidR="005C5A75" w:rsidRPr="00CD63CD" w:rsidRDefault="005C5A75" w:rsidP="00C05BD1">
            <w:pPr>
              <w:autoSpaceDE w:val="0"/>
              <w:autoSpaceDN w:val="0"/>
              <w:adjustRightInd w:val="0"/>
              <w:spacing w:after="0" w:line="240" w:lineRule="auto"/>
              <w:rPr>
                <w:ins w:id="9081"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0B5FDED3" w14:textId="77777777" w:rsidR="005C5A75" w:rsidRPr="00CD63CD" w:rsidRDefault="005C5A75" w:rsidP="00C05BD1">
            <w:pPr>
              <w:autoSpaceDE w:val="0"/>
              <w:autoSpaceDN w:val="0"/>
              <w:adjustRightInd w:val="0"/>
              <w:spacing w:after="0" w:line="240" w:lineRule="auto"/>
              <w:rPr>
                <w:ins w:id="9082" w:author="Arjan" w:date="2014-11-11T21:49:00Z"/>
                <w:rFonts w:ascii="Arial" w:eastAsia="Times New Roman" w:hAnsi="Arial" w:cs="Arial"/>
                <w:color w:val="000000"/>
                <w:sz w:val="20"/>
                <w:szCs w:val="20"/>
              </w:rPr>
            </w:pPr>
          </w:p>
        </w:tc>
      </w:tr>
      <w:tr w:rsidR="005C5A75" w:rsidRPr="00CD63CD" w14:paraId="36A5D1FF" w14:textId="77777777" w:rsidTr="00C05BD1">
        <w:trPr>
          <w:trHeight w:val="232"/>
          <w:ins w:id="9083" w:author="Arjan" w:date="2014-11-11T21:49:00Z"/>
        </w:trPr>
        <w:tc>
          <w:tcPr>
            <w:tcW w:w="3780" w:type="dxa"/>
            <w:tcBorders>
              <w:top w:val="nil"/>
              <w:left w:val="nil"/>
              <w:bottom w:val="nil"/>
              <w:right w:val="nil"/>
            </w:tcBorders>
          </w:tcPr>
          <w:p w14:paraId="65D637E8" w14:textId="77777777" w:rsidR="005C5A75" w:rsidRPr="00CD63CD" w:rsidRDefault="005C5A75" w:rsidP="00C05BD1">
            <w:pPr>
              <w:autoSpaceDE w:val="0"/>
              <w:autoSpaceDN w:val="0"/>
              <w:adjustRightInd w:val="0"/>
              <w:spacing w:after="0" w:line="240" w:lineRule="auto"/>
              <w:rPr>
                <w:ins w:id="9084" w:author="Arjan" w:date="2014-11-11T21:49:00Z"/>
                <w:rFonts w:ascii="Arial" w:eastAsia="Times New Roman" w:hAnsi="Arial" w:cs="Arial"/>
                <w:color w:val="000000"/>
                <w:sz w:val="20"/>
                <w:szCs w:val="20"/>
              </w:rPr>
            </w:pPr>
            <w:ins w:id="9085" w:author="Arjan" w:date="2014-11-11T21:49:00Z">
              <w:r w:rsidRPr="00CD63C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662BBAB0" w14:textId="77777777" w:rsidR="005C5A75" w:rsidRPr="00CD63CD" w:rsidRDefault="005C5A75" w:rsidP="00C05BD1">
            <w:pPr>
              <w:autoSpaceDE w:val="0"/>
              <w:autoSpaceDN w:val="0"/>
              <w:adjustRightInd w:val="0"/>
              <w:spacing w:after="0" w:line="240" w:lineRule="auto"/>
              <w:rPr>
                <w:ins w:id="9086" w:author="Arjan" w:date="2014-11-11T21:49:00Z"/>
                <w:rFonts w:ascii="Arial" w:eastAsia="Times New Roman" w:hAnsi="Arial" w:cs="Arial"/>
                <w:color w:val="000000"/>
                <w:sz w:val="20"/>
                <w:szCs w:val="20"/>
              </w:rPr>
            </w:pPr>
            <w:ins w:id="9087" w:author="Arjan" w:date="2014-11-11T21:49:00Z">
              <w:r>
                <w:rPr>
                  <w:rFonts w:ascii="Arial" w:eastAsia="Times New Roman" w:hAnsi="Arial" w:cs="Arial"/>
                  <w:color w:val="000000"/>
                  <w:sz w:val="20"/>
                  <w:szCs w:val="20"/>
                </w:rPr>
                <w:t>Zie groep</w:t>
              </w:r>
            </w:ins>
          </w:p>
        </w:tc>
      </w:tr>
      <w:tr w:rsidR="005C5A75" w:rsidRPr="00CD63CD" w14:paraId="4960AF51" w14:textId="77777777" w:rsidTr="00C05BD1">
        <w:trPr>
          <w:trHeight w:val="232"/>
          <w:ins w:id="9088" w:author="Arjan" w:date="2014-11-11T21:49:00Z"/>
        </w:trPr>
        <w:tc>
          <w:tcPr>
            <w:tcW w:w="3780" w:type="dxa"/>
            <w:tcBorders>
              <w:top w:val="nil"/>
              <w:left w:val="nil"/>
              <w:bottom w:val="nil"/>
              <w:right w:val="nil"/>
            </w:tcBorders>
          </w:tcPr>
          <w:p w14:paraId="1275F83C" w14:textId="77777777" w:rsidR="005C5A75" w:rsidRPr="00CD63CD" w:rsidRDefault="005C5A75" w:rsidP="00C05BD1">
            <w:pPr>
              <w:autoSpaceDE w:val="0"/>
              <w:autoSpaceDN w:val="0"/>
              <w:adjustRightInd w:val="0"/>
              <w:spacing w:after="0" w:line="240" w:lineRule="auto"/>
              <w:rPr>
                <w:ins w:id="9089"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52C0CC0B" w14:textId="77777777" w:rsidR="005C5A75" w:rsidRPr="00CD63CD" w:rsidRDefault="005C5A75" w:rsidP="00C05BD1">
            <w:pPr>
              <w:autoSpaceDE w:val="0"/>
              <w:autoSpaceDN w:val="0"/>
              <w:adjustRightInd w:val="0"/>
              <w:spacing w:after="0" w:line="240" w:lineRule="auto"/>
              <w:rPr>
                <w:ins w:id="9090" w:author="Arjan" w:date="2014-11-11T21:49:00Z"/>
                <w:rFonts w:ascii="Arial" w:eastAsia="Times New Roman" w:hAnsi="Arial" w:cs="Arial"/>
                <w:color w:val="000000"/>
                <w:sz w:val="20"/>
                <w:szCs w:val="20"/>
              </w:rPr>
            </w:pPr>
          </w:p>
        </w:tc>
      </w:tr>
      <w:tr w:rsidR="005C5A75" w:rsidRPr="00CD63CD" w14:paraId="11B2EB81" w14:textId="77777777" w:rsidTr="00C05BD1">
        <w:trPr>
          <w:trHeight w:val="232"/>
          <w:ins w:id="9091" w:author="Arjan" w:date="2014-11-11T21:49:00Z"/>
        </w:trPr>
        <w:tc>
          <w:tcPr>
            <w:tcW w:w="3780" w:type="dxa"/>
            <w:tcBorders>
              <w:top w:val="nil"/>
              <w:left w:val="nil"/>
              <w:bottom w:val="nil"/>
              <w:right w:val="nil"/>
            </w:tcBorders>
          </w:tcPr>
          <w:p w14:paraId="1D3290CB" w14:textId="77777777" w:rsidR="005C5A75" w:rsidRPr="00CD63CD" w:rsidRDefault="005C5A75" w:rsidP="00C05BD1">
            <w:pPr>
              <w:autoSpaceDE w:val="0"/>
              <w:autoSpaceDN w:val="0"/>
              <w:adjustRightInd w:val="0"/>
              <w:spacing w:after="0" w:line="240" w:lineRule="auto"/>
              <w:rPr>
                <w:ins w:id="9092" w:author="Arjan" w:date="2014-11-11T21:49:00Z"/>
                <w:rFonts w:ascii="Arial" w:eastAsia="Times New Roman" w:hAnsi="Arial" w:cs="Arial"/>
                <w:color w:val="000000"/>
                <w:sz w:val="20"/>
                <w:szCs w:val="20"/>
              </w:rPr>
            </w:pPr>
            <w:ins w:id="9093" w:author="Arjan" w:date="2014-11-11T21:49:00Z">
              <w:r w:rsidRPr="00CD63C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37E97178" w14:textId="77777777" w:rsidR="005C5A75" w:rsidRPr="00CD63CD" w:rsidRDefault="005C5A75" w:rsidP="00C05BD1">
            <w:pPr>
              <w:autoSpaceDE w:val="0"/>
              <w:autoSpaceDN w:val="0"/>
              <w:adjustRightInd w:val="0"/>
              <w:spacing w:after="0" w:line="240" w:lineRule="auto"/>
              <w:rPr>
                <w:ins w:id="9094" w:author="Arjan" w:date="2014-11-11T21:49:00Z"/>
                <w:rFonts w:ascii="Arial" w:eastAsia="Times New Roman" w:hAnsi="Arial" w:cs="Arial"/>
                <w:color w:val="000000"/>
                <w:sz w:val="20"/>
                <w:szCs w:val="20"/>
              </w:rPr>
            </w:pPr>
          </w:p>
        </w:tc>
      </w:tr>
      <w:tr w:rsidR="005C5A75" w:rsidRPr="00CD63CD" w14:paraId="5421484D" w14:textId="77777777" w:rsidTr="00C05BD1">
        <w:trPr>
          <w:trHeight w:val="232"/>
          <w:ins w:id="9095" w:author="Arjan" w:date="2014-11-11T21:49:00Z"/>
        </w:trPr>
        <w:tc>
          <w:tcPr>
            <w:tcW w:w="3780" w:type="dxa"/>
            <w:tcBorders>
              <w:top w:val="nil"/>
              <w:left w:val="nil"/>
              <w:bottom w:val="nil"/>
              <w:right w:val="nil"/>
            </w:tcBorders>
          </w:tcPr>
          <w:p w14:paraId="18015E5A" w14:textId="77777777" w:rsidR="005C5A75" w:rsidRPr="00CD63CD" w:rsidRDefault="005C5A75" w:rsidP="00C05BD1">
            <w:pPr>
              <w:autoSpaceDE w:val="0"/>
              <w:autoSpaceDN w:val="0"/>
              <w:adjustRightInd w:val="0"/>
              <w:spacing w:after="0" w:line="240" w:lineRule="auto"/>
              <w:rPr>
                <w:ins w:id="9096"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078D55CD" w14:textId="77777777" w:rsidR="005C5A75" w:rsidRPr="00CD63CD" w:rsidRDefault="005C5A75" w:rsidP="00C05BD1">
            <w:pPr>
              <w:autoSpaceDE w:val="0"/>
              <w:autoSpaceDN w:val="0"/>
              <w:adjustRightInd w:val="0"/>
              <w:spacing w:after="0" w:line="240" w:lineRule="auto"/>
              <w:rPr>
                <w:ins w:id="9097" w:author="Arjan" w:date="2014-11-11T21:49:00Z"/>
                <w:rFonts w:ascii="Arial" w:eastAsia="Times New Roman" w:hAnsi="Arial" w:cs="Arial"/>
                <w:color w:val="000000"/>
                <w:sz w:val="20"/>
                <w:szCs w:val="20"/>
              </w:rPr>
            </w:pPr>
          </w:p>
        </w:tc>
      </w:tr>
      <w:tr w:rsidR="005C5A75" w:rsidRPr="00CD63CD" w14:paraId="02BF27C7" w14:textId="77777777" w:rsidTr="00C05BD1">
        <w:trPr>
          <w:trHeight w:val="232"/>
          <w:ins w:id="9098" w:author="Arjan" w:date="2014-11-11T21:49:00Z"/>
        </w:trPr>
        <w:tc>
          <w:tcPr>
            <w:tcW w:w="3780" w:type="dxa"/>
            <w:tcBorders>
              <w:top w:val="nil"/>
              <w:left w:val="nil"/>
              <w:bottom w:val="nil"/>
              <w:right w:val="nil"/>
            </w:tcBorders>
          </w:tcPr>
          <w:p w14:paraId="1BDF9FF8" w14:textId="77777777" w:rsidR="005C5A75" w:rsidRPr="00CD63CD" w:rsidRDefault="005C5A75" w:rsidP="00C05BD1">
            <w:pPr>
              <w:autoSpaceDE w:val="0"/>
              <w:autoSpaceDN w:val="0"/>
              <w:adjustRightInd w:val="0"/>
              <w:spacing w:after="0" w:line="240" w:lineRule="auto"/>
              <w:rPr>
                <w:ins w:id="9099" w:author="Arjan" w:date="2014-11-11T21:49:00Z"/>
                <w:rFonts w:ascii="Arial" w:eastAsia="Times New Roman" w:hAnsi="Arial" w:cs="Arial"/>
                <w:color w:val="000000"/>
                <w:sz w:val="20"/>
                <w:szCs w:val="20"/>
              </w:rPr>
            </w:pPr>
            <w:ins w:id="9100" w:author="Arjan" w:date="2014-11-11T21:49:00Z">
              <w:r w:rsidRPr="00CD63C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6D08B971" w14:textId="77777777" w:rsidR="005C5A75" w:rsidRPr="00CD63CD" w:rsidRDefault="005C5A75" w:rsidP="00C05BD1">
            <w:pPr>
              <w:autoSpaceDE w:val="0"/>
              <w:autoSpaceDN w:val="0"/>
              <w:adjustRightInd w:val="0"/>
              <w:spacing w:after="0" w:line="240" w:lineRule="auto"/>
              <w:rPr>
                <w:ins w:id="9101" w:author="Arjan" w:date="2014-11-11T21:49:00Z"/>
                <w:rFonts w:ascii="Arial" w:eastAsia="Times New Roman" w:hAnsi="Arial" w:cs="Arial"/>
                <w:color w:val="000000"/>
                <w:sz w:val="20"/>
                <w:szCs w:val="20"/>
              </w:rPr>
            </w:pPr>
            <w:ins w:id="9102" w:author="Arjan" w:date="2014-11-11T21:49:00Z">
              <w:r>
                <w:rPr>
                  <w:rFonts w:ascii="Arial" w:eastAsia="Times New Roman" w:hAnsi="Arial" w:cs="Arial"/>
                  <w:color w:val="000000"/>
                  <w:sz w:val="20"/>
                  <w:szCs w:val="20"/>
                </w:rPr>
                <w:t>Zie groep</w:t>
              </w:r>
            </w:ins>
          </w:p>
        </w:tc>
      </w:tr>
      <w:tr w:rsidR="005C5A75" w:rsidRPr="00CD63CD" w14:paraId="1D5E5D43" w14:textId="77777777" w:rsidTr="00C05BD1">
        <w:trPr>
          <w:trHeight w:val="232"/>
          <w:ins w:id="9103" w:author="Arjan" w:date="2014-11-11T21:49:00Z"/>
        </w:trPr>
        <w:tc>
          <w:tcPr>
            <w:tcW w:w="3780" w:type="dxa"/>
            <w:tcBorders>
              <w:top w:val="nil"/>
              <w:left w:val="nil"/>
              <w:bottom w:val="nil"/>
              <w:right w:val="nil"/>
            </w:tcBorders>
          </w:tcPr>
          <w:p w14:paraId="7A65BD5A" w14:textId="77777777" w:rsidR="005C5A75" w:rsidRPr="00CD63CD" w:rsidRDefault="005C5A75" w:rsidP="00C05BD1">
            <w:pPr>
              <w:autoSpaceDE w:val="0"/>
              <w:autoSpaceDN w:val="0"/>
              <w:adjustRightInd w:val="0"/>
              <w:spacing w:after="0" w:line="240" w:lineRule="auto"/>
              <w:rPr>
                <w:ins w:id="9104"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2C1E3184" w14:textId="77777777" w:rsidR="005C5A75" w:rsidRPr="00CD63CD" w:rsidRDefault="005C5A75" w:rsidP="00C05BD1">
            <w:pPr>
              <w:autoSpaceDE w:val="0"/>
              <w:autoSpaceDN w:val="0"/>
              <w:adjustRightInd w:val="0"/>
              <w:spacing w:after="0" w:line="240" w:lineRule="auto"/>
              <w:rPr>
                <w:ins w:id="9105" w:author="Arjan" w:date="2014-11-11T21:49:00Z"/>
                <w:rFonts w:ascii="Arial" w:eastAsia="Times New Roman" w:hAnsi="Arial" w:cs="Arial"/>
                <w:color w:val="000000"/>
                <w:sz w:val="20"/>
                <w:szCs w:val="20"/>
              </w:rPr>
            </w:pPr>
          </w:p>
        </w:tc>
      </w:tr>
      <w:tr w:rsidR="005C5A75" w:rsidRPr="00CD63CD" w14:paraId="0123AE1F" w14:textId="77777777" w:rsidTr="00C05BD1">
        <w:trPr>
          <w:trHeight w:val="232"/>
          <w:ins w:id="9106" w:author="Arjan" w:date="2014-11-11T21:49:00Z"/>
        </w:trPr>
        <w:tc>
          <w:tcPr>
            <w:tcW w:w="3780" w:type="dxa"/>
            <w:tcBorders>
              <w:top w:val="nil"/>
              <w:left w:val="nil"/>
              <w:bottom w:val="nil"/>
              <w:right w:val="nil"/>
            </w:tcBorders>
          </w:tcPr>
          <w:p w14:paraId="482C91AE" w14:textId="77777777" w:rsidR="005C5A75" w:rsidRPr="00CD63CD" w:rsidRDefault="005C5A75" w:rsidP="00C05BD1">
            <w:pPr>
              <w:autoSpaceDE w:val="0"/>
              <w:autoSpaceDN w:val="0"/>
              <w:adjustRightInd w:val="0"/>
              <w:spacing w:after="0" w:line="240" w:lineRule="auto"/>
              <w:rPr>
                <w:ins w:id="9107" w:author="Arjan" w:date="2014-11-11T21:49:00Z"/>
                <w:rFonts w:ascii="Arial" w:eastAsia="Times New Roman" w:hAnsi="Arial" w:cs="Arial"/>
                <w:color w:val="000000"/>
                <w:sz w:val="20"/>
                <w:szCs w:val="20"/>
              </w:rPr>
            </w:pPr>
            <w:ins w:id="9108" w:author="Arjan" w:date="2014-11-11T21:49:00Z">
              <w:r w:rsidRPr="00CD63CD">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70DD9ED8" w14:textId="77777777" w:rsidR="005C5A75" w:rsidRPr="00CD63CD" w:rsidRDefault="005C5A75" w:rsidP="00C05BD1">
            <w:pPr>
              <w:autoSpaceDE w:val="0"/>
              <w:autoSpaceDN w:val="0"/>
              <w:adjustRightInd w:val="0"/>
              <w:spacing w:after="0" w:line="240" w:lineRule="auto"/>
              <w:rPr>
                <w:ins w:id="9109" w:author="Arjan" w:date="2014-11-11T21:49:00Z"/>
                <w:rFonts w:ascii="Arial" w:eastAsia="Times New Roman" w:hAnsi="Arial" w:cs="Arial"/>
                <w:color w:val="000000"/>
                <w:sz w:val="20"/>
                <w:szCs w:val="20"/>
              </w:rPr>
            </w:pPr>
            <w:ins w:id="9110" w:author="Arjan" w:date="2014-11-11T21:49:00Z">
              <w:r>
                <w:rPr>
                  <w:rFonts w:ascii="Arial" w:eastAsia="Times New Roman" w:hAnsi="Arial" w:cs="Arial"/>
                  <w:color w:val="000000"/>
                  <w:sz w:val="20"/>
                  <w:szCs w:val="20"/>
                </w:rPr>
                <w:t>Zie groep</w:t>
              </w:r>
            </w:ins>
          </w:p>
        </w:tc>
      </w:tr>
      <w:tr w:rsidR="005C5A75" w:rsidRPr="00CD63CD" w14:paraId="731D052B" w14:textId="77777777" w:rsidTr="00C05BD1">
        <w:trPr>
          <w:trHeight w:val="232"/>
          <w:ins w:id="9111" w:author="Arjan" w:date="2014-11-11T21:49:00Z"/>
        </w:trPr>
        <w:tc>
          <w:tcPr>
            <w:tcW w:w="3780" w:type="dxa"/>
            <w:tcBorders>
              <w:top w:val="nil"/>
              <w:left w:val="nil"/>
              <w:bottom w:val="nil"/>
              <w:right w:val="nil"/>
            </w:tcBorders>
          </w:tcPr>
          <w:p w14:paraId="50DB933C" w14:textId="77777777" w:rsidR="005C5A75" w:rsidRPr="00CD63CD" w:rsidRDefault="005C5A75" w:rsidP="00C05BD1">
            <w:pPr>
              <w:autoSpaceDE w:val="0"/>
              <w:autoSpaceDN w:val="0"/>
              <w:adjustRightInd w:val="0"/>
              <w:spacing w:after="0" w:line="240" w:lineRule="auto"/>
              <w:rPr>
                <w:ins w:id="9112"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12AC3294" w14:textId="77777777" w:rsidR="005C5A75" w:rsidRPr="00CD63CD" w:rsidRDefault="005C5A75" w:rsidP="00C05BD1">
            <w:pPr>
              <w:autoSpaceDE w:val="0"/>
              <w:autoSpaceDN w:val="0"/>
              <w:adjustRightInd w:val="0"/>
              <w:spacing w:after="0" w:line="240" w:lineRule="auto"/>
              <w:rPr>
                <w:ins w:id="9113" w:author="Arjan" w:date="2014-11-11T21:49:00Z"/>
                <w:rFonts w:ascii="Arial" w:eastAsia="Times New Roman" w:hAnsi="Arial" w:cs="Arial"/>
                <w:color w:val="000000"/>
                <w:sz w:val="20"/>
                <w:szCs w:val="20"/>
              </w:rPr>
            </w:pPr>
          </w:p>
        </w:tc>
      </w:tr>
      <w:tr w:rsidR="005C5A75" w:rsidRPr="00CD63CD" w14:paraId="677E6341" w14:textId="77777777" w:rsidTr="00C05BD1">
        <w:trPr>
          <w:trHeight w:val="232"/>
          <w:ins w:id="9114" w:author="Arjan" w:date="2014-11-11T21:49:00Z"/>
        </w:trPr>
        <w:tc>
          <w:tcPr>
            <w:tcW w:w="3780" w:type="dxa"/>
            <w:tcBorders>
              <w:top w:val="nil"/>
              <w:left w:val="nil"/>
              <w:bottom w:val="nil"/>
              <w:right w:val="nil"/>
            </w:tcBorders>
          </w:tcPr>
          <w:p w14:paraId="3B5C45AC" w14:textId="77777777" w:rsidR="005C5A75" w:rsidRPr="00CD63CD" w:rsidRDefault="005C5A75" w:rsidP="00C05BD1">
            <w:pPr>
              <w:autoSpaceDE w:val="0"/>
              <w:autoSpaceDN w:val="0"/>
              <w:adjustRightInd w:val="0"/>
              <w:spacing w:after="0" w:line="240" w:lineRule="auto"/>
              <w:rPr>
                <w:ins w:id="9115" w:author="Arjan" w:date="2014-11-11T21:49:00Z"/>
                <w:rFonts w:ascii="Arial" w:eastAsia="Times New Roman" w:hAnsi="Arial" w:cs="Arial"/>
                <w:color w:val="000000"/>
                <w:sz w:val="20"/>
                <w:szCs w:val="20"/>
              </w:rPr>
            </w:pPr>
            <w:ins w:id="9116" w:author="Arjan" w:date="2014-11-11T21:49:00Z">
              <w:r w:rsidRPr="00CD63CD">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5DE9A57C" w14:textId="77777777" w:rsidR="005C5A75" w:rsidRPr="00CD63CD" w:rsidRDefault="00DA5D93" w:rsidP="00C05BD1">
            <w:pPr>
              <w:autoSpaceDE w:val="0"/>
              <w:autoSpaceDN w:val="0"/>
              <w:adjustRightInd w:val="0"/>
              <w:spacing w:after="0" w:line="240" w:lineRule="auto"/>
              <w:rPr>
                <w:ins w:id="9117" w:author="Arjan" w:date="2014-11-11T21:49:00Z"/>
                <w:rFonts w:ascii="Arial" w:eastAsia="Times New Roman" w:hAnsi="Arial" w:cs="Arial"/>
                <w:color w:val="000000"/>
                <w:sz w:val="20"/>
                <w:szCs w:val="20"/>
              </w:rPr>
            </w:pPr>
            <w:ins w:id="9118" w:author="Arjan" w:date="2014-11-11T21:49:00Z">
              <w:r w:rsidRPr="00CD63CD">
                <w:rPr>
                  <w:rFonts w:ascii="Arial" w:hAnsi="Arial" w:cs="Arial"/>
                  <w:sz w:val="20"/>
                  <w:szCs w:val="20"/>
                  <w:lang w:val="en-AU"/>
                </w:rPr>
                <w:fldChar w:fldCharType="begin" w:fldLock="1"/>
              </w:r>
              <w:r w:rsidR="005C5A75" w:rsidRPr="00CD63CD">
                <w:rPr>
                  <w:rFonts w:ascii="Arial" w:hAnsi="Arial" w:cs="Arial"/>
                  <w:sz w:val="20"/>
                  <w:szCs w:val="20"/>
                  <w:lang w:val="en-AU"/>
                </w:rPr>
                <w:instrText xml:space="preserve">MERGEFIELD </w:instrText>
              </w:r>
              <w:r w:rsidR="005C5A75"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005C5A75"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005C5A75"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005C5A75"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005C5A75"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ins>
          </w:p>
        </w:tc>
      </w:tr>
      <w:tr w:rsidR="005C5A75" w:rsidRPr="00CD63CD" w14:paraId="57118C4F" w14:textId="77777777" w:rsidTr="00C05BD1">
        <w:trPr>
          <w:trHeight w:val="232"/>
          <w:ins w:id="9119" w:author="Arjan" w:date="2014-11-11T21:49:00Z"/>
        </w:trPr>
        <w:tc>
          <w:tcPr>
            <w:tcW w:w="3780" w:type="dxa"/>
            <w:tcBorders>
              <w:top w:val="nil"/>
              <w:left w:val="nil"/>
              <w:bottom w:val="nil"/>
              <w:right w:val="nil"/>
            </w:tcBorders>
          </w:tcPr>
          <w:p w14:paraId="76B2B350" w14:textId="77777777" w:rsidR="005C5A75" w:rsidRPr="00CD63CD" w:rsidRDefault="005C5A75" w:rsidP="00C05BD1">
            <w:pPr>
              <w:autoSpaceDE w:val="0"/>
              <w:autoSpaceDN w:val="0"/>
              <w:adjustRightInd w:val="0"/>
              <w:spacing w:after="0" w:line="240" w:lineRule="auto"/>
              <w:rPr>
                <w:ins w:id="9120"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40960A2F" w14:textId="77777777" w:rsidR="005C5A75" w:rsidRPr="00CD63CD" w:rsidRDefault="005C5A75" w:rsidP="00C05BD1">
            <w:pPr>
              <w:autoSpaceDE w:val="0"/>
              <w:autoSpaceDN w:val="0"/>
              <w:adjustRightInd w:val="0"/>
              <w:spacing w:after="0" w:line="240" w:lineRule="auto"/>
              <w:rPr>
                <w:ins w:id="9121" w:author="Arjan" w:date="2014-11-11T21:49:00Z"/>
                <w:rFonts w:ascii="Arial" w:eastAsia="Times New Roman" w:hAnsi="Arial" w:cs="Arial"/>
                <w:color w:val="000000"/>
                <w:sz w:val="20"/>
                <w:szCs w:val="20"/>
              </w:rPr>
            </w:pPr>
          </w:p>
        </w:tc>
      </w:tr>
      <w:tr w:rsidR="005C5A75" w:rsidRPr="00CD63CD" w14:paraId="53403CC5" w14:textId="77777777" w:rsidTr="00C05BD1">
        <w:trPr>
          <w:trHeight w:val="232"/>
          <w:ins w:id="9122" w:author="Arjan" w:date="2014-11-11T21:49:00Z"/>
        </w:trPr>
        <w:tc>
          <w:tcPr>
            <w:tcW w:w="3780" w:type="dxa"/>
            <w:tcBorders>
              <w:top w:val="nil"/>
              <w:left w:val="nil"/>
              <w:bottom w:val="nil"/>
              <w:right w:val="nil"/>
            </w:tcBorders>
          </w:tcPr>
          <w:p w14:paraId="5740875E" w14:textId="77777777" w:rsidR="005C5A75" w:rsidRPr="00CD63CD" w:rsidRDefault="005C5A75" w:rsidP="00C05BD1">
            <w:pPr>
              <w:autoSpaceDE w:val="0"/>
              <w:autoSpaceDN w:val="0"/>
              <w:adjustRightInd w:val="0"/>
              <w:spacing w:after="0" w:line="240" w:lineRule="auto"/>
              <w:rPr>
                <w:ins w:id="9123" w:author="Arjan" w:date="2014-11-11T21:49:00Z"/>
                <w:rFonts w:ascii="Arial" w:eastAsia="Times New Roman" w:hAnsi="Arial" w:cs="Arial"/>
                <w:color w:val="000000"/>
                <w:sz w:val="20"/>
                <w:szCs w:val="20"/>
              </w:rPr>
            </w:pPr>
            <w:ins w:id="9124" w:author="Arjan" w:date="2014-11-11T21:49:00Z">
              <w:r w:rsidRPr="00CD63C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619604BA" w14:textId="77777777" w:rsidR="005C5A75" w:rsidRPr="00CD63CD" w:rsidRDefault="005C5A75" w:rsidP="00C05BD1">
            <w:pPr>
              <w:autoSpaceDE w:val="0"/>
              <w:autoSpaceDN w:val="0"/>
              <w:adjustRightInd w:val="0"/>
              <w:spacing w:after="0" w:line="240" w:lineRule="auto"/>
              <w:rPr>
                <w:ins w:id="9125" w:author="Arjan" w:date="2014-11-11T21:49:00Z"/>
                <w:rFonts w:ascii="Arial" w:eastAsia="Times New Roman" w:hAnsi="Arial" w:cs="Arial"/>
                <w:color w:val="000000"/>
                <w:sz w:val="20"/>
                <w:szCs w:val="20"/>
              </w:rPr>
            </w:pPr>
            <w:ins w:id="9126" w:author="Arjan" w:date="2014-11-11T21:49:00Z">
              <w:r w:rsidRPr="00CD63CD">
                <w:rPr>
                  <w:rFonts w:ascii="Arial" w:eastAsia="Times New Roman" w:hAnsi="Arial" w:cs="Arial"/>
                  <w:color w:val="000000"/>
                  <w:sz w:val="20"/>
                  <w:szCs w:val="20"/>
                </w:rPr>
                <w:t xml:space="preserve">Gemeentelijk </w:t>
              </w:r>
              <w:r>
                <w:rPr>
                  <w:rFonts w:ascii="Arial" w:eastAsia="Times New Roman" w:hAnsi="Arial" w:cs="Arial"/>
                  <w:color w:val="000000"/>
                  <w:sz w:val="20"/>
                  <w:szCs w:val="20"/>
                </w:rPr>
                <w:t>kern</w:t>
              </w:r>
              <w:r w:rsidRPr="00CD63CD">
                <w:rPr>
                  <w:rFonts w:ascii="Arial" w:eastAsia="Times New Roman" w:hAnsi="Arial" w:cs="Arial"/>
                  <w:color w:val="000000"/>
                  <w:sz w:val="20"/>
                  <w:szCs w:val="20"/>
                </w:rPr>
                <w:t>gegeven</w:t>
              </w:r>
            </w:ins>
          </w:p>
        </w:tc>
      </w:tr>
      <w:tr w:rsidR="005C5A75" w:rsidRPr="00CD63CD" w14:paraId="178F6039" w14:textId="77777777" w:rsidTr="00C05BD1">
        <w:trPr>
          <w:trHeight w:val="232"/>
          <w:ins w:id="9127" w:author="Arjan" w:date="2014-11-11T21:49:00Z"/>
        </w:trPr>
        <w:tc>
          <w:tcPr>
            <w:tcW w:w="3780" w:type="dxa"/>
            <w:tcBorders>
              <w:top w:val="nil"/>
              <w:left w:val="nil"/>
              <w:right w:val="nil"/>
            </w:tcBorders>
          </w:tcPr>
          <w:p w14:paraId="62682C4E" w14:textId="77777777" w:rsidR="005C5A75" w:rsidRPr="00CD63CD" w:rsidRDefault="005C5A75" w:rsidP="00C05BD1">
            <w:pPr>
              <w:autoSpaceDE w:val="0"/>
              <w:autoSpaceDN w:val="0"/>
              <w:adjustRightInd w:val="0"/>
              <w:spacing w:after="0" w:line="240" w:lineRule="auto"/>
              <w:rPr>
                <w:ins w:id="9128" w:author="Arjan" w:date="2014-11-11T21:49:00Z"/>
                <w:rFonts w:ascii="Arial" w:eastAsia="Times New Roman" w:hAnsi="Arial" w:cs="Arial"/>
                <w:b/>
                <w:bCs/>
                <w:color w:val="000000"/>
                <w:sz w:val="20"/>
                <w:szCs w:val="20"/>
              </w:rPr>
            </w:pPr>
          </w:p>
        </w:tc>
        <w:tc>
          <w:tcPr>
            <w:tcW w:w="5580" w:type="dxa"/>
            <w:tcBorders>
              <w:top w:val="nil"/>
              <w:left w:val="nil"/>
              <w:right w:val="nil"/>
            </w:tcBorders>
          </w:tcPr>
          <w:p w14:paraId="517884E7" w14:textId="77777777" w:rsidR="005C5A75" w:rsidRPr="00CD63CD" w:rsidRDefault="005C5A75" w:rsidP="00C05BD1">
            <w:pPr>
              <w:autoSpaceDE w:val="0"/>
              <w:autoSpaceDN w:val="0"/>
              <w:adjustRightInd w:val="0"/>
              <w:spacing w:after="0" w:line="240" w:lineRule="auto"/>
              <w:rPr>
                <w:ins w:id="9129" w:author="Arjan" w:date="2014-11-11T21:49:00Z"/>
                <w:rFonts w:ascii="Arial" w:eastAsia="Times New Roman" w:hAnsi="Arial" w:cs="Arial"/>
                <w:color w:val="000000"/>
                <w:sz w:val="20"/>
                <w:szCs w:val="20"/>
              </w:rPr>
            </w:pPr>
          </w:p>
        </w:tc>
      </w:tr>
      <w:tr w:rsidR="005C5A75" w:rsidRPr="005E066D" w14:paraId="4527A73D" w14:textId="77777777" w:rsidTr="00C05BD1">
        <w:trPr>
          <w:trHeight w:val="232"/>
          <w:ins w:id="9130" w:author="Arjan" w:date="2014-11-11T21:49:00Z"/>
        </w:trPr>
        <w:tc>
          <w:tcPr>
            <w:tcW w:w="3780" w:type="dxa"/>
            <w:tcBorders>
              <w:top w:val="nil"/>
              <w:left w:val="nil"/>
              <w:bottom w:val="single" w:sz="4" w:space="0" w:color="auto"/>
              <w:right w:val="nil"/>
            </w:tcBorders>
          </w:tcPr>
          <w:p w14:paraId="726B1710" w14:textId="77777777" w:rsidR="005C5A75" w:rsidRPr="00CD63CD" w:rsidRDefault="005C5A75" w:rsidP="00C05BD1">
            <w:pPr>
              <w:autoSpaceDE w:val="0"/>
              <w:autoSpaceDN w:val="0"/>
              <w:adjustRightInd w:val="0"/>
              <w:spacing w:after="0" w:line="240" w:lineRule="auto"/>
              <w:rPr>
                <w:ins w:id="9131" w:author="Arjan" w:date="2014-11-11T21:49:00Z"/>
                <w:rFonts w:ascii="Arial" w:eastAsia="Times New Roman" w:hAnsi="Arial" w:cs="Arial"/>
                <w:b/>
                <w:bCs/>
                <w:color w:val="000000"/>
                <w:sz w:val="20"/>
                <w:szCs w:val="20"/>
              </w:rPr>
            </w:pPr>
            <w:ins w:id="9132" w:author="Arjan" w:date="2014-11-11T21:49:00Z">
              <w:r w:rsidRPr="00CD63C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1160AF09" w14:textId="77777777" w:rsidR="005C5A75" w:rsidRPr="00DD0F4F" w:rsidRDefault="005C5A75" w:rsidP="00C05BD1">
            <w:pPr>
              <w:autoSpaceDE w:val="0"/>
              <w:autoSpaceDN w:val="0"/>
              <w:adjustRightInd w:val="0"/>
              <w:spacing w:after="0" w:line="240" w:lineRule="auto"/>
              <w:rPr>
                <w:ins w:id="9133" w:author="Arjan" w:date="2014-11-11T21:49:00Z"/>
                <w:rFonts w:ascii="Arial" w:eastAsia="Times New Roman" w:hAnsi="Arial" w:cs="Arial"/>
                <w:color w:val="000000"/>
                <w:sz w:val="20"/>
                <w:szCs w:val="20"/>
                <w:lang w:val="nl-NL"/>
              </w:rPr>
            </w:pPr>
            <w:ins w:id="9134" w:author="Arjan" w:date="2014-11-11T21:49:00Z">
              <w:r>
                <w:rPr>
                  <w:rFonts w:ascii="Arial" w:eastAsia="Times New Roman" w:hAnsi="Arial" w:cs="Arial"/>
                  <w:color w:val="000000"/>
                  <w:sz w:val="20"/>
                  <w:szCs w:val="20"/>
                  <w:lang w:val="nl-NL"/>
                </w:rPr>
                <w:t>-</w:t>
              </w:r>
            </w:ins>
          </w:p>
        </w:tc>
      </w:tr>
    </w:tbl>
    <w:p w14:paraId="1D47A721" w14:textId="77777777" w:rsidR="005C5A75" w:rsidRPr="0083120B" w:rsidRDefault="005C5A75" w:rsidP="005C5A75">
      <w:pPr>
        <w:widowControl w:val="0"/>
        <w:autoSpaceDE w:val="0"/>
        <w:autoSpaceDN w:val="0"/>
        <w:adjustRightInd w:val="0"/>
        <w:spacing w:before="240" w:after="60" w:line="240" w:lineRule="auto"/>
        <w:outlineLvl w:val="3"/>
        <w:rPr>
          <w:ins w:id="9135" w:author="Arjan" w:date="2014-11-11T21:49:00Z"/>
          <w:rFonts w:ascii="Arial" w:eastAsia="Times New Roman" w:hAnsi="Arial" w:cs="Arial"/>
          <w:b/>
          <w:color w:val="004080"/>
          <w:sz w:val="24"/>
          <w:szCs w:val="24"/>
          <w:lang w:eastAsia="nl-NL"/>
        </w:rPr>
      </w:pPr>
      <w:ins w:id="9136" w:author="Arjan" w:date="2014-11-11T21:49:00Z">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Subattribuutsoort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Periode-</w:t>
        </w:r>
        <w:r w:rsidRPr="00910F00">
          <w:rPr>
            <w:rFonts w:ascii="Arial" w:eastAsia="Times New Roman" w:hAnsi="Arial" w:cs="Arial"/>
            <w:b/>
            <w:color w:val="004080"/>
            <w:sz w:val="24"/>
            <w:szCs w:val="24"/>
            <w:lang w:eastAsia="nl-NL"/>
          </w:rPr>
          <w:t>eenheid</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5C5A75" w:rsidRPr="00CD63CD" w14:paraId="5D27B388" w14:textId="77777777" w:rsidTr="00C05BD1">
        <w:trPr>
          <w:trHeight w:val="232"/>
          <w:ins w:id="9137" w:author="Arjan" w:date="2014-11-11T21:49:00Z"/>
        </w:trPr>
        <w:tc>
          <w:tcPr>
            <w:tcW w:w="3780" w:type="dxa"/>
            <w:tcBorders>
              <w:top w:val="single" w:sz="4" w:space="0" w:color="auto"/>
              <w:left w:val="nil"/>
              <w:bottom w:val="nil"/>
              <w:right w:val="nil"/>
            </w:tcBorders>
          </w:tcPr>
          <w:p w14:paraId="60E359E7" w14:textId="77777777" w:rsidR="005C5A75" w:rsidRPr="00CD63CD" w:rsidRDefault="005C5A75" w:rsidP="00C05BD1">
            <w:pPr>
              <w:autoSpaceDE w:val="0"/>
              <w:autoSpaceDN w:val="0"/>
              <w:adjustRightInd w:val="0"/>
              <w:spacing w:after="0" w:line="240" w:lineRule="auto"/>
              <w:rPr>
                <w:ins w:id="9138" w:author="Arjan" w:date="2014-11-11T21:49:00Z"/>
                <w:rFonts w:ascii="Arial" w:eastAsia="Times New Roman" w:hAnsi="Arial" w:cs="Arial"/>
                <w:color w:val="000000"/>
                <w:sz w:val="20"/>
                <w:szCs w:val="20"/>
              </w:rPr>
            </w:pPr>
            <w:ins w:id="9139" w:author="Arjan" w:date="2014-11-11T21:49:00Z">
              <w:r w:rsidRPr="00CD63C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0CFCE69C" w14:textId="77777777" w:rsidR="005C5A75" w:rsidRPr="00CD63CD" w:rsidRDefault="005C5A75" w:rsidP="00C05BD1">
            <w:pPr>
              <w:autoSpaceDE w:val="0"/>
              <w:autoSpaceDN w:val="0"/>
              <w:adjustRightInd w:val="0"/>
              <w:spacing w:after="0" w:line="240" w:lineRule="auto"/>
              <w:rPr>
                <w:ins w:id="9140" w:author="Arjan" w:date="2014-11-11T21:49:00Z"/>
                <w:rFonts w:ascii="Arial" w:eastAsia="Times New Roman" w:hAnsi="Arial" w:cs="Arial"/>
                <w:color w:val="000000"/>
                <w:sz w:val="20"/>
                <w:szCs w:val="20"/>
              </w:rPr>
            </w:pPr>
            <w:ins w:id="9141" w:author="Arjan" w:date="2014-11-11T21:49:00Z">
              <w:r>
                <w:rPr>
                  <w:rFonts w:ascii="Arial" w:hAnsi="Arial" w:cs="Arial"/>
                  <w:sz w:val="20"/>
                  <w:szCs w:val="20"/>
                  <w:lang w:val="en-AU"/>
                </w:rPr>
                <w:t>Periode-</w:t>
              </w:r>
              <w:r w:rsidRPr="00910F00">
                <w:rPr>
                  <w:rFonts w:ascii="Arial" w:hAnsi="Arial" w:cs="Arial"/>
                  <w:sz w:val="20"/>
                  <w:szCs w:val="20"/>
                  <w:lang w:val="en-AU"/>
                </w:rPr>
                <w:t>eenheid</w:t>
              </w:r>
            </w:ins>
          </w:p>
        </w:tc>
      </w:tr>
      <w:tr w:rsidR="005C5A75" w:rsidRPr="00CD63CD" w14:paraId="091BC563" w14:textId="77777777" w:rsidTr="00C05BD1">
        <w:trPr>
          <w:trHeight w:val="232"/>
          <w:ins w:id="9142" w:author="Arjan" w:date="2014-11-11T21:49:00Z"/>
        </w:trPr>
        <w:tc>
          <w:tcPr>
            <w:tcW w:w="3780" w:type="dxa"/>
            <w:tcBorders>
              <w:top w:val="nil"/>
              <w:left w:val="nil"/>
              <w:bottom w:val="nil"/>
              <w:right w:val="nil"/>
            </w:tcBorders>
          </w:tcPr>
          <w:p w14:paraId="571F3F79" w14:textId="77777777" w:rsidR="005C5A75" w:rsidRPr="00CD63CD" w:rsidRDefault="005C5A75" w:rsidP="00C05BD1">
            <w:pPr>
              <w:autoSpaceDE w:val="0"/>
              <w:autoSpaceDN w:val="0"/>
              <w:adjustRightInd w:val="0"/>
              <w:spacing w:after="0" w:line="240" w:lineRule="auto"/>
              <w:rPr>
                <w:ins w:id="9143"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64D2E157" w14:textId="77777777" w:rsidR="005C5A75" w:rsidRPr="00CD63CD" w:rsidRDefault="005C5A75" w:rsidP="00C05BD1">
            <w:pPr>
              <w:autoSpaceDE w:val="0"/>
              <w:autoSpaceDN w:val="0"/>
              <w:adjustRightInd w:val="0"/>
              <w:spacing w:after="0" w:line="240" w:lineRule="auto"/>
              <w:rPr>
                <w:ins w:id="9144" w:author="Arjan" w:date="2014-11-11T21:49:00Z"/>
                <w:rFonts w:ascii="Arial" w:eastAsia="Times New Roman" w:hAnsi="Arial" w:cs="Arial"/>
                <w:color w:val="000000"/>
                <w:sz w:val="20"/>
                <w:szCs w:val="20"/>
              </w:rPr>
            </w:pPr>
          </w:p>
        </w:tc>
      </w:tr>
      <w:tr w:rsidR="005C5A75" w:rsidRPr="00CD63CD" w14:paraId="08FCE1CB" w14:textId="77777777" w:rsidTr="00C05BD1">
        <w:trPr>
          <w:trHeight w:val="232"/>
          <w:ins w:id="9145" w:author="Arjan" w:date="2014-11-11T21:49:00Z"/>
        </w:trPr>
        <w:tc>
          <w:tcPr>
            <w:tcW w:w="3780" w:type="dxa"/>
            <w:tcBorders>
              <w:top w:val="nil"/>
              <w:left w:val="nil"/>
              <w:bottom w:val="nil"/>
              <w:right w:val="nil"/>
            </w:tcBorders>
          </w:tcPr>
          <w:p w14:paraId="09702755" w14:textId="77777777" w:rsidR="005C5A75" w:rsidRPr="00CD63CD" w:rsidRDefault="005C5A75" w:rsidP="00C05BD1">
            <w:pPr>
              <w:autoSpaceDE w:val="0"/>
              <w:autoSpaceDN w:val="0"/>
              <w:adjustRightInd w:val="0"/>
              <w:spacing w:after="0" w:line="240" w:lineRule="auto"/>
              <w:rPr>
                <w:ins w:id="9146" w:author="Arjan" w:date="2014-11-11T21:49:00Z"/>
                <w:rFonts w:ascii="Arial" w:eastAsia="Times New Roman" w:hAnsi="Arial" w:cs="Arial"/>
                <w:color w:val="000000"/>
                <w:sz w:val="20"/>
                <w:szCs w:val="20"/>
              </w:rPr>
            </w:pPr>
            <w:ins w:id="9147" w:author="Arjan" w:date="2014-11-11T21:49:00Z">
              <w:r w:rsidRPr="00CD63C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2EA19C7B" w14:textId="77777777" w:rsidR="005C5A75" w:rsidRPr="00CD63CD" w:rsidRDefault="005C5A75" w:rsidP="00C05BD1">
            <w:pPr>
              <w:autoSpaceDE w:val="0"/>
              <w:autoSpaceDN w:val="0"/>
              <w:adjustRightInd w:val="0"/>
              <w:spacing w:after="0" w:line="240" w:lineRule="auto"/>
              <w:rPr>
                <w:ins w:id="9148" w:author="Arjan" w:date="2014-11-11T21:49:00Z"/>
                <w:rFonts w:ascii="Arial" w:eastAsia="Times New Roman" w:hAnsi="Arial" w:cs="Arial"/>
                <w:color w:val="000000"/>
                <w:sz w:val="20"/>
                <w:szCs w:val="20"/>
              </w:rPr>
            </w:pPr>
            <w:ins w:id="9149" w:author="Arjan" w:date="2014-11-11T21:49:00Z">
              <w:r>
                <w:rPr>
                  <w:rFonts w:ascii="Arial" w:eastAsia="Times New Roman" w:hAnsi="Arial" w:cs="Arial"/>
                  <w:color w:val="000000"/>
                  <w:sz w:val="20"/>
                  <w:szCs w:val="20"/>
                </w:rPr>
                <w:t>ZTC</w:t>
              </w:r>
            </w:ins>
          </w:p>
        </w:tc>
      </w:tr>
      <w:tr w:rsidR="005C5A75" w:rsidRPr="00CD63CD" w14:paraId="3C125F87" w14:textId="77777777" w:rsidTr="00C05BD1">
        <w:trPr>
          <w:trHeight w:val="232"/>
          <w:ins w:id="9150" w:author="Arjan" w:date="2014-11-11T21:49:00Z"/>
        </w:trPr>
        <w:tc>
          <w:tcPr>
            <w:tcW w:w="3780" w:type="dxa"/>
            <w:tcBorders>
              <w:top w:val="nil"/>
              <w:left w:val="nil"/>
              <w:bottom w:val="nil"/>
              <w:right w:val="nil"/>
            </w:tcBorders>
          </w:tcPr>
          <w:p w14:paraId="686EEAAE" w14:textId="77777777" w:rsidR="005C5A75" w:rsidRPr="00CD63CD" w:rsidRDefault="005C5A75" w:rsidP="00C05BD1">
            <w:pPr>
              <w:autoSpaceDE w:val="0"/>
              <w:autoSpaceDN w:val="0"/>
              <w:adjustRightInd w:val="0"/>
              <w:spacing w:after="0" w:line="240" w:lineRule="auto"/>
              <w:rPr>
                <w:ins w:id="9151"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022E0F6C" w14:textId="77777777" w:rsidR="005C5A75" w:rsidRPr="00CD63CD" w:rsidRDefault="005C5A75" w:rsidP="00C05BD1">
            <w:pPr>
              <w:autoSpaceDE w:val="0"/>
              <w:autoSpaceDN w:val="0"/>
              <w:adjustRightInd w:val="0"/>
              <w:spacing w:after="0" w:line="240" w:lineRule="auto"/>
              <w:rPr>
                <w:ins w:id="9152" w:author="Arjan" w:date="2014-11-11T21:49:00Z"/>
                <w:rFonts w:ascii="Arial" w:eastAsia="Times New Roman" w:hAnsi="Arial" w:cs="Arial"/>
                <w:color w:val="000000"/>
                <w:sz w:val="20"/>
                <w:szCs w:val="20"/>
              </w:rPr>
            </w:pPr>
          </w:p>
        </w:tc>
      </w:tr>
      <w:tr w:rsidR="005C5A75" w:rsidRPr="00CD63CD" w14:paraId="36009B04" w14:textId="77777777" w:rsidTr="00C05BD1">
        <w:trPr>
          <w:trHeight w:val="232"/>
          <w:ins w:id="9153" w:author="Arjan" w:date="2014-11-11T21:49:00Z"/>
        </w:trPr>
        <w:tc>
          <w:tcPr>
            <w:tcW w:w="3780" w:type="dxa"/>
            <w:tcBorders>
              <w:top w:val="nil"/>
              <w:left w:val="nil"/>
              <w:bottom w:val="nil"/>
              <w:right w:val="nil"/>
            </w:tcBorders>
          </w:tcPr>
          <w:p w14:paraId="27E787DA" w14:textId="77777777" w:rsidR="005C5A75" w:rsidRPr="00CD63CD" w:rsidRDefault="005C5A75" w:rsidP="00C05BD1">
            <w:pPr>
              <w:autoSpaceDE w:val="0"/>
              <w:autoSpaceDN w:val="0"/>
              <w:adjustRightInd w:val="0"/>
              <w:spacing w:after="0" w:line="240" w:lineRule="auto"/>
              <w:rPr>
                <w:ins w:id="9154" w:author="Arjan" w:date="2014-11-11T21:49:00Z"/>
                <w:rFonts w:ascii="Arial" w:eastAsia="Times New Roman" w:hAnsi="Arial" w:cs="Arial"/>
                <w:color w:val="000000"/>
                <w:sz w:val="20"/>
                <w:szCs w:val="20"/>
              </w:rPr>
            </w:pPr>
            <w:ins w:id="9155" w:author="Arjan" w:date="2014-11-11T21:49:00Z">
              <w:r w:rsidRPr="00CD63C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78537D73" w14:textId="77777777" w:rsidR="005C5A75" w:rsidRPr="00CD63CD" w:rsidRDefault="005C5A75" w:rsidP="00C05BD1">
            <w:pPr>
              <w:autoSpaceDE w:val="0"/>
              <w:autoSpaceDN w:val="0"/>
              <w:adjustRightInd w:val="0"/>
              <w:spacing w:after="0" w:line="240" w:lineRule="auto"/>
              <w:rPr>
                <w:ins w:id="9156" w:author="Arjan" w:date="2014-11-11T21:49:00Z"/>
                <w:rFonts w:ascii="Arial" w:eastAsia="Times New Roman" w:hAnsi="Arial" w:cs="Arial"/>
                <w:color w:val="000000"/>
                <w:sz w:val="20"/>
                <w:szCs w:val="20"/>
              </w:rPr>
            </w:pPr>
          </w:p>
        </w:tc>
      </w:tr>
      <w:tr w:rsidR="005C5A75" w:rsidRPr="00CD63CD" w14:paraId="49DCB551" w14:textId="77777777" w:rsidTr="00C05BD1">
        <w:trPr>
          <w:trHeight w:val="232"/>
          <w:ins w:id="9157" w:author="Arjan" w:date="2014-11-11T21:49:00Z"/>
        </w:trPr>
        <w:tc>
          <w:tcPr>
            <w:tcW w:w="3780" w:type="dxa"/>
            <w:tcBorders>
              <w:top w:val="nil"/>
              <w:left w:val="nil"/>
              <w:bottom w:val="nil"/>
              <w:right w:val="nil"/>
            </w:tcBorders>
          </w:tcPr>
          <w:p w14:paraId="5047B434" w14:textId="77777777" w:rsidR="005C5A75" w:rsidRPr="00CD63CD" w:rsidRDefault="005C5A75" w:rsidP="00C05BD1">
            <w:pPr>
              <w:autoSpaceDE w:val="0"/>
              <w:autoSpaceDN w:val="0"/>
              <w:adjustRightInd w:val="0"/>
              <w:spacing w:after="0" w:line="240" w:lineRule="auto"/>
              <w:rPr>
                <w:ins w:id="9158"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69D9213B" w14:textId="77777777" w:rsidR="005C5A75" w:rsidRPr="00CD63CD" w:rsidRDefault="005C5A75" w:rsidP="00C05BD1">
            <w:pPr>
              <w:autoSpaceDE w:val="0"/>
              <w:autoSpaceDN w:val="0"/>
              <w:adjustRightInd w:val="0"/>
              <w:spacing w:after="0" w:line="240" w:lineRule="auto"/>
              <w:rPr>
                <w:ins w:id="9159" w:author="Arjan" w:date="2014-11-11T21:49:00Z"/>
                <w:rFonts w:ascii="Arial" w:eastAsia="Times New Roman" w:hAnsi="Arial" w:cs="Arial"/>
                <w:color w:val="000000"/>
                <w:sz w:val="20"/>
                <w:szCs w:val="20"/>
              </w:rPr>
            </w:pPr>
          </w:p>
        </w:tc>
      </w:tr>
      <w:tr w:rsidR="005C5A75" w:rsidRPr="00CD63CD" w14:paraId="515AC607" w14:textId="77777777" w:rsidTr="00C05BD1">
        <w:trPr>
          <w:trHeight w:val="232"/>
          <w:ins w:id="9160" w:author="Arjan" w:date="2014-11-11T21:49:00Z"/>
        </w:trPr>
        <w:tc>
          <w:tcPr>
            <w:tcW w:w="3780" w:type="dxa"/>
            <w:tcBorders>
              <w:top w:val="nil"/>
              <w:left w:val="nil"/>
              <w:bottom w:val="nil"/>
              <w:right w:val="nil"/>
            </w:tcBorders>
          </w:tcPr>
          <w:p w14:paraId="3324B8F2" w14:textId="77777777" w:rsidR="005C5A75" w:rsidRPr="00CD63CD" w:rsidRDefault="005C5A75" w:rsidP="00C05BD1">
            <w:pPr>
              <w:autoSpaceDE w:val="0"/>
              <w:autoSpaceDN w:val="0"/>
              <w:adjustRightInd w:val="0"/>
              <w:spacing w:after="0" w:line="240" w:lineRule="auto"/>
              <w:rPr>
                <w:ins w:id="9161" w:author="Arjan" w:date="2014-11-11T21:49:00Z"/>
                <w:rFonts w:ascii="Arial" w:eastAsia="Times New Roman" w:hAnsi="Arial" w:cs="Arial"/>
                <w:color w:val="000000"/>
                <w:sz w:val="20"/>
                <w:szCs w:val="20"/>
              </w:rPr>
            </w:pPr>
            <w:ins w:id="9162" w:author="Arjan" w:date="2014-11-11T21:49:00Z">
              <w:r w:rsidRPr="00CD63C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22D7F18F" w14:textId="77777777" w:rsidR="005C5A75" w:rsidRPr="00CD63CD" w:rsidRDefault="005C5A75" w:rsidP="00C05BD1">
            <w:pPr>
              <w:autoSpaceDE w:val="0"/>
              <w:autoSpaceDN w:val="0"/>
              <w:adjustRightInd w:val="0"/>
              <w:spacing w:after="0" w:line="240" w:lineRule="auto"/>
              <w:rPr>
                <w:ins w:id="9163" w:author="Arjan" w:date="2014-11-11T21:49:00Z"/>
                <w:rFonts w:ascii="Arial" w:eastAsia="Times New Roman" w:hAnsi="Arial" w:cs="Arial"/>
                <w:color w:val="000000"/>
                <w:sz w:val="20"/>
                <w:szCs w:val="20"/>
              </w:rPr>
            </w:pPr>
            <w:ins w:id="9164" w:author="Arjan" w:date="2014-11-11T21:49:00Z">
              <w:r>
                <w:rPr>
                  <w:rFonts w:ascii="Arial" w:hAnsi="Arial" w:cs="Arial"/>
                  <w:sz w:val="20"/>
                  <w:szCs w:val="20"/>
                  <w:lang w:val="en-AU"/>
                </w:rPr>
                <w:t>e</w:t>
              </w:r>
              <w:r w:rsidRPr="00910F00">
                <w:rPr>
                  <w:rFonts w:ascii="Arial" w:hAnsi="Arial" w:cs="Arial"/>
                  <w:sz w:val="20"/>
                  <w:szCs w:val="20"/>
                  <w:lang w:val="en-AU"/>
                </w:rPr>
                <w:t>enheid</w:t>
              </w:r>
            </w:ins>
          </w:p>
        </w:tc>
      </w:tr>
      <w:tr w:rsidR="005C5A75" w:rsidRPr="00CD63CD" w14:paraId="33F57B9A" w14:textId="77777777" w:rsidTr="00C05BD1">
        <w:trPr>
          <w:trHeight w:val="232"/>
          <w:ins w:id="9165" w:author="Arjan" w:date="2014-11-11T21:49:00Z"/>
        </w:trPr>
        <w:tc>
          <w:tcPr>
            <w:tcW w:w="3780" w:type="dxa"/>
            <w:tcBorders>
              <w:top w:val="nil"/>
              <w:left w:val="nil"/>
              <w:bottom w:val="nil"/>
              <w:right w:val="nil"/>
            </w:tcBorders>
          </w:tcPr>
          <w:p w14:paraId="226BD489" w14:textId="77777777" w:rsidR="005C5A75" w:rsidRPr="00CD63CD" w:rsidRDefault="005C5A75" w:rsidP="00C05BD1">
            <w:pPr>
              <w:autoSpaceDE w:val="0"/>
              <w:autoSpaceDN w:val="0"/>
              <w:adjustRightInd w:val="0"/>
              <w:spacing w:after="0" w:line="240" w:lineRule="auto"/>
              <w:rPr>
                <w:ins w:id="9166"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1DC54504" w14:textId="77777777" w:rsidR="005C5A75" w:rsidRPr="00CD63CD" w:rsidRDefault="005C5A75" w:rsidP="00C05BD1">
            <w:pPr>
              <w:autoSpaceDE w:val="0"/>
              <w:autoSpaceDN w:val="0"/>
              <w:adjustRightInd w:val="0"/>
              <w:spacing w:after="0" w:line="240" w:lineRule="auto"/>
              <w:rPr>
                <w:ins w:id="9167" w:author="Arjan" w:date="2014-11-11T21:49:00Z"/>
                <w:rFonts w:ascii="Arial" w:eastAsia="Times New Roman" w:hAnsi="Arial" w:cs="Arial"/>
                <w:color w:val="000000"/>
                <w:sz w:val="20"/>
                <w:szCs w:val="20"/>
              </w:rPr>
            </w:pPr>
          </w:p>
        </w:tc>
      </w:tr>
      <w:tr w:rsidR="005C5A75" w:rsidRPr="00CB22FF" w14:paraId="3890119F" w14:textId="77777777" w:rsidTr="00C05BD1">
        <w:trPr>
          <w:trHeight w:val="232"/>
          <w:ins w:id="9168" w:author="Arjan" w:date="2014-11-11T21:49:00Z"/>
        </w:trPr>
        <w:tc>
          <w:tcPr>
            <w:tcW w:w="3780" w:type="dxa"/>
            <w:tcBorders>
              <w:top w:val="nil"/>
              <w:left w:val="nil"/>
              <w:bottom w:val="nil"/>
              <w:right w:val="nil"/>
            </w:tcBorders>
          </w:tcPr>
          <w:p w14:paraId="6B9391EB" w14:textId="77777777" w:rsidR="005C5A75" w:rsidRPr="00CD63CD" w:rsidRDefault="005C5A75" w:rsidP="00C05BD1">
            <w:pPr>
              <w:autoSpaceDE w:val="0"/>
              <w:autoSpaceDN w:val="0"/>
              <w:adjustRightInd w:val="0"/>
              <w:spacing w:after="0" w:line="240" w:lineRule="auto"/>
              <w:rPr>
                <w:ins w:id="9169" w:author="Arjan" w:date="2014-11-11T21:49:00Z"/>
                <w:rFonts w:ascii="Arial" w:eastAsia="Times New Roman" w:hAnsi="Arial" w:cs="Arial"/>
                <w:color w:val="000000"/>
                <w:sz w:val="20"/>
                <w:szCs w:val="20"/>
              </w:rPr>
            </w:pPr>
            <w:ins w:id="9170" w:author="Arjan" w:date="2014-11-11T21:49:00Z">
              <w:r w:rsidRPr="00CD63C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1751CF72" w14:textId="77777777" w:rsidR="005C5A75" w:rsidRPr="00DD0F4F" w:rsidRDefault="005C5A75" w:rsidP="00C05BD1">
            <w:pPr>
              <w:autoSpaceDE w:val="0"/>
              <w:autoSpaceDN w:val="0"/>
              <w:adjustRightInd w:val="0"/>
              <w:spacing w:after="0" w:line="240" w:lineRule="auto"/>
              <w:rPr>
                <w:ins w:id="9171" w:author="Arjan" w:date="2014-11-11T21:49:00Z"/>
                <w:rFonts w:ascii="Arial" w:eastAsia="Times New Roman" w:hAnsi="Arial" w:cs="Arial"/>
                <w:color w:val="000000"/>
                <w:sz w:val="20"/>
                <w:szCs w:val="20"/>
                <w:lang w:val="nl-NL"/>
              </w:rPr>
            </w:pPr>
            <w:ins w:id="9172" w:author="Arjan" w:date="2014-11-11T21:49:00Z">
              <w:r>
                <w:rPr>
                  <w:rFonts w:ascii="Arial" w:eastAsia="Times New Roman" w:hAnsi="Arial" w:cs="Arial"/>
                  <w:color w:val="000000"/>
                  <w:sz w:val="20"/>
                  <w:szCs w:val="20"/>
                  <w:lang w:val="nl-NL"/>
                </w:rPr>
                <w:t xml:space="preserve">De tijdseenheid waarin de doorlooptijd </w:t>
              </w:r>
            </w:ins>
            <w:ins w:id="9173" w:author="Arjan" w:date="2014-11-11T21:51:00Z">
              <w:r w:rsidR="00D9252C">
                <w:rPr>
                  <w:rFonts w:ascii="Arial" w:eastAsia="Times New Roman" w:hAnsi="Arial" w:cs="Arial"/>
                  <w:color w:val="000000"/>
                  <w:sz w:val="20"/>
                  <w:szCs w:val="20"/>
                  <w:lang w:val="nl-NL"/>
                </w:rPr>
                <w:t>voor het bereiken van de status</w:t>
              </w:r>
            </w:ins>
            <w:ins w:id="9174" w:author="Arjan" w:date="2014-11-11T21:49:00Z">
              <w:r>
                <w:rPr>
                  <w:rFonts w:ascii="Arial" w:eastAsia="Times New Roman" w:hAnsi="Arial" w:cs="Arial"/>
                  <w:color w:val="000000"/>
                  <w:sz w:val="20"/>
                  <w:szCs w:val="20"/>
                  <w:lang w:val="nl-NL"/>
                </w:rPr>
                <w:t xml:space="preserve"> is uitgedrukt.</w:t>
              </w:r>
            </w:ins>
          </w:p>
        </w:tc>
      </w:tr>
      <w:tr w:rsidR="005C5A75" w:rsidRPr="00CB22FF" w14:paraId="772621DA" w14:textId="77777777" w:rsidTr="00C05BD1">
        <w:trPr>
          <w:trHeight w:val="232"/>
          <w:ins w:id="9175" w:author="Arjan" w:date="2014-11-11T21:49:00Z"/>
        </w:trPr>
        <w:tc>
          <w:tcPr>
            <w:tcW w:w="3780" w:type="dxa"/>
            <w:tcBorders>
              <w:top w:val="nil"/>
              <w:left w:val="nil"/>
              <w:bottom w:val="nil"/>
              <w:right w:val="nil"/>
            </w:tcBorders>
          </w:tcPr>
          <w:p w14:paraId="0A00C600" w14:textId="77777777" w:rsidR="005C5A75" w:rsidRPr="00DD0F4F" w:rsidRDefault="005C5A75" w:rsidP="00C05BD1">
            <w:pPr>
              <w:autoSpaceDE w:val="0"/>
              <w:autoSpaceDN w:val="0"/>
              <w:adjustRightInd w:val="0"/>
              <w:spacing w:after="0" w:line="240" w:lineRule="auto"/>
              <w:rPr>
                <w:ins w:id="9176" w:author="Arjan" w:date="2014-11-11T21:49: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5AB89B2E" w14:textId="77777777" w:rsidR="005C5A75" w:rsidRPr="00DD0F4F" w:rsidRDefault="005C5A75" w:rsidP="00C05BD1">
            <w:pPr>
              <w:autoSpaceDE w:val="0"/>
              <w:autoSpaceDN w:val="0"/>
              <w:adjustRightInd w:val="0"/>
              <w:spacing w:after="0" w:line="240" w:lineRule="auto"/>
              <w:rPr>
                <w:ins w:id="9177" w:author="Arjan" w:date="2014-11-11T21:49:00Z"/>
                <w:rFonts w:ascii="Arial" w:eastAsia="Times New Roman" w:hAnsi="Arial" w:cs="Arial"/>
                <w:color w:val="000000"/>
                <w:sz w:val="20"/>
                <w:szCs w:val="20"/>
                <w:lang w:val="nl-NL"/>
              </w:rPr>
            </w:pPr>
          </w:p>
        </w:tc>
      </w:tr>
      <w:tr w:rsidR="005C5A75" w:rsidRPr="00CD63CD" w14:paraId="29846E2D" w14:textId="77777777" w:rsidTr="00C05BD1">
        <w:trPr>
          <w:trHeight w:val="232"/>
          <w:ins w:id="9178" w:author="Arjan" w:date="2014-11-11T21:49:00Z"/>
        </w:trPr>
        <w:tc>
          <w:tcPr>
            <w:tcW w:w="3780" w:type="dxa"/>
            <w:tcBorders>
              <w:top w:val="nil"/>
              <w:left w:val="nil"/>
              <w:bottom w:val="nil"/>
              <w:right w:val="nil"/>
            </w:tcBorders>
          </w:tcPr>
          <w:p w14:paraId="0CEDA8DA" w14:textId="77777777" w:rsidR="005C5A75" w:rsidRPr="00CD63CD" w:rsidRDefault="005C5A75" w:rsidP="00C05BD1">
            <w:pPr>
              <w:autoSpaceDE w:val="0"/>
              <w:autoSpaceDN w:val="0"/>
              <w:adjustRightInd w:val="0"/>
              <w:spacing w:after="0" w:line="240" w:lineRule="auto"/>
              <w:rPr>
                <w:ins w:id="9179" w:author="Arjan" w:date="2014-11-11T21:49:00Z"/>
                <w:rFonts w:ascii="Arial" w:eastAsia="Times New Roman" w:hAnsi="Arial" w:cs="Arial"/>
                <w:color w:val="000000"/>
                <w:sz w:val="20"/>
                <w:szCs w:val="20"/>
              </w:rPr>
            </w:pPr>
            <w:ins w:id="9180" w:author="Arjan" w:date="2014-11-11T21:49:00Z">
              <w:r w:rsidRPr="00CD63C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14736207" w14:textId="77777777" w:rsidR="005C5A75" w:rsidRPr="00CD63CD" w:rsidRDefault="005C5A75" w:rsidP="00C05BD1">
            <w:pPr>
              <w:autoSpaceDE w:val="0"/>
              <w:autoSpaceDN w:val="0"/>
              <w:adjustRightInd w:val="0"/>
              <w:spacing w:after="0" w:line="240" w:lineRule="auto"/>
              <w:rPr>
                <w:ins w:id="9181" w:author="Arjan" w:date="2014-11-11T21:49:00Z"/>
                <w:rFonts w:ascii="Arial" w:eastAsia="Times New Roman" w:hAnsi="Arial" w:cs="Arial"/>
                <w:color w:val="000000"/>
                <w:sz w:val="20"/>
                <w:szCs w:val="20"/>
              </w:rPr>
            </w:pPr>
            <w:ins w:id="9182" w:author="Arjan" w:date="2014-11-11T21:49:00Z">
              <w:r>
                <w:rPr>
                  <w:rFonts w:ascii="Arial" w:eastAsia="Times New Roman" w:hAnsi="Arial" w:cs="Arial"/>
                  <w:color w:val="000000"/>
                  <w:sz w:val="20"/>
                  <w:szCs w:val="20"/>
                </w:rPr>
                <w:t>ZTC</w:t>
              </w:r>
              <w:r w:rsidRPr="00717312">
                <w:rPr>
                  <w:rFonts w:ascii="Arial" w:eastAsia="Times New Roman" w:hAnsi="Arial" w:cs="Arial"/>
                  <w:color w:val="000000"/>
                  <w:sz w:val="20"/>
                  <w:szCs w:val="20"/>
                </w:rPr>
                <w:t xml:space="preserve"> </w:t>
              </w:r>
            </w:ins>
          </w:p>
        </w:tc>
      </w:tr>
      <w:tr w:rsidR="005C5A75" w:rsidRPr="00CD63CD" w14:paraId="71662C3D" w14:textId="77777777" w:rsidTr="00C05BD1">
        <w:trPr>
          <w:trHeight w:val="232"/>
          <w:ins w:id="9183" w:author="Arjan" w:date="2014-11-11T21:49:00Z"/>
        </w:trPr>
        <w:tc>
          <w:tcPr>
            <w:tcW w:w="3780" w:type="dxa"/>
            <w:tcBorders>
              <w:top w:val="nil"/>
              <w:left w:val="nil"/>
              <w:bottom w:val="nil"/>
              <w:right w:val="nil"/>
            </w:tcBorders>
          </w:tcPr>
          <w:p w14:paraId="588380B3" w14:textId="77777777" w:rsidR="005C5A75" w:rsidRPr="00CD63CD" w:rsidRDefault="005C5A75" w:rsidP="00C05BD1">
            <w:pPr>
              <w:autoSpaceDE w:val="0"/>
              <w:autoSpaceDN w:val="0"/>
              <w:adjustRightInd w:val="0"/>
              <w:spacing w:after="0" w:line="240" w:lineRule="auto"/>
              <w:rPr>
                <w:ins w:id="9184"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47ED3063" w14:textId="77777777" w:rsidR="005C5A75" w:rsidRPr="00CD63CD" w:rsidRDefault="005C5A75" w:rsidP="00C05BD1">
            <w:pPr>
              <w:autoSpaceDE w:val="0"/>
              <w:autoSpaceDN w:val="0"/>
              <w:adjustRightInd w:val="0"/>
              <w:spacing w:after="0" w:line="240" w:lineRule="auto"/>
              <w:rPr>
                <w:ins w:id="9185" w:author="Arjan" w:date="2014-11-11T21:49:00Z"/>
                <w:rFonts w:ascii="Arial" w:eastAsia="Times New Roman" w:hAnsi="Arial" w:cs="Arial"/>
                <w:color w:val="000000"/>
                <w:sz w:val="20"/>
                <w:szCs w:val="20"/>
              </w:rPr>
            </w:pPr>
          </w:p>
        </w:tc>
      </w:tr>
      <w:tr w:rsidR="005C5A75" w:rsidRPr="00CD63CD" w14:paraId="584ACC5B" w14:textId="77777777" w:rsidTr="00C05BD1">
        <w:trPr>
          <w:trHeight w:val="232"/>
          <w:ins w:id="9186" w:author="Arjan" w:date="2014-11-11T21:49:00Z"/>
        </w:trPr>
        <w:tc>
          <w:tcPr>
            <w:tcW w:w="3780" w:type="dxa"/>
            <w:tcBorders>
              <w:top w:val="nil"/>
              <w:left w:val="nil"/>
              <w:bottom w:val="nil"/>
              <w:right w:val="nil"/>
            </w:tcBorders>
          </w:tcPr>
          <w:p w14:paraId="77BC1E09" w14:textId="77777777" w:rsidR="005C5A75" w:rsidRPr="00CD63CD" w:rsidRDefault="005C5A75" w:rsidP="00C05BD1">
            <w:pPr>
              <w:autoSpaceDE w:val="0"/>
              <w:autoSpaceDN w:val="0"/>
              <w:adjustRightInd w:val="0"/>
              <w:spacing w:after="0" w:line="240" w:lineRule="auto"/>
              <w:rPr>
                <w:ins w:id="9187" w:author="Arjan" w:date="2014-11-11T21:49:00Z"/>
                <w:rFonts w:ascii="Arial" w:eastAsia="Times New Roman" w:hAnsi="Arial" w:cs="Arial"/>
                <w:color w:val="000000"/>
                <w:sz w:val="20"/>
                <w:szCs w:val="20"/>
              </w:rPr>
            </w:pPr>
            <w:ins w:id="9188" w:author="Arjan" w:date="2014-11-11T21:49:00Z">
              <w:r w:rsidRPr="00CD63C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06D94578" w14:textId="77777777" w:rsidR="005C5A75" w:rsidRPr="00CD63CD" w:rsidRDefault="005C5A75" w:rsidP="00C05BD1">
            <w:pPr>
              <w:autoSpaceDE w:val="0"/>
              <w:autoSpaceDN w:val="0"/>
              <w:adjustRightInd w:val="0"/>
              <w:spacing w:after="0" w:line="240" w:lineRule="auto"/>
              <w:rPr>
                <w:ins w:id="9189" w:author="Arjan" w:date="2014-11-11T21:49:00Z"/>
                <w:rFonts w:ascii="Arial" w:eastAsia="Times New Roman" w:hAnsi="Arial" w:cs="Arial"/>
                <w:color w:val="000000"/>
                <w:sz w:val="20"/>
                <w:szCs w:val="20"/>
              </w:rPr>
            </w:pPr>
            <w:ins w:id="9190" w:author="Arjan" w:date="2014-11-11T21:49:00Z">
              <w:r w:rsidRPr="00717312">
                <w:rPr>
                  <w:rFonts w:ascii="Arial" w:eastAsia="Times New Roman" w:hAnsi="Arial" w:cs="Arial"/>
                  <w:color w:val="000000"/>
                  <w:sz w:val="20"/>
                  <w:szCs w:val="20"/>
                </w:rPr>
                <w:t>1-</w:t>
              </w:r>
              <w:r>
                <w:rPr>
                  <w:rFonts w:ascii="Arial" w:eastAsia="Times New Roman" w:hAnsi="Arial" w:cs="Arial"/>
                  <w:color w:val="000000"/>
                  <w:sz w:val="20"/>
                  <w:szCs w:val="20"/>
                </w:rPr>
                <w:t>11</w:t>
              </w:r>
              <w:r w:rsidRPr="00717312">
                <w:rPr>
                  <w:rFonts w:ascii="Arial" w:eastAsia="Times New Roman" w:hAnsi="Arial" w:cs="Arial"/>
                  <w:color w:val="000000"/>
                  <w:sz w:val="20"/>
                  <w:szCs w:val="20"/>
                </w:rPr>
                <w:t>-201</w:t>
              </w:r>
              <w:r>
                <w:rPr>
                  <w:rFonts w:ascii="Arial" w:eastAsia="Times New Roman" w:hAnsi="Arial" w:cs="Arial"/>
                  <w:color w:val="000000"/>
                  <w:sz w:val="20"/>
                  <w:szCs w:val="20"/>
                </w:rPr>
                <w:t>4</w:t>
              </w:r>
            </w:ins>
          </w:p>
        </w:tc>
      </w:tr>
      <w:tr w:rsidR="005C5A75" w:rsidRPr="00CD63CD" w14:paraId="396A6D35" w14:textId="77777777" w:rsidTr="00C05BD1">
        <w:trPr>
          <w:trHeight w:val="232"/>
          <w:ins w:id="9191" w:author="Arjan" w:date="2014-11-11T21:49:00Z"/>
        </w:trPr>
        <w:tc>
          <w:tcPr>
            <w:tcW w:w="3780" w:type="dxa"/>
            <w:tcBorders>
              <w:top w:val="nil"/>
              <w:left w:val="nil"/>
              <w:bottom w:val="nil"/>
              <w:right w:val="nil"/>
            </w:tcBorders>
          </w:tcPr>
          <w:p w14:paraId="488EAF00" w14:textId="77777777" w:rsidR="005C5A75" w:rsidRPr="00CD63CD" w:rsidRDefault="005C5A75" w:rsidP="00C05BD1">
            <w:pPr>
              <w:autoSpaceDE w:val="0"/>
              <w:autoSpaceDN w:val="0"/>
              <w:adjustRightInd w:val="0"/>
              <w:spacing w:after="0" w:line="240" w:lineRule="auto"/>
              <w:rPr>
                <w:ins w:id="9192"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24DC7B14" w14:textId="77777777" w:rsidR="005C5A75" w:rsidRPr="00CD63CD" w:rsidRDefault="005C5A75" w:rsidP="00C05BD1">
            <w:pPr>
              <w:autoSpaceDE w:val="0"/>
              <w:autoSpaceDN w:val="0"/>
              <w:adjustRightInd w:val="0"/>
              <w:spacing w:after="0" w:line="240" w:lineRule="auto"/>
              <w:rPr>
                <w:ins w:id="9193" w:author="Arjan" w:date="2014-11-11T21:49:00Z"/>
                <w:rFonts w:ascii="Arial" w:eastAsia="Times New Roman" w:hAnsi="Arial" w:cs="Arial"/>
                <w:color w:val="000000"/>
                <w:sz w:val="20"/>
                <w:szCs w:val="20"/>
              </w:rPr>
            </w:pPr>
          </w:p>
        </w:tc>
      </w:tr>
      <w:tr w:rsidR="005C5A75" w:rsidRPr="00CB22FF" w14:paraId="01D38357" w14:textId="77777777" w:rsidTr="00C05BD1">
        <w:trPr>
          <w:trHeight w:val="232"/>
          <w:ins w:id="9194" w:author="Arjan" w:date="2014-11-11T21:49:00Z"/>
        </w:trPr>
        <w:tc>
          <w:tcPr>
            <w:tcW w:w="3780" w:type="dxa"/>
            <w:tcBorders>
              <w:top w:val="nil"/>
              <w:left w:val="nil"/>
              <w:bottom w:val="nil"/>
              <w:right w:val="nil"/>
            </w:tcBorders>
          </w:tcPr>
          <w:p w14:paraId="42EC53E9" w14:textId="77777777" w:rsidR="005C5A75" w:rsidRPr="00CD63CD" w:rsidRDefault="005C5A75" w:rsidP="00C05BD1">
            <w:pPr>
              <w:autoSpaceDE w:val="0"/>
              <w:autoSpaceDN w:val="0"/>
              <w:adjustRightInd w:val="0"/>
              <w:spacing w:after="0" w:line="240" w:lineRule="auto"/>
              <w:rPr>
                <w:ins w:id="9195" w:author="Arjan" w:date="2014-11-11T21:49:00Z"/>
                <w:rFonts w:ascii="Arial" w:eastAsia="Times New Roman" w:hAnsi="Arial" w:cs="Arial"/>
                <w:color w:val="000000"/>
                <w:sz w:val="20"/>
                <w:szCs w:val="20"/>
              </w:rPr>
            </w:pPr>
            <w:ins w:id="9196" w:author="Arjan" w:date="2014-11-11T21:49:00Z">
              <w:r w:rsidRPr="00CD63C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7F5BDA52" w14:textId="77777777" w:rsidR="005C5A75" w:rsidRPr="00DD0F4F" w:rsidRDefault="005C5A75" w:rsidP="00D9252C">
            <w:pPr>
              <w:autoSpaceDE w:val="0"/>
              <w:autoSpaceDN w:val="0"/>
              <w:adjustRightInd w:val="0"/>
              <w:spacing w:after="0" w:line="240" w:lineRule="auto"/>
              <w:rPr>
                <w:ins w:id="9197" w:author="Arjan" w:date="2014-11-11T21:49:00Z"/>
                <w:rFonts w:ascii="Arial" w:eastAsia="Times New Roman" w:hAnsi="Arial" w:cs="Arial"/>
                <w:color w:val="000000"/>
                <w:sz w:val="20"/>
                <w:szCs w:val="20"/>
                <w:lang w:val="nl-NL"/>
              </w:rPr>
            </w:pPr>
            <w:ins w:id="9198" w:author="Arjan" w:date="2014-11-11T21:49:00Z">
              <w:r>
                <w:rPr>
                  <w:rFonts w:ascii="Arial" w:eastAsia="Times New Roman" w:hAnsi="Arial" w:cs="Arial"/>
                  <w:color w:val="000000"/>
                  <w:sz w:val="20"/>
                  <w:szCs w:val="20"/>
                  <w:lang w:val="nl-NL"/>
                </w:rPr>
                <w:t>Het betreft een subattribuutsoort van de groepattribuutsoort ‘</w:t>
              </w:r>
              <w:r w:rsidR="00DA5D93" w:rsidRPr="00BE10FF">
                <w:rPr>
                  <w:rFonts w:ascii="Arial" w:hAnsi="Arial" w:cs="Arial"/>
                  <w:szCs w:val="24"/>
                  <w:lang w:val="en-AU"/>
                </w:rPr>
                <w:fldChar w:fldCharType="begin" w:fldLock="1"/>
              </w:r>
              <w:r w:rsidRPr="005561F3">
                <w:rPr>
                  <w:rFonts w:ascii="Arial" w:hAnsi="Arial" w:cs="Arial"/>
                  <w:szCs w:val="24"/>
                  <w:lang w:val="nl-NL"/>
                </w:rPr>
                <w:instrText xml:space="preserve">MERGEFIELD </w:instrText>
              </w:r>
              <w:r w:rsidRPr="005561F3">
                <w:rPr>
                  <w:rFonts w:ascii="Calibri" w:hAnsi="Calibri" w:cs="Arial"/>
                  <w:color w:val="0F0F0F"/>
                  <w:szCs w:val="24"/>
                  <w:lang w:val="nl-NL"/>
                </w:rPr>
                <w:instrText>Att.Name</w:instrText>
              </w:r>
              <w:r w:rsidR="00DA5D93" w:rsidRPr="00BE10FF">
                <w:rPr>
                  <w:rFonts w:ascii="Arial" w:hAnsi="Arial" w:cs="Arial"/>
                  <w:szCs w:val="24"/>
                  <w:lang w:val="en-AU"/>
                </w:rPr>
                <w:fldChar w:fldCharType="separate"/>
              </w:r>
              <w:r w:rsidRPr="005561F3">
                <w:rPr>
                  <w:rFonts w:ascii="Calibri" w:hAnsi="Calibri" w:cs="Arial"/>
                  <w:color w:val="0F0F0F"/>
                  <w:szCs w:val="24"/>
                  <w:lang w:val="nl-NL"/>
                </w:rPr>
                <w:t xml:space="preserve">Doorlooptijd </w:t>
              </w:r>
            </w:ins>
            <w:ins w:id="9199" w:author="Arjan" w:date="2014-11-11T21:51:00Z">
              <w:r w:rsidR="00D9252C" w:rsidRPr="005561F3">
                <w:rPr>
                  <w:rFonts w:ascii="Calibri" w:hAnsi="Calibri" w:cs="Arial"/>
                  <w:color w:val="0F0F0F"/>
                  <w:szCs w:val="24"/>
                  <w:lang w:val="nl-NL"/>
                </w:rPr>
                <w:t>status</w:t>
              </w:r>
            </w:ins>
            <w:ins w:id="9200" w:author="Arjan" w:date="2014-11-11T21:49:00Z">
              <w:r w:rsidR="00DA5D93" w:rsidRPr="00BE10FF">
                <w:rPr>
                  <w:rFonts w:ascii="Arial" w:hAnsi="Arial" w:cs="Arial"/>
                  <w:szCs w:val="24"/>
                  <w:lang w:val="en-AU"/>
                </w:rPr>
                <w:fldChar w:fldCharType="end"/>
              </w:r>
              <w:r w:rsidRPr="005561F3">
                <w:rPr>
                  <w:rFonts w:ascii="Arial" w:hAnsi="Arial" w:cs="Arial"/>
                  <w:szCs w:val="24"/>
                  <w:lang w:val="nl-NL"/>
                </w:rPr>
                <w:t>’</w:t>
              </w:r>
            </w:ins>
          </w:p>
        </w:tc>
      </w:tr>
      <w:tr w:rsidR="005C5A75" w:rsidRPr="00CB22FF" w14:paraId="64044C53" w14:textId="77777777" w:rsidTr="00C05BD1">
        <w:trPr>
          <w:trHeight w:val="232"/>
          <w:ins w:id="9201" w:author="Arjan" w:date="2014-11-11T21:49:00Z"/>
        </w:trPr>
        <w:tc>
          <w:tcPr>
            <w:tcW w:w="3780" w:type="dxa"/>
            <w:tcBorders>
              <w:top w:val="nil"/>
              <w:left w:val="nil"/>
              <w:bottom w:val="nil"/>
              <w:right w:val="nil"/>
            </w:tcBorders>
          </w:tcPr>
          <w:p w14:paraId="2A624459" w14:textId="77777777" w:rsidR="005C5A75" w:rsidRPr="00DD0F4F" w:rsidRDefault="005C5A75" w:rsidP="00C05BD1">
            <w:pPr>
              <w:autoSpaceDE w:val="0"/>
              <w:autoSpaceDN w:val="0"/>
              <w:adjustRightInd w:val="0"/>
              <w:spacing w:after="0" w:line="240" w:lineRule="auto"/>
              <w:rPr>
                <w:ins w:id="9202" w:author="Arjan" w:date="2014-11-11T21:49: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16E4D677" w14:textId="77777777" w:rsidR="005C5A75" w:rsidRPr="00DD0F4F" w:rsidRDefault="005C5A75" w:rsidP="00C05BD1">
            <w:pPr>
              <w:autoSpaceDE w:val="0"/>
              <w:autoSpaceDN w:val="0"/>
              <w:adjustRightInd w:val="0"/>
              <w:spacing w:after="0" w:line="240" w:lineRule="auto"/>
              <w:rPr>
                <w:ins w:id="9203" w:author="Arjan" w:date="2014-11-11T21:49:00Z"/>
                <w:rFonts w:ascii="Arial" w:eastAsia="Times New Roman" w:hAnsi="Arial" w:cs="Arial"/>
                <w:color w:val="000000"/>
                <w:sz w:val="20"/>
                <w:szCs w:val="20"/>
                <w:lang w:val="nl-NL"/>
              </w:rPr>
            </w:pPr>
          </w:p>
        </w:tc>
      </w:tr>
      <w:tr w:rsidR="005C5A75" w:rsidRPr="00CD63CD" w14:paraId="5C0A8457" w14:textId="77777777" w:rsidTr="00C05BD1">
        <w:trPr>
          <w:trHeight w:val="232"/>
          <w:ins w:id="9204" w:author="Arjan" w:date="2014-11-11T21:49:00Z"/>
        </w:trPr>
        <w:tc>
          <w:tcPr>
            <w:tcW w:w="3780" w:type="dxa"/>
            <w:tcBorders>
              <w:top w:val="nil"/>
              <w:left w:val="nil"/>
              <w:bottom w:val="nil"/>
              <w:right w:val="nil"/>
            </w:tcBorders>
          </w:tcPr>
          <w:p w14:paraId="13F0F5BB" w14:textId="77777777" w:rsidR="005C5A75" w:rsidRPr="00CD63CD" w:rsidRDefault="005C5A75" w:rsidP="00C05BD1">
            <w:pPr>
              <w:autoSpaceDE w:val="0"/>
              <w:autoSpaceDN w:val="0"/>
              <w:adjustRightInd w:val="0"/>
              <w:spacing w:after="0" w:line="240" w:lineRule="auto"/>
              <w:rPr>
                <w:ins w:id="9205" w:author="Arjan" w:date="2014-11-11T21:49:00Z"/>
                <w:rFonts w:ascii="Arial" w:eastAsia="Times New Roman" w:hAnsi="Arial" w:cs="Arial"/>
                <w:color w:val="000000"/>
                <w:sz w:val="20"/>
                <w:szCs w:val="20"/>
              </w:rPr>
            </w:pPr>
            <w:ins w:id="9206" w:author="Arjan" w:date="2014-11-11T21:49:00Z">
              <w:r w:rsidRPr="00CD63CD">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1E0FB7CA" w14:textId="77777777" w:rsidR="005C5A75" w:rsidRPr="00CD63CD" w:rsidRDefault="005C5A75" w:rsidP="00C05BD1">
            <w:pPr>
              <w:autoSpaceDE w:val="0"/>
              <w:autoSpaceDN w:val="0"/>
              <w:adjustRightInd w:val="0"/>
              <w:spacing w:after="0" w:line="240" w:lineRule="auto"/>
              <w:rPr>
                <w:ins w:id="9207" w:author="Arjan" w:date="2014-11-11T21:49:00Z"/>
                <w:rFonts w:ascii="Arial" w:eastAsia="Times New Roman" w:hAnsi="Arial" w:cs="Arial"/>
                <w:color w:val="000000"/>
                <w:sz w:val="20"/>
                <w:szCs w:val="20"/>
              </w:rPr>
            </w:pPr>
            <w:ins w:id="9208" w:author="Arjan" w:date="2014-11-11T21:49:00Z">
              <w:r>
                <w:rPr>
                  <w:rFonts w:ascii="Arial" w:hAnsi="Arial" w:cs="Arial"/>
                  <w:sz w:val="20"/>
                  <w:szCs w:val="20"/>
                  <w:lang w:val="en-AU"/>
                </w:rPr>
                <w:t>A11</w:t>
              </w:r>
            </w:ins>
          </w:p>
        </w:tc>
      </w:tr>
      <w:tr w:rsidR="005C5A75" w:rsidRPr="00CD63CD" w14:paraId="70CE4B81" w14:textId="77777777" w:rsidTr="00C05BD1">
        <w:trPr>
          <w:trHeight w:val="232"/>
          <w:ins w:id="9209" w:author="Arjan" w:date="2014-11-11T21:49:00Z"/>
        </w:trPr>
        <w:tc>
          <w:tcPr>
            <w:tcW w:w="3780" w:type="dxa"/>
            <w:tcBorders>
              <w:top w:val="nil"/>
              <w:left w:val="nil"/>
              <w:bottom w:val="nil"/>
              <w:right w:val="nil"/>
            </w:tcBorders>
          </w:tcPr>
          <w:p w14:paraId="1A83F425" w14:textId="77777777" w:rsidR="005C5A75" w:rsidRPr="00CD63CD" w:rsidRDefault="005C5A75" w:rsidP="00C05BD1">
            <w:pPr>
              <w:autoSpaceDE w:val="0"/>
              <w:autoSpaceDN w:val="0"/>
              <w:adjustRightInd w:val="0"/>
              <w:spacing w:after="0" w:line="240" w:lineRule="auto"/>
              <w:rPr>
                <w:ins w:id="9210"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5339F08E" w14:textId="77777777" w:rsidR="005C5A75" w:rsidRPr="00CD63CD" w:rsidRDefault="005C5A75" w:rsidP="00C05BD1">
            <w:pPr>
              <w:autoSpaceDE w:val="0"/>
              <w:autoSpaceDN w:val="0"/>
              <w:adjustRightInd w:val="0"/>
              <w:spacing w:after="0" w:line="240" w:lineRule="auto"/>
              <w:rPr>
                <w:ins w:id="9211" w:author="Arjan" w:date="2014-11-11T21:49:00Z"/>
                <w:rFonts w:ascii="Arial" w:eastAsia="Times New Roman" w:hAnsi="Arial" w:cs="Arial"/>
                <w:color w:val="000000"/>
                <w:sz w:val="20"/>
                <w:szCs w:val="20"/>
              </w:rPr>
            </w:pPr>
          </w:p>
        </w:tc>
      </w:tr>
      <w:tr w:rsidR="005C5A75" w:rsidRPr="005E066D" w14:paraId="7E53CE38" w14:textId="77777777" w:rsidTr="00C05BD1">
        <w:trPr>
          <w:trHeight w:val="232"/>
          <w:ins w:id="9212" w:author="Arjan" w:date="2014-11-11T21:49:00Z"/>
        </w:trPr>
        <w:tc>
          <w:tcPr>
            <w:tcW w:w="3780" w:type="dxa"/>
            <w:tcBorders>
              <w:top w:val="nil"/>
              <w:left w:val="nil"/>
              <w:bottom w:val="nil"/>
              <w:right w:val="nil"/>
            </w:tcBorders>
          </w:tcPr>
          <w:p w14:paraId="35337E7D" w14:textId="77777777" w:rsidR="005C5A75" w:rsidRPr="00CD63CD" w:rsidRDefault="005C5A75" w:rsidP="00C05BD1">
            <w:pPr>
              <w:autoSpaceDE w:val="0"/>
              <w:autoSpaceDN w:val="0"/>
              <w:adjustRightInd w:val="0"/>
              <w:spacing w:after="0" w:line="240" w:lineRule="auto"/>
              <w:rPr>
                <w:ins w:id="9213" w:author="Arjan" w:date="2014-11-11T21:49:00Z"/>
                <w:rFonts w:ascii="Arial" w:eastAsia="Times New Roman" w:hAnsi="Arial" w:cs="Arial"/>
                <w:color w:val="000000"/>
                <w:sz w:val="20"/>
                <w:szCs w:val="20"/>
              </w:rPr>
            </w:pPr>
            <w:ins w:id="9214" w:author="Arjan" w:date="2014-11-11T21:49:00Z">
              <w:r w:rsidRPr="00CD63CD">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1388472C" w14:textId="77777777" w:rsidR="005C5A75" w:rsidRDefault="005C5A75" w:rsidP="00C05BD1">
            <w:pPr>
              <w:autoSpaceDE w:val="0"/>
              <w:autoSpaceDN w:val="0"/>
              <w:adjustRightInd w:val="0"/>
              <w:spacing w:after="0" w:line="240" w:lineRule="auto"/>
              <w:rPr>
                <w:ins w:id="9215" w:author="Arjan" w:date="2014-11-11T21:49:00Z"/>
                <w:rFonts w:ascii="Arial" w:eastAsia="Times New Roman" w:hAnsi="Arial" w:cs="Arial"/>
                <w:color w:val="000000"/>
                <w:sz w:val="20"/>
                <w:szCs w:val="20"/>
                <w:lang w:val="nl-NL"/>
              </w:rPr>
            </w:pPr>
            <w:ins w:id="9216" w:author="Arjan" w:date="2014-11-11T21:49:00Z">
              <w:r>
                <w:rPr>
                  <w:rFonts w:ascii="Arial" w:eastAsia="Times New Roman" w:hAnsi="Arial" w:cs="Arial"/>
                  <w:color w:val="000000"/>
                  <w:sz w:val="20"/>
                  <w:szCs w:val="20"/>
                  <w:lang w:val="nl-NL"/>
                </w:rPr>
                <w:t>- “werkdag” (werkbare dagen</w:t>
              </w:r>
            </w:ins>
            <w:ins w:id="9217" w:author="Arjan" w:date="2014-11-11T22:11:00Z">
              <w:r w:rsidR="00F533C2">
                <w:rPr>
                  <w:rFonts w:ascii="Arial" w:eastAsia="Times New Roman" w:hAnsi="Arial" w:cs="Arial"/>
                  <w:color w:val="000000"/>
                  <w:sz w:val="20"/>
                  <w:szCs w:val="20"/>
                  <w:lang w:val="nl-NL"/>
                </w:rPr>
                <w:t xml:space="preserve"> d.w.z. alle dagen m.u.v. zaterdagen, zondagen en erkende feestdagen</w:t>
              </w:r>
            </w:ins>
            <w:ins w:id="9218" w:author="Arjan" w:date="2014-11-11T21:49:00Z">
              <w:r>
                <w:rPr>
                  <w:rFonts w:ascii="Arial" w:eastAsia="Times New Roman" w:hAnsi="Arial" w:cs="Arial"/>
                  <w:color w:val="000000"/>
                  <w:sz w:val="20"/>
                  <w:szCs w:val="20"/>
                  <w:lang w:val="nl-NL"/>
                </w:rPr>
                <w:t>)</w:t>
              </w:r>
            </w:ins>
          </w:p>
          <w:p w14:paraId="6E1F1A94" w14:textId="77777777" w:rsidR="005C5A75" w:rsidRDefault="005C5A75" w:rsidP="00C05BD1">
            <w:pPr>
              <w:autoSpaceDE w:val="0"/>
              <w:autoSpaceDN w:val="0"/>
              <w:adjustRightInd w:val="0"/>
              <w:spacing w:after="0" w:line="240" w:lineRule="auto"/>
              <w:rPr>
                <w:ins w:id="9219" w:author="Arjan" w:date="2014-11-11T21:49:00Z"/>
                <w:rFonts w:ascii="Arial" w:eastAsia="Times New Roman" w:hAnsi="Arial" w:cs="Arial"/>
                <w:color w:val="000000"/>
                <w:sz w:val="20"/>
                <w:szCs w:val="20"/>
                <w:lang w:val="nl-NL"/>
              </w:rPr>
            </w:pPr>
            <w:ins w:id="9220" w:author="Arjan" w:date="2014-11-11T21:49:00Z">
              <w:r>
                <w:rPr>
                  <w:rFonts w:ascii="Arial" w:eastAsia="Times New Roman" w:hAnsi="Arial" w:cs="Arial"/>
                  <w:color w:val="000000"/>
                  <w:sz w:val="20"/>
                  <w:szCs w:val="20"/>
                  <w:lang w:val="nl-NL"/>
                </w:rPr>
                <w:t>- “kalenderdag” (</w:t>
              </w:r>
              <w:r w:rsidRPr="003D5F9A">
                <w:rPr>
                  <w:rFonts w:ascii="Arial" w:eastAsia="Times New Roman" w:hAnsi="Arial" w:cs="Arial"/>
                  <w:color w:val="000000"/>
                  <w:sz w:val="20"/>
                  <w:szCs w:val="20"/>
                  <w:lang w:val="nl-NL"/>
                </w:rPr>
                <w:t>zie voor een definitie van dit begrip de AWB</w:t>
              </w:r>
              <w:r>
                <w:rPr>
                  <w:rFonts w:ascii="Arial" w:eastAsia="Times New Roman" w:hAnsi="Arial" w:cs="Arial"/>
                  <w:color w:val="000000"/>
                  <w:sz w:val="20"/>
                  <w:szCs w:val="20"/>
                  <w:lang w:val="nl-NL"/>
                </w:rPr>
                <w:t>)</w:t>
              </w:r>
            </w:ins>
          </w:p>
          <w:p w14:paraId="3A4B976D" w14:textId="77777777" w:rsidR="00072690" w:rsidRDefault="005C5A75" w:rsidP="00C05BD1">
            <w:pPr>
              <w:autoSpaceDE w:val="0"/>
              <w:autoSpaceDN w:val="0"/>
              <w:adjustRightInd w:val="0"/>
              <w:spacing w:after="0" w:line="240" w:lineRule="auto"/>
              <w:rPr>
                <w:ins w:id="9221" w:author="Arjan" w:date="2014-12-01T13:18:00Z"/>
                <w:rFonts w:ascii="Arial" w:eastAsia="Times New Roman" w:hAnsi="Arial" w:cs="Arial"/>
                <w:color w:val="000000"/>
                <w:sz w:val="20"/>
                <w:szCs w:val="20"/>
                <w:lang w:val="nl-NL"/>
              </w:rPr>
            </w:pPr>
            <w:ins w:id="9222" w:author="Arjan" w:date="2014-11-11T21:49:00Z">
              <w:r>
                <w:rPr>
                  <w:rFonts w:ascii="Arial" w:eastAsia="Times New Roman" w:hAnsi="Arial" w:cs="Arial"/>
                  <w:color w:val="000000"/>
                  <w:sz w:val="20"/>
                  <w:szCs w:val="20"/>
                  <w:lang w:val="nl-NL"/>
                </w:rPr>
                <w:t>-</w:t>
              </w:r>
            </w:ins>
            <w:ins w:id="9223" w:author="Arjan" w:date="2014-12-01T13:18:00Z">
              <w:r w:rsidR="00072690">
                <w:rPr>
                  <w:rFonts w:ascii="Arial" w:eastAsia="Times New Roman" w:hAnsi="Arial" w:cs="Arial"/>
                  <w:color w:val="000000"/>
                  <w:sz w:val="20"/>
                  <w:szCs w:val="20"/>
                  <w:lang w:val="nl-NL"/>
                </w:rPr>
                <w:t xml:space="preserve"> </w:t>
              </w:r>
            </w:ins>
            <w:ins w:id="9224" w:author="Arjan" w:date="2014-12-01T13:19:00Z">
              <w:r w:rsidR="00072690">
                <w:rPr>
                  <w:rFonts w:ascii="Arial" w:eastAsia="Times New Roman" w:hAnsi="Arial" w:cs="Arial"/>
                  <w:color w:val="000000"/>
                  <w:sz w:val="20"/>
                  <w:szCs w:val="20"/>
                  <w:lang w:val="nl-NL"/>
                </w:rPr>
                <w:t>“week” (7 kalenderdagen)</w:t>
              </w:r>
            </w:ins>
            <w:ins w:id="9225" w:author="Arjan" w:date="2014-11-11T21:49:00Z">
              <w:r>
                <w:rPr>
                  <w:rFonts w:ascii="Arial" w:eastAsia="Times New Roman" w:hAnsi="Arial" w:cs="Arial"/>
                  <w:color w:val="000000"/>
                  <w:sz w:val="20"/>
                  <w:szCs w:val="20"/>
                  <w:lang w:val="nl-NL"/>
                </w:rPr>
                <w:t xml:space="preserve"> </w:t>
              </w:r>
            </w:ins>
          </w:p>
          <w:p w14:paraId="00FD0D96" w14:textId="77777777" w:rsidR="005C5A75" w:rsidRDefault="00072690" w:rsidP="00C05BD1">
            <w:pPr>
              <w:autoSpaceDE w:val="0"/>
              <w:autoSpaceDN w:val="0"/>
              <w:adjustRightInd w:val="0"/>
              <w:spacing w:after="0" w:line="240" w:lineRule="auto"/>
              <w:rPr>
                <w:ins w:id="9226" w:author="Arjan" w:date="2014-11-11T21:49:00Z"/>
                <w:rFonts w:ascii="Arial" w:eastAsia="Times New Roman" w:hAnsi="Arial" w:cs="Arial"/>
                <w:color w:val="000000"/>
                <w:sz w:val="20"/>
                <w:szCs w:val="20"/>
                <w:lang w:val="nl-NL"/>
              </w:rPr>
            </w:pPr>
            <w:ins w:id="9227" w:author="Arjan" w:date="2014-12-01T13:19:00Z">
              <w:r>
                <w:rPr>
                  <w:rFonts w:ascii="Arial" w:eastAsia="Times New Roman" w:hAnsi="Arial" w:cs="Arial"/>
                  <w:color w:val="000000"/>
                  <w:sz w:val="20"/>
                  <w:szCs w:val="20"/>
                  <w:lang w:val="nl-NL"/>
                </w:rPr>
                <w:t xml:space="preserve">- </w:t>
              </w:r>
            </w:ins>
            <w:ins w:id="9228" w:author="Arjan" w:date="2014-11-11T21:49:00Z">
              <w:r w:rsidR="005C5A75">
                <w:rPr>
                  <w:rFonts w:ascii="Arial" w:eastAsia="Times New Roman" w:hAnsi="Arial" w:cs="Arial"/>
                  <w:color w:val="000000"/>
                  <w:sz w:val="20"/>
                  <w:szCs w:val="20"/>
                  <w:lang w:val="nl-NL"/>
                </w:rPr>
                <w:t>“maand”</w:t>
              </w:r>
            </w:ins>
            <w:ins w:id="9229" w:author="Arjan" w:date="2014-12-01T13:19:00Z">
              <w:r>
                <w:rPr>
                  <w:rFonts w:ascii="Arial" w:eastAsia="Times New Roman" w:hAnsi="Arial" w:cs="Arial"/>
                  <w:color w:val="000000"/>
                  <w:sz w:val="20"/>
                  <w:szCs w:val="20"/>
                  <w:lang w:val="nl-NL"/>
                </w:rPr>
                <w:t xml:space="preserve"> (28, 30 of 31 kalenderdagen)</w:t>
              </w:r>
            </w:ins>
          </w:p>
          <w:p w14:paraId="06FEF6EE" w14:textId="77777777" w:rsidR="005C5A75" w:rsidRPr="00DD0F4F" w:rsidRDefault="005C5A75" w:rsidP="00072690">
            <w:pPr>
              <w:autoSpaceDE w:val="0"/>
              <w:autoSpaceDN w:val="0"/>
              <w:adjustRightInd w:val="0"/>
              <w:spacing w:after="0" w:line="240" w:lineRule="auto"/>
              <w:rPr>
                <w:ins w:id="9230" w:author="Arjan" w:date="2014-11-11T21:49:00Z"/>
                <w:rFonts w:ascii="Arial" w:eastAsia="Times New Roman" w:hAnsi="Arial" w:cs="Arial"/>
                <w:color w:val="000000"/>
                <w:sz w:val="20"/>
                <w:szCs w:val="20"/>
                <w:lang w:val="nl-NL"/>
              </w:rPr>
            </w:pPr>
            <w:ins w:id="9231" w:author="Arjan" w:date="2014-11-11T21:49:00Z">
              <w:r>
                <w:rPr>
                  <w:rFonts w:ascii="Arial" w:eastAsia="Times New Roman" w:hAnsi="Arial" w:cs="Arial"/>
                  <w:color w:val="000000"/>
                  <w:sz w:val="20"/>
                  <w:szCs w:val="20"/>
                  <w:lang w:val="nl-NL"/>
                </w:rPr>
                <w:t>- “jaar”</w:t>
              </w:r>
            </w:ins>
            <w:ins w:id="9232" w:author="Arjan" w:date="2014-12-01T13:19:00Z">
              <w:r w:rsidR="00072690">
                <w:rPr>
                  <w:rFonts w:ascii="Arial" w:eastAsia="Times New Roman" w:hAnsi="Arial" w:cs="Arial"/>
                  <w:color w:val="000000"/>
                  <w:sz w:val="20"/>
                  <w:szCs w:val="20"/>
                  <w:lang w:val="nl-NL"/>
                </w:rPr>
                <w:t xml:space="preserve"> (365 of 366 kalenderdagen)</w:t>
              </w:r>
            </w:ins>
          </w:p>
        </w:tc>
      </w:tr>
      <w:tr w:rsidR="005C5A75" w:rsidRPr="005E066D" w14:paraId="2369C6FE" w14:textId="77777777" w:rsidTr="00C05BD1">
        <w:trPr>
          <w:trHeight w:val="232"/>
          <w:ins w:id="9233" w:author="Arjan" w:date="2014-11-11T21:49:00Z"/>
        </w:trPr>
        <w:tc>
          <w:tcPr>
            <w:tcW w:w="3780" w:type="dxa"/>
            <w:tcBorders>
              <w:top w:val="nil"/>
              <w:left w:val="nil"/>
              <w:bottom w:val="nil"/>
              <w:right w:val="nil"/>
            </w:tcBorders>
          </w:tcPr>
          <w:p w14:paraId="701B23CD" w14:textId="77777777" w:rsidR="005C5A75" w:rsidRPr="00DD0F4F" w:rsidRDefault="005C5A75" w:rsidP="00C05BD1">
            <w:pPr>
              <w:autoSpaceDE w:val="0"/>
              <w:autoSpaceDN w:val="0"/>
              <w:adjustRightInd w:val="0"/>
              <w:spacing w:after="0" w:line="240" w:lineRule="auto"/>
              <w:rPr>
                <w:ins w:id="9234" w:author="Arjan" w:date="2014-11-11T21:49: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5C3975D1" w14:textId="77777777" w:rsidR="005C5A75" w:rsidRPr="00DD0F4F" w:rsidRDefault="005C5A75" w:rsidP="00C05BD1">
            <w:pPr>
              <w:autoSpaceDE w:val="0"/>
              <w:autoSpaceDN w:val="0"/>
              <w:adjustRightInd w:val="0"/>
              <w:spacing w:after="0" w:line="240" w:lineRule="auto"/>
              <w:rPr>
                <w:ins w:id="9235" w:author="Arjan" w:date="2014-11-11T21:49:00Z"/>
                <w:rFonts w:ascii="Arial" w:eastAsia="Times New Roman" w:hAnsi="Arial" w:cs="Arial"/>
                <w:color w:val="000000"/>
                <w:sz w:val="20"/>
                <w:szCs w:val="20"/>
                <w:lang w:val="nl-NL"/>
              </w:rPr>
            </w:pPr>
          </w:p>
        </w:tc>
      </w:tr>
      <w:tr w:rsidR="005C5A75" w:rsidRPr="00CD63CD" w14:paraId="2E186266" w14:textId="77777777" w:rsidTr="00C05BD1">
        <w:trPr>
          <w:trHeight w:val="232"/>
          <w:ins w:id="9236" w:author="Arjan" w:date="2014-11-11T21:49:00Z"/>
        </w:trPr>
        <w:tc>
          <w:tcPr>
            <w:tcW w:w="3780" w:type="dxa"/>
            <w:tcBorders>
              <w:top w:val="nil"/>
              <w:left w:val="nil"/>
              <w:bottom w:val="nil"/>
              <w:right w:val="nil"/>
            </w:tcBorders>
          </w:tcPr>
          <w:p w14:paraId="2C03BF9D" w14:textId="77777777" w:rsidR="005C5A75" w:rsidRPr="00CD63CD" w:rsidRDefault="005C5A75" w:rsidP="00C05BD1">
            <w:pPr>
              <w:autoSpaceDE w:val="0"/>
              <w:autoSpaceDN w:val="0"/>
              <w:adjustRightInd w:val="0"/>
              <w:spacing w:after="0" w:line="240" w:lineRule="auto"/>
              <w:rPr>
                <w:ins w:id="9237" w:author="Arjan" w:date="2014-11-11T21:49:00Z"/>
                <w:rFonts w:ascii="Arial" w:eastAsia="Times New Roman" w:hAnsi="Arial" w:cs="Arial"/>
                <w:color w:val="000000"/>
                <w:sz w:val="20"/>
                <w:szCs w:val="20"/>
              </w:rPr>
            </w:pPr>
            <w:ins w:id="9238" w:author="Arjan" w:date="2014-11-11T21:49:00Z">
              <w:r w:rsidRPr="00CD63C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26DAAC80" w14:textId="77777777" w:rsidR="005C5A75" w:rsidRPr="00CD63CD" w:rsidRDefault="005C5A75" w:rsidP="00C05BD1">
            <w:pPr>
              <w:autoSpaceDE w:val="0"/>
              <w:autoSpaceDN w:val="0"/>
              <w:adjustRightInd w:val="0"/>
              <w:spacing w:after="0" w:line="240" w:lineRule="auto"/>
              <w:rPr>
                <w:ins w:id="9239" w:author="Arjan" w:date="2014-11-11T21:49:00Z"/>
                <w:rFonts w:ascii="Arial" w:eastAsia="Times New Roman" w:hAnsi="Arial" w:cs="Arial"/>
                <w:color w:val="000000"/>
                <w:sz w:val="20"/>
                <w:szCs w:val="20"/>
              </w:rPr>
            </w:pPr>
            <w:ins w:id="9240" w:author="Arjan" w:date="2014-11-11T21:49:00Z">
              <w:r>
                <w:rPr>
                  <w:rFonts w:ascii="Arial" w:eastAsia="Times New Roman" w:hAnsi="Arial" w:cs="Arial"/>
                  <w:color w:val="000000"/>
                  <w:sz w:val="20"/>
                  <w:szCs w:val="20"/>
                </w:rPr>
                <w:t>Zie groep</w:t>
              </w:r>
            </w:ins>
          </w:p>
        </w:tc>
      </w:tr>
      <w:tr w:rsidR="005C5A75" w:rsidRPr="00CD63CD" w14:paraId="35B6DD72" w14:textId="77777777" w:rsidTr="00C05BD1">
        <w:trPr>
          <w:trHeight w:val="232"/>
          <w:ins w:id="9241" w:author="Arjan" w:date="2014-11-11T21:49:00Z"/>
        </w:trPr>
        <w:tc>
          <w:tcPr>
            <w:tcW w:w="3780" w:type="dxa"/>
            <w:tcBorders>
              <w:top w:val="nil"/>
              <w:left w:val="nil"/>
              <w:bottom w:val="nil"/>
              <w:right w:val="nil"/>
            </w:tcBorders>
          </w:tcPr>
          <w:p w14:paraId="7883A9DC" w14:textId="77777777" w:rsidR="005C5A75" w:rsidRPr="00CD63CD" w:rsidRDefault="005C5A75" w:rsidP="00C05BD1">
            <w:pPr>
              <w:autoSpaceDE w:val="0"/>
              <w:autoSpaceDN w:val="0"/>
              <w:adjustRightInd w:val="0"/>
              <w:spacing w:after="0" w:line="240" w:lineRule="auto"/>
              <w:rPr>
                <w:ins w:id="9242"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6E184FB6" w14:textId="77777777" w:rsidR="005C5A75" w:rsidRPr="00CD63CD" w:rsidRDefault="005C5A75" w:rsidP="00C05BD1">
            <w:pPr>
              <w:autoSpaceDE w:val="0"/>
              <w:autoSpaceDN w:val="0"/>
              <w:adjustRightInd w:val="0"/>
              <w:spacing w:after="0" w:line="240" w:lineRule="auto"/>
              <w:rPr>
                <w:ins w:id="9243" w:author="Arjan" w:date="2014-11-11T21:49:00Z"/>
                <w:rFonts w:ascii="Arial" w:eastAsia="Times New Roman" w:hAnsi="Arial" w:cs="Arial"/>
                <w:color w:val="000000"/>
                <w:sz w:val="20"/>
                <w:szCs w:val="20"/>
              </w:rPr>
            </w:pPr>
          </w:p>
        </w:tc>
      </w:tr>
      <w:tr w:rsidR="005C5A75" w:rsidRPr="00CD63CD" w14:paraId="4F8008AA" w14:textId="77777777" w:rsidTr="00C05BD1">
        <w:trPr>
          <w:trHeight w:val="232"/>
          <w:ins w:id="9244" w:author="Arjan" w:date="2014-11-11T21:49:00Z"/>
        </w:trPr>
        <w:tc>
          <w:tcPr>
            <w:tcW w:w="3780" w:type="dxa"/>
            <w:tcBorders>
              <w:top w:val="nil"/>
              <w:left w:val="nil"/>
              <w:bottom w:val="nil"/>
              <w:right w:val="nil"/>
            </w:tcBorders>
          </w:tcPr>
          <w:p w14:paraId="435A40A5" w14:textId="77777777" w:rsidR="005C5A75" w:rsidRPr="00CD63CD" w:rsidRDefault="005C5A75" w:rsidP="00C05BD1">
            <w:pPr>
              <w:autoSpaceDE w:val="0"/>
              <w:autoSpaceDN w:val="0"/>
              <w:adjustRightInd w:val="0"/>
              <w:spacing w:after="0" w:line="240" w:lineRule="auto"/>
              <w:rPr>
                <w:ins w:id="9245" w:author="Arjan" w:date="2014-11-11T21:49:00Z"/>
                <w:rFonts w:ascii="Arial" w:eastAsia="Times New Roman" w:hAnsi="Arial" w:cs="Arial"/>
                <w:color w:val="000000"/>
                <w:sz w:val="20"/>
                <w:szCs w:val="20"/>
              </w:rPr>
            </w:pPr>
            <w:ins w:id="9246" w:author="Arjan" w:date="2014-11-11T21:49:00Z">
              <w:r w:rsidRPr="00CD63C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786ED8CC" w14:textId="77777777" w:rsidR="005C5A75" w:rsidRPr="00CD63CD" w:rsidRDefault="005C5A75" w:rsidP="00C05BD1">
            <w:pPr>
              <w:autoSpaceDE w:val="0"/>
              <w:autoSpaceDN w:val="0"/>
              <w:adjustRightInd w:val="0"/>
              <w:spacing w:after="0" w:line="240" w:lineRule="auto"/>
              <w:rPr>
                <w:ins w:id="9247" w:author="Arjan" w:date="2014-11-11T21:49:00Z"/>
                <w:rFonts w:ascii="Arial" w:eastAsia="Times New Roman" w:hAnsi="Arial" w:cs="Arial"/>
                <w:color w:val="000000"/>
                <w:sz w:val="20"/>
                <w:szCs w:val="20"/>
              </w:rPr>
            </w:pPr>
            <w:ins w:id="9248" w:author="Arjan" w:date="2014-11-11T21:49:00Z">
              <w:r>
                <w:rPr>
                  <w:rFonts w:ascii="Arial" w:eastAsia="Times New Roman" w:hAnsi="Arial" w:cs="Arial"/>
                  <w:color w:val="000000"/>
                  <w:sz w:val="20"/>
                  <w:szCs w:val="20"/>
                </w:rPr>
                <w:t>Zie groep</w:t>
              </w:r>
            </w:ins>
          </w:p>
        </w:tc>
      </w:tr>
      <w:tr w:rsidR="005C5A75" w:rsidRPr="00CD63CD" w14:paraId="51637497" w14:textId="77777777" w:rsidTr="00C05BD1">
        <w:trPr>
          <w:trHeight w:val="232"/>
          <w:ins w:id="9249" w:author="Arjan" w:date="2014-11-11T21:49:00Z"/>
        </w:trPr>
        <w:tc>
          <w:tcPr>
            <w:tcW w:w="3780" w:type="dxa"/>
            <w:tcBorders>
              <w:top w:val="nil"/>
              <w:left w:val="nil"/>
              <w:bottom w:val="nil"/>
              <w:right w:val="nil"/>
            </w:tcBorders>
          </w:tcPr>
          <w:p w14:paraId="7DD933A7" w14:textId="77777777" w:rsidR="005C5A75" w:rsidRPr="00CD63CD" w:rsidRDefault="005C5A75" w:rsidP="00C05BD1">
            <w:pPr>
              <w:autoSpaceDE w:val="0"/>
              <w:autoSpaceDN w:val="0"/>
              <w:adjustRightInd w:val="0"/>
              <w:spacing w:after="0" w:line="240" w:lineRule="auto"/>
              <w:rPr>
                <w:ins w:id="9250"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109F7BF7" w14:textId="77777777" w:rsidR="005C5A75" w:rsidRPr="00CD63CD" w:rsidRDefault="005C5A75" w:rsidP="00C05BD1">
            <w:pPr>
              <w:autoSpaceDE w:val="0"/>
              <w:autoSpaceDN w:val="0"/>
              <w:adjustRightInd w:val="0"/>
              <w:spacing w:after="0" w:line="240" w:lineRule="auto"/>
              <w:rPr>
                <w:ins w:id="9251" w:author="Arjan" w:date="2014-11-11T21:49:00Z"/>
                <w:rFonts w:ascii="Arial" w:eastAsia="Times New Roman" w:hAnsi="Arial" w:cs="Arial"/>
                <w:color w:val="000000"/>
                <w:sz w:val="20"/>
                <w:szCs w:val="20"/>
              </w:rPr>
            </w:pPr>
          </w:p>
        </w:tc>
      </w:tr>
      <w:tr w:rsidR="005C5A75" w:rsidRPr="00CD63CD" w14:paraId="47E2C9A4" w14:textId="77777777" w:rsidTr="00C05BD1">
        <w:trPr>
          <w:trHeight w:val="232"/>
          <w:ins w:id="9252" w:author="Arjan" w:date="2014-11-11T21:49:00Z"/>
        </w:trPr>
        <w:tc>
          <w:tcPr>
            <w:tcW w:w="3780" w:type="dxa"/>
            <w:tcBorders>
              <w:top w:val="nil"/>
              <w:left w:val="nil"/>
              <w:bottom w:val="nil"/>
              <w:right w:val="nil"/>
            </w:tcBorders>
          </w:tcPr>
          <w:p w14:paraId="6F7CB818" w14:textId="77777777" w:rsidR="005C5A75" w:rsidRPr="00CD63CD" w:rsidRDefault="005C5A75" w:rsidP="00C05BD1">
            <w:pPr>
              <w:autoSpaceDE w:val="0"/>
              <w:autoSpaceDN w:val="0"/>
              <w:adjustRightInd w:val="0"/>
              <w:spacing w:after="0" w:line="240" w:lineRule="auto"/>
              <w:rPr>
                <w:ins w:id="9253" w:author="Arjan" w:date="2014-11-11T21:49:00Z"/>
                <w:rFonts w:ascii="Arial" w:eastAsia="Times New Roman" w:hAnsi="Arial" w:cs="Arial"/>
                <w:color w:val="000000"/>
                <w:sz w:val="20"/>
                <w:szCs w:val="20"/>
              </w:rPr>
            </w:pPr>
            <w:ins w:id="9254" w:author="Arjan" w:date="2014-11-11T21:49:00Z">
              <w:r w:rsidRPr="00CD63C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1EAF587F" w14:textId="77777777" w:rsidR="005C5A75" w:rsidRPr="00CD63CD" w:rsidRDefault="005C5A75" w:rsidP="00C05BD1">
            <w:pPr>
              <w:autoSpaceDE w:val="0"/>
              <w:autoSpaceDN w:val="0"/>
              <w:adjustRightInd w:val="0"/>
              <w:spacing w:after="0" w:line="240" w:lineRule="auto"/>
              <w:rPr>
                <w:ins w:id="9255" w:author="Arjan" w:date="2014-11-11T21:49:00Z"/>
                <w:rFonts w:ascii="Arial" w:eastAsia="Times New Roman" w:hAnsi="Arial" w:cs="Arial"/>
                <w:color w:val="000000"/>
                <w:sz w:val="20"/>
                <w:szCs w:val="20"/>
              </w:rPr>
            </w:pPr>
          </w:p>
        </w:tc>
      </w:tr>
      <w:tr w:rsidR="005C5A75" w:rsidRPr="00CD63CD" w14:paraId="09F88149" w14:textId="77777777" w:rsidTr="00C05BD1">
        <w:trPr>
          <w:trHeight w:val="232"/>
          <w:ins w:id="9256" w:author="Arjan" w:date="2014-11-11T21:49:00Z"/>
        </w:trPr>
        <w:tc>
          <w:tcPr>
            <w:tcW w:w="3780" w:type="dxa"/>
            <w:tcBorders>
              <w:top w:val="nil"/>
              <w:left w:val="nil"/>
              <w:bottom w:val="nil"/>
              <w:right w:val="nil"/>
            </w:tcBorders>
          </w:tcPr>
          <w:p w14:paraId="625E79AF" w14:textId="77777777" w:rsidR="005C5A75" w:rsidRPr="00CD63CD" w:rsidRDefault="005C5A75" w:rsidP="00C05BD1">
            <w:pPr>
              <w:autoSpaceDE w:val="0"/>
              <w:autoSpaceDN w:val="0"/>
              <w:adjustRightInd w:val="0"/>
              <w:spacing w:after="0" w:line="240" w:lineRule="auto"/>
              <w:rPr>
                <w:ins w:id="9257"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5D6F17FF" w14:textId="77777777" w:rsidR="005C5A75" w:rsidRPr="00CD63CD" w:rsidRDefault="005C5A75" w:rsidP="00C05BD1">
            <w:pPr>
              <w:autoSpaceDE w:val="0"/>
              <w:autoSpaceDN w:val="0"/>
              <w:adjustRightInd w:val="0"/>
              <w:spacing w:after="0" w:line="240" w:lineRule="auto"/>
              <w:rPr>
                <w:ins w:id="9258" w:author="Arjan" w:date="2014-11-11T21:49:00Z"/>
                <w:rFonts w:ascii="Arial" w:eastAsia="Times New Roman" w:hAnsi="Arial" w:cs="Arial"/>
                <w:color w:val="000000"/>
                <w:sz w:val="20"/>
                <w:szCs w:val="20"/>
              </w:rPr>
            </w:pPr>
          </w:p>
        </w:tc>
      </w:tr>
      <w:tr w:rsidR="005C5A75" w:rsidRPr="00CD63CD" w14:paraId="294BCFFD" w14:textId="77777777" w:rsidTr="00C05BD1">
        <w:trPr>
          <w:trHeight w:val="232"/>
          <w:ins w:id="9259" w:author="Arjan" w:date="2014-11-11T21:49:00Z"/>
        </w:trPr>
        <w:tc>
          <w:tcPr>
            <w:tcW w:w="3780" w:type="dxa"/>
            <w:tcBorders>
              <w:top w:val="nil"/>
              <w:left w:val="nil"/>
              <w:bottom w:val="nil"/>
              <w:right w:val="nil"/>
            </w:tcBorders>
          </w:tcPr>
          <w:p w14:paraId="1D84735C" w14:textId="77777777" w:rsidR="005C5A75" w:rsidRPr="00CD63CD" w:rsidRDefault="005C5A75" w:rsidP="00C05BD1">
            <w:pPr>
              <w:autoSpaceDE w:val="0"/>
              <w:autoSpaceDN w:val="0"/>
              <w:adjustRightInd w:val="0"/>
              <w:spacing w:after="0" w:line="240" w:lineRule="auto"/>
              <w:rPr>
                <w:ins w:id="9260" w:author="Arjan" w:date="2014-11-11T21:49:00Z"/>
                <w:rFonts w:ascii="Arial" w:eastAsia="Times New Roman" w:hAnsi="Arial" w:cs="Arial"/>
                <w:color w:val="000000"/>
                <w:sz w:val="20"/>
                <w:szCs w:val="20"/>
              </w:rPr>
            </w:pPr>
            <w:ins w:id="9261" w:author="Arjan" w:date="2014-11-11T21:49:00Z">
              <w:r w:rsidRPr="00CD63C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7D4A5FD8" w14:textId="77777777" w:rsidR="005C5A75" w:rsidRPr="00CD63CD" w:rsidRDefault="005C5A75" w:rsidP="00C05BD1">
            <w:pPr>
              <w:autoSpaceDE w:val="0"/>
              <w:autoSpaceDN w:val="0"/>
              <w:adjustRightInd w:val="0"/>
              <w:spacing w:after="0" w:line="240" w:lineRule="auto"/>
              <w:rPr>
                <w:ins w:id="9262" w:author="Arjan" w:date="2014-11-11T21:49:00Z"/>
                <w:rFonts w:ascii="Arial" w:eastAsia="Times New Roman" w:hAnsi="Arial" w:cs="Arial"/>
                <w:color w:val="000000"/>
                <w:sz w:val="20"/>
                <w:szCs w:val="20"/>
              </w:rPr>
            </w:pPr>
            <w:ins w:id="9263" w:author="Arjan" w:date="2014-11-11T21:49:00Z">
              <w:r>
                <w:rPr>
                  <w:rFonts w:ascii="Arial" w:eastAsia="Times New Roman" w:hAnsi="Arial" w:cs="Arial"/>
                  <w:color w:val="000000"/>
                  <w:sz w:val="20"/>
                  <w:szCs w:val="20"/>
                </w:rPr>
                <w:t>Zie groep</w:t>
              </w:r>
            </w:ins>
          </w:p>
        </w:tc>
      </w:tr>
      <w:tr w:rsidR="005C5A75" w:rsidRPr="00CD63CD" w14:paraId="61A77DFF" w14:textId="77777777" w:rsidTr="00C05BD1">
        <w:trPr>
          <w:trHeight w:val="232"/>
          <w:ins w:id="9264" w:author="Arjan" w:date="2014-11-11T21:49:00Z"/>
        </w:trPr>
        <w:tc>
          <w:tcPr>
            <w:tcW w:w="3780" w:type="dxa"/>
            <w:tcBorders>
              <w:top w:val="nil"/>
              <w:left w:val="nil"/>
              <w:bottom w:val="nil"/>
              <w:right w:val="nil"/>
            </w:tcBorders>
          </w:tcPr>
          <w:p w14:paraId="5C76F3C0" w14:textId="77777777" w:rsidR="005C5A75" w:rsidRPr="00CD63CD" w:rsidRDefault="005C5A75" w:rsidP="00C05BD1">
            <w:pPr>
              <w:autoSpaceDE w:val="0"/>
              <w:autoSpaceDN w:val="0"/>
              <w:adjustRightInd w:val="0"/>
              <w:spacing w:after="0" w:line="240" w:lineRule="auto"/>
              <w:rPr>
                <w:ins w:id="9265"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5A71FA98" w14:textId="77777777" w:rsidR="005C5A75" w:rsidRPr="00CD63CD" w:rsidRDefault="005C5A75" w:rsidP="00C05BD1">
            <w:pPr>
              <w:autoSpaceDE w:val="0"/>
              <w:autoSpaceDN w:val="0"/>
              <w:adjustRightInd w:val="0"/>
              <w:spacing w:after="0" w:line="240" w:lineRule="auto"/>
              <w:rPr>
                <w:ins w:id="9266" w:author="Arjan" w:date="2014-11-11T21:49:00Z"/>
                <w:rFonts w:ascii="Arial" w:eastAsia="Times New Roman" w:hAnsi="Arial" w:cs="Arial"/>
                <w:color w:val="000000"/>
                <w:sz w:val="20"/>
                <w:szCs w:val="20"/>
              </w:rPr>
            </w:pPr>
          </w:p>
        </w:tc>
      </w:tr>
      <w:tr w:rsidR="005C5A75" w:rsidRPr="00CD63CD" w14:paraId="7B38F092" w14:textId="77777777" w:rsidTr="00C05BD1">
        <w:trPr>
          <w:trHeight w:val="232"/>
          <w:ins w:id="9267" w:author="Arjan" w:date="2014-11-11T21:49:00Z"/>
        </w:trPr>
        <w:tc>
          <w:tcPr>
            <w:tcW w:w="3780" w:type="dxa"/>
            <w:tcBorders>
              <w:top w:val="nil"/>
              <w:left w:val="nil"/>
              <w:bottom w:val="nil"/>
              <w:right w:val="nil"/>
            </w:tcBorders>
          </w:tcPr>
          <w:p w14:paraId="7199853D" w14:textId="77777777" w:rsidR="005C5A75" w:rsidRPr="00CD63CD" w:rsidRDefault="005C5A75" w:rsidP="00C05BD1">
            <w:pPr>
              <w:autoSpaceDE w:val="0"/>
              <w:autoSpaceDN w:val="0"/>
              <w:adjustRightInd w:val="0"/>
              <w:spacing w:after="0" w:line="240" w:lineRule="auto"/>
              <w:rPr>
                <w:ins w:id="9268" w:author="Arjan" w:date="2014-11-11T21:49:00Z"/>
                <w:rFonts w:ascii="Arial" w:eastAsia="Times New Roman" w:hAnsi="Arial" w:cs="Arial"/>
                <w:color w:val="000000"/>
                <w:sz w:val="20"/>
                <w:szCs w:val="20"/>
              </w:rPr>
            </w:pPr>
            <w:ins w:id="9269" w:author="Arjan" w:date="2014-11-11T21:49:00Z">
              <w:r w:rsidRPr="00CD63CD">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29995AB1" w14:textId="77777777" w:rsidR="005C5A75" w:rsidRPr="00CD63CD" w:rsidRDefault="005C5A75" w:rsidP="00C05BD1">
            <w:pPr>
              <w:autoSpaceDE w:val="0"/>
              <w:autoSpaceDN w:val="0"/>
              <w:adjustRightInd w:val="0"/>
              <w:spacing w:after="0" w:line="240" w:lineRule="auto"/>
              <w:rPr>
                <w:ins w:id="9270" w:author="Arjan" w:date="2014-11-11T21:49:00Z"/>
                <w:rFonts w:ascii="Arial" w:eastAsia="Times New Roman" w:hAnsi="Arial" w:cs="Arial"/>
                <w:color w:val="000000"/>
                <w:sz w:val="20"/>
                <w:szCs w:val="20"/>
              </w:rPr>
            </w:pPr>
            <w:ins w:id="9271" w:author="Arjan" w:date="2014-11-11T21:49:00Z">
              <w:r>
                <w:rPr>
                  <w:rFonts w:ascii="Arial" w:eastAsia="Times New Roman" w:hAnsi="Arial" w:cs="Arial"/>
                  <w:color w:val="000000"/>
                  <w:sz w:val="20"/>
                  <w:szCs w:val="20"/>
                </w:rPr>
                <w:t>Zie groep</w:t>
              </w:r>
            </w:ins>
          </w:p>
        </w:tc>
      </w:tr>
      <w:tr w:rsidR="005C5A75" w:rsidRPr="00CD63CD" w14:paraId="329C1B35" w14:textId="77777777" w:rsidTr="00C05BD1">
        <w:trPr>
          <w:trHeight w:val="232"/>
          <w:ins w:id="9272" w:author="Arjan" w:date="2014-11-11T21:49:00Z"/>
        </w:trPr>
        <w:tc>
          <w:tcPr>
            <w:tcW w:w="3780" w:type="dxa"/>
            <w:tcBorders>
              <w:top w:val="nil"/>
              <w:left w:val="nil"/>
              <w:bottom w:val="nil"/>
              <w:right w:val="nil"/>
            </w:tcBorders>
          </w:tcPr>
          <w:p w14:paraId="5271FAB0" w14:textId="77777777" w:rsidR="005C5A75" w:rsidRPr="00CD63CD" w:rsidRDefault="005C5A75" w:rsidP="00C05BD1">
            <w:pPr>
              <w:autoSpaceDE w:val="0"/>
              <w:autoSpaceDN w:val="0"/>
              <w:adjustRightInd w:val="0"/>
              <w:spacing w:after="0" w:line="240" w:lineRule="auto"/>
              <w:rPr>
                <w:ins w:id="9273"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79AB1045" w14:textId="77777777" w:rsidR="005C5A75" w:rsidRPr="00CD63CD" w:rsidRDefault="005C5A75" w:rsidP="00C05BD1">
            <w:pPr>
              <w:autoSpaceDE w:val="0"/>
              <w:autoSpaceDN w:val="0"/>
              <w:adjustRightInd w:val="0"/>
              <w:spacing w:after="0" w:line="240" w:lineRule="auto"/>
              <w:rPr>
                <w:ins w:id="9274" w:author="Arjan" w:date="2014-11-11T21:49:00Z"/>
                <w:rFonts w:ascii="Arial" w:eastAsia="Times New Roman" w:hAnsi="Arial" w:cs="Arial"/>
                <w:color w:val="000000"/>
                <w:sz w:val="20"/>
                <w:szCs w:val="20"/>
              </w:rPr>
            </w:pPr>
          </w:p>
        </w:tc>
      </w:tr>
      <w:tr w:rsidR="005C5A75" w:rsidRPr="00CD63CD" w14:paraId="35554B16" w14:textId="77777777" w:rsidTr="00C05BD1">
        <w:trPr>
          <w:trHeight w:val="232"/>
          <w:ins w:id="9275" w:author="Arjan" w:date="2014-11-11T21:49:00Z"/>
        </w:trPr>
        <w:tc>
          <w:tcPr>
            <w:tcW w:w="3780" w:type="dxa"/>
            <w:tcBorders>
              <w:top w:val="nil"/>
              <w:left w:val="nil"/>
              <w:bottom w:val="nil"/>
              <w:right w:val="nil"/>
            </w:tcBorders>
          </w:tcPr>
          <w:p w14:paraId="29CC88B6" w14:textId="77777777" w:rsidR="005C5A75" w:rsidRPr="00CD63CD" w:rsidRDefault="005C5A75" w:rsidP="00C05BD1">
            <w:pPr>
              <w:autoSpaceDE w:val="0"/>
              <w:autoSpaceDN w:val="0"/>
              <w:adjustRightInd w:val="0"/>
              <w:spacing w:after="0" w:line="240" w:lineRule="auto"/>
              <w:rPr>
                <w:ins w:id="9276" w:author="Arjan" w:date="2014-11-11T21:49:00Z"/>
                <w:rFonts w:ascii="Arial" w:eastAsia="Times New Roman" w:hAnsi="Arial" w:cs="Arial"/>
                <w:color w:val="000000"/>
                <w:sz w:val="20"/>
                <w:szCs w:val="20"/>
              </w:rPr>
            </w:pPr>
            <w:ins w:id="9277" w:author="Arjan" w:date="2014-11-11T21:49:00Z">
              <w:r w:rsidRPr="00CD63CD">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26A57A65" w14:textId="77777777" w:rsidR="005C5A75" w:rsidRPr="00CD63CD" w:rsidRDefault="00DA5D93" w:rsidP="00C05BD1">
            <w:pPr>
              <w:autoSpaceDE w:val="0"/>
              <w:autoSpaceDN w:val="0"/>
              <w:adjustRightInd w:val="0"/>
              <w:spacing w:after="0" w:line="240" w:lineRule="auto"/>
              <w:rPr>
                <w:ins w:id="9278" w:author="Arjan" w:date="2014-11-11T21:49:00Z"/>
                <w:rFonts w:ascii="Arial" w:eastAsia="Times New Roman" w:hAnsi="Arial" w:cs="Arial"/>
                <w:color w:val="000000"/>
                <w:sz w:val="20"/>
                <w:szCs w:val="20"/>
              </w:rPr>
            </w:pPr>
            <w:ins w:id="9279" w:author="Arjan" w:date="2014-11-11T21:49:00Z">
              <w:r w:rsidRPr="00CD63CD">
                <w:rPr>
                  <w:rFonts w:ascii="Arial" w:hAnsi="Arial" w:cs="Arial"/>
                  <w:sz w:val="20"/>
                  <w:szCs w:val="20"/>
                  <w:lang w:val="en-AU"/>
                </w:rPr>
                <w:fldChar w:fldCharType="begin" w:fldLock="1"/>
              </w:r>
              <w:r w:rsidR="005C5A75" w:rsidRPr="00CD63CD">
                <w:rPr>
                  <w:rFonts w:ascii="Arial" w:hAnsi="Arial" w:cs="Arial"/>
                  <w:sz w:val="20"/>
                  <w:szCs w:val="20"/>
                  <w:lang w:val="en-AU"/>
                </w:rPr>
                <w:instrText xml:space="preserve">MERGEFIELD </w:instrText>
              </w:r>
              <w:r w:rsidR="005C5A75"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005C5A75"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005C5A75"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005C5A75"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005C5A75"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ins>
          </w:p>
        </w:tc>
      </w:tr>
      <w:tr w:rsidR="005C5A75" w:rsidRPr="00CD63CD" w14:paraId="08939AEF" w14:textId="77777777" w:rsidTr="00C05BD1">
        <w:trPr>
          <w:trHeight w:val="232"/>
          <w:ins w:id="9280" w:author="Arjan" w:date="2014-11-11T21:49:00Z"/>
        </w:trPr>
        <w:tc>
          <w:tcPr>
            <w:tcW w:w="3780" w:type="dxa"/>
            <w:tcBorders>
              <w:top w:val="nil"/>
              <w:left w:val="nil"/>
              <w:bottom w:val="nil"/>
              <w:right w:val="nil"/>
            </w:tcBorders>
          </w:tcPr>
          <w:p w14:paraId="242E4F07" w14:textId="77777777" w:rsidR="005C5A75" w:rsidRPr="00CD63CD" w:rsidRDefault="005C5A75" w:rsidP="00C05BD1">
            <w:pPr>
              <w:autoSpaceDE w:val="0"/>
              <w:autoSpaceDN w:val="0"/>
              <w:adjustRightInd w:val="0"/>
              <w:spacing w:after="0" w:line="240" w:lineRule="auto"/>
              <w:rPr>
                <w:ins w:id="9281"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1F9A96B0" w14:textId="77777777" w:rsidR="005C5A75" w:rsidRPr="00CD63CD" w:rsidRDefault="005C5A75" w:rsidP="00C05BD1">
            <w:pPr>
              <w:autoSpaceDE w:val="0"/>
              <w:autoSpaceDN w:val="0"/>
              <w:adjustRightInd w:val="0"/>
              <w:spacing w:after="0" w:line="240" w:lineRule="auto"/>
              <w:rPr>
                <w:ins w:id="9282" w:author="Arjan" w:date="2014-11-11T21:49:00Z"/>
                <w:rFonts w:ascii="Arial" w:eastAsia="Times New Roman" w:hAnsi="Arial" w:cs="Arial"/>
                <w:color w:val="000000"/>
                <w:sz w:val="20"/>
                <w:szCs w:val="20"/>
              </w:rPr>
            </w:pPr>
          </w:p>
        </w:tc>
      </w:tr>
      <w:tr w:rsidR="005C5A75" w:rsidRPr="00CD63CD" w14:paraId="3FE3AC6C" w14:textId="77777777" w:rsidTr="00C05BD1">
        <w:trPr>
          <w:trHeight w:val="232"/>
          <w:ins w:id="9283" w:author="Arjan" w:date="2014-11-11T21:49:00Z"/>
        </w:trPr>
        <w:tc>
          <w:tcPr>
            <w:tcW w:w="3780" w:type="dxa"/>
            <w:tcBorders>
              <w:top w:val="nil"/>
              <w:left w:val="nil"/>
              <w:bottom w:val="nil"/>
              <w:right w:val="nil"/>
            </w:tcBorders>
          </w:tcPr>
          <w:p w14:paraId="21AB70C2" w14:textId="77777777" w:rsidR="005C5A75" w:rsidRPr="00CD63CD" w:rsidRDefault="005C5A75" w:rsidP="00C05BD1">
            <w:pPr>
              <w:autoSpaceDE w:val="0"/>
              <w:autoSpaceDN w:val="0"/>
              <w:adjustRightInd w:val="0"/>
              <w:spacing w:after="0" w:line="240" w:lineRule="auto"/>
              <w:rPr>
                <w:ins w:id="9284" w:author="Arjan" w:date="2014-11-11T21:49:00Z"/>
                <w:rFonts w:ascii="Arial" w:eastAsia="Times New Roman" w:hAnsi="Arial" w:cs="Arial"/>
                <w:color w:val="000000"/>
                <w:sz w:val="20"/>
                <w:szCs w:val="20"/>
              </w:rPr>
            </w:pPr>
            <w:ins w:id="9285" w:author="Arjan" w:date="2014-11-11T21:49:00Z">
              <w:r w:rsidRPr="00CD63C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49118337" w14:textId="77777777" w:rsidR="005C5A75" w:rsidRPr="00CD63CD" w:rsidRDefault="005C5A75" w:rsidP="00C05BD1">
            <w:pPr>
              <w:autoSpaceDE w:val="0"/>
              <w:autoSpaceDN w:val="0"/>
              <w:adjustRightInd w:val="0"/>
              <w:spacing w:after="0" w:line="240" w:lineRule="auto"/>
              <w:rPr>
                <w:ins w:id="9286" w:author="Arjan" w:date="2014-11-11T21:49:00Z"/>
                <w:rFonts w:ascii="Arial" w:eastAsia="Times New Roman" w:hAnsi="Arial" w:cs="Arial"/>
                <w:color w:val="000000"/>
                <w:sz w:val="20"/>
                <w:szCs w:val="20"/>
              </w:rPr>
            </w:pPr>
            <w:ins w:id="9287" w:author="Arjan" w:date="2014-11-11T21:49:00Z">
              <w:r w:rsidRPr="00CD63CD">
                <w:rPr>
                  <w:rFonts w:ascii="Arial" w:eastAsia="Times New Roman" w:hAnsi="Arial" w:cs="Arial"/>
                  <w:color w:val="000000"/>
                  <w:sz w:val="20"/>
                  <w:szCs w:val="20"/>
                </w:rPr>
                <w:t xml:space="preserve">Gemeentelijk </w:t>
              </w:r>
              <w:r>
                <w:rPr>
                  <w:rFonts w:ascii="Arial" w:eastAsia="Times New Roman" w:hAnsi="Arial" w:cs="Arial"/>
                  <w:color w:val="000000"/>
                  <w:sz w:val="20"/>
                  <w:szCs w:val="20"/>
                </w:rPr>
                <w:t>kern</w:t>
              </w:r>
              <w:r w:rsidRPr="00CD63CD">
                <w:rPr>
                  <w:rFonts w:ascii="Arial" w:eastAsia="Times New Roman" w:hAnsi="Arial" w:cs="Arial"/>
                  <w:color w:val="000000"/>
                  <w:sz w:val="20"/>
                  <w:szCs w:val="20"/>
                </w:rPr>
                <w:t>gegeven</w:t>
              </w:r>
            </w:ins>
          </w:p>
        </w:tc>
      </w:tr>
      <w:tr w:rsidR="005C5A75" w:rsidRPr="00CD63CD" w14:paraId="7BBFAF36" w14:textId="77777777" w:rsidTr="00C05BD1">
        <w:trPr>
          <w:trHeight w:val="232"/>
          <w:ins w:id="9288" w:author="Arjan" w:date="2014-11-11T21:49:00Z"/>
        </w:trPr>
        <w:tc>
          <w:tcPr>
            <w:tcW w:w="3780" w:type="dxa"/>
            <w:tcBorders>
              <w:top w:val="nil"/>
              <w:left w:val="nil"/>
              <w:right w:val="nil"/>
            </w:tcBorders>
          </w:tcPr>
          <w:p w14:paraId="1C5A841A" w14:textId="77777777" w:rsidR="005C5A75" w:rsidRPr="00CD63CD" w:rsidRDefault="005C5A75" w:rsidP="00C05BD1">
            <w:pPr>
              <w:autoSpaceDE w:val="0"/>
              <w:autoSpaceDN w:val="0"/>
              <w:adjustRightInd w:val="0"/>
              <w:spacing w:after="0" w:line="240" w:lineRule="auto"/>
              <w:rPr>
                <w:ins w:id="9289" w:author="Arjan" w:date="2014-11-11T21:49:00Z"/>
                <w:rFonts w:ascii="Arial" w:eastAsia="Times New Roman" w:hAnsi="Arial" w:cs="Arial"/>
                <w:b/>
                <w:bCs/>
                <w:color w:val="000000"/>
                <w:sz w:val="20"/>
                <w:szCs w:val="20"/>
              </w:rPr>
            </w:pPr>
          </w:p>
        </w:tc>
        <w:tc>
          <w:tcPr>
            <w:tcW w:w="5580" w:type="dxa"/>
            <w:tcBorders>
              <w:top w:val="nil"/>
              <w:left w:val="nil"/>
              <w:right w:val="nil"/>
            </w:tcBorders>
          </w:tcPr>
          <w:p w14:paraId="578A9D41" w14:textId="77777777" w:rsidR="005C5A75" w:rsidRPr="00CD63CD" w:rsidRDefault="005C5A75" w:rsidP="00C05BD1">
            <w:pPr>
              <w:autoSpaceDE w:val="0"/>
              <w:autoSpaceDN w:val="0"/>
              <w:adjustRightInd w:val="0"/>
              <w:spacing w:after="0" w:line="240" w:lineRule="auto"/>
              <w:rPr>
                <w:ins w:id="9290" w:author="Arjan" w:date="2014-11-11T21:49:00Z"/>
                <w:rFonts w:ascii="Arial" w:eastAsia="Times New Roman" w:hAnsi="Arial" w:cs="Arial"/>
                <w:color w:val="000000"/>
                <w:sz w:val="20"/>
                <w:szCs w:val="20"/>
              </w:rPr>
            </w:pPr>
          </w:p>
        </w:tc>
      </w:tr>
      <w:tr w:rsidR="005C5A75" w:rsidRPr="005E066D" w14:paraId="2F9E95AF" w14:textId="77777777" w:rsidTr="00C05BD1">
        <w:trPr>
          <w:trHeight w:val="232"/>
          <w:ins w:id="9291" w:author="Arjan" w:date="2014-11-11T21:49:00Z"/>
        </w:trPr>
        <w:tc>
          <w:tcPr>
            <w:tcW w:w="3780" w:type="dxa"/>
            <w:tcBorders>
              <w:top w:val="nil"/>
              <w:left w:val="nil"/>
              <w:bottom w:val="single" w:sz="4" w:space="0" w:color="auto"/>
              <w:right w:val="nil"/>
            </w:tcBorders>
          </w:tcPr>
          <w:p w14:paraId="03B19A57" w14:textId="77777777" w:rsidR="005C5A75" w:rsidRPr="00CD63CD" w:rsidRDefault="005C5A75" w:rsidP="00C05BD1">
            <w:pPr>
              <w:autoSpaceDE w:val="0"/>
              <w:autoSpaceDN w:val="0"/>
              <w:adjustRightInd w:val="0"/>
              <w:spacing w:after="0" w:line="240" w:lineRule="auto"/>
              <w:rPr>
                <w:ins w:id="9292" w:author="Arjan" w:date="2014-11-11T21:49:00Z"/>
                <w:rFonts w:ascii="Arial" w:eastAsia="Times New Roman" w:hAnsi="Arial" w:cs="Arial"/>
                <w:b/>
                <w:bCs/>
                <w:color w:val="000000"/>
                <w:sz w:val="20"/>
                <w:szCs w:val="20"/>
              </w:rPr>
            </w:pPr>
            <w:ins w:id="9293" w:author="Arjan" w:date="2014-11-11T21:49:00Z">
              <w:r w:rsidRPr="00CD63C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4F7AA87D" w14:textId="77777777" w:rsidR="005C5A75" w:rsidRPr="00DD0F4F" w:rsidRDefault="005C5A75" w:rsidP="00C05BD1">
            <w:pPr>
              <w:autoSpaceDE w:val="0"/>
              <w:autoSpaceDN w:val="0"/>
              <w:adjustRightInd w:val="0"/>
              <w:spacing w:after="0" w:line="240" w:lineRule="auto"/>
              <w:rPr>
                <w:ins w:id="9294" w:author="Arjan" w:date="2014-11-11T21:49:00Z"/>
                <w:rFonts w:ascii="Arial" w:eastAsia="Times New Roman" w:hAnsi="Arial" w:cs="Arial"/>
                <w:color w:val="000000"/>
                <w:sz w:val="20"/>
                <w:szCs w:val="20"/>
                <w:lang w:val="nl-NL"/>
              </w:rPr>
            </w:pPr>
            <w:ins w:id="9295" w:author="Arjan" w:date="2014-11-11T21:49:00Z">
              <w:r>
                <w:rPr>
                  <w:rFonts w:ascii="Calibri" w:hAnsi="Calibri" w:cs="Arial"/>
                  <w:color w:val="0F0F0F"/>
                  <w:szCs w:val="24"/>
                </w:rPr>
                <w:t>-</w:t>
              </w:r>
            </w:ins>
          </w:p>
        </w:tc>
      </w:tr>
    </w:tbl>
    <w:p w14:paraId="71E11EFB" w14:textId="77777777" w:rsidR="006B01A0" w:rsidRPr="00DD0F4F" w:rsidRDefault="006B01A0" w:rsidP="0038425A">
      <w:pPr>
        <w:rPr>
          <w:lang w:val="nl-NL"/>
        </w:rPr>
      </w:pPr>
    </w:p>
    <w:p w14:paraId="646E7D2A" w14:textId="77777777" w:rsidR="0099098F" w:rsidRDefault="0099098F" w:rsidP="0099098F">
      <w:pPr>
        <w:pStyle w:val="Kop2"/>
        <w:rPr>
          <w:noProof/>
        </w:rPr>
      </w:pPr>
      <w:bookmarkStart w:id="9296" w:name="_Toc517094726"/>
      <w:r>
        <w:rPr>
          <w:noProof/>
        </w:rPr>
        <w:t>ZAAK</w:t>
      </w:r>
      <w:bookmarkEnd w:id="9296"/>
    </w:p>
    <w:p w14:paraId="7DC4A95E" w14:textId="77777777" w:rsidR="001C7151" w:rsidRPr="00DD0F4F" w:rsidRDefault="001C7151" w:rsidP="001C7151">
      <w:pPr>
        <w:rPr>
          <w:lang w:val="nl-NL"/>
        </w:rPr>
      </w:pPr>
      <w:r w:rsidRPr="00DD0F4F">
        <w:rPr>
          <w:lang w:val="nl-NL"/>
        </w:rPr>
        <w:t xml:space="preserve">In deze paragraaf benoemen we de wijzigingen op het objecttype ZAAK. De consequenties hiervan op het niveau van het objecttype specificeren we hieronder. De consequenties voor de attribuut- en relatiesoorten specificeren we in de volgende paragrafen, bij de beschrijvingen van de wijzigingen.  </w:t>
      </w:r>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1C7151" w:rsidRPr="00CD63CD" w14:paraId="552A53B6" w14:textId="77777777" w:rsidTr="002E7926">
        <w:tc>
          <w:tcPr>
            <w:tcW w:w="3600" w:type="dxa"/>
            <w:tcBorders>
              <w:top w:val="single" w:sz="4" w:space="0" w:color="auto"/>
              <w:left w:val="nil"/>
              <w:bottom w:val="nil"/>
              <w:right w:val="nil"/>
            </w:tcBorders>
          </w:tcPr>
          <w:p w14:paraId="7CA277AD"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Naam objecttype</w:t>
            </w:r>
          </w:p>
        </w:tc>
        <w:tc>
          <w:tcPr>
            <w:tcW w:w="5760" w:type="dxa"/>
            <w:gridSpan w:val="3"/>
            <w:tcBorders>
              <w:top w:val="single" w:sz="4" w:space="0" w:color="auto"/>
              <w:left w:val="nil"/>
              <w:bottom w:val="nil"/>
              <w:right w:val="nil"/>
            </w:tcBorders>
          </w:tcPr>
          <w:p w14:paraId="7FD623DA" w14:textId="77777777"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Element.Name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ZAAK</w:t>
            </w:r>
            <w:r w:rsidRPr="00CD63CD">
              <w:rPr>
                <w:rFonts w:ascii="Arial" w:hAnsi="Arial" w:cs="Arial"/>
                <w:sz w:val="20"/>
                <w:szCs w:val="20"/>
                <w:lang w:val="en-AU"/>
              </w:rPr>
              <w:fldChar w:fldCharType="end"/>
            </w:r>
          </w:p>
        </w:tc>
      </w:tr>
      <w:tr w:rsidR="001C7151" w:rsidRPr="00CD63CD" w14:paraId="66CBD9BD" w14:textId="77777777" w:rsidTr="002E7926">
        <w:tc>
          <w:tcPr>
            <w:tcW w:w="3600" w:type="dxa"/>
            <w:tcBorders>
              <w:top w:val="nil"/>
              <w:left w:val="nil"/>
              <w:bottom w:val="nil"/>
              <w:right w:val="nil"/>
            </w:tcBorders>
          </w:tcPr>
          <w:p w14:paraId="53DA4E26"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78F4EA42"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14:paraId="4EB112BB" w14:textId="77777777" w:rsidTr="002E7926">
        <w:tc>
          <w:tcPr>
            <w:tcW w:w="3600" w:type="dxa"/>
            <w:tcBorders>
              <w:top w:val="nil"/>
              <w:left w:val="nil"/>
              <w:bottom w:val="nil"/>
              <w:right w:val="nil"/>
            </w:tcBorders>
          </w:tcPr>
          <w:p w14:paraId="356D19ED"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14:paraId="35887303" w14:textId="77777777"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Element.Alias</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ZAK</w:t>
            </w:r>
            <w:r w:rsidRPr="00CD63CD">
              <w:rPr>
                <w:rFonts w:ascii="Arial" w:hAnsi="Arial" w:cs="Arial"/>
                <w:sz w:val="20"/>
                <w:szCs w:val="20"/>
                <w:lang w:val="en-AU"/>
              </w:rPr>
              <w:fldChar w:fldCharType="end"/>
            </w:r>
          </w:p>
        </w:tc>
      </w:tr>
      <w:tr w:rsidR="001C7151" w:rsidRPr="00CD63CD" w14:paraId="17998C15" w14:textId="77777777" w:rsidTr="002E7926">
        <w:tc>
          <w:tcPr>
            <w:tcW w:w="3600" w:type="dxa"/>
            <w:tcBorders>
              <w:top w:val="nil"/>
              <w:left w:val="nil"/>
              <w:bottom w:val="nil"/>
              <w:right w:val="nil"/>
            </w:tcBorders>
          </w:tcPr>
          <w:p w14:paraId="7A286533"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7ABF4A7D"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14:paraId="7E3C121B" w14:textId="77777777" w:rsidTr="002E7926">
        <w:tc>
          <w:tcPr>
            <w:tcW w:w="3600" w:type="dxa"/>
            <w:tcBorders>
              <w:top w:val="nil"/>
              <w:left w:val="nil"/>
              <w:bottom w:val="nil"/>
              <w:right w:val="nil"/>
            </w:tcBorders>
          </w:tcPr>
          <w:p w14:paraId="789FC00B"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14:paraId="23974B9A"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14:paraId="0FE85B16" w14:textId="77777777" w:rsidTr="002E7926">
        <w:trPr>
          <w:trHeight w:val="230"/>
        </w:trPr>
        <w:tc>
          <w:tcPr>
            <w:tcW w:w="3600" w:type="dxa"/>
            <w:tcBorders>
              <w:top w:val="nil"/>
              <w:left w:val="nil"/>
              <w:bottom w:val="nil"/>
              <w:right w:val="nil"/>
            </w:tcBorders>
          </w:tcPr>
          <w:p w14:paraId="618F9ABB"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5D2FDAC3"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14:paraId="38EA2FA0" w14:textId="77777777" w:rsidTr="002E7926">
        <w:trPr>
          <w:trHeight w:val="230"/>
        </w:trPr>
        <w:tc>
          <w:tcPr>
            <w:tcW w:w="3600" w:type="dxa"/>
            <w:tcBorders>
              <w:top w:val="nil"/>
              <w:left w:val="nil"/>
              <w:bottom w:val="nil"/>
              <w:right w:val="nil"/>
            </w:tcBorders>
          </w:tcPr>
          <w:p w14:paraId="5FFB1236"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14:paraId="3DF69CCD"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14:paraId="08F18B6D" w14:textId="77777777" w:rsidTr="002E7926">
        <w:trPr>
          <w:trHeight w:val="230"/>
        </w:trPr>
        <w:tc>
          <w:tcPr>
            <w:tcW w:w="3600" w:type="dxa"/>
            <w:tcBorders>
              <w:top w:val="nil"/>
              <w:left w:val="nil"/>
              <w:bottom w:val="nil"/>
              <w:right w:val="nil"/>
            </w:tcBorders>
          </w:tcPr>
          <w:p w14:paraId="0B31EE16"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1587771F"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B22FF" w14:paraId="7100FFC8" w14:textId="77777777" w:rsidTr="002E7926">
        <w:trPr>
          <w:trHeight w:val="230"/>
        </w:trPr>
        <w:tc>
          <w:tcPr>
            <w:tcW w:w="3600" w:type="dxa"/>
            <w:tcBorders>
              <w:top w:val="nil"/>
              <w:left w:val="nil"/>
              <w:bottom w:val="nil"/>
              <w:right w:val="nil"/>
            </w:tcBorders>
          </w:tcPr>
          <w:p w14:paraId="357E79B0"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14:paraId="500F2B67" w14:textId="77777777" w:rsidR="001C7151" w:rsidRPr="00DD0F4F" w:rsidRDefault="00DA5D93" w:rsidP="002E7926">
            <w:pPr>
              <w:autoSpaceDE w:val="0"/>
              <w:autoSpaceDN w:val="0"/>
              <w:adjustRightInd w:val="0"/>
              <w:spacing w:after="0" w:line="240" w:lineRule="auto"/>
              <w:rPr>
                <w:rFonts w:ascii="Arial" w:eastAsia="Times New Roman" w:hAnsi="Arial" w:cs="Arial"/>
                <w:color w:val="000000"/>
                <w:sz w:val="20"/>
                <w:szCs w:val="20"/>
                <w:lang w:val="nl-NL"/>
              </w:rPr>
            </w:pPr>
            <w:r w:rsidRPr="00CD63CD">
              <w:rPr>
                <w:rFonts w:ascii="Arial" w:hAnsi="Arial" w:cs="Arial"/>
                <w:sz w:val="20"/>
                <w:szCs w:val="20"/>
                <w:lang w:val="en-AU"/>
              </w:rPr>
              <w:fldChar w:fldCharType="begin" w:fldLock="1"/>
            </w:r>
            <w:r w:rsidR="001C7151" w:rsidRPr="00DD0F4F">
              <w:rPr>
                <w:rFonts w:ascii="Arial" w:hAnsi="Arial" w:cs="Arial"/>
                <w:sz w:val="20"/>
                <w:szCs w:val="20"/>
                <w:lang w:val="nl-NL"/>
              </w:rPr>
              <w:instrText xml:space="preserve">MERGEFIELD </w:instrText>
            </w:r>
            <w:r w:rsidR="001C7151" w:rsidRPr="00DD0F4F">
              <w:rPr>
                <w:rFonts w:ascii="Arial" w:eastAsia="Times New Roman" w:hAnsi="Arial" w:cs="Arial"/>
                <w:color w:val="000000"/>
                <w:sz w:val="20"/>
                <w:szCs w:val="20"/>
                <w:lang w:val="nl-NL"/>
              </w:rPr>
              <w:instrText>Element.Notes</w:instrText>
            </w:r>
            <w:r w:rsidRPr="00CD63CD">
              <w:rPr>
                <w:rFonts w:ascii="Arial" w:hAnsi="Arial" w:cs="Arial"/>
                <w:sz w:val="20"/>
                <w:szCs w:val="20"/>
                <w:lang w:val="en-AU"/>
              </w:rPr>
              <w:fldChar w:fldCharType="end"/>
            </w:r>
            <w:r w:rsidR="001C7151" w:rsidRPr="00DD0F4F">
              <w:rPr>
                <w:rFonts w:ascii="Arial" w:eastAsia="Times New Roman" w:hAnsi="Arial" w:cs="Arial"/>
                <w:color w:val="610E6A"/>
                <w:sz w:val="20"/>
                <w:szCs w:val="20"/>
                <w:lang w:val="nl-NL"/>
              </w:rPr>
              <w:t>Een samenhangende hoeveelheid werk met een welgedefinieerde aanleiding en een welgedefinieerd eindresultaat, waarvan kwaliteit en doorlooptijd bewaakt moeten worden.</w:t>
            </w:r>
          </w:p>
        </w:tc>
      </w:tr>
      <w:tr w:rsidR="001C7151" w:rsidRPr="00CB22FF" w14:paraId="52A5B48F" w14:textId="77777777" w:rsidTr="002E7926">
        <w:tc>
          <w:tcPr>
            <w:tcW w:w="3600" w:type="dxa"/>
            <w:tcBorders>
              <w:top w:val="nil"/>
              <w:left w:val="nil"/>
              <w:bottom w:val="nil"/>
              <w:right w:val="nil"/>
            </w:tcBorders>
          </w:tcPr>
          <w:p w14:paraId="4E61950A" w14:textId="77777777" w:rsidR="001C7151" w:rsidRPr="00DD0F4F" w:rsidRDefault="001C7151" w:rsidP="002E7926">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109F845E" w14:textId="77777777" w:rsidR="001C7151" w:rsidRPr="00DD0F4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r>
      <w:tr w:rsidR="001C7151" w:rsidRPr="00CD63CD" w14:paraId="2B5D0731" w14:textId="77777777" w:rsidTr="002E7926">
        <w:tc>
          <w:tcPr>
            <w:tcW w:w="3600" w:type="dxa"/>
            <w:tcBorders>
              <w:top w:val="nil"/>
              <w:left w:val="nil"/>
              <w:bottom w:val="nil"/>
              <w:right w:val="nil"/>
            </w:tcBorders>
          </w:tcPr>
          <w:p w14:paraId="3A0CA472"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14:paraId="120D82BB"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14:paraId="3F65BA2E" w14:textId="77777777" w:rsidTr="002E7926">
        <w:trPr>
          <w:trHeight w:val="230"/>
        </w:trPr>
        <w:tc>
          <w:tcPr>
            <w:tcW w:w="3600" w:type="dxa"/>
            <w:tcBorders>
              <w:top w:val="nil"/>
              <w:left w:val="nil"/>
              <w:bottom w:val="nil"/>
              <w:right w:val="nil"/>
            </w:tcBorders>
          </w:tcPr>
          <w:p w14:paraId="2AE9B2AD"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62786273"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14:paraId="7C9F4646" w14:textId="77777777" w:rsidTr="002E7926">
        <w:tc>
          <w:tcPr>
            <w:tcW w:w="3600" w:type="dxa"/>
            <w:tcBorders>
              <w:top w:val="nil"/>
              <w:left w:val="nil"/>
              <w:bottom w:val="nil"/>
              <w:right w:val="nil"/>
            </w:tcBorders>
          </w:tcPr>
          <w:p w14:paraId="3CA45FD6"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14:paraId="08FD6884"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1 juni 2008</w:t>
            </w:r>
          </w:p>
        </w:tc>
      </w:tr>
      <w:tr w:rsidR="001C7151" w:rsidRPr="00CD63CD" w14:paraId="6AF56474" w14:textId="77777777" w:rsidTr="002E7926">
        <w:trPr>
          <w:trHeight w:val="260"/>
        </w:trPr>
        <w:tc>
          <w:tcPr>
            <w:tcW w:w="3600" w:type="dxa"/>
            <w:tcBorders>
              <w:top w:val="nil"/>
              <w:left w:val="nil"/>
              <w:bottom w:val="nil"/>
              <w:right w:val="nil"/>
            </w:tcBorders>
          </w:tcPr>
          <w:p w14:paraId="0557DFB9"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172E6C17"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B22FF" w14:paraId="4D093351" w14:textId="77777777" w:rsidTr="002E7926">
        <w:tc>
          <w:tcPr>
            <w:tcW w:w="3600" w:type="dxa"/>
            <w:tcBorders>
              <w:top w:val="nil"/>
              <w:left w:val="nil"/>
              <w:bottom w:val="nil"/>
              <w:right w:val="nil"/>
            </w:tcBorders>
          </w:tcPr>
          <w:p w14:paraId="631B9586" w14:textId="77777777" w:rsidR="001C7151" w:rsidRDefault="001C7151" w:rsidP="002E7926">
            <w:pPr>
              <w:autoSpaceDE w:val="0"/>
              <w:autoSpaceDN w:val="0"/>
              <w:adjustRightInd w:val="0"/>
              <w:spacing w:after="0" w:line="240" w:lineRule="auto"/>
              <w:rPr>
                <w:ins w:id="9297" w:author="Arjan" w:date="2013-02-26T20:28:00Z"/>
                <w:rFonts w:ascii="Arial" w:eastAsia="Times New Roman" w:hAnsi="Arial" w:cs="Arial"/>
                <w:b/>
                <w:bCs/>
                <w:color w:val="000000"/>
                <w:sz w:val="20"/>
                <w:szCs w:val="20"/>
              </w:rPr>
            </w:pPr>
            <w:r w:rsidRPr="00CD63CD">
              <w:rPr>
                <w:rFonts w:ascii="Arial" w:eastAsia="Times New Roman" w:hAnsi="Arial" w:cs="Arial"/>
                <w:b/>
                <w:bCs/>
                <w:color w:val="000000"/>
                <w:sz w:val="20"/>
                <w:szCs w:val="20"/>
              </w:rPr>
              <w:t>Toelichting objecttype</w:t>
            </w:r>
          </w:p>
          <w:p w14:paraId="3444185C" w14:textId="77777777" w:rsidR="00256CC6" w:rsidRPr="00256CC6" w:rsidRDefault="00256CC6" w:rsidP="002E7926">
            <w:pPr>
              <w:autoSpaceDE w:val="0"/>
              <w:autoSpaceDN w:val="0"/>
              <w:adjustRightInd w:val="0"/>
              <w:spacing w:after="0" w:line="240" w:lineRule="auto"/>
              <w:rPr>
                <w:rFonts w:ascii="Arial" w:eastAsia="Times New Roman" w:hAnsi="Arial" w:cs="Arial"/>
                <w:bCs/>
                <w:color w:val="000000"/>
                <w:sz w:val="20"/>
                <w:szCs w:val="20"/>
              </w:rPr>
            </w:pPr>
          </w:p>
        </w:tc>
        <w:tc>
          <w:tcPr>
            <w:tcW w:w="5760" w:type="dxa"/>
            <w:gridSpan w:val="3"/>
            <w:tcBorders>
              <w:top w:val="nil"/>
              <w:left w:val="nil"/>
              <w:bottom w:val="nil"/>
              <w:right w:val="nil"/>
            </w:tcBorders>
          </w:tcPr>
          <w:p w14:paraId="336763BB" w14:textId="77777777" w:rsidR="001C7151" w:rsidRPr="00DD0F4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De ZAAK vormt de kern van het zaakgericht werken. Wat in een individueel geval een zaak is, waar die begint en waar die eindigt, </w:t>
            </w:r>
            <w:del w:id="9298" w:author="Arjan" w:date="2013-02-08T12:13:00Z">
              <w:r w:rsidRPr="00DD0F4F" w:rsidDel="004F64CE">
                <w:rPr>
                  <w:rFonts w:ascii="Arial" w:eastAsia="Times New Roman" w:hAnsi="Arial" w:cs="Arial"/>
                  <w:color w:val="000000"/>
                  <w:sz w:val="20"/>
                  <w:szCs w:val="20"/>
                  <w:lang w:val="nl-NL"/>
                </w:rPr>
                <w:delText xml:space="preserve">moet </w:delText>
              </w:r>
            </w:del>
            <w:ins w:id="9299" w:author="Arjan" w:date="2013-02-08T12:13:00Z">
              <w:r w:rsidR="004F64CE" w:rsidRPr="00DD0F4F">
                <w:rPr>
                  <w:rFonts w:ascii="Arial" w:eastAsia="Times New Roman" w:hAnsi="Arial" w:cs="Arial"/>
                  <w:color w:val="000000"/>
                  <w:sz w:val="20"/>
                  <w:szCs w:val="20"/>
                  <w:lang w:val="nl-NL"/>
                </w:rPr>
                <w:t xml:space="preserve">wordt </w:t>
              </w:r>
            </w:ins>
            <w:del w:id="9300" w:author="Arjan" w:date="2013-02-08T12:13:00Z">
              <w:r w:rsidRPr="00DD0F4F" w:rsidDel="004F64CE">
                <w:rPr>
                  <w:rFonts w:ascii="Arial" w:eastAsia="Times New Roman" w:hAnsi="Arial" w:cs="Arial"/>
                  <w:color w:val="000000"/>
                  <w:sz w:val="20"/>
                  <w:szCs w:val="20"/>
                  <w:lang w:val="nl-NL"/>
                </w:rPr>
                <w:delText xml:space="preserve">vooral </w:delText>
              </w:r>
            </w:del>
            <w:r w:rsidRPr="00DD0F4F">
              <w:rPr>
                <w:rFonts w:ascii="Arial" w:eastAsia="Times New Roman" w:hAnsi="Arial" w:cs="Arial"/>
                <w:color w:val="000000"/>
                <w:sz w:val="20"/>
                <w:szCs w:val="20"/>
                <w:lang w:val="nl-NL"/>
              </w:rPr>
              <w:t xml:space="preserve">bekeken </w:t>
            </w:r>
            <w:del w:id="9301" w:author="Arjan" w:date="2013-02-08T12:13:00Z">
              <w:r w:rsidRPr="00DD0F4F" w:rsidDel="004F64CE">
                <w:rPr>
                  <w:rFonts w:ascii="Arial" w:eastAsia="Times New Roman" w:hAnsi="Arial" w:cs="Arial"/>
                  <w:color w:val="000000"/>
                  <w:sz w:val="20"/>
                  <w:szCs w:val="20"/>
                  <w:lang w:val="nl-NL"/>
                </w:rPr>
                <w:delText xml:space="preserve">worden </w:delText>
              </w:r>
            </w:del>
            <w:r w:rsidRPr="00DD0F4F">
              <w:rPr>
                <w:rFonts w:ascii="Arial" w:eastAsia="Times New Roman" w:hAnsi="Arial" w:cs="Arial"/>
                <w:color w:val="000000"/>
                <w:sz w:val="20"/>
                <w:szCs w:val="20"/>
                <w:lang w:val="nl-NL"/>
              </w:rPr>
              <w:t xml:space="preserve">vanuit het perspectief van de initiator van de zaak (burger, bedrijf, medewerker, etc.). </w:t>
            </w:r>
            <w:del w:id="9302" w:author="Arjan" w:date="2013-02-26T20:29:00Z">
              <w:r w:rsidRPr="00DD0F4F" w:rsidDel="00256CC6">
                <w:rPr>
                  <w:rFonts w:ascii="Arial" w:eastAsia="Times New Roman" w:hAnsi="Arial" w:cs="Arial"/>
                  <w:color w:val="000000"/>
                  <w:sz w:val="20"/>
                  <w:szCs w:val="20"/>
                  <w:lang w:val="nl-NL"/>
                </w:rPr>
                <w:delText xml:space="preserve">Wat door hem of haar als het eindresultaat wordt gezien definieert </w:delText>
              </w:r>
            </w:del>
            <w:ins w:id="9303" w:author="Arjan" w:date="2013-02-26T20:29:00Z">
              <w:r w:rsidR="00256CC6" w:rsidRPr="00DD0F4F">
                <w:rPr>
                  <w:rFonts w:ascii="Arial" w:eastAsia="Times New Roman" w:hAnsi="Arial" w:cs="Arial"/>
                  <w:bCs/>
                  <w:color w:val="000000"/>
                  <w:sz w:val="20"/>
                  <w:szCs w:val="20"/>
                  <w:lang w:val="nl-NL"/>
                </w:rPr>
                <w:t xml:space="preserve">Het traject van (aan)vraag cq. aanleiding voor de zaak tot en met de levering van de producten/of diensten die een passend antwoord vormen op die aanleiding, bepaalt </w:t>
              </w:r>
            </w:ins>
            <w:r w:rsidRPr="00DD0F4F">
              <w:rPr>
                <w:rFonts w:ascii="Arial" w:eastAsia="Times New Roman" w:hAnsi="Arial" w:cs="Arial"/>
                <w:color w:val="000000"/>
                <w:sz w:val="20"/>
                <w:szCs w:val="20"/>
                <w:lang w:val="nl-NL"/>
              </w:rPr>
              <w:t>de omvang en afbakening van de zaak.</w:t>
            </w:r>
            <w:ins w:id="9304" w:author="Arjan" w:date="2013-02-08T12:14:00Z">
              <w:r w:rsidR="004F64CE" w:rsidRPr="00DD0F4F">
                <w:rPr>
                  <w:rFonts w:ascii="Arial" w:eastAsia="Times New Roman" w:hAnsi="Arial" w:cs="Arial"/>
                  <w:color w:val="000000"/>
                  <w:sz w:val="20"/>
                  <w:szCs w:val="20"/>
                  <w:lang w:val="nl-NL"/>
                </w:rPr>
                <w:t xml:space="preserve"> </w:t>
              </w:r>
              <w:r w:rsidR="004F64CE" w:rsidRPr="00DD0F4F">
                <w:rPr>
                  <w:rFonts w:ascii="Arial" w:eastAsia="Times New Roman" w:hAnsi="Arial" w:cs="Arial"/>
                  <w:color w:val="000000"/>
                  <w:sz w:val="20"/>
                  <w:szCs w:val="20"/>
                  <w:lang w:val="nl-NL"/>
                </w:rPr>
                <w:lastRenderedPageBreak/>
                <w:t xml:space="preserve">Hiermee komt de afbakening van een zaak overeen met </w:t>
              </w:r>
            </w:ins>
            <w:ins w:id="9305" w:author="Arjan" w:date="2013-02-08T12:15:00Z">
              <w:r w:rsidR="004F64CE" w:rsidRPr="00DD0F4F">
                <w:rPr>
                  <w:rFonts w:ascii="Arial" w:eastAsia="Times New Roman" w:hAnsi="Arial" w:cs="Arial"/>
                  <w:color w:val="000000"/>
                  <w:sz w:val="20"/>
                  <w:szCs w:val="20"/>
                  <w:lang w:val="nl-NL"/>
                </w:rPr>
                <w:t xml:space="preserve">een bedrijfsproces: </w:t>
              </w:r>
            </w:ins>
            <w:ins w:id="9306" w:author="Arjan" w:date="2013-02-08T12:16:00Z">
              <w:r w:rsidR="004F64CE" w:rsidRPr="00DD0F4F">
                <w:rPr>
                  <w:rFonts w:ascii="Arial" w:eastAsia="Times New Roman" w:hAnsi="Arial" w:cs="Arial"/>
                  <w:color w:val="000000"/>
                  <w:sz w:val="20"/>
                  <w:szCs w:val="20"/>
                  <w:lang w:val="nl-NL"/>
                </w:rPr>
                <w:t xml:space="preserve">‘van klant tot klant’. </w:t>
              </w:r>
            </w:ins>
            <w:ins w:id="9307" w:author="Arjan" w:date="2013-02-26T20:30:00Z">
              <w:r w:rsidR="00256CC6" w:rsidRPr="00DD0F4F">
                <w:rPr>
                  <w:rFonts w:ascii="Arial" w:eastAsia="Times New Roman" w:hAnsi="Arial" w:cs="Arial"/>
                  <w:bCs/>
                  <w:color w:val="000000"/>
                  <w:sz w:val="20"/>
                  <w:szCs w:val="20"/>
                  <w:lang w:val="nl-NL"/>
                </w:rPr>
                <w:t>Dit betekent onder meer dat o</w:t>
              </w:r>
            </w:ins>
            <w:ins w:id="9308" w:author="Arjan" w:date="2013-02-08T12:16:00Z">
              <w:r w:rsidR="004F64CE" w:rsidRPr="00DD0F4F">
                <w:rPr>
                  <w:rFonts w:ascii="Arial" w:eastAsia="Times New Roman" w:hAnsi="Arial" w:cs="Arial"/>
                  <w:color w:val="000000"/>
                  <w:sz w:val="20"/>
                  <w:szCs w:val="20"/>
                  <w:lang w:val="nl-NL"/>
                </w:rPr>
                <w:t>nderdelen van bedrijfsprocessen geen zelfstandige zaken</w:t>
              </w:r>
            </w:ins>
            <w:ins w:id="9309" w:author="Arjan" w:date="2013-02-26T20:34:00Z">
              <w:r w:rsidR="00502AFC" w:rsidRPr="00DD0F4F">
                <w:rPr>
                  <w:rFonts w:ascii="Arial" w:eastAsia="Times New Roman" w:hAnsi="Arial" w:cs="Arial"/>
                  <w:color w:val="000000"/>
                  <w:sz w:val="20"/>
                  <w:szCs w:val="20"/>
                  <w:lang w:val="nl-NL"/>
                </w:rPr>
                <w:t xml:space="preserve"> vormen</w:t>
              </w:r>
            </w:ins>
            <w:ins w:id="9310" w:author="Arjan" w:date="2013-02-08T12:16:00Z">
              <w:r w:rsidR="004F64CE" w:rsidRPr="00DD0F4F">
                <w:rPr>
                  <w:rFonts w:ascii="Arial" w:eastAsia="Times New Roman" w:hAnsi="Arial" w:cs="Arial"/>
                  <w:color w:val="000000"/>
                  <w:sz w:val="20"/>
                  <w:szCs w:val="20"/>
                  <w:lang w:val="nl-NL"/>
                </w:rPr>
                <w:t>.</w:t>
              </w:r>
            </w:ins>
            <w:ins w:id="9311" w:author="Arjan" w:date="2013-02-26T20:34:00Z">
              <w:r w:rsidR="00502AFC" w:rsidRPr="00DD0F4F">
                <w:rPr>
                  <w:rFonts w:ascii="Arial" w:eastAsia="Times New Roman" w:hAnsi="Arial" w:cs="Arial"/>
                  <w:color w:val="000000"/>
                  <w:sz w:val="20"/>
                  <w:szCs w:val="20"/>
                  <w:lang w:val="nl-NL"/>
                </w:rPr>
                <w:t xml:space="preserve"> </w:t>
              </w:r>
              <w:r w:rsidR="00502AFC" w:rsidRPr="00DD0F4F">
                <w:rPr>
                  <w:rFonts w:ascii="Arial" w:eastAsia="Times New Roman" w:hAnsi="Arial" w:cs="Arial"/>
                  <w:bCs/>
                  <w:color w:val="000000"/>
                  <w:sz w:val="20"/>
                  <w:szCs w:val="20"/>
                  <w:lang w:val="nl-NL"/>
                </w:rPr>
                <w:t>Het betekent ook dat een aanleiding die niet leidt tot de start van de uitvoering van een bedrijfsproces, niet leidt tot een zaak (</w:t>
              </w:r>
            </w:ins>
            <w:ins w:id="9312" w:author="Arjan" w:date="2013-09-23T10:03:00Z">
              <w:r w:rsidR="00622906" w:rsidRPr="00DD0F4F">
                <w:rPr>
                  <w:rFonts w:ascii="Arial" w:eastAsia="Times New Roman" w:hAnsi="Arial" w:cs="Arial"/>
                  <w:bCs/>
                  <w:color w:val="000000"/>
                  <w:sz w:val="20"/>
                  <w:szCs w:val="20"/>
                  <w:lang w:val="nl-NL"/>
                </w:rPr>
                <w:t>deze</w:t>
              </w:r>
            </w:ins>
            <w:ins w:id="9313" w:author="Arjan" w:date="2013-02-26T20:34:00Z">
              <w:r w:rsidR="00502AFC" w:rsidRPr="00DD0F4F">
                <w:rPr>
                  <w:rFonts w:ascii="Arial" w:eastAsia="Times New Roman" w:hAnsi="Arial" w:cs="Arial"/>
                  <w:bCs/>
                  <w:color w:val="000000"/>
                  <w:sz w:val="20"/>
                  <w:szCs w:val="20"/>
                  <w:lang w:val="nl-NL"/>
                </w:rPr>
                <w:t xml:space="preserve"> wordt behandeld in het kader van een reeds lopende zaak).</w:t>
              </w:r>
            </w:ins>
          </w:p>
          <w:p w14:paraId="2069BC66" w14:textId="77777777" w:rsidR="001C7151" w:rsidRPr="00DD0F4F" w:rsidRDefault="001C7151" w:rsidP="00426DB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In de praktijk kan dit tot problemen </w:t>
            </w:r>
            <w:del w:id="9314" w:author="Arjan" w:date="2013-02-08T12:58:00Z">
              <w:r w:rsidRPr="00DD0F4F" w:rsidDel="005C3DE1">
                <w:rPr>
                  <w:rFonts w:ascii="Arial" w:eastAsia="Times New Roman" w:hAnsi="Arial" w:cs="Arial"/>
                  <w:color w:val="000000"/>
                  <w:sz w:val="20"/>
                  <w:szCs w:val="20"/>
                  <w:lang w:val="nl-NL"/>
                </w:rPr>
                <w:delText xml:space="preserve">in de behandeling </w:delText>
              </w:r>
            </w:del>
            <w:r w:rsidRPr="00DD0F4F">
              <w:rPr>
                <w:rFonts w:ascii="Arial" w:eastAsia="Times New Roman" w:hAnsi="Arial" w:cs="Arial"/>
                <w:color w:val="000000"/>
                <w:sz w:val="20"/>
                <w:szCs w:val="20"/>
                <w:lang w:val="nl-NL"/>
              </w:rPr>
              <w:t xml:space="preserve">leiden als de </w:t>
            </w:r>
            <w:del w:id="9315" w:author="Arjan" w:date="2013-02-08T13:29:00Z">
              <w:r w:rsidRPr="00DD0F4F" w:rsidDel="00426DB2">
                <w:rPr>
                  <w:rFonts w:ascii="Arial" w:eastAsia="Times New Roman" w:hAnsi="Arial" w:cs="Arial"/>
                  <w:color w:val="000000"/>
                  <w:sz w:val="20"/>
                  <w:szCs w:val="20"/>
                  <w:lang w:val="nl-NL"/>
                </w:rPr>
                <w:delText>behandel</w:delText>
              </w:r>
            </w:del>
            <w:del w:id="9316" w:author="Arjan" w:date="2013-02-08T12:58:00Z">
              <w:r w:rsidRPr="00DD0F4F" w:rsidDel="005C3DE1">
                <w:rPr>
                  <w:rFonts w:ascii="Arial" w:eastAsia="Times New Roman" w:hAnsi="Arial" w:cs="Arial"/>
                  <w:color w:val="000000"/>
                  <w:sz w:val="20"/>
                  <w:szCs w:val="20"/>
                  <w:lang w:val="nl-NL"/>
                </w:rPr>
                <w:delText>ende organisatie</w:delText>
              </w:r>
            </w:del>
            <w:del w:id="9317" w:author="Arjan" w:date="2013-02-08T12:50:00Z">
              <w:r w:rsidRPr="00DD0F4F" w:rsidDel="00696938">
                <w:rPr>
                  <w:rFonts w:ascii="Arial" w:eastAsia="Times New Roman" w:hAnsi="Arial" w:cs="Arial"/>
                  <w:color w:val="000000"/>
                  <w:sz w:val="20"/>
                  <w:szCs w:val="20"/>
                  <w:lang w:val="nl-NL"/>
                </w:rPr>
                <w:delText>(s)</w:delText>
              </w:r>
            </w:del>
            <w:del w:id="9318" w:author="Arjan" w:date="2013-02-08T12:58:00Z">
              <w:r w:rsidRPr="00DD0F4F" w:rsidDel="005C3DE1">
                <w:rPr>
                  <w:rFonts w:ascii="Arial" w:eastAsia="Times New Roman" w:hAnsi="Arial" w:cs="Arial"/>
                  <w:color w:val="000000"/>
                  <w:sz w:val="20"/>
                  <w:szCs w:val="20"/>
                  <w:lang w:val="nl-NL"/>
                </w:rPr>
                <w:delText xml:space="preserve"> niet in staat is om in één zaak naar het gewenste eindresultaat toe te werken. </w:delText>
              </w:r>
            </w:del>
            <w:ins w:id="9319" w:author="Arjan" w:date="2013-02-08T13:30:00Z">
              <w:r w:rsidR="00426DB2" w:rsidRPr="00DD0F4F">
                <w:rPr>
                  <w:rFonts w:ascii="Arial" w:eastAsia="Times New Roman" w:hAnsi="Arial" w:cs="Arial"/>
                  <w:color w:val="000000"/>
                  <w:sz w:val="20"/>
                  <w:szCs w:val="20"/>
                  <w:lang w:val="nl-NL"/>
                </w:rPr>
                <w:t>g</w:t>
              </w:r>
            </w:ins>
            <w:ins w:id="9320" w:author="Arjan" w:date="2013-02-08T13:29:00Z">
              <w:r w:rsidR="00426DB2" w:rsidRPr="00DD0F4F">
                <w:rPr>
                  <w:rFonts w:ascii="Arial" w:eastAsia="Times New Roman" w:hAnsi="Arial" w:cs="Arial"/>
                  <w:color w:val="000000"/>
                  <w:sz w:val="20"/>
                  <w:szCs w:val="20"/>
                  <w:lang w:val="nl-NL"/>
                </w:rPr>
                <w:t>ewenste</w:t>
              </w:r>
            </w:ins>
            <w:ins w:id="9321" w:author="Arjan" w:date="2013-02-08T13:30:00Z">
              <w:r w:rsidR="00426DB2" w:rsidRPr="00DD0F4F">
                <w:rPr>
                  <w:rFonts w:ascii="Arial" w:eastAsia="Times New Roman" w:hAnsi="Arial" w:cs="Arial"/>
                  <w:color w:val="000000"/>
                  <w:sz w:val="20"/>
                  <w:szCs w:val="20"/>
                  <w:lang w:val="nl-NL"/>
                </w:rPr>
                <w:t xml:space="preserve"> producten en diensten in verschillende bedrijfsprocessen vervaardigd worden </w:t>
              </w:r>
            </w:ins>
            <w:ins w:id="9322" w:author="Arjan" w:date="2013-02-08T13:31:00Z">
              <w:r w:rsidR="00426DB2" w:rsidRPr="00DD0F4F">
                <w:rPr>
                  <w:rFonts w:ascii="Arial" w:eastAsia="Times New Roman" w:hAnsi="Arial" w:cs="Arial"/>
                  <w:color w:val="000000"/>
                  <w:sz w:val="20"/>
                  <w:szCs w:val="20"/>
                  <w:lang w:val="nl-NL"/>
                </w:rPr>
                <w:t xml:space="preserve">d.w.z. voor elk gewenst product of dienst, of groep daarvan, </w:t>
              </w:r>
            </w:ins>
            <w:ins w:id="9323" w:author="Arjan" w:date="2013-02-08T13:32:00Z">
              <w:r w:rsidR="00426DB2" w:rsidRPr="00DD0F4F">
                <w:rPr>
                  <w:rFonts w:ascii="Arial" w:eastAsia="Times New Roman" w:hAnsi="Arial" w:cs="Arial"/>
                  <w:color w:val="000000"/>
                  <w:sz w:val="20"/>
                  <w:szCs w:val="20"/>
                  <w:lang w:val="nl-NL"/>
                </w:rPr>
                <w:t xml:space="preserve">is een zelfstandig bedrijfsproces operationeel. </w:t>
              </w:r>
            </w:ins>
            <w:ins w:id="9324" w:author="Arjan" w:date="2013-02-08T12:20:00Z">
              <w:r w:rsidR="004F64CE" w:rsidRPr="00DD0F4F">
                <w:rPr>
                  <w:rFonts w:ascii="Arial" w:eastAsia="Times New Roman" w:hAnsi="Arial" w:cs="Arial"/>
                  <w:color w:val="000000"/>
                  <w:sz w:val="20"/>
                  <w:szCs w:val="20"/>
                  <w:lang w:val="nl-NL"/>
                </w:rPr>
                <w:t xml:space="preserve">De zaak wordt dan behandeld </w:t>
              </w:r>
            </w:ins>
            <w:ins w:id="9325" w:author="Arjan" w:date="2013-02-08T12:22:00Z">
              <w:r w:rsidR="004F64CE" w:rsidRPr="00DD0F4F">
                <w:rPr>
                  <w:rFonts w:ascii="Arial" w:eastAsia="Times New Roman" w:hAnsi="Arial" w:cs="Arial"/>
                  <w:color w:val="000000"/>
                  <w:sz w:val="20"/>
                  <w:szCs w:val="20"/>
                  <w:lang w:val="nl-NL"/>
                </w:rPr>
                <w:t xml:space="preserve">in deelzaken </w:t>
              </w:r>
            </w:ins>
            <w:ins w:id="9326" w:author="Arjan" w:date="2013-02-08T12:20:00Z">
              <w:r w:rsidR="004F64CE" w:rsidRPr="00DD0F4F">
                <w:rPr>
                  <w:rFonts w:ascii="Arial" w:eastAsia="Times New Roman" w:hAnsi="Arial" w:cs="Arial"/>
                  <w:color w:val="000000"/>
                  <w:sz w:val="20"/>
                  <w:szCs w:val="20"/>
                  <w:lang w:val="nl-NL"/>
                </w:rPr>
                <w:t xml:space="preserve">door per deelzaak één bedrijfsproces uit te voeren. </w:t>
              </w:r>
            </w:ins>
            <w:ins w:id="9327" w:author="Arjan" w:date="2013-02-08T13:33:00Z">
              <w:r w:rsidR="00426DB2" w:rsidRPr="00DD0F4F">
                <w:rPr>
                  <w:rFonts w:ascii="Arial" w:eastAsia="Times New Roman" w:hAnsi="Arial" w:cs="Arial"/>
                  <w:color w:val="000000"/>
                  <w:sz w:val="20"/>
                  <w:szCs w:val="20"/>
                  <w:lang w:val="nl-NL"/>
                </w:rPr>
                <w:t xml:space="preserve">Met de ‘hoofdzaak’ wordt gecoördineerd dat </w:t>
              </w:r>
            </w:ins>
            <w:ins w:id="9328" w:author="Arjan" w:date="2013-02-08T13:34:00Z">
              <w:r w:rsidR="00426DB2" w:rsidRPr="00DD0F4F">
                <w:rPr>
                  <w:rFonts w:ascii="Arial" w:eastAsia="Times New Roman" w:hAnsi="Arial" w:cs="Arial"/>
                  <w:color w:val="000000"/>
                  <w:sz w:val="20"/>
                  <w:szCs w:val="20"/>
                  <w:lang w:val="nl-NL"/>
                </w:rPr>
                <w:t>de optelsom van de te leveren producten en diensten beantwoord aan de</w:t>
              </w:r>
            </w:ins>
            <w:ins w:id="9329" w:author="Arjan" w:date="2013-02-08T13:35:00Z">
              <w:r w:rsidR="00426DB2" w:rsidRPr="00DD0F4F">
                <w:rPr>
                  <w:rFonts w:ascii="Arial" w:eastAsia="Times New Roman" w:hAnsi="Arial" w:cs="Arial"/>
                  <w:color w:val="000000"/>
                  <w:sz w:val="20"/>
                  <w:szCs w:val="20"/>
                  <w:lang w:val="nl-NL"/>
                </w:rPr>
                <w:t xml:space="preserve"> oorspronkelijke klantvraag. </w:t>
              </w:r>
            </w:ins>
            <w:del w:id="9330" w:author="Arjan" w:date="2013-02-08T12:21:00Z">
              <w:r w:rsidRPr="00DD0F4F" w:rsidDel="004F64CE">
                <w:rPr>
                  <w:rFonts w:ascii="Arial" w:eastAsia="Times New Roman" w:hAnsi="Arial" w:cs="Arial"/>
                  <w:color w:val="000000"/>
                  <w:sz w:val="20"/>
                  <w:szCs w:val="20"/>
                  <w:lang w:val="nl-NL"/>
                </w:rPr>
                <w:delText>Het staat organisaties vrij om een zaak in ‘deelzaken’ te behandelen.</w:delText>
              </w:r>
            </w:del>
            <w:ins w:id="9331" w:author="Arjan" w:date="2013-02-08T12:21:00Z">
              <w:r w:rsidR="004F64CE" w:rsidRPr="00DD0F4F">
                <w:rPr>
                  <w:rFonts w:ascii="Arial" w:eastAsia="Times New Roman" w:hAnsi="Arial" w:cs="Arial"/>
                  <w:color w:val="000000"/>
                  <w:sz w:val="20"/>
                  <w:szCs w:val="20"/>
                  <w:lang w:val="nl-NL"/>
                </w:rPr>
                <w:t xml:space="preserve">Zowel een zaak zonder deelzaken als </w:t>
              </w:r>
            </w:ins>
            <w:ins w:id="9332" w:author="Arjan" w:date="2013-02-08T12:22:00Z">
              <w:r w:rsidR="004F64CE" w:rsidRPr="00DD0F4F">
                <w:rPr>
                  <w:rFonts w:ascii="Arial" w:eastAsia="Times New Roman" w:hAnsi="Arial" w:cs="Arial"/>
                  <w:color w:val="000000"/>
                  <w:sz w:val="20"/>
                  <w:szCs w:val="20"/>
                  <w:lang w:val="nl-NL"/>
                </w:rPr>
                <w:t>een</w:t>
              </w:r>
            </w:ins>
            <w:ins w:id="9333" w:author="Arjan" w:date="2013-02-08T12:21:00Z">
              <w:r w:rsidR="004F64CE" w:rsidRPr="00DD0F4F">
                <w:rPr>
                  <w:rFonts w:ascii="Arial" w:eastAsia="Times New Roman" w:hAnsi="Arial" w:cs="Arial"/>
                  <w:color w:val="000000"/>
                  <w:sz w:val="20"/>
                  <w:szCs w:val="20"/>
                  <w:lang w:val="nl-NL"/>
                </w:rPr>
                <w:t xml:space="preserve"> deelzaak betreft dus telkens één bedrijfsproces.</w:t>
              </w:r>
            </w:ins>
            <w:del w:id="9334" w:author="Arjan" w:date="2013-02-08T12:21:00Z">
              <w:r w:rsidRPr="00DD0F4F" w:rsidDel="004F64CE">
                <w:rPr>
                  <w:rFonts w:ascii="Arial" w:eastAsia="Times New Roman" w:hAnsi="Arial" w:cs="Arial"/>
                  <w:color w:val="000000"/>
                  <w:sz w:val="20"/>
                  <w:szCs w:val="20"/>
                  <w:lang w:val="nl-NL"/>
                </w:rPr>
                <w:delText xml:space="preserve"> </w:delText>
              </w:r>
            </w:del>
            <w:ins w:id="9335" w:author="Arjan" w:date="2013-09-23T09:49:00Z">
              <w:r w:rsidR="002408B5" w:rsidRPr="00DD0F4F">
                <w:rPr>
                  <w:rFonts w:ascii="Arial" w:eastAsia="Times New Roman" w:hAnsi="Arial" w:cs="Arial"/>
                  <w:color w:val="000000"/>
                  <w:sz w:val="20"/>
                  <w:szCs w:val="20"/>
                  <w:lang w:val="nl-NL"/>
                </w:rPr>
                <w:t xml:space="preserve"> </w:t>
              </w:r>
            </w:ins>
            <w:r w:rsidRPr="00DD0F4F">
              <w:rPr>
                <w:rFonts w:ascii="Arial" w:eastAsia="Times New Roman" w:hAnsi="Arial" w:cs="Arial"/>
                <w:color w:val="000000"/>
                <w:sz w:val="20"/>
                <w:szCs w:val="20"/>
                <w:lang w:val="nl-NL"/>
              </w:rPr>
              <w:t xml:space="preserve">Ook een ‘deelzaak’ </w:t>
            </w:r>
            <w:del w:id="9336" w:author="Arjan" w:date="2013-02-08T13:35:00Z">
              <w:r w:rsidRPr="00DD0F4F" w:rsidDel="00426DB2">
                <w:rPr>
                  <w:rFonts w:ascii="Arial" w:eastAsia="Times New Roman" w:hAnsi="Arial" w:cs="Arial"/>
                  <w:color w:val="000000"/>
                  <w:sz w:val="20"/>
                  <w:szCs w:val="20"/>
                  <w:lang w:val="nl-NL"/>
                </w:rPr>
                <w:delText xml:space="preserve">is </w:delText>
              </w:r>
            </w:del>
            <w:ins w:id="9337" w:author="Arjan" w:date="2013-02-08T13:35:00Z">
              <w:r w:rsidR="00426DB2" w:rsidRPr="00DD0F4F">
                <w:rPr>
                  <w:rFonts w:ascii="Arial" w:eastAsia="Times New Roman" w:hAnsi="Arial" w:cs="Arial"/>
                  <w:color w:val="000000"/>
                  <w:sz w:val="20"/>
                  <w:szCs w:val="20"/>
                  <w:lang w:val="nl-NL"/>
                </w:rPr>
                <w:t xml:space="preserve">modelleren we als </w:t>
              </w:r>
            </w:ins>
            <w:r w:rsidRPr="00DD0F4F">
              <w:rPr>
                <w:rFonts w:ascii="Arial" w:eastAsia="Times New Roman" w:hAnsi="Arial" w:cs="Arial"/>
                <w:color w:val="000000"/>
                <w:sz w:val="20"/>
                <w:szCs w:val="20"/>
                <w:lang w:val="nl-NL"/>
              </w:rPr>
              <w:t>een ZAAK. Deze is gerelateerd aan de ‘hoofdzaak’: de ZAAK die het gevolg is van het verzoek van de initiator. Door deze onderlinge relatering cq. clustering wordt het zaakgericht werken voor de behandelende organisatie(s) beheersbaar èn blijft het mogelijk de initiator van de zaak vanuit zijn perspectief te informeren. Het relateren van hoofd- en deelzaken modelleren we met de relatiesoort 'ZAAK is deelzaak van ZAAK'</w:t>
            </w:r>
            <w:del w:id="9338" w:author="Arjan" w:date="2013-02-08T12:23:00Z">
              <w:r w:rsidRPr="00DD0F4F" w:rsidDel="004F64CE">
                <w:rPr>
                  <w:rFonts w:ascii="Arial" w:eastAsia="Times New Roman" w:hAnsi="Arial" w:cs="Arial"/>
                  <w:color w:val="000000"/>
                  <w:sz w:val="20"/>
                  <w:szCs w:val="20"/>
                  <w:lang w:val="nl-NL"/>
                </w:rPr>
                <w:delText xml:space="preserve"> en de attribuutsoorten Zaakniveau en Deelzakenindicatie</w:delText>
              </w:r>
            </w:del>
            <w:r w:rsidRPr="00DD0F4F">
              <w:rPr>
                <w:rFonts w:ascii="Arial" w:eastAsia="Times New Roman" w:hAnsi="Arial" w:cs="Arial"/>
                <w:color w:val="000000"/>
                <w:sz w:val="20"/>
                <w:szCs w:val="20"/>
                <w:lang w:val="nl-NL"/>
              </w:rPr>
              <w:t>.</w:t>
            </w:r>
          </w:p>
          <w:p w14:paraId="136D6921" w14:textId="77777777" w:rsidR="002015D0" w:rsidRPr="00DD0F4F" w:rsidRDefault="00696938" w:rsidP="002E7926">
            <w:pPr>
              <w:autoSpaceDE w:val="0"/>
              <w:autoSpaceDN w:val="0"/>
              <w:adjustRightInd w:val="0"/>
              <w:spacing w:after="0" w:line="240" w:lineRule="auto"/>
              <w:rPr>
                <w:ins w:id="9339" w:author="Arjan" w:date="2013-02-08T12:34:00Z"/>
                <w:rFonts w:ascii="Arial" w:eastAsia="Times New Roman" w:hAnsi="Arial" w:cs="Arial"/>
                <w:color w:val="000000"/>
                <w:sz w:val="20"/>
                <w:szCs w:val="20"/>
                <w:lang w:val="nl-NL"/>
              </w:rPr>
            </w:pPr>
            <w:ins w:id="9340" w:author="Arjan" w:date="2013-02-08T12:49:00Z">
              <w:r w:rsidRPr="00DD0F4F">
                <w:rPr>
                  <w:rFonts w:ascii="Arial" w:eastAsia="Times New Roman" w:hAnsi="Arial" w:cs="Arial"/>
                  <w:color w:val="000000"/>
                  <w:sz w:val="20"/>
                  <w:szCs w:val="20"/>
                  <w:lang w:val="nl-NL"/>
                </w:rPr>
                <w:t xml:space="preserve">In samenwerkingen tussen organisaties komt het steeds vaker voor dat een organisatie gevraagd wordt een bijdrage te leveren aan een zaak van een andere organisatie. Ook binnen organisaties komt dit voor. We doelen hiermee dus niet op de situatie dat meerdere organisatiedelen gezamenlijk uitvoering (zouden moeten) geven aan één bedrijfsproces cq. zaak. In dergelijke samenwerkingen is sprake van twee zelfstandige bedrijfsprocessen oftewel twee gerelateerde zaken met ieder hun eigen aanleiding (i.t.t. deelzaken bij een hoofdzaak die alle dezelfde aanleiding hebben). Van belang is dat zowel  opdrachtgever als opdrachtnemer van de andere partij weten om welke zaak het gaat. Het informatiemodel ondersteunt dit op twee wijzen. Indien opdrachtgever en opdrachtnemer </w:t>
              </w:r>
            </w:ins>
            <w:ins w:id="9341" w:author="Arjan" w:date="2013-02-08T14:44:00Z">
              <w:r w:rsidR="00BF50FF" w:rsidRPr="00DD0F4F">
                <w:rPr>
                  <w:rFonts w:ascii="Arial" w:eastAsia="Times New Roman" w:hAnsi="Arial" w:cs="Arial"/>
                  <w:color w:val="000000"/>
                  <w:sz w:val="20"/>
                  <w:szCs w:val="20"/>
                  <w:lang w:val="nl-NL"/>
                </w:rPr>
                <w:t>binnen</w:t>
              </w:r>
            </w:ins>
            <w:ins w:id="9342" w:author="Arjan" w:date="2013-02-08T12:49:00Z">
              <w:r w:rsidRPr="00DD0F4F">
                <w:rPr>
                  <w:rFonts w:ascii="Arial" w:eastAsia="Times New Roman" w:hAnsi="Arial" w:cs="Arial"/>
                  <w:color w:val="000000"/>
                  <w:sz w:val="20"/>
                  <w:szCs w:val="20"/>
                  <w:lang w:val="nl-NL"/>
                </w:rPr>
                <w:t xml:space="preserve"> hetzelfde informatiedomein </w:t>
              </w:r>
            </w:ins>
            <w:ins w:id="9343" w:author="Arjan" w:date="2013-02-08T14:44:00Z">
              <w:r w:rsidR="00BF50FF" w:rsidRPr="00DD0F4F">
                <w:rPr>
                  <w:rFonts w:ascii="Arial" w:eastAsia="Times New Roman" w:hAnsi="Arial" w:cs="Arial"/>
                  <w:color w:val="000000"/>
                  <w:sz w:val="20"/>
                  <w:szCs w:val="20"/>
                  <w:lang w:val="nl-NL"/>
                </w:rPr>
                <w:t>opereren</w:t>
              </w:r>
            </w:ins>
            <w:ins w:id="9344" w:author="Arjan" w:date="2013-02-08T12:49:00Z">
              <w:r w:rsidRPr="00DD0F4F">
                <w:rPr>
                  <w:rFonts w:ascii="Arial" w:eastAsia="Times New Roman" w:hAnsi="Arial" w:cs="Arial"/>
                  <w:color w:val="000000"/>
                  <w:sz w:val="20"/>
                  <w:szCs w:val="20"/>
                  <w:lang w:val="nl-NL"/>
                </w:rPr>
                <w:t xml:space="preserve"> voor hun zaakinformatievoorziening (‘ze kunnen bij elkaars zaken’), dan wordt gebruik gemaakt van de relatie ‘ZAAK heeft gerelateerde ZAAK’. Indien beide zaken zich binnen verschillende informatiedomein bevinden dan wordt vanuit beide zaken verwezen naar de andere zaak door middel van het groepattribuutsoort ‘Gerelateerde externe zaak’.</w:t>
              </w:r>
            </w:ins>
          </w:p>
          <w:p w14:paraId="6766C2D2" w14:textId="77777777" w:rsidR="00B0601B" w:rsidRPr="00DD0F4F" w:rsidRDefault="001C7151" w:rsidP="002E7926">
            <w:pPr>
              <w:autoSpaceDE w:val="0"/>
              <w:autoSpaceDN w:val="0"/>
              <w:adjustRightInd w:val="0"/>
              <w:spacing w:after="0" w:line="240" w:lineRule="auto"/>
              <w:rPr>
                <w:ins w:id="9345" w:author="Arjan" w:date="2013-02-08T12:28:00Z"/>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Elke zaak heeft ‘ergens betrekking op’ wat we modelleren met de relatie naar ZAAKOBJECT. In het geval dat de zaak op geen van de, met ZAAKOBJECT bedoelde, objecten betrekking heeft, wordt het object van de zaak vastgelegd met de attribuutgroep ‘Ander zaakobject’. Soms heeft de ene zaak betrekking op een andere zaak,</w:t>
            </w:r>
            <w:ins w:id="9346" w:author="Arjan" w:date="2014-01-22T19:55:00Z">
              <w:r w:rsidR="004B216A" w:rsidRPr="00DD0F4F">
                <w:rPr>
                  <w:rFonts w:ascii="Arial" w:eastAsia="Times New Roman" w:hAnsi="Arial" w:cs="Arial"/>
                  <w:color w:val="000000"/>
                  <w:sz w:val="20"/>
                  <w:szCs w:val="20"/>
                  <w:lang w:val="nl-NL"/>
                </w:rPr>
                <w:t xml:space="preserve"> zoals een </w:t>
              </w:r>
            </w:ins>
            <w:ins w:id="9347" w:author="Arjan" w:date="2014-01-22T19:56:00Z">
              <w:r w:rsidR="004B216A" w:rsidRPr="00DD0F4F">
                <w:rPr>
                  <w:rFonts w:ascii="Arial" w:eastAsia="Times New Roman" w:hAnsi="Arial" w:cs="Arial"/>
                  <w:color w:val="000000"/>
                  <w:sz w:val="20"/>
                  <w:szCs w:val="20"/>
                  <w:lang w:val="nl-NL"/>
                </w:rPr>
                <w:t>bezwaarzaak die volgt op een vergunningzaak.</w:t>
              </w:r>
            </w:ins>
            <w:r w:rsidRPr="00DD0F4F">
              <w:rPr>
                <w:rFonts w:ascii="Arial" w:eastAsia="Times New Roman" w:hAnsi="Arial" w:cs="Arial"/>
                <w:color w:val="000000"/>
                <w:sz w:val="20"/>
                <w:szCs w:val="20"/>
                <w:lang w:val="nl-NL"/>
              </w:rPr>
              <w:t xml:space="preserve"> </w:t>
            </w:r>
            <w:del w:id="9348" w:author="Arjan" w:date="2014-01-22T19:56:00Z">
              <w:r w:rsidRPr="00DD0F4F" w:rsidDel="004B216A">
                <w:rPr>
                  <w:rFonts w:ascii="Arial" w:eastAsia="Times New Roman" w:hAnsi="Arial" w:cs="Arial"/>
                  <w:color w:val="000000"/>
                  <w:sz w:val="20"/>
                  <w:szCs w:val="20"/>
                  <w:lang w:val="nl-NL"/>
                </w:rPr>
                <w:delText xml:space="preserve">wat we </w:delText>
              </w:r>
            </w:del>
            <w:ins w:id="9349" w:author="Arjan" w:date="2014-01-22T19:56:00Z">
              <w:r w:rsidR="004B216A" w:rsidRPr="00DD0F4F">
                <w:rPr>
                  <w:rFonts w:ascii="Arial" w:eastAsia="Times New Roman" w:hAnsi="Arial" w:cs="Arial"/>
                  <w:color w:val="000000"/>
                  <w:sz w:val="20"/>
                  <w:szCs w:val="20"/>
                  <w:lang w:val="nl-NL"/>
                </w:rPr>
                <w:t>Dit</w:t>
              </w:r>
            </w:ins>
            <w:ins w:id="9350" w:author="Arjan" w:date="2013-02-08T12:26:00Z">
              <w:r w:rsidR="00B0601B" w:rsidRPr="00DD0F4F">
                <w:rPr>
                  <w:rFonts w:ascii="Arial" w:eastAsia="Times New Roman" w:hAnsi="Arial" w:cs="Arial"/>
                  <w:color w:val="000000"/>
                  <w:sz w:val="20"/>
                  <w:szCs w:val="20"/>
                  <w:lang w:val="nl-NL"/>
                </w:rPr>
                <w:t xml:space="preserve"> </w:t>
              </w:r>
            </w:ins>
            <w:r w:rsidRPr="00DD0F4F">
              <w:rPr>
                <w:rFonts w:ascii="Arial" w:eastAsia="Times New Roman" w:hAnsi="Arial" w:cs="Arial"/>
                <w:color w:val="000000"/>
                <w:sz w:val="20"/>
                <w:szCs w:val="20"/>
                <w:lang w:val="nl-NL"/>
              </w:rPr>
              <w:t xml:space="preserve">modelleren </w:t>
            </w:r>
            <w:ins w:id="9351" w:author="Arjan" w:date="2014-01-22T19:56:00Z">
              <w:r w:rsidR="004B216A" w:rsidRPr="00DD0F4F">
                <w:rPr>
                  <w:rFonts w:ascii="Arial" w:eastAsia="Times New Roman" w:hAnsi="Arial" w:cs="Arial"/>
                  <w:color w:val="000000"/>
                  <w:sz w:val="20"/>
                  <w:szCs w:val="20"/>
                  <w:lang w:val="nl-NL"/>
                </w:rPr>
                <w:t xml:space="preserve">we eveneens </w:t>
              </w:r>
            </w:ins>
            <w:r w:rsidRPr="00DD0F4F">
              <w:rPr>
                <w:rFonts w:ascii="Arial" w:eastAsia="Times New Roman" w:hAnsi="Arial" w:cs="Arial"/>
                <w:color w:val="000000"/>
                <w:sz w:val="20"/>
                <w:szCs w:val="20"/>
                <w:lang w:val="nl-NL"/>
              </w:rPr>
              <w:t xml:space="preserve">met de relatie ‘ZAAK </w:t>
            </w:r>
            <w:del w:id="9352" w:author="Arjan" w:date="2013-02-08T12:27:00Z">
              <w:r w:rsidRPr="00DD0F4F" w:rsidDel="00B0601B">
                <w:rPr>
                  <w:rFonts w:ascii="Arial" w:eastAsia="Times New Roman" w:hAnsi="Arial" w:cs="Arial"/>
                  <w:color w:val="000000"/>
                  <w:sz w:val="20"/>
                  <w:szCs w:val="20"/>
                  <w:lang w:val="nl-NL"/>
                </w:rPr>
                <w:delText>is</w:delText>
              </w:r>
            </w:del>
            <w:ins w:id="9353" w:author="Arjan" w:date="2013-02-08T12:27:00Z">
              <w:r w:rsidR="00B0601B" w:rsidRPr="00DD0F4F">
                <w:rPr>
                  <w:rFonts w:ascii="Arial" w:eastAsia="Times New Roman" w:hAnsi="Arial" w:cs="Arial"/>
                  <w:color w:val="000000"/>
                  <w:sz w:val="20"/>
                  <w:szCs w:val="20"/>
                  <w:lang w:val="nl-NL"/>
                </w:rPr>
                <w:t>heeft</w:t>
              </w:r>
            </w:ins>
            <w:r w:rsidRPr="00DD0F4F">
              <w:rPr>
                <w:rFonts w:ascii="Arial" w:eastAsia="Times New Roman" w:hAnsi="Arial" w:cs="Arial"/>
                <w:color w:val="000000"/>
                <w:sz w:val="20"/>
                <w:szCs w:val="20"/>
                <w:lang w:val="nl-NL"/>
              </w:rPr>
              <w:t xml:space="preserve"> gerelateerd</w:t>
            </w:r>
            <w:ins w:id="9354" w:author="Arjan" w:date="2013-02-08T12:27:00Z">
              <w:r w:rsidR="00B0601B" w:rsidRPr="00DD0F4F">
                <w:rPr>
                  <w:rFonts w:ascii="Arial" w:eastAsia="Times New Roman" w:hAnsi="Arial" w:cs="Arial"/>
                  <w:color w:val="000000"/>
                  <w:sz w:val="20"/>
                  <w:szCs w:val="20"/>
                  <w:lang w:val="nl-NL"/>
                </w:rPr>
                <w:t>e</w:t>
              </w:r>
            </w:ins>
            <w:r w:rsidRPr="00DD0F4F">
              <w:rPr>
                <w:rFonts w:ascii="Arial" w:eastAsia="Times New Roman" w:hAnsi="Arial" w:cs="Arial"/>
                <w:color w:val="000000"/>
                <w:sz w:val="20"/>
                <w:szCs w:val="20"/>
                <w:lang w:val="nl-NL"/>
              </w:rPr>
              <w:t xml:space="preserve"> </w:t>
            </w:r>
            <w:del w:id="9355" w:author="Arjan" w:date="2013-02-08T12:27:00Z">
              <w:r w:rsidRPr="00DD0F4F" w:rsidDel="00B0601B">
                <w:rPr>
                  <w:rFonts w:ascii="Arial" w:eastAsia="Times New Roman" w:hAnsi="Arial" w:cs="Arial"/>
                  <w:color w:val="000000"/>
                  <w:sz w:val="20"/>
                  <w:szCs w:val="20"/>
                  <w:lang w:val="nl-NL"/>
                </w:rPr>
                <w:delText xml:space="preserve">aan </w:delText>
              </w:r>
            </w:del>
            <w:r w:rsidRPr="00DD0F4F">
              <w:rPr>
                <w:rFonts w:ascii="Arial" w:eastAsia="Times New Roman" w:hAnsi="Arial" w:cs="Arial"/>
                <w:color w:val="000000"/>
                <w:sz w:val="20"/>
                <w:szCs w:val="20"/>
                <w:lang w:val="nl-NL"/>
              </w:rPr>
              <w:t xml:space="preserve">ZAAK’. De aard van de </w:t>
            </w:r>
            <w:del w:id="9356" w:author="Arjan" w:date="2013-02-08T12:27:00Z">
              <w:r w:rsidRPr="00DD0F4F" w:rsidDel="00B0601B">
                <w:rPr>
                  <w:rFonts w:ascii="Arial" w:eastAsia="Times New Roman" w:hAnsi="Arial" w:cs="Arial"/>
                  <w:color w:val="000000"/>
                  <w:sz w:val="20"/>
                  <w:szCs w:val="20"/>
                  <w:lang w:val="nl-NL"/>
                </w:rPr>
                <w:delText xml:space="preserve">betrekking cq. </w:delText>
              </w:r>
            </w:del>
            <w:r w:rsidRPr="00DD0F4F">
              <w:rPr>
                <w:rFonts w:ascii="Arial" w:eastAsia="Times New Roman" w:hAnsi="Arial" w:cs="Arial"/>
                <w:color w:val="000000"/>
                <w:sz w:val="20"/>
                <w:szCs w:val="20"/>
                <w:lang w:val="nl-NL"/>
              </w:rPr>
              <w:t xml:space="preserve">relatie </w:t>
            </w:r>
            <w:del w:id="9357" w:author="Arjan" w:date="2013-02-08T12:27:00Z">
              <w:r w:rsidRPr="00DD0F4F" w:rsidDel="00B0601B">
                <w:rPr>
                  <w:rFonts w:ascii="Arial" w:eastAsia="Times New Roman" w:hAnsi="Arial" w:cs="Arial"/>
                  <w:color w:val="000000"/>
                  <w:sz w:val="20"/>
                  <w:szCs w:val="20"/>
                  <w:lang w:val="nl-NL"/>
                </w:rPr>
                <w:delText>is op te maken uit de zaaktypen van beider zaken</w:delText>
              </w:r>
            </w:del>
            <w:ins w:id="9358" w:author="Arjan" w:date="2013-02-08T12:27:00Z">
              <w:r w:rsidR="00B0601B" w:rsidRPr="00DD0F4F">
                <w:rPr>
                  <w:rFonts w:ascii="Arial" w:eastAsia="Times New Roman" w:hAnsi="Arial" w:cs="Arial"/>
                  <w:color w:val="000000"/>
                  <w:sz w:val="20"/>
                  <w:szCs w:val="20"/>
                  <w:lang w:val="nl-NL"/>
                </w:rPr>
                <w:t>mode</w:t>
              </w:r>
            </w:ins>
            <w:ins w:id="9359" w:author="Arjan" w:date="2013-02-08T12:28:00Z">
              <w:r w:rsidR="00B0601B" w:rsidRPr="00DD0F4F">
                <w:rPr>
                  <w:rFonts w:ascii="Arial" w:eastAsia="Times New Roman" w:hAnsi="Arial" w:cs="Arial"/>
                  <w:color w:val="000000"/>
                  <w:sz w:val="20"/>
                  <w:szCs w:val="20"/>
                  <w:lang w:val="nl-NL"/>
                </w:rPr>
                <w:t xml:space="preserve">lleren we met de </w:t>
              </w:r>
              <w:r w:rsidR="00B0601B" w:rsidRPr="00DD0F4F">
                <w:rPr>
                  <w:rFonts w:ascii="Arial" w:eastAsia="Times New Roman" w:hAnsi="Arial" w:cs="Arial"/>
                  <w:color w:val="000000"/>
                  <w:sz w:val="20"/>
                  <w:szCs w:val="20"/>
                  <w:lang w:val="nl-NL"/>
                </w:rPr>
                <w:lastRenderedPageBreak/>
                <w:t>relatieklasse ZAKENRELATIE</w:t>
              </w:r>
            </w:ins>
            <w:r w:rsidRPr="00DD0F4F">
              <w:rPr>
                <w:rFonts w:ascii="Arial" w:eastAsia="Times New Roman" w:hAnsi="Arial" w:cs="Arial"/>
                <w:color w:val="000000"/>
                <w:sz w:val="20"/>
                <w:szCs w:val="20"/>
                <w:lang w:val="nl-NL"/>
              </w:rPr>
              <w:t xml:space="preserve">. </w:t>
            </w:r>
          </w:p>
          <w:p w14:paraId="6C4CD617" w14:textId="77777777" w:rsidR="001C7151" w:rsidRPr="00DD0F4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Ook heeft elke zaak één of meer betrokkenen, wat we modelleren via de ROL.</w:t>
            </w:r>
          </w:p>
          <w:p w14:paraId="5ABE2E75" w14:textId="77777777" w:rsidR="001C7151" w:rsidRPr="00DD0F4F" w:rsidRDefault="001C7151" w:rsidP="00B0601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Een </w:t>
            </w:r>
            <w:del w:id="9360" w:author="Arjan" w:date="2013-02-08T12:30:00Z">
              <w:r w:rsidRPr="00DD0F4F" w:rsidDel="00B0601B">
                <w:rPr>
                  <w:rFonts w:ascii="Arial" w:eastAsia="Times New Roman" w:hAnsi="Arial" w:cs="Arial"/>
                  <w:color w:val="000000"/>
                  <w:sz w:val="20"/>
                  <w:szCs w:val="20"/>
                  <w:lang w:val="nl-NL"/>
                </w:rPr>
                <w:delText>zaak</w:delText>
              </w:r>
            </w:del>
            <w:ins w:id="9361" w:author="Arjan" w:date="2013-02-08T12:30:00Z">
              <w:r w:rsidR="00B0601B" w:rsidRPr="00DD0F4F">
                <w:rPr>
                  <w:rFonts w:ascii="Arial" w:eastAsia="Times New Roman" w:hAnsi="Arial" w:cs="Arial"/>
                  <w:color w:val="000000"/>
                  <w:sz w:val="20"/>
                  <w:szCs w:val="20"/>
                  <w:lang w:val="nl-NL"/>
                </w:rPr>
                <w:t>ZAAK</w:t>
              </w:r>
            </w:ins>
            <w:r w:rsidRPr="00DD0F4F">
              <w:rPr>
                <w:rFonts w:ascii="Arial" w:eastAsia="Times New Roman" w:hAnsi="Arial" w:cs="Arial"/>
                <w:color w:val="000000"/>
                <w:sz w:val="20"/>
                <w:szCs w:val="20"/>
                <w:lang w:val="nl-NL"/>
              </w:rPr>
              <w:t>, met eventuele deelzaken</w:t>
            </w:r>
            <w:ins w:id="9362" w:author="Arjan" w:date="2013-02-08T12:28:00Z">
              <w:r w:rsidR="00B0601B" w:rsidRPr="00DD0F4F">
                <w:rPr>
                  <w:rFonts w:ascii="Arial" w:eastAsia="Times New Roman" w:hAnsi="Arial" w:cs="Arial"/>
                  <w:color w:val="000000"/>
                  <w:sz w:val="20"/>
                  <w:szCs w:val="20"/>
                  <w:lang w:val="nl-NL"/>
                </w:rPr>
                <w:t xml:space="preserve"> (of alleen de </w:t>
              </w:r>
            </w:ins>
            <w:ins w:id="9363" w:author="Arjan" w:date="2013-02-08T12:29:00Z">
              <w:r w:rsidR="00B0601B" w:rsidRPr="00DD0F4F">
                <w:rPr>
                  <w:rFonts w:ascii="Arial" w:eastAsia="Times New Roman" w:hAnsi="Arial" w:cs="Arial"/>
                  <w:color w:val="000000"/>
                  <w:sz w:val="20"/>
                  <w:szCs w:val="20"/>
                  <w:lang w:val="nl-NL"/>
                </w:rPr>
                <w:t>verwijzing daarnaar)</w:t>
              </w:r>
            </w:ins>
            <w:ins w:id="9364" w:author="Arjan" w:date="2013-02-08T12:30:00Z">
              <w:r w:rsidR="00B0601B" w:rsidRPr="00DD0F4F">
                <w:rPr>
                  <w:rFonts w:ascii="Arial" w:eastAsia="Times New Roman" w:hAnsi="Arial" w:cs="Arial"/>
                  <w:color w:val="000000"/>
                  <w:sz w:val="20"/>
                  <w:szCs w:val="20"/>
                  <w:lang w:val="nl-NL"/>
                </w:rPr>
                <w:t xml:space="preserve"> </w:t>
              </w:r>
            </w:ins>
            <w:ins w:id="9365" w:author="Arjan" w:date="2013-02-08T12:31:00Z">
              <w:r w:rsidR="00B0601B" w:rsidRPr="00DD0F4F">
                <w:rPr>
                  <w:rFonts w:ascii="Arial" w:eastAsia="Times New Roman" w:hAnsi="Arial" w:cs="Arial"/>
                  <w:color w:val="000000"/>
                  <w:sz w:val="20"/>
                  <w:szCs w:val="20"/>
                  <w:lang w:val="nl-NL"/>
                </w:rPr>
                <w:t>dan wel de verwijzing naar de ‘hoofdzaak’</w:t>
              </w:r>
            </w:ins>
            <w:r w:rsidRPr="00DD0F4F">
              <w:rPr>
                <w:rFonts w:ascii="Arial" w:eastAsia="Times New Roman" w:hAnsi="Arial" w:cs="Arial"/>
                <w:color w:val="000000"/>
                <w:sz w:val="20"/>
                <w:szCs w:val="20"/>
                <w:lang w:val="nl-NL"/>
              </w:rPr>
              <w:t>, al</w:t>
            </w:r>
            <w:del w:id="9366" w:author="Arjan" w:date="2013-02-08T12:31:00Z">
              <w:r w:rsidRPr="00DD0F4F" w:rsidDel="00B0601B">
                <w:rPr>
                  <w:rFonts w:ascii="Arial" w:eastAsia="Times New Roman" w:hAnsi="Arial" w:cs="Arial"/>
                  <w:color w:val="000000"/>
                  <w:sz w:val="20"/>
                  <w:szCs w:val="20"/>
                  <w:lang w:val="nl-NL"/>
                </w:rPr>
                <w:delText xml:space="preserve"> hun</w:delText>
              </w:r>
            </w:del>
            <w:ins w:id="9367" w:author="Arjan" w:date="2013-02-08T12:31:00Z">
              <w:r w:rsidR="00B0601B" w:rsidRPr="00DD0F4F">
                <w:rPr>
                  <w:rFonts w:ascii="Arial" w:eastAsia="Times New Roman" w:hAnsi="Arial" w:cs="Arial"/>
                  <w:color w:val="000000"/>
                  <w:sz w:val="20"/>
                  <w:szCs w:val="20"/>
                  <w:lang w:val="nl-NL"/>
                </w:rPr>
                <w:t>le</w:t>
              </w:r>
            </w:ins>
            <w:r w:rsidRPr="00DD0F4F">
              <w:rPr>
                <w:rFonts w:ascii="Arial" w:eastAsia="Times New Roman" w:hAnsi="Arial" w:cs="Arial"/>
                <w:color w:val="000000"/>
                <w:sz w:val="20"/>
                <w:szCs w:val="20"/>
                <w:lang w:val="nl-NL"/>
              </w:rPr>
              <w:t xml:space="preserve"> kenmerken, alle daaraan gerelateerde documenten en alle andere gerelateerde gegevens (via ROL, ZAAKOBJECT, etc.) vormen gezamenlijk het zaakdossier. Het zaakdossier modelleren we dus niet als apart objecttype. Evenmin modelleren we een zgn. objectdossier. Dit betreft immers alle zaken, met bijbehorende kenmerken en documenten, eventueel van bepaalde zaaktypen, die gerelateerd zijn aan een bepaald OBJECT.</w:t>
            </w:r>
          </w:p>
        </w:tc>
      </w:tr>
      <w:tr w:rsidR="001C7151" w:rsidRPr="00CB22FF" w14:paraId="46383E64" w14:textId="77777777" w:rsidTr="002E7926">
        <w:tc>
          <w:tcPr>
            <w:tcW w:w="3600" w:type="dxa"/>
            <w:tcBorders>
              <w:top w:val="nil"/>
              <w:left w:val="nil"/>
              <w:bottom w:val="nil"/>
              <w:right w:val="nil"/>
            </w:tcBorders>
          </w:tcPr>
          <w:p w14:paraId="75028B15" w14:textId="77777777" w:rsidR="001C7151" w:rsidRPr="00DD0F4F" w:rsidRDefault="001C7151" w:rsidP="002E7926">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7D9E8A9A" w14:textId="77777777" w:rsidR="001C7151" w:rsidRPr="00DD0F4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r>
      <w:tr w:rsidR="001C7151" w:rsidRPr="00CB22FF" w14:paraId="61F6DA89" w14:textId="77777777" w:rsidTr="002E7926">
        <w:tc>
          <w:tcPr>
            <w:tcW w:w="3600" w:type="dxa"/>
            <w:tcBorders>
              <w:top w:val="nil"/>
              <w:left w:val="nil"/>
              <w:bottom w:val="nil"/>
              <w:right w:val="nil"/>
            </w:tcBorders>
          </w:tcPr>
          <w:p w14:paraId="76BE5353"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14:paraId="7E8F7E8D" w14:textId="77777777" w:rsidR="001C7151" w:rsidRPr="00DD0F4F" w:rsidRDefault="001C7151" w:rsidP="008B745D">
            <w:pPr>
              <w:autoSpaceDE w:val="0"/>
              <w:autoSpaceDN w:val="0"/>
              <w:adjustRightInd w:val="0"/>
              <w:spacing w:after="0" w:line="240" w:lineRule="auto"/>
              <w:rPr>
                <w:rFonts w:ascii="Arial" w:eastAsia="Times New Roman" w:hAnsi="Arial" w:cs="Arial"/>
                <w:color w:val="000000"/>
                <w:sz w:val="20"/>
                <w:szCs w:val="20"/>
                <w:lang w:val="nl-NL"/>
              </w:rPr>
            </w:pPr>
            <w:ins w:id="9368" w:author="Arjan" w:date="2013-02-04T14:10:00Z">
              <w:r w:rsidRPr="00DD0F4F">
                <w:rPr>
                  <w:rFonts w:ascii="Arial" w:eastAsia="Times New Roman" w:hAnsi="Arial" w:cs="Arial"/>
                  <w:color w:val="000000"/>
                  <w:sz w:val="20"/>
                  <w:szCs w:val="20"/>
                  <w:lang w:val="nl-NL"/>
                </w:rPr>
                <w:t>De combinatie van ‘</w:t>
              </w:r>
            </w:ins>
            <w:ins w:id="9369" w:author="Arjan" w:date="2014-09-02T18:00:00Z">
              <w:r w:rsidR="008B745D" w:rsidRPr="00DD0F4F">
                <w:rPr>
                  <w:rFonts w:ascii="Arial" w:eastAsia="Times New Roman" w:hAnsi="Arial" w:cs="Arial"/>
                  <w:color w:val="000000"/>
                  <w:sz w:val="20"/>
                  <w:szCs w:val="20"/>
                  <w:lang w:val="nl-NL"/>
                </w:rPr>
                <w:t>Bron</w:t>
              </w:r>
            </w:ins>
            <w:ins w:id="9370" w:author="Arjan" w:date="2013-02-04T14:10:00Z">
              <w:r w:rsidRPr="00DD0F4F">
                <w:rPr>
                  <w:rFonts w:ascii="Arial" w:eastAsia="Times New Roman" w:hAnsi="Arial" w:cs="Arial"/>
                  <w:color w:val="000000"/>
                  <w:sz w:val="20"/>
                  <w:szCs w:val="20"/>
                  <w:lang w:val="nl-NL"/>
                </w:rPr>
                <w:t>organisatie’ en ‘</w:t>
              </w:r>
            </w:ins>
            <w:r w:rsidRPr="00DD0F4F">
              <w:rPr>
                <w:rFonts w:ascii="Arial" w:eastAsia="Times New Roman" w:hAnsi="Arial" w:cs="Arial"/>
                <w:color w:val="000000"/>
                <w:sz w:val="20"/>
                <w:szCs w:val="20"/>
                <w:lang w:val="nl-NL"/>
              </w:rPr>
              <w:t>Zaakidentificatie</w:t>
            </w:r>
            <w:ins w:id="9371" w:author="Arjan" w:date="2013-02-04T14:10:00Z">
              <w:r w:rsidRPr="00DD0F4F">
                <w:rPr>
                  <w:rFonts w:ascii="Arial" w:eastAsia="Times New Roman" w:hAnsi="Arial" w:cs="Arial"/>
                  <w:color w:val="000000"/>
                  <w:sz w:val="20"/>
                  <w:szCs w:val="20"/>
                  <w:lang w:val="nl-NL"/>
                </w:rPr>
                <w:t>’</w:t>
              </w:r>
            </w:ins>
          </w:p>
        </w:tc>
      </w:tr>
      <w:tr w:rsidR="001C7151" w:rsidRPr="00CB22FF" w14:paraId="36A46FBF" w14:textId="77777777" w:rsidTr="002E7926">
        <w:tc>
          <w:tcPr>
            <w:tcW w:w="3600" w:type="dxa"/>
            <w:tcBorders>
              <w:top w:val="nil"/>
              <w:left w:val="nil"/>
              <w:bottom w:val="nil"/>
              <w:right w:val="nil"/>
            </w:tcBorders>
          </w:tcPr>
          <w:p w14:paraId="562AA896" w14:textId="77777777" w:rsidR="001C7151" w:rsidRPr="00DD0F4F" w:rsidRDefault="001C7151" w:rsidP="002E7926">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3D927522" w14:textId="77777777" w:rsidR="001C7151" w:rsidRPr="00DD0F4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r>
      <w:tr w:rsidR="001C7151" w:rsidRPr="00CB22FF" w14:paraId="070E5A3C" w14:textId="77777777" w:rsidTr="002E7926">
        <w:tc>
          <w:tcPr>
            <w:tcW w:w="3600" w:type="dxa"/>
            <w:tcBorders>
              <w:top w:val="nil"/>
              <w:left w:val="nil"/>
              <w:bottom w:val="nil"/>
              <w:right w:val="nil"/>
            </w:tcBorders>
          </w:tcPr>
          <w:p w14:paraId="5D5FB66C"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14:paraId="3BE62460" w14:textId="77777777" w:rsidR="001C7151" w:rsidRPr="00DD0F4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 zaken waarvoor de zaakbehandelende organisatie(s) het zaakgericht werken heeft ingericht.</w:t>
            </w:r>
          </w:p>
        </w:tc>
      </w:tr>
      <w:tr w:rsidR="001C7151" w:rsidRPr="00CB22FF" w14:paraId="663490EC" w14:textId="77777777" w:rsidTr="002E7926">
        <w:tc>
          <w:tcPr>
            <w:tcW w:w="3600" w:type="dxa"/>
            <w:tcBorders>
              <w:top w:val="nil"/>
              <w:left w:val="nil"/>
              <w:bottom w:val="nil"/>
              <w:right w:val="nil"/>
            </w:tcBorders>
          </w:tcPr>
          <w:p w14:paraId="4CA85DBA" w14:textId="77777777" w:rsidR="001C7151" w:rsidRPr="00DD0F4F" w:rsidRDefault="001C7151" w:rsidP="002E7926">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72208FAB" w14:textId="77777777" w:rsidR="001C7151" w:rsidRPr="00DD0F4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r>
      <w:tr w:rsidR="001C7151" w:rsidRPr="00CD63CD" w14:paraId="3E7257A0" w14:textId="77777777" w:rsidTr="002E7926">
        <w:tc>
          <w:tcPr>
            <w:tcW w:w="3600" w:type="dxa"/>
            <w:tcBorders>
              <w:top w:val="nil"/>
              <w:left w:val="nil"/>
              <w:bottom w:val="nil"/>
              <w:right w:val="nil"/>
            </w:tcBorders>
          </w:tcPr>
          <w:p w14:paraId="09A8AD0B"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14:paraId="2703236A"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14:paraId="72961950" w14:textId="77777777" w:rsidTr="002E7926">
        <w:tc>
          <w:tcPr>
            <w:tcW w:w="3600" w:type="dxa"/>
            <w:tcBorders>
              <w:top w:val="nil"/>
              <w:left w:val="nil"/>
              <w:bottom w:val="nil"/>
              <w:right w:val="nil"/>
            </w:tcBorders>
          </w:tcPr>
          <w:p w14:paraId="43985EDB"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477BC735"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r>
      <w:tr w:rsidR="001C7151" w:rsidRPr="00CD63CD" w14:paraId="73519666" w14:textId="77777777" w:rsidTr="002E7926">
        <w:tc>
          <w:tcPr>
            <w:tcW w:w="3600" w:type="dxa"/>
            <w:tcBorders>
              <w:top w:val="nil"/>
              <w:left w:val="nil"/>
              <w:bottom w:val="nil"/>
              <w:right w:val="nil"/>
            </w:tcBorders>
          </w:tcPr>
          <w:p w14:paraId="035602D5"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14:paraId="15B76718"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i/>
                <w:iCs/>
                <w:color w:val="000000"/>
                <w:sz w:val="20"/>
                <w:szCs w:val="20"/>
              </w:rPr>
              <w:t>Code</w:t>
            </w:r>
          </w:p>
        </w:tc>
        <w:tc>
          <w:tcPr>
            <w:tcW w:w="3330" w:type="dxa"/>
            <w:tcBorders>
              <w:top w:val="nil"/>
              <w:left w:val="nil"/>
              <w:bottom w:val="nil"/>
              <w:right w:val="nil"/>
            </w:tcBorders>
          </w:tcPr>
          <w:p w14:paraId="37FAC2A9"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i/>
                <w:iCs/>
                <w:color w:val="000000"/>
                <w:sz w:val="20"/>
                <w:szCs w:val="20"/>
              </w:rPr>
              <w:t>Gegevensnaam</w:t>
            </w:r>
          </w:p>
        </w:tc>
        <w:tc>
          <w:tcPr>
            <w:tcW w:w="1350" w:type="dxa"/>
            <w:tcBorders>
              <w:top w:val="nil"/>
              <w:left w:val="nil"/>
              <w:bottom w:val="nil"/>
              <w:right w:val="nil"/>
            </w:tcBorders>
          </w:tcPr>
          <w:p w14:paraId="2A0A970D"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i/>
                <w:iCs/>
                <w:color w:val="000000"/>
                <w:sz w:val="20"/>
                <w:szCs w:val="20"/>
              </w:rPr>
              <w:t>Herkomst</w:t>
            </w:r>
          </w:p>
        </w:tc>
      </w:tr>
      <w:tr w:rsidR="001C7151" w:rsidRPr="00CD63CD" w14:paraId="4AB44BF2" w14:textId="77777777" w:rsidTr="002E7926">
        <w:tc>
          <w:tcPr>
            <w:tcW w:w="3600" w:type="dxa"/>
            <w:tcBorders>
              <w:top w:val="nil"/>
              <w:left w:val="nil"/>
              <w:bottom w:val="nil"/>
              <w:right w:val="nil"/>
            </w:tcBorders>
          </w:tcPr>
          <w:p w14:paraId="1C03CE9A"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5919B40C"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0001</w:t>
            </w:r>
          </w:p>
        </w:tc>
        <w:tc>
          <w:tcPr>
            <w:tcW w:w="3330" w:type="dxa"/>
            <w:tcBorders>
              <w:top w:val="nil"/>
              <w:left w:val="nil"/>
              <w:bottom w:val="nil"/>
              <w:right w:val="nil"/>
            </w:tcBorders>
          </w:tcPr>
          <w:p w14:paraId="4A1D22D9" w14:textId="77777777"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Zaakidentificatie</w:t>
            </w:r>
            <w:r w:rsidRPr="00CD63CD">
              <w:rPr>
                <w:rFonts w:ascii="Arial" w:hAnsi="Arial" w:cs="Arial"/>
                <w:sz w:val="20"/>
                <w:szCs w:val="20"/>
                <w:lang w:val="en-AU"/>
              </w:rPr>
              <w:fldChar w:fldCharType="end"/>
            </w:r>
          </w:p>
        </w:tc>
        <w:tc>
          <w:tcPr>
            <w:tcW w:w="1350" w:type="dxa"/>
            <w:tcBorders>
              <w:top w:val="nil"/>
              <w:left w:val="nil"/>
              <w:bottom w:val="nil"/>
              <w:right w:val="nil"/>
            </w:tcBorders>
          </w:tcPr>
          <w:p w14:paraId="5ACECDA6"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8B745D" w:rsidRPr="00CD63CD" w14:paraId="238F7497" w14:textId="77777777" w:rsidTr="002E7926">
        <w:tc>
          <w:tcPr>
            <w:tcW w:w="3600" w:type="dxa"/>
            <w:tcBorders>
              <w:top w:val="nil"/>
              <w:left w:val="nil"/>
              <w:bottom w:val="nil"/>
              <w:right w:val="nil"/>
            </w:tcBorders>
          </w:tcPr>
          <w:p w14:paraId="01D2594F" w14:textId="77777777" w:rsidR="008B745D" w:rsidRPr="00CD63CD" w:rsidRDefault="008B745D"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7DB8EFBB" w14:textId="77777777" w:rsidR="008B745D" w:rsidRPr="00CD63CD" w:rsidRDefault="008B745D"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AD1D671" w14:textId="77777777" w:rsidR="008B745D" w:rsidRPr="00CD63CD" w:rsidRDefault="008B745D" w:rsidP="002E7926">
            <w:pPr>
              <w:autoSpaceDE w:val="0"/>
              <w:autoSpaceDN w:val="0"/>
              <w:adjustRightInd w:val="0"/>
              <w:spacing w:after="0" w:line="240" w:lineRule="auto"/>
              <w:rPr>
                <w:rFonts w:ascii="Arial" w:hAnsi="Arial" w:cs="Arial"/>
                <w:sz w:val="20"/>
                <w:szCs w:val="20"/>
                <w:lang w:val="en-AU"/>
              </w:rPr>
            </w:pPr>
            <w:ins w:id="9372" w:author="Arjan" w:date="2014-09-02T18:01:00Z">
              <w:r>
                <w:rPr>
                  <w:rFonts w:ascii="Arial" w:hAnsi="Arial" w:cs="Arial"/>
                  <w:sz w:val="20"/>
                  <w:szCs w:val="20"/>
                  <w:lang w:val="en-AU"/>
                </w:rPr>
                <w:t>Bronorganisatie</w:t>
              </w:r>
            </w:ins>
          </w:p>
        </w:tc>
        <w:tc>
          <w:tcPr>
            <w:tcW w:w="1350" w:type="dxa"/>
            <w:tcBorders>
              <w:top w:val="nil"/>
              <w:left w:val="nil"/>
              <w:bottom w:val="nil"/>
              <w:right w:val="nil"/>
            </w:tcBorders>
          </w:tcPr>
          <w:p w14:paraId="1F1C810C" w14:textId="77777777" w:rsidR="008B745D" w:rsidRPr="00CD63CD" w:rsidRDefault="008B745D" w:rsidP="002E7926">
            <w:pPr>
              <w:autoSpaceDE w:val="0"/>
              <w:autoSpaceDN w:val="0"/>
              <w:adjustRightInd w:val="0"/>
              <w:spacing w:after="0" w:line="240" w:lineRule="auto"/>
              <w:rPr>
                <w:rFonts w:ascii="Arial" w:eastAsia="Times New Roman" w:hAnsi="Arial" w:cs="Arial"/>
                <w:color w:val="000000"/>
                <w:sz w:val="20"/>
                <w:szCs w:val="20"/>
              </w:rPr>
            </w:pPr>
            <w:ins w:id="9373" w:author="Arjan" w:date="2014-09-02T18:01:00Z">
              <w:r>
                <w:rPr>
                  <w:rFonts w:ascii="Arial" w:eastAsia="Times New Roman" w:hAnsi="Arial" w:cs="Arial"/>
                  <w:color w:val="000000"/>
                  <w:sz w:val="20"/>
                  <w:szCs w:val="20"/>
                </w:rPr>
                <w:t>KING</w:t>
              </w:r>
            </w:ins>
          </w:p>
        </w:tc>
      </w:tr>
      <w:tr w:rsidR="001C7151" w:rsidRPr="00CD63CD" w14:paraId="2756E877" w14:textId="77777777" w:rsidTr="002E7926">
        <w:tc>
          <w:tcPr>
            <w:tcW w:w="3600" w:type="dxa"/>
            <w:tcBorders>
              <w:top w:val="nil"/>
              <w:left w:val="nil"/>
              <w:bottom w:val="nil"/>
              <w:right w:val="nil"/>
            </w:tcBorders>
          </w:tcPr>
          <w:p w14:paraId="5178866B"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17C98E3E"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0002</w:t>
            </w:r>
          </w:p>
        </w:tc>
        <w:tc>
          <w:tcPr>
            <w:tcW w:w="3330" w:type="dxa"/>
            <w:tcBorders>
              <w:top w:val="nil"/>
              <w:left w:val="nil"/>
              <w:bottom w:val="nil"/>
              <w:right w:val="nil"/>
            </w:tcBorders>
          </w:tcPr>
          <w:p w14:paraId="2A628C0F" w14:textId="77777777"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Omschrijving</w:t>
            </w:r>
            <w:r w:rsidRPr="00CD63CD">
              <w:rPr>
                <w:rFonts w:ascii="Arial" w:hAnsi="Arial" w:cs="Arial"/>
                <w:sz w:val="20"/>
                <w:szCs w:val="20"/>
                <w:lang w:val="en-AU"/>
              </w:rPr>
              <w:fldChar w:fldCharType="end"/>
            </w:r>
          </w:p>
        </w:tc>
        <w:tc>
          <w:tcPr>
            <w:tcW w:w="1350" w:type="dxa"/>
            <w:tcBorders>
              <w:top w:val="nil"/>
              <w:left w:val="nil"/>
              <w:bottom w:val="nil"/>
              <w:right w:val="nil"/>
            </w:tcBorders>
          </w:tcPr>
          <w:p w14:paraId="21A3E362"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14:paraId="2B34B78F" w14:textId="77777777" w:rsidTr="002E7926">
        <w:tc>
          <w:tcPr>
            <w:tcW w:w="3600" w:type="dxa"/>
            <w:tcBorders>
              <w:top w:val="nil"/>
              <w:left w:val="nil"/>
              <w:bottom w:val="nil"/>
              <w:right w:val="nil"/>
            </w:tcBorders>
          </w:tcPr>
          <w:p w14:paraId="4C20EA1B"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25C1F596"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0003</w:t>
            </w:r>
          </w:p>
        </w:tc>
        <w:tc>
          <w:tcPr>
            <w:tcW w:w="3330" w:type="dxa"/>
            <w:tcBorders>
              <w:top w:val="nil"/>
              <w:left w:val="nil"/>
              <w:bottom w:val="nil"/>
              <w:right w:val="nil"/>
            </w:tcBorders>
          </w:tcPr>
          <w:p w14:paraId="1CF744ED" w14:textId="77777777"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Toelichting</w:t>
            </w:r>
            <w:r w:rsidRPr="00CD63CD">
              <w:rPr>
                <w:rFonts w:ascii="Arial" w:hAnsi="Arial" w:cs="Arial"/>
                <w:sz w:val="20"/>
                <w:szCs w:val="20"/>
                <w:lang w:val="en-AU"/>
              </w:rPr>
              <w:fldChar w:fldCharType="end"/>
            </w:r>
          </w:p>
        </w:tc>
        <w:tc>
          <w:tcPr>
            <w:tcW w:w="1350" w:type="dxa"/>
            <w:tcBorders>
              <w:top w:val="nil"/>
              <w:left w:val="nil"/>
              <w:bottom w:val="nil"/>
              <w:right w:val="nil"/>
            </w:tcBorders>
          </w:tcPr>
          <w:p w14:paraId="551BEBDF"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14:paraId="1EA95A2B" w14:textId="77777777" w:rsidTr="002E7926">
        <w:tc>
          <w:tcPr>
            <w:tcW w:w="3600" w:type="dxa"/>
            <w:tcBorders>
              <w:top w:val="nil"/>
              <w:left w:val="nil"/>
              <w:bottom w:val="nil"/>
              <w:right w:val="nil"/>
            </w:tcBorders>
          </w:tcPr>
          <w:p w14:paraId="2072B1DB"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6B1DEE48"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764B242F" w14:textId="77777777"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Registratiedatum</w:t>
            </w:r>
            <w:r w:rsidRPr="00CD63CD">
              <w:rPr>
                <w:rFonts w:ascii="Arial" w:hAnsi="Arial" w:cs="Arial"/>
                <w:sz w:val="20"/>
                <w:szCs w:val="20"/>
                <w:lang w:val="en-AU"/>
              </w:rPr>
              <w:fldChar w:fldCharType="end"/>
            </w:r>
          </w:p>
        </w:tc>
        <w:tc>
          <w:tcPr>
            <w:tcW w:w="1350" w:type="dxa"/>
            <w:tcBorders>
              <w:top w:val="nil"/>
              <w:left w:val="nil"/>
              <w:bottom w:val="nil"/>
              <w:right w:val="nil"/>
            </w:tcBorders>
          </w:tcPr>
          <w:p w14:paraId="3BB80BCC"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14:paraId="356DE101" w14:textId="77777777" w:rsidTr="002E7926">
        <w:tc>
          <w:tcPr>
            <w:tcW w:w="3600" w:type="dxa"/>
            <w:tcBorders>
              <w:top w:val="nil"/>
              <w:left w:val="nil"/>
              <w:bottom w:val="nil"/>
              <w:right w:val="nil"/>
            </w:tcBorders>
          </w:tcPr>
          <w:p w14:paraId="61F4DAEB"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097F4529"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728CFCEC" w14:textId="77777777"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ins w:id="9374" w:author="Arjan" w:date="2013-02-04T14:11:00Z">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Verantwoordelijke organisatie</w:t>
              </w:r>
              <w:r w:rsidRPr="00CD63CD">
                <w:rPr>
                  <w:rFonts w:ascii="Arial" w:hAnsi="Arial" w:cs="Arial"/>
                  <w:sz w:val="20"/>
                  <w:szCs w:val="20"/>
                  <w:lang w:val="en-AU"/>
                </w:rPr>
                <w:fldChar w:fldCharType="end"/>
              </w:r>
            </w:ins>
          </w:p>
        </w:tc>
        <w:tc>
          <w:tcPr>
            <w:tcW w:w="1350" w:type="dxa"/>
            <w:tcBorders>
              <w:top w:val="nil"/>
              <w:left w:val="nil"/>
              <w:bottom w:val="nil"/>
              <w:right w:val="nil"/>
            </w:tcBorders>
          </w:tcPr>
          <w:p w14:paraId="25CFF16E"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ins w:id="9375" w:author="Arjan" w:date="2013-02-04T14:11:00Z">
              <w:r w:rsidRPr="00CD63CD">
                <w:rPr>
                  <w:rFonts w:ascii="Arial" w:eastAsia="Times New Roman" w:hAnsi="Arial" w:cs="Arial"/>
                  <w:color w:val="000000"/>
                  <w:sz w:val="20"/>
                  <w:szCs w:val="20"/>
                </w:rPr>
                <w:t>KING</w:t>
              </w:r>
            </w:ins>
          </w:p>
        </w:tc>
      </w:tr>
      <w:tr w:rsidR="001C7151" w:rsidRPr="00CD63CD" w14:paraId="7165331C" w14:textId="77777777" w:rsidTr="002E7926">
        <w:tc>
          <w:tcPr>
            <w:tcW w:w="3600" w:type="dxa"/>
            <w:tcBorders>
              <w:top w:val="nil"/>
              <w:left w:val="nil"/>
              <w:bottom w:val="nil"/>
              <w:right w:val="nil"/>
            </w:tcBorders>
          </w:tcPr>
          <w:p w14:paraId="535DA73F"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4AE60B74"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0014</w:t>
            </w:r>
          </w:p>
        </w:tc>
        <w:tc>
          <w:tcPr>
            <w:tcW w:w="3330" w:type="dxa"/>
            <w:tcBorders>
              <w:top w:val="nil"/>
              <w:left w:val="nil"/>
              <w:bottom w:val="nil"/>
              <w:right w:val="nil"/>
            </w:tcBorders>
          </w:tcPr>
          <w:p w14:paraId="76524CBC" w14:textId="77777777"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Einddatum</w:t>
            </w:r>
            <w:r w:rsidRPr="00CD63CD">
              <w:rPr>
                <w:rFonts w:ascii="Arial" w:hAnsi="Arial" w:cs="Arial"/>
                <w:sz w:val="20"/>
                <w:szCs w:val="20"/>
                <w:lang w:val="en-AU"/>
              </w:rPr>
              <w:fldChar w:fldCharType="end"/>
            </w:r>
          </w:p>
        </w:tc>
        <w:tc>
          <w:tcPr>
            <w:tcW w:w="1350" w:type="dxa"/>
            <w:tcBorders>
              <w:top w:val="nil"/>
              <w:left w:val="nil"/>
              <w:bottom w:val="nil"/>
              <w:right w:val="nil"/>
            </w:tcBorders>
          </w:tcPr>
          <w:p w14:paraId="4E56C234"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14:paraId="6BE47315" w14:textId="77777777" w:rsidTr="002E7926">
        <w:tc>
          <w:tcPr>
            <w:tcW w:w="3600" w:type="dxa"/>
            <w:tcBorders>
              <w:top w:val="nil"/>
              <w:left w:val="nil"/>
              <w:bottom w:val="nil"/>
              <w:right w:val="nil"/>
            </w:tcBorders>
          </w:tcPr>
          <w:p w14:paraId="52669A6E"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453F3F1C"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0011</w:t>
            </w:r>
          </w:p>
        </w:tc>
        <w:tc>
          <w:tcPr>
            <w:tcW w:w="3330" w:type="dxa"/>
            <w:tcBorders>
              <w:top w:val="nil"/>
              <w:left w:val="nil"/>
              <w:bottom w:val="nil"/>
              <w:right w:val="nil"/>
            </w:tcBorders>
          </w:tcPr>
          <w:p w14:paraId="2664E426" w14:textId="77777777"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Startdatum</w:t>
            </w:r>
            <w:r w:rsidRPr="00CD63CD">
              <w:rPr>
                <w:rFonts w:ascii="Arial" w:hAnsi="Arial" w:cs="Arial"/>
                <w:sz w:val="20"/>
                <w:szCs w:val="20"/>
                <w:lang w:val="en-AU"/>
              </w:rPr>
              <w:fldChar w:fldCharType="end"/>
            </w:r>
          </w:p>
        </w:tc>
        <w:tc>
          <w:tcPr>
            <w:tcW w:w="1350" w:type="dxa"/>
            <w:tcBorders>
              <w:top w:val="nil"/>
              <w:left w:val="nil"/>
              <w:bottom w:val="nil"/>
              <w:right w:val="nil"/>
            </w:tcBorders>
          </w:tcPr>
          <w:p w14:paraId="07914A85"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14:paraId="21EAD3C0" w14:textId="77777777" w:rsidTr="002E7926">
        <w:tc>
          <w:tcPr>
            <w:tcW w:w="3600" w:type="dxa"/>
            <w:tcBorders>
              <w:top w:val="nil"/>
              <w:left w:val="nil"/>
              <w:bottom w:val="nil"/>
              <w:right w:val="nil"/>
            </w:tcBorders>
          </w:tcPr>
          <w:p w14:paraId="361FD142"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7DABA8B7"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0012</w:t>
            </w:r>
          </w:p>
        </w:tc>
        <w:tc>
          <w:tcPr>
            <w:tcW w:w="3330" w:type="dxa"/>
            <w:tcBorders>
              <w:top w:val="nil"/>
              <w:left w:val="nil"/>
              <w:bottom w:val="nil"/>
              <w:right w:val="nil"/>
            </w:tcBorders>
          </w:tcPr>
          <w:p w14:paraId="3D746938" w14:textId="77777777"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Einddatum gepland</w:t>
            </w:r>
            <w:r w:rsidRPr="00CD63CD">
              <w:rPr>
                <w:rFonts w:ascii="Arial" w:hAnsi="Arial" w:cs="Arial"/>
                <w:sz w:val="20"/>
                <w:szCs w:val="20"/>
                <w:lang w:val="en-AU"/>
              </w:rPr>
              <w:fldChar w:fldCharType="end"/>
            </w:r>
          </w:p>
        </w:tc>
        <w:tc>
          <w:tcPr>
            <w:tcW w:w="1350" w:type="dxa"/>
            <w:tcBorders>
              <w:top w:val="nil"/>
              <w:left w:val="nil"/>
              <w:bottom w:val="nil"/>
              <w:right w:val="nil"/>
            </w:tcBorders>
          </w:tcPr>
          <w:p w14:paraId="35F5632F"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14:paraId="4CCAE7D6" w14:textId="77777777" w:rsidTr="002E7926">
        <w:tc>
          <w:tcPr>
            <w:tcW w:w="3600" w:type="dxa"/>
            <w:tcBorders>
              <w:top w:val="nil"/>
              <w:left w:val="nil"/>
              <w:bottom w:val="nil"/>
              <w:right w:val="nil"/>
            </w:tcBorders>
          </w:tcPr>
          <w:p w14:paraId="48CA1FC7"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0D31E386"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0013</w:t>
            </w:r>
          </w:p>
        </w:tc>
        <w:tc>
          <w:tcPr>
            <w:tcW w:w="3330" w:type="dxa"/>
            <w:tcBorders>
              <w:top w:val="nil"/>
              <w:left w:val="nil"/>
              <w:bottom w:val="nil"/>
              <w:right w:val="nil"/>
            </w:tcBorders>
          </w:tcPr>
          <w:p w14:paraId="4DF23112" w14:textId="77777777"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Uiterlijke einddatum afdoening</w:t>
            </w:r>
            <w:r w:rsidRPr="00CD63CD">
              <w:rPr>
                <w:rFonts w:ascii="Arial" w:hAnsi="Arial" w:cs="Arial"/>
                <w:sz w:val="20"/>
                <w:szCs w:val="20"/>
                <w:lang w:val="en-AU"/>
              </w:rPr>
              <w:fldChar w:fldCharType="end"/>
            </w:r>
          </w:p>
        </w:tc>
        <w:tc>
          <w:tcPr>
            <w:tcW w:w="1350" w:type="dxa"/>
            <w:tcBorders>
              <w:top w:val="nil"/>
              <w:left w:val="nil"/>
              <w:bottom w:val="nil"/>
              <w:right w:val="nil"/>
            </w:tcBorders>
          </w:tcPr>
          <w:p w14:paraId="5F514B84"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1921FD" w14:paraId="5CC9B624" w14:textId="77777777" w:rsidTr="002E7926">
        <w:tc>
          <w:tcPr>
            <w:tcW w:w="3600" w:type="dxa"/>
            <w:tcBorders>
              <w:top w:val="nil"/>
              <w:left w:val="nil"/>
              <w:bottom w:val="nil"/>
              <w:right w:val="nil"/>
            </w:tcBorders>
          </w:tcPr>
          <w:p w14:paraId="1F2CD143"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1564CCFC"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5718AAA0" w14:textId="3E5BCBE0" w:rsidR="001C7151" w:rsidRPr="001921FD" w:rsidRDefault="00DA5D93" w:rsidP="002E7926">
            <w:pPr>
              <w:autoSpaceDE w:val="0"/>
              <w:autoSpaceDN w:val="0"/>
              <w:adjustRightInd w:val="0"/>
              <w:spacing w:after="0" w:line="240" w:lineRule="auto"/>
              <w:rPr>
                <w:rFonts w:ascii="Arial" w:eastAsia="Times New Roman" w:hAnsi="Arial" w:cs="Arial"/>
                <w:color w:val="000000"/>
                <w:sz w:val="20"/>
                <w:szCs w:val="20"/>
                <w:lang w:val="nl-NL"/>
              </w:rPr>
            </w:pPr>
            <w:r w:rsidRPr="00CD63CD">
              <w:rPr>
                <w:rFonts w:ascii="Arial" w:hAnsi="Arial" w:cs="Arial"/>
                <w:sz w:val="20"/>
                <w:szCs w:val="20"/>
                <w:lang w:val="en-AU"/>
              </w:rPr>
              <w:fldChar w:fldCharType="begin" w:fldLock="1"/>
            </w:r>
            <w:r w:rsidR="001C7151" w:rsidRPr="001921FD">
              <w:rPr>
                <w:rFonts w:ascii="Arial" w:hAnsi="Arial" w:cs="Arial"/>
                <w:sz w:val="20"/>
                <w:szCs w:val="20"/>
                <w:lang w:val="nl-NL"/>
              </w:rPr>
              <w:instrText xml:space="preserve">MERGEFIELD </w:instrText>
            </w:r>
            <w:r w:rsidR="001C7151" w:rsidRPr="001921FD">
              <w:rPr>
                <w:rFonts w:ascii="Arial" w:eastAsia="Times New Roman" w:hAnsi="Arial" w:cs="Arial"/>
                <w:color w:val="000000"/>
                <w:sz w:val="20"/>
                <w:szCs w:val="20"/>
                <w:lang w:val="nl-NL"/>
              </w:rPr>
              <w:instrText>Att.Name</w:instrText>
            </w:r>
            <w:r w:rsidRPr="00CD63CD">
              <w:rPr>
                <w:rFonts w:ascii="Arial" w:hAnsi="Arial" w:cs="Arial"/>
                <w:sz w:val="20"/>
                <w:szCs w:val="20"/>
                <w:lang w:val="en-AU"/>
              </w:rPr>
              <w:fldChar w:fldCharType="separate"/>
            </w:r>
            <w:r w:rsidR="001C7151" w:rsidRPr="001921FD">
              <w:rPr>
                <w:rFonts w:ascii="Arial" w:eastAsia="Times New Roman" w:hAnsi="Arial" w:cs="Arial"/>
                <w:color w:val="000000"/>
                <w:sz w:val="20"/>
                <w:szCs w:val="20"/>
                <w:lang w:val="nl-NL"/>
              </w:rPr>
              <w:t>Kenmerken</w:t>
            </w:r>
            <w:r w:rsidRPr="00CD63CD">
              <w:rPr>
                <w:rFonts w:ascii="Arial" w:hAnsi="Arial" w:cs="Arial"/>
                <w:sz w:val="20"/>
                <w:szCs w:val="20"/>
                <w:lang w:val="en-AU"/>
              </w:rPr>
              <w:fldChar w:fldCharType="end"/>
            </w:r>
            <w:r w:rsidR="001964F1" w:rsidRPr="001921FD">
              <w:rPr>
                <w:rFonts w:ascii="Arial" w:hAnsi="Arial" w:cs="Arial"/>
                <w:sz w:val="20"/>
                <w:szCs w:val="20"/>
                <w:lang w:val="nl-NL"/>
              </w:rPr>
              <w:br/>
              <w:t xml:space="preserve">- </w:t>
            </w:r>
            <w:r w:rsidR="001921FD" w:rsidRPr="001921FD">
              <w:rPr>
                <w:rFonts w:ascii="Arial" w:hAnsi="Arial" w:cs="Arial"/>
                <w:sz w:val="20"/>
                <w:szCs w:val="20"/>
                <w:lang w:val="nl-NL"/>
              </w:rPr>
              <w:t>Kenmerk bron</w:t>
            </w:r>
            <w:r w:rsidR="001921FD" w:rsidRPr="001921FD">
              <w:rPr>
                <w:rFonts w:ascii="Arial" w:hAnsi="Arial" w:cs="Arial"/>
                <w:sz w:val="20"/>
                <w:szCs w:val="20"/>
                <w:lang w:val="nl-NL"/>
              </w:rPr>
              <w:br/>
            </w:r>
            <w:r w:rsidR="001921FD">
              <w:rPr>
                <w:rFonts w:ascii="Arial" w:hAnsi="Arial" w:cs="Arial"/>
                <w:sz w:val="20"/>
                <w:szCs w:val="20"/>
                <w:lang w:val="nl-NL"/>
              </w:rPr>
              <w:t>- Kenmerk</w:t>
            </w:r>
          </w:p>
        </w:tc>
        <w:tc>
          <w:tcPr>
            <w:tcW w:w="1350" w:type="dxa"/>
            <w:tcBorders>
              <w:top w:val="nil"/>
              <w:left w:val="nil"/>
              <w:bottom w:val="nil"/>
              <w:right w:val="nil"/>
            </w:tcBorders>
          </w:tcPr>
          <w:p w14:paraId="6856961D" w14:textId="73A7C537" w:rsidR="001C7151" w:rsidRPr="001921FD" w:rsidRDefault="001921FD" w:rsidP="002E7926">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KING</w:t>
            </w:r>
          </w:p>
        </w:tc>
      </w:tr>
      <w:tr w:rsidR="001921FD" w:rsidRPr="001921FD" w14:paraId="510B6F97" w14:textId="77777777" w:rsidTr="002E7926">
        <w:tc>
          <w:tcPr>
            <w:tcW w:w="3600" w:type="dxa"/>
            <w:tcBorders>
              <w:top w:val="nil"/>
              <w:left w:val="nil"/>
              <w:bottom w:val="nil"/>
              <w:right w:val="nil"/>
            </w:tcBorders>
          </w:tcPr>
          <w:p w14:paraId="19AE6059" w14:textId="77777777" w:rsidR="001921FD" w:rsidRPr="00CD63CD" w:rsidRDefault="001921FD"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51B2EDDA" w14:textId="77777777" w:rsidR="001921FD" w:rsidRPr="00CD63CD" w:rsidRDefault="001921FD"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585BB4E3" w14:textId="2178424A" w:rsidR="001921FD" w:rsidRPr="00CD63CD" w:rsidRDefault="001921FD" w:rsidP="002E7926">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Publicatiedatum</w:t>
            </w:r>
          </w:p>
        </w:tc>
        <w:tc>
          <w:tcPr>
            <w:tcW w:w="1350" w:type="dxa"/>
            <w:tcBorders>
              <w:top w:val="nil"/>
              <w:left w:val="nil"/>
              <w:bottom w:val="nil"/>
              <w:right w:val="nil"/>
            </w:tcBorders>
          </w:tcPr>
          <w:p w14:paraId="5137497F" w14:textId="20F823A3" w:rsidR="001921FD" w:rsidRDefault="001921FD" w:rsidP="002E7926">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KING</w:t>
            </w:r>
          </w:p>
        </w:tc>
      </w:tr>
      <w:tr w:rsidR="0099344B" w:rsidRPr="001921FD" w14:paraId="264B04A2" w14:textId="77777777" w:rsidTr="002E7926">
        <w:tc>
          <w:tcPr>
            <w:tcW w:w="3600" w:type="dxa"/>
            <w:tcBorders>
              <w:top w:val="nil"/>
              <w:left w:val="nil"/>
              <w:bottom w:val="nil"/>
              <w:right w:val="nil"/>
            </w:tcBorders>
          </w:tcPr>
          <w:p w14:paraId="45B2AB01" w14:textId="77777777" w:rsidR="0099344B" w:rsidRPr="00CD63CD" w:rsidRDefault="0099344B"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72572FD5" w14:textId="77777777" w:rsidR="0099344B" w:rsidRPr="00CD63CD" w:rsidRDefault="0099344B"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15D302DB" w14:textId="1C3E3AB9" w:rsidR="0099344B" w:rsidRDefault="0099344B" w:rsidP="002E7926">
            <w:pPr>
              <w:autoSpaceDE w:val="0"/>
              <w:autoSpaceDN w:val="0"/>
              <w:adjustRightInd w:val="0"/>
              <w:spacing w:after="0" w:line="240" w:lineRule="auto"/>
              <w:rPr>
                <w:rFonts w:ascii="Arial" w:hAnsi="Arial" w:cs="Arial"/>
                <w:sz w:val="20"/>
                <w:szCs w:val="20"/>
                <w:lang w:val="en-AU"/>
              </w:rPr>
            </w:pPr>
            <w:ins w:id="9376" w:author="Arjan Kloosterboer" w:date="2017-09-22T01:13:00Z">
              <w:r>
                <w:rPr>
                  <w:rFonts w:ascii="Arial" w:hAnsi="Arial" w:cs="Arial"/>
                  <w:sz w:val="20"/>
                  <w:szCs w:val="20"/>
                  <w:lang w:val="en-AU"/>
                </w:rPr>
                <w:t>Product of dienst</w:t>
              </w:r>
            </w:ins>
          </w:p>
        </w:tc>
        <w:tc>
          <w:tcPr>
            <w:tcW w:w="1350" w:type="dxa"/>
            <w:tcBorders>
              <w:top w:val="nil"/>
              <w:left w:val="nil"/>
              <w:bottom w:val="nil"/>
              <w:right w:val="nil"/>
            </w:tcBorders>
          </w:tcPr>
          <w:p w14:paraId="5B21446E" w14:textId="28874F2D" w:rsidR="0099344B" w:rsidRDefault="0099344B" w:rsidP="002E7926">
            <w:pPr>
              <w:autoSpaceDE w:val="0"/>
              <w:autoSpaceDN w:val="0"/>
              <w:adjustRightInd w:val="0"/>
              <w:spacing w:after="0" w:line="240" w:lineRule="auto"/>
              <w:rPr>
                <w:rFonts w:ascii="Arial" w:eastAsia="Times New Roman" w:hAnsi="Arial" w:cs="Arial"/>
                <w:color w:val="000000"/>
                <w:sz w:val="20"/>
                <w:szCs w:val="20"/>
                <w:lang w:val="nl-NL"/>
              </w:rPr>
            </w:pPr>
            <w:ins w:id="9377" w:author="Arjan Kloosterboer" w:date="2017-09-22T01:13:00Z">
              <w:r>
                <w:rPr>
                  <w:rFonts w:ascii="Arial" w:eastAsia="Times New Roman" w:hAnsi="Arial" w:cs="Arial"/>
                  <w:color w:val="000000"/>
                  <w:sz w:val="20"/>
                  <w:szCs w:val="20"/>
                  <w:lang w:val="nl-NL"/>
                </w:rPr>
                <w:t>KING</w:t>
              </w:r>
            </w:ins>
          </w:p>
        </w:tc>
      </w:tr>
      <w:tr w:rsidR="00F5540B" w:rsidRPr="001921FD" w14:paraId="0279B74D" w14:textId="77777777" w:rsidTr="002E7926">
        <w:trPr>
          <w:ins w:id="9378" w:author="Arjan Kloosterboer" w:date="2018-06-14T23:53:00Z"/>
        </w:trPr>
        <w:tc>
          <w:tcPr>
            <w:tcW w:w="3600" w:type="dxa"/>
            <w:tcBorders>
              <w:top w:val="nil"/>
              <w:left w:val="nil"/>
              <w:bottom w:val="nil"/>
              <w:right w:val="nil"/>
            </w:tcBorders>
          </w:tcPr>
          <w:p w14:paraId="126D5024" w14:textId="77777777" w:rsidR="00F5540B" w:rsidRPr="00CD63CD" w:rsidRDefault="00F5540B" w:rsidP="002E7926">
            <w:pPr>
              <w:autoSpaceDE w:val="0"/>
              <w:autoSpaceDN w:val="0"/>
              <w:adjustRightInd w:val="0"/>
              <w:spacing w:after="0" w:line="240" w:lineRule="auto"/>
              <w:rPr>
                <w:ins w:id="9379" w:author="Arjan Kloosterboer" w:date="2018-06-14T23:53:00Z"/>
                <w:rFonts w:ascii="Arial" w:eastAsia="Times New Roman" w:hAnsi="Arial" w:cs="Arial"/>
                <w:color w:val="000000"/>
                <w:sz w:val="20"/>
                <w:szCs w:val="20"/>
              </w:rPr>
            </w:pPr>
          </w:p>
        </w:tc>
        <w:tc>
          <w:tcPr>
            <w:tcW w:w="1080" w:type="dxa"/>
            <w:tcBorders>
              <w:top w:val="nil"/>
              <w:left w:val="nil"/>
              <w:bottom w:val="nil"/>
              <w:right w:val="nil"/>
            </w:tcBorders>
          </w:tcPr>
          <w:p w14:paraId="06A834B2" w14:textId="77777777" w:rsidR="00F5540B" w:rsidRPr="00CD63CD" w:rsidRDefault="00F5540B" w:rsidP="002E7926">
            <w:pPr>
              <w:autoSpaceDE w:val="0"/>
              <w:autoSpaceDN w:val="0"/>
              <w:adjustRightInd w:val="0"/>
              <w:spacing w:after="0" w:line="240" w:lineRule="auto"/>
              <w:rPr>
                <w:ins w:id="9380" w:author="Arjan Kloosterboer" w:date="2018-06-14T23:53:00Z"/>
                <w:rFonts w:ascii="Arial" w:eastAsia="Times New Roman" w:hAnsi="Arial" w:cs="Arial"/>
                <w:color w:val="000000"/>
                <w:sz w:val="20"/>
                <w:szCs w:val="20"/>
              </w:rPr>
            </w:pPr>
          </w:p>
        </w:tc>
        <w:tc>
          <w:tcPr>
            <w:tcW w:w="3330" w:type="dxa"/>
            <w:tcBorders>
              <w:top w:val="nil"/>
              <w:left w:val="nil"/>
              <w:bottom w:val="nil"/>
              <w:right w:val="nil"/>
            </w:tcBorders>
          </w:tcPr>
          <w:p w14:paraId="7DFA4C4E" w14:textId="03FF477F" w:rsidR="00F5540B" w:rsidRDefault="00F5540B" w:rsidP="002E7926">
            <w:pPr>
              <w:autoSpaceDE w:val="0"/>
              <w:autoSpaceDN w:val="0"/>
              <w:adjustRightInd w:val="0"/>
              <w:spacing w:after="0" w:line="240" w:lineRule="auto"/>
              <w:rPr>
                <w:ins w:id="9381" w:author="Arjan Kloosterboer" w:date="2018-06-14T23:53:00Z"/>
                <w:rFonts w:ascii="Arial" w:hAnsi="Arial" w:cs="Arial"/>
                <w:sz w:val="20"/>
                <w:szCs w:val="20"/>
                <w:lang w:val="en-AU"/>
              </w:rPr>
            </w:pPr>
            <w:ins w:id="9382" w:author="Arjan Kloosterboer" w:date="2018-06-14T23:53:00Z">
              <w:r>
                <w:rPr>
                  <w:rFonts w:ascii="Arial" w:hAnsi="Arial" w:cs="Arial"/>
                  <w:sz w:val="20"/>
                  <w:szCs w:val="20"/>
                  <w:lang w:val="en-AU"/>
                </w:rPr>
                <w:t>C</w:t>
              </w:r>
            </w:ins>
            <w:ins w:id="9383" w:author="Arjan Kloosterboer" w:date="2018-06-14T23:54:00Z">
              <w:r>
                <w:rPr>
                  <w:rFonts w:ascii="Arial" w:hAnsi="Arial" w:cs="Arial"/>
                  <w:sz w:val="20"/>
                  <w:szCs w:val="20"/>
                  <w:lang w:val="en-AU"/>
                </w:rPr>
                <w:t>ummunicatiekanaal</w:t>
              </w:r>
            </w:ins>
          </w:p>
        </w:tc>
        <w:tc>
          <w:tcPr>
            <w:tcW w:w="1350" w:type="dxa"/>
            <w:tcBorders>
              <w:top w:val="nil"/>
              <w:left w:val="nil"/>
              <w:bottom w:val="nil"/>
              <w:right w:val="nil"/>
            </w:tcBorders>
          </w:tcPr>
          <w:p w14:paraId="064E3CA8" w14:textId="0D1C168C" w:rsidR="00F5540B" w:rsidRDefault="00F5540B" w:rsidP="002E7926">
            <w:pPr>
              <w:autoSpaceDE w:val="0"/>
              <w:autoSpaceDN w:val="0"/>
              <w:adjustRightInd w:val="0"/>
              <w:spacing w:after="0" w:line="240" w:lineRule="auto"/>
              <w:rPr>
                <w:ins w:id="9384" w:author="Arjan Kloosterboer" w:date="2018-06-14T23:53:00Z"/>
                <w:rFonts w:ascii="Arial" w:eastAsia="Times New Roman" w:hAnsi="Arial" w:cs="Arial"/>
                <w:color w:val="000000"/>
                <w:sz w:val="20"/>
                <w:szCs w:val="20"/>
                <w:lang w:val="nl-NL"/>
              </w:rPr>
            </w:pPr>
            <w:ins w:id="9385" w:author="Arjan Kloosterboer" w:date="2018-06-14T23:54:00Z">
              <w:r>
                <w:rPr>
                  <w:rFonts w:ascii="Arial" w:eastAsia="Times New Roman" w:hAnsi="Arial" w:cs="Arial"/>
                  <w:color w:val="000000"/>
                  <w:sz w:val="20"/>
                  <w:szCs w:val="20"/>
                  <w:lang w:val="nl-NL"/>
                </w:rPr>
                <w:t>VNG-R</w:t>
              </w:r>
            </w:ins>
          </w:p>
        </w:tc>
      </w:tr>
      <w:tr w:rsidR="001921FD" w:rsidRPr="001921FD" w14:paraId="1C75E6C3" w14:textId="77777777" w:rsidTr="002E7926">
        <w:tc>
          <w:tcPr>
            <w:tcW w:w="3600" w:type="dxa"/>
            <w:tcBorders>
              <w:top w:val="nil"/>
              <w:left w:val="nil"/>
              <w:bottom w:val="nil"/>
              <w:right w:val="nil"/>
            </w:tcBorders>
          </w:tcPr>
          <w:p w14:paraId="210EF726" w14:textId="77777777" w:rsidR="001921FD" w:rsidRPr="00CD63CD" w:rsidRDefault="001921FD"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562C29CC" w14:textId="77777777" w:rsidR="001921FD" w:rsidRPr="00CD63CD" w:rsidRDefault="001921FD"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774C4B67" w14:textId="4CFAEEFB" w:rsidR="001921FD" w:rsidRPr="00CD63CD" w:rsidRDefault="001921FD" w:rsidP="002E7926">
            <w:pPr>
              <w:autoSpaceDE w:val="0"/>
              <w:autoSpaceDN w:val="0"/>
              <w:adjustRightInd w:val="0"/>
              <w:spacing w:after="0" w:line="240" w:lineRule="auto"/>
              <w:rPr>
                <w:rFonts w:ascii="Arial" w:hAnsi="Arial" w:cs="Arial"/>
                <w:sz w:val="20"/>
                <w:szCs w:val="20"/>
                <w:lang w:val="en-AU"/>
              </w:rPr>
            </w:pPr>
            <w:ins w:id="9386" w:author="Arjan Kloosterboer" w:date="2017-08-10T10:40:00Z">
              <w:r>
                <w:rPr>
                  <w:rFonts w:ascii="Arial" w:hAnsi="Arial" w:cs="Arial"/>
                  <w:sz w:val="20"/>
                  <w:szCs w:val="20"/>
                  <w:lang w:val="en-AU"/>
                </w:rPr>
                <w:t>Vertrouwelijkheidaanduiding</w:t>
              </w:r>
            </w:ins>
          </w:p>
        </w:tc>
        <w:tc>
          <w:tcPr>
            <w:tcW w:w="1350" w:type="dxa"/>
            <w:tcBorders>
              <w:top w:val="nil"/>
              <w:left w:val="nil"/>
              <w:bottom w:val="nil"/>
              <w:right w:val="nil"/>
            </w:tcBorders>
          </w:tcPr>
          <w:p w14:paraId="44F59585" w14:textId="426C981B" w:rsidR="001921FD" w:rsidRDefault="001921FD" w:rsidP="002E7926">
            <w:pPr>
              <w:autoSpaceDE w:val="0"/>
              <w:autoSpaceDN w:val="0"/>
              <w:adjustRightInd w:val="0"/>
              <w:spacing w:after="0" w:line="240" w:lineRule="auto"/>
              <w:rPr>
                <w:rFonts w:ascii="Arial" w:eastAsia="Times New Roman" w:hAnsi="Arial" w:cs="Arial"/>
                <w:color w:val="000000"/>
                <w:sz w:val="20"/>
                <w:szCs w:val="20"/>
                <w:lang w:val="nl-NL"/>
              </w:rPr>
            </w:pPr>
            <w:ins w:id="9387" w:author="Arjan Kloosterboer" w:date="2017-08-10T10:40:00Z">
              <w:r>
                <w:rPr>
                  <w:rFonts w:ascii="Arial" w:eastAsia="Times New Roman" w:hAnsi="Arial" w:cs="Arial"/>
                  <w:color w:val="000000"/>
                  <w:sz w:val="20"/>
                  <w:szCs w:val="20"/>
                  <w:lang w:val="nl-NL"/>
                </w:rPr>
                <w:t>KING</w:t>
              </w:r>
            </w:ins>
          </w:p>
        </w:tc>
      </w:tr>
      <w:tr w:rsidR="001C7151" w:rsidRPr="001921FD" w:rsidDel="00CB22FF" w14:paraId="699CDDAC" w14:textId="4AD9AA76" w:rsidTr="002E7926">
        <w:trPr>
          <w:del w:id="9388" w:author="Arjan Kloosterboer" w:date="2018-06-14T22:07:00Z"/>
        </w:trPr>
        <w:tc>
          <w:tcPr>
            <w:tcW w:w="3600" w:type="dxa"/>
            <w:tcBorders>
              <w:top w:val="nil"/>
              <w:left w:val="nil"/>
              <w:bottom w:val="nil"/>
              <w:right w:val="nil"/>
            </w:tcBorders>
          </w:tcPr>
          <w:p w14:paraId="415D7A97" w14:textId="081AB7B0" w:rsidR="001C7151" w:rsidRPr="001921FD" w:rsidDel="00CB22FF" w:rsidRDefault="001C7151" w:rsidP="002E7926">
            <w:pPr>
              <w:autoSpaceDE w:val="0"/>
              <w:autoSpaceDN w:val="0"/>
              <w:adjustRightInd w:val="0"/>
              <w:spacing w:after="0" w:line="240" w:lineRule="auto"/>
              <w:rPr>
                <w:del w:id="9389" w:author="Arjan Kloosterboer" w:date="2018-06-14T22:07:00Z"/>
                <w:rFonts w:ascii="Arial" w:eastAsia="Times New Roman" w:hAnsi="Arial" w:cs="Arial"/>
                <w:color w:val="000000"/>
                <w:sz w:val="20"/>
                <w:szCs w:val="20"/>
                <w:lang w:val="nl-NL"/>
              </w:rPr>
            </w:pPr>
          </w:p>
        </w:tc>
        <w:tc>
          <w:tcPr>
            <w:tcW w:w="1080" w:type="dxa"/>
            <w:tcBorders>
              <w:top w:val="nil"/>
              <w:left w:val="nil"/>
              <w:bottom w:val="nil"/>
              <w:right w:val="nil"/>
            </w:tcBorders>
          </w:tcPr>
          <w:p w14:paraId="3A34C1D5" w14:textId="04059037" w:rsidR="001C7151" w:rsidRPr="001921FD" w:rsidDel="00CB22FF" w:rsidRDefault="001C7151" w:rsidP="002E7926">
            <w:pPr>
              <w:autoSpaceDE w:val="0"/>
              <w:autoSpaceDN w:val="0"/>
              <w:adjustRightInd w:val="0"/>
              <w:spacing w:after="0" w:line="240" w:lineRule="auto"/>
              <w:rPr>
                <w:del w:id="9390" w:author="Arjan Kloosterboer" w:date="2018-06-14T22:07:00Z"/>
                <w:rFonts w:ascii="Arial" w:eastAsia="Times New Roman" w:hAnsi="Arial" w:cs="Arial"/>
                <w:color w:val="000000"/>
                <w:sz w:val="20"/>
                <w:szCs w:val="20"/>
                <w:lang w:val="nl-NL"/>
              </w:rPr>
            </w:pPr>
            <w:del w:id="9391" w:author="Arjan Kloosterboer" w:date="2018-06-14T22:07:00Z">
              <w:r w:rsidRPr="001921FD" w:rsidDel="00CB22FF">
                <w:rPr>
                  <w:rFonts w:ascii="Arial" w:eastAsia="Times New Roman" w:hAnsi="Arial" w:cs="Arial"/>
                  <w:color w:val="000000"/>
                  <w:sz w:val="20"/>
                  <w:szCs w:val="20"/>
                  <w:lang w:val="nl-NL"/>
                </w:rPr>
                <w:delText>0016</w:delText>
              </w:r>
            </w:del>
          </w:p>
        </w:tc>
        <w:tc>
          <w:tcPr>
            <w:tcW w:w="3330" w:type="dxa"/>
            <w:tcBorders>
              <w:top w:val="nil"/>
              <w:left w:val="nil"/>
              <w:bottom w:val="nil"/>
              <w:right w:val="nil"/>
            </w:tcBorders>
          </w:tcPr>
          <w:p w14:paraId="14FCCD17" w14:textId="4742503C" w:rsidR="001C7151" w:rsidRPr="001921FD" w:rsidDel="00CB22FF" w:rsidRDefault="00DA5D93" w:rsidP="002E7926">
            <w:pPr>
              <w:autoSpaceDE w:val="0"/>
              <w:autoSpaceDN w:val="0"/>
              <w:adjustRightInd w:val="0"/>
              <w:spacing w:after="0" w:line="240" w:lineRule="auto"/>
              <w:rPr>
                <w:del w:id="9392" w:author="Arjan Kloosterboer" w:date="2018-06-14T22:07:00Z"/>
                <w:rFonts w:ascii="Arial" w:eastAsia="Times New Roman" w:hAnsi="Arial" w:cs="Arial"/>
                <w:color w:val="000000"/>
                <w:sz w:val="20"/>
                <w:szCs w:val="20"/>
                <w:lang w:val="nl-NL"/>
              </w:rPr>
            </w:pPr>
            <w:del w:id="9393" w:author="Arjan Kloosterboer" w:date="2018-06-14T22:07:00Z">
              <w:r w:rsidRPr="00CD63CD" w:rsidDel="00CB22FF">
                <w:rPr>
                  <w:rFonts w:ascii="Arial" w:hAnsi="Arial" w:cs="Arial"/>
                  <w:sz w:val="20"/>
                  <w:szCs w:val="20"/>
                  <w:lang w:val="en-AU"/>
                </w:rPr>
                <w:fldChar w:fldCharType="begin" w:fldLock="1"/>
              </w:r>
              <w:r w:rsidR="001C7151" w:rsidRPr="001921FD" w:rsidDel="00CB22FF">
                <w:rPr>
                  <w:rFonts w:ascii="Arial" w:hAnsi="Arial" w:cs="Arial"/>
                  <w:sz w:val="20"/>
                  <w:szCs w:val="20"/>
                  <w:lang w:val="nl-NL"/>
                </w:rPr>
                <w:delInstrText xml:space="preserve">MERGEFIELD </w:delInstrText>
              </w:r>
              <w:r w:rsidR="001C7151" w:rsidRPr="001921FD" w:rsidDel="00CB22FF">
                <w:rPr>
                  <w:rFonts w:ascii="Arial" w:eastAsia="Times New Roman" w:hAnsi="Arial" w:cs="Arial"/>
                  <w:color w:val="000000"/>
                  <w:sz w:val="20"/>
                  <w:szCs w:val="20"/>
                  <w:lang w:val="nl-NL"/>
                </w:rPr>
                <w:delInstrText>Att.Name</w:delInstrText>
              </w:r>
              <w:r w:rsidRPr="00CD63CD" w:rsidDel="00CB22FF">
                <w:rPr>
                  <w:rFonts w:ascii="Arial" w:hAnsi="Arial" w:cs="Arial"/>
                  <w:sz w:val="20"/>
                  <w:szCs w:val="20"/>
                  <w:lang w:val="en-AU"/>
                </w:rPr>
                <w:fldChar w:fldCharType="separate"/>
              </w:r>
              <w:r w:rsidR="001C7151" w:rsidRPr="001921FD" w:rsidDel="00CB22FF">
                <w:rPr>
                  <w:rFonts w:ascii="Arial" w:eastAsia="Times New Roman" w:hAnsi="Arial" w:cs="Arial"/>
                  <w:color w:val="000000"/>
                  <w:sz w:val="20"/>
                  <w:szCs w:val="20"/>
                  <w:lang w:val="nl-NL"/>
                </w:rPr>
                <w:delText>Resultaatomschrijving</w:delText>
              </w:r>
              <w:r w:rsidRPr="00CD63CD" w:rsidDel="00CB22FF">
                <w:rPr>
                  <w:rFonts w:ascii="Arial" w:hAnsi="Arial" w:cs="Arial"/>
                  <w:sz w:val="20"/>
                  <w:szCs w:val="20"/>
                  <w:lang w:val="en-AU"/>
                </w:rPr>
                <w:fldChar w:fldCharType="end"/>
              </w:r>
            </w:del>
          </w:p>
        </w:tc>
        <w:tc>
          <w:tcPr>
            <w:tcW w:w="1350" w:type="dxa"/>
            <w:tcBorders>
              <w:top w:val="nil"/>
              <w:left w:val="nil"/>
              <w:bottom w:val="nil"/>
              <w:right w:val="nil"/>
            </w:tcBorders>
          </w:tcPr>
          <w:p w14:paraId="4154B47C" w14:textId="560CF9D8" w:rsidR="001C7151" w:rsidRPr="001921FD" w:rsidDel="00CB22FF" w:rsidRDefault="001C7151" w:rsidP="002E7926">
            <w:pPr>
              <w:autoSpaceDE w:val="0"/>
              <w:autoSpaceDN w:val="0"/>
              <w:adjustRightInd w:val="0"/>
              <w:spacing w:after="0" w:line="240" w:lineRule="auto"/>
              <w:rPr>
                <w:del w:id="9394" w:author="Arjan Kloosterboer" w:date="2018-06-14T22:07:00Z"/>
                <w:rFonts w:ascii="Arial" w:eastAsia="Times New Roman" w:hAnsi="Arial" w:cs="Arial"/>
                <w:color w:val="000000"/>
                <w:sz w:val="20"/>
                <w:szCs w:val="20"/>
                <w:lang w:val="nl-NL"/>
              </w:rPr>
            </w:pPr>
            <w:del w:id="9395" w:author="Arjan Kloosterboer" w:date="2018-06-14T22:07:00Z">
              <w:r w:rsidRPr="001921FD" w:rsidDel="00CB22FF">
                <w:rPr>
                  <w:rFonts w:ascii="Arial" w:eastAsia="Times New Roman" w:hAnsi="Arial" w:cs="Arial"/>
                  <w:color w:val="000000"/>
                  <w:sz w:val="20"/>
                  <w:szCs w:val="20"/>
                  <w:lang w:val="nl-NL"/>
                </w:rPr>
                <w:delText>GFO Zaken 2004</w:delText>
              </w:r>
            </w:del>
          </w:p>
        </w:tc>
      </w:tr>
      <w:tr w:rsidR="001921FD" w:rsidRPr="001921FD" w14:paraId="790AC34F" w14:textId="77777777" w:rsidTr="002E7926">
        <w:tc>
          <w:tcPr>
            <w:tcW w:w="3600" w:type="dxa"/>
            <w:tcBorders>
              <w:top w:val="nil"/>
              <w:left w:val="nil"/>
              <w:bottom w:val="nil"/>
              <w:right w:val="nil"/>
            </w:tcBorders>
          </w:tcPr>
          <w:p w14:paraId="44AA25FD" w14:textId="77777777" w:rsidR="001921FD" w:rsidRPr="001921FD" w:rsidRDefault="001921FD"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4E8028E9" w14:textId="77777777" w:rsidR="001921FD" w:rsidRPr="001921FD" w:rsidRDefault="001921FD"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25AE4FDB" w14:textId="1A82924C" w:rsidR="001921FD" w:rsidRPr="00CD63CD" w:rsidRDefault="001921FD" w:rsidP="002E7926">
            <w:pPr>
              <w:autoSpaceDE w:val="0"/>
              <w:autoSpaceDN w:val="0"/>
              <w:adjustRightInd w:val="0"/>
              <w:spacing w:after="0" w:line="240" w:lineRule="auto"/>
              <w:rPr>
                <w:rFonts w:ascii="Arial" w:hAnsi="Arial" w:cs="Arial"/>
                <w:sz w:val="20"/>
                <w:szCs w:val="20"/>
                <w:lang w:val="en-AU"/>
              </w:rPr>
            </w:pPr>
            <w:ins w:id="9396" w:author="Arjan Kloosterboer" w:date="2017-08-10T10:40:00Z">
              <w:r>
                <w:rPr>
                  <w:rFonts w:ascii="Arial" w:hAnsi="Arial" w:cs="Arial"/>
                  <w:sz w:val="20"/>
                  <w:szCs w:val="20"/>
                  <w:lang w:val="en-AU"/>
                </w:rPr>
                <w:t>Procesobjectaard</w:t>
              </w:r>
            </w:ins>
          </w:p>
        </w:tc>
        <w:tc>
          <w:tcPr>
            <w:tcW w:w="1350" w:type="dxa"/>
            <w:tcBorders>
              <w:top w:val="nil"/>
              <w:left w:val="nil"/>
              <w:bottom w:val="nil"/>
              <w:right w:val="nil"/>
            </w:tcBorders>
          </w:tcPr>
          <w:p w14:paraId="2B3A5CE7" w14:textId="0F44CC35" w:rsidR="001921FD" w:rsidRPr="001921FD" w:rsidRDefault="001921FD" w:rsidP="002E7926">
            <w:pPr>
              <w:autoSpaceDE w:val="0"/>
              <w:autoSpaceDN w:val="0"/>
              <w:adjustRightInd w:val="0"/>
              <w:spacing w:after="0" w:line="240" w:lineRule="auto"/>
              <w:rPr>
                <w:rFonts w:ascii="Arial" w:eastAsia="Times New Roman" w:hAnsi="Arial" w:cs="Arial"/>
                <w:color w:val="000000"/>
                <w:sz w:val="20"/>
                <w:szCs w:val="20"/>
                <w:lang w:val="nl-NL"/>
              </w:rPr>
            </w:pPr>
            <w:ins w:id="9397" w:author="Arjan Kloosterboer" w:date="2017-08-10T10:41:00Z">
              <w:r>
                <w:rPr>
                  <w:rFonts w:ascii="Arial" w:eastAsia="Times New Roman" w:hAnsi="Arial" w:cs="Arial"/>
                  <w:color w:val="000000"/>
                  <w:sz w:val="20"/>
                  <w:szCs w:val="20"/>
                  <w:lang w:val="nl-NL"/>
                </w:rPr>
                <w:t>KING</w:t>
              </w:r>
            </w:ins>
          </w:p>
        </w:tc>
      </w:tr>
      <w:tr w:rsidR="001C7151" w:rsidRPr="00CD63CD" w14:paraId="013987B0" w14:textId="77777777" w:rsidTr="002E7926">
        <w:tc>
          <w:tcPr>
            <w:tcW w:w="3600" w:type="dxa"/>
            <w:tcBorders>
              <w:top w:val="nil"/>
              <w:left w:val="nil"/>
              <w:bottom w:val="nil"/>
              <w:right w:val="nil"/>
            </w:tcBorders>
          </w:tcPr>
          <w:p w14:paraId="41F10D84"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57A0485C"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1921FD">
              <w:rPr>
                <w:rFonts w:ascii="Arial" w:eastAsia="Times New Roman" w:hAnsi="Arial" w:cs="Arial"/>
                <w:color w:val="000000"/>
                <w:sz w:val="20"/>
                <w:szCs w:val="20"/>
                <w:lang w:val="nl-NL"/>
              </w:rPr>
              <w:t>0017</w:t>
            </w:r>
          </w:p>
        </w:tc>
        <w:tc>
          <w:tcPr>
            <w:tcW w:w="3330" w:type="dxa"/>
            <w:tcBorders>
              <w:top w:val="nil"/>
              <w:left w:val="nil"/>
              <w:bottom w:val="nil"/>
              <w:right w:val="nil"/>
            </w:tcBorders>
          </w:tcPr>
          <w:p w14:paraId="3B04CF3C" w14:textId="77777777" w:rsidR="001C7151" w:rsidRPr="001921FD" w:rsidRDefault="00DA5D93" w:rsidP="002E7926">
            <w:pPr>
              <w:autoSpaceDE w:val="0"/>
              <w:autoSpaceDN w:val="0"/>
              <w:adjustRightInd w:val="0"/>
              <w:spacing w:after="0" w:line="240" w:lineRule="auto"/>
              <w:rPr>
                <w:rFonts w:ascii="Arial" w:eastAsia="Times New Roman" w:hAnsi="Arial" w:cs="Arial"/>
                <w:color w:val="000000"/>
                <w:sz w:val="20"/>
                <w:szCs w:val="20"/>
                <w:lang w:val="nl-NL"/>
              </w:rPr>
            </w:pPr>
            <w:r w:rsidRPr="00CD63CD">
              <w:rPr>
                <w:rFonts w:ascii="Arial" w:hAnsi="Arial" w:cs="Arial"/>
                <w:sz w:val="20"/>
                <w:szCs w:val="20"/>
                <w:lang w:val="en-AU"/>
              </w:rPr>
              <w:fldChar w:fldCharType="begin" w:fldLock="1"/>
            </w:r>
            <w:r w:rsidR="001C7151" w:rsidRPr="001921FD">
              <w:rPr>
                <w:rFonts w:ascii="Arial" w:hAnsi="Arial" w:cs="Arial"/>
                <w:sz w:val="20"/>
                <w:szCs w:val="20"/>
                <w:lang w:val="nl-NL"/>
              </w:rPr>
              <w:instrText xml:space="preserve">MERGEFIELD </w:instrText>
            </w:r>
            <w:r w:rsidR="001C7151" w:rsidRPr="001921FD">
              <w:rPr>
                <w:rFonts w:ascii="Arial" w:eastAsia="Times New Roman" w:hAnsi="Arial" w:cs="Arial"/>
                <w:color w:val="000000"/>
                <w:sz w:val="20"/>
                <w:szCs w:val="20"/>
                <w:lang w:val="nl-NL"/>
              </w:rPr>
              <w:instrText>Att.Name</w:instrText>
            </w:r>
            <w:r w:rsidRPr="00CD63CD">
              <w:rPr>
                <w:rFonts w:ascii="Arial" w:hAnsi="Arial" w:cs="Arial"/>
                <w:sz w:val="20"/>
                <w:szCs w:val="20"/>
                <w:lang w:val="en-AU"/>
              </w:rPr>
              <w:fldChar w:fldCharType="separate"/>
            </w:r>
            <w:r w:rsidR="001C7151" w:rsidRPr="001921FD">
              <w:rPr>
                <w:rFonts w:ascii="Arial" w:eastAsia="Times New Roman" w:hAnsi="Arial" w:cs="Arial"/>
                <w:color w:val="000000"/>
                <w:sz w:val="20"/>
                <w:szCs w:val="20"/>
                <w:lang w:val="nl-NL"/>
              </w:rPr>
              <w:t>Resultaattoelichting</w:t>
            </w:r>
            <w:r w:rsidRPr="00CD63CD">
              <w:rPr>
                <w:rFonts w:ascii="Arial" w:hAnsi="Arial" w:cs="Arial"/>
                <w:sz w:val="20"/>
                <w:szCs w:val="20"/>
                <w:lang w:val="en-AU"/>
              </w:rPr>
              <w:fldChar w:fldCharType="end"/>
            </w:r>
          </w:p>
        </w:tc>
        <w:tc>
          <w:tcPr>
            <w:tcW w:w="1350" w:type="dxa"/>
            <w:tcBorders>
              <w:top w:val="nil"/>
              <w:left w:val="nil"/>
              <w:bottom w:val="nil"/>
              <w:right w:val="nil"/>
            </w:tcBorders>
          </w:tcPr>
          <w:p w14:paraId="428EF428"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1921FD">
              <w:rPr>
                <w:rFonts w:ascii="Arial" w:eastAsia="Times New Roman" w:hAnsi="Arial" w:cs="Arial"/>
                <w:color w:val="000000"/>
                <w:sz w:val="20"/>
                <w:szCs w:val="20"/>
                <w:lang w:val="nl-NL"/>
              </w:rPr>
              <w:t xml:space="preserve">GFO Zaken </w:t>
            </w:r>
            <w:r w:rsidRPr="00CD63CD">
              <w:rPr>
                <w:rFonts w:ascii="Arial" w:eastAsia="Times New Roman" w:hAnsi="Arial" w:cs="Arial"/>
                <w:color w:val="000000"/>
                <w:sz w:val="20"/>
                <w:szCs w:val="20"/>
              </w:rPr>
              <w:t>2004</w:t>
            </w:r>
          </w:p>
        </w:tc>
      </w:tr>
      <w:tr w:rsidR="001C7151" w:rsidRPr="00CD63CD" w:rsidDel="004F64CE" w14:paraId="320A21DA" w14:textId="77777777" w:rsidTr="002E7926">
        <w:trPr>
          <w:del w:id="9398" w:author="Arjan" w:date="2013-02-08T12:24:00Z"/>
        </w:trPr>
        <w:tc>
          <w:tcPr>
            <w:tcW w:w="3600" w:type="dxa"/>
            <w:tcBorders>
              <w:top w:val="nil"/>
              <w:left w:val="nil"/>
              <w:bottom w:val="nil"/>
              <w:right w:val="nil"/>
            </w:tcBorders>
          </w:tcPr>
          <w:p w14:paraId="171726A8" w14:textId="77777777" w:rsidR="001C7151" w:rsidRPr="00CD63CD" w:rsidDel="004F64CE" w:rsidRDefault="001C7151" w:rsidP="002E7926">
            <w:pPr>
              <w:autoSpaceDE w:val="0"/>
              <w:autoSpaceDN w:val="0"/>
              <w:adjustRightInd w:val="0"/>
              <w:spacing w:after="0" w:line="240" w:lineRule="auto"/>
              <w:rPr>
                <w:del w:id="9399" w:author="Arjan" w:date="2013-02-08T12:24:00Z"/>
                <w:rFonts w:ascii="Arial" w:eastAsia="Times New Roman" w:hAnsi="Arial" w:cs="Arial"/>
                <w:color w:val="000000"/>
                <w:sz w:val="20"/>
                <w:szCs w:val="20"/>
              </w:rPr>
            </w:pPr>
          </w:p>
        </w:tc>
        <w:tc>
          <w:tcPr>
            <w:tcW w:w="1080" w:type="dxa"/>
            <w:tcBorders>
              <w:top w:val="nil"/>
              <w:left w:val="nil"/>
              <w:bottom w:val="nil"/>
              <w:right w:val="nil"/>
            </w:tcBorders>
          </w:tcPr>
          <w:p w14:paraId="6E32CBF4" w14:textId="77777777" w:rsidR="001C7151" w:rsidRPr="00CD63CD" w:rsidDel="004F64CE" w:rsidRDefault="001C7151" w:rsidP="002E7926">
            <w:pPr>
              <w:autoSpaceDE w:val="0"/>
              <w:autoSpaceDN w:val="0"/>
              <w:adjustRightInd w:val="0"/>
              <w:spacing w:after="0" w:line="240" w:lineRule="auto"/>
              <w:rPr>
                <w:del w:id="9400" w:author="Arjan" w:date="2013-02-08T12:24:00Z"/>
                <w:rFonts w:ascii="Arial" w:eastAsia="Times New Roman" w:hAnsi="Arial" w:cs="Arial"/>
                <w:color w:val="000000"/>
                <w:sz w:val="20"/>
                <w:szCs w:val="20"/>
              </w:rPr>
            </w:pPr>
          </w:p>
        </w:tc>
        <w:tc>
          <w:tcPr>
            <w:tcW w:w="3330" w:type="dxa"/>
            <w:tcBorders>
              <w:top w:val="nil"/>
              <w:left w:val="nil"/>
              <w:bottom w:val="nil"/>
              <w:right w:val="nil"/>
            </w:tcBorders>
          </w:tcPr>
          <w:p w14:paraId="2DC73B94" w14:textId="77777777" w:rsidR="001C7151" w:rsidRPr="00CD63CD" w:rsidDel="004F64CE" w:rsidRDefault="00DA5D93" w:rsidP="002E7926">
            <w:pPr>
              <w:autoSpaceDE w:val="0"/>
              <w:autoSpaceDN w:val="0"/>
              <w:adjustRightInd w:val="0"/>
              <w:spacing w:after="0" w:line="240" w:lineRule="auto"/>
              <w:rPr>
                <w:del w:id="9401" w:author="Arjan" w:date="2013-02-08T12:24:00Z"/>
                <w:rFonts w:ascii="Arial" w:eastAsia="Times New Roman" w:hAnsi="Arial" w:cs="Arial"/>
                <w:color w:val="000000"/>
                <w:sz w:val="20"/>
                <w:szCs w:val="20"/>
              </w:rPr>
            </w:pPr>
            <w:del w:id="9402" w:author="Arjan" w:date="2013-02-08T12:24:00Z">
              <w:r w:rsidRPr="00CD63CD" w:rsidDel="004F64CE">
                <w:rPr>
                  <w:rFonts w:ascii="Arial" w:hAnsi="Arial" w:cs="Arial"/>
                  <w:sz w:val="20"/>
                  <w:szCs w:val="20"/>
                  <w:lang w:val="en-AU"/>
                </w:rPr>
                <w:fldChar w:fldCharType="begin" w:fldLock="1"/>
              </w:r>
              <w:r w:rsidR="001C7151" w:rsidRPr="00CD63CD" w:rsidDel="004F64CE">
                <w:rPr>
                  <w:rFonts w:ascii="Arial" w:hAnsi="Arial" w:cs="Arial"/>
                  <w:sz w:val="20"/>
                  <w:szCs w:val="20"/>
                  <w:lang w:val="en-AU"/>
                </w:rPr>
                <w:delInstrText xml:space="preserve">MERGEFIELD </w:delInstrText>
              </w:r>
              <w:r w:rsidR="001C7151" w:rsidRPr="00CD63CD" w:rsidDel="004F64CE">
                <w:rPr>
                  <w:rFonts w:ascii="Arial" w:eastAsia="Times New Roman" w:hAnsi="Arial" w:cs="Arial"/>
                  <w:color w:val="000000"/>
                  <w:sz w:val="20"/>
                  <w:szCs w:val="20"/>
                </w:rPr>
                <w:delInstrText>Att.Name</w:delInstrText>
              </w:r>
              <w:r w:rsidRPr="00CD63CD" w:rsidDel="004F64CE">
                <w:rPr>
                  <w:rFonts w:ascii="Arial" w:hAnsi="Arial" w:cs="Arial"/>
                  <w:sz w:val="20"/>
                  <w:szCs w:val="20"/>
                  <w:lang w:val="en-AU"/>
                </w:rPr>
                <w:fldChar w:fldCharType="separate"/>
              </w:r>
              <w:r w:rsidR="001C7151" w:rsidRPr="00CD63CD" w:rsidDel="004F64CE">
                <w:rPr>
                  <w:rFonts w:ascii="Arial" w:eastAsia="Times New Roman" w:hAnsi="Arial" w:cs="Arial"/>
                  <w:color w:val="000000"/>
                  <w:sz w:val="20"/>
                  <w:szCs w:val="20"/>
                </w:rPr>
                <w:delText>Zaakniveau</w:delText>
              </w:r>
              <w:r w:rsidRPr="00CD63CD" w:rsidDel="004F64CE">
                <w:rPr>
                  <w:rFonts w:ascii="Arial" w:hAnsi="Arial" w:cs="Arial"/>
                  <w:sz w:val="20"/>
                  <w:szCs w:val="20"/>
                  <w:lang w:val="en-AU"/>
                </w:rPr>
                <w:fldChar w:fldCharType="end"/>
              </w:r>
            </w:del>
          </w:p>
        </w:tc>
        <w:tc>
          <w:tcPr>
            <w:tcW w:w="1350" w:type="dxa"/>
            <w:tcBorders>
              <w:top w:val="nil"/>
              <w:left w:val="nil"/>
              <w:bottom w:val="nil"/>
              <w:right w:val="nil"/>
            </w:tcBorders>
          </w:tcPr>
          <w:p w14:paraId="4F45563C" w14:textId="77777777" w:rsidR="001C7151" w:rsidRPr="00CD63CD" w:rsidDel="004F64CE" w:rsidRDefault="001C7151" w:rsidP="002E7926">
            <w:pPr>
              <w:autoSpaceDE w:val="0"/>
              <w:autoSpaceDN w:val="0"/>
              <w:adjustRightInd w:val="0"/>
              <w:spacing w:after="0" w:line="240" w:lineRule="auto"/>
              <w:rPr>
                <w:del w:id="9403" w:author="Arjan" w:date="2013-02-08T12:24:00Z"/>
                <w:rFonts w:ascii="Arial" w:eastAsia="Times New Roman" w:hAnsi="Arial" w:cs="Arial"/>
                <w:color w:val="000000"/>
                <w:sz w:val="20"/>
                <w:szCs w:val="20"/>
              </w:rPr>
            </w:pPr>
            <w:del w:id="9404" w:author="Arjan" w:date="2013-02-08T12:24:00Z">
              <w:r w:rsidRPr="00CD63CD" w:rsidDel="004F64CE">
                <w:rPr>
                  <w:rFonts w:ascii="Arial" w:eastAsia="Times New Roman" w:hAnsi="Arial" w:cs="Arial"/>
                  <w:color w:val="000000"/>
                  <w:sz w:val="20"/>
                  <w:szCs w:val="20"/>
                </w:rPr>
                <w:delText>KING</w:delText>
              </w:r>
            </w:del>
          </w:p>
        </w:tc>
      </w:tr>
      <w:tr w:rsidR="001C7151" w:rsidRPr="00CD63CD" w:rsidDel="001C7151" w14:paraId="497C4AA8" w14:textId="77777777" w:rsidTr="002E7926">
        <w:trPr>
          <w:del w:id="9405" w:author="Arjan" w:date="2013-02-05T17:27:00Z"/>
        </w:trPr>
        <w:tc>
          <w:tcPr>
            <w:tcW w:w="3600" w:type="dxa"/>
            <w:tcBorders>
              <w:top w:val="nil"/>
              <w:left w:val="nil"/>
              <w:bottom w:val="nil"/>
              <w:right w:val="nil"/>
            </w:tcBorders>
          </w:tcPr>
          <w:p w14:paraId="49C16ACE" w14:textId="77777777" w:rsidR="001C7151" w:rsidRPr="00CD63CD" w:rsidDel="001C7151" w:rsidRDefault="001C7151" w:rsidP="002E7926">
            <w:pPr>
              <w:autoSpaceDE w:val="0"/>
              <w:autoSpaceDN w:val="0"/>
              <w:adjustRightInd w:val="0"/>
              <w:spacing w:after="0" w:line="240" w:lineRule="auto"/>
              <w:rPr>
                <w:del w:id="9406" w:author="Arjan" w:date="2013-02-05T17:27:00Z"/>
                <w:rFonts w:ascii="Arial" w:eastAsia="Times New Roman" w:hAnsi="Arial" w:cs="Arial"/>
                <w:color w:val="000000"/>
                <w:sz w:val="20"/>
                <w:szCs w:val="20"/>
              </w:rPr>
            </w:pPr>
          </w:p>
        </w:tc>
        <w:tc>
          <w:tcPr>
            <w:tcW w:w="1080" w:type="dxa"/>
            <w:tcBorders>
              <w:top w:val="nil"/>
              <w:left w:val="nil"/>
              <w:bottom w:val="nil"/>
              <w:right w:val="nil"/>
            </w:tcBorders>
          </w:tcPr>
          <w:p w14:paraId="1C2B4D09" w14:textId="77777777" w:rsidR="001C7151" w:rsidRPr="00CD63CD" w:rsidDel="001C7151" w:rsidRDefault="001C7151" w:rsidP="002E7926">
            <w:pPr>
              <w:autoSpaceDE w:val="0"/>
              <w:autoSpaceDN w:val="0"/>
              <w:adjustRightInd w:val="0"/>
              <w:spacing w:after="0" w:line="240" w:lineRule="auto"/>
              <w:rPr>
                <w:del w:id="9407" w:author="Arjan" w:date="2013-02-05T17:27:00Z"/>
                <w:rFonts w:ascii="Arial" w:eastAsia="Times New Roman" w:hAnsi="Arial" w:cs="Arial"/>
                <w:color w:val="000000"/>
                <w:sz w:val="20"/>
                <w:szCs w:val="20"/>
              </w:rPr>
            </w:pPr>
          </w:p>
        </w:tc>
        <w:tc>
          <w:tcPr>
            <w:tcW w:w="3330" w:type="dxa"/>
            <w:tcBorders>
              <w:top w:val="nil"/>
              <w:left w:val="nil"/>
              <w:bottom w:val="nil"/>
              <w:right w:val="nil"/>
            </w:tcBorders>
          </w:tcPr>
          <w:p w14:paraId="443710D6" w14:textId="77777777" w:rsidR="001C7151" w:rsidRPr="00CD63CD" w:rsidDel="001C7151" w:rsidRDefault="00DA5D93" w:rsidP="002E7926">
            <w:pPr>
              <w:autoSpaceDE w:val="0"/>
              <w:autoSpaceDN w:val="0"/>
              <w:adjustRightInd w:val="0"/>
              <w:spacing w:after="0" w:line="240" w:lineRule="auto"/>
              <w:rPr>
                <w:del w:id="9408" w:author="Arjan" w:date="2013-02-05T17:27:00Z"/>
                <w:rFonts w:ascii="Arial" w:eastAsia="Times New Roman" w:hAnsi="Arial" w:cs="Arial"/>
                <w:color w:val="000000"/>
                <w:sz w:val="20"/>
                <w:szCs w:val="20"/>
              </w:rPr>
            </w:pPr>
            <w:del w:id="9409" w:author="Arjan" w:date="2013-02-05T17:27:00Z">
              <w:r w:rsidRPr="00CD63CD" w:rsidDel="001C7151">
                <w:rPr>
                  <w:rFonts w:ascii="Arial" w:hAnsi="Arial" w:cs="Arial"/>
                  <w:sz w:val="20"/>
                  <w:szCs w:val="20"/>
                  <w:lang w:val="en-AU"/>
                </w:rPr>
                <w:fldChar w:fldCharType="begin" w:fldLock="1"/>
              </w:r>
              <w:r w:rsidR="001C7151" w:rsidRPr="00CD63CD" w:rsidDel="001C7151">
                <w:rPr>
                  <w:rFonts w:ascii="Arial" w:hAnsi="Arial" w:cs="Arial"/>
                  <w:sz w:val="20"/>
                  <w:szCs w:val="20"/>
                  <w:lang w:val="en-AU"/>
                </w:rPr>
                <w:delInstrText xml:space="preserve">MERGEFIELD </w:delInstrText>
              </w:r>
              <w:r w:rsidR="001C7151" w:rsidRPr="00CD63CD" w:rsidDel="001C7151">
                <w:rPr>
                  <w:rFonts w:ascii="Arial" w:eastAsia="Times New Roman" w:hAnsi="Arial" w:cs="Arial"/>
                  <w:color w:val="000000"/>
                  <w:sz w:val="20"/>
                  <w:szCs w:val="20"/>
                </w:rPr>
                <w:delInstrText>Att.Name</w:delInstrText>
              </w:r>
              <w:r w:rsidRPr="00CD63CD" w:rsidDel="001C7151">
                <w:rPr>
                  <w:rFonts w:ascii="Arial" w:hAnsi="Arial" w:cs="Arial"/>
                  <w:sz w:val="20"/>
                  <w:szCs w:val="20"/>
                  <w:lang w:val="en-AU"/>
                </w:rPr>
                <w:fldChar w:fldCharType="separate"/>
              </w:r>
              <w:r w:rsidR="001C7151" w:rsidRPr="00CD63CD" w:rsidDel="001C7151">
                <w:rPr>
                  <w:rFonts w:ascii="Arial" w:eastAsia="Times New Roman" w:hAnsi="Arial" w:cs="Arial"/>
                  <w:color w:val="000000"/>
                  <w:sz w:val="20"/>
                  <w:szCs w:val="20"/>
                </w:rPr>
                <w:delText>Deelzakenindicatie</w:delText>
              </w:r>
              <w:r w:rsidRPr="00CD63CD" w:rsidDel="001C7151">
                <w:rPr>
                  <w:rFonts w:ascii="Arial" w:hAnsi="Arial" w:cs="Arial"/>
                  <w:sz w:val="20"/>
                  <w:szCs w:val="20"/>
                  <w:lang w:val="en-AU"/>
                </w:rPr>
                <w:fldChar w:fldCharType="end"/>
              </w:r>
            </w:del>
          </w:p>
        </w:tc>
        <w:tc>
          <w:tcPr>
            <w:tcW w:w="1350" w:type="dxa"/>
            <w:tcBorders>
              <w:top w:val="nil"/>
              <w:left w:val="nil"/>
              <w:bottom w:val="nil"/>
              <w:right w:val="nil"/>
            </w:tcBorders>
          </w:tcPr>
          <w:p w14:paraId="0F8DAEEC" w14:textId="77777777" w:rsidR="001C7151" w:rsidRPr="00CD63CD" w:rsidDel="001C7151" w:rsidRDefault="001C7151" w:rsidP="002E7926">
            <w:pPr>
              <w:autoSpaceDE w:val="0"/>
              <w:autoSpaceDN w:val="0"/>
              <w:adjustRightInd w:val="0"/>
              <w:spacing w:after="0" w:line="240" w:lineRule="auto"/>
              <w:rPr>
                <w:del w:id="9410" w:author="Arjan" w:date="2013-02-05T17:27:00Z"/>
                <w:rFonts w:ascii="Arial" w:eastAsia="Times New Roman" w:hAnsi="Arial" w:cs="Arial"/>
                <w:color w:val="000000"/>
                <w:sz w:val="20"/>
                <w:szCs w:val="20"/>
              </w:rPr>
            </w:pPr>
            <w:del w:id="9411" w:author="Arjan" w:date="2013-02-05T17:27:00Z">
              <w:r w:rsidRPr="00CD63CD" w:rsidDel="001C7151">
                <w:rPr>
                  <w:rFonts w:ascii="Arial" w:eastAsia="Times New Roman" w:hAnsi="Arial" w:cs="Arial"/>
                  <w:color w:val="000000"/>
                  <w:sz w:val="20"/>
                  <w:szCs w:val="20"/>
                </w:rPr>
                <w:delText>KING</w:delText>
              </w:r>
            </w:del>
          </w:p>
        </w:tc>
      </w:tr>
      <w:tr w:rsidR="001C7151" w:rsidRPr="001921FD" w14:paraId="48C98FB1" w14:textId="77777777" w:rsidTr="002E7926">
        <w:tc>
          <w:tcPr>
            <w:tcW w:w="3600" w:type="dxa"/>
            <w:tcBorders>
              <w:top w:val="nil"/>
              <w:left w:val="nil"/>
              <w:bottom w:val="nil"/>
              <w:right w:val="nil"/>
            </w:tcBorders>
          </w:tcPr>
          <w:p w14:paraId="4048EE57"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48EC5B3E"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2E7538FC" w14:textId="07E46730" w:rsidR="001C7151" w:rsidRPr="001921FD" w:rsidRDefault="001921FD" w:rsidP="002E7926">
            <w:pPr>
              <w:autoSpaceDE w:val="0"/>
              <w:autoSpaceDN w:val="0"/>
              <w:adjustRightInd w:val="0"/>
              <w:spacing w:after="0" w:line="240" w:lineRule="auto"/>
              <w:rPr>
                <w:rFonts w:ascii="Arial" w:eastAsia="Times New Roman" w:hAnsi="Arial" w:cs="Arial"/>
                <w:color w:val="000000"/>
                <w:sz w:val="20"/>
                <w:szCs w:val="20"/>
                <w:lang w:val="nl-NL"/>
              </w:rPr>
            </w:pPr>
            <w:ins w:id="9412" w:author="Arjan Kloosterboer" w:date="2017-08-10T10:41:00Z">
              <w:r w:rsidRPr="001921FD">
                <w:rPr>
                  <w:rFonts w:ascii="Arial" w:eastAsia="Times New Roman" w:hAnsi="Arial" w:cs="Arial"/>
                  <w:color w:val="000000"/>
                  <w:sz w:val="20"/>
                  <w:szCs w:val="20"/>
                  <w:lang w:val="nl-NL"/>
                </w:rPr>
                <w:t>Selectielijstklasse</w:t>
              </w:r>
            </w:ins>
            <w:ins w:id="9413" w:author="Arjan Kloosterboer" w:date="2017-08-10T10:42:00Z">
              <w:r w:rsidRPr="001921FD">
                <w:rPr>
                  <w:rFonts w:ascii="Arial" w:eastAsia="Times New Roman" w:hAnsi="Arial" w:cs="Arial"/>
                  <w:color w:val="000000"/>
                  <w:sz w:val="20"/>
                  <w:szCs w:val="20"/>
                  <w:lang w:val="nl-NL"/>
                </w:rPr>
                <w:br/>
                <w:t>- Se</w:t>
              </w:r>
              <w:r>
                <w:rPr>
                  <w:rFonts w:ascii="Arial" w:eastAsia="Times New Roman" w:hAnsi="Arial" w:cs="Arial"/>
                  <w:color w:val="000000"/>
                  <w:sz w:val="20"/>
                  <w:szCs w:val="20"/>
                  <w:lang w:val="nl-NL"/>
                </w:rPr>
                <w:t>l</w:t>
              </w:r>
              <w:r w:rsidRPr="001921FD">
                <w:rPr>
                  <w:rFonts w:ascii="Arial" w:eastAsia="Times New Roman" w:hAnsi="Arial" w:cs="Arial"/>
                  <w:color w:val="000000"/>
                  <w:sz w:val="20"/>
                  <w:szCs w:val="20"/>
                  <w:lang w:val="nl-NL"/>
                </w:rPr>
                <w:t>ec</w:t>
              </w:r>
              <w:r>
                <w:rPr>
                  <w:rFonts w:ascii="Arial" w:eastAsia="Times New Roman" w:hAnsi="Arial" w:cs="Arial"/>
                  <w:color w:val="000000"/>
                  <w:sz w:val="20"/>
                  <w:szCs w:val="20"/>
                  <w:lang w:val="nl-NL"/>
                </w:rPr>
                <w:t>t</w:t>
              </w:r>
              <w:r w:rsidRPr="001921FD">
                <w:rPr>
                  <w:rFonts w:ascii="Arial" w:eastAsia="Times New Roman" w:hAnsi="Arial" w:cs="Arial"/>
                  <w:color w:val="000000"/>
                  <w:sz w:val="20"/>
                  <w:szCs w:val="20"/>
                  <w:lang w:val="nl-NL"/>
                </w:rPr>
                <w:t>ielijst</w:t>
              </w:r>
            </w:ins>
            <w:r w:rsidR="00F523A8">
              <w:rPr>
                <w:rFonts w:ascii="Arial" w:eastAsia="Times New Roman" w:hAnsi="Arial" w:cs="Arial"/>
                <w:color w:val="000000"/>
                <w:sz w:val="20"/>
                <w:szCs w:val="20"/>
                <w:lang w:val="nl-NL"/>
              </w:rPr>
              <w:t>-</w:t>
            </w:r>
            <w:ins w:id="9414" w:author="Arjan Kloosterboer" w:date="2017-09-19T18:44:00Z">
              <w:r w:rsidR="00896A28">
                <w:rPr>
                  <w:rFonts w:ascii="Arial" w:eastAsia="Times New Roman" w:hAnsi="Arial" w:cs="Arial"/>
                  <w:color w:val="000000"/>
                  <w:sz w:val="20"/>
                  <w:szCs w:val="20"/>
                  <w:lang w:val="nl-NL"/>
                </w:rPr>
                <w:t>omschrijving</w:t>
              </w:r>
            </w:ins>
            <w:ins w:id="9415" w:author="Arjan Kloosterboer" w:date="2017-08-10T10:42:00Z">
              <w:r w:rsidRPr="001921FD">
                <w:rPr>
                  <w:rFonts w:ascii="Arial" w:eastAsia="Times New Roman" w:hAnsi="Arial" w:cs="Arial"/>
                  <w:color w:val="000000"/>
                  <w:sz w:val="20"/>
                  <w:szCs w:val="20"/>
                  <w:lang w:val="nl-NL"/>
                </w:rPr>
                <w:br/>
              </w:r>
              <w:r>
                <w:rPr>
                  <w:rFonts w:ascii="Arial" w:eastAsia="Times New Roman" w:hAnsi="Arial" w:cs="Arial"/>
                  <w:color w:val="000000"/>
                  <w:sz w:val="20"/>
                  <w:szCs w:val="20"/>
                  <w:lang w:val="nl-NL"/>
                </w:rPr>
                <w:t>- Nummer klasse</w:t>
              </w:r>
            </w:ins>
          </w:p>
        </w:tc>
        <w:tc>
          <w:tcPr>
            <w:tcW w:w="1350" w:type="dxa"/>
            <w:tcBorders>
              <w:top w:val="nil"/>
              <w:left w:val="nil"/>
              <w:bottom w:val="nil"/>
              <w:right w:val="nil"/>
            </w:tcBorders>
          </w:tcPr>
          <w:p w14:paraId="6217DEC1" w14:textId="5BFFC979" w:rsidR="001C7151" w:rsidRPr="001921FD" w:rsidRDefault="001921FD" w:rsidP="002E7926">
            <w:pPr>
              <w:autoSpaceDE w:val="0"/>
              <w:autoSpaceDN w:val="0"/>
              <w:adjustRightInd w:val="0"/>
              <w:spacing w:after="0" w:line="240" w:lineRule="auto"/>
              <w:rPr>
                <w:rFonts w:ascii="Arial" w:eastAsia="Times New Roman" w:hAnsi="Arial" w:cs="Arial"/>
                <w:color w:val="000000"/>
                <w:sz w:val="20"/>
                <w:szCs w:val="20"/>
                <w:lang w:val="nl-NL"/>
              </w:rPr>
            </w:pPr>
            <w:ins w:id="9416" w:author="Arjan Kloosterboer" w:date="2017-08-10T10:41:00Z">
              <w:r w:rsidRPr="001921FD">
                <w:rPr>
                  <w:rFonts w:ascii="Arial" w:eastAsia="Times New Roman" w:hAnsi="Arial" w:cs="Arial"/>
                  <w:color w:val="000000"/>
                  <w:sz w:val="20"/>
                  <w:szCs w:val="20"/>
                  <w:lang w:val="nl-NL"/>
                </w:rPr>
                <w:t>KIN</w:t>
              </w:r>
            </w:ins>
            <w:ins w:id="9417" w:author="Arjan Kloosterboer" w:date="2017-08-10T10:42:00Z">
              <w:r w:rsidRPr="001921FD">
                <w:rPr>
                  <w:rFonts w:ascii="Arial" w:eastAsia="Times New Roman" w:hAnsi="Arial" w:cs="Arial"/>
                  <w:color w:val="000000"/>
                  <w:sz w:val="20"/>
                  <w:szCs w:val="20"/>
                  <w:lang w:val="nl-NL"/>
                </w:rPr>
                <w:t>G</w:t>
              </w:r>
            </w:ins>
          </w:p>
        </w:tc>
      </w:tr>
      <w:tr w:rsidR="001C7151" w:rsidRPr="001921FD" w14:paraId="420E73EB" w14:textId="77777777" w:rsidTr="002E7926">
        <w:tc>
          <w:tcPr>
            <w:tcW w:w="3600" w:type="dxa"/>
            <w:tcBorders>
              <w:top w:val="nil"/>
              <w:left w:val="nil"/>
              <w:bottom w:val="nil"/>
              <w:right w:val="nil"/>
            </w:tcBorders>
          </w:tcPr>
          <w:p w14:paraId="779A639F"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78ECC14C"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2DC0683D" w14:textId="77777777" w:rsidR="001C7151" w:rsidRPr="001921FD" w:rsidRDefault="00DA5D93" w:rsidP="002E7926">
            <w:pPr>
              <w:autoSpaceDE w:val="0"/>
              <w:autoSpaceDN w:val="0"/>
              <w:adjustRightInd w:val="0"/>
              <w:spacing w:after="0" w:line="240" w:lineRule="auto"/>
              <w:rPr>
                <w:rFonts w:ascii="Arial" w:eastAsia="Times New Roman" w:hAnsi="Arial" w:cs="Arial"/>
                <w:color w:val="000000"/>
                <w:sz w:val="20"/>
                <w:szCs w:val="20"/>
                <w:lang w:val="nl-NL"/>
              </w:rPr>
            </w:pPr>
            <w:r w:rsidRPr="00CD63CD">
              <w:rPr>
                <w:rFonts w:ascii="Arial" w:hAnsi="Arial" w:cs="Arial"/>
                <w:sz w:val="20"/>
                <w:szCs w:val="20"/>
                <w:lang w:val="en-AU"/>
              </w:rPr>
              <w:fldChar w:fldCharType="begin" w:fldLock="1"/>
            </w:r>
            <w:r w:rsidR="001C7151" w:rsidRPr="001921FD">
              <w:rPr>
                <w:rFonts w:ascii="Arial" w:hAnsi="Arial" w:cs="Arial"/>
                <w:sz w:val="20"/>
                <w:szCs w:val="20"/>
                <w:lang w:val="en-AU"/>
              </w:rPr>
              <w:instrText xml:space="preserve">MERGEFIELD </w:instrText>
            </w:r>
            <w:r w:rsidR="001C7151" w:rsidRPr="001921F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1921FD">
              <w:rPr>
                <w:rFonts w:ascii="Arial" w:eastAsia="Times New Roman" w:hAnsi="Arial" w:cs="Arial"/>
                <w:color w:val="000000"/>
                <w:sz w:val="20"/>
                <w:szCs w:val="20"/>
                <w:lang w:val="nl-NL"/>
              </w:rPr>
              <w:t>Archiefnominatie</w:t>
            </w:r>
            <w:r w:rsidRPr="00CD63CD">
              <w:rPr>
                <w:rFonts w:ascii="Arial" w:hAnsi="Arial" w:cs="Arial"/>
                <w:sz w:val="20"/>
                <w:szCs w:val="20"/>
                <w:lang w:val="en-AU"/>
              </w:rPr>
              <w:fldChar w:fldCharType="end"/>
            </w:r>
          </w:p>
        </w:tc>
        <w:tc>
          <w:tcPr>
            <w:tcW w:w="1350" w:type="dxa"/>
            <w:tcBorders>
              <w:top w:val="nil"/>
              <w:left w:val="nil"/>
              <w:bottom w:val="nil"/>
              <w:right w:val="nil"/>
            </w:tcBorders>
          </w:tcPr>
          <w:p w14:paraId="496BA7BA"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1921FD">
              <w:rPr>
                <w:rFonts w:ascii="Arial" w:eastAsia="Times New Roman" w:hAnsi="Arial" w:cs="Arial"/>
                <w:color w:val="000000"/>
                <w:sz w:val="20"/>
                <w:szCs w:val="20"/>
                <w:lang w:val="nl-NL"/>
              </w:rPr>
              <w:t>KING</w:t>
            </w:r>
          </w:p>
        </w:tc>
      </w:tr>
      <w:tr w:rsidR="001C7151" w:rsidRPr="001921FD" w14:paraId="097CFFB8" w14:textId="77777777" w:rsidTr="002E7926">
        <w:tc>
          <w:tcPr>
            <w:tcW w:w="3600" w:type="dxa"/>
            <w:tcBorders>
              <w:top w:val="nil"/>
              <w:left w:val="nil"/>
              <w:bottom w:val="nil"/>
              <w:right w:val="nil"/>
            </w:tcBorders>
          </w:tcPr>
          <w:p w14:paraId="3F81E70C"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758987AE"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382713A0" w14:textId="6F841209" w:rsidR="001C7151" w:rsidRPr="001921FD" w:rsidRDefault="001921FD" w:rsidP="002E7926">
            <w:pPr>
              <w:autoSpaceDE w:val="0"/>
              <w:autoSpaceDN w:val="0"/>
              <w:adjustRightInd w:val="0"/>
              <w:spacing w:after="0" w:line="240" w:lineRule="auto"/>
              <w:rPr>
                <w:rFonts w:ascii="Arial" w:eastAsia="Times New Roman" w:hAnsi="Arial" w:cs="Arial"/>
                <w:color w:val="000000"/>
                <w:sz w:val="20"/>
                <w:szCs w:val="20"/>
                <w:lang w:val="nl-NL"/>
              </w:rPr>
            </w:pPr>
            <w:ins w:id="9418" w:author="Arjan Kloosterboer" w:date="2017-08-10T10:44:00Z">
              <w:r>
                <w:rPr>
                  <w:rFonts w:ascii="Arial" w:eastAsia="Times New Roman" w:hAnsi="Arial" w:cs="Arial"/>
                  <w:color w:val="000000"/>
                  <w:sz w:val="20"/>
                  <w:szCs w:val="20"/>
                  <w:lang w:val="nl-NL"/>
                </w:rPr>
                <w:t>Archiefstatus</w:t>
              </w:r>
            </w:ins>
          </w:p>
        </w:tc>
        <w:tc>
          <w:tcPr>
            <w:tcW w:w="1350" w:type="dxa"/>
            <w:tcBorders>
              <w:top w:val="nil"/>
              <w:left w:val="nil"/>
              <w:bottom w:val="nil"/>
              <w:right w:val="nil"/>
            </w:tcBorders>
          </w:tcPr>
          <w:p w14:paraId="4E28ACE1"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ins w:id="9419" w:author="Arjan" w:date="2013-02-05T12:30:00Z">
              <w:r w:rsidRPr="001921FD">
                <w:rPr>
                  <w:rFonts w:ascii="Arial" w:eastAsia="Times New Roman" w:hAnsi="Arial" w:cs="Arial"/>
                  <w:color w:val="000000"/>
                  <w:sz w:val="20"/>
                  <w:szCs w:val="20"/>
                  <w:lang w:val="nl-NL"/>
                </w:rPr>
                <w:t>KING</w:t>
              </w:r>
            </w:ins>
          </w:p>
        </w:tc>
      </w:tr>
      <w:tr w:rsidR="001C7151" w:rsidRPr="00CD63CD" w14:paraId="78CEBD45" w14:textId="77777777" w:rsidTr="002E7926">
        <w:tc>
          <w:tcPr>
            <w:tcW w:w="3600" w:type="dxa"/>
            <w:tcBorders>
              <w:top w:val="nil"/>
              <w:left w:val="nil"/>
              <w:bottom w:val="nil"/>
              <w:right w:val="nil"/>
            </w:tcBorders>
          </w:tcPr>
          <w:p w14:paraId="1B6AF05E"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7093F44D"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771029FA" w14:textId="77777777"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1921FD">
              <w:rPr>
                <w:rFonts w:ascii="Arial" w:hAnsi="Arial" w:cs="Arial"/>
                <w:sz w:val="20"/>
                <w:szCs w:val="20"/>
                <w:lang w:val="en-AU"/>
              </w:rPr>
              <w:instrText xml:space="preserve">MERGEFIELD </w:instrText>
            </w:r>
            <w:r w:rsidR="001C7151" w:rsidRPr="001921F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del w:id="9420" w:author="Arjan" w:date="2013-02-05T12:30:00Z">
              <w:r w:rsidR="001C7151" w:rsidRPr="001921FD" w:rsidDel="005455A4">
                <w:rPr>
                  <w:rFonts w:ascii="Arial" w:eastAsia="Times New Roman" w:hAnsi="Arial" w:cs="Arial"/>
                  <w:color w:val="000000"/>
                  <w:sz w:val="20"/>
                  <w:szCs w:val="20"/>
                  <w:lang w:val="nl-NL"/>
                </w:rPr>
                <w:delText>D</w:delText>
              </w:r>
            </w:del>
            <w:ins w:id="9421" w:author="Arjan" w:date="2013-02-05T12:30:00Z">
              <w:r w:rsidR="001C7151" w:rsidRPr="001921FD">
                <w:rPr>
                  <w:rFonts w:ascii="Arial" w:eastAsia="Times New Roman" w:hAnsi="Arial" w:cs="Arial"/>
                  <w:color w:val="000000"/>
                  <w:sz w:val="20"/>
                  <w:szCs w:val="20"/>
                  <w:lang w:val="nl-NL"/>
                </w:rPr>
                <w:t>Archie</w:t>
              </w:r>
              <w:r w:rsidR="001C7151">
                <w:rPr>
                  <w:rFonts w:ascii="Arial" w:eastAsia="Times New Roman" w:hAnsi="Arial" w:cs="Arial"/>
                  <w:color w:val="000000"/>
                  <w:sz w:val="20"/>
                  <w:szCs w:val="20"/>
                </w:rPr>
                <w:t>factied</w:t>
              </w:r>
            </w:ins>
            <w:r w:rsidR="001C7151" w:rsidRPr="00CD63CD">
              <w:rPr>
                <w:rFonts w:ascii="Arial" w:eastAsia="Times New Roman" w:hAnsi="Arial" w:cs="Arial"/>
                <w:color w:val="000000"/>
                <w:sz w:val="20"/>
                <w:szCs w:val="20"/>
              </w:rPr>
              <w:t>atum</w:t>
            </w:r>
            <w:del w:id="9422" w:author="Arjan" w:date="2013-02-05T12:30:00Z">
              <w:r w:rsidR="001C7151" w:rsidRPr="00CD63CD" w:rsidDel="005455A4">
                <w:rPr>
                  <w:rFonts w:ascii="Arial" w:eastAsia="Times New Roman" w:hAnsi="Arial" w:cs="Arial"/>
                  <w:color w:val="000000"/>
                  <w:sz w:val="20"/>
                  <w:szCs w:val="20"/>
                </w:rPr>
                <w:delText xml:space="preserve"> vernietiging dossier</w:delText>
              </w:r>
            </w:del>
            <w:r w:rsidRPr="00CD63CD">
              <w:rPr>
                <w:rFonts w:ascii="Arial" w:hAnsi="Arial" w:cs="Arial"/>
                <w:sz w:val="20"/>
                <w:szCs w:val="20"/>
                <w:lang w:val="en-AU"/>
              </w:rPr>
              <w:fldChar w:fldCharType="end"/>
            </w:r>
          </w:p>
        </w:tc>
        <w:tc>
          <w:tcPr>
            <w:tcW w:w="1350" w:type="dxa"/>
            <w:tcBorders>
              <w:top w:val="nil"/>
              <w:left w:val="nil"/>
              <w:bottom w:val="nil"/>
              <w:right w:val="nil"/>
            </w:tcBorders>
          </w:tcPr>
          <w:p w14:paraId="42274D56"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921FD" w:rsidRPr="001921FD" w14:paraId="1C58C527" w14:textId="77777777" w:rsidTr="002E7926">
        <w:tc>
          <w:tcPr>
            <w:tcW w:w="3600" w:type="dxa"/>
            <w:tcBorders>
              <w:top w:val="nil"/>
              <w:left w:val="nil"/>
              <w:bottom w:val="nil"/>
              <w:right w:val="nil"/>
            </w:tcBorders>
          </w:tcPr>
          <w:p w14:paraId="7D937846" w14:textId="77777777" w:rsidR="001921FD" w:rsidRPr="00CD63CD" w:rsidRDefault="001921FD"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1D7A017B" w14:textId="77777777" w:rsidR="001921FD" w:rsidRPr="00CD63CD" w:rsidRDefault="001921FD"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6C977C76" w14:textId="29BE540D" w:rsidR="001921FD" w:rsidRPr="001921FD" w:rsidRDefault="001921FD" w:rsidP="002E7926">
            <w:pPr>
              <w:autoSpaceDE w:val="0"/>
              <w:autoSpaceDN w:val="0"/>
              <w:adjustRightInd w:val="0"/>
              <w:spacing w:after="0" w:line="240" w:lineRule="auto"/>
              <w:rPr>
                <w:rFonts w:ascii="Arial" w:hAnsi="Arial" w:cs="Arial"/>
                <w:sz w:val="20"/>
                <w:szCs w:val="20"/>
                <w:lang w:val="nl-NL"/>
              </w:rPr>
            </w:pPr>
            <w:ins w:id="9423" w:author="Arjan Kloosterboer" w:date="2017-08-10T10:45:00Z">
              <w:r w:rsidRPr="001921FD">
                <w:rPr>
                  <w:rFonts w:ascii="Arial" w:hAnsi="Arial" w:cs="Arial"/>
                  <w:sz w:val="20"/>
                  <w:szCs w:val="20"/>
                  <w:lang w:val="nl-NL"/>
                </w:rPr>
                <w:t>Procesobject</w:t>
              </w:r>
              <w:r w:rsidRPr="001921FD">
                <w:rPr>
                  <w:rFonts w:ascii="Arial" w:hAnsi="Arial" w:cs="Arial"/>
                  <w:sz w:val="20"/>
                  <w:szCs w:val="20"/>
                  <w:lang w:val="nl-NL"/>
                </w:rPr>
                <w:br/>
                <w:t>- Registratie</w:t>
              </w:r>
            </w:ins>
            <w:ins w:id="9424" w:author="Arjan Kloosterboer" w:date="2017-08-10T10:46:00Z">
              <w:r w:rsidRPr="001921FD">
                <w:rPr>
                  <w:rFonts w:ascii="Arial" w:hAnsi="Arial" w:cs="Arial"/>
                  <w:sz w:val="20"/>
                  <w:szCs w:val="20"/>
                  <w:lang w:val="nl-NL"/>
                </w:rPr>
                <w:br/>
                <w:t>- Objecttype</w:t>
              </w:r>
              <w:r w:rsidRPr="001921FD">
                <w:rPr>
                  <w:rFonts w:ascii="Arial" w:hAnsi="Arial" w:cs="Arial"/>
                  <w:sz w:val="20"/>
                  <w:szCs w:val="20"/>
                  <w:lang w:val="nl-NL"/>
                </w:rPr>
                <w:br/>
                <w:t xml:space="preserve">- </w:t>
              </w:r>
              <w:r>
                <w:rPr>
                  <w:rFonts w:ascii="Arial" w:hAnsi="Arial" w:cs="Arial"/>
                  <w:sz w:val="20"/>
                  <w:szCs w:val="20"/>
                  <w:lang w:val="nl-NL"/>
                </w:rPr>
                <w:t>Identificatie</w:t>
              </w:r>
              <w:r>
                <w:rPr>
                  <w:rFonts w:ascii="Arial" w:hAnsi="Arial" w:cs="Arial"/>
                  <w:sz w:val="20"/>
                  <w:szCs w:val="20"/>
                  <w:lang w:val="nl-NL"/>
                </w:rPr>
                <w:br/>
                <w:t>- Datumkenmerk</w:t>
              </w:r>
            </w:ins>
          </w:p>
        </w:tc>
        <w:tc>
          <w:tcPr>
            <w:tcW w:w="1350" w:type="dxa"/>
            <w:tcBorders>
              <w:top w:val="nil"/>
              <w:left w:val="nil"/>
              <w:bottom w:val="nil"/>
              <w:right w:val="nil"/>
            </w:tcBorders>
          </w:tcPr>
          <w:p w14:paraId="0A8E9E3A" w14:textId="49F3CF66" w:rsidR="001921FD" w:rsidRPr="001921FD" w:rsidRDefault="001921FD" w:rsidP="002E7926">
            <w:pPr>
              <w:autoSpaceDE w:val="0"/>
              <w:autoSpaceDN w:val="0"/>
              <w:adjustRightInd w:val="0"/>
              <w:spacing w:after="0" w:line="240" w:lineRule="auto"/>
              <w:rPr>
                <w:rFonts w:ascii="Arial" w:eastAsia="Times New Roman" w:hAnsi="Arial" w:cs="Arial"/>
                <w:color w:val="000000"/>
                <w:sz w:val="20"/>
                <w:szCs w:val="20"/>
                <w:lang w:val="nl-NL"/>
              </w:rPr>
            </w:pPr>
            <w:ins w:id="9425" w:author="Arjan Kloosterboer" w:date="2017-08-10T10:45:00Z">
              <w:r w:rsidRPr="001921FD">
                <w:rPr>
                  <w:rFonts w:ascii="Arial" w:eastAsia="Times New Roman" w:hAnsi="Arial" w:cs="Arial"/>
                  <w:color w:val="000000"/>
                  <w:sz w:val="20"/>
                  <w:szCs w:val="20"/>
                  <w:lang w:val="nl-NL"/>
                </w:rPr>
                <w:t>KING</w:t>
              </w:r>
            </w:ins>
          </w:p>
        </w:tc>
      </w:tr>
      <w:tr w:rsidR="001921FD" w:rsidRPr="001921FD" w14:paraId="724E7431" w14:textId="77777777" w:rsidTr="002E7926">
        <w:tc>
          <w:tcPr>
            <w:tcW w:w="3600" w:type="dxa"/>
            <w:tcBorders>
              <w:top w:val="nil"/>
              <w:left w:val="nil"/>
              <w:bottom w:val="nil"/>
              <w:right w:val="nil"/>
            </w:tcBorders>
          </w:tcPr>
          <w:p w14:paraId="0280BA8C" w14:textId="77777777" w:rsidR="001921FD" w:rsidRPr="001921FD" w:rsidRDefault="001921FD"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1F814BA7" w14:textId="77777777" w:rsidR="001921FD" w:rsidRPr="001921FD" w:rsidRDefault="001921FD"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3E400163" w14:textId="73A5C7E2" w:rsidR="001921FD" w:rsidRPr="001921FD" w:rsidRDefault="001921FD" w:rsidP="002E7926">
            <w:pPr>
              <w:autoSpaceDE w:val="0"/>
              <w:autoSpaceDN w:val="0"/>
              <w:adjustRightInd w:val="0"/>
              <w:spacing w:after="0" w:line="240" w:lineRule="auto"/>
              <w:rPr>
                <w:rFonts w:ascii="Arial" w:hAnsi="Arial" w:cs="Arial"/>
                <w:sz w:val="20"/>
                <w:szCs w:val="20"/>
                <w:lang w:val="nl-NL"/>
              </w:rPr>
            </w:pPr>
            <w:ins w:id="9426" w:author="Arjan Kloosterboer" w:date="2017-08-10T10:47:00Z">
              <w:r>
                <w:rPr>
                  <w:rFonts w:ascii="Arial" w:hAnsi="Arial" w:cs="Arial"/>
                  <w:sz w:val="20"/>
                  <w:szCs w:val="20"/>
                  <w:lang w:val="nl-NL"/>
                </w:rPr>
                <w:t>Startdatum bewaartermijn</w:t>
              </w:r>
            </w:ins>
          </w:p>
        </w:tc>
        <w:tc>
          <w:tcPr>
            <w:tcW w:w="1350" w:type="dxa"/>
            <w:tcBorders>
              <w:top w:val="nil"/>
              <w:left w:val="nil"/>
              <w:bottom w:val="nil"/>
              <w:right w:val="nil"/>
            </w:tcBorders>
          </w:tcPr>
          <w:p w14:paraId="38821AE4" w14:textId="32E87CD1" w:rsidR="001921FD" w:rsidRPr="001921FD" w:rsidRDefault="001921FD" w:rsidP="002E7926">
            <w:pPr>
              <w:autoSpaceDE w:val="0"/>
              <w:autoSpaceDN w:val="0"/>
              <w:adjustRightInd w:val="0"/>
              <w:spacing w:after="0" w:line="240" w:lineRule="auto"/>
              <w:rPr>
                <w:rFonts w:ascii="Arial" w:eastAsia="Times New Roman" w:hAnsi="Arial" w:cs="Arial"/>
                <w:color w:val="000000"/>
                <w:sz w:val="20"/>
                <w:szCs w:val="20"/>
                <w:lang w:val="nl-NL"/>
              </w:rPr>
            </w:pPr>
            <w:ins w:id="9427" w:author="Arjan Kloosterboer" w:date="2017-08-10T10:47:00Z">
              <w:r>
                <w:rPr>
                  <w:rFonts w:ascii="Arial" w:eastAsia="Times New Roman" w:hAnsi="Arial" w:cs="Arial"/>
                  <w:color w:val="000000"/>
                  <w:sz w:val="20"/>
                  <w:szCs w:val="20"/>
                  <w:lang w:val="nl-NL"/>
                </w:rPr>
                <w:t>KING</w:t>
              </w:r>
            </w:ins>
          </w:p>
        </w:tc>
      </w:tr>
      <w:tr w:rsidR="001C7151" w:rsidRPr="001921FD" w14:paraId="46A9A9F2" w14:textId="77777777" w:rsidTr="002E7926">
        <w:tc>
          <w:tcPr>
            <w:tcW w:w="3600" w:type="dxa"/>
            <w:tcBorders>
              <w:top w:val="nil"/>
              <w:left w:val="nil"/>
              <w:bottom w:val="nil"/>
              <w:right w:val="nil"/>
            </w:tcBorders>
          </w:tcPr>
          <w:p w14:paraId="2E4008E3"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69A1BA03"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7C6A0537" w14:textId="77777777" w:rsidR="001C7151" w:rsidRPr="001921FD" w:rsidRDefault="00DA5D93" w:rsidP="002E7926">
            <w:pPr>
              <w:autoSpaceDE w:val="0"/>
              <w:autoSpaceDN w:val="0"/>
              <w:adjustRightInd w:val="0"/>
              <w:spacing w:after="0" w:line="240" w:lineRule="auto"/>
              <w:rPr>
                <w:rFonts w:ascii="Arial" w:eastAsia="Times New Roman" w:hAnsi="Arial" w:cs="Arial"/>
                <w:color w:val="000000"/>
                <w:sz w:val="20"/>
                <w:szCs w:val="20"/>
                <w:lang w:val="nl-NL"/>
              </w:rPr>
            </w:pPr>
            <w:r w:rsidRPr="00CD63CD">
              <w:rPr>
                <w:rFonts w:ascii="Arial" w:hAnsi="Arial" w:cs="Arial"/>
                <w:sz w:val="20"/>
                <w:szCs w:val="20"/>
                <w:lang w:val="en-AU"/>
              </w:rPr>
              <w:fldChar w:fldCharType="begin" w:fldLock="1"/>
            </w:r>
            <w:r w:rsidR="001C7151" w:rsidRPr="001921FD">
              <w:rPr>
                <w:rFonts w:ascii="Arial" w:hAnsi="Arial" w:cs="Arial"/>
                <w:sz w:val="20"/>
                <w:szCs w:val="20"/>
                <w:lang w:val="en-AU"/>
              </w:rPr>
              <w:instrText xml:space="preserve">MERGEFIELD </w:instrText>
            </w:r>
            <w:r w:rsidR="001C7151" w:rsidRPr="001921F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1921FD">
              <w:rPr>
                <w:rFonts w:ascii="Arial" w:eastAsia="Times New Roman" w:hAnsi="Arial" w:cs="Arial"/>
                <w:color w:val="000000"/>
                <w:sz w:val="20"/>
                <w:szCs w:val="20"/>
                <w:lang w:val="nl-NL"/>
              </w:rPr>
              <w:t>Betalingsindicatie</w:t>
            </w:r>
            <w:r w:rsidRPr="00CD63CD">
              <w:rPr>
                <w:rFonts w:ascii="Arial" w:hAnsi="Arial" w:cs="Arial"/>
                <w:sz w:val="20"/>
                <w:szCs w:val="20"/>
                <w:lang w:val="en-AU"/>
              </w:rPr>
              <w:fldChar w:fldCharType="end"/>
            </w:r>
          </w:p>
        </w:tc>
        <w:tc>
          <w:tcPr>
            <w:tcW w:w="1350" w:type="dxa"/>
            <w:tcBorders>
              <w:top w:val="nil"/>
              <w:left w:val="nil"/>
              <w:bottom w:val="nil"/>
              <w:right w:val="nil"/>
            </w:tcBorders>
          </w:tcPr>
          <w:p w14:paraId="0A57000D"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1921FD">
              <w:rPr>
                <w:rFonts w:ascii="Arial" w:eastAsia="Times New Roman" w:hAnsi="Arial" w:cs="Arial"/>
                <w:color w:val="000000"/>
                <w:sz w:val="20"/>
                <w:szCs w:val="20"/>
                <w:lang w:val="nl-NL"/>
              </w:rPr>
              <w:t>KING</w:t>
            </w:r>
          </w:p>
        </w:tc>
      </w:tr>
      <w:tr w:rsidR="001C7151" w:rsidRPr="001921FD" w14:paraId="5A61C16E" w14:textId="77777777" w:rsidTr="002E7926">
        <w:tc>
          <w:tcPr>
            <w:tcW w:w="3600" w:type="dxa"/>
            <w:tcBorders>
              <w:top w:val="nil"/>
              <w:left w:val="nil"/>
              <w:bottom w:val="nil"/>
              <w:right w:val="nil"/>
            </w:tcBorders>
          </w:tcPr>
          <w:p w14:paraId="75E97DBB"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19896074"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4645FCCF" w14:textId="77777777" w:rsidR="001C7151" w:rsidRPr="001921FD" w:rsidRDefault="00DA5D93" w:rsidP="002E7926">
            <w:pPr>
              <w:autoSpaceDE w:val="0"/>
              <w:autoSpaceDN w:val="0"/>
              <w:adjustRightInd w:val="0"/>
              <w:spacing w:after="0" w:line="240" w:lineRule="auto"/>
              <w:rPr>
                <w:rFonts w:ascii="Arial" w:eastAsia="Times New Roman" w:hAnsi="Arial" w:cs="Arial"/>
                <w:color w:val="000000"/>
                <w:sz w:val="20"/>
                <w:szCs w:val="20"/>
                <w:lang w:val="nl-NL"/>
              </w:rPr>
            </w:pPr>
            <w:r w:rsidRPr="00CD63CD">
              <w:rPr>
                <w:rFonts w:ascii="Arial" w:hAnsi="Arial" w:cs="Arial"/>
                <w:sz w:val="20"/>
                <w:szCs w:val="20"/>
                <w:lang w:val="en-AU"/>
              </w:rPr>
              <w:fldChar w:fldCharType="begin" w:fldLock="1"/>
            </w:r>
            <w:r w:rsidR="001C7151" w:rsidRPr="001921FD">
              <w:rPr>
                <w:rFonts w:ascii="Arial" w:hAnsi="Arial" w:cs="Arial"/>
                <w:sz w:val="20"/>
                <w:szCs w:val="20"/>
                <w:lang w:val="en-AU"/>
              </w:rPr>
              <w:instrText xml:space="preserve">MERGEFIELD </w:instrText>
            </w:r>
            <w:r w:rsidR="001C7151" w:rsidRPr="001921F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1921FD">
              <w:rPr>
                <w:rFonts w:ascii="Arial" w:eastAsia="Times New Roman" w:hAnsi="Arial" w:cs="Arial"/>
                <w:color w:val="000000"/>
                <w:sz w:val="20"/>
                <w:szCs w:val="20"/>
                <w:lang w:val="nl-NL"/>
              </w:rPr>
              <w:t xml:space="preserve">Laatste betaaldatum </w:t>
            </w:r>
            <w:r w:rsidRPr="00CD63CD">
              <w:rPr>
                <w:rFonts w:ascii="Arial" w:hAnsi="Arial" w:cs="Arial"/>
                <w:sz w:val="20"/>
                <w:szCs w:val="20"/>
                <w:lang w:val="en-AU"/>
              </w:rPr>
              <w:fldChar w:fldCharType="end"/>
            </w:r>
          </w:p>
        </w:tc>
        <w:tc>
          <w:tcPr>
            <w:tcW w:w="1350" w:type="dxa"/>
            <w:tcBorders>
              <w:top w:val="nil"/>
              <w:left w:val="nil"/>
              <w:bottom w:val="nil"/>
              <w:right w:val="nil"/>
            </w:tcBorders>
          </w:tcPr>
          <w:p w14:paraId="060073A9"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1921FD">
              <w:rPr>
                <w:rFonts w:ascii="Arial" w:eastAsia="Times New Roman" w:hAnsi="Arial" w:cs="Arial"/>
                <w:color w:val="000000"/>
                <w:sz w:val="20"/>
                <w:szCs w:val="20"/>
                <w:lang w:val="nl-NL"/>
              </w:rPr>
              <w:t>KING</w:t>
            </w:r>
          </w:p>
        </w:tc>
      </w:tr>
      <w:tr w:rsidR="001C7151" w:rsidRPr="001C4BBF" w14:paraId="65A337BF" w14:textId="77777777" w:rsidTr="002E7926">
        <w:tc>
          <w:tcPr>
            <w:tcW w:w="3600" w:type="dxa"/>
            <w:tcBorders>
              <w:top w:val="nil"/>
              <w:left w:val="nil"/>
              <w:bottom w:val="nil"/>
              <w:right w:val="nil"/>
            </w:tcBorders>
          </w:tcPr>
          <w:p w14:paraId="73468B26"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74552A1C"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023D7760" w14:textId="28057AE8" w:rsidR="001C7151" w:rsidRPr="001C4BBF" w:rsidRDefault="00DA5D93" w:rsidP="002E7926">
            <w:pPr>
              <w:autoSpaceDE w:val="0"/>
              <w:autoSpaceDN w:val="0"/>
              <w:adjustRightInd w:val="0"/>
              <w:spacing w:after="0" w:line="240" w:lineRule="auto"/>
              <w:rPr>
                <w:rFonts w:ascii="Arial" w:eastAsia="Times New Roman" w:hAnsi="Arial" w:cs="Arial"/>
                <w:color w:val="000000"/>
                <w:sz w:val="20"/>
                <w:szCs w:val="20"/>
                <w:lang w:val="nl-NL"/>
              </w:rPr>
            </w:pPr>
            <w:r w:rsidRPr="00CD63CD">
              <w:rPr>
                <w:rFonts w:ascii="Arial" w:hAnsi="Arial" w:cs="Arial"/>
                <w:sz w:val="20"/>
                <w:szCs w:val="20"/>
                <w:lang w:val="en-AU"/>
              </w:rPr>
              <w:fldChar w:fldCharType="begin" w:fldLock="1"/>
            </w:r>
            <w:r w:rsidR="001C7151" w:rsidRPr="001C4BBF">
              <w:rPr>
                <w:rFonts w:ascii="Arial" w:hAnsi="Arial" w:cs="Arial"/>
                <w:sz w:val="20"/>
                <w:szCs w:val="20"/>
                <w:lang w:val="nl-NL"/>
              </w:rPr>
              <w:instrText xml:space="preserve">MERGEFIELD </w:instrText>
            </w:r>
            <w:r w:rsidR="001C7151" w:rsidRPr="001C4BBF">
              <w:rPr>
                <w:rFonts w:ascii="Arial" w:eastAsia="Times New Roman" w:hAnsi="Arial" w:cs="Arial"/>
                <w:color w:val="000000"/>
                <w:sz w:val="20"/>
                <w:szCs w:val="20"/>
                <w:lang w:val="nl-NL"/>
              </w:rPr>
              <w:instrText>Att.Name</w:instrText>
            </w:r>
            <w:r w:rsidRPr="00CD63CD">
              <w:rPr>
                <w:rFonts w:ascii="Arial" w:hAnsi="Arial" w:cs="Arial"/>
                <w:sz w:val="20"/>
                <w:szCs w:val="20"/>
                <w:lang w:val="en-AU"/>
              </w:rPr>
              <w:fldChar w:fldCharType="separate"/>
            </w:r>
            <w:r w:rsidR="001C7151" w:rsidRPr="001C4BBF">
              <w:rPr>
                <w:rFonts w:ascii="Arial" w:eastAsia="Times New Roman" w:hAnsi="Arial" w:cs="Arial"/>
                <w:color w:val="000000"/>
                <w:sz w:val="20"/>
                <w:szCs w:val="20"/>
                <w:lang w:val="nl-NL"/>
              </w:rPr>
              <w:t>Opschorting</w:t>
            </w:r>
            <w:r w:rsidRPr="00CD63CD">
              <w:rPr>
                <w:rFonts w:ascii="Arial" w:hAnsi="Arial" w:cs="Arial"/>
                <w:sz w:val="20"/>
                <w:szCs w:val="20"/>
                <w:lang w:val="en-AU"/>
              </w:rPr>
              <w:fldChar w:fldCharType="end"/>
            </w:r>
            <w:r w:rsidR="001C4BBF" w:rsidRPr="001C4BBF">
              <w:rPr>
                <w:rFonts w:ascii="Arial" w:hAnsi="Arial" w:cs="Arial"/>
                <w:sz w:val="20"/>
                <w:szCs w:val="20"/>
                <w:lang w:val="nl-NL"/>
              </w:rPr>
              <w:br/>
              <w:t>- Indicatie opschorting</w:t>
            </w:r>
            <w:r w:rsidR="001C4BBF" w:rsidRPr="001C4BBF">
              <w:rPr>
                <w:rFonts w:ascii="Arial" w:hAnsi="Arial" w:cs="Arial"/>
                <w:sz w:val="20"/>
                <w:szCs w:val="20"/>
                <w:lang w:val="nl-NL"/>
              </w:rPr>
              <w:br/>
            </w:r>
            <w:r w:rsidR="001C4BBF">
              <w:rPr>
                <w:rFonts w:ascii="Arial" w:hAnsi="Arial" w:cs="Arial"/>
                <w:sz w:val="20"/>
                <w:szCs w:val="20"/>
                <w:lang w:val="nl-NL"/>
              </w:rPr>
              <w:t>- Reden opschorting</w:t>
            </w:r>
          </w:p>
        </w:tc>
        <w:tc>
          <w:tcPr>
            <w:tcW w:w="1350" w:type="dxa"/>
            <w:tcBorders>
              <w:top w:val="nil"/>
              <w:left w:val="nil"/>
              <w:bottom w:val="nil"/>
              <w:right w:val="nil"/>
            </w:tcBorders>
          </w:tcPr>
          <w:p w14:paraId="0B195374" w14:textId="77777777" w:rsidR="001C7151" w:rsidRPr="001C4BBF" w:rsidRDefault="00851EC7" w:rsidP="002E7926">
            <w:pPr>
              <w:autoSpaceDE w:val="0"/>
              <w:autoSpaceDN w:val="0"/>
              <w:adjustRightInd w:val="0"/>
              <w:spacing w:after="0" w:line="240" w:lineRule="auto"/>
              <w:rPr>
                <w:rFonts w:ascii="Arial" w:eastAsia="Times New Roman" w:hAnsi="Arial" w:cs="Arial"/>
                <w:color w:val="000000"/>
                <w:sz w:val="20"/>
                <w:szCs w:val="20"/>
                <w:lang w:val="nl-NL"/>
              </w:rPr>
            </w:pPr>
            <w:r w:rsidRPr="001C4BBF">
              <w:rPr>
                <w:rFonts w:ascii="Arial" w:eastAsia="Times New Roman" w:hAnsi="Arial" w:cs="Arial"/>
                <w:color w:val="000000"/>
                <w:sz w:val="20"/>
                <w:szCs w:val="20"/>
                <w:lang w:val="nl-NL"/>
              </w:rPr>
              <w:t>KING</w:t>
            </w:r>
          </w:p>
        </w:tc>
      </w:tr>
      <w:tr w:rsidR="001C7151" w:rsidRPr="001C4BBF" w14:paraId="66436B62" w14:textId="77777777" w:rsidTr="002E7926">
        <w:tc>
          <w:tcPr>
            <w:tcW w:w="3600" w:type="dxa"/>
            <w:tcBorders>
              <w:top w:val="nil"/>
              <w:left w:val="nil"/>
              <w:bottom w:val="nil"/>
              <w:right w:val="nil"/>
            </w:tcBorders>
          </w:tcPr>
          <w:p w14:paraId="419E8A78" w14:textId="77777777" w:rsidR="001C7151" w:rsidRPr="001C4BB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7A330451" w14:textId="77777777" w:rsidR="001C7151" w:rsidRPr="001C4BB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123998C1" w14:textId="2752965D" w:rsidR="001C7151" w:rsidRPr="001C4BBF" w:rsidRDefault="00DA5D93" w:rsidP="002E7926">
            <w:pPr>
              <w:autoSpaceDE w:val="0"/>
              <w:autoSpaceDN w:val="0"/>
              <w:adjustRightInd w:val="0"/>
              <w:spacing w:after="0" w:line="240" w:lineRule="auto"/>
              <w:rPr>
                <w:rFonts w:ascii="Arial" w:eastAsia="Times New Roman" w:hAnsi="Arial" w:cs="Arial"/>
                <w:color w:val="000000"/>
                <w:sz w:val="20"/>
                <w:szCs w:val="20"/>
                <w:lang w:val="nl-NL"/>
              </w:rPr>
            </w:pPr>
            <w:r w:rsidRPr="00CD63CD">
              <w:rPr>
                <w:rFonts w:ascii="Arial" w:hAnsi="Arial" w:cs="Arial"/>
                <w:sz w:val="20"/>
                <w:szCs w:val="20"/>
                <w:lang w:val="en-AU"/>
              </w:rPr>
              <w:fldChar w:fldCharType="begin" w:fldLock="1"/>
            </w:r>
            <w:r w:rsidR="001C7151" w:rsidRPr="001C4BBF">
              <w:rPr>
                <w:rFonts w:ascii="Arial" w:hAnsi="Arial" w:cs="Arial"/>
                <w:sz w:val="20"/>
                <w:szCs w:val="20"/>
                <w:lang w:val="nl-NL"/>
              </w:rPr>
              <w:instrText xml:space="preserve">MERGEFIELD </w:instrText>
            </w:r>
            <w:r w:rsidR="001C7151" w:rsidRPr="001C4BBF">
              <w:rPr>
                <w:rFonts w:ascii="Arial" w:eastAsia="Times New Roman" w:hAnsi="Arial" w:cs="Arial"/>
                <w:color w:val="000000"/>
                <w:sz w:val="20"/>
                <w:szCs w:val="20"/>
                <w:lang w:val="nl-NL"/>
              </w:rPr>
              <w:instrText>Att.Name</w:instrText>
            </w:r>
            <w:r w:rsidRPr="00CD63CD">
              <w:rPr>
                <w:rFonts w:ascii="Arial" w:hAnsi="Arial" w:cs="Arial"/>
                <w:sz w:val="20"/>
                <w:szCs w:val="20"/>
                <w:lang w:val="en-AU"/>
              </w:rPr>
              <w:fldChar w:fldCharType="separate"/>
            </w:r>
            <w:r w:rsidR="001C7151" w:rsidRPr="001C4BBF">
              <w:rPr>
                <w:rFonts w:ascii="Arial" w:eastAsia="Times New Roman" w:hAnsi="Arial" w:cs="Arial"/>
                <w:color w:val="000000"/>
                <w:sz w:val="20"/>
                <w:szCs w:val="20"/>
                <w:lang w:val="nl-NL"/>
              </w:rPr>
              <w:t>Verlenging</w:t>
            </w:r>
            <w:r w:rsidRPr="00CD63CD">
              <w:rPr>
                <w:rFonts w:ascii="Arial" w:hAnsi="Arial" w:cs="Arial"/>
                <w:sz w:val="20"/>
                <w:szCs w:val="20"/>
                <w:lang w:val="en-AU"/>
              </w:rPr>
              <w:fldChar w:fldCharType="end"/>
            </w:r>
            <w:r w:rsidR="001C4BBF" w:rsidRPr="001C4BBF">
              <w:rPr>
                <w:rFonts w:ascii="Arial" w:hAnsi="Arial" w:cs="Arial"/>
                <w:sz w:val="20"/>
                <w:szCs w:val="20"/>
                <w:lang w:val="nl-NL"/>
              </w:rPr>
              <w:br/>
              <w:t>- Reden verlenging</w:t>
            </w:r>
            <w:r w:rsidR="001C4BBF" w:rsidRPr="001C4BBF">
              <w:rPr>
                <w:rFonts w:ascii="Arial" w:hAnsi="Arial" w:cs="Arial"/>
                <w:sz w:val="20"/>
                <w:szCs w:val="20"/>
                <w:lang w:val="nl-NL"/>
              </w:rPr>
              <w:br/>
              <w:t>- Duur verlenging</w:t>
            </w:r>
          </w:p>
        </w:tc>
        <w:tc>
          <w:tcPr>
            <w:tcW w:w="1350" w:type="dxa"/>
            <w:tcBorders>
              <w:top w:val="nil"/>
              <w:left w:val="nil"/>
              <w:bottom w:val="nil"/>
              <w:right w:val="nil"/>
            </w:tcBorders>
          </w:tcPr>
          <w:p w14:paraId="46A5EB5F" w14:textId="77777777" w:rsidR="001C7151" w:rsidRPr="001C4BBF" w:rsidRDefault="00851EC7" w:rsidP="002E7926">
            <w:pPr>
              <w:autoSpaceDE w:val="0"/>
              <w:autoSpaceDN w:val="0"/>
              <w:adjustRightInd w:val="0"/>
              <w:spacing w:after="0" w:line="240" w:lineRule="auto"/>
              <w:rPr>
                <w:rFonts w:ascii="Arial" w:eastAsia="Times New Roman" w:hAnsi="Arial" w:cs="Arial"/>
                <w:color w:val="000000"/>
                <w:sz w:val="20"/>
                <w:szCs w:val="20"/>
                <w:lang w:val="nl-NL"/>
              </w:rPr>
            </w:pPr>
            <w:r w:rsidRPr="001C4BBF">
              <w:rPr>
                <w:rFonts w:ascii="Arial" w:eastAsia="Times New Roman" w:hAnsi="Arial" w:cs="Arial"/>
                <w:color w:val="000000"/>
                <w:sz w:val="20"/>
                <w:szCs w:val="20"/>
                <w:lang w:val="nl-NL"/>
              </w:rPr>
              <w:t>KING</w:t>
            </w:r>
          </w:p>
        </w:tc>
      </w:tr>
      <w:tr w:rsidR="001C7151" w:rsidRPr="001C4BBF" w14:paraId="140BCEA4" w14:textId="77777777" w:rsidTr="002E7926">
        <w:tc>
          <w:tcPr>
            <w:tcW w:w="3600" w:type="dxa"/>
            <w:tcBorders>
              <w:top w:val="nil"/>
              <w:left w:val="nil"/>
              <w:bottom w:val="nil"/>
              <w:right w:val="nil"/>
            </w:tcBorders>
          </w:tcPr>
          <w:p w14:paraId="437B8091" w14:textId="77777777" w:rsidR="001C7151" w:rsidRPr="001C4BB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74001F14" w14:textId="77777777" w:rsidR="001C7151" w:rsidRPr="001C4BB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43B52B64" w14:textId="77777777" w:rsidR="001C7151" w:rsidRPr="001C4BBF" w:rsidRDefault="00DA5D93" w:rsidP="002E7926">
            <w:pPr>
              <w:autoSpaceDE w:val="0"/>
              <w:autoSpaceDN w:val="0"/>
              <w:adjustRightInd w:val="0"/>
              <w:spacing w:after="0" w:line="240" w:lineRule="auto"/>
              <w:rPr>
                <w:rFonts w:ascii="Arial" w:eastAsia="Times New Roman" w:hAnsi="Arial" w:cs="Arial"/>
                <w:color w:val="000000"/>
                <w:sz w:val="20"/>
                <w:szCs w:val="20"/>
                <w:lang w:val="nl-NL"/>
              </w:rPr>
            </w:pPr>
            <w:ins w:id="9428" w:author="Arjan" w:date="2013-02-04T14:11:00Z">
              <w:r w:rsidRPr="00CD63CD">
                <w:rPr>
                  <w:rFonts w:ascii="Arial" w:hAnsi="Arial" w:cs="Arial"/>
                  <w:sz w:val="20"/>
                  <w:szCs w:val="20"/>
                  <w:lang w:val="en-AU"/>
                </w:rPr>
                <w:fldChar w:fldCharType="begin" w:fldLock="1"/>
              </w:r>
              <w:r w:rsidR="001C7151" w:rsidRPr="001C4BBF">
                <w:rPr>
                  <w:rFonts w:ascii="Arial" w:hAnsi="Arial" w:cs="Arial"/>
                  <w:sz w:val="20"/>
                  <w:szCs w:val="20"/>
                  <w:lang w:val="nl-NL"/>
                </w:rPr>
                <w:instrText xml:space="preserve">MERGEFIELD </w:instrText>
              </w:r>
              <w:r w:rsidR="001C7151" w:rsidRPr="001C4BBF">
                <w:rPr>
                  <w:rFonts w:ascii="Arial" w:eastAsia="Times New Roman" w:hAnsi="Arial" w:cs="Arial"/>
                  <w:color w:val="000000"/>
                  <w:sz w:val="20"/>
                  <w:szCs w:val="20"/>
                  <w:lang w:val="nl-NL"/>
                </w:rPr>
                <w:instrText>Att.Name</w:instrText>
              </w:r>
              <w:r w:rsidRPr="00CD63CD">
                <w:rPr>
                  <w:rFonts w:ascii="Arial" w:hAnsi="Arial" w:cs="Arial"/>
                  <w:sz w:val="20"/>
                  <w:szCs w:val="20"/>
                  <w:lang w:val="en-AU"/>
                </w:rPr>
                <w:fldChar w:fldCharType="separate"/>
              </w:r>
              <w:r w:rsidR="001C7151" w:rsidRPr="001C4BBF">
                <w:rPr>
                  <w:rFonts w:ascii="Arial" w:eastAsia="Times New Roman" w:hAnsi="Arial" w:cs="Arial"/>
                  <w:color w:val="000000"/>
                  <w:sz w:val="20"/>
                  <w:szCs w:val="20"/>
                  <w:lang w:val="nl-NL"/>
                </w:rPr>
                <w:t>Zaakgeometrie</w:t>
              </w:r>
              <w:r w:rsidRPr="00CD63CD">
                <w:rPr>
                  <w:rFonts w:ascii="Arial" w:hAnsi="Arial" w:cs="Arial"/>
                  <w:sz w:val="20"/>
                  <w:szCs w:val="20"/>
                  <w:lang w:val="en-AU"/>
                </w:rPr>
                <w:fldChar w:fldCharType="end"/>
              </w:r>
            </w:ins>
          </w:p>
        </w:tc>
        <w:tc>
          <w:tcPr>
            <w:tcW w:w="1350" w:type="dxa"/>
            <w:tcBorders>
              <w:top w:val="nil"/>
              <w:left w:val="nil"/>
              <w:bottom w:val="nil"/>
              <w:right w:val="nil"/>
            </w:tcBorders>
          </w:tcPr>
          <w:p w14:paraId="184E6F2D" w14:textId="77777777" w:rsidR="001C7151" w:rsidRPr="001C4BB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ins w:id="9429" w:author="Arjan" w:date="2013-02-04T14:11:00Z">
              <w:r w:rsidRPr="001C4BBF">
                <w:rPr>
                  <w:rFonts w:ascii="Arial" w:eastAsia="Times New Roman" w:hAnsi="Arial" w:cs="Arial"/>
                  <w:color w:val="000000"/>
                  <w:sz w:val="20"/>
                  <w:szCs w:val="20"/>
                  <w:lang w:val="nl-NL"/>
                </w:rPr>
                <w:t>KING</w:t>
              </w:r>
            </w:ins>
          </w:p>
        </w:tc>
      </w:tr>
      <w:tr w:rsidR="001C7151" w:rsidRPr="001C4BBF" w14:paraId="778A5D16" w14:textId="77777777" w:rsidTr="002E7926">
        <w:tc>
          <w:tcPr>
            <w:tcW w:w="3600" w:type="dxa"/>
            <w:tcBorders>
              <w:top w:val="nil"/>
              <w:left w:val="nil"/>
              <w:bottom w:val="nil"/>
              <w:right w:val="nil"/>
            </w:tcBorders>
          </w:tcPr>
          <w:p w14:paraId="24033362" w14:textId="77777777" w:rsidR="001C7151" w:rsidRPr="001C4BB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29D70D38" w14:textId="77777777" w:rsidR="001C7151" w:rsidRPr="001C4BB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3A22F649" w14:textId="4AB1C4BB" w:rsidR="001C7151" w:rsidRPr="001C4BBF" w:rsidRDefault="00DA5D93" w:rsidP="002E7926">
            <w:pPr>
              <w:autoSpaceDE w:val="0"/>
              <w:autoSpaceDN w:val="0"/>
              <w:adjustRightInd w:val="0"/>
              <w:spacing w:after="0" w:line="240" w:lineRule="auto"/>
              <w:rPr>
                <w:rFonts w:ascii="Arial" w:eastAsia="Times New Roman" w:hAnsi="Arial" w:cs="Arial"/>
                <w:color w:val="000000"/>
                <w:sz w:val="20"/>
                <w:szCs w:val="20"/>
                <w:lang w:val="nl-NL"/>
              </w:rPr>
            </w:pPr>
            <w:r w:rsidRPr="00CD63CD">
              <w:rPr>
                <w:rFonts w:ascii="Arial" w:hAnsi="Arial" w:cs="Arial"/>
                <w:sz w:val="20"/>
                <w:szCs w:val="20"/>
                <w:lang w:val="en-AU"/>
              </w:rPr>
              <w:fldChar w:fldCharType="begin" w:fldLock="1"/>
            </w:r>
            <w:r w:rsidR="001C7151" w:rsidRPr="001C4BBF">
              <w:rPr>
                <w:rFonts w:ascii="Arial" w:hAnsi="Arial" w:cs="Arial"/>
                <w:sz w:val="20"/>
                <w:szCs w:val="20"/>
                <w:lang w:val="nl-NL"/>
              </w:rPr>
              <w:instrText xml:space="preserve">MERGEFIELD </w:instrText>
            </w:r>
            <w:r w:rsidR="001C7151" w:rsidRPr="001C4BBF">
              <w:rPr>
                <w:rFonts w:ascii="Arial" w:eastAsia="Times New Roman" w:hAnsi="Arial" w:cs="Arial"/>
                <w:color w:val="000000"/>
                <w:sz w:val="20"/>
                <w:szCs w:val="20"/>
                <w:lang w:val="nl-NL"/>
              </w:rPr>
              <w:instrText>Att.Name</w:instrText>
            </w:r>
            <w:r w:rsidRPr="00CD63CD">
              <w:rPr>
                <w:rFonts w:ascii="Arial" w:hAnsi="Arial" w:cs="Arial"/>
                <w:sz w:val="20"/>
                <w:szCs w:val="20"/>
                <w:lang w:val="en-AU"/>
              </w:rPr>
              <w:fldChar w:fldCharType="separate"/>
            </w:r>
            <w:r w:rsidR="001C7151" w:rsidRPr="001C4BBF">
              <w:rPr>
                <w:rFonts w:ascii="Arial" w:eastAsia="Times New Roman" w:hAnsi="Arial" w:cs="Arial"/>
                <w:color w:val="000000"/>
                <w:sz w:val="20"/>
                <w:szCs w:val="20"/>
                <w:lang w:val="nl-NL"/>
              </w:rPr>
              <w:t>Ander zaakobject</w:t>
            </w:r>
            <w:r w:rsidRPr="00CD63CD">
              <w:rPr>
                <w:rFonts w:ascii="Arial" w:hAnsi="Arial" w:cs="Arial"/>
                <w:sz w:val="20"/>
                <w:szCs w:val="20"/>
                <w:lang w:val="en-AU"/>
              </w:rPr>
              <w:fldChar w:fldCharType="end"/>
            </w:r>
            <w:r w:rsidR="001C4BBF" w:rsidRPr="001C4BBF">
              <w:rPr>
                <w:rFonts w:ascii="Arial" w:hAnsi="Arial" w:cs="Arial"/>
                <w:sz w:val="20"/>
                <w:szCs w:val="20"/>
                <w:lang w:val="nl-NL"/>
              </w:rPr>
              <w:br/>
              <w:t>- Ander zaakobject aanduding</w:t>
            </w:r>
            <w:r w:rsidR="001C4BBF" w:rsidRPr="001C4BBF">
              <w:rPr>
                <w:rFonts w:ascii="Arial" w:hAnsi="Arial" w:cs="Arial"/>
                <w:sz w:val="20"/>
                <w:szCs w:val="20"/>
                <w:lang w:val="nl-NL"/>
              </w:rPr>
              <w:br/>
            </w:r>
            <w:r w:rsidR="001C4BBF">
              <w:rPr>
                <w:rFonts w:ascii="Arial" w:eastAsia="Times New Roman" w:hAnsi="Arial" w:cs="Arial"/>
                <w:color w:val="000000"/>
                <w:sz w:val="20"/>
                <w:szCs w:val="20"/>
                <w:lang w:val="nl-NL"/>
              </w:rPr>
              <w:t xml:space="preserve">- </w:t>
            </w:r>
            <w:r w:rsidR="001C4BBF" w:rsidRPr="001C4BBF">
              <w:rPr>
                <w:rFonts w:ascii="Arial" w:hAnsi="Arial" w:cs="Arial"/>
                <w:sz w:val="20"/>
                <w:szCs w:val="20"/>
                <w:lang w:val="nl-NL"/>
              </w:rPr>
              <w:t>Ander zaakobject</w:t>
            </w:r>
            <w:r w:rsidR="001C4BBF">
              <w:rPr>
                <w:rFonts w:ascii="Arial" w:hAnsi="Arial" w:cs="Arial"/>
                <w:sz w:val="20"/>
                <w:szCs w:val="20"/>
                <w:lang w:val="nl-NL"/>
              </w:rPr>
              <w:t xml:space="preserve"> omschrijving</w:t>
            </w:r>
            <w:r w:rsidR="001C4BBF">
              <w:rPr>
                <w:rFonts w:ascii="Arial" w:hAnsi="Arial" w:cs="Arial"/>
                <w:sz w:val="20"/>
                <w:szCs w:val="20"/>
                <w:lang w:val="nl-NL"/>
              </w:rPr>
              <w:br/>
              <w:t xml:space="preserve">- </w:t>
            </w:r>
            <w:r w:rsidR="001C4BBF" w:rsidRPr="001C4BBF">
              <w:rPr>
                <w:rFonts w:ascii="Arial" w:hAnsi="Arial" w:cs="Arial"/>
                <w:sz w:val="20"/>
                <w:szCs w:val="20"/>
                <w:lang w:val="nl-NL"/>
              </w:rPr>
              <w:t>Ander zaakobject</w:t>
            </w:r>
            <w:r w:rsidR="001C4BBF">
              <w:rPr>
                <w:rFonts w:ascii="Arial" w:hAnsi="Arial" w:cs="Arial"/>
                <w:sz w:val="20"/>
                <w:szCs w:val="20"/>
                <w:lang w:val="nl-NL"/>
              </w:rPr>
              <w:t xml:space="preserve"> locatie</w:t>
            </w:r>
            <w:r w:rsidR="001C4BBF">
              <w:rPr>
                <w:rFonts w:ascii="Arial" w:hAnsi="Arial" w:cs="Arial"/>
                <w:sz w:val="20"/>
                <w:szCs w:val="20"/>
                <w:lang w:val="nl-NL"/>
              </w:rPr>
              <w:br/>
              <w:t xml:space="preserve">- </w:t>
            </w:r>
            <w:r w:rsidR="001C4BBF" w:rsidRPr="001C4BBF">
              <w:rPr>
                <w:rFonts w:ascii="Arial" w:hAnsi="Arial" w:cs="Arial"/>
                <w:sz w:val="20"/>
                <w:szCs w:val="20"/>
                <w:lang w:val="nl-NL"/>
              </w:rPr>
              <w:t>Ander zaakobject</w:t>
            </w:r>
            <w:r w:rsidR="001C4BBF">
              <w:rPr>
                <w:rFonts w:ascii="Arial" w:hAnsi="Arial" w:cs="Arial"/>
                <w:sz w:val="20"/>
                <w:szCs w:val="20"/>
                <w:lang w:val="nl-NL"/>
              </w:rPr>
              <w:t xml:space="preserve"> registratie</w:t>
            </w:r>
          </w:p>
        </w:tc>
        <w:tc>
          <w:tcPr>
            <w:tcW w:w="1350" w:type="dxa"/>
            <w:tcBorders>
              <w:top w:val="nil"/>
              <w:left w:val="nil"/>
              <w:bottom w:val="nil"/>
              <w:right w:val="nil"/>
            </w:tcBorders>
          </w:tcPr>
          <w:p w14:paraId="6A4F194C" w14:textId="77777777" w:rsidR="001C7151" w:rsidRPr="001C4BBF" w:rsidRDefault="00851EC7" w:rsidP="002E7926">
            <w:pPr>
              <w:autoSpaceDE w:val="0"/>
              <w:autoSpaceDN w:val="0"/>
              <w:adjustRightInd w:val="0"/>
              <w:spacing w:after="0" w:line="240" w:lineRule="auto"/>
              <w:rPr>
                <w:rFonts w:ascii="Arial" w:eastAsia="Times New Roman" w:hAnsi="Arial" w:cs="Arial"/>
                <w:color w:val="000000"/>
                <w:sz w:val="20"/>
                <w:szCs w:val="20"/>
                <w:lang w:val="nl-NL"/>
              </w:rPr>
            </w:pPr>
            <w:r w:rsidRPr="001C4BBF">
              <w:rPr>
                <w:rFonts w:ascii="Arial" w:eastAsia="Times New Roman" w:hAnsi="Arial" w:cs="Arial"/>
                <w:color w:val="000000"/>
                <w:sz w:val="20"/>
                <w:szCs w:val="20"/>
                <w:lang w:val="nl-NL"/>
              </w:rPr>
              <w:t>KING</w:t>
            </w:r>
          </w:p>
        </w:tc>
      </w:tr>
      <w:tr w:rsidR="00435184" w:rsidRPr="001C4BBF" w14:paraId="02D9DA30" w14:textId="77777777" w:rsidTr="002E7926">
        <w:trPr>
          <w:ins w:id="9430" w:author="Arjan" w:date="2014-01-22T17:04:00Z"/>
        </w:trPr>
        <w:tc>
          <w:tcPr>
            <w:tcW w:w="3600" w:type="dxa"/>
            <w:tcBorders>
              <w:top w:val="nil"/>
              <w:left w:val="nil"/>
              <w:bottom w:val="nil"/>
              <w:right w:val="nil"/>
            </w:tcBorders>
          </w:tcPr>
          <w:p w14:paraId="12220517" w14:textId="77777777" w:rsidR="00435184" w:rsidRPr="001C4BBF" w:rsidRDefault="00435184" w:rsidP="002E7926">
            <w:pPr>
              <w:autoSpaceDE w:val="0"/>
              <w:autoSpaceDN w:val="0"/>
              <w:adjustRightInd w:val="0"/>
              <w:spacing w:after="0" w:line="240" w:lineRule="auto"/>
              <w:rPr>
                <w:ins w:id="9431" w:author="Arjan" w:date="2014-01-22T17:04:00Z"/>
                <w:rFonts w:ascii="Arial" w:eastAsia="Times New Roman" w:hAnsi="Arial" w:cs="Arial"/>
                <w:color w:val="000000"/>
                <w:sz w:val="20"/>
                <w:szCs w:val="20"/>
                <w:lang w:val="nl-NL"/>
              </w:rPr>
            </w:pPr>
          </w:p>
        </w:tc>
        <w:tc>
          <w:tcPr>
            <w:tcW w:w="1080" w:type="dxa"/>
            <w:tcBorders>
              <w:top w:val="nil"/>
              <w:left w:val="nil"/>
              <w:bottom w:val="nil"/>
              <w:right w:val="nil"/>
            </w:tcBorders>
          </w:tcPr>
          <w:p w14:paraId="3E29ECA4" w14:textId="77777777" w:rsidR="00435184" w:rsidRPr="001C4BBF" w:rsidRDefault="00435184" w:rsidP="002E7926">
            <w:pPr>
              <w:autoSpaceDE w:val="0"/>
              <w:autoSpaceDN w:val="0"/>
              <w:adjustRightInd w:val="0"/>
              <w:spacing w:after="0" w:line="240" w:lineRule="auto"/>
              <w:rPr>
                <w:ins w:id="9432" w:author="Arjan" w:date="2014-01-22T17:04:00Z"/>
                <w:rFonts w:ascii="Arial" w:eastAsia="Times New Roman" w:hAnsi="Arial" w:cs="Arial"/>
                <w:color w:val="000000"/>
                <w:sz w:val="20"/>
                <w:szCs w:val="20"/>
                <w:lang w:val="nl-NL"/>
              </w:rPr>
            </w:pPr>
          </w:p>
        </w:tc>
        <w:tc>
          <w:tcPr>
            <w:tcW w:w="3330" w:type="dxa"/>
            <w:tcBorders>
              <w:top w:val="nil"/>
              <w:left w:val="nil"/>
              <w:bottom w:val="nil"/>
              <w:right w:val="nil"/>
            </w:tcBorders>
          </w:tcPr>
          <w:p w14:paraId="69682CA3" w14:textId="77777777" w:rsidR="00435184" w:rsidRPr="001C4BBF" w:rsidRDefault="00435184" w:rsidP="002E7926">
            <w:pPr>
              <w:autoSpaceDE w:val="0"/>
              <w:autoSpaceDN w:val="0"/>
              <w:adjustRightInd w:val="0"/>
              <w:spacing w:after="0" w:line="240" w:lineRule="auto"/>
              <w:rPr>
                <w:ins w:id="9433" w:author="Arjan" w:date="2014-01-22T17:04:00Z"/>
                <w:rFonts w:ascii="Arial" w:hAnsi="Arial" w:cs="Arial"/>
                <w:sz w:val="20"/>
                <w:szCs w:val="20"/>
                <w:lang w:val="nl-NL"/>
              </w:rPr>
            </w:pPr>
            <w:ins w:id="9434" w:author="Arjan" w:date="2014-01-22T17:04:00Z">
              <w:r w:rsidRPr="001C4BBF">
                <w:rPr>
                  <w:rFonts w:ascii="Arial" w:hAnsi="Arial" w:cs="Arial"/>
                  <w:sz w:val="20"/>
                  <w:szCs w:val="20"/>
                  <w:lang w:val="nl-NL"/>
                </w:rPr>
                <w:t>Eigenschap</w:t>
              </w:r>
            </w:ins>
          </w:p>
        </w:tc>
        <w:tc>
          <w:tcPr>
            <w:tcW w:w="1350" w:type="dxa"/>
            <w:tcBorders>
              <w:top w:val="nil"/>
              <w:left w:val="nil"/>
              <w:bottom w:val="nil"/>
              <w:right w:val="nil"/>
            </w:tcBorders>
          </w:tcPr>
          <w:p w14:paraId="5C8559FB" w14:textId="77777777" w:rsidR="00435184" w:rsidRPr="001C4BBF" w:rsidRDefault="00435184" w:rsidP="002E7926">
            <w:pPr>
              <w:autoSpaceDE w:val="0"/>
              <w:autoSpaceDN w:val="0"/>
              <w:adjustRightInd w:val="0"/>
              <w:spacing w:after="0" w:line="240" w:lineRule="auto"/>
              <w:rPr>
                <w:ins w:id="9435" w:author="Arjan" w:date="2014-01-22T17:04:00Z"/>
                <w:rFonts w:ascii="Arial" w:eastAsia="Times New Roman" w:hAnsi="Arial" w:cs="Arial"/>
                <w:color w:val="000000"/>
                <w:sz w:val="20"/>
                <w:szCs w:val="20"/>
                <w:lang w:val="nl-NL"/>
              </w:rPr>
            </w:pPr>
            <w:ins w:id="9436" w:author="Arjan" w:date="2014-01-22T17:04:00Z">
              <w:r w:rsidRPr="001C4BBF">
                <w:rPr>
                  <w:rFonts w:ascii="Arial" w:eastAsia="Times New Roman" w:hAnsi="Arial" w:cs="Arial"/>
                  <w:color w:val="000000"/>
                  <w:sz w:val="20"/>
                  <w:szCs w:val="20"/>
                  <w:lang w:val="nl-NL"/>
                </w:rPr>
                <w:t>KING</w:t>
              </w:r>
            </w:ins>
          </w:p>
        </w:tc>
      </w:tr>
      <w:tr w:rsidR="00851EC7" w:rsidRPr="001C4BBF" w14:paraId="451D0A33" w14:textId="77777777" w:rsidTr="002E7926">
        <w:tc>
          <w:tcPr>
            <w:tcW w:w="3600" w:type="dxa"/>
            <w:tcBorders>
              <w:top w:val="nil"/>
              <w:left w:val="nil"/>
              <w:bottom w:val="nil"/>
              <w:right w:val="nil"/>
            </w:tcBorders>
          </w:tcPr>
          <w:p w14:paraId="7A941B68" w14:textId="77777777" w:rsidR="00851EC7" w:rsidRPr="001C4BBF" w:rsidRDefault="00851EC7"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1EEC58ED" w14:textId="77777777" w:rsidR="00851EC7" w:rsidRPr="001C4BBF" w:rsidRDefault="00851EC7"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6C1C351E" w14:textId="21FF4293" w:rsidR="00851EC7" w:rsidRPr="001C4BBF" w:rsidRDefault="00851EC7" w:rsidP="002E7926">
            <w:pPr>
              <w:autoSpaceDE w:val="0"/>
              <w:autoSpaceDN w:val="0"/>
              <w:adjustRightInd w:val="0"/>
              <w:spacing w:after="0" w:line="240" w:lineRule="auto"/>
              <w:rPr>
                <w:rFonts w:ascii="Arial" w:hAnsi="Arial" w:cs="Arial"/>
                <w:sz w:val="20"/>
                <w:szCs w:val="20"/>
                <w:lang w:val="nl-NL"/>
              </w:rPr>
            </w:pPr>
            <w:ins w:id="9437" w:author="Arjan" w:date="2013-02-07T22:57:00Z">
              <w:r w:rsidRPr="001C4BBF">
                <w:rPr>
                  <w:rFonts w:ascii="Arial" w:hAnsi="Arial" w:cs="Arial"/>
                  <w:sz w:val="20"/>
                  <w:szCs w:val="20"/>
                  <w:lang w:val="nl-NL"/>
                </w:rPr>
                <w:t>Gerelateerde externe ZAAK</w:t>
              </w:r>
            </w:ins>
            <w:ins w:id="9438" w:author="Arjan Kloosterboer" w:date="2017-08-10T10:54:00Z">
              <w:r w:rsidR="0036790D">
                <w:rPr>
                  <w:rFonts w:ascii="Arial" w:hAnsi="Arial" w:cs="Arial"/>
                  <w:sz w:val="20"/>
                  <w:szCs w:val="20"/>
                  <w:lang w:val="nl-NL"/>
                </w:rPr>
                <w:br/>
              </w:r>
              <w:r w:rsidR="0036790D" w:rsidRPr="00EF634D">
                <w:rPr>
                  <w:lang w:val="nl-NL"/>
                </w:rPr>
                <w:t>- Aanvraagdatum</w:t>
              </w:r>
              <w:r w:rsidR="0036790D">
                <w:rPr>
                  <w:lang w:val="nl-NL"/>
                </w:rPr>
                <w:br/>
                <w:t>- Aard relatie</w:t>
              </w:r>
              <w:r w:rsidR="0036790D">
                <w:rPr>
                  <w:lang w:val="nl-NL"/>
                </w:rPr>
                <w:br/>
              </w:r>
              <w:r w:rsidR="0036790D" w:rsidRPr="00EF634D">
                <w:rPr>
                  <w:lang w:val="nl-NL"/>
                </w:rPr>
                <w:t xml:space="preserve">- Datum status gezet </w:t>
              </w:r>
              <w:r w:rsidR="0036790D">
                <w:rPr>
                  <w:lang w:val="nl-NL"/>
                </w:rPr>
                <w:br/>
              </w:r>
              <w:r w:rsidR="0036790D" w:rsidRPr="00EF634D">
                <w:rPr>
                  <w:lang w:val="nl-NL"/>
                </w:rPr>
                <w:t xml:space="preserve">- Einddatum </w:t>
              </w:r>
              <w:r w:rsidR="0036790D">
                <w:rPr>
                  <w:lang w:val="nl-NL"/>
                </w:rPr>
                <w:br/>
              </w:r>
              <w:r w:rsidR="0036790D" w:rsidRPr="00EF634D">
                <w:rPr>
                  <w:lang w:val="nl-NL"/>
                </w:rPr>
                <w:t xml:space="preserve">- Resultaatomschrijving </w:t>
              </w:r>
              <w:r w:rsidR="0036790D">
                <w:rPr>
                  <w:lang w:val="nl-NL"/>
                </w:rPr>
                <w:br/>
              </w:r>
              <w:r w:rsidR="0036790D" w:rsidRPr="00EF634D">
                <w:rPr>
                  <w:lang w:val="nl-NL"/>
                </w:rPr>
                <w:t xml:space="preserve">- Startdatum </w:t>
              </w:r>
              <w:r w:rsidR="0036790D">
                <w:rPr>
                  <w:lang w:val="nl-NL"/>
                </w:rPr>
                <w:br/>
              </w:r>
              <w:r w:rsidR="0036790D" w:rsidRPr="00EF634D">
                <w:rPr>
                  <w:lang w:val="nl-NL"/>
                </w:rPr>
                <w:t xml:space="preserve">- Status-omschrijving generiek </w:t>
              </w:r>
              <w:r w:rsidR="0036790D">
                <w:rPr>
                  <w:lang w:val="nl-NL"/>
                </w:rPr>
                <w:br/>
              </w:r>
              <w:r w:rsidR="0036790D" w:rsidRPr="00EF634D">
                <w:rPr>
                  <w:lang w:val="nl-NL"/>
                </w:rPr>
                <w:t xml:space="preserve">- Verantwoordelijke organisatie </w:t>
              </w:r>
              <w:r w:rsidR="0036790D">
                <w:rPr>
                  <w:lang w:val="nl-NL"/>
                </w:rPr>
                <w:br/>
              </w:r>
              <w:r w:rsidR="0036790D" w:rsidRPr="00EF634D">
                <w:rPr>
                  <w:lang w:val="nl-NL"/>
                </w:rPr>
                <w:t xml:space="preserve">- Zaakidentificatie </w:t>
              </w:r>
              <w:r w:rsidR="0036790D">
                <w:rPr>
                  <w:lang w:val="nl-NL"/>
                </w:rPr>
                <w:br/>
              </w:r>
              <w:r w:rsidR="0036790D" w:rsidRPr="00EF634D">
                <w:rPr>
                  <w:lang w:val="nl-NL"/>
                </w:rPr>
                <w:t xml:space="preserve">- Zaaktype-omschrijving generiek </w:t>
              </w:r>
              <w:r w:rsidR="0036790D">
                <w:rPr>
                  <w:lang w:val="nl-NL"/>
                </w:rPr>
                <w:br/>
              </w:r>
              <w:r w:rsidR="0036790D" w:rsidRPr="00EF634D">
                <w:rPr>
                  <w:lang w:val="nl-NL"/>
                </w:rPr>
                <w:t>- Zaaktypecode</w:t>
              </w:r>
            </w:ins>
          </w:p>
        </w:tc>
        <w:tc>
          <w:tcPr>
            <w:tcW w:w="1350" w:type="dxa"/>
            <w:tcBorders>
              <w:top w:val="nil"/>
              <w:left w:val="nil"/>
              <w:bottom w:val="nil"/>
              <w:right w:val="nil"/>
            </w:tcBorders>
          </w:tcPr>
          <w:p w14:paraId="112EA282" w14:textId="77777777" w:rsidR="00851EC7" w:rsidRPr="001C4BBF" w:rsidRDefault="00851EC7" w:rsidP="002E7926">
            <w:pPr>
              <w:autoSpaceDE w:val="0"/>
              <w:autoSpaceDN w:val="0"/>
              <w:adjustRightInd w:val="0"/>
              <w:spacing w:after="0" w:line="240" w:lineRule="auto"/>
              <w:rPr>
                <w:rFonts w:ascii="Arial" w:eastAsia="Times New Roman" w:hAnsi="Arial" w:cs="Arial"/>
                <w:color w:val="000000"/>
                <w:sz w:val="20"/>
                <w:szCs w:val="20"/>
                <w:lang w:val="nl-NL"/>
              </w:rPr>
            </w:pPr>
            <w:ins w:id="9439" w:author="Arjan" w:date="2013-02-07T22:57:00Z">
              <w:r w:rsidRPr="001C4BBF">
                <w:rPr>
                  <w:rFonts w:ascii="Arial" w:eastAsia="Times New Roman" w:hAnsi="Arial" w:cs="Arial"/>
                  <w:color w:val="000000"/>
                  <w:sz w:val="20"/>
                  <w:szCs w:val="20"/>
                  <w:lang w:val="nl-NL"/>
                </w:rPr>
                <w:t>KING</w:t>
              </w:r>
            </w:ins>
          </w:p>
        </w:tc>
      </w:tr>
      <w:tr w:rsidR="001C7151" w:rsidRPr="001C4BBF" w14:paraId="1099A909" w14:textId="77777777" w:rsidTr="002E7926">
        <w:tc>
          <w:tcPr>
            <w:tcW w:w="3600" w:type="dxa"/>
            <w:tcBorders>
              <w:top w:val="nil"/>
              <w:left w:val="nil"/>
              <w:bottom w:val="nil"/>
              <w:right w:val="nil"/>
            </w:tcBorders>
          </w:tcPr>
          <w:p w14:paraId="061D307B" w14:textId="77777777" w:rsidR="001C7151" w:rsidRPr="001C4BB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1C4BBF">
              <w:rPr>
                <w:rFonts w:ascii="Arial" w:eastAsia="Times New Roman" w:hAnsi="Arial" w:cs="Arial"/>
                <w:b/>
                <w:bCs/>
                <w:color w:val="000000"/>
                <w:sz w:val="20"/>
                <w:szCs w:val="20"/>
                <w:lang w:val="nl-NL"/>
              </w:rPr>
              <w:t>Overzicht relaties</w:t>
            </w:r>
          </w:p>
        </w:tc>
        <w:tc>
          <w:tcPr>
            <w:tcW w:w="4410" w:type="dxa"/>
            <w:gridSpan w:val="2"/>
            <w:tcBorders>
              <w:top w:val="nil"/>
              <w:left w:val="nil"/>
              <w:bottom w:val="nil"/>
              <w:right w:val="nil"/>
            </w:tcBorders>
          </w:tcPr>
          <w:p w14:paraId="28D98C04" w14:textId="77777777" w:rsidR="001C7151" w:rsidRPr="001C4BB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1C4BBF">
              <w:rPr>
                <w:rFonts w:ascii="Arial" w:eastAsia="Times New Roman" w:hAnsi="Arial" w:cs="Arial"/>
                <w:i/>
                <w:iCs/>
                <w:color w:val="000000"/>
                <w:sz w:val="20"/>
                <w:szCs w:val="20"/>
                <w:lang w:val="nl-NL"/>
              </w:rPr>
              <w:t>Relatienaam incl. gerelateerd type</w:t>
            </w:r>
          </w:p>
        </w:tc>
        <w:tc>
          <w:tcPr>
            <w:tcW w:w="1350" w:type="dxa"/>
            <w:tcBorders>
              <w:top w:val="nil"/>
              <w:left w:val="nil"/>
              <w:bottom w:val="nil"/>
              <w:right w:val="nil"/>
            </w:tcBorders>
          </w:tcPr>
          <w:p w14:paraId="3CDD4B2C" w14:textId="77777777" w:rsidR="001C7151" w:rsidRPr="001C4BB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1C4BBF">
              <w:rPr>
                <w:rFonts w:ascii="Arial" w:eastAsia="Times New Roman" w:hAnsi="Arial" w:cs="Arial"/>
                <w:i/>
                <w:iCs/>
                <w:color w:val="000000"/>
                <w:sz w:val="20"/>
                <w:szCs w:val="20"/>
                <w:lang w:val="nl-NL"/>
              </w:rPr>
              <w:t>Herkomst</w:t>
            </w:r>
          </w:p>
        </w:tc>
      </w:tr>
      <w:tr w:rsidR="001C7151" w:rsidRPr="00CD63CD" w14:paraId="1E7DF175" w14:textId="77777777" w:rsidTr="002E7926">
        <w:tc>
          <w:tcPr>
            <w:tcW w:w="3600" w:type="dxa"/>
            <w:tcBorders>
              <w:top w:val="nil"/>
              <w:left w:val="nil"/>
              <w:bottom w:val="nil"/>
              <w:right w:val="nil"/>
            </w:tcBorders>
          </w:tcPr>
          <w:p w14:paraId="71F66DC5" w14:textId="77777777" w:rsidR="001C7151" w:rsidRPr="001C4BB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4410" w:type="dxa"/>
            <w:gridSpan w:val="2"/>
            <w:tcBorders>
              <w:top w:val="nil"/>
              <w:left w:val="nil"/>
              <w:bottom w:val="nil"/>
              <w:right w:val="nil"/>
            </w:tcBorders>
          </w:tcPr>
          <w:p w14:paraId="15DE24EA" w14:textId="4103E81D"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del w:id="9440" w:author="Arjan Kloosterboer" w:date="2018-06-14T22:54:00Z">
              <w:r w:rsidRPr="00CD63CD" w:rsidDel="00DD3D36">
                <w:rPr>
                  <w:rFonts w:ascii="Arial" w:hAnsi="Arial" w:cs="Arial"/>
                  <w:sz w:val="20"/>
                  <w:szCs w:val="20"/>
                  <w:lang w:val="en-AU"/>
                </w:rPr>
                <w:fldChar w:fldCharType="begin" w:fldLock="1"/>
              </w:r>
              <w:r w:rsidR="001C7151" w:rsidRPr="001C4BBF" w:rsidDel="00DD3D36">
                <w:rPr>
                  <w:rFonts w:ascii="Arial" w:hAnsi="Arial" w:cs="Arial"/>
                  <w:sz w:val="20"/>
                  <w:szCs w:val="20"/>
                  <w:lang w:val="nl-NL"/>
                </w:rPr>
                <w:delInstrText>ME</w:delInstrText>
              </w:r>
              <w:r w:rsidR="001C7151" w:rsidRPr="00CD63CD" w:rsidDel="00DD3D36">
                <w:rPr>
                  <w:rFonts w:ascii="Arial" w:hAnsi="Arial" w:cs="Arial"/>
                  <w:sz w:val="20"/>
                  <w:szCs w:val="20"/>
                  <w:lang w:val="en-AU"/>
                </w:rPr>
                <w:delInstrText xml:space="preserve">RGEFIELD </w:delInstrText>
              </w:r>
              <w:r w:rsidR="001C7151" w:rsidRPr="00CD63CD" w:rsidDel="00DD3D36">
                <w:rPr>
                  <w:rFonts w:ascii="Arial" w:eastAsia="Times New Roman" w:hAnsi="Arial" w:cs="Arial"/>
                  <w:color w:val="000000"/>
                  <w:sz w:val="20"/>
                  <w:szCs w:val="20"/>
                </w:rPr>
                <w:delInstrText>Connector.Name</w:delInstrText>
              </w:r>
              <w:r w:rsidRPr="00CD63CD" w:rsidDel="00DD3D36">
                <w:rPr>
                  <w:rFonts w:ascii="Arial" w:hAnsi="Arial" w:cs="Arial"/>
                  <w:sz w:val="20"/>
                  <w:szCs w:val="20"/>
                  <w:lang w:val="en-AU"/>
                </w:rPr>
                <w:fldChar w:fldCharType="separate"/>
              </w:r>
              <w:r w:rsidR="001C7151" w:rsidRPr="00CD63CD" w:rsidDel="00DD3D36">
                <w:rPr>
                  <w:rFonts w:ascii="Arial" w:eastAsia="Times New Roman" w:hAnsi="Arial" w:cs="Arial"/>
                  <w:color w:val="000000"/>
                  <w:sz w:val="20"/>
                  <w:szCs w:val="20"/>
                </w:rPr>
                <w:delText>heeft</w:delText>
              </w:r>
              <w:r w:rsidRPr="00CD63CD" w:rsidDel="00DD3D36">
                <w:rPr>
                  <w:rFonts w:ascii="Arial" w:hAnsi="Arial" w:cs="Arial"/>
                  <w:sz w:val="20"/>
                  <w:szCs w:val="20"/>
                  <w:lang w:val="en-AU"/>
                </w:rPr>
                <w:fldChar w:fldCharType="end"/>
              </w:r>
              <w:r w:rsidR="001C7151" w:rsidRPr="00CD63CD" w:rsidDel="00DD3D36">
                <w:rPr>
                  <w:rFonts w:ascii="Arial" w:eastAsia="Times New Roman" w:hAnsi="Arial" w:cs="Arial"/>
                  <w:color w:val="000000"/>
                  <w:sz w:val="20"/>
                  <w:szCs w:val="20"/>
                </w:rPr>
                <w:delText xml:space="preserve">   </w:delText>
              </w:r>
            </w:del>
            <w:r w:rsidRPr="00CD63CD">
              <w:rPr>
                <w:rFonts w:ascii="Arial" w:eastAsia="Times New Roman" w:hAnsi="Arial" w:cs="Arial"/>
                <w:color w:val="000000"/>
                <w:sz w:val="20"/>
                <w:szCs w:val="20"/>
              </w:rPr>
              <w:fldChar w:fldCharType="begin" w:fldLock="1"/>
            </w:r>
            <w:r w:rsidR="001C7151" w:rsidRPr="00CD63CD">
              <w:rPr>
                <w:rFonts w:ascii="Arial" w:eastAsia="Times New Roman" w:hAnsi="Arial" w:cs="Arial"/>
                <w:color w:val="000000"/>
                <w:sz w:val="20"/>
                <w:szCs w:val="20"/>
              </w:rPr>
              <w:instrText>MERGEFIELD Element.Name</w:instrText>
            </w:r>
            <w:r w:rsidRPr="00CD63CD">
              <w:rPr>
                <w:rFonts w:ascii="Arial" w:eastAsia="Times New Roman" w:hAnsi="Arial" w:cs="Arial"/>
                <w:color w:val="000000"/>
                <w:sz w:val="20"/>
                <w:szCs w:val="20"/>
              </w:rPr>
              <w:fldChar w:fldCharType="separate"/>
            </w:r>
            <w:r w:rsidR="001C7151" w:rsidRPr="00CD63CD">
              <w:rPr>
                <w:rFonts w:ascii="Arial" w:eastAsia="Times New Roman" w:hAnsi="Arial" w:cs="Arial"/>
                <w:color w:val="000000"/>
                <w:sz w:val="20"/>
                <w:szCs w:val="20"/>
              </w:rPr>
              <w:t>STATUS</w:t>
            </w:r>
            <w:r w:rsidRPr="00CD63CD">
              <w:rPr>
                <w:rFonts w:ascii="Arial" w:eastAsia="Times New Roman" w:hAnsi="Arial" w:cs="Arial"/>
                <w:color w:val="000000"/>
                <w:sz w:val="20"/>
                <w:szCs w:val="20"/>
              </w:rPr>
              <w:fldChar w:fldCharType="end"/>
            </w:r>
            <w:r w:rsidR="001C7151" w:rsidRPr="00CD63CD">
              <w:rPr>
                <w:rFonts w:ascii="Arial" w:eastAsia="Times New Roman" w:hAnsi="Arial" w:cs="Arial"/>
                <w:color w:val="000000"/>
                <w:sz w:val="20"/>
                <w:szCs w:val="20"/>
              </w:rPr>
              <w:t xml:space="preserve">  </w:t>
            </w:r>
            <w:ins w:id="9441" w:author="Arjan Kloosterboer" w:date="2018-06-14T22:54:00Z">
              <w:r w:rsidR="00DD3D36">
                <w:rPr>
                  <w:rFonts w:ascii="Arial" w:eastAsia="Times New Roman" w:hAnsi="Arial" w:cs="Arial"/>
                  <w:color w:val="000000"/>
                  <w:sz w:val="20"/>
                  <w:szCs w:val="20"/>
                </w:rPr>
                <w:t>van ZAAK</w:t>
              </w:r>
            </w:ins>
          </w:p>
        </w:tc>
        <w:tc>
          <w:tcPr>
            <w:tcW w:w="1350" w:type="dxa"/>
            <w:tcBorders>
              <w:top w:val="nil"/>
              <w:left w:val="nil"/>
              <w:bottom w:val="nil"/>
              <w:right w:val="nil"/>
            </w:tcBorders>
          </w:tcPr>
          <w:p w14:paraId="063AF2B6"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6203E1" w:rsidRPr="00CD63CD" w14:paraId="74E8E90E" w14:textId="77777777" w:rsidTr="002E7926">
        <w:tc>
          <w:tcPr>
            <w:tcW w:w="3600" w:type="dxa"/>
            <w:tcBorders>
              <w:top w:val="nil"/>
              <w:left w:val="nil"/>
              <w:bottom w:val="nil"/>
              <w:right w:val="nil"/>
            </w:tcBorders>
          </w:tcPr>
          <w:p w14:paraId="60A4D7F7" w14:textId="77777777" w:rsidR="006203E1" w:rsidRPr="00CD63CD" w:rsidRDefault="006203E1" w:rsidP="002E7926">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14:paraId="2EFDFCFE" w14:textId="77777777" w:rsidR="006203E1" w:rsidRPr="00CD63CD" w:rsidRDefault="006203E1" w:rsidP="002E7926">
            <w:pPr>
              <w:autoSpaceDE w:val="0"/>
              <w:autoSpaceDN w:val="0"/>
              <w:adjustRightInd w:val="0"/>
              <w:spacing w:after="0" w:line="240" w:lineRule="auto"/>
              <w:rPr>
                <w:rFonts w:ascii="Arial" w:hAnsi="Arial" w:cs="Arial"/>
                <w:sz w:val="20"/>
                <w:szCs w:val="20"/>
                <w:lang w:val="en-AU"/>
              </w:rPr>
            </w:pPr>
            <w:ins w:id="9442" w:author="Arjan" w:date="2014-11-18T17:52:00Z">
              <w:r>
                <w:rPr>
                  <w:rFonts w:ascii="Arial" w:hAnsi="Arial" w:cs="Arial"/>
                  <w:sz w:val="20"/>
                  <w:szCs w:val="20"/>
                  <w:lang w:val="en-AU"/>
                </w:rPr>
                <w:t>heeft BETROKKENE</w:t>
              </w:r>
            </w:ins>
          </w:p>
        </w:tc>
        <w:tc>
          <w:tcPr>
            <w:tcW w:w="1350" w:type="dxa"/>
            <w:tcBorders>
              <w:top w:val="nil"/>
              <w:left w:val="nil"/>
              <w:bottom w:val="nil"/>
              <w:right w:val="nil"/>
            </w:tcBorders>
          </w:tcPr>
          <w:p w14:paraId="60DF6314" w14:textId="77777777" w:rsidR="006203E1" w:rsidRPr="00CD63CD" w:rsidRDefault="006203E1" w:rsidP="002E7926">
            <w:pPr>
              <w:autoSpaceDE w:val="0"/>
              <w:autoSpaceDN w:val="0"/>
              <w:adjustRightInd w:val="0"/>
              <w:spacing w:after="0" w:line="240" w:lineRule="auto"/>
              <w:rPr>
                <w:rFonts w:ascii="Arial" w:eastAsia="Times New Roman" w:hAnsi="Arial" w:cs="Arial"/>
                <w:color w:val="000000"/>
                <w:sz w:val="20"/>
                <w:szCs w:val="20"/>
              </w:rPr>
            </w:pPr>
            <w:ins w:id="9443" w:author="Arjan" w:date="2014-11-18T17:52:00Z">
              <w:r>
                <w:rPr>
                  <w:rFonts w:ascii="Arial" w:eastAsia="Times New Roman" w:hAnsi="Arial" w:cs="Arial"/>
                  <w:color w:val="000000"/>
                  <w:sz w:val="20"/>
                  <w:szCs w:val="20"/>
                </w:rPr>
                <w:t>KING</w:t>
              </w:r>
            </w:ins>
          </w:p>
        </w:tc>
      </w:tr>
      <w:tr w:rsidR="001C7151" w:rsidRPr="00CB22FF" w14:paraId="647FA181" w14:textId="77777777" w:rsidTr="002E7926">
        <w:tc>
          <w:tcPr>
            <w:tcW w:w="3600" w:type="dxa"/>
            <w:tcBorders>
              <w:top w:val="nil"/>
              <w:left w:val="nil"/>
              <w:bottom w:val="nil"/>
              <w:right w:val="nil"/>
            </w:tcBorders>
          </w:tcPr>
          <w:p w14:paraId="2641A26B"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14:paraId="3F009EBD" w14:textId="039BCE2E" w:rsidR="001C7151" w:rsidRPr="00BB111A" w:rsidRDefault="00DA5D93" w:rsidP="003E7E75">
            <w:pPr>
              <w:autoSpaceDE w:val="0"/>
              <w:autoSpaceDN w:val="0"/>
              <w:adjustRightInd w:val="0"/>
              <w:spacing w:after="0" w:line="240" w:lineRule="auto"/>
              <w:rPr>
                <w:rFonts w:ascii="Arial" w:eastAsia="Times New Roman" w:hAnsi="Arial" w:cs="Arial"/>
                <w:color w:val="000000"/>
                <w:sz w:val="20"/>
                <w:szCs w:val="20"/>
                <w:lang w:val="nl-NL"/>
              </w:rPr>
            </w:pPr>
            <w:r w:rsidRPr="00CD63CD">
              <w:rPr>
                <w:rFonts w:ascii="Arial" w:hAnsi="Arial" w:cs="Arial"/>
                <w:sz w:val="20"/>
                <w:szCs w:val="20"/>
                <w:lang w:val="en-AU"/>
              </w:rPr>
              <w:fldChar w:fldCharType="begin" w:fldLock="1"/>
            </w:r>
            <w:r w:rsidR="001C7151" w:rsidRPr="00BB111A">
              <w:rPr>
                <w:rFonts w:ascii="Arial" w:hAnsi="Arial" w:cs="Arial"/>
                <w:sz w:val="20"/>
                <w:szCs w:val="20"/>
                <w:lang w:val="nl-NL"/>
              </w:rPr>
              <w:instrText xml:space="preserve">MERGEFIELD </w:instrText>
            </w:r>
            <w:r w:rsidR="001C7151" w:rsidRPr="00BB111A">
              <w:rPr>
                <w:rFonts w:ascii="Arial" w:eastAsia="Times New Roman" w:hAnsi="Arial" w:cs="Arial"/>
                <w:color w:val="000000"/>
                <w:sz w:val="20"/>
                <w:szCs w:val="20"/>
                <w:lang w:val="nl-NL"/>
              </w:rPr>
              <w:instrText>Connector.Name</w:instrText>
            </w:r>
            <w:r w:rsidRPr="00CD63CD">
              <w:rPr>
                <w:rFonts w:ascii="Arial" w:hAnsi="Arial" w:cs="Arial"/>
                <w:sz w:val="20"/>
                <w:szCs w:val="20"/>
                <w:lang w:val="en-AU"/>
              </w:rPr>
              <w:fldChar w:fldCharType="separate"/>
            </w:r>
            <w:r w:rsidR="001C7151" w:rsidRPr="00BB111A">
              <w:rPr>
                <w:rFonts w:ascii="Arial" w:eastAsia="Times New Roman" w:hAnsi="Arial" w:cs="Arial"/>
                <w:color w:val="000000"/>
                <w:sz w:val="20"/>
                <w:szCs w:val="20"/>
                <w:lang w:val="nl-NL"/>
              </w:rPr>
              <w:t xml:space="preserve">heeft </w:t>
            </w:r>
            <w:del w:id="9444" w:author="Arjan Kloosterboer" w:date="2018-06-17T22:40:00Z">
              <w:r w:rsidR="001C7151" w:rsidRPr="00BB111A" w:rsidDel="00BB111A">
                <w:rPr>
                  <w:rFonts w:ascii="Arial" w:eastAsia="Times New Roman" w:hAnsi="Arial" w:cs="Arial"/>
                  <w:color w:val="000000"/>
                  <w:sz w:val="20"/>
                  <w:szCs w:val="20"/>
                  <w:lang w:val="nl-NL"/>
                </w:rPr>
                <w:delText>betrekking op</w:delText>
              </w:r>
            </w:del>
            <w:ins w:id="9445" w:author="Arjan Kloosterboer" w:date="2018-06-17T22:40:00Z">
              <w:r w:rsidR="00BB111A">
                <w:rPr>
                  <w:rFonts w:ascii="Arial" w:eastAsia="Times New Roman" w:hAnsi="Arial" w:cs="Arial"/>
                  <w:color w:val="000000"/>
                  <w:sz w:val="20"/>
                  <w:szCs w:val="20"/>
                  <w:lang w:val="nl-NL"/>
                </w:rPr>
                <w:t>relevante</w:t>
              </w:r>
            </w:ins>
            <w:r w:rsidR="001C7151" w:rsidRPr="00BB111A">
              <w:rPr>
                <w:rFonts w:ascii="Arial" w:eastAsia="Times New Roman" w:hAnsi="Arial" w:cs="Arial"/>
                <w:color w:val="000000"/>
                <w:sz w:val="20"/>
                <w:szCs w:val="20"/>
                <w:lang w:val="nl-NL"/>
              </w:rPr>
              <w:t xml:space="preserve"> andere</w:t>
            </w:r>
            <w:r w:rsidRPr="00CD63CD">
              <w:rPr>
                <w:rFonts w:ascii="Arial" w:hAnsi="Arial" w:cs="Arial"/>
                <w:sz w:val="20"/>
                <w:szCs w:val="20"/>
                <w:lang w:val="en-AU"/>
              </w:rPr>
              <w:fldChar w:fldCharType="end"/>
            </w:r>
            <w:r w:rsidR="001C7151" w:rsidRPr="00BB111A">
              <w:rPr>
                <w:rFonts w:ascii="Arial" w:eastAsia="Times New Roman" w:hAnsi="Arial" w:cs="Arial"/>
                <w:color w:val="000000"/>
                <w:sz w:val="20"/>
                <w:szCs w:val="20"/>
                <w:lang w:val="nl-NL"/>
              </w:rPr>
              <w:t xml:space="preserve"> </w:t>
            </w:r>
            <w:r w:rsidRPr="00CD63CD">
              <w:rPr>
                <w:rFonts w:ascii="Arial" w:eastAsia="Times New Roman" w:hAnsi="Arial" w:cs="Arial"/>
                <w:color w:val="000000"/>
                <w:sz w:val="20"/>
                <w:szCs w:val="20"/>
              </w:rPr>
              <w:fldChar w:fldCharType="begin" w:fldLock="1"/>
            </w:r>
            <w:r w:rsidR="001C7151" w:rsidRPr="00BB111A">
              <w:rPr>
                <w:rFonts w:ascii="Arial" w:eastAsia="Times New Roman" w:hAnsi="Arial" w:cs="Arial"/>
                <w:color w:val="000000"/>
                <w:sz w:val="20"/>
                <w:szCs w:val="20"/>
                <w:lang w:val="nl-NL"/>
              </w:rPr>
              <w:instrText>MERGEFIELD Element.Name</w:instrText>
            </w:r>
            <w:r w:rsidRPr="00CD63CD">
              <w:rPr>
                <w:rFonts w:ascii="Arial" w:eastAsia="Times New Roman" w:hAnsi="Arial" w:cs="Arial"/>
                <w:color w:val="000000"/>
                <w:sz w:val="20"/>
                <w:szCs w:val="20"/>
              </w:rPr>
              <w:fldChar w:fldCharType="separate"/>
            </w:r>
            <w:r w:rsidR="001C7151" w:rsidRPr="00BB111A">
              <w:rPr>
                <w:rFonts w:ascii="Arial" w:eastAsia="Times New Roman" w:hAnsi="Arial" w:cs="Arial"/>
                <w:color w:val="000000"/>
                <w:sz w:val="20"/>
                <w:szCs w:val="20"/>
                <w:lang w:val="nl-NL"/>
              </w:rPr>
              <w:t>ZAAK</w:t>
            </w:r>
            <w:r w:rsidRPr="00CD63CD">
              <w:rPr>
                <w:rFonts w:ascii="Arial" w:eastAsia="Times New Roman" w:hAnsi="Arial" w:cs="Arial"/>
                <w:color w:val="000000"/>
                <w:sz w:val="20"/>
                <w:szCs w:val="20"/>
              </w:rPr>
              <w:fldChar w:fldCharType="end"/>
            </w:r>
            <w:r w:rsidR="001C7151" w:rsidRPr="00BB111A">
              <w:rPr>
                <w:rFonts w:ascii="Arial" w:eastAsia="Times New Roman" w:hAnsi="Arial" w:cs="Arial"/>
                <w:color w:val="000000"/>
                <w:sz w:val="20"/>
                <w:szCs w:val="20"/>
                <w:lang w:val="nl-NL"/>
              </w:rPr>
              <w:t xml:space="preserve">  </w:t>
            </w:r>
          </w:p>
        </w:tc>
        <w:tc>
          <w:tcPr>
            <w:tcW w:w="1350" w:type="dxa"/>
            <w:tcBorders>
              <w:top w:val="nil"/>
              <w:left w:val="nil"/>
              <w:bottom w:val="nil"/>
              <w:right w:val="nil"/>
            </w:tcBorders>
          </w:tcPr>
          <w:p w14:paraId="15D69786" w14:textId="77777777" w:rsidR="001C7151" w:rsidRPr="00DD0F4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GFO Zaken 2004, aangepast door KING</w:t>
            </w:r>
          </w:p>
        </w:tc>
      </w:tr>
      <w:tr w:rsidR="001C7151" w:rsidRPr="00CD63CD" w14:paraId="2E5B183D" w14:textId="77777777" w:rsidTr="002E7926">
        <w:tc>
          <w:tcPr>
            <w:tcW w:w="3600" w:type="dxa"/>
            <w:tcBorders>
              <w:top w:val="nil"/>
              <w:left w:val="nil"/>
              <w:bottom w:val="nil"/>
              <w:right w:val="nil"/>
            </w:tcBorders>
          </w:tcPr>
          <w:p w14:paraId="0F63CA0D" w14:textId="77777777" w:rsidR="001C7151" w:rsidRPr="00DD0F4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4410" w:type="dxa"/>
            <w:gridSpan w:val="2"/>
            <w:tcBorders>
              <w:top w:val="nil"/>
              <w:left w:val="nil"/>
              <w:bottom w:val="nil"/>
              <w:right w:val="nil"/>
            </w:tcBorders>
          </w:tcPr>
          <w:p w14:paraId="024B15B1" w14:textId="77777777"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Connector.Name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is deelzaak van</w:t>
            </w:r>
            <w:r w:rsidRPr="00CD63CD">
              <w:rPr>
                <w:rFonts w:ascii="Arial" w:hAnsi="Arial" w:cs="Arial"/>
                <w:sz w:val="20"/>
                <w:szCs w:val="20"/>
                <w:lang w:val="en-AU"/>
              </w:rPr>
              <w:fldChar w:fldCharType="end"/>
            </w:r>
            <w:r w:rsidR="001C7151" w:rsidRPr="00CD63CD">
              <w:rPr>
                <w:rFonts w:ascii="Arial" w:eastAsia="Times New Roman" w:hAnsi="Arial" w:cs="Arial"/>
                <w:color w:val="000000"/>
                <w:sz w:val="20"/>
                <w:szCs w:val="20"/>
              </w:rPr>
              <w:t xml:space="preserve">   </w:t>
            </w:r>
            <w:r w:rsidRPr="00CD63CD">
              <w:rPr>
                <w:rFonts w:ascii="Arial" w:eastAsia="Times New Roman" w:hAnsi="Arial" w:cs="Arial"/>
                <w:color w:val="000000"/>
                <w:sz w:val="20"/>
                <w:szCs w:val="20"/>
              </w:rPr>
              <w:fldChar w:fldCharType="begin" w:fldLock="1"/>
            </w:r>
            <w:r w:rsidR="001C7151" w:rsidRPr="00CD63CD">
              <w:rPr>
                <w:rFonts w:ascii="Arial" w:eastAsia="Times New Roman" w:hAnsi="Arial" w:cs="Arial"/>
                <w:color w:val="000000"/>
                <w:sz w:val="20"/>
                <w:szCs w:val="20"/>
              </w:rPr>
              <w:instrText>MERGEFIELD Element.Name</w:instrText>
            </w:r>
            <w:r w:rsidRPr="00CD63CD">
              <w:rPr>
                <w:rFonts w:ascii="Arial" w:eastAsia="Times New Roman" w:hAnsi="Arial" w:cs="Arial"/>
                <w:color w:val="000000"/>
                <w:sz w:val="20"/>
                <w:szCs w:val="20"/>
              </w:rPr>
              <w:fldChar w:fldCharType="separate"/>
            </w:r>
            <w:r w:rsidR="001C7151" w:rsidRPr="00CD63CD">
              <w:rPr>
                <w:rFonts w:ascii="Arial" w:eastAsia="Times New Roman" w:hAnsi="Arial" w:cs="Arial"/>
                <w:color w:val="000000"/>
                <w:sz w:val="20"/>
                <w:szCs w:val="20"/>
              </w:rPr>
              <w:t>ZAAK</w:t>
            </w:r>
            <w:r w:rsidRPr="00CD63CD">
              <w:rPr>
                <w:rFonts w:ascii="Arial" w:eastAsia="Times New Roman" w:hAnsi="Arial" w:cs="Arial"/>
                <w:color w:val="000000"/>
                <w:sz w:val="20"/>
                <w:szCs w:val="20"/>
              </w:rPr>
              <w:fldChar w:fldCharType="end"/>
            </w:r>
            <w:r w:rsidR="001C7151" w:rsidRPr="00CD63CD">
              <w:rPr>
                <w:rFonts w:ascii="Arial" w:eastAsia="Times New Roman" w:hAnsi="Arial" w:cs="Arial"/>
                <w:color w:val="000000"/>
                <w:sz w:val="20"/>
                <w:szCs w:val="20"/>
              </w:rPr>
              <w:t xml:space="preserve">  </w:t>
            </w:r>
          </w:p>
        </w:tc>
        <w:tc>
          <w:tcPr>
            <w:tcW w:w="1350" w:type="dxa"/>
            <w:tcBorders>
              <w:top w:val="nil"/>
              <w:left w:val="nil"/>
              <w:bottom w:val="nil"/>
              <w:right w:val="nil"/>
            </w:tcBorders>
          </w:tcPr>
          <w:p w14:paraId="158BC6EC"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14:paraId="41704F05" w14:textId="77777777" w:rsidTr="002E7926">
        <w:tc>
          <w:tcPr>
            <w:tcW w:w="3600" w:type="dxa"/>
            <w:tcBorders>
              <w:top w:val="nil"/>
              <w:left w:val="nil"/>
              <w:right w:val="nil"/>
            </w:tcBorders>
          </w:tcPr>
          <w:p w14:paraId="77BDB818"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right w:val="nil"/>
            </w:tcBorders>
          </w:tcPr>
          <w:p w14:paraId="444C6C0D" w14:textId="4282B99D" w:rsidR="001C7151" w:rsidRPr="00CF3C78" w:rsidRDefault="00DA5D93" w:rsidP="002E7926">
            <w:pPr>
              <w:autoSpaceDE w:val="0"/>
              <w:autoSpaceDN w:val="0"/>
              <w:adjustRightInd w:val="0"/>
              <w:spacing w:after="0" w:line="240" w:lineRule="auto"/>
              <w:rPr>
                <w:rFonts w:ascii="Arial" w:eastAsia="Times New Roman" w:hAnsi="Arial" w:cs="Arial"/>
                <w:color w:val="000000"/>
                <w:sz w:val="20"/>
                <w:szCs w:val="20"/>
                <w:lang w:val="nl-NL"/>
              </w:rPr>
            </w:pPr>
            <w:r w:rsidRPr="00CD63CD">
              <w:rPr>
                <w:rFonts w:ascii="Arial" w:hAnsi="Arial" w:cs="Arial"/>
                <w:sz w:val="20"/>
                <w:szCs w:val="20"/>
                <w:lang w:val="en-AU"/>
              </w:rPr>
              <w:fldChar w:fldCharType="begin" w:fldLock="1"/>
            </w:r>
            <w:r w:rsidR="001C7151" w:rsidRPr="00CF3C78">
              <w:rPr>
                <w:rFonts w:ascii="Arial" w:hAnsi="Arial" w:cs="Arial"/>
                <w:sz w:val="20"/>
                <w:szCs w:val="20"/>
                <w:lang w:val="nl-NL"/>
              </w:rPr>
              <w:instrText xml:space="preserve">MERGEFIELD </w:instrText>
            </w:r>
            <w:r w:rsidR="001C7151" w:rsidRPr="00CF3C78">
              <w:rPr>
                <w:rFonts w:ascii="Arial" w:eastAsia="Times New Roman" w:hAnsi="Arial" w:cs="Arial"/>
                <w:color w:val="000000"/>
                <w:sz w:val="20"/>
                <w:szCs w:val="20"/>
                <w:lang w:val="nl-NL"/>
              </w:rPr>
              <w:instrText>Connector.Name</w:instrText>
            </w:r>
            <w:r w:rsidRPr="00CD63CD">
              <w:rPr>
                <w:rFonts w:ascii="Arial" w:hAnsi="Arial" w:cs="Arial"/>
                <w:sz w:val="20"/>
                <w:szCs w:val="20"/>
                <w:lang w:val="en-AU"/>
              </w:rPr>
              <w:fldChar w:fldCharType="separate"/>
            </w:r>
            <w:r w:rsidR="001C7151" w:rsidRPr="00CF3C78">
              <w:rPr>
                <w:rFonts w:ascii="Arial" w:eastAsia="Times New Roman" w:hAnsi="Arial" w:cs="Arial"/>
                <w:color w:val="000000"/>
                <w:sz w:val="20"/>
                <w:szCs w:val="20"/>
                <w:lang w:val="nl-NL"/>
              </w:rPr>
              <w:t>is van</w:t>
            </w:r>
            <w:r w:rsidRPr="00CD63CD">
              <w:rPr>
                <w:rFonts w:ascii="Arial" w:hAnsi="Arial" w:cs="Arial"/>
                <w:sz w:val="20"/>
                <w:szCs w:val="20"/>
                <w:lang w:val="en-AU"/>
              </w:rPr>
              <w:fldChar w:fldCharType="end"/>
            </w:r>
            <w:r w:rsidR="001C7151" w:rsidRPr="00CF3C78">
              <w:rPr>
                <w:rFonts w:ascii="Arial" w:eastAsia="Times New Roman" w:hAnsi="Arial" w:cs="Arial"/>
                <w:color w:val="000000"/>
                <w:sz w:val="20"/>
                <w:szCs w:val="20"/>
                <w:lang w:val="nl-NL"/>
              </w:rPr>
              <w:t xml:space="preserve"> </w:t>
            </w:r>
            <w:ins w:id="9446" w:author="Arjan Kloosterboer" w:date="2018-06-17T23:06:00Z">
              <w:r w:rsidR="00CF3C78" w:rsidRPr="00CF3C78">
                <w:rPr>
                  <w:rFonts w:ascii="Arial" w:eastAsia="Times New Roman" w:hAnsi="Arial" w:cs="Arial"/>
                  <w:color w:val="000000"/>
                  <w:sz w:val="20"/>
                  <w:szCs w:val="20"/>
                  <w:lang w:val="nl-NL"/>
                </w:rPr>
                <w:t>v</w:t>
              </w:r>
            </w:ins>
            <w:ins w:id="9447" w:author="Arjan Kloosterboer" w:date="2018-06-17T23:07:00Z">
              <w:r w:rsidR="00CF3C78" w:rsidRPr="00CF3C78">
                <w:rPr>
                  <w:rFonts w:ascii="Arial" w:eastAsia="Times New Roman" w:hAnsi="Arial" w:cs="Arial"/>
                  <w:color w:val="000000"/>
                  <w:sz w:val="20"/>
                  <w:szCs w:val="20"/>
                  <w:lang w:val="nl-NL"/>
                </w:rPr>
                <w:t>ersie van</w:t>
              </w:r>
            </w:ins>
            <w:r w:rsidR="001C7151" w:rsidRPr="00CF3C78">
              <w:rPr>
                <w:rFonts w:ascii="Arial" w:eastAsia="Times New Roman" w:hAnsi="Arial" w:cs="Arial"/>
                <w:color w:val="000000"/>
                <w:sz w:val="20"/>
                <w:szCs w:val="20"/>
                <w:lang w:val="nl-NL"/>
              </w:rPr>
              <w:t xml:space="preserve">  </w:t>
            </w:r>
            <w:r w:rsidRPr="00CD63CD">
              <w:rPr>
                <w:rFonts w:ascii="Arial" w:eastAsia="Times New Roman" w:hAnsi="Arial" w:cs="Arial"/>
                <w:color w:val="000000"/>
                <w:sz w:val="20"/>
                <w:szCs w:val="20"/>
              </w:rPr>
              <w:fldChar w:fldCharType="begin" w:fldLock="1"/>
            </w:r>
            <w:r w:rsidR="001C7151" w:rsidRPr="00CF3C78">
              <w:rPr>
                <w:rFonts w:ascii="Arial" w:eastAsia="Times New Roman" w:hAnsi="Arial" w:cs="Arial"/>
                <w:color w:val="000000"/>
                <w:sz w:val="20"/>
                <w:szCs w:val="20"/>
                <w:lang w:val="nl-NL"/>
              </w:rPr>
              <w:instrText>MERGEFIELD Element.Name</w:instrText>
            </w:r>
            <w:r w:rsidRPr="00CD63CD">
              <w:rPr>
                <w:rFonts w:ascii="Arial" w:eastAsia="Times New Roman" w:hAnsi="Arial" w:cs="Arial"/>
                <w:color w:val="000000"/>
                <w:sz w:val="20"/>
                <w:szCs w:val="20"/>
              </w:rPr>
              <w:fldChar w:fldCharType="separate"/>
            </w:r>
            <w:r w:rsidR="001C7151" w:rsidRPr="00CF3C78">
              <w:rPr>
                <w:rFonts w:ascii="Arial" w:eastAsia="Times New Roman" w:hAnsi="Arial" w:cs="Arial"/>
                <w:color w:val="000000"/>
                <w:sz w:val="20"/>
                <w:szCs w:val="20"/>
                <w:lang w:val="nl-NL"/>
              </w:rPr>
              <w:t>ZAAKTYPE</w:t>
            </w:r>
            <w:r w:rsidRPr="00CD63CD">
              <w:rPr>
                <w:rFonts w:ascii="Arial" w:eastAsia="Times New Roman" w:hAnsi="Arial" w:cs="Arial"/>
                <w:color w:val="000000"/>
                <w:sz w:val="20"/>
                <w:szCs w:val="20"/>
              </w:rPr>
              <w:fldChar w:fldCharType="end"/>
            </w:r>
            <w:r w:rsidR="001C7151" w:rsidRPr="00CF3C78">
              <w:rPr>
                <w:rFonts w:ascii="Arial" w:eastAsia="Times New Roman" w:hAnsi="Arial" w:cs="Arial"/>
                <w:color w:val="000000"/>
                <w:sz w:val="20"/>
                <w:szCs w:val="20"/>
                <w:lang w:val="nl-NL"/>
              </w:rPr>
              <w:t xml:space="preserve">  </w:t>
            </w:r>
          </w:p>
        </w:tc>
        <w:tc>
          <w:tcPr>
            <w:tcW w:w="1350" w:type="dxa"/>
            <w:tcBorders>
              <w:top w:val="nil"/>
              <w:left w:val="nil"/>
              <w:right w:val="nil"/>
            </w:tcBorders>
          </w:tcPr>
          <w:p w14:paraId="42DA07F6"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14:paraId="7E2D8B10" w14:textId="77777777" w:rsidTr="009B0115">
        <w:tc>
          <w:tcPr>
            <w:tcW w:w="3600" w:type="dxa"/>
            <w:tcBorders>
              <w:top w:val="nil"/>
              <w:left w:val="nil"/>
              <w:bottom w:val="nil"/>
              <w:right w:val="nil"/>
            </w:tcBorders>
          </w:tcPr>
          <w:p w14:paraId="0C9446D1"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14:paraId="2F6D64CB" w14:textId="77777777"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Connector.Name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kent</w:t>
            </w:r>
            <w:r w:rsidRPr="00CD63CD">
              <w:rPr>
                <w:rFonts w:ascii="Arial" w:hAnsi="Arial" w:cs="Arial"/>
                <w:sz w:val="20"/>
                <w:szCs w:val="20"/>
                <w:lang w:val="en-AU"/>
              </w:rPr>
              <w:fldChar w:fldCharType="end"/>
            </w:r>
            <w:r w:rsidR="001C7151" w:rsidRPr="00CD63CD">
              <w:rPr>
                <w:rFonts w:ascii="Arial" w:eastAsia="Times New Roman" w:hAnsi="Arial" w:cs="Arial"/>
                <w:color w:val="000000"/>
                <w:sz w:val="20"/>
                <w:szCs w:val="20"/>
              </w:rPr>
              <w:t xml:space="preserve">   </w:t>
            </w:r>
            <w:del w:id="9448" w:author="Arjan" w:date="2013-02-04T14:12:00Z">
              <w:r w:rsidRPr="00CD63CD" w:rsidDel="00CD63CD">
                <w:rPr>
                  <w:rFonts w:ascii="Arial" w:eastAsia="Times New Roman" w:hAnsi="Arial" w:cs="Arial"/>
                  <w:color w:val="000000"/>
                  <w:sz w:val="20"/>
                  <w:szCs w:val="20"/>
                </w:rPr>
                <w:fldChar w:fldCharType="begin" w:fldLock="1"/>
              </w:r>
              <w:r w:rsidR="001C7151" w:rsidRPr="00CD63CD" w:rsidDel="00CD63CD">
                <w:rPr>
                  <w:rFonts w:ascii="Arial" w:eastAsia="Times New Roman" w:hAnsi="Arial" w:cs="Arial"/>
                  <w:color w:val="000000"/>
                  <w:sz w:val="20"/>
                  <w:szCs w:val="20"/>
                </w:rPr>
                <w:delInstrText>MERGEFIELD Element.Name</w:delInstrText>
              </w:r>
              <w:r w:rsidRPr="00CD63CD" w:rsidDel="00CD63CD">
                <w:rPr>
                  <w:rFonts w:ascii="Arial" w:eastAsia="Times New Roman" w:hAnsi="Arial" w:cs="Arial"/>
                  <w:color w:val="000000"/>
                  <w:sz w:val="20"/>
                  <w:szCs w:val="20"/>
                </w:rPr>
                <w:fldChar w:fldCharType="separate"/>
              </w:r>
              <w:r w:rsidR="001C7151" w:rsidRPr="00CD63CD" w:rsidDel="00CD63CD">
                <w:rPr>
                  <w:rFonts w:ascii="Arial" w:eastAsia="Times New Roman" w:hAnsi="Arial" w:cs="Arial"/>
                  <w:color w:val="000000"/>
                  <w:sz w:val="20"/>
                  <w:szCs w:val="20"/>
                </w:rPr>
                <w:delText>DOCUMENT</w:delText>
              </w:r>
              <w:r w:rsidRPr="00CD63CD" w:rsidDel="00CD63CD">
                <w:rPr>
                  <w:rFonts w:ascii="Arial" w:eastAsia="Times New Roman" w:hAnsi="Arial" w:cs="Arial"/>
                  <w:color w:val="000000"/>
                  <w:sz w:val="20"/>
                  <w:szCs w:val="20"/>
                </w:rPr>
                <w:fldChar w:fldCharType="end"/>
              </w:r>
            </w:del>
            <w:ins w:id="9449" w:author="Arjan" w:date="2013-02-04T14:12:00Z">
              <w:r w:rsidR="001C7151">
                <w:rPr>
                  <w:rFonts w:ascii="Arial" w:eastAsia="Times New Roman" w:hAnsi="Arial" w:cs="Arial"/>
                  <w:color w:val="000000"/>
                  <w:sz w:val="20"/>
                  <w:szCs w:val="20"/>
                </w:rPr>
                <w:t>INFORMATIEOBJECT</w:t>
              </w:r>
            </w:ins>
            <w:r w:rsidR="001C7151" w:rsidRPr="00CD63CD">
              <w:rPr>
                <w:rFonts w:ascii="Arial" w:eastAsia="Times New Roman" w:hAnsi="Arial" w:cs="Arial"/>
                <w:color w:val="000000"/>
                <w:sz w:val="20"/>
                <w:szCs w:val="20"/>
              </w:rPr>
              <w:t xml:space="preserve">  </w:t>
            </w:r>
          </w:p>
        </w:tc>
        <w:tc>
          <w:tcPr>
            <w:tcW w:w="1350" w:type="dxa"/>
            <w:tcBorders>
              <w:top w:val="nil"/>
              <w:left w:val="nil"/>
              <w:bottom w:val="nil"/>
              <w:right w:val="nil"/>
            </w:tcBorders>
          </w:tcPr>
          <w:p w14:paraId="12C08150"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5C3C09" w:rsidRPr="005C3C09" w14:paraId="64251D4E" w14:textId="77777777" w:rsidTr="009B0115">
        <w:tc>
          <w:tcPr>
            <w:tcW w:w="3600" w:type="dxa"/>
            <w:tcBorders>
              <w:top w:val="nil"/>
              <w:left w:val="nil"/>
              <w:bottom w:val="nil"/>
              <w:right w:val="nil"/>
            </w:tcBorders>
          </w:tcPr>
          <w:p w14:paraId="7BECE5D7" w14:textId="77777777" w:rsidR="005C3C09" w:rsidRPr="00CD63CD" w:rsidRDefault="005C3C09" w:rsidP="002E7926">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14:paraId="4A3A6D0E" w14:textId="74FB4A2B" w:rsidR="005C3C09" w:rsidRPr="005C3C09" w:rsidRDefault="005C3C09" w:rsidP="002E7926">
            <w:pPr>
              <w:autoSpaceDE w:val="0"/>
              <w:autoSpaceDN w:val="0"/>
              <w:adjustRightInd w:val="0"/>
              <w:spacing w:after="0" w:line="240" w:lineRule="auto"/>
              <w:rPr>
                <w:rFonts w:ascii="Arial" w:hAnsi="Arial" w:cs="Arial"/>
                <w:sz w:val="20"/>
                <w:szCs w:val="20"/>
                <w:lang w:val="nl-NL"/>
              </w:rPr>
            </w:pPr>
            <w:r w:rsidRPr="005C3C09">
              <w:rPr>
                <w:rFonts w:ascii="Arial" w:hAnsi="Arial" w:cs="Arial"/>
                <w:sz w:val="20"/>
                <w:szCs w:val="20"/>
                <w:lang w:val="nl-NL"/>
              </w:rPr>
              <w:t xml:space="preserve">ZAAK </w:t>
            </w:r>
            <w:del w:id="9450" w:author="Arjan Kloosterboer" w:date="2018-06-17T22:49:00Z">
              <w:r w:rsidRPr="005C3C09" w:rsidDel="005C3C09">
                <w:rPr>
                  <w:rFonts w:ascii="Arial" w:hAnsi="Arial" w:cs="Arial"/>
                  <w:sz w:val="20"/>
                  <w:szCs w:val="20"/>
                  <w:lang w:val="nl-NL"/>
                </w:rPr>
                <w:delText xml:space="preserve">heeft </w:delText>
              </w:r>
            </w:del>
            <w:r w:rsidRPr="005C3C09">
              <w:rPr>
                <w:rFonts w:ascii="Arial" w:hAnsi="Arial" w:cs="Arial"/>
                <w:sz w:val="20"/>
                <w:szCs w:val="20"/>
                <w:lang w:val="nl-NL"/>
              </w:rPr>
              <w:t>betre</w:t>
            </w:r>
            <w:ins w:id="9451" w:author="Arjan Kloosterboer" w:date="2018-06-17T22:49:00Z">
              <w:r>
                <w:rPr>
                  <w:rFonts w:ascii="Arial" w:hAnsi="Arial" w:cs="Arial"/>
                  <w:sz w:val="20"/>
                  <w:szCs w:val="20"/>
                  <w:lang w:val="nl-NL"/>
                </w:rPr>
                <w:t>ft</w:t>
              </w:r>
            </w:ins>
            <w:del w:id="9452" w:author="Arjan Kloosterboer" w:date="2018-06-17T22:49:00Z">
              <w:r w:rsidRPr="005C3C09" w:rsidDel="005C3C09">
                <w:rPr>
                  <w:rFonts w:ascii="Arial" w:hAnsi="Arial" w:cs="Arial"/>
                  <w:sz w:val="20"/>
                  <w:szCs w:val="20"/>
                  <w:lang w:val="nl-NL"/>
                </w:rPr>
                <w:delText>kking op</w:delText>
              </w:r>
            </w:del>
            <w:r w:rsidRPr="005C3C09">
              <w:rPr>
                <w:rFonts w:ascii="Arial" w:hAnsi="Arial" w:cs="Arial"/>
                <w:sz w:val="20"/>
                <w:szCs w:val="20"/>
                <w:lang w:val="nl-NL"/>
              </w:rPr>
              <w:t xml:space="preserve"> </w:t>
            </w:r>
            <w:del w:id="9453" w:author="Arjan Kloosterboer" w:date="2018-06-17T22:49:00Z">
              <w:r w:rsidRPr="005C3C09" w:rsidDel="005C3C09">
                <w:rPr>
                  <w:rFonts w:ascii="Arial" w:hAnsi="Arial" w:cs="Arial"/>
                  <w:sz w:val="20"/>
                  <w:szCs w:val="20"/>
                  <w:lang w:val="nl-NL"/>
                </w:rPr>
                <w:delText>ZAA</w:delText>
              </w:r>
              <w:r w:rsidDel="005C3C09">
                <w:rPr>
                  <w:rFonts w:ascii="Arial" w:hAnsi="Arial" w:cs="Arial"/>
                  <w:sz w:val="20"/>
                  <w:szCs w:val="20"/>
                  <w:lang w:val="nl-NL"/>
                </w:rPr>
                <w:delText>K</w:delText>
              </w:r>
            </w:del>
            <w:r>
              <w:rPr>
                <w:rFonts w:ascii="Arial" w:hAnsi="Arial" w:cs="Arial"/>
                <w:sz w:val="20"/>
                <w:szCs w:val="20"/>
                <w:lang w:val="nl-NL"/>
              </w:rPr>
              <w:t>OBJECT</w:t>
            </w:r>
          </w:p>
        </w:tc>
        <w:tc>
          <w:tcPr>
            <w:tcW w:w="1350" w:type="dxa"/>
            <w:tcBorders>
              <w:top w:val="nil"/>
              <w:left w:val="nil"/>
              <w:bottom w:val="nil"/>
              <w:right w:val="nil"/>
            </w:tcBorders>
          </w:tcPr>
          <w:p w14:paraId="3E7686FB" w14:textId="4E0BFC36" w:rsidR="005C3C09" w:rsidRPr="005C3C09" w:rsidRDefault="005C3C09" w:rsidP="002E7926">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KING</w:t>
            </w:r>
          </w:p>
        </w:tc>
      </w:tr>
      <w:tr w:rsidR="009B0115" w:rsidRPr="00CD63CD" w14:paraId="541B2BD1" w14:textId="77777777" w:rsidTr="002E7926">
        <w:trPr>
          <w:ins w:id="9454" w:author="Arjan Kloosterboer" w:date="2018-06-14T22:10:00Z"/>
        </w:trPr>
        <w:tc>
          <w:tcPr>
            <w:tcW w:w="3600" w:type="dxa"/>
            <w:tcBorders>
              <w:top w:val="nil"/>
              <w:left w:val="nil"/>
              <w:bottom w:val="single" w:sz="4" w:space="0" w:color="auto"/>
              <w:right w:val="nil"/>
            </w:tcBorders>
          </w:tcPr>
          <w:p w14:paraId="700488B8" w14:textId="77777777" w:rsidR="009B0115" w:rsidRPr="005C3C09" w:rsidRDefault="009B0115" w:rsidP="002E7926">
            <w:pPr>
              <w:autoSpaceDE w:val="0"/>
              <w:autoSpaceDN w:val="0"/>
              <w:adjustRightInd w:val="0"/>
              <w:spacing w:after="0" w:line="240" w:lineRule="auto"/>
              <w:rPr>
                <w:ins w:id="9455" w:author="Arjan Kloosterboer" w:date="2018-06-14T22:10:00Z"/>
                <w:rFonts w:ascii="Arial" w:eastAsia="Times New Roman" w:hAnsi="Arial" w:cs="Arial"/>
                <w:color w:val="000000"/>
                <w:sz w:val="20"/>
                <w:szCs w:val="20"/>
                <w:lang w:val="nl-NL"/>
              </w:rPr>
            </w:pPr>
          </w:p>
        </w:tc>
        <w:tc>
          <w:tcPr>
            <w:tcW w:w="4410" w:type="dxa"/>
            <w:gridSpan w:val="2"/>
            <w:tcBorders>
              <w:top w:val="nil"/>
              <w:left w:val="nil"/>
              <w:bottom w:val="single" w:sz="4" w:space="0" w:color="auto"/>
              <w:right w:val="nil"/>
            </w:tcBorders>
          </w:tcPr>
          <w:p w14:paraId="78FDED08" w14:textId="77F265EB" w:rsidR="009B0115" w:rsidRPr="00CD63CD" w:rsidRDefault="009B0115" w:rsidP="002E7926">
            <w:pPr>
              <w:autoSpaceDE w:val="0"/>
              <w:autoSpaceDN w:val="0"/>
              <w:adjustRightInd w:val="0"/>
              <w:spacing w:after="0" w:line="240" w:lineRule="auto"/>
              <w:rPr>
                <w:ins w:id="9456" w:author="Arjan Kloosterboer" w:date="2018-06-14T22:10:00Z"/>
                <w:rFonts w:ascii="Arial" w:hAnsi="Arial" w:cs="Arial"/>
                <w:sz w:val="20"/>
                <w:szCs w:val="20"/>
                <w:lang w:val="en-AU"/>
              </w:rPr>
            </w:pPr>
            <w:ins w:id="9457" w:author="Arjan Kloosterboer" w:date="2018-06-14T22:11:00Z">
              <w:r>
                <w:rPr>
                  <w:rFonts w:ascii="Arial" w:hAnsi="Arial" w:cs="Arial"/>
                  <w:sz w:val="20"/>
                  <w:szCs w:val="20"/>
                  <w:lang w:val="en-AU"/>
                </w:rPr>
                <w:t>heeft bij afronding RESULTAATTYPE</w:t>
              </w:r>
            </w:ins>
          </w:p>
        </w:tc>
        <w:tc>
          <w:tcPr>
            <w:tcW w:w="1350" w:type="dxa"/>
            <w:tcBorders>
              <w:top w:val="nil"/>
              <w:left w:val="nil"/>
              <w:bottom w:val="single" w:sz="4" w:space="0" w:color="auto"/>
              <w:right w:val="nil"/>
            </w:tcBorders>
          </w:tcPr>
          <w:p w14:paraId="407B4537" w14:textId="0D513A73" w:rsidR="009B0115" w:rsidRPr="00CD63CD" w:rsidRDefault="009B0115" w:rsidP="002E7926">
            <w:pPr>
              <w:autoSpaceDE w:val="0"/>
              <w:autoSpaceDN w:val="0"/>
              <w:adjustRightInd w:val="0"/>
              <w:spacing w:after="0" w:line="240" w:lineRule="auto"/>
              <w:rPr>
                <w:ins w:id="9458" w:author="Arjan Kloosterboer" w:date="2018-06-14T22:10:00Z"/>
                <w:rFonts w:ascii="Arial" w:eastAsia="Times New Roman" w:hAnsi="Arial" w:cs="Arial"/>
                <w:color w:val="000000"/>
                <w:sz w:val="20"/>
                <w:szCs w:val="20"/>
              </w:rPr>
            </w:pPr>
            <w:ins w:id="9459" w:author="Arjan Kloosterboer" w:date="2018-06-14T22:11:00Z">
              <w:r>
                <w:rPr>
                  <w:rFonts w:ascii="Arial" w:eastAsia="Times New Roman" w:hAnsi="Arial" w:cs="Arial"/>
                  <w:color w:val="000000"/>
                  <w:sz w:val="20"/>
                  <w:szCs w:val="20"/>
                </w:rPr>
                <w:t>VNG-R</w:t>
              </w:r>
            </w:ins>
          </w:p>
        </w:tc>
      </w:tr>
    </w:tbl>
    <w:p w14:paraId="343CDD13" w14:textId="77777777" w:rsidR="00696938" w:rsidRDefault="00696938" w:rsidP="00EE4D07"/>
    <w:p w14:paraId="1DF9E9E9" w14:textId="77777777" w:rsidR="00EE4D07" w:rsidRPr="00DD0F4F" w:rsidRDefault="00EE4D07" w:rsidP="00EE4D07">
      <w:pPr>
        <w:pStyle w:val="Kop3"/>
        <w:rPr>
          <w:noProof/>
          <w:lang w:val="nl-NL"/>
        </w:rPr>
      </w:pPr>
      <w:bookmarkStart w:id="9460" w:name="_Ref361129776"/>
      <w:bookmarkStart w:id="9461" w:name="_Toc517094727"/>
      <w:r w:rsidRPr="00DD0F4F">
        <w:rPr>
          <w:noProof/>
          <w:lang w:val="nl-NL"/>
        </w:rPr>
        <w:t>Hoofd- en deelzaken</w:t>
      </w:r>
      <w:r w:rsidR="00235FE4" w:rsidRPr="00DD0F4F">
        <w:rPr>
          <w:noProof/>
          <w:lang w:val="nl-NL"/>
        </w:rPr>
        <w:t xml:space="preserve"> en gerelateerde zaken</w:t>
      </w:r>
      <w:bookmarkEnd w:id="9460"/>
      <w:bookmarkEnd w:id="9461"/>
    </w:p>
    <w:p w14:paraId="178F587A" w14:textId="77777777" w:rsidR="00AF5C29" w:rsidRPr="00DD0F4F" w:rsidRDefault="00AF5C29" w:rsidP="00AF5C29">
      <w:pPr>
        <w:rPr>
          <w:lang w:val="nl-NL"/>
        </w:rPr>
      </w:pPr>
      <w:r w:rsidRPr="00DD0F4F">
        <w:rPr>
          <w:lang w:val="nl-NL"/>
        </w:rPr>
        <w:t xml:space="preserve">Wat een zaak is, dat weten we: “Een samenhangende hoeveelheid werk met een welgedefinieerde aanleiding en een welgedefinieerd eindresultaat, waarvan kwaliteit en doorlooptijd bewaakt moeten worden”. Maar hoe ver gaat dit, wat scharen we allemaal onder één zaak? Hoe verhoudt een zaak zich tot de aanleiding? Is er per aanleiding altijd één zaak of kunnen dit er toch meer zijn? Wat te doen als  het niet lukt om hetgeen gevraagd is te produceren vanuit één zaak? Zijn deelzaken dan een oplossing? </w:t>
      </w:r>
      <w:r w:rsidR="00367362" w:rsidRPr="00DD0F4F">
        <w:rPr>
          <w:lang w:val="nl-NL"/>
        </w:rPr>
        <w:t xml:space="preserve">Of gerelateerde zaken? </w:t>
      </w:r>
      <w:r w:rsidRPr="00DD0F4F">
        <w:rPr>
          <w:lang w:val="nl-NL"/>
        </w:rPr>
        <w:t>In de praktijk is het niet eenduidig wat het begin en einde van een zaak vormt</w:t>
      </w:r>
      <w:r w:rsidR="00367362" w:rsidRPr="00DD0F4F">
        <w:rPr>
          <w:lang w:val="nl-NL"/>
        </w:rPr>
        <w:t>,</w:t>
      </w:r>
      <w:r w:rsidRPr="00DD0F4F">
        <w:rPr>
          <w:lang w:val="nl-NL"/>
        </w:rPr>
        <w:t xml:space="preserve"> wanneer deelzaken toegepast worden</w:t>
      </w:r>
      <w:r w:rsidR="00367362" w:rsidRPr="00DD0F4F">
        <w:rPr>
          <w:lang w:val="nl-NL"/>
        </w:rPr>
        <w:t xml:space="preserve"> en wat de rol is van gerelateerde zaken</w:t>
      </w:r>
      <w:r w:rsidRPr="00DD0F4F">
        <w:rPr>
          <w:lang w:val="nl-NL"/>
        </w:rPr>
        <w:t xml:space="preserve">. De </w:t>
      </w:r>
      <w:r w:rsidRPr="00DD0F4F">
        <w:rPr>
          <w:lang w:val="nl-NL"/>
        </w:rPr>
        <w:lastRenderedPageBreak/>
        <w:t xml:space="preserve">ene organisatie gaat daar anders mee om dan de andere. Bij het samenwerken aan zaken in ketens en bij de uitwisseling van informatie over zaken kan dit tot problemen leiden. </w:t>
      </w:r>
      <w:r w:rsidR="00924A0D" w:rsidRPr="00DD0F4F">
        <w:rPr>
          <w:lang w:val="nl-NL"/>
        </w:rPr>
        <w:br/>
      </w:r>
      <w:r w:rsidRPr="00DD0F4F">
        <w:rPr>
          <w:lang w:val="nl-NL"/>
        </w:rPr>
        <w:t>Deze onderwerpen zijn in de werkgroep uitvoerig en bij herhaling besproken. Dit leidt tot het volgende beeld aangaande de afbakening van zaken</w:t>
      </w:r>
      <w:r w:rsidR="00924A0D" w:rsidRPr="00DD0F4F">
        <w:rPr>
          <w:lang w:val="nl-NL"/>
        </w:rPr>
        <w:t>,</w:t>
      </w:r>
      <w:r w:rsidRPr="00DD0F4F">
        <w:rPr>
          <w:lang w:val="nl-NL"/>
        </w:rPr>
        <w:t xml:space="preserve"> het toepassen van deelzaken</w:t>
      </w:r>
      <w:r w:rsidR="00924A0D" w:rsidRPr="00DD0F4F">
        <w:rPr>
          <w:lang w:val="nl-NL"/>
        </w:rPr>
        <w:t xml:space="preserve"> en relaties tussen zaken</w:t>
      </w:r>
      <w:r w:rsidRPr="00DD0F4F">
        <w:rPr>
          <w:lang w:val="nl-NL"/>
        </w:rPr>
        <w:t xml:space="preserve">. </w:t>
      </w:r>
    </w:p>
    <w:p w14:paraId="71420913" w14:textId="77777777" w:rsidR="00AF5C29" w:rsidRPr="00DD0F4F" w:rsidRDefault="00AF5C29" w:rsidP="006A14EC">
      <w:pPr>
        <w:keepNext/>
        <w:autoSpaceDE w:val="0"/>
        <w:autoSpaceDN w:val="0"/>
        <w:adjustRightInd w:val="0"/>
        <w:spacing w:after="0" w:line="360" w:lineRule="auto"/>
        <w:rPr>
          <w:rFonts w:cs="ArialMT"/>
          <w:b/>
          <w:color w:val="000000"/>
          <w:lang w:val="nl-NL"/>
        </w:rPr>
      </w:pPr>
      <w:r w:rsidRPr="00DD0F4F">
        <w:rPr>
          <w:rFonts w:cs="ArialMT"/>
          <w:b/>
          <w:color w:val="000000"/>
          <w:lang w:val="nl-NL"/>
        </w:rPr>
        <w:t>Wat behoort er tot één zaak?</w:t>
      </w:r>
    </w:p>
    <w:p w14:paraId="0D63060E" w14:textId="77777777" w:rsidR="00AF5C29" w:rsidRPr="00C05E06" w:rsidRDefault="00AF5C29" w:rsidP="00C05E06">
      <w:pPr>
        <w:spacing w:after="0"/>
      </w:pPr>
      <w:r w:rsidRPr="00DD0F4F">
        <w:rPr>
          <w:lang w:val="nl-NL"/>
        </w:rPr>
        <w:t xml:space="preserve">Welke samenhangende hoeveelheid werk vormt één zaak en waar begint een volgende zaak? In de definitie van de zaak wordt begin- en eindpunt gemarkeerd met “een welgedefinieerde aanleiding” respectievelijk “een welgedefinieerd eindresultaat”. Ook al wordt het niet eenduidig aangegeven, bedoeld is dat het resultaat teruggrijpt op die aanleiding. Het resultaat is het ‘antwoord‘ op de aanleiding, aanleiding en resultaat zijn met elkaar verbonden. Als dit niet zo zou zijn, dan is telkens de vraag welk eindresultaat het einde van de zaak markeert. Dat zou de uitvoering van de zaak onbeheersbaar maken: de zaak kan haast eindeloos duren en de doorlooptijd is amper of niet te bewaken. </w:t>
      </w:r>
      <w:r w:rsidRPr="00DD0F4F">
        <w:rPr>
          <w:lang w:val="nl-NL"/>
        </w:rPr>
        <w:br/>
      </w:r>
      <w:r w:rsidRPr="00C05E06">
        <w:t>Voorbeelden:</w:t>
      </w:r>
    </w:p>
    <w:p w14:paraId="2AEC0D25" w14:textId="77777777" w:rsidR="003D77B4" w:rsidRDefault="00AF5C29">
      <w:pPr>
        <w:pStyle w:val="Lijstalinea"/>
        <w:numPr>
          <w:ilvl w:val="0"/>
          <w:numId w:val="8"/>
        </w:numPr>
        <w:autoSpaceDE w:val="0"/>
        <w:autoSpaceDN w:val="0"/>
        <w:adjustRightInd w:val="0"/>
        <w:spacing w:after="0" w:line="240" w:lineRule="auto"/>
        <w:rPr>
          <w:rFonts w:cs="ArialMT"/>
          <w:color w:val="000000"/>
          <w:lang w:val="nl-NL"/>
        </w:rPr>
      </w:pPr>
      <w:r w:rsidRPr="00DD0F4F">
        <w:rPr>
          <w:rFonts w:cs="ArialMT"/>
          <w:color w:val="000000"/>
          <w:lang w:val="nl-NL"/>
        </w:rPr>
        <w:t xml:space="preserve">De aanvraag van een vergunning leidt tot een zaak waarin de vergunningaanvraag behandeld wordt. Deze zaak wordt beëindigd met het opleveren van de vergunning, het weigeren van de vergunning of het buiten behandeling stellen van de aanvraag (en de bijbehorende administratieve afhandeling zoals publicatie en dossier-afsluiting). </w:t>
      </w:r>
    </w:p>
    <w:p w14:paraId="3CC117E9" w14:textId="77777777" w:rsidR="003D77B4" w:rsidRDefault="00AF5C29">
      <w:pPr>
        <w:pStyle w:val="Lijstalinea"/>
        <w:numPr>
          <w:ilvl w:val="0"/>
          <w:numId w:val="8"/>
        </w:numPr>
        <w:autoSpaceDE w:val="0"/>
        <w:autoSpaceDN w:val="0"/>
        <w:adjustRightInd w:val="0"/>
        <w:spacing w:after="0" w:line="240" w:lineRule="auto"/>
        <w:rPr>
          <w:rFonts w:cs="ArialMT"/>
          <w:color w:val="000000"/>
          <w:lang w:val="nl-NL"/>
        </w:rPr>
      </w:pPr>
      <w:r w:rsidRPr="00DD0F4F">
        <w:rPr>
          <w:rFonts w:cs="ArialMT"/>
          <w:color w:val="000000"/>
          <w:lang w:val="nl-NL"/>
        </w:rPr>
        <w:t xml:space="preserve">Een aanvraag voor Algemene bijstand leidt tot een zaak waarin beoordeeld wordt of de persoon daarvoor in aanmerking komt. De zaak wordt beëindigd met de uitspraak over het al dan niet toekennen van deze bijstand. Periodieke betalingen van deze bijstand maken geen deel uit van deze zaak.   </w:t>
      </w:r>
    </w:p>
    <w:p w14:paraId="56BF2CD2" w14:textId="77777777" w:rsidR="003D77B4" w:rsidRDefault="00AF5C29">
      <w:pPr>
        <w:pStyle w:val="Lijstalinea"/>
        <w:numPr>
          <w:ilvl w:val="0"/>
          <w:numId w:val="8"/>
        </w:numPr>
        <w:autoSpaceDE w:val="0"/>
        <w:autoSpaceDN w:val="0"/>
        <w:adjustRightInd w:val="0"/>
        <w:spacing w:after="0" w:line="240" w:lineRule="auto"/>
        <w:rPr>
          <w:rFonts w:cs="ArialMT"/>
          <w:color w:val="000000"/>
          <w:lang w:val="nl-NL"/>
        </w:rPr>
      </w:pPr>
      <w:r w:rsidRPr="00DD0F4F">
        <w:rPr>
          <w:rFonts w:cs="ArialMT"/>
          <w:color w:val="000000"/>
          <w:lang w:val="nl-NL"/>
        </w:rPr>
        <w:t xml:space="preserve">Een op de verleende of geweigerde vergunning of de afgewezen bijstandsaanvraag volgend bezwaar leidt tot een nieuwe zaak, het behandelen van het bezwaar, die wordt beëindigd met de uitspraak op het bezwaar. </w:t>
      </w:r>
    </w:p>
    <w:p w14:paraId="7F2752B2" w14:textId="77777777" w:rsidR="00AF5C29" w:rsidRPr="00DD0F4F" w:rsidRDefault="00AF5C29" w:rsidP="00AF5C29">
      <w:pPr>
        <w:autoSpaceDE w:val="0"/>
        <w:autoSpaceDN w:val="0"/>
        <w:adjustRightInd w:val="0"/>
        <w:spacing w:after="0" w:line="240" w:lineRule="auto"/>
        <w:rPr>
          <w:rFonts w:ascii="ArialMT" w:hAnsi="ArialMT" w:cs="ArialMT"/>
          <w:color w:val="000000"/>
          <w:sz w:val="20"/>
          <w:szCs w:val="20"/>
          <w:lang w:val="nl-NL"/>
        </w:rPr>
      </w:pPr>
    </w:p>
    <w:p w14:paraId="229C71C6" w14:textId="77777777" w:rsidR="00BA7994" w:rsidRPr="00DD0F4F" w:rsidRDefault="00AF5C29" w:rsidP="00C05E06">
      <w:pPr>
        <w:spacing w:after="0"/>
        <w:rPr>
          <w:lang w:val="nl-NL"/>
        </w:rPr>
      </w:pPr>
      <w:r w:rsidRPr="00DD0F4F">
        <w:rPr>
          <w:lang w:val="nl-NL"/>
        </w:rPr>
        <w:t>De vraag is vervolgens welke aanleidingen tot zaken leiden en welke niet. Het zaakgericht werken is ontstaan vanuit de behoefte tot verbetering van de dienstverlening door de overheid aan de samenleving (het ‘wat’). Het is daarbij niet relevant ‘hoe’ die overheid die dienstverlening realiseert. Aanleidingen voor zaken liggen dan ook in het contact van de samenleving met die overheid: vanuit het oogpunt van dienstverlening een vraag om (een) product(en) en/of dienst(en). Een zaak loopt dus altijd ‘van klant tot klant’, ongeacht de verschillende afdelingen of zelfs ketenpartners die betrokken zijn bij de levering van een product of dienst aan een burger of bedrijf</w:t>
      </w:r>
      <w:r w:rsidR="00BA7994" w:rsidRPr="00DD0F4F">
        <w:rPr>
          <w:lang w:val="nl-NL"/>
        </w:rPr>
        <w:t xml:space="preserve"> als antwoord op de gestelde vraag</w:t>
      </w:r>
      <w:r w:rsidRPr="00DD0F4F">
        <w:rPr>
          <w:lang w:val="nl-NL"/>
        </w:rPr>
        <w:t xml:space="preserve">. De analogie voor interne dienstverlening is eenvoudig te trekken. </w:t>
      </w:r>
      <w:r w:rsidR="00C05E06" w:rsidRPr="00DD0F4F">
        <w:rPr>
          <w:lang w:val="nl-NL"/>
        </w:rPr>
        <w:br/>
      </w:r>
      <w:r w:rsidRPr="00DD0F4F">
        <w:rPr>
          <w:lang w:val="nl-NL"/>
        </w:rPr>
        <w:t xml:space="preserve">We merken hierbij het volgende op. Er zijn zaken waar geen burger of bedrijf is die hierom verzoekt, bijvoorbeeld toezicht- en handhavingszaken. De aanvrager is hier impliciet het bestuur van de overheidsorganisatie, uit hoofde van hun taakstelling cq. de toegevoegde waarde die de overheidsorganisatie levert aan de samenleving. </w:t>
      </w:r>
    </w:p>
    <w:p w14:paraId="66C57D30" w14:textId="77777777" w:rsidR="00C05E06" w:rsidRPr="00DD0F4F" w:rsidRDefault="00BA7994" w:rsidP="00C05E06">
      <w:pPr>
        <w:spacing w:after="0"/>
        <w:rPr>
          <w:lang w:val="nl-NL"/>
        </w:rPr>
      </w:pPr>
      <w:r w:rsidRPr="00DD0F4F">
        <w:rPr>
          <w:lang w:val="nl-NL"/>
        </w:rPr>
        <w:t>Speciale aandacht behoeft in dit kader</w:t>
      </w:r>
      <w:r w:rsidR="00AF5C29" w:rsidRPr="00DD0F4F">
        <w:rPr>
          <w:lang w:val="nl-NL"/>
        </w:rPr>
        <w:t xml:space="preserve"> de samenwerking in ketens, gericht op het leveren van een product of dienst aan een burger of bedrijf</w:t>
      </w:r>
      <w:r w:rsidRPr="00DD0F4F">
        <w:rPr>
          <w:lang w:val="nl-NL"/>
        </w:rPr>
        <w:t xml:space="preserve"> waarbij meerdere partijen betrokken zijn</w:t>
      </w:r>
      <w:r w:rsidR="00AF5C29" w:rsidRPr="00DD0F4F">
        <w:rPr>
          <w:lang w:val="nl-NL"/>
        </w:rPr>
        <w:t xml:space="preserve">. Elke aanvraag leidt voor de aanvragende burger of bedrijf tot één zaak, ongeacht de partijen in de keten. Deze zaak ‘loopt’ bij de overheidsorganisatie die verantwoordelijk is voor de levering van de gevraagde producten en/of diensten. Als bij de uitvoering van deze </w:t>
      </w:r>
      <w:r w:rsidRPr="00DD0F4F">
        <w:rPr>
          <w:lang w:val="nl-NL"/>
        </w:rPr>
        <w:t>‘klant</w:t>
      </w:r>
      <w:r w:rsidR="00AF5C29" w:rsidRPr="00DD0F4F">
        <w:rPr>
          <w:lang w:val="nl-NL"/>
        </w:rPr>
        <w:t>zaak</w:t>
      </w:r>
      <w:r w:rsidRPr="00DD0F4F">
        <w:rPr>
          <w:lang w:val="nl-NL"/>
        </w:rPr>
        <w:t>’</w:t>
      </w:r>
      <w:r w:rsidR="00AF5C29" w:rsidRPr="00DD0F4F">
        <w:rPr>
          <w:lang w:val="nl-NL"/>
        </w:rPr>
        <w:t xml:space="preserve"> een ketenpartner betrokken is, dan kan deze organisatie zijn bijdrage aan de ‘klantzaak’ uitvoeren als zaak voor de eigen organisatie. </w:t>
      </w:r>
      <w:r w:rsidR="00AF5C29" w:rsidRPr="00DD0F4F">
        <w:rPr>
          <w:lang w:val="nl-NL"/>
        </w:rPr>
        <w:lastRenderedPageBreak/>
        <w:t xml:space="preserve">De naar de burger of bedrijf </w:t>
      </w:r>
      <w:r w:rsidRPr="00DD0F4F">
        <w:rPr>
          <w:lang w:val="nl-NL"/>
        </w:rPr>
        <w:t xml:space="preserve">cq. voor de ‘klantzaak’ </w:t>
      </w:r>
      <w:r w:rsidR="00AF5C29" w:rsidRPr="00DD0F4F">
        <w:rPr>
          <w:lang w:val="nl-NL"/>
        </w:rPr>
        <w:t xml:space="preserve">verantwoordelijke organisatie is dan de ‘klant’ voor de </w:t>
      </w:r>
      <w:r w:rsidRPr="00DD0F4F">
        <w:rPr>
          <w:lang w:val="nl-NL"/>
        </w:rPr>
        <w:t xml:space="preserve">zaak bij de </w:t>
      </w:r>
      <w:r w:rsidR="00AF5C29" w:rsidRPr="00DD0F4F">
        <w:rPr>
          <w:lang w:val="nl-NL"/>
        </w:rPr>
        <w:t xml:space="preserve">ketenpartner. </w:t>
      </w:r>
    </w:p>
    <w:p w14:paraId="4160867C" w14:textId="77777777" w:rsidR="00AF5C29" w:rsidRPr="00DD0F4F" w:rsidRDefault="00AF5C29" w:rsidP="00C05E06">
      <w:pPr>
        <w:spacing w:before="120" w:after="0"/>
        <w:rPr>
          <w:lang w:val="nl-NL"/>
        </w:rPr>
      </w:pPr>
      <w:r w:rsidRPr="00DD0F4F">
        <w:rPr>
          <w:lang w:val="nl-NL"/>
        </w:rPr>
        <w:t>Een en ander betekent dat een zaak behandeld worden door de uitvoering van één of meer bedrijfsprocessen zoals gedefinieerd in de GEMMA Procesarchitectuur</w:t>
      </w:r>
      <w:r w:rsidRPr="00C05E06">
        <w:rPr>
          <w:vertAlign w:val="superscript"/>
        </w:rPr>
        <w:footnoteReference w:id="1"/>
      </w:r>
      <w:r w:rsidRPr="00DD0F4F">
        <w:rPr>
          <w:lang w:val="nl-NL"/>
        </w:rPr>
        <w:t xml:space="preserve">: “een bedrijfsproces is een geordende reeks werkprocessen die binnen één organisatie wordt uitgevoerd met als doel om een (combinatie van) dienst(en) te leveren aan een burger, bedrijf of andere organisatie”. De afbakening van een zaak, het begin en het einde er van, is dus dezelfde als die van </w:t>
      </w:r>
      <w:r w:rsidR="000E4C1C" w:rsidRPr="00DD0F4F">
        <w:rPr>
          <w:lang w:val="nl-NL"/>
        </w:rPr>
        <w:t xml:space="preserve">een </w:t>
      </w:r>
      <w:r w:rsidRPr="00DD0F4F">
        <w:rPr>
          <w:lang w:val="nl-NL"/>
        </w:rPr>
        <w:t>bedrijfsproces: ‘van klant tot klant’. Onderdelen van bedrijfsprocessen vormen geen zelfstandige zaken.</w:t>
      </w:r>
    </w:p>
    <w:p w14:paraId="2F141A0A" w14:textId="77777777" w:rsidR="00AF5C29" w:rsidRPr="00DD0F4F" w:rsidRDefault="00AF5C29" w:rsidP="00C05E06">
      <w:pPr>
        <w:spacing w:after="0"/>
        <w:rPr>
          <w:lang w:val="nl-NL"/>
        </w:rPr>
      </w:pPr>
      <w:r w:rsidRPr="00DD0F4F">
        <w:rPr>
          <w:lang w:val="nl-NL"/>
        </w:rPr>
        <w:t xml:space="preserve">Elke zojuist onderscheiden aanleiding, de vraag van ‘een klant’, leidt tot één zaak. Dit betekent dat de ‘aanleider’ de omvang van de zaak bepaalt: hetgeen hij of zij aan </w:t>
      </w:r>
      <w:r w:rsidR="00FD22EB" w:rsidRPr="00DD0F4F">
        <w:rPr>
          <w:lang w:val="nl-NL"/>
        </w:rPr>
        <w:t xml:space="preserve">samenhangende </w:t>
      </w:r>
      <w:r w:rsidRPr="00DD0F4F">
        <w:rPr>
          <w:lang w:val="nl-NL"/>
        </w:rPr>
        <w:t>producten en/of diensten vraagt</w:t>
      </w:r>
      <w:r w:rsidR="00FD22EB" w:rsidRPr="00DD0F4F">
        <w:rPr>
          <w:lang w:val="nl-NL"/>
        </w:rPr>
        <w:t xml:space="preserve"> in relatie tot de aanleiding</w:t>
      </w:r>
      <w:r w:rsidRPr="00DD0F4F">
        <w:rPr>
          <w:lang w:val="nl-NL"/>
        </w:rPr>
        <w:t xml:space="preserve">. Elke vraag leidt aldus tot de uitvoering van één of meer bedrijfsprocessen waarmee de resultaten geleverd kunnen worden die een antwoord geven op de aanleiding voor die zaak. De zaak gaat over het ‘wat’: wat moet er gedaan worden om de resultaten te leveren die een antwoord geven op de aanleiding van de zaak, welke producten en/of diensten, binnen welke termijn, tegen welke kosten, etcetera. Een bedrijfsproces beschrijft het ‘hoe’: hoe worden die producten en diensten gemaakt, welke afdelingen zijn er bij betrokken, wie doen dat, wat doen ze, etcetera. </w:t>
      </w:r>
    </w:p>
    <w:p w14:paraId="3137C70D" w14:textId="77777777" w:rsidR="00AF5C29" w:rsidRPr="00C05E06" w:rsidRDefault="00AF5C29" w:rsidP="00C05E06">
      <w:pPr>
        <w:spacing w:after="0"/>
      </w:pPr>
      <w:r w:rsidRPr="00C05E06">
        <w:t>Voorbeelden:</w:t>
      </w:r>
    </w:p>
    <w:p w14:paraId="43DC1A42" w14:textId="77777777" w:rsidR="003D77B4" w:rsidRDefault="00AF5C29">
      <w:pPr>
        <w:pStyle w:val="Lijstalinea"/>
        <w:numPr>
          <w:ilvl w:val="0"/>
          <w:numId w:val="8"/>
        </w:numPr>
        <w:autoSpaceDE w:val="0"/>
        <w:autoSpaceDN w:val="0"/>
        <w:adjustRightInd w:val="0"/>
        <w:spacing w:after="0" w:line="240" w:lineRule="auto"/>
        <w:rPr>
          <w:rFonts w:cs="ArialMT"/>
          <w:color w:val="000000"/>
          <w:lang w:val="nl-NL"/>
        </w:rPr>
      </w:pPr>
      <w:r w:rsidRPr="00DD0F4F">
        <w:rPr>
          <w:rFonts w:cs="ArialMT"/>
          <w:color w:val="000000"/>
          <w:lang w:val="nl-NL"/>
        </w:rPr>
        <w:t>De aanvraag voor een vergunning, het verzoek om bijstand en het ingediende bezwaar zijn alle aanleidingen voor zaken.</w:t>
      </w:r>
    </w:p>
    <w:p w14:paraId="6DE83C53" w14:textId="77777777" w:rsidR="003D77B4" w:rsidRDefault="00AF5C29">
      <w:pPr>
        <w:pStyle w:val="Lijstalinea"/>
        <w:numPr>
          <w:ilvl w:val="0"/>
          <w:numId w:val="8"/>
        </w:numPr>
        <w:autoSpaceDE w:val="0"/>
        <w:autoSpaceDN w:val="0"/>
        <w:adjustRightInd w:val="0"/>
        <w:spacing w:after="0" w:line="240" w:lineRule="auto"/>
        <w:rPr>
          <w:rFonts w:cs="ArialMT"/>
          <w:color w:val="000000"/>
          <w:lang w:val="nl-NL"/>
        </w:rPr>
      </w:pPr>
      <w:r w:rsidRPr="00DD0F4F">
        <w:rPr>
          <w:rFonts w:cs="ArialMT"/>
          <w:color w:val="000000"/>
          <w:lang w:val="nl-NL"/>
        </w:rPr>
        <w:t xml:space="preserve">Het insturen door een burger of bedrijf van aanvullende informatie in het kader van de behandeling van de aanvraag voor een vergunning of een verzoek om bijstand leidt niet tot een nieuwe zaak (maar wordt behandeld in het kader van de reeds lopende zaak). </w:t>
      </w:r>
    </w:p>
    <w:p w14:paraId="015F4101" w14:textId="77777777" w:rsidR="003D77B4" w:rsidRDefault="00AF5C29">
      <w:pPr>
        <w:pStyle w:val="Lijstalinea"/>
        <w:numPr>
          <w:ilvl w:val="0"/>
          <w:numId w:val="8"/>
        </w:numPr>
        <w:autoSpaceDE w:val="0"/>
        <w:autoSpaceDN w:val="0"/>
        <w:adjustRightInd w:val="0"/>
        <w:spacing w:after="0" w:line="240" w:lineRule="auto"/>
        <w:rPr>
          <w:rFonts w:cs="ArialMT"/>
          <w:color w:val="000000"/>
          <w:lang w:val="nl-NL"/>
        </w:rPr>
      </w:pPr>
      <w:r w:rsidRPr="00DD0F4F">
        <w:rPr>
          <w:rFonts w:cs="ArialMT"/>
          <w:color w:val="000000"/>
          <w:lang w:val="nl-NL"/>
        </w:rPr>
        <w:t xml:space="preserve">Het gelijktijdig aanvragen van een paspoort en een verklaring van onbesproken gedrag (omdat de persoon in kwestie beide nodig heeft om toegelaten te worden tot de USA) leidt tot één zaak, ongeacht of de levering daarvan plaatst vindt door middel van de uitvoering van één of twee bedrijfsprocessen. </w:t>
      </w:r>
    </w:p>
    <w:p w14:paraId="3E4D78CA" w14:textId="77777777" w:rsidR="00AF5C29" w:rsidRPr="00DD0F4F" w:rsidRDefault="00AF5C29" w:rsidP="00AF5C29">
      <w:pPr>
        <w:autoSpaceDE w:val="0"/>
        <w:autoSpaceDN w:val="0"/>
        <w:adjustRightInd w:val="0"/>
        <w:spacing w:after="0" w:line="240" w:lineRule="auto"/>
        <w:rPr>
          <w:rFonts w:ascii="ArialMT" w:hAnsi="ArialMT" w:cs="ArialMT"/>
          <w:color w:val="000000"/>
          <w:sz w:val="20"/>
          <w:szCs w:val="20"/>
          <w:lang w:val="nl-NL"/>
        </w:rPr>
      </w:pPr>
    </w:p>
    <w:p w14:paraId="3D1FA46B" w14:textId="77777777" w:rsidR="00497649" w:rsidRPr="00DD0F4F" w:rsidRDefault="00497649" w:rsidP="00497649">
      <w:pPr>
        <w:autoSpaceDE w:val="0"/>
        <w:autoSpaceDN w:val="0"/>
        <w:adjustRightInd w:val="0"/>
        <w:spacing w:after="0" w:line="360" w:lineRule="auto"/>
        <w:rPr>
          <w:rFonts w:cs="ArialMT"/>
          <w:b/>
          <w:color w:val="000000"/>
          <w:lang w:val="nl-NL"/>
        </w:rPr>
      </w:pPr>
      <w:r w:rsidRPr="00DD0F4F">
        <w:rPr>
          <w:rFonts w:cs="ArialMT"/>
          <w:b/>
          <w:color w:val="000000"/>
          <w:lang w:val="nl-NL"/>
        </w:rPr>
        <w:t>Gebruik van deelzaken</w:t>
      </w:r>
    </w:p>
    <w:p w14:paraId="01F3634F" w14:textId="77777777" w:rsidR="00497649" w:rsidRPr="00DD0F4F" w:rsidRDefault="00497649" w:rsidP="00497649">
      <w:pPr>
        <w:spacing w:after="0"/>
        <w:rPr>
          <w:lang w:val="nl-NL"/>
        </w:rPr>
      </w:pPr>
      <w:r w:rsidRPr="00DD0F4F">
        <w:rPr>
          <w:lang w:val="nl-NL"/>
        </w:rPr>
        <w:t>Hiervoor schreven we dat een zaak zich richt op het ‘wat’ en niet op het ‘hoe’ aangaande het reageren op een aanleiding. De afbakening van zaken komt overeen met die van bedrijfsprocessen: ´van klant tot klant´. Dit sluit aan bij de insteek van zaakgericht werken: transparantie voor de ‘klant’ en de behandelende organisatie. Daarbij is het niet van belang hoe de zaak wordt uitgevoerd  maar wel wat bijvoorbeeld de voortgang is en wat de resultaten zijn. De vraag is of er dan nog zgn. deelzaken nodig zijn. In de praktijk wordt hiervan veelvuldig gebruik gemaakt. Nadere beschouwing leert dat dit gebruik vooral gericht is op de ‘hoe-vraag’ wat evenwel niet behoort tot het domein van het zaakgericht werken (wel tot de uitvoering van werkprocessen en eventueel functionaliteit van een zaaksysteem). Uitgaande van de ´wat-vraag´ ligt de enige reden om een zaak in deelzaken te behandelen in de uitvoering van meerdere bedrijfsprocessen</w:t>
      </w:r>
      <w:r w:rsidR="007B0175" w:rsidRPr="00DD0F4F">
        <w:rPr>
          <w:lang w:val="nl-NL"/>
        </w:rPr>
        <w:t xml:space="preserve"> in reactie op één aanleiding</w:t>
      </w:r>
      <w:r w:rsidRPr="00DD0F4F">
        <w:rPr>
          <w:lang w:val="nl-NL"/>
        </w:rPr>
        <w:t xml:space="preserve">. De zaak wordt dan behandeld door per deelzaak één bedrijfsproces uit te voeren. </w:t>
      </w:r>
    </w:p>
    <w:p w14:paraId="71357748" w14:textId="77777777" w:rsidR="00497649" w:rsidRPr="00497649" w:rsidRDefault="00497649" w:rsidP="00497649">
      <w:pPr>
        <w:spacing w:after="0"/>
      </w:pPr>
      <w:r w:rsidRPr="00497649">
        <w:t>Voorbeelden:</w:t>
      </w:r>
    </w:p>
    <w:p w14:paraId="2B2DFE18" w14:textId="77777777" w:rsidR="003D77B4" w:rsidRDefault="00497649">
      <w:pPr>
        <w:pStyle w:val="Lijstalinea"/>
        <w:numPr>
          <w:ilvl w:val="0"/>
          <w:numId w:val="8"/>
        </w:numPr>
        <w:autoSpaceDE w:val="0"/>
        <w:autoSpaceDN w:val="0"/>
        <w:adjustRightInd w:val="0"/>
        <w:spacing w:after="0" w:line="240" w:lineRule="auto"/>
        <w:rPr>
          <w:rFonts w:cs="ArialMT"/>
          <w:color w:val="000000"/>
          <w:lang w:val="nl-NL"/>
        </w:rPr>
      </w:pPr>
      <w:r w:rsidRPr="00DD0F4F">
        <w:rPr>
          <w:rFonts w:cs="ArialMT"/>
          <w:color w:val="000000"/>
          <w:lang w:val="nl-NL"/>
        </w:rPr>
        <w:t>Het gelijktijdig aanvragen van een paspoort en een verklaring van onbesproken gedrag (omdat de persoon in kwestie beide nodig heeft om toegelaten te worden tot de USA) leidt tot één zaak</w:t>
      </w:r>
      <w:r w:rsidR="00FD22EB" w:rsidRPr="00DD0F4F">
        <w:rPr>
          <w:rFonts w:cs="ArialMT"/>
          <w:color w:val="000000"/>
          <w:lang w:val="nl-NL"/>
        </w:rPr>
        <w:t xml:space="preserve"> (de ‘hoofdzaak’)</w:t>
      </w:r>
      <w:r w:rsidRPr="00DD0F4F">
        <w:rPr>
          <w:rFonts w:cs="ArialMT"/>
          <w:color w:val="000000"/>
          <w:lang w:val="nl-NL"/>
        </w:rPr>
        <w:t xml:space="preserve">, </w:t>
      </w:r>
      <w:r w:rsidR="00FD22EB" w:rsidRPr="00DD0F4F">
        <w:rPr>
          <w:rFonts w:cs="ArialMT"/>
          <w:color w:val="000000"/>
          <w:lang w:val="nl-NL"/>
        </w:rPr>
        <w:t xml:space="preserve">waarbij de </w:t>
      </w:r>
      <w:r w:rsidRPr="00DD0F4F">
        <w:rPr>
          <w:rFonts w:cs="ArialMT"/>
          <w:color w:val="000000"/>
          <w:lang w:val="nl-NL"/>
        </w:rPr>
        <w:t>behandel</w:t>
      </w:r>
      <w:r w:rsidR="00FD22EB" w:rsidRPr="00DD0F4F">
        <w:rPr>
          <w:rFonts w:cs="ArialMT"/>
          <w:color w:val="000000"/>
          <w:lang w:val="nl-NL"/>
        </w:rPr>
        <w:t>ing</w:t>
      </w:r>
      <w:r w:rsidRPr="00DD0F4F">
        <w:rPr>
          <w:rFonts w:cs="ArialMT"/>
          <w:color w:val="000000"/>
          <w:lang w:val="nl-NL"/>
        </w:rPr>
        <w:t xml:space="preserve"> </w:t>
      </w:r>
      <w:r w:rsidR="00FD22EB" w:rsidRPr="00DD0F4F">
        <w:rPr>
          <w:rFonts w:cs="ArialMT"/>
          <w:color w:val="000000"/>
          <w:lang w:val="nl-NL"/>
        </w:rPr>
        <w:t xml:space="preserve">vooral plaatsvindt </w:t>
      </w:r>
      <w:r w:rsidRPr="00DD0F4F">
        <w:rPr>
          <w:rFonts w:cs="ArialMT"/>
          <w:color w:val="000000"/>
          <w:lang w:val="nl-NL"/>
        </w:rPr>
        <w:t xml:space="preserve">in twee deelzaken </w:t>
      </w:r>
      <w:r w:rsidRPr="00DD0F4F">
        <w:rPr>
          <w:rFonts w:cs="ArialMT"/>
          <w:color w:val="000000"/>
          <w:lang w:val="nl-NL"/>
        </w:rPr>
        <w:lastRenderedPageBreak/>
        <w:t xml:space="preserve">omdat de levering van een paspoort geheel andere zaakeigenschappen heeft dan de verklaring van onbesproken gedrag cq. omdat het om twee verschillende bedrijfsprocessen gaat. </w:t>
      </w:r>
    </w:p>
    <w:p w14:paraId="1E79AFB8" w14:textId="77777777" w:rsidR="003D77B4" w:rsidRDefault="00497649">
      <w:pPr>
        <w:pStyle w:val="Lijstalinea"/>
        <w:numPr>
          <w:ilvl w:val="0"/>
          <w:numId w:val="8"/>
        </w:numPr>
        <w:autoSpaceDE w:val="0"/>
        <w:autoSpaceDN w:val="0"/>
        <w:adjustRightInd w:val="0"/>
        <w:spacing w:after="0" w:line="240" w:lineRule="auto"/>
        <w:rPr>
          <w:rFonts w:cs="ArialMT"/>
          <w:color w:val="000000"/>
          <w:lang w:val="nl-NL"/>
        </w:rPr>
      </w:pPr>
      <w:r w:rsidRPr="00DD0F4F">
        <w:rPr>
          <w:rFonts w:cs="ArialMT"/>
          <w:color w:val="000000"/>
          <w:lang w:val="nl-NL"/>
        </w:rPr>
        <w:t>De geboorte-aangifte van een drieling leidt tot één zaak zonder deelzaken. Het gaat hier immers om één bedrijfsproces</w:t>
      </w:r>
      <w:r w:rsidR="00367362" w:rsidRPr="00DD0F4F">
        <w:rPr>
          <w:rFonts w:cs="ArialMT"/>
          <w:color w:val="000000"/>
          <w:lang w:val="nl-NL"/>
        </w:rPr>
        <w:t xml:space="preserve"> voor de behandeling van de aangifte</w:t>
      </w:r>
      <w:r w:rsidR="005008FC" w:rsidRPr="00DD0F4F">
        <w:rPr>
          <w:rFonts w:cs="ArialMT"/>
          <w:color w:val="000000"/>
          <w:lang w:val="nl-NL"/>
        </w:rPr>
        <w:t xml:space="preserve"> van geboorte</w:t>
      </w:r>
      <w:r w:rsidR="00367362" w:rsidRPr="00DD0F4F">
        <w:rPr>
          <w:rFonts w:cs="ArialMT"/>
          <w:color w:val="000000"/>
          <w:lang w:val="nl-NL"/>
        </w:rPr>
        <w:t>, niet van één geborene</w:t>
      </w:r>
      <w:r w:rsidRPr="00DD0F4F">
        <w:rPr>
          <w:rFonts w:cs="ArialMT"/>
          <w:color w:val="000000"/>
          <w:lang w:val="nl-NL"/>
        </w:rPr>
        <w:t>.</w:t>
      </w:r>
    </w:p>
    <w:p w14:paraId="3D56E6E2" w14:textId="77777777" w:rsidR="003D77B4" w:rsidRDefault="00497649">
      <w:pPr>
        <w:pStyle w:val="Lijstalinea"/>
        <w:numPr>
          <w:ilvl w:val="0"/>
          <w:numId w:val="8"/>
        </w:numPr>
        <w:autoSpaceDE w:val="0"/>
        <w:autoSpaceDN w:val="0"/>
        <w:adjustRightInd w:val="0"/>
        <w:spacing w:after="0" w:line="240" w:lineRule="auto"/>
        <w:rPr>
          <w:rFonts w:cs="ArialMT"/>
          <w:color w:val="000000"/>
          <w:lang w:val="nl-NL"/>
        </w:rPr>
      </w:pPr>
      <w:r w:rsidRPr="00DD0F4F">
        <w:rPr>
          <w:rFonts w:cs="ArialMT"/>
          <w:color w:val="000000"/>
          <w:lang w:val="nl-NL"/>
        </w:rPr>
        <w:t xml:space="preserve">Het vragen van advies bij een interne afdeling of het doen paraferen door een verantwoordelijk afdelingshoofd zijn geen deelzaken. Beide (werk)processen zijn op zich voor de ‘klant’ cq. de omgeving niet relevant en worden niet uitgevoerd als bedrijfsprocessen maar zijn daarvan een onderdeel. </w:t>
      </w:r>
      <w:r w:rsidR="00367362" w:rsidRPr="00DD0F4F">
        <w:rPr>
          <w:rFonts w:cs="ArialMT"/>
          <w:color w:val="000000"/>
          <w:lang w:val="nl-NL"/>
        </w:rPr>
        <w:t>Tenzij dat advies verstrekken voor die andere afdeling een bedrijfsproces is d.w.z. ook zelfstandig uitgevoerd wordt op basis van een externe aanleiding met externe levering van het resultaat. Dan is het evenwel geen deelzaak maar een gerelateerde zaak waarover verderop meer.</w:t>
      </w:r>
    </w:p>
    <w:p w14:paraId="49E4390D" w14:textId="77777777" w:rsidR="003D77B4" w:rsidRDefault="00497649">
      <w:pPr>
        <w:pStyle w:val="Lijstalinea"/>
        <w:numPr>
          <w:ilvl w:val="0"/>
          <w:numId w:val="8"/>
        </w:numPr>
        <w:autoSpaceDE w:val="0"/>
        <w:autoSpaceDN w:val="0"/>
        <w:adjustRightInd w:val="0"/>
        <w:spacing w:after="0" w:line="240" w:lineRule="auto"/>
        <w:rPr>
          <w:rFonts w:cs="ArialMT"/>
          <w:color w:val="000000"/>
          <w:lang w:val="nl-NL"/>
        </w:rPr>
      </w:pPr>
      <w:r w:rsidRPr="00DD0F4F">
        <w:rPr>
          <w:rFonts w:cs="ArialMT"/>
          <w:color w:val="000000"/>
          <w:lang w:val="nl-NL"/>
        </w:rPr>
        <w:t>Het door de gemeente, bij het behandelen van een aanvraag voor een omgevingvergunning, vragen van advies aan een externe organisatie zoals de Brandweer is voor de gemeente geen deelzaak maar maakt deel uit van de activiteiten (het ´wat´) om een volgende status te bereiken. Voor die Brandweer kan het opstellen en verstrekken van dat advies wel een zaak zijn omdat de aanleiding voor hen een vraag van een ‘klant’ (de gemeente) is en zij het uitbrengen van dat advies uitvoeren als bedrijfsproces.</w:t>
      </w:r>
      <w:r w:rsidR="00367362" w:rsidRPr="00DD0F4F">
        <w:rPr>
          <w:rFonts w:cs="ArialMT"/>
          <w:color w:val="000000"/>
          <w:lang w:val="nl-NL"/>
        </w:rPr>
        <w:t xml:space="preserve"> We spreken hier over een gerelateerde zaak waarover verderop meer.</w:t>
      </w:r>
    </w:p>
    <w:p w14:paraId="536D9677" w14:textId="77777777" w:rsidR="00855330" w:rsidRPr="00DD0F4F" w:rsidRDefault="00855330" w:rsidP="00855330">
      <w:pPr>
        <w:keepNext/>
        <w:spacing w:before="120" w:after="0" w:line="360" w:lineRule="auto"/>
        <w:rPr>
          <w:b/>
          <w:lang w:val="nl-NL"/>
        </w:rPr>
      </w:pPr>
      <w:r w:rsidRPr="00DD0F4F">
        <w:rPr>
          <w:b/>
          <w:lang w:val="nl-NL"/>
        </w:rPr>
        <w:t>Onderaanneming</w:t>
      </w:r>
    </w:p>
    <w:p w14:paraId="2E323EE7" w14:textId="77777777" w:rsidR="00855330" w:rsidRPr="00DD0F4F" w:rsidRDefault="00855330" w:rsidP="00855330">
      <w:pPr>
        <w:spacing w:after="0"/>
        <w:rPr>
          <w:lang w:val="nl-NL"/>
        </w:rPr>
      </w:pPr>
      <w:r w:rsidRPr="00DD0F4F">
        <w:rPr>
          <w:lang w:val="nl-NL"/>
        </w:rPr>
        <w:t xml:space="preserve">In samenwerkingen tussen organisaties komt het steeds vaker voor dat een organisatie gevraagd wordt een bijdrage te leveren aan een zaak van een andere organisatie. We scharen hier ook onder de situatie dat binnen een organisatie een </w:t>
      </w:r>
      <w:r w:rsidR="00877837" w:rsidRPr="00DD0F4F">
        <w:rPr>
          <w:lang w:val="nl-NL"/>
        </w:rPr>
        <w:t xml:space="preserve">deel van die organisatie </w:t>
      </w:r>
      <w:r w:rsidRPr="00DD0F4F">
        <w:rPr>
          <w:lang w:val="nl-NL"/>
        </w:rPr>
        <w:t>een bijdrage levert aan een zaak van een ander</w:t>
      </w:r>
      <w:r w:rsidR="00877837" w:rsidRPr="00DD0F4F">
        <w:rPr>
          <w:lang w:val="nl-NL"/>
        </w:rPr>
        <w:t xml:space="preserve"> deel van die organisatie</w:t>
      </w:r>
      <w:r w:rsidRPr="00DD0F4F">
        <w:rPr>
          <w:lang w:val="nl-NL"/>
        </w:rPr>
        <w:t xml:space="preserve"> waarbij </w:t>
      </w:r>
      <w:r w:rsidR="00877837" w:rsidRPr="00DD0F4F">
        <w:rPr>
          <w:lang w:val="nl-NL"/>
        </w:rPr>
        <w:t>de</w:t>
      </w:r>
      <w:r w:rsidRPr="00DD0F4F">
        <w:rPr>
          <w:lang w:val="nl-NL"/>
        </w:rPr>
        <w:t xml:space="preserve"> eerstgenoemde bijdrage een </w:t>
      </w:r>
      <w:r w:rsidR="00877837" w:rsidRPr="00DD0F4F">
        <w:rPr>
          <w:lang w:val="nl-NL"/>
        </w:rPr>
        <w:t xml:space="preserve">zelfstandig </w:t>
      </w:r>
      <w:r w:rsidRPr="00DD0F4F">
        <w:rPr>
          <w:lang w:val="nl-NL"/>
        </w:rPr>
        <w:t xml:space="preserve">bedrijfsproces betreft. </w:t>
      </w:r>
      <w:r w:rsidR="00877837" w:rsidRPr="00DD0F4F">
        <w:rPr>
          <w:lang w:val="nl-NL"/>
        </w:rPr>
        <w:t>Een voorbeeld hiervan is het behandelen van een individuele zienswijze op een (voorgenomen) besluit waarbij dat besluit tot stand komt in een op zich staand bedrijfsproces (waarin de uitkomsten van alle behandelde zienswijzen wordt meegenomen). We</w:t>
      </w:r>
      <w:r w:rsidRPr="00DD0F4F">
        <w:rPr>
          <w:lang w:val="nl-NL"/>
        </w:rPr>
        <w:t xml:space="preserve"> </w:t>
      </w:r>
      <w:r w:rsidR="00877837" w:rsidRPr="00DD0F4F">
        <w:rPr>
          <w:lang w:val="nl-NL"/>
        </w:rPr>
        <w:t>doelen hiermee dus niet op</w:t>
      </w:r>
      <w:r w:rsidRPr="00DD0F4F">
        <w:rPr>
          <w:lang w:val="nl-NL"/>
        </w:rPr>
        <w:t xml:space="preserve"> de situatie dat meerdere </w:t>
      </w:r>
      <w:r w:rsidR="00877837" w:rsidRPr="00DD0F4F">
        <w:rPr>
          <w:lang w:val="nl-NL"/>
        </w:rPr>
        <w:t>organisatiedelen</w:t>
      </w:r>
      <w:r w:rsidRPr="00DD0F4F">
        <w:rPr>
          <w:lang w:val="nl-NL"/>
        </w:rPr>
        <w:t xml:space="preserve"> gezamenlijk uitvoering </w:t>
      </w:r>
      <w:r w:rsidR="00877837" w:rsidRPr="00DD0F4F">
        <w:rPr>
          <w:lang w:val="nl-NL"/>
        </w:rPr>
        <w:t xml:space="preserve">(zouden moeten) </w:t>
      </w:r>
      <w:r w:rsidRPr="00DD0F4F">
        <w:rPr>
          <w:lang w:val="nl-NL"/>
        </w:rPr>
        <w:t>geven aan één bedrijfsproces cq. zaa</w:t>
      </w:r>
      <w:r w:rsidR="007838F4" w:rsidRPr="00DD0F4F">
        <w:rPr>
          <w:lang w:val="nl-NL"/>
        </w:rPr>
        <w:t>k</w:t>
      </w:r>
      <w:r w:rsidRPr="00DD0F4F">
        <w:rPr>
          <w:lang w:val="nl-NL"/>
        </w:rPr>
        <w:t xml:space="preserve">. </w:t>
      </w:r>
      <w:r w:rsidRPr="00DD0F4F">
        <w:rPr>
          <w:lang w:val="nl-NL"/>
        </w:rPr>
        <w:br/>
        <w:t xml:space="preserve">Uitgangspunt is dat over de wijze van samenwerken van te voren afspraken gemaakt zijn die in zaaktypen zijn vastgelegd. Een voorbeeld is de organisatie die om advies gevraagd wordt (bijv. een RUD) inzake de behandeling van een vergunningzaak door een andere organisatie (bijv. een gemeente). Voor de bevraagde organisatie </w:t>
      </w:r>
      <w:r w:rsidR="005008FC" w:rsidRPr="00DD0F4F">
        <w:rPr>
          <w:lang w:val="nl-NL"/>
        </w:rPr>
        <w:t xml:space="preserve">(de ‘opdrachtnemer’) </w:t>
      </w:r>
      <w:r w:rsidRPr="00DD0F4F">
        <w:rPr>
          <w:lang w:val="nl-NL"/>
        </w:rPr>
        <w:t>betreft het een bedrijfsproces</w:t>
      </w:r>
      <w:r w:rsidR="005008FC" w:rsidRPr="00DD0F4F">
        <w:rPr>
          <w:lang w:val="nl-NL"/>
        </w:rPr>
        <w:t>. Zij voeren</w:t>
      </w:r>
      <w:r w:rsidRPr="00DD0F4F">
        <w:rPr>
          <w:lang w:val="nl-NL"/>
        </w:rPr>
        <w:t xml:space="preserve"> d</w:t>
      </w:r>
      <w:r w:rsidR="005008FC" w:rsidRPr="00DD0F4F">
        <w:rPr>
          <w:lang w:val="nl-NL"/>
        </w:rPr>
        <w:t>i</w:t>
      </w:r>
      <w:r w:rsidRPr="00DD0F4F">
        <w:rPr>
          <w:lang w:val="nl-NL"/>
        </w:rPr>
        <w:t>t zij als (hoofd)zaak uit. Dit is evenwel geen bedrijfsproces voor de zaakbehandelende organisatie (de ‘opdrachtgever’) en kan dus geen deelzaak (van hun zaak) zijn. Hier is sprake van twee gerelateerde zaken</w:t>
      </w:r>
      <w:r w:rsidR="007B0175" w:rsidRPr="00DD0F4F">
        <w:rPr>
          <w:lang w:val="nl-NL"/>
        </w:rPr>
        <w:t xml:space="preserve"> met ieder hun eigen aanleiding (i.t.t. deelzaken bij een hoofdzaak die alle dezelfde aanleiding hebben)</w:t>
      </w:r>
      <w:r w:rsidR="005008FC" w:rsidRPr="00DD0F4F">
        <w:rPr>
          <w:lang w:val="nl-NL"/>
        </w:rPr>
        <w:t xml:space="preserve"> en eigen zaakidentificatie</w:t>
      </w:r>
      <w:r w:rsidRPr="00DD0F4F">
        <w:rPr>
          <w:lang w:val="nl-NL"/>
        </w:rPr>
        <w:t>. Van belang is dat zowel  opdrachtgever als opdrachtnemer van de andere partij wet</w:t>
      </w:r>
      <w:r w:rsidR="007838F4" w:rsidRPr="00DD0F4F">
        <w:rPr>
          <w:lang w:val="nl-NL"/>
        </w:rPr>
        <w:t>en</w:t>
      </w:r>
      <w:r w:rsidRPr="00DD0F4F">
        <w:rPr>
          <w:lang w:val="nl-NL"/>
        </w:rPr>
        <w:t xml:space="preserve"> om welke zaak het gaat</w:t>
      </w:r>
      <w:r w:rsidR="005008FC" w:rsidRPr="00DD0F4F">
        <w:rPr>
          <w:lang w:val="nl-NL"/>
        </w:rPr>
        <w:t xml:space="preserve"> (‘Uw referentie, mijn referentie’)</w:t>
      </w:r>
      <w:r w:rsidRPr="00DD0F4F">
        <w:rPr>
          <w:lang w:val="nl-NL"/>
        </w:rPr>
        <w:t xml:space="preserve">. </w:t>
      </w:r>
      <w:r w:rsidR="005008FC" w:rsidRPr="00DD0F4F">
        <w:rPr>
          <w:lang w:val="nl-NL"/>
        </w:rPr>
        <w:t>Daarmee zijn</w:t>
      </w:r>
      <w:r w:rsidRPr="00DD0F4F">
        <w:rPr>
          <w:lang w:val="nl-NL"/>
        </w:rPr>
        <w:t xml:space="preserve"> ze in staat zijn om over hun beider zaken in samenhang te communiceren</w:t>
      </w:r>
      <w:r w:rsidR="005008FC" w:rsidRPr="00DD0F4F">
        <w:rPr>
          <w:lang w:val="nl-NL"/>
        </w:rPr>
        <w:t xml:space="preserve">. Dit is een randvoorwaarde om te borgen </w:t>
      </w:r>
      <w:r w:rsidRPr="00DD0F4F">
        <w:rPr>
          <w:lang w:val="nl-NL"/>
        </w:rPr>
        <w:t xml:space="preserve">dat het resultaat van de inspanningen van de ‘opdrachtnemer’  in hun zaak leidt tot voortgang van de zaak bij de ‘opdrachtgever’. </w:t>
      </w:r>
    </w:p>
    <w:p w14:paraId="58A3FE6E" w14:textId="77777777" w:rsidR="00484C0C" w:rsidRPr="00DD0F4F" w:rsidRDefault="00484C0C" w:rsidP="00855330">
      <w:pPr>
        <w:spacing w:after="0"/>
        <w:rPr>
          <w:lang w:val="nl-NL"/>
        </w:rPr>
      </w:pPr>
      <w:r>
        <w:rPr>
          <w:noProof/>
          <w:lang w:val="nl-NL" w:eastAsia="nl-NL"/>
        </w:rPr>
        <w:lastRenderedPageBreak/>
        <w:drawing>
          <wp:anchor distT="0" distB="0" distL="114300" distR="114300" simplePos="0" relativeHeight="251658240" behindDoc="0" locked="0" layoutInCell="1" allowOverlap="1" wp14:anchorId="1D788886" wp14:editId="72904603">
            <wp:simplePos x="0" y="0"/>
            <wp:positionH relativeFrom="column">
              <wp:posOffset>-4445</wp:posOffset>
            </wp:positionH>
            <wp:positionV relativeFrom="paragraph">
              <wp:posOffset>530225</wp:posOffset>
            </wp:positionV>
            <wp:extent cx="5972175" cy="4267200"/>
            <wp:effectExtent l="19050" t="0" r="9525" b="0"/>
            <wp:wrapTopAndBottom/>
            <wp:docPr id="8"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5972175" cy="4267200"/>
                    </a:xfrm>
                    <a:prstGeom prst="rect">
                      <a:avLst/>
                    </a:prstGeom>
                    <a:noFill/>
                    <a:ln w="9525">
                      <a:noFill/>
                      <a:miter lim="800000"/>
                      <a:headEnd/>
                      <a:tailEnd/>
                    </a:ln>
                  </pic:spPr>
                </pic:pic>
              </a:graphicData>
            </a:graphic>
          </wp:anchor>
        </w:drawing>
      </w:r>
      <w:r w:rsidRPr="00DD0F4F">
        <w:rPr>
          <w:lang w:val="nl-NL"/>
        </w:rPr>
        <w:t>Het verschil tussen een zaak met deelzaken en een zaak met gerelateerde zaken visualiseren we met onderstaande figur</w:t>
      </w:r>
      <w:r w:rsidR="004165D9" w:rsidRPr="00DD0F4F">
        <w:rPr>
          <w:lang w:val="nl-NL"/>
        </w:rPr>
        <w:t>en</w:t>
      </w:r>
      <w:r w:rsidRPr="00DD0F4F">
        <w:rPr>
          <w:lang w:val="nl-NL"/>
        </w:rPr>
        <w:t>.</w:t>
      </w:r>
    </w:p>
    <w:p w14:paraId="2664ABFD" w14:textId="77777777" w:rsidR="00AF5C29" w:rsidRPr="00497649" w:rsidRDefault="00497649" w:rsidP="0009458E">
      <w:pPr>
        <w:keepNext/>
        <w:spacing w:before="120" w:after="0" w:line="360" w:lineRule="auto"/>
        <w:rPr>
          <w:b/>
        </w:rPr>
      </w:pPr>
      <w:r w:rsidRPr="00497649">
        <w:rPr>
          <w:b/>
        </w:rPr>
        <w:t>Samengevat:</w:t>
      </w:r>
    </w:p>
    <w:p w14:paraId="7F26BD35" w14:textId="77777777" w:rsidR="003D77B4" w:rsidRDefault="00497649">
      <w:pPr>
        <w:pStyle w:val="Lijstalinea"/>
        <w:numPr>
          <w:ilvl w:val="0"/>
          <w:numId w:val="7"/>
        </w:numPr>
        <w:autoSpaceDE w:val="0"/>
        <w:autoSpaceDN w:val="0"/>
        <w:adjustRightInd w:val="0"/>
        <w:spacing w:after="0" w:line="240" w:lineRule="auto"/>
        <w:rPr>
          <w:rFonts w:cs="ArialMT"/>
          <w:color w:val="000000"/>
          <w:lang w:val="nl-NL"/>
        </w:rPr>
      </w:pPr>
      <w:r w:rsidRPr="00DD0F4F">
        <w:rPr>
          <w:rFonts w:cs="ArialMT"/>
          <w:color w:val="000000"/>
          <w:lang w:val="nl-NL"/>
        </w:rPr>
        <w:t>Een aanleiding (verzoek e.d.) is de start van en leidt tot één zaak cq. wordt behandeld in één zaak.</w:t>
      </w:r>
    </w:p>
    <w:p w14:paraId="0C359238" w14:textId="77777777" w:rsidR="003D77B4" w:rsidRDefault="00497649">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Een aanleiding leidt niet tot meerdere zaken.</w:t>
      </w:r>
    </w:p>
    <w:p w14:paraId="7E371A79" w14:textId="77777777" w:rsidR="003D77B4" w:rsidRDefault="00497649">
      <w:pPr>
        <w:pStyle w:val="Lijstalinea"/>
        <w:numPr>
          <w:ilvl w:val="0"/>
          <w:numId w:val="7"/>
        </w:numPr>
        <w:autoSpaceDE w:val="0"/>
        <w:autoSpaceDN w:val="0"/>
        <w:adjustRightInd w:val="0"/>
        <w:spacing w:after="0" w:line="240" w:lineRule="auto"/>
        <w:rPr>
          <w:rFonts w:cs="ArialMT"/>
          <w:color w:val="000000"/>
          <w:lang w:val="nl-NL"/>
        </w:rPr>
      </w:pPr>
      <w:r w:rsidRPr="00DD0F4F">
        <w:rPr>
          <w:rFonts w:cs="ArialMT"/>
          <w:color w:val="000000"/>
          <w:lang w:val="nl-NL"/>
        </w:rPr>
        <w:t>Die aanleiding bepaalt wat er geleverd en gedaan moet worden en leidt tot de uitvoering van één of meer bedrijfsprocessen.</w:t>
      </w:r>
    </w:p>
    <w:p w14:paraId="22FF93A3" w14:textId="77777777" w:rsidR="003D77B4" w:rsidRDefault="00497649">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 xml:space="preserve">Een </w:t>
      </w:r>
      <w:r w:rsidR="00877837" w:rsidRPr="00DD0F4F">
        <w:rPr>
          <w:rFonts w:cs="ArialMT"/>
          <w:color w:val="000000"/>
          <w:lang w:val="nl-NL"/>
        </w:rPr>
        <w:t xml:space="preserve">(klant)contact </w:t>
      </w:r>
      <w:r w:rsidRPr="00DD0F4F">
        <w:rPr>
          <w:rFonts w:cs="ArialMT"/>
          <w:color w:val="000000"/>
          <w:lang w:val="nl-NL"/>
        </w:rPr>
        <w:t>d</w:t>
      </w:r>
      <w:r w:rsidR="00877837" w:rsidRPr="00DD0F4F">
        <w:rPr>
          <w:rFonts w:cs="ArialMT"/>
          <w:color w:val="000000"/>
          <w:lang w:val="nl-NL"/>
        </w:rPr>
        <w:t>at</w:t>
      </w:r>
      <w:r w:rsidRPr="00DD0F4F">
        <w:rPr>
          <w:rFonts w:cs="ArialMT"/>
          <w:color w:val="000000"/>
          <w:lang w:val="nl-NL"/>
        </w:rPr>
        <w:t xml:space="preserve"> niet leidt tot de start van de uitvoering van een bedrijfsproces</w:t>
      </w:r>
      <w:r w:rsidR="00877837" w:rsidRPr="00DD0F4F">
        <w:rPr>
          <w:rFonts w:cs="ArialMT"/>
          <w:color w:val="000000"/>
          <w:lang w:val="nl-NL"/>
        </w:rPr>
        <w:t>,</w:t>
      </w:r>
      <w:r w:rsidRPr="00DD0F4F">
        <w:rPr>
          <w:rFonts w:cs="ArialMT"/>
          <w:color w:val="000000"/>
          <w:lang w:val="nl-NL"/>
        </w:rPr>
        <w:t xml:space="preserve"> leidt niet tot een zaak (en wordt behandeld in het kader van een reeds lopende zaak). </w:t>
      </w:r>
    </w:p>
    <w:p w14:paraId="41CF9B79" w14:textId="77777777" w:rsidR="003D77B4" w:rsidRDefault="00497649">
      <w:pPr>
        <w:pStyle w:val="Lijstalinea"/>
        <w:numPr>
          <w:ilvl w:val="0"/>
          <w:numId w:val="7"/>
        </w:numPr>
        <w:autoSpaceDE w:val="0"/>
        <w:autoSpaceDN w:val="0"/>
        <w:adjustRightInd w:val="0"/>
        <w:spacing w:after="0" w:line="240" w:lineRule="auto"/>
        <w:rPr>
          <w:rFonts w:cs="ArialMT"/>
          <w:color w:val="000000"/>
          <w:lang w:val="nl-NL"/>
        </w:rPr>
      </w:pPr>
      <w:r w:rsidRPr="00DD0F4F">
        <w:rPr>
          <w:rFonts w:cs="ArialMT"/>
          <w:color w:val="000000"/>
          <w:lang w:val="nl-NL"/>
        </w:rPr>
        <w:t>De zaak wordt afgerond bij het leveren van de resultaten die een antwoord geven op de aanleiding cq. bij het afronden van de werkzaamheden die verbonden zijn met die levering.</w:t>
      </w:r>
    </w:p>
    <w:p w14:paraId="548C40D4" w14:textId="77777777" w:rsidR="003D77B4" w:rsidRDefault="00497649">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De zaak is gereed als de desbetreffende bedrijfsprocessen afgerond zijn.</w:t>
      </w:r>
    </w:p>
    <w:p w14:paraId="239FF6FC" w14:textId="77777777" w:rsidR="003D77B4" w:rsidRDefault="0009458E">
      <w:pPr>
        <w:pStyle w:val="Lijstalinea"/>
        <w:numPr>
          <w:ilvl w:val="0"/>
          <w:numId w:val="7"/>
        </w:numPr>
        <w:autoSpaceDE w:val="0"/>
        <w:autoSpaceDN w:val="0"/>
        <w:adjustRightInd w:val="0"/>
        <w:spacing w:after="0" w:line="240" w:lineRule="auto"/>
        <w:rPr>
          <w:rFonts w:cs="ArialMT"/>
          <w:color w:val="000000"/>
          <w:lang w:val="nl-NL"/>
        </w:rPr>
      </w:pPr>
      <w:r w:rsidRPr="00DD0F4F">
        <w:rPr>
          <w:rFonts w:cs="ArialMT"/>
          <w:color w:val="000000"/>
          <w:lang w:val="nl-NL"/>
        </w:rPr>
        <w:t xml:space="preserve">Aan de aanleiding wordt gevolg gegeven met: </w:t>
      </w:r>
    </w:p>
    <w:p w14:paraId="4AD2DF96" w14:textId="77777777" w:rsidR="003D77B4" w:rsidRDefault="007518F9">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e</w:t>
      </w:r>
      <w:r w:rsidR="00AC73C1" w:rsidRPr="00DD0F4F">
        <w:rPr>
          <w:rFonts w:cs="ArialMT"/>
          <w:color w:val="000000"/>
          <w:lang w:val="nl-NL"/>
        </w:rPr>
        <w:t>en zaak waarin door de uitvoering van één bedrijfsproces beantwoord wordt aan de aanleiding tot die zaak (een ‘bedrijfsproceszaak’);</w:t>
      </w:r>
    </w:p>
    <w:p w14:paraId="16D8669F" w14:textId="77777777" w:rsidR="003D77B4" w:rsidRDefault="007518F9">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e</w:t>
      </w:r>
      <w:r w:rsidR="00AC73C1" w:rsidRPr="00DD0F4F">
        <w:rPr>
          <w:rFonts w:cs="ArialMT"/>
          <w:color w:val="000000"/>
          <w:lang w:val="nl-NL"/>
        </w:rPr>
        <w:t xml:space="preserve">en zaak </w:t>
      </w:r>
      <w:r w:rsidR="00B01029" w:rsidRPr="00DD0F4F">
        <w:rPr>
          <w:rFonts w:cs="ArialMT"/>
          <w:color w:val="000000"/>
          <w:lang w:val="nl-NL"/>
        </w:rPr>
        <w:t xml:space="preserve">(de ‘samengestelde zaak’) </w:t>
      </w:r>
      <w:r w:rsidR="00AC73C1" w:rsidRPr="00DD0F4F">
        <w:rPr>
          <w:rFonts w:cs="ArialMT"/>
          <w:color w:val="000000"/>
          <w:lang w:val="nl-NL"/>
        </w:rPr>
        <w:t>waaraan</w:t>
      </w:r>
      <w:r w:rsidR="00B01029" w:rsidRPr="00DD0F4F">
        <w:rPr>
          <w:rFonts w:cs="ArialMT"/>
          <w:color w:val="000000"/>
          <w:lang w:val="nl-NL"/>
        </w:rPr>
        <w:t>, gezien de aanleiding,</w:t>
      </w:r>
      <w:r w:rsidR="00AC73C1" w:rsidRPr="00DD0F4F">
        <w:rPr>
          <w:rFonts w:cs="ArialMT"/>
          <w:color w:val="000000"/>
          <w:lang w:val="nl-NL"/>
        </w:rPr>
        <w:t xml:space="preserve"> alleen invulling gegeven kan worden door de (parallelle) uitvoering van meerdere bedrijfsprocessen </w:t>
      </w:r>
      <w:r w:rsidR="00B01029" w:rsidRPr="00DD0F4F">
        <w:rPr>
          <w:rFonts w:cs="ArialMT"/>
          <w:color w:val="000000"/>
          <w:lang w:val="nl-NL"/>
        </w:rPr>
        <w:t xml:space="preserve">in evenzoveel deelzaken </w:t>
      </w:r>
      <w:r w:rsidR="00AC73C1" w:rsidRPr="00DD0F4F">
        <w:rPr>
          <w:rFonts w:cs="ArialMT"/>
          <w:color w:val="000000"/>
          <w:lang w:val="nl-NL"/>
        </w:rPr>
        <w:t>(</w:t>
      </w:r>
      <w:r w:rsidR="00B01029" w:rsidRPr="00DD0F4F">
        <w:rPr>
          <w:rFonts w:cs="ArialMT"/>
          <w:color w:val="000000"/>
          <w:lang w:val="nl-NL"/>
        </w:rPr>
        <w:t xml:space="preserve">zijnde </w:t>
      </w:r>
      <w:r w:rsidR="00AC73C1" w:rsidRPr="00DD0F4F">
        <w:rPr>
          <w:rFonts w:cs="ArialMT"/>
          <w:color w:val="000000"/>
          <w:lang w:val="nl-NL"/>
        </w:rPr>
        <w:t>‘bedrijfsproces</w:t>
      </w:r>
      <w:r w:rsidR="00B01029" w:rsidRPr="00DD0F4F">
        <w:rPr>
          <w:rFonts w:cs="ArialMT"/>
          <w:color w:val="000000"/>
          <w:lang w:val="nl-NL"/>
        </w:rPr>
        <w:softHyphen/>
      </w:r>
      <w:r w:rsidR="00AC73C1" w:rsidRPr="00DD0F4F">
        <w:rPr>
          <w:rFonts w:cs="ArialMT"/>
          <w:color w:val="000000"/>
          <w:lang w:val="nl-NL"/>
        </w:rPr>
        <w:t xml:space="preserve">zaken’) </w:t>
      </w:r>
      <w:r w:rsidR="00B01029" w:rsidRPr="00DD0F4F">
        <w:rPr>
          <w:rFonts w:cs="ArialMT"/>
          <w:color w:val="000000"/>
          <w:lang w:val="nl-NL"/>
        </w:rPr>
        <w:t>waarbij</w:t>
      </w:r>
      <w:r w:rsidR="00AC73C1" w:rsidRPr="00DD0F4F">
        <w:rPr>
          <w:rFonts w:cs="ArialMT"/>
          <w:color w:val="000000"/>
          <w:lang w:val="nl-NL"/>
        </w:rPr>
        <w:t xml:space="preserve"> de bewaking van de samenhang tussen de uitvoering van die bedrijfsprocessen</w:t>
      </w:r>
      <w:r w:rsidR="00B01029" w:rsidRPr="00DD0F4F">
        <w:rPr>
          <w:rFonts w:cs="ArialMT"/>
          <w:color w:val="000000"/>
          <w:lang w:val="nl-NL"/>
        </w:rPr>
        <w:t xml:space="preserve"> cq. deelzaken plaats vindt in </w:t>
      </w:r>
      <w:r w:rsidR="00AC73C1" w:rsidRPr="00DD0F4F">
        <w:rPr>
          <w:rFonts w:cs="ArialMT"/>
          <w:color w:val="000000"/>
          <w:lang w:val="nl-NL"/>
        </w:rPr>
        <w:t>de ‘samengestelde zaak’.</w:t>
      </w:r>
    </w:p>
    <w:p w14:paraId="06E58F2C" w14:textId="77777777" w:rsidR="003D77B4" w:rsidRDefault="00497649">
      <w:pPr>
        <w:pStyle w:val="Lijstalinea"/>
        <w:numPr>
          <w:ilvl w:val="0"/>
          <w:numId w:val="7"/>
        </w:numPr>
        <w:autoSpaceDE w:val="0"/>
        <w:autoSpaceDN w:val="0"/>
        <w:adjustRightInd w:val="0"/>
        <w:spacing w:after="0" w:line="240" w:lineRule="auto"/>
        <w:rPr>
          <w:rFonts w:cs="ArialMT"/>
          <w:color w:val="000000"/>
          <w:lang w:val="nl-NL"/>
        </w:rPr>
      </w:pPr>
      <w:r w:rsidRPr="00DD0F4F">
        <w:rPr>
          <w:rFonts w:cs="ArialMT"/>
          <w:color w:val="000000"/>
          <w:lang w:val="nl-NL"/>
        </w:rPr>
        <w:t>De behandeling van een zaak kan plaatsvinden in (twee of meer) deelzaken</w:t>
      </w:r>
      <w:r w:rsidR="007F2175" w:rsidRPr="00DD0F4F">
        <w:rPr>
          <w:rFonts w:cs="ArialMT"/>
          <w:color w:val="000000"/>
          <w:lang w:val="nl-NL"/>
        </w:rPr>
        <w:t xml:space="preserve"> indien die behandeling meerdere bedrijfsprocessen betreft</w:t>
      </w:r>
      <w:r w:rsidRPr="00DD0F4F">
        <w:rPr>
          <w:rFonts w:cs="ArialMT"/>
          <w:color w:val="000000"/>
          <w:lang w:val="nl-NL"/>
        </w:rPr>
        <w:t>.</w:t>
      </w:r>
    </w:p>
    <w:p w14:paraId="2FB2414F" w14:textId="77777777" w:rsidR="003D77B4" w:rsidRDefault="00497649">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 xml:space="preserve">Een zaak die betrekking heeft op één bedrijfsproces wordt als </w:t>
      </w:r>
      <w:r w:rsidR="007F2175" w:rsidRPr="00DD0F4F">
        <w:rPr>
          <w:rFonts w:cs="ArialMT"/>
          <w:color w:val="000000"/>
          <w:lang w:val="nl-NL"/>
        </w:rPr>
        <w:t xml:space="preserve">één </w:t>
      </w:r>
      <w:r w:rsidRPr="00DD0F4F">
        <w:rPr>
          <w:rFonts w:cs="ArialMT"/>
          <w:color w:val="000000"/>
          <w:lang w:val="nl-NL"/>
        </w:rPr>
        <w:t xml:space="preserve">zaak behandeld. </w:t>
      </w:r>
    </w:p>
    <w:p w14:paraId="6480419F" w14:textId="77777777" w:rsidR="003D77B4" w:rsidRDefault="00497649">
      <w:pPr>
        <w:pStyle w:val="Lijstalinea"/>
        <w:numPr>
          <w:ilvl w:val="0"/>
          <w:numId w:val="7"/>
        </w:numPr>
        <w:autoSpaceDE w:val="0"/>
        <w:autoSpaceDN w:val="0"/>
        <w:adjustRightInd w:val="0"/>
        <w:spacing w:after="0" w:line="240" w:lineRule="auto"/>
        <w:rPr>
          <w:rFonts w:cs="ArialMT"/>
          <w:color w:val="000000"/>
        </w:rPr>
      </w:pPr>
      <w:r w:rsidRPr="00DD0F4F">
        <w:rPr>
          <w:rFonts w:cs="ArialMT"/>
          <w:color w:val="000000"/>
          <w:lang w:val="nl-NL"/>
        </w:rPr>
        <w:lastRenderedPageBreak/>
        <w:t xml:space="preserve">Een deelzaak heeft betrekking op één van de bedrijfsprocessen </w:t>
      </w:r>
      <w:r w:rsidR="00524073" w:rsidRPr="00DD0F4F">
        <w:rPr>
          <w:rFonts w:cs="ArialMT"/>
          <w:color w:val="000000"/>
          <w:lang w:val="nl-NL"/>
        </w:rPr>
        <w:t xml:space="preserve">waarmee de </w:t>
      </w:r>
      <w:r w:rsidR="007F2175" w:rsidRPr="00DD0F4F">
        <w:rPr>
          <w:rFonts w:cs="ArialMT"/>
          <w:color w:val="000000"/>
          <w:lang w:val="nl-NL"/>
        </w:rPr>
        <w:t xml:space="preserve">‘samengestelde zaak’ cq. </w:t>
      </w:r>
      <w:r w:rsidRPr="00497649">
        <w:rPr>
          <w:rFonts w:cs="ArialMT"/>
          <w:color w:val="000000"/>
        </w:rPr>
        <w:t>´hoofdzaak´</w:t>
      </w:r>
      <w:r w:rsidR="00524073">
        <w:rPr>
          <w:rFonts w:cs="ArialMT"/>
          <w:color w:val="000000"/>
        </w:rPr>
        <w:t xml:space="preserve"> behandeld wordt</w:t>
      </w:r>
      <w:r w:rsidRPr="00497649">
        <w:rPr>
          <w:rFonts w:cs="ArialMT"/>
          <w:color w:val="000000"/>
        </w:rPr>
        <w:t xml:space="preserve">. </w:t>
      </w:r>
    </w:p>
    <w:p w14:paraId="27626D5F" w14:textId="77777777" w:rsidR="003D77B4" w:rsidRDefault="00497649">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Als een ´hoofdzaak´ behandeld wordt door de uitvoering van verschillende bedrijfsprocessen, is het niet persé noodzakelijk om die bedrijfsprocessen in evenzoveel deelzaken uit te voeren.</w:t>
      </w:r>
    </w:p>
    <w:p w14:paraId="060A8B9D" w14:textId="77777777" w:rsidR="003D77B4" w:rsidRDefault="00497649">
      <w:pPr>
        <w:pStyle w:val="Lijstalinea"/>
        <w:numPr>
          <w:ilvl w:val="0"/>
          <w:numId w:val="7"/>
        </w:numPr>
        <w:autoSpaceDE w:val="0"/>
        <w:autoSpaceDN w:val="0"/>
        <w:adjustRightInd w:val="0"/>
        <w:spacing w:after="0" w:line="240" w:lineRule="auto"/>
        <w:rPr>
          <w:rFonts w:cs="ArialMT"/>
          <w:color w:val="000000"/>
          <w:lang w:val="nl-NL"/>
        </w:rPr>
      </w:pPr>
      <w:r w:rsidRPr="00DD0F4F">
        <w:rPr>
          <w:rFonts w:cs="ArialMT"/>
          <w:color w:val="000000"/>
          <w:lang w:val="nl-NL"/>
        </w:rPr>
        <w:t>Zaaktypen zijn er op het niveau van bedrijfsprocessen en eventueel groepen daarvan; een deelzaak is altijd van een zaaktype ter uitvoering van één bedrijfsproces.</w:t>
      </w:r>
    </w:p>
    <w:p w14:paraId="5D9ABF0E" w14:textId="77777777" w:rsidR="003D77B4" w:rsidRDefault="00497649">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 xml:space="preserve">Er bestaan geen specifieke zaaktypen die alleen als deelzaak uitgevoerd kunnen worden. Elk zaaktype is </w:t>
      </w:r>
      <w:r w:rsidR="0009458E" w:rsidRPr="00DD0F4F">
        <w:rPr>
          <w:rFonts w:cs="ArialMT"/>
          <w:color w:val="000000"/>
          <w:lang w:val="nl-NL"/>
        </w:rPr>
        <w:t xml:space="preserve">bedrijfsproces-gericht en zowel </w:t>
      </w:r>
      <w:r w:rsidRPr="00DD0F4F">
        <w:rPr>
          <w:rFonts w:cs="ArialMT"/>
          <w:color w:val="000000"/>
          <w:lang w:val="nl-NL"/>
        </w:rPr>
        <w:t>als ´hoofdzaak´ en als deelzaak uit te voeren.</w:t>
      </w:r>
    </w:p>
    <w:p w14:paraId="14A05EB2" w14:textId="77777777" w:rsidR="003D77B4" w:rsidRDefault="00497649">
      <w:pPr>
        <w:pStyle w:val="Lijstalinea"/>
        <w:numPr>
          <w:ilvl w:val="0"/>
          <w:numId w:val="7"/>
        </w:numPr>
        <w:autoSpaceDE w:val="0"/>
        <w:autoSpaceDN w:val="0"/>
        <w:adjustRightInd w:val="0"/>
        <w:spacing w:after="0" w:line="240" w:lineRule="auto"/>
        <w:rPr>
          <w:rFonts w:cs="ArialMT"/>
          <w:color w:val="000000"/>
          <w:lang w:val="nl-NL"/>
        </w:rPr>
      </w:pPr>
      <w:r w:rsidRPr="00DD0F4F">
        <w:rPr>
          <w:rFonts w:cs="ArialMT"/>
          <w:color w:val="000000"/>
          <w:lang w:val="nl-NL"/>
        </w:rPr>
        <w:t xml:space="preserve">Een deelzaak heeft dezelfde aanleiding als de ´hoofdzaak´ waar het deel van uit maakt.  </w:t>
      </w:r>
    </w:p>
    <w:p w14:paraId="675D87A3" w14:textId="77777777" w:rsidR="003D77B4" w:rsidRDefault="00497649">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Een deelzaak heeft geen eigen aanleiding.</w:t>
      </w:r>
    </w:p>
    <w:p w14:paraId="0A29622B" w14:textId="77777777" w:rsidR="003D77B4" w:rsidRDefault="00497649">
      <w:pPr>
        <w:pStyle w:val="Lijstalinea"/>
        <w:numPr>
          <w:ilvl w:val="0"/>
          <w:numId w:val="7"/>
        </w:numPr>
        <w:autoSpaceDE w:val="0"/>
        <w:autoSpaceDN w:val="0"/>
        <w:adjustRightInd w:val="0"/>
        <w:spacing w:after="0" w:line="240" w:lineRule="auto"/>
        <w:rPr>
          <w:rFonts w:cs="ArialMT"/>
          <w:color w:val="000000"/>
          <w:lang w:val="nl-NL"/>
        </w:rPr>
      </w:pPr>
      <w:r w:rsidRPr="00DD0F4F">
        <w:rPr>
          <w:rFonts w:cs="ArialMT"/>
          <w:color w:val="000000"/>
          <w:lang w:val="nl-NL"/>
        </w:rPr>
        <w:t>De van een deelzaak uit te wisselen informatie is van gelijke soort als van een ´hoofdzaak´.</w:t>
      </w:r>
    </w:p>
    <w:p w14:paraId="70A7B8F3" w14:textId="77777777" w:rsidR="003D77B4" w:rsidRDefault="00497649">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Zo kennen zowel een ´hoofdzaak´ als een deelzaak bijvoorbeeld statusinformatie en kunnen al deze statusovergangen teruggekoppeld worden naar bijvoorbeeld de initiator  van de (hoofd)zaak.</w:t>
      </w:r>
    </w:p>
    <w:p w14:paraId="6D6F3E5B" w14:textId="77777777" w:rsidR="003D77B4" w:rsidRDefault="00855330">
      <w:pPr>
        <w:pStyle w:val="Lijstalinea"/>
        <w:numPr>
          <w:ilvl w:val="0"/>
          <w:numId w:val="7"/>
        </w:numPr>
        <w:autoSpaceDE w:val="0"/>
        <w:autoSpaceDN w:val="0"/>
        <w:adjustRightInd w:val="0"/>
        <w:spacing w:after="0" w:line="240" w:lineRule="auto"/>
        <w:rPr>
          <w:rFonts w:cs="ArialMT"/>
          <w:color w:val="000000"/>
          <w:lang w:val="nl-NL"/>
        </w:rPr>
      </w:pPr>
      <w:r w:rsidRPr="00DD0F4F">
        <w:rPr>
          <w:rFonts w:cs="ArialMT"/>
          <w:color w:val="000000"/>
          <w:lang w:val="nl-NL"/>
        </w:rPr>
        <w:t>Bij ‘onderaanneming’, de situatie dat een ander organisatie-onderdeel of een andere organisatie een bijdrage levert aan de uitvoering van een zaak</w:t>
      </w:r>
      <w:r w:rsidR="00524073" w:rsidRPr="00DD0F4F">
        <w:rPr>
          <w:rFonts w:cs="ArialMT"/>
          <w:color w:val="000000"/>
          <w:lang w:val="nl-NL"/>
        </w:rPr>
        <w:t xml:space="preserve"> (van de ‘opdrachtgever’)</w:t>
      </w:r>
      <w:r w:rsidR="008B785B" w:rsidRPr="00DD0F4F">
        <w:rPr>
          <w:rFonts w:cs="ArialMT"/>
          <w:color w:val="000000"/>
          <w:lang w:val="nl-NL"/>
        </w:rPr>
        <w:t>,</w:t>
      </w:r>
      <w:r w:rsidRPr="00DD0F4F">
        <w:rPr>
          <w:rFonts w:cs="ArialMT"/>
          <w:color w:val="000000"/>
          <w:lang w:val="nl-NL"/>
        </w:rPr>
        <w:t xml:space="preserve"> waarbij die bijdrage voor de opdrachtnemer een bedrijfsproces is, is geen sprake van een deelzaak maar van een gerelateerde zaak.</w:t>
      </w:r>
    </w:p>
    <w:p w14:paraId="5FB82177" w14:textId="77777777" w:rsidR="003D77B4" w:rsidRDefault="00951BDD">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 xml:space="preserve">De zaak van de opdrachtgever en de gerelateerde zaak van de opdrachtnemer hebben een verschillende aanleiding (‘klantvraag’ respectievelijk vraag van de opdrachtgever). </w:t>
      </w:r>
    </w:p>
    <w:p w14:paraId="35E8CE8A" w14:textId="77777777" w:rsidR="003D77B4" w:rsidRDefault="00855330">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 xml:space="preserve">Opdrachtgever en – nemer zijn op de hoogte van elkaars zaak(identificatie) zodat zij effectief over hun gerelateerde zaken met elkaar kunnen communiceren. </w:t>
      </w:r>
    </w:p>
    <w:p w14:paraId="3F4844B9" w14:textId="77777777" w:rsidR="003D77B4" w:rsidRDefault="00951BDD">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De bijdrage die door een organisatie-onderdeel geleverd wordt aan een zaak van dezelfde organisatie waarbij die bijdrage geen bedrijfsproces betreft, maakt deel uit van die zaak en betreft geen zelfstandige zaak (deelzaak noch gerelateerde zaak).</w:t>
      </w:r>
    </w:p>
    <w:p w14:paraId="528136B6" w14:textId="77777777" w:rsidR="00AF5C29" w:rsidRPr="00DD0F4F" w:rsidRDefault="001B35BF" w:rsidP="00855330">
      <w:pPr>
        <w:spacing w:before="200" w:after="120"/>
        <w:rPr>
          <w:lang w:val="nl-NL"/>
        </w:rPr>
      </w:pPr>
      <w:r w:rsidRPr="00DD0F4F">
        <w:rPr>
          <w:b/>
          <w:lang w:val="nl-NL"/>
        </w:rPr>
        <w:t>Het voorafgaande heeft v</w:t>
      </w:r>
      <w:r w:rsidR="00AF5C29" w:rsidRPr="00DD0F4F">
        <w:rPr>
          <w:b/>
          <w:lang w:val="nl-NL"/>
        </w:rPr>
        <w:t xml:space="preserve">oor het </w:t>
      </w:r>
      <w:r w:rsidRPr="00DD0F4F">
        <w:rPr>
          <w:b/>
          <w:lang w:val="nl-NL"/>
        </w:rPr>
        <w:t xml:space="preserve">(gebruik van het) </w:t>
      </w:r>
      <w:r w:rsidR="00AF5C29" w:rsidRPr="00DD0F4F">
        <w:rPr>
          <w:b/>
          <w:lang w:val="nl-NL"/>
        </w:rPr>
        <w:t xml:space="preserve">RGBZ </w:t>
      </w:r>
      <w:r w:rsidRPr="00DD0F4F">
        <w:rPr>
          <w:b/>
          <w:lang w:val="nl-NL"/>
        </w:rPr>
        <w:t>de</w:t>
      </w:r>
      <w:r w:rsidR="00AF5C29" w:rsidRPr="00DD0F4F">
        <w:rPr>
          <w:b/>
          <w:lang w:val="nl-NL"/>
        </w:rPr>
        <w:t xml:space="preserve"> volgende</w:t>
      </w:r>
      <w:r w:rsidRPr="00DD0F4F">
        <w:rPr>
          <w:b/>
          <w:lang w:val="nl-NL"/>
        </w:rPr>
        <w:t xml:space="preserve"> consequenties</w:t>
      </w:r>
      <w:r w:rsidR="00AF5C29" w:rsidRPr="00DD0F4F">
        <w:rPr>
          <w:lang w:val="nl-NL"/>
        </w:rPr>
        <w:t>:</w:t>
      </w:r>
    </w:p>
    <w:p w14:paraId="421CC539" w14:textId="77777777" w:rsidR="003D77B4" w:rsidRDefault="00AF5C29">
      <w:pPr>
        <w:pStyle w:val="Lijstalinea"/>
        <w:numPr>
          <w:ilvl w:val="0"/>
          <w:numId w:val="9"/>
        </w:numPr>
        <w:spacing w:after="0"/>
        <w:ind w:left="425" w:hanging="357"/>
        <w:rPr>
          <w:lang w:val="nl-NL"/>
        </w:rPr>
      </w:pPr>
      <w:r w:rsidRPr="00DD0F4F">
        <w:rPr>
          <w:lang w:val="nl-NL"/>
        </w:rPr>
        <w:t xml:space="preserve">ZAAK kan zowel een </w:t>
      </w:r>
      <w:r w:rsidR="001C7151" w:rsidRPr="00DD0F4F">
        <w:rPr>
          <w:lang w:val="nl-NL"/>
        </w:rPr>
        <w:t>‘</w:t>
      </w:r>
      <w:r w:rsidRPr="00DD0F4F">
        <w:rPr>
          <w:lang w:val="nl-NL"/>
        </w:rPr>
        <w:t>hoofdzaak</w:t>
      </w:r>
      <w:r w:rsidR="001C7151" w:rsidRPr="00DD0F4F">
        <w:rPr>
          <w:lang w:val="nl-NL"/>
        </w:rPr>
        <w:t>’</w:t>
      </w:r>
      <w:r w:rsidRPr="00DD0F4F">
        <w:rPr>
          <w:lang w:val="nl-NL"/>
        </w:rPr>
        <w:t xml:space="preserve"> als een deelzaak betreffen.</w:t>
      </w:r>
    </w:p>
    <w:p w14:paraId="64C70521" w14:textId="77777777" w:rsidR="003D77B4" w:rsidRDefault="00AF5C29">
      <w:pPr>
        <w:pStyle w:val="Lijstalinea"/>
        <w:numPr>
          <w:ilvl w:val="0"/>
          <w:numId w:val="9"/>
        </w:numPr>
        <w:spacing w:after="0"/>
        <w:ind w:left="426"/>
      </w:pPr>
      <w:r w:rsidRPr="00DD0F4F">
        <w:rPr>
          <w:lang w:val="nl-NL"/>
        </w:rPr>
        <w:t xml:space="preserve">Een </w:t>
      </w:r>
      <w:r w:rsidR="001C7151" w:rsidRPr="00DD0F4F">
        <w:rPr>
          <w:lang w:val="nl-NL"/>
        </w:rPr>
        <w:t>‘</w:t>
      </w:r>
      <w:r w:rsidRPr="00DD0F4F">
        <w:rPr>
          <w:lang w:val="nl-NL"/>
        </w:rPr>
        <w:t>hoofdzaak</w:t>
      </w:r>
      <w:r w:rsidR="001C7151" w:rsidRPr="00DD0F4F">
        <w:rPr>
          <w:lang w:val="nl-NL"/>
        </w:rPr>
        <w:t>’</w:t>
      </w:r>
      <w:r w:rsidRPr="00DD0F4F">
        <w:rPr>
          <w:lang w:val="nl-NL"/>
        </w:rPr>
        <w:t xml:space="preserve"> kan zowel een samengestelde zaak zijn als een bedrijfsproceszaak. </w:t>
      </w:r>
      <w:r>
        <w:t>Een deelzaak is altijd een bedrijfsproceszaak.</w:t>
      </w:r>
    </w:p>
    <w:p w14:paraId="421CB2A2" w14:textId="77777777" w:rsidR="003D77B4" w:rsidRDefault="00AF5C29">
      <w:pPr>
        <w:pStyle w:val="Lijstalinea"/>
        <w:numPr>
          <w:ilvl w:val="0"/>
          <w:numId w:val="9"/>
        </w:numPr>
        <w:spacing w:after="0"/>
        <w:ind w:left="426"/>
        <w:rPr>
          <w:lang w:val="nl-NL"/>
        </w:rPr>
      </w:pPr>
      <w:r w:rsidRPr="00DD0F4F">
        <w:rPr>
          <w:lang w:val="nl-NL"/>
        </w:rPr>
        <w:t>De relatie ´ZAAK is deelzaak van ZAAK´ blijft, met dien verstande dat een zaak die een deelzaak is van een (andere) (hoofd)zaak geen hoofdzaak kan zijn voor een andere deelzaak. Feitelijk is er dus sprake van maximaal twee niveau´s</w:t>
      </w:r>
      <w:r w:rsidR="001C7151" w:rsidRPr="00DD0F4F">
        <w:rPr>
          <w:lang w:val="nl-NL"/>
        </w:rPr>
        <w:t>: ‘hoofdzaak’ met eventueel deelzaken</w:t>
      </w:r>
      <w:r w:rsidRPr="00DD0F4F">
        <w:rPr>
          <w:lang w:val="nl-NL"/>
        </w:rPr>
        <w:t>.</w:t>
      </w:r>
    </w:p>
    <w:p w14:paraId="61FDBD0D" w14:textId="77777777" w:rsidR="003D77B4" w:rsidRDefault="001C7151">
      <w:pPr>
        <w:pStyle w:val="Lijstalinea"/>
        <w:numPr>
          <w:ilvl w:val="0"/>
          <w:numId w:val="9"/>
        </w:numPr>
        <w:spacing w:after="0"/>
        <w:ind w:left="426"/>
      </w:pPr>
      <w:r w:rsidRPr="00DD0F4F">
        <w:rPr>
          <w:lang w:val="nl-NL"/>
        </w:rPr>
        <w:t>Als gevolg van het voorgaande punt verval</w:t>
      </w:r>
      <w:r w:rsidR="004F64CE" w:rsidRPr="00DD0F4F">
        <w:rPr>
          <w:lang w:val="nl-NL"/>
        </w:rPr>
        <w:t>len</w:t>
      </w:r>
      <w:r w:rsidRPr="00DD0F4F">
        <w:rPr>
          <w:lang w:val="nl-NL"/>
        </w:rPr>
        <w:t xml:space="preserve"> de attribuutsoort</w:t>
      </w:r>
      <w:r w:rsidR="004F64CE" w:rsidRPr="00DD0F4F">
        <w:rPr>
          <w:lang w:val="nl-NL"/>
        </w:rPr>
        <w:t>en</w:t>
      </w:r>
      <w:r w:rsidRPr="00DD0F4F">
        <w:rPr>
          <w:lang w:val="nl-NL"/>
        </w:rPr>
        <w:t xml:space="preserve"> </w:t>
      </w:r>
      <w:r w:rsidR="004F64CE" w:rsidRPr="00DD0F4F">
        <w:rPr>
          <w:lang w:val="nl-NL"/>
        </w:rPr>
        <w:t xml:space="preserve">Zaakniveau en </w:t>
      </w:r>
      <w:r w:rsidRPr="00DD0F4F">
        <w:rPr>
          <w:lang w:val="nl-NL"/>
        </w:rPr>
        <w:t>Deelzakenindicatie. Uit het al dan niet aanwezig zijn bij een zaa</w:t>
      </w:r>
      <w:r w:rsidR="007838F4" w:rsidRPr="00DD0F4F">
        <w:rPr>
          <w:lang w:val="nl-NL"/>
        </w:rPr>
        <w:t>k</w:t>
      </w:r>
      <w:r w:rsidRPr="00DD0F4F">
        <w:rPr>
          <w:lang w:val="nl-NL"/>
        </w:rPr>
        <w:t xml:space="preserve"> van de relatie ´ZAAK is deelzaak van ZAAK´ valt af te leiden of die zaak een deelzaak dan wel een ‘hoofdzaak’ is.  </w:t>
      </w:r>
      <w:r w:rsidR="004F64CE">
        <w:t>En er zijn slechts twee niveau’s: ‘hoofdzaak’ en deelzaak.</w:t>
      </w:r>
    </w:p>
    <w:p w14:paraId="5E4A9182" w14:textId="77777777" w:rsidR="003D77B4" w:rsidRDefault="00AF5C29">
      <w:pPr>
        <w:pStyle w:val="Lijstalinea"/>
        <w:numPr>
          <w:ilvl w:val="0"/>
          <w:numId w:val="9"/>
        </w:numPr>
        <w:spacing w:after="0"/>
        <w:ind w:left="426"/>
        <w:rPr>
          <w:lang w:val="nl-NL"/>
        </w:rPr>
      </w:pPr>
      <w:r w:rsidRPr="00DD0F4F">
        <w:rPr>
          <w:lang w:val="nl-NL"/>
        </w:rPr>
        <w:t xml:space="preserve">Een deelzaak ´overerft´ de aan de </w:t>
      </w:r>
      <w:r w:rsidR="001C7151" w:rsidRPr="00DD0F4F">
        <w:rPr>
          <w:lang w:val="nl-NL"/>
        </w:rPr>
        <w:t>‘</w:t>
      </w:r>
      <w:r w:rsidRPr="00DD0F4F">
        <w:rPr>
          <w:lang w:val="nl-NL"/>
        </w:rPr>
        <w:t>hoofdzaak</w:t>
      </w:r>
      <w:r w:rsidR="001C7151" w:rsidRPr="00DD0F4F">
        <w:rPr>
          <w:lang w:val="nl-NL"/>
        </w:rPr>
        <w:t>’</w:t>
      </w:r>
      <w:r w:rsidRPr="00DD0F4F">
        <w:rPr>
          <w:lang w:val="nl-NL"/>
        </w:rPr>
        <w:t xml:space="preserve"> gerelateerde betrokkenen, zaakobjecten en documenten. Oftewel, de aan de </w:t>
      </w:r>
      <w:r w:rsidR="001C7151" w:rsidRPr="00DD0F4F">
        <w:rPr>
          <w:lang w:val="nl-NL"/>
        </w:rPr>
        <w:t>‘</w:t>
      </w:r>
      <w:r w:rsidRPr="00DD0F4F">
        <w:rPr>
          <w:lang w:val="nl-NL"/>
        </w:rPr>
        <w:t>hoofdzaak</w:t>
      </w:r>
      <w:r w:rsidR="001C7151" w:rsidRPr="00DD0F4F">
        <w:rPr>
          <w:lang w:val="nl-NL"/>
        </w:rPr>
        <w:t>’</w:t>
      </w:r>
      <w:r w:rsidRPr="00DD0F4F">
        <w:rPr>
          <w:lang w:val="nl-NL"/>
        </w:rPr>
        <w:t xml:space="preserve"> gerelateerde betrokkenen, zaakobjecten en documenten maken ook deel uit van de zaakinformatie van de deelzaak. Aangezien er bij een zaak maar één initiator kan zijn, is hiermee de initiator van de </w:t>
      </w:r>
      <w:r w:rsidR="001C7151" w:rsidRPr="00DD0F4F">
        <w:rPr>
          <w:lang w:val="nl-NL"/>
        </w:rPr>
        <w:t>‘</w:t>
      </w:r>
      <w:r w:rsidRPr="00DD0F4F">
        <w:rPr>
          <w:lang w:val="nl-NL"/>
        </w:rPr>
        <w:t>hoofdzaak</w:t>
      </w:r>
      <w:r w:rsidR="001C7151" w:rsidRPr="00DD0F4F">
        <w:rPr>
          <w:lang w:val="nl-NL"/>
        </w:rPr>
        <w:t>’</w:t>
      </w:r>
      <w:r w:rsidRPr="00DD0F4F">
        <w:rPr>
          <w:lang w:val="nl-NL"/>
        </w:rPr>
        <w:t xml:space="preserve"> tevens die van de deelzaak.</w:t>
      </w:r>
    </w:p>
    <w:p w14:paraId="6DBD16BE" w14:textId="77777777" w:rsidR="003D77B4" w:rsidRDefault="00AF5C29">
      <w:pPr>
        <w:pStyle w:val="Lijstalinea"/>
        <w:numPr>
          <w:ilvl w:val="0"/>
          <w:numId w:val="9"/>
        </w:numPr>
        <w:spacing w:after="0"/>
        <w:ind w:left="426"/>
        <w:rPr>
          <w:lang w:val="nl-NL"/>
        </w:rPr>
      </w:pPr>
      <w:r w:rsidRPr="00DD0F4F">
        <w:rPr>
          <w:lang w:val="nl-NL"/>
        </w:rPr>
        <w:t>Aan een deelzaak kunnen , betrokkenen, zaakobjecten en documenten gerelateerd worden</w:t>
      </w:r>
      <w:r w:rsidR="006A14EC" w:rsidRPr="00DD0F4F">
        <w:rPr>
          <w:lang w:val="nl-NL"/>
        </w:rPr>
        <w:t xml:space="preserve"> in aanvulling op de informatie bij de ‘hoofdzaak’.</w:t>
      </w:r>
    </w:p>
    <w:p w14:paraId="0A1E7428" w14:textId="77777777" w:rsidR="003D77B4" w:rsidRDefault="00637B05">
      <w:pPr>
        <w:pStyle w:val="Lijstalinea"/>
        <w:numPr>
          <w:ilvl w:val="0"/>
          <w:numId w:val="9"/>
        </w:numPr>
        <w:spacing w:after="0"/>
        <w:ind w:left="426"/>
        <w:rPr>
          <w:lang w:val="nl-NL"/>
        </w:rPr>
      </w:pPr>
      <w:r w:rsidRPr="00DD0F4F">
        <w:rPr>
          <w:lang w:val="nl-NL"/>
        </w:rPr>
        <w:t xml:space="preserve">De ‘hoofdzaak’ en de bijbehorende deelzaken kunnen als één geheel gearchiveerd worden dan wel wordt elke zaak op zich gearchiveerd, inclusief verwijzingen naar ‘hoofdzaak’ of deelzaken. </w:t>
      </w:r>
      <w:r w:rsidR="00AF5C29" w:rsidRPr="00DD0F4F">
        <w:rPr>
          <w:lang w:val="nl-NL"/>
        </w:rPr>
        <w:lastRenderedPageBreak/>
        <w:t>Indien een deelzaak gearchiveerd moet worden dan betreft dat, gezien punt</w:t>
      </w:r>
      <w:r w:rsidR="00FE6A60" w:rsidRPr="00DD0F4F">
        <w:rPr>
          <w:lang w:val="nl-NL"/>
        </w:rPr>
        <w:t xml:space="preserve"> </w:t>
      </w:r>
      <w:r w:rsidR="007838F4" w:rsidRPr="00DD0F4F">
        <w:rPr>
          <w:lang w:val="nl-NL"/>
        </w:rPr>
        <w:t>5</w:t>
      </w:r>
      <w:r w:rsidR="00AF5C29" w:rsidRPr="00DD0F4F">
        <w:rPr>
          <w:lang w:val="nl-NL"/>
        </w:rPr>
        <w:t>, tevens de aan die hoofdzaak gerelateerde betrokkenen, zaakobjecten en documenten.</w:t>
      </w:r>
    </w:p>
    <w:p w14:paraId="4D5AE332" w14:textId="4355ED76" w:rsidR="003D77B4" w:rsidRDefault="007838F4">
      <w:pPr>
        <w:pStyle w:val="Lijstalinea"/>
        <w:numPr>
          <w:ilvl w:val="0"/>
          <w:numId w:val="9"/>
        </w:numPr>
        <w:spacing w:after="0"/>
        <w:ind w:left="426"/>
        <w:rPr>
          <w:lang w:val="nl-NL"/>
        </w:rPr>
      </w:pPr>
      <w:r w:rsidRPr="00DD0F4F">
        <w:rPr>
          <w:lang w:val="nl-NL"/>
        </w:rPr>
        <w:t xml:space="preserve">Het RGBZ voorziet weliswaar in gerelateerde zaken </w:t>
      </w:r>
      <w:r w:rsidR="00B6181D" w:rsidRPr="00DD0F4F">
        <w:rPr>
          <w:lang w:val="nl-NL"/>
        </w:rPr>
        <w:t>maar voor de informatie over de gerelateerde zaak gelden dezelfde eisen</w:t>
      </w:r>
      <w:r w:rsidR="006A14EC" w:rsidRPr="00DD0F4F">
        <w:rPr>
          <w:lang w:val="nl-NL"/>
        </w:rPr>
        <w:t>, zoals gespecificeerd in het RGBZ,</w:t>
      </w:r>
      <w:r w:rsidR="00B6181D" w:rsidRPr="00DD0F4F">
        <w:rPr>
          <w:lang w:val="nl-NL"/>
        </w:rPr>
        <w:t xml:space="preserve"> als voor willekeurig welke andere zaak. Dit stelt te zware eisen aan de informatie over gerelateerde zaken bij andere organisaties</w:t>
      </w:r>
      <w:r w:rsidR="008B785B" w:rsidRPr="00DD0F4F">
        <w:rPr>
          <w:lang w:val="nl-NL"/>
        </w:rPr>
        <w:t xml:space="preserve"> die </w:t>
      </w:r>
      <w:r w:rsidR="00BF50FF" w:rsidRPr="00DD0F4F">
        <w:rPr>
          <w:lang w:val="nl-NL"/>
        </w:rPr>
        <w:t>niet in het zelfde informatiedomein afgehandeld worden als de onderhanden zaak</w:t>
      </w:r>
      <w:r w:rsidR="00B6181D" w:rsidRPr="00DD0F4F">
        <w:rPr>
          <w:lang w:val="nl-NL"/>
        </w:rPr>
        <w:t xml:space="preserve">. Bij dergelijke zaken is slechts behoefte aan een gedeelte van de zaakinformatie. Vandaar dat we dergelijke gerelateerde zaken </w:t>
      </w:r>
      <w:r w:rsidR="001B35BF" w:rsidRPr="00DD0F4F">
        <w:rPr>
          <w:lang w:val="nl-NL"/>
        </w:rPr>
        <w:t xml:space="preserve">modelleren met </w:t>
      </w:r>
      <w:r w:rsidR="006A14EC" w:rsidRPr="00DD0F4F">
        <w:rPr>
          <w:lang w:val="nl-NL"/>
        </w:rPr>
        <w:t xml:space="preserve">het </w:t>
      </w:r>
      <w:r w:rsidR="001B35BF" w:rsidRPr="00DD0F4F">
        <w:rPr>
          <w:lang w:val="nl-NL"/>
        </w:rPr>
        <w:t>groepattribuutsoort ‘Gerelateerde externe zaak’ bij ZAAK met</w:t>
      </w:r>
      <w:r w:rsidR="00B6181D" w:rsidRPr="00DD0F4F">
        <w:rPr>
          <w:lang w:val="nl-NL"/>
        </w:rPr>
        <w:t xml:space="preserve"> de daarvoor relevante kenmerken.</w:t>
      </w:r>
      <w:r w:rsidR="001B35BF" w:rsidRPr="00DD0F4F">
        <w:rPr>
          <w:lang w:val="nl-NL"/>
        </w:rPr>
        <w:t xml:space="preserve"> </w:t>
      </w:r>
    </w:p>
    <w:p w14:paraId="32CAC5A3" w14:textId="04FA96FD" w:rsidR="003D77B4" w:rsidRDefault="00211C3F">
      <w:pPr>
        <w:pStyle w:val="Lijstalinea"/>
        <w:numPr>
          <w:ilvl w:val="0"/>
          <w:numId w:val="9"/>
        </w:numPr>
        <w:spacing w:after="0"/>
        <w:ind w:left="426"/>
        <w:rPr>
          <w:lang w:val="nl-NL"/>
        </w:rPr>
      </w:pPr>
      <w:r w:rsidRPr="00DD0F4F">
        <w:rPr>
          <w:lang w:val="nl-NL"/>
        </w:rPr>
        <w:t xml:space="preserve">Met de relatie ‘ZAAK heeft </w:t>
      </w:r>
      <w:r w:rsidR="00BB111A">
        <w:rPr>
          <w:lang w:val="nl-NL"/>
        </w:rPr>
        <w:t>relevante</w:t>
      </w:r>
      <w:r w:rsidRPr="00DD0F4F">
        <w:rPr>
          <w:lang w:val="nl-NL"/>
        </w:rPr>
        <w:t xml:space="preserve"> andere ZAAK’ </w:t>
      </w:r>
      <w:r w:rsidR="00EE7ECE" w:rsidRPr="00DD0F4F">
        <w:rPr>
          <w:lang w:val="nl-NL"/>
        </w:rPr>
        <w:t xml:space="preserve">kunnen weliswaar zaken aan elkaar gerelateerd worden maar niet gespecificeerd kan worden wat de aard van de relatie is. Meerdere relatietypen zijn mogelijk. Eén daarvan is de ‘onderaanneming-relatie’, vergelijkbaar met de in punt 8 beschreven relatie naar </w:t>
      </w:r>
      <w:r w:rsidR="008B785B" w:rsidRPr="00DD0F4F">
        <w:rPr>
          <w:lang w:val="nl-NL"/>
        </w:rPr>
        <w:t>externe</w:t>
      </w:r>
      <w:r w:rsidR="00EE7ECE" w:rsidRPr="00DD0F4F">
        <w:rPr>
          <w:lang w:val="nl-NL"/>
        </w:rPr>
        <w:t xml:space="preserve"> zaken. Om onderscheid te kunnen maken naar type relatie voegen we een relatieklasse toe (op deze relatie) met het attribuut ‘Aard</w:t>
      </w:r>
      <w:r w:rsidR="008B785B" w:rsidRPr="00DD0F4F">
        <w:rPr>
          <w:lang w:val="nl-NL"/>
        </w:rPr>
        <w:t xml:space="preserve"> relatie</w:t>
      </w:r>
      <w:r w:rsidR="00EE7ECE" w:rsidRPr="00DD0F4F">
        <w:rPr>
          <w:lang w:val="nl-NL"/>
        </w:rPr>
        <w:t>’.</w:t>
      </w:r>
    </w:p>
    <w:p w14:paraId="280CDB34" w14:textId="714C4761" w:rsidR="003D77B4" w:rsidRDefault="008B785B">
      <w:pPr>
        <w:pStyle w:val="Lijstalinea"/>
        <w:numPr>
          <w:ilvl w:val="0"/>
          <w:numId w:val="9"/>
        </w:numPr>
        <w:spacing w:after="0"/>
        <w:ind w:left="426"/>
        <w:rPr>
          <w:lang w:val="nl-NL"/>
        </w:rPr>
      </w:pPr>
      <w:r w:rsidRPr="00DD0F4F">
        <w:rPr>
          <w:lang w:val="nl-NL"/>
        </w:rPr>
        <w:t>Er zijn twee mogelijkheden om de zaak van de ‘opdrachtgever’ aan de zaak van de ‘opdrachtnemer’ te relateren</w:t>
      </w:r>
      <w:r w:rsidR="00757745" w:rsidRPr="00DD0F4F">
        <w:rPr>
          <w:lang w:val="nl-NL"/>
        </w:rPr>
        <w:t xml:space="preserve"> in het geval laatstgenoemde een bijdrage levert aan de zaak van eerstgenoemde</w:t>
      </w:r>
      <w:r w:rsidRPr="00DD0F4F">
        <w:rPr>
          <w:lang w:val="nl-NL"/>
        </w:rPr>
        <w:t xml:space="preserve">. Indien beide zaken zich binnen hetzelfde informatiedomein bevinden, dan wordt de relatie ‘ZAAK heeft </w:t>
      </w:r>
      <w:r w:rsidR="00BB111A">
        <w:rPr>
          <w:lang w:val="nl-NL"/>
        </w:rPr>
        <w:t>relevante andere</w:t>
      </w:r>
      <w:r w:rsidRPr="00DD0F4F">
        <w:rPr>
          <w:lang w:val="nl-NL"/>
        </w:rPr>
        <w:t xml:space="preserve"> ZAAK’ gelegd. Indien beide zaken zich binnen verschillende informatiedomein bevinden dan wordt vanuit beide zaken verwezen naar de andere zaak door middel van het groepattribuutsoort ‘Gerelateerde externe zaak’.</w:t>
      </w:r>
    </w:p>
    <w:p w14:paraId="10421D54" w14:textId="77777777" w:rsidR="006B5AB9" w:rsidRPr="00DD0F4F" w:rsidRDefault="00EE7ECE" w:rsidP="00EE4D07">
      <w:pPr>
        <w:rPr>
          <w:lang w:val="nl-NL"/>
        </w:rPr>
      </w:pPr>
      <w:r w:rsidRPr="00DD0F4F">
        <w:rPr>
          <w:lang w:val="nl-NL"/>
        </w:rPr>
        <w:t>Het voorafgaande</w:t>
      </w:r>
      <w:r w:rsidR="00041946" w:rsidRPr="00DD0F4F">
        <w:rPr>
          <w:lang w:val="nl-NL"/>
        </w:rPr>
        <w:t xml:space="preserve"> leidt tot de volgende nieuwe en gewijzigde attribuutsoorten van ZAAK.</w:t>
      </w:r>
      <w:r w:rsidR="00334E6A" w:rsidRPr="00DD0F4F">
        <w:rPr>
          <w:lang w:val="nl-NL"/>
        </w:rPr>
        <w:t xml:space="preserve"> De consequenties voor het objecttype ZAAK staan vermeld aan het begin van </w:t>
      </w:r>
      <w:r w:rsidR="00235FE4" w:rsidRPr="00DD0F4F">
        <w:rPr>
          <w:lang w:val="nl-NL"/>
        </w:rPr>
        <w:t>paragraaf 2.8</w:t>
      </w:r>
      <w:r w:rsidR="00334E6A" w:rsidRPr="00DD0F4F">
        <w:rPr>
          <w:lang w:val="nl-NL"/>
        </w:rPr>
        <w:t>.</w:t>
      </w:r>
    </w:p>
    <w:bookmarkStart w:id="9462" w:name="BKM_C0313059_6B75_4ac8_B62C_86BF6F671203"/>
    <w:bookmarkEnd w:id="9462"/>
    <w:p w14:paraId="536BE546" w14:textId="77777777" w:rsidR="006B550F" w:rsidRPr="00BC30EF" w:rsidRDefault="00DA5D93" w:rsidP="006B550F">
      <w:pPr>
        <w:autoSpaceDE w:val="0"/>
        <w:autoSpaceDN w:val="0"/>
        <w:adjustRightInd w:val="0"/>
        <w:spacing w:before="240" w:after="60" w:line="240" w:lineRule="auto"/>
        <w:outlineLvl w:val="3"/>
        <w:rPr>
          <w:ins w:id="9463" w:author="Arjan" w:date="2013-02-07T23:33:00Z"/>
          <w:rFonts w:ascii="Arial" w:eastAsia="Times New Roman" w:hAnsi="Arial" w:cs="Arial"/>
          <w:b/>
          <w:bCs/>
          <w:color w:val="0000B0"/>
          <w:sz w:val="24"/>
          <w:szCs w:val="24"/>
        </w:rPr>
      </w:pPr>
      <w:ins w:id="9464" w:author="Arjan" w:date="2013-02-07T23:33:00Z">
        <w:r w:rsidRPr="00BC30EF">
          <w:rPr>
            <w:rFonts w:ascii="Arial" w:hAnsi="Arial" w:cs="Arial"/>
            <w:sz w:val="24"/>
            <w:szCs w:val="24"/>
            <w:lang w:val="en-AU"/>
          </w:rPr>
          <w:fldChar w:fldCharType="begin" w:fldLock="1"/>
        </w:r>
        <w:r w:rsidR="006B550F" w:rsidRPr="00BC30EF">
          <w:rPr>
            <w:rFonts w:ascii="Arial" w:hAnsi="Arial" w:cs="Arial"/>
            <w:sz w:val="24"/>
            <w:szCs w:val="24"/>
            <w:lang w:val="en-AU"/>
          </w:rPr>
          <w:instrText xml:space="preserve">MERGEFIELD </w:instrText>
        </w:r>
        <w:r w:rsidR="006B550F" w:rsidRPr="00BC30EF">
          <w:rPr>
            <w:rFonts w:ascii="Arial" w:eastAsia="Times New Roman" w:hAnsi="Arial" w:cs="Arial"/>
            <w:b/>
            <w:bCs/>
            <w:color w:val="0000B0"/>
            <w:sz w:val="24"/>
            <w:szCs w:val="24"/>
          </w:rPr>
          <w:instrText>Element.Stereotype</w:instrText>
        </w:r>
        <w:r w:rsidRPr="00BC30EF">
          <w:rPr>
            <w:rFonts w:ascii="Arial" w:hAnsi="Arial" w:cs="Arial"/>
            <w:sz w:val="24"/>
            <w:szCs w:val="24"/>
            <w:lang w:val="en-AU"/>
          </w:rPr>
          <w:fldChar w:fldCharType="separate"/>
        </w:r>
        <w:r w:rsidR="006B550F" w:rsidRPr="00BC30EF">
          <w:rPr>
            <w:rFonts w:ascii="Arial" w:eastAsia="Times New Roman" w:hAnsi="Arial" w:cs="Arial"/>
            <w:b/>
            <w:bCs/>
            <w:color w:val="0000B0"/>
            <w:sz w:val="24"/>
            <w:szCs w:val="24"/>
          </w:rPr>
          <w:t>«Groepattribuutsoort»</w:t>
        </w:r>
        <w:r w:rsidRPr="00BC30EF">
          <w:rPr>
            <w:rFonts w:ascii="Arial" w:hAnsi="Arial" w:cs="Arial"/>
            <w:sz w:val="24"/>
            <w:szCs w:val="24"/>
            <w:lang w:val="en-AU"/>
          </w:rPr>
          <w:fldChar w:fldCharType="end"/>
        </w:r>
        <w:r w:rsidR="006B550F" w:rsidRPr="00BC30EF">
          <w:rPr>
            <w:rFonts w:ascii="Arial" w:eastAsia="Times New Roman" w:hAnsi="Arial" w:cs="Arial"/>
            <w:b/>
            <w:bCs/>
            <w:color w:val="0000B0"/>
            <w:sz w:val="24"/>
            <w:szCs w:val="24"/>
          </w:rPr>
          <w:t xml:space="preserve"> </w:t>
        </w:r>
        <w:r w:rsidRPr="00BC30EF">
          <w:rPr>
            <w:rFonts w:ascii="Arial" w:eastAsia="Times New Roman" w:hAnsi="Arial" w:cs="Arial"/>
            <w:b/>
            <w:bCs/>
            <w:color w:val="0000B0"/>
            <w:sz w:val="24"/>
            <w:szCs w:val="24"/>
          </w:rPr>
          <w:fldChar w:fldCharType="begin" w:fldLock="1"/>
        </w:r>
        <w:r w:rsidR="006B550F" w:rsidRPr="00BC30EF">
          <w:rPr>
            <w:rFonts w:ascii="Arial" w:eastAsia="Times New Roman" w:hAnsi="Arial" w:cs="Arial"/>
            <w:b/>
            <w:bCs/>
            <w:color w:val="0000B0"/>
            <w:sz w:val="24"/>
            <w:szCs w:val="24"/>
          </w:rPr>
          <w:instrText>MERGEFIELD Element.Name</w:instrText>
        </w:r>
        <w:r w:rsidRPr="00BC30EF">
          <w:rPr>
            <w:rFonts w:ascii="Arial" w:eastAsia="Times New Roman" w:hAnsi="Arial" w:cs="Arial"/>
            <w:b/>
            <w:bCs/>
            <w:color w:val="0000B0"/>
            <w:sz w:val="24"/>
            <w:szCs w:val="24"/>
          </w:rPr>
          <w:fldChar w:fldCharType="separate"/>
        </w:r>
        <w:r w:rsidR="006B550F" w:rsidRPr="00BC30EF">
          <w:rPr>
            <w:rFonts w:ascii="Arial" w:eastAsia="Times New Roman" w:hAnsi="Arial" w:cs="Arial"/>
            <w:b/>
            <w:bCs/>
            <w:color w:val="0000B0"/>
            <w:sz w:val="24"/>
            <w:szCs w:val="24"/>
          </w:rPr>
          <w:t>Gerelateerde externe ZAAK</w:t>
        </w:r>
        <w:r w:rsidRPr="00BC30EF">
          <w:rPr>
            <w:rFonts w:ascii="Arial" w:eastAsia="Times New Roman" w:hAnsi="Arial" w:cs="Arial"/>
            <w:b/>
            <w:bCs/>
            <w:color w:val="0000B0"/>
            <w:sz w:val="24"/>
            <w:szCs w:val="24"/>
          </w:rPr>
          <w:fldChar w:fldCharType="end"/>
        </w:r>
      </w:ins>
    </w:p>
    <w:tbl>
      <w:tblPr>
        <w:tblW w:w="9360" w:type="dxa"/>
        <w:tblInd w:w="60" w:type="dxa"/>
        <w:tblLayout w:type="fixed"/>
        <w:tblCellMar>
          <w:left w:w="60" w:type="dxa"/>
          <w:right w:w="60" w:type="dxa"/>
        </w:tblCellMar>
        <w:tblLook w:val="0000" w:firstRow="0" w:lastRow="0" w:firstColumn="0" w:lastColumn="0" w:noHBand="0" w:noVBand="0"/>
      </w:tblPr>
      <w:tblGrid>
        <w:gridCol w:w="3690"/>
        <w:gridCol w:w="988"/>
        <w:gridCol w:w="3544"/>
        <w:gridCol w:w="1138"/>
      </w:tblGrid>
      <w:tr w:rsidR="006B550F" w:rsidRPr="00F2006F" w14:paraId="28353C1D" w14:textId="77777777" w:rsidTr="00211C3F">
        <w:trPr>
          <w:trHeight w:val="230"/>
          <w:ins w:id="9465" w:author="Arjan" w:date="2013-02-07T23:33:00Z"/>
        </w:trPr>
        <w:tc>
          <w:tcPr>
            <w:tcW w:w="3690" w:type="dxa"/>
            <w:tcBorders>
              <w:top w:val="nil"/>
              <w:left w:val="nil"/>
              <w:bottom w:val="nil"/>
              <w:right w:val="nil"/>
            </w:tcBorders>
          </w:tcPr>
          <w:p w14:paraId="6D478C63" w14:textId="77777777" w:rsidR="006B550F" w:rsidRPr="00F2006F" w:rsidRDefault="006B550F" w:rsidP="00211C3F">
            <w:pPr>
              <w:autoSpaceDE w:val="0"/>
              <w:autoSpaceDN w:val="0"/>
              <w:adjustRightInd w:val="0"/>
              <w:spacing w:after="0" w:line="240" w:lineRule="auto"/>
              <w:rPr>
                <w:ins w:id="9466" w:author="Arjan" w:date="2013-02-07T23:33:00Z"/>
                <w:rFonts w:ascii="Arial" w:eastAsia="Times New Roman" w:hAnsi="Arial" w:cs="Arial"/>
                <w:color w:val="000000"/>
                <w:sz w:val="20"/>
                <w:szCs w:val="20"/>
              </w:rPr>
            </w:pPr>
            <w:ins w:id="9467" w:author="Arjan" w:date="2013-02-07T23:33:00Z">
              <w:r w:rsidRPr="00F2006F">
                <w:rPr>
                  <w:rFonts w:ascii="Arial" w:eastAsia="Times New Roman" w:hAnsi="Arial" w:cs="Arial"/>
                  <w:b/>
                  <w:bCs/>
                  <w:color w:val="000000"/>
                  <w:sz w:val="20"/>
                  <w:szCs w:val="20"/>
                </w:rPr>
                <w:t>Naam groepattribuutsoort</w:t>
              </w:r>
            </w:ins>
          </w:p>
        </w:tc>
        <w:tc>
          <w:tcPr>
            <w:tcW w:w="5670" w:type="dxa"/>
            <w:gridSpan w:val="3"/>
            <w:tcBorders>
              <w:top w:val="nil"/>
              <w:left w:val="nil"/>
              <w:bottom w:val="nil"/>
              <w:right w:val="nil"/>
            </w:tcBorders>
          </w:tcPr>
          <w:p w14:paraId="6CE1A99F" w14:textId="77777777" w:rsidR="006B550F" w:rsidRPr="00F2006F" w:rsidRDefault="00DA5D93" w:rsidP="00211C3F">
            <w:pPr>
              <w:autoSpaceDE w:val="0"/>
              <w:autoSpaceDN w:val="0"/>
              <w:adjustRightInd w:val="0"/>
              <w:spacing w:after="0" w:line="240" w:lineRule="auto"/>
              <w:rPr>
                <w:ins w:id="9468" w:author="Arjan" w:date="2013-02-07T23:33:00Z"/>
                <w:rFonts w:ascii="Arial" w:eastAsia="Times New Roman" w:hAnsi="Arial" w:cs="Arial"/>
                <w:color w:val="000000"/>
                <w:sz w:val="20"/>
                <w:szCs w:val="20"/>
              </w:rPr>
            </w:pPr>
            <w:ins w:id="9469"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Element.Name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Gerelateerde externe ZAAK</w:t>
              </w:r>
              <w:r w:rsidRPr="00F2006F">
                <w:rPr>
                  <w:rFonts w:ascii="Arial" w:hAnsi="Arial" w:cs="Arial"/>
                  <w:sz w:val="20"/>
                  <w:szCs w:val="20"/>
                  <w:lang w:val="en-AU"/>
                </w:rPr>
                <w:fldChar w:fldCharType="end"/>
              </w:r>
            </w:ins>
          </w:p>
        </w:tc>
      </w:tr>
      <w:tr w:rsidR="006B550F" w:rsidRPr="00F2006F" w14:paraId="3418E2D5" w14:textId="77777777" w:rsidTr="00211C3F">
        <w:trPr>
          <w:ins w:id="9470" w:author="Arjan" w:date="2013-02-07T23:33:00Z"/>
        </w:trPr>
        <w:tc>
          <w:tcPr>
            <w:tcW w:w="3690" w:type="dxa"/>
            <w:tcBorders>
              <w:top w:val="nil"/>
              <w:left w:val="nil"/>
              <w:bottom w:val="nil"/>
              <w:right w:val="nil"/>
            </w:tcBorders>
          </w:tcPr>
          <w:p w14:paraId="1D4FE80C" w14:textId="77777777" w:rsidR="006B550F" w:rsidRPr="00F2006F" w:rsidRDefault="006B550F" w:rsidP="00211C3F">
            <w:pPr>
              <w:autoSpaceDE w:val="0"/>
              <w:autoSpaceDN w:val="0"/>
              <w:adjustRightInd w:val="0"/>
              <w:spacing w:after="0" w:line="240" w:lineRule="auto"/>
              <w:rPr>
                <w:ins w:id="9471"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1D85E117" w14:textId="77777777" w:rsidR="006B550F" w:rsidRPr="00F2006F" w:rsidRDefault="006B550F" w:rsidP="00211C3F">
            <w:pPr>
              <w:autoSpaceDE w:val="0"/>
              <w:autoSpaceDN w:val="0"/>
              <w:adjustRightInd w:val="0"/>
              <w:spacing w:after="0" w:line="240" w:lineRule="auto"/>
              <w:rPr>
                <w:ins w:id="9472" w:author="Arjan" w:date="2013-02-07T23:33:00Z"/>
                <w:rFonts w:ascii="Arial" w:eastAsia="Times New Roman" w:hAnsi="Arial" w:cs="Arial"/>
                <w:b/>
                <w:bCs/>
                <w:color w:val="000000"/>
                <w:sz w:val="20"/>
                <w:szCs w:val="20"/>
              </w:rPr>
            </w:pPr>
          </w:p>
        </w:tc>
      </w:tr>
      <w:tr w:rsidR="006B550F" w:rsidRPr="00F2006F" w14:paraId="3D6F11C3" w14:textId="77777777" w:rsidTr="00211C3F">
        <w:trPr>
          <w:ins w:id="9473" w:author="Arjan" w:date="2013-02-07T23:33:00Z"/>
        </w:trPr>
        <w:tc>
          <w:tcPr>
            <w:tcW w:w="3690" w:type="dxa"/>
            <w:tcBorders>
              <w:top w:val="nil"/>
              <w:left w:val="nil"/>
              <w:bottom w:val="nil"/>
              <w:right w:val="nil"/>
            </w:tcBorders>
          </w:tcPr>
          <w:p w14:paraId="39C2D70D" w14:textId="77777777" w:rsidR="006B550F" w:rsidRPr="00F2006F" w:rsidRDefault="006B550F" w:rsidP="00211C3F">
            <w:pPr>
              <w:autoSpaceDE w:val="0"/>
              <w:autoSpaceDN w:val="0"/>
              <w:adjustRightInd w:val="0"/>
              <w:spacing w:after="0" w:line="240" w:lineRule="auto"/>
              <w:rPr>
                <w:ins w:id="9474" w:author="Arjan" w:date="2013-02-07T23:33:00Z"/>
                <w:rFonts w:ascii="Arial" w:eastAsia="Times New Roman" w:hAnsi="Arial" w:cs="Arial"/>
                <w:color w:val="000000"/>
                <w:sz w:val="20"/>
                <w:szCs w:val="20"/>
              </w:rPr>
            </w:pPr>
            <w:ins w:id="9475" w:author="Arjan" w:date="2013-02-07T23:33:00Z">
              <w:r w:rsidRPr="00F2006F">
                <w:rPr>
                  <w:rFonts w:ascii="Arial" w:eastAsia="Times New Roman" w:hAnsi="Arial" w:cs="Arial"/>
                  <w:b/>
                  <w:bCs/>
                  <w:color w:val="000000"/>
                  <w:sz w:val="20"/>
                  <w:szCs w:val="20"/>
                </w:rPr>
                <w:t>Herkomst groepattribuutsoort</w:t>
              </w:r>
            </w:ins>
          </w:p>
        </w:tc>
        <w:tc>
          <w:tcPr>
            <w:tcW w:w="5670" w:type="dxa"/>
            <w:gridSpan w:val="3"/>
            <w:tcBorders>
              <w:top w:val="nil"/>
              <w:left w:val="nil"/>
              <w:bottom w:val="nil"/>
              <w:right w:val="nil"/>
            </w:tcBorders>
          </w:tcPr>
          <w:p w14:paraId="02C0E71E" w14:textId="77777777" w:rsidR="006B550F" w:rsidRPr="00F2006F" w:rsidRDefault="006B550F" w:rsidP="00211C3F">
            <w:pPr>
              <w:autoSpaceDE w:val="0"/>
              <w:autoSpaceDN w:val="0"/>
              <w:adjustRightInd w:val="0"/>
              <w:spacing w:after="0" w:line="240" w:lineRule="auto"/>
              <w:rPr>
                <w:ins w:id="9476" w:author="Arjan" w:date="2013-02-07T23:33:00Z"/>
                <w:rFonts w:ascii="Arial" w:eastAsia="Times New Roman" w:hAnsi="Arial" w:cs="Arial"/>
                <w:color w:val="000000"/>
                <w:sz w:val="20"/>
                <w:szCs w:val="20"/>
              </w:rPr>
            </w:pPr>
            <w:ins w:id="9477" w:author="Arjan" w:date="2013-02-07T23:33:00Z">
              <w:r w:rsidRPr="00F2006F">
                <w:rPr>
                  <w:rFonts w:ascii="Arial" w:eastAsia="Times New Roman" w:hAnsi="Arial" w:cs="Arial"/>
                  <w:color w:val="000000"/>
                  <w:sz w:val="20"/>
                  <w:szCs w:val="20"/>
                </w:rPr>
                <w:t>KING</w:t>
              </w:r>
            </w:ins>
          </w:p>
        </w:tc>
      </w:tr>
      <w:tr w:rsidR="006B550F" w:rsidRPr="00F2006F" w14:paraId="12A9B759" w14:textId="77777777" w:rsidTr="00211C3F">
        <w:trPr>
          <w:trHeight w:val="230"/>
          <w:ins w:id="9478" w:author="Arjan" w:date="2013-02-07T23:33:00Z"/>
        </w:trPr>
        <w:tc>
          <w:tcPr>
            <w:tcW w:w="3690" w:type="dxa"/>
            <w:tcBorders>
              <w:top w:val="nil"/>
              <w:left w:val="nil"/>
              <w:bottom w:val="nil"/>
              <w:right w:val="nil"/>
            </w:tcBorders>
          </w:tcPr>
          <w:p w14:paraId="69093198" w14:textId="77777777" w:rsidR="006B550F" w:rsidRPr="00F2006F" w:rsidRDefault="006B550F" w:rsidP="00211C3F">
            <w:pPr>
              <w:autoSpaceDE w:val="0"/>
              <w:autoSpaceDN w:val="0"/>
              <w:adjustRightInd w:val="0"/>
              <w:spacing w:after="0" w:line="240" w:lineRule="auto"/>
              <w:rPr>
                <w:ins w:id="9479"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20C07734" w14:textId="77777777" w:rsidR="006B550F" w:rsidRPr="00F2006F" w:rsidRDefault="006B550F" w:rsidP="00211C3F">
            <w:pPr>
              <w:autoSpaceDE w:val="0"/>
              <w:autoSpaceDN w:val="0"/>
              <w:adjustRightInd w:val="0"/>
              <w:spacing w:after="0" w:line="240" w:lineRule="auto"/>
              <w:rPr>
                <w:ins w:id="9480" w:author="Arjan" w:date="2013-02-07T23:33:00Z"/>
                <w:rFonts w:ascii="Arial" w:eastAsia="Times New Roman" w:hAnsi="Arial" w:cs="Arial"/>
                <w:b/>
                <w:bCs/>
                <w:color w:val="000000"/>
                <w:sz w:val="20"/>
                <w:szCs w:val="20"/>
              </w:rPr>
            </w:pPr>
          </w:p>
        </w:tc>
      </w:tr>
      <w:tr w:rsidR="006B550F" w:rsidRPr="00F2006F" w14:paraId="23BCD4F7" w14:textId="77777777" w:rsidTr="00211C3F">
        <w:trPr>
          <w:trHeight w:val="230"/>
          <w:ins w:id="9481" w:author="Arjan" w:date="2013-02-07T23:33:00Z"/>
        </w:trPr>
        <w:tc>
          <w:tcPr>
            <w:tcW w:w="3690" w:type="dxa"/>
            <w:tcBorders>
              <w:top w:val="nil"/>
              <w:left w:val="nil"/>
              <w:bottom w:val="nil"/>
              <w:right w:val="nil"/>
            </w:tcBorders>
          </w:tcPr>
          <w:p w14:paraId="13EB8051" w14:textId="77777777" w:rsidR="006B550F" w:rsidRPr="00F2006F" w:rsidRDefault="006B550F" w:rsidP="00211C3F">
            <w:pPr>
              <w:autoSpaceDE w:val="0"/>
              <w:autoSpaceDN w:val="0"/>
              <w:adjustRightInd w:val="0"/>
              <w:spacing w:after="0" w:line="240" w:lineRule="auto"/>
              <w:rPr>
                <w:ins w:id="9482" w:author="Arjan" w:date="2013-02-07T23:33:00Z"/>
                <w:rFonts w:ascii="Arial" w:eastAsia="Times New Roman" w:hAnsi="Arial" w:cs="Arial"/>
                <w:color w:val="000000"/>
                <w:sz w:val="20"/>
                <w:szCs w:val="20"/>
              </w:rPr>
            </w:pPr>
            <w:ins w:id="9483" w:author="Arjan" w:date="2013-02-07T23:33:00Z">
              <w:r w:rsidRPr="00F2006F">
                <w:rPr>
                  <w:rFonts w:ascii="Arial" w:eastAsia="Times New Roman" w:hAnsi="Arial" w:cs="Arial"/>
                  <w:b/>
                  <w:bCs/>
                  <w:color w:val="000000"/>
                  <w:sz w:val="20"/>
                  <w:szCs w:val="20"/>
                </w:rPr>
                <w:t>Code groepattribuutsoort</w:t>
              </w:r>
            </w:ins>
          </w:p>
        </w:tc>
        <w:tc>
          <w:tcPr>
            <w:tcW w:w="5670" w:type="dxa"/>
            <w:gridSpan w:val="3"/>
            <w:tcBorders>
              <w:top w:val="nil"/>
              <w:left w:val="nil"/>
              <w:bottom w:val="nil"/>
              <w:right w:val="nil"/>
            </w:tcBorders>
          </w:tcPr>
          <w:p w14:paraId="4CA652A1" w14:textId="77777777" w:rsidR="006B550F" w:rsidRPr="00F2006F" w:rsidRDefault="006B550F" w:rsidP="00211C3F">
            <w:pPr>
              <w:autoSpaceDE w:val="0"/>
              <w:autoSpaceDN w:val="0"/>
              <w:adjustRightInd w:val="0"/>
              <w:spacing w:after="0" w:line="240" w:lineRule="auto"/>
              <w:rPr>
                <w:ins w:id="9484" w:author="Arjan" w:date="2013-02-07T23:33:00Z"/>
                <w:rFonts w:ascii="Arial" w:eastAsia="Times New Roman" w:hAnsi="Arial" w:cs="Arial"/>
                <w:color w:val="000000"/>
                <w:sz w:val="20"/>
                <w:szCs w:val="20"/>
              </w:rPr>
            </w:pPr>
          </w:p>
        </w:tc>
      </w:tr>
      <w:tr w:rsidR="006B550F" w:rsidRPr="00F2006F" w14:paraId="1FA83E42" w14:textId="77777777" w:rsidTr="00211C3F">
        <w:trPr>
          <w:ins w:id="9485" w:author="Arjan" w:date="2013-02-07T23:33:00Z"/>
        </w:trPr>
        <w:tc>
          <w:tcPr>
            <w:tcW w:w="3690" w:type="dxa"/>
            <w:tcBorders>
              <w:top w:val="nil"/>
              <w:left w:val="nil"/>
              <w:bottom w:val="nil"/>
              <w:right w:val="nil"/>
            </w:tcBorders>
          </w:tcPr>
          <w:p w14:paraId="1E42BF7B" w14:textId="77777777" w:rsidR="006B550F" w:rsidRPr="00F2006F" w:rsidRDefault="006B550F" w:rsidP="00211C3F">
            <w:pPr>
              <w:autoSpaceDE w:val="0"/>
              <w:autoSpaceDN w:val="0"/>
              <w:adjustRightInd w:val="0"/>
              <w:spacing w:after="0" w:line="240" w:lineRule="auto"/>
              <w:rPr>
                <w:ins w:id="9486"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01B88A8F" w14:textId="77777777" w:rsidR="006B550F" w:rsidRPr="00F2006F" w:rsidRDefault="006B550F" w:rsidP="00211C3F">
            <w:pPr>
              <w:autoSpaceDE w:val="0"/>
              <w:autoSpaceDN w:val="0"/>
              <w:adjustRightInd w:val="0"/>
              <w:spacing w:after="0" w:line="240" w:lineRule="auto"/>
              <w:rPr>
                <w:ins w:id="9487" w:author="Arjan" w:date="2013-02-07T23:33:00Z"/>
                <w:rFonts w:ascii="Arial" w:eastAsia="Times New Roman" w:hAnsi="Arial" w:cs="Arial"/>
                <w:b/>
                <w:bCs/>
                <w:color w:val="000000"/>
                <w:sz w:val="20"/>
                <w:szCs w:val="20"/>
              </w:rPr>
            </w:pPr>
          </w:p>
        </w:tc>
      </w:tr>
      <w:tr w:rsidR="006B550F" w:rsidRPr="00F2006F" w14:paraId="37DB8F09" w14:textId="77777777" w:rsidTr="00211C3F">
        <w:trPr>
          <w:ins w:id="9488" w:author="Arjan" w:date="2013-02-07T23:33:00Z"/>
        </w:trPr>
        <w:tc>
          <w:tcPr>
            <w:tcW w:w="3690" w:type="dxa"/>
            <w:tcBorders>
              <w:top w:val="nil"/>
              <w:left w:val="nil"/>
              <w:bottom w:val="nil"/>
              <w:right w:val="nil"/>
            </w:tcBorders>
          </w:tcPr>
          <w:p w14:paraId="14692733" w14:textId="77777777" w:rsidR="006B550F" w:rsidRPr="00F2006F" w:rsidRDefault="006B550F" w:rsidP="00211C3F">
            <w:pPr>
              <w:autoSpaceDE w:val="0"/>
              <w:autoSpaceDN w:val="0"/>
              <w:adjustRightInd w:val="0"/>
              <w:spacing w:after="0" w:line="240" w:lineRule="auto"/>
              <w:rPr>
                <w:ins w:id="9489" w:author="Arjan" w:date="2013-02-07T23:33:00Z"/>
                <w:rFonts w:ascii="Arial" w:eastAsia="Times New Roman" w:hAnsi="Arial" w:cs="Arial"/>
                <w:b/>
                <w:bCs/>
                <w:color w:val="000000"/>
                <w:sz w:val="20"/>
                <w:szCs w:val="20"/>
              </w:rPr>
            </w:pPr>
            <w:ins w:id="9490" w:author="Arjan" w:date="2013-02-07T23:33:00Z">
              <w:r w:rsidRPr="00F2006F">
                <w:rPr>
                  <w:rFonts w:ascii="Arial" w:eastAsia="Times New Roman" w:hAnsi="Arial" w:cs="Arial"/>
                  <w:b/>
                  <w:bCs/>
                  <w:color w:val="000000"/>
                  <w:sz w:val="20"/>
                  <w:szCs w:val="20"/>
                </w:rPr>
                <w:t xml:space="preserve">XML-tag </w:t>
              </w:r>
              <w:r>
                <w:rPr>
                  <w:rFonts w:ascii="Arial" w:eastAsia="Times New Roman" w:hAnsi="Arial" w:cs="Arial"/>
                  <w:b/>
                  <w:bCs/>
                  <w:color w:val="000000"/>
                  <w:sz w:val="20"/>
                  <w:szCs w:val="20"/>
                </w:rPr>
                <w:t>groep</w:t>
              </w:r>
              <w:r w:rsidRPr="00F2006F">
                <w:rPr>
                  <w:rFonts w:ascii="Arial" w:eastAsia="Times New Roman" w:hAnsi="Arial" w:cs="Arial"/>
                  <w:b/>
                  <w:bCs/>
                  <w:color w:val="000000"/>
                  <w:sz w:val="20"/>
                  <w:szCs w:val="20"/>
                </w:rPr>
                <w:t>attribuutsoort</w:t>
              </w:r>
            </w:ins>
          </w:p>
        </w:tc>
        <w:tc>
          <w:tcPr>
            <w:tcW w:w="5670" w:type="dxa"/>
            <w:gridSpan w:val="3"/>
            <w:tcBorders>
              <w:top w:val="nil"/>
              <w:left w:val="nil"/>
              <w:bottom w:val="nil"/>
              <w:right w:val="nil"/>
            </w:tcBorders>
          </w:tcPr>
          <w:p w14:paraId="21118301" w14:textId="77777777" w:rsidR="006B550F" w:rsidRPr="00F2006F" w:rsidRDefault="006B550F" w:rsidP="00211C3F">
            <w:pPr>
              <w:autoSpaceDE w:val="0"/>
              <w:autoSpaceDN w:val="0"/>
              <w:adjustRightInd w:val="0"/>
              <w:spacing w:after="0" w:line="240" w:lineRule="auto"/>
              <w:rPr>
                <w:ins w:id="9491" w:author="Arjan" w:date="2013-02-07T23:33:00Z"/>
                <w:rFonts w:ascii="Arial" w:eastAsia="Times New Roman" w:hAnsi="Arial" w:cs="Arial"/>
                <w:bCs/>
                <w:color w:val="000000"/>
                <w:sz w:val="20"/>
                <w:szCs w:val="20"/>
              </w:rPr>
            </w:pPr>
            <w:ins w:id="9492" w:author="Arjan" w:date="2013-02-07T23:33:00Z">
              <w:r w:rsidRPr="00F2006F">
                <w:rPr>
                  <w:rFonts w:ascii="Arial" w:eastAsia="Times New Roman" w:hAnsi="Arial" w:cs="Arial"/>
                  <w:bCs/>
                  <w:color w:val="000000"/>
                  <w:sz w:val="20"/>
                  <w:szCs w:val="20"/>
                </w:rPr>
                <w:t>gerelateerdeExterneZaak</w:t>
              </w:r>
            </w:ins>
          </w:p>
        </w:tc>
      </w:tr>
      <w:tr w:rsidR="006B550F" w:rsidRPr="00F2006F" w14:paraId="23F5A984" w14:textId="77777777" w:rsidTr="00211C3F">
        <w:trPr>
          <w:ins w:id="9493" w:author="Arjan" w:date="2013-02-07T23:33:00Z"/>
        </w:trPr>
        <w:tc>
          <w:tcPr>
            <w:tcW w:w="3690" w:type="dxa"/>
            <w:tcBorders>
              <w:top w:val="nil"/>
              <w:left w:val="nil"/>
              <w:bottom w:val="nil"/>
              <w:right w:val="nil"/>
            </w:tcBorders>
          </w:tcPr>
          <w:p w14:paraId="7D0B25A8" w14:textId="77777777" w:rsidR="006B550F" w:rsidRPr="00F2006F" w:rsidRDefault="006B550F" w:rsidP="00211C3F">
            <w:pPr>
              <w:autoSpaceDE w:val="0"/>
              <w:autoSpaceDN w:val="0"/>
              <w:adjustRightInd w:val="0"/>
              <w:spacing w:after="0" w:line="240" w:lineRule="auto"/>
              <w:rPr>
                <w:ins w:id="9494"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2FB0929F" w14:textId="77777777" w:rsidR="006B550F" w:rsidRPr="00F2006F" w:rsidRDefault="006B550F" w:rsidP="00211C3F">
            <w:pPr>
              <w:autoSpaceDE w:val="0"/>
              <w:autoSpaceDN w:val="0"/>
              <w:adjustRightInd w:val="0"/>
              <w:spacing w:after="0" w:line="240" w:lineRule="auto"/>
              <w:rPr>
                <w:ins w:id="9495" w:author="Arjan" w:date="2013-02-07T23:33:00Z"/>
                <w:rFonts w:ascii="Arial" w:eastAsia="Times New Roman" w:hAnsi="Arial" w:cs="Arial"/>
                <w:b/>
                <w:bCs/>
                <w:color w:val="000000"/>
                <w:sz w:val="20"/>
                <w:szCs w:val="20"/>
              </w:rPr>
            </w:pPr>
          </w:p>
        </w:tc>
      </w:tr>
      <w:tr w:rsidR="006B550F" w:rsidRPr="00CB22FF" w14:paraId="214D3B7D" w14:textId="77777777" w:rsidTr="00211C3F">
        <w:trPr>
          <w:ins w:id="9496" w:author="Arjan" w:date="2013-02-07T23:33:00Z"/>
        </w:trPr>
        <w:tc>
          <w:tcPr>
            <w:tcW w:w="3690" w:type="dxa"/>
            <w:tcBorders>
              <w:top w:val="nil"/>
              <w:left w:val="nil"/>
              <w:bottom w:val="nil"/>
              <w:right w:val="nil"/>
            </w:tcBorders>
          </w:tcPr>
          <w:p w14:paraId="2274F8EF" w14:textId="77777777" w:rsidR="006B550F" w:rsidRPr="00F2006F" w:rsidRDefault="006B550F" w:rsidP="00211C3F">
            <w:pPr>
              <w:autoSpaceDE w:val="0"/>
              <w:autoSpaceDN w:val="0"/>
              <w:adjustRightInd w:val="0"/>
              <w:spacing w:after="0" w:line="240" w:lineRule="auto"/>
              <w:rPr>
                <w:ins w:id="9497" w:author="Arjan" w:date="2013-02-07T23:33:00Z"/>
                <w:rFonts w:ascii="Arial" w:eastAsia="Times New Roman" w:hAnsi="Arial" w:cs="Arial"/>
                <w:color w:val="000000"/>
                <w:sz w:val="20"/>
                <w:szCs w:val="20"/>
              </w:rPr>
            </w:pPr>
            <w:ins w:id="9498" w:author="Arjan" w:date="2013-02-07T23:33:00Z">
              <w:r w:rsidRPr="00F2006F">
                <w:rPr>
                  <w:rFonts w:ascii="Arial" w:eastAsia="Times New Roman" w:hAnsi="Arial" w:cs="Arial"/>
                  <w:b/>
                  <w:bCs/>
                  <w:color w:val="000000"/>
                  <w:sz w:val="20"/>
                  <w:szCs w:val="20"/>
                </w:rPr>
                <w:t>Definitie groepattribuutsoort</w:t>
              </w:r>
            </w:ins>
          </w:p>
        </w:tc>
        <w:tc>
          <w:tcPr>
            <w:tcW w:w="5670" w:type="dxa"/>
            <w:gridSpan w:val="3"/>
            <w:tcBorders>
              <w:top w:val="nil"/>
              <w:left w:val="nil"/>
              <w:bottom w:val="nil"/>
              <w:right w:val="nil"/>
            </w:tcBorders>
          </w:tcPr>
          <w:p w14:paraId="7C7EA357" w14:textId="77777777" w:rsidR="006B550F" w:rsidRPr="00DD0F4F" w:rsidRDefault="00DA5D93" w:rsidP="00211C3F">
            <w:pPr>
              <w:autoSpaceDE w:val="0"/>
              <w:autoSpaceDN w:val="0"/>
              <w:adjustRightInd w:val="0"/>
              <w:spacing w:after="0" w:line="240" w:lineRule="auto"/>
              <w:rPr>
                <w:ins w:id="9499" w:author="Arjan" w:date="2013-02-07T23:33:00Z"/>
                <w:rFonts w:ascii="Arial" w:eastAsia="Times New Roman" w:hAnsi="Arial" w:cs="Arial"/>
                <w:color w:val="000000"/>
                <w:sz w:val="20"/>
                <w:szCs w:val="20"/>
                <w:lang w:val="nl-NL"/>
              </w:rPr>
            </w:pPr>
            <w:ins w:id="9500"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Element.Notes</w:instrText>
              </w:r>
              <w:r w:rsidRPr="00F2006F">
                <w:rPr>
                  <w:rFonts w:ascii="Arial" w:hAnsi="Arial" w:cs="Arial"/>
                  <w:sz w:val="20"/>
                  <w:szCs w:val="20"/>
                  <w:lang w:val="en-AU"/>
                </w:rPr>
                <w:fldChar w:fldCharType="separate"/>
              </w:r>
              <w:r w:rsidR="006B550F" w:rsidRPr="00DD0F4F">
                <w:rPr>
                  <w:rFonts w:ascii="Arial" w:eastAsia="Times New Roman" w:hAnsi="Arial" w:cs="Arial"/>
                  <w:color w:val="000000"/>
                  <w:sz w:val="20"/>
                  <w:szCs w:val="20"/>
                  <w:lang w:val="nl-NL"/>
                </w:rPr>
                <w:t>Een zaak bij een andere organisatie waarin een bijdrage geleverd wordt aan het bereiken van de uitkomst van de onderhanden zaak.</w:t>
              </w:r>
              <w:r w:rsidRPr="00F2006F">
                <w:rPr>
                  <w:rFonts w:ascii="Arial" w:hAnsi="Arial" w:cs="Arial"/>
                  <w:sz w:val="20"/>
                  <w:szCs w:val="20"/>
                  <w:lang w:val="en-AU"/>
                </w:rPr>
                <w:fldChar w:fldCharType="end"/>
              </w:r>
            </w:ins>
          </w:p>
        </w:tc>
      </w:tr>
      <w:tr w:rsidR="006B550F" w:rsidRPr="00CB22FF" w14:paraId="0BC3F940" w14:textId="77777777" w:rsidTr="00211C3F">
        <w:trPr>
          <w:ins w:id="9501" w:author="Arjan" w:date="2013-02-07T23:33:00Z"/>
        </w:trPr>
        <w:tc>
          <w:tcPr>
            <w:tcW w:w="3690" w:type="dxa"/>
            <w:tcBorders>
              <w:top w:val="nil"/>
              <w:left w:val="nil"/>
              <w:bottom w:val="nil"/>
              <w:right w:val="nil"/>
            </w:tcBorders>
          </w:tcPr>
          <w:p w14:paraId="2AF0000E" w14:textId="77777777" w:rsidR="006B550F" w:rsidRPr="00DD0F4F" w:rsidRDefault="006B550F" w:rsidP="00211C3F">
            <w:pPr>
              <w:autoSpaceDE w:val="0"/>
              <w:autoSpaceDN w:val="0"/>
              <w:adjustRightInd w:val="0"/>
              <w:spacing w:after="0" w:line="240" w:lineRule="auto"/>
              <w:rPr>
                <w:ins w:id="9502" w:author="Arjan" w:date="2013-02-07T23:33:00Z"/>
                <w:rFonts w:ascii="Arial" w:eastAsia="Times New Roman" w:hAnsi="Arial" w:cs="Arial"/>
                <w:b/>
                <w:bCs/>
                <w:color w:val="000000"/>
                <w:sz w:val="20"/>
                <w:szCs w:val="20"/>
                <w:lang w:val="nl-NL"/>
              </w:rPr>
            </w:pPr>
          </w:p>
        </w:tc>
        <w:tc>
          <w:tcPr>
            <w:tcW w:w="5670" w:type="dxa"/>
            <w:gridSpan w:val="3"/>
            <w:tcBorders>
              <w:top w:val="nil"/>
              <w:left w:val="nil"/>
              <w:bottom w:val="nil"/>
              <w:right w:val="nil"/>
            </w:tcBorders>
          </w:tcPr>
          <w:p w14:paraId="543EE42A" w14:textId="77777777" w:rsidR="006B550F" w:rsidRPr="00DD0F4F" w:rsidRDefault="006B550F" w:rsidP="00211C3F">
            <w:pPr>
              <w:autoSpaceDE w:val="0"/>
              <w:autoSpaceDN w:val="0"/>
              <w:adjustRightInd w:val="0"/>
              <w:spacing w:after="0" w:line="240" w:lineRule="auto"/>
              <w:rPr>
                <w:ins w:id="9503" w:author="Arjan" w:date="2013-02-07T23:33:00Z"/>
                <w:rFonts w:ascii="Arial" w:eastAsia="Times New Roman" w:hAnsi="Arial" w:cs="Arial"/>
                <w:b/>
                <w:bCs/>
                <w:color w:val="000000"/>
                <w:sz w:val="20"/>
                <w:szCs w:val="20"/>
                <w:lang w:val="nl-NL"/>
              </w:rPr>
            </w:pPr>
          </w:p>
        </w:tc>
      </w:tr>
      <w:tr w:rsidR="006B550F" w:rsidRPr="00F2006F" w14:paraId="2DD04192" w14:textId="77777777" w:rsidTr="00211C3F">
        <w:trPr>
          <w:ins w:id="9504" w:author="Arjan" w:date="2013-02-07T23:33:00Z"/>
        </w:trPr>
        <w:tc>
          <w:tcPr>
            <w:tcW w:w="3690" w:type="dxa"/>
            <w:tcBorders>
              <w:top w:val="nil"/>
              <w:left w:val="nil"/>
              <w:bottom w:val="nil"/>
              <w:right w:val="nil"/>
            </w:tcBorders>
          </w:tcPr>
          <w:p w14:paraId="783DC57E" w14:textId="77777777" w:rsidR="006B550F" w:rsidRPr="00F2006F" w:rsidRDefault="006B550F" w:rsidP="00211C3F">
            <w:pPr>
              <w:autoSpaceDE w:val="0"/>
              <w:autoSpaceDN w:val="0"/>
              <w:adjustRightInd w:val="0"/>
              <w:spacing w:after="0" w:line="240" w:lineRule="auto"/>
              <w:rPr>
                <w:ins w:id="9505" w:author="Arjan" w:date="2013-02-07T23:33:00Z"/>
                <w:rFonts w:ascii="Arial" w:eastAsia="Times New Roman" w:hAnsi="Arial" w:cs="Arial"/>
                <w:b/>
                <w:bCs/>
                <w:color w:val="000000"/>
                <w:sz w:val="20"/>
                <w:szCs w:val="20"/>
              </w:rPr>
            </w:pPr>
            <w:ins w:id="9506" w:author="Arjan" w:date="2013-02-07T23:33:00Z">
              <w:r w:rsidRPr="00F2006F">
                <w:rPr>
                  <w:rFonts w:ascii="Arial" w:eastAsia="Times New Roman" w:hAnsi="Arial" w:cs="Arial"/>
                  <w:b/>
                  <w:bCs/>
                  <w:color w:val="000000"/>
                  <w:sz w:val="20"/>
                  <w:szCs w:val="20"/>
                </w:rPr>
                <w:t xml:space="preserve">Herkomst definitie </w:t>
              </w:r>
              <w:r>
                <w:rPr>
                  <w:rFonts w:ascii="Arial" w:eastAsia="Times New Roman" w:hAnsi="Arial" w:cs="Arial"/>
                  <w:b/>
                  <w:bCs/>
                  <w:color w:val="000000"/>
                  <w:sz w:val="20"/>
                  <w:szCs w:val="20"/>
                </w:rPr>
                <w:t>groep</w:t>
              </w:r>
              <w:r w:rsidRPr="00F2006F">
                <w:rPr>
                  <w:rFonts w:ascii="Arial" w:eastAsia="Times New Roman" w:hAnsi="Arial" w:cs="Arial"/>
                  <w:b/>
                  <w:bCs/>
                  <w:color w:val="000000"/>
                  <w:sz w:val="20"/>
                  <w:szCs w:val="20"/>
                </w:rPr>
                <w:t>attribuutsoort</w:t>
              </w:r>
            </w:ins>
          </w:p>
        </w:tc>
        <w:tc>
          <w:tcPr>
            <w:tcW w:w="5670" w:type="dxa"/>
            <w:gridSpan w:val="3"/>
            <w:tcBorders>
              <w:top w:val="nil"/>
              <w:left w:val="nil"/>
              <w:bottom w:val="nil"/>
              <w:right w:val="nil"/>
            </w:tcBorders>
          </w:tcPr>
          <w:p w14:paraId="74CE6A48" w14:textId="77777777" w:rsidR="006B550F" w:rsidRPr="00F2006F" w:rsidRDefault="006B550F" w:rsidP="00211C3F">
            <w:pPr>
              <w:autoSpaceDE w:val="0"/>
              <w:autoSpaceDN w:val="0"/>
              <w:adjustRightInd w:val="0"/>
              <w:spacing w:after="0" w:line="240" w:lineRule="auto"/>
              <w:rPr>
                <w:ins w:id="9507" w:author="Arjan" w:date="2013-02-07T23:33:00Z"/>
                <w:rFonts w:ascii="Arial" w:eastAsia="Times New Roman" w:hAnsi="Arial" w:cs="Arial"/>
                <w:bCs/>
                <w:color w:val="000000"/>
                <w:sz w:val="20"/>
                <w:szCs w:val="20"/>
              </w:rPr>
            </w:pPr>
            <w:ins w:id="9508" w:author="Arjan" w:date="2013-02-07T23:33:00Z">
              <w:r w:rsidRPr="00F2006F">
                <w:rPr>
                  <w:rFonts w:ascii="Arial" w:eastAsia="Times New Roman" w:hAnsi="Arial" w:cs="Arial"/>
                  <w:bCs/>
                  <w:color w:val="000000"/>
                  <w:sz w:val="20"/>
                  <w:szCs w:val="20"/>
                </w:rPr>
                <w:t>KING</w:t>
              </w:r>
            </w:ins>
          </w:p>
        </w:tc>
      </w:tr>
      <w:tr w:rsidR="006B550F" w:rsidRPr="00F2006F" w14:paraId="4A13E617" w14:textId="77777777" w:rsidTr="00211C3F">
        <w:trPr>
          <w:ins w:id="9509" w:author="Arjan" w:date="2013-02-07T23:33:00Z"/>
        </w:trPr>
        <w:tc>
          <w:tcPr>
            <w:tcW w:w="3690" w:type="dxa"/>
            <w:tcBorders>
              <w:top w:val="nil"/>
              <w:left w:val="nil"/>
              <w:bottom w:val="nil"/>
              <w:right w:val="nil"/>
            </w:tcBorders>
          </w:tcPr>
          <w:p w14:paraId="297049CB" w14:textId="77777777" w:rsidR="006B550F" w:rsidRPr="00F2006F" w:rsidRDefault="006B550F" w:rsidP="00211C3F">
            <w:pPr>
              <w:autoSpaceDE w:val="0"/>
              <w:autoSpaceDN w:val="0"/>
              <w:adjustRightInd w:val="0"/>
              <w:spacing w:after="0" w:line="240" w:lineRule="auto"/>
              <w:rPr>
                <w:ins w:id="9510"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53CBBCB9" w14:textId="77777777" w:rsidR="006B550F" w:rsidRPr="00F2006F" w:rsidRDefault="006B550F" w:rsidP="00211C3F">
            <w:pPr>
              <w:autoSpaceDE w:val="0"/>
              <w:autoSpaceDN w:val="0"/>
              <w:adjustRightInd w:val="0"/>
              <w:spacing w:after="0" w:line="240" w:lineRule="auto"/>
              <w:rPr>
                <w:ins w:id="9511" w:author="Arjan" w:date="2013-02-07T23:33:00Z"/>
                <w:rFonts w:ascii="Arial" w:eastAsia="Times New Roman" w:hAnsi="Arial" w:cs="Arial"/>
                <w:b/>
                <w:bCs/>
                <w:color w:val="000000"/>
                <w:sz w:val="20"/>
                <w:szCs w:val="20"/>
              </w:rPr>
            </w:pPr>
          </w:p>
        </w:tc>
      </w:tr>
      <w:tr w:rsidR="006B550F" w:rsidRPr="00F2006F" w14:paraId="6BBB69F8" w14:textId="77777777" w:rsidTr="00211C3F">
        <w:trPr>
          <w:ins w:id="9512" w:author="Arjan" w:date="2013-02-07T23:33:00Z"/>
        </w:trPr>
        <w:tc>
          <w:tcPr>
            <w:tcW w:w="3690" w:type="dxa"/>
            <w:tcBorders>
              <w:top w:val="nil"/>
              <w:left w:val="nil"/>
              <w:bottom w:val="nil"/>
              <w:right w:val="nil"/>
            </w:tcBorders>
          </w:tcPr>
          <w:p w14:paraId="786ED4DF" w14:textId="77777777" w:rsidR="006B550F" w:rsidRPr="00F2006F" w:rsidRDefault="006B550F" w:rsidP="00211C3F">
            <w:pPr>
              <w:autoSpaceDE w:val="0"/>
              <w:autoSpaceDN w:val="0"/>
              <w:adjustRightInd w:val="0"/>
              <w:spacing w:after="0" w:line="240" w:lineRule="auto"/>
              <w:rPr>
                <w:ins w:id="9513" w:author="Arjan" w:date="2013-02-07T23:33:00Z"/>
                <w:rFonts w:ascii="Arial" w:eastAsia="Times New Roman" w:hAnsi="Arial" w:cs="Arial"/>
                <w:color w:val="000000"/>
                <w:sz w:val="20"/>
                <w:szCs w:val="20"/>
              </w:rPr>
            </w:pPr>
            <w:ins w:id="9514" w:author="Arjan" w:date="2013-02-07T23:33:00Z">
              <w:r w:rsidRPr="00F2006F">
                <w:rPr>
                  <w:rFonts w:ascii="Arial" w:eastAsia="Times New Roman" w:hAnsi="Arial" w:cs="Arial"/>
                  <w:b/>
                  <w:bCs/>
                  <w:color w:val="000000"/>
                  <w:sz w:val="20"/>
                  <w:szCs w:val="20"/>
                </w:rPr>
                <w:t>Datum opname groepattribuutsoort</w:t>
              </w:r>
            </w:ins>
          </w:p>
        </w:tc>
        <w:tc>
          <w:tcPr>
            <w:tcW w:w="5670" w:type="dxa"/>
            <w:gridSpan w:val="3"/>
            <w:tcBorders>
              <w:top w:val="nil"/>
              <w:left w:val="nil"/>
              <w:bottom w:val="nil"/>
              <w:right w:val="nil"/>
            </w:tcBorders>
          </w:tcPr>
          <w:p w14:paraId="4EE96B04" w14:textId="77777777" w:rsidR="006B550F" w:rsidRPr="00F2006F" w:rsidRDefault="006B550F" w:rsidP="00211C3F">
            <w:pPr>
              <w:autoSpaceDE w:val="0"/>
              <w:autoSpaceDN w:val="0"/>
              <w:adjustRightInd w:val="0"/>
              <w:spacing w:after="0" w:line="240" w:lineRule="auto"/>
              <w:rPr>
                <w:ins w:id="9515" w:author="Arjan" w:date="2013-02-07T23:33:00Z"/>
                <w:rFonts w:ascii="Arial" w:eastAsia="Times New Roman" w:hAnsi="Arial" w:cs="Arial"/>
                <w:color w:val="000000"/>
                <w:sz w:val="20"/>
                <w:szCs w:val="20"/>
              </w:rPr>
            </w:pPr>
            <w:ins w:id="9516" w:author="Arjan" w:date="2013-02-07T23:33:00Z">
              <w:r w:rsidRPr="00F2006F">
                <w:rPr>
                  <w:rFonts w:ascii="Arial" w:eastAsia="Times New Roman" w:hAnsi="Arial" w:cs="Arial"/>
                  <w:color w:val="000000"/>
                  <w:sz w:val="20"/>
                  <w:szCs w:val="20"/>
                </w:rPr>
                <w:t>1-1-2013</w:t>
              </w:r>
            </w:ins>
          </w:p>
        </w:tc>
      </w:tr>
      <w:tr w:rsidR="006B550F" w:rsidRPr="00F2006F" w14:paraId="332A2EE2" w14:textId="77777777" w:rsidTr="00211C3F">
        <w:trPr>
          <w:trHeight w:val="215"/>
          <w:ins w:id="9517" w:author="Arjan" w:date="2013-02-07T23:33:00Z"/>
        </w:trPr>
        <w:tc>
          <w:tcPr>
            <w:tcW w:w="3690" w:type="dxa"/>
            <w:tcBorders>
              <w:top w:val="nil"/>
              <w:left w:val="nil"/>
              <w:bottom w:val="nil"/>
              <w:right w:val="nil"/>
            </w:tcBorders>
          </w:tcPr>
          <w:p w14:paraId="0FDD300E" w14:textId="77777777" w:rsidR="006B550F" w:rsidRPr="00F2006F" w:rsidRDefault="006B550F" w:rsidP="00211C3F">
            <w:pPr>
              <w:autoSpaceDE w:val="0"/>
              <w:autoSpaceDN w:val="0"/>
              <w:adjustRightInd w:val="0"/>
              <w:spacing w:after="0" w:line="240" w:lineRule="auto"/>
              <w:rPr>
                <w:ins w:id="9518"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33893E5C" w14:textId="77777777" w:rsidR="006B550F" w:rsidRPr="00F2006F" w:rsidRDefault="006B550F" w:rsidP="00211C3F">
            <w:pPr>
              <w:autoSpaceDE w:val="0"/>
              <w:autoSpaceDN w:val="0"/>
              <w:adjustRightInd w:val="0"/>
              <w:spacing w:after="0" w:line="240" w:lineRule="auto"/>
              <w:rPr>
                <w:ins w:id="9519" w:author="Arjan" w:date="2013-02-07T23:33:00Z"/>
                <w:rFonts w:ascii="Arial" w:eastAsia="Times New Roman" w:hAnsi="Arial" w:cs="Arial"/>
                <w:b/>
                <w:bCs/>
                <w:color w:val="000000"/>
                <w:sz w:val="20"/>
                <w:szCs w:val="20"/>
              </w:rPr>
            </w:pPr>
          </w:p>
        </w:tc>
      </w:tr>
      <w:tr w:rsidR="006B550F" w:rsidRPr="00CB22FF" w14:paraId="5F590C12" w14:textId="77777777" w:rsidTr="00211C3F">
        <w:trPr>
          <w:trHeight w:val="215"/>
          <w:ins w:id="9520" w:author="Arjan" w:date="2013-02-07T23:33:00Z"/>
        </w:trPr>
        <w:tc>
          <w:tcPr>
            <w:tcW w:w="3690" w:type="dxa"/>
            <w:tcBorders>
              <w:top w:val="nil"/>
              <w:left w:val="nil"/>
              <w:bottom w:val="nil"/>
              <w:right w:val="nil"/>
            </w:tcBorders>
          </w:tcPr>
          <w:p w14:paraId="7455574F" w14:textId="77777777" w:rsidR="006B550F" w:rsidRPr="00F2006F" w:rsidRDefault="006B550F" w:rsidP="00211C3F">
            <w:pPr>
              <w:autoSpaceDE w:val="0"/>
              <w:autoSpaceDN w:val="0"/>
              <w:adjustRightInd w:val="0"/>
              <w:spacing w:after="0" w:line="240" w:lineRule="auto"/>
              <w:rPr>
                <w:ins w:id="9521" w:author="Arjan" w:date="2013-02-07T23:33:00Z"/>
                <w:rFonts w:ascii="Arial" w:eastAsia="Times New Roman" w:hAnsi="Arial" w:cs="Arial"/>
                <w:color w:val="000000"/>
                <w:sz w:val="20"/>
                <w:szCs w:val="20"/>
              </w:rPr>
            </w:pPr>
            <w:ins w:id="9522" w:author="Arjan" w:date="2013-02-07T23:33:00Z">
              <w:r w:rsidRPr="00F2006F">
                <w:rPr>
                  <w:rFonts w:ascii="Arial" w:eastAsia="Times New Roman" w:hAnsi="Arial" w:cs="Arial"/>
                  <w:b/>
                  <w:bCs/>
                  <w:color w:val="000000"/>
                  <w:sz w:val="20"/>
                  <w:szCs w:val="20"/>
                </w:rPr>
                <w:t>Toelichting groepattribuutsoort</w:t>
              </w:r>
            </w:ins>
          </w:p>
        </w:tc>
        <w:tc>
          <w:tcPr>
            <w:tcW w:w="5670" w:type="dxa"/>
            <w:gridSpan w:val="3"/>
            <w:tcBorders>
              <w:top w:val="nil"/>
              <w:left w:val="nil"/>
              <w:bottom w:val="nil"/>
              <w:right w:val="nil"/>
            </w:tcBorders>
          </w:tcPr>
          <w:p w14:paraId="09036F48" w14:textId="77777777" w:rsidR="00484C0C" w:rsidRPr="00DD0F4F" w:rsidRDefault="00484C0C" w:rsidP="00484C0C">
            <w:pPr>
              <w:autoSpaceDE w:val="0"/>
              <w:autoSpaceDN w:val="0"/>
              <w:adjustRightInd w:val="0"/>
              <w:spacing w:after="0" w:line="240" w:lineRule="auto"/>
              <w:rPr>
                <w:ins w:id="9523" w:author="Arjan" w:date="2013-02-08T10:13:00Z"/>
                <w:rFonts w:ascii="Arial" w:eastAsia="Times New Roman" w:hAnsi="Arial" w:cs="Arial"/>
                <w:color w:val="000000"/>
                <w:sz w:val="20"/>
                <w:szCs w:val="20"/>
                <w:lang w:val="nl-NL"/>
              </w:rPr>
            </w:pPr>
            <w:ins w:id="9524" w:author="Arjan" w:date="2013-02-08T10:13:00Z">
              <w:r w:rsidRPr="00DD0F4F">
                <w:rPr>
                  <w:rFonts w:ascii="Arial" w:eastAsia="Times New Roman" w:hAnsi="Arial" w:cs="Arial"/>
                  <w:color w:val="000000"/>
                  <w:sz w:val="20"/>
                  <w:szCs w:val="20"/>
                  <w:lang w:val="nl-NL"/>
                </w:rPr>
                <w:t xml:space="preserve">Het betreft zaken waarin door andere organisaties een bijdrage geleverd wordt aan het bereiken van de uitkomst van de zaak van de zaakbehandelende organisatie waarbij voor die zaken geldt dat ze qua informatievoorziening buiten het (informatie)domein liggen van de zaakbehandelende organisatie. Het is in dergelijke situaties niet mogelijk een 'ZAAK heeft gerelateerde ZAAK'-relatie te leggen naar die gerelateerde zaak. </w:t>
              </w:r>
            </w:ins>
            <w:ins w:id="9525" w:author="Arjan" w:date="2014-01-22T19:58:00Z">
              <w:r w:rsidR="0036460B" w:rsidRPr="00DD0F4F">
                <w:rPr>
                  <w:rFonts w:ascii="Arial" w:eastAsia="Times New Roman" w:hAnsi="Arial" w:cs="Arial"/>
                  <w:color w:val="000000"/>
                  <w:sz w:val="20"/>
                  <w:szCs w:val="20"/>
                  <w:lang w:val="nl-NL"/>
                </w:rPr>
                <w:t>De zaakbehandelende organisatie heeft slechts beperkt kennis van de gerelat</w:t>
              </w:r>
            </w:ins>
            <w:ins w:id="9526" w:author="Arjan" w:date="2014-01-22T19:59:00Z">
              <w:r w:rsidR="0036460B" w:rsidRPr="00DD0F4F">
                <w:rPr>
                  <w:rFonts w:ascii="Arial" w:eastAsia="Times New Roman" w:hAnsi="Arial" w:cs="Arial"/>
                  <w:color w:val="000000"/>
                  <w:sz w:val="20"/>
                  <w:szCs w:val="20"/>
                  <w:lang w:val="nl-NL"/>
                </w:rPr>
                <w:t xml:space="preserve">eerde zaak en de behandeling van die gerelateerde zaak behoort niet tot haar domein. </w:t>
              </w:r>
            </w:ins>
            <w:ins w:id="9527" w:author="Arjan" w:date="2013-02-08T10:23:00Z">
              <w:r w:rsidR="007D0679" w:rsidRPr="00DD0F4F">
                <w:rPr>
                  <w:rFonts w:ascii="Arial" w:eastAsia="Times New Roman" w:hAnsi="Arial" w:cs="Arial"/>
                  <w:color w:val="000000"/>
                  <w:sz w:val="20"/>
                  <w:szCs w:val="20"/>
                  <w:lang w:val="nl-NL"/>
                </w:rPr>
                <w:t xml:space="preserve">Met dit groepattribuutsoort wordt de verwijzing naar </w:t>
              </w:r>
              <w:r w:rsidR="007D0679" w:rsidRPr="00DD0F4F">
                <w:rPr>
                  <w:rFonts w:ascii="Arial" w:eastAsia="Times New Roman" w:hAnsi="Arial" w:cs="Arial"/>
                  <w:color w:val="000000"/>
                  <w:sz w:val="20"/>
                  <w:szCs w:val="20"/>
                  <w:lang w:val="nl-NL"/>
                </w:rPr>
                <w:lastRenderedPageBreak/>
                <w:t xml:space="preserve">die externe zaak gespecificeerd. </w:t>
              </w:r>
            </w:ins>
            <w:ins w:id="9528" w:author="Arjan" w:date="2013-02-08T10:13:00Z">
              <w:r w:rsidRPr="00DD0F4F">
                <w:rPr>
                  <w:rFonts w:ascii="Arial" w:eastAsia="Times New Roman" w:hAnsi="Arial" w:cs="Arial"/>
                  <w:color w:val="000000"/>
                  <w:sz w:val="20"/>
                  <w:szCs w:val="20"/>
                  <w:lang w:val="nl-NL"/>
                </w:rPr>
                <w:t>Een voorbeeld is de organisatie die om advies gevraagd wordt (bijv. een RUD) inzake de behandeling van een vergunningzaak door een andere organisatie (bijv. een gemeente). Voor de bevraagde organisatie betreft het een bedrijfsproces dat zij als zaak uitvoeren. Voor de vragende organisatie is dat een gerelateerde externe zaak. Voor de bevraagde organisatie is de zaak van de vragende organisatie een gerelateerde zaak. Beide organisaties kennen aldus een ger</w:t>
              </w:r>
            </w:ins>
            <w:ins w:id="9529" w:author="Arjan" w:date="2013-02-08T10:15:00Z">
              <w:r w:rsidRPr="00DD0F4F">
                <w:rPr>
                  <w:rFonts w:ascii="Arial" w:eastAsia="Times New Roman" w:hAnsi="Arial" w:cs="Arial"/>
                  <w:color w:val="000000"/>
                  <w:sz w:val="20"/>
                  <w:szCs w:val="20"/>
                  <w:lang w:val="nl-NL"/>
                </w:rPr>
                <w:t>e</w:t>
              </w:r>
            </w:ins>
            <w:ins w:id="9530" w:author="Arjan" w:date="2013-02-08T10:13:00Z">
              <w:r w:rsidRPr="00DD0F4F">
                <w:rPr>
                  <w:rFonts w:ascii="Arial" w:eastAsia="Times New Roman" w:hAnsi="Arial" w:cs="Arial"/>
                  <w:color w:val="000000"/>
                  <w:sz w:val="20"/>
                  <w:szCs w:val="20"/>
                  <w:lang w:val="nl-NL"/>
                </w:rPr>
                <w:t xml:space="preserve">lateerde zaak waardoor communicatie tussen beide organisaties over hun (gerelateerde) zaken mogelijk is ("mijn zaak, jouw zaak").  </w:t>
              </w:r>
            </w:ins>
          </w:p>
          <w:p w14:paraId="63D0E11D" w14:textId="77777777" w:rsidR="006B550F" w:rsidRPr="00DD0F4F" w:rsidRDefault="00484C0C" w:rsidP="00484C0C">
            <w:pPr>
              <w:autoSpaceDE w:val="0"/>
              <w:autoSpaceDN w:val="0"/>
              <w:adjustRightInd w:val="0"/>
              <w:spacing w:after="0" w:line="240" w:lineRule="auto"/>
              <w:rPr>
                <w:ins w:id="9531" w:author="Arjan" w:date="2013-02-07T23:33:00Z"/>
                <w:rFonts w:ascii="Arial" w:eastAsia="Times New Roman" w:hAnsi="Arial" w:cs="Arial"/>
                <w:color w:val="000000"/>
                <w:sz w:val="20"/>
                <w:szCs w:val="20"/>
                <w:lang w:val="nl-NL"/>
              </w:rPr>
            </w:pPr>
            <w:ins w:id="9532" w:author="Arjan" w:date="2013-02-08T10:13:00Z">
              <w:r w:rsidRPr="00DD0F4F">
                <w:rPr>
                  <w:rFonts w:ascii="Arial" w:eastAsia="Times New Roman" w:hAnsi="Arial" w:cs="Arial"/>
                  <w:color w:val="000000"/>
                  <w:sz w:val="20"/>
                  <w:szCs w:val="20"/>
                  <w:lang w:val="nl-NL"/>
                </w:rPr>
                <w:t>Van belang is dat over de wijze van samenwerken tussen beide organisaties van te voren afspraken gemaakt zijn die in zaaktypen zijn vastgelegd.</w:t>
              </w:r>
            </w:ins>
          </w:p>
        </w:tc>
      </w:tr>
      <w:tr w:rsidR="006B550F" w:rsidRPr="00CB22FF" w14:paraId="6938E622" w14:textId="77777777" w:rsidTr="00211C3F">
        <w:trPr>
          <w:ins w:id="9533" w:author="Arjan" w:date="2013-02-07T23:33:00Z"/>
        </w:trPr>
        <w:tc>
          <w:tcPr>
            <w:tcW w:w="3690" w:type="dxa"/>
            <w:tcBorders>
              <w:top w:val="nil"/>
              <w:left w:val="nil"/>
              <w:bottom w:val="nil"/>
              <w:right w:val="nil"/>
            </w:tcBorders>
          </w:tcPr>
          <w:p w14:paraId="7630F603" w14:textId="77777777" w:rsidR="006B550F" w:rsidRPr="00DD0F4F" w:rsidRDefault="006B550F" w:rsidP="00211C3F">
            <w:pPr>
              <w:autoSpaceDE w:val="0"/>
              <w:autoSpaceDN w:val="0"/>
              <w:adjustRightInd w:val="0"/>
              <w:spacing w:after="0" w:line="240" w:lineRule="auto"/>
              <w:rPr>
                <w:ins w:id="9534" w:author="Arjan" w:date="2013-02-07T23:33:00Z"/>
                <w:rFonts w:ascii="Arial" w:eastAsia="Times New Roman" w:hAnsi="Arial" w:cs="Arial"/>
                <w:b/>
                <w:bCs/>
                <w:color w:val="000000"/>
                <w:sz w:val="20"/>
                <w:szCs w:val="20"/>
                <w:lang w:val="nl-NL"/>
              </w:rPr>
            </w:pPr>
          </w:p>
        </w:tc>
        <w:tc>
          <w:tcPr>
            <w:tcW w:w="5670" w:type="dxa"/>
            <w:gridSpan w:val="3"/>
            <w:tcBorders>
              <w:top w:val="nil"/>
              <w:left w:val="nil"/>
              <w:bottom w:val="nil"/>
              <w:right w:val="nil"/>
            </w:tcBorders>
          </w:tcPr>
          <w:p w14:paraId="4F5ACB5F" w14:textId="77777777" w:rsidR="006B550F" w:rsidRPr="00DD0F4F" w:rsidRDefault="006B550F" w:rsidP="00211C3F">
            <w:pPr>
              <w:autoSpaceDE w:val="0"/>
              <w:autoSpaceDN w:val="0"/>
              <w:adjustRightInd w:val="0"/>
              <w:spacing w:after="0" w:line="240" w:lineRule="auto"/>
              <w:rPr>
                <w:ins w:id="9535" w:author="Arjan" w:date="2013-02-07T23:33:00Z"/>
                <w:rFonts w:ascii="Arial" w:eastAsia="Times New Roman" w:hAnsi="Arial" w:cs="Arial"/>
                <w:b/>
                <w:bCs/>
                <w:color w:val="000000"/>
                <w:sz w:val="20"/>
                <w:szCs w:val="20"/>
                <w:lang w:val="nl-NL"/>
              </w:rPr>
            </w:pPr>
          </w:p>
        </w:tc>
      </w:tr>
      <w:tr w:rsidR="006B550F" w:rsidRPr="00F2006F" w14:paraId="3A4E1C5E" w14:textId="77777777" w:rsidTr="00211C3F">
        <w:trPr>
          <w:ins w:id="9536" w:author="Arjan" w:date="2013-02-07T23:33:00Z"/>
        </w:trPr>
        <w:tc>
          <w:tcPr>
            <w:tcW w:w="3690" w:type="dxa"/>
            <w:tcBorders>
              <w:top w:val="nil"/>
              <w:left w:val="nil"/>
              <w:bottom w:val="nil"/>
              <w:right w:val="nil"/>
            </w:tcBorders>
          </w:tcPr>
          <w:p w14:paraId="46E19266" w14:textId="77777777" w:rsidR="006B550F" w:rsidRPr="00F2006F" w:rsidRDefault="006B550F" w:rsidP="00211C3F">
            <w:pPr>
              <w:autoSpaceDE w:val="0"/>
              <w:autoSpaceDN w:val="0"/>
              <w:adjustRightInd w:val="0"/>
              <w:spacing w:after="0" w:line="240" w:lineRule="auto"/>
              <w:rPr>
                <w:ins w:id="9537" w:author="Arjan" w:date="2013-02-07T23:33:00Z"/>
                <w:rFonts w:ascii="Arial" w:eastAsia="Times New Roman" w:hAnsi="Arial" w:cs="Arial"/>
                <w:b/>
                <w:bCs/>
                <w:color w:val="000000"/>
                <w:sz w:val="20"/>
                <w:szCs w:val="20"/>
              </w:rPr>
            </w:pPr>
            <w:ins w:id="9538" w:author="Arjan" w:date="2013-02-07T23:33:00Z">
              <w:r>
                <w:rPr>
                  <w:rFonts w:ascii="Arial" w:eastAsia="Times New Roman" w:hAnsi="Arial" w:cs="Arial"/>
                  <w:b/>
                  <w:bCs/>
                  <w:color w:val="000000"/>
                  <w:sz w:val="20"/>
                  <w:szCs w:val="20"/>
                </w:rPr>
                <w:t>Overzicht attributen</w:t>
              </w:r>
            </w:ins>
          </w:p>
        </w:tc>
        <w:tc>
          <w:tcPr>
            <w:tcW w:w="988" w:type="dxa"/>
            <w:tcBorders>
              <w:top w:val="nil"/>
              <w:left w:val="nil"/>
              <w:bottom w:val="nil"/>
              <w:right w:val="nil"/>
            </w:tcBorders>
          </w:tcPr>
          <w:p w14:paraId="56BA2A0C" w14:textId="77777777" w:rsidR="006B550F" w:rsidRPr="00F2006F" w:rsidRDefault="006B550F" w:rsidP="00211C3F">
            <w:pPr>
              <w:autoSpaceDE w:val="0"/>
              <w:autoSpaceDN w:val="0"/>
              <w:adjustRightInd w:val="0"/>
              <w:spacing w:after="0" w:line="240" w:lineRule="auto"/>
              <w:rPr>
                <w:ins w:id="9539" w:author="Arjan" w:date="2013-02-07T23:33:00Z"/>
                <w:rFonts w:ascii="Arial" w:eastAsia="Times New Roman" w:hAnsi="Arial" w:cs="Arial"/>
                <w:color w:val="000000"/>
                <w:sz w:val="20"/>
                <w:szCs w:val="20"/>
              </w:rPr>
            </w:pPr>
            <w:ins w:id="9540" w:author="Arjan" w:date="2013-02-07T23:33:00Z">
              <w:r w:rsidRPr="00F2006F">
                <w:rPr>
                  <w:rFonts w:ascii="Arial" w:eastAsia="Times New Roman" w:hAnsi="Arial" w:cs="Arial"/>
                  <w:i/>
                  <w:iCs/>
                  <w:color w:val="000000"/>
                  <w:sz w:val="20"/>
                  <w:szCs w:val="20"/>
                </w:rPr>
                <w:t>Code</w:t>
              </w:r>
            </w:ins>
          </w:p>
        </w:tc>
        <w:tc>
          <w:tcPr>
            <w:tcW w:w="3544" w:type="dxa"/>
            <w:tcBorders>
              <w:top w:val="nil"/>
              <w:left w:val="nil"/>
              <w:bottom w:val="nil"/>
              <w:right w:val="nil"/>
            </w:tcBorders>
          </w:tcPr>
          <w:p w14:paraId="3EEBE3C7" w14:textId="77777777" w:rsidR="006B550F" w:rsidRPr="00F2006F" w:rsidRDefault="006B550F" w:rsidP="00211C3F">
            <w:pPr>
              <w:autoSpaceDE w:val="0"/>
              <w:autoSpaceDN w:val="0"/>
              <w:adjustRightInd w:val="0"/>
              <w:spacing w:after="0" w:line="240" w:lineRule="auto"/>
              <w:rPr>
                <w:ins w:id="9541" w:author="Arjan" w:date="2013-02-07T23:33:00Z"/>
                <w:rFonts w:ascii="Arial" w:eastAsia="Times New Roman" w:hAnsi="Arial" w:cs="Arial"/>
                <w:color w:val="000000"/>
                <w:sz w:val="20"/>
                <w:szCs w:val="20"/>
              </w:rPr>
            </w:pPr>
            <w:ins w:id="9542" w:author="Arjan" w:date="2013-02-07T23:33:00Z">
              <w:r w:rsidRPr="00F2006F">
                <w:rPr>
                  <w:rFonts w:ascii="Arial" w:eastAsia="Times New Roman" w:hAnsi="Arial" w:cs="Arial"/>
                  <w:i/>
                  <w:iCs/>
                  <w:color w:val="000000"/>
                  <w:sz w:val="20"/>
                  <w:szCs w:val="20"/>
                </w:rPr>
                <w:t>Gegevensnaam</w:t>
              </w:r>
            </w:ins>
          </w:p>
        </w:tc>
        <w:tc>
          <w:tcPr>
            <w:tcW w:w="1138" w:type="dxa"/>
            <w:tcBorders>
              <w:top w:val="nil"/>
              <w:left w:val="nil"/>
              <w:bottom w:val="nil"/>
              <w:right w:val="nil"/>
            </w:tcBorders>
          </w:tcPr>
          <w:p w14:paraId="7A8E25D3" w14:textId="77777777" w:rsidR="006B550F" w:rsidRPr="00F2006F" w:rsidRDefault="006B550F" w:rsidP="00211C3F">
            <w:pPr>
              <w:autoSpaceDE w:val="0"/>
              <w:autoSpaceDN w:val="0"/>
              <w:adjustRightInd w:val="0"/>
              <w:spacing w:after="0" w:line="240" w:lineRule="auto"/>
              <w:rPr>
                <w:ins w:id="9543" w:author="Arjan" w:date="2013-02-07T23:33:00Z"/>
                <w:rFonts w:ascii="Arial" w:eastAsia="Times New Roman" w:hAnsi="Arial" w:cs="Arial"/>
                <w:color w:val="000000"/>
                <w:sz w:val="20"/>
                <w:szCs w:val="20"/>
              </w:rPr>
            </w:pPr>
            <w:ins w:id="9544" w:author="Arjan" w:date="2013-02-07T23:33:00Z">
              <w:r w:rsidRPr="00F2006F">
                <w:rPr>
                  <w:rFonts w:ascii="Arial" w:eastAsia="Times New Roman" w:hAnsi="Arial" w:cs="Arial"/>
                  <w:i/>
                  <w:iCs/>
                  <w:color w:val="000000"/>
                  <w:sz w:val="20"/>
                  <w:szCs w:val="20"/>
                </w:rPr>
                <w:t>Herkomst</w:t>
              </w:r>
            </w:ins>
          </w:p>
        </w:tc>
      </w:tr>
      <w:tr w:rsidR="006B550F" w:rsidRPr="00F2006F" w14:paraId="5516CADD" w14:textId="77777777" w:rsidTr="00211C3F">
        <w:trPr>
          <w:ins w:id="9545" w:author="Arjan" w:date="2013-02-07T23:33:00Z"/>
        </w:trPr>
        <w:tc>
          <w:tcPr>
            <w:tcW w:w="3690" w:type="dxa"/>
            <w:tcBorders>
              <w:top w:val="nil"/>
              <w:left w:val="nil"/>
              <w:bottom w:val="nil"/>
              <w:right w:val="nil"/>
            </w:tcBorders>
          </w:tcPr>
          <w:p w14:paraId="61A320C8" w14:textId="77777777" w:rsidR="006B550F" w:rsidRDefault="006B550F" w:rsidP="00211C3F">
            <w:pPr>
              <w:autoSpaceDE w:val="0"/>
              <w:autoSpaceDN w:val="0"/>
              <w:adjustRightInd w:val="0"/>
              <w:spacing w:after="0" w:line="240" w:lineRule="auto"/>
              <w:rPr>
                <w:ins w:id="9546"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14:paraId="4A2D824E" w14:textId="77777777" w:rsidR="006B550F" w:rsidRPr="00BC30EF" w:rsidRDefault="006B550F" w:rsidP="00211C3F">
            <w:pPr>
              <w:autoSpaceDE w:val="0"/>
              <w:autoSpaceDN w:val="0"/>
              <w:adjustRightInd w:val="0"/>
              <w:spacing w:after="0" w:line="240" w:lineRule="auto"/>
              <w:rPr>
                <w:ins w:id="9547"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14:paraId="4EECC885" w14:textId="77777777" w:rsidR="006B550F" w:rsidRPr="00F2006F" w:rsidRDefault="00DA5D93" w:rsidP="00211C3F">
            <w:pPr>
              <w:autoSpaceDE w:val="0"/>
              <w:autoSpaceDN w:val="0"/>
              <w:adjustRightInd w:val="0"/>
              <w:spacing w:after="0" w:line="240" w:lineRule="auto"/>
              <w:rPr>
                <w:ins w:id="9548" w:author="Arjan" w:date="2013-02-07T23:33:00Z"/>
                <w:rFonts w:ascii="Arial" w:eastAsia="Times New Roman" w:hAnsi="Arial" w:cs="Arial"/>
                <w:color w:val="000000"/>
                <w:sz w:val="20"/>
                <w:szCs w:val="20"/>
              </w:rPr>
            </w:pPr>
            <w:ins w:id="9549"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Verantwoordelijke organisatie</w:t>
              </w:r>
              <w:r w:rsidRPr="00F2006F">
                <w:rPr>
                  <w:rFonts w:ascii="Arial" w:hAnsi="Arial" w:cs="Arial"/>
                  <w:sz w:val="20"/>
                  <w:szCs w:val="20"/>
                  <w:lang w:val="en-AU"/>
                </w:rPr>
                <w:fldChar w:fldCharType="end"/>
              </w:r>
            </w:ins>
          </w:p>
        </w:tc>
        <w:tc>
          <w:tcPr>
            <w:tcW w:w="1138" w:type="dxa"/>
            <w:tcBorders>
              <w:top w:val="nil"/>
              <w:left w:val="nil"/>
              <w:bottom w:val="nil"/>
              <w:right w:val="nil"/>
            </w:tcBorders>
          </w:tcPr>
          <w:p w14:paraId="6CD57C84" w14:textId="77777777" w:rsidR="006B550F" w:rsidRPr="00F2006F" w:rsidRDefault="006B550F" w:rsidP="00211C3F">
            <w:pPr>
              <w:autoSpaceDE w:val="0"/>
              <w:autoSpaceDN w:val="0"/>
              <w:adjustRightInd w:val="0"/>
              <w:spacing w:after="0" w:line="240" w:lineRule="auto"/>
              <w:rPr>
                <w:ins w:id="9550" w:author="Arjan" w:date="2013-02-07T23:33:00Z"/>
                <w:rFonts w:ascii="Arial" w:eastAsia="Times New Roman" w:hAnsi="Arial" w:cs="Arial"/>
                <w:color w:val="000000"/>
                <w:sz w:val="20"/>
                <w:szCs w:val="20"/>
              </w:rPr>
            </w:pPr>
            <w:ins w:id="9551" w:author="Arjan" w:date="2013-02-07T23:33:00Z">
              <w:r w:rsidRPr="00F2006F">
                <w:rPr>
                  <w:rFonts w:ascii="Arial" w:eastAsia="Times New Roman" w:hAnsi="Arial" w:cs="Arial"/>
                  <w:color w:val="000000"/>
                  <w:sz w:val="20"/>
                  <w:szCs w:val="20"/>
                </w:rPr>
                <w:t>KING</w:t>
              </w:r>
            </w:ins>
          </w:p>
        </w:tc>
      </w:tr>
      <w:tr w:rsidR="006B550F" w:rsidRPr="00F2006F" w14:paraId="37942D02" w14:textId="77777777" w:rsidTr="00211C3F">
        <w:trPr>
          <w:ins w:id="9552" w:author="Arjan" w:date="2013-02-07T23:33:00Z"/>
        </w:trPr>
        <w:tc>
          <w:tcPr>
            <w:tcW w:w="3690" w:type="dxa"/>
            <w:tcBorders>
              <w:top w:val="nil"/>
              <w:left w:val="nil"/>
              <w:bottom w:val="nil"/>
              <w:right w:val="nil"/>
            </w:tcBorders>
          </w:tcPr>
          <w:p w14:paraId="66716450" w14:textId="77777777" w:rsidR="006B550F" w:rsidRDefault="006B550F" w:rsidP="00211C3F">
            <w:pPr>
              <w:autoSpaceDE w:val="0"/>
              <w:autoSpaceDN w:val="0"/>
              <w:adjustRightInd w:val="0"/>
              <w:spacing w:after="0" w:line="240" w:lineRule="auto"/>
              <w:rPr>
                <w:ins w:id="9553"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14:paraId="27223DB6" w14:textId="77777777" w:rsidR="006B550F" w:rsidRPr="00BC30EF" w:rsidRDefault="006B550F" w:rsidP="00211C3F">
            <w:pPr>
              <w:autoSpaceDE w:val="0"/>
              <w:autoSpaceDN w:val="0"/>
              <w:adjustRightInd w:val="0"/>
              <w:spacing w:after="0" w:line="240" w:lineRule="auto"/>
              <w:rPr>
                <w:ins w:id="9554"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14:paraId="67A63120" w14:textId="77777777" w:rsidR="006B550F" w:rsidRPr="00F2006F" w:rsidRDefault="00DA5D93" w:rsidP="00211C3F">
            <w:pPr>
              <w:autoSpaceDE w:val="0"/>
              <w:autoSpaceDN w:val="0"/>
              <w:adjustRightInd w:val="0"/>
              <w:spacing w:after="0" w:line="240" w:lineRule="auto"/>
              <w:rPr>
                <w:ins w:id="9555" w:author="Arjan" w:date="2013-02-07T23:33:00Z"/>
                <w:rFonts w:ascii="Arial" w:eastAsia="Times New Roman" w:hAnsi="Arial" w:cs="Arial"/>
                <w:color w:val="000000"/>
                <w:sz w:val="20"/>
                <w:szCs w:val="20"/>
              </w:rPr>
            </w:pPr>
            <w:ins w:id="9556"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Zaakidentificatie</w:t>
              </w:r>
              <w:r w:rsidRPr="00F2006F">
                <w:rPr>
                  <w:rFonts w:ascii="Arial" w:hAnsi="Arial" w:cs="Arial"/>
                  <w:sz w:val="20"/>
                  <w:szCs w:val="20"/>
                  <w:lang w:val="en-AU"/>
                </w:rPr>
                <w:fldChar w:fldCharType="end"/>
              </w:r>
            </w:ins>
          </w:p>
        </w:tc>
        <w:tc>
          <w:tcPr>
            <w:tcW w:w="1138" w:type="dxa"/>
            <w:tcBorders>
              <w:top w:val="nil"/>
              <w:left w:val="nil"/>
              <w:bottom w:val="nil"/>
              <w:right w:val="nil"/>
            </w:tcBorders>
          </w:tcPr>
          <w:p w14:paraId="6DB799CD" w14:textId="77777777" w:rsidR="006B550F" w:rsidRPr="00F2006F" w:rsidRDefault="006B550F" w:rsidP="00211C3F">
            <w:pPr>
              <w:autoSpaceDE w:val="0"/>
              <w:autoSpaceDN w:val="0"/>
              <w:adjustRightInd w:val="0"/>
              <w:spacing w:after="0" w:line="240" w:lineRule="auto"/>
              <w:rPr>
                <w:ins w:id="9557" w:author="Arjan" w:date="2013-02-07T23:33:00Z"/>
                <w:rFonts w:ascii="Arial" w:eastAsia="Times New Roman" w:hAnsi="Arial" w:cs="Arial"/>
                <w:color w:val="000000"/>
                <w:sz w:val="20"/>
                <w:szCs w:val="20"/>
              </w:rPr>
            </w:pPr>
            <w:ins w:id="9558" w:author="Arjan" w:date="2013-02-07T23:33:00Z">
              <w:r w:rsidRPr="00F2006F">
                <w:rPr>
                  <w:rFonts w:ascii="Arial" w:eastAsia="Times New Roman" w:hAnsi="Arial" w:cs="Arial"/>
                  <w:color w:val="000000"/>
                  <w:sz w:val="20"/>
                  <w:szCs w:val="20"/>
                </w:rPr>
                <w:t>KING</w:t>
              </w:r>
            </w:ins>
          </w:p>
        </w:tc>
      </w:tr>
      <w:tr w:rsidR="006B550F" w:rsidRPr="00F2006F" w14:paraId="2BC2AE33" w14:textId="77777777" w:rsidTr="00211C3F">
        <w:trPr>
          <w:ins w:id="9559" w:author="Arjan" w:date="2013-02-07T23:33:00Z"/>
        </w:trPr>
        <w:tc>
          <w:tcPr>
            <w:tcW w:w="3690" w:type="dxa"/>
            <w:tcBorders>
              <w:top w:val="nil"/>
              <w:left w:val="nil"/>
              <w:bottom w:val="nil"/>
              <w:right w:val="nil"/>
            </w:tcBorders>
          </w:tcPr>
          <w:p w14:paraId="4A8F6FFB" w14:textId="77777777" w:rsidR="006B550F" w:rsidRDefault="006B550F" w:rsidP="00211C3F">
            <w:pPr>
              <w:autoSpaceDE w:val="0"/>
              <w:autoSpaceDN w:val="0"/>
              <w:adjustRightInd w:val="0"/>
              <w:spacing w:after="0" w:line="240" w:lineRule="auto"/>
              <w:rPr>
                <w:ins w:id="9560"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14:paraId="7BC7CA3E" w14:textId="77777777" w:rsidR="006B550F" w:rsidRPr="00BC30EF" w:rsidRDefault="006B550F" w:rsidP="00211C3F">
            <w:pPr>
              <w:autoSpaceDE w:val="0"/>
              <w:autoSpaceDN w:val="0"/>
              <w:adjustRightInd w:val="0"/>
              <w:spacing w:after="0" w:line="240" w:lineRule="auto"/>
              <w:rPr>
                <w:ins w:id="9561"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14:paraId="3AA6B977" w14:textId="77777777" w:rsidR="006B550F" w:rsidRPr="00F2006F" w:rsidRDefault="00DA5D93" w:rsidP="00211C3F">
            <w:pPr>
              <w:autoSpaceDE w:val="0"/>
              <w:autoSpaceDN w:val="0"/>
              <w:adjustRightInd w:val="0"/>
              <w:spacing w:after="0" w:line="240" w:lineRule="auto"/>
              <w:rPr>
                <w:ins w:id="9562" w:author="Arjan" w:date="2013-02-07T23:33:00Z"/>
                <w:rFonts w:ascii="Arial" w:eastAsia="Times New Roman" w:hAnsi="Arial" w:cs="Arial"/>
                <w:color w:val="000000"/>
                <w:sz w:val="20"/>
                <w:szCs w:val="20"/>
              </w:rPr>
            </w:pPr>
            <w:ins w:id="9563"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Zaaktypecode</w:t>
              </w:r>
              <w:r w:rsidRPr="00F2006F">
                <w:rPr>
                  <w:rFonts w:ascii="Arial" w:hAnsi="Arial" w:cs="Arial"/>
                  <w:sz w:val="20"/>
                  <w:szCs w:val="20"/>
                  <w:lang w:val="en-AU"/>
                </w:rPr>
                <w:fldChar w:fldCharType="end"/>
              </w:r>
            </w:ins>
          </w:p>
        </w:tc>
        <w:tc>
          <w:tcPr>
            <w:tcW w:w="1138" w:type="dxa"/>
            <w:tcBorders>
              <w:top w:val="nil"/>
              <w:left w:val="nil"/>
              <w:bottom w:val="nil"/>
              <w:right w:val="nil"/>
            </w:tcBorders>
          </w:tcPr>
          <w:p w14:paraId="2925D755" w14:textId="77777777" w:rsidR="006B550F" w:rsidRPr="00F2006F" w:rsidRDefault="006B550F" w:rsidP="00211C3F">
            <w:pPr>
              <w:autoSpaceDE w:val="0"/>
              <w:autoSpaceDN w:val="0"/>
              <w:adjustRightInd w:val="0"/>
              <w:spacing w:after="0" w:line="240" w:lineRule="auto"/>
              <w:rPr>
                <w:ins w:id="9564" w:author="Arjan" w:date="2013-02-07T23:33:00Z"/>
                <w:rFonts w:ascii="Arial" w:eastAsia="Times New Roman" w:hAnsi="Arial" w:cs="Arial"/>
                <w:color w:val="000000"/>
                <w:sz w:val="20"/>
                <w:szCs w:val="20"/>
              </w:rPr>
            </w:pPr>
            <w:ins w:id="9565" w:author="Arjan" w:date="2013-02-07T23:33:00Z">
              <w:r w:rsidRPr="00F2006F">
                <w:rPr>
                  <w:rFonts w:ascii="Arial" w:eastAsia="Times New Roman" w:hAnsi="Arial" w:cs="Arial"/>
                  <w:color w:val="000000"/>
                  <w:sz w:val="20"/>
                  <w:szCs w:val="20"/>
                </w:rPr>
                <w:t>KING</w:t>
              </w:r>
            </w:ins>
          </w:p>
        </w:tc>
      </w:tr>
      <w:tr w:rsidR="006B550F" w:rsidRPr="00F2006F" w14:paraId="136753C0" w14:textId="77777777" w:rsidTr="00211C3F">
        <w:trPr>
          <w:ins w:id="9566" w:author="Arjan" w:date="2013-02-07T23:33:00Z"/>
        </w:trPr>
        <w:tc>
          <w:tcPr>
            <w:tcW w:w="3690" w:type="dxa"/>
            <w:tcBorders>
              <w:top w:val="nil"/>
              <w:left w:val="nil"/>
              <w:bottom w:val="nil"/>
              <w:right w:val="nil"/>
            </w:tcBorders>
          </w:tcPr>
          <w:p w14:paraId="66A19798" w14:textId="77777777" w:rsidR="006B550F" w:rsidRDefault="006B550F" w:rsidP="00211C3F">
            <w:pPr>
              <w:autoSpaceDE w:val="0"/>
              <w:autoSpaceDN w:val="0"/>
              <w:adjustRightInd w:val="0"/>
              <w:spacing w:after="0" w:line="240" w:lineRule="auto"/>
              <w:rPr>
                <w:ins w:id="9567"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14:paraId="60417D7B" w14:textId="77777777" w:rsidR="006B550F" w:rsidRPr="00BC30EF" w:rsidRDefault="006B550F" w:rsidP="00211C3F">
            <w:pPr>
              <w:autoSpaceDE w:val="0"/>
              <w:autoSpaceDN w:val="0"/>
              <w:adjustRightInd w:val="0"/>
              <w:spacing w:after="0" w:line="240" w:lineRule="auto"/>
              <w:rPr>
                <w:ins w:id="9568"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14:paraId="4B77BAAA" w14:textId="77777777" w:rsidR="006B550F" w:rsidRPr="00F2006F" w:rsidRDefault="00DA5D93" w:rsidP="00211C3F">
            <w:pPr>
              <w:autoSpaceDE w:val="0"/>
              <w:autoSpaceDN w:val="0"/>
              <w:adjustRightInd w:val="0"/>
              <w:spacing w:after="0" w:line="240" w:lineRule="auto"/>
              <w:rPr>
                <w:ins w:id="9569" w:author="Arjan" w:date="2013-02-07T23:33:00Z"/>
                <w:rFonts w:ascii="Arial" w:eastAsia="Times New Roman" w:hAnsi="Arial" w:cs="Arial"/>
                <w:color w:val="000000"/>
                <w:sz w:val="20"/>
                <w:szCs w:val="20"/>
              </w:rPr>
            </w:pPr>
            <w:ins w:id="9570"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Zaaktype-omschrijving generiek</w:t>
              </w:r>
              <w:r w:rsidRPr="00F2006F">
                <w:rPr>
                  <w:rFonts w:ascii="Arial" w:hAnsi="Arial" w:cs="Arial"/>
                  <w:sz w:val="20"/>
                  <w:szCs w:val="20"/>
                  <w:lang w:val="en-AU"/>
                </w:rPr>
                <w:fldChar w:fldCharType="end"/>
              </w:r>
            </w:ins>
          </w:p>
        </w:tc>
        <w:tc>
          <w:tcPr>
            <w:tcW w:w="1138" w:type="dxa"/>
            <w:tcBorders>
              <w:top w:val="nil"/>
              <w:left w:val="nil"/>
              <w:bottom w:val="nil"/>
              <w:right w:val="nil"/>
            </w:tcBorders>
          </w:tcPr>
          <w:p w14:paraId="4B40E393" w14:textId="77777777" w:rsidR="006B550F" w:rsidRPr="00F2006F" w:rsidRDefault="006B550F" w:rsidP="00211C3F">
            <w:pPr>
              <w:autoSpaceDE w:val="0"/>
              <w:autoSpaceDN w:val="0"/>
              <w:adjustRightInd w:val="0"/>
              <w:spacing w:after="0" w:line="240" w:lineRule="auto"/>
              <w:rPr>
                <w:ins w:id="9571" w:author="Arjan" w:date="2013-02-07T23:33:00Z"/>
                <w:rFonts w:ascii="Arial" w:eastAsia="Times New Roman" w:hAnsi="Arial" w:cs="Arial"/>
                <w:color w:val="000000"/>
                <w:sz w:val="20"/>
                <w:szCs w:val="20"/>
              </w:rPr>
            </w:pPr>
            <w:ins w:id="9572" w:author="Arjan" w:date="2013-02-07T23:33:00Z">
              <w:r w:rsidRPr="00F2006F">
                <w:rPr>
                  <w:rFonts w:ascii="Arial" w:eastAsia="Times New Roman" w:hAnsi="Arial" w:cs="Arial"/>
                  <w:color w:val="000000"/>
                  <w:sz w:val="20"/>
                  <w:szCs w:val="20"/>
                </w:rPr>
                <w:t>KING</w:t>
              </w:r>
            </w:ins>
          </w:p>
        </w:tc>
      </w:tr>
      <w:tr w:rsidR="006B550F" w:rsidRPr="00F2006F" w14:paraId="6748E9E8" w14:textId="77777777" w:rsidTr="00211C3F">
        <w:trPr>
          <w:ins w:id="9573" w:author="Arjan" w:date="2013-02-07T23:33:00Z"/>
        </w:trPr>
        <w:tc>
          <w:tcPr>
            <w:tcW w:w="3690" w:type="dxa"/>
            <w:tcBorders>
              <w:top w:val="nil"/>
              <w:left w:val="nil"/>
              <w:bottom w:val="nil"/>
              <w:right w:val="nil"/>
            </w:tcBorders>
          </w:tcPr>
          <w:p w14:paraId="7E049BF4" w14:textId="77777777" w:rsidR="006B550F" w:rsidRDefault="006B550F" w:rsidP="00211C3F">
            <w:pPr>
              <w:autoSpaceDE w:val="0"/>
              <w:autoSpaceDN w:val="0"/>
              <w:adjustRightInd w:val="0"/>
              <w:spacing w:after="0" w:line="240" w:lineRule="auto"/>
              <w:rPr>
                <w:ins w:id="9574"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14:paraId="11DFCA1E" w14:textId="77777777" w:rsidR="006B550F" w:rsidRPr="00BC30EF" w:rsidRDefault="006B550F" w:rsidP="00211C3F">
            <w:pPr>
              <w:autoSpaceDE w:val="0"/>
              <w:autoSpaceDN w:val="0"/>
              <w:adjustRightInd w:val="0"/>
              <w:spacing w:after="0" w:line="240" w:lineRule="auto"/>
              <w:rPr>
                <w:ins w:id="9575"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14:paraId="515998B8" w14:textId="77777777" w:rsidR="006B550F" w:rsidRPr="00F2006F" w:rsidRDefault="00DA5D93" w:rsidP="00211C3F">
            <w:pPr>
              <w:autoSpaceDE w:val="0"/>
              <w:autoSpaceDN w:val="0"/>
              <w:adjustRightInd w:val="0"/>
              <w:spacing w:after="0" w:line="240" w:lineRule="auto"/>
              <w:rPr>
                <w:ins w:id="9576" w:author="Arjan" w:date="2013-02-07T23:33:00Z"/>
                <w:rFonts w:ascii="Arial" w:eastAsia="Times New Roman" w:hAnsi="Arial" w:cs="Arial"/>
                <w:color w:val="000000"/>
                <w:sz w:val="20"/>
                <w:szCs w:val="20"/>
              </w:rPr>
            </w:pPr>
            <w:ins w:id="9577"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Aanvraagdatum</w:t>
              </w:r>
              <w:r w:rsidRPr="00F2006F">
                <w:rPr>
                  <w:rFonts w:ascii="Arial" w:hAnsi="Arial" w:cs="Arial"/>
                  <w:sz w:val="20"/>
                  <w:szCs w:val="20"/>
                  <w:lang w:val="en-AU"/>
                </w:rPr>
                <w:fldChar w:fldCharType="end"/>
              </w:r>
            </w:ins>
          </w:p>
        </w:tc>
        <w:tc>
          <w:tcPr>
            <w:tcW w:w="1138" w:type="dxa"/>
            <w:tcBorders>
              <w:top w:val="nil"/>
              <w:left w:val="nil"/>
              <w:bottom w:val="nil"/>
              <w:right w:val="nil"/>
            </w:tcBorders>
          </w:tcPr>
          <w:p w14:paraId="7544B10B" w14:textId="77777777" w:rsidR="006B550F" w:rsidRPr="00F2006F" w:rsidRDefault="006B550F" w:rsidP="00211C3F">
            <w:pPr>
              <w:autoSpaceDE w:val="0"/>
              <w:autoSpaceDN w:val="0"/>
              <w:adjustRightInd w:val="0"/>
              <w:spacing w:after="0" w:line="240" w:lineRule="auto"/>
              <w:rPr>
                <w:ins w:id="9578" w:author="Arjan" w:date="2013-02-07T23:33:00Z"/>
                <w:rFonts w:ascii="Arial" w:eastAsia="Times New Roman" w:hAnsi="Arial" w:cs="Arial"/>
                <w:color w:val="000000"/>
                <w:sz w:val="20"/>
                <w:szCs w:val="20"/>
              </w:rPr>
            </w:pPr>
            <w:ins w:id="9579" w:author="Arjan" w:date="2013-02-07T23:33:00Z">
              <w:r w:rsidRPr="00F2006F">
                <w:rPr>
                  <w:rFonts w:ascii="Arial" w:eastAsia="Times New Roman" w:hAnsi="Arial" w:cs="Arial"/>
                  <w:color w:val="000000"/>
                  <w:sz w:val="20"/>
                  <w:szCs w:val="20"/>
                </w:rPr>
                <w:t>KING</w:t>
              </w:r>
            </w:ins>
          </w:p>
        </w:tc>
      </w:tr>
      <w:tr w:rsidR="00F860D7" w:rsidRPr="00F2006F" w14:paraId="1FCDD1F9" w14:textId="77777777" w:rsidTr="00211C3F">
        <w:trPr>
          <w:ins w:id="9580" w:author="Arjan" w:date="2013-02-08T11:05:00Z"/>
        </w:trPr>
        <w:tc>
          <w:tcPr>
            <w:tcW w:w="3690" w:type="dxa"/>
            <w:tcBorders>
              <w:top w:val="nil"/>
              <w:left w:val="nil"/>
              <w:bottom w:val="nil"/>
              <w:right w:val="nil"/>
            </w:tcBorders>
          </w:tcPr>
          <w:p w14:paraId="73424D4F" w14:textId="77777777" w:rsidR="00F860D7" w:rsidRDefault="00F860D7" w:rsidP="00211C3F">
            <w:pPr>
              <w:autoSpaceDE w:val="0"/>
              <w:autoSpaceDN w:val="0"/>
              <w:adjustRightInd w:val="0"/>
              <w:spacing w:after="0" w:line="240" w:lineRule="auto"/>
              <w:rPr>
                <w:ins w:id="9581" w:author="Arjan" w:date="2013-02-08T11:05:00Z"/>
                <w:rFonts w:ascii="Arial" w:eastAsia="Times New Roman" w:hAnsi="Arial" w:cs="Arial"/>
                <w:b/>
                <w:bCs/>
                <w:color w:val="000000"/>
                <w:sz w:val="20"/>
                <w:szCs w:val="20"/>
              </w:rPr>
            </w:pPr>
          </w:p>
        </w:tc>
        <w:tc>
          <w:tcPr>
            <w:tcW w:w="988" w:type="dxa"/>
            <w:tcBorders>
              <w:top w:val="nil"/>
              <w:left w:val="nil"/>
              <w:bottom w:val="nil"/>
              <w:right w:val="nil"/>
            </w:tcBorders>
          </w:tcPr>
          <w:p w14:paraId="519CBC58" w14:textId="77777777" w:rsidR="00F860D7" w:rsidRPr="00BC30EF" w:rsidRDefault="00F860D7" w:rsidP="00211C3F">
            <w:pPr>
              <w:autoSpaceDE w:val="0"/>
              <w:autoSpaceDN w:val="0"/>
              <w:adjustRightInd w:val="0"/>
              <w:spacing w:after="0" w:line="240" w:lineRule="auto"/>
              <w:rPr>
                <w:ins w:id="9582" w:author="Arjan" w:date="2013-02-08T11:05:00Z"/>
                <w:rFonts w:ascii="Arial" w:eastAsia="Times New Roman" w:hAnsi="Arial" w:cs="Arial"/>
                <w:iCs/>
                <w:color w:val="000000"/>
                <w:sz w:val="20"/>
                <w:szCs w:val="20"/>
              </w:rPr>
            </w:pPr>
          </w:p>
        </w:tc>
        <w:tc>
          <w:tcPr>
            <w:tcW w:w="3544" w:type="dxa"/>
            <w:tcBorders>
              <w:top w:val="nil"/>
              <w:left w:val="nil"/>
              <w:bottom w:val="nil"/>
              <w:right w:val="nil"/>
            </w:tcBorders>
          </w:tcPr>
          <w:p w14:paraId="04F2647F" w14:textId="77777777" w:rsidR="00F860D7" w:rsidRPr="00F2006F" w:rsidRDefault="00F860D7" w:rsidP="00211C3F">
            <w:pPr>
              <w:autoSpaceDE w:val="0"/>
              <w:autoSpaceDN w:val="0"/>
              <w:adjustRightInd w:val="0"/>
              <w:spacing w:after="0" w:line="240" w:lineRule="auto"/>
              <w:rPr>
                <w:ins w:id="9583" w:author="Arjan" w:date="2013-02-08T11:05:00Z"/>
                <w:rFonts w:ascii="Arial" w:hAnsi="Arial" w:cs="Arial"/>
                <w:sz w:val="20"/>
                <w:szCs w:val="20"/>
                <w:lang w:val="en-AU"/>
              </w:rPr>
            </w:pPr>
            <w:ins w:id="9584" w:author="Arjan" w:date="2013-02-08T11:05:00Z">
              <w:r>
                <w:rPr>
                  <w:rFonts w:ascii="Arial" w:hAnsi="Arial" w:cs="Arial"/>
                  <w:sz w:val="20"/>
                  <w:szCs w:val="20"/>
                  <w:lang w:val="en-AU"/>
                </w:rPr>
                <w:t>Aard relatie</w:t>
              </w:r>
            </w:ins>
          </w:p>
        </w:tc>
        <w:tc>
          <w:tcPr>
            <w:tcW w:w="1138" w:type="dxa"/>
            <w:tcBorders>
              <w:top w:val="nil"/>
              <w:left w:val="nil"/>
              <w:bottom w:val="nil"/>
              <w:right w:val="nil"/>
            </w:tcBorders>
          </w:tcPr>
          <w:p w14:paraId="62061E85" w14:textId="77777777" w:rsidR="00F860D7" w:rsidRPr="00F2006F" w:rsidRDefault="00F860D7" w:rsidP="00211C3F">
            <w:pPr>
              <w:autoSpaceDE w:val="0"/>
              <w:autoSpaceDN w:val="0"/>
              <w:adjustRightInd w:val="0"/>
              <w:spacing w:after="0" w:line="240" w:lineRule="auto"/>
              <w:rPr>
                <w:ins w:id="9585" w:author="Arjan" w:date="2013-02-08T11:05:00Z"/>
                <w:rFonts w:ascii="Arial" w:eastAsia="Times New Roman" w:hAnsi="Arial" w:cs="Arial"/>
                <w:color w:val="000000"/>
                <w:sz w:val="20"/>
                <w:szCs w:val="20"/>
              </w:rPr>
            </w:pPr>
            <w:ins w:id="9586" w:author="Arjan" w:date="2013-02-08T11:05:00Z">
              <w:r>
                <w:rPr>
                  <w:rFonts w:ascii="Arial" w:eastAsia="Times New Roman" w:hAnsi="Arial" w:cs="Arial"/>
                  <w:color w:val="000000"/>
                  <w:sz w:val="20"/>
                  <w:szCs w:val="20"/>
                </w:rPr>
                <w:t>KING</w:t>
              </w:r>
            </w:ins>
          </w:p>
        </w:tc>
      </w:tr>
      <w:tr w:rsidR="006B550F" w:rsidRPr="00F2006F" w14:paraId="10CC7D51" w14:textId="77777777" w:rsidTr="00211C3F">
        <w:trPr>
          <w:ins w:id="9587" w:author="Arjan" w:date="2013-02-07T23:33:00Z"/>
        </w:trPr>
        <w:tc>
          <w:tcPr>
            <w:tcW w:w="3690" w:type="dxa"/>
            <w:tcBorders>
              <w:top w:val="nil"/>
              <w:left w:val="nil"/>
              <w:bottom w:val="nil"/>
              <w:right w:val="nil"/>
            </w:tcBorders>
          </w:tcPr>
          <w:p w14:paraId="35FD0863" w14:textId="77777777" w:rsidR="006B550F" w:rsidRDefault="006B550F" w:rsidP="00211C3F">
            <w:pPr>
              <w:autoSpaceDE w:val="0"/>
              <w:autoSpaceDN w:val="0"/>
              <w:adjustRightInd w:val="0"/>
              <w:spacing w:after="0" w:line="240" w:lineRule="auto"/>
              <w:rPr>
                <w:ins w:id="9588"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14:paraId="47378A04" w14:textId="77777777" w:rsidR="006B550F" w:rsidRPr="00BC30EF" w:rsidRDefault="006B550F" w:rsidP="00211C3F">
            <w:pPr>
              <w:autoSpaceDE w:val="0"/>
              <w:autoSpaceDN w:val="0"/>
              <w:adjustRightInd w:val="0"/>
              <w:spacing w:after="0" w:line="240" w:lineRule="auto"/>
              <w:rPr>
                <w:ins w:id="9589"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14:paraId="38B6A34E" w14:textId="77777777" w:rsidR="006B550F" w:rsidRPr="00F2006F" w:rsidRDefault="00DA5D93" w:rsidP="00211C3F">
            <w:pPr>
              <w:autoSpaceDE w:val="0"/>
              <w:autoSpaceDN w:val="0"/>
              <w:adjustRightInd w:val="0"/>
              <w:spacing w:after="0" w:line="240" w:lineRule="auto"/>
              <w:rPr>
                <w:ins w:id="9590" w:author="Arjan" w:date="2013-02-07T23:33:00Z"/>
                <w:rFonts w:ascii="Arial" w:eastAsia="Times New Roman" w:hAnsi="Arial" w:cs="Arial"/>
                <w:color w:val="000000"/>
                <w:sz w:val="20"/>
                <w:szCs w:val="20"/>
              </w:rPr>
            </w:pPr>
            <w:ins w:id="9591"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Startdatum</w:t>
              </w:r>
              <w:r w:rsidRPr="00F2006F">
                <w:rPr>
                  <w:rFonts w:ascii="Arial" w:hAnsi="Arial" w:cs="Arial"/>
                  <w:sz w:val="20"/>
                  <w:szCs w:val="20"/>
                  <w:lang w:val="en-AU"/>
                </w:rPr>
                <w:fldChar w:fldCharType="end"/>
              </w:r>
            </w:ins>
          </w:p>
        </w:tc>
        <w:tc>
          <w:tcPr>
            <w:tcW w:w="1138" w:type="dxa"/>
            <w:tcBorders>
              <w:top w:val="nil"/>
              <w:left w:val="nil"/>
              <w:bottom w:val="nil"/>
              <w:right w:val="nil"/>
            </w:tcBorders>
          </w:tcPr>
          <w:p w14:paraId="51A3B7BC" w14:textId="77777777" w:rsidR="006B550F" w:rsidRPr="00F2006F" w:rsidRDefault="006B550F" w:rsidP="00211C3F">
            <w:pPr>
              <w:autoSpaceDE w:val="0"/>
              <w:autoSpaceDN w:val="0"/>
              <w:adjustRightInd w:val="0"/>
              <w:spacing w:after="0" w:line="240" w:lineRule="auto"/>
              <w:rPr>
                <w:ins w:id="9592" w:author="Arjan" w:date="2013-02-07T23:33:00Z"/>
                <w:rFonts w:ascii="Arial" w:eastAsia="Times New Roman" w:hAnsi="Arial" w:cs="Arial"/>
                <w:color w:val="000000"/>
                <w:sz w:val="20"/>
                <w:szCs w:val="20"/>
              </w:rPr>
            </w:pPr>
            <w:ins w:id="9593" w:author="Arjan" w:date="2013-02-07T23:33:00Z">
              <w:r w:rsidRPr="00F2006F">
                <w:rPr>
                  <w:rFonts w:ascii="Arial" w:eastAsia="Times New Roman" w:hAnsi="Arial" w:cs="Arial"/>
                  <w:color w:val="000000"/>
                  <w:sz w:val="20"/>
                  <w:szCs w:val="20"/>
                </w:rPr>
                <w:t>KING</w:t>
              </w:r>
            </w:ins>
          </w:p>
        </w:tc>
      </w:tr>
      <w:tr w:rsidR="006B550F" w:rsidRPr="00F2006F" w14:paraId="55EFE22D" w14:textId="77777777" w:rsidTr="00211C3F">
        <w:trPr>
          <w:ins w:id="9594" w:author="Arjan" w:date="2013-02-07T23:33:00Z"/>
        </w:trPr>
        <w:tc>
          <w:tcPr>
            <w:tcW w:w="3690" w:type="dxa"/>
            <w:tcBorders>
              <w:top w:val="nil"/>
              <w:left w:val="nil"/>
              <w:bottom w:val="nil"/>
              <w:right w:val="nil"/>
            </w:tcBorders>
          </w:tcPr>
          <w:p w14:paraId="0FF053FC" w14:textId="77777777" w:rsidR="006B550F" w:rsidRDefault="006B550F" w:rsidP="00211C3F">
            <w:pPr>
              <w:autoSpaceDE w:val="0"/>
              <w:autoSpaceDN w:val="0"/>
              <w:adjustRightInd w:val="0"/>
              <w:spacing w:after="0" w:line="240" w:lineRule="auto"/>
              <w:rPr>
                <w:ins w:id="9595"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14:paraId="11D2AFEF" w14:textId="77777777" w:rsidR="006B550F" w:rsidRPr="00BC30EF" w:rsidRDefault="006B550F" w:rsidP="00211C3F">
            <w:pPr>
              <w:autoSpaceDE w:val="0"/>
              <w:autoSpaceDN w:val="0"/>
              <w:adjustRightInd w:val="0"/>
              <w:spacing w:after="0" w:line="240" w:lineRule="auto"/>
              <w:rPr>
                <w:ins w:id="9596"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14:paraId="5AB41EF1" w14:textId="77777777" w:rsidR="006B550F" w:rsidRPr="00F2006F" w:rsidRDefault="00DA5D93" w:rsidP="00211C3F">
            <w:pPr>
              <w:autoSpaceDE w:val="0"/>
              <w:autoSpaceDN w:val="0"/>
              <w:adjustRightInd w:val="0"/>
              <w:spacing w:after="0" w:line="240" w:lineRule="auto"/>
              <w:rPr>
                <w:ins w:id="9597" w:author="Arjan" w:date="2013-02-07T23:33:00Z"/>
                <w:rFonts w:ascii="Arial" w:eastAsia="Times New Roman" w:hAnsi="Arial" w:cs="Arial"/>
                <w:color w:val="000000"/>
                <w:sz w:val="20"/>
                <w:szCs w:val="20"/>
              </w:rPr>
            </w:pPr>
            <w:ins w:id="9598"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Status-omschrijving generiek</w:t>
              </w:r>
              <w:r w:rsidRPr="00F2006F">
                <w:rPr>
                  <w:rFonts w:ascii="Arial" w:hAnsi="Arial" w:cs="Arial"/>
                  <w:sz w:val="20"/>
                  <w:szCs w:val="20"/>
                  <w:lang w:val="en-AU"/>
                </w:rPr>
                <w:fldChar w:fldCharType="end"/>
              </w:r>
            </w:ins>
          </w:p>
        </w:tc>
        <w:tc>
          <w:tcPr>
            <w:tcW w:w="1138" w:type="dxa"/>
            <w:tcBorders>
              <w:top w:val="nil"/>
              <w:left w:val="nil"/>
              <w:bottom w:val="nil"/>
              <w:right w:val="nil"/>
            </w:tcBorders>
          </w:tcPr>
          <w:p w14:paraId="4B13E974" w14:textId="77777777" w:rsidR="006B550F" w:rsidRPr="00F2006F" w:rsidRDefault="006B550F" w:rsidP="00211C3F">
            <w:pPr>
              <w:autoSpaceDE w:val="0"/>
              <w:autoSpaceDN w:val="0"/>
              <w:adjustRightInd w:val="0"/>
              <w:spacing w:after="0" w:line="240" w:lineRule="auto"/>
              <w:rPr>
                <w:ins w:id="9599" w:author="Arjan" w:date="2013-02-07T23:33:00Z"/>
                <w:rFonts w:ascii="Arial" w:eastAsia="Times New Roman" w:hAnsi="Arial" w:cs="Arial"/>
                <w:color w:val="000000"/>
                <w:sz w:val="20"/>
                <w:szCs w:val="20"/>
              </w:rPr>
            </w:pPr>
            <w:ins w:id="9600" w:author="Arjan" w:date="2013-02-07T23:33:00Z">
              <w:r w:rsidRPr="00F2006F">
                <w:rPr>
                  <w:rFonts w:ascii="Arial" w:eastAsia="Times New Roman" w:hAnsi="Arial" w:cs="Arial"/>
                  <w:color w:val="000000"/>
                  <w:sz w:val="20"/>
                  <w:szCs w:val="20"/>
                </w:rPr>
                <w:t>KING</w:t>
              </w:r>
            </w:ins>
          </w:p>
        </w:tc>
      </w:tr>
      <w:tr w:rsidR="006B550F" w:rsidRPr="00F2006F" w14:paraId="2FEC29C5" w14:textId="77777777" w:rsidTr="00211C3F">
        <w:trPr>
          <w:ins w:id="9601" w:author="Arjan" w:date="2013-02-07T23:33:00Z"/>
        </w:trPr>
        <w:tc>
          <w:tcPr>
            <w:tcW w:w="3690" w:type="dxa"/>
            <w:tcBorders>
              <w:top w:val="nil"/>
              <w:left w:val="nil"/>
              <w:bottom w:val="nil"/>
              <w:right w:val="nil"/>
            </w:tcBorders>
          </w:tcPr>
          <w:p w14:paraId="6EC4CCC9" w14:textId="77777777" w:rsidR="006B550F" w:rsidRDefault="006B550F" w:rsidP="00211C3F">
            <w:pPr>
              <w:autoSpaceDE w:val="0"/>
              <w:autoSpaceDN w:val="0"/>
              <w:adjustRightInd w:val="0"/>
              <w:spacing w:after="0" w:line="240" w:lineRule="auto"/>
              <w:rPr>
                <w:ins w:id="9602"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14:paraId="0EF11F34" w14:textId="77777777" w:rsidR="006B550F" w:rsidRPr="00BC30EF" w:rsidRDefault="006B550F" w:rsidP="00211C3F">
            <w:pPr>
              <w:autoSpaceDE w:val="0"/>
              <w:autoSpaceDN w:val="0"/>
              <w:adjustRightInd w:val="0"/>
              <w:spacing w:after="0" w:line="240" w:lineRule="auto"/>
              <w:rPr>
                <w:ins w:id="9603"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14:paraId="5346BBD2" w14:textId="77777777" w:rsidR="006B550F" w:rsidRPr="00F2006F" w:rsidRDefault="00DA5D93" w:rsidP="00211C3F">
            <w:pPr>
              <w:autoSpaceDE w:val="0"/>
              <w:autoSpaceDN w:val="0"/>
              <w:adjustRightInd w:val="0"/>
              <w:spacing w:after="0" w:line="240" w:lineRule="auto"/>
              <w:rPr>
                <w:ins w:id="9604" w:author="Arjan" w:date="2013-02-07T23:33:00Z"/>
                <w:rFonts w:ascii="Arial" w:eastAsia="Times New Roman" w:hAnsi="Arial" w:cs="Arial"/>
                <w:color w:val="000000"/>
                <w:sz w:val="20"/>
                <w:szCs w:val="20"/>
              </w:rPr>
            </w:pPr>
            <w:ins w:id="9605"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status gezet</w:t>
              </w:r>
              <w:r w:rsidRPr="00F2006F">
                <w:rPr>
                  <w:rFonts w:ascii="Arial" w:hAnsi="Arial" w:cs="Arial"/>
                  <w:sz w:val="20"/>
                  <w:szCs w:val="20"/>
                  <w:lang w:val="en-AU"/>
                </w:rPr>
                <w:fldChar w:fldCharType="end"/>
              </w:r>
            </w:ins>
          </w:p>
        </w:tc>
        <w:tc>
          <w:tcPr>
            <w:tcW w:w="1138" w:type="dxa"/>
            <w:tcBorders>
              <w:top w:val="nil"/>
              <w:left w:val="nil"/>
              <w:bottom w:val="nil"/>
              <w:right w:val="nil"/>
            </w:tcBorders>
          </w:tcPr>
          <w:p w14:paraId="5BA04E64" w14:textId="77777777" w:rsidR="006B550F" w:rsidRPr="00F2006F" w:rsidRDefault="006B550F" w:rsidP="00211C3F">
            <w:pPr>
              <w:autoSpaceDE w:val="0"/>
              <w:autoSpaceDN w:val="0"/>
              <w:adjustRightInd w:val="0"/>
              <w:spacing w:after="0" w:line="240" w:lineRule="auto"/>
              <w:rPr>
                <w:ins w:id="9606" w:author="Arjan" w:date="2013-02-07T23:33:00Z"/>
                <w:rFonts w:ascii="Arial" w:eastAsia="Times New Roman" w:hAnsi="Arial" w:cs="Arial"/>
                <w:color w:val="000000"/>
                <w:sz w:val="20"/>
                <w:szCs w:val="20"/>
              </w:rPr>
            </w:pPr>
            <w:ins w:id="9607" w:author="Arjan" w:date="2013-02-07T23:33:00Z">
              <w:r w:rsidRPr="00F2006F">
                <w:rPr>
                  <w:rFonts w:ascii="Arial" w:eastAsia="Times New Roman" w:hAnsi="Arial" w:cs="Arial"/>
                  <w:color w:val="000000"/>
                  <w:sz w:val="20"/>
                  <w:szCs w:val="20"/>
                </w:rPr>
                <w:t>KING</w:t>
              </w:r>
            </w:ins>
          </w:p>
        </w:tc>
      </w:tr>
      <w:tr w:rsidR="006B550F" w:rsidRPr="00F2006F" w14:paraId="0EE20FCF" w14:textId="77777777" w:rsidTr="00211C3F">
        <w:trPr>
          <w:ins w:id="9608" w:author="Arjan" w:date="2013-02-07T23:33:00Z"/>
        </w:trPr>
        <w:tc>
          <w:tcPr>
            <w:tcW w:w="3690" w:type="dxa"/>
            <w:tcBorders>
              <w:top w:val="nil"/>
              <w:left w:val="nil"/>
              <w:bottom w:val="nil"/>
              <w:right w:val="nil"/>
            </w:tcBorders>
          </w:tcPr>
          <w:p w14:paraId="120B436F" w14:textId="77777777" w:rsidR="006B550F" w:rsidRDefault="006B550F" w:rsidP="00211C3F">
            <w:pPr>
              <w:autoSpaceDE w:val="0"/>
              <w:autoSpaceDN w:val="0"/>
              <w:adjustRightInd w:val="0"/>
              <w:spacing w:after="0" w:line="240" w:lineRule="auto"/>
              <w:rPr>
                <w:ins w:id="9609"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14:paraId="5526BD22" w14:textId="77777777" w:rsidR="006B550F" w:rsidRPr="00BC30EF" w:rsidRDefault="006B550F" w:rsidP="00211C3F">
            <w:pPr>
              <w:autoSpaceDE w:val="0"/>
              <w:autoSpaceDN w:val="0"/>
              <w:adjustRightInd w:val="0"/>
              <w:spacing w:after="0" w:line="240" w:lineRule="auto"/>
              <w:rPr>
                <w:ins w:id="9610"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14:paraId="4A32A9F3" w14:textId="77777777" w:rsidR="006B550F" w:rsidRPr="00F2006F" w:rsidRDefault="00DA5D93" w:rsidP="00211C3F">
            <w:pPr>
              <w:autoSpaceDE w:val="0"/>
              <w:autoSpaceDN w:val="0"/>
              <w:adjustRightInd w:val="0"/>
              <w:spacing w:after="0" w:line="240" w:lineRule="auto"/>
              <w:rPr>
                <w:ins w:id="9611" w:author="Arjan" w:date="2013-02-07T23:33:00Z"/>
                <w:rFonts w:ascii="Arial" w:eastAsia="Times New Roman" w:hAnsi="Arial" w:cs="Arial"/>
                <w:color w:val="000000"/>
                <w:sz w:val="20"/>
                <w:szCs w:val="20"/>
              </w:rPr>
            </w:pPr>
            <w:ins w:id="9612"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Einddatum</w:t>
              </w:r>
              <w:r w:rsidRPr="00F2006F">
                <w:rPr>
                  <w:rFonts w:ascii="Arial" w:hAnsi="Arial" w:cs="Arial"/>
                  <w:sz w:val="20"/>
                  <w:szCs w:val="20"/>
                  <w:lang w:val="en-AU"/>
                </w:rPr>
                <w:fldChar w:fldCharType="end"/>
              </w:r>
            </w:ins>
          </w:p>
        </w:tc>
        <w:tc>
          <w:tcPr>
            <w:tcW w:w="1138" w:type="dxa"/>
            <w:tcBorders>
              <w:top w:val="nil"/>
              <w:left w:val="nil"/>
              <w:bottom w:val="nil"/>
              <w:right w:val="nil"/>
            </w:tcBorders>
          </w:tcPr>
          <w:p w14:paraId="14AEBF00" w14:textId="77777777" w:rsidR="006B550F" w:rsidRPr="00F2006F" w:rsidRDefault="006B550F" w:rsidP="00211C3F">
            <w:pPr>
              <w:autoSpaceDE w:val="0"/>
              <w:autoSpaceDN w:val="0"/>
              <w:adjustRightInd w:val="0"/>
              <w:spacing w:after="0" w:line="240" w:lineRule="auto"/>
              <w:rPr>
                <w:ins w:id="9613" w:author="Arjan" w:date="2013-02-07T23:33:00Z"/>
                <w:rFonts w:ascii="Arial" w:eastAsia="Times New Roman" w:hAnsi="Arial" w:cs="Arial"/>
                <w:color w:val="000000"/>
                <w:sz w:val="20"/>
                <w:szCs w:val="20"/>
              </w:rPr>
            </w:pPr>
            <w:ins w:id="9614" w:author="Arjan" w:date="2013-02-07T23:33:00Z">
              <w:r w:rsidRPr="00F2006F">
                <w:rPr>
                  <w:rFonts w:ascii="Arial" w:eastAsia="Times New Roman" w:hAnsi="Arial" w:cs="Arial"/>
                  <w:color w:val="000000"/>
                  <w:sz w:val="20"/>
                  <w:szCs w:val="20"/>
                </w:rPr>
                <w:t>KING</w:t>
              </w:r>
            </w:ins>
          </w:p>
        </w:tc>
      </w:tr>
      <w:tr w:rsidR="006B550F" w:rsidRPr="00F2006F" w14:paraId="428B1947" w14:textId="77777777" w:rsidTr="00211C3F">
        <w:trPr>
          <w:ins w:id="9615" w:author="Arjan" w:date="2013-02-07T23:33:00Z"/>
        </w:trPr>
        <w:tc>
          <w:tcPr>
            <w:tcW w:w="3690" w:type="dxa"/>
            <w:tcBorders>
              <w:top w:val="nil"/>
              <w:left w:val="nil"/>
              <w:bottom w:val="nil"/>
              <w:right w:val="nil"/>
            </w:tcBorders>
          </w:tcPr>
          <w:p w14:paraId="11854381" w14:textId="77777777" w:rsidR="006B550F" w:rsidRDefault="006B550F" w:rsidP="00211C3F">
            <w:pPr>
              <w:autoSpaceDE w:val="0"/>
              <w:autoSpaceDN w:val="0"/>
              <w:adjustRightInd w:val="0"/>
              <w:spacing w:after="0" w:line="240" w:lineRule="auto"/>
              <w:rPr>
                <w:ins w:id="9616"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14:paraId="407B7465" w14:textId="77777777" w:rsidR="006B550F" w:rsidRPr="00BC30EF" w:rsidRDefault="006B550F" w:rsidP="00211C3F">
            <w:pPr>
              <w:autoSpaceDE w:val="0"/>
              <w:autoSpaceDN w:val="0"/>
              <w:adjustRightInd w:val="0"/>
              <w:spacing w:after="0" w:line="240" w:lineRule="auto"/>
              <w:rPr>
                <w:ins w:id="9617"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14:paraId="5B2D19EF" w14:textId="77777777" w:rsidR="006B550F" w:rsidRPr="00F2006F" w:rsidRDefault="00DA5D93" w:rsidP="00211C3F">
            <w:pPr>
              <w:autoSpaceDE w:val="0"/>
              <w:autoSpaceDN w:val="0"/>
              <w:adjustRightInd w:val="0"/>
              <w:spacing w:after="0" w:line="240" w:lineRule="auto"/>
              <w:rPr>
                <w:ins w:id="9618" w:author="Arjan" w:date="2013-02-07T23:33:00Z"/>
                <w:rFonts w:ascii="Arial" w:eastAsia="Times New Roman" w:hAnsi="Arial" w:cs="Arial"/>
                <w:color w:val="000000"/>
                <w:sz w:val="20"/>
                <w:szCs w:val="20"/>
              </w:rPr>
            </w:pPr>
            <w:ins w:id="9619"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Resultaatomschrijving</w:t>
              </w:r>
              <w:r w:rsidRPr="00F2006F">
                <w:rPr>
                  <w:rFonts w:ascii="Arial" w:hAnsi="Arial" w:cs="Arial"/>
                  <w:sz w:val="20"/>
                  <w:szCs w:val="20"/>
                  <w:lang w:val="en-AU"/>
                </w:rPr>
                <w:fldChar w:fldCharType="end"/>
              </w:r>
            </w:ins>
          </w:p>
        </w:tc>
        <w:tc>
          <w:tcPr>
            <w:tcW w:w="1138" w:type="dxa"/>
            <w:tcBorders>
              <w:top w:val="nil"/>
              <w:left w:val="nil"/>
              <w:bottom w:val="nil"/>
              <w:right w:val="nil"/>
            </w:tcBorders>
          </w:tcPr>
          <w:p w14:paraId="6C48DE75" w14:textId="77777777" w:rsidR="006B550F" w:rsidRPr="00F2006F" w:rsidRDefault="006B550F" w:rsidP="00211C3F">
            <w:pPr>
              <w:autoSpaceDE w:val="0"/>
              <w:autoSpaceDN w:val="0"/>
              <w:adjustRightInd w:val="0"/>
              <w:spacing w:after="0" w:line="240" w:lineRule="auto"/>
              <w:rPr>
                <w:ins w:id="9620" w:author="Arjan" w:date="2013-02-07T23:33:00Z"/>
                <w:rFonts w:ascii="Arial" w:eastAsia="Times New Roman" w:hAnsi="Arial" w:cs="Arial"/>
                <w:color w:val="000000"/>
                <w:sz w:val="20"/>
                <w:szCs w:val="20"/>
              </w:rPr>
            </w:pPr>
            <w:ins w:id="9621" w:author="Arjan" w:date="2013-02-07T23:33:00Z">
              <w:r w:rsidRPr="00F2006F">
                <w:rPr>
                  <w:rFonts w:ascii="Arial" w:eastAsia="Times New Roman" w:hAnsi="Arial" w:cs="Arial"/>
                  <w:color w:val="000000"/>
                  <w:sz w:val="20"/>
                  <w:szCs w:val="20"/>
                </w:rPr>
                <w:t>KING</w:t>
              </w:r>
            </w:ins>
          </w:p>
        </w:tc>
      </w:tr>
      <w:tr w:rsidR="006B550F" w:rsidRPr="00F2006F" w14:paraId="19965D0A" w14:textId="77777777" w:rsidTr="00211C3F">
        <w:trPr>
          <w:ins w:id="9622" w:author="Arjan" w:date="2013-02-07T23:33:00Z"/>
        </w:trPr>
        <w:tc>
          <w:tcPr>
            <w:tcW w:w="3690" w:type="dxa"/>
            <w:tcBorders>
              <w:top w:val="nil"/>
              <w:left w:val="nil"/>
              <w:bottom w:val="nil"/>
              <w:right w:val="nil"/>
            </w:tcBorders>
          </w:tcPr>
          <w:p w14:paraId="6D558C7C" w14:textId="77777777" w:rsidR="006B550F" w:rsidRPr="00F2006F" w:rsidRDefault="006B550F" w:rsidP="00211C3F">
            <w:pPr>
              <w:autoSpaceDE w:val="0"/>
              <w:autoSpaceDN w:val="0"/>
              <w:adjustRightInd w:val="0"/>
              <w:spacing w:after="0" w:line="240" w:lineRule="auto"/>
              <w:rPr>
                <w:ins w:id="9623"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05FB6D22" w14:textId="77777777" w:rsidR="006B550F" w:rsidRPr="00F2006F" w:rsidRDefault="006B550F" w:rsidP="00211C3F">
            <w:pPr>
              <w:autoSpaceDE w:val="0"/>
              <w:autoSpaceDN w:val="0"/>
              <w:adjustRightInd w:val="0"/>
              <w:spacing w:after="0" w:line="240" w:lineRule="auto"/>
              <w:rPr>
                <w:ins w:id="9624" w:author="Arjan" w:date="2013-02-07T23:33:00Z"/>
                <w:rFonts w:ascii="Arial" w:eastAsia="Times New Roman" w:hAnsi="Arial" w:cs="Arial"/>
                <w:b/>
                <w:bCs/>
                <w:color w:val="000000"/>
                <w:sz w:val="20"/>
                <w:szCs w:val="20"/>
              </w:rPr>
            </w:pPr>
          </w:p>
        </w:tc>
      </w:tr>
      <w:tr w:rsidR="006B550F" w:rsidRPr="00F2006F" w14:paraId="089E3EA8" w14:textId="77777777" w:rsidTr="00211C3F">
        <w:trPr>
          <w:ins w:id="9625" w:author="Arjan" w:date="2013-02-07T23:33:00Z"/>
        </w:trPr>
        <w:tc>
          <w:tcPr>
            <w:tcW w:w="3690" w:type="dxa"/>
            <w:tcBorders>
              <w:top w:val="nil"/>
              <w:left w:val="nil"/>
              <w:bottom w:val="nil"/>
              <w:right w:val="nil"/>
            </w:tcBorders>
          </w:tcPr>
          <w:p w14:paraId="387BF823" w14:textId="77777777" w:rsidR="006B550F" w:rsidRPr="00F2006F" w:rsidRDefault="006B550F" w:rsidP="00211C3F">
            <w:pPr>
              <w:autoSpaceDE w:val="0"/>
              <w:autoSpaceDN w:val="0"/>
              <w:adjustRightInd w:val="0"/>
              <w:spacing w:after="0" w:line="240" w:lineRule="auto"/>
              <w:rPr>
                <w:ins w:id="9626" w:author="Arjan" w:date="2013-02-07T23:33:00Z"/>
                <w:rFonts w:ascii="Arial" w:eastAsia="Times New Roman" w:hAnsi="Arial" w:cs="Arial"/>
                <w:color w:val="000000"/>
                <w:sz w:val="20"/>
                <w:szCs w:val="20"/>
              </w:rPr>
            </w:pPr>
            <w:ins w:id="9627" w:author="Arjan" w:date="2013-02-07T23:33:00Z">
              <w:r w:rsidRPr="00F2006F">
                <w:rPr>
                  <w:rFonts w:ascii="Arial" w:eastAsia="Times New Roman" w:hAnsi="Arial" w:cs="Arial"/>
                  <w:b/>
                  <w:bCs/>
                  <w:color w:val="000000"/>
                  <w:sz w:val="20"/>
                  <w:szCs w:val="20"/>
                </w:rPr>
                <w:t>Indicatie materiële historie</w:t>
              </w:r>
            </w:ins>
          </w:p>
        </w:tc>
        <w:tc>
          <w:tcPr>
            <w:tcW w:w="5670" w:type="dxa"/>
            <w:gridSpan w:val="3"/>
            <w:tcBorders>
              <w:top w:val="nil"/>
              <w:left w:val="nil"/>
              <w:bottom w:val="nil"/>
              <w:right w:val="nil"/>
            </w:tcBorders>
          </w:tcPr>
          <w:p w14:paraId="06EB36B4" w14:textId="77777777" w:rsidR="006B550F" w:rsidRPr="00F2006F" w:rsidRDefault="006B550F" w:rsidP="00211C3F">
            <w:pPr>
              <w:autoSpaceDE w:val="0"/>
              <w:autoSpaceDN w:val="0"/>
              <w:adjustRightInd w:val="0"/>
              <w:spacing w:after="0" w:line="240" w:lineRule="auto"/>
              <w:rPr>
                <w:ins w:id="9628" w:author="Arjan" w:date="2013-02-07T23:33:00Z"/>
                <w:rFonts w:ascii="Arial" w:eastAsia="Times New Roman" w:hAnsi="Arial" w:cs="Arial"/>
                <w:color w:val="000000"/>
                <w:sz w:val="20"/>
                <w:szCs w:val="20"/>
              </w:rPr>
            </w:pPr>
            <w:ins w:id="9629" w:author="Arjan" w:date="2013-02-07T23:33:00Z">
              <w:r w:rsidRPr="00F2006F">
                <w:rPr>
                  <w:rFonts w:ascii="Arial" w:eastAsia="Times New Roman" w:hAnsi="Arial" w:cs="Arial"/>
                  <w:color w:val="000000"/>
                  <w:sz w:val="20"/>
                  <w:szCs w:val="20"/>
                </w:rPr>
                <w:t>Nee</w:t>
              </w:r>
            </w:ins>
          </w:p>
        </w:tc>
      </w:tr>
      <w:tr w:rsidR="006B550F" w:rsidRPr="00F2006F" w14:paraId="2F2510E3" w14:textId="77777777" w:rsidTr="00211C3F">
        <w:trPr>
          <w:ins w:id="9630" w:author="Arjan" w:date="2013-02-07T23:33:00Z"/>
        </w:trPr>
        <w:tc>
          <w:tcPr>
            <w:tcW w:w="3690" w:type="dxa"/>
            <w:tcBorders>
              <w:top w:val="nil"/>
              <w:left w:val="nil"/>
              <w:bottom w:val="nil"/>
              <w:right w:val="nil"/>
            </w:tcBorders>
          </w:tcPr>
          <w:p w14:paraId="39D66D67" w14:textId="77777777" w:rsidR="006B550F" w:rsidRPr="00F2006F" w:rsidRDefault="006B550F" w:rsidP="00211C3F">
            <w:pPr>
              <w:autoSpaceDE w:val="0"/>
              <w:autoSpaceDN w:val="0"/>
              <w:adjustRightInd w:val="0"/>
              <w:spacing w:after="0" w:line="240" w:lineRule="auto"/>
              <w:rPr>
                <w:ins w:id="9631"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722FCEFF" w14:textId="77777777" w:rsidR="006B550F" w:rsidRPr="00F2006F" w:rsidRDefault="006B550F" w:rsidP="00211C3F">
            <w:pPr>
              <w:autoSpaceDE w:val="0"/>
              <w:autoSpaceDN w:val="0"/>
              <w:adjustRightInd w:val="0"/>
              <w:spacing w:after="0" w:line="240" w:lineRule="auto"/>
              <w:rPr>
                <w:ins w:id="9632" w:author="Arjan" w:date="2013-02-07T23:33:00Z"/>
                <w:rFonts w:ascii="Arial" w:eastAsia="Times New Roman" w:hAnsi="Arial" w:cs="Arial"/>
                <w:b/>
                <w:bCs/>
                <w:color w:val="000000"/>
                <w:sz w:val="20"/>
                <w:szCs w:val="20"/>
              </w:rPr>
            </w:pPr>
          </w:p>
        </w:tc>
      </w:tr>
      <w:tr w:rsidR="006B550F" w:rsidRPr="00F2006F" w14:paraId="7D82C8A3" w14:textId="77777777" w:rsidTr="00211C3F">
        <w:trPr>
          <w:ins w:id="9633" w:author="Arjan" w:date="2013-02-07T23:33:00Z"/>
        </w:trPr>
        <w:tc>
          <w:tcPr>
            <w:tcW w:w="3690" w:type="dxa"/>
            <w:tcBorders>
              <w:top w:val="nil"/>
              <w:left w:val="nil"/>
              <w:bottom w:val="nil"/>
              <w:right w:val="nil"/>
            </w:tcBorders>
          </w:tcPr>
          <w:p w14:paraId="3C059EDF" w14:textId="77777777" w:rsidR="006B550F" w:rsidRPr="00F2006F" w:rsidRDefault="006B550F" w:rsidP="00211C3F">
            <w:pPr>
              <w:autoSpaceDE w:val="0"/>
              <w:autoSpaceDN w:val="0"/>
              <w:adjustRightInd w:val="0"/>
              <w:spacing w:after="0" w:line="240" w:lineRule="auto"/>
              <w:rPr>
                <w:ins w:id="9634" w:author="Arjan" w:date="2013-02-07T23:33:00Z"/>
                <w:rFonts w:ascii="Arial" w:eastAsia="Times New Roman" w:hAnsi="Arial" w:cs="Arial"/>
                <w:color w:val="000000"/>
                <w:sz w:val="20"/>
                <w:szCs w:val="20"/>
              </w:rPr>
            </w:pPr>
            <w:ins w:id="9635" w:author="Arjan" w:date="2013-02-07T23:33:00Z">
              <w:r w:rsidRPr="00F2006F">
                <w:rPr>
                  <w:rFonts w:ascii="Arial" w:eastAsia="Times New Roman" w:hAnsi="Arial" w:cs="Arial"/>
                  <w:b/>
                  <w:bCs/>
                  <w:color w:val="000000"/>
                  <w:sz w:val="20"/>
                  <w:szCs w:val="20"/>
                </w:rPr>
                <w:t>Indicatie formele historie</w:t>
              </w:r>
            </w:ins>
          </w:p>
        </w:tc>
        <w:tc>
          <w:tcPr>
            <w:tcW w:w="5670" w:type="dxa"/>
            <w:gridSpan w:val="3"/>
            <w:tcBorders>
              <w:top w:val="nil"/>
              <w:left w:val="nil"/>
              <w:bottom w:val="nil"/>
              <w:right w:val="nil"/>
            </w:tcBorders>
          </w:tcPr>
          <w:p w14:paraId="3EAC92A6" w14:textId="77777777" w:rsidR="006B550F" w:rsidRPr="00F2006F" w:rsidRDefault="006B550F" w:rsidP="00211C3F">
            <w:pPr>
              <w:autoSpaceDE w:val="0"/>
              <w:autoSpaceDN w:val="0"/>
              <w:adjustRightInd w:val="0"/>
              <w:spacing w:after="0" w:line="240" w:lineRule="auto"/>
              <w:rPr>
                <w:ins w:id="9636" w:author="Arjan" w:date="2013-02-07T23:33:00Z"/>
                <w:rFonts w:ascii="Arial" w:eastAsia="Times New Roman" w:hAnsi="Arial" w:cs="Arial"/>
                <w:color w:val="000000"/>
                <w:sz w:val="20"/>
                <w:szCs w:val="20"/>
              </w:rPr>
            </w:pPr>
            <w:ins w:id="9637" w:author="Arjan" w:date="2013-02-07T23:33:00Z">
              <w:r w:rsidRPr="00F2006F">
                <w:rPr>
                  <w:rFonts w:ascii="Arial" w:eastAsia="Times New Roman" w:hAnsi="Arial" w:cs="Arial"/>
                  <w:color w:val="000000"/>
                  <w:sz w:val="20"/>
                  <w:szCs w:val="20"/>
                </w:rPr>
                <w:t>Nee</w:t>
              </w:r>
            </w:ins>
          </w:p>
        </w:tc>
      </w:tr>
      <w:tr w:rsidR="006B550F" w:rsidRPr="00F2006F" w14:paraId="1F5F843C" w14:textId="77777777" w:rsidTr="00211C3F">
        <w:trPr>
          <w:trHeight w:val="230"/>
          <w:ins w:id="9638" w:author="Arjan" w:date="2013-02-07T23:33:00Z"/>
        </w:trPr>
        <w:tc>
          <w:tcPr>
            <w:tcW w:w="3690" w:type="dxa"/>
            <w:tcBorders>
              <w:top w:val="nil"/>
              <w:left w:val="nil"/>
              <w:bottom w:val="nil"/>
              <w:right w:val="nil"/>
            </w:tcBorders>
          </w:tcPr>
          <w:p w14:paraId="1D58095B" w14:textId="77777777" w:rsidR="006B550F" w:rsidRPr="00F2006F" w:rsidRDefault="006B550F" w:rsidP="00211C3F">
            <w:pPr>
              <w:autoSpaceDE w:val="0"/>
              <w:autoSpaceDN w:val="0"/>
              <w:adjustRightInd w:val="0"/>
              <w:spacing w:after="0" w:line="240" w:lineRule="auto"/>
              <w:rPr>
                <w:ins w:id="9639"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556BB083" w14:textId="77777777" w:rsidR="006B550F" w:rsidRPr="00F2006F" w:rsidRDefault="006B550F" w:rsidP="00211C3F">
            <w:pPr>
              <w:autoSpaceDE w:val="0"/>
              <w:autoSpaceDN w:val="0"/>
              <w:adjustRightInd w:val="0"/>
              <w:spacing w:after="0" w:line="240" w:lineRule="auto"/>
              <w:rPr>
                <w:ins w:id="9640" w:author="Arjan" w:date="2013-02-07T23:33:00Z"/>
                <w:rFonts w:ascii="Arial" w:eastAsia="Times New Roman" w:hAnsi="Arial" w:cs="Arial"/>
                <w:b/>
                <w:bCs/>
                <w:color w:val="000000"/>
                <w:sz w:val="20"/>
                <w:szCs w:val="20"/>
              </w:rPr>
            </w:pPr>
          </w:p>
        </w:tc>
      </w:tr>
      <w:tr w:rsidR="006B550F" w:rsidRPr="00F2006F" w14:paraId="764DF7DC" w14:textId="77777777" w:rsidTr="00211C3F">
        <w:trPr>
          <w:ins w:id="9641" w:author="Arjan" w:date="2013-02-07T23:33:00Z"/>
        </w:trPr>
        <w:tc>
          <w:tcPr>
            <w:tcW w:w="3690" w:type="dxa"/>
            <w:tcBorders>
              <w:top w:val="nil"/>
              <w:left w:val="nil"/>
              <w:bottom w:val="nil"/>
              <w:right w:val="nil"/>
            </w:tcBorders>
          </w:tcPr>
          <w:p w14:paraId="2E60A1D4" w14:textId="77777777" w:rsidR="006B550F" w:rsidRPr="00F2006F" w:rsidRDefault="006B550F" w:rsidP="00211C3F">
            <w:pPr>
              <w:autoSpaceDE w:val="0"/>
              <w:autoSpaceDN w:val="0"/>
              <w:adjustRightInd w:val="0"/>
              <w:spacing w:after="0" w:line="240" w:lineRule="auto"/>
              <w:rPr>
                <w:ins w:id="9642" w:author="Arjan" w:date="2013-02-07T23:33:00Z"/>
                <w:rFonts w:ascii="Arial" w:eastAsia="Times New Roman" w:hAnsi="Arial" w:cs="Arial"/>
                <w:color w:val="000000"/>
                <w:sz w:val="20"/>
                <w:szCs w:val="20"/>
              </w:rPr>
            </w:pPr>
            <w:ins w:id="9643" w:author="Arjan" w:date="2013-02-07T23:33:00Z">
              <w:r w:rsidRPr="00F2006F">
                <w:rPr>
                  <w:rFonts w:ascii="Arial" w:eastAsia="Times New Roman" w:hAnsi="Arial" w:cs="Arial"/>
                  <w:b/>
                  <w:bCs/>
                  <w:color w:val="000000"/>
                  <w:sz w:val="20"/>
                  <w:szCs w:val="20"/>
                </w:rPr>
                <w:t>Aanduiding brondocument</w:t>
              </w:r>
            </w:ins>
          </w:p>
        </w:tc>
        <w:tc>
          <w:tcPr>
            <w:tcW w:w="5670" w:type="dxa"/>
            <w:gridSpan w:val="3"/>
            <w:tcBorders>
              <w:top w:val="nil"/>
              <w:left w:val="nil"/>
              <w:bottom w:val="nil"/>
              <w:right w:val="nil"/>
            </w:tcBorders>
          </w:tcPr>
          <w:p w14:paraId="4C2D060D" w14:textId="77777777" w:rsidR="006B550F" w:rsidRPr="00F2006F" w:rsidRDefault="006B550F" w:rsidP="00211C3F">
            <w:pPr>
              <w:autoSpaceDE w:val="0"/>
              <w:autoSpaceDN w:val="0"/>
              <w:adjustRightInd w:val="0"/>
              <w:spacing w:after="0" w:line="240" w:lineRule="auto"/>
              <w:rPr>
                <w:ins w:id="9644" w:author="Arjan" w:date="2013-02-07T23:33:00Z"/>
                <w:rFonts w:ascii="Arial" w:eastAsia="Times New Roman" w:hAnsi="Arial" w:cs="Arial"/>
                <w:color w:val="000000"/>
                <w:sz w:val="20"/>
                <w:szCs w:val="20"/>
              </w:rPr>
            </w:pPr>
          </w:p>
        </w:tc>
      </w:tr>
      <w:tr w:rsidR="006B550F" w:rsidRPr="00F2006F" w14:paraId="5F6E18DA" w14:textId="77777777" w:rsidTr="00211C3F">
        <w:trPr>
          <w:ins w:id="9645" w:author="Arjan" w:date="2013-02-07T23:33:00Z"/>
        </w:trPr>
        <w:tc>
          <w:tcPr>
            <w:tcW w:w="3690" w:type="dxa"/>
            <w:tcBorders>
              <w:top w:val="nil"/>
              <w:left w:val="nil"/>
              <w:bottom w:val="nil"/>
              <w:right w:val="nil"/>
            </w:tcBorders>
          </w:tcPr>
          <w:p w14:paraId="282ABCA4" w14:textId="77777777" w:rsidR="006B550F" w:rsidRPr="00F2006F" w:rsidRDefault="006B550F" w:rsidP="00211C3F">
            <w:pPr>
              <w:autoSpaceDE w:val="0"/>
              <w:autoSpaceDN w:val="0"/>
              <w:adjustRightInd w:val="0"/>
              <w:spacing w:after="0" w:line="240" w:lineRule="auto"/>
              <w:rPr>
                <w:ins w:id="9646"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0A93B407" w14:textId="77777777" w:rsidR="006B550F" w:rsidRPr="00F2006F" w:rsidRDefault="006B550F" w:rsidP="00211C3F">
            <w:pPr>
              <w:autoSpaceDE w:val="0"/>
              <w:autoSpaceDN w:val="0"/>
              <w:adjustRightInd w:val="0"/>
              <w:spacing w:after="0" w:line="240" w:lineRule="auto"/>
              <w:rPr>
                <w:ins w:id="9647" w:author="Arjan" w:date="2013-02-07T23:33:00Z"/>
                <w:rFonts w:ascii="Arial" w:eastAsia="Times New Roman" w:hAnsi="Arial" w:cs="Arial"/>
                <w:b/>
                <w:bCs/>
                <w:color w:val="000000"/>
                <w:sz w:val="20"/>
                <w:szCs w:val="20"/>
              </w:rPr>
            </w:pPr>
          </w:p>
        </w:tc>
      </w:tr>
      <w:tr w:rsidR="006B550F" w:rsidRPr="00F2006F" w14:paraId="402C297C" w14:textId="77777777" w:rsidTr="00211C3F">
        <w:trPr>
          <w:ins w:id="9648" w:author="Arjan" w:date="2013-02-07T23:33:00Z"/>
        </w:trPr>
        <w:tc>
          <w:tcPr>
            <w:tcW w:w="3690" w:type="dxa"/>
            <w:tcBorders>
              <w:top w:val="nil"/>
              <w:left w:val="nil"/>
              <w:bottom w:val="nil"/>
              <w:right w:val="nil"/>
            </w:tcBorders>
          </w:tcPr>
          <w:p w14:paraId="1DBC58C3" w14:textId="77777777" w:rsidR="006B550F" w:rsidRPr="00F2006F" w:rsidRDefault="006B550F" w:rsidP="00211C3F">
            <w:pPr>
              <w:autoSpaceDE w:val="0"/>
              <w:autoSpaceDN w:val="0"/>
              <w:adjustRightInd w:val="0"/>
              <w:spacing w:after="0" w:line="240" w:lineRule="auto"/>
              <w:rPr>
                <w:ins w:id="9649" w:author="Arjan" w:date="2013-02-07T23:33:00Z"/>
                <w:rFonts w:ascii="Arial" w:eastAsia="Times New Roman" w:hAnsi="Arial" w:cs="Arial"/>
                <w:color w:val="000000"/>
                <w:sz w:val="20"/>
                <w:szCs w:val="20"/>
              </w:rPr>
            </w:pPr>
            <w:ins w:id="9650" w:author="Arjan" w:date="2013-02-07T23:33:00Z">
              <w:r w:rsidRPr="00F2006F">
                <w:rPr>
                  <w:rFonts w:ascii="Arial" w:eastAsia="Times New Roman" w:hAnsi="Arial" w:cs="Arial"/>
                  <w:b/>
                  <w:bCs/>
                  <w:color w:val="000000"/>
                  <w:sz w:val="20"/>
                  <w:szCs w:val="20"/>
                </w:rPr>
                <w:t>Indicatie in onderzoek</w:t>
              </w:r>
            </w:ins>
          </w:p>
        </w:tc>
        <w:tc>
          <w:tcPr>
            <w:tcW w:w="5670" w:type="dxa"/>
            <w:gridSpan w:val="3"/>
            <w:tcBorders>
              <w:top w:val="nil"/>
              <w:left w:val="nil"/>
              <w:bottom w:val="nil"/>
              <w:right w:val="nil"/>
            </w:tcBorders>
          </w:tcPr>
          <w:p w14:paraId="5DA5E417" w14:textId="77777777" w:rsidR="006B550F" w:rsidRPr="00F2006F" w:rsidRDefault="006B550F" w:rsidP="00211C3F">
            <w:pPr>
              <w:autoSpaceDE w:val="0"/>
              <w:autoSpaceDN w:val="0"/>
              <w:adjustRightInd w:val="0"/>
              <w:spacing w:after="0" w:line="240" w:lineRule="auto"/>
              <w:rPr>
                <w:ins w:id="9651" w:author="Arjan" w:date="2013-02-07T23:33:00Z"/>
                <w:rFonts w:ascii="Arial" w:eastAsia="Times New Roman" w:hAnsi="Arial" w:cs="Arial"/>
                <w:color w:val="000000"/>
                <w:sz w:val="20"/>
                <w:szCs w:val="20"/>
              </w:rPr>
            </w:pPr>
            <w:ins w:id="9652" w:author="Arjan" w:date="2013-02-07T23:33:00Z">
              <w:r w:rsidRPr="00F2006F">
                <w:rPr>
                  <w:rFonts w:ascii="Arial" w:eastAsia="Times New Roman" w:hAnsi="Arial" w:cs="Arial"/>
                  <w:color w:val="000000"/>
                  <w:sz w:val="20"/>
                  <w:szCs w:val="20"/>
                </w:rPr>
                <w:t>Nee</w:t>
              </w:r>
            </w:ins>
          </w:p>
        </w:tc>
      </w:tr>
      <w:tr w:rsidR="006B550F" w:rsidRPr="00F2006F" w14:paraId="0A5DC5CC" w14:textId="77777777" w:rsidTr="00211C3F">
        <w:trPr>
          <w:trHeight w:val="250"/>
          <w:ins w:id="9653" w:author="Arjan" w:date="2013-02-07T23:33:00Z"/>
        </w:trPr>
        <w:tc>
          <w:tcPr>
            <w:tcW w:w="3690" w:type="dxa"/>
            <w:tcBorders>
              <w:top w:val="nil"/>
              <w:left w:val="nil"/>
              <w:bottom w:val="nil"/>
              <w:right w:val="nil"/>
            </w:tcBorders>
          </w:tcPr>
          <w:p w14:paraId="79405FCC" w14:textId="77777777" w:rsidR="006B550F" w:rsidRPr="00F2006F" w:rsidRDefault="006B550F" w:rsidP="00211C3F">
            <w:pPr>
              <w:autoSpaceDE w:val="0"/>
              <w:autoSpaceDN w:val="0"/>
              <w:adjustRightInd w:val="0"/>
              <w:spacing w:after="0" w:line="240" w:lineRule="auto"/>
              <w:rPr>
                <w:ins w:id="9654"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35A80893" w14:textId="77777777" w:rsidR="006B550F" w:rsidRPr="00F2006F" w:rsidRDefault="006B550F" w:rsidP="00211C3F">
            <w:pPr>
              <w:autoSpaceDE w:val="0"/>
              <w:autoSpaceDN w:val="0"/>
              <w:adjustRightInd w:val="0"/>
              <w:spacing w:after="0" w:line="240" w:lineRule="auto"/>
              <w:rPr>
                <w:ins w:id="9655" w:author="Arjan" w:date="2013-02-07T23:33:00Z"/>
                <w:rFonts w:ascii="Arial" w:eastAsia="Times New Roman" w:hAnsi="Arial" w:cs="Arial"/>
                <w:b/>
                <w:bCs/>
                <w:color w:val="000000"/>
                <w:sz w:val="20"/>
                <w:szCs w:val="20"/>
              </w:rPr>
            </w:pPr>
          </w:p>
        </w:tc>
      </w:tr>
      <w:tr w:rsidR="006B550F" w:rsidRPr="00F2006F" w14:paraId="7D9E307B" w14:textId="77777777" w:rsidTr="00211C3F">
        <w:trPr>
          <w:trHeight w:val="371"/>
          <w:ins w:id="9656" w:author="Arjan" w:date="2013-02-07T23:33:00Z"/>
        </w:trPr>
        <w:tc>
          <w:tcPr>
            <w:tcW w:w="3690" w:type="dxa"/>
            <w:tcBorders>
              <w:top w:val="nil"/>
              <w:left w:val="nil"/>
              <w:bottom w:val="nil"/>
              <w:right w:val="nil"/>
            </w:tcBorders>
          </w:tcPr>
          <w:p w14:paraId="4A79E725" w14:textId="77777777" w:rsidR="006B550F" w:rsidRPr="00F2006F" w:rsidRDefault="006B550F" w:rsidP="00211C3F">
            <w:pPr>
              <w:autoSpaceDE w:val="0"/>
              <w:autoSpaceDN w:val="0"/>
              <w:adjustRightInd w:val="0"/>
              <w:spacing w:after="0" w:line="240" w:lineRule="auto"/>
              <w:rPr>
                <w:ins w:id="9657" w:author="Arjan" w:date="2013-02-07T23:33:00Z"/>
                <w:rFonts w:ascii="Arial" w:eastAsia="Times New Roman" w:hAnsi="Arial" w:cs="Arial"/>
                <w:color w:val="000000"/>
                <w:sz w:val="20"/>
                <w:szCs w:val="20"/>
              </w:rPr>
            </w:pPr>
            <w:ins w:id="9658" w:author="Arjan" w:date="2013-02-07T23:33:00Z">
              <w:r w:rsidRPr="00F2006F">
                <w:rPr>
                  <w:rFonts w:ascii="Arial" w:eastAsia="Times New Roman" w:hAnsi="Arial" w:cs="Arial"/>
                  <w:b/>
                  <w:bCs/>
                  <w:color w:val="000000"/>
                  <w:sz w:val="20"/>
                  <w:szCs w:val="20"/>
                </w:rPr>
                <w:t>Aanduiding strijdigheid/nietigheid</w:t>
              </w:r>
            </w:ins>
          </w:p>
        </w:tc>
        <w:tc>
          <w:tcPr>
            <w:tcW w:w="5670" w:type="dxa"/>
            <w:gridSpan w:val="3"/>
            <w:tcBorders>
              <w:top w:val="nil"/>
              <w:left w:val="nil"/>
              <w:bottom w:val="nil"/>
              <w:right w:val="nil"/>
            </w:tcBorders>
          </w:tcPr>
          <w:p w14:paraId="41A54D95" w14:textId="77777777" w:rsidR="006B550F" w:rsidRPr="00F2006F" w:rsidRDefault="006B550F" w:rsidP="00211C3F">
            <w:pPr>
              <w:autoSpaceDE w:val="0"/>
              <w:autoSpaceDN w:val="0"/>
              <w:adjustRightInd w:val="0"/>
              <w:spacing w:after="0" w:line="240" w:lineRule="auto"/>
              <w:rPr>
                <w:ins w:id="9659" w:author="Arjan" w:date="2013-02-07T23:33:00Z"/>
                <w:rFonts w:ascii="Arial" w:eastAsia="Times New Roman" w:hAnsi="Arial" w:cs="Arial"/>
                <w:color w:val="000000"/>
                <w:sz w:val="20"/>
                <w:szCs w:val="20"/>
              </w:rPr>
            </w:pPr>
            <w:ins w:id="9660" w:author="Arjan" w:date="2013-02-07T23:33:00Z">
              <w:r w:rsidRPr="00F2006F">
                <w:rPr>
                  <w:rFonts w:ascii="Arial" w:eastAsia="Times New Roman" w:hAnsi="Arial" w:cs="Arial"/>
                  <w:color w:val="000000"/>
                  <w:sz w:val="20"/>
                  <w:szCs w:val="20"/>
                </w:rPr>
                <w:t>Nee</w:t>
              </w:r>
            </w:ins>
          </w:p>
        </w:tc>
      </w:tr>
      <w:tr w:rsidR="006B550F" w:rsidRPr="00F2006F" w14:paraId="39FC6811" w14:textId="77777777" w:rsidTr="00211C3F">
        <w:trPr>
          <w:trHeight w:val="185"/>
          <w:ins w:id="9661" w:author="Arjan" w:date="2013-02-07T23:33:00Z"/>
        </w:trPr>
        <w:tc>
          <w:tcPr>
            <w:tcW w:w="3690" w:type="dxa"/>
            <w:tcBorders>
              <w:top w:val="nil"/>
              <w:left w:val="nil"/>
              <w:bottom w:val="nil"/>
              <w:right w:val="nil"/>
            </w:tcBorders>
          </w:tcPr>
          <w:p w14:paraId="38B6D958" w14:textId="77777777" w:rsidR="006B550F" w:rsidRPr="00F2006F" w:rsidRDefault="006B550F" w:rsidP="00211C3F">
            <w:pPr>
              <w:autoSpaceDE w:val="0"/>
              <w:autoSpaceDN w:val="0"/>
              <w:adjustRightInd w:val="0"/>
              <w:spacing w:after="0" w:line="240" w:lineRule="auto"/>
              <w:rPr>
                <w:ins w:id="9662"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59BCC5C8" w14:textId="77777777" w:rsidR="006B550F" w:rsidRPr="00F2006F" w:rsidRDefault="006B550F" w:rsidP="00211C3F">
            <w:pPr>
              <w:autoSpaceDE w:val="0"/>
              <w:autoSpaceDN w:val="0"/>
              <w:adjustRightInd w:val="0"/>
              <w:spacing w:after="0" w:line="240" w:lineRule="auto"/>
              <w:rPr>
                <w:ins w:id="9663" w:author="Arjan" w:date="2013-02-07T23:33:00Z"/>
                <w:rFonts w:ascii="Arial" w:eastAsia="Times New Roman" w:hAnsi="Arial" w:cs="Arial"/>
                <w:b/>
                <w:bCs/>
                <w:color w:val="000000"/>
                <w:sz w:val="20"/>
                <w:szCs w:val="20"/>
              </w:rPr>
            </w:pPr>
          </w:p>
        </w:tc>
      </w:tr>
      <w:tr w:rsidR="006B550F" w:rsidRPr="00F2006F" w14:paraId="64B28173" w14:textId="77777777" w:rsidTr="00211C3F">
        <w:trPr>
          <w:trHeight w:val="185"/>
          <w:ins w:id="9664" w:author="Arjan" w:date="2013-02-07T23:33:00Z"/>
        </w:trPr>
        <w:tc>
          <w:tcPr>
            <w:tcW w:w="3690" w:type="dxa"/>
            <w:tcBorders>
              <w:top w:val="nil"/>
              <w:left w:val="nil"/>
              <w:bottom w:val="nil"/>
              <w:right w:val="nil"/>
            </w:tcBorders>
          </w:tcPr>
          <w:p w14:paraId="233128EC" w14:textId="77777777" w:rsidR="006B550F" w:rsidRPr="00F2006F" w:rsidRDefault="006B550F" w:rsidP="00211C3F">
            <w:pPr>
              <w:autoSpaceDE w:val="0"/>
              <w:autoSpaceDN w:val="0"/>
              <w:adjustRightInd w:val="0"/>
              <w:spacing w:after="0" w:line="240" w:lineRule="auto"/>
              <w:rPr>
                <w:ins w:id="9665" w:author="Arjan" w:date="2013-02-07T23:33:00Z"/>
                <w:rFonts w:ascii="Arial" w:eastAsia="Times New Roman" w:hAnsi="Arial" w:cs="Arial"/>
                <w:color w:val="000000"/>
                <w:sz w:val="20"/>
                <w:szCs w:val="20"/>
              </w:rPr>
            </w:pPr>
            <w:ins w:id="9666" w:author="Arjan" w:date="2013-02-07T23:33:00Z">
              <w:r w:rsidRPr="00F2006F">
                <w:rPr>
                  <w:rFonts w:ascii="Arial" w:eastAsia="Times New Roman" w:hAnsi="Arial" w:cs="Arial"/>
                  <w:b/>
                  <w:bCs/>
                  <w:color w:val="000000"/>
                  <w:sz w:val="20"/>
                  <w:szCs w:val="20"/>
                </w:rPr>
                <w:t>Indicatie kardinaliteit</w:t>
              </w:r>
            </w:ins>
          </w:p>
        </w:tc>
        <w:tc>
          <w:tcPr>
            <w:tcW w:w="5670" w:type="dxa"/>
            <w:gridSpan w:val="3"/>
            <w:tcBorders>
              <w:top w:val="nil"/>
              <w:left w:val="nil"/>
              <w:bottom w:val="nil"/>
              <w:right w:val="nil"/>
            </w:tcBorders>
          </w:tcPr>
          <w:p w14:paraId="2FFBA9EC" w14:textId="77777777" w:rsidR="006B550F" w:rsidRPr="00F2006F" w:rsidRDefault="006B550F" w:rsidP="00211C3F">
            <w:pPr>
              <w:autoSpaceDE w:val="0"/>
              <w:autoSpaceDN w:val="0"/>
              <w:adjustRightInd w:val="0"/>
              <w:spacing w:after="0" w:line="240" w:lineRule="auto"/>
              <w:rPr>
                <w:ins w:id="9667" w:author="Arjan" w:date="2013-02-07T23:33:00Z"/>
                <w:rFonts w:ascii="Arial" w:eastAsia="Times New Roman" w:hAnsi="Arial" w:cs="Arial"/>
                <w:color w:val="000000"/>
                <w:sz w:val="20"/>
                <w:szCs w:val="20"/>
              </w:rPr>
            </w:pPr>
            <w:ins w:id="9668" w:author="Arjan" w:date="2013-02-07T23:33:00Z">
              <w:r>
                <w:rPr>
                  <w:rFonts w:ascii="Arial" w:hAnsi="Arial" w:cs="Arial"/>
                  <w:sz w:val="20"/>
                  <w:szCs w:val="20"/>
                  <w:lang w:val="en-AU"/>
                </w:rPr>
                <w:t>0 - N</w:t>
              </w:r>
              <w:r w:rsidR="00DA5D93" w:rsidRPr="00F2006F">
                <w:rPr>
                  <w:rFonts w:ascii="Arial" w:hAnsi="Arial" w:cs="Arial"/>
                  <w:sz w:val="20"/>
                  <w:szCs w:val="20"/>
                  <w:lang w:val="en-AU"/>
                </w:rPr>
                <w:fldChar w:fldCharType="begin" w:fldLock="1"/>
              </w:r>
              <w:r w:rsidRPr="00F2006F">
                <w:rPr>
                  <w:rFonts w:ascii="Arial" w:hAnsi="Arial" w:cs="Arial"/>
                  <w:sz w:val="20"/>
                  <w:szCs w:val="20"/>
                  <w:lang w:val="en-AU"/>
                </w:rPr>
                <w:instrText xml:space="preserve">MERGEFIELD </w:instrText>
              </w:r>
              <w:r w:rsidRPr="00F2006F">
                <w:rPr>
                  <w:rFonts w:ascii="Arial" w:eastAsia="Times New Roman" w:hAnsi="Arial" w:cs="Arial"/>
                  <w:color w:val="000000"/>
                  <w:sz w:val="20"/>
                  <w:szCs w:val="20"/>
                </w:rPr>
                <w:instrText>Element.Multiplicity</w:instrText>
              </w:r>
              <w:r w:rsidR="00DA5D93" w:rsidRPr="00F2006F">
                <w:rPr>
                  <w:rFonts w:ascii="Arial" w:hAnsi="Arial" w:cs="Arial"/>
                  <w:sz w:val="20"/>
                  <w:szCs w:val="20"/>
                  <w:lang w:val="en-AU"/>
                </w:rPr>
                <w:fldChar w:fldCharType="end"/>
              </w:r>
            </w:ins>
          </w:p>
        </w:tc>
      </w:tr>
      <w:tr w:rsidR="006B550F" w:rsidRPr="00F2006F" w14:paraId="1F3CB912" w14:textId="77777777" w:rsidTr="00211C3F">
        <w:trPr>
          <w:trHeight w:val="230"/>
          <w:ins w:id="9669" w:author="Arjan" w:date="2013-02-07T23:33:00Z"/>
        </w:trPr>
        <w:tc>
          <w:tcPr>
            <w:tcW w:w="3690" w:type="dxa"/>
            <w:tcBorders>
              <w:top w:val="nil"/>
              <w:left w:val="nil"/>
              <w:bottom w:val="nil"/>
              <w:right w:val="nil"/>
            </w:tcBorders>
          </w:tcPr>
          <w:p w14:paraId="2F1CF3E4" w14:textId="77777777" w:rsidR="006B550F" w:rsidRPr="00F2006F" w:rsidRDefault="006B550F" w:rsidP="00211C3F">
            <w:pPr>
              <w:autoSpaceDE w:val="0"/>
              <w:autoSpaceDN w:val="0"/>
              <w:adjustRightInd w:val="0"/>
              <w:spacing w:after="0" w:line="240" w:lineRule="auto"/>
              <w:rPr>
                <w:ins w:id="9670"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04C546E0" w14:textId="77777777" w:rsidR="006B550F" w:rsidRPr="00F2006F" w:rsidRDefault="006B550F" w:rsidP="00211C3F">
            <w:pPr>
              <w:autoSpaceDE w:val="0"/>
              <w:autoSpaceDN w:val="0"/>
              <w:adjustRightInd w:val="0"/>
              <w:spacing w:after="0" w:line="240" w:lineRule="auto"/>
              <w:rPr>
                <w:ins w:id="9671" w:author="Arjan" w:date="2013-02-07T23:33:00Z"/>
                <w:rFonts w:ascii="Arial" w:eastAsia="Times New Roman" w:hAnsi="Arial" w:cs="Arial"/>
                <w:b/>
                <w:bCs/>
                <w:color w:val="000000"/>
                <w:sz w:val="20"/>
                <w:szCs w:val="20"/>
              </w:rPr>
            </w:pPr>
          </w:p>
        </w:tc>
      </w:tr>
      <w:tr w:rsidR="006B550F" w:rsidRPr="00F2006F" w14:paraId="11830AB1" w14:textId="77777777" w:rsidTr="00211C3F">
        <w:trPr>
          <w:trHeight w:val="230"/>
          <w:ins w:id="9672" w:author="Arjan" w:date="2013-02-07T23:33:00Z"/>
        </w:trPr>
        <w:tc>
          <w:tcPr>
            <w:tcW w:w="3690" w:type="dxa"/>
            <w:tcBorders>
              <w:top w:val="nil"/>
              <w:left w:val="nil"/>
              <w:bottom w:val="nil"/>
              <w:right w:val="nil"/>
            </w:tcBorders>
          </w:tcPr>
          <w:p w14:paraId="7794BC21" w14:textId="77777777" w:rsidR="006B550F" w:rsidRPr="00F2006F" w:rsidRDefault="006B550F" w:rsidP="00211C3F">
            <w:pPr>
              <w:autoSpaceDE w:val="0"/>
              <w:autoSpaceDN w:val="0"/>
              <w:adjustRightInd w:val="0"/>
              <w:spacing w:after="0" w:line="240" w:lineRule="auto"/>
              <w:rPr>
                <w:ins w:id="9673" w:author="Arjan" w:date="2013-02-07T23:33:00Z"/>
                <w:rFonts w:ascii="Arial" w:eastAsia="Times New Roman" w:hAnsi="Arial" w:cs="Arial"/>
                <w:color w:val="000000"/>
                <w:sz w:val="20"/>
                <w:szCs w:val="20"/>
              </w:rPr>
            </w:pPr>
            <w:ins w:id="9674" w:author="Arjan" w:date="2013-02-07T23:33:00Z">
              <w:r w:rsidRPr="00F2006F">
                <w:rPr>
                  <w:rFonts w:ascii="Arial" w:eastAsia="Times New Roman" w:hAnsi="Arial" w:cs="Arial"/>
                  <w:b/>
                  <w:bCs/>
                  <w:color w:val="000000"/>
                  <w:sz w:val="20"/>
                  <w:szCs w:val="20"/>
                </w:rPr>
                <w:t>Indicatie authentiek</w:t>
              </w:r>
            </w:ins>
          </w:p>
        </w:tc>
        <w:tc>
          <w:tcPr>
            <w:tcW w:w="5670" w:type="dxa"/>
            <w:gridSpan w:val="3"/>
            <w:tcBorders>
              <w:top w:val="nil"/>
              <w:left w:val="nil"/>
              <w:bottom w:val="nil"/>
              <w:right w:val="nil"/>
            </w:tcBorders>
          </w:tcPr>
          <w:p w14:paraId="200240F7" w14:textId="77777777" w:rsidR="006B550F" w:rsidRPr="00F2006F" w:rsidRDefault="006B550F" w:rsidP="00211C3F">
            <w:pPr>
              <w:autoSpaceDE w:val="0"/>
              <w:autoSpaceDN w:val="0"/>
              <w:adjustRightInd w:val="0"/>
              <w:spacing w:after="0" w:line="240" w:lineRule="auto"/>
              <w:rPr>
                <w:ins w:id="9675" w:author="Arjan" w:date="2013-02-07T23:33:00Z"/>
                <w:rFonts w:ascii="Arial" w:eastAsia="Times New Roman" w:hAnsi="Arial" w:cs="Arial"/>
                <w:color w:val="000000"/>
                <w:sz w:val="20"/>
                <w:szCs w:val="20"/>
              </w:rPr>
            </w:pPr>
            <w:ins w:id="9676" w:author="Arjan" w:date="2013-02-07T23:33:00Z">
              <w:r w:rsidRPr="00F2006F">
                <w:rPr>
                  <w:rFonts w:ascii="Arial" w:eastAsia="Times New Roman" w:hAnsi="Arial" w:cs="Arial"/>
                  <w:color w:val="000000"/>
                  <w:sz w:val="20"/>
                  <w:szCs w:val="20"/>
                </w:rPr>
                <w:t>Gemeentelijk basisgegeven</w:t>
              </w:r>
            </w:ins>
          </w:p>
        </w:tc>
      </w:tr>
      <w:tr w:rsidR="006B550F" w:rsidRPr="00F2006F" w14:paraId="150DEC6F" w14:textId="77777777" w:rsidTr="00211C3F">
        <w:trPr>
          <w:trHeight w:val="230"/>
          <w:ins w:id="9677" w:author="Arjan" w:date="2013-02-07T23:33:00Z"/>
        </w:trPr>
        <w:tc>
          <w:tcPr>
            <w:tcW w:w="3690" w:type="dxa"/>
            <w:tcBorders>
              <w:top w:val="nil"/>
              <w:left w:val="nil"/>
              <w:bottom w:val="nil"/>
              <w:right w:val="nil"/>
            </w:tcBorders>
          </w:tcPr>
          <w:p w14:paraId="6B3DDC4C" w14:textId="77777777" w:rsidR="006B550F" w:rsidRPr="00F2006F" w:rsidRDefault="006B550F" w:rsidP="00211C3F">
            <w:pPr>
              <w:autoSpaceDE w:val="0"/>
              <w:autoSpaceDN w:val="0"/>
              <w:adjustRightInd w:val="0"/>
              <w:spacing w:after="0" w:line="240" w:lineRule="auto"/>
              <w:rPr>
                <w:ins w:id="9678"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3F39520F" w14:textId="77777777" w:rsidR="006B550F" w:rsidRPr="00F2006F" w:rsidRDefault="006B550F" w:rsidP="00211C3F">
            <w:pPr>
              <w:autoSpaceDE w:val="0"/>
              <w:autoSpaceDN w:val="0"/>
              <w:adjustRightInd w:val="0"/>
              <w:spacing w:after="0" w:line="240" w:lineRule="auto"/>
              <w:rPr>
                <w:ins w:id="9679" w:author="Arjan" w:date="2013-02-07T23:33:00Z"/>
                <w:rFonts w:ascii="Arial" w:eastAsia="Times New Roman" w:hAnsi="Arial" w:cs="Arial"/>
                <w:b/>
                <w:bCs/>
                <w:color w:val="000000"/>
                <w:sz w:val="20"/>
                <w:szCs w:val="20"/>
              </w:rPr>
            </w:pPr>
          </w:p>
        </w:tc>
      </w:tr>
      <w:tr w:rsidR="006B550F" w:rsidRPr="00CB22FF" w14:paraId="7960B4C8" w14:textId="77777777" w:rsidTr="00211C3F">
        <w:trPr>
          <w:trHeight w:val="230"/>
          <w:ins w:id="9680" w:author="Arjan" w:date="2013-02-07T23:33:00Z"/>
        </w:trPr>
        <w:tc>
          <w:tcPr>
            <w:tcW w:w="3690" w:type="dxa"/>
            <w:tcBorders>
              <w:top w:val="nil"/>
              <w:left w:val="nil"/>
              <w:bottom w:val="nil"/>
              <w:right w:val="nil"/>
            </w:tcBorders>
          </w:tcPr>
          <w:p w14:paraId="52340FC7" w14:textId="77777777" w:rsidR="006B550F" w:rsidRPr="00F2006F" w:rsidRDefault="006B550F" w:rsidP="00211C3F">
            <w:pPr>
              <w:autoSpaceDE w:val="0"/>
              <w:autoSpaceDN w:val="0"/>
              <w:adjustRightInd w:val="0"/>
              <w:spacing w:after="0" w:line="240" w:lineRule="auto"/>
              <w:rPr>
                <w:ins w:id="9681" w:author="Arjan" w:date="2013-02-07T23:33:00Z"/>
                <w:rFonts w:ascii="Arial" w:eastAsia="Times New Roman" w:hAnsi="Arial" w:cs="Arial"/>
                <w:color w:val="000000"/>
                <w:sz w:val="20"/>
                <w:szCs w:val="20"/>
              </w:rPr>
            </w:pPr>
            <w:ins w:id="9682" w:author="Arjan" w:date="2013-02-07T23:33:00Z">
              <w:r w:rsidRPr="00F2006F">
                <w:rPr>
                  <w:rFonts w:ascii="Arial" w:eastAsia="Times New Roman" w:hAnsi="Arial" w:cs="Arial"/>
                  <w:b/>
                  <w:bCs/>
                  <w:color w:val="000000"/>
                  <w:sz w:val="20"/>
                  <w:szCs w:val="20"/>
                </w:rPr>
                <w:t>Regels attribuutsoort</w:t>
              </w:r>
            </w:ins>
          </w:p>
        </w:tc>
        <w:tc>
          <w:tcPr>
            <w:tcW w:w="5670" w:type="dxa"/>
            <w:gridSpan w:val="3"/>
            <w:tcBorders>
              <w:top w:val="nil"/>
              <w:left w:val="nil"/>
              <w:bottom w:val="nil"/>
              <w:right w:val="nil"/>
            </w:tcBorders>
          </w:tcPr>
          <w:p w14:paraId="324E1AA3" w14:textId="77777777" w:rsidR="006B550F" w:rsidRPr="00DD0F4F" w:rsidRDefault="007D0679" w:rsidP="00211C3F">
            <w:pPr>
              <w:autoSpaceDE w:val="0"/>
              <w:autoSpaceDN w:val="0"/>
              <w:adjustRightInd w:val="0"/>
              <w:spacing w:after="0" w:line="240" w:lineRule="auto"/>
              <w:rPr>
                <w:ins w:id="9683" w:author="Arjan" w:date="2013-02-07T23:33:00Z"/>
                <w:rFonts w:ascii="Arial" w:eastAsia="Times New Roman" w:hAnsi="Arial" w:cs="Arial"/>
                <w:color w:val="000000"/>
                <w:sz w:val="20"/>
                <w:szCs w:val="20"/>
                <w:lang w:val="nl-NL"/>
              </w:rPr>
            </w:pPr>
            <w:ins w:id="9684" w:author="Arjan" w:date="2013-02-08T10:21:00Z">
              <w:r w:rsidRPr="00DD0F4F">
                <w:rPr>
                  <w:rFonts w:ascii="Arial" w:eastAsia="Times New Roman" w:hAnsi="Arial" w:cs="Arial"/>
                  <w:color w:val="000000"/>
                  <w:sz w:val="20"/>
                  <w:szCs w:val="20"/>
                  <w:lang w:val="nl-NL"/>
                </w:rPr>
                <w:t>De zaak waarnaar verwezen wordt cq. de unieke aanduiding daarvan mag geen deel uit maken van de verzameling ZAAKen d.w.z. er mag niet verwezen worden naar een externe zaak als die zaak deel uit maakt van het eigen informatiedomein.</w:t>
              </w:r>
            </w:ins>
          </w:p>
        </w:tc>
      </w:tr>
    </w:tbl>
    <w:p w14:paraId="0E044722" w14:textId="77777777" w:rsidR="006B550F" w:rsidRPr="00DD0F4F" w:rsidRDefault="006B550F" w:rsidP="006B550F">
      <w:pPr>
        <w:autoSpaceDE w:val="0"/>
        <w:autoSpaceDN w:val="0"/>
        <w:adjustRightInd w:val="0"/>
        <w:spacing w:after="0" w:line="240" w:lineRule="auto"/>
        <w:rPr>
          <w:ins w:id="9685" w:author="Arjan" w:date="2013-02-07T23:33:00Z"/>
          <w:rFonts w:ascii="Arial" w:eastAsia="Times New Roman" w:hAnsi="Arial" w:cs="Arial"/>
          <w:color w:val="000000"/>
          <w:sz w:val="20"/>
          <w:szCs w:val="20"/>
          <w:lang w:val="nl-NL"/>
        </w:rPr>
      </w:pPr>
    </w:p>
    <w:p w14:paraId="55299B2C" w14:textId="77777777" w:rsidR="006B550F" w:rsidRPr="00DD0F4F" w:rsidRDefault="00DA5D93" w:rsidP="006B550F">
      <w:pPr>
        <w:autoSpaceDE w:val="0"/>
        <w:autoSpaceDN w:val="0"/>
        <w:adjustRightInd w:val="0"/>
        <w:spacing w:before="240" w:after="60" w:line="240" w:lineRule="auto"/>
        <w:outlineLvl w:val="3"/>
        <w:rPr>
          <w:ins w:id="9686" w:author="Arjan" w:date="2013-02-07T23:33:00Z"/>
          <w:rFonts w:ascii="Arial" w:eastAsia="Times New Roman" w:hAnsi="Arial" w:cs="Arial"/>
          <w:b/>
          <w:bCs/>
          <w:color w:val="004080"/>
          <w:sz w:val="24"/>
          <w:szCs w:val="24"/>
          <w:lang w:val="nl-NL"/>
        </w:rPr>
      </w:pPr>
      <w:ins w:id="9687"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Verantwoordelijke organisatie</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14:paraId="7DD8F97F" w14:textId="77777777" w:rsidTr="00211C3F">
        <w:trPr>
          <w:trHeight w:val="230"/>
          <w:ins w:id="9688" w:author="Arjan" w:date="2013-02-07T23:33:00Z"/>
        </w:trPr>
        <w:tc>
          <w:tcPr>
            <w:tcW w:w="3690" w:type="dxa"/>
            <w:tcBorders>
              <w:top w:val="nil"/>
              <w:left w:val="nil"/>
              <w:bottom w:val="nil"/>
              <w:right w:val="nil"/>
            </w:tcBorders>
          </w:tcPr>
          <w:p w14:paraId="3832CD30" w14:textId="77777777" w:rsidR="006B550F" w:rsidRPr="00F2006F" w:rsidRDefault="006B550F" w:rsidP="00211C3F">
            <w:pPr>
              <w:autoSpaceDE w:val="0"/>
              <w:autoSpaceDN w:val="0"/>
              <w:adjustRightInd w:val="0"/>
              <w:spacing w:after="0" w:line="240" w:lineRule="auto"/>
              <w:rPr>
                <w:ins w:id="9689" w:author="Arjan" w:date="2013-02-07T23:33:00Z"/>
                <w:rFonts w:ascii="Arial" w:eastAsia="Times New Roman" w:hAnsi="Arial" w:cs="Arial"/>
                <w:color w:val="000000"/>
                <w:sz w:val="20"/>
                <w:szCs w:val="20"/>
              </w:rPr>
            </w:pPr>
            <w:ins w:id="9690"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14:paraId="0FF67AFD" w14:textId="77777777" w:rsidR="006B550F" w:rsidRPr="00F2006F" w:rsidRDefault="00DA5D93" w:rsidP="00211C3F">
            <w:pPr>
              <w:autoSpaceDE w:val="0"/>
              <w:autoSpaceDN w:val="0"/>
              <w:adjustRightInd w:val="0"/>
              <w:spacing w:after="0" w:line="240" w:lineRule="auto"/>
              <w:rPr>
                <w:ins w:id="9691" w:author="Arjan" w:date="2013-02-07T23:33:00Z"/>
                <w:rFonts w:ascii="Arial" w:eastAsia="Times New Roman" w:hAnsi="Arial" w:cs="Arial"/>
                <w:color w:val="000000"/>
                <w:sz w:val="20"/>
                <w:szCs w:val="20"/>
              </w:rPr>
            </w:pPr>
            <w:ins w:id="9692"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Verantwoordelijke organisatie</w:t>
              </w:r>
              <w:r w:rsidRPr="00F2006F">
                <w:rPr>
                  <w:rFonts w:ascii="Arial" w:hAnsi="Arial" w:cs="Arial"/>
                  <w:sz w:val="20"/>
                  <w:szCs w:val="20"/>
                  <w:lang w:val="en-AU"/>
                </w:rPr>
                <w:fldChar w:fldCharType="end"/>
              </w:r>
            </w:ins>
          </w:p>
        </w:tc>
      </w:tr>
      <w:tr w:rsidR="006B550F" w:rsidRPr="00F2006F" w14:paraId="76496BC6" w14:textId="77777777" w:rsidTr="00211C3F">
        <w:trPr>
          <w:ins w:id="9693" w:author="Arjan" w:date="2013-02-07T23:33:00Z"/>
        </w:trPr>
        <w:tc>
          <w:tcPr>
            <w:tcW w:w="3690" w:type="dxa"/>
            <w:tcBorders>
              <w:top w:val="nil"/>
              <w:left w:val="nil"/>
              <w:bottom w:val="nil"/>
              <w:right w:val="nil"/>
            </w:tcBorders>
          </w:tcPr>
          <w:p w14:paraId="07E8892E" w14:textId="77777777" w:rsidR="006B550F" w:rsidRPr="00F2006F" w:rsidRDefault="006B550F" w:rsidP="00211C3F">
            <w:pPr>
              <w:autoSpaceDE w:val="0"/>
              <w:autoSpaceDN w:val="0"/>
              <w:adjustRightInd w:val="0"/>
              <w:spacing w:after="0" w:line="240" w:lineRule="auto"/>
              <w:rPr>
                <w:ins w:id="969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7EE36FEA" w14:textId="77777777" w:rsidR="006B550F" w:rsidRPr="00F2006F" w:rsidRDefault="006B550F" w:rsidP="00211C3F">
            <w:pPr>
              <w:autoSpaceDE w:val="0"/>
              <w:autoSpaceDN w:val="0"/>
              <w:adjustRightInd w:val="0"/>
              <w:spacing w:after="0" w:line="240" w:lineRule="auto"/>
              <w:rPr>
                <w:ins w:id="9695" w:author="Arjan" w:date="2013-02-07T23:33:00Z"/>
                <w:rFonts w:ascii="Arial" w:eastAsia="Times New Roman" w:hAnsi="Arial" w:cs="Arial"/>
                <w:b/>
                <w:bCs/>
                <w:color w:val="000000"/>
                <w:sz w:val="20"/>
                <w:szCs w:val="20"/>
              </w:rPr>
            </w:pPr>
          </w:p>
        </w:tc>
      </w:tr>
      <w:tr w:rsidR="006B550F" w:rsidRPr="00F2006F" w14:paraId="6986E514" w14:textId="77777777" w:rsidTr="00211C3F">
        <w:trPr>
          <w:ins w:id="9696" w:author="Arjan" w:date="2013-02-07T23:33:00Z"/>
        </w:trPr>
        <w:tc>
          <w:tcPr>
            <w:tcW w:w="3690" w:type="dxa"/>
            <w:tcBorders>
              <w:top w:val="nil"/>
              <w:left w:val="nil"/>
              <w:bottom w:val="nil"/>
              <w:right w:val="nil"/>
            </w:tcBorders>
          </w:tcPr>
          <w:p w14:paraId="79B89039" w14:textId="77777777" w:rsidR="006B550F" w:rsidRPr="00F2006F" w:rsidRDefault="006B550F" w:rsidP="00211C3F">
            <w:pPr>
              <w:autoSpaceDE w:val="0"/>
              <w:autoSpaceDN w:val="0"/>
              <w:adjustRightInd w:val="0"/>
              <w:spacing w:after="0" w:line="240" w:lineRule="auto"/>
              <w:rPr>
                <w:ins w:id="9697" w:author="Arjan" w:date="2013-02-07T23:33:00Z"/>
                <w:rFonts w:ascii="Arial" w:eastAsia="Times New Roman" w:hAnsi="Arial" w:cs="Arial"/>
                <w:color w:val="000000"/>
                <w:sz w:val="20"/>
                <w:szCs w:val="20"/>
              </w:rPr>
            </w:pPr>
            <w:ins w:id="9698"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14:paraId="3881E04E" w14:textId="77777777" w:rsidR="006B550F" w:rsidRPr="00F2006F" w:rsidRDefault="006B550F" w:rsidP="00211C3F">
            <w:pPr>
              <w:autoSpaceDE w:val="0"/>
              <w:autoSpaceDN w:val="0"/>
              <w:adjustRightInd w:val="0"/>
              <w:spacing w:after="0" w:line="240" w:lineRule="auto"/>
              <w:rPr>
                <w:ins w:id="9699" w:author="Arjan" w:date="2013-02-07T23:33:00Z"/>
                <w:rFonts w:ascii="Arial" w:eastAsia="Times New Roman" w:hAnsi="Arial" w:cs="Arial"/>
                <w:color w:val="000000"/>
                <w:sz w:val="20"/>
                <w:szCs w:val="20"/>
              </w:rPr>
            </w:pPr>
            <w:ins w:id="9700" w:author="Arjan" w:date="2013-02-07T23:33:00Z">
              <w:r w:rsidRPr="00F2006F">
                <w:rPr>
                  <w:rFonts w:ascii="Arial" w:eastAsia="Times New Roman" w:hAnsi="Arial" w:cs="Arial"/>
                  <w:color w:val="000000"/>
                  <w:sz w:val="20"/>
                  <w:szCs w:val="20"/>
                </w:rPr>
                <w:t>KING</w:t>
              </w:r>
            </w:ins>
          </w:p>
        </w:tc>
      </w:tr>
      <w:tr w:rsidR="006B550F" w:rsidRPr="00F2006F" w14:paraId="0B94A8C5" w14:textId="77777777" w:rsidTr="00211C3F">
        <w:trPr>
          <w:ins w:id="9701" w:author="Arjan" w:date="2013-02-07T23:33:00Z"/>
        </w:trPr>
        <w:tc>
          <w:tcPr>
            <w:tcW w:w="3690" w:type="dxa"/>
            <w:tcBorders>
              <w:top w:val="nil"/>
              <w:left w:val="nil"/>
              <w:bottom w:val="nil"/>
              <w:right w:val="nil"/>
            </w:tcBorders>
          </w:tcPr>
          <w:p w14:paraId="770F1AD0" w14:textId="77777777" w:rsidR="006B550F" w:rsidRPr="00F2006F" w:rsidRDefault="006B550F" w:rsidP="00211C3F">
            <w:pPr>
              <w:autoSpaceDE w:val="0"/>
              <w:autoSpaceDN w:val="0"/>
              <w:adjustRightInd w:val="0"/>
              <w:spacing w:after="0" w:line="240" w:lineRule="auto"/>
              <w:rPr>
                <w:ins w:id="970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198482A5" w14:textId="77777777" w:rsidR="006B550F" w:rsidRPr="00F2006F" w:rsidRDefault="006B550F" w:rsidP="00211C3F">
            <w:pPr>
              <w:autoSpaceDE w:val="0"/>
              <w:autoSpaceDN w:val="0"/>
              <w:adjustRightInd w:val="0"/>
              <w:spacing w:after="0" w:line="240" w:lineRule="auto"/>
              <w:rPr>
                <w:ins w:id="9703" w:author="Arjan" w:date="2013-02-07T23:33:00Z"/>
                <w:rFonts w:ascii="Arial" w:eastAsia="Times New Roman" w:hAnsi="Arial" w:cs="Arial"/>
                <w:b/>
                <w:bCs/>
                <w:color w:val="000000"/>
                <w:sz w:val="20"/>
                <w:szCs w:val="20"/>
              </w:rPr>
            </w:pPr>
          </w:p>
        </w:tc>
      </w:tr>
      <w:tr w:rsidR="006B550F" w:rsidRPr="00F2006F" w14:paraId="6F6EBC56" w14:textId="77777777" w:rsidTr="00211C3F">
        <w:trPr>
          <w:ins w:id="9704" w:author="Arjan" w:date="2013-02-07T23:33:00Z"/>
        </w:trPr>
        <w:tc>
          <w:tcPr>
            <w:tcW w:w="3690" w:type="dxa"/>
            <w:tcBorders>
              <w:top w:val="nil"/>
              <w:left w:val="nil"/>
              <w:bottom w:val="nil"/>
              <w:right w:val="nil"/>
            </w:tcBorders>
          </w:tcPr>
          <w:p w14:paraId="611B4337" w14:textId="77777777" w:rsidR="006B550F" w:rsidRPr="00F2006F" w:rsidRDefault="006B550F" w:rsidP="00211C3F">
            <w:pPr>
              <w:autoSpaceDE w:val="0"/>
              <w:autoSpaceDN w:val="0"/>
              <w:adjustRightInd w:val="0"/>
              <w:spacing w:after="0" w:line="240" w:lineRule="auto"/>
              <w:rPr>
                <w:ins w:id="9705" w:author="Arjan" w:date="2013-02-07T23:33:00Z"/>
                <w:rFonts w:ascii="Arial" w:eastAsia="Times New Roman" w:hAnsi="Arial" w:cs="Arial"/>
                <w:color w:val="000000"/>
                <w:sz w:val="20"/>
                <w:szCs w:val="20"/>
              </w:rPr>
            </w:pPr>
            <w:ins w:id="9706"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14:paraId="6DEE70EA" w14:textId="77777777" w:rsidR="006B550F" w:rsidRPr="00F2006F" w:rsidRDefault="006B550F" w:rsidP="00211C3F">
            <w:pPr>
              <w:autoSpaceDE w:val="0"/>
              <w:autoSpaceDN w:val="0"/>
              <w:adjustRightInd w:val="0"/>
              <w:spacing w:after="0" w:line="240" w:lineRule="auto"/>
              <w:rPr>
                <w:ins w:id="9707" w:author="Arjan" w:date="2013-02-07T23:33:00Z"/>
                <w:rFonts w:ascii="Arial" w:eastAsia="Times New Roman" w:hAnsi="Arial" w:cs="Arial"/>
                <w:color w:val="000000"/>
                <w:sz w:val="20"/>
                <w:szCs w:val="20"/>
              </w:rPr>
            </w:pPr>
          </w:p>
        </w:tc>
      </w:tr>
      <w:tr w:rsidR="006B550F" w:rsidRPr="00F2006F" w14:paraId="57FA8820" w14:textId="77777777" w:rsidTr="00211C3F">
        <w:trPr>
          <w:ins w:id="9708" w:author="Arjan" w:date="2013-02-07T23:33:00Z"/>
        </w:trPr>
        <w:tc>
          <w:tcPr>
            <w:tcW w:w="3690" w:type="dxa"/>
            <w:tcBorders>
              <w:top w:val="nil"/>
              <w:left w:val="nil"/>
              <w:bottom w:val="nil"/>
              <w:right w:val="nil"/>
            </w:tcBorders>
          </w:tcPr>
          <w:p w14:paraId="063C2ED9" w14:textId="77777777" w:rsidR="006B550F" w:rsidRPr="00F2006F" w:rsidRDefault="006B550F" w:rsidP="00211C3F">
            <w:pPr>
              <w:autoSpaceDE w:val="0"/>
              <w:autoSpaceDN w:val="0"/>
              <w:adjustRightInd w:val="0"/>
              <w:spacing w:after="0" w:line="240" w:lineRule="auto"/>
              <w:rPr>
                <w:ins w:id="970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4DDDFB32" w14:textId="77777777" w:rsidR="006B550F" w:rsidRPr="00F2006F" w:rsidRDefault="006B550F" w:rsidP="00211C3F">
            <w:pPr>
              <w:autoSpaceDE w:val="0"/>
              <w:autoSpaceDN w:val="0"/>
              <w:adjustRightInd w:val="0"/>
              <w:spacing w:after="0" w:line="240" w:lineRule="auto"/>
              <w:rPr>
                <w:ins w:id="9710" w:author="Arjan" w:date="2013-02-07T23:33:00Z"/>
                <w:rFonts w:ascii="Arial" w:eastAsia="Times New Roman" w:hAnsi="Arial" w:cs="Arial"/>
                <w:b/>
                <w:bCs/>
                <w:color w:val="000000"/>
                <w:sz w:val="20"/>
                <w:szCs w:val="20"/>
              </w:rPr>
            </w:pPr>
          </w:p>
        </w:tc>
      </w:tr>
      <w:tr w:rsidR="006B550F" w:rsidRPr="00F2006F" w14:paraId="4AD659A9" w14:textId="77777777" w:rsidTr="00211C3F">
        <w:trPr>
          <w:trHeight w:val="335"/>
          <w:ins w:id="9711" w:author="Arjan" w:date="2013-02-07T23:33:00Z"/>
        </w:trPr>
        <w:tc>
          <w:tcPr>
            <w:tcW w:w="3690" w:type="dxa"/>
            <w:tcBorders>
              <w:top w:val="nil"/>
              <w:left w:val="nil"/>
              <w:bottom w:val="nil"/>
              <w:right w:val="nil"/>
            </w:tcBorders>
          </w:tcPr>
          <w:p w14:paraId="41452118" w14:textId="77777777" w:rsidR="006B550F" w:rsidRPr="00F2006F" w:rsidRDefault="006B550F" w:rsidP="00211C3F">
            <w:pPr>
              <w:autoSpaceDE w:val="0"/>
              <w:autoSpaceDN w:val="0"/>
              <w:adjustRightInd w:val="0"/>
              <w:spacing w:after="0" w:line="240" w:lineRule="auto"/>
              <w:rPr>
                <w:ins w:id="9712" w:author="Arjan" w:date="2013-02-07T23:33:00Z"/>
                <w:rFonts w:ascii="Arial" w:eastAsia="Times New Roman" w:hAnsi="Arial" w:cs="Arial"/>
                <w:color w:val="000000"/>
                <w:sz w:val="20"/>
                <w:szCs w:val="20"/>
              </w:rPr>
            </w:pPr>
            <w:ins w:id="9713" w:author="Arjan" w:date="2013-02-07T23:33:00Z">
              <w:r w:rsidRPr="00F2006F">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14:paraId="14137E06" w14:textId="77777777" w:rsidR="006B550F" w:rsidRPr="00F2006F" w:rsidRDefault="00DA5D93" w:rsidP="00211C3F">
            <w:pPr>
              <w:autoSpaceDE w:val="0"/>
              <w:autoSpaceDN w:val="0"/>
              <w:adjustRightInd w:val="0"/>
              <w:spacing w:after="0" w:line="240" w:lineRule="auto"/>
              <w:rPr>
                <w:ins w:id="9714" w:author="Arjan" w:date="2013-02-07T23:33:00Z"/>
                <w:rFonts w:ascii="Arial" w:eastAsia="Times New Roman" w:hAnsi="Arial" w:cs="Arial"/>
                <w:color w:val="000000"/>
                <w:sz w:val="20"/>
                <w:szCs w:val="20"/>
              </w:rPr>
            </w:pPr>
            <w:ins w:id="9715"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verantwoordelijkeOrganisatie</w:t>
              </w:r>
              <w:r w:rsidRPr="00F2006F">
                <w:rPr>
                  <w:rFonts w:ascii="Arial" w:hAnsi="Arial" w:cs="Arial"/>
                  <w:sz w:val="20"/>
                  <w:szCs w:val="20"/>
                  <w:lang w:val="en-AU"/>
                </w:rPr>
                <w:fldChar w:fldCharType="end"/>
              </w:r>
            </w:ins>
          </w:p>
        </w:tc>
      </w:tr>
      <w:tr w:rsidR="006B550F" w:rsidRPr="00F2006F" w14:paraId="76B749A8" w14:textId="77777777" w:rsidTr="00211C3F">
        <w:trPr>
          <w:trHeight w:val="215"/>
          <w:ins w:id="9716" w:author="Arjan" w:date="2013-02-07T23:33:00Z"/>
        </w:trPr>
        <w:tc>
          <w:tcPr>
            <w:tcW w:w="3690" w:type="dxa"/>
            <w:tcBorders>
              <w:top w:val="nil"/>
              <w:left w:val="nil"/>
              <w:bottom w:val="nil"/>
              <w:right w:val="nil"/>
            </w:tcBorders>
          </w:tcPr>
          <w:p w14:paraId="1C3A8C0D" w14:textId="77777777" w:rsidR="006B550F" w:rsidRPr="00F2006F" w:rsidRDefault="006B550F" w:rsidP="00211C3F">
            <w:pPr>
              <w:autoSpaceDE w:val="0"/>
              <w:autoSpaceDN w:val="0"/>
              <w:adjustRightInd w:val="0"/>
              <w:spacing w:after="0" w:line="240" w:lineRule="auto"/>
              <w:rPr>
                <w:ins w:id="971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0D1B9888" w14:textId="77777777" w:rsidR="006B550F" w:rsidRPr="00F2006F" w:rsidRDefault="006B550F" w:rsidP="00211C3F">
            <w:pPr>
              <w:autoSpaceDE w:val="0"/>
              <w:autoSpaceDN w:val="0"/>
              <w:adjustRightInd w:val="0"/>
              <w:spacing w:after="0" w:line="240" w:lineRule="auto"/>
              <w:rPr>
                <w:ins w:id="9718" w:author="Arjan" w:date="2013-02-07T23:33:00Z"/>
                <w:rFonts w:ascii="Arial" w:eastAsia="Times New Roman" w:hAnsi="Arial" w:cs="Arial"/>
                <w:b/>
                <w:bCs/>
                <w:color w:val="000000"/>
                <w:sz w:val="20"/>
                <w:szCs w:val="20"/>
              </w:rPr>
            </w:pPr>
          </w:p>
        </w:tc>
      </w:tr>
      <w:tr w:rsidR="006B550F" w:rsidRPr="00CB22FF" w14:paraId="4449B33E" w14:textId="77777777" w:rsidTr="00211C3F">
        <w:trPr>
          <w:trHeight w:val="215"/>
          <w:ins w:id="9719" w:author="Arjan" w:date="2013-02-07T23:33:00Z"/>
        </w:trPr>
        <w:tc>
          <w:tcPr>
            <w:tcW w:w="3690" w:type="dxa"/>
            <w:tcBorders>
              <w:top w:val="nil"/>
              <w:left w:val="nil"/>
              <w:bottom w:val="nil"/>
              <w:right w:val="nil"/>
            </w:tcBorders>
          </w:tcPr>
          <w:p w14:paraId="7091B155" w14:textId="77777777" w:rsidR="006B550F" w:rsidRPr="00F2006F" w:rsidRDefault="006B550F" w:rsidP="00211C3F">
            <w:pPr>
              <w:autoSpaceDE w:val="0"/>
              <w:autoSpaceDN w:val="0"/>
              <w:adjustRightInd w:val="0"/>
              <w:spacing w:after="0" w:line="240" w:lineRule="auto"/>
              <w:rPr>
                <w:ins w:id="9720" w:author="Arjan" w:date="2013-02-07T23:33:00Z"/>
                <w:rFonts w:ascii="Arial" w:eastAsia="Times New Roman" w:hAnsi="Arial" w:cs="Arial"/>
                <w:color w:val="000000"/>
                <w:sz w:val="20"/>
                <w:szCs w:val="20"/>
              </w:rPr>
            </w:pPr>
            <w:ins w:id="9721" w:author="Arjan" w:date="2013-02-07T23:33:00Z">
              <w:r w:rsidRPr="00F2006F">
                <w:rPr>
                  <w:rFonts w:ascii="Arial" w:eastAsia="Times New Roman" w:hAnsi="Arial" w:cs="Arial"/>
                  <w:b/>
                  <w:bCs/>
                  <w:color w:val="000000"/>
                  <w:sz w:val="20"/>
                  <w:szCs w:val="20"/>
                </w:rPr>
                <w:lastRenderedPageBreak/>
                <w:t>Definitie attribuutsoort</w:t>
              </w:r>
            </w:ins>
          </w:p>
        </w:tc>
        <w:tc>
          <w:tcPr>
            <w:tcW w:w="5670" w:type="dxa"/>
            <w:tcBorders>
              <w:top w:val="nil"/>
              <w:left w:val="nil"/>
              <w:bottom w:val="nil"/>
              <w:right w:val="nil"/>
            </w:tcBorders>
          </w:tcPr>
          <w:p w14:paraId="204CFB19" w14:textId="77777777" w:rsidR="006B550F" w:rsidRPr="00DD0F4F" w:rsidRDefault="00DA5D93" w:rsidP="00211C3F">
            <w:pPr>
              <w:autoSpaceDE w:val="0"/>
              <w:autoSpaceDN w:val="0"/>
              <w:adjustRightInd w:val="0"/>
              <w:spacing w:after="0" w:line="240" w:lineRule="auto"/>
              <w:rPr>
                <w:ins w:id="9722" w:author="Arjan" w:date="2013-02-07T23:33:00Z"/>
                <w:rFonts w:ascii="Arial" w:eastAsia="Times New Roman" w:hAnsi="Arial" w:cs="Arial"/>
                <w:color w:val="000000"/>
                <w:sz w:val="20"/>
                <w:szCs w:val="20"/>
                <w:lang w:val="nl-NL"/>
              </w:rPr>
            </w:pPr>
            <w:ins w:id="9723"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separate"/>
              </w:r>
              <w:r w:rsidR="006B550F" w:rsidRPr="00DD0F4F">
                <w:rPr>
                  <w:rFonts w:ascii="Arial" w:eastAsia="Times New Roman" w:hAnsi="Arial" w:cs="Arial"/>
                  <w:color w:val="000000"/>
                  <w:sz w:val="20"/>
                  <w:szCs w:val="20"/>
                  <w:lang w:val="nl-NL"/>
                </w:rPr>
                <w:t>Het RSIN van de organisatie die verantwoordelijk is voor de behandeling van de gerelateerde zaak.</w:t>
              </w:r>
              <w:r w:rsidRPr="00F2006F">
                <w:rPr>
                  <w:rFonts w:ascii="Arial" w:hAnsi="Arial" w:cs="Arial"/>
                  <w:sz w:val="20"/>
                  <w:szCs w:val="20"/>
                  <w:lang w:val="en-AU"/>
                </w:rPr>
                <w:fldChar w:fldCharType="end"/>
              </w:r>
            </w:ins>
          </w:p>
        </w:tc>
      </w:tr>
      <w:tr w:rsidR="006B550F" w:rsidRPr="00CB22FF" w14:paraId="190C0B40" w14:textId="77777777" w:rsidTr="00211C3F">
        <w:trPr>
          <w:trHeight w:val="230"/>
          <w:ins w:id="9724" w:author="Arjan" w:date="2013-02-07T23:33:00Z"/>
        </w:trPr>
        <w:tc>
          <w:tcPr>
            <w:tcW w:w="3690" w:type="dxa"/>
            <w:tcBorders>
              <w:top w:val="nil"/>
              <w:left w:val="nil"/>
              <w:bottom w:val="nil"/>
              <w:right w:val="nil"/>
            </w:tcBorders>
          </w:tcPr>
          <w:p w14:paraId="5A6E1E19" w14:textId="77777777" w:rsidR="006B550F" w:rsidRPr="00DD0F4F" w:rsidRDefault="006B550F" w:rsidP="00211C3F">
            <w:pPr>
              <w:autoSpaceDE w:val="0"/>
              <w:autoSpaceDN w:val="0"/>
              <w:adjustRightInd w:val="0"/>
              <w:spacing w:after="0" w:line="240" w:lineRule="auto"/>
              <w:rPr>
                <w:ins w:id="9725"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4D859759" w14:textId="77777777" w:rsidR="006B550F" w:rsidRPr="00DD0F4F" w:rsidRDefault="006B550F" w:rsidP="00211C3F">
            <w:pPr>
              <w:autoSpaceDE w:val="0"/>
              <w:autoSpaceDN w:val="0"/>
              <w:adjustRightInd w:val="0"/>
              <w:spacing w:after="0" w:line="240" w:lineRule="auto"/>
              <w:rPr>
                <w:ins w:id="9726" w:author="Arjan" w:date="2013-02-07T23:33:00Z"/>
                <w:rFonts w:ascii="Arial" w:eastAsia="Times New Roman" w:hAnsi="Arial" w:cs="Arial"/>
                <w:b/>
                <w:bCs/>
                <w:color w:val="000000"/>
                <w:sz w:val="20"/>
                <w:szCs w:val="20"/>
                <w:lang w:val="nl-NL"/>
              </w:rPr>
            </w:pPr>
          </w:p>
        </w:tc>
      </w:tr>
      <w:tr w:rsidR="006B550F" w:rsidRPr="00F2006F" w14:paraId="04B423D1" w14:textId="77777777" w:rsidTr="00211C3F">
        <w:trPr>
          <w:trHeight w:val="230"/>
          <w:ins w:id="9727" w:author="Arjan" w:date="2013-02-07T23:33:00Z"/>
        </w:trPr>
        <w:tc>
          <w:tcPr>
            <w:tcW w:w="3690" w:type="dxa"/>
            <w:tcBorders>
              <w:top w:val="nil"/>
              <w:left w:val="nil"/>
              <w:bottom w:val="nil"/>
              <w:right w:val="nil"/>
            </w:tcBorders>
          </w:tcPr>
          <w:p w14:paraId="7E184886" w14:textId="77777777" w:rsidR="006B550F" w:rsidRPr="00F2006F" w:rsidRDefault="006B550F" w:rsidP="00211C3F">
            <w:pPr>
              <w:autoSpaceDE w:val="0"/>
              <w:autoSpaceDN w:val="0"/>
              <w:adjustRightInd w:val="0"/>
              <w:spacing w:after="0" w:line="240" w:lineRule="auto"/>
              <w:rPr>
                <w:ins w:id="9728" w:author="Arjan" w:date="2013-02-07T23:33:00Z"/>
                <w:rFonts w:ascii="Arial" w:eastAsia="Times New Roman" w:hAnsi="Arial" w:cs="Arial"/>
                <w:color w:val="000000"/>
                <w:sz w:val="20"/>
                <w:szCs w:val="20"/>
              </w:rPr>
            </w:pPr>
            <w:ins w:id="9729"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14:paraId="04A33851" w14:textId="77777777" w:rsidR="006B550F" w:rsidRPr="00F2006F" w:rsidRDefault="006B550F" w:rsidP="00211C3F">
            <w:pPr>
              <w:autoSpaceDE w:val="0"/>
              <w:autoSpaceDN w:val="0"/>
              <w:adjustRightInd w:val="0"/>
              <w:spacing w:after="0" w:line="240" w:lineRule="auto"/>
              <w:rPr>
                <w:ins w:id="9730" w:author="Arjan" w:date="2013-02-07T23:33:00Z"/>
                <w:rFonts w:ascii="Arial" w:eastAsia="Times New Roman" w:hAnsi="Arial" w:cs="Arial"/>
                <w:color w:val="000000"/>
                <w:sz w:val="20"/>
                <w:szCs w:val="20"/>
              </w:rPr>
            </w:pPr>
            <w:ins w:id="9731" w:author="Arjan" w:date="2013-02-07T23:33:00Z">
              <w:r w:rsidRPr="00F2006F">
                <w:rPr>
                  <w:rFonts w:ascii="Arial" w:eastAsia="Times New Roman" w:hAnsi="Arial" w:cs="Arial"/>
                  <w:color w:val="000000"/>
                  <w:sz w:val="20"/>
                  <w:szCs w:val="20"/>
                </w:rPr>
                <w:t>KING</w:t>
              </w:r>
            </w:ins>
          </w:p>
        </w:tc>
      </w:tr>
      <w:tr w:rsidR="006B550F" w:rsidRPr="00F2006F" w14:paraId="469D401A" w14:textId="77777777" w:rsidTr="00211C3F">
        <w:trPr>
          <w:ins w:id="9732" w:author="Arjan" w:date="2013-02-07T23:33:00Z"/>
        </w:trPr>
        <w:tc>
          <w:tcPr>
            <w:tcW w:w="3690" w:type="dxa"/>
            <w:tcBorders>
              <w:top w:val="nil"/>
              <w:left w:val="nil"/>
              <w:bottom w:val="nil"/>
              <w:right w:val="nil"/>
            </w:tcBorders>
          </w:tcPr>
          <w:p w14:paraId="0DCEB8BC" w14:textId="77777777" w:rsidR="006B550F" w:rsidRPr="00F2006F" w:rsidRDefault="006B550F" w:rsidP="00211C3F">
            <w:pPr>
              <w:autoSpaceDE w:val="0"/>
              <w:autoSpaceDN w:val="0"/>
              <w:adjustRightInd w:val="0"/>
              <w:spacing w:after="0" w:line="240" w:lineRule="auto"/>
              <w:rPr>
                <w:ins w:id="973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4E91B36D" w14:textId="77777777" w:rsidR="006B550F" w:rsidRPr="00F2006F" w:rsidRDefault="006B550F" w:rsidP="00211C3F">
            <w:pPr>
              <w:autoSpaceDE w:val="0"/>
              <w:autoSpaceDN w:val="0"/>
              <w:adjustRightInd w:val="0"/>
              <w:spacing w:after="0" w:line="240" w:lineRule="auto"/>
              <w:rPr>
                <w:ins w:id="9734" w:author="Arjan" w:date="2013-02-07T23:33:00Z"/>
                <w:rFonts w:ascii="Arial" w:eastAsia="Times New Roman" w:hAnsi="Arial" w:cs="Arial"/>
                <w:b/>
                <w:bCs/>
                <w:color w:val="000000"/>
                <w:sz w:val="20"/>
                <w:szCs w:val="20"/>
              </w:rPr>
            </w:pPr>
          </w:p>
        </w:tc>
      </w:tr>
      <w:tr w:rsidR="006B550F" w:rsidRPr="00F2006F" w14:paraId="518B35F2" w14:textId="77777777" w:rsidTr="00211C3F">
        <w:trPr>
          <w:ins w:id="9735" w:author="Arjan" w:date="2013-02-07T23:33:00Z"/>
        </w:trPr>
        <w:tc>
          <w:tcPr>
            <w:tcW w:w="3690" w:type="dxa"/>
            <w:tcBorders>
              <w:top w:val="nil"/>
              <w:left w:val="nil"/>
              <w:bottom w:val="nil"/>
              <w:right w:val="nil"/>
            </w:tcBorders>
          </w:tcPr>
          <w:p w14:paraId="19B107AE" w14:textId="77777777" w:rsidR="006B550F" w:rsidRPr="00F2006F" w:rsidRDefault="006B550F" w:rsidP="00211C3F">
            <w:pPr>
              <w:autoSpaceDE w:val="0"/>
              <w:autoSpaceDN w:val="0"/>
              <w:adjustRightInd w:val="0"/>
              <w:spacing w:after="0" w:line="240" w:lineRule="auto"/>
              <w:rPr>
                <w:ins w:id="9736" w:author="Arjan" w:date="2013-02-07T23:33:00Z"/>
                <w:rFonts w:ascii="Arial" w:eastAsia="Times New Roman" w:hAnsi="Arial" w:cs="Arial"/>
                <w:color w:val="000000"/>
                <w:sz w:val="20"/>
                <w:szCs w:val="20"/>
              </w:rPr>
            </w:pPr>
            <w:ins w:id="9737"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14:paraId="378056B5" w14:textId="77777777" w:rsidR="006B550F" w:rsidRPr="00F2006F" w:rsidRDefault="006B550F" w:rsidP="00211C3F">
            <w:pPr>
              <w:autoSpaceDE w:val="0"/>
              <w:autoSpaceDN w:val="0"/>
              <w:adjustRightInd w:val="0"/>
              <w:spacing w:after="0" w:line="240" w:lineRule="auto"/>
              <w:rPr>
                <w:ins w:id="9738" w:author="Arjan" w:date="2013-02-07T23:33:00Z"/>
                <w:rFonts w:ascii="Arial" w:eastAsia="Times New Roman" w:hAnsi="Arial" w:cs="Arial"/>
                <w:color w:val="000000"/>
                <w:sz w:val="20"/>
                <w:szCs w:val="20"/>
              </w:rPr>
            </w:pPr>
            <w:ins w:id="9739" w:author="Arjan" w:date="2013-02-07T23:33:00Z">
              <w:r w:rsidRPr="00F2006F">
                <w:rPr>
                  <w:rFonts w:ascii="Arial" w:eastAsia="Times New Roman" w:hAnsi="Arial" w:cs="Arial"/>
                  <w:color w:val="000000"/>
                  <w:sz w:val="20"/>
                  <w:szCs w:val="20"/>
                </w:rPr>
                <w:t>1-1-2013</w:t>
              </w:r>
            </w:ins>
          </w:p>
        </w:tc>
      </w:tr>
      <w:tr w:rsidR="006B550F" w:rsidRPr="00F2006F" w14:paraId="5B0D2D1B" w14:textId="77777777" w:rsidTr="00211C3F">
        <w:trPr>
          <w:ins w:id="9740" w:author="Arjan" w:date="2013-02-07T23:33:00Z"/>
        </w:trPr>
        <w:tc>
          <w:tcPr>
            <w:tcW w:w="3690" w:type="dxa"/>
            <w:tcBorders>
              <w:top w:val="nil"/>
              <w:left w:val="nil"/>
              <w:bottom w:val="nil"/>
              <w:right w:val="nil"/>
            </w:tcBorders>
          </w:tcPr>
          <w:p w14:paraId="64A156BC" w14:textId="77777777" w:rsidR="006B550F" w:rsidRPr="00F2006F" w:rsidRDefault="006B550F" w:rsidP="00211C3F">
            <w:pPr>
              <w:autoSpaceDE w:val="0"/>
              <w:autoSpaceDN w:val="0"/>
              <w:adjustRightInd w:val="0"/>
              <w:spacing w:after="0" w:line="240" w:lineRule="auto"/>
              <w:rPr>
                <w:ins w:id="974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1C8951A0" w14:textId="77777777" w:rsidR="006B550F" w:rsidRPr="00F2006F" w:rsidRDefault="006B550F" w:rsidP="00211C3F">
            <w:pPr>
              <w:autoSpaceDE w:val="0"/>
              <w:autoSpaceDN w:val="0"/>
              <w:adjustRightInd w:val="0"/>
              <w:spacing w:after="0" w:line="240" w:lineRule="auto"/>
              <w:rPr>
                <w:ins w:id="9742" w:author="Arjan" w:date="2013-02-07T23:33:00Z"/>
                <w:rFonts w:ascii="Arial" w:eastAsia="Times New Roman" w:hAnsi="Arial" w:cs="Arial"/>
                <w:b/>
                <w:bCs/>
                <w:color w:val="000000"/>
                <w:sz w:val="20"/>
                <w:szCs w:val="20"/>
              </w:rPr>
            </w:pPr>
          </w:p>
        </w:tc>
      </w:tr>
      <w:tr w:rsidR="006B550F" w:rsidRPr="00CB22FF" w14:paraId="2DC672B1" w14:textId="77777777" w:rsidTr="00211C3F">
        <w:trPr>
          <w:ins w:id="9743" w:author="Arjan" w:date="2013-02-07T23:33:00Z"/>
        </w:trPr>
        <w:tc>
          <w:tcPr>
            <w:tcW w:w="3690" w:type="dxa"/>
            <w:tcBorders>
              <w:top w:val="nil"/>
              <w:left w:val="nil"/>
              <w:bottom w:val="nil"/>
              <w:right w:val="nil"/>
            </w:tcBorders>
          </w:tcPr>
          <w:p w14:paraId="238857AD" w14:textId="77777777" w:rsidR="006B550F" w:rsidRPr="00F2006F" w:rsidRDefault="006B550F" w:rsidP="00211C3F">
            <w:pPr>
              <w:autoSpaceDE w:val="0"/>
              <w:autoSpaceDN w:val="0"/>
              <w:adjustRightInd w:val="0"/>
              <w:spacing w:after="0" w:line="240" w:lineRule="auto"/>
              <w:rPr>
                <w:ins w:id="9744" w:author="Arjan" w:date="2013-02-07T23:33:00Z"/>
                <w:rFonts w:ascii="Arial" w:eastAsia="Times New Roman" w:hAnsi="Arial" w:cs="Arial"/>
                <w:color w:val="000000"/>
                <w:sz w:val="20"/>
                <w:szCs w:val="20"/>
              </w:rPr>
            </w:pPr>
            <w:ins w:id="9745"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14:paraId="40984CC8" w14:textId="77777777" w:rsidR="006B550F" w:rsidRPr="00DD0F4F" w:rsidRDefault="006B550F" w:rsidP="00211C3F">
            <w:pPr>
              <w:autoSpaceDE w:val="0"/>
              <w:autoSpaceDN w:val="0"/>
              <w:adjustRightInd w:val="0"/>
              <w:spacing w:after="0" w:line="240" w:lineRule="auto"/>
              <w:rPr>
                <w:ins w:id="9746" w:author="Arjan" w:date="2013-02-07T23:33:00Z"/>
                <w:rFonts w:ascii="Arial" w:eastAsia="Times New Roman" w:hAnsi="Arial" w:cs="Arial"/>
                <w:color w:val="000000"/>
                <w:sz w:val="20"/>
                <w:szCs w:val="20"/>
                <w:lang w:val="nl-NL"/>
              </w:rPr>
            </w:pPr>
            <w:ins w:id="9747" w:author="Arjan" w:date="2013-02-07T23:33:00Z">
              <w:r w:rsidRPr="00DD0F4F">
                <w:rPr>
                  <w:rFonts w:ascii="Arial" w:eastAsia="Times New Roman" w:hAnsi="Arial" w:cs="Arial"/>
                  <w:color w:val="000000"/>
                  <w:sz w:val="20"/>
                  <w:szCs w:val="20"/>
                  <w:lang w:val="nl-NL"/>
                </w:rPr>
                <w:t>Het betreft het RSIN (Rechtspersonen en Samenwerkingsverbanden InformatieNummer) zoals dat door de KvK in het NHR aan elk rechtspersoon en samenwerkingsverband is toegekend. Dit identificeert uniek de organisatie, zijnde een rechtspersoon of samenwerkingsverband, dat de gerelateerde zaak (als eerste) heeft geregistreerd en verantwoordelijk is voor de afhandeling daarvan. Het RSIN staat in het Handelsregister (NHR) en op het daaraan te ontlenen uittreksel.</w:t>
              </w:r>
            </w:ins>
          </w:p>
        </w:tc>
      </w:tr>
      <w:tr w:rsidR="006B550F" w:rsidRPr="00CB22FF" w14:paraId="00BF2771" w14:textId="77777777" w:rsidTr="00211C3F">
        <w:trPr>
          <w:ins w:id="9748" w:author="Arjan" w:date="2013-02-07T23:33:00Z"/>
        </w:trPr>
        <w:tc>
          <w:tcPr>
            <w:tcW w:w="3690" w:type="dxa"/>
            <w:tcBorders>
              <w:top w:val="nil"/>
              <w:left w:val="nil"/>
              <w:bottom w:val="nil"/>
              <w:right w:val="nil"/>
            </w:tcBorders>
          </w:tcPr>
          <w:p w14:paraId="312AC891" w14:textId="77777777" w:rsidR="006B550F" w:rsidRPr="00DD0F4F" w:rsidRDefault="006B550F" w:rsidP="00211C3F">
            <w:pPr>
              <w:autoSpaceDE w:val="0"/>
              <w:autoSpaceDN w:val="0"/>
              <w:adjustRightInd w:val="0"/>
              <w:spacing w:after="0" w:line="240" w:lineRule="auto"/>
              <w:rPr>
                <w:ins w:id="9749"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515D3B77" w14:textId="77777777" w:rsidR="006B550F" w:rsidRPr="00DD0F4F" w:rsidRDefault="006B550F" w:rsidP="00211C3F">
            <w:pPr>
              <w:autoSpaceDE w:val="0"/>
              <w:autoSpaceDN w:val="0"/>
              <w:adjustRightInd w:val="0"/>
              <w:spacing w:after="0" w:line="240" w:lineRule="auto"/>
              <w:rPr>
                <w:ins w:id="9750" w:author="Arjan" w:date="2013-02-07T23:33:00Z"/>
                <w:rFonts w:ascii="Arial" w:eastAsia="Times New Roman" w:hAnsi="Arial" w:cs="Arial"/>
                <w:b/>
                <w:bCs/>
                <w:color w:val="000000"/>
                <w:sz w:val="20"/>
                <w:szCs w:val="20"/>
                <w:lang w:val="nl-NL"/>
              </w:rPr>
            </w:pPr>
          </w:p>
        </w:tc>
      </w:tr>
      <w:tr w:rsidR="006B550F" w:rsidRPr="00F2006F" w14:paraId="668016C2" w14:textId="77777777" w:rsidTr="00211C3F">
        <w:trPr>
          <w:ins w:id="9751" w:author="Arjan" w:date="2013-02-07T23:33:00Z"/>
        </w:trPr>
        <w:tc>
          <w:tcPr>
            <w:tcW w:w="3690" w:type="dxa"/>
            <w:tcBorders>
              <w:top w:val="nil"/>
              <w:left w:val="nil"/>
              <w:bottom w:val="nil"/>
              <w:right w:val="nil"/>
            </w:tcBorders>
          </w:tcPr>
          <w:p w14:paraId="4058BA0C" w14:textId="77777777" w:rsidR="006B550F" w:rsidRPr="00F2006F" w:rsidRDefault="006B550F" w:rsidP="00211C3F">
            <w:pPr>
              <w:autoSpaceDE w:val="0"/>
              <w:autoSpaceDN w:val="0"/>
              <w:adjustRightInd w:val="0"/>
              <w:spacing w:after="0" w:line="240" w:lineRule="auto"/>
              <w:rPr>
                <w:ins w:id="9752" w:author="Arjan" w:date="2013-02-07T23:33:00Z"/>
                <w:rFonts w:ascii="Arial" w:eastAsia="Times New Roman" w:hAnsi="Arial" w:cs="Arial"/>
                <w:color w:val="000000"/>
                <w:sz w:val="20"/>
                <w:szCs w:val="20"/>
              </w:rPr>
            </w:pPr>
            <w:ins w:id="9753"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14:paraId="26E62758" w14:textId="77777777" w:rsidR="006B550F" w:rsidRPr="00F2006F" w:rsidRDefault="00DA5D93" w:rsidP="00211C3F">
            <w:pPr>
              <w:autoSpaceDE w:val="0"/>
              <w:autoSpaceDN w:val="0"/>
              <w:adjustRightInd w:val="0"/>
              <w:spacing w:after="0" w:line="240" w:lineRule="auto"/>
              <w:rPr>
                <w:ins w:id="9754" w:author="Arjan" w:date="2013-02-07T23:33:00Z"/>
                <w:rFonts w:ascii="Arial" w:eastAsia="Times New Roman" w:hAnsi="Arial" w:cs="Arial"/>
                <w:color w:val="000000"/>
                <w:sz w:val="20"/>
                <w:szCs w:val="20"/>
              </w:rPr>
            </w:pPr>
            <w:ins w:id="9755"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N9</w:t>
              </w:r>
              <w:r w:rsidRPr="00F2006F">
                <w:rPr>
                  <w:rFonts w:ascii="Arial" w:hAnsi="Arial" w:cs="Arial"/>
                  <w:sz w:val="20"/>
                  <w:szCs w:val="20"/>
                  <w:lang w:val="en-AU"/>
                </w:rPr>
                <w:fldChar w:fldCharType="end"/>
              </w:r>
            </w:ins>
          </w:p>
        </w:tc>
      </w:tr>
      <w:tr w:rsidR="006B550F" w:rsidRPr="00F2006F" w14:paraId="10035A56" w14:textId="77777777" w:rsidTr="00211C3F">
        <w:trPr>
          <w:trHeight w:val="230"/>
          <w:ins w:id="9756" w:author="Arjan" w:date="2013-02-07T23:33:00Z"/>
        </w:trPr>
        <w:tc>
          <w:tcPr>
            <w:tcW w:w="3690" w:type="dxa"/>
            <w:tcBorders>
              <w:top w:val="nil"/>
              <w:left w:val="nil"/>
              <w:bottom w:val="nil"/>
              <w:right w:val="nil"/>
            </w:tcBorders>
          </w:tcPr>
          <w:p w14:paraId="5AF60EBB" w14:textId="77777777" w:rsidR="006B550F" w:rsidRPr="00F2006F" w:rsidRDefault="006B550F" w:rsidP="00211C3F">
            <w:pPr>
              <w:autoSpaceDE w:val="0"/>
              <w:autoSpaceDN w:val="0"/>
              <w:adjustRightInd w:val="0"/>
              <w:spacing w:after="0" w:line="240" w:lineRule="auto"/>
              <w:rPr>
                <w:ins w:id="975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2C9FF83F" w14:textId="77777777" w:rsidR="006B550F" w:rsidRPr="00F2006F" w:rsidRDefault="006B550F" w:rsidP="00211C3F">
            <w:pPr>
              <w:autoSpaceDE w:val="0"/>
              <w:autoSpaceDN w:val="0"/>
              <w:adjustRightInd w:val="0"/>
              <w:spacing w:after="0" w:line="240" w:lineRule="auto"/>
              <w:rPr>
                <w:ins w:id="9758" w:author="Arjan" w:date="2013-02-07T23:33:00Z"/>
                <w:rFonts w:ascii="Arial" w:eastAsia="Times New Roman" w:hAnsi="Arial" w:cs="Arial"/>
                <w:b/>
                <w:bCs/>
                <w:color w:val="000000"/>
                <w:sz w:val="20"/>
                <w:szCs w:val="20"/>
              </w:rPr>
            </w:pPr>
          </w:p>
        </w:tc>
      </w:tr>
      <w:tr w:rsidR="006B550F" w:rsidRPr="00CB22FF" w14:paraId="714A6298" w14:textId="77777777" w:rsidTr="00211C3F">
        <w:trPr>
          <w:trHeight w:val="230"/>
          <w:ins w:id="9759" w:author="Arjan" w:date="2013-02-07T23:33:00Z"/>
        </w:trPr>
        <w:tc>
          <w:tcPr>
            <w:tcW w:w="3690" w:type="dxa"/>
            <w:tcBorders>
              <w:top w:val="nil"/>
              <w:left w:val="nil"/>
              <w:bottom w:val="nil"/>
              <w:right w:val="nil"/>
            </w:tcBorders>
          </w:tcPr>
          <w:p w14:paraId="6BAD59B9" w14:textId="77777777" w:rsidR="006B550F" w:rsidRPr="00F2006F" w:rsidRDefault="006B550F" w:rsidP="00211C3F">
            <w:pPr>
              <w:autoSpaceDE w:val="0"/>
              <w:autoSpaceDN w:val="0"/>
              <w:adjustRightInd w:val="0"/>
              <w:spacing w:after="0" w:line="240" w:lineRule="auto"/>
              <w:rPr>
                <w:ins w:id="9760" w:author="Arjan" w:date="2013-02-07T23:33:00Z"/>
                <w:rFonts w:ascii="Arial" w:eastAsia="Times New Roman" w:hAnsi="Arial" w:cs="Arial"/>
                <w:color w:val="000000"/>
                <w:sz w:val="20"/>
                <w:szCs w:val="20"/>
              </w:rPr>
            </w:pPr>
            <w:ins w:id="9761" w:author="Arjan" w:date="2013-02-07T23:33:00Z">
              <w:r w:rsidRPr="00F2006F">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14:paraId="74580F28" w14:textId="77777777" w:rsidR="006B550F" w:rsidRPr="00DD0F4F" w:rsidRDefault="006B550F" w:rsidP="00211C3F">
            <w:pPr>
              <w:autoSpaceDE w:val="0"/>
              <w:autoSpaceDN w:val="0"/>
              <w:adjustRightInd w:val="0"/>
              <w:spacing w:after="0" w:line="240" w:lineRule="auto"/>
              <w:rPr>
                <w:ins w:id="9762" w:author="Arjan" w:date="2013-02-07T23:33:00Z"/>
                <w:rFonts w:ascii="Arial" w:eastAsia="Times New Roman" w:hAnsi="Arial" w:cs="Arial"/>
                <w:color w:val="000000"/>
                <w:sz w:val="20"/>
                <w:szCs w:val="20"/>
                <w:lang w:val="nl-NL"/>
              </w:rPr>
            </w:pPr>
            <w:ins w:id="9763" w:author="Arjan" w:date="2013-02-07T23:33:00Z">
              <w:r w:rsidRPr="00DD0F4F">
                <w:rPr>
                  <w:rFonts w:ascii="Arial" w:eastAsia="Times New Roman" w:hAnsi="Arial" w:cs="Arial"/>
                  <w:color w:val="000000"/>
                  <w:sz w:val="20"/>
                  <w:szCs w:val="20"/>
                  <w:lang w:val="nl-NL"/>
                </w:rPr>
                <w:t>De in het NHR voorkomende unieke identificaties van rechtspersonen en samenwerkingsverbanden.</w:t>
              </w:r>
            </w:ins>
          </w:p>
        </w:tc>
      </w:tr>
      <w:tr w:rsidR="006B550F" w:rsidRPr="00CB22FF" w14:paraId="17825514" w14:textId="77777777" w:rsidTr="00211C3F">
        <w:trPr>
          <w:trHeight w:val="230"/>
          <w:ins w:id="9764" w:author="Arjan" w:date="2013-02-07T23:33:00Z"/>
        </w:trPr>
        <w:tc>
          <w:tcPr>
            <w:tcW w:w="3690" w:type="dxa"/>
            <w:tcBorders>
              <w:top w:val="nil"/>
              <w:left w:val="nil"/>
              <w:bottom w:val="nil"/>
              <w:right w:val="nil"/>
            </w:tcBorders>
          </w:tcPr>
          <w:p w14:paraId="4DB5652B" w14:textId="77777777" w:rsidR="006B550F" w:rsidRPr="00DD0F4F" w:rsidRDefault="006B550F" w:rsidP="00211C3F">
            <w:pPr>
              <w:autoSpaceDE w:val="0"/>
              <w:autoSpaceDN w:val="0"/>
              <w:adjustRightInd w:val="0"/>
              <w:spacing w:after="0" w:line="240" w:lineRule="auto"/>
              <w:rPr>
                <w:ins w:id="9765"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42F6F784" w14:textId="77777777" w:rsidR="006B550F" w:rsidRPr="00DD0F4F" w:rsidRDefault="006B550F" w:rsidP="00211C3F">
            <w:pPr>
              <w:autoSpaceDE w:val="0"/>
              <w:autoSpaceDN w:val="0"/>
              <w:adjustRightInd w:val="0"/>
              <w:spacing w:after="0" w:line="240" w:lineRule="auto"/>
              <w:rPr>
                <w:ins w:id="9766" w:author="Arjan" w:date="2013-02-07T23:33:00Z"/>
                <w:rFonts w:ascii="Arial" w:eastAsia="Times New Roman" w:hAnsi="Arial" w:cs="Arial"/>
                <w:b/>
                <w:bCs/>
                <w:color w:val="000000"/>
                <w:sz w:val="20"/>
                <w:szCs w:val="20"/>
                <w:lang w:val="nl-NL"/>
              </w:rPr>
            </w:pPr>
          </w:p>
        </w:tc>
      </w:tr>
      <w:tr w:rsidR="006B550F" w:rsidRPr="00F2006F" w14:paraId="4FD45ED4" w14:textId="77777777" w:rsidTr="00211C3F">
        <w:trPr>
          <w:trHeight w:val="230"/>
          <w:ins w:id="9767" w:author="Arjan" w:date="2013-02-07T23:33:00Z"/>
        </w:trPr>
        <w:tc>
          <w:tcPr>
            <w:tcW w:w="3690" w:type="dxa"/>
            <w:tcBorders>
              <w:top w:val="nil"/>
              <w:left w:val="nil"/>
              <w:bottom w:val="nil"/>
              <w:right w:val="nil"/>
            </w:tcBorders>
          </w:tcPr>
          <w:p w14:paraId="7E0696BC" w14:textId="77777777" w:rsidR="006B550F" w:rsidRPr="00F2006F" w:rsidRDefault="006B550F" w:rsidP="00211C3F">
            <w:pPr>
              <w:autoSpaceDE w:val="0"/>
              <w:autoSpaceDN w:val="0"/>
              <w:adjustRightInd w:val="0"/>
              <w:spacing w:after="0" w:line="240" w:lineRule="auto"/>
              <w:rPr>
                <w:ins w:id="9768" w:author="Arjan" w:date="2013-02-07T23:33:00Z"/>
                <w:rFonts w:ascii="Arial" w:eastAsia="Times New Roman" w:hAnsi="Arial" w:cs="Arial"/>
                <w:b/>
                <w:bCs/>
                <w:color w:val="000000"/>
                <w:sz w:val="20"/>
                <w:szCs w:val="20"/>
              </w:rPr>
            </w:pPr>
            <w:ins w:id="9769" w:author="Arjan" w:date="2013-02-07T23:33:00Z">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14:paraId="5DD1AC85" w14:textId="77777777" w:rsidR="006B550F" w:rsidRPr="00F2006F" w:rsidRDefault="006B550F" w:rsidP="00211C3F">
            <w:pPr>
              <w:autoSpaceDE w:val="0"/>
              <w:autoSpaceDN w:val="0"/>
              <w:adjustRightInd w:val="0"/>
              <w:spacing w:after="0" w:line="240" w:lineRule="auto"/>
              <w:rPr>
                <w:ins w:id="9770" w:author="Arjan" w:date="2013-02-07T23:33:00Z"/>
                <w:rFonts w:ascii="Arial" w:eastAsia="Times New Roman" w:hAnsi="Arial" w:cs="Arial"/>
                <w:color w:val="000000"/>
                <w:sz w:val="20"/>
                <w:szCs w:val="20"/>
              </w:rPr>
            </w:pPr>
            <w:ins w:id="9771" w:author="Arjan" w:date="2013-02-07T23:33:00Z">
              <w:r w:rsidRPr="00F2006F">
                <w:rPr>
                  <w:rFonts w:ascii="Arial" w:eastAsia="Times New Roman" w:hAnsi="Arial" w:cs="Arial"/>
                  <w:color w:val="000000"/>
                  <w:sz w:val="20"/>
                  <w:szCs w:val="20"/>
                </w:rPr>
                <w:t>Nee</w:t>
              </w:r>
            </w:ins>
          </w:p>
        </w:tc>
      </w:tr>
      <w:tr w:rsidR="006B550F" w:rsidRPr="00F2006F" w14:paraId="5DA95891" w14:textId="77777777" w:rsidTr="00211C3F">
        <w:trPr>
          <w:trHeight w:val="275"/>
          <w:ins w:id="9772" w:author="Arjan" w:date="2013-02-07T23:33:00Z"/>
        </w:trPr>
        <w:tc>
          <w:tcPr>
            <w:tcW w:w="3690" w:type="dxa"/>
            <w:tcBorders>
              <w:top w:val="nil"/>
              <w:left w:val="nil"/>
              <w:bottom w:val="nil"/>
              <w:right w:val="nil"/>
            </w:tcBorders>
          </w:tcPr>
          <w:p w14:paraId="2146D62A" w14:textId="77777777" w:rsidR="006B550F" w:rsidRPr="00F2006F" w:rsidRDefault="006B550F" w:rsidP="00211C3F">
            <w:pPr>
              <w:autoSpaceDE w:val="0"/>
              <w:autoSpaceDN w:val="0"/>
              <w:adjustRightInd w:val="0"/>
              <w:spacing w:after="0" w:line="240" w:lineRule="auto"/>
              <w:rPr>
                <w:ins w:id="977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3592D95B" w14:textId="77777777" w:rsidR="006B550F" w:rsidRPr="00F2006F" w:rsidRDefault="006B550F" w:rsidP="00211C3F">
            <w:pPr>
              <w:autoSpaceDE w:val="0"/>
              <w:autoSpaceDN w:val="0"/>
              <w:adjustRightInd w:val="0"/>
              <w:spacing w:after="0" w:line="240" w:lineRule="auto"/>
              <w:rPr>
                <w:ins w:id="9774" w:author="Arjan" w:date="2013-02-07T23:33:00Z"/>
                <w:rFonts w:ascii="Arial" w:eastAsia="Times New Roman" w:hAnsi="Arial" w:cs="Arial"/>
                <w:color w:val="000000"/>
                <w:sz w:val="20"/>
                <w:szCs w:val="20"/>
              </w:rPr>
            </w:pPr>
          </w:p>
        </w:tc>
      </w:tr>
      <w:tr w:rsidR="006B550F" w:rsidRPr="00F2006F" w14:paraId="60916723" w14:textId="77777777" w:rsidTr="00211C3F">
        <w:trPr>
          <w:trHeight w:val="230"/>
          <w:ins w:id="9775" w:author="Arjan" w:date="2013-02-07T23:33:00Z"/>
        </w:trPr>
        <w:tc>
          <w:tcPr>
            <w:tcW w:w="3690" w:type="dxa"/>
            <w:tcBorders>
              <w:top w:val="nil"/>
              <w:left w:val="nil"/>
              <w:bottom w:val="nil"/>
              <w:right w:val="nil"/>
            </w:tcBorders>
          </w:tcPr>
          <w:p w14:paraId="44B78AB7" w14:textId="77777777" w:rsidR="006B550F" w:rsidRPr="00F2006F" w:rsidRDefault="006B550F" w:rsidP="00211C3F">
            <w:pPr>
              <w:autoSpaceDE w:val="0"/>
              <w:autoSpaceDN w:val="0"/>
              <w:adjustRightInd w:val="0"/>
              <w:spacing w:after="0" w:line="240" w:lineRule="auto"/>
              <w:rPr>
                <w:ins w:id="9776" w:author="Arjan" w:date="2013-02-07T23:33:00Z"/>
                <w:rFonts w:ascii="Arial" w:eastAsia="Times New Roman" w:hAnsi="Arial" w:cs="Arial"/>
                <w:b/>
                <w:bCs/>
                <w:color w:val="000000"/>
                <w:sz w:val="20"/>
                <w:szCs w:val="20"/>
              </w:rPr>
            </w:pPr>
            <w:ins w:id="9777" w:author="Arjan" w:date="2013-02-07T23:33:00Z">
              <w:r w:rsidRPr="00F2006F">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14:paraId="505178BA" w14:textId="77777777" w:rsidR="006B550F" w:rsidRPr="00F2006F" w:rsidRDefault="006B550F" w:rsidP="00211C3F">
            <w:pPr>
              <w:autoSpaceDE w:val="0"/>
              <w:autoSpaceDN w:val="0"/>
              <w:adjustRightInd w:val="0"/>
              <w:spacing w:after="0" w:line="240" w:lineRule="auto"/>
              <w:rPr>
                <w:ins w:id="9778" w:author="Arjan" w:date="2013-02-07T23:33:00Z"/>
                <w:rFonts w:ascii="Arial" w:eastAsia="Times New Roman" w:hAnsi="Arial" w:cs="Arial"/>
                <w:color w:val="000000"/>
                <w:sz w:val="20"/>
                <w:szCs w:val="20"/>
              </w:rPr>
            </w:pPr>
            <w:ins w:id="9779" w:author="Arjan" w:date="2013-02-07T23:33:00Z">
              <w:r w:rsidRPr="00F2006F">
                <w:rPr>
                  <w:rFonts w:ascii="Arial" w:eastAsia="Times New Roman" w:hAnsi="Arial" w:cs="Arial"/>
                  <w:color w:val="000000"/>
                  <w:sz w:val="20"/>
                  <w:szCs w:val="20"/>
                </w:rPr>
                <w:t>Nee</w:t>
              </w:r>
            </w:ins>
          </w:p>
        </w:tc>
      </w:tr>
      <w:tr w:rsidR="006B550F" w:rsidRPr="00F2006F" w14:paraId="029BB575" w14:textId="77777777" w:rsidTr="00211C3F">
        <w:trPr>
          <w:trHeight w:val="230"/>
          <w:ins w:id="9780" w:author="Arjan" w:date="2013-02-07T23:33:00Z"/>
        </w:trPr>
        <w:tc>
          <w:tcPr>
            <w:tcW w:w="3690" w:type="dxa"/>
            <w:tcBorders>
              <w:top w:val="nil"/>
              <w:left w:val="nil"/>
              <w:bottom w:val="nil"/>
              <w:right w:val="nil"/>
            </w:tcBorders>
          </w:tcPr>
          <w:p w14:paraId="452E9550" w14:textId="77777777" w:rsidR="006B550F" w:rsidRPr="00F2006F" w:rsidRDefault="006B550F" w:rsidP="00211C3F">
            <w:pPr>
              <w:autoSpaceDE w:val="0"/>
              <w:autoSpaceDN w:val="0"/>
              <w:adjustRightInd w:val="0"/>
              <w:spacing w:after="0" w:line="240" w:lineRule="auto"/>
              <w:rPr>
                <w:ins w:id="978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2722F19C" w14:textId="77777777" w:rsidR="006B550F" w:rsidRPr="00F2006F" w:rsidRDefault="006B550F" w:rsidP="00211C3F">
            <w:pPr>
              <w:autoSpaceDE w:val="0"/>
              <w:autoSpaceDN w:val="0"/>
              <w:adjustRightInd w:val="0"/>
              <w:spacing w:after="0" w:line="240" w:lineRule="auto"/>
              <w:rPr>
                <w:ins w:id="9782" w:author="Arjan" w:date="2013-02-07T23:33:00Z"/>
                <w:rFonts w:ascii="Arial" w:eastAsia="Times New Roman" w:hAnsi="Arial" w:cs="Arial"/>
                <w:color w:val="000000"/>
                <w:sz w:val="20"/>
                <w:szCs w:val="20"/>
              </w:rPr>
            </w:pPr>
          </w:p>
        </w:tc>
      </w:tr>
      <w:tr w:rsidR="006B550F" w:rsidRPr="00F2006F" w14:paraId="11380F4C" w14:textId="77777777" w:rsidTr="00211C3F">
        <w:trPr>
          <w:trHeight w:val="230"/>
          <w:ins w:id="9783" w:author="Arjan" w:date="2013-02-07T23:33:00Z"/>
        </w:trPr>
        <w:tc>
          <w:tcPr>
            <w:tcW w:w="3690" w:type="dxa"/>
            <w:tcBorders>
              <w:top w:val="nil"/>
              <w:left w:val="nil"/>
              <w:bottom w:val="nil"/>
              <w:right w:val="nil"/>
            </w:tcBorders>
          </w:tcPr>
          <w:p w14:paraId="2A8CFD6E" w14:textId="77777777" w:rsidR="006B550F" w:rsidRPr="00F2006F" w:rsidRDefault="006B550F" w:rsidP="00211C3F">
            <w:pPr>
              <w:autoSpaceDE w:val="0"/>
              <w:autoSpaceDN w:val="0"/>
              <w:adjustRightInd w:val="0"/>
              <w:spacing w:after="0" w:line="240" w:lineRule="auto"/>
              <w:rPr>
                <w:ins w:id="9784" w:author="Arjan" w:date="2013-02-07T23:33:00Z"/>
                <w:rFonts w:ascii="Arial" w:eastAsia="Times New Roman" w:hAnsi="Arial" w:cs="Arial"/>
                <w:b/>
                <w:bCs/>
                <w:color w:val="000000"/>
                <w:sz w:val="20"/>
                <w:szCs w:val="20"/>
              </w:rPr>
            </w:pPr>
            <w:ins w:id="9785" w:author="Arjan" w:date="2013-02-07T23:33:00Z">
              <w:r w:rsidRPr="00F2006F">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14:paraId="7DE33A14" w14:textId="77777777" w:rsidR="006B550F" w:rsidRPr="00F2006F" w:rsidRDefault="006B550F" w:rsidP="00211C3F">
            <w:pPr>
              <w:autoSpaceDE w:val="0"/>
              <w:autoSpaceDN w:val="0"/>
              <w:adjustRightInd w:val="0"/>
              <w:spacing w:after="0" w:line="240" w:lineRule="auto"/>
              <w:rPr>
                <w:ins w:id="9786" w:author="Arjan" w:date="2013-02-07T23:33:00Z"/>
                <w:rFonts w:ascii="Arial" w:eastAsia="Times New Roman" w:hAnsi="Arial" w:cs="Arial"/>
                <w:color w:val="000000"/>
                <w:sz w:val="20"/>
                <w:szCs w:val="20"/>
              </w:rPr>
            </w:pPr>
          </w:p>
        </w:tc>
      </w:tr>
      <w:tr w:rsidR="006B550F" w:rsidRPr="00F2006F" w14:paraId="7CBB10D7" w14:textId="77777777" w:rsidTr="00211C3F">
        <w:trPr>
          <w:trHeight w:val="230"/>
          <w:ins w:id="9787" w:author="Arjan" w:date="2013-02-07T23:33:00Z"/>
        </w:trPr>
        <w:tc>
          <w:tcPr>
            <w:tcW w:w="3690" w:type="dxa"/>
            <w:tcBorders>
              <w:top w:val="nil"/>
              <w:left w:val="nil"/>
              <w:bottom w:val="nil"/>
              <w:right w:val="nil"/>
            </w:tcBorders>
          </w:tcPr>
          <w:p w14:paraId="2EAF9E2B" w14:textId="77777777" w:rsidR="006B550F" w:rsidRPr="00F2006F" w:rsidRDefault="006B550F" w:rsidP="00211C3F">
            <w:pPr>
              <w:autoSpaceDE w:val="0"/>
              <w:autoSpaceDN w:val="0"/>
              <w:adjustRightInd w:val="0"/>
              <w:spacing w:after="0" w:line="240" w:lineRule="auto"/>
              <w:rPr>
                <w:ins w:id="978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22539D02" w14:textId="77777777" w:rsidR="006B550F" w:rsidRPr="00F2006F" w:rsidRDefault="006B550F" w:rsidP="00211C3F">
            <w:pPr>
              <w:autoSpaceDE w:val="0"/>
              <w:autoSpaceDN w:val="0"/>
              <w:adjustRightInd w:val="0"/>
              <w:spacing w:after="0" w:line="240" w:lineRule="auto"/>
              <w:rPr>
                <w:ins w:id="9789" w:author="Arjan" w:date="2013-02-07T23:33:00Z"/>
                <w:rFonts w:ascii="Arial" w:eastAsia="Times New Roman" w:hAnsi="Arial" w:cs="Arial"/>
                <w:color w:val="000000"/>
                <w:sz w:val="20"/>
                <w:szCs w:val="20"/>
              </w:rPr>
            </w:pPr>
          </w:p>
        </w:tc>
      </w:tr>
      <w:tr w:rsidR="006B550F" w:rsidRPr="00F2006F" w14:paraId="3B48FE4C" w14:textId="77777777" w:rsidTr="00211C3F">
        <w:trPr>
          <w:trHeight w:val="230"/>
          <w:ins w:id="9790" w:author="Arjan" w:date="2013-02-07T23:33:00Z"/>
        </w:trPr>
        <w:tc>
          <w:tcPr>
            <w:tcW w:w="3690" w:type="dxa"/>
            <w:tcBorders>
              <w:top w:val="nil"/>
              <w:left w:val="nil"/>
              <w:bottom w:val="nil"/>
              <w:right w:val="nil"/>
            </w:tcBorders>
          </w:tcPr>
          <w:p w14:paraId="2F82145F" w14:textId="77777777" w:rsidR="006B550F" w:rsidRPr="00F2006F" w:rsidRDefault="006B550F" w:rsidP="00211C3F">
            <w:pPr>
              <w:autoSpaceDE w:val="0"/>
              <w:autoSpaceDN w:val="0"/>
              <w:adjustRightInd w:val="0"/>
              <w:spacing w:after="0" w:line="240" w:lineRule="auto"/>
              <w:rPr>
                <w:ins w:id="9791" w:author="Arjan" w:date="2013-02-07T23:33:00Z"/>
                <w:rFonts w:ascii="Arial" w:eastAsia="Times New Roman" w:hAnsi="Arial" w:cs="Arial"/>
                <w:b/>
                <w:bCs/>
                <w:color w:val="000000"/>
                <w:sz w:val="20"/>
                <w:szCs w:val="20"/>
              </w:rPr>
            </w:pPr>
            <w:ins w:id="9792" w:author="Arjan" w:date="2013-02-07T23:33:00Z">
              <w:r w:rsidRPr="00F2006F">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14:paraId="2C545B8D" w14:textId="77777777" w:rsidR="006B550F" w:rsidRPr="00F2006F" w:rsidRDefault="006B550F" w:rsidP="00211C3F">
            <w:pPr>
              <w:autoSpaceDE w:val="0"/>
              <w:autoSpaceDN w:val="0"/>
              <w:adjustRightInd w:val="0"/>
              <w:spacing w:after="0" w:line="240" w:lineRule="auto"/>
              <w:rPr>
                <w:ins w:id="9793" w:author="Arjan" w:date="2013-02-07T23:33:00Z"/>
                <w:rFonts w:ascii="Arial" w:eastAsia="Times New Roman" w:hAnsi="Arial" w:cs="Arial"/>
                <w:color w:val="000000"/>
                <w:sz w:val="20"/>
                <w:szCs w:val="20"/>
              </w:rPr>
            </w:pPr>
            <w:ins w:id="9794" w:author="Arjan" w:date="2013-02-07T23:33:00Z">
              <w:r w:rsidRPr="00F2006F">
                <w:rPr>
                  <w:rFonts w:ascii="Arial" w:eastAsia="Times New Roman" w:hAnsi="Arial" w:cs="Arial"/>
                  <w:color w:val="000000"/>
                  <w:sz w:val="20"/>
                  <w:szCs w:val="20"/>
                </w:rPr>
                <w:t>Nee</w:t>
              </w:r>
            </w:ins>
          </w:p>
        </w:tc>
      </w:tr>
      <w:tr w:rsidR="006B550F" w:rsidRPr="00F2006F" w14:paraId="13D9BE15" w14:textId="77777777" w:rsidTr="00211C3F">
        <w:trPr>
          <w:trHeight w:val="230"/>
          <w:ins w:id="9795" w:author="Arjan" w:date="2013-02-07T23:33:00Z"/>
        </w:trPr>
        <w:tc>
          <w:tcPr>
            <w:tcW w:w="3690" w:type="dxa"/>
            <w:tcBorders>
              <w:top w:val="nil"/>
              <w:left w:val="nil"/>
              <w:bottom w:val="nil"/>
              <w:right w:val="nil"/>
            </w:tcBorders>
          </w:tcPr>
          <w:p w14:paraId="7A508DC9" w14:textId="77777777" w:rsidR="006B550F" w:rsidRPr="00F2006F" w:rsidRDefault="006B550F" w:rsidP="00211C3F">
            <w:pPr>
              <w:autoSpaceDE w:val="0"/>
              <w:autoSpaceDN w:val="0"/>
              <w:adjustRightInd w:val="0"/>
              <w:spacing w:after="0" w:line="240" w:lineRule="auto"/>
              <w:rPr>
                <w:ins w:id="979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7F5C5299" w14:textId="77777777" w:rsidR="006B550F" w:rsidRPr="00F2006F" w:rsidRDefault="006B550F" w:rsidP="00211C3F">
            <w:pPr>
              <w:autoSpaceDE w:val="0"/>
              <w:autoSpaceDN w:val="0"/>
              <w:adjustRightInd w:val="0"/>
              <w:spacing w:after="0" w:line="240" w:lineRule="auto"/>
              <w:rPr>
                <w:ins w:id="9797" w:author="Arjan" w:date="2013-02-07T23:33:00Z"/>
                <w:rFonts w:ascii="Arial" w:eastAsia="Times New Roman" w:hAnsi="Arial" w:cs="Arial"/>
                <w:color w:val="000000"/>
                <w:sz w:val="20"/>
                <w:szCs w:val="20"/>
              </w:rPr>
            </w:pPr>
          </w:p>
        </w:tc>
      </w:tr>
      <w:tr w:rsidR="006B550F" w:rsidRPr="00F2006F" w14:paraId="3AFE9573" w14:textId="77777777" w:rsidTr="00211C3F">
        <w:trPr>
          <w:trHeight w:val="230"/>
          <w:ins w:id="9798" w:author="Arjan" w:date="2013-02-07T23:33:00Z"/>
        </w:trPr>
        <w:tc>
          <w:tcPr>
            <w:tcW w:w="3690" w:type="dxa"/>
            <w:tcBorders>
              <w:top w:val="nil"/>
              <w:left w:val="nil"/>
              <w:bottom w:val="nil"/>
              <w:right w:val="nil"/>
            </w:tcBorders>
          </w:tcPr>
          <w:p w14:paraId="235DE0E8" w14:textId="77777777" w:rsidR="006B550F" w:rsidRPr="00F2006F" w:rsidRDefault="006B550F" w:rsidP="00211C3F">
            <w:pPr>
              <w:autoSpaceDE w:val="0"/>
              <w:autoSpaceDN w:val="0"/>
              <w:adjustRightInd w:val="0"/>
              <w:spacing w:after="0" w:line="240" w:lineRule="auto"/>
              <w:rPr>
                <w:ins w:id="9799" w:author="Arjan" w:date="2013-02-07T23:33:00Z"/>
                <w:rFonts w:ascii="Arial" w:eastAsia="Times New Roman" w:hAnsi="Arial" w:cs="Arial"/>
                <w:b/>
                <w:bCs/>
                <w:color w:val="000000"/>
                <w:sz w:val="20"/>
                <w:szCs w:val="20"/>
              </w:rPr>
            </w:pPr>
            <w:ins w:id="9800" w:author="Arjan" w:date="2013-02-07T23:33:00Z">
              <w:r w:rsidRPr="00F2006F">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14:paraId="6389DD60" w14:textId="77777777" w:rsidR="006B550F" w:rsidRPr="00F2006F" w:rsidRDefault="006B550F" w:rsidP="00211C3F">
            <w:pPr>
              <w:autoSpaceDE w:val="0"/>
              <w:autoSpaceDN w:val="0"/>
              <w:adjustRightInd w:val="0"/>
              <w:spacing w:after="0" w:line="240" w:lineRule="auto"/>
              <w:rPr>
                <w:ins w:id="9801" w:author="Arjan" w:date="2013-02-07T23:33:00Z"/>
                <w:rFonts w:ascii="Arial" w:eastAsia="Times New Roman" w:hAnsi="Arial" w:cs="Arial"/>
                <w:color w:val="000000"/>
                <w:sz w:val="20"/>
                <w:szCs w:val="20"/>
              </w:rPr>
            </w:pPr>
            <w:ins w:id="9802" w:author="Arjan" w:date="2013-02-07T23:33:00Z">
              <w:r w:rsidRPr="00F2006F">
                <w:rPr>
                  <w:rFonts w:ascii="Arial" w:eastAsia="Times New Roman" w:hAnsi="Arial" w:cs="Arial"/>
                  <w:color w:val="000000"/>
                  <w:sz w:val="20"/>
                  <w:szCs w:val="20"/>
                </w:rPr>
                <w:t>Nee</w:t>
              </w:r>
            </w:ins>
          </w:p>
        </w:tc>
      </w:tr>
      <w:tr w:rsidR="006B550F" w:rsidRPr="00F2006F" w14:paraId="540B9AC1" w14:textId="77777777" w:rsidTr="00211C3F">
        <w:trPr>
          <w:trHeight w:val="230"/>
          <w:ins w:id="9803" w:author="Arjan" w:date="2013-02-07T23:33:00Z"/>
        </w:trPr>
        <w:tc>
          <w:tcPr>
            <w:tcW w:w="3690" w:type="dxa"/>
            <w:tcBorders>
              <w:top w:val="nil"/>
              <w:left w:val="nil"/>
              <w:bottom w:val="nil"/>
              <w:right w:val="nil"/>
            </w:tcBorders>
          </w:tcPr>
          <w:p w14:paraId="53B833FE" w14:textId="77777777" w:rsidR="006B550F" w:rsidRPr="00F2006F" w:rsidRDefault="006B550F" w:rsidP="00211C3F">
            <w:pPr>
              <w:autoSpaceDE w:val="0"/>
              <w:autoSpaceDN w:val="0"/>
              <w:adjustRightInd w:val="0"/>
              <w:spacing w:after="0" w:line="240" w:lineRule="auto"/>
              <w:rPr>
                <w:ins w:id="980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5CAF8198" w14:textId="77777777" w:rsidR="006B550F" w:rsidRPr="00F2006F" w:rsidRDefault="006B550F" w:rsidP="00211C3F">
            <w:pPr>
              <w:autoSpaceDE w:val="0"/>
              <w:autoSpaceDN w:val="0"/>
              <w:adjustRightInd w:val="0"/>
              <w:spacing w:after="0" w:line="240" w:lineRule="auto"/>
              <w:rPr>
                <w:ins w:id="9805" w:author="Arjan" w:date="2013-02-07T23:33:00Z"/>
                <w:rFonts w:ascii="Arial" w:eastAsia="Times New Roman" w:hAnsi="Arial" w:cs="Arial"/>
                <w:b/>
                <w:bCs/>
                <w:color w:val="000000"/>
                <w:sz w:val="20"/>
                <w:szCs w:val="20"/>
              </w:rPr>
            </w:pPr>
          </w:p>
        </w:tc>
      </w:tr>
      <w:tr w:rsidR="006B550F" w:rsidRPr="00F2006F" w14:paraId="7E6B678D" w14:textId="77777777" w:rsidTr="00211C3F">
        <w:trPr>
          <w:trHeight w:val="230"/>
          <w:ins w:id="9806" w:author="Arjan" w:date="2013-02-07T23:33:00Z"/>
        </w:trPr>
        <w:tc>
          <w:tcPr>
            <w:tcW w:w="3690" w:type="dxa"/>
            <w:tcBorders>
              <w:top w:val="nil"/>
              <w:left w:val="nil"/>
              <w:bottom w:val="nil"/>
              <w:right w:val="nil"/>
            </w:tcBorders>
          </w:tcPr>
          <w:p w14:paraId="5C3CC596" w14:textId="77777777" w:rsidR="006B550F" w:rsidRPr="00F2006F" w:rsidRDefault="006B550F" w:rsidP="00211C3F">
            <w:pPr>
              <w:autoSpaceDE w:val="0"/>
              <w:autoSpaceDN w:val="0"/>
              <w:adjustRightInd w:val="0"/>
              <w:spacing w:after="0" w:line="240" w:lineRule="auto"/>
              <w:rPr>
                <w:ins w:id="9807" w:author="Arjan" w:date="2013-02-07T23:33:00Z"/>
                <w:rFonts w:ascii="Arial" w:eastAsia="Times New Roman" w:hAnsi="Arial" w:cs="Arial"/>
                <w:color w:val="000000"/>
                <w:sz w:val="20"/>
                <w:szCs w:val="20"/>
              </w:rPr>
            </w:pPr>
            <w:ins w:id="9808" w:author="Arjan" w:date="2013-02-07T23:33:00Z">
              <w:r w:rsidRPr="00F2006F">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227505C7" w14:textId="77777777" w:rsidR="006B550F" w:rsidRPr="00F2006F" w:rsidRDefault="00DA5D93" w:rsidP="00211C3F">
            <w:pPr>
              <w:autoSpaceDE w:val="0"/>
              <w:autoSpaceDN w:val="0"/>
              <w:adjustRightInd w:val="0"/>
              <w:spacing w:after="0" w:line="240" w:lineRule="auto"/>
              <w:rPr>
                <w:ins w:id="9809" w:author="Arjan" w:date="2013-02-07T23:33:00Z"/>
                <w:rFonts w:ascii="Arial" w:eastAsia="Times New Roman" w:hAnsi="Arial" w:cs="Arial"/>
                <w:color w:val="000000"/>
                <w:sz w:val="20"/>
                <w:szCs w:val="20"/>
              </w:rPr>
            </w:pPr>
            <w:ins w:id="9810"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1</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14:paraId="4D3AC2AF" w14:textId="77777777" w:rsidTr="00211C3F">
        <w:trPr>
          <w:trHeight w:val="200"/>
          <w:ins w:id="9811" w:author="Arjan" w:date="2013-02-07T23:33:00Z"/>
        </w:trPr>
        <w:tc>
          <w:tcPr>
            <w:tcW w:w="3690" w:type="dxa"/>
            <w:tcBorders>
              <w:top w:val="nil"/>
              <w:left w:val="nil"/>
              <w:bottom w:val="nil"/>
              <w:right w:val="nil"/>
            </w:tcBorders>
          </w:tcPr>
          <w:p w14:paraId="79707844" w14:textId="77777777" w:rsidR="006B550F" w:rsidRPr="00F2006F" w:rsidRDefault="006B550F" w:rsidP="00211C3F">
            <w:pPr>
              <w:autoSpaceDE w:val="0"/>
              <w:autoSpaceDN w:val="0"/>
              <w:adjustRightInd w:val="0"/>
              <w:spacing w:after="0" w:line="240" w:lineRule="auto"/>
              <w:rPr>
                <w:ins w:id="981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6AC2C635" w14:textId="77777777" w:rsidR="006B550F" w:rsidRPr="00F2006F" w:rsidRDefault="006B550F" w:rsidP="00211C3F">
            <w:pPr>
              <w:autoSpaceDE w:val="0"/>
              <w:autoSpaceDN w:val="0"/>
              <w:adjustRightInd w:val="0"/>
              <w:spacing w:after="0" w:line="240" w:lineRule="auto"/>
              <w:rPr>
                <w:ins w:id="9813" w:author="Arjan" w:date="2013-02-07T23:33:00Z"/>
                <w:rFonts w:ascii="Arial" w:eastAsia="Times New Roman" w:hAnsi="Arial" w:cs="Arial"/>
                <w:b/>
                <w:bCs/>
                <w:color w:val="000000"/>
                <w:sz w:val="20"/>
                <w:szCs w:val="20"/>
              </w:rPr>
            </w:pPr>
          </w:p>
        </w:tc>
      </w:tr>
      <w:tr w:rsidR="006B550F" w:rsidRPr="00CB22FF" w14:paraId="0D29C287" w14:textId="77777777" w:rsidTr="00211C3F">
        <w:trPr>
          <w:trHeight w:val="200"/>
          <w:ins w:id="9814" w:author="Arjan" w:date="2013-02-07T23:33:00Z"/>
        </w:trPr>
        <w:tc>
          <w:tcPr>
            <w:tcW w:w="3690" w:type="dxa"/>
            <w:tcBorders>
              <w:top w:val="nil"/>
              <w:left w:val="nil"/>
              <w:bottom w:val="nil"/>
              <w:right w:val="nil"/>
            </w:tcBorders>
          </w:tcPr>
          <w:p w14:paraId="624B8ED6" w14:textId="77777777" w:rsidR="006B550F" w:rsidRPr="00F2006F" w:rsidRDefault="006B550F" w:rsidP="00211C3F">
            <w:pPr>
              <w:autoSpaceDE w:val="0"/>
              <w:autoSpaceDN w:val="0"/>
              <w:adjustRightInd w:val="0"/>
              <w:spacing w:after="0" w:line="240" w:lineRule="auto"/>
              <w:rPr>
                <w:ins w:id="9815" w:author="Arjan" w:date="2013-02-07T23:33:00Z"/>
                <w:rFonts w:ascii="Arial" w:eastAsia="Times New Roman" w:hAnsi="Arial" w:cs="Arial"/>
                <w:color w:val="000000"/>
                <w:sz w:val="20"/>
                <w:szCs w:val="20"/>
              </w:rPr>
            </w:pPr>
            <w:ins w:id="9816"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07B38ABA" w14:textId="77777777" w:rsidR="006B550F" w:rsidRPr="00DD0F4F" w:rsidRDefault="006B550F" w:rsidP="00211C3F">
            <w:pPr>
              <w:autoSpaceDE w:val="0"/>
              <w:autoSpaceDN w:val="0"/>
              <w:adjustRightInd w:val="0"/>
              <w:spacing w:after="0" w:line="240" w:lineRule="auto"/>
              <w:rPr>
                <w:ins w:id="9817" w:author="Arjan" w:date="2013-02-07T23:33:00Z"/>
                <w:rFonts w:ascii="Arial" w:eastAsia="Times New Roman" w:hAnsi="Arial" w:cs="Arial"/>
                <w:color w:val="000000"/>
                <w:sz w:val="20"/>
                <w:szCs w:val="20"/>
                <w:lang w:val="nl-NL"/>
              </w:rPr>
            </w:pPr>
            <w:ins w:id="9818" w:author="Arjan" w:date="2013-02-07T23:33:00Z">
              <w:r w:rsidRPr="00DD0F4F">
                <w:rPr>
                  <w:rFonts w:ascii="Arial" w:eastAsia="Times New Roman" w:hAnsi="Arial" w:cs="Arial"/>
                  <w:color w:val="000000"/>
                  <w:sz w:val="20"/>
                  <w:szCs w:val="20"/>
                  <w:lang w:val="nl-NL"/>
                </w:rPr>
                <w:t>Default: &lt;memo&gt;</w:t>
              </w:r>
            </w:ins>
          </w:p>
          <w:p w14:paraId="0DDDB307" w14:textId="77777777" w:rsidR="006B550F" w:rsidRPr="00DD0F4F" w:rsidRDefault="006B550F" w:rsidP="00211C3F">
            <w:pPr>
              <w:autoSpaceDE w:val="0"/>
              <w:autoSpaceDN w:val="0"/>
              <w:adjustRightInd w:val="0"/>
              <w:spacing w:after="0" w:line="240" w:lineRule="auto"/>
              <w:rPr>
                <w:ins w:id="9819" w:author="Arjan" w:date="2013-02-07T23:33:00Z"/>
                <w:rFonts w:ascii="Arial" w:eastAsia="Times New Roman" w:hAnsi="Arial" w:cs="Arial"/>
                <w:color w:val="000000"/>
                <w:sz w:val="20"/>
                <w:szCs w:val="20"/>
                <w:lang w:val="nl-NL"/>
              </w:rPr>
            </w:pPr>
            <w:ins w:id="9820" w:author="Arjan" w:date="2013-02-07T23:33:00Z">
              <w:r w:rsidRPr="00DD0F4F">
                <w:rPr>
                  <w:rFonts w:ascii="Arial" w:eastAsia="Times New Roman" w:hAnsi="Arial" w:cs="Arial"/>
                  <w:color w:val="000000"/>
                  <w:sz w:val="20"/>
                  <w:szCs w:val="20"/>
                  <w:lang w:val="nl-NL"/>
                </w:rPr>
                <w:t>Description:Landelijk basisgegeven</w:t>
              </w:r>
            </w:ins>
          </w:p>
        </w:tc>
      </w:tr>
      <w:tr w:rsidR="006B550F" w:rsidRPr="00CB22FF" w14:paraId="3AB63A88" w14:textId="77777777" w:rsidTr="00211C3F">
        <w:trPr>
          <w:trHeight w:val="230"/>
          <w:ins w:id="9821" w:author="Arjan" w:date="2013-02-07T23:33:00Z"/>
        </w:trPr>
        <w:tc>
          <w:tcPr>
            <w:tcW w:w="3690" w:type="dxa"/>
            <w:tcBorders>
              <w:top w:val="nil"/>
              <w:left w:val="nil"/>
              <w:bottom w:val="nil"/>
              <w:right w:val="nil"/>
            </w:tcBorders>
          </w:tcPr>
          <w:p w14:paraId="16186440" w14:textId="77777777" w:rsidR="006B550F" w:rsidRPr="00DD0F4F" w:rsidRDefault="006B550F" w:rsidP="00211C3F">
            <w:pPr>
              <w:autoSpaceDE w:val="0"/>
              <w:autoSpaceDN w:val="0"/>
              <w:adjustRightInd w:val="0"/>
              <w:spacing w:after="0" w:line="240" w:lineRule="auto"/>
              <w:rPr>
                <w:ins w:id="9822"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40CAAF5C" w14:textId="77777777" w:rsidR="006B550F" w:rsidRPr="00DD0F4F" w:rsidRDefault="006B550F" w:rsidP="00211C3F">
            <w:pPr>
              <w:autoSpaceDE w:val="0"/>
              <w:autoSpaceDN w:val="0"/>
              <w:adjustRightInd w:val="0"/>
              <w:spacing w:after="0" w:line="240" w:lineRule="auto"/>
              <w:rPr>
                <w:ins w:id="9823" w:author="Arjan" w:date="2013-02-07T23:33:00Z"/>
                <w:rFonts w:ascii="Arial" w:eastAsia="Times New Roman" w:hAnsi="Arial" w:cs="Arial"/>
                <w:b/>
                <w:bCs/>
                <w:color w:val="000000"/>
                <w:sz w:val="20"/>
                <w:szCs w:val="20"/>
                <w:lang w:val="nl-NL"/>
              </w:rPr>
            </w:pPr>
          </w:p>
        </w:tc>
      </w:tr>
      <w:tr w:rsidR="006B550F" w:rsidRPr="00F2006F" w14:paraId="6F577E9D" w14:textId="77777777" w:rsidTr="00211C3F">
        <w:trPr>
          <w:trHeight w:val="230"/>
          <w:ins w:id="9824" w:author="Arjan" w:date="2013-02-07T23:33:00Z"/>
        </w:trPr>
        <w:tc>
          <w:tcPr>
            <w:tcW w:w="3690" w:type="dxa"/>
            <w:tcBorders>
              <w:top w:val="nil"/>
              <w:left w:val="nil"/>
              <w:bottom w:val="nil"/>
              <w:right w:val="nil"/>
            </w:tcBorders>
          </w:tcPr>
          <w:p w14:paraId="7BF052A3" w14:textId="77777777" w:rsidR="006B550F" w:rsidRPr="00F2006F" w:rsidRDefault="006B550F" w:rsidP="00211C3F">
            <w:pPr>
              <w:autoSpaceDE w:val="0"/>
              <w:autoSpaceDN w:val="0"/>
              <w:adjustRightInd w:val="0"/>
              <w:spacing w:after="0" w:line="240" w:lineRule="auto"/>
              <w:rPr>
                <w:ins w:id="9825" w:author="Arjan" w:date="2013-02-07T23:33:00Z"/>
                <w:rFonts w:ascii="Arial" w:eastAsia="Times New Roman" w:hAnsi="Arial" w:cs="Arial"/>
                <w:color w:val="000000"/>
                <w:sz w:val="20"/>
                <w:szCs w:val="20"/>
              </w:rPr>
            </w:pPr>
            <w:ins w:id="9826"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14:paraId="4D9F323F" w14:textId="77777777" w:rsidR="006B550F" w:rsidRPr="00F2006F" w:rsidRDefault="006B550F" w:rsidP="00211C3F">
            <w:pPr>
              <w:autoSpaceDE w:val="0"/>
              <w:autoSpaceDN w:val="0"/>
              <w:adjustRightInd w:val="0"/>
              <w:spacing w:after="0" w:line="240" w:lineRule="auto"/>
              <w:rPr>
                <w:ins w:id="9827" w:author="Arjan" w:date="2013-02-07T23:33:00Z"/>
                <w:rFonts w:ascii="Arial" w:eastAsia="Times New Roman" w:hAnsi="Arial" w:cs="Arial"/>
                <w:color w:val="000000"/>
                <w:sz w:val="20"/>
                <w:szCs w:val="20"/>
              </w:rPr>
            </w:pPr>
            <w:ins w:id="9828" w:author="Arjan" w:date="2013-02-07T23:33:00Z">
              <w:r w:rsidRPr="00F2006F">
                <w:rPr>
                  <w:rFonts w:ascii="Arial" w:eastAsia="Times New Roman" w:hAnsi="Arial" w:cs="Arial"/>
                  <w:color w:val="000000"/>
                  <w:sz w:val="20"/>
                  <w:szCs w:val="20"/>
                </w:rPr>
                <w:t>-</w:t>
              </w:r>
            </w:ins>
          </w:p>
        </w:tc>
      </w:tr>
    </w:tbl>
    <w:p w14:paraId="0AA1442D" w14:textId="77777777" w:rsidR="006B550F" w:rsidRPr="00DD0F4F" w:rsidRDefault="00DA5D93" w:rsidP="006B550F">
      <w:pPr>
        <w:autoSpaceDE w:val="0"/>
        <w:autoSpaceDN w:val="0"/>
        <w:adjustRightInd w:val="0"/>
        <w:spacing w:before="240" w:after="60" w:line="240" w:lineRule="auto"/>
        <w:outlineLvl w:val="3"/>
        <w:rPr>
          <w:ins w:id="9829" w:author="Arjan" w:date="2013-02-07T23:33:00Z"/>
          <w:rFonts w:ascii="Arial" w:eastAsia="Times New Roman" w:hAnsi="Arial" w:cs="Arial"/>
          <w:b/>
          <w:bCs/>
          <w:color w:val="004080"/>
          <w:sz w:val="24"/>
          <w:szCs w:val="24"/>
          <w:lang w:val="nl-NL"/>
        </w:rPr>
      </w:pPr>
      <w:ins w:id="9830"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Zaakidentificatie</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14:paraId="626D5109" w14:textId="77777777" w:rsidTr="00211C3F">
        <w:trPr>
          <w:trHeight w:val="230"/>
          <w:ins w:id="9831" w:author="Arjan" w:date="2013-02-07T23:33:00Z"/>
        </w:trPr>
        <w:tc>
          <w:tcPr>
            <w:tcW w:w="3690" w:type="dxa"/>
            <w:tcBorders>
              <w:top w:val="nil"/>
              <w:left w:val="nil"/>
              <w:bottom w:val="nil"/>
              <w:right w:val="nil"/>
            </w:tcBorders>
          </w:tcPr>
          <w:p w14:paraId="67C11EA1" w14:textId="77777777" w:rsidR="006B550F" w:rsidRPr="00F2006F" w:rsidRDefault="006B550F" w:rsidP="00211C3F">
            <w:pPr>
              <w:autoSpaceDE w:val="0"/>
              <w:autoSpaceDN w:val="0"/>
              <w:adjustRightInd w:val="0"/>
              <w:spacing w:after="0" w:line="240" w:lineRule="auto"/>
              <w:rPr>
                <w:ins w:id="9832" w:author="Arjan" w:date="2013-02-07T23:33:00Z"/>
                <w:rFonts w:ascii="Arial" w:eastAsia="Times New Roman" w:hAnsi="Arial" w:cs="Arial"/>
                <w:color w:val="000000"/>
                <w:sz w:val="20"/>
                <w:szCs w:val="20"/>
              </w:rPr>
            </w:pPr>
            <w:ins w:id="9833"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14:paraId="76C0EDBD" w14:textId="77777777" w:rsidR="006B550F" w:rsidRPr="00F2006F" w:rsidRDefault="00DA5D93" w:rsidP="00211C3F">
            <w:pPr>
              <w:autoSpaceDE w:val="0"/>
              <w:autoSpaceDN w:val="0"/>
              <w:adjustRightInd w:val="0"/>
              <w:spacing w:after="0" w:line="240" w:lineRule="auto"/>
              <w:rPr>
                <w:ins w:id="9834" w:author="Arjan" w:date="2013-02-07T23:33:00Z"/>
                <w:rFonts w:ascii="Arial" w:eastAsia="Times New Roman" w:hAnsi="Arial" w:cs="Arial"/>
                <w:color w:val="000000"/>
                <w:sz w:val="20"/>
                <w:szCs w:val="20"/>
              </w:rPr>
            </w:pPr>
            <w:ins w:id="9835"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Zaakidentificatie</w:t>
              </w:r>
              <w:r w:rsidRPr="00F2006F">
                <w:rPr>
                  <w:rFonts w:ascii="Arial" w:hAnsi="Arial" w:cs="Arial"/>
                  <w:sz w:val="20"/>
                  <w:szCs w:val="20"/>
                  <w:lang w:val="en-AU"/>
                </w:rPr>
                <w:fldChar w:fldCharType="end"/>
              </w:r>
            </w:ins>
          </w:p>
        </w:tc>
      </w:tr>
      <w:tr w:rsidR="006B550F" w:rsidRPr="00F2006F" w14:paraId="534A4037" w14:textId="77777777" w:rsidTr="00211C3F">
        <w:trPr>
          <w:ins w:id="9836" w:author="Arjan" w:date="2013-02-07T23:33:00Z"/>
        </w:trPr>
        <w:tc>
          <w:tcPr>
            <w:tcW w:w="3690" w:type="dxa"/>
            <w:tcBorders>
              <w:top w:val="nil"/>
              <w:left w:val="nil"/>
              <w:bottom w:val="nil"/>
              <w:right w:val="nil"/>
            </w:tcBorders>
          </w:tcPr>
          <w:p w14:paraId="16CABD55" w14:textId="77777777" w:rsidR="006B550F" w:rsidRPr="00F2006F" w:rsidRDefault="006B550F" w:rsidP="00211C3F">
            <w:pPr>
              <w:autoSpaceDE w:val="0"/>
              <w:autoSpaceDN w:val="0"/>
              <w:adjustRightInd w:val="0"/>
              <w:spacing w:after="0" w:line="240" w:lineRule="auto"/>
              <w:rPr>
                <w:ins w:id="983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7ACE3167" w14:textId="77777777" w:rsidR="006B550F" w:rsidRPr="00F2006F" w:rsidRDefault="006B550F" w:rsidP="00211C3F">
            <w:pPr>
              <w:autoSpaceDE w:val="0"/>
              <w:autoSpaceDN w:val="0"/>
              <w:adjustRightInd w:val="0"/>
              <w:spacing w:after="0" w:line="240" w:lineRule="auto"/>
              <w:rPr>
                <w:ins w:id="9838" w:author="Arjan" w:date="2013-02-07T23:33:00Z"/>
                <w:rFonts w:ascii="Arial" w:eastAsia="Times New Roman" w:hAnsi="Arial" w:cs="Arial"/>
                <w:b/>
                <w:bCs/>
                <w:color w:val="000000"/>
                <w:sz w:val="20"/>
                <w:szCs w:val="20"/>
              </w:rPr>
            </w:pPr>
          </w:p>
        </w:tc>
      </w:tr>
      <w:tr w:rsidR="006B550F" w:rsidRPr="00F2006F" w14:paraId="6D9F1654" w14:textId="77777777" w:rsidTr="00211C3F">
        <w:trPr>
          <w:ins w:id="9839" w:author="Arjan" w:date="2013-02-07T23:33:00Z"/>
        </w:trPr>
        <w:tc>
          <w:tcPr>
            <w:tcW w:w="3690" w:type="dxa"/>
            <w:tcBorders>
              <w:top w:val="nil"/>
              <w:left w:val="nil"/>
              <w:bottom w:val="nil"/>
              <w:right w:val="nil"/>
            </w:tcBorders>
          </w:tcPr>
          <w:p w14:paraId="628E6B4D" w14:textId="77777777" w:rsidR="006B550F" w:rsidRPr="00F2006F" w:rsidRDefault="006B550F" w:rsidP="00211C3F">
            <w:pPr>
              <w:autoSpaceDE w:val="0"/>
              <w:autoSpaceDN w:val="0"/>
              <w:adjustRightInd w:val="0"/>
              <w:spacing w:after="0" w:line="240" w:lineRule="auto"/>
              <w:rPr>
                <w:ins w:id="9840" w:author="Arjan" w:date="2013-02-07T23:33:00Z"/>
                <w:rFonts w:ascii="Arial" w:eastAsia="Times New Roman" w:hAnsi="Arial" w:cs="Arial"/>
                <w:color w:val="000000"/>
                <w:sz w:val="20"/>
                <w:szCs w:val="20"/>
              </w:rPr>
            </w:pPr>
            <w:ins w:id="9841"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14:paraId="0CB74357" w14:textId="77777777" w:rsidR="006B550F" w:rsidRPr="00F2006F" w:rsidRDefault="006B550F" w:rsidP="00211C3F">
            <w:pPr>
              <w:autoSpaceDE w:val="0"/>
              <w:autoSpaceDN w:val="0"/>
              <w:adjustRightInd w:val="0"/>
              <w:spacing w:after="0" w:line="240" w:lineRule="auto"/>
              <w:rPr>
                <w:ins w:id="9842" w:author="Arjan" w:date="2013-02-07T23:33:00Z"/>
                <w:rFonts w:ascii="Arial" w:eastAsia="Times New Roman" w:hAnsi="Arial" w:cs="Arial"/>
                <w:color w:val="000000"/>
                <w:sz w:val="20"/>
                <w:szCs w:val="20"/>
              </w:rPr>
            </w:pPr>
            <w:ins w:id="9843" w:author="Arjan" w:date="2013-02-07T23:33:00Z">
              <w:r w:rsidRPr="00F2006F">
                <w:rPr>
                  <w:rFonts w:ascii="Arial" w:eastAsia="Times New Roman" w:hAnsi="Arial" w:cs="Arial"/>
                  <w:color w:val="000000"/>
                  <w:sz w:val="20"/>
                  <w:szCs w:val="20"/>
                </w:rPr>
                <w:t>KING</w:t>
              </w:r>
            </w:ins>
          </w:p>
        </w:tc>
      </w:tr>
      <w:tr w:rsidR="006B550F" w:rsidRPr="00F2006F" w14:paraId="2E396E18" w14:textId="77777777" w:rsidTr="00211C3F">
        <w:trPr>
          <w:ins w:id="9844" w:author="Arjan" w:date="2013-02-07T23:33:00Z"/>
        </w:trPr>
        <w:tc>
          <w:tcPr>
            <w:tcW w:w="3690" w:type="dxa"/>
            <w:tcBorders>
              <w:top w:val="nil"/>
              <w:left w:val="nil"/>
              <w:bottom w:val="nil"/>
              <w:right w:val="nil"/>
            </w:tcBorders>
          </w:tcPr>
          <w:p w14:paraId="0B28776D" w14:textId="77777777" w:rsidR="006B550F" w:rsidRPr="00F2006F" w:rsidRDefault="006B550F" w:rsidP="00211C3F">
            <w:pPr>
              <w:autoSpaceDE w:val="0"/>
              <w:autoSpaceDN w:val="0"/>
              <w:adjustRightInd w:val="0"/>
              <w:spacing w:after="0" w:line="240" w:lineRule="auto"/>
              <w:rPr>
                <w:ins w:id="984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2A7A3B15" w14:textId="77777777" w:rsidR="006B550F" w:rsidRPr="00F2006F" w:rsidRDefault="006B550F" w:rsidP="00211C3F">
            <w:pPr>
              <w:autoSpaceDE w:val="0"/>
              <w:autoSpaceDN w:val="0"/>
              <w:adjustRightInd w:val="0"/>
              <w:spacing w:after="0" w:line="240" w:lineRule="auto"/>
              <w:rPr>
                <w:ins w:id="9846" w:author="Arjan" w:date="2013-02-07T23:33:00Z"/>
                <w:rFonts w:ascii="Arial" w:eastAsia="Times New Roman" w:hAnsi="Arial" w:cs="Arial"/>
                <w:b/>
                <w:bCs/>
                <w:color w:val="000000"/>
                <w:sz w:val="20"/>
                <w:szCs w:val="20"/>
              </w:rPr>
            </w:pPr>
          </w:p>
        </w:tc>
      </w:tr>
      <w:tr w:rsidR="006B550F" w:rsidRPr="00F2006F" w14:paraId="380492EE" w14:textId="77777777" w:rsidTr="00211C3F">
        <w:trPr>
          <w:ins w:id="9847" w:author="Arjan" w:date="2013-02-07T23:33:00Z"/>
        </w:trPr>
        <w:tc>
          <w:tcPr>
            <w:tcW w:w="3690" w:type="dxa"/>
            <w:tcBorders>
              <w:top w:val="nil"/>
              <w:left w:val="nil"/>
              <w:bottom w:val="nil"/>
              <w:right w:val="nil"/>
            </w:tcBorders>
          </w:tcPr>
          <w:p w14:paraId="6C4163E9" w14:textId="77777777" w:rsidR="006B550F" w:rsidRPr="00F2006F" w:rsidRDefault="006B550F" w:rsidP="00211C3F">
            <w:pPr>
              <w:autoSpaceDE w:val="0"/>
              <w:autoSpaceDN w:val="0"/>
              <w:adjustRightInd w:val="0"/>
              <w:spacing w:after="0" w:line="240" w:lineRule="auto"/>
              <w:rPr>
                <w:ins w:id="9848" w:author="Arjan" w:date="2013-02-07T23:33:00Z"/>
                <w:rFonts w:ascii="Arial" w:eastAsia="Times New Roman" w:hAnsi="Arial" w:cs="Arial"/>
                <w:color w:val="000000"/>
                <w:sz w:val="20"/>
                <w:szCs w:val="20"/>
              </w:rPr>
            </w:pPr>
            <w:ins w:id="9849"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14:paraId="23A2CFA4" w14:textId="77777777" w:rsidR="006B550F" w:rsidRPr="00F2006F" w:rsidRDefault="006B550F" w:rsidP="00211C3F">
            <w:pPr>
              <w:autoSpaceDE w:val="0"/>
              <w:autoSpaceDN w:val="0"/>
              <w:adjustRightInd w:val="0"/>
              <w:spacing w:after="0" w:line="240" w:lineRule="auto"/>
              <w:rPr>
                <w:ins w:id="9850" w:author="Arjan" w:date="2013-02-07T23:33:00Z"/>
                <w:rFonts w:ascii="Arial" w:eastAsia="Times New Roman" w:hAnsi="Arial" w:cs="Arial"/>
                <w:color w:val="000000"/>
                <w:sz w:val="20"/>
                <w:szCs w:val="20"/>
              </w:rPr>
            </w:pPr>
          </w:p>
        </w:tc>
      </w:tr>
      <w:tr w:rsidR="006B550F" w:rsidRPr="00F2006F" w14:paraId="76209130" w14:textId="77777777" w:rsidTr="00211C3F">
        <w:trPr>
          <w:ins w:id="9851" w:author="Arjan" w:date="2013-02-07T23:33:00Z"/>
        </w:trPr>
        <w:tc>
          <w:tcPr>
            <w:tcW w:w="3690" w:type="dxa"/>
            <w:tcBorders>
              <w:top w:val="nil"/>
              <w:left w:val="nil"/>
              <w:bottom w:val="nil"/>
              <w:right w:val="nil"/>
            </w:tcBorders>
          </w:tcPr>
          <w:p w14:paraId="228591D3" w14:textId="77777777" w:rsidR="006B550F" w:rsidRPr="00F2006F" w:rsidRDefault="006B550F" w:rsidP="00211C3F">
            <w:pPr>
              <w:autoSpaceDE w:val="0"/>
              <w:autoSpaceDN w:val="0"/>
              <w:adjustRightInd w:val="0"/>
              <w:spacing w:after="0" w:line="240" w:lineRule="auto"/>
              <w:rPr>
                <w:ins w:id="985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79380B90" w14:textId="77777777" w:rsidR="006B550F" w:rsidRPr="00F2006F" w:rsidRDefault="006B550F" w:rsidP="00211C3F">
            <w:pPr>
              <w:autoSpaceDE w:val="0"/>
              <w:autoSpaceDN w:val="0"/>
              <w:adjustRightInd w:val="0"/>
              <w:spacing w:after="0" w:line="240" w:lineRule="auto"/>
              <w:rPr>
                <w:ins w:id="9853" w:author="Arjan" w:date="2013-02-07T23:33:00Z"/>
                <w:rFonts w:ascii="Arial" w:eastAsia="Times New Roman" w:hAnsi="Arial" w:cs="Arial"/>
                <w:b/>
                <w:bCs/>
                <w:color w:val="000000"/>
                <w:sz w:val="20"/>
                <w:szCs w:val="20"/>
              </w:rPr>
            </w:pPr>
          </w:p>
        </w:tc>
      </w:tr>
      <w:tr w:rsidR="006B550F" w:rsidRPr="00F2006F" w14:paraId="77A066C3" w14:textId="77777777" w:rsidTr="00211C3F">
        <w:trPr>
          <w:trHeight w:val="335"/>
          <w:ins w:id="9854" w:author="Arjan" w:date="2013-02-07T23:33:00Z"/>
        </w:trPr>
        <w:tc>
          <w:tcPr>
            <w:tcW w:w="3690" w:type="dxa"/>
            <w:tcBorders>
              <w:top w:val="nil"/>
              <w:left w:val="nil"/>
              <w:bottom w:val="nil"/>
              <w:right w:val="nil"/>
            </w:tcBorders>
          </w:tcPr>
          <w:p w14:paraId="5A6EE4A2" w14:textId="77777777" w:rsidR="006B550F" w:rsidRPr="00F2006F" w:rsidRDefault="006B550F" w:rsidP="00211C3F">
            <w:pPr>
              <w:autoSpaceDE w:val="0"/>
              <w:autoSpaceDN w:val="0"/>
              <w:adjustRightInd w:val="0"/>
              <w:spacing w:after="0" w:line="240" w:lineRule="auto"/>
              <w:rPr>
                <w:ins w:id="9855" w:author="Arjan" w:date="2013-02-07T23:33:00Z"/>
                <w:rFonts w:ascii="Arial" w:eastAsia="Times New Roman" w:hAnsi="Arial" w:cs="Arial"/>
                <w:color w:val="000000"/>
                <w:sz w:val="20"/>
                <w:szCs w:val="20"/>
              </w:rPr>
            </w:pPr>
            <w:ins w:id="9856" w:author="Arjan" w:date="2013-02-07T23:33:00Z">
              <w:r w:rsidRPr="00F2006F">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14:paraId="6B4600FA" w14:textId="77777777" w:rsidR="006B550F" w:rsidRPr="00F2006F" w:rsidRDefault="00DA5D93" w:rsidP="00211C3F">
            <w:pPr>
              <w:autoSpaceDE w:val="0"/>
              <w:autoSpaceDN w:val="0"/>
              <w:adjustRightInd w:val="0"/>
              <w:spacing w:after="0" w:line="240" w:lineRule="auto"/>
              <w:rPr>
                <w:ins w:id="9857" w:author="Arjan" w:date="2013-02-07T23:33:00Z"/>
                <w:rFonts w:ascii="Arial" w:eastAsia="Times New Roman" w:hAnsi="Arial" w:cs="Arial"/>
                <w:color w:val="000000"/>
                <w:sz w:val="20"/>
                <w:szCs w:val="20"/>
              </w:rPr>
            </w:pPr>
            <w:ins w:id="9858"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identificatie</w:t>
              </w:r>
              <w:r w:rsidRPr="00F2006F">
                <w:rPr>
                  <w:rFonts w:ascii="Arial" w:hAnsi="Arial" w:cs="Arial"/>
                  <w:sz w:val="20"/>
                  <w:szCs w:val="20"/>
                  <w:lang w:val="en-AU"/>
                </w:rPr>
                <w:fldChar w:fldCharType="end"/>
              </w:r>
            </w:ins>
          </w:p>
        </w:tc>
      </w:tr>
      <w:tr w:rsidR="006B550F" w:rsidRPr="00F2006F" w14:paraId="7C1DF65E" w14:textId="77777777" w:rsidTr="00211C3F">
        <w:trPr>
          <w:trHeight w:val="215"/>
          <w:ins w:id="9859" w:author="Arjan" w:date="2013-02-07T23:33:00Z"/>
        </w:trPr>
        <w:tc>
          <w:tcPr>
            <w:tcW w:w="3690" w:type="dxa"/>
            <w:tcBorders>
              <w:top w:val="nil"/>
              <w:left w:val="nil"/>
              <w:bottom w:val="nil"/>
              <w:right w:val="nil"/>
            </w:tcBorders>
          </w:tcPr>
          <w:p w14:paraId="5F932F10" w14:textId="77777777" w:rsidR="006B550F" w:rsidRPr="00F2006F" w:rsidRDefault="006B550F" w:rsidP="00211C3F">
            <w:pPr>
              <w:autoSpaceDE w:val="0"/>
              <w:autoSpaceDN w:val="0"/>
              <w:adjustRightInd w:val="0"/>
              <w:spacing w:after="0" w:line="240" w:lineRule="auto"/>
              <w:rPr>
                <w:ins w:id="986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2C816C21" w14:textId="77777777" w:rsidR="006B550F" w:rsidRPr="00F2006F" w:rsidRDefault="006B550F" w:rsidP="00211C3F">
            <w:pPr>
              <w:autoSpaceDE w:val="0"/>
              <w:autoSpaceDN w:val="0"/>
              <w:adjustRightInd w:val="0"/>
              <w:spacing w:after="0" w:line="240" w:lineRule="auto"/>
              <w:rPr>
                <w:ins w:id="9861" w:author="Arjan" w:date="2013-02-07T23:33:00Z"/>
                <w:rFonts w:ascii="Arial" w:eastAsia="Times New Roman" w:hAnsi="Arial" w:cs="Arial"/>
                <w:b/>
                <w:bCs/>
                <w:color w:val="000000"/>
                <w:sz w:val="20"/>
                <w:szCs w:val="20"/>
              </w:rPr>
            </w:pPr>
          </w:p>
        </w:tc>
      </w:tr>
      <w:tr w:rsidR="006B550F" w:rsidRPr="00CB22FF" w14:paraId="1C2AE35F" w14:textId="77777777" w:rsidTr="00211C3F">
        <w:trPr>
          <w:trHeight w:val="215"/>
          <w:ins w:id="9862" w:author="Arjan" w:date="2013-02-07T23:33:00Z"/>
        </w:trPr>
        <w:tc>
          <w:tcPr>
            <w:tcW w:w="3690" w:type="dxa"/>
            <w:tcBorders>
              <w:top w:val="nil"/>
              <w:left w:val="nil"/>
              <w:bottom w:val="nil"/>
              <w:right w:val="nil"/>
            </w:tcBorders>
          </w:tcPr>
          <w:p w14:paraId="24815FD3" w14:textId="77777777" w:rsidR="006B550F" w:rsidRPr="00F2006F" w:rsidRDefault="006B550F" w:rsidP="00211C3F">
            <w:pPr>
              <w:autoSpaceDE w:val="0"/>
              <w:autoSpaceDN w:val="0"/>
              <w:adjustRightInd w:val="0"/>
              <w:spacing w:after="0" w:line="240" w:lineRule="auto"/>
              <w:rPr>
                <w:ins w:id="9863" w:author="Arjan" w:date="2013-02-07T23:33:00Z"/>
                <w:rFonts w:ascii="Arial" w:eastAsia="Times New Roman" w:hAnsi="Arial" w:cs="Arial"/>
                <w:color w:val="000000"/>
                <w:sz w:val="20"/>
                <w:szCs w:val="20"/>
              </w:rPr>
            </w:pPr>
            <w:ins w:id="9864"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14:paraId="1245D5E1" w14:textId="77777777" w:rsidR="006B550F" w:rsidRPr="00DD0F4F" w:rsidRDefault="00DA5D93" w:rsidP="00EF2016">
            <w:pPr>
              <w:autoSpaceDE w:val="0"/>
              <w:autoSpaceDN w:val="0"/>
              <w:adjustRightInd w:val="0"/>
              <w:spacing w:after="0" w:line="240" w:lineRule="auto"/>
              <w:rPr>
                <w:ins w:id="9865" w:author="Arjan" w:date="2013-02-07T23:33:00Z"/>
                <w:rFonts w:ascii="Arial" w:eastAsia="Times New Roman" w:hAnsi="Arial" w:cs="Arial"/>
                <w:color w:val="000000"/>
                <w:sz w:val="20"/>
                <w:szCs w:val="20"/>
                <w:lang w:val="nl-NL"/>
              </w:rPr>
            </w:pPr>
            <w:ins w:id="9866"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end"/>
              </w:r>
              <w:r w:rsidR="006B550F" w:rsidRPr="00DD0F4F">
                <w:rPr>
                  <w:rFonts w:ascii="Arial" w:eastAsia="Times New Roman" w:hAnsi="Arial" w:cs="Arial"/>
                  <w:color w:val="610E6A"/>
                  <w:sz w:val="20"/>
                  <w:szCs w:val="20"/>
                  <w:lang w:val="nl-NL"/>
                </w:rPr>
                <w:t xml:space="preserve">De unieke identificatie van de gerelateerde </w:t>
              </w:r>
            </w:ins>
            <w:ins w:id="9867" w:author="Arjan" w:date="2014-11-18T00:17:00Z">
              <w:r w:rsidR="00EF2016">
                <w:rPr>
                  <w:rFonts w:ascii="Arial" w:eastAsia="Times New Roman" w:hAnsi="Arial" w:cs="Arial"/>
                  <w:color w:val="610E6A"/>
                  <w:sz w:val="20"/>
                  <w:szCs w:val="20"/>
                  <w:lang w:val="nl-NL"/>
                </w:rPr>
                <w:t>ZAAK</w:t>
              </w:r>
            </w:ins>
            <w:ins w:id="9868" w:author="Arjan" w:date="2013-02-07T23:33:00Z">
              <w:r w:rsidR="006B550F" w:rsidRPr="00DD0F4F">
                <w:rPr>
                  <w:rFonts w:ascii="Arial" w:eastAsia="Times New Roman" w:hAnsi="Arial" w:cs="Arial"/>
                  <w:color w:val="610E6A"/>
                  <w:sz w:val="20"/>
                  <w:szCs w:val="20"/>
                  <w:lang w:val="nl-NL"/>
                </w:rPr>
                <w:t>.</w:t>
              </w:r>
            </w:ins>
          </w:p>
        </w:tc>
      </w:tr>
      <w:tr w:rsidR="006B550F" w:rsidRPr="00CB22FF" w14:paraId="32FFFF55" w14:textId="77777777" w:rsidTr="00211C3F">
        <w:trPr>
          <w:trHeight w:val="230"/>
          <w:ins w:id="9869" w:author="Arjan" w:date="2013-02-07T23:33:00Z"/>
        </w:trPr>
        <w:tc>
          <w:tcPr>
            <w:tcW w:w="3690" w:type="dxa"/>
            <w:tcBorders>
              <w:top w:val="nil"/>
              <w:left w:val="nil"/>
              <w:bottom w:val="nil"/>
              <w:right w:val="nil"/>
            </w:tcBorders>
          </w:tcPr>
          <w:p w14:paraId="346163B1" w14:textId="77777777" w:rsidR="006B550F" w:rsidRPr="00DD0F4F" w:rsidRDefault="006B550F" w:rsidP="00211C3F">
            <w:pPr>
              <w:autoSpaceDE w:val="0"/>
              <w:autoSpaceDN w:val="0"/>
              <w:adjustRightInd w:val="0"/>
              <w:spacing w:after="0" w:line="240" w:lineRule="auto"/>
              <w:rPr>
                <w:ins w:id="9870"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173A4F46" w14:textId="77777777" w:rsidR="006B550F" w:rsidRPr="00DD0F4F" w:rsidRDefault="006B550F" w:rsidP="00211C3F">
            <w:pPr>
              <w:autoSpaceDE w:val="0"/>
              <w:autoSpaceDN w:val="0"/>
              <w:adjustRightInd w:val="0"/>
              <w:spacing w:after="0" w:line="240" w:lineRule="auto"/>
              <w:rPr>
                <w:ins w:id="9871" w:author="Arjan" w:date="2013-02-07T23:33:00Z"/>
                <w:rFonts w:ascii="Arial" w:eastAsia="Times New Roman" w:hAnsi="Arial" w:cs="Arial"/>
                <w:b/>
                <w:bCs/>
                <w:color w:val="000000"/>
                <w:sz w:val="20"/>
                <w:szCs w:val="20"/>
                <w:lang w:val="nl-NL"/>
              </w:rPr>
            </w:pPr>
          </w:p>
        </w:tc>
      </w:tr>
      <w:tr w:rsidR="006B550F" w:rsidRPr="00F2006F" w14:paraId="2E8C9958" w14:textId="77777777" w:rsidTr="00211C3F">
        <w:trPr>
          <w:trHeight w:val="230"/>
          <w:ins w:id="9872" w:author="Arjan" w:date="2013-02-07T23:33:00Z"/>
        </w:trPr>
        <w:tc>
          <w:tcPr>
            <w:tcW w:w="3690" w:type="dxa"/>
            <w:tcBorders>
              <w:top w:val="nil"/>
              <w:left w:val="nil"/>
              <w:bottom w:val="nil"/>
              <w:right w:val="nil"/>
            </w:tcBorders>
          </w:tcPr>
          <w:p w14:paraId="21F31D9F" w14:textId="77777777" w:rsidR="006B550F" w:rsidRPr="00F2006F" w:rsidRDefault="006B550F" w:rsidP="00211C3F">
            <w:pPr>
              <w:autoSpaceDE w:val="0"/>
              <w:autoSpaceDN w:val="0"/>
              <w:adjustRightInd w:val="0"/>
              <w:spacing w:after="0" w:line="240" w:lineRule="auto"/>
              <w:rPr>
                <w:ins w:id="9873" w:author="Arjan" w:date="2013-02-07T23:33:00Z"/>
                <w:rFonts w:ascii="Arial" w:eastAsia="Times New Roman" w:hAnsi="Arial" w:cs="Arial"/>
                <w:color w:val="000000"/>
                <w:sz w:val="20"/>
                <w:szCs w:val="20"/>
              </w:rPr>
            </w:pPr>
            <w:ins w:id="9874"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14:paraId="06C42A04" w14:textId="77777777" w:rsidR="006B550F" w:rsidRPr="00F2006F" w:rsidRDefault="006B550F" w:rsidP="00211C3F">
            <w:pPr>
              <w:autoSpaceDE w:val="0"/>
              <w:autoSpaceDN w:val="0"/>
              <w:adjustRightInd w:val="0"/>
              <w:spacing w:after="0" w:line="240" w:lineRule="auto"/>
              <w:rPr>
                <w:ins w:id="9875" w:author="Arjan" w:date="2013-02-07T23:33:00Z"/>
                <w:rFonts w:ascii="Arial" w:eastAsia="Times New Roman" w:hAnsi="Arial" w:cs="Arial"/>
                <w:color w:val="000000"/>
                <w:sz w:val="20"/>
                <w:szCs w:val="20"/>
              </w:rPr>
            </w:pPr>
            <w:ins w:id="9876" w:author="Arjan" w:date="2013-02-07T23:33:00Z">
              <w:r w:rsidRPr="00F2006F">
                <w:rPr>
                  <w:rFonts w:ascii="Arial" w:eastAsia="Times New Roman" w:hAnsi="Arial" w:cs="Arial"/>
                  <w:color w:val="000000"/>
                  <w:sz w:val="20"/>
                  <w:szCs w:val="20"/>
                </w:rPr>
                <w:t>KING</w:t>
              </w:r>
            </w:ins>
          </w:p>
        </w:tc>
      </w:tr>
      <w:tr w:rsidR="006B550F" w:rsidRPr="00F2006F" w14:paraId="4F2F826F" w14:textId="77777777" w:rsidTr="00211C3F">
        <w:trPr>
          <w:ins w:id="9877" w:author="Arjan" w:date="2013-02-07T23:33:00Z"/>
        </w:trPr>
        <w:tc>
          <w:tcPr>
            <w:tcW w:w="3690" w:type="dxa"/>
            <w:tcBorders>
              <w:top w:val="nil"/>
              <w:left w:val="nil"/>
              <w:bottom w:val="nil"/>
              <w:right w:val="nil"/>
            </w:tcBorders>
          </w:tcPr>
          <w:p w14:paraId="62E3A028" w14:textId="77777777" w:rsidR="006B550F" w:rsidRPr="00F2006F" w:rsidRDefault="006B550F" w:rsidP="00211C3F">
            <w:pPr>
              <w:autoSpaceDE w:val="0"/>
              <w:autoSpaceDN w:val="0"/>
              <w:adjustRightInd w:val="0"/>
              <w:spacing w:after="0" w:line="240" w:lineRule="auto"/>
              <w:rPr>
                <w:ins w:id="987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5183FA8B" w14:textId="77777777" w:rsidR="006B550F" w:rsidRPr="00F2006F" w:rsidRDefault="006B550F" w:rsidP="00211C3F">
            <w:pPr>
              <w:autoSpaceDE w:val="0"/>
              <w:autoSpaceDN w:val="0"/>
              <w:adjustRightInd w:val="0"/>
              <w:spacing w:after="0" w:line="240" w:lineRule="auto"/>
              <w:rPr>
                <w:ins w:id="9879" w:author="Arjan" w:date="2013-02-07T23:33:00Z"/>
                <w:rFonts w:ascii="Arial" w:eastAsia="Times New Roman" w:hAnsi="Arial" w:cs="Arial"/>
                <w:b/>
                <w:bCs/>
                <w:color w:val="000000"/>
                <w:sz w:val="20"/>
                <w:szCs w:val="20"/>
              </w:rPr>
            </w:pPr>
          </w:p>
        </w:tc>
      </w:tr>
      <w:tr w:rsidR="006B550F" w:rsidRPr="00F2006F" w14:paraId="2998B309" w14:textId="77777777" w:rsidTr="00211C3F">
        <w:trPr>
          <w:ins w:id="9880" w:author="Arjan" w:date="2013-02-07T23:33:00Z"/>
        </w:trPr>
        <w:tc>
          <w:tcPr>
            <w:tcW w:w="3690" w:type="dxa"/>
            <w:tcBorders>
              <w:top w:val="nil"/>
              <w:left w:val="nil"/>
              <w:bottom w:val="nil"/>
              <w:right w:val="nil"/>
            </w:tcBorders>
          </w:tcPr>
          <w:p w14:paraId="6CABB14A" w14:textId="77777777" w:rsidR="006B550F" w:rsidRPr="00F2006F" w:rsidRDefault="006B550F" w:rsidP="00211C3F">
            <w:pPr>
              <w:autoSpaceDE w:val="0"/>
              <w:autoSpaceDN w:val="0"/>
              <w:adjustRightInd w:val="0"/>
              <w:spacing w:after="0" w:line="240" w:lineRule="auto"/>
              <w:rPr>
                <w:ins w:id="9881" w:author="Arjan" w:date="2013-02-07T23:33:00Z"/>
                <w:rFonts w:ascii="Arial" w:eastAsia="Times New Roman" w:hAnsi="Arial" w:cs="Arial"/>
                <w:color w:val="000000"/>
                <w:sz w:val="20"/>
                <w:szCs w:val="20"/>
              </w:rPr>
            </w:pPr>
            <w:ins w:id="9882"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14:paraId="11BD6357" w14:textId="77777777" w:rsidR="006B550F" w:rsidRPr="00F2006F" w:rsidRDefault="006B550F" w:rsidP="00211C3F">
            <w:pPr>
              <w:autoSpaceDE w:val="0"/>
              <w:autoSpaceDN w:val="0"/>
              <w:adjustRightInd w:val="0"/>
              <w:spacing w:after="0" w:line="240" w:lineRule="auto"/>
              <w:rPr>
                <w:ins w:id="9883" w:author="Arjan" w:date="2013-02-07T23:33:00Z"/>
                <w:rFonts w:ascii="Arial" w:eastAsia="Times New Roman" w:hAnsi="Arial" w:cs="Arial"/>
                <w:color w:val="000000"/>
                <w:sz w:val="20"/>
                <w:szCs w:val="20"/>
              </w:rPr>
            </w:pPr>
            <w:ins w:id="9884" w:author="Arjan" w:date="2013-02-07T23:33:00Z">
              <w:r w:rsidRPr="00F2006F">
                <w:rPr>
                  <w:rFonts w:ascii="Arial" w:eastAsia="Times New Roman" w:hAnsi="Arial" w:cs="Arial"/>
                  <w:color w:val="000000"/>
                  <w:sz w:val="20"/>
                  <w:szCs w:val="20"/>
                </w:rPr>
                <w:t>1 januari 2013</w:t>
              </w:r>
            </w:ins>
          </w:p>
        </w:tc>
      </w:tr>
      <w:tr w:rsidR="006B550F" w:rsidRPr="00F2006F" w14:paraId="2DFBC52C" w14:textId="77777777" w:rsidTr="00211C3F">
        <w:trPr>
          <w:ins w:id="9885" w:author="Arjan" w:date="2013-02-07T23:33:00Z"/>
        </w:trPr>
        <w:tc>
          <w:tcPr>
            <w:tcW w:w="3690" w:type="dxa"/>
            <w:tcBorders>
              <w:top w:val="nil"/>
              <w:left w:val="nil"/>
              <w:bottom w:val="nil"/>
              <w:right w:val="nil"/>
            </w:tcBorders>
          </w:tcPr>
          <w:p w14:paraId="62191D1C" w14:textId="77777777" w:rsidR="006B550F" w:rsidRPr="00F2006F" w:rsidRDefault="006B550F" w:rsidP="00211C3F">
            <w:pPr>
              <w:autoSpaceDE w:val="0"/>
              <w:autoSpaceDN w:val="0"/>
              <w:adjustRightInd w:val="0"/>
              <w:spacing w:after="0" w:line="240" w:lineRule="auto"/>
              <w:rPr>
                <w:ins w:id="988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787EA7E4" w14:textId="77777777" w:rsidR="006B550F" w:rsidRPr="00F2006F" w:rsidRDefault="006B550F" w:rsidP="00211C3F">
            <w:pPr>
              <w:autoSpaceDE w:val="0"/>
              <w:autoSpaceDN w:val="0"/>
              <w:adjustRightInd w:val="0"/>
              <w:spacing w:after="0" w:line="240" w:lineRule="auto"/>
              <w:rPr>
                <w:ins w:id="9887" w:author="Arjan" w:date="2013-02-07T23:33:00Z"/>
                <w:rFonts w:ascii="Arial" w:eastAsia="Times New Roman" w:hAnsi="Arial" w:cs="Arial"/>
                <w:b/>
                <w:bCs/>
                <w:color w:val="000000"/>
                <w:sz w:val="20"/>
                <w:szCs w:val="20"/>
              </w:rPr>
            </w:pPr>
          </w:p>
        </w:tc>
      </w:tr>
      <w:tr w:rsidR="006B550F" w:rsidRPr="00CB22FF" w14:paraId="3A60FFEA" w14:textId="77777777" w:rsidTr="00211C3F">
        <w:trPr>
          <w:ins w:id="9888" w:author="Arjan" w:date="2013-02-07T23:33:00Z"/>
        </w:trPr>
        <w:tc>
          <w:tcPr>
            <w:tcW w:w="3690" w:type="dxa"/>
            <w:tcBorders>
              <w:top w:val="nil"/>
              <w:left w:val="nil"/>
              <w:bottom w:val="nil"/>
              <w:right w:val="nil"/>
            </w:tcBorders>
          </w:tcPr>
          <w:p w14:paraId="2EC7FFD4" w14:textId="77777777" w:rsidR="006B550F" w:rsidRPr="00F2006F" w:rsidRDefault="006B550F" w:rsidP="00211C3F">
            <w:pPr>
              <w:autoSpaceDE w:val="0"/>
              <w:autoSpaceDN w:val="0"/>
              <w:adjustRightInd w:val="0"/>
              <w:spacing w:after="0" w:line="240" w:lineRule="auto"/>
              <w:rPr>
                <w:ins w:id="9889" w:author="Arjan" w:date="2013-02-07T23:33:00Z"/>
                <w:rFonts w:ascii="Arial" w:eastAsia="Times New Roman" w:hAnsi="Arial" w:cs="Arial"/>
                <w:color w:val="000000"/>
                <w:sz w:val="20"/>
                <w:szCs w:val="20"/>
              </w:rPr>
            </w:pPr>
            <w:ins w:id="9890"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14:paraId="49AE2F7F" w14:textId="77777777" w:rsidR="006B550F" w:rsidRPr="00DD0F4F" w:rsidRDefault="006B550F" w:rsidP="00211C3F">
            <w:pPr>
              <w:autoSpaceDE w:val="0"/>
              <w:autoSpaceDN w:val="0"/>
              <w:adjustRightInd w:val="0"/>
              <w:spacing w:after="0" w:line="240" w:lineRule="auto"/>
              <w:rPr>
                <w:ins w:id="9891" w:author="Arjan" w:date="2013-02-07T23:33:00Z"/>
                <w:rFonts w:ascii="Arial" w:eastAsia="Times New Roman" w:hAnsi="Arial" w:cs="Arial"/>
                <w:color w:val="000000"/>
                <w:sz w:val="20"/>
                <w:szCs w:val="20"/>
                <w:lang w:val="nl-NL"/>
              </w:rPr>
            </w:pPr>
            <w:ins w:id="9892" w:author="Arjan" w:date="2013-02-07T23:33:00Z">
              <w:r w:rsidRPr="00DD0F4F">
                <w:rPr>
                  <w:rFonts w:ascii="Arial" w:eastAsia="Times New Roman" w:hAnsi="Arial" w:cs="Arial"/>
                  <w:color w:val="000000"/>
                  <w:sz w:val="20"/>
                  <w:szCs w:val="20"/>
                  <w:lang w:val="nl-NL"/>
                </w:rPr>
                <w:t>Het betreft de identificatie zoals die is toegekend aan de gerelateerde zaak door de organisatie die verantwoordelijk is voor die gerelateerde zaak.</w:t>
              </w:r>
            </w:ins>
          </w:p>
        </w:tc>
      </w:tr>
      <w:tr w:rsidR="006B550F" w:rsidRPr="00CB22FF" w14:paraId="3D091216" w14:textId="77777777" w:rsidTr="00211C3F">
        <w:trPr>
          <w:ins w:id="9893" w:author="Arjan" w:date="2013-02-07T23:33:00Z"/>
        </w:trPr>
        <w:tc>
          <w:tcPr>
            <w:tcW w:w="3690" w:type="dxa"/>
            <w:tcBorders>
              <w:top w:val="nil"/>
              <w:left w:val="nil"/>
              <w:bottom w:val="nil"/>
              <w:right w:val="nil"/>
            </w:tcBorders>
          </w:tcPr>
          <w:p w14:paraId="3646999D" w14:textId="77777777" w:rsidR="006B550F" w:rsidRPr="00DD0F4F" w:rsidRDefault="006B550F" w:rsidP="00211C3F">
            <w:pPr>
              <w:autoSpaceDE w:val="0"/>
              <w:autoSpaceDN w:val="0"/>
              <w:adjustRightInd w:val="0"/>
              <w:spacing w:after="0" w:line="240" w:lineRule="auto"/>
              <w:rPr>
                <w:ins w:id="9894"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4D7FDB33" w14:textId="77777777" w:rsidR="006B550F" w:rsidRPr="00DD0F4F" w:rsidRDefault="006B550F" w:rsidP="00211C3F">
            <w:pPr>
              <w:autoSpaceDE w:val="0"/>
              <w:autoSpaceDN w:val="0"/>
              <w:adjustRightInd w:val="0"/>
              <w:spacing w:after="0" w:line="240" w:lineRule="auto"/>
              <w:rPr>
                <w:ins w:id="9895" w:author="Arjan" w:date="2013-02-07T23:33:00Z"/>
                <w:rFonts w:ascii="Arial" w:eastAsia="Times New Roman" w:hAnsi="Arial" w:cs="Arial"/>
                <w:b/>
                <w:bCs/>
                <w:color w:val="000000"/>
                <w:sz w:val="20"/>
                <w:szCs w:val="20"/>
                <w:lang w:val="nl-NL"/>
              </w:rPr>
            </w:pPr>
          </w:p>
        </w:tc>
      </w:tr>
      <w:tr w:rsidR="006B550F" w:rsidRPr="00F2006F" w14:paraId="560DAB36" w14:textId="77777777" w:rsidTr="00211C3F">
        <w:trPr>
          <w:ins w:id="9896" w:author="Arjan" w:date="2013-02-07T23:33:00Z"/>
        </w:trPr>
        <w:tc>
          <w:tcPr>
            <w:tcW w:w="3690" w:type="dxa"/>
            <w:tcBorders>
              <w:top w:val="nil"/>
              <w:left w:val="nil"/>
              <w:bottom w:val="nil"/>
              <w:right w:val="nil"/>
            </w:tcBorders>
          </w:tcPr>
          <w:p w14:paraId="2007B8AD" w14:textId="77777777" w:rsidR="006B550F" w:rsidRPr="00F2006F" w:rsidRDefault="006B550F" w:rsidP="00211C3F">
            <w:pPr>
              <w:autoSpaceDE w:val="0"/>
              <w:autoSpaceDN w:val="0"/>
              <w:adjustRightInd w:val="0"/>
              <w:spacing w:after="0" w:line="240" w:lineRule="auto"/>
              <w:rPr>
                <w:ins w:id="9897" w:author="Arjan" w:date="2013-02-07T23:33:00Z"/>
                <w:rFonts w:ascii="Arial" w:eastAsia="Times New Roman" w:hAnsi="Arial" w:cs="Arial"/>
                <w:color w:val="000000"/>
                <w:sz w:val="20"/>
                <w:szCs w:val="20"/>
              </w:rPr>
            </w:pPr>
            <w:ins w:id="9898" w:author="Arjan" w:date="2013-02-07T23:33:00Z">
              <w:r w:rsidRPr="00F2006F">
                <w:rPr>
                  <w:rFonts w:ascii="Arial" w:eastAsia="Times New Roman" w:hAnsi="Arial" w:cs="Arial"/>
                  <w:b/>
                  <w:bCs/>
                  <w:color w:val="000000"/>
                  <w:sz w:val="20"/>
                  <w:szCs w:val="20"/>
                </w:rPr>
                <w:lastRenderedPageBreak/>
                <w:t>Formaat attribuutsoort</w:t>
              </w:r>
            </w:ins>
          </w:p>
        </w:tc>
        <w:tc>
          <w:tcPr>
            <w:tcW w:w="5670" w:type="dxa"/>
            <w:tcBorders>
              <w:top w:val="nil"/>
              <w:left w:val="nil"/>
              <w:bottom w:val="nil"/>
              <w:right w:val="nil"/>
            </w:tcBorders>
          </w:tcPr>
          <w:p w14:paraId="634480CA" w14:textId="77777777" w:rsidR="006B550F" w:rsidRPr="00F2006F" w:rsidRDefault="00DA5D93" w:rsidP="00211C3F">
            <w:pPr>
              <w:autoSpaceDE w:val="0"/>
              <w:autoSpaceDN w:val="0"/>
              <w:adjustRightInd w:val="0"/>
              <w:spacing w:after="0" w:line="240" w:lineRule="auto"/>
              <w:rPr>
                <w:ins w:id="9899" w:author="Arjan" w:date="2013-02-07T23:33:00Z"/>
                <w:rFonts w:ascii="Arial" w:eastAsia="Times New Roman" w:hAnsi="Arial" w:cs="Arial"/>
                <w:color w:val="000000"/>
                <w:sz w:val="20"/>
                <w:szCs w:val="20"/>
              </w:rPr>
            </w:pPr>
            <w:ins w:id="9900"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AN40</w:t>
              </w:r>
              <w:r w:rsidRPr="00F2006F">
                <w:rPr>
                  <w:rFonts w:ascii="Arial" w:hAnsi="Arial" w:cs="Arial"/>
                  <w:sz w:val="20"/>
                  <w:szCs w:val="20"/>
                  <w:lang w:val="en-AU"/>
                </w:rPr>
                <w:fldChar w:fldCharType="end"/>
              </w:r>
            </w:ins>
          </w:p>
        </w:tc>
      </w:tr>
      <w:tr w:rsidR="006B550F" w:rsidRPr="00F2006F" w14:paraId="20830029" w14:textId="77777777" w:rsidTr="00211C3F">
        <w:trPr>
          <w:trHeight w:val="230"/>
          <w:ins w:id="9901" w:author="Arjan" w:date="2013-02-07T23:33:00Z"/>
        </w:trPr>
        <w:tc>
          <w:tcPr>
            <w:tcW w:w="3690" w:type="dxa"/>
            <w:tcBorders>
              <w:top w:val="nil"/>
              <w:left w:val="nil"/>
              <w:bottom w:val="nil"/>
              <w:right w:val="nil"/>
            </w:tcBorders>
          </w:tcPr>
          <w:p w14:paraId="656E0AAF" w14:textId="77777777" w:rsidR="006B550F" w:rsidRPr="00F2006F" w:rsidRDefault="006B550F" w:rsidP="00211C3F">
            <w:pPr>
              <w:autoSpaceDE w:val="0"/>
              <w:autoSpaceDN w:val="0"/>
              <w:adjustRightInd w:val="0"/>
              <w:spacing w:after="0" w:line="240" w:lineRule="auto"/>
              <w:rPr>
                <w:ins w:id="990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499CD422" w14:textId="77777777" w:rsidR="006B550F" w:rsidRPr="00F2006F" w:rsidRDefault="006B550F" w:rsidP="00211C3F">
            <w:pPr>
              <w:autoSpaceDE w:val="0"/>
              <w:autoSpaceDN w:val="0"/>
              <w:adjustRightInd w:val="0"/>
              <w:spacing w:after="0" w:line="240" w:lineRule="auto"/>
              <w:rPr>
                <w:ins w:id="9903" w:author="Arjan" w:date="2013-02-07T23:33:00Z"/>
                <w:rFonts w:ascii="Arial" w:eastAsia="Times New Roman" w:hAnsi="Arial" w:cs="Arial"/>
                <w:b/>
                <w:bCs/>
                <w:color w:val="000000"/>
                <w:sz w:val="20"/>
                <w:szCs w:val="20"/>
              </w:rPr>
            </w:pPr>
          </w:p>
        </w:tc>
      </w:tr>
      <w:tr w:rsidR="006B550F" w:rsidRPr="00CB22FF" w14:paraId="361AFD87" w14:textId="77777777" w:rsidTr="00211C3F">
        <w:trPr>
          <w:trHeight w:val="230"/>
          <w:ins w:id="9904" w:author="Arjan" w:date="2013-02-07T23:33:00Z"/>
        </w:trPr>
        <w:tc>
          <w:tcPr>
            <w:tcW w:w="3690" w:type="dxa"/>
            <w:tcBorders>
              <w:top w:val="nil"/>
              <w:left w:val="nil"/>
              <w:bottom w:val="nil"/>
              <w:right w:val="nil"/>
            </w:tcBorders>
          </w:tcPr>
          <w:p w14:paraId="5CA9D645" w14:textId="77777777" w:rsidR="006B550F" w:rsidRPr="00F2006F" w:rsidRDefault="006B550F" w:rsidP="00211C3F">
            <w:pPr>
              <w:autoSpaceDE w:val="0"/>
              <w:autoSpaceDN w:val="0"/>
              <w:adjustRightInd w:val="0"/>
              <w:spacing w:after="0" w:line="240" w:lineRule="auto"/>
              <w:rPr>
                <w:ins w:id="9905" w:author="Arjan" w:date="2013-02-07T23:33:00Z"/>
                <w:rFonts w:ascii="Arial" w:eastAsia="Times New Roman" w:hAnsi="Arial" w:cs="Arial"/>
                <w:color w:val="000000"/>
                <w:sz w:val="20"/>
                <w:szCs w:val="20"/>
              </w:rPr>
            </w:pPr>
            <w:ins w:id="9906" w:author="Arjan" w:date="2013-02-07T23:33:00Z">
              <w:r w:rsidRPr="00F2006F">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14:paraId="7A8E09CD" w14:textId="77777777" w:rsidR="006B550F" w:rsidRPr="00DD0F4F" w:rsidRDefault="006B550F" w:rsidP="00211C3F">
            <w:pPr>
              <w:autoSpaceDE w:val="0"/>
              <w:autoSpaceDN w:val="0"/>
              <w:adjustRightInd w:val="0"/>
              <w:spacing w:after="0" w:line="240" w:lineRule="auto"/>
              <w:rPr>
                <w:ins w:id="9907" w:author="Arjan" w:date="2013-02-07T23:33:00Z"/>
                <w:rFonts w:ascii="Arial" w:eastAsia="Times New Roman" w:hAnsi="Arial" w:cs="Arial"/>
                <w:color w:val="000000"/>
                <w:sz w:val="20"/>
                <w:szCs w:val="20"/>
                <w:lang w:val="nl-NL"/>
              </w:rPr>
            </w:pPr>
            <w:ins w:id="9908" w:author="Arjan" w:date="2013-02-07T23:33:00Z">
              <w:r w:rsidRPr="00DD0F4F">
                <w:rPr>
                  <w:rFonts w:ascii="Arial" w:eastAsia="Times New Roman" w:hAnsi="Arial" w:cs="Arial"/>
                  <w:color w:val="000000"/>
                  <w:sz w:val="20"/>
                  <w:szCs w:val="20"/>
                  <w:lang w:val="nl-NL"/>
                </w:rPr>
                <w:t>Alle alfanumerieke tekens m.u.v. diacrieten</w:t>
              </w:r>
            </w:ins>
          </w:p>
        </w:tc>
      </w:tr>
      <w:tr w:rsidR="006B550F" w:rsidRPr="00CB22FF" w14:paraId="14282178" w14:textId="77777777" w:rsidTr="00211C3F">
        <w:trPr>
          <w:trHeight w:val="230"/>
          <w:ins w:id="9909" w:author="Arjan" w:date="2013-02-07T23:33:00Z"/>
        </w:trPr>
        <w:tc>
          <w:tcPr>
            <w:tcW w:w="3690" w:type="dxa"/>
            <w:tcBorders>
              <w:top w:val="nil"/>
              <w:left w:val="nil"/>
              <w:bottom w:val="nil"/>
              <w:right w:val="nil"/>
            </w:tcBorders>
          </w:tcPr>
          <w:p w14:paraId="447CE7DA" w14:textId="77777777" w:rsidR="006B550F" w:rsidRPr="00DD0F4F" w:rsidRDefault="006B550F" w:rsidP="00211C3F">
            <w:pPr>
              <w:autoSpaceDE w:val="0"/>
              <w:autoSpaceDN w:val="0"/>
              <w:adjustRightInd w:val="0"/>
              <w:spacing w:after="0" w:line="240" w:lineRule="auto"/>
              <w:rPr>
                <w:ins w:id="9910"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06D77ECD" w14:textId="77777777" w:rsidR="006B550F" w:rsidRPr="00DD0F4F" w:rsidRDefault="006B550F" w:rsidP="00211C3F">
            <w:pPr>
              <w:autoSpaceDE w:val="0"/>
              <w:autoSpaceDN w:val="0"/>
              <w:adjustRightInd w:val="0"/>
              <w:spacing w:after="0" w:line="240" w:lineRule="auto"/>
              <w:rPr>
                <w:ins w:id="9911" w:author="Arjan" w:date="2013-02-07T23:33:00Z"/>
                <w:rFonts w:ascii="Arial" w:eastAsia="Times New Roman" w:hAnsi="Arial" w:cs="Arial"/>
                <w:b/>
                <w:bCs/>
                <w:color w:val="000000"/>
                <w:sz w:val="20"/>
                <w:szCs w:val="20"/>
                <w:lang w:val="nl-NL"/>
              </w:rPr>
            </w:pPr>
          </w:p>
        </w:tc>
      </w:tr>
      <w:tr w:rsidR="006B550F" w:rsidRPr="00F2006F" w14:paraId="5BB020BC" w14:textId="77777777" w:rsidTr="00211C3F">
        <w:trPr>
          <w:trHeight w:val="230"/>
          <w:ins w:id="9912" w:author="Arjan" w:date="2013-02-07T23:33:00Z"/>
        </w:trPr>
        <w:tc>
          <w:tcPr>
            <w:tcW w:w="3690" w:type="dxa"/>
            <w:tcBorders>
              <w:top w:val="nil"/>
              <w:left w:val="nil"/>
              <w:bottom w:val="nil"/>
              <w:right w:val="nil"/>
            </w:tcBorders>
          </w:tcPr>
          <w:p w14:paraId="6298A566" w14:textId="77777777" w:rsidR="006B550F" w:rsidRPr="00F2006F" w:rsidRDefault="006B550F" w:rsidP="00211C3F">
            <w:pPr>
              <w:autoSpaceDE w:val="0"/>
              <w:autoSpaceDN w:val="0"/>
              <w:adjustRightInd w:val="0"/>
              <w:spacing w:after="0" w:line="240" w:lineRule="auto"/>
              <w:rPr>
                <w:ins w:id="9913" w:author="Arjan" w:date="2013-02-07T23:33:00Z"/>
                <w:rFonts w:ascii="Arial" w:eastAsia="Times New Roman" w:hAnsi="Arial" w:cs="Arial"/>
                <w:b/>
                <w:bCs/>
                <w:color w:val="000000"/>
                <w:sz w:val="20"/>
                <w:szCs w:val="20"/>
              </w:rPr>
            </w:pPr>
            <w:ins w:id="9914" w:author="Arjan" w:date="2013-02-07T23:33:00Z">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14:paraId="150E2BB9" w14:textId="77777777" w:rsidR="006B550F" w:rsidRPr="00F2006F" w:rsidRDefault="006B550F" w:rsidP="00211C3F">
            <w:pPr>
              <w:autoSpaceDE w:val="0"/>
              <w:autoSpaceDN w:val="0"/>
              <w:adjustRightInd w:val="0"/>
              <w:spacing w:after="0" w:line="240" w:lineRule="auto"/>
              <w:rPr>
                <w:ins w:id="9915" w:author="Arjan" w:date="2013-02-07T23:33:00Z"/>
                <w:rFonts w:ascii="Arial" w:eastAsia="Times New Roman" w:hAnsi="Arial" w:cs="Arial"/>
                <w:color w:val="000000"/>
                <w:sz w:val="20"/>
                <w:szCs w:val="20"/>
              </w:rPr>
            </w:pPr>
            <w:ins w:id="9916" w:author="Arjan" w:date="2013-02-07T23:33:00Z">
              <w:r w:rsidRPr="00F2006F">
                <w:rPr>
                  <w:rFonts w:ascii="Arial" w:eastAsia="Times New Roman" w:hAnsi="Arial" w:cs="Arial"/>
                  <w:color w:val="000000"/>
                  <w:sz w:val="20"/>
                  <w:szCs w:val="20"/>
                </w:rPr>
                <w:t>Nee</w:t>
              </w:r>
            </w:ins>
          </w:p>
        </w:tc>
      </w:tr>
      <w:tr w:rsidR="006B550F" w:rsidRPr="00F2006F" w14:paraId="1DBF36FF" w14:textId="77777777" w:rsidTr="00211C3F">
        <w:trPr>
          <w:trHeight w:val="275"/>
          <w:ins w:id="9917" w:author="Arjan" w:date="2013-02-07T23:33:00Z"/>
        </w:trPr>
        <w:tc>
          <w:tcPr>
            <w:tcW w:w="3690" w:type="dxa"/>
            <w:tcBorders>
              <w:top w:val="nil"/>
              <w:left w:val="nil"/>
              <w:bottom w:val="nil"/>
              <w:right w:val="nil"/>
            </w:tcBorders>
          </w:tcPr>
          <w:p w14:paraId="0EE4C5E9" w14:textId="77777777" w:rsidR="006B550F" w:rsidRPr="00F2006F" w:rsidRDefault="006B550F" w:rsidP="00211C3F">
            <w:pPr>
              <w:autoSpaceDE w:val="0"/>
              <w:autoSpaceDN w:val="0"/>
              <w:adjustRightInd w:val="0"/>
              <w:spacing w:after="0" w:line="240" w:lineRule="auto"/>
              <w:rPr>
                <w:ins w:id="991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7989278D" w14:textId="77777777" w:rsidR="006B550F" w:rsidRPr="00F2006F" w:rsidRDefault="006B550F" w:rsidP="00211C3F">
            <w:pPr>
              <w:autoSpaceDE w:val="0"/>
              <w:autoSpaceDN w:val="0"/>
              <w:adjustRightInd w:val="0"/>
              <w:spacing w:after="0" w:line="240" w:lineRule="auto"/>
              <w:rPr>
                <w:ins w:id="9919" w:author="Arjan" w:date="2013-02-07T23:33:00Z"/>
                <w:rFonts w:ascii="Arial" w:eastAsia="Times New Roman" w:hAnsi="Arial" w:cs="Arial"/>
                <w:color w:val="000000"/>
                <w:sz w:val="20"/>
                <w:szCs w:val="20"/>
              </w:rPr>
            </w:pPr>
          </w:p>
        </w:tc>
      </w:tr>
      <w:tr w:rsidR="006B550F" w:rsidRPr="00F2006F" w14:paraId="377AB1A1" w14:textId="77777777" w:rsidTr="00211C3F">
        <w:trPr>
          <w:trHeight w:val="230"/>
          <w:ins w:id="9920" w:author="Arjan" w:date="2013-02-07T23:33:00Z"/>
        </w:trPr>
        <w:tc>
          <w:tcPr>
            <w:tcW w:w="3690" w:type="dxa"/>
            <w:tcBorders>
              <w:top w:val="nil"/>
              <w:left w:val="nil"/>
              <w:bottom w:val="nil"/>
              <w:right w:val="nil"/>
            </w:tcBorders>
          </w:tcPr>
          <w:p w14:paraId="4BADA855" w14:textId="77777777" w:rsidR="006B550F" w:rsidRPr="00F2006F" w:rsidRDefault="006B550F" w:rsidP="00211C3F">
            <w:pPr>
              <w:autoSpaceDE w:val="0"/>
              <w:autoSpaceDN w:val="0"/>
              <w:adjustRightInd w:val="0"/>
              <w:spacing w:after="0" w:line="240" w:lineRule="auto"/>
              <w:rPr>
                <w:ins w:id="9921" w:author="Arjan" w:date="2013-02-07T23:33:00Z"/>
                <w:rFonts w:ascii="Arial" w:eastAsia="Times New Roman" w:hAnsi="Arial" w:cs="Arial"/>
                <w:b/>
                <w:bCs/>
                <w:color w:val="000000"/>
                <w:sz w:val="20"/>
                <w:szCs w:val="20"/>
              </w:rPr>
            </w:pPr>
            <w:ins w:id="9922" w:author="Arjan" w:date="2013-02-07T23:33:00Z">
              <w:r w:rsidRPr="00F2006F">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14:paraId="601F9A98" w14:textId="77777777" w:rsidR="006B550F" w:rsidRPr="00F2006F" w:rsidRDefault="006B550F" w:rsidP="00211C3F">
            <w:pPr>
              <w:autoSpaceDE w:val="0"/>
              <w:autoSpaceDN w:val="0"/>
              <w:adjustRightInd w:val="0"/>
              <w:spacing w:after="0" w:line="240" w:lineRule="auto"/>
              <w:rPr>
                <w:ins w:id="9923" w:author="Arjan" w:date="2013-02-07T23:33:00Z"/>
                <w:rFonts w:ascii="Arial" w:eastAsia="Times New Roman" w:hAnsi="Arial" w:cs="Arial"/>
                <w:color w:val="000000"/>
                <w:sz w:val="20"/>
                <w:szCs w:val="20"/>
              </w:rPr>
            </w:pPr>
            <w:ins w:id="9924" w:author="Arjan" w:date="2013-02-07T23:33:00Z">
              <w:r w:rsidRPr="00F2006F">
                <w:rPr>
                  <w:rFonts w:ascii="Arial" w:eastAsia="Times New Roman" w:hAnsi="Arial" w:cs="Arial"/>
                  <w:color w:val="000000"/>
                  <w:sz w:val="20"/>
                  <w:szCs w:val="20"/>
                </w:rPr>
                <w:t>Nee</w:t>
              </w:r>
            </w:ins>
          </w:p>
        </w:tc>
      </w:tr>
      <w:tr w:rsidR="006B550F" w:rsidRPr="00F2006F" w14:paraId="5972A5B2" w14:textId="77777777" w:rsidTr="00211C3F">
        <w:trPr>
          <w:trHeight w:val="230"/>
          <w:ins w:id="9925" w:author="Arjan" w:date="2013-02-07T23:33:00Z"/>
        </w:trPr>
        <w:tc>
          <w:tcPr>
            <w:tcW w:w="3690" w:type="dxa"/>
            <w:tcBorders>
              <w:top w:val="nil"/>
              <w:left w:val="nil"/>
              <w:bottom w:val="nil"/>
              <w:right w:val="nil"/>
            </w:tcBorders>
          </w:tcPr>
          <w:p w14:paraId="78FD435A" w14:textId="77777777" w:rsidR="006B550F" w:rsidRPr="00F2006F" w:rsidRDefault="006B550F" w:rsidP="00211C3F">
            <w:pPr>
              <w:autoSpaceDE w:val="0"/>
              <w:autoSpaceDN w:val="0"/>
              <w:adjustRightInd w:val="0"/>
              <w:spacing w:after="0" w:line="240" w:lineRule="auto"/>
              <w:rPr>
                <w:ins w:id="992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270DDA0B" w14:textId="77777777" w:rsidR="006B550F" w:rsidRPr="00F2006F" w:rsidRDefault="006B550F" w:rsidP="00211C3F">
            <w:pPr>
              <w:autoSpaceDE w:val="0"/>
              <w:autoSpaceDN w:val="0"/>
              <w:adjustRightInd w:val="0"/>
              <w:spacing w:after="0" w:line="240" w:lineRule="auto"/>
              <w:rPr>
                <w:ins w:id="9927" w:author="Arjan" w:date="2013-02-07T23:33:00Z"/>
                <w:rFonts w:ascii="Arial" w:eastAsia="Times New Roman" w:hAnsi="Arial" w:cs="Arial"/>
                <w:color w:val="000000"/>
                <w:sz w:val="20"/>
                <w:szCs w:val="20"/>
              </w:rPr>
            </w:pPr>
          </w:p>
        </w:tc>
      </w:tr>
      <w:tr w:rsidR="006B550F" w:rsidRPr="00F2006F" w14:paraId="357123EF" w14:textId="77777777" w:rsidTr="00211C3F">
        <w:trPr>
          <w:trHeight w:val="230"/>
          <w:ins w:id="9928" w:author="Arjan" w:date="2013-02-07T23:33:00Z"/>
        </w:trPr>
        <w:tc>
          <w:tcPr>
            <w:tcW w:w="3690" w:type="dxa"/>
            <w:tcBorders>
              <w:top w:val="nil"/>
              <w:left w:val="nil"/>
              <w:bottom w:val="nil"/>
              <w:right w:val="nil"/>
            </w:tcBorders>
          </w:tcPr>
          <w:p w14:paraId="1E4B855E" w14:textId="77777777" w:rsidR="006B550F" w:rsidRPr="00F2006F" w:rsidRDefault="006B550F" w:rsidP="00211C3F">
            <w:pPr>
              <w:autoSpaceDE w:val="0"/>
              <w:autoSpaceDN w:val="0"/>
              <w:adjustRightInd w:val="0"/>
              <w:spacing w:after="0" w:line="240" w:lineRule="auto"/>
              <w:rPr>
                <w:ins w:id="9929" w:author="Arjan" w:date="2013-02-07T23:33:00Z"/>
                <w:rFonts w:ascii="Arial" w:eastAsia="Times New Roman" w:hAnsi="Arial" w:cs="Arial"/>
                <w:b/>
                <w:bCs/>
                <w:color w:val="000000"/>
                <w:sz w:val="20"/>
                <w:szCs w:val="20"/>
              </w:rPr>
            </w:pPr>
            <w:ins w:id="9930" w:author="Arjan" w:date="2013-02-07T23:33:00Z">
              <w:r w:rsidRPr="00F2006F">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14:paraId="5248299C" w14:textId="77777777" w:rsidR="006B550F" w:rsidRPr="00F2006F" w:rsidRDefault="006B550F" w:rsidP="00211C3F">
            <w:pPr>
              <w:autoSpaceDE w:val="0"/>
              <w:autoSpaceDN w:val="0"/>
              <w:adjustRightInd w:val="0"/>
              <w:spacing w:after="0" w:line="240" w:lineRule="auto"/>
              <w:rPr>
                <w:ins w:id="9931" w:author="Arjan" w:date="2013-02-07T23:33:00Z"/>
                <w:rFonts w:ascii="Arial" w:eastAsia="Times New Roman" w:hAnsi="Arial" w:cs="Arial"/>
                <w:color w:val="000000"/>
                <w:sz w:val="20"/>
                <w:szCs w:val="20"/>
              </w:rPr>
            </w:pPr>
          </w:p>
        </w:tc>
      </w:tr>
      <w:tr w:rsidR="006B550F" w:rsidRPr="00F2006F" w14:paraId="2190AD20" w14:textId="77777777" w:rsidTr="00211C3F">
        <w:trPr>
          <w:trHeight w:val="230"/>
          <w:ins w:id="9932" w:author="Arjan" w:date="2013-02-07T23:33:00Z"/>
        </w:trPr>
        <w:tc>
          <w:tcPr>
            <w:tcW w:w="3690" w:type="dxa"/>
            <w:tcBorders>
              <w:top w:val="nil"/>
              <w:left w:val="nil"/>
              <w:bottom w:val="nil"/>
              <w:right w:val="nil"/>
            </w:tcBorders>
          </w:tcPr>
          <w:p w14:paraId="507C4EA1" w14:textId="77777777" w:rsidR="006B550F" w:rsidRPr="00F2006F" w:rsidRDefault="006B550F" w:rsidP="00211C3F">
            <w:pPr>
              <w:autoSpaceDE w:val="0"/>
              <w:autoSpaceDN w:val="0"/>
              <w:adjustRightInd w:val="0"/>
              <w:spacing w:after="0" w:line="240" w:lineRule="auto"/>
              <w:rPr>
                <w:ins w:id="993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4BE16947" w14:textId="77777777" w:rsidR="006B550F" w:rsidRPr="00F2006F" w:rsidRDefault="006B550F" w:rsidP="00211C3F">
            <w:pPr>
              <w:autoSpaceDE w:val="0"/>
              <w:autoSpaceDN w:val="0"/>
              <w:adjustRightInd w:val="0"/>
              <w:spacing w:after="0" w:line="240" w:lineRule="auto"/>
              <w:rPr>
                <w:ins w:id="9934" w:author="Arjan" w:date="2013-02-07T23:33:00Z"/>
                <w:rFonts w:ascii="Arial" w:eastAsia="Times New Roman" w:hAnsi="Arial" w:cs="Arial"/>
                <w:color w:val="000000"/>
                <w:sz w:val="20"/>
                <w:szCs w:val="20"/>
              </w:rPr>
            </w:pPr>
          </w:p>
        </w:tc>
      </w:tr>
      <w:tr w:rsidR="006B550F" w:rsidRPr="00F2006F" w14:paraId="6E50D526" w14:textId="77777777" w:rsidTr="00211C3F">
        <w:trPr>
          <w:trHeight w:val="230"/>
          <w:ins w:id="9935" w:author="Arjan" w:date="2013-02-07T23:33:00Z"/>
        </w:trPr>
        <w:tc>
          <w:tcPr>
            <w:tcW w:w="3690" w:type="dxa"/>
            <w:tcBorders>
              <w:top w:val="nil"/>
              <w:left w:val="nil"/>
              <w:bottom w:val="nil"/>
              <w:right w:val="nil"/>
            </w:tcBorders>
          </w:tcPr>
          <w:p w14:paraId="464E606B" w14:textId="77777777" w:rsidR="006B550F" w:rsidRPr="00F2006F" w:rsidRDefault="006B550F" w:rsidP="00211C3F">
            <w:pPr>
              <w:autoSpaceDE w:val="0"/>
              <w:autoSpaceDN w:val="0"/>
              <w:adjustRightInd w:val="0"/>
              <w:spacing w:after="0" w:line="240" w:lineRule="auto"/>
              <w:rPr>
                <w:ins w:id="9936" w:author="Arjan" w:date="2013-02-07T23:33:00Z"/>
                <w:rFonts w:ascii="Arial" w:eastAsia="Times New Roman" w:hAnsi="Arial" w:cs="Arial"/>
                <w:b/>
                <w:bCs/>
                <w:color w:val="000000"/>
                <w:sz w:val="20"/>
                <w:szCs w:val="20"/>
              </w:rPr>
            </w:pPr>
            <w:ins w:id="9937" w:author="Arjan" w:date="2013-02-07T23:33:00Z">
              <w:r w:rsidRPr="00F2006F">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14:paraId="47D5C0C3" w14:textId="77777777" w:rsidR="006B550F" w:rsidRPr="00F2006F" w:rsidRDefault="006B550F" w:rsidP="00211C3F">
            <w:pPr>
              <w:autoSpaceDE w:val="0"/>
              <w:autoSpaceDN w:val="0"/>
              <w:adjustRightInd w:val="0"/>
              <w:spacing w:after="0" w:line="240" w:lineRule="auto"/>
              <w:rPr>
                <w:ins w:id="9938" w:author="Arjan" w:date="2013-02-07T23:33:00Z"/>
                <w:rFonts w:ascii="Arial" w:eastAsia="Times New Roman" w:hAnsi="Arial" w:cs="Arial"/>
                <w:color w:val="000000"/>
                <w:sz w:val="20"/>
                <w:szCs w:val="20"/>
              </w:rPr>
            </w:pPr>
            <w:ins w:id="9939" w:author="Arjan" w:date="2013-02-07T23:33:00Z">
              <w:r w:rsidRPr="00F2006F">
                <w:rPr>
                  <w:rFonts w:ascii="Arial" w:eastAsia="Times New Roman" w:hAnsi="Arial" w:cs="Arial"/>
                  <w:color w:val="000000"/>
                  <w:sz w:val="20"/>
                  <w:szCs w:val="20"/>
                </w:rPr>
                <w:t>Nee</w:t>
              </w:r>
            </w:ins>
          </w:p>
        </w:tc>
      </w:tr>
      <w:tr w:rsidR="006B550F" w:rsidRPr="00F2006F" w14:paraId="5C9C7F8F" w14:textId="77777777" w:rsidTr="00211C3F">
        <w:trPr>
          <w:trHeight w:val="230"/>
          <w:ins w:id="9940" w:author="Arjan" w:date="2013-02-07T23:33:00Z"/>
        </w:trPr>
        <w:tc>
          <w:tcPr>
            <w:tcW w:w="3690" w:type="dxa"/>
            <w:tcBorders>
              <w:top w:val="nil"/>
              <w:left w:val="nil"/>
              <w:bottom w:val="nil"/>
              <w:right w:val="nil"/>
            </w:tcBorders>
          </w:tcPr>
          <w:p w14:paraId="2E0E0A9E" w14:textId="77777777" w:rsidR="006B550F" w:rsidRPr="00F2006F" w:rsidRDefault="006B550F" w:rsidP="00211C3F">
            <w:pPr>
              <w:autoSpaceDE w:val="0"/>
              <w:autoSpaceDN w:val="0"/>
              <w:adjustRightInd w:val="0"/>
              <w:spacing w:after="0" w:line="240" w:lineRule="auto"/>
              <w:rPr>
                <w:ins w:id="994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6BBA13F5" w14:textId="77777777" w:rsidR="006B550F" w:rsidRPr="00F2006F" w:rsidRDefault="006B550F" w:rsidP="00211C3F">
            <w:pPr>
              <w:autoSpaceDE w:val="0"/>
              <w:autoSpaceDN w:val="0"/>
              <w:adjustRightInd w:val="0"/>
              <w:spacing w:after="0" w:line="240" w:lineRule="auto"/>
              <w:rPr>
                <w:ins w:id="9942" w:author="Arjan" w:date="2013-02-07T23:33:00Z"/>
                <w:rFonts w:ascii="Arial" w:eastAsia="Times New Roman" w:hAnsi="Arial" w:cs="Arial"/>
                <w:color w:val="000000"/>
                <w:sz w:val="20"/>
                <w:szCs w:val="20"/>
              </w:rPr>
            </w:pPr>
          </w:p>
        </w:tc>
      </w:tr>
      <w:tr w:rsidR="006B550F" w:rsidRPr="00F2006F" w14:paraId="7A256BA2" w14:textId="77777777" w:rsidTr="00211C3F">
        <w:trPr>
          <w:trHeight w:val="230"/>
          <w:ins w:id="9943" w:author="Arjan" w:date="2013-02-07T23:33:00Z"/>
        </w:trPr>
        <w:tc>
          <w:tcPr>
            <w:tcW w:w="3690" w:type="dxa"/>
            <w:tcBorders>
              <w:top w:val="nil"/>
              <w:left w:val="nil"/>
              <w:bottom w:val="nil"/>
              <w:right w:val="nil"/>
            </w:tcBorders>
          </w:tcPr>
          <w:p w14:paraId="7AD67DF7" w14:textId="77777777" w:rsidR="006B550F" w:rsidRPr="00F2006F" w:rsidRDefault="006B550F" w:rsidP="00211C3F">
            <w:pPr>
              <w:autoSpaceDE w:val="0"/>
              <w:autoSpaceDN w:val="0"/>
              <w:adjustRightInd w:val="0"/>
              <w:spacing w:after="0" w:line="240" w:lineRule="auto"/>
              <w:rPr>
                <w:ins w:id="9944" w:author="Arjan" w:date="2013-02-07T23:33:00Z"/>
                <w:rFonts w:ascii="Arial" w:eastAsia="Times New Roman" w:hAnsi="Arial" w:cs="Arial"/>
                <w:b/>
                <w:bCs/>
                <w:color w:val="000000"/>
                <w:sz w:val="20"/>
                <w:szCs w:val="20"/>
              </w:rPr>
            </w:pPr>
            <w:ins w:id="9945" w:author="Arjan" w:date="2013-02-07T23:33:00Z">
              <w:r w:rsidRPr="00F2006F">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14:paraId="11AB77F3" w14:textId="77777777" w:rsidR="006B550F" w:rsidRPr="00F2006F" w:rsidRDefault="006B550F" w:rsidP="00211C3F">
            <w:pPr>
              <w:autoSpaceDE w:val="0"/>
              <w:autoSpaceDN w:val="0"/>
              <w:adjustRightInd w:val="0"/>
              <w:spacing w:after="0" w:line="240" w:lineRule="auto"/>
              <w:rPr>
                <w:ins w:id="9946" w:author="Arjan" w:date="2013-02-07T23:33:00Z"/>
                <w:rFonts w:ascii="Arial" w:eastAsia="Times New Roman" w:hAnsi="Arial" w:cs="Arial"/>
                <w:color w:val="000000"/>
                <w:sz w:val="20"/>
                <w:szCs w:val="20"/>
              </w:rPr>
            </w:pPr>
            <w:ins w:id="9947" w:author="Arjan" w:date="2013-02-07T23:33:00Z">
              <w:r w:rsidRPr="00F2006F">
                <w:rPr>
                  <w:rFonts w:ascii="Arial" w:eastAsia="Times New Roman" w:hAnsi="Arial" w:cs="Arial"/>
                  <w:color w:val="000000"/>
                  <w:sz w:val="20"/>
                  <w:szCs w:val="20"/>
                </w:rPr>
                <w:t>Nee</w:t>
              </w:r>
            </w:ins>
          </w:p>
        </w:tc>
      </w:tr>
      <w:tr w:rsidR="006B550F" w:rsidRPr="00F2006F" w14:paraId="58767235" w14:textId="77777777" w:rsidTr="00211C3F">
        <w:trPr>
          <w:trHeight w:val="230"/>
          <w:ins w:id="9948" w:author="Arjan" w:date="2013-02-07T23:33:00Z"/>
        </w:trPr>
        <w:tc>
          <w:tcPr>
            <w:tcW w:w="3690" w:type="dxa"/>
            <w:tcBorders>
              <w:top w:val="nil"/>
              <w:left w:val="nil"/>
              <w:bottom w:val="nil"/>
              <w:right w:val="nil"/>
            </w:tcBorders>
          </w:tcPr>
          <w:p w14:paraId="089F1533" w14:textId="77777777" w:rsidR="006B550F" w:rsidRPr="00F2006F" w:rsidRDefault="006B550F" w:rsidP="00211C3F">
            <w:pPr>
              <w:autoSpaceDE w:val="0"/>
              <w:autoSpaceDN w:val="0"/>
              <w:adjustRightInd w:val="0"/>
              <w:spacing w:after="0" w:line="240" w:lineRule="auto"/>
              <w:rPr>
                <w:ins w:id="994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59FCF601" w14:textId="77777777" w:rsidR="006B550F" w:rsidRPr="00F2006F" w:rsidRDefault="006B550F" w:rsidP="00211C3F">
            <w:pPr>
              <w:autoSpaceDE w:val="0"/>
              <w:autoSpaceDN w:val="0"/>
              <w:adjustRightInd w:val="0"/>
              <w:spacing w:after="0" w:line="240" w:lineRule="auto"/>
              <w:rPr>
                <w:ins w:id="9950" w:author="Arjan" w:date="2013-02-07T23:33:00Z"/>
                <w:rFonts w:ascii="Arial" w:eastAsia="Times New Roman" w:hAnsi="Arial" w:cs="Arial"/>
                <w:b/>
                <w:bCs/>
                <w:color w:val="000000"/>
                <w:sz w:val="20"/>
                <w:szCs w:val="20"/>
              </w:rPr>
            </w:pPr>
          </w:p>
        </w:tc>
      </w:tr>
      <w:tr w:rsidR="006B550F" w:rsidRPr="00F2006F" w14:paraId="0F8958C2" w14:textId="77777777" w:rsidTr="00211C3F">
        <w:trPr>
          <w:trHeight w:val="230"/>
          <w:ins w:id="9951" w:author="Arjan" w:date="2013-02-07T23:33:00Z"/>
        </w:trPr>
        <w:tc>
          <w:tcPr>
            <w:tcW w:w="3690" w:type="dxa"/>
            <w:tcBorders>
              <w:top w:val="nil"/>
              <w:left w:val="nil"/>
              <w:bottom w:val="nil"/>
              <w:right w:val="nil"/>
            </w:tcBorders>
          </w:tcPr>
          <w:p w14:paraId="53084008" w14:textId="77777777" w:rsidR="006B550F" w:rsidRPr="00F2006F" w:rsidRDefault="006B550F" w:rsidP="00211C3F">
            <w:pPr>
              <w:autoSpaceDE w:val="0"/>
              <w:autoSpaceDN w:val="0"/>
              <w:adjustRightInd w:val="0"/>
              <w:spacing w:after="0" w:line="240" w:lineRule="auto"/>
              <w:rPr>
                <w:ins w:id="9952" w:author="Arjan" w:date="2013-02-07T23:33:00Z"/>
                <w:rFonts w:ascii="Arial" w:eastAsia="Times New Roman" w:hAnsi="Arial" w:cs="Arial"/>
                <w:color w:val="000000"/>
                <w:sz w:val="20"/>
                <w:szCs w:val="20"/>
              </w:rPr>
            </w:pPr>
            <w:ins w:id="9953" w:author="Arjan" w:date="2013-02-07T23:33:00Z">
              <w:r w:rsidRPr="00F2006F">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7E8D5881" w14:textId="77777777" w:rsidR="006B550F" w:rsidRPr="00F2006F" w:rsidRDefault="00DA5D93" w:rsidP="00211C3F">
            <w:pPr>
              <w:autoSpaceDE w:val="0"/>
              <w:autoSpaceDN w:val="0"/>
              <w:adjustRightInd w:val="0"/>
              <w:spacing w:after="0" w:line="240" w:lineRule="auto"/>
              <w:rPr>
                <w:ins w:id="9954" w:author="Arjan" w:date="2013-02-07T23:33:00Z"/>
                <w:rFonts w:ascii="Arial" w:eastAsia="Times New Roman" w:hAnsi="Arial" w:cs="Arial"/>
                <w:color w:val="000000"/>
                <w:sz w:val="20"/>
                <w:szCs w:val="20"/>
              </w:rPr>
            </w:pPr>
            <w:ins w:id="9955"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0</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14:paraId="29DB4E75" w14:textId="77777777" w:rsidTr="00211C3F">
        <w:trPr>
          <w:trHeight w:val="200"/>
          <w:ins w:id="9956" w:author="Arjan" w:date="2013-02-07T23:33:00Z"/>
        </w:trPr>
        <w:tc>
          <w:tcPr>
            <w:tcW w:w="3690" w:type="dxa"/>
            <w:tcBorders>
              <w:top w:val="nil"/>
              <w:left w:val="nil"/>
              <w:bottom w:val="nil"/>
              <w:right w:val="nil"/>
            </w:tcBorders>
          </w:tcPr>
          <w:p w14:paraId="231EC2C0" w14:textId="77777777" w:rsidR="006B550F" w:rsidRPr="00F2006F" w:rsidRDefault="006B550F" w:rsidP="00211C3F">
            <w:pPr>
              <w:autoSpaceDE w:val="0"/>
              <w:autoSpaceDN w:val="0"/>
              <w:adjustRightInd w:val="0"/>
              <w:spacing w:after="0" w:line="240" w:lineRule="auto"/>
              <w:rPr>
                <w:ins w:id="995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6E220308" w14:textId="77777777" w:rsidR="006B550F" w:rsidRPr="00F2006F" w:rsidRDefault="006B550F" w:rsidP="00211C3F">
            <w:pPr>
              <w:autoSpaceDE w:val="0"/>
              <w:autoSpaceDN w:val="0"/>
              <w:adjustRightInd w:val="0"/>
              <w:spacing w:after="0" w:line="240" w:lineRule="auto"/>
              <w:rPr>
                <w:ins w:id="9958" w:author="Arjan" w:date="2013-02-07T23:33:00Z"/>
                <w:rFonts w:ascii="Arial" w:eastAsia="Times New Roman" w:hAnsi="Arial" w:cs="Arial"/>
                <w:b/>
                <w:bCs/>
                <w:color w:val="000000"/>
                <w:sz w:val="20"/>
                <w:szCs w:val="20"/>
              </w:rPr>
            </w:pPr>
          </w:p>
        </w:tc>
      </w:tr>
      <w:tr w:rsidR="006B550F" w:rsidRPr="00F2006F" w14:paraId="0C0023CD" w14:textId="77777777" w:rsidTr="00211C3F">
        <w:trPr>
          <w:trHeight w:val="200"/>
          <w:ins w:id="9959" w:author="Arjan" w:date="2013-02-07T23:33:00Z"/>
        </w:trPr>
        <w:tc>
          <w:tcPr>
            <w:tcW w:w="3690" w:type="dxa"/>
            <w:tcBorders>
              <w:top w:val="nil"/>
              <w:left w:val="nil"/>
              <w:bottom w:val="nil"/>
              <w:right w:val="nil"/>
            </w:tcBorders>
          </w:tcPr>
          <w:p w14:paraId="5D5D9E6B" w14:textId="77777777" w:rsidR="006B550F" w:rsidRPr="00F2006F" w:rsidRDefault="006B550F" w:rsidP="00211C3F">
            <w:pPr>
              <w:autoSpaceDE w:val="0"/>
              <w:autoSpaceDN w:val="0"/>
              <w:adjustRightInd w:val="0"/>
              <w:spacing w:after="0" w:line="240" w:lineRule="auto"/>
              <w:rPr>
                <w:ins w:id="9960" w:author="Arjan" w:date="2013-02-07T23:33:00Z"/>
                <w:rFonts w:ascii="Arial" w:eastAsia="Times New Roman" w:hAnsi="Arial" w:cs="Arial"/>
                <w:color w:val="000000"/>
                <w:sz w:val="20"/>
                <w:szCs w:val="20"/>
              </w:rPr>
            </w:pPr>
            <w:ins w:id="9961"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6B934663" w14:textId="77777777" w:rsidR="006B550F" w:rsidRPr="00F2006F" w:rsidRDefault="006B550F" w:rsidP="00211C3F">
            <w:pPr>
              <w:autoSpaceDE w:val="0"/>
              <w:autoSpaceDN w:val="0"/>
              <w:adjustRightInd w:val="0"/>
              <w:spacing w:after="0" w:line="240" w:lineRule="auto"/>
              <w:rPr>
                <w:ins w:id="9962" w:author="Arjan" w:date="2013-02-07T23:33:00Z"/>
                <w:rFonts w:ascii="Arial" w:eastAsia="Times New Roman" w:hAnsi="Arial" w:cs="Arial"/>
                <w:color w:val="000000"/>
                <w:sz w:val="20"/>
                <w:szCs w:val="20"/>
              </w:rPr>
            </w:pPr>
            <w:ins w:id="9963" w:author="Arjan" w:date="2013-02-07T23:33:00Z">
              <w:r w:rsidRPr="00F2006F">
                <w:rPr>
                  <w:rFonts w:ascii="Arial" w:eastAsia="Times New Roman" w:hAnsi="Arial" w:cs="Arial"/>
                  <w:color w:val="000000"/>
                  <w:sz w:val="20"/>
                  <w:szCs w:val="20"/>
                </w:rPr>
                <w:t>Gemeentelijk basisgegeven</w:t>
              </w:r>
            </w:ins>
          </w:p>
        </w:tc>
      </w:tr>
      <w:tr w:rsidR="006B550F" w:rsidRPr="00F2006F" w14:paraId="58603AE2" w14:textId="77777777" w:rsidTr="00211C3F">
        <w:trPr>
          <w:trHeight w:val="230"/>
          <w:ins w:id="9964" w:author="Arjan" w:date="2013-02-07T23:33:00Z"/>
        </w:trPr>
        <w:tc>
          <w:tcPr>
            <w:tcW w:w="3690" w:type="dxa"/>
            <w:tcBorders>
              <w:top w:val="nil"/>
              <w:left w:val="nil"/>
              <w:bottom w:val="nil"/>
              <w:right w:val="nil"/>
            </w:tcBorders>
          </w:tcPr>
          <w:p w14:paraId="7C6A2F3C" w14:textId="77777777" w:rsidR="006B550F" w:rsidRPr="00F2006F" w:rsidRDefault="006B550F" w:rsidP="00211C3F">
            <w:pPr>
              <w:autoSpaceDE w:val="0"/>
              <w:autoSpaceDN w:val="0"/>
              <w:adjustRightInd w:val="0"/>
              <w:spacing w:after="0" w:line="240" w:lineRule="auto"/>
              <w:rPr>
                <w:ins w:id="996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10A300BE" w14:textId="77777777" w:rsidR="006B550F" w:rsidRPr="00F2006F" w:rsidRDefault="006B550F" w:rsidP="00211C3F">
            <w:pPr>
              <w:autoSpaceDE w:val="0"/>
              <w:autoSpaceDN w:val="0"/>
              <w:adjustRightInd w:val="0"/>
              <w:spacing w:after="0" w:line="240" w:lineRule="auto"/>
              <w:rPr>
                <w:ins w:id="9966" w:author="Arjan" w:date="2013-02-07T23:33:00Z"/>
                <w:rFonts w:ascii="Arial" w:eastAsia="Times New Roman" w:hAnsi="Arial" w:cs="Arial"/>
                <w:b/>
                <w:bCs/>
                <w:color w:val="000000"/>
                <w:sz w:val="20"/>
                <w:szCs w:val="20"/>
              </w:rPr>
            </w:pPr>
          </w:p>
        </w:tc>
      </w:tr>
      <w:tr w:rsidR="006B550F" w:rsidRPr="00CB22FF" w14:paraId="598E411B" w14:textId="77777777" w:rsidTr="00211C3F">
        <w:trPr>
          <w:trHeight w:val="230"/>
          <w:ins w:id="9967" w:author="Arjan" w:date="2013-02-07T23:33:00Z"/>
        </w:trPr>
        <w:tc>
          <w:tcPr>
            <w:tcW w:w="3690" w:type="dxa"/>
            <w:tcBorders>
              <w:top w:val="nil"/>
              <w:left w:val="nil"/>
              <w:bottom w:val="nil"/>
              <w:right w:val="nil"/>
            </w:tcBorders>
          </w:tcPr>
          <w:p w14:paraId="7EBFE356" w14:textId="77777777" w:rsidR="006B550F" w:rsidRPr="00F2006F" w:rsidRDefault="006B550F" w:rsidP="00211C3F">
            <w:pPr>
              <w:autoSpaceDE w:val="0"/>
              <w:autoSpaceDN w:val="0"/>
              <w:adjustRightInd w:val="0"/>
              <w:spacing w:after="0" w:line="240" w:lineRule="auto"/>
              <w:rPr>
                <w:ins w:id="9968" w:author="Arjan" w:date="2013-02-07T23:33:00Z"/>
                <w:rFonts w:ascii="Arial" w:eastAsia="Times New Roman" w:hAnsi="Arial" w:cs="Arial"/>
                <w:color w:val="000000"/>
                <w:sz w:val="20"/>
                <w:szCs w:val="20"/>
              </w:rPr>
            </w:pPr>
            <w:ins w:id="9969"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14:paraId="22816862" w14:textId="77777777" w:rsidR="006B550F" w:rsidRPr="00DD0F4F" w:rsidRDefault="006B550F" w:rsidP="00211C3F">
            <w:pPr>
              <w:autoSpaceDE w:val="0"/>
              <w:autoSpaceDN w:val="0"/>
              <w:adjustRightInd w:val="0"/>
              <w:spacing w:after="0" w:line="240" w:lineRule="auto"/>
              <w:rPr>
                <w:ins w:id="9970" w:author="Arjan" w:date="2013-02-07T23:33:00Z"/>
                <w:rFonts w:ascii="Arial" w:eastAsia="Times New Roman" w:hAnsi="Arial" w:cs="Arial"/>
                <w:color w:val="000000"/>
                <w:sz w:val="20"/>
                <w:szCs w:val="20"/>
                <w:lang w:val="nl-NL"/>
              </w:rPr>
            </w:pPr>
            <w:ins w:id="9971" w:author="Arjan" w:date="2013-02-07T23:33:00Z">
              <w:r w:rsidRPr="00DD0F4F">
                <w:rPr>
                  <w:rFonts w:ascii="Arial" w:eastAsia="Times New Roman" w:hAnsi="Arial" w:cs="Arial"/>
                  <w:color w:val="000000"/>
                  <w:sz w:val="20"/>
                  <w:szCs w:val="20"/>
                  <w:lang w:val="nl-NL"/>
                </w:rPr>
                <w:t>De identificatie is van een waarde voorzien zogauw als de, voor de gerelateerde zaak verantwoordelijke, organisatie die identficatie heeft kenbaar gemaakt bij de organisatie die verantwoordelijk is voor de onderhanden zaak.</w:t>
              </w:r>
            </w:ins>
          </w:p>
        </w:tc>
      </w:tr>
    </w:tbl>
    <w:p w14:paraId="416489EA" w14:textId="77777777" w:rsidR="006B550F" w:rsidRPr="00DD0F4F" w:rsidRDefault="00DA5D93" w:rsidP="006B550F">
      <w:pPr>
        <w:autoSpaceDE w:val="0"/>
        <w:autoSpaceDN w:val="0"/>
        <w:adjustRightInd w:val="0"/>
        <w:spacing w:before="240" w:after="60" w:line="240" w:lineRule="auto"/>
        <w:outlineLvl w:val="3"/>
        <w:rPr>
          <w:ins w:id="9972" w:author="Arjan" w:date="2013-02-07T23:33:00Z"/>
          <w:rFonts w:ascii="Arial" w:eastAsia="Times New Roman" w:hAnsi="Arial" w:cs="Arial"/>
          <w:b/>
          <w:bCs/>
          <w:color w:val="004080"/>
          <w:sz w:val="24"/>
          <w:szCs w:val="24"/>
          <w:lang w:val="nl-NL"/>
        </w:rPr>
      </w:pPr>
      <w:ins w:id="9973"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Zaaktypecode</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14:paraId="59F1DC82" w14:textId="77777777" w:rsidTr="00211C3F">
        <w:trPr>
          <w:trHeight w:val="230"/>
          <w:ins w:id="9974" w:author="Arjan" w:date="2013-02-07T23:33:00Z"/>
        </w:trPr>
        <w:tc>
          <w:tcPr>
            <w:tcW w:w="3690" w:type="dxa"/>
            <w:tcBorders>
              <w:top w:val="nil"/>
              <w:left w:val="nil"/>
              <w:bottom w:val="nil"/>
              <w:right w:val="nil"/>
            </w:tcBorders>
          </w:tcPr>
          <w:p w14:paraId="490BBF6F" w14:textId="77777777" w:rsidR="006B550F" w:rsidRPr="00F2006F" w:rsidRDefault="006B550F" w:rsidP="00211C3F">
            <w:pPr>
              <w:autoSpaceDE w:val="0"/>
              <w:autoSpaceDN w:val="0"/>
              <w:adjustRightInd w:val="0"/>
              <w:spacing w:after="0" w:line="240" w:lineRule="auto"/>
              <w:rPr>
                <w:ins w:id="9975" w:author="Arjan" w:date="2013-02-07T23:33:00Z"/>
                <w:rFonts w:ascii="Arial" w:eastAsia="Times New Roman" w:hAnsi="Arial" w:cs="Arial"/>
                <w:color w:val="000000"/>
                <w:sz w:val="20"/>
                <w:szCs w:val="20"/>
              </w:rPr>
            </w:pPr>
            <w:ins w:id="9976"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14:paraId="62BBCE9A" w14:textId="77777777" w:rsidR="006B550F" w:rsidRPr="00F2006F" w:rsidRDefault="00DA5D93" w:rsidP="00211C3F">
            <w:pPr>
              <w:autoSpaceDE w:val="0"/>
              <w:autoSpaceDN w:val="0"/>
              <w:adjustRightInd w:val="0"/>
              <w:spacing w:after="0" w:line="240" w:lineRule="auto"/>
              <w:rPr>
                <w:ins w:id="9977" w:author="Arjan" w:date="2013-02-07T23:33:00Z"/>
                <w:rFonts w:ascii="Arial" w:eastAsia="Times New Roman" w:hAnsi="Arial" w:cs="Arial"/>
                <w:color w:val="000000"/>
                <w:sz w:val="20"/>
                <w:szCs w:val="20"/>
              </w:rPr>
            </w:pPr>
            <w:ins w:id="9978"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Zaaktypecode</w:t>
              </w:r>
              <w:r w:rsidRPr="00F2006F">
                <w:rPr>
                  <w:rFonts w:ascii="Arial" w:hAnsi="Arial" w:cs="Arial"/>
                  <w:sz w:val="20"/>
                  <w:szCs w:val="20"/>
                  <w:lang w:val="en-AU"/>
                </w:rPr>
                <w:fldChar w:fldCharType="end"/>
              </w:r>
            </w:ins>
          </w:p>
        </w:tc>
      </w:tr>
      <w:tr w:rsidR="006B550F" w:rsidRPr="00F2006F" w14:paraId="03E57971" w14:textId="77777777" w:rsidTr="00211C3F">
        <w:trPr>
          <w:ins w:id="9979" w:author="Arjan" w:date="2013-02-07T23:33:00Z"/>
        </w:trPr>
        <w:tc>
          <w:tcPr>
            <w:tcW w:w="3690" w:type="dxa"/>
            <w:tcBorders>
              <w:top w:val="nil"/>
              <w:left w:val="nil"/>
              <w:bottom w:val="nil"/>
              <w:right w:val="nil"/>
            </w:tcBorders>
          </w:tcPr>
          <w:p w14:paraId="2EA55D04" w14:textId="77777777" w:rsidR="006B550F" w:rsidRPr="00F2006F" w:rsidRDefault="006B550F" w:rsidP="00211C3F">
            <w:pPr>
              <w:autoSpaceDE w:val="0"/>
              <w:autoSpaceDN w:val="0"/>
              <w:adjustRightInd w:val="0"/>
              <w:spacing w:after="0" w:line="240" w:lineRule="auto"/>
              <w:rPr>
                <w:ins w:id="998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18EE2A9D" w14:textId="77777777" w:rsidR="006B550F" w:rsidRPr="00F2006F" w:rsidRDefault="006B550F" w:rsidP="00211C3F">
            <w:pPr>
              <w:autoSpaceDE w:val="0"/>
              <w:autoSpaceDN w:val="0"/>
              <w:adjustRightInd w:val="0"/>
              <w:spacing w:after="0" w:line="240" w:lineRule="auto"/>
              <w:rPr>
                <w:ins w:id="9981" w:author="Arjan" w:date="2013-02-07T23:33:00Z"/>
                <w:rFonts w:ascii="Arial" w:eastAsia="Times New Roman" w:hAnsi="Arial" w:cs="Arial"/>
                <w:b/>
                <w:bCs/>
                <w:color w:val="000000"/>
                <w:sz w:val="20"/>
                <w:szCs w:val="20"/>
              </w:rPr>
            </w:pPr>
          </w:p>
        </w:tc>
      </w:tr>
      <w:tr w:rsidR="006B550F" w:rsidRPr="00F2006F" w14:paraId="6FAF29D8" w14:textId="77777777" w:rsidTr="00211C3F">
        <w:trPr>
          <w:ins w:id="9982" w:author="Arjan" w:date="2013-02-07T23:33:00Z"/>
        </w:trPr>
        <w:tc>
          <w:tcPr>
            <w:tcW w:w="3690" w:type="dxa"/>
            <w:tcBorders>
              <w:top w:val="nil"/>
              <w:left w:val="nil"/>
              <w:bottom w:val="nil"/>
              <w:right w:val="nil"/>
            </w:tcBorders>
          </w:tcPr>
          <w:p w14:paraId="1570A491" w14:textId="77777777" w:rsidR="006B550F" w:rsidRPr="00F2006F" w:rsidRDefault="006B550F" w:rsidP="00211C3F">
            <w:pPr>
              <w:autoSpaceDE w:val="0"/>
              <w:autoSpaceDN w:val="0"/>
              <w:adjustRightInd w:val="0"/>
              <w:spacing w:after="0" w:line="240" w:lineRule="auto"/>
              <w:rPr>
                <w:ins w:id="9983" w:author="Arjan" w:date="2013-02-07T23:33:00Z"/>
                <w:rFonts w:ascii="Arial" w:eastAsia="Times New Roman" w:hAnsi="Arial" w:cs="Arial"/>
                <w:color w:val="000000"/>
                <w:sz w:val="20"/>
                <w:szCs w:val="20"/>
              </w:rPr>
            </w:pPr>
            <w:ins w:id="9984"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14:paraId="1D661137" w14:textId="77777777" w:rsidR="006B550F" w:rsidRPr="00F2006F" w:rsidRDefault="006B550F" w:rsidP="00211C3F">
            <w:pPr>
              <w:autoSpaceDE w:val="0"/>
              <w:autoSpaceDN w:val="0"/>
              <w:adjustRightInd w:val="0"/>
              <w:spacing w:after="0" w:line="240" w:lineRule="auto"/>
              <w:rPr>
                <w:ins w:id="9985" w:author="Arjan" w:date="2013-02-07T23:33:00Z"/>
                <w:rFonts w:ascii="Arial" w:eastAsia="Times New Roman" w:hAnsi="Arial" w:cs="Arial"/>
                <w:color w:val="000000"/>
                <w:sz w:val="20"/>
                <w:szCs w:val="20"/>
              </w:rPr>
            </w:pPr>
            <w:ins w:id="9986" w:author="Arjan" w:date="2013-02-07T23:33:00Z">
              <w:r w:rsidRPr="00F2006F">
                <w:rPr>
                  <w:rFonts w:ascii="Arial" w:eastAsia="Times New Roman" w:hAnsi="Arial" w:cs="Arial"/>
                  <w:color w:val="000000"/>
                  <w:sz w:val="20"/>
                  <w:szCs w:val="20"/>
                </w:rPr>
                <w:t>KING</w:t>
              </w:r>
            </w:ins>
          </w:p>
        </w:tc>
      </w:tr>
      <w:tr w:rsidR="006B550F" w:rsidRPr="00F2006F" w14:paraId="60289A72" w14:textId="77777777" w:rsidTr="00211C3F">
        <w:trPr>
          <w:ins w:id="9987" w:author="Arjan" w:date="2013-02-07T23:33:00Z"/>
        </w:trPr>
        <w:tc>
          <w:tcPr>
            <w:tcW w:w="3690" w:type="dxa"/>
            <w:tcBorders>
              <w:top w:val="nil"/>
              <w:left w:val="nil"/>
              <w:bottom w:val="nil"/>
              <w:right w:val="nil"/>
            </w:tcBorders>
          </w:tcPr>
          <w:p w14:paraId="2DE52C85" w14:textId="77777777" w:rsidR="006B550F" w:rsidRPr="00F2006F" w:rsidRDefault="006B550F" w:rsidP="00211C3F">
            <w:pPr>
              <w:autoSpaceDE w:val="0"/>
              <w:autoSpaceDN w:val="0"/>
              <w:adjustRightInd w:val="0"/>
              <w:spacing w:after="0" w:line="240" w:lineRule="auto"/>
              <w:rPr>
                <w:ins w:id="998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4BE9B744" w14:textId="77777777" w:rsidR="006B550F" w:rsidRPr="00F2006F" w:rsidRDefault="006B550F" w:rsidP="00211C3F">
            <w:pPr>
              <w:autoSpaceDE w:val="0"/>
              <w:autoSpaceDN w:val="0"/>
              <w:adjustRightInd w:val="0"/>
              <w:spacing w:after="0" w:line="240" w:lineRule="auto"/>
              <w:rPr>
                <w:ins w:id="9989" w:author="Arjan" w:date="2013-02-07T23:33:00Z"/>
                <w:rFonts w:ascii="Arial" w:eastAsia="Times New Roman" w:hAnsi="Arial" w:cs="Arial"/>
                <w:b/>
                <w:bCs/>
                <w:color w:val="000000"/>
                <w:sz w:val="20"/>
                <w:szCs w:val="20"/>
              </w:rPr>
            </w:pPr>
          </w:p>
        </w:tc>
      </w:tr>
      <w:tr w:rsidR="006B550F" w:rsidRPr="00F2006F" w14:paraId="0D08D7E4" w14:textId="77777777" w:rsidTr="00211C3F">
        <w:trPr>
          <w:ins w:id="9990" w:author="Arjan" w:date="2013-02-07T23:33:00Z"/>
        </w:trPr>
        <w:tc>
          <w:tcPr>
            <w:tcW w:w="3690" w:type="dxa"/>
            <w:tcBorders>
              <w:top w:val="nil"/>
              <w:left w:val="nil"/>
              <w:bottom w:val="nil"/>
              <w:right w:val="nil"/>
            </w:tcBorders>
          </w:tcPr>
          <w:p w14:paraId="10B9F317" w14:textId="77777777" w:rsidR="006B550F" w:rsidRPr="00F2006F" w:rsidRDefault="006B550F" w:rsidP="00211C3F">
            <w:pPr>
              <w:autoSpaceDE w:val="0"/>
              <w:autoSpaceDN w:val="0"/>
              <w:adjustRightInd w:val="0"/>
              <w:spacing w:after="0" w:line="240" w:lineRule="auto"/>
              <w:rPr>
                <w:ins w:id="9991" w:author="Arjan" w:date="2013-02-07T23:33:00Z"/>
                <w:rFonts w:ascii="Arial" w:eastAsia="Times New Roman" w:hAnsi="Arial" w:cs="Arial"/>
                <w:color w:val="000000"/>
                <w:sz w:val="20"/>
                <w:szCs w:val="20"/>
              </w:rPr>
            </w:pPr>
            <w:ins w:id="9992"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14:paraId="48AF6D81" w14:textId="77777777" w:rsidR="006B550F" w:rsidRPr="00F2006F" w:rsidRDefault="006B550F" w:rsidP="00211C3F">
            <w:pPr>
              <w:autoSpaceDE w:val="0"/>
              <w:autoSpaceDN w:val="0"/>
              <w:adjustRightInd w:val="0"/>
              <w:spacing w:after="0" w:line="240" w:lineRule="auto"/>
              <w:rPr>
                <w:ins w:id="9993" w:author="Arjan" w:date="2013-02-07T23:33:00Z"/>
                <w:rFonts w:ascii="Arial" w:eastAsia="Times New Roman" w:hAnsi="Arial" w:cs="Arial"/>
                <w:color w:val="000000"/>
                <w:sz w:val="20"/>
                <w:szCs w:val="20"/>
              </w:rPr>
            </w:pPr>
          </w:p>
        </w:tc>
      </w:tr>
      <w:tr w:rsidR="006B550F" w:rsidRPr="00F2006F" w14:paraId="451D6DEA" w14:textId="77777777" w:rsidTr="00211C3F">
        <w:trPr>
          <w:ins w:id="9994" w:author="Arjan" w:date="2013-02-07T23:33:00Z"/>
        </w:trPr>
        <w:tc>
          <w:tcPr>
            <w:tcW w:w="3690" w:type="dxa"/>
            <w:tcBorders>
              <w:top w:val="nil"/>
              <w:left w:val="nil"/>
              <w:bottom w:val="nil"/>
              <w:right w:val="nil"/>
            </w:tcBorders>
          </w:tcPr>
          <w:p w14:paraId="274EFA21" w14:textId="77777777" w:rsidR="006B550F" w:rsidRPr="00F2006F" w:rsidRDefault="006B550F" w:rsidP="00211C3F">
            <w:pPr>
              <w:autoSpaceDE w:val="0"/>
              <w:autoSpaceDN w:val="0"/>
              <w:adjustRightInd w:val="0"/>
              <w:spacing w:after="0" w:line="240" w:lineRule="auto"/>
              <w:rPr>
                <w:ins w:id="999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1BDE9596" w14:textId="77777777" w:rsidR="006B550F" w:rsidRPr="00F2006F" w:rsidRDefault="006B550F" w:rsidP="00211C3F">
            <w:pPr>
              <w:autoSpaceDE w:val="0"/>
              <w:autoSpaceDN w:val="0"/>
              <w:adjustRightInd w:val="0"/>
              <w:spacing w:after="0" w:line="240" w:lineRule="auto"/>
              <w:rPr>
                <w:ins w:id="9996" w:author="Arjan" w:date="2013-02-07T23:33:00Z"/>
                <w:rFonts w:ascii="Arial" w:eastAsia="Times New Roman" w:hAnsi="Arial" w:cs="Arial"/>
                <w:b/>
                <w:bCs/>
                <w:color w:val="000000"/>
                <w:sz w:val="20"/>
                <w:szCs w:val="20"/>
              </w:rPr>
            </w:pPr>
          </w:p>
        </w:tc>
      </w:tr>
      <w:tr w:rsidR="006B550F" w:rsidRPr="00F2006F" w14:paraId="1DF6EA30" w14:textId="77777777" w:rsidTr="00211C3F">
        <w:trPr>
          <w:trHeight w:val="335"/>
          <w:ins w:id="9997" w:author="Arjan" w:date="2013-02-07T23:33:00Z"/>
        </w:trPr>
        <w:tc>
          <w:tcPr>
            <w:tcW w:w="3690" w:type="dxa"/>
            <w:tcBorders>
              <w:top w:val="nil"/>
              <w:left w:val="nil"/>
              <w:bottom w:val="nil"/>
              <w:right w:val="nil"/>
            </w:tcBorders>
          </w:tcPr>
          <w:p w14:paraId="150E7C5B" w14:textId="77777777" w:rsidR="006B550F" w:rsidRPr="00F2006F" w:rsidRDefault="006B550F" w:rsidP="00211C3F">
            <w:pPr>
              <w:autoSpaceDE w:val="0"/>
              <w:autoSpaceDN w:val="0"/>
              <w:adjustRightInd w:val="0"/>
              <w:spacing w:after="0" w:line="240" w:lineRule="auto"/>
              <w:rPr>
                <w:ins w:id="9998" w:author="Arjan" w:date="2013-02-07T23:33:00Z"/>
                <w:rFonts w:ascii="Arial" w:eastAsia="Times New Roman" w:hAnsi="Arial" w:cs="Arial"/>
                <w:color w:val="000000"/>
                <w:sz w:val="20"/>
                <w:szCs w:val="20"/>
              </w:rPr>
            </w:pPr>
            <w:ins w:id="9999" w:author="Arjan" w:date="2013-02-07T23:33:00Z">
              <w:r w:rsidRPr="00F2006F">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14:paraId="67C57A6F" w14:textId="77777777" w:rsidR="006B550F" w:rsidRPr="00F2006F" w:rsidRDefault="00DA5D93" w:rsidP="00211C3F">
            <w:pPr>
              <w:autoSpaceDE w:val="0"/>
              <w:autoSpaceDN w:val="0"/>
              <w:adjustRightInd w:val="0"/>
              <w:spacing w:after="0" w:line="240" w:lineRule="auto"/>
              <w:rPr>
                <w:ins w:id="10000" w:author="Arjan" w:date="2013-02-07T23:33:00Z"/>
                <w:rFonts w:ascii="Arial" w:eastAsia="Times New Roman" w:hAnsi="Arial" w:cs="Arial"/>
                <w:color w:val="000000"/>
                <w:sz w:val="20"/>
                <w:szCs w:val="20"/>
              </w:rPr>
            </w:pPr>
            <w:ins w:id="10001"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zaaktypecode</w:t>
              </w:r>
              <w:r w:rsidRPr="00F2006F">
                <w:rPr>
                  <w:rFonts w:ascii="Arial" w:hAnsi="Arial" w:cs="Arial"/>
                  <w:sz w:val="20"/>
                  <w:szCs w:val="20"/>
                  <w:lang w:val="en-AU"/>
                </w:rPr>
                <w:fldChar w:fldCharType="end"/>
              </w:r>
            </w:ins>
          </w:p>
        </w:tc>
      </w:tr>
      <w:tr w:rsidR="006B550F" w:rsidRPr="00F2006F" w14:paraId="732B3E41" w14:textId="77777777" w:rsidTr="00211C3F">
        <w:trPr>
          <w:trHeight w:val="215"/>
          <w:ins w:id="10002" w:author="Arjan" w:date="2013-02-07T23:33:00Z"/>
        </w:trPr>
        <w:tc>
          <w:tcPr>
            <w:tcW w:w="3690" w:type="dxa"/>
            <w:tcBorders>
              <w:top w:val="nil"/>
              <w:left w:val="nil"/>
              <w:bottom w:val="nil"/>
              <w:right w:val="nil"/>
            </w:tcBorders>
          </w:tcPr>
          <w:p w14:paraId="24830290" w14:textId="77777777" w:rsidR="006B550F" w:rsidRPr="00F2006F" w:rsidRDefault="006B550F" w:rsidP="00211C3F">
            <w:pPr>
              <w:autoSpaceDE w:val="0"/>
              <w:autoSpaceDN w:val="0"/>
              <w:adjustRightInd w:val="0"/>
              <w:spacing w:after="0" w:line="240" w:lineRule="auto"/>
              <w:rPr>
                <w:ins w:id="1000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510620F5" w14:textId="77777777" w:rsidR="006B550F" w:rsidRPr="00F2006F" w:rsidRDefault="006B550F" w:rsidP="00211C3F">
            <w:pPr>
              <w:autoSpaceDE w:val="0"/>
              <w:autoSpaceDN w:val="0"/>
              <w:adjustRightInd w:val="0"/>
              <w:spacing w:after="0" w:line="240" w:lineRule="auto"/>
              <w:rPr>
                <w:ins w:id="10004" w:author="Arjan" w:date="2013-02-07T23:33:00Z"/>
                <w:rFonts w:ascii="Arial" w:eastAsia="Times New Roman" w:hAnsi="Arial" w:cs="Arial"/>
                <w:b/>
                <w:bCs/>
                <w:color w:val="000000"/>
                <w:sz w:val="20"/>
                <w:szCs w:val="20"/>
              </w:rPr>
            </w:pPr>
          </w:p>
        </w:tc>
      </w:tr>
      <w:tr w:rsidR="006B550F" w:rsidRPr="00CB22FF" w14:paraId="0494E3FD" w14:textId="77777777" w:rsidTr="00211C3F">
        <w:trPr>
          <w:trHeight w:val="215"/>
          <w:ins w:id="10005" w:author="Arjan" w:date="2013-02-07T23:33:00Z"/>
        </w:trPr>
        <w:tc>
          <w:tcPr>
            <w:tcW w:w="3690" w:type="dxa"/>
            <w:tcBorders>
              <w:top w:val="nil"/>
              <w:left w:val="nil"/>
              <w:bottom w:val="nil"/>
              <w:right w:val="nil"/>
            </w:tcBorders>
          </w:tcPr>
          <w:p w14:paraId="5D0028FD" w14:textId="77777777" w:rsidR="006B550F" w:rsidRPr="00F2006F" w:rsidRDefault="006B550F" w:rsidP="00211C3F">
            <w:pPr>
              <w:autoSpaceDE w:val="0"/>
              <w:autoSpaceDN w:val="0"/>
              <w:adjustRightInd w:val="0"/>
              <w:spacing w:after="0" w:line="240" w:lineRule="auto"/>
              <w:rPr>
                <w:ins w:id="10006" w:author="Arjan" w:date="2013-02-07T23:33:00Z"/>
                <w:rFonts w:ascii="Arial" w:eastAsia="Times New Roman" w:hAnsi="Arial" w:cs="Arial"/>
                <w:color w:val="000000"/>
                <w:sz w:val="20"/>
                <w:szCs w:val="20"/>
              </w:rPr>
            </w:pPr>
            <w:ins w:id="10007"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14:paraId="6A3168F8" w14:textId="77777777" w:rsidR="006B550F" w:rsidRPr="00DD0F4F" w:rsidRDefault="00DA5D93" w:rsidP="00211C3F">
            <w:pPr>
              <w:autoSpaceDE w:val="0"/>
              <w:autoSpaceDN w:val="0"/>
              <w:adjustRightInd w:val="0"/>
              <w:spacing w:after="0" w:line="240" w:lineRule="auto"/>
              <w:rPr>
                <w:ins w:id="10008" w:author="Arjan" w:date="2013-02-07T23:33:00Z"/>
                <w:rFonts w:ascii="Arial" w:eastAsia="Times New Roman" w:hAnsi="Arial" w:cs="Arial"/>
                <w:color w:val="000000"/>
                <w:sz w:val="20"/>
                <w:szCs w:val="20"/>
                <w:lang w:val="nl-NL"/>
              </w:rPr>
            </w:pPr>
            <w:ins w:id="10009"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separate"/>
              </w:r>
              <w:r w:rsidR="006B550F" w:rsidRPr="00DD0F4F">
                <w:rPr>
                  <w:rFonts w:ascii="Arial" w:eastAsia="Times New Roman" w:hAnsi="Arial" w:cs="Arial"/>
                  <w:color w:val="000000"/>
                  <w:sz w:val="20"/>
                  <w:szCs w:val="20"/>
                  <w:lang w:val="nl-NL"/>
                </w:rPr>
                <w:t>De algemeen gehanteerde code van de aard van ZAAKen van het ZAAKTYPE waartoe de gerelateerde zaak behoort</w:t>
              </w:r>
              <w:r w:rsidRPr="00F2006F">
                <w:rPr>
                  <w:rFonts w:ascii="Arial" w:hAnsi="Arial" w:cs="Arial"/>
                  <w:sz w:val="20"/>
                  <w:szCs w:val="20"/>
                  <w:lang w:val="en-AU"/>
                </w:rPr>
                <w:fldChar w:fldCharType="end"/>
              </w:r>
            </w:ins>
          </w:p>
        </w:tc>
      </w:tr>
      <w:tr w:rsidR="006B550F" w:rsidRPr="00CB22FF" w14:paraId="1915805C" w14:textId="77777777" w:rsidTr="00211C3F">
        <w:trPr>
          <w:trHeight w:val="230"/>
          <w:ins w:id="10010" w:author="Arjan" w:date="2013-02-07T23:33:00Z"/>
        </w:trPr>
        <w:tc>
          <w:tcPr>
            <w:tcW w:w="3690" w:type="dxa"/>
            <w:tcBorders>
              <w:top w:val="nil"/>
              <w:left w:val="nil"/>
              <w:bottom w:val="nil"/>
              <w:right w:val="nil"/>
            </w:tcBorders>
          </w:tcPr>
          <w:p w14:paraId="5EFB17FB" w14:textId="77777777" w:rsidR="006B550F" w:rsidRPr="00DD0F4F" w:rsidRDefault="006B550F" w:rsidP="00211C3F">
            <w:pPr>
              <w:autoSpaceDE w:val="0"/>
              <w:autoSpaceDN w:val="0"/>
              <w:adjustRightInd w:val="0"/>
              <w:spacing w:after="0" w:line="240" w:lineRule="auto"/>
              <w:rPr>
                <w:ins w:id="10011"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61D3E56D" w14:textId="77777777" w:rsidR="006B550F" w:rsidRPr="00DD0F4F" w:rsidRDefault="006B550F" w:rsidP="00211C3F">
            <w:pPr>
              <w:autoSpaceDE w:val="0"/>
              <w:autoSpaceDN w:val="0"/>
              <w:adjustRightInd w:val="0"/>
              <w:spacing w:after="0" w:line="240" w:lineRule="auto"/>
              <w:rPr>
                <w:ins w:id="10012" w:author="Arjan" w:date="2013-02-07T23:33:00Z"/>
                <w:rFonts w:ascii="Arial" w:eastAsia="Times New Roman" w:hAnsi="Arial" w:cs="Arial"/>
                <w:b/>
                <w:bCs/>
                <w:color w:val="000000"/>
                <w:sz w:val="20"/>
                <w:szCs w:val="20"/>
                <w:lang w:val="nl-NL"/>
              </w:rPr>
            </w:pPr>
          </w:p>
        </w:tc>
      </w:tr>
      <w:tr w:rsidR="006B550F" w:rsidRPr="00F2006F" w14:paraId="403D142B" w14:textId="77777777" w:rsidTr="00211C3F">
        <w:trPr>
          <w:trHeight w:val="230"/>
          <w:ins w:id="10013" w:author="Arjan" w:date="2013-02-07T23:33:00Z"/>
        </w:trPr>
        <w:tc>
          <w:tcPr>
            <w:tcW w:w="3690" w:type="dxa"/>
            <w:tcBorders>
              <w:top w:val="nil"/>
              <w:left w:val="nil"/>
              <w:bottom w:val="nil"/>
              <w:right w:val="nil"/>
            </w:tcBorders>
          </w:tcPr>
          <w:p w14:paraId="68EA0344" w14:textId="77777777" w:rsidR="006B550F" w:rsidRPr="00F2006F" w:rsidRDefault="006B550F" w:rsidP="00211C3F">
            <w:pPr>
              <w:autoSpaceDE w:val="0"/>
              <w:autoSpaceDN w:val="0"/>
              <w:adjustRightInd w:val="0"/>
              <w:spacing w:after="0" w:line="240" w:lineRule="auto"/>
              <w:rPr>
                <w:ins w:id="10014" w:author="Arjan" w:date="2013-02-07T23:33:00Z"/>
                <w:rFonts w:ascii="Arial" w:eastAsia="Times New Roman" w:hAnsi="Arial" w:cs="Arial"/>
                <w:color w:val="000000"/>
                <w:sz w:val="20"/>
                <w:szCs w:val="20"/>
              </w:rPr>
            </w:pPr>
            <w:ins w:id="10015"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14:paraId="748C2A3B" w14:textId="77777777" w:rsidR="006B550F" w:rsidRPr="00F2006F" w:rsidRDefault="006B550F" w:rsidP="00211C3F">
            <w:pPr>
              <w:autoSpaceDE w:val="0"/>
              <w:autoSpaceDN w:val="0"/>
              <w:adjustRightInd w:val="0"/>
              <w:spacing w:after="0" w:line="240" w:lineRule="auto"/>
              <w:rPr>
                <w:ins w:id="10016" w:author="Arjan" w:date="2013-02-07T23:33:00Z"/>
                <w:rFonts w:ascii="Arial" w:eastAsia="Times New Roman" w:hAnsi="Arial" w:cs="Arial"/>
                <w:color w:val="000000"/>
                <w:sz w:val="20"/>
                <w:szCs w:val="20"/>
              </w:rPr>
            </w:pPr>
            <w:ins w:id="10017" w:author="Arjan" w:date="2013-02-07T23:33:00Z">
              <w:r w:rsidRPr="00F2006F">
                <w:rPr>
                  <w:rFonts w:ascii="Arial" w:eastAsia="Times New Roman" w:hAnsi="Arial" w:cs="Arial"/>
                  <w:color w:val="000000"/>
                  <w:sz w:val="20"/>
                  <w:szCs w:val="20"/>
                </w:rPr>
                <w:t>KING</w:t>
              </w:r>
            </w:ins>
          </w:p>
        </w:tc>
      </w:tr>
      <w:tr w:rsidR="006B550F" w:rsidRPr="00F2006F" w14:paraId="048908C5" w14:textId="77777777" w:rsidTr="00211C3F">
        <w:trPr>
          <w:ins w:id="10018" w:author="Arjan" w:date="2013-02-07T23:33:00Z"/>
        </w:trPr>
        <w:tc>
          <w:tcPr>
            <w:tcW w:w="3690" w:type="dxa"/>
            <w:tcBorders>
              <w:top w:val="nil"/>
              <w:left w:val="nil"/>
              <w:bottom w:val="nil"/>
              <w:right w:val="nil"/>
            </w:tcBorders>
          </w:tcPr>
          <w:p w14:paraId="023B7D7B" w14:textId="77777777" w:rsidR="006B550F" w:rsidRPr="00F2006F" w:rsidRDefault="006B550F" w:rsidP="00211C3F">
            <w:pPr>
              <w:autoSpaceDE w:val="0"/>
              <w:autoSpaceDN w:val="0"/>
              <w:adjustRightInd w:val="0"/>
              <w:spacing w:after="0" w:line="240" w:lineRule="auto"/>
              <w:rPr>
                <w:ins w:id="1001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3F499294" w14:textId="77777777" w:rsidR="006B550F" w:rsidRPr="00F2006F" w:rsidRDefault="006B550F" w:rsidP="00211C3F">
            <w:pPr>
              <w:autoSpaceDE w:val="0"/>
              <w:autoSpaceDN w:val="0"/>
              <w:adjustRightInd w:val="0"/>
              <w:spacing w:after="0" w:line="240" w:lineRule="auto"/>
              <w:rPr>
                <w:ins w:id="10020" w:author="Arjan" w:date="2013-02-07T23:33:00Z"/>
                <w:rFonts w:ascii="Arial" w:eastAsia="Times New Roman" w:hAnsi="Arial" w:cs="Arial"/>
                <w:b/>
                <w:bCs/>
                <w:color w:val="000000"/>
                <w:sz w:val="20"/>
                <w:szCs w:val="20"/>
              </w:rPr>
            </w:pPr>
          </w:p>
        </w:tc>
      </w:tr>
      <w:tr w:rsidR="006B550F" w:rsidRPr="00F2006F" w14:paraId="02A0B024" w14:textId="77777777" w:rsidTr="00211C3F">
        <w:trPr>
          <w:ins w:id="10021" w:author="Arjan" w:date="2013-02-07T23:33:00Z"/>
        </w:trPr>
        <w:tc>
          <w:tcPr>
            <w:tcW w:w="3690" w:type="dxa"/>
            <w:tcBorders>
              <w:top w:val="nil"/>
              <w:left w:val="nil"/>
              <w:bottom w:val="nil"/>
              <w:right w:val="nil"/>
            </w:tcBorders>
          </w:tcPr>
          <w:p w14:paraId="18221F3F" w14:textId="77777777" w:rsidR="006B550F" w:rsidRPr="00F2006F" w:rsidRDefault="006B550F" w:rsidP="00211C3F">
            <w:pPr>
              <w:autoSpaceDE w:val="0"/>
              <w:autoSpaceDN w:val="0"/>
              <w:adjustRightInd w:val="0"/>
              <w:spacing w:after="0" w:line="240" w:lineRule="auto"/>
              <w:rPr>
                <w:ins w:id="10022" w:author="Arjan" w:date="2013-02-07T23:33:00Z"/>
                <w:rFonts w:ascii="Arial" w:eastAsia="Times New Roman" w:hAnsi="Arial" w:cs="Arial"/>
                <w:color w:val="000000"/>
                <w:sz w:val="20"/>
                <w:szCs w:val="20"/>
              </w:rPr>
            </w:pPr>
            <w:ins w:id="10023"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14:paraId="701577C5" w14:textId="77777777" w:rsidR="006B550F" w:rsidRPr="00F2006F" w:rsidRDefault="006B550F" w:rsidP="00211C3F">
            <w:pPr>
              <w:autoSpaceDE w:val="0"/>
              <w:autoSpaceDN w:val="0"/>
              <w:adjustRightInd w:val="0"/>
              <w:spacing w:after="0" w:line="240" w:lineRule="auto"/>
              <w:rPr>
                <w:ins w:id="10024" w:author="Arjan" w:date="2013-02-07T23:33:00Z"/>
                <w:rFonts w:ascii="Arial" w:eastAsia="Times New Roman" w:hAnsi="Arial" w:cs="Arial"/>
                <w:color w:val="000000"/>
                <w:sz w:val="20"/>
                <w:szCs w:val="20"/>
              </w:rPr>
            </w:pPr>
            <w:ins w:id="10025" w:author="Arjan" w:date="2013-02-07T23:33:00Z">
              <w:r w:rsidRPr="00F2006F">
                <w:rPr>
                  <w:rFonts w:ascii="Arial" w:eastAsia="Times New Roman" w:hAnsi="Arial" w:cs="Arial"/>
                  <w:color w:val="000000"/>
                  <w:sz w:val="20"/>
                  <w:szCs w:val="20"/>
                </w:rPr>
                <w:t>1 januari 2013</w:t>
              </w:r>
            </w:ins>
          </w:p>
        </w:tc>
      </w:tr>
      <w:tr w:rsidR="006B550F" w:rsidRPr="00F2006F" w14:paraId="2A62DB54" w14:textId="77777777" w:rsidTr="00211C3F">
        <w:trPr>
          <w:ins w:id="10026" w:author="Arjan" w:date="2013-02-07T23:33:00Z"/>
        </w:trPr>
        <w:tc>
          <w:tcPr>
            <w:tcW w:w="3690" w:type="dxa"/>
            <w:tcBorders>
              <w:top w:val="nil"/>
              <w:left w:val="nil"/>
              <w:bottom w:val="nil"/>
              <w:right w:val="nil"/>
            </w:tcBorders>
          </w:tcPr>
          <w:p w14:paraId="6991F405" w14:textId="77777777" w:rsidR="006B550F" w:rsidRPr="00F2006F" w:rsidRDefault="006B550F" w:rsidP="00211C3F">
            <w:pPr>
              <w:autoSpaceDE w:val="0"/>
              <w:autoSpaceDN w:val="0"/>
              <w:adjustRightInd w:val="0"/>
              <w:spacing w:after="0" w:line="240" w:lineRule="auto"/>
              <w:rPr>
                <w:ins w:id="1002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1F4B64B3" w14:textId="77777777" w:rsidR="006B550F" w:rsidRPr="00F2006F" w:rsidRDefault="006B550F" w:rsidP="00211C3F">
            <w:pPr>
              <w:autoSpaceDE w:val="0"/>
              <w:autoSpaceDN w:val="0"/>
              <w:adjustRightInd w:val="0"/>
              <w:spacing w:after="0" w:line="240" w:lineRule="auto"/>
              <w:rPr>
                <w:ins w:id="10028" w:author="Arjan" w:date="2013-02-07T23:33:00Z"/>
                <w:rFonts w:ascii="Arial" w:eastAsia="Times New Roman" w:hAnsi="Arial" w:cs="Arial"/>
                <w:b/>
                <w:bCs/>
                <w:color w:val="000000"/>
                <w:sz w:val="20"/>
                <w:szCs w:val="20"/>
              </w:rPr>
            </w:pPr>
          </w:p>
        </w:tc>
      </w:tr>
      <w:tr w:rsidR="006B550F" w:rsidRPr="00CB22FF" w14:paraId="2D6ABA5A" w14:textId="77777777" w:rsidTr="00211C3F">
        <w:trPr>
          <w:ins w:id="10029" w:author="Arjan" w:date="2013-02-07T23:33:00Z"/>
        </w:trPr>
        <w:tc>
          <w:tcPr>
            <w:tcW w:w="3690" w:type="dxa"/>
            <w:tcBorders>
              <w:top w:val="nil"/>
              <w:left w:val="nil"/>
              <w:bottom w:val="nil"/>
              <w:right w:val="nil"/>
            </w:tcBorders>
          </w:tcPr>
          <w:p w14:paraId="2D84F71D" w14:textId="77777777" w:rsidR="006B550F" w:rsidRPr="00F2006F" w:rsidRDefault="006B550F" w:rsidP="00211C3F">
            <w:pPr>
              <w:autoSpaceDE w:val="0"/>
              <w:autoSpaceDN w:val="0"/>
              <w:adjustRightInd w:val="0"/>
              <w:spacing w:after="0" w:line="240" w:lineRule="auto"/>
              <w:rPr>
                <w:ins w:id="10030" w:author="Arjan" w:date="2013-02-07T23:33:00Z"/>
                <w:rFonts w:ascii="Arial" w:eastAsia="Times New Roman" w:hAnsi="Arial" w:cs="Arial"/>
                <w:color w:val="000000"/>
                <w:sz w:val="20"/>
                <w:szCs w:val="20"/>
              </w:rPr>
            </w:pPr>
            <w:ins w:id="10031"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14:paraId="6108E5F4" w14:textId="77777777" w:rsidR="006B550F" w:rsidRPr="00DD0F4F" w:rsidRDefault="006B550F" w:rsidP="00211C3F">
            <w:pPr>
              <w:autoSpaceDE w:val="0"/>
              <w:autoSpaceDN w:val="0"/>
              <w:adjustRightInd w:val="0"/>
              <w:spacing w:after="0" w:line="240" w:lineRule="auto"/>
              <w:rPr>
                <w:ins w:id="10032" w:author="Arjan" w:date="2013-02-07T23:33:00Z"/>
                <w:rFonts w:ascii="Arial" w:eastAsia="Times New Roman" w:hAnsi="Arial" w:cs="Arial"/>
                <w:color w:val="000000"/>
                <w:sz w:val="20"/>
                <w:szCs w:val="20"/>
                <w:lang w:val="nl-NL"/>
              </w:rPr>
            </w:pPr>
            <w:ins w:id="10033" w:author="Arjan" w:date="2013-02-07T23:33:00Z">
              <w:r w:rsidRPr="00DD0F4F">
                <w:rPr>
                  <w:rFonts w:ascii="Arial" w:eastAsia="Times New Roman" w:hAnsi="Arial" w:cs="Arial"/>
                  <w:color w:val="000000"/>
                  <w:sz w:val="20"/>
                  <w:szCs w:val="20"/>
                  <w:lang w:val="nl-NL"/>
                </w:rPr>
                <w:t>Het gaat hier om een codering van de aard van de zaak, ook wel Zaaktype-code genoemd zoals deze wordt toegepast in de ZaakTypeCatalogus waartoe het zaaktype van de gerelateerde zaak behoort.</w:t>
              </w:r>
            </w:ins>
          </w:p>
        </w:tc>
      </w:tr>
      <w:tr w:rsidR="006B550F" w:rsidRPr="00CB22FF" w14:paraId="3BEC709E" w14:textId="77777777" w:rsidTr="00211C3F">
        <w:trPr>
          <w:ins w:id="10034" w:author="Arjan" w:date="2013-02-07T23:33:00Z"/>
        </w:trPr>
        <w:tc>
          <w:tcPr>
            <w:tcW w:w="3690" w:type="dxa"/>
            <w:tcBorders>
              <w:top w:val="nil"/>
              <w:left w:val="nil"/>
              <w:bottom w:val="nil"/>
              <w:right w:val="nil"/>
            </w:tcBorders>
          </w:tcPr>
          <w:p w14:paraId="727BDA12" w14:textId="77777777" w:rsidR="006B550F" w:rsidRPr="00DD0F4F" w:rsidRDefault="006B550F" w:rsidP="00211C3F">
            <w:pPr>
              <w:autoSpaceDE w:val="0"/>
              <w:autoSpaceDN w:val="0"/>
              <w:adjustRightInd w:val="0"/>
              <w:spacing w:after="0" w:line="240" w:lineRule="auto"/>
              <w:rPr>
                <w:ins w:id="10035"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1469DA67" w14:textId="77777777" w:rsidR="006B550F" w:rsidRPr="00DD0F4F" w:rsidRDefault="006B550F" w:rsidP="00211C3F">
            <w:pPr>
              <w:autoSpaceDE w:val="0"/>
              <w:autoSpaceDN w:val="0"/>
              <w:adjustRightInd w:val="0"/>
              <w:spacing w:after="0" w:line="240" w:lineRule="auto"/>
              <w:rPr>
                <w:ins w:id="10036" w:author="Arjan" w:date="2013-02-07T23:33:00Z"/>
                <w:rFonts w:ascii="Arial" w:eastAsia="Times New Roman" w:hAnsi="Arial" w:cs="Arial"/>
                <w:b/>
                <w:bCs/>
                <w:color w:val="000000"/>
                <w:sz w:val="20"/>
                <w:szCs w:val="20"/>
                <w:lang w:val="nl-NL"/>
              </w:rPr>
            </w:pPr>
          </w:p>
        </w:tc>
      </w:tr>
      <w:tr w:rsidR="006B550F" w:rsidRPr="00F2006F" w14:paraId="1D28B72C" w14:textId="77777777" w:rsidTr="00211C3F">
        <w:trPr>
          <w:ins w:id="10037" w:author="Arjan" w:date="2013-02-07T23:33:00Z"/>
        </w:trPr>
        <w:tc>
          <w:tcPr>
            <w:tcW w:w="3690" w:type="dxa"/>
            <w:tcBorders>
              <w:top w:val="nil"/>
              <w:left w:val="nil"/>
              <w:bottom w:val="nil"/>
              <w:right w:val="nil"/>
            </w:tcBorders>
          </w:tcPr>
          <w:p w14:paraId="78A93702" w14:textId="77777777" w:rsidR="006B550F" w:rsidRPr="00F2006F" w:rsidRDefault="006B550F" w:rsidP="00211C3F">
            <w:pPr>
              <w:autoSpaceDE w:val="0"/>
              <w:autoSpaceDN w:val="0"/>
              <w:adjustRightInd w:val="0"/>
              <w:spacing w:after="0" w:line="240" w:lineRule="auto"/>
              <w:rPr>
                <w:ins w:id="10038" w:author="Arjan" w:date="2013-02-07T23:33:00Z"/>
                <w:rFonts w:ascii="Arial" w:eastAsia="Times New Roman" w:hAnsi="Arial" w:cs="Arial"/>
                <w:color w:val="000000"/>
                <w:sz w:val="20"/>
                <w:szCs w:val="20"/>
              </w:rPr>
            </w:pPr>
            <w:ins w:id="10039"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14:paraId="0EB05139" w14:textId="77777777" w:rsidR="006B550F" w:rsidRPr="00F2006F" w:rsidRDefault="00DA5D93" w:rsidP="00211C3F">
            <w:pPr>
              <w:autoSpaceDE w:val="0"/>
              <w:autoSpaceDN w:val="0"/>
              <w:adjustRightInd w:val="0"/>
              <w:spacing w:after="0" w:line="240" w:lineRule="auto"/>
              <w:rPr>
                <w:ins w:id="10040" w:author="Arjan" w:date="2013-02-07T23:33:00Z"/>
                <w:rFonts w:ascii="Arial" w:eastAsia="Times New Roman" w:hAnsi="Arial" w:cs="Arial"/>
                <w:color w:val="000000"/>
                <w:sz w:val="20"/>
                <w:szCs w:val="20"/>
              </w:rPr>
            </w:pPr>
            <w:ins w:id="10041"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N4</w:t>
              </w:r>
              <w:r w:rsidRPr="00F2006F">
                <w:rPr>
                  <w:rFonts w:ascii="Arial" w:hAnsi="Arial" w:cs="Arial"/>
                  <w:sz w:val="20"/>
                  <w:szCs w:val="20"/>
                  <w:lang w:val="en-AU"/>
                </w:rPr>
                <w:fldChar w:fldCharType="end"/>
              </w:r>
            </w:ins>
          </w:p>
        </w:tc>
      </w:tr>
      <w:tr w:rsidR="006B550F" w:rsidRPr="00F2006F" w14:paraId="09246BF7" w14:textId="77777777" w:rsidTr="00211C3F">
        <w:trPr>
          <w:trHeight w:val="230"/>
          <w:ins w:id="10042" w:author="Arjan" w:date="2013-02-07T23:33:00Z"/>
        </w:trPr>
        <w:tc>
          <w:tcPr>
            <w:tcW w:w="3690" w:type="dxa"/>
            <w:tcBorders>
              <w:top w:val="nil"/>
              <w:left w:val="nil"/>
              <w:bottom w:val="nil"/>
              <w:right w:val="nil"/>
            </w:tcBorders>
          </w:tcPr>
          <w:p w14:paraId="3E07E70E" w14:textId="77777777" w:rsidR="006B550F" w:rsidRPr="00F2006F" w:rsidRDefault="006B550F" w:rsidP="00211C3F">
            <w:pPr>
              <w:autoSpaceDE w:val="0"/>
              <w:autoSpaceDN w:val="0"/>
              <w:adjustRightInd w:val="0"/>
              <w:spacing w:after="0" w:line="240" w:lineRule="auto"/>
              <w:rPr>
                <w:ins w:id="1004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5037D648" w14:textId="77777777" w:rsidR="006B550F" w:rsidRPr="00F2006F" w:rsidRDefault="006B550F" w:rsidP="00211C3F">
            <w:pPr>
              <w:autoSpaceDE w:val="0"/>
              <w:autoSpaceDN w:val="0"/>
              <w:adjustRightInd w:val="0"/>
              <w:spacing w:after="0" w:line="240" w:lineRule="auto"/>
              <w:rPr>
                <w:ins w:id="10044" w:author="Arjan" w:date="2013-02-07T23:33:00Z"/>
                <w:rFonts w:ascii="Arial" w:eastAsia="Times New Roman" w:hAnsi="Arial" w:cs="Arial"/>
                <w:b/>
                <w:bCs/>
                <w:color w:val="000000"/>
                <w:sz w:val="20"/>
                <w:szCs w:val="20"/>
              </w:rPr>
            </w:pPr>
          </w:p>
        </w:tc>
      </w:tr>
      <w:tr w:rsidR="006B550F" w:rsidRPr="00CB22FF" w14:paraId="6045088C" w14:textId="77777777" w:rsidTr="00211C3F">
        <w:trPr>
          <w:trHeight w:val="230"/>
          <w:ins w:id="10045" w:author="Arjan" w:date="2013-02-07T23:33:00Z"/>
        </w:trPr>
        <w:tc>
          <w:tcPr>
            <w:tcW w:w="3690" w:type="dxa"/>
            <w:tcBorders>
              <w:top w:val="nil"/>
              <w:left w:val="nil"/>
              <w:bottom w:val="nil"/>
              <w:right w:val="nil"/>
            </w:tcBorders>
          </w:tcPr>
          <w:p w14:paraId="554E941B" w14:textId="77777777" w:rsidR="006B550F" w:rsidRPr="00F2006F" w:rsidRDefault="006B550F" w:rsidP="00211C3F">
            <w:pPr>
              <w:autoSpaceDE w:val="0"/>
              <w:autoSpaceDN w:val="0"/>
              <w:adjustRightInd w:val="0"/>
              <w:spacing w:after="0" w:line="240" w:lineRule="auto"/>
              <w:rPr>
                <w:ins w:id="10046" w:author="Arjan" w:date="2013-02-07T23:33:00Z"/>
                <w:rFonts w:ascii="Arial" w:eastAsia="Times New Roman" w:hAnsi="Arial" w:cs="Arial"/>
                <w:color w:val="000000"/>
                <w:sz w:val="20"/>
                <w:szCs w:val="20"/>
              </w:rPr>
            </w:pPr>
            <w:ins w:id="10047" w:author="Arjan" w:date="2013-02-07T23:33:00Z">
              <w:r w:rsidRPr="00F2006F">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14:paraId="4294C48C" w14:textId="77777777" w:rsidR="006B550F" w:rsidRPr="00DD0F4F" w:rsidRDefault="006B550F" w:rsidP="00211C3F">
            <w:pPr>
              <w:autoSpaceDE w:val="0"/>
              <w:autoSpaceDN w:val="0"/>
              <w:adjustRightInd w:val="0"/>
              <w:spacing w:after="0" w:line="240" w:lineRule="auto"/>
              <w:rPr>
                <w:ins w:id="10048" w:author="Arjan" w:date="2013-02-07T23:33:00Z"/>
                <w:rFonts w:ascii="Arial" w:eastAsia="Times New Roman" w:hAnsi="Arial" w:cs="Arial"/>
                <w:color w:val="000000"/>
                <w:sz w:val="20"/>
                <w:szCs w:val="20"/>
                <w:lang w:val="nl-NL"/>
              </w:rPr>
            </w:pPr>
            <w:ins w:id="10049" w:author="Arjan" w:date="2013-02-07T23:33:00Z">
              <w:r w:rsidRPr="00DD0F4F">
                <w:rPr>
                  <w:rFonts w:ascii="Arial" w:eastAsia="Times New Roman" w:hAnsi="Arial" w:cs="Arial"/>
                  <w:color w:val="000000"/>
                  <w:sz w:val="20"/>
                  <w:szCs w:val="20"/>
                  <w:lang w:val="nl-NL"/>
                </w:rPr>
                <w:t>Een waarde voor dit attribuutsoort in de van toepassing zijn ZaakTypeCatalogus.</w:t>
              </w:r>
            </w:ins>
          </w:p>
        </w:tc>
      </w:tr>
      <w:tr w:rsidR="006B550F" w:rsidRPr="00CB22FF" w14:paraId="2F429EB1" w14:textId="77777777" w:rsidTr="00211C3F">
        <w:trPr>
          <w:trHeight w:val="230"/>
          <w:ins w:id="10050" w:author="Arjan" w:date="2013-02-07T23:33:00Z"/>
        </w:trPr>
        <w:tc>
          <w:tcPr>
            <w:tcW w:w="3690" w:type="dxa"/>
            <w:tcBorders>
              <w:top w:val="nil"/>
              <w:left w:val="nil"/>
              <w:bottom w:val="nil"/>
              <w:right w:val="nil"/>
            </w:tcBorders>
          </w:tcPr>
          <w:p w14:paraId="5365CCF5" w14:textId="77777777" w:rsidR="006B550F" w:rsidRPr="00DD0F4F" w:rsidRDefault="006B550F" w:rsidP="00211C3F">
            <w:pPr>
              <w:autoSpaceDE w:val="0"/>
              <w:autoSpaceDN w:val="0"/>
              <w:adjustRightInd w:val="0"/>
              <w:spacing w:after="0" w:line="240" w:lineRule="auto"/>
              <w:rPr>
                <w:ins w:id="10051"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0374B4A4" w14:textId="77777777" w:rsidR="006B550F" w:rsidRPr="00DD0F4F" w:rsidRDefault="006B550F" w:rsidP="00211C3F">
            <w:pPr>
              <w:autoSpaceDE w:val="0"/>
              <w:autoSpaceDN w:val="0"/>
              <w:adjustRightInd w:val="0"/>
              <w:spacing w:after="0" w:line="240" w:lineRule="auto"/>
              <w:rPr>
                <w:ins w:id="10052" w:author="Arjan" w:date="2013-02-07T23:33:00Z"/>
                <w:rFonts w:ascii="Arial" w:eastAsia="Times New Roman" w:hAnsi="Arial" w:cs="Arial"/>
                <w:b/>
                <w:bCs/>
                <w:color w:val="000000"/>
                <w:sz w:val="20"/>
                <w:szCs w:val="20"/>
                <w:lang w:val="nl-NL"/>
              </w:rPr>
            </w:pPr>
          </w:p>
        </w:tc>
      </w:tr>
      <w:tr w:rsidR="006B550F" w:rsidRPr="00F2006F" w14:paraId="5C77D16A" w14:textId="77777777" w:rsidTr="00211C3F">
        <w:trPr>
          <w:trHeight w:val="230"/>
          <w:ins w:id="10053" w:author="Arjan" w:date="2013-02-07T23:33:00Z"/>
        </w:trPr>
        <w:tc>
          <w:tcPr>
            <w:tcW w:w="3690" w:type="dxa"/>
            <w:tcBorders>
              <w:top w:val="nil"/>
              <w:left w:val="nil"/>
              <w:bottom w:val="nil"/>
              <w:right w:val="nil"/>
            </w:tcBorders>
          </w:tcPr>
          <w:p w14:paraId="29CEBF19" w14:textId="77777777" w:rsidR="006B550F" w:rsidRPr="00F2006F" w:rsidRDefault="006B550F" w:rsidP="00211C3F">
            <w:pPr>
              <w:autoSpaceDE w:val="0"/>
              <w:autoSpaceDN w:val="0"/>
              <w:adjustRightInd w:val="0"/>
              <w:spacing w:after="0" w:line="240" w:lineRule="auto"/>
              <w:rPr>
                <w:ins w:id="10054" w:author="Arjan" w:date="2013-02-07T23:33:00Z"/>
                <w:rFonts w:ascii="Arial" w:eastAsia="Times New Roman" w:hAnsi="Arial" w:cs="Arial"/>
                <w:b/>
                <w:bCs/>
                <w:color w:val="000000"/>
                <w:sz w:val="20"/>
                <w:szCs w:val="20"/>
              </w:rPr>
            </w:pPr>
            <w:ins w:id="10055" w:author="Arjan" w:date="2013-02-07T23:33:00Z">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14:paraId="7B85F0E7" w14:textId="77777777" w:rsidR="006B550F" w:rsidRPr="00F2006F" w:rsidRDefault="006B550F" w:rsidP="00211C3F">
            <w:pPr>
              <w:autoSpaceDE w:val="0"/>
              <w:autoSpaceDN w:val="0"/>
              <w:adjustRightInd w:val="0"/>
              <w:spacing w:after="0" w:line="240" w:lineRule="auto"/>
              <w:rPr>
                <w:ins w:id="10056" w:author="Arjan" w:date="2013-02-07T23:33:00Z"/>
                <w:rFonts w:ascii="Arial" w:eastAsia="Times New Roman" w:hAnsi="Arial" w:cs="Arial"/>
                <w:color w:val="000000"/>
                <w:sz w:val="20"/>
                <w:szCs w:val="20"/>
              </w:rPr>
            </w:pPr>
            <w:ins w:id="10057" w:author="Arjan" w:date="2013-02-07T23:33:00Z">
              <w:r w:rsidRPr="00F2006F">
                <w:rPr>
                  <w:rFonts w:ascii="Arial" w:eastAsia="Times New Roman" w:hAnsi="Arial" w:cs="Arial"/>
                  <w:color w:val="000000"/>
                  <w:sz w:val="20"/>
                  <w:szCs w:val="20"/>
                </w:rPr>
                <w:t>Nee</w:t>
              </w:r>
            </w:ins>
          </w:p>
        </w:tc>
      </w:tr>
      <w:tr w:rsidR="006B550F" w:rsidRPr="00F2006F" w14:paraId="147DAD2C" w14:textId="77777777" w:rsidTr="00211C3F">
        <w:trPr>
          <w:trHeight w:val="275"/>
          <w:ins w:id="10058" w:author="Arjan" w:date="2013-02-07T23:33:00Z"/>
        </w:trPr>
        <w:tc>
          <w:tcPr>
            <w:tcW w:w="3690" w:type="dxa"/>
            <w:tcBorders>
              <w:top w:val="nil"/>
              <w:left w:val="nil"/>
              <w:bottom w:val="nil"/>
              <w:right w:val="nil"/>
            </w:tcBorders>
          </w:tcPr>
          <w:p w14:paraId="7BA9C751" w14:textId="77777777" w:rsidR="006B550F" w:rsidRPr="00F2006F" w:rsidRDefault="006B550F" w:rsidP="00211C3F">
            <w:pPr>
              <w:autoSpaceDE w:val="0"/>
              <w:autoSpaceDN w:val="0"/>
              <w:adjustRightInd w:val="0"/>
              <w:spacing w:after="0" w:line="240" w:lineRule="auto"/>
              <w:rPr>
                <w:ins w:id="1005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3B505946" w14:textId="77777777" w:rsidR="006B550F" w:rsidRPr="00F2006F" w:rsidRDefault="006B550F" w:rsidP="00211C3F">
            <w:pPr>
              <w:autoSpaceDE w:val="0"/>
              <w:autoSpaceDN w:val="0"/>
              <w:adjustRightInd w:val="0"/>
              <w:spacing w:after="0" w:line="240" w:lineRule="auto"/>
              <w:rPr>
                <w:ins w:id="10060" w:author="Arjan" w:date="2013-02-07T23:33:00Z"/>
                <w:rFonts w:ascii="Arial" w:eastAsia="Times New Roman" w:hAnsi="Arial" w:cs="Arial"/>
                <w:color w:val="000000"/>
                <w:sz w:val="20"/>
                <w:szCs w:val="20"/>
              </w:rPr>
            </w:pPr>
          </w:p>
        </w:tc>
      </w:tr>
      <w:tr w:rsidR="006B550F" w:rsidRPr="00F2006F" w14:paraId="4BAA4361" w14:textId="77777777" w:rsidTr="00211C3F">
        <w:trPr>
          <w:trHeight w:val="230"/>
          <w:ins w:id="10061" w:author="Arjan" w:date="2013-02-07T23:33:00Z"/>
        </w:trPr>
        <w:tc>
          <w:tcPr>
            <w:tcW w:w="3690" w:type="dxa"/>
            <w:tcBorders>
              <w:top w:val="nil"/>
              <w:left w:val="nil"/>
              <w:bottom w:val="nil"/>
              <w:right w:val="nil"/>
            </w:tcBorders>
          </w:tcPr>
          <w:p w14:paraId="34692330" w14:textId="77777777" w:rsidR="006B550F" w:rsidRPr="00F2006F" w:rsidRDefault="006B550F" w:rsidP="00211C3F">
            <w:pPr>
              <w:autoSpaceDE w:val="0"/>
              <w:autoSpaceDN w:val="0"/>
              <w:adjustRightInd w:val="0"/>
              <w:spacing w:after="0" w:line="240" w:lineRule="auto"/>
              <w:rPr>
                <w:ins w:id="10062" w:author="Arjan" w:date="2013-02-07T23:33:00Z"/>
                <w:rFonts w:ascii="Arial" w:eastAsia="Times New Roman" w:hAnsi="Arial" w:cs="Arial"/>
                <w:b/>
                <w:bCs/>
                <w:color w:val="000000"/>
                <w:sz w:val="20"/>
                <w:szCs w:val="20"/>
              </w:rPr>
            </w:pPr>
            <w:ins w:id="10063" w:author="Arjan" w:date="2013-02-07T23:33:00Z">
              <w:r w:rsidRPr="00F2006F">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14:paraId="4077B6BD" w14:textId="77777777" w:rsidR="006B550F" w:rsidRPr="00F2006F" w:rsidRDefault="006B550F" w:rsidP="00211C3F">
            <w:pPr>
              <w:autoSpaceDE w:val="0"/>
              <w:autoSpaceDN w:val="0"/>
              <w:adjustRightInd w:val="0"/>
              <w:spacing w:after="0" w:line="240" w:lineRule="auto"/>
              <w:rPr>
                <w:ins w:id="10064" w:author="Arjan" w:date="2013-02-07T23:33:00Z"/>
                <w:rFonts w:ascii="Arial" w:eastAsia="Times New Roman" w:hAnsi="Arial" w:cs="Arial"/>
                <w:color w:val="000000"/>
                <w:sz w:val="20"/>
                <w:szCs w:val="20"/>
              </w:rPr>
            </w:pPr>
            <w:ins w:id="10065" w:author="Arjan" w:date="2013-02-07T23:33:00Z">
              <w:r w:rsidRPr="00F2006F">
                <w:rPr>
                  <w:rFonts w:ascii="Arial" w:eastAsia="Times New Roman" w:hAnsi="Arial" w:cs="Arial"/>
                  <w:color w:val="000000"/>
                  <w:sz w:val="20"/>
                  <w:szCs w:val="20"/>
                </w:rPr>
                <w:t>Nee</w:t>
              </w:r>
            </w:ins>
          </w:p>
        </w:tc>
      </w:tr>
      <w:tr w:rsidR="006B550F" w:rsidRPr="00F2006F" w14:paraId="08E2ECD7" w14:textId="77777777" w:rsidTr="00211C3F">
        <w:trPr>
          <w:trHeight w:val="230"/>
          <w:ins w:id="10066" w:author="Arjan" w:date="2013-02-07T23:33:00Z"/>
        </w:trPr>
        <w:tc>
          <w:tcPr>
            <w:tcW w:w="3690" w:type="dxa"/>
            <w:tcBorders>
              <w:top w:val="nil"/>
              <w:left w:val="nil"/>
              <w:bottom w:val="nil"/>
              <w:right w:val="nil"/>
            </w:tcBorders>
          </w:tcPr>
          <w:p w14:paraId="5DE7CE75" w14:textId="77777777" w:rsidR="006B550F" w:rsidRPr="00F2006F" w:rsidRDefault="006B550F" w:rsidP="00211C3F">
            <w:pPr>
              <w:autoSpaceDE w:val="0"/>
              <w:autoSpaceDN w:val="0"/>
              <w:adjustRightInd w:val="0"/>
              <w:spacing w:after="0" w:line="240" w:lineRule="auto"/>
              <w:rPr>
                <w:ins w:id="1006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20E83FC3" w14:textId="77777777" w:rsidR="006B550F" w:rsidRPr="00F2006F" w:rsidRDefault="006B550F" w:rsidP="00211C3F">
            <w:pPr>
              <w:autoSpaceDE w:val="0"/>
              <w:autoSpaceDN w:val="0"/>
              <w:adjustRightInd w:val="0"/>
              <w:spacing w:after="0" w:line="240" w:lineRule="auto"/>
              <w:rPr>
                <w:ins w:id="10068" w:author="Arjan" w:date="2013-02-07T23:33:00Z"/>
                <w:rFonts w:ascii="Arial" w:eastAsia="Times New Roman" w:hAnsi="Arial" w:cs="Arial"/>
                <w:color w:val="000000"/>
                <w:sz w:val="20"/>
                <w:szCs w:val="20"/>
              </w:rPr>
            </w:pPr>
          </w:p>
        </w:tc>
      </w:tr>
      <w:tr w:rsidR="006B550F" w:rsidRPr="00F2006F" w14:paraId="73C90012" w14:textId="77777777" w:rsidTr="00211C3F">
        <w:trPr>
          <w:trHeight w:val="230"/>
          <w:ins w:id="10069" w:author="Arjan" w:date="2013-02-07T23:33:00Z"/>
        </w:trPr>
        <w:tc>
          <w:tcPr>
            <w:tcW w:w="3690" w:type="dxa"/>
            <w:tcBorders>
              <w:top w:val="nil"/>
              <w:left w:val="nil"/>
              <w:bottom w:val="nil"/>
              <w:right w:val="nil"/>
            </w:tcBorders>
          </w:tcPr>
          <w:p w14:paraId="04A4B526" w14:textId="77777777" w:rsidR="006B550F" w:rsidRPr="00F2006F" w:rsidRDefault="006B550F" w:rsidP="00211C3F">
            <w:pPr>
              <w:autoSpaceDE w:val="0"/>
              <w:autoSpaceDN w:val="0"/>
              <w:adjustRightInd w:val="0"/>
              <w:spacing w:after="0" w:line="240" w:lineRule="auto"/>
              <w:rPr>
                <w:ins w:id="10070" w:author="Arjan" w:date="2013-02-07T23:33:00Z"/>
                <w:rFonts w:ascii="Arial" w:eastAsia="Times New Roman" w:hAnsi="Arial" w:cs="Arial"/>
                <w:b/>
                <w:bCs/>
                <w:color w:val="000000"/>
                <w:sz w:val="20"/>
                <w:szCs w:val="20"/>
              </w:rPr>
            </w:pPr>
            <w:ins w:id="10071" w:author="Arjan" w:date="2013-02-07T23:33:00Z">
              <w:r w:rsidRPr="00F2006F">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14:paraId="3DC61965" w14:textId="77777777" w:rsidR="006B550F" w:rsidRPr="00F2006F" w:rsidRDefault="006B550F" w:rsidP="00211C3F">
            <w:pPr>
              <w:autoSpaceDE w:val="0"/>
              <w:autoSpaceDN w:val="0"/>
              <w:adjustRightInd w:val="0"/>
              <w:spacing w:after="0" w:line="240" w:lineRule="auto"/>
              <w:rPr>
                <w:ins w:id="10072" w:author="Arjan" w:date="2013-02-07T23:33:00Z"/>
                <w:rFonts w:ascii="Arial" w:eastAsia="Times New Roman" w:hAnsi="Arial" w:cs="Arial"/>
                <w:color w:val="000000"/>
                <w:sz w:val="20"/>
                <w:szCs w:val="20"/>
              </w:rPr>
            </w:pPr>
          </w:p>
        </w:tc>
      </w:tr>
      <w:tr w:rsidR="006B550F" w:rsidRPr="00F2006F" w14:paraId="0172B3E3" w14:textId="77777777" w:rsidTr="00211C3F">
        <w:trPr>
          <w:trHeight w:val="230"/>
          <w:ins w:id="10073" w:author="Arjan" w:date="2013-02-07T23:33:00Z"/>
        </w:trPr>
        <w:tc>
          <w:tcPr>
            <w:tcW w:w="3690" w:type="dxa"/>
            <w:tcBorders>
              <w:top w:val="nil"/>
              <w:left w:val="nil"/>
              <w:bottom w:val="nil"/>
              <w:right w:val="nil"/>
            </w:tcBorders>
          </w:tcPr>
          <w:p w14:paraId="01149E37" w14:textId="77777777" w:rsidR="006B550F" w:rsidRPr="00F2006F" w:rsidRDefault="006B550F" w:rsidP="00211C3F">
            <w:pPr>
              <w:autoSpaceDE w:val="0"/>
              <w:autoSpaceDN w:val="0"/>
              <w:adjustRightInd w:val="0"/>
              <w:spacing w:after="0" w:line="240" w:lineRule="auto"/>
              <w:rPr>
                <w:ins w:id="1007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0F065835" w14:textId="77777777" w:rsidR="006B550F" w:rsidRPr="00F2006F" w:rsidRDefault="006B550F" w:rsidP="00211C3F">
            <w:pPr>
              <w:autoSpaceDE w:val="0"/>
              <w:autoSpaceDN w:val="0"/>
              <w:adjustRightInd w:val="0"/>
              <w:spacing w:after="0" w:line="240" w:lineRule="auto"/>
              <w:rPr>
                <w:ins w:id="10075" w:author="Arjan" w:date="2013-02-07T23:33:00Z"/>
                <w:rFonts w:ascii="Arial" w:eastAsia="Times New Roman" w:hAnsi="Arial" w:cs="Arial"/>
                <w:color w:val="000000"/>
                <w:sz w:val="20"/>
                <w:szCs w:val="20"/>
              </w:rPr>
            </w:pPr>
          </w:p>
        </w:tc>
      </w:tr>
      <w:tr w:rsidR="006B550F" w:rsidRPr="00F2006F" w14:paraId="7452BB9F" w14:textId="77777777" w:rsidTr="00211C3F">
        <w:trPr>
          <w:trHeight w:val="230"/>
          <w:ins w:id="10076" w:author="Arjan" w:date="2013-02-07T23:33:00Z"/>
        </w:trPr>
        <w:tc>
          <w:tcPr>
            <w:tcW w:w="3690" w:type="dxa"/>
            <w:tcBorders>
              <w:top w:val="nil"/>
              <w:left w:val="nil"/>
              <w:bottom w:val="nil"/>
              <w:right w:val="nil"/>
            </w:tcBorders>
          </w:tcPr>
          <w:p w14:paraId="286BC726" w14:textId="77777777" w:rsidR="006B550F" w:rsidRPr="00F2006F" w:rsidRDefault="006B550F" w:rsidP="00211C3F">
            <w:pPr>
              <w:autoSpaceDE w:val="0"/>
              <w:autoSpaceDN w:val="0"/>
              <w:adjustRightInd w:val="0"/>
              <w:spacing w:after="0" w:line="240" w:lineRule="auto"/>
              <w:rPr>
                <w:ins w:id="10077" w:author="Arjan" w:date="2013-02-07T23:33:00Z"/>
                <w:rFonts w:ascii="Arial" w:eastAsia="Times New Roman" w:hAnsi="Arial" w:cs="Arial"/>
                <w:b/>
                <w:bCs/>
                <w:color w:val="000000"/>
                <w:sz w:val="20"/>
                <w:szCs w:val="20"/>
              </w:rPr>
            </w:pPr>
            <w:ins w:id="10078" w:author="Arjan" w:date="2013-02-07T23:33:00Z">
              <w:r w:rsidRPr="00F2006F">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14:paraId="49C3B710" w14:textId="77777777" w:rsidR="006B550F" w:rsidRPr="00F2006F" w:rsidRDefault="006B550F" w:rsidP="00211C3F">
            <w:pPr>
              <w:autoSpaceDE w:val="0"/>
              <w:autoSpaceDN w:val="0"/>
              <w:adjustRightInd w:val="0"/>
              <w:spacing w:after="0" w:line="240" w:lineRule="auto"/>
              <w:rPr>
                <w:ins w:id="10079" w:author="Arjan" w:date="2013-02-07T23:33:00Z"/>
                <w:rFonts w:ascii="Arial" w:eastAsia="Times New Roman" w:hAnsi="Arial" w:cs="Arial"/>
                <w:color w:val="000000"/>
                <w:sz w:val="20"/>
                <w:szCs w:val="20"/>
              </w:rPr>
            </w:pPr>
            <w:ins w:id="10080" w:author="Arjan" w:date="2013-02-07T23:33:00Z">
              <w:r w:rsidRPr="00F2006F">
                <w:rPr>
                  <w:rFonts w:ascii="Arial" w:eastAsia="Times New Roman" w:hAnsi="Arial" w:cs="Arial"/>
                  <w:color w:val="000000"/>
                  <w:sz w:val="20"/>
                  <w:szCs w:val="20"/>
                </w:rPr>
                <w:t>Nee</w:t>
              </w:r>
            </w:ins>
          </w:p>
        </w:tc>
      </w:tr>
      <w:tr w:rsidR="006B550F" w:rsidRPr="00F2006F" w14:paraId="14254B5F" w14:textId="77777777" w:rsidTr="00211C3F">
        <w:trPr>
          <w:trHeight w:val="230"/>
          <w:ins w:id="10081" w:author="Arjan" w:date="2013-02-07T23:33:00Z"/>
        </w:trPr>
        <w:tc>
          <w:tcPr>
            <w:tcW w:w="3690" w:type="dxa"/>
            <w:tcBorders>
              <w:top w:val="nil"/>
              <w:left w:val="nil"/>
              <w:bottom w:val="nil"/>
              <w:right w:val="nil"/>
            </w:tcBorders>
          </w:tcPr>
          <w:p w14:paraId="24F4C8A9" w14:textId="77777777" w:rsidR="006B550F" w:rsidRPr="00F2006F" w:rsidRDefault="006B550F" w:rsidP="00211C3F">
            <w:pPr>
              <w:autoSpaceDE w:val="0"/>
              <w:autoSpaceDN w:val="0"/>
              <w:adjustRightInd w:val="0"/>
              <w:spacing w:after="0" w:line="240" w:lineRule="auto"/>
              <w:rPr>
                <w:ins w:id="1008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5DC2C5A6" w14:textId="77777777" w:rsidR="006B550F" w:rsidRPr="00F2006F" w:rsidRDefault="006B550F" w:rsidP="00211C3F">
            <w:pPr>
              <w:autoSpaceDE w:val="0"/>
              <w:autoSpaceDN w:val="0"/>
              <w:adjustRightInd w:val="0"/>
              <w:spacing w:after="0" w:line="240" w:lineRule="auto"/>
              <w:rPr>
                <w:ins w:id="10083" w:author="Arjan" w:date="2013-02-07T23:33:00Z"/>
                <w:rFonts w:ascii="Arial" w:eastAsia="Times New Roman" w:hAnsi="Arial" w:cs="Arial"/>
                <w:color w:val="000000"/>
                <w:sz w:val="20"/>
                <w:szCs w:val="20"/>
              </w:rPr>
            </w:pPr>
          </w:p>
        </w:tc>
      </w:tr>
      <w:tr w:rsidR="006B550F" w:rsidRPr="00F2006F" w14:paraId="13008BEF" w14:textId="77777777" w:rsidTr="00211C3F">
        <w:trPr>
          <w:trHeight w:val="230"/>
          <w:ins w:id="10084" w:author="Arjan" w:date="2013-02-07T23:33:00Z"/>
        </w:trPr>
        <w:tc>
          <w:tcPr>
            <w:tcW w:w="3690" w:type="dxa"/>
            <w:tcBorders>
              <w:top w:val="nil"/>
              <w:left w:val="nil"/>
              <w:bottom w:val="nil"/>
              <w:right w:val="nil"/>
            </w:tcBorders>
          </w:tcPr>
          <w:p w14:paraId="75C93BB9" w14:textId="77777777" w:rsidR="006B550F" w:rsidRPr="00F2006F" w:rsidRDefault="006B550F" w:rsidP="00211C3F">
            <w:pPr>
              <w:autoSpaceDE w:val="0"/>
              <w:autoSpaceDN w:val="0"/>
              <w:adjustRightInd w:val="0"/>
              <w:spacing w:after="0" w:line="240" w:lineRule="auto"/>
              <w:rPr>
                <w:ins w:id="10085" w:author="Arjan" w:date="2013-02-07T23:33:00Z"/>
                <w:rFonts w:ascii="Arial" w:eastAsia="Times New Roman" w:hAnsi="Arial" w:cs="Arial"/>
                <w:b/>
                <w:bCs/>
                <w:color w:val="000000"/>
                <w:sz w:val="20"/>
                <w:szCs w:val="20"/>
              </w:rPr>
            </w:pPr>
            <w:ins w:id="10086" w:author="Arjan" w:date="2013-02-07T23:33:00Z">
              <w:r w:rsidRPr="00F2006F">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14:paraId="44051B99" w14:textId="77777777" w:rsidR="006B550F" w:rsidRPr="00F2006F" w:rsidRDefault="006B550F" w:rsidP="00211C3F">
            <w:pPr>
              <w:autoSpaceDE w:val="0"/>
              <w:autoSpaceDN w:val="0"/>
              <w:adjustRightInd w:val="0"/>
              <w:spacing w:after="0" w:line="240" w:lineRule="auto"/>
              <w:rPr>
                <w:ins w:id="10087" w:author="Arjan" w:date="2013-02-07T23:33:00Z"/>
                <w:rFonts w:ascii="Arial" w:eastAsia="Times New Roman" w:hAnsi="Arial" w:cs="Arial"/>
                <w:color w:val="000000"/>
                <w:sz w:val="20"/>
                <w:szCs w:val="20"/>
              </w:rPr>
            </w:pPr>
            <w:ins w:id="10088" w:author="Arjan" w:date="2013-02-07T23:33:00Z">
              <w:r w:rsidRPr="00F2006F">
                <w:rPr>
                  <w:rFonts w:ascii="Arial" w:eastAsia="Times New Roman" w:hAnsi="Arial" w:cs="Arial"/>
                  <w:color w:val="000000"/>
                  <w:sz w:val="20"/>
                  <w:szCs w:val="20"/>
                </w:rPr>
                <w:t>Nee</w:t>
              </w:r>
            </w:ins>
          </w:p>
        </w:tc>
      </w:tr>
      <w:tr w:rsidR="006B550F" w:rsidRPr="00F2006F" w14:paraId="67FCAF52" w14:textId="77777777" w:rsidTr="00211C3F">
        <w:trPr>
          <w:trHeight w:val="230"/>
          <w:ins w:id="10089" w:author="Arjan" w:date="2013-02-07T23:33:00Z"/>
        </w:trPr>
        <w:tc>
          <w:tcPr>
            <w:tcW w:w="3690" w:type="dxa"/>
            <w:tcBorders>
              <w:top w:val="nil"/>
              <w:left w:val="nil"/>
              <w:bottom w:val="nil"/>
              <w:right w:val="nil"/>
            </w:tcBorders>
          </w:tcPr>
          <w:p w14:paraId="17051104" w14:textId="77777777" w:rsidR="006B550F" w:rsidRPr="00F2006F" w:rsidRDefault="006B550F" w:rsidP="00211C3F">
            <w:pPr>
              <w:autoSpaceDE w:val="0"/>
              <w:autoSpaceDN w:val="0"/>
              <w:adjustRightInd w:val="0"/>
              <w:spacing w:after="0" w:line="240" w:lineRule="auto"/>
              <w:rPr>
                <w:ins w:id="1009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386A7AFB" w14:textId="77777777" w:rsidR="006B550F" w:rsidRPr="00F2006F" w:rsidRDefault="006B550F" w:rsidP="00211C3F">
            <w:pPr>
              <w:autoSpaceDE w:val="0"/>
              <w:autoSpaceDN w:val="0"/>
              <w:adjustRightInd w:val="0"/>
              <w:spacing w:after="0" w:line="240" w:lineRule="auto"/>
              <w:rPr>
                <w:ins w:id="10091" w:author="Arjan" w:date="2013-02-07T23:33:00Z"/>
                <w:rFonts w:ascii="Arial" w:eastAsia="Times New Roman" w:hAnsi="Arial" w:cs="Arial"/>
                <w:b/>
                <w:bCs/>
                <w:color w:val="000000"/>
                <w:sz w:val="20"/>
                <w:szCs w:val="20"/>
              </w:rPr>
            </w:pPr>
          </w:p>
        </w:tc>
      </w:tr>
      <w:tr w:rsidR="006B550F" w:rsidRPr="00F2006F" w14:paraId="67DC632B" w14:textId="77777777" w:rsidTr="00211C3F">
        <w:trPr>
          <w:trHeight w:val="230"/>
          <w:ins w:id="10092" w:author="Arjan" w:date="2013-02-07T23:33:00Z"/>
        </w:trPr>
        <w:tc>
          <w:tcPr>
            <w:tcW w:w="3690" w:type="dxa"/>
            <w:tcBorders>
              <w:top w:val="nil"/>
              <w:left w:val="nil"/>
              <w:bottom w:val="nil"/>
              <w:right w:val="nil"/>
            </w:tcBorders>
          </w:tcPr>
          <w:p w14:paraId="63DEC935" w14:textId="77777777" w:rsidR="006B550F" w:rsidRPr="00F2006F" w:rsidRDefault="006B550F" w:rsidP="00211C3F">
            <w:pPr>
              <w:autoSpaceDE w:val="0"/>
              <w:autoSpaceDN w:val="0"/>
              <w:adjustRightInd w:val="0"/>
              <w:spacing w:after="0" w:line="240" w:lineRule="auto"/>
              <w:rPr>
                <w:ins w:id="10093" w:author="Arjan" w:date="2013-02-07T23:33:00Z"/>
                <w:rFonts w:ascii="Arial" w:eastAsia="Times New Roman" w:hAnsi="Arial" w:cs="Arial"/>
                <w:color w:val="000000"/>
                <w:sz w:val="20"/>
                <w:szCs w:val="20"/>
              </w:rPr>
            </w:pPr>
            <w:ins w:id="10094" w:author="Arjan" w:date="2013-02-07T23:33:00Z">
              <w:r w:rsidRPr="00F2006F">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74D9F016" w14:textId="77777777" w:rsidR="006B550F" w:rsidRPr="00F2006F" w:rsidRDefault="00DA5D93" w:rsidP="00211C3F">
            <w:pPr>
              <w:autoSpaceDE w:val="0"/>
              <w:autoSpaceDN w:val="0"/>
              <w:adjustRightInd w:val="0"/>
              <w:spacing w:after="0" w:line="240" w:lineRule="auto"/>
              <w:rPr>
                <w:ins w:id="10095" w:author="Arjan" w:date="2013-02-07T23:33:00Z"/>
                <w:rFonts w:ascii="Arial" w:eastAsia="Times New Roman" w:hAnsi="Arial" w:cs="Arial"/>
                <w:color w:val="000000"/>
                <w:sz w:val="20"/>
                <w:szCs w:val="20"/>
              </w:rPr>
            </w:pPr>
            <w:ins w:id="10096"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1</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14:paraId="746E7EBE" w14:textId="77777777" w:rsidTr="00211C3F">
        <w:trPr>
          <w:trHeight w:val="200"/>
          <w:ins w:id="10097" w:author="Arjan" w:date="2013-02-07T23:33:00Z"/>
        </w:trPr>
        <w:tc>
          <w:tcPr>
            <w:tcW w:w="3690" w:type="dxa"/>
            <w:tcBorders>
              <w:top w:val="nil"/>
              <w:left w:val="nil"/>
              <w:bottom w:val="nil"/>
              <w:right w:val="nil"/>
            </w:tcBorders>
          </w:tcPr>
          <w:p w14:paraId="0CD5471C" w14:textId="77777777" w:rsidR="006B550F" w:rsidRPr="00F2006F" w:rsidRDefault="006B550F" w:rsidP="00211C3F">
            <w:pPr>
              <w:autoSpaceDE w:val="0"/>
              <w:autoSpaceDN w:val="0"/>
              <w:adjustRightInd w:val="0"/>
              <w:spacing w:after="0" w:line="240" w:lineRule="auto"/>
              <w:rPr>
                <w:ins w:id="1009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6D15B285" w14:textId="77777777" w:rsidR="006B550F" w:rsidRPr="00F2006F" w:rsidRDefault="006B550F" w:rsidP="00211C3F">
            <w:pPr>
              <w:autoSpaceDE w:val="0"/>
              <w:autoSpaceDN w:val="0"/>
              <w:adjustRightInd w:val="0"/>
              <w:spacing w:after="0" w:line="240" w:lineRule="auto"/>
              <w:rPr>
                <w:ins w:id="10099" w:author="Arjan" w:date="2013-02-07T23:33:00Z"/>
                <w:rFonts w:ascii="Arial" w:eastAsia="Times New Roman" w:hAnsi="Arial" w:cs="Arial"/>
                <w:b/>
                <w:bCs/>
                <w:color w:val="000000"/>
                <w:sz w:val="20"/>
                <w:szCs w:val="20"/>
              </w:rPr>
            </w:pPr>
          </w:p>
        </w:tc>
      </w:tr>
      <w:tr w:rsidR="006B550F" w:rsidRPr="00CB22FF" w14:paraId="028DA971" w14:textId="77777777" w:rsidTr="00211C3F">
        <w:trPr>
          <w:trHeight w:val="200"/>
          <w:ins w:id="10100" w:author="Arjan" w:date="2013-02-07T23:33:00Z"/>
        </w:trPr>
        <w:tc>
          <w:tcPr>
            <w:tcW w:w="3690" w:type="dxa"/>
            <w:tcBorders>
              <w:top w:val="nil"/>
              <w:left w:val="nil"/>
              <w:bottom w:val="nil"/>
              <w:right w:val="nil"/>
            </w:tcBorders>
          </w:tcPr>
          <w:p w14:paraId="4E01248D" w14:textId="77777777" w:rsidR="006B550F" w:rsidRPr="00F2006F" w:rsidRDefault="006B550F" w:rsidP="00211C3F">
            <w:pPr>
              <w:autoSpaceDE w:val="0"/>
              <w:autoSpaceDN w:val="0"/>
              <w:adjustRightInd w:val="0"/>
              <w:spacing w:after="0" w:line="240" w:lineRule="auto"/>
              <w:rPr>
                <w:ins w:id="10101" w:author="Arjan" w:date="2013-02-07T23:33:00Z"/>
                <w:rFonts w:ascii="Arial" w:eastAsia="Times New Roman" w:hAnsi="Arial" w:cs="Arial"/>
                <w:color w:val="000000"/>
                <w:sz w:val="20"/>
                <w:szCs w:val="20"/>
              </w:rPr>
            </w:pPr>
            <w:ins w:id="10102"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1CE413DC" w14:textId="77777777" w:rsidR="006B550F" w:rsidRPr="00DD0F4F" w:rsidRDefault="006B550F" w:rsidP="00211C3F">
            <w:pPr>
              <w:autoSpaceDE w:val="0"/>
              <w:autoSpaceDN w:val="0"/>
              <w:adjustRightInd w:val="0"/>
              <w:spacing w:after="0" w:line="240" w:lineRule="auto"/>
              <w:rPr>
                <w:ins w:id="10103" w:author="Arjan" w:date="2013-02-07T23:33:00Z"/>
                <w:rFonts w:ascii="Arial" w:eastAsia="Times New Roman" w:hAnsi="Arial" w:cs="Arial"/>
                <w:color w:val="000000"/>
                <w:sz w:val="20"/>
                <w:szCs w:val="20"/>
                <w:lang w:val="nl-NL"/>
              </w:rPr>
            </w:pPr>
            <w:ins w:id="10104" w:author="Arjan" w:date="2013-02-07T23:33:00Z">
              <w:r w:rsidRPr="00DD0F4F">
                <w:rPr>
                  <w:rFonts w:ascii="Arial" w:eastAsia="Times New Roman" w:hAnsi="Arial" w:cs="Arial"/>
                  <w:color w:val="000000"/>
                  <w:sz w:val="20"/>
                  <w:szCs w:val="20"/>
                  <w:lang w:val="nl-NL"/>
                </w:rPr>
                <w:t>Default: &lt;memo&gt;</w:t>
              </w:r>
            </w:ins>
          </w:p>
          <w:p w14:paraId="74DAA234" w14:textId="77777777" w:rsidR="006B550F" w:rsidRPr="00DD0F4F" w:rsidRDefault="006B550F" w:rsidP="00211C3F">
            <w:pPr>
              <w:autoSpaceDE w:val="0"/>
              <w:autoSpaceDN w:val="0"/>
              <w:adjustRightInd w:val="0"/>
              <w:spacing w:after="0" w:line="240" w:lineRule="auto"/>
              <w:rPr>
                <w:ins w:id="10105" w:author="Arjan" w:date="2013-02-07T23:33:00Z"/>
                <w:rFonts w:ascii="Arial" w:eastAsia="Times New Roman" w:hAnsi="Arial" w:cs="Arial"/>
                <w:color w:val="000000"/>
                <w:sz w:val="20"/>
                <w:szCs w:val="20"/>
                <w:lang w:val="nl-NL"/>
              </w:rPr>
            </w:pPr>
            <w:ins w:id="10106" w:author="Arjan" w:date="2013-02-07T23:33:00Z">
              <w:r w:rsidRPr="00DD0F4F">
                <w:rPr>
                  <w:rFonts w:ascii="Arial" w:eastAsia="Times New Roman" w:hAnsi="Arial" w:cs="Arial"/>
                  <w:color w:val="000000"/>
                  <w:sz w:val="20"/>
                  <w:szCs w:val="20"/>
                  <w:lang w:val="nl-NL"/>
                </w:rPr>
                <w:t>Description:Gemeentelijk basisgegeven</w:t>
              </w:r>
            </w:ins>
          </w:p>
        </w:tc>
      </w:tr>
      <w:tr w:rsidR="006B550F" w:rsidRPr="00CB22FF" w14:paraId="6C44E1B8" w14:textId="77777777" w:rsidTr="00211C3F">
        <w:trPr>
          <w:trHeight w:val="230"/>
          <w:ins w:id="10107" w:author="Arjan" w:date="2013-02-07T23:33:00Z"/>
        </w:trPr>
        <w:tc>
          <w:tcPr>
            <w:tcW w:w="3690" w:type="dxa"/>
            <w:tcBorders>
              <w:top w:val="nil"/>
              <w:left w:val="nil"/>
              <w:bottom w:val="nil"/>
              <w:right w:val="nil"/>
            </w:tcBorders>
          </w:tcPr>
          <w:p w14:paraId="0FAA13F8" w14:textId="77777777" w:rsidR="006B550F" w:rsidRPr="00DD0F4F" w:rsidRDefault="006B550F" w:rsidP="00211C3F">
            <w:pPr>
              <w:autoSpaceDE w:val="0"/>
              <w:autoSpaceDN w:val="0"/>
              <w:adjustRightInd w:val="0"/>
              <w:spacing w:after="0" w:line="240" w:lineRule="auto"/>
              <w:rPr>
                <w:ins w:id="10108"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0ACCC241" w14:textId="77777777" w:rsidR="006B550F" w:rsidRPr="00DD0F4F" w:rsidRDefault="006B550F" w:rsidP="00211C3F">
            <w:pPr>
              <w:autoSpaceDE w:val="0"/>
              <w:autoSpaceDN w:val="0"/>
              <w:adjustRightInd w:val="0"/>
              <w:spacing w:after="0" w:line="240" w:lineRule="auto"/>
              <w:rPr>
                <w:ins w:id="10109" w:author="Arjan" w:date="2013-02-07T23:33:00Z"/>
                <w:rFonts w:ascii="Arial" w:eastAsia="Times New Roman" w:hAnsi="Arial" w:cs="Arial"/>
                <w:b/>
                <w:bCs/>
                <w:color w:val="000000"/>
                <w:sz w:val="20"/>
                <w:szCs w:val="20"/>
                <w:lang w:val="nl-NL"/>
              </w:rPr>
            </w:pPr>
          </w:p>
        </w:tc>
      </w:tr>
      <w:tr w:rsidR="006B550F" w:rsidRPr="00F2006F" w14:paraId="06E48194" w14:textId="77777777" w:rsidTr="00211C3F">
        <w:trPr>
          <w:trHeight w:val="230"/>
          <w:ins w:id="10110" w:author="Arjan" w:date="2013-02-07T23:33:00Z"/>
        </w:trPr>
        <w:tc>
          <w:tcPr>
            <w:tcW w:w="3690" w:type="dxa"/>
            <w:tcBorders>
              <w:top w:val="nil"/>
              <w:left w:val="nil"/>
              <w:bottom w:val="nil"/>
              <w:right w:val="nil"/>
            </w:tcBorders>
          </w:tcPr>
          <w:p w14:paraId="29945332" w14:textId="77777777" w:rsidR="006B550F" w:rsidRPr="00F2006F" w:rsidRDefault="006B550F" w:rsidP="00211C3F">
            <w:pPr>
              <w:autoSpaceDE w:val="0"/>
              <w:autoSpaceDN w:val="0"/>
              <w:adjustRightInd w:val="0"/>
              <w:spacing w:after="0" w:line="240" w:lineRule="auto"/>
              <w:rPr>
                <w:ins w:id="10111" w:author="Arjan" w:date="2013-02-07T23:33:00Z"/>
                <w:rFonts w:ascii="Arial" w:eastAsia="Times New Roman" w:hAnsi="Arial" w:cs="Arial"/>
                <w:color w:val="000000"/>
                <w:sz w:val="20"/>
                <w:szCs w:val="20"/>
              </w:rPr>
            </w:pPr>
            <w:ins w:id="10112"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14:paraId="3A4868AD" w14:textId="77777777" w:rsidR="006B550F" w:rsidRPr="00F2006F" w:rsidRDefault="006B550F" w:rsidP="00211C3F">
            <w:pPr>
              <w:autoSpaceDE w:val="0"/>
              <w:autoSpaceDN w:val="0"/>
              <w:adjustRightInd w:val="0"/>
              <w:spacing w:after="0" w:line="240" w:lineRule="auto"/>
              <w:rPr>
                <w:ins w:id="10113" w:author="Arjan" w:date="2013-02-07T23:33:00Z"/>
                <w:rFonts w:ascii="Arial" w:eastAsia="Times New Roman" w:hAnsi="Arial" w:cs="Arial"/>
                <w:color w:val="000000"/>
                <w:sz w:val="20"/>
                <w:szCs w:val="20"/>
              </w:rPr>
            </w:pPr>
            <w:ins w:id="10114" w:author="Arjan" w:date="2013-02-07T23:33:00Z">
              <w:r w:rsidRPr="00F2006F">
                <w:rPr>
                  <w:rFonts w:ascii="Arial" w:eastAsia="Times New Roman" w:hAnsi="Arial" w:cs="Arial"/>
                  <w:color w:val="000000"/>
                  <w:sz w:val="20"/>
                  <w:szCs w:val="20"/>
                </w:rPr>
                <w:t>-</w:t>
              </w:r>
            </w:ins>
          </w:p>
        </w:tc>
      </w:tr>
    </w:tbl>
    <w:p w14:paraId="074BBE3F" w14:textId="77777777" w:rsidR="006B550F" w:rsidRPr="00DD0F4F" w:rsidRDefault="00DA5D93" w:rsidP="006B550F">
      <w:pPr>
        <w:autoSpaceDE w:val="0"/>
        <w:autoSpaceDN w:val="0"/>
        <w:adjustRightInd w:val="0"/>
        <w:spacing w:before="240" w:after="60" w:line="240" w:lineRule="auto"/>
        <w:outlineLvl w:val="3"/>
        <w:rPr>
          <w:ins w:id="10115" w:author="Arjan" w:date="2013-02-07T23:33:00Z"/>
          <w:rFonts w:ascii="Arial" w:eastAsia="Times New Roman" w:hAnsi="Arial" w:cs="Arial"/>
          <w:b/>
          <w:bCs/>
          <w:color w:val="004080"/>
          <w:sz w:val="24"/>
          <w:szCs w:val="24"/>
          <w:lang w:val="nl-NL"/>
        </w:rPr>
      </w:pPr>
      <w:ins w:id="10116"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Zaaktype-omschrijving generiek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14:paraId="5C6262E2" w14:textId="77777777" w:rsidTr="00211C3F">
        <w:trPr>
          <w:trHeight w:val="230"/>
          <w:ins w:id="10117" w:author="Arjan" w:date="2013-02-07T23:33:00Z"/>
        </w:trPr>
        <w:tc>
          <w:tcPr>
            <w:tcW w:w="3690" w:type="dxa"/>
            <w:tcBorders>
              <w:top w:val="nil"/>
              <w:left w:val="nil"/>
              <w:bottom w:val="nil"/>
              <w:right w:val="nil"/>
            </w:tcBorders>
          </w:tcPr>
          <w:p w14:paraId="7FCE2231" w14:textId="77777777" w:rsidR="006B550F" w:rsidRPr="00F2006F" w:rsidRDefault="006B550F" w:rsidP="00211C3F">
            <w:pPr>
              <w:autoSpaceDE w:val="0"/>
              <w:autoSpaceDN w:val="0"/>
              <w:adjustRightInd w:val="0"/>
              <w:spacing w:after="0" w:line="240" w:lineRule="auto"/>
              <w:rPr>
                <w:ins w:id="10118" w:author="Arjan" w:date="2013-02-07T23:33:00Z"/>
                <w:rFonts w:ascii="Arial" w:eastAsia="Times New Roman" w:hAnsi="Arial" w:cs="Arial"/>
                <w:color w:val="000000"/>
                <w:sz w:val="20"/>
                <w:szCs w:val="20"/>
              </w:rPr>
            </w:pPr>
            <w:ins w:id="10119"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14:paraId="2202B18E" w14:textId="77777777" w:rsidR="006B550F" w:rsidRPr="00F2006F" w:rsidRDefault="00DA5D93" w:rsidP="00211C3F">
            <w:pPr>
              <w:autoSpaceDE w:val="0"/>
              <w:autoSpaceDN w:val="0"/>
              <w:adjustRightInd w:val="0"/>
              <w:spacing w:after="0" w:line="240" w:lineRule="auto"/>
              <w:rPr>
                <w:ins w:id="10120" w:author="Arjan" w:date="2013-02-07T23:33:00Z"/>
                <w:rFonts w:ascii="Arial" w:eastAsia="Times New Roman" w:hAnsi="Arial" w:cs="Arial"/>
                <w:color w:val="000000"/>
                <w:sz w:val="20"/>
                <w:szCs w:val="20"/>
              </w:rPr>
            </w:pPr>
            <w:ins w:id="10121"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Zaaktype-omschrijving generiek</w:t>
              </w:r>
              <w:r w:rsidRPr="00F2006F">
                <w:rPr>
                  <w:rFonts w:ascii="Arial" w:hAnsi="Arial" w:cs="Arial"/>
                  <w:sz w:val="20"/>
                  <w:szCs w:val="20"/>
                  <w:lang w:val="en-AU"/>
                </w:rPr>
                <w:fldChar w:fldCharType="end"/>
              </w:r>
            </w:ins>
          </w:p>
        </w:tc>
      </w:tr>
      <w:tr w:rsidR="006B550F" w:rsidRPr="00F2006F" w14:paraId="2E4D4C81" w14:textId="77777777" w:rsidTr="00211C3F">
        <w:trPr>
          <w:ins w:id="10122" w:author="Arjan" w:date="2013-02-07T23:33:00Z"/>
        </w:trPr>
        <w:tc>
          <w:tcPr>
            <w:tcW w:w="3690" w:type="dxa"/>
            <w:tcBorders>
              <w:top w:val="nil"/>
              <w:left w:val="nil"/>
              <w:bottom w:val="nil"/>
              <w:right w:val="nil"/>
            </w:tcBorders>
          </w:tcPr>
          <w:p w14:paraId="45787130" w14:textId="77777777" w:rsidR="006B550F" w:rsidRPr="00F2006F" w:rsidRDefault="006B550F" w:rsidP="00211C3F">
            <w:pPr>
              <w:autoSpaceDE w:val="0"/>
              <w:autoSpaceDN w:val="0"/>
              <w:adjustRightInd w:val="0"/>
              <w:spacing w:after="0" w:line="240" w:lineRule="auto"/>
              <w:rPr>
                <w:ins w:id="1012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389B064B" w14:textId="77777777" w:rsidR="006B550F" w:rsidRPr="00F2006F" w:rsidRDefault="006B550F" w:rsidP="00211C3F">
            <w:pPr>
              <w:autoSpaceDE w:val="0"/>
              <w:autoSpaceDN w:val="0"/>
              <w:adjustRightInd w:val="0"/>
              <w:spacing w:after="0" w:line="240" w:lineRule="auto"/>
              <w:rPr>
                <w:ins w:id="10124" w:author="Arjan" w:date="2013-02-07T23:33:00Z"/>
                <w:rFonts w:ascii="Arial" w:eastAsia="Times New Roman" w:hAnsi="Arial" w:cs="Arial"/>
                <w:b/>
                <w:bCs/>
                <w:color w:val="000000"/>
                <w:sz w:val="20"/>
                <w:szCs w:val="20"/>
              </w:rPr>
            </w:pPr>
          </w:p>
        </w:tc>
      </w:tr>
      <w:tr w:rsidR="006B550F" w:rsidRPr="00F2006F" w14:paraId="5B4DC91A" w14:textId="77777777" w:rsidTr="00211C3F">
        <w:trPr>
          <w:ins w:id="10125" w:author="Arjan" w:date="2013-02-07T23:33:00Z"/>
        </w:trPr>
        <w:tc>
          <w:tcPr>
            <w:tcW w:w="3690" w:type="dxa"/>
            <w:tcBorders>
              <w:top w:val="nil"/>
              <w:left w:val="nil"/>
              <w:bottom w:val="nil"/>
              <w:right w:val="nil"/>
            </w:tcBorders>
          </w:tcPr>
          <w:p w14:paraId="667CC1DC" w14:textId="77777777" w:rsidR="006B550F" w:rsidRPr="00F2006F" w:rsidRDefault="006B550F" w:rsidP="00211C3F">
            <w:pPr>
              <w:autoSpaceDE w:val="0"/>
              <w:autoSpaceDN w:val="0"/>
              <w:adjustRightInd w:val="0"/>
              <w:spacing w:after="0" w:line="240" w:lineRule="auto"/>
              <w:rPr>
                <w:ins w:id="10126" w:author="Arjan" w:date="2013-02-07T23:33:00Z"/>
                <w:rFonts w:ascii="Arial" w:eastAsia="Times New Roman" w:hAnsi="Arial" w:cs="Arial"/>
                <w:color w:val="000000"/>
                <w:sz w:val="20"/>
                <w:szCs w:val="20"/>
              </w:rPr>
            </w:pPr>
            <w:ins w:id="10127"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14:paraId="5B25FC52" w14:textId="77777777" w:rsidR="006B550F" w:rsidRPr="00F2006F" w:rsidRDefault="006B550F" w:rsidP="00211C3F">
            <w:pPr>
              <w:autoSpaceDE w:val="0"/>
              <w:autoSpaceDN w:val="0"/>
              <w:adjustRightInd w:val="0"/>
              <w:spacing w:after="0" w:line="240" w:lineRule="auto"/>
              <w:rPr>
                <w:ins w:id="10128" w:author="Arjan" w:date="2013-02-07T23:33:00Z"/>
                <w:rFonts w:ascii="Arial" w:eastAsia="Times New Roman" w:hAnsi="Arial" w:cs="Arial"/>
                <w:color w:val="000000"/>
                <w:sz w:val="20"/>
                <w:szCs w:val="20"/>
              </w:rPr>
            </w:pPr>
            <w:ins w:id="10129" w:author="Arjan" w:date="2013-02-07T23:33:00Z">
              <w:r w:rsidRPr="00F2006F">
                <w:rPr>
                  <w:rFonts w:ascii="Arial" w:eastAsia="Times New Roman" w:hAnsi="Arial" w:cs="Arial"/>
                  <w:color w:val="000000"/>
                  <w:sz w:val="20"/>
                  <w:szCs w:val="20"/>
                </w:rPr>
                <w:t>KING</w:t>
              </w:r>
            </w:ins>
          </w:p>
        </w:tc>
      </w:tr>
      <w:tr w:rsidR="006B550F" w:rsidRPr="00F2006F" w14:paraId="7EF4F6AF" w14:textId="77777777" w:rsidTr="00211C3F">
        <w:trPr>
          <w:ins w:id="10130" w:author="Arjan" w:date="2013-02-07T23:33:00Z"/>
        </w:trPr>
        <w:tc>
          <w:tcPr>
            <w:tcW w:w="3690" w:type="dxa"/>
            <w:tcBorders>
              <w:top w:val="nil"/>
              <w:left w:val="nil"/>
              <w:bottom w:val="nil"/>
              <w:right w:val="nil"/>
            </w:tcBorders>
          </w:tcPr>
          <w:p w14:paraId="5228D930" w14:textId="77777777" w:rsidR="006B550F" w:rsidRPr="00F2006F" w:rsidRDefault="006B550F" w:rsidP="00211C3F">
            <w:pPr>
              <w:autoSpaceDE w:val="0"/>
              <w:autoSpaceDN w:val="0"/>
              <w:adjustRightInd w:val="0"/>
              <w:spacing w:after="0" w:line="240" w:lineRule="auto"/>
              <w:rPr>
                <w:ins w:id="1013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0420F21D" w14:textId="77777777" w:rsidR="006B550F" w:rsidRPr="00F2006F" w:rsidRDefault="006B550F" w:rsidP="00211C3F">
            <w:pPr>
              <w:autoSpaceDE w:val="0"/>
              <w:autoSpaceDN w:val="0"/>
              <w:adjustRightInd w:val="0"/>
              <w:spacing w:after="0" w:line="240" w:lineRule="auto"/>
              <w:rPr>
                <w:ins w:id="10132" w:author="Arjan" w:date="2013-02-07T23:33:00Z"/>
                <w:rFonts w:ascii="Arial" w:eastAsia="Times New Roman" w:hAnsi="Arial" w:cs="Arial"/>
                <w:b/>
                <w:bCs/>
                <w:color w:val="000000"/>
                <w:sz w:val="20"/>
                <w:szCs w:val="20"/>
              </w:rPr>
            </w:pPr>
          </w:p>
        </w:tc>
      </w:tr>
      <w:tr w:rsidR="006B550F" w:rsidRPr="00F2006F" w14:paraId="3753135B" w14:textId="77777777" w:rsidTr="00211C3F">
        <w:trPr>
          <w:ins w:id="10133" w:author="Arjan" w:date="2013-02-07T23:33:00Z"/>
        </w:trPr>
        <w:tc>
          <w:tcPr>
            <w:tcW w:w="3690" w:type="dxa"/>
            <w:tcBorders>
              <w:top w:val="nil"/>
              <w:left w:val="nil"/>
              <w:bottom w:val="nil"/>
              <w:right w:val="nil"/>
            </w:tcBorders>
          </w:tcPr>
          <w:p w14:paraId="16A8819A" w14:textId="77777777" w:rsidR="006B550F" w:rsidRPr="00F2006F" w:rsidRDefault="006B550F" w:rsidP="00211C3F">
            <w:pPr>
              <w:autoSpaceDE w:val="0"/>
              <w:autoSpaceDN w:val="0"/>
              <w:adjustRightInd w:val="0"/>
              <w:spacing w:after="0" w:line="240" w:lineRule="auto"/>
              <w:rPr>
                <w:ins w:id="10134" w:author="Arjan" w:date="2013-02-07T23:33:00Z"/>
                <w:rFonts w:ascii="Arial" w:eastAsia="Times New Roman" w:hAnsi="Arial" w:cs="Arial"/>
                <w:color w:val="000000"/>
                <w:sz w:val="20"/>
                <w:szCs w:val="20"/>
              </w:rPr>
            </w:pPr>
            <w:ins w:id="10135"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14:paraId="5980A552" w14:textId="77777777" w:rsidR="006B550F" w:rsidRPr="00F2006F" w:rsidRDefault="006B550F" w:rsidP="00211C3F">
            <w:pPr>
              <w:autoSpaceDE w:val="0"/>
              <w:autoSpaceDN w:val="0"/>
              <w:adjustRightInd w:val="0"/>
              <w:spacing w:after="0" w:line="240" w:lineRule="auto"/>
              <w:rPr>
                <w:ins w:id="10136" w:author="Arjan" w:date="2013-02-07T23:33:00Z"/>
                <w:rFonts w:ascii="Arial" w:eastAsia="Times New Roman" w:hAnsi="Arial" w:cs="Arial"/>
                <w:color w:val="000000"/>
                <w:sz w:val="20"/>
                <w:szCs w:val="20"/>
              </w:rPr>
            </w:pPr>
          </w:p>
        </w:tc>
      </w:tr>
      <w:tr w:rsidR="006B550F" w:rsidRPr="00F2006F" w14:paraId="278C174D" w14:textId="77777777" w:rsidTr="00211C3F">
        <w:trPr>
          <w:ins w:id="10137" w:author="Arjan" w:date="2013-02-07T23:33:00Z"/>
        </w:trPr>
        <w:tc>
          <w:tcPr>
            <w:tcW w:w="3690" w:type="dxa"/>
            <w:tcBorders>
              <w:top w:val="nil"/>
              <w:left w:val="nil"/>
              <w:bottom w:val="nil"/>
              <w:right w:val="nil"/>
            </w:tcBorders>
          </w:tcPr>
          <w:p w14:paraId="091A585D" w14:textId="77777777" w:rsidR="006B550F" w:rsidRPr="00F2006F" w:rsidRDefault="006B550F" w:rsidP="00211C3F">
            <w:pPr>
              <w:autoSpaceDE w:val="0"/>
              <w:autoSpaceDN w:val="0"/>
              <w:adjustRightInd w:val="0"/>
              <w:spacing w:after="0" w:line="240" w:lineRule="auto"/>
              <w:rPr>
                <w:ins w:id="1013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52BC9424" w14:textId="77777777" w:rsidR="006B550F" w:rsidRPr="00F2006F" w:rsidRDefault="006B550F" w:rsidP="00211C3F">
            <w:pPr>
              <w:autoSpaceDE w:val="0"/>
              <w:autoSpaceDN w:val="0"/>
              <w:adjustRightInd w:val="0"/>
              <w:spacing w:after="0" w:line="240" w:lineRule="auto"/>
              <w:rPr>
                <w:ins w:id="10139" w:author="Arjan" w:date="2013-02-07T23:33:00Z"/>
                <w:rFonts w:ascii="Arial" w:eastAsia="Times New Roman" w:hAnsi="Arial" w:cs="Arial"/>
                <w:b/>
                <w:bCs/>
                <w:color w:val="000000"/>
                <w:sz w:val="20"/>
                <w:szCs w:val="20"/>
              </w:rPr>
            </w:pPr>
          </w:p>
        </w:tc>
      </w:tr>
      <w:tr w:rsidR="006B550F" w:rsidRPr="00F2006F" w14:paraId="6AF71957" w14:textId="77777777" w:rsidTr="00211C3F">
        <w:trPr>
          <w:trHeight w:val="335"/>
          <w:ins w:id="10140" w:author="Arjan" w:date="2013-02-07T23:33:00Z"/>
        </w:trPr>
        <w:tc>
          <w:tcPr>
            <w:tcW w:w="3690" w:type="dxa"/>
            <w:tcBorders>
              <w:top w:val="nil"/>
              <w:left w:val="nil"/>
              <w:bottom w:val="nil"/>
              <w:right w:val="nil"/>
            </w:tcBorders>
          </w:tcPr>
          <w:p w14:paraId="44669FDE" w14:textId="77777777" w:rsidR="006B550F" w:rsidRPr="00F2006F" w:rsidRDefault="006B550F" w:rsidP="00211C3F">
            <w:pPr>
              <w:autoSpaceDE w:val="0"/>
              <w:autoSpaceDN w:val="0"/>
              <w:adjustRightInd w:val="0"/>
              <w:spacing w:after="0" w:line="240" w:lineRule="auto"/>
              <w:rPr>
                <w:ins w:id="10141" w:author="Arjan" w:date="2013-02-07T23:33:00Z"/>
                <w:rFonts w:ascii="Arial" w:eastAsia="Times New Roman" w:hAnsi="Arial" w:cs="Arial"/>
                <w:color w:val="000000"/>
                <w:sz w:val="20"/>
                <w:szCs w:val="20"/>
              </w:rPr>
            </w:pPr>
            <w:ins w:id="10142" w:author="Arjan" w:date="2013-02-07T23:33:00Z">
              <w:r w:rsidRPr="00F2006F">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14:paraId="300FD8A6" w14:textId="77777777" w:rsidR="006B550F" w:rsidRPr="00F2006F" w:rsidRDefault="00DA5D93" w:rsidP="00211C3F">
            <w:pPr>
              <w:autoSpaceDE w:val="0"/>
              <w:autoSpaceDN w:val="0"/>
              <w:adjustRightInd w:val="0"/>
              <w:spacing w:after="0" w:line="240" w:lineRule="auto"/>
              <w:rPr>
                <w:ins w:id="10143" w:author="Arjan" w:date="2013-02-07T23:33:00Z"/>
                <w:rFonts w:ascii="Arial" w:eastAsia="Times New Roman" w:hAnsi="Arial" w:cs="Arial"/>
                <w:color w:val="000000"/>
                <w:sz w:val="20"/>
                <w:szCs w:val="20"/>
              </w:rPr>
            </w:pPr>
            <w:ins w:id="10144"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omschrijvingGeneriek</w:t>
              </w:r>
              <w:r w:rsidRPr="00F2006F">
                <w:rPr>
                  <w:rFonts w:ascii="Arial" w:hAnsi="Arial" w:cs="Arial"/>
                  <w:sz w:val="20"/>
                  <w:szCs w:val="20"/>
                  <w:lang w:val="en-AU"/>
                </w:rPr>
                <w:fldChar w:fldCharType="end"/>
              </w:r>
            </w:ins>
          </w:p>
        </w:tc>
      </w:tr>
      <w:tr w:rsidR="006B550F" w:rsidRPr="00F2006F" w14:paraId="59044B14" w14:textId="77777777" w:rsidTr="00211C3F">
        <w:trPr>
          <w:trHeight w:val="215"/>
          <w:ins w:id="10145" w:author="Arjan" w:date="2013-02-07T23:33:00Z"/>
        </w:trPr>
        <w:tc>
          <w:tcPr>
            <w:tcW w:w="3690" w:type="dxa"/>
            <w:tcBorders>
              <w:top w:val="nil"/>
              <w:left w:val="nil"/>
              <w:bottom w:val="nil"/>
              <w:right w:val="nil"/>
            </w:tcBorders>
          </w:tcPr>
          <w:p w14:paraId="249411EC" w14:textId="77777777" w:rsidR="006B550F" w:rsidRPr="00F2006F" w:rsidRDefault="006B550F" w:rsidP="00211C3F">
            <w:pPr>
              <w:autoSpaceDE w:val="0"/>
              <w:autoSpaceDN w:val="0"/>
              <w:adjustRightInd w:val="0"/>
              <w:spacing w:after="0" w:line="240" w:lineRule="auto"/>
              <w:rPr>
                <w:ins w:id="1014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5F805330" w14:textId="77777777" w:rsidR="006B550F" w:rsidRPr="00F2006F" w:rsidRDefault="006B550F" w:rsidP="00211C3F">
            <w:pPr>
              <w:autoSpaceDE w:val="0"/>
              <w:autoSpaceDN w:val="0"/>
              <w:adjustRightInd w:val="0"/>
              <w:spacing w:after="0" w:line="240" w:lineRule="auto"/>
              <w:rPr>
                <w:ins w:id="10147" w:author="Arjan" w:date="2013-02-07T23:33:00Z"/>
                <w:rFonts w:ascii="Arial" w:eastAsia="Times New Roman" w:hAnsi="Arial" w:cs="Arial"/>
                <w:b/>
                <w:bCs/>
                <w:color w:val="000000"/>
                <w:sz w:val="20"/>
                <w:szCs w:val="20"/>
              </w:rPr>
            </w:pPr>
          </w:p>
        </w:tc>
      </w:tr>
      <w:tr w:rsidR="006B550F" w:rsidRPr="00CB22FF" w14:paraId="62BA621A" w14:textId="77777777" w:rsidTr="00211C3F">
        <w:trPr>
          <w:trHeight w:val="215"/>
          <w:ins w:id="10148" w:author="Arjan" w:date="2013-02-07T23:33:00Z"/>
        </w:trPr>
        <w:tc>
          <w:tcPr>
            <w:tcW w:w="3690" w:type="dxa"/>
            <w:tcBorders>
              <w:top w:val="nil"/>
              <w:left w:val="nil"/>
              <w:bottom w:val="nil"/>
              <w:right w:val="nil"/>
            </w:tcBorders>
          </w:tcPr>
          <w:p w14:paraId="14C114A9" w14:textId="77777777" w:rsidR="006B550F" w:rsidRPr="00F2006F" w:rsidRDefault="006B550F" w:rsidP="00211C3F">
            <w:pPr>
              <w:autoSpaceDE w:val="0"/>
              <w:autoSpaceDN w:val="0"/>
              <w:adjustRightInd w:val="0"/>
              <w:spacing w:after="0" w:line="240" w:lineRule="auto"/>
              <w:rPr>
                <w:ins w:id="10149" w:author="Arjan" w:date="2013-02-07T23:33:00Z"/>
                <w:rFonts w:ascii="Arial" w:eastAsia="Times New Roman" w:hAnsi="Arial" w:cs="Arial"/>
                <w:color w:val="000000"/>
                <w:sz w:val="20"/>
                <w:szCs w:val="20"/>
              </w:rPr>
            </w:pPr>
            <w:ins w:id="10150"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14:paraId="4E425B6E" w14:textId="77777777" w:rsidR="006B550F" w:rsidRPr="00DD0F4F" w:rsidRDefault="00DA5D93" w:rsidP="00211C3F">
            <w:pPr>
              <w:autoSpaceDE w:val="0"/>
              <w:autoSpaceDN w:val="0"/>
              <w:adjustRightInd w:val="0"/>
              <w:spacing w:after="0" w:line="240" w:lineRule="auto"/>
              <w:rPr>
                <w:ins w:id="10151" w:author="Arjan" w:date="2013-02-07T23:33:00Z"/>
                <w:rFonts w:ascii="Arial" w:eastAsia="Times New Roman" w:hAnsi="Arial" w:cs="Arial"/>
                <w:color w:val="000000"/>
                <w:sz w:val="20"/>
                <w:szCs w:val="20"/>
                <w:lang w:val="nl-NL"/>
              </w:rPr>
            </w:pPr>
            <w:ins w:id="10152"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end"/>
              </w:r>
              <w:r w:rsidR="006B550F" w:rsidRPr="00DD0F4F">
                <w:rPr>
                  <w:rFonts w:ascii="Arial" w:eastAsia="Times New Roman" w:hAnsi="Arial" w:cs="Arial"/>
                  <w:color w:val="610E6A"/>
                  <w:sz w:val="20"/>
                  <w:szCs w:val="20"/>
                  <w:lang w:val="nl-NL"/>
                </w:rPr>
                <w:t>Algemeen gehanteerde omschrijving van de aard van ZAAKen van het ZAAKTYPE waartoe de gerelateerde zaak behoort.</w:t>
              </w:r>
            </w:ins>
          </w:p>
        </w:tc>
      </w:tr>
      <w:tr w:rsidR="006B550F" w:rsidRPr="00CB22FF" w14:paraId="1CCD144F" w14:textId="77777777" w:rsidTr="00211C3F">
        <w:trPr>
          <w:trHeight w:val="230"/>
          <w:ins w:id="10153" w:author="Arjan" w:date="2013-02-07T23:33:00Z"/>
        </w:trPr>
        <w:tc>
          <w:tcPr>
            <w:tcW w:w="3690" w:type="dxa"/>
            <w:tcBorders>
              <w:top w:val="nil"/>
              <w:left w:val="nil"/>
              <w:bottom w:val="nil"/>
              <w:right w:val="nil"/>
            </w:tcBorders>
          </w:tcPr>
          <w:p w14:paraId="235262CD" w14:textId="77777777" w:rsidR="006B550F" w:rsidRPr="00DD0F4F" w:rsidRDefault="006B550F" w:rsidP="00211C3F">
            <w:pPr>
              <w:autoSpaceDE w:val="0"/>
              <w:autoSpaceDN w:val="0"/>
              <w:adjustRightInd w:val="0"/>
              <w:spacing w:after="0" w:line="240" w:lineRule="auto"/>
              <w:rPr>
                <w:ins w:id="10154"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2AA526C5" w14:textId="77777777" w:rsidR="006B550F" w:rsidRPr="00DD0F4F" w:rsidRDefault="006B550F" w:rsidP="00211C3F">
            <w:pPr>
              <w:autoSpaceDE w:val="0"/>
              <w:autoSpaceDN w:val="0"/>
              <w:adjustRightInd w:val="0"/>
              <w:spacing w:after="0" w:line="240" w:lineRule="auto"/>
              <w:rPr>
                <w:ins w:id="10155" w:author="Arjan" w:date="2013-02-07T23:33:00Z"/>
                <w:rFonts w:ascii="Arial" w:eastAsia="Times New Roman" w:hAnsi="Arial" w:cs="Arial"/>
                <w:b/>
                <w:bCs/>
                <w:color w:val="000000"/>
                <w:sz w:val="20"/>
                <w:szCs w:val="20"/>
                <w:lang w:val="nl-NL"/>
              </w:rPr>
            </w:pPr>
          </w:p>
        </w:tc>
      </w:tr>
      <w:tr w:rsidR="006B550F" w:rsidRPr="00F2006F" w14:paraId="2D836AB5" w14:textId="77777777" w:rsidTr="00211C3F">
        <w:trPr>
          <w:trHeight w:val="230"/>
          <w:ins w:id="10156" w:author="Arjan" w:date="2013-02-07T23:33:00Z"/>
        </w:trPr>
        <w:tc>
          <w:tcPr>
            <w:tcW w:w="3690" w:type="dxa"/>
            <w:tcBorders>
              <w:top w:val="nil"/>
              <w:left w:val="nil"/>
              <w:bottom w:val="nil"/>
              <w:right w:val="nil"/>
            </w:tcBorders>
          </w:tcPr>
          <w:p w14:paraId="0290CBC8" w14:textId="77777777" w:rsidR="006B550F" w:rsidRPr="00F2006F" w:rsidRDefault="006B550F" w:rsidP="00211C3F">
            <w:pPr>
              <w:autoSpaceDE w:val="0"/>
              <w:autoSpaceDN w:val="0"/>
              <w:adjustRightInd w:val="0"/>
              <w:spacing w:after="0" w:line="240" w:lineRule="auto"/>
              <w:rPr>
                <w:ins w:id="10157" w:author="Arjan" w:date="2013-02-07T23:33:00Z"/>
                <w:rFonts w:ascii="Arial" w:eastAsia="Times New Roman" w:hAnsi="Arial" w:cs="Arial"/>
                <w:color w:val="000000"/>
                <w:sz w:val="20"/>
                <w:szCs w:val="20"/>
              </w:rPr>
            </w:pPr>
            <w:ins w:id="10158"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14:paraId="07E66A29" w14:textId="77777777" w:rsidR="006B550F" w:rsidRPr="00F2006F" w:rsidRDefault="006B550F" w:rsidP="00211C3F">
            <w:pPr>
              <w:autoSpaceDE w:val="0"/>
              <w:autoSpaceDN w:val="0"/>
              <w:adjustRightInd w:val="0"/>
              <w:spacing w:after="0" w:line="240" w:lineRule="auto"/>
              <w:rPr>
                <w:ins w:id="10159" w:author="Arjan" w:date="2013-02-07T23:33:00Z"/>
                <w:rFonts w:ascii="Arial" w:eastAsia="Times New Roman" w:hAnsi="Arial" w:cs="Arial"/>
                <w:color w:val="000000"/>
                <w:sz w:val="20"/>
                <w:szCs w:val="20"/>
              </w:rPr>
            </w:pPr>
            <w:ins w:id="10160" w:author="Arjan" w:date="2013-02-07T23:33:00Z">
              <w:r w:rsidRPr="00F2006F">
                <w:rPr>
                  <w:rFonts w:ascii="Arial" w:eastAsia="Times New Roman" w:hAnsi="Arial" w:cs="Arial"/>
                  <w:color w:val="000000"/>
                  <w:sz w:val="20"/>
                  <w:szCs w:val="20"/>
                </w:rPr>
                <w:t>KING</w:t>
              </w:r>
            </w:ins>
          </w:p>
        </w:tc>
      </w:tr>
      <w:tr w:rsidR="006B550F" w:rsidRPr="00F2006F" w14:paraId="484A0ED7" w14:textId="77777777" w:rsidTr="00211C3F">
        <w:trPr>
          <w:ins w:id="10161" w:author="Arjan" w:date="2013-02-07T23:33:00Z"/>
        </w:trPr>
        <w:tc>
          <w:tcPr>
            <w:tcW w:w="3690" w:type="dxa"/>
            <w:tcBorders>
              <w:top w:val="nil"/>
              <w:left w:val="nil"/>
              <w:bottom w:val="nil"/>
              <w:right w:val="nil"/>
            </w:tcBorders>
          </w:tcPr>
          <w:p w14:paraId="25A17AFC" w14:textId="77777777" w:rsidR="006B550F" w:rsidRPr="00F2006F" w:rsidRDefault="006B550F" w:rsidP="00211C3F">
            <w:pPr>
              <w:autoSpaceDE w:val="0"/>
              <w:autoSpaceDN w:val="0"/>
              <w:adjustRightInd w:val="0"/>
              <w:spacing w:after="0" w:line="240" w:lineRule="auto"/>
              <w:rPr>
                <w:ins w:id="1016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3EF7ECF3" w14:textId="77777777" w:rsidR="006B550F" w:rsidRPr="00F2006F" w:rsidRDefault="006B550F" w:rsidP="00211C3F">
            <w:pPr>
              <w:autoSpaceDE w:val="0"/>
              <w:autoSpaceDN w:val="0"/>
              <w:adjustRightInd w:val="0"/>
              <w:spacing w:after="0" w:line="240" w:lineRule="auto"/>
              <w:rPr>
                <w:ins w:id="10163" w:author="Arjan" w:date="2013-02-07T23:33:00Z"/>
                <w:rFonts w:ascii="Arial" w:eastAsia="Times New Roman" w:hAnsi="Arial" w:cs="Arial"/>
                <w:b/>
                <w:bCs/>
                <w:color w:val="000000"/>
                <w:sz w:val="20"/>
                <w:szCs w:val="20"/>
              </w:rPr>
            </w:pPr>
          </w:p>
        </w:tc>
      </w:tr>
      <w:tr w:rsidR="006B550F" w:rsidRPr="00F2006F" w14:paraId="21610716" w14:textId="77777777" w:rsidTr="00211C3F">
        <w:trPr>
          <w:ins w:id="10164" w:author="Arjan" w:date="2013-02-07T23:33:00Z"/>
        </w:trPr>
        <w:tc>
          <w:tcPr>
            <w:tcW w:w="3690" w:type="dxa"/>
            <w:tcBorders>
              <w:top w:val="nil"/>
              <w:left w:val="nil"/>
              <w:bottom w:val="nil"/>
              <w:right w:val="nil"/>
            </w:tcBorders>
          </w:tcPr>
          <w:p w14:paraId="5C28271E" w14:textId="77777777" w:rsidR="006B550F" w:rsidRPr="00F2006F" w:rsidRDefault="006B550F" w:rsidP="00211C3F">
            <w:pPr>
              <w:autoSpaceDE w:val="0"/>
              <w:autoSpaceDN w:val="0"/>
              <w:adjustRightInd w:val="0"/>
              <w:spacing w:after="0" w:line="240" w:lineRule="auto"/>
              <w:rPr>
                <w:ins w:id="10165" w:author="Arjan" w:date="2013-02-07T23:33:00Z"/>
                <w:rFonts w:ascii="Arial" w:eastAsia="Times New Roman" w:hAnsi="Arial" w:cs="Arial"/>
                <w:color w:val="000000"/>
                <w:sz w:val="20"/>
                <w:szCs w:val="20"/>
              </w:rPr>
            </w:pPr>
            <w:ins w:id="10166"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14:paraId="0B71A203" w14:textId="77777777" w:rsidR="006B550F" w:rsidRPr="00F2006F" w:rsidRDefault="006B550F" w:rsidP="00211C3F">
            <w:pPr>
              <w:autoSpaceDE w:val="0"/>
              <w:autoSpaceDN w:val="0"/>
              <w:adjustRightInd w:val="0"/>
              <w:spacing w:after="0" w:line="240" w:lineRule="auto"/>
              <w:rPr>
                <w:ins w:id="10167" w:author="Arjan" w:date="2013-02-07T23:33:00Z"/>
                <w:rFonts w:ascii="Arial" w:eastAsia="Times New Roman" w:hAnsi="Arial" w:cs="Arial"/>
                <w:color w:val="000000"/>
                <w:sz w:val="20"/>
                <w:szCs w:val="20"/>
              </w:rPr>
            </w:pPr>
            <w:ins w:id="10168" w:author="Arjan" w:date="2013-02-07T23:33:00Z">
              <w:r w:rsidRPr="00F2006F">
                <w:rPr>
                  <w:rFonts w:ascii="Arial" w:eastAsia="Times New Roman" w:hAnsi="Arial" w:cs="Arial"/>
                  <w:color w:val="000000"/>
                  <w:sz w:val="20"/>
                  <w:szCs w:val="20"/>
                </w:rPr>
                <w:t>1 januari 2013</w:t>
              </w:r>
            </w:ins>
          </w:p>
        </w:tc>
      </w:tr>
      <w:tr w:rsidR="006B550F" w:rsidRPr="00F2006F" w14:paraId="27F5C813" w14:textId="77777777" w:rsidTr="00211C3F">
        <w:trPr>
          <w:ins w:id="10169" w:author="Arjan" w:date="2013-02-07T23:33:00Z"/>
        </w:trPr>
        <w:tc>
          <w:tcPr>
            <w:tcW w:w="3690" w:type="dxa"/>
            <w:tcBorders>
              <w:top w:val="nil"/>
              <w:left w:val="nil"/>
              <w:bottom w:val="nil"/>
              <w:right w:val="nil"/>
            </w:tcBorders>
          </w:tcPr>
          <w:p w14:paraId="2259A119" w14:textId="77777777" w:rsidR="006B550F" w:rsidRPr="00F2006F" w:rsidRDefault="006B550F" w:rsidP="00211C3F">
            <w:pPr>
              <w:autoSpaceDE w:val="0"/>
              <w:autoSpaceDN w:val="0"/>
              <w:adjustRightInd w:val="0"/>
              <w:spacing w:after="0" w:line="240" w:lineRule="auto"/>
              <w:rPr>
                <w:ins w:id="1017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63860835" w14:textId="77777777" w:rsidR="006B550F" w:rsidRPr="00F2006F" w:rsidRDefault="006B550F" w:rsidP="00211C3F">
            <w:pPr>
              <w:autoSpaceDE w:val="0"/>
              <w:autoSpaceDN w:val="0"/>
              <w:adjustRightInd w:val="0"/>
              <w:spacing w:after="0" w:line="240" w:lineRule="auto"/>
              <w:rPr>
                <w:ins w:id="10171" w:author="Arjan" w:date="2013-02-07T23:33:00Z"/>
                <w:rFonts w:ascii="Arial" w:eastAsia="Times New Roman" w:hAnsi="Arial" w:cs="Arial"/>
                <w:b/>
                <w:bCs/>
                <w:color w:val="000000"/>
                <w:sz w:val="20"/>
                <w:szCs w:val="20"/>
              </w:rPr>
            </w:pPr>
          </w:p>
        </w:tc>
      </w:tr>
      <w:tr w:rsidR="006B550F" w:rsidRPr="00CB22FF" w14:paraId="6A2433D7" w14:textId="77777777" w:rsidTr="00211C3F">
        <w:trPr>
          <w:ins w:id="10172" w:author="Arjan" w:date="2013-02-07T23:33:00Z"/>
        </w:trPr>
        <w:tc>
          <w:tcPr>
            <w:tcW w:w="3690" w:type="dxa"/>
            <w:tcBorders>
              <w:top w:val="nil"/>
              <w:left w:val="nil"/>
              <w:bottom w:val="nil"/>
              <w:right w:val="nil"/>
            </w:tcBorders>
          </w:tcPr>
          <w:p w14:paraId="1B094D2F" w14:textId="77777777" w:rsidR="006B550F" w:rsidRPr="00F2006F" w:rsidRDefault="006B550F" w:rsidP="00211C3F">
            <w:pPr>
              <w:autoSpaceDE w:val="0"/>
              <w:autoSpaceDN w:val="0"/>
              <w:adjustRightInd w:val="0"/>
              <w:spacing w:after="0" w:line="240" w:lineRule="auto"/>
              <w:rPr>
                <w:ins w:id="10173" w:author="Arjan" w:date="2013-02-07T23:33:00Z"/>
                <w:rFonts w:ascii="Arial" w:eastAsia="Times New Roman" w:hAnsi="Arial" w:cs="Arial"/>
                <w:color w:val="000000"/>
                <w:sz w:val="20"/>
                <w:szCs w:val="20"/>
              </w:rPr>
            </w:pPr>
            <w:ins w:id="10174"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14:paraId="4EE2B41A" w14:textId="77777777" w:rsidR="006B550F" w:rsidRPr="00DD0F4F" w:rsidRDefault="006B550F" w:rsidP="00211C3F">
            <w:pPr>
              <w:autoSpaceDE w:val="0"/>
              <w:autoSpaceDN w:val="0"/>
              <w:adjustRightInd w:val="0"/>
              <w:spacing w:after="0" w:line="240" w:lineRule="auto"/>
              <w:rPr>
                <w:ins w:id="10175" w:author="Arjan" w:date="2013-02-07T23:33:00Z"/>
                <w:rFonts w:ascii="Arial" w:eastAsia="Times New Roman" w:hAnsi="Arial" w:cs="Arial"/>
                <w:color w:val="000000"/>
                <w:sz w:val="20"/>
                <w:szCs w:val="20"/>
                <w:lang w:val="nl-NL"/>
              </w:rPr>
            </w:pPr>
            <w:ins w:id="10176" w:author="Arjan" w:date="2013-02-07T23:33:00Z">
              <w:r w:rsidRPr="00DD0F4F">
                <w:rPr>
                  <w:rFonts w:ascii="Arial" w:eastAsia="Times New Roman" w:hAnsi="Arial" w:cs="Arial"/>
                  <w:color w:val="000000"/>
                  <w:sz w:val="20"/>
                  <w:szCs w:val="20"/>
                  <w:lang w:val="nl-NL"/>
                </w:rPr>
                <w:t>Het gaat hier om een korte omschrijving van de aard van de zaak, ook wel zaaknaam genoemd, zoals deze wordt toegepast in de ZaaktypeCatalogus voor het domein waarvan het zaaktype deel uit maakt. Deze kan afwijken van de door de zaakbehandelende organisatie(s) gehanteerde naam, de Zaaktype-omschrijving. De domeinwaarden van de zaaktype-code en bijbehorende zaaktype-omschrijving generiek  zijn opgenomen in de desbetreffende ZaakTypeCatalogus.</w:t>
              </w:r>
            </w:ins>
          </w:p>
        </w:tc>
      </w:tr>
      <w:tr w:rsidR="006B550F" w:rsidRPr="00CB22FF" w14:paraId="7E7F30D5" w14:textId="77777777" w:rsidTr="00211C3F">
        <w:trPr>
          <w:ins w:id="10177" w:author="Arjan" w:date="2013-02-07T23:33:00Z"/>
        </w:trPr>
        <w:tc>
          <w:tcPr>
            <w:tcW w:w="3690" w:type="dxa"/>
            <w:tcBorders>
              <w:top w:val="nil"/>
              <w:left w:val="nil"/>
              <w:bottom w:val="nil"/>
              <w:right w:val="nil"/>
            </w:tcBorders>
          </w:tcPr>
          <w:p w14:paraId="09E5BC9D" w14:textId="77777777" w:rsidR="006B550F" w:rsidRPr="00DD0F4F" w:rsidRDefault="006B550F" w:rsidP="00211C3F">
            <w:pPr>
              <w:autoSpaceDE w:val="0"/>
              <w:autoSpaceDN w:val="0"/>
              <w:adjustRightInd w:val="0"/>
              <w:spacing w:after="0" w:line="240" w:lineRule="auto"/>
              <w:rPr>
                <w:ins w:id="10178"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4D819007" w14:textId="77777777" w:rsidR="006B550F" w:rsidRPr="00DD0F4F" w:rsidRDefault="006B550F" w:rsidP="00211C3F">
            <w:pPr>
              <w:autoSpaceDE w:val="0"/>
              <w:autoSpaceDN w:val="0"/>
              <w:adjustRightInd w:val="0"/>
              <w:spacing w:after="0" w:line="240" w:lineRule="auto"/>
              <w:rPr>
                <w:ins w:id="10179" w:author="Arjan" w:date="2013-02-07T23:33:00Z"/>
                <w:rFonts w:ascii="Arial" w:eastAsia="Times New Roman" w:hAnsi="Arial" w:cs="Arial"/>
                <w:b/>
                <w:bCs/>
                <w:color w:val="000000"/>
                <w:sz w:val="20"/>
                <w:szCs w:val="20"/>
                <w:lang w:val="nl-NL"/>
              </w:rPr>
            </w:pPr>
          </w:p>
        </w:tc>
      </w:tr>
      <w:tr w:rsidR="006B550F" w:rsidRPr="00F2006F" w14:paraId="27DCAC96" w14:textId="77777777" w:rsidTr="00211C3F">
        <w:trPr>
          <w:ins w:id="10180" w:author="Arjan" w:date="2013-02-07T23:33:00Z"/>
        </w:trPr>
        <w:tc>
          <w:tcPr>
            <w:tcW w:w="3690" w:type="dxa"/>
            <w:tcBorders>
              <w:top w:val="nil"/>
              <w:left w:val="nil"/>
              <w:bottom w:val="nil"/>
              <w:right w:val="nil"/>
            </w:tcBorders>
          </w:tcPr>
          <w:p w14:paraId="708168D7" w14:textId="77777777" w:rsidR="006B550F" w:rsidRPr="00F2006F" w:rsidRDefault="006B550F" w:rsidP="00211C3F">
            <w:pPr>
              <w:autoSpaceDE w:val="0"/>
              <w:autoSpaceDN w:val="0"/>
              <w:adjustRightInd w:val="0"/>
              <w:spacing w:after="0" w:line="240" w:lineRule="auto"/>
              <w:rPr>
                <w:ins w:id="10181" w:author="Arjan" w:date="2013-02-07T23:33:00Z"/>
                <w:rFonts w:ascii="Arial" w:eastAsia="Times New Roman" w:hAnsi="Arial" w:cs="Arial"/>
                <w:color w:val="000000"/>
                <w:sz w:val="20"/>
                <w:szCs w:val="20"/>
              </w:rPr>
            </w:pPr>
            <w:ins w:id="10182"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14:paraId="2F9FFDE9" w14:textId="77777777" w:rsidR="006B550F" w:rsidRPr="00F2006F" w:rsidRDefault="00DA5D93" w:rsidP="00211C3F">
            <w:pPr>
              <w:autoSpaceDE w:val="0"/>
              <w:autoSpaceDN w:val="0"/>
              <w:adjustRightInd w:val="0"/>
              <w:spacing w:after="0" w:line="240" w:lineRule="auto"/>
              <w:rPr>
                <w:ins w:id="10183" w:author="Arjan" w:date="2013-02-07T23:33:00Z"/>
                <w:rFonts w:ascii="Arial" w:eastAsia="Times New Roman" w:hAnsi="Arial" w:cs="Arial"/>
                <w:color w:val="000000"/>
                <w:sz w:val="20"/>
                <w:szCs w:val="20"/>
              </w:rPr>
            </w:pPr>
            <w:ins w:id="10184"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AN80</w:t>
              </w:r>
              <w:r w:rsidRPr="00F2006F">
                <w:rPr>
                  <w:rFonts w:ascii="Arial" w:hAnsi="Arial" w:cs="Arial"/>
                  <w:sz w:val="20"/>
                  <w:szCs w:val="20"/>
                  <w:lang w:val="en-AU"/>
                </w:rPr>
                <w:fldChar w:fldCharType="end"/>
              </w:r>
            </w:ins>
          </w:p>
        </w:tc>
      </w:tr>
      <w:tr w:rsidR="006B550F" w:rsidRPr="00F2006F" w14:paraId="2AA5BC97" w14:textId="77777777" w:rsidTr="00211C3F">
        <w:trPr>
          <w:trHeight w:val="230"/>
          <w:ins w:id="10185" w:author="Arjan" w:date="2013-02-07T23:33:00Z"/>
        </w:trPr>
        <w:tc>
          <w:tcPr>
            <w:tcW w:w="3690" w:type="dxa"/>
            <w:tcBorders>
              <w:top w:val="nil"/>
              <w:left w:val="nil"/>
              <w:bottom w:val="nil"/>
              <w:right w:val="nil"/>
            </w:tcBorders>
          </w:tcPr>
          <w:p w14:paraId="57D5C145" w14:textId="77777777" w:rsidR="006B550F" w:rsidRPr="00F2006F" w:rsidRDefault="006B550F" w:rsidP="00211C3F">
            <w:pPr>
              <w:autoSpaceDE w:val="0"/>
              <w:autoSpaceDN w:val="0"/>
              <w:adjustRightInd w:val="0"/>
              <w:spacing w:after="0" w:line="240" w:lineRule="auto"/>
              <w:rPr>
                <w:ins w:id="1018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3E64588C" w14:textId="77777777" w:rsidR="006B550F" w:rsidRPr="00F2006F" w:rsidRDefault="006B550F" w:rsidP="00211C3F">
            <w:pPr>
              <w:autoSpaceDE w:val="0"/>
              <w:autoSpaceDN w:val="0"/>
              <w:adjustRightInd w:val="0"/>
              <w:spacing w:after="0" w:line="240" w:lineRule="auto"/>
              <w:rPr>
                <w:ins w:id="10187" w:author="Arjan" w:date="2013-02-07T23:33:00Z"/>
                <w:rFonts w:ascii="Arial" w:eastAsia="Times New Roman" w:hAnsi="Arial" w:cs="Arial"/>
                <w:b/>
                <w:bCs/>
                <w:color w:val="000000"/>
                <w:sz w:val="20"/>
                <w:szCs w:val="20"/>
              </w:rPr>
            </w:pPr>
          </w:p>
        </w:tc>
      </w:tr>
      <w:tr w:rsidR="006B550F" w:rsidRPr="00CB22FF" w14:paraId="09C7B781" w14:textId="77777777" w:rsidTr="00211C3F">
        <w:trPr>
          <w:trHeight w:val="230"/>
          <w:ins w:id="10188" w:author="Arjan" w:date="2013-02-07T23:33:00Z"/>
        </w:trPr>
        <w:tc>
          <w:tcPr>
            <w:tcW w:w="3690" w:type="dxa"/>
            <w:tcBorders>
              <w:top w:val="nil"/>
              <w:left w:val="nil"/>
              <w:bottom w:val="nil"/>
              <w:right w:val="nil"/>
            </w:tcBorders>
          </w:tcPr>
          <w:p w14:paraId="3340BC81" w14:textId="77777777" w:rsidR="006B550F" w:rsidRPr="00F2006F" w:rsidRDefault="006B550F" w:rsidP="00211C3F">
            <w:pPr>
              <w:autoSpaceDE w:val="0"/>
              <w:autoSpaceDN w:val="0"/>
              <w:adjustRightInd w:val="0"/>
              <w:spacing w:after="0" w:line="240" w:lineRule="auto"/>
              <w:rPr>
                <w:ins w:id="10189" w:author="Arjan" w:date="2013-02-07T23:33:00Z"/>
                <w:rFonts w:ascii="Arial" w:eastAsia="Times New Roman" w:hAnsi="Arial" w:cs="Arial"/>
                <w:color w:val="000000"/>
                <w:sz w:val="20"/>
                <w:szCs w:val="20"/>
              </w:rPr>
            </w:pPr>
            <w:ins w:id="10190" w:author="Arjan" w:date="2013-02-07T23:33:00Z">
              <w:r w:rsidRPr="00F2006F">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14:paraId="558C7DEC" w14:textId="77777777" w:rsidR="006B550F" w:rsidRPr="00DD0F4F" w:rsidRDefault="006B550F" w:rsidP="00211C3F">
            <w:pPr>
              <w:autoSpaceDE w:val="0"/>
              <w:autoSpaceDN w:val="0"/>
              <w:adjustRightInd w:val="0"/>
              <w:spacing w:after="0" w:line="240" w:lineRule="auto"/>
              <w:rPr>
                <w:ins w:id="10191" w:author="Arjan" w:date="2013-02-07T23:33:00Z"/>
                <w:rFonts w:ascii="Arial" w:eastAsia="Times New Roman" w:hAnsi="Arial" w:cs="Arial"/>
                <w:color w:val="000000"/>
                <w:sz w:val="20"/>
                <w:szCs w:val="20"/>
                <w:lang w:val="nl-NL"/>
              </w:rPr>
            </w:pPr>
            <w:ins w:id="10192" w:author="Arjan" w:date="2013-02-07T23:33:00Z">
              <w:r w:rsidRPr="00DD0F4F">
                <w:rPr>
                  <w:rFonts w:ascii="Arial" w:eastAsia="Times New Roman" w:hAnsi="Arial" w:cs="Arial"/>
                  <w:color w:val="000000"/>
                  <w:sz w:val="20"/>
                  <w:szCs w:val="20"/>
                  <w:lang w:val="nl-NL"/>
                </w:rPr>
                <w:t>Een waarde voor dit attribuutsoort in de van toepassing zijn ZaakTypeCatalogus.</w:t>
              </w:r>
            </w:ins>
          </w:p>
        </w:tc>
      </w:tr>
      <w:tr w:rsidR="006B550F" w:rsidRPr="00CB22FF" w14:paraId="2AE71485" w14:textId="77777777" w:rsidTr="00211C3F">
        <w:trPr>
          <w:trHeight w:val="230"/>
          <w:ins w:id="10193" w:author="Arjan" w:date="2013-02-07T23:33:00Z"/>
        </w:trPr>
        <w:tc>
          <w:tcPr>
            <w:tcW w:w="3690" w:type="dxa"/>
            <w:tcBorders>
              <w:top w:val="nil"/>
              <w:left w:val="nil"/>
              <w:bottom w:val="nil"/>
              <w:right w:val="nil"/>
            </w:tcBorders>
          </w:tcPr>
          <w:p w14:paraId="4DD79180" w14:textId="77777777" w:rsidR="006B550F" w:rsidRPr="00DD0F4F" w:rsidRDefault="006B550F" w:rsidP="00211C3F">
            <w:pPr>
              <w:autoSpaceDE w:val="0"/>
              <w:autoSpaceDN w:val="0"/>
              <w:adjustRightInd w:val="0"/>
              <w:spacing w:after="0" w:line="240" w:lineRule="auto"/>
              <w:rPr>
                <w:ins w:id="10194"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61F5B9D5" w14:textId="77777777" w:rsidR="006B550F" w:rsidRPr="00DD0F4F" w:rsidRDefault="006B550F" w:rsidP="00211C3F">
            <w:pPr>
              <w:autoSpaceDE w:val="0"/>
              <w:autoSpaceDN w:val="0"/>
              <w:adjustRightInd w:val="0"/>
              <w:spacing w:after="0" w:line="240" w:lineRule="auto"/>
              <w:rPr>
                <w:ins w:id="10195" w:author="Arjan" w:date="2013-02-07T23:33:00Z"/>
                <w:rFonts w:ascii="Arial" w:eastAsia="Times New Roman" w:hAnsi="Arial" w:cs="Arial"/>
                <w:b/>
                <w:bCs/>
                <w:color w:val="000000"/>
                <w:sz w:val="20"/>
                <w:szCs w:val="20"/>
                <w:lang w:val="nl-NL"/>
              </w:rPr>
            </w:pPr>
          </w:p>
        </w:tc>
      </w:tr>
      <w:tr w:rsidR="006B550F" w:rsidRPr="00F2006F" w14:paraId="01F5D5DE" w14:textId="77777777" w:rsidTr="00211C3F">
        <w:trPr>
          <w:trHeight w:val="230"/>
          <w:ins w:id="10196" w:author="Arjan" w:date="2013-02-07T23:33:00Z"/>
        </w:trPr>
        <w:tc>
          <w:tcPr>
            <w:tcW w:w="3690" w:type="dxa"/>
            <w:tcBorders>
              <w:top w:val="nil"/>
              <w:left w:val="nil"/>
              <w:bottom w:val="nil"/>
              <w:right w:val="nil"/>
            </w:tcBorders>
          </w:tcPr>
          <w:p w14:paraId="7E0AFA9E" w14:textId="77777777" w:rsidR="006B550F" w:rsidRPr="00F2006F" w:rsidRDefault="006B550F" w:rsidP="00211C3F">
            <w:pPr>
              <w:autoSpaceDE w:val="0"/>
              <w:autoSpaceDN w:val="0"/>
              <w:adjustRightInd w:val="0"/>
              <w:spacing w:after="0" w:line="240" w:lineRule="auto"/>
              <w:rPr>
                <w:ins w:id="10197" w:author="Arjan" w:date="2013-02-07T23:33:00Z"/>
                <w:rFonts w:ascii="Arial" w:eastAsia="Times New Roman" w:hAnsi="Arial" w:cs="Arial"/>
                <w:b/>
                <w:bCs/>
                <w:color w:val="000000"/>
                <w:sz w:val="20"/>
                <w:szCs w:val="20"/>
              </w:rPr>
            </w:pPr>
            <w:ins w:id="10198" w:author="Arjan" w:date="2013-02-07T23:33:00Z">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14:paraId="063D8A78" w14:textId="77777777" w:rsidR="006B550F" w:rsidRPr="00F2006F" w:rsidRDefault="006B550F" w:rsidP="00211C3F">
            <w:pPr>
              <w:autoSpaceDE w:val="0"/>
              <w:autoSpaceDN w:val="0"/>
              <w:adjustRightInd w:val="0"/>
              <w:spacing w:after="0" w:line="240" w:lineRule="auto"/>
              <w:rPr>
                <w:ins w:id="10199" w:author="Arjan" w:date="2013-02-07T23:33:00Z"/>
                <w:rFonts w:ascii="Arial" w:eastAsia="Times New Roman" w:hAnsi="Arial" w:cs="Arial"/>
                <w:color w:val="000000"/>
                <w:sz w:val="20"/>
                <w:szCs w:val="20"/>
              </w:rPr>
            </w:pPr>
            <w:ins w:id="10200" w:author="Arjan" w:date="2013-02-07T23:33:00Z">
              <w:r w:rsidRPr="00F2006F">
                <w:rPr>
                  <w:rFonts w:ascii="Arial" w:eastAsia="Times New Roman" w:hAnsi="Arial" w:cs="Arial"/>
                  <w:color w:val="000000"/>
                  <w:sz w:val="20"/>
                  <w:szCs w:val="20"/>
                </w:rPr>
                <w:t>Nee</w:t>
              </w:r>
            </w:ins>
          </w:p>
        </w:tc>
      </w:tr>
      <w:tr w:rsidR="006B550F" w:rsidRPr="00F2006F" w14:paraId="683A84EE" w14:textId="77777777" w:rsidTr="00211C3F">
        <w:trPr>
          <w:trHeight w:val="275"/>
          <w:ins w:id="10201" w:author="Arjan" w:date="2013-02-07T23:33:00Z"/>
        </w:trPr>
        <w:tc>
          <w:tcPr>
            <w:tcW w:w="3690" w:type="dxa"/>
            <w:tcBorders>
              <w:top w:val="nil"/>
              <w:left w:val="nil"/>
              <w:bottom w:val="nil"/>
              <w:right w:val="nil"/>
            </w:tcBorders>
          </w:tcPr>
          <w:p w14:paraId="4F1A68EF" w14:textId="77777777" w:rsidR="006B550F" w:rsidRPr="00F2006F" w:rsidRDefault="006B550F" w:rsidP="00211C3F">
            <w:pPr>
              <w:autoSpaceDE w:val="0"/>
              <w:autoSpaceDN w:val="0"/>
              <w:adjustRightInd w:val="0"/>
              <w:spacing w:after="0" w:line="240" w:lineRule="auto"/>
              <w:rPr>
                <w:ins w:id="1020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43387703" w14:textId="77777777" w:rsidR="006B550F" w:rsidRPr="00F2006F" w:rsidRDefault="006B550F" w:rsidP="00211C3F">
            <w:pPr>
              <w:autoSpaceDE w:val="0"/>
              <w:autoSpaceDN w:val="0"/>
              <w:adjustRightInd w:val="0"/>
              <w:spacing w:after="0" w:line="240" w:lineRule="auto"/>
              <w:rPr>
                <w:ins w:id="10203" w:author="Arjan" w:date="2013-02-07T23:33:00Z"/>
                <w:rFonts w:ascii="Arial" w:eastAsia="Times New Roman" w:hAnsi="Arial" w:cs="Arial"/>
                <w:color w:val="000000"/>
                <w:sz w:val="20"/>
                <w:szCs w:val="20"/>
              </w:rPr>
            </w:pPr>
          </w:p>
        </w:tc>
      </w:tr>
      <w:tr w:rsidR="006B550F" w:rsidRPr="00F2006F" w14:paraId="46C14B23" w14:textId="77777777" w:rsidTr="00211C3F">
        <w:trPr>
          <w:trHeight w:val="230"/>
          <w:ins w:id="10204" w:author="Arjan" w:date="2013-02-07T23:33:00Z"/>
        </w:trPr>
        <w:tc>
          <w:tcPr>
            <w:tcW w:w="3690" w:type="dxa"/>
            <w:tcBorders>
              <w:top w:val="nil"/>
              <w:left w:val="nil"/>
              <w:bottom w:val="nil"/>
              <w:right w:val="nil"/>
            </w:tcBorders>
          </w:tcPr>
          <w:p w14:paraId="280A8C4F" w14:textId="77777777" w:rsidR="006B550F" w:rsidRPr="00F2006F" w:rsidRDefault="006B550F" w:rsidP="00211C3F">
            <w:pPr>
              <w:autoSpaceDE w:val="0"/>
              <w:autoSpaceDN w:val="0"/>
              <w:adjustRightInd w:val="0"/>
              <w:spacing w:after="0" w:line="240" w:lineRule="auto"/>
              <w:rPr>
                <w:ins w:id="10205" w:author="Arjan" w:date="2013-02-07T23:33:00Z"/>
                <w:rFonts w:ascii="Arial" w:eastAsia="Times New Roman" w:hAnsi="Arial" w:cs="Arial"/>
                <w:b/>
                <w:bCs/>
                <w:color w:val="000000"/>
                <w:sz w:val="20"/>
                <w:szCs w:val="20"/>
              </w:rPr>
            </w:pPr>
            <w:ins w:id="10206" w:author="Arjan" w:date="2013-02-07T23:33:00Z">
              <w:r w:rsidRPr="00F2006F">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14:paraId="37B5711E" w14:textId="77777777" w:rsidR="006B550F" w:rsidRPr="00F2006F" w:rsidRDefault="006B550F" w:rsidP="00211C3F">
            <w:pPr>
              <w:autoSpaceDE w:val="0"/>
              <w:autoSpaceDN w:val="0"/>
              <w:adjustRightInd w:val="0"/>
              <w:spacing w:after="0" w:line="240" w:lineRule="auto"/>
              <w:rPr>
                <w:ins w:id="10207" w:author="Arjan" w:date="2013-02-07T23:33:00Z"/>
                <w:rFonts w:ascii="Arial" w:eastAsia="Times New Roman" w:hAnsi="Arial" w:cs="Arial"/>
                <w:color w:val="000000"/>
                <w:sz w:val="20"/>
                <w:szCs w:val="20"/>
              </w:rPr>
            </w:pPr>
            <w:ins w:id="10208" w:author="Arjan" w:date="2013-02-07T23:33:00Z">
              <w:r w:rsidRPr="00F2006F">
                <w:rPr>
                  <w:rFonts w:ascii="Arial" w:eastAsia="Times New Roman" w:hAnsi="Arial" w:cs="Arial"/>
                  <w:color w:val="000000"/>
                  <w:sz w:val="20"/>
                  <w:szCs w:val="20"/>
                </w:rPr>
                <w:t>Nee</w:t>
              </w:r>
            </w:ins>
          </w:p>
        </w:tc>
      </w:tr>
      <w:tr w:rsidR="006B550F" w:rsidRPr="00F2006F" w14:paraId="7363A84F" w14:textId="77777777" w:rsidTr="00211C3F">
        <w:trPr>
          <w:trHeight w:val="230"/>
          <w:ins w:id="10209" w:author="Arjan" w:date="2013-02-07T23:33:00Z"/>
        </w:trPr>
        <w:tc>
          <w:tcPr>
            <w:tcW w:w="3690" w:type="dxa"/>
            <w:tcBorders>
              <w:top w:val="nil"/>
              <w:left w:val="nil"/>
              <w:bottom w:val="nil"/>
              <w:right w:val="nil"/>
            </w:tcBorders>
          </w:tcPr>
          <w:p w14:paraId="006C633F" w14:textId="77777777" w:rsidR="006B550F" w:rsidRPr="00F2006F" w:rsidRDefault="006B550F" w:rsidP="00211C3F">
            <w:pPr>
              <w:autoSpaceDE w:val="0"/>
              <w:autoSpaceDN w:val="0"/>
              <w:adjustRightInd w:val="0"/>
              <w:spacing w:after="0" w:line="240" w:lineRule="auto"/>
              <w:rPr>
                <w:ins w:id="1021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59282015" w14:textId="77777777" w:rsidR="006B550F" w:rsidRPr="00F2006F" w:rsidRDefault="006B550F" w:rsidP="00211C3F">
            <w:pPr>
              <w:autoSpaceDE w:val="0"/>
              <w:autoSpaceDN w:val="0"/>
              <w:adjustRightInd w:val="0"/>
              <w:spacing w:after="0" w:line="240" w:lineRule="auto"/>
              <w:rPr>
                <w:ins w:id="10211" w:author="Arjan" w:date="2013-02-07T23:33:00Z"/>
                <w:rFonts w:ascii="Arial" w:eastAsia="Times New Roman" w:hAnsi="Arial" w:cs="Arial"/>
                <w:color w:val="000000"/>
                <w:sz w:val="20"/>
                <w:szCs w:val="20"/>
              </w:rPr>
            </w:pPr>
          </w:p>
        </w:tc>
      </w:tr>
      <w:tr w:rsidR="006B550F" w:rsidRPr="00F2006F" w14:paraId="68E23A03" w14:textId="77777777" w:rsidTr="00211C3F">
        <w:trPr>
          <w:trHeight w:val="230"/>
          <w:ins w:id="10212" w:author="Arjan" w:date="2013-02-07T23:33:00Z"/>
        </w:trPr>
        <w:tc>
          <w:tcPr>
            <w:tcW w:w="3690" w:type="dxa"/>
            <w:tcBorders>
              <w:top w:val="nil"/>
              <w:left w:val="nil"/>
              <w:bottom w:val="nil"/>
              <w:right w:val="nil"/>
            </w:tcBorders>
          </w:tcPr>
          <w:p w14:paraId="513CCC78" w14:textId="77777777" w:rsidR="006B550F" w:rsidRPr="00F2006F" w:rsidRDefault="006B550F" w:rsidP="00211C3F">
            <w:pPr>
              <w:autoSpaceDE w:val="0"/>
              <w:autoSpaceDN w:val="0"/>
              <w:adjustRightInd w:val="0"/>
              <w:spacing w:after="0" w:line="240" w:lineRule="auto"/>
              <w:rPr>
                <w:ins w:id="10213" w:author="Arjan" w:date="2013-02-07T23:33:00Z"/>
                <w:rFonts w:ascii="Arial" w:eastAsia="Times New Roman" w:hAnsi="Arial" w:cs="Arial"/>
                <w:b/>
                <w:bCs/>
                <w:color w:val="000000"/>
                <w:sz w:val="20"/>
                <w:szCs w:val="20"/>
              </w:rPr>
            </w:pPr>
            <w:ins w:id="10214" w:author="Arjan" w:date="2013-02-07T23:33:00Z">
              <w:r w:rsidRPr="00F2006F">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14:paraId="247CF57B" w14:textId="77777777" w:rsidR="006B550F" w:rsidRPr="00F2006F" w:rsidRDefault="006B550F" w:rsidP="00211C3F">
            <w:pPr>
              <w:autoSpaceDE w:val="0"/>
              <w:autoSpaceDN w:val="0"/>
              <w:adjustRightInd w:val="0"/>
              <w:spacing w:after="0" w:line="240" w:lineRule="auto"/>
              <w:rPr>
                <w:ins w:id="10215" w:author="Arjan" w:date="2013-02-07T23:33:00Z"/>
                <w:rFonts w:ascii="Arial" w:eastAsia="Times New Roman" w:hAnsi="Arial" w:cs="Arial"/>
                <w:color w:val="000000"/>
                <w:sz w:val="20"/>
                <w:szCs w:val="20"/>
              </w:rPr>
            </w:pPr>
          </w:p>
        </w:tc>
      </w:tr>
      <w:tr w:rsidR="006B550F" w:rsidRPr="00F2006F" w14:paraId="62C6813E" w14:textId="77777777" w:rsidTr="00211C3F">
        <w:trPr>
          <w:trHeight w:val="230"/>
          <w:ins w:id="10216" w:author="Arjan" w:date="2013-02-07T23:33:00Z"/>
        </w:trPr>
        <w:tc>
          <w:tcPr>
            <w:tcW w:w="3690" w:type="dxa"/>
            <w:tcBorders>
              <w:top w:val="nil"/>
              <w:left w:val="nil"/>
              <w:bottom w:val="nil"/>
              <w:right w:val="nil"/>
            </w:tcBorders>
          </w:tcPr>
          <w:p w14:paraId="49D8661F" w14:textId="77777777" w:rsidR="006B550F" w:rsidRPr="00F2006F" w:rsidRDefault="006B550F" w:rsidP="00211C3F">
            <w:pPr>
              <w:autoSpaceDE w:val="0"/>
              <w:autoSpaceDN w:val="0"/>
              <w:adjustRightInd w:val="0"/>
              <w:spacing w:after="0" w:line="240" w:lineRule="auto"/>
              <w:rPr>
                <w:ins w:id="1021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0DD295B9" w14:textId="77777777" w:rsidR="006B550F" w:rsidRPr="00F2006F" w:rsidRDefault="006B550F" w:rsidP="00211C3F">
            <w:pPr>
              <w:autoSpaceDE w:val="0"/>
              <w:autoSpaceDN w:val="0"/>
              <w:adjustRightInd w:val="0"/>
              <w:spacing w:after="0" w:line="240" w:lineRule="auto"/>
              <w:rPr>
                <w:ins w:id="10218" w:author="Arjan" w:date="2013-02-07T23:33:00Z"/>
                <w:rFonts w:ascii="Arial" w:eastAsia="Times New Roman" w:hAnsi="Arial" w:cs="Arial"/>
                <w:color w:val="000000"/>
                <w:sz w:val="20"/>
                <w:szCs w:val="20"/>
              </w:rPr>
            </w:pPr>
          </w:p>
        </w:tc>
      </w:tr>
      <w:tr w:rsidR="006B550F" w:rsidRPr="00F2006F" w14:paraId="3A7FB66F" w14:textId="77777777" w:rsidTr="00211C3F">
        <w:trPr>
          <w:trHeight w:val="230"/>
          <w:ins w:id="10219" w:author="Arjan" w:date="2013-02-07T23:33:00Z"/>
        </w:trPr>
        <w:tc>
          <w:tcPr>
            <w:tcW w:w="3690" w:type="dxa"/>
            <w:tcBorders>
              <w:top w:val="nil"/>
              <w:left w:val="nil"/>
              <w:bottom w:val="nil"/>
              <w:right w:val="nil"/>
            </w:tcBorders>
          </w:tcPr>
          <w:p w14:paraId="745919B6" w14:textId="77777777" w:rsidR="006B550F" w:rsidRPr="00F2006F" w:rsidRDefault="006B550F" w:rsidP="00211C3F">
            <w:pPr>
              <w:autoSpaceDE w:val="0"/>
              <w:autoSpaceDN w:val="0"/>
              <w:adjustRightInd w:val="0"/>
              <w:spacing w:after="0" w:line="240" w:lineRule="auto"/>
              <w:rPr>
                <w:ins w:id="10220" w:author="Arjan" w:date="2013-02-07T23:33:00Z"/>
                <w:rFonts w:ascii="Arial" w:eastAsia="Times New Roman" w:hAnsi="Arial" w:cs="Arial"/>
                <w:b/>
                <w:bCs/>
                <w:color w:val="000000"/>
                <w:sz w:val="20"/>
                <w:szCs w:val="20"/>
              </w:rPr>
            </w:pPr>
            <w:ins w:id="10221" w:author="Arjan" w:date="2013-02-07T23:33:00Z">
              <w:r w:rsidRPr="00F2006F">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14:paraId="193C546E" w14:textId="77777777" w:rsidR="006B550F" w:rsidRPr="00F2006F" w:rsidRDefault="006B550F" w:rsidP="00211C3F">
            <w:pPr>
              <w:autoSpaceDE w:val="0"/>
              <w:autoSpaceDN w:val="0"/>
              <w:adjustRightInd w:val="0"/>
              <w:spacing w:after="0" w:line="240" w:lineRule="auto"/>
              <w:rPr>
                <w:ins w:id="10222" w:author="Arjan" w:date="2013-02-07T23:33:00Z"/>
                <w:rFonts w:ascii="Arial" w:eastAsia="Times New Roman" w:hAnsi="Arial" w:cs="Arial"/>
                <w:color w:val="000000"/>
                <w:sz w:val="20"/>
                <w:szCs w:val="20"/>
              </w:rPr>
            </w:pPr>
            <w:ins w:id="10223" w:author="Arjan" w:date="2013-02-07T23:33:00Z">
              <w:r w:rsidRPr="00F2006F">
                <w:rPr>
                  <w:rFonts w:ascii="Arial" w:eastAsia="Times New Roman" w:hAnsi="Arial" w:cs="Arial"/>
                  <w:color w:val="000000"/>
                  <w:sz w:val="20"/>
                  <w:szCs w:val="20"/>
                </w:rPr>
                <w:t>Nee</w:t>
              </w:r>
            </w:ins>
          </w:p>
        </w:tc>
      </w:tr>
      <w:tr w:rsidR="006B550F" w:rsidRPr="00F2006F" w14:paraId="6817C4E5" w14:textId="77777777" w:rsidTr="00211C3F">
        <w:trPr>
          <w:trHeight w:val="230"/>
          <w:ins w:id="10224" w:author="Arjan" w:date="2013-02-07T23:33:00Z"/>
        </w:trPr>
        <w:tc>
          <w:tcPr>
            <w:tcW w:w="3690" w:type="dxa"/>
            <w:tcBorders>
              <w:top w:val="nil"/>
              <w:left w:val="nil"/>
              <w:bottom w:val="nil"/>
              <w:right w:val="nil"/>
            </w:tcBorders>
          </w:tcPr>
          <w:p w14:paraId="50869C30" w14:textId="77777777" w:rsidR="006B550F" w:rsidRPr="00F2006F" w:rsidRDefault="006B550F" w:rsidP="00211C3F">
            <w:pPr>
              <w:autoSpaceDE w:val="0"/>
              <w:autoSpaceDN w:val="0"/>
              <w:adjustRightInd w:val="0"/>
              <w:spacing w:after="0" w:line="240" w:lineRule="auto"/>
              <w:rPr>
                <w:ins w:id="1022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5722AB70" w14:textId="77777777" w:rsidR="006B550F" w:rsidRPr="00F2006F" w:rsidRDefault="006B550F" w:rsidP="00211C3F">
            <w:pPr>
              <w:autoSpaceDE w:val="0"/>
              <w:autoSpaceDN w:val="0"/>
              <w:adjustRightInd w:val="0"/>
              <w:spacing w:after="0" w:line="240" w:lineRule="auto"/>
              <w:rPr>
                <w:ins w:id="10226" w:author="Arjan" w:date="2013-02-07T23:33:00Z"/>
                <w:rFonts w:ascii="Arial" w:eastAsia="Times New Roman" w:hAnsi="Arial" w:cs="Arial"/>
                <w:color w:val="000000"/>
                <w:sz w:val="20"/>
                <w:szCs w:val="20"/>
              </w:rPr>
            </w:pPr>
          </w:p>
        </w:tc>
      </w:tr>
      <w:tr w:rsidR="006B550F" w:rsidRPr="00F2006F" w14:paraId="58849483" w14:textId="77777777" w:rsidTr="00211C3F">
        <w:trPr>
          <w:trHeight w:val="230"/>
          <w:ins w:id="10227" w:author="Arjan" w:date="2013-02-07T23:33:00Z"/>
        </w:trPr>
        <w:tc>
          <w:tcPr>
            <w:tcW w:w="3690" w:type="dxa"/>
            <w:tcBorders>
              <w:top w:val="nil"/>
              <w:left w:val="nil"/>
              <w:bottom w:val="nil"/>
              <w:right w:val="nil"/>
            </w:tcBorders>
          </w:tcPr>
          <w:p w14:paraId="72E983E4" w14:textId="77777777" w:rsidR="006B550F" w:rsidRPr="00F2006F" w:rsidRDefault="006B550F" w:rsidP="00211C3F">
            <w:pPr>
              <w:autoSpaceDE w:val="0"/>
              <w:autoSpaceDN w:val="0"/>
              <w:adjustRightInd w:val="0"/>
              <w:spacing w:after="0" w:line="240" w:lineRule="auto"/>
              <w:rPr>
                <w:ins w:id="10228" w:author="Arjan" w:date="2013-02-07T23:33:00Z"/>
                <w:rFonts w:ascii="Arial" w:eastAsia="Times New Roman" w:hAnsi="Arial" w:cs="Arial"/>
                <w:b/>
                <w:bCs/>
                <w:color w:val="000000"/>
                <w:sz w:val="20"/>
                <w:szCs w:val="20"/>
              </w:rPr>
            </w:pPr>
            <w:ins w:id="10229" w:author="Arjan" w:date="2013-02-07T23:33:00Z">
              <w:r w:rsidRPr="00F2006F">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14:paraId="0375C7F4" w14:textId="77777777" w:rsidR="006B550F" w:rsidRPr="00F2006F" w:rsidRDefault="006B550F" w:rsidP="00211C3F">
            <w:pPr>
              <w:autoSpaceDE w:val="0"/>
              <w:autoSpaceDN w:val="0"/>
              <w:adjustRightInd w:val="0"/>
              <w:spacing w:after="0" w:line="240" w:lineRule="auto"/>
              <w:rPr>
                <w:ins w:id="10230" w:author="Arjan" w:date="2013-02-07T23:33:00Z"/>
                <w:rFonts w:ascii="Arial" w:eastAsia="Times New Roman" w:hAnsi="Arial" w:cs="Arial"/>
                <w:color w:val="000000"/>
                <w:sz w:val="20"/>
                <w:szCs w:val="20"/>
              </w:rPr>
            </w:pPr>
            <w:ins w:id="10231" w:author="Arjan" w:date="2013-02-07T23:33:00Z">
              <w:r w:rsidRPr="00F2006F">
                <w:rPr>
                  <w:rFonts w:ascii="Arial" w:eastAsia="Times New Roman" w:hAnsi="Arial" w:cs="Arial"/>
                  <w:color w:val="000000"/>
                  <w:sz w:val="20"/>
                  <w:szCs w:val="20"/>
                </w:rPr>
                <w:t>Nee</w:t>
              </w:r>
            </w:ins>
          </w:p>
        </w:tc>
      </w:tr>
      <w:tr w:rsidR="006B550F" w:rsidRPr="00F2006F" w14:paraId="6BC405DC" w14:textId="77777777" w:rsidTr="00211C3F">
        <w:trPr>
          <w:trHeight w:val="230"/>
          <w:ins w:id="10232" w:author="Arjan" w:date="2013-02-07T23:33:00Z"/>
        </w:trPr>
        <w:tc>
          <w:tcPr>
            <w:tcW w:w="3690" w:type="dxa"/>
            <w:tcBorders>
              <w:top w:val="nil"/>
              <w:left w:val="nil"/>
              <w:bottom w:val="nil"/>
              <w:right w:val="nil"/>
            </w:tcBorders>
          </w:tcPr>
          <w:p w14:paraId="71423A42" w14:textId="77777777" w:rsidR="006B550F" w:rsidRPr="00F2006F" w:rsidRDefault="006B550F" w:rsidP="00211C3F">
            <w:pPr>
              <w:autoSpaceDE w:val="0"/>
              <w:autoSpaceDN w:val="0"/>
              <w:adjustRightInd w:val="0"/>
              <w:spacing w:after="0" w:line="240" w:lineRule="auto"/>
              <w:rPr>
                <w:ins w:id="1023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14C1D98F" w14:textId="77777777" w:rsidR="006B550F" w:rsidRPr="00F2006F" w:rsidRDefault="006B550F" w:rsidP="00211C3F">
            <w:pPr>
              <w:autoSpaceDE w:val="0"/>
              <w:autoSpaceDN w:val="0"/>
              <w:adjustRightInd w:val="0"/>
              <w:spacing w:after="0" w:line="240" w:lineRule="auto"/>
              <w:rPr>
                <w:ins w:id="10234" w:author="Arjan" w:date="2013-02-07T23:33:00Z"/>
                <w:rFonts w:ascii="Arial" w:eastAsia="Times New Roman" w:hAnsi="Arial" w:cs="Arial"/>
                <w:b/>
                <w:bCs/>
                <w:color w:val="000000"/>
                <w:sz w:val="20"/>
                <w:szCs w:val="20"/>
              </w:rPr>
            </w:pPr>
          </w:p>
        </w:tc>
      </w:tr>
      <w:tr w:rsidR="006B550F" w:rsidRPr="00F2006F" w14:paraId="68C5BD7F" w14:textId="77777777" w:rsidTr="00211C3F">
        <w:trPr>
          <w:trHeight w:val="230"/>
          <w:ins w:id="10235" w:author="Arjan" w:date="2013-02-07T23:33:00Z"/>
        </w:trPr>
        <w:tc>
          <w:tcPr>
            <w:tcW w:w="3690" w:type="dxa"/>
            <w:tcBorders>
              <w:top w:val="nil"/>
              <w:left w:val="nil"/>
              <w:bottom w:val="nil"/>
              <w:right w:val="nil"/>
            </w:tcBorders>
          </w:tcPr>
          <w:p w14:paraId="5A21AAA1" w14:textId="77777777" w:rsidR="006B550F" w:rsidRPr="00F2006F" w:rsidRDefault="006B550F" w:rsidP="00211C3F">
            <w:pPr>
              <w:autoSpaceDE w:val="0"/>
              <w:autoSpaceDN w:val="0"/>
              <w:adjustRightInd w:val="0"/>
              <w:spacing w:after="0" w:line="240" w:lineRule="auto"/>
              <w:rPr>
                <w:ins w:id="10236" w:author="Arjan" w:date="2013-02-07T23:33:00Z"/>
                <w:rFonts w:ascii="Arial" w:eastAsia="Times New Roman" w:hAnsi="Arial" w:cs="Arial"/>
                <w:color w:val="000000"/>
                <w:sz w:val="20"/>
                <w:szCs w:val="20"/>
              </w:rPr>
            </w:pPr>
            <w:ins w:id="10237" w:author="Arjan" w:date="2013-02-07T23:33:00Z">
              <w:r w:rsidRPr="00F2006F">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589BB6EE" w14:textId="77777777" w:rsidR="006B550F" w:rsidRPr="00F2006F" w:rsidRDefault="00DA5D93" w:rsidP="00211C3F">
            <w:pPr>
              <w:autoSpaceDE w:val="0"/>
              <w:autoSpaceDN w:val="0"/>
              <w:adjustRightInd w:val="0"/>
              <w:spacing w:after="0" w:line="240" w:lineRule="auto"/>
              <w:rPr>
                <w:ins w:id="10238" w:author="Arjan" w:date="2013-02-07T23:33:00Z"/>
                <w:rFonts w:ascii="Arial" w:eastAsia="Times New Roman" w:hAnsi="Arial" w:cs="Arial"/>
                <w:color w:val="000000"/>
                <w:sz w:val="20"/>
                <w:szCs w:val="20"/>
              </w:rPr>
            </w:pPr>
            <w:ins w:id="10239"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1</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14:paraId="578248B5" w14:textId="77777777" w:rsidTr="00211C3F">
        <w:trPr>
          <w:trHeight w:val="200"/>
          <w:ins w:id="10240" w:author="Arjan" w:date="2013-02-07T23:33:00Z"/>
        </w:trPr>
        <w:tc>
          <w:tcPr>
            <w:tcW w:w="3690" w:type="dxa"/>
            <w:tcBorders>
              <w:top w:val="nil"/>
              <w:left w:val="nil"/>
              <w:bottom w:val="nil"/>
              <w:right w:val="nil"/>
            </w:tcBorders>
          </w:tcPr>
          <w:p w14:paraId="0503A6B4" w14:textId="77777777" w:rsidR="006B550F" w:rsidRPr="00F2006F" w:rsidRDefault="006B550F" w:rsidP="00211C3F">
            <w:pPr>
              <w:autoSpaceDE w:val="0"/>
              <w:autoSpaceDN w:val="0"/>
              <w:adjustRightInd w:val="0"/>
              <w:spacing w:after="0" w:line="240" w:lineRule="auto"/>
              <w:rPr>
                <w:ins w:id="1024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781EFAA3" w14:textId="77777777" w:rsidR="006B550F" w:rsidRPr="00F2006F" w:rsidRDefault="006B550F" w:rsidP="00211C3F">
            <w:pPr>
              <w:autoSpaceDE w:val="0"/>
              <w:autoSpaceDN w:val="0"/>
              <w:adjustRightInd w:val="0"/>
              <w:spacing w:after="0" w:line="240" w:lineRule="auto"/>
              <w:rPr>
                <w:ins w:id="10242" w:author="Arjan" w:date="2013-02-07T23:33:00Z"/>
                <w:rFonts w:ascii="Arial" w:eastAsia="Times New Roman" w:hAnsi="Arial" w:cs="Arial"/>
                <w:b/>
                <w:bCs/>
                <w:color w:val="000000"/>
                <w:sz w:val="20"/>
                <w:szCs w:val="20"/>
              </w:rPr>
            </w:pPr>
          </w:p>
        </w:tc>
      </w:tr>
      <w:tr w:rsidR="006B550F" w:rsidRPr="00F2006F" w14:paraId="1DB253BA" w14:textId="77777777" w:rsidTr="00211C3F">
        <w:trPr>
          <w:trHeight w:val="200"/>
          <w:ins w:id="10243" w:author="Arjan" w:date="2013-02-07T23:33:00Z"/>
        </w:trPr>
        <w:tc>
          <w:tcPr>
            <w:tcW w:w="3690" w:type="dxa"/>
            <w:tcBorders>
              <w:top w:val="nil"/>
              <w:left w:val="nil"/>
              <w:bottom w:val="nil"/>
              <w:right w:val="nil"/>
            </w:tcBorders>
          </w:tcPr>
          <w:p w14:paraId="3C2C2D95" w14:textId="77777777" w:rsidR="006B550F" w:rsidRPr="00F2006F" w:rsidRDefault="006B550F" w:rsidP="00211C3F">
            <w:pPr>
              <w:autoSpaceDE w:val="0"/>
              <w:autoSpaceDN w:val="0"/>
              <w:adjustRightInd w:val="0"/>
              <w:spacing w:after="0" w:line="240" w:lineRule="auto"/>
              <w:rPr>
                <w:ins w:id="10244" w:author="Arjan" w:date="2013-02-07T23:33:00Z"/>
                <w:rFonts w:ascii="Arial" w:eastAsia="Times New Roman" w:hAnsi="Arial" w:cs="Arial"/>
                <w:color w:val="000000"/>
                <w:sz w:val="20"/>
                <w:szCs w:val="20"/>
              </w:rPr>
            </w:pPr>
            <w:ins w:id="10245"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05DD8134" w14:textId="77777777" w:rsidR="006B550F" w:rsidRPr="00F2006F" w:rsidRDefault="006B550F" w:rsidP="00211C3F">
            <w:pPr>
              <w:autoSpaceDE w:val="0"/>
              <w:autoSpaceDN w:val="0"/>
              <w:adjustRightInd w:val="0"/>
              <w:spacing w:after="0" w:line="240" w:lineRule="auto"/>
              <w:rPr>
                <w:ins w:id="10246" w:author="Arjan" w:date="2013-02-07T23:33:00Z"/>
                <w:rFonts w:ascii="Arial" w:eastAsia="Times New Roman" w:hAnsi="Arial" w:cs="Arial"/>
                <w:color w:val="000000"/>
                <w:sz w:val="20"/>
                <w:szCs w:val="20"/>
              </w:rPr>
            </w:pPr>
            <w:ins w:id="10247" w:author="Arjan" w:date="2013-02-07T23:33:00Z">
              <w:r w:rsidRPr="00F2006F">
                <w:rPr>
                  <w:rFonts w:ascii="Arial" w:eastAsia="Times New Roman" w:hAnsi="Arial" w:cs="Arial"/>
                  <w:color w:val="000000"/>
                  <w:sz w:val="20"/>
                  <w:szCs w:val="20"/>
                </w:rPr>
                <w:t>Gemeentelijk basisgegeven</w:t>
              </w:r>
            </w:ins>
          </w:p>
        </w:tc>
      </w:tr>
      <w:tr w:rsidR="006B550F" w:rsidRPr="00F2006F" w14:paraId="281C7FC1" w14:textId="77777777" w:rsidTr="00211C3F">
        <w:trPr>
          <w:trHeight w:val="230"/>
          <w:ins w:id="10248" w:author="Arjan" w:date="2013-02-07T23:33:00Z"/>
        </w:trPr>
        <w:tc>
          <w:tcPr>
            <w:tcW w:w="3690" w:type="dxa"/>
            <w:tcBorders>
              <w:top w:val="nil"/>
              <w:left w:val="nil"/>
              <w:bottom w:val="nil"/>
              <w:right w:val="nil"/>
            </w:tcBorders>
          </w:tcPr>
          <w:p w14:paraId="5D42C403" w14:textId="77777777" w:rsidR="006B550F" w:rsidRPr="00F2006F" w:rsidRDefault="006B550F" w:rsidP="00211C3F">
            <w:pPr>
              <w:autoSpaceDE w:val="0"/>
              <w:autoSpaceDN w:val="0"/>
              <w:adjustRightInd w:val="0"/>
              <w:spacing w:after="0" w:line="240" w:lineRule="auto"/>
              <w:rPr>
                <w:ins w:id="1024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65667ED4" w14:textId="77777777" w:rsidR="006B550F" w:rsidRPr="00F2006F" w:rsidRDefault="006B550F" w:rsidP="00211C3F">
            <w:pPr>
              <w:autoSpaceDE w:val="0"/>
              <w:autoSpaceDN w:val="0"/>
              <w:adjustRightInd w:val="0"/>
              <w:spacing w:after="0" w:line="240" w:lineRule="auto"/>
              <w:rPr>
                <w:ins w:id="10250" w:author="Arjan" w:date="2013-02-07T23:33:00Z"/>
                <w:rFonts w:ascii="Arial" w:eastAsia="Times New Roman" w:hAnsi="Arial" w:cs="Arial"/>
                <w:b/>
                <w:bCs/>
                <w:color w:val="000000"/>
                <w:sz w:val="20"/>
                <w:szCs w:val="20"/>
              </w:rPr>
            </w:pPr>
          </w:p>
        </w:tc>
      </w:tr>
      <w:tr w:rsidR="006B550F" w:rsidRPr="00CB22FF" w14:paraId="520BC4AB" w14:textId="77777777" w:rsidTr="00211C3F">
        <w:trPr>
          <w:trHeight w:val="230"/>
          <w:ins w:id="10251" w:author="Arjan" w:date="2013-02-07T23:33:00Z"/>
        </w:trPr>
        <w:tc>
          <w:tcPr>
            <w:tcW w:w="3690" w:type="dxa"/>
            <w:tcBorders>
              <w:top w:val="nil"/>
              <w:left w:val="nil"/>
              <w:bottom w:val="nil"/>
              <w:right w:val="nil"/>
            </w:tcBorders>
          </w:tcPr>
          <w:p w14:paraId="685DE8CD" w14:textId="77777777" w:rsidR="006B550F" w:rsidRPr="00F2006F" w:rsidRDefault="006B550F" w:rsidP="00211C3F">
            <w:pPr>
              <w:autoSpaceDE w:val="0"/>
              <w:autoSpaceDN w:val="0"/>
              <w:adjustRightInd w:val="0"/>
              <w:spacing w:after="0" w:line="240" w:lineRule="auto"/>
              <w:rPr>
                <w:ins w:id="10252" w:author="Arjan" w:date="2013-02-07T23:33:00Z"/>
                <w:rFonts w:ascii="Arial" w:eastAsia="Times New Roman" w:hAnsi="Arial" w:cs="Arial"/>
                <w:color w:val="000000"/>
                <w:sz w:val="20"/>
                <w:szCs w:val="20"/>
              </w:rPr>
            </w:pPr>
            <w:ins w:id="10253"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14:paraId="75B8EA91" w14:textId="77777777" w:rsidR="006B550F" w:rsidRPr="00DD0F4F" w:rsidRDefault="006B550F" w:rsidP="00211C3F">
            <w:pPr>
              <w:autoSpaceDE w:val="0"/>
              <w:autoSpaceDN w:val="0"/>
              <w:adjustRightInd w:val="0"/>
              <w:spacing w:after="0" w:line="240" w:lineRule="auto"/>
              <w:rPr>
                <w:ins w:id="10254" w:author="Arjan" w:date="2013-02-07T23:33:00Z"/>
                <w:rFonts w:ascii="Arial" w:eastAsia="Times New Roman" w:hAnsi="Arial" w:cs="Arial"/>
                <w:color w:val="000000"/>
                <w:sz w:val="20"/>
                <w:szCs w:val="20"/>
                <w:lang w:val="nl-NL"/>
              </w:rPr>
            </w:pPr>
            <w:ins w:id="10255" w:author="Arjan" w:date="2013-02-07T23:33:00Z">
              <w:r w:rsidRPr="00DD0F4F">
                <w:rPr>
                  <w:rFonts w:ascii="Arial" w:eastAsia="Times New Roman" w:hAnsi="Arial" w:cs="Arial"/>
                  <w:color w:val="000000"/>
                  <w:sz w:val="20"/>
                  <w:szCs w:val="20"/>
                  <w:lang w:val="nl-NL"/>
                </w:rPr>
                <w:t>De waarde van Zaaktype-omschrijvng generiek moet corresponderen met de waarde van de Zaaktypecode in de van toepassing zijnde ZaakTypeCatalogus.</w:t>
              </w:r>
            </w:ins>
          </w:p>
        </w:tc>
      </w:tr>
    </w:tbl>
    <w:p w14:paraId="2884C809" w14:textId="77777777" w:rsidR="006B550F" w:rsidRPr="00DD0F4F" w:rsidRDefault="00DA5D93" w:rsidP="006B550F">
      <w:pPr>
        <w:autoSpaceDE w:val="0"/>
        <w:autoSpaceDN w:val="0"/>
        <w:adjustRightInd w:val="0"/>
        <w:spacing w:before="240" w:after="60" w:line="240" w:lineRule="auto"/>
        <w:outlineLvl w:val="3"/>
        <w:rPr>
          <w:ins w:id="10256" w:author="Arjan" w:date="2013-02-07T23:33:00Z"/>
          <w:rFonts w:ascii="Arial" w:eastAsia="Times New Roman" w:hAnsi="Arial" w:cs="Arial"/>
          <w:b/>
          <w:bCs/>
          <w:color w:val="004080"/>
          <w:sz w:val="24"/>
          <w:szCs w:val="24"/>
          <w:lang w:val="nl-NL"/>
        </w:rPr>
      </w:pPr>
      <w:ins w:id="10257"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Aanvraagdatum</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ins>
    </w:p>
    <w:tbl>
      <w:tblPr>
        <w:tblW w:w="9360" w:type="dxa"/>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14:paraId="2E2BD7F8" w14:textId="77777777" w:rsidTr="00F860D7">
        <w:trPr>
          <w:trHeight w:val="230"/>
          <w:ins w:id="10258" w:author="Arjan" w:date="2013-02-07T23:33:00Z"/>
        </w:trPr>
        <w:tc>
          <w:tcPr>
            <w:tcW w:w="3690" w:type="dxa"/>
            <w:tcBorders>
              <w:top w:val="nil"/>
              <w:left w:val="nil"/>
              <w:bottom w:val="nil"/>
              <w:right w:val="nil"/>
            </w:tcBorders>
          </w:tcPr>
          <w:p w14:paraId="08FADB0A" w14:textId="77777777" w:rsidR="006B550F" w:rsidRPr="00F2006F" w:rsidRDefault="006B550F" w:rsidP="00211C3F">
            <w:pPr>
              <w:autoSpaceDE w:val="0"/>
              <w:autoSpaceDN w:val="0"/>
              <w:adjustRightInd w:val="0"/>
              <w:spacing w:after="0" w:line="240" w:lineRule="auto"/>
              <w:rPr>
                <w:ins w:id="10259" w:author="Arjan" w:date="2013-02-07T23:33:00Z"/>
                <w:rFonts w:ascii="Arial" w:eastAsia="Times New Roman" w:hAnsi="Arial" w:cs="Arial"/>
                <w:color w:val="000000"/>
                <w:sz w:val="20"/>
                <w:szCs w:val="20"/>
              </w:rPr>
            </w:pPr>
            <w:ins w:id="10260" w:author="Arjan" w:date="2013-02-07T23:33:00Z">
              <w:r w:rsidRPr="00F2006F">
                <w:rPr>
                  <w:rFonts w:ascii="Arial" w:eastAsia="Times New Roman" w:hAnsi="Arial" w:cs="Arial"/>
                  <w:b/>
                  <w:bCs/>
                  <w:color w:val="000000"/>
                  <w:sz w:val="20"/>
                  <w:szCs w:val="20"/>
                </w:rPr>
                <w:lastRenderedPageBreak/>
                <w:t>Naam attribuutsoort</w:t>
              </w:r>
            </w:ins>
          </w:p>
        </w:tc>
        <w:tc>
          <w:tcPr>
            <w:tcW w:w="5670" w:type="dxa"/>
            <w:tcBorders>
              <w:top w:val="nil"/>
              <w:left w:val="nil"/>
              <w:bottom w:val="nil"/>
              <w:right w:val="nil"/>
            </w:tcBorders>
          </w:tcPr>
          <w:p w14:paraId="1AB1B2FA" w14:textId="77777777" w:rsidR="006B550F" w:rsidRPr="00F2006F" w:rsidRDefault="00DA5D93" w:rsidP="00211C3F">
            <w:pPr>
              <w:autoSpaceDE w:val="0"/>
              <w:autoSpaceDN w:val="0"/>
              <w:adjustRightInd w:val="0"/>
              <w:spacing w:after="0" w:line="240" w:lineRule="auto"/>
              <w:rPr>
                <w:ins w:id="10261" w:author="Arjan" w:date="2013-02-07T23:33:00Z"/>
                <w:rFonts w:ascii="Arial" w:eastAsia="Times New Roman" w:hAnsi="Arial" w:cs="Arial"/>
                <w:color w:val="000000"/>
                <w:sz w:val="20"/>
                <w:szCs w:val="20"/>
              </w:rPr>
            </w:pPr>
            <w:ins w:id="10262"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Aanvraagdatum</w:t>
              </w:r>
              <w:r w:rsidRPr="00F2006F">
                <w:rPr>
                  <w:rFonts w:ascii="Arial" w:hAnsi="Arial" w:cs="Arial"/>
                  <w:sz w:val="20"/>
                  <w:szCs w:val="20"/>
                  <w:lang w:val="en-AU"/>
                </w:rPr>
                <w:fldChar w:fldCharType="end"/>
              </w:r>
            </w:ins>
          </w:p>
        </w:tc>
      </w:tr>
      <w:tr w:rsidR="006B550F" w:rsidRPr="00F2006F" w14:paraId="27231B06" w14:textId="77777777" w:rsidTr="00F860D7">
        <w:trPr>
          <w:ins w:id="10263" w:author="Arjan" w:date="2013-02-07T23:33:00Z"/>
        </w:trPr>
        <w:tc>
          <w:tcPr>
            <w:tcW w:w="3690" w:type="dxa"/>
            <w:tcBorders>
              <w:top w:val="nil"/>
              <w:left w:val="nil"/>
              <w:bottom w:val="nil"/>
              <w:right w:val="nil"/>
            </w:tcBorders>
          </w:tcPr>
          <w:p w14:paraId="630912F1" w14:textId="77777777" w:rsidR="006B550F" w:rsidRPr="00F2006F" w:rsidRDefault="006B550F" w:rsidP="00211C3F">
            <w:pPr>
              <w:autoSpaceDE w:val="0"/>
              <w:autoSpaceDN w:val="0"/>
              <w:adjustRightInd w:val="0"/>
              <w:spacing w:after="0" w:line="240" w:lineRule="auto"/>
              <w:rPr>
                <w:ins w:id="1026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6E289D30" w14:textId="77777777" w:rsidR="006B550F" w:rsidRPr="00F2006F" w:rsidRDefault="006B550F" w:rsidP="00211C3F">
            <w:pPr>
              <w:autoSpaceDE w:val="0"/>
              <w:autoSpaceDN w:val="0"/>
              <w:adjustRightInd w:val="0"/>
              <w:spacing w:after="0" w:line="240" w:lineRule="auto"/>
              <w:rPr>
                <w:ins w:id="10265" w:author="Arjan" w:date="2013-02-07T23:33:00Z"/>
                <w:rFonts w:ascii="Arial" w:eastAsia="Times New Roman" w:hAnsi="Arial" w:cs="Arial"/>
                <w:b/>
                <w:bCs/>
                <w:color w:val="000000"/>
                <w:sz w:val="20"/>
                <w:szCs w:val="20"/>
              </w:rPr>
            </w:pPr>
          </w:p>
        </w:tc>
      </w:tr>
      <w:tr w:rsidR="006B550F" w:rsidRPr="00F2006F" w14:paraId="2353B521" w14:textId="77777777" w:rsidTr="00F860D7">
        <w:trPr>
          <w:ins w:id="10266" w:author="Arjan" w:date="2013-02-07T23:33:00Z"/>
        </w:trPr>
        <w:tc>
          <w:tcPr>
            <w:tcW w:w="3690" w:type="dxa"/>
            <w:tcBorders>
              <w:top w:val="nil"/>
              <w:left w:val="nil"/>
              <w:bottom w:val="nil"/>
              <w:right w:val="nil"/>
            </w:tcBorders>
          </w:tcPr>
          <w:p w14:paraId="08D06DE7" w14:textId="77777777" w:rsidR="006B550F" w:rsidRPr="00F2006F" w:rsidRDefault="006B550F" w:rsidP="00211C3F">
            <w:pPr>
              <w:autoSpaceDE w:val="0"/>
              <w:autoSpaceDN w:val="0"/>
              <w:adjustRightInd w:val="0"/>
              <w:spacing w:after="0" w:line="240" w:lineRule="auto"/>
              <w:rPr>
                <w:ins w:id="10267" w:author="Arjan" w:date="2013-02-07T23:33:00Z"/>
                <w:rFonts w:ascii="Arial" w:eastAsia="Times New Roman" w:hAnsi="Arial" w:cs="Arial"/>
                <w:color w:val="000000"/>
                <w:sz w:val="20"/>
                <w:szCs w:val="20"/>
              </w:rPr>
            </w:pPr>
            <w:ins w:id="10268"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14:paraId="3F14FDA7" w14:textId="77777777" w:rsidR="006B550F" w:rsidRPr="00F2006F" w:rsidRDefault="006B550F" w:rsidP="00211C3F">
            <w:pPr>
              <w:autoSpaceDE w:val="0"/>
              <w:autoSpaceDN w:val="0"/>
              <w:adjustRightInd w:val="0"/>
              <w:spacing w:after="0" w:line="240" w:lineRule="auto"/>
              <w:rPr>
                <w:ins w:id="10269" w:author="Arjan" w:date="2013-02-07T23:33:00Z"/>
                <w:rFonts w:ascii="Arial" w:eastAsia="Times New Roman" w:hAnsi="Arial" w:cs="Arial"/>
                <w:color w:val="000000"/>
                <w:sz w:val="20"/>
                <w:szCs w:val="20"/>
              </w:rPr>
            </w:pPr>
            <w:ins w:id="10270" w:author="Arjan" w:date="2013-02-07T23:33:00Z">
              <w:r w:rsidRPr="00F2006F">
                <w:rPr>
                  <w:rFonts w:ascii="Arial" w:eastAsia="Times New Roman" w:hAnsi="Arial" w:cs="Arial"/>
                  <w:color w:val="000000"/>
                  <w:sz w:val="20"/>
                  <w:szCs w:val="20"/>
                </w:rPr>
                <w:t>KING</w:t>
              </w:r>
            </w:ins>
          </w:p>
        </w:tc>
      </w:tr>
      <w:tr w:rsidR="006B550F" w:rsidRPr="00F2006F" w14:paraId="294E83FD" w14:textId="77777777" w:rsidTr="00F860D7">
        <w:trPr>
          <w:ins w:id="10271" w:author="Arjan" w:date="2013-02-07T23:33:00Z"/>
        </w:trPr>
        <w:tc>
          <w:tcPr>
            <w:tcW w:w="3690" w:type="dxa"/>
            <w:tcBorders>
              <w:top w:val="nil"/>
              <w:left w:val="nil"/>
              <w:bottom w:val="nil"/>
              <w:right w:val="nil"/>
            </w:tcBorders>
          </w:tcPr>
          <w:p w14:paraId="5D587513" w14:textId="77777777" w:rsidR="006B550F" w:rsidRPr="00F2006F" w:rsidRDefault="006B550F" w:rsidP="00211C3F">
            <w:pPr>
              <w:autoSpaceDE w:val="0"/>
              <w:autoSpaceDN w:val="0"/>
              <w:adjustRightInd w:val="0"/>
              <w:spacing w:after="0" w:line="240" w:lineRule="auto"/>
              <w:rPr>
                <w:ins w:id="1027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25903BB0" w14:textId="77777777" w:rsidR="006B550F" w:rsidRPr="00F2006F" w:rsidRDefault="006B550F" w:rsidP="00211C3F">
            <w:pPr>
              <w:autoSpaceDE w:val="0"/>
              <w:autoSpaceDN w:val="0"/>
              <w:adjustRightInd w:val="0"/>
              <w:spacing w:after="0" w:line="240" w:lineRule="auto"/>
              <w:rPr>
                <w:ins w:id="10273" w:author="Arjan" w:date="2013-02-07T23:33:00Z"/>
                <w:rFonts w:ascii="Arial" w:eastAsia="Times New Roman" w:hAnsi="Arial" w:cs="Arial"/>
                <w:b/>
                <w:bCs/>
                <w:color w:val="000000"/>
                <w:sz w:val="20"/>
                <w:szCs w:val="20"/>
              </w:rPr>
            </w:pPr>
          </w:p>
        </w:tc>
      </w:tr>
      <w:tr w:rsidR="006B550F" w:rsidRPr="00F2006F" w14:paraId="35392BEE" w14:textId="77777777" w:rsidTr="00F860D7">
        <w:trPr>
          <w:ins w:id="10274" w:author="Arjan" w:date="2013-02-07T23:33:00Z"/>
        </w:trPr>
        <w:tc>
          <w:tcPr>
            <w:tcW w:w="3690" w:type="dxa"/>
            <w:tcBorders>
              <w:top w:val="nil"/>
              <w:left w:val="nil"/>
              <w:bottom w:val="nil"/>
              <w:right w:val="nil"/>
            </w:tcBorders>
          </w:tcPr>
          <w:p w14:paraId="442A4B77" w14:textId="77777777" w:rsidR="006B550F" w:rsidRPr="00F2006F" w:rsidRDefault="006B550F" w:rsidP="00211C3F">
            <w:pPr>
              <w:autoSpaceDE w:val="0"/>
              <w:autoSpaceDN w:val="0"/>
              <w:adjustRightInd w:val="0"/>
              <w:spacing w:after="0" w:line="240" w:lineRule="auto"/>
              <w:rPr>
                <w:ins w:id="10275" w:author="Arjan" w:date="2013-02-07T23:33:00Z"/>
                <w:rFonts w:ascii="Arial" w:eastAsia="Times New Roman" w:hAnsi="Arial" w:cs="Arial"/>
                <w:color w:val="000000"/>
                <w:sz w:val="20"/>
                <w:szCs w:val="20"/>
              </w:rPr>
            </w:pPr>
            <w:ins w:id="10276"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14:paraId="259DE3CE" w14:textId="77777777" w:rsidR="006B550F" w:rsidRPr="00F2006F" w:rsidRDefault="006B550F" w:rsidP="00211C3F">
            <w:pPr>
              <w:autoSpaceDE w:val="0"/>
              <w:autoSpaceDN w:val="0"/>
              <w:adjustRightInd w:val="0"/>
              <w:spacing w:after="0" w:line="240" w:lineRule="auto"/>
              <w:rPr>
                <w:ins w:id="10277" w:author="Arjan" w:date="2013-02-07T23:33:00Z"/>
                <w:rFonts w:ascii="Arial" w:eastAsia="Times New Roman" w:hAnsi="Arial" w:cs="Arial"/>
                <w:color w:val="000000"/>
                <w:sz w:val="20"/>
                <w:szCs w:val="20"/>
              </w:rPr>
            </w:pPr>
          </w:p>
        </w:tc>
      </w:tr>
      <w:tr w:rsidR="006B550F" w:rsidRPr="00F2006F" w14:paraId="5039A7EA" w14:textId="77777777" w:rsidTr="00F860D7">
        <w:trPr>
          <w:ins w:id="10278" w:author="Arjan" w:date="2013-02-07T23:33:00Z"/>
        </w:trPr>
        <w:tc>
          <w:tcPr>
            <w:tcW w:w="3690" w:type="dxa"/>
            <w:tcBorders>
              <w:top w:val="nil"/>
              <w:left w:val="nil"/>
              <w:bottom w:val="nil"/>
              <w:right w:val="nil"/>
            </w:tcBorders>
          </w:tcPr>
          <w:p w14:paraId="6D5717FC" w14:textId="77777777" w:rsidR="006B550F" w:rsidRPr="00F2006F" w:rsidRDefault="006B550F" w:rsidP="00211C3F">
            <w:pPr>
              <w:autoSpaceDE w:val="0"/>
              <w:autoSpaceDN w:val="0"/>
              <w:adjustRightInd w:val="0"/>
              <w:spacing w:after="0" w:line="240" w:lineRule="auto"/>
              <w:rPr>
                <w:ins w:id="1027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4140062C" w14:textId="77777777" w:rsidR="006B550F" w:rsidRPr="00F2006F" w:rsidRDefault="006B550F" w:rsidP="00211C3F">
            <w:pPr>
              <w:autoSpaceDE w:val="0"/>
              <w:autoSpaceDN w:val="0"/>
              <w:adjustRightInd w:val="0"/>
              <w:spacing w:after="0" w:line="240" w:lineRule="auto"/>
              <w:rPr>
                <w:ins w:id="10280" w:author="Arjan" w:date="2013-02-07T23:33:00Z"/>
                <w:rFonts w:ascii="Arial" w:eastAsia="Times New Roman" w:hAnsi="Arial" w:cs="Arial"/>
                <w:b/>
                <w:bCs/>
                <w:color w:val="000000"/>
                <w:sz w:val="20"/>
                <w:szCs w:val="20"/>
              </w:rPr>
            </w:pPr>
          </w:p>
        </w:tc>
      </w:tr>
      <w:tr w:rsidR="006B550F" w:rsidRPr="00F2006F" w14:paraId="6F45089E" w14:textId="77777777" w:rsidTr="00F860D7">
        <w:trPr>
          <w:trHeight w:val="335"/>
          <w:ins w:id="10281" w:author="Arjan" w:date="2013-02-07T23:33:00Z"/>
        </w:trPr>
        <w:tc>
          <w:tcPr>
            <w:tcW w:w="3690" w:type="dxa"/>
            <w:tcBorders>
              <w:top w:val="nil"/>
              <w:left w:val="nil"/>
              <w:bottom w:val="nil"/>
              <w:right w:val="nil"/>
            </w:tcBorders>
          </w:tcPr>
          <w:p w14:paraId="4EEBA55B" w14:textId="77777777" w:rsidR="006B550F" w:rsidRPr="00F2006F" w:rsidRDefault="006B550F" w:rsidP="00211C3F">
            <w:pPr>
              <w:autoSpaceDE w:val="0"/>
              <w:autoSpaceDN w:val="0"/>
              <w:adjustRightInd w:val="0"/>
              <w:spacing w:after="0" w:line="240" w:lineRule="auto"/>
              <w:rPr>
                <w:ins w:id="10282" w:author="Arjan" w:date="2013-02-07T23:33:00Z"/>
                <w:rFonts w:ascii="Arial" w:eastAsia="Times New Roman" w:hAnsi="Arial" w:cs="Arial"/>
                <w:color w:val="000000"/>
                <w:sz w:val="20"/>
                <w:szCs w:val="20"/>
              </w:rPr>
            </w:pPr>
            <w:ins w:id="10283" w:author="Arjan" w:date="2013-02-07T23:33:00Z">
              <w:r w:rsidRPr="00F2006F">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14:paraId="41337CBC" w14:textId="77777777" w:rsidR="006B550F" w:rsidRPr="00F2006F" w:rsidRDefault="00DA5D93" w:rsidP="00211C3F">
            <w:pPr>
              <w:autoSpaceDE w:val="0"/>
              <w:autoSpaceDN w:val="0"/>
              <w:adjustRightInd w:val="0"/>
              <w:spacing w:after="0" w:line="240" w:lineRule="auto"/>
              <w:rPr>
                <w:ins w:id="10284" w:author="Arjan" w:date="2013-02-07T23:33:00Z"/>
                <w:rFonts w:ascii="Arial" w:eastAsia="Times New Roman" w:hAnsi="Arial" w:cs="Arial"/>
                <w:color w:val="000000"/>
                <w:sz w:val="20"/>
                <w:szCs w:val="20"/>
              </w:rPr>
            </w:pPr>
            <w:ins w:id="10285"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aanvraagdatum</w:t>
              </w:r>
              <w:r w:rsidRPr="00F2006F">
                <w:rPr>
                  <w:rFonts w:ascii="Arial" w:hAnsi="Arial" w:cs="Arial"/>
                  <w:sz w:val="20"/>
                  <w:szCs w:val="20"/>
                  <w:lang w:val="en-AU"/>
                </w:rPr>
                <w:fldChar w:fldCharType="end"/>
              </w:r>
            </w:ins>
          </w:p>
        </w:tc>
      </w:tr>
      <w:tr w:rsidR="006B550F" w:rsidRPr="00F2006F" w14:paraId="6CB20467" w14:textId="77777777" w:rsidTr="00F860D7">
        <w:trPr>
          <w:trHeight w:val="215"/>
          <w:ins w:id="10286" w:author="Arjan" w:date="2013-02-07T23:33:00Z"/>
        </w:trPr>
        <w:tc>
          <w:tcPr>
            <w:tcW w:w="3690" w:type="dxa"/>
            <w:tcBorders>
              <w:top w:val="nil"/>
              <w:left w:val="nil"/>
              <w:bottom w:val="nil"/>
              <w:right w:val="nil"/>
            </w:tcBorders>
          </w:tcPr>
          <w:p w14:paraId="46688AD0" w14:textId="77777777" w:rsidR="006B550F" w:rsidRPr="00F2006F" w:rsidRDefault="006B550F" w:rsidP="00211C3F">
            <w:pPr>
              <w:autoSpaceDE w:val="0"/>
              <w:autoSpaceDN w:val="0"/>
              <w:adjustRightInd w:val="0"/>
              <w:spacing w:after="0" w:line="240" w:lineRule="auto"/>
              <w:rPr>
                <w:ins w:id="1028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33A21951" w14:textId="77777777" w:rsidR="006B550F" w:rsidRPr="00F2006F" w:rsidRDefault="006B550F" w:rsidP="00211C3F">
            <w:pPr>
              <w:autoSpaceDE w:val="0"/>
              <w:autoSpaceDN w:val="0"/>
              <w:adjustRightInd w:val="0"/>
              <w:spacing w:after="0" w:line="240" w:lineRule="auto"/>
              <w:rPr>
                <w:ins w:id="10288" w:author="Arjan" w:date="2013-02-07T23:33:00Z"/>
                <w:rFonts w:ascii="Arial" w:eastAsia="Times New Roman" w:hAnsi="Arial" w:cs="Arial"/>
                <w:b/>
                <w:bCs/>
                <w:color w:val="000000"/>
                <w:sz w:val="20"/>
                <w:szCs w:val="20"/>
              </w:rPr>
            </w:pPr>
          </w:p>
        </w:tc>
      </w:tr>
      <w:tr w:rsidR="006B550F" w:rsidRPr="00CB22FF" w14:paraId="6FD5A149" w14:textId="77777777" w:rsidTr="00F860D7">
        <w:trPr>
          <w:trHeight w:val="215"/>
          <w:ins w:id="10289" w:author="Arjan" w:date="2013-02-07T23:33:00Z"/>
        </w:trPr>
        <w:tc>
          <w:tcPr>
            <w:tcW w:w="3690" w:type="dxa"/>
            <w:tcBorders>
              <w:top w:val="nil"/>
              <w:left w:val="nil"/>
              <w:bottom w:val="nil"/>
              <w:right w:val="nil"/>
            </w:tcBorders>
          </w:tcPr>
          <w:p w14:paraId="045FC44E" w14:textId="77777777" w:rsidR="006B550F" w:rsidRPr="00F2006F" w:rsidRDefault="006B550F" w:rsidP="00211C3F">
            <w:pPr>
              <w:autoSpaceDE w:val="0"/>
              <w:autoSpaceDN w:val="0"/>
              <w:adjustRightInd w:val="0"/>
              <w:spacing w:after="0" w:line="240" w:lineRule="auto"/>
              <w:rPr>
                <w:ins w:id="10290" w:author="Arjan" w:date="2013-02-07T23:33:00Z"/>
                <w:rFonts w:ascii="Arial" w:eastAsia="Times New Roman" w:hAnsi="Arial" w:cs="Arial"/>
                <w:color w:val="000000"/>
                <w:sz w:val="20"/>
                <w:szCs w:val="20"/>
              </w:rPr>
            </w:pPr>
            <w:ins w:id="10291"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14:paraId="68FA9291" w14:textId="77777777" w:rsidR="006B550F" w:rsidRPr="00DD0F4F" w:rsidRDefault="00DA5D93" w:rsidP="00211C3F">
            <w:pPr>
              <w:autoSpaceDE w:val="0"/>
              <w:autoSpaceDN w:val="0"/>
              <w:adjustRightInd w:val="0"/>
              <w:spacing w:after="0" w:line="240" w:lineRule="auto"/>
              <w:rPr>
                <w:ins w:id="10292" w:author="Arjan" w:date="2013-02-07T23:33:00Z"/>
                <w:rFonts w:ascii="Arial" w:eastAsia="Times New Roman" w:hAnsi="Arial" w:cs="Arial"/>
                <w:color w:val="000000"/>
                <w:sz w:val="20"/>
                <w:szCs w:val="20"/>
                <w:lang w:val="nl-NL"/>
              </w:rPr>
            </w:pPr>
            <w:ins w:id="10293"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separate"/>
              </w:r>
              <w:r w:rsidR="006B550F" w:rsidRPr="00DD0F4F">
                <w:rPr>
                  <w:rFonts w:ascii="Arial" w:eastAsia="Times New Roman" w:hAnsi="Arial" w:cs="Arial"/>
                  <w:color w:val="000000"/>
                  <w:sz w:val="20"/>
                  <w:szCs w:val="20"/>
                  <w:lang w:val="nl-NL"/>
                </w:rPr>
                <w:t>De datum waarop verzocht is om de behandeling van de gerelateerde zaak uit te gaan voeren.</w:t>
              </w:r>
              <w:r w:rsidRPr="00F2006F">
                <w:rPr>
                  <w:rFonts w:ascii="Arial" w:hAnsi="Arial" w:cs="Arial"/>
                  <w:sz w:val="20"/>
                  <w:szCs w:val="20"/>
                  <w:lang w:val="en-AU"/>
                </w:rPr>
                <w:fldChar w:fldCharType="end"/>
              </w:r>
            </w:ins>
          </w:p>
        </w:tc>
      </w:tr>
      <w:tr w:rsidR="006B550F" w:rsidRPr="00CB22FF" w14:paraId="3A06EBA0" w14:textId="77777777" w:rsidTr="00F860D7">
        <w:trPr>
          <w:trHeight w:val="230"/>
          <w:ins w:id="10294" w:author="Arjan" w:date="2013-02-07T23:33:00Z"/>
        </w:trPr>
        <w:tc>
          <w:tcPr>
            <w:tcW w:w="3690" w:type="dxa"/>
            <w:tcBorders>
              <w:top w:val="nil"/>
              <w:left w:val="nil"/>
              <w:bottom w:val="nil"/>
              <w:right w:val="nil"/>
            </w:tcBorders>
          </w:tcPr>
          <w:p w14:paraId="71995AD6" w14:textId="77777777" w:rsidR="006B550F" w:rsidRPr="00DD0F4F" w:rsidRDefault="006B550F" w:rsidP="00211C3F">
            <w:pPr>
              <w:autoSpaceDE w:val="0"/>
              <w:autoSpaceDN w:val="0"/>
              <w:adjustRightInd w:val="0"/>
              <w:spacing w:after="0" w:line="240" w:lineRule="auto"/>
              <w:rPr>
                <w:ins w:id="10295"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233EC48C" w14:textId="77777777" w:rsidR="006B550F" w:rsidRPr="00DD0F4F" w:rsidRDefault="006B550F" w:rsidP="00211C3F">
            <w:pPr>
              <w:autoSpaceDE w:val="0"/>
              <w:autoSpaceDN w:val="0"/>
              <w:adjustRightInd w:val="0"/>
              <w:spacing w:after="0" w:line="240" w:lineRule="auto"/>
              <w:rPr>
                <w:ins w:id="10296" w:author="Arjan" w:date="2013-02-07T23:33:00Z"/>
                <w:rFonts w:ascii="Arial" w:eastAsia="Times New Roman" w:hAnsi="Arial" w:cs="Arial"/>
                <w:b/>
                <w:bCs/>
                <w:color w:val="000000"/>
                <w:sz w:val="20"/>
                <w:szCs w:val="20"/>
                <w:lang w:val="nl-NL"/>
              </w:rPr>
            </w:pPr>
          </w:p>
        </w:tc>
      </w:tr>
      <w:tr w:rsidR="006B550F" w:rsidRPr="00F2006F" w14:paraId="06FBB06D" w14:textId="77777777" w:rsidTr="00F860D7">
        <w:trPr>
          <w:trHeight w:val="230"/>
          <w:ins w:id="10297" w:author="Arjan" w:date="2013-02-07T23:33:00Z"/>
        </w:trPr>
        <w:tc>
          <w:tcPr>
            <w:tcW w:w="3690" w:type="dxa"/>
            <w:tcBorders>
              <w:top w:val="nil"/>
              <w:left w:val="nil"/>
              <w:bottom w:val="nil"/>
              <w:right w:val="nil"/>
            </w:tcBorders>
          </w:tcPr>
          <w:p w14:paraId="368A3EE1" w14:textId="77777777" w:rsidR="006B550F" w:rsidRPr="00F2006F" w:rsidRDefault="006B550F" w:rsidP="00211C3F">
            <w:pPr>
              <w:autoSpaceDE w:val="0"/>
              <w:autoSpaceDN w:val="0"/>
              <w:adjustRightInd w:val="0"/>
              <w:spacing w:after="0" w:line="240" w:lineRule="auto"/>
              <w:rPr>
                <w:ins w:id="10298" w:author="Arjan" w:date="2013-02-07T23:33:00Z"/>
                <w:rFonts w:ascii="Arial" w:eastAsia="Times New Roman" w:hAnsi="Arial" w:cs="Arial"/>
                <w:color w:val="000000"/>
                <w:sz w:val="20"/>
                <w:szCs w:val="20"/>
              </w:rPr>
            </w:pPr>
            <w:ins w:id="10299"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14:paraId="709B0AD6" w14:textId="77777777" w:rsidR="006B550F" w:rsidRPr="00F2006F" w:rsidRDefault="006B550F" w:rsidP="00211C3F">
            <w:pPr>
              <w:autoSpaceDE w:val="0"/>
              <w:autoSpaceDN w:val="0"/>
              <w:adjustRightInd w:val="0"/>
              <w:spacing w:after="0" w:line="240" w:lineRule="auto"/>
              <w:rPr>
                <w:ins w:id="10300" w:author="Arjan" w:date="2013-02-07T23:33:00Z"/>
                <w:rFonts w:ascii="Arial" w:eastAsia="Times New Roman" w:hAnsi="Arial" w:cs="Arial"/>
                <w:color w:val="000000"/>
                <w:sz w:val="20"/>
                <w:szCs w:val="20"/>
              </w:rPr>
            </w:pPr>
            <w:ins w:id="10301" w:author="Arjan" w:date="2013-02-07T23:33:00Z">
              <w:r w:rsidRPr="00F2006F">
                <w:rPr>
                  <w:rFonts w:ascii="Arial" w:eastAsia="Times New Roman" w:hAnsi="Arial" w:cs="Arial"/>
                  <w:color w:val="000000"/>
                  <w:sz w:val="20"/>
                  <w:szCs w:val="20"/>
                </w:rPr>
                <w:t>KING</w:t>
              </w:r>
            </w:ins>
          </w:p>
        </w:tc>
      </w:tr>
      <w:tr w:rsidR="006B550F" w:rsidRPr="00F2006F" w14:paraId="2B2015CD" w14:textId="77777777" w:rsidTr="00F860D7">
        <w:trPr>
          <w:ins w:id="10302" w:author="Arjan" w:date="2013-02-07T23:33:00Z"/>
        </w:trPr>
        <w:tc>
          <w:tcPr>
            <w:tcW w:w="3690" w:type="dxa"/>
            <w:tcBorders>
              <w:top w:val="nil"/>
              <w:left w:val="nil"/>
              <w:bottom w:val="nil"/>
              <w:right w:val="nil"/>
            </w:tcBorders>
          </w:tcPr>
          <w:p w14:paraId="00AC02AB" w14:textId="77777777" w:rsidR="006B550F" w:rsidRPr="00F2006F" w:rsidRDefault="006B550F" w:rsidP="00211C3F">
            <w:pPr>
              <w:autoSpaceDE w:val="0"/>
              <w:autoSpaceDN w:val="0"/>
              <w:adjustRightInd w:val="0"/>
              <w:spacing w:after="0" w:line="240" w:lineRule="auto"/>
              <w:rPr>
                <w:ins w:id="1030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61EF0F05" w14:textId="77777777" w:rsidR="006B550F" w:rsidRPr="00F2006F" w:rsidRDefault="006B550F" w:rsidP="00211C3F">
            <w:pPr>
              <w:autoSpaceDE w:val="0"/>
              <w:autoSpaceDN w:val="0"/>
              <w:adjustRightInd w:val="0"/>
              <w:spacing w:after="0" w:line="240" w:lineRule="auto"/>
              <w:rPr>
                <w:ins w:id="10304" w:author="Arjan" w:date="2013-02-07T23:33:00Z"/>
                <w:rFonts w:ascii="Arial" w:eastAsia="Times New Roman" w:hAnsi="Arial" w:cs="Arial"/>
                <w:b/>
                <w:bCs/>
                <w:color w:val="000000"/>
                <w:sz w:val="20"/>
                <w:szCs w:val="20"/>
              </w:rPr>
            </w:pPr>
          </w:p>
        </w:tc>
      </w:tr>
      <w:tr w:rsidR="006B550F" w:rsidRPr="00F2006F" w14:paraId="009C3CE5" w14:textId="77777777" w:rsidTr="00F860D7">
        <w:trPr>
          <w:ins w:id="10305" w:author="Arjan" w:date="2013-02-07T23:33:00Z"/>
        </w:trPr>
        <w:tc>
          <w:tcPr>
            <w:tcW w:w="3690" w:type="dxa"/>
            <w:tcBorders>
              <w:top w:val="nil"/>
              <w:left w:val="nil"/>
              <w:bottom w:val="nil"/>
              <w:right w:val="nil"/>
            </w:tcBorders>
          </w:tcPr>
          <w:p w14:paraId="08F11665" w14:textId="77777777" w:rsidR="006B550F" w:rsidRPr="00F2006F" w:rsidRDefault="006B550F" w:rsidP="00211C3F">
            <w:pPr>
              <w:autoSpaceDE w:val="0"/>
              <w:autoSpaceDN w:val="0"/>
              <w:adjustRightInd w:val="0"/>
              <w:spacing w:after="0" w:line="240" w:lineRule="auto"/>
              <w:rPr>
                <w:ins w:id="10306" w:author="Arjan" w:date="2013-02-07T23:33:00Z"/>
                <w:rFonts w:ascii="Arial" w:eastAsia="Times New Roman" w:hAnsi="Arial" w:cs="Arial"/>
                <w:color w:val="000000"/>
                <w:sz w:val="20"/>
                <w:szCs w:val="20"/>
              </w:rPr>
            </w:pPr>
            <w:ins w:id="10307"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14:paraId="23F4C7A8" w14:textId="77777777" w:rsidR="006B550F" w:rsidRPr="00F2006F" w:rsidRDefault="006B550F" w:rsidP="00211C3F">
            <w:pPr>
              <w:autoSpaceDE w:val="0"/>
              <w:autoSpaceDN w:val="0"/>
              <w:adjustRightInd w:val="0"/>
              <w:spacing w:after="0" w:line="240" w:lineRule="auto"/>
              <w:rPr>
                <w:ins w:id="10308" w:author="Arjan" w:date="2013-02-07T23:33:00Z"/>
                <w:rFonts w:ascii="Arial" w:eastAsia="Times New Roman" w:hAnsi="Arial" w:cs="Arial"/>
                <w:color w:val="000000"/>
                <w:sz w:val="20"/>
                <w:szCs w:val="20"/>
              </w:rPr>
            </w:pPr>
            <w:ins w:id="10309" w:author="Arjan" w:date="2013-02-07T23:33:00Z">
              <w:r w:rsidRPr="00F2006F">
                <w:rPr>
                  <w:rFonts w:ascii="Arial" w:eastAsia="Times New Roman" w:hAnsi="Arial" w:cs="Arial"/>
                  <w:color w:val="000000"/>
                  <w:sz w:val="20"/>
                  <w:szCs w:val="20"/>
                </w:rPr>
                <w:t>1 januari 2013</w:t>
              </w:r>
            </w:ins>
          </w:p>
        </w:tc>
      </w:tr>
      <w:tr w:rsidR="006B550F" w:rsidRPr="00F2006F" w14:paraId="4C865FAD" w14:textId="77777777" w:rsidTr="00F860D7">
        <w:trPr>
          <w:ins w:id="10310" w:author="Arjan" w:date="2013-02-07T23:33:00Z"/>
        </w:trPr>
        <w:tc>
          <w:tcPr>
            <w:tcW w:w="3690" w:type="dxa"/>
            <w:tcBorders>
              <w:top w:val="nil"/>
              <w:left w:val="nil"/>
              <w:bottom w:val="nil"/>
              <w:right w:val="nil"/>
            </w:tcBorders>
          </w:tcPr>
          <w:p w14:paraId="04D8CDE6" w14:textId="77777777" w:rsidR="006B550F" w:rsidRPr="00F2006F" w:rsidRDefault="006B550F" w:rsidP="00211C3F">
            <w:pPr>
              <w:autoSpaceDE w:val="0"/>
              <w:autoSpaceDN w:val="0"/>
              <w:adjustRightInd w:val="0"/>
              <w:spacing w:after="0" w:line="240" w:lineRule="auto"/>
              <w:rPr>
                <w:ins w:id="1031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0C5FA695" w14:textId="77777777" w:rsidR="006B550F" w:rsidRPr="00F2006F" w:rsidRDefault="006B550F" w:rsidP="00211C3F">
            <w:pPr>
              <w:autoSpaceDE w:val="0"/>
              <w:autoSpaceDN w:val="0"/>
              <w:adjustRightInd w:val="0"/>
              <w:spacing w:after="0" w:line="240" w:lineRule="auto"/>
              <w:rPr>
                <w:ins w:id="10312" w:author="Arjan" w:date="2013-02-07T23:33:00Z"/>
                <w:rFonts w:ascii="Arial" w:eastAsia="Times New Roman" w:hAnsi="Arial" w:cs="Arial"/>
                <w:b/>
                <w:bCs/>
                <w:color w:val="000000"/>
                <w:sz w:val="20"/>
                <w:szCs w:val="20"/>
              </w:rPr>
            </w:pPr>
          </w:p>
        </w:tc>
      </w:tr>
      <w:tr w:rsidR="006B550F" w:rsidRPr="00CB22FF" w14:paraId="34B77C79" w14:textId="77777777" w:rsidTr="00F860D7">
        <w:trPr>
          <w:ins w:id="10313" w:author="Arjan" w:date="2013-02-07T23:33:00Z"/>
        </w:trPr>
        <w:tc>
          <w:tcPr>
            <w:tcW w:w="3690" w:type="dxa"/>
            <w:tcBorders>
              <w:top w:val="nil"/>
              <w:left w:val="nil"/>
              <w:bottom w:val="nil"/>
              <w:right w:val="nil"/>
            </w:tcBorders>
          </w:tcPr>
          <w:p w14:paraId="5A115D99" w14:textId="77777777" w:rsidR="006B550F" w:rsidRPr="00F2006F" w:rsidRDefault="006B550F" w:rsidP="00211C3F">
            <w:pPr>
              <w:autoSpaceDE w:val="0"/>
              <w:autoSpaceDN w:val="0"/>
              <w:adjustRightInd w:val="0"/>
              <w:spacing w:after="0" w:line="240" w:lineRule="auto"/>
              <w:rPr>
                <w:ins w:id="10314" w:author="Arjan" w:date="2013-02-07T23:33:00Z"/>
                <w:rFonts w:ascii="Arial" w:eastAsia="Times New Roman" w:hAnsi="Arial" w:cs="Arial"/>
                <w:color w:val="000000"/>
                <w:sz w:val="20"/>
                <w:szCs w:val="20"/>
              </w:rPr>
            </w:pPr>
            <w:ins w:id="10315"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14:paraId="67409C42" w14:textId="77777777" w:rsidR="006B550F" w:rsidRPr="00DD0F4F" w:rsidRDefault="006B550F" w:rsidP="00211C3F">
            <w:pPr>
              <w:autoSpaceDE w:val="0"/>
              <w:autoSpaceDN w:val="0"/>
              <w:adjustRightInd w:val="0"/>
              <w:spacing w:after="0" w:line="240" w:lineRule="auto"/>
              <w:rPr>
                <w:ins w:id="10316" w:author="Arjan" w:date="2013-02-07T23:33:00Z"/>
                <w:rFonts w:ascii="Arial" w:eastAsia="Times New Roman" w:hAnsi="Arial" w:cs="Arial"/>
                <w:color w:val="000000"/>
                <w:sz w:val="20"/>
                <w:szCs w:val="20"/>
                <w:lang w:val="nl-NL"/>
              </w:rPr>
            </w:pPr>
            <w:ins w:id="10317" w:author="Arjan" w:date="2013-02-07T23:33:00Z">
              <w:r w:rsidRPr="00DD0F4F">
                <w:rPr>
                  <w:rFonts w:ascii="Arial" w:eastAsia="Times New Roman" w:hAnsi="Arial" w:cs="Arial"/>
                  <w:color w:val="000000"/>
                  <w:sz w:val="20"/>
                  <w:szCs w:val="20"/>
                  <w:lang w:val="nl-NL"/>
                </w:rPr>
                <w:t>De aanvraagdatum markeert het verzoek de gerelateerde zaak op te starten. Dit is met name relevant zolang er nog geen informatie bekend is over het daadwerkelijk opgestart zijn van de gerelateerde zaak.</w:t>
              </w:r>
            </w:ins>
          </w:p>
        </w:tc>
      </w:tr>
      <w:tr w:rsidR="006B550F" w:rsidRPr="00CB22FF" w14:paraId="60EA9752" w14:textId="77777777" w:rsidTr="00F860D7">
        <w:trPr>
          <w:ins w:id="10318" w:author="Arjan" w:date="2013-02-07T23:33:00Z"/>
        </w:trPr>
        <w:tc>
          <w:tcPr>
            <w:tcW w:w="3690" w:type="dxa"/>
            <w:tcBorders>
              <w:top w:val="nil"/>
              <w:left w:val="nil"/>
              <w:bottom w:val="nil"/>
              <w:right w:val="nil"/>
            </w:tcBorders>
          </w:tcPr>
          <w:p w14:paraId="7E2F0864" w14:textId="77777777" w:rsidR="006B550F" w:rsidRPr="00DD0F4F" w:rsidRDefault="006B550F" w:rsidP="00211C3F">
            <w:pPr>
              <w:autoSpaceDE w:val="0"/>
              <w:autoSpaceDN w:val="0"/>
              <w:adjustRightInd w:val="0"/>
              <w:spacing w:after="0" w:line="240" w:lineRule="auto"/>
              <w:rPr>
                <w:ins w:id="10319"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6D61EDBF" w14:textId="77777777" w:rsidR="006B550F" w:rsidRPr="00DD0F4F" w:rsidRDefault="006B550F" w:rsidP="00211C3F">
            <w:pPr>
              <w:autoSpaceDE w:val="0"/>
              <w:autoSpaceDN w:val="0"/>
              <w:adjustRightInd w:val="0"/>
              <w:spacing w:after="0" w:line="240" w:lineRule="auto"/>
              <w:rPr>
                <w:ins w:id="10320" w:author="Arjan" w:date="2013-02-07T23:33:00Z"/>
                <w:rFonts w:ascii="Arial" w:eastAsia="Times New Roman" w:hAnsi="Arial" w:cs="Arial"/>
                <w:b/>
                <w:bCs/>
                <w:color w:val="000000"/>
                <w:sz w:val="20"/>
                <w:szCs w:val="20"/>
                <w:lang w:val="nl-NL"/>
              </w:rPr>
            </w:pPr>
          </w:p>
        </w:tc>
      </w:tr>
      <w:tr w:rsidR="006B550F" w:rsidRPr="00F2006F" w14:paraId="09591E6A" w14:textId="77777777" w:rsidTr="00F860D7">
        <w:trPr>
          <w:ins w:id="10321" w:author="Arjan" w:date="2013-02-07T23:33:00Z"/>
        </w:trPr>
        <w:tc>
          <w:tcPr>
            <w:tcW w:w="3690" w:type="dxa"/>
            <w:tcBorders>
              <w:top w:val="nil"/>
              <w:left w:val="nil"/>
              <w:bottom w:val="nil"/>
              <w:right w:val="nil"/>
            </w:tcBorders>
          </w:tcPr>
          <w:p w14:paraId="22BC0406" w14:textId="77777777" w:rsidR="006B550F" w:rsidRPr="00F2006F" w:rsidRDefault="006B550F" w:rsidP="00211C3F">
            <w:pPr>
              <w:autoSpaceDE w:val="0"/>
              <w:autoSpaceDN w:val="0"/>
              <w:adjustRightInd w:val="0"/>
              <w:spacing w:after="0" w:line="240" w:lineRule="auto"/>
              <w:rPr>
                <w:ins w:id="10322" w:author="Arjan" w:date="2013-02-07T23:33:00Z"/>
                <w:rFonts w:ascii="Arial" w:eastAsia="Times New Roman" w:hAnsi="Arial" w:cs="Arial"/>
                <w:color w:val="000000"/>
                <w:sz w:val="20"/>
                <w:szCs w:val="20"/>
              </w:rPr>
            </w:pPr>
            <w:ins w:id="10323"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14:paraId="21F32EDA" w14:textId="77777777" w:rsidR="006B550F" w:rsidRPr="00F2006F" w:rsidRDefault="00DA5D93" w:rsidP="00211C3F">
            <w:pPr>
              <w:autoSpaceDE w:val="0"/>
              <w:autoSpaceDN w:val="0"/>
              <w:adjustRightInd w:val="0"/>
              <w:spacing w:after="0" w:line="240" w:lineRule="auto"/>
              <w:rPr>
                <w:ins w:id="10324" w:author="Arjan" w:date="2013-02-07T23:33:00Z"/>
                <w:rFonts w:ascii="Arial" w:eastAsia="Times New Roman" w:hAnsi="Arial" w:cs="Arial"/>
                <w:color w:val="000000"/>
                <w:sz w:val="20"/>
                <w:szCs w:val="20"/>
              </w:rPr>
            </w:pPr>
            <w:ins w:id="10325"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(JJJJMMDD)</w:t>
              </w:r>
              <w:r w:rsidRPr="00F2006F">
                <w:rPr>
                  <w:rFonts w:ascii="Arial" w:hAnsi="Arial" w:cs="Arial"/>
                  <w:sz w:val="20"/>
                  <w:szCs w:val="20"/>
                  <w:lang w:val="en-AU"/>
                </w:rPr>
                <w:fldChar w:fldCharType="end"/>
              </w:r>
            </w:ins>
          </w:p>
        </w:tc>
      </w:tr>
      <w:tr w:rsidR="006B550F" w:rsidRPr="00F2006F" w14:paraId="6395BD51" w14:textId="77777777" w:rsidTr="00F860D7">
        <w:trPr>
          <w:trHeight w:val="230"/>
          <w:ins w:id="10326" w:author="Arjan" w:date="2013-02-07T23:33:00Z"/>
        </w:trPr>
        <w:tc>
          <w:tcPr>
            <w:tcW w:w="3690" w:type="dxa"/>
            <w:tcBorders>
              <w:top w:val="nil"/>
              <w:left w:val="nil"/>
              <w:bottom w:val="nil"/>
              <w:right w:val="nil"/>
            </w:tcBorders>
          </w:tcPr>
          <w:p w14:paraId="3AF08B58" w14:textId="77777777" w:rsidR="006B550F" w:rsidRPr="00F2006F" w:rsidRDefault="006B550F" w:rsidP="00211C3F">
            <w:pPr>
              <w:autoSpaceDE w:val="0"/>
              <w:autoSpaceDN w:val="0"/>
              <w:adjustRightInd w:val="0"/>
              <w:spacing w:after="0" w:line="240" w:lineRule="auto"/>
              <w:rPr>
                <w:ins w:id="1032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391E89B5" w14:textId="77777777" w:rsidR="006B550F" w:rsidRPr="00F2006F" w:rsidRDefault="006B550F" w:rsidP="00211C3F">
            <w:pPr>
              <w:autoSpaceDE w:val="0"/>
              <w:autoSpaceDN w:val="0"/>
              <w:adjustRightInd w:val="0"/>
              <w:spacing w:after="0" w:line="240" w:lineRule="auto"/>
              <w:rPr>
                <w:ins w:id="10328" w:author="Arjan" w:date="2013-02-07T23:33:00Z"/>
                <w:rFonts w:ascii="Arial" w:eastAsia="Times New Roman" w:hAnsi="Arial" w:cs="Arial"/>
                <w:b/>
                <w:bCs/>
                <w:color w:val="000000"/>
                <w:sz w:val="20"/>
                <w:szCs w:val="20"/>
              </w:rPr>
            </w:pPr>
          </w:p>
        </w:tc>
      </w:tr>
      <w:tr w:rsidR="006B550F" w:rsidRPr="00CB22FF" w14:paraId="44376120" w14:textId="77777777" w:rsidTr="00F860D7">
        <w:trPr>
          <w:trHeight w:val="230"/>
          <w:ins w:id="10329" w:author="Arjan" w:date="2013-02-07T23:33:00Z"/>
        </w:trPr>
        <w:tc>
          <w:tcPr>
            <w:tcW w:w="3690" w:type="dxa"/>
            <w:tcBorders>
              <w:top w:val="nil"/>
              <w:left w:val="nil"/>
              <w:bottom w:val="nil"/>
              <w:right w:val="nil"/>
            </w:tcBorders>
          </w:tcPr>
          <w:p w14:paraId="028CC118" w14:textId="77777777" w:rsidR="006B550F" w:rsidRPr="00F2006F" w:rsidRDefault="006B550F" w:rsidP="00211C3F">
            <w:pPr>
              <w:autoSpaceDE w:val="0"/>
              <w:autoSpaceDN w:val="0"/>
              <w:adjustRightInd w:val="0"/>
              <w:spacing w:after="0" w:line="240" w:lineRule="auto"/>
              <w:rPr>
                <w:ins w:id="10330" w:author="Arjan" w:date="2013-02-07T23:33:00Z"/>
                <w:rFonts w:ascii="Arial" w:eastAsia="Times New Roman" w:hAnsi="Arial" w:cs="Arial"/>
                <w:color w:val="000000"/>
                <w:sz w:val="20"/>
                <w:szCs w:val="20"/>
              </w:rPr>
            </w:pPr>
            <w:ins w:id="10331" w:author="Arjan" w:date="2013-02-07T23:33:00Z">
              <w:r w:rsidRPr="00F2006F">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14:paraId="6CD86213" w14:textId="77777777" w:rsidR="006B550F" w:rsidRPr="00DD0F4F" w:rsidRDefault="006B550F" w:rsidP="00211C3F">
            <w:pPr>
              <w:autoSpaceDE w:val="0"/>
              <w:autoSpaceDN w:val="0"/>
              <w:adjustRightInd w:val="0"/>
              <w:spacing w:after="0" w:line="240" w:lineRule="auto"/>
              <w:rPr>
                <w:ins w:id="10332" w:author="Arjan" w:date="2013-02-07T23:33:00Z"/>
                <w:rFonts w:ascii="Arial" w:eastAsia="Times New Roman" w:hAnsi="Arial" w:cs="Arial"/>
                <w:color w:val="000000"/>
                <w:sz w:val="20"/>
                <w:szCs w:val="20"/>
                <w:lang w:val="nl-NL"/>
              </w:rPr>
            </w:pPr>
            <w:ins w:id="10333" w:author="Arjan" w:date="2013-02-07T23:33:00Z">
              <w:r w:rsidRPr="00DD0F4F">
                <w:rPr>
                  <w:rFonts w:ascii="Arial" w:eastAsia="Times New Roman" w:hAnsi="Arial" w:cs="Arial"/>
                  <w:color w:val="000000"/>
                  <w:sz w:val="20"/>
                  <w:szCs w:val="20"/>
                  <w:lang w:val="nl-NL"/>
                </w:rPr>
                <w:t>Alle geldige datums op of voor de huidige datum.</w:t>
              </w:r>
            </w:ins>
          </w:p>
        </w:tc>
      </w:tr>
      <w:tr w:rsidR="006B550F" w:rsidRPr="00CB22FF" w14:paraId="47565EE6" w14:textId="77777777" w:rsidTr="00F860D7">
        <w:trPr>
          <w:trHeight w:val="230"/>
          <w:ins w:id="10334" w:author="Arjan" w:date="2013-02-07T23:33:00Z"/>
        </w:trPr>
        <w:tc>
          <w:tcPr>
            <w:tcW w:w="3690" w:type="dxa"/>
            <w:tcBorders>
              <w:top w:val="nil"/>
              <w:left w:val="nil"/>
              <w:bottom w:val="nil"/>
              <w:right w:val="nil"/>
            </w:tcBorders>
          </w:tcPr>
          <w:p w14:paraId="1B95DA86" w14:textId="77777777" w:rsidR="006B550F" w:rsidRPr="00DD0F4F" w:rsidRDefault="006B550F" w:rsidP="00211C3F">
            <w:pPr>
              <w:autoSpaceDE w:val="0"/>
              <w:autoSpaceDN w:val="0"/>
              <w:adjustRightInd w:val="0"/>
              <w:spacing w:after="0" w:line="240" w:lineRule="auto"/>
              <w:rPr>
                <w:ins w:id="10335"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5EED0E9C" w14:textId="77777777" w:rsidR="006B550F" w:rsidRPr="00DD0F4F" w:rsidRDefault="006B550F" w:rsidP="00211C3F">
            <w:pPr>
              <w:autoSpaceDE w:val="0"/>
              <w:autoSpaceDN w:val="0"/>
              <w:adjustRightInd w:val="0"/>
              <w:spacing w:after="0" w:line="240" w:lineRule="auto"/>
              <w:rPr>
                <w:ins w:id="10336" w:author="Arjan" w:date="2013-02-07T23:33:00Z"/>
                <w:rFonts w:ascii="Arial" w:eastAsia="Times New Roman" w:hAnsi="Arial" w:cs="Arial"/>
                <w:b/>
                <w:bCs/>
                <w:color w:val="000000"/>
                <w:sz w:val="20"/>
                <w:szCs w:val="20"/>
                <w:lang w:val="nl-NL"/>
              </w:rPr>
            </w:pPr>
          </w:p>
        </w:tc>
      </w:tr>
      <w:tr w:rsidR="006B550F" w:rsidRPr="00F2006F" w14:paraId="22F84D18" w14:textId="77777777" w:rsidTr="00F860D7">
        <w:trPr>
          <w:trHeight w:val="230"/>
          <w:ins w:id="10337" w:author="Arjan" w:date="2013-02-07T23:33:00Z"/>
        </w:trPr>
        <w:tc>
          <w:tcPr>
            <w:tcW w:w="3690" w:type="dxa"/>
            <w:tcBorders>
              <w:top w:val="nil"/>
              <w:left w:val="nil"/>
              <w:bottom w:val="nil"/>
              <w:right w:val="nil"/>
            </w:tcBorders>
          </w:tcPr>
          <w:p w14:paraId="57836A6E" w14:textId="77777777" w:rsidR="006B550F" w:rsidRPr="00F2006F" w:rsidRDefault="006B550F" w:rsidP="00211C3F">
            <w:pPr>
              <w:autoSpaceDE w:val="0"/>
              <w:autoSpaceDN w:val="0"/>
              <w:adjustRightInd w:val="0"/>
              <w:spacing w:after="0" w:line="240" w:lineRule="auto"/>
              <w:rPr>
                <w:ins w:id="10338" w:author="Arjan" w:date="2013-02-07T23:33:00Z"/>
                <w:rFonts w:ascii="Arial" w:eastAsia="Times New Roman" w:hAnsi="Arial" w:cs="Arial"/>
                <w:b/>
                <w:bCs/>
                <w:color w:val="000000"/>
                <w:sz w:val="20"/>
                <w:szCs w:val="20"/>
              </w:rPr>
            </w:pPr>
            <w:ins w:id="10339" w:author="Arjan" w:date="2013-02-07T23:33:00Z">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14:paraId="6796E5BC" w14:textId="77777777" w:rsidR="006B550F" w:rsidRPr="00F2006F" w:rsidRDefault="006B550F" w:rsidP="00211C3F">
            <w:pPr>
              <w:autoSpaceDE w:val="0"/>
              <w:autoSpaceDN w:val="0"/>
              <w:adjustRightInd w:val="0"/>
              <w:spacing w:after="0" w:line="240" w:lineRule="auto"/>
              <w:rPr>
                <w:ins w:id="10340" w:author="Arjan" w:date="2013-02-07T23:33:00Z"/>
                <w:rFonts w:ascii="Arial" w:eastAsia="Times New Roman" w:hAnsi="Arial" w:cs="Arial"/>
                <w:color w:val="000000"/>
                <w:sz w:val="20"/>
                <w:szCs w:val="20"/>
              </w:rPr>
            </w:pPr>
            <w:ins w:id="10341" w:author="Arjan" w:date="2013-02-07T23:33:00Z">
              <w:r w:rsidRPr="00F2006F">
                <w:rPr>
                  <w:rFonts w:ascii="Arial" w:eastAsia="Times New Roman" w:hAnsi="Arial" w:cs="Arial"/>
                  <w:color w:val="000000"/>
                  <w:sz w:val="20"/>
                  <w:szCs w:val="20"/>
                </w:rPr>
                <w:t>Nee</w:t>
              </w:r>
            </w:ins>
          </w:p>
        </w:tc>
      </w:tr>
      <w:tr w:rsidR="006B550F" w:rsidRPr="00F2006F" w14:paraId="4C4A72B2" w14:textId="77777777" w:rsidTr="00F860D7">
        <w:trPr>
          <w:trHeight w:val="275"/>
          <w:ins w:id="10342" w:author="Arjan" w:date="2013-02-07T23:33:00Z"/>
        </w:trPr>
        <w:tc>
          <w:tcPr>
            <w:tcW w:w="3690" w:type="dxa"/>
            <w:tcBorders>
              <w:top w:val="nil"/>
              <w:left w:val="nil"/>
              <w:bottom w:val="nil"/>
              <w:right w:val="nil"/>
            </w:tcBorders>
          </w:tcPr>
          <w:p w14:paraId="2AB2457F" w14:textId="77777777" w:rsidR="006B550F" w:rsidRPr="00F2006F" w:rsidRDefault="006B550F" w:rsidP="00211C3F">
            <w:pPr>
              <w:autoSpaceDE w:val="0"/>
              <w:autoSpaceDN w:val="0"/>
              <w:adjustRightInd w:val="0"/>
              <w:spacing w:after="0" w:line="240" w:lineRule="auto"/>
              <w:rPr>
                <w:ins w:id="1034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1420E052" w14:textId="77777777" w:rsidR="006B550F" w:rsidRPr="00F2006F" w:rsidRDefault="006B550F" w:rsidP="00211C3F">
            <w:pPr>
              <w:autoSpaceDE w:val="0"/>
              <w:autoSpaceDN w:val="0"/>
              <w:adjustRightInd w:val="0"/>
              <w:spacing w:after="0" w:line="240" w:lineRule="auto"/>
              <w:rPr>
                <w:ins w:id="10344" w:author="Arjan" w:date="2013-02-07T23:33:00Z"/>
                <w:rFonts w:ascii="Arial" w:eastAsia="Times New Roman" w:hAnsi="Arial" w:cs="Arial"/>
                <w:color w:val="000000"/>
                <w:sz w:val="20"/>
                <w:szCs w:val="20"/>
              </w:rPr>
            </w:pPr>
          </w:p>
        </w:tc>
      </w:tr>
      <w:tr w:rsidR="006B550F" w:rsidRPr="00F2006F" w14:paraId="2ACBC7EC" w14:textId="77777777" w:rsidTr="00F860D7">
        <w:trPr>
          <w:trHeight w:val="230"/>
          <w:ins w:id="10345" w:author="Arjan" w:date="2013-02-07T23:33:00Z"/>
        </w:trPr>
        <w:tc>
          <w:tcPr>
            <w:tcW w:w="3690" w:type="dxa"/>
            <w:tcBorders>
              <w:top w:val="nil"/>
              <w:left w:val="nil"/>
              <w:bottom w:val="nil"/>
              <w:right w:val="nil"/>
            </w:tcBorders>
          </w:tcPr>
          <w:p w14:paraId="5F1EE663" w14:textId="77777777" w:rsidR="006B550F" w:rsidRPr="00F2006F" w:rsidRDefault="006B550F" w:rsidP="00211C3F">
            <w:pPr>
              <w:autoSpaceDE w:val="0"/>
              <w:autoSpaceDN w:val="0"/>
              <w:adjustRightInd w:val="0"/>
              <w:spacing w:after="0" w:line="240" w:lineRule="auto"/>
              <w:rPr>
                <w:ins w:id="10346" w:author="Arjan" w:date="2013-02-07T23:33:00Z"/>
                <w:rFonts w:ascii="Arial" w:eastAsia="Times New Roman" w:hAnsi="Arial" w:cs="Arial"/>
                <w:b/>
                <w:bCs/>
                <w:color w:val="000000"/>
                <w:sz w:val="20"/>
                <w:szCs w:val="20"/>
              </w:rPr>
            </w:pPr>
            <w:ins w:id="10347" w:author="Arjan" w:date="2013-02-07T23:33:00Z">
              <w:r w:rsidRPr="00F2006F">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14:paraId="3F7947FF" w14:textId="77777777" w:rsidR="006B550F" w:rsidRPr="00F2006F" w:rsidRDefault="006B550F" w:rsidP="00211C3F">
            <w:pPr>
              <w:autoSpaceDE w:val="0"/>
              <w:autoSpaceDN w:val="0"/>
              <w:adjustRightInd w:val="0"/>
              <w:spacing w:after="0" w:line="240" w:lineRule="auto"/>
              <w:rPr>
                <w:ins w:id="10348" w:author="Arjan" w:date="2013-02-07T23:33:00Z"/>
                <w:rFonts w:ascii="Arial" w:eastAsia="Times New Roman" w:hAnsi="Arial" w:cs="Arial"/>
                <w:color w:val="000000"/>
                <w:sz w:val="20"/>
                <w:szCs w:val="20"/>
              </w:rPr>
            </w:pPr>
            <w:ins w:id="10349" w:author="Arjan" w:date="2013-02-07T23:33:00Z">
              <w:r w:rsidRPr="00F2006F">
                <w:rPr>
                  <w:rFonts w:ascii="Arial" w:eastAsia="Times New Roman" w:hAnsi="Arial" w:cs="Arial"/>
                  <w:color w:val="000000"/>
                  <w:sz w:val="20"/>
                  <w:szCs w:val="20"/>
                </w:rPr>
                <w:t>Nee</w:t>
              </w:r>
            </w:ins>
          </w:p>
        </w:tc>
      </w:tr>
      <w:tr w:rsidR="006B550F" w:rsidRPr="00F2006F" w14:paraId="30601010" w14:textId="77777777" w:rsidTr="00F860D7">
        <w:trPr>
          <w:trHeight w:val="230"/>
          <w:ins w:id="10350" w:author="Arjan" w:date="2013-02-07T23:33:00Z"/>
        </w:trPr>
        <w:tc>
          <w:tcPr>
            <w:tcW w:w="3690" w:type="dxa"/>
            <w:tcBorders>
              <w:top w:val="nil"/>
              <w:left w:val="nil"/>
              <w:bottom w:val="nil"/>
              <w:right w:val="nil"/>
            </w:tcBorders>
          </w:tcPr>
          <w:p w14:paraId="66C16ABF" w14:textId="77777777" w:rsidR="006B550F" w:rsidRPr="00F2006F" w:rsidRDefault="006B550F" w:rsidP="00211C3F">
            <w:pPr>
              <w:autoSpaceDE w:val="0"/>
              <w:autoSpaceDN w:val="0"/>
              <w:adjustRightInd w:val="0"/>
              <w:spacing w:after="0" w:line="240" w:lineRule="auto"/>
              <w:rPr>
                <w:ins w:id="1035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2528FC34" w14:textId="77777777" w:rsidR="006B550F" w:rsidRPr="00F2006F" w:rsidRDefault="006B550F" w:rsidP="00211C3F">
            <w:pPr>
              <w:autoSpaceDE w:val="0"/>
              <w:autoSpaceDN w:val="0"/>
              <w:adjustRightInd w:val="0"/>
              <w:spacing w:after="0" w:line="240" w:lineRule="auto"/>
              <w:rPr>
                <w:ins w:id="10352" w:author="Arjan" w:date="2013-02-07T23:33:00Z"/>
                <w:rFonts w:ascii="Arial" w:eastAsia="Times New Roman" w:hAnsi="Arial" w:cs="Arial"/>
                <w:color w:val="000000"/>
                <w:sz w:val="20"/>
                <w:szCs w:val="20"/>
              </w:rPr>
            </w:pPr>
          </w:p>
        </w:tc>
      </w:tr>
      <w:tr w:rsidR="006B550F" w:rsidRPr="00F2006F" w14:paraId="3E48AEEC" w14:textId="77777777" w:rsidTr="00F860D7">
        <w:trPr>
          <w:trHeight w:val="230"/>
          <w:ins w:id="10353" w:author="Arjan" w:date="2013-02-07T23:33:00Z"/>
        </w:trPr>
        <w:tc>
          <w:tcPr>
            <w:tcW w:w="3690" w:type="dxa"/>
            <w:tcBorders>
              <w:top w:val="nil"/>
              <w:left w:val="nil"/>
              <w:bottom w:val="nil"/>
              <w:right w:val="nil"/>
            </w:tcBorders>
          </w:tcPr>
          <w:p w14:paraId="7054FFFD" w14:textId="77777777" w:rsidR="006B550F" w:rsidRPr="00F2006F" w:rsidRDefault="006B550F" w:rsidP="00211C3F">
            <w:pPr>
              <w:autoSpaceDE w:val="0"/>
              <w:autoSpaceDN w:val="0"/>
              <w:adjustRightInd w:val="0"/>
              <w:spacing w:after="0" w:line="240" w:lineRule="auto"/>
              <w:rPr>
                <w:ins w:id="10354" w:author="Arjan" w:date="2013-02-07T23:33:00Z"/>
                <w:rFonts w:ascii="Arial" w:eastAsia="Times New Roman" w:hAnsi="Arial" w:cs="Arial"/>
                <w:b/>
                <w:bCs/>
                <w:color w:val="000000"/>
                <w:sz w:val="20"/>
                <w:szCs w:val="20"/>
              </w:rPr>
            </w:pPr>
            <w:ins w:id="10355" w:author="Arjan" w:date="2013-02-07T23:33:00Z">
              <w:r w:rsidRPr="00F2006F">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14:paraId="07ED865F" w14:textId="77777777" w:rsidR="006B550F" w:rsidRPr="00F2006F" w:rsidRDefault="006B550F" w:rsidP="00211C3F">
            <w:pPr>
              <w:autoSpaceDE w:val="0"/>
              <w:autoSpaceDN w:val="0"/>
              <w:adjustRightInd w:val="0"/>
              <w:spacing w:after="0" w:line="240" w:lineRule="auto"/>
              <w:rPr>
                <w:ins w:id="10356" w:author="Arjan" w:date="2013-02-07T23:33:00Z"/>
                <w:rFonts w:ascii="Arial" w:eastAsia="Times New Roman" w:hAnsi="Arial" w:cs="Arial"/>
                <w:color w:val="000000"/>
                <w:sz w:val="20"/>
                <w:szCs w:val="20"/>
              </w:rPr>
            </w:pPr>
          </w:p>
        </w:tc>
      </w:tr>
      <w:tr w:rsidR="006B550F" w:rsidRPr="00F2006F" w14:paraId="45EBC75E" w14:textId="77777777" w:rsidTr="00F860D7">
        <w:trPr>
          <w:trHeight w:val="230"/>
          <w:ins w:id="10357" w:author="Arjan" w:date="2013-02-07T23:33:00Z"/>
        </w:trPr>
        <w:tc>
          <w:tcPr>
            <w:tcW w:w="3690" w:type="dxa"/>
            <w:tcBorders>
              <w:top w:val="nil"/>
              <w:left w:val="nil"/>
              <w:bottom w:val="nil"/>
              <w:right w:val="nil"/>
            </w:tcBorders>
          </w:tcPr>
          <w:p w14:paraId="056B675C" w14:textId="77777777" w:rsidR="006B550F" w:rsidRPr="00F2006F" w:rsidRDefault="006B550F" w:rsidP="00211C3F">
            <w:pPr>
              <w:autoSpaceDE w:val="0"/>
              <w:autoSpaceDN w:val="0"/>
              <w:adjustRightInd w:val="0"/>
              <w:spacing w:after="0" w:line="240" w:lineRule="auto"/>
              <w:rPr>
                <w:ins w:id="1035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0468DCD0" w14:textId="77777777" w:rsidR="006B550F" w:rsidRPr="00F2006F" w:rsidRDefault="006B550F" w:rsidP="00211C3F">
            <w:pPr>
              <w:autoSpaceDE w:val="0"/>
              <w:autoSpaceDN w:val="0"/>
              <w:adjustRightInd w:val="0"/>
              <w:spacing w:after="0" w:line="240" w:lineRule="auto"/>
              <w:rPr>
                <w:ins w:id="10359" w:author="Arjan" w:date="2013-02-07T23:33:00Z"/>
                <w:rFonts w:ascii="Arial" w:eastAsia="Times New Roman" w:hAnsi="Arial" w:cs="Arial"/>
                <w:color w:val="000000"/>
                <w:sz w:val="20"/>
                <w:szCs w:val="20"/>
              </w:rPr>
            </w:pPr>
          </w:p>
        </w:tc>
      </w:tr>
      <w:tr w:rsidR="006B550F" w:rsidRPr="00F2006F" w14:paraId="1A0AA8DD" w14:textId="77777777" w:rsidTr="00F860D7">
        <w:trPr>
          <w:trHeight w:val="230"/>
          <w:ins w:id="10360" w:author="Arjan" w:date="2013-02-07T23:33:00Z"/>
        </w:trPr>
        <w:tc>
          <w:tcPr>
            <w:tcW w:w="3690" w:type="dxa"/>
            <w:tcBorders>
              <w:top w:val="nil"/>
              <w:left w:val="nil"/>
              <w:bottom w:val="nil"/>
              <w:right w:val="nil"/>
            </w:tcBorders>
          </w:tcPr>
          <w:p w14:paraId="014C36A5" w14:textId="77777777" w:rsidR="006B550F" w:rsidRPr="00F2006F" w:rsidRDefault="006B550F" w:rsidP="00211C3F">
            <w:pPr>
              <w:autoSpaceDE w:val="0"/>
              <w:autoSpaceDN w:val="0"/>
              <w:adjustRightInd w:val="0"/>
              <w:spacing w:after="0" w:line="240" w:lineRule="auto"/>
              <w:rPr>
                <w:ins w:id="10361" w:author="Arjan" w:date="2013-02-07T23:33:00Z"/>
                <w:rFonts w:ascii="Arial" w:eastAsia="Times New Roman" w:hAnsi="Arial" w:cs="Arial"/>
                <w:b/>
                <w:bCs/>
                <w:color w:val="000000"/>
                <w:sz w:val="20"/>
                <w:szCs w:val="20"/>
              </w:rPr>
            </w:pPr>
            <w:ins w:id="10362" w:author="Arjan" w:date="2013-02-07T23:33:00Z">
              <w:r w:rsidRPr="00F2006F">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14:paraId="63D91515" w14:textId="77777777" w:rsidR="006B550F" w:rsidRPr="00F2006F" w:rsidRDefault="006B550F" w:rsidP="00211C3F">
            <w:pPr>
              <w:autoSpaceDE w:val="0"/>
              <w:autoSpaceDN w:val="0"/>
              <w:adjustRightInd w:val="0"/>
              <w:spacing w:after="0" w:line="240" w:lineRule="auto"/>
              <w:rPr>
                <w:ins w:id="10363" w:author="Arjan" w:date="2013-02-07T23:33:00Z"/>
                <w:rFonts w:ascii="Arial" w:eastAsia="Times New Roman" w:hAnsi="Arial" w:cs="Arial"/>
                <w:color w:val="000000"/>
                <w:sz w:val="20"/>
                <w:szCs w:val="20"/>
              </w:rPr>
            </w:pPr>
            <w:ins w:id="10364" w:author="Arjan" w:date="2013-02-07T23:33:00Z">
              <w:r w:rsidRPr="00F2006F">
                <w:rPr>
                  <w:rFonts w:ascii="Arial" w:eastAsia="Times New Roman" w:hAnsi="Arial" w:cs="Arial"/>
                  <w:color w:val="000000"/>
                  <w:sz w:val="20"/>
                  <w:szCs w:val="20"/>
                </w:rPr>
                <w:t>Nee</w:t>
              </w:r>
            </w:ins>
          </w:p>
        </w:tc>
      </w:tr>
      <w:tr w:rsidR="006B550F" w:rsidRPr="00F2006F" w14:paraId="62207DEC" w14:textId="77777777" w:rsidTr="00F860D7">
        <w:trPr>
          <w:trHeight w:val="230"/>
          <w:ins w:id="10365" w:author="Arjan" w:date="2013-02-07T23:33:00Z"/>
        </w:trPr>
        <w:tc>
          <w:tcPr>
            <w:tcW w:w="3690" w:type="dxa"/>
            <w:tcBorders>
              <w:top w:val="nil"/>
              <w:left w:val="nil"/>
              <w:bottom w:val="nil"/>
              <w:right w:val="nil"/>
            </w:tcBorders>
          </w:tcPr>
          <w:p w14:paraId="25FCEA3F" w14:textId="77777777" w:rsidR="006B550F" w:rsidRPr="00F2006F" w:rsidRDefault="006B550F" w:rsidP="00211C3F">
            <w:pPr>
              <w:autoSpaceDE w:val="0"/>
              <w:autoSpaceDN w:val="0"/>
              <w:adjustRightInd w:val="0"/>
              <w:spacing w:after="0" w:line="240" w:lineRule="auto"/>
              <w:rPr>
                <w:ins w:id="1036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72B3430F" w14:textId="77777777" w:rsidR="006B550F" w:rsidRPr="00F2006F" w:rsidRDefault="006B550F" w:rsidP="00211C3F">
            <w:pPr>
              <w:autoSpaceDE w:val="0"/>
              <w:autoSpaceDN w:val="0"/>
              <w:adjustRightInd w:val="0"/>
              <w:spacing w:after="0" w:line="240" w:lineRule="auto"/>
              <w:rPr>
                <w:ins w:id="10367" w:author="Arjan" w:date="2013-02-07T23:33:00Z"/>
                <w:rFonts w:ascii="Arial" w:eastAsia="Times New Roman" w:hAnsi="Arial" w:cs="Arial"/>
                <w:color w:val="000000"/>
                <w:sz w:val="20"/>
                <w:szCs w:val="20"/>
              </w:rPr>
            </w:pPr>
          </w:p>
        </w:tc>
      </w:tr>
      <w:tr w:rsidR="006B550F" w:rsidRPr="00F2006F" w14:paraId="640EABD6" w14:textId="77777777" w:rsidTr="00F860D7">
        <w:trPr>
          <w:trHeight w:val="230"/>
          <w:ins w:id="10368" w:author="Arjan" w:date="2013-02-07T23:33:00Z"/>
        </w:trPr>
        <w:tc>
          <w:tcPr>
            <w:tcW w:w="3690" w:type="dxa"/>
            <w:tcBorders>
              <w:top w:val="nil"/>
              <w:left w:val="nil"/>
              <w:bottom w:val="nil"/>
              <w:right w:val="nil"/>
            </w:tcBorders>
          </w:tcPr>
          <w:p w14:paraId="138BC118" w14:textId="77777777" w:rsidR="006B550F" w:rsidRPr="00F2006F" w:rsidRDefault="006B550F" w:rsidP="00211C3F">
            <w:pPr>
              <w:autoSpaceDE w:val="0"/>
              <w:autoSpaceDN w:val="0"/>
              <w:adjustRightInd w:val="0"/>
              <w:spacing w:after="0" w:line="240" w:lineRule="auto"/>
              <w:rPr>
                <w:ins w:id="10369" w:author="Arjan" w:date="2013-02-07T23:33:00Z"/>
                <w:rFonts w:ascii="Arial" w:eastAsia="Times New Roman" w:hAnsi="Arial" w:cs="Arial"/>
                <w:b/>
                <w:bCs/>
                <w:color w:val="000000"/>
                <w:sz w:val="20"/>
                <w:szCs w:val="20"/>
              </w:rPr>
            </w:pPr>
            <w:ins w:id="10370" w:author="Arjan" w:date="2013-02-07T23:33:00Z">
              <w:r w:rsidRPr="00F2006F">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14:paraId="737B80F2" w14:textId="77777777" w:rsidR="006B550F" w:rsidRPr="00F2006F" w:rsidRDefault="006B550F" w:rsidP="00211C3F">
            <w:pPr>
              <w:autoSpaceDE w:val="0"/>
              <w:autoSpaceDN w:val="0"/>
              <w:adjustRightInd w:val="0"/>
              <w:spacing w:after="0" w:line="240" w:lineRule="auto"/>
              <w:rPr>
                <w:ins w:id="10371" w:author="Arjan" w:date="2013-02-07T23:33:00Z"/>
                <w:rFonts w:ascii="Arial" w:eastAsia="Times New Roman" w:hAnsi="Arial" w:cs="Arial"/>
                <w:color w:val="000000"/>
                <w:sz w:val="20"/>
                <w:szCs w:val="20"/>
              </w:rPr>
            </w:pPr>
            <w:ins w:id="10372" w:author="Arjan" w:date="2013-02-07T23:33:00Z">
              <w:r w:rsidRPr="00F2006F">
                <w:rPr>
                  <w:rFonts w:ascii="Arial" w:eastAsia="Times New Roman" w:hAnsi="Arial" w:cs="Arial"/>
                  <w:color w:val="000000"/>
                  <w:sz w:val="20"/>
                  <w:szCs w:val="20"/>
                </w:rPr>
                <w:t>Nee</w:t>
              </w:r>
            </w:ins>
          </w:p>
        </w:tc>
      </w:tr>
      <w:tr w:rsidR="006B550F" w:rsidRPr="00F2006F" w14:paraId="22196862" w14:textId="77777777" w:rsidTr="00F860D7">
        <w:trPr>
          <w:trHeight w:val="230"/>
          <w:ins w:id="10373" w:author="Arjan" w:date="2013-02-07T23:33:00Z"/>
        </w:trPr>
        <w:tc>
          <w:tcPr>
            <w:tcW w:w="3690" w:type="dxa"/>
            <w:tcBorders>
              <w:top w:val="nil"/>
              <w:left w:val="nil"/>
              <w:bottom w:val="nil"/>
              <w:right w:val="nil"/>
            </w:tcBorders>
          </w:tcPr>
          <w:p w14:paraId="21E32E8D" w14:textId="77777777" w:rsidR="006B550F" w:rsidRPr="00F2006F" w:rsidRDefault="006B550F" w:rsidP="00211C3F">
            <w:pPr>
              <w:autoSpaceDE w:val="0"/>
              <w:autoSpaceDN w:val="0"/>
              <w:adjustRightInd w:val="0"/>
              <w:spacing w:after="0" w:line="240" w:lineRule="auto"/>
              <w:rPr>
                <w:ins w:id="1037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237D89BA" w14:textId="77777777" w:rsidR="006B550F" w:rsidRPr="00F2006F" w:rsidRDefault="006B550F" w:rsidP="00211C3F">
            <w:pPr>
              <w:autoSpaceDE w:val="0"/>
              <w:autoSpaceDN w:val="0"/>
              <w:adjustRightInd w:val="0"/>
              <w:spacing w:after="0" w:line="240" w:lineRule="auto"/>
              <w:rPr>
                <w:ins w:id="10375" w:author="Arjan" w:date="2013-02-07T23:33:00Z"/>
                <w:rFonts w:ascii="Arial" w:eastAsia="Times New Roman" w:hAnsi="Arial" w:cs="Arial"/>
                <w:b/>
                <w:bCs/>
                <w:color w:val="000000"/>
                <w:sz w:val="20"/>
                <w:szCs w:val="20"/>
              </w:rPr>
            </w:pPr>
          </w:p>
        </w:tc>
      </w:tr>
      <w:tr w:rsidR="006B550F" w:rsidRPr="00F2006F" w14:paraId="3E55A00A" w14:textId="77777777" w:rsidTr="00F860D7">
        <w:trPr>
          <w:trHeight w:val="230"/>
          <w:ins w:id="10376" w:author="Arjan" w:date="2013-02-07T23:33:00Z"/>
        </w:trPr>
        <w:tc>
          <w:tcPr>
            <w:tcW w:w="3690" w:type="dxa"/>
            <w:tcBorders>
              <w:top w:val="nil"/>
              <w:left w:val="nil"/>
              <w:bottom w:val="nil"/>
              <w:right w:val="nil"/>
            </w:tcBorders>
          </w:tcPr>
          <w:p w14:paraId="43C639D7" w14:textId="77777777" w:rsidR="006B550F" w:rsidRPr="00F2006F" w:rsidRDefault="006B550F" w:rsidP="00211C3F">
            <w:pPr>
              <w:autoSpaceDE w:val="0"/>
              <w:autoSpaceDN w:val="0"/>
              <w:adjustRightInd w:val="0"/>
              <w:spacing w:after="0" w:line="240" w:lineRule="auto"/>
              <w:rPr>
                <w:ins w:id="10377" w:author="Arjan" w:date="2013-02-07T23:33:00Z"/>
                <w:rFonts w:ascii="Arial" w:eastAsia="Times New Roman" w:hAnsi="Arial" w:cs="Arial"/>
                <w:color w:val="000000"/>
                <w:sz w:val="20"/>
                <w:szCs w:val="20"/>
              </w:rPr>
            </w:pPr>
            <w:ins w:id="10378" w:author="Arjan" w:date="2013-02-07T23:33:00Z">
              <w:r w:rsidRPr="00F2006F">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26A5B676" w14:textId="77777777" w:rsidR="006B550F" w:rsidRPr="00F2006F" w:rsidRDefault="00DA5D93" w:rsidP="00211C3F">
            <w:pPr>
              <w:autoSpaceDE w:val="0"/>
              <w:autoSpaceDN w:val="0"/>
              <w:adjustRightInd w:val="0"/>
              <w:spacing w:after="0" w:line="240" w:lineRule="auto"/>
              <w:rPr>
                <w:ins w:id="10379" w:author="Arjan" w:date="2013-02-07T23:33:00Z"/>
                <w:rFonts w:ascii="Arial" w:eastAsia="Times New Roman" w:hAnsi="Arial" w:cs="Arial"/>
                <w:color w:val="000000"/>
                <w:sz w:val="20"/>
                <w:szCs w:val="20"/>
              </w:rPr>
            </w:pPr>
            <w:ins w:id="10380"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1</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14:paraId="35BE0317" w14:textId="77777777" w:rsidTr="00F860D7">
        <w:trPr>
          <w:trHeight w:val="200"/>
          <w:ins w:id="10381" w:author="Arjan" w:date="2013-02-07T23:33:00Z"/>
        </w:trPr>
        <w:tc>
          <w:tcPr>
            <w:tcW w:w="3690" w:type="dxa"/>
            <w:tcBorders>
              <w:top w:val="nil"/>
              <w:left w:val="nil"/>
              <w:bottom w:val="nil"/>
              <w:right w:val="nil"/>
            </w:tcBorders>
          </w:tcPr>
          <w:p w14:paraId="75E96AEF" w14:textId="77777777" w:rsidR="006B550F" w:rsidRPr="00F2006F" w:rsidRDefault="006B550F" w:rsidP="00211C3F">
            <w:pPr>
              <w:autoSpaceDE w:val="0"/>
              <w:autoSpaceDN w:val="0"/>
              <w:adjustRightInd w:val="0"/>
              <w:spacing w:after="0" w:line="240" w:lineRule="auto"/>
              <w:rPr>
                <w:ins w:id="1038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16B841B9" w14:textId="77777777" w:rsidR="006B550F" w:rsidRPr="00F2006F" w:rsidRDefault="006B550F" w:rsidP="00211C3F">
            <w:pPr>
              <w:autoSpaceDE w:val="0"/>
              <w:autoSpaceDN w:val="0"/>
              <w:adjustRightInd w:val="0"/>
              <w:spacing w:after="0" w:line="240" w:lineRule="auto"/>
              <w:rPr>
                <w:ins w:id="10383" w:author="Arjan" w:date="2013-02-07T23:33:00Z"/>
                <w:rFonts w:ascii="Arial" w:eastAsia="Times New Roman" w:hAnsi="Arial" w:cs="Arial"/>
                <w:b/>
                <w:bCs/>
                <w:color w:val="000000"/>
                <w:sz w:val="20"/>
                <w:szCs w:val="20"/>
              </w:rPr>
            </w:pPr>
          </w:p>
        </w:tc>
      </w:tr>
      <w:tr w:rsidR="006B550F" w:rsidRPr="00CB22FF" w14:paraId="24759719" w14:textId="77777777" w:rsidTr="00F860D7">
        <w:trPr>
          <w:trHeight w:val="200"/>
          <w:ins w:id="10384" w:author="Arjan" w:date="2013-02-07T23:33:00Z"/>
        </w:trPr>
        <w:tc>
          <w:tcPr>
            <w:tcW w:w="3690" w:type="dxa"/>
            <w:tcBorders>
              <w:top w:val="nil"/>
              <w:left w:val="nil"/>
              <w:bottom w:val="nil"/>
              <w:right w:val="nil"/>
            </w:tcBorders>
          </w:tcPr>
          <w:p w14:paraId="55895BA0" w14:textId="77777777" w:rsidR="006B550F" w:rsidRPr="00F2006F" w:rsidRDefault="006B550F" w:rsidP="00211C3F">
            <w:pPr>
              <w:autoSpaceDE w:val="0"/>
              <w:autoSpaceDN w:val="0"/>
              <w:adjustRightInd w:val="0"/>
              <w:spacing w:after="0" w:line="240" w:lineRule="auto"/>
              <w:rPr>
                <w:ins w:id="10385" w:author="Arjan" w:date="2013-02-07T23:33:00Z"/>
                <w:rFonts w:ascii="Arial" w:eastAsia="Times New Roman" w:hAnsi="Arial" w:cs="Arial"/>
                <w:color w:val="000000"/>
                <w:sz w:val="20"/>
                <w:szCs w:val="20"/>
              </w:rPr>
            </w:pPr>
            <w:ins w:id="10386"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118CF3E7" w14:textId="77777777" w:rsidR="006B550F" w:rsidRPr="00DD0F4F" w:rsidRDefault="006B550F" w:rsidP="00211C3F">
            <w:pPr>
              <w:autoSpaceDE w:val="0"/>
              <w:autoSpaceDN w:val="0"/>
              <w:adjustRightInd w:val="0"/>
              <w:spacing w:after="0" w:line="240" w:lineRule="auto"/>
              <w:rPr>
                <w:ins w:id="10387" w:author="Arjan" w:date="2013-02-07T23:33:00Z"/>
                <w:rFonts w:ascii="Arial" w:eastAsia="Times New Roman" w:hAnsi="Arial" w:cs="Arial"/>
                <w:color w:val="000000"/>
                <w:sz w:val="20"/>
                <w:szCs w:val="20"/>
                <w:lang w:val="nl-NL"/>
              </w:rPr>
            </w:pPr>
            <w:ins w:id="10388" w:author="Arjan" w:date="2013-02-07T23:33:00Z">
              <w:r w:rsidRPr="00DD0F4F">
                <w:rPr>
                  <w:rFonts w:ascii="Arial" w:eastAsia="Times New Roman" w:hAnsi="Arial" w:cs="Arial"/>
                  <w:color w:val="000000"/>
                  <w:sz w:val="20"/>
                  <w:szCs w:val="20"/>
                  <w:lang w:val="nl-NL"/>
                </w:rPr>
                <w:t>Default: &lt;memo&gt;</w:t>
              </w:r>
            </w:ins>
          </w:p>
          <w:p w14:paraId="6775922C" w14:textId="77777777" w:rsidR="006B550F" w:rsidRPr="00DD0F4F" w:rsidRDefault="006B550F" w:rsidP="00211C3F">
            <w:pPr>
              <w:autoSpaceDE w:val="0"/>
              <w:autoSpaceDN w:val="0"/>
              <w:adjustRightInd w:val="0"/>
              <w:spacing w:after="0" w:line="240" w:lineRule="auto"/>
              <w:rPr>
                <w:ins w:id="10389" w:author="Arjan" w:date="2013-02-07T23:33:00Z"/>
                <w:rFonts w:ascii="Arial" w:eastAsia="Times New Roman" w:hAnsi="Arial" w:cs="Arial"/>
                <w:color w:val="000000"/>
                <w:sz w:val="20"/>
                <w:szCs w:val="20"/>
                <w:lang w:val="nl-NL"/>
              </w:rPr>
            </w:pPr>
            <w:ins w:id="10390" w:author="Arjan" w:date="2013-02-07T23:33:00Z">
              <w:r w:rsidRPr="00DD0F4F">
                <w:rPr>
                  <w:rFonts w:ascii="Arial" w:eastAsia="Times New Roman" w:hAnsi="Arial" w:cs="Arial"/>
                  <w:color w:val="000000"/>
                  <w:sz w:val="20"/>
                  <w:szCs w:val="20"/>
                  <w:lang w:val="nl-NL"/>
                </w:rPr>
                <w:t>Description:Gemeentelijk basisgegeven</w:t>
              </w:r>
            </w:ins>
          </w:p>
        </w:tc>
      </w:tr>
      <w:tr w:rsidR="006B550F" w:rsidRPr="00CB22FF" w14:paraId="78A08886" w14:textId="77777777" w:rsidTr="00F860D7">
        <w:trPr>
          <w:trHeight w:val="230"/>
          <w:ins w:id="10391" w:author="Arjan" w:date="2013-02-07T23:33:00Z"/>
        </w:trPr>
        <w:tc>
          <w:tcPr>
            <w:tcW w:w="3690" w:type="dxa"/>
            <w:tcBorders>
              <w:top w:val="nil"/>
              <w:left w:val="nil"/>
              <w:bottom w:val="nil"/>
              <w:right w:val="nil"/>
            </w:tcBorders>
          </w:tcPr>
          <w:p w14:paraId="4E327040" w14:textId="77777777" w:rsidR="006B550F" w:rsidRPr="00DD0F4F" w:rsidRDefault="006B550F" w:rsidP="00211C3F">
            <w:pPr>
              <w:autoSpaceDE w:val="0"/>
              <w:autoSpaceDN w:val="0"/>
              <w:adjustRightInd w:val="0"/>
              <w:spacing w:after="0" w:line="240" w:lineRule="auto"/>
              <w:rPr>
                <w:ins w:id="10392"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00091CBF" w14:textId="77777777" w:rsidR="006B550F" w:rsidRPr="00DD0F4F" w:rsidRDefault="006B550F" w:rsidP="00211C3F">
            <w:pPr>
              <w:autoSpaceDE w:val="0"/>
              <w:autoSpaceDN w:val="0"/>
              <w:adjustRightInd w:val="0"/>
              <w:spacing w:after="0" w:line="240" w:lineRule="auto"/>
              <w:rPr>
                <w:ins w:id="10393" w:author="Arjan" w:date="2013-02-07T23:33:00Z"/>
                <w:rFonts w:ascii="Arial" w:eastAsia="Times New Roman" w:hAnsi="Arial" w:cs="Arial"/>
                <w:b/>
                <w:bCs/>
                <w:color w:val="000000"/>
                <w:sz w:val="20"/>
                <w:szCs w:val="20"/>
                <w:lang w:val="nl-NL"/>
              </w:rPr>
            </w:pPr>
          </w:p>
        </w:tc>
      </w:tr>
      <w:tr w:rsidR="006B550F" w:rsidRPr="00F2006F" w14:paraId="2C15D069" w14:textId="77777777" w:rsidTr="00F860D7">
        <w:trPr>
          <w:trHeight w:val="230"/>
          <w:ins w:id="10394" w:author="Arjan" w:date="2013-02-07T23:33:00Z"/>
        </w:trPr>
        <w:tc>
          <w:tcPr>
            <w:tcW w:w="3690" w:type="dxa"/>
            <w:tcBorders>
              <w:top w:val="nil"/>
              <w:left w:val="nil"/>
              <w:bottom w:val="nil"/>
              <w:right w:val="nil"/>
            </w:tcBorders>
          </w:tcPr>
          <w:p w14:paraId="41A28547" w14:textId="77777777" w:rsidR="006B550F" w:rsidRPr="00F2006F" w:rsidRDefault="006B550F" w:rsidP="00211C3F">
            <w:pPr>
              <w:autoSpaceDE w:val="0"/>
              <w:autoSpaceDN w:val="0"/>
              <w:adjustRightInd w:val="0"/>
              <w:spacing w:after="0" w:line="240" w:lineRule="auto"/>
              <w:rPr>
                <w:ins w:id="10395" w:author="Arjan" w:date="2013-02-07T23:33:00Z"/>
                <w:rFonts w:ascii="Arial" w:eastAsia="Times New Roman" w:hAnsi="Arial" w:cs="Arial"/>
                <w:color w:val="000000"/>
                <w:sz w:val="20"/>
                <w:szCs w:val="20"/>
              </w:rPr>
            </w:pPr>
            <w:ins w:id="10396"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14:paraId="12DFBB01" w14:textId="77777777" w:rsidR="006B550F" w:rsidRPr="00F2006F" w:rsidRDefault="006B550F" w:rsidP="00211C3F">
            <w:pPr>
              <w:autoSpaceDE w:val="0"/>
              <w:autoSpaceDN w:val="0"/>
              <w:adjustRightInd w:val="0"/>
              <w:spacing w:after="0" w:line="240" w:lineRule="auto"/>
              <w:rPr>
                <w:ins w:id="10397" w:author="Arjan" w:date="2013-02-07T23:33:00Z"/>
                <w:rFonts w:ascii="Arial" w:eastAsia="Times New Roman" w:hAnsi="Arial" w:cs="Arial"/>
                <w:color w:val="000000"/>
                <w:sz w:val="20"/>
                <w:szCs w:val="20"/>
              </w:rPr>
            </w:pPr>
            <w:ins w:id="10398" w:author="Arjan" w:date="2013-02-07T23:33:00Z">
              <w:r w:rsidRPr="00F2006F">
                <w:rPr>
                  <w:rFonts w:ascii="Arial" w:eastAsia="Times New Roman" w:hAnsi="Arial" w:cs="Arial"/>
                  <w:color w:val="000000"/>
                  <w:sz w:val="20"/>
                  <w:szCs w:val="20"/>
                </w:rPr>
                <w:t>-</w:t>
              </w:r>
            </w:ins>
          </w:p>
        </w:tc>
      </w:tr>
    </w:tbl>
    <w:bookmarkStart w:id="10399" w:name="BKM_4F35E96B_5DC6_421d_BFDF_08D3DC684440"/>
    <w:bookmarkEnd w:id="10399"/>
    <w:p w14:paraId="5BE904B7" w14:textId="77777777" w:rsidR="00F860D7" w:rsidRPr="00DD0F4F" w:rsidRDefault="00DA5D93" w:rsidP="00F860D7">
      <w:pPr>
        <w:autoSpaceDE w:val="0"/>
        <w:autoSpaceDN w:val="0"/>
        <w:adjustRightInd w:val="0"/>
        <w:spacing w:before="240" w:after="60" w:line="240" w:lineRule="auto"/>
        <w:outlineLvl w:val="3"/>
        <w:rPr>
          <w:ins w:id="10400" w:author="Arjan" w:date="2013-02-08T11:04:00Z"/>
          <w:rFonts w:ascii="Arial" w:eastAsia="Times New Roman" w:hAnsi="Arial" w:cs="Arial"/>
          <w:b/>
          <w:bCs/>
          <w:color w:val="004080"/>
          <w:sz w:val="24"/>
          <w:szCs w:val="24"/>
          <w:lang w:val="nl-NL"/>
        </w:rPr>
      </w:pPr>
      <w:ins w:id="10401" w:author="Arjan" w:date="2013-02-08T11:04:00Z">
        <w:r w:rsidRPr="00F860D7">
          <w:rPr>
            <w:rFonts w:ascii="Arial" w:hAnsi="Arial" w:cs="Arial"/>
            <w:sz w:val="20"/>
            <w:szCs w:val="20"/>
            <w:lang w:val="en-AU"/>
          </w:rPr>
          <w:fldChar w:fldCharType="begin" w:fldLock="1"/>
        </w:r>
        <w:r w:rsidR="00F860D7" w:rsidRPr="00DD0F4F">
          <w:rPr>
            <w:rFonts w:ascii="Arial" w:hAnsi="Arial" w:cs="Arial"/>
            <w:sz w:val="20"/>
            <w:szCs w:val="20"/>
            <w:lang w:val="nl-NL"/>
          </w:rPr>
          <w:instrText xml:space="preserve">MERGEFIELD </w:instrText>
        </w:r>
        <w:r w:rsidR="00F860D7" w:rsidRPr="00DD0F4F">
          <w:rPr>
            <w:rFonts w:ascii="Arial" w:eastAsia="Times New Roman" w:hAnsi="Arial" w:cs="Arial"/>
            <w:b/>
            <w:bCs/>
            <w:color w:val="004080"/>
            <w:sz w:val="24"/>
            <w:szCs w:val="24"/>
            <w:lang w:val="nl-NL"/>
          </w:rPr>
          <w:instrText>Att.Stereotype</w:instrText>
        </w:r>
        <w:r w:rsidRPr="00F860D7">
          <w:rPr>
            <w:rFonts w:ascii="Arial" w:hAnsi="Arial" w:cs="Arial"/>
            <w:sz w:val="20"/>
            <w:szCs w:val="20"/>
            <w:lang w:val="en-AU"/>
          </w:rPr>
          <w:fldChar w:fldCharType="separate"/>
        </w:r>
        <w:r w:rsidR="00F860D7" w:rsidRPr="00DD0F4F">
          <w:rPr>
            <w:rFonts w:ascii="Arial" w:eastAsia="Times New Roman" w:hAnsi="Arial" w:cs="Arial"/>
            <w:b/>
            <w:bCs/>
            <w:color w:val="004080"/>
            <w:sz w:val="24"/>
            <w:szCs w:val="24"/>
            <w:lang w:val="nl-NL"/>
          </w:rPr>
          <w:t>«Attribuutsoort»</w:t>
        </w:r>
        <w:r w:rsidRPr="00F860D7">
          <w:rPr>
            <w:rFonts w:ascii="Arial" w:hAnsi="Arial" w:cs="Arial"/>
            <w:sz w:val="20"/>
            <w:szCs w:val="20"/>
            <w:lang w:val="en-AU"/>
          </w:rPr>
          <w:fldChar w:fldCharType="end"/>
        </w:r>
        <w:r w:rsidR="00F860D7" w:rsidRPr="00DD0F4F">
          <w:rPr>
            <w:rFonts w:ascii="Arial" w:eastAsia="Times New Roman" w:hAnsi="Arial" w:cs="Arial"/>
            <w:b/>
            <w:bCs/>
            <w:color w:val="004080"/>
            <w:sz w:val="24"/>
            <w:szCs w:val="24"/>
            <w:lang w:val="nl-NL"/>
          </w:rPr>
          <w:t xml:space="preserve"> '</w:t>
        </w:r>
        <w:r w:rsidRPr="00F860D7">
          <w:rPr>
            <w:rFonts w:ascii="Arial" w:eastAsia="Times New Roman" w:hAnsi="Arial" w:cs="Arial"/>
            <w:b/>
            <w:bCs/>
            <w:color w:val="004080"/>
            <w:sz w:val="24"/>
            <w:szCs w:val="24"/>
          </w:rPr>
          <w:fldChar w:fldCharType="begin" w:fldLock="1"/>
        </w:r>
        <w:r w:rsidR="00F860D7" w:rsidRPr="00DD0F4F">
          <w:rPr>
            <w:rFonts w:ascii="Arial" w:eastAsia="Times New Roman" w:hAnsi="Arial" w:cs="Arial"/>
            <w:b/>
            <w:bCs/>
            <w:color w:val="004080"/>
            <w:sz w:val="24"/>
            <w:szCs w:val="24"/>
            <w:lang w:val="nl-NL"/>
          </w:rPr>
          <w:instrText>MERGEFIELD Att.Name</w:instrText>
        </w:r>
        <w:r w:rsidRPr="00F860D7">
          <w:rPr>
            <w:rFonts w:ascii="Arial" w:eastAsia="Times New Roman" w:hAnsi="Arial" w:cs="Arial"/>
            <w:b/>
            <w:bCs/>
            <w:color w:val="004080"/>
            <w:sz w:val="24"/>
            <w:szCs w:val="24"/>
          </w:rPr>
          <w:fldChar w:fldCharType="separate"/>
        </w:r>
        <w:r w:rsidR="00F860D7" w:rsidRPr="00DD0F4F">
          <w:rPr>
            <w:rFonts w:ascii="Arial" w:eastAsia="Times New Roman" w:hAnsi="Arial" w:cs="Arial"/>
            <w:b/>
            <w:bCs/>
            <w:color w:val="004080"/>
            <w:sz w:val="24"/>
            <w:szCs w:val="24"/>
            <w:lang w:val="nl-NL"/>
          </w:rPr>
          <w:t>Aard relatie</w:t>
        </w:r>
        <w:r w:rsidRPr="00F860D7">
          <w:rPr>
            <w:rFonts w:ascii="Arial" w:eastAsia="Times New Roman" w:hAnsi="Arial" w:cs="Arial"/>
            <w:b/>
            <w:bCs/>
            <w:color w:val="004080"/>
            <w:sz w:val="24"/>
            <w:szCs w:val="24"/>
          </w:rPr>
          <w:fldChar w:fldCharType="end"/>
        </w:r>
        <w:r w:rsidR="00F860D7" w:rsidRPr="00DD0F4F">
          <w:rPr>
            <w:rFonts w:ascii="Arial" w:eastAsia="Times New Roman" w:hAnsi="Arial" w:cs="Arial"/>
            <w:b/>
            <w:bCs/>
            <w:color w:val="004080"/>
            <w:sz w:val="24"/>
            <w:szCs w:val="24"/>
            <w:lang w:val="nl-NL"/>
          </w:rPr>
          <w:t>' van groepattribuutsoort '</w:t>
        </w:r>
        <w:r w:rsidRPr="00F860D7">
          <w:rPr>
            <w:rFonts w:ascii="Arial" w:eastAsia="Times New Roman" w:hAnsi="Arial" w:cs="Arial"/>
            <w:b/>
            <w:bCs/>
            <w:color w:val="004080"/>
            <w:sz w:val="24"/>
            <w:szCs w:val="24"/>
          </w:rPr>
          <w:fldChar w:fldCharType="begin" w:fldLock="1"/>
        </w:r>
        <w:r w:rsidR="00F860D7" w:rsidRPr="00DD0F4F">
          <w:rPr>
            <w:rFonts w:ascii="Arial" w:eastAsia="Times New Roman" w:hAnsi="Arial" w:cs="Arial"/>
            <w:b/>
            <w:bCs/>
            <w:color w:val="004080"/>
            <w:sz w:val="24"/>
            <w:szCs w:val="24"/>
            <w:lang w:val="nl-NL"/>
          </w:rPr>
          <w:instrText>MERGEFIELD Att.ParentElement</w:instrText>
        </w:r>
        <w:r w:rsidRPr="00F860D7">
          <w:rPr>
            <w:rFonts w:ascii="Arial" w:eastAsia="Times New Roman" w:hAnsi="Arial" w:cs="Arial"/>
            <w:b/>
            <w:bCs/>
            <w:color w:val="004080"/>
            <w:sz w:val="24"/>
            <w:szCs w:val="24"/>
          </w:rPr>
          <w:fldChar w:fldCharType="separate"/>
        </w:r>
        <w:r w:rsidR="00F860D7" w:rsidRPr="00DD0F4F">
          <w:rPr>
            <w:rFonts w:ascii="Arial" w:eastAsia="Times New Roman" w:hAnsi="Arial" w:cs="Arial"/>
            <w:b/>
            <w:bCs/>
            <w:color w:val="004080"/>
            <w:sz w:val="24"/>
            <w:szCs w:val="24"/>
            <w:lang w:val="nl-NL"/>
          </w:rPr>
          <w:t>Gerelateerde externe ZAAK</w:t>
        </w:r>
        <w:r w:rsidRPr="00F860D7">
          <w:rPr>
            <w:rFonts w:ascii="Arial" w:eastAsia="Times New Roman" w:hAnsi="Arial" w:cs="Arial"/>
            <w:b/>
            <w:bCs/>
            <w:color w:val="004080"/>
            <w:sz w:val="24"/>
            <w:szCs w:val="24"/>
          </w:rPr>
          <w:fldChar w:fldCharType="end"/>
        </w:r>
        <w:r w:rsidR="00F860D7" w:rsidRPr="00DD0F4F">
          <w:rPr>
            <w:rFonts w:ascii="Arial" w:eastAsia="Times New Roman" w:hAnsi="Arial" w:cs="Arial"/>
            <w:b/>
            <w:bCs/>
            <w:color w:val="004080"/>
            <w:sz w:val="24"/>
            <w:szCs w:val="24"/>
            <w:lang w:val="nl-NL"/>
          </w:rPr>
          <w:t>'</w:t>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F860D7" w:rsidRPr="00F860D7" w14:paraId="2DC0BF7F" w14:textId="77777777">
        <w:trPr>
          <w:trHeight w:val="230"/>
          <w:ins w:id="10402" w:author="Arjan" w:date="2013-02-08T11:04:00Z"/>
        </w:trPr>
        <w:tc>
          <w:tcPr>
            <w:tcW w:w="3690" w:type="dxa"/>
            <w:tcBorders>
              <w:top w:val="nil"/>
              <w:left w:val="nil"/>
              <w:bottom w:val="nil"/>
              <w:right w:val="nil"/>
            </w:tcBorders>
          </w:tcPr>
          <w:p w14:paraId="1566BFA4" w14:textId="77777777" w:rsidR="00F860D7" w:rsidRPr="00F860D7" w:rsidRDefault="00F860D7" w:rsidP="00F860D7">
            <w:pPr>
              <w:autoSpaceDE w:val="0"/>
              <w:autoSpaceDN w:val="0"/>
              <w:adjustRightInd w:val="0"/>
              <w:spacing w:after="0" w:line="240" w:lineRule="auto"/>
              <w:rPr>
                <w:ins w:id="10403" w:author="Arjan" w:date="2013-02-08T11:04:00Z"/>
                <w:rFonts w:ascii="Arial" w:eastAsia="Times New Roman" w:hAnsi="Arial" w:cs="Arial"/>
                <w:color w:val="000000"/>
                <w:sz w:val="20"/>
                <w:szCs w:val="20"/>
              </w:rPr>
            </w:pPr>
            <w:ins w:id="10404" w:author="Arjan" w:date="2013-02-08T11:04:00Z">
              <w:r w:rsidRPr="00F860D7">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14:paraId="21D2C448" w14:textId="77777777" w:rsidR="00F860D7" w:rsidRPr="00F860D7" w:rsidRDefault="00DA5D93" w:rsidP="00F860D7">
            <w:pPr>
              <w:autoSpaceDE w:val="0"/>
              <w:autoSpaceDN w:val="0"/>
              <w:adjustRightInd w:val="0"/>
              <w:spacing w:after="0" w:line="240" w:lineRule="auto"/>
              <w:rPr>
                <w:ins w:id="10405" w:author="Arjan" w:date="2013-02-08T11:04:00Z"/>
                <w:rFonts w:ascii="Arial" w:eastAsia="Times New Roman" w:hAnsi="Arial" w:cs="Arial"/>
                <w:color w:val="000000"/>
                <w:sz w:val="20"/>
                <w:szCs w:val="20"/>
              </w:rPr>
            </w:pPr>
            <w:ins w:id="10406" w:author="Arjan" w:date="2013-02-08T11:04:00Z">
              <w:r w:rsidRPr="00F860D7">
                <w:rPr>
                  <w:rFonts w:ascii="Arial" w:hAnsi="Arial" w:cs="Arial"/>
                  <w:sz w:val="20"/>
                  <w:szCs w:val="20"/>
                  <w:lang w:val="en-AU"/>
                </w:rPr>
                <w:fldChar w:fldCharType="begin" w:fldLock="1"/>
              </w:r>
              <w:r w:rsidR="00F860D7" w:rsidRPr="00F860D7">
                <w:rPr>
                  <w:rFonts w:ascii="Arial" w:hAnsi="Arial" w:cs="Arial"/>
                  <w:sz w:val="20"/>
                  <w:szCs w:val="20"/>
                  <w:lang w:val="en-AU"/>
                </w:rPr>
                <w:instrText xml:space="preserve">MERGEFIELD </w:instrText>
              </w:r>
              <w:r w:rsidR="00F860D7" w:rsidRPr="00F860D7">
                <w:rPr>
                  <w:rFonts w:ascii="Arial" w:eastAsia="Times New Roman" w:hAnsi="Arial" w:cs="Arial"/>
                  <w:color w:val="000000"/>
                  <w:sz w:val="20"/>
                  <w:szCs w:val="20"/>
                </w:rPr>
                <w:instrText>Att.Name</w:instrText>
              </w:r>
              <w:r w:rsidRPr="00F860D7">
                <w:rPr>
                  <w:rFonts w:ascii="Arial" w:hAnsi="Arial" w:cs="Arial"/>
                  <w:sz w:val="20"/>
                  <w:szCs w:val="20"/>
                  <w:lang w:val="en-AU"/>
                </w:rPr>
                <w:fldChar w:fldCharType="separate"/>
              </w:r>
              <w:r w:rsidR="00F860D7" w:rsidRPr="00F860D7">
                <w:rPr>
                  <w:rFonts w:ascii="Arial" w:eastAsia="Times New Roman" w:hAnsi="Arial" w:cs="Arial"/>
                  <w:color w:val="000000"/>
                  <w:sz w:val="20"/>
                  <w:szCs w:val="20"/>
                </w:rPr>
                <w:t>Aard relatie</w:t>
              </w:r>
              <w:r w:rsidRPr="00F860D7">
                <w:rPr>
                  <w:rFonts w:ascii="Arial" w:hAnsi="Arial" w:cs="Arial"/>
                  <w:sz w:val="20"/>
                  <w:szCs w:val="20"/>
                  <w:lang w:val="en-AU"/>
                </w:rPr>
                <w:fldChar w:fldCharType="end"/>
              </w:r>
            </w:ins>
          </w:p>
        </w:tc>
      </w:tr>
      <w:tr w:rsidR="00F860D7" w:rsidRPr="00F860D7" w14:paraId="28633947" w14:textId="77777777">
        <w:trPr>
          <w:ins w:id="10407" w:author="Arjan" w:date="2013-02-08T11:04:00Z"/>
        </w:trPr>
        <w:tc>
          <w:tcPr>
            <w:tcW w:w="3690" w:type="dxa"/>
            <w:tcBorders>
              <w:top w:val="nil"/>
              <w:left w:val="nil"/>
              <w:bottom w:val="nil"/>
              <w:right w:val="nil"/>
            </w:tcBorders>
          </w:tcPr>
          <w:p w14:paraId="567F2D99" w14:textId="77777777" w:rsidR="00F860D7" w:rsidRPr="00F860D7" w:rsidRDefault="00F860D7" w:rsidP="00F860D7">
            <w:pPr>
              <w:autoSpaceDE w:val="0"/>
              <w:autoSpaceDN w:val="0"/>
              <w:adjustRightInd w:val="0"/>
              <w:spacing w:after="0" w:line="240" w:lineRule="auto"/>
              <w:rPr>
                <w:ins w:id="10408"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14:paraId="680524D7" w14:textId="77777777" w:rsidR="00F860D7" w:rsidRPr="00F860D7" w:rsidRDefault="00F860D7" w:rsidP="00F860D7">
            <w:pPr>
              <w:autoSpaceDE w:val="0"/>
              <w:autoSpaceDN w:val="0"/>
              <w:adjustRightInd w:val="0"/>
              <w:spacing w:after="0" w:line="240" w:lineRule="auto"/>
              <w:rPr>
                <w:ins w:id="10409" w:author="Arjan" w:date="2013-02-08T11:04:00Z"/>
                <w:rFonts w:ascii="Arial" w:eastAsia="Times New Roman" w:hAnsi="Arial" w:cs="Arial"/>
                <w:b/>
                <w:bCs/>
                <w:color w:val="000000"/>
                <w:sz w:val="20"/>
                <w:szCs w:val="20"/>
              </w:rPr>
            </w:pPr>
          </w:p>
        </w:tc>
      </w:tr>
      <w:tr w:rsidR="00F860D7" w:rsidRPr="00F860D7" w14:paraId="0720DDA5" w14:textId="77777777">
        <w:trPr>
          <w:ins w:id="10410" w:author="Arjan" w:date="2013-02-08T11:04:00Z"/>
        </w:trPr>
        <w:tc>
          <w:tcPr>
            <w:tcW w:w="3690" w:type="dxa"/>
            <w:tcBorders>
              <w:top w:val="nil"/>
              <w:left w:val="nil"/>
              <w:bottom w:val="nil"/>
              <w:right w:val="nil"/>
            </w:tcBorders>
          </w:tcPr>
          <w:p w14:paraId="01992539" w14:textId="77777777" w:rsidR="00F860D7" w:rsidRPr="00F860D7" w:rsidRDefault="00F860D7" w:rsidP="00F860D7">
            <w:pPr>
              <w:autoSpaceDE w:val="0"/>
              <w:autoSpaceDN w:val="0"/>
              <w:adjustRightInd w:val="0"/>
              <w:spacing w:after="0" w:line="240" w:lineRule="auto"/>
              <w:rPr>
                <w:ins w:id="10411" w:author="Arjan" w:date="2013-02-08T11:04:00Z"/>
                <w:rFonts w:ascii="Arial" w:eastAsia="Times New Roman" w:hAnsi="Arial" w:cs="Arial"/>
                <w:color w:val="000000"/>
                <w:sz w:val="20"/>
                <w:szCs w:val="20"/>
              </w:rPr>
            </w:pPr>
            <w:ins w:id="10412" w:author="Arjan" w:date="2013-02-08T11:04:00Z">
              <w:r w:rsidRPr="00F860D7">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14:paraId="6B35B9AC" w14:textId="77777777" w:rsidR="00F860D7" w:rsidRPr="00F860D7" w:rsidRDefault="00F860D7" w:rsidP="00F860D7">
            <w:pPr>
              <w:autoSpaceDE w:val="0"/>
              <w:autoSpaceDN w:val="0"/>
              <w:adjustRightInd w:val="0"/>
              <w:spacing w:after="0" w:line="240" w:lineRule="auto"/>
              <w:rPr>
                <w:ins w:id="10413" w:author="Arjan" w:date="2013-02-08T11:04:00Z"/>
                <w:rFonts w:ascii="Arial" w:eastAsia="Times New Roman" w:hAnsi="Arial" w:cs="Arial"/>
                <w:color w:val="000000"/>
                <w:sz w:val="20"/>
                <w:szCs w:val="20"/>
              </w:rPr>
            </w:pPr>
            <w:ins w:id="10414" w:author="Arjan" w:date="2013-02-08T11:04:00Z">
              <w:r w:rsidRPr="00F860D7">
                <w:rPr>
                  <w:rFonts w:ascii="Arial" w:eastAsia="Times New Roman" w:hAnsi="Arial" w:cs="Arial"/>
                  <w:color w:val="000000"/>
                  <w:sz w:val="20"/>
                  <w:szCs w:val="20"/>
                </w:rPr>
                <w:t>KING</w:t>
              </w:r>
            </w:ins>
          </w:p>
        </w:tc>
      </w:tr>
      <w:tr w:rsidR="00F860D7" w:rsidRPr="00F860D7" w14:paraId="1C55B7E5" w14:textId="77777777">
        <w:trPr>
          <w:ins w:id="10415" w:author="Arjan" w:date="2013-02-08T11:04:00Z"/>
        </w:trPr>
        <w:tc>
          <w:tcPr>
            <w:tcW w:w="3690" w:type="dxa"/>
            <w:tcBorders>
              <w:top w:val="nil"/>
              <w:left w:val="nil"/>
              <w:bottom w:val="nil"/>
              <w:right w:val="nil"/>
            </w:tcBorders>
          </w:tcPr>
          <w:p w14:paraId="12E3C003" w14:textId="77777777" w:rsidR="00F860D7" w:rsidRPr="00F860D7" w:rsidRDefault="00F860D7" w:rsidP="00F860D7">
            <w:pPr>
              <w:autoSpaceDE w:val="0"/>
              <w:autoSpaceDN w:val="0"/>
              <w:adjustRightInd w:val="0"/>
              <w:spacing w:after="0" w:line="240" w:lineRule="auto"/>
              <w:rPr>
                <w:ins w:id="10416"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14:paraId="4649E7FD" w14:textId="77777777" w:rsidR="00F860D7" w:rsidRPr="00F860D7" w:rsidRDefault="00F860D7" w:rsidP="00F860D7">
            <w:pPr>
              <w:autoSpaceDE w:val="0"/>
              <w:autoSpaceDN w:val="0"/>
              <w:adjustRightInd w:val="0"/>
              <w:spacing w:after="0" w:line="240" w:lineRule="auto"/>
              <w:rPr>
                <w:ins w:id="10417" w:author="Arjan" w:date="2013-02-08T11:04:00Z"/>
                <w:rFonts w:ascii="Arial" w:eastAsia="Times New Roman" w:hAnsi="Arial" w:cs="Arial"/>
                <w:b/>
                <w:bCs/>
                <w:color w:val="000000"/>
                <w:sz w:val="20"/>
                <w:szCs w:val="20"/>
              </w:rPr>
            </w:pPr>
          </w:p>
        </w:tc>
      </w:tr>
      <w:tr w:rsidR="00F860D7" w:rsidRPr="00F860D7" w14:paraId="6EFDDE16" w14:textId="77777777">
        <w:trPr>
          <w:ins w:id="10418" w:author="Arjan" w:date="2013-02-08T11:04:00Z"/>
        </w:trPr>
        <w:tc>
          <w:tcPr>
            <w:tcW w:w="3690" w:type="dxa"/>
            <w:tcBorders>
              <w:top w:val="nil"/>
              <w:left w:val="nil"/>
              <w:bottom w:val="nil"/>
              <w:right w:val="nil"/>
            </w:tcBorders>
          </w:tcPr>
          <w:p w14:paraId="1F7C7DA5" w14:textId="77777777" w:rsidR="00F860D7" w:rsidRPr="00F860D7" w:rsidRDefault="00F860D7" w:rsidP="00F860D7">
            <w:pPr>
              <w:autoSpaceDE w:val="0"/>
              <w:autoSpaceDN w:val="0"/>
              <w:adjustRightInd w:val="0"/>
              <w:spacing w:after="0" w:line="240" w:lineRule="auto"/>
              <w:rPr>
                <w:ins w:id="10419" w:author="Arjan" w:date="2013-02-08T11:04:00Z"/>
                <w:rFonts w:ascii="Arial" w:eastAsia="Times New Roman" w:hAnsi="Arial" w:cs="Arial"/>
                <w:color w:val="000000"/>
                <w:sz w:val="20"/>
                <w:szCs w:val="20"/>
              </w:rPr>
            </w:pPr>
            <w:ins w:id="10420" w:author="Arjan" w:date="2013-02-08T11:04:00Z">
              <w:r w:rsidRPr="00F860D7">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14:paraId="05ECF84A" w14:textId="77777777" w:rsidR="00F860D7" w:rsidRPr="00F860D7" w:rsidRDefault="00F860D7" w:rsidP="00F860D7">
            <w:pPr>
              <w:autoSpaceDE w:val="0"/>
              <w:autoSpaceDN w:val="0"/>
              <w:adjustRightInd w:val="0"/>
              <w:spacing w:after="0" w:line="240" w:lineRule="auto"/>
              <w:rPr>
                <w:ins w:id="10421" w:author="Arjan" w:date="2013-02-08T11:04:00Z"/>
                <w:rFonts w:ascii="Arial" w:eastAsia="Times New Roman" w:hAnsi="Arial" w:cs="Arial"/>
                <w:color w:val="000000"/>
                <w:sz w:val="20"/>
                <w:szCs w:val="20"/>
              </w:rPr>
            </w:pPr>
          </w:p>
        </w:tc>
      </w:tr>
      <w:tr w:rsidR="00F860D7" w:rsidRPr="00F860D7" w14:paraId="7FD38BB5" w14:textId="77777777">
        <w:trPr>
          <w:ins w:id="10422" w:author="Arjan" w:date="2013-02-08T11:04:00Z"/>
        </w:trPr>
        <w:tc>
          <w:tcPr>
            <w:tcW w:w="3690" w:type="dxa"/>
            <w:tcBorders>
              <w:top w:val="nil"/>
              <w:left w:val="nil"/>
              <w:bottom w:val="nil"/>
              <w:right w:val="nil"/>
            </w:tcBorders>
          </w:tcPr>
          <w:p w14:paraId="1C3DDC78" w14:textId="77777777" w:rsidR="00F860D7" w:rsidRPr="00F860D7" w:rsidRDefault="00F860D7" w:rsidP="00F860D7">
            <w:pPr>
              <w:autoSpaceDE w:val="0"/>
              <w:autoSpaceDN w:val="0"/>
              <w:adjustRightInd w:val="0"/>
              <w:spacing w:after="0" w:line="240" w:lineRule="auto"/>
              <w:rPr>
                <w:ins w:id="10423"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14:paraId="0C3F9F6B" w14:textId="77777777" w:rsidR="00F860D7" w:rsidRPr="00F860D7" w:rsidRDefault="00F860D7" w:rsidP="00F860D7">
            <w:pPr>
              <w:autoSpaceDE w:val="0"/>
              <w:autoSpaceDN w:val="0"/>
              <w:adjustRightInd w:val="0"/>
              <w:spacing w:after="0" w:line="240" w:lineRule="auto"/>
              <w:rPr>
                <w:ins w:id="10424" w:author="Arjan" w:date="2013-02-08T11:04:00Z"/>
                <w:rFonts w:ascii="Arial" w:eastAsia="Times New Roman" w:hAnsi="Arial" w:cs="Arial"/>
                <w:b/>
                <w:bCs/>
                <w:color w:val="000000"/>
                <w:sz w:val="20"/>
                <w:szCs w:val="20"/>
              </w:rPr>
            </w:pPr>
          </w:p>
        </w:tc>
      </w:tr>
      <w:tr w:rsidR="00F860D7" w:rsidRPr="00F860D7" w14:paraId="5359D1BD" w14:textId="77777777">
        <w:trPr>
          <w:trHeight w:val="335"/>
          <w:ins w:id="10425" w:author="Arjan" w:date="2013-02-08T11:04:00Z"/>
        </w:trPr>
        <w:tc>
          <w:tcPr>
            <w:tcW w:w="3690" w:type="dxa"/>
            <w:tcBorders>
              <w:top w:val="nil"/>
              <w:left w:val="nil"/>
              <w:bottom w:val="nil"/>
              <w:right w:val="nil"/>
            </w:tcBorders>
          </w:tcPr>
          <w:p w14:paraId="71A395AA" w14:textId="77777777" w:rsidR="00F860D7" w:rsidRPr="00F860D7" w:rsidRDefault="00F860D7" w:rsidP="00F860D7">
            <w:pPr>
              <w:autoSpaceDE w:val="0"/>
              <w:autoSpaceDN w:val="0"/>
              <w:adjustRightInd w:val="0"/>
              <w:spacing w:after="0" w:line="240" w:lineRule="auto"/>
              <w:rPr>
                <w:ins w:id="10426" w:author="Arjan" w:date="2013-02-08T11:04:00Z"/>
                <w:rFonts w:ascii="Arial" w:eastAsia="Times New Roman" w:hAnsi="Arial" w:cs="Arial"/>
                <w:color w:val="000000"/>
                <w:sz w:val="20"/>
                <w:szCs w:val="20"/>
              </w:rPr>
            </w:pPr>
            <w:ins w:id="10427" w:author="Arjan" w:date="2013-02-08T11:04:00Z">
              <w:r w:rsidRPr="00F860D7">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14:paraId="2BB17ECA" w14:textId="77777777" w:rsidR="00F860D7" w:rsidRPr="00F860D7" w:rsidRDefault="00DA5D93" w:rsidP="00F860D7">
            <w:pPr>
              <w:autoSpaceDE w:val="0"/>
              <w:autoSpaceDN w:val="0"/>
              <w:adjustRightInd w:val="0"/>
              <w:spacing w:after="0" w:line="240" w:lineRule="auto"/>
              <w:rPr>
                <w:ins w:id="10428" w:author="Arjan" w:date="2013-02-08T11:04:00Z"/>
                <w:rFonts w:ascii="Arial" w:eastAsia="Times New Roman" w:hAnsi="Arial" w:cs="Arial"/>
                <w:color w:val="000000"/>
                <w:sz w:val="20"/>
                <w:szCs w:val="20"/>
              </w:rPr>
            </w:pPr>
            <w:ins w:id="10429" w:author="Arjan" w:date="2013-02-08T11:04:00Z">
              <w:r w:rsidRPr="00F860D7">
                <w:rPr>
                  <w:rFonts w:ascii="Arial" w:hAnsi="Arial" w:cs="Arial"/>
                  <w:sz w:val="20"/>
                  <w:szCs w:val="20"/>
                  <w:lang w:val="en-AU"/>
                </w:rPr>
                <w:fldChar w:fldCharType="begin" w:fldLock="1"/>
              </w:r>
              <w:r w:rsidR="00F860D7" w:rsidRPr="00F860D7">
                <w:rPr>
                  <w:rFonts w:ascii="Arial" w:hAnsi="Arial" w:cs="Arial"/>
                  <w:sz w:val="20"/>
                  <w:szCs w:val="20"/>
                  <w:lang w:val="en-AU"/>
                </w:rPr>
                <w:instrText xml:space="preserve">MERGEFIELD </w:instrText>
              </w:r>
              <w:r w:rsidR="00F860D7" w:rsidRPr="00F860D7">
                <w:rPr>
                  <w:rFonts w:ascii="Arial" w:eastAsia="Times New Roman" w:hAnsi="Arial" w:cs="Arial"/>
                  <w:color w:val="000000"/>
                  <w:sz w:val="20"/>
                  <w:szCs w:val="20"/>
                </w:rPr>
                <w:instrText>Att.Alias</w:instrText>
              </w:r>
              <w:r w:rsidRPr="00F860D7">
                <w:rPr>
                  <w:rFonts w:ascii="Arial" w:hAnsi="Arial" w:cs="Arial"/>
                  <w:sz w:val="20"/>
                  <w:szCs w:val="20"/>
                  <w:lang w:val="en-AU"/>
                </w:rPr>
                <w:fldChar w:fldCharType="separate"/>
              </w:r>
              <w:r w:rsidR="00F860D7" w:rsidRPr="00F860D7">
                <w:rPr>
                  <w:rFonts w:ascii="Arial" w:eastAsia="Times New Roman" w:hAnsi="Arial" w:cs="Arial"/>
                  <w:color w:val="000000"/>
                  <w:sz w:val="20"/>
                  <w:szCs w:val="20"/>
                </w:rPr>
                <w:t>aard</w:t>
              </w:r>
              <w:r w:rsidRPr="00F860D7">
                <w:rPr>
                  <w:rFonts w:ascii="Arial" w:hAnsi="Arial" w:cs="Arial"/>
                  <w:sz w:val="20"/>
                  <w:szCs w:val="20"/>
                  <w:lang w:val="en-AU"/>
                </w:rPr>
                <w:fldChar w:fldCharType="end"/>
              </w:r>
            </w:ins>
          </w:p>
        </w:tc>
      </w:tr>
      <w:tr w:rsidR="00F860D7" w:rsidRPr="00F860D7" w14:paraId="727CC8FE" w14:textId="77777777">
        <w:trPr>
          <w:trHeight w:val="215"/>
          <w:ins w:id="10430" w:author="Arjan" w:date="2013-02-08T11:04:00Z"/>
        </w:trPr>
        <w:tc>
          <w:tcPr>
            <w:tcW w:w="3690" w:type="dxa"/>
            <w:tcBorders>
              <w:top w:val="nil"/>
              <w:left w:val="nil"/>
              <w:bottom w:val="nil"/>
              <w:right w:val="nil"/>
            </w:tcBorders>
          </w:tcPr>
          <w:p w14:paraId="37D02F01" w14:textId="77777777" w:rsidR="00F860D7" w:rsidRPr="00F860D7" w:rsidRDefault="00F860D7" w:rsidP="00F860D7">
            <w:pPr>
              <w:autoSpaceDE w:val="0"/>
              <w:autoSpaceDN w:val="0"/>
              <w:adjustRightInd w:val="0"/>
              <w:spacing w:after="0" w:line="240" w:lineRule="auto"/>
              <w:rPr>
                <w:ins w:id="10431"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14:paraId="48A8100E" w14:textId="77777777" w:rsidR="00F860D7" w:rsidRPr="00F860D7" w:rsidRDefault="00F860D7" w:rsidP="00F860D7">
            <w:pPr>
              <w:autoSpaceDE w:val="0"/>
              <w:autoSpaceDN w:val="0"/>
              <w:adjustRightInd w:val="0"/>
              <w:spacing w:after="0" w:line="240" w:lineRule="auto"/>
              <w:rPr>
                <w:ins w:id="10432" w:author="Arjan" w:date="2013-02-08T11:04:00Z"/>
                <w:rFonts w:ascii="Arial" w:eastAsia="Times New Roman" w:hAnsi="Arial" w:cs="Arial"/>
                <w:b/>
                <w:bCs/>
                <w:color w:val="000000"/>
                <w:sz w:val="20"/>
                <w:szCs w:val="20"/>
              </w:rPr>
            </w:pPr>
          </w:p>
        </w:tc>
      </w:tr>
      <w:tr w:rsidR="00F860D7" w:rsidRPr="00CB22FF" w14:paraId="5B657286" w14:textId="77777777">
        <w:trPr>
          <w:trHeight w:val="215"/>
          <w:ins w:id="10433" w:author="Arjan" w:date="2013-02-08T11:04:00Z"/>
        </w:trPr>
        <w:tc>
          <w:tcPr>
            <w:tcW w:w="3690" w:type="dxa"/>
            <w:tcBorders>
              <w:top w:val="nil"/>
              <w:left w:val="nil"/>
              <w:bottom w:val="nil"/>
              <w:right w:val="nil"/>
            </w:tcBorders>
          </w:tcPr>
          <w:p w14:paraId="3837A54B" w14:textId="77777777" w:rsidR="00F860D7" w:rsidRPr="00F860D7" w:rsidRDefault="00F860D7" w:rsidP="00F860D7">
            <w:pPr>
              <w:autoSpaceDE w:val="0"/>
              <w:autoSpaceDN w:val="0"/>
              <w:adjustRightInd w:val="0"/>
              <w:spacing w:after="0" w:line="240" w:lineRule="auto"/>
              <w:rPr>
                <w:ins w:id="10434" w:author="Arjan" w:date="2013-02-08T11:04:00Z"/>
                <w:rFonts w:ascii="Arial" w:eastAsia="Times New Roman" w:hAnsi="Arial" w:cs="Arial"/>
                <w:color w:val="000000"/>
                <w:sz w:val="20"/>
                <w:szCs w:val="20"/>
              </w:rPr>
            </w:pPr>
            <w:ins w:id="10435" w:author="Arjan" w:date="2013-02-08T11:04:00Z">
              <w:r w:rsidRPr="00F860D7">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14:paraId="49CD132D" w14:textId="77777777" w:rsidR="00F860D7" w:rsidRPr="00DD0F4F" w:rsidRDefault="00DA5D93" w:rsidP="00F860D7">
            <w:pPr>
              <w:autoSpaceDE w:val="0"/>
              <w:autoSpaceDN w:val="0"/>
              <w:adjustRightInd w:val="0"/>
              <w:spacing w:after="0" w:line="240" w:lineRule="auto"/>
              <w:rPr>
                <w:ins w:id="10436" w:author="Arjan" w:date="2013-02-08T11:04:00Z"/>
                <w:rFonts w:ascii="Arial" w:eastAsia="Times New Roman" w:hAnsi="Arial" w:cs="Arial"/>
                <w:color w:val="000000"/>
                <w:sz w:val="20"/>
                <w:szCs w:val="20"/>
                <w:lang w:val="nl-NL"/>
              </w:rPr>
            </w:pPr>
            <w:ins w:id="10437" w:author="Arjan" w:date="2013-02-08T11:04:00Z">
              <w:r w:rsidRPr="00F860D7">
                <w:rPr>
                  <w:rFonts w:ascii="Arial" w:hAnsi="Arial" w:cs="Arial"/>
                  <w:sz w:val="20"/>
                  <w:szCs w:val="20"/>
                  <w:lang w:val="en-AU"/>
                </w:rPr>
                <w:fldChar w:fldCharType="begin" w:fldLock="1"/>
              </w:r>
              <w:r w:rsidR="00F860D7" w:rsidRPr="00DD0F4F">
                <w:rPr>
                  <w:rFonts w:ascii="Arial" w:hAnsi="Arial" w:cs="Arial"/>
                  <w:sz w:val="20"/>
                  <w:szCs w:val="20"/>
                  <w:lang w:val="nl-NL"/>
                </w:rPr>
                <w:instrText xml:space="preserve">MERGEFIELD </w:instrText>
              </w:r>
              <w:r w:rsidR="00F860D7" w:rsidRPr="00DD0F4F">
                <w:rPr>
                  <w:rFonts w:ascii="Arial" w:eastAsia="Times New Roman" w:hAnsi="Arial" w:cs="Arial"/>
                  <w:color w:val="000000"/>
                  <w:sz w:val="20"/>
                  <w:szCs w:val="20"/>
                  <w:lang w:val="nl-NL"/>
                </w:rPr>
                <w:instrText>Att.Notes</w:instrText>
              </w:r>
              <w:r w:rsidRPr="00F860D7">
                <w:rPr>
                  <w:rFonts w:ascii="Arial" w:hAnsi="Arial" w:cs="Arial"/>
                  <w:sz w:val="20"/>
                  <w:szCs w:val="20"/>
                  <w:lang w:val="en-AU"/>
                </w:rPr>
                <w:fldChar w:fldCharType="separate"/>
              </w:r>
              <w:r w:rsidR="00F860D7" w:rsidRPr="00DD0F4F">
                <w:rPr>
                  <w:rFonts w:ascii="Arial" w:eastAsia="Times New Roman" w:hAnsi="Arial" w:cs="Arial"/>
                  <w:color w:val="000000"/>
                  <w:sz w:val="20"/>
                  <w:szCs w:val="20"/>
                  <w:lang w:val="nl-NL"/>
                </w:rPr>
                <w:t xml:space="preserve">Aanduiding van de rol van de gerelateerde zaak ten aanzien van de onderhanden ZAAK </w:t>
              </w:r>
              <w:r w:rsidRPr="00F860D7">
                <w:rPr>
                  <w:rFonts w:ascii="Arial" w:hAnsi="Arial" w:cs="Arial"/>
                  <w:sz w:val="20"/>
                  <w:szCs w:val="20"/>
                  <w:lang w:val="en-AU"/>
                </w:rPr>
                <w:fldChar w:fldCharType="end"/>
              </w:r>
            </w:ins>
          </w:p>
        </w:tc>
      </w:tr>
      <w:tr w:rsidR="00F860D7" w:rsidRPr="00CB22FF" w14:paraId="51B54545" w14:textId="77777777">
        <w:trPr>
          <w:trHeight w:val="230"/>
          <w:ins w:id="10438" w:author="Arjan" w:date="2013-02-08T11:04:00Z"/>
        </w:trPr>
        <w:tc>
          <w:tcPr>
            <w:tcW w:w="3690" w:type="dxa"/>
            <w:tcBorders>
              <w:top w:val="nil"/>
              <w:left w:val="nil"/>
              <w:bottom w:val="nil"/>
              <w:right w:val="nil"/>
            </w:tcBorders>
          </w:tcPr>
          <w:p w14:paraId="5DE75BF7" w14:textId="77777777" w:rsidR="00F860D7" w:rsidRPr="00DD0F4F" w:rsidRDefault="00F860D7" w:rsidP="00F860D7">
            <w:pPr>
              <w:autoSpaceDE w:val="0"/>
              <w:autoSpaceDN w:val="0"/>
              <w:adjustRightInd w:val="0"/>
              <w:spacing w:after="0" w:line="240" w:lineRule="auto"/>
              <w:rPr>
                <w:ins w:id="10439" w:author="Arjan" w:date="2013-02-08T11:04: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0FBFF20B" w14:textId="77777777" w:rsidR="00F860D7" w:rsidRPr="00DD0F4F" w:rsidRDefault="00F860D7" w:rsidP="00F860D7">
            <w:pPr>
              <w:autoSpaceDE w:val="0"/>
              <w:autoSpaceDN w:val="0"/>
              <w:adjustRightInd w:val="0"/>
              <w:spacing w:after="0" w:line="240" w:lineRule="auto"/>
              <w:rPr>
                <w:ins w:id="10440" w:author="Arjan" w:date="2013-02-08T11:04:00Z"/>
                <w:rFonts w:ascii="Arial" w:eastAsia="Times New Roman" w:hAnsi="Arial" w:cs="Arial"/>
                <w:b/>
                <w:bCs/>
                <w:color w:val="000000"/>
                <w:sz w:val="20"/>
                <w:szCs w:val="20"/>
                <w:lang w:val="nl-NL"/>
              </w:rPr>
            </w:pPr>
          </w:p>
        </w:tc>
      </w:tr>
      <w:tr w:rsidR="00F860D7" w:rsidRPr="00F860D7" w14:paraId="235099D5" w14:textId="77777777">
        <w:trPr>
          <w:trHeight w:val="230"/>
          <w:ins w:id="10441" w:author="Arjan" w:date="2013-02-08T11:04:00Z"/>
        </w:trPr>
        <w:tc>
          <w:tcPr>
            <w:tcW w:w="3690" w:type="dxa"/>
            <w:tcBorders>
              <w:top w:val="nil"/>
              <w:left w:val="nil"/>
              <w:bottom w:val="nil"/>
              <w:right w:val="nil"/>
            </w:tcBorders>
          </w:tcPr>
          <w:p w14:paraId="322F4787" w14:textId="77777777" w:rsidR="00F860D7" w:rsidRPr="00F860D7" w:rsidRDefault="00F860D7" w:rsidP="00F860D7">
            <w:pPr>
              <w:autoSpaceDE w:val="0"/>
              <w:autoSpaceDN w:val="0"/>
              <w:adjustRightInd w:val="0"/>
              <w:spacing w:after="0" w:line="240" w:lineRule="auto"/>
              <w:rPr>
                <w:ins w:id="10442" w:author="Arjan" w:date="2013-02-08T11:04:00Z"/>
                <w:rFonts w:ascii="Arial" w:eastAsia="Times New Roman" w:hAnsi="Arial" w:cs="Arial"/>
                <w:color w:val="000000"/>
                <w:sz w:val="20"/>
                <w:szCs w:val="20"/>
              </w:rPr>
            </w:pPr>
            <w:ins w:id="10443" w:author="Arjan" w:date="2013-02-08T11:04:00Z">
              <w:r w:rsidRPr="00F860D7">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14:paraId="5AD7C941" w14:textId="77777777" w:rsidR="00F860D7" w:rsidRPr="00F860D7" w:rsidRDefault="00F860D7" w:rsidP="00F860D7">
            <w:pPr>
              <w:autoSpaceDE w:val="0"/>
              <w:autoSpaceDN w:val="0"/>
              <w:adjustRightInd w:val="0"/>
              <w:spacing w:after="0" w:line="240" w:lineRule="auto"/>
              <w:rPr>
                <w:ins w:id="10444" w:author="Arjan" w:date="2013-02-08T11:04:00Z"/>
                <w:rFonts w:ascii="Arial" w:eastAsia="Times New Roman" w:hAnsi="Arial" w:cs="Arial"/>
                <w:color w:val="000000"/>
                <w:sz w:val="20"/>
                <w:szCs w:val="20"/>
              </w:rPr>
            </w:pPr>
            <w:ins w:id="10445" w:author="Arjan" w:date="2013-02-08T11:04:00Z">
              <w:r w:rsidRPr="00F860D7">
                <w:rPr>
                  <w:rFonts w:ascii="Arial" w:eastAsia="Times New Roman" w:hAnsi="Arial" w:cs="Arial"/>
                  <w:color w:val="000000"/>
                  <w:sz w:val="20"/>
                  <w:szCs w:val="20"/>
                </w:rPr>
                <w:t>KING</w:t>
              </w:r>
            </w:ins>
          </w:p>
        </w:tc>
      </w:tr>
      <w:tr w:rsidR="00F860D7" w:rsidRPr="00F860D7" w14:paraId="7127F2C4" w14:textId="77777777">
        <w:trPr>
          <w:ins w:id="10446" w:author="Arjan" w:date="2013-02-08T11:04:00Z"/>
        </w:trPr>
        <w:tc>
          <w:tcPr>
            <w:tcW w:w="3690" w:type="dxa"/>
            <w:tcBorders>
              <w:top w:val="nil"/>
              <w:left w:val="nil"/>
              <w:bottom w:val="nil"/>
              <w:right w:val="nil"/>
            </w:tcBorders>
          </w:tcPr>
          <w:p w14:paraId="662A4456" w14:textId="77777777" w:rsidR="00F860D7" w:rsidRPr="00F860D7" w:rsidRDefault="00F860D7" w:rsidP="00F860D7">
            <w:pPr>
              <w:autoSpaceDE w:val="0"/>
              <w:autoSpaceDN w:val="0"/>
              <w:adjustRightInd w:val="0"/>
              <w:spacing w:after="0" w:line="240" w:lineRule="auto"/>
              <w:rPr>
                <w:ins w:id="10447"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14:paraId="7E8C8DC6" w14:textId="77777777" w:rsidR="00F860D7" w:rsidRPr="00F860D7" w:rsidRDefault="00F860D7" w:rsidP="00F860D7">
            <w:pPr>
              <w:autoSpaceDE w:val="0"/>
              <w:autoSpaceDN w:val="0"/>
              <w:adjustRightInd w:val="0"/>
              <w:spacing w:after="0" w:line="240" w:lineRule="auto"/>
              <w:rPr>
                <w:ins w:id="10448" w:author="Arjan" w:date="2013-02-08T11:04:00Z"/>
                <w:rFonts w:ascii="Arial" w:eastAsia="Times New Roman" w:hAnsi="Arial" w:cs="Arial"/>
                <w:b/>
                <w:bCs/>
                <w:color w:val="000000"/>
                <w:sz w:val="20"/>
                <w:szCs w:val="20"/>
              </w:rPr>
            </w:pPr>
          </w:p>
        </w:tc>
      </w:tr>
      <w:tr w:rsidR="00F860D7" w:rsidRPr="00F860D7" w14:paraId="708793ED" w14:textId="77777777">
        <w:trPr>
          <w:ins w:id="10449" w:author="Arjan" w:date="2013-02-08T11:04:00Z"/>
        </w:trPr>
        <w:tc>
          <w:tcPr>
            <w:tcW w:w="3690" w:type="dxa"/>
            <w:tcBorders>
              <w:top w:val="nil"/>
              <w:left w:val="nil"/>
              <w:bottom w:val="nil"/>
              <w:right w:val="nil"/>
            </w:tcBorders>
          </w:tcPr>
          <w:p w14:paraId="24994390" w14:textId="77777777" w:rsidR="00F860D7" w:rsidRPr="00F860D7" w:rsidRDefault="00F860D7" w:rsidP="00F860D7">
            <w:pPr>
              <w:autoSpaceDE w:val="0"/>
              <w:autoSpaceDN w:val="0"/>
              <w:adjustRightInd w:val="0"/>
              <w:spacing w:after="0" w:line="240" w:lineRule="auto"/>
              <w:rPr>
                <w:ins w:id="10450" w:author="Arjan" w:date="2013-02-08T11:04:00Z"/>
                <w:rFonts w:ascii="Arial" w:eastAsia="Times New Roman" w:hAnsi="Arial" w:cs="Arial"/>
                <w:color w:val="000000"/>
                <w:sz w:val="20"/>
                <w:szCs w:val="20"/>
              </w:rPr>
            </w:pPr>
            <w:ins w:id="10451" w:author="Arjan" w:date="2013-02-08T11:04:00Z">
              <w:r w:rsidRPr="00F860D7">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14:paraId="26C1B69E" w14:textId="77777777" w:rsidR="00F860D7" w:rsidRPr="00F860D7" w:rsidRDefault="00F860D7" w:rsidP="00F860D7">
            <w:pPr>
              <w:autoSpaceDE w:val="0"/>
              <w:autoSpaceDN w:val="0"/>
              <w:adjustRightInd w:val="0"/>
              <w:spacing w:after="0" w:line="240" w:lineRule="auto"/>
              <w:rPr>
                <w:ins w:id="10452" w:author="Arjan" w:date="2013-02-08T11:04:00Z"/>
                <w:rFonts w:ascii="Arial" w:eastAsia="Times New Roman" w:hAnsi="Arial" w:cs="Arial"/>
                <w:color w:val="000000"/>
                <w:sz w:val="20"/>
                <w:szCs w:val="20"/>
              </w:rPr>
            </w:pPr>
            <w:ins w:id="10453" w:author="Arjan" w:date="2013-02-08T11:04:00Z">
              <w:r w:rsidRPr="00F860D7">
                <w:rPr>
                  <w:rFonts w:ascii="Arial" w:eastAsia="Times New Roman" w:hAnsi="Arial" w:cs="Arial"/>
                  <w:color w:val="000000"/>
                  <w:sz w:val="20"/>
                  <w:szCs w:val="20"/>
                </w:rPr>
                <w:t>1 januari 2013</w:t>
              </w:r>
            </w:ins>
          </w:p>
        </w:tc>
      </w:tr>
      <w:tr w:rsidR="00F860D7" w:rsidRPr="00F860D7" w14:paraId="15589ED3" w14:textId="77777777">
        <w:trPr>
          <w:ins w:id="10454" w:author="Arjan" w:date="2013-02-08T11:04:00Z"/>
        </w:trPr>
        <w:tc>
          <w:tcPr>
            <w:tcW w:w="3690" w:type="dxa"/>
            <w:tcBorders>
              <w:top w:val="nil"/>
              <w:left w:val="nil"/>
              <w:bottom w:val="nil"/>
              <w:right w:val="nil"/>
            </w:tcBorders>
          </w:tcPr>
          <w:p w14:paraId="1C42E4B5" w14:textId="77777777" w:rsidR="00F860D7" w:rsidRPr="00F860D7" w:rsidRDefault="00F860D7" w:rsidP="00F860D7">
            <w:pPr>
              <w:autoSpaceDE w:val="0"/>
              <w:autoSpaceDN w:val="0"/>
              <w:adjustRightInd w:val="0"/>
              <w:spacing w:after="0" w:line="240" w:lineRule="auto"/>
              <w:rPr>
                <w:ins w:id="10455"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14:paraId="4D4CC61A" w14:textId="77777777" w:rsidR="00F860D7" w:rsidRPr="00F860D7" w:rsidRDefault="00F860D7" w:rsidP="00F860D7">
            <w:pPr>
              <w:autoSpaceDE w:val="0"/>
              <w:autoSpaceDN w:val="0"/>
              <w:adjustRightInd w:val="0"/>
              <w:spacing w:after="0" w:line="240" w:lineRule="auto"/>
              <w:rPr>
                <w:ins w:id="10456" w:author="Arjan" w:date="2013-02-08T11:04:00Z"/>
                <w:rFonts w:ascii="Arial" w:eastAsia="Times New Roman" w:hAnsi="Arial" w:cs="Arial"/>
                <w:b/>
                <w:bCs/>
                <w:color w:val="000000"/>
                <w:sz w:val="20"/>
                <w:szCs w:val="20"/>
              </w:rPr>
            </w:pPr>
          </w:p>
        </w:tc>
      </w:tr>
      <w:tr w:rsidR="00F860D7" w:rsidRPr="00CB22FF" w14:paraId="4AEC2EE4" w14:textId="77777777">
        <w:trPr>
          <w:ins w:id="10457" w:author="Arjan" w:date="2013-02-08T11:04:00Z"/>
        </w:trPr>
        <w:tc>
          <w:tcPr>
            <w:tcW w:w="3690" w:type="dxa"/>
            <w:tcBorders>
              <w:top w:val="nil"/>
              <w:left w:val="nil"/>
              <w:bottom w:val="nil"/>
              <w:right w:val="nil"/>
            </w:tcBorders>
          </w:tcPr>
          <w:p w14:paraId="03D1D428" w14:textId="77777777" w:rsidR="00F860D7" w:rsidRPr="00F860D7" w:rsidRDefault="00F860D7" w:rsidP="00F860D7">
            <w:pPr>
              <w:autoSpaceDE w:val="0"/>
              <w:autoSpaceDN w:val="0"/>
              <w:adjustRightInd w:val="0"/>
              <w:spacing w:after="0" w:line="240" w:lineRule="auto"/>
              <w:rPr>
                <w:ins w:id="10458" w:author="Arjan" w:date="2013-02-08T11:04:00Z"/>
                <w:rFonts w:ascii="Arial" w:eastAsia="Times New Roman" w:hAnsi="Arial" w:cs="Arial"/>
                <w:color w:val="000000"/>
                <w:sz w:val="20"/>
                <w:szCs w:val="20"/>
              </w:rPr>
            </w:pPr>
            <w:ins w:id="10459" w:author="Arjan" w:date="2013-02-08T11:04:00Z">
              <w:r w:rsidRPr="00F860D7">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14:paraId="23C4AB4B" w14:textId="77777777" w:rsidR="00F860D7" w:rsidRPr="00DD0F4F" w:rsidRDefault="00F860D7" w:rsidP="00F860D7">
            <w:pPr>
              <w:autoSpaceDE w:val="0"/>
              <w:autoSpaceDN w:val="0"/>
              <w:adjustRightInd w:val="0"/>
              <w:spacing w:after="0" w:line="240" w:lineRule="auto"/>
              <w:rPr>
                <w:ins w:id="10460" w:author="Arjan" w:date="2013-02-08T11:04:00Z"/>
                <w:rFonts w:ascii="Arial" w:eastAsia="Times New Roman" w:hAnsi="Arial" w:cs="Arial"/>
                <w:color w:val="000000"/>
                <w:sz w:val="20"/>
                <w:szCs w:val="20"/>
                <w:lang w:val="nl-NL"/>
              </w:rPr>
            </w:pPr>
            <w:ins w:id="10461" w:author="Arjan" w:date="2013-02-08T11:04:00Z">
              <w:r w:rsidRPr="00DD0F4F">
                <w:rPr>
                  <w:rFonts w:ascii="Arial" w:eastAsia="Times New Roman" w:hAnsi="Arial" w:cs="Arial"/>
                  <w:color w:val="000000"/>
                  <w:sz w:val="20"/>
                  <w:szCs w:val="20"/>
                  <w:lang w:val="nl-NL"/>
                </w:rPr>
                <w:t xml:space="preserve">Met dit attribuutsoort wordt gespecificeerd of het </w:t>
              </w:r>
              <w:r w:rsidRPr="00DD0F4F">
                <w:rPr>
                  <w:rFonts w:ascii="Arial" w:eastAsia="Times New Roman" w:hAnsi="Arial" w:cs="Arial"/>
                  <w:color w:val="000000"/>
                  <w:sz w:val="20"/>
                  <w:szCs w:val="20"/>
                  <w:lang w:val="nl-NL"/>
                </w:rPr>
                <w:lastRenderedPageBreak/>
                <w:t>groepattribuut de verwijzing is naar de zaak van 'de opdrachtgever' (de zaakbehandelende organisatie is de 'opdrachtnemer') dan wel 'de opdrachtnemer' (de zaakbehandelende organisatie is de 'opdrachtgever').</w:t>
              </w:r>
            </w:ins>
          </w:p>
        </w:tc>
      </w:tr>
      <w:tr w:rsidR="00F860D7" w:rsidRPr="00CB22FF" w14:paraId="368F6691" w14:textId="77777777">
        <w:trPr>
          <w:ins w:id="10462" w:author="Arjan" w:date="2013-02-08T11:04:00Z"/>
        </w:trPr>
        <w:tc>
          <w:tcPr>
            <w:tcW w:w="3690" w:type="dxa"/>
            <w:tcBorders>
              <w:top w:val="nil"/>
              <w:left w:val="nil"/>
              <w:bottom w:val="nil"/>
              <w:right w:val="nil"/>
            </w:tcBorders>
          </w:tcPr>
          <w:p w14:paraId="61CFC814" w14:textId="77777777" w:rsidR="00F860D7" w:rsidRPr="00DD0F4F" w:rsidRDefault="00F860D7" w:rsidP="00F860D7">
            <w:pPr>
              <w:autoSpaceDE w:val="0"/>
              <w:autoSpaceDN w:val="0"/>
              <w:adjustRightInd w:val="0"/>
              <w:spacing w:after="0" w:line="240" w:lineRule="auto"/>
              <w:rPr>
                <w:ins w:id="10463" w:author="Arjan" w:date="2013-02-08T11:04: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7B3B8CA4" w14:textId="77777777" w:rsidR="00F860D7" w:rsidRPr="00DD0F4F" w:rsidRDefault="00F860D7" w:rsidP="00F860D7">
            <w:pPr>
              <w:autoSpaceDE w:val="0"/>
              <w:autoSpaceDN w:val="0"/>
              <w:adjustRightInd w:val="0"/>
              <w:spacing w:after="0" w:line="240" w:lineRule="auto"/>
              <w:rPr>
                <w:ins w:id="10464" w:author="Arjan" w:date="2013-02-08T11:04:00Z"/>
                <w:rFonts w:ascii="Arial" w:eastAsia="Times New Roman" w:hAnsi="Arial" w:cs="Arial"/>
                <w:b/>
                <w:bCs/>
                <w:color w:val="000000"/>
                <w:sz w:val="20"/>
                <w:szCs w:val="20"/>
                <w:lang w:val="nl-NL"/>
              </w:rPr>
            </w:pPr>
          </w:p>
        </w:tc>
      </w:tr>
      <w:tr w:rsidR="00F860D7" w:rsidRPr="00F860D7" w14:paraId="627C2190" w14:textId="77777777">
        <w:trPr>
          <w:ins w:id="10465" w:author="Arjan" w:date="2013-02-08T11:04:00Z"/>
        </w:trPr>
        <w:tc>
          <w:tcPr>
            <w:tcW w:w="3690" w:type="dxa"/>
            <w:tcBorders>
              <w:top w:val="nil"/>
              <w:left w:val="nil"/>
              <w:bottom w:val="nil"/>
              <w:right w:val="nil"/>
            </w:tcBorders>
          </w:tcPr>
          <w:p w14:paraId="365E8D3C" w14:textId="77777777" w:rsidR="00F860D7" w:rsidRPr="00F860D7" w:rsidRDefault="00F860D7" w:rsidP="00F860D7">
            <w:pPr>
              <w:autoSpaceDE w:val="0"/>
              <w:autoSpaceDN w:val="0"/>
              <w:adjustRightInd w:val="0"/>
              <w:spacing w:after="0" w:line="240" w:lineRule="auto"/>
              <w:rPr>
                <w:ins w:id="10466" w:author="Arjan" w:date="2013-02-08T11:04:00Z"/>
                <w:rFonts w:ascii="Arial" w:eastAsia="Times New Roman" w:hAnsi="Arial" w:cs="Arial"/>
                <w:color w:val="000000"/>
                <w:sz w:val="20"/>
                <w:szCs w:val="20"/>
              </w:rPr>
            </w:pPr>
            <w:ins w:id="10467" w:author="Arjan" w:date="2013-02-08T11:04:00Z">
              <w:r w:rsidRPr="00F860D7">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14:paraId="645D185A" w14:textId="77777777" w:rsidR="00F860D7" w:rsidRPr="00F860D7" w:rsidRDefault="00DA5D93" w:rsidP="00F860D7">
            <w:pPr>
              <w:autoSpaceDE w:val="0"/>
              <w:autoSpaceDN w:val="0"/>
              <w:adjustRightInd w:val="0"/>
              <w:spacing w:after="0" w:line="240" w:lineRule="auto"/>
              <w:rPr>
                <w:ins w:id="10468" w:author="Arjan" w:date="2013-02-08T11:04:00Z"/>
                <w:rFonts w:ascii="Arial" w:eastAsia="Times New Roman" w:hAnsi="Arial" w:cs="Arial"/>
                <w:color w:val="000000"/>
                <w:sz w:val="20"/>
                <w:szCs w:val="20"/>
              </w:rPr>
            </w:pPr>
            <w:ins w:id="10469" w:author="Arjan" w:date="2013-02-08T11:04:00Z">
              <w:r w:rsidRPr="00F860D7">
                <w:rPr>
                  <w:rFonts w:ascii="Arial" w:hAnsi="Arial" w:cs="Arial"/>
                  <w:sz w:val="20"/>
                  <w:szCs w:val="20"/>
                  <w:lang w:val="en-AU"/>
                </w:rPr>
                <w:fldChar w:fldCharType="begin" w:fldLock="1"/>
              </w:r>
              <w:r w:rsidR="00F860D7" w:rsidRPr="00F860D7">
                <w:rPr>
                  <w:rFonts w:ascii="Arial" w:hAnsi="Arial" w:cs="Arial"/>
                  <w:sz w:val="20"/>
                  <w:szCs w:val="20"/>
                  <w:lang w:val="en-AU"/>
                </w:rPr>
                <w:instrText xml:space="preserve">MERGEFIELD </w:instrText>
              </w:r>
              <w:r w:rsidR="00F860D7" w:rsidRPr="00F860D7">
                <w:rPr>
                  <w:rFonts w:ascii="Arial" w:eastAsia="Times New Roman" w:hAnsi="Arial" w:cs="Arial"/>
                  <w:color w:val="000000"/>
                  <w:sz w:val="20"/>
                  <w:szCs w:val="20"/>
                </w:rPr>
                <w:instrText>Att.Type</w:instrText>
              </w:r>
              <w:r w:rsidRPr="00F860D7">
                <w:rPr>
                  <w:rFonts w:ascii="Arial" w:hAnsi="Arial" w:cs="Arial"/>
                  <w:sz w:val="20"/>
                  <w:szCs w:val="20"/>
                  <w:lang w:val="en-AU"/>
                </w:rPr>
                <w:fldChar w:fldCharType="separate"/>
              </w:r>
              <w:r w:rsidR="00F860D7" w:rsidRPr="00F860D7">
                <w:rPr>
                  <w:rFonts w:ascii="Arial" w:eastAsia="Times New Roman" w:hAnsi="Arial" w:cs="Arial"/>
                  <w:color w:val="000000"/>
                  <w:sz w:val="20"/>
                  <w:szCs w:val="20"/>
                </w:rPr>
                <w:t>AN15</w:t>
              </w:r>
              <w:r w:rsidRPr="00F860D7">
                <w:rPr>
                  <w:rFonts w:ascii="Arial" w:hAnsi="Arial" w:cs="Arial"/>
                  <w:sz w:val="20"/>
                  <w:szCs w:val="20"/>
                  <w:lang w:val="en-AU"/>
                </w:rPr>
                <w:fldChar w:fldCharType="end"/>
              </w:r>
            </w:ins>
          </w:p>
        </w:tc>
      </w:tr>
      <w:tr w:rsidR="00F860D7" w:rsidRPr="00F860D7" w14:paraId="5A971FC7" w14:textId="77777777">
        <w:trPr>
          <w:trHeight w:val="230"/>
          <w:ins w:id="10470" w:author="Arjan" w:date="2013-02-08T11:04:00Z"/>
        </w:trPr>
        <w:tc>
          <w:tcPr>
            <w:tcW w:w="3690" w:type="dxa"/>
            <w:tcBorders>
              <w:top w:val="nil"/>
              <w:left w:val="nil"/>
              <w:bottom w:val="nil"/>
              <w:right w:val="nil"/>
            </w:tcBorders>
          </w:tcPr>
          <w:p w14:paraId="4F208E98" w14:textId="77777777" w:rsidR="00F860D7" w:rsidRPr="00F860D7" w:rsidRDefault="00F860D7" w:rsidP="00F860D7">
            <w:pPr>
              <w:autoSpaceDE w:val="0"/>
              <w:autoSpaceDN w:val="0"/>
              <w:adjustRightInd w:val="0"/>
              <w:spacing w:after="0" w:line="240" w:lineRule="auto"/>
              <w:rPr>
                <w:ins w:id="10471"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14:paraId="2F0B2BAC" w14:textId="77777777" w:rsidR="00F860D7" w:rsidRPr="00F860D7" w:rsidRDefault="00F860D7" w:rsidP="00F860D7">
            <w:pPr>
              <w:autoSpaceDE w:val="0"/>
              <w:autoSpaceDN w:val="0"/>
              <w:adjustRightInd w:val="0"/>
              <w:spacing w:after="0" w:line="240" w:lineRule="auto"/>
              <w:rPr>
                <w:ins w:id="10472" w:author="Arjan" w:date="2013-02-08T11:04:00Z"/>
                <w:rFonts w:ascii="Arial" w:eastAsia="Times New Roman" w:hAnsi="Arial" w:cs="Arial"/>
                <w:b/>
                <w:bCs/>
                <w:color w:val="000000"/>
                <w:sz w:val="20"/>
                <w:szCs w:val="20"/>
              </w:rPr>
            </w:pPr>
          </w:p>
        </w:tc>
      </w:tr>
      <w:tr w:rsidR="00F860D7" w:rsidRPr="00CB22FF" w14:paraId="65A7381C" w14:textId="77777777">
        <w:trPr>
          <w:trHeight w:val="230"/>
          <w:ins w:id="10473" w:author="Arjan" w:date="2013-02-08T11:04:00Z"/>
        </w:trPr>
        <w:tc>
          <w:tcPr>
            <w:tcW w:w="3690" w:type="dxa"/>
            <w:tcBorders>
              <w:top w:val="nil"/>
              <w:left w:val="nil"/>
              <w:bottom w:val="nil"/>
              <w:right w:val="nil"/>
            </w:tcBorders>
          </w:tcPr>
          <w:p w14:paraId="72AAFB45" w14:textId="77777777" w:rsidR="00F860D7" w:rsidRPr="00F860D7" w:rsidRDefault="00F860D7" w:rsidP="00F860D7">
            <w:pPr>
              <w:autoSpaceDE w:val="0"/>
              <w:autoSpaceDN w:val="0"/>
              <w:adjustRightInd w:val="0"/>
              <w:spacing w:after="0" w:line="240" w:lineRule="auto"/>
              <w:rPr>
                <w:ins w:id="10474" w:author="Arjan" w:date="2013-02-08T11:04:00Z"/>
                <w:rFonts w:ascii="Arial" w:eastAsia="Times New Roman" w:hAnsi="Arial" w:cs="Arial"/>
                <w:color w:val="000000"/>
                <w:sz w:val="20"/>
                <w:szCs w:val="20"/>
              </w:rPr>
            </w:pPr>
            <w:ins w:id="10475" w:author="Arjan" w:date="2013-02-08T11:04:00Z">
              <w:r w:rsidRPr="00F860D7">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14:paraId="24766813" w14:textId="77777777" w:rsidR="00F860D7" w:rsidRPr="00DD0F4F" w:rsidRDefault="00F860D7" w:rsidP="00F860D7">
            <w:pPr>
              <w:autoSpaceDE w:val="0"/>
              <w:autoSpaceDN w:val="0"/>
              <w:adjustRightInd w:val="0"/>
              <w:spacing w:after="0" w:line="240" w:lineRule="auto"/>
              <w:rPr>
                <w:ins w:id="10476" w:author="Arjan" w:date="2013-02-08T11:04:00Z"/>
                <w:rFonts w:ascii="Arial" w:eastAsia="Times New Roman" w:hAnsi="Arial" w:cs="Arial"/>
                <w:color w:val="000000"/>
                <w:sz w:val="20"/>
                <w:szCs w:val="20"/>
                <w:lang w:val="nl-NL"/>
              </w:rPr>
            </w:pPr>
            <w:ins w:id="10477" w:author="Arjan" w:date="2013-02-08T11:04:00Z">
              <w:r w:rsidRPr="00DD0F4F">
                <w:rPr>
                  <w:rFonts w:ascii="Arial" w:eastAsia="Times New Roman" w:hAnsi="Arial" w:cs="Arial"/>
                  <w:color w:val="000000"/>
                  <w:sz w:val="20"/>
                  <w:szCs w:val="20"/>
                  <w:lang w:val="nl-NL"/>
                </w:rPr>
                <w:t>- "opdracht</w:t>
              </w:r>
            </w:ins>
            <w:ins w:id="10478" w:author="Arjan" w:date="2013-07-09T15:11:00Z">
              <w:r w:rsidR="0054461D" w:rsidRPr="00DD0F4F">
                <w:rPr>
                  <w:rFonts w:ascii="Arial" w:eastAsia="Times New Roman" w:hAnsi="Arial" w:cs="Arial"/>
                  <w:color w:val="000000"/>
                  <w:sz w:val="20"/>
                  <w:szCs w:val="20"/>
                  <w:lang w:val="nl-NL"/>
                </w:rPr>
                <w:t>gev</w:t>
              </w:r>
            </w:ins>
            <w:ins w:id="10479" w:author="Arjan" w:date="2013-02-08T11:04:00Z">
              <w:r w:rsidRPr="00DD0F4F">
                <w:rPr>
                  <w:rFonts w:ascii="Arial" w:eastAsia="Times New Roman" w:hAnsi="Arial" w:cs="Arial"/>
                  <w:color w:val="000000"/>
                  <w:sz w:val="20"/>
                  <w:szCs w:val="20"/>
                  <w:lang w:val="nl-NL"/>
                </w:rPr>
                <w:t xml:space="preserve">er" (de </w:t>
              </w:r>
            </w:ins>
            <w:ins w:id="10480" w:author="Arjan" w:date="2013-07-09T15:12:00Z">
              <w:r w:rsidR="0054461D" w:rsidRPr="00DD0F4F">
                <w:rPr>
                  <w:rFonts w:ascii="Arial" w:eastAsia="Times New Roman" w:hAnsi="Arial" w:cs="Arial"/>
                  <w:color w:val="000000"/>
                  <w:sz w:val="20"/>
                  <w:szCs w:val="20"/>
                  <w:lang w:val="nl-NL"/>
                </w:rPr>
                <w:t>gerelateerde</w:t>
              </w:r>
            </w:ins>
            <w:ins w:id="10481" w:author="Arjan" w:date="2013-02-08T11:04:00Z">
              <w:r w:rsidRPr="00DD0F4F">
                <w:rPr>
                  <w:rFonts w:ascii="Arial" w:eastAsia="Times New Roman" w:hAnsi="Arial" w:cs="Arial"/>
                  <w:color w:val="000000"/>
                  <w:sz w:val="20"/>
                  <w:szCs w:val="20"/>
                  <w:lang w:val="nl-NL"/>
                </w:rPr>
                <w:t xml:space="preserve"> zaak levert een bijdrage aan het bereiken van de uitkomst van de onderhanden zaak)</w:t>
              </w:r>
            </w:ins>
          </w:p>
          <w:p w14:paraId="6D836ADB" w14:textId="77777777" w:rsidR="00F860D7" w:rsidRPr="00DD0F4F" w:rsidRDefault="00F860D7" w:rsidP="0054461D">
            <w:pPr>
              <w:autoSpaceDE w:val="0"/>
              <w:autoSpaceDN w:val="0"/>
              <w:adjustRightInd w:val="0"/>
              <w:spacing w:after="0" w:line="240" w:lineRule="auto"/>
              <w:rPr>
                <w:ins w:id="10482" w:author="Arjan" w:date="2013-02-08T11:04:00Z"/>
                <w:rFonts w:ascii="Arial" w:eastAsia="Times New Roman" w:hAnsi="Arial" w:cs="Arial"/>
                <w:color w:val="000000"/>
                <w:sz w:val="20"/>
                <w:szCs w:val="20"/>
                <w:lang w:val="nl-NL"/>
              </w:rPr>
            </w:pPr>
            <w:ins w:id="10483" w:author="Arjan" w:date="2013-02-08T11:04:00Z">
              <w:r w:rsidRPr="00DD0F4F">
                <w:rPr>
                  <w:rFonts w:ascii="Arial" w:eastAsia="Times New Roman" w:hAnsi="Arial" w:cs="Arial"/>
                  <w:color w:val="000000"/>
                  <w:sz w:val="20"/>
                  <w:szCs w:val="20"/>
                  <w:lang w:val="nl-NL"/>
                </w:rPr>
                <w:t>- "opdracht</w:t>
              </w:r>
            </w:ins>
            <w:ins w:id="10484" w:author="Arjan" w:date="2013-07-09T15:11:00Z">
              <w:r w:rsidR="0054461D" w:rsidRPr="00DD0F4F">
                <w:rPr>
                  <w:rFonts w:ascii="Arial" w:eastAsia="Times New Roman" w:hAnsi="Arial" w:cs="Arial"/>
                  <w:color w:val="000000"/>
                  <w:sz w:val="20"/>
                  <w:szCs w:val="20"/>
                  <w:lang w:val="nl-NL"/>
                </w:rPr>
                <w:t>nem</w:t>
              </w:r>
            </w:ins>
            <w:ins w:id="10485" w:author="Arjan" w:date="2013-02-08T11:04:00Z">
              <w:r w:rsidRPr="00DD0F4F">
                <w:rPr>
                  <w:rFonts w:ascii="Arial" w:eastAsia="Times New Roman" w:hAnsi="Arial" w:cs="Arial"/>
                  <w:color w:val="000000"/>
                  <w:sz w:val="20"/>
                  <w:szCs w:val="20"/>
                  <w:lang w:val="nl-NL"/>
                </w:rPr>
                <w:t>er" (</w:t>
              </w:r>
            </w:ins>
            <w:ins w:id="10486" w:author="Arjan" w:date="2013-07-09T15:12:00Z">
              <w:r w:rsidR="0054461D" w:rsidRPr="00DD0F4F">
                <w:rPr>
                  <w:rFonts w:ascii="Arial" w:eastAsia="Times New Roman" w:hAnsi="Arial" w:cs="Arial"/>
                  <w:color w:val="000000"/>
                  <w:sz w:val="20"/>
                  <w:szCs w:val="20"/>
                  <w:lang w:val="nl-NL"/>
                </w:rPr>
                <w:t xml:space="preserve">aan het bereiken van de uitkomst van de gerelateerde zaak levert </w:t>
              </w:r>
            </w:ins>
            <w:ins w:id="10487" w:author="Arjan" w:date="2013-02-08T11:04:00Z">
              <w:r w:rsidRPr="00DD0F4F">
                <w:rPr>
                  <w:rFonts w:ascii="Arial" w:eastAsia="Times New Roman" w:hAnsi="Arial" w:cs="Arial"/>
                  <w:color w:val="000000"/>
                  <w:sz w:val="20"/>
                  <w:szCs w:val="20"/>
                  <w:lang w:val="nl-NL"/>
                </w:rPr>
                <w:t>de onderhanden zaak een bijdrage)</w:t>
              </w:r>
            </w:ins>
          </w:p>
        </w:tc>
      </w:tr>
      <w:tr w:rsidR="00F860D7" w:rsidRPr="00CB22FF" w14:paraId="55286F5E" w14:textId="77777777">
        <w:trPr>
          <w:trHeight w:val="230"/>
          <w:ins w:id="10488" w:author="Arjan" w:date="2013-02-08T11:04:00Z"/>
        </w:trPr>
        <w:tc>
          <w:tcPr>
            <w:tcW w:w="3690" w:type="dxa"/>
            <w:tcBorders>
              <w:top w:val="nil"/>
              <w:left w:val="nil"/>
              <w:bottom w:val="nil"/>
              <w:right w:val="nil"/>
            </w:tcBorders>
          </w:tcPr>
          <w:p w14:paraId="5B208162" w14:textId="77777777" w:rsidR="00F860D7" w:rsidRPr="00DD0F4F" w:rsidRDefault="00F860D7" w:rsidP="00F860D7">
            <w:pPr>
              <w:autoSpaceDE w:val="0"/>
              <w:autoSpaceDN w:val="0"/>
              <w:adjustRightInd w:val="0"/>
              <w:spacing w:after="0" w:line="240" w:lineRule="auto"/>
              <w:rPr>
                <w:ins w:id="10489" w:author="Arjan" w:date="2013-02-08T11:04: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09106612" w14:textId="77777777" w:rsidR="00F860D7" w:rsidRPr="00DD0F4F" w:rsidRDefault="00F860D7" w:rsidP="00F860D7">
            <w:pPr>
              <w:autoSpaceDE w:val="0"/>
              <w:autoSpaceDN w:val="0"/>
              <w:adjustRightInd w:val="0"/>
              <w:spacing w:after="0" w:line="240" w:lineRule="auto"/>
              <w:rPr>
                <w:ins w:id="10490" w:author="Arjan" w:date="2013-02-08T11:04:00Z"/>
                <w:rFonts w:ascii="Arial" w:eastAsia="Times New Roman" w:hAnsi="Arial" w:cs="Arial"/>
                <w:b/>
                <w:bCs/>
                <w:color w:val="000000"/>
                <w:sz w:val="20"/>
                <w:szCs w:val="20"/>
                <w:lang w:val="nl-NL"/>
              </w:rPr>
            </w:pPr>
          </w:p>
        </w:tc>
      </w:tr>
      <w:tr w:rsidR="00F860D7" w:rsidRPr="00F860D7" w14:paraId="1D6B331C" w14:textId="77777777">
        <w:trPr>
          <w:trHeight w:val="230"/>
          <w:ins w:id="10491" w:author="Arjan" w:date="2013-02-08T11:04:00Z"/>
        </w:trPr>
        <w:tc>
          <w:tcPr>
            <w:tcW w:w="3690" w:type="dxa"/>
            <w:tcBorders>
              <w:top w:val="nil"/>
              <w:left w:val="nil"/>
              <w:bottom w:val="nil"/>
              <w:right w:val="nil"/>
            </w:tcBorders>
          </w:tcPr>
          <w:p w14:paraId="0B455726" w14:textId="77777777" w:rsidR="00F860D7" w:rsidRPr="00F860D7" w:rsidRDefault="00F860D7" w:rsidP="00F860D7">
            <w:pPr>
              <w:autoSpaceDE w:val="0"/>
              <w:autoSpaceDN w:val="0"/>
              <w:adjustRightInd w:val="0"/>
              <w:spacing w:after="0" w:line="240" w:lineRule="auto"/>
              <w:rPr>
                <w:ins w:id="10492" w:author="Arjan" w:date="2013-02-08T11:04:00Z"/>
                <w:rFonts w:ascii="Arial" w:eastAsia="Times New Roman" w:hAnsi="Arial" w:cs="Arial"/>
                <w:b/>
                <w:bCs/>
                <w:color w:val="000000"/>
                <w:sz w:val="20"/>
                <w:szCs w:val="20"/>
              </w:rPr>
            </w:pPr>
            <w:ins w:id="10493" w:author="Arjan" w:date="2013-02-08T11:04:00Z">
              <w:r w:rsidRPr="00F860D7">
                <w:rPr>
                  <w:rFonts w:ascii="Arial" w:eastAsia="Times New Roman" w:hAnsi="Arial" w:cs="Arial"/>
                  <w:b/>
                  <w:bCs/>
                  <w:color w:val="000000"/>
                  <w:sz w:val="20"/>
                  <w:szCs w:val="20"/>
                </w:rPr>
                <w:t xml:space="preserve">Indicatie </w:t>
              </w:r>
              <w:r w:rsidRPr="00F860D7">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14:paraId="7E2CF2CA" w14:textId="77777777" w:rsidR="00F860D7" w:rsidRPr="00F860D7" w:rsidRDefault="00F860D7" w:rsidP="00F860D7">
            <w:pPr>
              <w:autoSpaceDE w:val="0"/>
              <w:autoSpaceDN w:val="0"/>
              <w:adjustRightInd w:val="0"/>
              <w:spacing w:after="0" w:line="240" w:lineRule="auto"/>
              <w:rPr>
                <w:ins w:id="10494" w:author="Arjan" w:date="2013-02-08T11:04:00Z"/>
                <w:rFonts w:ascii="Arial" w:eastAsia="Times New Roman" w:hAnsi="Arial" w:cs="Arial"/>
                <w:color w:val="000000"/>
                <w:sz w:val="20"/>
                <w:szCs w:val="20"/>
              </w:rPr>
            </w:pPr>
            <w:ins w:id="10495" w:author="Arjan" w:date="2013-02-08T11:04:00Z">
              <w:r w:rsidRPr="00F860D7">
                <w:rPr>
                  <w:rFonts w:ascii="Arial" w:eastAsia="Times New Roman" w:hAnsi="Arial" w:cs="Arial"/>
                  <w:color w:val="000000"/>
                  <w:sz w:val="20"/>
                  <w:szCs w:val="20"/>
                </w:rPr>
                <w:t>Nee</w:t>
              </w:r>
            </w:ins>
          </w:p>
        </w:tc>
      </w:tr>
      <w:tr w:rsidR="00F860D7" w:rsidRPr="00F860D7" w14:paraId="5EA3E6D7" w14:textId="77777777">
        <w:trPr>
          <w:trHeight w:val="275"/>
          <w:ins w:id="10496" w:author="Arjan" w:date="2013-02-08T11:04:00Z"/>
        </w:trPr>
        <w:tc>
          <w:tcPr>
            <w:tcW w:w="3690" w:type="dxa"/>
            <w:tcBorders>
              <w:top w:val="nil"/>
              <w:left w:val="nil"/>
              <w:bottom w:val="nil"/>
              <w:right w:val="nil"/>
            </w:tcBorders>
          </w:tcPr>
          <w:p w14:paraId="3494793D" w14:textId="77777777" w:rsidR="00F860D7" w:rsidRPr="00F860D7" w:rsidRDefault="00F860D7" w:rsidP="00F860D7">
            <w:pPr>
              <w:autoSpaceDE w:val="0"/>
              <w:autoSpaceDN w:val="0"/>
              <w:adjustRightInd w:val="0"/>
              <w:spacing w:after="0" w:line="240" w:lineRule="auto"/>
              <w:rPr>
                <w:ins w:id="10497"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14:paraId="3EFBD840" w14:textId="77777777" w:rsidR="00F860D7" w:rsidRPr="00F860D7" w:rsidRDefault="00F860D7" w:rsidP="00F860D7">
            <w:pPr>
              <w:autoSpaceDE w:val="0"/>
              <w:autoSpaceDN w:val="0"/>
              <w:adjustRightInd w:val="0"/>
              <w:spacing w:after="0" w:line="240" w:lineRule="auto"/>
              <w:rPr>
                <w:ins w:id="10498" w:author="Arjan" w:date="2013-02-08T11:04:00Z"/>
                <w:rFonts w:ascii="Arial" w:eastAsia="Times New Roman" w:hAnsi="Arial" w:cs="Arial"/>
                <w:color w:val="000000"/>
                <w:sz w:val="20"/>
                <w:szCs w:val="20"/>
              </w:rPr>
            </w:pPr>
          </w:p>
        </w:tc>
      </w:tr>
      <w:tr w:rsidR="00F860D7" w:rsidRPr="00F860D7" w14:paraId="0C7E5AF8" w14:textId="77777777">
        <w:trPr>
          <w:trHeight w:val="230"/>
          <w:ins w:id="10499" w:author="Arjan" w:date="2013-02-08T11:04:00Z"/>
        </w:trPr>
        <w:tc>
          <w:tcPr>
            <w:tcW w:w="3690" w:type="dxa"/>
            <w:tcBorders>
              <w:top w:val="nil"/>
              <w:left w:val="nil"/>
              <w:bottom w:val="nil"/>
              <w:right w:val="nil"/>
            </w:tcBorders>
          </w:tcPr>
          <w:p w14:paraId="50DBACE8" w14:textId="77777777" w:rsidR="00F860D7" w:rsidRPr="00F860D7" w:rsidRDefault="00F860D7" w:rsidP="00F860D7">
            <w:pPr>
              <w:autoSpaceDE w:val="0"/>
              <w:autoSpaceDN w:val="0"/>
              <w:adjustRightInd w:val="0"/>
              <w:spacing w:after="0" w:line="240" w:lineRule="auto"/>
              <w:rPr>
                <w:ins w:id="10500" w:author="Arjan" w:date="2013-02-08T11:04:00Z"/>
                <w:rFonts w:ascii="Arial" w:eastAsia="Times New Roman" w:hAnsi="Arial" w:cs="Arial"/>
                <w:b/>
                <w:bCs/>
                <w:color w:val="000000"/>
                <w:sz w:val="20"/>
                <w:szCs w:val="20"/>
              </w:rPr>
            </w:pPr>
            <w:ins w:id="10501" w:author="Arjan" w:date="2013-02-08T11:04:00Z">
              <w:r w:rsidRPr="00F860D7">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14:paraId="16852237" w14:textId="77777777" w:rsidR="00F860D7" w:rsidRPr="00F860D7" w:rsidRDefault="00F860D7" w:rsidP="00F860D7">
            <w:pPr>
              <w:autoSpaceDE w:val="0"/>
              <w:autoSpaceDN w:val="0"/>
              <w:adjustRightInd w:val="0"/>
              <w:spacing w:after="0" w:line="240" w:lineRule="auto"/>
              <w:rPr>
                <w:ins w:id="10502" w:author="Arjan" w:date="2013-02-08T11:04:00Z"/>
                <w:rFonts w:ascii="Arial" w:eastAsia="Times New Roman" w:hAnsi="Arial" w:cs="Arial"/>
                <w:color w:val="000000"/>
                <w:sz w:val="20"/>
                <w:szCs w:val="20"/>
              </w:rPr>
            </w:pPr>
            <w:ins w:id="10503" w:author="Arjan" w:date="2013-02-08T11:04:00Z">
              <w:r w:rsidRPr="00F860D7">
                <w:rPr>
                  <w:rFonts w:ascii="Arial" w:eastAsia="Times New Roman" w:hAnsi="Arial" w:cs="Arial"/>
                  <w:color w:val="000000"/>
                  <w:sz w:val="20"/>
                  <w:szCs w:val="20"/>
                </w:rPr>
                <w:t>Nee</w:t>
              </w:r>
            </w:ins>
          </w:p>
        </w:tc>
      </w:tr>
      <w:tr w:rsidR="00F860D7" w:rsidRPr="00F860D7" w14:paraId="17BBF6DC" w14:textId="77777777">
        <w:trPr>
          <w:trHeight w:val="230"/>
          <w:ins w:id="10504" w:author="Arjan" w:date="2013-02-08T11:04:00Z"/>
        </w:trPr>
        <w:tc>
          <w:tcPr>
            <w:tcW w:w="3690" w:type="dxa"/>
            <w:tcBorders>
              <w:top w:val="nil"/>
              <w:left w:val="nil"/>
              <w:bottom w:val="nil"/>
              <w:right w:val="nil"/>
            </w:tcBorders>
          </w:tcPr>
          <w:p w14:paraId="66749E67" w14:textId="77777777" w:rsidR="00F860D7" w:rsidRPr="00F860D7" w:rsidRDefault="00F860D7" w:rsidP="00F860D7">
            <w:pPr>
              <w:autoSpaceDE w:val="0"/>
              <w:autoSpaceDN w:val="0"/>
              <w:adjustRightInd w:val="0"/>
              <w:spacing w:after="0" w:line="240" w:lineRule="auto"/>
              <w:rPr>
                <w:ins w:id="10505"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14:paraId="22EDCC1B" w14:textId="77777777" w:rsidR="00F860D7" w:rsidRPr="00F860D7" w:rsidRDefault="00F860D7" w:rsidP="00F860D7">
            <w:pPr>
              <w:autoSpaceDE w:val="0"/>
              <w:autoSpaceDN w:val="0"/>
              <w:adjustRightInd w:val="0"/>
              <w:spacing w:after="0" w:line="240" w:lineRule="auto"/>
              <w:rPr>
                <w:ins w:id="10506" w:author="Arjan" w:date="2013-02-08T11:04:00Z"/>
                <w:rFonts w:ascii="Arial" w:eastAsia="Times New Roman" w:hAnsi="Arial" w:cs="Arial"/>
                <w:color w:val="000000"/>
                <w:sz w:val="20"/>
                <w:szCs w:val="20"/>
              </w:rPr>
            </w:pPr>
          </w:p>
        </w:tc>
      </w:tr>
      <w:tr w:rsidR="00F860D7" w:rsidRPr="00F860D7" w14:paraId="7707D6A4" w14:textId="77777777">
        <w:trPr>
          <w:trHeight w:val="230"/>
          <w:ins w:id="10507" w:author="Arjan" w:date="2013-02-08T11:04:00Z"/>
        </w:trPr>
        <w:tc>
          <w:tcPr>
            <w:tcW w:w="3690" w:type="dxa"/>
            <w:tcBorders>
              <w:top w:val="nil"/>
              <w:left w:val="nil"/>
              <w:bottom w:val="nil"/>
              <w:right w:val="nil"/>
            </w:tcBorders>
          </w:tcPr>
          <w:p w14:paraId="20FA219A" w14:textId="77777777" w:rsidR="00F860D7" w:rsidRPr="00F860D7" w:rsidRDefault="00F860D7" w:rsidP="00F860D7">
            <w:pPr>
              <w:autoSpaceDE w:val="0"/>
              <w:autoSpaceDN w:val="0"/>
              <w:adjustRightInd w:val="0"/>
              <w:spacing w:after="0" w:line="240" w:lineRule="auto"/>
              <w:rPr>
                <w:ins w:id="10508" w:author="Arjan" w:date="2013-02-08T11:04:00Z"/>
                <w:rFonts w:ascii="Arial" w:eastAsia="Times New Roman" w:hAnsi="Arial" w:cs="Arial"/>
                <w:b/>
                <w:bCs/>
                <w:color w:val="000000"/>
                <w:sz w:val="20"/>
                <w:szCs w:val="20"/>
              </w:rPr>
            </w:pPr>
            <w:ins w:id="10509" w:author="Arjan" w:date="2013-02-08T11:04:00Z">
              <w:r w:rsidRPr="00F860D7">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14:paraId="36E7D5F5" w14:textId="77777777" w:rsidR="00F860D7" w:rsidRPr="00F860D7" w:rsidRDefault="00F860D7" w:rsidP="00F860D7">
            <w:pPr>
              <w:autoSpaceDE w:val="0"/>
              <w:autoSpaceDN w:val="0"/>
              <w:adjustRightInd w:val="0"/>
              <w:spacing w:after="0" w:line="240" w:lineRule="auto"/>
              <w:rPr>
                <w:ins w:id="10510" w:author="Arjan" w:date="2013-02-08T11:04:00Z"/>
                <w:rFonts w:ascii="Arial" w:eastAsia="Times New Roman" w:hAnsi="Arial" w:cs="Arial"/>
                <w:color w:val="000000"/>
                <w:sz w:val="20"/>
                <w:szCs w:val="20"/>
              </w:rPr>
            </w:pPr>
          </w:p>
        </w:tc>
      </w:tr>
      <w:tr w:rsidR="00F860D7" w:rsidRPr="00F860D7" w14:paraId="261ADB17" w14:textId="77777777">
        <w:trPr>
          <w:trHeight w:val="230"/>
          <w:ins w:id="10511" w:author="Arjan" w:date="2013-02-08T11:04:00Z"/>
        </w:trPr>
        <w:tc>
          <w:tcPr>
            <w:tcW w:w="3690" w:type="dxa"/>
            <w:tcBorders>
              <w:top w:val="nil"/>
              <w:left w:val="nil"/>
              <w:bottom w:val="nil"/>
              <w:right w:val="nil"/>
            </w:tcBorders>
          </w:tcPr>
          <w:p w14:paraId="02C24C17" w14:textId="77777777" w:rsidR="00F860D7" w:rsidRPr="00F860D7" w:rsidRDefault="00F860D7" w:rsidP="00F860D7">
            <w:pPr>
              <w:autoSpaceDE w:val="0"/>
              <w:autoSpaceDN w:val="0"/>
              <w:adjustRightInd w:val="0"/>
              <w:spacing w:after="0" w:line="240" w:lineRule="auto"/>
              <w:rPr>
                <w:ins w:id="10512"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14:paraId="72EDC13B" w14:textId="77777777" w:rsidR="00F860D7" w:rsidRPr="00F860D7" w:rsidRDefault="00F860D7" w:rsidP="00F860D7">
            <w:pPr>
              <w:autoSpaceDE w:val="0"/>
              <w:autoSpaceDN w:val="0"/>
              <w:adjustRightInd w:val="0"/>
              <w:spacing w:after="0" w:line="240" w:lineRule="auto"/>
              <w:rPr>
                <w:ins w:id="10513" w:author="Arjan" w:date="2013-02-08T11:04:00Z"/>
                <w:rFonts w:ascii="Arial" w:eastAsia="Times New Roman" w:hAnsi="Arial" w:cs="Arial"/>
                <w:color w:val="000000"/>
                <w:sz w:val="20"/>
                <w:szCs w:val="20"/>
              </w:rPr>
            </w:pPr>
          </w:p>
        </w:tc>
      </w:tr>
      <w:tr w:rsidR="00F860D7" w:rsidRPr="00F860D7" w14:paraId="323CEBF7" w14:textId="77777777">
        <w:trPr>
          <w:trHeight w:val="230"/>
          <w:ins w:id="10514" w:author="Arjan" w:date="2013-02-08T11:04:00Z"/>
        </w:trPr>
        <w:tc>
          <w:tcPr>
            <w:tcW w:w="3690" w:type="dxa"/>
            <w:tcBorders>
              <w:top w:val="nil"/>
              <w:left w:val="nil"/>
              <w:bottom w:val="nil"/>
              <w:right w:val="nil"/>
            </w:tcBorders>
          </w:tcPr>
          <w:p w14:paraId="6F53C610" w14:textId="77777777" w:rsidR="00F860D7" w:rsidRPr="00F860D7" w:rsidRDefault="00F860D7" w:rsidP="00F860D7">
            <w:pPr>
              <w:autoSpaceDE w:val="0"/>
              <w:autoSpaceDN w:val="0"/>
              <w:adjustRightInd w:val="0"/>
              <w:spacing w:after="0" w:line="240" w:lineRule="auto"/>
              <w:rPr>
                <w:ins w:id="10515" w:author="Arjan" w:date="2013-02-08T11:04:00Z"/>
                <w:rFonts w:ascii="Arial" w:eastAsia="Times New Roman" w:hAnsi="Arial" w:cs="Arial"/>
                <w:b/>
                <w:bCs/>
                <w:color w:val="000000"/>
                <w:sz w:val="20"/>
                <w:szCs w:val="20"/>
              </w:rPr>
            </w:pPr>
            <w:ins w:id="10516" w:author="Arjan" w:date="2013-02-08T11:04:00Z">
              <w:r w:rsidRPr="00F860D7">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14:paraId="7BE2434D" w14:textId="77777777" w:rsidR="00F860D7" w:rsidRPr="00F860D7" w:rsidRDefault="00F860D7" w:rsidP="00F860D7">
            <w:pPr>
              <w:autoSpaceDE w:val="0"/>
              <w:autoSpaceDN w:val="0"/>
              <w:adjustRightInd w:val="0"/>
              <w:spacing w:after="0" w:line="240" w:lineRule="auto"/>
              <w:rPr>
                <w:ins w:id="10517" w:author="Arjan" w:date="2013-02-08T11:04:00Z"/>
                <w:rFonts w:ascii="Arial" w:eastAsia="Times New Roman" w:hAnsi="Arial" w:cs="Arial"/>
                <w:color w:val="000000"/>
                <w:sz w:val="20"/>
                <w:szCs w:val="20"/>
              </w:rPr>
            </w:pPr>
            <w:ins w:id="10518" w:author="Arjan" w:date="2013-02-08T11:04:00Z">
              <w:r w:rsidRPr="00F860D7">
                <w:rPr>
                  <w:rFonts w:ascii="Arial" w:eastAsia="Times New Roman" w:hAnsi="Arial" w:cs="Arial"/>
                  <w:color w:val="000000"/>
                  <w:sz w:val="20"/>
                  <w:szCs w:val="20"/>
                </w:rPr>
                <w:t>Nee</w:t>
              </w:r>
            </w:ins>
          </w:p>
        </w:tc>
      </w:tr>
      <w:tr w:rsidR="00F860D7" w:rsidRPr="00F860D7" w14:paraId="5E935091" w14:textId="77777777">
        <w:trPr>
          <w:trHeight w:val="230"/>
          <w:ins w:id="10519" w:author="Arjan" w:date="2013-02-08T11:04:00Z"/>
        </w:trPr>
        <w:tc>
          <w:tcPr>
            <w:tcW w:w="3690" w:type="dxa"/>
            <w:tcBorders>
              <w:top w:val="nil"/>
              <w:left w:val="nil"/>
              <w:bottom w:val="nil"/>
              <w:right w:val="nil"/>
            </w:tcBorders>
          </w:tcPr>
          <w:p w14:paraId="66353A78" w14:textId="77777777" w:rsidR="00F860D7" w:rsidRPr="00F860D7" w:rsidRDefault="00F860D7" w:rsidP="00F860D7">
            <w:pPr>
              <w:autoSpaceDE w:val="0"/>
              <w:autoSpaceDN w:val="0"/>
              <w:adjustRightInd w:val="0"/>
              <w:spacing w:after="0" w:line="240" w:lineRule="auto"/>
              <w:rPr>
                <w:ins w:id="10520"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14:paraId="23110256" w14:textId="77777777" w:rsidR="00F860D7" w:rsidRPr="00F860D7" w:rsidRDefault="00F860D7" w:rsidP="00F860D7">
            <w:pPr>
              <w:autoSpaceDE w:val="0"/>
              <w:autoSpaceDN w:val="0"/>
              <w:adjustRightInd w:val="0"/>
              <w:spacing w:after="0" w:line="240" w:lineRule="auto"/>
              <w:rPr>
                <w:ins w:id="10521" w:author="Arjan" w:date="2013-02-08T11:04:00Z"/>
                <w:rFonts w:ascii="Arial" w:eastAsia="Times New Roman" w:hAnsi="Arial" w:cs="Arial"/>
                <w:color w:val="000000"/>
                <w:sz w:val="20"/>
                <w:szCs w:val="20"/>
              </w:rPr>
            </w:pPr>
          </w:p>
        </w:tc>
      </w:tr>
      <w:tr w:rsidR="00F860D7" w:rsidRPr="00F860D7" w14:paraId="672CEEC9" w14:textId="77777777">
        <w:trPr>
          <w:trHeight w:val="230"/>
          <w:ins w:id="10522" w:author="Arjan" w:date="2013-02-08T11:04:00Z"/>
        </w:trPr>
        <w:tc>
          <w:tcPr>
            <w:tcW w:w="3690" w:type="dxa"/>
            <w:tcBorders>
              <w:top w:val="nil"/>
              <w:left w:val="nil"/>
              <w:bottom w:val="nil"/>
              <w:right w:val="nil"/>
            </w:tcBorders>
          </w:tcPr>
          <w:p w14:paraId="5486B4C6" w14:textId="77777777" w:rsidR="00F860D7" w:rsidRPr="00F860D7" w:rsidRDefault="00F860D7" w:rsidP="00F860D7">
            <w:pPr>
              <w:autoSpaceDE w:val="0"/>
              <w:autoSpaceDN w:val="0"/>
              <w:adjustRightInd w:val="0"/>
              <w:spacing w:after="0" w:line="240" w:lineRule="auto"/>
              <w:rPr>
                <w:ins w:id="10523" w:author="Arjan" w:date="2013-02-08T11:04:00Z"/>
                <w:rFonts w:ascii="Arial" w:eastAsia="Times New Roman" w:hAnsi="Arial" w:cs="Arial"/>
                <w:b/>
                <w:bCs/>
                <w:color w:val="000000"/>
                <w:sz w:val="20"/>
                <w:szCs w:val="20"/>
              </w:rPr>
            </w:pPr>
            <w:ins w:id="10524" w:author="Arjan" w:date="2013-02-08T11:04:00Z">
              <w:r w:rsidRPr="00F860D7">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14:paraId="4ED1F190" w14:textId="77777777" w:rsidR="00F860D7" w:rsidRPr="00F860D7" w:rsidRDefault="00F860D7" w:rsidP="00F860D7">
            <w:pPr>
              <w:autoSpaceDE w:val="0"/>
              <w:autoSpaceDN w:val="0"/>
              <w:adjustRightInd w:val="0"/>
              <w:spacing w:after="0" w:line="240" w:lineRule="auto"/>
              <w:rPr>
                <w:ins w:id="10525" w:author="Arjan" w:date="2013-02-08T11:04:00Z"/>
                <w:rFonts w:ascii="Arial" w:eastAsia="Times New Roman" w:hAnsi="Arial" w:cs="Arial"/>
                <w:color w:val="000000"/>
                <w:sz w:val="20"/>
                <w:szCs w:val="20"/>
              </w:rPr>
            </w:pPr>
            <w:ins w:id="10526" w:author="Arjan" w:date="2013-02-08T11:04:00Z">
              <w:r w:rsidRPr="00F860D7">
                <w:rPr>
                  <w:rFonts w:ascii="Arial" w:eastAsia="Times New Roman" w:hAnsi="Arial" w:cs="Arial"/>
                  <w:color w:val="000000"/>
                  <w:sz w:val="20"/>
                  <w:szCs w:val="20"/>
                </w:rPr>
                <w:t>Nee</w:t>
              </w:r>
            </w:ins>
          </w:p>
        </w:tc>
      </w:tr>
      <w:tr w:rsidR="00F860D7" w:rsidRPr="00F860D7" w14:paraId="3339E9E8" w14:textId="77777777">
        <w:trPr>
          <w:trHeight w:val="230"/>
          <w:ins w:id="10527" w:author="Arjan" w:date="2013-02-08T11:04:00Z"/>
        </w:trPr>
        <w:tc>
          <w:tcPr>
            <w:tcW w:w="3690" w:type="dxa"/>
            <w:tcBorders>
              <w:top w:val="nil"/>
              <w:left w:val="nil"/>
              <w:bottom w:val="nil"/>
              <w:right w:val="nil"/>
            </w:tcBorders>
          </w:tcPr>
          <w:p w14:paraId="41D18E2E" w14:textId="77777777" w:rsidR="00F860D7" w:rsidRPr="00F860D7" w:rsidRDefault="00F860D7" w:rsidP="00F860D7">
            <w:pPr>
              <w:autoSpaceDE w:val="0"/>
              <w:autoSpaceDN w:val="0"/>
              <w:adjustRightInd w:val="0"/>
              <w:spacing w:after="0" w:line="240" w:lineRule="auto"/>
              <w:rPr>
                <w:ins w:id="10528"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14:paraId="1F48498A" w14:textId="77777777" w:rsidR="00F860D7" w:rsidRPr="00F860D7" w:rsidRDefault="00F860D7" w:rsidP="00F860D7">
            <w:pPr>
              <w:autoSpaceDE w:val="0"/>
              <w:autoSpaceDN w:val="0"/>
              <w:adjustRightInd w:val="0"/>
              <w:spacing w:after="0" w:line="240" w:lineRule="auto"/>
              <w:rPr>
                <w:ins w:id="10529" w:author="Arjan" w:date="2013-02-08T11:04:00Z"/>
                <w:rFonts w:ascii="Arial" w:eastAsia="Times New Roman" w:hAnsi="Arial" w:cs="Arial"/>
                <w:b/>
                <w:bCs/>
                <w:color w:val="000000"/>
                <w:sz w:val="20"/>
                <w:szCs w:val="20"/>
              </w:rPr>
            </w:pPr>
          </w:p>
        </w:tc>
      </w:tr>
      <w:tr w:rsidR="00F860D7" w:rsidRPr="00F860D7" w14:paraId="062A6593" w14:textId="77777777">
        <w:trPr>
          <w:trHeight w:val="230"/>
          <w:ins w:id="10530" w:author="Arjan" w:date="2013-02-08T11:04:00Z"/>
        </w:trPr>
        <w:tc>
          <w:tcPr>
            <w:tcW w:w="3690" w:type="dxa"/>
            <w:tcBorders>
              <w:top w:val="nil"/>
              <w:left w:val="nil"/>
              <w:bottom w:val="nil"/>
              <w:right w:val="nil"/>
            </w:tcBorders>
          </w:tcPr>
          <w:p w14:paraId="4FCF3AA7" w14:textId="77777777" w:rsidR="00F860D7" w:rsidRPr="00F860D7" w:rsidRDefault="00F860D7" w:rsidP="00F860D7">
            <w:pPr>
              <w:autoSpaceDE w:val="0"/>
              <w:autoSpaceDN w:val="0"/>
              <w:adjustRightInd w:val="0"/>
              <w:spacing w:after="0" w:line="240" w:lineRule="auto"/>
              <w:rPr>
                <w:ins w:id="10531" w:author="Arjan" w:date="2013-02-08T11:04:00Z"/>
                <w:rFonts w:ascii="Arial" w:eastAsia="Times New Roman" w:hAnsi="Arial" w:cs="Arial"/>
                <w:color w:val="000000"/>
                <w:sz w:val="20"/>
                <w:szCs w:val="20"/>
              </w:rPr>
            </w:pPr>
            <w:ins w:id="10532" w:author="Arjan" w:date="2013-02-08T11:04:00Z">
              <w:r w:rsidRPr="00F860D7">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5C09FC8C" w14:textId="77777777" w:rsidR="00F860D7" w:rsidRPr="00F860D7" w:rsidRDefault="00DA5D93" w:rsidP="00F860D7">
            <w:pPr>
              <w:autoSpaceDE w:val="0"/>
              <w:autoSpaceDN w:val="0"/>
              <w:adjustRightInd w:val="0"/>
              <w:spacing w:after="0" w:line="240" w:lineRule="auto"/>
              <w:rPr>
                <w:ins w:id="10533" w:author="Arjan" w:date="2013-02-08T11:04:00Z"/>
                <w:rFonts w:ascii="Arial" w:eastAsia="Times New Roman" w:hAnsi="Arial" w:cs="Arial"/>
                <w:color w:val="000000"/>
                <w:sz w:val="20"/>
                <w:szCs w:val="20"/>
              </w:rPr>
            </w:pPr>
            <w:ins w:id="10534" w:author="Arjan" w:date="2013-02-08T11:04:00Z">
              <w:r w:rsidRPr="00F860D7">
                <w:rPr>
                  <w:rFonts w:ascii="Arial" w:hAnsi="Arial" w:cs="Arial"/>
                  <w:sz w:val="20"/>
                  <w:szCs w:val="20"/>
                  <w:lang w:val="en-AU"/>
                </w:rPr>
                <w:fldChar w:fldCharType="begin" w:fldLock="1"/>
              </w:r>
              <w:r w:rsidR="00F860D7" w:rsidRPr="00F860D7">
                <w:rPr>
                  <w:rFonts w:ascii="Arial" w:hAnsi="Arial" w:cs="Arial"/>
                  <w:sz w:val="20"/>
                  <w:szCs w:val="20"/>
                  <w:lang w:val="en-AU"/>
                </w:rPr>
                <w:instrText xml:space="preserve">MERGEFIELD </w:instrText>
              </w:r>
              <w:r w:rsidR="00F860D7" w:rsidRPr="00F860D7">
                <w:rPr>
                  <w:rFonts w:ascii="Arial" w:eastAsia="Times New Roman" w:hAnsi="Arial" w:cs="Arial"/>
                  <w:color w:val="000000"/>
                  <w:sz w:val="20"/>
                  <w:szCs w:val="20"/>
                </w:rPr>
                <w:instrText>Att.LowerBound</w:instrText>
              </w:r>
              <w:r w:rsidRPr="00F860D7">
                <w:rPr>
                  <w:rFonts w:ascii="Arial" w:hAnsi="Arial" w:cs="Arial"/>
                  <w:sz w:val="20"/>
                  <w:szCs w:val="20"/>
                  <w:lang w:val="en-AU"/>
                </w:rPr>
                <w:fldChar w:fldCharType="separate"/>
              </w:r>
              <w:r w:rsidR="00F860D7" w:rsidRPr="00F860D7">
                <w:rPr>
                  <w:rFonts w:ascii="Arial" w:eastAsia="Times New Roman" w:hAnsi="Arial" w:cs="Arial"/>
                  <w:color w:val="000000"/>
                  <w:sz w:val="20"/>
                  <w:szCs w:val="20"/>
                </w:rPr>
                <w:t>1</w:t>
              </w:r>
              <w:r w:rsidRPr="00F860D7">
                <w:rPr>
                  <w:rFonts w:ascii="Arial" w:hAnsi="Arial" w:cs="Arial"/>
                  <w:sz w:val="20"/>
                  <w:szCs w:val="20"/>
                  <w:lang w:val="en-AU"/>
                </w:rPr>
                <w:fldChar w:fldCharType="end"/>
              </w:r>
              <w:r w:rsidR="00F860D7" w:rsidRPr="00F860D7">
                <w:rPr>
                  <w:rFonts w:ascii="Arial" w:eastAsia="Times New Roman" w:hAnsi="Arial" w:cs="Arial"/>
                  <w:color w:val="000000"/>
                  <w:sz w:val="20"/>
                  <w:szCs w:val="20"/>
                </w:rPr>
                <w:t xml:space="preserve"> - </w:t>
              </w:r>
              <w:r w:rsidRPr="00F860D7">
                <w:rPr>
                  <w:rFonts w:ascii="Arial" w:eastAsia="Times New Roman" w:hAnsi="Arial" w:cs="Arial"/>
                  <w:color w:val="000000"/>
                  <w:sz w:val="20"/>
                  <w:szCs w:val="20"/>
                </w:rPr>
                <w:fldChar w:fldCharType="begin" w:fldLock="1"/>
              </w:r>
              <w:r w:rsidR="00F860D7" w:rsidRPr="00F860D7">
                <w:rPr>
                  <w:rFonts w:ascii="Arial" w:eastAsia="Times New Roman" w:hAnsi="Arial" w:cs="Arial"/>
                  <w:color w:val="000000"/>
                  <w:sz w:val="20"/>
                  <w:szCs w:val="20"/>
                </w:rPr>
                <w:instrText>MERGEFIELD Att.UpperBound</w:instrText>
              </w:r>
              <w:r w:rsidRPr="00F860D7">
                <w:rPr>
                  <w:rFonts w:ascii="Arial" w:eastAsia="Times New Roman" w:hAnsi="Arial" w:cs="Arial"/>
                  <w:color w:val="000000"/>
                  <w:sz w:val="20"/>
                  <w:szCs w:val="20"/>
                </w:rPr>
                <w:fldChar w:fldCharType="separate"/>
              </w:r>
              <w:r w:rsidR="00F860D7" w:rsidRPr="00F860D7">
                <w:rPr>
                  <w:rFonts w:ascii="Arial" w:eastAsia="Times New Roman" w:hAnsi="Arial" w:cs="Arial"/>
                  <w:color w:val="000000"/>
                  <w:sz w:val="20"/>
                  <w:szCs w:val="20"/>
                </w:rPr>
                <w:t>1</w:t>
              </w:r>
              <w:r w:rsidRPr="00F860D7">
                <w:rPr>
                  <w:rFonts w:ascii="Arial" w:eastAsia="Times New Roman" w:hAnsi="Arial" w:cs="Arial"/>
                  <w:color w:val="000000"/>
                  <w:sz w:val="20"/>
                  <w:szCs w:val="20"/>
                </w:rPr>
                <w:fldChar w:fldCharType="end"/>
              </w:r>
            </w:ins>
          </w:p>
        </w:tc>
      </w:tr>
      <w:tr w:rsidR="00F860D7" w:rsidRPr="00F860D7" w14:paraId="7E765446" w14:textId="77777777">
        <w:trPr>
          <w:trHeight w:val="200"/>
          <w:ins w:id="10535" w:author="Arjan" w:date="2013-02-08T11:04:00Z"/>
        </w:trPr>
        <w:tc>
          <w:tcPr>
            <w:tcW w:w="3690" w:type="dxa"/>
            <w:tcBorders>
              <w:top w:val="nil"/>
              <w:left w:val="nil"/>
              <w:bottom w:val="nil"/>
              <w:right w:val="nil"/>
            </w:tcBorders>
          </w:tcPr>
          <w:p w14:paraId="23875C4C" w14:textId="77777777" w:rsidR="00F860D7" w:rsidRPr="00F860D7" w:rsidRDefault="00F860D7" w:rsidP="00F860D7">
            <w:pPr>
              <w:autoSpaceDE w:val="0"/>
              <w:autoSpaceDN w:val="0"/>
              <w:adjustRightInd w:val="0"/>
              <w:spacing w:after="0" w:line="240" w:lineRule="auto"/>
              <w:rPr>
                <w:ins w:id="10536"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14:paraId="1AEC8350" w14:textId="77777777" w:rsidR="00F860D7" w:rsidRPr="00F860D7" w:rsidRDefault="00F860D7" w:rsidP="00F860D7">
            <w:pPr>
              <w:autoSpaceDE w:val="0"/>
              <w:autoSpaceDN w:val="0"/>
              <w:adjustRightInd w:val="0"/>
              <w:spacing w:after="0" w:line="240" w:lineRule="auto"/>
              <w:rPr>
                <w:ins w:id="10537" w:author="Arjan" w:date="2013-02-08T11:04:00Z"/>
                <w:rFonts w:ascii="Arial" w:eastAsia="Times New Roman" w:hAnsi="Arial" w:cs="Arial"/>
                <w:b/>
                <w:bCs/>
                <w:color w:val="000000"/>
                <w:sz w:val="20"/>
                <w:szCs w:val="20"/>
              </w:rPr>
            </w:pPr>
          </w:p>
        </w:tc>
      </w:tr>
      <w:tr w:rsidR="00F860D7" w:rsidRPr="00CB22FF" w14:paraId="02BC4118" w14:textId="77777777">
        <w:trPr>
          <w:trHeight w:val="200"/>
          <w:ins w:id="10538" w:author="Arjan" w:date="2013-02-08T11:04:00Z"/>
        </w:trPr>
        <w:tc>
          <w:tcPr>
            <w:tcW w:w="3690" w:type="dxa"/>
            <w:tcBorders>
              <w:top w:val="nil"/>
              <w:left w:val="nil"/>
              <w:bottom w:val="nil"/>
              <w:right w:val="nil"/>
            </w:tcBorders>
          </w:tcPr>
          <w:p w14:paraId="1C8BF4D2" w14:textId="77777777" w:rsidR="00F860D7" w:rsidRPr="00F860D7" w:rsidRDefault="00F860D7" w:rsidP="00F860D7">
            <w:pPr>
              <w:autoSpaceDE w:val="0"/>
              <w:autoSpaceDN w:val="0"/>
              <w:adjustRightInd w:val="0"/>
              <w:spacing w:after="0" w:line="240" w:lineRule="auto"/>
              <w:rPr>
                <w:ins w:id="10539" w:author="Arjan" w:date="2013-02-08T11:04:00Z"/>
                <w:rFonts w:ascii="Arial" w:eastAsia="Times New Roman" w:hAnsi="Arial" w:cs="Arial"/>
                <w:color w:val="000000"/>
                <w:sz w:val="20"/>
                <w:szCs w:val="20"/>
              </w:rPr>
            </w:pPr>
            <w:ins w:id="10540" w:author="Arjan" w:date="2013-02-08T11:04:00Z">
              <w:r w:rsidRPr="00F860D7">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403BEBA3" w14:textId="77777777" w:rsidR="00F860D7" w:rsidRPr="00DD0F4F" w:rsidRDefault="00F860D7" w:rsidP="00F860D7">
            <w:pPr>
              <w:autoSpaceDE w:val="0"/>
              <w:autoSpaceDN w:val="0"/>
              <w:adjustRightInd w:val="0"/>
              <w:spacing w:after="0" w:line="240" w:lineRule="auto"/>
              <w:rPr>
                <w:ins w:id="10541" w:author="Arjan" w:date="2013-02-08T11:04:00Z"/>
                <w:rFonts w:ascii="Arial" w:eastAsia="Times New Roman" w:hAnsi="Arial" w:cs="Arial"/>
                <w:color w:val="000000"/>
                <w:sz w:val="20"/>
                <w:szCs w:val="20"/>
                <w:lang w:val="nl-NL"/>
              </w:rPr>
            </w:pPr>
            <w:ins w:id="10542" w:author="Arjan" w:date="2013-02-08T11:04:00Z">
              <w:r w:rsidRPr="00DD0F4F">
                <w:rPr>
                  <w:rFonts w:ascii="Arial" w:eastAsia="Times New Roman" w:hAnsi="Arial" w:cs="Arial"/>
                  <w:color w:val="000000"/>
                  <w:sz w:val="20"/>
                  <w:szCs w:val="20"/>
                  <w:lang w:val="nl-NL"/>
                </w:rPr>
                <w:t>Default: &lt;memo&gt;</w:t>
              </w:r>
            </w:ins>
          </w:p>
          <w:p w14:paraId="55CBB3C4" w14:textId="77777777" w:rsidR="00F860D7" w:rsidRPr="00DD0F4F" w:rsidRDefault="00F860D7" w:rsidP="00F860D7">
            <w:pPr>
              <w:autoSpaceDE w:val="0"/>
              <w:autoSpaceDN w:val="0"/>
              <w:adjustRightInd w:val="0"/>
              <w:spacing w:after="0" w:line="240" w:lineRule="auto"/>
              <w:rPr>
                <w:ins w:id="10543" w:author="Arjan" w:date="2013-02-08T11:04:00Z"/>
                <w:rFonts w:ascii="Arial" w:eastAsia="Times New Roman" w:hAnsi="Arial" w:cs="Arial"/>
                <w:color w:val="000000"/>
                <w:sz w:val="20"/>
                <w:szCs w:val="20"/>
                <w:lang w:val="nl-NL"/>
              </w:rPr>
            </w:pPr>
            <w:ins w:id="10544" w:author="Arjan" w:date="2013-02-08T11:04:00Z">
              <w:r w:rsidRPr="00DD0F4F">
                <w:rPr>
                  <w:rFonts w:ascii="Arial" w:eastAsia="Times New Roman" w:hAnsi="Arial" w:cs="Arial"/>
                  <w:color w:val="000000"/>
                  <w:sz w:val="20"/>
                  <w:szCs w:val="20"/>
                  <w:lang w:val="nl-NL"/>
                </w:rPr>
                <w:t>Description:Gemeentelijk basisgegeven</w:t>
              </w:r>
            </w:ins>
          </w:p>
        </w:tc>
      </w:tr>
      <w:tr w:rsidR="00F860D7" w:rsidRPr="00CB22FF" w14:paraId="71208DA5" w14:textId="77777777">
        <w:trPr>
          <w:trHeight w:val="230"/>
          <w:ins w:id="10545" w:author="Arjan" w:date="2013-02-08T11:04:00Z"/>
        </w:trPr>
        <w:tc>
          <w:tcPr>
            <w:tcW w:w="3690" w:type="dxa"/>
            <w:tcBorders>
              <w:top w:val="nil"/>
              <w:left w:val="nil"/>
              <w:bottom w:val="nil"/>
              <w:right w:val="nil"/>
            </w:tcBorders>
          </w:tcPr>
          <w:p w14:paraId="0B19F5DC" w14:textId="77777777" w:rsidR="00F860D7" w:rsidRPr="00DD0F4F" w:rsidRDefault="00F860D7" w:rsidP="00F860D7">
            <w:pPr>
              <w:autoSpaceDE w:val="0"/>
              <w:autoSpaceDN w:val="0"/>
              <w:adjustRightInd w:val="0"/>
              <w:spacing w:after="0" w:line="240" w:lineRule="auto"/>
              <w:rPr>
                <w:ins w:id="10546" w:author="Arjan" w:date="2013-02-08T11:04: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7DF9BEFB" w14:textId="77777777" w:rsidR="00F860D7" w:rsidRPr="00DD0F4F" w:rsidRDefault="00F860D7" w:rsidP="00F860D7">
            <w:pPr>
              <w:autoSpaceDE w:val="0"/>
              <w:autoSpaceDN w:val="0"/>
              <w:adjustRightInd w:val="0"/>
              <w:spacing w:after="0" w:line="240" w:lineRule="auto"/>
              <w:rPr>
                <w:ins w:id="10547" w:author="Arjan" w:date="2013-02-08T11:04:00Z"/>
                <w:rFonts w:ascii="Arial" w:eastAsia="Times New Roman" w:hAnsi="Arial" w:cs="Arial"/>
                <w:b/>
                <w:bCs/>
                <w:color w:val="000000"/>
                <w:sz w:val="20"/>
                <w:szCs w:val="20"/>
                <w:lang w:val="nl-NL"/>
              </w:rPr>
            </w:pPr>
          </w:p>
        </w:tc>
      </w:tr>
      <w:tr w:rsidR="00F860D7" w:rsidRPr="00F860D7" w14:paraId="122141C3" w14:textId="77777777">
        <w:trPr>
          <w:trHeight w:val="230"/>
          <w:ins w:id="10548" w:author="Arjan" w:date="2013-02-08T11:04:00Z"/>
        </w:trPr>
        <w:tc>
          <w:tcPr>
            <w:tcW w:w="3690" w:type="dxa"/>
            <w:tcBorders>
              <w:top w:val="nil"/>
              <w:left w:val="nil"/>
              <w:bottom w:val="nil"/>
              <w:right w:val="nil"/>
            </w:tcBorders>
          </w:tcPr>
          <w:p w14:paraId="08E6E835" w14:textId="77777777" w:rsidR="00F860D7" w:rsidRPr="00F860D7" w:rsidRDefault="00F860D7" w:rsidP="00F860D7">
            <w:pPr>
              <w:autoSpaceDE w:val="0"/>
              <w:autoSpaceDN w:val="0"/>
              <w:adjustRightInd w:val="0"/>
              <w:spacing w:after="0" w:line="240" w:lineRule="auto"/>
              <w:rPr>
                <w:ins w:id="10549" w:author="Arjan" w:date="2013-02-08T11:04:00Z"/>
                <w:rFonts w:ascii="Arial" w:eastAsia="Times New Roman" w:hAnsi="Arial" w:cs="Arial"/>
                <w:color w:val="000000"/>
                <w:sz w:val="20"/>
                <w:szCs w:val="20"/>
              </w:rPr>
            </w:pPr>
            <w:ins w:id="10550" w:author="Arjan" w:date="2013-02-08T11:04:00Z">
              <w:r w:rsidRPr="00F860D7">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14:paraId="1D66F712" w14:textId="77777777" w:rsidR="00F860D7" w:rsidRPr="00F860D7" w:rsidRDefault="00F860D7" w:rsidP="00F860D7">
            <w:pPr>
              <w:autoSpaceDE w:val="0"/>
              <w:autoSpaceDN w:val="0"/>
              <w:adjustRightInd w:val="0"/>
              <w:spacing w:after="0" w:line="240" w:lineRule="auto"/>
              <w:rPr>
                <w:ins w:id="10551" w:author="Arjan" w:date="2013-02-08T11:04:00Z"/>
                <w:rFonts w:ascii="Arial" w:eastAsia="Times New Roman" w:hAnsi="Arial" w:cs="Arial"/>
                <w:color w:val="000000"/>
                <w:sz w:val="20"/>
                <w:szCs w:val="20"/>
              </w:rPr>
            </w:pPr>
            <w:ins w:id="10552" w:author="Arjan" w:date="2013-02-08T11:04:00Z">
              <w:r w:rsidRPr="00F860D7">
                <w:rPr>
                  <w:rFonts w:ascii="Arial" w:eastAsia="Times New Roman" w:hAnsi="Arial" w:cs="Arial"/>
                  <w:color w:val="000000"/>
                  <w:sz w:val="20"/>
                  <w:szCs w:val="20"/>
                </w:rPr>
                <w:t>-</w:t>
              </w:r>
            </w:ins>
          </w:p>
        </w:tc>
      </w:tr>
    </w:tbl>
    <w:p w14:paraId="20E48F9D" w14:textId="77777777" w:rsidR="006B550F" w:rsidRPr="00DD0F4F" w:rsidRDefault="00DA5D93" w:rsidP="006B550F">
      <w:pPr>
        <w:autoSpaceDE w:val="0"/>
        <w:autoSpaceDN w:val="0"/>
        <w:adjustRightInd w:val="0"/>
        <w:spacing w:before="240" w:after="60" w:line="240" w:lineRule="auto"/>
        <w:outlineLvl w:val="3"/>
        <w:rPr>
          <w:ins w:id="10553" w:author="Arjan" w:date="2013-02-07T23:33:00Z"/>
          <w:rFonts w:ascii="Arial" w:eastAsia="Times New Roman" w:hAnsi="Arial" w:cs="Arial"/>
          <w:b/>
          <w:bCs/>
          <w:color w:val="004080"/>
          <w:sz w:val="24"/>
          <w:szCs w:val="24"/>
          <w:lang w:val="nl-NL"/>
        </w:rPr>
      </w:pPr>
      <w:ins w:id="10554"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Startdatum</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14:paraId="14B8834B" w14:textId="77777777" w:rsidTr="00211C3F">
        <w:trPr>
          <w:trHeight w:val="230"/>
          <w:ins w:id="10555" w:author="Arjan" w:date="2013-02-07T23:33:00Z"/>
        </w:trPr>
        <w:tc>
          <w:tcPr>
            <w:tcW w:w="3690" w:type="dxa"/>
            <w:tcBorders>
              <w:top w:val="nil"/>
              <w:left w:val="nil"/>
              <w:bottom w:val="nil"/>
              <w:right w:val="nil"/>
            </w:tcBorders>
          </w:tcPr>
          <w:p w14:paraId="7B662F3B" w14:textId="77777777" w:rsidR="006B550F" w:rsidRPr="00F2006F" w:rsidRDefault="006B550F" w:rsidP="00211C3F">
            <w:pPr>
              <w:autoSpaceDE w:val="0"/>
              <w:autoSpaceDN w:val="0"/>
              <w:adjustRightInd w:val="0"/>
              <w:spacing w:after="0" w:line="240" w:lineRule="auto"/>
              <w:rPr>
                <w:ins w:id="10556" w:author="Arjan" w:date="2013-02-07T23:33:00Z"/>
                <w:rFonts w:ascii="Arial" w:eastAsia="Times New Roman" w:hAnsi="Arial" w:cs="Arial"/>
                <w:color w:val="000000"/>
                <w:sz w:val="20"/>
                <w:szCs w:val="20"/>
              </w:rPr>
            </w:pPr>
            <w:ins w:id="10557"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14:paraId="1A2EE94A" w14:textId="77777777" w:rsidR="006B550F" w:rsidRPr="00F2006F" w:rsidRDefault="00DA5D93" w:rsidP="00211C3F">
            <w:pPr>
              <w:autoSpaceDE w:val="0"/>
              <w:autoSpaceDN w:val="0"/>
              <w:adjustRightInd w:val="0"/>
              <w:spacing w:after="0" w:line="240" w:lineRule="auto"/>
              <w:rPr>
                <w:ins w:id="10558" w:author="Arjan" w:date="2013-02-07T23:33:00Z"/>
                <w:rFonts w:ascii="Arial" w:eastAsia="Times New Roman" w:hAnsi="Arial" w:cs="Arial"/>
                <w:color w:val="000000"/>
                <w:sz w:val="20"/>
                <w:szCs w:val="20"/>
              </w:rPr>
            </w:pPr>
            <w:ins w:id="10559"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Startdatum</w:t>
              </w:r>
              <w:r w:rsidRPr="00F2006F">
                <w:rPr>
                  <w:rFonts w:ascii="Arial" w:hAnsi="Arial" w:cs="Arial"/>
                  <w:sz w:val="20"/>
                  <w:szCs w:val="20"/>
                  <w:lang w:val="en-AU"/>
                </w:rPr>
                <w:fldChar w:fldCharType="end"/>
              </w:r>
            </w:ins>
          </w:p>
        </w:tc>
      </w:tr>
      <w:tr w:rsidR="006B550F" w:rsidRPr="00F2006F" w14:paraId="5AE69E55" w14:textId="77777777" w:rsidTr="00211C3F">
        <w:trPr>
          <w:ins w:id="10560" w:author="Arjan" w:date="2013-02-07T23:33:00Z"/>
        </w:trPr>
        <w:tc>
          <w:tcPr>
            <w:tcW w:w="3690" w:type="dxa"/>
            <w:tcBorders>
              <w:top w:val="nil"/>
              <w:left w:val="nil"/>
              <w:bottom w:val="nil"/>
              <w:right w:val="nil"/>
            </w:tcBorders>
          </w:tcPr>
          <w:p w14:paraId="05918BB2" w14:textId="77777777" w:rsidR="006B550F" w:rsidRPr="00F2006F" w:rsidRDefault="006B550F" w:rsidP="00211C3F">
            <w:pPr>
              <w:autoSpaceDE w:val="0"/>
              <w:autoSpaceDN w:val="0"/>
              <w:adjustRightInd w:val="0"/>
              <w:spacing w:after="0" w:line="240" w:lineRule="auto"/>
              <w:rPr>
                <w:ins w:id="1056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3BA8EF06" w14:textId="77777777" w:rsidR="006B550F" w:rsidRPr="00F2006F" w:rsidRDefault="006B550F" w:rsidP="00211C3F">
            <w:pPr>
              <w:autoSpaceDE w:val="0"/>
              <w:autoSpaceDN w:val="0"/>
              <w:adjustRightInd w:val="0"/>
              <w:spacing w:after="0" w:line="240" w:lineRule="auto"/>
              <w:rPr>
                <w:ins w:id="10562" w:author="Arjan" w:date="2013-02-07T23:33:00Z"/>
                <w:rFonts w:ascii="Arial" w:eastAsia="Times New Roman" w:hAnsi="Arial" w:cs="Arial"/>
                <w:b/>
                <w:bCs/>
                <w:color w:val="000000"/>
                <w:sz w:val="20"/>
                <w:szCs w:val="20"/>
              </w:rPr>
            </w:pPr>
          </w:p>
        </w:tc>
      </w:tr>
      <w:tr w:rsidR="006B550F" w:rsidRPr="00F2006F" w14:paraId="1AAC5151" w14:textId="77777777" w:rsidTr="00211C3F">
        <w:trPr>
          <w:ins w:id="10563" w:author="Arjan" w:date="2013-02-07T23:33:00Z"/>
        </w:trPr>
        <w:tc>
          <w:tcPr>
            <w:tcW w:w="3690" w:type="dxa"/>
            <w:tcBorders>
              <w:top w:val="nil"/>
              <w:left w:val="nil"/>
              <w:bottom w:val="nil"/>
              <w:right w:val="nil"/>
            </w:tcBorders>
          </w:tcPr>
          <w:p w14:paraId="5C5504F5" w14:textId="77777777" w:rsidR="006B550F" w:rsidRPr="00F2006F" w:rsidRDefault="006B550F" w:rsidP="00211C3F">
            <w:pPr>
              <w:autoSpaceDE w:val="0"/>
              <w:autoSpaceDN w:val="0"/>
              <w:adjustRightInd w:val="0"/>
              <w:spacing w:after="0" w:line="240" w:lineRule="auto"/>
              <w:rPr>
                <w:ins w:id="10564" w:author="Arjan" w:date="2013-02-07T23:33:00Z"/>
                <w:rFonts w:ascii="Arial" w:eastAsia="Times New Roman" w:hAnsi="Arial" w:cs="Arial"/>
                <w:color w:val="000000"/>
                <w:sz w:val="20"/>
                <w:szCs w:val="20"/>
              </w:rPr>
            </w:pPr>
            <w:ins w:id="10565"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14:paraId="44AC224A" w14:textId="77777777" w:rsidR="006B550F" w:rsidRPr="00F2006F" w:rsidRDefault="006B550F" w:rsidP="00211C3F">
            <w:pPr>
              <w:autoSpaceDE w:val="0"/>
              <w:autoSpaceDN w:val="0"/>
              <w:adjustRightInd w:val="0"/>
              <w:spacing w:after="0" w:line="240" w:lineRule="auto"/>
              <w:rPr>
                <w:ins w:id="10566" w:author="Arjan" w:date="2013-02-07T23:33:00Z"/>
                <w:rFonts w:ascii="Arial" w:eastAsia="Times New Roman" w:hAnsi="Arial" w:cs="Arial"/>
                <w:color w:val="000000"/>
                <w:sz w:val="20"/>
                <w:szCs w:val="20"/>
              </w:rPr>
            </w:pPr>
            <w:ins w:id="10567" w:author="Arjan" w:date="2013-02-07T23:33:00Z">
              <w:r w:rsidRPr="00F2006F">
                <w:rPr>
                  <w:rFonts w:ascii="Arial" w:eastAsia="Times New Roman" w:hAnsi="Arial" w:cs="Arial"/>
                  <w:color w:val="000000"/>
                  <w:sz w:val="20"/>
                  <w:szCs w:val="20"/>
                </w:rPr>
                <w:t>KING</w:t>
              </w:r>
            </w:ins>
          </w:p>
        </w:tc>
      </w:tr>
      <w:tr w:rsidR="006B550F" w:rsidRPr="00F2006F" w14:paraId="5AA1CB0E" w14:textId="77777777" w:rsidTr="00211C3F">
        <w:trPr>
          <w:ins w:id="10568" w:author="Arjan" w:date="2013-02-07T23:33:00Z"/>
        </w:trPr>
        <w:tc>
          <w:tcPr>
            <w:tcW w:w="3690" w:type="dxa"/>
            <w:tcBorders>
              <w:top w:val="nil"/>
              <w:left w:val="nil"/>
              <w:bottom w:val="nil"/>
              <w:right w:val="nil"/>
            </w:tcBorders>
          </w:tcPr>
          <w:p w14:paraId="5FB8617F" w14:textId="77777777" w:rsidR="006B550F" w:rsidRPr="00F2006F" w:rsidRDefault="006B550F" w:rsidP="00211C3F">
            <w:pPr>
              <w:autoSpaceDE w:val="0"/>
              <w:autoSpaceDN w:val="0"/>
              <w:adjustRightInd w:val="0"/>
              <w:spacing w:after="0" w:line="240" w:lineRule="auto"/>
              <w:rPr>
                <w:ins w:id="1056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3F813382" w14:textId="77777777" w:rsidR="006B550F" w:rsidRPr="00F2006F" w:rsidRDefault="006B550F" w:rsidP="00211C3F">
            <w:pPr>
              <w:autoSpaceDE w:val="0"/>
              <w:autoSpaceDN w:val="0"/>
              <w:adjustRightInd w:val="0"/>
              <w:spacing w:after="0" w:line="240" w:lineRule="auto"/>
              <w:rPr>
                <w:ins w:id="10570" w:author="Arjan" w:date="2013-02-07T23:33:00Z"/>
                <w:rFonts w:ascii="Arial" w:eastAsia="Times New Roman" w:hAnsi="Arial" w:cs="Arial"/>
                <w:b/>
                <w:bCs/>
                <w:color w:val="000000"/>
                <w:sz w:val="20"/>
                <w:szCs w:val="20"/>
              </w:rPr>
            </w:pPr>
          </w:p>
        </w:tc>
      </w:tr>
      <w:tr w:rsidR="006B550F" w:rsidRPr="00F2006F" w14:paraId="509BB1E7" w14:textId="77777777" w:rsidTr="00211C3F">
        <w:trPr>
          <w:ins w:id="10571" w:author="Arjan" w:date="2013-02-07T23:33:00Z"/>
        </w:trPr>
        <w:tc>
          <w:tcPr>
            <w:tcW w:w="3690" w:type="dxa"/>
            <w:tcBorders>
              <w:top w:val="nil"/>
              <w:left w:val="nil"/>
              <w:bottom w:val="nil"/>
              <w:right w:val="nil"/>
            </w:tcBorders>
          </w:tcPr>
          <w:p w14:paraId="0BF7C735" w14:textId="77777777" w:rsidR="006B550F" w:rsidRPr="00F2006F" w:rsidRDefault="006B550F" w:rsidP="00211C3F">
            <w:pPr>
              <w:autoSpaceDE w:val="0"/>
              <w:autoSpaceDN w:val="0"/>
              <w:adjustRightInd w:val="0"/>
              <w:spacing w:after="0" w:line="240" w:lineRule="auto"/>
              <w:rPr>
                <w:ins w:id="10572" w:author="Arjan" w:date="2013-02-07T23:33:00Z"/>
                <w:rFonts w:ascii="Arial" w:eastAsia="Times New Roman" w:hAnsi="Arial" w:cs="Arial"/>
                <w:color w:val="000000"/>
                <w:sz w:val="20"/>
                <w:szCs w:val="20"/>
              </w:rPr>
            </w:pPr>
            <w:ins w:id="10573"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14:paraId="3BA1FE0B" w14:textId="77777777" w:rsidR="006B550F" w:rsidRPr="00F2006F" w:rsidRDefault="006B550F" w:rsidP="00211C3F">
            <w:pPr>
              <w:autoSpaceDE w:val="0"/>
              <w:autoSpaceDN w:val="0"/>
              <w:adjustRightInd w:val="0"/>
              <w:spacing w:after="0" w:line="240" w:lineRule="auto"/>
              <w:rPr>
                <w:ins w:id="10574" w:author="Arjan" w:date="2013-02-07T23:33:00Z"/>
                <w:rFonts w:ascii="Arial" w:eastAsia="Times New Roman" w:hAnsi="Arial" w:cs="Arial"/>
                <w:color w:val="000000"/>
                <w:sz w:val="20"/>
                <w:szCs w:val="20"/>
              </w:rPr>
            </w:pPr>
          </w:p>
        </w:tc>
      </w:tr>
      <w:tr w:rsidR="006B550F" w:rsidRPr="00F2006F" w14:paraId="45DDF2D8" w14:textId="77777777" w:rsidTr="00211C3F">
        <w:trPr>
          <w:ins w:id="10575" w:author="Arjan" w:date="2013-02-07T23:33:00Z"/>
        </w:trPr>
        <w:tc>
          <w:tcPr>
            <w:tcW w:w="3690" w:type="dxa"/>
            <w:tcBorders>
              <w:top w:val="nil"/>
              <w:left w:val="nil"/>
              <w:bottom w:val="nil"/>
              <w:right w:val="nil"/>
            </w:tcBorders>
          </w:tcPr>
          <w:p w14:paraId="0004D6D2" w14:textId="77777777" w:rsidR="006B550F" w:rsidRPr="00F2006F" w:rsidRDefault="006B550F" w:rsidP="00211C3F">
            <w:pPr>
              <w:autoSpaceDE w:val="0"/>
              <w:autoSpaceDN w:val="0"/>
              <w:adjustRightInd w:val="0"/>
              <w:spacing w:after="0" w:line="240" w:lineRule="auto"/>
              <w:rPr>
                <w:ins w:id="1057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54B1D8FB" w14:textId="77777777" w:rsidR="006B550F" w:rsidRPr="00F2006F" w:rsidRDefault="006B550F" w:rsidP="00211C3F">
            <w:pPr>
              <w:autoSpaceDE w:val="0"/>
              <w:autoSpaceDN w:val="0"/>
              <w:adjustRightInd w:val="0"/>
              <w:spacing w:after="0" w:line="240" w:lineRule="auto"/>
              <w:rPr>
                <w:ins w:id="10577" w:author="Arjan" w:date="2013-02-07T23:33:00Z"/>
                <w:rFonts w:ascii="Arial" w:eastAsia="Times New Roman" w:hAnsi="Arial" w:cs="Arial"/>
                <w:b/>
                <w:bCs/>
                <w:color w:val="000000"/>
                <w:sz w:val="20"/>
                <w:szCs w:val="20"/>
              </w:rPr>
            </w:pPr>
          </w:p>
        </w:tc>
      </w:tr>
      <w:tr w:rsidR="006B550F" w:rsidRPr="00F2006F" w14:paraId="394816E8" w14:textId="77777777" w:rsidTr="00211C3F">
        <w:trPr>
          <w:trHeight w:val="335"/>
          <w:ins w:id="10578" w:author="Arjan" w:date="2013-02-07T23:33:00Z"/>
        </w:trPr>
        <w:tc>
          <w:tcPr>
            <w:tcW w:w="3690" w:type="dxa"/>
            <w:tcBorders>
              <w:top w:val="nil"/>
              <w:left w:val="nil"/>
              <w:bottom w:val="nil"/>
              <w:right w:val="nil"/>
            </w:tcBorders>
          </w:tcPr>
          <w:p w14:paraId="6EBA321D" w14:textId="77777777" w:rsidR="006B550F" w:rsidRPr="00F2006F" w:rsidRDefault="006B550F" w:rsidP="00211C3F">
            <w:pPr>
              <w:autoSpaceDE w:val="0"/>
              <w:autoSpaceDN w:val="0"/>
              <w:adjustRightInd w:val="0"/>
              <w:spacing w:after="0" w:line="240" w:lineRule="auto"/>
              <w:rPr>
                <w:ins w:id="10579" w:author="Arjan" w:date="2013-02-07T23:33:00Z"/>
                <w:rFonts w:ascii="Arial" w:eastAsia="Times New Roman" w:hAnsi="Arial" w:cs="Arial"/>
                <w:color w:val="000000"/>
                <w:sz w:val="20"/>
                <w:szCs w:val="20"/>
              </w:rPr>
            </w:pPr>
            <w:ins w:id="10580" w:author="Arjan" w:date="2013-02-07T23:33:00Z">
              <w:r w:rsidRPr="00F2006F">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14:paraId="78218715" w14:textId="77777777" w:rsidR="006B550F" w:rsidRPr="00F2006F" w:rsidRDefault="00DA5D93" w:rsidP="00211C3F">
            <w:pPr>
              <w:autoSpaceDE w:val="0"/>
              <w:autoSpaceDN w:val="0"/>
              <w:adjustRightInd w:val="0"/>
              <w:spacing w:after="0" w:line="240" w:lineRule="auto"/>
              <w:rPr>
                <w:ins w:id="10581" w:author="Arjan" w:date="2013-02-07T23:33:00Z"/>
                <w:rFonts w:ascii="Arial" w:eastAsia="Times New Roman" w:hAnsi="Arial" w:cs="Arial"/>
                <w:color w:val="000000"/>
                <w:sz w:val="20"/>
                <w:szCs w:val="20"/>
              </w:rPr>
            </w:pPr>
            <w:ins w:id="10582"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startdatum</w:t>
              </w:r>
              <w:r w:rsidRPr="00F2006F">
                <w:rPr>
                  <w:rFonts w:ascii="Arial" w:hAnsi="Arial" w:cs="Arial"/>
                  <w:sz w:val="20"/>
                  <w:szCs w:val="20"/>
                  <w:lang w:val="en-AU"/>
                </w:rPr>
                <w:fldChar w:fldCharType="end"/>
              </w:r>
            </w:ins>
          </w:p>
        </w:tc>
      </w:tr>
      <w:tr w:rsidR="006B550F" w:rsidRPr="00F2006F" w14:paraId="0F6D9B7F" w14:textId="77777777" w:rsidTr="00211C3F">
        <w:trPr>
          <w:trHeight w:val="215"/>
          <w:ins w:id="10583" w:author="Arjan" w:date="2013-02-07T23:33:00Z"/>
        </w:trPr>
        <w:tc>
          <w:tcPr>
            <w:tcW w:w="3690" w:type="dxa"/>
            <w:tcBorders>
              <w:top w:val="nil"/>
              <w:left w:val="nil"/>
              <w:bottom w:val="nil"/>
              <w:right w:val="nil"/>
            </w:tcBorders>
          </w:tcPr>
          <w:p w14:paraId="1DA399E0" w14:textId="77777777" w:rsidR="006B550F" w:rsidRPr="00F2006F" w:rsidRDefault="006B550F" w:rsidP="00211C3F">
            <w:pPr>
              <w:autoSpaceDE w:val="0"/>
              <w:autoSpaceDN w:val="0"/>
              <w:adjustRightInd w:val="0"/>
              <w:spacing w:after="0" w:line="240" w:lineRule="auto"/>
              <w:rPr>
                <w:ins w:id="1058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2852E6D1" w14:textId="77777777" w:rsidR="006B550F" w:rsidRPr="00F2006F" w:rsidRDefault="006B550F" w:rsidP="00211C3F">
            <w:pPr>
              <w:autoSpaceDE w:val="0"/>
              <w:autoSpaceDN w:val="0"/>
              <w:adjustRightInd w:val="0"/>
              <w:spacing w:after="0" w:line="240" w:lineRule="auto"/>
              <w:rPr>
                <w:ins w:id="10585" w:author="Arjan" w:date="2013-02-07T23:33:00Z"/>
                <w:rFonts w:ascii="Arial" w:eastAsia="Times New Roman" w:hAnsi="Arial" w:cs="Arial"/>
                <w:b/>
                <w:bCs/>
                <w:color w:val="000000"/>
                <w:sz w:val="20"/>
                <w:szCs w:val="20"/>
              </w:rPr>
            </w:pPr>
          </w:p>
        </w:tc>
      </w:tr>
      <w:tr w:rsidR="006B550F" w:rsidRPr="00CB22FF" w14:paraId="74906A95" w14:textId="77777777" w:rsidTr="00211C3F">
        <w:trPr>
          <w:trHeight w:val="215"/>
          <w:ins w:id="10586" w:author="Arjan" w:date="2013-02-07T23:33:00Z"/>
        </w:trPr>
        <w:tc>
          <w:tcPr>
            <w:tcW w:w="3690" w:type="dxa"/>
            <w:tcBorders>
              <w:top w:val="nil"/>
              <w:left w:val="nil"/>
              <w:bottom w:val="nil"/>
              <w:right w:val="nil"/>
            </w:tcBorders>
          </w:tcPr>
          <w:p w14:paraId="7AF31A1F" w14:textId="77777777" w:rsidR="006B550F" w:rsidRPr="00F2006F" w:rsidRDefault="006B550F" w:rsidP="00211C3F">
            <w:pPr>
              <w:autoSpaceDE w:val="0"/>
              <w:autoSpaceDN w:val="0"/>
              <w:adjustRightInd w:val="0"/>
              <w:spacing w:after="0" w:line="240" w:lineRule="auto"/>
              <w:rPr>
                <w:ins w:id="10587" w:author="Arjan" w:date="2013-02-07T23:33:00Z"/>
                <w:rFonts w:ascii="Arial" w:eastAsia="Times New Roman" w:hAnsi="Arial" w:cs="Arial"/>
                <w:color w:val="000000"/>
                <w:sz w:val="20"/>
                <w:szCs w:val="20"/>
              </w:rPr>
            </w:pPr>
            <w:ins w:id="10588"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14:paraId="5B3DFFEF" w14:textId="77777777" w:rsidR="006B550F" w:rsidRPr="00DD0F4F" w:rsidRDefault="00DA5D93" w:rsidP="00211C3F">
            <w:pPr>
              <w:autoSpaceDE w:val="0"/>
              <w:autoSpaceDN w:val="0"/>
              <w:adjustRightInd w:val="0"/>
              <w:spacing w:after="0" w:line="240" w:lineRule="auto"/>
              <w:rPr>
                <w:ins w:id="10589" w:author="Arjan" w:date="2013-02-07T23:33:00Z"/>
                <w:rFonts w:ascii="Arial" w:eastAsia="Times New Roman" w:hAnsi="Arial" w:cs="Arial"/>
                <w:color w:val="000000"/>
                <w:sz w:val="20"/>
                <w:szCs w:val="20"/>
                <w:lang w:val="nl-NL"/>
              </w:rPr>
            </w:pPr>
            <w:ins w:id="10590"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end"/>
              </w:r>
              <w:r w:rsidR="006B550F" w:rsidRPr="00DD0F4F">
                <w:rPr>
                  <w:rFonts w:ascii="Arial" w:eastAsia="Times New Roman" w:hAnsi="Arial" w:cs="Arial"/>
                  <w:color w:val="610E6A"/>
                  <w:sz w:val="20"/>
                  <w:szCs w:val="20"/>
                  <w:lang w:val="nl-NL"/>
                </w:rPr>
                <w:t>De datum waarop met de uitvoering van de gerelateerde zaak is gestart</w:t>
              </w:r>
            </w:ins>
          </w:p>
        </w:tc>
      </w:tr>
      <w:tr w:rsidR="006B550F" w:rsidRPr="00CB22FF" w14:paraId="4DDA7E30" w14:textId="77777777" w:rsidTr="00211C3F">
        <w:trPr>
          <w:trHeight w:val="230"/>
          <w:ins w:id="10591" w:author="Arjan" w:date="2013-02-07T23:33:00Z"/>
        </w:trPr>
        <w:tc>
          <w:tcPr>
            <w:tcW w:w="3690" w:type="dxa"/>
            <w:tcBorders>
              <w:top w:val="nil"/>
              <w:left w:val="nil"/>
              <w:bottom w:val="nil"/>
              <w:right w:val="nil"/>
            </w:tcBorders>
          </w:tcPr>
          <w:p w14:paraId="6355D282" w14:textId="77777777" w:rsidR="006B550F" w:rsidRPr="00DD0F4F" w:rsidRDefault="006B550F" w:rsidP="00211C3F">
            <w:pPr>
              <w:autoSpaceDE w:val="0"/>
              <w:autoSpaceDN w:val="0"/>
              <w:adjustRightInd w:val="0"/>
              <w:spacing w:after="0" w:line="240" w:lineRule="auto"/>
              <w:rPr>
                <w:ins w:id="10592"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6E79B325" w14:textId="77777777" w:rsidR="006B550F" w:rsidRPr="00DD0F4F" w:rsidRDefault="006B550F" w:rsidP="00211C3F">
            <w:pPr>
              <w:autoSpaceDE w:val="0"/>
              <w:autoSpaceDN w:val="0"/>
              <w:adjustRightInd w:val="0"/>
              <w:spacing w:after="0" w:line="240" w:lineRule="auto"/>
              <w:rPr>
                <w:ins w:id="10593" w:author="Arjan" w:date="2013-02-07T23:33:00Z"/>
                <w:rFonts w:ascii="Arial" w:eastAsia="Times New Roman" w:hAnsi="Arial" w:cs="Arial"/>
                <w:b/>
                <w:bCs/>
                <w:color w:val="000000"/>
                <w:sz w:val="20"/>
                <w:szCs w:val="20"/>
                <w:lang w:val="nl-NL"/>
              </w:rPr>
            </w:pPr>
          </w:p>
        </w:tc>
      </w:tr>
      <w:tr w:rsidR="006B550F" w:rsidRPr="00F2006F" w14:paraId="102D4D41" w14:textId="77777777" w:rsidTr="00211C3F">
        <w:trPr>
          <w:trHeight w:val="230"/>
          <w:ins w:id="10594" w:author="Arjan" w:date="2013-02-07T23:33:00Z"/>
        </w:trPr>
        <w:tc>
          <w:tcPr>
            <w:tcW w:w="3690" w:type="dxa"/>
            <w:tcBorders>
              <w:top w:val="nil"/>
              <w:left w:val="nil"/>
              <w:bottom w:val="nil"/>
              <w:right w:val="nil"/>
            </w:tcBorders>
          </w:tcPr>
          <w:p w14:paraId="5227D911" w14:textId="77777777" w:rsidR="006B550F" w:rsidRPr="00F2006F" w:rsidRDefault="006B550F" w:rsidP="00211C3F">
            <w:pPr>
              <w:autoSpaceDE w:val="0"/>
              <w:autoSpaceDN w:val="0"/>
              <w:adjustRightInd w:val="0"/>
              <w:spacing w:after="0" w:line="240" w:lineRule="auto"/>
              <w:rPr>
                <w:ins w:id="10595" w:author="Arjan" w:date="2013-02-07T23:33:00Z"/>
                <w:rFonts w:ascii="Arial" w:eastAsia="Times New Roman" w:hAnsi="Arial" w:cs="Arial"/>
                <w:color w:val="000000"/>
                <w:sz w:val="20"/>
                <w:szCs w:val="20"/>
              </w:rPr>
            </w:pPr>
            <w:ins w:id="10596"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14:paraId="5DBF5503" w14:textId="77777777" w:rsidR="006B550F" w:rsidRPr="00F2006F" w:rsidRDefault="006B550F" w:rsidP="00211C3F">
            <w:pPr>
              <w:autoSpaceDE w:val="0"/>
              <w:autoSpaceDN w:val="0"/>
              <w:adjustRightInd w:val="0"/>
              <w:spacing w:after="0" w:line="240" w:lineRule="auto"/>
              <w:rPr>
                <w:ins w:id="10597" w:author="Arjan" w:date="2013-02-07T23:33:00Z"/>
                <w:rFonts w:ascii="Arial" w:eastAsia="Times New Roman" w:hAnsi="Arial" w:cs="Arial"/>
                <w:color w:val="000000"/>
                <w:sz w:val="20"/>
                <w:szCs w:val="20"/>
              </w:rPr>
            </w:pPr>
            <w:ins w:id="10598" w:author="Arjan" w:date="2013-02-07T23:33:00Z">
              <w:r w:rsidRPr="00F2006F">
                <w:rPr>
                  <w:rFonts w:ascii="Arial" w:eastAsia="Times New Roman" w:hAnsi="Arial" w:cs="Arial"/>
                  <w:color w:val="000000"/>
                  <w:sz w:val="20"/>
                  <w:szCs w:val="20"/>
                </w:rPr>
                <w:t>KING</w:t>
              </w:r>
            </w:ins>
          </w:p>
        </w:tc>
      </w:tr>
      <w:tr w:rsidR="006B550F" w:rsidRPr="00F2006F" w14:paraId="58B60601" w14:textId="77777777" w:rsidTr="00211C3F">
        <w:trPr>
          <w:ins w:id="10599" w:author="Arjan" w:date="2013-02-07T23:33:00Z"/>
        </w:trPr>
        <w:tc>
          <w:tcPr>
            <w:tcW w:w="3690" w:type="dxa"/>
            <w:tcBorders>
              <w:top w:val="nil"/>
              <w:left w:val="nil"/>
              <w:bottom w:val="nil"/>
              <w:right w:val="nil"/>
            </w:tcBorders>
          </w:tcPr>
          <w:p w14:paraId="34F95F13" w14:textId="77777777" w:rsidR="006B550F" w:rsidRPr="00F2006F" w:rsidRDefault="006B550F" w:rsidP="00211C3F">
            <w:pPr>
              <w:autoSpaceDE w:val="0"/>
              <w:autoSpaceDN w:val="0"/>
              <w:adjustRightInd w:val="0"/>
              <w:spacing w:after="0" w:line="240" w:lineRule="auto"/>
              <w:rPr>
                <w:ins w:id="1060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5DC13909" w14:textId="77777777" w:rsidR="006B550F" w:rsidRPr="00F2006F" w:rsidRDefault="006B550F" w:rsidP="00211C3F">
            <w:pPr>
              <w:autoSpaceDE w:val="0"/>
              <w:autoSpaceDN w:val="0"/>
              <w:adjustRightInd w:val="0"/>
              <w:spacing w:after="0" w:line="240" w:lineRule="auto"/>
              <w:rPr>
                <w:ins w:id="10601" w:author="Arjan" w:date="2013-02-07T23:33:00Z"/>
                <w:rFonts w:ascii="Arial" w:eastAsia="Times New Roman" w:hAnsi="Arial" w:cs="Arial"/>
                <w:b/>
                <w:bCs/>
                <w:color w:val="000000"/>
                <w:sz w:val="20"/>
                <w:szCs w:val="20"/>
              </w:rPr>
            </w:pPr>
          </w:p>
        </w:tc>
      </w:tr>
      <w:tr w:rsidR="006B550F" w:rsidRPr="00F2006F" w14:paraId="7215A50C" w14:textId="77777777" w:rsidTr="00211C3F">
        <w:trPr>
          <w:ins w:id="10602" w:author="Arjan" w:date="2013-02-07T23:33:00Z"/>
        </w:trPr>
        <w:tc>
          <w:tcPr>
            <w:tcW w:w="3690" w:type="dxa"/>
            <w:tcBorders>
              <w:top w:val="nil"/>
              <w:left w:val="nil"/>
              <w:bottom w:val="nil"/>
              <w:right w:val="nil"/>
            </w:tcBorders>
          </w:tcPr>
          <w:p w14:paraId="5A11383E" w14:textId="77777777" w:rsidR="006B550F" w:rsidRPr="00F2006F" w:rsidRDefault="006B550F" w:rsidP="00211C3F">
            <w:pPr>
              <w:autoSpaceDE w:val="0"/>
              <w:autoSpaceDN w:val="0"/>
              <w:adjustRightInd w:val="0"/>
              <w:spacing w:after="0" w:line="240" w:lineRule="auto"/>
              <w:rPr>
                <w:ins w:id="10603" w:author="Arjan" w:date="2013-02-07T23:33:00Z"/>
                <w:rFonts w:ascii="Arial" w:eastAsia="Times New Roman" w:hAnsi="Arial" w:cs="Arial"/>
                <w:color w:val="000000"/>
                <w:sz w:val="20"/>
                <w:szCs w:val="20"/>
              </w:rPr>
            </w:pPr>
            <w:ins w:id="10604"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14:paraId="61A7813B" w14:textId="77777777" w:rsidR="006B550F" w:rsidRPr="00F2006F" w:rsidRDefault="006B550F" w:rsidP="00211C3F">
            <w:pPr>
              <w:autoSpaceDE w:val="0"/>
              <w:autoSpaceDN w:val="0"/>
              <w:adjustRightInd w:val="0"/>
              <w:spacing w:after="0" w:line="240" w:lineRule="auto"/>
              <w:rPr>
                <w:ins w:id="10605" w:author="Arjan" w:date="2013-02-07T23:33:00Z"/>
                <w:rFonts w:ascii="Arial" w:eastAsia="Times New Roman" w:hAnsi="Arial" w:cs="Arial"/>
                <w:color w:val="000000"/>
                <w:sz w:val="20"/>
                <w:szCs w:val="20"/>
              </w:rPr>
            </w:pPr>
            <w:ins w:id="10606" w:author="Arjan" w:date="2013-02-07T23:33:00Z">
              <w:r w:rsidRPr="00F2006F">
                <w:rPr>
                  <w:rFonts w:ascii="Arial" w:eastAsia="Times New Roman" w:hAnsi="Arial" w:cs="Arial"/>
                  <w:color w:val="000000"/>
                  <w:sz w:val="20"/>
                  <w:szCs w:val="20"/>
                </w:rPr>
                <w:t>1 januari 2013</w:t>
              </w:r>
            </w:ins>
          </w:p>
        </w:tc>
      </w:tr>
      <w:tr w:rsidR="006B550F" w:rsidRPr="00F2006F" w14:paraId="5E16B059" w14:textId="77777777" w:rsidTr="00211C3F">
        <w:trPr>
          <w:ins w:id="10607" w:author="Arjan" w:date="2013-02-07T23:33:00Z"/>
        </w:trPr>
        <w:tc>
          <w:tcPr>
            <w:tcW w:w="3690" w:type="dxa"/>
            <w:tcBorders>
              <w:top w:val="nil"/>
              <w:left w:val="nil"/>
              <w:bottom w:val="nil"/>
              <w:right w:val="nil"/>
            </w:tcBorders>
          </w:tcPr>
          <w:p w14:paraId="4369BDC9" w14:textId="77777777" w:rsidR="006B550F" w:rsidRPr="00F2006F" w:rsidRDefault="006B550F" w:rsidP="00211C3F">
            <w:pPr>
              <w:autoSpaceDE w:val="0"/>
              <w:autoSpaceDN w:val="0"/>
              <w:adjustRightInd w:val="0"/>
              <w:spacing w:after="0" w:line="240" w:lineRule="auto"/>
              <w:rPr>
                <w:ins w:id="1060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4AA2AEBF" w14:textId="77777777" w:rsidR="006B550F" w:rsidRPr="00F2006F" w:rsidRDefault="006B550F" w:rsidP="00211C3F">
            <w:pPr>
              <w:autoSpaceDE w:val="0"/>
              <w:autoSpaceDN w:val="0"/>
              <w:adjustRightInd w:val="0"/>
              <w:spacing w:after="0" w:line="240" w:lineRule="auto"/>
              <w:rPr>
                <w:ins w:id="10609" w:author="Arjan" w:date="2013-02-07T23:33:00Z"/>
                <w:rFonts w:ascii="Arial" w:eastAsia="Times New Roman" w:hAnsi="Arial" w:cs="Arial"/>
                <w:b/>
                <w:bCs/>
                <w:color w:val="000000"/>
                <w:sz w:val="20"/>
                <w:szCs w:val="20"/>
              </w:rPr>
            </w:pPr>
          </w:p>
        </w:tc>
      </w:tr>
      <w:tr w:rsidR="006B550F" w:rsidRPr="00F2006F" w14:paraId="3BCAAAC6" w14:textId="77777777" w:rsidTr="00211C3F">
        <w:trPr>
          <w:ins w:id="10610" w:author="Arjan" w:date="2013-02-07T23:33:00Z"/>
        </w:trPr>
        <w:tc>
          <w:tcPr>
            <w:tcW w:w="3690" w:type="dxa"/>
            <w:tcBorders>
              <w:top w:val="nil"/>
              <w:left w:val="nil"/>
              <w:bottom w:val="nil"/>
              <w:right w:val="nil"/>
            </w:tcBorders>
          </w:tcPr>
          <w:p w14:paraId="277833CE" w14:textId="77777777" w:rsidR="006B550F" w:rsidRPr="00F2006F" w:rsidRDefault="006B550F" w:rsidP="00211C3F">
            <w:pPr>
              <w:autoSpaceDE w:val="0"/>
              <w:autoSpaceDN w:val="0"/>
              <w:adjustRightInd w:val="0"/>
              <w:spacing w:after="0" w:line="240" w:lineRule="auto"/>
              <w:rPr>
                <w:ins w:id="10611" w:author="Arjan" w:date="2013-02-07T23:33:00Z"/>
                <w:rFonts w:ascii="Arial" w:eastAsia="Times New Roman" w:hAnsi="Arial" w:cs="Arial"/>
                <w:color w:val="000000"/>
                <w:sz w:val="20"/>
                <w:szCs w:val="20"/>
              </w:rPr>
            </w:pPr>
            <w:ins w:id="10612"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14:paraId="496827C6" w14:textId="77777777" w:rsidR="006B550F" w:rsidRPr="00F2006F" w:rsidRDefault="006B550F" w:rsidP="00211C3F">
            <w:pPr>
              <w:autoSpaceDE w:val="0"/>
              <w:autoSpaceDN w:val="0"/>
              <w:adjustRightInd w:val="0"/>
              <w:spacing w:after="0" w:line="240" w:lineRule="auto"/>
              <w:rPr>
                <w:ins w:id="10613" w:author="Arjan" w:date="2013-02-07T23:33:00Z"/>
                <w:rFonts w:ascii="Arial" w:eastAsia="Times New Roman" w:hAnsi="Arial" w:cs="Arial"/>
                <w:color w:val="000000"/>
                <w:sz w:val="20"/>
                <w:szCs w:val="20"/>
              </w:rPr>
            </w:pPr>
          </w:p>
        </w:tc>
      </w:tr>
      <w:tr w:rsidR="006B550F" w:rsidRPr="00F2006F" w14:paraId="41C2873A" w14:textId="77777777" w:rsidTr="00211C3F">
        <w:trPr>
          <w:ins w:id="10614" w:author="Arjan" w:date="2013-02-07T23:33:00Z"/>
        </w:trPr>
        <w:tc>
          <w:tcPr>
            <w:tcW w:w="3690" w:type="dxa"/>
            <w:tcBorders>
              <w:top w:val="nil"/>
              <w:left w:val="nil"/>
              <w:bottom w:val="nil"/>
              <w:right w:val="nil"/>
            </w:tcBorders>
          </w:tcPr>
          <w:p w14:paraId="69065195" w14:textId="77777777" w:rsidR="006B550F" w:rsidRPr="00F2006F" w:rsidRDefault="006B550F" w:rsidP="00211C3F">
            <w:pPr>
              <w:autoSpaceDE w:val="0"/>
              <w:autoSpaceDN w:val="0"/>
              <w:adjustRightInd w:val="0"/>
              <w:spacing w:after="0" w:line="240" w:lineRule="auto"/>
              <w:rPr>
                <w:ins w:id="1061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3274B14C" w14:textId="77777777" w:rsidR="006B550F" w:rsidRPr="00F2006F" w:rsidRDefault="006B550F" w:rsidP="00211C3F">
            <w:pPr>
              <w:autoSpaceDE w:val="0"/>
              <w:autoSpaceDN w:val="0"/>
              <w:adjustRightInd w:val="0"/>
              <w:spacing w:after="0" w:line="240" w:lineRule="auto"/>
              <w:rPr>
                <w:ins w:id="10616" w:author="Arjan" w:date="2013-02-07T23:33:00Z"/>
                <w:rFonts w:ascii="Arial" w:eastAsia="Times New Roman" w:hAnsi="Arial" w:cs="Arial"/>
                <w:b/>
                <w:bCs/>
                <w:color w:val="000000"/>
                <w:sz w:val="20"/>
                <w:szCs w:val="20"/>
              </w:rPr>
            </w:pPr>
          </w:p>
        </w:tc>
      </w:tr>
      <w:tr w:rsidR="006B550F" w:rsidRPr="00F2006F" w14:paraId="0E1B4F21" w14:textId="77777777" w:rsidTr="00211C3F">
        <w:trPr>
          <w:ins w:id="10617" w:author="Arjan" w:date="2013-02-07T23:33:00Z"/>
        </w:trPr>
        <w:tc>
          <w:tcPr>
            <w:tcW w:w="3690" w:type="dxa"/>
            <w:tcBorders>
              <w:top w:val="nil"/>
              <w:left w:val="nil"/>
              <w:bottom w:val="nil"/>
              <w:right w:val="nil"/>
            </w:tcBorders>
          </w:tcPr>
          <w:p w14:paraId="5ECA9502" w14:textId="77777777" w:rsidR="006B550F" w:rsidRPr="00F2006F" w:rsidRDefault="006B550F" w:rsidP="00211C3F">
            <w:pPr>
              <w:autoSpaceDE w:val="0"/>
              <w:autoSpaceDN w:val="0"/>
              <w:adjustRightInd w:val="0"/>
              <w:spacing w:after="0" w:line="240" w:lineRule="auto"/>
              <w:rPr>
                <w:ins w:id="10618" w:author="Arjan" w:date="2013-02-07T23:33:00Z"/>
                <w:rFonts w:ascii="Arial" w:eastAsia="Times New Roman" w:hAnsi="Arial" w:cs="Arial"/>
                <w:color w:val="000000"/>
                <w:sz w:val="20"/>
                <w:szCs w:val="20"/>
              </w:rPr>
            </w:pPr>
            <w:ins w:id="10619"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14:paraId="1CC35EDF" w14:textId="77777777" w:rsidR="006B550F" w:rsidRPr="00F2006F" w:rsidRDefault="00DA5D93" w:rsidP="00211C3F">
            <w:pPr>
              <w:autoSpaceDE w:val="0"/>
              <w:autoSpaceDN w:val="0"/>
              <w:adjustRightInd w:val="0"/>
              <w:spacing w:after="0" w:line="240" w:lineRule="auto"/>
              <w:rPr>
                <w:ins w:id="10620" w:author="Arjan" w:date="2013-02-07T23:33:00Z"/>
                <w:rFonts w:ascii="Arial" w:eastAsia="Times New Roman" w:hAnsi="Arial" w:cs="Arial"/>
                <w:color w:val="000000"/>
                <w:sz w:val="20"/>
                <w:szCs w:val="20"/>
              </w:rPr>
            </w:pPr>
            <w:ins w:id="10621"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(JJJJMMDD)</w:t>
              </w:r>
              <w:r w:rsidRPr="00F2006F">
                <w:rPr>
                  <w:rFonts w:ascii="Arial" w:hAnsi="Arial" w:cs="Arial"/>
                  <w:sz w:val="20"/>
                  <w:szCs w:val="20"/>
                  <w:lang w:val="en-AU"/>
                </w:rPr>
                <w:fldChar w:fldCharType="end"/>
              </w:r>
            </w:ins>
          </w:p>
        </w:tc>
      </w:tr>
      <w:tr w:rsidR="006B550F" w:rsidRPr="00F2006F" w14:paraId="0D92B6D6" w14:textId="77777777" w:rsidTr="00211C3F">
        <w:trPr>
          <w:trHeight w:val="230"/>
          <w:ins w:id="10622" w:author="Arjan" w:date="2013-02-07T23:33:00Z"/>
        </w:trPr>
        <w:tc>
          <w:tcPr>
            <w:tcW w:w="3690" w:type="dxa"/>
            <w:tcBorders>
              <w:top w:val="nil"/>
              <w:left w:val="nil"/>
              <w:bottom w:val="nil"/>
              <w:right w:val="nil"/>
            </w:tcBorders>
          </w:tcPr>
          <w:p w14:paraId="48B76EB8" w14:textId="77777777" w:rsidR="006B550F" w:rsidRPr="00F2006F" w:rsidRDefault="006B550F" w:rsidP="00211C3F">
            <w:pPr>
              <w:autoSpaceDE w:val="0"/>
              <w:autoSpaceDN w:val="0"/>
              <w:adjustRightInd w:val="0"/>
              <w:spacing w:after="0" w:line="240" w:lineRule="auto"/>
              <w:rPr>
                <w:ins w:id="1062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401F587E" w14:textId="77777777" w:rsidR="006B550F" w:rsidRPr="00F2006F" w:rsidRDefault="006B550F" w:rsidP="00211C3F">
            <w:pPr>
              <w:autoSpaceDE w:val="0"/>
              <w:autoSpaceDN w:val="0"/>
              <w:adjustRightInd w:val="0"/>
              <w:spacing w:after="0" w:line="240" w:lineRule="auto"/>
              <w:rPr>
                <w:ins w:id="10624" w:author="Arjan" w:date="2013-02-07T23:33:00Z"/>
                <w:rFonts w:ascii="Arial" w:eastAsia="Times New Roman" w:hAnsi="Arial" w:cs="Arial"/>
                <w:b/>
                <w:bCs/>
                <w:color w:val="000000"/>
                <w:sz w:val="20"/>
                <w:szCs w:val="20"/>
              </w:rPr>
            </w:pPr>
          </w:p>
        </w:tc>
      </w:tr>
      <w:tr w:rsidR="006B550F" w:rsidRPr="00CB22FF" w14:paraId="2A95DE63" w14:textId="77777777" w:rsidTr="00211C3F">
        <w:trPr>
          <w:trHeight w:val="230"/>
          <w:ins w:id="10625" w:author="Arjan" w:date="2013-02-07T23:33:00Z"/>
        </w:trPr>
        <w:tc>
          <w:tcPr>
            <w:tcW w:w="3690" w:type="dxa"/>
            <w:tcBorders>
              <w:top w:val="nil"/>
              <w:left w:val="nil"/>
              <w:bottom w:val="nil"/>
              <w:right w:val="nil"/>
            </w:tcBorders>
          </w:tcPr>
          <w:p w14:paraId="507CFA25" w14:textId="77777777" w:rsidR="006B550F" w:rsidRPr="00F2006F" w:rsidRDefault="006B550F" w:rsidP="00211C3F">
            <w:pPr>
              <w:autoSpaceDE w:val="0"/>
              <w:autoSpaceDN w:val="0"/>
              <w:adjustRightInd w:val="0"/>
              <w:spacing w:after="0" w:line="240" w:lineRule="auto"/>
              <w:rPr>
                <w:ins w:id="10626" w:author="Arjan" w:date="2013-02-07T23:33:00Z"/>
                <w:rFonts w:ascii="Arial" w:eastAsia="Times New Roman" w:hAnsi="Arial" w:cs="Arial"/>
                <w:color w:val="000000"/>
                <w:sz w:val="20"/>
                <w:szCs w:val="20"/>
              </w:rPr>
            </w:pPr>
            <w:ins w:id="10627" w:author="Arjan" w:date="2013-02-07T23:33:00Z">
              <w:r w:rsidRPr="00F2006F">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14:paraId="65954571" w14:textId="77777777" w:rsidR="006B550F" w:rsidRPr="00DD0F4F" w:rsidRDefault="006B550F" w:rsidP="00211C3F">
            <w:pPr>
              <w:autoSpaceDE w:val="0"/>
              <w:autoSpaceDN w:val="0"/>
              <w:adjustRightInd w:val="0"/>
              <w:spacing w:after="0" w:line="240" w:lineRule="auto"/>
              <w:rPr>
                <w:ins w:id="10628" w:author="Arjan" w:date="2013-02-07T23:33:00Z"/>
                <w:rFonts w:ascii="Arial" w:eastAsia="Times New Roman" w:hAnsi="Arial" w:cs="Arial"/>
                <w:color w:val="000000"/>
                <w:sz w:val="20"/>
                <w:szCs w:val="20"/>
                <w:lang w:val="nl-NL"/>
              </w:rPr>
            </w:pPr>
            <w:ins w:id="10629" w:author="Arjan" w:date="2013-02-07T23:33:00Z">
              <w:r w:rsidRPr="00DD0F4F">
                <w:rPr>
                  <w:rFonts w:ascii="Arial" w:eastAsia="Times New Roman" w:hAnsi="Arial" w:cs="Arial"/>
                  <w:color w:val="000000"/>
                  <w:sz w:val="20"/>
                  <w:szCs w:val="20"/>
                  <w:lang w:val="nl-NL"/>
                </w:rPr>
                <w:t>Alle geldige datums gelegen op, voor of na de huidige datum en tijd</w:t>
              </w:r>
            </w:ins>
          </w:p>
        </w:tc>
      </w:tr>
      <w:tr w:rsidR="006B550F" w:rsidRPr="00CB22FF" w14:paraId="4A236938" w14:textId="77777777" w:rsidTr="00211C3F">
        <w:trPr>
          <w:trHeight w:val="230"/>
          <w:ins w:id="10630" w:author="Arjan" w:date="2013-02-07T23:33:00Z"/>
        </w:trPr>
        <w:tc>
          <w:tcPr>
            <w:tcW w:w="3690" w:type="dxa"/>
            <w:tcBorders>
              <w:top w:val="nil"/>
              <w:left w:val="nil"/>
              <w:bottom w:val="nil"/>
              <w:right w:val="nil"/>
            </w:tcBorders>
          </w:tcPr>
          <w:p w14:paraId="528149BD" w14:textId="77777777" w:rsidR="006B550F" w:rsidRPr="00DD0F4F" w:rsidRDefault="006B550F" w:rsidP="00211C3F">
            <w:pPr>
              <w:autoSpaceDE w:val="0"/>
              <w:autoSpaceDN w:val="0"/>
              <w:adjustRightInd w:val="0"/>
              <w:spacing w:after="0" w:line="240" w:lineRule="auto"/>
              <w:rPr>
                <w:ins w:id="10631"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44F6C654" w14:textId="77777777" w:rsidR="006B550F" w:rsidRPr="00DD0F4F" w:rsidRDefault="006B550F" w:rsidP="00211C3F">
            <w:pPr>
              <w:autoSpaceDE w:val="0"/>
              <w:autoSpaceDN w:val="0"/>
              <w:adjustRightInd w:val="0"/>
              <w:spacing w:after="0" w:line="240" w:lineRule="auto"/>
              <w:rPr>
                <w:ins w:id="10632" w:author="Arjan" w:date="2013-02-07T23:33:00Z"/>
                <w:rFonts w:ascii="Arial" w:eastAsia="Times New Roman" w:hAnsi="Arial" w:cs="Arial"/>
                <w:b/>
                <w:bCs/>
                <w:color w:val="000000"/>
                <w:sz w:val="20"/>
                <w:szCs w:val="20"/>
                <w:lang w:val="nl-NL"/>
              </w:rPr>
            </w:pPr>
          </w:p>
        </w:tc>
      </w:tr>
      <w:tr w:rsidR="006B550F" w:rsidRPr="00F2006F" w14:paraId="51CF98C7" w14:textId="77777777" w:rsidTr="00211C3F">
        <w:trPr>
          <w:trHeight w:val="230"/>
          <w:ins w:id="10633" w:author="Arjan" w:date="2013-02-07T23:33:00Z"/>
        </w:trPr>
        <w:tc>
          <w:tcPr>
            <w:tcW w:w="3690" w:type="dxa"/>
            <w:tcBorders>
              <w:top w:val="nil"/>
              <w:left w:val="nil"/>
              <w:bottom w:val="nil"/>
              <w:right w:val="nil"/>
            </w:tcBorders>
          </w:tcPr>
          <w:p w14:paraId="4B8867FA" w14:textId="77777777" w:rsidR="006B550F" w:rsidRPr="00F2006F" w:rsidRDefault="006B550F" w:rsidP="00211C3F">
            <w:pPr>
              <w:autoSpaceDE w:val="0"/>
              <w:autoSpaceDN w:val="0"/>
              <w:adjustRightInd w:val="0"/>
              <w:spacing w:after="0" w:line="240" w:lineRule="auto"/>
              <w:rPr>
                <w:ins w:id="10634" w:author="Arjan" w:date="2013-02-07T23:33:00Z"/>
                <w:rFonts w:ascii="Arial" w:eastAsia="Times New Roman" w:hAnsi="Arial" w:cs="Arial"/>
                <w:b/>
                <w:bCs/>
                <w:color w:val="000000"/>
                <w:sz w:val="20"/>
                <w:szCs w:val="20"/>
              </w:rPr>
            </w:pPr>
            <w:ins w:id="10635" w:author="Arjan" w:date="2013-02-07T23:33:00Z">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14:paraId="4B09CB78" w14:textId="77777777" w:rsidR="006B550F" w:rsidRPr="00F2006F" w:rsidRDefault="006B550F" w:rsidP="00211C3F">
            <w:pPr>
              <w:autoSpaceDE w:val="0"/>
              <w:autoSpaceDN w:val="0"/>
              <w:adjustRightInd w:val="0"/>
              <w:spacing w:after="0" w:line="240" w:lineRule="auto"/>
              <w:rPr>
                <w:ins w:id="10636" w:author="Arjan" w:date="2013-02-07T23:33:00Z"/>
                <w:rFonts w:ascii="Arial" w:eastAsia="Times New Roman" w:hAnsi="Arial" w:cs="Arial"/>
                <w:color w:val="000000"/>
                <w:sz w:val="20"/>
                <w:szCs w:val="20"/>
              </w:rPr>
            </w:pPr>
            <w:ins w:id="10637" w:author="Arjan" w:date="2013-02-07T23:33:00Z">
              <w:r w:rsidRPr="00F2006F">
                <w:rPr>
                  <w:rFonts w:ascii="Arial" w:eastAsia="Times New Roman" w:hAnsi="Arial" w:cs="Arial"/>
                  <w:color w:val="000000"/>
                  <w:sz w:val="20"/>
                  <w:szCs w:val="20"/>
                </w:rPr>
                <w:t>Nee</w:t>
              </w:r>
            </w:ins>
          </w:p>
        </w:tc>
      </w:tr>
      <w:tr w:rsidR="006B550F" w:rsidRPr="00F2006F" w14:paraId="65F90587" w14:textId="77777777" w:rsidTr="00211C3F">
        <w:trPr>
          <w:trHeight w:val="275"/>
          <w:ins w:id="10638" w:author="Arjan" w:date="2013-02-07T23:33:00Z"/>
        </w:trPr>
        <w:tc>
          <w:tcPr>
            <w:tcW w:w="3690" w:type="dxa"/>
            <w:tcBorders>
              <w:top w:val="nil"/>
              <w:left w:val="nil"/>
              <w:bottom w:val="nil"/>
              <w:right w:val="nil"/>
            </w:tcBorders>
          </w:tcPr>
          <w:p w14:paraId="2424F07F" w14:textId="77777777" w:rsidR="006B550F" w:rsidRPr="00F2006F" w:rsidRDefault="006B550F" w:rsidP="00211C3F">
            <w:pPr>
              <w:autoSpaceDE w:val="0"/>
              <w:autoSpaceDN w:val="0"/>
              <w:adjustRightInd w:val="0"/>
              <w:spacing w:after="0" w:line="240" w:lineRule="auto"/>
              <w:rPr>
                <w:ins w:id="1063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382B08AF" w14:textId="77777777" w:rsidR="006B550F" w:rsidRPr="00F2006F" w:rsidRDefault="006B550F" w:rsidP="00211C3F">
            <w:pPr>
              <w:autoSpaceDE w:val="0"/>
              <w:autoSpaceDN w:val="0"/>
              <w:adjustRightInd w:val="0"/>
              <w:spacing w:after="0" w:line="240" w:lineRule="auto"/>
              <w:rPr>
                <w:ins w:id="10640" w:author="Arjan" w:date="2013-02-07T23:33:00Z"/>
                <w:rFonts w:ascii="Arial" w:eastAsia="Times New Roman" w:hAnsi="Arial" w:cs="Arial"/>
                <w:color w:val="000000"/>
                <w:sz w:val="20"/>
                <w:szCs w:val="20"/>
              </w:rPr>
            </w:pPr>
          </w:p>
        </w:tc>
      </w:tr>
      <w:tr w:rsidR="006B550F" w:rsidRPr="00F2006F" w14:paraId="4611400B" w14:textId="77777777" w:rsidTr="00211C3F">
        <w:trPr>
          <w:trHeight w:val="230"/>
          <w:ins w:id="10641" w:author="Arjan" w:date="2013-02-07T23:33:00Z"/>
        </w:trPr>
        <w:tc>
          <w:tcPr>
            <w:tcW w:w="3690" w:type="dxa"/>
            <w:tcBorders>
              <w:top w:val="nil"/>
              <w:left w:val="nil"/>
              <w:bottom w:val="nil"/>
              <w:right w:val="nil"/>
            </w:tcBorders>
          </w:tcPr>
          <w:p w14:paraId="1D55F1B9" w14:textId="77777777" w:rsidR="006B550F" w:rsidRPr="00F2006F" w:rsidRDefault="006B550F" w:rsidP="00211C3F">
            <w:pPr>
              <w:autoSpaceDE w:val="0"/>
              <w:autoSpaceDN w:val="0"/>
              <w:adjustRightInd w:val="0"/>
              <w:spacing w:after="0" w:line="240" w:lineRule="auto"/>
              <w:rPr>
                <w:ins w:id="10642" w:author="Arjan" w:date="2013-02-07T23:33:00Z"/>
                <w:rFonts w:ascii="Arial" w:eastAsia="Times New Roman" w:hAnsi="Arial" w:cs="Arial"/>
                <w:b/>
                <w:bCs/>
                <w:color w:val="000000"/>
                <w:sz w:val="20"/>
                <w:szCs w:val="20"/>
              </w:rPr>
            </w:pPr>
            <w:ins w:id="10643" w:author="Arjan" w:date="2013-02-07T23:33:00Z">
              <w:r w:rsidRPr="00F2006F">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14:paraId="05270C58" w14:textId="77777777" w:rsidR="006B550F" w:rsidRPr="00F2006F" w:rsidRDefault="006B550F" w:rsidP="00211C3F">
            <w:pPr>
              <w:autoSpaceDE w:val="0"/>
              <w:autoSpaceDN w:val="0"/>
              <w:adjustRightInd w:val="0"/>
              <w:spacing w:after="0" w:line="240" w:lineRule="auto"/>
              <w:rPr>
                <w:ins w:id="10644" w:author="Arjan" w:date="2013-02-07T23:33:00Z"/>
                <w:rFonts w:ascii="Arial" w:eastAsia="Times New Roman" w:hAnsi="Arial" w:cs="Arial"/>
                <w:color w:val="000000"/>
                <w:sz w:val="20"/>
                <w:szCs w:val="20"/>
              </w:rPr>
            </w:pPr>
            <w:ins w:id="10645" w:author="Arjan" w:date="2013-02-07T23:33:00Z">
              <w:r w:rsidRPr="00F2006F">
                <w:rPr>
                  <w:rFonts w:ascii="Arial" w:eastAsia="Times New Roman" w:hAnsi="Arial" w:cs="Arial"/>
                  <w:color w:val="000000"/>
                  <w:sz w:val="20"/>
                  <w:szCs w:val="20"/>
                </w:rPr>
                <w:t>Nee</w:t>
              </w:r>
            </w:ins>
          </w:p>
        </w:tc>
      </w:tr>
      <w:tr w:rsidR="006B550F" w:rsidRPr="00F2006F" w14:paraId="6B6D0A72" w14:textId="77777777" w:rsidTr="00211C3F">
        <w:trPr>
          <w:trHeight w:val="230"/>
          <w:ins w:id="10646" w:author="Arjan" w:date="2013-02-07T23:33:00Z"/>
        </w:trPr>
        <w:tc>
          <w:tcPr>
            <w:tcW w:w="3690" w:type="dxa"/>
            <w:tcBorders>
              <w:top w:val="nil"/>
              <w:left w:val="nil"/>
              <w:bottom w:val="nil"/>
              <w:right w:val="nil"/>
            </w:tcBorders>
          </w:tcPr>
          <w:p w14:paraId="1ED2C90E" w14:textId="77777777" w:rsidR="006B550F" w:rsidRPr="00F2006F" w:rsidRDefault="006B550F" w:rsidP="00211C3F">
            <w:pPr>
              <w:autoSpaceDE w:val="0"/>
              <w:autoSpaceDN w:val="0"/>
              <w:adjustRightInd w:val="0"/>
              <w:spacing w:after="0" w:line="240" w:lineRule="auto"/>
              <w:rPr>
                <w:ins w:id="1064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1777D682" w14:textId="77777777" w:rsidR="006B550F" w:rsidRPr="00F2006F" w:rsidRDefault="006B550F" w:rsidP="00211C3F">
            <w:pPr>
              <w:autoSpaceDE w:val="0"/>
              <w:autoSpaceDN w:val="0"/>
              <w:adjustRightInd w:val="0"/>
              <w:spacing w:after="0" w:line="240" w:lineRule="auto"/>
              <w:rPr>
                <w:ins w:id="10648" w:author="Arjan" w:date="2013-02-07T23:33:00Z"/>
                <w:rFonts w:ascii="Arial" w:eastAsia="Times New Roman" w:hAnsi="Arial" w:cs="Arial"/>
                <w:color w:val="000000"/>
                <w:sz w:val="20"/>
                <w:szCs w:val="20"/>
              </w:rPr>
            </w:pPr>
          </w:p>
        </w:tc>
      </w:tr>
      <w:tr w:rsidR="006B550F" w:rsidRPr="00F2006F" w14:paraId="2DF1BB7C" w14:textId="77777777" w:rsidTr="00211C3F">
        <w:trPr>
          <w:trHeight w:val="230"/>
          <w:ins w:id="10649" w:author="Arjan" w:date="2013-02-07T23:33:00Z"/>
        </w:trPr>
        <w:tc>
          <w:tcPr>
            <w:tcW w:w="3690" w:type="dxa"/>
            <w:tcBorders>
              <w:top w:val="nil"/>
              <w:left w:val="nil"/>
              <w:bottom w:val="nil"/>
              <w:right w:val="nil"/>
            </w:tcBorders>
          </w:tcPr>
          <w:p w14:paraId="5136B3B8" w14:textId="77777777" w:rsidR="006B550F" w:rsidRPr="00F2006F" w:rsidRDefault="006B550F" w:rsidP="00211C3F">
            <w:pPr>
              <w:autoSpaceDE w:val="0"/>
              <w:autoSpaceDN w:val="0"/>
              <w:adjustRightInd w:val="0"/>
              <w:spacing w:after="0" w:line="240" w:lineRule="auto"/>
              <w:rPr>
                <w:ins w:id="10650" w:author="Arjan" w:date="2013-02-07T23:33:00Z"/>
                <w:rFonts w:ascii="Arial" w:eastAsia="Times New Roman" w:hAnsi="Arial" w:cs="Arial"/>
                <w:b/>
                <w:bCs/>
                <w:color w:val="000000"/>
                <w:sz w:val="20"/>
                <w:szCs w:val="20"/>
              </w:rPr>
            </w:pPr>
            <w:ins w:id="10651" w:author="Arjan" w:date="2013-02-07T23:33:00Z">
              <w:r w:rsidRPr="00F2006F">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14:paraId="3A9980DF" w14:textId="77777777" w:rsidR="006B550F" w:rsidRPr="00F2006F" w:rsidRDefault="006B550F" w:rsidP="00211C3F">
            <w:pPr>
              <w:autoSpaceDE w:val="0"/>
              <w:autoSpaceDN w:val="0"/>
              <w:adjustRightInd w:val="0"/>
              <w:spacing w:after="0" w:line="240" w:lineRule="auto"/>
              <w:rPr>
                <w:ins w:id="10652" w:author="Arjan" w:date="2013-02-07T23:33:00Z"/>
                <w:rFonts w:ascii="Arial" w:eastAsia="Times New Roman" w:hAnsi="Arial" w:cs="Arial"/>
                <w:color w:val="000000"/>
                <w:sz w:val="20"/>
                <w:szCs w:val="20"/>
              </w:rPr>
            </w:pPr>
          </w:p>
        </w:tc>
      </w:tr>
      <w:tr w:rsidR="006B550F" w:rsidRPr="00F2006F" w14:paraId="791B3A82" w14:textId="77777777" w:rsidTr="00211C3F">
        <w:trPr>
          <w:trHeight w:val="230"/>
          <w:ins w:id="10653" w:author="Arjan" w:date="2013-02-07T23:33:00Z"/>
        </w:trPr>
        <w:tc>
          <w:tcPr>
            <w:tcW w:w="3690" w:type="dxa"/>
            <w:tcBorders>
              <w:top w:val="nil"/>
              <w:left w:val="nil"/>
              <w:bottom w:val="nil"/>
              <w:right w:val="nil"/>
            </w:tcBorders>
          </w:tcPr>
          <w:p w14:paraId="2DB26109" w14:textId="77777777" w:rsidR="006B550F" w:rsidRPr="00F2006F" w:rsidRDefault="006B550F" w:rsidP="00211C3F">
            <w:pPr>
              <w:autoSpaceDE w:val="0"/>
              <w:autoSpaceDN w:val="0"/>
              <w:adjustRightInd w:val="0"/>
              <w:spacing w:after="0" w:line="240" w:lineRule="auto"/>
              <w:rPr>
                <w:ins w:id="1065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2F4159B5" w14:textId="77777777" w:rsidR="006B550F" w:rsidRPr="00F2006F" w:rsidRDefault="006B550F" w:rsidP="00211C3F">
            <w:pPr>
              <w:autoSpaceDE w:val="0"/>
              <w:autoSpaceDN w:val="0"/>
              <w:adjustRightInd w:val="0"/>
              <w:spacing w:after="0" w:line="240" w:lineRule="auto"/>
              <w:rPr>
                <w:ins w:id="10655" w:author="Arjan" w:date="2013-02-07T23:33:00Z"/>
                <w:rFonts w:ascii="Arial" w:eastAsia="Times New Roman" w:hAnsi="Arial" w:cs="Arial"/>
                <w:color w:val="000000"/>
                <w:sz w:val="20"/>
                <w:szCs w:val="20"/>
              </w:rPr>
            </w:pPr>
          </w:p>
        </w:tc>
      </w:tr>
      <w:tr w:rsidR="006B550F" w:rsidRPr="00F2006F" w14:paraId="7C864DF7" w14:textId="77777777" w:rsidTr="00211C3F">
        <w:trPr>
          <w:trHeight w:val="230"/>
          <w:ins w:id="10656" w:author="Arjan" w:date="2013-02-07T23:33:00Z"/>
        </w:trPr>
        <w:tc>
          <w:tcPr>
            <w:tcW w:w="3690" w:type="dxa"/>
            <w:tcBorders>
              <w:top w:val="nil"/>
              <w:left w:val="nil"/>
              <w:bottom w:val="nil"/>
              <w:right w:val="nil"/>
            </w:tcBorders>
          </w:tcPr>
          <w:p w14:paraId="24A0918D" w14:textId="77777777" w:rsidR="006B550F" w:rsidRPr="00F2006F" w:rsidRDefault="006B550F" w:rsidP="00211C3F">
            <w:pPr>
              <w:autoSpaceDE w:val="0"/>
              <w:autoSpaceDN w:val="0"/>
              <w:adjustRightInd w:val="0"/>
              <w:spacing w:after="0" w:line="240" w:lineRule="auto"/>
              <w:rPr>
                <w:ins w:id="10657" w:author="Arjan" w:date="2013-02-07T23:33:00Z"/>
                <w:rFonts w:ascii="Arial" w:eastAsia="Times New Roman" w:hAnsi="Arial" w:cs="Arial"/>
                <w:b/>
                <w:bCs/>
                <w:color w:val="000000"/>
                <w:sz w:val="20"/>
                <w:szCs w:val="20"/>
              </w:rPr>
            </w:pPr>
            <w:ins w:id="10658" w:author="Arjan" w:date="2013-02-07T23:33:00Z">
              <w:r w:rsidRPr="00F2006F">
                <w:rPr>
                  <w:rFonts w:ascii="Arial" w:eastAsia="Times New Roman" w:hAnsi="Arial" w:cs="Arial"/>
                  <w:b/>
                  <w:bCs/>
                  <w:color w:val="000000"/>
                  <w:sz w:val="20"/>
                  <w:szCs w:val="20"/>
                  <w:lang w:val="en-AU"/>
                </w:rPr>
                <w:lastRenderedPageBreak/>
                <w:t>Indicatie in onderzoek</w:t>
              </w:r>
            </w:ins>
          </w:p>
        </w:tc>
        <w:tc>
          <w:tcPr>
            <w:tcW w:w="5670" w:type="dxa"/>
            <w:tcBorders>
              <w:top w:val="nil"/>
              <w:left w:val="nil"/>
              <w:bottom w:val="nil"/>
              <w:right w:val="nil"/>
            </w:tcBorders>
          </w:tcPr>
          <w:p w14:paraId="3EFC9FAC" w14:textId="77777777" w:rsidR="006B550F" w:rsidRPr="00F2006F" w:rsidRDefault="006B550F" w:rsidP="00211C3F">
            <w:pPr>
              <w:autoSpaceDE w:val="0"/>
              <w:autoSpaceDN w:val="0"/>
              <w:adjustRightInd w:val="0"/>
              <w:spacing w:after="0" w:line="240" w:lineRule="auto"/>
              <w:rPr>
                <w:ins w:id="10659" w:author="Arjan" w:date="2013-02-07T23:33:00Z"/>
                <w:rFonts w:ascii="Arial" w:eastAsia="Times New Roman" w:hAnsi="Arial" w:cs="Arial"/>
                <w:color w:val="000000"/>
                <w:sz w:val="20"/>
                <w:szCs w:val="20"/>
              </w:rPr>
            </w:pPr>
            <w:ins w:id="10660" w:author="Arjan" w:date="2013-02-07T23:33:00Z">
              <w:r w:rsidRPr="00F2006F">
                <w:rPr>
                  <w:rFonts w:ascii="Arial" w:eastAsia="Times New Roman" w:hAnsi="Arial" w:cs="Arial"/>
                  <w:color w:val="000000"/>
                  <w:sz w:val="20"/>
                  <w:szCs w:val="20"/>
                </w:rPr>
                <w:t>Nee</w:t>
              </w:r>
            </w:ins>
          </w:p>
        </w:tc>
      </w:tr>
      <w:tr w:rsidR="006B550F" w:rsidRPr="00F2006F" w14:paraId="57DC9A4D" w14:textId="77777777" w:rsidTr="00211C3F">
        <w:trPr>
          <w:trHeight w:val="230"/>
          <w:ins w:id="10661" w:author="Arjan" w:date="2013-02-07T23:33:00Z"/>
        </w:trPr>
        <w:tc>
          <w:tcPr>
            <w:tcW w:w="3690" w:type="dxa"/>
            <w:tcBorders>
              <w:top w:val="nil"/>
              <w:left w:val="nil"/>
              <w:bottom w:val="nil"/>
              <w:right w:val="nil"/>
            </w:tcBorders>
          </w:tcPr>
          <w:p w14:paraId="4769FDAF" w14:textId="77777777" w:rsidR="006B550F" w:rsidRPr="00F2006F" w:rsidRDefault="006B550F" w:rsidP="00211C3F">
            <w:pPr>
              <w:autoSpaceDE w:val="0"/>
              <w:autoSpaceDN w:val="0"/>
              <w:adjustRightInd w:val="0"/>
              <w:spacing w:after="0" w:line="240" w:lineRule="auto"/>
              <w:rPr>
                <w:ins w:id="1066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4835ED47" w14:textId="77777777" w:rsidR="006B550F" w:rsidRPr="00F2006F" w:rsidRDefault="006B550F" w:rsidP="00211C3F">
            <w:pPr>
              <w:autoSpaceDE w:val="0"/>
              <w:autoSpaceDN w:val="0"/>
              <w:adjustRightInd w:val="0"/>
              <w:spacing w:after="0" w:line="240" w:lineRule="auto"/>
              <w:rPr>
                <w:ins w:id="10663" w:author="Arjan" w:date="2013-02-07T23:33:00Z"/>
                <w:rFonts w:ascii="Arial" w:eastAsia="Times New Roman" w:hAnsi="Arial" w:cs="Arial"/>
                <w:color w:val="000000"/>
                <w:sz w:val="20"/>
                <w:szCs w:val="20"/>
              </w:rPr>
            </w:pPr>
          </w:p>
        </w:tc>
      </w:tr>
      <w:tr w:rsidR="006B550F" w:rsidRPr="00F2006F" w14:paraId="444C16B3" w14:textId="77777777" w:rsidTr="00211C3F">
        <w:trPr>
          <w:trHeight w:val="230"/>
          <w:ins w:id="10664" w:author="Arjan" w:date="2013-02-07T23:33:00Z"/>
        </w:trPr>
        <w:tc>
          <w:tcPr>
            <w:tcW w:w="3690" w:type="dxa"/>
            <w:tcBorders>
              <w:top w:val="nil"/>
              <w:left w:val="nil"/>
              <w:bottom w:val="nil"/>
              <w:right w:val="nil"/>
            </w:tcBorders>
          </w:tcPr>
          <w:p w14:paraId="45187030" w14:textId="77777777" w:rsidR="006B550F" w:rsidRPr="00F2006F" w:rsidRDefault="006B550F" w:rsidP="00211C3F">
            <w:pPr>
              <w:autoSpaceDE w:val="0"/>
              <w:autoSpaceDN w:val="0"/>
              <w:adjustRightInd w:val="0"/>
              <w:spacing w:after="0" w:line="240" w:lineRule="auto"/>
              <w:rPr>
                <w:ins w:id="10665" w:author="Arjan" w:date="2013-02-07T23:33:00Z"/>
                <w:rFonts w:ascii="Arial" w:eastAsia="Times New Roman" w:hAnsi="Arial" w:cs="Arial"/>
                <w:b/>
                <w:bCs/>
                <w:color w:val="000000"/>
                <w:sz w:val="20"/>
                <w:szCs w:val="20"/>
              </w:rPr>
            </w:pPr>
            <w:ins w:id="10666" w:author="Arjan" w:date="2013-02-07T23:33:00Z">
              <w:r w:rsidRPr="00F2006F">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14:paraId="5594B0B6" w14:textId="77777777" w:rsidR="006B550F" w:rsidRPr="00F2006F" w:rsidRDefault="006B550F" w:rsidP="00211C3F">
            <w:pPr>
              <w:autoSpaceDE w:val="0"/>
              <w:autoSpaceDN w:val="0"/>
              <w:adjustRightInd w:val="0"/>
              <w:spacing w:after="0" w:line="240" w:lineRule="auto"/>
              <w:rPr>
                <w:ins w:id="10667" w:author="Arjan" w:date="2013-02-07T23:33:00Z"/>
                <w:rFonts w:ascii="Arial" w:eastAsia="Times New Roman" w:hAnsi="Arial" w:cs="Arial"/>
                <w:color w:val="000000"/>
                <w:sz w:val="20"/>
                <w:szCs w:val="20"/>
              </w:rPr>
            </w:pPr>
            <w:ins w:id="10668" w:author="Arjan" w:date="2013-02-07T23:33:00Z">
              <w:r w:rsidRPr="00F2006F">
                <w:rPr>
                  <w:rFonts w:ascii="Arial" w:eastAsia="Times New Roman" w:hAnsi="Arial" w:cs="Arial"/>
                  <w:color w:val="000000"/>
                  <w:sz w:val="20"/>
                  <w:szCs w:val="20"/>
                </w:rPr>
                <w:t>Nee</w:t>
              </w:r>
            </w:ins>
          </w:p>
        </w:tc>
      </w:tr>
      <w:tr w:rsidR="006B550F" w:rsidRPr="00F2006F" w14:paraId="63E425A2" w14:textId="77777777" w:rsidTr="00211C3F">
        <w:trPr>
          <w:trHeight w:val="230"/>
          <w:ins w:id="10669" w:author="Arjan" w:date="2013-02-07T23:33:00Z"/>
        </w:trPr>
        <w:tc>
          <w:tcPr>
            <w:tcW w:w="3690" w:type="dxa"/>
            <w:tcBorders>
              <w:top w:val="nil"/>
              <w:left w:val="nil"/>
              <w:bottom w:val="nil"/>
              <w:right w:val="nil"/>
            </w:tcBorders>
          </w:tcPr>
          <w:p w14:paraId="360FB00A" w14:textId="77777777" w:rsidR="006B550F" w:rsidRPr="00F2006F" w:rsidRDefault="006B550F" w:rsidP="00211C3F">
            <w:pPr>
              <w:autoSpaceDE w:val="0"/>
              <w:autoSpaceDN w:val="0"/>
              <w:adjustRightInd w:val="0"/>
              <w:spacing w:after="0" w:line="240" w:lineRule="auto"/>
              <w:rPr>
                <w:ins w:id="1067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12E12F66" w14:textId="77777777" w:rsidR="006B550F" w:rsidRPr="00F2006F" w:rsidRDefault="006B550F" w:rsidP="00211C3F">
            <w:pPr>
              <w:autoSpaceDE w:val="0"/>
              <w:autoSpaceDN w:val="0"/>
              <w:adjustRightInd w:val="0"/>
              <w:spacing w:after="0" w:line="240" w:lineRule="auto"/>
              <w:rPr>
                <w:ins w:id="10671" w:author="Arjan" w:date="2013-02-07T23:33:00Z"/>
                <w:rFonts w:ascii="Arial" w:eastAsia="Times New Roman" w:hAnsi="Arial" w:cs="Arial"/>
                <w:b/>
                <w:bCs/>
                <w:color w:val="000000"/>
                <w:sz w:val="20"/>
                <w:szCs w:val="20"/>
              </w:rPr>
            </w:pPr>
          </w:p>
        </w:tc>
      </w:tr>
      <w:tr w:rsidR="006B550F" w:rsidRPr="00F2006F" w14:paraId="6FCC3512" w14:textId="77777777" w:rsidTr="00211C3F">
        <w:trPr>
          <w:trHeight w:val="230"/>
          <w:ins w:id="10672" w:author="Arjan" w:date="2013-02-07T23:33:00Z"/>
        </w:trPr>
        <w:tc>
          <w:tcPr>
            <w:tcW w:w="3690" w:type="dxa"/>
            <w:tcBorders>
              <w:top w:val="nil"/>
              <w:left w:val="nil"/>
              <w:bottom w:val="nil"/>
              <w:right w:val="nil"/>
            </w:tcBorders>
          </w:tcPr>
          <w:p w14:paraId="42849FED" w14:textId="77777777" w:rsidR="006B550F" w:rsidRPr="00F2006F" w:rsidRDefault="006B550F" w:rsidP="00211C3F">
            <w:pPr>
              <w:autoSpaceDE w:val="0"/>
              <w:autoSpaceDN w:val="0"/>
              <w:adjustRightInd w:val="0"/>
              <w:spacing w:after="0" w:line="240" w:lineRule="auto"/>
              <w:rPr>
                <w:ins w:id="10673" w:author="Arjan" w:date="2013-02-07T23:33:00Z"/>
                <w:rFonts w:ascii="Arial" w:eastAsia="Times New Roman" w:hAnsi="Arial" w:cs="Arial"/>
                <w:color w:val="000000"/>
                <w:sz w:val="20"/>
                <w:szCs w:val="20"/>
              </w:rPr>
            </w:pPr>
            <w:ins w:id="10674" w:author="Arjan" w:date="2013-02-07T23:33:00Z">
              <w:r w:rsidRPr="00F2006F">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74F82C66" w14:textId="77777777" w:rsidR="006B550F" w:rsidRPr="00F2006F" w:rsidRDefault="00DA5D93" w:rsidP="00211C3F">
            <w:pPr>
              <w:autoSpaceDE w:val="0"/>
              <w:autoSpaceDN w:val="0"/>
              <w:adjustRightInd w:val="0"/>
              <w:spacing w:after="0" w:line="240" w:lineRule="auto"/>
              <w:rPr>
                <w:ins w:id="10675" w:author="Arjan" w:date="2013-02-07T23:33:00Z"/>
                <w:rFonts w:ascii="Arial" w:eastAsia="Times New Roman" w:hAnsi="Arial" w:cs="Arial"/>
                <w:color w:val="000000"/>
                <w:sz w:val="20"/>
                <w:szCs w:val="20"/>
              </w:rPr>
            </w:pPr>
            <w:ins w:id="10676"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0</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14:paraId="6E91C3DA" w14:textId="77777777" w:rsidTr="00211C3F">
        <w:trPr>
          <w:trHeight w:val="200"/>
          <w:ins w:id="10677" w:author="Arjan" w:date="2013-02-07T23:33:00Z"/>
        </w:trPr>
        <w:tc>
          <w:tcPr>
            <w:tcW w:w="3690" w:type="dxa"/>
            <w:tcBorders>
              <w:top w:val="nil"/>
              <w:left w:val="nil"/>
              <w:bottom w:val="nil"/>
              <w:right w:val="nil"/>
            </w:tcBorders>
          </w:tcPr>
          <w:p w14:paraId="081CE2A9" w14:textId="77777777" w:rsidR="006B550F" w:rsidRPr="00F2006F" w:rsidRDefault="006B550F" w:rsidP="00211C3F">
            <w:pPr>
              <w:autoSpaceDE w:val="0"/>
              <w:autoSpaceDN w:val="0"/>
              <w:adjustRightInd w:val="0"/>
              <w:spacing w:after="0" w:line="240" w:lineRule="auto"/>
              <w:rPr>
                <w:ins w:id="1067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57302F41" w14:textId="77777777" w:rsidR="006B550F" w:rsidRPr="00F2006F" w:rsidRDefault="006B550F" w:rsidP="00211C3F">
            <w:pPr>
              <w:autoSpaceDE w:val="0"/>
              <w:autoSpaceDN w:val="0"/>
              <w:adjustRightInd w:val="0"/>
              <w:spacing w:after="0" w:line="240" w:lineRule="auto"/>
              <w:rPr>
                <w:ins w:id="10679" w:author="Arjan" w:date="2013-02-07T23:33:00Z"/>
                <w:rFonts w:ascii="Arial" w:eastAsia="Times New Roman" w:hAnsi="Arial" w:cs="Arial"/>
                <w:b/>
                <w:bCs/>
                <w:color w:val="000000"/>
                <w:sz w:val="20"/>
                <w:szCs w:val="20"/>
              </w:rPr>
            </w:pPr>
          </w:p>
        </w:tc>
      </w:tr>
      <w:tr w:rsidR="006B550F" w:rsidRPr="00F2006F" w14:paraId="17DD447A" w14:textId="77777777" w:rsidTr="00211C3F">
        <w:trPr>
          <w:trHeight w:val="200"/>
          <w:ins w:id="10680" w:author="Arjan" w:date="2013-02-07T23:33:00Z"/>
        </w:trPr>
        <w:tc>
          <w:tcPr>
            <w:tcW w:w="3690" w:type="dxa"/>
            <w:tcBorders>
              <w:top w:val="nil"/>
              <w:left w:val="nil"/>
              <w:bottom w:val="nil"/>
              <w:right w:val="nil"/>
            </w:tcBorders>
          </w:tcPr>
          <w:p w14:paraId="691369F8" w14:textId="77777777" w:rsidR="006B550F" w:rsidRPr="00F2006F" w:rsidRDefault="006B550F" w:rsidP="00211C3F">
            <w:pPr>
              <w:autoSpaceDE w:val="0"/>
              <w:autoSpaceDN w:val="0"/>
              <w:adjustRightInd w:val="0"/>
              <w:spacing w:after="0" w:line="240" w:lineRule="auto"/>
              <w:rPr>
                <w:ins w:id="10681" w:author="Arjan" w:date="2013-02-07T23:33:00Z"/>
                <w:rFonts w:ascii="Arial" w:eastAsia="Times New Roman" w:hAnsi="Arial" w:cs="Arial"/>
                <w:color w:val="000000"/>
                <w:sz w:val="20"/>
                <w:szCs w:val="20"/>
              </w:rPr>
            </w:pPr>
            <w:ins w:id="10682"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28D53EF7" w14:textId="77777777" w:rsidR="006B550F" w:rsidRPr="00F2006F" w:rsidRDefault="006B550F" w:rsidP="00211C3F">
            <w:pPr>
              <w:autoSpaceDE w:val="0"/>
              <w:autoSpaceDN w:val="0"/>
              <w:adjustRightInd w:val="0"/>
              <w:spacing w:after="0" w:line="240" w:lineRule="auto"/>
              <w:rPr>
                <w:ins w:id="10683" w:author="Arjan" w:date="2013-02-07T23:33:00Z"/>
                <w:rFonts w:ascii="Arial" w:eastAsia="Times New Roman" w:hAnsi="Arial" w:cs="Arial"/>
                <w:color w:val="000000"/>
                <w:sz w:val="20"/>
                <w:szCs w:val="20"/>
              </w:rPr>
            </w:pPr>
            <w:ins w:id="10684" w:author="Arjan" w:date="2013-02-07T23:33:00Z">
              <w:r w:rsidRPr="00F2006F">
                <w:rPr>
                  <w:rFonts w:ascii="Arial" w:eastAsia="Times New Roman" w:hAnsi="Arial" w:cs="Arial"/>
                  <w:color w:val="000000"/>
                  <w:sz w:val="20"/>
                  <w:szCs w:val="20"/>
                </w:rPr>
                <w:t>Gemeentelijk basisgegeven</w:t>
              </w:r>
            </w:ins>
          </w:p>
        </w:tc>
      </w:tr>
      <w:tr w:rsidR="006B550F" w:rsidRPr="00F2006F" w14:paraId="53EA394E" w14:textId="77777777" w:rsidTr="00211C3F">
        <w:trPr>
          <w:trHeight w:val="230"/>
          <w:ins w:id="10685" w:author="Arjan" w:date="2013-02-07T23:33:00Z"/>
        </w:trPr>
        <w:tc>
          <w:tcPr>
            <w:tcW w:w="3690" w:type="dxa"/>
            <w:tcBorders>
              <w:top w:val="nil"/>
              <w:left w:val="nil"/>
              <w:bottom w:val="nil"/>
              <w:right w:val="nil"/>
            </w:tcBorders>
          </w:tcPr>
          <w:p w14:paraId="1E98BF62" w14:textId="77777777" w:rsidR="006B550F" w:rsidRPr="00F2006F" w:rsidRDefault="006B550F" w:rsidP="00211C3F">
            <w:pPr>
              <w:autoSpaceDE w:val="0"/>
              <w:autoSpaceDN w:val="0"/>
              <w:adjustRightInd w:val="0"/>
              <w:spacing w:after="0" w:line="240" w:lineRule="auto"/>
              <w:rPr>
                <w:ins w:id="1068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64F2DBE1" w14:textId="77777777" w:rsidR="006B550F" w:rsidRPr="00F2006F" w:rsidRDefault="006B550F" w:rsidP="00211C3F">
            <w:pPr>
              <w:autoSpaceDE w:val="0"/>
              <w:autoSpaceDN w:val="0"/>
              <w:adjustRightInd w:val="0"/>
              <w:spacing w:after="0" w:line="240" w:lineRule="auto"/>
              <w:rPr>
                <w:ins w:id="10687" w:author="Arjan" w:date="2013-02-07T23:33:00Z"/>
                <w:rFonts w:ascii="Arial" w:eastAsia="Times New Roman" w:hAnsi="Arial" w:cs="Arial"/>
                <w:b/>
                <w:bCs/>
                <w:color w:val="000000"/>
                <w:sz w:val="20"/>
                <w:szCs w:val="20"/>
              </w:rPr>
            </w:pPr>
          </w:p>
        </w:tc>
      </w:tr>
      <w:tr w:rsidR="006B550F" w:rsidRPr="00F2006F" w14:paraId="6D8EE167" w14:textId="77777777" w:rsidTr="00211C3F">
        <w:trPr>
          <w:trHeight w:val="230"/>
          <w:ins w:id="10688" w:author="Arjan" w:date="2013-02-07T23:33:00Z"/>
        </w:trPr>
        <w:tc>
          <w:tcPr>
            <w:tcW w:w="3690" w:type="dxa"/>
            <w:tcBorders>
              <w:top w:val="nil"/>
              <w:left w:val="nil"/>
              <w:bottom w:val="nil"/>
              <w:right w:val="nil"/>
            </w:tcBorders>
          </w:tcPr>
          <w:p w14:paraId="5BA534C2" w14:textId="77777777" w:rsidR="006B550F" w:rsidRPr="00F2006F" w:rsidRDefault="006B550F" w:rsidP="00211C3F">
            <w:pPr>
              <w:autoSpaceDE w:val="0"/>
              <w:autoSpaceDN w:val="0"/>
              <w:adjustRightInd w:val="0"/>
              <w:spacing w:after="0" w:line="240" w:lineRule="auto"/>
              <w:rPr>
                <w:ins w:id="10689" w:author="Arjan" w:date="2013-02-07T23:33:00Z"/>
                <w:rFonts w:ascii="Arial" w:eastAsia="Times New Roman" w:hAnsi="Arial" w:cs="Arial"/>
                <w:color w:val="000000"/>
                <w:sz w:val="20"/>
                <w:szCs w:val="20"/>
              </w:rPr>
            </w:pPr>
            <w:ins w:id="10690"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14:paraId="6BE5E4FE" w14:textId="77777777" w:rsidR="006B550F" w:rsidRPr="00F2006F" w:rsidRDefault="006B550F" w:rsidP="00211C3F">
            <w:pPr>
              <w:autoSpaceDE w:val="0"/>
              <w:autoSpaceDN w:val="0"/>
              <w:adjustRightInd w:val="0"/>
              <w:spacing w:after="0" w:line="240" w:lineRule="auto"/>
              <w:rPr>
                <w:ins w:id="10691" w:author="Arjan" w:date="2013-02-07T23:33:00Z"/>
                <w:rFonts w:ascii="Arial" w:eastAsia="Times New Roman" w:hAnsi="Arial" w:cs="Arial"/>
                <w:color w:val="000000"/>
                <w:sz w:val="20"/>
                <w:szCs w:val="20"/>
              </w:rPr>
            </w:pPr>
            <w:ins w:id="10692" w:author="Arjan" w:date="2013-02-07T23:33:00Z">
              <w:r w:rsidRPr="00F2006F">
                <w:rPr>
                  <w:rFonts w:ascii="Arial" w:eastAsia="Times New Roman" w:hAnsi="Arial" w:cs="Arial"/>
                  <w:color w:val="000000"/>
                  <w:sz w:val="20"/>
                  <w:szCs w:val="20"/>
                </w:rPr>
                <w:t>-</w:t>
              </w:r>
            </w:ins>
          </w:p>
        </w:tc>
      </w:tr>
    </w:tbl>
    <w:p w14:paraId="1D6A1372" w14:textId="77777777" w:rsidR="006B550F" w:rsidRPr="00DD0F4F" w:rsidRDefault="00DA5D93" w:rsidP="006B550F">
      <w:pPr>
        <w:autoSpaceDE w:val="0"/>
        <w:autoSpaceDN w:val="0"/>
        <w:adjustRightInd w:val="0"/>
        <w:spacing w:before="240" w:after="60" w:line="240" w:lineRule="auto"/>
        <w:outlineLvl w:val="3"/>
        <w:rPr>
          <w:ins w:id="10693" w:author="Arjan" w:date="2013-02-07T23:33:00Z"/>
          <w:rFonts w:ascii="Arial" w:eastAsia="Times New Roman" w:hAnsi="Arial" w:cs="Arial"/>
          <w:b/>
          <w:bCs/>
          <w:color w:val="004080"/>
          <w:sz w:val="24"/>
          <w:szCs w:val="24"/>
          <w:lang w:val="nl-NL"/>
        </w:rPr>
      </w:pPr>
      <w:ins w:id="10694"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Status-omschrijving generiek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14:paraId="31467878" w14:textId="77777777" w:rsidTr="00211C3F">
        <w:trPr>
          <w:trHeight w:val="230"/>
          <w:ins w:id="10695" w:author="Arjan" w:date="2013-02-07T23:33:00Z"/>
        </w:trPr>
        <w:tc>
          <w:tcPr>
            <w:tcW w:w="3690" w:type="dxa"/>
            <w:tcBorders>
              <w:top w:val="nil"/>
              <w:left w:val="nil"/>
              <w:bottom w:val="nil"/>
              <w:right w:val="nil"/>
            </w:tcBorders>
          </w:tcPr>
          <w:p w14:paraId="0978CCF7" w14:textId="77777777" w:rsidR="006B550F" w:rsidRPr="00F2006F" w:rsidRDefault="006B550F" w:rsidP="00211C3F">
            <w:pPr>
              <w:autoSpaceDE w:val="0"/>
              <w:autoSpaceDN w:val="0"/>
              <w:adjustRightInd w:val="0"/>
              <w:spacing w:after="0" w:line="240" w:lineRule="auto"/>
              <w:rPr>
                <w:ins w:id="10696" w:author="Arjan" w:date="2013-02-07T23:33:00Z"/>
                <w:rFonts w:ascii="Arial" w:eastAsia="Times New Roman" w:hAnsi="Arial" w:cs="Arial"/>
                <w:color w:val="000000"/>
                <w:sz w:val="20"/>
                <w:szCs w:val="20"/>
              </w:rPr>
            </w:pPr>
            <w:ins w:id="10697"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14:paraId="7A5BDD51" w14:textId="77777777" w:rsidR="006B550F" w:rsidRPr="00F2006F" w:rsidRDefault="00DA5D93" w:rsidP="00211C3F">
            <w:pPr>
              <w:autoSpaceDE w:val="0"/>
              <w:autoSpaceDN w:val="0"/>
              <w:adjustRightInd w:val="0"/>
              <w:spacing w:after="0" w:line="240" w:lineRule="auto"/>
              <w:rPr>
                <w:ins w:id="10698" w:author="Arjan" w:date="2013-02-07T23:33:00Z"/>
                <w:rFonts w:ascii="Arial" w:eastAsia="Times New Roman" w:hAnsi="Arial" w:cs="Arial"/>
                <w:color w:val="000000"/>
                <w:sz w:val="20"/>
                <w:szCs w:val="20"/>
              </w:rPr>
            </w:pPr>
            <w:ins w:id="10699"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Status-omschrijving generiek</w:t>
              </w:r>
              <w:r w:rsidRPr="00F2006F">
                <w:rPr>
                  <w:rFonts w:ascii="Arial" w:hAnsi="Arial" w:cs="Arial"/>
                  <w:sz w:val="20"/>
                  <w:szCs w:val="20"/>
                  <w:lang w:val="en-AU"/>
                </w:rPr>
                <w:fldChar w:fldCharType="end"/>
              </w:r>
            </w:ins>
          </w:p>
        </w:tc>
      </w:tr>
      <w:tr w:rsidR="006B550F" w:rsidRPr="00F2006F" w14:paraId="5D7E0CAC" w14:textId="77777777" w:rsidTr="00211C3F">
        <w:trPr>
          <w:ins w:id="10700" w:author="Arjan" w:date="2013-02-07T23:33:00Z"/>
        </w:trPr>
        <w:tc>
          <w:tcPr>
            <w:tcW w:w="3690" w:type="dxa"/>
            <w:tcBorders>
              <w:top w:val="nil"/>
              <w:left w:val="nil"/>
              <w:bottom w:val="nil"/>
              <w:right w:val="nil"/>
            </w:tcBorders>
          </w:tcPr>
          <w:p w14:paraId="778859CC" w14:textId="77777777" w:rsidR="006B550F" w:rsidRPr="00F2006F" w:rsidRDefault="006B550F" w:rsidP="00211C3F">
            <w:pPr>
              <w:autoSpaceDE w:val="0"/>
              <w:autoSpaceDN w:val="0"/>
              <w:adjustRightInd w:val="0"/>
              <w:spacing w:after="0" w:line="240" w:lineRule="auto"/>
              <w:rPr>
                <w:ins w:id="1070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44E9EEE1" w14:textId="77777777" w:rsidR="006B550F" w:rsidRPr="00F2006F" w:rsidRDefault="006B550F" w:rsidP="00211C3F">
            <w:pPr>
              <w:autoSpaceDE w:val="0"/>
              <w:autoSpaceDN w:val="0"/>
              <w:adjustRightInd w:val="0"/>
              <w:spacing w:after="0" w:line="240" w:lineRule="auto"/>
              <w:rPr>
                <w:ins w:id="10702" w:author="Arjan" w:date="2013-02-07T23:33:00Z"/>
                <w:rFonts w:ascii="Arial" w:eastAsia="Times New Roman" w:hAnsi="Arial" w:cs="Arial"/>
                <w:b/>
                <w:bCs/>
                <w:color w:val="000000"/>
                <w:sz w:val="20"/>
                <w:szCs w:val="20"/>
              </w:rPr>
            </w:pPr>
          </w:p>
        </w:tc>
      </w:tr>
      <w:tr w:rsidR="006B550F" w:rsidRPr="00F2006F" w14:paraId="2ED04F48" w14:textId="77777777" w:rsidTr="00211C3F">
        <w:trPr>
          <w:ins w:id="10703" w:author="Arjan" w:date="2013-02-07T23:33:00Z"/>
        </w:trPr>
        <w:tc>
          <w:tcPr>
            <w:tcW w:w="3690" w:type="dxa"/>
            <w:tcBorders>
              <w:top w:val="nil"/>
              <w:left w:val="nil"/>
              <w:bottom w:val="nil"/>
              <w:right w:val="nil"/>
            </w:tcBorders>
          </w:tcPr>
          <w:p w14:paraId="47B901A5" w14:textId="77777777" w:rsidR="006B550F" w:rsidRPr="00F2006F" w:rsidRDefault="006B550F" w:rsidP="00211C3F">
            <w:pPr>
              <w:autoSpaceDE w:val="0"/>
              <w:autoSpaceDN w:val="0"/>
              <w:adjustRightInd w:val="0"/>
              <w:spacing w:after="0" w:line="240" w:lineRule="auto"/>
              <w:rPr>
                <w:ins w:id="10704" w:author="Arjan" w:date="2013-02-07T23:33:00Z"/>
                <w:rFonts w:ascii="Arial" w:eastAsia="Times New Roman" w:hAnsi="Arial" w:cs="Arial"/>
                <w:color w:val="000000"/>
                <w:sz w:val="20"/>
                <w:szCs w:val="20"/>
              </w:rPr>
            </w:pPr>
            <w:ins w:id="10705"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14:paraId="1F80E4A5" w14:textId="77777777" w:rsidR="006B550F" w:rsidRPr="00F2006F" w:rsidRDefault="006B550F" w:rsidP="00211C3F">
            <w:pPr>
              <w:autoSpaceDE w:val="0"/>
              <w:autoSpaceDN w:val="0"/>
              <w:adjustRightInd w:val="0"/>
              <w:spacing w:after="0" w:line="240" w:lineRule="auto"/>
              <w:rPr>
                <w:ins w:id="10706" w:author="Arjan" w:date="2013-02-07T23:33:00Z"/>
                <w:rFonts w:ascii="Arial" w:eastAsia="Times New Roman" w:hAnsi="Arial" w:cs="Arial"/>
                <w:color w:val="000000"/>
                <w:sz w:val="20"/>
                <w:szCs w:val="20"/>
              </w:rPr>
            </w:pPr>
            <w:ins w:id="10707" w:author="Arjan" w:date="2013-02-07T23:33:00Z">
              <w:r w:rsidRPr="00F2006F">
                <w:rPr>
                  <w:rFonts w:ascii="Arial" w:eastAsia="Times New Roman" w:hAnsi="Arial" w:cs="Arial"/>
                  <w:color w:val="000000"/>
                  <w:sz w:val="20"/>
                  <w:szCs w:val="20"/>
                </w:rPr>
                <w:t>KING</w:t>
              </w:r>
            </w:ins>
          </w:p>
        </w:tc>
      </w:tr>
      <w:tr w:rsidR="006B550F" w:rsidRPr="00F2006F" w14:paraId="44B11034" w14:textId="77777777" w:rsidTr="00211C3F">
        <w:trPr>
          <w:ins w:id="10708" w:author="Arjan" w:date="2013-02-07T23:33:00Z"/>
        </w:trPr>
        <w:tc>
          <w:tcPr>
            <w:tcW w:w="3690" w:type="dxa"/>
            <w:tcBorders>
              <w:top w:val="nil"/>
              <w:left w:val="nil"/>
              <w:bottom w:val="nil"/>
              <w:right w:val="nil"/>
            </w:tcBorders>
          </w:tcPr>
          <w:p w14:paraId="087E3F9F" w14:textId="77777777" w:rsidR="006B550F" w:rsidRPr="00F2006F" w:rsidRDefault="006B550F" w:rsidP="00211C3F">
            <w:pPr>
              <w:autoSpaceDE w:val="0"/>
              <w:autoSpaceDN w:val="0"/>
              <w:adjustRightInd w:val="0"/>
              <w:spacing w:after="0" w:line="240" w:lineRule="auto"/>
              <w:rPr>
                <w:ins w:id="1070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6E5B6EA8" w14:textId="77777777" w:rsidR="006B550F" w:rsidRPr="00F2006F" w:rsidRDefault="006B550F" w:rsidP="00211C3F">
            <w:pPr>
              <w:autoSpaceDE w:val="0"/>
              <w:autoSpaceDN w:val="0"/>
              <w:adjustRightInd w:val="0"/>
              <w:spacing w:after="0" w:line="240" w:lineRule="auto"/>
              <w:rPr>
                <w:ins w:id="10710" w:author="Arjan" w:date="2013-02-07T23:33:00Z"/>
                <w:rFonts w:ascii="Arial" w:eastAsia="Times New Roman" w:hAnsi="Arial" w:cs="Arial"/>
                <w:b/>
                <w:bCs/>
                <w:color w:val="000000"/>
                <w:sz w:val="20"/>
                <w:szCs w:val="20"/>
              </w:rPr>
            </w:pPr>
          </w:p>
        </w:tc>
      </w:tr>
      <w:tr w:rsidR="006B550F" w:rsidRPr="00F2006F" w14:paraId="142CA22A" w14:textId="77777777" w:rsidTr="00211C3F">
        <w:trPr>
          <w:ins w:id="10711" w:author="Arjan" w:date="2013-02-07T23:33:00Z"/>
        </w:trPr>
        <w:tc>
          <w:tcPr>
            <w:tcW w:w="3690" w:type="dxa"/>
            <w:tcBorders>
              <w:top w:val="nil"/>
              <w:left w:val="nil"/>
              <w:bottom w:val="nil"/>
              <w:right w:val="nil"/>
            </w:tcBorders>
          </w:tcPr>
          <w:p w14:paraId="57C76764" w14:textId="77777777" w:rsidR="006B550F" w:rsidRPr="00F2006F" w:rsidRDefault="006B550F" w:rsidP="00211C3F">
            <w:pPr>
              <w:autoSpaceDE w:val="0"/>
              <w:autoSpaceDN w:val="0"/>
              <w:adjustRightInd w:val="0"/>
              <w:spacing w:after="0" w:line="240" w:lineRule="auto"/>
              <w:rPr>
                <w:ins w:id="10712" w:author="Arjan" w:date="2013-02-07T23:33:00Z"/>
                <w:rFonts w:ascii="Arial" w:eastAsia="Times New Roman" w:hAnsi="Arial" w:cs="Arial"/>
                <w:color w:val="000000"/>
                <w:sz w:val="20"/>
                <w:szCs w:val="20"/>
              </w:rPr>
            </w:pPr>
            <w:ins w:id="10713"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14:paraId="17D652A1" w14:textId="77777777" w:rsidR="006B550F" w:rsidRPr="00F2006F" w:rsidRDefault="006B550F" w:rsidP="00211C3F">
            <w:pPr>
              <w:autoSpaceDE w:val="0"/>
              <w:autoSpaceDN w:val="0"/>
              <w:adjustRightInd w:val="0"/>
              <w:spacing w:after="0" w:line="240" w:lineRule="auto"/>
              <w:rPr>
                <w:ins w:id="10714" w:author="Arjan" w:date="2013-02-07T23:33:00Z"/>
                <w:rFonts w:ascii="Arial" w:eastAsia="Times New Roman" w:hAnsi="Arial" w:cs="Arial"/>
                <w:color w:val="000000"/>
                <w:sz w:val="20"/>
                <w:szCs w:val="20"/>
              </w:rPr>
            </w:pPr>
          </w:p>
        </w:tc>
      </w:tr>
      <w:tr w:rsidR="006B550F" w:rsidRPr="00F2006F" w14:paraId="15BBD4C8" w14:textId="77777777" w:rsidTr="00211C3F">
        <w:trPr>
          <w:ins w:id="10715" w:author="Arjan" w:date="2013-02-07T23:33:00Z"/>
        </w:trPr>
        <w:tc>
          <w:tcPr>
            <w:tcW w:w="3690" w:type="dxa"/>
            <w:tcBorders>
              <w:top w:val="nil"/>
              <w:left w:val="nil"/>
              <w:bottom w:val="nil"/>
              <w:right w:val="nil"/>
            </w:tcBorders>
          </w:tcPr>
          <w:p w14:paraId="0F55D72A" w14:textId="77777777" w:rsidR="006B550F" w:rsidRPr="00F2006F" w:rsidRDefault="006B550F" w:rsidP="00211C3F">
            <w:pPr>
              <w:autoSpaceDE w:val="0"/>
              <w:autoSpaceDN w:val="0"/>
              <w:adjustRightInd w:val="0"/>
              <w:spacing w:after="0" w:line="240" w:lineRule="auto"/>
              <w:rPr>
                <w:ins w:id="1071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6B2C18AF" w14:textId="77777777" w:rsidR="006B550F" w:rsidRPr="00F2006F" w:rsidRDefault="006B550F" w:rsidP="00211C3F">
            <w:pPr>
              <w:autoSpaceDE w:val="0"/>
              <w:autoSpaceDN w:val="0"/>
              <w:adjustRightInd w:val="0"/>
              <w:spacing w:after="0" w:line="240" w:lineRule="auto"/>
              <w:rPr>
                <w:ins w:id="10717" w:author="Arjan" w:date="2013-02-07T23:33:00Z"/>
                <w:rFonts w:ascii="Arial" w:eastAsia="Times New Roman" w:hAnsi="Arial" w:cs="Arial"/>
                <w:b/>
                <w:bCs/>
                <w:color w:val="000000"/>
                <w:sz w:val="20"/>
                <w:szCs w:val="20"/>
              </w:rPr>
            </w:pPr>
          </w:p>
        </w:tc>
      </w:tr>
      <w:tr w:rsidR="006B550F" w:rsidRPr="00F2006F" w14:paraId="36642E04" w14:textId="77777777" w:rsidTr="00211C3F">
        <w:trPr>
          <w:trHeight w:val="335"/>
          <w:ins w:id="10718" w:author="Arjan" w:date="2013-02-07T23:33:00Z"/>
        </w:trPr>
        <w:tc>
          <w:tcPr>
            <w:tcW w:w="3690" w:type="dxa"/>
            <w:tcBorders>
              <w:top w:val="nil"/>
              <w:left w:val="nil"/>
              <w:bottom w:val="nil"/>
              <w:right w:val="nil"/>
            </w:tcBorders>
          </w:tcPr>
          <w:p w14:paraId="61DEC303" w14:textId="77777777" w:rsidR="006B550F" w:rsidRPr="00F2006F" w:rsidRDefault="006B550F" w:rsidP="00211C3F">
            <w:pPr>
              <w:autoSpaceDE w:val="0"/>
              <w:autoSpaceDN w:val="0"/>
              <w:adjustRightInd w:val="0"/>
              <w:spacing w:after="0" w:line="240" w:lineRule="auto"/>
              <w:rPr>
                <w:ins w:id="10719" w:author="Arjan" w:date="2013-02-07T23:33:00Z"/>
                <w:rFonts w:ascii="Arial" w:eastAsia="Times New Roman" w:hAnsi="Arial" w:cs="Arial"/>
                <w:color w:val="000000"/>
                <w:sz w:val="20"/>
                <w:szCs w:val="20"/>
              </w:rPr>
            </w:pPr>
            <w:ins w:id="10720" w:author="Arjan" w:date="2013-02-07T23:33:00Z">
              <w:r w:rsidRPr="00F2006F">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14:paraId="39EC396F" w14:textId="77777777" w:rsidR="006B550F" w:rsidRPr="00F2006F" w:rsidRDefault="00DA5D93" w:rsidP="00211C3F">
            <w:pPr>
              <w:autoSpaceDE w:val="0"/>
              <w:autoSpaceDN w:val="0"/>
              <w:adjustRightInd w:val="0"/>
              <w:spacing w:after="0" w:line="240" w:lineRule="auto"/>
              <w:rPr>
                <w:ins w:id="10721" w:author="Arjan" w:date="2013-02-07T23:33:00Z"/>
                <w:rFonts w:ascii="Arial" w:eastAsia="Times New Roman" w:hAnsi="Arial" w:cs="Arial"/>
                <w:color w:val="000000"/>
                <w:sz w:val="20"/>
                <w:szCs w:val="20"/>
              </w:rPr>
            </w:pPr>
            <w:ins w:id="10722"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statusomschrijvingGeneriek</w:t>
              </w:r>
              <w:r w:rsidRPr="00F2006F">
                <w:rPr>
                  <w:rFonts w:ascii="Arial" w:hAnsi="Arial" w:cs="Arial"/>
                  <w:sz w:val="20"/>
                  <w:szCs w:val="20"/>
                  <w:lang w:val="en-AU"/>
                </w:rPr>
                <w:fldChar w:fldCharType="end"/>
              </w:r>
            </w:ins>
          </w:p>
        </w:tc>
      </w:tr>
      <w:tr w:rsidR="006B550F" w:rsidRPr="00F2006F" w14:paraId="1FA3D8E8" w14:textId="77777777" w:rsidTr="00211C3F">
        <w:trPr>
          <w:trHeight w:val="215"/>
          <w:ins w:id="10723" w:author="Arjan" w:date="2013-02-07T23:33:00Z"/>
        </w:trPr>
        <w:tc>
          <w:tcPr>
            <w:tcW w:w="3690" w:type="dxa"/>
            <w:tcBorders>
              <w:top w:val="nil"/>
              <w:left w:val="nil"/>
              <w:bottom w:val="nil"/>
              <w:right w:val="nil"/>
            </w:tcBorders>
          </w:tcPr>
          <w:p w14:paraId="3C462F5D" w14:textId="77777777" w:rsidR="006B550F" w:rsidRPr="00F2006F" w:rsidRDefault="006B550F" w:rsidP="00211C3F">
            <w:pPr>
              <w:autoSpaceDE w:val="0"/>
              <w:autoSpaceDN w:val="0"/>
              <w:adjustRightInd w:val="0"/>
              <w:spacing w:after="0" w:line="240" w:lineRule="auto"/>
              <w:rPr>
                <w:ins w:id="1072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6B93C971" w14:textId="77777777" w:rsidR="006B550F" w:rsidRPr="00F2006F" w:rsidRDefault="006B550F" w:rsidP="00211C3F">
            <w:pPr>
              <w:autoSpaceDE w:val="0"/>
              <w:autoSpaceDN w:val="0"/>
              <w:adjustRightInd w:val="0"/>
              <w:spacing w:after="0" w:line="240" w:lineRule="auto"/>
              <w:rPr>
                <w:ins w:id="10725" w:author="Arjan" w:date="2013-02-07T23:33:00Z"/>
                <w:rFonts w:ascii="Arial" w:eastAsia="Times New Roman" w:hAnsi="Arial" w:cs="Arial"/>
                <w:b/>
                <w:bCs/>
                <w:color w:val="000000"/>
                <w:sz w:val="20"/>
                <w:szCs w:val="20"/>
              </w:rPr>
            </w:pPr>
          </w:p>
        </w:tc>
      </w:tr>
      <w:tr w:rsidR="006B550F" w:rsidRPr="00CB22FF" w14:paraId="118542CB" w14:textId="77777777" w:rsidTr="00211C3F">
        <w:trPr>
          <w:trHeight w:val="215"/>
          <w:ins w:id="10726" w:author="Arjan" w:date="2013-02-07T23:33:00Z"/>
        </w:trPr>
        <w:tc>
          <w:tcPr>
            <w:tcW w:w="3690" w:type="dxa"/>
            <w:tcBorders>
              <w:top w:val="nil"/>
              <w:left w:val="nil"/>
              <w:bottom w:val="nil"/>
              <w:right w:val="nil"/>
            </w:tcBorders>
          </w:tcPr>
          <w:p w14:paraId="6BC502A3" w14:textId="77777777" w:rsidR="006B550F" w:rsidRPr="00F2006F" w:rsidRDefault="006B550F" w:rsidP="00211C3F">
            <w:pPr>
              <w:autoSpaceDE w:val="0"/>
              <w:autoSpaceDN w:val="0"/>
              <w:adjustRightInd w:val="0"/>
              <w:spacing w:after="0" w:line="240" w:lineRule="auto"/>
              <w:rPr>
                <w:ins w:id="10727" w:author="Arjan" w:date="2013-02-07T23:33:00Z"/>
                <w:rFonts w:ascii="Arial" w:eastAsia="Times New Roman" w:hAnsi="Arial" w:cs="Arial"/>
                <w:color w:val="000000"/>
                <w:sz w:val="20"/>
                <w:szCs w:val="20"/>
              </w:rPr>
            </w:pPr>
            <w:ins w:id="10728"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14:paraId="00031690" w14:textId="77777777" w:rsidR="006B550F" w:rsidRPr="00DD0F4F" w:rsidRDefault="00DA5D93" w:rsidP="00211C3F">
            <w:pPr>
              <w:autoSpaceDE w:val="0"/>
              <w:autoSpaceDN w:val="0"/>
              <w:adjustRightInd w:val="0"/>
              <w:spacing w:after="0" w:line="240" w:lineRule="auto"/>
              <w:rPr>
                <w:ins w:id="10729" w:author="Arjan" w:date="2013-02-07T23:33:00Z"/>
                <w:rFonts w:ascii="Arial" w:eastAsia="Times New Roman" w:hAnsi="Arial" w:cs="Arial"/>
                <w:color w:val="000000"/>
                <w:sz w:val="20"/>
                <w:szCs w:val="20"/>
                <w:lang w:val="nl-NL"/>
              </w:rPr>
            </w:pPr>
            <w:ins w:id="10730"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end"/>
              </w:r>
              <w:r w:rsidR="006B550F" w:rsidRPr="00DD0F4F">
                <w:rPr>
                  <w:rFonts w:ascii="Arial" w:eastAsia="Times New Roman" w:hAnsi="Arial" w:cs="Arial"/>
                  <w:color w:val="610E6A"/>
                  <w:sz w:val="20"/>
                  <w:szCs w:val="20"/>
                  <w:lang w:val="nl-NL"/>
                </w:rPr>
                <w:t xml:space="preserve">Algemeen gehanteerde omschrijving van de aard van de laatst bekende status van de gerelateerde zaak. </w:t>
              </w:r>
            </w:ins>
          </w:p>
        </w:tc>
      </w:tr>
      <w:tr w:rsidR="006B550F" w:rsidRPr="00CB22FF" w14:paraId="47F13889" w14:textId="77777777" w:rsidTr="00211C3F">
        <w:trPr>
          <w:trHeight w:val="230"/>
          <w:ins w:id="10731" w:author="Arjan" w:date="2013-02-07T23:33:00Z"/>
        </w:trPr>
        <w:tc>
          <w:tcPr>
            <w:tcW w:w="3690" w:type="dxa"/>
            <w:tcBorders>
              <w:top w:val="nil"/>
              <w:left w:val="nil"/>
              <w:bottom w:val="nil"/>
              <w:right w:val="nil"/>
            </w:tcBorders>
          </w:tcPr>
          <w:p w14:paraId="40602D3B" w14:textId="77777777" w:rsidR="006B550F" w:rsidRPr="00DD0F4F" w:rsidRDefault="006B550F" w:rsidP="00211C3F">
            <w:pPr>
              <w:autoSpaceDE w:val="0"/>
              <w:autoSpaceDN w:val="0"/>
              <w:adjustRightInd w:val="0"/>
              <w:spacing w:after="0" w:line="240" w:lineRule="auto"/>
              <w:rPr>
                <w:ins w:id="10732"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44B3FCAC" w14:textId="77777777" w:rsidR="006B550F" w:rsidRPr="00DD0F4F" w:rsidRDefault="006B550F" w:rsidP="00211C3F">
            <w:pPr>
              <w:autoSpaceDE w:val="0"/>
              <w:autoSpaceDN w:val="0"/>
              <w:adjustRightInd w:val="0"/>
              <w:spacing w:after="0" w:line="240" w:lineRule="auto"/>
              <w:rPr>
                <w:ins w:id="10733" w:author="Arjan" w:date="2013-02-07T23:33:00Z"/>
                <w:rFonts w:ascii="Arial" w:eastAsia="Times New Roman" w:hAnsi="Arial" w:cs="Arial"/>
                <w:b/>
                <w:bCs/>
                <w:color w:val="000000"/>
                <w:sz w:val="20"/>
                <w:szCs w:val="20"/>
                <w:lang w:val="nl-NL"/>
              </w:rPr>
            </w:pPr>
          </w:p>
        </w:tc>
      </w:tr>
      <w:tr w:rsidR="006B550F" w:rsidRPr="00F2006F" w14:paraId="2E840246" w14:textId="77777777" w:rsidTr="00211C3F">
        <w:trPr>
          <w:trHeight w:val="230"/>
          <w:ins w:id="10734" w:author="Arjan" w:date="2013-02-07T23:33:00Z"/>
        </w:trPr>
        <w:tc>
          <w:tcPr>
            <w:tcW w:w="3690" w:type="dxa"/>
            <w:tcBorders>
              <w:top w:val="nil"/>
              <w:left w:val="nil"/>
              <w:bottom w:val="nil"/>
              <w:right w:val="nil"/>
            </w:tcBorders>
          </w:tcPr>
          <w:p w14:paraId="0C12C8BF" w14:textId="77777777" w:rsidR="006B550F" w:rsidRPr="00F2006F" w:rsidRDefault="006B550F" w:rsidP="00211C3F">
            <w:pPr>
              <w:autoSpaceDE w:val="0"/>
              <w:autoSpaceDN w:val="0"/>
              <w:adjustRightInd w:val="0"/>
              <w:spacing w:after="0" w:line="240" w:lineRule="auto"/>
              <w:rPr>
                <w:ins w:id="10735" w:author="Arjan" w:date="2013-02-07T23:33:00Z"/>
                <w:rFonts w:ascii="Arial" w:eastAsia="Times New Roman" w:hAnsi="Arial" w:cs="Arial"/>
                <w:color w:val="000000"/>
                <w:sz w:val="20"/>
                <w:szCs w:val="20"/>
              </w:rPr>
            </w:pPr>
            <w:ins w:id="10736"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14:paraId="47AC0D38" w14:textId="77777777" w:rsidR="006B550F" w:rsidRPr="00F2006F" w:rsidRDefault="006B550F" w:rsidP="00211C3F">
            <w:pPr>
              <w:autoSpaceDE w:val="0"/>
              <w:autoSpaceDN w:val="0"/>
              <w:adjustRightInd w:val="0"/>
              <w:spacing w:after="0" w:line="240" w:lineRule="auto"/>
              <w:rPr>
                <w:ins w:id="10737" w:author="Arjan" w:date="2013-02-07T23:33:00Z"/>
                <w:rFonts w:ascii="Arial" w:eastAsia="Times New Roman" w:hAnsi="Arial" w:cs="Arial"/>
                <w:color w:val="000000"/>
                <w:sz w:val="20"/>
                <w:szCs w:val="20"/>
              </w:rPr>
            </w:pPr>
            <w:ins w:id="10738" w:author="Arjan" w:date="2013-02-07T23:33:00Z">
              <w:r w:rsidRPr="00F2006F">
                <w:rPr>
                  <w:rFonts w:ascii="Arial" w:eastAsia="Times New Roman" w:hAnsi="Arial" w:cs="Arial"/>
                  <w:color w:val="000000"/>
                  <w:sz w:val="20"/>
                  <w:szCs w:val="20"/>
                </w:rPr>
                <w:t>KING</w:t>
              </w:r>
            </w:ins>
          </w:p>
        </w:tc>
      </w:tr>
      <w:tr w:rsidR="006B550F" w:rsidRPr="00F2006F" w14:paraId="2FB92587" w14:textId="77777777" w:rsidTr="00211C3F">
        <w:trPr>
          <w:ins w:id="10739" w:author="Arjan" w:date="2013-02-07T23:33:00Z"/>
        </w:trPr>
        <w:tc>
          <w:tcPr>
            <w:tcW w:w="3690" w:type="dxa"/>
            <w:tcBorders>
              <w:top w:val="nil"/>
              <w:left w:val="nil"/>
              <w:bottom w:val="nil"/>
              <w:right w:val="nil"/>
            </w:tcBorders>
          </w:tcPr>
          <w:p w14:paraId="1958049C" w14:textId="77777777" w:rsidR="006B550F" w:rsidRPr="00F2006F" w:rsidRDefault="006B550F" w:rsidP="00211C3F">
            <w:pPr>
              <w:autoSpaceDE w:val="0"/>
              <w:autoSpaceDN w:val="0"/>
              <w:adjustRightInd w:val="0"/>
              <w:spacing w:after="0" w:line="240" w:lineRule="auto"/>
              <w:rPr>
                <w:ins w:id="1074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60B58B98" w14:textId="77777777" w:rsidR="006B550F" w:rsidRPr="00F2006F" w:rsidRDefault="006B550F" w:rsidP="00211C3F">
            <w:pPr>
              <w:autoSpaceDE w:val="0"/>
              <w:autoSpaceDN w:val="0"/>
              <w:adjustRightInd w:val="0"/>
              <w:spacing w:after="0" w:line="240" w:lineRule="auto"/>
              <w:rPr>
                <w:ins w:id="10741" w:author="Arjan" w:date="2013-02-07T23:33:00Z"/>
                <w:rFonts w:ascii="Arial" w:eastAsia="Times New Roman" w:hAnsi="Arial" w:cs="Arial"/>
                <w:b/>
                <w:bCs/>
                <w:color w:val="000000"/>
                <w:sz w:val="20"/>
                <w:szCs w:val="20"/>
              </w:rPr>
            </w:pPr>
          </w:p>
        </w:tc>
      </w:tr>
      <w:tr w:rsidR="006B550F" w:rsidRPr="00F2006F" w14:paraId="76F672D8" w14:textId="77777777" w:rsidTr="00211C3F">
        <w:trPr>
          <w:ins w:id="10742" w:author="Arjan" w:date="2013-02-07T23:33:00Z"/>
        </w:trPr>
        <w:tc>
          <w:tcPr>
            <w:tcW w:w="3690" w:type="dxa"/>
            <w:tcBorders>
              <w:top w:val="nil"/>
              <w:left w:val="nil"/>
              <w:bottom w:val="nil"/>
              <w:right w:val="nil"/>
            </w:tcBorders>
          </w:tcPr>
          <w:p w14:paraId="6CE187AE" w14:textId="77777777" w:rsidR="006B550F" w:rsidRPr="00F2006F" w:rsidRDefault="006B550F" w:rsidP="00211C3F">
            <w:pPr>
              <w:autoSpaceDE w:val="0"/>
              <w:autoSpaceDN w:val="0"/>
              <w:adjustRightInd w:val="0"/>
              <w:spacing w:after="0" w:line="240" w:lineRule="auto"/>
              <w:rPr>
                <w:ins w:id="10743" w:author="Arjan" w:date="2013-02-07T23:33:00Z"/>
                <w:rFonts w:ascii="Arial" w:eastAsia="Times New Roman" w:hAnsi="Arial" w:cs="Arial"/>
                <w:color w:val="000000"/>
                <w:sz w:val="20"/>
                <w:szCs w:val="20"/>
              </w:rPr>
            </w:pPr>
            <w:ins w:id="10744"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14:paraId="231EFDAC" w14:textId="77777777" w:rsidR="006B550F" w:rsidRPr="00F2006F" w:rsidRDefault="006B550F" w:rsidP="00211C3F">
            <w:pPr>
              <w:autoSpaceDE w:val="0"/>
              <w:autoSpaceDN w:val="0"/>
              <w:adjustRightInd w:val="0"/>
              <w:spacing w:after="0" w:line="240" w:lineRule="auto"/>
              <w:rPr>
                <w:ins w:id="10745" w:author="Arjan" w:date="2013-02-07T23:33:00Z"/>
                <w:rFonts w:ascii="Arial" w:eastAsia="Times New Roman" w:hAnsi="Arial" w:cs="Arial"/>
                <w:color w:val="000000"/>
                <w:sz w:val="20"/>
                <w:szCs w:val="20"/>
              </w:rPr>
            </w:pPr>
            <w:ins w:id="10746" w:author="Arjan" w:date="2013-02-07T23:33:00Z">
              <w:r w:rsidRPr="00F2006F">
                <w:rPr>
                  <w:rFonts w:ascii="Arial" w:eastAsia="Times New Roman" w:hAnsi="Arial" w:cs="Arial"/>
                  <w:color w:val="000000"/>
                  <w:sz w:val="20"/>
                  <w:szCs w:val="20"/>
                </w:rPr>
                <w:t>1 januari 2013</w:t>
              </w:r>
            </w:ins>
          </w:p>
        </w:tc>
      </w:tr>
      <w:tr w:rsidR="006B550F" w:rsidRPr="00F2006F" w14:paraId="7A478521" w14:textId="77777777" w:rsidTr="00211C3F">
        <w:trPr>
          <w:ins w:id="10747" w:author="Arjan" w:date="2013-02-07T23:33:00Z"/>
        </w:trPr>
        <w:tc>
          <w:tcPr>
            <w:tcW w:w="3690" w:type="dxa"/>
            <w:tcBorders>
              <w:top w:val="nil"/>
              <w:left w:val="nil"/>
              <w:bottom w:val="nil"/>
              <w:right w:val="nil"/>
            </w:tcBorders>
          </w:tcPr>
          <w:p w14:paraId="67A0AD9F" w14:textId="77777777" w:rsidR="006B550F" w:rsidRPr="00F2006F" w:rsidRDefault="006B550F" w:rsidP="00211C3F">
            <w:pPr>
              <w:autoSpaceDE w:val="0"/>
              <w:autoSpaceDN w:val="0"/>
              <w:adjustRightInd w:val="0"/>
              <w:spacing w:after="0" w:line="240" w:lineRule="auto"/>
              <w:rPr>
                <w:ins w:id="1074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1A318EFF" w14:textId="77777777" w:rsidR="006B550F" w:rsidRPr="00F2006F" w:rsidRDefault="006B550F" w:rsidP="00211C3F">
            <w:pPr>
              <w:autoSpaceDE w:val="0"/>
              <w:autoSpaceDN w:val="0"/>
              <w:adjustRightInd w:val="0"/>
              <w:spacing w:after="0" w:line="240" w:lineRule="auto"/>
              <w:rPr>
                <w:ins w:id="10749" w:author="Arjan" w:date="2013-02-07T23:33:00Z"/>
                <w:rFonts w:ascii="Arial" w:eastAsia="Times New Roman" w:hAnsi="Arial" w:cs="Arial"/>
                <w:b/>
                <w:bCs/>
                <w:color w:val="000000"/>
                <w:sz w:val="20"/>
                <w:szCs w:val="20"/>
              </w:rPr>
            </w:pPr>
          </w:p>
        </w:tc>
      </w:tr>
      <w:tr w:rsidR="006B550F" w:rsidRPr="00CB22FF" w14:paraId="668C419F" w14:textId="77777777" w:rsidTr="00211C3F">
        <w:trPr>
          <w:ins w:id="10750" w:author="Arjan" w:date="2013-02-07T23:33:00Z"/>
        </w:trPr>
        <w:tc>
          <w:tcPr>
            <w:tcW w:w="3690" w:type="dxa"/>
            <w:tcBorders>
              <w:top w:val="nil"/>
              <w:left w:val="nil"/>
              <w:bottom w:val="nil"/>
              <w:right w:val="nil"/>
            </w:tcBorders>
          </w:tcPr>
          <w:p w14:paraId="24CB418B" w14:textId="77777777" w:rsidR="006B550F" w:rsidRPr="00F2006F" w:rsidRDefault="006B550F" w:rsidP="00211C3F">
            <w:pPr>
              <w:autoSpaceDE w:val="0"/>
              <w:autoSpaceDN w:val="0"/>
              <w:adjustRightInd w:val="0"/>
              <w:spacing w:after="0" w:line="240" w:lineRule="auto"/>
              <w:rPr>
                <w:ins w:id="10751" w:author="Arjan" w:date="2013-02-07T23:33:00Z"/>
                <w:rFonts w:ascii="Arial" w:eastAsia="Times New Roman" w:hAnsi="Arial" w:cs="Arial"/>
                <w:color w:val="000000"/>
                <w:sz w:val="20"/>
                <w:szCs w:val="20"/>
              </w:rPr>
            </w:pPr>
            <w:ins w:id="10752"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14:paraId="249E4365" w14:textId="77777777" w:rsidR="006B550F" w:rsidRPr="00DD0F4F" w:rsidRDefault="006B550F" w:rsidP="00211C3F">
            <w:pPr>
              <w:autoSpaceDE w:val="0"/>
              <w:autoSpaceDN w:val="0"/>
              <w:adjustRightInd w:val="0"/>
              <w:spacing w:after="0" w:line="240" w:lineRule="auto"/>
              <w:rPr>
                <w:ins w:id="10753" w:author="Arjan" w:date="2013-02-07T23:33:00Z"/>
                <w:rFonts w:ascii="Arial" w:eastAsia="Times New Roman" w:hAnsi="Arial" w:cs="Arial"/>
                <w:color w:val="000000"/>
                <w:sz w:val="20"/>
                <w:szCs w:val="20"/>
                <w:lang w:val="nl-NL"/>
              </w:rPr>
            </w:pPr>
            <w:ins w:id="10754" w:author="Arjan" w:date="2013-02-07T23:33:00Z">
              <w:r w:rsidRPr="00DD0F4F">
                <w:rPr>
                  <w:rFonts w:ascii="Arial" w:eastAsia="Times New Roman" w:hAnsi="Arial" w:cs="Arial"/>
                  <w:color w:val="000000"/>
                  <w:sz w:val="20"/>
                  <w:szCs w:val="20"/>
                  <w:lang w:val="nl-NL"/>
                </w:rPr>
                <w:t>Het gaat hier om de generieke omschrijving van het statustype van de laatst bekende status van de gerelateerde zaak. De generieke omschrijving is de aard van de status zoals deze landelijk wordt toegepast. Deze kan afwijken van de door de zaakbehandelende organisatie gehanteerde naam, de Statustypeomschrijving.</w:t>
              </w:r>
            </w:ins>
          </w:p>
        </w:tc>
      </w:tr>
      <w:tr w:rsidR="006B550F" w:rsidRPr="00CB22FF" w14:paraId="1D063CCC" w14:textId="77777777" w:rsidTr="00211C3F">
        <w:trPr>
          <w:ins w:id="10755" w:author="Arjan" w:date="2013-02-07T23:33:00Z"/>
        </w:trPr>
        <w:tc>
          <w:tcPr>
            <w:tcW w:w="3690" w:type="dxa"/>
            <w:tcBorders>
              <w:top w:val="nil"/>
              <w:left w:val="nil"/>
              <w:bottom w:val="nil"/>
              <w:right w:val="nil"/>
            </w:tcBorders>
          </w:tcPr>
          <w:p w14:paraId="2DBE58FD" w14:textId="77777777" w:rsidR="006B550F" w:rsidRPr="00DD0F4F" w:rsidRDefault="006B550F" w:rsidP="00211C3F">
            <w:pPr>
              <w:autoSpaceDE w:val="0"/>
              <w:autoSpaceDN w:val="0"/>
              <w:adjustRightInd w:val="0"/>
              <w:spacing w:after="0" w:line="240" w:lineRule="auto"/>
              <w:rPr>
                <w:ins w:id="10756"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7A68AEC9" w14:textId="77777777" w:rsidR="006B550F" w:rsidRPr="00DD0F4F" w:rsidRDefault="006B550F" w:rsidP="00211C3F">
            <w:pPr>
              <w:autoSpaceDE w:val="0"/>
              <w:autoSpaceDN w:val="0"/>
              <w:adjustRightInd w:val="0"/>
              <w:spacing w:after="0" w:line="240" w:lineRule="auto"/>
              <w:rPr>
                <w:ins w:id="10757" w:author="Arjan" w:date="2013-02-07T23:33:00Z"/>
                <w:rFonts w:ascii="Arial" w:eastAsia="Times New Roman" w:hAnsi="Arial" w:cs="Arial"/>
                <w:b/>
                <w:bCs/>
                <w:color w:val="000000"/>
                <w:sz w:val="20"/>
                <w:szCs w:val="20"/>
                <w:lang w:val="nl-NL"/>
              </w:rPr>
            </w:pPr>
          </w:p>
        </w:tc>
      </w:tr>
      <w:tr w:rsidR="006B550F" w:rsidRPr="00F2006F" w14:paraId="7EF4B580" w14:textId="77777777" w:rsidTr="00211C3F">
        <w:trPr>
          <w:ins w:id="10758" w:author="Arjan" w:date="2013-02-07T23:33:00Z"/>
        </w:trPr>
        <w:tc>
          <w:tcPr>
            <w:tcW w:w="3690" w:type="dxa"/>
            <w:tcBorders>
              <w:top w:val="nil"/>
              <w:left w:val="nil"/>
              <w:bottom w:val="nil"/>
              <w:right w:val="nil"/>
            </w:tcBorders>
          </w:tcPr>
          <w:p w14:paraId="1357279E" w14:textId="77777777" w:rsidR="006B550F" w:rsidRPr="00F2006F" w:rsidRDefault="006B550F" w:rsidP="00211C3F">
            <w:pPr>
              <w:autoSpaceDE w:val="0"/>
              <w:autoSpaceDN w:val="0"/>
              <w:adjustRightInd w:val="0"/>
              <w:spacing w:after="0" w:line="240" w:lineRule="auto"/>
              <w:rPr>
                <w:ins w:id="10759" w:author="Arjan" w:date="2013-02-07T23:33:00Z"/>
                <w:rFonts w:ascii="Arial" w:eastAsia="Times New Roman" w:hAnsi="Arial" w:cs="Arial"/>
                <w:color w:val="000000"/>
                <w:sz w:val="20"/>
                <w:szCs w:val="20"/>
              </w:rPr>
            </w:pPr>
            <w:ins w:id="10760"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14:paraId="11979325" w14:textId="77777777" w:rsidR="006B550F" w:rsidRPr="00F2006F" w:rsidRDefault="00DA5D93" w:rsidP="00211C3F">
            <w:pPr>
              <w:autoSpaceDE w:val="0"/>
              <w:autoSpaceDN w:val="0"/>
              <w:adjustRightInd w:val="0"/>
              <w:spacing w:after="0" w:line="240" w:lineRule="auto"/>
              <w:rPr>
                <w:ins w:id="10761" w:author="Arjan" w:date="2013-02-07T23:33:00Z"/>
                <w:rFonts w:ascii="Arial" w:eastAsia="Times New Roman" w:hAnsi="Arial" w:cs="Arial"/>
                <w:color w:val="000000"/>
                <w:sz w:val="20"/>
                <w:szCs w:val="20"/>
              </w:rPr>
            </w:pPr>
            <w:ins w:id="10762"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AN80</w:t>
              </w:r>
              <w:r w:rsidRPr="00F2006F">
                <w:rPr>
                  <w:rFonts w:ascii="Arial" w:hAnsi="Arial" w:cs="Arial"/>
                  <w:sz w:val="20"/>
                  <w:szCs w:val="20"/>
                  <w:lang w:val="en-AU"/>
                </w:rPr>
                <w:fldChar w:fldCharType="end"/>
              </w:r>
            </w:ins>
          </w:p>
        </w:tc>
      </w:tr>
      <w:tr w:rsidR="006B550F" w:rsidRPr="00F2006F" w14:paraId="654BFB1B" w14:textId="77777777" w:rsidTr="00211C3F">
        <w:trPr>
          <w:trHeight w:val="230"/>
          <w:ins w:id="10763" w:author="Arjan" w:date="2013-02-07T23:33:00Z"/>
        </w:trPr>
        <w:tc>
          <w:tcPr>
            <w:tcW w:w="3690" w:type="dxa"/>
            <w:tcBorders>
              <w:top w:val="nil"/>
              <w:left w:val="nil"/>
              <w:bottom w:val="nil"/>
              <w:right w:val="nil"/>
            </w:tcBorders>
          </w:tcPr>
          <w:p w14:paraId="0CE3DF26" w14:textId="77777777" w:rsidR="006B550F" w:rsidRPr="00F2006F" w:rsidRDefault="006B550F" w:rsidP="00211C3F">
            <w:pPr>
              <w:autoSpaceDE w:val="0"/>
              <w:autoSpaceDN w:val="0"/>
              <w:adjustRightInd w:val="0"/>
              <w:spacing w:after="0" w:line="240" w:lineRule="auto"/>
              <w:rPr>
                <w:ins w:id="1076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1CF45ACC" w14:textId="77777777" w:rsidR="006B550F" w:rsidRPr="00F2006F" w:rsidRDefault="006B550F" w:rsidP="00211C3F">
            <w:pPr>
              <w:autoSpaceDE w:val="0"/>
              <w:autoSpaceDN w:val="0"/>
              <w:adjustRightInd w:val="0"/>
              <w:spacing w:after="0" w:line="240" w:lineRule="auto"/>
              <w:rPr>
                <w:ins w:id="10765" w:author="Arjan" w:date="2013-02-07T23:33:00Z"/>
                <w:rFonts w:ascii="Arial" w:eastAsia="Times New Roman" w:hAnsi="Arial" w:cs="Arial"/>
                <w:b/>
                <w:bCs/>
                <w:color w:val="000000"/>
                <w:sz w:val="20"/>
                <w:szCs w:val="20"/>
              </w:rPr>
            </w:pPr>
          </w:p>
        </w:tc>
      </w:tr>
      <w:tr w:rsidR="006B550F" w:rsidRPr="00CB22FF" w14:paraId="5DBAFB0F" w14:textId="77777777" w:rsidTr="00211C3F">
        <w:trPr>
          <w:trHeight w:val="230"/>
          <w:ins w:id="10766" w:author="Arjan" w:date="2013-02-07T23:33:00Z"/>
        </w:trPr>
        <w:tc>
          <w:tcPr>
            <w:tcW w:w="3690" w:type="dxa"/>
            <w:tcBorders>
              <w:top w:val="nil"/>
              <w:left w:val="nil"/>
              <w:bottom w:val="nil"/>
              <w:right w:val="nil"/>
            </w:tcBorders>
          </w:tcPr>
          <w:p w14:paraId="2EED2116" w14:textId="77777777" w:rsidR="006B550F" w:rsidRPr="00F2006F" w:rsidRDefault="006B550F" w:rsidP="00211C3F">
            <w:pPr>
              <w:autoSpaceDE w:val="0"/>
              <w:autoSpaceDN w:val="0"/>
              <w:adjustRightInd w:val="0"/>
              <w:spacing w:after="0" w:line="240" w:lineRule="auto"/>
              <w:rPr>
                <w:ins w:id="10767" w:author="Arjan" w:date="2013-02-07T23:33:00Z"/>
                <w:rFonts w:ascii="Arial" w:eastAsia="Times New Roman" w:hAnsi="Arial" w:cs="Arial"/>
                <w:color w:val="000000"/>
                <w:sz w:val="20"/>
                <w:szCs w:val="20"/>
              </w:rPr>
            </w:pPr>
            <w:ins w:id="10768" w:author="Arjan" w:date="2013-02-07T23:33:00Z">
              <w:r w:rsidRPr="00F2006F">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14:paraId="5A1B2082" w14:textId="77777777" w:rsidR="006B550F" w:rsidRPr="00DD0F4F" w:rsidRDefault="006B550F" w:rsidP="00211C3F">
            <w:pPr>
              <w:autoSpaceDE w:val="0"/>
              <w:autoSpaceDN w:val="0"/>
              <w:adjustRightInd w:val="0"/>
              <w:spacing w:after="0" w:line="240" w:lineRule="auto"/>
              <w:rPr>
                <w:ins w:id="10769" w:author="Arjan" w:date="2013-02-07T23:33:00Z"/>
                <w:rFonts w:ascii="Arial" w:eastAsia="Times New Roman" w:hAnsi="Arial" w:cs="Arial"/>
                <w:color w:val="000000"/>
                <w:sz w:val="20"/>
                <w:szCs w:val="20"/>
                <w:lang w:val="nl-NL"/>
              </w:rPr>
            </w:pPr>
            <w:ins w:id="10770" w:author="Arjan" w:date="2013-02-07T23:33:00Z">
              <w:r w:rsidRPr="00DD0F4F">
                <w:rPr>
                  <w:rFonts w:ascii="Arial" w:eastAsia="Times New Roman" w:hAnsi="Arial" w:cs="Arial"/>
                  <w:color w:val="000000"/>
                  <w:sz w:val="20"/>
                  <w:szCs w:val="20"/>
                  <w:lang w:val="nl-NL"/>
                </w:rPr>
                <w:t>Ontlenen aan het tussen beide organisaties afgesproken zaaktype in de van toepassing zijn ZaakTypeCatalogus.</w:t>
              </w:r>
            </w:ins>
          </w:p>
        </w:tc>
      </w:tr>
      <w:tr w:rsidR="006B550F" w:rsidRPr="00CB22FF" w14:paraId="0B255D28" w14:textId="77777777" w:rsidTr="00211C3F">
        <w:trPr>
          <w:trHeight w:val="230"/>
          <w:ins w:id="10771" w:author="Arjan" w:date="2013-02-07T23:33:00Z"/>
        </w:trPr>
        <w:tc>
          <w:tcPr>
            <w:tcW w:w="3690" w:type="dxa"/>
            <w:tcBorders>
              <w:top w:val="nil"/>
              <w:left w:val="nil"/>
              <w:bottom w:val="nil"/>
              <w:right w:val="nil"/>
            </w:tcBorders>
          </w:tcPr>
          <w:p w14:paraId="693E5480" w14:textId="77777777" w:rsidR="006B550F" w:rsidRPr="00DD0F4F" w:rsidRDefault="006B550F" w:rsidP="00211C3F">
            <w:pPr>
              <w:autoSpaceDE w:val="0"/>
              <w:autoSpaceDN w:val="0"/>
              <w:adjustRightInd w:val="0"/>
              <w:spacing w:after="0" w:line="240" w:lineRule="auto"/>
              <w:rPr>
                <w:ins w:id="10772"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173C9B7A" w14:textId="77777777" w:rsidR="006B550F" w:rsidRPr="00DD0F4F" w:rsidRDefault="006B550F" w:rsidP="00211C3F">
            <w:pPr>
              <w:autoSpaceDE w:val="0"/>
              <w:autoSpaceDN w:val="0"/>
              <w:adjustRightInd w:val="0"/>
              <w:spacing w:after="0" w:line="240" w:lineRule="auto"/>
              <w:rPr>
                <w:ins w:id="10773" w:author="Arjan" w:date="2013-02-07T23:33:00Z"/>
                <w:rFonts w:ascii="Arial" w:eastAsia="Times New Roman" w:hAnsi="Arial" w:cs="Arial"/>
                <w:b/>
                <w:bCs/>
                <w:color w:val="000000"/>
                <w:sz w:val="20"/>
                <w:szCs w:val="20"/>
                <w:lang w:val="nl-NL"/>
              </w:rPr>
            </w:pPr>
          </w:p>
        </w:tc>
      </w:tr>
      <w:tr w:rsidR="006B550F" w:rsidRPr="00F2006F" w14:paraId="0E83D344" w14:textId="77777777" w:rsidTr="00211C3F">
        <w:trPr>
          <w:trHeight w:val="230"/>
          <w:ins w:id="10774" w:author="Arjan" w:date="2013-02-07T23:33:00Z"/>
        </w:trPr>
        <w:tc>
          <w:tcPr>
            <w:tcW w:w="3690" w:type="dxa"/>
            <w:tcBorders>
              <w:top w:val="nil"/>
              <w:left w:val="nil"/>
              <w:bottom w:val="nil"/>
              <w:right w:val="nil"/>
            </w:tcBorders>
          </w:tcPr>
          <w:p w14:paraId="33738619" w14:textId="77777777" w:rsidR="006B550F" w:rsidRPr="00F2006F" w:rsidRDefault="006B550F" w:rsidP="00211C3F">
            <w:pPr>
              <w:autoSpaceDE w:val="0"/>
              <w:autoSpaceDN w:val="0"/>
              <w:adjustRightInd w:val="0"/>
              <w:spacing w:after="0" w:line="240" w:lineRule="auto"/>
              <w:rPr>
                <w:ins w:id="10775" w:author="Arjan" w:date="2013-02-07T23:33:00Z"/>
                <w:rFonts w:ascii="Arial" w:eastAsia="Times New Roman" w:hAnsi="Arial" w:cs="Arial"/>
                <w:b/>
                <w:bCs/>
                <w:color w:val="000000"/>
                <w:sz w:val="20"/>
                <w:szCs w:val="20"/>
              </w:rPr>
            </w:pPr>
            <w:ins w:id="10776" w:author="Arjan" w:date="2013-02-07T23:33:00Z">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14:paraId="71EC3A41" w14:textId="77777777" w:rsidR="006B550F" w:rsidRPr="00F2006F" w:rsidRDefault="006B550F" w:rsidP="00211C3F">
            <w:pPr>
              <w:autoSpaceDE w:val="0"/>
              <w:autoSpaceDN w:val="0"/>
              <w:adjustRightInd w:val="0"/>
              <w:spacing w:after="0" w:line="240" w:lineRule="auto"/>
              <w:rPr>
                <w:ins w:id="10777" w:author="Arjan" w:date="2013-02-07T23:33:00Z"/>
                <w:rFonts w:ascii="Arial" w:eastAsia="Times New Roman" w:hAnsi="Arial" w:cs="Arial"/>
                <w:color w:val="000000"/>
                <w:sz w:val="20"/>
                <w:szCs w:val="20"/>
              </w:rPr>
            </w:pPr>
            <w:ins w:id="10778" w:author="Arjan" w:date="2013-02-07T23:33:00Z">
              <w:r w:rsidRPr="00F2006F">
                <w:rPr>
                  <w:rFonts w:ascii="Arial" w:eastAsia="Times New Roman" w:hAnsi="Arial" w:cs="Arial"/>
                  <w:color w:val="000000"/>
                  <w:sz w:val="20"/>
                  <w:szCs w:val="20"/>
                </w:rPr>
                <w:t>Nee</w:t>
              </w:r>
            </w:ins>
          </w:p>
        </w:tc>
      </w:tr>
      <w:tr w:rsidR="006B550F" w:rsidRPr="00F2006F" w14:paraId="345B65E7" w14:textId="77777777" w:rsidTr="00211C3F">
        <w:trPr>
          <w:trHeight w:val="275"/>
          <w:ins w:id="10779" w:author="Arjan" w:date="2013-02-07T23:33:00Z"/>
        </w:trPr>
        <w:tc>
          <w:tcPr>
            <w:tcW w:w="3690" w:type="dxa"/>
            <w:tcBorders>
              <w:top w:val="nil"/>
              <w:left w:val="nil"/>
              <w:bottom w:val="nil"/>
              <w:right w:val="nil"/>
            </w:tcBorders>
          </w:tcPr>
          <w:p w14:paraId="724C90B9" w14:textId="77777777" w:rsidR="006B550F" w:rsidRPr="00F2006F" w:rsidRDefault="006B550F" w:rsidP="00211C3F">
            <w:pPr>
              <w:autoSpaceDE w:val="0"/>
              <w:autoSpaceDN w:val="0"/>
              <w:adjustRightInd w:val="0"/>
              <w:spacing w:after="0" w:line="240" w:lineRule="auto"/>
              <w:rPr>
                <w:ins w:id="1078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7E58EBCF" w14:textId="77777777" w:rsidR="006B550F" w:rsidRPr="00F2006F" w:rsidRDefault="006B550F" w:rsidP="00211C3F">
            <w:pPr>
              <w:autoSpaceDE w:val="0"/>
              <w:autoSpaceDN w:val="0"/>
              <w:adjustRightInd w:val="0"/>
              <w:spacing w:after="0" w:line="240" w:lineRule="auto"/>
              <w:rPr>
                <w:ins w:id="10781" w:author="Arjan" w:date="2013-02-07T23:33:00Z"/>
                <w:rFonts w:ascii="Arial" w:eastAsia="Times New Roman" w:hAnsi="Arial" w:cs="Arial"/>
                <w:color w:val="000000"/>
                <w:sz w:val="20"/>
                <w:szCs w:val="20"/>
              </w:rPr>
            </w:pPr>
          </w:p>
        </w:tc>
      </w:tr>
      <w:tr w:rsidR="006B550F" w:rsidRPr="00F2006F" w14:paraId="07885790" w14:textId="77777777" w:rsidTr="00211C3F">
        <w:trPr>
          <w:trHeight w:val="230"/>
          <w:ins w:id="10782" w:author="Arjan" w:date="2013-02-07T23:33:00Z"/>
        </w:trPr>
        <w:tc>
          <w:tcPr>
            <w:tcW w:w="3690" w:type="dxa"/>
            <w:tcBorders>
              <w:top w:val="nil"/>
              <w:left w:val="nil"/>
              <w:bottom w:val="nil"/>
              <w:right w:val="nil"/>
            </w:tcBorders>
          </w:tcPr>
          <w:p w14:paraId="31611294" w14:textId="77777777" w:rsidR="006B550F" w:rsidRPr="00F2006F" w:rsidRDefault="006B550F" w:rsidP="00211C3F">
            <w:pPr>
              <w:autoSpaceDE w:val="0"/>
              <w:autoSpaceDN w:val="0"/>
              <w:adjustRightInd w:val="0"/>
              <w:spacing w:after="0" w:line="240" w:lineRule="auto"/>
              <w:rPr>
                <w:ins w:id="10783" w:author="Arjan" w:date="2013-02-07T23:33:00Z"/>
                <w:rFonts w:ascii="Arial" w:eastAsia="Times New Roman" w:hAnsi="Arial" w:cs="Arial"/>
                <w:b/>
                <w:bCs/>
                <w:color w:val="000000"/>
                <w:sz w:val="20"/>
                <w:szCs w:val="20"/>
              </w:rPr>
            </w:pPr>
            <w:ins w:id="10784" w:author="Arjan" w:date="2013-02-07T23:33:00Z">
              <w:r w:rsidRPr="00F2006F">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14:paraId="7412926D" w14:textId="77777777" w:rsidR="006B550F" w:rsidRPr="00F2006F" w:rsidRDefault="006B550F" w:rsidP="00211C3F">
            <w:pPr>
              <w:autoSpaceDE w:val="0"/>
              <w:autoSpaceDN w:val="0"/>
              <w:adjustRightInd w:val="0"/>
              <w:spacing w:after="0" w:line="240" w:lineRule="auto"/>
              <w:rPr>
                <w:ins w:id="10785" w:author="Arjan" w:date="2013-02-07T23:33:00Z"/>
                <w:rFonts w:ascii="Arial" w:eastAsia="Times New Roman" w:hAnsi="Arial" w:cs="Arial"/>
                <w:color w:val="000000"/>
                <w:sz w:val="20"/>
                <w:szCs w:val="20"/>
              </w:rPr>
            </w:pPr>
            <w:ins w:id="10786" w:author="Arjan" w:date="2013-02-07T23:33:00Z">
              <w:r w:rsidRPr="00F2006F">
                <w:rPr>
                  <w:rFonts w:ascii="Arial" w:eastAsia="Times New Roman" w:hAnsi="Arial" w:cs="Arial"/>
                  <w:color w:val="000000"/>
                  <w:sz w:val="20"/>
                  <w:szCs w:val="20"/>
                </w:rPr>
                <w:t>Nee</w:t>
              </w:r>
            </w:ins>
          </w:p>
        </w:tc>
      </w:tr>
      <w:tr w:rsidR="006B550F" w:rsidRPr="00F2006F" w14:paraId="1C223631" w14:textId="77777777" w:rsidTr="00211C3F">
        <w:trPr>
          <w:trHeight w:val="230"/>
          <w:ins w:id="10787" w:author="Arjan" w:date="2013-02-07T23:33:00Z"/>
        </w:trPr>
        <w:tc>
          <w:tcPr>
            <w:tcW w:w="3690" w:type="dxa"/>
            <w:tcBorders>
              <w:top w:val="nil"/>
              <w:left w:val="nil"/>
              <w:bottom w:val="nil"/>
              <w:right w:val="nil"/>
            </w:tcBorders>
          </w:tcPr>
          <w:p w14:paraId="1493DB73" w14:textId="77777777" w:rsidR="006B550F" w:rsidRPr="00F2006F" w:rsidRDefault="006B550F" w:rsidP="00211C3F">
            <w:pPr>
              <w:autoSpaceDE w:val="0"/>
              <w:autoSpaceDN w:val="0"/>
              <w:adjustRightInd w:val="0"/>
              <w:spacing w:after="0" w:line="240" w:lineRule="auto"/>
              <w:rPr>
                <w:ins w:id="1078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07567DBB" w14:textId="77777777" w:rsidR="006B550F" w:rsidRPr="00F2006F" w:rsidRDefault="006B550F" w:rsidP="00211C3F">
            <w:pPr>
              <w:autoSpaceDE w:val="0"/>
              <w:autoSpaceDN w:val="0"/>
              <w:adjustRightInd w:val="0"/>
              <w:spacing w:after="0" w:line="240" w:lineRule="auto"/>
              <w:rPr>
                <w:ins w:id="10789" w:author="Arjan" w:date="2013-02-07T23:33:00Z"/>
                <w:rFonts w:ascii="Arial" w:eastAsia="Times New Roman" w:hAnsi="Arial" w:cs="Arial"/>
                <w:color w:val="000000"/>
                <w:sz w:val="20"/>
                <w:szCs w:val="20"/>
              </w:rPr>
            </w:pPr>
          </w:p>
        </w:tc>
      </w:tr>
      <w:tr w:rsidR="006B550F" w:rsidRPr="00F2006F" w14:paraId="3CF7A52F" w14:textId="77777777" w:rsidTr="00211C3F">
        <w:trPr>
          <w:trHeight w:val="230"/>
          <w:ins w:id="10790" w:author="Arjan" w:date="2013-02-07T23:33:00Z"/>
        </w:trPr>
        <w:tc>
          <w:tcPr>
            <w:tcW w:w="3690" w:type="dxa"/>
            <w:tcBorders>
              <w:top w:val="nil"/>
              <w:left w:val="nil"/>
              <w:bottom w:val="nil"/>
              <w:right w:val="nil"/>
            </w:tcBorders>
          </w:tcPr>
          <w:p w14:paraId="6785C5AC" w14:textId="77777777" w:rsidR="006B550F" w:rsidRPr="00F2006F" w:rsidRDefault="006B550F" w:rsidP="00211C3F">
            <w:pPr>
              <w:autoSpaceDE w:val="0"/>
              <w:autoSpaceDN w:val="0"/>
              <w:adjustRightInd w:val="0"/>
              <w:spacing w:after="0" w:line="240" w:lineRule="auto"/>
              <w:rPr>
                <w:ins w:id="10791" w:author="Arjan" w:date="2013-02-07T23:33:00Z"/>
                <w:rFonts w:ascii="Arial" w:eastAsia="Times New Roman" w:hAnsi="Arial" w:cs="Arial"/>
                <w:b/>
                <w:bCs/>
                <w:color w:val="000000"/>
                <w:sz w:val="20"/>
                <w:szCs w:val="20"/>
              </w:rPr>
            </w:pPr>
            <w:ins w:id="10792" w:author="Arjan" w:date="2013-02-07T23:33:00Z">
              <w:r w:rsidRPr="00F2006F">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14:paraId="11FD4974" w14:textId="77777777" w:rsidR="006B550F" w:rsidRPr="00F2006F" w:rsidRDefault="006B550F" w:rsidP="00211C3F">
            <w:pPr>
              <w:autoSpaceDE w:val="0"/>
              <w:autoSpaceDN w:val="0"/>
              <w:adjustRightInd w:val="0"/>
              <w:spacing w:after="0" w:line="240" w:lineRule="auto"/>
              <w:rPr>
                <w:ins w:id="10793" w:author="Arjan" w:date="2013-02-07T23:33:00Z"/>
                <w:rFonts w:ascii="Arial" w:eastAsia="Times New Roman" w:hAnsi="Arial" w:cs="Arial"/>
                <w:color w:val="000000"/>
                <w:sz w:val="20"/>
                <w:szCs w:val="20"/>
              </w:rPr>
            </w:pPr>
          </w:p>
        </w:tc>
      </w:tr>
      <w:tr w:rsidR="006B550F" w:rsidRPr="00F2006F" w14:paraId="2110DD47" w14:textId="77777777" w:rsidTr="00211C3F">
        <w:trPr>
          <w:trHeight w:val="230"/>
          <w:ins w:id="10794" w:author="Arjan" w:date="2013-02-07T23:33:00Z"/>
        </w:trPr>
        <w:tc>
          <w:tcPr>
            <w:tcW w:w="3690" w:type="dxa"/>
            <w:tcBorders>
              <w:top w:val="nil"/>
              <w:left w:val="nil"/>
              <w:bottom w:val="nil"/>
              <w:right w:val="nil"/>
            </w:tcBorders>
          </w:tcPr>
          <w:p w14:paraId="0388BED7" w14:textId="77777777" w:rsidR="006B550F" w:rsidRPr="00F2006F" w:rsidRDefault="006B550F" w:rsidP="00211C3F">
            <w:pPr>
              <w:autoSpaceDE w:val="0"/>
              <w:autoSpaceDN w:val="0"/>
              <w:adjustRightInd w:val="0"/>
              <w:spacing w:after="0" w:line="240" w:lineRule="auto"/>
              <w:rPr>
                <w:ins w:id="1079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300DEB83" w14:textId="77777777" w:rsidR="006B550F" w:rsidRPr="00F2006F" w:rsidRDefault="006B550F" w:rsidP="00211C3F">
            <w:pPr>
              <w:autoSpaceDE w:val="0"/>
              <w:autoSpaceDN w:val="0"/>
              <w:adjustRightInd w:val="0"/>
              <w:spacing w:after="0" w:line="240" w:lineRule="auto"/>
              <w:rPr>
                <w:ins w:id="10796" w:author="Arjan" w:date="2013-02-07T23:33:00Z"/>
                <w:rFonts w:ascii="Arial" w:eastAsia="Times New Roman" w:hAnsi="Arial" w:cs="Arial"/>
                <w:color w:val="000000"/>
                <w:sz w:val="20"/>
                <w:szCs w:val="20"/>
              </w:rPr>
            </w:pPr>
          </w:p>
        </w:tc>
      </w:tr>
      <w:tr w:rsidR="006B550F" w:rsidRPr="00F2006F" w14:paraId="54255774" w14:textId="77777777" w:rsidTr="00211C3F">
        <w:trPr>
          <w:trHeight w:val="230"/>
          <w:ins w:id="10797" w:author="Arjan" w:date="2013-02-07T23:33:00Z"/>
        </w:trPr>
        <w:tc>
          <w:tcPr>
            <w:tcW w:w="3690" w:type="dxa"/>
            <w:tcBorders>
              <w:top w:val="nil"/>
              <w:left w:val="nil"/>
              <w:bottom w:val="nil"/>
              <w:right w:val="nil"/>
            </w:tcBorders>
          </w:tcPr>
          <w:p w14:paraId="1F05BAB9" w14:textId="77777777" w:rsidR="006B550F" w:rsidRPr="00F2006F" w:rsidRDefault="006B550F" w:rsidP="00211C3F">
            <w:pPr>
              <w:autoSpaceDE w:val="0"/>
              <w:autoSpaceDN w:val="0"/>
              <w:adjustRightInd w:val="0"/>
              <w:spacing w:after="0" w:line="240" w:lineRule="auto"/>
              <w:rPr>
                <w:ins w:id="10798" w:author="Arjan" w:date="2013-02-07T23:33:00Z"/>
                <w:rFonts w:ascii="Arial" w:eastAsia="Times New Roman" w:hAnsi="Arial" w:cs="Arial"/>
                <w:b/>
                <w:bCs/>
                <w:color w:val="000000"/>
                <w:sz w:val="20"/>
                <w:szCs w:val="20"/>
              </w:rPr>
            </w:pPr>
            <w:ins w:id="10799" w:author="Arjan" w:date="2013-02-07T23:33:00Z">
              <w:r w:rsidRPr="00F2006F">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14:paraId="39D8FB16" w14:textId="77777777" w:rsidR="006B550F" w:rsidRPr="00F2006F" w:rsidRDefault="006B550F" w:rsidP="00211C3F">
            <w:pPr>
              <w:autoSpaceDE w:val="0"/>
              <w:autoSpaceDN w:val="0"/>
              <w:adjustRightInd w:val="0"/>
              <w:spacing w:after="0" w:line="240" w:lineRule="auto"/>
              <w:rPr>
                <w:ins w:id="10800" w:author="Arjan" w:date="2013-02-07T23:33:00Z"/>
                <w:rFonts w:ascii="Arial" w:eastAsia="Times New Roman" w:hAnsi="Arial" w:cs="Arial"/>
                <w:color w:val="000000"/>
                <w:sz w:val="20"/>
                <w:szCs w:val="20"/>
              </w:rPr>
            </w:pPr>
            <w:ins w:id="10801" w:author="Arjan" w:date="2013-02-07T23:33:00Z">
              <w:r w:rsidRPr="00F2006F">
                <w:rPr>
                  <w:rFonts w:ascii="Arial" w:eastAsia="Times New Roman" w:hAnsi="Arial" w:cs="Arial"/>
                  <w:color w:val="000000"/>
                  <w:sz w:val="20"/>
                  <w:szCs w:val="20"/>
                </w:rPr>
                <w:t>Nee</w:t>
              </w:r>
            </w:ins>
          </w:p>
        </w:tc>
      </w:tr>
      <w:tr w:rsidR="006B550F" w:rsidRPr="00F2006F" w14:paraId="002C42DD" w14:textId="77777777" w:rsidTr="00211C3F">
        <w:trPr>
          <w:trHeight w:val="230"/>
          <w:ins w:id="10802" w:author="Arjan" w:date="2013-02-07T23:33:00Z"/>
        </w:trPr>
        <w:tc>
          <w:tcPr>
            <w:tcW w:w="3690" w:type="dxa"/>
            <w:tcBorders>
              <w:top w:val="nil"/>
              <w:left w:val="nil"/>
              <w:bottom w:val="nil"/>
              <w:right w:val="nil"/>
            </w:tcBorders>
          </w:tcPr>
          <w:p w14:paraId="3798DC86" w14:textId="77777777" w:rsidR="006B550F" w:rsidRPr="00F2006F" w:rsidRDefault="006B550F" w:rsidP="00211C3F">
            <w:pPr>
              <w:autoSpaceDE w:val="0"/>
              <w:autoSpaceDN w:val="0"/>
              <w:adjustRightInd w:val="0"/>
              <w:spacing w:after="0" w:line="240" w:lineRule="auto"/>
              <w:rPr>
                <w:ins w:id="1080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7E50E348" w14:textId="77777777" w:rsidR="006B550F" w:rsidRPr="00F2006F" w:rsidRDefault="006B550F" w:rsidP="00211C3F">
            <w:pPr>
              <w:autoSpaceDE w:val="0"/>
              <w:autoSpaceDN w:val="0"/>
              <w:adjustRightInd w:val="0"/>
              <w:spacing w:after="0" w:line="240" w:lineRule="auto"/>
              <w:rPr>
                <w:ins w:id="10804" w:author="Arjan" w:date="2013-02-07T23:33:00Z"/>
                <w:rFonts w:ascii="Arial" w:eastAsia="Times New Roman" w:hAnsi="Arial" w:cs="Arial"/>
                <w:color w:val="000000"/>
                <w:sz w:val="20"/>
                <w:szCs w:val="20"/>
              </w:rPr>
            </w:pPr>
          </w:p>
        </w:tc>
      </w:tr>
      <w:tr w:rsidR="006B550F" w:rsidRPr="00F2006F" w14:paraId="492B1EBB" w14:textId="77777777" w:rsidTr="00211C3F">
        <w:trPr>
          <w:trHeight w:val="230"/>
          <w:ins w:id="10805" w:author="Arjan" w:date="2013-02-07T23:33:00Z"/>
        </w:trPr>
        <w:tc>
          <w:tcPr>
            <w:tcW w:w="3690" w:type="dxa"/>
            <w:tcBorders>
              <w:top w:val="nil"/>
              <w:left w:val="nil"/>
              <w:bottom w:val="nil"/>
              <w:right w:val="nil"/>
            </w:tcBorders>
          </w:tcPr>
          <w:p w14:paraId="3D0DB595" w14:textId="77777777" w:rsidR="006B550F" w:rsidRPr="00F2006F" w:rsidRDefault="006B550F" w:rsidP="00211C3F">
            <w:pPr>
              <w:autoSpaceDE w:val="0"/>
              <w:autoSpaceDN w:val="0"/>
              <w:adjustRightInd w:val="0"/>
              <w:spacing w:after="0" w:line="240" w:lineRule="auto"/>
              <w:rPr>
                <w:ins w:id="10806" w:author="Arjan" w:date="2013-02-07T23:33:00Z"/>
                <w:rFonts w:ascii="Arial" w:eastAsia="Times New Roman" w:hAnsi="Arial" w:cs="Arial"/>
                <w:b/>
                <w:bCs/>
                <w:color w:val="000000"/>
                <w:sz w:val="20"/>
                <w:szCs w:val="20"/>
              </w:rPr>
            </w:pPr>
            <w:ins w:id="10807" w:author="Arjan" w:date="2013-02-07T23:33:00Z">
              <w:r w:rsidRPr="00F2006F">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14:paraId="51FBEFCB" w14:textId="77777777" w:rsidR="006B550F" w:rsidRPr="00F2006F" w:rsidRDefault="006B550F" w:rsidP="00211C3F">
            <w:pPr>
              <w:autoSpaceDE w:val="0"/>
              <w:autoSpaceDN w:val="0"/>
              <w:adjustRightInd w:val="0"/>
              <w:spacing w:after="0" w:line="240" w:lineRule="auto"/>
              <w:rPr>
                <w:ins w:id="10808" w:author="Arjan" w:date="2013-02-07T23:33:00Z"/>
                <w:rFonts w:ascii="Arial" w:eastAsia="Times New Roman" w:hAnsi="Arial" w:cs="Arial"/>
                <w:color w:val="000000"/>
                <w:sz w:val="20"/>
                <w:szCs w:val="20"/>
              </w:rPr>
            </w:pPr>
            <w:ins w:id="10809" w:author="Arjan" w:date="2013-02-07T23:33:00Z">
              <w:r w:rsidRPr="00F2006F">
                <w:rPr>
                  <w:rFonts w:ascii="Arial" w:eastAsia="Times New Roman" w:hAnsi="Arial" w:cs="Arial"/>
                  <w:color w:val="000000"/>
                  <w:sz w:val="20"/>
                  <w:szCs w:val="20"/>
                </w:rPr>
                <w:t>Nee</w:t>
              </w:r>
            </w:ins>
          </w:p>
        </w:tc>
      </w:tr>
      <w:tr w:rsidR="006B550F" w:rsidRPr="00F2006F" w14:paraId="494D9728" w14:textId="77777777" w:rsidTr="00211C3F">
        <w:trPr>
          <w:trHeight w:val="230"/>
          <w:ins w:id="10810" w:author="Arjan" w:date="2013-02-07T23:33:00Z"/>
        </w:trPr>
        <w:tc>
          <w:tcPr>
            <w:tcW w:w="3690" w:type="dxa"/>
            <w:tcBorders>
              <w:top w:val="nil"/>
              <w:left w:val="nil"/>
              <w:bottom w:val="nil"/>
              <w:right w:val="nil"/>
            </w:tcBorders>
          </w:tcPr>
          <w:p w14:paraId="1646B990" w14:textId="77777777" w:rsidR="006B550F" w:rsidRPr="00F2006F" w:rsidRDefault="006B550F" w:rsidP="00211C3F">
            <w:pPr>
              <w:autoSpaceDE w:val="0"/>
              <w:autoSpaceDN w:val="0"/>
              <w:adjustRightInd w:val="0"/>
              <w:spacing w:after="0" w:line="240" w:lineRule="auto"/>
              <w:rPr>
                <w:ins w:id="1081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324983AF" w14:textId="77777777" w:rsidR="006B550F" w:rsidRPr="00F2006F" w:rsidRDefault="006B550F" w:rsidP="00211C3F">
            <w:pPr>
              <w:autoSpaceDE w:val="0"/>
              <w:autoSpaceDN w:val="0"/>
              <w:adjustRightInd w:val="0"/>
              <w:spacing w:after="0" w:line="240" w:lineRule="auto"/>
              <w:rPr>
                <w:ins w:id="10812" w:author="Arjan" w:date="2013-02-07T23:33:00Z"/>
                <w:rFonts w:ascii="Arial" w:eastAsia="Times New Roman" w:hAnsi="Arial" w:cs="Arial"/>
                <w:b/>
                <w:bCs/>
                <w:color w:val="000000"/>
                <w:sz w:val="20"/>
                <w:szCs w:val="20"/>
              </w:rPr>
            </w:pPr>
          </w:p>
        </w:tc>
      </w:tr>
      <w:tr w:rsidR="006B550F" w:rsidRPr="00F2006F" w14:paraId="0F95DB90" w14:textId="77777777" w:rsidTr="00211C3F">
        <w:trPr>
          <w:trHeight w:val="230"/>
          <w:ins w:id="10813" w:author="Arjan" w:date="2013-02-07T23:33:00Z"/>
        </w:trPr>
        <w:tc>
          <w:tcPr>
            <w:tcW w:w="3690" w:type="dxa"/>
            <w:tcBorders>
              <w:top w:val="nil"/>
              <w:left w:val="nil"/>
              <w:bottom w:val="nil"/>
              <w:right w:val="nil"/>
            </w:tcBorders>
          </w:tcPr>
          <w:p w14:paraId="40ACB76B" w14:textId="77777777" w:rsidR="006B550F" w:rsidRPr="00F2006F" w:rsidRDefault="006B550F" w:rsidP="00211C3F">
            <w:pPr>
              <w:autoSpaceDE w:val="0"/>
              <w:autoSpaceDN w:val="0"/>
              <w:adjustRightInd w:val="0"/>
              <w:spacing w:after="0" w:line="240" w:lineRule="auto"/>
              <w:rPr>
                <w:ins w:id="10814" w:author="Arjan" w:date="2013-02-07T23:33:00Z"/>
                <w:rFonts w:ascii="Arial" w:eastAsia="Times New Roman" w:hAnsi="Arial" w:cs="Arial"/>
                <w:color w:val="000000"/>
                <w:sz w:val="20"/>
                <w:szCs w:val="20"/>
              </w:rPr>
            </w:pPr>
            <w:ins w:id="10815" w:author="Arjan" w:date="2013-02-07T23:33:00Z">
              <w:r w:rsidRPr="00F2006F">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3D054E33" w14:textId="77777777" w:rsidR="006B550F" w:rsidRPr="00F2006F" w:rsidRDefault="00DA5D93" w:rsidP="00211C3F">
            <w:pPr>
              <w:autoSpaceDE w:val="0"/>
              <w:autoSpaceDN w:val="0"/>
              <w:adjustRightInd w:val="0"/>
              <w:spacing w:after="0" w:line="240" w:lineRule="auto"/>
              <w:rPr>
                <w:ins w:id="10816" w:author="Arjan" w:date="2013-02-07T23:33:00Z"/>
                <w:rFonts w:ascii="Arial" w:eastAsia="Times New Roman" w:hAnsi="Arial" w:cs="Arial"/>
                <w:color w:val="000000"/>
                <w:sz w:val="20"/>
                <w:szCs w:val="20"/>
              </w:rPr>
            </w:pPr>
            <w:ins w:id="10817"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0</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14:paraId="601BE4E7" w14:textId="77777777" w:rsidTr="00211C3F">
        <w:trPr>
          <w:trHeight w:val="200"/>
          <w:ins w:id="10818" w:author="Arjan" w:date="2013-02-07T23:33:00Z"/>
        </w:trPr>
        <w:tc>
          <w:tcPr>
            <w:tcW w:w="3690" w:type="dxa"/>
            <w:tcBorders>
              <w:top w:val="nil"/>
              <w:left w:val="nil"/>
              <w:bottom w:val="nil"/>
              <w:right w:val="nil"/>
            </w:tcBorders>
          </w:tcPr>
          <w:p w14:paraId="0314DF69" w14:textId="77777777" w:rsidR="006B550F" w:rsidRPr="00F2006F" w:rsidRDefault="006B550F" w:rsidP="00211C3F">
            <w:pPr>
              <w:autoSpaceDE w:val="0"/>
              <w:autoSpaceDN w:val="0"/>
              <w:adjustRightInd w:val="0"/>
              <w:spacing w:after="0" w:line="240" w:lineRule="auto"/>
              <w:rPr>
                <w:ins w:id="1081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52CB662E" w14:textId="77777777" w:rsidR="006B550F" w:rsidRPr="00F2006F" w:rsidRDefault="006B550F" w:rsidP="00211C3F">
            <w:pPr>
              <w:autoSpaceDE w:val="0"/>
              <w:autoSpaceDN w:val="0"/>
              <w:adjustRightInd w:val="0"/>
              <w:spacing w:after="0" w:line="240" w:lineRule="auto"/>
              <w:rPr>
                <w:ins w:id="10820" w:author="Arjan" w:date="2013-02-07T23:33:00Z"/>
                <w:rFonts w:ascii="Arial" w:eastAsia="Times New Roman" w:hAnsi="Arial" w:cs="Arial"/>
                <w:b/>
                <w:bCs/>
                <w:color w:val="000000"/>
                <w:sz w:val="20"/>
                <w:szCs w:val="20"/>
              </w:rPr>
            </w:pPr>
          </w:p>
        </w:tc>
      </w:tr>
      <w:tr w:rsidR="006B550F" w:rsidRPr="00F2006F" w14:paraId="111030B1" w14:textId="77777777" w:rsidTr="00211C3F">
        <w:trPr>
          <w:trHeight w:val="200"/>
          <w:ins w:id="10821" w:author="Arjan" w:date="2013-02-07T23:33:00Z"/>
        </w:trPr>
        <w:tc>
          <w:tcPr>
            <w:tcW w:w="3690" w:type="dxa"/>
            <w:tcBorders>
              <w:top w:val="nil"/>
              <w:left w:val="nil"/>
              <w:bottom w:val="nil"/>
              <w:right w:val="nil"/>
            </w:tcBorders>
          </w:tcPr>
          <w:p w14:paraId="29295BDE" w14:textId="77777777" w:rsidR="006B550F" w:rsidRPr="00F2006F" w:rsidRDefault="006B550F" w:rsidP="00211C3F">
            <w:pPr>
              <w:autoSpaceDE w:val="0"/>
              <w:autoSpaceDN w:val="0"/>
              <w:adjustRightInd w:val="0"/>
              <w:spacing w:after="0" w:line="240" w:lineRule="auto"/>
              <w:rPr>
                <w:ins w:id="10822" w:author="Arjan" w:date="2013-02-07T23:33:00Z"/>
                <w:rFonts w:ascii="Arial" w:eastAsia="Times New Roman" w:hAnsi="Arial" w:cs="Arial"/>
                <w:color w:val="000000"/>
                <w:sz w:val="20"/>
                <w:szCs w:val="20"/>
              </w:rPr>
            </w:pPr>
            <w:ins w:id="10823"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32B62758" w14:textId="77777777" w:rsidR="006B550F" w:rsidRPr="00F2006F" w:rsidRDefault="006B550F" w:rsidP="00211C3F">
            <w:pPr>
              <w:autoSpaceDE w:val="0"/>
              <w:autoSpaceDN w:val="0"/>
              <w:adjustRightInd w:val="0"/>
              <w:spacing w:after="0" w:line="240" w:lineRule="auto"/>
              <w:rPr>
                <w:ins w:id="10824" w:author="Arjan" w:date="2013-02-07T23:33:00Z"/>
                <w:rFonts w:ascii="Arial" w:eastAsia="Times New Roman" w:hAnsi="Arial" w:cs="Arial"/>
                <w:color w:val="000000"/>
                <w:sz w:val="20"/>
                <w:szCs w:val="20"/>
              </w:rPr>
            </w:pPr>
            <w:ins w:id="10825" w:author="Arjan" w:date="2013-02-07T23:33:00Z">
              <w:r w:rsidRPr="00F2006F">
                <w:rPr>
                  <w:rFonts w:ascii="Arial" w:eastAsia="Times New Roman" w:hAnsi="Arial" w:cs="Arial"/>
                  <w:color w:val="000000"/>
                  <w:sz w:val="20"/>
                  <w:szCs w:val="20"/>
                </w:rPr>
                <w:t>Gemeentelijk basisgegeven</w:t>
              </w:r>
            </w:ins>
          </w:p>
        </w:tc>
      </w:tr>
      <w:tr w:rsidR="006B550F" w:rsidRPr="00F2006F" w14:paraId="59F7C07D" w14:textId="77777777" w:rsidTr="00211C3F">
        <w:trPr>
          <w:trHeight w:val="230"/>
          <w:ins w:id="10826" w:author="Arjan" w:date="2013-02-07T23:33:00Z"/>
        </w:trPr>
        <w:tc>
          <w:tcPr>
            <w:tcW w:w="3690" w:type="dxa"/>
            <w:tcBorders>
              <w:top w:val="nil"/>
              <w:left w:val="nil"/>
              <w:bottom w:val="nil"/>
              <w:right w:val="nil"/>
            </w:tcBorders>
          </w:tcPr>
          <w:p w14:paraId="3528A1FC" w14:textId="77777777" w:rsidR="006B550F" w:rsidRPr="00F2006F" w:rsidRDefault="006B550F" w:rsidP="00211C3F">
            <w:pPr>
              <w:autoSpaceDE w:val="0"/>
              <w:autoSpaceDN w:val="0"/>
              <w:adjustRightInd w:val="0"/>
              <w:spacing w:after="0" w:line="240" w:lineRule="auto"/>
              <w:rPr>
                <w:ins w:id="1082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72DB1669" w14:textId="77777777" w:rsidR="006B550F" w:rsidRPr="00F2006F" w:rsidRDefault="006B550F" w:rsidP="00211C3F">
            <w:pPr>
              <w:autoSpaceDE w:val="0"/>
              <w:autoSpaceDN w:val="0"/>
              <w:adjustRightInd w:val="0"/>
              <w:spacing w:after="0" w:line="240" w:lineRule="auto"/>
              <w:rPr>
                <w:ins w:id="10828" w:author="Arjan" w:date="2013-02-07T23:33:00Z"/>
                <w:rFonts w:ascii="Arial" w:eastAsia="Times New Roman" w:hAnsi="Arial" w:cs="Arial"/>
                <w:b/>
                <w:bCs/>
                <w:color w:val="000000"/>
                <w:sz w:val="20"/>
                <w:szCs w:val="20"/>
              </w:rPr>
            </w:pPr>
          </w:p>
        </w:tc>
      </w:tr>
      <w:tr w:rsidR="006B550F" w:rsidRPr="00F2006F" w14:paraId="61AC81DB" w14:textId="77777777" w:rsidTr="00211C3F">
        <w:trPr>
          <w:trHeight w:val="230"/>
          <w:ins w:id="10829" w:author="Arjan" w:date="2013-02-07T23:33:00Z"/>
        </w:trPr>
        <w:tc>
          <w:tcPr>
            <w:tcW w:w="3690" w:type="dxa"/>
            <w:tcBorders>
              <w:top w:val="nil"/>
              <w:left w:val="nil"/>
              <w:bottom w:val="nil"/>
              <w:right w:val="nil"/>
            </w:tcBorders>
          </w:tcPr>
          <w:p w14:paraId="10A06F7A" w14:textId="77777777" w:rsidR="006B550F" w:rsidRPr="00F2006F" w:rsidRDefault="006B550F" w:rsidP="00211C3F">
            <w:pPr>
              <w:autoSpaceDE w:val="0"/>
              <w:autoSpaceDN w:val="0"/>
              <w:adjustRightInd w:val="0"/>
              <w:spacing w:after="0" w:line="240" w:lineRule="auto"/>
              <w:rPr>
                <w:ins w:id="10830" w:author="Arjan" w:date="2013-02-07T23:33:00Z"/>
                <w:rFonts w:ascii="Arial" w:eastAsia="Times New Roman" w:hAnsi="Arial" w:cs="Arial"/>
                <w:color w:val="000000"/>
                <w:sz w:val="20"/>
                <w:szCs w:val="20"/>
              </w:rPr>
            </w:pPr>
            <w:ins w:id="10831"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14:paraId="75E15CA8" w14:textId="77777777" w:rsidR="006B550F" w:rsidRPr="00F2006F" w:rsidRDefault="006B550F" w:rsidP="00211C3F">
            <w:pPr>
              <w:autoSpaceDE w:val="0"/>
              <w:autoSpaceDN w:val="0"/>
              <w:adjustRightInd w:val="0"/>
              <w:spacing w:after="0" w:line="240" w:lineRule="auto"/>
              <w:rPr>
                <w:ins w:id="10832" w:author="Arjan" w:date="2013-02-07T23:33:00Z"/>
                <w:rFonts w:ascii="Arial" w:eastAsia="Times New Roman" w:hAnsi="Arial" w:cs="Arial"/>
                <w:color w:val="000000"/>
                <w:sz w:val="20"/>
                <w:szCs w:val="20"/>
              </w:rPr>
            </w:pPr>
            <w:ins w:id="10833" w:author="Arjan" w:date="2013-02-07T23:33:00Z">
              <w:r w:rsidRPr="00F2006F">
                <w:rPr>
                  <w:rFonts w:ascii="Arial" w:eastAsia="Times New Roman" w:hAnsi="Arial" w:cs="Arial"/>
                  <w:color w:val="000000"/>
                  <w:sz w:val="20"/>
                  <w:szCs w:val="20"/>
                </w:rPr>
                <w:t>-</w:t>
              </w:r>
            </w:ins>
          </w:p>
        </w:tc>
      </w:tr>
    </w:tbl>
    <w:p w14:paraId="31FE8CE5" w14:textId="77777777" w:rsidR="006B550F" w:rsidRPr="00DD0F4F" w:rsidRDefault="00DA5D93" w:rsidP="006B550F">
      <w:pPr>
        <w:autoSpaceDE w:val="0"/>
        <w:autoSpaceDN w:val="0"/>
        <w:adjustRightInd w:val="0"/>
        <w:spacing w:before="240" w:after="60" w:line="240" w:lineRule="auto"/>
        <w:outlineLvl w:val="3"/>
        <w:rPr>
          <w:ins w:id="10834" w:author="Arjan" w:date="2013-02-07T23:33:00Z"/>
          <w:rFonts w:ascii="Arial" w:eastAsia="Times New Roman" w:hAnsi="Arial" w:cs="Arial"/>
          <w:b/>
          <w:bCs/>
          <w:color w:val="004080"/>
          <w:sz w:val="24"/>
          <w:szCs w:val="24"/>
          <w:lang w:val="nl-NL"/>
        </w:rPr>
      </w:pPr>
      <w:ins w:id="10835"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Datum status gezet</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14:paraId="24AA61C3" w14:textId="77777777" w:rsidTr="00211C3F">
        <w:trPr>
          <w:trHeight w:val="230"/>
          <w:ins w:id="10836" w:author="Arjan" w:date="2013-02-07T23:33:00Z"/>
        </w:trPr>
        <w:tc>
          <w:tcPr>
            <w:tcW w:w="3690" w:type="dxa"/>
            <w:tcBorders>
              <w:top w:val="nil"/>
              <w:left w:val="nil"/>
              <w:bottom w:val="nil"/>
              <w:right w:val="nil"/>
            </w:tcBorders>
          </w:tcPr>
          <w:p w14:paraId="0D6FFAF8" w14:textId="77777777" w:rsidR="006B550F" w:rsidRPr="00F2006F" w:rsidRDefault="006B550F" w:rsidP="00211C3F">
            <w:pPr>
              <w:autoSpaceDE w:val="0"/>
              <w:autoSpaceDN w:val="0"/>
              <w:adjustRightInd w:val="0"/>
              <w:spacing w:after="0" w:line="240" w:lineRule="auto"/>
              <w:rPr>
                <w:ins w:id="10837" w:author="Arjan" w:date="2013-02-07T23:33:00Z"/>
                <w:rFonts w:ascii="Arial" w:eastAsia="Times New Roman" w:hAnsi="Arial" w:cs="Arial"/>
                <w:color w:val="000000"/>
                <w:sz w:val="20"/>
                <w:szCs w:val="20"/>
              </w:rPr>
            </w:pPr>
            <w:ins w:id="10838"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14:paraId="1BFBC467" w14:textId="77777777" w:rsidR="006B550F" w:rsidRPr="00F2006F" w:rsidRDefault="00DA5D93" w:rsidP="00211C3F">
            <w:pPr>
              <w:autoSpaceDE w:val="0"/>
              <w:autoSpaceDN w:val="0"/>
              <w:adjustRightInd w:val="0"/>
              <w:spacing w:after="0" w:line="240" w:lineRule="auto"/>
              <w:rPr>
                <w:ins w:id="10839" w:author="Arjan" w:date="2013-02-07T23:33:00Z"/>
                <w:rFonts w:ascii="Arial" w:eastAsia="Times New Roman" w:hAnsi="Arial" w:cs="Arial"/>
                <w:color w:val="000000"/>
                <w:sz w:val="20"/>
                <w:szCs w:val="20"/>
              </w:rPr>
            </w:pPr>
            <w:ins w:id="10840"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status gezet</w:t>
              </w:r>
              <w:r w:rsidRPr="00F2006F">
                <w:rPr>
                  <w:rFonts w:ascii="Arial" w:hAnsi="Arial" w:cs="Arial"/>
                  <w:sz w:val="20"/>
                  <w:szCs w:val="20"/>
                  <w:lang w:val="en-AU"/>
                </w:rPr>
                <w:fldChar w:fldCharType="end"/>
              </w:r>
            </w:ins>
          </w:p>
        </w:tc>
      </w:tr>
      <w:tr w:rsidR="006B550F" w:rsidRPr="00F2006F" w14:paraId="5A5C4379" w14:textId="77777777" w:rsidTr="00211C3F">
        <w:trPr>
          <w:ins w:id="10841" w:author="Arjan" w:date="2013-02-07T23:33:00Z"/>
        </w:trPr>
        <w:tc>
          <w:tcPr>
            <w:tcW w:w="3690" w:type="dxa"/>
            <w:tcBorders>
              <w:top w:val="nil"/>
              <w:left w:val="nil"/>
              <w:bottom w:val="nil"/>
              <w:right w:val="nil"/>
            </w:tcBorders>
          </w:tcPr>
          <w:p w14:paraId="37752E1D" w14:textId="77777777" w:rsidR="006B550F" w:rsidRPr="00F2006F" w:rsidRDefault="006B550F" w:rsidP="00211C3F">
            <w:pPr>
              <w:autoSpaceDE w:val="0"/>
              <w:autoSpaceDN w:val="0"/>
              <w:adjustRightInd w:val="0"/>
              <w:spacing w:after="0" w:line="240" w:lineRule="auto"/>
              <w:rPr>
                <w:ins w:id="1084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2576D1D3" w14:textId="77777777" w:rsidR="006B550F" w:rsidRPr="00F2006F" w:rsidRDefault="006B550F" w:rsidP="00211C3F">
            <w:pPr>
              <w:autoSpaceDE w:val="0"/>
              <w:autoSpaceDN w:val="0"/>
              <w:adjustRightInd w:val="0"/>
              <w:spacing w:after="0" w:line="240" w:lineRule="auto"/>
              <w:rPr>
                <w:ins w:id="10843" w:author="Arjan" w:date="2013-02-07T23:33:00Z"/>
                <w:rFonts w:ascii="Arial" w:eastAsia="Times New Roman" w:hAnsi="Arial" w:cs="Arial"/>
                <w:b/>
                <w:bCs/>
                <w:color w:val="000000"/>
                <w:sz w:val="20"/>
                <w:szCs w:val="20"/>
              </w:rPr>
            </w:pPr>
          </w:p>
        </w:tc>
      </w:tr>
      <w:tr w:rsidR="006B550F" w:rsidRPr="00F2006F" w14:paraId="7EC96B00" w14:textId="77777777" w:rsidTr="00211C3F">
        <w:trPr>
          <w:ins w:id="10844" w:author="Arjan" w:date="2013-02-07T23:33:00Z"/>
        </w:trPr>
        <w:tc>
          <w:tcPr>
            <w:tcW w:w="3690" w:type="dxa"/>
            <w:tcBorders>
              <w:top w:val="nil"/>
              <w:left w:val="nil"/>
              <w:bottom w:val="nil"/>
              <w:right w:val="nil"/>
            </w:tcBorders>
          </w:tcPr>
          <w:p w14:paraId="20955F29" w14:textId="77777777" w:rsidR="006B550F" w:rsidRPr="00F2006F" w:rsidRDefault="006B550F" w:rsidP="00211C3F">
            <w:pPr>
              <w:autoSpaceDE w:val="0"/>
              <w:autoSpaceDN w:val="0"/>
              <w:adjustRightInd w:val="0"/>
              <w:spacing w:after="0" w:line="240" w:lineRule="auto"/>
              <w:rPr>
                <w:ins w:id="10845" w:author="Arjan" w:date="2013-02-07T23:33:00Z"/>
                <w:rFonts w:ascii="Arial" w:eastAsia="Times New Roman" w:hAnsi="Arial" w:cs="Arial"/>
                <w:color w:val="000000"/>
                <w:sz w:val="20"/>
                <w:szCs w:val="20"/>
              </w:rPr>
            </w:pPr>
            <w:ins w:id="10846"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14:paraId="1D707872" w14:textId="77777777" w:rsidR="006B550F" w:rsidRPr="00F2006F" w:rsidRDefault="006B550F" w:rsidP="00211C3F">
            <w:pPr>
              <w:autoSpaceDE w:val="0"/>
              <w:autoSpaceDN w:val="0"/>
              <w:adjustRightInd w:val="0"/>
              <w:spacing w:after="0" w:line="240" w:lineRule="auto"/>
              <w:rPr>
                <w:ins w:id="10847" w:author="Arjan" w:date="2013-02-07T23:33:00Z"/>
                <w:rFonts w:ascii="Arial" w:eastAsia="Times New Roman" w:hAnsi="Arial" w:cs="Arial"/>
                <w:color w:val="000000"/>
                <w:sz w:val="20"/>
                <w:szCs w:val="20"/>
              </w:rPr>
            </w:pPr>
            <w:ins w:id="10848" w:author="Arjan" w:date="2013-02-07T23:33:00Z">
              <w:r w:rsidRPr="00F2006F">
                <w:rPr>
                  <w:rFonts w:ascii="Arial" w:eastAsia="Times New Roman" w:hAnsi="Arial" w:cs="Arial"/>
                  <w:color w:val="000000"/>
                  <w:sz w:val="20"/>
                  <w:szCs w:val="20"/>
                </w:rPr>
                <w:t>KING</w:t>
              </w:r>
            </w:ins>
          </w:p>
        </w:tc>
      </w:tr>
      <w:tr w:rsidR="006B550F" w:rsidRPr="00F2006F" w14:paraId="6CFB6B4C" w14:textId="77777777" w:rsidTr="00211C3F">
        <w:trPr>
          <w:ins w:id="10849" w:author="Arjan" w:date="2013-02-07T23:33:00Z"/>
        </w:trPr>
        <w:tc>
          <w:tcPr>
            <w:tcW w:w="3690" w:type="dxa"/>
            <w:tcBorders>
              <w:top w:val="nil"/>
              <w:left w:val="nil"/>
              <w:bottom w:val="nil"/>
              <w:right w:val="nil"/>
            </w:tcBorders>
          </w:tcPr>
          <w:p w14:paraId="101AEB0B" w14:textId="77777777" w:rsidR="006B550F" w:rsidRPr="00F2006F" w:rsidRDefault="006B550F" w:rsidP="00211C3F">
            <w:pPr>
              <w:autoSpaceDE w:val="0"/>
              <w:autoSpaceDN w:val="0"/>
              <w:adjustRightInd w:val="0"/>
              <w:spacing w:after="0" w:line="240" w:lineRule="auto"/>
              <w:rPr>
                <w:ins w:id="1085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73B7CB33" w14:textId="77777777" w:rsidR="006B550F" w:rsidRPr="00F2006F" w:rsidRDefault="006B550F" w:rsidP="00211C3F">
            <w:pPr>
              <w:autoSpaceDE w:val="0"/>
              <w:autoSpaceDN w:val="0"/>
              <w:adjustRightInd w:val="0"/>
              <w:spacing w:after="0" w:line="240" w:lineRule="auto"/>
              <w:rPr>
                <w:ins w:id="10851" w:author="Arjan" w:date="2013-02-07T23:33:00Z"/>
                <w:rFonts w:ascii="Arial" w:eastAsia="Times New Roman" w:hAnsi="Arial" w:cs="Arial"/>
                <w:b/>
                <w:bCs/>
                <w:color w:val="000000"/>
                <w:sz w:val="20"/>
                <w:szCs w:val="20"/>
              </w:rPr>
            </w:pPr>
          </w:p>
        </w:tc>
      </w:tr>
      <w:tr w:rsidR="006B550F" w:rsidRPr="00F2006F" w14:paraId="213FCA9B" w14:textId="77777777" w:rsidTr="00211C3F">
        <w:trPr>
          <w:ins w:id="10852" w:author="Arjan" w:date="2013-02-07T23:33:00Z"/>
        </w:trPr>
        <w:tc>
          <w:tcPr>
            <w:tcW w:w="3690" w:type="dxa"/>
            <w:tcBorders>
              <w:top w:val="nil"/>
              <w:left w:val="nil"/>
              <w:bottom w:val="nil"/>
              <w:right w:val="nil"/>
            </w:tcBorders>
          </w:tcPr>
          <w:p w14:paraId="0450218C" w14:textId="77777777" w:rsidR="006B550F" w:rsidRPr="00F2006F" w:rsidRDefault="006B550F" w:rsidP="00211C3F">
            <w:pPr>
              <w:autoSpaceDE w:val="0"/>
              <w:autoSpaceDN w:val="0"/>
              <w:adjustRightInd w:val="0"/>
              <w:spacing w:after="0" w:line="240" w:lineRule="auto"/>
              <w:rPr>
                <w:ins w:id="10853" w:author="Arjan" w:date="2013-02-07T23:33:00Z"/>
                <w:rFonts w:ascii="Arial" w:eastAsia="Times New Roman" w:hAnsi="Arial" w:cs="Arial"/>
                <w:color w:val="000000"/>
                <w:sz w:val="20"/>
                <w:szCs w:val="20"/>
              </w:rPr>
            </w:pPr>
            <w:ins w:id="10854"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14:paraId="1123B0BC" w14:textId="77777777" w:rsidR="006B550F" w:rsidRPr="00F2006F" w:rsidRDefault="006B550F" w:rsidP="00211C3F">
            <w:pPr>
              <w:autoSpaceDE w:val="0"/>
              <w:autoSpaceDN w:val="0"/>
              <w:adjustRightInd w:val="0"/>
              <w:spacing w:after="0" w:line="240" w:lineRule="auto"/>
              <w:rPr>
                <w:ins w:id="10855" w:author="Arjan" w:date="2013-02-07T23:33:00Z"/>
                <w:rFonts w:ascii="Arial" w:eastAsia="Times New Roman" w:hAnsi="Arial" w:cs="Arial"/>
                <w:color w:val="000000"/>
                <w:sz w:val="20"/>
                <w:szCs w:val="20"/>
              </w:rPr>
            </w:pPr>
          </w:p>
        </w:tc>
      </w:tr>
      <w:tr w:rsidR="006B550F" w:rsidRPr="00F2006F" w14:paraId="7B5F5C79" w14:textId="77777777" w:rsidTr="00211C3F">
        <w:trPr>
          <w:ins w:id="10856" w:author="Arjan" w:date="2013-02-07T23:33:00Z"/>
        </w:trPr>
        <w:tc>
          <w:tcPr>
            <w:tcW w:w="3690" w:type="dxa"/>
            <w:tcBorders>
              <w:top w:val="nil"/>
              <w:left w:val="nil"/>
              <w:bottom w:val="nil"/>
              <w:right w:val="nil"/>
            </w:tcBorders>
          </w:tcPr>
          <w:p w14:paraId="274C5987" w14:textId="77777777" w:rsidR="006B550F" w:rsidRPr="00F2006F" w:rsidRDefault="006B550F" w:rsidP="00211C3F">
            <w:pPr>
              <w:autoSpaceDE w:val="0"/>
              <w:autoSpaceDN w:val="0"/>
              <w:adjustRightInd w:val="0"/>
              <w:spacing w:after="0" w:line="240" w:lineRule="auto"/>
              <w:rPr>
                <w:ins w:id="1085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371352E1" w14:textId="77777777" w:rsidR="006B550F" w:rsidRPr="00F2006F" w:rsidRDefault="006B550F" w:rsidP="00211C3F">
            <w:pPr>
              <w:autoSpaceDE w:val="0"/>
              <w:autoSpaceDN w:val="0"/>
              <w:adjustRightInd w:val="0"/>
              <w:spacing w:after="0" w:line="240" w:lineRule="auto"/>
              <w:rPr>
                <w:ins w:id="10858" w:author="Arjan" w:date="2013-02-07T23:33:00Z"/>
                <w:rFonts w:ascii="Arial" w:eastAsia="Times New Roman" w:hAnsi="Arial" w:cs="Arial"/>
                <w:b/>
                <w:bCs/>
                <w:color w:val="000000"/>
                <w:sz w:val="20"/>
                <w:szCs w:val="20"/>
              </w:rPr>
            </w:pPr>
          </w:p>
        </w:tc>
      </w:tr>
      <w:tr w:rsidR="006B550F" w:rsidRPr="00F2006F" w14:paraId="512B27AA" w14:textId="77777777" w:rsidTr="00211C3F">
        <w:trPr>
          <w:trHeight w:val="335"/>
          <w:ins w:id="10859" w:author="Arjan" w:date="2013-02-07T23:33:00Z"/>
        </w:trPr>
        <w:tc>
          <w:tcPr>
            <w:tcW w:w="3690" w:type="dxa"/>
            <w:tcBorders>
              <w:top w:val="nil"/>
              <w:left w:val="nil"/>
              <w:bottom w:val="nil"/>
              <w:right w:val="nil"/>
            </w:tcBorders>
          </w:tcPr>
          <w:p w14:paraId="146B8CE3" w14:textId="77777777" w:rsidR="006B550F" w:rsidRPr="00F2006F" w:rsidRDefault="006B550F" w:rsidP="00211C3F">
            <w:pPr>
              <w:autoSpaceDE w:val="0"/>
              <w:autoSpaceDN w:val="0"/>
              <w:adjustRightInd w:val="0"/>
              <w:spacing w:after="0" w:line="240" w:lineRule="auto"/>
              <w:rPr>
                <w:ins w:id="10860" w:author="Arjan" w:date="2013-02-07T23:33:00Z"/>
                <w:rFonts w:ascii="Arial" w:eastAsia="Times New Roman" w:hAnsi="Arial" w:cs="Arial"/>
                <w:color w:val="000000"/>
                <w:sz w:val="20"/>
                <w:szCs w:val="20"/>
              </w:rPr>
            </w:pPr>
            <w:ins w:id="10861" w:author="Arjan" w:date="2013-02-07T23:33:00Z">
              <w:r w:rsidRPr="00F2006F">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14:paraId="7D08AEE9" w14:textId="77777777" w:rsidR="006B550F" w:rsidRPr="00F2006F" w:rsidRDefault="00DA5D93" w:rsidP="00211C3F">
            <w:pPr>
              <w:autoSpaceDE w:val="0"/>
              <w:autoSpaceDN w:val="0"/>
              <w:adjustRightInd w:val="0"/>
              <w:spacing w:after="0" w:line="240" w:lineRule="auto"/>
              <w:rPr>
                <w:ins w:id="10862" w:author="Arjan" w:date="2013-02-07T23:33:00Z"/>
                <w:rFonts w:ascii="Arial" w:eastAsia="Times New Roman" w:hAnsi="Arial" w:cs="Arial"/>
                <w:color w:val="000000"/>
                <w:sz w:val="20"/>
                <w:szCs w:val="20"/>
              </w:rPr>
            </w:pPr>
            <w:ins w:id="10863"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datumStatusGezet</w:t>
              </w:r>
              <w:r w:rsidRPr="00F2006F">
                <w:rPr>
                  <w:rFonts w:ascii="Arial" w:hAnsi="Arial" w:cs="Arial"/>
                  <w:sz w:val="20"/>
                  <w:szCs w:val="20"/>
                  <w:lang w:val="en-AU"/>
                </w:rPr>
                <w:fldChar w:fldCharType="end"/>
              </w:r>
            </w:ins>
          </w:p>
        </w:tc>
      </w:tr>
      <w:tr w:rsidR="006B550F" w:rsidRPr="00F2006F" w14:paraId="6536BE38" w14:textId="77777777" w:rsidTr="00211C3F">
        <w:trPr>
          <w:trHeight w:val="215"/>
          <w:ins w:id="10864" w:author="Arjan" w:date="2013-02-07T23:33:00Z"/>
        </w:trPr>
        <w:tc>
          <w:tcPr>
            <w:tcW w:w="3690" w:type="dxa"/>
            <w:tcBorders>
              <w:top w:val="nil"/>
              <w:left w:val="nil"/>
              <w:bottom w:val="nil"/>
              <w:right w:val="nil"/>
            </w:tcBorders>
          </w:tcPr>
          <w:p w14:paraId="7F9D8AE2" w14:textId="77777777" w:rsidR="006B550F" w:rsidRPr="00F2006F" w:rsidRDefault="006B550F" w:rsidP="00211C3F">
            <w:pPr>
              <w:autoSpaceDE w:val="0"/>
              <w:autoSpaceDN w:val="0"/>
              <w:adjustRightInd w:val="0"/>
              <w:spacing w:after="0" w:line="240" w:lineRule="auto"/>
              <w:rPr>
                <w:ins w:id="1086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59E5F00B" w14:textId="77777777" w:rsidR="006B550F" w:rsidRPr="00F2006F" w:rsidRDefault="006B550F" w:rsidP="00211C3F">
            <w:pPr>
              <w:autoSpaceDE w:val="0"/>
              <w:autoSpaceDN w:val="0"/>
              <w:adjustRightInd w:val="0"/>
              <w:spacing w:after="0" w:line="240" w:lineRule="auto"/>
              <w:rPr>
                <w:ins w:id="10866" w:author="Arjan" w:date="2013-02-07T23:33:00Z"/>
                <w:rFonts w:ascii="Arial" w:eastAsia="Times New Roman" w:hAnsi="Arial" w:cs="Arial"/>
                <w:b/>
                <w:bCs/>
                <w:color w:val="000000"/>
                <w:sz w:val="20"/>
                <w:szCs w:val="20"/>
              </w:rPr>
            </w:pPr>
          </w:p>
        </w:tc>
      </w:tr>
      <w:tr w:rsidR="006B550F" w:rsidRPr="00CB22FF" w14:paraId="783C01B6" w14:textId="77777777" w:rsidTr="00211C3F">
        <w:trPr>
          <w:trHeight w:val="215"/>
          <w:ins w:id="10867" w:author="Arjan" w:date="2013-02-07T23:33:00Z"/>
        </w:trPr>
        <w:tc>
          <w:tcPr>
            <w:tcW w:w="3690" w:type="dxa"/>
            <w:tcBorders>
              <w:top w:val="nil"/>
              <w:left w:val="nil"/>
              <w:bottom w:val="nil"/>
              <w:right w:val="nil"/>
            </w:tcBorders>
          </w:tcPr>
          <w:p w14:paraId="002C5D96" w14:textId="77777777" w:rsidR="006B550F" w:rsidRPr="00F2006F" w:rsidRDefault="006B550F" w:rsidP="00211C3F">
            <w:pPr>
              <w:autoSpaceDE w:val="0"/>
              <w:autoSpaceDN w:val="0"/>
              <w:adjustRightInd w:val="0"/>
              <w:spacing w:after="0" w:line="240" w:lineRule="auto"/>
              <w:rPr>
                <w:ins w:id="10868" w:author="Arjan" w:date="2013-02-07T23:33:00Z"/>
                <w:rFonts w:ascii="Arial" w:eastAsia="Times New Roman" w:hAnsi="Arial" w:cs="Arial"/>
                <w:color w:val="000000"/>
                <w:sz w:val="20"/>
                <w:szCs w:val="20"/>
              </w:rPr>
            </w:pPr>
            <w:ins w:id="10869"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14:paraId="410F04E8" w14:textId="77777777" w:rsidR="006B550F" w:rsidRPr="00DD0F4F" w:rsidRDefault="00DA5D93" w:rsidP="00211C3F">
            <w:pPr>
              <w:autoSpaceDE w:val="0"/>
              <w:autoSpaceDN w:val="0"/>
              <w:adjustRightInd w:val="0"/>
              <w:spacing w:after="0" w:line="240" w:lineRule="auto"/>
              <w:rPr>
                <w:ins w:id="10870" w:author="Arjan" w:date="2013-02-07T23:33:00Z"/>
                <w:rFonts w:ascii="Arial" w:eastAsia="Times New Roman" w:hAnsi="Arial" w:cs="Arial"/>
                <w:color w:val="000000"/>
                <w:sz w:val="20"/>
                <w:szCs w:val="20"/>
                <w:lang w:val="nl-NL"/>
              </w:rPr>
            </w:pPr>
            <w:ins w:id="10871"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end"/>
              </w:r>
              <w:r w:rsidR="006B550F" w:rsidRPr="00DD0F4F">
                <w:rPr>
                  <w:rFonts w:ascii="Arial" w:eastAsia="Times New Roman" w:hAnsi="Arial" w:cs="Arial"/>
                  <w:color w:val="610E6A"/>
                  <w:sz w:val="20"/>
                  <w:szCs w:val="20"/>
                  <w:lang w:val="nl-NL"/>
                </w:rPr>
                <w:t>De datum waarop de gerelateerde zaak de laatst bekende status heeft verkregen.</w:t>
              </w:r>
            </w:ins>
          </w:p>
        </w:tc>
      </w:tr>
      <w:tr w:rsidR="006B550F" w:rsidRPr="00CB22FF" w14:paraId="63987CAD" w14:textId="77777777" w:rsidTr="00211C3F">
        <w:trPr>
          <w:trHeight w:val="230"/>
          <w:ins w:id="10872" w:author="Arjan" w:date="2013-02-07T23:33:00Z"/>
        </w:trPr>
        <w:tc>
          <w:tcPr>
            <w:tcW w:w="3690" w:type="dxa"/>
            <w:tcBorders>
              <w:top w:val="nil"/>
              <w:left w:val="nil"/>
              <w:bottom w:val="nil"/>
              <w:right w:val="nil"/>
            </w:tcBorders>
          </w:tcPr>
          <w:p w14:paraId="311A8BA5" w14:textId="77777777" w:rsidR="006B550F" w:rsidRPr="00DD0F4F" w:rsidRDefault="006B550F" w:rsidP="00211C3F">
            <w:pPr>
              <w:autoSpaceDE w:val="0"/>
              <w:autoSpaceDN w:val="0"/>
              <w:adjustRightInd w:val="0"/>
              <w:spacing w:after="0" w:line="240" w:lineRule="auto"/>
              <w:rPr>
                <w:ins w:id="10873"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626BFB67" w14:textId="77777777" w:rsidR="006B550F" w:rsidRPr="00DD0F4F" w:rsidRDefault="006B550F" w:rsidP="00211C3F">
            <w:pPr>
              <w:autoSpaceDE w:val="0"/>
              <w:autoSpaceDN w:val="0"/>
              <w:adjustRightInd w:val="0"/>
              <w:spacing w:after="0" w:line="240" w:lineRule="auto"/>
              <w:rPr>
                <w:ins w:id="10874" w:author="Arjan" w:date="2013-02-07T23:33:00Z"/>
                <w:rFonts w:ascii="Arial" w:eastAsia="Times New Roman" w:hAnsi="Arial" w:cs="Arial"/>
                <w:b/>
                <w:bCs/>
                <w:color w:val="000000"/>
                <w:sz w:val="20"/>
                <w:szCs w:val="20"/>
                <w:lang w:val="nl-NL"/>
              </w:rPr>
            </w:pPr>
          </w:p>
        </w:tc>
      </w:tr>
      <w:tr w:rsidR="006B550F" w:rsidRPr="00F2006F" w14:paraId="5F17A0DA" w14:textId="77777777" w:rsidTr="00211C3F">
        <w:trPr>
          <w:trHeight w:val="230"/>
          <w:ins w:id="10875" w:author="Arjan" w:date="2013-02-07T23:33:00Z"/>
        </w:trPr>
        <w:tc>
          <w:tcPr>
            <w:tcW w:w="3690" w:type="dxa"/>
            <w:tcBorders>
              <w:top w:val="nil"/>
              <w:left w:val="nil"/>
              <w:bottom w:val="nil"/>
              <w:right w:val="nil"/>
            </w:tcBorders>
          </w:tcPr>
          <w:p w14:paraId="6BF3E604" w14:textId="77777777" w:rsidR="006B550F" w:rsidRPr="00F2006F" w:rsidRDefault="006B550F" w:rsidP="00211C3F">
            <w:pPr>
              <w:autoSpaceDE w:val="0"/>
              <w:autoSpaceDN w:val="0"/>
              <w:adjustRightInd w:val="0"/>
              <w:spacing w:after="0" w:line="240" w:lineRule="auto"/>
              <w:rPr>
                <w:ins w:id="10876" w:author="Arjan" w:date="2013-02-07T23:33:00Z"/>
                <w:rFonts w:ascii="Arial" w:eastAsia="Times New Roman" w:hAnsi="Arial" w:cs="Arial"/>
                <w:color w:val="000000"/>
                <w:sz w:val="20"/>
                <w:szCs w:val="20"/>
              </w:rPr>
            </w:pPr>
            <w:ins w:id="10877"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14:paraId="06CC1A3F" w14:textId="77777777" w:rsidR="006B550F" w:rsidRPr="00F2006F" w:rsidRDefault="006B550F" w:rsidP="00211C3F">
            <w:pPr>
              <w:autoSpaceDE w:val="0"/>
              <w:autoSpaceDN w:val="0"/>
              <w:adjustRightInd w:val="0"/>
              <w:spacing w:after="0" w:line="240" w:lineRule="auto"/>
              <w:rPr>
                <w:ins w:id="10878" w:author="Arjan" w:date="2013-02-07T23:33:00Z"/>
                <w:rFonts w:ascii="Arial" w:eastAsia="Times New Roman" w:hAnsi="Arial" w:cs="Arial"/>
                <w:color w:val="000000"/>
                <w:sz w:val="20"/>
                <w:szCs w:val="20"/>
              </w:rPr>
            </w:pPr>
            <w:ins w:id="10879" w:author="Arjan" w:date="2013-02-07T23:33:00Z">
              <w:r w:rsidRPr="00F2006F">
                <w:rPr>
                  <w:rFonts w:ascii="Arial" w:eastAsia="Times New Roman" w:hAnsi="Arial" w:cs="Arial"/>
                  <w:color w:val="000000"/>
                  <w:sz w:val="20"/>
                  <w:szCs w:val="20"/>
                </w:rPr>
                <w:t>KING</w:t>
              </w:r>
            </w:ins>
          </w:p>
        </w:tc>
      </w:tr>
      <w:tr w:rsidR="006B550F" w:rsidRPr="00F2006F" w14:paraId="377EAFCE" w14:textId="77777777" w:rsidTr="00211C3F">
        <w:trPr>
          <w:ins w:id="10880" w:author="Arjan" w:date="2013-02-07T23:33:00Z"/>
        </w:trPr>
        <w:tc>
          <w:tcPr>
            <w:tcW w:w="3690" w:type="dxa"/>
            <w:tcBorders>
              <w:top w:val="nil"/>
              <w:left w:val="nil"/>
              <w:bottom w:val="nil"/>
              <w:right w:val="nil"/>
            </w:tcBorders>
          </w:tcPr>
          <w:p w14:paraId="2882AD5A" w14:textId="77777777" w:rsidR="006B550F" w:rsidRPr="00F2006F" w:rsidRDefault="006B550F" w:rsidP="00211C3F">
            <w:pPr>
              <w:autoSpaceDE w:val="0"/>
              <w:autoSpaceDN w:val="0"/>
              <w:adjustRightInd w:val="0"/>
              <w:spacing w:after="0" w:line="240" w:lineRule="auto"/>
              <w:rPr>
                <w:ins w:id="1088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38412D96" w14:textId="77777777" w:rsidR="006B550F" w:rsidRPr="00F2006F" w:rsidRDefault="006B550F" w:rsidP="00211C3F">
            <w:pPr>
              <w:autoSpaceDE w:val="0"/>
              <w:autoSpaceDN w:val="0"/>
              <w:adjustRightInd w:val="0"/>
              <w:spacing w:after="0" w:line="240" w:lineRule="auto"/>
              <w:rPr>
                <w:ins w:id="10882" w:author="Arjan" w:date="2013-02-07T23:33:00Z"/>
                <w:rFonts w:ascii="Arial" w:eastAsia="Times New Roman" w:hAnsi="Arial" w:cs="Arial"/>
                <w:b/>
                <w:bCs/>
                <w:color w:val="000000"/>
                <w:sz w:val="20"/>
                <w:szCs w:val="20"/>
              </w:rPr>
            </w:pPr>
          </w:p>
        </w:tc>
      </w:tr>
      <w:tr w:rsidR="006B550F" w:rsidRPr="00F2006F" w14:paraId="28F65CF4" w14:textId="77777777" w:rsidTr="00211C3F">
        <w:trPr>
          <w:ins w:id="10883" w:author="Arjan" w:date="2013-02-07T23:33:00Z"/>
        </w:trPr>
        <w:tc>
          <w:tcPr>
            <w:tcW w:w="3690" w:type="dxa"/>
            <w:tcBorders>
              <w:top w:val="nil"/>
              <w:left w:val="nil"/>
              <w:bottom w:val="nil"/>
              <w:right w:val="nil"/>
            </w:tcBorders>
          </w:tcPr>
          <w:p w14:paraId="122B4349" w14:textId="77777777" w:rsidR="006B550F" w:rsidRPr="00F2006F" w:rsidRDefault="006B550F" w:rsidP="00211C3F">
            <w:pPr>
              <w:autoSpaceDE w:val="0"/>
              <w:autoSpaceDN w:val="0"/>
              <w:adjustRightInd w:val="0"/>
              <w:spacing w:after="0" w:line="240" w:lineRule="auto"/>
              <w:rPr>
                <w:ins w:id="10884" w:author="Arjan" w:date="2013-02-07T23:33:00Z"/>
                <w:rFonts w:ascii="Arial" w:eastAsia="Times New Roman" w:hAnsi="Arial" w:cs="Arial"/>
                <w:color w:val="000000"/>
                <w:sz w:val="20"/>
                <w:szCs w:val="20"/>
              </w:rPr>
            </w:pPr>
            <w:ins w:id="10885"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14:paraId="20C10C02" w14:textId="77777777" w:rsidR="006B550F" w:rsidRPr="00F2006F" w:rsidRDefault="006B550F" w:rsidP="00211C3F">
            <w:pPr>
              <w:autoSpaceDE w:val="0"/>
              <w:autoSpaceDN w:val="0"/>
              <w:adjustRightInd w:val="0"/>
              <w:spacing w:after="0" w:line="240" w:lineRule="auto"/>
              <w:rPr>
                <w:ins w:id="10886" w:author="Arjan" w:date="2013-02-07T23:33:00Z"/>
                <w:rFonts w:ascii="Arial" w:eastAsia="Times New Roman" w:hAnsi="Arial" w:cs="Arial"/>
                <w:color w:val="000000"/>
                <w:sz w:val="20"/>
                <w:szCs w:val="20"/>
              </w:rPr>
            </w:pPr>
            <w:ins w:id="10887" w:author="Arjan" w:date="2013-02-07T23:33:00Z">
              <w:r w:rsidRPr="00F2006F">
                <w:rPr>
                  <w:rFonts w:ascii="Arial" w:eastAsia="Times New Roman" w:hAnsi="Arial" w:cs="Arial"/>
                  <w:color w:val="000000"/>
                  <w:sz w:val="20"/>
                  <w:szCs w:val="20"/>
                </w:rPr>
                <w:t>1 januari 2013</w:t>
              </w:r>
            </w:ins>
          </w:p>
        </w:tc>
      </w:tr>
      <w:tr w:rsidR="006B550F" w:rsidRPr="00F2006F" w14:paraId="2ADCCAA5" w14:textId="77777777" w:rsidTr="00211C3F">
        <w:trPr>
          <w:ins w:id="10888" w:author="Arjan" w:date="2013-02-07T23:33:00Z"/>
        </w:trPr>
        <w:tc>
          <w:tcPr>
            <w:tcW w:w="3690" w:type="dxa"/>
            <w:tcBorders>
              <w:top w:val="nil"/>
              <w:left w:val="nil"/>
              <w:bottom w:val="nil"/>
              <w:right w:val="nil"/>
            </w:tcBorders>
          </w:tcPr>
          <w:p w14:paraId="0E58C746" w14:textId="77777777" w:rsidR="006B550F" w:rsidRPr="00F2006F" w:rsidRDefault="006B550F" w:rsidP="00211C3F">
            <w:pPr>
              <w:autoSpaceDE w:val="0"/>
              <w:autoSpaceDN w:val="0"/>
              <w:adjustRightInd w:val="0"/>
              <w:spacing w:after="0" w:line="240" w:lineRule="auto"/>
              <w:rPr>
                <w:ins w:id="1088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7EE1789B" w14:textId="77777777" w:rsidR="006B550F" w:rsidRPr="00F2006F" w:rsidRDefault="006B550F" w:rsidP="00211C3F">
            <w:pPr>
              <w:autoSpaceDE w:val="0"/>
              <w:autoSpaceDN w:val="0"/>
              <w:adjustRightInd w:val="0"/>
              <w:spacing w:after="0" w:line="240" w:lineRule="auto"/>
              <w:rPr>
                <w:ins w:id="10890" w:author="Arjan" w:date="2013-02-07T23:33:00Z"/>
                <w:rFonts w:ascii="Arial" w:eastAsia="Times New Roman" w:hAnsi="Arial" w:cs="Arial"/>
                <w:b/>
                <w:bCs/>
                <w:color w:val="000000"/>
                <w:sz w:val="20"/>
                <w:szCs w:val="20"/>
              </w:rPr>
            </w:pPr>
          </w:p>
        </w:tc>
      </w:tr>
      <w:tr w:rsidR="006B550F" w:rsidRPr="00CB22FF" w14:paraId="592C9ECC" w14:textId="77777777" w:rsidTr="00211C3F">
        <w:trPr>
          <w:ins w:id="10891" w:author="Arjan" w:date="2013-02-07T23:33:00Z"/>
        </w:trPr>
        <w:tc>
          <w:tcPr>
            <w:tcW w:w="3690" w:type="dxa"/>
            <w:tcBorders>
              <w:top w:val="nil"/>
              <w:left w:val="nil"/>
              <w:bottom w:val="nil"/>
              <w:right w:val="nil"/>
            </w:tcBorders>
          </w:tcPr>
          <w:p w14:paraId="7356EAFD" w14:textId="77777777" w:rsidR="006B550F" w:rsidRPr="00F2006F" w:rsidRDefault="006B550F" w:rsidP="00211C3F">
            <w:pPr>
              <w:autoSpaceDE w:val="0"/>
              <w:autoSpaceDN w:val="0"/>
              <w:adjustRightInd w:val="0"/>
              <w:spacing w:after="0" w:line="240" w:lineRule="auto"/>
              <w:rPr>
                <w:ins w:id="10892" w:author="Arjan" w:date="2013-02-07T23:33:00Z"/>
                <w:rFonts w:ascii="Arial" w:eastAsia="Times New Roman" w:hAnsi="Arial" w:cs="Arial"/>
                <w:color w:val="000000"/>
                <w:sz w:val="20"/>
                <w:szCs w:val="20"/>
              </w:rPr>
            </w:pPr>
            <w:ins w:id="10893"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14:paraId="6881DDF3" w14:textId="77777777" w:rsidR="006B550F" w:rsidRPr="00DD0F4F" w:rsidRDefault="006B550F" w:rsidP="00211C3F">
            <w:pPr>
              <w:autoSpaceDE w:val="0"/>
              <w:autoSpaceDN w:val="0"/>
              <w:adjustRightInd w:val="0"/>
              <w:spacing w:after="0" w:line="240" w:lineRule="auto"/>
              <w:rPr>
                <w:ins w:id="10894" w:author="Arjan" w:date="2013-02-07T23:33:00Z"/>
                <w:rFonts w:ascii="Arial" w:eastAsia="Times New Roman" w:hAnsi="Arial" w:cs="Arial"/>
                <w:color w:val="000000"/>
                <w:sz w:val="20"/>
                <w:szCs w:val="20"/>
                <w:lang w:val="nl-NL"/>
              </w:rPr>
            </w:pPr>
            <w:ins w:id="10895" w:author="Arjan" w:date="2013-02-07T23:33:00Z">
              <w:r w:rsidRPr="00DD0F4F">
                <w:rPr>
                  <w:rFonts w:ascii="Arial" w:eastAsia="Times New Roman" w:hAnsi="Arial" w:cs="Arial"/>
                  <w:color w:val="000000"/>
                  <w:sz w:val="20"/>
                  <w:szCs w:val="20"/>
                  <w:lang w:val="nl-NL"/>
                </w:rPr>
                <w:t>Op één dag kan een zaak meerdere statussen doorlopen. Om te kunnen bepalen wat de laatst gezette status is of in welke volgorde de statussen bereikt zijn, wordt de datum tot op de minuut vastgelegd.</w:t>
              </w:r>
            </w:ins>
          </w:p>
        </w:tc>
      </w:tr>
      <w:tr w:rsidR="006B550F" w:rsidRPr="00CB22FF" w14:paraId="245F5D0A" w14:textId="77777777" w:rsidTr="00211C3F">
        <w:trPr>
          <w:ins w:id="10896" w:author="Arjan" w:date="2013-02-07T23:33:00Z"/>
        </w:trPr>
        <w:tc>
          <w:tcPr>
            <w:tcW w:w="3690" w:type="dxa"/>
            <w:tcBorders>
              <w:top w:val="nil"/>
              <w:left w:val="nil"/>
              <w:bottom w:val="nil"/>
              <w:right w:val="nil"/>
            </w:tcBorders>
          </w:tcPr>
          <w:p w14:paraId="1FD4EB0D" w14:textId="77777777" w:rsidR="006B550F" w:rsidRPr="00DD0F4F" w:rsidRDefault="006B550F" w:rsidP="00211C3F">
            <w:pPr>
              <w:autoSpaceDE w:val="0"/>
              <w:autoSpaceDN w:val="0"/>
              <w:adjustRightInd w:val="0"/>
              <w:spacing w:after="0" w:line="240" w:lineRule="auto"/>
              <w:rPr>
                <w:ins w:id="10897"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464A1DA0" w14:textId="77777777" w:rsidR="006B550F" w:rsidRPr="00DD0F4F" w:rsidRDefault="006B550F" w:rsidP="00211C3F">
            <w:pPr>
              <w:autoSpaceDE w:val="0"/>
              <w:autoSpaceDN w:val="0"/>
              <w:adjustRightInd w:val="0"/>
              <w:spacing w:after="0" w:line="240" w:lineRule="auto"/>
              <w:rPr>
                <w:ins w:id="10898" w:author="Arjan" w:date="2013-02-07T23:33:00Z"/>
                <w:rFonts w:ascii="Arial" w:eastAsia="Times New Roman" w:hAnsi="Arial" w:cs="Arial"/>
                <w:b/>
                <w:bCs/>
                <w:color w:val="000000"/>
                <w:sz w:val="20"/>
                <w:szCs w:val="20"/>
                <w:lang w:val="nl-NL"/>
              </w:rPr>
            </w:pPr>
          </w:p>
        </w:tc>
      </w:tr>
      <w:tr w:rsidR="006B550F" w:rsidRPr="00F2006F" w14:paraId="438C54C7" w14:textId="77777777" w:rsidTr="00211C3F">
        <w:trPr>
          <w:ins w:id="10899" w:author="Arjan" w:date="2013-02-07T23:33:00Z"/>
        </w:trPr>
        <w:tc>
          <w:tcPr>
            <w:tcW w:w="3690" w:type="dxa"/>
            <w:tcBorders>
              <w:top w:val="nil"/>
              <w:left w:val="nil"/>
              <w:bottom w:val="nil"/>
              <w:right w:val="nil"/>
            </w:tcBorders>
          </w:tcPr>
          <w:p w14:paraId="79812145" w14:textId="77777777" w:rsidR="006B550F" w:rsidRPr="00F2006F" w:rsidRDefault="006B550F" w:rsidP="00211C3F">
            <w:pPr>
              <w:autoSpaceDE w:val="0"/>
              <w:autoSpaceDN w:val="0"/>
              <w:adjustRightInd w:val="0"/>
              <w:spacing w:after="0" w:line="240" w:lineRule="auto"/>
              <w:rPr>
                <w:ins w:id="10900" w:author="Arjan" w:date="2013-02-07T23:33:00Z"/>
                <w:rFonts w:ascii="Arial" w:eastAsia="Times New Roman" w:hAnsi="Arial" w:cs="Arial"/>
                <w:color w:val="000000"/>
                <w:sz w:val="20"/>
                <w:szCs w:val="20"/>
              </w:rPr>
            </w:pPr>
            <w:ins w:id="10901"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14:paraId="69E64FB2" w14:textId="77777777" w:rsidR="006B550F" w:rsidRPr="00F2006F" w:rsidRDefault="00DA5D93" w:rsidP="00211C3F">
            <w:pPr>
              <w:autoSpaceDE w:val="0"/>
              <w:autoSpaceDN w:val="0"/>
              <w:adjustRightInd w:val="0"/>
              <w:spacing w:after="0" w:line="240" w:lineRule="auto"/>
              <w:rPr>
                <w:ins w:id="10902" w:author="Arjan" w:date="2013-02-07T23:33:00Z"/>
                <w:rFonts w:ascii="Arial" w:eastAsia="Times New Roman" w:hAnsi="Arial" w:cs="Arial"/>
                <w:color w:val="000000"/>
                <w:sz w:val="20"/>
                <w:szCs w:val="20"/>
              </w:rPr>
            </w:pPr>
            <w:ins w:id="10903"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(JJJJMMDDUUMM)</w:t>
              </w:r>
              <w:r w:rsidRPr="00F2006F">
                <w:rPr>
                  <w:rFonts w:ascii="Arial" w:hAnsi="Arial" w:cs="Arial"/>
                  <w:sz w:val="20"/>
                  <w:szCs w:val="20"/>
                  <w:lang w:val="en-AU"/>
                </w:rPr>
                <w:fldChar w:fldCharType="end"/>
              </w:r>
            </w:ins>
          </w:p>
        </w:tc>
      </w:tr>
      <w:tr w:rsidR="006B550F" w:rsidRPr="00F2006F" w14:paraId="56AC2D00" w14:textId="77777777" w:rsidTr="00211C3F">
        <w:trPr>
          <w:trHeight w:val="230"/>
          <w:ins w:id="10904" w:author="Arjan" w:date="2013-02-07T23:33:00Z"/>
        </w:trPr>
        <w:tc>
          <w:tcPr>
            <w:tcW w:w="3690" w:type="dxa"/>
            <w:tcBorders>
              <w:top w:val="nil"/>
              <w:left w:val="nil"/>
              <w:bottom w:val="nil"/>
              <w:right w:val="nil"/>
            </w:tcBorders>
          </w:tcPr>
          <w:p w14:paraId="799D2C75" w14:textId="77777777" w:rsidR="006B550F" w:rsidRPr="00F2006F" w:rsidRDefault="006B550F" w:rsidP="00211C3F">
            <w:pPr>
              <w:autoSpaceDE w:val="0"/>
              <w:autoSpaceDN w:val="0"/>
              <w:adjustRightInd w:val="0"/>
              <w:spacing w:after="0" w:line="240" w:lineRule="auto"/>
              <w:rPr>
                <w:ins w:id="1090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1DBF805D" w14:textId="77777777" w:rsidR="006B550F" w:rsidRPr="00F2006F" w:rsidRDefault="006B550F" w:rsidP="00211C3F">
            <w:pPr>
              <w:autoSpaceDE w:val="0"/>
              <w:autoSpaceDN w:val="0"/>
              <w:adjustRightInd w:val="0"/>
              <w:spacing w:after="0" w:line="240" w:lineRule="auto"/>
              <w:rPr>
                <w:ins w:id="10906" w:author="Arjan" w:date="2013-02-07T23:33:00Z"/>
                <w:rFonts w:ascii="Arial" w:eastAsia="Times New Roman" w:hAnsi="Arial" w:cs="Arial"/>
                <w:b/>
                <w:bCs/>
                <w:color w:val="000000"/>
                <w:sz w:val="20"/>
                <w:szCs w:val="20"/>
              </w:rPr>
            </w:pPr>
          </w:p>
        </w:tc>
      </w:tr>
      <w:tr w:rsidR="006B550F" w:rsidRPr="00CB22FF" w14:paraId="640FFE44" w14:textId="77777777" w:rsidTr="00211C3F">
        <w:trPr>
          <w:trHeight w:val="230"/>
          <w:ins w:id="10907" w:author="Arjan" w:date="2013-02-07T23:33:00Z"/>
        </w:trPr>
        <w:tc>
          <w:tcPr>
            <w:tcW w:w="3690" w:type="dxa"/>
            <w:tcBorders>
              <w:top w:val="nil"/>
              <w:left w:val="nil"/>
              <w:bottom w:val="nil"/>
              <w:right w:val="nil"/>
            </w:tcBorders>
          </w:tcPr>
          <w:p w14:paraId="26474234" w14:textId="77777777" w:rsidR="006B550F" w:rsidRPr="00F2006F" w:rsidRDefault="006B550F" w:rsidP="00211C3F">
            <w:pPr>
              <w:autoSpaceDE w:val="0"/>
              <w:autoSpaceDN w:val="0"/>
              <w:adjustRightInd w:val="0"/>
              <w:spacing w:after="0" w:line="240" w:lineRule="auto"/>
              <w:rPr>
                <w:ins w:id="10908" w:author="Arjan" w:date="2013-02-07T23:33:00Z"/>
                <w:rFonts w:ascii="Arial" w:eastAsia="Times New Roman" w:hAnsi="Arial" w:cs="Arial"/>
                <w:color w:val="000000"/>
                <w:sz w:val="20"/>
                <w:szCs w:val="20"/>
              </w:rPr>
            </w:pPr>
            <w:ins w:id="10909" w:author="Arjan" w:date="2013-02-07T23:33:00Z">
              <w:r w:rsidRPr="00F2006F">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14:paraId="16C37945" w14:textId="77777777" w:rsidR="006B550F" w:rsidRPr="00DD0F4F" w:rsidRDefault="006B550F" w:rsidP="00211C3F">
            <w:pPr>
              <w:autoSpaceDE w:val="0"/>
              <w:autoSpaceDN w:val="0"/>
              <w:adjustRightInd w:val="0"/>
              <w:spacing w:after="0" w:line="240" w:lineRule="auto"/>
              <w:rPr>
                <w:ins w:id="10910" w:author="Arjan" w:date="2013-02-07T23:33:00Z"/>
                <w:rFonts w:ascii="Arial" w:eastAsia="Times New Roman" w:hAnsi="Arial" w:cs="Arial"/>
                <w:color w:val="000000"/>
                <w:sz w:val="20"/>
                <w:szCs w:val="20"/>
                <w:lang w:val="nl-NL"/>
              </w:rPr>
            </w:pPr>
            <w:ins w:id="10911" w:author="Arjan" w:date="2013-02-07T23:33:00Z">
              <w:r w:rsidRPr="00DD0F4F">
                <w:rPr>
                  <w:rFonts w:ascii="Arial" w:eastAsia="Times New Roman" w:hAnsi="Arial" w:cs="Arial"/>
                  <w:color w:val="000000"/>
                  <w:sz w:val="20"/>
                  <w:szCs w:val="20"/>
                  <w:lang w:val="nl-NL"/>
                </w:rPr>
                <w:t>Alle geldige datums gelegen op of voor de huidige datum en tijd</w:t>
              </w:r>
            </w:ins>
          </w:p>
        </w:tc>
      </w:tr>
      <w:tr w:rsidR="006B550F" w:rsidRPr="00CB22FF" w14:paraId="35A17DDE" w14:textId="77777777" w:rsidTr="00211C3F">
        <w:trPr>
          <w:trHeight w:val="230"/>
          <w:ins w:id="10912" w:author="Arjan" w:date="2013-02-07T23:33:00Z"/>
        </w:trPr>
        <w:tc>
          <w:tcPr>
            <w:tcW w:w="3690" w:type="dxa"/>
            <w:tcBorders>
              <w:top w:val="nil"/>
              <w:left w:val="nil"/>
              <w:bottom w:val="nil"/>
              <w:right w:val="nil"/>
            </w:tcBorders>
          </w:tcPr>
          <w:p w14:paraId="549A6B5E" w14:textId="77777777" w:rsidR="006B550F" w:rsidRPr="00DD0F4F" w:rsidRDefault="006B550F" w:rsidP="00211C3F">
            <w:pPr>
              <w:autoSpaceDE w:val="0"/>
              <w:autoSpaceDN w:val="0"/>
              <w:adjustRightInd w:val="0"/>
              <w:spacing w:after="0" w:line="240" w:lineRule="auto"/>
              <w:rPr>
                <w:ins w:id="10913"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4315C7DF" w14:textId="77777777" w:rsidR="006B550F" w:rsidRPr="00DD0F4F" w:rsidRDefault="006B550F" w:rsidP="00211C3F">
            <w:pPr>
              <w:autoSpaceDE w:val="0"/>
              <w:autoSpaceDN w:val="0"/>
              <w:adjustRightInd w:val="0"/>
              <w:spacing w:after="0" w:line="240" w:lineRule="auto"/>
              <w:rPr>
                <w:ins w:id="10914" w:author="Arjan" w:date="2013-02-07T23:33:00Z"/>
                <w:rFonts w:ascii="Arial" w:eastAsia="Times New Roman" w:hAnsi="Arial" w:cs="Arial"/>
                <w:b/>
                <w:bCs/>
                <w:color w:val="000000"/>
                <w:sz w:val="20"/>
                <w:szCs w:val="20"/>
                <w:lang w:val="nl-NL"/>
              </w:rPr>
            </w:pPr>
          </w:p>
        </w:tc>
      </w:tr>
      <w:tr w:rsidR="006B550F" w:rsidRPr="00F2006F" w14:paraId="4BDA2A32" w14:textId="77777777" w:rsidTr="00211C3F">
        <w:trPr>
          <w:trHeight w:val="230"/>
          <w:ins w:id="10915" w:author="Arjan" w:date="2013-02-07T23:33:00Z"/>
        </w:trPr>
        <w:tc>
          <w:tcPr>
            <w:tcW w:w="3690" w:type="dxa"/>
            <w:tcBorders>
              <w:top w:val="nil"/>
              <w:left w:val="nil"/>
              <w:bottom w:val="nil"/>
              <w:right w:val="nil"/>
            </w:tcBorders>
          </w:tcPr>
          <w:p w14:paraId="0F668EE9" w14:textId="77777777" w:rsidR="006B550F" w:rsidRPr="00F2006F" w:rsidRDefault="006B550F" w:rsidP="00211C3F">
            <w:pPr>
              <w:autoSpaceDE w:val="0"/>
              <w:autoSpaceDN w:val="0"/>
              <w:adjustRightInd w:val="0"/>
              <w:spacing w:after="0" w:line="240" w:lineRule="auto"/>
              <w:rPr>
                <w:ins w:id="10916" w:author="Arjan" w:date="2013-02-07T23:33:00Z"/>
                <w:rFonts w:ascii="Arial" w:eastAsia="Times New Roman" w:hAnsi="Arial" w:cs="Arial"/>
                <w:b/>
                <w:bCs/>
                <w:color w:val="000000"/>
                <w:sz w:val="20"/>
                <w:szCs w:val="20"/>
              </w:rPr>
            </w:pPr>
            <w:ins w:id="10917" w:author="Arjan" w:date="2013-02-07T23:33:00Z">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14:paraId="6C852B47" w14:textId="77777777" w:rsidR="006B550F" w:rsidRPr="00F2006F" w:rsidRDefault="006B550F" w:rsidP="00211C3F">
            <w:pPr>
              <w:autoSpaceDE w:val="0"/>
              <w:autoSpaceDN w:val="0"/>
              <w:adjustRightInd w:val="0"/>
              <w:spacing w:after="0" w:line="240" w:lineRule="auto"/>
              <w:rPr>
                <w:ins w:id="10918" w:author="Arjan" w:date="2013-02-07T23:33:00Z"/>
                <w:rFonts w:ascii="Arial" w:eastAsia="Times New Roman" w:hAnsi="Arial" w:cs="Arial"/>
                <w:color w:val="000000"/>
                <w:sz w:val="20"/>
                <w:szCs w:val="20"/>
              </w:rPr>
            </w:pPr>
            <w:ins w:id="10919" w:author="Arjan" w:date="2013-02-07T23:33:00Z">
              <w:r w:rsidRPr="00F2006F">
                <w:rPr>
                  <w:rFonts w:ascii="Arial" w:eastAsia="Times New Roman" w:hAnsi="Arial" w:cs="Arial"/>
                  <w:color w:val="000000"/>
                  <w:sz w:val="20"/>
                  <w:szCs w:val="20"/>
                </w:rPr>
                <w:t>Nee</w:t>
              </w:r>
            </w:ins>
          </w:p>
        </w:tc>
      </w:tr>
      <w:tr w:rsidR="006B550F" w:rsidRPr="00F2006F" w14:paraId="3E490F77" w14:textId="77777777" w:rsidTr="00211C3F">
        <w:trPr>
          <w:trHeight w:val="275"/>
          <w:ins w:id="10920" w:author="Arjan" w:date="2013-02-07T23:33:00Z"/>
        </w:trPr>
        <w:tc>
          <w:tcPr>
            <w:tcW w:w="3690" w:type="dxa"/>
            <w:tcBorders>
              <w:top w:val="nil"/>
              <w:left w:val="nil"/>
              <w:bottom w:val="nil"/>
              <w:right w:val="nil"/>
            </w:tcBorders>
          </w:tcPr>
          <w:p w14:paraId="0B918D1E" w14:textId="77777777" w:rsidR="006B550F" w:rsidRPr="00F2006F" w:rsidRDefault="006B550F" w:rsidP="00211C3F">
            <w:pPr>
              <w:autoSpaceDE w:val="0"/>
              <w:autoSpaceDN w:val="0"/>
              <w:adjustRightInd w:val="0"/>
              <w:spacing w:after="0" w:line="240" w:lineRule="auto"/>
              <w:rPr>
                <w:ins w:id="1092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69DF8047" w14:textId="77777777" w:rsidR="006B550F" w:rsidRPr="00F2006F" w:rsidRDefault="006B550F" w:rsidP="00211C3F">
            <w:pPr>
              <w:autoSpaceDE w:val="0"/>
              <w:autoSpaceDN w:val="0"/>
              <w:adjustRightInd w:val="0"/>
              <w:spacing w:after="0" w:line="240" w:lineRule="auto"/>
              <w:rPr>
                <w:ins w:id="10922" w:author="Arjan" w:date="2013-02-07T23:33:00Z"/>
                <w:rFonts w:ascii="Arial" w:eastAsia="Times New Roman" w:hAnsi="Arial" w:cs="Arial"/>
                <w:color w:val="000000"/>
                <w:sz w:val="20"/>
                <w:szCs w:val="20"/>
              </w:rPr>
            </w:pPr>
          </w:p>
        </w:tc>
      </w:tr>
      <w:tr w:rsidR="006B550F" w:rsidRPr="00F2006F" w14:paraId="49395006" w14:textId="77777777" w:rsidTr="00211C3F">
        <w:trPr>
          <w:trHeight w:val="230"/>
          <w:ins w:id="10923" w:author="Arjan" w:date="2013-02-07T23:33:00Z"/>
        </w:trPr>
        <w:tc>
          <w:tcPr>
            <w:tcW w:w="3690" w:type="dxa"/>
            <w:tcBorders>
              <w:top w:val="nil"/>
              <w:left w:val="nil"/>
              <w:bottom w:val="nil"/>
              <w:right w:val="nil"/>
            </w:tcBorders>
          </w:tcPr>
          <w:p w14:paraId="13E322BF" w14:textId="77777777" w:rsidR="006B550F" w:rsidRPr="00F2006F" w:rsidRDefault="006B550F" w:rsidP="00211C3F">
            <w:pPr>
              <w:autoSpaceDE w:val="0"/>
              <w:autoSpaceDN w:val="0"/>
              <w:adjustRightInd w:val="0"/>
              <w:spacing w:after="0" w:line="240" w:lineRule="auto"/>
              <w:rPr>
                <w:ins w:id="10924" w:author="Arjan" w:date="2013-02-07T23:33:00Z"/>
                <w:rFonts w:ascii="Arial" w:eastAsia="Times New Roman" w:hAnsi="Arial" w:cs="Arial"/>
                <w:b/>
                <w:bCs/>
                <w:color w:val="000000"/>
                <w:sz w:val="20"/>
                <w:szCs w:val="20"/>
              </w:rPr>
            </w:pPr>
            <w:ins w:id="10925" w:author="Arjan" w:date="2013-02-07T23:33:00Z">
              <w:r w:rsidRPr="00F2006F">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14:paraId="0BB8BD0D" w14:textId="77777777" w:rsidR="006B550F" w:rsidRPr="00F2006F" w:rsidRDefault="006B550F" w:rsidP="00211C3F">
            <w:pPr>
              <w:autoSpaceDE w:val="0"/>
              <w:autoSpaceDN w:val="0"/>
              <w:adjustRightInd w:val="0"/>
              <w:spacing w:after="0" w:line="240" w:lineRule="auto"/>
              <w:rPr>
                <w:ins w:id="10926" w:author="Arjan" w:date="2013-02-07T23:33:00Z"/>
                <w:rFonts w:ascii="Arial" w:eastAsia="Times New Roman" w:hAnsi="Arial" w:cs="Arial"/>
                <w:color w:val="000000"/>
                <w:sz w:val="20"/>
                <w:szCs w:val="20"/>
              </w:rPr>
            </w:pPr>
            <w:ins w:id="10927" w:author="Arjan" w:date="2013-02-07T23:33:00Z">
              <w:r w:rsidRPr="00F2006F">
                <w:rPr>
                  <w:rFonts w:ascii="Arial" w:eastAsia="Times New Roman" w:hAnsi="Arial" w:cs="Arial"/>
                  <w:color w:val="000000"/>
                  <w:sz w:val="20"/>
                  <w:szCs w:val="20"/>
                </w:rPr>
                <w:t>Nee</w:t>
              </w:r>
            </w:ins>
          </w:p>
        </w:tc>
      </w:tr>
      <w:tr w:rsidR="006B550F" w:rsidRPr="00F2006F" w14:paraId="597C11D3" w14:textId="77777777" w:rsidTr="00211C3F">
        <w:trPr>
          <w:trHeight w:val="230"/>
          <w:ins w:id="10928" w:author="Arjan" w:date="2013-02-07T23:33:00Z"/>
        </w:trPr>
        <w:tc>
          <w:tcPr>
            <w:tcW w:w="3690" w:type="dxa"/>
            <w:tcBorders>
              <w:top w:val="nil"/>
              <w:left w:val="nil"/>
              <w:bottom w:val="nil"/>
              <w:right w:val="nil"/>
            </w:tcBorders>
          </w:tcPr>
          <w:p w14:paraId="36BFC7C7" w14:textId="77777777" w:rsidR="006B550F" w:rsidRPr="00F2006F" w:rsidRDefault="006B550F" w:rsidP="00211C3F">
            <w:pPr>
              <w:autoSpaceDE w:val="0"/>
              <w:autoSpaceDN w:val="0"/>
              <w:adjustRightInd w:val="0"/>
              <w:spacing w:after="0" w:line="240" w:lineRule="auto"/>
              <w:rPr>
                <w:ins w:id="1092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765FEFB6" w14:textId="77777777" w:rsidR="006B550F" w:rsidRPr="00F2006F" w:rsidRDefault="006B550F" w:rsidP="00211C3F">
            <w:pPr>
              <w:autoSpaceDE w:val="0"/>
              <w:autoSpaceDN w:val="0"/>
              <w:adjustRightInd w:val="0"/>
              <w:spacing w:after="0" w:line="240" w:lineRule="auto"/>
              <w:rPr>
                <w:ins w:id="10930" w:author="Arjan" w:date="2013-02-07T23:33:00Z"/>
                <w:rFonts w:ascii="Arial" w:eastAsia="Times New Roman" w:hAnsi="Arial" w:cs="Arial"/>
                <w:color w:val="000000"/>
                <w:sz w:val="20"/>
                <w:szCs w:val="20"/>
              </w:rPr>
            </w:pPr>
          </w:p>
        </w:tc>
      </w:tr>
      <w:tr w:rsidR="006B550F" w:rsidRPr="00F2006F" w14:paraId="646EDFD0" w14:textId="77777777" w:rsidTr="00211C3F">
        <w:trPr>
          <w:trHeight w:val="230"/>
          <w:ins w:id="10931" w:author="Arjan" w:date="2013-02-07T23:33:00Z"/>
        </w:trPr>
        <w:tc>
          <w:tcPr>
            <w:tcW w:w="3690" w:type="dxa"/>
            <w:tcBorders>
              <w:top w:val="nil"/>
              <w:left w:val="nil"/>
              <w:bottom w:val="nil"/>
              <w:right w:val="nil"/>
            </w:tcBorders>
          </w:tcPr>
          <w:p w14:paraId="07C4BD79" w14:textId="77777777" w:rsidR="006B550F" w:rsidRPr="00F2006F" w:rsidRDefault="006B550F" w:rsidP="00211C3F">
            <w:pPr>
              <w:autoSpaceDE w:val="0"/>
              <w:autoSpaceDN w:val="0"/>
              <w:adjustRightInd w:val="0"/>
              <w:spacing w:after="0" w:line="240" w:lineRule="auto"/>
              <w:rPr>
                <w:ins w:id="10932" w:author="Arjan" w:date="2013-02-07T23:33:00Z"/>
                <w:rFonts w:ascii="Arial" w:eastAsia="Times New Roman" w:hAnsi="Arial" w:cs="Arial"/>
                <w:b/>
                <w:bCs/>
                <w:color w:val="000000"/>
                <w:sz w:val="20"/>
                <w:szCs w:val="20"/>
              </w:rPr>
            </w:pPr>
            <w:ins w:id="10933" w:author="Arjan" w:date="2013-02-07T23:33:00Z">
              <w:r w:rsidRPr="00F2006F">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14:paraId="21A57B10" w14:textId="77777777" w:rsidR="006B550F" w:rsidRPr="00F2006F" w:rsidRDefault="006B550F" w:rsidP="00211C3F">
            <w:pPr>
              <w:autoSpaceDE w:val="0"/>
              <w:autoSpaceDN w:val="0"/>
              <w:adjustRightInd w:val="0"/>
              <w:spacing w:after="0" w:line="240" w:lineRule="auto"/>
              <w:rPr>
                <w:ins w:id="10934" w:author="Arjan" w:date="2013-02-07T23:33:00Z"/>
                <w:rFonts w:ascii="Arial" w:eastAsia="Times New Roman" w:hAnsi="Arial" w:cs="Arial"/>
                <w:color w:val="000000"/>
                <w:sz w:val="20"/>
                <w:szCs w:val="20"/>
              </w:rPr>
            </w:pPr>
          </w:p>
        </w:tc>
      </w:tr>
      <w:tr w:rsidR="006B550F" w:rsidRPr="00F2006F" w14:paraId="716954B6" w14:textId="77777777" w:rsidTr="00211C3F">
        <w:trPr>
          <w:trHeight w:val="230"/>
          <w:ins w:id="10935" w:author="Arjan" w:date="2013-02-07T23:33:00Z"/>
        </w:trPr>
        <w:tc>
          <w:tcPr>
            <w:tcW w:w="3690" w:type="dxa"/>
            <w:tcBorders>
              <w:top w:val="nil"/>
              <w:left w:val="nil"/>
              <w:bottom w:val="nil"/>
              <w:right w:val="nil"/>
            </w:tcBorders>
          </w:tcPr>
          <w:p w14:paraId="0C8D27F3" w14:textId="77777777" w:rsidR="006B550F" w:rsidRPr="00F2006F" w:rsidRDefault="006B550F" w:rsidP="00211C3F">
            <w:pPr>
              <w:autoSpaceDE w:val="0"/>
              <w:autoSpaceDN w:val="0"/>
              <w:adjustRightInd w:val="0"/>
              <w:spacing w:after="0" w:line="240" w:lineRule="auto"/>
              <w:rPr>
                <w:ins w:id="1093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1E4252A5" w14:textId="77777777" w:rsidR="006B550F" w:rsidRPr="00F2006F" w:rsidRDefault="006B550F" w:rsidP="00211C3F">
            <w:pPr>
              <w:autoSpaceDE w:val="0"/>
              <w:autoSpaceDN w:val="0"/>
              <w:adjustRightInd w:val="0"/>
              <w:spacing w:after="0" w:line="240" w:lineRule="auto"/>
              <w:rPr>
                <w:ins w:id="10937" w:author="Arjan" w:date="2013-02-07T23:33:00Z"/>
                <w:rFonts w:ascii="Arial" w:eastAsia="Times New Roman" w:hAnsi="Arial" w:cs="Arial"/>
                <w:color w:val="000000"/>
                <w:sz w:val="20"/>
                <w:szCs w:val="20"/>
              </w:rPr>
            </w:pPr>
          </w:p>
        </w:tc>
      </w:tr>
      <w:tr w:rsidR="006B550F" w:rsidRPr="00F2006F" w14:paraId="7B4947EA" w14:textId="77777777" w:rsidTr="00211C3F">
        <w:trPr>
          <w:trHeight w:val="230"/>
          <w:ins w:id="10938" w:author="Arjan" w:date="2013-02-07T23:33:00Z"/>
        </w:trPr>
        <w:tc>
          <w:tcPr>
            <w:tcW w:w="3690" w:type="dxa"/>
            <w:tcBorders>
              <w:top w:val="nil"/>
              <w:left w:val="nil"/>
              <w:bottom w:val="nil"/>
              <w:right w:val="nil"/>
            </w:tcBorders>
          </w:tcPr>
          <w:p w14:paraId="70E3C2F9" w14:textId="77777777" w:rsidR="006B550F" w:rsidRPr="00F2006F" w:rsidRDefault="006B550F" w:rsidP="00211C3F">
            <w:pPr>
              <w:autoSpaceDE w:val="0"/>
              <w:autoSpaceDN w:val="0"/>
              <w:adjustRightInd w:val="0"/>
              <w:spacing w:after="0" w:line="240" w:lineRule="auto"/>
              <w:rPr>
                <w:ins w:id="10939" w:author="Arjan" w:date="2013-02-07T23:33:00Z"/>
                <w:rFonts w:ascii="Arial" w:eastAsia="Times New Roman" w:hAnsi="Arial" w:cs="Arial"/>
                <w:b/>
                <w:bCs/>
                <w:color w:val="000000"/>
                <w:sz w:val="20"/>
                <w:szCs w:val="20"/>
              </w:rPr>
            </w:pPr>
            <w:ins w:id="10940" w:author="Arjan" w:date="2013-02-07T23:33:00Z">
              <w:r w:rsidRPr="00F2006F">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14:paraId="6CBBCA35" w14:textId="77777777" w:rsidR="006B550F" w:rsidRPr="00F2006F" w:rsidRDefault="006B550F" w:rsidP="00211C3F">
            <w:pPr>
              <w:autoSpaceDE w:val="0"/>
              <w:autoSpaceDN w:val="0"/>
              <w:adjustRightInd w:val="0"/>
              <w:spacing w:after="0" w:line="240" w:lineRule="auto"/>
              <w:rPr>
                <w:ins w:id="10941" w:author="Arjan" w:date="2013-02-07T23:33:00Z"/>
                <w:rFonts w:ascii="Arial" w:eastAsia="Times New Roman" w:hAnsi="Arial" w:cs="Arial"/>
                <w:color w:val="000000"/>
                <w:sz w:val="20"/>
                <w:szCs w:val="20"/>
              </w:rPr>
            </w:pPr>
            <w:ins w:id="10942" w:author="Arjan" w:date="2013-02-07T23:33:00Z">
              <w:r w:rsidRPr="00F2006F">
                <w:rPr>
                  <w:rFonts w:ascii="Arial" w:eastAsia="Times New Roman" w:hAnsi="Arial" w:cs="Arial"/>
                  <w:color w:val="000000"/>
                  <w:sz w:val="20"/>
                  <w:szCs w:val="20"/>
                </w:rPr>
                <w:t>Nee</w:t>
              </w:r>
            </w:ins>
          </w:p>
        </w:tc>
      </w:tr>
      <w:tr w:rsidR="006B550F" w:rsidRPr="00F2006F" w14:paraId="3F9F4F6C" w14:textId="77777777" w:rsidTr="00211C3F">
        <w:trPr>
          <w:trHeight w:val="230"/>
          <w:ins w:id="10943" w:author="Arjan" w:date="2013-02-07T23:33:00Z"/>
        </w:trPr>
        <w:tc>
          <w:tcPr>
            <w:tcW w:w="3690" w:type="dxa"/>
            <w:tcBorders>
              <w:top w:val="nil"/>
              <w:left w:val="nil"/>
              <w:bottom w:val="nil"/>
              <w:right w:val="nil"/>
            </w:tcBorders>
          </w:tcPr>
          <w:p w14:paraId="4558D52B" w14:textId="77777777" w:rsidR="006B550F" w:rsidRPr="00F2006F" w:rsidRDefault="006B550F" w:rsidP="00211C3F">
            <w:pPr>
              <w:autoSpaceDE w:val="0"/>
              <w:autoSpaceDN w:val="0"/>
              <w:adjustRightInd w:val="0"/>
              <w:spacing w:after="0" w:line="240" w:lineRule="auto"/>
              <w:rPr>
                <w:ins w:id="1094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7BF6A184" w14:textId="77777777" w:rsidR="006B550F" w:rsidRPr="00F2006F" w:rsidRDefault="006B550F" w:rsidP="00211C3F">
            <w:pPr>
              <w:autoSpaceDE w:val="0"/>
              <w:autoSpaceDN w:val="0"/>
              <w:adjustRightInd w:val="0"/>
              <w:spacing w:after="0" w:line="240" w:lineRule="auto"/>
              <w:rPr>
                <w:ins w:id="10945" w:author="Arjan" w:date="2013-02-07T23:33:00Z"/>
                <w:rFonts w:ascii="Arial" w:eastAsia="Times New Roman" w:hAnsi="Arial" w:cs="Arial"/>
                <w:color w:val="000000"/>
                <w:sz w:val="20"/>
                <w:szCs w:val="20"/>
              </w:rPr>
            </w:pPr>
          </w:p>
        </w:tc>
      </w:tr>
      <w:tr w:rsidR="006B550F" w:rsidRPr="00F2006F" w14:paraId="261FC12A" w14:textId="77777777" w:rsidTr="00211C3F">
        <w:trPr>
          <w:trHeight w:val="230"/>
          <w:ins w:id="10946" w:author="Arjan" w:date="2013-02-07T23:33:00Z"/>
        </w:trPr>
        <w:tc>
          <w:tcPr>
            <w:tcW w:w="3690" w:type="dxa"/>
            <w:tcBorders>
              <w:top w:val="nil"/>
              <w:left w:val="nil"/>
              <w:bottom w:val="nil"/>
              <w:right w:val="nil"/>
            </w:tcBorders>
          </w:tcPr>
          <w:p w14:paraId="5DB6AF7C" w14:textId="77777777" w:rsidR="006B550F" w:rsidRPr="00F2006F" w:rsidRDefault="006B550F" w:rsidP="00211C3F">
            <w:pPr>
              <w:autoSpaceDE w:val="0"/>
              <w:autoSpaceDN w:val="0"/>
              <w:adjustRightInd w:val="0"/>
              <w:spacing w:after="0" w:line="240" w:lineRule="auto"/>
              <w:rPr>
                <w:ins w:id="10947" w:author="Arjan" w:date="2013-02-07T23:33:00Z"/>
                <w:rFonts w:ascii="Arial" w:eastAsia="Times New Roman" w:hAnsi="Arial" w:cs="Arial"/>
                <w:b/>
                <w:bCs/>
                <w:color w:val="000000"/>
                <w:sz w:val="20"/>
                <w:szCs w:val="20"/>
              </w:rPr>
            </w:pPr>
            <w:ins w:id="10948" w:author="Arjan" w:date="2013-02-07T23:33:00Z">
              <w:r w:rsidRPr="00F2006F">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14:paraId="44770C4D" w14:textId="77777777" w:rsidR="006B550F" w:rsidRPr="00F2006F" w:rsidRDefault="006B550F" w:rsidP="00211C3F">
            <w:pPr>
              <w:autoSpaceDE w:val="0"/>
              <w:autoSpaceDN w:val="0"/>
              <w:adjustRightInd w:val="0"/>
              <w:spacing w:after="0" w:line="240" w:lineRule="auto"/>
              <w:rPr>
                <w:ins w:id="10949" w:author="Arjan" w:date="2013-02-07T23:33:00Z"/>
                <w:rFonts w:ascii="Arial" w:eastAsia="Times New Roman" w:hAnsi="Arial" w:cs="Arial"/>
                <w:color w:val="000000"/>
                <w:sz w:val="20"/>
                <w:szCs w:val="20"/>
              </w:rPr>
            </w:pPr>
            <w:ins w:id="10950" w:author="Arjan" w:date="2013-02-07T23:33:00Z">
              <w:r w:rsidRPr="00F2006F">
                <w:rPr>
                  <w:rFonts w:ascii="Arial" w:eastAsia="Times New Roman" w:hAnsi="Arial" w:cs="Arial"/>
                  <w:color w:val="000000"/>
                  <w:sz w:val="20"/>
                  <w:szCs w:val="20"/>
                </w:rPr>
                <w:t>Nee</w:t>
              </w:r>
            </w:ins>
          </w:p>
        </w:tc>
      </w:tr>
      <w:tr w:rsidR="006B550F" w:rsidRPr="00F2006F" w14:paraId="76741E4F" w14:textId="77777777" w:rsidTr="00211C3F">
        <w:trPr>
          <w:trHeight w:val="230"/>
          <w:ins w:id="10951" w:author="Arjan" w:date="2013-02-07T23:33:00Z"/>
        </w:trPr>
        <w:tc>
          <w:tcPr>
            <w:tcW w:w="3690" w:type="dxa"/>
            <w:tcBorders>
              <w:top w:val="nil"/>
              <w:left w:val="nil"/>
              <w:bottom w:val="nil"/>
              <w:right w:val="nil"/>
            </w:tcBorders>
          </w:tcPr>
          <w:p w14:paraId="2B421DE8" w14:textId="77777777" w:rsidR="006B550F" w:rsidRPr="00F2006F" w:rsidRDefault="006B550F" w:rsidP="00211C3F">
            <w:pPr>
              <w:autoSpaceDE w:val="0"/>
              <w:autoSpaceDN w:val="0"/>
              <w:adjustRightInd w:val="0"/>
              <w:spacing w:after="0" w:line="240" w:lineRule="auto"/>
              <w:rPr>
                <w:ins w:id="1095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22822938" w14:textId="77777777" w:rsidR="006B550F" w:rsidRPr="00F2006F" w:rsidRDefault="006B550F" w:rsidP="00211C3F">
            <w:pPr>
              <w:autoSpaceDE w:val="0"/>
              <w:autoSpaceDN w:val="0"/>
              <w:adjustRightInd w:val="0"/>
              <w:spacing w:after="0" w:line="240" w:lineRule="auto"/>
              <w:rPr>
                <w:ins w:id="10953" w:author="Arjan" w:date="2013-02-07T23:33:00Z"/>
                <w:rFonts w:ascii="Arial" w:eastAsia="Times New Roman" w:hAnsi="Arial" w:cs="Arial"/>
                <w:b/>
                <w:bCs/>
                <w:color w:val="000000"/>
                <w:sz w:val="20"/>
                <w:szCs w:val="20"/>
              </w:rPr>
            </w:pPr>
          </w:p>
        </w:tc>
      </w:tr>
      <w:tr w:rsidR="006B550F" w:rsidRPr="00F2006F" w14:paraId="3F4E2636" w14:textId="77777777" w:rsidTr="00211C3F">
        <w:trPr>
          <w:trHeight w:val="230"/>
          <w:ins w:id="10954" w:author="Arjan" w:date="2013-02-07T23:33:00Z"/>
        </w:trPr>
        <w:tc>
          <w:tcPr>
            <w:tcW w:w="3690" w:type="dxa"/>
            <w:tcBorders>
              <w:top w:val="nil"/>
              <w:left w:val="nil"/>
              <w:bottom w:val="nil"/>
              <w:right w:val="nil"/>
            </w:tcBorders>
          </w:tcPr>
          <w:p w14:paraId="5FBBBC27" w14:textId="77777777" w:rsidR="006B550F" w:rsidRPr="00F2006F" w:rsidRDefault="006B550F" w:rsidP="00211C3F">
            <w:pPr>
              <w:autoSpaceDE w:val="0"/>
              <w:autoSpaceDN w:val="0"/>
              <w:adjustRightInd w:val="0"/>
              <w:spacing w:after="0" w:line="240" w:lineRule="auto"/>
              <w:rPr>
                <w:ins w:id="10955" w:author="Arjan" w:date="2013-02-07T23:33:00Z"/>
                <w:rFonts w:ascii="Arial" w:eastAsia="Times New Roman" w:hAnsi="Arial" w:cs="Arial"/>
                <w:color w:val="000000"/>
                <w:sz w:val="20"/>
                <w:szCs w:val="20"/>
              </w:rPr>
            </w:pPr>
            <w:ins w:id="10956" w:author="Arjan" w:date="2013-02-07T23:33:00Z">
              <w:r w:rsidRPr="00F2006F">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402DFCF5" w14:textId="77777777" w:rsidR="006B550F" w:rsidRPr="00F2006F" w:rsidRDefault="00DA5D93" w:rsidP="00211C3F">
            <w:pPr>
              <w:autoSpaceDE w:val="0"/>
              <w:autoSpaceDN w:val="0"/>
              <w:adjustRightInd w:val="0"/>
              <w:spacing w:after="0" w:line="240" w:lineRule="auto"/>
              <w:rPr>
                <w:ins w:id="10957" w:author="Arjan" w:date="2013-02-07T23:33:00Z"/>
                <w:rFonts w:ascii="Arial" w:eastAsia="Times New Roman" w:hAnsi="Arial" w:cs="Arial"/>
                <w:color w:val="000000"/>
                <w:sz w:val="20"/>
                <w:szCs w:val="20"/>
              </w:rPr>
            </w:pPr>
            <w:ins w:id="10958"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1</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14:paraId="1B87B52B" w14:textId="77777777" w:rsidTr="00211C3F">
        <w:trPr>
          <w:trHeight w:val="200"/>
          <w:ins w:id="10959" w:author="Arjan" w:date="2013-02-07T23:33:00Z"/>
        </w:trPr>
        <w:tc>
          <w:tcPr>
            <w:tcW w:w="3690" w:type="dxa"/>
            <w:tcBorders>
              <w:top w:val="nil"/>
              <w:left w:val="nil"/>
              <w:bottom w:val="nil"/>
              <w:right w:val="nil"/>
            </w:tcBorders>
          </w:tcPr>
          <w:p w14:paraId="341CABFA" w14:textId="77777777" w:rsidR="006B550F" w:rsidRPr="00F2006F" w:rsidRDefault="006B550F" w:rsidP="00211C3F">
            <w:pPr>
              <w:autoSpaceDE w:val="0"/>
              <w:autoSpaceDN w:val="0"/>
              <w:adjustRightInd w:val="0"/>
              <w:spacing w:after="0" w:line="240" w:lineRule="auto"/>
              <w:rPr>
                <w:ins w:id="1096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4AFE5ECD" w14:textId="77777777" w:rsidR="006B550F" w:rsidRPr="00F2006F" w:rsidRDefault="006B550F" w:rsidP="00211C3F">
            <w:pPr>
              <w:autoSpaceDE w:val="0"/>
              <w:autoSpaceDN w:val="0"/>
              <w:adjustRightInd w:val="0"/>
              <w:spacing w:after="0" w:line="240" w:lineRule="auto"/>
              <w:rPr>
                <w:ins w:id="10961" w:author="Arjan" w:date="2013-02-07T23:33:00Z"/>
                <w:rFonts w:ascii="Arial" w:eastAsia="Times New Roman" w:hAnsi="Arial" w:cs="Arial"/>
                <w:b/>
                <w:bCs/>
                <w:color w:val="000000"/>
                <w:sz w:val="20"/>
                <w:szCs w:val="20"/>
              </w:rPr>
            </w:pPr>
          </w:p>
        </w:tc>
      </w:tr>
      <w:tr w:rsidR="006B550F" w:rsidRPr="00F2006F" w14:paraId="073D2CA6" w14:textId="77777777" w:rsidTr="00211C3F">
        <w:trPr>
          <w:trHeight w:val="200"/>
          <w:ins w:id="10962" w:author="Arjan" w:date="2013-02-07T23:33:00Z"/>
        </w:trPr>
        <w:tc>
          <w:tcPr>
            <w:tcW w:w="3690" w:type="dxa"/>
            <w:tcBorders>
              <w:top w:val="nil"/>
              <w:left w:val="nil"/>
              <w:bottom w:val="nil"/>
              <w:right w:val="nil"/>
            </w:tcBorders>
          </w:tcPr>
          <w:p w14:paraId="403DEC2B" w14:textId="77777777" w:rsidR="006B550F" w:rsidRPr="00F2006F" w:rsidRDefault="006B550F" w:rsidP="00211C3F">
            <w:pPr>
              <w:autoSpaceDE w:val="0"/>
              <w:autoSpaceDN w:val="0"/>
              <w:adjustRightInd w:val="0"/>
              <w:spacing w:after="0" w:line="240" w:lineRule="auto"/>
              <w:rPr>
                <w:ins w:id="10963" w:author="Arjan" w:date="2013-02-07T23:33:00Z"/>
                <w:rFonts w:ascii="Arial" w:eastAsia="Times New Roman" w:hAnsi="Arial" w:cs="Arial"/>
                <w:color w:val="000000"/>
                <w:sz w:val="20"/>
                <w:szCs w:val="20"/>
              </w:rPr>
            </w:pPr>
            <w:ins w:id="10964"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2299F448" w14:textId="77777777" w:rsidR="006B550F" w:rsidRPr="00F2006F" w:rsidRDefault="006B550F" w:rsidP="00211C3F">
            <w:pPr>
              <w:autoSpaceDE w:val="0"/>
              <w:autoSpaceDN w:val="0"/>
              <w:adjustRightInd w:val="0"/>
              <w:spacing w:after="0" w:line="240" w:lineRule="auto"/>
              <w:rPr>
                <w:ins w:id="10965" w:author="Arjan" w:date="2013-02-07T23:33:00Z"/>
                <w:rFonts w:ascii="Arial" w:eastAsia="Times New Roman" w:hAnsi="Arial" w:cs="Arial"/>
                <w:color w:val="000000"/>
                <w:sz w:val="20"/>
                <w:szCs w:val="20"/>
              </w:rPr>
            </w:pPr>
            <w:ins w:id="10966" w:author="Arjan" w:date="2013-02-07T23:33:00Z">
              <w:r w:rsidRPr="00F2006F">
                <w:rPr>
                  <w:rFonts w:ascii="Arial" w:eastAsia="Times New Roman" w:hAnsi="Arial" w:cs="Arial"/>
                  <w:color w:val="000000"/>
                  <w:sz w:val="20"/>
                  <w:szCs w:val="20"/>
                </w:rPr>
                <w:t>Gemeentelijk basisgegeven</w:t>
              </w:r>
            </w:ins>
          </w:p>
        </w:tc>
      </w:tr>
      <w:tr w:rsidR="006B550F" w:rsidRPr="00F2006F" w14:paraId="71FD8191" w14:textId="77777777" w:rsidTr="00211C3F">
        <w:trPr>
          <w:trHeight w:val="230"/>
          <w:ins w:id="10967" w:author="Arjan" w:date="2013-02-07T23:33:00Z"/>
        </w:trPr>
        <w:tc>
          <w:tcPr>
            <w:tcW w:w="3690" w:type="dxa"/>
            <w:tcBorders>
              <w:top w:val="nil"/>
              <w:left w:val="nil"/>
              <w:bottom w:val="nil"/>
              <w:right w:val="nil"/>
            </w:tcBorders>
          </w:tcPr>
          <w:p w14:paraId="50E6A283" w14:textId="77777777" w:rsidR="006B550F" w:rsidRPr="00F2006F" w:rsidRDefault="006B550F" w:rsidP="00211C3F">
            <w:pPr>
              <w:autoSpaceDE w:val="0"/>
              <w:autoSpaceDN w:val="0"/>
              <w:adjustRightInd w:val="0"/>
              <w:spacing w:after="0" w:line="240" w:lineRule="auto"/>
              <w:rPr>
                <w:ins w:id="1096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3AF55CFF" w14:textId="77777777" w:rsidR="006B550F" w:rsidRPr="00F2006F" w:rsidRDefault="006B550F" w:rsidP="00211C3F">
            <w:pPr>
              <w:autoSpaceDE w:val="0"/>
              <w:autoSpaceDN w:val="0"/>
              <w:adjustRightInd w:val="0"/>
              <w:spacing w:after="0" w:line="240" w:lineRule="auto"/>
              <w:rPr>
                <w:ins w:id="10969" w:author="Arjan" w:date="2013-02-07T23:33:00Z"/>
                <w:rFonts w:ascii="Arial" w:eastAsia="Times New Roman" w:hAnsi="Arial" w:cs="Arial"/>
                <w:b/>
                <w:bCs/>
                <w:color w:val="000000"/>
                <w:sz w:val="20"/>
                <w:szCs w:val="20"/>
              </w:rPr>
            </w:pPr>
          </w:p>
        </w:tc>
      </w:tr>
      <w:tr w:rsidR="006B550F" w:rsidRPr="00CB22FF" w14:paraId="4A390783" w14:textId="77777777" w:rsidTr="00211C3F">
        <w:trPr>
          <w:trHeight w:val="230"/>
          <w:ins w:id="10970" w:author="Arjan" w:date="2013-02-07T23:33:00Z"/>
        </w:trPr>
        <w:tc>
          <w:tcPr>
            <w:tcW w:w="3690" w:type="dxa"/>
            <w:tcBorders>
              <w:top w:val="nil"/>
              <w:left w:val="nil"/>
              <w:bottom w:val="nil"/>
              <w:right w:val="nil"/>
            </w:tcBorders>
          </w:tcPr>
          <w:p w14:paraId="25609D33" w14:textId="77777777" w:rsidR="006B550F" w:rsidRPr="00F2006F" w:rsidRDefault="006B550F" w:rsidP="00211C3F">
            <w:pPr>
              <w:autoSpaceDE w:val="0"/>
              <w:autoSpaceDN w:val="0"/>
              <w:adjustRightInd w:val="0"/>
              <w:spacing w:after="0" w:line="240" w:lineRule="auto"/>
              <w:rPr>
                <w:ins w:id="10971" w:author="Arjan" w:date="2013-02-07T23:33:00Z"/>
                <w:rFonts w:ascii="Arial" w:eastAsia="Times New Roman" w:hAnsi="Arial" w:cs="Arial"/>
                <w:color w:val="000000"/>
                <w:sz w:val="20"/>
                <w:szCs w:val="20"/>
              </w:rPr>
            </w:pPr>
            <w:ins w:id="10972"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14:paraId="067B7B62" w14:textId="77777777" w:rsidR="006B550F" w:rsidRPr="00DD0F4F" w:rsidRDefault="006B550F" w:rsidP="00211C3F">
            <w:pPr>
              <w:autoSpaceDE w:val="0"/>
              <w:autoSpaceDN w:val="0"/>
              <w:adjustRightInd w:val="0"/>
              <w:spacing w:after="0" w:line="240" w:lineRule="auto"/>
              <w:rPr>
                <w:ins w:id="10973" w:author="Arjan" w:date="2013-02-07T23:33:00Z"/>
                <w:rFonts w:ascii="Arial" w:eastAsia="Times New Roman" w:hAnsi="Arial" w:cs="Arial"/>
                <w:color w:val="000000"/>
                <w:sz w:val="20"/>
                <w:szCs w:val="20"/>
                <w:lang w:val="nl-NL"/>
              </w:rPr>
            </w:pPr>
            <w:ins w:id="10974" w:author="Arjan" w:date="2013-02-07T23:33:00Z">
              <w:r w:rsidRPr="00DD0F4F">
                <w:rPr>
                  <w:rFonts w:ascii="Arial" w:eastAsia="Times New Roman" w:hAnsi="Arial" w:cs="Arial"/>
                  <w:color w:val="000000"/>
                  <w:sz w:val="20"/>
                  <w:szCs w:val="20"/>
                  <w:lang w:val="nl-NL"/>
                </w:rPr>
                <w:t>Het attribuutsoort moet van een waarde voorzien zijn indien Status-omschrijving generiek van een waarde is voorzien.</w:t>
              </w:r>
            </w:ins>
          </w:p>
        </w:tc>
      </w:tr>
    </w:tbl>
    <w:p w14:paraId="08E20D2D" w14:textId="77777777" w:rsidR="006B550F" w:rsidRPr="00DD0F4F" w:rsidRDefault="00DA5D93" w:rsidP="006B550F">
      <w:pPr>
        <w:autoSpaceDE w:val="0"/>
        <w:autoSpaceDN w:val="0"/>
        <w:adjustRightInd w:val="0"/>
        <w:spacing w:before="240" w:after="60" w:line="240" w:lineRule="auto"/>
        <w:outlineLvl w:val="3"/>
        <w:rPr>
          <w:ins w:id="10975" w:author="Arjan" w:date="2013-02-07T23:33:00Z"/>
          <w:rFonts w:ascii="Arial" w:eastAsia="Times New Roman" w:hAnsi="Arial" w:cs="Arial"/>
          <w:b/>
          <w:bCs/>
          <w:color w:val="004080"/>
          <w:sz w:val="24"/>
          <w:szCs w:val="24"/>
          <w:lang w:val="nl-NL"/>
        </w:rPr>
      </w:pPr>
      <w:ins w:id="10976"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Einddatum</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14:paraId="351B7E00" w14:textId="77777777" w:rsidTr="00211C3F">
        <w:trPr>
          <w:trHeight w:val="230"/>
          <w:ins w:id="10977" w:author="Arjan" w:date="2013-02-07T23:33:00Z"/>
        </w:trPr>
        <w:tc>
          <w:tcPr>
            <w:tcW w:w="3690" w:type="dxa"/>
            <w:tcBorders>
              <w:top w:val="nil"/>
              <w:left w:val="nil"/>
              <w:bottom w:val="nil"/>
              <w:right w:val="nil"/>
            </w:tcBorders>
          </w:tcPr>
          <w:p w14:paraId="63202FFE" w14:textId="77777777" w:rsidR="006B550F" w:rsidRPr="00F2006F" w:rsidRDefault="006B550F" w:rsidP="00211C3F">
            <w:pPr>
              <w:autoSpaceDE w:val="0"/>
              <w:autoSpaceDN w:val="0"/>
              <w:adjustRightInd w:val="0"/>
              <w:spacing w:after="0" w:line="240" w:lineRule="auto"/>
              <w:rPr>
                <w:ins w:id="10978" w:author="Arjan" w:date="2013-02-07T23:33:00Z"/>
                <w:rFonts w:ascii="Arial" w:eastAsia="Times New Roman" w:hAnsi="Arial" w:cs="Arial"/>
                <w:color w:val="000000"/>
                <w:sz w:val="20"/>
                <w:szCs w:val="20"/>
              </w:rPr>
            </w:pPr>
            <w:ins w:id="10979"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14:paraId="64DE0966" w14:textId="77777777" w:rsidR="006B550F" w:rsidRPr="00F2006F" w:rsidRDefault="00DA5D93" w:rsidP="00211C3F">
            <w:pPr>
              <w:autoSpaceDE w:val="0"/>
              <w:autoSpaceDN w:val="0"/>
              <w:adjustRightInd w:val="0"/>
              <w:spacing w:after="0" w:line="240" w:lineRule="auto"/>
              <w:rPr>
                <w:ins w:id="10980" w:author="Arjan" w:date="2013-02-07T23:33:00Z"/>
                <w:rFonts w:ascii="Arial" w:eastAsia="Times New Roman" w:hAnsi="Arial" w:cs="Arial"/>
                <w:color w:val="000000"/>
                <w:sz w:val="20"/>
                <w:szCs w:val="20"/>
              </w:rPr>
            </w:pPr>
            <w:ins w:id="10981"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Einddatum</w:t>
              </w:r>
              <w:r w:rsidRPr="00F2006F">
                <w:rPr>
                  <w:rFonts w:ascii="Arial" w:hAnsi="Arial" w:cs="Arial"/>
                  <w:sz w:val="20"/>
                  <w:szCs w:val="20"/>
                  <w:lang w:val="en-AU"/>
                </w:rPr>
                <w:fldChar w:fldCharType="end"/>
              </w:r>
            </w:ins>
          </w:p>
        </w:tc>
      </w:tr>
      <w:tr w:rsidR="006B550F" w:rsidRPr="00F2006F" w14:paraId="739096E3" w14:textId="77777777" w:rsidTr="00211C3F">
        <w:trPr>
          <w:ins w:id="10982" w:author="Arjan" w:date="2013-02-07T23:33:00Z"/>
        </w:trPr>
        <w:tc>
          <w:tcPr>
            <w:tcW w:w="3690" w:type="dxa"/>
            <w:tcBorders>
              <w:top w:val="nil"/>
              <w:left w:val="nil"/>
              <w:bottom w:val="nil"/>
              <w:right w:val="nil"/>
            </w:tcBorders>
          </w:tcPr>
          <w:p w14:paraId="7ABD87B5" w14:textId="77777777" w:rsidR="006B550F" w:rsidRPr="00F2006F" w:rsidRDefault="006B550F" w:rsidP="00211C3F">
            <w:pPr>
              <w:autoSpaceDE w:val="0"/>
              <w:autoSpaceDN w:val="0"/>
              <w:adjustRightInd w:val="0"/>
              <w:spacing w:after="0" w:line="240" w:lineRule="auto"/>
              <w:rPr>
                <w:ins w:id="1098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540C366B" w14:textId="77777777" w:rsidR="006B550F" w:rsidRPr="00F2006F" w:rsidRDefault="006B550F" w:rsidP="00211C3F">
            <w:pPr>
              <w:autoSpaceDE w:val="0"/>
              <w:autoSpaceDN w:val="0"/>
              <w:adjustRightInd w:val="0"/>
              <w:spacing w:after="0" w:line="240" w:lineRule="auto"/>
              <w:rPr>
                <w:ins w:id="10984" w:author="Arjan" w:date="2013-02-07T23:33:00Z"/>
                <w:rFonts w:ascii="Arial" w:eastAsia="Times New Roman" w:hAnsi="Arial" w:cs="Arial"/>
                <w:b/>
                <w:bCs/>
                <w:color w:val="000000"/>
                <w:sz w:val="20"/>
                <w:szCs w:val="20"/>
              </w:rPr>
            </w:pPr>
          </w:p>
        </w:tc>
      </w:tr>
      <w:tr w:rsidR="006B550F" w:rsidRPr="00F2006F" w14:paraId="6AD26AEA" w14:textId="77777777" w:rsidTr="00211C3F">
        <w:trPr>
          <w:ins w:id="10985" w:author="Arjan" w:date="2013-02-07T23:33:00Z"/>
        </w:trPr>
        <w:tc>
          <w:tcPr>
            <w:tcW w:w="3690" w:type="dxa"/>
            <w:tcBorders>
              <w:top w:val="nil"/>
              <w:left w:val="nil"/>
              <w:bottom w:val="nil"/>
              <w:right w:val="nil"/>
            </w:tcBorders>
          </w:tcPr>
          <w:p w14:paraId="0CF97183" w14:textId="77777777" w:rsidR="006B550F" w:rsidRPr="00F2006F" w:rsidRDefault="006B550F" w:rsidP="00211C3F">
            <w:pPr>
              <w:autoSpaceDE w:val="0"/>
              <w:autoSpaceDN w:val="0"/>
              <w:adjustRightInd w:val="0"/>
              <w:spacing w:after="0" w:line="240" w:lineRule="auto"/>
              <w:rPr>
                <w:ins w:id="10986" w:author="Arjan" w:date="2013-02-07T23:33:00Z"/>
                <w:rFonts w:ascii="Arial" w:eastAsia="Times New Roman" w:hAnsi="Arial" w:cs="Arial"/>
                <w:color w:val="000000"/>
                <w:sz w:val="20"/>
                <w:szCs w:val="20"/>
              </w:rPr>
            </w:pPr>
            <w:ins w:id="10987"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14:paraId="5884698F" w14:textId="77777777" w:rsidR="006B550F" w:rsidRPr="00F2006F" w:rsidRDefault="006B550F" w:rsidP="00211C3F">
            <w:pPr>
              <w:autoSpaceDE w:val="0"/>
              <w:autoSpaceDN w:val="0"/>
              <w:adjustRightInd w:val="0"/>
              <w:spacing w:after="0" w:line="240" w:lineRule="auto"/>
              <w:rPr>
                <w:ins w:id="10988" w:author="Arjan" w:date="2013-02-07T23:33:00Z"/>
                <w:rFonts w:ascii="Arial" w:eastAsia="Times New Roman" w:hAnsi="Arial" w:cs="Arial"/>
                <w:color w:val="000000"/>
                <w:sz w:val="20"/>
                <w:szCs w:val="20"/>
              </w:rPr>
            </w:pPr>
            <w:ins w:id="10989" w:author="Arjan" w:date="2013-02-07T23:33:00Z">
              <w:r w:rsidRPr="00F2006F">
                <w:rPr>
                  <w:rFonts w:ascii="Arial" w:eastAsia="Times New Roman" w:hAnsi="Arial" w:cs="Arial"/>
                  <w:color w:val="000000"/>
                  <w:sz w:val="20"/>
                  <w:szCs w:val="20"/>
                </w:rPr>
                <w:t>KING</w:t>
              </w:r>
            </w:ins>
          </w:p>
        </w:tc>
      </w:tr>
      <w:tr w:rsidR="006B550F" w:rsidRPr="00F2006F" w14:paraId="21543659" w14:textId="77777777" w:rsidTr="00211C3F">
        <w:trPr>
          <w:ins w:id="10990" w:author="Arjan" w:date="2013-02-07T23:33:00Z"/>
        </w:trPr>
        <w:tc>
          <w:tcPr>
            <w:tcW w:w="3690" w:type="dxa"/>
            <w:tcBorders>
              <w:top w:val="nil"/>
              <w:left w:val="nil"/>
              <w:bottom w:val="nil"/>
              <w:right w:val="nil"/>
            </w:tcBorders>
          </w:tcPr>
          <w:p w14:paraId="255C764A" w14:textId="77777777" w:rsidR="006B550F" w:rsidRPr="00F2006F" w:rsidRDefault="006B550F" w:rsidP="00211C3F">
            <w:pPr>
              <w:autoSpaceDE w:val="0"/>
              <w:autoSpaceDN w:val="0"/>
              <w:adjustRightInd w:val="0"/>
              <w:spacing w:after="0" w:line="240" w:lineRule="auto"/>
              <w:rPr>
                <w:ins w:id="1099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6732C248" w14:textId="77777777" w:rsidR="006B550F" w:rsidRPr="00F2006F" w:rsidRDefault="006B550F" w:rsidP="00211C3F">
            <w:pPr>
              <w:autoSpaceDE w:val="0"/>
              <w:autoSpaceDN w:val="0"/>
              <w:adjustRightInd w:val="0"/>
              <w:spacing w:after="0" w:line="240" w:lineRule="auto"/>
              <w:rPr>
                <w:ins w:id="10992" w:author="Arjan" w:date="2013-02-07T23:33:00Z"/>
                <w:rFonts w:ascii="Arial" w:eastAsia="Times New Roman" w:hAnsi="Arial" w:cs="Arial"/>
                <w:b/>
                <w:bCs/>
                <w:color w:val="000000"/>
                <w:sz w:val="20"/>
                <w:szCs w:val="20"/>
              </w:rPr>
            </w:pPr>
          </w:p>
        </w:tc>
      </w:tr>
      <w:tr w:rsidR="006B550F" w:rsidRPr="00F2006F" w14:paraId="114FDB7C" w14:textId="77777777" w:rsidTr="00211C3F">
        <w:trPr>
          <w:ins w:id="10993" w:author="Arjan" w:date="2013-02-07T23:33:00Z"/>
        </w:trPr>
        <w:tc>
          <w:tcPr>
            <w:tcW w:w="3690" w:type="dxa"/>
            <w:tcBorders>
              <w:top w:val="nil"/>
              <w:left w:val="nil"/>
              <w:bottom w:val="nil"/>
              <w:right w:val="nil"/>
            </w:tcBorders>
          </w:tcPr>
          <w:p w14:paraId="36B5C747" w14:textId="77777777" w:rsidR="006B550F" w:rsidRPr="00F2006F" w:rsidRDefault="006B550F" w:rsidP="00211C3F">
            <w:pPr>
              <w:autoSpaceDE w:val="0"/>
              <w:autoSpaceDN w:val="0"/>
              <w:adjustRightInd w:val="0"/>
              <w:spacing w:after="0" w:line="240" w:lineRule="auto"/>
              <w:rPr>
                <w:ins w:id="10994" w:author="Arjan" w:date="2013-02-07T23:33:00Z"/>
                <w:rFonts w:ascii="Arial" w:eastAsia="Times New Roman" w:hAnsi="Arial" w:cs="Arial"/>
                <w:color w:val="000000"/>
                <w:sz w:val="20"/>
                <w:szCs w:val="20"/>
              </w:rPr>
            </w:pPr>
            <w:ins w:id="10995"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14:paraId="76AACB8D" w14:textId="77777777" w:rsidR="006B550F" w:rsidRPr="00F2006F" w:rsidRDefault="006B550F" w:rsidP="00211C3F">
            <w:pPr>
              <w:autoSpaceDE w:val="0"/>
              <w:autoSpaceDN w:val="0"/>
              <w:adjustRightInd w:val="0"/>
              <w:spacing w:after="0" w:line="240" w:lineRule="auto"/>
              <w:rPr>
                <w:ins w:id="10996" w:author="Arjan" w:date="2013-02-07T23:33:00Z"/>
                <w:rFonts w:ascii="Arial" w:eastAsia="Times New Roman" w:hAnsi="Arial" w:cs="Arial"/>
                <w:color w:val="000000"/>
                <w:sz w:val="20"/>
                <w:szCs w:val="20"/>
              </w:rPr>
            </w:pPr>
          </w:p>
        </w:tc>
      </w:tr>
      <w:tr w:rsidR="006B550F" w:rsidRPr="00F2006F" w14:paraId="3E82823D" w14:textId="77777777" w:rsidTr="00211C3F">
        <w:trPr>
          <w:ins w:id="10997" w:author="Arjan" w:date="2013-02-07T23:33:00Z"/>
        </w:trPr>
        <w:tc>
          <w:tcPr>
            <w:tcW w:w="3690" w:type="dxa"/>
            <w:tcBorders>
              <w:top w:val="nil"/>
              <w:left w:val="nil"/>
              <w:bottom w:val="nil"/>
              <w:right w:val="nil"/>
            </w:tcBorders>
          </w:tcPr>
          <w:p w14:paraId="3FA3CFE1" w14:textId="77777777" w:rsidR="006B550F" w:rsidRPr="00F2006F" w:rsidRDefault="006B550F" w:rsidP="00211C3F">
            <w:pPr>
              <w:autoSpaceDE w:val="0"/>
              <w:autoSpaceDN w:val="0"/>
              <w:adjustRightInd w:val="0"/>
              <w:spacing w:after="0" w:line="240" w:lineRule="auto"/>
              <w:rPr>
                <w:ins w:id="1099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0A6ACE8C" w14:textId="77777777" w:rsidR="006B550F" w:rsidRPr="00F2006F" w:rsidRDefault="006B550F" w:rsidP="00211C3F">
            <w:pPr>
              <w:autoSpaceDE w:val="0"/>
              <w:autoSpaceDN w:val="0"/>
              <w:adjustRightInd w:val="0"/>
              <w:spacing w:after="0" w:line="240" w:lineRule="auto"/>
              <w:rPr>
                <w:ins w:id="10999" w:author="Arjan" w:date="2013-02-07T23:33:00Z"/>
                <w:rFonts w:ascii="Arial" w:eastAsia="Times New Roman" w:hAnsi="Arial" w:cs="Arial"/>
                <w:b/>
                <w:bCs/>
                <w:color w:val="000000"/>
                <w:sz w:val="20"/>
                <w:szCs w:val="20"/>
              </w:rPr>
            </w:pPr>
          </w:p>
        </w:tc>
      </w:tr>
      <w:tr w:rsidR="006B550F" w:rsidRPr="00F2006F" w14:paraId="44A63B9A" w14:textId="77777777" w:rsidTr="00211C3F">
        <w:trPr>
          <w:trHeight w:val="335"/>
          <w:ins w:id="11000" w:author="Arjan" w:date="2013-02-07T23:33:00Z"/>
        </w:trPr>
        <w:tc>
          <w:tcPr>
            <w:tcW w:w="3690" w:type="dxa"/>
            <w:tcBorders>
              <w:top w:val="nil"/>
              <w:left w:val="nil"/>
              <w:bottom w:val="nil"/>
              <w:right w:val="nil"/>
            </w:tcBorders>
          </w:tcPr>
          <w:p w14:paraId="2FCB2C89" w14:textId="77777777" w:rsidR="006B550F" w:rsidRPr="00F2006F" w:rsidRDefault="006B550F" w:rsidP="00211C3F">
            <w:pPr>
              <w:autoSpaceDE w:val="0"/>
              <w:autoSpaceDN w:val="0"/>
              <w:adjustRightInd w:val="0"/>
              <w:spacing w:after="0" w:line="240" w:lineRule="auto"/>
              <w:rPr>
                <w:ins w:id="11001" w:author="Arjan" w:date="2013-02-07T23:33:00Z"/>
                <w:rFonts w:ascii="Arial" w:eastAsia="Times New Roman" w:hAnsi="Arial" w:cs="Arial"/>
                <w:color w:val="000000"/>
                <w:sz w:val="20"/>
                <w:szCs w:val="20"/>
              </w:rPr>
            </w:pPr>
            <w:ins w:id="11002" w:author="Arjan" w:date="2013-02-07T23:33:00Z">
              <w:r w:rsidRPr="00F2006F">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14:paraId="20785D76" w14:textId="77777777" w:rsidR="006B550F" w:rsidRPr="00F2006F" w:rsidRDefault="00DA5D93" w:rsidP="00211C3F">
            <w:pPr>
              <w:autoSpaceDE w:val="0"/>
              <w:autoSpaceDN w:val="0"/>
              <w:adjustRightInd w:val="0"/>
              <w:spacing w:after="0" w:line="240" w:lineRule="auto"/>
              <w:rPr>
                <w:ins w:id="11003" w:author="Arjan" w:date="2013-02-07T23:33:00Z"/>
                <w:rFonts w:ascii="Arial" w:eastAsia="Times New Roman" w:hAnsi="Arial" w:cs="Arial"/>
                <w:color w:val="000000"/>
                <w:sz w:val="20"/>
                <w:szCs w:val="20"/>
              </w:rPr>
            </w:pPr>
            <w:ins w:id="11004"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einddatum</w:t>
              </w:r>
              <w:r w:rsidRPr="00F2006F">
                <w:rPr>
                  <w:rFonts w:ascii="Arial" w:hAnsi="Arial" w:cs="Arial"/>
                  <w:sz w:val="20"/>
                  <w:szCs w:val="20"/>
                  <w:lang w:val="en-AU"/>
                </w:rPr>
                <w:fldChar w:fldCharType="end"/>
              </w:r>
            </w:ins>
          </w:p>
        </w:tc>
      </w:tr>
      <w:tr w:rsidR="006B550F" w:rsidRPr="00F2006F" w14:paraId="2480D052" w14:textId="77777777" w:rsidTr="00211C3F">
        <w:trPr>
          <w:trHeight w:val="215"/>
          <w:ins w:id="11005" w:author="Arjan" w:date="2013-02-07T23:33:00Z"/>
        </w:trPr>
        <w:tc>
          <w:tcPr>
            <w:tcW w:w="3690" w:type="dxa"/>
            <w:tcBorders>
              <w:top w:val="nil"/>
              <w:left w:val="nil"/>
              <w:bottom w:val="nil"/>
              <w:right w:val="nil"/>
            </w:tcBorders>
          </w:tcPr>
          <w:p w14:paraId="38496494" w14:textId="77777777" w:rsidR="006B550F" w:rsidRPr="00F2006F" w:rsidRDefault="006B550F" w:rsidP="00211C3F">
            <w:pPr>
              <w:autoSpaceDE w:val="0"/>
              <w:autoSpaceDN w:val="0"/>
              <w:adjustRightInd w:val="0"/>
              <w:spacing w:after="0" w:line="240" w:lineRule="auto"/>
              <w:rPr>
                <w:ins w:id="1100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72A44F3D" w14:textId="77777777" w:rsidR="006B550F" w:rsidRPr="00F2006F" w:rsidRDefault="006B550F" w:rsidP="00211C3F">
            <w:pPr>
              <w:autoSpaceDE w:val="0"/>
              <w:autoSpaceDN w:val="0"/>
              <w:adjustRightInd w:val="0"/>
              <w:spacing w:after="0" w:line="240" w:lineRule="auto"/>
              <w:rPr>
                <w:ins w:id="11007" w:author="Arjan" w:date="2013-02-07T23:33:00Z"/>
                <w:rFonts w:ascii="Arial" w:eastAsia="Times New Roman" w:hAnsi="Arial" w:cs="Arial"/>
                <w:b/>
                <w:bCs/>
                <w:color w:val="000000"/>
                <w:sz w:val="20"/>
                <w:szCs w:val="20"/>
              </w:rPr>
            </w:pPr>
          </w:p>
        </w:tc>
      </w:tr>
      <w:tr w:rsidR="006B550F" w:rsidRPr="00CB22FF" w14:paraId="4ADA0F3F" w14:textId="77777777" w:rsidTr="00211C3F">
        <w:trPr>
          <w:trHeight w:val="215"/>
          <w:ins w:id="11008" w:author="Arjan" w:date="2013-02-07T23:33:00Z"/>
        </w:trPr>
        <w:tc>
          <w:tcPr>
            <w:tcW w:w="3690" w:type="dxa"/>
            <w:tcBorders>
              <w:top w:val="nil"/>
              <w:left w:val="nil"/>
              <w:bottom w:val="nil"/>
              <w:right w:val="nil"/>
            </w:tcBorders>
          </w:tcPr>
          <w:p w14:paraId="7CC4A8AF" w14:textId="77777777" w:rsidR="006B550F" w:rsidRPr="00F2006F" w:rsidRDefault="006B550F" w:rsidP="00211C3F">
            <w:pPr>
              <w:autoSpaceDE w:val="0"/>
              <w:autoSpaceDN w:val="0"/>
              <w:adjustRightInd w:val="0"/>
              <w:spacing w:after="0" w:line="240" w:lineRule="auto"/>
              <w:rPr>
                <w:ins w:id="11009" w:author="Arjan" w:date="2013-02-07T23:33:00Z"/>
                <w:rFonts w:ascii="Arial" w:eastAsia="Times New Roman" w:hAnsi="Arial" w:cs="Arial"/>
                <w:color w:val="000000"/>
                <w:sz w:val="20"/>
                <w:szCs w:val="20"/>
              </w:rPr>
            </w:pPr>
            <w:ins w:id="11010"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14:paraId="1F884C0B" w14:textId="77777777" w:rsidR="006B550F" w:rsidRPr="00DD0F4F" w:rsidRDefault="00DA5D93" w:rsidP="00211C3F">
            <w:pPr>
              <w:autoSpaceDE w:val="0"/>
              <w:autoSpaceDN w:val="0"/>
              <w:adjustRightInd w:val="0"/>
              <w:spacing w:after="0" w:line="240" w:lineRule="auto"/>
              <w:rPr>
                <w:ins w:id="11011" w:author="Arjan" w:date="2013-02-07T23:33:00Z"/>
                <w:rFonts w:ascii="Arial" w:eastAsia="Times New Roman" w:hAnsi="Arial" w:cs="Arial"/>
                <w:color w:val="000000"/>
                <w:sz w:val="20"/>
                <w:szCs w:val="20"/>
                <w:lang w:val="nl-NL"/>
              </w:rPr>
            </w:pPr>
            <w:ins w:id="11012"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end"/>
              </w:r>
              <w:r w:rsidR="006B550F" w:rsidRPr="00DD0F4F">
                <w:rPr>
                  <w:rFonts w:ascii="Arial" w:eastAsia="Times New Roman" w:hAnsi="Arial" w:cs="Arial"/>
                  <w:color w:val="610E6A"/>
                  <w:sz w:val="20"/>
                  <w:szCs w:val="20"/>
                  <w:lang w:val="nl-NL"/>
                </w:rPr>
                <w:t>De datum waarop de uitvoering van de gerelateerde zaak afgerond is.</w:t>
              </w:r>
            </w:ins>
          </w:p>
        </w:tc>
      </w:tr>
      <w:tr w:rsidR="006B550F" w:rsidRPr="00CB22FF" w14:paraId="017C54B8" w14:textId="77777777" w:rsidTr="00211C3F">
        <w:trPr>
          <w:trHeight w:val="230"/>
          <w:ins w:id="11013" w:author="Arjan" w:date="2013-02-07T23:33:00Z"/>
        </w:trPr>
        <w:tc>
          <w:tcPr>
            <w:tcW w:w="3690" w:type="dxa"/>
            <w:tcBorders>
              <w:top w:val="nil"/>
              <w:left w:val="nil"/>
              <w:bottom w:val="nil"/>
              <w:right w:val="nil"/>
            </w:tcBorders>
          </w:tcPr>
          <w:p w14:paraId="2A87C824" w14:textId="77777777" w:rsidR="006B550F" w:rsidRPr="00DD0F4F" w:rsidRDefault="006B550F" w:rsidP="00211C3F">
            <w:pPr>
              <w:autoSpaceDE w:val="0"/>
              <w:autoSpaceDN w:val="0"/>
              <w:adjustRightInd w:val="0"/>
              <w:spacing w:after="0" w:line="240" w:lineRule="auto"/>
              <w:rPr>
                <w:ins w:id="11014"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3615E844" w14:textId="77777777" w:rsidR="006B550F" w:rsidRPr="00DD0F4F" w:rsidRDefault="006B550F" w:rsidP="00211C3F">
            <w:pPr>
              <w:autoSpaceDE w:val="0"/>
              <w:autoSpaceDN w:val="0"/>
              <w:adjustRightInd w:val="0"/>
              <w:spacing w:after="0" w:line="240" w:lineRule="auto"/>
              <w:rPr>
                <w:ins w:id="11015" w:author="Arjan" w:date="2013-02-07T23:33:00Z"/>
                <w:rFonts w:ascii="Arial" w:eastAsia="Times New Roman" w:hAnsi="Arial" w:cs="Arial"/>
                <w:b/>
                <w:bCs/>
                <w:color w:val="000000"/>
                <w:sz w:val="20"/>
                <w:szCs w:val="20"/>
                <w:lang w:val="nl-NL"/>
              </w:rPr>
            </w:pPr>
          </w:p>
        </w:tc>
      </w:tr>
      <w:tr w:rsidR="006B550F" w:rsidRPr="00F2006F" w14:paraId="6A4D91B2" w14:textId="77777777" w:rsidTr="00211C3F">
        <w:trPr>
          <w:trHeight w:val="230"/>
          <w:ins w:id="11016" w:author="Arjan" w:date="2013-02-07T23:33:00Z"/>
        </w:trPr>
        <w:tc>
          <w:tcPr>
            <w:tcW w:w="3690" w:type="dxa"/>
            <w:tcBorders>
              <w:top w:val="nil"/>
              <w:left w:val="nil"/>
              <w:bottom w:val="nil"/>
              <w:right w:val="nil"/>
            </w:tcBorders>
          </w:tcPr>
          <w:p w14:paraId="19CACC6C" w14:textId="77777777" w:rsidR="006B550F" w:rsidRPr="00F2006F" w:rsidRDefault="006B550F" w:rsidP="00211C3F">
            <w:pPr>
              <w:autoSpaceDE w:val="0"/>
              <w:autoSpaceDN w:val="0"/>
              <w:adjustRightInd w:val="0"/>
              <w:spacing w:after="0" w:line="240" w:lineRule="auto"/>
              <w:rPr>
                <w:ins w:id="11017" w:author="Arjan" w:date="2013-02-07T23:33:00Z"/>
                <w:rFonts w:ascii="Arial" w:eastAsia="Times New Roman" w:hAnsi="Arial" w:cs="Arial"/>
                <w:color w:val="000000"/>
                <w:sz w:val="20"/>
                <w:szCs w:val="20"/>
              </w:rPr>
            </w:pPr>
            <w:ins w:id="11018"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14:paraId="1410F9D8" w14:textId="77777777" w:rsidR="006B550F" w:rsidRPr="00F2006F" w:rsidRDefault="006B550F" w:rsidP="00211C3F">
            <w:pPr>
              <w:autoSpaceDE w:val="0"/>
              <w:autoSpaceDN w:val="0"/>
              <w:adjustRightInd w:val="0"/>
              <w:spacing w:after="0" w:line="240" w:lineRule="auto"/>
              <w:rPr>
                <w:ins w:id="11019" w:author="Arjan" w:date="2013-02-07T23:33:00Z"/>
                <w:rFonts w:ascii="Arial" w:eastAsia="Times New Roman" w:hAnsi="Arial" w:cs="Arial"/>
                <w:color w:val="000000"/>
                <w:sz w:val="20"/>
                <w:szCs w:val="20"/>
              </w:rPr>
            </w:pPr>
            <w:ins w:id="11020" w:author="Arjan" w:date="2013-02-07T23:33:00Z">
              <w:r w:rsidRPr="00F2006F">
                <w:rPr>
                  <w:rFonts w:ascii="Arial" w:eastAsia="Times New Roman" w:hAnsi="Arial" w:cs="Arial"/>
                  <w:color w:val="000000"/>
                  <w:sz w:val="20"/>
                  <w:szCs w:val="20"/>
                </w:rPr>
                <w:t>KING</w:t>
              </w:r>
            </w:ins>
          </w:p>
        </w:tc>
      </w:tr>
      <w:tr w:rsidR="006B550F" w:rsidRPr="00F2006F" w14:paraId="25D9737E" w14:textId="77777777" w:rsidTr="00211C3F">
        <w:trPr>
          <w:ins w:id="11021" w:author="Arjan" w:date="2013-02-07T23:33:00Z"/>
        </w:trPr>
        <w:tc>
          <w:tcPr>
            <w:tcW w:w="3690" w:type="dxa"/>
            <w:tcBorders>
              <w:top w:val="nil"/>
              <w:left w:val="nil"/>
              <w:bottom w:val="nil"/>
              <w:right w:val="nil"/>
            </w:tcBorders>
          </w:tcPr>
          <w:p w14:paraId="3CDB4107" w14:textId="77777777" w:rsidR="006B550F" w:rsidRPr="00F2006F" w:rsidRDefault="006B550F" w:rsidP="00211C3F">
            <w:pPr>
              <w:autoSpaceDE w:val="0"/>
              <w:autoSpaceDN w:val="0"/>
              <w:adjustRightInd w:val="0"/>
              <w:spacing w:after="0" w:line="240" w:lineRule="auto"/>
              <w:rPr>
                <w:ins w:id="1102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425A8628" w14:textId="77777777" w:rsidR="006B550F" w:rsidRPr="00F2006F" w:rsidRDefault="006B550F" w:rsidP="00211C3F">
            <w:pPr>
              <w:autoSpaceDE w:val="0"/>
              <w:autoSpaceDN w:val="0"/>
              <w:adjustRightInd w:val="0"/>
              <w:spacing w:after="0" w:line="240" w:lineRule="auto"/>
              <w:rPr>
                <w:ins w:id="11023" w:author="Arjan" w:date="2013-02-07T23:33:00Z"/>
                <w:rFonts w:ascii="Arial" w:eastAsia="Times New Roman" w:hAnsi="Arial" w:cs="Arial"/>
                <w:b/>
                <w:bCs/>
                <w:color w:val="000000"/>
                <w:sz w:val="20"/>
                <w:szCs w:val="20"/>
              </w:rPr>
            </w:pPr>
          </w:p>
        </w:tc>
      </w:tr>
      <w:tr w:rsidR="006B550F" w:rsidRPr="00F2006F" w14:paraId="7995205B" w14:textId="77777777" w:rsidTr="00211C3F">
        <w:trPr>
          <w:ins w:id="11024" w:author="Arjan" w:date="2013-02-07T23:33:00Z"/>
        </w:trPr>
        <w:tc>
          <w:tcPr>
            <w:tcW w:w="3690" w:type="dxa"/>
            <w:tcBorders>
              <w:top w:val="nil"/>
              <w:left w:val="nil"/>
              <w:bottom w:val="nil"/>
              <w:right w:val="nil"/>
            </w:tcBorders>
          </w:tcPr>
          <w:p w14:paraId="22305CC7" w14:textId="77777777" w:rsidR="006B550F" w:rsidRPr="00F2006F" w:rsidRDefault="006B550F" w:rsidP="00211C3F">
            <w:pPr>
              <w:autoSpaceDE w:val="0"/>
              <w:autoSpaceDN w:val="0"/>
              <w:adjustRightInd w:val="0"/>
              <w:spacing w:after="0" w:line="240" w:lineRule="auto"/>
              <w:rPr>
                <w:ins w:id="11025" w:author="Arjan" w:date="2013-02-07T23:33:00Z"/>
                <w:rFonts w:ascii="Arial" w:eastAsia="Times New Roman" w:hAnsi="Arial" w:cs="Arial"/>
                <w:color w:val="000000"/>
                <w:sz w:val="20"/>
                <w:szCs w:val="20"/>
              </w:rPr>
            </w:pPr>
            <w:ins w:id="11026"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14:paraId="3463F405" w14:textId="77777777" w:rsidR="006B550F" w:rsidRPr="00F2006F" w:rsidRDefault="006B550F" w:rsidP="00211C3F">
            <w:pPr>
              <w:autoSpaceDE w:val="0"/>
              <w:autoSpaceDN w:val="0"/>
              <w:adjustRightInd w:val="0"/>
              <w:spacing w:after="0" w:line="240" w:lineRule="auto"/>
              <w:rPr>
                <w:ins w:id="11027" w:author="Arjan" w:date="2013-02-07T23:33:00Z"/>
                <w:rFonts w:ascii="Arial" w:eastAsia="Times New Roman" w:hAnsi="Arial" w:cs="Arial"/>
                <w:color w:val="000000"/>
                <w:sz w:val="20"/>
                <w:szCs w:val="20"/>
              </w:rPr>
            </w:pPr>
            <w:ins w:id="11028" w:author="Arjan" w:date="2013-02-07T23:33:00Z">
              <w:r w:rsidRPr="00F2006F">
                <w:rPr>
                  <w:rFonts w:ascii="Arial" w:eastAsia="Times New Roman" w:hAnsi="Arial" w:cs="Arial"/>
                  <w:color w:val="000000"/>
                  <w:sz w:val="20"/>
                  <w:szCs w:val="20"/>
                </w:rPr>
                <w:t>1 januari 2013</w:t>
              </w:r>
            </w:ins>
          </w:p>
        </w:tc>
      </w:tr>
      <w:tr w:rsidR="006B550F" w:rsidRPr="00F2006F" w14:paraId="762F1078" w14:textId="77777777" w:rsidTr="00211C3F">
        <w:trPr>
          <w:ins w:id="11029" w:author="Arjan" w:date="2013-02-07T23:33:00Z"/>
        </w:trPr>
        <w:tc>
          <w:tcPr>
            <w:tcW w:w="3690" w:type="dxa"/>
            <w:tcBorders>
              <w:top w:val="nil"/>
              <w:left w:val="nil"/>
              <w:bottom w:val="nil"/>
              <w:right w:val="nil"/>
            </w:tcBorders>
          </w:tcPr>
          <w:p w14:paraId="69073A44" w14:textId="77777777" w:rsidR="006B550F" w:rsidRPr="00F2006F" w:rsidRDefault="006B550F" w:rsidP="00211C3F">
            <w:pPr>
              <w:autoSpaceDE w:val="0"/>
              <w:autoSpaceDN w:val="0"/>
              <w:adjustRightInd w:val="0"/>
              <w:spacing w:after="0" w:line="240" w:lineRule="auto"/>
              <w:rPr>
                <w:ins w:id="1103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5553429B" w14:textId="77777777" w:rsidR="006B550F" w:rsidRPr="00F2006F" w:rsidRDefault="006B550F" w:rsidP="00211C3F">
            <w:pPr>
              <w:autoSpaceDE w:val="0"/>
              <w:autoSpaceDN w:val="0"/>
              <w:adjustRightInd w:val="0"/>
              <w:spacing w:after="0" w:line="240" w:lineRule="auto"/>
              <w:rPr>
                <w:ins w:id="11031" w:author="Arjan" w:date="2013-02-07T23:33:00Z"/>
                <w:rFonts w:ascii="Arial" w:eastAsia="Times New Roman" w:hAnsi="Arial" w:cs="Arial"/>
                <w:b/>
                <w:bCs/>
                <w:color w:val="000000"/>
                <w:sz w:val="20"/>
                <w:szCs w:val="20"/>
              </w:rPr>
            </w:pPr>
          </w:p>
        </w:tc>
      </w:tr>
      <w:tr w:rsidR="006B550F" w:rsidRPr="00CB22FF" w14:paraId="3FB8C880" w14:textId="77777777" w:rsidTr="00211C3F">
        <w:trPr>
          <w:ins w:id="11032" w:author="Arjan" w:date="2013-02-07T23:33:00Z"/>
        </w:trPr>
        <w:tc>
          <w:tcPr>
            <w:tcW w:w="3690" w:type="dxa"/>
            <w:tcBorders>
              <w:top w:val="nil"/>
              <w:left w:val="nil"/>
              <w:bottom w:val="nil"/>
              <w:right w:val="nil"/>
            </w:tcBorders>
          </w:tcPr>
          <w:p w14:paraId="0697B579" w14:textId="77777777" w:rsidR="006B550F" w:rsidRPr="00F2006F" w:rsidRDefault="006B550F" w:rsidP="00211C3F">
            <w:pPr>
              <w:autoSpaceDE w:val="0"/>
              <w:autoSpaceDN w:val="0"/>
              <w:adjustRightInd w:val="0"/>
              <w:spacing w:after="0" w:line="240" w:lineRule="auto"/>
              <w:rPr>
                <w:ins w:id="11033" w:author="Arjan" w:date="2013-02-07T23:33:00Z"/>
                <w:rFonts w:ascii="Arial" w:eastAsia="Times New Roman" w:hAnsi="Arial" w:cs="Arial"/>
                <w:color w:val="000000"/>
                <w:sz w:val="20"/>
                <w:szCs w:val="20"/>
              </w:rPr>
            </w:pPr>
            <w:ins w:id="11034"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14:paraId="05198966" w14:textId="77777777" w:rsidR="006B550F" w:rsidRPr="00DD0F4F" w:rsidRDefault="006B550F" w:rsidP="00211C3F">
            <w:pPr>
              <w:autoSpaceDE w:val="0"/>
              <w:autoSpaceDN w:val="0"/>
              <w:adjustRightInd w:val="0"/>
              <w:spacing w:after="0" w:line="240" w:lineRule="auto"/>
              <w:rPr>
                <w:ins w:id="11035" w:author="Arjan" w:date="2013-02-07T23:33:00Z"/>
                <w:rFonts w:ascii="Arial" w:eastAsia="Times New Roman" w:hAnsi="Arial" w:cs="Arial"/>
                <w:color w:val="000000"/>
                <w:sz w:val="20"/>
                <w:szCs w:val="20"/>
                <w:lang w:val="nl-NL"/>
              </w:rPr>
            </w:pPr>
            <w:ins w:id="11036" w:author="Arjan" w:date="2013-02-07T23:33:00Z">
              <w:r w:rsidRPr="00DD0F4F">
                <w:rPr>
                  <w:rFonts w:ascii="Arial" w:eastAsia="Times New Roman" w:hAnsi="Arial" w:cs="Arial"/>
                  <w:color w:val="000000"/>
                  <w:sz w:val="20"/>
                  <w:szCs w:val="20"/>
                  <w:lang w:val="nl-NL"/>
                </w:rPr>
                <w:t xml:space="preserve">De periode waarin de gerelateerde zaak is uitgevoerd, is </w:t>
              </w:r>
              <w:r w:rsidRPr="00DD0F4F">
                <w:rPr>
                  <w:rFonts w:ascii="Arial" w:eastAsia="Times New Roman" w:hAnsi="Arial" w:cs="Arial"/>
                  <w:color w:val="000000"/>
                  <w:sz w:val="20"/>
                  <w:szCs w:val="20"/>
                  <w:lang w:val="nl-NL"/>
                </w:rPr>
                <w:lastRenderedPageBreak/>
                <w:t>inclusief de opgegeven datum.</w:t>
              </w:r>
            </w:ins>
          </w:p>
        </w:tc>
      </w:tr>
      <w:tr w:rsidR="006B550F" w:rsidRPr="00CB22FF" w14:paraId="01CC661E" w14:textId="77777777" w:rsidTr="00211C3F">
        <w:trPr>
          <w:ins w:id="11037" w:author="Arjan" w:date="2013-02-07T23:33:00Z"/>
        </w:trPr>
        <w:tc>
          <w:tcPr>
            <w:tcW w:w="3690" w:type="dxa"/>
            <w:tcBorders>
              <w:top w:val="nil"/>
              <w:left w:val="nil"/>
              <w:bottom w:val="nil"/>
              <w:right w:val="nil"/>
            </w:tcBorders>
          </w:tcPr>
          <w:p w14:paraId="2EF0A40D" w14:textId="77777777" w:rsidR="006B550F" w:rsidRPr="00DD0F4F" w:rsidRDefault="006B550F" w:rsidP="00211C3F">
            <w:pPr>
              <w:autoSpaceDE w:val="0"/>
              <w:autoSpaceDN w:val="0"/>
              <w:adjustRightInd w:val="0"/>
              <w:spacing w:after="0" w:line="240" w:lineRule="auto"/>
              <w:rPr>
                <w:ins w:id="11038"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60D2607C" w14:textId="77777777" w:rsidR="006B550F" w:rsidRPr="00DD0F4F" w:rsidRDefault="006B550F" w:rsidP="00211C3F">
            <w:pPr>
              <w:autoSpaceDE w:val="0"/>
              <w:autoSpaceDN w:val="0"/>
              <w:adjustRightInd w:val="0"/>
              <w:spacing w:after="0" w:line="240" w:lineRule="auto"/>
              <w:rPr>
                <w:ins w:id="11039" w:author="Arjan" w:date="2013-02-07T23:33:00Z"/>
                <w:rFonts w:ascii="Arial" w:eastAsia="Times New Roman" w:hAnsi="Arial" w:cs="Arial"/>
                <w:b/>
                <w:bCs/>
                <w:color w:val="000000"/>
                <w:sz w:val="20"/>
                <w:szCs w:val="20"/>
                <w:lang w:val="nl-NL"/>
              </w:rPr>
            </w:pPr>
          </w:p>
        </w:tc>
      </w:tr>
      <w:tr w:rsidR="006B550F" w:rsidRPr="00F2006F" w14:paraId="244E53E5" w14:textId="77777777" w:rsidTr="00211C3F">
        <w:trPr>
          <w:ins w:id="11040" w:author="Arjan" w:date="2013-02-07T23:33:00Z"/>
        </w:trPr>
        <w:tc>
          <w:tcPr>
            <w:tcW w:w="3690" w:type="dxa"/>
            <w:tcBorders>
              <w:top w:val="nil"/>
              <w:left w:val="nil"/>
              <w:bottom w:val="nil"/>
              <w:right w:val="nil"/>
            </w:tcBorders>
          </w:tcPr>
          <w:p w14:paraId="1976440C" w14:textId="77777777" w:rsidR="006B550F" w:rsidRPr="00F2006F" w:rsidRDefault="006B550F" w:rsidP="00211C3F">
            <w:pPr>
              <w:autoSpaceDE w:val="0"/>
              <w:autoSpaceDN w:val="0"/>
              <w:adjustRightInd w:val="0"/>
              <w:spacing w:after="0" w:line="240" w:lineRule="auto"/>
              <w:rPr>
                <w:ins w:id="11041" w:author="Arjan" w:date="2013-02-07T23:33:00Z"/>
                <w:rFonts w:ascii="Arial" w:eastAsia="Times New Roman" w:hAnsi="Arial" w:cs="Arial"/>
                <w:color w:val="000000"/>
                <w:sz w:val="20"/>
                <w:szCs w:val="20"/>
              </w:rPr>
            </w:pPr>
            <w:ins w:id="11042"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14:paraId="691D4E36" w14:textId="77777777" w:rsidR="006B550F" w:rsidRPr="00F2006F" w:rsidRDefault="00DA5D93" w:rsidP="00211C3F">
            <w:pPr>
              <w:autoSpaceDE w:val="0"/>
              <w:autoSpaceDN w:val="0"/>
              <w:adjustRightInd w:val="0"/>
              <w:spacing w:after="0" w:line="240" w:lineRule="auto"/>
              <w:rPr>
                <w:ins w:id="11043" w:author="Arjan" w:date="2013-02-07T23:33:00Z"/>
                <w:rFonts w:ascii="Arial" w:eastAsia="Times New Roman" w:hAnsi="Arial" w:cs="Arial"/>
                <w:color w:val="000000"/>
                <w:sz w:val="20"/>
                <w:szCs w:val="20"/>
              </w:rPr>
            </w:pPr>
            <w:ins w:id="11044"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(JJJJMMDD)</w:t>
              </w:r>
              <w:r w:rsidRPr="00F2006F">
                <w:rPr>
                  <w:rFonts w:ascii="Arial" w:hAnsi="Arial" w:cs="Arial"/>
                  <w:sz w:val="20"/>
                  <w:szCs w:val="20"/>
                  <w:lang w:val="en-AU"/>
                </w:rPr>
                <w:fldChar w:fldCharType="end"/>
              </w:r>
            </w:ins>
          </w:p>
        </w:tc>
      </w:tr>
      <w:tr w:rsidR="006B550F" w:rsidRPr="00F2006F" w14:paraId="38730A9F" w14:textId="77777777" w:rsidTr="00211C3F">
        <w:trPr>
          <w:trHeight w:val="230"/>
          <w:ins w:id="11045" w:author="Arjan" w:date="2013-02-07T23:33:00Z"/>
        </w:trPr>
        <w:tc>
          <w:tcPr>
            <w:tcW w:w="3690" w:type="dxa"/>
            <w:tcBorders>
              <w:top w:val="nil"/>
              <w:left w:val="nil"/>
              <w:bottom w:val="nil"/>
              <w:right w:val="nil"/>
            </w:tcBorders>
          </w:tcPr>
          <w:p w14:paraId="6BF54FB5" w14:textId="77777777" w:rsidR="006B550F" w:rsidRPr="00F2006F" w:rsidRDefault="006B550F" w:rsidP="00211C3F">
            <w:pPr>
              <w:autoSpaceDE w:val="0"/>
              <w:autoSpaceDN w:val="0"/>
              <w:adjustRightInd w:val="0"/>
              <w:spacing w:after="0" w:line="240" w:lineRule="auto"/>
              <w:rPr>
                <w:ins w:id="1104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3CFFB296" w14:textId="77777777" w:rsidR="006B550F" w:rsidRPr="00F2006F" w:rsidRDefault="006B550F" w:rsidP="00211C3F">
            <w:pPr>
              <w:autoSpaceDE w:val="0"/>
              <w:autoSpaceDN w:val="0"/>
              <w:adjustRightInd w:val="0"/>
              <w:spacing w:after="0" w:line="240" w:lineRule="auto"/>
              <w:rPr>
                <w:ins w:id="11047" w:author="Arjan" w:date="2013-02-07T23:33:00Z"/>
                <w:rFonts w:ascii="Arial" w:eastAsia="Times New Roman" w:hAnsi="Arial" w:cs="Arial"/>
                <w:b/>
                <w:bCs/>
                <w:color w:val="000000"/>
                <w:sz w:val="20"/>
                <w:szCs w:val="20"/>
              </w:rPr>
            </w:pPr>
          </w:p>
        </w:tc>
      </w:tr>
      <w:tr w:rsidR="006B550F" w:rsidRPr="00CB22FF" w14:paraId="0010FC85" w14:textId="77777777" w:rsidTr="00211C3F">
        <w:trPr>
          <w:trHeight w:val="230"/>
          <w:ins w:id="11048" w:author="Arjan" w:date="2013-02-07T23:33:00Z"/>
        </w:trPr>
        <w:tc>
          <w:tcPr>
            <w:tcW w:w="3690" w:type="dxa"/>
            <w:tcBorders>
              <w:top w:val="nil"/>
              <w:left w:val="nil"/>
              <w:bottom w:val="nil"/>
              <w:right w:val="nil"/>
            </w:tcBorders>
          </w:tcPr>
          <w:p w14:paraId="306B3F58" w14:textId="77777777" w:rsidR="006B550F" w:rsidRPr="00F2006F" w:rsidRDefault="006B550F" w:rsidP="00211C3F">
            <w:pPr>
              <w:autoSpaceDE w:val="0"/>
              <w:autoSpaceDN w:val="0"/>
              <w:adjustRightInd w:val="0"/>
              <w:spacing w:after="0" w:line="240" w:lineRule="auto"/>
              <w:rPr>
                <w:ins w:id="11049" w:author="Arjan" w:date="2013-02-07T23:33:00Z"/>
                <w:rFonts w:ascii="Arial" w:eastAsia="Times New Roman" w:hAnsi="Arial" w:cs="Arial"/>
                <w:color w:val="000000"/>
                <w:sz w:val="20"/>
                <w:szCs w:val="20"/>
              </w:rPr>
            </w:pPr>
            <w:ins w:id="11050" w:author="Arjan" w:date="2013-02-07T23:33:00Z">
              <w:r w:rsidRPr="00F2006F">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14:paraId="1D69D4AF" w14:textId="77777777" w:rsidR="006B550F" w:rsidRPr="00DD0F4F" w:rsidRDefault="006B550F" w:rsidP="00211C3F">
            <w:pPr>
              <w:autoSpaceDE w:val="0"/>
              <w:autoSpaceDN w:val="0"/>
              <w:adjustRightInd w:val="0"/>
              <w:spacing w:after="0" w:line="240" w:lineRule="auto"/>
              <w:rPr>
                <w:ins w:id="11051" w:author="Arjan" w:date="2013-02-07T23:33:00Z"/>
                <w:rFonts w:ascii="Arial" w:eastAsia="Times New Roman" w:hAnsi="Arial" w:cs="Arial"/>
                <w:color w:val="000000"/>
                <w:sz w:val="20"/>
                <w:szCs w:val="20"/>
                <w:lang w:val="nl-NL"/>
              </w:rPr>
            </w:pPr>
            <w:ins w:id="11052" w:author="Arjan" w:date="2013-02-07T23:33:00Z">
              <w:r w:rsidRPr="00DD0F4F">
                <w:rPr>
                  <w:rFonts w:ascii="Arial" w:eastAsia="Times New Roman" w:hAnsi="Arial" w:cs="Arial"/>
                  <w:color w:val="000000"/>
                  <w:sz w:val="20"/>
                  <w:szCs w:val="20"/>
                  <w:lang w:val="nl-NL"/>
                </w:rPr>
                <w:t>Alle geldige datums gelegen op of voor de huidige datum en tijd</w:t>
              </w:r>
            </w:ins>
          </w:p>
        </w:tc>
      </w:tr>
      <w:tr w:rsidR="006B550F" w:rsidRPr="00CB22FF" w14:paraId="55271583" w14:textId="77777777" w:rsidTr="00211C3F">
        <w:trPr>
          <w:trHeight w:val="230"/>
          <w:ins w:id="11053" w:author="Arjan" w:date="2013-02-07T23:33:00Z"/>
        </w:trPr>
        <w:tc>
          <w:tcPr>
            <w:tcW w:w="3690" w:type="dxa"/>
            <w:tcBorders>
              <w:top w:val="nil"/>
              <w:left w:val="nil"/>
              <w:bottom w:val="nil"/>
              <w:right w:val="nil"/>
            </w:tcBorders>
          </w:tcPr>
          <w:p w14:paraId="26B41D9C" w14:textId="77777777" w:rsidR="006B550F" w:rsidRPr="00DD0F4F" w:rsidRDefault="006B550F" w:rsidP="00211C3F">
            <w:pPr>
              <w:autoSpaceDE w:val="0"/>
              <w:autoSpaceDN w:val="0"/>
              <w:adjustRightInd w:val="0"/>
              <w:spacing w:after="0" w:line="240" w:lineRule="auto"/>
              <w:rPr>
                <w:ins w:id="11054"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66E0B25A" w14:textId="77777777" w:rsidR="006B550F" w:rsidRPr="00DD0F4F" w:rsidRDefault="006B550F" w:rsidP="00211C3F">
            <w:pPr>
              <w:autoSpaceDE w:val="0"/>
              <w:autoSpaceDN w:val="0"/>
              <w:adjustRightInd w:val="0"/>
              <w:spacing w:after="0" w:line="240" w:lineRule="auto"/>
              <w:rPr>
                <w:ins w:id="11055" w:author="Arjan" w:date="2013-02-07T23:33:00Z"/>
                <w:rFonts w:ascii="Arial" w:eastAsia="Times New Roman" w:hAnsi="Arial" w:cs="Arial"/>
                <w:b/>
                <w:bCs/>
                <w:color w:val="000000"/>
                <w:sz w:val="20"/>
                <w:szCs w:val="20"/>
                <w:lang w:val="nl-NL"/>
              </w:rPr>
            </w:pPr>
          </w:p>
        </w:tc>
      </w:tr>
      <w:tr w:rsidR="006B550F" w:rsidRPr="00F2006F" w14:paraId="70BDFF0C" w14:textId="77777777" w:rsidTr="00211C3F">
        <w:trPr>
          <w:trHeight w:val="230"/>
          <w:ins w:id="11056" w:author="Arjan" w:date="2013-02-07T23:33:00Z"/>
        </w:trPr>
        <w:tc>
          <w:tcPr>
            <w:tcW w:w="3690" w:type="dxa"/>
            <w:tcBorders>
              <w:top w:val="nil"/>
              <w:left w:val="nil"/>
              <w:bottom w:val="nil"/>
              <w:right w:val="nil"/>
            </w:tcBorders>
          </w:tcPr>
          <w:p w14:paraId="5771353B" w14:textId="77777777" w:rsidR="006B550F" w:rsidRPr="00F2006F" w:rsidRDefault="006B550F" w:rsidP="00211C3F">
            <w:pPr>
              <w:autoSpaceDE w:val="0"/>
              <w:autoSpaceDN w:val="0"/>
              <w:adjustRightInd w:val="0"/>
              <w:spacing w:after="0" w:line="240" w:lineRule="auto"/>
              <w:rPr>
                <w:ins w:id="11057" w:author="Arjan" w:date="2013-02-07T23:33:00Z"/>
                <w:rFonts w:ascii="Arial" w:eastAsia="Times New Roman" w:hAnsi="Arial" w:cs="Arial"/>
                <w:b/>
                <w:bCs/>
                <w:color w:val="000000"/>
                <w:sz w:val="20"/>
                <w:szCs w:val="20"/>
              </w:rPr>
            </w:pPr>
            <w:ins w:id="11058" w:author="Arjan" w:date="2013-02-07T23:33:00Z">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14:paraId="2D13EED4" w14:textId="77777777" w:rsidR="006B550F" w:rsidRPr="00F2006F" w:rsidRDefault="006B550F" w:rsidP="00211C3F">
            <w:pPr>
              <w:autoSpaceDE w:val="0"/>
              <w:autoSpaceDN w:val="0"/>
              <w:adjustRightInd w:val="0"/>
              <w:spacing w:after="0" w:line="240" w:lineRule="auto"/>
              <w:rPr>
                <w:ins w:id="11059" w:author="Arjan" w:date="2013-02-07T23:33:00Z"/>
                <w:rFonts w:ascii="Arial" w:eastAsia="Times New Roman" w:hAnsi="Arial" w:cs="Arial"/>
                <w:color w:val="000000"/>
                <w:sz w:val="20"/>
                <w:szCs w:val="20"/>
              </w:rPr>
            </w:pPr>
            <w:ins w:id="11060" w:author="Arjan" w:date="2013-02-07T23:33:00Z">
              <w:r w:rsidRPr="00F2006F">
                <w:rPr>
                  <w:rFonts w:ascii="Arial" w:eastAsia="Times New Roman" w:hAnsi="Arial" w:cs="Arial"/>
                  <w:color w:val="000000"/>
                  <w:sz w:val="20"/>
                  <w:szCs w:val="20"/>
                </w:rPr>
                <w:t>Nee</w:t>
              </w:r>
            </w:ins>
          </w:p>
        </w:tc>
      </w:tr>
      <w:tr w:rsidR="006B550F" w:rsidRPr="00F2006F" w14:paraId="3EF370BE" w14:textId="77777777" w:rsidTr="00211C3F">
        <w:trPr>
          <w:trHeight w:val="275"/>
          <w:ins w:id="11061" w:author="Arjan" w:date="2013-02-07T23:33:00Z"/>
        </w:trPr>
        <w:tc>
          <w:tcPr>
            <w:tcW w:w="3690" w:type="dxa"/>
            <w:tcBorders>
              <w:top w:val="nil"/>
              <w:left w:val="nil"/>
              <w:bottom w:val="nil"/>
              <w:right w:val="nil"/>
            </w:tcBorders>
          </w:tcPr>
          <w:p w14:paraId="43EE6CDD" w14:textId="77777777" w:rsidR="006B550F" w:rsidRPr="00F2006F" w:rsidRDefault="006B550F" w:rsidP="00211C3F">
            <w:pPr>
              <w:autoSpaceDE w:val="0"/>
              <w:autoSpaceDN w:val="0"/>
              <w:adjustRightInd w:val="0"/>
              <w:spacing w:after="0" w:line="240" w:lineRule="auto"/>
              <w:rPr>
                <w:ins w:id="1106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2CD33DB7" w14:textId="77777777" w:rsidR="006B550F" w:rsidRPr="00F2006F" w:rsidRDefault="006B550F" w:rsidP="00211C3F">
            <w:pPr>
              <w:autoSpaceDE w:val="0"/>
              <w:autoSpaceDN w:val="0"/>
              <w:adjustRightInd w:val="0"/>
              <w:spacing w:after="0" w:line="240" w:lineRule="auto"/>
              <w:rPr>
                <w:ins w:id="11063" w:author="Arjan" w:date="2013-02-07T23:33:00Z"/>
                <w:rFonts w:ascii="Arial" w:eastAsia="Times New Roman" w:hAnsi="Arial" w:cs="Arial"/>
                <w:color w:val="000000"/>
                <w:sz w:val="20"/>
                <w:szCs w:val="20"/>
              </w:rPr>
            </w:pPr>
          </w:p>
        </w:tc>
      </w:tr>
      <w:tr w:rsidR="006B550F" w:rsidRPr="00F2006F" w14:paraId="17266C0F" w14:textId="77777777" w:rsidTr="00211C3F">
        <w:trPr>
          <w:trHeight w:val="230"/>
          <w:ins w:id="11064" w:author="Arjan" w:date="2013-02-07T23:33:00Z"/>
        </w:trPr>
        <w:tc>
          <w:tcPr>
            <w:tcW w:w="3690" w:type="dxa"/>
            <w:tcBorders>
              <w:top w:val="nil"/>
              <w:left w:val="nil"/>
              <w:bottom w:val="nil"/>
              <w:right w:val="nil"/>
            </w:tcBorders>
          </w:tcPr>
          <w:p w14:paraId="1C390C02" w14:textId="77777777" w:rsidR="006B550F" w:rsidRPr="00F2006F" w:rsidRDefault="006B550F" w:rsidP="00211C3F">
            <w:pPr>
              <w:autoSpaceDE w:val="0"/>
              <w:autoSpaceDN w:val="0"/>
              <w:adjustRightInd w:val="0"/>
              <w:spacing w:after="0" w:line="240" w:lineRule="auto"/>
              <w:rPr>
                <w:ins w:id="11065" w:author="Arjan" w:date="2013-02-07T23:33:00Z"/>
                <w:rFonts w:ascii="Arial" w:eastAsia="Times New Roman" w:hAnsi="Arial" w:cs="Arial"/>
                <w:b/>
                <w:bCs/>
                <w:color w:val="000000"/>
                <w:sz w:val="20"/>
                <w:szCs w:val="20"/>
              </w:rPr>
            </w:pPr>
            <w:ins w:id="11066" w:author="Arjan" w:date="2013-02-07T23:33:00Z">
              <w:r w:rsidRPr="00F2006F">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14:paraId="538E5A2E" w14:textId="77777777" w:rsidR="006B550F" w:rsidRPr="00F2006F" w:rsidRDefault="006B550F" w:rsidP="00211C3F">
            <w:pPr>
              <w:autoSpaceDE w:val="0"/>
              <w:autoSpaceDN w:val="0"/>
              <w:adjustRightInd w:val="0"/>
              <w:spacing w:after="0" w:line="240" w:lineRule="auto"/>
              <w:rPr>
                <w:ins w:id="11067" w:author="Arjan" w:date="2013-02-07T23:33:00Z"/>
                <w:rFonts w:ascii="Arial" w:eastAsia="Times New Roman" w:hAnsi="Arial" w:cs="Arial"/>
                <w:color w:val="000000"/>
                <w:sz w:val="20"/>
                <w:szCs w:val="20"/>
              </w:rPr>
            </w:pPr>
            <w:ins w:id="11068" w:author="Arjan" w:date="2013-02-07T23:33:00Z">
              <w:r w:rsidRPr="00F2006F">
                <w:rPr>
                  <w:rFonts w:ascii="Arial" w:eastAsia="Times New Roman" w:hAnsi="Arial" w:cs="Arial"/>
                  <w:color w:val="000000"/>
                  <w:sz w:val="20"/>
                  <w:szCs w:val="20"/>
                </w:rPr>
                <w:t>Nee</w:t>
              </w:r>
            </w:ins>
          </w:p>
        </w:tc>
      </w:tr>
      <w:tr w:rsidR="006B550F" w:rsidRPr="00F2006F" w14:paraId="6C2FCA30" w14:textId="77777777" w:rsidTr="00211C3F">
        <w:trPr>
          <w:trHeight w:val="230"/>
          <w:ins w:id="11069" w:author="Arjan" w:date="2013-02-07T23:33:00Z"/>
        </w:trPr>
        <w:tc>
          <w:tcPr>
            <w:tcW w:w="3690" w:type="dxa"/>
            <w:tcBorders>
              <w:top w:val="nil"/>
              <w:left w:val="nil"/>
              <w:bottom w:val="nil"/>
              <w:right w:val="nil"/>
            </w:tcBorders>
          </w:tcPr>
          <w:p w14:paraId="380C2AA8" w14:textId="77777777" w:rsidR="006B550F" w:rsidRPr="00F2006F" w:rsidRDefault="006B550F" w:rsidP="00211C3F">
            <w:pPr>
              <w:autoSpaceDE w:val="0"/>
              <w:autoSpaceDN w:val="0"/>
              <w:adjustRightInd w:val="0"/>
              <w:spacing w:after="0" w:line="240" w:lineRule="auto"/>
              <w:rPr>
                <w:ins w:id="1107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45CD3324" w14:textId="77777777" w:rsidR="006B550F" w:rsidRPr="00F2006F" w:rsidRDefault="006B550F" w:rsidP="00211C3F">
            <w:pPr>
              <w:autoSpaceDE w:val="0"/>
              <w:autoSpaceDN w:val="0"/>
              <w:adjustRightInd w:val="0"/>
              <w:spacing w:after="0" w:line="240" w:lineRule="auto"/>
              <w:rPr>
                <w:ins w:id="11071" w:author="Arjan" w:date="2013-02-07T23:33:00Z"/>
                <w:rFonts w:ascii="Arial" w:eastAsia="Times New Roman" w:hAnsi="Arial" w:cs="Arial"/>
                <w:color w:val="000000"/>
                <w:sz w:val="20"/>
                <w:szCs w:val="20"/>
              </w:rPr>
            </w:pPr>
          </w:p>
        </w:tc>
      </w:tr>
      <w:tr w:rsidR="006B550F" w:rsidRPr="00F2006F" w14:paraId="266D6C9F" w14:textId="77777777" w:rsidTr="00211C3F">
        <w:trPr>
          <w:trHeight w:val="230"/>
          <w:ins w:id="11072" w:author="Arjan" w:date="2013-02-07T23:33:00Z"/>
        </w:trPr>
        <w:tc>
          <w:tcPr>
            <w:tcW w:w="3690" w:type="dxa"/>
            <w:tcBorders>
              <w:top w:val="nil"/>
              <w:left w:val="nil"/>
              <w:bottom w:val="nil"/>
              <w:right w:val="nil"/>
            </w:tcBorders>
          </w:tcPr>
          <w:p w14:paraId="006C72AD" w14:textId="77777777" w:rsidR="006B550F" w:rsidRPr="00F2006F" w:rsidRDefault="006B550F" w:rsidP="00211C3F">
            <w:pPr>
              <w:autoSpaceDE w:val="0"/>
              <w:autoSpaceDN w:val="0"/>
              <w:adjustRightInd w:val="0"/>
              <w:spacing w:after="0" w:line="240" w:lineRule="auto"/>
              <w:rPr>
                <w:ins w:id="11073" w:author="Arjan" w:date="2013-02-07T23:33:00Z"/>
                <w:rFonts w:ascii="Arial" w:eastAsia="Times New Roman" w:hAnsi="Arial" w:cs="Arial"/>
                <w:b/>
                <w:bCs/>
                <w:color w:val="000000"/>
                <w:sz w:val="20"/>
                <w:szCs w:val="20"/>
              </w:rPr>
            </w:pPr>
            <w:ins w:id="11074" w:author="Arjan" w:date="2013-02-07T23:33:00Z">
              <w:r w:rsidRPr="00F2006F">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14:paraId="5B78053A" w14:textId="77777777" w:rsidR="006B550F" w:rsidRPr="00F2006F" w:rsidRDefault="006B550F" w:rsidP="00211C3F">
            <w:pPr>
              <w:autoSpaceDE w:val="0"/>
              <w:autoSpaceDN w:val="0"/>
              <w:adjustRightInd w:val="0"/>
              <w:spacing w:after="0" w:line="240" w:lineRule="auto"/>
              <w:rPr>
                <w:ins w:id="11075" w:author="Arjan" w:date="2013-02-07T23:33:00Z"/>
                <w:rFonts w:ascii="Arial" w:eastAsia="Times New Roman" w:hAnsi="Arial" w:cs="Arial"/>
                <w:color w:val="000000"/>
                <w:sz w:val="20"/>
                <w:szCs w:val="20"/>
              </w:rPr>
            </w:pPr>
          </w:p>
        </w:tc>
      </w:tr>
      <w:tr w:rsidR="006B550F" w:rsidRPr="00F2006F" w14:paraId="7AB835A3" w14:textId="77777777" w:rsidTr="00211C3F">
        <w:trPr>
          <w:trHeight w:val="230"/>
          <w:ins w:id="11076" w:author="Arjan" w:date="2013-02-07T23:33:00Z"/>
        </w:trPr>
        <w:tc>
          <w:tcPr>
            <w:tcW w:w="3690" w:type="dxa"/>
            <w:tcBorders>
              <w:top w:val="nil"/>
              <w:left w:val="nil"/>
              <w:bottom w:val="nil"/>
              <w:right w:val="nil"/>
            </w:tcBorders>
          </w:tcPr>
          <w:p w14:paraId="4EECD9F1" w14:textId="77777777" w:rsidR="006B550F" w:rsidRPr="00F2006F" w:rsidRDefault="006B550F" w:rsidP="00211C3F">
            <w:pPr>
              <w:autoSpaceDE w:val="0"/>
              <w:autoSpaceDN w:val="0"/>
              <w:adjustRightInd w:val="0"/>
              <w:spacing w:after="0" w:line="240" w:lineRule="auto"/>
              <w:rPr>
                <w:ins w:id="1107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6F71C5A5" w14:textId="77777777" w:rsidR="006B550F" w:rsidRPr="00F2006F" w:rsidRDefault="006B550F" w:rsidP="00211C3F">
            <w:pPr>
              <w:autoSpaceDE w:val="0"/>
              <w:autoSpaceDN w:val="0"/>
              <w:adjustRightInd w:val="0"/>
              <w:spacing w:after="0" w:line="240" w:lineRule="auto"/>
              <w:rPr>
                <w:ins w:id="11078" w:author="Arjan" w:date="2013-02-07T23:33:00Z"/>
                <w:rFonts w:ascii="Arial" w:eastAsia="Times New Roman" w:hAnsi="Arial" w:cs="Arial"/>
                <w:color w:val="000000"/>
                <w:sz w:val="20"/>
                <w:szCs w:val="20"/>
              </w:rPr>
            </w:pPr>
          </w:p>
        </w:tc>
      </w:tr>
      <w:tr w:rsidR="006B550F" w:rsidRPr="00F2006F" w14:paraId="2F6F9100" w14:textId="77777777" w:rsidTr="00211C3F">
        <w:trPr>
          <w:trHeight w:val="230"/>
          <w:ins w:id="11079" w:author="Arjan" w:date="2013-02-07T23:33:00Z"/>
        </w:trPr>
        <w:tc>
          <w:tcPr>
            <w:tcW w:w="3690" w:type="dxa"/>
            <w:tcBorders>
              <w:top w:val="nil"/>
              <w:left w:val="nil"/>
              <w:bottom w:val="nil"/>
              <w:right w:val="nil"/>
            </w:tcBorders>
          </w:tcPr>
          <w:p w14:paraId="07EEA13C" w14:textId="77777777" w:rsidR="006B550F" w:rsidRPr="00F2006F" w:rsidRDefault="006B550F" w:rsidP="00211C3F">
            <w:pPr>
              <w:autoSpaceDE w:val="0"/>
              <w:autoSpaceDN w:val="0"/>
              <w:adjustRightInd w:val="0"/>
              <w:spacing w:after="0" w:line="240" w:lineRule="auto"/>
              <w:rPr>
                <w:ins w:id="11080" w:author="Arjan" w:date="2013-02-07T23:33:00Z"/>
                <w:rFonts w:ascii="Arial" w:eastAsia="Times New Roman" w:hAnsi="Arial" w:cs="Arial"/>
                <w:b/>
                <w:bCs/>
                <w:color w:val="000000"/>
                <w:sz w:val="20"/>
                <w:szCs w:val="20"/>
              </w:rPr>
            </w:pPr>
            <w:ins w:id="11081" w:author="Arjan" w:date="2013-02-07T23:33:00Z">
              <w:r w:rsidRPr="00F2006F">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14:paraId="68AC2761" w14:textId="77777777" w:rsidR="006B550F" w:rsidRPr="00F2006F" w:rsidRDefault="006B550F" w:rsidP="00211C3F">
            <w:pPr>
              <w:autoSpaceDE w:val="0"/>
              <w:autoSpaceDN w:val="0"/>
              <w:adjustRightInd w:val="0"/>
              <w:spacing w:after="0" w:line="240" w:lineRule="auto"/>
              <w:rPr>
                <w:ins w:id="11082" w:author="Arjan" w:date="2013-02-07T23:33:00Z"/>
                <w:rFonts w:ascii="Arial" w:eastAsia="Times New Roman" w:hAnsi="Arial" w:cs="Arial"/>
                <w:color w:val="000000"/>
                <w:sz w:val="20"/>
                <w:szCs w:val="20"/>
              </w:rPr>
            </w:pPr>
            <w:ins w:id="11083" w:author="Arjan" w:date="2013-02-07T23:33:00Z">
              <w:r w:rsidRPr="00F2006F">
                <w:rPr>
                  <w:rFonts w:ascii="Arial" w:eastAsia="Times New Roman" w:hAnsi="Arial" w:cs="Arial"/>
                  <w:color w:val="000000"/>
                  <w:sz w:val="20"/>
                  <w:szCs w:val="20"/>
                </w:rPr>
                <w:t>Nee</w:t>
              </w:r>
            </w:ins>
          </w:p>
        </w:tc>
      </w:tr>
      <w:tr w:rsidR="006B550F" w:rsidRPr="00F2006F" w14:paraId="7576D9E5" w14:textId="77777777" w:rsidTr="00211C3F">
        <w:trPr>
          <w:trHeight w:val="230"/>
          <w:ins w:id="11084" w:author="Arjan" w:date="2013-02-07T23:33:00Z"/>
        </w:trPr>
        <w:tc>
          <w:tcPr>
            <w:tcW w:w="3690" w:type="dxa"/>
            <w:tcBorders>
              <w:top w:val="nil"/>
              <w:left w:val="nil"/>
              <w:bottom w:val="nil"/>
              <w:right w:val="nil"/>
            </w:tcBorders>
          </w:tcPr>
          <w:p w14:paraId="661A81E4" w14:textId="77777777" w:rsidR="006B550F" w:rsidRPr="00F2006F" w:rsidRDefault="006B550F" w:rsidP="00211C3F">
            <w:pPr>
              <w:autoSpaceDE w:val="0"/>
              <w:autoSpaceDN w:val="0"/>
              <w:adjustRightInd w:val="0"/>
              <w:spacing w:after="0" w:line="240" w:lineRule="auto"/>
              <w:rPr>
                <w:ins w:id="1108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21F60051" w14:textId="77777777" w:rsidR="006B550F" w:rsidRPr="00F2006F" w:rsidRDefault="006B550F" w:rsidP="00211C3F">
            <w:pPr>
              <w:autoSpaceDE w:val="0"/>
              <w:autoSpaceDN w:val="0"/>
              <w:adjustRightInd w:val="0"/>
              <w:spacing w:after="0" w:line="240" w:lineRule="auto"/>
              <w:rPr>
                <w:ins w:id="11086" w:author="Arjan" w:date="2013-02-07T23:33:00Z"/>
                <w:rFonts w:ascii="Arial" w:eastAsia="Times New Roman" w:hAnsi="Arial" w:cs="Arial"/>
                <w:color w:val="000000"/>
                <w:sz w:val="20"/>
                <w:szCs w:val="20"/>
              </w:rPr>
            </w:pPr>
          </w:p>
        </w:tc>
      </w:tr>
      <w:tr w:rsidR="006B550F" w:rsidRPr="00F2006F" w14:paraId="71BB2E09" w14:textId="77777777" w:rsidTr="00211C3F">
        <w:trPr>
          <w:trHeight w:val="230"/>
          <w:ins w:id="11087" w:author="Arjan" w:date="2013-02-07T23:33:00Z"/>
        </w:trPr>
        <w:tc>
          <w:tcPr>
            <w:tcW w:w="3690" w:type="dxa"/>
            <w:tcBorders>
              <w:top w:val="nil"/>
              <w:left w:val="nil"/>
              <w:bottom w:val="nil"/>
              <w:right w:val="nil"/>
            </w:tcBorders>
          </w:tcPr>
          <w:p w14:paraId="6B92286A" w14:textId="77777777" w:rsidR="006B550F" w:rsidRPr="00F2006F" w:rsidRDefault="006B550F" w:rsidP="00211C3F">
            <w:pPr>
              <w:autoSpaceDE w:val="0"/>
              <w:autoSpaceDN w:val="0"/>
              <w:adjustRightInd w:val="0"/>
              <w:spacing w:after="0" w:line="240" w:lineRule="auto"/>
              <w:rPr>
                <w:ins w:id="11088" w:author="Arjan" w:date="2013-02-07T23:33:00Z"/>
                <w:rFonts w:ascii="Arial" w:eastAsia="Times New Roman" w:hAnsi="Arial" w:cs="Arial"/>
                <w:b/>
                <w:bCs/>
                <w:color w:val="000000"/>
                <w:sz w:val="20"/>
                <w:szCs w:val="20"/>
              </w:rPr>
            </w:pPr>
            <w:ins w:id="11089" w:author="Arjan" w:date="2013-02-07T23:33:00Z">
              <w:r w:rsidRPr="00F2006F">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14:paraId="61255F05" w14:textId="77777777" w:rsidR="006B550F" w:rsidRPr="00F2006F" w:rsidRDefault="006B550F" w:rsidP="00211C3F">
            <w:pPr>
              <w:autoSpaceDE w:val="0"/>
              <w:autoSpaceDN w:val="0"/>
              <w:adjustRightInd w:val="0"/>
              <w:spacing w:after="0" w:line="240" w:lineRule="auto"/>
              <w:rPr>
                <w:ins w:id="11090" w:author="Arjan" w:date="2013-02-07T23:33:00Z"/>
                <w:rFonts w:ascii="Arial" w:eastAsia="Times New Roman" w:hAnsi="Arial" w:cs="Arial"/>
                <w:color w:val="000000"/>
                <w:sz w:val="20"/>
                <w:szCs w:val="20"/>
              </w:rPr>
            </w:pPr>
            <w:ins w:id="11091" w:author="Arjan" w:date="2013-02-07T23:33:00Z">
              <w:r w:rsidRPr="00F2006F">
                <w:rPr>
                  <w:rFonts w:ascii="Arial" w:eastAsia="Times New Roman" w:hAnsi="Arial" w:cs="Arial"/>
                  <w:color w:val="000000"/>
                  <w:sz w:val="20"/>
                  <w:szCs w:val="20"/>
                </w:rPr>
                <w:t>Nee</w:t>
              </w:r>
            </w:ins>
          </w:p>
        </w:tc>
      </w:tr>
      <w:tr w:rsidR="006B550F" w:rsidRPr="00F2006F" w14:paraId="38DE79AA" w14:textId="77777777" w:rsidTr="00211C3F">
        <w:trPr>
          <w:trHeight w:val="230"/>
          <w:ins w:id="11092" w:author="Arjan" w:date="2013-02-07T23:33:00Z"/>
        </w:trPr>
        <w:tc>
          <w:tcPr>
            <w:tcW w:w="3690" w:type="dxa"/>
            <w:tcBorders>
              <w:top w:val="nil"/>
              <w:left w:val="nil"/>
              <w:bottom w:val="nil"/>
              <w:right w:val="nil"/>
            </w:tcBorders>
          </w:tcPr>
          <w:p w14:paraId="34E20CB3" w14:textId="77777777" w:rsidR="006B550F" w:rsidRPr="00F2006F" w:rsidRDefault="006B550F" w:rsidP="00211C3F">
            <w:pPr>
              <w:autoSpaceDE w:val="0"/>
              <w:autoSpaceDN w:val="0"/>
              <w:adjustRightInd w:val="0"/>
              <w:spacing w:after="0" w:line="240" w:lineRule="auto"/>
              <w:rPr>
                <w:ins w:id="1109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5F0E0B90" w14:textId="77777777" w:rsidR="006B550F" w:rsidRPr="00F2006F" w:rsidRDefault="006B550F" w:rsidP="00211C3F">
            <w:pPr>
              <w:autoSpaceDE w:val="0"/>
              <w:autoSpaceDN w:val="0"/>
              <w:adjustRightInd w:val="0"/>
              <w:spacing w:after="0" w:line="240" w:lineRule="auto"/>
              <w:rPr>
                <w:ins w:id="11094" w:author="Arjan" w:date="2013-02-07T23:33:00Z"/>
                <w:rFonts w:ascii="Arial" w:eastAsia="Times New Roman" w:hAnsi="Arial" w:cs="Arial"/>
                <w:b/>
                <w:bCs/>
                <w:color w:val="000000"/>
                <w:sz w:val="20"/>
                <w:szCs w:val="20"/>
              </w:rPr>
            </w:pPr>
          </w:p>
        </w:tc>
      </w:tr>
      <w:tr w:rsidR="006B550F" w:rsidRPr="00F2006F" w14:paraId="29B9273A" w14:textId="77777777" w:rsidTr="00211C3F">
        <w:trPr>
          <w:trHeight w:val="230"/>
          <w:ins w:id="11095" w:author="Arjan" w:date="2013-02-07T23:33:00Z"/>
        </w:trPr>
        <w:tc>
          <w:tcPr>
            <w:tcW w:w="3690" w:type="dxa"/>
            <w:tcBorders>
              <w:top w:val="nil"/>
              <w:left w:val="nil"/>
              <w:bottom w:val="nil"/>
              <w:right w:val="nil"/>
            </w:tcBorders>
          </w:tcPr>
          <w:p w14:paraId="49EE4D3E" w14:textId="77777777" w:rsidR="006B550F" w:rsidRPr="00F2006F" w:rsidRDefault="006B550F" w:rsidP="00211C3F">
            <w:pPr>
              <w:autoSpaceDE w:val="0"/>
              <w:autoSpaceDN w:val="0"/>
              <w:adjustRightInd w:val="0"/>
              <w:spacing w:after="0" w:line="240" w:lineRule="auto"/>
              <w:rPr>
                <w:ins w:id="11096" w:author="Arjan" w:date="2013-02-07T23:33:00Z"/>
                <w:rFonts w:ascii="Arial" w:eastAsia="Times New Roman" w:hAnsi="Arial" w:cs="Arial"/>
                <w:color w:val="000000"/>
                <w:sz w:val="20"/>
                <w:szCs w:val="20"/>
              </w:rPr>
            </w:pPr>
            <w:ins w:id="11097" w:author="Arjan" w:date="2013-02-07T23:33:00Z">
              <w:r w:rsidRPr="00F2006F">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56161F3C" w14:textId="77777777" w:rsidR="006B550F" w:rsidRPr="00F2006F" w:rsidRDefault="00DA5D93" w:rsidP="00211C3F">
            <w:pPr>
              <w:autoSpaceDE w:val="0"/>
              <w:autoSpaceDN w:val="0"/>
              <w:adjustRightInd w:val="0"/>
              <w:spacing w:after="0" w:line="240" w:lineRule="auto"/>
              <w:rPr>
                <w:ins w:id="11098" w:author="Arjan" w:date="2013-02-07T23:33:00Z"/>
                <w:rFonts w:ascii="Arial" w:eastAsia="Times New Roman" w:hAnsi="Arial" w:cs="Arial"/>
                <w:color w:val="000000"/>
                <w:sz w:val="20"/>
                <w:szCs w:val="20"/>
              </w:rPr>
            </w:pPr>
            <w:ins w:id="11099"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0</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14:paraId="0607BADA" w14:textId="77777777" w:rsidTr="00211C3F">
        <w:trPr>
          <w:trHeight w:val="200"/>
          <w:ins w:id="11100" w:author="Arjan" w:date="2013-02-07T23:33:00Z"/>
        </w:trPr>
        <w:tc>
          <w:tcPr>
            <w:tcW w:w="3690" w:type="dxa"/>
            <w:tcBorders>
              <w:top w:val="nil"/>
              <w:left w:val="nil"/>
              <w:bottom w:val="nil"/>
              <w:right w:val="nil"/>
            </w:tcBorders>
          </w:tcPr>
          <w:p w14:paraId="3F229B29" w14:textId="77777777" w:rsidR="006B550F" w:rsidRPr="00F2006F" w:rsidRDefault="006B550F" w:rsidP="00211C3F">
            <w:pPr>
              <w:autoSpaceDE w:val="0"/>
              <w:autoSpaceDN w:val="0"/>
              <w:adjustRightInd w:val="0"/>
              <w:spacing w:after="0" w:line="240" w:lineRule="auto"/>
              <w:rPr>
                <w:ins w:id="1110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2DA74B7D" w14:textId="77777777" w:rsidR="006B550F" w:rsidRPr="00F2006F" w:rsidRDefault="006B550F" w:rsidP="00211C3F">
            <w:pPr>
              <w:autoSpaceDE w:val="0"/>
              <w:autoSpaceDN w:val="0"/>
              <w:adjustRightInd w:val="0"/>
              <w:spacing w:after="0" w:line="240" w:lineRule="auto"/>
              <w:rPr>
                <w:ins w:id="11102" w:author="Arjan" w:date="2013-02-07T23:33:00Z"/>
                <w:rFonts w:ascii="Arial" w:eastAsia="Times New Roman" w:hAnsi="Arial" w:cs="Arial"/>
                <w:b/>
                <w:bCs/>
                <w:color w:val="000000"/>
                <w:sz w:val="20"/>
                <w:szCs w:val="20"/>
              </w:rPr>
            </w:pPr>
          </w:p>
        </w:tc>
      </w:tr>
      <w:tr w:rsidR="006B550F" w:rsidRPr="00F2006F" w14:paraId="24D82C44" w14:textId="77777777" w:rsidTr="00211C3F">
        <w:trPr>
          <w:trHeight w:val="200"/>
          <w:ins w:id="11103" w:author="Arjan" w:date="2013-02-07T23:33:00Z"/>
        </w:trPr>
        <w:tc>
          <w:tcPr>
            <w:tcW w:w="3690" w:type="dxa"/>
            <w:tcBorders>
              <w:top w:val="nil"/>
              <w:left w:val="nil"/>
              <w:bottom w:val="nil"/>
              <w:right w:val="nil"/>
            </w:tcBorders>
          </w:tcPr>
          <w:p w14:paraId="7197F8C3" w14:textId="77777777" w:rsidR="006B550F" w:rsidRPr="00F2006F" w:rsidRDefault="006B550F" w:rsidP="00211C3F">
            <w:pPr>
              <w:autoSpaceDE w:val="0"/>
              <w:autoSpaceDN w:val="0"/>
              <w:adjustRightInd w:val="0"/>
              <w:spacing w:after="0" w:line="240" w:lineRule="auto"/>
              <w:rPr>
                <w:ins w:id="11104" w:author="Arjan" w:date="2013-02-07T23:33:00Z"/>
                <w:rFonts w:ascii="Arial" w:eastAsia="Times New Roman" w:hAnsi="Arial" w:cs="Arial"/>
                <w:color w:val="000000"/>
                <w:sz w:val="20"/>
                <w:szCs w:val="20"/>
              </w:rPr>
            </w:pPr>
            <w:ins w:id="11105"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6E2F3A30" w14:textId="77777777" w:rsidR="006B550F" w:rsidRPr="00F2006F" w:rsidRDefault="006B550F" w:rsidP="00211C3F">
            <w:pPr>
              <w:autoSpaceDE w:val="0"/>
              <w:autoSpaceDN w:val="0"/>
              <w:adjustRightInd w:val="0"/>
              <w:spacing w:after="0" w:line="240" w:lineRule="auto"/>
              <w:rPr>
                <w:ins w:id="11106" w:author="Arjan" w:date="2013-02-07T23:33:00Z"/>
                <w:rFonts w:ascii="Arial" w:eastAsia="Times New Roman" w:hAnsi="Arial" w:cs="Arial"/>
                <w:color w:val="000000"/>
                <w:sz w:val="20"/>
                <w:szCs w:val="20"/>
              </w:rPr>
            </w:pPr>
            <w:ins w:id="11107" w:author="Arjan" w:date="2013-02-07T23:33:00Z">
              <w:r w:rsidRPr="00F2006F">
                <w:rPr>
                  <w:rFonts w:ascii="Arial" w:eastAsia="Times New Roman" w:hAnsi="Arial" w:cs="Arial"/>
                  <w:color w:val="000000"/>
                  <w:sz w:val="20"/>
                  <w:szCs w:val="20"/>
                </w:rPr>
                <w:t>Gemeentelijk basisgegeven</w:t>
              </w:r>
            </w:ins>
          </w:p>
        </w:tc>
      </w:tr>
      <w:tr w:rsidR="006B550F" w:rsidRPr="00F2006F" w14:paraId="5CAF586E" w14:textId="77777777" w:rsidTr="00211C3F">
        <w:trPr>
          <w:trHeight w:val="230"/>
          <w:ins w:id="11108" w:author="Arjan" w:date="2013-02-07T23:33:00Z"/>
        </w:trPr>
        <w:tc>
          <w:tcPr>
            <w:tcW w:w="3690" w:type="dxa"/>
            <w:tcBorders>
              <w:top w:val="nil"/>
              <w:left w:val="nil"/>
              <w:bottom w:val="nil"/>
              <w:right w:val="nil"/>
            </w:tcBorders>
          </w:tcPr>
          <w:p w14:paraId="1426E4AD" w14:textId="77777777" w:rsidR="006B550F" w:rsidRPr="00F2006F" w:rsidRDefault="006B550F" w:rsidP="00211C3F">
            <w:pPr>
              <w:autoSpaceDE w:val="0"/>
              <w:autoSpaceDN w:val="0"/>
              <w:adjustRightInd w:val="0"/>
              <w:spacing w:after="0" w:line="240" w:lineRule="auto"/>
              <w:rPr>
                <w:ins w:id="1110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331F8EA0" w14:textId="77777777" w:rsidR="006B550F" w:rsidRPr="00F2006F" w:rsidRDefault="006B550F" w:rsidP="00211C3F">
            <w:pPr>
              <w:autoSpaceDE w:val="0"/>
              <w:autoSpaceDN w:val="0"/>
              <w:adjustRightInd w:val="0"/>
              <w:spacing w:after="0" w:line="240" w:lineRule="auto"/>
              <w:rPr>
                <w:ins w:id="11110" w:author="Arjan" w:date="2013-02-07T23:33:00Z"/>
                <w:rFonts w:ascii="Arial" w:eastAsia="Times New Roman" w:hAnsi="Arial" w:cs="Arial"/>
                <w:b/>
                <w:bCs/>
                <w:color w:val="000000"/>
                <w:sz w:val="20"/>
                <w:szCs w:val="20"/>
              </w:rPr>
            </w:pPr>
          </w:p>
        </w:tc>
      </w:tr>
      <w:tr w:rsidR="006B550F" w:rsidRPr="00F2006F" w14:paraId="1736F5FB" w14:textId="77777777" w:rsidTr="00211C3F">
        <w:trPr>
          <w:trHeight w:val="230"/>
          <w:ins w:id="11111" w:author="Arjan" w:date="2013-02-07T23:33:00Z"/>
        </w:trPr>
        <w:tc>
          <w:tcPr>
            <w:tcW w:w="3690" w:type="dxa"/>
            <w:tcBorders>
              <w:top w:val="nil"/>
              <w:left w:val="nil"/>
              <w:bottom w:val="nil"/>
              <w:right w:val="nil"/>
            </w:tcBorders>
          </w:tcPr>
          <w:p w14:paraId="4DE058AA" w14:textId="77777777" w:rsidR="006B550F" w:rsidRPr="00F2006F" w:rsidRDefault="006B550F" w:rsidP="00211C3F">
            <w:pPr>
              <w:autoSpaceDE w:val="0"/>
              <w:autoSpaceDN w:val="0"/>
              <w:adjustRightInd w:val="0"/>
              <w:spacing w:after="0" w:line="240" w:lineRule="auto"/>
              <w:rPr>
                <w:ins w:id="11112" w:author="Arjan" w:date="2013-02-07T23:33:00Z"/>
                <w:rFonts w:ascii="Arial" w:eastAsia="Times New Roman" w:hAnsi="Arial" w:cs="Arial"/>
                <w:color w:val="000000"/>
                <w:sz w:val="20"/>
                <w:szCs w:val="20"/>
              </w:rPr>
            </w:pPr>
            <w:ins w:id="11113"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14:paraId="32B65065" w14:textId="77777777" w:rsidR="006B550F" w:rsidRPr="00F2006F" w:rsidRDefault="006B550F" w:rsidP="00211C3F">
            <w:pPr>
              <w:autoSpaceDE w:val="0"/>
              <w:autoSpaceDN w:val="0"/>
              <w:adjustRightInd w:val="0"/>
              <w:spacing w:after="0" w:line="240" w:lineRule="auto"/>
              <w:rPr>
                <w:ins w:id="11114" w:author="Arjan" w:date="2013-02-07T23:33:00Z"/>
                <w:rFonts w:ascii="Arial" w:eastAsia="Times New Roman" w:hAnsi="Arial" w:cs="Arial"/>
                <w:color w:val="000000"/>
                <w:sz w:val="20"/>
                <w:szCs w:val="20"/>
              </w:rPr>
            </w:pPr>
            <w:ins w:id="11115" w:author="Arjan" w:date="2013-02-07T23:33:00Z">
              <w:r w:rsidRPr="00F2006F">
                <w:rPr>
                  <w:rFonts w:ascii="Arial" w:eastAsia="Times New Roman" w:hAnsi="Arial" w:cs="Arial"/>
                  <w:color w:val="000000"/>
                  <w:sz w:val="20"/>
                  <w:szCs w:val="20"/>
                </w:rPr>
                <w:t>-</w:t>
              </w:r>
            </w:ins>
          </w:p>
        </w:tc>
      </w:tr>
    </w:tbl>
    <w:p w14:paraId="32875602" w14:textId="77777777" w:rsidR="006B550F" w:rsidRPr="00DD0F4F" w:rsidRDefault="00DA5D93" w:rsidP="006B550F">
      <w:pPr>
        <w:autoSpaceDE w:val="0"/>
        <w:autoSpaceDN w:val="0"/>
        <w:adjustRightInd w:val="0"/>
        <w:spacing w:before="240" w:after="60" w:line="240" w:lineRule="auto"/>
        <w:outlineLvl w:val="3"/>
        <w:rPr>
          <w:ins w:id="11116" w:author="Arjan" w:date="2013-02-07T23:33:00Z"/>
          <w:rFonts w:ascii="Arial" w:eastAsia="Times New Roman" w:hAnsi="Arial" w:cs="Arial"/>
          <w:b/>
          <w:bCs/>
          <w:color w:val="004080"/>
          <w:sz w:val="24"/>
          <w:szCs w:val="24"/>
          <w:lang w:val="nl-NL"/>
        </w:rPr>
      </w:pPr>
      <w:ins w:id="11117"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Resultaatomschrijving</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14:paraId="043307AA" w14:textId="77777777" w:rsidTr="00211C3F">
        <w:trPr>
          <w:trHeight w:val="230"/>
          <w:ins w:id="11118" w:author="Arjan" w:date="2013-02-07T23:33:00Z"/>
        </w:trPr>
        <w:tc>
          <w:tcPr>
            <w:tcW w:w="3690" w:type="dxa"/>
            <w:tcBorders>
              <w:top w:val="nil"/>
              <w:left w:val="nil"/>
              <w:bottom w:val="nil"/>
              <w:right w:val="nil"/>
            </w:tcBorders>
          </w:tcPr>
          <w:p w14:paraId="0CFB4A92" w14:textId="77777777" w:rsidR="006B550F" w:rsidRPr="00F2006F" w:rsidRDefault="006B550F" w:rsidP="00211C3F">
            <w:pPr>
              <w:autoSpaceDE w:val="0"/>
              <w:autoSpaceDN w:val="0"/>
              <w:adjustRightInd w:val="0"/>
              <w:spacing w:after="0" w:line="240" w:lineRule="auto"/>
              <w:rPr>
                <w:ins w:id="11119" w:author="Arjan" w:date="2013-02-07T23:33:00Z"/>
                <w:rFonts w:ascii="Arial" w:eastAsia="Times New Roman" w:hAnsi="Arial" w:cs="Arial"/>
                <w:color w:val="000000"/>
                <w:sz w:val="20"/>
                <w:szCs w:val="20"/>
              </w:rPr>
            </w:pPr>
            <w:ins w:id="11120"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14:paraId="1F686D3A" w14:textId="77777777" w:rsidR="006B550F" w:rsidRPr="00F2006F" w:rsidRDefault="00DA5D93" w:rsidP="00211C3F">
            <w:pPr>
              <w:autoSpaceDE w:val="0"/>
              <w:autoSpaceDN w:val="0"/>
              <w:adjustRightInd w:val="0"/>
              <w:spacing w:after="0" w:line="240" w:lineRule="auto"/>
              <w:rPr>
                <w:ins w:id="11121" w:author="Arjan" w:date="2013-02-07T23:33:00Z"/>
                <w:rFonts w:ascii="Arial" w:eastAsia="Times New Roman" w:hAnsi="Arial" w:cs="Arial"/>
                <w:color w:val="000000"/>
                <w:sz w:val="20"/>
                <w:szCs w:val="20"/>
              </w:rPr>
            </w:pPr>
            <w:ins w:id="11122"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Resultaatomschrijving</w:t>
              </w:r>
              <w:r w:rsidRPr="00F2006F">
                <w:rPr>
                  <w:rFonts w:ascii="Arial" w:hAnsi="Arial" w:cs="Arial"/>
                  <w:sz w:val="20"/>
                  <w:szCs w:val="20"/>
                  <w:lang w:val="en-AU"/>
                </w:rPr>
                <w:fldChar w:fldCharType="end"/>
              </w:r>
            </w:ins>
          </w:p>
        </w:tc>
      </w:tr>
      <w:tr w:rsidR="006B550F" w:rsidRPr="00F2006F" w14:paraId="08E3DAB6" w14:textId="77777777" w:rsidTr="00211C3F">
        <w:trPr>
          <w:ins w:id="11123" w:author="Arjan" w:date="2013-02-07T23:33:00Z"/>
        </w:trPr>
        <w:tc>
          <w:tcPr>
            <w:tcW w:w="3690" w:type="dxa"/>
            <w:tcBorders>
              <w:top w:val="nil"/>
              <w:left w:val="nil"/>
              <w:bottom w:val="nil"/>
              <w:right w:val="nil"/>
            </w:tcBorders>
          </w:tcPr>
          <w:p w14:paraId="34B9C413" w14:textId="77777777" w:rsidR="006B550F" w:rsidRPr="00F2006F" w:rsidRDefault="006B550F" w:rsidP="00211C3F">
            <w:pPr>
              <w:autoSpaceDE w:val="0"/>
              <w:autoSpaceDN w:val="0"/>
              <w:adjustRightInd w:val="0"/>
              <w:spacing w:after="0" w:line="240" w:lineRule="auto"/>
              <w:rPr>
                <w:ins w:id="1112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55A3D309" w14:textId="77777777" w:rsidR="006B550F" w:rsidRPr="00F2006F" w:rsidRDefault="006B550F" w:rsidP="00211C3F">
            <w:pPr>
              <w:autoSpaceDE w:val="0"/>
              <w:autoSpaceDN w:val="0"/>
              <w:adjustRightInd w:val="0"/>
              <w:spacing w:after="0" w:line="240" w:lineRule="auto"/>
              <w:rPr>
                <w:ins w:id="11125" w:author="Arjan" w:date="2013-02-07T23:33:00Z"/>
                <w:rFonts w:ascii="Arial" w:eastAsia="Times New Roman" w:hAnsi="Arial" w:cs="Arial"/>
                <w:b/>
                <w:bCs/>
                <w:color w:val="000000"/>
                <w:sz w:val="20"/>
                <w:szCs w:val="20"/>
              </w:rPr>
            </w:pPr>
          </w:p>
        </w:tc>
      </w:tr>
      <w:tr w:rsidR="006B550F" w:rsidRPr="00F2006F" w14:paraId="347CDFC5" w14:textId="77777777" w:rsidTr="00211C3F">
        <w:trPr>
          <w:ins w:id="11126" w:author="Arjan" w:date="2013-02-07T23:33:00Z"/>
        </w:trPr>
        <w:tc>
          <w:tcPr>
            <w:tcW w:w="3690" w:type="dxa"/>
            <w:tcBorders>
              <w:top w:val="nil"/>
              <w:left w:val="nil"/>
              <w:bottom w:val="nil"/>
              <w:right w:val="nil"/>
            </w:tcBorders>
          </w:tcPr>
          <w:p w14:paraId="284A34D0" w14:textId="77777777" w:rsidR="006B550F" w:rsidRPr="00F2006F" w:rsidRDefault="006B550F" w:rsidP="00211C3F">
            <w:pPr>
              <w:autoSpaceDE w:val="0"/>
              <w:autoSpaceDN w:val="0"/>
              <w:adjustRightInd w:val="0"/>
              <w:spacing w:after="0" w:line="240" w:lineRule="auto"/>
              <w:rPr>
                <w:ins w:id="11127" w:author="Arjan" w:date="2013-02-07T23:33:00Z"/>
                <w:rFonts w:ascii="Arial" w:eastAsia="Times New Roman" w:hAnsi="Arial" w:cs="Arial"/>
                <w:color w:val="000000"/>
                <w:sz w:val="20"/>
                <w:szCs w:val="20"/>
              </w:rPr>
            </w:pPr>
            <w:ins w:id="11128"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14:paraId="41D8C7FC" w14:textId="77777777" w:rsidR="006B550F" w:rsidRPr="00F2006F" w:rsidRDefault="006B550F" w:rsidP="00211C3F">
            <w:pPr>
              <w:autoSpaceDE w:val="0"/>
              <w:autoSpaceDN w:val="0"/>
              <w:adjustRightInd w:val="0"/>
              <w:spacing w:after="0" w:line="240" w:lineRule="auto"/>
              <w:rPr>
                <w:ins w:id="11129" w:author="Arjan" w:date="2013-02-07T23:33:00Z"/>
                <w:rFonts w:ascii="Arial" w:eastAsia="Times New Roman" w:hAnsi="Arial" w:cs="Arial"/>
                <w:color w:val="000000"/>
                <w:sz w:val="20"/>
                <w:szCs w:val="20"/>
              </w:rPr>
            </w:pPr>
            <w:ins w:id="11130" w:author="Arjan" w:date="2013-02-07T23:33:00Z">
              <w:r w:rsidRPr="00F2006F">
                <w:rPr>
                  <w:rFonts w:ascii="Arial" w:eastAsia="Times New Roman" w:hAnsi="Arial" w:cs="Arial"/>
                  <w:color w:val="000000"/>
                  <w:sz w:val="20"/>
                  <w:szCs w:val="20"/>
                </w:rPr>
                <w:t>KING</w:t>
              </w:r>
            </w:ins>
          </w:p>
        </w:tc>
      </w:tr>
      <w:tr w:rsidR="006B550F" w:rsidRPr="00F2006F" w14:paraId="247C1638" w14:textId="77777777" w:rsidTr="00211C3F">
        <w:trPr>
          <w:ins w:id="11131" w:author="Arjan" w:date="2013-02-07T23:33:00Z"/>
        </w:trPr>
        <w:tc>
          <w:tcPr>
            <w:tcW w:w="3690" w:type="dxa"/>
            <w:tcBorders>
              <w:top w:val="nil"/>
              <w:left w:val="nil"/>
              <w:bottom w:val="nil"/>
              <w:right w:val="nil"/>
            </w:tcBorders>
          </w:tcPr>
          <w:p w14:paraId="35A15E83" w14:textId="77777777" w:rsidR="006B550F" w:rsidRPr="00F2006F" w:rsidRDefault="006B550F" w:rsidP="00211C3F">
            <w:pPr>
              <w:autoSpaceDE w:val="0"/>
              <w:autoSpaceDN w:val="0"/>
              <w:adjustRightInd w:val="0"/>
              <w:spacing w:after="0" w:line="240" w:lineRule="auto"/>
              <w:rPr>
                <w:ins w:id="1113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0AB3882E" w14:textId="77777777" w:rsidR="006B550F" w:rsidRPr="00F2006F" w:rsidRDefault="006B550F" w:rsidP="00211C3F">
            <w:pPr>
              <w:autoSpaceDE w:val="0"/>
              <w:autoSpaceDN w:val="0"/>
              <w:adjustRightInd w:val="0"/>
              <w:spacing w:after="0" w:line="240" w:lineRule="auto"/>
              <w:rPr>
                <w:ins w:id="11133" w:author="Arjan" w:date="2013-02-07T23:33:00Z"/>
                <w:rFonts w:ascii="Arial" w:eastAsia="Times New Roman" w:hAnsi="Arial" w:cs="Arial"/>
                <w:b/>
                <w:bCs/>
                <w:color w:val="000000"/>
                <w:sz w:val="20"/>
                <w:szCs w:val="20"/>
              </w:rPr>
            </w:pPr>
          </w:p>
        </w:tc>
      </w:tr>
      <w:tr w:rsidR="006B550F" w:rsidRPr="00F2006F" w14:paraId="1DF2D827" w14:textId="77777777" w:rsidTr="00211C3F">
        <w:trPr>
          <w:ins w:id="11134" w:author="Arjan" w:date="2013-02-07T23:33:00Z"/>
        </w:trPr>
        <w:tc>
          <w:tcPr>
            <w:tcW w:w="3690" w:type="dxa"/>
            <w:tcBorders>
              <w:top w:val="nil"/>
              <w:left w:val="nil"/>
              <w:bottom w:val="nil"/>
              <w:right w:val="nil"/>
            </w:tcBorders>
          </w:tcPr>
          <w:p w14:paraId="476D1D16" w14:textId="77777777" w:rsidR="006B550F" w:rsidRPr="00F2006F" w:rsidRDefault="006B550F" w:rsidP="00211C3F">
            <w:pPr>
              <w:autoSpaceDE w:val="0"/>
              <w:autoSpaceDN w:val="0"/>
              <w:adjustRightInd w:val="0"/>
              <w:spacing w:after="0" w:line="240" w:lineRule="auto"/>
              <w:rPr>
                <w:ins w:id="11135" w:author="Arjan" w:date="2013-02-07T23:33:00Z"/>
                <w:rFonts w:ascii="Arial" w:eastAsia="Times New Roman" w:hAnsi="Arial" w:cs="Arial"/>
                <w:color w:val="000000"/>
                <w:sz w:val="20"/>
                <w:szCs w:val="20"/>
              </w:rPr>
            </w:pPr>
            <w:ins w:id="11136"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14:paraId="4001BE6B" w14:textId="77777777" w:rsidR="006B550F" w:rsidRPr="00F2006F" w:rsidRDefault="006B550F" w:rsidP="00211C3F">
            <w:pPr>
              <w:autoSpaceDE w:val="0"/>
              <w:autoSpaceDN w:val="0"/>
              <w:adjustRightInd w:val="0"/>
              <w:spacing w:after="0" w:line="240" w:lineRule="auto"/>
              <w:rPr>
                <w:ins w:id="11137" w:author="Arjan" w:date="2013-02-07T23:33:00Z"/>
                <w:rFonts w:ascii="Arial" w:eastAsia="Times New Roman" w:hAnsi="Arial" w:cs="Arial"/>
                <w:color w:val="000000"/>
                <w:sz w:val="20"/>
                <w:szCs w:val="20"/>
              </w:rPr>
            </w:pPr>
          </w:p>
        </w:tc>
      </w:tr>
      <w:tr w:rsidR="006B550F" w:rsidRPr="00F2006F" w14:paraId="2EDABA58" w14:textId="77777777" w:rsidTr="00211C3F">
        <w:trPr>
          <w:ins w:id="11138" w:author="Arjan" w:date="2013-02-07T23:33:00Z"/>
        </w:trPr>
        <w:tc>
          <w:tcPr>
            <w:tcW w:w="3690" w:type="dxa"/>
            <w:tcBorders>
              <w:top w:val="nil"/>
              <w:left w:val="nil"/>
              <w:bottom w:val="nil"/>
              <w:right w:val="nil"/>
            </w:tcBorders>
          </w:tcPr>
          <w:p w14:paraId="085B1C60" w14:textId="77777777" w:rsidR="006B550F" w:rsidRPr="00F2006F" w:rsidRDefault="006B550F" w:rsidP="00211C3F">
            <w:pPr>
              <w:autoSpaceDE w:val="0"/>
              <w:autoSpaceDN w:val="0"/>
              <w:adjustRightInd w:val="0"/>
              <w:spacing w:after="0" w:line="240" w:lineRule="auto"/>
              <w:rPr>
                <w:ins w:id="1113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2A5C37F0" w14:textId="77777777" w:rsidR="006B550F" w:rsidRPr="00F2006F" w:rsidRDefault="006B550F" w:rsidP="00211C3F">
            <w:pPr>
              <w:autoSpaceDE w:val="0"/>
              <w:autoSpaceDN w:val="0"/>
              <w:adjustRightInd w:val="0"/>
              <w:spacing w:after="0" w:line="240" w:lineRule="auto"/>
              <w:rPr>
                <w:ins w:id="11140" w:author="Arjan" w:date="2013-02-07T23:33:00Z"/>
                <w:rFonts w:ascii="Arial" w:eastAsia="Times New Roman" w:hAnsi="Arial" w:cs="Arial"/>
                <w:b/>
                <w:bCs/>
                <w:color w:val="000000"/>
                <w:sz w:val="20"/>
                <w:szCs w:val="20"/>
              </w:rPr>
            </w:pPr>
          </w:p>
        </w:tc>
      </w:tr>
      <w:tr w:rsidR="006B550F" w:rsidRPr="00F2006F" w14:paraId="2343BFE3" w14:textId="77777777" w:rsidTr="00211C3F">
        <w:trPr>
          <w:trHeight w:val="335"/>
          <w:ins w:id="11141" w:author="Arjan" w:date="2013-02-07T23:33:00Z"/>
        </w:trPr>
        <w:tc>
          <w:tcPr>
            <w:tcW w:w="3690" w:type="dxa"/>
            <w:tcBorders>
              <w:top w:val="nil"/>
              <w:left w:val="nil"/>
              <w:bottom w:val="nil"/>
              <w:right w:val="nil"/>
            </w:tcBorders>
          </w:tcPr>
          <w:p w14:paraId="182B98BD" w14:textId="77777777" w:rsidR="006B550F" w:rsidRPr="00F2006F" w:rsidRDefault="006B550F" w:rsidP="00211C3F">
            <w:pPr>
              <w:autoSpaceDE w:val="0"/>
              <w:autoSpaceDN w:val="0"/>
              <w:adjustRightInd w:val="0"/>
              <w:spacing w:after="0" w:line="240" w:lineRule="auto"/>
              <w:rPr>
                <w:ins w:id="11142" w:author="Arjan" w:date="2013-02-07T23:33:00Z"/>
                <w:rFonts w:ascii="Arial" w:eastAsia="Times New Roman" w:hAnsi="Arial" w:cs="Arial"/>
                <w:color w:val="000000"/>
                <w:sz w:val="20"/>
                <w:szCs w:val="20"/>
              </w:rPr>
            </w:pPr>
            <w:ins w:id="11143" w:author="Arjan" w:date="2013-02-07T23:33:00Z">
              <w:r w:rsidRPr="00F2006F">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14:paraId="5B8F4B2C" w14:textId="77777777" w:rsidR="006B550F" w:rsidRPr="00F2006F" w:rsidRDefault="00DA5D93" w:rsidP="00211C3F">
            <w:pPr>
              <w:autoSpaceDE w:val="0"/>
              <w:autoSpaceDN w:val="0"/>
              <w:adjustRightInd w:val="0"/>
              <w:spacing w:after="0" w:line="240" w:lineRule="auto"/>
              <w:rPr>
                <w:ins w:id="11144" w:author="Arjan" w:date="2013-02-07T23:33:00Z"/>
                <w:rFonts w:ascii="Arial" w:eastAsia="Times New Roman" w:hAnsi="Arial" w:cs="Arial"/>
                <w:color w:val="000000"/>
                <w:sz w:val="20"/>
                <w:szCs w:val="20"/>
              </w:rPr>
            </w:pPr>
            <w:ins w:id="11145"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resultaat</w:t>
              </w:r>
              <w:r w:rsidRPr="00F2006F">
                <w:rPr>
                  <w:rFonts w:ascii="Arial" w:hAnsi="Arial" w:cs="Arial"/>
                  <w:sz w:val="20"/>
                  <w:szCs w:val="20"/>
                  <w:lang w:val="en-AU"/>
                </w:rPr>
                <w:fldChar w:fldCharType="end"/>
              </w:r>
            </w:ins>
          </w:p>
        </w:tc>
      </w:tr>
      <w:tr w:rsidR="006B550F" w:rsidRPr="00F2006F" w14:paraId="217880A1" w14:textId="77777777" w:rsidTr="00211C3F">
        <w:trPr>
          <w:trHeight w:val="215"/>
          <w:ins w:id="11146" w:author="Arjan" w:date="2013-02-07T23:33:00Z"/>
        </w:trPr>
        <w:tc>
          <w:tcPr>
            <w:tcW w:w="3690" w:type="dxa"/>
            <w:tcBorders>
              <w:top w:val="nil"/>
              <w:left w:val="nil"/>
              <w:bottom w:val="nil"/>
              <w:right w:val="nil"/>
            </w:tcBorders>
          </w:tcPr>
          <w:p w14:paraId="79252654" w14:textId="77777777" w:rsidR="006B550F" w:rsidRPr="00F2006F" w:rsidRDefault="006B550F" w:rsidP="00211C3F">
            <w:pPr>
              <w:autoSpaceDE w:val="0"/>
              <w:autoSpaceDN w:val="0"/>
              <w:adjustRightInd w:val="0"/>
              <w:spacing w:after="0" w:line="240" w:lineRule="auto"/>
              <w:rPr>
                <w:ins w:id="1114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213C4D91" w14:textId="77777777" w:rsidR="006B550F" w:rsidRPr="00F2006F" w:rsidRDefault="006B550F" w:rsidP="00211C3F">
            <w:pPr>
              <w:autoSpaceDE w:val="0"/>
              <w:autoSpaceDN w:val="0"/>
              <w:adjustRightInd w:val="0"/>
              <w:spacing w:after="0" w:line="240" w:lineRule="auto"/>
              <w:rPr>
                <w:ins w:id="11148" w:author="Arjan" w:date="2013-02-07T23:33:00Z"/>
                <w:rFonts w:ascii="Arial" w:eastAsia="Times New Roman" w:hAnsi="Arial" w:cs="Arial"/>
                <w:b/>
                <w:bCs/>
                <w:color w:val="000000"/>
                <w:sz w:val="20"/>
                <w:szCs w:val="20"/>
              </w:rPr>
            </w:pPr>
          </w:p>
        </w:tc>
      </w:tr>
      <w:tr w:rsidR="006B550F" w:rsidRPr="00CB22FF" w14:paraId="489D3C4D" w14:textId="77777777" w:rsidTr="00211C3F">
        <w:trPr>
          <w:trHeight w:val="215"/>
          <w:ins w:id="11149" w:author="Arjan" w:date="2013-02-07T23:33:00Z"/>
        </w:trPr>
        <w:tc>
          <w:tcPr>
            <w:tcW w:w="3690" w:type="dxa"/>
            <w:tcBorders>
              <w:top w:val="nil"/>
              <w:left w:val="nil"/>
              <w:bottom w:val="nil"/>
              <w:right w:val="nil"/>
            </w:tcBorders>
          </w:tcPr>
          <w:p w14:paraId="26EB68DF" w14:textId="77777777" w:rsidR="006B550F" w:rsidRPr="00F2006F" w:rsidRDefault="006B550F" w:rsidP="00211C3F">
            <w:pPr>
              <w:autoSpaceDE w:val="0"/>
              <w:autoSpaceDN w:val="0"/>
              <w:adjustRightInd w:val="0"/>
              <w:spacing w:after="0" w:line="240" w:lineRule="auto"/>
              <w:rPr>
                <w:ins w:id="11150" w:author="Arjan" w:date="2013-02-07T23:33:00Z"/>
                <w:rFonts w:ascii="Arial" w:eastAsia="Times New Roman" w:hAnsi="Arial" w:cs="Arial"/>
                <w:color w:val="000000"/>
                <w:sz w:val="20"/>
                <w:szCs w:val="20"/>
              </w:rPr>
            </w:pPr>
            <w:ins w:id="11151"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14:paraId="3022F852" w14:textId="77777777" w:rsidR="006B550F" w:rsidRPr="00DD0F4F" w:rsidRDefault="00DA5D93" w:rsidP="00211C3F">
            <w:pPr>
              <w:autoSpaceDE w:val="0"/>
              <w:autoSpaceDN w:val="0"/>
              <w:adjustRightInd w:val="0"/>
              <w:spacing w:after="0" w:line="240" w:lineRule="auto"/>
              <w:rPr>
                <w:ins w:id="11152" w:author="Arjan" w:date="2013-02-07T23:33:00Z"/>
                <w:rFonts w:ascii="Arial" w:eastAsia="Times New Roman" w:hAnsi="Arial" w:cs="Arial"/>
                <w:color w:val="000000"/>
                <w:sz w:val="20"/>
                <w:szCs w:val="20"/>
                <w:lang w:val="nl-NL"/>
              </w:rPr>
            </w:pPr>
            <w:ins w:id="11153"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end"/>
              </w:r>
              <w:r w:rsidR="006B550F" w:rsidRPr="00DD0F4F">
                <w:rPr>
                  <w:rFonts w:ascii="Arial" w:eastAsia="Times New Roman" w:hAnsi="Arial" w:cs="Arial"/>
                  <w:color w:val="610E6A"/>
                  <w:sz w:val="20"/>
                  <w:szCs w:val="20"/>
                  <w:lang w:val="nl-NL"/>
                </w:rPr>
                <w:t>Een korte omschrijving wat het resultaat van de gerelateerde zaak inhoudt.</w:t>
              </w:r>
            </w:ins>
          </w:p>
        </w:tc>
      </w:tr>
      <w:tr w:rsidR="006B550F" w:rsidRPr="00CB22FF" w14:paraId="6736FF91" w14:textId="77777777" w:rsidTr="00211C3F">
        <w:trPr>
          <w:trHeight w:val="230"/>
          <w:ins w:id="11154" w:author="Arjan" w:date="2013-02-07T23:33:00Z"/>
        </w:trPr>
        <w:tc>
          <w:tcPr>
            <w:tcW w:w="3690" w:type="dxa"/>
            <w:tcBorders>
              <w:top w:val="nil"/>
              <w:left w:val="nil"/>
              <w:bottom w:val="nil"/>
              <w:right w:val="nil"/>
            </w:tcBorders>
          </w:tcPr>
          <w:p w14:paraId="531F3FFF" w14:textId="77777777" w:rsidR="006B550F" w:rsidRPr="00DD0F4F" w:rsidRDefault="006B550F" w:rsidP="00211C3F">
            <w:pPr>
              <w:autoSpaceDE w:val="0"/>
              <w:autoSpaceDN w:val="0"/>
              <w:adjustRightInd w:val="0"/>
              <w:spacing w:after="0" w:line="240" w:lineRule="auto"/>
              <w:rPr>
                <w:ins w:id="11155"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70E6F44C" w14:textId="77777777" w:rsidR="006B550F" w:rsidRPr="00DD0F4F" w:rsidRDefault="006B550F" w:rsidP="00211C3F">
            <w:pPr>
              <w:autoSpaceDE w:val="0"/>
              <w:autoSpaceDN w:val="0"/>
              <w:adjustRightInd w:val="0"/>
              <w:spacing w:after="0" w:line="240" w:lineRule="auto"/>
              <w:rPr>
                <w:ins w:id="11156" w:author="Arjan" w:date="2013-02-07T23:33:00Z"/>
                <w:rFonts w:ascii="Arial" w:eastAsia="Times New Roman" w:hAnsi="Arial" w:cs="Arial"/>
                <w:b/>
                <w:bCs/>
                <w:color w:val="000000"/>
                <w:sz w:val="20"/>
                <w:szCs w:val="20"/>
                <w:lang w:val="nl-NL"/>
              </w:rPr>
            </w:pPr>
          </w:p>
        </w:tc>
      </w:tr>
      <w:tr w:rsidR="006B550F" w:rsidRPr="00F2006F" w14:paraId="0C46D641" w14:textId="77777777" w:rsidTr="00211C3F">
        <w:trPr>
          <w:trHeight w:val="230"/>
          <w:ins w:id="11157" w:author="Arjan" w:date="2013-02-07T23:33:00Z"/>
        </w:trPr>
        <w:tc>
          <w:tcPr>
            <w:tcW w:w="3690" w:type="dxa"/>
            <w:tcBorders>
              <w:top w:val="nil"/>
              <w:left w:val="nil"/>
              <w:bottom w:val="nil"/>
              <w:right w:val="nil"/>
            </w:tcBorders>
          </w:tcPr>
          <w:p w14:paraId="43F75689" w14:textId="77777777" w:rsidR="006B550F" w:rsidRPr="00F2006F" w:rsidRDefault="006B550F" w:rsidP="00211C3F">
            <w:pPr>
              <w:autoSpaceDE w:val="0"/>
              <w:autoSpaceDN w:val="0"/>
              <w:adjustRightInd w:val="0"/>
              <w:spacing w:after="0" w:line="240" w:lineRule="auto"/>
              <w:rPr>
                <w:ins w:id="11158" w:author="Arjan" w:date="2013-02-07T23:33:00Z"/>
                <w:rFonts w:ascii="Arial" w:eastAsia="Times New Roman" w:hAnsi="Arial" w:cs="Arial"/>
                <w:color w:val="000000"/>
                <w:sz w:val="20"/>
                <w:szCs w:val="20"/>
              </w:rPr>
            </w:pPr>
            <w:ins w:id="11159"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14:paraId="02BF9F17" w14:textId="77777777" w:rsidR="006B550F" w:rsidRPr="00F2006F" w:rsidRDefault="006B550F" w:rsidP="00211C3F">
            <w:pPr>
              <w:autoSpaceDE w:val="0"/>
              <w:autoSpaceDN w:val="0"/>
              <w:adjustRightInd w:val="0"/>
              <w:spacing w:after="0" w:line="240" w:lineRule="auto"/>
              <w:rPr>
                <w:ins w:id="11160" w:author="Arjan" w:date="2013-02-07T23:33:00Z"/>
                <w:rFonts w:ascii="Arial" w:eastAsia="Times New Roman" w:hAnsi="Arial" w:cs="Arial"/>
                <w:color w:val="000000"/>
                <w:sz w:val="20"/>
                <w:szCs w:val="20"/>
              </w:rPr>
            </w:pPr>
            <w:ins w:id="11161" w:author="Arjan" w:date="2013-02-07T23:33:00Z">
              <w:r w:rsidRPr="00F2006F">
                <w:rPr>
                  <w:rFonts w:ascii="Arial" w:eastAsia="Times New Roman" w:hAnsi="Arial" w:cs="Arial"/>
                  <w:color w:val="000000"/>
                  <w:sz w:val="20"/>
                  <w:szCs w:val="20"/>
                </w:rPr>
                <w:t>KING</w:t>
              </w:r>
            </w:ins>
          </w:p>
        </w:tc>
      </w:tr>
      <w:tr w:rsidR="006B550F" w:rsidRPr="00F2006F" w14:paraId="2E8999CC" w14:textId="77777777" w:rsidTr="00211C3F">
        <w:trPr>
          <w:ins w:id="11162" w:author="Arjan" w:date="2013-02-07T23:33:00Z"/>
        </w:trPr>
        <w:tc>
          <w:tcPr>
            <w:tcW w:w="3690" w:type="dxa"/>
            <w:tcBorders>
              <w:top w:val="nil"/>
              <w:left w:val="nil"/>
              <w:bottom w:val="nil"/>
              <w:right w:val="nil"/>
            </w:tcBorders>
          </w:tcPr>
          <w:p w14:paraId="14962521" w14:textId="77777777" w:rsidR="006B550F" w:rsidRPr="00F2006F" w:rsidRDefault="006B550F" w:rsidP="00211C3F">
            <w:pPr>
              <w:autoSpaceDE w:val="0"/>
              <w:autoSpaceDN w:val="0"/>
              <w:adjustRightInd w:val="0"/>
              <w:spacing w:after="0" w:line="240" w:lineRule="auto"/>
              <w:rPr>
                <w:ins w:id="1116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5F1B1F38" w14:textId="77777777" w:rsidR="006B550F" w:rsidRPr="00F2006F" w:rsidRDefault="006B550F" w:rsidP="00211C3F">
            <w:pPr>
              <w:autoSpaceDE w:val="0"/>
              <w:autoSpaceDN w:val="0"/>
              <w:adjustRightInd w:val="0"/>
              <w:spacing w:after="0" w:line="240" w:lineRule="auto"/>
              <w:rPr>
                <w:ins w:id="11164" w:author="Arjan" w:date="2013-02-07T23:33:00Z"/>
                <w:rFonts w:ascii="Arial" w:eastAsia="Times New Roman" w:hAnsi="Arial" w:cs="Arial"/>
                <w:b/>
                <w:bCs/>
                <w:color w:val="000000"/>
                <w:sz w:val="20"/>
                <w:szCs w:val="20"/>
              </w:rPr>
            </w:pPr>
          </w:p>
        </w:tc>
      </w:tr>
      <w:tr w:rsidR="006B550F" w:rsidRPr="00F2006F" w14:paraId="1DD02F42" w14:textId="77777777" w:rsidTr="00211C3F">
        <w:trPr>
          <w:ins w:id="11165" w:author="Arjan" w:date="2013-02-07T23:33:00Z"/>
        </w:trPr>
        <w:tc>
          <w:tcPr>
            <w:tcW w:w="3690" w:type="dxa"/>
            <w:tcBorders>
              <w:top w:val="nil"/>
              <w:left w:val="nil"/>
              <w:bottom w:val="nil"/>
              <w:right w:val="nil"/>
            </w:tcBorders>
          </w:tcPr>
          <w:p w14:paraId="6FDDFF39" w14:textId="77777777" w:rsidR="006B550F" w:rsidRPr="00F2006F" w:rsidRDefault="006B550F" w:rsidP="00211C3F">
            <w:pPr>
              <w:autoSpaceDE w:val="0"/>
              <w:autoSpaceDN w:val="0"/>
              <w:adjustRightInd w:val="0"/>
              <w:spacing w:after="0" w:line="240" w:lineRule="auto"/>
              <w:rPr>
                <w:ins w:id="11166" w:author="Arjan" w:date="2013-02-07T23:33:00Z"/>
                <w:rFonts w:ascii="Arial" w:eastAsia="Times New Roman" w:hAnsi="Arial" w:cs="Arial"/>
                <w:color w:val="000000"/>
                <w:sz w:val="20"/>
                <w:szCs w:val="20"/>
              </w:rPr>
            </w:pPr>
            <w:ins w:id="11167"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14:paraId="32951EED" w14:textId="77777777" w:rsidR="006B550F" w:rsidRPr="00F2006F" w:rsidRDefault="006B550F" w:rsidP="00211C3F">
            <w:pPr>
              <w:autoSpaceDE w:val="0"/>
              <w:autoSpaceDN w:val="0"/>
              <w:adjustRightInd w:val="0"/>
              <w:spacing w:after="0" w:line="240" w:lineRule="auto"/>
              <w:rPr>
                <w:ins w:id="11168" w:author="Arjan" w:date="2013-02-07T23:33:00Z"/>
                <w:rFonts w:ascii="Arial" w:eastAsia="Times New Roman" w:hAnsi="Arial" w:cs="Arial"/>
                <w:color w:val="000000"/>
                <w:sz w:val="20"/>
                <w:szCs w:val="20"/>
              </w:rPr>
            </w:pPr>
            <w:ins w:id="11169" w:author="Arjan" w:date="2013-02-07T23:33:00Z">
              <w:r w:rsidRPr="00F2006F">
                <w:rPr>
                  <w:rFonts w:ascii="Arial" w:eastAsia="Times New Roman" w:hAnsi="Arial" w:cs="Arial"/>
                  <w:color w:val="000000"/>
                  <w:sz w:val="20"/>
                  <w:szCs w:val="20"/>
                </w:rPr>
                <w:t>1 januari 2013</w:t>
              </w:r>
            </w:ins>
          </w:p>
        </w:tc>
      </w:tr>
      <w:tr w:rsidR="006B550F" w:rsidRPr="00F2006F" w14:paraId="50DB9753" w14:textId="77777777" w:rsidTr="00211C3F">
        <w:trPr>
          <w:ins w:id="11170" w:author="Arjan" w:date="2013-02-07T23:33:00Z"/>
        </w:trPr>
        <w:tc>
          <w:tcPr>
            <w:tcW w:w="3690" w:type="dxa"/>
            <w:tcBorders>
              <w:top w:val="nil"/>
              <w:left w:val="nil"/>
              <w:bottom w:val="nil"/>
              <w:right w:val="nil"/>
            </w:tcBorders>
          </w:tcPr>
          <w:p w14:paraId="56B1C38D" w14:textId="77777777" w:rsidR="006B550F" w:rsidRPr="00F2006F" w:rsidRDefault="006B550F" w:rsidP="00211C3F">
            <w:pPr>
              <w:autoSpaceDE w:val="0"/>
              <w:autoSpaceDN w:val="0"/>
              <w:adjustRightInd w:val="0"/>
              <w:spacing w:after="0" w:line="240" w:lineRule="auto"/>
              <w:rPr>
                <w:ins w:id="1117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7CA7EA7C" w14:textId="77777777" w:rsidR="006B550F" w:rsidRPr="00F2006F" w:rsidRDefault="006B550F" w:rsidP="00211C3F">
            <w:pPr>
              <w:autoSpaceDE w:val="0"/>
              <w:autoSpaceDN w:val="0"/>
              <w:adjustRightInd w:val="0"/>
              <w:spacing w:after="0" w:line="240" w:lineRule="auto"/>
              <w:rPr>
                <w:ins w:id="11172" w:author="Arjan" w:date="2013-02-07T23:33:00Z"/>
                <w:rFonts w:ascii="Arial" w:eastAsia="Times New Roman" w:hAnsi="Arial" w:cs="Arial"/>
                <w:b/>
                <w:bCs/>
                <w:color w:val="000000"/>
                <w:sz w:val="20"/>
                <w:szCs w:val="20"/>
              </w:rPr>
            </w:pPr>
          </w:p>
        </w:tc>
      </w:tr>
      <w:tr w:rsidR="006B550F" w:rsidRPr="00F2006F" w14:paraId="25AD800E" w14:textId="77777777" w:rsidTr="00211C3F">
        <w:trPr>
          <w:ins w:id="11173" w:author="Arjan" w:date="2013-02-07T23:33:00Z"/>
        </w:trPr>
        <w:tc>
          <w:tcPr>
            <w:tcW w:w="3690" w:type="dxa"/>
            <w:tcBorders>
              <w:top w:val="nil"/>
              <w:left w:val="nil"/>
              <w:bottom w:val="nil"/>
              <w:right w:val="nil"/>
            </w:tcBorders>
          </w:tcPr>
          <w:p w14:paraId="134923CC" w14:textId="77777777" w:rsidR="006B550F" w:rsidRPr="00F2006F" w:rsidRDefault="006B550F" w:rsidP="00211C3F">
            <w:pPr>
              <w:autoSpaceDE w:val="0"/>
              <w:autoSpaceDN w:val="0"/>
              <w:adjustRightInd w:val="0"/>
              <w:spacing w:after="0" w:line="240" w:lineRule="auto"/>
              <w:rPr>
                <w:ins w:id="11174" w:author="Arjan" w:date="2013-02-07T23:33:00Z"/>
                <w:rFonts w:ascii="Arial" w:eastAsia="Times New Roman" w:hAnsi="Arial" w:cs="Arial"/>
                <w:color w:val="000000"/>
                <w:sz w:val="20"/>
                <w:szCs w:val="20"/>
              </w:rPr>
            </w:pPr>
            <w:ins w:id="11175"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14:paraId="77EEF803" w14:textId="77777777" w:rsidR="006B550F" w:rsidRPr="00F2006F" w:rsidRDefault="006B550F" w:rsidP="00211C3F">
            <w:pPr>
              <w:autoSpaceDE w:val="0"/>
              <w:autoSpaceDN w:val="0"/>
              <w:adjustRightInd w:val="0"/>
              <w:spacing w:after="0" w:line="240" w:lineRule="auto"/>
              <w:rPr>
                <w:ins w:id="11176" w:author="Arjan" w:date="2013-02-07T23:33:00Z"/>
                <w:rFonts w:ascii="Arial" w:eastAsia="Times New Roman" w:hAnsi="Arial" w:cs="Arial"/>
                <w:color w:val="000000"/>
                <w:sz w:val="20"/>
                <w:szCs w:val="20"/>
              </w:rPr>
            </w:pPr>
          </w:p>
        </w:tc>
      </w:tr>
      <w:tr w:rsidR="006B550F" w:rsidRPr="00F2006F" w14:paraId="79C3F78A" w14:textId="77777777" w:rsidTr="00211C3F">
        <w:trPr>
          <w:ins w:id="11177" w:author="Arjan" w:date="2013-02-07T23:33:00Z"/>
        </w:trPr>
        <w:tc>
          <w:tcPr>
            <w:tcW w:w="3690" w:type="dxa"/>
            <w:tcBorders>
              <w:top w:val="nil"/>
              <w:left w:val="nil"/>
              <w:bottom w:val="nil"/>
              <w:right w:val="nil"/>
            </w:tcBorders>
          </w:tcPr>
          <w:p w14:paraId="0C166165" w14:textId="77777777" w:rsidR="006B550F" w:rsidRPr="00F2006F" w:rsidRDefault="006B550F" w:rsidP="00211C3F">
            <w:pPr>
              <w:autoSpaceDE w:val="0"/>
              <w:autoSpaceDN w:val="0"/>
              <w:adjustRightInd w:val="0"/>
              <w:spacing w:after="0" w:line="240" w:lineRule="auto"/>
              <w:rPr>
                <w:ins w:id="1117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51A31E08" w14:textId="77777777" w:rsidR="006B550F" w:rsidRPr="00F2006F" w:rsidRDefault="006B550F" w:rsidP="00211C3F">
            <w:pPr>
              <w:autoSpaceDE w:val="0"/>
              <w:autoSpaceDN w:val="0"/>
              <w:adjustRightInd w:val="0"/>
              <w:spacing w:after="0" w:line="240" w:lineRule="auto"/>
              <w:rPr>
                <w:ins w:id="11179" w:author="Arjan" w:date="2013-02-07T23:33:00Z"/>
                <w:rFonts w:ascii="Arial" w:eastAsia="Times New Roman" w:hAnsi="Arial" w:cs="Arial"/>
                <w:b/>
                <w:bCs/>
                <w:color w:val="000000"/>
                <w:sz w:val="20"/>
                <w:szCs w:val="20"/>
              </w:rPr>
            </w:pPr>
          </w:p>
        </w:tc>
      </w:tr>
      <w:tr w:rsidR="006B550F" w:rsidRPr="00F2006F" w14:paraId="272CFE20" w14:textId="77777777" w:rsidTr="00211C3F">
        <w:trPr>
          <w:ins w:id="11180" w:author="Arjan" w:date="2013-02-07T23:33:00Z"/>
        </w:trPr>
        <w:tc>
          <w:tcPr>
            <w:tcW w:w="3690" w:type="dxa"/>
            <w:tcBorders>
              <w:top w:val="nil"/>
              <w:left w:val="nil"/>
              <w:bottom w:val="nil"/>
              <w:right w:val="nil"/>
            </w:tcBorders>
          </w:tcPr>
          <w:p w14:paraId="6DFC52C7" w14:textId="77777777" w:rsidR="006B550F" w:rsidRPr="00F2006F" w:rsidRDefault="006B550F" w:rsidP="00211C3F">
            <w:pPr>
              <w:autoSpaceDE w:val="0"/>
              <w:autoSpaceDN w:val="0"/>
              <w:adjustRightInd w:val="0"/>
              <w:spacing w:after="0" w:line="240" w:lineRule="auto"/>
              <w:rPr>
                <w:ins w:id="11181" w:author="Arjan" w:date="2013-02-07T23:33:00Z"/>
                <w:rFonts w:ascii="Arial" w:eastAsia="Times New Roman" w:hAnsi="Arial" w:cs="Arial"/>
                <w:color w:val="000000"/>
                <w:sz w:val="20"/>
                <w:szCs w:val="20"/>
              </w:rPr>
            </w:pPr>
            <w:ins w:id="11182"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14:paraId="0400A0FF" w14:textId="77777777" w:rsidR="006B550F" w:rsidRPr="00F2006F" w:rsidRDefault="00DA5D93" w:rsidP="00211C3F">
            <w:pPr>
              <w:autoSpaceDE w:val="0"/>
              <w:autoSpaceDN w:val="0"/>
              <w:adjustRightInd w:val="0"/>
              <w:spacing w:after="0" w:line="240" w:lineRule="auto"/>
              <w:rPr>
                <w:ins w:id="11183" w:author="Arjan" w:date="2013-02-07T23:33:00Z"/>
                <w:rFonts w:ascii="Arial" w:eastAsia="Times New Roman" w:hAnsi="Arial" w:cs="Arial"/>
                <w:color w:val="000000"/>
                <w:sz w:val="20"/>
                <w:szCs w:val="20"/>
              </w:rPr>
            </w:pPr>
            <w:ins w:id="11184"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AN80</w:t>
              </w:r>
              <w:r w:rsidRPr="00F2006F">
                <w:rPr>
                  <w:rFonts w:ascii="Arial" w:hAnsi="Arial" w:cs="Arial"/>
                  <w:sz w:val="20"/>
                  <w:szCs w:val="20"/>
                  <w:lang w:val="en-AU"/>
                </w:rPr>
                <w:fldChar w:fldCharType="end"/>
              </w:r>
            </w:ins>
          </w:p>
        </w:tc>
      </w:tr>
      <w:tr w:rsidR="006B550F" w:rsidRPr="00F2006F" w14:paraId="6C29F5B9" w14:textId="77777777" w:rsidTr="00211C3F">
        <w:trPr>
          <w:trHeight w:val="230"/>
          <w:ins w:id="11185" w:author="Arjan" w:date="2013-02-07T23:33:00Z"/>
        </w:trPr>
        <w:tc>
          <w:tcPr>
            <w:tcW w:w="3690" w:type="dxa"/>
            <w:tcBorders>
              <w:top w:val="nil"/>
              <w:left w:val="nil"/>
              <w:bottom w:val="nil"/>
              <w:right w:val="nil"/>
            </w:tcBorders>
          </w:tcPr>
          <w:p w14:paraId="041DE0E7" w14:textId="77777777" w:rsidR="006B550F" w:rsidRPr="00F2006F" w:rsidRDefault="006B550F" w:rsidP="00211C3F">
            <w:pPr>
              <w:autoSpaceDE w:val="0"/>
              <w:autoSpaceDN w:val="0"/>
              <w:adjustRightInd w:val="0"/>
              <w:spacing w:after="0" w:line="240" w:lineRule="auto"/>
              <w:rPr>
                <w:ins w:id="1118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0949B824" w14:textId="77777777" w:rsidR="006B550F" w:rsidRPr="00F2006F" w:rsidRDefault="006B550F" w:rsidP="00211C3F">
            <w:pPr>
              <w:autoSpaceDE w:val="0"/>
              <w:autoSpaceDN w:val="0"/>
              <w:adjustRightInd w:val="0"/>
              <w:spacing w:after="0" w:line="240" w:lineRule="auto"/>
              <w:rPr>
                <w:ins w:id="11187" w:author="Arjan" w:date="2013-02-07T23:33:00Z"/>
                <w:rFonts w:ascii="Arial" w:eastAsia="Times New Roman" w:hAnsi="Arial" w:cs="Arial"/>
                <w:b/>
                <w:bCs/>
                <w:color w:val="000000"/>
                <w:sz w:val="20"/>
                <w:szCs w:val="20"/>
              </w:rPr>
            </w:pPr>
          </w:p>
        </w:tc>
      </w:tr>
      <w:tr w:rsidR="006B550F" w:rsidRPr="00CB22FF" w14:paraId="078C5C3D" w14:textId="77777777" w:rsidTr="00211C3F">
        <w:trPr>
          <w:trHeight w:val="230"/>
          <w:ins w:id="11188" w:author="Arjan" w:date="2013-02-07T23:33:00Z"/>
        </w:trPr>
        <w:tc>
          <w:tcPr>
            <w:tcW w:w="3690" w:type="dxa"/>
            <w:tcBorders>
              <w:top w:val="nil"/>
              <w:left w:val="nil"/>
              <w:bottom w:val="nil"/>
              <w:right w:val="nil"/>
            </w:tcBorders>
          </w:tcPr>
          <w:p w14:paraId="20C4A056" w14:textId="77777777" w:rsidR="006B550F" w:rsidRPr="00F2006F" w:rsidRDefault="006B550F" w:rsidP="00211C3F">
            <w:pPr>
              <w:autoSpaceDE w:val="0"/>
              <w:autoSpaceDN w:val="0"/>
              <w:adjustRightInd w:val="0"/>
              <w:spacing w:after="0" w:line="240" w:lineRule="auto"/>
              <w:rPr>
                <w:ins w:id="11189" w:author="Arjan" w:date="2013-02-07T23:33:00Z"/>
                <w:rFonts w:ascii="Arial" w:eastAsia="Times New Roman" w:hAnsi="Arial" w:cs="Arial"/>
                <w:color w:val="000000"/>
                <w:sz w:val="20"/>
                <w:szCs w:val="20"/>
              </w:rPr>
            </w:pPr>
            <w:ins w:id="11190" w:author="Arjan" w:date="2013-02-07T23:33:00Z">
              <w:r w:rsidRPr="00F2006F">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14:paraId="3247CCE6" w14:textId="77777777" w:rsidR="006B550F" w:rsidRPr="00DD0F4F" w:rsidRDefault="006B550F" w:rsidP="00211C3F">
            <w:pPr>
              <w:autoSpaceDE w:val="0"/>
              <w:autoSpaceDN w:val="0"/>
              <w:adjustRightInd w:val="0"/>
              <w:spacing w:after="0" w:line="240" w:lineRule="auto"/>
              <w:rPr>
                <w:ins w:id="11191" w:author="Arjan" w:date="2013-02-07T23:33:00Z"/>
                <w:rFonts w:ascii="Arial" w:eastAsia="Times New Roman" w:hAnsi="Arial" w:cs="Arial"/>
                <w:color w:val="000000"/>
                <w:sz w:val="20"/>
                <w:szCs w:val="20"/>
                <w:lang w:val="nl-NL"/>
              </w:rPr>
            </w:pPr>
            <w:ins w:id="11192" w:author="Arjan" w:date="2013-02-07T23:33:00Z">
              <w:r w:rsidRPr="00DD0F4F">
                <w:rPr>
                  <w:rFonts w:ascii="Arial" w:eastAsia="Times New Roman" w:hAnsi="Arial" w:cs="Arial"/>
                  <w:color w:val="000000"/>
                  <w:sz w:val="20"/>
                  <w:szCs w:val="20"/>
                  <w:lang w:val="nl-NL"/>
                </w:rPr>
                <w:t>Het betreft één van de resultaatomschrijvingen zoals gespecificeerd bij het door beide organisaties overeengekomen zaaktype in de van toepassing zijnde ZaakTypeCatalogus.</w:t>
              </w:r>
            </w:ins>
          </w:p>
        </w:tc>
      </w:tr>
      <w:tr w:rsidR="006B550F" w:rsidRPr="00CB22FF" w14:paraId="245D8824" w14:textId="77777777" w:rsidTr="00211C3F">
        <w:trPr>
          <w:trHeight w:val="230"/>
          <w:ins w:id="11193" w:author="Arjan" w:date="2013-02-07T23:33:00Z"/>
        </w:trPr>
        <w:tc>
          <w:tcPr>
            <w:tcW w:w="3690" w:type="dxa"/>
            <w:tcBorders>
              <w:top w:val="nil"/>
              <w:left w:val="nil"/>
              <w:bottom w:val="nil"/>
              <w:right w:val="nil"/>
            </w:tcBorders>
          </w:tcPr>
          <w:p w14:paraId="2EBB4AFB" w14:textId="77777777" w:rsidR="006B550F" w:rsidRPr="00DD0F4F" w:rsidRDefault="006B550F" w:rsidP="00211C3F">
            <w:pPr>
              <w:autoSpaceDE w:val="0"/>
              <w:autoSpaceDN w:val="0"/>
              <w:adjustRightInd w:val="0"/>
              <w:spacing w:after="0" w:line="240" w:lineRule="auto"/>
              <w:rPr>
                <w:ins w:id="11194"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62384936" w14:textId="77777777" w:rsidR="006B550F" w:rsidRPr="00DD0F4F" w:rsidRDefault="006B550F" w:rsidP="00211C3F">
            <w:pPr>
              <w:autoSpaceDE w:val="0"/>
              <w:autoSpaceDN w:val="0"/>
              <w:adjustRightInd w:val="0"/>
              <w:spacing w:after="0" w:line="240" w:lineRule="auto"/>
              <w:rPr>
                <w:ins w:id="11195" w:author="Arjan" w:date="2013-02-07T23:33:00Z"/>
                <w:rFonts w:ascii="Arial" w:eastAsia="Times New Roman" w:hAnsi="Arial" w:cs="Arial"/>
                <w:b/>
                <w:bCs/>
                <w:color w:val="000000"/>
                <w:sz w:val="20"/>
                <w:szCs w:val="20"/>
                <w:lang w:val="nl-NL"/>
              </w:rPr>
            </w:pPr>
          </w:p>
        </w:tc>
      </w:tr>
      <w:tr w:rsidR="006B550F" w:rsidRPr="00F2006F" w14:paraId="3954E3BD" w14:textId="77777777" w:rsidTr="00211C3F">
        <w:trPr>
          <w:trHeight w:val="230"/>
          <w:ins w:id="11196" w:author="Arjan" w:date="2013-02-07T23:33:00Z"/>
        </w:trPr>
        <w:tc>
          <w:tcPr>
            <w:tcW w:w="3690" w:type="dxa"/>
            <w:tcBorders>
              <w:top w:val="nil"/>
              <w:left w:val="nil"/>
              <w:bottom w:val="nil"/>
              <w:right w:val="nil"/>
            </w:tcBorders>
          </w:tcPr>
          <w:p w14:paraId="333C99A8" w14:textId="77777777" w:rsidR="006B550F" w:rsidRPr="00F2006F" w:rsidRDefault="006B550F" w:rsidP="00211C3F">
            <w:pPr>
              <w:autoSpaceDE w:val="0"/>
              <w:autoSpaceDN w:val="0"/>
              <w:adjustRightInd w:val="0"/>
              <w:spacing w:after="0" w:line="240" w:lineRule="auto"/>
              <w:rPr>
                <w:ins w:id="11197" w:author="Arjan" w:date="2013-02-07T23:33:00Z"/>
                <w:rFonts w:ascii="Arial" w:eastAsia="Times New Roman" w:hAnsi="Arial" w:cs="Arial"/>
                <w:b/>
                <w:bCs/>
                <w:color w:val="000000"/>
                <w:sz w:val="20"/>
                <w:szCs w:val="20"/>
              </w:rPr>
            </w:pPr>
            <w:ins w:id="11198" w:author="Arjan" w:date="2013-02-07T23:33:00Z">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14:paraId="36DF8DEF" w14:textId="77777777" w:rsidR="006B550F" w:rsidRPr="00F2006F" w:rsidRDefault="006B550F" w:rsidP="00211C3F">
            <w:pPr>
              <w:autoSpaceDE w:val="0"/>
              <w:autoSpaceDN w:val="0"/>
              <w:adjustRightInd w:val="0"/>
              <w:spacing w:after="0" w:line="240" w:lineRule="auto"/>
              <w:rPr>
                <w:ins w:id="11199" w:author="Arjan" w:date="2013-02-07T23:33:00Z"/>
                <w:rFonts w:ascii="Arial" w:eastAsia="Times New Roman" w:hAnsi="Arial" w:cs="Arial"/>
                <w:color w:val="000000"/>
                <w:sz w:val="20"/>
                <w:szCs w:val="20"/>
              </w:rPr>
            </w:pPr>
            <w:ins w:id="11200" w:author="Arjan" w:date="2013-02-07T23:33:00Z">
              <w:r w:rsidRPr="00F2006F">
                <w:rPr>
                  <w:rFonts w:ascii="Arial" w:eastAsia="Times New Roman" w:hAnsi="Arial" w:cs="Arial"/>
                  <w:color w:val="000000"/>
                  <w:sz w:val="20"/>
                  <w:szCs w:val="20"/>
                </w:rPr>
                <w:t>Nee</w:t>
              </w:r>
            </w:ins>
          </w:p>
        </w:tc>
      </w:tr>
      <w:tr w:rsidR="006B550F" w:rsidRPr="00F2006F" w14:paraId="671CCE1F" w14:textId="77777777" w:rsidTr="00211C3F">
        <w:trPr>
          <w:trHeight w:val="275"/>
          <w:ins w:id="11201" w:author="Arjan" w:date="2013-02-07T23:33:00Z"/>
        </w:trPr>
        <w:tc>
          <w:tcPr>
            <w:tcW w:w="3690" w:type="dxa"/>
            <w:tcBorders>
              <w:top w:val="nil"/>
              <w:left w:val="nil"/>
              <w:bottom w:val="nil"/>
              <w:right w:val="nil"/>
            </w:tcBorders>
          </w:tcPr>
          <w:p w14:paraId="08B1A24E" w14:textId="77777777" w:rsidR="006B550F" w:rsidRPr="00F2006F" w:rsidRDefault="006B550F" w:rsidP="00211C3F">
            <w:pPr>
              <w:autoSpaceDE w:val="0"/>
              <w:autoSpaceDN w:val="0"/>
              <w:adjustRightInd w:val="0"/>
              <w:spacing w:after="0" w:line="240" w:lineRule="auto"/>
              <w:rPr>
                <w:ins w:id="1120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21AC393E" w14:textId="77777777" w:rsidR="006B550F" w:rsidRPr="00F2006F" w:rsidRDefault="006B550F" w:rsidP="00211C3F">
            <w:pPr>
              <w:autoSpaceDE w:val="0"/>
              <w:autoSpaceDN w:val="0"/>
              <w:adjustRightInd w:val="0"/>
              <w:spacing w:after="0" w:line="240" w:lineRule="auto"/>
              <w:rPr>
                <w:ins w:id="11203" w:author="Arjan" w:date="2013-02-07T23:33:00Z"/>
                <w:rFonts w:ascii="Arial" w:eastAsia="Times New Roman" w:hAnsi="Arial" w:cs="Arial"/>
                <w:color w:val="000000"/>
                <w:sz w:val="20"/>
                <w:szCs w:val="20"/>
              </w:rPr>
            </w:pPr>
          </w:p>
        </w:tc>
      </w:tr>
      <w:tr w:rsidR="006B550F" w:rsidRPr="00F2006F" w14:paraId="787E2400" w14:textId="77777777" w:rsidTr="00211C3F">
        <w:trPr>
          <w:trHeight w:val="230"/>
          <w:ins w:id="11204" w:author="Arjan" w:date="2013-02-07T23:33:00Z"/>
        </w:trPr>
        <w:tc>
          <w:tcPr>
            <w:tcW w:w="3690" w:type="dxa"/>
            <w:tcBorders>
              <w:top w:val="nil"/>
              <w:left w:val="nil"/>
              <w:bottom w:val="nil"/>
              <w:right w:val="nil"/>
            </w:tcBorders>
          </w:tcPr>
          <w:p w14:paraId="571C69DB" w14:textId="77777777" w:rsidR="006B550F" w:rsidRPr="00F2006F" w:rsidRDefault="006B550F" w:rsidP="00211C3F">
            <w:pPr>
              <w:autoSpaceDE w:val="0"/>
              <w:autoSpaceDN w:val="0"/>
              <w:adjustRightInd w:val="0"/>
              <w:spacing w:after="0" w:line="240" w:lineRule="auto"/>
              <w:rPr>
                <w:ins w:id="11205" w:author="Arjan" w:date="2013-02-07T23:33:00Z"/>
                <w:rFonts w:ascii="Arial" w:eastAsia="Times New Roman" w:hAnsi="Arial" w:cs="Arial"/>
                <w:b/>
                <w:bCs/>
                <w:color w:val="000000"/>
                <w:sz w:val="20"/>
                <w:szCs w:val="20"/>
              </w:rPr>
            </w:pPr>
            <w:ins w:id="11206" w:author="Arjan" w:date="2013-02-07T23:33:00Z">
              <w:r w:rsidRPr="00F2006F">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14:paraId="7815D44A" w14:textId="77777777" w:rsidR="006B550F" w:rsidRPr="00F2006F" w:rsidRDefault="006B550F" w:rsidP="00211C3F">
            <w:pPr>
              <w:autoSpaceDE w:val="0"/>
              <w:autoSpaceDN w:val="0"/>
              <w:adjustRightInd w:val="0"/>
              <w:spacing w:after="0" w:line="240" w:lineRule="auto"/>
              <w:rPr>
                <w:ins w:id="11207" w:author="Arjan" w:date="2013-02-07T23:33:00Z"/>
                <w:rFonts w:ascii="Arial" w:eastAsia="Times New Roman" w:hAnsi="Arial" w:cs="Arial"/>
                <w:color w:val="000000"/>
                <w:sz w:val="20"/>
                <w:szCs w:val="20"/>
              </w:rPr>
            </w:pPr>
            <w:ins w:id="11208" w:author="Arjan" w:date="2013-02-07T23:33:00Z">
              <w:r w:rsidRPr="00F2006F">
                <w:rPr>
                  <w:rFonts w:ascii="Arial" w:eastAsia="Times New Roman" w:hAnsi="Arial" w:cs="Arial"/>
                  <w:color w:val="000000"/>
                  <w:sz w:val="20"/>
                  <w:szCs w:val="20"/>
                </w:rPr>
                <w:t>Nee</w:t>
              </w:r>
            </w:ins>
          </w:p>
        </w:tc>
      </w:tr>
      <w:tr w:rsidR="006B550F" w:rsidRPr="00F2006F" w14:paraId="75F7EECF" w14:textId="77777777" w:rsidTr="00211C3F">
        <w:trPr>
          <w:trHeight w:val="230"/>
          <w:ins w:id="11209" w:author="Arjan" w:date="2013-02-07T23:33:00Z"/>
        </w:trPr>
        <w:tc>
          <w:tcPr>
            <w:tcW w:w="3690" w:type="dxa"/>
            <w:tcBorders>
              <w:top w:val="nil"/>
              <w:left w:val="nil"/>
              <w:bottom w:val="nil"/>
              <w:right w:val="nil"/>
            </w:tcBorders>
          </w:tcPr>
          <w:p w14:paraId="1A37FD6D" w14:textId="77777777" w:rsidR="006B550F" w:rsidRPr="00F2006F" w:rsidRDefault="006B550F" w:rsidP="00211C3F">
            <w:pPr>
              <w:autoSpaceDE w:val="0"/>
              <w:autoSpaceDN w:val="0"/>
              <w:adjustRightInd w:val="0"/>
              <w:spacing w:after="0" w:line="240" w:lineRule="auto"/>
              <w:rPr>
                <w:ins w:id="1121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710207F3" w14:textId="77777777" w:rsidR="006B550F" w:rsidRPr="00F2006F" w:rsidRDefault="006B550F" w:rsidP="00211C3F">
            <w:pPr>
              <w:autoSpaceDE w:val="0"/>
              <w:autoSpaceDN w:val="0"/>
              <w:adjustRightInd w:val="0"/>
              <w:spacing w:after="0" w:line="240" w:lineRule="auto"/>
              <w:rPr>
                <w:ins w:id="11211" w:author="Arjan" w:date="2013-02-07T23:33:00Z"/>
                <w:rFonts w:ascii="Arial" w:eastAsia="Times New Roman" w:hAnsi="Arial" w:cs="Arial"/>
                <w:color w:val="000000"/>
                <w:sz w:val="20"/>
                <w:szCs w:val="20"/>
              </w:rPr>
            </w:pPr>
          </w:p>
        </w:tc>
      </w:tr>
      <w:tr w:rsidR="006B550F" w:rsidRPr="00F2006F" w14:paraId="2B35F09C" w14:textId="77777777" w:rsidTr="00211C3F">
        <w:trPr>
          <w:trHeight w:val="230"/>
          <w:ins w:id="11212" w:author="Arjan" w:date="2013-02-07T23:33:00Z"/>
        </w:trPr>
        <w:tc>
          <w:tcPr>
            <w:tcW w:w="3690" w:type="dxa"/>
            <w:tcBorders>
              <w:top w:val="nil"/>
              <w:left w:val="nil"/>
              <w:bottom w:val="nil"/>
              <w:right w:val="nil"/>
            </w:tcBorders>
          </w:tcPr>
          <w:p w14:paraId="43916D04" w14:textId="77777777" w:rsidR="006B550F" w:rsidRPr="00F2006F" w:rsidRDefault="006B550F" w:rsidP="00211C3F">
            <w:pPr>
              <w:autoSpaceDE w:val="0"/>
              <w:autoSpaceDN w:val="0"/>
              <w:adjustRightInd w:val="0"/>
              <w:spacing w:after="0" w:line="240" w:lineRule="auto"/>
              <w:rPr>
                <w:ins w:id="11213" w:author="Arjan" w:date="2013-02-07T23:33:00Z"/>
                <w:rFonts w:ascii="Arial" w:eastAsia="Times New Roman" w:hAnsi="Arial" w:cs="Arial"/>
                <w:b/>
                <w:bCs/>
                <w:color w:val="000000"/>
                <w:sz w:val="20"/>
                <w:szCs w:val="20"/>
              </w:rPr>
            </w:pPr>
            <w:ins w:id="11214" w:author="Arjan" w:date="2013-02-07T23:33:00Z">
              <w:r w:rsidRPr="00F2006F">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14:paraId="3D1008FF" w14:textId="77777777" w:rsidR="006B550F" w:rsidRPr="00F2006F" w:rsidRDefault="006B550F" w:rsidP="00211C3F">
            <w:pPr>
              <w:autoSpaceDE w:val="0"/>
              <w:autoSpaceDN w:val="0"/>
              <w:adjustRightInd w:val="0"/>
              <w:spacing w:after="0" w:line="240" w:lineRule="auto"/>
              <w:rPr>
                <w:ins w:id="11215" w:author="Arjan" w:date="2013-02-07T23:33:00Z"/>
                <w:rFonts w:ascii="Arial" w:eastAsia="Times New Roman" w:hAnsi="Arial" w:cs="Arial"/>
                <w:color w:val="000000"/>
                <w:sz w:val="20"/>
                <w:szCs w:val="20"/>
              </w:rPr>
            </w:pPr>
          </w:p>
        </w:tc>
      </w:tr>
      <w:tr w:rsidR="006B550F" w:rsidRPr="00F2006F" w14:paraId="029B80B2" w14:textId="77777777" w:rsidTr="00211C3F">
        <w:trPr>
          <w:trHeight w:val="230"/>
          <w:ins w:id="11216" w:author="Arjan" w:date="2013-02-07T23:33:00Z"/>
        </w:trPr>
        <w:tc>
          <w:tcPr>
            <w:tcW w:w="3690" w:type="dxa"/>
            <w:tcBorders>
              <w:top w:val="nil"/>
              <w:left w:val="nil"/>
              <w:bottom w:val="nil"/>
              <w:right w:val="nil"/>
            </w:tcBorders>
          </w:tcPr>
          <w:p w14:paraId="4F5C5F92" w14:textId="77777777" w:rsidR="006B550F" w:rsidRPr="00F2006F" w:rsidRDefault="006B550F" w:rsidP="00211C3F">
            <w:pPr>
              <w:autoSpaceDE w:val="0"/>
              <w:autoSpaceDN w:val="0"/>
              <w:adjustRightInd w:val="0"/>
              <w:spacing w:after="0" w:line="240" w:lineRule="auto"/>
              <w:rPr>
                <w:ins w:id="1121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25CB4825" w14:textId="77777777" w:rsidR="006B550F" w:rsidRPr="00F2006F" w:rsidRDefault="006B550F" w:rsidP="00211C3F">
            <w:pPr>
              <w:autoSpaceDE w:val="0"/>
              <w:autoSpaceDN w:val="0"/>
              <w:adjustRightInd w:val="0"/>
              <w:spacing w:after="0" w:line="240" w:lineRule="auto"/>
              <w:rPr>
                <w:ins w:id="11218" w:author="Arjan" w:date="2013-02-07T23:33:00Z"/>
                <w:rFonts w:ascii="Arial" w:eastAsia="Times New Roman" w:hAnsi="Arial" w:cs="Arial"/>
                <w:color w:val="000000"/>
                <w:sz w:val="20"/>
                <w:szCs w:val="20"/>
              </w:rPr>
            </w:pPr>
          </w:p>
        </w:tc>
      </w:tr>
      <w:tr w:rsidR="006B550F" w:rsidRPr="00F2006F" w14:paraId="11DAB2F3" w14:textId="77777777" w:rsidTr="00211C3F">
        <w:trPr>
          <w:trHeight w:val="230"/>
          <w:ins w:id="11219" w:author="Arjan" w:date="2013-02-07T23:33:00Z"/>
        </w:trPr>
        <w:tc>
          <w:tcPr>
            <w:tcW w:w="3690" w:type="dxa"/>
            <w:tcBorders>
              <w:top w:val="nil"/>
              <w:left w:val="nil"/>
              <w:bottom w:val="nil"/>
              <w:right w:val="nil"/>
            </w:tcBorders>
          </w:tcPr>
          <w:p w14:paraId="22A4EA8F" w14:textId="77777777" w:rsidR="006B550F" w:rsidRPr="00F2006F" w:rsidRDefault="006B550F" w:rsidP="00211C3F">
            <w:pPr>
              <w:autoSpaceDE w:val="0"/>
              <w:autoSpaceDN w:val="0"/>
              <w:adjustRightInd w:val="0"/>
              <w:spacing w:after="0" w:line="240" w:lineRule="auto"/>
              <w:rPr>
                <w:ins w:id="11220" w:author="Arjan" w:date="2013-02-07T23:33:00Z"/>
                <w:rFonts w:ascii="Arial" w:eastAsia="Times New Roman" w:hAnsi="Arial" w:cs="Arial"/>
                <w:b/>
                <w:bCs/>
                <w:color w:val="000000"/>
                <w:sz w:val="20"/>
                <w:szCs w:val="20"/>
              </w:rPr>
            </w:pPr>
            <w:ins w:id="11221" w:author="Arjan" w:date="2013-02-07T23:33:00Z">
              <w:r w:rsidRPr="00F2006F">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14:paraId="2BC724C7" w14:textId="77777777" w:rsidR="006B550F" w:rsidRPr="00F2006F" w:rsidRDefault="006B550F" w:rsidP="00211C3F">
            <w:pPr>
              <w:autoSpaceDE w:val="0"/>
              <w:autoSpaceDN w:val="0"/>
              <w:adjustRightInd w:val="0"/>
              <w:spacing w:after="0" w:line="240" w:lineRule="auto"/>
              <w:rPr>
                <w:ins w:id="11222" w:author="Arjan" w:date="2013-02-07T23:33:00Z"/>
                <w:rFonts w:ascii="Arial" w:eastAsia="Times New Roman" w:hAnsi="Arial" w:cs="Arial"/>
                <w:color w:val="000000"/>
                <w:sz w:val="20"/>
                <w:szCs w:val="20"/>
              </w:rPr>
            </w:pPr>
            <w:ins w:id="11223" w:author="Arjan" w:date="2013-02-07T23:33:00Z">
              <w:r w:rsidRPr="00F2006F">
                <w:rPr>
                  <w:rFonts w:ascii="Arial" w:eastAsia="Times New Roman" w:hAnsi="Arial" w:cs="Arial"/>
                  <w:color w:val="000000"/>
                  <w:sz w:val="20"/>
                  <w:szCs w:val="20"/>
                </w:rPr>
                <w:t>Nee</w:t>
              </w:r>
            </w:ins>
          </w:p>
        </w:tc>
      </w:tr>
      <w:tr w:rsidR="006B550F" w:rsidRPr="00F2006F" w14:paraId="451C6894" w14:textId="77777777" w:rsidTr="00211C3F">
        <w:trPr>
          <w:trHeight w:val="230"/>
          <w:ins w:id="11224" w:author="Arjan" w:date="2013-02-07T23:33:00Z"/>
        </w:trPr>
        <w:tc>
          <w:tcPr>
            <w:tcW w:w="3690" w:type="dxa"/>
            <w:tcBorders>
              <w:top w:val="nil"/>
              <w:left w:val="nil"/>
              <w:bottom w:val="nil"/>
              <w:right w:val="nil"/>
            </w:tcBorders>
          </w:tcPr>
          <w:p w14:paraId="0E0FC0CA" w14:textId="77777777" w:rsidR="006B550F" w:rsidRPr="00F2006F" w:rsidRDefault="006B550F" w:rsidP="00211C3F">
            <w:pPr>
              <w:autoSpaceDE w:val="0"/>
              <w:autoSpaceDN w:val="0"/>
              <w:adjustRightInd w:val="0"/>
              <w:spacing w:after="0" w:line="240" w:lineRule="auto"/>
              <w:rPr>
                <w:ins w:id="1122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0D63B4D1" w14:textId="77777777" w:rsidR="006B550F" w:rsidRPr="00F2006F" w:rsidRDefault="006B550F" w:rsidP="00211C3F">
            <w:pPr>
              <w:autoSpaceDE w:val="0"/>
              <w:autoSpaceDN w:val="0"/>
              <w:adjustRightInd w:val="0"/>
              <w:spacing w:after="0" w:line="240" w:lineRule="auto"/>
              <w:rPr>
                <w:ins w:id="11226" w:author="Arjan" w:date="2013-02-07T23:33:00Z"/>
                <w:rFonts w:ascii="Arial" w:eastAsia="Times New Roman" w:hAnsi="Arial" w:cs="Arial"/>
                <w:color w:val="000000"/>
                <w:sz w:val="20"/>
                <w:szCs w:val="20"/>
              </w:rPr>
            </w:pPr>
          </w:p>
        </w:tc>
      </w:tr>
      <w:tr w:rsidR="006B550F" w:rsidRPr="00F2006F" w14:paraId="71B15087" w14:textId="77777777" w:rsidTr="00211C3F">
        <w:trPr>
          <w:trHeight w:val="230"/>
          <w:ins w:id="11227" w:author="Arjan" w:date="2013-02-07T23:33:00Z"/>
        </w:trPr>
        <w:tc>
          <w:tcPr>
            <w:tcW w:w="3690" w:type="dxa"/>
            <w:tcBorders>
              <w:top w:val="nil"/>
              <w:left w:val="nil"/>
              <w:bottom w:val="nil"/>
              <w:right w:val="nil"/>
            </w:tcBorders>
          </w:tcPr>
          <w:p w14:paraId="6DE4C783" w14:textId="77777777" w:rsidR="006B550F" w:rsidRPr="00F2006F" w:rsidRDefault="006B550F" w:rsidP="00211C3F">
            <w:pPr>
              <w:autoSpaceDE w:val="0"/>
              <w:autoSpaceDN w:val="0"/>
              <w:adjustRightInd w:val="0"/>
              <w:spacing w:after="0" w:line="240" w:lineRule="auto"/>
              <w:rPr>
                <w:ins w:id="11228" w:author="Arjan" w:date="2013-02-07T23:33:00Z"/>
                <w:rFonts w:ascii="Arial" w:eastAsia="Times New Roman" w:hAnsi="Arial" w:cs="Arial"/>
                <w:b/>
                <w:bCs/>
                <w:color w:val="000000"/>
                <w:sz w:val="20"/>
                <w:szCs w:val="20"/>
              </w:rPr>
            </w:pPr>
            <w:ins w:id="11229" w:author="Arjan" w:date="2013-02-07T23:33:00Z">
              <w:r w:rsidRPr="00F2006F">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14:paraId="7CC6CCF2" w14:textId="77777777" w:rsidR="006B550F" w:rsidRPr="00F2006F" w:rsidRDefault="006B550F" w:rsidP="00211C3F">
            <w:pPr>
              <w:autoSpaceDE w:val="0"/>
              <w:autoSpaceDN w:val="0"/>
              <w:adjustRightInd w:val="0"/>
              <w:spacing w:after="0" w:line="240" w:lineRule="auto"/>
              <w:rPr>
                <w:ins w:id="11230" w:author="Arjan" w:date="2013-02-07T23:33:00Z"/>
                <w:rFonts w:ascii="Arial" w:eastAsia="Times New Roman" w:hAnsi="Arial" w:cs="Arial"/>
                <w:color w:val="000000"/>
                <w:sz w:val="20"/>
                <w:szCs w:val="20"/>
              </w:rPr>
            </w:pPr>
            <w:ins w:id="11231" w:author="Arjan" w:date="2013-02-07T23:33:00Z">
              <w:r w:rsidRPr="00F2006F">
                <w:rPr>
                  <w:rFonts w:ascii="Arial" w:eastAsia="Times New Roman" w:hAnsi="Arial" w:cs="Arial"/>
                  <w:color w:val="000000"/>
                  <w:sz w:val="20"/>
                  <w:szCs w:val="20"/>
                </w:rPr>
                <w:t>Nee</w:t>
              </w:r>
            </w:ins>
          </w:p>
        </w:tc>
      </w:tr>
      <w:tr w:rsidR="006B550F" w:rsidRPr="00F2006F" w14:paraId="02BDABC7" w14:textId="77777777" w:rsidTr="00211C3F">
        <w:trPr>
          <w:trHeight w:val="230"/>
          <w:ins w:id="11232" w:author="Arjan" w:date="2013-02-07T23:33:00Z"/>
        </w:trPr>
        <w:tc>
          <w:tcPr>
            <w:tcW w:w="3690" w:type="dxa"/>
            <w:tcBorders>
              <w:top w:val="nil"/>
              <w:left w:val="nil"/>
              <w:bottom w:val="nil"/>
              <w:right w:val="nil"/>
            </w:tcBorders>
          </w:tcPr>
          <w:p w14:paraId="3A6B4B8C" w14:textId="77777777" w:rsidR="006B550F" w:rsidRPr="00F2006F" w:rsidRDefault="006B550F" w:rsidP="00211C3F">
            <w:pPr>
              <w:autoSpaceDE w:val="0"/>
              <w:autoSpaceDN w:val="0"/>
              <w:adjustRightInd w:val="0"/>
              <w:spacing w:after="0" w:line="240" w:lineRule="auto"/>
              <w:rPr>
                <w:ins w:id="1123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413E011E" w14:textId="77777777" w:rsidR="006B550F" w:rsidRPr="00F2006F" w:rsidRDefault="006B550F" w:rsidP="00211C3F">
            <w:pPr>
              <w:autoSpaceDE w:val="0"/>
              <w:autoSpaceDN w:val="0"/>
              <w:adjustRightInd w:val="0"/>
              <w:spacing w:after="0" w:line="240" w:lineRule="auto"/>
              <w:rPr>
                <w:ins w:id="11234" w:author="Arjan" w:date="2013-02-07T23:33:00Z"/>
                <w:rFonts w:ascii="Arial" w:eastAsia="Times New Roman" w:hAnsi="Arial" w:cs="Arial"/>
                <w:b/>
                <w:bCs/>
                <w:color w:val="000000"/>
                <w:sz w:val="20"/>
                <w:szCs w:val="20"/>
              </w:rPr>
            </w:pPr>
          </w:p>
        </w:tc>
      </w:tr>
      <w:tr w:rsidR="006B550F" w:rsidRPr="00F2006F" w14:paraId="09FEDC55" w14:textId="77777777" w:rsidTr="00211C3F">
        <w:trPr>
          <w:trHeight w:val="230"/>
          <w:ins w:id="11235" w:author="Arjan" w:date="2013-02-07T23:33:00Z"/>
        </w:trPr>
        <w:tc>
          <w:tcPr>
            <w:tcW w:w="3690" w:type="dxa"/>
            <w:tcBorders>
              <w:top w:val="nil"/>
              <w:left w:val="nil"/>
              <w:bottom w:val="nil"/>
              <w:right w:val="nil"/>
            </w:tcBorders>
          </w:tcPr>
          <w:p w14:paraId="41739688" w14:textId="77777777" w:rsidR="006B550F" w:rsidRPr="00F2006F" w:rsidRDefault="006B550F" w:rsidP="00211C3F">
            <w:pPr>
              <w:autoSpaceDE w:val="0"/>
              <w:autoSpaceDN w:val="0"/>
              <w:adjustRightInd w:val="0"/>
              <w:spacing w:after="0" w:line="240" w:lineRule="auto"/>
              <w:rPr>
                <w:ins w:id="11236" w:author="Arjan" w:date="2013-02-07T23:33:00Z"/>
                <w:rFonts w:ascii="Arial" w:eastAsia="Times New Roman" w:hAnsi="Arial" w:cs="Arial"/>
                <w:color w:val="000000"/>
                <w:sz w:val="20"/>
                <w:szCs w:val="20"/>
              </w:rPr>
            </w:pPr>
            <w:ins w:id="11237" w:author="Arjan" w:date="2013-02-07T23:33:00Z">
              <w:r w:rsidRPr="00F2006F">
                <w:rPr>
                  <w:rFonts w:ascii="Arial" w:eastAsia="Times New Roman" w:hAnsi="Arial" w:cs="Arial"/>
                  <w:b/>
                  <w:bCs/>
                  <w:color w:val="000000"/>
                  <w:sz w:val="20"/>
                  <w:szCs w:val="20"/>
                </w:rPr>
                <w:lastRenderedPageBreak/>
                <w:t>Indicatie kardinaliteit</w:t>
              </w:r>
            </w:ins>
          </w:p>
        </w:tc>
        <w:tc>
          <w:tcPr>
            <w:tcW w:w="5670" w:type="dxa"/>
            <w:tcBorders>
              <w:top w:val="nil"/>
              <w:left w:val="nil"/>
              <w:bottom w:val="nil"/>
              <w:right w:val="nil"/>
            </w:tcBorders>
          </w:tcPr>
          <w:p w14:paraId="0A62C3D1" w14:textId="77777777" w:rsidR="006B550F" w:rsidRPr="00F2006F" w:rsidRDefault="00DA5D93" w:rsidP="00211C3F">
            <w:pPr>
              <w:autoSpaceDE w:val="0"/>
              <w:autoSpaceDN w:val="0"/>
              <w:adjustRightInd w:val="0"/>
              <w:spacing w:after="0" w:line="240" w:lineRule="auto"/>
              <w:rPr>
                <w:ins w:id="11238" w:author="Arjan" w:date="2013-02-07T23:33:00Z"/>
                <w:rFonts w:ascii="Arial" w:eastAsia="Times New Roman" w:hAnsi="Arial" w:cs="Arial"/>
                <w:color w:val="000000"/>
                <w:sz w:val="20"/>
                <w:szCs w:val="20"/>
              </w:rPr>
            </w:pPr>
            <w:ins w:id="11239"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0</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14:paraId="1DF0B169" w14:textId="77777777" w:rsidTr="00211C3F">
        <w:trPr>
          <w:trHeight w:val="200"/>
          <w:ins w:id="11240" w:author="Arjan" w:date="2013-02-07T23:33:00Z"/>
        </w:trPr>
        <w:tc>
          <w:tcPr>
            <w:tcW w:w="3690" w:type="dxa"/>
            <w:tcBorders>
              <w:top w:val="nil"/>
              <w:left w:val="nil"/>
              <w:bottom w:val="nil"/>
              <w:right w:val="nil"/>
            </w:tcBorders>
          </w:tcPr>
          <w:p w14:paraId="11574D39" w14:textId="77777777" w:rsidR="006B550F" w:rsidRPr="00F2006F" w:rsidRDefault="006B550F" w:rsidP="00211C3F">
            <w:pPr>
              <w:autoSpaceDE w:val="0"/>
              <w:autoSpaceDN w:val="0"/>
              <w:adjustRightInd w:val="0"/>
              <w:spacing w:after="0" w:line="240" w:lineRule="auto"/>
              <w:rPr>
                <w:ins w:id="1124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5D3A3ADA" w14:textId="77777777" w:rsidR="006B550F" w:rsidRPr="00F2006F" w:rsidRDefault="006B550F" w:rsidP="00211C3F">
            <w:pPr>
              <w:autoSpaceDE w:val="0"/>
              <w:autoSpaceDN w:val="0"/>
              <w:adjustRightInd w:val="0"/>
              <w:spacing w:after="0" w:line="240" w:lineRule="auto"/>
              <w:rPr>
                <w:ins w:id="11242" w:author="Arjan" w:date="2013-02-07T23:33:00Z"/>
                <w:rFonts w:ascii="Arial" w:eastAsia="Times New Roman" w:hAnsi="Arial" w:cs="Arial"/>
                <w:b/>
                <w:bCs/>
                <w:color w:val="000000"/>
                <w:sz w:val="20"/>
                <w:szCs w:val="20"/>
              </w:rPr>
            </w:pPr>
          </w:p>
        </w:tc>
      </w:tr>
      <w:tr w:rsidR="006B550F" w:rsidRPr="00F2006F" w14:paraId="53387E26" w14:textId="77777777" w:rsidTr="00211C3F">
        <w:trPr>
          <w:trHeight w:val="200"/>
          <w:ins w:id="11243" w:author="Arjan" w:date="2013-02-07T23:33:00Z"/>
        </w:trPr>
        <w:tc>
          <w:tcPr>
            <w:tcW w:w="3690" w:type="dxa"/>
            <w:tcBorders>
              <w:top w:val="nil"/>
              <w:left w:val="nil"/>
              <w:bottom w:val="nil"/>
              <w:right w:val="nil"/>
            </w:tcBorders>
          </w:tcPr>
          <w:p w14:paraId="35D2D86B" w14:textId="77777777" w:rsidR="006B550F" w:rsidRPr="00F2006F" w:rsidRDefault="006B550F" w:rsidP="00211C3F">
            <w:pPr>
              <w:autoSpaceDE w:val="0"/>
              <w:autoSpaceDN w:val="0"/>
              <w:adjustRightInd w:val="0"/>
              <w:spacing w:after="0" w:line="240" w:lineRule="auto"/>
              <w:rPr>
                <w:ins w:id="11244" w:author="Arjan" w:date="2013-02-07T23:33:00Z"/>
                <w:rFonts w:ascii="Arial" w:eastAsia="Times New Roman" w:hAnsi="Arial" w:cs="Arial"/>
                <w:color w:val="000000"/>
                <w:sz w:val="20"/>
                <w:szCs w:val="20"/>
              </w:rPr>
            </w:pPr>
            <w:ins w:id="11245"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74C56173" w14:textId="77777777" w:rsidR="006B550F" w:rsidRPr="00F2006F" w:rsidRDefault="006B550F" w:rsidP="00211C3F">
            <w:pPr>
              <w:autoSpaceDE w:val="0"/>
              <w:autoSpaceDN w:val="0"/>
              <w:adjustRightInd w:val="0"/>
              <w:spacing w:after="0" w:line="240" w:lineRule="auto"/>
              <w:rPr>
                <w:ins w:id="11246" w:author="Arjan" w:date="2013-02-07T23:33:00Z"/>
                <w:rFonts w:ascii="Arial" w:eastAsia="Times New Roman" w:hAnsi="Arial" w:cs="Arial"/>
                <w:color w:val="000000"/>
                <w:sz w:val="20"/>
                <w:szCs w:val="20"/>
              </w:rPr>
            </w:pPr>
            <w:ins w:id="11247" w:author="Arjan" w:date="2013-02-07T23:33:00Z">
              <w:r w:rsidRPr="00F2006F">
                <w:rPr>
                  <w:rFonts w:ascii="Arial" w:eastAsia="Times New Roman" w:hAnsi="Arial" w:cs="Arial"/>
                  <w:color w:val="000000"/>
                  <w:sz w:val="20"/>
                  <w:szCs w:val="20"/>
                </w:rPr>
                <w:t>Gemeentelijk basisgegeven</w:t>
              </w:r>
            </w:ins>
          </w:p>
        </w:tc>
      </w:tr>
      <w:tr w:rsidR="006B550F" w:rsidRPr="00F2006F" w14:paraId="733E4E7E" w14:textId="77777777" w:rsidTr="00211C3F">
        <w:trPr>
          <w:trHeight w:val="230"/>
          <w:ins w:id="11248" w:author="Arjan" w:date="2013-02-07T23:33:00Z"/>
        </w:trPr>
        <w:tc>
          <w:tcPr>
            <w:tcW w:w="3690" w:type="dxa"/>
            <w:tcBorders>
              <w:top w:val="nil"/>
              <w:left w:val="nil"/>
              <w:bottom w:val="nil"/>
              <w:right w:val="nil"/>
            </w:tcBorders>
          </w:tcPr>
          <w:p w14:paraId="394C5DEF" w14:textId="77777777" w:rsidR="006B550F" w:rsidRPr="00F2006F" w:rsidRDefault="006B550F" w:rsidP="00211C3F">
            <w:pPr>
              <w:autoSpaceDE w:val="0"/>
              <w:autoSpaceDN w:val="0"/>
              <w:adjustRightInd w:val="0"/>
              <w:spacing w:after="0" w:line="240" w:lineRule="auto"/>
              <w:rPr>
                <w:ins w:id="1124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41BC6367" w14:textId="77777777" w:rsidR="006B550F" w:rsidRPr="00F2006F" w:rsidRDefault="006B550F" w:rsidP="00211C3F">
            <w:pPr>
              <w:autoSpaceDE w:val="0"/>
              <w:autoSpaceDN w:val="0"/>
              <w:adjustRightInd w:val="0"/>
              <w:spacing w:after="0" w:line="240" w:lineRule="auto"/>
              <w:rPr>
                <w:ins w:id="11250" w:author="Arjan" w:date="2013-02-07T23:33:00Z"/>
                <w:rFonts w:ascii="Arial" w:eastAsia="Times New Roman" w:hAnsi="Arial" w:cs="Arial"/>
                <w:b/>
                <w:bCs/>
                <w:color w:val="000000"/>
                <w:sz w:val="20"/>
                <w:szCs w:val="20"/>
              </w:rPr>
            </w:pPr>
          </w:p>
        </w:tc>
      </w:tr>
      <w:tr w:rsidR="006B550F" w:rsidRPr="00F2006F" w14:paraId="39A1936A" w14:textId="77777777" w:rsidTr="00211C3F">
        <w:trPr>
          <w:trHeight w:val="230"/>
          <w:ins w:id="11251" w:author="Arjan" w:date="2013-02-07T23:33:00Z"/>
        </w:trPr>
        <w:tc>
          <w:tcPr>
            <w:tcW w:w="3690" w:type="dxa"/>
            <w:tcBorders>
              <w:top w:val="nil"/>
              <w:left w:val="nil"/>
              <w:bottom w:val="nil"/>
              <w:right w:val="nil"/>
            </w:tcBorders>
          </w:tcPr>
          <w:p w14:paraId="38561D14" w14:textId="77777777" w:rsidR="006B550F" w:rsidRPr="00F2006F" w:rsidRDefault="006B550F" w:rsidP="00211C3F">
            <w:pPr>
              <w:autoSpaceDE w:val="0"/>
              <w:autoSpaceDN w:val="0"/>
              <w:adjustRightInd w:val="0"/>
              <w:spacing w:after="0" w:line="240" w:lineRule="auto"/>
              <w:rPr>
                <w:ins w:id="11252" w:author="Arjan" w:date="2013-02-07T23:33:00Z"/>
                <w:rFonts w:ascii="Arial" w:eastAsia="Times New Roman" w:hAnsi="Arial" w:cs="Arial"/>
                <w:color w:val="000000"/>
                <w:sz w:val="20"/>
                <w:szCs w:val="20"/>
              </w:rPr>
            </w:pPr>
            <w:ins w:id="11253"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14:paraId="5AA651EB" w14:textId="77777777" w:rsidR="006B550F" w:rsidRPr="00F2006F" w:rsidRDefault="006B550F" w:rsidP="00211C3F">
            <w:pPr>
              <w:autoSpaceDE w:val="0"/>
              <w:autoSpaceDN w:val="0"/>
              <w:adjustRightInd w:val="0"/>
              <w:spacing w:after="0" w:line="240" w:lineRule="auto"/>
              <w:rPr>
                <w:ins w:id="11254" w:author="Arjan" w:date="2013-02-07T23:33:00Z"/>
                <w:rFonts w:ascii="Arial" w:eastAsia="Times New Roman" w:hAnsi="Arial" w:cs="Arial"/>
                <w:color w:val="000000"/>
                <w:sz w:val="20"/>
                <w:szCs w:val="20"/>
              </w:rPr>
            </w:pPr>
            <w:ins w:id="11255" w:author="Arjan" w:date="2013-02-07T23:33:00Z">
              <w:r w:rsidRPr="00F2006F">
                <w:rPr>
                  <w:rFonts w:ascii="Arial" w:eastAsia="Times New Roman" w:hAnsi="Arial" w:cs="Arial"/>
                  <w:color w:val="000000"/>
                  <w:sz w:val="20"/>
                  <w:szCs w:val="20"/>
                </w:rPr>
                <w:t>-</w:t>
              </w:r>
            </w:ins>
          </w:p>
        </w:tc>
      </w:tr>
    </w:tbl>
    <w:p w14:paraId="06A12AB2" w14:textId="77777777" w:rsidR="00F2006F" w:rsidRDefault="00F2006F" w:rsidP="00EE4D07"/>
    <w:p w14:paraId="6FEF9254" w14:textId="13345243" w:rsidR="00B34554" w:rsidRPr="00B34554" w:rsidRDefault="00DA5D93" w:rsidP="00B34554">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B34554">
        <w:rPr>
          <w:rFonts w:ascii="Arial" w:hAnsi="Arial" w:cs="Arial"/>
          <w:sz w:val="20"/>
          <w:szCs w:val="20"/>
          <w:lang w:val="en-AU"/>
        </w:rPr>
        <w:fldChar w:fldCharType="begin" w:fldLock="1"/>
      </w:r>
      <w:r w:rsidR="00B34554" w:rsidRPr="00B34554">
        <w:rPr>
          <w:rFonts w:ascii="Arial" w:hAnsi="Arial" w:cs="Arial"/>
          <w:sz w:val="20"/>
          <w:szCs w:val="20"/>
          <w:lang w:val="en-AU"/>
        </w:rPr>
        <w:instrText xml:space="preserve">MERGEFIELD </w:instrText>
      </w:r>
      <w:r w:rsidR="00B34554" w:rsidRPr="00B34554">
        <w:rPr>
          <w:rFonts w:ascii="Arial" w:eastAsia="Times New Roman" w:hAnsi="Arial" w:cs="Arial"/>
          <w:b/>
          <w:bCs/>
          <w:color w:val="004080"/>
          <w:sz w:val="24"/>
          <w:szCs w:val="24"/>
        </w:rPr>
        <w:instrText>Connector.Stereotype</w:instrText>
      </w:r>
      <w:r w:rsidRPr="00B34554">
        <w:rPr>
          <w:rFonts w:ascii="Arial" w:hAnsi="Arial" w:cs="Arial"/>
          <w:sz w:val="20"/>
          <w:szCs w:val="20"/>
          <w:lang w:val="en-AU"/>
        </w:rPr>
        <w:fldChar w:fldCharType="separate"/>
      </w:r>
      <w:r w:rsidR="00B34554" w:rsidRPr="00B34554">
        <w:rPr>
          <w:rFonts w:ascii="Arial" w:eastAsia="Times New Roman" w:hAnsi="Arial" w:cs="Arial"/>
          <w:b/>
          <w:bCs/>
          <w:color w:val="004080"/>
          <w:sz w:val="24"/>
          <w:szCs w:val="24"/>
        </w:rPr>
        <w:t>«Relatiesoort»</w:t>
      </w:r>
      <w:r w:rsidRPr="00B34554">
        <w:rPr>
          <w:rFonts w:ascii="Arial" w:hAnsi="Arial" w:cs="Arial"/>
          <w:sz w:val="20"/>
          <w:szCs w:val="20"/>
          <w:lang w:val="en-AU"/>
        </w:rPr>
        <w:fldChar w:fldCharType="end"/>
      </w:r>
      <w:r w:rsidR="00B34554" w:rsidRPr="00B34554">
        <w:rPr>
          <w:rFonts w:ascii="Arial" w:eastAsia="Times New Roman" w:hAnsi="Arial" w:cs="Arial"/>
          <w:b/>
          <w:bCs/>
          <w:color w:val="004080"/>
          <w:sz w:val="24"/>
          <w:szCs w:val="24"/>
        </w:rPr>
        <w:t xml:space="preserve"> </w:t>
      </w:r>
      <w:r w:rsidRPr="00B34554">
        <w:rPr>
          <w:rFonts w:ascii="Arial" w:eastAsia="Times New Roman" w:hAnsi="Arial" w:cs="Arial"/>
          <w:b/>
          <w:bCs/>
          <w:color w:val="004080"/>
          <w:sz w:val="24"/>
          <w:szCs w:val="24"/>
        </w:rPr>
        <w:fldChar w:fldCharType="begin" w:fldLock="1"/>
      </w:r>
      <w:r w:rsidR="00B34554" w:rsidRPr="00B34554">
        <w:rPr>
          <w:rFonts w:ascii="Arial" w:eastAsia="Times New Roman" w:hAnsi="Arial" w:cs="Arial"/>
          <w:b/>
          <w:bCs/>
          <w:color w:val="004080"/>
          <w:sz w:val="24"/>
          <w:szCs w:val="24"/>
        </w:rPr>
        <w:instrText>MERGEFIELD Connector.Name</w:instrText>
      </w:r>
      <w:r w:rsidRPr="00B34554">
        <w:rPr>
          <w:rFonts w:ascii="Arial" w:eastAsia="Times New Roman" w:hAnsi="Arial" w:cs="Arial"/>
          <w:b/>
          <w:bCs/>
          <w:color w:val="004080"/>
          <w:sz w:val="24"/>
          <w:szCs w:val="24"/>
        </w:rPr>
        <w:fldChar w:fldCharType="separate"/>
      </w:r>
      <w:r w:rsidR="00B34554" w:rsidRPr="00B34554">
        <w:rPr>
          <w:rFonts w:ascii="Arial" w:eastAsia="Times New Roman" w:hAnsi="Arial" w:cs="Arial"/>
          <w:b/>
          <w:bCs/>
          <w:color w:val="004080"/>
          <w:sz w:val="24"/>
          <w:szCs w:val="24"/>
        </w:rPr>
        <w:t xml:space="preserve">heeft </w:t>
      </w:r>
      <w:del w:id="11256" w:author="Arjan Kloosterboer" w:date="2018-06-17T22:34:00Z">
        <w:r w:rsidR="00B34554" w:rsidRPr="00B34554" w:rsidDel="00BB111A">
          <w:rPr>
            <w:rFonts w:ascii="Arial" w:eastAsia="Times New Roman" w:hAnsi="Arial" w:cs="Arial"/>
            <w:b/>
            <w:bCs/>
            <w:color w:val="004080"/>
            <w:sz w:val="24"/>
            <w:szCs w:val="24"/>
          </w:rPr>
          <w:delText>betrekking op</w:delText>
        </w:r>
      </w:del>
      <w:ins w:id="11257" w:author="Arjan Kloosterboer" w:date="2018-06-17T22:34:00Z">
        <w:r w:rsidR="00BB111A">
          <w:rPr>
            <w:rFonts w:ascii="Arial" w:eastAsia="Times New Roman" w:hAnsi="Arial" w:cs="Arial"/>
            <w:b/>
            <w:bCs/>
            <w:color w:val="004080"/>
            <w:sz w:val="24"/>
            <w:szCs w:val="24"/>
          </w:rPr>
          <w:t>relevante</w:t>
        </w:r>
      </w:ins>
      <w:r w:rsidR="00B34554" w:rsidRPr="00B34554">
        <w:rPr>
          <w:rFonts w:ascii="Arial" w:eastAsia="Times New Roman" w:hAnsi="Arial" w:cs="Arial"/>
          <w:b/>
          <w:bCs/>
          <w:color w:val="004080"/>
          <w:sz w:val="24"/>
          <w:szCs w:val="24"/>
        </w:rPr>
        <w:t xml:space="preserve"> andere</w:t>
      </w:r>
      <w:r w:rsidRPr="00B34554">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B34554" w:rsidRPr="00B34554" w14:paraId="58504B64" w14:textId="77777777">
        <w:trPr>
          <w:trHeight w:val="230"/>
        </w:trPr>
        <w:tc>
          <w:tcPr>
            <w:tcW w:w="3690" w:type="dxa"/>
            <w:tcBorders>
              <w:top w:val="nil"/>
              <w:left w:val="nil"/>
              <w:bottom w:val="nil"/>
              <w:right w:val="nil"/>
            </w:tcBorders>
          </w:tcPr>
          <w:p w14:paraId="54CD8C09"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Naam relatiesoort</w:t>
            </w:r>
          </w:p>
        </w:tc>
        <w:tc>
          <w:tcPr>
            <w:tcW w:w="5670" w:type="dxa"/>
            <w:tcBorders>
              <w:top w:val="nil"/>
              <w:left w:val="nil"/>
              <w:bottom w:val="nil"/>
              <w:right w:val="nil"/>
            </w:tcBorders>
          </w:tcPr>
          <w:p w14:paraId="6C822848" w14:textId="2457161D" w:rsidR="00B34554" w:rsidRPr="00B34554" w:rsidRDefault="00DA5D93"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hAnsi="Arial" w:cs="Arial"/>
                <w:sz w:val="20"/>
                <w:szCs w:val="20"/>
                <w:lang w:val="en-AU"/>
              </w:rPr>
              <w:fldChar w:fldCharType="begin" w:fldLock="1"/>
            </w:r>
            <w:r w:rsidR="00B34554" w:rsidRPr="00B34554">
              <w:rPr>
                <w:rFonts w:ascii="Arial" w:hAnsi="Arial" w:cs="Arial"/>
                <w:sz w:val="20"/>
                <w:szCs w:val="20"/>
                <w:lang w:val="en-AU"/>
              </w:rPr>
              <w:instrText xml:space="preserve">MERGEFIELD </w:instrText>
            </w:r>
            <w:r w:rsidR="00B34554" w:rsidRPr="00B34554">
              <w:rPr>
                <w:rFonts w:ascii="Arial" w:eastAsia="Times New Roman" w:hAnsi="Arial" w:cs="Arial"/>
                <w:color w:val="000000"/>
                <w:sz w:val="20"/>
                <w:szCs w:val="20"/>
              </w:rPr>
              <w:instrText>Connector.Name</w:instrText>
            </w:r>
            <w:r w:rsidRPr="00B34554">
              <w:rPr>
                <w:rFonts w:ascii="Arial" w:hAnsi="Arial" w:cs="Arial"/>
                <w:sz w:val="20"/>
                <w:szCs w:val="20"/>
                <w:lang w:val="en-AU"/>
              </w:rPr>
              <w:fldChar w:fldCharType="separate"/>
            </w:r>
            <w:r w:rsidR="00B34554" w:rsidRPr="00B34554">
              <w:rPr>
                <w:rFonts w:ascii="Arial" w:eastAsia="Times New Roman" w:hAnsi="Arial" w:cs="Arial"/>
                <w:color w:val="000000"/>
                <w:sz w:val="20"/>
                <w:szCs w:val="20"/>
              </w:rPr>
              <w:t xml:space="preserve">heeft </w:t>
            </w:r>
            <w:del w:id="11258" w:author="Arjan Kloosterboer" w:date="2018-06-17T22:34:00Z">
              <w:r w:rsidR="00B34554" w:rsidRPr="00B34554" w:rsidDel="00BB111A">
                <w:rPr>
                  <w:rFonts w:ascii="Arial" w:eastAsia="Times New Roman" w:hAnsi="Arial" w:cs="Arial"/>
                  <w:color w:val="000000"/>
                  <w:sz w:val="20"/>
                  <w:szCs w:val="20"/>
                </w:rPr>
                <w:delText>betrekking op</w:delText>
              </w:r>
            </w:del>
            <w:ins w:id="11259" w:author="Arjan Kloosterboer" w:date="2018-06-17T22:34:00Z">
              <w:r w:rsidR="00BB111A">
                <w:rPr>
                  <w:rFonts w:ascii="Arial" w:eastAsia="Times New Roman" w:hAnsi="Arial" w:cs="Arial"/>
                  <w:color w:val="000000"/>
                  <w:sz w:val="20"/>
                  <w:szCs w:val="20"/>
                </w:rPr>
                <w:t>relevante</w:t>
              </w:r>
            </w:ins>
            <w:r w:rsidR="00B34554" w:rsidRPr="00B34554">
              <w:rPr>
                <w:rFonts w:ascii="Arial" w:eastAsia="Times New Roman" w:hAnsi="Arial" w:cs="Arial"/>
                <w:color w:val="000000"/>
                <w:sz w:val="20"/>
                <w:szCs w:val="20"/>
              </w:rPr>
              <w:t xml:space="preserve"> andere</w:t>
            </w:r>
            <w:r w:rsidRPr="00B34554">
              <w:rPr>
                <w:rFonts w:ascii="Arial" w:hAnsi="Arial" w:cs="Arial"/>
                <w:sz w:val="20"/>
                <w:szCs w:val="20"/>
                <w:lang w:val="en-AU"/>
              </w:rPr>
              <w:fldChar w:fldCharType="end"/>
            </w:r>
          </w:p>
        </w:tc>
      </w:tr>
      <w:tr w:rsidR="00B34554" w:rsidRPr="00B34554" w14:paraId="2BBE6853" w14:textId="77777777">
        <w:tc>
          <w:tcPr>
            <w:tcW w:w="3690" w:type="dxa"/>
            <w:tcBorders>
              <w:top w:val="nil"/>
              <w:left w:val="nil"/>
              <w:bottom w:val="nil"/>
              <w:right w:val="nil"/>
            </w:tcBorders>
          </w:tcPr>
          <w:p w14:paraId="1B691146"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8C86B05"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r>
      <w:tr w:rsidR="00B34554" w:rsidRPr="00B34554" w14:paraId="0BE8021F" w14:textId="77777777">
        <w:tc>
          <w:tcPr>
            <w:tcW w:w="3690" w:type="dxa"/>
            <w:tcBorders>
              <w:top w:val="nil"/>
              <w:left w:val="nil"/>
              <w:bottom w:val="nil"/>
              <w:right w:val="nil"/>
            </w:tcBorders>
          </w:tcPr>
          <w:p w14:paraId="42B4F2E5"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r w:rsidRPr="00B34554">
              <w:rPr>
                <w:rFonts w:ascii="Arial" w:eastAsia="Times New Roman" w:hAnsi="Arial" w:cs="Arial"/>
                <w:b/>
                <w:bCs/>
                <w:color w:val="000000"/>
                <w:sz w:val="20"/>
                <w:szCs w:val="20"/>
              </w:rPr>
              <w:t>Gerelateerd objecttype</w:t>
            </w:r>
          </w:p>
          <w:p w14:paraId="32D7249E"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p w14:paraId="02A48AAF"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7D690169" w14:textId="77777777" w:rsidR="00B34554" w:rsidRPr="00B34554" w:rsidRDefault="00DA5D93"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hAnsi="Arial" w:cs="Arial"/>
                <w:sz w:val="20"/>
                <w:szCs w:val="20"/>
                <w:lang w:val="en-AU"/>
              </w:rPr>
              <w:fldChar w:fldCharType="begin" w:fldLock="1"/>
            </w:r>
            <w:r w:rsidR="00B34554" w:rsidRPr="00B34554">
              <w:rPr>
                <w:rFonts w:ascii="Arial" w:hAnsi="Arial" w:cs="Arial"/>
                <w:sz w:val="20"/>
                <w:szCs w:val="20"/>
                <w:lang w:val="en-AU"/>
              </w:rPr>
              <w:instrText xml:space="preserve">MERGEFIELD </w:instrText>
            </w:r>
            <w:r w:rsidR="00B34554" w:rsidRPr="00B34554">
              <w:rPr>
                <w:rFonts w:ascii="Arial" w:eastAsia="Times New Roman" w:hAnsi="Arial" w:cs="Arial"/>
                <w:color w:val="000000"/>
                <w:sz w:val="20"/>
                <w:szCs w:val="20"/>
              </w:rPr>
              <w:instrText>Element.Name</w:instrText>
            </w:r>
            <w:r w:rsidRPr="00B34554">
              <w:rPr>
                <w:rFonts w:ascii="Arial" w:hAnsi="Arial" w:cs="Arial"/>
                <w:sz w:val="20"/>
                <w:szCs w:val="20"/>
                <w:lang w:val="en-AU"/>
              </w:rPr>
              <w:fldChar w:fldCharType="separate"/>
            </w:r>
            <w:r w:rsidR="00B34554" w:rsidRPr="00B34554">
              <w:rPr>
                <w:rFonts w:ascii="Arial" w:eastAsia="Times New Roman" w:hAnsi="Arial" w:cs="Arial"/>
                <w:color w:val="000000"/>
                <w:sz w:val="20"/>
                <w:szCs w:val="20"/>
              </w:rPr>
              <w:t>ZAAK</w:t>
            </w:r>
            <w:r w:rsidRPr="00B34554">
              <w:rPr>
                <w:rFonts w:ascii="Arial" w:hAnsi="Arial" w:cs="Arial"/>
                <w:sz w:val="20"/>
                <w:szCs w:val="20"/>
                <w:lang w:val="en-AU"/>
              </w:rPr>
              <w:fldChar w:fldCharType="end"/>
            </w:r>
          </w:p>
          <w:p w14:paraId="40680EEF"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p w14:paraId="7311C60E" w14:textId="77777777" w:rsidR="00B34554" w:rsidRPr="00B34554" w:rsidRDefault="00DA5D93"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fldChar w:fldCharType="begin" w:fldLock="1"/>
            </w:r>
            <w:r w:rsidR="00B34554" w:rsidRPr="00B34554">
              <w:rPr>
                <w:rFonts w:ascii="Arial" w:eastAsia="Times New Roman" w:hAnsi="Arial" w:cs="Arial"/>
                <w:color w:val="000000"/>
                <w:sz w:val="20"/>
                <w:szCs w:val="20"/>
              </w:rPr>
              <w:instrText>MERGEFIELD ConnTarget.Cardinality</w:instrText>
            </w:r>
            <w:r w:rsidRPr="00B34554">
              <w:rPr>
                <w:rFonts w:ascii="Arial" w:eastAsia="Times New Roman" w:hAnsi="Arial" w:cs="Arial"/>
                <w:color w:val="000000"/>
                <w:sz w:val="20"/>
                <w:szCs w:val="20"/>
              </w:rPr>
              <w:fldChar w:fldCharType="separate"/>
            </w:r>
            <w:r w:rsidR="00B34554" w:rsidRPr="00B34554">
              <w:rPr>
                <w:rFonts w:ascii="Arial" w:eastAsia="Times New Roman" w:hAnsi="Arial" w:cs="Arial"/>
                <w:color w:val="000000"/>
                <w:sz w:val="20"/>
                <w:szCs w:val="20"/>
              </w:rPr>
              <w:t>0..*</w:t>
            </w:r>
            <w:r w:rsidRPr="00B34554">
              <w:rPr>
                <w:rFonts w:ascii="Arial" w:eastAsia="Times New Roman" w:hAnsi="Arial" w:cs="Arial"/>
                <w:color w:val="000000"/>
                <w:sz w:val="20"/>
                <w:szCs w:val="20"/>
              </w:rPr>
              <w:fldChar w:fldCharType="end"/>
            </w:r>
            <w:r w:rsidR="00B34554" w:rsidRPr="00B34554">
              <w:rPr>
                <w:rFonts w:ascii="Arial" w:eastAsia="Times New Roman" w:hAnsi="Arial" w:cs="Arial"/>
                <w:color w:val="000000"/>
                <w:sz w:val="20"/>
                <w:szCs w:val="20"/>
              </w:rPr>
              <w:t xml:space="preserve"> </w:t>
            </w:r>
          </w:p>
        </w:tc>
      </w:tr>
      <w:tr w:rsidR="00B34554" w:rsidRPr="00B34554" w14:paraId="4A6065D6" w14:textId="77777777">
        <w:tc>
          <w:tcPr>
            <w:tcW w:w="3690" w:type="dxa"/>
            <w:tcBorders>
              <w:top w:val="nil"/>
              <w:left w:val="nil"/>
              <w:bottom w:val="nil"/>
              <w:right w:val="nil"/>
            </w:tcBorders>
          </w:tcPr>
          <w:p w14:paraId="5EA61CA0"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5A51D43"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r>
      <w:tr w:rsidR="00B34554" w:rsidRPr="00CB22FF" w14:paraId="010E99B5" w14:textId="77777777">
        <w:tc>
          <w:tcPr>
            <w:tcW w:w="3690" w:type="dxa"/>
            <w:tcBorders>
              <w:top w:val="nil"/>
              <w:left w:val="nil"/>
              <w:bottom w:val="nil"/>
              <w:right w:val="nil"/>
            </w:tcBorders>
          </w:tcPr>
          <w:p w14:paraId="6F2F9C0E"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14:paraId="1082B2B6" w14:textId="77777777" w:rsidR="00B34554" w:rsidRPr="00DD0F4F" w:rsidRDefault="00B34554" w:rsidP="00B3455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GFO Zaken 2004, aangepast door KING</w:t>
            </w:r>
          </w:p>
        </w:tc>
      </w:tr>
      <w:tr w:rsidR="00B34554" w:rsidRPr="00CB22FF" w14:paraId="0E33DE4F" w14:textId="77777777">
        <w:trPr>
          <w:trHeight w:val="230"/>
        </w:trPr>
        <w:tc>
          <w:tcPr>
            <w:tcW w:w="3690" w:type="dxa"/>
            <w:tcBorders>
              <w:top w:val="nil"/>
              <w:left w:val="nil"/>
              <w:bottom w:val="nil"/>
              <w:right w:val="nil"/>
            </w:tcBorders>
          </w:tcPr>
          <w:p w14:paraId="282B60F7" w14:textId="77777777" w:rsidR="00B34554" w:rsidRPr="00DD0F4F" w:rsidRDefault="00B34554" w:rsidP="00B34554">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23339DA7" w14:textId="77777777" w:rsidR="00B34554" w:rsidRPr="00DD0F4F" w:rsidRDefault="00B34554" w:rsidP="00B34554">
            <w:pPr>
              <w:autoSpaceDE w:val="0"/>
              <w:autoSpaceDN w:val="0"/>
              <w:adjustRightInd w:val="0"/>
              <w:spacing w:after="0" w:line="240" w:lineRule="auto"/>
              <w:rPr>
                <w:rFonts w:ascii="Arial" w:eastAsia="Times New Roman" w:hAnsi="Arial" w:cs="Arial"/>
                <w:b/>
                <w:bCs/>
                <w:color w:val="000000"/>
                <w:sz w:val="20"/>
                <w:szCs w:val="20"/>
                <w:lang w:val="nl-NL"/>
              </w:rPr>
            </w:pPr>
          </w:p>
        </w:tc>
      </w:tr>
      <w:tr w:rsidR="00B34554" w:rsidRPr="00B34554" w14:paraId="0CB384DE" w14:textId="77777777">
        <w:trPr>
          <w:trHeight w:val="230"/>
        </w:trPr>
        <w:tc>
          <w:tcPr>
            <w:tcW w:w="3690" w:type="dxa"/>
            <w:tcBorders>
              <w:top w:val="nil"/>
              <w:left w:val="nil"/>
              <w:bottom w:val="nil"/>
              <w:right w:val="nil"/>
            </w:tcBorders>
          </w:tcPr>
          <w:p w14:paraId="76E4353B"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14:paraId="2BDB074B"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14:paraId="063066F4" w14:textId="77777777">
        <w:trPr>
          <w:trHeight w:val="230"/>
        </w:trPr>
        <w:tc>
          <w:tcPr>
            <w:tcW w:w="3690" w:type="dxa"/>
            <w:tcBorders>
              <w:top w:val="nil"/>
              <w:left w:val="nil"/>
              <w:bottom w:val="nil"/>
              <w:right w:val="nil"/>
            </w:tcBorders>
          </w:tcPr>
          <w:p w14:paraId="5DFCEA1A"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AADBCCA"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CB22FF" w14:paraId="18E10029" w14:textId="77777777">
        <w:tc>
          <w:tcPr>
            <w:tcW w:w="3690" w:type="dxa"/>
            <w:tcBorders>
              <w:top w:val="nil"/>
              <w:left w:val="nil"/>
              <w:bottom w:val="nil"/>
              <w:right w:val="nil"/>
            </w:tcBorders>
          </w:tcPr>
          <w:p w14:paraId="09EA62C1"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r w:rsidRPr="00B34554">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14:paraId="7FDB3DDB" w14:textId="77777777" w:rsidR="00B34554" w:rsidRPr="00DD0F4F" w:rsidRDefault="00DA5D93" w:rsidP="00B34554">
            <w:pPr>
              <w:autoSpaceDE w:val="0"/>
              <w:autoSpaceDN w:val="0"/>
              <w:adjustRightInd w:val="0"/>
              <w:spacing w:after="0" w:line="240" w:lineRule="auto"/>
              <w:rPr>
                <w:rFonts w:ascii="Arial" w:eastAsia="Times New Roman" w:hAnsi="Arial" w:cs="Arial"/>
                <w:color w:val="000000"/>
                <w:sz w:val="20"/>
                <w:szCs w:val="20"/>
                <w:lang w:val="nl-NL"/>
              </w:rPr>
            </w:pPr>
            <w:r w:rsidRPr="00B34554">
              <w:rPr>
                <w:rFonts w:ascii="Arial" w:hAnsi="Arial" w:cs="Arial"/>
                <w:sz w:val="20"/>
                <w:szCs w:val="20"/>
                <w:lang w:val="en-AU"/>
              </w:rPr>
              <w:fldChar w:fldCharType="begin" w:fldLock="1"/>
            </w:r>
            <w:r w:rsidR="00B34554" w:rsidRPr="00DD0F4F">
              <w:rPr>
                <w:rFonts w:ascii="Arial" w:hAnsi="Arial" w:cs="Arial"/>
                <w:sz w:val="20"/>
                <w:szCs w:val="20"/>
                <w:lang w:val="nl-NL"/>
              </w:rPr>
              <w:instrText xml:space="preserve">MERGEFIELD </w:instrText>
            </w:r>
            <w:r w:rsidR="00B34554" w:rsidRPr="00DD0F4F">
              <w:rPr>
                <w:rFonts w:ascii="Arial" w:eastAsia="Times New Roman" w:hAnsi="Arial" w:cs="Arial"/>
                <w:color w:val="000000"/>
                <w:sz w:val="20"/>
                <w:szCs w:val="20"/>
                <w:lang w:val="nl-NL"/>
              </w:rPr>
              <w:instrText>Connector.Notes</w:instrText>
            </w:r>
            <w:r w:rsidRPr="00B34554">
              <w:rPr>
                <w:rFonts w:ascii="Arial" w:hAnsi="Arial" w:cs="Arial"/>
                <w:sz w:val="20"/>
                <w:szCs w:val="20"/>
                <w:lang w:val="en-AU"/>
              </w:rPr>
              <w:fldChar w:fldCharType="end"/>
            </w:r>
            <w:r w:rsidR="00B34554" w:rsidRPr="00DD0F4F">
              <w:rPr>
                <w:rFonts w:ascii="Arial" w:eastAsia="Times New Roman" w:hAnsi="Arial" w:cs="Arial"/>
                <w:color w:val="610E6A"/>
                <w:sz w:val="20"/>
                <w:szCs w:val="20"/>
                <w:lang w:val="nl-NL"/>
              </w:rPr>
              <w:t xml:space="preserve">De andere ZAAKen die </w:t>
            </w:r>
            <w:del w:id="11260" w:author="Arjan" w:date="2013-02-08T00:04:00Z">
              <w:r w:rsidR="00B34554" w:rsidRPr="00DD0F4F" w:rsidDel="00B34554">
                <w:rPr>
                  <w:rFonts w:ascii="Arial" w:eastAsia="Times New Roman" w:hAnsi="Arial" w:cs="Arial"/>
                  <w:color w:val="610E6A"/>
                  <w:sz w:val="20"/>
                  <w:szCs w:val="20"/>
                  <w:lang w:val="nl-NL"/>
                </w:rPr>
                <w:delText>het onderwerp</w:delText>
              </w:r>
            </w:del>
            <w:ins w:id="11261" w:author="Arjan" w:date="2013-02-08T00:04:00Z">
              <w:r w:rsidR="00B34554" w:rsidRPr="00DD0F4F">
                <w:rPr>
                  <w:rFonts w:ascii="Arial" w:eastAsia="Times New Roman" w:hAnsi="Arial" w:cs="Arial"/>
                  <w:color w:val="610E6A"/>
                  <w:sz w:val="20"/>
                  <w:szCs w:val="20"/>
                  <w:lang w:val="nl-NL"/>
                </w:rPr>
                <w:t>relevant</w:t>
              </w:r>
            </w:ins>
            <w:r w:rsidR="00B34554" w:rsidRPr="00DD0F4F">
              <w:rPr>
                <w:rFonts w:ascii="Arial" w:eastAsia="Times New Roman" w:hAnsi="Arial" w:cs="Arial"/>
                <w:color w:val="610E6A"/>
                <w:sz w:val="20"/>
                <w:szCs w:val="20"/>
                <w:lang w:val="nl-NL"/>
              </w:rPr>
              <w:t xml:space="preserve"> zijn v</w:t>
            </w:r>
            <w:del w:id="11262" w:author="Arjan" w:date="2013-02-08T00:04:00Z">
              <w:r w:rsidR="00B34554" w:rsidRPr="00DD0F4F" w:rsidDel="00B34554">
                <w:rPr>
                  <w:rFonts w:ascii="Arial" w:eastAsia="Times New Roman" w:hAnsi="Arial" w:cs="Arial"/>
                  <w:color w:val="610E6A"/>
                  <w:sz w:val="20"/>
                  <w:szCs w:val="20"/>
                  <w:lang w:val="nl-NL"/>
                </w:rPr>
                <w:delText>an</w:delText>
              </w:r>
            </w:del>
            <w:ins w:id="11263" w:author="Arjan" w:date="2013-02-08T00:04:00Z">
              <w:r w:rsidR="00B34554" w:rsidRPr="00DD0F4F">
                <w:rPr>
                  <w:rFonts w:ascii="Arial" w:eastAsia="Times New Roman" w:hAnsi="Arial" w:cs="Arial"/>
                  <w:color w:val="610E6A"/>
                  <w:sz w:val="20"/>
                  <w:szCs w:val="20"/>
                  <w:lang w:val="nl-NL"/>
                </w:rPr>
                <w:t>oor</w:t>
              </w:r>
            </w:ins>
            <w:r w:rsidR="00B34554" w:rsidRPr="00DD0F4F">
              <w:rPr>
                <w:rFonts w:ascii="Arial" w:eastAsia="Times New Roman" w:hAnsi="Arial" w:cs="Arial"/>
                <w:color w:val="610E6A"/>
                <w:sz w:val="20"/>
                <w:szCs w:val="20"/>
                <w:lang w:val="nl-NL"/>
              </w:rPr>
              <w:t xml:space="preserve"> de ZAAK.</w:t>
            </w:r>
          </w:p>
        </w:tc>
      </w:tr>
      <w:tr w:rsidR="00B34554" w:rsidRPr="00CB22FF" w14:paraId="44F071E6" w14:textId="77777777">
        <w:tc>
          <w:tcPr>
            <w:tcW w:w="3690" w:type="dxa"/>
            <w:tcBorders>
              <w:top w:val="nil"/>
              <w:left w:val="nil"/>
              <w:bottom w:val="nil"/>
              <w:right w:val="nil"/>
            </w:tcBorders>
          </w:tcPr>
          <w:p w14:paraId="0ACFD347" w14:textId="77777777" w:rsidR="00B34554" w:rsidRPr="00DD0F4F" w:rsidRDefault="00B34554" w:rsidP="00B34554">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61E90EFA" w14:textId="77777777" w:rsidR="00B34554" w:rsidRPr="00DD0F4F" w:rsidRDefault="00B34554" w:rsidP="00B34554">
            <w:pPr>
              <w:autoSpaceDE w:val="0"/>
              <w:autoSpaceDN w:val="0"/>
              <w:adjustRightInd w:val="0"/>
              <w:spacing w:after="0" w:line="240" w:lineRule="auto"/>
              <w:rPr>
                <w:rFonts w:ascii="Arial" w:eastAsia="Times New Roman" w:hAnsi="Arial" w:cs="Arial"/>
                <w:color w:val="000000"/>
                <w:sz w:val="20"/>
                <w:szCs w:val="20"/>
                <w:lang w:val="nl-NL"/>
              </w:rPr>
            </w:pPr>
          </w:p>
        </w:tc>
      </w:tr>
      <w:tr w:rsidR="00B34554" w:rsidRPr="00B34554" w14:paraId="77154350" w14:textId="77777777">
        <w:tc>
          <w:tcPr>
            <w:tcW w:w="3690" w:type="dxa"/>
            <w:tcBorders>
              <w:top w:val="nil"/>
              <w:left w:val="nil"/>
              <w:bottom w:val="nil"/>
              <w:right w:val="nil"/>
            </w:tcBorders>
          </w:tcPr>
          <w:p w14:paraId="574E5FAB"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14:paraId="74B8F829"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KING</w:t>
            </w:r>
          </w:p>
        </w:tc>
      </w:tr>
      <w:tr w:rsidR="00B34554" w:rsidRPr="00B34554" w14:paraId="373BA992" w14:textId="77777777">
        <w:tc>
          <w:tcPr>
            <w:tcW w:w="3690" w:type="dxa"/>
            <w:tcBorders>
              <w:top w:val="nil"/>
              <w:left w:val="nil"/>
              <w:bottom w:val="nil"/>
              <w:right w:val="nil"/>
            </w:tcBorders>
          </w:tcPr>
          <w:p w14:paraId="05C44F2C"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71E0F3E"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14:paraId="37AEF9B1" w14:textId="77777777">
        <w:tc>
          <w:tcPr>
            <w:tcW w:w="3690" w:type="dxa"/>
            <w:tcBorders>
              <w:top w:val="nil"/>
              <w:left w:val="nil"/>
              <w:bottom w:val="nil"/>
              <w:right w:val="nil"/>
            </w:tcBorders>
          </w:tcPr>
          <w:p w14:paraId="06E51D09"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14:paraId="1E979154"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1 juni 2008</w:t>
            </w:r>
          </w:p>
        </w:tc>
      </w:tr>
      <w:tr w:rsidR="00B34554" w:rsidRPr="00B34554" w14:paraId="0FA3C5DD" w14:textId="77777777">
        <w:tc>
          <w:tcPr>
            <w:tcW w:w="3690" w:type="dxa"/>
            <w:tcBorders>
              <w:top w:val="nil"/>
              <w:left w:val="nil"/>
              <w:bottom w:val="nil"/>
              <w:right w:val="nil"/>
            </w:tcBorders>
          </w:tcPr>
          <w:p w14:paraId="4EADBB4A"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9F6E45D"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CB22FF" w14:paraId="24B7238D" w14:textId="77777777">
        <w:tc>
          <w:tcPr>
            <w:tcW w:w="3690" w:type="dxa"/>
            <w:tcBorders>
              <w:top w:val="nil"/>
              <w:left w:val="nil"/>
              <w:bottom w:val="nil"/>
              <w:right w:val="nil"/>
            </w:tcBorders>
          </w:tcPr>
          <w:p w14:paraId="18EA6F5A"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14:paraId="74BE8EC8" w14:textId="77777777" w:rsidR="00275DB1" w:rsidRPr="00DD0F4F" w:rsidRDefault="00B34554" w:rsidP="00275DB1">
            <w:pPr>
              <w:autoSpaceDE w:val="0"/>
              <w:autoSpaceDN w:val="0"/>
              <w:adjustRightInd w:val="0"/>
              <w:spacing w:after="0" w:line="240" w:lineRule="auto"/>
              <w:rPr>
                <w:ins w:id="11264" w:author="Arjan" w:date="2013-02-08T00:15:00Z"/>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gaat hier om </w:t>
            </w:r>
            <w:ins w:id="11265" w:author="Arjan" w:date="2013-02-08T00:06:00Z">
              <w:r w:rsidRPr="00DD0F4F">
                <w:rPr>
                  <w:rFonts w:ascii="Arial" w:eastAsia="Times New Roman" w:hAnsi="Arial" w:cs="Arial"/>
                  <w:color w:val="000000"/>
                  <w:sz w:val="20"/>
                  <w:szCs w:val="20"/>
                  <w:lang w:val="nl-NL"/>
                </w:rPr>
                <w:t>andere zaken</w:t>
              </w:r>
            </w:ins>
            <w:ins w:id="11266" w:author="Arjan" w:date="2013-02-08T10:25:00Z">
              <w:r w:rsidR="006F5256" w:rsidRPr="00DD0F4F">
                <w:rPr>
                  <w:rFonts w:ascii="Arial" w:eastAsia="Times New Roman" w:hAnsi="Arial" w:cs="Arial"/>
                  <w:color w:val="000000"/>
                  <w:sz w:val="20"/>
                  <w:szCs w:val="20"/>
                  <w:lang w:val="nl-NL"/>
                </w:rPr>
                <w:t>, binnen het</w:t>
              </w:r>
            </w:ins>
            <w:ins w:id="11267" w:author="Arjan" w:date="2013-02-08T14:50:00Z">
              <w:r w:rsidR="00BF50FF" w:rsidRPr="00DD0F4F">
                <w:rPr>
                  <w:rFonts w:ascii="Arial" w:eastAsia="Times New Roman" w:hAnsi="Arial" w:cs="Arial"/>
                  <w:color w:val="000000"/>
                  <w:sz w:val="20"/>
                  <w:szCs w:val="20"/>
                  <w:lang w:val="nl-NL"/>
                </w:rPr>
                <w:t xml:space="preserve">zelfde </w:t>
              </w:r>
            </w:ins>
            <w:ins w:id="11268" w:author="Arjan" w:date="2013-02-08T10:25:00Z">
              <w:r w:rsidR="006F5256" w:rsidRPr="00DD0F4F">
                <w:rPr>
                  <w:rFonts w:ascii="Arial" w:eastAsia="Times New Roman" w:hAnsi="Arial" w:cs="Arial"/>
                  <w:color w:val="000000"/>
                  <w:sz w:val="20"/>
                  <w:szCs w:val="20"/>
                  <w:lang w:val="nl-NL"/>
                </w:rPr>
                <w:t xml:space="preserve"> informatiedomein</w:t>
              </w:r>
            </w:ins>
            <w:ins w:id="11269" w:author="Arjan" w:date="2013-02-08T14:50:00Z">
              <w:r w:rsidR="00BF50FF" w:rsidRPr="00DD0F4F">
                <w:rPr>
                  <w:rFonts w:ascii="Arial" w:eastAsia="Times New Roman" w:hAnsi="Arial" w:cs="Arial"/>
                  <w:color w:val="000000"/>
                  <w:sz w:val="20"/>
                  <w:szCs w:val="20"/>
                  <w:lang w:val="nl-NL"/>
                </w:rPr>
                <w:t xml:space="preserve"> als waar de onderhanden zaak wordt behandeld</w:t>
              </w:r>
            </w:ins>
            <w:ins w:id="11270" w:author="Arjan" w:date="2013-02-08T10:25:00Z">
              <w:r w:rsidR="006F5256" w:rsidRPr="00DD0F4F">
                <w:rPr>
                  <w:rFonts w:ascii="Arial" w:eastAsia="Times New Roman" w:hAnsi="Arial" w:cs="Arial"/>
                  <w:color w:val="000000"/>
                  <w:sz w:val="20"/>
                  <w:szCs w:val="20"/>
                  <w:lang w:val="nl-NL"/>
                </w:rPr>
                <w:t>,</w:t>
              </w:r>
            </w:ins>
            <w:ins w:id="11271" w:author="Arjan" w:date="2013-02-08T00:06:00Z">
              <w:r w:rsidRPr="00DD0F4F">
                <w:rPr>
                  <w:rFonts w:ascii="Arial" w:eastAsia="Times New Roman" w:hAnsi="Arial" w:cs="Arial"/>
                  <w:color w:val="000000"/>
                  <w:sz w:val="20"/>
                  <w:szCs w:val="20"/>
                  <w:lang w:val="nl-NL"/>
                </w:rPr>
                <w:t xml:space="preserve"> die op enigerlei wijze relevant zijn voor de </w:t>
              </w:r>
            </w:ins>
            <w:ins w:id="11272" w:author="Arjan" w:date="2013-02-08T00:07:00Z">
              <w:r w:rsidRPr="00DD0F4F">
                <w:rPr>
                  <w:rFonts w:ascii="Arial" w:eastAsia="Times New Roman" w:hAnsi="Arial" w:cs="Arial"/>
                  <w:color w:val="000000"/>
                  <w:sz w:val="20"/>
                  <w:szCs w:val="20"/>
                  <w:lang w:val="nl-NL"/>
                </w:rPr>
                <w:t xml:space="preserve">onderhanden zaak. Dat kunnen </w:t>
              </w:r>
            </w:ins>
            <w:r w:rsidRPr="00DD0F4F">
              <w:rPr>
                <w:rFonts w:ascii="Arial" w:eastAsia="Times New Roman" w:hAnsi="Arial" w:cs="Arial"/>
                <w:color w:val="000000"/>
                <w:sz w:val="20"/>
                <w:szCs w:val="20"/>
                <w:lang w:val="nl-NL"/>
              </w:rPr>
              <w:t xml:space="preserve">eerder in behandeling genomen en/of afgeronde zaken </w:t>
            </w:r>
            <w:ins w:id="11273" w:author="Arjan" w:date="2013-02-08T00:07:00Z">
              <w:r w:rsidRPr="00DD0F4F">
                <w:rPr>
                  <w:rFonts w:ascii="Arial" w:eastAsia="Times New Roman" w:hAnsi="Arial" w:cs="Arial"/>
                  <w:color w:val="000000"/>
                  <w:sz w:val="20"/>
                  <w:szCs w:val="20"/>
                  <w:lang w:val="nl-NL"/>
                </w:rPr>
                <w:t xml:space="preserve">zijn </w:t>
              </w:r>
            </w:ins>
            <w:r w:rsidRPr="00DD0F4F">
              <w:rPr>
                <w:rFonts w:ascii="Arial" w:eastAsia="Times New Roman" w:hAnsi="Arial" w:cs="Arial"/>
                <w:color w:val="000000"/>
                <w:sz w:val="20"/>
                <w:szCs w:val="20"/>
                <w:lang w:val="nl-NL"/>
              </w:rPr>
              <w:t>die aanleiding geven tot het verzoeken om een nieuwe zaak. Bijvoorbeeld in het geval van een bezwaar (nieuwe zaak) tegen een besluit dat is genomen in een andere zaak.</w:t>
            </w:r>
            <w:ins w:id="11274" w:author="Arjan" w:date="2013-02-08T00:07:00Z">
              <w:r w:rsidRPr="00DD0F4F">
                <w:rPr>
                  <w:rFonts w:ascii="Arial" w:eastAsia="Times New Roman" w:hAnsi="Arial" w:cs="Arial"/>
                  <w:color w:val="000000"/>
                  <w:sz w:val="20"/>
                  <w:szCs w:val="20"/>
                  <w:lang w:val="nl-NL"/>
                </w:rPr>
                <w:t xml:space="preserve"> </w:t>
              </w:r>
            </w:ins>
            <w:ins w:id="11275" w:author="Arjan" w:date="2013-02-08T00:09:00Z">
              <w:r w:rsidRPr="00DD0F4F">
                <w:rPr>
                  <w:rFonts w:ascii="Arial" w:eastAsia="Times New Roman" w:hAnsi="Arial" w:cs="Arial"/>
                  <w:color w:val="000000"/>
                  <w:sz w:val="20"/>
                  <w:szCs w:val="20"/>
                  <w:lang w:val="nl-NL"/>
                </w:rPr>
                <w:t>Het kunnen zaken zijn waarop de onderhanden zaak betrekking heeft</w:t>
              </w:r>
            </w:ins>
            <w:ins w:id="11276" w:author="Arjan" w:date="2013-02-08T00:13:00Z">
              <w:r w:rsidR="00275DB1" w:rsidRPr="00DD0F4F">
                <w:rPr>
                  <w:rFonts w:ascii="Arial" w:eastAsia="Times New Roman" w:hAnsi="Arial" w:cs="Arial"/>
                  <w:color w:val="000000"/>
                  <w:sz w:val="20"/>
                  <w:szCs w:val="20"/>
                  <w:lang w:val="nl-NL"/>
                </w:rPr>
                <w:t xml:space="preserve">, vergelijkbaar met de zaakobjecten waarop een zaak betrekking heeft. En het kunnen </w:t>
              </w:r>
            </w:ins>
            <w:ins w:id="11277" w:author="Arjan" w:date="2013-02-08T00:14:00Z">
              <w:r w:rsidR="00275DB1" w:rsidRPr="00DD0F4F">
                <w:rPr>
                  <w:rFonts w:ascii="Arial" w:eastAsia="Times New Roman" w:hAnsi="Arial" w:cs="Arial"/>
                  <w:color w:val="000000"/>
                  <w:sz w:val="20"/>
                  <w:szCs w:val="20"/>
                  <w:lang w:val="nl-NL"/>
                </w:rPr>
                <w:t>zaken zijn waarin een bijdrage geleverd wordt aan het bereiken van de uitkomst van de onderhanden zaak, vergelijkbaar met gerelat</w:t>
              </w:r>
            </w:ins>
            <w:ins w:id="11278" w:author="Arjan" w:date="2013-02-08T00:15:00Z">
              <w:r w:rsidR="00275DB1" w:rsidRPr="00DD0F4F">
                <w:rPr>
                  <w:rFonts w:ascii="Arial" w:eastAsia="Times New Roman" w:hAnsi="Arial" w:cs="Arial"/>
                  <w:color w:val="000000"/>
                  <w:sz w:val="20"/>
                  <w:szCs w:val="20"/>
                  <w:lang w:val="nl-NL"/>
                </w:rPr>
                <w:t xml:space="preserve">eerde externe zaken. </w:t>
              </w:r>
            </w:ins>
            <w:ins w:id="11279" w:author="Arjan" w:date="2013-02-08T00:39:00Z">
              <w:r w:rsidR="00A41FFB" w:rsidRPr="00DD0F4F">
                <w:rPr>
                  <w:rFonts w:ascii="Arial" w:eastAsia="Times New Roman" w:hAnsi="Arial" w:cs="Arial"/>
                  <w:color w:val="000000"/>
                  <w:sz w:val="20"/>
                  <w:szCs w:val="20"/>
                  <w:lang w:val="nl-NL"/>
                </w:rPr>
                <w:t>Een voorbeeld is het behandelen van zienswijze</w:t>
              </w:r>
            </w:ins>
            <w:ins w:id="11280" w:author="Arjan" w:date="2013-02-08T00:40:00Z">
              <w:r w:rsidR="00A41FFB" w:rsidRPr="00DD0F4F">
                <w:rPr>
                  <w:rFonts w:ascii="Arial" w:eastAsia="Times New Roman" w:hAnsi="Arial" w:cs="Arial"/>
                  <w:color w:val="000000"/>
                  <w:sz w:val="20"/>
                  <w:szCs w:val="20"/>
                  <w:lang w:val="nl-NL"/>
                </w:rPr>
                <w:t>n</w:t>
              </w:r>
            </w:ins>
            <w:ins w:id="11281" w:author="Arjan" w:date="2013-02-08T00:39:00Z">
              <w:r w:rsidR="00A41FFB" w:rsidRPr="00DD0F4F">
                <w:rPr>
                  <w:rFonts w:ascii="Arial" w:eastAsia="Times New Roman" w:hAnsi="Arial" w:cs="Arial"/>
                  <w:color w:val="000000"/>
                  <w:sz w:val="20"/>
                  <w:szCs w:val="20"/>
                  <w:lang w:val="nl-NL"/>
                </w:rPr>
                <w:t xml:space="preserve"> </w:t>
              </w:r>
            </w:ins>
            <w:ins w:id="11282" w:author="Arjan" w:date="2013-02-08T00:40:00Z">
              <w:r w:rsidR="00A41FFB" w:rsidRPr="00DD0F4F">
                <w:rPr>
                  <w:rFonts w:ascii="Arial" w:eastAsia="Times New Roman" w:hAnsi="Arial" w:cs="Arial"/>
                  <w:color w:val="000000"/>
                  <w:sz w:val="20"/>
                  <w:szCs w:val="20"/>
                  <w:lang w:val="nl-NL"/>
                </w:rPr>
                <w:t xml:space="preserve">in </w:t>
              </w:r>
            </w:ins>
            <w:ins w:id="11283" w:author="Arjan" w:date="2013-02-08T00:58:00Z">
              <w:r w:rsidR="00235FE4" w:rsidRPr="00DD0F4F">
                <w:rPr>
                  <w:rFonts w:ascii="Arial" w:eastAsia="Times New Roman" w:hAnsi="Arial" w:cs="Arial"/>
                  <w:color w:val="000000"/>
                  <w:sz w:val="20"/>
                  <w:szCs w:val="20"/>
                  <w:lang w:val="nl-NL"/>
                </w:rPr>
                <w:t xml:space="preserve">evenzovele </w:t>
              </w:r>
            </w:ins>
            <w:ins w:id="11284" w:author="Arjan" w:date="2013-02-08T00:40:00Z">
              <w:r w:rsidR="00A41FFB" w:rsidRPr="00DD0F4F">
                <w:rPr>
                  <w:rFonts w:ascii="Arial" w:eastAsia="Times New Roman" w:hAnsi="Arial" w:cs="Arial"/>
                  <w:color w:val="000000"/>
                  <w:sz w:val="20"/>
                  <w:szCs w:val="20"/>
                  <w:lang w:val="nl-NL"/>
                </w:rPr>
                <w:t>daartoe dienende zaken waarvan de uitkomst</w:t>
              </w:r>
            </w:ins>
            <w:ins w:id="11285" w:author="Arjan" w:date="2013-02-08T00:58:00Z">
              <w:r w:rsidR="00235FE4" w:rsidRPr="00DD0F4F">
                <w:rPr>
                  <w:rFonts w:ascii="Arial" w:eastAsia="Times New Roman" w:hAnsi="Arial" w:cs="Arial"/>
                  <w:color w:val="000000"/>
                  <w:sz w:val="20"/>
                  <w:szCs w:val="20"/>
                  <w:lang w:val="nl-NL"/>
                </w:rPr>
                <w:t>en</w:t>
              </w:r>
            </w:ins>
            <w:ins w:id="11286" w:author="Arjan" w:date="2013-02-08T00:40:00Z">
              <w:r w:rsidR="00A41FFB" w:rsidRPr="00DD0F4F">
                <w:rPr>
                  <w:rFonts w:ascii="Arial" w:eastAsia="Times New Roman" w:hAnsi="Arial" w:cs="Arial"/>
                  <w:color w:val="000000"/>
                  <w:sz w:val="20"/>
                  <w:szCs w:val="20"/>
                  <w:lang w:val="nl-NL"/>
                </w:rPr>
                <w:t xml:space="preserve"> relevant </w:t>
              </w:r>
            </w:ins>
            <w:ins w:id="11287" w:author="Arjan" w:date="2013-02-08T00:58:00Z">
              <w:r w:rsidR="00235FE4" w:rsidRPr="00DD0F4F">
                <w:rPr>
                  <w:rFonts w:ascii="Arial" w:eastAsia="Times New Roman" w:hAnsi="Arial" w:cs="Arial"/>
                  <w:color w:val="000000"/>
                  <w:sz w:val="20"/>
                  <w:szCs w:val="20"/>
                  <w:lang w:val="nl-NL"/>
                </w:rPr>
                <w:t>zijn</w:t>
              </w:r>
            </w:ins>
            <w:ins w:id="11288" w:author="Arjan" w:date="2013-02-08T00:40:00Z">
              <w:r w:rsidR="00A41FFB" w:rsidRPr="00DD0F4F">
                <w:rPr>
                  <w:rFonts w:ascii="Arial" w:eastAsia="Times New Roman" w:hAnsi="Arial" w:cs="Arial"/>
                  <w:color w:val="000000"/>
                  <w:sz w:val="20"/>
                  <w:szCs w:val="20"/>
                  <w:lang w:val="nl-NL"/>
                </w:rPr>
                <w:t xml:space="preserve"> voor de vergunningzaak. </w:t>
              </w:r>
            </w:ins>
            <w:ins w:id="11289" w:author="Arjan" w:date="2013-02-08T10:25:00Z">
              <w:r w:rsidR="006F5256" w:rsidRPr="00DD0F4F">
                <w:rPr>
                  <w:rFonts w:ascii="Arial" w:eastAsia="Times New Roman" w:hAnsi="Arial" w:cs="Arial"/>
                  <w:color w:val="000000"/>
                  <w:sz w:val="20"/>
                  <w:szCs w:val="20"/>
                  <w:lang w:val="nl-NL"/>
                </w:rPr>
                <w:t>Het is mogelijk dat</w:t>
              </w:r>
            </w:ins>
            <w:ins w:id="11290" w:author="Arjan" w:date="2013-02-08T10:26:00Z">
              <w:r w:rsidR="006F5256" w:rsidRPr="00DD0F4F">
                <w:rPr>
                  <w:rFonts w:ascii="Arial" w:eastAsia="Times New Roman" w:hAnsi="Arial" w:cs="Arial"/>
                  <w:color w:val="000000"/>
                  <w:sz w:val="20"/>
                  <w:szCs w:val="20"/>
                  <w:lang w:val="nl-NL"/>
                </w:rPr>
                <w:t xml:space="preserve"> een dergelijke bijdrage geleverd wordt door een organisatie buiten het eigen informatiedomein. In dat ge al is de desbetreffende zaak niet aanwezig. De </w:t>
              </w:r>
            </w:ins>
            <w:ins w:id="11291" w:author="Arjan" w:date="2013-02-08T10:27:00Z">
              <w:r w:rsidR="006F5256" w:rsidRPr="00DD0F4F">
                <w:rPr>
                  <w:rFonts w:ascii="Arial" w:eastAsia="Times New Roman" w:hAnsi="Arial" w:cs="Arial"/>
                  <w:color w:val="000000"/>
                  <w:sz w:val="20"/>
                  <w:szCs w:val="20"/>
                  <w:lang w:val="nl-NL"/>
                </w:rPr>
                <w:t>verwijzing naar een dergelijke zaak wordt gelegd met het groepattribuutsoort ‘Gerelateer</w:t>
              </w:r>
            </w:ins>
            <w:ins w:id="11292" w:author="Arjan" w:date="2013-02-08T10:28:00Z">
              <w:r w:rsidR="006F5256" w:rsidRPr="00DD0F4F">
                <w:rPr>
                  <w:rFonts w:ascii="Arial" w:eastAsia="Times New Roman" w:hAnsi="Arial" w:cs="Arial"/>
                  <w:color w:val="000000"/>
                  <w:sz w:val="20"/>
                  <w:szCs w:val="20"/>
                  <w:lang w:val="nl-NL"/>
                </w:rPr>
                <w:t>de externe zaak’.</w:t>
              </w:r>
            </w:ins>
          </w:p>
          <w:p w14:paraId="4D788C9C" w14:textId="77777777" w:rsidR="00B34554" w:rsidRPr="00DD0F4F" w:rsidRDefault="00275DB1" w:rsidP="00275DB1">
            <w:pPr>
              <w:autoSpaceDE w:val="0"/>
              <w:autoSpaceDN w:val="0"/>
              <w:adjustRightInd w:val="0"/>
              <w:spacing w:after="0" w:line="240" w:lineRule="auto"/>
              <w:rPr>
                <w:rFonts w:ascii="Arial" w:eastAsia="Times New Roman" w:hAnsi="Arial" w:cs="Arial"/>
                <w:color w:val="000000"/>
                <w:sz w:val="20"/>
                <w:szCs w:val="20"/>
                <w:lang w:val="nl-NL"/>
              </w:rPr>
            </w:pPr>
            <w:ins w:id="11293" w:author="Arjan" w:date="2013-02-08T00:15:00Z">
              <w:r w:rsidRPr="00DD0F4F">
                <w:rPr>
                  <w:rFonts w:ascii="Arial" w:eastAsia="Times New Roman" w:hAnsi="Arial" w:cs="Arial"/>
                  <w:color w:val="000000"/>
                  <w:sz w:val="20"/>
                  <w:szCs w:val="20"/>
                  <w:lang w:val="nl-NL"/>
                </w:rPr>
                <w:t>Deze relatiesoort kent eigenschappen die we modelleren met de relatieklasse ZAKENRELATIE.</w:t>
              </w:r>
            </w:ins>
            <w:ins w:id="11294" w:author="Arjan" w:date="2013-02-08T00:09:00Z">
              <w:r w:rsidR="00B34554" w:rsidRPr="00DD0F4F">
                <w:rPr>
                  <w:rFonts w:ascii="Arial" w:eastAsia="Times New Roman" w:hAnsi="Arial" w:cs="Arial"/>
                  <w:color w:val="000000"/>
                  <w:sz w:val="20"/>
                  <w:szCs w:val="20"/>
                  <w:lang w:val="nl-NL"/>
                </w:rPr>
                <w:t xml:space="preserve"> </w:t>
              </w:r>
            </w:ins>
          </w:p>
        </w:tc>
      </w:tr>
      <w:tr w:rsidR="00B34554" w:rsidRPr="00CB22FF" w14:paraId="072E8772" w14:textId="77777777">
        <w:tc>
          <w:tcPr>
            <w:tcW w:w="3690" w:type="dxa"/>
            <w:tcBorders>
              <w:top w:val="nil"/>
              <w:left w:val="nil"/>
              <w:bottom w:val="nil"/>
              <w:right w:val="nil"/>
            </w:tcBorders>
          </w:tcPr>
          <w:p w14:paraId="20DB9AC3" w14:textId="77777777" w:rsidR="00B34554" w:rsidRPr="00DD0F4F" w:rsidRDefault="00B34554" w:rsidP="00B34554">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23CCE9B5" w14:textId="77777777" w:rsidR="00B34554" w:rsidRPr="00DD0F4F" w:rsidRDefault="00B34554" w:rsidP="00B34554">
            <w:pPr>
              <w:autoSpaceDE w:val="0"/>
              <w:autoSpaceDN w:val="0"/>
              <w:adjustRightInd w:val="0"/>
              <w:spacing w:after="0" w:line="240" w:lineRule="auto"/>
              <w:rPr>
                <w:rFonts w:ascii="Arial" w:eastAsia="Times New Roman" w:hAnsi="Arial" w:cs="Arial"/>
                <w:color w:val="000000"/>
                <w:sz w:val="20"/>
                <w:szCs w:val="20"/>
                <w:lang w:val="nl-NL"/>
              </w:rPr>
            </w:pPr>
          </w:p>
        </w:tc>
      </w:tr>
      <w:tr w:rsidR="00B34554" w:rsidRPr="00B34554" w14:paraId="422845EA" w14:textId="77777777">
        <w:tc>
          <w:tcPr>
            <w:tcW w:w="3690" w:type="dxa"/>
            <w:tcBorders>
              <w:top w:val="nil"/>
              <w:left w:val="nil"/>
              <w:bottom w:val="nil"/>
              <w:right w:val="nil"/>
            </w:tcBorders>
          </w:tcPr>
          <w:p w14:paraId="1F0EC6DB"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14:paraId="14EF7A01"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Ja</w:t>
            </w:r>
          </w:p>
        </w:tc>
      </w:tr>
      <w:tr w:rsidR="00B34554" w:rsidRPr="00B34554" w14:paraId="3528155D" w14:textId="77777777">
        <w:trPr>
          <w:trHeight w:val="230"/>
        </w:trPr>
        <w:tc>
          <w:tcPr>
            <w:tcW w:w="3690" w:type="dxa"/>
            <w:tcBorders>
              <w:top w:val="nil"/>
              <w:left w:val="nil"/>
              <w:bottom w:val="nil"/>
              <w:right w:val="nil"/>
            </w:tcBorders>
          </w:tcPr>
          <w:p w14:paraId="1E0EFBC6"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FDDA5A2"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14:paraId="304635FE" w14:textId="77777777">
        <w:trPr>
          <w:trHeight w:val="230"/>
        </w:trPr>
        <w:tc>
          <w:tcPr>
            <w:tcW w:w="3690" w:type="dxa"/>
            <w:tcBorders>
              <w:top w:val="nil"/>
              <w:left w:val="nil"/>
              <w:bottom w:val="nil"/>
              <w:right w:val="nil"/>
            </w:tcBorders>
          </w:tcPr>
          <w:p w14:paraId="5DC85EA2"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14:paraId="6AE3627D"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Ja</w:t>
            </w:r>
          </w:p>
        </w:tc>
      </w:tr>
      <w:tr w:rsidR="00B34554" w:rsidRPr="00B34554" w14:paraId="2550C3FE" w14:textId="77777777">
        <w:tc>
          <w:tcPr>
            <w:tcW w:w="3690" w:type="dxa"/>
            <w:tcBorders>
              <w:top w:val="nil"/>
              <w:left w:val="nil"/>
              <w:bottom w:val="nil"/>
              <w:right w:val="nil"/>
            </w:tcBorders>
          </w:tcPr>
          <w:p w14:paraId="1092305C"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3560027"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14:paraId="0303764F" w14:textId="77777777">
        <w:tc>
          <w:tcPr>
            <w:tcW w:w="3690" w:type="dxa"/>
            <w:tcBorders>
              <w:top w:val="nil"/>
              <w:left w:val="nil"/>
              <w:bottom w:val="nil"/>
              <w:right w:val="nil"/>
            </w:tcBorders>
          </w:tcPr>
          <w:p w14:paraId="267BA95D"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14:paraId="711D1033"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14:paraId="57D44683" w14:textId="77777777">
        <w:tc>
          <w:tcPr>
            <w:tcW w:w="3690" w:type="dxa"/>
            <w:tcBorders>
              <w:top w:val="nil"/>
              <w:left w:val="nil"/>
              <w:bottom w:val="nil"/>
              <w:right w:val="nil"/>
            </w:tcBorders>
          </w:tcPr>
          <w:p w14:paraId="36DE58E4"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B04F268"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14:paraId="7C604FFF" w14:textId="77777777">
        <w:tc>
          <w:tcPr>
            <w:tcW w:w="3690" w:type="dxa"/>
            <w:tcBorders>
              <w:top w:val="nil"/>
              <w:left w:val="nil"/>
              <w:bottom w:val="nil"/>
              <w:right w:val="nil"/>
            </w:tcBorders>
          </w:tcPr>
          <w:p w14:paraId="05A1FB6A"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14:paraId="3236D399"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Nee</w:t>
            </w:r>
          </w:p>
        </w:tc>
      </w:tr>
      <w:tr w:rsidR="00B34554" w:rsidRPr="00B34554" w14:paraId="72509162" w14:textId="77777777">
        <w:tc>
          <w:tcPr>
            <w:tcW w:w="3690" w:type="dxa"/>
            <w:tcBorders>
              <w:top w:val="nil"/>
              <w:left w:val="nil"/>
              <w:bottom w:val="nil"/>
              <w:right w:val="nil"/>
            </w:tcBorders>
          </w:tcPr>
          <w:p w14:paraId="15E9EB6A"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9F90C10"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14:paraId="662BB1F4" w14:textId="77777777">
        <w:tc>
          <w:tcPr>
            <w:tcW w:w="3690" w:type="dxa"/>
            <w:tcBorders>
              <w:top w:val="nil"/>
              <w:left w:val="nil"/>
              <w:bottom w:val="nil"/>
              <w:right w:val="nil"/>
            </w:tcBorders>
          </w:tcPr>
          <w:p w14:paraId="17E6590F"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14:paraId="7AF3630C"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Nee</w:t>
            </w:r>
          </w:p>
        </w:tc>
      </w:tr>
      <w:tr w:rsidR="00B34554" w:rsidRPr="00B34554" w14:paraId="6E72EDC3" w14:textId="77777777">
        <w:tc>
          <w:tcPr>
            <w:tcW w:w="3690" w:type="dxa"/>
            <w:tcBorders>
              <w:top w:val="nil"/>
              <w:left w:val="nil"/>
              <w:bottom w:val="nil"/>
              <w:right w:val="nil"/>
            </w:tcBorders>
          </w:tcPr>
          <w:p w14:paraId="3556BB60"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B5F34A1"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14:paraId="12C1BD04" w14:textId="77777777">
        <w:tc>
          <w:tcPr>
            <w:tcW w:w="3690" w:type="dxa"/>
            <w:tcBorders>
              <w:top w:val="nil"/>
              <w:left w:val="nil"/>
              <w:bottom w:val="nil"/>
              <w:right w:val="nil"/>
            </w:tcBorders>
          </w:tcPr>
          <w:p w14:paraId="4A18338C"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14:paraId="1D7E564E"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Gemeentelijk basisgegeven</w:t>
            </w:r>
          </w:p>
        </w:tc>
      </w:tr>
      <w:tr w:rsidR="00B34554" w:rsidRPr="00B34554" w14:paraId="46059E44" w14:textId="77777777">
        <w:tc>
          <w:tcPr>
            <w:tcW w:w="3690" w:type="dxa"/>
            <w:tcBorders>
              <w:top w:val="nil"/>
              <w:left w:val="nil"/>
              <w:bottom w:val="nil"/>
              <w:right w:val="nil"/>
            </w:tcBorders>
          </w:tcPr>
          <w:p w14:paraId="2D7CEB4A"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C5B4F80"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CB22FF" w14:paraId="2BB14DA1" w14:textId="77777777">
        <w:tc>
          <w:tcPr>
            <w:tcW w:w="3690" w:type="dxa"/>
            <w:tcBorders>
              <w:top w:val="nil"/>
              <w:left w:val="nil"/>
              <w:bottom w:val="nil"/>
              <w:right w:val="nil"/>
            </w:tcBorders>
          </w:tcPr>
          <w:p w14:paraId="60957C74"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r w:rsidRPr="00B34554">
              <w:rPr>
                <w:rFonts w:ascii="Arial" w:eastAsia="Times New Roman" w:hAnsi="Arial" w:cs="Arial"/>
                <w:b/>
                <w:bCs/>
                <w:color w:val="000000"/>
                <w:sz w:val="20"/>
                <w:szCs w:val="20"/>
              </w:rPr>
              <w:t>Regels relatiesoort</w:t>
            </w:r>
          </w:p>
        </w:tc>
        <w:tc>
          <w:tcPr>
            <w:tcW w:w="5670" w:type="dxa"/>
            <w:tcBorders>
              <w:top w:val="nil"/>
              <w:left w:val="nil"/>
              <w:bottom w:val="nil"/>
              <w:right w:val="nil"/>
            </w:tcBorders>
          </w:tcPr>
          <w:p w14:paraId="61D4619A" w14:textId="77777777" w:rsidR="00B34554" w:rsidRPr="00DD0F4F" w:rsidRDefault="00B34554" w:rsidP="00B3455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Indien deze relatiesoort niet voorkomt bij een zaak, dan moet minimaal de attribuutsoort ‘Ander zaakobject’ of de attribuutsoort 'Zaakgeometrie' van een waarde voorzien zijn dan wel moet er minimaal sprake zijn van één relatiesoort ‘ZAAK heeft betrekking op OBJECTen’ of één relatiesoort ‘ZAAK is deelzaak van ZAAK’.</w:t>
            </w:r>
          </w:p>
        </w:tc>
      </w:tr>
    </w:tbl>
    <w:p w14:paraId="4BFBD68E" w14:textId="77777777" w:rsidR="00F2006F" w:rsidRPr="00DD0F4F" w:rsidRDefault="00F2006F" w:rsidP="00EE4D07">
      <w:pPr>
        <w:rPr>
          <w:ins w:id="11295" w:author="Arjan" w:date="2013-02-08T00:29:00Z"/>
          <w:lang w:val="nl-NL"/>
        </w:rPr>
      </w:pPr>
    </w:p>
    <w:bookmarkStart w:id="11296" w:name="BKM_918813B7_8301_4a58_A2DC_32CA7D59DEA5"/>
    <w:bookmarkEnd w:id="11296"/>
    <w:p w14:paraId="1762E0DA" w14:textId="77777777" w:rsidR="003E7E75" w:rsidRPr="003E7E75" w:rsidRDefault="00DA5D93" w:rsidP="003E7E75">
      <w:pPr>
        <w:autoSpaceDE w:val="0"/>
        <w:autoSpaceDN w:val="0"/>
        <w:adjustRightInd w:val="0"/>
        <w:spacing w:before="240" w:after="60" w:line="240" w:lineRule="auto"/>
        <w:outlineLvl w:val="3"/>
        <w:rPr>
          <w:ins w:id="11297" w:author="Arjan" w:date="2013-02-08T00:29:00Z"/>
          <w:rFonts w:ascii="Arial" w:eastAsia="Times New Roman" w:hAnsi="Arial" w:cs="Arial"/>
          <w:b/>
          <w:bCs/>
          <w:color w:val="004080"/>
          <w:sz w:val="24"/>
          <w:szCs w:val="24"/>
        </w:rPr>
      </w:pPr>
      <w:ins w:id="11298" w:author="Arjan" w:date="2013-02-08T00:29:00Z">
        <w:r w:rsidRPr="003E7E75">
          <w:rPr>
            <w:rFonts w:ascii="Arial" w:eastAsia="Times New Roman" w:hAnsi="Arial" w:cs="Arial"/>
            <w:b/>
            <w:bCs/>
            <w:color w:val="004080"/>
            <w:sz w:val="24"/>
            <w:szCs w:val="24"/>
          </w:rPr>
          <w:fldChar w:fldCharType="begin" w:fldLock="1"/>
        </w:r>
        <w:r w:rsidR="003E7E75" w:rsidRPr="003E7E75">
          <w:rPr>
            <w:rFonts w:ascii="Arial" w:eastAsia="Times New Roman" w:hAnsi="Arial" w:cs="Arial"/>
            <w:b/>
            <w:bCs/>
            <w:color w:val="004080"/>
            <w:sz w:val="24"/>
            <w:szCs w:val="24"/>
          </w:rPr>
          <w:instrText>MERGEFIELD Element.Stereotype</w:instrText>
        </w:r>
        <w:r w:rsidRPr="003E7E75">
          <w:rPr>
            <w:rFonts w:ascii="Arial" w:eastAsia="Times New Roman" w:hAnsi="Arial" w:cs="Arial"/>
            <w:b/>
            <w:bCs/>
            <w:color w:val="004080"/>
            <w:sz w:val="24"/>
            <w:szCs w:val="24"/>
          </w:rPr>
          <w:fldChar w:fldCharType="separate"/>
        </w:r>
        <w:r w:rsidR="003E7E75" w:rsidRPr="003E7E75">
          <w:rPr>
            <w:rFonts w:ascii="Arial" w:eastAsia="Times New Roman" w:hAnsi="Arial" w:cs="Arial"/>
            <w:b/>
            <w:bCs/>
            <w:color w:val="004080"/>
            <w:sz w:val="24"/>
            <w:szCs w:val="24"/>
          </w:rPr>
          <w:t>«Relatieklasse»</w:t>
        </w:r>
        <w:r w:rsidRPr="003E7E75">
          <w:rPr>
            <w:rFonts w:ascii="Arial" w:eastAsia="Times New Roman" w:hAnsi="Arial" w:cs="Arial"/>
            <w:b/>
            <w:bCs/>
            <w:color w:val="004080"/>
            <w:sz w:val="24"/>
            <w:szCs w:val="24"/>
          </w:rPr>
          <w:fldChar w:fldCharType="end"/>
        </w:r>
        <w:r w:rsidR="003E7E75" w:rsidRPr="003E7E75">
          <w:rPr>
            <w:rFonts w:ascii="Arial" w:eastAsia="Times New Roman" w:hAnsi="Arial" w:cs="Arial"/>
            <w:b/>
            <w:bCs/>
            <w:color w:val="004080"/>
            <w:sz w:val="24"/>
            <w:szCs w:val="24"/>
          </w:rPr>
          <w:t xml:space="preserve"> </w:t>
        </w:r>
        <w:r w:rsidRPr="003E7E75">
          <w:rPr>
            <w:rFonts w:ascii="Arial" w:eastAsia="Times New Roman" w:hAnsi="Arial" w:cs="Arial"/>
            <w:b/>
            <w:bCs/>
            <w:color w:val="004080"/>
            <w:sz w:val="24"/>
            <w:szCs w:val="24"/>
          </w:rPr>
          <w:fldChar w:fldCharType="begin" w:fldLock="1"/>
        </w:r>
        <w:r w:rsidR="003E7E75" w:rsidRPr="003E7E75">
          <w:rPr>
            <w:rFonts w:ascii="Arial" w:eastAsia="Times New Roman" w:hAnsi="Arial" w:cs="Arial"/>
            <w:b/>
            <w:bCs/>
            <w:color w:val="004080"/>
            <w:sz w:val="24"/>
            <w:szCs w:val="24"/>
          </w:rPr>
          <w:instrText>MERGEFIELD Element.Name</w:instrText>
        </w:r>
        <w:r w:rsidRPr="003E7E75">
          <w:rPr>
            <w:rFonts w:ascii="Arial" w:eastAsia="Times New Roman" w:hAnsi="Arial" w:cs="Arial"/>
            <w:b/>
            <w:bCs/>
            <w:color w:val="004080"/>
            <w:sz w:val="24"/>
            <w:szCs w:val="24"/>
          </w:rPr>
          <w:fldChar w:fldCharType="separate"/>
        </w:r>
        <w:r w:rsidR="003E7E75" w:rsidRPr="003E7E75">
          <w:rPr>
            <w:rFonts w:ascii="Arial" w:eastAsia="Times New Roman" w:hAnsi="Arial" w:cs="Arial"/>
            <w:b/>
            <w:bCs/>
            <w:color w:val="004080"/>
            <w:sz w:val="24"/>
            <w:szCs w:val="24"/>
          </w:rPr>
          <w:t>ZAKENRELATIE</w:t>
        </w:r>
        <w:r w:rsidRPr="003E7E75">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3E7E75" w:rsidRPr="003E7E75" w14:paraId="0B29B496" w14:textId="77777777">
        <w:trPr>
          <w:ins w:id="11299" w:author="Arjan" w:date="2013-02-08T00:29:00Z"/>
        </w:trPr>
        <w:tc>
          <w:tcPr>
            <w:tcW w:w="3600" w:type="dxa"/>
            <w:tcBorders>
              <w:top w:val="nil"/>
              <w:left w:val="nil"/>
              <w:bottom w:val="nil"/>
              <w:right w:val="nil"/>
            </w:tcBorders>
          </w:tcPr>
          <w:p w14:paraId="4758C7D0" w14:textId="77777777" w:rsidR="003E7E75" w:rsidRPr="003E7E75" w:rsidRDefault="003E7E75" w:rsidP="003E7E75">
            <w:pPr>
              <w:autoSpaceDE w:val="0"/>
              <w:autoSpaceDN w:val="0"/>
              <w:adjustRightInd w:val="0"/>
              <w:rPr>
                <w:ins w:id="11300" w:author="Arjan" w:date="2013-02-08T00:29:00Z"/>
                <w:rFonts w:ascii="Arial" w:eastAsia="Times New Roman" w:hAnsi="Arial" w:cs="Arial"/>
                <w:b/>
                <w:color w:val="000000"/>
                <w:sz w:val="20"/>
                <w:szCs w:val="24"/>
              </w:rPr>
            </w:pPr>
            <w:ins w:id="11301" w:author="Arjan" w:date="2013-02-08T00:29:00Z">
              <w:r w:rsidRPr="003E7E75">
                <w:rPr>
                  <w:rFonts w:ascii="Arial" w:eastAsia="Times New Roman" w:hAnsi="Arial" w:cs="Arial"/>
                  <w:b/>
                  <w:bCs/>
                  <w:color w:val="000000"/>
                  <w:sz w:val="20"/>
                  <w:szCs w:val="20"/>
                </w:rPr>
                <w:t xml:space="preserve">Naam </w:t>
              </w:r>
              <w:r w:rsidRPr="003E7E75">
                <w:rPr>
                  <w:rFonts w:ascii="Calibri" w:eastAsia="Times New Roman" w:hAnsi="Calibri" w:cs="Calibri"/>
                  <w:b/>
                  <w:bCs/>
                  <w:color w:val="000000"/>
                </w:rPr>
                <w:t>relatieklasse</w:t>
              </w:r>
            </w:ins>
          </w:p>
        </w:tc>
        <w:tc>
          <w:tcPr>
            <w:tcW w:w="5760" w:type="dxa"/>
            <w:gridSpan w:val="3"/>
            <w:tcBorders>
              <w:top w:val="nil"/>
              <w:left w:val="nil"/>
              <w:bottom w:val="nil"/>
              <w:right w:val="nil"/>
            </w:tcBorders>
          </w:tcPr>
          <w:p w14:paraId="33F64E61" w14:textId="77777777" w:rsidR="003E7E75" w:rsidRPr="003E7E75" w:rsidRDefault="00DA5D93" w:rsidP="003E7E75">
            <w:pPr>
              <w:autoSpaceDE w:val="0"/>
              <w:autoSpaceDN w:val="0"/>
              <w:adjustRightInd w:val="0"/>
              <w:spacing w:after="0" w:line="240" w:lineRule="auto"/>
              <w:rPr>
                <w:ins w:id="11302" w:author="Arjan" w:date="2013-02-08T00:29:00Z"/>
                <w:rFonts w:ascii="Arial" w:eastAsia="Times New Roman" w:hAnsi="Arial" w:cs="Arial"/>
                <w:color w:val="000000"/>
                <w:sz w:val="20"/>
                <w:szCs w:val="24"/>
              </w:rPr>
            </w:pPr>
            <w:ins w:id="11303" w:author="Arjan" w:date="2013-02-08T00:29:00Z">
              <w:r w:rsidRPr="003E7E75">
                <w:rPr>
                  <w:rFonts w:ascii="Arial" w:hAnsi="Arial" w:cs="Arial"/>
                  <w:sz w:val="20"/>
                  <w:szCs w:val="24"/>
                  <w:lang w:val="en-AU"/>
                </w:rPr>
                <w:fldChar w:fldCharType="begin" w:fldLock="1"/>
              </w:r>
              <w:r w:rsidR="003E7E75" w:rsidRPr="003E7E75">
                <w:rPr>
                  <w:rFonts w:ascii="Arial" w:hAnsi="Arial" w:cs="Arial"/>
                  <w:sz w:val="20"/>
                  <w:szCs w:val="24"/>
                  <w:lang w:val="en-AU"/>
                </w:rPr>
                <w:instrText xml:space="preserve">MERGEFIELD </w:instrText>
              </w:r>
              <w:r w:rsidR="003E7E75" w:rsidRPr="003E7E75">
                <w:rPr>
                  <w:rFonts w:ascii="Arial" w:eastAsia="Times New Roman" w:hAnsi="Arial" w:cs="Arial"/>
                  <w:color w:val="000000"/>
                  <w:sz w:val="20"/>
                  <w:szCs w:val="24"/>
                </w:rPr>
                <w:instrText>Element.Name</w:instrText>
              </w:r>
              <w:r w:rsidRPr="003E7E75">
                <w:rPr>
                  <w:rFonts w:ascii="Arial" w:hAnsi="Arial" w:cs="Arial"/>
                  <w:sz w:val="20"/>
                  <w:szCs w:val="24"/>
                  <w:lang w:val="en-AU"/>
                </w:rPr>
                <w:fldChar w:fldCharType="separate"/>
              </w:r>
              <w:r w:rsidR="003E7E75" w:rsidRPr="003E7E75">
                <w:rPr>
                  <w:rFonts w:ascii="Arial" w:eastAsia="Times New Roman" w:hAnsi="Arial" w:cs="Arial"/>
                  <w:color w:val="000000"/>
                  <w:sz w:val="20"/>
                  <w:szCs w:val="24"/>
                </w:rPr>
                <w:t>ZAKENRELATIE</w:t>
              </w:r>
              <w:r w:rsidRPr="003E7E75">
                <w:rPr>
                  <w:rFonts w:ascii="Arial" w:hAnsi="Arial" w:cs="Arial"/>
                  <w:sz w:val="20"/>
                  <w:szCs w:val="24"/>
                  <w:lang w:val="en-AU"/>
                </w:rPr>
                <w:fldChar w:fldCharType="end"/>
              </w:r>
            </w:ins>
          </w:p>
        </w:tc>
      </w:tr>
      <w:tr w:rsidR="003E7E75" w:rsidRPr="00CB22FF" w14:paraId="5C2EACD3" w14:textId="77777777">
        <w:trPr>
          <w:trHeight w:val="230"/>
          <w:ins w:id="11304" w:author="Arjan" w:date="2013-02-08T00:29:00Z"/>
        </w:trPr>
        <w:tc>
          <w:tcPr>
            <w:tcW w:w="3600" w:type="dxa"/>
            <w:tcBorders>
              <w:top w:val="nil"/>
              <w:left w:val="nil"/>
              <w:bottom w:val="nil"/>
              <w:right w:val="nil"/>
            </w:tcBorders>
          </w:tcPr>
          <w:p w14:paraId="5A018DB2" w14:textId="77777777" w:rsidR="003E7E75" w:rsidRPr="003E7E75" w:rsidRDefault="003E7E75" w:rsidP="003E7E75">
            <w:pPr>
              <w:autoSpaceDE w:val="0"/>
              <w:autoSpaceDN w:val="0"/>
              <w:adjustRightInd w:val="0"/>
              <w:rPr>
                <w:ins w:id="11305" w:author="Arjan" w:date="2013-02-08T00:29:00Z"/>
                <w:rFonts w:ascii="Arial" w:eastAsia="Times New Roman" w:hAnsi="Arial" w:cs="Arial"/>
                <w:b/>
                <w:color w:val="000000"/>
                <w:sz w:val="20"/>
                <w:szCs w:val="24"/>
              </w:rPr>
            </w:pPr>
            <w:ins w:id="11306" w:author="Arjan" w:date="2013-02-08T00:29:00Z">
              <w:r w:rsidRPr="003E7E75">
                <w:rPr>
                  <w:rFonts w:ascii="Arial" w:eastAsia="Times New Roman" w:hAnsi="Arial" w:cs="Arial"/>
                  <w:b/>
                  <w:color w:val="000000"/>
                  <w:sz w:val="20"/>
                  <w:szCs w:val="24"/>
                </w:rPr>
                <w:t xml:space="preserve">Definitie </w:t>
              </w:r>
              <w:r w:rsidRPr="003E7E75">
                <w:rPr>
                  <w:rFonts w:ascii="Calibri" w:eastAsia="Times New Roman" w:hAnsi="Calibri" w:cs="Arial"/>
                  <w:b/>
                  <w:color w:val="000000"/>
                  <w:szCs w:val="24"/>
                </w:rPr>
                <w:t>relatieklasse</w:t>
              </w:r>
            </w:ins>
          </w:p>
        </w:tc>
        <w:tc>
          <w:tcPr>
            <w:tcW w:w="5760" w:type="dxa"/>
            <w:gridSpan w:val="3"/>
            <w:tcBorders>
              <w:top w:val="nil"/>
              <w:left w:val="nil"/>
              <w:bottom w:val="nil"/>
              <w:right w:val="nil"/>
            </w:tcBorders>
          </w:tcPr>
          <w:p w14:paraId="08A5D024" w14:textId="77777777" w:rsidR="003E7E75" w:rsidRPr="00DD0F4F" w:rsidRDefault="00DA5D93" w:rsidP="003E7E75">
            <w:pPr>
              <w:autoSpaceDE w:val="0"/>
              <w:autoSpaceDN w:val="0"/>
              <w:adjustRightInd w:val="0"/>
              <w:spacing w:after="0" w:line="240" w:lineRule="auto"/>
              <w:rPr>
                <w:ins w:id="11307" w:author="Arjan" w:date="2013-02-08T00:29:00Z"/>
                <w:rFonts w:ascii="Arial" w:eastAsia="Times New Roman" w:hAnsi="Arial" w:cs="Arial"/>
                <w:b/>
                <w:color w:val="000000"/>
                <w:sz w:val="20"/>
                <w:szCs w:val="24"/>
                <w:lang w:val="nl-NL"/>
              </w:rPr>
            </w:pPr>
            <w:ins w:id="11308" w:author="Arjan" w:date="2013-02-08T00:29:00Z">
              <w:r w:rsidRPr="003E7E75">
                <w:rPr>
                  <w:rFonts w:ascii="Arial" w:hAnsi="Arial" w:cs="Arial"/>
                  <w:sz w:val="20"/>
                  <w:szCs w:val="24"/>
                  <w:lang w:val="en-AU"/>
                </w:rPr>
                <w:fldChar w:fldCharType="begin" w:fldLock="1"/>
              </w:r>
              <w:r w:rsidR="003E7E75" w:rsidRPr="00DD0F4F">
                <w:rPr>
                  <w:rFonts w:ascii="Arial" w:hAnsi="Arial" w:cs="Arial"/>
                  <w:sz w:val="20"/>
                  <w:szCs w:val="24"/>
                  <w:lang w:val="nl-NL"/>
                </w:rPr>
                <w:instrText xml:space="preserve">MERGEFIELD </w:instrText>
              </w:r>
              <w:r w:rsidR="003E7E75" w:rsidRPr="00DD0F4F">
                <w:rPr>
                  <w:rFonts w:ascii="Arial" w:eastAsia="Times New Roman" w:hAnsi="Arial" w:cs="Arial"/>
                  <w:color w:val="000000"/>
                  <w:sz w:val="20"/>
                  <w:szCs w:val="24"/>
                  <w:lang w:val="nl-NL"/>
                </w:rPr>
                <w:instrText>Element.Notes</w:instrText>
              </w:r>
              <w:r w:rsidRPr="003E7E75">
                <w:rPr>
                  <w:rFonts w:ascii="Arial" w:hAnsi="Arial" w:cs="Arial"/>
                  <w:sz w:val="20"/>
                  <w:szCs w:val="24"/>
                  <w:lang w:val="en-AU"/>
                </w:rPr>
                <w:fldChar w:fldCharType="separate"/>
              </w:r>
              <w:r w:rsidR="003E7E75" w:rsidRPr="00DD0F4F">
                <w:rPr>
                  <w:rFonts w:ascii="Arial" w:eastAsia="Times New Roman" w:hAnsi="Arial" w:cs="Arial"/>
                  <w:color w:val="000000"/>
                  <w:sz w:val="20"/>
                  <w:szCs w:val="24"/>
                  <w:lang w:val="nl-NL"/>
                </w:rPr>
                <w:t>De relevantie van de andere ZAAK voor de ZAAK.</w:t>
              </w:r>
              <w:r w:rsidRPr="003E7E75">
                <w:rPr>
                  <w:rFonts w:ascii="Arial" w:hAnsi="Arial" w:cs="Arial"/>
                  <w:sz w:val="20"/>
                  <w:szCs w:val="24"/>
                  <w:lang w:val="en-AU"/>
                </w:rPr>
                <w:fldChar w:fldCharType="end"/>
              </w:r>
            </w:ins>
          </w:p>
        </w:tc>
      </w:tr>
      <w:tr w:rsidR="003E7E75" w:rsidRPr="003E7E75" w14:paraId="359F2E22" w14:textId="77777777">
        <w:trPr>
          <w:ins w:id="11309" w:author="Arjan" w:date="2013-02-08T00:29:00Z"/>
        </w:trPr>
        <w:tc>
          <w:tcPr>
            <w:tcW w:w="3600" w:type="dxa"/>
            <w:tcBorders>
              <w:top w:val="nil"/>
              <w:left w:val="nil"/>
              <w:bottom w:val="nil"/>
              <w:right w:val="nil"/>
            </w:tcBorders>
          </w:tcPr>
          <w:p w14:paraId="05A8F9E4" w14:textId="77777777" w:rsidR="003E7E75" w:rsidRPr="003E7E75" w:rsidRDefault="003E7E75" w:rsidP="003E7E75">
            <w:pPr>
              <w:autoSpaceDE w:val="0"/>
              <w:autoSpaceDN w:val="0"/>
              <w:adjustRightInd w:val="0"/>
              <w:spacing w:after="0" w:line="240" w:lineRule="auto"/>
              <w:rPr>
                <w:ins w:id="11310" w:author="Arjan" w:date="2013-02-08T00:29:00Z"/>
                <w:rFonts w:ascii="Arial" w:eastAsia="Times New Roman" w:hAnsi="Arial" w:cs="Arial"/>
                <w:color w:val="000000"/>
                <w:sz w:val="20"/>
                <w:szCs w:val="24"/>
              </w:rPr>
            </w:pPr>
            <w:bookmarkStart w:id="11311" w:name="BKM_6A57A010_824B_439d_A4C7_51AF339D31F0"/>
            <w:bookmarkEnd w:id="11311"/>
            <w:ins w:id="11312" w:author="Arjan" w:date="2013-02-08T00:29:00Z">
              <w:r w:rsidRPr="003E7E75">
                <w:rPr>
                  <w:rFonts w:ascii="Arial" w:eastAsia="Times New Roman" w:hAnsi="Arial" w:cs="Arial"/>
                  <w:b/>
                  <w:color w:val="000000"/>
                  <w:sz w:val="20"/>
                  <w:szCs w:val="24"/>
                </w:rPr>
                <w:t>Overzicht Attributen</w:t>
              </w:r>
            </w:ins>
          </w:p>
        </w:tc>
        <w:tc>
          <w:tcPr>
            <w:tcW w:w="1080" w:type="dxa"/>
            <w:tcBorders>
              <w:top w:val="nil"/>
              <w:left w:val="nil"/>
              <w:bottom w:val="nil"/>
              <w:right w:val="nil"/>
            </w:tcBorders>
          </w:tcPr>
          <w:p w14:paraId="3E874E22" w14:textId="77777777" w:rsidR="003E7E75" w:rsidRPr="003E7E75" w:rsidRDefault="003E7E75" w:rsidP="003E7E75">
            <w:pPr>
              <w:autoSpaceDE w:val="0"/>
              <w:autoSpaceDN w:val="0"/>
              <w:adjustRightInd w:val="0"/>
              <w:spacing w:after="0" w:line="240" w:lineRule="auto"/>
              <w:rPr>
                <w:ins w:id="11313" w:author="Arjan" w:date="2013-02-08T00:29:00Z"/>
                <w:rFonts w:ascii="Arial" w:eastAsia="Times New Roman" w:hAnsi="Arial" w:cs="Arial"/>
                <w:color w:val="000000"/>
                <w:sz w:val="20"/>
                <w:szCs w:val="24"/>
              </w:rPr>
            </w:pPr>
            <w:ins w:id="11314" w:author="Arjan" w:date="2013-02-08T00:29:00Z">
              <w:r w:rsidRPr="003E7E75">
                <w:rPr>
                  <w:rFonts w:ascii="Arial" w:eastAsia="Times New Roman" w:hAnsi="Arial" w:cs="Arial"/>
                  <w:i/>
                  <w:color w:val="000000"/>
                  <w:sz w:val="20"/>
                  <w:szCs w:val="24"/>
                </w:rPr>
                <w:t>Code</w:t>
              </w:r>
            </w:ins>
          </w:p>
        </w:tc>
        <w:tc>
          <w:tcPr>
            <w:tcW w:w="3330" w:type="dxa"/>
            <w:tcBorders>
              <w:top w:val="nil"/>
              <w:left w:val="nil"/>
              <w:bottom w:val="nil"/>
              <w:right w:val="nil"/>
            </w:tcBorders>
          </w:tcPr>
          <w:p w14:paraId="67CD51EE" w14:textId="77777777" w:rsidR="003E7E75" w:rsidRPr="003E7E75" w:rsidRDefault="003E7E75" w:rsidP="003E7E75">
            <w:pPr>
              <w:autoSpaceDE w:val="0"/>
              <w:autoSpaceDN w:val="0"/>
              <w:adjustRightInd w:val="0"/>
              <w:spacing w:after="0" w:line="240" w:lineRule="auto"/>
              <w:rPr>
                <w:ins w:id="11315" w:author="Arjan" w:date="2013-02-08T00:29:00Z"/>
                <w:rFonts w:ascii="Arial" w:eastAsia="Times New Roman" w:hAnsi="Arial" w:cs="Arial"/>
                <w:color w:val="000000"/>
                <w:sz w:val="20"/>
                <w:szCs w:val="24"/>
              </w:rPr>
            </w:pPr>
            <w:ins w:id="11316" w:author="Arjan" w:date="2013-02-08T00:29:00Z">
              <w:r w:rsidRPr="003E7E75">
                <w:rPr>
                  <w:rFonts w:ascii="Arial" w:eastAsia="Times New Roman" w:hAnsi="Arial" w:cs="Arial"/>
                  <w:i/>
                  <w:color w:val="000000"/>
                  <w:sz w:val="20"/>
                  <w:szCs w:val="24"/>
                </w:rPr>
                <w:t>Gegevensnaam</w:t>
              </w:r>
            </w:ins>
          </w:p>
        </w:tc>
        <w:tc>
          <w:tcPr>
            <w:tcW w:w="1350" w:type="dxa"/>
            <w:tcBorders>
              <w:top w:val="nil"/>
              <w:left w:val="nil"/>
              <w:bottom w:val="nil"/>
              <w:right w:val="nil"/>
            </w:tcBorders>
          </w:tcPr>
          <w:p w14:paraId="4ACD00A9" w14:textId="77777777" w:rsidR="003E7E75" w:rsidRPr="003E7E75" w:rsidRDefault="003E7E75" w:rsidP="003E7E75">
            <w:pPr>
              <w:autoSpaceDE w:val="0"/>
              <w:autoSpaceDN w:val="0"/>
              <w:adjustRightInd w:val="0"/>
              <w:spacing w:after="0" w:line="240" w:lineRule="auto"/>
              <w:rPr>
                <w:ins w:id="11317" w:author="Arjan" w:date="2013-02-08T00:29:00Z"/>
                <w:rFonts w:ascii="Arial" w:eastAsia="Times New Roman" w:hAnsi="Arial" w:cs="Arial"/>
                <w:color w:val="000000"/>
                <w:sz w:val="20"/>
                <w:szCs w:val="24"/>
              </w:rPr>
            </w:pPr>
            <w:ins w:id="11318" w:author="Arjan" w:date="2013-02-08T00:29:00Z">
              <w:r w:rsidRPr="003E7E75">
                <w:rPr>
                  <w:rFonts w:ascii="Arial" w:eastAsia="Times New Roman" w:hAnsi="Arial" w:cs="Arial"/>
                  <w:i/>
                  <w:color w:val="000000"/>
                  <w:sz w:val="20"/>
                  <w:szCs w:val="24"/>
                </w:rPr>
                <w:t>Herkomst</w:t>
              </w:r>
            </w:ins>
          </w:p>
        </w:tc>
      </w:tr>
      <w:tr w:rsidR="003E7E75" w:rsidRPr="003E7E75" w14:paraId="46840881" w14:textId="77777777">
        <w:trPr>
          <w:ins w:id="11319" w:author="Arjan" w:date="2013-02-08T00:29:00Z"/>
        </w:trPr>
        <w:tc>
          <w:tcPr>
            <w:tcW w:w="3600" w:type="dxa"/>
            <w:tcBorders>
              <w:top w:val="nil"/>
              <w:left w:val="nil"/>
              <w:bottom w:val="nil"/>
              <w:right w:val="nil"/>
            </w:tcBorders>
          </w:tcPr>
          <w:p w14:paraId="36B9A6EB" w14:textId="77777777" w:rsidR="003E7E75" w:rsidRPr="003E7E75" w:rsidRDefault="003E7E75" w:rsidP="003E7E75">
            <w:pPr>
              <w:autoSpaceDE w:val="0"/>
              <w:autoSpaceDN w:val="0"/>
              <w:adjustRightInd w:val="0"/>
              <w:spacing w:after="0" w:line="240" w:lineRule="auto"/>
              <w:rPr>
                <w:ins w:id="11320" w:author="Arjan" w:date="2013-02-08T00:29:00Z"/>
                <w:rFonts w:ascii="Arial" w:eastAsia="Times New Roman" w:hAnsi="Arial" w:cs="Arial"/>
                <w:color w:val="000000"/>
                <w:sz w:val="20"/>
                <w:szCs w:val="24"/>
              </w:rPr>
            </w:pPr>
          </w:p>
        </w:tc>
        <w:tc>
          <w:tcPr>
            <w:tcW w:w="1080" w:type="dxa"/>
            <w:tcBorders>
              <w:top w:val="nil"/>
              <w:left w:val="nil"/>
              <w:bottom w:val="nil"/>
              <w:right w:val="nil"/>
            </w:tcBorders>
          </w:tcPr>
          <w:p w14:paraId="0B4553AD" w14:textId="77777777" w:rsidR="003E7E75" w:rsidRPr="003E7E75" w:rsidRDefault="003E7E75" w:rsidP="003E7E75">
            <w:pPr>
              <w:autoSpaceDE w:val="0"/>
              <w:autoSpaceDN w:val="0"/>
              <w:adjustRightInd w:val="0"/>
              <w:spacing w:after="0" w:line="240" w:lineRule="auto"/>
              <w:rPr>
                <w:ins w:id="11321" w:author="Arjan" w:date="2013-02-08T00:29:00Z"/>
                <w:rFonts w:ascii="Arial" w:eastAsia="Times New Roman" w:hAnsi="Arial" w:cs="Arial"/>
                <w:color w:val="000000"/>
                <w:sz w:val="20"/>
                <w:szCs w:val="24"/>
              </w:rPr>
            </w:pPr>
          </w:p>
        </w:tc>
        <w:tc>
          <w:tcPr>
            <w:tcW w:w="3330" w:type="dxa"/>
            <w:tcBorders>
              <w:top w:val="nil"/>
              <w:left w:val="nil"/>
              <w:bottom w:val="nil"/>
              <w:right w:val="nil"/>
            </w:tcBorders>
          </w:tcPr>
          <w:p w14:paraId="7DA7C034" w14:textId="77777777" w:rsidR="003E7E75" w:rsidRPr="003E7E75" w:rsidRDefault="00DA5D93" w:rsidP="003E7E75">
            <w:pPr>
              <w:autoSpaceDE w:val="0"/>
              <w:autoSpaceDN w:val="0"/>
              <w:adjustRightInd w:val="0"/>
              <w:spacing w:after="0" w:line="240" w:lineRule="auto"/>
              <w:rPr>
                <w:ins w:id="11322" w:author="Arjan" w:date="2013-02-08T00:29:00Z"/>
                <w:rFonts w:ascii="Arial" w:eastAsia="Times New Roman" w:hAnsi="Arial" w:cs="Arial"/>
                <w:color w:val="000000"/>
                <w:sz w:val="20"/>
                <w:szCs w:val="24"/>
              </w:rPr>
            </w:pPr>
            <w:ins w:id="11323" w:author="Arjan" w:date="2013-02-08T00:29:00Z">
              <w:r w:rsidRPr="003E7E75">
                <w:rPr>
                  <w:rFonts w:ascii="Arial" w:hAnsi="Arial" w:cs="Arial"/>
                  <w:sz w:val="20"/>
                  <w:szCs w:val="24"/>
                  <w:lang w:val="en-AU"/>
                </w:rPr>
                <w:fldChar w:fldCharType="begin" w:fldLock="1"/>
              </w:r>
              <w:r w:rsidR="003E7E75" w:rsidRPr="003E7E75">
                <w:rPr>
                  <w:rFonts w:ascii="Arial" w:hAnsi="Arial" w:cs="Arial"/>
                  <w:sz w:val="20"/>
                  <w:szCs w:val="24"/>
                  <w:lang w:val="en-AU"/>
                </w:rPr>
                <w:instrText xml:space="preserve">MERGEFIELD </w:instrText>
              </w:r>
              <w:r w:rsidR="003E7E75" w:rsidRPr="003E7E75">
                <w:rPr>
                  <w:rFonts w:ascii="Arial" w:eastAsia="Times New Roman" w:hAnsi="Arial" w:cs="Arial"/>
                  <w:color w:val="000000"/>
                  <w:sz w:val="20"/>
                  <w:szCs w:val="24"/>
                </w:rPr>
                <w:instrText>Att.Name</w:instrText>
              </w:r>
              <w:r w:rsidRPr="003E7E75">
                <w:rPr>
                  <w:rFonts w:ascii="Arial" w:hAnsi="Arial" w:cs="Arial"/>
                  <w:sz w:val="20"/>
                  <w:szCs w:val="24"/>
                  <w:lang w:val="en-AU"/>
                </w:rPr>
                <w:fldChar w:fldCharType="separate"/>
              </w:r>
              <w:r w:rsidR="003E7E75" w:rsidRPr="003E7E75">
                <w:rPr>
                  <w:rFonts w:ascii="Arial" w:eastAsia="Times New Roman" w:hAnsi="Arial" w:cs="Arial"/>
                  <w:color w:val="000000"/>
                  <w:sz w:val="20"/>
                  <w:szCs w:val="24"/>
                </w:rPr>
                <w:t>Aard relatie</w:t>
              </w:r>
              <w:r w:rsidRPr="003E7E75">
                <w:rPr>
                  <w:rFonts w:ascii="Arial" w:hAnsi="Arial" w:cs="Arial"/>
                  <w:sz w:val="20"/>
                  <w:szCs w:val="24"/>
                  <w:lang w:val="en-AU"/>
                </w:rPr>
                <w:fldChar w:fldCharType="end"/>
              </w:r>
            </w:ins>
          </w:p>
        </w:tc>
        <w:tc>
          <w:tcPr>
            <w:tcW w:w="1350" w:type="dxa"/>
            <w:tcBorders>
              <w:top w:val="nil"/>
              <w:left w:val="nil"/>
              <w:bottom w:val="nil"/>
              <w:right w:val="nil"/>
            </w:tcBorders>
          </w:tcPr>
          <w:p w14:paraId="2785791D" w14:textId="77777777" w:rsidR="003E7E75" w:rsidRPr="003E7E75" w:rsidRDefault="003E7E75" w:rsidP="003E7E75">
            <w:pPr>
              <w:autoSpaceDE w:val="0"/>
              <w:autoSpaceDN w:val="0"/>
              <w:adjustRightInd w:val="0"/>
              <w:spacing w:after="0" w:line="240" w:lineRule="auto"/>
              <w:rPr>
                <w:ins w:id="11324" w:author="Arjan" w:date="2013-02-08T00:29:00Z"/>
                <w:rFonts w:ascii="Arial" w:eastAsia="Times New Roman" w:hAnsi="Arial" w:cs="Arial"/>
                <w:color w:val="000000"/>
                <w:sz w:val="20"/>
                <w:szCs w:val="24"/>
              </w:rPr>
            </w:pPr>
            <w:ins w:id="11325" w:author="Arjan" w:date="2013-02-08T00:29:00Z">
              <w:r w:rsidRPr="003E7E75">
                <w:rPr>
                  <w:rFonts w:ascii="Arial" w:eastAsia="Times New Roman" w:hAnsi="Arial" w:cs="Arial"/>
                  <w:color w:val="000000"/>
                  <w:sz w:val="20"/>
                  <w:szCs w:val="24"/>
                </w:rPr>
                <w:t>KING</w:t>
              </w:r>
            </w:ins>
          </w:p>
        </w:tc>
      </w:tr>
    </w:tbl>
    <w:p w14:paraId="524714D4" w14:textId="77777777" w:rsidR="003E7E75" w:rsidRDefault="003E7E75" w:rsidP="00EE4D07"/>
    <w:p w14:paraId="0BF6EC4D" w14:textId="77777777" w:rsidR="003E7E75" w:rsidRPr="003E7E75" w:rsidRDefault="00DA5D93" w:rsidP="003E7E75">
      <w:pPr>
        <w:autoSpaceDE w:val="0"/>
        <w:autoSpaceDN w:val="0"/>
        <w:adjustRightInd w:val="0"/>
        <w:spacing w:before="240" w:after="60" w:line="240" w:lineRule="auto"/>
        <w:outlineLvl w:val="3"/>
        <w:rPr>
          <w:ins w:id="11326" w:author="Arjan" w:date="2013-02-08T00:31:00Z"/>
          <w:rFonts w:ascii="Arial" w:eastAsia="Times New Roman" w:hAnsi="Arial" w:cs="Arial"/>
          <w:b/>
          <w:bCs/>
          <w:color w:val="004080"/>
          <w:sz w:val="24"/>
          <w:szCs w:val="24"/>
        </w:rPr>
      </w:pPr>
      <w:ins w:id="11327" w:author="Arjan" w:date="2013-02-08T00:31:00Z">
        <w:r w:rsidRPr="003E7E75">
          <w:rPr>
            <w:rFonts w:ascii="Arial" w:hAnsi="Arial" w:cs="Arial"/>
            <w:sz w:val="20"/>
            <w:szCs w:val="20"/>
            <w:lang w:val="en-AU"/>
          </w:rPr>
          <w:fldChar w:fldCharType="begin" w:fldLock="1"/>
        </w:r>
        <w:r w:rsidR="003E7E75" w:rsidRPr="003E7E75">
          <w:rPr>
            <w:rFonts w:ascii="Arial" w:hAnsi="Arial" w:cs="Arial"/>
            <w:sz w:val="20"/>
            <w:szCs w:val="20"/>
            <w:lang w:val="en-AU"/>
          </w:rPr>
          <w:instrText xml:space="preserve">MERGEFIELD </w:instrText>
        </w:r>
        <w:r w:rsidR="003E7E75" w:rsidRPr="003E7E75">
          <w:rPr>
            <w:rFonts w:ascii="Arial" w:eastAsia="Times New Roman" w:hAnsi="Arial" w:cs="Arial"/>
            <w:b/>
            <w:bCs/>
            <w:color w:val="004080"/>
            <w:sz w:val="24"/>
            <w:szCs w:val="24"/>
          </w:rPr>
          <w:instrText>Att.Stereotype</w:instrText>
        </w:r>
        <w:r w:rsidRPr="003E7E75">
          <w:rPr>
            <w:rFonts w:ascii="Arial" w:hAnsi="Arial" w:cs="Arial"/>
            <w:sz w:val="20"/>
            <w:szCs w:val="20"/>
            <w:lang w:val="en-AU"/>
          </w:rPr>
          <w:fldChar w:fldCharType="separate"/>
        </w:r>
        <w:r w:rsidR="003E7E75" w:rsidRPr="003E7E75">
          <w:rPr>
            <w:rFonts w:ascii="Arial" w:eastAsia="Times New Roman" w:hAnsi="Arial" w:cs="Arial"/>
            <w:b/>
            <w:bCs/>
            <w:color w:val="004080"/>
            <w:sz w:val="24"/>
            <w:szCs w:val="24"/>
          </w:rPr>
          <w:t>«Attribuutsoort»</w:t>
        </w:r>
        <w:r w:rsidRPr="003E7E75">
          <w:rPr>
            <w:rFonts w:ascii="Arial" w:hAnsi="Arial" w:cs="Arial"/>
            <w:sz w:val="20"/>
            <w:szCs w:val="20"/>
            <w:lang w:val="en-AU"/>
          </w:rPr>
          <w:fldChar w:fldCharType="end"/>
        </w:r>
        <w:r w:rsidR="003E7E75" w:rsidRPr="003E7E75">
          <w:rPr>
            <w:rFonts w:ascii="Arial" w:eastAsia="Times New Roman" w:hAnsi="Arial" w:cs="Arial"/>
            <w:b/>
            <w:bCs/>
            <w:color w:val="004080"/>
            <w:sz w:val="24"/>
            <w:szCs w:val="24"/>
          </w:rPr>
          <w:t xml:space="preserve"> </w:t>
        </w:r>
        <w:r w:rsidRPr="003E7E75">
          <w:rPr>
            <w:rFonts w:ascii="Arial" w:eastAsia="Times New Roman" w:hAnsi="Arial" w:cs="Arial"/>
            <w:b/>
            <w:bCs/>
            <w:color w:val="004080"/>
            <w:sz w:val="24"/>
            <w:szCs w:val="24"/>
          </w:rPr>
          <w:fldChar w:fldCharType="begin" w:fldLock="1"/>
        </w:r>
        <w:r w:rsidR="003E7E75" w:rsidRPr="003E7E75">
          <w:rPr>
            <w:rFonts w:ascii="Arial" w:eastAsia="Times New Roman" w:hAnsi="Arial" w:cs="Arial"/>
            <w:b/>
            <w:bCs/>
            <w:color w:val="004080"/>
            <w:sz w:val="24"/>
            <w:szCs w:val="24"/>
          </w:rPr>
          <w:instrText>MERGEFIELD Att.Name</w:instrText>
        </w:r>
        <w:r w:rsidRPr="003E7E75">
          <w:rPr>
            <w:rFonts w:ascii="Arial" w:eastAsia="Times New Roman" w:hAnsi="Arial" w:cs="Arial"/>
            <w:b/>
            <w:bCs/>
            <w:color w:val="004080"/>
            <w:sz w:val="24"/>
            <w:szCs w:val="24"/>
          </w:rPr>
          <w:fldChar w:fldCharType="separate"/>
        </w:r>
        <w:r w:rsidR="003E7E75" w:rsidRPr="003E7E75">
          <w:rPr>
            <w:rFonts w:ascii="Arial" w:eastAsia="Times New Roman" w:hAnsi="Arial" w:cs="Arial"/>
            <w:b/>
            <w:bCs/>
            <w:color w:val="004080"/>
            <w:sz w:val="24"/>
            <w:szCs w:val="24"/>
          </w:rPr>
          <w:t>Aard relatie</w:t>
        </w:r>
        <w:r w:rsidRPr="003E7E75">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3E7E75" w:rsidRPr="003E7E75" w14:paraId="514B3B6D" w14:textId="77777777">
        <w:trPr>
          <w:trHeight w:val="215"/>
          <w:ins w:id="11328" w:author="Arjan" w:date="2013-02-08T00:31:00Z"/>
        </w:trPr>
        <w:tc>
          <w:tcPr>
            <w:tcW w:w="3690" w:type="dxa"/>
            <w:tcBorders>
              <w:top w:val="nil"/>
              <w:left w:val="nil"/>
              <w:bottom w:val="nil"/>
              <w:right w:val="nil"/>
            </w:tcBorders>
          </w:tcPr>
          <w:p w14:paraId="1AD3ECF0" w14:textId="77777777" w:rsidR="003E7E75" w:rsidRPr="003E7E75" w:rsidRDefault="003E7E75" w:rsidP="003E7E75">
            <w:pPr>
              <w:autoSpaceDE w:val="0"/>
              <w:autoSpaceDN w:val="0"/>
              <w:adjustRightInd w:val="0"/>
              <w:spacing w:after="0" w:line="240" w:lineRule="auto"/>
              <w:rPr>
                <w:ins w:id="11329" w:author="Arjan" w:date="2013-02-08T00:31:00Z"/>
                <w:rFonts w:ascii="Arial" w:eastAsia="Times New Roman" w:hAnsi="Arial" w:cs="Arial"/>
                <w:color w:val="000000"/>
                <w:sz w:val="20"/>
                <w:szCs w:val="20"/>
              </w:rPr>
            </w:pPr>
            <w:ins w:id="11330" w:author="Arjan" w:date="2013-02-08T00:31:00Z">
              <w:r w:rsidRPr="003E7E75">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14:paraId="4F35780C" w14:textId="77777777" w:rsidR="003E7E75" w:rsidRPr="003E7E75" w:rsidRDefault="00DA5D93" w:rsidP="003E7E75">
            <w:pPr>
              <w:autoSpaceDE w:val="0"/>
              <w:autoSpaceDN w:val="0"/>
              <w:adjustRightInd w:val="0"/>
              <w:spacing w:after="0" w:line="240" w:lineRule="auto"/>
              <w:rPr>
                <w:ins w:id="11331" w:author="Arjan" w:date="2013-02-08T00:31:00Z"/>
                <w:rFonts w:ascii="Arial" w:eastAsia="Times New Roman" w:hAnsi="Arial" w:cs="Arial"/>
                <w:color w:val="000000"/>
                <w:sz w:val="20"/>
                <w:szCs w:val="20"/>
              </w:rPr>
            </w:pPr>
            <w:ins w:id="11332" w:author="Arjan" w:date="2013-02-08T00:31:00Z">
              <w:r w:rsidRPr="003E7E75">
                <w:rPr>
                  <w:rFonts w:ascii="Arial" w:hAnsi="Arial" w:cs="Arial"/>
                  <w:sz w:val="20"/>
                  <w:szCs w:val="20"/>
                  <w:lang w:val="en-AU"/>
                </w:rPr>
                <w:fldChar w:fldCharType="begin" w:fldLock="1"/>
              </w:r>
              <w:r w:rsidR="003E7E75" w:rsidRPr="003E7E75">
                <w:rPr>
                  <w:rFonts w:ascii="Arial" w:hAnsi="Arial" w:cs="Arial"/>
                  <w:sz w:val="20"/>
                  <w:szCs w:val="20"/>
                  <w:lang w:val="en-AU"/>
                </w:rPr>
                <w:instrText xml:space="preserve">MERGEFIELD </w:instrText>
              </w:r>
              <w:r w:rsidR="003E7E75" w:rsidRPr="003E7E75">
                <w:rPr>
                  <w:rFonts w:ascii="Arial" w:eastAsia="Times New Roman" w:hAnsi="Arial" w:cs="Arial"/>
                  <w:color w:val="000000"/>
                  <w:sz w:val="20"/>
                  <w:szCs w:val="20"/>
                </w:rPr>
                <w:instrText>Att.Name</w:instrText>
              </w:r>
              <w:r w:rsidRPr="003E7E75">
                <w:rPr>
                  <w:rFonts w:ascii="Arial" w:hAnsi="Arial" w:cs="Arial"/>
                  <w:sz w:val="20"/>
                  <w:szCs w:val="20"/>
                  <w:lang w:val="en-AU"/>
                </w:rPr>
                <w:fldChar w:fldCharType="separate"/>
              </w:r>
              <w:r w:rsidR="003E7E75" w:rsidRPr="003E7E75">
                <w:rPr>
                  <w:rFonts w:ascii="Arial" w:eastAsia="Times New Roman" w:hAnsi="Arial" w:cs="Arial"/>
                  <w:color w:val="000000"/>
                  <w:sz w:val="20"/>
                  <w:szCs w:val="20"/>
                </w:rPr>
                <w:t>Aard relatie</w:t>
              </w:r>
              <w:r w:rsidRPr="003E7E75">
                <w:rPr>
                  <w:rFonts w:ascii="Arial" w:hAnsi="Arial" w:cs="Arial"/>
                  <w:sz w:val="20"/>
                  <w:szCs w:val="20"/>
                  <w:lang w:val="en-AU"/>
                </w:rPr>
                <w:fldChar w:fldCharType="end"/>
              </w:r>
            </w:ins>
          </w:p>
        </w:tc>
      </w:tr>
      <w:tr w:rsidR="003E7E75" w:rsidRPr="003E7E75" w14:paraId="633EB318" w14:textId="77777777">
        <w:trPr>
          <w:ins w:id="11333" w:author="Arjan" w:date="2013-02-08T00:31:00Z"/>
        </w:trPr>
        <w:tc>
          <w:tcPr>
            <w:tcW w:w="3690" w:type="dxa"/>
            <w:tcBorders>
              <w:top w:val="nil"/>
              <w:left w:val="nil"/>
              <w:bottom w:val="nil"/>
              <w:right w:val="nil"/>
            </w:tcBorders>
          </w:tcPr>
          <w:p w14:paraId="4E33A0FC" w14:textId="77777777" w:rsidR="003E7E75" w:rsidRPr="003E7E75" w:rsidRDefault="003E7E75" w:rsidP="003E7E75">
            <w:pPr>
              <w:autoSpaceDE w:val="0"/>
              <w:autoSpaceDN w:val="0"/>
              <w:adjustRightInd w:val="0"/>
              <w:spacing w:after="0" w:line="240" w:lineRule="auto"/>
              <w:rPr>
                <w:ins w:id="11334"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14:paraId="2DB3BBF7" w14:textId="77777777" w:rsidR="003E7E75" w:rsidRPr="003E7E75" w:rsidRDefault="003E7E75" w:rsidP="003E7E75">
            <w:pPr>
              <w:autoSpaceDE w:val="0"/>
              <w:autoSpaceDN w:val="0"/>
              <w:adjustRightInd w:val="0"/>
              <w:spacing w:after="0" w:line="240" w:lineRule="auto"/>
              <w:rPr>
                <w:ins w:id="11335" w:author="Arjan" w:date="2013-02-08T00:31:00Z"/>
                <w:rFonts w:ascii="Arial" w:eastAsia="Times New Roman" w:hAnsi="Arial" w:cs="Arial"/>
                <w:b/>
                <w:bCs/>
                <w:color w:val="000000"/>
                <w:sz w:val="20"/>
                <w:szCs w:val="20"/>
              </w:rPr>
            </w:pPr>
          </w:p>
        </w:tc>
      </w:tr>
      <w:tr w:rsidR="003E7E75" w:rsidRPr="003E7E75" w14:paraId="6934C595" w14:textId="77777777">
        <w:trPr>
          <w:ins w:id="11336" w:author="Arjan" w:date="2013-02-08T00:31:00Z"/>
        </w:trPr>
        <w:tc>
          <w:tcPr>
            <w:tcW w:w="3690" w:type="dxa"/>
            <w:tcBorders>
              <w:top w:val="nil"/>
              <w:left w:val="nil"/>
              <w:bottom w:val="nil"/>
              <w:right w:val="nil"/>
            </w:tcBorders>
          </w:tcPr>
          <w:p w14:paraId="77697AAE" w14:textId="77777777" w:rsidR="003E7E75" w:rsidRPr="003E7E75" w:rsidRDefault="003E7E75" w:rsidP="003E7E75">
            <w:pPr>
              <w:autoSpaceDE w:val="0"/>
              <w:autoSpaceDN w:val="0"/>
              <w:adjustRightInd w:val="0"/>
              <w:spacing w:after="0" w:line="240" w:lineRule="auto"/>
              <w:rPr>
                <w:ins w:id="11337" w:author="Arjan" w:date="2013-02-08T00:31:00Z"/>
                <w:rFonts w:ascii="Arial" w:eastAsia="Times New Roman" w:hAnsi="Arial" w:cs="Arial"/>
                <w:color w:val="000000"/>
                <w:sz w:val="20"/>
                <w:szCs w:val="20"/>
              </w:rPr>
            </w:pPr>
            <w:ins w:id="11338" w:author="Arjan" w:date="2013-02-08T00:31:00Z">
              <w:r w:rsidRPr="003E7E75">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14:paraId="249452AF" w14:textId="77777777" w:rsidR="003E7E75" w:rsidRPr="003E7E75" w:rsidRDefault="003E7E75" w:rsidP="003E7E75">
            <w:pPr>
              <w:autoSpaceDE w:val="0"/>
              <w:autoSpaceDN w:val="0"/>
              <w:adjustRightInd w:val="0"/>
              <w:spacing w:after="0" w:line="240" w:lineRule="auto"/>
              <w:rPr>
                <w:ins w:id="11339" w:author="Arjan" w:date="2013-02-08T00:31:00Z"/>
                <w:rFonts w:ascii="Arial" w:eastAsia="Times New Roman" w:hAnsi="Arial" w:cs="Arial"/>
                <w:color w:val="000000"/>
                <w:sz w:val="20"/>
                <w:szCs w:val="20"/>
              </w:rPr>
            </w:pPr>
            <w:ins w:id="11340" w:author="Arjan" w:date="2013-02-08T00:31:00Z">
              <w:r w:rsidRPr="003E7E75">
                <w:rPr>
                  <w:rFonts w:ascii="Arial" w:eastAsia="Times New Roman" w:hAnsi="Arial" w:cs="Arial"/>
                  <w:color w:val="000000"/>
                  <w:sz w:val="20"/>
                  <w:szCs w:val="20"/>
                </w:rPr>
                <w:t>KING</w:t>
              </w:r>
            </w:ins>
          </w:p>
        </w:tc>
      </w:tr>
      <w:tr w:rsidR="003E7E75" w:rsidRPr="003E7E75" w14:paraId="0EC2BE32" w14:textId="77777777">
        <w:trPr>
          <w:ins w:id="11341" w:author="Arjan" w:date="2013-02-08T00:31:00Z"/>
        </w:trPr>
        <w:tc>
          <w:tcPr>
            <w:tcW w:w="3690" w:type="dxa"/>
            <w:tcBorders>
              <w:top w:val="nil"/>
              <w:left w:val="nil"/>
              <w:bottom w:val="nil"/>
              <w:right w:val="nil"/>
            </w:tcBorders>
          </w:tcPr>
          <w:p w14:paraId="288CE64F" w14:textId="77777777" w:rsidR="003E7E75" w:rsidRPr="003E7E75" w:rsidRDefault="003E7E75" w:rsidP="003E7E75">
            <w:pPr>
              <w:autoSpaceDE w:val="0"/>
              <w:autoSpaceDN w:val="0"/>
              <w:adjustRightInd w:val="0"/>
              <w:spacing w:after="0" w:line="240" w:lineRule="auto"/>
              <w:rPr>
                <w:ins w:id="11342"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14:paraId="406C1DDF" w14:textId="77777777" w:rsidR="003E7E75" w:rsidRPr="003E7E75" w:rsidRDefault="003E7E75" w:rsidP="003E7E75">
            <w:pPr>
              <w:autoSpaceDE w:val="0"/>
              <w:autoSpaceDN w:val="0"/>
              <w:adjustRightInd w:val="0"/>
              <w:spacing w:after="0" w:line="240" w:lineRule="auto"/>
              <w:rPr>
                <w:ins w:id="11343" w:author="Arjan" w:date="2013-02-08T00:31:00Z"/>
                <w:rFonts w:ascii="Arial" w:eastAsia="Times New Roman" w:hAnsi="Arial" w:cs="Arial"/>
                <w:b/>
                <w:bCs/>
                <w:color w:val="000000"/>
                <w:sz w:val="20"/>
                <w:szCs w:val="20"/>
              </w:rPr>
            </w:pPr>
          </w:p>
        </w:tc>
      </w:tr>
      <w:tr w:rsidR="003E7E75" w:rsidRPr="003E7E75" w14:paraId="022E167C" w14:textId="77777777">
        <w:trPr>
          <w:ins w:id="11344" w:author="Arjan" w:date="2013-02-08T00:31:00Z"/>
        </w:trPr>
        <w:tc>
          <w:tcPr>
            <w:tcW w:w="3690" w:type="dxa"/>
            <w:tcBorders>
              <w:top w:val="nil"/>
              <w:left w:val="nil"/>
              <w:bottom w:val="nil"/>
              <w:right w:val="nil"/>
            </w:tcBorders>
          </w:tcPr>
          <w:p w14:paraId="600730E5" w14:textId="77777777" w:rsidR="003E7E75" w:rsidRPr="003E7E75" w:rsidRDefault="003E7E75" w:rsidP="003E7E75">
            <w:pPr>
              <w:autoSpaceDE w:val="0"/>
              <w:autoSpaceDN w:val="0"/>
              <w:adjustRightInd w:val="0"/>
              <w:spacing w:after="0" w:line="240" w:lineRule="auto"/>
              <w:rPr>
                <w:ins w:id="11345" w:author="Arjan" w:date="2013-02-08T00:31:00Z"/>
                <w:rFonts w:ascii="Arial" w:eastAsia="Times New Roman" w:hAnsi="Arial" w:cs="Arial"/>
                <w:color w:val="000000"/>
                <w:sz w:val="20"/>
                <w:szCs w:val="20"/>
              </w:rPr>
            </w:pPr>
            <w:ins w:id="11346" w:author="Arjan" w:date="2013-02-08T00:31:00Z">
              <w:r w:rsidRPr="003E7E75">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14:paraId="0EEBABE5" w14:textId="77777777" w:rsidR="003E7E75" w:rsidRPr="003E7E75" w:rsidRDefault="003E7E75" w:rsidP="003E7E75">
            <w:pPr>
              <w:autoSpaceDE w:val="0"/>
              <w:autoSpaceDN w:val="0"/>
              <w:adjustRightInd w:val="0"/>
              <w:spacing w:after="0" w:line="240" w:lineRule="auto"/>
              <w:rPr>
                <w:ins w:id="11347" w:author="Arjan" w:date="2013-02-08T00:31:00Z"/>
                <w:rFonts w:ascii="Arial" w:eastAsia="Times New Roman" w:hAnsi="Arial" w:cs="Arial"/>
                <w:color w:val="000000"/>
                <w:sz w:val="20"/>
                <w:szCs w:val="20"/>
              </w:rPr>
            </w:pPr>
          </w:p>
        </w:tc>
      </w:tr>
      <w:tr w:rsidR="003E7E75" w:rsidRPr="003E7E75" w14:paraId="126B7942" w14:textId="77777777">
        <w:trPr>
          <w:ins w:id="11348" w:author="Arjan" w:date="2013-02-08T00:31:00Z"/>
        </w:trPr>
        <w:tc>
          <w:tcPr>
            <w:tcW w:w="3690" w:type="dxa"/>
            <w:tcBorders>
              <w:top w:val="nil"/>
              <w:left w:val="nil"/>
              <w:bottom w:val="nil"/>
              <w:right w:val="nil"/>
            </w:tcBorders>
          </w:tcPr>
          <w:p w14:paraId="3D213F8E" w14:textId="77777777" w:rsidR="003E7E75" w:rsidRPr="003E7E75" w:rsidRDefault="003E7E75" w:rsidP="003E7E75">
            <w:pPr>
              <w:autoSpaceDE w:val="0"/>
              <w:autoSpaceDN w:val="0"/>
              <w:adjustRightInd w:val="0"/>
              <w:spacing w:after="0" w:line="240" w:lineRule="auto"/>
              <w:rPr>
                <w:ins w:id="11349"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14:paraId="3F900062" w14:textId="77777777" w:rsidR="003E7E75" w:rsidRPr="003E7E75" w:rsidRDefault="003E7E75" w:rsidP="003E7E75">
            <w:pPr>
              <w:autoSpaceDE w:val="0"/>
              <w:autoSpaceDN w:val="0"/>
              <w:adjustRightInd w:val="0"/>
              <w:spacing w:after="0" w:line="240" w:lineRule="auto"/>
              <w:rPr>
                <w:ins w:id="11350" w:author="Arjan" w:date="2013-02-08T00:31:00Z"/>
                <w:rFonts w:ascii="Arial" w:eastAsia="Times New Roman" w:hAnsi="Arial" w:cs="Arial"/>
                <w:b/>
                <w:bCs/>
                <w:color w:val="000000"/>
                <w:sz w:val="20"/>
                <w:szCs w:val="20"/>
              </w:rPr>
            </w:pPr>
          </w:p>
        </w:tc>
      </w:tr>
      <w:tr w:rsidR="003E7E75" w:rsidRPr="003E7E75" w14:paraId="01668704" w14:textId="77777777">
        <w:trPr>
          <w:ins w:id="11351" w:author="Arjan" w:date="2013-02-08T00:31:00Z"/>
        </w:trPr>
        <w:tc>
          <w:tcPr>
            <w:tcW w:w="3690" w:type="dxa"/>
            <w:tcBorders>
              <w:top w:val="nil"/>
              <w:left w:val="nil"/>
              <w:bottom w:val="nil"/>
              <w:right w:val="nil"/>
            </w:tcBorders>
          </w:tcPr>
          <w:p w14:paraId="4017A1A8" w14:textId="77777777" w:rsidR="003E7E75" w:rsidRPr="003E7E75" w:rsidRDefault="003E7E75" w:rsidP="003E7E75">
            <w:pPr>
              <w:autoSpaceDE w:val="0"/>
              <w:autoSpaceDN w:val="0"/>
              <w:adjustRightInd w:val="0"/>
              <w:spacing w:after="0" w:line="240" w:lineRule="auto"/>
              <w:rPr>
                <w:ins w:id="11352" w:author="Arjan" w:date="2013-02-08T00:31:00Z"/>
                <w:rFonts w:ascii="Arial" w:eastAsia="Times New Roman" w:hAnsi="Arial" w:cs="Arial"/>
                <w:color w:val="000000"/>
                <w:sz w:val="20"/>
                <w:szCs w:val="20"/>
              </w:rPr>
            </w:pPr>
            <w:ins w:id="11353" w:author="Arjan" w:date="2013-02-08T00:31:00Z">
              <w:r w:rsidRPr="003E7E75">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14:paraId="65A18B36" w14:textId="77777777" w:rsidR="003E7E75" w:rsidRPr="003E7E75" w:rsidRDefault="00DA5D93" w:rsidP="003E7E75">
            <w:pPr>
              <w:autoSpaceDE w:val="0"/>
              <w:autoSpaceDN w:val="0"/>
              <w:adjustRightInd w:val="0"/>
              <w:spacing w:after="0" w:line="240" w:lineRule="auto"/>
              <w:rPr>
                <w:ins w:id="11354" w:author="Arjan" w:date="2013-02-08T00:31:00Z"/>
                <w:rFonts w:ascii="Arial" w:eastAsia="Times New Roman" w:hAnsi="Arial" w:cs="Arial"/>
                <w:color w:val="000000"/>
                <w:sz w:val="20"/>
                <w:szCs w:val="20"/>
              </w:rPr>
            </w:pPr>
            <w:ins w:id="11355" w:author="Arjan" w:date="2013-02-08T00:31:00Z">
              <w:r w:rsidRPr="003E7E75">
                <w:rPr>
                  <w:rFonts w:ascii="Arial" w:hAnsi="Arial" w:cs="Arial"/>
                  <w:sz w:val="20"/>
                  <w:szCs w:val="20"/>
                  <w:lang w:val="en-AU"/>
                </w:rPr>
                <w:fldChar w:fldCharType="begin" w:fldLock="1"/>
              </w:r>
              <w:r w:rsidR="003E7E75" w:rsidRPr="003E7E75">
                <w:rPr>
                  <w:rFonts w:ascii="Arial" w:hAnsi="Arial" w:cs="Arial"/>
                  <w:sz w:val="20"/>
                  <w:szCs w:val="20"/>
                  <w:lang w:val="en-AU"/>
                </w:rPr>
                <w:instrText xml:space="preserve">MERGEFIELD </w:instrText>
              </w:r>
              <w:r w:rsidR="003E7E75" w:rsidRPr="003E7E75">
                <w:rPr>
                  <w:rFonts w:ascii="Arial" w:eastAsia="Times New Roman" w:hAnsi="Arial" w:cs="Arial"/>
                  <w:color w:val="000000"/>
                  <w:sz w:val="20"/>
                  <w:szCs w:val="20"/>
                </w:rPr>
                <w:instrText>Att.Alias</w:instrText>
              </w:r>
              <w:r w:rsidRPr="003E7E75">
                <w:rPr>
                  <w:rFonts w:ascii="Arial" w:hAnsi="Arial" w:cs="Arial"/>
                  <w:sz w:val="20"/>
                  <w:szCs w:val="20"/>
                  <w:lang w:val="en-AU"/>
                </w:rPr>
                <w:fldChar w:fldCharType="separate"/>
              </w:r>
              <w:r w:rsidR="003E7E75" w:rsidRPr="003E7E75">
                <w:rPr>
                  <w:rFonts w:ascii="Arial" w:eastAsia="Times New Roman" w:hAnsi="Arial" w:cs="Arial"/>
                  <w:color w:val="000000"/>
                  <w:sz w:val="20"/>
                  <w:szCs w:val="20"/>
                </w:rPr>
                <w:t>aard</w:t>
              </w:r>
              <w:r w:rsidRPr="003E7E75">
                <w:rPr>
                  <w:rFonts w:ascii="Arial" w:hAnsi="Arial" w:cs="Arial"/>
                  <w:sz w:val="20"/>
                  <w:szCs w:val="20"/>
                  <w:lang w:val="en-AU"/>
                </w:rPr>
                <w:fldChar w:fldCharType="end"/>
              </w:r>
            </w:ins>
          </w:p>
        </w:tc>
      </w:tr>
      <w:tr w:rsidR="003E7E75" w:rsidRPr="003E7E75" w14:paraId="72322E61" w14:textId="77777777">
        <w:trPr>
          <w:trHeight w:val="260"/>
          <w:ins w:id="11356" w:author="Arjan" w:date="2013-02-08T00:31:00Z"/>
        </w:trPr>
        <w:tc>
          <w:tcPr>
            <w:tcW w:w="3690" w:type="dxa"/>
            <w:tcBorders>
              <w:top w:val="nil"/>
              <w:left w:val="nil"/>
              <w:bottom w:val="nil"/>
              <w:right w:val="nil"/>
            </w:tcBorders>
          </w:tcPr>
          <w:p w14:paraId="5556433F" w14:textId="77777777" w:rsidR="003E7E75" w:rsidRPr="003E7E75" w:rsidRDefault="003E7E75" w:rsidP="003E7E75">
            <w:pPr>
              <w:autoSpaceDE w:val="0"/>
              <w:autoSpaceDN w:val="0"/>
              <w:adjustRightInd w:val="0"/>
              <w:spacing w:after="0" w:line="240" w:lineRule="auto"/>
              <w:rPr>
                <w:ins w:id="11357"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14:paraId="695EBAD3" w14:textId="77777777" w:rsidR="003E7E75" w:rsidRPr="003E7E75" w:rsidRDefault="003E7E75" w:rsidP="003E7E75">
            <w:pPr>
              <w:autoSpaceDE w:val="0"/>
              <w:autoSpaceDN w:val="0"/>
              <w:adjustRightInd w:val="0"/>
              <w:spacing w:after="0" w:line="240" w:lineRule="auto"/>
              <w:rPr>
                <w:ins w:id="11358" w:author="Arjan" w:date="2013-02-08T00:31:00Z"/>
                <w:rFonts w:ascii="Arial" w:eastAsia="Times New Roman" w:hAnsi="Arial" w:cs="Arial"/>
                <w:b/>
                <w:bCs/>
                <w:color w:val="000000"/>
                <w:sz w:val="20"/>
                <w:szCs w:val="20"/>
              </w:rPr>
            </w:pPr>
          </w:p>
        </w:tc>
      </w:tr>
      <w:tr w:rsidR="003E7E75" w:rsidRPr="00CB22FF" w14:paraId="6300D10E" w14:textId="77777777">
        <w:trPr>
          <w:ins w:id="11359" w:author="Arjan" w:date="2013-02-08T00:31:00Z"/>
        </w:trPr>
        <w:tc>
          <w:tcPr>
            <w:tcW w:w="3690" w:type="dxa"/>
            <w:tcBorders>
              <w:top w:val="nil"/>
              <w:left w:val="nil"/>
              <w:bottom w:val="nil"/>
              <w:right w:val="nil"/>
            </w:tcBorders>
          </w:tcPr>
          <w:p w14:paraId="0A2A3780" w14:textId="77777777" w:rsidR="003E7E75" w:rsidRPr="003E7E75" w:rsidRDefault="003E7E75" w:rsidP="003E7E75">
            <w:pPr>
              <w:autoSpaceDE w:val="0"/>
              <w:autoSpaceDN w:val="0"/>
              <w:adjustRightInd w:val="0"/>
              <w:spacing w:after="0" w:line="240" w:lineRule="auto"/>
              <w:rPr>
                <w:ins w:id="11360" w:author="Arjan" w:date="2013-02-08T00:31:00Z"/>
                <w:rFonts w:ascii="Arial" w:eastAsia="Times New Roman" w:hAnsi="Arial" w:cs="Arial"/>
                <w:color w:val="000000"/>
                <w:sz w:val="20"/>
                <w:szCs w:val="20"/>
              </w:rPr>
            </w:pPr>
            <w:ins w:id="11361" w:author="Arjan" w:date="2013-02-08T00:31:00Z">
              <w:r w:rsidRPr="003E7E75">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14:paraId="109FF182" w14:textId="77777777" w:rsidR="003E7E75" w:rsidRPr="00DD0F4F" w:rsidRDefault="00DA5D93" w:rsidP="003E7E75">
            <w:pPr>
              <w:autoSpaceDE w:val="0"/>
              <w:autoSpaceDN w:val="0"/>
              <w:adjustRightInd w:val="0"/>
              <w:spacing w:after="0" w:line="240" w:lineRule="auto"/>
              <w:rPr>
                <w:ins w:id="11362" w:author="Arjan" w:date="2013-02-08T00:31:00Z"/>
                <w:rFonts w:ascii="Arial" w:eastAsia="Times New Roman" w:hAnsi="Arial" w:cs="Arial"/>
                <w:color w:val="000000"/>
                <w:sz w:val="20"/>
                <w:szCs w:val="20"/>
                <w:lang w:val="nl-NL"/>
              </w:rPr>
            </w:pPr>
            <w:ins w:id="11363" w:author="Arjan" w:date="2013-02-08T00:31:00Z">
              <w:r w:rsidRPr="003E7E75">
                <w:rPr>
                  <w:rFonts w:ascii="Arial" w:hAnsi="Arial" w:cs="Arial"/>
                  <w:sz w:val="20"/>
                  <w:szCs w:val="20"/>
                  <w:lang w:val="en-AU"/>
                </w:rPr>
                <w:fldChar w:fldCharType="begin" w:fldLock="1"/>
              </w:r>
              <w:r w:rsidR="003E7E75" w:rsidRPr="00DD0F4F">
                <w:rPr>
                  <w:rFonts w:ascii="Arial" w:hAnsi="Arial" w:cs="Arial"/>
                  <w:sz w:val="20"/>
                  <w:szCs w:val="20"/>
                  <w:lang w:val="nl-NL"/>
                </w:rPr>
                <w:instrText xml:space="preserve">MERGEFIELD </w:instrText>
              </w:r>
              <w:r w:rsidR="003E7E75" w:rsidRPr="00DD0F4F">
                <w:rPr>
                  <w:rFonts w:ascii="Arial" w:eastAsia="Times New Roman" w:hAnsi="Arial" w:cs="Arial"/>
                  <w:color w:val="000000"/>
                  <w:sz w:val="20"/>
                  <w:szCs w:val="20"/>
                  <w:lang w:val="nl-NL"/>
                </w:rPr>
                <w:instrText>Att.Notes</w:instrText>
              </w:r>
              <w:r w:rsidRPr="003E7E75">
                <w:rPr>
                  <w:rFonts w:ascii="Arial" w:hAnsi="Arial" w:cs="Arial"/>
                  <w:sz w:val="20"/>
                  <w:szCs w:val="20"/>
                  <w:lang w:val="en-AU"/>
                </w:rPr>
                <w:fldChar w:fldCharType="separate"/>
              </w:r>
              <w:r w:rsidR="003E7E75" w:rsidRPr="00DD0F4F">
                <w:rPr>
                  <w:rFonts w:ascii="Arial" w:eastAsia="Times New Roman" w:hAnsi="Arial" w:cs="Arial"/>
                  <w:color w:val="000000"/>
                  <w:sz w:val="20"/>
                  <w:szCs w:val="20"/>
                  <w:lang w:val="nl-NL"/>
                </w:rPr>
                <w:t>Omschrijving van de aard van de relatie van de andere ZAAK tot de (onderhanden) ZAAK</w:t>
              </w:r>
              <w:r w:rsidRPr="003E7E75">
                <w:rPr>
                  <w:rFonts w:ascii="Arial" w:hAnsi="Arial" w:cs="Arial"/>
                  <w:sz w:val="20"/>
                  <w:szCs w:val="20"/>
                  <w:lang w:val="en-AU"/>
                </w:rPr>
                <w:fldChar w:fldCharType="end"/>
              </w:r>
            </w:ins>
          </w:p>
        </w:tc>
      </w:tr>
      <w:tr w:rsidR="003E7E75" w:rsidRPr="00CB22FF" w14:paraId="2926CFE8" w14:textId="77777777">
        <w:trPr>
          <w:trHeight w:val="230"/>
          <w:ins w:id="11364" w:author="Arjan" w:date="2013-02-08T00:31:00Z"/>
        </w:trPr>
        <w:tc>
          <w:tcPr>
            <w:tcW w:w="3690" w:type="dxa"/>
            <w:tcBorders>
              <w:top w:val="nil"/>
              <w:left w:val="nil"/>
              <w:bottom w:val="nil"/>
              <w:right w:val="nil"/>
            </w:tcBorders>
          </w:tcPr>
          <w:p w14:paraId="3160F535" w14:textId="77777777" w:rsidR="003E7E75" w:rsidRPr="00DD0F4F" w:rsidRDefault="003E7E75" w:rsidP="003E7E75">
            <w:pPr>
              <w:autoSpaceDE w:val="0"/>
              <w:autoSpaceDN w:val="0"/>
              <w:adjustRightInd w:val="0"/>
              <w:spacing w:after="0" w:line="240" w:lineRule="auto"/>
              <w:rPr>
                <w:ins w:id="11365" w:author="Arjan" w:date="2013-02-08T00:31: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6FABB40A" w14:textId="77777777" w:rsidR="003E7E75" w:rsidRPr="00DD0F4F" w:rsidRDefault="003E7E75" w:rsidP="003E7E75">
            <w:pPr>
              <w:autoSpaceDE w:val="0"/>
              <w:autoSpaceDN w:val="0"/>
              <w:adjustRightInd w:val="0"/>
              <w:spacing w:after="0" w:line="240" w:lineRule="auto"/>
              <w:rPr>
                <w:ins w:id="11366" w:author="Arjan" w:date="2013-02-08T00:31:00Z"/>
                <w:rFonts w:ascii="Arial" w:eastAsia="Times New Roman" w:hAnsi="Arial" w:cs="Arial"/>
                <w:b/>
                <w:bCs/>
                <w:color w:val="000000"/>
                <w:sz w:val="20"/>
                <w:szCs w:val="20"/>
                <w:lang w:val="nl-NL"/>
              </w:rPr>
            </w:pPr>
          </w:p>
        </w:tc>
      </w:tr>
      <w:tr w:rsidR="003E7E75" w:rsidRPr="003E7E75" w14:paraId="584BF2BC" w14:textId="77777777">
        <w:trPr>
          <w:trHeight w:val="230"/>
          <w:ins w:id="11367" w:author="Arjan" w:date="2013-02-08T00:31:00Z"/>
        </w:trPr>
        <w:tc>
          <w:tcPr>
            <w:tcW w:w="3690" w:type="dxa"/>
            <w:tcBorders>
              <w:top w:val="nil"/>
              <w:left w:val="nil"/>
              <w:bottom w:val="nil"/>
              <w:right w:val="nil"/>
            </w:tcBorders>
          </w:tcPr>
          <w:p w14:paraId="5102BCE4" w14:textId="77777777" w:rsidR="003E7E75" w:rsidRPr="003E7E75" w:rsidRDefault="003E7E75" w:rsidP="003E7E75">
            <w:pPr>
              <w:autoSpaceDE w:val="0"/>
              <w:autoSpaceDN w:val="0"/>
              <w:adjustRightInd w:val="0"/>
              <w:spacing w:after="0" w:line="240" w:lineRule="auto"/>
              <w:rPr>
                <w:ins w:id="11368" w:author="Arjan" w:date="2013-02-08T00:31:00Z"/>
                <w:rFonts w:ascii="Arial" w:eastAsia="Times New Roman" w:hAnsi="Arial" w:cs="Arial"/>
                <w:color w:val="000000"/>
                <w:sz w:val="20"/>
                <w:szCs w:val="20"/>
              </w:rPr>
            </w:pPr>
            <w:ins w:id="11369" w:author="Arjan" w:date="2013-02-08T00:31:00Z">
              <w:r w:rsidRPr="003E7E75">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14:paraId="711546D9" w14:textId="77777777" w:rsidR="003E7E75" w:rsidRPr="003E7E75" w:rsidRDefault="003E7E75" w:rsidP="003E7E75">
            <w:pPr>
              <w:autoSpaceDE w:val="0"/>
              <w:autoSpaceDN w:val="0"/>
              <w:adjustRightInd w:val="0"/>
              <w:spacing w:after="0" w:line="240" w:lineRule="auto"/>
              <w:rPr>
                <w:ins w:id="11370" w:author="Arjan" w:date="2013-02-08T00:31:00Z"/>
                <w:rFonts w:ascii="Arial" w:eastAsia="Times New Roman" w:hAnsi="Arial" w:cs="Arial"/>
                <w:color w:val="000000"/>
                <w:sz w:val="20"/>
                <w:szCs w:val="20"/>
              </w:rPr>
            </w:pPr>
            <w:ins w:id="11371" w:author="Arjan" w:date="2013-02-08T00:31:00Z">
              <w:r w:rsidRPr="003E7E75">
                <w:rPr>
                  <w:rFonts w:ascii="Arial" w:eastAsia="Times New Roman" w:hAnsi="Arial" w:cs="Arial"/>
                  <w:color w:val="000000"/>
                  <w:sz w:val="20"/>
                  <w:szCs w:val="20"/>
                </w:rPr>
                <w:t>KING</w:t>
              </w:r>
            </w:ins>
          </w:p>
        </w:tc>
      </w:tr>
      <w:tr w:rsidR="003E7E75" w:rsidRPr="003E7E75" w14:paraId="03082C02" w14:textId="77777777">
        <w:trPr>
          <w:ins w:id="11372" w:author="Arjan" w:date="2013-02-08T00:31:00Z"/>
        </w:trPr>
        <w:tc>
          <w:tcPr>
            <w:tcW w:w="3690" w:type="dxa"/>
            <w:tcBorders>
              <w:top w:val="nil"/>
              <w:left w:val="nil"/>
              <w:bottom w:val="nil"/>
              <w:right w:val="nil"/>
            </w:tcBorders>
          </w:tcPr>
          <w:p w14:paraId="74ABF288" w14:textId="77777777" w:rsidR="003E7E75" w:rsidRPr="003E7E75" w:rsidRDefault="003E7E75" w:rsidP="003E7E75">
            <w:pPr>
              <w:autoSpaceDE w:val="0"/>
              <w:autoSpaceDN w:val="0"/>
              <w:adjustRightInd w:val="0"/>
              <w:spacing w:after="0" w:line="240" w:lineRule="auto"/>
              <w:rPr>
                <w:ins w:id="11373"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14:paraId="03843C41" w14:textId="77777777" w:rsidR="003E7E75" w:rsidRPr="003E7E75" w:rsidRDefault="003E7E75" w:rsidP="003E7E75">
            <w:pPr>
              <w:autoSpaceDE w:val="0"/>
              <w:autoSpaceDN w:val="0"/>
              <w:adjustRightInd w:val="0"/>
              <w:spacing w:after="0" w:line="240" w:lineRule="auto"/>
              <w:rPr>
                <w:ins w:id="11374" w:author="Arjan" w:date="2013-02-08T00:31:00Z"/>
                <w:rFonts w:ascii="Arial" w:eastAsia="Times New Roman" w:hAnsi="Arial" w:cs="Arial"/>
                <w:b/>
                <w:bCs/>
                <w:color w:val="000000"/>
                <w:sz w:val="20"/>
                <w:szCs w:val="20"/>
              </w:rPr>
            </w:pPr>
          </w:p>
        </w:tc>
      </w:tr>
      <w:tr w:rsidR="003E7E75" w:rsidRPr="003E7E75" w14:paraId="530E0DD2" w14:textId="77777777">
        <w:trPr>
          <w:ins w:id="11375" w:author="Arjan" w:date="2013-02-08T00:31:00Z"/>
        </w:trPr>
        <w:tc>
          <w:tcPr>
            <w:tcW w:w="3690" w:type="dxa"/>
            <w:tcBorders>
              <w:top w:val="nil"/>
              <w:left w:val="nil"/>
              <w:bottom w:val="nil"/>
              <w:right w:val="nil"/>
            </w:tcBorders>
          </w:tcPr>
          <w:p w14:paraId="6B8D0A83" w14:textId="77777777" w:rsidR="003E7E75" w:rsidRPr="003E7E75" w:rsidRDefault="003E7E75" w:rsidP="003E7E75">
            <w:pPr>
              <w:autoSpaceDE w:val="0"/>
              <w:autoSpaceDN w:val="0"/>
              <w:adjustRightInd w:val="0"/>
              <w:spacing w:after="0" w:line="240" w:lineRule="auto"/>
              <w:rPr>
                <w:ins w:id="11376" w:author="Arjan" w:date="2013-02-08T00:31:00Z"/>
                <w:rFonts w:ascii="Arial" w:eastAsia="Times New Roman" w:hAnsi="Arial" w:cs="Arial"/>
                <w:color w:val="000000"/>
                <w:sz w:val="20"/>
                <w:szCs w:val="20"/>
              </w:rPr>
            </w:pPr>
            <w:ins w:id="11377" w:author="Arjan" w:date="2013-02-08T00:31:00Z">
              <w:r w:rsidRPr="003E7E75">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14:paraId="1CD92FDE" w14:textId="77777777" w:rsidR="003E7E75" w:rsidRPr="003E7E75" w:rsidRDefault="003E7E75" w:rsidP="003E7E75">
            <w:pPr>
              <w:autoSpaceDE w:val="0"/>
              <w:autoSpaceDN w:val="0"/>
              <w:adjustRightInd w:val="0"/>
              <w:spacing w:after="0" w:line="240" w:lineRule="auto"/>
              <w:rPr>
                <w:ins w:id="11378" w:author="Arjan" w:date="2013-02-08T00:31:00Z"/>
                <w:rFonts w:ascii="Arial" w:eastAsia="Times New Roman" w:hAnsi="Arial" w:cs="Arial"/>
                <w:color w:val="000000"/>
                <w:sz w:val="20"/>
                <w:szCs w:val="20"/>
              </w:rPr>
            </w:pPr>
            <w:ins w:id="11379" w:author="Arjan" w:date="2013-02-08T00:31:00Z">
              <w:r w:rsidRPr="003E7E75">
                <w:rPr>
                  <w:rFonts w:ascii="Arial" w:eastAsia="Times New Roman" w:hAnsi="Arial" w:cs="Arial"/>
                  <w:color w:val="000000"/>
                  <w:sz w:val="20"/>
                  <w:szCs w:val="20"/>
                </w:rPr>
                <w:t>1 januari 2013</w:t>
              </w:r>
            </w:ins>
          </w:p>
        </w:tc>
      </w:tr>
      <w:tr w:rsidR="003E7E75" w:rsidRPr="003E7E75" w14:paraId="103FBA87" w14:textId="77777777">
        <w:trPr>
          <w:ins w:id="11380" w:author="Arjan" w:date="2013-02-08T00:31:00Z"/>
        </w:trPr>
        <w:tc>
          <w:tcPr>
            <w:tcW w:w="3690" w:type="dxa"/>
            <w:tcBorders>
              <w:top w:val="nil"/>
              <w:left w:val="nil"/>
              <w:bottom w:val="nil"/>
              <w:right w:val="nil"/>
            </w:tcBorders>
          </w:tcPr>
          <w:p w14:paraId="5D3517A4" w14:textId="77777777" w:rsidR="003E7E75" w:rsidRPr="003E7E75" w:rsidRDefault="003E7E75" w:rsidP="003E7E75">
            <w:pPr>
              <w:autoSpaceDE w:val="0"/>
              <w:autoSpaceDN w:val="0"/>
              <w:adjustRightInd w:val="0"/>
              <w:spacing w:after="0" w:line="240" w:lineRule="auto"/>
              <w:rPr>
                <w:ins w:id="11381"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14:paraId="58D8CD10" w14:textId="77777777" w:rsidR="003E7E75" w:rsidRPr="003E7E75" w:rsidRDefault="003E7E75" w:rsidP="003E7E75">
            <w:pPr>
              <w:autoSpaceDE w:val="0"/>
              <w:autoSpaceDN w:val="0"/>
              <w:adjustRightInd w:val="0"/>
              <w:spacing w:after="0" w:line="240" w:lineRule="auto"/>
              <w:rPr>
                <w:ins w:id="11382" w:author="Arjan" w:date="2013-02-08T00:31:00Z"/>
                <w:rFonts w:ascii="Arial" w:eastAsia="Times New Roman" w:hAnsi="Arial" w:cs="Arial"/>
                <w:b/>
                <w:bCs/>
                <w:color w:val="000000"/>
                <w:sz w:val="20"/>
                <w:szCs w:val="20"/>
              </w:rPr>
            </w:pPr>
          </w:p>
        </w:tc>
      </w:tr>
      <w:tr w:rsidR="003E7E75" w:rsidRPr="003E7E75" w14:paraId="47C72415" w14:textId="77777777">
        <w:trPr>
          <w:ins w:id="11383" w:author="Arjan" w:date="2013-02-08T00:31:00Z"/>
        </w:trPr>
        <w:tc>
          <w:tcPr>
            <w:tcW w:w="3690" w:type="dxa"/>
            <w:tcBorders>
              <w:top w:val="nil"/>
              <w:left w:val="nil"/>
              <w:bottom w:val="nil"/>
              <w:right w:val="nil"/>
            </w:tcBorders>
          </w:tcPr>
          <w:p w14:paraId="77E38D1B" w14:textId="77777777" w:rsidR="003E7E75" w:rsidRPr="003E7E75" w:rsidRDefault="003E7E75" w:rsidP="003E7E75">
            <w:pPr>
              <w:autoSpaceDE w:val="0"/>
              <w:autoSpaceDN w:val="0"/>
              <w:adjustRightInd w:val="0"/>
              <w:spacing w:after="0" w:line="240" w:lineRule="auto"/>
              <w:rPr>
                <w:ins w:id="11384" w:author="Arjan" w:date="2013-02-08T00:31:00Z"/>
                <w:rFonts w:ascii="Arial" w:eastAsia="Times New Roman" w:hAnsi="Arial" w:cs="Arial"/>
                <w:color w:val="000000"/>
                <w:sz w:val="20"/>
                <w:szCs w:val="20"/>
              </w:rPr>
            </w:pPr>
            <w:ins w:id="11385" w:author="Arjan" w:date="2013-02-08T00:31:00Z">
              <w:r w:rsidRPr="003E7E75">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14:paraId="6FA92A42" w14:textId="77777777" w:rsidR="003E7E75" w:rsidRPr="003E7E75" w:rsidRDefault="003E7E75" w:rsidP="003E7E75">
            <w:pPr>
              <w:autoSpaceDE w:val="0"/>
              <w:autoSpaceDN w:val="0"/>
              <w:adjustRightInd w:val="0"/>
              <w:spacing w:after="0" w:line="240" w:lineRule="auto"/>
              <w:rPr>
                <w:ins w:id="11386" w:author="Arjan" w:date="2013-02-08T00:31:00Z"/>
                <w:rFonts w:ascii="Arial" w:eastAsia="Times New Roman" w:hAnsi="Arial" w:cs="Arial"/>
                <w:color w:val="000000"/>
                <w:sz w:val="20"/>
                <w:szCs w:val="20"/>
              </w:rPr>
            </w:pPr>
          </w:p>
        </w:tc>
      </w:tr>
      <w:tr w:rsidR="003E7E75" w:rsidRPr="003E7E75" w14:paraId="04BC8EB7" w14:textId="77777777">
        <w:trPr>
          <w:ins w:id="11387" w:author="Arjan" w:date="2013-02-08T00:31:00Z"/>
        </w:trPr>
        <w:tc>
          <w:tcPr>
            <w:tcW w:w="3690" w:type="dxa"/>
            <w:tcBorders>
              <w:top w:val="nil"/>
              <w:left w:val="nil"/>
              <w:bottom w:val="nil"/>
              <w:right w:val="nil"/>
            </w:tcBorders>
          </w:tcPr>
          <w:p w14:paraId="3DC00814" w14:textId="77777777" w:rsidR="003E7E75" w:rsidRPr="003E7E75" w:rsidRDefault="003E7E75" w:rsidP="003E7E75">
            <w:pPr>
              <w:autoSpaceDE w:val="0"/>
              <w:autoSpaceDN w:val="0"/>
              <w:adjustRightInd w:val="0"/>
              <w:spacing w:after="0" w:line="240" w:lineRule="auto"/>
              <w:rPr>
                <w:ins w:id="11388"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14:paraId="0B02C7ED" w14:textId="77777777" w:rsidR="003E7E75" w:rsidRPr="003E7E75" w:rsidRDefault="003E7E75" w:rsidP="003E7E75">
            <w:pPr>
              <w:autoSpaceDE w:val="0"/>
              <w:autoSpaceDN w:val="0"/>
              <w:adjustRightInd w:val="0"/>
              <w:spacing w:after="0" w:line="240" w:lineRule="auto"/>
              <w:rPr>
                <w:ins w:id="11389" w:author="Arjan" w:date="2013-02-08T00:31:00Z"/>
                <w:rFonts w:ascii="Arial" w:eastAsia="Times New Roman" w:hAnsi="Arial" w:cs="Arial"/>
                <w:b/>
                <w:bCs/>
                <w:color w:val="000000"/>
                <w:sz w:val="20"/>
                <w:szCs w:val="20"/>
              </w:rPr>
            </w:pPr>
          </w:p>
        </w:tc>
      </w:tr>
      <w:tr w:rsidR="003E7E75" w:rsidRPr="003E7E75" w14:paraId="4D526152" w14:textId="77777777">
        <w:trPr>
          <w:ins w:id="11390" w:author="Arjan" w:date="2013-02-08T00:31:00Z"/>
        </w:trPr>
        <w:tc>
          <w:tcPr>
            <w:tcW w:w="3690" w:type="dxa"/>
            <w:tcBorders>
              <w:top w:val="nil"/>
              <w:left w:val="nil"/>
              <w:bottom w:val="nil"/>
              <w:right w:val="nil"/>
            </w:tcBorders>
          </w:tcPr>
          <w:p w14:paraId="50BBBE1F" w14:textId="77777777" w:rsidR="003E7E75" w:rsidRPr="003E7E75" w:rsidRDefault="003E7E75" w:rsidP="003E7E75">
            <w:pPr>
              <w:autoSpaceDE w:val="0"/>
              <w:autoSpaceDN w:val="0"/>
              <w:adjustRightInd w:val="0"/>
              <w:spacing w:after="0" w:line="240" w:lineRule="auto"/>
              <w:rPr>
                <w:ins w:id="11391" w:author="Arjan" w:date="2013-02-08T00:31:00Z"/>
                <w:rFonts w:ascii="Arial" w:eastAsia="Times New Roman" w:hAnsi="Arial" w:cs="Arial"/>
                <w:color w:val="000000"/>
                <w:sz w:val="20"/>
                <w:szCs w:val="20"/>
              </w:rPr>
            </w:pPr>
            <w:ins w:id="11392" w:author="Arjan" w:date="2013-02-08T00:31:00Z">
              <w:r w:rsidRPr="003E7E75">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14:paraId="4D799B94" w14:textId="77777777" w:rsidR="003E7E75" w:rsidRPr="003E7E75" w:rsidRDefault="007A2DE2" w:rsidP="003E7E75">
            <w:pPr>
              <w:autoSpaceDE w:val="0"/>
              <w:autoSpaceDN w:val="0"/>
              <w:adjustRightInd w:val="0"/>
              <w:spacing w:after="0" w:line="240" w:lineRule="auto"/>
              <w:rPr>
                <w:ins w:id="11393" w:author="Arjan" w:date="2013-02-08T00:31:00Z"/>
                <w:rFonts w:ascii="Arial" w:eastAsia="Times New Roman" w:hAnsi="Arial" w:cs="Arial"/>
                <w:color w:val="000000"/>
                <w:sz w:val="20"/>
                <w:szCs w:val="20"/>
              </w:rPr>
            </w:pPr>
            <w:ins w:id="11394" w:author="Arjan" w:date="2013-07-09T15:09:00Z">
              <w:r>
                <w:rPr>
                  <w:rFonts w:ascii="Arial" w:hAnsi="Arial" w:cs="Arial"/>
                  <w:sz w:val="20"/>
                  <w:szCs w:val="20"/>
                  <w:lang w:val="en-AU"/>
                </w:rPr>
                <w:t>AN10</w:t>
              </w:r>
            </w:ins>
          </w:p>
        </w:tc>
      </w:tr>
      <w:tr w:rsidR="003E7E75" w:rsidRPr="003E7E75" w14:paraId="29D3D1A0" w14:textId="77777777">
        <w:trPr>
          <w:trHeight w:val="230"/>
          <w:ins w:id="11395" w:author="Arjan" w:date="2013-02-08T00:31:00Z"/>
        </w:trPr>
        <w:tc>
          <w:tcPr>
            <w:tcW w:w="3690" w:type="dxa"/>
            <w:tcBorders>
              <w:top w:val="nil"/>
              <w:left w:val="nil"/>
              <w:bottom w:val="nil"/>
              <w:right w:val="nil"/>
            </w:tcBorders>
          </w:tcPr>
          <w:p w14:paraId="6C6C577C" w14:textId="77777777" w:rsidR="003E7E75" w:rsidRPr="003E7E75" w:rsidRDefault="003E7E75" w:rsidP="003E7E75">
            <w:pPr>
              <w:autoSpaceDE w:val="0"/>
              <w:autoSpaceDN w:val="0"/>
              <w:adjustRightInd w:val="0"/>
              <w:spacing w:after="0" w:line="240" w:lineRule="auto"/>
              <w:rPr>
                <w:ins w:id="11396"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14:paraId="136521F1" w14:textId="77777777" w:rsidR="003E7E75" w:rsidRPr="003E7E75" w:rsidRDefault="003E7E75" w:rsidP="003E7E75">
            <w:pPr>
              <w:autoSpaceDE w:val="0"/>
              <w:autoSpaceDN w:val="0"/>
              <w:adjustRightInd w:val="0"/>
              <w:spacing w:after="0" w:line="240" w:lineRule="auto"/>
              <w:rPr>
                <w:ins w:id="11397" w:author="Arjan" w:date="2013-02-08T00:31:00Z"/>
                <w:rFonts w:ascii="Arial" w:eastAsia="Times New Roman" w:hAnsi="Arial" w:cs="Arial"/>
                <w:b/>
                <w:bCs/>
                <w:color w:val="000000"/>
                <w:sz w:val="20"/>
                <w:szCs w:val="20"/>
              </w:rPr>
            </w:pPr>
          </w:p>
        </w:tc>
      </w:tr>
      <w:tr w:rsidR="003E7E75" w:rsidRPr="00CB22FF" w14:paraId="04AD6100" w14:textId="77777777">
        <w:trPr>
          <w:trHeight w:val="230"/>
          <w:ins w:id="11398" w:author="Arjan" w:date="2013-02-08T00:31:00Z"/>
        </w:trPr>
        <w:tc>
          <w:tcPr>
            <w:tcW w:w="3690" w:type="dxa"/>
            <w:tcBorders>
              <w:top w:val="nil"/>
              <w:left w:val="nil"/>
              <w:bottom w:val="nil"/>
              <w:right w:val="nil"/>
            </w:tcBorders>
          </w:tcPr>
          <w:p w14:paraId="3E1DAE02" w14:textId="77777777" w:rsidR="003E7E75" w:rsidRPr="003E7E75" w:rsidRDefault="003E7E75" w:rsidP="003E7E75">
            <w:pPr>
              <w:autoSpaceDE w:val="0"/>
              <w:autoSpaceDN w:val="0"/>
              <w:adjustRightInd w:val="0"/>
              <w:spacing w:after="0" w:line="240" w:lineRule="auto"/>
              <w:rPr>
                <w:ins w:id="11399" w:author="Arjan" w:date="2013-02-08T00:31:00Z"/>
                <w:rFonts w:ascii="Arial" w:eastAsia="Times New Roman" w:hAnsi="Arial" w:cs="Arial"/>
                <w:color w:val="000000"/>
                <w:sz w:val="20"/>
                <w:szCs w:val="20"/>
              </w:rPr>
            </w:pPr>
            <w:ins w:id="11400" w:author="Arjan" w:date="2013-02-08T00:31:00Z">
              <w:r w:rsidRPr="003E7E75">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14:paraId="13A95620" w14:textId="77777777" w:rsidR="003E7E75" w:rsidRPr="00DD0F4F" w:rsidRDefault="003E7E75" w:rsidP="003E7E75">
            <w:pPr>
              <w:autoSpaceDE w:val="0"/>
              <w:autoSpaceDN w:val="0"/>
              <w:adjustRightInd w:val="0"/>
              <w:spacing w:after="0" w:line="240" w:lineRule="auto"/>
              <w:rPr>
                <w:ins w:id="11401" w:author="Arjan" w:date="2013-02-08T00:31:00Z"/>
                <w:rFonts w:ascii="Arial" w:eastAsia="Times New Roman" w:hAnsi="Arial" w:cs="Arial"/>
                <w:color w:val="000000"/>
                <w:sz w:val="20"/>
                <w:szCs w:val="20"/>
                <w:lang w:val="nl-NL"/>
              </w:rPr>
            </w:pPr>
            <w:ins w:id="11402" w:author="Arjan" w:date="2013-02-08T00:31:00Z">
              <w:r w:rsidRPr="00DD0F4F">
                <w:rPr>
                  <w:rFonts w:ascii="Arial" w:eastAsia="Times New Roman" w:hAnsi="Arial" w:cs="Arial"/>
                  <w:color w:val="000000"/>
                  <w:sz w:val="20"/>
                  <w:szCs w:val="20"/>
                  <w:lang w:val="nl-NL"/>
                </w:rPr>
                <w:t>- "vervolg" (</w:t>
              </w:r>
            </w:ins>
            <w:ins w:id="11403" w:author="Arjan" w:date="2013-07-09T15:03:00Z">
              <w:r w:rsidR="007A2DE2" w:rsidRPr="00DD0F4F">
                <w:rPr>
                  <w:rFonts w:ascii="Arial" w:eastAsia="Times New Roman" w:hAnsi="Arial" w:cs="Arial"/>
                  <w:color w:val="000000"/>
                  <w:sz w:val="20"/>
                  <w:szCs w:val="20"/>
                  <w:lang w:val="nl-NL"/>
                </w:rPr>
                <w:t>de andere zaak gaf aanleiding tot het starten van de onderhanden zaak</w:t>
              </w:r>
            </w:ins>
            <w:ins w:id="11404" w:author="Arjan" w:date="2013-02-08T00:31:00Z">
              <w:r w:rsidRPr="00DD0F4F">
                <w:rPr>
                  <w:rFonts w:ascii="Arial" w:eastAsia="Times New Roman" w:hAnsi="Arial" w:cs="Arial"/>
                  <w:color w:val="000000"/>
                  <w:sz w:val="20"/>
                  <w:szCs w:val="20"/>
                  <w:lang w:val="nl-NL"/>
                </w:rPr>
                <w:t>)</w:t>
              </w:r>
            </w:ins>
          </w:p>
          <w:p w14:paraId="6259C378" w14:textId="77777777" w:rsidR="003E7E75" w:rsidRPr="00DD0F4F" w:rsidRDefault="003E7E75" w:rsidP="003E7E75">
            <w:pPr>
              <w:autoSpaceDE w:val="0"/>
              <w:autoSpaceDN w:val="0"/>
              <w:adjustRightInd w:val="0"/>
              <w:spacing w:after="0" w:line="240" w:lineRule="auto"/>
              <w:rPr>
                <w:ins w:id="11405" w:author="Arjan" w:date="2013-02-08T00:31:00Z"/>
                <w:rFonts w:ascii="Arial" w:eastAsia="Times New Roman" w:hAnsi="Arial" w:cs="Arial"/>
                <w:color w:val="000000"/>
                <w:sz w:val="20"/>
                <w:szCs w:val="20"/>
                <w:lang w:val="nl-NL"/>
              </w:rPr>
            </w:pPr>
            <w:ins w:id="11406" w:author="Arjan" w:date="2013-02-08T00:31:00Z">
              <w:r w:rsidRPr="00DD0F4F">
                <w:rPr>
                  <w:rFonts w:ascii="Arial" w:eastAsia="Times New Roman" w:hAnsi="Arial" w:cs="Arial"/>
                  <w:color w:val="000000"/>
                  <w:sz w:val="20"/>
                  <w:szCs w:val="20"/>
                  <w:lang w:val="nl-NL"/>
                </w:rPr>
                <w:t>- "</w:t>
              </w:r>
            </w:ins>
            <w:ins w:id="11407" w:author="Arjan" w:date="2013-07-09T15:04:00Z">
              <w:r w:rsidR="007A2DE2" w:rsidRPr="00DD0F4F">
                <w:rPr>
                  <w:rFonts w:ascii="Arial" w:eastAsia="Times New Roman" w:hAnsi="Arial" w:cs="Arial"/>
                  <w:color w:val="000000"/>
                  <w:sz w:val="20"/>
                  <w:szCs w:val="20"/>
                  <w:lang w:val="nl-NL"/>
                </w:rPr>
                <w:t>onderwerp</w:t>
              </w:r>
            </w:ins>
            <w:ins w:id="11408" w:author="Arjan" w:date="2013-02-08T00:31:00Z">
              <w:r w:rsidRPr="00DD0F4F">
                <w:rPr>
                  <w:rFonts w:ascii="Arial" w:eastAsia="Times New Roman" w:hAnsi="Arial" w:cs="Arial"/>
                  <w:color w:val="000000"/>
                  <w:sz w:val="20"/>
                  <w:szCs w:val="20"/>
                  <w:lang w:val="nl-NL"/>
                </w:rPr>
                <w:t xml:space="preserve">" (de andere zaak </w:t>
              </w:r>
            </w:ins>
            <w:ins w:id="11409" w:author="Arjan" w:date="2013-07-09T15:04:00Z">
              <w:r w:rsidR="007A2DE2" w:rsidRPr="00DD0F4F">
                <w:rPr>
                  <w:rFonts w:ascii="Arial" w:eastAsia="Times New Roman" w:hAnsi="Arial" w:cs="Arial"/>
                  <w:color w:val="000000"/>
                  <w:sz w:val="20"/>
                  <w:szCs w:val="20"/>
                  <w:lang w:val="nl-NL"/>
                </w:rPr>
                <w:t xml:space="preserve">is relevant voor cq. is onderwerp van </w:t>
              </w:r>
            </w:ins>
            <w:ins w:id="11410" w:author="Arjan" w:date="2013-02-08T00:31:00Z">
              <w:r w:rsidRPr="00DD0F4F">
                <w:rPr>
                  <w:rFonts w:ascii="Arial" w:eastAsia="Times New Roman" w:hAnsi="Arial" w:cs="Arial"/>
                  <w:color w:val="000000"/>
                  <w:sz w:val="20"/>
                  <w:szCs w:val="20"/>
                  <w:lang w:val="nl-NL"/>
                </w:rPr>
                <w:t>de onderhanden zaak)</w:t>
              </w:r>
            </w:ins>
          </w:p>
          <w:p w14:paraId="28ACB520" w14:textId="77777777" w:rsidR="003E7E75" w:rsidRPr="00DD0F4F" w:rsidRDefault="003E7E75" w:rsidP="007A2DE2">
            <w:pPr>
              <w:autoSpaceDE w:val="0"/>
              <w:autoSpaceDN w:val="0"/>
              <w:adjustRightInd w:val="0"/>
              <w:spacing w:after="0" w:line="240" w:lineRule="auto"/>
              <w:rPr>
                <w:ins w:id="11411" w:author="Arjan" w:date="2013-02-08T00:31:00Z"/>
                <w:rFonts w:ascii="Arial" w:eastAsia="Times New Roman" w:hAnsi="Arial" w:cs="Arial"/>
                <w:color w:val="000000"/>
                <w:sz w:val="20"/>
                <w:szCs w:val="20"/>
                <w:lang w:val="nl-NL"/>
              </w:rPr>
            </w:pPr>
            <w:ins w:id="11412" w:author="Arjan" w:date="2013-02-08T00:31:00Z">
              <w:r w:rsidRPr="00DD0F4F">
                <w:rPr>
                  <w:rFonts w:ascii="Arial" w:eastAsia="Times New Roman" w:hAnsi="Arial" w:cs="Arial"/>
                  <w:color w:val="000000"/>
                  <w:sz w:val="20"/>
                  <w:szCs w:val="20"/>
                  <w:lang w:val="nl-NL"/>
                </w:rPr>
                <w:t>- "</w:t>
              </w:r>
            </w:ins>
            <w:ins w:id="11413" w:author="Arjan" w:date="2013-07-09T15:05:00Z">
              <w:r w:rsidR="007A2DE2" w:rsidRPr="00DD0F4F">
                <w:rPr>
                  <w:rFonts w:ascii="Arial" w:eastAsia="Times New Roman" w:hAnsi="Arial" w:cs="Arial"/>
                  <w:color w:val="000000"/>
                  <w:sz w:val="20"/>
                  <w:szCs w:val="20"/>
                  <w:lang w:val="nl-NL"/>
                </w:rPr>
                <w:t>bij</w:t>
              </w:r>
            </w:ins>
            <w:ins w:id="11414" w:author="Arjan" w:date="2013-02-08T00:31:00Z">
              <w:r w:rsidRPr="00DD0F4F">
                <w:rPr>
                  <w:rFonts w:ascii="Arial" w:eastAsia="Times New Roman" w:hAnsi="Arial" w:cs="Arial"/>
                  <w:color w:val="000000"/>
                  <w:sz w:val="20"/>
                  <w:szCs w:val="20"/>
                  <w:lang w:val="nl-NL"/>
                </w:rPr>
                <w:t>dra</w:t>
              </w:r>
            </w:ins>
            <w:ins w:id="11415" w:author="Arjan" w:date="2013-07-09T15:05:00Z">
              <w:r w:rsidR="007A2DE2" w:rsidRPr="00DD0F4F">
                <w:rPr>
                  <w:rFonts w:ascii="Arial" w:eastAsia="Times New Roman" w:hAnsi="Arial" w:cs="Arial"/>
                  <w:color w:val="000000"/>
                  <w:sz w:val="20"/>
                  <w:szCs w:val="20"/>
                  <w:lang w:val="nl-NL"/>
                </w:rPr>
                <w:t>ge</w:t>
              </w:r>
            </w:ins>
            <w:ins w:id="11416" w:author="Arjan" w:date="2013-02-08T00:31:00Z">
              <w:r w:rsidRPr="00DD0F4F">
                <w:rPr>
                  <w:rFonts w:ascii="Arial" w:eastAsia="Times New Roman" w:hAnsi="Arial" w:cs="Arial"/>
                  <w:color w:val="000000"/>
                  <w:sz w:val="20"/>
                  <w:szCs w:val="20"/>
                  <w:lang w:val="nl-NL"/>
                </w:rPr>
                <w:t>" (</w:t>
              </w:r>
            </w:ins>
            <w:ins w:id="11417" w:author="Arjan" w:date="2013-07-09T15:09:00Z">
              <w:r w:rsidR="007A2DE2" w:rsidRPr="00DD0F4F">
                <w:rPr>
                  <w:rFonts w:ascii="Arial" w:eastAsia="Times New Roman" w:hAnsi="Arial" w:cs="Arial"/>
                  <w:color w:val="000000"/>
                  <w:sz w:val="20"/>
                  <w:szCs w:val="20"/>
                  <w:lang w:val="nl-NL"/>
                </w:rPr>
                <w:t xml:space="preserve">aan het bereiken van de uitkomst van de andere zaak levert </w:t>
              </w:r>
            </w:ins>
            <w:ins w:id="11418" w:author="Arjan" w:date="2013-02-08T00:31:00Z">
              <w:r w:rsidRPr="00DD0F4F">
                <w:rPr>
                  <w:rFonts w:ascii="Arial" w:eastAsia="Times New Roman" w:hAnsi="Arial" w:cs="Arial"/>
                  <w:color w:val="000000"/>
                  <w:sz w:val="20"/>
                  <w:szCs w:val="20"/>
                  <w:lang w:val="nl-NL"/>
                </w:rPr>
                <w:t xml:space="preserve">de </w:t>
              </w:r>
            </w:ins>
            <w:ins w:id="11419" w:author="Arjan" w:date="2013-07-09T15:05:00Z">
              <w:r w:rsidR="007A2DE2" w:rsidRPr="00DD0F4F">
                <w:rPr>
                  <w:rFonts w:ascii="Arial" w:eastAsia="Times New Roman" w:hAnsi="Arial" w:cs="Arial"/>
                  <w:color w:val="000000"/>
                  <w:sz w:val="20"/>
                  <w:szCs w:val="20"/>
                  <w:lang w:val="nl-NL"/>
                </w:rPr>
                <w:t>onderhanden</w:t>
              </w:r>
            </w:ins>
            <w:ins w:id="11420" w:author="Arjan" w:date="2013-02-08T00:31:00Z">
              <w:r w:rsidRPr="00DD0F4F">
                <w:rPr>
                  <w:rFonts w:ascii="Arial" w:eastAsia="Times New Roman" w:hAnsi="Arial" w:cs="Arial"/>
                  <w:color w:val="000000"/>
                  <w:sz w:val="20"/>
                  <w:szCs w:val="20"/>
                  <w:lang w:val="nl-NL"/>
                </w:rPr>
                <w:t xml:space="preserve"> zaak een bijdrage)</w:t>
              </w:r>
            </w:ins>
          </w:p>
        </w:tc>
      </w:tr>
      <w:tr w:rsidR="003E7E75" w:rsidRPr="00CB22FF" w14:paraId="7CEF551E" w14:textId="77777777">
        <w:trPr>
          <w:trHeight w:val="215"/>
          <w:ins w:id="11421" w:author="Arjan" w:date="2013-02-08T00:31:00Z"/>
        </w:trPr>
        <w:tc>
          <w:tcPr>
            <w:tcW w:w="3690" w:type="dxa"/>
            <w:tcBorders>
              <w:top w:val="nil"/>
              <w:left w:val="nil"/>
              <w:bottom w:val="nil"/>
              <w:right w:val="nil"/>
            </w:tcBorders>
          </w:tcPr>
          <w:p w14:paraId="0A6EDE59" w14:textId="77777777" w:rsidR="003E7E75" w:rsidRPr="00DD0F4F" w:rsidRDefault="003E7E75" w:rsidP="003E7E75">
            <w:pPr>
              <w:autoSpaceDE w:val="0"/>
              <w:autoSpaceDN w:val="0"/>
              <w:adjustRightInd w:val="0"/>
              <w:spacing w:after="0" w:line="240" w:lineRule="auto"/>
              <w:rPr>
                <w:ins w:id="11422" w:author="Arjan" w:date="2013-02-08T00:31: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5A54A94A" w14:textId="77777777" w:rsidR="003E7E75" w:rsidRPr="00DD0F4F" w:rsidRDefault="003E7E75" w:rsidP="003E7E75">
            <w:pPr>
              <w:autoSpaceDE w:val="0"/>
              <w:autoSpaceDN w:val="0"/>
              <w:adjustRightInd w:val="0"/>
              <w:spacing w:after="0" w:line="240" w:lineRule="auto"/>
              <w:rPr>
                <w:ins w:id="11423" w:author="Arjan" w:date="2013-02-08T00:31:00Z"/>
                <w:rFonts w:ascii="Arial" w:eastAsia="Times New Roman" w:hAnsi="Arial" w:cs="Arial"/>
                <w:b/>
                <w:bCs/>
                <w:color w:val="000000"/>
                <w:sz w:val="20"/>
                <w:szCs w:val="20"/>
                <w:lang w:val="nl-NL"/>
              </w:rPr>
            </w:pPr>
          </w:p>
        </w:tc>
      </w:tr>
      <w:tr w:rsidR="003E7E75" w:rsidRPr="003E7E75" w14:paraId="7AF0AE54" w14:textId="77777777">
        <w:trPr>
          <w:trHeight w:val="215"/>
          <w:ins w:id="11424" w:author="Arjan" w:date="2013-02-08T00:31:00Z"/>
        </w:trPr>
        <w:tc>
          <w:tcPr>
            <w:tcW w:w="3690" w:type="dxa"/>
            <w:tcBorders>
              <w:top w:val="nil"/>
              <w:left w:val="nil"/>
              <w:bottom w:val="nil"/>
              <w:right w:val="nil"/>
            </w:tcBorders>
          </w:tcPr>
          <w:p w14:paraId="04A16CEB" w14:textId="77777777" w:rsidR="003E7E75" w:rsidRPr="003E7E75" w:rsidRDefault="003E7E75" w:rsidP="003E7E75">
            <w:pPr>
              <w:autoSpaceDE w:val="0"/>
              <w:autoSpaceDN w:val="0"/>
              <w:adjustRightInd w:val="0"/>
              <w:spacing w:after="0" w:line="240" w:lineRule="auto"/>
              <w:rPr>
                <w:ins w:id="11425" w:author="Arjan" w:date="2013-02-08T00:31:00Z"/>
                <w:rFonts w:ascii="Arial" w:eastAsia="Times New Roman" w:hAnsi="Arial" w:cs="Arial"/>
                <w:color w:val="000000"/>
                <w:sz w:val="20"/>
                <w:szCs w:val="20"/>
              </w:rPr>
            </w:pPr>
            <w:ins w:id="11426" w:author="Arjan" w:date="2013-02-08T00:31:00Z">
              <w:r w:rsidRPr="003E7E75">
                <w:rPr>
                  <w:rFonts w:ascii="Arial" w:eastAsia="Times New Roman" w:hAnsi="Arial" w:cs="Arial"/>
                  <w:b/>
                  <w:bCs/>
                  <w:color w:val="000000"/>
                  <w:sz w:val="20"/>
                  <w:szCs w:val="20"/>
                </w:rPr>
                <w:t>Indicatie materiële historie</w:t>
              </w:r>
            </w:ins>
          </w:p>
        </w:tc>
        <w:tc>
          <w:tcPr>
            <w:tcW w:w="5670" w:type="dxa"/>
            <w:tcBorders>
              <w:top w:val="nil"/>
              <w:left w:val="nil"/>
              <w:bottom w:val="nil"/>
              <w:right w:val="nil"/>
            </w:tcBorders>
          </w:tcPr>
          <w:p w14:paraId="3FDC2127" w14:textId="77777777" w:rsidR="003E7E75" w:rsidRPr="003E7E75" w:rsidRDefault="003E7E75" w:rsidP="003E7E75">
            <w:pPr>
              <w:autoSpaceDE w:val="0"/>
              <w:autoSpaceDN w:val="0"/>
              <w:adjustRightInd w:val="0"/>
              <w:spacing w:after="0" w:line="240" w:lineRule="auto"/>
              <w:rPr>
                <w:ins w:id="11427" w:author="Arjan" w:date="2013-02-08T00:31:00Z"/>
                <w:rFonts w:ascii="Arial" w:eastAsia="Times New Roman" w:hAnsi="Arial" w:cs="Arial"/>
                <w:color w:val="000000"/>
                <w:sz w:val="20"/>
                <w:szCs w:val="20"/>
              </w:rPr>
            </w:pPr>
            <w:ins w:id="11428" w:author="Arjan" w:date="2013-02-08T00:31:00Z">
              <w:r w:rsidRPr="003E7E75">
                <w:rPr>
                  <w:rFonts w:ascii="Arial" w:eastAsia="Times New Roman" w:hAnsi="Arial" w:cs="Arial"/>
                  <w:color w:val="000000"/>
                  <w:sz w:val="20"/>
                  <w:szCs w:val="20"/>
                </w:rPr>
                <w:t>Nee</w:t>
              </w:r>
            </w:ins>
          </w:p>
        </w:tc>
      </w:tr>
      <w:tr w:rsidR="003E7E75" w:rsidRPr="003E7E75" w14:paraId="7E9444C2" w14:textId="77777777">
        <w:trPr>
          <w:trHeight w:val="230"/>
          <w:ins w:id="11429" w:author="Arjan" w:date="2013-02-08T00:31:00Z"/>
        </w:trPr>
        <w:tc>
          <w:tcPr>
            <w:tcW w:w="3690" w:type="dxa"/>
            <w:tcBorders>
              <w:top w:val="nil"/>
              <w:left w:val="nil"/>
              <w:bottom w:val="nil"/>
              <w:right w:val="nil"/>
            </w:tcBorders>
          </w:tcPr>
          <w:p w14:paraId="7E5CD28F" w14:textId="77777777" w:rsidR="003E7E75" w:rsidRPr="003E7E75" w:rsidRDefault="003E7E75" w:rsidP="003E7E75">
            <w:pPr>
              <w:autoSpaceDE w:val="0"/>
              <w:autoSpaceDN w:val="0"/>
              <w:adjustRightInd w:val="0"/>
              <w:spacing w:after="0" w:line="240" w:lineRule="auto"/>
              <w:rPr>
                <w:ins w:id="11430"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14:paraId="4A06B681" w14:textId="77777777" w:rsidR="003E7E75" w:rsidRPr="003E7E75" w:rsidRDefault="003E7E75" w:rsidP="003E7E75">
            <w:pPr>
              <w:autoSpaceDE w:val="0"/>
              <w:autoSpaceDN w:val="0"/>
              <w:adjustRightInd w:val="0"/>
              <w:spacing w:after="0" w:line="240" w:lineRule="auto"/>
              <w:rPr>
                <w:ins w:id="11431" w:author="Arjan" w:date="2013-02-08T00:31:00Z"/>
                <w:rFonts w:ascii="Arial" w:eastAsia="Times New Roman" w:hAnsi="Arial" w:cs="Arial"/>
                <w:b/>
                <w:bCs/>
                <w:color w:val="000000"/>
                <w:sz w:val="20"/>
                <w:szCs w:val="20"/>
              </w:rPr>
            </w:pPr>
          </w:p>
        </w:tc>
      </w:tr>
      <w:tr w:rsidR="003E7E75" w:rsidRPr="003E7E75" w14:paraId="75C2259F" w14:textId="77777777">
        <w:trPr>
          <w:trHeight w:val="230"/>
          <w:ins w:id="11432" w:author="Arjan" w:date="2013-02-08T00:31:00Z"/>
        </w:trPr>
        <w:tc>
          <w:tcPr>
            <w:tcW w:w="3690" w:type="dxa"/>
            <w:tcBorders>
              <w:top w:val="nil"/>
              <w:left w:val="nil"/>
              <w:bottom w:val="nil"/>
              <w:right w:val="nil"/>
            </w:tcBorders>
          </w:tcPr>
          <w:p w14:paraId="191EB4C6" w14:textId="77777777" w:rsidR="003E7E75" w:rsidRPr="003E7E75" w:rsidRDefault="003E7E75" w:rsidP="003E7E75">
            <w:pPr>
              <w:autoSpaceDE w:val="0"/>
              <w:autoSpaceDN w:val="0"/>
              <w:adjustRightInd w:val="0"/>
              <w:spacing w:after="0" w:line="240" w:lineRule="auto"/>
              <w:rPr>
                <w:ins w:id="11433" w:author="Arjan" w:date="2013-02-08T00:31:00Z"/>
                <w:rFonts w:ascii="Arial" w:eastAsia="Times New Roman" w:hAnsi="Arial" w:cs="Arial"/>
                <w:color w:val="000000"/>
                <w:sz w:val="20"/>
                <w:szCs w:val="20"/>
              </w:rPr>
            </w:pPr>
            <w:ins w:id="11434" w:author="Arjan" w:date="2013-02-08T00:31:00Z">
              <w:r w:rsidRPr="003E7E75">
                <w:rPr>
                  <w:rFonts w:ascii="Arial" w:eastAsia="Times New Roman" w:hAnsi="Arial" w:cs="Arial"/>
                  <w:b/>
                  <w:bCs/>
                  <w:color w:val="000000"/>
                  <w:sz w:val="20"/>
                  <w:szCs w:val="20"/>
                </w:rPr>
                <w:t>Indicatie formele historie</w:t>
              </w:r>
            </w:ins>
          </w:p>
        </w:tc>
        <w:tc>
          <w:tcPr>
            <w:tcW w:w="5670" w:type="dxa"/>
            <w:tcBorders>
              <w:top w:val="nil"/>
              <w:left w:val="nil"/>
              <w:bottom w:val="nil"/>
              <w:right w:val="nil"/>
            </w:tcBorders>
          </w:tcPr>
          <w:p w14:paraId="4A09D1CB" w14:textId="77777777" w:rsidR="003E7E75" w:rsidRPr="003E7E75" w:rsidRDefault="003E7E75" w:rsidP="003E7E75">
            <w:pPr>
              <w:autoSpaceDE w:val="0"/>
              <w:autoSpaceDN w:val="0"/>
              <w:adjustRightInd w:val="0"/>
              <w:spacing w:after="0" w:line="240" w:lineRule="auto"/>
              <w:rPr>
                <w:ins w:id="11435" w:author="Arjan" w:date="2013-02-08T00:31:00Z"/>
                <w:rFonts w:ascii="Arial" w:eastAsia="Times New Roman" w:hAnsi="Arial" w:cs="Arial"/>
                <w:color w:val="000000"/>
                <w:sz w:val="20"/>
                <w:szCs w:val="20"/>
              </w:rPr>
            </w:pPr>
            <w:ins w:id="11436" w:author="Arjan" w:date="2013-02-08T00:31:00Z">
              <w:r w:rsidRPr="003E7E75">
                <w:rPr>
                  <w:rFonts w:ascii="Arial" w:eastAsia="Times New Roman" w:hAnsi="Arial" w:cs="Arial"/>
                  <w:color w:val="000000"/>
                  <w:sz w:val="20"/>
                  <w:szCs w:val="20"/>
                </w:rPr>
                <w:t>Nee</w:t>
              </w:r>
            </w:ins>
          </w:p>
        </w:tc>
      </w:tr>
      <w:tr w:rsidR="003E7E75" w:rsidRPr="003E7E75" w14:paraId="59901552" w14:textId="77777777">
        <w:trPr>
          <w:trHeight w:val="230"/>
          <w:ins w:id="11437" w:author="Arjan" w:date="2013-02-08T00:31:00Z"/>
        </w:trPr>
        <w:tc>
          <w:tcPr>
            <w:tcW w:w="3690" w:type="dxa"/>
            <w:tcBorders>
              <w:top w:val="nil"/>
              <w:left w:val="nil"/>
              <w:bottom w:val="nil"/>
              <w:right w:val="nil"/>
            </w:tcBorders>
          </w:tcPr>
          <w:p w14:paraId="342A2C8A" w14:textId="77777777" w:rsidR="003E7E75" w:rsidRPr="003E7E75" w:rsidRDefault="003E7E75" w:rsidP="003E7E75">
            <w:pPr>
              <w:autoSpaceDE w:val="0"/>
              <w:autoSpaceDN w:val="0"/>
              <w:adjustRightInd w:val="0"/>
              <w:spacing w:after="0" w:line="240" w:lineRule="auto"/>
              <w:rPr>
                <w:ins w:id="11438"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14:paraId="50FB73A3" w14:textId="77777777" w:rsidR="003E7E75" w:rsidRPr="003E7E75" w:rsidRDefault="003E7E75" w:rsidP="003E7E75">
            <w:pPr>
              <w:autoSpaceDE w:val="0"/>
              <w:autoSpaceDN w:val="0"/>
              <w:adjustRightInd w:val="0"/>
              <w:spacing w:after="0" w:line="240" w:lineRule="auto"/>
              <w:rPr>
                <w:ins w:id="11439" w:author="Arjan" w:date="2013-02-08T00:31:00Z"/>
                <w:rFonts w:ascii="Arial" w:eastAsia="Times New Roman" w:hAnsi="Arial" w:cs="Arial"/>
                <w:b/>
                <w:bCs/>
                <w:color w:val="000000"/>
                <w:sz w:val="20"/>
                <w:szCs w:val="20"/>
              </w:rPr>
            </w:pPr>
          </w:p>
        </w:tc>
      </w:tr>
      <w:tr w:rsidR="003E7E75" w:rsidRPr="003E7E75" w14:paraId="1E6CD58B" w14:textId="77777777">
        <w:trPr>
          <w:trHeight w:val="230"/>
          <w:ins w:id="11440" w:author="Arjan" w:date="2013-02-08T00:31:00Z"/>
        </w:trPr>
        <w:tc>
          <w:tcPr>
            <w:tcW w:w="3690" w:type="dxa"/>
            <w:tcBorders>
              <w:top w:val="nil"/>
              <w:left w:val="nil"/>
              <w:bottom w:val="nil"/>
              <w:right w:val="nil"/>
            </w:tcBorders>
          </w:tcPr>
          <w:p w14:paraId="078ED438" w14:textId="77777777" w:rsidR="003E7E75" w:rsidRPr="003E7E75" w:rsidRDefault="003E7E75" w:rsidP="003E7E75">
            <w:pPr>
              <w:autoSpaceDE w:val="0"/>
              <w:autoSpaceDN w:val="0"/>
              <w:adjustRightInd w:val="0"/>
              <w:spacing w:after="0" w:line="240" w:lineRule="auto"/>
              <w:rPr>
                <w:ins w:id="11441" w:author="Arjan" w:date="2013-02-08T00:31:00Z"/>
                <w:rFonts w:ascii="Arial" w:eastAsia="Times New Roman" w:hAnsi="Arial" w:cs="Arial"/>
                <w:color w:val="000000"/>
                <w:sz w:val="20"/>
                <w:szCs w:val="20"/>
              </w:rPr>
            </w:pPr>
            <w:ins w:id="11442" w:author="Arjan" w:date="2013-02-08T00:31:00Z">
              <w:r w:rsidRPr="003E7E75">
                <w:rPr>
                  <w:rFonts w:ascii="Arial" w:eastAsia="Times New Roman" w:hAnsi="Arial" w:cs="Arial"/>
                  <w:b/>
                  <w:bCs/>
                  <w:color w:val="000000"/>
                  <w:sz w:val="20"/>
                  <w:szCs w:val="20"/>
                </w:rPr>
                <w:t>Aanduiding brondocument</w:t>
              </w:r>
            </w:ins>
          </w:p>
        </w:tc>
        <w:tc>
          <w:tcPr>
            <w:tcW w:w="5670" w:type="dxa"/>
            <w:tcBorders>
              <w:top w:val="nil"/>
              <w:left w:val="nil"/>
              <w:bottom w:val="nil"/>
              <w:right w:val="nil"/>
            </w:tcBorders>
          </w:tcPr>
          <w:p w14:paraId="0D700B44" w14:textId="77777777" w:rsidR="003E7E75" w:rsidRPr="003E7E75" w:rsidRDefault="003E7E75" w:rsidP="003E7E75">
            <w:pPr>
              <w:autoSpaceDE w:val="0"/>
              <w:autoSpaceDN w:val="0"/>
              <w:adjustRightInd w:val="0"/>
              <w:spacing w:after="0" w:line="240" w:lineRule="auto"/>
              <w:rPr>
                <w:ins w:id="11443" w:author="Arjan" w:date="2013-02-08T00:31:00Z"/>
                <w:rFonts w:ascii="Arial" w:eastAsia="Times New Roman" w:hAnsi="Arial" w:cs="Arial"/>
                <w:color w:val="000000"/>
                <w:sz w:val="20"/>
                <w:szCs w:val="20"/>
              </w:rPr>
            </w:pPr>
          </w:p>
        </w:tc>
      </w:tr>
      <w:tr w:rsidR="003E7E75" w:rsidRPr="003E7E75" w14:paraId="0E729699" w14:textId="77777777">
        <w:trPr>
          <w:trHeight w:val="230"/>
          <w:ins w:id="11444" w:author="Arjan" w:date="2013-02-08T00:31:00Z"/>
        </w:trPr>
        <w:tc>
          <w:tcPr>
            <w:tcW w:w="3690" w:type="dxa"/>
            <w:tcBorders>
              <w:top w:val="nil"/>
              <w:left w:val="nil"/>
              <w:bottom w:val="nil"/>
              <w:right w:val="nil"/>
            </w:tcBorders>
          </w:tcPr>
          <w:p w14:paraId="504904EB" w14:textId="77777777" w:rsidR="003E7E75" w:rsidRPr="003E7E75" w:rsidRDefault="003E7E75" w:rsidP="003E7E75">
            <w:pPr>
              <w:autoSpaceDE w:val="0"/>
              <w:autoSpaceDN w:val="0"/>
              <w:adjustRightInd w:val="0"/>
              <w:spacing w:after="0" w:line="240" w:lineRule="auto"/>
              <w:rPr>
                <w:ins w:id="11445"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14:paraId="1C4E99E5" w14:textId="77777777" w:rsidR="003E7E75" w:rsidRPr="003E7E75" w:rsidRDefault="003E7E75" w:rsidP="003E7E75">
            <w:pPr>
              <w:autoSpaceDE w:val="0"/>
              <w:autoSpaceDN w:val="0"/>
              <w:adjustRightInd w:val="0"/>
              <w:spacing w:after="0" w:line="240" w:lineRule="auto"/>
              <w:rPr>
                <w:ins w:id="11446" w:author="Arjan" w:date="2013-02-08T00:31:00Z"/>
                <w:rFonts w:ascii="Arial" w:eastAsia="Times New Roman" w:hAnsi="Arial" w:cs="Arial"/>
                <w:b/>
                <w:bCs/>
                <w:color w:val="000000"/>
                <w:sz w:val="20"/>
                <w:szCs w:val="20"/>
              </w:rPr>
            </w:pPr>
          </w:p>
        </w:tc>
      </w:tr>
      <w:tr w:rsidR="003E7E75" w:rsidRPr="003E7E75" w14:paraId="4B2FFBA0" w14:textId="77777777">
        <w:trPr>
          <w:trHeight w:val="230"/>
          <w:ins w:id="11447" w:author="Arjan" w:date="2013-02-08T00:31:00Z"/>
        </w:trPr>
        <w:tc>
          <w:tcPr>
            <w:tcW w:w="3690" w:type="dxa"/>
            <w:tcBorders>
              <w:top w:val="nil"/>
              <w:left w:val="nil"/>
              <w:bottom w:val="nil"/>
              <w:right w:val="nil"/>
            </w:tcBorders>
          </w:tcPr>
          <w:p w14:paraId="5D082C18" w14:textId="77777777" w:rsidR="003E7E75" w:rsidRPr="003E7E75" w:rsidRDefault="003E7E75" w:rsidP="003E7E75">
            <w:pPr>
              <w:autoSpaceDE w:val="0"/>
              <w:autoSpaceDN w:val="0"/>
              <w:adjustRightInd w:val="0"/>
              <w:spacing w:after="0" w:line="240" w:lineRule="auto"/>
              <w:rPr>
                <w:ins w:id="11448" w:author="Arjan" w:date="2013-02-08T00:31:00Z"/>
                <w:rFonts w:ascii="Arial" w:eastAsia="Times New Roman" w:hAnsi="Arial" w:cs="Arial"/>
                <w:color w:val="000000"/>
                <w:sz w:val="20"/>
                <w:szCs w:val="20"/>
              </w:rPr>
            </w:pPr>
            <w:ins w:id="11449" w:author="Arjan" w:date="2013-02-08T00:31:00Z">
              <w:r w:rsidRPr="003E7E75">
                <w:rPr>
                  <w:rFonts w:ascii="Arial" w:eastAsia="Times New Roman" w:hAnsi="Arial" w:cs="Arial"/>
                  <w:b/>
                  <w:bCs/>
                  <w:color w:val="000000"/>
                  <w:sz w:val="20"/>
                  <w:szCs w:val="20"/>
                </w:rPr>
                <w:t>Indicatie in onderzoek</w:t>
              </w:r>
            </w:ins>
          </w:p>
        </w:tc>
        <w:tc>
          <w:tcPr>
            <w:tcW w:w="5670" w:type="dxa"/>
            <w:tcBorders>
              <w:top w:val="nil"/>
              <w:left w:val="nil"/>
              <w:bottom w:val="nil"/>
              <w:right w:val="nil"/>
            </w:tcBorders>
          </w:tcPr>
          <w:p w14:paraId="1D907D9F" w14:textId="77777777" w:rsidR="003E7E75" w:rsidRPr="003E7E75" w:rsidRDefault="003E7E75" w:rsidP="003E7E75">
            <w:pPr>
              <w:autoSpaceDE w:val="0"/>
              <w:autoSpaceDN w:val="0"/>
              <w:adjustRightInd w:val="0"/>
              <w:spacing w:after="0" w:line="240" w:lineRule="auto"/>
              <w:rPr>
                <w:ins w:id="11450" w:author="Arjan" w:date="2013-02-08T00:31:00Z"/>
                <w:rFonts w:ascii="Arial" w:eastAsia="Times New Roman" w:hAnsi="Arial" w:cs="Arial"/>
                <w:color w:val="000000"/>
                <w:sz w:val="20"/>
                <w:szCs w:val="20"/>
              </w:rPr>
            </w:pPr>
            <w:ins w:id="11451" w:author="Arjan" w:date="2013-02-08T00:31:00Z">
              <w:r w:rsidRPr="003E7E75">
                <w:rPr>
                  <w:rFonts w:ascii="Arial" w:eastAsia="Times New Roman" w:hAnsi="Arial" w:cs="Arial"/>
                  <w:color w:val="000000"/>
                  <w:sz w:val="20"/>
                  <w:szCs w:val="20"/>
                </w:rPr>
                <w:t>Nee</w:t>
              </w:r>
            </w:ins>
          </w:p>
        </w:tc>
      </w:tr>
      <w:tr w:rsidR="003E7E75" w:rsidRPr="003E7E75" w14:paraId="1563339D" w14:textId="77777777">
        <w:trPr>
          <w:trHeight w:val="230"/>
          <w:ins w:id="11452" w:author="Arjan" w:date="2013-02-08T00:31:00Z"/>
        </w:trPr>
        <w:tc>
          <w:tcPr>
            <w:tcW w:w="3690" w:type="dxa"/>
            <w:tcBorders>
              <w:top w:val="nil"/>
              <w:left w:val="nil"/>
              <w:bottom w:val="nil"/>
              <w:right w:val="nil"/>
            </w:tcBorders>
          </w:tcPr>
          <w:p w14:paraId="0AD5122E" w14:textId="77777777" w:rsidR="003E7E75" w:rsidRPr="003E7E75" w:rsidRDefault="003E7E75" w:rsidP="003E7E75">
            <w:pPr>
              <w:autoSpaceDE w:val="0"/>
              <w:autoSpaceDN w:val="0"/>
              <w:adjustRightInd w:val="0"/>
              <w:spacing w:after="0" w:line="240" w:lineRule="auto"/>
              <w:rPr>
                <w:ins w:id="11453"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14:paraId="2B271527" w14:textId="77777777" w:rsidR="003E7E75" w:rsidRPr="003E7E75" w:rsidRDefault="003E7E75" w:rsidP="003E7E75">
            <w:pPr>
              <w:autoSpaceDE w:val="0"/>
              <w:autoSpaceDN w:val="0"/>
              <w:adjustRightInd w:val="0"/>
              <w:spacing w:after="0" w:line="240" w:lineRule="auto"/>
              <w:rPr>
                <w:ins w:id="11454" w:author="Arjan" w:date="2013-02-08T00:31:00Z"/>
                <w:rFonts w:ascii="Arial" w:eastAsia="Times New Roman" w:hAnsi="Arial" w:cs="Arial"/>
                <w:b/>
                <w:bCs/>
                <w:color w:val="000000"/>
                <w:sz w:val="20"/>
                <w:szCs w:val="20"/>
              </w:rPr>
            </w:pPr>
          </w:p>
        </w:tc>
      </w:tr>
      <w:tr w:rsidR="003E7E75" w:rsidRPr="003E7E75" w14:paraId="76B625AD" w14:textId="77777777">
        <w:trPr>
          <w:trHeight w:val="230"/>
          <w:ins w:id="11455" w:author="Arjan" w:date="2013-02-08T00:31:00Z"/>
        </w:trPr>
        <w:tc>
          <w:tcPr>
            <w:tcW w:w="3690" w:type="dxa"/>
            <w:tcBorders>
              <w:top w:val="nil"/>
              <w:left w:val="nil"/>
              <w:bottom w:val="nil"/>
              <w:right w:val="nil"/>
            </w:tcBorders>
          </w:tcPr>
          <w:p w14:paraId="19BFDB97" w14:textId="77777777" w:rsidR="003E7E75" w:rsidRPr="003E7E75" w:rsidRDefault="003E7E75" w:rsidP="003E7E75">
            <w:pPr>
              <w:autoSpaceDE w:val="0"/>
              <w:autoSpaceDN w:val="0"/>
              <w:adjustRightInd w:val="0"/>
              <w:spacing w:after="0" w:line="240" w:lineRule="auto"/>
              <w:rPr>
                <w:ins w:id="11456" w:author="Arjan" w:date="2013-02-08T00:31:00Z"/>
                <w:rFonts w:ascii="Arial" w:eastAsia="Times New Roman" w:hAnsi="Arial" w:cs="Arial"/>
                <w:color w:val="000000"/>
                <w:sz w:val="20"/>
                <w:szCs w:val="20"/>
              </w:rPr>
            </w:pPr>
            <w:ins w:id="11457" w:author="Arjan" w:date="2013-02-08T00:31:00Z">
              <w:r w:rsidRPr="003E7E75">
                <w:rPr>
                  <w:rFonts w:ascii="Arial" w:eastAsia="Times New Roman" w:hAnsi="Arial" w:cs="Arial"/>
                  <w:b/>
                  <w:bCs/>
                  <w:color w:val="000000"/>
                  <w:sz w:val="20"/>
                  <w:szCs w:val="20"/>
                </w:rPr>
                <w:t>Aanduiding strijdigheid/nietigheid</w:t>
              </w:r>
            </w:ins>
          </w:p>
        </w:tc>
        <w:tc>
          <w:tcPr>
            <w:tcW w:w="5670" w:type="dxa"/>
            <w:tcBorders>
              <w:top w:val="nil"/>
              <w:left w:val="nil"/>
              <w:bottom w:val="nil"/>
              <w:right w:val="nil"/>
            </w:tcBorders>
          </w:tcPr>
          <w:p w14:paraId="7057E341" w14:textId="77777777" w:rsidR="003E7E75" w:rsidRPr="003E7E75" w:rsidRDefault="003E7E75" w:rsidP="003E7E75">
            <w:pPr>
              <w:autoSpaceDE w:val="0"/>
              <w:autoSpaceDN w:val="0"/>
              <w:adjustRightInd w:val="0"/>
              <w:spacing w:after="0" w:line="240" w:lineRule="auto"/>
              <w:rPr>
                <w:ins w:id="11458" w:author="Arjan" w:date="2013-02-08T00:31:00Z"/>
                <w:rFonts w:ascii="Arial" w:eastAsia="Times New Roman" w:hAnsi="Arial" w:cs="Arial"/>
                <w:color w:val="000000"/>
                <w:sz w:val="20"/>
                <w:szCs w:val="20"/>
              </w:rPr>
            </w:pPr>
            <w:ins w:id="11459" w:author="Arjan" w:date="2013-02-08T00:31:00Z">
              <w:r w:rsidRPr="003E7E75">
                <w:rPr>
                  <w:rFonts w:ascii="Arial" w:eastAsia="Times New Roman" w:hAnsi="Arial" w:cs="Arial"/>
                  <w:color w:val="000000"/>
                  <w:sz w:val="20"/>
                  <w:szCs w:val="20"/>
                </w:rPr>
                <w:t>Nee</w:t>
              </w:r>
            </w:ins>
          </w:p>
        </w:tc>
      </w:tr>
      <w:tr w:rsidR="003E7E75" w:rsidRPr="003E7E75" w14:paraId="29548C7D" w14:textId="77777777">
        <w:trPr>
          <w:trHeight w:val="230"/>
          <w:ins w:id="11460" w:author="Arjan" w:date="2013-02-08T00:31:00Z"/>
        </w:trPr>
        <w:tc>
          <w:tcPr>
            <w:tcW w:w="3690" w:type="dxa"/>
            <w:tcBorders>
              <w:top w:val="nil"/>
              <w:left w:val="nil"/>
              <w:bottom w:val="nil"/>
              <w:right w:val="nil"/>
            </w:tcBorders>
          </w:tcPr>
          <w:p w14:paraId="44D061CC" w14:textId="77777777" w:rsidR="003E7E75" w:rsidRPr="003E7E75" w:rsidRDefault="003E7E75" w:rsidP="003E7E75">
            <w:pPr>
              <w:autoSpaceDE w:val="0"/>
              <w:autoSpaceDN w:val="0"/>
              <w:adjustRightInd w:val="0"/>
              <w:spacing w:after="0" w:line="240" w:lineRule="auto"/>
              <w:rPr>
                <w:ins w:id="11461"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14:paraId="0944A402" w14:textId="77777777" w:rsidR="003E7E75" w:rsidRPr="003E7E75" w:rsidRDefault="003E7E75" w:rsidP="003E7E75">
            <w:pPr>
              <w:autoSpaceDE w:val="0"/>
              <w:autoSpaceDN w:val="0"/>
              <w:adjustRightInd w:val="0"/>
              <w:spacing w:after="0" w:line="240" w:lineRule="auto"/>
              <w:rPr>
                <w:ins w:id="11462" w:author="Arjan" w:date="2013-02-08T00:31:00Z"/>
                <w:rFonts w:ascii="Arial" w:eastAsia="Times New Roman" w:hAnsi="Arial" w:cs="Arial"/>
                <w:b/>
                <w:bCs/>
                <w:color w:val="000000"/>
                <w:sz w:val="20"/>
                <w:szCs w:val="20"/>
              </w:rPr>
            </w:pPr>
          </w:p>
        </w:tc>
      </w:tr>
      <w:tr w:rsidR="003E7E75" w:rsidRPr="003E7E75" w14:paraId="7BC47BBA" w14:textId="77777777">
        <w:trPr>
          <w:trHeight w:val="230"/>
          <w:ins w:id="11463" w:author="Arjan" w:date="2013-02-08T00:31:00Z"/>
        </w:trPr>
        <w:tc>
          <w:tcPr>
            <w:tcW w:w="3690" w:type="dxa"/>
            <w:tcBorders>
              <w:top w:val="nil"/>
              <w:left w:val="nil"/>
              <w:bottom w:val="nil"/>
              <w:right w:val="nil"/>
            </w:tcBorders>
          </w:tcPr>
          <w:p w14:paraId="2B9E4DE2" w14:textId="77777777" w:rsidR="003E7E75" w:rsidRPr="003E7E75" w:rsidRDefault="003E7E75" w:rsidP="003E7E75">
            <w:pPr>
              <w:autoSpaceDE w:val="0"/>
              <w:autoSpaceDN w:val="0"/>
              <w:adjustRightInd w:val="0"/>
              <w:spacing w:after="0" w:line="240" w:lineRule="auto"/>
              <w:rPr>
                <w:ins w:id="11464" w:author="Arjan" w:date="2013-02-08T00:31:00Z"/>
                <w:rFonts w:ascii="Arial" w:eastAsia="Times New Roman" w:hAnsi="Arial" w:cs="Arial"/>
                <w:color w:val="000000"/>
                <w:sz w:val="20"/>
                <w:szCs w:val="20"/>
              </w:rPr>
            </w:pPr>
            <w:ins w:id="11465" w:author="Arjan" w:date="2013-02-08T00:31:00Z">
              <w:r w:rsidRPr="003E7E75">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731EB2F6" w14:textId="77777777" w:rsidR="003E7E75" w:rsidRPr="003E7E75" w:rsidRDefault="00DA5D93" w:rsidP="003E7E75">
            <w:pPr>
              <w:autoSpaceDE w:val="0"/>
              <w:autoSpaceDN w:val="0"/>
              <w:adjustRightInd w:val="0"/>
              <w:spacing w:after="0" w:line="240" w:lineRule="auto"/>
              <w:rPr>
                <w:ins w:id="11466" w:author="Arjan" w:date="2013-02-08T00:31:00Z"/>
                <w:rFonts w:ascii="Arial" w:eastAsia="Times New Roman" w:hAnsi="Arial" w:cs="Arial"/>
                <w:color w:val="000000"/>
                <w:sz w:val="20"/>
                <w:szCs w:val="20"/>
              </w:rPr>
            </w:pPr>
            <w:ins w:id="11467" w:author="Arjan" w:date="2013-02-08T00:31:00Z">
              <w:r w:rsidRPr="003E7E75">
                <w:rPr>
                  <w:rFonts w:ascii="Arial" w:hAnsi="Arial" w:cs="Arial"/>
                  <w:sz w:val="20"/>
                  <w:szCs w:val="20"/>
                  <w:lang w:val="en-AU"/>
                </w:rPr>
                <w:fldChar w:fldCharType="begin" w:fldLock="1"/>
              </w:r>
              <w:r w:rsidR="003E7E75" w:rsidRPr="003E7E75">
                <w:rPr>
                  <w:rFonts w:ascii="Arial" w:hAnsi="Arial" w:cs="Arial"/>
                  <w:sz w:val="20"/>
                  <w:szCs w:val="20"/>
                  <w:lang w:val="en-AU"/>
                </w:rPr>
                <w:instrText xml:space="preserve">MERGEFIELD </w:instrText>
              </w:r>
              <w:r w:rsidR="003E7E75" w:rsidRPr="003E7E75">
                <w:rPr>
                  <w:rFonts w:ascii="Arial" w:eastAsia="Times New Roman" w:hAnsi="Arial" w:cs="Arial"/>
                  <w:color w:val="000000"/>
                  <w:sz w:val="20"/>
                  <w:szCs w:val="20"/>
                </w:rPr>
                <w:instrText>Att.LowerBound</w:instrText>
              </w:r>
              <w:r w:rsidRPr="003E7E75">
                <w:rPr>
                  <w:rFonts w:ascii="Arial" w:hAnsi="Arial" w:cs="Arial"/>
                  <w:sz w:val="20"/>
                  <w:szCs w:val="20"/>
                  <w:lang w:val="en-AU"/>
                </w:rPr>
                <w:fldChar w:fldCharType="separate"/>
              </w:r>
              <w:r w:rsidR="003E7E75" w:rsidRPr="003E7E75">
                <w:rPr>
                  <w:rFonts w:ascii="Arial" w:eastAsia="Times New Roman" w:hAnsi="Arial" w:cs="Arial"/>
                  <w:color w:val="000000"/>
                  <w:sz w:val="20"/>
                  <w:szCs w:val="20"/>
                </w:rPr>
                <w:t>1</w:t>
              </w:r>
              <w:r w:rsidRPr="003E7E75">
                <w:rPr>
                  <w:rFonts w:ascii="Arial" w:hAnsi="Arial" w:cs="Arial"/>
                  <w:sz w:val="20"/>
                  <w:szCs w:val="20"/>
                  <w:lang w:val="en-AU"/>
                </w:rPr>
                <w:fldChar w:fldCharType="end"/>
              </w:r>
              <w:r w:rsidR="003E7E75" w:rsidRPr="003E7E75">
                <w:rPr>
                  <w:rFonts w:ascii="Arial" w:eastAsia="Times New Roman" w:hAnsi="Arial" w:cs="Arial"/>
                  <w:color w:val="000000"/>
                  <w:sz w:val="20"/>
                  <w:szCs w:val="20"/>
                </w:rPr>
                <w:t xml:space="preserve"> - </w:t>
              </w:r>
              <w:r w:rsidRPr="003E7E75">
                <w:rPr>
                  <w:rFonts w:ascii="Arial" w:eastAsia="Times New Roman" w:hAnsi="Arial" w:cs="Arial"/>
                  <w:color w:val="000000"/>
                  <w:sz w:val="20"/>
                  <w:szCs w:val="20"/>
                </w:rPr>
                <w:fldChar w:fldCharType="begin" w:fldLock="1"/>
              </w:r>
              <w:r w:rsidR="003E7E75" w:rsidRPr="003E7E75">
                <w:rPr>
                  <w:rFonts w:ascii="Arial" w:eastAsia="Times New Roman" w:hAnsi="Arial" w:cs="Arial"/>
                  <w:color w:val="000000"/>
                  <w:sz w:val="20"/>
                  <w:szCs w:val="20"/>
                </w:rPr>
                <w:instrText>MERGEFIELD Att.UpperBound</w:instrText>
              </w:r>
              <w:r w:rsidRPr="003E7E75">
                <w:rPr>
                  <w:rFonts w:ascii="Arial" w:eastAsia="Times New Roman" w:hAnsi="Arial" w:cs="Arial"/>
                  <w:color w:val="000000"/>
                  <w:sz w:val="20"/>
                  <w:szCs w:val="20"/>
                </w:rPr>
                <w:fldChar w:fldCharType="separate"/>
              </w:r>
              <w:r w:rsidR="003E7E75" w:rsidRPr="003E7E75">
                <w:rPr>
                  <w:rFonts w:ascii="Arial" w:eastAsia="Times New Roman" w:hAnsi="Arial" w:cs="Arial"/>
                  <w:color w:val="000000"/>
                  <w:sz w:val="20"/>
                  <w:szCs w:val="20"/>
                </w:rPr>
                <w:t>1</w:t>
              </w:r>
              <w:r w:rsidRPr="003E7E75">
                <w:rPr>
                  <w:rFonts w:ascii="Arial" w:eastAsia="Times New Roman" w:hAnsi="Arial" w:cs="Arial"/>
                  <w:color w:val="000000"/>
                  <w:sz w:val="20"/>
                  <w:szCs w:val="20"/>
                </w:rPr>
                <w:fldChar w:fldCharType="end"/>
              </w:r>
            </w:ins>
          </w:p>
        </w:tc>
      </w:tr>
      <w:tr w:rsidR="003E7E75" w:rsidRPr="003E7E75" w14:paraId="4573BB2D" w14:textId="77777777">
        <w:trPr>
          <w:trHeight w:val="230"/>
          <w:ins w:id="11468" w:author="Arjan" w:date="2013-02-08T00:31:00Z"/>
        </w:trPr>
        <w:tc>
          <w:tcPr>
            <w:tcW w:w="3690" w:type="dxa"/>
            <w:tcBorders>
              <w:top w:val="nil"/>
              <w:left w:val="nil"/>
              <w:bottom w:val="nil"/>
              <w:right w:val="nil"/>
            </w:tcBorders>
          </w:tcPr>
          <w:p w14:paraId="3BCB9238" w14:textId="77777777" w:rsidR="003E7E75" w:rsidRPr="003E7E75" w:rsidRDefault="003E7E75" w:rsidP="003E7E75">
            <w:pPr>
              <w:autoSpaceDE w:val="0"/>
              <w:autoSpaceDN w:val="0"/>
              <w:adjustRightInd w:val="0"/>
              <w:spacing w:after="0" w:line="240" w:lineRule="auto"/>
              <w:rPr>
                <w:ins w:id="11469"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14:paraId="0BB54DBB" w14:textId="77777777" w:rsidR="003E7E75" w:rsidRPr="003E7E75" w:rsidRDefault="003E7E75" w:rsidP="003E7E75">
            <w:pPr>
              <w:autoSpaceDE w:val="0"/>
              <w:autoSpaceDN w:val="0"/>
              <w:adjustRightInd w:val="0"/>
              <w:spacing w:after="0" w:line="240" w:lineRule="auto"/>
              <w:rPr>
                <w:ins w:id="11470" w:author="Arjan" w:date="2013-02-08T00:31:00Z"/>
                <w:rFonts w:ascii="Arial" w:eastAsia="Times New Roman" w:hAnsi="Arial" w:cs="Arial"/>
                <w:b/>
                <w:bCs/>
                <w:color w:val="000000"/>
                <w:sz w:val="20"/>
                <w:szCs w:val="20"/>
              </w:rPr>
            </w:pPr>
          </w:p>
        </w:tc>
      </w:tr>
      <w:tr w:rsidR="003E7E75" w:rsidRPr="003E7E75" w14:paraId="0F3D6761" w14:textId="77777777">
        <w:trPr>
          <w:trHeight w:val="230"/>
          <w:ins w:id="11471" w:author="Arjan" w:date="2013-02-08T00:31:00Z"/>
        </w:trPr>
        <w:tc>
          <w:tcPr>
            <w:tcW w:w="3690" w:type="dxa"/>
            <w:tcBorders>
              <w:top w:val="nil"/>
              <w:left w:val="nil"/>
              <w:bottom w:val="nil"/>
              <w:right w:val="nil"/>
            </w:tcBorders>
          </w:tcPr>
          <w:p w14:paraId="03E088B0" w14:textId="77777777" w:rsidR="003E7E75" w:rsidRPr="003E7E75" w:rsidRDefault="003E7E75" w:rsidP="003E7E75">
            <w:pPr>
              <w:autoSpaceDE w:val="0"/>
              <w:autoSpaceDN w:val="0"/>
              <w:adjustRightInd w:val="0"/>
              <w:spacing w:after="0" w:line="240" w:lineRule="auto"/>
              <w:rPr>
                <w:ins w:id="11472" w:author="Arjan" w:date="2013-02-08T00:31:00Z"/>
                <w:rFonts w:ascii="Arial" w:eastAsia="Times New Roman" w:hAnsi="Arial" w:cs="Arial"/>
                <w:color w:val="000000"/>
                <w:sz w:val="20"/>
                <w:szCs w:val="20"/>
              </w:rPr>
            </w:pPr>
            <w:ins w:id="11473" w:author="Arjan" w:date="2013-02-08T00:31:00Z">
              <w:r w:rsidRPr="003E7E75">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57E88B86" w14:textId="77777777" w:rsidR="003E7E75" w:rsidRPr="003E7E75" w:rsidRDefault="003E7E75" w:rsidP="003E7E75">
            <w:pPr>
              <w:autoSpaceDE w:val="0"/>
              <w:autoSpaceDN w:val="0"/>
              <w:adjustRightInd w:val="0"/>
              <w:spacing w:after="0" w:line="240" w:lineRule="auto"/>
              <w:rPr>
                <w:ins w:id="11474" w:author="Arjan" w:date="2013-02-08T00:31:00Z"/>
                <w:rFonts w:ascii="Arial" w:eastAsia="Times New Roman" w:hAnsi="Arial" w:cs="Arial"/>
                <w:color w:val="000000"/>
                <w:sz w:val="20"/>
                <w:szCs w:val="20"/>
              </w:rPr>
            </w:pPr>
            <w:ins w:id="11475" w:author="Arjan" w:date="2013-02-08T00:31:00Z">
              <w:r w:rsidRPr="003E7E75">
                <w:rPr>
                  <w:rFonts w:ascii="Arial" w:eastAsia="Times New Roman" w:hAnsi="Arial" w:cs="Arial"/>
                  <w:color w:val="000000"/>
                  <w:sz w:val="20"/>
                  <w:szCs w:val="20"/>
                </w:rPr>
                <w:t>Gemeentelijk basisgegeven</w:t>
              </w:r>
            </w:ins>
          </w:p>
        </w:tc>
      </w:tr>
      <w:tr w:rsidR="003E7E75" w:rsidRPr="003E7E75" w14:paraId="121D9693" w14:textId="77777777">
        <w:trPr>
          <w:trHeight w:val="230"/>
          <w:ins w:id="11476" w:author="Arjan" w:date="2013-02-08T00:31:00Z"/>
        </w:trPr>
        <w:tc>
          <w:tcPr>
            <w:tcW w:w="3690" w:type="dxa"/>
            <w:tcBorders>
              <w:top w:val="nil"/>
              <w:left w:val="nil"/>
              <w:bottom w:val="nil"/>
              <w:right w:val="nil"/>
            </w:tcBorders>
          </w:tcPr>
          <w:p w14:paraId="41B3A398" w14:textId="77777777" w:rsidR="003E7E75" w:rsidRPr="003E7E75" w:rsidRDefault="003E7E75" w:rsidP="003E7E75">
            <w:pPr>
              <w:autoSpaceDE w:val="0"/>
              <w:autoSpaceDN w:val="0"/>
              <w:adjustRightInd w:val="0"/>
              <w:spacing w:after="0" w:line="240" w:lineRule="auto"/>
              <w:rPr>
                <w:ins w:id="11477"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14:paraId="2397D044" w14:textId="77777777" w:rsidR="003E7E75" w:rsidRPr="003E7E75" w:rsidRDefault="003E7E75" w:rsidP="003E7E75">
            <w:pPr>
              <w:autoSpaceDE w:val="0"/>
              <w:autoSpaceDN w:val="0"/>
              <w:adjustRightInd w:val="0"/>
              <w:spacing w:after="0" w:line="240" w:lineRule="auto"/>
              <w:rPr>
                <w:ins w:id="11478" w:author="Arjan" w:date="2013-02-08T00:31:00Z"/>
                <w:rFonts w:ascii="Arial" w:eastAsia="Times New Roman" w:hAnsi="Arial" w:cs="Arial"/>
                <w:b/>
                <w:bCs/>
                <w:color w:val="000000"/>
                <w:sz w:val="20"/>
                <w:szCs w:val="20"/>
              </w:rPr>
            </w:pPr>
          </w:p>
        </w:tc>
      </w:tr>
      <w:tr w:rsidR="003E7E75" w:rsidRPr="003E7E75" w14:paraId="07423D92" w14:textId="77777777">
        <w:trPr>
          <w:trHeight w:val="230"/>
          <w:ins w:id="11479" w:author="Arjan" w:date="2013-02-08T00:31:00Z"/>
        </w:trPr>
        <w:tc>
          <w:tcPr>
            <w:tcW w:w="3690" w:type="dxa"/>
            <w:tcBorders>
              <w:top w:val="nil"/>
              <w:left w:val="nil"/>
              <w:bottom w:val="nil"/>
              <w:right w:val="nil"/>
            </w:tcBorders>
          </w:tcPr>
          <w:p w14:paraId="14263F06" w14:textId="77777777" w:rsidR="003E7E75" w:rsidRPr="003E7E75" w:rsidRDefault="003E7E75" w:rsidP="003E7E75">
            <w:pPr>
              <w:autoSpaceDE w:val="0"/>
              <w:autoSpaceDN w:val="0"/>
              <w:adjustRightInd w:val="0"/>
              <w:spacing w:after="0" w:line="240" w:lineRule="auto"/>
              <w:rPr>
                <w:ins w:id="11480" w:author="Arjan" w:date="2013-02-08T00:31:00Z"/>
                <w:rFonts w:ascii="Arial" w:eastAsia="Times New Roman" w:hAnsi="Arial" w:cs="Arial"/>
                <w:b/>
                <w:bCs/>
                <w:color w:val="000000"/>
                <w:sz w:val="20"/>
                <w:szCs w:val="20"/>
              </w:rPr>
            </w:pPr>
            <w:ins w:id="11481" w:author="Arjan" w:date="2013-02-08T00:31:00Z">
              <w:r w:rsidRPr="003E7E75">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14:paraId="1A4C96CF" w14:textId="77777777" w:rsidR="003E7E75" w:rsidRPr="003E7E75" w:rsidRDefault="003E7E75" w:rsidP="003E7E75">
            <w:pPr>
              <w:autoSpaceDE w:val="0"/>
              <w:autoSpaceDN w:val="0"/>
              <w:adjustRightInd w:val="0"/>
              <w:spacing w:after="0" w:line="240" w:lineRule="auto"/>
              <w:rPr>
                <w:ins w:id="11482" w:author="Arjan" w:date="2013-02-08T00:31:00Z"/>
                <w:rFonts w:ascii="Arial" w:eastAsia="Times New Roman" w:hAnsi="Arial" w:cs="Arial"/>
                <w:b/>
                <w:bCs/>
                <w:color w:val="000000"/>
                <w:sz w:val="20"/>
                <w:szCs w:val="20"/>
              </w:rPr>
            </w:pPr>
            <w:ins w:id="11483" w:author="Arjan" w:date="2013-02-08T00:31:00Z">
              <w:r w:rsidRPr="003E7E75">
                <w:rPr>
                  <w:rFonts w:ascii="Arial" w:eastAsia="Times New Roman" w:hAnsi="Arial" w:cs="Arial"/>
                  <w:b/>
                  <w:bCs/>
                  <w:color w:val="000000"/>
                  <w:sz w:val="20"/>
                  <w:szCs w:val="20"/>
                </w:rPr>
                <w:t>-</w:t>
              </w:r>
            </w:ins>
          </w:p>
        </w:tc>
      </w:tr>
    </w:tbl>
    <w:p w14:paraId="1340D0A0" w14:textId="77777777" w:rsidR="00107DE5" w:rsidRPr="00107DE5" w:rsidRDefault="00DA5D93" w:rsidP="00107DE5">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107DE5">
        <w:rPr>
          <w:rFonts w:ascii="Arial" w:hAnsi="Arial" w:cs="Arial"/>
          <w:sz w:val="20"/>
          <w:szCs w:val="20"/>
          <w:lang w:val="en-AU"/>
        </w:rPr>
        <w:fldChar w:fldCharType="begin" w:fldLock="1"/>
      </w:r>
      <w:r w:rsidR="00107DE5" w:rsidRPr="00107DE5">
        <w:rPr>
          <w:rFonts w:ascii="Arial" w:hAnsi="Arial" w:cs="Arial"/>
          <w:sz w:val="20"/>
          <w:szCs w:val="20"/>
          <w:lang w:val="en-AU"/>
        </w:rPr>
        <w:instrText xml:space="preserve">MERGEFIELD </w:instrText>
      </w:r>
      <w:r w:rsidR="00107DE5" w:rsidRPr="00107DE5">
        <w:rPr>
          <w:rFonts w:ascii="Arial" w:eastAsia="Times New Roman" w:hAnsi="Arial" w:cs="Arial"/>
          <w:b/>
          <w:bCs/>
          <w:color w:val="004080"/>
          <w:sz w:val="24"/>
          <w:szCs w:val="24"/>
        </w:rPr>
        <w:instrText>Connector.Stereotype</w:instrText>
      </w:r>
      <w:r w:rsidRPr="00107DE5">
        <w:rPr>
          <w:rFonts w:ascii="Arial" w:hAnsi="Arial" w:cs="Arial"/>
          <w:sz w:val="20"/>
          <w:szCs w:val="20"/>
          <w:lang w:val="en-AU"/>
        </w:rPr>
        <w:fldChar w:fldCharType="separate"/>
      </w:r>
      <w:r w:rsidR="00107DE5" w:rsidRPr="00107DE5">
        <w:rPr>
          <w:rFonts w:ascii="Arial" w:eastAsia="Times New Roman" w:hAnsi="Arial" w:cs="Arial"/>
          <w:b/>
          <w:bCs/>
          <w:color w:val="004080"/>
          <w:sz w:val="24"/>
          <w:szCs w:val="24"/>
        </w:rPr>
        <w:t>«Relatiesoort»</w:t>
      </w:r>
      <w:r w:rsidRPr="00107DE5">
        <w:rPr>
          <w:rFonts w:ascii="Arial" w:hAnsi="Arial" w:cs="Arial"/>
          <w:sz w:val="20"/>
          <w:szCs w:val="20"/>
          <w:lang w:val="en-AU"/>
        </w:rPr>
        <w:fldChar w:fldCharType="end"/>
      </w:r>
      <w:r w:rsidR="00107DE5" w:rsidRPr="00107DE5">
        <w:rPr>
          <w:rFonts w:ascii="Arial" w:eastAsia="Times New Roman" w:hAnsi="Arial" w:cs="Arial"/>
          <w:b/>
          <w:bCs/>
          <w:color w:val="004080"/>
          <w:sz w:val="24"/>
          <w:szCs w:val="24"/>
        </w:rPr>
        <w:t xml:space="preserve"> </w:t>
      </w:r>
      <w:r w:rsidRPr="00107DE5">
        <w:rPr>
          <w:rFonts w:ascii="Arial" w:eastAsia="Times New Roman" w:hAnsi="Arial" w:cs="Arial"/>
          <w:b/>
          <w:bCs/>
          <w:color w:val="004080"/>
          <w:sz w:val="24"/>
          <w:szCs w:val="24"/>
        </w:rPr>
        <w:fldChar w:fldCharType="begin" w:fldLock="1"/>
      </w:r>
      <w:r w:rsidR="00107DE5" w:rsidRPr="00107DE5">
        <w:rPr>
          <w:rFonts w:ascii="Arial" w:eastAsia="Times New Roman" w:hAnsi="Arial" w:cs="Arial"/>
          <w:b/>
          <w:bCs/>
          <w:color w:val="004080"/>
          <w:sz w:val="24"/>
          <w:szCs w:val="24"/>
        </w:rPr>
        <w:instrText>MERGEFIELD Connector.Name</w:instrText>
      </w:r>
      <w:r w:rsidRPr="00107DE5">
        <w:rPr>
          <w:rFonts w:ascii="Arial" w:eastAsia="Times New Roman" w:hAnsi="Arial" w:cs="Arial"/>
          <w:b/>
          <w:bCs/>
          <w:color w:val="004080"/>
          <w:sz w:val="24"/>
          <w:szCs w:val="24"/>
        </w:rPr>
        <w:fldChar w:fldCharType="separate"/>
      </w:r>
      <w:r w:rsidR="00107DE5" w:rsidRPr="00107DE5">
        <w:rPr>
          <w:rFonts w:ascii="Arial" w:eastAsia="Times New Roman" w:hAnsi="Arial" w:cs="Arial"/>
          <w:b/>
          <w:bCs/>
          <w:color w:val="004080"/>
          <w:sz w:val="24"/>
          <w:szCs w:val="24"/>
        </w:rPr>
        <w:t>is deelzaak van</w:t>
      </w:r>
      <w:r w:rsidRPr="00107DE5">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107DE5" w:rsidRPr="00107DE5" w14:paraId="774FF2E1" w14:textId="77777777">
        <w:trPr>
          <w:trHeight w:val="230"/>
        </w:trPr>
        <w:tc>
          <w:tcPr>
            <w:tcW w:w="3690" w:type="dxa"/>
            <w:tcBorders>
              <w:top w:val="nil"/>
              <w:left w:val="nil"/>
              <w:bottom w:val="nil"/>
              <w:right w:val="nil"/>
            </w:tcBorders>
          </w:tcPr>
          <w:p w14:paraId="389041A6"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Naam relatiesoort</w:t>
            </w:r>
          </w:p>
        </w:tc>
        <w:tc>
          <w:tcPr>
            <w:tcW w:w="5670" w:type="dxa"/>
            <w:tcBorders>
              <w:top w:val="nil"/>
              <w:left w:val="nil"/>
              <w:bottom w:val="nil"/>
              <w:right w:val="nil"/>
            </w:tcBorders>
          </w:tcPr>
          <w:p w14:paraId="113347A3" w14:textId="77777777" w:rsidR="00107DE5" w:rsidRPr="00107DE5" w:rsidRDefault="00DA5D93"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hAnsi="Arial" w:cs="Arial"/>
                <w:sz w:val="20"/>
                <w:szCs w:val="20"/>
                <w:lang w:val="en-AU"/>
              </w:rPr>
              <w:fldChar w:fldCharType="begin" w:fldLock="1"/>
            </w:r>
            <w:r w:rsidR="00107DE5" w:rsidRPr="00107DE5">
              <w:rPr>
                <w:rFonts w:ascii="Arial" w:hAnsi="Arial" w:cs="Arial"/>
                <w:sz w:val="20"/>
                <w:szCs w:val="20"/>
                <w:lang w:val="en-AU"/>
              </w:rPr>
              <w:instrText xml:space="preserve">MERGEFIELD </w:instrText>
            </w:r>
            <w:r w:rsidR="00107DE5" w:rsidRPr="00107DE5">
              <w:rPr>
                <w:rFonts w:ascii="Arial" w:eastAsia="Times New Roman" w:hAnsi="Arial" w:cs="Arial"/>
                <w:color w:val="000000"/>
                <w:sz w:val="20"/>
                <w:szCs w:val="20"/>
              </w:rPr>
              <w:instrText>Connector.Name</w:instrText>
            </w:r>
            <w:r w:rsidRPr="00107DE5">
              <w:rPr>
                <w:rFonts w:ascii="Arial" w:hAnsi="Arial" w:cs="Arial"/>
                <w:sz w:val="20"/>
                <w:szCs w:val="20"/>
                <w:lang w:val="en-AU"/>
              </w:rPr>
              <w:fldChar w:fldCharType="separate"/>
            </w:r>
            <w:r w:rsidR="00107DE5" w:rsidRPr="00107DE5">
              <w:rPr>
                <w:rFonts w:ascii="Arial" w:eastAsia="Times New Roman" w:hAnsi="Arial" w:cs="Arial"/>
                <w:color w:val="000000"/>
                <w:sz w:val="20"/>
                <w:szCs w:val="20"/>
              </w:rPr>
              <w:t>is deelzaak van</w:t>
            </w:r>
            <w:r w:rsidRPr="00107DE5">
              <w:rPr>
                <w:rFonts w:ascii="Arial" w:hAnsi="Arial" w:cs="Arial"/>
                <w:sz w:val="20"/>
                <w:szCs w:val="20"/>
                <w:lang w:val="en-AU"/>
              </w:rPr>
              <w:fldChar w:fldCharType="end"/>
            </w:r>
          </w:p>
        </w:tc>
      </w:tr>
      <w:tr w:rsidR="00107DE5" w:rsidRPr="00107DE5" w14:paraId="6665F143" w14:textId="77777777">
        <w:tc>
          <w:tcPr>
            <w:tcW w:w="3690" w:type="dxa"/>
            <w:tcBorders>
              <w:top w:val="nil"/>
              <w:left w:val="nil"/>
              <w:bottom w:val="nil"/>
              <w:right w:val="nil"/>
            </w:tcBorders>
          </w:tcPr>
          <w:p w14:paraId="5125AA8E"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D0CFD80"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r>
      <w:tr w:rsidR="00107DE5" w:rsidRPr="00107DE5" w14:paraId="61C3F966" w14:textId="77777777">
        <w:tc>
          <w:tcPr>
            <w:tcW w:w="3690" w:type="dxa"/>
            <w:tcBorders>
              <w:top w:val="nil"/>
              <w:left w:val="nil"/>
              <w:bottom w:val="nil"/>
              <w:right w:val="nil"/>
            </w:tcBorders>
          </w:tcPr>
          <w:p w14:paraId="6FE58867"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r w:rsidRPr="00107DE5">
              <w:rPr>
                <w:rFonts w:ascii="Arial" w:eastAsia="Times New Roman" w:hAnsi="Arial" w:cs="Arial"/>
                <w:b/>
                <w:bCs/>
                <w:color w:val="000000"/>
                <w:sz w:val="20"/>
                <w:szCs w:val="20"/>
              </w:rPr>
              <w:t>Gerelateerd objecttype</w:t>
            </w:r>
          </w:p>
          <w:p w14:paraId="53AEDB4A"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p w14:paraId="761F9A18"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3567805B" w14:textId="77777777" w:rsidR="00107DE5" w:rsidRPr="00107DE5" w:rsidRDefault="00DA5D93"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hAnsi="Arial" w:cs="Arial"/>
                <w:sz w:val="20"/>
                <w:szCs w:val="20"/>
                <w:lang w:val="en-AU"/>
              </w:rPr>
              <w:fldChar w:fldCharType="begin" w:fldLock="1"/>
            </w:r>
            <w:r w:rsidR="00107DE5" w:rsidRPr="00107DE5">
              <w:rPr>
                <w:rFonts w:ascii="Arial" w:hAnsi="Arial" w:cs="Arial"/>
                <w:sz w:val="20"/>
                <w:szCs w:val="20"/>
                <w:lang w:val="en-AU"/>
              </w:rPr>
              <w:instrText xml:space="preserve">MERGEFIELD </w:instrText>
            </w:r>
            <w:r w:rsidR="00107DE5" w:rsidRPr="00107DE5">
              <w:rPr>
                <w:rFonts w:ascii="Arial" w:eastAsia="Times New Roman" w:hAnsi="Arial" w:cs="Arial"/>
                <w:color w:val="000000"/>
                <w:sz w:val="20"/>
                <w:szCs w:val="20"/>
              </w:rPr>
              <w:instrText>Element.Name</w:instrText>
            </w:r>
            <w:r w:rsidRPr="00107DE5">
              <w:rPr>
                <w:rFonts w:ascii="Arial" w:hAnsi="Arial" w:cs="Arial"/>
                <w:sz w:val="20"/>
                <w:szCs w:val="20"/>
                <w:lang w:val="en-AU"/>
              </w:rPr>
              <w:fldChar w:fldCharType="separate"/>
            </w:r>
            <w:r w:rsidR="00107DE5" w:rsidRPr="00107DE5">
              <w:rPr>
                <w:rFonts w:ascii="Arial" w:eastAsia="Times New Roman" w:hAnsi="Arial" w:cs="Arial"/>
                <w:color w:val="000000"/>
                <w:sz w:val="20"/>
                <w:szCs w:val="20"/>
              </w:rPr>
              <w:t>ZAAK</w:t>
            </w:r>
            <w:r w:rsidRPr="00107DE5">
              <w:rPr>
                <w:rFonts w:ascii="Arial" w:hAnsi="Arial" w:cs="Arial"/>
                <w:sz w:val="20"/>
                <w:szCs w:val="20"/>
                <w:lang w:val="en-AU"/>
              </w:rPr>
              <w:fldChar w:fldCharType="end"/>
            </w:r>
          </w:p>
          <w:p w14:paraId="5EB403CA"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p w14:paraId="3B024954" w14:textId="77777777" w:rsidR="00107DE5" w:rsidRPr="00107DE5" w:rsidRDefault="00DA5D93"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fldChar w:fldCharType="begin" w:fldLock="1"/>
            </w:r>
            <w:r w:rsidR="00107DE5" w:rsidRPr="00107DE5">
              <w:rPr>
                <w:rFonts w:ascii="Arial" w:eastAsia="Times New Roman" w:hAnsi="Arial" w:cs="Arial"/>
                <w:color w:val="000000"/>
                <w:sz w:val="20"/>
                <w:szCs w:val="20"/>
              </w:rPr>
              <w:instrText>MERGEFIELD ConnTarget.Cardinality</w:instrText>
            </w:r>
            <w:r w:rsidRPr="00107DE5">
              <w:rPr>
                <w:rFonts w:ascii="Arial" w:eastAsia="Times New Roman" w:hAnsi="Arial" w:cs="Arial"/>
                <w:color w:val="000000"/>
                <w:sz w:val="20"/>
                <w:szCs w:val="20"/>
              </w:rPr>
              <w:fldChar w:fldCharType="separate"/>
            </w:r>
            <w:r w:rsidR="00107DE5" w:rsidRPr="00107DE5">
              <w:rPr>
                <w:rFonts w:ascii="Arial" w:eastAsia="Times New Roman" w:hAnsi="Arial" w:cs="Arial"/>
                <w:color w:val="000000"/>
                <w:sz w:val="20"/>
                <w:szCs w:val="20"/>
              </w:rPr>
              <w:t>0..1</w:t>
            </w:r>
            <w:r w:rsidRPr="00107DE5">
              <w:rPr>
                <w:rFonts w:ascii="Arial" w:eastAsia="Times New Roman" w:hAnsi="Arial" w:cs="Arial"/>
                <w:color w:val="000000"/>
                <w:sz w:val="20"/>
                <w:szCs w:val="20"/>
              </w:rPr>
              <w:fldChar w:fldCharType="end"/>
            </w:r>
            <w:r w:rsidR="00107DE5" w:rsidRPr="00107DE5">
              <w:rPr>
                <w:rFonts w:ascii="Arial" w:eastAsia="Times New Roman" w:hAnsi="Arial" w:cs="Arial"/>
                <w:color w:val="000000"/>
                <w:sz w:val="20"/>
                <w:szCs w:val="20"/>
              </w:rPr>
              <w:t xml:space="preserve"> </w:t>
            </w:r>
          </w:p>
        </w:tc>
      </w:tr>
      <w:tr w:rsidR="00107DE5" w:rsidRPr="00107DE5" w14:paraId="06CA0955" w14:textId="77777777">
        <w:tc>
          <w:tcPr>
            <w:tcW w:w="3690" w:type="dxa"/>
            <w:tcBorders>
              <w:top w:val="nil"/>
              <w:left w:val="nil"/>
              <w:bottom w:val="nil"/>
              <w:right w:val="nil"/>
            </w:tcBorders>
          </w:tcPr>
          <w:p w14:paraId="3643AEBF"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D93B66B"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r>
      <w:tr w:rsidR="00107DE5" w:rsidRPr="00107DE5" w14:paraId="61F77679" w14:textId="77777777">
        <w:tc>
          <w:tcPr>
            <w:tcW w:w="3690" w:type="dxa"/>
            <w:tcBorders>
              <w:top w:val="nil"/>
              <w:left w:val="nil"/>
              <w:bottom w:val="nil"/>
              <w:right w:val="nil"/>
            </w:tcBorders>
          </w:tcPr>
          <w:p w14:paraId="0FD4A8EB"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14:paraId="6C610B32"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KING</w:t>
            </w:r>
          </w:p>
        </w:tc>
      </w:tr>
      <w:tr w:rsidR="00107DE5" w:rsidRPr="00107DE5" w14:paraId="1547B5D3" w14:textId="77777777">
        <w:trPr>
          <w:trHeight w:val="230"/>
        </w:trPr>
        <w:tc>
          <w:tcPr>
            <w:tcW w:w="3690" w:type="dxa"/>
            <w:tcBorders>
              <w:top w:val="nil"/>
              <w:left w:val="nil"/>
              <w:bottom w:val="nil"/>
              <w:right w:val="nil"/>
            </w:tcBorders>
          </w:tcPr>
          <w:p w14:paraId="6D88DCCA"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68B339C"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r>
      <w:tr w:rsidR="00107DE5" w:rsidRPr="00107DE5" w14:paraId="703A7B99" w14:textId="77777777">
        <w:trPr>
          <w:trHeight w:val="230"/>
        </w:trPr>
        <w:tc>
          <w:tcPr>
            <w:tcW w:w="3690" w:type="dxa"/>
            <w:tcBorders>
              <w:top w:val="nil"/>
              <w:left w:val="nil"/>
              <w:bottom w:val="nil"/>
              <w:right w:val="nil"/>
            </w:tcBorders>
          </w:tcPr>
          <w:p w14:paraId="7B17246F"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14:paraId="41DDACC9"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1 juni 2008</w:t>
            </w:r>
          </w:p>
        </w:tc>
      </w:tr>
      <w:tr w:rsidR="00107DE5" w:rsidRPr="00107DE5" w14:paraId="7CC59625" w14:textId="77777777">
        <w:trPr>
          <w:trHeight w:val="230"/>
        </w:trPr>
        <w:tc>
          <w:tcPr>
            <w:tcW w:w="3690" w:type="dxa"/>
            <w:tcBorders>
              <w:top w:val="nil"/>
              <w:left w:val="nil"/>
              <w:bottom w:val="nil"/>
              <w:right w:val="nil"/>
            </w:tcBorders>
          </w:tcPr>
          <w:p w14:paraId="0EA4A1F5"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CE5F3C4"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CB22FF" w14:paraId="6C159F80" w14:textId="77777777">
        <w:tc>
          <w:tcPr>
            <w:tcW w:w="3690" w:type="dxa"/>
            <w:tcBorders>
              <w:top w:val="nil"/>
              <w:left w:val="nil"/>
              <w:bottom w:val="nil"/>
              <w:right w:val="nil"/>
            </w:tcBorders>
          </w:tcPr>
          <w:p w14:paraId="431DF184"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r w:rsidRPr="00107DE5">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14:paraId="6EC73A54" w14:textId="77777777" w:rsidR="00107DE5" w:rsidRPr="00DD0F4F" w:rsidRDefault="00DA5D93" w:rsidP="00107DE5">
            <w:pPr>
              <w:autoSpaceDE w:val="0"/>
              <w:autoSpaceDN w:val="0"/>
              <w:adjustRightInd w:val="0"/>
              <w:spacing w:after="0" w:line="240" w:lineRule="auto"/>
              <w:rPr>
                <w:rFonts w:ascii="Arial" w:eastAsia="Times New Roman" w:hAnsi="Arial" w:cs="Arial"/>
                <w:color w:val="000000"/>
                <w:sz w:val="20"/>
                <w:szCs w:val="20"/>
                <w:lang w:val="nl-NL"/>
              </w:rPr>
            </w:pPr>
            <w:r w:rsidRPr="00107DE5">
              <w:rPr>
                <w:rFonts w:ascii="Arial" w:hAnsi="Arial" w:cs="Arial"/>
                <w:sz w:val="20"/>
                <w:szCs w:val="20"/>
                <w:lang w:val="en-AU"/>
              </w:rPr>
              <w:fldChar w:fldCharType="begin" w:fldLock="1"/>
            </w:r>
            <w:r w:rsidR="00107DE5" w:rsidRPr="00DD0F4F">
              <w:rPr>
                <w:rFonts w:ascii="Arial" w:hAnsi="Arial" w:cs="Arial"/>
                <w:sz w:val="20"/>
                <w:szCs w:val="20"/>
                <w:lang w:val="nl-NL"/>
              </w:rPr>
              <w:instrText xml:space="preserve">MERGEFIELD </w:instrText>
            </w:r>
            <w:r w:rsidR="00107DE5" w:rsidRPr="00DD0F4F">
              <w:rPr>
                <w:rFonts w:ascii="Arial" w:eastAsia="Times New Roman" w:hAnsi="Arial" w:cs="Arial"/>
                <w:color w:val="000000"/>
                <w:sz w:val="20"/>
                <w:szCs w:val="20"/>
                <w:lang w:val="nl-NL"/>
              </w:rPr>
              <w:instrText>Connector.Notes</w:instrText>
            </w:r>
            <w:r w:rsidRPr="00107DE5">
              <w:rPr>
                <w:rFonts w:ascii="Arial" w:hAnsi="Arial" w:cs="Arial"/>
                <w:sz w:val="20"/>
                <w:szCs w:val="20"/>
                <w:lang w:val="en-AU"/>
              </w:rPr>
              <w:fldChar w:fldCharType="end"/>
            </w:r>
            <w:r w:rsidR="00107DE5" w:rsidRPr="00DD0F4F">
              <w:rPr>
                <w:rFonts w:ascii="Arial" w:eastAsia="Times New Roman" w:hAnsi="Arial" w:cs="Arial"/>
                <w:color w:val="610E6A"/>
                <w:sz w:val="20"/>
                <w:szCs w:val="20"/>
                <w:lang w:val="nl-NL"/>
              </w:rPr>
              <w:t xml:space="preserve">De verwijzing naar de ZAAK, waarom verzocht is door de initiator daarvan, die </w:t>
            </w:r>
            <w:del w:id="11484" w:author="Arjan" w:date="2013-02-08T13:43:00Z">
              <w:r w:rsidR="00107DE5" w:rsidRPr="00DD0F4F" w:rsidDel="00107DE5">
                <w:rPr>
                  <w:rFonts w:ascii="Arial" w:eastAsia="Times New Roman" w:hAnsi="Arial" w:cs="Arial"/>
                  <w:color w:val="610E6A"/>
                  <w:sz w:val="20"/>
                  <w:szCs w:val="20"/>
                  <w:lang w:val="nl-NL"/>
                </w:rPr>
                <w:delText>door de zaak</w:delText>
              </w:r>
            </w:del>
            <w:r w:rsidR="00107DE5" w:rsidRPr="00DD0F4F">
              <w:rPr>
                <w:rFonts w:ascii="Arial" w:eastAsia="Times New Roman" w:hAnsi="Arial" w:cs="Arial"/>
                <w:color w:val="610E6A"/>
                <w:sz w:val="20"/>
                <w:szCs w:val="20"/>
                <w:lang w:val="nl-NL"/>
              </w:rPr>
              <w:t>behandel</w:t>
            </w:r>
            <w:del w:id="11485" w:author="Arjan" w:date="2013-02-08T13:43:00Z">
              <w:r w:rsidR="00107DE5" w:rsidRPr="00DD0F4F" w:rsidDel="00107DE5">
                <w:rPr>
                  <w:rFonts w:ascii="Arial" w:eastAsia="Times New Roman" w:hAnsi="Arial" w:cs="Arial"/>
                  <w:color w:val="610E6A"/>
                  <w:sz w:val="20"/>
                  <w:szCs w:val="20"/>
                  <w:lang w:val="nl-NL"/>
                </w:rPr>
                <w:delText>en</w:delText>
              </w:r>
            </w:del>
            <w:r w:rsidR="00107DE5" w:rsidRPr="00DD0F4F">
              <w:rPr>
                <w:rFonts w:ascii="Arial" w:eastAsia="Times New Roman" w:hAnsi="Arial" w:cs="Arial"/>
                <w:color w:val="610E6A"/>
                <w:sz w:val="20"/>
                <w:szCs w:val="20"/>
                <w:lang w:val="nl-NL"/>
              </w:rPr>
              <w:t>d</w:t>
            </w:r>
            <w:del w:id="11486" w:author="Arjan" w:date="2013-02-08T13:43:00Z">
              <w:r w:rsidR="00107DE5" w:rsidRPr="00DD0F4F" w:rsidDel="00107DE5">
                <w:rPr>
                  <w:rFonts w:ascii="Arial" w:eastAsia="Times New Roman" w:hAnsi="Arial" w:cs="Arial"/>
                  <w:color w:val="610E6A"/>
                  <w:sz w:val="20"/>
                  <w:szCs w:val="20"/>
                  <w:lang w:val="nl-NL"/>
                </w:rPr>
                <w:delText>e</w:delText>
              </w:r>
            </w:del>
            <w:r w:rsidR="00107DE5" w:rsidRPr="00DD0F4F">
              <w:rPr>
                <w:rFonts w:ascii="Arial" w:eastAsia="Times New Roman" w:hAnsi="Arial" w:cs="Arial"/>
                <w:color w:val="610E6A"/>
                <w:sz w:val="20"/>
                <w:szCs w:val="20"/>
                <w:lang w:val="nl-NL"/>
              </w:rPr>
              <w:t xml:space="preserve"> </w:t>
            </w:r>
            <w:del w:id="11487" w:author="Arjan" w:date="2013-02-08T13:43:00Z">
              <w:r w:rsidR="00107DE5" w:rsidRPr="00DD0F4F" w:rsidDel="00107DE5">
                <w:rPr>
                  <w:rFonts w:ascii="Arial" w:eastAsia="Times New Roman" w:hAnsi="Arial" w:cs="Arial"/>
                  <w:color w:val="610E6A"/>
                  <w:sz w:val="20"/>
                  <w:szCs w:val="20"/>
                  <w:lang w:val="nl-NL"/>
                </w:rPr>
                <w:delText>organisatie is opgedeeld</w:delText>
              </w:r>
            </w:del>
            <w:ins w:id="11488" w:author="Arjan" w:date="2013-02-08T13:43:00Z">
              <w:r w:rsidR="00107DE5" w:rsidRPr="00DD0F4F">
                <w:rPr>
                  <w:rFonts w:ascii="Arial" w:eastAsia="Times New Roman" w:hAnsi="Arial" w:cs="Arial"/>
                  <w:color w:val="610E6A"/>
                  <w:sz w:val="20"/>
                  <w:szCs w:val="20"/>
                  <w:lang w:val="nl-NL"/>
                </w:rPr>
                <w:t>wordt</w:t>
              </w:r>
            </w:ins>
            <w:r w:rsidR="00107DE5" w:rsidRPr="00DD0F4F">
              <w:rPr>
                <w:rFonts w:ascii="Arial" w:eastAsia="Times New Roman" w:hAnsi="Arial" w:cs="Arial"/>
                <w:color w:val="610E6A"/>
                <w:sz w:val="20"/>
                <w:szCs w:val="20"/>
                <w:lang w:val="nl-NL"/>
              </w:rPr>
              <w:t xml:space="preserve"> in twee of meer separa</w:t>
            </w:r>
            <w:del w:id="11489" w:author="Arjan" w:date="2013-02-08T13:43:00Z">
              <w:r w:rsidR="00107DE5" w:rsidRPr="00DD0F4F" w:rsidDel="00107DE5">
                <w:rPr>
                  <w:rFonts w:ascii="Arial" w:eastAsia="Times New Roman" w:hAnsi="Arial" w:cs="Arial"/>
                  <w:color w:val="610E6A"/>
                  <w:sz w:val="20"/>
                  <w:szCs w:val="20"/>
                  <w:lang w:val="nl-NL"/>
                </w:rPr>
                <w:delText>a</w:delText>
              </w:r>
            </w:del>
            <w:r w:rsidR="00107DE5" w:rsidRPr="00DD0F4F">
              <w:rPr>
                <w:rFonts w:ascii="Arial" w:eastAsia="Times New Roman" w:hAnsi="Arial" w:cs="Arial"/>
                <w:color w:val="610E6A"/>
                <w:sz w:val="20"/>
                <w:szCs w:val="20"/>
                <w:lang w:val="nl-NL"/>
              </w:rPr>
              <w:t>t</w:t>
            </w:r>
            <w:ins w:id="11490" w:author="Arjan" w:date="2013-02-08T13:43:00Z">
              <w:r w:rsidR="00107DE5" w:rsidRPr="00DD0F4F">
                <w:rPr>
                  <w:rFonts w:ascii="Arial" w:eastAsia="Times New Roman" w:hAnsi="Arial" w:cs="Arial"/>
                  <w:color w:val="610E6A"/>
                  <w:sz w:val="20"/>
                  <w:szCs w:val="20"/>
                  <w:lang w:val="nl-NL"/>
                </w:rPr>
                <w:t>e</w:t>
              </w:r>
            </w:ins>
            <w:r w:rsidR="00107DE5" w:rsidRPr="00DD0F4F">
              <w:rPr>
                <w:rFonts w:ascii="Arial" w:eastAsia="Times New Roman" w:hAnsi="Arial" w:cs="Arial"/>
                <w:color w:val="610E6A"/>
                <w:sz w:val="20"/>
                <w:szCs w:val="20"/>
                <w:lang w:val="nl-NL"/>
              </w:rPr>
              <w:t xml:space="preserve"> </w:t>
            </w:r>
            <w:del w:id="11491" w:author="Arjan" w:date="2013-02-08T13:43:00Z">
              <w:r w:rsidR="00107DE5" w:rsidRPr="00DD0F4F" w:rsidDel="00107DE5">
                <w:rPr>
                  <w:rFonts w:ascii="Arial" w:eastAsia="Times New Roman" w:hAnsi="Arial" w:cs="Arial"/>
                  <w:color w:val="610E6A"/>
                  <w:sz w:val="20"/>
                  <w:szCs w:val="20"/>
                  <w:lang w:val="nl-NL"/>
                </w:rPr>
                <w:delText>te behandelen zak</w:delText>
              </w:r>
            </w:del>
            <w:ins w:id="11492" w:author="Arjan" w:date="2013-02-08T13:43:00Z">
              <w:r w:rsidR="00107DE5" w:rsidRPr="00DD0F4F">
                <w:rPr>
                  <w:rFonts w:ascii="Arial" w:eastAsia="Times New Roman" w:hAnsi="Arial" w:cs="Arial"/>
                  <w:color w:val="610E6A"/>
                  <w:sz w:val="20"/>
                  <w:szCs w:val="20"/>
                  <w:lang w:val="nl-NL"/>
                </w:rPr>
                <w:t>ZAAK</w:t>
              </w:r>
            </w:ins>
            <w:r w:rsidR="00107DE5" w:rsidRPr="00DD0F4F">
              <w:rPr>
                <w:rFonts w:ascii="Arial" w:eastAsia="Times New Roman" w:hAnsi="Arial" w:cs="Arial"/>
                <w:color w:val="610E6A"/>
                <w:sz w:val="20"/>
                <w:szCs w:val="20"/>
                <w:lang w:val="nl-NL"/>
              </w:rPr>
              <w:t xml:space="preserve">en waarvan de onderhavige </w:t>
            </w:r>
            <w:del w:id="11493" w:author="Arjan" w:date="2013-02-08T13:44:00Z">
              <w:r w:rsidR="00107DE5" w:rsidRPr="00DD0F4F" w:rsidDel="00107DE5">
                <w:rPr>
                  <w:rFonts w:ascii="Arial" w:eastAsia="Times New Roman" w:hAnsi="Arial" w:cs="Arial"/>
                  <w:color w:val="610E6A"/>
                  <w:sz w:val="20"/>
                  <w:szCs w:val="20"/>
                  <w:lang w:val="nl-NL"/>
                </w:rPr>
                <w:delText>zaak</w:delText>
              </w:r>
            </w:del>
            <w:ins w:id="11494" w:author="Arjan" w:date="2013-02-08T13:44:00Z">
              <w:r w:rsidR="00107DE5" w:rsidRPr="00DD0F4F">
                <w:rPr>
                  <w:rFonts w:ascii="Arial" w:eastAsia="Times New Roman" w:hAnsi="Arial" w:cs="Arial"/>
                  <w:color w:val="610E6A"/>
                  <w:sz w:val="20"/>
                  <w:szCs w:val="20"/>
                  <w:lang w:val="nl-NL"/>
                </w:rPr>
                <w:t>ZAAK</w:t>
              </w:r>
            </w:ins>
            <w:r w:rsidR="00107DE5" w:rsidRPr="00DD0F4F">
              <w:rPr>
                <w:rFonts w:ascii="Arial" w:eastAsia="Times New Roman" w:hAnsi="Arial" w:cs="Arial"/>
                <w:color w:val="610E6A"/>
                <w:sz w:val="20"/>
                <w:szCs w:val="20"/>
                <w:lang w:val="nl-NL"/>
              </w:rPr>
              <w:t xml:space="preserve"> er één is.</w:t>
            </w:r>
          </w:p>
        </w:tc>
      </w:tr>
      <w:tr w:rsidR="00107DE5" w:rsidRPr="00CB22FF" w14:paraId="78699E1F" w14:textId="77777777">
        <w:tc>
          <w:tcPr>
            <w:tcW w:w="3690" w:type="dxa"/>
            <w:tcBorders>
              <w:top w:val="nil"/>
              <w:left w:val="nil"/>
              <w:bottom w:val="nil"/>
              <w:right w:val="nil"/>
            </w:tcBorders>
          </w:tcPr>
          <w:p w14:paraId="1494DC6D" w14:textId="77777777" w:rsidR="00107DE5" w:rsidRPr="00DD0F4F" w:rsidRDefault="00107DE5" w:rsidP="00107DE5">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2DD8FCDE" w14:textId="77777777" w:rsidR="00107DE5" w:rsidRPr="00DD0F4F" w:rsidRDefault="00107DE5" w:rsidP="00107DE5">
            <w:pPr>
              <w:autoSpaceDE w:val="0"/>
              <w:autoSpaceDN w:val="0"/>
              <w:adjustRightInd w:val="0"/>
              <w:spacing w:after="0" w:line="240" w:lineRule="auto"/>
              <w:rPr>
                <w:rFonts w:ascii="Arial" w:eastAsia="Times New Roman" w:hAnsi="Arial" w:cs="Arial"/>
                <w:color w:val="000000"/>
                <w:sz w:val="20"/>
                <w:szCs w:val="20"/>
                <w:lang w:val="nl-NL"/>
              </w:rPr>
            </w:pPr>
          </w:p>
        </w:tc>
      </w:tr>
      <w:tr w:rsidR="00107DE5" w:rsidRPr="00107DE5" w14:paraId="7E496674" w14:textId="77777777">
        <w:tc>
          <w:tcPr>
            <w:tcW w:w="3690" w:type="dxa"/>
            <w:tcBorders>
              <w:top w:val="nil"/>
              <w:left w:val="nil"/>
              <w:bottom w:val="nil"/>
              <w:right w:val="nil"/>
            </w:tcBorders>
          </w:tcPr>
          <w:p w14:paraId="06E4046D"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14:paraId="748A7222"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KING</w:t>
            </w:r>
          </w:p>
        </w:tc>
      </w:tr>
      <w:tr w:rsidR="00107DE5" w:rsidRPr="00107DE5" w14:paraId="29DF1C35" w14:textId="77777777">
        <w:tc>
          <w:tcPr>
            <w:tcW w:w="3690" w:type="dxa"/>
            <w:tcBorders>
              <w:top w:val="nil"/>
              <w:left w:val="nil"/>
              <w:bottom w:val="nil"/>
              <w:right w:val="nil"/>
            </w:tcBorders>
          </w:tcPr>
          <w:p w14:paraId="60EC63C1"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7BBC771"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14:paraId="7215858F" w14:textId="77777777">
        <w:tc>
          <w:tcPr>
            <w:tcW w:w="3690" w:type="dxa"/>
            <w:tcBorders>
              <w:top w:val="nil"/>
              <w:left w:val="nil"/>
              <w:bottom w:val="nil"/>
              <w:right w:val="nil"/>
            </w:tcBorders>
          </w:tcPr>
          <w:p w14:paraId="6F49F524"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14:paraId="034E68C2"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1 juni 2008</w:t>
            </w:r>
          </w:p>
        </w:tc>
      </w:tr>
      <w:tr w:rsidR="00107DE5" w:rsidRPr="00107DE5" w14:paraId="69ADE2D2" w14:textId="77777777">
        <w:tc>
          <w:tcPr>
            <w:tcW w:w="3690" w:type="dxa"/>
            <w:tcBorders>
              <w:top w:val="nil"/>
              <w:left w:val="nil"/>
              <w:bottom w:val="nil"/>
              <w:right w:val="nil"/>
            </w:tcBorders>
          </w:tcPr>
          <w:p w14:paraId="3EB1A9CD"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0CBE8C7"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CB22FF" w14:paraId="2377316D" w14:textId="77777777">
        <w:tc>
          <w:tcPr>
            <w:tcW w:w="3690" w:type="dxa"/>
            <w:tcBorders>
              <w:top w:val="nil"/>
              <w:left w:val="nil"/>
              <w:bottom w:val="nil"/>
              <w:right w:val="nil"/>
            </w:tcBorders>
          </w:tcPr>
          <w:p w14:paraId="4EE38BE6"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14:paraId="0A7AC8D4" w14:textId="77777777" w:rsidR="00107DE5" w:rsidRPr="00DD0F4F" w:rsidRDefault="00107DE5" w:rsidP="00107DE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Niet altijd is het mogelijk om een zaak, die in de ogen van de initiator daarvan als één samenhangend geheel beschouwd wordt, als één zaak binnen de organisatie te behandelen. </w:t>
            </w:r>
            <w:ins w:id="11495" w:author="Arjan" w:date="2013-02-08T13:46:00Z">
              <w:r w:rsidRPr="00DD0F4F">
                <w:rPr>
                  <w:rFonts w:ascii="Arial" w:eastAsia="Times New Roman" w:hAnsi="Arial" w:cs="Arial"/>
                  <w:color w:val="000000"/>
                  <w:sz w:val="20"/>
                  <w:szCs w:val="20"/>
                  <w:lang w:val="nl-NL"/>
                </w:rPr>
                <w:t xml:space="preserve">Dit doet zich voor als de gewenste producten en diensten in verschillende bedrijfsprocessen vervaardigd worden d.w.z. voor elk gewenst product of dienst, of groep daarvan, is een zelfstandig bedrijfsproces operationeel. </w:t>
              </w:r>
            </w:ins>
            <w:r w:rsidRPr="00DD0F4F">
              <w:rPr>
                <w:rFonts w:ascii="Arial" w:eastAsia="Times New Roman" w:hAnsi="Arial" w:cs="Arial"/>
                <w:color w:val="000000"/>
                <w:sz w:val="20"/>
                <w:szCs w:val="20"/>
                <w:lang w:val="nl-NL"/>
              </w:rPr>
              <w:t xml:space="preserve">In dat geval kan de zaakbehandelende organisatie </w:t>
            </w:r>
            <w:ins w:id="11496" w:author="Arjan" w:date="2013-02-08T13:48:00Z">
              <w:r w:rsidRPr="00DD0F4F">
                <w:rPr>
                  <w:rFonts w:ascii="Arial" w:eastAsia="Times New Roman" w:hAnsi="Arial" w:cs="Arial"/>
                  <w:color w:val="000000"/>
                  <w:sz w:val="20"/>
                  <w:szCs w:val="20"/>
                  <w:lang w:val="nl-NL"/>
                </w:rPr>
                <w:t xml:space="preserve">er voor kiezen </w:t>
              </w:r>
            </w:ins>
            <w:r w:rsidRPr="00DD0F4F">
              <w:rPr>
                <w:rFonts w:ascii="Arial" w:eastAsia="Times New Roman" w:hAnsi="Arial" w:cs="Arial"/>
                <w:color w:val="000000"/>
                <w:sz w:val="20"/>
                <w:szCs w:val="20"/>
                <w:lang w:val="nl-NL"/>
              </w:rPr>
              <w:t xml:space="preserve">de aangevraagde zaak </w:t>
            </w:r>
            <w:del w:id="11497" w:author="Arjan" w:date="2013-02-08T13:47:00Z">
              <w:r w:rsidRPr="00DD0F4F" w:rsidDel="00107DE5">
                <w:rPr>
                  <w:rFonts w:ascii="Arial" w:eastAsia="Times New Roman" w:hAnsi="Arial" w:cs="Arial"/>
                  <w:color w:val="000000"/>
                  <w:sz w:val="20"/>
                  <w:szCs w:val="20"/>
                  <w:lang w:val="nl-NL"/>
                </w:rPr>
                <w:delText xml:space="preserve">opsplitsen </w:delText>
              </w:r>
            </w:del>
            <w:ins w:id="11498" w:author="Arjan" w:date="2013-02-08T13:49:00Z">
              <w:r w:rsidRPr="00DD0F4F">
                <w:rPr>
                  <w:rFonts w:ascii="Arial" w:eastAsia="Times New Roman" w:hAnsi="Arial" w:cs="Arial"/>
                  <w:color w:val="000000"/>
                  <w:sz w:val="20"/>
                  <w:szCs w:val="20"/>
                  <w:lang w:val="nl-NL"/>
                </w:rPr>
                <w:t xml:space="preserve">te </w:t>
              </w:r>
            </w:ins>
            <w:ins w:id="11499" w:author="Arjan" w:date="2013-02-08T13:47:00Z">
              <w:r w:rsidRPr="00DD0F4F">
                <w:rPr>
                  <w:rFonts w:ascii="Arial" w:eastAsia="Times New Roman" w:hAnsi="Arial" w:cs="Arial"/>
                  <w:color w:val="000000"/>
                  <w:sz w:val="20"/>
                  <w:szCs w:val="20"/>
                  <w:lang w:val="nl-NL"/>
                </w:rPr>
                <w:t xml:space="preserve">behandelen </w:t>
              </w:r>
            </w:ins>
            <w:r w:rsidRPr="00DD0F4F">
              <w:rPr>
                <w:rFonts w:ascii="Arial" w:eastAsia="Times New Roman" w:hAnsi="Arial" w:cs="Arial"/>
                <w:color w:val="000000"/>
                <w:sz w:val="20"/>
                <w:szCs w:val="20"/>
                <w:lang w:val="nl-NL"/>
              </w:rPr>
              <w:t>in meerdere ‘deelzaken’ die ieder op zich weer een zaak vormen</w:t>
            </w:r>
            <w:ins w:id="11500" w:author="Arjan" w:date="2013-02-08T13:47:00Z">
              <w:r w:rsidRPr="00DD0F4F">
                <w:rPr>
                  <w:rFonts w:ascii="Arial" w:eastAsia="Times New Roman" w:hAnsi="Arial" w:cs="Arial"/>
                  <w:color w:val="000000"/>
                  <w:sz w:val="20"/>
                  <w:szCs w:val="20"/>
                  <w:lang w:val="nl-NL"/>
                </w:rPr>
                <w:t xml:space="preserve"> voor één bedrijfsproces</w:t>
              </w:r>
            </w:ins>
            <w:r w:rsidRPr="00DD0F4F">
              <w:rPr>
                <w:rFonts w:ascii="Arial" w:eastAsia="Times New Roman" w:hAnsi="Arial" w:cs="Arial"/>
                <w:color w:val="000000"/>
                <w:sz w:val="20"/>
                <w:szCs w:val="20"/>
                <w:lang w:val="nl-NL"/>
              </w:rPr>
              <w:t>. Voor de initiator is en blijft de zaak als geheel relevant. De zaakbehandelende organisatie richt zich meer op de deelzaken</w:t>
            </w:r>
            <w:ins w:id="11501" w:author="Arjan" w:date="2013-02-08T13:47:00Z">
              <w:r w:rsidRPr="00DD0F4F">
                <w:rPr>
                  <w:rFonts w:ascii="Arial" w:eastAsia="Times New Roman" w:hAnsi="Arial" w:cs="Arial"/>
                  <w:color w:val="000000"/>
                  <w:sz w:val="20"/>
                  <w:szCs w:val="20"/>
                  <w:lang w:val="nl-NL"/>
                </w:rPr>
                <w:t xml:space="preserve"> en de coördinatie daar</w:t>
              </w:r>
            </w:ins>
            <w:ins w:id="11502" w:author="Arjan" w:date="2013-02-08T13:48:00Z">
              <w:r w:rsidRPr="00DD0F4F">
                <w:rPr>
                  <w:rFonts w:ascii="Arial" w:eastAsia="Times New Roman" w:hAnsi="Arial" w:cs="Arial"/>
                  <w:color w:val="000000"/>
                  <w:sz w:val="20"/>
                  <w:szCs w:val="20"/>
                  <w:lang w:val="nl-NL"/>
                </w:rPr>
                <w:t>tussen (de ‘hoofdzaak’)</w:t>
              </w:r>
            </w:ins>
            <w:r w:rsidRPr="00DD0F4F">
              <w:rPr>
                <w:rFonts w:ascii="Arial" w:eastAsia="Times New Roman" w:hAnsi="Arial" w:cs="Arial"/>
                <w:color w:val="000000"/>
                <w:sz w:val="20"/>
                <w:szCs w:val="20"/>
                <w:lang w:val="nl-NL"/>
              </w:rPr>
              <w:t>. De relatiesoort brengt het verband aan tussen al deze zaken zodat alle betrokkenen juist en doelgericht geinformeerd zijn.</w:t>
            </w:r>
          </w:p>
        </w:tc>
      </w:tr>
      <w:tr w:rsidR="00107DE5" w:rsidRPr="00CB22FF" w14:paraId="321C1BE3" w14:textId="77777777">
        <w:tc>
          <w:tcPr>
            <w:tcW w:w="3690" w:type="dxa"/>
            <w:tcBorders>
              <w:top w:val="nil"/>
              <w:left w:val="nil"/>
              <w:bottom w:val="nil"/>
              <w:right w:val="nil"/>
            </w:tcBorders>
          </w:tcPr>
          <w:p w14:paraId="2EAFF638" w14:textId="77777777" w:rsidR="00107DE5" w:rsidRPr="00DD0F4F" w:rsidRDefault="00107DE5" w:rsidP="00107DE5">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2F859118" w14:textId="77777777" w:rsidR="00107DE5" w:rsidRPr="00DD0F4F" w:rsidRDefault="00107DE5" w:rsidP="00107DE5">
            <w:pPr>
              <w:autoSpaceDE w:val="0"/>
              <w:autoSpaceDN w:val="0"/>
              <w:adjustRightInd w:val="0"/>
              <w:spacing w:after="0" w:line="240" w:lineRule="auto"/>
              <w:rPr>
                <w:rFonts w:ascii="Arial" w:eastAsia="Times New Roman" w:hAnsi="Arial" w:cs="Arial"/>
                <w:color w:val="000000"/>
                <w:sz w:val="20"/>
                <w:szCs w:val="20"/>
                <w:lang w:val="nl-NL"/>
              </w:rPr>
            </w:pPr>
          </w:p>
        </w:tc>
      </w:tr>
      <w:tr w:rsidR="00107DE5" w:rsidRPr="00107DE5" w14:paraId="5EA33775" w14:textId="77777777">
        <w:tc>
          <w:tcPr>
            <w:tcW w:w="3690" w:type="dxa"/>
            <w:tcBorders>
              <w:top w:val="nil"/>
              <w:left w:val="nil"/>
              <w:bottom w:val="nil"/>
              <w:right w:val="nil"/>
            </w:tcBorders>
          </w:tcPr>
          <w:p w14:paraId="7B66A8F4"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14:paraId="2C6CA283"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Ja</w:t>
            </w:r>
          </w:p>
        </w:tc>
      </w:tr>
      <w:tr w:rsidR="00107DE5" w:rsidRPr="00107DE5" w14:paraId="348885A5" w14:textId="77777777">
        <w:trPr>
          <w:trHeight w:val="230"/>
        </w:trPr>
        <w:tc>
          <w:tcPr>
            <w:tcW w:w="3690" w:type="dxa"/>
            <w:tcBorders>
              <w:top w:val="nil"/>
              <w:left w:val="nil"/>
              <w:bottom w:val="nil"/>
              <w:right w:val="nil"/>
            </w:tcBorders>
          </w:tcPr>
          <w:p w14:paraId="3693625D"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F3161FA"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14:paraId="58E9825B" w14:textId="77777777">
        <w:trPr>
          <w:trHeight w:val="230"/>
        </w:trPr>
        <w:tc>
          <w:tcPr>
            <w:tcW w:w="3690" w:type="dxa"/>
            <w:tcBorders>
              <w:top w:val="nil"/>
              <w:left w:val="nil"/>
              <w:bottom w:val="nil"/>
              <w:right w:val="nil"/>
            </w:tcBorders>
          </w:tcPr>
          <w:p w14:paraId="747BCBE7"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14:paraId="4C4A4944"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Ja</w:t>
            </w:r>
          </w:p>
        </w:tc>
      </w:tr>
      <w:tr w:rsidR="00107DE5" w:rsidRPr="00107DE5" w14:paraId="19FB7DA1" w14:textId="77777777">
        <w:tc>
          <w:tcPr>
            <w:tcW w:w="3690" w:type="dxa"/>
            <w:tcBorders>
              <w:top w:val="nil"/>
              <w:left w:val="nil"/>
              <w:bottom w:val="nil"/>
              <w:right w:val="nil"/>
            </w:tcBorders>
          </w:tcPr>
          <w:p w14:paraId="113AAFEF"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37C1342"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14:paraId="5835E1A2" w14:textId="77777777">
        <w:tc>
          <w:tcPr>
            <w:tcW w:w="3690" w:type="dxa"/>
            <w:tcBorders>
              <w:top w:val="nil"/>
              <w:left w:val="nil"/>
              <w:bottom w:val="nil"/>
              <w:right w:val="nil"/>
            </w:tcBorders>
          </w:tcPr>
          <w:p w14:paraId="600F5B3C"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14:paraId="482BED28"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14:paraId="64805FDF" w14:textId="77777777">
        <w:tc>
          <w:tcPr>
            <w:tcW w:w="3690" w:type="dxa"/>
            <w:tcBorders>
              <w:top w:val="nil"/>
              <w:left w:val="nil"/>
              <w:bottom w:val="nil"/>
              <w:right w:val="nil"/>
            </w:tcBorders>
          </w:tcPr>
          <w:p w14:paraId="261DF658"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680566C"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14:paraId="408A2A16" w14:textId="77777777">
        <w:tc>
          <w:tcPr>
            <w:tcW w:w="3690" w:type="dxa"/>
            <w:tcBorders>
              <w:top w:val="nil"/>
              <w:left w:val="nil"/>
              <w:bottom w:val="nil"/>
              <w:right w:val="nil"/>
            </w:tcBorders>
          </w:tcPr>
          <w:p w14:paraId="2BEAEAC5"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14:paraId="6E3D4B99"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Nee</w:t>
            </w:r>
          </w:p>
        </w:tc>
      </w:tr>
      <w:tr w:rsidR="00107DE5" w:rsidRPr="00107DE5" w14:paraId="5913461E" w14:textId="77777777">
        <w:tc>
          <w:tcPr>
            <w:tcW w:w="3690" w:type="dxa"/>
            <w:tcBorders>
              <w:top w:val="nil"/>
              <w:left w:val="nil"/>
              <w:bottom w:val="nil"/>
              <w:right w:val="nil"/>
            </w:tcBorders>
          </w:tcPr>
          <w:p w14:paraId="0F7D716D"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A75177F"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14:paraId="279CF539" w14:textId="77777777">
        <w:tc>
          <w:tcPr>
            <w:tcW w:w="3690" w:type="dxa"/>
            <w:tcBorders>
              <w:top w:val="nil"/>
              <w:left w:val="nil"/>
              <w:bottom w:val="nil"/>
              <w:right w:val="nil"/>
            </w:tcBorders>
          </w:tcPr>
          <w:p w14:paraId="5375C4B7"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14:paraId="680875D2"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Nee</w:t>
            </w:r>
          </w:p>
        </w:tc>
      </w:tr>
      <w:tr w:rsidR="00107DE5" w:rsidRPr="00107DE5" w14:paraId="0E04AF82" w14:textId="77777777">
        <w:tc>
          <w:tcPr>
            <w:tcW w:w="3690" w:type="dxa"/>
            <w:tcBorders>
              <w:top w:val="nil"/>
              <w:left w:val="nil"/>
              <w:bottom w:val="nil"/>
              <w:right w:val="nil"/>
            </w:tcBorders>
          </w:tcPr>
          <w:p w14:paraId="4B784FD1"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19AE309"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14:paraId="33B4FCBF" w14:textId="77777777">
        <w:tc>
          <w:tcPr>
            <w:tcW w:w="3690" w:type="dxa"/>
            <w:tcBorders>
              <w:top w:val="nil"/>
              <w:left w:val="nil"/>
              <w:bottom w:val="nil"/>
              <w:right w:val="nil"/>
            </w:tcBorders>
          </w:tcPr>
          <w:p w14:paraId="64CDBC88"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14:paraId="43C690FC"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Gemeentelijk basisgegeven</w:t>
            </w:r>
          </w:p>
        </w:tc>
      </w:tr>
      <w:tr w:rsidR="00107DE5" w:rsidRPr="00107DE5" w14:paraId="22E0701A" w14:textId="77777777">
        <w:tc>
          <w:tcPr>
            <w:tcW w:w="3690" w:type="dxa"/>
            <w:tcBorders>
              <w:top w:val="nil"/>
              <w:left w:val="nil"/>
              <w:bottom w:val="nil"/>
              <w:right w:val="nil"/>
            </w:tcBorders>
          </w:tcPr>
          <w:p w14:paraId="41510620"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C64D230"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CB22FF" w14:paraId="21EE9C3F" w14:textId="77777777">
        <w:tc>
          <w:tcPr>
            <w:tcW w:w="3690" w:type="dxa"/>
            <w:tcBorders>
              <w:top w:val="nil"/>
              <w:left w:val="nil"/>
              <w:bottom w:val="nil"/>
              <w:right w:val="nil"/>
            </w:tcBorders>
          </w:tcPr>
          <w:p w14:paraId="1739682B"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r w:rsidRPr="00107DE5">
              <w:rPr>
                <w:rFonts w:ascii="Arial" w:eastAsia="Times New Roman" w:hAnsi="Arial" w:cs="Arial"/>
                <w:b/>
                <w:bCs/>
                <w:color w:val="000000"/>
                <w:sz w:val="20"/>
                <w:szCs w:val="20"/>
              </w:rPr>
              <w:t>Regels relatiesoort</w:t>
            </w:r>
          </w:p>
        </w:tc>
        <w:tc>
          <w:tcPr>
            <w:tcW w:w="5670" w:type="dxa"/>
            <w:tcBorders>
              <w:top w:val="nil"/>
              <w:left w:val="nil"/>
              <w:bottom w:val="nil"/>
              <w:right w:val="nil"/>
            </w:tcBorders>
          </w:tcPr>
          <w:p w14:paraId="105E017B" w14:textId="77777777" w:rsidR="00B5226F" w:rsidRDefault="00107DE5" w:rsidP="00107DE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De relatie vanuit een zaak mag niet verwijzen naar dezelfde zaak d.w.z. moet verwijzen naar een andere zaak. </w:t>
            </w:r>
          </w:p>
          <w:p w14:paraId="016B8695" w14:textId="77777777" w:rsidR="00B5226F" w:rsidRDefault="00B5226F" w:rsidP="00107DE5">
            <w:pPr>
              <w:autoSpaceDE w:val="0"/>
              <w:autoSpaceDN w:val="0"/>
              <w:adjustRightInd w:val="0"/>
              <w:spacing w:after="0" w:line="240" w:lineRule="auto"/>
              <w:rPr>
                <w:ins w:id="11503" w:author="Arjan" w:date="2014-11-11T22:01:00Z"/>
                <w:rFonts w:ascii="Arial" w:eastAsia="Times New Roman" w:hAnsi="Arial" w:cs="Arial"/>
                <w:color w:val="000000"/>
                <w:sz w:val="20"/>
                <w:szCs w:val="20"/>
                <w:lang w:val="nl-NL"/>
              </w:rPr>
            </w:pPr>
            <w:ins w:id="11504" w:author="Arjan" w:date="2014-11-11T22:01:00Z">
              <w:r>
                <w:rPr>
                  <w:rFonts w:ascii="Arial" w:eastAsia="Times New Roman" w:hAnsi="Arial" w:cs="Arial"/>
                  <w:color w:val="000000"/>
                  <w:sz w:val="20"/>
                  <w:szCs w:val="20"/>
                  <w:lang w:val="nl-NL"/>
                </w:rPr>
                <w:t xml:space="preserve">Die andere zaak mag </w:t>
              </w:r>
            </w:ins>
            <w:ins w:id="11505" w:author="Arjan" w:date="2014-11-11T22:02:00Z">
              <w:r>
                <w:rPr>
                  <w:rFonts w:ascii="Arial" w:eastAsia="Times New Roman" w:hAnsi="Arial" w:cs="Arial"/>
                  <w:color w:val="000000"/>
                  <w:sz w:val="20"/>
                  <w:szCs w:val="20"/>
                  <w:lang w:val="nl-NL"/>
                </w:rPr>
                <w:t xml:space="preserve">geen relatie ‘is deelzaak van’ hebben (d.w.z. </w:t>
              </w:r>
            </w:ins>
            <w:ins w:id="11506" w:author="Arjan" w:date="2014-11-11T22:03:00Z">
              <w:r>
                <w:rPr>
                  <w:rFonts w:ascii="Arial" w:eastAsia="Times New Roman" w:hAnsi="Arial" w:cs="Arial"/>
                  <w:color w:val="000000"/>
                  <w:sz w:val="20"/>
                  <w:szCs w:val="20"/>
                  <w:lang w:val="nl-NL"/>
                </w:rPr>
                <w:t xml:space="preserve">deelzaken van deelzaken worden niet ondersteund). </w:t>
              </w:r>
            </w:ins>
          </w:p>
          <w:p w14:paraId="1516ACC4" w14:textId="77777777" w:rsidR="00107DE5" w:rsidRPr="00DD0F4F" w:rsidRDefault="00107DE5" w:rsidP="00107DE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Indien deze relatiesoort niet voorkomt bij een zaak, dan moet minimaal de attribuutsoort ‘Ander zaakobject’ of de attribuutsoort 'Zaakgeometrie' van een waarde voorzien zijn dan wel moet er minimaal sprake zijn van één relatiesoort ‘ZAAK heeft betrekking op ZAAKOBJECTen’ of één </w:t>
            </w:r>
            <w:r w:rsidRPr="00DD0F4F">
              <w:rPr>
                <w:rFonts w:ascii="Arial" w:eastAsia="Times New Roman" w:hAnsi="Arial" w:cs="Arial"/>
                <w:color w:val="000000"/>
                <w:sz w:val="20"/>
                <w:szCs w:val="20"/>
                <w:lang w:val="nl-NL"/>
              </w:rPr>
              <w:lastRenderedPageBreak/>
              <w:t>relatiesoort ‘ZAAK heeft betrekking op andere ZAAK’.</w:t>
            </w:r>
          </w:p>
        </w:tc>
      </w:tr>
    </w:tbl>
    <w:p w14:paraId="59ECCEFA" w14:textId="77777777" w:rsidR="00107DE5" w:rsidRPr="00DD0F4F" w:rsidRDefault="00107DE5" w:rsidP="00EE4D07">
      <w:pPr>
        <w:rPr>
          <w:lang w:val="nl-NL"/>
        </w:rPr>
      </w:pPr>
    </w:p>
    <w:p w14:paraId="6CCD23D9" w14:textId="517DF11C" w:rsidR="0099098F" w:rsidRPr="00A8560B" w:rsidRDefault="00533859" w:rsidP="0099098F">
      <w:pPr>
        <w:pStyle w:val="Kop3"/>
        <w:rPr>
          <w:noProof/>
          <w:lang w:val="nl-NL"/>
        </w:rPr>
      </w:pPr>
      <w:bookmarkStart w:id="11507" w:name="_Ref361133953"/>
      <w:bookmarkStart w:id="11508" w:name="_Toc517094728"/>
      <w:r w:rsidRPr="00A8560B">
        <w:rPr>
          <w:noProof/>
          <w:lang w:val="nl-NL"/>
        </w:rPr>
        <w:t>Archi</w:t>
      </w:r>
      <w:r w:rsidR="00677DE9">
        <w:rPr>
          <w:noProof/>
          <w:lang w:val="nl-NL"/>
        </w:rPr>
        <w:t>verings</w:t>
      </w:r>
      <w:bookmarkEnd w:id="11507"/>
      <w:r w:rsidR="00677DE9">
        <w:rPr>
          <w:noProof/>
          <w:lang w:val="nl-NL"/>
        </w:rPr>
        <w:t>k</w:t>
      </w:r>
      <w:r w:rsidR="00426C98">
        <w:rPr>
          <w:noProof/>
          <w:lang w:val="nl-NL"/>
        </w:rPr>
        <w:t>enmerken</w:t>
      </w:r>
      <w:bookmarkEnd w:id="11508"/>
    </w:p>
    <w:p w14:paraId="5F6661C9" w14:textId="4679DF9D" w:rsidR="00426C98" w:rsidRDefault="0099098F" w:rsidP="00334791">
      <w:pPr>
        <w:spacing w:after="0"/>
        <w:rPr>
          <w:noProof/>
          <w:lang w:val="nl-NL"/>
        </w:rPr>
      </w:pPr>
      <w:r w:rsidRPr="00DD0F4F">
        <w:rPr>
          <w:noProof/>
          <w:lang w:val="nl-NL"/>
        </w:rPr>
        <w:t xml:space="preserve">Het </w:t>
      </w:r>
      <w:r w:rsidR="004F6790" w:rsidRPr="00DD0F4F">
        <w:rPr>
          <w:noProof/>
          <w:lang w:val="nl-NL"/>
        </w:rPr>
        <w:t>zaak</w:t>
      </w:r>
      <w:r w:rsidRPr="00DD0F4F">
        <w:rPr>
          <w:noProof/>
          <w:lang w:val="nl-NL"/>
        </w:rPr>
        <w:t xml:space="preserve">attribuut Archiefnominatie kent de waarden: Ja en Nee. </w:t>
      </w:r>
      <w:r w:rsidR="00D23062">
        <w:rPr>
          <w:noProof/>
          <w:lang w:val="nl-NL"/>
        </w:rPr>
        <w:t>In de ZTC</w:t>
      </w:r>
      <w:r w:rsidR="00334791" w:rsidRPr="00DD0F4F">
        <w:rPr>
          <w:noProof/>
          <w:lang w:val="nl-NL"/>
        </w:rPr>
        <w:t>2</w:t>
      </w:r>
      <w:r w:rsidR="00D23062">
        <w:rPr>
          <w:noProof/>
          <w:lang w:val="nl-NL"/>
        </w:rPr>
        <w:t xml:space="preserve"> (versie 2.2)</w:t>
      </w:r>
      <w:r w:rsidR="00334791" w:rsidRPr="00DD0F4F">
        <w:rPr>
          <w:noProof/>
          <w:lang w:val="nl-NL"/>
        </w:rPr>
        <w:t xml:space="preserve"> kent het gelijknamige attribiuutsoort de waarden ‘Blijvend bewaren’</w:t>
      </w:r>
      <w:r w:rsidR="00D23062">
        <w:rPr>
          <w:noProof/>
          <w:lang w:val="nl-NL"/>
        </w:rPr>
        <w:t xml:space="preserve"> en</w:t>
      </w:r>
      <w:r w:rsidR="00334791" w:rsidRPr="00DD0F4F">
        <w:rPr>
          <w:noProof/>
          <w:lang w:val="nl-NL"/>
        </w:rPr>
        <w:t xml:space="preserve"> ‘Vernietigen’. </w:t>
      </w:r>
      <w:r w:rsidRPr="00DD0F4F">
        <w:rPr>
          <w:noProof/>
          <w:lang w:val="nl-NL"/>
        </w:rPr>
        <w:t>Volgens de Baseline Informatiehuishouding moet ook aangegeven kunnen worden dat het zaakdossier gearchiveerd is.</w:t>
      </w:r>
      <w:r w:rsidR="00334791" w:rsidRPr="00DD0F4F">
        <w:rPr>
          <w:noProof/>
          <w:lang w:val="nl-NL"/>
        </w:rPr>
        <w:t xml:space="preserve"> </w:t>
      </w:r>
    </w:p>
    <w:p w14:paraId="37978C5F" w14:textId="56831C29" w:rsidR="00426C98" w:rsidRDefault="00334791" w:rsidP="00334791">
      <w:pPr>
        <w:spacing w:after="0"/>
        <w:rPr>
          <w:noProof/>
          <w:lang w:val="nl-NL"/>
        </w:rPr>
      </w:pPr>
      <w:r w:rsidRPr="00DD0F4F">
        <w:rPr>
          <w:noProof/>
          <w:lang w:val="nl-NL"/>
        </w:rPr>
        <w:t>Van belang is tevens te weten dat het zaakdossier overgebracht is en wanneer dit dient te geschieden. ZAAK kent nu alleen een datum voor vernietiging van het dossier.</w:t>
      </w:r>
      <w:r w:rsidR="0099098F" w:rsidRPr="00DD0F4F">
        <w:rPr>
          <w:noProof/>
          <w:lang w:val="nl-NL"/>
        </w:rPr>
        <w:t xml:space="preserve"> </w:t>
      </w:r>
      <w:r w:rsidR="003814DB">
        <w:rPr>
          <w:noProof/>
          <w:lang w:val="nl-NL"/>
        </w:rPr>
        <w:t>Deze hernoemen we naar ‘Archiefactiedatum’.</w:t>
      </w:r>
      <w:r w:rsidRPr="00DD0F4F">
        <w:rPr>
          <w:noProof/>
          <w:lang w:val="nl-NL"/>
        </w:rPr>
        <w:t xml:space="preserve"> </w:t>
      </w:r>
    </w:p>
    <w:p w14:paraId="2A5E508F" w14:textId="066A0CE6" w:rsidR="00D23062" w:rsidRDefault="005B0D73" w:rsidP="005B0D73">
      <w:pPr>
        <w:spacing w:after="0"/>
        <w:rPr>
          <w:noProof/>
          <w:lang w:val="nl-NL"/>
        </w:rPr>
      </w:pPr>
      <w:r>
        <w:rPr>
          <w:noProof/>
          <w:lang w:val="nl-NL"/>
        </w:rPr>
        <w:t xml:space="preserve">Medio 2017 is </w:t>
      </w:r>
      <w:r w:rsidRPr="005B0D73">
        <w:rPr>
          <w:lang w:val="nl-NL"/>
        </w:rPr>
        <w:t>de ‘</w:t>
      </w:r>
      <w:hyperlink r:id="rId13" w:history="1">
        <w:r w:rsidRPr="005B0D73">
          <w:rPr>
            <w:rStyle w:val="Hyperlink"/>
            <w:lang w:val="nl-NL"/>
          </w:rPr>
          <w:t>Selectielijst gemeenten en intergemeentelijke organen 2017</w:t>
        </w:r>
      </w:hyperlink>
      <w:r w:rsidRPr="005B0D73">
        <w:rPr>
          <w:lang w:val="nl-NL"/>
        </w:rPr>
        <w:t xml:space="preserve">’ gepubliceerd. De Selectielijst specificeert de bewaar- en vernietigingstermijnen van archiefbescheiden. Deze versie heeft een andere opzet dan de voorgaande: zij is afgestemd op het zaakgericht werken en de ZTC2. In </w:t>
      </w:r>
      <w:r w:rsidR="003814DB">
        <w:rPr>
          <w:lang w:val="nl-NL"/>
        </w:rPr>
        <w:t>het</w:t>
      </w:r>
      <w:r w:rsidRPr="005B0D73">
        <w:rPr>
          <w:lang w:val="nl-NL"/>
        </w:rPr>
        <w:t xml:space="preserve"> RGBZ zijn gegevens opgenomen die de archiveringskenmerken van een zaakdossier bepalen. De nieuwe Selectielijst heeft hiervoor consequenties. </w:t>
      </w:r>
      <w:r w:rsidR="003814DB">
        <w:rPr>
          <w:lang w:val="nl-NL"/>
        </w:rPr>
        <w:t>Zie ook het wijzigingsvoorstel voor versie 2.2 van de ZTC2</w:t>
      </w:r>
      <w:r w:rsidR="00963185">
        <w:rPr>
          <w:lang w:val="nl-NL"/>
        </w:rPr>
        <w:t xml:space="preserve"> (ImZTC 2.2)</w:t>
      </w:r>
      <w:r w:rsidR="003814DB">
        <w:rPr>
          <w:lang w:val="nl-NL"/>
        </w:rPr>
        <w:t>.</w:t>
      </w:r>
    </w:p>
    <w:p w14:paraId="29B0D87C" w14:textId="0606A88F" w:rsidR="00D23062" w:rsidRDefault="00D23062" w:rsidP="005B0D73">
      <w:pPr>
        <w:spacing w:after="0"/>
        <w:rPr>
          <w:lang w:val="nl-NL"/>
        </w:rPr>
      </w:pPr>
      <w:r w:rsidRPr="00D23062">
        <w:rPr>
          <w:lang w:val="nl-NL"/>
        </w:rPr>
        <w:t>Het RGBZ kent nu als gegevens, in dit kader, onder meer het resultaat van de zaak (‘Resultaatomschrijving’) en de ‘Archiefactiedatum’ (datum van vernietiging dan wel overbrenging). Het resultaat was nodig om, in combinatie met het zaaktype, het archiefregime (waardering) en de archiefactiedatum te kunnen bepalen. In de Selectielijst is het archiefregime evenwel tevens afhankelijk van de aard van het procesobject</w:t>
      </w:r>
      <w:r w:rsidR="003814DB">
        <w:rPr>
          <w:lang w:val="nl-NL"/>
        </w:rPr>
        <w:t xml:space="preserve"> (het object waarop het selectielijstproces cq. de zaak betrekking heeft)</w:t>
      </w:r>
      <w:r w:rsidRPr="00D23062">
        <w:rPr>
          <w:lang w:val="nl-NL"/>
        </w:rPr>
        <w:t xml:space="preserve">. </w:t>
      </w:r>
      <w:r w:rsidR="003814DB">
        <w:rPr>
          <w:lang w:val="nl-NL"/>
        </w:rPr>
        <w:t xml:space="preserve">In het ImZTC 2.2 wordt het Resultaattype dientengevolge geidentificeerd met de combinatie van Resultaatomschrijving en Procesobjectaard. </w:t>
      </w:r>
      <w:r w:rsidR="00AE1A91">
        <w:rPr>
          <w:lang w:val="nl-NL"/>
        </w:rPr>
        <w:t xml:space="preserve">Aangezien het RESULTAATTYPE aan het RGBZ is toegevoegd, hebben we de relatie ‘ZAAK heeft bij afronding RESULTAATTYPE’ toegevoegd. Door het leggen van deze relatie wordt expliciet het resultaat van de zaak en de daarbij behorende archiefparameters vastgelegd. De attribuutsoort </w:t>
      </w:r>
      <w:r w:rsidR="00AE1A91" w:rsidRPr="00D23062">
        <w:rPr>
          <w:lang w:val="nl-NL"/>
        </w:rPr>
        <w:t>‘Resultaatomschrijving’</w:t>
      </w:r>
      <w:r w:rsidR="00AE1A91">
        <w:rPr>
          <w:lang w:val="nl-NL"/>
        </w:rPr>
        <w:t xml:space="preserve"> kan derhalve vervallen. Wel voegen we aan</w:t>
      </w:r>
      <w:r w:rsidRPr="00D23062">
        <w:rPr>
          <w:lang w:val="nl-NL"/>
        </w:rPr>
        <w:t xml:space="preserve"> ZAAK de attribuutsoort ‘Procesobjectaard</w:t>
      </w:r>
      <w:r w:rsidR="003814DB">
        <w:rPr>
          <w:lang w:val="nl-NL"/>
        </w:rPr>
        <w:t>’ toe</w:t>
      </w:r>
      <w:r w:rsidR="00AE1A91">
        <w:rPr>
          <w:lang w:val="nl-NL"/>
        </w:rPr>
        <w:t xml:space="preserve"> teneinde al gedurende de uitvoering van een zaak de Procesobjectaard vast te kunnen leggen (de relatie naar RESULTAATTYPE kan pas gelegd worden als het resultaat bekend is)</w:t>
      </w:r>
      <w:r w:rsidRPr="00D23062">
        <w:rPr>
          <w:lang w:val="nl-NL"/>
        </w:rPr>
        <w:t xml:space="preserve">. </w:t>
      </w:r>
    </w:p>
    <w:p w14:paraId="006DD3EF" w14:textId="68CA9F2D" w:rsidR="00D23062" w:rsidRDefault="00D23062" w:rsidP="005B0D73">
      <w:pPr>
        <w:spacing w:after="0"/>
        <w:rPr>
          <w:lang w:val="nl-NL"/>
        </w:rPr>
      </w:pPr>
      <w:r w:rsidRPr="00D23062">
        <w:rPr>
          <w:lang w:val="nl-NL"/>
        </w:rPr>
        <w:t xml:space="preserve">Op basis van waarden van </w:t>
      </w:r>
      <w:r w:rsidR="00AE1A91">
        <w:rPr>
          <w:lang w:val="nl-NL"/>
        </w:rPr>
        <w:t>Resultaatomschrijving en Procesobjectaard</w:t>
      </w:r>
      <w:r w:rsidRPr="00D23062">
        <w:rPr>
          <w:lang w:val="nl-NL"/>
        </w:rPr>
        <w:t xml:space="preserve"> kan, bij afronding van de zaak, weliswaar het van toepassing zijnde Resultaattype (en dus archiefregime: bewaren of vernietigen) bepaald worden maar nog niet altijd</w:t>
      </w:r>
      <w:r w:rsidR="007F6122">
        <w:rPr>
          <w:lang w:val="nl-NL"/>
        </w:rPr>
        <w:t>, in het geval van de waardering ‘vernietigen’,</w:t>
      </w:r>
      <w:r w:rsidRPr="00D23062">
        <w:rPr>
          <w:lang w:val="nl-NL"/>
        </w:rPr>
        <w:t xml:space="preserve"> de vernietigingsdatum. Deze is afhankelijk van </w:t>
      </w:r>
      <w:r w:rsidR="00963185">
        <w:rPr>
          <w:lang w:val="nl-NL"/>
        </w:rPr>
        <w:t>periode waarin het procesobject van belang is voor de bedrijfsvoering (de in de Selectielijst genoemde ‘Procestermijn’)</w:t>
      </w:r>
      <w:r w:rsidRPr="00D23062">
        <w:rPr>
          <w:lang w:val="nl-NL"/>
        </w:rPr>
        <w:t xml:space="preserve"> en de einddatum daarvan is niet altijd bekend bij afronding van de zaak. Om van een gearchiveerde zaak periodiek te kunnen bepalen of de procestermijn inmiddels beëindigd is, </w:t>
      </w:r>
      <w:r w:rsidR="00EA30BD">
        <w:rPr>
          <w:lang w:val="nl-NL"/>
        </w:rPr>
        <w:t>neme we</w:t>
      </w:r>
      <w:r w:rsidRPr="00D23062">
        <w:rPr>
          <w:lang w:val="nl-NL"/>
        </w:rPr>
        <w:t xml:space="preserve"> attribuutsoorten bij ZAAK op die het datumkenmerk van het procesobject identificeren waarmee het einde van de geldigheid van het procesobject wordt vastgelegd</w:t>
      </w:r>
      <w:r w:rsidR="00EA30BD">
        <w:rPr>
          <w:lang w:val="nl-NL"/>
        </w:rPr>
        <w:t xml:space="preserve"> (bijvoorbeeld de overlijdensdatum van een natuurlijk persoon)</w:t>
      </w:r>
      <w:r w:rsidRPr="00D23062">
        <w:rPr>
          <w:lang w:val="nl-NL"/>
        </w:rPr>
        <w:t xml:space="preserve">. Dit betreft het groepattribuutsoort ‘Procesobject’ met als attribuutsoorten ‘Registratie’, ‘Objecttype’, ‘Identificatie’ en ‘Datumkenmerk’. Om aan te geven dat de zaak weliswaar gearchiveerd is maar dat de vernietigingsdatum nog niet vastgesteld is omdat de einddatum van de procestermijn nog niet bepaald kan worden, </w:t>
      </w:r>
      <w:r w:rsidR="00EA30BD">
        <w:rPr>
          <w:lang w:val="nl-NL"/>
        </w:rPr>
        <w:t>breiden we</w:t>
      </w:r>
      <w:r w:rsidRPr="00D23062">
        <w:rPr>
          <w:lang w:val="nl-NL"/>
        </w:rPr>
        <w:t xml:space="preserve"> de enumeratie van de attribuutsoort ‘Archiefstatus’ uit met de waarde “gearchiveerd (procestermijn onbekend)”. </w:t>
      </w:r>
    </w:p>
    <w:p w14:paraId="49C12530" w14:textId="77777777" w:rsidR="007F6122" w:rsidRDefault="00D23062" w:rsidP="005B0D73">
      <w:pPr>
        <w:spacing w:after="0"/>
        <w:rPr>
          <w:lang w:val="nl-NL"/>
        </w:rPr>
      </w:pPr>
      <w:r w:rsidRPr="00D23062">
        <w:rPr>
          <w:lang w:val="nl-NL"/>
        </w:rPr>
        <w:t xml:space="preserve">In andere gevallen is de vernietigingsdatum weliswaar te bepalen, maar niet altijd op basis van een RGBZ-gegeven. Indien gedurende de behandeling van de zaak de einddatum van het procesobject bekend wordt, dan zal deze onderdeel uit moeten maken van het RGBZ om de vernietigingsdatum te </w:t>
      </w:r>
      <w:r w:rsidRPr="00D23062">
        <w:rPr>
          <w:lang w:val="nl-NL"/>
        </w:rPr>
        <w:lastRenderedPageBreak/>
        <w:t xml:space="preserve">kunnen bepalen en eenduidig te maken op welke datum de start van de bewaartermijn gebaseerd is. We </w:t>
      </w:r>
      <w:r w:rsidR="007F6122">
        <w:rPr>
          <w:lang w:val="nl-NL"/>
        </w:rPr>
        <w:t>voegen</w:t>
      </w:r>
      <w:r w:rsidRPr="00D23062">
        <w:rPr>
          <w:lang w:val="nl-NL"/>
        </w:rPr>
        <w:t xml:space="preserve"> hiertoe de attribuutsoort ‘Startdatum bewaartermijn’ toe.</w:t>
      </w:r>
    </w:p>
    <w:p w14:paraId="065AC5C6" w14:textId="33A7E5B6" w:rsidR="00D23062" w:rsidRPr="00D23062" w:rsidRDefault="00D23062" w:rsidP="005B0D73">
      <w:pPr>
        <w:spacing w:after="0"/>
        <w:rPr>
          <w:lang w:val="nl-NL"/>
        </w:rPr>
      </w:pPr>
      <w:r w:rsidRPr="00D23062">
        <w:rPr>
          <w:lang w:val="nl-NL"/>
        </w:rPr>
        <w:t xml:space="preserve">Verder </w:t>
      </w:r>
      <w:r w:rsidR="007F6122">
        <w:rPr>
          <w:lang w:val="nl-NL"/>
        </w:rPr>
        <w:t>voegen</w:t>
      </w:r>
      <w:r w:rsidRPr="00D23062">
        <w:rPr>
          <w:lang w:val="nl-NL"/>
        </w:rPr>
        <w:t xml:space="preserve"> we de groepattribuutsoort ‘Selectielijstklasse’ toe met de attribuutsoorten ‘Selectielijst-omschrijving’ en ‘Nummer klasse’. Hiermee kan ondubbelzinnig de relatie gelegd worden naar de selectielijstklasse in de gehanteerde selectielijst waarop het archiefregime gebaseerd is, onafhankelijk van de beschikbaarheid van het zaaktype.   </w:t>
      </w:r>
    </w:p>
    <w:p w14:paraId="638E0BF0" w14:textId="77777777" w:rsidR="00D23062" w:rsidRDefault="00D23062" w:rsidP="00334791">
      <w:pPr>
        <w:spacing w:after="0"/>
        <w:rPr>
          <w:noProof/>
          <w:lang w:val="nl-NL"/>
        </w:rPr>
      </w:pPr>
    </w:p>
    <w:p w14:paraId="14E527E2" w14:textId="3317EACD" w:rsidR="00334791" w:rsidRPr="00426C98" w:rsidRDefault="0099098F" w:rsidP="00334791">
      <w:pPr>
        <w:spacing w:after="0"/>
        <w:rPr>
          <w:noProof/>
          <w:lang w:val="nl-NL"/>
        </w:rPr>
      </w:pPr>
      <w:r w:rsidRPr="00426C98">
        <w:rPr>
          <w:noProof/>
          <w:lang w:val="nl-NL"/>
        </w:rPr>
        <w:t xml:space="preserve">Om dit </w:t>
      </w:r>
      <w:r w:rsidR="00334791" w:rsidRPr="00426C98">
        <w:rPr>
          <w:noProof/>
          <w:lang w:val="nl-NL"/>
        </w:rPr>
        <w:t xml:space="preserve">alles </w:t>
      </w:r>
      <w:r w:rsidRPr="00426C98">
        <w:rPr>
          <w:noProof/>
          <w:lang w:val="nl-NL"/>
        </w:rPr>
        <w:t>mogelijk te maken</w:t>
      </w:r>
      <w:r w:rsidR="00334791" w:rsidRPr="00426C98">
        <w:rPr>
          <w:noProof/>
          <w:lang w:val="nl-NL"/>
        </w:rPr>
        <w:t>:</w:t>
      </w:r>
    </w:p>
    <w:p w14:paraId="3637B9E1" w14:textId="77777777" w:rsidR="003D77B4" w:rsidRDefault="00334791">
      <w:pPr>
        <w:pStyle w:val="Lijstalinea"/>
        <w:numPr>
          <w:ilvl w:val="0"/>
          <w:numId w:val="6"/>
        </w:numPr>
        <w:spacing w:after="0"/>
        <w:ind w:left="714" w:hanging="357"/>
        <w:rPr>
          <w:noProof/>
          <w:lang w:val="nl-NL"/>
        </w:rPr>
      </w:pPr>
      <w:r w:rsidRPr="00DD0F4F">
        <w:rPr>
          <w:noProof/>
          <w:lang w:val="nl-NL"/>
        </w:rPr>
        <w:t>geven</w:t>
      </w:r>
      <w:r w:rsidR="0099098F" w:rsidRPr="00DD0F4F">
        <w:rPr>
          <w:noProof/>
          <w:lang w:val="nl-NL"/>
        </w:rPr>
        <w:t xml:space="preserve"> we de attribuutsoort </w:t>
      </w:r>
      <w:r w:rsidRPr="00DD0F4F">
        <w:rPr>
          <w:noProof/>
          <w:lang w:val="nl-NL"/>
        </w:rPr>
        <w:t>´Archiefnominatie</w:t>
      </w:r>
      <w:r w:rsidR="0099098F" w:rsidRPr="00DD0F4F">
        <w:rPr>
          <w:noProof/>
          <w:lang w:val="nl-NL"/>
        </w:rPr>
        <w:t>´ e</w:t>
      </w:r>
      <w:r w:rsidRPr="00DD0F4F">
        <w:rPr>
          <w:noProof/>
          <w:lang w:val="nl-NL"/>
        </w:rPr>
        <w:t>e</w:t>
      </w:r>
      <w:r w:rsidR="0099098F" w:rsidRPr="00DD0F4F">
        <w:rPr>
          <w:noProof/>
          <w:lang w:val="nl-NL"/>
        </w:rPr>
        <w:t xml:space="preserve">n </w:t>
      </w:r>
      <w:r w:rsidRPr="00DD0F4F">
        <w:rPr>
          <w:noProof/>
          <w:lang w:val="nl-NL"/>
        </w:rPr>
        <w:t>betekenis en</w:t>
      </w:r>
      <w:r w:rsidR="0099098F" w:rsidRPr="00DD0F4F">
        <w:rPr>
          <w:noProof/>
          <w:lang w:val="nl-NL"/>
        </w:rPr>
        <w:t xml:space="preserve"> waardenverzameling </w:t>
      </w:r>
      <w:r w:rsidRPr="00DD0F4F">
        <w:rPr>
          <w:noProof/>
          <w:lang w:val="nl-NL"/>
        </w:rPr>
        <w:t>waaruit blijkt wat er met het dossier moet gebeuren na afronding van de zaak (bewaren en daarna vernietigen dan wel overbrengen) ;</w:t>
      </w:r>
    </w:p>
    <w:p w14:paraId="12E2D019" w14:textId="77777777" w:rsidR="003D77B4" w:rsidRDefault="00743406">
      <w:pPr>
        <w:pStyle w:val="Lijstalinea"/>
        <w:numPr>
          <w:ilvl w:val="0"/>
          <w:numId w:val="6"/>
        </w:numPr>
        <w:spacing w:after="0"/>
        <w:ind w:left="714" w:hanging="357"/>
        <w:rPr>
          <w:noProof/>
          <w:lang w:val="nl-NL"/>
        </w:rPr>
      </w:pPr>
      <w:r w:rsidRPr="00DD0F4F">
        <w:rPr>
          <w:noProof/>
          <w:lang w:val="nl-NL"/>
        </w:rPr>
        <w:t>hernoemen we de ‘Datum vernietiging dossier’ in ‘</w:t>
      </w:r>
      <w:r w:rsidR="006B5AB9" w:rsidRPr="00DD0F4F">
        <w:rPr>
          <w:noProof/>
          <w:lang w:val="nl-NL"/>
        </w:rPr>
        <w:t>A</w:t>
      </w:r>
      <w:r w:rsidRPr="00DD0F4F">
        <w:rPr>
          <w:noProof/>
          <w:lang w:val="nl-NL"/>
        </w:rPr>
        <w:t>rchiefactie</w:t>
      </w:r>
      <w:r w:rsidR="006B5AB9" w:rsidRPr="00DD0F4F">
        <w:rPr>
          <w:noProof/>
          <w:lang w:val="nl-NL"/>
        </w:rPr>
        <w:t>datum</w:t>
      </w:r>
      <w:r w:rsidRPr="00DD0F4F">
        <w:rPr>
          <w:noProof/>
          <w:lang w:val="nl-NL"/>
        </w:rPr>
        <w:t>’ wat, afhankelijk van de waarde van Archiefnominatie, vermeld wanneer het zaakdossier vernietigd dan wel overgedragen moet worden;</w:t>
      </w:r>
    </w:p>
    <w:p w14:paraId="2255FD04" w14:textId="004F155E" w:rsidR="003D77B4" w:rsidRDefault="00743406">
      <w:pPr>
        <w:pStyle w:val="Lijstalinea"/>
        <w:numPr>
          <w:ilvl w:val="0"/>
          <w:numId w:val="6"/>
        </w:numPr>
        <w:spacing w:after="0"/>
        <w:ind w:left="714" w:hanging="357"/>
        <w:rPr>
          <w:noProof/>
          <w:lang w:val="nl-NL"/>
        </w:rPr>
      </w:pPr>
      <w:r w:rsidRPr="00DD0F4F">
        <w:rPr>
          <w:noProof/>
          <w:lang w:val="nl-NL"/>
        </w:rPr>
        <w:t>voegen we de attribuutsoort ‘Archiefstatus’  toe dat de status van archivering van het zaakdossier betreft.</w:t>
      </w:r>
    </w:p>
    <w:p w14:paraId="74F371E4" w14:textId="30128EEF" w:rsidR="00963185" w:rsidRDefault="00963185">
      <w:pPr>
        <w:pStyle w:val="Lijstalinea"/>
        <w:numPr>
          <w:ilvl w:val="0"/>
          <w:numId w:val="6"/>
        </w:numPr>
        <w:spacing w:after="0"/>
        <w:ind w:left="714" w:hanging="357"/>
        <w:rPr>
          <w:noProof/>
          <w:lang w:val="nl-NL"/>
        </w:rPr>
      </w:pPr>
      <w:r>
        <w:rPr>
          <w:noProof/>
          <w:lang w:val="nl-NL"/>
        </w:rPr>
        <w:t xml:space="preserve">voegen we attribuutsoort ‘Procesobjectaard’ toe </w:t>
      </w:r>
      <w:r w:rsidR="00AE1A91">
        <w:rPr>
          <w:noProof/>
          <w:lang w:val="nl-NL"/>
        </w:rPr>
        <w:t xml:space="preserve">en voegen we de relatie </w:t>
      </w:r>
      <w:r w:rsidR="00AE1A91">
        <w:rPr>
          <w:lang w:val="nl-NL"/>
        </w:rPr>
        <w:t xml:space="preserve">‘ZAAK heeft bij afronding RESULTAATTYPE’ toe </w:t>
      </w:r>
      <w:r w:rsidR="00AE1A91">
        <w:rPr>
          <w:noProof/>
          <w:lang w:val="nl-NL"/>
        </w:rPr>
        <w:t>die</w:t>
      </w:r>
      <w:r>
        <w:rPr>
          <w:noProof/>
          <w:lang w:val="nl-NL"/>
        </w:rPr>
        <w:t xml:space="preserve"> verwijst naar het van toepassing zijnde Resultaatttpe in ImZTC</w:t>
      </w:r>
      <w:r w:rsidR="006940C5">
        <w:rPr>
          <w:noProof/>
          <w:lang w:val="nl-NL"/>
        </w:rPr>
        <w:t xml:space="preserve"> 2.2.</w:t>
      </w:r>
    </w:p>
    <w:p w14:paraId="1DDA770B" w14:textId="25C2DCAD" w:rsidR="006940C5" w:rsidRDefault="006940C5">
      <w:pPr>
        <w:pStyle w:val="Lijstalinea"/>
        <w:numPr>
          <w:ilvl w:val="0"/>
          <w:numId w:val="6"/>
        </w:numPr>
        <w:spacing w:after="0"/>
        <w:ind w:left="714" w:hanging="357"/>
        <w:rPr>
          <w:noProof/>
          <w:lang w:val="nl-NL"/>
        </w:rPr>
      </w:pPr>
      <w:r>
        <w:rPr>
          <w:noProof/>
          <w:lang w:val="nl-NL"/>
        </w:rPr>
        <w:t xml:space="preserve">voegen de de groepattribuutsoort ‘Procesobject’ toe dat het datumkenmerk van het object identificeert dat bepalend is voor de start van de bewaartermijn van de gearchiveerde zaak. </w:t>
      </w:r>
    </w:p>
    <w:p w14:paraId="3F9890E5" w14:textId="08A61A3C" w:rsidR="007F6122" w:rsidRDefault="007F6122">
      <w:pPr>
        <w:pStyle w:val="Lijstalinea"/>
        <w:numPr>
          <w:ilvl w:val="0"/>
          <w:numId w:val="6"/>
        </w:numPr>
        <w:spacing w:after="0"/>
        <w:ind w:left="714" w:hanging="357"/>
        <w:rPr>
          <w:noProof/>
          <w:lang w:val="nl-NL"/>
        </w:rPr>
      </w:pPr>
      <w:r>
        <w:rPr>
          <w:noProof/>
          <w:lang w:val="nl-NL"/>
        </w:rPr>
        <w:t>voegen we de attribuutsoort ‘Startdatum bewaartermijn’ toe om de mogelijkheid te gevem deze expliciet vast te leggen, vooral in de gevallen dat deze afgeleid is van een datumkenmerk dat geen deel uit maakt van het RGBZ.</w:t>
      </w:r>
    </w:p>
    <w:p w14:paraId="67491A81" w14:textId="0A076E2E" w:rsidR="007F6122" w:rsidRDefault="007F6122">
      <w:pPr>
        <w:pStyle w:val="Lijstalinea"/>
        <w:numPr>
          <w:ilvl w:val="0"/>
          <w:numId w:val="6"/>
        </w:numPr>
        <w:spacing w:after="0"/>
        <w:ind w:left="714" w:hanging="357"/>
        <w:rPr>
          <w:noProof/>
          <w:lang w:val="nl-NL"/>
        </w:rPr>
      </w:pPr>
      <w:r>
        <w:rPr>
          <w:noProof/>
          <w:lang w:val="nl-NL"/>
        </w:rPr>
        <w:t xml:space="preserve">Voegen de de groepattribuutsoort ‘Selectielijstklasse’ toe om aan te geven op welje </w:t>
      </w:r>
      <w:r w:rsidRPr="00D23062">
        <w:rPr>
          <w:lang w:val="nl-NL"/>
        </w:rPr>
        <w:t xml:space="preserve">selectielijstklasse in </w:t>
      </w:r>
      <w:r>
        <w:rPr>
          <w:lang w:val="nl-NL"/>
        </w:rPr>
        <w:t>welke</w:t>
      </w:r>
      <w:r w:rsidRPr="00D23062">
        <w:rPr>
          <w:lang w:val="nl-NL"/>
        </w:rPr>
        <w:t xml:space="preserve"> selectielijst het archiefregime </w:t>
      </w:r>
      <w:r>
        <w:rPr>
          <w:lang w:val="nl-NL"/>
        </w:rPr>
        <w:t xml:space="preserve">van de zaak </w:t>
      </w:r>
      <w:r w:rsidRPr="00D23062">
        <w:rPr>
          <w:lang w:val="nl-NL"/>
        </w:rPr>
        <w:t>gebaseerd is</w:t>
      </w:r>
      <w:r>
        <w:rPr>
          <w:lang w:val="nl-NL"/>
        </w:rPr>
        <w:t>.</w:t>
      </w:r>
    </w:p>
    <w:p w14:paraId="57D84331" w14:textId="77777777" w:rsidR="00524AB8" w:rsidRPr="00524AB8" w:rsidRDefault="00524AB8" w:rsidP="00524AB8">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Pr="00524AB8">
        <w:rPr>
          <w:rFonts w:ascii="Arial" w:eastAsia="Times New Roman" w:hAnsi="Arial" w:cs="Arial"/>
          <w:b/>
          <w:color w:val="004080"/>
          <w:sz w:val="24"/>
          <w:szCs w:val="24"/>
          <w:lang w:eastAsia="nl-NL"/>
        </w:rPr>
        <w:t>Archiefnominatie</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954A12" w:rsidRPr="00954A12" w14:paraId="5A75AD23" w14:textId="77777777" w:rsidTr="00524AB8">
        <w:trPr>
          <w:trHeight w:val="230"/>
        </w:trPr>
        <w:tc>
          <w:tcPr>
            <w:tcW w:w="3780" w:type="dxa"/>
            <w:tcBorders>
              <w:top w:val="single" w:sz="4" w:space="0" w:color="auto"/>
              <w:left w:val="nil"/>
              <w:bottom w:val="nil"/>
              <w:right w:val="nil"/>
            </w:tcBorders>
          </w:tcPr>
          <w:p w14:paraId="1E96863F"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bookmarkStart w:id="11509" w:name="_Hlk493665936"/>
            <w:r w:rsidRPr="00954A12">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14:paraId="0FA8D164" w14:textId="77777777" w:rsidR="00954A12" w:rsidRPr="00954A12" w:rsidRDefault="00DA5D93"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hAnsi="Arial" w:cs="Arial"/>
                <w:sz w:val="20"/>
                <w:szCs w:val="20"/>
                <w:lang w:val="en-AU"/>
              </w:rPr>
              <w:fldChar w:fldCharType="begin" w:fldLock="1"/>
            </w:r>
            <w:r w:rsidR="00954A12" w:rsidRPr="00954A12">
              <w:rPr>
                <w:rFonts w:ascii="Arial" w:hAnsi="Arial" w:cs="Arial"/>
                <w:sz w:val="20"/>
                <w:szCs w:val="20"/>
                <w:lang w:val="en-AU"/>
              </w:rPr>
              <w:instrText xml:space="preserve">MERGEFIELD </w:instrText>
            </w:r>
            <w:r w:rsidR="00954A12" w:rsidRPr="00954A12">
              <w:rPr>
                <w:rFonts w:ascii="Arial" w:eastAsia="Times New Roman" w:hAnsi="Arial" w:cs="Arial"/>
                <w:color w:val="000000"/>
                <w:sz w:val="20"/>
                <w:szCs w:val="20"/>
              </w:rPr>
              <w:instrText>Att.Name</w:instrText>
            </w:r>
            <w:r w:rsidRPr="00954A12">
              <w:rPr>
                <w:rFonts w:ascii="Arial" w:hAnsi="Arial" w:cs="Arial"/>
                <w:sz w:val="20"/>
                <w:szCs w:val="20"/>
                <w:lang w:val="en-AU"/>
              </w:rPr>
              <w:fldChar w:fldCharType="separate"/>
            </w:r>
            <w:r w:rsidR="00954A12" w:rsidRPr="00954A12">
              <w:rPr>
                <w:rFonts w:ascii="Arial" w:eastAsia="Times New Roman" w:hAnsi="Arial" w:cs="Arial"/>
                <w:color w:val="000000"/>
                <w:sz w:val="20"/>
                <w:szCs w:val="20"/>
              </w:rPr>
              <w:t>Archiefnominatie</w:t>
            </w:r>
            <w:r w:rsidRPr="00954A12">
              <w:rPr>
                <w:rFonts w:ascii="Arial" w:hAnsi="Arial" w:cs="Arial"/>
                <w:sz w:val="20"/>
                <w:szCs w:val="20"/>
                <w:lang w:val="en-AU"/>
              </w:rPr>
              <w:fldChar w:fldCharType="end"/>
            </w:r>
          </w:p>
        </w:tc>
      </w:tr>
      <w:tr w:rsidR="00954A12" w:rsidRPr="00954A12" w14:paraId="31C087E7" w14:textId="77777777" w:rsidTr="00524AB8">
        <w:tc>
          <w:tcPr>
            <w:tcW w:w="3780" w:type="dxa"/>
            <w:tcBorders>
              <w:top w:val="nil"/>
              <w:left w:val="nil"/>
              <w:bottom w:val="nil"/>
              <w:right w:val="nil"/>
            </w:tcBorders>
          </w:tcPr>
          <w:p w14:paraId="6F800050" w14:textId="77777777"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C98ECC8"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14:paraId="02B4AA3E" w14:textId="77777777" w:rsidTr="00524AB8">
        <w:tc>
          <w:tcPr>
            <w:tcW w:w="3780" w:type="dxa"/>
            <w:tcBorders>
              <w:top w:val="nil"/>
              <w:left w:val="nil"/>
              <w:bottom w:val="nil"/>
              <w:right w:val="nil"/>
            </w:tcBorders>
          </w:tcPr>
          <w:p w14:paraId="422A7B30"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72C4CB35"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KING</w:t>
            </w:r>
          </w:p>
        </w:tc>
      </w:tr>
      <w:tr w:rsidR="00954A12" w:rsidRPr="00954A12" w14:paraId="68412C0E" w14:textId="77777777" w:rsidTr="00524AB8">
        <w:tc>
          <w:tcPr>
            <w:tcW w:w="3780" w:type="dxa"/>
            <w:tcBorders>
              <w:top w:val="nil"/>
              <w:left w:val="nil"/>
              <w:bottom w:val="nil"/>
              <w:right w:val="nil"/>
            </w:tcBorders>
          </w:tcPr>
          <w:p w14:paraId="67F3B4E8" w14:textId="77777777"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B7024D1"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14:paraId="346A351A" w14:textId="77777777" w:rsidTr="00524AB8">
        <w:tc>
          <w:tcPr>
            <w:tcW w:w="3780" w:type="dxa"/>
            <w:tcBorders>
              <w:top w:val="nil"/>
              <w:left w:val="nil"/>
              <w:bottom w:val="nil"/>
              <w:right w:val="nil"/>
            </w:tcBorders>
          </w:tcPr>
          <w:p w14:paraId="274415E4"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7A088884"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14:paraId="2ACA83A8" w14:textId="77777777" w:rsidTr="00524AB8">
        <w:tc>
          <w:tcPr>
            <w:tcW w:w="3780" w:type="dxa"/>
            <w:tcBorders>
              <w:top w:val="nil"/>
              <w:left w:val="nil"/>
              <w:bottom w:val="nil"/>
              <w:right w:val="nil"/>
            </w:tcBorders>
          </w:tcPr>
          <w:p w14:paraId="6983F7BE" w14:textId="77777777"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6C410F0"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14:paraId="79DA0940" w14:textId="77777777" w:rsidTr="00524AB8">
        <w:tc>
          <w:tcPr>
            <w:tcW w:w="3780" w:type="dxa"/>
            <w:tcBorders>
              <w:top w:val="nil"/>
              <w:left w:val="nil"/>
              <w:bottom w:val="nil"/>
              <w:right w:val="nil"/>
            </w:tcBorders>
          </w:tcPr>
          <w:p w14:paraId="36298DE9"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7336013A" w14:textId="77777777" w:rsidR="00954A12" w:rsidRPr="00954A12" w:rsidRDefault="00DA5D93"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hAnsi="Arial" w:cs="Arial"/>
                <w:sz w:val="20"/>
                <w:szCs w:val="20"/>
                <w:lang w:val="en-AU"/>
              </w:rPr>
              <w:fldChar w:fldCharType="begin" w:fldLock="1"/>
            </w:r>
            <w:r w:rsidR="00954A12" w:rsidRPr="00954A12">
              <w:rPr>
                <w:rFonts w:ascii="Arial" w:hAnsi="Arial" w:cs="Arial"/>
                <w:sz w:val="20"/>
                <w:szCs w:val="20"/>
                <w:lang w:val="en-AU"/>
              </w:rPr>
              <w:instrText xml:space="preserve">MERGEFIELD </w:instrText>
            </w:r>
            <w:r w:rsidR="00954A12" w:rsidRPr="00954A12">
              <w:rPr>
                <w:rFonts w:ascii="Arial" w:eastAsia="Times New Roman" w:hAnsi="Arial" w:cs="Arial"/>
                <w:color w:val="000000"/>
                <w:sz w:val="20"/>
                <w:szCs w:val="20"/>
              </w:rPr>
              <w:instrText>Att.Alias</w:instrText>
            </w:r>
            <w:r w:rsidRPr="00954A12">
              <w:rPr>
                <w:rFonts w:ascii="Arial" w:hAnsi="Arial" w:cs="Arial"/>
                <w:sz w:val="20"/>
                <w:szCs w:val="20"/>
                <w:lang w:val="en-AU"/>
              </w:rPr>
              <w:fldChar w:fldCharType="separate"/>
            </w:r>
            <w:r w:rsidR="00954A12" w:rsidRPr="00954A12">
              <w:rPr>
                <w:rFonts w:ascii="Arial" w:eastAsia="Times New Roman" w:hAnsi="Arial" w:cs="Arial"/>
                <w:color w:val="000000"/>
                <w:sz w:val="20"/>
                <w:szCs w:val="20"/>
              </w:rPr>
              <w:t>archiefnominatie</w:t>
            </w:r>
            <w:r w:rsidRPr="00954A12">
              <w:rPr>
                <w:rFonts w:ascii="Arial" w:hAnsi="Arial" w:cs="Arial"/>
                <w:sz w:val="20"/>
                <w:szCs w:val="20"/>
                <w:lang w:val="en-AU"/>
              </w:rPr>
              <w:fldChar w:fldCharType="end"/>
            </w:r>
          </w:p>
        </w:tc>
      </w:tr>
      <w:tr w:rsidR="00954A12" w:rsidRPr="00954A12" w14:paraId="41521541" w14:textId="77777777" w:rsidTr="00524AB8">
        <w:tc>
          <w:tcPr>
            <w:tcW w:w="3780" w:type="dxa"/>
            <w:tcBorders>
              <w:top w:val="nil"/>
              <w:left w:val="nil"/>
              <w:bottom w:val="nil"/>
              <w:right w:val="nil"/>
            </w:tcBorders>
          </w:tcPr>
          <w:p w14:paraId="3CA1CDC4" w14:textId="77777777"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65FB93D"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C14888" w14:paraId="4047DA1A" w14:textId="77777777" w:rsidTr="00524AB8">
        <w:tc>
          <w:tcPr>
            <w:tcW w:w="3780" w:type="dxa"/>
            <w:tcBorders>
              <w:top w:val="nil"/>
              <w:left w:val="nil"/>
              <w:bottom w:val="nil"/>
              <w:right w:val="nil"/>
            </w:tcBorders>
          </w:tcPr>
          <w:p w14:paraId="05062C05"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58D36148" w14:textId="77777777" w:rsidR="00954A12" w:rsidRPr="00DD0F4F" w:rsidRDefault="00DA5D93" w:rsidP="00DB7C93">
            <w:pPr>
              <w:autoSpaceDE w:val="0"/>
              <w:autoSpaceDN w:val="0"/>
              <w:adjustRightInd w:val="0"/>
              <w:spacing w:after="0" w:line="240" w:lineRule="auto"/>
              <w:rPr>
                <w:rFonts w:ascii="Arial" w:eastAsia="Times New Roman" w:hAnsi="Arial" w:cs="Arial"/>
                <w:color w:val="000000"/>
                <w:sz w:val="20"/>
                <w:szCs w:val="20"/>
                <w:lang w:val="nl-NL"/>
              </w:rPr>
            </w:pPr>
            <w:r w:rsidRPr="00954A12">
              <w:rPr>
                <w:rFonts w:ascii="Arial" w:hAnsi="Arial" w:cs="Arial"/>
                <w:sz w:val="20"/>
                <w:szCs w:val="20"/>
                <w:lang w:val="en-AU"/>
              </w:rPr>
              <w:fldChar w:fldCharType="begin" w:fldLock="1"/>
            </w:r>
            <w:r w:rsidR="00954A12" w:rsidRPr="00DD0F4F">
              <w:rPr>
                <w:rFonts w:ascii="Arial" w:hAnsi="Arial" w:cs="Arial"/>
                <w:sz w:val="20"/>
                <w:szCs w:val="20"/>
                <w:lang w:val="nl-NL"/>
              </w:rPr>
              <w:instrText xml:space="preserve">MERGEFIELD </w:instrText>
            </w:r>
            <w:r w:rsidR="00954A12" w:rsidRPr="00DD0F4F">
              <w:rPr>
                <w:rFonts w:ascii="Arial" w:eastAsia="Times New Roman" w:hAnsi="Arial" w:cs="Arial"/>
                <w:color w:val="000000"/>
                <w:sz w:val="20"/>
                <w:szCs w:val="20"/>
                <w:lang w:val="nl-NL"/>
              </w:rPr>
              <w:instrText>Att.Notes</w:instrText>
            </w:r>
            <w:r w:rsidRPr="00954A12">
              <w:rPr>
                <w:rFonts w:ascii="Arial" w:hAnsi="Arial" w:cs="Arial"/>
                <w:sz w:val="20"/>
                <w:szCs w:val="20"/>
                <w:lang w:val="en-AU"/>
              </w:rPr>
              <w:fldChar w:fldCharType="end"/>
            </w:r>
            <w:del w:id="11510" w:author="Arjan" w:date="2013-02-05T15:03:00Z">
              <w:r w:rsidR="00954A12" w:rsidRPr="00DD0F4F" w:rsidDel="00DB7C93">
                <w:rPr>
                  <w:rFonts w:ascii="Arial" w:eastAsia="Times New Roman" w:hAnsi="Arial" w:cs="Arial"/>
                  <w:color w:val="610E6A"/>
                  <w:sz w:val="20"/>
                  <w:szCs w:val="20"/>
                  <w:lang w:val="nl-NL"/>
                </w:rPr>
                <w:delText>Indicatie</w:delText>
              </w:r>
            </w:del>
            <w:ins w:id="11511" w:author="Arjan" w:date="2013-02-05T15:03:00Z">
              <w:r w:rsidR="00DB7C93" w:rsidRPr="00DD0F4F">
                <w:rPr>
                  <w:rFonts w:ascii="Arial" w:eastAsia="Times New Roman" w:hAnsi="Arial" w:cs="Arial"/>
                  <w:color w:val="610E6A"/>
                  <w:sz w:val="20"/>
                  <w:szCs w:val="20"/>
                  <w:lang w:val="nl-NL"/>
                </w:rPr>
                <w:t>Aanduiding</w:t>
              </w:r>
            </w:ins>
            <w:r w:rsidR="00954A12" w:rsidRPr="00DD0F4F">
              <w:rPr>
                <w:rFonts w:ascii="Arial" w:eastAsia="Times New Roman" w:hAnsi="Arial" w:cs="Arial"/>
                <w:color w:val="610E6A"/>
                <w:sz w:val="20"/>
                <w:szCs w:val="20"/>
                <w:lang w:val="nl-NL"/>
              </w:rPr>
              <w:t xml:space="preserve"> of het zaakdossier </w:t>
            </w:r>
            <w:del w:id="11512" w:author="Arjan" w:date="2012-12-12T09:48:00Z">
              <w:r w:rsidR="00954A12" w:rsidRPr="00DD0F4F" w:rsidDel="00D54BC0">
                <w:rPr>
                  <w:rFonts w:ascii="Arial" w:eastAsia="Times New Roman" w:hAnsi="Arial" w:cs="Arial"/>
                  <w:color w:val="610E6A"/>
                  <w:sz w:val="20"/>
                  <w:szCs w:val="20"/>
                  <w:lang w:val="nl-NL"/>
                </w:rPr>
                <w:delText xml:space="preserve">(de ZAAK met alle bijbehorende </w:delText>
              </w:r>
            </w:del>
            <w:del w:id="11513" w:author="Arjan" w:date="2012-11-14T15:46:00Z">
              <w:r w:rsidR="00954A12" w:rsidRPr="00DD0F4F" w:rsidDel="00F64D19">
                <w:rPr>
                  <w:rFonts w:ascii="Arial" w:eastAsia="Times New Roman" w:hAnsi="Arial" w:cs="Arial"/>
                  <w:color w:val="610E6A"/>
                  <w:sz w:val="20"/>
                  <w:szCs w:val="20"/>
                  <w:lang w:val="nl-NL"/>
                </w:rPr>
                <w:delText>DOCUMENT</w:delText>
              </w:r>
            </w:del>
            <w:del w:id="11514" w:author="Arjan" w:date="2012-12-12T09:48:00Z">
              <w:r w:rsidR="00954A12" w:rsidRPr="00DD0F4F" w:rsidDel="00D54BC0">
                <w:rPr>
                  <w:rFonts w:ascii="Arial" w:eastAsia="Times New Roman" w:hAnsi="Arial" w:cs="Arial"/>
                  <w:color w:val="610E6A"/>
                  <w:sz w:val="20"/>
                  <w:szCs w:val="20"/>
                  <w:lang w:val="nl-NL"/>
                </w:rPr>
                <w:delText>en)</w:delText>
              </w:r>
            </w:del>
            <w:ins w:id="11515" w:author="Arjan" w:date="2013-02-05T10:19:00Z">
              <w:r w:rsidR="00515E1F" w:rsidRPr="00DD0F4F">
                <w:rPr>
                  <w:rFonts w:ascii="Arial" w:eastAsia="Times New Roman" w:hAnsi="Arial" w:cs="Arial"/>
                  <w:color w:val="610E6A"/>
                  <w:sz w:val="20"/>
                  <w:szCs w:val="20"/>
                  <w:lang w:val="nl-NL"/>
                </w:rPr>
                <w:t xml:space="preserve">blijvend bewaard of </w:t>
              </w:r>
            </w:ins>
            <w:ins w:id="11516" w:author="Arjan" w:date="2012-12-11T23:49:00Z">
              <w:r w:rsidR="00743406" w:rsidRPr="00DD0F4F">
                <w:rPr>
                  <w:lang w:val="nl-NL"/>
                </w:rPr>
                <w:t>na een bepaalde termijn</w:t>
              </w:r>
            </w:ins>
            <w:r w:rsidR="00954A12" w:rsidRPr="00DD0F4F">
              <w:rPr>
                <w:rFonts w:ascii="Arial" w:eastAsia="Times New Roman" w:hAnsi="Arial" w:cs="Arial"/>
                <w:color w:val="610E6A"/>
                <w:sz w:val="20"/>
                <w:szCs w:val="20"/>
                <w:lang w:val="nl-NL"/>
              </w:rPr>
              <w:t xml:space="preserve"> </w:t>
            </w:r>
            <w:del w:id="11517" w:author="Arjan" w:date="2012-12-11T23:38:00Z">
              <w:r w:rsidR="00954A12" w:rsidRPr="00DD0F4F" w:rsidDel="00743406">
                <w:rPr>
                  <w:rFonts w:ascii="Arial" w:eastAsia="Times New Roman" w:hAnsi="Arial" w:cs="Arial"/>
                  <w:color w:val="610E6A"/>
                  <w:sz w:val="20"/>
                  <w:szCs w:val="20"/>
                  <w:lang w:val="nl-NL"/>
                </w:rPr>
                <w:delText>gearchiveerd dient te worden</w:delText>
              </w:r>
            </w:del>
            <w:ins w:id="11518" w:author="Arjan" w:date="2012-12-11T23:38:00Z">
              <w:r w:rsidR="00743406" w:rsidRPr="00DD0F4F">
                <w:rPr>
                  <w:lang w:val="nl-NL"/>
                </w:rPr>
                <w:t xml:space="preserve">vernietigd </w:t>
              </w:r>
            </w:ins>
            <w:ins w:id="11519" w:author="Arjan" w:date="2013-02-05T10:17:00Z">
              <w:r w:rsidR="00515E1F" w:rsidRPr="00DD0F4F">
                <w:rPr>
                  <w:lang w:val="nl-NL"/>
                </w:rPr>
                <w:t>moet worden</w:t>
              </w:r>
            </w:ins>
            <w:ins w:id="11520" w:author="Arjan" w:date="2013-02-05T10:19:00Z">
              <w:r w:rsidR="00515E1F" w:rsidRPr="00DD0F4F">
                <w:rPr>
                  <w:lang w:val="nl-NL"/>
                </w:rPr>
                <w:t>.</w:t>
              </w:r>
            </w:ins>
          </w:p>
        </w:tc>
      </w:tr>
      <w:tr w:rsidR="00954A12" w:rsidRPr="00C14888" w14:paraId="761C05EC" w14:textId="77777777" w:rsidTr="00524AB8">
        <w:trPr>
          <w:trHeight w:val="230"/>
        </w:trPr>
        <w:tc>
          <w:tcPr>
            <w:tcW w:w="3780" w:type="dxa"/>
            <w:tcBorders>
              <w:top w:val="nil"/>
              <w:left w:val="nil"/>
              <w:bottom w:val="nil"/>
              <w:right w:val="nil"/>
            </w:tcBorders>
          </w:tcPr>
          <w:p w14:paraId="1F86F435" w14:textId="77777777" w:rsidR="00954A12" w:rsidRPr="00DD0F4F" w:rsidRDefault="00954A12" w:rsidP="00954A1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17536A27" w14:textId="77777777" w:rsidR="00954A12" w:rsidRPr="00DD0F4F" w:rsidRDefault="00954A12" w:rsidP="00954A12">
            <w:pPr>
              <w:autoSpaceDE w:val="0"/>
              <w:autoSpaceDN w:val="0"/>
              <w:adjustRightInd w:val="0"/>
              <w:spacing w:after="0" w:line="240" w:lineRule="auto"/>
              <w:rPr>
                <w:rFonts w:ascii="Arial" w:eastAsia="Times New Roman" w:hAnsi="Arial" w:cs="Arial"/>
                <w:color w:val="000000"/>
                <w:sz w:val="20"/>
                <w:szCs w:val="20"/>
                <w:lang w:val="nl-NL"/>
              </w:rPr>
            </w:pPr>
          </w:p>
        </w:tc>
      </w:tr>
      <w:tr w:rsidR="00954A12" w:rsidRPr="00954A12" w14:paraId="36B002CF" w14:textId="77777777" w:rsidTr="00524AB8">
        <w:trPr>
          <w:trHeight w:val="230"/>
        </w:trPr>
        <w:tc>
          <w:tcPr>
            <w:tcW w:w="3780" w:type="dxa"/>
            <w:tcBorders>
              <w:top w:val="nil"/>
              <w:left w:val="nil"/>
              <w:bottom w:val="nil"/>
              <w:right w:val="nil"/>
            </w:tcBorders>
          </w:tcPr>
          <w:p w14:paraId="2C1C31EF"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50B479C3"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 xml:space="preserve">KING </w:t>
            </w:r>
          </w:p>
        </w:tc>
      </w:tr>
      <w:tr w:rsidR="00954A12" w:rsidRPr="00954A12" w14:paraId="13A6F4D2" w14:textId="77777777" w:rsidTr="00524AB8">
        <w:tc>
          <w:tcPr>
            <w:tcW w:w="3780" w:type="dxa"/>
            <w:tcBorders>
              <w:top w:val="nil"/>
              <w:left w:val="nil"/>
              <w:bottom w:val="nil"/>
              <w:right w:val="nil"/>
            </w:tcBorders>
          </w:tcPr>
          <w:p w14:paraId="1968984B" w14:textId="77777777"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CA72799"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14:paraId="6E625E32" w14:textId="77777777" w:rsidTr="00524AB8">
        <w:tc>
          <w:tcPr>
            <w:tcW w:w="3780" w:type="dxa"/>
            <w:tcBorders>
              <w:top w:val="nil"/>
              <w:left w:val="nil"/>
              <w:bottom w:val="nil"/>
              <w:right w:val="nil"/>
            </w:tcBorders>
          </w:tcPr>
          <w:p w14:paraId="070AE6C6"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4843DC2C"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1 juni 2008</w:t>
            </w:r>
          </w:p>
        </w:tc>
      </w:tr>
      <w:tr w:rsidR="00954A12" w:rsidRPr="00954A12" w14:paraId="20CF599C" w14:textId="77777777" w:rsidTr="00524AB8">
        <w:tc>
          <w:tcPr>
            <w:tcW w:w="3780" w:type="dxa"/>
            <w:tcBorders>
              <w:top w:val="nil"/>
              <w:left w:val="nil"/>
              <w:bottom w:val="nil"/>
              <w:right w:val="nil"/>
            </w:tcBorders>
          </w:tcPr>
          <w:p w14:paraId="4EC498AD" w14:textId="77777777"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7221011"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C14888" w14:paraId="79520B44" w14:textId="77777777" w:rsidTr="00524AB8">
        <w:tc>
          <w:tcPr>
            <w:tcW w:w="3780" w:type="dxa"/>
            <w:tcBorders>
              <w:top w:val="nil"/>
              <w:left w:val="nil"/>
              <w:bottom w:val="nil"/>
              <w:right w:val="nil"/>
            </w:tcBorders>
          </w:tcPr>
          <w:p w14:paraId="4DAD6BB2"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11096415" w14:textId="77777777" w:rsidR="00743406" w:rsidRPr="00DD0F4F" w:rsidRDefault="00954A12" w:rsidP="00743406">
            <w:pPr>
              <w:autoSpaceDE w:val="0"/>
              <w:autoSpaceDN w:val="0"/>
              <w:adjustRightInd w:val="0"/>
              <w:spacing w:after="0" w:line="240" w:lineRule="auto"/>
              <w:rPr>
                <w:ins w:id="11521" w:author="Arjan" w:date="2012-12-12T00:01:00Z"/>
                <w:rFonts w:ascii="Arial" w:eastAsia="Times New Roman" w:hAnsi="Arial" w:cs="Arial"/>
                <w:color w:val="000000"/>
                <w:sz w:val="20"/>
                <w:szCs w:val="20"/>
                <w:lang w:val="nl-NL"/>
              </w:rPr>
            </w:pPr>
            <w:del w:id="11522" w:author="Arjan" w:date="2012-12-11T23:51:00Z">
              <w:r w:rsidRPr="00DD0F4F" w:rsidDel="00743406">
                <w:rPr>
                  <w:rFonts w:ascii="Arial" w:eastAsia="Times New Roman" w:hAnsi="Arial" w:cs="Arial"/>
                  <w:color w:val="000000"/>
                  <w:sz w:val="20"/>
                  <w:szCs w:val="20"/>
                  <w:lang w:val="nl-NL"/>
                </w:rPr>
                <w:delText>Of e</w:delText>
              </w:r>
            </w:del>
            <w:ins w:id="11523" w:author="Arjan" w:date="2012-12-11T23:51:00Z">
              <w:r w:rsidR="00743406" w:rsidRPr="00DD0F4F">
                <w:rPr>
                  <w:rFonts w:ascii="Arial" w:eastAsia="Times New Roman" w:hAnsi="Arial" w:cs="Arial"/>
                  <w:color w:val="000000"/>
                  <w:sz w:val="20"/>
                  <w:szCs w:val="20"/>
                  <w:lang w:val="nl-NL"/>
                </w:rPr>
                <w:t>E</w:t>
              </w:r>
            </w:ins>
            <w:r w:rsidRPr="00DD0F4F">
              <w:rPr>
                <w:rFonts w:ascii="Arial" w:eastAsia="Times New Roman" w:hAnsi="Arial" w:cs="Arial"/>
                <w:color w:val="000000"/>
                <w:sz w:val="20"/>
                <w:szCs w:val="20"/>
                <w:lang w:val="nl-NL"/>
              </w:rPr>
              <w:t xml:space="preserve">en </w:t>
            </w:r>
            <w:ins w:id="11524" w:author="Arjan" w:date="2012-12-11T23:51:00Z">
              <w:r w:rsidR="00743406" w:rsidRPr="00DD0F4F">
                <w:rPr>
                  <w:rFonts w:ascii="Arial" w:eastAsia="Times New Roman" w:hAnsi="Arial" w:cs="Arial"/>
                  <w:color w:val="000000"/>
                  <w:sz w:val="20"/>
                  <w:szCs w:val="20"/>
                  <w:lang w:val="nl-NL"/>
                </w:rPr>
                <w:t xml:space="preserve">gearchiveerd </w:t>
              </w:r>
            </w:ins>
            <w:r w:rsidRPr="00DD0F4F">
              <w:rPr>
                <w:rFonts w:ascii="Arial" w:eastAsia="Times New Roman" w:hAnsi="Arial" w:cs="Arial"/>
                <w:color w:val="000000"/>
                <w:sz w:val="20"/>
                <w:szCs w:val="20"/>
                <w:lang w:val="nl-NL"/>
              </w:rPr>
              <w:t>zaak</w:t>
            </w:r>
            <w:ins w:id="11525" w:author="Arjan" w:date="2012-12-11T23:42:00Z">
              <w:r w:rsidR="00743406" w:rsidRPr="00DD0F4F">
                <w:rPr>
                  <w:rFonts w:ascii="Arial" w:eastAsia="Times New Roman" w:hAnsi="Arial" w:cs="Arial"/>
                  <w:color w:val="000000"/>
                  <w:sz w:val="20"/>
                  <w:szCs w:val="20"/>
                  <w:lang w:val="nl-NL"/>
                </w:rPr>
                <w:t>dossier</w:t>
              </w:r>
            </w:ins>
            <w:ins w:id="11526" w:author="Arjan" w:date="2012-12-11T23:51:00Z">
              <w:r w:rsidR="00743406" w:rsidRPr="00DD0F4F">
                <w:rPr>
                  <w:rFonts w:ascii="Arial" w:eastAsia="Times New Roman" w:hAnsi="Arial" w:cs="Arial"/>
                  <w:color w:val="000000"/>
                  <w:sz w:val="20"/>
                  <w:szCs w:val="20"/>
                  <w:lang w:val="nl-NL"/>
                </w:rPr>
                <w:t xml:space="preserve"> moet</w:t>
              </w:r>
            </w:ins>
            <w:ins w:id="11527" w:author="Arjan" w:date="2013-02-05T10:19:00Z">
              <w:r w:rsidR="00515E1F" w:rsidRPr="00DD0F4F">
                <w:rPr>
                  <w:rFonts w:ascii="Arial" w:eastAsia="Times New Roman" w:hAnsi="Arial" w:cs="Arial"/>
                  <w:color w:val="000000"/>
                  <w:sz w:val="20"/>
                  <w:szCs w:val="20"/>
                  <w:lang w:val="nl-NL"/>
                </w:rPr>
                <w:t xml:space="preserve"> blijvend bew</w:t>
              </w:r>
            </w:ins>
            <w:ins w:id="11528" w:author="Arjan" w:date="2013-02-05T10:20:00Z">
              <w:r w:rsidR="00515E1F" w:rsidRPr="00DD0F4F">
                <w:rPr>
                  <w:rFonts w:ascii="Arial" w:eastAsia="Times New Roman" w:hAnsi="Arial" w:cs="Arial"/>
                  <w:color w:val="000000"/>
                  <w:sz w:val="20"/>
                  <w:szCs w:val="20"/>
                  <w:lang w:val="nl-NL"/>
                </w:rPr>
                <w:t>aard worden dan wel</w:t>
              </w:r>
            </w:ins>
            <w:ins w:id="11529" w:author="Arjan" w:date="2012-12-11T23:42:00Z">
              <w:r w:rsidR="00743406" w:rsidRPr="00DD0F4F">
                <w:rPr>
                  <w:rFonts w:ascii="Arial" w:eastAsia="Times New Roman" w:hAnsi="Arial" w:cs="Arial"/>
                  <w:color w:val="000000"/>
                  <w:sz w:val="20"/>
                  <w:szCs w:val="20"/>
                  <w:lang w:val="nl-NL"/>
                </w:rPr>
                <w:t xml:space="preserve">, na enige tijd bewaard </w:t>
              </w:r>
            </w:ins>
            <w:del w:id="11530" w:author="Arjan" w:date="2012-12-11T23:51:00Z">
              <w:r w:rsidR="00743406" w:rsidRPr="00DD0F4F" w:rsidDel="00743406">
                <w:rPr>
                  <w:rFonts w:ascii="Arial" w:eastAsia="Times New Roman" w:hAnsi="Arial" w:cs="Arial"/>
                  <w:color w:val="000000"/>
                  <w:sz w:val="20"/>
                  <w:szCs w:val="20"/>
                  <w:lang w:val="nl-NL"/>
                </w:rPr>
                <w:delText>gearchiveerd</w:delText>
              </w:r>
            </w:del>
            <w:ins w:id="11531" w:author="Arjan" w:date="2012-12-11T23:42:00Z">
              <w:r w:rsidR="00743406" w:rsidRPr="00DD0F4F">
                <w:rPr>
                  <w:rFonts w:ascii="Arial" w:eastAsia="Times New Roman" w:hAnsi="Arial" w:cs="Arial"/>
                  <w:color w:val="000000"/>
                  <w:sz w:val="20"/>
                  <w:szCs w:val="20"/>
                  <w:lang w:val="nl-NL"/>
                </w:rPr>
                <w:t>te zijn</w:t>
              </w:r>
            </w:ins>
            <w:ins w:id="11532" w:author="Arjan" w:date="2012-12-11T23:48:00Z">
              <w:r w:rsidR="00743406" w:rsidRPr="00DD0F4F">
                <w:rPr>
                  <w:rFonts w:ascii="Arial" w:eastAsia="Times New Roman" w:hAnsi="Arial" w:cs="Arial"/>
                  <w:color w:val="000000"/>
                  <w:sz w:val="20"/>
                  <w:szCs w:val="20"/>
                  <w:lang w:val="nl-NL"/>
                </w:rPr>
                <w:t>,</w:t>
              </w:r>
            </w:ins>
            <w:ins w:id="11533" w:author="Arjan" w:date="2012-12-11T23:43:00Z">
              <w:r w:rsidR="00743406" w:rsidRPr="00DD0F4F">
                <w:rPr>
                  <w:rFonts w:ascii="Arial" w:eastAsia="Times New Roman" w:hAnsi="Arial" w:cs="Arial"/>
                  <w:color w:val="000000"/>
                  <w:sz w:val="20"/>
                  <w:szCs w:val="20"/>
                  <w:lang w:val="nl-NL"/>
                </w:rPr>
                <w:t xml:space="preserve"> </w:t>
              </w:r>
            </w:ins>
            <w:r w:rsidRPr="00DD0F4F">
              <w:rPr>
                <w:rFonts w:ascii="Arial" w:eastAsia="Times New Roman" w:hAnsi="Arial" w:cs="Arial"/>
                <w:color w:val="000000"/>
                <w:sz w:val="20"/>
                <w:szCs w:val="20"/>
                <w:lang w:val="nl-NL"/>
              </w:rPr>
              <w:t xml:space="preserve"> </w:t>
            </w:r>
            <w:del w:id="11534" w:author="Arjan" w:date="2012-12-11T23:51:00Z">
              <w:r w:rsidRPr="00DD0F4F" w:rsidDel="00743406">
                <w:rPr>
                  <w:rFonts w:ascii="Arial" w:eastAsia="Times New Roman" w:hAnsi="Arial" w:cs="Arial"/>
                  <w:color w:val="000000"/>
                  <w:sz w:val="20"/>
                  <w:szCs w:val="20"/>
                  <w:lang w:val="nl-NL"/>
                </w:rPr>
                <w:delText xml:space="preserve">moet </w:delText>
              </w:r>
            </w:del>
            <w:r w:rsidRPr="00DD0F4F">
              <w:rPr>
                <w:rFonts w:ascii="Arial" w:eastAsia="Times New Roman" w:hAnsi="Arial" w:cs="Arial"/>
                <w:color w:val="000000"/>
                <w:sz w:val="20"/>
                <w:szCs w:val="20"/>
                <w:lang w:val="nl-NL"/>
              </w:rPr>
              <w:t xml:space="preserve">worden </w:t>
            </w:r>
            <w:ins w:id="11535" w:author="Arjan" w:date="2012-12-11T23:46:00Z">
              <w:r w:rsidR="00743406" w:rsidRPr="00DD0F4F">
                <w:rPr>
                  <w:rFonts w:ascii="Arial" w:eastAsia="Times New Roman" w:hAnsi="Arial" w:cs="Arial"/>
                  <w:color w:val="000000"/>
                  <w:sz w:val="20"/>
                  <w:szCs w:val="20"/>
                  <w:lang w:val="nl-NL"/>
                </w:rPr>
                <w:t>vernietigd</w:t>
              </w:r>
            </w:ins>
            <w:ins w:id="11536" w:author="Arjan" w:date="2013-02-05T10:20:00Z">
              <w:r w:rsidR="00515E1F" w:rsidRPr="00DD0F4F">
                <w:rPr>
                  <w:rFonts w:ascii="Arial" w:eastAsia="Times New Roman" w:hAnsi="Arial" w:cs="Arial"/>
                  <w:color w:val="000000"/>
                  <w:sz w:val="20"/>
                  <w:szCs w:val="20"/>
                  <w:lang w:val="nl-NL"/>
                </w:rPr>
                <w:t xml:space="preserve">. </w:t>
              </w:r>
            </w:ins>
            <w:ins w:id="11537" w:author="Arjan" w:date="2012-12-11T23:46:00Z">
              <w:r w:rsidR="00743406" w:rsidRPr="00DD0F4F">
                <w:rPr>
                  <w:rFonts w:ascii="Arial" w:eastAsia="Times New Roman" w:hAnsi="Arial" w:cs="Arial"/>
                  <w:color w:val="000000"/>
                  <w:sz w:val="20"/>
                  <w:szCs w:val="20"/>
                  <w:lang w:val="nl-NL"/>
                </w:rPr>
                <w:t xml:space="preserve"> </w:t>
              </w:r>
            </w:ins>
            <w:ins w:id="11538" w:author="Arjan" w:date="2013-02-05T10:21:00Z">
              <w:r w:rsidR="00515E1F" w:rsidRPr="00DD0F4F">
                <w:rPr>
                  <w:rFonts w:ascii="Arial" w:eastAsia="Times New Roman" w:hAnsi="Arial" w:cs="Arial"/>
                  <w:color w:val="000000"/>
                  <w:sz w:val="20"/>
                  <w:szCs w:val="20"/>
                  <w:lang w:val="nl-NL"/>
                </w:rPr>
                <w:t xml:space="preserve">In het geval van blijvend bewaren </w:t>
              </w:r>
            </w:ins>
            <w:ins w:id="11539" w:author="Arjan" w:date="2013-02-05T10:22:00Z">
              <w:r w:rsidR="00515E1F" w:rsidRPr="00DD0F4F">
                <w:rPr>
                  <w:rFonts w:ascii="Arial" w:eastAsia="Times New Roman" w:hAnsi="Arial" w:cs="Arial"/>
                  <w:color w:val="000000"/>
                  <w:sz w:val="20"/>
                  <w:szCs w:val="20"/>
                  <w:lang w:val="nl-NL"/>
                </w:rPr>
                <w:t xml:space="preserve">vindt na enige tijd </w:t>
              </w:r>
            </w:ins>
            <w:ins w:id="11540" w:author="Arjan" w:date="2012-12-11T23:47:00Z">
              <w:r w:rsidR="00743406" w:rsidRPr="00DD0F4F">
                <w:rPr>
                  <w:rFonts w:ascii="Arial" w:eastAsia="Times New Roman" w:hAnsi="Arial" w:cs="Arial"/>
                  <w:color w:val="000000"/>
                  <w:sz w:val="20"/>
                  <w:szCs w:val="20"/>
                  <w:lang w:val="nl-NL"/>
                </w:rPr>
                <w:t>over</w:t>
              </w:r>
            </w:ins>
            <w:ins w:id="11541" w:author="Arjan" w:date="2013-02-05T10:22:00Z">
              <w:r w:rsidR="00515E1F" w:rsidRPr="00DD0F4F">
                <w:rPr>
                  <w:rFonts w:ascii="Arial" w:eastAsia="Times New Roman" w:hAnsi="Arial" w:cs="Arial"/>
                  <w:color w:val="000000"/>
                  <w:sz w:val="20"/>
                  <w:szCs w:val="20"/>
                  <w:lang w:val="nl-NL"/>
                </w:rPr>
                <w:t>brenging</w:t>
              </w:r>
            </w:ins>
            <w:ins w:id="11542" w:author="Arjan" w:date="2012-12-11T23:47:00Z">
              <w:r w:rsidR="00743406" w:rsidRPr="00DD0F4F">
                <w:rPr>
                  <w:rFonts w:ascii="Arial" w:eastAsia="Times New Roman" w:hAnsi="Arial" w:cs="Arial"/>
                  <w:color w:val="000000"/>
                  <w:sz w:val="20"/>
                  <w:szCs w:val="20"/>
                  <w:lang w:val="nl-NL"/>
                </w:rPr>
                <w:t xml:space="preserve"> </w:t>
              </w:r>
            </w:ins>
            <w:ins w:id="11543" w:author="Arjan" w:date="2013-02-05T10:22:00Z">
              <w:r w:rsidR="00515E1F" w:rsidRPr="00DD0F4F">
                <w:rPr>
                  <w:rFonts w:ascii="Arial" w:eastAsia="Times New Roman" w:hAnsi="Arial" w:cs="Arial"/>
                  <w:color w:val="000000"/>
                  <w:sz w:val="20"/>
                  <w:szCs w:val="20"/>
                  <w:lang w:val="nl-NL"/>
                </w:rPr>
                <w:t xml:space="preserve">plaats </w:t>
              </w:r>
            </w:ins>
            <w:ins w:id="11544" w:author="Arjan" w:date="2012-12-11T23:47:00Z">
              <w:r w:rsidR="00743406" w:rsidRPr="00DD0F4F">
                <w:rPr>
                  <w:rFonts w:ascii="Arial" w:eastAsia="Times New Roman" w:hAnsi="Arial" w:cs="Arial"/>
                  <w:color w:val="000000"/>
                  <w:sz w:val="20"/>
                  <w:szCs w:val="20"/>
                  <w:lang w:val="nl-NL"/>
                </w:rPr>
                <w:t>naar een archiefbewaarplaats</w:t>
              </w:r>
            </w:ins>
            <w:ins w:id="11545" w:author="Arjan" w:date="2012-12-11T23:52:00Z">
              <w:r w:rsidR="00743406" w:rsidRPr="00DD0F4F">
                <w:rPr>
                  <w:rFonts w:ascii="Arial" w:eastAsia="Times New Roman" w:hAnsi="Arial" w:cs="Arial"/>
                  <w:color w:val="000000"/>
                  <w:sz w:val="20"/>
                  <w:szCs w:val="20"/>
                  <w:lang w:val="nl-NL"/>
                </w:rPr>
                <w:t xml:space="preserve">. </w:t>
              </w:r>
            </w:ins>
            <w:ins w:id="11546" w:author="Arjan" w:date="2013-02-05T10:27:00Z">
              <w:r w:rsidR="00C5049E" w:rsidRPr="00DD0F4F">
                <w:rPr>
                  <w:rFonts w:ascii="Arial" w:eastAsia="Times New Roman" w:hAnsi="Arial" w:cs="Arial"/>
                  <w:color w:val="000000"/>
                  <w:sz w:val="20"/>
                  <w:szCs w:val="20"/>
                  <w:lang w:val="nl-NL"/>
                </w:rPr>
                <w:br/>
              </w:r>
            </w:ins>
            <w:ins w:id="11547" w:author="Arjan" w:date="2012-12-11T23:52:00Z">
              <w:r w:rsidR="00743406" w:rsidRPr="00DD0F4F">
                <w:rPr>
                  <w:rFonts w:ascii="Arial" w:eastAsia="Times New Roman" w:hAnsi="Arial" w:cs="Arial"/>
                  <w:color w:val="000000"/>
                  <w:sz w:val="20"/>
                  <w:szCs w:val="20"/>
                  <w:lang w:val="nl-NL"/>
                </w:rPr>
                <w:lastRenderedPageBreak/>
                <w:t xml:space="preserve">Van welke van de twee </w:t>
              </w:r>
            </w:ins>
            <w:ins w:id="11548" w:author="Arjan" w:date="2013-02-05T10:20:00Z">
              <w:r w:rsidR="00515E1F" w:rsidRPr="00DD0F4F">
                <w:rPr>
                  <w:rFonts w:ascii="Arial" w:eastAsia="Times New Roman" w:hAnsi="Arial" w:cs="Arial"/>
                  <w:color w:val="000000"/>
                  <w:sz w:val="20"/>
                  <w:szCs w:val="20"/>
                  <w:lang w:val="nl-NL"/>
                </w:rPr>
                <w:t xml:space="preserve">situaties </w:t>
              </w:r>
            </w:ins>
            <w:ins w:id="11549" w:author="Arjan" w:date="2012-12-11T23:52:00Z">
              <w:r w:rsidR="00743406" w:rsidRPr="00DD0F4F">
                <w:rPr>
                  <w:rFonts w:ascii="Arial" w:eastAsia="Times New Roman" w:hAnsi="Arial" w:cs="Arial"/>
                  <w:color w:val="000000"/>
                  <w:sz w:val="20"/>
                  <w:szCs w:val="20"/>
                  <w:lang w:val="nl-NL"/>
                </w:rPr>
                <w:t>sprake is,</w:t>
              </w:r>
            </w:ins>
            <w:ins w:id="11550" w:author="Arjan" w:date="2012-12-11T23:47:00Z">
              <w:r w:rsidR="00743406" w:rsidRPr="00DD0F4F">
                <w:rPr>
                  <w:rFonts w:ascii="Arial" w:eastAsia="Times New Roman" w:hAnsi="Arial" w:cs="Arial"/>
                  <w:color w:val="000000"/>
                  <w:sz w:val="20"/>
                  <w:szCs w:val="20"/>
                  <w:lang w:val="nl-NL"/>
                </w:rPr>
                <w:t xml:space="preserve"> </w:t>
              </w:r>
            </w:ins>
            <w:r w:rsidRPr="00DD0F4F">
              <w:rPr>
                <w:rFonts w:ascii="Arial" w:eastAsia="Times New Roman" w:hAnsi="Arial" w:cs="Arial"/>
                <w:color w:val="000000"/>
                <w:sz w:val="20"/>
                <w:szCs w:val="20"/>
                <w:lang w:val="nl-NL"/>
              </w:rPr>
              <w:t xml:space="preserve">hangt af van het zaaktype, het resultaat van de zaak en </w:t>
            </w:r>
            <w:ins w:id="11551" w:author="Arjan" w:date="2012-12-11T23:50:00Z">
              <w:r w:rsidR="00743406" w:rsidRPr="00DD0F4F">
                <w:rPr>
                  <w:rFonts w:ascii="Arial" w:eastAsia="Times New Roman" w:hAnsi="Arial" w:cs="Arial"/>
                  <w:color w:val="000000"/>
                  <w:sz w:val="20"/>
                  <w:szCs w:val="20"/>
                  <w:lang w:val="nl-NL"/>
                </w:rPr>
                <w:t xml:space="preserve">de resultaten van </w:t>
              </w:r>
            </w:ins>
            <w:r w:rsidRPr="00DD0F4F">
              <w:rPr>
                <w:rFonts w:ascii="Arial" w:eastAsia="Times New Roman" w:hAnsi="Arial" w:cs="Arial"/>
                <w:color w:val="000000"/>
                <w:sz w:val="20"/>
                <w:szCs w:val="20"/>
                <w:lang w:val="nl-NL"/>
              </w:rPr>
              <w:t>eventuele andere gerelateerde zaken.</w:t>
            </w:r>
            <w:ins w:id="11552" w:author="Arjan" w:date="2012-12-11T23:58:00Z">
              <w:r w:rsidR="00743406" w:rsidRPr="00DD0F4F">
                <w:rPr>
                  <w:rFonts w:ascii="Arial" w:eastAsia="Times New Roman" w:hAnsi="Arial" w:cs="Arial"/>
                  <w:color w:val="000000"/>
                  <w:sz w:val="20"/>
                  <w:szCs w:val="20"/>
                  <w:lang w:val="nl-NL"/>
                </w:rPr>
                <w:t xml:space="preserve"> </w:t>
              </w:r>
            </w:ins>
          </w:p>
          <w:p w14:paraId="305139FE" w14:textId="77777777" w:rsidR="00954A12" w:rsidRPr="00DD0F4F" w:rsidRDefault="00743406" w:rsidP="00743406">
            <w:pPr>
              <w:autoSpaceDE w:val="0"/>
              <w:autoSpaceDN w:val="0"/>
              <w:adjustRightInd w:val="0"/>
              <w:spacing w:after="0" w:line="240" w:lineRule="auto"/>
              <w:rPr>
                <w:ins w:id="11553" w:author="Arjan" w:date="2012-12-12T09:48:00Z"/>
                <w:rFonts w:ascii="Arial" w:eastAsia="Times New Roman" w:hAnsi="Arial" w:cs="Arial"/>
                <w:color w:val="000000"/>
                <w:sz w:val="20"/>
                <w:szCs w:val="20"/>
                <w:lang w:val="nl-NL"/>
              </w:rPr>
            </w:pPr>
            <w:ins w:id="11554" w:author="Arjan" w:date="2012-12-11T23:58:00Z">
              <w:r w:rsidRPr="00DD0F4F">
                <w:rPr>
                  <w:rFonts w:ascii="Arial" w:eastAsia="Times New Roman" w:hAnsi="Arial" w:cs="Arial"/>
                  <w:color w:val="000000"/>
                  <w:sz w:val="20"/>
                  <w:szCs w:val="20"/>
                  <w:lang w:val="nl-NL"/>
                </w:rPr>
                <w:t>De archiefnominatie van een gearchiveerd z</w:t>
              </w:r>
            </w:ins>
            <w:ins w:id="11555" w:author="Arjan" w:date="2012-12-11T23:59:00Z">
              <w:r w:rsidRPr="00DD0F4F">
                <w:rPr>
                  <w:rFonts w:ascii="Arial" w:eastAsia="Times New Roman" w:hAnsi="Arial" w:cs="Arial"/>
                  <w:color w:val="000000"/>
                  <w:sz w:val="20"/>
                  <w:szCs w:val="20"/>
                  <w:lang w:val="nl-NL"/>
                </w:rPr>
                <w:t>aakdossier kan derhalve wijzigen als gevolg van resultaten van gerelateerde zaken. Voorbeelden zijn een vergunning</w:t>
              </w:r>
            </w:ins>
            <w:ins w:id="11556" w:author="Arjan" w:date="2012-12-12T00:00:00Z">
              <w:r w:rsidRPr="00DD0F4F">
                <w:rPr>
                  <w:rFonts w:ascii="Arial" w:eastAsia="Times New Roman" w:hAnsi="Arial" w:cs="Arial"/>
                  <w:color w:val="000000"/>
                  <w:sz w:val="20"/>
                  <w:szCs w:val="20"/>
                  <w:lang w:val="nl-NL"/>
                </w:rPr>
                <w:t>zaak</w:t>
              </w:r>
            </w:ins>
            <w:ins w:id="11557" w:author="Arjan" w:date="2012-12-11T23:59:00Z">
              <w:r w:rsidRPr="00DD0F4F">
                <w:rPr>
                  <w:rFonts w:ascii="Arial" w:eastAsia="Times New Roman" w:hAnsi="Arial" w:cs="Arial"/>
                  <w:color w:val="000000"/>
                  <w:sz w:val="20"/>
                  <w:szCs w:val="20"/>
                  <w:lang w:val="nl-NL"/>
                </w:rPr>
                <w:t xml:space="preserve"> </w:t>
              </w:r>
            </w:ins>
            <w:ins w:id="11558" w:author="Arjan" w:date="2012-12-12T00:00:00Z">
              <w:r w:rsidRPr="00DD0F4F">
                <w:rPr>
                  <w:rFonts w:ascii="Arial" w:eastAsia="Times New Roman" w:hAnsi="Arial" w:cs="Arial"/>
                  <w:color w:val="000000"/>
                  <w:sz w:val="20"/>
                  <w:szCs w:val="20"/>
                  <w:lang w:val="nl-NL"/>
                </w:rPr>
                <w:t xml:space="preserve">met als resultaat een verleende vergunning, </w:t>
              </w:r>
            </w:ins>
            <w:ins w:id="11559" w:author="Arjan" w:date="2012-12-11T23:59:00Z">
              <w:r w:rsidRPr="00DD0F4F">
                <w:rPr>
                  <w:rFonts w:ascii="Arial" w:eastAsia="Times New Roman" w:hAnsi="Arial" w:cs="Arial"/>
                  <w:color w:val="000000"/>
                  <w:sz w:val="20"/>
                  <w:szCs w:val="20"/>
                  <w:lang w:val="nl-NL"/>
                </w:rPr>
                <w:t xml:space="preserve">gevolgd </w:t>
              </w:r>
            </w:ins>
            <w:ins w:id="11560" w:author="Arjan" w:date="2012-12-12T00:00:00Z">
              <w:r w:rsidRPr="00DD0F4F">
                <w:rPr>
                  <w:rFonts w:ascii="Arial" w:eastAsia="Times New Roman" w:hAnsi="Arial" w:cs="Arial"/>
                  <w:color w:val="000000"/>
                  <w:sz w:val="20"/>
                  <w:szCs w:val="20"/>
                  <w:lang w:val="nl-NL"/>
                </w:rPr>
                <w:t xml:space="preserve">door een bezwaarzaak met als resultaat het nietig verklaren van de </w:t>
              </w:r>
            </w:ins>
            <w:ins w:id="11561" w:author="Arjan" w:date="2012-12-12T00:01:00Z">
              <w:r w:rsidRPr="00DD0F4F">
                <w:rPr>
                  <w:rFonts w:ascii="Arial" w:eastAsia="Times New Roman" w:hAnsi="Arial" w:cs="Arial"/>
                  <w:color w:val="000000"/>
                  <w:sz w:val="20"/>
                  <w:szCs w:val="20"/>
                  <w:lang w:val="nl-NL"/>
                </w:rPr>
                <w:t>eerder verleende vergunning.</w:t>
              </w:r>
            </w:ins>
          </w:p>
          <w:p w14:paraId="372AA03D" w14:textId="77777777" w:rsidR="00D54BC0" w:rsidRPr="00DD0F4F" w:rsidRDefault="00D54BC0" w:rsidP="00743406">
            <w:pPr>
              <w:autoSpaceDE w:val="0"/>
              <w:autoSpaceDN w:val="0"/>
              <w:adjustRightInd w:val="0"/>
              <w:spacing w:after="0" w:line="240" w:lineRule="auto"/>
              <w:rPr>
                <w:rFonts w:ascii="Arial" w:eastAsia="Times New Roman" w:hAnsi="Arial" w:cs="Arial"/>
                <w:color w:val="000000"/>
                <w:sz w:val="20"/>
                <w:szCs w:val="20"/>
                <w:lang w:val="nl-NL"/>
              </w:rPr>
            </w:pPr>
            <w:ins w:id="11562" w:author="Arjan" w:date="2012-12-12T09:48:00Z">
              <w:r w:rsidRPr="00DD0F4F">
                <w:rPr>
                  <w:rFonts w:ascii="Arial" w:eastAsia="Times New Roman" w:hAnsi="Arial" w:cs="Arial"/>
                  <w:color w:val="000000"/>
                  <w:sz w:val="20"/>
                  <w:szCs w:val="20"/>
                  <w:lang w:val="nl-NL"/>
                </w:rPr>
                <w:t xml:space="preserve">Zie voor een toelichting op de term ‘zaakdossier’ </w:t>
              </w:r>
            </w:ins>
            <w:ins w:id="11563" w:author="Arjan" w:date="2012-12-12T09:49:00Z">
              <w:r w:rsidRPr="00DD0F4F">
                <w:rPr>
                  <w:rFonts w:ascii="Arial" w:eastAsia="Times New Roman" w:hAnsi="Arial" w:cs="Arial"/>
                  <w:color w:val="000000"/>
                  <w:sz w:val="20"/>
                  <w:szCs w:val="20"/>
                  <w:lang w:val="nl-NL"/>
                </w:rPr>
                <w:t xml:space="preserve">de attribuutsoort ‘Archiefstatus’. </w:t>
              </w:r>
            </w:ins>
          </w:p>
        </w:tc>
      </w:tr>
      <w:tr w:rsidR="00954A12" w:rsidRPr="00C14888" w14:paraId="5DB17EE8" w14:textId="77777777" w:rsidTr="00524AB8">
        <w:tc>
          <w:tcPr>
            <w:tcW w:w="3780" w:type="dxa"/>
            <w:tcBorders>
              <w:top w:val="nil"/>
              <w:left w:val="nil"/>
              <w:bottom w:val="nil"/>
              <w:right w:val="nil"/>
            </w:tcBorders>
          </w:tcPr>
          <w:p w14:paraId="5B871800" w14:textId="77777777" w:rsidR="00954A12" w:rsidRPr="00DD0F4F" w:rsidRDefault="00954A12" w:rsidP="00954A1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68B0B235" w14:textId="77777777" w:rsidR="00954A12" w:rsidRPr="00DD0F4F" w:rsidRDefault="00954A12" w:rsidP="00954A12">
            <w:pPr>
              <w:autoSpaceDE w:val="0"/>
              <w:autoSpaceDN w:val="0"/>
              <w:adjustRightInd w:val="0"/>
              <w:spacing w:after="0" w:line="240" w:lineRule="auto"/>
              <w:rPr>
                <w:rFonts w:ascii="Arial" w:eastAsia="Times New Roman" w:hAnsi="Arial" w:cs="Arial"/>
                <w:color w:val="000000"/>
                <w:sz w:val="20"/>
                <w:szCs w:val="20"/>
                <w:lang w:val="nl-NL"/>
              </w:rPr>
            </w:pPr>
          </w:p>
        </w:tc>
      </w:tr>
      <w:tr w:rsidR="00954A12" w:rsidRPr="00954A12" w14:paraId="20F44FA2" w14:textId="77777777" w:rsidTr="00524AB8">
        <w:tc>
          <w:tcPr>
            <w:tcW w:w="3780" w:type="dxa"/>
            <w:tcBorders>
              <w:top w:val="nil"/>
              <w:left w:val="nil"/>
              <w:bottom w:val="nil"/>
              <w:right w:val="nil"/>
            </w:tcBorders>
          </w:tcPr>
          <w:p w14:paraId="7D5E7A72"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2C8C6465" w14:textId="77777777" w:rsidR="00954A12" w:rsidRPr="00954A12" w:rsidRDefault="00DA5D93"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hAnsi="Arial" w:cs="Arial"/>
                <w:sz w:val="20"/>
                <w:szCs w:val="20"/>
                <w:lang w:val="en-AU"/>
              </w:rPr>
              <w:fldChar w:fldCharType="begin" w:fldLock="1"/>
            </w:r>
            <w:r w:rsidR="00954A12" w:rsidRPr="00954A12">
              <w:rPr>
                <w:rFonts w:ascii="Arial" w:hAnsi="Arial" w:cs="Arial"/>
                <w:sz w:val="20"/>
                <w:szCs w:val="20"/>
                <w:lang w:val="en-AU"/>
              </w:rPr>
              <w:instrText xml:space="preserve">MERGEFIELD </w:instrText>
            </w:r>
            <w:r w:rsidR="00954A12" w:rsidRPr="00954A12">
              <w:rPr>
                <w:rFonts w:ascii="Arial" w:eastAsia="Times New Roman" w:hAnsi="Arial" w:cs="Arial"/>
                <w:color w:val="000000"/>
                <w:sz w:val="20"/>
                <w:szCs w:val="20"/>
              </w:rPr>
              <w:instrText>Att.Type</w:instrText>
            </w:r>
            <w:r w:rsidRPr="00954A12">
              <w:rPr>
                <w:rFonts w:ascii="Arial" w:hAnsi="Arial" w:cs="Arial"/>
                <w:sz w:val="20"/>
                <w:szCs w:val="20"/>
                <w:lang w:val="en-AU"/>
              </w:rPr>
              <w:fldChar w:fldCharType="separate"/>
            </w:r>
            <w:r w:rsidR="00954A12" w:rsidRPr="00954A12">
              <w:rPr>
                <w:rFonts w:ascii="Arial" w:eastAsia="Times New Roman" w:hAnsi="Arial" w:cs="Arial"/>
                <w:color w:val="000000"/>
                <w:sz w:val="20"/>
                <w:szCs w:val="20"/>
              </w:rPr>
              <w:t>AN1</w:t>
            </w:r>
            <w:r w:rsidRPr="00954A12">
              <w:rPr>
                <w:rFonts w:ascii="Arial" w:hAnsi="Arial" w:cs="Arial"/>
                <w:sz w:val="20"/>
                <w:szCs w:val="20"/>
                <w:lang w:val="en-AU"/>
              </w:rPr>
              <w:fldChar w:fldCharType="end"/>
            </w:r>
            <w:ins w:id="11564" w:author="Arjan" w:date="2013-02-05T10:23:00Z">
              <w:r w:rsidR="00515E1F">
                <w:rPr>
                  <w:rFonts w:ascii="Arial" w:hAnsi="Arial" w:cs="Arial"/>
                  <w:sz w:val="20"/>
                  <w:szCs w:val="20"/>
                  <w:lang w:val="en-AU"/>
                </w:rPr>
                <w:t>6</w:t>
              </w:r>
            </w:ins>
          </w:p>
        </w:tc>
      </w:tr>
      <w:tr w:rsidR="00954A12" w:rsidRPr="00954A12" w14:paraId="72614BD2" w14:textId="77777777" w:rsidTr="00524AB8">
        <w:trPr>
          <w:trHeight w:val="230"/>
        </w:trPr>
        <w:tc>
          <w:tcPr>
            <w:tcW w:w="3780" w:type="dxa"/>
            <w:tcBorders>
              <w:top w:val="nil"/>
              <w:left w:val="nil"/>
              <w:bottom w:val="nil"/>
              <w:right w:val="nil"/>
            </w:tcBorders>
          </w:tcPr>
          <w:p w14:paraId="579FC4A1" w14:textId="77777777"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74738F8"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C14888" w14:paraId="685F0F60" w14:textId="77777777" w:rsidTr="00524AB8">
        <w:trPr>
          <w:trHeight w:val="230"/>
        </w:trPr>
        <w:tc>
          <w:tcPr>
            <w:tcW w:w="3780" w:type="dxa"/>
            <w:tcBorders>
              <w:top w:val="nil"/>
              <w:left w:val="nil"/>
              <w:bottom w:val="nil"/>
              <w:right w:val="nil"/>
            </w:tcBorders>
          </w:tcPr>
          <w:p w14:paraId="19A6AD4E"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2A53401C" w14:textId="78A9A9D9" w:rsidR="00E61F2B" w:rsidRPr="00DD0F4F" w:rsidRDefault="00954A12" w:rsidP="00E61F2B">
            <w:pPr>
              <w:autoSpaceDE w:val="0"/>
              <w:autoSpaceDN w:val="0"/>
              <w:adjustRightInd w:val="0"/>
              <w:spacing w:after="0" w:line="240" w:lineRule="auto"/>
              <w:rPr>
                <w:ins w:id="11565" w:author="Arjan" w:date="2014-11-18T13:34:00Z"/>
                <w:rFonts w:ascii="Arial" w:eastAsia="Times New Roman" w:hAnsi="Arial" w:cs="Arial"/>
                <w:color w:val="000000"/>
                <w:sz w:val="20"/>
                <w:szCs w:val="20"/>
                <w:lang w:val="nl-NL"/>
              </w:rPr>
            </w:pPr>
            <w:del w:id="11566" w:author="Arjan" w:date="2012-11-14T15:35:00Z">
              <w:r w:rsidRPr="005561F3" w:rsidDel="00954A12">
                <w:rPr>
                  <w:rFonts w:ascii="Arial" w:eastAsia="Times New Roman" w:hAnsi="Arial" w:cs="Arial"/>
                  <w:color w:val="000000"/>
                  <w:sz w:val="20"/>
                  <w:szCs w:val="20"/>
                  <w:lang w:val="nl-NL"/>
                </w:rPr>
                <w:delText>J, N</w:delText>
              </w:r>
            </w:del>
            <w:ins w:id="11567" w:author="Arjan" w:date="2014-11-18T13:34:00Z">
              <w:r w:rsidR="00E61F2B" w:rsidRPr="00DD0F4F">
                <w:rPr>
                  <w:rFonts w:ascii="Arial" w:eastAsia="Times New Roman" w:hAnsi="Arial" w:cs="Arial"/>
                  <w:color w:val="000000"/>
                  <w:sz w:val="20"/>
                  <w:szCs w:val="20"/>
                  <w:lang w:val="nl-NL"/>
                </w:rPr>
                <w:t>- “</w:t>
              </w:r>
            </w:ins>
            <w:ins w:id="11568" w:author="Arjan Kloosterboer" w:date="2017-09-20T10:13:00Z">
              <w:r w:rsidR="005B0D73">
                <w:rPr>
                  <w:rFonts w:ascii="Arial" w:eastAsia="Times New Roman" w:hAnsi="Arial" w:cs="Arial"/>
                  <w:color w:val="000000"/>
                  <w:sz w:val="20"/>
                  <w:szCs w:val="20"/>
                  <w:lang w:val="nl-NL"/>
                </w:rPr>
                <w:t>V</w:t>
              </w:r>
            </w:ins>
            <w:ins w:id="11569" w:author="Arjan" w:date="2014-11-18T13:34:00Z">
              <w:r w:rsidR="00E61F2B" w:rsidRPr="00DD0F4F">
                <w:rPr>
                  <w:rFonts w:ascii="Arial" w:eastAsia="Times New Roman" w:hAnsi="Arial" w:cs="Arial"/>
                  <w:color w:val="000000"/>
                  <w:sz w:val="20"/>
                  <w:szCs w:val="20"/>
                  <w:lang w:val="nl-NL"/>
                </w:rPr>
                <w:t>ernietigen” (het</w:t>
              </w:r>
            </w:ins>
            <w:ins w:id="11570" w:author="Arjan" w:date="2014-11-18T15:41:00Z">
              <w:r w:rsidR="00E61F2B">
                <w:rPr>
                  <w:rFonts w:ascii="Arial" w:eastAsia="Times New Roman" w:hAnsi="Arial" w:cs="Arial"/>
                  <w:color w:val="000000"/>
                  <w:sz w:val="20"/>
                  <w:szCs w:val="20"/>
                  <w:lang w:val="nl-NL"/>
                </w:rPr>
                <w:t xml:space="preserve"> zaakdossier</w:t>
              </w:r>
            </w:ins>
            <w:ins w:id="11571" w:author="Arjan" w:date="2014-11-18T13:34:00Z">
              <w:r w:rsidR="00E61F2B" w:rsidRPr="00DD0F4F">
                <w:rPr>
                  <w:rFonts w:ascii="Arial" w:eastAsia="Times New Roman" w:hAnsi="Arial" w:cs="Arial"/>
                  <w:color w:val="000000"/>
                  <w:sz w:val="20"/>
                  <w:szCs w:val="20"/>
                  <w:lang w:val="nl-NL"/>
                </w:rPr>
                <w:t xml:space="preserve"> moet </w:t>
              </w:r>
            </w:ins>
            <w:ins w:id="11572" w:author="Arjan" w:date="2014-11-18T15:47:00Z">
              <w:r w:rsidR="00B66147">
                <w:rPr>
                  <w:rFonts w:ascii="Arial" w:eastAsia="Times New Roman" w:hAnsi="Arial" w:cs="Arial"/>
                  <w:color w:val="000000"/>
                  <w:sz w:val="20"/>
                  <w:szCs w:val="20"/>
                  <w:lang w:val="nl-NL"/>
                </w:rPr>
                <w:t xml:space="preserve">op of </w:t>
              </w:r>
            </w:ins>
            <w:ins w:id="11573" w:author="Arjan" w:date="2014-11-18T13:34:00Z">
              <w:r w:rsidR="00E61F2B" w:rsidRPr="00DD0F4F">
                <w:rPr>
                  <w:rFonts w:ascii="Arial" w:eastAsia="Times New Roman" w:hAnsi="Arial" w:cs="Arial"/>
                  <w:color w:val="000000"/>
                  <w:sz w:val="20"/>
                  <w:szCs w:val="20"/>
                  <w:lang w:val="nl-NL"/>
                </w:rPr>
                <w:t>na de Archiefactie</w:t>
              </w:r>
            </w:ins>
            <w:ins w:id="11574" w:author="Arjan" w:date="2014-11-18T15:47:00Z">
              <w:r w:rsidR="00B66147">
                <w:rPr>
                  <w:rFonts w:ascii="Arial" w:eastAsia="Times New Roman" w:hAnsi="Arial" w:cs="Arial"/>
                  <w:color w:val="000000"/>
                  <w:sz w:val="20"/>
                  <w:szCs w:val="20"/>
                  <w:lang w:val="nl-NL"/>
                </w:rPr>
                <w:t>datum</w:t>
              </w:r>
            </w:ins>
            <w:ins w:id="11575" w:author="Arjan" w:date="2014-11-18T13:34:00Z">
              <w:r w:rsidR="00E61F2B" w:rsidRPr="00DD0F4F">
                <w:rPr>
                  <w:rFonts w:ascii="Arial" w:eastAsia="Times New Roman" w:hAnsi="Arial" w:cs="Arial"/>
                  <w:color w:val="000000"/>
                  <w:sz w:val="20"/>
                  <w:szCs w:val="20"/>
                  <w:lang w:val="nl-NL"/>
                </w:rPr>
                <w:t xml:space="preserve"> vernietigd worden)</w:t>
              </w:r>
            </w:ins>
          </w:p>
          <w:p w14:paraId="56CF438B" w14:textId="3854E189" w:rsidR="00954A12" w:rsidRPr="005561F3" w:rsidRDefault="00E61F2B" w:rsidP="00B66147">
            <w:pPr>
              <w:autoSpaceDE w:val="0"/>
              <w:autoSpaceDN w:val="0"/>
              <w:adjustRightInd w:val="0"/>
              <w:spacing w:after="0" w:line="240" w:lineRule="auto"/>
              <w:rPr>
                <w:rFonts w:ascii="Arial" w:eastAsia="Times New Roman" w:hAnsi="Arial" w:cs="Arial"/>
                <w:color w:val="000000"/>
                <w:sz w:val="20"/>
                <w:szCs w:val="20"/>
                <w:lang w:val="nl-NL"/>
              </w:rPr>
            </w:pPr>
            <w:ins w:id="11576" w:author="Arjan" w:date="2014-11-18T13:34:00Z">
              <w:r w:rsidRPr="00DD0F4F">
                <w:rPr>
                  <w:rFonts w:ascii="Arial" w:eastAsia="Times New Roman" w:hAnsi="Arial" w:cs="Arial"/>
                  <w:color w:val="000000"/>
                  <w:sz w:val="20"/>
                  <w:szCs w:val="20"/>
                  <w:lang w:val="nl-NL"/>
                </w:rPr>
                <w:t>- “</w:t>
              </w:r>
            </w:ins>
            <w:ins w:id="11577" w:author="Arjan Kloosterboer" w:date="2017-09-20T10:14:00Z">
              <w:r w:rsidR="005B0D73">
                <w:rPr>
                  <w:rFonts w:ascii="Arial" w:eastAsia="Times New Roman" w:hAnsi="Arial" w:cs="Arial"/>
                  <w:color w:val="000000"/>
                  <w:sz w:val="20"/>
                  <w:szCs w:val="20"/>
                  <w:lang w:val="nl-NL"/>
                </w:rPr>
                <w:t>B</w:t>
              </w:r>
            </w:ins>
            <w:ins w:id="11578" w:author="Arjan" w:date="2014-11-18T13:34:00Z">
              <w:r w:rsidRPr="00DD0F4F">
                <w:rPr>
                  <w:rFonts w:ascii="Arial" w:eastAsia="Times New Roman" w:hAnsi="Arial" w:cs="Arial"/>
                  <w:color w:val="000000"/>
                  <w:sz w:val="20"/>
                  <w:szCs w:val="20"/>
                  <w:lang w:val="nl-NL"/>
                </w:rPr>
                <w:t xml:space="preserve">lijvend bewaren” (het </w:t>
              </w:r>
            </w:ins>
            <w:ins w:id="11579" w:author="Arjan" w:date="2014-11-18T15:42:00Z">
              <w:r>
                <w:rPr>
                  <w:rFonts w:ascii="Arial" w:eastAsia="Times New Roman" w:hAnsi="Arial" w:cs="Arial"/>
                  <w:color w:val="000000"/>
                  <w:sz w:val="20"/>
                  <w:szCs w:val="20"/>
                  <w:lang w:val="nl-NL"/>
                </w:rPr>
                <w:t>zaakdossier</w:t>
              </w:r>
            </w:ins>
            <w:ins w:id="11580" w:author="Arjan" w:date="2014-11-18T13:34:00Z">
              <w:r w:rsidRPr="00DD0F4F">
                <w:rPr>
                  <w:rFonts w:ascii="Arial" w:eastAsia="Times New Roman" w:hAnsi="Arial" w:cs="Arial"/>
                  <w:color w:val="000000"/>
                  <w:sz w:val="20"/>
                  <w:szCs w:val="20"/>
                  <w:lang w:val="nl-NL"/>
                </w:rPr>
                <w:t xml:space="preserve"> moet bewaard blijven en </w:t>
              </w:r>
            </w:ins>
            <w:ins w:id="11581" w:author="Arjan" w:date="2014-11-18T15:42:00Z">
              <w:r>
                <w:rPr>
                  <w:rFonts w:ascii="Arial" w:eastAsia="Times New Roman" w:hAnsi="Arial" w:cs="Arial"/>
                  <w:color w:val="000000"/>
                  <w:sz w:val="20"/>
                  <w:szCs w:val="20"/>
                  <w:lang w:val="nl-NL"/>
                </w:rPr>
                <w:t>op</w:t>
              </w:r>
            </w:ins>
            <w:ins w:id="11582" w:author="Arjan" w:date="2014-11-18T13:34:00Z">
              <w:r w:rsidRPr="00DD0F4F">
                <w:rPr>
                  <w:rFonts w:ascii="Arial" w:eastAsia="Times New Roman" w:hAnsi="Arial" w:cs="Arial"/>
                  <w:color w:val="000000"/>
                  <w:sz w:val="20"/>
                  <w:szCs w:val="20"/>
                  <w:lang w:val="nl-NL"/>
                </w:rPr>
                <w:t xml:space="preserve"> de Archiefactie</w:t>
              </w:r>
            </w:ins>
            <w:ins w:id="11583" w:author="Arjan" w:date="2014-11-18T15:47:00Z">
              <w:r w:rsidR="00B66147">
                <w:rPr>
                  <w:rFonts w:ascii="Arial" w:eastAsia="Times New Roman" w:hAnsi="Arial" w:cs="Arial"/>
                  <w:color w:val="000000"/>
                  <w:sz w:val="20"/>
                  <w:szCs w:val="20"/>
                  <w:lang w:val="nl-NL"/>
                </w:rPr>
                <w:t>datum</w:t>
              </w:r>
            </w:ins>
            <w:ins w:id="11584" w:author="Arjan" w:date="2014-11-18T13:34:00Z">
              <w:r w:rsidRPr="00DD0F4F">
                <w:rPr>
                  <w:rFonts w:ascii="Arial" w:eastAsia="Times New Roman" w:hAnsi="Arial" w:cs="Arial"/>
                  <w:color w:val="000000"/>
                  <w:sz w:val="20"/>
                  <w:szCs w:val="20"/>
                  <w:lang w:val="nl-NL"/>
                </w:rPr>
                <w:t xml:space="preserve"> overgedragen worden naar een archiefbewaarplaats)</w:t>
              </w:r>
            </w:ins>
          </w:p>
        </w:tc>
      </w:tr>
      <w:tr w:rsidR="00954A12" w:rsidRPr="00C14888" w14:paraId="44078173" w14:textId="77777777" w:rsidTr="00524AB8">
        <w:trPr>
          <w:trHeight w:val="215"/>
        </w:trPr>
        <w:tc>
          <w:tcPr>
            <w:tcW w:w="3780" w:type="dxa"/>
            <w:tcBorders>
              <w:top w:val="nil"/>
              <w:left w:val="nil"/>
              <w:bottom w:val="nil"/>
              <w:right w:val="nil"/>
            </w:tcBorders>
          </w:tcPr>
          <w:p w14:paraId="21DDB496" w14:textId="77777777" w:rsidR="00954A12" w:rsidRPr="005561F3" w:rsidRDefault="00954A12" w:rsidP="00954A1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5165A8BF" w14:textId="77777777" w:rsidR="00954A12" w:rsidRPr="005561F3" w:rsidRDefault="00954A12" w:rsidP="00954A12">
            <w:pPr>
              <w:autoSpaceDE w:val="0"/>
              <w:autoSpaceDN w:val="0"/>
              <w:adjustRightInd w:val="0"/>
              <w:spacing w:after="0" w:line="240" w:lineRule="auto"/>
              <w:rPr>
                <w:rFonts w:ascii="Arial" w:eastAsia="Times New Roman" w:hAnsi="Arial" w:cs="Arial"/>
                <w:color w:val="000000"/>
                <w:sz w:val="20"/>
                <w:szCs w:val="20"/>
                <w:lang w:val="nl-NL"/>
              </w:rPr>
            </w:pPr>
          </w:p>
        </w:tc>
      </w:tr>
      <w:tr w:rsidR="00954A12" w:rsidRPr="00954A12" w14:paraId="4BFB0257" w14:textId="77777777" w:rsidTr="00524AB8">
        <w:trPr>
          <w:trHeight w:val="215"/>
        </w:trPr>
        <w:tc>
          <w:tcPr>
            <w:tcW w:w="3780" w:type="dxa"/>
            <w:tcBorders>
              <w:top w:val="nil"/>
              <w:left w:val="nil"/>
              <w:bottom w:val="nil"/>
              <w:right w:val="nil"/>
            </w:tcBorders>
          </w:tcPr>
          <w:p w14:paraId="6EFDFF5A"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213A1316"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Ja</w:t>
            </w:r>
          </w:p>
        </w:tc>
      </w:tr>
      <w:tr w:rsidR="00954A12" w:rsidRPr="00954A12" w14:paraId="35EE0773" w14:textId="77777777" w:rsidTr="00524AB8">
        <w:trPr>
          <w:trHeight w:val="230"/>
        </w:trPr>
        <w:tc>
          <w:tcPr>
            <w:tcW w:w="3780" w:type="dxa"/>
            <w:tcBorders>
              <w:top w:val="nil"/>
              <w:left w:val="nil"/>
              <w:bottom w:val="nil"/>
              <w:right w:val="nil"/>
            </w:tcBorders>
          </w:tcPr>
          <w:p w14:paraId="7795AB27" w14:textId="77777777"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3D3F86B"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14:paraId="2C6093A0" w14:textId="77777777" w:rsidTr="00524AB8">
        <w:trPr>
          <w:trHeight w:val="230"/>
        </w:trPr>
        <w:tc>
          <w:tcPr>
            <w:tcW w:w="3780" w:type="dxa"/>
            <w:tcBorders>
              <w:top w:val="nil"/>
              <w:left w:val="nil"/>
              <w:bottom w:val="nil"/>
              <w:right w:val="nil"/>
            </w:tcBorders>
          </w:tcPr>
          <w:p w14:paraId="07A093CF"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36531530"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Ja</w:t>
            </w:r>
          </w:p>
        </w:tc>
      </w:tr>
      <w:tr w:rsidR="00954A12" w:rsidRPr="00954A12" w14:paraId="5019FE47" w14:textId="77777777" w:rsidTr="00524AB8">
        <w:trPr>
          <w:trHeight w:val="230"/>
        </w:trPr>
        <w:tc>
          <w:tcPr>
            <w:tcW w:w="3780" w:type="dxa"/>
            <w:tcBorders>
              <w:top w:val="nil"/>
              <w:left w:val="nil"/>
              <w:bottom w:val="nil"/>
              <w:right w:val="nil"/>
            </w:tcBorders>
          </w:tcPr>
          <w:p w14:paraId="100C3C04" w14:textId="77777777"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0672598"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14:paraId="7475985C" w14:textId="77777777" w:rsidTr="00524AB8">
        <w:trPr>
          <w:trHeight w:val="230"/>
        </w:trPr>
        <w:tc>
          <w:tcPr>
            <w:tcW w:w="3780" w:type="dxa"/>
            <w:tcBorders>
              <w:top w:val="nil"/>
              <w:left w:val="nil"/>
              <w:bottom w:val="nil"/>
              <w:right w:val="nil"/>
            </w:tcBorders>
          </w:tcPr>
          <w:p w14:paraId="103CBD44"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05359A85"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14:paraId="1572B2CF" w14:textId="77777777" w:rsidTr="00524AB8">
        <w:trPr>
          <w:trHeight w:val="230"/>
        </w:trPr>
        <w:tc>
          <w:tcPr>
            <w:tcW w:w="3780" w:type="dxa"/>
            <w:tcBorders>
              <w:top w:val="nil"/>
              <w:left w:val="nil"/>
              <w:bottom w:val="nil"/>
              <w:right w:val="nil"/>
            </w:tcBorders>
          </w:tcPr>
          <w:p w14:paraId="5E62FC87" w14:textId="77777777"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67EB1AB"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14:paraId="7A6D07DB" w14:textId="77777777" w:rsidTr="00524AB8">
        <w:trPr>
          <w:trHeight w:val="230"/>
        </w:trPr>
        <w:tc>
          <w:tcPr>
            <w:tcW w:w="3780" w:type="dxa"/>
            <w:tcBorders>
              <w:top w:val="nil"/>
              <w:left w:val="nil"/>
              <w:bottom w:val="nil"/>
              <w:right w:val="nil"/>
            </w:tcBorders>
          </w:tcPr>
          <w:p w14:paraId="6C425FD3"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49631D6F"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Nee</w:t>
            </w:r>
          </w:p>
        </w:tc>
      </w:tr>
      <w:tr w:rsidR="00954A12" w:rsidRPr="00954A12" w14:paraId="16B62C77" w14:textId="77777777" w:rsidTr="00524AB8">
        <w:trPr>
          <w:trHeight w:val="230"/>
        </w:trPr>
        <w:tc>
          <w:tcPr>
            <w:tcW w:w="3780" w:type="dxa"/>
            <w:tcBorders>
              <w:top w:val="nil"/>
              <w:left w:val="nil"/>
              <w:bottom w:val="nil"/>
              <w:right w:val="nil"/>
            </w:tcBorders>
          </w:tcPr>
          <w:p w14:paraId="43D36946" w14:textId="77777777"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07A8111"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14:paraId="37A95DA5" w14:textId="77777777" w:rsidTr="00524AB8">
        <w:trPr>
          <w:trHeight w:val="411"/>
        </w:trPr>
        <w:tc>
          <w:tcPr>
            <w:tcW w:w="3780" w:type="dxa"/>
            <w:tcBorders>
              <w:top w:val="nil"/>
              <w:left w:val="nil"/>
              <w:bottom w:val="nil"/>
              <w:right w:val="nil"/>
            </w:tcBorders>
          </w:tcPr>
          <w:p w14:paraId="65D4890D"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259A9DED"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Nee</w:t>
            </w:r>
          </w:p>
        </w:tc>
      </w:tr>
      <w:tr w:rsidR="00954A12" w:rsidRPr="00954A12" w14:paraId="43C0E538" w14:textId="77777777" w:rsidTr="00524AB8">
        <w:trPr>
          <w:trHeight w:val="245"/>
        </w:trPr>
        <w:tc>
          <w:tcPr>
            <w:tcW w:w="3780" w:type="dxa"/>
            <w:tcBorders>
              <w:top w:val="nil"/>
              <w:left w:val="nil"/>
              <w:bottom w:val="nil"/>
              <w:right w:val="nil"/>
            </w:tcBorders>
          </w:tcPr>
          <w:p w14:paraId="777A66E5" w14:textId="77777777"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DCA44DF"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14:paraId="5EF052BB" w14:textId="77777777" w:rsidTr="00524AB8">
        <w:trPr>
          <w:trHeight w:val="230"/>
        </w:trPr>
        <w:tc>
          <w:tcPr>
            <w:tcW w:w="3780" w:type="dxa"/>
            <w:tcBorders>
              <w:top w:val="nil"/>
              <w:left w:val="nil"/>
              <w:bottom w:val="nil"/>
              <w:right w:val="nil"/>
            </w:tcBorders>
          </w:tcPr>
          <w:p w14:paraId="5A2676C0"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10A682B0" w14:textId="77777777" w:rsidR="00954A12" w:rsidRPr="00954A12" w:rsidRDefault="00DA5D93" w:rsidP="00954A12">
            <w:pPr>
              <w:autoSpaceDE w:val="0"/>
              <w:autoSpaceDN w:val="0"/>
              <w:adjustRightInd w:val="0"/>
              <w:spacing w:after="0" w:line="240" w:lineRule="auto"/>
              <w:rPr>
                <w:rFonts w:ascii="Arial" w:eastAsia="Times New Roman" w:hAnsi="Arial" w:cs="Arial"/>
                <w:color w:val="000000"/>
                <w:sz w:val="20"/>
                <w:szCs w:val="20"/>
              </w:rPr>
            </w:pPr>
            <w:del w:id="11585" w:author="Arjan" w:date="2012-12-11T23:57:00Z">
              <w:r w:rsidRPr="00954A12" w:rsidDel="00743406">
                <w:rPr>
                  <w:rFonts w:ascii="Arial" w:hAnsi="Arial" w:cs="Arial"/>
                  <w:sz w:val="20"/>
                  <w:szCs w:val="20"/>
                  <w:lang w:val="en-AU"/>
                </w:rPr>
                <w:fldChar w:fldCharType="begin" w:fldLock="1"/>
              </w:r>
              <w:r w:rsidR="00954A12" w:rsidRPr="00954A12" w:rsidDel="00743406">
                <w:rPr>
                  <w:rFonts w:ascii="Arial" w:hAnsi="Arial" w:cs="Arial"/>
                  <w:sz w:val="20"/>
                  <w:szCs w:val="20"/>
                  <w:lang w:val="en-AU"/>
                </w:rPr>
                <w:delInstrText xml:space="preserve">MERGEFIELD </w:delInstrText>
              </w:r>
              <w:r w:rsidR="00954A12" w:rsidRPr="00954A12" w:rsidDel="00743406">
                <w:rPr>
                  <w:rFonts w:ascii="Arial" w:eastAsia="Times New Roman" w:hAnsi="Arial" w:cs="Arial"/>
                  <w:color w:val="000000"/>
                  <w:sz w:val="20"/>
                  <w:szCs w:val="20"/>
                </w:rPr>
                <w:delInstrText>Att.LowerBound</w:delInstrText>
              </w:r>
              <w:r w:rsidRPr="00954A12" w:rsidDel="00743406">
                <w:rPr>
                  <w:rFonts w:ascii="Arial" w:hAnsi="Arial" w:cs="Arial"/>
                  <w:sz w:val="20"/>
                  <w:szCs w:val="20"/>
                  <w:lang w:val="en-AU"/>
                </w:rPr>
                <w:fldChar w:fldCharType="separate"/>
              </w:r>
              <w:r w:rsidR="00954A12" w:rsidRPr="00954A12" w:rsidDel="00743406">
                <w:rPr>
                  <w:rFonts w:ascii="Arial" w:eastAsia="Times New Roman" w:hAnsi="Arial" w:cs="Arial"/>
                  <w:color w:val="000000"/>
                  <w:sz w:val="20"/>
                  <w:szCs w:val="20"/>
                </w:rPr>
                <w:delText>1</w:delText>
              </w:r>
              <w:r w:rsidRPr="00954A12" w:rsidDel="00743406">
                <w:rPr>
                  <w:rFonts w:ascii="Arial" w:hAnsi="Arial" w:cs="Arial"/>
                  <w:sz w:val="20"/>
                  <w:szCs w:val="20"/>
                  <w:lang w:val="en-AU"/>
                </w:rPr>
                <w:fldChar w:fldCharType="end"/>
              </w:r>
              <w:r w:rsidR="00954A12" w:rsidRPr="00954A12" w:rsidDel="00743406">
                <w:rPr>
                  <w:rFonts w:ascii="Arial" w:eastAsia="Times New Roman" w:hAnsi="Arial" w:cs="Arial"/>
                  <w:color w:val="000000"/>
                  <w:sz w:val="20"/>
                  <w:szCs w:val="20"/>
                </w:rPr>
                <w:delText xml:space="preserve"> </w:delText>
              </w:r>
            </w:del>
            <w:ins w:id="11586" w:author="Arjan" w:date="2012-12-11T23:57:00Z">
              <w:r w:rsidR="00743406">
                <w:rPr>
                  <w:rFonts w:ascii="Arial" w:eastAsia="Times New Roman" w:hAnsi="Arial" w:cs="Arial"/>
                  <w:color w:val="000000"/>
                  <w:sz w:val="20"/>
                  <w:szCs w:val="20"/>
                </w:rPr>
                <w:t xml:space="preserve">0 </w:t>
              </w:r>
            </w:ins>
            <w:r w:rsidR="00954A12" w:rsidRPr="00954A12">
              <w:rPr>
                <w:rFonts w:ascii="Arial" w:eastAsia="Times New Roman" w:hAnsi="Arial" w:cs="Arial"/>
                <w:color w:val="000000"/>
                <w:sz w:val="20"/>
                <w:szCs w:val="20"/>
              </w:rPr>
              <w:t xml:space="preserve">- </w:t>
            </w:r>
            <w:r w:rsidRPr="00954A12">
              <w:rPr>
                <w:rFonts w:ascii="Arial" w:eastAsia="Times New Roman" w:hAnsi="Arial" w:cs="Arial"/>
                <w:color w:val="000000"/>
                <w:sz w:val="20"/>
                <w:szCs w:val="20"/>
              </w:rPr>
              <w:fldChar w:fldCharType="begin" w:fldLock="1"/>
            </w:r>
            <w:r w:rsidR="00954A12" w:rsidRPr="00954A12">
              <w:rPr>
                <w:rFonts w:ascii="Arial" w:eastAsia="Times New Roman" w:hAnsi="Arial" w:cs="Arial"/>
                <w:color w:val="000000"/>
                <w:sz w:val="20"/>
                <w:szCs w:val="20"/>
              </w:rPr>
              <w:instrText>MERGEFIELD Att.UpperBound</w:instrText>
            </w:r>
            <w:r w:rsidRPr="00954A12">
              <w:rPr>
                <w:rFonts w:ascii="Arial" w:eastAsia="Times New Roman" w:hAnsi="Arial" w:cs="Arial"/>
                <w:color w:val="000000"/>
                <w:sz w:val="20"/>
                <w:szCs w:val="20"/>
              </w:rPr>
              <w:fldChar w:fldCharType="separate"/>
            </w:r>
            <w:r w:rsidR="00954A12" w:rsidRPr="00954A12">
              <w:rPr>
                <w:rFonts w:ascii="Arial" w:eastAsia="Times New Roman" w:hAnsi="Arial" w:cs="Arial"/>
                <w:color w:val="000000"/>
                <w:sz w:val="20"/>
                <w:szCs w:val="20"/>
              </w:rPr>
              <w:t>1</w:t>
            </w:r>
            <w:r w:rsidRPr="00954A12">
              <w:rPr>
                <w:rFonts w:ascii="Arial" w:eastAsia="Times New Roman" w:hAnsi="Arial" w:cs="Arial"/>
                <w:color w:val="000000"/>
                <w:sz w:val="20"/>
                <w:szCs w:val="20"/>
              </w:rPr>
              <w:fldChar w:fldCharType="end"/>
            </w:r>
          </w:p>
        </w:tc>
      </w:tr>
      <w:tr w:rsidR="00954A12" w:rsidRPr="00954A12" w14:paraId="1DE1CD12" w14:textId="77777777" w:rsidTr="00524AB8">
        <w:trPr>
          <w:trHeight w:val="230"/>
        </w:trPr>
        <w:tc>
          <w:tcPr>
            <w:tcW w:w="3780" w:type="dxa"/>
            <w:tcBorders>
              <w:top w:val="nil"/>
              <w:left w:val="nil"/>
              <w:bottom w:val="nil"/>
              <w:right w:val="nil"/>
            </w:tcBorders>
          </w:tcPr>
          <w:p w14:paraId="44A2C3FF" w14:textId="77777777"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345F557"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14:paraId="030402A4" w14:textId="77777777" w:rsidTr="00524AB8">
        <w:trPr>
          <w:trHeight w:val="230"/>
        </w:trPr>
        <w:tc>
          <w:tcPr>
            <w:tcW w:w="3780" w:type="dxa"/>
            <w:tcBorders>
              <w:top w:val="nil"/>
              <w:left w:val="nil"/>
              <w:bottom w:val="nil"/>
              <w:right w:val="nil"/>
            </w:tcBorders>
          </w:tcPr>
          <w:p w14:paraId="7A84E36F"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5716067E"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Gemeentelijk basisgegeven</w:t>
            </w:r>
          </w:p>
        </w:tc>
      </w:tr>
      <w:tr w:rsidR="00954A12" w:rsidRPr="00954A12" w14:paraId="29BB2E65" w14:textId="77777777" w:rsidTr="00524AB8">
        <w:trPr>
          <w:trHeight w:val="230"/>
        </w:trPr>
        <w:tc>
          <w:tcPr>
            <w:tcW w:w="3780" w:type="dxa"/>
            <w:tcBorders>
              <w:top w:val="nil"/>
              <w:left w:val="nil"/>
              <w:right w:val="nil"/>
            </w:tcBorders>
          </w:tcPr>
          <w:p w14:paraId="4BE61283" w14:textId="77777777"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546109A0"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C14888" w14:paraId="292C4A6B" w14:textId="77777777" w:rsidTr="00524AB8">
        <w:trPr>
          <w:trHeight w:val="230"/>
        </w:trPr>
        <w:tc>
          <w:tcPr>
            <w:tcW w:w="3780" w:type="dxa"/>
            <w:tcBorders>
              <w:top w:val="nil"/>
              <w:left w:val="nil"/>
              <w:bottom w:val="single" w:sz="4" w:space="0" w:color="auto"/>
              <w:right w:val="nil"/>
            </w:tcBorders>
          </w:tcPr>
          <w:p w14:paraId="0CEFA86B" w14:textId="77777777"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r w:rsidRPr="00954A12">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14:paraId="611CCE89" w14:textId="2426CF01" w:rsidR="00954A12" w:rsidRPr="00DD0F4F" w:rsidRDefault="00954A12" w:rsidP="006B5AB9">
            <w:pPr>
              <w:autoSpaceDE w:val="0"/>
              <w:autoSpaceDN w:val="0"/>
              <w:adjustRightInd w:val="0"/>
              <w:spacing w:after="0" w:line="240" w:lineRule="auto"/>
              <w:rPr>
                <w:rFonts w:ascii="Arial" w:eastAsia="Times New Roman" w:hAnsi="Arial" w:cs="Arial"/>
                <w:color w:val="000000"/>
                <w:sz w:val="20"/>
                <w:szCs w:val="20"/>
                <w:lang w:val="nl-NL"/>
              </w:rPr>
            </w:pPr>
            <w:del w:id="11587" w:author="Arjan" w:date="2012-12-12T00:32:00Z">
              <w:r w:rsidRPr="00DD0F4F" w:rsidDel="00E4465F">
                <w:rPr>
                  <w:rFonts w:ascii="Arial" w:eastAsia="Times New Roman" w:hAnsi="Arial" w:cs="Arial"/>
                  <w:color w:val="000000"/>
                  <w:sz w:val="20"/>
                  <w:szCs w:val="20"/>
                  <w:lang w:val="nl-NL"/>
                </w:rPr>
                <w:delText>-</w:delText>
              </w:r>
            </w:del>
            <w:ins w:id="11588" w:author="Arjan Kloosterboer" w:date="2017-08-08T21:27:00Z">
              <w:r w:rsidR="000D16DD" w:rsidRPr="000D16DD">
                <w:rPr>
                  <w:lang w:val="nl-NL"/>
                </w:rPr>
                <w:t xml:space="preserve"> </w:t>
              </w:r>
              <w:r w:rsidR="000D16DD" w:rsidRPr="000D16DD">
                <w:rPr>
                  <w:rFonts w:ascii="Arial" w:eastAsia="Times New Roman" w:hAnsi="Arial" w:cs="Arial"/>
                  <w:color w:val="000000"/>
                  <w:sz w:val="20"/>
                  <w:szCs w:val="20"/>
                  <w:lang w:val="nl-NL"/>
                </w:rPr>
                <w:t>1) Dit attribuutsoort moet van een waarde voorzien zijn als de attribuutsoort ‘Archiefstatus’ een waarde ongelijk "Nog te archiveren" heeft.</w:t>
              </w:r>
            </w:ins>
            <w:ins w:id="11589" w:author="Arjan" w:date="2012-12-12T00:33:00Z">
              <w:r w:rsidR="00E4465F" w:rsidRPr="00DD0F4F">
                <w:rPr>
                  <w:rFonts w:ascii="Arial" w:eastAsia="Times New Roman" w:hAnsi="Arial" w:cs="Arial"/>
                  <w:color w:val="000000"/>
                  <w:sz w:val="20"/>
                  <w:szCs w:val="20"/>
                  <w:lang w:val="nl-NL"/>
                </w:rPr>
                <w:t xml:space="preserve">. </w:t>
              </w:r>
            </w:ins>
            <w:ins w:id="11590" w:author="Arjan" w:date="2012-12-11T16:32:00Z">
              <w:r w:rsidR="002E42B6" w:rsidRPr="00DD0F4F">
                <w:rPr>
                  <w:rFonts w:ascii="Arial" w:eastAsia="Times New Roman" w:hAnsi="Arial" w:cs="Arial"/>
                  <w:color w:val="000000"/>
                  <w:sz w:val="20"/>
                  <w:szCs w:val="20"/>
                  <w:lang w:val="nl-NL"/>
                </w:rPr>
                <w:t xml:space="preserve"> </w:t>
              </w:r>
            </w:ins>
          </w:p>
        </w:tc>
      </w:tr>
    </w:tbl>
    <w:bookmarkEnd w:id="11509"/>
    <w:p w14:paraId="232FACE3" w14:textId="77777777" w:rsidR="0099098F" w:rsidRPr="00524AB8" w:rsidRDefault="00524AB8" w:rsidP="00524AB8">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del w:id="11591" w:author="Arjan" w:date="2014-01-22T14:08:00Z">
        <w:r w:rsidDel="00524AB8">
          <w:rPr>
            <w:rFonts w:ascii="Arial" w:eastAsia="Times New Roman" w:hAnsi="Arial" w:cs="Arial"/>
            <w:b/>
            <w:color w:val="004080"/>
            <w:sz w:val="24"/>
            <w:szCs w:val="24"/>
            <w:lang w:eastAsia="nl-NL"/>
          </w:rPr>
          <w:delText>Datum vernietiging dossier</w:delText>
        </w:r>
      </w:del>
      <w:ins w:id="11592" w:author="Arjan" w:date="2014-01-22T14:08:00Z">
        <w:r>
          <w:rPr>
            <w:rFonts w:ascii="Arial" w:eastAsia="Times New Roman" w:hAnsi="Arial" w:cs="Arial"/>
            <w:b/>
            <w:color w:val="004080"/>
            <w:sz w:val="24"/>
            <w:szCs w:val="24"/>
            <w:lang w:eastAsia="nl-NL"/>
          </w:rPr>
          <w:t>Archiefactiedatum</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547E22" w:rsidRPr="00547E22" w14:paraId="6900A2BF" w14:textId="77777777" w:rsidTr="00547E22">
        <w:trPr>
          <w:trHeight w:val="230"/>
        </w:trPr>
        <w:tc>
          <w:tcPr>
            <w:tcW w:w="3780" w:type="dxa"/>
            <w:tcBorders>
              <w:top w:val="single" w:sz="4" w:space="0" w:color="auto"/>
              <w:left w:val="nil"/>
              <w:bottom w:val="nil"/>
              <w:right w:val="nil"/>
            </w:tcBorders>
          </w:tcPr>
          <w:p w14:paraId="770834E9"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bookmarkStart w:id="11593" w:name="BKM_95D1CF5F_7994_46f6_84FF_0EC1C5E55606"/>
            <w:bookmarkEnd w:id="11593"/>
            <w:r w:rsidRPr="00547E22">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14:paraId="10E2D48B" w14:textId="77777777" w:rsidR="00547E22" w:rsidRPr="00547E22" w:rsidRDefault="00DA5D93" w:rsidP="006B5AB9">
            <w:pPr>
              <w:autoSpaceDE w:val="0"/>
              <w:autoSpaceDN w:val="0"/>
              <w:adjustRightInd w:val="0"/>
              <w:spacing w:after="0" w:line="240" w:lineRule="auto"/>
              <w:rPr>
                <w:rFonts w:ascii="Arial" w:eastAsia="Times New Roman" w:hAnsi="Arial" w:cs="Arial"/>
                <w:color w:val="000000"/>
                <w:sz w:val="20"/>
                <w:szCs w:val="20"/>
              </w:rPr>
            </w:pPr>
            <w:del w:id="11594" w:author="Arjan" w:date="2013-02-05T12:24:00Z">
              <w:r w:rsidRPr="00547E22" w:rsidDel="006B5AB9">
                <w:rPr>
                  <w:rFonts w:ascii="Arial" w:hAnsi="Arial" w:cs="Arial"/>
                  <w:sz w:val="20"/>
                  <w:szCs w:val="20"/>
                  <w:lang w:val="en-AU"/>
                </w:rPr>
                <w:fldChar w:fldCharType="begin" w:fldLock="1"/>
              </w:r>
              <w:r w:rsidR="00547E22" w:rsidRPr="00547E22" w:rsidDel="006B5AB9">
                <w:rPr>
                  <w:rFonts w:ascii="Arial" w:hAnsi="Arial" w:cs="Arial"/>
                  <w:sz w:val="20"/>
                  <w:szCs w:val="20"/>
                  <w:lang w:val="en-AU"/>
                </w:rPr>
                <w:delInstrText xml:space="preserve">MERGEFIELD </w:delInstrText>
              </w:r>
              <w:r w:rsidR="00547E22" w:rsidRPr="00547E22" w:rsidDel="006B5AB9">
                <w:rPr>
                  <w:rFonts w:ascii="Arial" w:eastAsia="Times New Roman" w:hAnsi="Arial" w:cs="Arial"/>
                  <w:color w:val="000000"/>
                  <w:sz w:val="20"/>
                  <w:szCs w:val="20"/>
                </w:rPr>
                <w:delInstrText>Att.Name</w:delInstrText>
              </w:r>
              <w:r w:rsidRPr="00547E22" w:rsidDel="006B5AB9">
                <w:rPr>
                  <w:rFonts w:ascii="Arial" w:hAnsi="Arial" w:cs="Arial"/>
                  <w:sz w:val="20"/>
                  <w:szCs w:val="20"/>
                  <w:lang w:val="en-AU"/>
                </w:rPr>
                <w:fldChar w:fldCharType="separate"/>
              </w:r>
              <w:r w:rsidR="00547E22" w:rsidRPr="00547E22" w:rsidDel="006B5AB9">
                <w:rPr>
                  <w:rFonts w:ascii="Arial" w:eastAsia="Times New Roman" w:hAnsi="Arial" w:cs="Arial"/>
                  <w:color w:val="000000"/>
                  <w:sz w:val="20"/>
                  <w:szCs w:val="20"/>
                </w:rPr>
                <w:delText xml:space="preserve">Datum </w:delText>
              </w:r>
            </w:del>
            <w:del w:id="11595" w:author="Arjan" w:date="2012-12-12T00:09:00Z">
              <w:r w:rsidR="00547E22" w:rsidRPr="00547E22" w:rsidDel="00547E22">
                <w:rPr>
                  <w:rFonts w:ascii="Arial" w:eastAsia="Times New Roman" w:hAnsi="Arial" w:cs="Arial"/>
                  <w:color w:val="000000"/>
                  <w:sz w:val="20"/>
                  <w:szCs w:val="20"/>
                </w:rPr>
                <w:delText>vernietiging dossier</w:delText>
              </w:r>
            </w:del>
            <w:del w:id="11596" w:author="Arjan" w:date="2013-02-05T12:24:00Z">
              <w:r w:rsidRPr="00547E22" w:rsidDel="006B5AB9">
                <w:rPr>
                  <w:rFonts w:ascii="Arial" w:hAnsi="Arial" w:cs="Arial"/>
                  <w:sz w:val="20"/>
                  <w:szCs w:val="20"/>
                  <w:lang w:val="en-AU"/>
                </w:rPr>
                <w:fldChar w:fldCharType="end"/>
              </w:r>
            </w:del>
            <w:ins w:id="11597" w:author="Arjan" w:date="2013-02-05T12:24:00Z">
              <w:r w:rsidR="006B5AB9">
                <w:rPr>
                  <w:rFonts w:ascii="Arial" w:hAnsi="Arial" w:cs="Arial"/>
                  <w:sz w:val="20"/>
                  <w:szCs w:val="20"/>
                  <w:lang w:val="en-AU"/>
                </w:rPr>
                <w:t>A</w:t>
              </w:r>
            </w:ins>
            <w:ins w:id="11598" w:author="Arjan" w:date="2012-12-12T00:09:00Z">
              <w:r w:rsidR="00547E22">
                <w:rPr>
                  <w:rFonts w:ascii="Arial" w:hAnsi="Arial" w:cs="Arial"/>
                  <w:sz w:val="20"/>
                  <w:szCs w:val="20"/>
                  <w:lang w:val="en-AU"/>
                </w:rPr>
                <w:t>rchiefactie</w:t>
              </w:r>
            </w:ins>
            <w:ins w:id="11599" w:author="Arjan" w:date="2013-02-05T12:24:00Z">
              <w:r w:rsidR="006B5AB9">
                <w:rPr>
                  <w:rFonts w:ascii="Arial" w:hAnsi="Arial" w:cs="Arial"/>
                  <w:sz w:val="20"/>
                  <w:szCs w:val="20"/>
                  <w:lang w:val="en-AU"/>
                </w:rPr>
                <w:t>datum</w:t>
              </w:r>
            </w:ins>
          </w:p>
        </w:tc>
      </w:tr>
      <w:tr w:rsidR="00547E22" w:rsidRPr="00547E22" w14:paraId="4564BD1B" w14:textId="77777777" w:rsidTr="00547E22">
        <w:tc>
          <w:tcPr>
            <w:tcW w:w="3780" w:type="dxa"/>
            <w:tcBorders>
              <w:top w:val="nil"/>
              <w:left w:val="nil"/>
              <w:bottom w:val="nil"/>
              <w:right w:val="nil"/>
            </w:tcBorders>
          </w:tcPr>
          <w:p w14:paraId="587079D0" w14:textId="77777777"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DFE0723"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14:paraId="2B9C3285" w14:textId="77777777" w:rsidTr="00547E22">
        <w:tc>
          <w:tcPr>
            <w:tcW w:w="3780" w:type="dxa"/>
            <w:tcBorders>
              <w:top w:val="nil"/>
              <w:left w:val="nil"/>
              <w:bottom w:val="nil"/>
              <w:right w:val="nil"/>
            </w:tcBorders>
          </w:tcPr>
          <w:p w14:paraId="44B78428"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4F55DA15"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KING</w:t>
            </w:r>
          </w:p>
        </w:tc>
      </w:tr>
      <w:tr w:rsidR="00547E22" w:rsidRPr="00547E22" w14:paraId="4AF455C8" w14:textId="77777777" w:rsidTr="00547E22">
        <w:tc>
          <w:tcPr>
            <w:tcW w:w="3780" w:type="dxa"/>
            <w:tcBorders>
              <w:top w:val="nil"/>
              <w:left w:val="nil"/>
              <w:bottom w:val="nil"/>
              <w:right w:val="nil"/>
            </w:tcBorders>
          </w:tcPr>
          <w:p w14:paraId="224AD875" w14:textId="77777777"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C5EC690"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14:paraId="64BFDF20" w14:textId="77777777" w:rsidTr="00547E22">
        <w:tc>
          <w:tcPr>
            <w:tcW w:w="3780" w:type="dxa"/>
            <w:tcBorders>
              <w:top w:val="nil"/>
              <w:left w:val="nil"/>
              <w:bottom w:val="nil"/>
              <w:right w:val="nil"/>
            </w:tcBorders>
          </w:tcPr>
          <w:p w14:paraId="1A8BC0D6"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7E7189C9"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14:paraId="0D3554D2" w14:textId="77777777" w:rsidTr="00547E22">
        <w:tc>
          <w:tcPr>
            <w:tcW w:w="3780" w:type="dxa"/>
            <w:tcBorders>
              <w:top w:val="nil"/>
              <w:left w:val="nil"/>
              <w:bottom w:val="nil"/>
              <w:right w:val="nil"/>
            </w:tcBorders>
          </w:tcPr>
          <w:p w14:paraId="2FDFB940" w14:textId="77777777"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4D291EF"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14:paraId="007EDA38" w14:textId="77777777" w:rsidTr="00547E22">
        <w:tc>
          <w:tcPr>
            <w:tcW w:w="3780" w:type="dxa"/>
            <w:tcBorders>
              <w:top w:val="nil"/>
              <w:left w:val="nil"/>
              <w:bottom w:val="nil"/>
              <w:right w:val="nil"/>
            </w:tcBorders>
          </w:tcPr>
          <w:p w14:paraId="5203AB58"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71D12B81" w14:textId="77777777" w:rsidR="00547E22" w:rsidRPr="00547E22" w:rsidRDefault="00DA5D93"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hAnsi="Arial" w:cs="Arial"/>
                <w:sz w:val="20"/>
                <w:szCs w:val="20"/>
                <w:lang w:val="en-AU"/>
              </w:rPr>
              <w:fldChar w:fldCharType="begin" w:fldLock="1"/>
            </w:r>
            <w:r w:rsidR="00547E22" w:rsidRPr="00547E22">
              <w:rPr>
                <w:rFonts w:ascii="Arial" w:hAnsi="Arial" w:cs="Arial"/>
                <w:sz w:val="20"/>
                <w:szCs w:val="20"/>
                <w:lang w:val="en-AU"/>
              </w:rPr>
              <w:instrText xml:space="preserve">MERGEFIELD </w:instrText>
            </w:r>
            <w:r w:rsidR="00547E22" w:rsidRPr="00547E22">
              <w:rPr>
                <w:rFonts w:ascii="Arial" w:eastAsia="Times New Roman" w:hAnsi="Arial" w:cs="Arial"/>
                <w:color w:val="000000"/>
                <w:sz w:val="20"/>
                <w:szCs w:val="20"/>
              </w:rPr>
              <w:instrText>Att.Alias</w:instrText>
            </w:r>
            <w:r w:rsidRPr="00547E22">
              <w:rPr>
                <w:rFonts w:ascii="Arial" w:hAnsi="Arial" w:cs="Arial"/>
                <w:sz w:val="20"/>
                <w:szCs w:val="20"/>
                <w:lang w:val="en-AU"/>
              </w:rPr>
              <w:fldChar w:fldCharType="separate"/>
            </w:r>
            <w:r w:rsidR="00547E22" w:rsidRPr="00547E22">
              <w:rPr>
                <w:rFonts w:ascii="Arial" w:eastAsia="Times New Roman" w:hAnsi="Arial" w:cs="Arial"/>
                <w:color w:val="000000"/>
                <w:sz w:val="20"/>
                <w:szCs w:val="20"/>
              </w:rPr>
              <w:t>datum</w:t>
            </w:r>
            <w:del w:id="11600" w:author="Arjan" w:date="2012-12-12T00:09:00Z">
              <w:r w:rsidR="00547E22" w:rsidRPr="00547E22" w:rsidDel="00547E22">
                <w:rPr>
                  <w:rFonts w:ascii="Arial" w:eastAsia="Times New Roman" w:hAnsi="Arial" w:cs="Arial"/>
                  <w:color w:val="000000"/>
                  <w:sz w:val="20"/>
                  <w:szCs w:val="20"/>
                </w:rPr>
                <w:delText>VernietigingDossier</w:delText>
              </w:r>
            </w:del>
            <w:r w:rsidRPr="00547E22">
              <w:rPr>
                <w:rFonts w:ascii="Arial" w:hAnsi="Arial" w:cs="Arial"/>
                <w:sz w:val="20"/>
                <w:szCs w:val="20"/>
                <w:lang w:val="en-AU"/>
              </w:rPr>
              <w:fldChar w:fldCharType="end"/>
            </w:r>
            <w:ins w:id="11601" w:author="Arjan" w:date="2012-12-12T00:09:00Z">
              <w:r w:rsidR="00547E22">
                <w:rPr>
                  <w:rFonts w:ascii="Arial" w:hAnsi="Arial" w:cs="Arial"/>
                  <w:sz w:val="20"/>
                  <w:szCs w:val="20"/>
                  <w:lang w:val="en-AU"/>
                </w:rPr>
                <w:t>Archiefactie</w:t>
              </w:r>
            </w:ins>
          </w:p>
        </w:tc>
      </w:tr>
      <w:tr w:rsidR="00547E22" w:rsidRPr="00547E22" w14:paraId="680D1142" w14:textId="77777777" w:rsidTr="00547E22">
        <w:tc>
          <w:tcPr>
            <w:tcW w:w="3780" w:type="dxa"/>
            <w:tcBorders>
              <w:top w:val="nil"/>
              <w:left w:val="nil"/>
              <w:bottom w:val="nil"/>
              <w:right w:val="nil"/>
            </w:tcBorders>
          </w:tcPr>
          <w:p w14:paraId="1D864E9E" w14:textId="77777777"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482C6AF"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C14888" w14:paraId="5A968A80" w14:textId="77777777" w:rsidTr="00547E22">
        <w:tc>
          <w:tcPr>
            <w:tcW w:w="3780" w:type="dxa"/>
            <w:tcBorders>
              <w:top w:val="nil"/>
              <w:left w:val="nil"/>
              <w:bottom w:val="nil"/>
              <w:right w:val="nil"/>
            </w:tcBorders>
          </w:tcPr>
          <w:p w14:paraId="585C05DD"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5D59D6E9" w14:textId="77777777" w:rsidR="00547E22" w:rsidRPr="00DD0F4F" w:rsidRDefault="00DA5D93" w:rsidP="00D54BC0">
            <w:pPr>
              <w:autoSpaceDE w:val="0"/>
              <w:autoSpaceDN w:val="0"/>
              <w:adjustRightInd w:val="0"/>
              <w:spacing w:after="0" w:line="240" w:lineRule="auto"/>
              <w:rPr>
                <w:rFonts w:ascii="Arial" w:eastAsia="Times New Roman" w:hAnsi="Arial" w:cs="Arial"/>
                <w:color w:val="000000"/>
                <w:sz w:val="20"/>
                <w:szCs w:val="20"/>
                <w:lang w:val="nl-NL"/>
              </w:rPr>
            </w:pPr>
            <w:r w:rsidRPr="00547E22">
              <w:rPr>
                <w:rFonts w:ascii="Arial" w:hAnsi="Arial" w:cs="Arial"/>
                <w:sz w:val="20"/>
                <w:szCs w:val="20"/>
                <w:lang w:val="en-AU"/>
              </w:rPr>
              <w:fldChar w:fldCharType="begin" w:fldLock="1"/>
            </w:r>
            <w:r w:rsidR="00547E22" w:rsidRPr="00DD0F4F">
              <w:rPr>
                <w:rFonts w:ascii="Arial" w:hAnsi="Arial" w:cs="Arial"/>
                <w:sz w:val="20"/>
                <w:szCs w:val="20"/>
                <w:lang w:val="nl-NL"/>
              </w:rPr>
              <w:instrText xml:space="preserve">MERGEFIELD </w:instrText>
            </w:r>
            <w:r w:rsidR="00547E22" w:rsidRPr="00DD0F4F">
              <w:rPr>
                <w:rFonts w:ascii="Arial" w:eastAsia="Times New Roman" w:hAnsi="Arial" w:cs="Arial"/>
                <w:color w:val="000000"/>
                <w:sz w:val="20"/>
                <w:szCs w:val="20"/>
                <w:lang w:val="nl-NL"/>
              </w:rPr>
              <w:instrText>Att.Notes</w:instrText>
            </w:r>
            <w:r w:rsidRPr="00547E22">
              <w:rPr>
                <w:rFonts w:ascii="Arial" w:hAnsi="Arial" w:cs="Arial"/>
                <w:sz w:val="20"/>
                <w:szCs w:val="20"/>
                <w:lang w:val="en-AU"/>
              </w:rPr>
              <w:fldChar w:fldCharType="end"/>
            </w:r>
            <w:r w:rsidR="00547E22" w:rsidRPr="00DD0F4F">
              <w:rPr>
                <w:rFonts w:ascii="Arial" w:eastAsia="Times New Roman" w:hAnsi="Arial" w:cs="Arial"/>
                <w:color w:val="610E6A"/>
                <w:sz w:val="20"/>
                <w:szCs w:val="20"/>
                <w:lang w:val="nl-NL"/>
              </w:rPr>
              <w:t>De datum waarop het</w:t>
            </w:r>
            <w:del w:id="11602" w:author="Arjan" w:date="2012-12-12T00:10:00Z">
              <w:r w:rsidR="00547E22" w:rsidRPr="00DD0F4F" w:rsidDel="00547E22">
                <w:rPr>
                  <w:rFonts w:ascii="Arial" w:eastAsia="Times New Roman" w:hAnsi="Arial" w:cs="Arial"/>
                  <w:color w:val="610E6A"/>
                  <w:sz w:val="20"/>
                  <w:szCs w:val="20"/>
                  <w:lang w:val="nl-NL"/>
                </w:rPr>
                <w:delText>, al dan niet</w:delText>
              </w:r>
            </w:del>
            <w:r w:rsidR="00547E22" w:rsidRPr="00DD0F4F">
              <w:rPr>
                <w:rFonts w:ascii="Arial" w:eastAsia="Times New Roman" w:hAnsi="Arial" w:cs="Arial"/>
                <w:color w:val="610E6A"/>
                <w:sz w:val="20"/>
                <w:szCs w:val="20"/>
                <w:lang w:val="nl-NL"/>
              </w:rPr>
              <w:t xml:space="preserve"> gearchiveerde</w:t>
            </w:r>
            <w:del w:id="11603" w:author="Arjan" w:date="2012-12-12T00:10:00Z">
              <w:r w:rsidR="00547E22" w:rsidRPr="00DD0F4F" w:rsidDel="00547E22">
                <w:rPr>
                  <w:rFonts w:ascii="Arial" w:eastAsia="Times New Roman" w:hAnsi="Arial" w:cs="Arial"/>
                  <w:color w:val="610E6A"/>
                  <w:sz w:val="20"/>
                  <w:szCs w:val="20"/>
                  <w:lang w:val="nl-NL"/>
                </w:rPr>
                <w:delText>,</w:delText>
              </w:r>
            </w:del>
            <w:r w:rsidR="00547E22" w:rsidRPr="00DD0F4F">
              <w:rPr>
                <w:rFonts w:ascii="Arial" w:eastAsia="Times New Roman" w:hAnsi="Arial" w:cs="Arial"/>
                <w:color w:val="610E6A"/>
                <w:sz w:val="20"/>
                <w:szCs w:val="20"/>
                <w:lang w:val="nl-NL"/>
              </w:rPr>
              <w:t xml:space="preserve"> zaakdossier </w:t>
            </w:r>
            <w:del w:id="11604" w:author="Arjan" w:date="2012-12-12T09:50:00Z">
              <w:r w:rsidR="00547E22" w:rsidRPr="00DD0F4F" w:rsidDel="00D54BC0">
                <w:rPr>
                  <w:rFonts w:ascii="Arial" w:eastAsia="Times New Roman" w:hAnsi="Arial" w:cs="Arial"/>
                  <w:color w:val="610E6A"/>
                  <w:sz w:val="20"/>
                  <w:szCs w:val="20"/>
                  <w:lang w:val="nl-NL"/>
                </w:rPr>
                <w:delText>(de ZAAK met alle bijbehorende DOCUMENTen)</w:delText>
              </w:r>
            </w:del>
            <w:r w:rsidR="00547E22" w:rsidRPr="00DD0F4F">
              <w:rPr>
                <w:rFonts w:ascii="Arial" w:eastAsia="Times New Roman" w:hAnsi="Arial" w:cs="Arial"/>
                <w:color w:val="610E6A"/>
                <w:sz w:val="20"/>
                <w:szCs w:val="20"/>
                <w:lang w:val="nl-NL"/>
              </w:rPr>
              <w:t xml:space="preserve"> vernietigd m</w:t>
            </w:r>
            <w:del w:id="11605" w:author="Arjan" w:date="2012-12-12T00:10:00Z">
              <w:r w:rsidR="00547E22" w:rsidRPr="00DD0F4F" w:rsidDel="00547E22">
                <w:rPr>
                  <w:rFonts w:ascii="Arial" w:eastAsia="Times New Roman" w:hAnsi="Arial" w:cs="Arial"/>
                  <w:color w:val="610E6A"/>
                  <w:sz w:val="20"/>
                  <w:szCs w:val="20"/>
                  <w:lang w:val="nl-NL"/>
                </w:rPr>
                <w:delText>ag</w:delText>
              </w:r>
            </w:del>
            <w:ins w:id="11606" w:author="Arjan" w:date="2012-12-12T00:10:00Z">
              <w:r w:rsidR="00547E22" w:rsidRPr="00DD0F4F">
                <w:rPr>
                  <w:rFonts w:ascii="Arial" w:eastAsia="Times New Roman" w:hAnsi="Arial" w:cs="Arial"/>
                  <w:color w:val="610E6A"/>
                  <w:sz w:val="20"/>
                  <w:szCs w:val="20"/>
                  <w:lang w:val="nl-NL"/>
                </w:rPr>
                <w:t>oet</w:t>
              </w:r>
            </w:ins>
            <w:r w:rsidR="00547E22" w:rsidRPr="00DD0F4F">
              <w:rPr>
                <w:rFonts w:ascii="Arial" w:eastAsia="Times New Roman" w:hAnsi="Arial" w:cs="Arial"/>
                <w:color w:val="610E6A"/>
                <w:sz w:val="20"/>
                <w:szCs w:val="20"/>
                <w:lang w:val="nl-NL"/>
              </w:rPr>
              <w:t xml:space="preserve"> worden</w:t>
            </w:r>
            <w:ins w:id="11607" w:author="Arjan" w:date="2012-12-12T00:10:00Z">
              <w:r w:rsidR="00547E22" w:rsidRPr="00DD0F4F">
                <w:rPr>
                  <w:rFonts w:ascii="Arial" w:eastAsia="Times New Roman" w:hAnsi="Arial" w:cs="Arial"/>
                  <w:color w:val="610E6A"/>
                  <w:sz w:val="20"/>
                  <w:szCs w:val="20"/>
                  <w:lang w:val="nl-NL"/>
                </w:rPr>
                <w:t xml:space="preserve"> dan wel overgebracht m</w:t>
              </w:r>
            </w:ins>
            <w:ins w:id="11608" w:author="Arjan" w:date="2012-12-12T00:11:00Z">
              <w:r w:rsidR="00547E22" w:rsidRPr="00DD0F4F">
                <w:rPr>
                  <w:rFonts w:ascii="Arial" w:eastAsia="Times New Roman" w:hAnsi="Arial" w:cs="Arial"/>
                  <w:color w:val="610E6A"/>
                  <w:sz w:val="20"/>
                  <w:szCs w:val="20"/>
                  <w:lang w:val="nl-NL"/>
                </w:rPr>
                <w:t>oet worden naar een archiefbewaarplaats</w:t>
              </w:r>
            </w:ins>
            <w:r w:rsidR="00547E22" w:rsidRPr="00DD0F4F">
              <w:rPr>
                <w:rFonts w:ascii="Arial" w:eastAsia="Times New Roman" w:hAnsi="Arial" w:cs="Arial"/>
                <w:color w:val="610E6A"/>
                <w:sz w:val="20"/>
                <w:szCs w:val="20"/>
                <w:lang w:val="nl-NL"/>
              </w:rPr>
              <w:t>.</w:t>
            </w:r>
          </w:p>
        </w:tc>
      </w:tr>
      <w:tr w:rsidR="00547E22" w:rsidRPr="00C14888" w14:paraId="6E282DB7" w14:textId="77777777" w:rsidTr="00547E22">
        <w:trPr>
          <w:trHeight w:val="230"/>
        </w:trPr>
        <w:tc>
          <w:tcPr>
            <w:tcW w:w="3780" w:type="dxa"/>
            <w:tcBorders>
              <w:top w:val="nil"/>
              <w:left w:val="nil"/>
              <w:bottom w:val="nil"/>
              <w:right w:val="nil"/>
            </w:tcBorders>
          </w:tcPr>
          <w:p w14:paraId="5C4C32E1" w14:textId="77777777" w:rsidR="00547E22" w:rsidRPr="00DD0F4F" w:rsidRDefault="00547E22" w:rsidP="00547E2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7248CE88" w14:textId="77777777" w:rsidR="00547E22" w:rsidRPr="00DD0F4F" w:rsidRDefault="00547E22" w:rsidP="00547E22">
            <w:pPr>
              <w:autoSpaceDE w:val="0"/>
              <w:autoSpaceDN w:val="0"/>
              <w:adjustRightInd w:val="0"/>
              <w:spacing w:after="0" w:line="240" w:lineRule="auto"/>
              <w:rPr>
                <w:rFonts w:ascii="Arial" w:eastAsia="Times New Roman" w:hAnsi="Arial" w:cs="Arial"/>
                <w:color w:val="000000"/>
                <w:sz w:val="20"/>
                <w:szCs w:val="20"/>
                <w:lang w:val="nl-NL"/>
              </w:rPr>
            </w:pPr>
          </w:p>
        </w:tc>
      </w:tr>
      <w:tr w:rsidR="00547E22" w:rsidRPr="00547E22" w14:paraId="48EC20A5" w14:textId="77777777" w:rsidTr="00547E22">
        <w:trPr>
          <w:trHeight w:val="230"/>
        </w:trPr>
        <w:tc>
          <w:tcPr>
            <w:tcW w:w="3780" w:type="dxa"/>
            <w:tcBorders>
              <w:top w:val="nil"/>
              <w:left w:val="nil"/>
              <w:bottom w:val="nil"/>
              <w:right w:val="nil"/>
            </w:tcBorders>
          </w:tcPr>
          <w:p w14:paraId="166EBE7E"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318EA8BD"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 xml:space="preserve">KING </w:t>
            </w:r>
          </w:p>
        </w:tc>
      </w:tr>
      <w:tr w:rsidR="00547E22" w:rsidRPr="00547E22" w14:paraId="274F3C5E" w14:textId="77777777" w:rsidTr="00547E22">
        <w:tc>
          <w:tcPr>
            <w:tcW w:w="3780" w:type="dxa"/>
            <w:tcBorders>
              <w:top w:val="nil"/>
              <w:left w:val="nil"/>
              <w:bottom w:val="nil"/>
              <w:right w:val="nil"/>
            </w:tcBorders>
          </w:tcPr>
          <w:p w14:paraId="25AD2672" w14:textId="77777777"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EA8A858"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14:paraId="01D7A9B6" w14:textId="77777777" w:rsidTr="00547E22">
        <w:tc>
          <w:tcPr>
            <w:tcW w:w="3780" w:type="dxa"/>
            <w:tcBorders>
              <w:top w:val="nil"/>
              <w:left w:val="nil"/>
              <w:bottom w:val="nil"/>
              <w:right w:val="nil"/>
            </w:tcBorders>
          </w:tcPr>
          <w:p w14:paraId="25CBBA7E"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13BE2D2C"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1 juni 2008</w:t>
            </w:r>
          </w:p>
        </w:tc>
      </w:tr>
      <w:tr w:rsidR="00547E22" w:rsidRPr="00547E22" w14:paraId="53FFA71A" w14:textId="77777777" w:rsidTr="00547E22">
        <w:tc>
          <w:tcPr>
            <w:tcW w:w="3780" w:type="dxa"/>
            <w:tcBorders>
              <w:top w:val="nil"/>
              <w:left w:val="nil"/>
              <w:bottom w:val="nil"/>
              <w:right w:val="nil"/>
            </w:tcBorders>
          </w:tcPr>
          <w:p w14:paraId="49964B7C" w14:textId="77777777"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5DABFDF"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C14888" w14:paraId="7C7BD4C2" w14:textId="77777777" w:rsidTr="00547E22">
        <w:tc>
          <w:tcPr>
            <w:tcW w:w="3780" w:type="dxa"/>
            <w:tcBorders>
              <w:top w:val="nil"/>
              <w:left w:val="nil"/>
              <w:bottom w:val="nil"/>
              <w:right w:val="nil"/>
            </w:tcBorders>
          </w:tcPr>
          <w:p w14:paraId="11BA692A"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37612622" w14:textId="77777777" w:rsidR="00547E22" w:rsidRPr="00DD0F4F" w:rsidRDefault="00547E22" w:rsidP="00547E22">
            <w:pPr>
              <w:autoSpaceDE w:val="0"/>
              <w:autoSpaceDN w:val="0"/>
              <w:adjustRightInd w:val="0"/>
              <w:spacing w:after="0" w:line="240" w:lineRule="auto"/>
              <w:rPr>
                <w:ins w:id="11609" w:author="Arjan" w:date="2012-12-12T00:27:00Z"/>
                <w:rFonts w:ascii="Arial" w:eastAsia="Times New Roman" w:hAnsi="Arial" w:cs="Arial"/>
                <w:color w:val="000000"/>
                <w:sz w:val="20"/>
                <w:szCs w:val="20"/>
                <w:lang w:val="nl-NL"/>
              </w:rPr>
            </w:pPr>
            <w:del w:id="11610" w:author="Arjan" w:date="2012-12-12T00:13:00Z">
              <w:r w:rsidRPr="00DD0F4F" w:rsidDel="00547E22">
                <w:rPr>
                  <w:rFonts w:ascii="Arial" w:eastAsia="Times New Roman" w:hAnsi="Arial" w:cs="Arial"/>
                  <w:color w:val="000000"/>
                  <w:sz w:val="20"/>
                  <w:szCs w:val="20"/>
                  <w:lang w:val="nl-NL"/>
                </w:rPr>
                <w:delText xml:space="preserve">Met vernietigen wordt hier vooral bedoeld dat het zaakdossier uit het archief verwijderd wordt. </w:delText>
              </w:r>
            </w:del>
            <w:ins w:id="11611" w:author="Arjan" w:date="2012-12-12T00:15:00Z">
              <w:r w:rsidRPr="00DD0F4F">
                <w:rPr>
                  <w:rFonts w:ascii="Arial" w:eastAsia="Times New Roman" w:hAnsi="Arial" w:cs="Arial"/>
                  <w:color w:val="000000"/>
                  <w:sz w:val="20"/>
                  <w:szCs w:val="20"/>
                  <w:lang w:val="nl-NL"/>
                </w:rPr>
                <w:t>Voor elk zaakdossier</w:t>
              </w:r>
            </w:ins>
            <w:ins w:id="11612" w:author="Arjan" w:date="2012-12-12T00:27:00Z">
              <w:r w:rsidRPr="00DD0F4F">
                <w:rPr>
                  <w:rFonts w:ascii="Arial" w:eastAsia="Times New Roman" w:hAnsi="Arial" w:cs="Arial"/>
                  <w:color w:val="000000"/>
                  <w:sz w:val="20"/>
                  <w:szCs w:val="20"/>
                  <w:lang w:val="nl-NL"/>
                </w:rPr>
                <w:t>,</w:t>
              </w:r>
            </w:ins>
            <w:ins w:id="11613" w:author="Arjan" w:date="2012-12-12T00:15:00Z">
              <w:r w:rsidRPr="00DD0F4F">
                <w:rPr>
                  <w:rFonts w:ascii="Arial" w:eastAsia="Times New Roman" w:hAnsi="Arial" w:cs="Arial"/>
                  <w:color w:val="000000"/>
                  <w:sz w:val="20"/>
                  <w:szCs w:val="20"/>
                  <w:lang w:val="nl-NL"/>
                </w:rPr>
                <w:t xml:space="preserve"> dat gevormd is bij beëindiging van de zaak, geldt dat dit </w:t>
              </w:r>
            </w:ins>
            <w:ins w:id="11614" w:author="Arjan" w:date="2013-02-05T08:16:00Z">
              <w:r w:rsidR="00DF5AA6" w:rsidRPr="00DD0F4F">
                <w:rPr>
                  <w:rFonts w:ascii="Arial" w:eastAsia="Times New Roman" w:hAnsi="Arial" w:cs="Arial"/>
                  <w:color w:val="000000"/>
                  <w:sz w:val="20"/>
                  <w:szCs w:val="20"/>
                  <w:lang w:val="nl-NL"/>
                </w:rPr>
                <w:t xml:space="preserve">veelal </w:t>
              </w:r>
            </w:ins>
            <w:ins w:id="11615" w:author="Arjan" w:date="2013-02-05T08:14:00Z">
              <w:r w:rsidR="00DF5AA6" w:rsidRPr="00DD0F4F">
                <w:rPr>
                  <w:rFonts w:ascii="Arial" w:eastAsia="Times New Roman" w:hAnsi="Arial" w:cs="Arial"/>
                  <w:color w:val="000000"/>
                  <w:sz w:val="20"/>
                  <w:szCs w:val="20"/>
                  <w:lang w:val="nl-NL"/>
                </w:rPr>
                <w:lastRenderedPageBreak/>
                <w:t xml:space="preserve">gearchiveerd wordt en </w:t>
              </w:r>
            </w:ins>
            <w:ins w:id="11616" w:author="Arjan" w:date="2012-12-12T00:16:00Z">
              <w:r w:rsidRPr="00DD0F4F">
                <w:rPr>
                  <w:rFonts w:ascii="Arial" w:eastAsia="Times New Roman" w:hAnsi="Arial" w:cs="Arial"/>
                  <w:color w:val="000000"/>
                  <w:sz w:val="20"/>
                  <w:szCs w:val="20"/>
                  <w:lang w:val="nl-NL"/>
                </w:rPr>
                <w:t xml:space="preserve">na een bepaalde termijn vernietigd of overgebracht moet worden. </w:t>
              </w:r>
            </w:ins>
            <w:ins w:id="11617" w:author="Arjan" w:date="2012-12-12T00:17:00Z">
              <w:r w:rsidRPr="00DD0F4F">
                <w:rPr>
                  <w:rFonts w:ascii="Arial" w:eastAsia="Times New Roman" w:hAnsi="Arial" w:cs="Arial"/>
                  <w:color w:val="000000"/>
                  <w:sz w:val="20"/>
                  <w:szCs w:val="20"/>
                  <w:lang w:val="nl-NL"/>
                </w:rPr>
                <w:t xml:space="preserve">Die termijn eindigt met de </w:t>
              </w:r>
            </w:ins>
            <w:ins w:id="11618" w:author="Arjan" w:date="2013-02-05T12:25:00Z">
              <w:r w:rsidR="006B5AB9" w:rsidRPr="00DD0F4F">
                <w:rPr>
                  <w:rFonts w:ascii="Arial" w:eastAsia="Times New Roman" w:hAnsi="Arial" w:cs="Arial"/>
                  <w:color w:val="000000"/>
                  <w:sz w:val="20"/>
                  <w:szCs w:val="20"/>
                  <w:lang w:val="nl-NL"/>
                </w:rPr>
                <w:t>A</w:t>
              </w:r>
            </w:ins>
            <w:ins w:id="11619" w:author="Arjan" w:date="2012-12-12T00:17:00Z">
              <w:r w:rsidRPr="00DD0F4F">
                <w:rPr>
                  <w:rFonts w:ascii="Arial" w:eastAsia="Times New Roman" w:hAnsi="Arial" w:cs="Arial"/>
                  <w:color w:val="000000"/>
                  <w:sz w:val="20"/>
                  <w:szCs w:val="20"/>
                  <w:lang w:val="nl-NL"/>
                </w:rPr>
                <w:t>rchiefactie</w:t>
              </w:r>
            </w:ins>
            <w:ins w:id="11620" w:author="Arjan" w:date="2013-02-05T12:25:00Z">
              <w:r w:rsidR="006B5AB9" w:rsidRPr="00DD0F4F">
                <w:rPr>
                  <w:rFonts w:ascii="Arial" w:eastAsia="Times New Roman" w:hAnsi="Arial" w:cs="Arial"/>
                  <w:color w:val="000000"/>
                  <w:sz w:val="20"/>
                  <w:szCs w:val="20"/>
                  <w:lang w:val="nl-NL"/>
                </w:rPr>
                <w:t>datum</w:t>
              </w:r>
            </w:ins>
            <w:ins w:id="11621" w:author="Arjan" w:date="2012-12-12T00:17:00Z">
              <w:r w:rsidRPr="00DD0F4F">
                <w:rPr>
                  <w:rFonts w:ascii="Arial" w:eastAsia="Times New Roman" w:hAnsi="Arial" w:cs="Arial"/>
                  <w:color w:val="000000"/>
                  <w:sz w:val="20"/>
                  <w:szCs w:val="20"/>
                  <w:lang w:val="nl-NL"/>
                </w:rPr>
                <w:t>.</w:t>
              </w:r>
            </w:ins>
            <w:ins w:id="11622" w:author="Arjan" w:date="2012-12-12T00:13:00Z">
              <w:r w:rsidRPr="00DD0F4F">
                <w:rPr>
                  <w:rFonts w:ascii="Arial" w:eastAsia="Times New Roman" w:hAnsi="Arial" w:cs="Arial"/>
                  <w:color w:val="000000"/>
                  <w:sz w:val="20"/>
                  <w:szCs w:val="20"/>
                  <w:lang w:val="nl-NL"/>
                </w:rPr>
                <w:t xml:space="preserve"> </w:t>
              </w:r>
            </w:ins>
            <w:ins w:id="11623" w:author="Arjan" w:date="2012-12-12T00:28:00Z">
              <w:r w:rsidRPr="00DD0F4F">
                <w:rPr>
                  <w:rFonts w:ascii="Arial" w:eastAsia="Times New Roman" w:hAnsi="Arial" w:cs="Arial"/>
                  <w:color w:val="000000"/>
                  <w:sz w:val="20"/>
                  <w:szCs w:val="20"/>
                  <w:lang w:val="nl-NL"/>
                </w:rPr>
                <w:t xml:space="preserve">Van welke van deze acties sprake is, blijkt uit de waarde van Archiefnominatie. </w:t>
              </w:r>
            </w:ins>
            <w:r w:rsidRPr="00DD0F4F">
              <w:rPr>
                <w:rFonts w:ascii="Arial" w:eastAsia="Times New Roman" w:hAnsi="Arial" w:cs="Arial"/>
                <w:color w:val="000000"/>
                <w:sz w:val="20"/>
                <w:szCs w:val="20"/>
                <w:lang w:val="nl-NL"/>
              </w:rPr>
              <w:t xml:space="preserve">De </w:t>
            </w:r>
            <w:ins w:id="11624" w:author="Arjan" w:date="2012-12-12T00:29:00Z">
              <w:r w:rsidRPr="00DD0F4F">
                <w:rPr>
                  <w:rFonts w:ascii="Arial" w:eastAsia="Times New Roman" w:hAnsi="Arial" w:cs="Arial"/>
                  <w:color w:val="000000"/>
                  <w:sz w:val="20"/>
                  <w:szCs w:val="20"/>
                  <w:lang w:val="nl-NL"/>
                </w:rPr>
                <w:t xml:space="preserve">voor de zaak geldende </w:t>
              </w:r>
            </w:ins>
            <w:ins w:id="11625" w:author="Arjan" w:date="2013-02-05T12:25:00Z">
              <w:r w:rsidR="006B5AB9" w:rsidRPr="00DD0F4F">
                <w:rPr>
                  <w:rFonts w:ascii="Arial" w:eastAsia="Times New Roman" w:hAnsi="Arial" w:cs="Arial"/>
                  <w:color w:val="000000"/>
                  <w:sz w:val="20"/>
                  <w:szCs w:val="20"/>
                  <w:lang w:val="nl-NL"/>
                </w:rPr>
                <w:t>Archiefactie</w:t>
              </w:r>
            </w:ins>
            <w:r w:rsidRPr="00DD0F4F">
              <w:rPr>
                <w:rFonts w:ascii="Arial" w:eastAsia="Times New Roman" w:hAnsi="Arial" w:cs="Arial"/>
                <w:color w:val="000000"/>
                <w:sz w:val="20"/>
                <w:szCs w:val="20"/>
                <w:lang w:val="nl-NL"/>
              </w:rPr>
              <w:t xml:space="preserve">datum </w:t>
            </w:r>
            <w:del w:id="11626" w:author="Arjan" w:date="2012-12-12T00:17:00Z">
              <w:r w:rsidRPr="00DD0F4F" w:rsidDel="00547E22">
                <w:rPr>
                  <w:rFonts w:ascii="Arial" w:eastAsia="Times New Roman" w:hAnsi="Arial" w:cs="Arial"/>
                  <w:color w:val="000000"/>
                  <w:sz w:val="20"/>
                  <w:szCs w:val="20"/>
                  <w:lang w:val="nl-NL"/>
                </w:rPr>
                <w:delText xml:space="preserve">waarop dit mag plaatsvinden </w:delText>
              </w:r>
            </w:del>
            <w:r w:rsidRPr="00DD0F4F">
              <w:rPr>
                <w:rFonts w:ascii="Arial" w:eastAsia="Times New Roman" w:hAnsi="Arial" w:cs="Arial"/>
                <w:color w:val="000000"/>
                <w:sz w:val="20"/>
                <w:szCs w:val="20"/>
                <w:lang w:val="nl-NL"/>
              </w:rPr>
              <w:t xml:space="preserve">hangt af van </w:t>
            </w:r>
            <w:del w:id="11627" w:author="Arjan" w:date="2012-12-12T00:18:00Z">
              <w:r w:rsidRPr="00DD0F4F" w:rsidDel="00547E22">
                <w:rPr>
                  <w:rFonts w:ascii="Arial" w:eastAsia="Times New Roman" w:hAnsi="Arial" w:cs="Arial"/>
                  <w:color w:val="000000"/>
                  <w:sz w:val="20"/>
                  <w:szCs w:val="20"/>
                  <w:lang w:val="nl-NL"/>
                </w:rPr>
                <w:delText xml:space="preserve">de datums van besluiten die het gevolg zijn van de zaak, van </w:delText>
              </w:r>
            </w:del>
            <w:r w:rsidRPr="00DD0F4F">
              <w:rPr>
                <w:rFonts w:ascii="Arial" w:eastAsia="Times New Roman" w:hAnsi="Arial" w:cs="Arial"/>
                <w:color w:val="000000"/>
                <w:sz w:val="20"/>
                <w:szCs w:val="20"/>
                <w:lang w:val="nl-NL"/>
              </w:rPr>
              <w:t xml:space="preserve">het zaaktype, van het resultaat van de zaak en van </w:t>
            </w:r>
            <w:ins w:id="11628" w:author="Arjan" w:date="2012-12-12T00:20:00Z">
              <w:r w:rsidRPr="00DD0F4F">
                <w:rPr>
                  <w:rFonts w:ascii="Arial" w:eastAsia="Times New Roman" w:hAnsi="Arial" w:cs="Arial"/>
                  <w:color w:val="000000"/>
                  <w:sz w:val="20"/>
                  <w:szCs w:val="20"/>
                  <w:lang w:val="nl-NL"/>
                </w:rPr>
                <w:t xml:space="preserve">de resultaten van </w:t>
              </w:r>
            </w:ins>
            <w:r w:rsidRPr="00DD0F4F">
              <w:rPr>
                <w:rFonts w:ascii="Arial" w:eastAsia="Times New Roman" w:hAnsi="Arial" w:cs="Arial"/>
                <w:color w:val="000000"/>
                <w:sz w:val="20"/>
                <w:szCs w:val="20"/>
                <w:lang w:val="nl-NL"/>
              </w:rPr>
              <w:t>eventuele andere gerelateerde zaken.</w:t>
            </w:r>
            <w:ins w:id="11629" w:author="Arjan" w:date="2012-12-12T00:18:00Z">
              <w:r w:rsidRPr="00DD0F4F">
                <w:rPr>
                  <w:rFonts w:ascii="Arial" w:eastAsia="Times New Roman" w:hAnsi="Arial" w:cs="Arial"/>
                  <w:color w:val="000000"/>
                  <w:sz w:val="20"/>
                  <w:szCs w:val="20"/>
                  <w:lang w:val="nl-NL"/>
                </w:rPr>
                <w:t xml:space="preserve"> </w:t>
              </w:r>
            </w:ins>
            <w:ins w:id="11630" w:author="Arjan" w:date="2013-02-05T08:19:00Z">
              <w:r w:rsidR="00DF5AA6" w:rsidRPr="00DD0F4F">
                <w:rPr>
                  <w:rFonts w:ascii="Arial" w:eastAsia="Times New Roman" w:hAnsi="Arial" w:cs="Arial"/>
                  <w:color w:val="000000"/>
                  <w:sz w:val="20"/>
                  <w:szCs w:val="20"/>
                  <w:lang w:val="nl-NL"/>
                </w:rPr>
                <w:t xml:space="preserve">De mogelijke bewaartermijnen </w:t>
              </w:r>
            </w:ins>
            <w:ins w:id="11631" w:author="Arjan" w:date="2013-02-05T08:20:00Z">
              <w:r w:rsidR="00DF5AA6" w:rsidRPr="00DD0F4F">
                <w:rPr>
                  <w:rFonts w:ascii="Arial" w:eastAsia="Times New Roman" w:hAnsi="Arial" w:cs="Arial"/>
                  <w:color w:val="000000"/>
                  <w:sz w:val="20"/>
                  <w:szCs w:val="20"/>
                  <w:lang w:val="nl-NL"/>
                </w:rPr>
                <w:t>zijn per resultaat gespecificeerd bij het zaaktype in de van toepassing zijnde zaaktype</w:t>
              </w:r>
            </w:ins>
            <w:ins w:id="11632" w:author="Arjan" w:date="2013-02-05T08:21:00Z">
              <w:r w:rsidR="00DF5AA6" w:rsidRPr="00DD0F4F">
                <w:rPr>
                  <w:rFonts w:ascii="Arial" w:eastAsia="Times New Roman" w:hAnsi="Arial" w:cs="Arial"/>
                  <w:color w:val="000000"/>
                  <w:sz w:val="20"/>
                  <w:szCs w:val="20"/>
                  <w:lang w:val="nl-NL"/>
                </w:rPr>
                <w:softHyphen/>
              </w:r>
            </w:ins>
            <w:ins w:id="11633" w:author="Arjan" w:date="2013-02-05T08:20:00Z">
              <w:r w:rsidR="00DF5AA6" w:rsidRPr="00DD0F4F">
                <w:rPr>
                  <w:rFonts w:ascii="Arial" w:eastAsia="Times New Roman" w:hAnsi="Arial" w:cs="Arial"/>
                  <w:color w:val="000000"/>
                  <w:sz w:val="20"/>
                  <w:szCs w:val="20"/>
                  <w:lang w:val="nl-NL"/>
                </w:rPr>
                <w:t>catalogus.</w:t>
              </w:r>
            </w:ins>
          </w:p>
          <w:p w14:paraId="2500B0D5" w14:textId="77777777" w:rsidR="00D54BC0" w:rsidRPr="00DD0F4F" w:rsidRDefault="00547E22" w:rsidP="00D54BC0">
            <w:pPr>
              <w:autoSpaceDE w:val="0"/>
              <w:autoSpaceDN w:val="0"/>
              <w:adjustRightInd w:val="0"/>
              <w:spacing w:after="0" w:line="240" w:lineRule="auto"/>
              <w:rPr>
                <w:ins w:id="11634" w:author="Arjan" w:date="2012-12-12T09:50:00Z"/>
                <w:rFonts w:ascii="Arial" w:eastAsia="Times New Roman" w:hAnsi="Arial" w:cs="Arial"/>
                <w:color w:val="000000"/>
                <w:sz w:val="20"/>
                <w:szCs w:val="20"/>
                <w:lang w:val="nl-NL"/>
              </w:rPr>
            </w:pPr>
            <w:ins w:id="11635" w:author="Arjan" w:date="2012-12-12T00:18:00Z">
              <w:r w:rsidRPr="00DD0F4F">
                <w:rPr>
                  <w:rFonts w:ascii="Arial" w:eastAsia="Times New Roman" w:hAnsi="Arial" w:cs="Arial"/>
                  <w:color w:val="000000"/>
                  <w:sz w:val="20"/>
                  <w:szCs w:val="20"/>
                  <w:lang w:val="nl-NL"/>
                </w:rPr>
                <w:t xml:space="preserve">Voor een niet te archiveren zaakdossier is de termijn nul dagen en is de </w:t>
              </w:r>
            </w:ins>
            <w:ins w:id="11636" w:author="Arjan" w:date="2013-02-05T12:25:00Z">
              <w:r w:rsidR="006B5AB9" w:rsidRPr="00DD0F4F">
                <w:rPr>
                  <w:rFonts w:ascii="Arial" w:eastAsia="Times New Roman" w:hAnsi="Arial" w:cs="Arial"/>
                  <w:color w:val="000000"/>
                  <w:sz w:val="20"/>
                  <w:szCs w:val="20"/>
                  <w:lang w:val="nl-NL"/>
                </w:rPr>
                <w:t>A</w:t>
              </w:r>
            </w:ins>
            <w:ins w:id="11637" w:author="Arjan" w:date="2012-12-12T00:18:00Z">
              <w:r w:rsidRPr="00DD0F4F">
                <w:rPr>
                  <w:rFonts w:ascii="Arial" w:eastAsia="Times New Roman" w:hAnsi="Arial" w:cs="Arial"/>
                  <w:color w:val="000000"/>
                  <w:sz w:val="20"/>
                  <w:szCs w:val="20"/>
                  <w:lang w:val="nl-NL"/>
                </w:rPr>
                <w:t>rchiefactie</w:t>
              </w:r>
            </w:ins>
            <w:ins w:id="11638" w:author="Arjan" w:date="2013-02-05T12:25:00Z">
              <w:r w:rsidR="006B5AB9" w:rsidRPr="00DD0F4F">
                <w:rPr>
                  <w:rFonts w:ascii="Arial" w:eastAsia="Times New Roman" w:hAnsi="Arial" w:cs="Arial"/>
                  <w:color w:val="000000"/>
                  <w:sz w:val="20"/>
                  <w:szCs w:val="20"/>
                  <w:lang w:val="nl-NL"/>
                </w:rPr>
                <w:t>datum</w:t>
              </w:r>
            </w:ins>
            <w:ins w:id="11639" w:author="Arjan" w:date="2012-12-12T00:18:00Z">
              <w:r w:rsidRPr="00DD0F4F">
                <w:rPr>
                  <w:rFonts w:ascii="Arial" w:eastAsia="Times New Roman" w:hAnsi="Arial" w:cs="Arial"/>
                  <w:color w:val="000000"/>
                  <w:sz w:val="20"/>
                  <w:szCs w:val="20"/>
                  <w:lang w:val="nl-NL"/>
                </w:rPr>
                <w:t xml:space="preserve"> gelijk aan de </w:t>
              </w:r>
            </w:ins>
            <w:ins w:id="11640" w:author="Arjan" w:date="2012-12-12T00:19:00Z">
              <w:r w:rsidRPr="00DD0F4F">
                <w:rPr>
                  <w:rFonts w:ascii="Arial" w:eastAsia="Times New Roman" w:hAnsi="Arial" w:cs="Arial"/>
                  <w:color w:val="000000"/>
                  <w:sz w:val="20"/>
                  <w:szCs w:val="20"/>
                  <w:lang w:val="nl-NL"/>
                </w:rPr>
                <w:t>Einddatum van de zaak.</w:t>
              </w:r>
            </w:ins>
            <w:ins w:id="11641" w:author="Arjan" w:date="2012-12-12T09:50:00Z">
              <w:r w:rsidR="00D54BC0" w:rsidRPr="00DD0F4F">
                <w:rPr>
                  <w:rFonts w:ascii="Arial" w:eastAsia="Times New Roman" w:hAnsi="Arial" w:cs="Arial"/>
                  <w:color w:val="000000"/>
                  <w:sz w:val="20"/>
                  <w:szCs w:val="20"/>
                  <w:lang w:val="nl-NL"/>
                </w:rPr>
                <w:t xml:space="preserve"> </w:t>
              </w:r>
            </w:ins>
          </w:p>
          <w:p w14:paraId="268CA3FC" w14:textId="77777777" w:rsidR="00547E22" w:rsidRPr="00DD0F4F" w:rsidRDefault="00D54BC0" w:rsidP="00D54BC0">
            <w:pPr>
              <w:autoSpaceDE w:val="0"/>
              <w:autoSpaceDN w:val="0"/>
              <w:adjustRightInd w:val="0"/>
              <w:spacing w:after="0" w:line="240" w:lineRule="auto"/>
              <w:rPr>
                <w:rFonts w:ascii="Arial" w:eastAsia="Times New Roman" w:hAnsi="Arial" w:cs="Arial"/>
                <w:color w:val="000000"/>
                <w:sz w:val="20"/>
                <w:szCs w:val="20"/>
                <w:lang w:val="nl-NL"/>
              </w:rPr>
            </w:pPr>
            <w:ins w:id="11642" w:author="Arjan" w:date="2012-12-12T09:50:00Z">
              <w:r w:rsidRPr="00DD0F4F">
                <w:rPr>
                  <w:rFonts w:ascii="Arial" w:eastAsia="Times New Roman" w:hAnsi="Arial" w:cs="Arial"/>
                  <w:color w:val="000000"/>
                  <w:sz w:val="20"/>
                  <w:szCs w:val="20"/>
                  <w:lang w:val="nl-NL"/>
                </w:rPr>
                <w:t>Zie voor een toelichting op de term ‘zaakdossier’ de attribuutsoort ‘Archiefstatus’.</w:t>
              </w:r>
            </w:ins>
          </w:p>
        </w:tc>
      </w:tr>
      <w:tr w:rsidR="00547E22" w:rsidRPr="00C14888" w14:paraId="449F2A6B" w14:textId="77777777" w:rsidTr="00547E22">
        <w:tc>
          <w:tcPr>
            <w:tcW w:w="3780" w:type="dxa"/>
            <w:tcBorders>
              <w:top w:val="nil"/>
              <w:left w:val="nil"/>
              <w:bottom w:val="nil"/>
              <w:right w:val="nil"/>
            </w:tcBorders>
          </w:tcPr>
          <w:p w14:paraId="359E0AFE" w14:textId="77777777" w:rsidR="00547E22" w:rsidRPr="00DD0F4F" w:rsidRDefault="00547E22" w:rsidP="00547E2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0B187723" w14:textId="77777777" w:rsidR="00547E22" w:rsidRPr="00DD0F4F" w:rsidRDefault="00547E22" w:rsidP="00547E22">
            <w:pPr>
              <w:autoSpaceDE w:val="0"/>
              <w:autoSpaceDN w:val="0"/>
              <w:adjustRightInd w:val="0"/>
              <w:spacing w:after="0" w:line="240" w:lineRule="auto"/>
              <w:rPr>
                <w:rFonts w:ascii="Arial" w:eastAsia="Times New Roman" w:hAnsi="Arial" w:cs="Arial"/>
                <w:color w:val="000000"/>
                <w:sz w:val="20"/>
                <w:szCs w:val="20"/>
                <w:lang w:val="nl-NL"/>
              </w:rPr>
            </w:pPr>
          </w:p>
        </w:tc>
      </w:tr>
      <w:tr w:rsidR="00547E22" w:rsidRPr="00547E22" w14:paraId="19F2CE0F" w14:textId="77777777" w:rsidTr="00547E22">
        <w:tc>
          <w:tcPr>
            <w:tcW w:w="3780" w:type="dxa"/>
            <w:tcBorders>
              <w:top w:val="nil"/>
              <w:left w:val="nil"/>
              <w:bottom w:val="nil"/>
              <w:right w:val="nil"/>
            </w:tcBorders>
          </w:tcPr>
          <w:p w14:paraId="292B2742"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778DE764" w14:textId="77777777" w:rsidR="00547E22" w:rsidRPr="00547E22" w:rsidRDefault="00DA5D93"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hAnsi="Arial" w:cs="Arial"/>
                <w:sz w:val="20"/>
                <w:szCs w:val="20"/>
                <w:lang w:val="en-AU"/>
              </w:rPr>
              <w:fldChar w:fldCharType="begin" w:fldLock="1"/>
            </w:r>
            <w:r w:rsidR="00547E22" w:rsidRPr="00547E22">
              <w:rPr>
                <w:rFonts w:ascii="Arial" w:hAnsi="Arial" w:cs="Arial"/>
                <w:sz w:val="20"/>
                <w:szCs w:val="20"/>
                <w:lang w:val="en-AU"/>
              </w:rPr>
              <w:instrText xml:space="preserve">MERGEFIELD </w:instrText>
            </w:r>
            <w:r w:rsidR="00547E22" w:rsidRPr="00547E22">
              <w:rPr>
                <w:rFonts w:ascii="Arial" w:eastAsia="Times New Roman" w:hAnsi="Arial" w:cs="Arial"/>
                <w:color w:val="000000"/>
                <w:sz w:val="20"/>
                <w:szCs w:val="20"/>
              </w:rPr>
              <w:instrText>Att.Type</w:instrText>
            </w:r>
            <w:r w:rsidRPr="00547E22">
              <w:rPr>
                <w:rFonts w:ascii="Arial" w:hAnsi="Arial" w:cs="Arial"/>
                <w:sz w:val="20"/>
                <w:szCs w:val="20"/>
                <w:lang w:val="en-AU"/>
              </w:rPr>
              <w:fldChar w:fldCharType="separate"/>
            </w:r>
            <w:r w:rsidR="00547E22" w:rsidRPr="00547E22">
              <w:rPr>
                <w:rFonts w:ascii="Arial" w:eastAsia="Times New Roman" w:hAnsi="Arial" w:cs="Arial"/>
                <w:color w:val="000000"/>
                <w:sz w:val="20"/>
                <w:szCs w:val="20"/>
              </w:rPr>
              <w:t>datum (JJJJMMDD)</w:t>
            </w:r>
            <w:r w:rsidRPr="00547E22">
              <w:rPr>
                <w:rFonts w:ascii="Arial" w:hAnsi="Arial" w:cs="Arial"/>
                <w:sz w:val="20"/>
                <w:szCs w:val="20"/>
                <w:lang w:val="en-AU"/>
              </w:rPr>
              <w:fldChar w:fldCharType="end"/>
            </w:r>
          </w:p>
        </w:tc>
      </w:tr>
      <w:tr w:rsidR="00547E22" w:rsidRPr="00547E22" w14:paraId="5ED1E634" w14:textId="77777777" w:rsidTr="00547E22">
        <w:trPr>
          <w:trHeight w:val="230"/>
        </w:trPr>
        <w:tc>
          <w:tcPr>
            <w:tcW w:w="3780" w:type="dxa"/>
            <w:tcBorders>
              <w:top w:val="nil"/>
              <w:left w:val="nil"/>
              <w:bottom w:val="nil"/>
              <w:right w:val="nil"/>
            </w:tcBorders>
          </w:tcPr>
          <w:p w14:paraId="12D7CA20" w14:textId="77777777"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B71FBB2"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C14888" w14:paraId="796F9CCE" w14:textId="77777777" w:rsidTr="00547E22">
        <w:trPr>
          <w:trHeight w:val="230"/>
        </w:trPr>
        <w:tc>
          <w:tcPr>
            <w:tcW w:w="3780" w:type="dxa"/>
            <w:tcBorders>
              <w:top w:val="nil"/>
              <w:left w:val="nil"/>
              <w:bottom w:val="nil"/>
              <w:right w:val="nil"/>
            </w:tcBorders>
          </w:tcPr>
          <w:p w14:paraId="3579538D"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0A8708F7" w14:textId="77777777" w:rsidR="00547E22" w:rsidRPr="00DD0F4F" w:rsidRDefault="00547E22" w:rsidP="00547E2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 geldige datums gelegen op, voor of na de huidige datum en tijd</w:t>
            </w:r>
          </w:p>
        </w:tc>
      </w:tr>
      <w:tr w:rsidR="00547E22" w:rsidRPr="00C14888" w14:paraId="34E778E4" w14:textId="77777777" w:rsidTr="00547E22">
        <w:trPr>
          <w:trHeight w:val="215"/>
        </w:trPr>
        <w:tc>
          <w:tcPr>
            <w:tcW w:w="3780" w:type="dxa"/>
            <w:tcBorders>
              <w:top w:val="nil"/>
              <w:left w:val="nil"/>
              <w:bottom w:val="nil"/>
              <w:right w:val="nil"/>
            </w:tcBorders>
          </w:tcPr>
          <w:p w14:paraId="49DF8A10" w14:textId="77777777" w:rsidR="00547E22" w:rsidRPr="00DD0F4F" w:rsidRDefault="00547E22" w:rsidP="00547E2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1FC07223" w14:textId="77777777" w:rsidR="00547E22" w:rsidRPr="00DD0F4F" w:rsidRDefault="00547E22" w:rsidP="00547E22">
            <w:pPr>
              <w:autoSpaceDE w:val="0"/>
              <w:autoSpaceDN w:val="0"/>
              <w:adjustRightInd w:val="0"/>
              <w:spacing w:after="0" w:line="240" w:lineRule="auto"/>
              <w:rPr>
                <w:rFonts w:ascii="Arial" w:eastAsia="Times New Roman" w:hAnsi="Arial" w:cs="Arial"/>
                <w:color w:val="000000"/>
                <w:sz w:val="20"/>
                <w:szCs w:val="20"/>
                <w:lang w:val="nl-NL"/>
              </w:rPr>
            </w:pPr>
          </w:p>
        </w:tc>
      </w:tr>
      <w:tr w:rsidR="00547E22" w:rsidRPr="00547E22" w14:paraId="56474E37" w14:textId="77777777" w:rsidTr="00547E22">
        <w:trPr>
          <w:trHeight w:val="215"/>
        </w:trPr>
        <w:tc>
          <w:tcPr>
            <w:tcW w:w="3780" w:type="dxa"/>
            <w:tcBorders>
              <w:top w:val="nil"/>
              <w:left w:val="nil"/>
              <w:bottom w:val="nil"/>
              <w:right w:val="nil"/>
            </w:tcBorders>
          </w:tcPr>
          <w:p w14:paraId="2F1583F1"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67738878"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Nee</w:t>
            </w:r>
          </w:p>
        </w:tc>
      </w:tr>
      <w:tr w:rsidR="00547E22" w:rsidRPr="00547E22" w14:paraId="66D35430" w14:textId="77777777" w:rsidTr="00547E22">
        <w:trPr>
          <w:trHeight w:val="230"/>
        </w:trPr>
        <w:tc>
          <w:tcPr>
            <w:tcW w:w="3780" w:type="dxa"/>
            <w:tcBorders>
              <w:top w:val="nil"/>
              <w:left w:val="nil"/>
              <w:bottom w:val="nil"/>
              <w:right w:val="nil"/>
            </w:tcBorders>
          </w:tcPr>
          <w:p w14:paraId="08908008" w14:textId="77777777"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A8C6389"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14:paraId="0B855AB0" w14:textId="77777777" w:rsidTr="00547E22">
        <w:trPr>
          <w:trHeight w:val="230"/>
        </w:trPr>
        <w:tc>
          <w:tcPr>
            <w:tcW w:w="3780" w:type="dxa"/>
            <w:tcBorders>
              <w:top w:val="nil"/>
              <w:left w:val="nil"/>
              <w:bottom w:val="nil"/>
              <w:right w:val="nil"/>
            </w:tcBorders>
          </w:tcPr>
          <w:p w14:paraId="545191F9"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5859E3CF"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Ja</w:t>
            </w:r>
          </w:p>
        </w:tc>
      </w:tr>
      <w:tr w:rsidR="00547E22" w:rsidRPr="00547E22" w14:paraId="69B9265D" w14:textId="77777777" w:rsidTr="00547E22">
        <w:trPr>
          <w:trHeight w:val="230"/>
        </w:trPr>
        <w:tc>
          <w:tcPr>
            <w:tcW w:w="3780" w:type="dxa"/>
            <w:tcBorders>
              <w:top w:val="nil"/>
              <w:left w:val="nil"/>
              <w:bottom w:val="nil"/>
              <w:right w:val="nil"/>
            </w:tcBorders>
          </w:tcPr>
          <w:p w14:paraId="15F4C74A" w14:textId="77777777"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A8E21F2"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14:paraId="1BF918CD" w14:textId="77777777" w:rsidTr="00547E22">
        <w:trPr>
          <w:trHeight w:val="230"/>
        </w:trPr>
        <w:tc>
          <w:tcPr>
            <w:tcW w:w="3780" w:type="dxa"/>
            <w:tcBorders>
              <w:top w:val="nil"/>
              <w:left w:val="nil"/>
              <w:bottom w:val="nil"/>
              <w:right w:val="nil"/>
            </w:tcBorders>
          </w:tcPr>
          <w:p w14:paraId="7F01BBBC"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008C2877"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14:paraId="1E320939" w14:textId="77777777" w:rsidTr="00547E22">
        <w:trPr>
          <w:trHeight w:val="230"/>
        </w:trPr>
        <w:tc>
          <w:tcPr>
            <w:tcW w:w="3780" w:type="dxa"/>
            <w:tcBorders>
              <w:top w:val="nil"/>
              <w:left w:val="nil"/>
              <w:bottom w:val="nil"/>
              <w:right w:val="nil"/>
            </w:tcBorders>
          </w:tcPr>
          <w:p w14:paraId="3E393376" w14:textId="77777777"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37803AE"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14:paraId="569A15D8" w14:textId="77777777" w:rsidTr="00547E22">
        <w:trPr>
          <w:trHeight w:val="230"/>
        </w:trPr>
        <w:tc>
          <w:tcPr>
            <w:tcW w:w="3780" w:type="dxa"/>
            <w:tcBorders>
              <w:top w:val="nil"/>
              <w:left w:val="nil"/>
              <w:bottom w:val="nil"/>
              <w:right w:val="nil"/>
            </w:tcBorders>
          </w:tcPr>
          <w:p w14:paraId="00988F7A"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77C4DE89"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Nee</w:t>
            </w:r>
          </w:p>
        </w:tc>
      </w:tr>
      <w:tr w:rsidR="00547E22" w:rsidRPr="00547E22" w14:paraId="29FAE560" w14:textId="77777777" w:rsidTr="00547E22">
        <w:trPr>
          <w:trHeight w:val="230"/>
        </w:trPr>
        <w:tc>
          <w:tcPr>
            <w:tcW w:w="3780" w:type="dxa"/>
            <w:tcBorders>
              <w:top w:val="nil"/>
              <w:left w:val="nil"/>
              <w:bottom w:val="nil"/>
              <w:right w:val="nil"/>
            </w:tcBorders>
          </w:tcPr>
          <w:p w14:paraId="7044F062" w14:textId="77777777"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FC6D58A"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14:paraId="410246BB" w14:textId="77777777" w:rsidTr="00547E22">
        <w:trPr>
          <w:trHeight w:val="411"/>
        </w:trPr>
        <w:tc>
          <w:tcPr>
            <w:tcW w:w="3780" w:type="dxa"/>
            <w:tcBorders>
              <w:top w:val="nil"/>
              <w:left w:val="nil"/>
              <w:bottom w:val="nil"/>
              <w:right w:val="nil"/>
            </w:tcBorders>
          </w:tcPr>
          <w:p w14:paraId="193E7057"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0B6872A1"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Nee</w:t>
            </w:r>
          </w:p>
        </w:tc>
      </w:tr>
      <w:tr w:rsidR="00547E22" w:rsidRPr="00547E22" w14:paraId="04171127" w14:textId="77777777" w:rsidTr="00547E22">
        <w:trPr>
          <w:trHeight w:val="245"/>
        </w:trPr>
        <w:tc>
          <w:tcPr>
            <w:tcW w:w="3780" w:type="dxa"/>
            <w:tcBorders>
              <w:top w:val="nil"/>
              <w:left w:val="nil"/>
              <w:bottom w:val="nil"/>
              <w:right w:val="nil"/>
            </w:tcBorders>
          </w:tcPr>
          <w:p w14:paraId="0F604F46" w14:textId="77777777"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CCDF403"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14:paraId="0B790155" w14:textId="77777777" w:rsidTr="00547E22">
        <w:trPr>
          <w:trHeight w:val="230"/>
        </w:trPr>
        <w:tc>
          <w:tcPr>
            <w:tcW w:w="3780" w:type="dxa"/>
            <w:tcBorders>
              <w:top w:val="nil"/>
              <w:left w:val="nil"/>
              <w:bottom w:val="nil"/>
              <w:right w:val="nil"/>
            </w:tcBorders>
          </w:tcPr>
          <w:p w14:paraId="03F9B49A"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1D922A99" w14:textId="77777777" w:rsidR="00547E22" w:rsidRPr="00547E22" w:rsidRDefault="00DA5D93"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hAnsi="Arial" w:cs="Arial"/>
                <w:sz w:val="20"/>
                <w:szCs w:val="20"/>
                <w:lang w:val="en-AU"/>
              </w:rPr>
              <w:fldChar w:fldCharType="begin" w:fldLock="1"/>
            </w:r>
            <w:r w:rsidR="00547E22" w:rsidRPr="00547E22">
              <w:rPr>
                <w:rFonts w:ascii="Arial" w:hAnsi="Arial" w:cs="Arial"/>
                <w:sz w:val="20"/>
                <w:szCs w:val="20"/>
                <w:lang w:val="en-AU"/>
              </w:rPr>
              <w:instrText xml:space="preserve">MERGEFIELD </w:instrText>
            </w:r>
            <w:r w:rsidR="00547E22" w:rsidRPr="00547E22">
              <w:rPr>
                <w:rFonts w:ascii="Arial" w:eastAsia="Times New Roman" w:hAnsi="Arial" w:cs="Arial"/>
                <w:color w:val="000000"/>
                <w:sz w:val="20"/>
                <w:szCs w:val="20"/>
              </w:rPr>
              <w:instrText>Att.LowerBound</w:instrText>
            </w:r>
            <w:r w:rsidRPr="00547E22">
              <w:rPr>
                <w:rFonts w:ascii="Arial" w:hAnsi="Arial" w:cs="Arial"/>
                <w:sz w:val="20"/>
                <w:szCs w:val="20"/>
                <w:lang w:val="en-AU"/>
              </w:rPr>
              <w:fldChar w:fldCharType="separate"/>
            </w:r>
            <w:r w:rsidR="00547E22" w:rsidRPr="00547E22">
              <w:rPr>
                <w:rFonts w:ascii="Arial" w:eastAsia="Times New Roman" w:hAnsi="Arial" w:cs="Arial"/>
                <w:color w:val="000000"/>
                <w:sz w:val="20"/>
                <w:szCs w:val="20"/>
              </w:rPr>
              <w:t>0</w:t>
            </w:r>
            <w:r w:rsidRPr="00547E22">
              <w:rPr>
                <w:rFonts w:ascii="Arial" w:hAnsi="Arial" w:cs="Arial"/>
                <w:sz w:val="20"/>
                <w:szCs w:val="20"/>
                <w:lang w:val="en-AU"/>
              </w:rPr>
              <w:fldChar w:fldCharType="end"/>
            </w:r>
            <w:r w:rsidR="00547E22" w:rsidRPr="00547E22">
              <w:rPr>
                <w:rFonts w:ascii="Arial" w:eastAsia="Times New Roman" w:hAnsi="Arial" w:cs="Arial"/>
                <w:color w:val="000000"/>
                <w:sz w:val="20"/>
                <w:szCs w:val="20"/>
              </w:rPr>
              <w:t xml:space="preserve"> - </w:t>
            </w:r>
            <w:r w:rsidRPr="00547E22">
              <w:rPr>
                <w:rFonts w:ascii="Arial" w:eastAsia="Times New Roman" w:hAnsi="Arial" w:cs="Arial"/>
                <w:color w:val="000000"/>
                <w:sz w:val="20"/>
                <w:szCs w:val="20"/>
              </w:rPr>
              <w:fldChar w:fldCharType="begin" w:fldLock="1"/>
            </w:r>
            <w:r w:rsidR="00547E22" w:rsidRPr="00547E22">
              <w:rPr>
                <w:rFonts w:ascii="Arial" w:eastAsia="Times New Roman" w:hAnsi="Arial" w:cs="Arial"/>
                <w:color w:val="000000"/>
                <w:sz w:val="20"/>
                <w:szCs w:val="20"/>
              </w:rPr>
              <w:instrText>MERGEFIELD Att.UpperBound</w:instrText>
            </w:r>
            <w:r w:rsidRPr="00547E22">
              <w:rPr>
                <w:rFonts w:ascii="Arial" w:eastAsia="Times New Roman" w:hAnsi="Arial" w:cs="Arial"/>
                <w:color w:val="000000"/>
                <w:sz w:val="20"/>
                <w:szCs w:val="20"/>
              </w:rPr>
              <w:fldChar w:fldCharType="separate"/>
            </w:r>
            <w:r w:rsidR="00547E22" w:rsidRPr="00547E22">
              <w:rPr>
                <w:rFonts w:ascii="Arial" w:eastAsia="Times New Roman" w:hAnsi="Arial" w:cs="Arial"/>
                <w:color w:val="000000"/>
                <w:sz w:val="20"/>
                <w:szCs w:val="20"/>
              </w:rPr>
              <w:t>1</w:t>
            </w:r>
            <w:r w:rsidRPr="00547E22">
              <w:rPr>
                <w:rFonts w:ascii="Arial" w:eastAsia="Times New Roman" w:hAnsi="Arial" w:cs="Arial"/>
                <w:color w:val="000000"/>
                <w:sz w:val="20"/>
                <w:szCs w:val="20"/>
              </w:rPr>
              <w:fldChar w:fldCharType="end"/>
            </w:r>
          </w:p>
        </w:tc>
      </w:tr>
      <w:tr w:rsidR="00547E22" w:rsidRPr="00547E22" w14:paraId="0EB8F4D0" w14:textId="77777777" w:rsidTr="00547E22">
        <w:trPr>
          <w:trHeight w:val="230"/>
        </w:trPr>
        <w:tc>
          <w:tcPr>
            <w:tcW w:w="3780" w:type="dxa"/>
            <w:tcBorders>
              <w:top w:val="nil"/>
              <w:left w:val="nil"/>
              <w:bottom w:val="nil"/>
              <w:right w:val="nil"/>
            </w:tcBorders>
          </w:tcPr>
          <w:p w14:paraId="3C34D3E0" w14:textId="77777777"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1B1027A"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14:paraId="2AA7A31D" w14:textId="77777777" w:rsidTr="00547E22">
        <w:trPr>
          <w:trHeight w:val="230"/>
        </w:trPr>
        <w:tc>
          <w:tcPr>
            <w:tcW w:w="3780" w:type="dxa"/>
            <w:tcBorders>
              <w:top w:val="nil"/>
              <w:left w:val="nil"/>
              <w:bottom w:val="nil"/>
              <w:right w:val="nil"/>
            </w:tcBorders>
          </w:tcPr>
          <w:p w14:paraId="68949804"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2798C418"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Gemeentelijk basisgegeven</w:t>
            </w:r>
          </w:p>
        </w:tc>
      </w:tr>
      <w:tr w:rsidR="00547E22" w:rsidRPr="00547E22" w14:paraId="09B9CB25" w14:textId="77777777" w:rsidTr="00547E22">
        <w:trPr>
          <w:trHeight w:val="230"/>
        </w:trPr>
        <w:tc>
          <w:tcPr>
            <w:tcW w:w="3780" w:type="dxa"/>
            <w:tcBorders>
              <w:top w:val="nil"/>
              <w:left w:val="nil"/>
              <w:right w:val="nil"/>
            </w:tcBorders>
          </w:tcPr>
          <w:p w14:paraId="7C295391" w14:textId="77777777"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5877DF2E"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C14888" w14:paraId="6F63454E" w14:textId="77777777" w:rsidTr="00547E22">
        <w:trPr>
          <w:trHeight w:val="230"/>
        </w:trPr>
        <w:tc>
          <w:tcPr>
            <w:tcW w:w="3780" w:type="dxa"/>
            <w:tcBorders>
              <w:top w:val="nil"/>
              <w:left w:val="nil"/>
              <w:bottom w:val="single" w:sz="4" w:space="0" w:color="auto"/>
              <w:right w:val="nil"/>
            </w:tcBorders>
          </w:tcPr>
          <w:p w14:paraId="37B2FF57" w14:textId="77777777"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r w:rsidRPr="00547E22">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14:paraId="68FA8F95" w14:textId="15AD2DB6" w:rsidR="00547E22" w:rsidRPr="00DD0F4F" w:rsidRDefault="00547E22" w:rsidP="00547E22">
            <w:pPr>
              <w:autoSpaceDE w:val="0"/>
              <w:autoSpaceDN w:val="0"/>
              <w:adjustRightInd w:val="0"/>
              <w:spacing w:after="0" w:line="240" w:lineRule="auto"/>
              <w:rPr>
                <w:rFonts w:ascii="Arial" w:eastAsia="Times New Roman" w:hAnsi="Arial" w:cs="Arial"/>
                <w:color w:val="000000"/>
                <w:sz w:val="20"/>
                <w:szCs w:val="20"/>
                <w:lang w:val="nl-NL"/>
              </w:rPr>
            </w:pPr>
            <w:del w:id="11643" w:author="Arjan" w:date="2012-12-12T09:39:00Z">
              <w:r w:rsidRPr="00DD0F4F" w:rsidDel="008C517A">
                <w:rPr>
                  <w:rFonts w:ascii="Arial" w:eastAsia="Times New Roman" w:hAnsi="Arial" w:cs="Arial"/>
                  <w:color w:val="000000"/>
                  <w:sz w:val="20"/>
                  <w:szCs w:val="20"/>
                  <w:lang w:val="nl-NL"/>
                </w:rPr>
                <w:delText>-</w:delText>
              </w:r>
            </w:del>
            <w:ins w:id="11644" w:author="Arjan Kloosterboer" w:date="2017-08-08T21:34:00Z">
              <w:r w:rsidR="00371F37">
                <w:rPr>
                  <w:rFonts w:ascii="Arial" w:eastAsia="Times New Roman" w:hAnsi="Arial" w:cs="Arial"/>
                  <w:color w:val="000000"/>
                  <w:sz w:val="20"/>
                  <w:szCs w:val="20"/>
                  <w:lang w:val="nl-NL"/>
                </w:rPr>
                <w:t xml:space="preserve">1) </w:t>
              </w:r>
            </w:ins>
            <w:ins w:id="11645" w:author="Arjan" w:date="2012-12-12T09:39:00Z">
              <w:r w:rsidR="008C517A" w:rsidRPr="00DD0F4F">
                <w:rPr>
                  <w:rFonts w:ascii="Arial" w:eastAsia="Times New Roman" w:hAnsi="Arial" w:cs="Arial"/>
                  <w:color w:val="000000"/>
                  <w:sz w:val="20"/>
                  <w:szCs w:val="20"/>
                  <w:lang w:val="nl-NL"/>
                </w:rPr>
                <w:t xml:space="preserve">Dit attribuutsoort moet van een waarde voorzien zijn als de attribuutsoort </w:t>
              </w:r>
            </w:ins>
            <w:ins w:id="11646" w:author="Arjan" w:date="2012-12-12T09:40:00Z">
              <w:r w:rsidR="008C517A" w:rsidRPr="00DD0F4F">
                <w:rPr>
                  <w:rFonts w:ascii="Arial" w:eastAsia="Times New Roman" w:hAnsi="Arial" w:cs="Arial"/>
                  <w:color w:val="000000"/>
                  <w:sz w:val="20"/>
                  <w:szCs w:val="20"/>
                  <w:lang w:val="nl-NL"/>
                </w:rPr>
                <w:t>‘A</w:t>
              </w:r>
            </w:ins>
            <w:ins w:id="11647" w:author="Arjan" w:date="2012-12-12T09:50:00Z">
              <w:r w:rsidR="00D54BC0" w:rsidRPr="00DD0F4F">
                <w:rPr>
                  <w:rFonts w:ascii="Arial" w:eastAsia="Times New Roman" w:hAnsi="Arial" w:cs="Arial"/>
                  <w:color w:val="000000"/>
                  <w:sz w:val="20"/>
                  <w:szCs w:val="20"/>
                  <w:lang w:val="nl-NL"/>
                </w:rPr>
                <w:t>r</w:t>
              </w:r>
            </w:ins>
            <w:ins w:id="11648" w:author="Arjan" w:date="2012-12-12T09:40:00Z">
              <w:r w:rsidR="008C517A" w:rsidRPr="00DD0F4F">
                <w:rPr>
                  <w:rFonts w:ascii="Arial" w:eastAsia="Times New Roman" w:hAnsi="Arial" w:cs="Arial"/>
                  <w:color w:val="000000"/>
                  <w:sz w:val="20"/>
                  <w:szCs w:val="20"/>
                  <w:lang w:val="nl-NL"/>
                </w:rPr>
                <w:t>chiefstatus’ een waarde ongelijk "</w:t>
              </w:r>
            </w:ins>
            <w:ins w:id="11649" w:author="Arjan Kloosterboer" w:date="2017-08-08T21:34:00Z">
              <w:r w:rsidR="00371F37">
                <w:rPr>
                  <w:rFonts w:ascii="Arial" w:eastAsia="Times New Roman" w:hAnsi="Arial" w:cs="Arial"/>
                  <w:color w:val="000000"/>
                  <w:sz w:val="20"/>
                  <w:szCs w:val="20"/>
                  <w:lang w:val="nl-NL"/>
                </w:rPr>
                <w:t>n</w:t>
              </w:r>
            </w:ins>
            <w:ins w:id="11650" w:author="Arjan" w:date="2012-12-12T09:40:00Z">
              <w:r w:rsidR="008C517A" w:rsidRPr="00DD0F4F">
                <w:rPr>
                  <w:rFonts w:ascii="Arial" w:eastAsia="Times New Roman" w:hAnsi="Arial" w:cs="Arial"/>
                  <w:color w:val="000000"/>
                  <w:sz w:val="20"/>
                  <w:szCs w:val="20"/>
                  <w:lang w:val="nl-NL"/>
                </w:rPr>
                <w:t xml:space="preserve">og te archiveren" </w:t>
              </w:r>
            </w:ins>
            <w:ins w:id="11651" w:author="Arjan Kloosterboer" w:date="2017-08-08T21:34:00Z">
              <w:r w:rsidR="00371F37" w:rsidRPr="00371F37">
                <w:rPr>
                  <w:rFonts w:ascii="Arial" w:eastAsia="Times New Roman" w:hAnsi="Arial" w:cs="Arial"/>
                  <w:color w:val="000000"/>
                  <w:sz w:val="20"/>
                  <w:szCs w:val="20"/>
                  <w:lang w:val="nl-NL"/>
                </w:rPr>
                <w:t>en "gearchiveerd (procestermijn onbekend)"</w:t>
              </w:r>
              <w:r w:rsidR="00371F37">
                <w:rPr>
                  <w:rFonts w:ascii="Arial" w:eastAsia="Times New Roman" w:hAnsi="Arial" w:cs="Arial"/>
                  <w:color w:val="000000"/>
                  <w:sz w:val="20"/>
                  <w:szCs w:val="20"/>
                  <w:lang w:val="nl-NL"/>
                </w:rPr>
                <w:t xml:space="preserve"> </w:t>
              </w:r>
            </w:ins>
            <w:ins w:id="11652" w:author="Arjan" w:date="2012-12-12T09:40:00Z">
              <w:r w:rsidR="008C517A" w:rsidRPr="00DD0F4F">
                <w:rPr>
                  <w:rFonts w:ascii="Arial" w:eastAsia="Times New Roman" w:hAnsi="Arial" w:cs="Arial"/>
                  <w:color w:val="000000"/>
                  <w:sz w:val="20"/>
                  <w:szCs w:val="20"/>
                  <w:lang w:val="nl-NL"/>
                </w:rPr>
                <w:t>heeft.</w:t>
              </w:r>
            </w:ins>
          </w:p>
        </w:tc>
      </w:tr>
    </w:tbl>
    <w:p w14:paraId="4E66BD0B" w14:textId="77777777" w:rsidR="003465FF" w:rsidRPr="00524AB8" w:rsidRDefault="00524AB8" w:rsidP="00524AB8">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ins w:id="11653" w:author="Arjan" w:date="2014-01-22T14:08:00Z">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Pr="00524AB8">
          <w:rPr>
            <w:rFonts w:ascii="Arial" w:eastAsia="Times New Roman" w:hAnsi="Arial" w:cs="Arial"/>
            <w:b/>
            <w:color w:val="004080"/>
            <w:sz w:val="24"/>
            <w:szCs w:val="24"/>
            <w:lang w:eastAsia="nl-NL"/>
          </w:rPr>
          <w:t>Archief</w:t>
        </w:r>
        <w:r>
          <w:rPr>
            <w:rFonts w:ascii="Arial" w:eastAsia="Times New Roman" w:hAnsi="Arial" w:cs="Arial"/>
            <w:b/>
            <w:color w:val="004080"/>
            <w:sz w:val="24"/>
            <w:szCs w:val="24"/>
            <w:lang w:eastAsia="nl-NL"/>
          </w:rPr>
          <w:t>status</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E10437" w:rsidRPr="008C517A" w14:paraId="4A847105" w14:textId="77777777" w:rsidTr="00E10437">
        <w:trPr>
          <w:trHeight w:val="230"/>
        </w:trPr>
        <w:tc>
          <w:tcPr>
            <w:tcW w:w="3780" w:type="dxa"/>
            <w:tcBorders>
              <w:top w:val="single" w:sz="4" w:space="0" w:color="auto"/>
              <w:left w:val="nil"/>
              <w:bottom w:val="nil"/>
              <w:right w:val="nil"/>
            </w:tcBorders>
          </w:tcPr>
          <w:p w14:paraId="566F24A3"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654" w:author="Arjan" w:date="2013-02-04T21:39:00Z">
              <w:r w:rsidRPr="008C517A">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00DD72A9" w14:textId="77777777" w:rsidR="00E10437" w:rsidRPr="008C517A" w:rsidRDefault="00DA5D93" w:rsidP="008C517A">
            <w:pPr>
              <w:autoSpaceDE w:val="0"/>
              <w:autoSpaceDN w:val="0"/>
              <w:adjustRightInd w:val="0"/>
              <w:spacing w:after="0" w:line="240" w:lineRule="auto"/>
              <w:rPr>
                <w:rFonts w:ascii="Arial" w:eastAsia="Times New Roman" w:hAnsi="Arial" w:cs="Arial"/>
                <w:color w:val="000000"/>
                <w:sz w:val="20"/>
                <w:szCs w:val="20"/>
              </w:rPr>
            </w:pPr>
            <w:ins w:id="11655" w:author="Arjan" w:date="2013-02-04T21:39:00Z">
              <w:r w:rsidRPr="008C517A">
                <w:rPr>
                  <w:rFonts w:ascii="Arial" w:hAnsi="Arial" w:cs="Arial"/>
                  <w:sz w:val="20"/>
                  <w:szCs w:val="20"/>
                  <w:lang w:val="en-AU"/>
                </w:rPr>
                <w:fldChar w:fldCharType="begin" w:fldLock="1"/>
              </w:r>
              <w:r w:rsidR="00E10437" w:rsidRPr="008C517A">
                <w:rPr>
                  <w:rFonts w:ascii="Arial" w:hAnsi="Arial" w:cs="Arial"/>
                  <w:sz w:val="20"/>
                  <w:szCs w:val="20"/>
                  <w:lang w:val="en-AU"/>
                </w:rPr>
                <w:instrText xml:space="preserve">MERGEFIELD </w:instrText>
              </w:r>
              <w:r w:rsidR="00E10437" w:rsidRPr="008C517A">
                <w:rPr>
                  <w:rFonts w:ascii="Arial" w:eastAsia="Times New Roman" w:hAnsi="Arial" w:cs="Arial"/>
                  <w:color w:val="000000"/>
                  <w:sz w:val="20"/>
                  <w:szCs w:val="20"/>
                </w:rPr>
                <w:instrText>Att.Name</w:instrText>
              </w:r>
              <w:r w:rsidRPr="008C517A">
                <w:rPr>
                  <w:rFonts w:ascii="Arial" w:hAnsi="Arial" w:cs="Arial"/>
                  <w:sz w:val="20"/>
                  <w:szCs w:val="20"/>
                  <w:lang w:val="en-AU"/>
                </w:rPr>
                <w:fldChar w:fldCharType="separate"/>
              </w:r>
              <w:r w:rsidR="00E10437" w:rsidRPr="008C517A">
                <w:rPr>
                  <w:rFonts w:ascii="Arial" w:eastAsia="Times New Roman" w:hAnsi="Arial" w:cs="Arial"/>
                  <w:color w:val="000000"/>
                  <w:sz w:val="20"/>
                  <w:szCs w:val="20"/>
                </w:rPr>
                <w:t>Archiefstatus</w:t>
              </w:r>
              <w:r w:rsidRPr="008C517A">
                <w:rPr>
                  <w:rFonts w:ascii="Arial" w:hAnsi="Arial" w:cs="Arial"/>
                  <w:sz w:val="20"/>
                  <w:szCs w:val="20"/>
                  <w:lang w:val="en-AU"/>
                </w:rPr>
                <w:fldChar w:fldCharType="end"/>
              </w:r>
            </w:ins>
          </w:p>
        </w:tc>
      </w:tr>
      <w:tr w:rsidR="00E10437" w:rsidRPr="008C517A" w14:paraId="470F1493" w14:textId="77777777" w:rsidTr="00E10437">
        <w:tc>
          <w:tcPr>
            <w:tcW w:w="3780" w:type="dxa"/>
            <w:tcBorders>
              <w:top w:val="nil"/>
              <w:left w:val="nil"/>
              <w:bottom w:val="nil"/>
              <w:right w:val="nil"/>
            </w:tcBorders>
          </w:tcPr>
          <w:p w14:paraId="55F0AC6D" w14:textId="77777777"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D13AE36"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14:paraId="529C75CA" w14:textId="77777777" w:rsidTr="00E10437">
        <w:tc>
          <w:tcPr>
            <w:tcW w:w="3780" w:type="dxa"/>
            <w:tcBorders>
              <w:top w:val="nil"/>
              <w:left w:val="nil"/>
              <w:bottom w:val="nil"/>
              <w:right w:val="nil"/>
            </w:tcBorders>
          </w:tcPr>
          <w:p w14:paraId="289525C5"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656" w:author="Arjan" w:date="2013-02-04T21:39:00Z">
              <w:r w:rsidRPr="008C517A">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7CD6AC49"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657" w:author="Arjan" w:date="2013-02-04T21:39:00Z">
              <w:r w:rsidRPr="008C517A">
                <w:rPr>
                  <w:rFonts w:ascii="Arial" w:eastAsia="Times New Roman" w:hAnsi="Arial" w:cs="Arial"/>
                  <w:color w:val="000000"/>
                  <w:sz w:val="20"/>
                  <w:szCs w:val="20"/>
                </w:rPr>
                <w:t>KING</w:t>
              </w:r>
            </w:ins>
          </w:p>
        </w:tc>
      </w:tr>
      <w:tr w:rsidR="00E10437" w:rsidRPr="008C517A" w14:paraId="7FB8CBBF" w14:textId="77777777" w:rsidTr="00E10437">
        <w:tc>
          <w:tcPr>
            <w:tcW w:w="3780" w:type="dxa"/>
            <w:tcBorders>
              <w:top w:val="nil"/>
              <w:left w:val="nil"/>
              <w:bottom w:val="nil"/>
              <w:right w:val="nil"/>
            </w:tcBorders>
          </w:tcPr>
          <w:p w14:paraId="575F973B" w14:textId="77777777"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9398BE7"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14:paraId="6A5BC913" w14:textId="77777777" w:rsidTr="00E10437">
        <w:tc>
          <w:tcPr>
            <w:tcW w:w="3780" w:type="dxa"/>
            <w:tcBorders>
              <w:top w:val="nil"/>
              <w:left w:val="nil"/>
              <w:bottom w:val="nil"/>
              <w:right w:val="nil"/>
            </w:tcBorders>
          </w:tcPr>
          <w:p w14:paraId="6F6D4C61"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658" w:author="Arjan" w:date="2013-02-04T21:39:00Z">
              <w:r w:rsidRPr="008C517A">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4F1817F4"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14:paraId="42F038BC" w14:textId="77777777" w:rsidTr="00E10437">
        <w:tc>
          <w:tcPr>
            <w:tcW w:w="3780" w:type="dxa"/>
            <w:tcBorders>
              <w:top w:val="nil"/>
              <w:left w:val="nil"/>
              <w:bottom w:val="nil"/>
              <w:right w:val="nil"/>
            </w:tcBorders>
          </w:tcPr>
          <w:p w14:paraId="5E3DCB25" w14:textId="77777777"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3A74434"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14:paraId="500848AC" w14:textId="77777777" w:rsidTr="00E10437">
        <w:tc>
          <w:tcPr>
            <w:tcW w:w="3780" w:type="dxa"/>
            <w:tcBorders>
              <w:top w:val="nil"/>
              <w:left w:val="nil"/>
              <w:bottom w:val="nil"/>
              <w:right w:val="nil"/>
            </w:tcBorders>
          </w:tcPr>
          <w:p w14:paraId="14BD66D5"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659" w:author="Arjan" w:date="2013-02-04T21:39:00Z">
              <w:r w:rsidRPr="008C517A">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411EA763" w14:textId="77777777" w:rsidR="00E10437" w:rsidRPr="008C517A" w:rsidRDefault="00DA5D93" w:rsidP="008C517A">
            <w:pPr>
              <w:autoSpaceDE w:val="0"/>
              <w:autoSpaceDN w:val="0"/>
              <w:adjustRightInd w:val="0"/>
              <w:spacing w:after="0" w:line="240" w:lineRule="auto"/>
              <w:rPr>
                <w:rFonts w:ascii="Arial" w:eastAsia="Times New Roman" w:hAnsi="Arial" w:cs="Arial"/>
                <w:color w:val="000000"/>
                <w:sz w:val="20"/>
                <w:szCs w:val="20"/>
              </w:rPr>
            </w:pPr>
            <w:ins w:id="11660" w:author="Arjan" w:date="2013-02-04T21:39:00Z">
              <w:r w:rsidRPr="008C517A">
                <w:rPr>
                  <w:rFonts w:ascii="Arial" w:hAnsi="Arial" w:cs="Arial"/>
                  <w:sz w:val="20"/>
                  <w:szCs w:val="20"/>
                  <w:lang w:val="en-AU"/>
                </w:rPr>
                <w:fldChar w:fldCharType="begin" w:fldLock="1"/>
              </w:r>
              <w:r w:rsidR="00E10437" w:rsidRPr="008C517A">
                <w:rPr>
                  <w:rFonts w:ascii="Arial" w:hAnsi="Arial" w:cs="Arial"/>
                  <w:sz w:val="20"/>
                  <w:szCs w:val="20"/>
                  <w:lang w:val="en-AU"/>
                </w:rPr>
                <w:instrText xml:space="preserve">MERGEFIELD </w:instrText>
              </w:r>
              <w:r w:rsidR="00E10437" w:rsidRPr="008C517A">
                <w:rPr>
                  <w:rFonts w:ascii="Arial" w:eastAsia="Times New Roman" w:hAnsi="Arial" w:cs="Arial"/>
                  <w:color w:val="000000"/>
                  <w:sz w:val="20"/>
                  <w:szCs w:val="20"/>
                </w:rPr>
                <w:instrText>Att.Alias</w:instrText>
              </w:r>
              <w:r w:rsidRPr="008C517A">
                <w:rPr>
                  <w:rFonts w:ascii="Arial" w:hAnsi="Arial" w:cs="Arial"/>
                  <w:sz w:val="20"/>
                  <w:szCs w:val="20"/>
                  <w:lang w:val="en-AU"/>
                </w:rPr>
                <w:fldChar w:fldCharType="separate"/>
              </w:r>
              <w:r w:rsidR="00E10437" w:rsidRPr="008C517A">
                <w:rPr>
                  <w:rFonts w:ascii="Arial" w:eastAsia="Times New Roman" w:hAnsi="Arial" w:cs="Arial"/>
                  <w:color w:val="000000"/>
                  <w:sz w:val="20"/>
                  <w:szCs w:val="20"/>
                </w:rPr>
                <w:t>archiefstatus</w:t>
              </w:r>
              <w:r w:rsidRPr="008C517A">
                <w:rPr>
                  <w:rFonts w:ascii="Arial" w:hAnsi="Arial" w:cs="Arial"/>
                  <w:sz w:val="20"/>
                  <w:szCs w:val="20"/>
                  <w:lang w:val="en-AU"/>
                </w:rPr>
                <w:fldChar w:fldCharType="end"/>
              </w:r>
            </w:ins>
          </w:p>
        </w:tc>
      </w:tr>
      <w:tr w:rsidR="00E10437" w:rsidRPr="008C517A" w14:paraId="4EEE208E" w14:textId="77777777" w:rsidTr="00E10437">
        <w:tc>
          <w:tcPr>
            <w:tcW w:w="3780" w:type="dxa"/>
            <w:tcBorders>
              <w:top w:val="nil"/>
              <w:left w:val="nil"/>
              <w:bottom w:val="nil"/>
              <w:right w:val="nil"/>
            </w:tcBorders>
          </w:tcPr>
          <w:p w14:paraId="68D8C1CD" w14:textId="77777777"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E8FD513"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C14888" w14:paraId="41D3A0FC" w14:textId="77777777" w:rsidTr="00E10437">
        <w:tc>
          <w:tcPr>
            <w:tcW w:w="3780" w:type="dxa"/>
            <w:tcBorders>
              <w:top w:val="nil"/>
              <w:left w:val="nil"/>
              <w:bottom w:val="nil"/>
              <w:right w:val="nil"/>
            </w:tcBorders>
          </w:tcPr>
          <w:p w14:paraId="2063BB95"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661" w:author="Arjan" w:date="2013-02-04T21:39:00Z">
              <w:r w:rsidRPr="008C517A">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2D200E5C" w14:textId="77777777" w:rsidR="00E10437" w:rsidRPr="00DD0F4F" w:rsidRDefault="00DA5D93" w:rsidP="008C517A">
            <w:pPr>
              <w:autoSpaceDE w:val="0"/>
              <w:autoSpaceDN w:val="0"/>
              <w:adjustRightInd w:val="0"/>
              <w:spacing w:after="0" w:line="240" w:lineRule="auto"/>
              <w:rPr>
                <w:rFonts w:ascii="Arial" w:eastAsia="Times New Roman" w:hAnsi="Arial" w:cs="Arial"/>
                <w:color w:val="000000"/>
                <w:sz w:val="20"/>
                <w:szCs w:val="20"/>
                <w:lang w:val="nl-NL"/>
              </w:rPr>
            </w:pPr>
            <w:ins w:id="11662" w:author="Arjan" w:date="2013-02-04T21:39:00Z">
              <w:r w:rsidRPr="008C517A">
                <w:rPr>
                  <w:rFonts w:ascii="Arial" w:hAnsi="Arial" w:cs="Arial"/>
                  <w:sz w:val="20"/>
                  <w:szCs w:val="20"/>
                  <w:lang w:val="en-AU"/>
                </w:rPr>
                <w:fldChar w:fldCharType="begin" w:fldLock="1"/>
              </w:r>
              <w:r w:rsidR="00E10437" w:rsidRPr="00DD0F4F">
                <w:rPr>
                  <w:rFonts w:ascii="Arial" w:hAnsi="Arial" w:cs="Arial"/>
                  <w:sz w:val="20"/>
                  <w:szCs w:val="20"/>
                  <w:lang w:val="nl-NL"/>
                </w:rPr>
                <w:instrText xml:space="preserve">MERGEFIELD </w:instrText>
              </w:r>
              <w:r w:rsidR="00E10437" w:rsidRPr="00DD0F4F">
                <w:rPr>
                  <w:rFonts w:ascii="Arial" w:eastAsia="Times New Roman" w:hAnsi="Arial" w:cs="Arial"/>
                  <w:color w:val="000000"/>
                  <w:sz w:val="20"/>
                  <w:szCs w:val="20"/>
                  <w:lang w:val="nl-NL"/>
                </w:rPr>
                <w:instrText>Att.Notes</w:instrText>
              </w:r>
              <w:r w:rsidRPr="008C517A">
                <w:rPr>
                  <w:rFonts w:ascii="Arial" w:hAnsi="Arial" w:cs="Arial"/>
                  <w:sz w:val="20"/>
                  <w:szCs w:val="20"/>
                  <w:lang w:val="en-AU"/>
                </w:rPr>
                <w:fldChar w:fldCharType="separate"/>
              </w:r>
              <w:r w:rsidR="00E10437" w:rsidRPr="00DD0F4F">
                <w:rPr>
                  <w:rFonts w:ascii="Arial" w:eastAsia="Times New Roman" w:hAnsi="Arial" w:cs="Arial"/>
                  <w:color w:val="000000"/>
                  <w:sz w:val="20"/>
                  <w:szCs w:val="20"/>
                  <w:lang w:val="nl-NL"/>
                </w:rPr>
                <w:t>De fase waarin het zaakdossier zich qua archivering bevindt</w:t>
              </w:r>
              <w:r w:rsidRPr="008C517A">
                <w:rPr>
                  <w:rFonts w:ascii="Arial" w:hAnsi="Arial" w:cs="Arial"/>
                  <w:sz w:val="20"/>
                  <w:szCs w:val="20"/>
                  <w:lang w:val="en-AU"/>
                </w:rPr>
                <w:fldChar w:fldCharType="end"/>
              </w:r>
            </w:ins>
          </w:p>
        </w:tc>
      </w:tr>
      <w:tr w:rsidR="00E10437" w:rsidRPr="00C14888" w14:paraId="31AFB04A" w14:textId="77777777" w:rsidTr="00E10437">
        <w:trPr>
          <w:trHeight w:val="230"/>
        </w:trPr>
        <w:tc>
          <w:tcPr>
            <w:tcW w:w="3780" w:type="dxa"/>
            <w:tcBorders>
              <w:top w:val="nil"/>
              <w:left w:val="nil"/>
              <w:bottom w:val="nil"/>
              <w:right w:val="nil"/>
            </w:tcBorders>
          </w:tcPr>
          <w:p w14:paraId="6ED3BAE9" w14:textId="77777777" w:rsidR="00E10437" w:rsidRPr="00DD0F4F" w:rsidRDefault="00E10437" w:rsidP="008C517A">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4BB674E7" w14:textId="77777777" w:rsidR="00E10437" w:rsidRPr="00DD0F4F" w:rsidRDefault="00E10437" w:rsidP="008C517A">
            <w:pPr>
              <w:autoSpaceDE w:val="0"/>
              <w:autoSpaceDN w:val="0"/>
              <w:adjustRightInd w:val="0"/>
              <w:spacing w:after="0" w:line="240" w:lineRule="auto"/>
              <w:rPr>
                <w:rFonts w:ascii="Arial" w:eastAsia="Times New Roman" w:hAnsi="Arial" w:cs="Arial"/>
                <w:color w:val="000000"/>
                <w:sz w:val="20"/>
                <w:szCs w:val="20"/>
                <w:lang w:val="nl-NL"/>
              </w:rPr>
            </w:pPr>
          </w:p>
        </w:tc>
      </w:tr>
      <w:tr w:rsidR="00E10437" w:rsidRPr="008C517A" w14:paraId="00DEADF4" w14:textId="77777777" w:rsidTr="00E10437">
        <w:trPr>
          <w:trHeight w:val="230"/>
        </w:trPr>
        <w:tc>
          <w:tcPr>
            <w:tcW w:w="3780" w:type="dxa"/>
            <w:tcBorders>
              <w:top w:val="nil"/>
              <w:left w:val="nil"/>
              <w:bottom w:val="nil"/>
              <w:right w:val="nil"/>
            </w:tcBorders>
          </w:tcPr>
          <w:p w14:paraId="3C0ACFB7"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663" w:author="Arjan" w:date="2013-02-04T21:39:00Z">
              <w:r w:rsidRPr="008C517A">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05CF683D"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664" w:author="Arjan" w:date="2013-02-04T21:39:00Z">
              <w:r w:rsidRPr="008C517A">
                <w:rPr>
                  <w:rFonts w:ascii="Arial" w:eastAsia="Times New Roman" w:hAnsi="Arial" w:cs="Arial"/>
                  <w:color w:val="000000"/>
                  <w:sz w:val="20"/>
                  <w:szCs w:val="20"/>
                </w:rPr>
                <w:t xml:space="preserve">KING </w:t>
              </w:r>
            </w:ins>
          </w:p>
        </w:tc>
      </w:tr>
      <w:tr w:rsidR="00E10437" w:rsidRPr="008C517A" w14:paraId="7486940C" w14:textId="77777777" w:rsidTr="00E10437">
        <w:tc>
          <w:tcPr>
            <w:tcW w:w="3780" w:type="dxa"/>
            <w:tcBorders>
              <w:top w:val="nil"/>
              <w:left w:val="nil"/>
              <w:bottom w:val="nil"/>
              <w:right w:val="nil"/>
            </w:tcBorders>
          </w:tcPr>
          <w:p w14:paraId="79C4092F" w14:textId="77777777"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0A13BF8"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14:paraId="35A0F5A7" w14:textId="77777777" w:rsidTr="00E10437">
        <w:tc>
          <w:tcPr>
            <w:tcW w:w="3780" w:type="dxa"/>
            <w:tcBorders>
              <w:top w:val="nil"/>
              <w:left w:val="nil"/>
              <w:bottom w:val="nil"/>
              <w:right w:val="nil"/>
            </w:tcBorders>
          </w:tcPr>
          <w:p w14:paraId="69EA9368"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665" w:author="Arjan" w:date="2013-02-04T21:39:00Z">
              <w:r w:rsidRPr="008C517A">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6725F125"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666" w:author="Arjan" w:date="2013-02-04T21:39:00Z">
              <w:r w:rsidRPr="008C517A">
                <w:rPr>
                  <w:rFonts w:ascii="Arial" w:eastAsia="Times New Roman" w:hAnsi="Arial" w:cs="Arial"/>
                  <w:color w:val="000000"/>
                  <w:sz w:val="20"/>
                  <w:szCs w:val="20"/>
                </w:rPr>
                <w:t>1 januari 2013</w:t>
              </w:r>
            </w:ins>
          </w:p>
        </w:tc>
      </w:tr>
      <w:tr w:rsidR="00E10437" w:rsidRPr="008C517A" w14:paraId="455C5048" w14:textId="77777777" w:rsidTr="00E10437">
        <w:tc>
          <w:tcPr>
            <w:tcW w:w="3780" w:type="dxa"/>
            <w:tcBorders>
              <w:top w:val="nil"/>
              <w:left w:val="nil"/>
              <w:bottom w:val="nil"/>
              <w:right w:val="nil"/>
            </w:tcBorders>
          </w:tcPr>
          <w:p w14:paraId="7AFCE001" w14:textId="77777777"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22A8C7C"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AE1A91" w14:paraId="55EB650E" w14:textId="77777777" w:rsidTr="00E10437">
        <w:tc>
          <w:tcPr>
            <w:tcW w:w="3780" w:type="dxa"/>
            <w:tcBorders>
              <w:top w:val="nil"/>
              <w:left w:val="nil"/>
              <w:bottom w:val="nil"/>
              <w:right w:val="nil"/>
            </w:tcBorders>
          </w:tcPr>
          <w:p w14:paraId="0180AED4"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667" w:author="Arjan" w:date="2013-02-04T21:39:00Z">
              <w:r w:rsidRPr="008C517A">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40BFB83B" w14:textId="77777777" w:rsidR="00E10437" w:rsidRPr="00DD0F4F" w:rsidRDefault="00E10437" w:rsidP="00C05E06">
            <w:pPr>
              <w:autoSpaceDE w:val="0"/>
              <w:autoSpaceDN w:val="0"/>
              <w:adjustRightInd w:val="0"/>
              <w:spacing w:after="0" w:line="240" w:lineRule="auto"/>
              <w:rPr>
                <w:ins w:id="11668" w:author="Arjan" w:date="2013-02-04T21:39:00Z"/>
                <w:rFonts w:ascii="Arial" w:eastAsia="Times New Roman" w:hAnsi="Arial" w:cs="Arial"/>
                <w:color w:val="000000"/>
                <w:sz w:val="20"/>
                <w:szCs w:val="20"/>
                <w:lang w:val="nl-NL"/>
              </w:rPr>
            </w:pPr>
            <w:ins w:id="11669" w:author="Arjan" w:date="2013-02-04T21:39:00Z">
              <w:r w:rsidRPr="00DD0F4F">
                <w:rPr>
                  <w:rFonts w:ascii="Arial" w:eastAsia="Times New Roman" w:hAnsi="Arial" w:cs="Arial"/>
                  <w:color w:val="000000"/>
                  <w:sz w:val="20"/>
                  <w:szCs w:val="20"/>
                  <w:lang w:val="nl-NL"/>
                </w:rPr>
                <w:t>Met de attribuutsoorten 'Archiefnominatie' en '</w:t>
              </w:r>
            </w:ins>
            <w:ins w:id="11670" w:author="Arjan" w:date="2013-02-05T12:26:00Z">
              <w:r w:rsidR="006B5AB9" w:rsidRPr="00DD0F4F">
                <w:rPr>
                  <w:rFonts w:ascii="Arial" w:eastAsia="Times New Roman" w:hAnsi="Arial" w:cs="Arial"/>
                  <w:color w:val="000000"/>
                  <w:sz w:val="20"/>
                  <w:szCs w:val="20"/>
                  <w:lang w:val="nl-NL"/>
                </w:rPr>
                <w:t>A</w:t>
              </w:r>
            </w:ins>
            <w:ins w:id="11671" w:author="Arjan" w:date="2013-02-04T21:39:00Z">
              <w:r w:rsidRPr="00DD0F4F">
                <w:rPr>
                  <w:rFonts w:ascii="Arial" w:eastAsia="Times New Roman" w:hAnsi="Arial" w:cs="Arial"/>
                  <w:color w:val="000000"/>
                  <w:sz w:val="20"/>
                  <w:szCs w:val="20"/>
                  <w:lang w:val="nl-NL"/>
                </w:rPr>
                <w:t>rchiefactie</w:t>
              </w:r>
            </w:ins>
            <w:ins w:id="11672" w:author="Arjan" w:date="2013-02-05T12:26:00Z">
              <w:r w:rsidR="006B5AB9" w:rsidRPr="00DD0F4F">
                <w:rPr>
                  <w:rFonts w:ascii="Arial" w:eastAsia="Times New Roman" w:hAnsi="Arial" w:cs="Arial"/>
                  <w:color w:val="000000"/>
                  <w:sz w:val="20"/>
                  <w:szCs w:val="20"/>
                  <w:lang w:val="nl-NL"/>
                </w:rPr>
                <w:t>datum</w:t>
              </w:r>
            </w:ins>
            <w:ins w:id="11673" w:author="Arjan" w:date="2013-02-04T21:39:00Z">
              <w:r w:rsidRPr="00DD0F4F">
                <w:rPr>
                  <w:rFonts w:ascii="Arial" w:eastAsia="Times New Roman" w:hAnsi="Arial" w:cs="Arial"/>
                  <w:color w:val="000000"/>
                  <w:sz w:val="20"/>
                  <w:szCs w:val="20"/>
                  <w:lang w:val="nl-NL"/>
                </w:rPr>
                <w:t xml:space="preserve">' wordt aangegeven wat er met het zaakdossier qua archivering wanneer dient te gebeuren. Het </w:t>
              </w:r>
              <w:r w:rsidRPr="00DD0F4F">
                <w:rPr>
                  <w:rFonts w:ascii="Arial" w:eastAsia="Times New Roman" w:hAnsi="Arial" w:cs="Arial"/>
                  <w:color w:val="000000"/>
                  <w:sz w:val="20"/>
                  <w:szCs w:val="20"/>
                  <w:lang w:val="nl-NL"/>
                </w:rPr>
                <w:lastRenderedPageBreak/>
                <w:t xml:space="preserve">attribuutsoort 'Archiefstatus' geeft aan wat de feitelijke status is van het zaakdossier in het archiveringsproces. </w:t>
              </w:r>
            </w:ins>
          </w:p>
          <w:p w14:paraId="39B901AC" w14:textId="77777777" w:rsidR="000F25D8" w:rsidRPr="000F25D8" w:rsidRDefault="00E10437" w:rsidP="000F25D8">
            <w:pPr>
              <w:autoSpaceDE w:val="0"/>
              <w:autoSpaceDN w:val="0"/>
              <w:adjustRightInd w:val="0"/>
              <w:spacing w:after="0" w:line="240" w:lineRule="auto"/>
              <w:rPr>
                <w:ins w:id="11674" w:author="Arjan Kloosterboer" w:date="2017-08-08T21:59:00Z"/>
                <w:rFonts w:ascii="Arial" w:eastAsia="Times New Roman" w:hAnsi="Arial" w:cs="Arial"/>
                <w:color w:val="000000"/>
                <w:sz w:val="20"/>
                <w:szCs w:val="20"/>
                <w:lang w:val="nl-NL"/>
              </w:rPr>
            </w:pPr>
            <w:ins w:id="11675" w:author="Arjan" w:date="2013-02-04T21:39:00Z">
              <w:r w:rsidRPr="00DD0F4F">
                <w:rPr>
                  <w:rFonts w:ascii="Arial" w:eastAsia="Times New Roman" w:hAnsi="Arial" w:cs="Arial"/>
                  <w:color w:val="000000"/>
                  <w:sz w:val="20"/>
                  <w:szCs w:val="20"/>
                  <w:lang w:val="nl-NL"/>
                </w:rPr>
                <w:t>De defaultwaarde is 'Nog te archiveren'. Zolang het attribuutsoort deze waarde heeft, omvat het zaakdossier alle kenmerken van de zaak, inclusief alle daaraan gerelateerde betrokkenen, objecten, informatieobjecten</w:t>
              </w:r>
            </w:ins>
            <w:ins w:id="11676" w:author="Arjan" w:date="2013-02-05T12:26:00Z">
              <w:r w:rsidR="006B5AB9" w:rsidRPr="00DD0F4F">
                <w:rPr>
                  <w:rFonts w:ascii="Arial" w:eastAsia="Times New Roman" w:hAnsi="Arial" w:cs="Arial"/>
                  <w:color w:val="000000"/>
                  <w:sz w:val="20"/>
                  <w:szCs w:val="20"/>
                  <w:lang w:val="nl-NL"/>
                </w:rPr>
                <w:t>,</w:t>
              </w:r>
            </w:ins>
            <w:ins w:id="11677" w:author="Arjan" w:date="2013-02-04T21:39:00Z">
              <w:r w:rsidRPr="00DD0F4F">
                <w:rPr>
                  <w:rFonts w:ascii="Arial" w:eastAsia="Times New Roman" w:hAnsi="Arial" w:cs="Arial"/>
                  <w:color w:val="000000"/>
                  <w:sz w:val="20"/>
                  <w:szCs w:val="20"/>
                  <w:lang w:val="nl-NL"/>
                </w:rPr>
                <w:t xml:space="preserve"> etcetera. Indien het attribuutsoort een andere waarde heeft, dan betreft het zaakdossier alle aan de zaak gerelateerde en duurzaam bewaarbaar gemaakte informatieobjecten. Alle kenmerken van de zaak, anders dan de daaraan gerelateerde informatieobjecten, zijn bij archivering van de zaak vastgelegd in een duurzaam bewaarbaar gemaakt informatieobject dat aan de zaak gerelateerd is. </w:t>
              </w:r>
            </w:ins>
          </w:p>
          <w:p w14:paraId="160B98A3" w14:textId="0981E7BF" w:rsidR="00E10437" w:rsidRPr="00DD0F4F" w:rsidRDefault="000F25D8" w:rsidP="000F25D8">
            <w:pPr>
              <w:autoSpaceDE w:val="0"/>
              <w:autoSpaceDN w:val="0"/>
              <w:adjustRightInd w:val="0"/>
              <w:spacing w:after="0" w:line="240" w:lineRule="auto"/>
              <w:rPr>
                <w:rFonts w:ascii="Arial" w:eastAsia="Times New Roman" w:hAnsi="Arial" w:cs="Arial"/>
                <w:color w:val="000000"/>
                <w:sz w:val="20"/>
                <w:szCs w:val="20"/>
                <w:lang w:val="nl-NL"/>
              </w:rPr>
            </w:pPr>
            <w:ins w:id="11678" w:author="Arjan Kloosterboer" w:date="2017-08-08T21:59:00Z">
              <w:r w:rsidRPr="000F25D8">
                <w:rPr>
                  <w:rFonts w:ascii="Arial" w:eastAsia="Times New Roman" w:hAnsi="Arial" w:cs="Arial"/>
                  <w:color w:val="000000"/>
                  <w:sz w:val="20"/>
                  <w:szCs w:val="20"/>
                  <w:lang w:val="nl-NL"/>
                </w:rPr>
                <w:t>Idealiter is bij afronding van de zaak het 'archiefregime' (waardering en, i.v.t, de vernietigingsdatum) bepaald. De vernietigingsdatum (attribuutsoort 'Archiefactiedatum') is mede afhankelijk van de datum waarop het procesobject (waarden van 'Procesobjectaard') vervalt (einde Selectielijst-procestermijn). In sommige gevallen is die datum bij afronding van de zaak nog niet te bepalen. 'Archiefstatus' krigt dan de waarde "gearchiveerd (procestermijn onbekend)". Zo gauw de vervaldatum van het procesobject bekend is, kan de vernietigingsdatum bepaald worden en krijgt 'Archiefstatus' de waarde "gearchiveerd".</w:t>
              </w:r>
            </w:ins>
          </w:p>
        </w:tc>
      </w:tr>
      <w:tr w:rsidR="00E10437" w:rsidRPr="00AE1A91" w14:paraId="6722F083" w14:textId="77777777" w:rsidTr="00D16ECE">
        <w:trPr>
          <w:trHeight w:val="80"/>
        </w:trPr>
        <w:tc>
          <w:tcPr>
            <w:tcW w:w="3780" w:type="dxa"/>
            <w:tcBorders>
              <w:top w:val="nil"/>
              <w:left w:val="nil"/>
              <w:bottom w:val="nil"/>
              <w:right w:val="nil"/>
            </w:tcBorders>
          </w:tcPr>
          <w:p w14:paraId="42909AA2" w14:textId="77777777" w:rsidR="00E10437" w:rsidRPr="00DD0F4F" w:rsidRDefault="00E10437" w:rsidP="008C517A">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40891CCE" w14:textId="77777777" w:rsidR="00E10437" w:rsidRPr="00DD0F4F" w:rsidRDefault="00E10437" w:rsidP="008C517A">
            <w:pPr>
              <w:autoSpaceDE w:val="0"/>
              <w:autoSpaceDN w:val="0"/>
              <w:adjustRightInd w:val="0"/>
              <w:spacing w:after="0" w:line="240" w:lineRule="auto"/>
              <w:rPr>
                <w:rFonts w:ascii="Arial" w:eastAsia="Times New Roman" w:hAnsi="Arial" w:cs="Arial"/>
                <w:color w:val="000000"/>
                <w:sz w:val="20"/>
                <w:szCs w:val="20"/>
                <w:lang w:val="nl-NL"/>
              </w:rPr>
            </w:pPr>
          </w:p>
        </w:tc>
      </w:tr>
      <w:tr w:rsidR="00E10437" w:rsidRPr="008C517A" w14:paraId="3C335B04" w14:textId="77777777" w:rsidTr="00E10437">
        <w:tc>
          <w:tcPr>
            <w:tcW w:w="3780" w:type="dxa"/>
            <w:tcBorders>
              <w:top w:val="nil"/>
              <w:left w:val="nil"/>
              <w:bottom w:val="nil"/>
              <w:right w:val="nil"/>
            </w:tcBorders>
          </w:tcPr>
          <w:p w14:paraId="4271BE16"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679" w:author="Arjan" w:date="2013-02-04T21:39:00Z">
              <w:r w:rsidRPr="008C517A">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20962C6F" w14:textId="77777777" w:rsidR="00E10437" w:rsidRPr="008C517A" w:rsidRDefault="00DA5D93" w:rsidP="008C517A">
            <w:pPr>
              <w:autoSpaceDE w:val="0"/>
              <w:autoSpaceDN w:val="0"/>
              <w:adjustRightInd w:val="0"/>
              <w:spacing w:after="0" w:line="240" w:lineRule="auto"/>
              <w:rPr>
                <w:rFonts w:ascii="Arial" w:eastAsia="Times New Roman" w:hAnsi="Arial" w:cs="Arial"/>
                <w:color w:val="000000"/>
                <w:sz w:val="20"/>
                <w:szCs w:val="20"/>
              </w:rPr>
            </w:pPr>
            <w:ins w:id="11680" w:author="Arjan" w:date="2013-02-04T21:39:00Z">
              <w:r w:rsidRPr="008C517A">
                <w:rPr>
                  <w:rFonts w:ascii="Arial" w:hAnsi="Arial" w:cs="Arial"/>
                  <w:sz w:val="20"/>
                  <w:szCs w:val="20"/>
                  <w:lang w:val="en-AU"/>
                </w:rPr>
                <w:fldChar w:fldCharType="begin" w:fldLock="1"/>
              </w:r>
              <w:r w:rsidR="00E10437" w:rsidRPr="008C517A">
                <w:rPr>
                  <w:rFonts w:ascii="Arial" w:hAnsi="Arial" w:cs="Arial"/>
                  <w:sz w:val="20"/>
                  <w:szCs w:val="20"/>
                  <w:lang w:val="en-AU"/>
                </w:rPr>
                <w:instrText xml:space="preserve">MERGEFIELD </w:instrText>
              </w:r>
              <w:r w:rsidR="00E10437" w:rsidRPr="008C517A">
                <w:rPr>
                  <w:rFonts w:ascii="Arial" w:eastAsia="Times New Roman" w:hAnsi="Arial" w:cs="Arial"/>
                  <w:color w:val="000000"/>
                  <w:sz w:val="20"/>
                  <w:szCs w:val="20"/>
                </w:rPr>
                <w:instrText>Att.Type</w:instrText>
              </w:r>
              <w:r w:rsidRPr="008C517A">
                <w:rPr>
                  <w:rFonts w:ascii="Arial" w:hAnsi="Arial" w:cs="Arial"/>
                  <w:sz w:val="20"/>
                  <w:szCs w:val="20"/>
                  <w:lang w:val="en-AU"/>
                </w:rPr>
                <w:fldChar w:fldCharType="separate"/>
              </w:r>
              <w:r w:rsidR="00E10437" w:rsidRPr="008C517A">
                <w:rPr>
                  <w:rFonts w:ascii="Arial" w:eastAsia="Times New Roman" w:hAnsi="Arial" w:cs="Arial"/>
                  <w:color w:val="000000"/>
                  <w:sz w:val="20"/>
                  <w:szCs w:val="20"/>
                </w:rPr>
                <w:t>AN20</w:t>
              </w:r>
              <w:r w:rsidRPr="008C517A">
                <w:rPr>
                  <w:rFonts w:ascii="Arial" w:hAnsi="Arial" w:cs="Arial"/>
                  <w:sz w:val="20"/>
                  <w:szCs w:val="20"/>
                  <w:lang w:val="en-AU"/>
                </w:rPr>
                <w:fldChar w:fldCharType="end"/>
              </w:r>
            </w:ins>
          </w:p>
        </w:tc>
      </w:tr>
      <w:tr w:rsidR="00E10437" w:rsidRPr="008C517A" w14:paraId="38B7858C" w14:textId="77777777" w:rsidTr="00E10437">
        <w:trPr>
          <w:trHeight w:val="230"/>
        </w:trPr>
        <w:tc>
          <w:tcPr>
            <w:tcW w:w="3780" w:type="dxa"/>
            <w:tcBorders>
              <w:top w:val="nil"/>
              <w:left w:val="nil"/>
              <w:bottom w:val="nil"/>
              <w:right w:val="nil"/>
            </w:tcBorders>
          </w:tcPr>
          <w:p w14:paraId="1937873D" w14:textId="77777777"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24C0063"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AE1A91" w14:paraId="3BCB8288" w14:textId="77777777" w:rsidTr="00E10437">
        <w:trPr>
          <w:trHeight w:val="230"/>
        </w:trPr>
        <w:tc>
          <w:tcPr>
            <w:tcW w:w="3780" w:type="dxa"/>
            <w:tcBorders>
              <w:top w:val="nil"/>
              <w:left w:val="nil"/>
              <w:bottom w:val="nil"/>
              <w:right w:val="nil"/>
            </w:tcBorders>
          </w:tcPr>
          <w:p w14:paraId="738B0C72"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681" w:author="Arjan" w:date="2013-02-04T21:39:00Z">
              <w:r w:rsidRPr="008C517A">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38697849" w14:textId="77777777" w:rsidR="00E10437" w:rsidRPr="00DD0F4F" w:rsidRDefault="00E10437" w:rsidP="00C05E06">
            <w:pPr>
              <w:autoSpaceDE w:val="0"/>
              <w:autoSpaceDN w:val="0"/>
              <w:adjustRightInd w:val="0"/>
              <w:spacing w:after="0" w:line="240" w:lineRule="auto"/>
              <w:rPr>
                <w:ins w:id="11682" w:author="Arjan" w:date="2013-02-04T21:39:00Z"/>
                <w:rFonts w:ascii="Arial" w:eastAsia="Times New Roman" w:hAnsi="Arial" w:cs="Arial"/>
                <w:color w:val="000000"/>
                <w:sz w:val="20"/>
                <w:szCs w:val="20"/>
                <w:lang w:val="nl-NL"/>
              </w:rPr>
            </w:pPr>
            <w:ins w:id="11683" w:author="Arjan" w:date="2013-02-04T21:39:00Z">
              <w:r w:rsidRPr="00DD0F4F">
                <w:rPr>
                  <w:rFonts w:ascii="Arial" w:eastAsia="Times New Roman" w:hAnsi="Arial" w:cs="Arial"/>
                  <w:color w:val="000000"/>
                  <w:sz w:val="20"/>
                  <w:szCs w:val="20"/>
                  <w:lang w:val="nl-NL"/>
                </w:rPr>
                <w:t xml:space="preserve">- </w:t>
              </w:r>
            </w:ins>
            <w:ins w:id="11684" w:author="Arjan" w:date="2013-02-05T07:35:00Z">
              <w:r w:rsidR="00D16ECE" w:rsidRPr="00DD0F4F">
                <w:rPr>
                  <w:rFonts w:ascii="Arial" w:eastAsia="Times New Roman" w:hAnsi="Arial" w:cs="Arial"/>
                  <w:color w:val="000000"/>
                  <w:sz w:val="20"/>
                  <w:szCs w:val="20"/>
                  <w:lang w:val="nl-NL"/>
                </w:rPr>
                <w:t>“</w:t>
              </w:r>
            </w:ins>
            <w:ins w:id="11685" w:author="Arjan" w:date="2014-11-17T07:35:00Z">
              <w:r w:rsidR="001B0154">
                <w:rPr>
                  <w:rFonts w:ascii="Arial" w:eastAsia="Times New Roman" w:hAnsi="Arial" w:cs="Arial"/>
                  <w:color w:val="000000"/>
                  <w:sz w:val="20"/>
                  <w:szCs w:val="20"/>
                  <w:lang w:val="nl-NL"/>
                </w:rPr>
                <w:t>n</w:t>
              </w:r>
            </w:ins>
            <w:ins w:id="11686" w:author="Arjan" w:date="2013-02-04T21:39:00Z">
              <w:r w:rsidRPr="00DD0F4F">
                <w:rPr>
                  <w:rFonts w:ascii="Arial" w:eastAsia="Times New Roman" w:hAnsi="Arial" w:cs="Arial"/>
                  <w:color w:val="000000"/>
                  <w:sz w:val="20"/>
                  <w:szCs w:val="20"/>
                  <w:lang w:val="nl-NL"/>
                </w:rPr>
                <w:t>og te archiveren</w:t>
              </w:r>
            </w:ins>
            <w:ins w:id="11687" w:author="Arjan" w:date="2013-02-05T07:36:00Z">
              <w:r w:rsidR="00D16ECE" w:rsidRPr="00DD0F4F">
                <w:rPr>
                  <w:rFonts w:ascii="Arial" w:eastAsia="Times New Roman" w:hAnsi="Arial" w:cs="Arial"/>
                  <w:color w:val="000000"/>
                  <w:sz w:val="20"/>
                  <w:szCs w:val="20"/>
                  <w:lang w:val="nl-NL"/>
                </w:rPr>
                <w:t>”</w:t>
              </w:r>
            </w:ins>
          </w:p>
          <w:p w14:paraId="4138608F" w14:textId="77777777" w:rsidR="00E10437" w:rsidRPr="00DD0F4F" w:rsidRDefault="00E10437" w:rsidP="00C05E06">
            <w:pPr>
              <w:autoSpaceDE w:val="0"/>
              <w:autoSpaceDN w:val="0"/>
              <w:adjustRightInd w:val="0"/>
              <w:spacing w:after="0" w:line="240" w:lineRule="auto"/>
              <w:rPr>
                <w:ins w:id="11688" w:author="Arjan" w:date="2013-02-04T21:39:00Z"/>
                <w:rFonts w:ascii="Arial" w:eastAsia="Times New Roman" w:hAnsi="Arial" w:cs="Arial"/>
                <w:color w:val="000000"/>
                <w:sz w:val="20"/>
                <w:szCs w:val="20"/>
                <w:lang w:val="nl-NL"/>
              </w:rPr>
            </w:pPr>
            <w:ins w:id="11689" w:author="Arjan" w:date="2013-02-04T21:39:00Z">
              <w:r w:rsidRPr="00DD0F4F">
                <w:rPr>
                  <w:rFonts w:ascii="Arial" w:eastAsia="Times New Roman" w:hAnsi="Arial" w:cs="Arial"/>
                  <w:color w:val="000000"/>
                  <w:sz w:val="20"/>
                  <w:szCs w:val="20"/>
                  <w:lang w:val="nl-NL"/>
                </w:rPr>
                <w:t xml:space="preserve">- </w:t>
              </w:r>
            </w:ins>
            <w:ins w:id="11690" w:author="Arjan" w:date="2013-02-05T07:35:00Z">
              <w:r w:rsidR="00D16ECE" w:rsidRPr="00DD0F4F">
                <w:rPr>
                  <w:rFonts w:ascii="Arial" w:eastAsia="Times New Roman" w:hAnsi="Arial" w:cs="Arial"/>
                  <w:color w:val="000000"/>
                  <w:sz w:val="20"/>
                  <w:szCs w:val="20"/>
                  <w:lang w:val="nl-NL"/>
                </w:rPr>
                <w:t>“</w:t>
              </w:r>
            </w:ins>
            <w:ins w:id="11691" w:author="Arjan" w:date="2014-11-17T07:35:00Z">
              <w:r w:rsidR="001B0154">
                <w:rPr>
                  <w:rFonts w:ascii="Arial" w:eastAsia="Times New Roman" w:hAnsi="Arial" w:cs="Arial"/>
                  <w:color w:val="000000"/>
                  <w:sz w:val="20"/>
                  <w:szCs w:val="20"/>
                  <w:lang w:val="nl-NL"/>
                </w:rPr>
                <w:t>g</w:t>
              </w:r>
            </w:ins>
            <w:ins w:id="11692" w:author="Arjan" w:date="2013-02-04T21:39:00Z">
              <w:r w:rsidRPr="00DD0F4F">
                <w:rPr>
                  <w:rFonts w:ascii="Arial" w:eastAsia="Times New Roman" w:hAnsi="Arial" w:cs="Arial"/>
                  <w:color w:val="000000"/>
                  <w:sz w:val="20"/>
                  <w:szCs w:val="20"/>
                  <w:lang w:val="nl-NL"/>
                </w:rPr>
                <w:t>earchiveerd</w:t>
              </w:r>
            </w:ins>
            <w:ins w:id="11693" w:author="Arjan" w:date="2013-02-05T07:36:00Z">
              <w:r w:rsidR="00D16ECE" w:rsidRPr="00DD0F4F">
                <w:rPr>
                  <w:rFonts w:ascii="Arial" w:eastAsia="Times New Roman" w:hAnsi="Arial" w:cs="Arial"/>
                  <w:color w:val="000000"/>
                  <w:sz w:val="20"/>
                  <w:szCs w:val="20"/>
                  <w:lang w:val="nl-NL"/>
                </w:rPr>
                <w:t>”</w:t>
              </w:r>
            </w:ins>
            <w:ins w:id="11694" w:author="Arjan" w:date="2013-02-04T21:39:00Z">
              <w:r w:rsidRPr="00DD0F4F">
                <w:rPr>
                  <w:rFonts w:ascii="Arial" w:eastAsia="Times New Roman" w:hAnsi="Arial" w:cs="Arial"/>
                  <w:color w:val="000000"/>
                  <w:sz w:val="20"/>
                  <w:szCs w:val="20"/>
                  <w:lang w:val="nl-NL"/>
                </w:rPr>
                <w:t xml:space="preserve"> (</w:t>
              </w:r>
            </w:ins>
            <w:ins w:id="11695" w:author="Arjan" w:date="2013-02-05T10:25:00Z">
              <w:r w:rsidR="00515E1F" w:rsidRPr="00DD0F4F">
                <w:rPr>
                  <w:rFonts w:ascii="Arial" w:eastAsia="Times New Roman" w:hAnsi="Arial" w:cs="Arial"/>
                  <w:color w:val="000000"/>
                  <w:sz w:val="20"/>
                  <w:szCs w:val="20"/>
                  <w:lang w:val="nl-NL"/>
                </w:rPr>
                <w:t>niet-wijzigbaar</w:t>
              </w:r>
            </w:ins>
            <w:ins w:id="11696" w:author="Arjan" w:date="2013-02-04T21:39:00Z">
              <w:r w:rsidRPr="00DD0F4F">
                <w:rPr>
                  <w:rFonts w:ascii="Arial" w:eastAsia="Times New Roman" w:hAnsi="Arial" w:cs="Arial"/>
                  <w:color w:val="000000"/>
                  <w:sz w:val="20"/>
                  <w:szCs w:val="20"/>
                  <w:lang w:val="nl-NL"/>
                </w:rPr>
                <w:t xml:space="preserve"> bewaarbaar gemaakt)</w:t>
              </w:r>
            </w:ins>
          </w:p>
          <w:p w14:paraId="2B4F718C" w14:textId="77777777" w:rsidR="004B006B" w:rsidRDefault="004B006B" w:rsidP="00C05E06">
            <w:pPr>
              <w:autoSpaceDE w:val="0"/>
              <w:autoSpaceDN w:val="0"/>
              <w:adjustRightInd w:val="0"/>
              <w:spacing w:after="0" w:line="240" w:lineRule="auto"/>
              <w:rPr>
                <w:ins w:id="11697" w:author="Arjan Kloosterboer" w:date="2017-08-08T22:02:00Z"/>
                <w:rFonts w:ascii="Arial" w:eastAsia="Times New Roman" w:hAnsi="Arial" w:cs="Arial"/>
                <w:color w:val="000000"/>
                <w:sz w:val="20"/>
                <w:szCs w:val="20"/>
                <w:lang w:val="nl-NL"/>
              </w:rPr>
            </w:pPr>
            <w:ins w:id="11698" w:author="Arjan Kloosterboer" w:date="2017-08-08T22:02:00Z">
              <w:r w:rsidRPr="004B006B">
                <w:rPr>
                  <w:rFonts w:ascii="Arial" w:eastAsia="Times New Roman" w:hAnsi="Arial" w:cs="Arial"/>
                  <w:color w:val="000000"/>
                  <w:sz w:val="20"/>
                  <w:szCs w:val="20"/>
                  <w:lang w:val="nl-NL"/>
                </w:rPr>
                <w:t>- “gearchiveerd (procestermijn onbekend)” (de zaak cq. het zaakdossier is als geheel niet-wijzigbaar bewaarbaar gemaakt maar de vernietigingsdatum kan nog niet bepaald worden.)</w:t>
              </w:r>
            </w:ins>
          </w:p>
          <w:p w14:paraId="2ADD3833" w14:textId="02810953" w:rsidR="00E10437" w:rsidRPr="00DD0F4F" w:rsidRDefault="00E10437" w:rsidP="00C05E06">
            <w:pPr>
              <w:autoSpaceDE w:val="0"/>
              <w:autoSpaceDN w:val="0"/>
              <w:adjustRightInd w:val="0"/>
              <w:spacing w:after="0" w:line="240" w:lineRule="auto"/>
              <w:rPr>
                <w:ins w:id="11699" w:author="Arjan" w:date="2013-02-04T21:39:00Z"/>
                <w:rFonts w:ascii="Arial" w:eastAsia="Times New Roman" w:hAnsi="Arial" w:cs="Arial"/>
                <w:color w:val="000000"/>
                <w:sz w:val="20"/>
                <w:szCs w:val="20"/>
                <w:lang w:val="nl-NL"/>
              </w:rPr>
            </w:pPr>
            <w:ins w:id="11700" w:author="Arjan" w:date="2013-02-04T21:39:00Z">
              <w:r w:rsidRPr="00DD0F4F">
                <w:rPr>
                  <w:rFonts w:ascii="Arial" w:eastAsia="Times New Roman" w:hAnsi="Arial" w:cs="Arial"/>
                  <w:color w:val="000000"/>
                  <w:sz w:val="20"/>
                  <w:szCs w:val="20"/>
                  <w:lang w:val="nl-NL"/>
                </w:rPr>
                <w:t xml:space="preserve">- </w:t>
              </w:r>
            </w:ins>
            <w:ins w:id="11701" w:author="Arjan" w:date="2013-02-05T07:35:00Z">
              <w:r w:rsidR="00D16ECE" w:rsidRPr="00DD0F4F">
                <w:rPr>
                  <w:rFonts w:ascii="Arial" w:eastAsia="Times New Roman" w:hAnsi="Arial" w:cs="Arial"/>
                  <w:color w:val="000000"/>
                  <w:sz w:val="20"/>
                  <w:szCs w:val="20"/>
                  <w:lang w:val="nl-NL"/>
                </w:rPr>
                <w:t>“</w:t>
              </w:r>
            </w:ins>
            <w:ins w:id="11702" w:author="Arjan" w:date="2014-11-17T07:35:00Z">
              <w:r w:rsidR="001B0154">
                <w:rPr>
                  <w:rFonts w:ascii="Arial" w:eastAsia="Times New Roman" w:hAnsi="Arial" w:cs="Arial"/>
                  <w:color w:val="000000"/>
                  <w:sz w:val="20"/>
                  <w:szCs w:val="20"/>
                  <w:lang w:val="nl-NL"/>
                </w:rPr>
                <w:t>v</w:t>
              </w:r>
            </w:ins>
            <w:ins w:id="11703" w:author="Arjan" w:date="2013-02-04T21:39:00Z">
              <w:r w:rsidRPr="00DD0F4F">
                <w:rPr>
                  <w:rFonts w:ascii="Arial" w:eastAsia="Times New Roman" w:hAnsi="Arial" w:cs="Arial"/>
                  <w:color w:val="000000"/>
                  <w:sz w:val="20"/>
                  <w:szCs w:val="20"/>
                  <w:lang w:val="nl-NL"/>
                </w:rPr>
                <w:t>ernietigd</w:t>
              </w:r>
            </w:ins>
            <w:ins w:id="11704" w:author="Arjan" w:date="2013-02-05T07:35:00Z">
              <w:r w:rsidR="00D16ECE" w:rsidRPr="00DD0F4F">
                <w:rPr>
                  <w:rFonts w:ascii="Arial" w:eastAsia="Times New Roman" w:hAnsi="Arial" w:cs="Arial"/>
                  <w:color w:val="000000"/>
                  <w:sz w:val="20"/>
                  <w:szCs w:val="20"/>
                  <w:lang w:val="nl-NL"/>
                </w:rPr>
                <w:t>”</w:t>
              </w:r>
            </w:ins>
            <w:ins w:id="11705" w:author="Arjan" w:date="2013-02-04T21:39:00Z">
              <w:r w:rsidRPr="00DD0F4F">
                <w:rPr>
                  <w:rFonts w:ascii="Arial" w:eastAsia="Times New Roman" w:hAnsi="Arial" w:cs="Arial"/>
                  <w:color w:val="000000"/>
                  <w:sz w:val="20"/>
                  <w:szCs w:val="20"/>
                  <w:lang w:val="nl-NL"/>
                </w:rPr>
                <w:t xml:space="preserve"> </w:t>
              </w:r>
            </w:ins>
          </w:p>
          <w:p w14:paraId="03C1C5BC" w14:textId="77777777" w:rsidR="00E10437" w:rsidRPr="00DD0F4F" w:rsidRDefault="00E10437" w:rsidP="008C517A">
            <w:pPr>
              <w:autoSpaceDE w:val="0"/>
              <w:autoSpaceDN w:val="0"/>
              <w:adjustRightInd w:val="0"/>
              <w:spacing w:after="0" w:line="240" w:lineRule="auto"/>
              <w:rPr>
                <w:rFonts w:ascii="Arial" w:eastAsia="Times New Roman" w:hAnsi="Arial" w:cs="Arial"/>
                <w:color w:val="000000"/>
                <w:sz w:val="20"/>
                <w:szCs w:val="20"/>
                <w:lang w:val="nl-NL"/>
              </w:rPr>
            </w:pPr>
            <w:ins w:id="11706" w:author="Arjan" w:date="2013-02-04T21:39:00Z">
              <w:r w:rsidRPr="00DD0F4F">
                <w:rPr>
                  <w:rFonts w:ascii="Arial" w:eastAsia="Times New Roman" w:hAnsi="Arial" w:cs="Arial"/>
                  <w:color w:val="000000"/>
                  <w:sz w:val="20"/>
                  <w:szCs w:val="20"/>
                  <w:lang w:val="nl-NL"/>
                </w:rPr>
                <w:t xml:space="preserve">- </w:t>
              </w:r>
            </w:ins>
            <w:ins w:id="11707" w:author="Arjan" w:date="2013-02-05T07:35:00Z">
              <w:r w:rsidR="00D16ECE" w:rsidRPr="00DD0F4F">
                <w:rPr>
                  <w:rFonts w:ascii="Arial" w:eastAsia="Times New Roman" w:hAnsi="Arial" w:cs="Arial"/>
                  <w:color w:val="000000"/>
                  <w:sz w:val="20"/>
                  <w:szCs w:val="20"/>
                  <w:lang w:val="nl-NL"/>
                </w:rPr>
                <w:t>“</w:t>
              </w:r>
            </w:ins>
            <w:ins w:id="11708" w:author="Arjan" w:date="2014-11-17T07:35:00Z">
              <w:r w:rsidR="001B0154">
                <w:rPr>
                  <w:rFonts w:ascii="Arial" w:eastAsia="Times New Roman" w:hAnsi="Arial" w:cs="Arial"/>
                  <w:color w:val="000000"/>
                  <w:sz w:val="20"/>
                  <w:szCs w:val="20"/>
                  <w:lang w:val="nl-NL"/>
                </w:rPr>
                <w:t>o</w:t>
              </w:r>
            </w:ins>
            <w:ins w:id="11709" w:author="Arjan" w:date="2013-02-04T21:39:00Z">
              <w:r w:rsidRPr="00DD0F4F">
                <w:rPr>
                  <w:rFonts w:ascii="Arial" w:eastAsia="Times New Roman" w:hAnsi="Arial" w:cs="Arial"/>
                  <w:color w:val="000000"/>
                  <w:sz w:val="20"/>
                  <w:szCs w:val="20"/>
                  <w:lang w:val="nl-NL"/>
                </w:rPr>
                <w:t>vergedragen</w:t>
              </w:r>
            </w:ins>
            <w:ins w:id="11710" w:author="Arjan" w:date="2013-02-05T07:35:00Z">
              <w:r w:rsidR="00D16ECE" w:rsidRPr="00DD0F4F">
                <w:rPr>
                  <w:rFonts w:ascii="Arial" w:eastAsia="Times New Roman" w:hAnsi="Arial" w:cs="Arial"/>
                  <w:color w:val="000000"/>
                  <w:sz w:val="20"/>
                  <w:szCs w:val="20"/>
                  <w:lang w:val="nl-NL"/>
                </w:rPr>
                <w:t>”</w:t>
              </w:r>
            </w:ins>
            <w:ins w:id="11711" w:author="Arjan" w:date="2013-02-04T21:39:00Z">
              <w:r w:rsidRPr="00DD0F4F">
                <w:rPr>
                  <w:rFonts w:ascii="Arial" w:eastAsia="Times New Roman" w:hAnsi="Arial" w:cs="Arial"/>
                  <w:color w:val="000000"/>
                  <w:sz w:val="20"/>
                  <w:szCs w:val="20"/>
                  <w:lang w:val="nl-NL"/>
                </w:rPr>
                <w:t xml:space="preserve"> (naar een archiefbewaarplaats)</w:t>
              </w:r>
            </w:ins>
          </w:p>
        </w:tc>
      </w:tr>
      <w:tr w:rsidR="00E10437" w:rsidRPr="00AE1A91" w14:paraId="3A195F86" w14:textId="77777777" w:rsidTr="00E10437">
        <w:trPr>
          <w:trHeight w:val="215"/>
        </w:trPr>
        <w:tc>
          <w:tcPr>
            <w:tcW w:w="3780" w:type="dxa"/>
            <w:tcBorders>
              <w:top w:val="nil"/>
              <w:left w:val="nil"/>
              <w:bottom w:val="nil"/>
              <w:right w:val="nil"/>
            </w:tcBorders>
          </w:tcPr>
          <w:p w14:paraId="095B6EF4" w14:textId="77777777" w:rsidR="00E10437" w:rsidRPr="00DD0F4F" w:rsidRDefault="00E10437" w:rsidP="008C517A">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13BC4E6D" w14:textId="77777777" w:rsidR="00E10437" w:rsidRPr="00DD0F4F" w:rsidRDefault="00E10437" w:rsidP="008C517A">
            <w:pPr>
              <w:autoSpaceDE w:val="0"/>
              <w:autoSpaceDN w:val="0"/>
              <w:adjustRightInd w:val="0"/>
              <w:spacing w:after="0" w:line="240" w:lineRule="auto"/>
              <w:rPr>
                <w:rFonts w:ascii="Arial" w:eastAsia="Times New Roman" w:hAnsi="Arial" w:cs="Arial"/>
                <w:color w:val="000000"/>
                <w:sz w:val="20"/>
                <w:szCs w:val="20"/>
                <w:lang w:val="nl-NL"/>
              </w:rPr>
            </w:pPr>
          </w:p>
        </w:tc>
      </w:tr>
      <w:tr w:rsidR="00E10437" w:rsidRPr="008C517A" w14:paraId="1F65D044" w14:textId="77777777" w:rsidTr="00E10437">
        <w:trPr>
          <w:trHeight w:val="215"/>
        </w:trPr>
        <w:tc>
          <w:tcPr>
            <w:tcW w:w="3780" w:type="dxa"/>
            <w:tcBorders>
              <w:top w:val="nil"/>
              <w:left w:val="nil"/>
              <w:bottom w:val="nil"/>
              <w:right w:val="nil"/>
            </w:tcBorders>
          </w:tcPr>
          <w:p w14:paraId="7A726CCC"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712" w:author="Arjan" w:date="2013-02-04T21:39:00Z">
              <w:r w:rsidRPr="008C517A">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12C4B524"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713" w:author="Arjan" w:date="2013-02-04T21:39:00Z">
              <w:r w:rsidRPr="008C517A">
                <w:rPr>
                  <w:rFonts w:ascii="Arial" w:eastAsia="Times New Roman" w:hAnsi="Arial" w:cs="Arial"/>
                  <w:color w:val="000000"/>
                  <w:sz w:val="20"/>
                  <w:szCs w:val="20"/>
                </w:rPr>
                <w:t>Ja</w:t>
              </w:r>
            </w:ins>
          </w:p>
        </w:tc>
      </w:tr>
      <w:tr w:rsidR="00E10437" w:rsidRPr="008C517A" w14:paraId="6434923B" w14:textId="77777777" w:rsidTr="004F3F32">
        <w:trPr>
          <w:trHeight w:val="80"/>
        </w:trPr>
        <w:tc>
          <w:tcPr>
            <w:tcW w:w="3780" w:type="dxa"/>
            <w:tcBorders>
              <w:top w:val="nil"/>
              <w:left w:val="nil"/>
              <w:bottom w:val="nil"/>
              <w:right w:val="nil"/>
            </w:tcBorders>
          </w:tcPr>
          <w:p w14:paraId="1FF37E4C" w14:textId="77777777"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B40E8EC"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14:paraId="0E4193F7" w14:textId="77777777" w:rsidTr="00E10437">
        <w:trPr>
          <w:trHeight w:val="230"/>
        </w:trPr>
        <w:tc>
          <w:tcPr>
            <w:tcW w:w="3780" w:type="dxa"/>
            <w:tcBorders>
              <w:top w:val="nil"/>
              <w:left w:val="nil"/>
              <w:bottom w:val="nil"/>
              <w:right w:val="nil"/>
            </w:tcBorders>
          </w:tcPr>
          <w:p w14:paraId="4FDABBDF"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714" w:author="Arjan" w:date="2013-02-04T21:39:00Z">
              <w:r w:rsidRPr="008C517A">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15663D12"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715" w:author="Arjan" w:date="2013-02-04T21:39:00Z">
              <w:r w:rsidRPr="008C517A">
                <w:rPr>
                  <w:rFonts w:ascii="Arial" w:eastAsia="Times New Roman" w:hAnsi="Arial" w:cs="Arial"/>
                  <w:color w:val="000000"/>
                  <w:sz w:val="20"/>
                  <w:szCs w:val="20"/>
                </w:rPr>
                <w:t>Nee</w:t>
              </w:r>
            </w:ins>
          </w:p>
        </w:tc>
      </w:tr>
      <w:tr w:rsidR="00E10437" w:rsidRPr="008C517A" w14:paraId="3F28D410" w14:textId="77777777" w:rsidTr="00E10437">
        <w:trPr>
          <w:trHeight w:val="230"/>
        </w:trPr>
        <w:tc>
          <w:tcPr>
            <w:tcW w:w="3780" w:type="dxa"/>
            <w:tcBorders>
              <w:top w:val="nil"/>
              <w:left w:val="nil"/>
              <w:bottom w:val="nil"/>
              <w:right w:val="nil"/>
            </w:tcBorders>
          </w:tcPr>
          <w:p w14:paraId="04D61598" w14:textId="77777777"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40717CD"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14:paraId="0CDAC9D5" w14:textId="77777777" w:rsidTr="00E10437">
        <w:trPr>
          <w:trHeight w:val="230"/>
        </w:trPr>
        <w:tc>
          <w:tcPr>
            <w:tcW w:w="3780" w:type="dxa"/>
            <w:tcBorders>
              <w:top w:val="nil"/>
              <w:left w:val="nil"/>
              <w:bottom w:val="nil"/>
              <w:right w:val="nil"/>
            </w:tcBorders>
          </w:tcPr>
          <w:p w14:paraId="1C5C3352"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716" w:author="Arjan" w:date="2013-02-04T21:39:00Z">
              <w:r w:rsidRPr="008C517A">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18298B89"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14:paraId="1BE24102" w14:textId="77777777" w:rsidTr="00E10437">
        <w:trPr>
          <w:trHeight w:val="230"/>
        </w:trPr>
        <w:tc>
          <w:tcPr>
            <w:tcW w:w="3780" w:type="dxa"/>
            <w:tcBorders>
              <w:top w:val="nil"/>
              <w:left w:val="nil"/>
              <w:bottom w:val="nil"/>
              <w:right w:val="nil"/>
            </w:tcBorders>
          </w:tcPr>
          <w:p w14:paraId="407DB9A9" w14:textId="77777777"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2485499"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14:paraId="1C198887" w14:textId="77777777" w:rsidTr="00E10437">
        <w:trPr>
          <w:trHeight w:val="230"/>
        </w:trPr>
        <w:tc>
          <w:tcPr>
            <w:tcW w:w="3780" w:type="dxa"/>
            <w:tcBorders>
              <w:top w:val="nil"/>
              <w:left w:val="nil"/>
              <w:bottom w:val="nil"/>
              <w:right w:val="nil"/>
            </w:tcBorders>
          </w:tcPr>
          <w:p w14:paraId="51E4B1E2"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717" w:author="Arjan" w:date="2013-02-04T21:39:00Z">
              <w:r w:rsidRPr="008C517A">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4D8901DE"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718" w:author="Arjan" w:date="2013-02-04T21:39:00Z">
              <w:r w:rsidRPr="008C517A">
                <w:rPr>
                  <w:rFonts w:ascii="Arial" w:eastAsia="Times New Roman" w:hAnsi="Arial" w:cs="Arial"/>
                  <w:color w:val="000000"/>
                  <w:sz w:val="20"/>
                  <w:szCs w:val="20"/>
                </w:rPr>
                <w:t>Nee</w:t>
              </w:r>
            </w:ins>
          </w:p>
        </w:tc>
      </w:tr>
      <w:tr w:rsidR="00E10437" w:rsidRPr="008C517A" w14:paraId="2D0BD053" w14:textId="77777777" w:rsidTr="00E10437">
        <w:trPr>
          <w:trHeight w:val="230"/>
        </w:trPr>
        <w:tc>
          <w:tcPr>
            <w:tcW w:w="3780" w:type="dxa"/>
            <w:tcBorders>
              <w:top w:val="nil"/>
              <w:left w:val="nil"/>
              <w:bottom w:val="nil"/>
              <w:right w:val="nil"/>
            </w:tcBorders>
          </w:tcPr>
          <w:p w14:paraId="1A976595" w14:textId="77777777"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D20C3FF"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14:paraId="0AB14255" w14:textId="77777777" w:rsidTr="00E10437">
        <w:trPr>
          <w:trHeight w:val="411"/>
        </w:trPr>
        <w:tc>
          <w:tcPr>
            <w:tcW w:w="3780" w:type="dxa"/>
            <w:tcBorders>
              <w:top w:val="nil"/>
              <w:left w:val="nil"/>
              <w:bottom w:val="nil"/>
              <w:right w:val="nil"/>
            </w:tcBorders>
          </w:tcPr>
          <w:p w14:paraId="3943CCF4"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719" w:author="Arjan" w:date="2013-02-04T21:39:00Z">
              <w:r w:rsidRPr="008C517A">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791A8D72"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720" w:author="Arjan" w:date="2013-02-04T21:39:00Z">
              <w:r w:rsidRPr="008C517A">
                <w:rPr>
                  <w:rFonts w:ascii="Arial" w:eastAsia="Times New Roman" w:hAnsi="Arial" w:cs="Arial"/>
                  <w:color w:val="000000"/>
                  <w:sz w:val="20"/>
                  <w:szCs w:val="20"/>
                </w:rPr>
                <w:t>Nee</w:t>
              </w:r>
            </w:ins>
          </w:p>
        </w:tc>
      </w:tr>
      <w:tr w:rsidR="00E10437" w:rsidRPr="008C517A" w14:paraId="16AC3D53" w14:textId="77777777" w:rsidTr="00E10437">
        <w:trPr>
          <w:trHeight w:val="245"/>
        </w:trPr>
        <w:tc>
          <w:tcPr>
            <w:tcW w:w="3780" w:type="dxa"/>
            <w:tcBorders>
              <w:top w:val="nil"/>
              <w:left w:val="nil"/>
              <w:bottom w:val="nil"/>
              <w:right w:val="nil"/>
            </w:tcBorders>
          </w:tcPr>
          <w:p w14:paraId="4D4A6A5B" w14:textId="77777777"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ADEF6BB"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14:paraId="76353F3F" w14:textId="77777777" w:rsidTr="00E10437">
        <w:trPr>
          <w:trHeight w:val="230"/>
        </w:trPr>
        <w:tc>
          <w:tcPr>
            <w:tcW w:w="3780" w:type="dxa"/>
            <w:tcBorders>
              <w:top w:val="nil"/>
              <w:left w:val="nil"/>
              <w:bottom w:val="nil"/>
              <w:right w:val="nil"/>
            </w:tcBorders>
          </w:tcPr>
          <w:p w14:paraId="68B96760"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721" w:author="Arjan" w:date="2013-02-04T21:39:00Z">
              <w:r w:rsidRPr="008C517A">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2BBFBFFE" w14:textId="77777777" w:rsidR="00E10437" w:rsidRPr="008C517A" w:rsidRDefault="00DA5D93" w:rsidP="008C517A">
            <w:pPr>
              <w:autoSpaceDE w:val="0"/>
              <w:autoSpaceDN w:val="0"/>
              <w:adjustRightInd w:val="0"/>
              <w:spacing w:after="0" w:line="240" w:lineRule="auto"/>
              <w:rPr>
                <w:rFonts w:ascii="Arial" w:eastAsia="Times New Roman" w:hAnsi="Arial" w:cs="Arial"/>
                <w:color w:val="000000"/>
                <w:sz w:val="20"/>
                <w:szCs w:val="20"/>
              </w:rPr>
            </w:pPr>
            <w:ins w:id="11722" w:author="Arjan" w:date="2013-02-04T21:39:00Z">
              <w:r w:rsidRPr="008C517A">
                <w:rPr>
                  <w:rFonts w:ascii="Arial" w:hAnsi="Arial" w:cs="Arial"/>
                  <w:sz w:val="20"/>
                  <w:szCs w:val="20"/>
                  <w:lang w:val="en-AU"/>
                </w:rPr>
                <w:fldChar w:fldCharType="begin" w:fldLock="1"/>
              </w:r>
              <w:r w:rsidR="00E10437" w:rsidRPr="008C517A">
                <w:rPr>
                  <w:rFonts w:ascii="Arial" w:hAnsi="Arial" w:cs="Arial"/>
                  <w:sz w:val="20"/>
                  <w:szCs w:val="20"/>
                  <w:lang w:val="en-AU"/>
                </w:rPr>
                <w:instrText xml:space="preserve">MERGEFIELD </w:instrText>
              </w:r>
              <w:r w:rsidR="00E10437" w:rsidRPr="008C517A">
                <w:rPr>
                  <w:rFonts w:ascii="Arial" w:eastAsia="Times New Roman" w:hAnsi="Arial" w:cs="Arial"/>
                  <w:color w:val="000000"/>
                  <w:sz w:val="20"/>
                  <w:szCs w:val="20"/>
                </w:rPr>
                <w:instrText>Att.LowerBound</w:instrText>
              </w:r>
              <w:r w:rsidRPr="008C517A">
                <w:rPr>
                  <w:rFonts w:ascii="Arial" w:hAnsi="Arial" w:cs="Arial"/>
                  <w:sz w:val="20"/>
                  <w:szCs w:val="20"/>
                  <w:lang w:val="en-AU"/>
                </w:rPr>
                <w:fldChar w:fldCharType="separate"/>
              </w:r>
              <w:r w:rsidR="00E10437" w:rsidRPr="008C517A">
                <w:rPr>
                  <w:rFonts w:ascii="Arial" w:eastAsia="Times New Roman" w:hAnsi="Arial" w:cs="Arial"/>
                  <w:color w:val="000000"/>
                  <w:sz w:val="20"/>
                  <w:szCs w:val="20"/>
                </w:rPr>
                <w:t>1</w:t>
              </w:r>
              <w:r w:rsidRPr="008C517A">
                <w:rPr>
                  <w:rFonts w:ascii="Arial" w:hAnsi="Arial" w:cs="Arial"/>
                  <w:sz w:val="20"/>
                  <w:szCs w:val="20"/>
                  <w:lang w:val="en-AU"/>
                </w:rPr>
                <w:fldChar w:fldCharType="end"/>
              </w:r>
              <w:r w:rsidR="00E10437" w:rsidRPr="008C517A">
                <w:rPr>
                  <w:rFonts w:ascii="Arial" w:eastAsia="Times New Roman" w:hAnsi="Arial" w:cs="Arial"/>
                  <w:color w:val="000000"/>
                  <w:sz w:val="20"/>
                  <w:szCs w:val="20"/>
                </w:rPr>
                <w:t xml:space="preserve"> - </w:t>
              </w:r>
              <w:r w:rsidRPr="008C517A">
                <w:rPr>
                  <w:rFonts w:ascii="Arial" w:eastAsia="Times New Roman" w:hAnsi="Arial" w:cs="Arial"/>
                  <w:color w:val="000000"/>
                  <w:sz w:val="20"/>
                  <w:szCs w:val="20"/>
                </w:rPr>
                <w:fldChar w:fldCharType="begin" w:fldLock="1"/>
              </w:r>
              <w:r w:rsidR="00E10437" w:rsidRPr="008C517A">
                <w:rPr>
                  <w:rFonts w:ascii="Arial" w:eastAsia="Times New Roman" w:hAnsi="Arial" w:cs="Arial"/>
                  <w:color w:val="000000"/>
                  <w:sz w:val="20"/>
                  <w:szCs w:val="20"/>
                </w:rPr>
                <w:instrText>MERGEFIELD Att.UpperBound</w:instrText>
              </w:r>
              <w:r w:rsidRPr="008C517A">
                <w:rPr>
                  <w:rFonts w:ascii="Arial" w:eastAsia="Times New Roman" w:hAnsi="Arial" w:cs="Arial"/>
                  <w:color w:val="000000"/>
                  <w:sz w:val="20"/>
                  <w:szCs w:val="20"/>
                </w:rPr>
                <w:fldChar w:fldCharType="separate"/>
              </w:r>
              <w:r w:rsidR="00E10437" w:rsidRPr="008C517A">
                <w:rPr>
                  <w:rFonts w:ascii="Arial" w:eastAsia="Times New Roman" w:hAnsi="Arial" w:cs="Arial"/>
                  <w:color w:val="000000"/>
                  <w:sz w:val="20"/>
                  <w:szCs w:val="20"/>
                </w:rPr>
                <w:t>1</w:t>
              </w:r>
              <w:r w:rsidRPr="008C517A">
                <w:rPr>
                  <w:rFonts w:ascii="Arial" w:eastAsia="Times New Roman" w:hAnsi="Arial" w:cs="Arial"/>
                  <w:color w:val="000000"/>
                  <w:sz w:val="20"/>
                  <w:szCs w:val="20"/>
                </w:rPr>
                <w:fldChar w:fldCharType="end"/>
              </w:r>
            </w:ins>
          </w:p>
        </w:tc>
      </w:tr>
      <w:tr w:rsidR="00E10437" w:rsidRPr="008C517A" w14:paraId="523A4F99" w14:textId="77777777" w:rsidTr="00E10437">
        <w:trPr>
          <w:trHeight w:val="230"/>
        </w:trPr>
        <w:tc>
          <w:tcPr>
            <w:tcW w:w="3780" w:type="dxa"/>
            <w:tcBorders>
              <w:top w:val="nil"/>
              <w:left w:val="nil"/>
              <w:bottom w:val="nil"/>
              <w:right w:val="nil"/>
            </w:tcBorders>
          </w:tcPr>
          <w:p w14:paraId="73C85B21" w14:textId="77777777"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85CFBF2"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14:paraId="49AE6B13" w14:textId="77777777" w:rsidTr="00E10437">
        <w:trPr>
          <w:trHeight w:val="230"/>
        </w:trPr>
        <w:tc>
          <w:tcPr>
            <w:tcW w:w="3780" w:type="dxa"/>
            <w:tcBorders>
              <w:top w:val="nil"/>
              <w:left w:val="nil"/>
              <w:bottom w:val="nil"/>
              <w:right w:val="nil"/>
            </w:tcBorders>
          </w:tcPr>
          <w:p w14:paraId="220C94DF"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723" w:author="Arjan" w:date="2013-02-04T21:39:00Z">
              <w:r w:rsidRPr="008C517A">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57B80541"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724" w:author="Arjan" w:date="2013-02-04T21:39:00Z">
              <w:r w:rsidRPr="008C517A">
                <w:rPr>
                  <w:rFonts w:ascii="Arial" w:eastAsia="Times New Roman" w:hAnsi="Arial" w:cs="Arial"/>
                  <w:color w:val="000000"/>
                  <w:sz w:val="20"/>
                  <w:szCs w:val="20"/>
                </w:rPr>
                <w:t>Gemeentelijk kerngegeven</w:t>
              </w:r>
            </w:ins>
          </w:p>
        </w:tc>
      </w:tr>
      <w:tr w:rsidR="00E10437" w:rsidRPr="008C517A" w14:paraId="033ADCF7" w14:textId="77777777" w:rsidTr="00E10437">
        <w:trPr>
          <w:trHeight w:val="230"/>
        </w:trPr>
        <w:tc>
          <w:tcPr>
            <w:tcW w:w="3780" w:type="dxa"/>
            <w:tcBorders>
              <w:top w:val="nil"/>
              <w:left w:val="nil"/>
              <w:right w:val="nil"/>
            </w:tcBorders>
          </w:tcPr>
          <w:p w14:paraId="434E9749" w14:textId="77777777"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390EAE20"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AE1A91" w14:paraId="1AD3D7FA" w14:textId="77777777" w:rsidTr="00E10437">
        <w:trPr>
          <w:trHeight w:val="230"/>
        </w:trPr>
        <w:tc>
          <w:tcPr>
            <w:tcW w:w="3780" w:type="dxa"/>
            <w:tcBorders>
              <w:top w:val="nil"/>
              <w:left w:val="nil"/>
              <w:bottom w:val="single" w:sz="4" w:space="0" w:color="auto"/>
              <w:right w:val="nil"/>
            </w:tcBorders>
          </w:tcPr>
          <w:p w14:paraId="043BB352" w14:textId="77777777"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ins w:id="11725" w:author="Arjan" w:date="2013-02-04T21:39:00Z">
              <w:r w:rsidRPr="008C517A">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015AFE21" w14:textId="77777777" w:rsidR="00E10437" w:rsidRPr="00DD0F4F" w:rsidRDefault="00E10437" w:rsidP="008C517A">
            <w:pPr>
              <w:autoSpaceDE w:val="0"/>
              <w:autoSpaceDN w:val="0"/>
              <w:adjustRightInd w:val="0"/>
              <w:spacing w:after="0" w:line="240" w:lineRule="auto"/>
              <w:rPr>
                <w:rFonts w:ascii="Arial" w:eastAsia="Times New Roman" w:hAnsi="Arial" w:cs="Arial"/>
                <w:color w:val="000000"/>
                <w:sz w:val="20"/>
                <w:szCs w:val="20"/>
                <w:lang w:val="nl-NL"/>
              </w:rPr>
            </w:pPr>
            <w:ins w:id="11726" w:author="Arjan" w:date="2013-02-04T21:39:00Z">
              <w:r w:rsidRPr="00DD0F4F">
                <w:rPr>
                  <w:rFonts w:ascii="Arial" w:eastAsia="Times New Roman" w:hAnsi="Arial" w:cs="Arial"/>
                  <w:color w:val="000000"/>
                  <w:sz w:val="20"/>
                  <w:szCs w:val="20"/>
                  <w:lang w:val="nl-NL"/>
                </w:rPr>
                <w:t>Indien het attribuutsoort een waarde ongelijk "Nog te archiveren" heeft, dan moet van alle ENKELVOUDIGE INFORMATIEOBJECTen die via INFORMATIEOBJECT en de ZAAK-INFORMATIEOBJECT-relatie aan de zaak gerelateerd zijn, het attribuutsoort 'Status' de waarde "Gearchiveerd" hebben.</w:t>
              </w:r>
            </w:ins>
          </w:p>
        </w:tc>
      </w:tr>
    </w:tbl>
    <w:p w14:paraId="34E16647" w14:textId="77777777" w:rsidR="00963185" w:rsidRPr="008E0ED5" w:rsidRDefault="00963185" w:rsidP="00963185">
      <w:pPr>
        <w:widowControl w:val="0"/>
        <w:autoSpaceDE w:val="0"/>
        <w:autoSpaceDN w:val="0"/>
        <w:adjustRightInd w:val="0"/>
        <w:spacing w:before="240" w:after="60" w:line="240" w:lineRule="auto"/>
        <w:outlineLvl w:val="3"/>
        <w:rPr>
          <w:ins w:id="11727" w:author="Arjan Kloosterboer" w:date="2017-09-20T10:29:00Z"/>
          <w:rFonts w:ascii="Arial" w:hAnsi="Arial" w:cs="Arial"/>
          <w:b/>
          <w:color w:val="000000"/>
          <w:sz w:val="24"/>
          <w:szCs w:val="24"/>
        </w:rPr>
      </w:pPr>
      <w:bookmarkStart w:id="11728" w:name="BKM_5D43BAC8_A996_4977_9237_30AC5506E2B1"/>
      <w:ins w:id="11729" w:author="Arjan Kloosterboer" w:date="2017-09-20T10:29:00Z">
        <w:r w:rsidRPr="008E0ED5">
          <w:rPr>
            <w:rFonts w:ascii="Arial" w:hAnsi="Arial" w:cs="Arial"/>
            <w:b/>
            <w:color w:val="000000"/>
            <w:sz w:val="24"/>
            <w:szCs w:val="24"/>
          </w:rPr>
          <w:t>«Attribuutsoort» Procesobjectaard</w:t>
        </w:r>
      </w:ins>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963185" w14:paraId="058EC6A7" w14:textId="77777777" w:rsidTr="006940C5">
        <w:trPr>
          <w:trHeight w:val="230"/>
          <w:ins w:id="11730" w:author="Arjan Kloosterboer" w:date="2017-09-20T10:29:00Z"/>
        </w:trPr>
        <w:tc>
          <w:tcPr>
            <w:tcW w:w="3330" w:type="dxa"/>
            <w:gridSpan w:val="2"/>
            <w:tcBorders>
              <w:top w:val="nil"/>
              <w:left w:val="nil"/>
              <w:bottom w:val="nil"/>
              <w:right w:val="nil"/>
            </w:tcBorders>
            <w:tcMar>
              <w:top w:w="0" w:type="dxa"/>
              <w:left w:w="60" w:type="dxa"/>
              <w:bottom w:w="0" w:type="dxa"/>
              <w:right w:w="60" w:type="dxa"/>
            </w:tcMar>
          </w:tcPr>
          <w:p w14:paraId="461D8BEF" w14:textId="77777777" w:rsidR="00963185" w:rsidRDefault="00963185" w:rsidP="00963185">
            <w:pPr>
              <w:spacing w:after="0"/>
              <w:rPr>
                <w:ins w:id="11731" w:author="Arjan Kloosterboer" w:date="2017-09-20T10:29:00Z"/>
                <w:rFonts w:ascii="Calibri" w:hAnsi="Calibri" w:cs="Calibri"/>
                <w:color w:val="000000"/>
              </w:rPr>
            </w:pPr>
            <w:ins w:id="11732" w:author="Arjan Kloosterboer" w:date="2017-09-20T10:29:00Z">
              <w:r>
                <w:rPr>
                  <w:rFonts w:ascii="Calibri" w:hAnsi="Calibri" w:cs="Calibri"/>
                  <w:b/>
                  <w:bCs/>
                  <w:color w:val="000000"/>
                </w:rPr>
                <w:t xml:space="preserve">Naam </w:t>
              </w:r>
            </w:ins>
          </w:p>
        </w:tc>
        <w:tc>
          <w:tcPr>
            <w:tcW w:w="4320" w:type="dxa"/>
            <w:tcBorders>
              <w:top w:val="nil"/>
              <w:left w:val="nil"/>
              <w:bottom w:val="nil"/>
              <w:right w:val="nil"/>
            </w:tcBorders>
            <w:tcMar>
              <w:top w:w="0" w:type="dxa"/>
              <w:left w:w="60" w:type="dxa"/>
              <w:bottom w:w="0" w:type="dxa"/>
              <w:right w:w="60" w:type="dxa"/>
            </w:tcMar>
          </w:tcPr>
          <w:p w14:paraId="768E1701" w14:textId="77777777" w:rsidR="00963185" w:rsidRDefault="00963185" w:rsidP="00963185">
            <w:pPr>
              <w:spacing w:after="0"/>
              <w:rPr>
                <w:ins w:id="11733" w:author="Arjan Kloosterboer" w:date="2017-09-20T10:29:00Z"/>
                <w:rFonts w:ascii="Calibri" w:hAnsi="Calibri" w:cs="Calibri"/>
                <w:color w:val="0F0F0F"/>
              </w:rPr>
            </w:pPr>
            <w:ins w:id="11734" w:author="Arjan Kloosterboer" w:date="2017-09-20T10:29:00Z">
              <w:r>
                <w:rPr>
                  <w:rFonts w:ascii="Calibri" w:hAnsi="Calibri" w:cs="Calibri"/>
                  <w:color w:val="0F0F0F"/>
                </w:rPr>
                <w:t>Procesobjectaard</w:t>
              </w:r>
            </w:ins>
          </w:p>
        </w:tc>
        <w:tc>
          <w:tcPr>
            <w:tcW w:w="1710" w:type="dxa"/>
            <w:tcBorders>
              <w:top w:val="nil"/>
              <w:left w:val="nil"/>
              <w:bottom w:val="nil"/>
              <w:right w:val="nil"/>
            </w:tcBorders>
            <w:tcMar>
              <w:top w:w="0" w:type="dxa"/>
              <w:left w:w="60" w:type="dxa"/>
              <w:bottom w:w="0" w:type="dxa"/>
              <w:right w:w="60" w:type="dxa"/>
            </w:tcMar>
          </w:tcPr>
          <w:p w14:paraId="441570A2" w14:textId="630FE9E6" w:rsidR="00963185" w:rsidRDefault="00963185" w:rsidP="00963185">
            <w:pPr>
              <w:spacing w:after="0"/>
              <w:jc w:val="right"/>
              <w:rPr>
                <w:ins w:id="11735" w:author="Arjan Kloosterboer" w:date="2017-09-20T10:29:00Z"/>
                <w:rFonts w:ascii="Calibri" w:hAnsi="Calibri" w:cs="Calibri"/>
                <w:color w:val="0F0F0F"/>
              </w:rPr>
            </w:pPr>
          </w:p>
        </w:tc>
      </w:tr>
      <w:tr w:rsidR="00963185" w14:paraId="18F29BE4" w14:textId="77777777" w:rsidTr="006940C5">
        <w:trPr>
          <w:ins w:id="11736" w:author="Arjan Kloosterboer" w:date="2017-09-20T10:29:00Z"/>
        </w:trPr>
        <w:tc>
          <w:tcPr>
            <w:tcW w:w="3330" w:type="dxa"/>
            <w:gridSpan w:val="2"/>
            <w:tcBorders>
              <w:top w:val="nil"/>
              <w:left w:val="nil"/>
              <w:bottom w:val="nil"/>
              <w:right w:val="nil"/>
            </w:tcBorders>
            <w:tcMar>
              <w:top w:w="0" w:type="dxa"/>
              <w:left w:w="60" w:type="dxa"/>
              <w:bottom w:w="0" w:type="dxa"/>
              <w:right w:w="60" w:type="dxa"/>
            </w:tcMar>
          </w:tcPr>
          <w:p w14:paraId="5167B94D" w14:textId="77777777" w:rsidR="00963185" w:rsidRDefault="00963185" w:rsidP="00963185">
            <w:pPr>
              <w:spacing w:after="0"/>
              <w:rPr>
                <w:ins w:id="11737" w:author="Arjan Kloosterboer" w:date="2017-09-20T10:29:00Z"/>
                <w:rFonts w:ascii="Calibri" w:hAnsi="Calibri" w:cs="Calibri"/>
                <w:color w:val="000000"/>
              </w:rPr>
            </w:pPr>
            <w:ins w:id="11738" w:author="Arjan Kloosterboer" w:date="2017-09-20T10:29:00Z">
              <w:r>
                <w:rPr>
                  <w:rFonts w:ascii="Calibri" w:hAnsi="Calibri" w:cs="Calibri"/>
                  <w:b/>
                  <w:bCs/>
                  <w:color w:val="000000"/>
                </w:rPr>
                <w:lastRenderedPageBreak/>
                <w:t xml:space="preserve">Herkomst </w:t>
              </w:r>
            </w:ins>
          </w:p>
        </w:tc>
        <w:tc>
          <w:tcPr>
            <w:tcW w:w="6030" w:type="dxa"/>
            <w:gridSpan w:val="2"/>
            <w:tcBorders>
              <w:top w:val="nil"/>
              <w:left w:val="nil"/>
              <w:bottom w:val="nil"/>
              <w:right w:val="nil"/>
            </w:tcBorders>
            <w:tcMar>
              <w:top w:w="0" w:type="dxa"/>
              <w:left w:w="60" w:type="dxa"/>
              <w:bottom w:w="0" w:type="dxa"/>
              <w:right w:w="60" w:type="dxa"/>
            </w:tcMar>
          </w:tcPr>
          <w:p w14:paraId="133CA780" w14:textId="77777777" w:rsidR="00963185" w:rsidRDefault="00963185" w:rsidP="00963185">
            <w:pPr>
              <w:spacing w:after="0"/>
              <w:rPr>
                <w:ins w:id="11739" w:author="Arjan Kloosterboer" w:date="2017-09-20T10:29:00Z"/>
                <w:rFonts w:ascii="Calibri" w:hAnsi="Calibri" w:cs="Calibri"/>
                <w:color w:val="0F0F0F"/>
              </w:rPr>
            </w:pPr>
            <w:ins w:id="11740" w:author="Arjan Kloosterboer" w:date="2017-09-20T10:29:00Z">
              <w:r>
                <w:rPr>
                  <w:rFonts w:ascii="Calibri" w:hAnsi="Calibri" w:cs="Calibri"/>
                  <w:color w:val="0F0F0F"/>
                </w:rPr>
                <w:t>KING</w:t>
              </w:r>
            </w:ins>
          </w:p>
        </w:tc>
      </w:tr>
      <w:tr w:rsidR="00963185" w14:paraId="4B6DA4D5" w14:textId="77777777" w:rsidTr="006940C5">
        <w:trPr>
          <w:ins w:id="11741" w:author="Arjan Kloosterboer" w:date="2017-09-20T10:29:00Z"/>
        </w:trPr>
        <w:tc>
          <w:tcPr>
            <w:tcW w:w="3330" w:type="dxa"/>
            <w:gridSpan w:val="2"/>
            <w:tcBorders>
              <w:top w:val="nil"/>
              <w:left w:val="nil"/>
              <w:bottom w:val="nil"/>
              <w:right w:val="nil"/>
            </w:tcBorders>
            <w:tcMar>
              <w:top w:w="0" w:type="dxa"/>
              <w:left w:w="60" w:type="dxa"/>
              <w:bottom w:w="0" w:type="dxa"/>
              <w:right w:w="60" w:type="dxa"/>
            </w:tcMar>
          </w:tcPr>
          <w:p w14:paraId="2E532AC2" w14:textId="77777777" w:rsidR="00963185" w:rsidRDefault="00963185" w:rsidP="00963185">
            <w:pPr>
              <w:spacing w:after="0"/>
              <w:rPr>
                <w:ins w:id="11742" w:author="Arjan Kloosterboer" w:date="2017-09-20T10:29:00Z"/>
                <w:rFonts w:ascii="Calibri" w:hAnsi="Calibri" w:cs="Calibri"/>
                <w:color w:val="000000"/>
              </w:rPr>
            </w:pPr>
            <w:ins w:id="11743" w:author="Arjan Kloosterboer" w:date="2017-09-20T10:29:00Z">
              <w:r>
                <w:rPr>
                  <w:rFonts w:ascii="Calibri" w:hAnsi="Calibri" w:cs="Calibri"/>
                  <w:b/>
                  <w:bCs/>
                  <w:color w:val="000000"/>
                </w:rPr>
                <w:t xml:space="preserve">Code </w:t>
              </w:r>
            </w:ins>
          </w:p>
        </w:tc>
        <w:tc>
          <w:tcPr>
            <w:tcW w:w="6030" w:type="dxa"/>
            <w:gridSpan w:val="2"/>
            <w:tcBorders>
              <w:top w:val="nil"/>
              <w:left w:val="nil"/>
              <w:bottom w:val="nil"/>
              <w:right w:val="nil"/>
            </w:tcBorders>
            <w:tcMar>
              <w:top w:w="0" w:type="dxa"/>
              <w:left w:w="60" w:type="dxa"/>
              <w:bottom w:w="0" w:type="dxa"/>
              <w:right w:w="60" w:type="dxa"/>
            </w:tcMar>
          </w:tcPr>
          <w:p w14:paraId="479C1F68" w14:textId="77777777" w:rsidR="00963185" w:rsidRDefault="00963185" w:rsidP="00963185">
            <w:pPr>
              <w:spacing w:after="0"/>
              <w:rPr>
                <w:ins w:id="11744" w:author="Arjan Kloosterboer" w:date="2017-09-20T10:29:00Z"/>
                <w:rFonts w:ascii="Calibri" w:hAnsi="Calibri" w:cs="Calibri"/>
                <w:color w:val="0F0F0F"/>
              </w:rPr>
            </w:pPr>
          </w:p>
        </w:tc>
      </w:tr>
      <w:tr w:rsidR="00963185" w:rsidRPr="00AE1A91" w14:paraId="51114B65" w14:textId="77777777" w:rsidTr="006940C5">
        <w:trPr>
          <w:ins w:id="11745" w:author="Arjan Kloosterboer" w:date="2017-09-20T10:29:00Z"/>
        </w:trPr>
        <w:tc>
          <w:tcPr>
            <w:tcW w:w="3330" w:type="dxa"/>
            <w:gridSpan w:val="2"/>
            <w:tcBorders>
              <w:top w:val="nil"/>
              <w:left w:val="nil"/>
              <w:bottom w:val="nil"/>
              <w:right w:val="nil"/>
            </w:tcBorders>
            <w:tcMar>
              <w:top w:w="0" w:type="dxa"/>
              <w:left w:w="60" w:type="dxa"/>
              <w:bottom w:w="0" w:type="dxa"/>
              <w:right w:w="60" w:type="dxa"/>
            </w:tcMar>
          </w:tcPr>
          <w:p w14:paraId="4859673B" w14:textId="77777777" w:rsidR="00963185" w:rsidRDefault="00963185" w:rsidP="00963185">
            <w:pPr>
              <w:spacing w:after="0"/>
              <w:rPr>
                <w:ins w:id="11746" w:author="Arjan Kloosterboer" w:date="2017-09-20T10:29:00Z"/>
                <w:rFonts w:ascii="Calibri" w:hAnsi="Calibri" w:cs="Calibri"/>
                <w:color w:val="000000"/>
              </w:rPr>
            </w:pPr>
            <w:ins w:id="11747" w:author="Arjan Kloosterboer" w:date="2017-09-20T10:29:00Z">
              <w:r>
                <w:rPr>
                  <w:rFonts w:ascii="Calibri" w:hAnsi="Calibri" w:cs="Calibri"/>
                  <w:b/>
                  <w:bCs/>
                  <w:color w:val="000000"/>
                </w:rPr>
                <w:t xml:space="preserve">Definitie </w:t>
              </w:r>
            </w:ins>
          </w:p>
        </w:tc>
        <w:tc>
          <w:tcPr>
            <w:tcW w:w="6030" w:type="dxa"/>
            <w:gridSpan w:val="2"/>
            <w:tcBorders>
              <w:top w:val="nil"/>
              <w:left w:val="nil"/>
              <w:bottom w:val="nil"/>
              <w:right w:val="nil"/>
            </w:tcBorders>
            <w:tcMar>
              <w:top w:w="0" w:type="dxa"/>
              <w:left w:w="60" w:type="dxa"/>
              <w:bottom w:w="0" w:type="dxa"/>
              <w:right w:w="60" w:type="dxa"/>
            </w:tcMar>
          </w:tcPr>
          <w:p w14:paraId="28DA12D5" w14:textId="77777777" w:rsidR="00963185" w:rsidRPr="00963185" w:rsidRDefault="00963185" w:rsidP="00963185">
            <w:pPr>
              <w:spacing w:after="0"/>
              <w:rPr>
                <w:ins w:id="11748" w:author="Arjan Kloosterboer" w:date="2017-09-20T10:29:00Z"/>
                <w:rFonts w:ascii="Calibri" w:hAnsi="Calibri" w:cs="Calibri"/>
                <w:color w:val="0F0F0F"/>
                <w:lang w:val="nl-NL"/>
              </w:rPr>
            </w:pPr>
            <w:ins w:id="11749" w:author="Arjan Kloosterboer" w:date="2017-09-20T10:29:00Z">
              <w:r w:rsidRPr="00963185">
                <w:rPr>
                  <w:rFonts w:ascii="Calibri" w:hAnsi="Calibri" w:cs="Calibri"/>
                  <w:color w:val="0F0F0F"/>
                  <w:lang w:val="nl-NL"/>
                </w:rPr>
                <w:t>Omschrijving van het object, subject of gebeurtenis waarop, vanuit archiveringsoptiek, de zaak betrekking heeft</w:t>
              </w:r>
            </w:ins>
          </w:p>
        </w:tc>
      </w:tr>
      <w:tr w:rsidR="00963185" w14:paraId="345B8D5B" w14:textId="77777777" w:rsidTr="006940C5">
        <w:trPr>
          <w:trHeight w:val="230"/>
          <w:ins w:id="11750" w:author="Arjan Kloosterboer" w:date="2017-09-20T10:29:00Z"/>
        </w:trPr>
        <w:tc>
          <w:tcPr>
            <w:tcW w:w="3330" w:type="dxa"/>
            <w:gridSpan w:val="2"/>
            <w:tcBorders>
              <w:top w:val="nil"/>
              <w:left w:val="nil"/>
              <w:bottom w:val="nil"/>
              <w:right w:val="nil"/>
            </w:tcBorders>
            <w:tcMar>
              <w:top w:w="0" w:type="dxa"/>
              <w:left w:w="60" w:type="dxa"/>
              <w:bottom w:w="0" w:type="dxa"/>
              <w:right w:w="60" w:type="dxa"/>
            </w:tcMar>
          </w:tcPr>
          <w:p w14:paraId="1F864F9D" w14:textId="77777777" w:rsidR="00963185" w:rsidRDefault="00963185" w:rsidP="00963185">
            <w:pPr>
              <w:spacing w:after="0"/>
              <w:rPr>
                <w:ins w:id="11751" w:author="Arjan Kloosterboer" w:date="2017-09-20T10:29:00Z"/>
                <w:rFonts w:ascii="Calibri" w:hAnsi="Calibri" w:cs="Calibri"/>
                <w:color w:val="000000"/>
              </w:rPr>
            </w:pPr>
            <w:ins w:id="11752" w:author="Arjan Kloosterboer" w:date="2017-09-20T10:29:00Z">
              <w:r>
                <w:rPr>
                  <w:rFonts w:ascii="Calibri" w:hAnsi="Calibri" w:cs="Calibri"/>
                  <w:b/>
                  <w:bCs/>
                  <w:color w:val="000000"/>
                </w:rPr>
                <w:t xml:space="preserve">Herkomst definitie </w:t>
              </w:r>
            </w:ins>
          </w:p>
        </w:tc>
        <w:tc>
          <w:tcPr>
            <w:tcW w:w="6030" w:type="dxa"/>
            <w:gridSpan w:val="2"/>
            <w:tcBorders>
              <w:top w:val="nil"/>
              <w:left w:val="nil"/>
              <w:bottom w:val="nil"/>
              <w:right w:val="nil"/>
            </w:tcBorders>
            <w:tcMar>
              <w:top w:w="0" w:type="dxa"/>
              <w:left w:w="60" w:type="dxa"/>
              <w:bottom w:w="0" w:type="dxa"/>
              <w:right w:w="60" w:type="dxa"/>
            </w:tcMar>
          </w:tcPr>
          <w:p w14:paraId="7EA8FF6A" w14:textId="77777777" w:rsidR="00963185" w:rsidRDefault="00963185" w:rsidP="00963185">
            <w:pPr>
              <w:spacing w:after="0"/>
              <w:rPr>
                <w:ins w:id="11753" w:author="Arjan Kloosterboer" w:date="2017-09-20T10:29:00Z"/>
                <w:rFonts w:ascii="Calibri" w:hAnsi="Calibri" w:cs="Calibri"/>
                <w:color w:val="0F0F0F"/>
              </w:rPr>
            </w:pPr>
            <w:ins w:id="11754" w:author="Arjan Kloosterboer" w:date="2017-09-20T10:29:00Z">
              <w:r>
                <w:rPr>
                  <w:rFonts w:ascii="Calibri" w:hAnsi="Calibri" w:cs="Calibri"/>
                  <w:color w:val="0F0F0F"/>
                </w:rPr>
                <w:t>KING</w:t>
              </w:r>
            </w:ins>
          </w:p>
        </w:tc>
      </w:tr>
      <w:tr w:rsidR="00963185" w14:paraId="581D66BA" w14:textId="77777777" w:rsidTr="006940C5">
        <w:trPr>
          <w:ins w:id="11755" w:author="Arjan Kloosterboer" w:date="2017-09-20T10:29:00Z"/>
        </w:trPr>
        <w:tc>
          <w:tcPr>
            <w:tcW w:w="3330" w:type="dxa"/>
            <w:gridSpan w:val="2"/>
            <w:tcBorders>
              <w:top w:val="nil"/>
              <w:left w:val="nil"/>
              <w:bottom w:val="nil"/>
              <w:right w:val="nil"/>
            </w:tcBorders>
            <w:tcMar>
              <w:top w:w="0" w:type="dxa"/>
              <w:left w:w="60" w:type="dxa"/>
              <w:bottom w:w="0" w:type="dxa"/>
              <w:right w:w="60" w:type="dxa"/>
            </w:tcMar>
          </w:tcPr>
          <w:p w14:paraId="374A9BAC" w14:textId="77777777" w:rsidR="00963185" w:rsidRDefault="00963185" w:rsidP="00963185">
            <w:pPr>
              <w:spacing w:after="0"/>
              <w:rPr>
                <w:ins w:id="11756" w:author="Arjan Kloosterboer" w:date="2017-09-20T10:29:00Z"/>
                <w:rFonts w:ascii="Calibri" w:hAnsi="Calibri" w:cs="Calibri"/>
                <w:color w:val="000000"/>
              </w:rPr>
            </w:pPr>
            <w:ins w:id="11757" w:author="Arjan Kloosterboer" w:date="2017-09-20T10:29:00Z">
              <w:r>
                <w:rPr>
                  <w:rFonts w:ascii="Calibri" w:hAnsi="Calibri" w:cs="Calibri"/>
                  <w:b/>
                  <w:bCs/>
                  <w:color w:val="000000"/>
                </w:rPr>
                <w:t xml:space="preserve">Datum opname </w:t>
              </w:r>
            </w:ins>
          </w:p>
        </w:tc>
        <w:tc>
          <w:tcPr>
            <w:tcW w:w="6030" w:type="dxa"/>
            <w:gridSpan w:val="2"/>
            <w:tcBorders>
              <w:top w:val="nil"/>
              <w:left w:val="nil"/>
              <w:bottom w:val="nil"/>
              <w:right w:val="nil"/>
            </w:tcBorders>
            <w:tcMar>
              <w:top w:w="0" w:type="dxa"/>
              <w:left w:w="60" w:type="dxa"/>
              <w:bottom w:w="0" w:type="dxa"/>
              <w:right w:w="60" w:type="dxa"/>
            </w:tcMar>
          </w:tcPr>
          <w:p w14:paraId="4442F77E" w14:textId="77777777" w:rsidR="00963185" w:rsidRDefault="00963185" w:rsidP="00963185">
            <w:pPr>
              <w:spacing w:after="0"/>
              <w:rPr>
                <w:ins w:id="11758" w:author="Arjan Kloosterboer" w:date="2017-09-20T10:29:00Z"/>
                <w:rFonts w:ascii="Calibri" w:hAnsi="Calibri" w:cs="Calibri"/>
                <w:color w:val="0F0F0F"/>
              </w:rPr>
            </w:pPr>
            <w:ins w:id="11759" w:author="Arjan Kloosterboer" w:date="2017-09-20T10:29:00Z">
              <w:r>
                <w:rPr>
                  <w:rFonts w:ascii="Calibri" w:hAnsi="Calibri" w:cs="Calibri"/>
                  <w:color w:val="0F0F0F"/>
                </w:rPr>
                <w:t>1-2-2017</w:t>
              </w:r>
            </w:ins>
          </w:p>
        </w:tc>
      </w:tr>
      <w:tr w:rsidR="00963185" w14:paraId="779FC9C0" w14:textId="77777777" w:rsidTr="006940C5">
        <w:trPr>
          <w:ins w:id="11760" w:author="Arjan Kloosterboer" w:date="2017-09-20T10:29:00Z"/>
        </w:trPr>
        <w:tc>
          <w:tcPr>
            <w:tcW w:w="3330" w:type="dxa"/>
            <w:gridSpan w:val="2"/>
            <w:tcBorders>
              <w:top w:val="nil"/>
              <w:left w:val="nil"/>
              <w:bottom w:val="nil"/>
              <w:right w:val="nil"/>
            </w:tcBorders>
            <w:tcMar>
              <w:top w:w="0" w:type="dxa"/>
              <w:left w:w="60" w:type="dxa"/>
              <w:bottom w:w="0" w:type="dxa"/>
              <w:right w:w="60" w:type="dxa"/>
            </w:tcMar>
          </w:tcPr>
          <w:p w14:paraId="7AFAD21F" w14:textId="77777777" w:rsidR="00963185" w:rsidRDefault="00963185" w:rsidP="00963185">
            <w:pPr>
              <w:spacing w:after="0"/>
              <w:rPr>
                <w:ins w:id="11761" w:author="Arjan Kloosterboer" w:date="2017-09-20T10:29:00Z"/>
                <w:rFonts w:ascii="Calibri" w:hAnsi="Calibri" w:cs="Calibri"/>
                <w:color w:val="000000"/>
              </w:rPr>
            </w:pPr>
            <w:ins w:id="11762" w:author="Arjan Kloosterboer" w:date="2017-09-20T10:29:00Z">
              <w:r>
                <w:rPr>
                  <w:rFonts w:ascii="Calibri" w:hAnsi="Calibri" w:cs="Calibri"/>
                  <w:b/>
                  <w:bCs/>
                  <w:color w:val="000000"/>
                </w:rPr>
                <w:t xml:space="preserve">Formaat </w:t>
              </w:r>
            </w:ins>
          </w:p>
        </w:tc>
        <w:tc>
          <w:tcPr>
            <w:tcW w:w="6030" w:type="dxa"/>
            <w:gridSpan w:val="2"/>
            <w:tcBorders>
              <w:top w:val="nil"/>
              <w:left w:val="nil"/>
              <w:bottom w:val="nil"/>
              <w:right w:val="nil"/>
            </w:tcBorders>
            <w:tcMar>
              <w:top w:w="0" w:type="dxa"/>
              <w:left w:w="60" w:type="dxa"/>
              <w:bottom w:w="0" w:type="dxa"/>
              <w:right w:w="60" w:type="dxa"/>
            </w:tcMar>
          </w:tcPr>
          <w:p w14:paraId="035BE654" w14:textId="77777777" w:rsidR="00963185" w:rsidRDefault="00963185" w:rsidP="00963185">
            <w:pPr>
              <w:spacing w:after="0"/>
              <w:rPr>
                <w:ins w:id="11763" w:author="Arjan Kloosterboer" w:date="2017-09-20T10:29:00Z"/>
                <w:rFonts w:ascii="Calibri" w:hAnsi="Calibri" w:cs="Calibri"/>
                <w:color w:val="0F0F0F"/>
              </w:rPr>
            </w:pPr>
            <w:ins w:id="11764" w:author="Arjan Kloosterboer" w:date="2017-09-20T10:29:00Z">
              <w:r>
                <w:rPr>
                  <w:rFonts w:ascii="Calibri" w:hAnsi="Calibri" w:cs="Calibri"/>
                  <w:color w:val="0F0F0F"/>
                </w:rPr>
                <w:t>AN200</w:t>
              </w:r>
            </w:ins>
          </w:p>
        </w:tc>
      </w:tr>
      <w:tr w:rsidR="00963185" w14:paraId="08C15D0A" w14:textId="77777777" w:rsidTr="006940C5">
        <w:trPr>
          <w:trHeight w:val="230"/>
          <w:ins w:id="11765" w:author="Arjan Kloosterboer" w:date="2017-09-20T10:29:00Z"/>
        </w:trPr>
        <w:tc>
          <w:tcPr>
            <w:tcW w:w="3330" w:type="dxa"/>
            <w:gridSpan w:val="2"/>
            <w:tcBorders>
              <w:top w:val="nil"/>
              <w:left w:val="nil"/>
              <w:bottom w:val="nil"/>
              <w:right w:val="nil"/>
            </w:tcBorders>
            <w:tcMar>
              <w:top w:w="0" w:type="dxa"/>
              <w:left w:w="60" w:type="dxa"/>
              <w:bottom w:w="0" w:type="dxa"/>
              <w:right w:w="60" w:type="dxa"/>
            </w:tcMar>
          </w:tcPr>
          <w:p w14:paraId="480BD584" w14:textId="77777777" w:rsidR="00963185" w:rsidRDefault="00963185" w:rsidP="00963185">
            <w:pPr>
              <w:spacing w:after="0"/>
              <w:rPr>
                <w:ins w:id="11766" w:author="Arjan Kloosterboer" w:date="2017-09-20T10:29:00Z"/>
                <w:rFonts w:ascii="Calibri" w:hAnsi="Calibri" w:cs="Calibri"/>
                <w:color w:val="000000"/>
              </w:rPr>
            </w:pPr>
            <w:ins w:id="11767" w:author="Arjan Kloosterboer" w:date="2017-09-20T10:29:00Z">
              <w:r>
                <w:rPr>
                  <w:rFonts w:ascii="Calibri" w:hAnsi="Calibri" w:cs="Calibri"/>
                  <w:b/>
                  <w:bCs/>
                  <w:color w:val="000000"/>
                </w:rPr>
                <w:t>Waardenverzameling</w:t>
              </w:r>
            </w:ins>
          </w:p>
        </w:tc>
        <w:tc>
          <w:tcPr>
            <w:tcW w:w="6030" w:type="dxa"/>
            <w:gridSpan w:val="2"/>
            <w:tcBorders>
              <w:top w:val="nil"/>
              <w:left w:val="nil"/>
              <w:bottom w:val="nil"/>
              <w:right w:val="nil"/>
            </w:tcBorders>
            <w:tcMar>
              <w:top w:w="0" w:type="dxa"/>
              <w:left w:w="60" w:type="dxa"/>
              <w:bottom w:w="0" w:type="dxa"/>
              <w:right w:w="60" w:type="dxa"/>
            </w:tcMar>
          </w:tcPr>
          <w:p w14:paraId="090B1215" w14:textId="77777777" w:rsidR="00963185" w:rsidRDefault="00963185" w:rsidP="00963185">
            <w:pPr>
              <w:spacing w:after="0"/>
              <w:rPr>
                <w:ins w:id="11768" w:author="Arjan Kloosterboer" w:date="2017-09-20T10:29:00Z"/>
                <w:rFonts w:ascii="Calibri" w:hAnsi="Calibri" w:cs="Calibri"/>
                <w:color w:val="0F0F0F"/>
              </w:rPr>
            </w:pPr>
          </w:p>
        </w:tc>
      </w:tr>
      <w:tr w:rsidR="00963185" w14:paraId="7F7CE2B3" w14:textId="77777777" w:rsidTr="006940C5">
        <w:trPr>
          <w:trHeight w:val="215"/>
          <w:ins w:id="11769" w:author="Arjan Kloosterboer" w:date="2017-09-20T10:29:00Z"/>
        </w:trPr>
        <w:tc>
          <w:tcPr>
            <w:tcW w:w="3330" w:type="dxa"/>
            <w:gridSpan w:val="2"/>
            <w:tcBorders>
              <w:top w:val="nil"/>
              <w:left w:val="nil"/>
              <w:bottom w:val="nil"/>
              <w:right w:val="nil"/>
            </w:tcBorders>
            <w:tcMar>
              <w:top w:w="0" w:type="dxa"/>
              <w:left w:w="60" w:type="dxa"/>
              <w:bottom w:w="0" w:type="dxa"/>
              <w:right w:w="60" w:type="dxa"/>
            </w:tcMar>
          </w:tcPr>
          <w:p w14:paraId="7D1AFEF4" w14:textId="77777777" w:rsidR="00963185" w:rsidRDefault="00963185" w:rsidP="00963185">
            <w:pPr>
              <w:spacing w:after="0"/>
              <w:rPr>
                <w:ins w:id="11770" w:author="Arjan Kloosterboer" w:date="2017-09-20T10:29:00Z"/>
                <w:rFonts w:ascii="Calibri" w:hAnsi="Calibri" w:cs="Calibri"/>
                <w:color w:val="000000"/>
              </w:rPr>
            </w:pPr>
            <w:ins w:id="11771" w:author="Arjan Kloosterboer" w:date="2017-09-20T10:29:00Z">
              <w:r>
                <w:rPr>
                  <w:rFonts w:ascii="Calibri" w:hAnsi="Calibri" w:cs="Calibri"/>
                  <w:b/>
                  <w:bCs/>
                  <w:color w:val="000000"/>
                </w:rPr>
                <w:t>Indicatie materiële historie</w:t>
              </w:r>
            </w:ins>
          </w:p>
        </w:tc>
        <w:tc>
          <w:tcPr>
            <w:tcW w:w="6030" w:type="dxa"/>
            <w:gridSpan w:val="2"/>
            <w:tcBorders>
              <w:top w:val="nil"/>
              <w:left w:val="nil"/>
              <w:bottom w:val="nil"/>
              <w:right w:val="nil"/>
            </w:tcBorders>
            <w:tcMar>
              <w:top w:w="0" w:type="dxa"/>
              <w:left w:w="60" w:type="dxa"/>
              <w:bottom w:w="0" w:type="dxa"/>
              <w:right w:w="60" w:type="dxa"/>
            </w:tcMar>
          </w:tcPr>
          <w:p w14:paraId="0FB3CAEF" w14:textId="77777777" w:rsidR="00963185" w:rsidRDefault="00963185" w:rsidP="00963185">
            <w:pPr>
              <w:spacing w:after="0"/>
              <w:rPr>
                <w:ins w:id="11772" w:author="Arjan Kloosterboer" w:date="2017-09-20T10:29:00Z"/>
                <w:rFonts w:ascii="Calibri" w:hAnsi="Calibri" w:cs="Calibri"/>
                <w:color w:val="0F0F0F"/>
              </w:rPr>
            </w:pPr>
            <w:ins w:id="11773" w:author="Arjan Kloosterboer" w:date="2017-09-20T10:29:00Z">
              <w:r>
                <w:rPr>
                  <w:rFonts w:ascii="Calibri" w:hAnsi="Calibri" w:cs="Calibri"/>
                  <w:color w:val="0F0F0F"/>
                </w:rPr>
                <w:t>Nee</w:t>
              </w:r>
            </w:ins>
          </w:p>
        </w:tc>
      </w:tr>
      <w:tr w:rsidR="00963185" w14:paraId="36B79930" w14:textId="77777777" w:rsidTr="006940C5">
        <w:trPr>
          <w:trHeight w:val="230"/>
          <w:ins w:id="11774" w:author="Arjan Kloosterboer" w:date="2017-09-20T10:29:00Z"/>
        </w:trPr>
        <w:tc>
          <w:tcPr>
            <w:tcW w:w="3330" w:type="dxa"/>
            <w:gridSpan w:val="2"/>
            <w:tcBorders>
              <w:top w:val="nil"/>
              <w:left w:val="nil"/>
              <w:bottom w:val="nil"/>
              <w:right w:val="nil"/>
            </w:tcBorders>
            <w:tcMar>
              <w:top w:w="0" w:type="dxa"/>
              <w:left w:w="60" w:type="dxa"/>
              <w:bottom w:w="0" w:type="dxa"/>
              <w:right w:w="60" w:type="dxa"/>
            </w:tcMar>
          </w:tcPr>
          <w:p w14:paraId="7511EFD9" w14:textId="77777777" w:rsidR="00963185" w:rsidRDefault="00963185" w:rsidP="00963185">
            <w:pPr>
              <w:spacing w:after="0"/>
              <w:rPr>
                <w:ins w:id="11775" w:author="Arjan Kloosterboer" w:date="2017-09-20T10:29:00Z"/>
                <w:rFonts w:ascii="Calibri" w:hAnsi="Calibri" w:cs="Calibri"/>
                <w:color w:val="000000"/>
              </w:rPr>
            </w:pPr>
            <w:ins w:id="11776" w:author="Arjan Kloosterboer" w:date="2017-09-20T10:29:00Z">
              <w:r>
                <w:rPr>
                  <w:rFonts w:ascii="Calibri" w:hAnsi="Calibri" w:cs="Calibri"/>
                  <w:b/>
                  <w:bCs/>
                  <w:color w:val="000000"/>
                </w:rPr>
                <w:t>Indicatie formele historie</w:t>
              </w:r>
            </w:ins>
          </w:p>
        </w:tc>
        <w:tc>
          <w:tcPr>
            <w:tcW w:w="6030" w:type="dxa"/>
            <w:gridSpan w:val="2"/>
            <w:tcBorders>
              <w:top w:val="nil"/>
              <w:left w:val="nil"/>
              <w:bottom w:val="nil"/>
              <w:right w:val="nil"/>
            </w:tcBorders>
            <w:tcMar>
              <w:top w:w="0" w:type="dxa"/>
              <w:left w:w="60" w:type="dxa"/>
              <w:bottom w:w="0" w:type="dxa"/>
              <w:right w:w="60" w:type="dxa"/>
            </w:tcMar>
          </w:tcPr>
          <w:p w14:paraId="4C2B5DBA" w14:textId="77777777" w:rsidR="00963185" w:rsidRDefault="00963185" w:rsidP="00963185">
            <w:pPr>
              <w:spacing w:after="0"/>
              <w:rPr>
                <w:ins w:id="11777" w:author="Arjan Kloosterboer" w:date="2017-09-20T10:29:00Z"/>
                <w:rFonts w:ascii="Calibri" w:hAnsi="Calibri" w:cs="Calibri"/>
                <w:color w:val="0F0F0F"/>
              </w:rPr>
            </w:pPr>
            <w:ins w:id="11778" w:author="Arjan Kloosterboer" w:date="2017-09-20T10:29:00Z">
              <w:r>
                <w:rPr>
                  <w:rFonts w:ascii="Calibri" w:hAnsi="Calibri" w:cs="Calibri"/>
                  <w:color w:val="0F0F0F"/>
                </w:rPr>
                <w:t>Ja</w:t>
              </w:r>
            </w:ins>
          </w:p>
        </w:tc>
      </w:tr>
      <w:tr w:rsidR="00963185" w14:paraId="18CF0D4B" w14:textId="77777777" w:rsidTr="006940C5">
        <w:trPr>
          <w:trHeight w:val="230"/>
          <w:ins w:id="11779" w:author="Arjan Kloosterboer" w:date="2017-09-20T10:29:00Z"/>
        </w:trPr>
        <w:tc>
          <w:tcPr>
            <w:tcW w:w="3330" w:type="dxa"/>
            <w:gridSpan w:val="2"/>
            <w:tcBorders>
              <w:top w:val="nil"/>
              <w:left w:val="nil"/>
              <w:bottom w:val="nil"/>
              <w:right w:val="nil"/>
            </w:tcBorders>
            <w:tcMar>
              <w:top w:w="0" w:type="dxa"/>
              <w:left w:w="60" w:type="dxa"/>
              <w:bottom w:w="0" w:type="dxa"/>
              <w:right w:w="60" w:type="dxa"/>
            </w:tcMar>
          </w:tcPr>
          <w:p w14:paraId="3C7CA080" w14:textId="77777777" w:rsidR="00963185" w:rsidRDefault="00963185" w:rsidP="00963185">
            <w:pPr>
              <w:spacing w:after="0"/>
              <w:rPr>
                <w:ins w:id="11780" w:author="Arjan Kloosterboer" w:date="2017-09-20T10:29:00Z"/>
                <w:rFonts w:ascii="Calibri" w:hAnsi="Calibri" w:cs="Calibri"/>
                <w:color w:val="000000"/>
              </w:rPr>
            </w:pPr>
            <w:ins w:id="11781" w:author="Arjan Kloosterboer" w:date="2017-09-20T10:29:00Z">
              <w:r>
                <w:rPr>
                  <w:rFonts w:ascii="Calibri" w:hAnsi="Calibri" w:cs="Calibri"/>
                  <w:b/>
                  <w:bCs/>
                  <w:color w:val="000000"/>
                </w:rPr>
                <w:t>Indicatie in onderzoek</w:t>
              </w:r>
            </w:ins>
          </w:p>
        </w:tc>
        <w:tc>
          <w:tcPr>
            <w:tcW w:w="6030" w:type="dxa"/>
            <w:gridSpan w:val="2"/>
            <w:tcBorders>
              <w:top w:val="nil"/>
              <w:left w:val="nil"/>
              <w:bottom w:val="nil"/>
              <w:right w:val="nil"/>
            </w:tcBorders>
            <w:tcMar>
              <w:top w:w="0" w:type="dxa"/>
              <w:left w:w="60" w:type="dxa"/>
              <w:bottom w:w="0" w:type="dxa"/>
              <w:right w:w="60" w:type="dxa"/>
            </w:tcMar>
          </w:tcPr>
          <w:p w14:paraId="14263514" w14:textId="77777777" w:rsidR="00963185" w:rsidRDefault="00963185" w:rsidP="00963185">
            <w:pPr>
              <w:spacing w:after="0"/>
              <w:rPr>
                <w:ins w:id="11782" w:author="Arjan Kloosterboer" w:date="2017-09-20T10:29:00Z"/>
                <w:rFonts w:ascii="Calibri" w:hAnsi="Calibri" w:cs="Calibri"/>
                <w:color w:val="0F0F0F"/>
              </w:rPr>
            </w:pPr>
            <w:ins w:id="11783" w:author="Arjan Kloosterboer" w:date="2017-09-20T10:29:00Z">
              <w:r>
                <w:rPr>
                  <w:rFonts w:ascii="Calibri" w:hAnsi="Calibri" w:cs="Calibri"/>
                  <w:color w:val="0F0F0F"/>
                </w:rPr>
                <w:t>Nee</w:t>
              </w:r>
            </w:ins>
          </w:p>
        </w:tc>
      </w:tr>
      <w:tr w:rsidR="00963185" w14:paraId="32E54375" w14:textId="77777777" w:rsidTr="006940C5">
        <w:trPr>
          <w:ins w:id="11784" w:author="Arjan Kloosterboer" w:date="2017-09-20T10:29:00Z"/>
        </w:trPr>
        <w:tc>
          <w:tcPr>
            <w:tcW w:w="3330" w:type="dxa"/>
            <w:gridSpan w:val="2"/>
            <w:tcBorders>
              <w:top w:val="nil"/>
              <w:left w:val="nil"/>
              <w:bottom w:val="nil"/>
              <w:right w:val="nil"/>
            </w:tcBorders>
            <w:tcMar>
              <w:top w:w="0" w:type="dxa"/>
              <w:left w:w="60" w:type="dxa"/>
              <w:bottom w:w="0" w:type="dxa"/>
              <w:right w:w="60" w:type="dxa"/>
            </w:tcMar>
          </w:tcPr>
          <w:p w14:paraId="5A3DC598" w14:textId="77777777" w:rsidR="00963185" w:rsidRDefault="00963185" w:rsidP="00963185">
            <w:pPr>
              <w:spacing w:after="0"/>
              <w:rPr>
                <w:ins w:id="11785" w:author="Arjan Kloosterboer" w:date="2017-09-20T10:29:00Z"/>
                <w:rFonts w:ascii="Calibri" w:hAnsi="Calibri" w:cs="Calibri"/>
                <w:color w:val="000000"/>
              </w:rPr>
            </w:pPr>
            <w:ins w:id="11786" w:author="Arjan Kloosterboer" w:date="2017-09-20T10:29:00Z">
              <w:r>
                <w:rPr>
                  <w:rFonts w:ascii="Calibri" w:hAnsi="Calibri" w:cs="Calibri"/>
                  <w:b/>
                  <w:bCs/>
                  <w:color w:val="000000"/>
                </w:rPr>
                <w:t>Aanduiding strijdigheid/nietigheid</w:t>
              </w:r>
            </w:ins>
          </w:p>
        </w:tc>
        <w:tc>
          <w:tcPr>
            <w:tcW w:w="6030" w:type="dxa"/>
            <w:gridSpan w:val="2"/>
            <w:tcBorders>
              <w:top w:val="nil"/>
              <w:left w:val="nil"/>
              <w:bottom w:val="nil"/>
              <w:right w:val="nil"/>
            </w:tcBorders>
            <w:tcMar>
              <w:top w:w="0" w:type="dxa"/>
              <w:left w:w="60" w:type="dxa"/>
              <w:bottom w:w="0" w:type="dxa"/>
              <w:right w:w="60" w:type="dxa"/>
            </w:tcMar>
          </w:tcPr>
          <w:p w14:paraId="0ED23FC6" w14:textId="77777777" w:rsidR="00963185" w:rsidRDefault="00963185" w:rsidP="00963185">
            <w:pPr>
              <w:spacing w:after="0"/>
              <w:rPr>
                <w:ins w:id="11787" w:author="Arjan Kloosterboer" w:date="2017-09-20T10:29:00Z"/>
                <w:rFonts w:ascii="Calibri" w:hAnsi="Calibri" w:cs="Calibri"/>
                <w:color w:val="0F0F0F"/>
              </w:rPr>
            </w:pPr>
            <w:ins w:id="11788" w:author="Arjan Kloosterboer" w:date="2017-09-20T10:29:00Z">
              <w:r>
                <w:rPr>
                  <w:rFonts w:ascii="Calibri" w:hAnsi="Calibri" w:cs="Calibri"/>
                  <w:color w:val="0F0F0F"/>
                </w:rPr>
                <w:t>Nee</w:t>
              </w:r>
            </w:ins>
          </w:p>
        </w:tc>
      </w:tr>
      <w:tr w:rsidR="00963185" w14:paraId="3A6D2A79" w14:textId="77777777" w:rsidTr="006940C5">
        <w:trPr>
          <w:trHeight w:val="230"/>
          <w:ins w:id="11789" w:author="Arjan Kloosterboer" w:date="2017-09-20T10:29:00Z"/>
        </w:trPr>
        <w:tc>
          <w:tcPr>
            <w:tcW w:w="3330" w:type="dxa"/>
            <w:gridSpan w:val="2"/>
            <w:tcBorders>
              <w:top w:val="nil"/>
              <w:left w:val="nil"/>
              <w:bottom w:val="nil"/>
              <w:right w:val="nil"/>
            </w:tcBorders>
            <w:tcMar>
              <w:top w:w="0" w:type="dxa"/>
              <w:left w:w="60" w:type="dxa"/>
              <w:bottom w:w="0" w:type="dxa"/>
              <w:right w:w="60" w:type="dxa"/>
            </w:tcMar>
          </w:tcPr>
          <w:p w14:paraId="20599FA5" w14:textId="77777777" w:rsidR="00963185" w:rsidRDefault="00963185" w:rsidP="00963185">
            <w:pPr>
              <w:spacing w:after="0"/>
              <w:rPr>
                <w:ins w:id="11790" w:author="Arjan Kloosterboer" w:date="2017-09-20T10:29:00Z"/>
                <w:rFonts w:ascii="Calibri" w:hAnsi="Calibri" w:cs="Calibri"/>
                <w:color w:val="000000"/>
              </w:rPr>
            </w:pPr>
            <w:ins w:id="11791" w:author="Arjan Kloosterboer" w:date="2017-09-20T10:29:00Z">
              <w:r>
                <w:rPr>
                  <w:rFonts w:ascii="Calibri" w:hAnsi="Calibri" w:cs="Calibri"/>
                  <w:b/>
                  <w:bCs/>
                  <w:color w:val="000000"/>
                </w:rPr>
                <w:t>Kardinaliteit</w:t>
              </w:r>
            </w:ins>
          </w:p>
        </w:tc>
        <w:tc>
          <w:tcPr>
            <w:tcW w:w="6030" w:type="dxa"/>
            <w:gridSpan w:val="2"/>
            <w:tcBorders>
              <w:top w:val="nil"/>
              <w:left w:val="nil"/>
              <w:bottom w:val="nil"/>
              <w:right w:val="nil"/>
            </w:tcBorders>
            <w:tcMar>
              <w:top w:w="0" w:type="dxa"/>
              <w:left w:w="60" w:type="dxa"/>
              <w:bottom w:w="0" w:type="dxa"/>
              <w:right w:w="60" w:type="dxa"/>
            </w:tcMar>
          </w:tcPr>
          <w:p w14:paraId="294E4300" w14:textId="77777777" w:rsidR="00963185" w:rsidRDefault="00963185" w:rsidP="00963185">
            <w:pPr>
              <w:spacing w:after="0"/>
              <w:rPr>
                <w:ins w:id="11792" w:author="Arjan Kloosterboer" w:date="2017-09-20T10:29:00Z"/>
                <w:rFonts w:ascii="Calibri" w:hAnsi="Calibri" w:cs="Calibri"/>
                <w:color w:val="0F0F0F"/>
              </w:rPr>
            </w:pPr>
            <w:ins w:id="11793" w:author="Arjan Kloosterboer" w:date="2017-09-20T10:29:00Z">
              <w:r>
                <w:rPr>
                  <w:rFonts w:ascii="Calibri" w:hAnsi="Calibri" w:cs="Calibri"/>
                  <w:color w:val="0F0F0F"/>
                </w:rPr>
                <w:t>0 - 1</w:t>
              </w:r>
            </w:ins>
          </w:p>
        </w:tc>
      </w:tr>
      <w:tr w:rsidR="00963185" w14:paraId="05558691" w14:textId="77777777" w:rsidTr="006940C5">
        <w:trPr>
          <w:trHeight w:val="230"/>
          <w:ins w:id="11794" w:author="Arjan Kloosterboer" w:date="2017-09-20T10:29:00Z"/>
        </w:trPr>
        <w:tc>
          <w:tcPr>
            <w:tcW w:w="3330" w:type="dxa"/>
            <w:gridSpan w:val="2"/>
            <w:tcBorders>
              <w:top w:val="nil"/>
              <w:left w:val="nil"/>
              <w:bottom w:val="nil"/>
              <w:right w:val="nil"/>
            </w:tcBorders>
            <w:tcMar>
              <w:top w:w="0" w:type="dxa"/>
              <w:left w:w="60" w:type="dxa"/>
              <w:bottom w:w="0" w:type="dxa"/>
              <w:right w:w="60" w:type="dxa"/>
            </w:tcMar>
          </w:tcPr>
          <w:p w14:paraId="090324C6" w14:textId="77777777" w:rsidR="00963185" w:rsidRDefault="00963185" w:rsidP="00963185">
            <w:pPr>
              <w:spacing w:after="0"/>
              <w:rPr>
                <w:ins w:id="11795" w:author="Arjan Kloosterboer" w:date="2017-09-20T10:29:00Z"/>
                <w:rFonts w:ascii="Calibri" w:hAnsi="Calibri" w:cs="Calibri"/>
                <w:color w:val="000000"/>
              </w:rPr>
            </w:pPr>
            <w:ins w:id="11796" w:author="Arjan Kloosterboer" w:date="2017-09-20T10:29:00Z">
              <w:r>
                <w:rPr>
                  <w:rFonts w:ascii="Calibri" w:hAnsi="Calibri" w:cs="Calibri"/>
                  <w:b/>
                  <w:bCs/>
                  <w:color w:val="000000"/>
                </w:rPr>
                <w:t>Indicatie authentiek</w:t>
              </w:r>
            </w:ins>
          </w:p>
        </w:tc>
        <w:tc>
          <w:tcPr>
            <w:tcW w:w="6030" w:type="dxa"/>
            <w:gridSpan w:val="2"/>
            <w:tcBorders>
              <w:top w:val="nil"/>
              <w:left w:val="nil"/>
              <w:bottom w:val="nil"/>
              <w:right w:val="nil"/>
            </w:tcBorders>
            <w:tcMar>
              <w:top w:w="0" w:type="dxa"/>
              <w:left w:w="60" w:type="dxa"/>
              <w:bottom w:w="0" w:type="dxa"/>
              <w:right w:w="60" w:type="dxa"/>
            </w:tcMar>
          </w:tcPr>
          <w:p w14:paraId="58A677FA" w14:textId="77777777" w:rsidR="00963185" w:rsidRDefault="00963185" w:rsidP="00963185">
            <w:pPr>
              <w:spacing w:after="0"/>
              <w:rPr>
                <w:ins w:id="11797" w:author="Arjan Kloosterboer" w:date="2017-09-20T10:29:00Z"/>
                <w:rFonts w:ascii="Calibri" w:hAnsi="Calibri" w:cs="Calibri"/>
                <w:color w:val="0F0F0F"/>
              </w:rPr>
            </w:pPr>
            <w:ins w:id="11798" w:author="Arjan Kloosterboer" w:date="2017-09-20T10:29:00Z">
              <w:r>
                <w:rPr>
                  <w:rFonts w:ascii="Calibri" w:hAnsi="Calibri" w:cs="Calibri"/>
                  <w:color w:val="0F0F0F"/>
                </w:rPr>
                <w:t>Gemeentelijk kerngegeven</w:t>
              </w:r>
            </w:ins>
          </w:p>
        </w:tc>
      </w:tr>
      <w:tr w:rsidR="00963185" w14:paraId="6DFAB01C" w14:textId="77777777" w:rsidTr="006940C5">
        <w:trPr>
          <w:trHeight w:val="230"/>
          <w:ins w:id="11799" w:author="Arjan Kloosterboer" w:date="2017-09-20T10:29:00Z"/>
        </w:trPr>
        <w:tc>
          <w:tcPr>
            <w:tcW w:w="3330" w:type="dxa"/>
            <w:gridSpan w:val="2"/>
            <w:tcBorders>
              <w:top w:val="nil"/>
              <w:left w:val="nil"/>
              <w:bottom w:val="nil"/>
              <w:right w:val="nil"/>
            </w:tcBorders>
            <w:tcMar>
              <w:top w:w="0" w:type="dxa"/>
              <w:left w:w="60" w:type="dxa"/>
              <w:bottom w:w="0" w:type="dxa"/>
              <w:right w:w="60" w:type="dxa"/>
            </w:tcMar>
          </w:tcPr>
          <w:p w14:paraId="3D182CDC" w14:textId="77777777" w:rsidR="00963185" w:rsidRDefault="00963185" w:rsidP="00963185">
            <w:pPr>
              <w:spacing w:after="0"/>
              <w:rPr>
                <w:ins w:id="11800" w:author="Arjan Kloosterboer" w:date="2017-09-20T10:29:00Z"/>
                <w:rFonts w:ascii="Calibri" w:hAnsi="Calibri" w:cs="Calibri"/>
                <w:b/>
                <w:bCs/>
                <w:color w:val="000000"/>
              </w:rPr>
            </w:pPr>
            <w:ins w:id="11801" w:author="Arjan Kloosterboer" w:date="2017-09-20T10:29:00Z">
              <w:r>
                <w:rPr>
                  <w:rFonts w:ascii="Calibri" w:hAnsi="Calibri" w:cs="Calibri"/>
                  <w:b/>
                  <w:bCs/>
                  <w:color w:val="000000"/>
                </w:rPr>
                <w:t xml:space="preserve">Regels </w:t>
              </w:r>
            </w:ins>
          </w:p>
        </w:tc>
        <w:tc>
          <w:tcPr>
            <w:tcW w:w="6030" w:type="dxa"/>
            <w:gridSpan w:val="2"/>
            <w:tcBorders>
              <w:top w:val="nil"/>
              <w:left w:val="nil"/>
              <w:bottom w:val="nil"/>
              <w:right w:val="nil"/>
            </w:tcBorders>
            <w:tcMar>
              <w:top w:w="0" w:type="dxa"/>
              <w:left w:w="60" w:type="dxa"/>
              <w:bottom w:w="0" w:type="dxa"/>
              <w:right w:w="60" w:type="dxa"/>
            </w:tcMar>
          </w:tcPr>
          <w:p w14:paraId="637DD900" w14:textId="77777777" w:rsidR="00963185" w:rsidRDefault="00963185" w:rsidP="00963185">
            <w:pPr>
              <w:spacing w:after="0"/>
              <w:rPr>
                <w:ins w:id="11802" w:author="Arjan Kloosterboer" w:date="2017-09-20T10:29:00Z"/>
                <w:rFonts w:ascii="Calibri" w:hAnsi="Calibri" w:cs="Calibri"/>
                <w:color w:val="0F0F0F"/>
              </w:rPr>
            </w:pPr>
            <w:ins w:id="11803" w:author="Arjan Kloosterboer" w:date="2017-09-20T10:29:00Z">
              <w:r>
                <w:rPr>
                  <w:rFonts w:ascii="Calibri" w:hAnsi="Calibri" w:cs="Calibri"/>
                  <w:color w:val="0F0F0F"/>
                </w:rPr>
                <w:t>-</w:t>
              </w:r>
            </w:ins>
          </w:p>
        </w:tc>
      </w:tr>
      <w:tr w:rsidR="00963185" w14:paraId="3AD296E6" w14:textId="77777777" w:rsidTr="006940C5">
        <w:trPr>
          <w:ins w:id="11804" w:author="Arjan Kloosterboer" w:date="2017-09-20T10:29:00Z"/>
        </w:trPr>
        <w:tc>
          <w:tcPr>
            <w:tcW w:w="9360" w:type="dxa"/>
            <w:gridSpan w:val="4"/>
            <w:tcBorders>
              <w:top w:val="nil"/>
              <w:left w:val="nil"/>
              <w:bottom w:val="nil"/>
              <w:right w:val="nil"/>
            </w:tcBorders>
            <w:tcMar>
              <w:top w:w="0" w:type="dxa"/>
              <w:left w:w="60" w:type="dxa"/>
              <w:bottom w:w="0" w:type="dxa"/>
              <w:right w:w="60" w:type="dxa"/>
            </w:tcMar>
          </w:tcPr>
          <w:p w14:paraId="45431D94" w14:textId="77777777" w:rsidR="00963185" w:rsidRDefault="00963185" w:rsidP="00963185">
            <w:pPr>
              <w:spacing w:after="0"/>
              <w:rPr>
                <w:ins w:id="11805" w:author="Arjan Kloosterboer" w:date="2017-09-20T10:29:00Z"/>
                <w:rFonts w:ascii="Calibri" w:hAnsi="Calibri" w:cs="Calibri"/>
                <w:color w:val="0F0F0F"/>
              </w:rPr>
            </w:pPr>
            <w:ins w:id="11806" w:author="Arjan Kloosterboer" w:date="2017-09-20T10:29:00Z">
              <w:r>
                <w:rPr>
                  <w:rFonts w:ascii="Calibri" w:hAnsi="Calibri" w:cs="Calibri"/>
                  <w:b/>
                  <w:bCs/>
                  <w:color w:val="0F0F0F"/>
                </w:rPr>
                <w:t>Toelichting</w:t>
              </w:r>
            </w:ins>
          </w:p>
        </w:tc>
      </w:tr>
      <w:tr w:rsidR="00963185" w:rsidRPr="00AE1A91" w14:paraId="5A659CA4" w14:textId="77777777" w:rsidTr="006940C5">
        <w:trPr>
          <w:ins w:id="11807" w:author="Arjan Kloosterboer" w:date="2017-09-20T10:29:00Z"/>
        </w:trPr>
        <w:tc>
          <w:tcPr>
            <w:tcW w:w="450" w:type="dxa"/>
            <w:tcBorders>
              <w:top w:val="nil"/>
              <w:left w:val="nil"/>
              <w:bottom w:val="nil"/>
              <w:right w:val="nil"/>
            </w:tcBorders>
            <w:tcMar>
              <w:top w:w="0" w:type="dxa"/>
              <w:left w:w="60" w:type="dxa"/>
              <w:bottom w:w="0" w:type="dxa"/>
              <w:right w:w="60" w:type="dxa"/>
            </w:tcMar>
          </w:tcPr>
          <w:p w14:paraId="3BF3D11E" w14:textId="77777777" w:rsidR="00963185" w:rsidRDefault="00963185" w:rsidP="00963185">
            <w:pPr>
              <w:spacing w:after="0"/>
              <w:rPr>
                <w:ins w:id="11808" w:author="Arjan Kloosterboer" w:date="2017-09-20T10:29:00Z"/>
                <w:rFonts w:ascii="Calibri" w:hAnsi="Calibri" w:cs="Calibri"/>
                <w:b/>
                <w:bCs/>
                <w:color w:val="0F0F0F"/>
              </w:rPr>
            </w:pPr>
          </w:p>
        </w:tc>
        <w:tc>
          <w:tcPr>
            <w:tcW w:w="8910" w:type="dxa"/>
            <w:gridSpan w:val="3"/>
            <w:tcBorders>
              <w:top w:val="nil"/>
              <w:left w:val="nil"/>
              <w:bottom w:val="nil"/>
              <w:right w:val="nil"/>
            </w:tcBorders>
            <w:tcMar>
              <w:top w:w="0" w:type="dxa"/>
              <w:left w:w="60" w:type="dxa"/>
              <w:bottom w:w="0" w:type="dxa"/>
              <w:right w:w="60" w:type="dxa"/>
            </w:tcMar>
          </w:tcPr>
          <w:p w14:paraId="6D42534B" w14:textId="77777777" w:rsidR="005F681D" w:rsidRPr="005F681D" w:rsidRDefault="005F681D" w:rsidP="005F681D">
            <w:pPr>
              <w:spacing w:after="0"/>
              <w:rPr>
                <w:ins w:id="11809" w:author="Arjan Kloosterboer" w:date="2018-06-14T21:40:00Z"/>
                <w:rFonts w:ascii="Calibri" w:hAnsi="Calibri" w:cs="Calibri"/>
                <w:color w:val="0F0F0F"/>
                <w:lang w:val="nl-NL"/>
              </w:rPr>
            </w:pPr>
            <w:ins w:id="11810" w:author="Arjan Kloosterboer" w:date="2018-06-14T21:40:00Z">
              <w:r w:rsidRPr="005F681D">
                <w:rPr>
                  <w:rFonts w:ascii="Calibri" w:hAnsi="Calibri" w:cs="Calibri"/>
                  <w:color w:val="0F0F0F"/>
                  <w:lang w:val="nl-NL"/>
                </w:rPr>
                <w:t xml:space="preserve">De attribuutsoort is ontleend aan de Gemeentelijke Selectielijst 2017. 'Procesobject' is daarin omschreven als "Het onderwerp waarop een zaak betrekking heeft en wat verandert door het proces. Dit onderwerp is een object, subject of gebeurtenis ten aanzien waarvan een verandering plaatsvindt en dat gemonitord kan worden." Met de attribuutsoort 'Procesobjectaard' wordt het soort object gespecificeerd dat invulling geeft aan het zojuist genoemde object, subject en gebeurtenis. In de Selectielijst betreft dit de vermeldingen in de kolom 'Omschrijving' (van procesobject). </w:t>
              </w:r>
            </w:ins>
          </w:p>
          <w:p w14:paraId="7411653C" w14:textId="24825EE8" w:rsidR="00963185" w:rsidRPr="00963185" w:rsidRDefault="005F681D" w:rsidP="005F681D">
            <w:pPr>
              <w:spacing w:after="0"/>
              <w:rPr>
                <w:ins w:id="11811" w:author="Arjan Kloosterboer" w:date="2017-09-20T10:29:00Z"/>
                <w:rFonts w:ascii="Calibri" w:hAnsi="Calibri" w:cs="Calibri"/>
                <w:color w:val="0F0F0F"/>
                <w:lang w:val="nl-NL"/>
              </w:rPr>
            </w:pPr>
            <w:ins w:id="11812" w:author="Arjan Kloosterboer" w:date="2018-06-14T21:40:00Z">
              <w:r w:rsidRPr="005F681D">
                <w:rPr>
                  <w:rFonts w:ascii="Calibri" w:hAnsi="Calibri" w:cs="Calibri"/>
                  <w:color w:val="0F0F0F"/>
                  <w:lang w:val="nl-NL"/>
                </w:rPr>
                <w:t>Tesamen met 'Resultaatomschrijving' identificeert het uniek een RESULTAATTYPE (ontleend aan ImZTC) bij een ZAAKTYPE. Bij dat resultaattype zijn in een van toepassing zijnde zaaktypecatalogis de archiveringskenmerken (waardering, bewaartermijn) gespecificeerd die van toepassing zijn op de zaak cq. het zaakdossier. Deze worden aan de zaak gekoppeld met de relatiesoort van ZAAK naar RESULTAATTYPE. Desondanks is 'Procesobjectaard' wel een attribuutsoort van ZAAK omdat de waarde hiervan al gedurende de uitvoering van de zaak te bepalen is terwijl de relatie naar RESULTAATTYPE veelal pas bij afloop van de zaak gelegd kan worden omdat pas dan het resultaat van de zaak bekens is.</w:t>
              </w:r>
            </w:ins>
          </w:p>
        </w:tc>
        <w:bookmarkEnd w:id="11728"/>
      </w:tr>
    </w:tbl>
    <w:p w14:paraId="13E8FA65" w14:textId="77777777" w:rsidR="006940C5" w:rsidRPr="008E0ED5" w:rsidRDefault="006940C5" w:rsidP="006940C5">
      <w:pPr>
        <w:widowControl w:val="0"/>
        <w:autoSpaceDE w:val="0"/>
        <w:autoSpaceDN w:val="0"/>
        <w:adjustRightInd w:val="0"/>
        <w:spacing w:before="240" w:after="60" w:line="240" w:lineRule="auto"/>
        <w:outlineLvl w:val="3"/>
        <w:rPr>
          <w:ins w:id="11813" w:author="Arjan Kloosterboer" w:date="2017-09-20T10:45:00Z"/>
          <w:rFonts w:ascii="Arial" w:hAnsi="Arial" w:cs="Arial"/>
          <w:b/>
          <w:color w:val="000000"/>
          <w:sz w:val="24"/>
          <w:szCs w:val="24"/>
        </w:rPr>
      </w:pPr>
      <w:bookmarkStart w:id="11814" w:name="BKM_5380E6B2_9FB0_462D_AB43_0B4301303BDD"/>
      <w:ins w:id="11815" w:author="Arjan Kloosterboer" w:date="2017-09-20T10:45:00Z">
        <w:r w:rsidRPr="008E0ED5">
          <w:rPr>
            <w:rFonts w:ascii="Arial" w:hAnsi="Arial" w:cs="Arial"/>
            <w:b/>
            <w:color w:val="000000"/>
            <w:sz w:val="24"/>
            <w:szCs w:val="24"/>
          </w:rPr>
          <w:t>«Gegevensgroeptype» Procesobject</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6940C5" w14:paraId="165341EB" w14:textId="77777777" w:rsidTr="007F6122">
        <w:trPr>
          <w:ins w:id="11816"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6BDAAC23" w14:textId="77777777" w:rsidR="006940C5" w:rsidRDefault="006940C5" w:rsidP="006940C5">
            <w:pPr>
              <w:spacing w:after="0"/>
              <w:rPr>
                <w:ins w:id="11817" w:author="Arjan Kloosterboer" w:date="2017-09-20T10:45:00Z"/>
                <w:rFonts w:ascii="Calibri" w:hAnsi="Calibri" w:cs="Calibri"/>
                <w:color w:val="000000"/>
              </w:rPr>
            </w:pPr>
            <w:ins w:id="11818" w:author="Arjan Kloosterboer" w:date="2017-09-20T10:45:00Z">
              <w:r>
                <w:rPr>
                  <w:rFonts w:ascii="Calibri" w:hAnsi="Calibri" w:cs="Calibri"/>
                  <w:b/>
                  <w:bCs/>
                  <w:color w:val="000000"/>
                </w:rPr>
                <w:t xml:space="preserve">Naam </w:t>
              </w:r>
            </w:ins>
          </w:p>
        </w:tc>
        <w:tc>
          <w:tcPr>
            <w:tcW w:w="5670" w:type="dxa"/>
            <w:tcBorders>
              <w:top w:val="nil"/>
              <w:left w:val="nil"/>
              <w:bottom w:val="nil"/>
              <w:right w:val="nil"/>
            </w:tcBorders>
            <w:tcMar>
              <w:top w:w="0" w:type="dxa"/>
              <w:left w:w="60" w:type="dxa"/>
              <w:bottom w:w="0" w:type="dxa"/>
              <w:right w:w="60" w:type="dxa"/>
            </w:tcMar>
          </w:tcPr>
          <w:p w14:paraId="3F0AA470" w14:textId="77777777" w:rsidR="006940C5" w:rsidRDefault="006940C5" w:rsidP="006940C5">
            <w:pPr>
              <w:spacing w:after="0"/>
              <w:rPr>
                <w:ins w:id="11819" w:author="Arjan Kloosterboer" w:date="2017-09-20T10:45:00Z"/>
                <w:rFonts w:ascii="Calibri" w:hAnsi="Calibri" w:cs="Calibri"/>
                <w:color w:val="000000"/>
              </w:rPr>
            </w:pPr>
            <w:ins w:id="11820" w:author="Arjan Kloosterboer" w:date="2017-09-20T10:45:00Z">
              <w:r>
                <w:rPr>
                  <w:rFonts w:ascii="Calibri" w:hAnsi="Calibri" w:cs="Calibri"/>
                  <w:color w:val="000000"/>
                </w:rPr>
                <w:t>Procesobject</w:t>
              </w:r>
            </w:ins>
          </w:p>
        </w:tc>
      </w:tr>
      <w:tr w:rsidR="006940C5" w14:paraId="02FB6310" w14:textId="77777777" w:rsidTr="007F6122">
        <w:trPr>
          <w:ins w:id="11821"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1314970F" w14:textId="77777777" w:rsidR="006940C5" w:rsidRDefault="006940C5" w:rsidP="006940C5">
            <w:pPr>
              <w:spacing w:after="0"/>
              <w:rPr>
                <w:ins w:id="11822" w:author="Arjan Kloosterboer" w:date="2017-09-20T10:45:00Z"/>
                <w:rFonts w:ascii="Calibri" w:hAnsi="Calibri" w:cs="Calibri"/>
                <w:color w:val="000000"/>
              </w:rPr>
            </w:pPr>
            <w:ins w:id="11823" w:author="Arjan Kloosterboer" w:date="2017-09-20T10:45:00Z">
              <w:r>
                <w:rPr>
                  <w:rFonts w:ascii="Calibri" w:hAnsi="Calibri" w:cs="Calibri"/>
                  <w:b/>
                  <w:bCs/>
                  <w:color w:val="000000"/>
                </w:rPr>
                <w:t xml:space="preserve">Herkomst </w:t>
              </w:r>
            </w:ins>
          </w:p>
        </w:tc>
        <w:tc>
          <w:tcPr>
            <w:tcW w:w="5670" w:type="dxa"/>
            <w:tcBorders>
              <w:top w:val="nil"/>
              <w:left w:val="nil"/>
              <w:bottom w:val="nil"/>
              <w:right w:val="nil"/>
            </w:tcBorders>
            <w:tcMar>
              <w:top w:w="0" w:type="dxa"/>
              <w:left w:w="60" w:type="dxa"/>
              <w:bottom w:w="0" w:type="dxa"/>
              <w:right w:w="60" w:type="dxa"/>
            </w:tcMar>
          </w:tcPr>
          <w:p w14:paraId="17F3E741" w14:textId="77777777" w:rsidR="006940C5" w:rsidRDefault="006940C5" w:rsidP="006940C5">
            <w:pPr>
              <w:spacing w:after="0"/>
              <w:rPr>
                <w:ins w:id="11824" w:author="Arjan Kloosterboer" w:date="2017-09-20T10:45:00Z"/>
                <w:rFonts w:ascii="Calibri" w:hAnsi="Calibri" w:cs="Calibri"/>
                <w:color w:val="000000"/>
              </w:rPr>
            </w:pPr>
            <w:ins w:id="11825" w:author="Arjan Kloosterboer" w:date="2017-09-20T10:45:00Z">
              <w:r>
                <w:rPr>
                  <w:rFonts w:ascii="Calibri" w:hAnsi="Calibri" w:cs="Calibri"/>
                  <w:color w:val="000000"/>
                </w:rPr>
                <w:t>KING</w:t>
              </w:r>
            </w:ins>
          </w:p>
        </w:tc>
      </w:tr>
      <w:tr w:rsidR="006940C5" w14:paraId="72B639E7" w14:textId="77777777" w:rsidTr="007F6122">
        <w:trPr>
          <w:ins w:id="11826"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01140401" w14:textId="77777777" w:rsidR="006940C5" w:rsidRDefault="006940C5" w:rsidP="006940C5">
            <w:pPr>
              <w:spacing w:after="0"/>
              <w:rPr>
                <w:ins w:id="11827" w:author="Arjan Kloosterboer" w:date="2017-09-20T10:45:00Z"/>
                <w:rFonts w:ascii="Calibri" w:hAnsi="Calibri" w:cs="Calibri"/>
                <w:color w:val="000000"/>
              </w:rPr>
            </w:pPr>
            <w:ins w:id="11828" w:author="Arjan Kloosterboer" w:date="2017-09-20T10:45:00Z">
              <w:r>
                <w:rPr>
                  <w:rFonts w:ascii="Calibri" w:hAnsi="Calibri" w:cs="Calibri"/>
                  <w:b/>
                  <w:bCs/>
                  <w:color w:val="000000"/>
                </w:rPr>
                <w:t xml:space="preserve">Code </w:t>
              </w:r>
            </w:ins>
          </w:p>
        </w:tc>
        <w:tc>
          <w:tcPr>
            <w:tcW w:w="5670" w:type="dxa"/>
            <w:tcBorders>
              <w:top w:val="nil"/>
              <w:left w:val="nil"/>
              <w:bottom w:val="nil"/>
              <w:right w:val="nil"/>
            </w:tcBorders>
            <w:tcMar>
              <w:top w:w="0" w:type="dxa"/>
              <w:left w:w="60" w:type="dxa"/>
              <w:bottom w:w="0" w:type="dxa"/>
              <w:right w:w="60" w:type="dxa"/>
            </w:tcMar>
          </w:tcPr>
          <w:p w14:paraId="77EA4DC3" w14:textId="77777777" w:rsidR="006940C5" w:rsidRDefault="006940C5" w:rsidP="006940C5">
            <w:pPr>
              <w:spacing w:after="0"/>
              <w:rPr>
                <w:ins w:id="11829" w:author="Arjan Kloosterboer" w:date="2017-09-20T10:45:00Z"/>
                <w:rFonts w:ascii="Calibri" w:hAnsi="Calibri" w:cs="Calibri"/>
                <w:color w:val="000000"/>
              </w:rPr>
            </w:pPr>
          </w:p>
        </w:tc>
      </w:tr>
      <w:tr w:rsidR="006940C5" w:rsidRPr="00AE1A91" w14:paraId="1184BABB" w14:textId="77777777" w:rsidTr="007F6122">
        <w:trPr>
          <w:ins w:id="11830"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53D83AB1" w14:textId="77777777" w:rsidR="006940C5" w:rsidRDefault="006940C5" w:rsidP="006940C5">
            <w:pPr>
              <w:spacing w:after="0"/>
              <w:rPr>
                <w:ins w:id="11831" w:author="Arjan Kloosterboer" w:date="2017-09-20T10:45:00Z"/>
                <w:rFonts w:ascii="Calibri" w:hAnsi="Calibri" w:cs="Calibri"/>
                <w:color w:val="000000"/>
              </w:rPr>
            </w:pPr>
            <w:ins w:id="11832" w:author="Arjan Kloosterboer" w:date="2017-09-20T10:45:00Z">
              <w:r>
                <w:rPr>
                  <w:rFonts w:ascii="Calibri" w:hAnsi="Calibri" w:cs="Calibri"/>
                  <w:b/>
                  <w:bCs/>
                  <w:color w:val="000000"/>
                </w:rPr>
                <w:t xml:space="preserve">Definitie </w:t>
              </w:r>
            </w:ins>
          </w:p>
        </w:tc>
        <w:tc>
          <w:tcPr>
            <w:tcW w:w="5670" w:type="dxa"/>
            <w:tcBorders>
              <w:top w:val="nil"/>
              <w:left w:val="nil"/>
              <w:bottom w:val="nil"/>
              <w:right w:val="nil"/>
            </w:tcBorders>
            <w:tcMar>
              <w:top w:w="0" w:type="dxa"/>
              <w:left w:w="60" w:type="dxa"/>
              <w:bottom w:w="0" w:type="dxa"/>
              <w:right w:w="60" w:type="dxa"/>
            </w:tcMar>
          </w:tcPr>
          <w:p w14:paraId="2950882C" w14:textId="77777777" w:rsidR="006940C5" w:rsidRPr="006940C5" w:rsidRDefault="006940C5" w:rsidP="006940C5">
            <w:pPr>
              <w:spacing w:after="0"/>
              <w:rPr>
                <w:ins w:id="11833" w:author="Arjan Kloosterboer" w:date="2017-09-20T10:45:00Z"/>
                <w:rFonts w:ascii="Calibri" w:hAnsi="Calibri" w:cs="Calibri"/>
                <w:color w:val="000000"/>
                <w:lang w:val="nl-NL"/>
              </w:rPr>
            </w:pPr>
            <w:ins w:id="11834" w:author="Arjan Kloosterboer" w:date="2017-09-20T10:45:00Z">
              <w:r w:rsidRPr="006940C5">
                <w:rPr>
                  <w:rFonts w:ascii="Calibri" w:hAnsi="Calibri" w:cs="Calibri"/>
                  <w:color w:val="0F0F0F"/>
                  <w:lang w:val="nl-NL"/>
                </w:rPr>
                <w:t>Specificatie van de attribuutsoort van het object, subject of gebeurtenis waarop, vanuit archiveringsoptiek, de zaak betrekking heeft en dat bepalend is voor de start van de archiefactietermijn.</w:t>
              </w:r>
            </w:ins>
          </w:p>
        </w:tc>
      </w:tr>
      <w:tr w:rsidR="006940C5" w14:paraId="0C255094" w14:textId="77777777" w:rsidTr="007F6122">
        <w:trPr>
          <w:ins w:id="11835"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2BFC5AFF" w14:textId="77777777" w:rsidR="006940C5" w:rsidRDefault="006940C5" w:rsidP="006940C5">
            <w:pPr>
              <w:spacing w:after="0"/>
              <w:rPr>
                <w:ins w:id="11836" w:author="Arjan Kloosterboer" w:date="2017-09-20T10:45:00Z"/>
                <w:rFonts w:ascii="Calibri" w:hAnsi="Calibri" w:cs="Calibri"/>
                <w:color w:val="000000"/>
              </w:rPr>
            </w:pPr>
            <w:ins w:id="11837" w:author="Arjan Kloosterboer" w:date="2017-09-20T10:45:00Z">
              <w:r>
                <w:rPr>
                  <w:rFonts w:ascii="Calibri" w:hAnsi="Calibri" w:cs="Calibri"/>
                  <w:b/>
                  <w:bCs/>
                  <w:color w:val="000000"/>
                </w:rPr>
                <w:t>Herkomst definitie</w:t>
              </w:r>
            </w:ins>
          </w:p>
        </w:tc>
        <w:tc>
          <w:tcPr>
            <w:tcW w:w="5670" w:type="dxa"/>
            <w:tcBorders>
              <w:top w:val="nil"/>
              <w:left w:val="nil"/>
              <w:bottom w:val="nil"/>
              <w:right w:val="nil"/>
            </w:tcBorders>
            <w:tcMar>
              <w:top w:w="0" w:type="dxa"/>
              <w:left w:w="60" w:type="dxa"/>
              <w:bottom w:w="0" w:type="dxa"/>
              <w:right w:w="60" w:type="dxa"/>
            </w:tcMar>
          </w:tcPr>
          <w:p w14:paraId="0B3BB1EC" w14:textId="77777777" w:rsidR="006940C5" w:rsidRDefault="006940C5" w:rsidP="006940C5">
            <w:pPr>
              <w:spacing w:after="0"/>
              <w:rPr>
                <w:ins w:id="11838" w:author="Arjan Kloosterboer" w:date="2017-09-20T10:45:00Z"/>
                <w:rFonts w:ascii="Calibri" w:hAnsi="Calibri" w:cs="Calibri"/>
                <w:color w:val="000000"/>
              </w:rPr>
            </w:pPr>
            <w:ins w:id="11839" w:author="Arjan Kloosterboer" w:date="2017-09-20T10:45:00Z">
              <w:r>
                <w:rPr>
                  <w:rFonts w:ascii="Calibri" w:hAnsi="Calibri" w:cs="Calibri"/>
                  <w:color w:val="000000"/>
                </w:rPr>
                <w:t>KING</w:t>
              </w:r>
            </w:ins>
          </w:p>
        </w:tc>
      </w:tr>
      <w:tr w:rsidR="006940C5" w14:paraId="1AC33DC1" w14:textId="77777777" w:rsidTr="007F6122">
        <w:trPr>
          <w:ins w:id="11840"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0E90E6D4" w14:textId="77777777" w:rsidR="006940C5" w:rsidRDefault="006940C5" w:rsidP="006940C5">
            <w:pPr>
              <w:spacing w:after="0"/>
              <w:rPr>
                <w:ins w:id="11841" w:author="Arjan Kloosterboer" w:date="2017-09-20T10:45:00Z"/>
                <w:rFonts w:ascii="Calibri" w:hAnsi="Calibri" w:cs="Calibri"/>
                <w:color w:val="000000"/>
              </w:rPr>
            </w:pPr>
            <w:ins w:id="11842" w:author="Arjan Kloosterboer" w:date="2017-09-20T10:45:00Z">
              <w:r>
                <w:rPr>
                  <w:rFonts w:ascii="Calibri" w:hAnsi="Calibri" w:cs="Calibri"/>
                  <w:b/>
                  <w:bCs/>
                  <w:color w:val="000000"/>
                </w:rPr>
                <w:t xml:space="preserve">Datum opname </w:t>
              </w:r>
            </w:ins>
          </w:p>
        </w:tc>
        <w:tc>
          <w:tcPr>
            <w:tcW w:w="5670" w:type="dxa"/>
            <w:tcBorders>
              <w:top w:val="nil"/>
              <w:left w:val="nil"/>
              <w:bottom w:val="nil"/>
              <w:right w:val="nil"/>
            </w:tcBorders>
            <w:tcMar>
              <w:top w:w="0" w:type="dxa"/>
              <w:left w:w="60" w:type="dxa"/>
              <w:bottom w:w="0" w:type="dxa"/>
              <w:right w:w="60" w:type="dxa"/>
            </w:tcMar>
          </w:tcPr>
          <w:p w14:paraId="67F41B2B" w14:textId="77777777" w:rsidR="006940C5" w:rsidRDefault="006940C5" w:rsidP="006940C5">
            <w:pPr>
              <w:spacing w:after="0"/>
              <w:rPr>
                <w:ins w:id="11843" w:author="Arjan Kloosterboer" w:date="2017-09-20T10:45:00Z"/>
                <w:rFonts w:ascii="Calibri" w:hAnsi="Calibri" w:cs="Calibri"/>
                <w:color w:val="000000"/>
              </w:rPr>
            </w:pPr>
            <w:ins w:id="11844" w:author="Arjan Kloosterboer" w:date="2017-09-20T10:45:00Z">
              <w:r>
                <w:rPr>
                  <w:rFonts w:ascii="Calibri" w:hAnsi="Calibri" w:cs="Calibri"/>
                  <w:color w:val="000000"/>
                </w:rPr>
                <w:t>1-2-2017</w:t>
              </w:r>
            </w:ins>
          </w:p>
        </w:tc>
      </w:tr>
      <w:tr w:rsidR="006940C5" w14:paraId="31527F69" w14:textId="77777777" w:rsidTr="007F6122">
        <w:trPr>
          <w:ins w:id="11845"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4F24D5A0" w14:textId="77777777" w:rsidR="006940C5" w:rsidRDefault="006940C5" w:rsidP="006940C5">
            <w:pPr>
              <w:spacing w:after="0"/>
              <w:rPr>
                <w:ins w:id="11846" w:author="Arjan Kloosterboer" w:date="2017-09-20T10:45:00Z"/>
                <w:rFonts w:ascii="Calibri" w:hAnsi="Calibri" w:cs="Calibri"/>
                <w:color w:val="000000"/>
              </w:rPr>
            </w:pPr>
            <w:ins w:id="11847" w:author="Arjan Kloosterboer" w:date="2017-09-20T10:45:00Z">
              <w:r>
                <w:rPr>
                  <w:rFonts w:ascii="Calibri" w:hAnsi="Calibri" w:cs="Calibri"/>
                  <w:b/>
                  <w:bCs/>
                  <w:color w:val="000000"/>
                </w:rPr>
                <w:t>Indicatie materiële historie</w:t>
              </w:r>
            </w:ins>
          </w:p>
        </w:tc>
        <w:tc>
          <w:tcPr>
            <w:tcW w:w="5670" w:type="dxa"/>
            <w:tcBorders>
              <w:top w:val="nil"/>
              <w:left w:val="nil"/>
              <w:bottom w:val="nil"/>
              <w:right w:val="nil"/>
            </w:tcBorders>
            <w:tcMar>
              <w:top w:w="0" w:type="dxa"/>
              <w:left w:w="60" w:type="dxa"/>
              <w:bottom w:w="0" w:type="dxa"/>
              <w:right w:w="60" w:type="dxa"/>
            </w:tcMar>
          </w:tcPr>
          <w:p w14:paraId="53244406" w14:textId="77777777" w:rsidR="006940C5" w:rsidRDefault="006940C5" w:rsidP="006940C5">
            <w:pPr>
              <w:spacing w:after="0"/>
              <w:rPr>
                <w:ins w:id="11848" w:author="Arjan Kloosterboer" w:date="2017-09-20T10:45:00Z"/>
                <w:rFonts w:ascii="Calibri" w:hAnsi="Calibri" w:cs="Calibri"/>
                <w:color w:val="000000"/>
              </w:rPr>
            </w:pPr>
            <w:ins w:id="11849" w:author="Arjan Kloosterboer" w:date="2017-09-20T10:45:00Z">
              <w:r>
                <w:rPr>
                  <w:rFonts w:ascii="Calibri" w:hAnsi="Calibri" w:cs="Calibri"/>
                  <w:color w:val="000000"/>
                </w:rPr>
                <w:t>Nee</w:t>
              </w:r>
            </w:ins>
          </w:p>
        </w:tc>
      </w:tr>
      <w:tr w:rsidR="006940C5" w14:paraId="08DC0686" w14:textId="77777777" w:rsidTr="007F6122">
        <w:trPr>
          <w:ins w:id="11850"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44EEA1D5" w14:textId="77777777" w:rsidR="006940C5" w:rsidRDefault="006940C5" w:rsidP="006940C5">
            <w:pPr>
              <w:spacing w:after="0"/>
              <w:rPr>
                <w:ins w:id="11851" w:author="Arjan Kloosterboer" w:date="2017-09-20T10:45:00Z"/>
                <w:rFonts w:ascii="Calibri" w:hAnsi="Calibri" w:cs="Calibri"/>
                <w:color w:val="000000"/>
              </w:rPr>
            </w:pPr>
            <w:ins w:id="11852" w:author="Arjan Kloosterboer" w:date="2017-09-20T10:45:00Z">
              <w:r>
                <w:rPr>
                  <w:rFonts w:ascii="Calibri" w:hAnsi="Calibri" w:cs="Calibri"/>
                  <w:b/>
                  <w:bCs/>
                  <w:color w:val="000000"/>
                </w:rPr>
                <w:t>Indicatie formele historie</w:t>
              </w:r>
            </w:ins>
          </w:p>
        </w:tc>
        <w:tc>
          <w:tcPr>
            <w:tcW w:w="5670" w:type="dxa"/>
            <w:tcBorders>
              <w:top w:val="nil"/>
              <w:left w:val="nil"/>
              <w:bottom w:val="nil"/>
              <w:right w:val="nil"/>
            </w:tcBorders>
            <w:tcMar>
              <w:top w:w="0" w:type="dxa"/>
              <w:left w:w="60" w:type="dxa"/>
              <w:bottom w:w="0" w:type="dxa"/>
              <w:right w:w="60" w:type="dxa"/>
            </w:tcMar>
          </w:tcPr>
          <w:p w14:paraId="11C3352F" w14:textId="77777777" w:rsidR="006940C5" w:rsidRDefault="006940C5" w:rsidP="006940C5">
            <w:pPr>
              <w:spacing w:after="0"/>
              <w:rPr>
                <w:ins w:id="11853" w:author="Arjan Kloosterboer" w:date="2017-09-20T10:45:00Z"/>
                <w:rFonts w:ascii="Calibri" w:hAnsi="Calibri" w:cs="Calibri"/>
                <w:color w:val="000000"/>
              </w:rPr>
            </w:pPr>
            <w:ins w:id="11854" w:author="Arjan Kloosterboer" w:date="2017-09-20T10:45:00Z">
              <w:r>
                <w:rPr>
                  <w:rFonts w:ascii="Calibri" w:hAnsi="Calibri" w:cs="Calibri"/>
                  <w:color w:val="000000"/>
                </w:rPr>
                <w:t>Ja</w:t>
              </w:r>
            </w:ins>
          </w:p>
        </w:tc>
      </w:tr>
      <w:tr w:rsidR="006940C5" w14:paraId="520F845C" w14:textId="77777777" w:rsidTr="007F6122">
        <w:trPr>
          <w:ins w:id="11855"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7BF2E9DD" w14:textId="77777777" w:rsidR="006940C5" w:rsidRDefault="006940C5" w:rsidP="006940C5">
            <w:pPr>
              <w:spacing w:after="0"/>
              <w:rPr>
                <w:ins w:id="11856" w:author="Arjan Kloosterboer" w:date="2017-09-20T10:45:00Z"/>
                <w:rFonts w:ascii="Calibri" w:hAnsi="Calibri" w:cs="Calibri"/>
                <w:color w:val="000000"/>
              </w:rPr>
            </w:pPr>
            <w:ins w:id="11857" w:author="Arjan Kloosterboer" w:date="2017-09-20T10:45:00Z">
              <w:r>
                <w:rPr>
                  <w:rFonts w:ascii="Calibri" w:hAnsi="Calibri" w:cs="Calibri"/>
                  <w:b/>
                  <w:bCs/>
                  <w:color w:val="000000"/>
                </w:rPr>
                <w:t>Indicatie in onderzoek</w:t>
              </w:r>
            </w:ins>
          </w:p>
        </w:tc>
        <w:tc>
          <w:tcPr>
            <w:tcW w:w="5670" w:type="dxa"/>
            <w:tcBorders>
              <w:top w:val="nil"/>
              <w:left w:val="nil"/>
              <w:bottom w:val="nil"/>
              <w:right w:val="nil"/>
            </w:tcBorders>
            <w:tcMar>
              <w:top w:w="0" w:type="dxa"/>
              <w:left w:w="60" w:type="dxa"/>
              <w:bottom w:w="0" w:type="dxa"/>
              <w:right w:w="60" w:type="dxa"/>
            </w:tcMar>
          </w:tcPr>
          <w:p w14:paraId="3102C36A" w14:textId="77777777" w:rsidR="006940C5" w:rsidRDefault="006940C5" w:rsidP="006940C5">
            <w:pPr>
              <w:spacing w:after="0"/>
              <w:rPr>
                <w:ins w:id="11858" w:author="Arjan Kloosterboer" w:date="2017-09-20T10:45:00Z"/>
                <w:rFonts w:ascii="Calibri" w:hAnsi="Calibri" w:cs="Calibri"/>
                <w:color w:val="000000"/>
              </w:rPr>
            </w:pPr>
            <w:ins w:id="11859" w:author="Arjan Kloosterboer" w:date="2017-09-20T10:45:00Z">
              <w:r>
                <w:rPr>
                  <w:rFonts w:ascii="Calibri" w:hAnsi="Calibri" w:cs="Calibri"/>
                  <w:color w:val="000000"/>
                </w:rPr>
                <w:t>Nee</w:t>
              </w:r>
            </w:ins>
          </w:p>
        </w:tc>
      </w:tr>
      <w:tr w:rsidR="006940C5" w14:paraId="2654FBC9" w14:textId="77777777" w:rsidTr="007F6122">
        <w:trPr>
          <w:ins w:id="11860"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3855A8DF" w14:textId="77777777" w:rsidR="006940C5" w:rsidRDefault="006940C5" w:rsidP="006940C5">
            <w:pPr>
              <w:spacing w:after="0"/>
              <w:rPr>
                <w:ins w:id="11861" w:author="Arjan Kloosterboer" w:date="2017-09-20T10:45:00Z"/>
                <w:rFonts w:ascii="Calibri" w:hAnsi="Calibri" w:cs="Calibri"/>
                <w:color w:val="000000"/>
              </w:rPr>
            </w:pPr>
            <w:ins w:id="11862" w:author="Arjan Kloosterboer" w:date="2017-09-20T10:45:00Z">
              <w:r>
                <w:rPr>
                  <w:rFonts w:ascii="Calibri" w:hAnsi="Calibri" w:cs="Calibri"/>
                  <w:b/>
                  <w:bCs/>
                  <w:color w:val="000000"/>
                </w:rPr>
                <w:lastRenderedPageBreak/>
                <w:t>Aanduiding strijdigheid/nietigheid</w:t>
              </w:r>
            </w:ins>
          </w:p>
        </w:tc>
        <w:tc>
          <w:tcPr>
            <w:tcW w:w="5670" w:type="dxa"/>
            <w:tcBorders>
              <w:top w:val="nil"/>
              <w:left w:val="nil"/>
              <w:bottom w:val="nil"/>
              <w:right w:val="nil"/>
            </w:tcBorders>
            <w:tcMar>
              <w:top w:w="0" w:type="dxa"/>
              <w:left w:w="60" w:type="dxa"/>
              <w:bottom w:w="0" w:type="dxa"/>
              <w:right w:w="60" w:type="dxa"/>
            </w:tcMar>
          </w:tcPr>
          <w:p w14:paraId="493C389F" w14:textId="77777777" w:rsidR="006940C5" w:rsidRDefault="006940C5" w:rsidP="006940C5">
            <w:pPr>
              <w:spacing w:after="0"/>
              <w:rPr>
                <w:ins w:id="11863" w:author="Arjan Kloosterboer" w:date="2017-09-20T10:45:00Z"/>
                <w:rFonts w:ascii="Calibri" w:hAnsi="Calibri" w:cs="Calibri"/>
                <w:color w:val="000000"/>
              </w:rPr>
            </w:pPr>
            <w:ins w:id="11864" w:author="Arjan Kloosterboer" w:date="2017-09-20T10:45:00Z">
              <w:r>
                <w:rPr>
                  <w:rFonts w:ascii="Calibri" w:hAnsi="Calibri" w:cs="Calibri"/>
                  <w:color w:val="000000"/>
                </w:rPr>
                <w:t>Nee</w:t>
              </w:r>
            </w:ins>
          </w:p>
        </w:tc>
      </w:tr>
      <w:tr w:rsidR="006940C5" w14:paraId="28179D0C" w14:textId="77777777" w:rsidTr="007F6122">
        <w:trPr>
          <w:ins w:id="11865"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254C2790" w14:textId="77777777" w:rsidR="006940C5" w:rsidRDefault="006940C5" w:rsidP="006940C5">
            <w:pPr>
              <w:spacing w:after="0"/>
              <w:rPr>
                <w:ins w:id="11866" w:author="Arjan Kloosterboer" w:date="2017-09-20T10:45:00Z"/>
                <w:rFonts w:ascii="Calibri" w:hAnsi="Calibri" w:cs="Calibri"/>
                <w:color w:val="000000"/>
              </w:rPr>
            </w:pPr>
            <w:ins w:id="11867" w:author="Arjan Kloosterboer" w:date="2017-09-20T10:45:00Z">
              <w:r>
                <w:rPr>
                  <w:rFonts w:ascii="Calibri" w:hAnsi="Calibri" w:cs="Calibri"/>
                  <w:b/>
                  <w:bCs/>
                  <w:color w:val="000000"/>
                </w:rPr>
                <w:t>Indicatie kardinaliteit</w:t>
              </w:r>
            </w:ins>
          </w:p>
        </w:tc>
        <w:tc>
          <w:tcPr>
            <w:tcW w:w="5670" w:type="dxa"/>
            <w:tcBorders>
              <w:top w:val="nil"/>
              <w:left w:val="nil"/>
              <w:bottom w:val="nil"/>
              <w:right w:val="nil"/>
            </w:tcBorders>
            <w:tcMar>
              <w:top w:w="0" w:type="dxa"/>
              <w:left w:w="60" w:type="dxa"/>
              <w:bottom w:w="0" w:type="dxa"/>
              <w:right w:w="60" w:type="dxa"/>
            </w:tcMar>
          </w:tcPr>
          <w:p w14:paraId="7596751C" w14:textId="77777777" w:rsidR="006940C5" w:rsidRDefault="006940C5" w:rsidP="006940C5">
            <w:pPr>
              <w:spacing w:after="0"/>
              <w:rPr>
                <w:ins w:id="11868" w:author="Arjan Kloosterboer" w:date="2017-09-20T10:45:00Z"/>
                <w:rFonts w:ascii="Calibri" w:hAnsi="Calibri" w:cs="Calibri"/>
                <w:color w:val="000000"/>
              </w:rPr>
            </w:pPr>
            <w:ins w:id="11869" w:author="Arjan Kloosterboer" w:date="2017-09-20T10:45:00Z">
              <w:r>
                <w:rPr>
                  <w:rFonts w:ascii="Calibri" w:hAnsi="Calibri" w:cs="Calibri"/>
                  <w:color w:val="000000"/>
                  <w:sz w:val="20"/>
                  <w:szCs w:val="20"/>
                </w:rPr>
                <w:t xml:space="preserve">0 -1 </w:t>
              </w:r>
            </w:ins>
          </w:p>
        </w:tc>
      </w:tr>
      <w:tr w:rsidR="006940C5" w14:paraId="1257C9F2" w14:textId="77777777" w:rsidTr="007F6122">
        <w:trPr>
          <w:ins w:id="11870"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2CF0A22A" w14:textId="77777777" w:rsidR="006940C5" w:rsidRDefault="006940C5" w:rsidP="006940C5">
            <w:pPr>
              <w:spacing w:after="0"/>
              <w:rPr>
                <w:ins w:id="11871" w:author="Arjan Kloosterboer" w:date="2017-09-20T10:45:00Z"/>
                <w:rFonts w:ascii="Calibri" w:hAnsi="Calibri" w:cs="Calibri"/>
                <w:color w:val="000000"/>
              </w:rPr>
            </w:pPr>
            <w:ins w:id="11872" w:author="Arjan Kloosterboer" w:date="2017-09-20T10:45:00Z">
              <w:r>
                <w:rPr>
                  <w:rFonts w:ascii="Calibri" w:hAnsi="Calibri" w:cs="Calibri"/>
                  <w:b/>
                  <w:bCs/>
                  <w:color w:val="000000"/>
                </w:rPr>
                <w:t>Indicatie authentiek</w:t>
              </w:r>
            </w:ins>
          </w:p>
        </w:tc>
        <w:tc>
          <w:tcPr>
            <w:tcW w:w="5670" w:type="dxa"/>
            <w:tcBorders>
              <w:top w:val="nil"/>
              <w:left w:val="nil"/>
              <w:bottom w:val="nil"/>
              <w:right w:val="nil"/>
            </w:tcBorders>
            <w:tcMar>
              <w:top w:w="0" w:type="dxa"/>
              <w:left w:w="60" w:type="dxa"/>
              <w:bottom w:w="0" w:type="dxa"/>
              <w:right w:w="60" w:type="dxa"/>
            </w:tcMar>
          </w:tcPr>
          <w:p w14:paraId="2689DFB4" w14:textId="77777777" w:rsidR="006940C5" w:rsidRDefault="006940C5" w:rsidP="006940C5">
            <w:pPr>
              <w:spacing w:after="0"/>
              <w:rPr>
                <w:ins w:id="11873" w:author="Arjan Kloosterboer" w:date="2017-09-20T10:45:00Z"/>
                <w:rFonts w:ascii="Calibri" w:hAnsi="Calibri" w:cs="Calibri"/>
                <w:color w:val="000000"/>
              </w:rPr>
            </w:pPr>
            <w:ins w:id="11874" w:author="Arjan Kloosterboer" w:date="2017-09-20T10:45:00Z">
              <w:r>
                <w:rPr>
                  <w:rFonts w:ascii="Calibri" w:hAnsi="Calibri" w:cs="Calibri"/>
                  <w:color w:val="000000"/>
                </w:rPr>
                <w:t>Gemeentelijk kerngegeven</w:t>
              </w:r>
            </w:ins>
          </w:p>
        </w:tc>
      </w:tr>
      <w:tr w:rsidR="006940C5" w:rsidRPr="00AE1A91" w14:paraId="0B002181" w14:textId="77777777" w:rsidTr="007F6122">
        <w:trPr>
          <w:ins w:id="11875"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4CEAFC50" w14:textId="77777777" w:rsidR="006940C5" w:rsidRDefault="006940C5" w:rsidP="006940C5">
            <w:pPr>
              <w:spacing w:after="0"/>
              <w:rPr>
                <w:ins w:id="11876" w:author="Arjan Kloosterboer" w:date="2017-09-20T10:45:00Z"/>
                <w:rFonts w:ascii="Calibri" w:hAnsi="Calibri" w:cs="Calibri"/>
                <w:color w:val="000000"/>
              </w:rPr>
            </w:pPr>
            <w:ins w:id="11877" w:author="Arjan Kloosterboer" w:date="2017-09-20T10:45:00Z">
              <w:r>
                <w:rPr>
                  <w:rFonts w:ascii="Calibri" w:hAnsi="Calibri" w:cs="Calibri"/>
                  <w:b/>
                  <w:bCs/>
                  <w:color w:val="000000"/>
                </w:rPr>
                <w:t xml:space="preserve">Regels </w:t>
              </w:r>
            </w:ins>
          </w:p>
        </w:tc>
        <w:tc>
          <w:tcPr>
            <w:tcW w:w="5670" w:type="dxa"/>
            <w:tcBorders>
              <w:top w:val="nil"/>
              <w:left w:val="nil"/>
              <w:bottom w:val="nil"/>
              <w:right w:val="nil"/>
            </w:tcBorders>
            <w:tcMar>
              <w:top w:w="0" w:type="dxa"/>
              <w:left w:w="60" w:type="dxa"/>
              <w:bottom w:w="0" w:type="dxa"/>
              <w:right w:w="60" w:type="dxa"/>
            </w:tcMar>
          </w:tcPr>
          <w:p w14:paraId="6DDE7A20" w14:textId="77777777" w:rsidR="006940C5" w:rsidRPr="006940C5" w:rsidRDefault="006940C5" w:rsidP="006940C5">
            <w:pPr>
              <w:spacing w:after="0"/>
              <w:rPr>
                <w:ins w:id="11878" w:author="Arjan Kloosterboer" w:date="2017-09-20T10:45:00Z"/>
                <w:rFonts w:ascii="Calibri" w:hAnsi="Calibri" w:cs="Calibri"/>
                <w:color w:val="000000"/>
                <w:lang w:val="nl-NL"/>
              </w:rPr>
            </w:pPr>
            <w:ins w:id="11879" w:author="Arjan Kloosterboer" w:date="2017-09-20T10:45:00Z">
              <w:r w:rsidRPr="006940C5">
                <w:rPr>
                  <w:rFonts w:ascii="Calibri" w:hAnsi="Calibri" w:cs="Calibri"/>
                  <w:color w:val="000000"/>
                  <w:lang w:val="nl-NL"/>
                </w:rPr>
                <w:t>1) De groepattribuutsoort moet van waarden zijn voorzien indien de attribuutsoort 'Archiefstatus' de waarde "gearchiveerd (procestermijn onbekend)" heeft.</w:t>
              </w:r>
            </w:ins>
          </w:p>
        </w:tc>
      </w:tr>
      <w:tr w:rsidR="006940C5" w14:paraId="0F97C0F9" w14:textId="77777777" w:rsidTr="007F6122">
        <w:trPr>
          <w:ins w:id="11880" w:author="Arjan Kloosterboer" w:date="2017-09-20T10:45:00Z"/>
        </w:trPr>
        <w:tc>
          <w:tcPr>
            <w:tcW w:w="9360" w:type="dxa"/>
            <w:gridSpan w:val="3"/>
            <w:tcBorders>
              <w:top w:val="nil"/>
              <w:left w:val="nil"/>
              <w:bottom w:val="nil"/>
              <w:right w:val="nil"/>
            </w:tcBorders>
            <w:tcMar>
              <w:top w:w="0" w:type="dxa"/>
              <w:left w:w="60" w:type="dxa"/>
              <w:bottom w:w="0" w:type="dxa"/>
              <w:right w:w="60" w:type="dxa"/>
            </w:tcMar>
          </w:tcPr>
          <w:p w14:paraId="1F11F95A" w14:textId="77777777" w:rsidR="006940C5" w:rsidRDefault="006940C5" w:rsidP="006940C5">
            <w:pPr>
              <w:spacing w:after="0"/>
              <w:rPr>
                <w:ins w:id="11881" w:author="Arjan Kloosterboer" w:date="2017-09-20T10:45:00Z"/>
                <w:rFonts w:ascii="Calibri" w:hAnsi="Calibri" w:cs="Calibri"/>
                <w:color w:val="0F0F0F"/>
              </w:rPr>
            </w:pPr>
            <w:ins w:id="11882" w:author="Arjan Kloosterboer" w:date="2017-09-20T10:45:00Z">
              <w:r>
                <w:rPr>
                  <w:rFonts w:ascii="Calibri" w:hAnsi="Calibri" w:cs="Calibri"/>
                  <w:b/>
                  <w:bCs/>
                  <w:color w:val="0F0F0F"/>
                </w:rPr>
                <w:t>Toelichting</w:t>
              </w:r>
            </w:ins>
          </w:p>
        </w:tc>
      </w:tr>
      <w:tr w:rsidR="006940C5" w:rsidRPr="00AE1A91" w14:paraId="552EF997" w14:textId="77777777" w:rsidTr="007F6122">
        <w:trPr>
          <w:ins w:id="11883" w:author="Arjan Kloosterboer" w:date="2017-09-20T10:45:00Z"/>
        </w:trPr>
        <w:tc>
          <w:tcPr>
            <w:tcW w:w="450" w:type="dxa"/>
            <w:tcBorders>
              <w:top w:val="nil"/>
              <w:left w:val="nil"/>
              <w:bottom w:val="nil"/>
              <w:right w:val="nil"/>
            </w:tcBorders>
            <w:tcMar>
              <w:top w:w="0" w:type="dxa"/>
              <w:left w:w="60" w:type="dxa"/>
              <w:bottom w:w="0" w:type="dxa"/>
              <w:right w:w="60" w:type="dxa"/>
            </w:tcMar>
          </w:tcPr>
          <w:p w14:paraId="4BD2CAAD" w14:textId="77777777" w:rsidR="006940C5" w:rsidRDefault="006940C5" w:rsidP="006940C5">
            <w:pPr>
              <w:spacing w:after="0"/>
              <w:rPr>
                <w:ins w:id="11884" w:author="Arjan Kloosterboer" w:date="2017-09-20T10:45:00Z"/>
                <w:rFonts w:ascii="Calibri" w:hAnsi="Calibri" w:cs="Calibri"/>
                <w:b/>
                <w:bCs/>
                <w:color w:val="0F0F0F"/>
              </w:rPr>
            </w:pPr>
          </w:p>
        </w:tc>
        <w:tc>
          <w:tcPr>
            <w:tcW w:w="8910" w:type="dxa"/>
            <w:gridSpan w:val="2"/>
            <w:tcBorders>
              <w:top w:val="nil"/>
              <w:left w:val="nil"/>
              <w:bottom w:val="nil"/>
              <w:right w:val="nil"/>
            </w:tcBorders>
            <w:tcMar>
              <w:top w:w="0" w:type="dxa"/>
              <w:left w:w="60" w:type="dxa"/>
              <w:bottom w:w="0" w:type="dxa"/>
              <w:right w:w="60" w:type="dxa"/>
            </w:tcMar>
          </w:tcPr>
          <w:p w14:paraId="2DC6C326" w14:textId="77777777" w:rsidR="00014DBC" w:rsidRPr="00014DBC" w:rsidRDefault="00014DBC" w:rsidP="00014DBC">
            <w:pPr>
              <w:spacing w:after="0"/>
              <w:rPr>
                <w:ins w:id="11885" w:author="Arjan Kloosterboer" w:date="2018-05-27T23:17:00Z"/>
                <w:rFonts w:ascii="Calibri" w:hAnsi="Calibri" w:cs="Calibri"/>
                <w:color w:val="0F0F0F"/>
                <w:lang w:val="nl-NL"/>
              </w:rPr>
            </w:pPr>
            <w:ins w:id="11886" w:author="Arjan Kloosterboer" w:date="2018-05-27T23:17:00Z">
              <w:r w:rsidRPr="00014DBC">
                <w:rPr>
                  <w:rFonts w:ascii="Calibri" w:hAnsi="Calibri" w:cs="Calibri"/>
                  <w:color w:val="0F0F0F"/>
                  <w:lang w:val="nl-NL"/>
                </w:rPr>
                <w:t xml:space="preserve">Dit groepattribuutsoort maakt het mogelijk het object te duiden waarvan de vervaldatum bepalend is voor de vernietigingsdatum van het zaakdossier. </w:t>
              </w:r>
            </w:ins>
          </w:p>
          <w:p w14:paraId="180A10B0" w14:textId="3D394D71" w:rsidR="006940C5" w:rsidRPr="006940C5" w:rsidRDefault="00014DBC" w:rsidP="00014DBC">
            <w:pPr>
              <w:spacing w:after="0"/>
              <w:rPr>
                <w:ins w:id="11887" w:author="Arjan Kloosterboer" w:date="2017-09-20T10:45:00Z"/>
                <w:rFonts w:ascii="Calibri" w:hAnsi="Calibri" w:cs="Calibri"/>
                <w:color w:val="0F0F0F"/>
                <w:lang w:val="nl-NL"/>
              </w:rPr>
            </w:pPr>
            <w:ins w:id="11888" w:author="Arjan Kloosterboer" w:date="2018-05-27T23:17:00Z">
              <w:r w:rsidRPr="00014DBC">
                <w:rPr>
                  <w:rFonts w:ascii="Calibri" w:hAnsi="Calibri" w:cs="Calibri"/>
                  <w:color w:val="0F0F0F"/>
                  <w:lang w:val="nl-NL"/>
                </w:rPr>
                <w:t>Bij afronding van de zaak kan op basis van het van toepassing zijnde Resultaattype (relatiesoort ZAAK heeft bij afronding RESULTAATTYPE) het archiefregime (waarderen en, i.v.t., de bewaartermijn) van de zaak bepaald worden maar nog niet altijd de vernietigingsdatum (i.v.t.). Deze is afhankelijk van het einde van de geldigheid van het procesobject. De einddatum daarvan is niet altijd bekend bij afronding van de zaak. Om van een gearchiveerde zaak periodiek te kunnen bepalen of het procesobject inmiddels beëindigd is, wordt met dit groepattribuutsoort het desbetreffende procesobject geidentificeerd en het datumkenmerk daarvan gespecificeerd dat de vervaldatum van dat object representeert. De waarden van de attribuutsoorten worden deels ontleend aan het van toepassing zijnde Resultaattype.</w:t>
              </w:r>
            </w:ins>
          </w:p>
        </w:tc>
      </w:tr>
    </w:tbl>
    <w:p w14:paraId="062A04E7" w14:textId="77777777" w:rsidR="006940C5" w:rsidRPr="008E0ED5" w:rsidRDefault="006940C5" w:rsidP="006940C5">
      <w:pPr>
        <w:widowControl w:val="0"/>
        <w:autoSpaceDE w:val="0"/>
        <w:autoSpaceDN w:val="0"/>
        <w:adjustRightInd w:val="0"/>
        <w:spacing w:before="240" w:after="60" w:line="240" w:lineRule="auto"/>
        <w:outlineLvl w:val="3"/>
        <w:rPr>
          <w:ins w:id="11889" w:author="Arjan Kloosterboer" w:date="2017-09-20T10:45:00Z"/>
          <w:rFonts w:ascii="Arial" w:hAnsi="Arial" w:cs="Arial"/>
          <w:b/>
          <w:color w:val="000000"/>
          <w:sz w:val="24"/>
          <w:szCs w:val="24"/>
        </w:rPr>
      </w:pPr>
      <w:bookmarkStart w:id="11890" w:name="BKM_E24BAF57_018E_42D7_B072_EA52D862D5C9"/>
      <w:ins w:id="11891" w:author="Arjan Kloosterboer" w:date="2017-09-20T10:45:00Z">
        <w:r w:rsidRPr="008E0ED5">
          <w:rPr>
            <w:rFonts w:ascii="Arial" w:hAnsi="Arial" w:cs="Arial"/>
            <w:b/>
            <w:color w:val="000000"/>
            <w:sz w:val="24"/>
            <w:szCs w:val="24"/>
          </w:rPr>
          <w:t>«Attribuutsoort» 'Registratie' van gegevensgroeptype 'Procesobject'</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6940C5" w14:paraId="4554A376" w14:textId="77777777" w:rsidTr="007F6122">
        <w:trPr>
          <w:ins w:id="11892"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150ACCBD" w14:textId="77777777" w:rsidR="006940C5" w:rsidRDefault="006940C5" w:rsidP="006940C5">
            <w:pPr>
              <w:spacing w:after="0"/>
              <w:rPr>
                <w:ins w:id="11893" w:author="Arjan Kloosterboer" w:date="2017-09-20T10:45:00Z"/>
                <w:rFonts w:ascii="Calibri" w:hAnsi="Calibri" w:cs="Calibri"/>
                <w:color w:val="000000"/>
              </w:rPr>
            </w:pPr>
            <w:ins w:id="11894" w:author="Arjan Kloosterboer" w:date="2017-09-20T10:45:00Z">
              <w:r>
                <w:rPr>
                  <w:rFonts w:ascii="Calibri" w:hAnsi="Calibri" w:cs="Calibri"/>
                  <w:b/>
                  <w:bCs/>
                  <w:color w:val="000000"/>
                </w:rPr>
                <w:t xml:space="preserve">Naam </w:t>
              </w:r>
            </w:ins>
          </w:p>
        </w:tc>
        <w:tc>
          <w:tcPr>
            <w:tcW w:w="5670" w:type="dxa"/>
            <w:tcBorders>
              <w:top w:val="nil"/>
              <w:left w:val="nil"/>
              <w:bottom w:val="nil"/>
              <w:right w:val="nil"/>
            </w:tcBorders>
            <w:tcMar>
              <w:top w:w="0" w:type="dxa"/>
              <w:left w:w="60" w:type="dxa"/>
              <w:bottom w:w="0" w:type="dxa"/>
              <w:right w:w="60" w:type="dxa"/>
            </w:tcMar>
          </w:tcPr>
          <w:p w14:paraId="5A5D38B0" w14:textId="77777777" w:rsidR="006940C5" w:rsidRDefault="006940C5" w:rsidP="006940C5">
            <w:pPr>
              <w:spacing w:after="0"/>
              <w:rPr>
                <w:ins w:id="11895" w:author="Arjan Kloosterboer" w:date="2017-09-20T10:45:00Z"/>
                <w:rFonts w:ascii="Calibri" w:hAnsi="Calibri" w:cs="Calibri"/>
                <w:color w:val="000000"/>
              </w:rPr>
            </w:pPr>
            <w:ins w:id="11896" w:author="Arjan Kloosterboer" w:date="2017-09-20T10:45:00Z">
              <w:r>
                <w:rPr>
                  <w:rFonts w:ascii="Calibri" w:hAnsi="Calibri" w:cs="Calibri"/>
                  <w:color w:val="000000"/>
                </w:rPr>
                <w:t>Registratie</w:t>
              </w:r>
            </w:ins>
          </w:p>
        </w:tc>
      </w:tr>
      <w:tr w:rsidR="006940C5" w14:paraId="48167C57" w14:textId="77777777" w:rsidTr="007F6122">
        <w:trPr>
          <w:ins w:id="11897"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5B0FB271" w14:textId="77777777" w:rsidR="006940C5" w:rsidRDefault="006940C5" w:rsidP="006940C5">
            <w:pPr>
              <w:spacing w:after="0"/>
              <w:rPr>
                <w:ins w:id="11898" w:author="Arjan Kloosterboer" w:date="2017-09-20T10:45:00Z"/>
                <w:rFonts w:ascii="Calibri" w:hAnsi="Calibri" w:cs="Calibri"/>
                <w:color w:val="000000"/>
              </w:rPr>
            </w:pPr>
            <w:ins w:id="11899" w:author="Arjan Kloosterboer" w:date="2017-09-20T10:45:00Z">
              <w:r>
                <w:rPr>
                  <w:rFonts w:ascii="Calibri" w:hAnsi="Calibri" w:cs="Calibri"/>
                  <w:b/>
                  <w:bCs/>
                  <w:color w:val="000000"/>
                </w:rPr>
                <w:t xml:space="preserve">Herkomst </w:t>
              </w:r>
            </w:ins>
          </w:p>
        </w:tc>
        <w:tc>
          <w:tcPr>
            <w:tcW w:w="5670" w:type="dxa"/>
            <w:tcBorders>
              <w:top w:val="nil"/>
              <w:left w:val="nil"/>
              <w:bottom w:val="nil"/>
              <w:right w:val="nil"/>
            </w:tcBorders>
            <w:tcMar>
              <w:top w:w="0" w:type="dxa"/>
              <w:left w:w="60" w:type="dxa"/>
              <w:bottom w:w="0" w:type="dxa"/>
              <w:right w:w="60" w:type="dxa"/>
            </w:tcMar>
          </w:tcPr>
          <w:p w14:paraId="043D8B52" w14:textId="77777777" w:rsidR="006940C5" w:rsidRDefault="006940C5" w:rsidP="006940C5">
            <w:pPr>
              <w:spacing w:after="0"/>
              <w:rPr>
                <w:ins w:id="11900" w:author="Arjan Kloosterboer" w:date="2017-09-20T10:45:00Z"/>
                <w:rFonts w:ascii="Calibri" w:hAnsi="Calibri" w:cs="Calibri"/>
                <w:color w:val="000000"/>
              </w:rPr>
            </w:pPr>
            <w:ins w:id="11901" w:author="Arjan Kloosterboer" w:date="2017-09-20T10:45:00Z">
              <w:r>
                <w:rPr>
                  <w:rFonts w:ascii="Calibri" w:hAnsi="Calibri" w:cs="Calibri"/>
                  <w:color w:val="000000"/>
                </w:rPr>
                <w:t>KING</w:t>
              </w:r>
            </w:ins>
          </w:p>
        </w:tc>
      </w:tr>
      <w:tr w:rsidR="006940C5" w14:paraId="6F0B1921" w14:textId="77777777" w:rsidTr="007F6122">
        <w:trPr>
          <w:trHeight w:val="268"/>
          <w:ins w:id="11902"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21ACEE3F" w14:textId="77777777" w:rsidR="006940C5" w:rsidRDefault="006940C5" w:rsidP="006940C5">
            <w:pPr>
              <w:spacing w:after="0"/>
              <w:rPr>
                <w:ins w:id="11903" w:author="Arjan Kloosterboer" w:date="2017-09-20T10:45:00Z"/>
                <w:rFonts w:ascii="Calibri" w:hAnsi="Calibri" w:cs="Calibri"/>
                <w:color w:val="000000"/>
              </w:rPr>
            </w:pPr>
            <w:ins w:id="11904" w:author="Arjan Kloosterboer" w:date="2017-09-20T10:45:00Z">
              <w:r>
                <w:rPr>
                  <w:rFonts w:ascii="Calibri" w:hAnsi="Calibri" w:cs="Calibri"/>
                  <w:b/>
                  <w:bCs/>
                  <w:color w:val="000000"/>
                </w:rPr>
                <w:t xml:space="preserve">Code </w:t>
              </w:r>
            </w:ins>
          </w:p>
        </w:tc>
        <w:tc>
          <w:tcPr>
            <w:tcW w:w="5670" w:type="dxa"/>
            <w:tcBorders>
              <w:top w:val="nil"/>
              <w:left w:val="nil"/>
              <w:bottom w:val="nil"/>
              <w:right w:val="nil"/>
            </w:tcBorders>
            <w:tcMar>
              <w:top w:w="0" w:type="dxa"/>
              <w:left w:w="60" w:type="dxa"/>
              <w:bottom w:w="0" w:type="dxa"/>
              <w:right w:w="60" w:type="dxa"/>
            </w:tcMar>
          </w:tcPr>
          <w:p w14:paraId="023CBC29" w14:textId="77777777" w:rsidR="006940C5" w:rsidRDefault="006940C5" w:rsidP="006940C5">
            <w:pPr>
              <w:spacing w:after="0"/>
              <w:rPr>
                <w:ins w:id="11905" w:author="Arjan Kloosterboer" w:date="2017-09-20T10:45:00Z"/>
                <w:rFonts w:ascii="Calibri" w:hAnsi="Calibri" w:cs="Calibri"/>
                <w:color w:val="000000"/>
              </w:rPr>
            </w:pPr>
          </w:p>
        </w:tc>
      </w:tr>
      <w:tr w:rsidR="006940C5" w:rsidRPr="00AE1A91" w14:paraId="38DA8336" w14:textId="77777777" w:rsidTr="007F6122">
        <w:trPr>
          <w:ins w:id="11906"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17CFF596" w14:textId="77777777" w:rsidR="006940C5" w:rsidRDefault="006940C5" w:rsidP="006940C5">
            <w:pPr>
              <w:spacing w:after="0"/>
              <w:rPr>
                <w:ins w:id="11907" w:author="Arjan Kloosterboer" w:date="2017-09-20T10:45:00Z"/>
                <w:rFonts w:ascii="Calibri" w:hAnsi="Calibri" w:cs="Calibri"/>
                <w:color w:val="000000"/>
              </w:rPr>
            </w:pPr>
            <w:ins w:id="11908" w:author="Arjan Kloosterboer" w:date="2017-09-20T10:45:00Z">
              <w:r>
                <w:rPr>
                  <w:rFonts w:ascii="Calibri" w:hAnsi="Calibri" w:cs="Calibri"/>
                  <w:b/>
                  <w:bCs/>
                  <w:color w:val="000000"/>
                </w:rPr>
                <w:t xml:space="preserve">Definitie </w:t>
              </w:r>
            </w:ins>
          </w:p>
        </w:tc>
        <w:tc>
          <w:tcPr>
            <w:tcW w:w="5670" w:type="dxa"/>
            <w:tcBorders>
              <w:top w:val="nil"/>
              <w:left w:val="nil"/>
              <w:bottom w:val="nil"/>
              <w:right w:val="nil"/>
            </w:tcBorders>
            <w:tcMar>
              <w:top w:w="0" w:type="dxa"/>
              <w:left w:w="60" w:type="dxa"/>
              <w:bottom w:w="0" w:type="dxa"/>
              <w:right w:w="60" w:type="dxa"/>
            </w:tcMar>
          </w:tcPr>
          <w:p w14:paraId="200D49F2" w14:textId="77777777" w:rsidR="006940C5" w:rsidRPr="006940C5" w:rsidRDefault="006940C5" w:rsidP="006940C5">
            <w:pPr>
              <w:spacing w:after="0"/>
              <w:rPr>
                <w:ins w:id="11909" w:author="Arjan Kloosterboer" w:date="2017-09-20T10:45:00Z"/>
                <w:rFonts w:ascii="Calibri" w:hAnsi="Calibri" w:cs="Calibri"/>
                <w:color w:val="000000"/>
                <w:lang w:val="nl-NL"/>
              </w:rPr>
            </w:pPr>
            <w:ins w:id="11910" w:author="Arjan Kloosterboer" w:date="2017-09-20T10:45:00Z">
              <w:r w:rsidRPr="006940C5">
                <w:rPr>
                  <w:rFonts w:ascii="Calibri" w:hAnsi="Calibri" w:cs="Calibri"/>
                  <w:color w:val="0F0F0F"/>
                  <w:lang w:val="nl-NL"/>
                </w:rPr>
                <w:t>De naam van de registratie waarvan het procesobject deel uit maakt</w:t>
              </w:r>
              <w:r w:rsidRPr="006940C5">
                <w:rPr>
                  <w:rFonts w:ascii="Calibri" w:hAnsi="Calibri" w:cs="Calibri"/>
                  <w:color w:val="000000"/>
                  <w:lang w:val="nl-NL"/>
                </w:rPr>
                <w:t>.</w:t>
              </w:r>
            </w:ins>
          </w:p>
        </w:tc>
      </w:tr>
      <w:tr w:rsidR="006940C5" w14:paraId="062C4C02" w14:textId="77777777" w:rsidTr="007F6122">
        <w:trPr>
          <w:ins w:id="11911"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31E86E3C" w14:textId="77777777" w:rsidR="006940C5" w:rsidRDefault="006940C5" w:rsidP="006940C5">
            <w:pPr>
              <w:spacing w:after="0"/>
              <w:rPr>
                <w:ins w:id="11912" w:author="Arjan Kloosterboer" w:date="2017-09-20T10:45:00Z"/>
                <w:rFonts w:ascii="Calibri" w:hAnsi="Calibri" w:cs="Calibri"/>
                <w:color w:val="000000"/>
              </w:rPr>
            </w:pPr>
            <w:ins w:id="11913" w:author="Arjan Kloosterboer" w:date="2017-09-20T10:45:00Z">
              <w:r>
                <w:rPr>
                  <w:rFonts w:ascii="Calibri" w:hAnsi="Calibri" w:cs="Calibri"/>
                  <w:b/>
                  <w:bCs/>
                  <w:color w:val="000000"/>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3CD9AF71" w14:textId="77777777" w:rsidR="006940C5" w:rsidRDefault="006940C5" w:rsidP="006940C5">
            <w:pPr>
              <w:spacing w:after="0"/>
              <w:rPr>
                <w:ins w:id="11914" w:author="Arjan Kloosterboer" w:date="2017-09-20T10:45:00Z"/>
                <w:rFonts w:ascii="Calibri" w:hAnsi="Calibri" w:cs="Calibri"/>
                <w:color w:val="000000"/>
              </w:rPr>
            </w:pPr>
            <w:ins w:id="11915" w:author="Arjan Kloosterboer" w:date="2017-09-20T10:45:00Z">
              <w:r>
                <w:rPr>
                  <w:rFonts w:ascii="Calibri" w:hAnsi="Calibri" w:cs="Calibri"/>
                  <w:color w:val="000000"/>
                </w:rPr>
                <w:t>KING</w:t>
              </w:r>
            </w:ins>
          </w:p>
        </w:tc>
      </w:tr>
      <w:tr w:rsidR="006940C5" w14:paraId="4E8EBC24" w14:textId="77777777" w:rsidTr="007F6122">
        <w:trPr>
          <w:ins w:id="11916"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6C6CA6EA" w14:textId="77777777" w:rsidR="006940C5" w:rsidRDefault="006940C5" w:rsidP="006940C5">
            <w:pPr>
              <w:spacing w:after="0"/>
              <w:rPr>
                <w:ins w:id="11917" w:author="Arjan Kloosterboer" w:date="2017-09-20T10:45:00Z"/>
                <w:rFonts w:ascii="Calibri" w:hAnsi="Calibri" w:cs="Calibri"/>
                <w:color w:val="000000"/>
              </w:rPr>
            </w:pPr>
            <w:ins w:id="11918" w:author="Arjan Kloosterboer" w:date="2017-09-20T10:45:00Z">
              <w:r>
                <w:rPr>
                  <w:rFonts w:ascii="Calibri" w:hAnsi="Calibri" w:cs="Calibri"/>
                  <w:b/>
                  <w:bCs/>
                  <w:color w:val="000000"/>
                </w:rPr>
                <w:t xml:space="preserve">Datum opname </w:t>
              </w:r>
            </w:ins>
          </w:p>
        </w:tc>
        <w:tc>
          <w:tcPr>
            <w:tcW w:w="5670" w:type="dxa"/>
            <w:tcBorders>
              <w:top w:val="nil"/>
              <w:left w:val="nil"/>
              <w:bottom w:val="nil"/>
              <w:right w:val="nil"/>
            </w:tcBorders>
            <w:tcMar>
              <w:top w:w="0" w:type="dxa"/>
              <w:left w:w="60" w:type="dxa"/>
              <w:bottom w:w="0" w:type="dxa"/>
              <w:right w:w="60" w:type="dxa"/>
            </w:tcMar>
          </w:tcPr>
          <w:p w14:paraId="1F4C5612" w14:textId="77777777" w:rsidR="006940C5" w:rsidRDefault="006940C5" w:rsidP="006940C5">
            <w:pPr>
              <w:spacing w:after="0"/>
              <w:rPr>
                <w:ins w:id="11919" w:author="Arjan Kloosterboer" w:date="2017-09-20T10:45:00Z"/>
                <w:rFonts w:ascii="Calibri" w:hAnsi="Calibri" w:cs="Calibri"/>
                <w:color w:val="000000"/>
              </w:rPr>
            </w:pPr>
            <w:ins w:id="11920" w:author="Arjan Kloosterboer" w:date="2017-09-20T10:45:00Z">
              <w:r>
                <w:rPr>
                  <w:rFonts w:ascii="Calibri" w:hAnsi="Calibri" w:cs="Calibri"/>
                  <w:color w:val="000000"/>
                </w:rPr>
                <w:t>1-2-2017</w:t>
              </w:r>
            </w:ins>
          </w:p>
        </w:tc>
      </w:tr>
      <w:tr w:rsidR="006940C5" w14:paraId="546270F8" w14:textId="77777777" w:rsidTr="007F6122">
        <w:trPr>
          <w:ins w:id="11921"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54D4957B" w14:textId="77777777" w:rsidR="006940C5" w:rsidRDefault="006940C5" w:rsidP="006940C5">
            <w:pPr>
              <w:spacing w:after="0"/>
              <w:rPr>
                <w:ins w:id="11922" w:author="Arjan Kloosterboer" w:date="2017-09-20T10:45:00Z"/>
                <w:rFonts w:ascii="Calibri" w:hAnsi="Calibri" w:cs="Calibri"/>
                <w:color w:val="000000"/>
              </w:rPr>
            </w:pPr>
            <w:ins w:id="11923" w:author="Arjan Kloosterboer" w:date="2017-09-20T10:45:00Z">
              <w:r>
                <w:rPr>
                  <w:rFonts w:ascii="Calibri" w:hAnsi="Calibri" w:cs="Calibri"/>
                  <w:b/>
                  <w:bCs/>
                  <w:color w:val="000000"/>
                </w:rPr>
                <w:t xml:space="preserve">Formaat </w:t>
              </w:r>
            </w:ins>
          </w:p>
        </w:tc>
        <w:tc>
          <w:tcPr>
            <w:tcW w:w="5670" w:type="dxa"/>
            <w:tcBorders>
              <w:top w:val="nil"/>
              <w:left w:val="nil"/>
              <w:bottom w:val="nil"/>
              <w:right w:val="nil"/>
            </w:tcBorders>
            <w:tcMar>
              <w:top w:w="0" w:type="dxa"/>
              <w:left w:w="60" w:type="dxa"/>
              <w:bottom w:w="0" w:type="dxa"/>
              <w:right w:w="60" w:type="dxa"/>
            </w:tcMar>
          </w:tcPr>
          <w:p w14:paraId="7A7778CE" w14:textId="420DF76A" w:rsidR="006940C5" w:rsidRDefault="006940C5" w:rsidP="006940C5">
            <w:pPr>
              <w:spacing w:after="0"/>
              <w:rPr>
                <w:ins w:id="11924" w:author="Arjan Kloosterboer" w:date="2017-09-20T10:45:00Z"/>
                <w:rFonts w:ascii="Calibri" w:hAnsi="Calibri" w:cs="Calibri"/>
                <w:color w:val="000000"/>
              </w:rPr>
            </w:pPr>
            <w:ins w:id="11925" w:author="Arjan Kloosterboer" w:date="2017-09-20T10:45:00Z">
              <w:r>
                <w:rPr>
                  <w:rFonts w:ascii="Calibri" w:hAnsi="Calibri" w:cs="Calibri"/>
                  <w:color w:val="000000"/>
                </w:rPr>
                <w:t>AN</w:t>
              </w:r>
            </w:ins>
          </w:p>
        </w:tc>
      </w:tr>
      <w:tr w:rsidR="006940C5" w:rsidRPr="00AE1A91" w14:paraId="4FBED227" w14:textId="77777777" w:rsidTr="007F6122">
        <w:trPr>
          <w:ins w:id="11926"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5F94B6EE" w14:textId="77777777" w:rsidR="006940C5" w:rsidRDefault="006940C5" w:rsidP="006940C5">
            <w:pPr>
              <w:spacing w:after="0"/>
              <w:rPr>
                <w:ins w:id="11927" w:author="Arjan Kloosterboer" w:date="2017-09-20T10:45:00Z"/>
                <w:rFonts w:ascii="Calibri" w:hAnsi="Calibri" w:cs="Calibri"/>
                <w:color w:val="000000"/>
              </w:rPr>
            </w:pPr>
            <w:ins w:id="11928" w:author="Arjan Kloosterboer" w:date="2017-09-20T10:45:00Z">
              <w:r>
                <w:rPr>
                  <w:rFonts w:ascii="Calibri" w:hAnsi="Calibri" w:cs="Calibri"/>
                  <w:b/>
                  <w:bCs/>
                  <w:color w:val="000000"/>
                </w:rPr>
                <w:t>Waardenverzameling</w:t>
              </w:r>
            </w:ins>
          </w:p>
        </w:tc>
        <w:tc>
          <w:tcPr>
            <w:tcW w:w="5670" w:type="dxa"/>
            <w:tcBorders>
              <w:top w:val="nil"/>
              <w:left w:val="nil"/>
              <w:bottom w:val="nil"/>
              <w:right w:val="nil"/>
            </w:tcBorders>
            <w:tcMar>
              <w:top w:w="0" w:type="dxa"/>
              <w:left w:w="60" w:type="dxa"/>
              <w:bottom w:w="0" w:type="dxa"/>
              <w:right w:w="60" w:type="dxa"/>
            </w:tcMar>
          </w:tcPr>
          <w:p w14:paraId="673AA452" w14:textId="79642D13" w:rsidR="006940C5" w:rsidRPr="0020547C" w:rsidRDefault="0020547C" w:rsidP="006940C5">
            <w:pPr>
              <w:spacing w:after="0"/>
              <w:rPr>
                <w:ins w:id="11929" w:author="Arjan Kloosterboer" w:date="2017-09-20T10:45:00Z"/>
                <w:rFonts w:ascii="Calibri" w:hAnsi="Calibri" w:cs="Calibri"/>
                <w:color w:val="000000"/>
                <w:lang w:val="nl-NL"/>
              </w:rPr>
            </w:pPr>
            <w:ins w:id="11930" w:author="Arjan Kloosterboer" w:date="2018-05-25T12:03:00Z">
              <w:r w:rsidRPr="0020547C">
                <w:rPr>
                  <w:rFonts w:ascii="Calibri" w:hAnsi="Calibri" w:cs="Calibri"/>
                  <w:color w:val="000000"/>
                  <w:lang w:val="nl-NL"/>
                </w:rPr>
                <w:t>Door een computer cq. applicatie interpreteerbare representaties van namen van registraties.</w:t>
              </w:r>
            </w:ins>
          </w:p>
        </w:tc>
      </w:tr>
      <w:tr w:rsidR="006940C5" w14:paraId="59968186" w14:textId="77777777" w:rsidTr="007F6122">
        <w:trPr>
          <w:ins w:id="11931"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6690FF60" w14:textId="77777777" w:rsidR="006940C5" w:rsidRDefault="006940C5" w:rsidP="006940C5">
            <w:pPr>
              <w:spacing w:after="0"/>
              <w:rPr>
                <w:ins w:id="11932" w:author="Arjan Kloosterboer" w:date="2017-09-20T10:45:00Z"/>
                <w:rFonts w:ascii="Calibri" w:hAnsi="Calibri" w:cs="Calibri"/>
                <w:b/>
                <w:bCs/>
                <w:color w:val="000000"/>
              </w:rPr>
            </w:pPr>
            <w:ins w:id="11933" w:author="Arjan Kloosterboer" w:date="2017-09-20T10:45:00Z">
              <w:r>
                <w:rPr>
                  <w:rFonts w:ascii="Calibri" w:hAnsi="Calibri" w:cs="Calibri"/>
                  <w:b/>
                  <w:bCs/>
                  <w:color w:val="000000"/>
                </w:rPr>
                <w:t xml:space="preserve">Indicatie </w:t>
              </w:r>
              <w:r>
                <w:rPr>
                  <w:rFonts w:ascii="Calibri" w:hAnsi="Calibri" w:cs="Calibri"/>
                  <w:b/>
                  <w:bCs/>
                  <w:color w:val="000000"/>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63A20494" w14:textId="77777777" w:rsidR="006940C5" w:rsidRDefault="006940C5" w:rsidP="006940C5">
            <w:pPr>
              <w:spacing w:after="0"/>
              <w:rPr>
                <w:ins w:id="11934" w:author="Arjan Kloosterboer" w:date="2017-09-20T10:45:00Z"/>
                <w:rFonts w:ascii="Calibri" w:hAnsi="Calibri" w:cs="Calibri"/>
                <w:color w:val="000000"/>
              </w:rPr>
            </w:pPr>
            <w:ins w:id="11935" w:author="Arjan Kloosterboer" w:date="2017-09-20T10:45:00Z">
              <w:r>
                <w:rPr>
                  <w:rFonts w:ascii="Calibri" w:hAnsi="Calibri" w:cs="Calibri"/>
                  <w:color w:val="000000"/>
                </w:rPr>
                <w:t>Zie groep</w:t>
              </w:r>
            </w:ins>
          </w:p>
        </w:tc>
      </w:tr>
      <w:tr w:rsidR="006940C5" w14:paraId="4FFC7DA5" w14:textId="77777777" w:rsidTr="007F6122">
        <w:trPr>
          <w:ins w:id="11936"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7DF3D0C3" w14:textId="77777777" w:rsidR="006940C5" w:rsidRDefault="006940C5" w:rsidP="006940C5">
            <w:pPr>
              <w:spacing w:after="0"/>
              <w:rPr>
                <w:ins w:id="11937" w:author="Arjan Kloosterboer" w:date="2017-09-20T10:45:00Z"/>
                <w:rFonts w:ascii="Calibri" w:hAnsi="Calibri" w:cs="Calibri"/>
                <w:b/>
                <w:bCs/>
                <w:color w:val="000000"/>
              </w:rPr>
            </w:pPr>
            <w:ins w:id="11938" w:author="Arjan Kloosterboer" w:date="2017-09-20T10:45:00Z">
              <w:r>
                <w:rPr>
                  <w:rFonts w:ascii="Calibri" w:hAnsi="Calibri" w:cs="Calibri"/>
                  <w:b/>
                  <w:bCs/>
                  <w:color w:val="000000"/>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0D9CB5F0" w14:textId="77777777" w:rsidR="006940C5" w:rsidRDefault="006940C5" w:rsidP="006940C5">
            <w:pPr>
              <w:spacing w:after="0"/>
              <w:rPr>
                <w:ins w:id="11939" w:author="Arjan Kloosterboer" w:date="2017-09-20T10:45:00Z"/>
                <w:rFonts w:ascii="Calibri" w:hAnsi="Calibri" w:cs="Calibri"/>
                <w:color w:val="000000"/>
              </w:rPr>
            </w:pPr>
            <w:ins w:id="11940" w:author="Arjan Kloosterboer" w:date="2017-09-20T10:45:00Z">
              <w:r>
                <w:rPr>
                  <w:rFonts w:ascii="Calibri" w:hAnsi="Calibri" w:cs="Calibri"/>
                  <w:color w:val="000000"/>
                </w:rPr>
                <w:t>Zie groep</w:t>
              </w:r>
            </w:ins>
          </w:p>
        </w:tc>
      </w:tr>
      <w:tr w:rsidR="006940C5" w14:paraId="66E15695" w14:textId="77777777" w:rsidTr="007F6122">
        <w:trPr>
          <w:ins w:id="11941"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246D0B65" w14:textId="77777777" w:rsidR="006940C5" w:rsidRDefault="006940C5" w:rsidP="006940C5">
            <w:pPr>
              <w:spacing w:after="0"/>
              <w:rPr>
                <w:ins w:id="11942" w:author="Arjan Kloosterboer" w:date="2017-09-20T10:45:00Z"/>
                <w:rFonts w:ascii="Calibri" w:hAnsi="Calibri" w:cs="Calibri"/>
                <w:b/>
                <w:bCs/>
                <w:color w:val="000000"/>
              </w:rPr>
            </w:pPr>
            <w:ins w:id="11943" w:author="Arjan Kloosterboer" w:date="2017-09-20T10:45:00Z">
              <w:r>
                <w:rPr>
                  <w:rFonts w:ascii="Calibri" w:hAnsi="Calibri" w:cs="Calibri"/>
                  <w:b/>
                  <w:bCs/>
                  <w:color w:val="000000"/>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065ADD1D" w14:textId="77777777" w:rsidR="006940C5" w:rsidRDefault="006940C5" w:rsidP="006940C5">
            <w:pPr>
              <w:spacing w:after="0"/>
              <w:rPr>
                <w:ins w:id="11944" w:author="Arjan Kloosterboer" w:date="2017-09-20T10:45:00Z"/>
                <w:rFonts w:ascii="Calibri" w:hAnsi="Calibri" w:cs="Calibri"/>
                <w:color w:val="000000"/>
              </w:rPr>
            </w:pPr>
            <w:ins w:id="11945" w:author="Arjan Kloosterboer" w:date="2017-09-20T10:45:00Z">
              <w:r>
                <w:rPr>
                  <w:rFonts w:ascii="Calibri" w:hAnsi="Calibri" w:cs="Calibri"/>
                  <w:color w:val="000000"/>
                </w:rPr>
                <w:t>Nee</w:t>
              </w:r>
            </w:ins>
          </w:p>
        </w:tc>
      </w:tr>
      <w:tr w:rsidR="006940C5" w14:paraId="5DB9D111" w14:textId="77777777" w:rsidTr="007F6122">
        <w:trPr>
          <w:ins w:id="11946"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6DC3830B" w14:textId="77777777" w:rsidR="006940C5" w:rsidRDefault="006940C5" w:rsidP="006940C5">
            <w:pPr>
              <w:spacing w:after="0"/>
              <w:rPr>
                <w:ins w:id="11947" w:author="Arjan Kloosterboer" w:date="2017-09-20T10:45:00Z"/>
                <w:rFonts w:ascii="Calibri" w:hAnsi="Calibri" w:cs="Calibri"/>
                <w:b/>
                <w:bCs/>
                <w:color w:val="000000"/>
              </w:rPr>
            </w:pPr>
            <w:ins w:id="11948" w:author="Arjan Kloosterboer" w:date="2017-09-20T10:45:00Z">
              <w:r>
                <w:rPr>
                  <w:rFonts w:ascii="Calibri" w:hAnsi="Calibri" w:cs="Calibri"/>
                  <w:b/>
                  <w:bCs/>
                  <w:color w:val="000000"/>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008732F0" w14:textId="77777777" w:rsidR="006940C5" w:rsidRDefault="006940C5" w:rsidP="006940C5">
            <w:pPr>
              <w:spacing w:after="0"/>
              <w:rPr>
                <w:ins w:id="11949" w:author="Arjan Kloosterboer" w:date="2017-09-20T10:45:00Z"/>
                <w:rFonts w:ascii="Calibri" w:hAnsi="Calibri" w:cs="Calibri"/>
                <w:color w:val="000000"/>
              </w:rPr>
            </w:pPr>
            <w:ins w:id="11950" w:author="Arjan Kloosterboer" w:date="2017-09-20T10:45:00Z">
              <w:r>
                <w:rPr>
                  <w:rFonts w:ascii="Calibri" w:hAnsi="Calibri" w:cs="Calibri"/>
                  <w:color w:val="000000"/>
                </w:rPr>
                <w:t>Nee</w:t>
              </w:r>
            </w:ins>
          </w:p>
        </w:tc>
      </w:tr>
      <w:tr w:rsidR="006940C5" w14:paraId="7C79F566" w14:textId="77777777" w:rsidTr="007F6122">
        <w:trPr>
          <w:ins w:id="11951"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3C9655A4" w14:textId="77777777" w:rsidR="006940C5" w:rsidRDefault="006940C5" w:rsidP="006940C5">
            <w:pPr>
              <w:spacing w:after="0"/>
              <w:rPr>
                <w:ins w:id="11952" w:author="Arjan Kloosterboer" w:date="2017-09-20T10:45:00Z"/>
                <w:rFonts w:ascii="Calibri" w:hAnsi="Calibri" w:cs="Calibri"/>
                <w:color w:val="000000"/>
              </w:rPr>
            </w:pPr>
            <w:ins w:id="11953" w:author="Arjan Kloosterboer" w:date="2017-09-20T10:45:00Z">
              <w:r>
                <w:rPr>
                  <w:rFonts w:ascii="Calibri" w:hAnsi="Calibri" w:cs="Calibri"/>
                  <w:b/>
                  <w:bCs/>
                  <w:color w:val="000000"/>
                </w:rPr>
                <w:t>Indicatie kardinaliteit</w:t>
              </w:r>
            </w:ins>
          </w:p>
        </w:tc>
        <w:tc>
          <w:tcPr>
            <w:tcW w:w="5670" w:type="dxa"/>
            <w:tcBorders>
              <w:top w:val="nil"/>
              <w:left w:val="nil"/>
              <w:bottom w:val="nil"/>
              <w:right w:val="nil"/>
            </w:tcBorders>
            <w:tcMar>
              <w:top w:w="0" w:type="dxa"/>
              <w:left w:w="60" w:type="dxa"/>
              <w:bottom w:w="0" w:type="dxa"/>
              <w:right w:w="60" w:type="dxa"/>
            </w:tcMar>
          </w:tcPr>
          <w:p w14:paraId="6E60390F" w14:textId="77777777" w:rsidR="006940C5" w:rsidRDefault="006940C5" w:rsidP="006940C5">
            <w:pPr>
              <w:spacing w:after="0"/>
              <w:rPr>
                <w:ins w:id="11954" w:author="Arjan Kloosterboer" w:date="2017-09-20T10:45:00Z"/>
                <w:rFonts w:ascii="Calibri" w:hAnsi="Calibri" w:cs="Calibri"/>
                <w:color w:val="000000"/>
              </w:rPr>
            </w:pPr>
            <w:ins w:id="11955" w:author="Arjan Kloosterboer" w:date="2017-09-20T10:45:00Z">
              <w:r>
                <w:rPr>
                  <w:rFonts w:ascii="Calibri" w:hAnsi="Calibri" w:cs="Calibri"/>
                  <w:color w:val="000000"/>
                </w:rPr>
                <w:t>1 - 1</w:t>
              </w:r>
            </w:ins>
          </w:p>
        </w:tc>
      </w:tr>
      <w:tr w:rsidR="006940C5" w14:paraId="149AE6BB" w14:textId="77777777" w:rsidTr="007F6122">
        <w:trPr>
          <w:ins w:id="11956"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6DC83B1E" w14:textId="77777777" w:rsidR="006940C5" w:rsidRDefault="006940C5" w:rsidP="006940C5">
            <w:pPr>
              <w:spacing w:after="0"/>
              <w:rPr>
                <w:ins w:id="11957" w:author="Arjan Kloosterboer" w:date="2017-09-20T10:45:00Z"/>
                <w:rFonts w:ascii="Calibri" w:hAnsi="Calibri" w:cs="Calibri"/>
                <w:color w:val="000000"/>
              </w:rPr>
            </w:pPr>
            <w:ins w:id="11958" w:author="Arjan Kloosterboer" w:date="2017-09-20T10:45:00Z">
              <w:r>
                <w:rPr>
                  <w:rFonts w:ascii="Calibri" w:hAnsi="Calibri" w:cs="Calibri"/>
                  <w:b/>
                  <w:bCs/>
                  <w:color w:val="000000"/>
                </w:rPr>
                <w:t>Indicatie authentiek</w:t>
              </w:r>
            </w:ins>
          </w:p>
        </w:tc>
        <w:tc>
          <w:tcPr>
            <w:tcW w:w="5670" w:type="dxa"/>
            <w:tcBorders>
              <w:top w:val="nil"/>
              <w:left w:val="nil"/>
              <w:bottom w:val="nil"/>
              <w:right w:val="nil"/>
            </w:tcBorders>
            <w:tcMar>
              <w:top w:w="0" w:type="dxa"/>
              <w:left w:w="60" w:type="dxa"/>
              <w:bottom w:w="0" w:type="dxa"/>
              <w:right w:w="60" w:type="dxa"/>
            </w:tcMar>
          </w:tcPr>
          <w:p w14:paraId="3590F1D9" w14:textId="77777777" w:rsidR="006940C5" w:rsidRDefault="006940C5" w:rsidP="006940C5">
            <w:pPr>
              <w:spacing w:after="0"/>
              <w:rPr>
                <w:ins w:id="11959" w:author="Arjan Kloosterboer" w:date="2017-09-20T10:45:00Z"/>
                <w:rFonts w:ascii="Calibri" w:hAnsi="Calibri" w:cs="Calibri"/>
                <w:color w:val="000000"/>
              </w:rPr>
            </w:pPr>
            <w:ins w:id="11960" w:author="Arjan Kloosterboer" w:date="2017-09-20T10:45:00Z">
              <w:r>
                <w:rPr>
                  <w:rFonts w:ascii="Calibri" w:hAnsi="Calibri" w:cs="Calibri"/>
                  <w:color w:val="000000"/>
                </w:rPr>
                <w:t>Gemeentelijk kerngegeven</w:t>
              </w:r>
            </w:ins>
          </w:p>
        </w:tc>
      </w:tr>
      <w:tr w:rsidR="006940C5" w14:paraId="3A698894" w14:textId="77777777" w:rsidTr="007F6122">
        <w:trPr>
          <w:ins w:id="11961"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15923FB2" w14:textId="77777777" w:rsidR="006940C5" w:rsidRDefault="006940C5" w:rsidP="006940C5">
            <w:pPr>
              <w:spacing w:after="0"/>
              <w:rPr>
                <w:ins w:id="11962" w:author="Arjan Kloosterboer" w:date="2017-09-20T10:45:00Z"/>
                <w:rFonts w:ascii="Calibri" w:hAnsi="Calibri" w:cs="Calibri"/>
                <w:color w:val="000000"/>
              </w:rPr>
            </w:pPr>
            <w:ins w:id="11963" w:author="Arjan Kloosterboer" w:date="2017-09-20T10:45:00Z">
              <w:r>
                <w:rPr>
                  <w:rFonts w:ascii="Calibri" w:hAnsi="Calibri" w:cs="Calibri"/>
                  <w:b/>
                  <w:bCs/>
                  <w:color w:val="000000"/>
                </w:rPr>
                <w:t xml:space="preserve">Regels </w:t>
              </w:r>
            </w:ins>
          </w:p>
        </w:tc>
        <w:tc>
          <w:tcPr>
            <w:tcW w:w="5670" w:type="dxa"/>
            <w:tcBorders>
              <w:top w:val="nil"/>
              <w:left w:val="nil"/>
              <w:bottom w:val="nil"/>
              <w:right w:val="nil"/>
            </w:tcBorders>
            <w:tcMar>
              <w:top w:w="0" w:type="dxa"/>
              <w:left w:w="60" w:type="dxa"/>
              <w:bottom w:w="0" w:type="dxa"/>
              <w:right w:w="60" w:type="dxa"/>
            </w:tcMar>
          </w:tcPr>
          <w:p w14:paraId="26A24624" w14:textId="77777777" w:rsidR="006940C5" w:rsidRDefault="006940C5" w:rsidP="006940C5">
            <w:pPr>
              <w:spacing w:after="0"/>
              <w:rPr>
                <w:ins w:id="11964" w:author="Arjan Kloosterboer" w:date="2017-09-20T10:45:00Z"/>
                <w:rFonts w:ascii="Calibri" w:hAnsi="Calibri" w:cs="Calibri"/>
                <w:color w:val="000000"/>
              </w:rPr>
            </w:pPr>
          </w:p>
        </w:tc>
      </w:tr>
      <w:tr w:rsidR="006940C5" w14:paraId="66653369" w14:textId="77777777" w:rsidTr="007F6122">
        <w:trPr>
          <w:ins w:id="11965" w:author="Arjan Kloosterboer" w:date="2017-09-20T10:45:00Z"/>
        </w:trPr>
        <w:tc>
          <w:tcPr>
            <w:tcW w:w="9360" w:type="dxa"/>
            <w:gridSpan w:val="3"/>
            <w:tcBorders>
              <w:top w:val="nil"/>
              <w:left w:val="nil"/>
              <w:bottom w:val="nil"/>
              <w:right w:val="nil"/>
            </w:tcBorders>
            <w:tcMar>
              <w:top w:w="0" w:type="dxa"/>
              <w:left w:w="60" w:type="dxa"/>
              <w:bottom w:w="0" w:type="dxa"/>
              <w:right w:w="60" w:type="dxa"/>
            </w:tcMar>
          </w:tcPr>
          <w:p w14:paraId="7DA963C3" w14:textId="77777777" w:rsidR="006940C5" w:rsidRDefault="006940C5" w:rsidP="006940C5">
            <w:pPr>
              <w:spacing w:after="0"/>
              <w:rPr>
                <w:ins w:id="11966" w:author="Arjan Kloosterboer" w:date="2017-09-20T10:45:00Z"/>
                <w:rFonts w:ascii="Calibri" w:hAnsi="Calibri" w:cs="Calibri"/>
                <w:color w:val="0F0F0F"/>
              </w:rPr>
            </w:pPr>
            <w:ins w:id="11967" w:author="Arjan Kloosterboer" w:date="2017-09-20T10:45:00Z">
              <w:r>
                <w:rPr>
                  <w:rFonts w:ascii="Calibri" w:hAnsi="Calibri" w:cs="Calibri"/>
                  <w:b/>
                  <w:bCs/>
                  <w:color w:val="0F0F0F"/>
                </w:rPr>
                <w:t>Toelichting</w:t>
              </w:r>
            </w:ins>
          </w:p>
        </w:tc>
      </w:tr>
      <w:tr w:rsidR="006940C5" w:rsidRPr="00AE1A91" w14:paraId="152ADCF1" w14:textId="77777777" w:rsidTr="007F6122">
        <w:trPr>
          <w:ins w:id="11968" w:author="Arjan Kloosterboer" w:date="2017-09-20T10:45:00Z"/>
        </w:trPr>
        <w:tc>
          <w:tcPr>
            <w:tcW w:w="450" w:type="dxa"/>
            <w:tcBorders>
              <w:top w:val="nil"/>
              <w:left w:val="nil"/>
              <w:bottom w:val="nil"/>
              <w:right w:val="nil"/>
            </w:tcBorders>
            <w:tcMar>
              <w:top w:w="0" w:type="dxa"/>
              <w:left w:w="60" w:type="dxa"/>
              <w:bottom w:w="0" w:type="dxa"/>
              <w:right w:w="60" w:type="dxa"/>
            </w:tcMar>
          </w:tcPr>
          <w:p w14:paraId="537241D9" w14:textId="77777777" w:rsidR="006940C5" w:rsidRDefault="006940C5" w:rsidP="006940C5">
            <w:pPr>
              <w:spacing w:after="0"/>
              <w:rPr>
                <w:ins w:id="11969" w:author="Arjan Kloosterboer" w:date="2017-09-20T10:45:00Z"/>
                <w:rFonts w:ascii="Calibri" w:hAnsi="Calibri" w:cs="Calibri"/>
                <w:b/>
                <w:bCs/>
                <w:color w:val="0F0F0F"/>
              </w:rPr>
            </w:pPr>
          </w:p>
        </w:tc>
        <w:tc>
          <w:tcPr>
            <w:tcW w:w="8910" w:type="dxa"/>
            <w:gridSpan w:val="2"/>
            <w:tcBorders>
              <w:top w:val="nil"/>
              <w:left w:val="nil"/>
              <w:bottom w:val="nil"/>
              <w:right w:val="nil"/>
            </w:tcBorders>
            <w:tcMar>
              <w:top w:w="0" w:type="dxa"/>
              <w:left w:w="60" w:type="dxa"/>
              <w:bottom w:w="0" w:type="dxa"/>
              <w:right w:w="60" w:type="dxa"/>
            </w:tcMar>
          </w:tcPr>
          <w:p w14:paraId="61550197" w14:textId="7C699AA4" w:rsidR="006940C5" w:rsidRPr="006940C5" w:rsidRDefault="00014DBC" w:rsidP="006940C5">
            <w:pPr>
              <w:spacing w:after="0"/>
              <w:rPr>
                <w:ins w:id="11970" w:author="Arjan Kloosterboer" w:date="2017-09-20T10:45:00Z"/>
                <w:rFonts w:ascii="Calibri" w:hAnsi="Calibri" w:cs="Calibri"/>
                <w:color w:val="0F0F0F"/>
                <w:lang w:val="nl-NL"/>
              </w:rPr>
            </w:pPr>
            <w:ins w:id="11971" w:author="Arjan Kloosterboer" w:date="2018-05-27T23:19:00Z">
              <w:r w:rsidRPr="00014DBC">
                <w:rPr>
                  <w:rFonts w:ascii="Calibri" w:hAnsi="Calibri" w:cs="Calibri"/>
                  <w:color w:val="0F0F0F"/>
                  <w:lang w:val="nl-NL"/>
                </w:rPr>
                <w:t>Met een waarde van deze attribuutsoort wordt de naam van de registratie (applicatie, database, ...) gespecificeerd 'waarin zich het procesobject bevindt. Voorbeelden van dergelijke namen: 'BasisRegistratie Personen (BRP)', 'Basisregistratie Adressen en Gebouwen (BAG)'. De waarde wordt zoveel mogelijk ontleend aan het van toepassing zijnde Resultaattype bij de Zaak.</w:t>
              </w:r>
            </w:ins>
          </w:p>
        </w:tc>
        <w:bookmarkEnd w:id="11890"/>
      </w:tr>
    </w:tbl>
    <w:p w14:paraId="286AD049" w14:textId="77777777" w:rsidR="006940C5" w:rsidRPr="008E0ED5" w:rsidRDefault="006940C5" w:rsidP="006940C5">
      <w:pPr>
        <w:widowControl w:val="0"/>
        <w:autoSpaceDE w:val="0"/>
        <w:autoSpaceDN w:val="0"/>
        <w:adjustRightInd w:val="0"/>
        <w:spacing w:before="240" w:after="60" w:line="240" w:lineRule="auto"/>
        <w:outlineLvl w:val="3"/>
        <w:rPr>
          <w:ins w:id="11972" w:author="Arjan Kloosterboer" w:date="2017-09-20T10:45:00Z"/>
          <w:rFonts w:ascii="Arial" w:hAnsi="Arial" w:cs="Arial"/>
          <w:b/>
          <w:color w:val="000000"/>
          <w:sz w:val="24"/>
          <w:szCs w:val="24"/>
        </w:rPr>
      </w:pPr>
      <w:bookmarkStart w:id="11973" w:name="BKM_22C7B134_F6F0_48F5_BA07_4D4B8969A5D6"/>
      <w:ins w:id="11974" w:author="Arjan Kloosterboer" w:date="2017-09-20T10:45:00Z">
        <w:r w:rsidRPr="008E0ED5">
          <w:rPr>
            <w:rFonts w:ascii="Arial" w:hAnsi="Arial" w:cs="Arial"/>
            <w:b/>
            <w:color w:val="000000"/>
            <w:sz w:val="24"/>
            <w:szCs w:val="24"/>
          </w:rPr>
          <w:t>«Attribuutsoort» 'Objecttype' van gegevensgroeptype 'Procesobject'</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6940C5" w14:paraId="7451E8D8" w14:textId="77777777" w:rsidTr="007F6122">
        <w:trPr>
          <w:ins w:id="11975"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24C545FB" w14:textId="77777777" w:rsidR="006940C5" w:rsidRDefault="006940C5" w:rsidP="006940C5">
            <w:pPr>
              <w:spacing w:after="0"/>
              <w:rPr>
                <w:ins w:id="11976" w:author="Arjan Kloosterboer" w:date="2017-09-20T10:45:00Z"/>
                <w:rFonts w:ascii="Calibri" w:hAnsi="Calibri" w:cs="Calibri"/>
                <w:color w:val="000000"/>
              </w:rPr>
            </w:pPr>
            <w:ins w:id="11977" w:author="Arjan Kloosterboer" w:date="2017-09-20T10:45:00Z">
              <w:r>
                <w:rPr>
                  <w:rFonts w:ascii="Calibri" w:hAnsi="Calibri" w:cs="Calibri"/>
                  <w:b/>
                  <w:bCs/>
                  <w:color w:val="000000"/>
                </w:rPr>
                <w:t xml:space="preserve">Naam </w:t>
              </w:r>
            </w:ins>
          </w:p>
        </w:tc>
        <w:tc>
          <w:tcPr>
            <w:tcW w:w="5670" w:type="dxa"/>
            <w:tcBorders>
              <w:top w:val="nil"/>
              <w:left w:val="nil"/>
              <w:bottom w:val="nil"/>
              <w:right w:val="nil"/>
            </w:tcBorders>
            <w:tcMar>
              <w:top w:w="0" w:type="dxa"/>
              <w:left w:w="60" w:type="dxa"/>
              <w:bottom w:w="0" w:type="dxa"/>
              <w:right w:w="60" w:type="dxa"/>
            </w:tcMar>
          </w:tcPr>
          <w:p w14:paraId="3F1A7045" w14:textId="77777777" w:rsidR="006940C5" w:rsidRDefault="006940C5" w:rsidP="006940C5">
            <w:pPr>
              <w:spacing w:after="0"/>
              <w:rPr>
                <w:ins w:id="11978" w:author="Arjan Kloosterboer" w:date="2017-09-20T10:45:00Z"/>
                <w:rFonts w:ascii="Calibri" w:hAnsi="Calibri" w:cs="Calibri"/>
                <w:color w:val="000000"/>
              </w:rPr>
            </w:pPr>
            <w:ins w:id="11979" w:author="Arjan Kloosterboer" w:date="2017-09-20T10:45:00Z">
              <w:r>
                <w:rPr>
                  <w:rFonts w:ascii="Calibri" w:hAnsi="Calibri" w:cs="Calibri"/>
                  <w:color w:val="000000"/>
                </w:rPr>
                <w:t>Objecttype</w:t>
              </w:r>
            </w:ins>
          </w:p>
        </w:tc>
      </w:tr>
      <w:tr w:rsidR="006940C5" w14:paraId="304D15A0" w14:textId="77777777" w:rsidTr="007F6122">
        <w:trPr>
          <w:ins w:id="11980"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055EA840" w14:textId="77777777" w:rsidR="006940C5" w:rsidRDefault="006940C5" w:rsidP="006940C5">
            <w:pPr>
              <w:spacing w:after="0"/>
              <w:rPr>
                <w:ins w:id="11981" w:author="Arjan Kloosterboer" w:date="2017-09-20T10:45:00Z"/>
                <w:rFonts w:ascii="Calibri" w:hAnsi="Calibri" w:cs="Calibri"/>
                <w:color w:val="000000"/>
              </w:rPr>
            </w:pPr>
            <w:ins w:id="11982" w:author="Arjan Kloosterboer" w:date="2017-09-20T10:45:00Z">
              <w:r>
                <w:rPr>
                  <w:rFonts w:ascii="Calibri" w:hAnsi="Calibri" w:cs="Calibri"/>
                  <w:b/>
                  <w:bCs/>
                  <w:color w:val="000000"/>
                </w:rPr>
                <w:lastRenderedPageBreak/>
                <w:t xml:space="preserve">Herkomst </w:t>
              </w:r>
            </w:ins>
          </w:p>
        </w:tc>
        <w:tc>
          <w:tcPr>
            <w:tcW w:w="5670" w:type="dxa"/>
            <w:tcBorders>
              <w:top w:val="nil"/>
              <w:left w:val="nil"/>
              <w:bottom w:val="nil"/>
              <w:right w:val="nil"/>
            </w:tcBorders>
            <w:tcMar>
              <w:top w:w="0" w:type="dxa"/>
              <w:left w:w="60" w:type="dxa"/>
              <w:bottom w:w="0" w:type="dxa"/>
              <w:right w:w="60" w:type="dxa"/>
            </w:tcMar>
          </w:tcPr>
          <w:p w14:paraId="1B694371" w14:textId="77777777" w:rsidR="006940C5" w:rsidRDefault="006940C5" w:rsidP="006940C5">
            <w:pPr>
              <w:spacing w:after="0"/>
              <w:rPr>
                <w:ins w:id="11983" w:author="Arjan Kloosterboer" w:date="2017-09-20T10:45:00Z"/>
                <w:rFonts w:ascii="Calibri" w:hAnsi="Calibri" w:cs="Calibri"/>
                <w:color w:val="000000"/>
              </w:rPr>
            </w:pPr>
            <w:ins w:id="11984" w:author="Arjan Kloosterboer" w:date="2017-09-20T10:45:00Z">
              <w:r>
                <w:rPr>
                  <w:rFonts w:ascii="Calibri" w:hAnsi="Calibri" w:cs="Calibri"/>
                  <w:color w:val="000000"/>
                </w:rPr>
                <w:t>KING</w:t>
              </w:r>
            </w:ins>
          </w:p>
        </w:tc>
      </w:tr>
      <w:tr w:rsidR="006940C5" w14:paraId="3DAE0F46" w14:textId="77777777" w:rsidTr="007F6122">
        <w:trPr>
          <w:trHeight w:val="268"/>
          <w:ins w:id="11985"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18437138" w14:textId="77777777" w:rsidR="006940C5" w:rsidRDefault="006940C5" w:rsidP="006940C5">
            <w:pPr>
              <w:spacing w:after="0"/>
              <w:rPr>
                <w:ins w:id="11986" w:author="Arjan Kloosterboer" w:date="2017-09-20T10:45:00Z"/>
                <w:rFonts w:ascii="Calibri" w:hAnsi="Calibri" w:cs="Calibri"/>
                <w:color w:val="000000"/>
              </w:rPr>
            </w:pPr>
            <w:ins w:id="11987" w:author="Arjan Kloosterboer" w:date="2017-09-20T10:45:00Z">
              <w:r>
                <w:rPr>
                  <w:rFonts w:ascii="Calibri" w:hAnsi="Calibri" w:cs="Calibri"/>
                  <w:b/>
                  <w:bCs/>
                  <w:color w:val="000000"/>
                </w:rPr>
                <w:t xml:space="preserve">Code </w:t>
              </w:r>
            </w:ins>
          </w:p>
        </w:tc>
        <w:tc>
          <w:tcPr>
            <w:tcW w:w="5670" w:type="dxa"/>
            <w:tcBorders>
              <w:top w:val="nil"/>
              <w:left w:val="nil"/>
              <w:bottom w:val="nil"/>
              <w:right w:val="nil"/>
            </w:tcBorders>
            <w:tcMar>
              <w:top w:w="0" w:type="dxa"/>
              <w:left w:w="60" w:type="dxa"/>
              <w:bottom w:w="0" w:type="dxa"/>
              <w:right w:w="60" w:type="dxa"/>
            </w:tcMar>
          </w:tcPr>
          <w:p w14:paraId="6E5B3FDE" w14:textId="77777777" w:rsidR="006940C5" w:rsidRDefault="006940C5" w:rsidP="006940C5">
            <w:pPr>
              <w:spacing w:after="0"/>
              <w:rPr>
                <w:ins w:id="11988" w:author="Arjan Kloosterboer" w:date="2017-09-20T10:45:00Z"/>
                <w:rFonts w:ascii="Calibri" w:hAnsi="Calibri" w:cs="Calibri"/>
                <w:color w:val="000000"/>
              </w:rPr>
            </w:pPr>
          </w:p>
        </w:tc>
      </w:tr>
      <w:tr w:rsidR="006940C5" w:rsidRPr="00AE1A91" w14:paraId="5EE3FA3D" w14:textId="77777777" w:rsidTr="007F6122">
        <w:trPr>
          <w:ins w:id="11989"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598CD25C" w14:textId="77777777" w:rsidR="006940C5" w:rsidRDefault="006940C5" w:rsidP="006940C5">
            <w:pPr>
              <w:spacing w:after="0"/>
              <w:rPr>
                <w:ins w:id="11990" w:author="Arjan Kloosterboer" w:date="2017-09-20T10:45:00Z"/>
                <w:rFonts w:ascii="Calibri" w:hAnsi="Calibri" w:cs="Calibri"/>
                <w:color w:val="000000"/>
              </w:rPr>
            </w:pPr>
            <w:ins w:id="11991" w:author="Arjan Kloosterboer" w:date="2017-09-20T10:45:00Z">
              <w:r>
                <w:rPr>
                  <w:rFonts w:ascii="Calibri" w:hAnsi="Calibri" w:cs="Calibri"/>
                  <w:b/>
                  <w:bCs/>
                  <w:color w:val="000000"/>
                </w:rPr>
                <w:t xml:space="preserve">Definitie </w:t>
              </w:r>
            </w:ins>
          </w:p>
        </w:tc>
        <w:tc>
          <w:tcPr>
            <w:tcW w:w="5670" w:type="dxa"/>
            <w:tcBorders>
              <w:top w:val="nil"/>
              <w:left w:val="nil"/>
              <w:bottom w:val="nil"/>
              <w:right w:val="nil"/>
            </w:tcBorders>
            <w:tcMar>
              <w:top w:w="0" w:type="dxa"/>
              <w:left w:w="60" w:type="dxa"/>
              <w:bottom w:w="0" w:type="dxa"/>
              <w:right w:w="60" w:type="dxa"/>
            </w:tcMar>
          </w:tcPr>
          <w:p w14:paraId="0A6EFCC6" w14:textId="77777777" w:rsidR="006940C5" w:rsidRPr="006940C5" w:rsidRDefault="006940C5" w:rsidP="006940C5">
            <w:pPr>
              <w:spacing w:after="0"/>
              <w:rPr>
                <w:ins w:id="11992" w:author="Arjan Kloosterboer" w:date="2017-09-20T10:45:00Z"/>
                <w:rFonts w:ascii="Calibri" w:hAnsi="Calibri" w:cs="Calibri"/>
                <w:color w:val="000000"/>
                <w:lang w:val="nl-NL"/>
              </w:rPr>
            </w:pPr>
            <w:ins w:id="11993" w:author="Arjan Kloosterboer" w:date="2017-09-20T10:45:00Z">
              <w:r w:rsidRPr="006940C5">
                <w:rPr>
                  <w:rFonts w:ascii="Calibri" w:hAnsi="Calibri" w:cs="Calibri"/>
                  <w:color w:val="000000"/>
                  <w:lang w:val="nl-NL"/>
                </w:rPr>
                <w:t>Het soort object dat het procesobject representeert.</w:t>
              </w:r>
            </w:ins>
          </w:p>
        </w:tc>
      </w:tr>
      <w:tr w:rsidR="006940C5" w14:paraId="34481CDB" w14:textId="77777777" w:rsidTr="007F6122">
        <w:trPr>
          <w:ins w:id="11994"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6B03ECD8" w14:textId="77777777" w:rsidR="006940C5" w:rsidRDefault="006940C5" w:rsidP="006940C5">
            <w:pPr>
              <w:spacing w:after="0"/>
              <w:rPr>
                <w:ins w:id="11995" w:author="Arjan Kloosterboer" w:date="2017-09-20T10:45:00Z"/>
                <w:rFonts w:ascii="Calibri" w:hAnsi="Calibri" w:cs="Calibri"/>
                <w:color w:val="000000"/>
              </w:rPr>
            </w:pPr>
            <w:ins w:id="11996" w:author="Arjan Kloosterboer" w:date="2017-09-20T10:45:00Z">
              <w:r>
                <w:rPr>
                  <w:rFonts w:ascii="Calibri" w:hAnsi="Calibri" w:cs="Calibri"/>
                  <w:b/>
                  <w:bCs/>
                  <w:color w:val="000000"/>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10A20FE2" w14:textId="77777777" w:rsidR="006940C5" w:rsidRDefault="006940C5" w:rsidP="006940C5">
            <w:pPr>
              <w:spacing w:after="0"/>
              <w:rPr>
                <w:ins w:id="11997" w:author="Arjan Kloosterboer" w:date="2017-09-20T10:45:00Z"/>
                <w:rFonts w:ascii="Calibri" w:hAnsi="Calibri" w:cs="Calibri"/>
                <w:color w:val="000000"/>
              </w:rPr>
            </w:pPr>
            <w:ins w:id="11998" w:author="Arjan Kloosterboer" w:date="2017-09-20T10:45:00Z">
              <w:r>
                <w:rPr>
                  <w:rFonts w:ascii="Calibri" w:hAnsi="Calibri" w:cs="Calibri"/>
                  <w:color w:val="000000"/>
                </w:rPr>
                <w:t>KING</w:t>
              </w:r>
            </w:ins>
          </w:p>
        </w:tc>
      </w:tr>
      <w:tr w:rsidR="006940C5" w14:paraId="01BA7431" w14:textId="77777777" w:rsidTr="007F6122">
        <w:trPr>
          <w:ins w:id="11999"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4D87C989" w14:textId="77777777" w:rsidR="006940C5" w:rsidRDefault="006940C5" w:rsidP="006940C5">
            <w:pPr>
              <w:spacing w:after="0"/>
              <w:rPr>
                <w:ins w:id="12000" w:author="Arjan Kloosterboer" w:date="2017-09-20T10:45:00Z"/>
                <w:rFonts w:ascii="Calibri" w:hAnsi="Calibri" w:cs="Calibri"/>
                <w:color w:val="000000"/>
              </w:rPr>
            </w:pPr>
            <w:ins w:id="12001" w:author="Arjan Kloosterboer" w:date="2017-09-20T10:45:00Z">
              <w:r>
                <w:rPr>
                  <w:rFonts w:ascii="Calibri" w:hAnsi="Calibri" w:cs="Calibri"/>
                  <w:b/>
                  <w:bCs/>
                  <w:color w:val="000000"/>
                </w:rPr>
                <w:t xml:space="preserve">Datum opname </w:t>
              </w:r>
            </w:ins>
          </w:p>
        </w:tc>
        <w:tc>
          <w:tcPr>
            <w:tcW w:w="5670" w:type="dxa"/>
            <w:tcBorders>
              <w:top w:val="nil"/>
              <w:left w:val="nil"/>
              <w:bottom w:val="nil"/>
              <w:right w:val="nil"/>
            </w:tcBorders>
            <w:tcMar>
              <w:top w:w="0" w:type="dxa"/>
              <w:left w:w="60" w:type="dxa"/>
              <w:bottom w:w="0" w:type="dxa"/>
              <w:right w:w="60" w:type="dxa"/>
            </w:tcMar>
          </w:tcPr>
          <w:p w14:paraId="6D4B6DA6" w14:textId="77777777" w:rsidR="006940C5" w:rsidRDefault="006940C5" w:rsidP="006940C5">
            <w:pPr>
              <w:spacing w:after="0"/>
              <w:rPr>
                <w:ins w:id="12002" w:author="Arjan Kloosterboer" w:date="2017-09-20T10:45:00Z"/>
                <w:rFonts w:ascii="Calibri" w:hAnsi="Calibri" w:cs="Calibri"/>
                <w:color w:val="000000"/>
              </w:rPr>
            </w:pPr>
            <w:ins w:id="12003" w:author="Arjan Kloosterboer" w:date="2017-09-20T10:45:00Z">
              <w:r>
                <w:rPr>
                  <w:rFonts w:ascii="Calibri" w:hAnsi="Calibri" w:cs="Calibri"/>
                  <w:color w:val="000000"/>
                </w:rPr>
                <w:t>1-2-2017</w:t>
              </w:r>
            </w:ins>
          </w:p>
        </w:tc>
      </w:tr>
      <w:tr w:rsidR="006940C5" w14:paraId="61BB03BE" w14:textId="77777777" w:rsidTr="007F6122">
        <w:trPr>
          <w:ins w:id="12004"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69082B14" w14:textId="77777777" w:rsidR="006940C5" w:rsidRDefault="006940C5" w:rsidP="006940C5">
            <w:pPr>
              <w:spacing w:after="0"/>
              <w:rPr>
                <w:ins w:id="12005" w:author="Arjan Kloosterboer" w:date="2017-09-20T10:45:00Z"/>
                <w:rFonts w:ascii="Calibri" w:hAnsi="Calibri" w:cs="Calibri"/>
                <w:color w:val="000000"/>
              </w:rPr>
            </w:pPr>
            <w:ins w:id="12006" w:author="Arjan Kloosterboer" w:date="2017-09-20T10:45:00Z">
              <w:r>
                <w:rPr>
                  <w:rFonts w:ascii="Calibri" w:hAnsi="Calibri" w:cs="Calibri"/>
                  <w:b/>
                  <w:bCs/>
                  <w:color w:val="000000"/>
                </w:rPr>
                <w:t xml:space="preserve">Formaat </w:t>
              </w:r>
            </w:ins>
          </w:p>
        </w:tc>
        <w:tc>
          <w:tcPr>
            <w:tcW w:w="5670" w:type="dxa"/>
            <w:tcBorders>
              <w:top w:val="nil"/>
              <w:left w:val="nil"/>
              <w:bottom w:val="nil"/>
              <w:right w:val="nil"/>
            </w:tcBorders>
            <w:tcMar>
              <w:top w:w="0" w:type="dxa"/>
              <w:left w:w="60" w:type="dxa"/>
              <w:bottom w:w="0" w:type="dxa"/>
              <w:right w:w="60" w:type="dxa"/>
            </w:tcMar>
          </w:tcPr>
          <w:p w14:paraId="79698FB5" w14:textId="1E08230A" w:rsidR="006940C5" w:rsidRDefault="006940C5" w:rsidP="006940C5">
            <w:pPr>
              <w:spacing w:after="0"/>
              <w:rPr>
                <w:ins w:id="12007" w:author="Arjan Kloosterboer" w:date="2017-09-20T10:45:00Z"/>
                <w:rFonts w:ascii="Calibri" w:hAnsi="Calibri" w:cs="Calibri"/>
                <w:color w:val="000000"/>
              </w:rPr>
            </w:pPr>
            <w:ins w:id="12008" w:author="Arjan Kloosterboer" w:date="2017-09-20T10:45:00Z">
              <w:r>
                <w:rPr>
                  <w:rFonts w:ascii="Calibri" w:hAnsi="Calibri" w:cs="Calibri"/>
                  <w:color w:val="000000"/>
                </w:rPr>
                <w:t>AN</w:t>
              </w:r>
            </w:ins>
          </w:p>
        </w:tc>
      </w:tr>
      <w:tr w:rsidR="006940C5" w:rsidRPr="00AE1A91" w14:paraId="640F6939" w14:textId="77777777" w:rsidTr="007F6122">
        <w:trPr>
          <w:ins w:id="12009"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5E8B8CED" w14:textId="77777777" w:rsidR="006940C5" w:rsidRDefault="006940C5" w:rsidP="006940C5">
            <w:pPr>
              <w:spacing w:after="0"/>
              <w:rPr>
                <w:ins w:id="12010" w:author="Arjan Kloosterboer" w:date="2017-09-20T10:45:00Z"/>
                <w:rFonts w:ascii="Calibri" w:hAnsi="Calibri" w:cs="Calibri"/>
                <w:color w:val="000000"/>
              </w:rPr>
            </w:pPr>
            <w:ins w:id="12011" w:author="Arjan Kloosterboer" w:date="2017-09-20T10:45:00Z">
              <w:r>
                <w:rPr>
                  <w:rFonts w:ascii="Calibri" w:hAnsi="Calibri" w:cs="Calibri"/>
                  <w:b/>
                  <w:bCs/>
                  <w:color w:val="000000"/>
                </w:rPr>
                <w:t>Waardenverzameling</w:t>
              </w:r>
            </w:ins>
          </w:p>
        </w:tc>
        <w:tc>
          <w:tcPr>
            <w:tcW w:w="5670" w:type="dxa"/>
            <w:tcBorders>
              <w:top w:val="nil"/>
              <w:left w:val="nil"/>
              <w:bottom w:val="nil"/>
              <w:right w:val="nil"/>
            </w:tcBorders>
            <w:tcMar>
              <w:top w:w="0" w:type="dxa"/>
              <w:left w:w="60" w:type="dxa"/>
              <w:bottom w:w="0" w:type="dxa"/>
              <w:right w:w="60" w:type="dxa"/>
            </w:tcMar>
          </w:tcPr>
          <w:p w14:paraId="2AAA586F" w14:textId="2A5E44C4" w:rsidR="006940C5" w:rsidRPr="00FC4E19" w:rsidRDefault="00FC4E19" w:rsidP="006940C5">
            <w:pPr>
              <w:spacing w:after="0"/>
              <w:rPr>
                <w:ins w:id="12012" w:author="Arjan Kloosterboer" w:date="2017-09-20T10:45:00Z"/>
                <w:rFonts w:ascii="Calibri" w:hAnsi="Calibri" w:cs="Calibri"/>
                <w:color w:val="000000"/>
                <w:lang w:val="nl-NL"/>
              </w:rPr>
            </w:pPr>
            <w:ins w:id="12013" w:author="Arjan Kloosterboer" w:date="2018-05-25T12:38:00Z">
              <w:r w:rsidRPr="00FC4E19">
                <w:rPr>
                  <w:rFonts w:ascii="Calibri" w:hAnsi="Calibri" w:cs="Calibri"/>
                  <w:color w:val="000000"/>
                  <w:lang w:val="nl-NL"/>
                </w:rPr>
                <w:t>Door een computer cq. applicatie interpreteerbare representaties van namen van objecttypen.</w:t>
              </w:r>
            </w:ins>
          </w:p>
        </w:tc>
      </w:tr>
      <w:tr w:rsidR="006940C5" w14:paraId="325392D1" w14:textId="77777777" w:rsidTr="007F6122">
        <w:trPr>
          <w:ins w:id="12014"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3E4493D0" w14:textId="77777777" w:rsidR="006940C5" w:rsidRDefault="006940C5" w:rsidP="006940C5">
            <w:pPr>
              <w:spacing w:after="0"/>
              <w:rPr>
                <w:ins w:id="12015" w:author="Arjan Kloosterboer" w:date="2017-09-20T10:45:00Z"/>
                <w:rFonts w:ascii="Calibri" w:hAnsi="Calibri" w:cs="Calibri"/>
                <w:b/>
                <w:bCs/>
                <w:color w:val="000000"/>
              </w:rPr>
            </w:pPr>
            <w:ins w:id="12016" w:author="Arjan Kloosterboer" w:date="2017-09-20T10:45:00Z">
              <w:r>
                <w:rPr>
                  <w:rFonts w:ascii="Calibri" w:hAnsi="Calibri" w:cs="Calibri"/>
                  <w:b/>
                  <w:bCs/>
                  <w:color w:val="000000"/>
                </w:rPr>
                <w:t xml:space="preserve">Indicatie </w:t>
              </w:r>
              <w:r>
                <w:rPr>
                  <w:rFonts w:ascii="Calibri" w:hAnsi="Calibri" w:cs="Calibri"/>
                  <w:b/>
                  <w:bCs/>
                  <w:color w:val="000000"/>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67E75FD0" w14:textId="77777777" w:rsidR="006940C5" w:rsidRDefault="006940C5" w:rsidP="006940C5">
            <w:pPr>
              <w:spacing w:after="0"/>
              <w:rPr>
                <w:ins w:id="12017" w:author="Arjan Kloosterboer" w:date="2017-09-20T10:45:00Z"/>
                <w:rFonts w:ascii="Calibri" w:hAnsi="Calibri" w:cs="Calibri"/>
                <w:color w:val="000000"/>
              </w:rPr>
            </w:pPr>
            <w:ins w:id="12018" w:author="Arjan Kloosterboer" w:date="2017-09-20T10:45:00Z">
              <w:r>
                <w:rPr>
                  <w:rFonts w:ascii="Calibri" w:hAnsi="Calibri" w:cs="Calibri"/>
                  <w:color w:val="000000"/>
                </w:rPr>
                <w:t>Zie groep</w:t>
              </w:r>
            </w:ins>
          </w:p>
        </w:tc>
      </w:tr>
      <w:tr w:rsidR="006940C5" w14:paraId="1FB3E9CC" w14:textId="77777777" w:rsidTr="007F6122">
        <w:trPr>
          <w:ins w:id="12019"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4B34371D" w14:textId="77777777" w:rsidR="006940C5" w:rsidRDefault="006940C5" w:rsidP="006940C5">
            <w:pPr>
              <w:spacing w:after="0"/>
              <w:rPr>
                <w:ins w:id="12020" w:author="Arjan Kloosterboer" w:date="2017-09-20T10:45:00Z"/>
                <w:rFonts w:ascii="Calibri" w:hAnsi="Calibri" w:cs="Calibri"/>
                <w:b/>
                <w:bCs/>
                <w:color w:val="000000"/>
              </w:rPr>
            </w:pPr>
            <w:ins w:id="12021" w:author="Arjan Kloosterboer" w:date="2017-09-20T10:45:00Z">
              <w:r>
                <w:rPr>
                  <w:rFonts w:ascii="Calibri" w:hAnsi="Calibri" w:cs="Calibri"/>
                  <w:b/>
                  <w:bCs/>
                  <w:color w:val="000000"/>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2D332F8C" w14:textId="77777777" w:rsidR="006940C5" w:rsidRDefault="006940C5" w:rsidP="006940C5">
            <w:pPr>
              <w:spacing w:after="0"/>
              <w:rPr>
                <w:ins w:id="12022" w:author="Arjan Kloosterboer" w:date="2017-09-20T10:45:00Z"/>
                <w:rFonts w:ascii="Calibri" w:hAnsi="Calibri" w:cs="Calibri"/>
                <w:color w:val="000000"/>
              </w:rPr>
            </w:pPr>
            <w:ins w:id="12023" w:author="Arjan Kloosterboer" w:date="2017-09-20T10:45:00Z">
              <w:r>
                <w:rPr>
                  <w:rFonts w:ascii="Calibri" w:hAnsi="Calibri" w:cs="Calibri"/>
                  <w:color w:val="000000"/>
                </w:rPr>
                <w:t>Zie groep</w:t>
              </w:r>
            </w:ins>
          </w:p>
        </w:tc>
      </w:tr>
      <w:tr w:rsidR="006940C5" w14:paraId="3A965FC6" w14:textId="77777777" w:rsidTr="007F6122">
        <w:trPr>
          <w:ins w:id="12024"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541D0C14" w14:textId="77777777" w:rsidR="006940C5" w:rsidRDefault="006940C5" w:rsidP="006940C5">
            <w:pPr>
              <w:spacing w:after="0"/>
              <w:rPr>
                <w:ins w:id="12025" w:author="Arjan Kloosterboer" w:date="2017-09-20T10:45:00Z"/>
                <w:rFonts w:ascii="Calibri" w:hAnsi="Calibri" w:cs="Calibri"/>
                <w:b/>
                <w:bCs/>
                <w:color w:val="000000"/>
              </w:rPr>
            </w:pPr>
            <w:ins w:id="12026" w:author="Arjan Kloosterboer" w:date="2017-09-20T10:45:00Z">
              <w:r>
                <w:rPr>
                  <w:rFonts w:ascii="Calibri" w:hAnsi="Calibri" w:cs="Calibri"/>
                  <w:b/>
                  <w:bCs/>
                  <w:color w:val="000000"/>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7965345A" w14:textId="77777777" w:rsidR="006940C5" w:rsidRDefault="006940C5" w:rsidP="006940C5">
            <w:pPr>
              <w:spacing w:after="0"/>
              <w:rPr>
                <w:ins w:id="12027" w:author="Arjan Kloosterboer" w:date="2017-09-20T10:45:00Z"/>
                <w:rFonts w:ascii="Calibri" w:hAnsi="Calibri" w:cs="Calibri"/>
                <w:color w:val="000000"/>
              </w:rPr>
            </w:pPr>
            <w:ins w:id="12028" w:author="Arjan Kloosterboer" w:date="2017-09-20T10:45:00Z">
              <w:r>
                <w:rPr>
                  <w:rFonts w:ascii="Calibri" w:hAnsi="Calibri" w:cs="Calibri"/>
                  <w:color w:val="000000"/>
                </w:rPr>
                <w:t>Nee</w:t>
              </w:r>
            </w:ins>
          </w:p>
        </w:tc>
      </w:tr>
      <w:tr w:rsidR="006940C5" w14:paraId="6AEA1D0C" w14:textId="77777777" w:rsidTr="007F6122">
        <w:trPr>
          <w:ins w:id="12029"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35E50B2B" w14:textId="77777777" w:rsidR="006940C5" w:rsidRDefault="006940C5" w:rsidP="006940C5">
            <w:pPr>
              <w:spacing w:after="0"/>
              <w:rPr>
                <w:ins w:id="12030" w:author="Arjan Kloosterboer" w:date="2017-09-20T10:45:00Z"/>
                <w:rFonts w:ascii="Calibri" w:hAnsi="Calibri" w:cs="Calibri"/>
                <w:b/>
                <w:bCs/>
                <w:color w:val="000000"/>
              </w:rPr>
            </w:pPr>
            <w:ins w:id="12031" w:author="Arjan Kloosterboer" w:date="2017-09-20T10:45:00Z">
              <w:r>
                <w:rPr>
                  <w:rFonts w:ascii="Calibri" w:hAnsi="Calibri" w:cs="Calibri"/>
                  <w:b/>
                  <w:bCs/>
                  <w:color w:val="000000"/>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2EEA3B1A" w14:textId="77777777" w:rsidR="006940C5" w:rsidRDefault="006940C5" w:rsidP="006940C5">
            <w:pPr>
              <w:spacing w:after="0"/>
              <w:rPr>
                <w:ins w:id="12032" w:author="Arjan Kloosterboer" w:date="2017-09-20T10:45:00Z"/>
                <w:rFonts w:ascii="Calibri" w:hAnsi="Calibri" w:cs="Calibri"/>
                <w:color w:val="000000"/>
              </w:rPr>
            </w:pPr>
            <w:ins w:id="12033" w:author="Arjan Kloosterboer" w:date="2017-09-20T10:45:00Z">
              <w:r>
                <w:rPr>
                  <w:rFonts w:ascii="Calibri" w:hAnsi="Calibri" w:cs="Calibri"/>
                  <w:color w:val="000000"/>
                </w:rPr>
                <w:t>Nee</w:t>
              </w:r>
            </w:ins>
          </w:p>
        </w:tc>
      </w:tr>
      <w:tr w:rsidR="006940C5" w14:paraId="7C841C63" w14:textId="77777777" w:rsidTr="007F6122">
        <w:trPr>
          <w:ins w:id="12034"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326955F0" w14:textId="77777777" w:rsidR="006940C5" w:rsidRDefault="006940C5" w:rsidP="006940C5">
            <w:pPr>
              <w:spacing w:after="0"/>
              <w:rPr>
                <w:ins w:id="12035" w:author="Arjan Kloosterboer" w:date="2017-09-20T10:45:00Z"/>
                <w:rFonts w:ascii="Calibri" w:hAnsi="Calibri" w:cs="Calibri"/>
                <w:color w:val="000000"/>
              </w:rPr>
            </w:pPr>
            <w:ins w:id="12036" w:author="Arjan Kloosterboer" w:date="2017-09-20T10:45:00Z">
              <w:r>
                <w:rPr>
                  <w:rFonts w:ascii="Calibri" w:hAnsi="Calibri" w:cs="Calibri"/>
                  <w:b/>
                  <w:bCs/>
                  <w:color w:val="000000"/>
                </w:rPr>
                <w:t>Indicatie kardinaliteit</w:t>
              </w:r>
            </w:ins>
          </w:p>
        </w:tc>
        <w:tc>
          <w:tcPr>
            <w:tcW w:w="5670" w:type="dxa"/>
            <w:tcBorders>
              <w:top w:val="nil"/>
              <w:left w:val="nil"/>
              <w:bottom w:val="nil"/>
              <w:right w:val="nil"/>
            </w:tcBorders>
            <w:tcMar>
              <w:top w:w="0" w:type="dxa"/>
              <w:left w:w="60" w:type="dxa"/>
              <w:bottom w:w="0" w:type="dxa"/>
              <w:right w:w="60" w:type="dxa"/>
            </w:tcMar>
          </w:tcPr>
          <w:p w14:paraId="0E12A657" w14:textId="77777777" w:rsidR="006940C5" w:rsidRDefault="006940C5" w:rsidP="006940C5">
            <w:pPr>
              <w:spacing w:after="0"/>
              <w:rPr>
                <w:ins w:id="12037" w:author="Arjan Kloosterboer" w:date="2017-09-20T10:45:00Z"/>
                <w:rFonts w:ascii="Calibri" w:hAnsi="Calibri" w:cs="Calibri"/>
                <w:color w:val="000000"/>
              </w:rPr>
            </w:pPr>
            <w:ins w:id="12038" w:author="Arjan Kloosterboer" w:date="2017-09-20T10:45:00Z">
              <w:r>
                <w:rPr>
                  <w:rFonts w:ascii="Calibri" w:hAnsi="Calibri" w:cs="Calibri"/>
                  <w:color w:val="000000"/>
                </w:rPr>
                <w:t>1 - 1</w:t>
              </w:r>
            </w:ins>
          </w:p>
        </w:tc>
      </w:tr>
      <w:tr w:rsidR="006940C5" w14:paraId="059819CD" w14:textId="77777777" w:rsidTr="007F6122">
        <w:trPr>
          <w:ins w:id="12039"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7341F86C" w14:textId="77777777" w:rsidR="006940C5" w:rsidRDefault="006940C5" w:rsidP="006940C5">
            <w:pPr>
              <w:spacing w:after="0"/>
              <w:rPr>
                <w:ins w:id="12040" w:author="Arjan Kloosterboer" w:date="2017-09-20T10:45:00Z"/>
                <w:rFonts w:ascii="Calibri" w:hAnsi="Calibri" w:cs="Calibri"/>
                <w:color w:val="000000"/>
              </w:rPr>
            </w:pPr>
            <w:ins w:id="12041" w:author="Arjan Kloosterboer" w:date="2017-09-20T10:45:00Z">
              <w:r>
                <w:rPr>
                  <w:rFonts w:ascii="Calibri" w:hAnsi="Calibri" w:cs="Calibri"/>
                  <w:b/>
                  <w:bCs/>
                  <w:color w:val="000000"/>
                </w:rPr>
                <w:t>Indicatie authentiek</w:t>
              </w:r>
            </w:ins>
          </w:p>
        </w:tc>
        <w:tc>
          <w:tcPr>
            <w:tcW w:w="5670" w:type="dxa"/>
            <w:tcBorders>
              <w:top w:val="nil"/>
              <w:left w:val="nil"/>
              <w:bottom w:val="nil"/>
              <w:right w:val="nil"/>
            </w:tcBorders>
            <w:tcMar>
              <w:top w:w="0" w:type="dxa"/>
              <w:left w:w="60" w:type="dxa"/>
              <w:bottom w:w="0" w:type="dxa"/>
              <w:right w:w="60" w:type="dxa"/>
            </w:tcMar>
          </w:tcPr>
          <w:p w14:paraId="44E44E2E" w14:textId="77777777" w:rsidR="006940C5" w:rsidRDefault="006940C5" w:rsidP="006940C5">
            <w:pPr>
              <w:spacing w:after="0"/>
              <w:rPr>
                <w:ins w:id="12042" w:author="Arjan Kloosterboer" w:date="2017-09-20T10:45:00Z"/>
                <w:rFonts w:ascii="Calibri" w:hAnsi="Calibri" w:cs="Calibri"/>
                <w:color w:val="000000"/>
              </w:rPr>
            </w:pPr>
            <w:ins w:id="12043" w:author="Arjan Kloosterboer" w:date="2017-09-20T10:45:00Z">
              <w:r>
                <w:rPr>
                  <w:rFonts w:ascii="Calibri" w:hAnsi="Calibri" w:cs="Calibri"/>
                  <w:color w:val="000000"/>
                </w:rPr>
                <w:t>Gemeentelijk kerngegeven</w:t>
              </w:r>
            </w:ins>
          </w:p>
        </w:tc>
      </w:tr>
      <w:tr w:rsidR="006940C5" w14:paraId="3548B88C" w14:textId="77777777" w:rsidTr="007F6122">
        <w:trPr>
          <w:ins w:id="12044"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37226DD8" w14:textId="77777777" w:rsidR="006940C5" w:rsidRDefault="006940C5" w:rsidP="006940C5">
            <w:pPr>
              <w:spacing w:after="0"/>
              <w:rPr>
                <w:ins w:id="12045" w:author="Arjan Kloosterboer" w:date="2017-09-20T10:45:00Z"/>
                <w:rFonts w:ascii="Calibri" w:hAnsi="Calibri" w:cs="Calibri"/>
                <w:color w:val="000000"/>
              </w:rPr>
            </w:pPr>
            <w:ins w:id="12046" w:author="Arjan Kloosterboer" w:date="2017-09-20T10:45:00Z">
              <w:r>
                <w:rPr>
                  <w:rFonts w:ascii="Calibri" w:hAnsi="Calibri" w:cs="Calibri"/>
                  <w:b/>
                  <w:bCs/>
                  <w:color w:val="000000"/>
                </w:rPr>
                <w:t xml:space="preserve">Regels </w:t>
              </w:r>
            </w:ins>
          </w:p>
        </w:tc>
        <w:tc>
          <w:tcPr>
            <w:tcW w:w="5670" w:type="dxa"/>
            <w:tcBorders>
              <w:top w:val="nil"/>
              <w:left w:val="nil"/>
              <w:bottom w:val="nil"/>
              <w:right w:val="nil"/>
            </w:tcBorders>
            <w:tcMar>
              <w:top w:w="0" w:type="dxa"/>
              <w:left w:w="60" w:type="dxa"/>
              <w:bottom w:w="0" w:type="dxa"/>
              <w:right w:w="60" w:type="dxa"/>
            </w:tcMar>
          </w:tcPr>
          <w:p w14:paraId="3EDCBCED" w14:textId="77777777" w:rsidR="006940C5" w:rsidRDefault="006940C5" w:rsidP="006940C5">
            <w:pPr>
              <w:spacing w:after="0"/>
              <w:rPr>
                <w:ins w:id="12047" w:author="Arjan Kloosterboer" w:date="2017-09-20T10:45:00Z"/>
                <w:rFonts w:ascii="Calibri" w:hAnsi="Calibri" w:cs="Calibri"/>
                <w:color w:val="000000"/>
              </w:rPr>
            </w:pPr>
          </w:p>
        </w:tc>
      </w:tr>
      <w:tr w:rsidR="006940C5" w14:paraId="4B0AD2FE" w14:textId="77777777" w:rsidTr="007F6122">
        <w:trPr>
          <w:ins w:id="12048" w:author="Arjan Kloosterboer" w:date="2017-09-20T10:45:00Z"/>
        </w:trPr>
        <w:tc>
          <w:tcPr>
            <w:tcW w:w="9360" w:type="dxa"/>
            <w:gridSpan w:val="3"/>
            <w:tcBorders>
              <w:top w:val="nil"/>
              <w:left w:val="nil"/>
              <w:bottom w:val="nil"/>
              <w:right w:val="nil"/>
            </w:tcBorders>
            <w:tcMar>
              <w:top w:w="0" w:type="dxa"/>
              <w:left w:w="60" w:type="dxa"/>
              <w:bottom w:w="0" w:type="dxa"/>
              <w:right w:w="60" w:type="dxa"/>
            </w:tcMar>
          </w:tcPr>
          <w:p w14:paraId="41DCB4A4" w14:textId="77777777" w:rsidR="006940C5" w:rsidRDefault="006940C5" w:rsidP="006940C5">
            <w:pPr>
              <w:spacing w:after="0"/>
              <w:rPr>
                <w:ins w:id="12049" w:author="Arjan Kloosterboer" w:date="2017-09-20T10:45:00Z"/>
                <w:rFonts w:ascii="Calibri" w:hAnsi="Calibri" w:cs="Calibri"/>
                <w:color w:val="0F0F0F"/>
              </w:rPr>
            </w:pPr>
            <w:ins w:id="12050" w:author="Arjan Kloosterboer" w:date="2017-09-20T10:45:00Z">
              <w:r>
                <w:rPr>
                  <w:rFonts w:ascii="Calibri" w:hAnsi="Calibri" w:cs="Calibri"/>
                  <w:b/>
                  <w:bCs/>
                  <w:color w:val="0F0F0F"/>
                </w:rPr>
                <w:t>Toelichting</w:t>
              </w:r>
            </w:ins>
          </w:p>
        </w:tc>
      </w:tr>
      <w:tr w:rsidR="006940C5" w:rsidRPr="00AE1A91" w14:paraId="25727F1A" w14:textId="77777777" w:rsidTr="007F6122">
        <w:trPr>
          <w:ins w:id="12051" w:author="Arjan Kloosterboer" w:date="2017-09-20T10:45:00Z"/>
        </w:trPr>
        <w:tc>
          <w:tcPr>
            <w:tcW w:w="450" w:type="dxa"/>
            <w:tcBorders>
              <w:top w:val="nil"/>
              <w:left w:val="nil"/>
              <w:bottom w:val="nil"/>
              <w:right w:val="nil"/>
            </w:tcBorders>
            <w:tcMar>
              <w:top w:w="0" w:type="dxa"/>
              <w:left w:w="60" w:type="dxa"/>
              <w:bottom w:w="0" w:type="dxa"/>
              <w:right w:w="60" w:type="dxa"/>
            </w:tcMar>
          </w:tcPr>
          <w:p w14:paraId="794D24D3" w14:textId="77777777" w:rsidR="006940C5" w:rsidRDefault="006940C5" w:rsidP="006940C5">
            <w:pPr>
              <w:spacing w:after="0"/>
              <w:rPr>
                <w:ins w:id="12052" w:author="Arjan Kloosterboer" w:date="2017-09-20T10:45:00Z"/>
                <w:rFonts w:ascii="Calibri" w:hAnsi="Calibri" w:cs="Calibri"/>
                <w:b/>
                <w:bCs/>
                <w:color w:val="0F0F0F"/>
              </w:rPr>
            </w:pPr>
          </w:p>
        </w:tc>
        <w:tc>
          <w:tcPr>
            <w:tcW w:w="8910" w:type="dxa"/>
            <w:gridSpan w:val="2"/>
            <w:tcBorders>
              <w:top w:val="nil"/>
              <w:left w:val="nil"/>
              <w:bottom w:val="nil"/>
              <w:right w:val="nil"/>
            </w:tcBorders>
            <w:tcMar>
              <w:top w:w="0" w:type="dxa"/>
              <w:left w:w="60" w:type="dxa"/>
              <w:bottom w:w="0" w:type="dxa"/>
              <w:right w:w="60" w:type="dxa"/>
            </w:tcMar>
          </w:tcPr>
          <w:p w14:paraId="1F8AA897" w14:textId="21FC4904" w:rsidR="006940C5" w:rsidRPr="006940C5" w:rsidRDefault="00014DBC" w:rsidP="006940C5">
            <w:pPr>
              <w:spacing w:after="0"/>
              <w:rPr>
                <w:ins w:id="12053" w:author="Arjan Kloosterboer" w:date="2017-09-20T10:45:00Z"/>
                <w:rFonts w:ascii="Calibri" w:hAnsi="Calibri" w:cs="Calibri"/>
                <w:color w:val="0F0F0F"/>
                <w:lang w:val="nl-NL"/>
              </w:rPr>
            </w:pPr>
            <w:ins w:id="12054" w:author="Arjan Kloosterboer" w:date="2018-05-27T23:20:00Z">
              <w:r w:rsidRPr="00014DBC">
                <w:rPr>
                  <w:rFonts w:ascii="Calibri" w:hAnsi="Calibri" w:cs="Calibri"/>
                  <w:color w:val="0F0F0F"/>
                  <w:lang w:val="nl-NL"/>
                </w:rPr>
                <w:t>Met een waarde van deze attribuutsoort wordt de naam van het procesobjecttype gespecificeerd dat in de desbetreffende registratie het procesobject representeert. Voorbeelden van namen: 'Persoon' (in de GBA); 'Pand' (in de BAG). De waarde wordt zoveel mogelijk ontleend aan het van toepassing zijnde Resultaattype bij de Zaak.</w:t>
              </w:r>
            </w:ins>
          </w:p>
        </w:tc>
        <w:bookmarkEnd w:id="11973"/>
      </w:tr>
    </w:tbl>
    <w:p w14:paraId="3482BE8B" w14:textId="77777777" w:rsidR="006940C5" w:rsidRPr="008E0ED5" w:rsidRDefault="006940C5" w:rsidP="006940C5">
      <w:pPr>
        <w:widowControl w:val="0"/>
        <w:autoSpaceDE w:val="0"/>
        <w:autoSpaceDN w:val="0"/>
        <w:adjustRightInd w:val="0"/>
        <w:spacing w:before="240" w:after="60" w:line="240" w:lineRule="auto"/>
        <w:outlineLvl w:val="3"/>
        <w:rPr>
          <w:ins w:id="12055" w:author="Arjan Kloosterboer" w:date="2017-09-20T10:45:00Z"/>
          <w:rFonts w:ascii="Arial" w:hAnsi="Arial" w:cs="Arial"/>
          <w:b/>
          <w:color w:val="000000"/>
          <w:sz w:val="24"/>
          <w:szCs w:val="24"/>
        </w:rPr>
      </w:pPr>
      <w:bookmarkStart w:id="12056" w:name="BKM_C0C31560_3F8A_4156_AF12_522447AEE01F"/>
      <w:ins w:id="12057" w:author="Arjan Kloosterboer" w:date="2017-09-20T10:45:00Z">
        <w:r w:rsidRPr="008E0ED5">
          <w:rPr>
            <w:rFonts w:ascii="Arial" w:hAnsi="Arial" w:cs="Arial"/>
            <w:b/>
            <w:color w:val="000000"/>
            <w:sz w:val="24"/>
            <w:szCs w:val="24"/>
          </w:rPr>
          <w:t>«Attribuutsoort» 'Identificatie' van gegevensgroeptype 'Procesobject'</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6940C5" w14:paraId="667E3E4E" w14:textId="77777777" w:rsidTr="007F6122">
        <w:trPr>
          <w:ins w:id="12058"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16D4B9E2" w14:textId="77777777" w:rsidR="006940C5" w:rsidRDefault="006940C5" w:rsidP="006940C5">
            <w:pPr>
              <w:spacing w:after="0"/>
              <w:rPr>
                <w:ins w:id="12059" w:author="Arjan Kloosterboer" w:date="2017-09-20T10:45:00Z"/>
                <w:rFonts w:ascii="Calibri" w:hAnsi="Calibri" w:cs="Calibri"/>
                <w:color w:val="000000"/>
              </w:rPr>
            </w:pPr>
            <w:ins w:id="12060" w:author="Arjan Kloosterboer" w:date="2017-09-20T10:45:00Z">
              <w:r>
                <w:rPr>
                  <w:rFonts w:ascii="Calibri" w:hAnsi="Calibri" w:cs="Calibri"/>
                  <w:b/>
                  <w:bCs/>
                  <w:color w:val="000000"/>
                </w:rPr>
                <w:t xml:space="preserve">Naam </w:t>
              </w:r>
            </w:ins>
          </w:p>
        </w:tc>
        <w:tc>
          <w:tcPr>
            <w:tcW w:w="5670" w:type="dxa"/>
            <w:tcBorders>
              <w:top w:val="nil"/>
              <w:left w:val="nil"/>
              <w:bottom w:val="nil"/>
              <w:right w:val="nil"/>
            </w:tcBorders>
            <w:tcMar>
              <w:top w:w="0" w:type="dxa"/>
              <w:left w:w="60" w:type="dxa"/>
              <w:bottom w:w="0" w:type="dxa"/>
              <w:right w:w="60" w:type="dxa"/>
            </w:tcMar>
          </w:tcPr>
          <w:p w14:paraId="79EBCF57" w14:textId="77777777" w:rsidR="006940C5" w:rsidRDefault="006940C5" w:rsidP="006940C5">
            <w:pPr>
              <w:spacing w:after="0"/>
              <w:rPr>
                <w:ins w:id="12061" w:author="Arjan Kloosterboer" w:date="2017-09-20T10:45:00Z"/>
                <w:rFonts w:ascii="Calibri" w:hAnsi="Calibri" w:cs="Calibri"/>
                <w:color w:val="000000"/>
              </w:rPr>
            </w:pPr>
            <w:ins w:id="12062" w:author="Arjan Kloosterboer" w:date="2017-09-20T10:45:00Z">
              <w:r>
                <w:rPr>
                  <w:rFonts w:ascii="Calibri" w:hAnsi="Calibri" w:cs="Calibri"/>
                  <w:color w:val="000000"/>
                </w:rPr>
                <w:t>Identificatie</w:t>
              </w:r>
            </w:ins>
          </w:p>
        </w:tc>
      </w:tr>
      <w:tr w:rsidR="006940C5" w14:paraId="78FFD196" w14:textId="77777777" w:rsidTr="007F6122">
        <w:trPr>
          <w:ins w:id="12063"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1429205D" w14:textId="77777777" w:rsidR="006940C5" w:rsidRDefault="006940C5" w:rsidP="006940C5">
            <w:pPr>
              <w:spacing w:after="0"/>
              <w:rPr>
                <w:ins w:id="12064" w:author="Arjan Kloosterboer" w:date="2017-09-20T10:45:00Z"/>
                <w:rFonts w:ascii="Calibri" w:hAnsi="Calibri" w:cs="Calibri"/>
                <w:color w:val="000000"/>
              </w:rPr>
            </w:pPr>
            <w:ins w:id="12065" w:author="Arjan Kloosterboer" w:date="2017-09-20T10:45:00Z">
              <w:r>
                <w:rPr>
                  <w:rFonts w:ascii="Calibri" w:hAnsi="Calibri" w:cs="Calibri"/>
                  <w:b/>
                  <w:bCs/>
                  <w:color w:val="000000"/>
                </w:rPr>
                <w:t xml:space="preserve">Herkomst </w:t>
              </w:r>
            </w:ins>
          </w:p>
        </w:tc>
        <w:tc>
          <w:tcPr>
            <w:tcW w:w="5670" w:type="dxa"/>
            <w:tcBorders>
              <w:top w:val="nil"/>
              <w:left w:val="nil"/>
              <w:bottom w:val="nil"/>
              <w:right w:val="nil"/>
            </w:tcBorders>
            <w:tcMar>
              <w:top w:w="0" w:type="dxa"/>
              <w:left w:w="60" w:type="dxa"/>
              <w:bottom w:w="0" w:type="dxa"/>
              <w:right w:w="60" w:type="dxa"/>
            </w:tcMar>
          </w:tcPr>
          <w:p w14:paraId="08CB4417" w14:textId="77777777" w:rsidR="006940C5" w:rsidRDefault="006940C5" w:rsidP="006940C5">
            <w:pPr>
              <w:spacing w:after="0"/>
              <w:rPr>
                <w:ins w:id="12066" w:author="Arjan Kloosterboer" w:date="2017-09-20T10:45:00Z"/>
                <w:rFonts w:ascii="Calibri" w:hAnsi="Calibri" w:cs="Calibri"/>
                <w:color w:val="000000"/>
              </w:rPr>
            </w:pPr>
            <w:ins w:id="12067" w:author="Arjan Kloosterboer" w:date="2017-09-20T10:45:00Z">
              <w:r>
                <w:rPr>
                  <w:rFonts w:ascii="Calibri" w:hAnsi="Calibri" w:cs="Calibri"/>
                  <w:color w:val="000000"/>
                </w:rPr>
                <w:t>KING</w:t>
              </w:r>
            </w:ins>
          </w:p>
        </w:tc>
      </w:tr>
      <w:tr w:rsidR="006940C5" w14:paraId="311F6E75" w14:textId="77777777" w:rsidTr="007F6122">
        <w:trPr>
          <w:trHeight w:val="268"/>
          <w:ins w:id="12068"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09186048" w14:textId="77777777" w:rsidR="006940C5" w:rsidRDefault="006940C5" w:rsidP="006940C5">
            <w:pPr>
              <w:spacing w:after="0"/>
              <w:rPr>
                <w:ins w:id="12069" w:author="Arjan Kloosterboer" w:date="2017-09-20T10:45:00Z"/>
                <w:rFonts w:ascii="Calibri" w:hAnsi="Calibri" w:cs="Calibri"/>
                <w:color w:val="000000"/>
              </w:rPr>
            </w:pPr>
            <w:ins w:id="12070" w:author="Arjan Kloosterboer" w:date="2017-09-20T10:45:00Z">
              <w:r>
                <w:rPr>
                  <w:rFonts w:ascii="Calibri" w:hAnsi="Calibri" w:cs="Calibri"/>
                  <w:b/>
                  <w:bCs/>
                  <w:color w:val="000000"/>
                </w:rPr>
                <w:t xml:space="preserve">Code </w:t>
              </w:r>
            </w:ins>
          </w:p>
        </w:tc>
        <w:tc>
          <w:tcPr>
            <w:tcW w:w="5670" w:type="dxa"/>
            <w:tcBorders>
              <w:top w:val="nil"/>
              <w:left w:val="nil"/>
              <w:bottom w:val="nil"/>
              <w:right w:val="nil"/>
            </w:tcBorders>
            <w:tcMar>
              <w:top w:w="0" w:type="dxa"/>
              <w:left w:w="60" w:type="dxa"/>
              <w:bottom w:w="0" w:type="dxa"/>
              <w:right w:w="60" w:type="dxa"/>
            </w:tcMar>
          </w:tcPr>
          <w:p w14:paraId="07325625" w14:textId="77777777" w:rsidR="006940C5" w:rsidRDefault="006940C5" w:rsidP="006940C5">
            <w:pPr>
              <w:spacing w:after="0"/>
              <w:rPr>
                <w:ins w:id="12071" w:author="Arjan Kloosterboer" w:date="2017-09-20T10:45:00Z"/>
                <w:rFonts w:ascii="Calibri" w:hAnsi="Calibri" w:cs="Calibri"/>
                <w:color w:val="000000"/>
              </w:rPr>
            </w:pPr>
          </w:p>
        </w:tc>
      </w:tr>
      <w:tr w:rsidR="006940C5" w:rsidRPr="00AE1A91" w14:paraId="628ACD0E" w14:textId="77777777" w:rsidTr="007F6122">
        <w:trPr>
          <w:ins w:id="12072"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1DDD4E01" w14:textId="77777777" w:rsidR="006940C5" w:rsidRDefault="006940C5" w:rsidP="006940C5">
            <w:pPr>
              <w:spacing w:after="0"/>
              <w:rPr>
                <w:ins w:id="12073" w:author="Arjan Kloosterboer" w:date="2017-09-20T10:45:00Z"/>
                <w:rFonts w:ascii="Calibri" w:hAnsi="Calibri" w:cs="Calibri"/>
                <w:color w:val="000000"/>
              </w:rPr>
            </w:pPr>
            <w:ins w:id="12074" w:author="Arjan Kloosterboer" w:date="2017-09-20T10:45:00Z">
              <w:r>
                <w:rPr>
                  <w:rFonts w:ascii="Calibri" w:hAnsi="Calibri" w:cs="Calibri"/>
                  <w:b/>
                  <w:bCs/>
                  <w:color w:val="000000"/>
                </w:rPr>
                <w:t xml:space="preserve">Definitie </w:t>
              </w:r>
            </w:ins>
          </w:p>
        </w:tc>
        <w:tc>
          <w:tcPr>
            <w:tcW w:w="5670" w:type="dxa"/>
            <w:tcBorders>
              <w:top w:val="nil"/>
              <w:left w:val="nil"/>
              <w:bottom w:val="nil"/>
              <w:right w:val="nil"/>
            </w:tcBorders>
            <w:tcMar>
              <w:top w:w="0" w:type="dxa"/>
              <w:left w:w="60" w:type="dxa"/>
              <w:bottom w:w="0" w:type="dxa"/>
              <w:right w:w="60" w:type="dxa"/>
            </w:tcMar>
          </w:tcPr>
          <w:p w14:paraId="4E064B7D" w14:textId="77777777" w:rsidR="006940C5" w:rsidRPr="006940C5" w:rsidRDefault="006940C5" w:rsidP="006940C5">
            <w:pPr>
              <w:spacing w:after="0"/>
              <w:rPr>
                <w:ins w:id="12075" w:author="Arjan Kloosterboer" w:date="2017-09-20T10:45:00Z"/>
                <w:rFonts w:ascii="Calibri" w:hAnsi="Calibri" w:cs="Calibri"/>
                <w:color w:val="000000"/>
                <w:lang w:val="nl-NL"/>
              </w:rPr>
            </w:pPr>
            <w:ins w:id="12076" w:author="Arjan Kloosterboer" w:date="2017-09-20T10:45:00Z">
              <w:r w:rsidRPr="006940C5">
                <w:rPr>
                  <w:rFonts w:ascii="Calibri" w:hAnsi="Calibri" w:cs="Calibri"/>
                  <w:color w:val="0F0F0F"/>
                  <w:lang w:val="nl-NL"/>
                </w:rPr>
                <w:t>De unieke aanduiding van het procesobject.</w:t>
              </w:r>
            </w:ins>
          </w:p>
        </w:tc>
      </w:tr>
      <w:tr w:rsidR="006940C5" w14:paraId="6CD74D62" w14:textId="77777777" w:rsidTr="007F6122">
        <w:trPr>
          <w:ins w:id="12077"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01E97957" w14:textId="77777777" w:rsidR="006940C5" w:rsidRDefault="006940C5" w:rsidP="006940C5">
            <w:pPr>
              <w:spacing w:after="0"/>
              <w:rPr>
                <w:ins w:id="12078" w:author="Arjan Kloosterboer" w:date="2017-09-20T10:45:00Z"/>
                <w:rFonts w:ascii="Calibri" w:hAnsi="Calibri" w:cs="Calibri"/>
                <w:color w:val="000000"/>
              </w:rPr>
            </w:pPr>
            <w:ins w:id="12079" w:author="Arjan Kloosterboer" w:date="2017-09-20T10:45:00Z">
              <w:r>
                <w:rPr>
                  <w:rFonts w:ascii="Calibri" w:hAnsi="Calibri" w:cs="Calibri"/>
                  <w:b/>
                  <w:bCs/>
                  <w:color w:val="000000"/>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74E0BD9E" w14:textId="77777777" w:rsidR="006940C5" w:rsidRDefault="006940C5" w:rsidP="006940C5">
            <w:pPr>
              <w:spacing w:after="0"/>
              <w:rPr>
                <w:ins w:id="12080" w:author="Arjan Kloosterboer" w:date="2017-09-20T10:45:00Z"/>
                <w:rFonts w:ascii="Calibri" w:hAnsi="Calibri" w:cs="Calibri"/>
                <w:color w:val="000000"/>
              </w:rPr>
            </w:pPr>
            <w:ins w:id="12081" w:author="Arjan Kloosterboer" w:date="2017-09-20T10:45:00Z">
              <w:r>
                <w:rPr>
                  <w:rFonts w:ascii="Calibri" w:hAnsi="Calibri" w:cs="Calibri"/>
                  <w:color w:val="000000"/>
                </w:rPr>
                <w:t>KING</w:t>
              </w:r>
            </w:ins>
          </w:p>
        </w:tc>
      </w:tr>
      <w:tr w:rsidR="006940C5" w14:paraId="6207F9DC" w14:textId="77777777" w:rsidTr="007F6122">
        <w:trPr>
          <w:ins w:id="12082"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1AC0AA9B" w14:textId="77777777" w:rsidR="006940C5" w:rsidRDefault="006940C5" w:rsidP="006940C5">
            <w:pPr>
              <w:spacing w:after="0"/>
              <w:rPr>
                <w:ins w:id="12083" w:author="Arjan Kloosterboer" w:date="2017-09-20T10:45:00Z"/>
                <w:rFonts w:ascii="Calibri" w:hAnsi="Calibri" w:cs="Calibri"/>
                <w:color w:val="000000"/>
              </w:rPr>
            </w:pPr>
            <w:ins w:id="12084" w:author="Arjan Kloosterboer" w:date="2017-09-20T10:45:00Z">
              <w:r>
                <w:rPr>
                  <w:rFonts w:ascii="Calibri" w:hAnsi="Calibri" w:cs="Calibri"/>
                  <w:b/>
                  <w:bCs/>
                  <w:color w:val="000000"/>
                </w:rPr>
                <w:t xml:space="preserve">Datum opname </w:t>
              </w:r>
            </w:ins>
          </w:p>
        </w:tc>
        <w:tc>
          <w:tcPr>
            <w:tcW w:w="5670" w:type="dxa"/>
            <w:tcBorders>
              <w:top w:val="nil"/>
              <w:left w:val="nil"/>
              <w:bottom w:val="nil"/>
              <w:right w:val="nil"/>
            </w:tcBorders>
            <w:tcMar>
              <w:top w:w="0" w:type="dxa"/>
              <w:left w:w="60" w:type="dxa"/>
              <w:bottom w:w="0" w:type="dxa"/>
              <w:right w:w="60" w:type="dxa"/>
            </w:tcMar>
          </w:tcPr>
          <w:p w14:paraId="6C5DB57A" w14:textId="77777777" w:rsidR="006940C5" w:rsidRDefault="006940C5" w:rsidP="006940C5">
            <w:pPr>
              <w:spacing w:after="0"/>
              <w:rPr>
                <w:ins w:id="12085" w:author="Arjan Kloosterboer" w:date="2017-09-20T10:45:00Z"/>
                <w:rFonts w:ascii="Calibri" w:hAnsi="Calibri" w:cs="Calibri"/>
                <w:color w:val="000000"/>
              </w:rPr>
            </w:pPr>
            <w:ins w:id="12086" w:author="Arjan Kloosterboer" w:date="2017-09-20T10:45:00Z">
              <w:r>
                <w:rPr>
                  <w:rFonts w:ascii="Calibri" w:hAnsi="Calibri" w:cs="Calibri"/>
                  <w:color w:val="000000"/>
                </w:rPr>
                <w:t>1-2-2017</w:t>
              </w:r>
            </w:ins>
          </w:p>
        </w:tc>
      </w:tr>
      <w:tr w:rsidR="006940C5" w14:paraId="5477749F" w14:textId="77777777" w:rsidTr="007F6122">
        <w:trPr>
          <w:ins w:id="12087"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67096687" w14:textId="77777777" w:rsidR="006940C5" w:rsidRDefault="006940C5" w:rsidP="006940C5">
            <w:pPr>
              <w:spacing w:after="0"/>
              <w:rPr>
                <w:ins w:id="12088" w:author="Arjan Kloosterboer" w:date="2017-09-20T10:45:00Z"/>
                <w:rFonts w:ascii="Calibri" w:hAnsi="Calibri" w:cs="Calibri"/>
                <w:color w:val="000000"/>
              </w:rPr>
            </w:pPr>
            <w:ins w:id="12089" w:author="Arjan Kloosterboer" w:date="2017-09-20T10:45:00Z">
              <w:r>
                <w:rPr>
                  <w:rFonts w:ascii="Calibri" w:hAnsi="Calibri" w:cs="Calibri"/>
                  <w:b/>
                  <w:bCs/>
                  <w:color w:val="000000"/>
                </w:rPr>
                <w:t xml:space="preserve">Formaat </w:t>
              </w:r>
            </w:ins>
          </w:p>
        </w:tc>
        <w:tc>
          <w:tcPr>
            <w:tcW w:w="5670" w:type="dxa"/>
            <w:tcBorders>
              <w:top w:val="nil"/>
              <w:left w:val="nil"/>
              <w:bottom w:val="nil"/>
              <w:right w:val="nil"/>
            </w:tcBorders>
            <w:tcMar>
              <w:top w:w="0" w:type="dxa"/>
              <w:left w:w="60" w:type="dxa"/>
              <w:bottom w:w="0" w:type="dxa"/>
              <w:right w:w="60" w:type="dxa"/>
            </w:tcMar>
          </w:tcPr>
          <w:p w14:paraId="6EAF41AD" w14:textId="77777777" w:rsidR="006940C5" w:rsidRDefault="006940C5" w:rsidP="006940C5">
            <w:pPr>
              <w:spacing w:after="0"/>
              <w:rPr>
                <w:ins w:id="12090" w:author="Arjan Kloosterboer" w:date="2017-09-20T10:45:00Z"/>
                <w:rFonts w:ascii="Calibri" w:hAnsi="Calibri" w:cs="Calibri"/>
                <w:color w:val="000000"/>
              </w:rPr>
            </w:pPr>
            <w:ins w:id="12091" w:author="Arjan Kloosterboer" w:date="2017-09-20T10:45:00Z">
              <w:r>
                <w:rPr>
                  <w:rFonts w:ascii="Calibri" w:hAnsi="Calibri" w:cs="Calibri"/>
                  <w:color w:val="000000"/>
                </w:rPr>
                <w:t>AN</w:t>
              </w:r>
            </w:ins>
          </w:p>
        </w:tc>
      </w:tr>
      <w:tr w:rsidR="006940C5" w:rsidRPr="00AE1A91" w14:paraId="0418E5C2" w14:textId="77777777" w:rsidTr="007F6122">
        <w:trPr>
          <w:ins w:id="12092"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05C1CB76" w14:textId="77777777" w:rsidR="006940C5" w:rsidRDefault="006940C5" w:rsidP="006940C5">
            <w:pPr>
              <w:spacing w:after="0"/>
              <w:rPr>
                <w:ins w:id="12093" w:author="Arjan Kloosterboer" w:date="2017-09-20T10:45:00Z"/>
                <w:rFonts w:ascii="Calibri" w:hAnsi="Calibri" w:cs="Calibri"/>
                <w:color w:val="000000"/>
              </w:rPr>
            </w:pPr>
            <w:ins w:id="12094" w:author="Arjan Kloosterboer" w:date="2017-09-20T10:45:00Z">
              <w:r>
                <w:rPr>
                  <w:rFonts w:ascii="Calibri" w:hAnsi="Calibri" w:cs="Calibri"/>
                  <w:b/>
                  <w:bCs/>
                  <w:color w:val="000000"/>
                </w:rPr>
                <w:t>Waardenverzameling</w:t>
              </w:r>
            </w:ins>
          </w:p>
        </w:tc>
        <w:tc>
          <w:tcPr>
            <w:tcW w:w="5670" w:type="dxa"/>
            <w:tcBorders>
              <w:top w:val="nil"/>
              <w:left w:val="nil"/>
              <w:bottom w:val="nil"/>
              <w:right w:val="nil"/>
            </w:tcBorders>
            <w:tcMar>
              <w:top w:w="0" w:type="dxa"/>
              <w:left w:w="60" w:type="dxa"/>
              <w:bottom w:w="0" w:type="dxa"/>
              <w:right w:w="60" w:type="dxa"/>
            </w:tcMar>
          </w:tcPr>
          <w:p w14:paraId="76A71D38" w14:textId="28ACAB05" w:rsidR="006940C5" w:rsidRPr="00FC4E19" w:rsidRDefault="00FC4E19" w:rsidP="006940C5">
            <w:pPr>
              <w:spacing w:after="0"/>
              <w:rPr>
                <w:ins w:id="12095" w:author="Arjan Kloosterboer" w:date="2017-09-20T10:45:00Z"/>
                <w:rFonts w:ascii="Calibri" w:hAnsi="Calibri" w:cs="Calibri"/>
                <w:color w:val="000000"/>
                <w:lang w:val="nl-NL"/>
              </w:rPr>
            </w:pPr>
            <w:ins w:id="12096" w:author="Arjan Kloosterboer" w:date="2018-05-25T12:44:00Z">
              <w:r w:rsidRPr="00FC4E19">
                <w:rPr>
                  <w:rFonts w:ascii="Calibri" w:hAnsi="Calibri" w:cs="Calibri"/>
                  <w:color w:val="000000"/>
                  <w:lang w:val="nl-NL"/>
                </w:rPr>
                <w:t>Door een computer cq. applicatie interpreteerbare representaties van identificaties van objecten.</w:t>
              </w:r>
            </w:ins>
          </w:p>
        </w:tc>
      </w:tr>
      <w:tr w:rsidR="006940C5" w14:paraId="55E91423" w14:textId="77777777" w:rsidTr="007F6122">
        <w:trPr>
          <w:ins w:id="12097"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4A32F30E" w14:textId="77777777" w:rsidR="006940C5" w:rsidRDefault="006940C5" w:rsidP="006940C5">
            <w:pPr>
              <w:spacing w:after="0"/>
              <w:rPr>
                <w:ins w:id="12098" w:author="Arjan Kloosterboer" w:date="2017-09-20T10:45:00Z"/>
                <w:rFonts w:ascii="Calibri" w:hAnsi="Calibri" w:cs="Calibri"/>
                <w:b/>
                <w:bCs/>
                <w:color w:val="000000"/>
              </w:rPr>
            </w:pPr>
            <w:ins w:id="12099" w:author="Arjan Kloosterboer" w:date="2017-09-20T10:45:00Z">
              <w:r>
                <w:rPr>
                  <w:rFonts w:ascii="Calibri" w:hAnsi="Calibri" w:cs="Calibri"/>
                  <w:b/>
                  <w:bCs/>
                  <w:color w:val="000000"/>
                </w:rPr>
                <w:t xml:space="preserve">Indicatie </w:t>
              </w:r>
              <w:r>
                <w:rPr>
                  <w:rFonts w:ascii="Calibri" w:hAnsi="Calibri" w:cs="Calibri"/>
                  <w:b/>
                  <w:bCs/>
                  <w:color w:val="000000"/>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1FA3470A" w14:textId="77777777" w:rsidR="006940C5" w:rsidRDefault="006940C5" w:rsidP="006940C5">
            <w:pPr>
              <w:spacing w:after="0"/>
              <w:rPr>
                <w:ins w:id="12100" w:author="Arjan Kloosterboer" w:date="2017-09-20T10:45:00Z"/>
                <w:rFonts w:ascii="Calibri" w:hAnsi="Calibri" w:cs="Calibri"/>
                <w:color w:val="000000"/>
              </w:rPr>
            </w:pPr>
            <w:ins w:id="12101" w:author="Arjan Kloosterboer" w:date="2017-09-20T10:45:00Z">
              <w:r>
                <w:rPr>
                  <w:rFonts w:ascii="Calibri" w:hAnsi="Calibri" w:cs="Calibri"/>
                  <w:color w:val="000000"/>
                </w:rPr>
                <w:t>Zie groep</w:t>
              </w:r>
            </w:ins>
          </w:p>
        </w:tc>
      </w:tr>
      <w:tr w:rsidR="006940C5" w14:paraId="14F82DC3" w14:textId="77777777" w:rsidTr="007F6122">
        <w:trPr>
          <w:ins w:id="12102"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69B663D2" w14:textId="77777777" w:rsidR="006940C5" w:rsidRDefault="006940C5" w:rsidP="006940C5">
            <w:pPr>
              <w:spacing w:after="0"/>
              <w:rPr>
                <w:ins w:id="12103" w:author="Arjan Kloosterboer" w:date="2017-09-20T10:45:00Z"/>
                <w:rFonts w:ascii="Calibri" w:hAnsi="Calibri" w:cs="Calibri"/>
                <w:b/>
                <w:bCs/>
                <w:color w:val="000000"/>
              </w:rPr>
            </w:pPr>
            <w:ins w:id="12104" w:author="Arjan Kloosterboer" w:date="2017-09-20T10:45:00Z">
              <w:r>
                <w:rPr>
                  <w:rFonts w:ascii="Calibri" w:hAnsi="Calibri" w:cs="Calibri"/>
                  <w:b/>
                  <w:bCs/>
                  <w:color w:val="000000"/>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152058B7" w14:textId="77777777" w:rsidR="006940C5" w:rsidRDefault="006940C5" w:rsidP="006940C5">
            <w:pPr>
              <w:spacing w:after="0"/>
              <w:rPr>
                <w:ins w:id="12105" w:author="Arjan Kloosterboer" w:date="2017-09-20T10:45:00Z"/>
                <w:rFonts w:ascii="Calibri" w:hAnsi="Calibri" w:cs="Calibri"/>
                <w:color w:val="000000"/>
              </w:rPr>
            </w:pPr>
            <w:ins w:id="12106" w:author="Arjan Kloosterboer" w:date="2017-09-20T10:45:00Z">
              <w:r>
                <w:rPr>
                  <w:rFonts w:ascii="Calibri" w:hAnsi="Calibri" w:cs="Calibri"/>
                  <w:color w:val="000000"/>
                </w:rPr>
                <w:t>Zie groep</w:t>
              </w:r>
            </w:ins>
          </w:p>
        </w:tc>
      </w:tr>
      <w:tr w:rsidR="006940C5" w14:paraId="0C6B4665" w14:textId="77777777" w:rsidTr="007F6122">
        <w:trPr>
          <w:ins w:id="12107"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10005E0C" w14:textId="77777777" w:rsidR="006940C5" w:rsidRDefault="006940C5" w:rsidP="006940C5">
            <w:pPr>
              <w:spacing w:after="0"/>
              <w:rPr>
                <w:ins w:id="12108" w:author="Arjan Kloosterboer" w:date="2017-09-20T10:45:00Z"/>
                <w:rFonts w:ascii="Calibri" w:hAnsi="Calibri" w:cs="Calibri"/>
                <w:b/>
                <w:bCs/>
                <w:color w:val="000000"/>
              </w:rPr>
            </w:pPr>
            <w:ins w:id="12109" w:author="Arjan Kloosterboer" w:date="2017-09-20T10:45:00Z">
              <w:r>
                <w:rPr>
                  <w:rFonts w:ascii="Calibri" w:hAnsi="Calibri" w:cs="Calibri"/>
                  <w:b/>
                  <w:bCs/>
                  <w:color w:val="000000"/>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79249B6B" w14:textId="77777777" w:rsidR="006940C5" w:rsidRDefault="006940C5" w:rsidP="006940C5">
            <w:pPr>
              <w:spacing w:after="0"/>
              <w:rPr>
                <w:ins w:id="12110" w:author="Arjan Kloosterboer" w:date="2017-09-20T10:45:00Z"/>
                <w:rFonts w:ascii="Calibri" w:hAnsi="Calibri" w:cs="Calibri"/>
                <w:color w:val="000000"/>
              </w:rPr>
            </w:pPr>
            <w:ins w:id="12111" w:author="Arjan Kloosterboer" w:date="2017-09-20T10:45:00Z">
              <w:r>
                <w:rPr>
                  <w:rFonts w:ascii="Calibri" w:hAnsi="Calibri" w:cs="Calibri"/>
                  <w:color w:val="000000"/>
                </w:rPr>
                <w:t>Nee</w:t>
              </w:r>
            </w:ins>
          </w:p>
        </w:tc>
      </w:tr>
      <w:tr w:rsidR="006940C5" w14:paraId="50AA4602" w14:textId="77777777" w:rsidTr="007F6122">
        <w:trPr>
          <w:ins w:id="12112"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0A78412C" w14:textId="77777777" w:rsidR="006940C5" w:rsidRDefault="006940C5" w:rsidP="006940C5">
            <w:pPr>
              <w:spacing w:after="0"/>
              <w:rPr>
                <w:ins w:id="12113" w:author="Arjan Kloosterboer" w:date="2017-09-20T10:45:00Z"/>
                <w:rFonts w:ascii="Calibri" w:hAnsi="Calibri" w:cs="Calibri"/>
                <w:b/>
                <w:bCs/>
                <w:color w:val="000000"/>
              </w:rPr>
            </w:pPr>
            <w:ins w:id="12114" w:author="Arjan Kloosterboer" w:date="2017-09-20T10:45:00Z">
              <w:r>
                <w:rPr>
                  <w:rFonts w:ascii="Calibri" w:hAnsi="Calibri" w:cs="Calibri"/>
                  <w:b/>
                  <w:bCs/>
                  <w:color w:val="000000"/>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4268FC77" w14:textId="77777777" w:rsidR="006940C5" w:rsidRDefault="006940C5" w:rsidP="006940C5">
            <w:pPr>
              <w:spacing w:after="0"/>
              <w:rPr>
                <w:ins w:id="12115" w:author="Arjan Kloosterboer" w:date="2017-09-20T10:45:00Z"/>
                <w:rFonts w:ascii="Calibri" w:hAnsi="Calibri" w:cs="Calibri"/>
                <w:color w:val="000000"/>
              </w:rPr>
            </w:pPr>
            <w:ins w:id="12116" w:author="Arjan Kloosterboer" w:date="2017-09-20T10:45:00Z">
              <w:r>
                <w:rPr>
                  <w:rFonts w:ascii="Calibri" w:hAnsi="Calibri" w:cs="Calibri"/>
                  <w:color w:val="000000"/>
                </w:rPr>
                <w:t>Nee</w:t>
              </w:r>
            </w:ins>
          </w:p>
        </w:tc>
      </w:tr>
      <w:tr w:rsidR="006940C5" w14:paraId="5102308E" w14:textId="77777777" w:rsidTr="007F6122">
        <w:trPr>
          <w:ins w:id="12117"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2F4CA055" w14:textId="77777777" w:rsidR="006940C5" w:rsidRDefault="006940C5" w:rsidP="006940C5">
            <w:pPr>
              <w:spacing w:after="0"/>
              <w:rPr>
                <w:ins w:id="12118" w:author="Arjan Kloosterboer" w:date="2017-09-20T10:45:00Z"/>
                <w:rFonts w:ascii="Calibri" w:hAnsi="Calibri" w:cs="Calibri"/>
                <w:color w:val="000000"/>
              </w:rPr>
            </w:pPr>
            <w:ins w:id="12119" w:author="Arjan Kloosterboer" w:date="2017-09-20T10:45:00Z">
              <w:r>
                <w:rPr>
                  <w:rFonts w:ascii="Calibri" w:hAnsi="Calibri" w:cs="Calibri"/>
                  <w:b/>
                  <w:bCs/>
                  <w:color w:val="000000"/>
                </w:rPr>
                <w:t>Indicatie kardinaliteit</w:t>
              </w:r>
            </w:ins>
          </w:p>
        </w:tc>
        <w:tc>
          <w:tcPr>
            <w:tcW w:w="5670" w:type="dxa"/>
            <w:tcBorders>
              <w:top w:val="nil"/>
              <w:left w:val="nil"/>
              <w:bottom w:val="nil"/>
              <w:right w:val="nil"/>
            </w:tcBorders>
            <w:tcMar>
              <w:top w:w="0" w:type="dxa"/>
              <w:left w:w="60" w:type="dxa"/>
              <w:bottom w:w="0" w:type="dxa"/>
              <w:right w:w="60" w:type="dxa"/>
            </w:tcMar>
          </w:tcPr>
          <w:p w14:paraId="29AF9C0C" w14:textId="77777777" w:rsidR="006940C5" w:rsidRDefault="006940C5" w:rsidP="006940C5">
            <w:pPr>
              <w:spacing w:after="0"/>
              <w:rPr>
                <w:ins w:id="12120" w:author="Arjan Kloosterboer" w:date="2017-09-20T10:45:00Z"/>
                <w:rFonts w:ascii="Calibri" w:hAnsi="Calibri" w:cs="Calibri"/>
                <w:color w:val="000000"/>
              </w:rPr>
            </w:pPr>
            <w:ins w:id="12121" w:author="Arjan Kloosterboer" w:date="2017-09-20T10:45:00Z">
              <w:r>
                <w:rPr>
                  <w:rFonts w:ascii="Calibri" w:hAnsi="Calibri" w:cs="Calibri"/>
                  <w:color w:val="000000"/>
                </w:rPr>
                <w:t>1 - 1</w:t>
              </w:r>
            </w:ins>
          </w:p>
        </w:tc>
      </w:tr>
      <w:tr w:rsidR="006940C5" w14:paraId="16A1038F" w14:textId="77777777" w:rsidTr="007F6122">
        <w:trPr>
          <w:ins w:id="12122"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5C0D9A44" w14:textId="77777777" w:rsidR="006940C5" w:rsidRDefault="006940C5" w:rsidP="006940C5">
            <w:pPr>
              <w:spacing w:after="0"/>
              <w:rPr>
                <w:ins w:id="12123" w:author="Arjan Kloosterboer" w:date="2017-09-20T10:45:00Z"/>
                <w:rFonts w:ascii="Calibri" w:hAnsi="Calibri" w:cs="Calibri"/>
                <w:color w:val="000000"/>
              </w:rPr>
            </w:pPr>
            <w:ins w:id="12124" w:author="Arjan Kloosterboer" w:date="2017-09-20T10:45:00Z">
              <w:r>
                <w:rPr>
                  <w:rFonts w:ascii="Calibri" w:hAnsi="Calibri" w:cs="Calibri"/>
                  <w:b/>
                  <w:bCs/>
                  <w:color w:val="000000"/>
                </w:rPr>
                <w:t>Indicatie authentiek</w:t>
              </w:r>
            </w:ins>
          </w:p>
        </w:tc>
        <w:tc>
          <w:tcPr>
            <w:tcW w:w="5670" w:type="dxa"/>
            <w:tcBorders>
              <w:top w:val="nil"/>
              <w:left w:val="nil"/>
              <w:bottom w:val="nil"/>
              <w:right w:val="nil"/>
            </w:tcBorders>
            <w:tcMar>
              <w:top w:w="0" w:type="dxa"/>
              <w:left w:w="60" w:type="dxa"/>
              <w:bottom w:w="0" w:type="dxa"/>
              <w:right w:w="60" w:type="dxa"/>
            </w:tcMar>
          </w:tcPr>
          <w:p w14:paraId="10E40503" w14:textId="77777777" w:rsidR="006940C5" w:rsidRDefault="006940C5" w:rsidP="006940C5">
            <w:pPr>
              <w:spacing w:after="0"/>
              <w:rPr>
                <w:ins w:id="12125" w:author="Arjan Kloosterboer" w:date="2017-09-20T10:45:00Z"/>
                <w:rFonts w:ascii="Calibri" w:hAnsi="Calibri" w:cs="Calibri"/>
                <w:color w:val="000000"/>
              </w:rPr>
            </w:pPr>
            <w:ins w:id="12126" w:author="Arjan Kloosterboer" w:date="2017-09-20T10:45:00Z">
              <w:r>
                <w:rPr>
                  <w:rFonts w:ascii="Calibri" w:hAnsi="Calibri" w:cs="Calibri"/>
                  <w:color w:val="000000"/>
                </w:rPr>
                <w:t>Gemeentelijk kerngegeven</w:t>
              </w:r>
            </w:ins>
          </w:p>
        </w:tc>
      </w:tr>
      <w:tr w:rsidR="006940C5" w14:paraId="70F079DF" w14:textId="77777777" w:rsidTr="007F6122">
        <w:trPr>
          <w:ins w:id="12127"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3A1232A8" w14:textId="77777777" w:rsidR="006940C5" w:rsidRDefault="006940C5" w:rsidP="006940C5">
            <w:pPr>
              <w:spacing w:after="0"/>
              <w:rPr>
                <w:ins w:id="12128" w:author="Arjan Kloosterboer" w:date="2017-09-20T10:45:00Z"/>
                <w:rFonts w:ascii="Calibri" w:hAnsi="Calibri" w:cs="Calibri"/>
                <w:color w:val="000000"/>
              </w:rPr>
            </w:pPr>
            <w:ins w:id="12129" w:author="Arjan Kloosterboer" w:date="2017-09-20T10:45:00Z">
              <w:r>
                <w:rPr>
                  <w:rFonts w:ascii="Calibri" w:hAnsi="Calibri" w:cs="Calibri"/>
                  <w:b/>
                  <w:bCs/>
                  <w:color w:val="000000"/>
                </w:rPr>
                <w:t xml:space="preserve">Regels </w:t>
              </w:r>
            </w:ins>
          </w:p>
        </w:tc>
        <w:tc>
          <w:tcPr>
            <w:tcW w:w="5670" w:type="dxa"/>
            <w:tcBorders>
              <w:top w:val="nil"/>
              <w:left w:val="nil"/>
              <w:bottom w:val="nil"/>
              <w:right w:val="nil"/>
            </w:tcBorders>
            <w:tcMar>
              <w:top w:w="0" w:type="dxa"/>
              <w:left w:w="60" w:type="dxa"/>
              <w:bottom w:w="0" w:type="dxa"/>
              <w:right w:w="60" w:type="dxa"/>
            </w:tcMar>
          </w:tcPr>
          <w:p w14:paraId="672E293A" w14:textId="77777777" w:rsidR="006940C5" w:rsidRDefault="006940C5" w:rsidP="006940C5">
            <w:pPr>
              <w:spacing w:after="0"/>
              <w:rPr>
                <w:ins w:id="12130" w:author="Arjan Kloosterboer" w:date="2017-09-20T10:45:00Z"/>
                <w:rFonts w:ascii="Calibri" w:hAnsi="Calibri" w:cs="Calibri"/>
                <w:color w:val="000000"/>
              </w:rPr>
            </w:pPr>
            <w:ins w:id="12131" w:author="Arjan Kloosterboer" w:date="2017-09-20T10:45:00Z">
              <w:r>
                <w:rPr>
                  <w:rFonts w:ascii="Calibri" w:hAnsi="Calibri" w:cs="Calibri"/>
                  <w:color w:val="000000"/>
                </w:rPr>
                <w:t>-</w:t>
              </w:r>
            </w:ins>
          </w:p>
        </w:tc>
      </w:tr>
      <w:tr w:rsidR="006940C5" w14:paraId="5BA77359" w14:textId="77777777" w:rsidTr="007F6122">
        <w:trPr>
          <w:ins w:id="12132" w:author="Arjan Kloosterboer" w:date="2017-09-20T10:45:00Z"/>
        </w:trPr>
        <w:tc>
          <w:tcPr>
            <w:tcW w:w="9360" w:type="dxa"/>
            <w:gridSpan w:val="3"/>
            <w:tcBorders>
              <w:top w:val="nil"/>
              <w:left w:val="nil"/>
              <w:bottom w:val="nil"/>
              <w:right w:val="nil"/>
            </w:tcBorders>
            <w:tcMar>
              <w:top w:w="0" w:type="dxa"/>
              <w:left w:w="60" w:type="dxa"/>
              <w:bottom w:w="0" w:type="dxa"/>
              <w:right w:w="60" w:type="dxa"/>
            </w:tcMar>
          </w:tcPr>
          <w:p w14:paraId="54805E1D" w14:textId="77777777" w:rsidR="006940C5" w:rsidRDefault="006940C5" w:rsidP="006940C5">
            <w:pPr>
              <w:spacing w:after="0"/>
              <w:rPr>
                <w:ins w:id="12133" w:author="Arjan Kloosterboer" w:date="2017-09-20T10:45:00Z"/>
                <w:rFonts w:ascii="Calibri" w:hAnsi="Calibri" w:cs="Calibri"/>
                <w:color w:val="0F0F0F"/>
              </w:rPr>
            </w:pPr>
            <w:ins w:id="12134" w:author="Arjan Kloosterboer" w:date="2017-09-20T10:45:00Z">
              <w:r>
                <w:rPr>
                  <w:rFonts w:ascii="Calibri" w:hAnsi="Calibri" w:cs="Calibri"/>
                  <w:b/>
                  <w:bCs/>
                  <w:color w:val="0F0F0F"/>
                </w:rPr>
                <w:t>Toelichting</w:t>
              </w:r>
            </w:ins>
          </w:p>
        </w:tc>
      </w:tr>
      <w:tr w:rsidR="006940C5" w:rsidRPr="00AE1A91" w14:paraId="5D3D5C32" w14:textId="77777777" w:rsidTr="007F6122">
        <w:trPr>
          <w:ins w:id="12135" w:author="Arjan Kloosterboer" w:date="2017-09-20T10:45:00Z"/>
        </w:trPr>
        <w:tc>
          <w:tcPr>
            <w:tcW w:w="450" w:type="dxa"/>
            <w:tcBorders>
              <w:top w:val="nil"/>
              <w:left w:val="nil"/>
              <w:bottom w:val="nil"/>
              <w:right w:val="nil"/>
            </w:tcBorders>
            <w:tcMar>
              <w:top w:w="0" w:type="dxa"/>
              <w:left w:w="60" w:type="dxa"/>
              <w:bottom w:w="0" w:type="dxa"/>
              <w:right w:w="60" w:type="dxa"/>
            </w:tcMar>
          </w:tcPr>
          <w:p w14:paraId="4200FDFD" w14:textId="77777777" w:rsidR="006940C5" w:rsidRDefault="006940C5" w:rsidP="006940C5">
            <w:pPr>
              <w:spacing w:after="0"/>
              <w:rPr>
                <w:ins w:id="12136" w:author="Arjan Kloosterboer" w:date="2017-09-20T10:45:00Z"/>
                <w:rFonts w:ascii="Calibri" w:hAnsi="Calibri" w:cs="Calibri"/>
                <w:b/>
                <w:bCs/>
                <w:color w:val="0F0F0F"/>
              </w:rPr>
            </w:pPr>
          </w:p>
        </w:tc>
        <w:tc>
          <w:tcPr>
            <w:tcW w:w="8910" w:type="dxa"/>
            <w:gridSpan w:val="2"/>
            <w:tcBorders>
              <w:top w:val="nil"/>
              <w:left w:val="nil"/>
              <w:bottom w:val="nil"/>
              <w:right w:val="nil"/>
            </w:tcBorders>
            <w:tcMar>
              <w:top w:w="0" w:type="dxa"/>
              <w:left w:w="60" w:type="dxa"/>
              <w:bottom w:w="0" w:type="dxa"/>
              <w:right w:w="60" w:type="dxa"/>
            </w:tcMar>
          </w:tcPr>
          <w:p w14:paraId="18103E22" w14:textId="77777777" w:rsidR="00FC4E19" w:rsidRPr="00FC4E19" w:rsidRDefault="00FC4E19" w:rsidP="00FC4E19">
            <w:pPr>
              <w:spacing w:after="0"/>
              <w:rPr>
                <w:ins w:id="12137" w:author="Arjan Kloosterboer" w:date="2018-05-25T12:42:00Z"/>
                <w:rFonts w:ascii="Calibri" w:hAnsi="Calibri" w:cs="Calibri"/>
                <w:color w:val="0F0F0F"/>
                <w:lang w:val="nl-NL"/>
              </w:rPr>
            </w:pPr>
            <w:ins w:id="12138" w:author="Arjan Kloosterboer" w:date="2018-05-25T12:42:00Z">
              <w:r w:rsidRPr="00FC4E19">
                <w:rPr>
                  <w:rFonts w:ascii="Calibri" w:hAnsi="Calibri" w:cs="Calibri"/>
                  <w:color w:val="0F0F0F"/>
                  <w:lang w:val="nl-NL"/>
                </w:rPr>
                <w:t xml:space="preserve">Met een waarde van deze attribuutsoort wordt de unieke aanduiding gespecificeerd van het object van het procesobjecttype dat in de desbetreffende registratie het procesobject representeert.  </w:t>
              </w:r>
            </w:ins>
          </w:p>
          <w:p w14:paraId="422C59FF" w14:textId="77777777" w:rsidR="00FC4E19" w:rsidRPr="00FC4E19" w:rsidRDefault="00FC4E19" w:rsidP="00FC4E19">
            <w:pPr>
              <w:spacing w:after="0"/>
              <w:rPr>
                <w:ins w:id="12139" w:author="Arjan Kloosterboer" w:date="2018-05-25T12:42:00Z"/>
                <w:rFonts w:ascii="Calibri" w:hAnsi="Calibri" w:cs="Calibri"/>
                <w:color w:val="0F0F0F"/>
                <w:lang w:val="nl-NL"/>
              </w:rPr>
            </w:pPr>
            <w:ins w:id="12140" w:author="Arjan Kloosterboer" w:date="2018-05-25T12:42:00Z">
              <w:r w:rsidRPr="00FC4E19">
                <w:rPr>
                  <w:rFonts w:ascii="Calibri" w:hAnsi="Calibri" w:cs="Calibri"/>
                  <w:color w:val="0F0F0F"/>
                  <w:lang w:val="nl-NL"/>
                </w:rPr>
                <w:t xml:space="preserve">Dit moet op een 'computer-leesbare' wijze gespecificeerd worden opdat applicaties dit eenduidig kunnen interpreteren en ook samengestelde identificaties (identificaties die uit meer onderdelen bestaan) eenduidig vermeld kunnen worden. </w:t>
              </w:r>
            </w:ins>
          </w:p>
          <w:p w14:paraId="56B0F1E9" w14:textId="3A855597" w:rsidR="006940C5" w:rsidRPr="006940C5" w:rsidRDefault="00FC4E19" w:rsidP="00FC4E19">
            <w:pPr>
              <w:spacing w:after="0"/>
              <w:rPr>
                <w:ins w:id="12141" w:author="Arjan Kloosterboer" w:date="2017-09-20T10:45:00Z"/>
                <w:rFonts w:ascii="Calibri" w:hAnsi="Calibri" w:cs="Calibri"/>
                <w:color w:val="0F0F0F"/>
                <w:lang w:val="nl-NL"/>
              </w:rPr>
            </w:pPr>
            <w:ins w:id="12142" w:author="Arjan Kloosterboer" w:date="2018-05-25T12:42:00Z">
              <w:r w:rsidRPr="00FC4E19">
                <w:rPr>
                  <w:rFonts w:ascii="Calibri" w:hAnsi="Calibri" w:cs="Calibri"/>
                  <w:color w:val="0F0F0F"/>
                  <w:lang w:val="nl-NL"/>
                </w:rPr>
                <w:lastRenderedPageBreak/>
                <w:t>Voorbeeld voor een kadastraal object, indien voor een XML-specificatie gekozen zou worden: &lt;kadastraleGemeente&gt;OTB00&lt;/kadastraleGemeente&gt;&lt;sectie&gt;A&lt;/sectie&gt;&lt;nummer&gt;1234&lt;/nummer&gt;</w:t>
              </w:r>
            </w:ins>
          </w:p>
        </w:tc>
        <w:bookmarkEnd w:id="12056"/>
      </w:tr>
    </w:tbl>
    <w:p w14:paraId="1606E13A" w14:textId="77777777" w:rsidR="006940C5" w:rsidRPr="008E0ED5" w:rsidRDefault="006940C5" w:rsidP="006940C5">
      <w:pPr>
        <w:widowControl w:val="0"/>
        <w:autoSpaceDE w:val="0"/>
        <w:autoSpaceDN w:val="0"/>
        <w:adjustRightInd w:val="0"/>
        <w:spacing w:before="240" w:after="60" w:line="240" w:lineRule="auto"/>
        <w:outlineLvl w:val="3"/>
        <w:rPr>
          <w:ins w:id="12143" w:author="Arjan Kloosterboer" w:date="2017-09-20T10:45:00Z"/>
          <w:rFonts w:ascii="Arial" w:hAnsi="Arial" w:cs="Arial"/>
          <w:b/>
          <w:color w:val="000000"/>
          <w:sz w:val="24"/>
          <w:szCs w:val="24"/>
        </w:rPr>
      </w:pPr>
      <w:bookmarkStart w:id="12144" w:name="BKM_2B1F7D03_8027_46DF_9879_6DE5AD083709"/>
      <w:ins w:id="12145" w:author="Arjan Kloosterboer" w:date="2017-09-20T10:45:00Z">
        <w:r w:rsidRPr="008E0ED5">
          <w:rPr>
            <w:rFonts w:ascii="Arial" w:hAnsi="Arial" w:cs="Arial"/>
            <w:b/>
            <w:color w:val="000000"/>
            <w:sz w:val="24"/>
            <w:szCs w:val="24"/>
          </w:rPr>
          <w:lastRenderedPageBreak/>
          <w:t>«Attribuutsoort» 'Datumkenmerk' van gegevensgroeptype 'Procesobject'</w:t>
        </w:r>
      </w:ins>
    </w:p>
    <w:tbl>
      <w:tblPr>
        <w:tblW w:w="9360" w:type="dxa"/>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6940C5" w14:paraId="2C8506B3" w14:textId="77777777" w:rsidTr="007F6122">
        <w:trPr>
          <w:ins w:id="12146"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20FB399A" w14:textId="77777777" w:rsidR="006940C5" w:rsidRDefault="006940C5" w:rsidP="006940C5">
            <w:pPr>
              <w:spacing w:after="0"/>
              <w:rPr>
                <w:ins w:id="12147" w:author="Arjan Kloosterboer" w:date="2017-09-20T10:45:00Z"/>
                <w:rFonts w:ascii="Calibri" w:hAnsi="Calibri" w:cs="Calibri"/>
                <w:color w:val="000000"/>
              </w:rPr>
            </w:pPr>
            <w:ins w:id="12148" w:author="Arjan Kloosterboer" w:date="2017-09-20T10:45:00Z">
              <w:r>
                <w:rPr>
                  <w:rFonts w:ascii="Calibri" w:hAnsi="Calibri" w:cs="Calibri"/>
                  <w:b/>
                  <w:bCs/>
                  <w:color w:val="000000"/>
                </w:rPr>
                <w:t xml:space="preserve">Naam </w:t>
              </w:r>
            </w:ins>
          </w:p>
        </w:tc>
        <w:tc>
          <w:tcPr>
            <w:tcW w:w="5670" w:type="dxa"/>
            <w:tcBorders>
              <w:top w:val="nil"/>
              <w:left w:val="nil"/>
              <w:bottom w:val="nil"/>
              <w:right w:val="nil"/>
            </w:tcBorders>
            <w:tcMar>
              <w:top w:w="0" w:type="dxa"/>
              <w:left w:w="60" w:type="dxa"/>
              <w:bottom w:w="0" w:type="dxa"/>
              <w:right w:w="60" w:type="dxa"/>
            </w:tcMar>
          </w:tcPr>
          <w:p w14:paraId="60DD8004" w14:textId="77777777" w:rsidR="006940C5" w:rsidRDefault="006940C5" w:rsidP="006940C5">
            <w:pPr>
              <w:spacing w:after="0"/>
              <w:rPr>
                <w:ins w:id="12149" w:author="Arjan Kloosterboer" w:date="2017-09-20T10:45:00Z"/>
                <w:rFonts w:ascii="Calibri" w:hAnsi="Calibri" w:cs="Calibri"/>
                <w:color w:val="000000"/>
              </w:rPr>
            </w:pPr>
            <w:ins w:id="12150" w:author="Arjan Kloosterboer" w:date="2017-09-20T10:45:00Z">
              <w:r>
                <w:rPr>
                  <w:rFonts w:ascii="Calibri" w:hAnsi="Calibri" w:cs="Calibri"/>
                  <w:color w:val="000000"/>
                </w:rPr>
                <w:t>Datumkenmerk</w:t>
              </w:r>
            </w:ins>
          </w:p>
        </w:tc>
      </w:tr>
      <w:tr w:rsidR="006940C5" w14:paraId="73DEB894" w14:textId="77777777" w:rsidTr="007F6122">
        <w:trPr>
          <w:ins w:id="12151"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065ED46D" w14:textId="77777777" w:rsidR="006940C5" w:rsidRDefault="006940C5" w:rsidP="006940C5">
            <w:pPr>
              <w:spacing w:after="0"/>
              <w:rPr>
                <w:ins w:id="12152" w:author="Arjan Kloosterboer" w:date="2017-09-20T10:45:00Z"/>
                <w:rFonts w:ascii="Calibri" w:hAnsi="Calibri" w:cs="Calibri"/>
                <w:color w:val="000000"/>
              </w:rPr>
            </w:pPr>
            <w:ins w:id="12153" w:author="Arjan Kloosterboer" w:date="2017-09-20T10:45:00Z">
              <w:r>
                <w:rPr>
                  <w:rFonts w:ascii="Calibri" w:hAnsi="Calibri" w:cs="Calibri"/>
                  <w:b/>
                  <w:bCs/>
                  <w:color w:val="000000"/>
                </w:rPr>
                <w:t xml:space="preserve">Herkomst </w:t>
              </w:r>
            </w:ins>
          </w:p>
        </w:tc>
        <w:tc>
          <w:tcPr>
            <w:tcW w:w="5670" w:type="dxa"/>
            <w:tcBorders>
              <w:top w:val="nil"/>
              <w:left w:val="nil"/>
              <w:bottom w:val="nil"/>
              <w:right w:val="nil"/>
            </w:tcBorders>
            <w:tcMar>
              <w:top w:w="0" w:type="dxa"/>
              <w:left w:w="60" w:type="dxa"/>
              <w:bottom w:w="0" w:type="dxa"/>
              <w:right w:w="60" w:type="dxa"/>
            </w:tcMar>
          </w:tcPr>
          <w:p w14:paraId="7F081370" w14:textId="77777777" w:rsidR="006940C5" w:rsidRDefault="006940C5" w:rsidP="006940C5">
            <w:pPr>
              <w:spacing w:after="0"/>
              <w:rPr>
                <w:ins w:id="12154" w:author="Arjan Kloosterboer" w:date="2017-09-20T10:45:00Z"/>
                <w:rFonts w:ascii="Calibri" w:hAnsi="Calibri" w:cs="Calibri"/>
                <w:color w:val="000000"/>
              </w:rPr>
            </w:pPr>
            <w:ins w:id="12155" w:author="Arjan Kloosterboer" w:date="2017-09-20T10:45:00Z">
              <w:r>
                <w:rPr>
                  <w:rFonts w:ascii="Calibri" w:hAnsi="Calibri" w:cs="Calibri"/>
                  <w:color w:val="000000"/>
                </w:rPr>
                <w:t>KING</w:t>
              </w:r>
            </w:ins>
          </w:p>
        </w:tc>
      </w:tr>
      <w:tr w:rsidR="006940C5" w14:paraId="28BA6C56" w14:textId="77777777" w:rsidTr="007F6122">
        <w:trPr>
          <w:trHeight w:val="268"/>
          <w:ins w:id="12156"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425C0093" w14:textId="77777777" w:rsidR="006940C5" w:rsidRDefault="006940C5" w:rsidP="006940C5">
            <w:pPr>
              <w:spacing w:after="0"/>
              <w:rPr>
                <w:ins w:id="12157" w:author="Arjan Kloosterboer" w:date="2017-09-20T10:45:00Z"/>
                <w:rFonts w:ascii="Calibri" w:hAnsi="Calibri" w:cs="Calibri"/>
                <w:color w:val="000000"/>
              </w:rPr>
            </w:pPr>
            <w:ins w:id="12158" w:author="Arjan Kloosterboer" w:date="2017-09-20T10:45:00Z">
              <w:r>
                <w:rPr>
                  <w:rFonts w:ascii="Calibri" w:hAnsi="Calibri" w:cs="Calibri"/>
                  <w:b/>
                  <w:bCs/>
                  <w:color w:val="000000"/>
                </w:rPr>
                <w:t xml:space="preserve">Code </w:t>
              </w:r>
            </w:ins>
          </w:p>
        </w:tc>
        <w:tc>
          <w:tcPr>
            <w:tcW w:w="5670" w:type="dxa"/>
            <w:tcBorders>
              <w:top w:val="nil"/>
              <w:left w:val="nil"/>
              <w:bottom w:val="nil"/>
              <w:right w:val="nil"/>
            </w:tcBorders>
            <w:tcMar>
              <w:top w:w="0" w:type="dxa"/>
              <w:left w:w="60" w:type="dxa"/>
              <w:bottom w:w="0" w:type="dxa"/>
              <w:right w:w="60" w:type="dxa"/>
            </w:tcMar>
          </w:tcPr>
          <w:p w14:paraId="5E8ED627" w14:textId="77777777" w:rsidR="006940C5" w:rsidRDefault="006940C5" w:rsidP="006940C5">
            <w:pPr>
              <w:spacing w:after="0"/>
              <w:rPr>
                <w:ins w:id="12159" w:author="Arjan Kloosterboer" w:date="2017-09-20T10:45:00Z"/>
                <w:rFonts w:ascii="Calibri" w:hAnsi="Calibri" w:cs="Calibri"/>
                <w:color w:val="000000"/>
              </w:rPr>
            </w:pPr>
          </w:p>
        </w:tc>
      </w:tr>
      <w:tr w:rsidR="006940C5" w:rsidRPr="00AE1A91" w14:paraId="115DA1B5" w14:textId="77777777" w:rsidTr="007F6122">
        <w:trPr>
          <w:ins w:id="12160"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12DAF4BD" w14:textId="77777777" w:rsidR="006940C5" w:rsidRDefault="006940C5" w:rsidP="006940C5">
            <w:pPr>
              <w:spacing w:after="0"/>
              <w:rPr>
                <w:ins w:id="12161" w:author="Arjan Kloosterboer" w:date="2017-09-20T10:45:00Z"/>
                <w:rFonts w:ascii="Calibri" w:hAnsi="Calibri" w:cs="Calibri"/>
                <w:color w:val="000000"/>
              </w:rPr>
            </w:pPr>
            <w:ins w:id="12162" w:author="Arjan Kloosterboer" w:date="2017-09-20T10:45:00Z">
              <w:r>
                <w:rPr>
                  <w:rFonts w:ascii="Calibri" w:hAnsi="Calibri" w:cs="Calibri"/>
                  <w:b/>
                  <w:bCs/>
                  <w:color w:val="000000"/>
                </w:rPr>
                <w:t xml:space="preserve">Definitie </w:t>
              </w:r>
            </w:ins>
          </w:p>
        </w:tc>
        <w:tc>
          <w:tcPr>
            <w:tcW w:w="5670" w:type="dxa"/>
            <w:tcBorders>
              <w:top w:val="nil"/>
              <w:left w:val="nil"/>
              <w:bottom w:val="nil"/>
              <w:right w:val="nil"/>
            </w:tcBorders>
            <w:tcMar>
              <w:top w:w="0" w:type="dxa"/>
              <w:left w:w="60" w:type="dxa"/>
              <w:bottom w:w="0" w:type="dxa"/>
              <w:right w:w="60" w:type="dxa"/>
            </w:tcMar>
          </w:tcPr>
          <w:p w14:paraId="74EBB3CC" w14:textId="77777777" w:rsidR="006940C5" w:rsidRPr="006940C5" w:rsidRDefault="006940C5" w:rsidP="006940C5">
            <w:pPr>
              <w:spacing w:after="0"/>
              <w:rPr>
                <w:ins w:id="12163" w:author="Arjan Kloosterboer" w:date="2017-09-20T10:45:00Z"/>
                <w:rFonts w:ascii="Calibri" w:hAnsi="Calibri" w:cs="Calibri"/>
                <w:color w:val="000000"/>
                <w:lang w:val="nl-NL"/>
              </w:rPr>
            </w:pPr>
            <w:ins w:id="12164" w:author="Arjan Kloosterboer" w:date="2017-09-20T10:45:00Z">
              <w:r w:rsidRPr="006940C5">
                <w:rPr>
                  <w:rFonts w:ascii="Calibri" w:hAnsi="Calibri" w:cs="Calibri"/>
                  <w:color w:val="0F0F0F"/>
                  <w:lang w:val="nl-NL"/>
                </w:rPr>
                <w:t>De naam van de attribuutsoort van het procesobject dat bepalend is voor het einde van de procestermijn.</w:t>
              </w:r>
            </w:ins>
          </w:p>
        </w:tc>
      </w:tr>
      <w:tr w:rsidR="006940C5" w14:paraId="49613AC3" w14:textId="77777777" w:rsidTr="007F6122">
        <w:trPr>
          <w:ins w:id="12165"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50115553" w14:textId="77777777" w:rsidR="006940C5" w:rsidRDefault="006940C5" w:rsidP="006940C5">
            <w:pPr>
              <w:spacing w:after="0"/>
              <w:rPr>
                <w:ins w:id="12166" w:author="Arjan Kloosterboer" w:date="2017-09-20T10:45:00Z"/>
                <w:rFonts w:ascii="Calibri" w:hAnsi="Calibri" w:cs="Calibri"/>
                <w:color w:val="000000"/>
              </w:rPr>
            </w:pPr>
            <w:ins w:id="12167" w:author="Arjan Kloosterboer" w:date="2017-09-20T10:45:00Z">
              <w:r>
                <w:rPr>
                  <w:rFonts w:ascii="Calibri" w:hAnsi="Calibri" w:cs="Calibri"/>
                  <w:b/>
                  <w:bCs/>
                  <w:color w:val="000000"/>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44033050" w14:textId="77777777" w:rsidR="006940C5" w:rsidRDefault="006940C5" w:rsidP="006940C5">
            <w:pPr>
              <w:spacing w:after="0"/>
              <w:rPr>
                <w:ins w:id="12168" w:author="Arjan Kloosterboer" w:date="2017-09-20T10:45:00Z"/>
                <w:rFonts w:ascii="Calibri" w:hAnsi="Calibri" w:cs="Calibri"/>
                <w:color w:val="000000"/>
              </w:rPr>
            </w:pPr>
            <w:ins w:id="12169" w:author="Arjan Kloosterboer" w:date="2017-09-20T10:45:00Z">
              <w:r>
                <w:rPr>
                  <w:rFonts w:ascii="Calibri" w:hAnsi="Calibri" w:cs="Calibri"/>
                  <w:color w:val="000000"/>
                </w:rPr>
                <w:t>KING</w:t>
              </w:r>
            </w:ins>
          </w:p>
        </w:tc>
      </w:tr>
      <w:tr w:rsidR="006940C5" w14:paraId="72925543" w14:textId="77777777" w:rsidTr="007F6122">
        <w:trPr>
          <w:ins w:id="12170"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3218328B" w14:textId="77777777" w:rsidR="006940C5" w:rsidRDefault="006940C5" w:rsidP="006940C5">
            <w:pPr>
              <w:spacing w:after="0"/>
              <w:rPr>
                <w:ins w:id="12171" w:author="Arjan Kloosterboer" w:date="2017-09-20T10:45:00Z"/>
                <w:rFonts w:ascii="Calibri" w:hAnsi="Calibri" w:cs="Calibri"/>
                <w:color w:val="000000"/>
              </w:rPr>
            </w:pPr>
            <w:ins w:id="12172" w:author="Arjan Kloosterboer" w:date="2017-09-20T10:45:00Z">
              <w:r>
                <w:rPr>
                  <w:rFonts w:ascii="Calibri" w:hAnsi="Calibri" w:cs="Calibri"/>
                  <w:b/>
                  <w:bCs/>
                  <w:color w:val="000000"/>
                </w:rPr>
                <w:t xml:space="preserve">Datum opname </w:t>
              </w:r>
            </w:ins>
          </w:p>
        </w:tc>
        <w:tc>
          <w:tcPr>
            <w:tcW w:w="5670" w:type="dxa"/>
            <w:tcBorders>
              <w:top w:val="nil"/>
              <w:left w:val="nil"/>
              <w:bottom w:val="nil"/>
              <w:right w:val="nil"/>
            </w:tcBorders>
            <w:tcMar>
              <w:top w:w="0" w:type="dxa"/>
              <w:left w:w="60" w:type="dxa"/>
              <w:bottom w:w="0" w:type="dxa"/>
              <w:right w:w="60" w:type="dxa"/>
            </w:tcMar>
          </w:tcPr>
          <w:p w14:paraId="6557C0F5" w14:textId="77777777" w:rsidR="006940C5" w:rsidRDefault="006940C5" w:rsidP="006940C5">
            <w:pPr>
              <w:spacing w:after="0"/>
              <w:rPr>
                <w:ins w:id="12173" w:author="Arjan Kloosterboer" w:date="2017-09-20T10:45:00Z"/>
                <w:rFonts w:ascii="Calibri" w:hAnsi="Calibri" w:cs="Calibri"/>
                <w:color w:val="000000"/>
              </w:rPr>
            </w:pPr>
            <w:ins w:id="12174" w:author="Arjan Kloosterboer" w:date="2017-09-20T10:45:00Z">
              <w:r>
                <w:rPr>
                  <w:rFonts w:ascii="Calibri" w:hAnsi="Calibri" w:cs="Calibri"/>
                  <w:color w:val="000000"/>
                </w:rPr>
                <w:t>1-2-2017</w:t>
              </w:r>
            </w:ins>
          </w:p>
        </w:tc>
      </w:tr>
      <w:tr w:rsidR="006940C5" w14:paraId="66D2EBBA" w14:textId="77777777" w:rsidTr="007F6122">
        <w:trPr>
          <w:ins w:id="12175"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72DDD882" w14:textId="77777777" w:rsidR="006940C5" w:rsidRDefault="006940C5" w:rsidP="006940C5">
            <w:pPr>
              <w:spacing w:after="0"/>
              <w:rPr>
                <w:ins w:id="12176" w:author="Arjan Kloosterboer" w:date="2017-09-20T10:45:00Z"/>
                <w:rFonts w:ascii="Calibri" w:hAnsi="Calibri" w:cs="Calibri"/>
                <w:color w:val="000000"/>
              </w:rPr>
            </w:pPr>
            <w:ins w:id="12177" w:author="Arjan Kloosterboer" w:date="2017-09-20T10:45:00Z">
              <w:r>
                <w:rPr>
                  <w:rFonts w:ascii="Calibri" w:hAnsi="Calibri" w:cs="Calibri"/>
                  <w:b/>
                  <w:bCs/>
                  <w:color w:val="000000"/>
                </w:rPr>
                <w:t xml:space="preserve">Formaat </w:t>
              </w:r>
            </w:ins>
          </w:p>
        </w:tc>
        <w:tc>
          <w:tcPr>
            <w:tcW w:w="5670" w:type="dxa"/>
            <w:tcBorders>
              <w:top w:val="nil"/>
              <w:left w:val="nil"/>
              <w:bottom w:val="nil"/>
              <w:right w:val="nil"/>
            </w:tcBorders>
            <w:tcMar>
              <w:top w:w="0" w:type="dxa"/>
              <w:left w:w="60" w:type="dxa"/>
              <w:bottom w:w="0" w:type="dxa"/>
              <w:right w:w="60" w:type="dxa"/>
            </w:tcMar>
          </w:tcPr>
          <w:p w14:paraId="43C7E617" w14:textId="7F87EAE7" w:rsidR="006940C5" w:rsidRDefault="006940C5" w:rsidP="006940C5">
            <w:pPr>
              <w:spacing w:after="0"/>
              <w:rPr>
                <w:ins w:id="12178" w:author="Arjan Kloosterboer" w:date="2017-09-20T10:45:00Z"/>
                <w:rFonts w:ascii="Calibri" w:hAnsi="Calibri" w:cs="Calibri"/>
                <w:color w:val="000000"/>
              </w:rPr>
            </w:pPr>
            <w:ins w:id="12179" w:author="Arjan Kloosterboer" w:date="2017-09-20T10:45:00Z">
              <w:r>
                <w:rPr>
                  <w:rFonts w:ascii="Calibri" w:hAnsi="Calibri" w:cs="Calibri"/>
                  <w:color w:val="000000"/>
                </w:rPr>
                <w:t>AN</w:t>
              </w:r>
            </w:ins>
          </w:p>
        </w:tc>
      </w:tr>
      <w:tr w:rsidR="006940C5" w:rsidRPr="00AE1A91" w14:paraId="45B9DE06" w14:textId="77777777" w:rsidTr="007F6122">
        <w:trPr>
          <w:ins w:id="12180"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44AA2393" w14:textId="77777777" w:rsidR="006940C5" w:rsidRDefault="006940C5" w:rsidP="006940C5">
            <w:pPr>
              <w:spacing w:after="0"/>
              <w:rPr>
                <w:ins w:id="12181" w:author="Arjan Kloosterboer" w:date="2017-09-20T10:45:00Z"/>
                <w:rFonts w:ascii="Calibri" w:hAnsi="Calibri" w:cs="Calibri"/>
                <w:color w:val="000000"/>
              </w:rPr>
            </w:pPr>
            <w:ins w:id="12182" w:author="Arjan Kloosterboer" w:date="2017-09-20T10:45:00Z">
              <w:r>
                <w:rPr>
                  <w:rFonts w:ascii="Calibri" w:hAnsi="Calibri" w:cs="Calibri"/>
                  <w:b/>
                  <w:bCs/>
                  <w:color w:val="000000"/>
                </w:rPr>
                <w:t>Waardenverzameling</w:t>
              </w:r>
            </w:ins>
          </w:p>
        </w:tc>
        <w:tc>
          <w:tcPr>
            <w:tcW w:w="5670" w:type="dxa"/>
            <w:tcBorders>
              <w:top w:val="nil"/>
              <w:left w:val="nil"/>
              <w:bottom w:val="nil"/>
              <w:right w:val="nil"/>
            </w:tcBorders>
            <w:tcMar>
              <w:top w:w="0" w:type="dxa"/>
              <w:left w:w="60" w:type="dxa"/>
              <w:bottom w:w="0" w:type="dxa"/>
              <w:right w:w="60" w:type="dxa"/>
            </w:tcMar>
          </w:tcPr>
          <w:p w14:paraId="4E23928C" w14:textId="4FD27AD4" w:rsidR="006940C5" w:rsidRPr="00B31417" w:rsidRDefault="00B31417" w:rsidP="006940C5">
            <w:pPr>
              <w:spacing w:after="0"/>
              <w:rPr>
                <w:ins w:id="12183" w:author="Arjan Kloosterboer" w:date="2017-09-20T10:45:00Z"/>
                <w:rFonts w:ascii="Calibri" w:hAnsi="Calibri" w:cs="Calibri"/>
                <w:color w:val="000000"/>
                <w:lang w:val="nl-NL"/>
              </w:rPr>
            </w:pPr>
            <w:ins w:id="12184" w:author="Arjan Kloosterboer" w:date="2018-05-25T13:09:00Z">
              <w:r w:rsidRPr="00B31417">
                <w:rPr>
                  <w:rFonts w:ascii="Calibri" w:hAnsi="Calibri" w:cs="Calibri"/>
                  <w:color w:val="000000"/>
                  <w:lang w:val="nl-NL"/>
                </w:rPr>
                <w:t>Door een computer cq. applicatie interpreteerbare representaties van attribuutsoorten.</w:t>
              </w:r>
            </w:ins>
          </w:p>
        </w:tc>
      </w:tr>
      <w:tr w:rsidR="006940C5" w14:paraId="3CA49B46" w14:textId="77777777" w:rsidTr="007F6122">
        <w:trPr>
          <w:ins w:id="12185"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06876BDE" w14:textId="77777777" w:rsidR="006940C5" w:rsidRDefault="006940C5" w:rsidP="006940C5">
            <w:pPr>
              <w:spacing w:after="0"/>
              <w:rPr>
                <w:ins w:id="12186" w:author="Arjan Kloosterboer" w:date="2017-09-20T10:45:00Z"/>
                <w:rFonts w:ascii="Calibri" w:hAnsi="Calibri" w:cs="Calibri"/>
                <w:b/>
                <w:bCs/>
                <w:color w:val="000000"/>
              </w:rPr>
            </w:pPr>
            <w:ins w:id="12187" w:author="Arjan Kloosterboer" w:date="2017-09-20T10:45:00Z">
              <w:r>
                <w:rPr>
                  <w:rFonts w:ascii="Calibri" w:hAnsi="Calibri" w:cs="Calibri"/>
                  <w:b/>
                  <w:bCs/>
                  <w:color w:val="000000"/>
                </w:rPr>
                <w:t xml:space="preserve">Indicatie </w:t>
              </w:r>
              <w:r>
                <w:rPr>
                  <w:rFonts w:ascii="Calibri" w:hAnsi="Calibri" w:cs="Calibri"/>
                  <w:b/>
                  <w:bCs/>
                  <w:color w:val="000000"/>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1441D567" w14:textId="77777777" w:rsidR="006940C5" w:rsidRDefault="006940C5" w:rsidP="006940C5">
            <w:pPr>
              <w:spacing w:after="0"/>
              <w:rPr>
                <w:ins w:id="12188" w:author="Arjan Kloosterboer" w:date="2017-09-20T10:45:00Z"/>
                <w:rFonts w:ascii="Calibri" w:hAnsi="Calibri" w:cs="Calibri"/>
                <w:color w:val="000000"/>
              </w:rPr>
            </w:pPr>
            <w:ins w:id="12189" w:author="Arjan Kloosterboer" w:date="2017-09-20T10:45:00Z">
              <w:r>
                <w:rPr>
                  <w:rFonts w:ascii="Calibri" w:hAnsi="Calibri" w:cs="Calibri"/>
                  <w:color w:val="000000"/>
                </w:rPr>
                <w:t>Zie groep</w:t>
              </w:r>
            </w:ins>
          </w:p>
        </w:tc>
      </w:tr>
      <w:tr w:rsidR="006940C5" w14:paraId="032F7657" w14:textId="77777777" w:rsidTr="007F6122">
        <w:trPr>
          <w:ins w:id="12190"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11E59184" w14:textId="77777777" w:rsidR="006940C5" w:rsidRDefault="006940C5" w:rsidP="006940C5">
            <w:pPr>
              <w:spacing w:after="0"/>
              <w:rPr>
                <w:ins w:id="12191" w:author="Arjan Kloosterboer" w:date="2017-09-20T10:45:00Z"/>
                <w:rFonts w:ascii="Calibri" w:hAnsi="Calibri" w:cs="Calibri"/>
                <w:b/>
                <w:bCs/>
                <w:color w:val="000000"/>
              </w:rPr>
            </w:pPr>
            <w:ins w:id="12192" w:author="Arjan Kloosterboer" w:date="2017-09-20T10:45:00Z">
              <w:r>
                <w:rPr>
                  <w:rFonts w:ascii="Calibri" w:hAnsi="Calibri" w:cs="Calibri"/>
                  <w:b/>
                  <w:bCs/>
                  <w:color w:val="000000"/>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2F0C3A90" w14:textId="77777777" w:rsidR="006940C5" w:rsidRDefault="006940C5" w:rsidP="006940C5">
            <w:pPr>
              <w:spacing w:after="0"/>
              <w:rPr>
                <w:ins w:id="12193" w:author="Arjan Kloosterboer" w:date="2017-09-20T10:45:00Z"/>
                <w:rFonts w:ascii="Calibri" w:hAnsi="Calibri" w:cs="Calibri"/>
                <w:color w:val="000000"/>
              </w:rPr>
            </w:pPr>
            <w:ins w:id="12194" w:author="Arjan Kloosterboer" w:date="2017-09-20T10:45:00Z">
              <w:r>
                <w:rPr>
                  <w:rFonts w:ascii="Calibri" w:hAnsi="Calibri" w:cs="Calibri"/>
                  <w:color w:val="000000"/>
                </w:rPr>
                <w:t>Zie groep</w:t>
              </w:r>
            </w:ins>
          </w:p>
        </w:tc>
      </w:tr>
      <w:tr w:rsidR="006940C5" w14:paraId="465140CD" w14:textId="77777777" w:rsidTr="007F6122">
        <w:trPr>
          <w:ins w:id="12195"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4EDB9AC8" w14:textId="77777777" w:rsidR="006940C5" w:rsidRDefault="006940C5" w:rsidP="006940C5">
            <w:pPr>
              <w:spacing w:after="0"/>
              <w:rPr>
                <w:ins w:id="12196" w:author="Arjan Kloosterboer" w:date="2017-09-20T10:45:00Z"/>
                <w:rFonts w:ascii="Calibri" w:hAnsi="Calibri" w:cs="Calibri"/>
                <w:b/>
                <w:bCs/>
                <w:color w:val="000000"/>
              </w:rPr>
            </w:pPr>
            <w:ins w:id="12197" w:author="Arjan Kloosterboer" w:date="2017-09-20T10:45:00Z">
              <w:r>
                <w:rPr>
                  <w:rFonts w:ascii="Calibri" w:hAnsi="Calibri" w:cs="Calibri"/>
                  <w:b/>
                  <w:bCs/>
                  <w:color w:val="000000"/>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59CDC6D2" w14:textId="77777777" w:rsidR="006940C5" w:rsidRDefault="006940C5" w:rsidP="006940C5">
            <w:pPr>
              <w:spacing w:after="0"/>
              <w:rPr>
                <w:ins w:id="12198" w:author="Arjan Kloosterboer" w:date="2017-09-20T10:45:00Z"/>
                <w:rFonts w:ascii="Calibri" w:hAnsi="Calibri" w:cs="Calibri"/>
                <w:color w:val="000000"/>
              </w:rPr>
            </w:pPr>
            <w:ins w:id="12199" w:author="Arjan Kloosterboer" w:date="2017-09-20T10:45:00Z">
              <w:r>
                <w:rPr>
                  <w:rFonts w:ascii="Calibri" w:hAnsi="Calibri" w:cs="Calibri"/>
                  <w:color w:val="000000"/>
                </w:rPr>
                <w:t>Nee</w:t>
              </w:r>
            </w:ins>
          </w:p>
        </w:tc>
      </w:tr>
      <w:tr w:rsidR="006940C5" w14:paraId="34BF1612" w14:textId="77777777" w:rsidTr="007F6122">
        <w:trPr>
          <w:ins w:id="12200"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362FE27F" w14:textId="77777777" w:rsidR="006940C5" w:rsidRDefault="006940C5" w:rsidP="006940C5">
            <w:pPr>
              <w:spacing w:after="0"/>
              <w:rPr>
                <w:ins w:id="12201" w:author="Arjan Kloosterboer" w:date="2017-09-20T10:45:00Z"/>
                <w:rFonts w:ascii="Calibri" w:hAnsi="Calibri" w:cs="Calibri"/>
                <w:b/>
                <w:bCs/>
                <w:color w:val="000000"/>
              </w:rPr>
            </w:pPr>
            <w:ins w:id="12202" w:author="Arjan Kloosterboer" w:date="2017-09-20T10:45:00Z">
              <w:r>
                <w:rPr>
                  <w:rFonts w:ascii="Calibri" w:hAnsi="Calibri" w:cs="Calibri"/>
                  <w:b/>
                  <w:bCs/>
                  <w:color w:val="000000"/>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6610FCCC" w14:textId="77777777" w:rsidR="006940C5" w:rsidRDefault="006940C5" w:rsidP="006940C5">
            <w:pPr>
              <w:spacing w:after="0"/>
              <w:rPr>
                <w:ins w:id="12203" w:author="Arjan Kloosterboer" w:date="2017-09-20T10:45:00Z"/>
                <w:rFonts w:ascii="Calibri" w:hAnsi="Calibri" w:cs="Calibri"/>
                <w:color w:val="000000"/>
              </w:rPr>
            </w:pPr>
            <w:ins w:id="12204" w:author="Arjan Kloosterboer" w:date="2017-09-20T10:45:00Z">
              <w:r>
                <w:rPr>
                  <w:rFonts w:ascii="Calibri" w:hAnsi="Calibri" w:cs="Calibri"/>
                  <w:color w:val="000000"/>
                </w:rPr>
                <w:t>Nee</w:t>
              </w:r>
            </w:ins>
          </w:p>
        </w:tc>
      </w:tr>
      <w:tr w:rsidR="006940C5" w14:paraId="7EBCDCDB" w14:textId="77777777" w:rsidTr="007F6122">
        <w:trPr>
          <w:ins w:id="12205"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21BE82F6" w14:textId="77777777" w:rsidR="006940C5" w:rsidRDefault="006940C5" w:rsidP="006940C5">
            <w:pPr>
              <w:spacing w:after="0"/>
              <w:rPr>
                <w:ins w:id="12206" w:author="Arjan Kloosterboer" w:date="2017-09-20T10:45:00Z"/>
                <w:rFonts w:ascii="Calibri" w:hAnsi="Calibri" w:cs="Calibri"/>
                <w:color w:val="000000"/>
              </w:rPr>
            </w:pPr>
            <w:ins w:id="12207" w:author="Arjan Kloosterboer" w:date="2017-09-20T10:45:00Z">
              <w:r>
                <w:rPr>
                  <w:rFonts w:ascii="Calibri" w:hAnsi="Calibri" w:cs="Calibri"/>
                  <w:b/>
                  <w:bCs/>
                  <w:color w:val="000000"/>
                </w:rPr>
                <w:t>Indicatie kardinaliteit</w:t>
              </w:r>
            </w:ins>
          </w:p>
        </w:tc>
        <w:tc>
          <w:tcPr>
            <w:tcW w:w="5670" w:type="dxa"/>
            <w:tcBorders>
              <w:top w:val="nil"/>
              <w:left w:val="nil"/>
              <w:bottom w:val="nil"/>
              <w:right w:val="nil"/>
            </w:tcBorders>
            <w:tcMar>
              <w:top w:w="0" w:type="dxa"/>
              <w:left w:w="60" w:type="dxa"/>
              <w:bottom w:w="0" w:type="dxa"/>
              <w:right w:w="60" w:type="dxa"/>
            </w:tcMar>
          </w:tcPr>
          <w:p w14:paraId="24B2E9B7" w14:textId="77777777" w:rsidR="006940C5" w:rsidRDefault="006940C5" w:rsidP="006940C5">
            <w:pPr>
              <w:spacing w:after="0"/>
              <w:rPr>
                <w:ins w:id="12208" w:author="Arjan Kloosterboer" w:date="2017-09-20T10:45:00Z"/>
                <w:rFonts w:ascii="Calibri" w:hAnsi="Calibri" w:cs="Calibri"/>
                <w:color w:val="000000"/>
              </w:rPr>
            </w:pPr>
            <w:ins w:id="12209" w:author="Arjan Kloosterboer" w:date="2017-09-20T10:45:00Z">
              <w:r>
                <w:rPr>
                  <w:rFonts w:ascii="Calibri" w:hAnsi="Calibri" w:cs="Calibri"/>
                  <w:color w:val="000000"/>
                </w:rPr>
                <w:t>1 - 1</w:t>
              </w:r>
            </w:ins>
          </w:p>
        </w:tc>
      </w:tr>
      <w:tr w:rsidR="006940C5" w14:paraId="37C64CF0" w14:textId="77777777" w:rsidTr="007F6122">
        <w:trPr>
          <w:ins w:id="12210"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2E71B36C" w14:textId="77777777" w:rsidR="006940C5" w:rsidRDefault="006940C5" w:rsidP="006940C5">
            <w:pPr>
              <w:spacing w:after="0"/>
              <w:rPr>
                <w:ins w:id="12211" w:author="Arjan Kloosterboer" w:date="2017-09-20T10:45:00Z"/>
                <w:rFonts w:ascii="Calibri" w:hAnsi="Calibri" w:cs="Calibri"/>
                <w:color w:val="000000"/>
              </w:rPr>
            </w:pPr>
            <w:ins w:id="12212" w:author="Arjan Kloosterboer" w:date="2017-09-20T10:45:00Z">
              <w:r>
                <w:rPr>
                  <w:rFonts w:ascii="Calibri" w:hAnsi="Calibri" w:cs="Calibri"/>
                  <w:b/>
                  <w:bCs/>
                  <w:color w:val="000000"/>
                </w:rPr>
                <w:t>Indicatie authentiek</w:t>
              </w:r>
            </w:ins>
          </w:p>
        </w:tc>
        <w:tc>
          <w:tcPr>
            <w:tcW w:w="5670" w:type="dxa"/>
            <w:tcBorders>
              <w:top w:val="nil"/>
              <w:left w:val="nil"/>
              <w:bottom w:val="nil"/>
              <w:right w:val="nil"/>
            </w:tcBorders>
            <w:tcMar>
              <w:top w:w="0" w:type="dxa"/>
              <w:left w:w="60" w:type="dxa"/>
              <w:bottom w:w="0" w:type="dxa"/>
              <w:right w:w="60" w:type="dxa"/>
            </w:tcMar>
          </w:tcPr>
          <w:p w14:paraId="5AFD056F" w14:textId="77777777" w:rsidR="006940C5" w:rsidRDefault="006940C5" w:rsidP="006940C5">
            <w:pPr>
              <w:spacing w:after="0"/>
              <w:rPr>
                <w:ins w:id="12213" w:author="Arjan Kloosterboer" w:date="2017-09-20T10:45:00Z"/>
                <w:rFonts w:ascii="Calibri" w:hAnsi="Calibri" w:cs="Calibri"/>
                <w:color w:val="000000"/>
              </w:rPr>
            </w:pPr>
            <w:ins w:id="12214" w:author="Arjan Kloosterboer" w:date="2017-09-20T10:45:00Z">
              <w:r>
                <w:rPr>
                  <w:rFonts w:ascii="Calibri" w:hAnsi="Calibri" w:cs="Calibri"/>
                  <w:color w:val="000000"/>
                </w:rPr>
                <w:t>Gemeentelijk kerngegeven</w:t>
              </w:r>
            </w:ins>
          </w:p>
        </w:tc>
      </w:tr>
      <w:tr w:rsidR="006940C5" w14:paraId="610E9CCF" w14:textId="77777777" w:rsidTr="007F6122">
        <w:trPr>
          <w:ins w:id="12215"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4D827651" w14:textId="77777777" w:rsidR="006940C5" w:rsidRDefault="006940C5" w:rsidP="006940C5">
            <w:pPr>
              <w:spacing w:after="0"/>
              <w:rPr>
                <w:ins w:id="12216" w:author="Arjan Kloosterboer" w:date="2017-09-20T10:45:00Z"/>
                <w:rFonts w:ascii="Calibri" w:hAnsi="Calibri" w:cs="Calibri"/>
                <w:color w:val="000000"/>
              </w:rPr>
            </w:pPr>
            <w:ins w:id="12217" w:author="Arjan Kloosterboer" w:date="2017-09-20T10:45:00Z">
              <w:r>
                <w:rPr>
                  <w:rFonts w:ascii="Calibri" w:hAnsi="Calibri" w:cs="Calibri"/>
                  <w:b/>
                  <w:bCs/>
                  <w:color w:val="000000"/>
                </w:rPr>
                <w:t xml:space="preserve">Regels </w:t>
              </w:r>
            </w:ins>
          </w:p>
        </w:tc>
        <w:tc>
          <w:tcPr>
            <w:tcW w:w="5670" w:type="dxa"/>
            <w:tcBorders>
              <w:top w:val="nil"/>
              <w:left w:val="nil"/>
              <w:bottom w:val="nil"/>
              <w:right w:val="nil"/>
            </w:tcBorders>
            <w:tcMar>
              <w:top w:w="0" w:type="dxa"/>
              <w:left w:w="60" w:type="dxa"/>
              <w:bottom w:w="0" w:type="dxa"/>
              <w:right w:w="60" w:type="dxa"/>
            </w:tcMar>
          </w:tcPr>
          <w:p w14:paraId="2101E72E" w14:textId="77777777" w:rsidR="006940C5" w:rsidRDefault="006940C5" w:rsidP="006940C5">
            <w:pPr>
              <w:spacing w:after="0"/>
              <w:rPr>
                <w:ins w:id="12218" w:author="Arjan Kloosterboer" w:date="2017-09-20T10:45:00Z"/>
                <w:rFonts w:ascii="Calibri" w:hAnsi="Calibri" w:cs="Calibri"/>
                <w:color w:val="000000"/>
              </w:rPr>
            </w:pPr>
          </w:p>
        </w:tc>
      </w:tr>
      <w:tr w:rsidR="006940C5" w14:paraId="63F5742B" w14:textId="77777777" w:rsidTr="007F6122">
        <w:trPr>
          <w:ins w:id="12219" w:author="Arjan Kloosterboer" w:date="2017-09-20T10:45:00Z"/>
        </w:trPr>
        <w:tc>
          <w:tcPr>
            <w:tcW w:w="9360" w:type="dxa"/>
            <w:gridSpan w:val="3"/>
            <w:tcBorders>
              <w:top w:val="nil"/>
              <w:left w:val="nil"/>
              <w:bottom w:val="nil"/>
              <w:right w:val="nil"/>
            </w:tcBorders>
            <w:tcMar>
              <w:top w:w="0" w:type="dxa"/>
              <w:left w:w="60" w:type="dxa"/>
              <w:bottom w:w="0" w:type="dxa"/>
              <w:right w:w="60" w:type="dxa"/>
            </w:tcMar>
          </w:tcPr>
          <w:p w14:paraId="08A2ADE2" w14:textId="77777777" w:rsidR="006940C5" w:rsidRDefault="006940C5" w:rsidP="006940C5">
            <w:pPr>
              <w:spacing w:after="0"/>
              <w:rPr>
                <w:ins w:id="12220" w:author="Arjan Kloosterboer" w:date="2017-09-20T10:45:00Z"/>
                <w:rFonts w:ascii="Calibri" w:hAnsi="Calibri" w:cs="Calibri"/>
                <w:color w:val="0F0F0F"/>
              </w:rPr>
            </w:pPr>
            <w:ins w:id="12221" w:author="Arjan Kloosterboer" w:date="2017-09-20T10:45:00Z">
              <w:r>
                <w:rPr>
                  <w:rFonts w:ascii="Calibri" w:hAnsi="Calibri" w:cs="Calibri"/>
                  <w:b/>
                  <w:bCs/>
                  <w:color w:val="0F0F0F"/>
                </w:rPr>
                <w:t>Toelichting</w:t>
              </w:r>
            </w:ins>
          </w:p>
        </w:tc>
      </w:tr>
      <w:tr w:rsidR="006940C5" w:rsidRPr="00AE1A91" w14:paraId="73600A71" w14:textId="77777777" w:rsidTr="007F6122">
        <w:trPr>
          <w:ins w:id="12222" w:author="Arjan Kloosterboer" w:date="2017-09-20T10:45:00Z"/>
        </w:trPr>
        <w:tc>
          <w:tcPr>
            <w:tcW w:w="450" w:type="dxa"/>
            <w:tcBorders>
              <w:top w:val="nil"/>
              <w:left w:val="nil"/>
              <w:bottom w:val="nil"/>
              <w:right w:val="nil"/>
            </w:tcBorders>
            <w:tcMar>
              <w:top w:w="0" w:type="dxa"/>
              <w:left w:w="60" w:type="dxa"/>
              <w:bottom w:w="0" w:type="dxa"/>
              <w:right w:w="60" w:type="dxa"/>
            </w:tcMar>
          </w:tcPr>
          <w:p w14:paraId="5A7670E2" w14:textId="77777777" w:rsidR="006940C5" w:rsidRDefault="006940C5" w:rsidP="006940C5">
            <w:pPr>
              <w:spacing w:after="0"/>
              <w:rPr>
                <w:ins w:id="12223" w:author="Arjan Kloosterboer" w:date="2017-09-20T10:45:00Z"/>
                <w:rFonts w:ascii="Calibri" w:hAnsi="Calibri" w:cs="Calibri"/>
                <w:b/>
                <w:bCs/>
                <w:color w:val="0F0F0F"/>
              </w:rPr>
            </w:pPr>
          </w:p>
        </w:tc>
        <w:tc>
          <w:tcPr>
            <w:tcW w:w="8910" w:type="dxa"/>
            <w:gridSpan w:val="2"/>
            <w:tcBorders>
              <w:top w:val="nil"/>
              <w:left w:val="nil"/>
              <w:bottom w:val="nil"/>
              <w:right w:val="nil"/>
            </w:tcBorders>
            <w:tcMar>
              <w:top w:w="0" w:type="dxa"/>
              <w:left w:w="60" w:type="dxa"/>
              <w:bottom w:w="0" w:type="dxa"/>
              <w:right w:w="60" w:type="dxa"/>
            </w:tcMar>
          </w:tcPr>
          <w:p w14:paraId="0CD57116" w14:textId="71C5FB0D" w:rsidR="006940C5" w:rsidRPr="006940C5" w:rsidRDefault="005C76B1" w:rsidP="006940C5">
            <w:pPr>
              <w:spacing w:after="0"/>
              <w:rPr>
                <w:ins w:id="12224" w:author="Arjan Kloosterboer" w:date="2017-09-20T10:45:00Z"/>
                <w:rFonts w:ascii="Calibri" w:hAnsi="Calibri" w:cs="Calibri"/>
                <w:color w:val="0F0F0F"/>
                <w:lang w:val="nl-NL"/>
              </w:rPr>
            </w:pPr>
            <w:ins w:id="12225" w:author="Arjan Kloosterboer" w:date="2018-05-27T23:24:00Z">
              <w:r w:rsidRPr="005C76B1">
                <w:rPr>
                  <w:rFonts w:ascii="Calibri" w:hAnsi="Calibri" w:cs="Calibri"/>
                  <w:color w:val="0F0F0F"/>
                  <w:lang w:val="nl-NL"/>
                </w:rPr>
                <w:t>Met een waarde van deze attribuutsoort wordt de naam van de attribuutsoort gespecificeerd dat hoort bij het procesobjecttype dat in de desbetteffende registratie het procesobject representeert. Het betreft het datumkenmerk waarin de datum vastgelegd wordt waarop het procesobject is vervallen. Voorbeelden van namen: 'Overlijdendatum (van objecttype Persoon; 'Sloopdatum' (van objecttype Pand). De waarde wordt zoveel mogelijk ontleend aan het van toepassing zijnde Resultaattype bij de Zaak.</w:t>
              </w:r>
            </w:ins>
          </w:p>
        </w:tc>
        <w:bookmarkEnd w:id="12144"/>
      </w:tr>
    </w:tbl>
    <w:p w14:paraId="7AE798E6" w14:textId="77777777" w:rsidR="007F6122" w:rsidRPr="008E0ED5" w:rsidRDefault="007F6122" w:rsidP="007F6122">
      <w:pPr>
        <w:widowControl w:val="0"/>
        <w:autoSpaceDE w:val="0"/>
        <w:autoSpaceDN w:val="0"/>
        <w:adjustRightInd w:val="0"/>
        <w:spacing w:before="240" w:after="60" w:line="240" w:lineRule="auto"/>
        <w:outlineLvl w:val="3"/>
        <w:rPr>
          <w:ins w:id="12226" w:author="Arjan Kloosterboer" w:date="2017-09-20T10:54:00Z"/>
          <w:rFonts w:ascii="Arial" w:hAnsi="Arial" w:cs="Arial"/>
          <w:b/>
          <w:color w:val="000000"/>
          <w:sz w:val="24"/>
          <w:szCs w:val="24"/>
        </w:rPr>
      </w:pPr>
      <w:bookmarkStart w:id="12227" w:name="BKM_0F734979_5FD8_4CF3_A263_E59FEC1D28F9"/>
      <w:bookmarkEnd w:id="11814"/>
      <w:ins w:id="12228" w:author="Arjan Kloosterboer" w:date="2017-09-20T10:54:00Z">
        <w:r w:rsidRPr="008E0ED5">
          <w:rPr>
            <w:rFonts w:ascii="Arial" w:hAnsi="Arial" w:cs="Arial"/>
            <w:b/>
            <w:color w:val="000000"/>
            <w:sz w:val="24"/>
            <w:szCs w:val="24"/>
          </w:rPr>
          <w:t>«Attribuutsoort» Startdatum bewaartermijn</w:t>
        </w:r>
      </w:ins>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7F6122" w14:paraId="39950D89" w14:textId="77777777" w:rsidTr="007F6122">
        <w:trPr>
          <w:trHeight w:val="230"/>
          <w:ins w:id="12229" w:author="Arjan Kloosterboer" w:date="2017-09-20T10:54:00Z"/>
        </w:trPr>
        <w:tc>
          <w:tcPr>
            <w:tcW w:w="3330" w:type="dxa"/>
            <w:gridSpan w:val="2"/>
            <w:tcBorders>
              <w:top w:val="nil"/>
              <w:left w:val="nil"/>
              <w:bottom w:val="nil"/>
              <w:right w:val="nil"/>
            </w:tcBorders>
            <w:tcMar>
              <w:top w:w="0" w:type="dxa"/>
              <w:left w:w="60" w:type="dxa"/>
              <w:bottom w:w="0" w:type="dxa"/>
              <w:right w:w="60" w:type="dxa"/>
            </w:tcMar>
          </w:tcPr>
          <w:p w14:paraId="21E19B87" w14:textId="77777777" w:rsidR="007F6122" w:rsidRDefault="007F6122" w:rsidP="007F6122">
            <w:pPr>
              <w:spacing w:after="0"/>
              <w:rPr>
                <w:ins w:id="12230" w:author="Arjan Kloosterboer" w:date="2017-09-20T10:54:00Z"/>
                <w:rFonts w:ascii="Calibri" w:hAnsi="Calibri" w:cs="Calibri"/>
                <w:color w:val="000000"/>
              </w:rPr>
            </w:pPr>
            <w:ins w:id="12231" w:author="Arjan Kloosterboer" w:date="2017-09-20T10:54:00Z">
              <w:r>
                <w:rPr>
                  <w:rFonts w:ascii="Calibri" w:hAnsi="Calibri" w:cs="Calibri"/>
                  <w:b/>
                  <w:bCs/>
                  <w:color w:val="000000"/>
                </w:rPr>
                <w:t xml:space="preserve">Naam </w:t>
              </w:r>
            </w:ins>
          </w:p>
        </w:tc>
        <w:tc>
          <w:tcPr>
            <w:tcW w:w="4320" w:type="dxa"/>
            <w:tcBorders>
              <w:top w:val="nil"/>
              <w:left w:val="nil"/>
              <w:bottom w:val="nil"/>
              <w:right w:val="nil"/>
            </w:tcBorders>
            <w:tcMar>
              <w:top w:w="0" w:type="dxa"/>
              <w:left w:w="60" w:type="dxa"/>
              <w:bottom w:w="0" w:type="dxa"/>
              <w:right w:w="60" w:type="dxa"/>
            </w:tcMar>
          </w:tcPr>
          <w:p w14:paraId="67185A24" w14:textId="77777777" w:rsidR="007F6122" w:rsidRDefault="007F6122" w:rsidP="007F6122">
            <w:pPr>
              <w:spacing w:after="0"/>
              <w:rPr>
                <w:ins w:id="12232" w:author="Arjan Kloosterboer" w:date="2017-09-20T10:54:00Z"/>
                <w:rFonts w:ascii="Calibri" w:hAnsi="Calibri" w:cs="Calibri"/>
                <w:color w:val="0F0F0F"/>
              </w:rPr>
            </w:pPr>
            <w:ins w:id="12233" w:author="Arjan Kloosterboer" w:date="2017-09-20T10:54:00Z">
              <w:r>
                <w:rPr>
                  <w:rFonts w:ascii="Calibri" w:hAnsi="Calibri" w:cs="Calibri"/>
                  <w:color w:val="0F0F0F"/>
                </w:rPr>
                <w:t>Startdatum bewaartermijn</w:t>
              </w:r>
            </w:ins>
          </w:p>
        </w:tc>
        <w:tc>
          <w:tcPr>
            <w:tcW w:w="1710" w:type="dxa"/>
            <w:tcBorders>
              <w:top w:val="nil"/>
              <w:left w:val="nil"/>
              <w:bottom w:val="nil"/>
              <w:right w:val="nil"/>
            </w:tcBorders>
            <w:tcMar>
              <w:top w:w="0" w:type="dxa"/>
              <w:left w:w="60" w:type="dxa"/>
              <w:bottom w:w="0" w:type="dxa"/>
              <w:right w:w="60" w:type="dxa"/>
            </w:tcMar>
          </w:tcPr>
          <w:p w14:paraId="2C46F796" w14:textId="5FF70D45" w:rsidR="007F6122" w:rsidRDefault="007F6122" w:rsidP="007F6122">
            <w:pPr>
              <w:spacing w:after="0"/>
              <w:jc w:val="right"/>
              <w:rPr>
                <w:ins w:id="12234" w:author="Arjan Kloosterboer" w:date="2017-09-20T10:54:00Z"/>
                <w:rFonts w:ascii="Calibri" w:hAnsi="Calibri" w:cs="Calibri"/>
                <w:color w:val="0F0F0F"/>
              </w:rPr>
            </w:pPr>
          </w:p>
        </w:tc>
      </w:tr>
      <w:tr w:rsidR="007F6122" w14:paraId="39F86B65" w14:textId="77777777" w:rsidTr="007F6122">
        <w:trPr>
          <w:ins w:id="12235" w:author="Arjan Kloosterboer" w:date="2017-09-20T10:54:00Z"/>
        </w:trPr>
        <w:tc>
          <w:tcPr>
            <w:tcW w:w="3330" w:type="dxa"/>
            <w:gridSpan w:val="2"/>
            <w:tcBorders>
              <w:top w:val="nil"/>
              <w:left w:val="nil"/>
              <w:bottom w:val="nil"/>
              <w:right w:val="nil"/>
            </w:tcBorders>
            <w:tcMar>
              <w:top w:w="0" w:type="dxa"/>
              <w:left w:w="60" w:type="dxa"/>
              <w:bottom w:w="0" w:type="dxa"/>
              <w:right w:w="60" w:type="dxa"/>
            </w:tcMar>
          </w:tcPr>
          <w:p w14:paraId="263504A8" w14:textId="77777777" w:rsidR="007F6122" w:rsidRDefault="007F6122" w:rsidP="007F6122">
            <w:pPr>
              <w:spacing w:after="0"/>
              <w:rPr>
                <w:ins w:id="12236" w:author="Arjan Kloosterboer" w:date="2017-09-20T10:54:00Z"/>
                <w:rFonts w:ascii="Calibri" w:hAnsi="Calibri" w:cs="Calibri"/>
                <w:color w:val="000000"/>
              </w:rPr>
            </w:pPr>
            <w:ins w:id="12237" w:author="Arjan Kloosterboer" w:date="2017-09-20T10:54:00Z">
              <w:r>
                <w:rPr>
                  <w:rFonts w:ascii="Calibri" w:hAnsi="Calibri" w:cs="Calibri"/>
                  <w:b/>
                  <w:bCs/>
                  <w:color w:val="000000"/>
                </w:rPr>
                <w:t xml:space="preserve">Herkomst </w:t>
              </w:r>
            </w:ins>
          </w:p>
        </w:tc>
        <w:tc>
          <w:tcPr>
            <w:tcW w:w="6030" w:type="dxa"/>
            <w:gridSpan w:val="2"/>
            <w:tcBorders>
              <w:top w:val="nil"/>
              <w:left w:val="nil"/>
              <w:bottom w:val="nil"/>
              <w:right w:val="nil"/>
            </w:tcBorders>
            <w:tcMar>
              <w:top w:w="0" w:type="dxa"/>
              <w:left w:w="60" w:type="dxa"/>
              <w:bottom w:w="0" w:type="dxa"/>
              <w:right w:w="60" w:type="dxa"/>
            </w:tcMar>
          </w:tcPr>
          <w:p w14:paraId="5B006A3C" w14:textId="77777777" w:rsidR="007F6122" w:rsidRDefault="007F6122" w:rsidP="007F6122">
            <w:pPr>
              <w:spacing w:after="0"/>
              <w:rPr>
                <w:ins w:id="12238" w:author="Arjan Kloosterboer" w:date="2017-09-20T10:54:00Z"/>
                <w:rFonts w:ascii="Calibri" w:hAnsi="Calibri" w:cs="Calibri"/>
                <w:color w:val="0F0F0F"/>
              </w:rPr>
            </w:pPr>
            <w:ins w:id="12239" w:author="Arjan Kloosterboer" w:date="2017-09-20T10:54:00Z">
              <w:r>
                <w:rPr>
                  <w:rFonts w:ascii="Calibri" w:hAnsi="Calibri" w:cs="Calibri"/>
                  <w:color w:val="0F0F0F"/>
                </w:rPr>
                <w:t>KING</w:t>
              </w:r>
            </w:ins>
          </w:p>
        </w:tc>
      </w:tr>
      <w:tr w:rsidR="007F6122" w14:paraId="110D93D8" w14:textId="77777777" w:rsidTr="007F6122">
        <w:trPr>
          <w:ins w:id="12240" w:author="Arjan Kloosterboer" w:date="2017-09-20T10:54:00Z"/>
        </w:trPr>
        <w:tc>
          <w:tcPr>
            <w:tcW w:w="3330" w:type="dxa"/>
            <w:gridSpan w:val="2"/>
            <w:tcBorders>
              <w:top w:val="nil"/>
              <w:left w:val="nil"/>
              <w:bottom w:val="nil"/>
              <w:right w:val="nil"/>
            </w:tcBorders>
            <w:tcMar>
              <w:top w:w="0" w:type="dxa"/>
              <w:left w:w="60" w:type="dxa"/>
              <w:bottom w:w="0" w:type="dxa"/>
              <w:right w:w="60" w:type="dxa"/>
            </w:tcMar>
          </w:tcPr>
          <w:p w14:paraId="0A3CD53D" w14:textId="77777777" w:rsidR="007F6122" w:rsidRDefault="007F6122" w:rsidP="007F6122">
            <w:pPr>
              <w:spacing w:after="0"/>
              <w:rPr>
                <w:ins w:id="12241" w:author="Arjan Kloosterboer" w:date="2017-09-20T10:54:00Z"/>
                <w:rFonts w:ascii="Calibri" w:hAnsi="Calibri" w:cs="Calibri"/>
                <w:color w:val="000000"/>
              </w:rPr>
            </w:pPr>
            <w:ins w:id="12242" w:author="Arjan Kloosterboer" w:date="2017-09-20T10:54:00Z">
              <w:r>
                <w:rPr>
                  <w:rFonts w:ascii="Calibri" w:hAnsi="Calibri" w:cs="Calibri"/>
                  <w:b/>
                  <w:bCs/>
                  <w:color w:val="000000"/>
                </w:rPr>
                <w:t xml:space="preserve">Code </w:t>
              </w:r>
            </w:ins>
          </w:p>
        </w:tc>
        <w:tc>
          <w:tcPr>
            <w:tcW w:w="6030" w:type="dxa"/>
            <w:gridSpan w:val="2"/>
            <w:tcBorders>
              <w:top w:val="nil"/>
              <w:left w:val="nil"/>
              <w:bottom w:val="nil"/>
              <w:right w:val="nil"/>
            </w:tcBorders>
            <w:tcMar>
              <w:top w:w="0" w:type="dxa"/>
              <w:left w:w="60" w:type="dxa"/>
              <w:bottom w:w="0" w:type="dxa"/>
              <w:right w:w="60" w:type="dxa"/>
            </w:tcMar>
          </w:tcPr>
          <w:p w14:paraId="5ACD4CF1" w14:textId="77777777" w:rsidR="007F6122" w:rsidRDefault="007F6122" w:rsidP="007F6122">
            <w:pPr>
              <w:spacing w:after="0"/>
              <w:rPr>
                <w:ins w:id="12243" w:author="Arjan Kloosterboer" w:date="2017-09-20T10:54:00Z"/>
                <w:rFonts w:ascii="Calibri" w:hAnsi="Calibri" w:cs="Calibri"/>
                <w:color w:val="0F0F0F"/>
              </w:rPr>
            </w:pPr>
          </w:p>
        </w:tc>
      </w:tr>
      <w:tr w:rsidR="007F6122" w:rsidRPr="00AE1A91" w14:paraId="05CD1DC6" w14:textId="77777777" w:rsidTr="007F6122">
        <w:trPr>
          <w:ins w:id="12244" w:author="Arjan Kloosterboer" w:date="2017-09-20T10:54:00Z"/>
        </w:trPr>
        <w:tc>
          <w:tcPr>
            <w:tcW w:w="3330" w:type="dxa"/>
            <w:gridSpan w:val="2"/>
            <w:tcBorders>
              <w:top w:val="nil"/>
              <w:left w:val="nil"/>
              <w:bottom w:val="nil"/>
              <w:right w:val="nil"/>
            </w:tcBorders>
            <w:tcMar>
              <w:top w:w="0" w:type="dxa"/>
              <w:left w:w="60" w:type="dxa"/>
              <w:bottom w:w="0" w:type="dxa"/>
              <w:right w:w="60" w:type="dxa"/>
            </w:tcMar>
          </w:tcPr>
          <w:p w14:paraId="50ED7439" w14:textId="77777777" w:rsidR="007F6122" w:rsidRDefault="007F6122" w:rsidP="007F6122">
            <w:pPr>
              <w:spacing w:after="0"/>
              <w:rPr>
                <w:ins w:id="12245" w:author="Arjan Kloosterboer" w:date="2017-09-20T10:54:00Z"/>
                <w:rFonts w:ascii="Calibri" w:hAnsi="Calibri" w:cs="Calibri"/>
                <w:color w:val="000000"/>
              </w:rPr>
            </w:pPr>
            <w:ins w:id="12246" w:author="Arjan Kloosterboer" w:date="2017-09-20T10:54:00Z">
              <w:r>
                <w:rPr>
                  <w:rFonts w:ascii="Calibri" w:hAnsi="Calibri" w:cs="Calibri"/>
                  <w:b/>
                  <w:bCs/>
                  <w:color w:val="000000"/>
                </w:rPr>
                <w:t xml:space="preserve">Definitie </w:t>
              </w:r>
            </w:ins>
          </w:p>
        </w:tc>
        <w:tc>
          <w:tcPr>
            <w:tcW w:w="6030" w:type="dxa"/>
            <w:gridSpan w:val="2"/>
            <w:tcBorders>
              <w:top w:val="nil"/>
              <w:left w:val="nil"/>
              <w:bottom w:val="nil"/>
              <w:right w:val="nil"/>
            </w:tcBorders>
            <w:tcMar>
              <w:top w:w="0" w:type="dxa"/>
              <w:left w:w="60" w:type="dxa"/>
              <w:bottom w:w="0" w:type="dxa"/>
              <w:right w:w="60" w:type="dxa"/>
            </w:tcMar>
          </w:tcPr>
          <w:p w14:paraId="409095BC" w14:textId="77777777" w:rsidR="007F6122" w:rsidRPr="007F6122" w:rsidRDefault="007F6122" w:rsidP="007F6122">
            <w:pPr>
              <w:spacing w:after="0"/>
              <w:rPr>
                <w:ins w:id="12247" w:author="Arjan Kloosterboer" w:date="2017-09-20T10:54:00Z"/>
                <w:rFonts w:ascii="Calibri" w:hAnsi="Calibri" w:cs="Calibri"/>
                <w:color w:val="0F0F0F"/>
                <w:lang w:val="nl-NL"/>
              </w:rPr>
            </w:pPr>
            <w:ins w:id="12248" w:author="Arjan Kloosterboer" w:date="2017-09-20T10:54:00Z">
              <w:r w:rsidRPr="007F6122">
                <w:rPr>
                  <w:rFonts w:ascii="Calibri" w:hAnsi="Calibri" w:cs="Calibri"/>
                  <w:color w:val="0F0F0F"/>
                  <w:lang w:val="nl-NL"/>
                </w:rPr>
                <w:t>De datum die de start markeert van de termijn waarop het zaakdossier vernietigd moet worden.</w:t>
              </w:r>
            </w:ins>
          </w:p>
        </w:tc>
      </w:tr>
      <w:tr w:rsidR="007F6122" w14:paraId="03582DF1" w14:textId="77777777" w:rsidTr="007F6122">
        <w:trPr>
          <w:trHeight w:val="230"/>
          <w:ins w:id="12249" w:author="Arjan Kloosterboer" w:date="2017-09-20T10:54:00Z"/>
        </w:trPr>
        <w:tc>
          <w:tcPr>
            <w:tcW w:w="3330" w:type="dxa"/>
            <w:gridSpan w:val="2"/>
            <w:tcBorders>
              <w:top w:val="nil"/>
              <w:left w:val="nil"/>
              <w:bottom w:val="nil"/>
              <w:right w:val="nil"/>
            </w:tcBorders>
            <w:tcMar>
              <w:top w:w="0" w:type="dxa"/>
              <w:left w:w="60" w:type="dxa"/>
              <w:bottom w:w="0" w:type="dxa"/>
              <w:right w:w="60" w:type="dxa"/>
            </w:tcMar>
          </w:tcPr>
          <w:p w14:paraId="28FBEB8E" w14:textId="77777777" w:rsidR="007F6122" w:rsidRDefault="007F6122" w:rsidP="007F6122">
            <w:pPr>
              <w:spacing w:after="0"/>
              <w:rPr>
                <w:ins w:id="12250" w:author="Arjan Kloosterboer" w:date="2017-09-20T10:54:00Z"/>
                <w:rFonts w:ascii="Calibri" w:hAnsi="Calibri" w:cs="Calibri"/>
                <w:color w:val="000000"/>
              </w:rPr>
            </w:pPr>
            <w:ins w:id="12251" w:author="Arjan Kloosterboer" w:date="2017-09-20T10:54:00Z">
              <w:r>
                <w:rPr>
                  <w:rFonts w:ascii="Calibri" w:hAnsi="Calibri" w:cs="Calibri"/>
                  <w:b/>
                  <w:bCs/>
                  <w:color w:val="000000"/>
                </w:rPr>
                <w:t xml:space="preserve">Herkomst definitie </w:t>
              </w:r>
            </w:ins>
          </w:p>
        </w:tc>
        <w:tc>
          <w:tcPr>
            <w:tcW w:w="6030" w:type="dxa"/>
            <w:gridSpan w:val="2"/>
            <w:tcBorders>
              <w:top w:val="nil"/>
              <w:left w:val="nil"/>
              <w:bottom w:val="nil"/>
              <w:right w:val="nil"/>
            </w:tcBorders>
            <w:tcMar>
              <w:top w:w="0" w:type="dxa"/>
              <w:left w:w="60" w:type="dxa"/>
              <w:bottom w:w="0" w:type="dxa"/>
              <w:right w:w="60" w:type="dxa"/>
            </w:tcMar>
          </w:tcPr>
          <w:p w14:paraId="63886A05" w14:textId="77777777" w:rsidR="007F6122" w:rsidRDefault="007F6122" w:rsidP="007F6122">
            <w:pPr>
              <w:spacing w:after="0"/>
              <w:rPr>
                <w:ins w:id="12252" w:author="Arjan Kloosterboer" w:date="2017-09-20T10:54:00Z"/>
                <w:rFonts w:ascii="Calibri" w:hAnsi="Calibri" w:cs="Calibri"/>
                <w:color w:val="0F0F0F"/>
              </w:rPr>
            </w:pPr>
            <w:ins w:id="12253" w:author="Arjan Kloosterboer" w:date="2017-09-20T10:54:00Z">
              <w:r>
                <w:rPr>
                  <w:rFonts w:ascii="Calibri" w:hAnsi="Calibri" w:cs="Calibri"/>
                  <w:color w:val="0F0F0F"/>
                </w:rPr>
                <w:t>KING</w:t>
              </w:r>
            </w:ins>
          </w:p>
        </w:tc>
      </w:tr>
      <w:tr w:rsidR="007F6122" w14:paraId="0CB5775C" w14:textId="77777777" w:rsidTr="007F6122">
        <w:trPr>
          <w:ins w:id="12254" w:author="Arjan Kloosterboer" w:date="2017-09-20T10:54:00Z"/>
        </w:trPr>
        <w:tc>
          <w:tcPr>
            <w:tcW w:w="3330" w:type="dxa"/>
            <w:gridSpan w:val="2"/>
            <w:tcBorders>
              <w:top w:val="nil"/>
              <w:left w:val="nil"/>
              <w:bottom w:val="nil"/>
              <w:right w:val="nil"/>
            </w:tcBorders>
            <w:tcMar>
              <w:top w:w="0" w:type="dxa"/>
              <w:left w:w="60" w:type="dxa"/>
              <w:bottom w:w="0" w:type="dxa"/>
              <w:right w:w="60" w:type="dxa"/>
            </w:tcMar>
          </w:tcPr>
          <w:p w14:paraId="68E72E25" w14:textId="77777777" w:rsidR="007F6122" w:rsidRDefault="007F6122" w:rsidP="007F6122">
            <w:pPr>
              <w:spacing w:after="0"/>
              <w:rPr>
                <w:ins w:id="12255" w:author="Arjan Kloosterboer" w:date="2017-09-20T10:54:00Z"/>
                <w:rFonts w:ascii="Calibri" w:hAnsi="Calibri" w:cs="Calibri"/>
                <w:color w:val="000000"/>
              </w:rPr>
            </w:pPr>
            <w:ins w:id="12256" w:author="Arjan Kloosterboer" w:date="2017-09-20T10:54:00Z">
              <w:r>
                <w:rPr>
                  <w:rFonts w:ascii="Calibri" w:hAnsi="Calibri" w:cs="Calibri"/>
                  <w:b/>
                  <w:bCs/>
                  <w:color w:val="000000"/>
                </w:rPr>
                <w:t xml:space="preserve">Datum opname </w:t>
              </w:r>
            </w:ins>
          </w:p>
        </w:tc>
        <w:tc>
          <w:tcPr>
            <w:tcW w:w="6030" w:type="dxa"/>
            <w:gridSpan w:val="2"/>
            <w:tcBorders>
              <w:top w:val="nil"/>
              <w:left w:val="nil"/>
              <w:bottom w:val="nil"/>
              <w:right w:val="nil"/>
            </w:tcBorders>
            <w:tcMar>
              <w:top w:w="0" w:type="dxa"/>
              <w:left w:w="60" w:type="dxa"/>
              <w:bottom w:w="0" w:type="dxa"/>
              <w:right w:w="60" w:type="dxa"/>
            </w:tcMar>
          </w:tcPr>
          <w:p w14:paraId="07E2391B" w14:textId="77777777" w:rsidR="007F6122" w:rsidRDefault="007F6122" w:rsidP="007F6122">
            <w:pPr>
              <w:spacing w:after="0"/>
              <w:rPr>
                <w:ins w:id="12257" w:author="Arjan Kloosterboer" w:date="2017-09-20T10:54:00Z"/>
                <w:rFonts w:ascii="Calibri" w:hAnsi="Calibri" w:cs="Calibri"/>
                <w:color w:val="0F0F0F"/>
              </w:rPr>
            </w:pPr>
            <w:ins w:id="12258" w:author="Arjan Kloosterboer" w:date="2017-09-20T10:54:00Z">
              <w:r>
                <w:rPr>
                  <w:rFonts w:ascii="Calibri" w:hAnsi="Calibri" w:cs="Calibri"/>
                  <w:color w:val="0F0F0F"/>
                </w:rPr>
                <w:t>1-2-2017</w:t>
              </w:r>
            </w:ins>
          </w:p>
        </w:tc>
      </w:tr>
      <w:tr w:rsidR="007F6122" w14:paraId="23F56157" w14:textId="77777777" w:rsidTr="007F6122">
        <w:trPr>
          <w:ins w:id="12259" w:author="Arjan Kloosterboer" w:date="2017-09-20T10:54:00Z"/>
        </w:trPr>
        <w:tc>
          <w:tcPr>
            <w:tcW w:w="3330" w:type="dxa"/>
            <w:gridSpan w:val="2"/>
            <w:tcBorders>
              <w:top w:val="nil"/>
              <w:left w:val="nil"/>
              <w:bottom w:val="nil"/>
              <w:right w:val="nil"/>
            </w:tcBorders>
            <w:tcMar>
              <w:top w:w="0" w:type="dxa"/>
              <w:left w:w="60" w:type="dxa"/>
              <w:bottom w:w="0" w:type="dxa"/>
              <w:right w:w="60" w:type="dxa"/>
            </w:tcMar>
          </w:tcPr>
          <w:p w14:paraId="28B0C0E4" w14:textId="77777777" w:rsidR="007F6122" w:rsidRDefault="007F6122" w:rsidP="007F6122">
            <w:pPr>
              <w:spacing w:after="0"/>
              <w:rPr>
                <w:ins w:id="12260" w:author="Arjan Kloosterboer" w:date="2017-09-20T10:54:00Z"/>
                <w:rFonts w:ascii="Calibri" w:hAnsi="Calibri" w:cs="Calibri"/>
                <w:color w:val="000000"/>
              </w:rPr>
            </w:pPr>
            <w:ins w:id="12261" w:author="Arjan Kloosterboer" w:date="2017-09-20T10:54:00Z">
              <w:r>
                <w:rPr>
                  <w:rFonts w:ascii="Calibri" w:hAnsi="Calibri" w:cs="Calibri"/>
                  <w:b/>
                  <w:bCs/>
                  <w:color w:val="000000"/>
                </w:rPr>
                <w:t xml:space="preserve">Formaat </w:t>
              </w:r>
            </w:ins>
          </w:p>
        </w:tc>
        <w:tc>
          <w:tcPr>
            <w:tcW w:w="6030" w:type="dxa"/>
            <w:gridSpan w:val="2"/>
            <w:tcBorders>
              <w:top w:val="nil"/>
              <w:left w:val="nil"/>
              <w:bottom w:val="nil"/>
              <w:right w:val="nil"/>
            </w:tcBorders>
            <w:tcMar>
              <w:top w:w="0" w:type="dxa"/>
              <w:left w:w="60" w:type="dxa"/>
              <w:bottom w:w="0" w:type="dxa"/>
              <w:right w:w="60" w:type="dxa"/>
            </w:tcMar>
          </w:tcPr>
          <w:p w14:paraId="1FE4B4B6" w14:textId="77777777" w:rsidR="007F6122" w:rsidRDefault="007F6122" w:rsidP="007F6122">
            <w:pPr>
              <w:spacing w:after="0"/>
              <w:rPr>
                <w:ins w:id="12262" w:author="Arjan Kloosterboer" w:date="2017-09-20T10:54:00Z"/>
                <w:rFonts w:ascii="Calibri" w:hAnsi="Calibri" w:cs="Calibri"/>
                <w:color w:val="0F0F0F"/>
              </w:rPr>
            </w:pPr>
            <w:ins w:id="12263" w:author="Arjan Kloosterboer" w:date="2017-09-20T10:54:00Z">
              <w:r>
                <w:rPr>
                  <w:rFonts w:ascii="Calibri" w:hAnsi="Calibri" w:cs="Calibri"/>
                  <w:color w:val="0F0F0F"/>
                </w:rPr>
                <w:t>DATUM</w:t>
              </w:r>
            </w:ins>
          </w:p>
        </w:tc>
      </w:tr>
      <w:tr w:rsidR="007F6122" w14:paraId="244679B6" w14:textId="77777777" w:rsidTr="007F6122">
        <w:trPr>
          <w:trHeight w:val="230"/>
          <w:ins w:id="12264" w:author="Arjan Kloosterboer" w:date="2017-09-20T10:54:00Z"/>
        </w:trPr>
        <w:tc>
          <w:tcPr>
            <w:tcW w:w="3330" w:type="dxa"/>
            <w:gridSpan w:val="2"/>
            <w:tcBorders>
              <w:top w:val="nil"/>
              <w:left w:val="nil"/>
              <w:bottom w:val="nil"/>
              <w:right w:val="nil"/>
            </w:tcBorders>
            <w:tcMar>
              <w:top w:w="0" w:type="dxa"/>
              <w:left w:w="60" w:type="dxa"/>
              <w:bottom w:w="0" w:type="dxa"/>
              <w:right w:w="60" w:type="dxa"/>
            </w:tcMar>
          </w:tcPr>
          <w:p w14:paraId="17A41B6D" w14:textId="77777777" w:rsidR="007F6122" w:rsidRDefault="007F6122" w:rsidP="007F6122">
            <w:pPr>
              <w:spacing w:after="0"/>
              <w:rPr>
                <w:ins w:id="12265" w:author="Arjan Kloosterboer" w:date="2017-09-20T10:54:00Z"/>
                <w:rFonts w:ascii="Calibri" w:hAnsi="Calibri" w:cs="Calibri"/>
                <w:color w:val="000000"/>
              </w:rPr>
            </w:pPr>
            <w:ins w:id="12266" w:author="Arjan Kloosterboer" w:date="2017-09-20T10:54:00Z">
              <w:r>
                <w:rPr>
                  <w:rFonts w:ascii="Calibri" w:hAnsi="Calibri" w:cs="Calibri"/>
                  <w:b/>
                  <w:bCs/>
                  <w:color w:val="000000"/>
                </w:rPr>
                <w:t>Waardenverzameling</w:t>
              </w:r>
            </w:ins>
          </w:p>
        </w:tc>
        <w:tc>
          <w:tcPr>
            <w:tcW w:w="6030" w:type="dxa"/>
            <w:gridSpan w:val="2"/>
            <w:tcBorders>
              <w:top w:val="nil"/>
              <w:left w:val="nil"/>
              <w:bottom w:val="nil"/>
              <w:right w:val="nil"/>
            </w:tcBorders>
            <w:tcMar>
              <w:top w:w="0" w:type="dxa"/>
              <w:left w:w="60" w:type="dxa"/>
              <w:bottom w:w="0" w:type="dxa"/>
              <w:right w:w="60" w:type="dxa"/>
            </w:tcMar>
          </w:tcPr>
          <w:p w14:paraId="0DBCEFC1" w14:textId="77777777" w:rsidR="007F6122" w:rsidRDefault="007F6122" w:rsidP="007F6122">
            <w:pPr>
              <w:spacing w:after="0"/>
              <w:rPr>
                <w:ins w:id="12267" w:author="Arjan Kloosterboer" w:date="2017-09-20T10:54:00Z"/>
                <w:rFonts w:ascii="Calibri" w:hAnsi="Calibri" w:cs="Calibri"/>
                <w:color w:val="0F0F0F"/>
              </w:rPr>
            </w:pPr>
          </w:p>
        </w:tc>
      </w:tr>
      <w:tr w:rsidR="007F6122" w14:paraId="54DA33D0" w14:textId="77777777" w:rsidTr="007F6122">
        <w:trPr>
          <w:trHeight w:val="215"/>
          <w:ins w:id="12268" w:author="Arjan Kloosterboer" w:date="2017-09-20T10:54:00Z"/>
        </w:trPr>
        <w:tc>
          <w:tcPr>
            <w:tcW w:w="3330" w:type="dxa"/>
            <w:gridSpan w:val="2"/>
            <w:tcBorders>
              <w:top w:val="nil"/>
              <w:left w:val="nil"/>
              <w:bottom w:val="nil"/>
              <w:right w:val="nil"/>
            </w:tcBorders>
            <w:tcMar>
              <w:top w:w="0" w:type="dxa"/>
              <w:left w:w="60" w:type="dxa"/>
              <w:bottom w:w="0" w:type="dxa"/>
              <w:right w:w="60" w:type="dxa"/>
            </w:tcMar>
          </w:tcPr>
          <w:p w14:paraId="3EB7F03E" w14:textId="77777777" w:rsidR="007F6122" w:rsidRDefault="007F6122" w:rsidP="007F6122">
            <w:pPr>
              <w:spacing w:after="0"/>
              <w:rPr>
                <w:ins w:id="12269" w:author="Arjan Kloosterboer" w:date="2017-09-20T10:54:00Z"/>
                <w:rFonts w:ascii="Calibri" w:hAnsi="Calibri" w:cs="Calibri"/>
                <w:color w:val="000000"/>
              </w:rPr>
            </w:pPr>
            <w:ins w:id="12270" w:author="Arjan Kloosterboer" w:date="2017-09-20T10:54:00Z">
              <w:r>
                <w:rPr>
                  <w:rFonts w:ascii="Calibri" w:hAnsi="Calibri" w:cs="Calibri"/>
                  <w:b/>
                  <w:bCs/>
                  <w:color w:val="000000"/>
                </w:rPr>
                <w:t>Indicatie materiële historie</w:t>
              </w:r>
            </w:ins>
          </w:p>
        </w:tc>
        <w:tc>
          <w:tcPr>
            <w:tcW w:w="6030" w:type="dxa"/>
            <w:gridSpan w:val="2"/>
            <w:tcBorders>
              <w:top w:val="nil"/>
              <w:left w:val="nil"/>
              <w:bottom w:val="nil"/>
              <w:right w:val="nil"/>
            </w:tcBorders>
            <w:tcMar>
              <w:top w:w="0" w:type="dxa"/>
              <w:left w:w="60" w:type="dxa"/>
              <w:bottom w:w="0" w:type="dxa"/>
              <w:right w:w="60" w:type="dxa"/>
            </w:tcMar>
          </w:tcPr>
          <w:p w14:paraId="31884C0C" w14:textId="77777777" w:rsidR="007F6122" w:rsidRDefault="007F6122" w:rsidP="007F6122">
            <w:pPr>
              <w:spacing w:after="0"/>
              <w:rPr>
                <w:ins w:id="12271" w:author="Arjan Kloosterboer" w:date="2017-09-20T10:54:00Z"/>
                <w:rFonts w:ascii="Calibri" w:hAnsi="Calibri" w:cs="Calibri"/>
                <w:color w:val="0F0F0F"/>
              </w:rPr>
            </w:pPr>
            <w:ins w:id="12272" w:author="Arjan Kloosterboer" w:date="2017-09-20T10:54:00Z">
              <w:r>
                <w:rPr>
                  <w:rFonts w:ascii="Calibri" w:hAnsi="Calibri" w:cs="Calibri"/>
                  <w:color w:val="0F0F0F"/>
                </w:rPr>
                <w:t>Nee</w:t>
              </w:r>
            </w:ins>
          </w:p>
        </w:tc>
      </w:tr>
      <w:tr w:rsidR="007F6122" w14:paraId="7CF537A9" w14:textId="77777777" w:rsidTr="007F6122">
        <w:trPr>
          <w:trHeight w:val="230"/>
          <w:ins w:id="12273" w:author="Arjan Kloosterboer" w:date="2017-09-20T10:54:00Z"/>
        </w:trPr>
        <w:tc>
          <w:tcPr>
            <w:tcW w:w="3330" w:type="dxa"/>
            <w:gridSpan w:val="2"/>
            <w:tcBorders>
              <w:top w:val="nil"/>
              <w:left w:val="nil"/>
              <w:bottom w:val="nil"/>
              <w:right w:val="nil"/>
            </w:tcBorders>
            <w:tcMar>
              <w:top w:w="0" w:type="dxa"/>
              <w:left w:w="60" w:type="dxa"/>
              <w:bottom w:w="0" w:type="dxa"/>
              <w:right w:w="60" w:type="dxa"/>
            </w:tcMar>
          </w:tcPr>
          <w:p w14:paraId="52028907" w14:textId="77777777" w:rsidR="007F6122" w:rsidRDefault="007F6122" w:rsidP="007F6122">
            <w:pPr>
              <w:spacing w:after="0"/>
              <w:rPr>
                <w:ins w:id="12274" w:author="Arjan Kloosterboer" w:date="2017-09-20T10:54:00Z"/>
                <w:rFonts w:ascii="Calibri" w:hAnsi="Calibri" w:cs="Calibri"/>
                <w:color w:val="000000"/>
              </w:rPr>
            </w:pPr>
            <w:ins w:id="12275" w:author="Arjan Kloosterboer" w:date="2017-09-20T10:54:00Z">
              <w:r>
                <w:rPr>
                  <w:rFonts w:ascii="Calibri" w:hAnsi="Calibri" w:cs="Calibri"/>
                  <w:b/>
                  <w:bCs/>
                  <w:color w:val="000000"/>
                </w:rPr>
                <w:t>Indicatie formele historie</w:t>
              </w:r>
            </w:ins>
          </w:p>
        </w:tc>
        <w:tc>
          <w:tcPr>
            <w:tcW w:w="6030" w:type="dxa"/>
            <w:gridSpan w:val="2"/>
            <w:tcBorders>
              <w:top w:val="nil"/>
              <w:left w:val="nil"/>
              <w:bottom w:val="nil"/>
              <w:right w:val="nil"/>
            </w:tcBorders>
            <w:tcMar>
              <w:top w:w="0" w:type="dxa"/>
              <w:left w:w="60" w:type="dxa"/>
              <w:bottom w:w="0" w:type="dxa"/>
              <w:right w:w="60" w:type="dxa"/>
            </w:tcMar>
          </w:tcPr>
          <w:p w14:paraId="464FC2E9" w14:textId="77777777" w:rsidR="007F6122" w:rsidRDefault="007F6122" w:rsidP="007F6122">
            <w:pPr>
              <w:spacing w:after="0"/>
              <w:rPr>
                <w:ins w:id="12276" w:author="Arjan Kloosterboer" w:date="2017-09-20T10:54:00Z"/>
                <w:rFonts w:ascii="Calibri" w:hAnsi="Calibri" w:cs="Calibri"/>
                <w:color w:val="0F0F0F"/>
              </w:rPr>
            </w:pPr>
            <w:ins w:id="12277" w:author="Arjan Kloosterboer" w:date="2017-09-20T10:54:00Z">
              <w:r>
                <w:rPr>
                  <w:rFonts w:ascii="Calibri" w:hAnsi="Calibri" w:cs="Calibri"/>
                  <w:color w:val="0F0F0F"/>
                </w:rPr>
                <w:t>Ja</w:t>
              </w:r>
            </w:ins>
          </w:p>
        </w:tc>
      </w:tr>
      <w:tr w:rsidR="007F6122" w14:paraId="03DEB172" w14:textId="77777777" w:rsidTr="007F6122">
        <w:trPr>
          <w:trHeight w:val="230"/>
          <w:ins w:id="12278" w:author="Arjan Kloosterboer" w:date="2017-09-20T10:54:00Z"/>
        </w:trPr>
        <w:tc>
          <w:tcPr>
            <w:tcW w:w="3330" w:type="dxa"/>
            <w:gridSpan w:val="2"/>
            <w:tcBorders>
              <w:top w:val="nil"/>
              <w:left w:val="nil"/>
              <w:bottom w:val="nil"/>
              <w:right w:val="nil"/>
            </w:tcBorders>
            <w:tcMar>
              <w:top w:w="0" w:type="dxa"/>
              <w:left w:w="60" w:type="dxa"/>
              <w:bottom w:w="0" w:type="dxa"/>
              <w:right w:w="60" w:type="dxa"/>
            </w:tcMar>
          </w:tcPr>
          <w:p w14:paraId="6665587C" w14:textId="77777777" w:rsidR="007F6122" w:rsidRDefault="007F6122" w:rsidP="007F6122">
            <w:pPr>
              <w:spacing w:after="0"/>
              <w:rPr>
                <w:ins w:id="12279" w:author="Arjan Kloosterboer" w:date="2017-09-20T10:54:00Z"/>
                <w:rFonts w:ascii="Calibri" w:hAnsi="Calibri" w:cs="Calibri"/>
                <w:color w:val="000000"/>
              </w:rPr>
            </w:pPr>
            <w:ins w:id="12280" w:author="Arjan Kloosterboer" w:date="2017-09-20T10:54:00Z">
              <w:r>
                <w:rPr>
                  <w:rFonts w:ascii="Calibri" w:hAnsi="Calibri" w:cs="Calibri"/>
                  <w:b/>
                  <w:bCs/>
                  <w:color w:val="000000"/>
                </w:rPr>
                <w:t>Indicatie in onderzoek</w:t>
              </w:r>
            </w:ins>
          </w:p>
        </w:tc>
        <w:tc>
          <w:tcPr>
            <w:tcW w:w="6030" w:type="dxa"/>
            <w:gridSpan w:val="2"/>
            <w:tcBorders>
              <w:top w:val="nil"/>
              <w:left w:val="nil"/>
              <w:bottom w:val="nil"/>
              <w:right w:val="nil"/>
            </w:tcBorders>
            <w:tcMar>
              <w:top w:w="0" w:type="dxa"/>
              <w:left w:w="60" w:type="dxa"/>
              <w:bottom w:w="0" w:type="dxa"/>
              <w:right w:w="60" w:type="dxa"/>
            </w:tcMar>
          </w:tcPr>
          <w:p w14:paraId="59008442" w14:textId="77777777" w:rsidR="007F6122" w:rsidRDefault="007F6122" w:rsidP="007F6122">
            <w:pPr>
              <w:spacing w:after="0"/>
              <w:rPr>
                <w:ins w:id="12281" w:author="Arjan Kloosterboer" w:date="2017-09-20T10:54:00Z"/>
                <w:rFonts w:ascii="Calibri" w:hAnsi="Calibri" w:cs="Calibri"/>
                <w:color w:val="0F0F0F"/>
              </w:rPr>
            </w:pPr>
            <w:ins w:id="12282" w:author="Arjan Kloosterboer" w:date="2017-09-20T10:54:00Z">
              <w:r>
                <w:rPr>
                  <w:rFonts w:ascii="Calibri" w:hAnsi="Calibri" w:cs="Calibri"/>
                  <w:color w:val="0F0F0F"/>
                </w:rPr>
                <w:t>Nee</w:t>
              </w:r>
            </w:ins>
          </w:p>
        </w:tc>
      </w:tr>
      <w:tr w:rsidR="007F6122" w14:paraId="2F376BAB" w14:textId="77777777" w:rsidTr="007F6122">
        <w:trPr>
          <w:ins w:id="12283" w:author="Arjan Kloosterboer" w:date="2017-09-20T10:54:00Z"/>
        </w:trPr>
        <w:tc>
          <w:tcPr>
            <w:tcW w:w="3330" w:type="dxa"/>
            <w:gridSpan w:val="2"/>
            <w:tcBorders>
              <w:top w:val="nil"/>
              <w:left w:val="nil"/>
              <w:bottom w:val="nil"/>
              <w:right w:val="nil"/>
            </w:tcBorders>
            <w:tcMar>
              <w:top w:w="0" w:type="dxa"/>
              <w:left w:w="60" w:type="dxa"/>
              <w:bottom w:w="0" w:type="dxa"/>
              <w:right w:w="60" w:type="dxa"/>
            </w:tcMar>
          </w:tcPr>
          <w:p w14:paraId="114A113F" w14:textId="77777777" w:rsidR="007F6122" w:rsidRDefault="007F6122" w:rsidP="007F6122">
            <w:pPr>
              <w:spacing w:after="0"/>
              <w:rPr>
                <w:ins w:id="12284" w:author="Arjan Kloosterboer" w:date="2017-09-20T10:54:00Z"/>
                <w:rFonts w:ascii="Calibri" w:hAnsi="Calibri" w:cs="Calibri"/>
                <w:color w:val="000000"/>
              </w:rPr>
            </w:pPr>
            <w:ins w:id="12285" w:author="Arjan Kloosterboer" w:date="2017-09-20T10:54:00Z">
              <w:r>
                <w:rPr>
                  <w:rFonts w:ascii="Calibri" w:hAnsi="Calibri" w:cs="Calibri"/>
                  <w:b/>
                  <w:bCs/>
                  <w:color w:val="000000"/>
                </w:rPr>
                <w:t>Aanduiding strijdigheid/nietigheid</w:t>
              </w:r>
            </w:ins>
          </w:p>
        </w:tc>
        <w:tc>
          <w:tcPr>
            <w:tcW w:w="6030" w:type="dxa"/>
            <w:gridSpan w:val="2"/>
            <w:tcBorders>
              <w:top w:val="nil"/>
              <w:left w:val="nil"/>
              <w:bottom w:val="nil"/>
              <w:right w:val="nil"/>
            </w:tcBorders>
            <w:tcMar>
              <w:top w:w="0" w:type="dxa"/>
              <w:left w:w="60" w:type="dxa"/>
              <w:bottom w:w="0" w:type="dxa"/>
              <w:right w:w="60" w:type="dxa"/>
            </w:tcMar>
          </w:tcPr>
          <w:p w14:paraId="61846584" w14:textId="77777777" w:rsidR="007F6122" w:rsidRDefault="007F6122" w:rsidP="007F6122">
            <w:pPr>
              <w:spacing w:after="0"/>
              <w:rPr>
                <w:ins w:id="12286" w:author="Arjan Kloosterboer" w:date="2017-09-20T10:54:00Z"/>
                <w:rFonts w:ascii="Calibri" w:hAnsi="Calibri" w:cs="Calibri"/>
                <w:color w:val="0F0F0F"/>
              </w:rPr>
            </w:pPr>
            <w:ins w:id="12287" w:author="Arjan Kloosterboer" w:date="2017-09-20T10:54:00Z">
              <w:r>
                <w:rPr>
                  <w:rFonts w:ascii="Calibri" w:hAnsi="Calibri" w:cs="Calibri"/>
                  <w:color w:val="0F0F0F"/>
                </w:rPr>
                <w:t>Nee</w:t>
              </w:r>
            </w:ins>
          </w:p>
        </w:tc>
      </w:tr>
      <w:tr w:rsidR="007F6122" w14:paraId="033974F6" w14:textId="77777777" w:rsidTr="007F6122">
        <w:trPr>
          <w:trHeight w:val="230"/>
          <w:ins w:id="12288" w:author="Arjan Kloosterboer" w:date="2017-09-20T10:54:00Z"/>
        </w:trPr>
        <w:tc>
          <w:tcPr>
            <w:tcW w:w="3330" w:type="dxa"/>
            <w:gridSpan w:val="2"/>
            <w:tcBorders>
              <w:top w:val="nil"/>
              <w:left w:val="nil"/>
              <w:bottom w:val="nil"/>
              <w:right w:val="nil"/>
            </w:tcBorders>
            <w:tcMar>
              <w:top w:w="0" w:type="dxa"/>
              <w:left w:w="60" w:type="dxa"/>
              <w:bottom w:w="0" w:type="dxa"/>
              <w:right w:w="60" w:type="dxa"/>
            </w:tcMar>
          </w:tcPr>
          <w:p w14:paraId="7C2A5C7A" w14:textId="77777777" w:rsidR="007F6122" w:rsidRDefault="007F6122" w:rsidP="007F6122">
            <w:pPr>
              <w:spacing w:after="0"/>
              <w:rPr>
                <w:ins w:id="12289" w:author="Arjan Kloosterboer" w:date="2017-09-20T10:54:00Z"/>
                <w:rFonts w:ascii="Calibri" w:hAnsi="Calibri" w:cs="Calibri"/>
                <w:color w:val="000000"/>
              </w:rPr>
            </w:pPr>
            <w:ins w:id="12290" w:author="Arjan Kloosterboer" w:date="2017-09-20T10:54:00Z">
              <w:r>
                <w:rPr>
                  <w:rFonts w:ascii="Calibri" w:hAnsi="Calibri" w:cs="Calibri"/>
                  <w:b/>
                  <w:bCs/>
                  <w:color w:val="000000"/>
                </w:rPr>
                <w:t>Kardinaliteit</w:t>
              </w:r>
            </w:ins>
          </w:p>
        </w:tc>
        <w:tc>
          <w:tcPr>
            <w:tcW w:w="6030" w:type="dxa"/>
            <w:gridSpan w:val="2"/>
            <w:tcBorders>
              <w:top w:val="nil"/>
              <w:left w:val="nil"/>
              <w:bottom w:val="nil"/>
              <w:right w:val="nil"/>
            </w:tcBorders>
            <w:tcMar>
              <w:top w:w="0" w:type="dxa"/>
              <w:left w:w="60" w:type="dxa"/>
              <w:bottom w:w="0" w:type="dxa"/>
              <w:right w:w="60" w:type="dxa"/>
            </w:tcMar>
          </w:tcPr>
          <w:p w14:paraId="002AC0F7" w14:textId="77777777" w:rsidR="007F6122" w:rsidRDefault="007F6122" w:rsidP="007F6122">
            <w:pPr>
              <w:spacing w:after="0"/>
              <w:rPr>
                <w:ins w:id="12291" w:author="Arjan Kloosterboer" w:date="2017-09-20T10:54:00Z"/>
                <w:rFonts w:ascii="Calibri" w:hAnsi="Calibri" w:cs="Calibri"/>
                <w:color w:val="0F0F0F"/>
              </w:rPr>
            </w:pPr>
            <w:ins w:id="12292" w:author="Arjan Kloosterboer" w:date="2017-09-20T10:54:00Z">
              <w:r>
                <w:rPr>
                  <w:rFonts w:ascii="Calibri" w:hAnsi="Calibri" w:cs="Calibri"/>
                  <w:color w:val="0F0F0F"/>
                </w:rPr>
                <w:t>1 - 1</w:t>
              </w:r>
            </w:ins>
          </w:p>
        </w:tc>
      </w:tr>
      <w:tr w:rsidR="007F6122" w14:paraId="275305B5" w14:textId="77777777" w:rsidTr="007F6122">
        <w:trPr>
          <w:trHeight w:val="230"/>
          <w:ins w:id="12293" w:author="Arjan Kloosterboer" w:date="2017-09-20T10:54:00Z"/>
        </w:trPr>
        <w:tc>
          <w:tcPr>
            <w:tcW w:w="3330" w:type="dxa"/>
            <w:gridSpan w:val="2"/>
            <w:tcBorders>
              <w:top w:val="nil"/>
              <w:left w:val="nil"/>
              <w:bottom w:val="nil"/>
              <w:right w:val="nil"/>
            </w:tcBorders>
            <w:tcMar>
              <w:top w:w="0" w:type="dxa"/>
              <w:left w:w="60" w:type="dxa"/>
              <w:bottom w:w="0" w:type="dxa"/>
              <w:right w:w="60" w:type="dxa"/>
            </w:tcMar>
          </w:tcPr>
          <w:p w14:paraId="4E48C1CE" w14:textId="77777777" w:rsidR="007F6122" w:rsidRDefault="007F6122" w:rsidP="007F6122">
            <w:pPr>
              <w:spacing w:after="0"/>
              <w:rPr>
                <w:ins w:id="12294" w:author="Arjan Kloosterboer" w:date="2017-09-20T10:54:00Z"/>
                <w:rFonts w:ascii="Calibri" w:hAnsi="Calibri" w:cs="Calibri"/>
                <w:color w:val="000000"/>
              </w:rPr>
            </w:pPr>
            <w:ins w:id="12295" w:author="Arjan Kloosterboer" w:date="2017-09-20T10:54:00Z">
              <w:r>
                <w:rPr>
                  <w:rFonts w:ascii="Calibri" w:hAnsi="Calibri" w:cs="Calibri"/>
                  <w:b/>
                  <w:bCs/>
                  <w:color w:val="000000"/>
                </w:rPr>
                <w:lastRenderedPageBreak/>
                <w:t>Indicatie authentiek</w:t>
              </w:r>
            </w:ins>
          </w:p>
        </w:tc>
        <w:tc>
          <w:tcPr>
            <w:tcW w:w="6030" w:type="dxa"/>
            <w:gridSpan w:val="2"/>
            <w:tcBorders>
              <w:top w:val="nil"/>
              <w:left w:val="nil"/>
              <w:bottom w:val="nil"/>
              <w:right w:val="nil"/>
            </w:tcBorders>
            <w:tcMar>
              <w:top w:w="0" w:type="dxa"/>
              <w:left w:w="60" w:type="dxa"/>
              <w:bottom w:w="0" w:type="dxa"/>
              <w:right w:w="60" w:type="dxa"/>
            </w:tcMar>
          </w:tcPr>
          <w:p w14:paraId="583FEC24" w14:textId="77777777" w:rsidR="007F6122" w:rsidRDefault="007F6122" w:rsidP="007F6122">
            <w:pPr>
              <w:spacing w:after="0"/>
              <w:rPr>
                <w:ins w:id="12296" w:author="Arjan Kloosterboer" w:date="2017-09-20T10:54:00Z"/>
                <w:rFonts w:ascii="Calibri" w:hAnsi="Calibri" w:cs="Calibri"/>
                <w:color w:val="0F0F0F"/>
              </w:rPr>
            </w:pPr>
            <w:ins w:id="12297" w:author="Arjan Kloosterboer" w:date="2017-09-20T10:54:00Z">
              <w:r>
                <w:rPr>
                  <w:rFonts w:ascii="Calibri" w:hAnsi="Calibri" w:cs="Calibri"/>
                  <w:color w:val="0F0F0F"/>
                </w:rPr>
                <w:t>Gemeentelijk kerngegeven</w:t>
              </w:r>
            </w:ins>
          </w:p>
        </w:tc>
      </w:tr>
      <w:tr w:rsidR="007F6122" w:rsidRPr="00AE1A91" w14:paraId="1D71D764" w14:textId="77777777" w:rsidTr="007F6122">
        <w:trPr>
          <w:trHeight w:val="230"/>
          <w:ins w:id="12298" w:author="Arjan Kloosterboer" w:date="2017-09-20T10:54:00Z"/>
        </w:trPr>
        <w:tc>
          <w:tcPr>
            <w:tcW w:w="3330" w:type="dxa"/>
            <w:gridSpan w:val="2"/>
            <w:tcBorders>
              <w:top w:val="nil"/>
              <w:left w:val="nil"/>
              <w:bottom w:val="nil"/>
              <w:right w:val="nil"/>
            </w:tcBorders>
            <w:tcMar>
              <w:top w:w="0" w:type="dxa"/>
              <w:left w:w="60" w:type="dxa"/>
              <w:bottom w:w="0" w:type="dxa"/>
              <w:right w:w="60" w:type="dxa"/>
            </w:tcMar>
          </w:tcPr>
          <w:p w14:paraId="370EC86C" w14:textId="77777777" w:rsidR="007F6122" w:rsidRDefault="007F6122" w:rsidP="007F6122">
            <w:pPr>
              <w:spacing w:after="0"/>
              <w:rPr>
                <w:ins w:id="12299" w:author="Arjan Kloosterboer" w:date="2017-09-20T10:54:00Z"/>
                <w:rFonts w:ascii="Calibri" w:hAnsi="Calibri" w:cs="Calibri"/>
                <w:b/>
                <w:bCs/>
                <w:color w:val="000000"/>
              </w:rPr>
            </w:pPr>
            <w:ins w:id="12300" w:author="Arjan Kloosterboer" w:date="2017-09-20T10:54:00Z">
              <w:r>
                <w:rPr>
                  <w:rFonts w:ascii="Calibri" w:hAnsi="Calibri" w:cs="Calibri"/>
                  <w:b/>
                  <w:bCs/>
                  <w:color w:val="000000"/>
                </w:rPr>
                <w:t xml:space="preserve">Regels </w:t>
              </w:r>
            </w:ins>
          </w:p>
        </w:tc>
        <w:tc>
          <w:tcPr>
            <w:tcW w:w="6030" w:type="dxa"/>
            <w:gridSpan w:val="2"/>
            <w:tcBorders>
              <w:top w:val="nil"/>
              <w:left w:val="nil"/>
              <w:bottom w:val="nil"/>
              <w:right w:val="nil"/>
            </w:tcBorders>
            <w:tcMar>
              <w:top w:w="0" w:type="dxa"/>
              <w:left w:w="60" w:type="dxa"/>
              <w:bottom w:w="0" w:type="dxa"/>
              <w:right w:w="60" w:type="dxa"/>
            </w:tcMar>
          </w:tcPr>
          <w:p w14:paraId="4D2B9EA4" w14:textId="77777777" w:rsidR="007F6122" w:rsidRPr="007F6122" w:rsidRDefault="007F6122" w:rsidP="007F6122">
            <w:pPr>
              <w:spacing w:after="0"/>
              <w:rPr>
                <w:ins w:id="12301" w:author="Arjan Kloosterboer" w:date="2017-09-20T10:54:00Z"/>
                <w:rFonts w:ascii="Calibri" w:hAnsi="Calibri" w:cs="Calibri"/>
                <w:color w:val="0F0F0F"/>
                <w:lang w:val="nl-NL"/>
              </w:rPr>
            </w:pPr>
            <w:ins w:id="12302" w:author="Arjan Kloosterboer" w:date="2017-09-20T10:54:00Z">
              <w:r w:rsidRPr="007F6122">
                <w:rPr>
                  <w:rFonts w:ascii="Calibri" w:hAnsi="Calibri" w:cs="Calibri"/>
                  <w:color w:val="0F0F0F"/>
                  <w:lang w:val="nl-NL"/>
                </w:rPr>
                <w:t>1) De attribuursoort is van een waarde voorzien indien de attribuutsoort 'Archiefstatus' de waarde "gearchiveerd" heeft en de attribuutsoort 'Archiefnominatie' de waarde "vernietigen" heeft.</w:t>
              </w:r>
            </w:ins>
          </w:p>
        </w:tc>
      </w:tr>
      <w:tr w:rsidR="007F6122" w14:paraId="25B27718" w14:textId="77777777" w:rsidTr="007F6122">
        <w:trPr>
          <w:ins w:id="12303" w:author="Arjan Kloosterboer" w:date="2017-09-20T10:54:00Z"/>
        </w:trPr>
        <w:tc>
          <w:tcPr>
            <w:tcW w:w="9360" w:type="dxa"/>
            <w:gridSpan w:val="4"/>
            <w:tcBorders>
              <w:top w:val="nil"/>
              <w:left w:val="nil"/>
              <w:bottom w:val="nil"/>
              <w:right w:val="nil"/>
            </w:tcBorders>
            <w:tcMar>
              <w:top w:w="0" w:type="dxa"/>
              <w:left w:w="60" w:type="dxa"/>
              <w:bottom w:w="0" w:type="dxa"/>
              <w:right w:w="60" w:type="dxa"/>
            </w:tcMar>
          </w:tcPr>
          <w:p w14:paraId="3360DAB1" w14:textId="77777777" w:rsidR="007F6122" w:rsidRDefault="007F6122" w:rsidP="007F6122">
            <w:pPr>
              <w:spacing w:after="0"/>
              <w:rPr>
                <w:ins w:id="12304" w:author="Arjan Kloosterboer" w:date="2017-09-20T10:54:00Z"/>
                <w:rFonts w:ascii="Calibri" w:hAnsi="Calibri" w:cs="Calibri"/>
                <w:color w:val="0F0F0F"/>
              </w:rPr>
            </w:pPr>
            <w:ins w:id="12305" w:author="Arjan Kloosterboer" w:date="2017-09-20T10:54:00Z">
              <w:r>
                <w:rPr>
                  <w:rFonts w:ascii="Calibri" w:hAnsi="Calibri" w:cs="Calibri"/>
                  <w:b/>
                  <w:bCs/>
                  <w:color w:val="0F0F0F"/>
                </w:rPr>
                <w:t>Toelichting</w:t>
              </w:r>
            </w:ins>
          </w:p>
        </w:tc>
      </w:tr>
      <w:tr w:rsidR="007F6122" w:rsidRPr="00AE1A91" w14:paraId="4743629C" w14:textId="77777777" w:rsidTr="007F6122">
        <w:trPr>
          <w:ins w:id="12306" w:author="Arjan Kloosterboer" w:date="2017-09-20T10:54:00Z"/>
        </w:trPr>
        <w:tc>
          <w:tcPr>
            <w:tcW w:w="450" w:type="dxa"/>
            <w:tcBorders>
              <w:top w:val="nil"/>
              <w:left w:val="nil"/>
              <w:bottom w:val="nil"/>
              <w:right w:val="nil"/>
            </w:tcBorders>
            <w:tcMar>
              <w:top w:w="0" w:type="dxa"/>
              <w:left w:w="60" w:type="dxa"/>
              <w:bottom w:w="0" w:type="dxa"/>
              <w:right w:w="60" w:type="dxa"/>
            </w:tcMar>
          </w:tcPr>
          <w:p w14:paraId="4A8F8F70" w14:textId="77777777" w:rsidR="007F6122" w:rsidRDefault="007F6122" w:rsidP="007F6122">
            <w:pPr>
              <w:spacing w:after="0"/>
              <w:rPr>
                <w:ins w:id="12307" w:author="Arjan Kloosterboer" w:date="2017-09-20T10:54:00Z"/>
                <w:rFonts w:ascii="Calibri" w:hAnsi="Calibri" w:cs="Calibri"/>
                <w:b/>
                <w:bCs/>
                <w:color w:val="0F0F0F"/>
              </w:rPr>
            </w:pPr>
          </w:p>
        </w:tc>
        <w:tc>
          <w:tcPr>
            <w:tcW w:w="8910" w:type="dxa"/>
            <w:gridSpan w:val="3"/>
            <w:tcBorders>
              <w:top w:val="nil"/>
              <w:left w:val="nil"/>
              <w:bottom w:val="nil"/>
              <w:right w:val="nil"/>
            </w:tcBorders>
            <w:tcMar>
              <w:top w:w="0" w:type="dxa"/>
              <w:left w:w="60" w:type="dxa"/>
              <w:bottom w:w="0" w:type="dxa"/>
              <w:right w:w="60" w:type="dxa"/>
            </w:tcMar>
          </w:tcPr>
          <w:p w14:paraId="007E8C9D" w14:textId="77777777" w:rsidR="007F6122" w:rsidRPr="007F6122" w:rsidRDefault="007F6122" w:rsidP="007F6122">
            <w:pPr>
              <w:spacing w:after="0"/>
              <w:rPr>
                <w:ins w:id="12308" w:author="Arjan Kloosterboer" w:date="2017-09-20T10:54:00Z"/>
                <w:rFonts w:ascii="Calibri" w:hAnsi="Calibri" w:cs="Calibri"/>
                <w:color w:val="0F0F0F"/>
                <w:lang w:val="nl-NL"/>
              </w:rPr>
            </w:pPr>
            <w:ins w:id="12309" w:author="Arjan Kloosterboer" w:date="2017-09-20T10:54:00Z">
              <w:r w:rsidRPr="007F6122">
                <w:rPr>
                  <w:rFonts w:ascii="Calibri" w:hAnsi="Calibri" w:cs="Calibri"/>
                  <w:color w:val="0F0F0F"/>
                  <w:lang w:val="nl-NL"/>
                </w:rPr>
                <w:t xml:space="preserve">De 'Startdatum bewaartermijn' markeert het einde van de Selectielijst-procestermijn en het begin van de Selectielijst-bewaartermijn. De periode waarover een zaakdossier na afronding van de zaak gearchiveerd blijft, bestaat in de Selectieljst uit twee gedeelten: achtereenvolgens de Procestermijn en de Bewaartermijn. De procestermijn eindigt bij het vervallen van het procesobject waarop de zaak betrekking heeft (zie attribuutsoort Procesobjectaard). Dit is het startmoment van de bewaartermijn d.w.z. van de periode waarover het zaakdossier vervolgens bewaard dient te blijven. </w:t>
              </w:r>
            </w:ins>
          </w:p>
          <w:p w14:paraId="11E51D1C" w14:textId="77777777" w:rsidR="007F6122" w:rsidRPr="007F6122" w:rsidRDefault="007F6122" w:rsidP="007F6122">
            <w:pPr>
              <w:spacing w:after="0"/>
              <w:rPr>
                <w:ins w:id="12310" w:author="Arjan Kloosterboer" w:date="2017-09-20T10:54:00Z"/>
                <w:rFonts w:ascii="Calibri" w:hAnsi="Calibri" w:cs="Calibri"/>
                <w:color w:val="0F0F0F"/>
                <w:lang w:val="nl-NL"/>
              </w:rPr>
            </w:pPr>
            <w:ins w:id="12311" w:author="Arjan Kloosterboer" w:date="2017-09-20T10:54:00Z">
              <w:r w:rsidRPr="007F6122">
                <w:rPr>
                  <w:rFonts w:ascii="Calibri" w:hAnsi="Calibri" w:cs="Calibri"/>
                  <w:color w:val="0F0F0F"/>
                  <w:lang w:val="nl-NL"/>
                </w:rPr>
                <w:t>De attribuutsoort wordt alleen van een waarde voorzien voor te vernietigen zaakdossiers. Voor altijd te bewaren zaakdossiers start de bewaartermijn op de datum van afronding van de zaak.</w:t>
              </w:r>
            </w:ins>
          </w:p>
          <w:p w14:paraId="1D9A65E2" w14:textId="77777777" w:rsidR="007F6122" w:rsidRPr="007F6122" w:rsidRDefault="007F6122" w:rsidP="007F6122">
            <w:pPr>
              <w:spacing w:after="0"/>
              <w:rPr>
                <w:ins w:id="12312" w:author="Arjan Kloosterboer" w:date="2017-09-20T10:54:00Z"/>
                <w:rFonts w:ascii="Calibri" w:hAnsi="Calibri" w:cs="Calibri"/>
                <w:color w:val="0F0F0F"/>
                <w:lang w:val="nl-NL"/>
              </w:rPr>
            </w:pPr>
            <w:ins w:id="12313" w:author="Arjan Kloosterboer" w:date="2017-09-20T10:54:00Z">
              <w:r w:rsidRPr="007F6122">
                <w:rPr>
                  <w:rFonts w:ascii="Calibri" w:hAnsi="Calibri" w:cs="Calibri"/>
                  <w:color w:val="0F0F0F"/>
                  <w:lang w:val="nl-NL"/>
                </w:rPr>
                <w:t>De waarde van de attribuutsoort wordt zoveel als mogelijk bepaald gedurende de behandeling van de zaak, teneinde de archiefactiedatum (cq. datum vernietiging) te kunnen bepalen bij afronding van de zaak. In sommige gevallen is evenwel van het vervallen van het procesobject pas sprake nadat de zaak afgerond is. Een dergelijk procesobject moet gevolgd worden (m.b.v. de waarden van de groepattribuutsoort 'Procesobject') teneinde het vervallen daarvan te constateren en alsnog de waarde van 'Startdatum bewaartermijn' te kunnen bepalen.</w:t>
              </w:r>
            </w:ins>
          </w:p>
        </w:tc>
        <w:bookmarkEnd w:id="12227"/>
      </w:tr>
    </w:tbl>
    <w:p w14:paraId="7E0ED0A9" w14:textId="77777777" w:rsidR="00677DE9" w:rsidRDefault="00677DE9" w:rsidP="00677DE9">
      <w:pPr>
        <w:widowControl w:val="0"/>
        <w:autoSpaceDE w:val="0"/>
        <w:autoSpaceDN w:val="0"/>
        <w:adjustRightInd w:val="0"/>
        <w:spacing w:before="240" w:after="60" w:line="240" w:lineRule="auto"/>
        <w:outlineLvl w:val="3"/>
        <w:rPr>
          <w:ins w:id="12314" w:author="Arjan Kloosterboer" w:date="2017-09-20T10:59:00Z"/>
          <w:rFonts w:ascii="Arial" w:hAnsi="Arial" w:cs="Arial"/>
          <w:b/>
          <w:color w:val="000000"/>
          <w:sz w:val="24"/>
          <w:szCs w:val="24"/>
        </w:rPr>
      </w:pPr>
      <w:bookmarkStart w:id="12315" w:name="BKM_80CCE94D_52A7_4CB6_95C8_5C89551D6FD7"/>
      <w:ins w:id="12316" w:author="Arjan Kloosterboer" w:date="2017-09-20T10:59:00Z">
        <w:r w:rsidRPr="008E0ED5">
          <w:rPr>
            <w:rFonts w:ascii="Arial" w:hAnsi="Arial" w:cs="Arial"/>
            <w:b/>
            <w:color w:val="000000"/>
            <w:sz w:val="24"/>
            <w:szCs w:val="24"/>
          </w:rPr>
          <w:t>«Gegevensgroeptype» Selectielijstklasse</w:t>
        </w:r>
      </w:ins>
    </w:p>
    <w:tbl>
      <w:tblPr>
        <w:tblW w:w="9360" w:type="dxa"/>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677DE9" w14:paraId="533FA778" w14:textId="77777777" w:rsidTr="00C43973">
        <w:trPr>
          <w:ins w:id="12317"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1967EA0B" w14:textId="77777777" w:rsidR="00677DE9" w:rsidRDefault="00677DE9" w:rsidP="00677DE9">
            <w:pPr>
              <w:spacing w:after="0"/>
              <w:rPr>
                <w:ins w:id="12318" w:author="Arjan Kloosterboer" w:date="2017-09-20T10:59:00Z"/>
                <w:rFonts w:ascii="Calibri" w:eastAsia="Times New Roman" w:hAnsi="Calibri" w:cs="Calibri"/>
                <w:color w:val="000000"/>
              </w:rPr>
            </w:pPr>
            <w:ins w:id="12319" w:author="Arjan Kloosterboer" w:date="2017-09-20T10:59:00Z">
              <w:r>
                <w:rPr>
                  <w:rFonts w:ascii="Calibri" w:eastAsia="Times New Roman" w:hAnsi="Calibri" w:cs="Calibri"/>
                  <w:b/>
                  <w:bCs/>
                  <w:color w:val="000000"/>
                </w:rPr>
                <w:t xml:space="preserve">Naam </w:t>
              </w:r>
            </w:ins>
          </w:p>
        </w:tc>
        <w:tc>
          <w:tcPr>
            <w:tcW w:w="5670" w:type="dxa"/>
            <w:tcBorders>
              <w:top w:val="nil"/>
              <w:left w:val="nil"/>
              <w:bottom w:val="nil"/>
              <w:right w:val="nil"/>
            </w:tcBorders>
            <w:tcMar>
              <w:top w:w="0" w:type="dxa"/>
              <w:left w:w="60" w:type="dxa"/>
              <w:bottom w:w="0" w:type="dxa"/>
              <w:right w:w="60" w:type="dxa"/>
            </w:tcMar>
          </w:tcPr>
          <w:p w14:paraId="428A6B35" w14:textId="77777777" w:rsidR="00677DE9" w:rsidRDefault="00677DE9" w:rsidP="00677DE9">
            <w:pPr>
              <w:spacing w:after="0"/>
              <w:rPr>
                <w:ins w:id="12320" w:author="Arjan Kloosterboer" w:date="2017-09-20T10:59:00Z"/>
                <w:rFonts w:ascii="Calibri" w:eastAsia="Times New Roman" w:hAnsi="Calibri" w:cs="Calibri"/>
                <w:color w:val="000000"/>
              </w:rPr>
            </w:pPr>
            <w:ins w:id="12321" w:author="Arjan Kloosterboer" w:date="2017-09-20T10:59:00Z">
              <w:r>
                <w:rPr>
                  <w:rFonts w:ascii="Calibri" w:eastAsia="Times New Roman" w:hAnsi="Calibri" w:cs="Calibri"/>
                  <w:color w:val="000000"/>
                </w:rPr>
                <w:t>Selectielijstklasse</w:t>
              </w:r>
            </w:ins>
          </w:p>
        </w:tc>
      </w:tr>
      <w:tr w:rsidR="00677DE9" w14:paraId="11A756FA" w14:textId="77777777" w:rsidTr="00C43973">
        <w:trPr>
          <w:ins w:id="12322"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4C0890EB" w14:textId="77777777" w:rsidR="00677DE9" w:rsidRDefault="00677DE9" w:rsidP="00677DE9">
            <w:pPr>
              <w:spacing w:after="0"/>
              <w:rPr>
                <w:ins w:id="12323" w:author="Arjan Kloosterboer" w:date="2017-09-20T10:59:00Z"/>
                <w:rFonts w:ascii="Calibri" w:eastAsia="Times New Roman" w:hAnsi="Calibri" w:cs="Calibri"/>
                <w:color w:val="000000"/>
              </w:rPr>
            </w:pPr>
            <w:ins w:id="12324" w:author="Arjan Kloosterboer" w:date="2017-09-20T10:59:00Z">
              <w:r>
                <w:rPr>
                  <w:rFonts w:ascii="Calibri" w:eastAsia="Times New Roman" w:hAnsi="Calibri" w:cs="Calibri"/>
                  <w:b/>
                  <w:bCs/>
                  <w:color w:val="000000"/>
                </w:rPr>
                <w:t xml:space="preserve">Herkomst </w:t>
              </w:r>
            </w:ins>
          </w:p>
        </w:tc>
        <w:tc>
          <w:tcPr>
            <w:tcW w:w="5670" w:type="dxa"/>
            <w:tcBorders>
              <w:top w:val="nil"/>
              <w:left w:val="nil"/>
              <w:bottom w:val="nil"/>
              <w:right w:val="nil"/>
            </w:tcBorders>
            <w:tcMar>
              <w:top w:w="0" w:type="dxa"/>
              <w:left w:w="60" w:type="dxa"/>
              <w:bottom w:w="0" w:type="dxa"/>
              <w:right w:w="60" w:type="dxa"/>
            </w:tcMar>
          </w:tcPr>
          <w:p w14:paraId="7FAC578A" w14:textId="77777777" w:rsidR="00677DE9" w:rsidRDefault="00677DE9" w:rsidP="00677DE9">
            <w:pPr>
              <w:spacing w:after="0"/>
              <w:rPr>
                <w:ins w:id="12325" w:author="Arjan Kloosterboer" w:date="2017-09-20T10:59:00Z"/>
                <w:rFonts w:ascii="Calibri" w:eastAsia="Times New Roman" w:hAnsi="Calibri" w:cs="Calibri"/>
                <w:color w:val="000000"/>
              </w:rPr>
            </w:pPr>
            <w:ins w:id="12326" w:author="Arjan Kloosterboer" w:date="2017-09-20T10:59:00Z">
              <w:r>
                <w:rPr>
                  <w:rFonts w:ascii="Calibri" w:eastAsia="Times New Roman" w:hAnsi="Calibri" w:cs="Calibri"/>
                  <w:color w:val="000000"/>
                </w:rPr>
                <w:t>KING</w:t>
              </w:r>
            </w:ins>
          </w:p>
        </w:tc>
      </w:tr>
      <w:tr w:rsidR="00677DE9" w14:paraId="20264914" w14:textId="77777777" w:rsidTr="00C43973">
        <w:trPr>
          <w:ins w:id="12327"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5BC06273" w14:textId="77777777" w:rsidR="00677DE9" w:rsidRDefault="00677DE9" w:rsidP="00677DE9">
            <w:pPr>
              <w:spacing w:after="0"/>
              <w:rPr>
                <w:ins w:id="12328" w:author="Arjan Kloosterboer" w:date="2017-09-20T10:59:00Z"/>
                <w:rFonts w:ascii="Calibri" w:eastAsia="Times New Roman" w:hAnsi="Calibri" w:cs="Calibri"/>
                <w:color w:val="000000"/>
              </w:rPr>
            </w:pPr>
            <w:ins w:id="12329" w:author="Arjan Kloosterboer" w:date="2017-09-20T10:59:00Z">
              <w:r>
                <w:rPr>
                  <w:rFonts w:ascii="Calibri" w:eastAsia="Times New Roman" w:hAnsi="Calibri" w:cs="Calibri"/>
                  <w:b/>
                  <w:bCs/>
                  <w:color w:val="000000"/>
                </w:rPr>
                <w:t xml:space="preserve">Code </w:t>
              </w:r>
            </w:ins>
          </w:p>
        </w:tc>
        <w:tc>
          <w:tcPr>
            <w:tcW w:w="5670" w:type="dxa"/>
            <w:tcBorders>
              <w:top w:val="nil"/>
              <w:left w:val="nil"/>
              <w:bottom w:val="nil"/>
              <w:right w:val="nil"/>
            </w:tcBorders>
            <w:tcMar>
              <w:top w:w="0" w:type="dxa"/>
              <w:left w:w="60" w:type="dxa"/>
              <w:bottom w:w="0" w:type="dxa"/>
              <w:right w:w="60" w:type="dxa"/>
            </w:tcMar>
          </w:tcPr>
          <w:p w14:paraId="7E8DC75D" w14:textId="77777777" w:rsidR="00677DE9" w:rsidRDefault="00677DE9" w:rsidP="00677DE9">
            <w:pPr>
              <w:spacing w:after="0"/>
              <w:rPr>
                <w:ins w:id="12330" w:author="Arjan Kloosterboer" w:date="2017-09-20T10:59:00Z"/>
                <w:rFonts w:ascii="Calibri" w:eastAsia="Times New Roman" w:hAnsi="Calibri" w:cs="Calibri"/>
                <w:color w:val="000000"/>
              </w:rPr>
            </w:pPr>
          </w:p>
        </w:tc>
      </w:tr>
      <w:tr w:rsidR="00677DE9" w:rsidRPr="00AE1A91" w14:paraId="29DA5AB4" w14:textId="77777777" w:rsidTr="00C43973">
        <w:trPr>
          <w:ins w:id="12331"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77CE3557" w14:textId="77777777" w:rsidR="00677DE9" w:rsidRDefault="00677DE9" w:rsidP="00677DE9">
            <w:pPr>
              <w:spacing w:after="0"/>
              <w:rPr>
                <w:ins w:id="12332" w:author="Arjan Kloosterboer" w:date="2017-09-20T10:59:00Z"/>
                <w:rFonts w:ascii="Calibri" w:eastAsia="Times New Roman" w:hAnsi="Calibri" w:cs="Calibri"/>
                <w:color w:val="000000"/>
              </w:rPr>
            </w:pPr>
            <w:ins w:id="12333" w:author="Arjan Kloosterboer" w:date="2017-09-20T10:59:00Z">
              <w:r>
                <w:rPr>
                  <w:rFonts w:ascii="Calibri" w:eastAsia="Times New Roman" w:hAnsi="Calibri" w:cs="Calibri"/>
                  <w:b/>
                  <w:bCs/>
                  <w:color w:val="000000"/>
                </w:rPr>
                <w:t xml:space="preserve">Definitie </w:t>
              </w:r>
            </w:ins>
          </w:p>
        </w:tc>
        <w:tc>
          <w:tcPr>
            <w:tcW w:w="5670" w:type="dxa"/>
            <w:tcBorders>
              <w:top w:val="nil"/>
              <w:left w:val="nil"/>
              <w:bottom w:val="nil"/>
              <w:right w:val="nil"/>
            </w:tcBorders>
            <w:tcMar>
              <w:top w:w="0" w:type="dxa"/>
              <w:left w:w="60" w:type="dxa"/>
              <w:bottom w:w="0" w:type="dxa"/>
              <w:right w:w="60" w:type="dxa"/>
            </w:tcMar>
          </w:tcPr>
          <w:p w14:paraId="3CE149D6" w14:textId="77777777" w:rsidR="00677DE9" w:rsidRPr="00677DE9" w:rsidRDefault="00677DE9" w:rsidP="00677DE9">
            <w:pPr>
              <w:spacing w:after="0"/>
              <w:rPr>
                <w:ins w:id="12334" w:author="Arjan Kloosterboer" w:date="2017-09-20T10:59:00Z"/>
                <w:rFonts w:ascii="Calibri" w:eastAsia="Times New Roman" w:hAnsi="Calibri" w:cs="Calibri"/>
                <w:color w:val="000000"/>
                <w:lang w:val="nl-NL"/>
              </w:rPr>
            </w:pPr>
            <w:ins w:id="12335" w:author="Arjan Kloosterboer" w:date="2017-09-20T10:59:00Z">
              <w:r w:rsidRPr="00677DE9">
                <w:rPr>
                  <w:rFonts w:ascii="Calibri" w:eastAsia="Times New Roman" w:hAnsi="Calibri" w:cs="Calibri"/>
                  <w:color w:val="0F0F0F"/>
                  <w:lang w:val="nl-NL"/>
                </w:rPr>
                <w:t xml:space="preserve">De categorie in de gehanteerde Selectielijst Archiefbescheiden die, gezien het zaaktype en het resultaattype van de zaak, bepalend is voor het archiefregime van de zaak. </w:t>
              </w:r>
            </w:ins>
          </w:p>
        </w:tc>
      </w:tr>
      <w:tr w:rsidR="00677DE9" w14:paraId="53295B4D" w14:textId="77777777" w:rsidTr="00C43973">
        <w:trPr>
          <w:ins w:id="12336"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38D67B91" w14:textId="77777777" w:rsidR="00677DE9" w:rsidRDefault="00677DE9" w:rsidP="00677DE9">
            <w:pPr>
              <w:spacing w:after="0"/>
              <w:rPr>
                <w:ins w:id="12337" w:author="Arjan Kloosterboer" w:date="2017-09-20T10:59:00Z"/>
                <w:rFonts w:ascii="Calibri" w:eastAsia="Times New Roman" w:hAnsi="Calibri" w:cs="Calibri"/>
                <w:color w:val="000000"/>
              </w:rPr>
            </w:pPr>
            <w:ins w:id="12338" w:author="Arjan Kloosterboer" w:date="2017-09-20T10:59:00Z">
              <w:r>
                <w:rPr>
                  <w:rFonts w:ascii="Calibri" w:eastAsia="Times New Roman" w:hAnsi="Calibri" w:cs="Calibri"/>
                  <w:b/>
                  <w:bCs/>
                  <w:color w:val="000000"/>
                </w:rPr>
                <w:t>Herkomst definitie</w:t>
              </w:r>
            </w:ins>
          </w:p>
        </w:tc>
        <w:tc>
          <w:tcPr>
            <w:tcW w:w="5670" w:type="dxa"/>
            <w:tcBorders>
              <w:top w:val="nil"/>
              <w:left w:val="nil"/>
              <w:bottom w:val="nil"/>
              <w:right w:val="nil"/>
            </w:tcBorders>
            <w:tcMar>
              <w:top w:w="0" w:type="dxa"/>
              <w:left w:w="60" w:type="dxa"/>
              <w:bottom w:w="0" w:type="dxa"/>
              <w:right w:w="60" w:type="dxa"/>
            </w:tcMar>
          </w:tcPr>
          <w:p w14:paraId="174F2ACB" w14:textId="77777777" w:rsidR="00677DE9" w:rsidRDefault="00677DE9" w:rsidP="00677DE9">
            <w:pPr>
              <w:spacing w:after="0"/>
              <w:rPr>
                <w:ins w:id="12339" w:author="Arjan Kloosterboer" w:date="2017-09-20T10:59:00Z"/>
                <w:rFonts w:ascii="Calibri" w:eastAsia="Times New Roman" w:hAnsi="Calibri" w:cs="Calibri"/>
                <w:color w:val="000000"/>
              </w:rPr>
            </w:pPr>
            <w:ins w:id="12340" w:author="Arjan Kloosterboer" w:date="2017-09-20T10:59:00Z">
              <w:r>
                <w:rPr>
                  <w:rFonts w:ascii="Calibri" w:eastAsia="Times New Roman" w:hAnsi="Calibri" w:cs="Calibri"/>
                  <w:color w:val="000000"/>
                </w:rPr>
                <w:t>KING</w:t>
              </w:r>
            </w:ins>
          </w:p>
        </w:tc>
      </w:tr>
      <w:tr w:rsidR="00677DE9" w14:paraId="135EE9D9" w14:textId="77777777" w:rsidTr="00C43973">
        <w:trPr>
          <w:ins w:id="12341"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74A08398" w14:textId="77777777" w:rsidR="00677DE9" w:rsidRDefault="00677DE9" w:rsidP="00677DE9">
            <w:pPr>
              <w:spacing w:after="0"/>
              <w:rPr>
                <w:ins w:id="12342" w:author="Arjan Kloosterboer" w:date="2017-09-20T10:59:00Z"/>
                <w:rFonts w:ascii="Calibri" w:eastAsia="Times New Roman" w:hAnsi="Calibri" w:cs="Calibri"/>
                <w:color w:val="000000"/>
              </w:rPr>
            </w:pPr>
            <w:ins w:id="12343" w:author="Arjan Kloosterboer" w:date="2017-09-20T10:59:00Z">
              <w:r>
                <w:rPr>
                  <w:rFonts w:ascii="Calibri" w:eastAsia="Times New Roman" w:hAnsi="Calibri" w:cs="Calibri"/>
                  <w:b/>
                  <w:bCs/>
                  <w:color w:val="000000"/>
                </w:rPr>
                <w:t xml:space="preserve">Datum opname </w:t>
              </w:r>
            </w:ins>
          </w:p>
        </w:tc>
        <w:tc>
          <w:tcPr>
            <w:tcW w:w="5670" w:type="dxa"/>
            <w:tcBorders>
              <w:top w:val="nil"/>
              <w:left w:val="nil"/>
              <w:bottom w:val="nil"/>
              <w:right w:val="nil"/>
            </w:tcBorders>
            <w:tcMar>
              <w:top w:w="0" w:type="dxa"/>
              <w:left w:w="60" w:type="dxa"/>
              <w:bottom w:w="0" w:type="dxa"/>
              <w:right w:w="60" w:type="dxa"/>
            </w:tcMar>
          </w:tcPr>
          <w:p w14:paraId="4CE54A44" w14:textId="77777777" w:rsidR="00677DE9" w:rsidRDefault="00677DE9" w:rsidP="00677DE9">
            <w:pPr>
              <w:spacing w:after="0"/>
              <w:rPr>
                <w:ins w:id="12344" w:author="Arjan Kloosterboer" w:date="2017-09-20T10:59:00Z"/>
                <w:rFonts w:ascii="Calibri" w:eastAsia="Times New Roman" w:hAnsi="Calibri" w:cs="Calibri"/>
                <w:color w:val="000000"/>
              </w:rPr>
            </w:pPr>
            <w:ins w:id="12345" w:author="Arjan Kloosterboer" w:date="2017-09-20T10:59:00Z">
              <w:r>
                <w:rPr>
                  <w:rFonts w:ascii="Calibri" w:eastAsia="Times New Roman" w:hAnsi="Calibri" w:cs="Calibri"/>
                  <w:color w:val="000000"/>
                </w:rPr>
                <w:t>1-2-2017</w:t>
              </w:r>
            </w:ins>
          </w:p>
        </w:tc>
      </w:tr>
      <w:tr w:rsidR="00677DE9" w14:paraId="63AA2B03" w14:textId="77777777" w:rsidTr="00C43973">
        <w:trPr>
          <w:ins w:id="12346"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3B3DE6D3" w14:textId="77777777" w:rsidR="00677DE9" w:rsidRDefault="00677DE9" w:rsidP="00677DE9">
            <w:pPr>
              <w:spacing w:after="0"/>
              <w:rPr>
                <w:ins w:id="12347" w:author="Arjan Kloosterboer" w:date="2017-09-20T10:59:00Z"/>
                <w:rFonts w:ascii="Calibri" w:eastAsia="Times New Roman" w:hAnsi="Calibri" w:cs="Calibri"/>
                <w:color w:val="000000"/>
              </w:rPr>
            </w:pPr>
            <w:ins w:id="12348" w:author="Arjan Kloosterboer" w:date="2017-09-20T10:59:00Z">
              <w:r>
                <w:rPr>
                  <w:rFonts w:ascii="Calibri" w:eastAsia="Times New Roman" w:hAnsi="Calibri" w:cs="Calibri"/>
                  <w:b/>
                  <w:bCs/>
                  <w:color w:val="000000"/>
                </w:rPr>
                <w:t>Indicatie materiële historie</w:t>
              </w:r>
            </w:ins>
          </w:p>
        </w:tc>
        <w:tc>
          <w:tcPr>
            <w:tcW w:w="5670" w:type="dxa"/>
            <w:tcBorders>
              <w:top w:val="nil"/>
              <w:left w:val="nil"/>
              <w:bottom w:val="nil"/>
              <w:right w:val="nil"/>
            </w:tcBorders>
            <w:tcMar>
              <w:top w:w="0" w:type="dxa"/>
              <w:left w:w="60" w:type="dxa"/>
              <w:bottom w:w="0" w:type="dxa"/>
              <w:right w:w="60" w:type="dxa"/>
            </w:tcMar>
          </w:tcPr>
          <w:p w14:paraId="50CD00F2" w14:textId="77777777" w:rsidR="00677DE9" w:rsidRDefault="00677DE9" w:rsidP="00677DE9">
            <w:pPr>
              <w:spacing w:after="0"/>
              <w:rPr>
                <w:ins w:id="12349" w:author="Arjan Kloosterboer" w:date="2017-09-20T10:59:00Z"/>
                <w:rFonts w:ascii="Calibri" w:eastAsia="Times New Roman" w:hAnsi="Calibri" w:cs="Calibri"/>
                <w:color w:val="000000"/>
              </w:rPr>
            </w:pPr>
            <w:ins w:id="12350" w:author="Arjan Kloosterboer" w:date="2017-09-20T10:59:00Z">
              <w:r>
                <w:rPr>
                  <w:rFonts w:ascii="Calibri" w:eastAsia="Times New Roman" w:hAnsi="Calibri" w:cs="Calibri"/>
                  <w:color w:val="000000"/>
                </w:rPr>
                <w:t>Nee</w:t>
              </w:r>
            </w:ins>
          </w:p>
        </w:tc>
      </w:tr>
      <w:tr w:rsidR="00677DE9" w14:paraId="09950C43" w14:textId="77777777" w:rsidTr="00C43973">
        <w:trPr>
          <w:ins w:id="12351"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12410FE6" w14:textId="77777777" w:rsidR="00677DE9" w:rsidRDefault="00677DE9" w:rsidP="00677DE9">
            <w:pPr>
              <w:spacing w:after="0"/>
              <w:rPr>
                <w:ins w:id="12352" w:author="Arjan Kloosterboer" w:date="2017-09-20T10:59:00Z"/>
                <w:rFonts w:ascii="Calibri" w:eastAsia="Times New Roman" w:hAnsi="Calibri" w:cs="Calibri"/>
                <w:color w:val="000000"/>
              </w:rPr>
            </w:pPr>
            <w:ins w:id="12353" w:author="Arjan Kloosterboer" w:date="2017-09-20T10:59:00Z">
              <w:r>
                <w:rPr>
                  <w:rFonts w:ascii="Calibri" w:eastAsia="Times New Roman" w:hAnsi="Calibri" w:cs="Calibri"/>
                  <w:b/>
                  <w:bCs/>
                  <w:color w:val="000000"/>
                </w:rPr>
                <w:t>Indicatie formele historie</w:t>
              </w:r>
            </w:ins>
          </w:p>
        </w:tc>
        <w:tc>
          <w:tcPr>
            <w:tcW w:w="5670" w:type="dxa"/>
            <w:tcBorders>
              <w:top w:val="nil"/>
              <w:left w:val="nil"/>
              <w:bottom w:val="nil"/>
              <w:right w:val="nil"/>
            </w:tcBorders>
            <w:tcMar>
              <w:top w:w="0" w:type="dxa"/>
              <w:left w:w="60" w:type="dxa"/>
              <w:bottom w:w="0" w:type="dxa"/>
              <w:right w:w="60" w:type="dxa"/>
            </w:tcMar>
          </w:tcPr>
          <w:p w14:paraId="650B9D0E" w14:textId="77777777" w:rsidR="00677DE9" w:rsidRDefault="00677DE9" w:rsidP="00677DE9">
            <w:pPr>
              <w:spacing w:after="0"/>
              <w:rPr>
                <w:ins w:id="12354" w:author="Arjan Kloosterboer" w:date="2017-09-20T10:59:00Z"/>
                <w:rFonts w:ascii="Calibri" w:eastAsia="Times New Roman" w:hAnsi="Calibri" w:cs="Calibri"/>
                <w:color w:val="000000"/>
              </w:rPr>
            </w:pPr>
            <w:ins w:id="12355" w:author="Arjan Kloosterboer" w:date="2017-09-20T10:59:00Z">
              <w:r>
                <w:rPr>
                  <w:rFonts w:ascii="Calibri" w:eastAsia="Times New Roman" w:hAnsi="Calibri" w:cs="Calibri"/>
                  <w:color w:val="000000"/>
                </w:rPr>
                <w:t>Ja</w:t>
              </w:r>
            </w:ins>
          </w:p>
        </w:tc>
      </w:tr>
      <w:tr w:rsidR="00677DE9" w14:paraId="7A3A9B6E" w14:textId="77777777" w:rsidTr="00C43973">
        <w:trPr>
          <w:ins w:id="12356"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36042894" w14:textId="77777777" w:rsidR="00677DE9" w:rsidRDefault="00677DE9" w:rsidP="00677DE9">
            <w:pPr>
              <w:spacing w:after="0"/>
              <w:rPr>
                <w:ins w:id="12357" w:author="Arjan Kloosterboer" w:date="2017-09-20T10:59:00Z"/>
                <w:rFonts w:ascii="Calibri" w:eastAsia="Times New Roman" w:hAnsi="Calibri" w:cs="Calibri"/>
                <w:color w:val="000000"/>
              </w:rPr>
            </w:pPr>
            <w:ins w:id="12358" w:author="Arjan Kloosterboer" w:date="2017-09-20T10:59:00Z">
              <w:r>
                <w:rPr>
                  <w:rFonts w:ascii="Calibri" w:eastAsia="Times New Roman" w:hAnsi="Calibri" w:cs="Calibri"/>
                  <w:b/>
                  <w:bCs/>
                  <w:color w:val="000000"/>
                </w:rPr>
                <w:t>Indicatie in onderzoek</w:t>
              </w:r>
            </w:ins>
          </w:p>
        </w:tc>
        <w:tc>
          <w:tcPr>
            <w:tcW w:w="5670" w:type="dxa"/>
            <w:tcBorders>
              <w:top w:val="nil"/>
              <w:left w:val="nil"/>
              <w:bottom w:val="nil"/>
              <w:right w:val="nil"/>
            </w:tcBorders>
            <w:tcMar>
              <w:top w:w="0" w:type="dxa"/>
              <w:left w:w="60" w:type="dxa"/>
              <w:bottom w:w="0" w:type="dxa"/>
              <w:right w:w="60" w:type="dxa"/>
            </w:tcMar>
          </w:tcPr>
          <w:p w14:paraId="58957F1F" w14:textId="77777777" w:rsidR="00677DE9" w:rsidRDefault="00677DE9" w:rsidP="00677DE9">
            <w:pPr>
              <w:spacing w:after="0"/>
              <w:rPr>
                <w:ins w:id="12359" w:author="Arjan Kloosterboer" w:date="2017-09-20T10:59:00Z"/>
                <w:rFonts w:ascii="Calibri" w:eastAsia="Times New Roman" w:hAnsi="Calibri" w:cs="Calibri"/>
                <w:color w:val="000000"/>
              </w:rPr>
            </w:pPr>
            <w:ins w:id="12360" w:author="Arjan Kloosterboer" w:date="2017-09-20T10:59:00Z">
              <w:r>
                <w:rPr>
                  <w:rFonts w:ascii="Calibri" w:eastAsia="Times New Roman" w:hAnsi="Calibri" w:cs="Calibri"/>
                  <w:color w:val="000000"/>
                </w:rPr>
                <w:t>Nee</w:t>
              </w:r>
            </w:ins>
          </w:p>
        </w:tc>
      </w:tr>
      <w:tr w:rsidR="00677DE9" w14:paraId="35DFB3EF" w14:textId="77777777" w:rsidTr="00C43973">
        <w:trPr>
          <w:ins w:id="12361"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3569BCA1" w14:textId="77777777" w:rsidR="00677DE9" w:rsidRDefault="00677DE9" w:rsidP="00677DE9">
            <w:pPr>
              <w:spacing w:after="0"/>
              <w:rPr>
                <w:ins w:id="12362" w:author="Arjan Kloosterboer" w:date="2017-09-20T10:59:00Z"/>
                <w:rFonts w:ascii="Calibri" w:eastAsia="Times New Roman" w:hAnsi="Calibri" w:cs="Calibri"/>
                <w:color w:val="000000"/>
              </w:rPr>
            </w:pPr>
            <w:ins w:id="12363" w:author="Arjan Kloosterboer" w:date="2017-09-20T10:59:00Z">
              <w:r>
                <w:rPr>
                  <w:rFonts w:ascii="Calibri" w:eastAsia="Times New Roman" w:hAnsi="Calibri" w:cs="Calibri"/>
                  <w:b/>
                  <w:bCs/>
                  <w:color w:val="000000"/>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34763518" w14:textId="77777777" w:rsidR="00677DE9" w:rsidRDefault="00677DE9" w:rsidP="00677DE9">
            <w:pPr>
              <w:spacing w:after="0"/>
              <w:rPr>
                <w:ins w:id="12364" w:author="Arjan Kloosterboer" w:date="2017-09-20T10:59:00Z"/>
                <w:rFonts w:ascii="Calibri" w:eastAsia="Times New Roman" w:hAnsi="Calibri" w:cs="Calibri"/>
                <w:color w:val="000000"/>
              </w:rPr>
            </w:pPr>
            <w:ins w:id="12365" w:author="Arjan Kloosterboer" w:date="2017-09-20T10:59:00Z">
              <w:r>
                <w:rPr>
                  <w:rFonts w:ascii="Calibri" w:eastAsia="Times New Roman" w:hAnsi="Calibri" w:cs="Calibri"/>
                  <w:color w:val="000000"/>
                </w:rPr>
                <w:t>Nee</w:t>
              </w:r>
            </w:ins>
          </w:p>
        </w:tc>
      </w:tr>
      <w:tr w:rsidR="00677DE9" w14:paraId="6B2E0668" w14:textId="77777777" w:rsidTr="00C43973">
        <w:trPr>
          <w:ins w:id="12366"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6206A5F9" w14:textId="77777777" w:rsidR="00677DE9" w:rsidRDefault="00677DE9" w:rsidP="00677DE9">
            <w:pPr>
              <w:spacing w:after="0"/>
              <w:rPr>
                <w:ins w:id="12367" w:author="Arjan Kloosterboer" w:date="2017-09-20T10:59:00Z"/>
                <w:rFonts w:ascii="Calibri" w:eastAsia="Times New Roman" w:hAnsi="Calibri" w:cs="Calibri"/>
                <w:color w:val="000000"/>
              </w:rPr>
            </w:pPr>
            <w:ins w:id="12368" w:author="Arjan Kloosterboer" w:date="2017-09-20T10:59:00Z">
              <w:r>
                <w:rPr>
                  <w:rFonts w:ascii="Calibri" w:eastAsia="Times New Roman" w:hAnsi="Calibri" w:cs="Calibri"/>
                  <w:b/>
                  <w:bCs/>
                  <w:color w:val="000000"/>
                </w:rPr>
                <w:t>Indicatie kardinaliteit</w:t>
              </w:r>
            </w:ins>
          </w:p>
        </w:tc>
        <w:tc>
          <w:tcPr>
            <w:tcW w:w="5670" w:type="dxa"/>
            <w:tcBorders>
              <w:top w:val="nil"/>
              <w:left w:val="nil"/>
              <w:bottom w:val="nil"/>
              <w:right w:val="nil"/>
            </w:tcBorders>
            <w:tcMar>
              <w:top w:w="0" w:type="dxa"/>
              <w:left w:w="60" w:type="dxa"/>
              <w:bottom w:w="0" w:type="dxa"/>
              <w:right w:w="60" w:type="dxa"/>
            </w:tcMar>
          </w:tcPr>
          <w:p w14:paraId="341A2C9B" w14:textId="17878579" w:rsidR="00677DE9" w:rsidRDefault="00677DE9" w:rsidP="00677DE9">
            <w:pPr>
              <w:spacing w:after="0"/>
              <w:rPr>
                <w:ins w:id="12369" w:author="Arjan Kloosterboer" w:date="2017-09-20T10:59:00Z"/>
                <w:rFonts w:ascii="Calibri" w:eastAsia="Times New Roman" w:hAnsi="Calibri" w:cs="Calibri"/>
                <w:color w:val="000000"/>
              </w:rPr>
            </w:pPr>
            <w:ins w:id="12370" w:author="Arjan Kloosterboer" w:date="2017-09-20T10:59:00Z">
              <w:r>
                <w:rPr>
                  <w:rFonts w:ascii="Calibri" w:eastAsia="Times New Roman" w:hAnsi="Calibri" w:cs="Calibri"/>
                  <w:color w:val="000000"/>
                  <w:sz w:val="20"/>
                  <w:szCs w:val="20"/>
                </w:rPr>
                <w:t xml:space="preserve"> </w:t>
              </w:r>
            </w:ins>
            <w:ins w:id="12371" w:author="Arjan Kloosterboer" w:date="2017-10-10T11:48:00Z">
              <w:r w:rsidR="0088631F">
                <w:rPr>
                  <w:rFonts w:ascii="Calibri" w:eastAsia="Times New Roman" w:hAnsi="Calibri" w:cs="Calibri"/>
                  <w:color w:val="000000"/>
                  <w:sz w:val="20"/>
                  <w:szCs w:val="20"/>
                </w:rPr>
                <w:t>0..1</w:t>
              </w:r>
            </w:ins>
          </w:p>
        </w:tc>
      </w:tr>
      <w:tr w:rsidR="00677DE9" w14:paraId="554281FB" w14:textId="77777777" w:rsidTr="00C43973">
        <w:trPr>
          <w:ins w:id="12372"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5FB8A44A" w14:textId="77777777" w:rsidR="00677DE9" w:rsidRDefault="00677DE9" w:rsidP="00677DE9">
            <w:pPr>
              <w:spacing w:after="0"/>
              <w:rPr>
                <w:ins w:id="12373" w:author="Arjan Kloosterboer" w:date="2017-09-20T10:59:00Z"/>
                <w:rFonts w:ascii="Calibri" w:eastAsia="Times New Roman" w:hAnsi="Calibri" w:cs="Calibri"/>
                <w:color w:val="000000"/>
              </w:rPr>
            </w:pPr>
            <w:ins w:id="12374" w:author="Arjan Kloosterboer" w:date="2017-09-20T10:59:00Z">
              <w:r>
                <w:rPr>
                  <w:rFonts w:ascii="Calibri" w:eastAsia="Times New Roman" w:hAnsi="Calibri" w:cs="Calibri"/>
                  <w:b/>
                  <w:bCs/>
                  <w:color w:val="000000"/>
                </w:rPr>
                <w:t>Indicatie authentiek</w:t>
              </w:r>
            </w:ins>
          </w:p>
        </w:tc>
        <w:tc>
          <w:tcPr>
            <w:tcW w:w="5670" w:type="dxa"/>
            <w:tcBorders>
              <w:top w:val="nil"/>
              <w:left w:val="nil"/>
              <w:bottom w:val="nil"/>
              <w:right w:val="nil"/>
            </w:tcBorders>
            <w:tcMar>
              <w:top w:w="0" w:type="dxa"/>
              <w:left w:w="60" w:type="dxa"/>
              <w:bottom w:w="0" w:type="dxa"/>
              <w:right w:w="60" w:type="dxa"/>
            </w:tcMar>
          </w:tcPr>
          <w:p w14:paraId="498382EC" w14:textId="77777777" w:rsidR="00677DE9" w:rsidRDefault="00677DE9" w:rsidP="00677DE9">
            <w:pPr>
              <w:spacing w:after="0"/>
              <w:rPr>
                <w:ins w:id="12375" w:author="Arjan Kloosterboer" w:date="2017-09-20T10:59:00Z"/>
                <w:rFonts w:ascii="Calibri" w:eastAsia="Times New Roman" w:hAnsi="Calibri" w:cs="Calibri"/>
                <w:color w:val="000000"/>
              </w:rPr>
            </w:pPr>
            <w:ins w:id="12376" w:author="Arjan Kloosterboer" w:date="2017-09-20T10:59:00Z">
              <w:r>
                <w:rPr>
                  <w:rFonts w:ascii="Calibri" w:eastAsia="Times New Roman" w:hAnsi="Calibri" w:cs="Calibri"/>
                  <w:color w:val="000000"/>
                </w:rPr>
                <w:t>Gemeentelijk kerngegeven</w:t>
              </w:r>
            </w:ins>
          </w:p>
        </w:tc>
      </w:tr>
      <w:tr w:rsidR="00677DE9" w14:paraId="3BA5E7E1" w14:textId="77777777" w:rsidTr="00C43973">
        <w:trPr>
          <w:ins w:id="12377"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738169C0" w14:textId="77777777" w:rsidR="00677DE9" w:rsidRDefault="00677DE9" w:rsidP="00677DE9">
            <w:pPr>
              <w:spacing w:after="0"/>
              <w:rPr>
                <w:ins w:id="12378" w:author="Arjan Kloosterboer" w:date="2017-09-20T10:59:00Z"/>
                <w:rFonts w:ascii="Calibri" w:eastAsia="Times New Roman" w:hAnsi="Calibri" w:cs="Calibri"/>
                <w:color w:val="000000"/>
              </w:rPr>
            </w:pPr>
            <w:ins w:id="12379" w:author="Arjan Kloosterboer" w:date="2017-09-20T10:59:00Z">
              <w:r>
                <w:rPr>
                  <w:rFonts w:ascii="Calibri" w:eastAsia="Times New Roman" w:hAnsi="Calibri" w:cs="Calibri"/>
                  <w:b/>
                  <w:bCs/>
                  <w:color w:val="000000"/>
                </w:rPr>
                <w:t xml:space="preserve">Regels </w:t>
              </w:r>
            </w:ins>
          </w:p>
        </w:tc>
        <w:tc>
          <w:tcPr>
            <w:tcW w:w="5670" w:type="dxa"/>
            <w:tcBorders>
              <w:top w:val="nil"/>
              <w:left w:val="nil"/>
              <w:bottom w:val="nil"/>
              <w:right w:val="nil"/>
            </w:tcBorders>
            <w:tcMar>
              <w:top w:w="0" w:type="dxa"/>
              <w:left w:w="60" w:type="dxa"/>
              <w:bottom w:w="0" w:type="dxa"/>
              <w:right w:w="60" w:type="dxa"/>
            </w:tcMar>
          </w:tcPr>
          <w:p w14:paraId="46C2D659" w14:textId="77777777" w:rsidR="00677DE9" w:rsidRDefault="00677DE9" w:rsidP="00677DE9">
            <w:pPr>
              <w:spacing w:after="0"/>
              <w:rPr>
                <w:ins w:id="12380" w:author="Arjan Kloosterboer" w:date="2017-09-20T10:59:00Z"/>
                <w:rFonts w:ascii="Calibri" w:eastAsia="Times New Roman" w:hAnsi="Calibri" w:cs="Calibri"/>
                <w:color w:val="000000"/>
              </w:rPr>
            </w:pPr>
          </w:p>
        </w:tc>
      </w:tr>
      <w:tr w:rsidR="00677DE9" w14:paraId="0BAC4A9C" w14:textId="77777777" w:rsidTr="00C43973">
        <w:trPr>
          <w:ins w:id="12381" w:author="Arjan Kloosterboer" w:date="2017-09-20T10:59:00Z"/>
        </w:trPr>
        <w:tc>
          <w:tcPr>
            <w:tcW w:w="9360" w:type="dxa"/>
            <w:gridSpan w:val="3"/>
            <w:tcBorders>
              <w:top w:val="nil"/>
              <w:left w:val="nil"/>
              <w:bottom w:val="nil"/>
              <w:right w:val="nil"/>
            </w:tcBorders>
            <w:tcMar>
              <w:top w:w="0" w:type="dxa"/>
              <w:left w:w="60" w:type="dxa"/>
              <w:bottom w:w="0" w:type="dxa"/>
              <w:right w:w="60" w:type="dxa"/>
            </w:tcMar>
          </w:tcPr>
          <w:p w14:paraId="66BD6A84" w14:textId="77777777" w:rsidR="00677DE9" w:rsidRDefault="00677DE9" w:rsidP="00677DE9">
            <w:pPr>
              <w:spacing w:after="0"/>
              <w:rPr>
                <w:ins w:id="12382" w:author="Arjan Kloosterboer" w:date="2017-09-20T10:59:00Z"/>
                <w:rFonts w:ascii="Calibri" w:eastAsia="Times New Roman" w:hAnsi="Calibri" w:cs="Calibri"/>
                <w:color w:val="0F0F0F"/>
              </w:rPr>
            </w:pPr>
            <w:ins w:id="12383" w:author="Arjan Kloosterboer" w:date="2017-09-20T10:59:00Z">
              <w:r>
                <w:rPr>
                  <w:rFonts w:ascii="Calibri" w:eastAsia="Times New Roman" w:hAnsi="Calibri" w:cs="Calibri"/>
                  <w:b/>
                  <w:bCs/>
                  <w:color w:val="0F0F0F"/>
                </w:rPr>
                <w:t>Toelichting</w:t>
              </w:r>
            </w:ins>
          </w:p>
        </w:tc>
      </w:tr>
      <w:tr w:rsidR="00677DE9" w:rsidRPr="00AE1A91" w14:paraId="3D3BCFAC" w14:textId="77777777" w:rsidTr="00C43973">
        <w:trPr>
          <w:ins w:id="12384" w:author="Arjan Kloosterboer" w:date="2017-09-20T10:59:00Z"/>
        </w:trPr>
        <w:tc>
          <w:tcPr>
            <w:tcW w:w="450" w:type="dxa"/>
            <w:tcBorders>
              <w:top w:val="nil"/>
              <w:left w:val="nil"/>
              <w:bottom w:val="nil"/>
              <w:right w:val="nil"/>
            </w:tcBorders>
            <w:tcMar>
              <w:top w:w="0" w:type="dxa"/>
              <w:left w:w="60" w:type="dxa"/>
              <w:bottom w:w="0" w:type="dxa"/>
              <w:right w:w="60" w:type="dxa"/>
            </w:tcMar>
          </w:tcPr>
          <w:p w14:paraId="6BB6F16D" w14:textId="77777777" w:rsidR="00677DE9" w:rsidRDefault="00677DE9" w:rsidP="00677DE9">
            <w:pPr>
              <w:spacing w:after="0"/>
              <w:rPr>
                <w:ins w:id="12385" w:author="Arjan Kloosterboer" w:date="2017-09-20T10:59:00Z"/>
                <w:rFonts w:ascii="Calibri" w:eastAsia="Times New Roman" w:hAnsi="Calibri" w:cs="Calibri"/>
                <w:b/>
                <w:bCs/>
                <w:color w:val="0F0F0F"/>
              </w:rPr>
            </w:pPr>
          </w:p>
        </w:tc>
        <w:tc>
          <w:tcPr>
            <w:tcW w:w="8910" w:type="dxa"/>
            <w:gridSpan w:val="2"/>
            <w:tcBorders>
              <w:top w:val="nil"/>
              <w:left w:val="nil"/>
              <w:bottom w:val="nil"/>
              <w:right w:val="nil"/>
            </w:tcBorders>
            <w:tcMar>
              <w:top w:w="0" w:type="dxa"/>
              <w:left w:w="60" w:type="dxa"/>
              <w:bottom w:w="0" w:type="dxa"/>
              <w:right w:w="60" w:type="dxa"/>
            </w:tcMar>
          </w:tcPr>
          <w:p w14:paraId="6458C99F" w14:textId="77777777" w:rsidR="00677DE9" w:rsidRPr="00677DE9" w:rsidRDefault="00677DE9" w:rsidP="00677DE9">
            <w:pPr>
              <w:spacing w:after="0"/>
              <w:rPr>
                <w:ins w:id="12386" w:author="Arjan Kloosterboer" w:date="2017-09-20T10:59:00Z"/>
                <w:rFonts w:ascii="Calibri" w:eastAsia="Times New Roman" w:hAnsi="Calibri" w:cs="Calibri"/>
                <w:color w:val="0F0F0F"/>
                <w:lang w:val="nl-NL"/>
              </w:rPr>
            </w:pPr>
            <w:ins w:id="12387" w:author="Arjan Kloosterboer" w:date="2017-09-20T10:59:00Z">
              <w:r w:rsidRPr="00677DE9">
                <w:rPr>
                  <w:rFonts w:ascii="Calibri" w:eastAsia="Times New Roman" w:hAnsi="Calibri" w:cs="Calibri"/>
                  <w:color w:val="0F0F0F"/>
                  <w:lang w:val="nl-NL"/>
                </w:rPr>
                <w:t xml:space="preserve">Bepalend voor het archiefregime (waardering, bewaartermijn) van zaken cq. zaakdossiers is de 'Selectielijst Archiefbescheiden' die door de organisatie toegepast word. Daarin is per categorie (in de gemeentelijke selectielijst bestaande uit de combinatie van selectielijsstprocestype, resultaat en procesobjectaard) vastgelegd wat voor een dergelijk dossier het archiefregime is. Met dit groepattribuutsoort wordt ondubelzinnig vastgelegd welke selectielijst en categorie </w:t>
              </w:r>
              <w:r w:rsidRPr="00677DE9">
                <w:rPr>
                  <w:rFonts w:ascii="Calibri" w:eastAsia="Times New Roman" w:hAnsi="Calibri" w:cs="Calibri"/>
                  <w:color w:val="0F0F0F"/>
                  <w:lang w:val="nl-NL"/>
                </w:rPr>
                <w:lastRenderedPageBreak/>
                <w:t>daarvan van toepassing is op de zaak. De waarden worden ontleend aan het van toepassing zijnde zaaktype en resultaattype.</w:t>
              </w:r>
            </w:ins>
          </w:p>
        </w:tc>
      </w:tr>
    </w:tbl>
    <w:p w14:paraId="3A9ADD70" w14:textId="77777777" w:rsidR="00677DE9" w:rsidRPr="00677DE9" w:rsidRDefault="00677DE9" w:rsidP="00677DE9">
      <w:pPr>
        <w:widowControl w:val="0"/>
        <w:autoSpaceDE w:val="0"/>
        <w:autoSpaceDN w:val="0"/>
        <w:adjustRightInd w:val="0"/>
        <w:spacing w:before="240" w:after="60" w:line="240" w:lineRule="auto"/>
        <w:outlineLvl w:val="3"/>
        <w:rPr>
          <w:ins w:id="12388" w:author="Arjan Kloosterboer" w:date="2017-09-20T10:59:00Z"/>
          <w:rFonts w:ascii="Arial" w:eastAsia="Times New Roman" w:hAnsi="Arial" w:cs="Arial"/>
          <w:b/>
          <w:color w:val="000000"/>
          <w:sz w:val="24"/>
          <w:szCs w:val="24"/>
          <w:lang w:val="nl-NL"/>
        </w:rPr>
      </w:pPr>
      <w:bookmarkStart w:id="12389" w:name="BKM_6922B9E2_A8CF_4C42_B7C0_50002CB6718C"/>
      <w:bookmarkStart w:id="12390" w:name="BKM_2C035308_905E_4CA9_ABE2_778DDCF2323E"/>
      <w:ins w:id="12391" w:author="Arjan Kloosterboer" w:date="2017-09-20T10:59:00Z">
        <w:r w:rsidRPr="00677DE9">
          <w:rPr>
            <w:rFonts w:ascii="Arial" w:eastAsia="Times New Roman" w:hAnsi="Arial" w:cs="Arial"/>
            <w:b/>
            <w:color w:val="000000"/>
            <w:sz w:val="24"/>
            <w:szCs w:val="24"/>
            <w:lang w:val="nl-NL"/>
          </w:rPr>
          <w:lastRenderedPageBreak/>
          <w:t>«Attribuutsoort» 'Selectielijst-omschrijving' van gegevensgroeptype 'Selectielijstklasse'</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677DE9" w14:paraId="3EF37F98" w14:textId="77777777" w:rsidTr="00C43973">
        <w:trPr>
          <w:ins w:id="12392"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622DF75D" w14:textId="77777777" w:rsidR="00677DE9" w:rsidRDefault="00677DE9" w:rsidP="00677DE9">
            <w:pPr>
              <w:spacing w:after="0"/>
              <w:rPr>
                <w:ins w:id="12393" w:author="Arjan Kloosterboer" w:date="2017-09-20T10:59:00Z"/>
                <w:rFonts w:ascii="Calibri" w:eastAsia="Times New Roman" w:hAnsi="Calibri" w:cs="Calibri"/>
                <w:color w:val="000000"/>
              </w:rPr>
            </w:pPr>
            <w:ins w:id="12394" w:author="Arjan Kloosterboer" w:date="2017-09-20T10:59:00Z">
              <w:r>
                <w:rPr>
                  <w:rFonts w:ascii="Calibri" w:eastAsia="Times New Roman" w:hAnsi="Calibri" w:cs="Calibri"/>
                  <w:b/>
                  <w:bCs/>
                  <w:color w:val="000000"/>
                </w:rPr>
                <w:t xml:space="preserve">Naam </w:t>
              </w:r>
            </w:ins>
          </w:p>
        </w:tc>
        <w:tc>
          <w:tcPr>
            <w:tcW w:w="5670" w:type="dxa"/>
            <w:tcBorders>
              <w:top w:val="nil"/>
              <w:left w:val="nil"/>
              <w:bottom w:val="nil"/>
              <w:right w:val="nil"/>
            </w:tcBorders>
            <w:tcMar>
              <w:top w:w="0" w:type="dxa"/>
              <w:left w:w="60" w:type="dxa"/>
              <w:bottom w:w="0" w:type="dxa"/>
              <w:right w:w="60" w:type="dxa"/>
            </w:tcMar>
          </w:tcPr>
          <w:p w14:paraId="18779749" w14:textId="77777777" w:rsidR="00677DE9" w:rsidRDefault="00677DE9" w:rsidP="00677DE9">
            <w:pPr>
              <w:spacing w:after="0"/>
              <w:rPr>
                <w:ins w:id="12395" w:author="Arjan Kloosterboer" w:date="2017-09-20T10:59:00Z"/>
                <w:rFonts w:ascii="Calibri" w:eastAsia="Times New Roman" w:hAnsi="Calibri" w:cs="Calibri"/>
                <w:color w:val="000000"/>
              </w:rPr>
            </w:pPr>
            <w:ins w:id="12396" w:author="Arjan Kloosterboer" w:date="2017-09-20T10:59:00Z">
              <w:r>
                <w:rPr>
                  <w:rFonts w:ascii="Calibri" w:eastAsia="Times New Roman" w:hAnsi="Calibri" w:cs="Calibri"/>
                  <w:color w:val="000000"/>
                </w:rPr>
                <w:t>Selectielijst-omschrijving</w:t>
              </w:r>
            </w:ins>
          </w:p>
        </w:tc>
      </w:tr>
      <w:tr w:rsidR="00677DE9" w14:paraId="06B57035" w14:textId="77777777" w:rsidTr="00C43973">
        <w:trPr>
          <w:ins w:id="12397"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1E72CD47" w14:textId="77777777" w:rsidR="00677DE9" w:rsidRDefault="00677DE9" w:rsidP="00677DE9">
            <w:pPr>
              <w:spacing w:after="0"/>
              <w:rPr>
                <w:ins w:id="12398" w:author="Arjan Kloosterboer" w:date="2017-09-20T10:59:00Z"/>
                <w:rFonts w:ascii="Calibri" w:eastAsia="Times New Roman" w:hAnsi="Calibri" w:cs="Calibri"/>
                <w:color w:val="000000"/>
              </w:rPr>
            </w:pPr>
            <w:ins w:id="12399" w:author="Arjan Kloosterboer" w:date="2017-09-20T10:59:00Z">
              <w:r>
                <w:rPr>
                  <w:rFonts w:ascii="Calibri" w:eastAsia="Times New Roman" w:hAnsi="Calibri" w:cs="Calibri"/>
                  <w:b/>
                  <w:bCs/>
                  <w:color w:val="000000"/>
                </w:rPr>
                <w:t xml:space="preserve">Herkomst </w:t>
              </w:r>
            </w:ins>
          </w:p>
        </w:tc>
        <w:tc>
          <w:tcPr>
            <w:tcW w:w="5670" w:type="dxa"/>
            <w:tcBorders>
              <w:top w:val="nil"/>
              <w:left w:val="nil"/>
              <w:bottom w:val="nil"/>
              <w:right w:val="nil"/>
            </w:tcBorders>
            <w:tcMar>
              <w:top w:w="0" w:type="dxa"/>
              <w:left w:w="60" w:type="dxa"/>
              <w:bottom w:w="0" w:type="dxa"/>
              <w:right w:w="60" w:type="dxa"/>
            </w:tcMar>
          </w:tcPr>
          <w:p w14:paraId="3539D537" w14:textId="77777777" w:rsidR="00677DE9" w:rsidRDefault="00677DE9" w:rsidP="00677DE9">
            <w:pPr>
              <w:spacing w:after="0"/>
              <w:rPr>
                <w:ins w:id="12400" w:author="Arjan Kloosterboer" w:date="2017-09-20T10:59:00Z"/>
                <w:rFonts w:ascii="Calibri" w:eastAsia="Times New Roman" w:hAnsi="Calibri" w:cs="Calibri"/>
                <w:color w:val="000000"/>
              </w:rPr>
            </w:pPr>
            <w:ins w:id="12401" w:author="Arjan Kloosterboer" w:date="2017-09-20T10:59:00Z">
              <w:r>
                <w:rPr>
                  <w:rFonts w:ascii="Calibri" w:eastAsia="Times New Roman" w:hAnsi="Calibri" w:cs="Calibri"/>
                  <w:color w:val="000000"/>
                </w:rPr>
                <w:t>KING</w:t>
              </w:r>
            </w:ins>
          </w:p>
        </w:tc>
      </w:tr>
      <w:tr w:rsidR="00677DE9" w14:paraId="2FEAA089" w14:textId="77777777" w:rsidTr="00C43973">
        <w:trPr>
          <w:trHeight w:val="268"/>
          <w:ins w:id="12402"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799E50D5" w14:textId="77777777" w:rsidR="00677DE9" w:rsidRDefault="00677DE9" w:rsidP="00677DE9">
            <w:pPr>
              <w:spacing w:after="0"/>
              <w:rPr>
                <w:ins w:id="12403" w:author="Arjan Kloosterboer" w:date="2017-09-20T10:59:00Z"/>
                <w:rFonts w:ascii="Calibri" w:eastAsia="Times New Roman" w:hAnsi="Calibri" w:cs="Calibri"/>
                <w:color w:val="000000"/>
              </w:rPr>
            </w:pPr>
            <w:ins w:id="12404" w:author="Arjan Kloosterboer" w:date="2017-09-20T10:59:00Z">
              <w:r>
                <w:rPr>
                  <w:rFonts w:ascii="Calibri" w:eastAsia="Times New Roman" w:hAnsi="Calibri" w:cs="Calibri"/>
                  <w:b/>
                  <w:bCs/>
                  <w:color w:val="000000"/>
                </w:rPr>
                <w:t xml:space="preserve">Code </w:t>
              </w:r>
            </w:ins>
          </w:p>
        </w:tc>
        <w:tc>
          <w:tcPr>
            <w:tcW w:w="5670" w:type="dxa"/>
            <w:tcBorders>
              <w:top w:val="nil"/>
              <w:left w:val="nil"/>
              <w:bottom w:val="nil"/>
              <w:right w:val="nil"/>
            </w:tcBorders>
            <w:tcMar>
              <w:top w:w="0" w:type="dxa"/>
              <w:left w:w="60" w:type="dxa"/>
              <w:bottom w:w="0" w:type="dxa"/>
              <w:right w:w="60" w:type="dxa"/>
            </w:tcMar>
          </w:tcPr>
          <w:p w14:paraId="498FE255" w14:textId="77777777" w:rsidR="00677DE9" w:rsidRDefault="00677DE9" w:rsidP="00677DE9">
            <w:pPr>
              <w:spacing w:after="0"/>
              <w:rPr>
                <w:ins w:id="12405" w:author="Arjan Kloosterboer" w:date="2017-09-20T10:59:00Z"/>
                <w:rFonts w:ascii="Calibri" w:eastAsia="Times New Roman" w:hAnsi="Calibri" w:cs="Calibri"/>
                <w:color w:val="000000"/>
              </w:rPr>
            </w:pPr>
          </w:p>
        </w:tc>
      </w:tr>
      <w:tr w:rsidR="00677DE9" w:rsidRPr="00AE1A91" w14:paraId="1F16C366" w14:textId="77777777" w:rsidTr="00C43973">
        <w:trPr>
          <w:ins w:id="12406"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571D7073" w14:textId="77777777" w:rsidR="00677DE9" w:rsidRDefault="00677DE9" w:rsidP="00677DE9">
            <w:pPr>
              <w:spacing w:after="0"/>
              <w:rPr>
                <w:ins w:id="12407" w:author="Arjan Kloosterboer" w:date="2017-09-20T10:59:00Z"/>
                <w:rFonts w:ascii="Calibri" w:eastAsia="Times New Roman" w:hAnsi="Calibri" w:cs="Calibri"/>
                <w:color w:val="000000"/>
              </w:rPr>
            </w:pPr>
            <w:ins w:id="12408" w:author="Arjan Kloosterboer" w:date="2017-09-20T10:59:00Z">
              <w:r>
                <w:rPr>
                  <w:rFonts w:ascii="Calibri" w:eastAsia="Times New Roman" w:hAnsi="Calibri" w:cs="Calibri"/>
                  <w:b/>
                  <w:bCs/>
                  <w:color w:val="000000"/>
                </w:rPr>
                <w:t xml:space="preserve">Definitie </w:t>
              </w:r>
            </w:ins>
          </w:p>
        </w:tc>
        <w:tc>
          <w:tcPr>
            <w:tcW w:w="5670" w:type="dxa"/>
            <w:tcBorders>
              <w:top w:val="nil"/>
              <w:left w:val="nil"/>
              <w:bottom w:val="nil"/>
              <w:right w:val="nil"/>
            </w:tcBorders>
            <w:tcMar>
              <w:top w:w="0" w:type="dxa"/>
              <w:left w:w="60" w:type="dxa"/>
              <w:bottom w:w="0" w:type="dxa"/>
              <w:right w:w="60" w:type="dxa"/>
            </w:tcMar>
          </w:tcPr>
          <w:p w14:paraId="1F6FCCF6" w14:textId="77777777" w:rsidR="00677DE9" w:rsidRPr="00677DE9" w:rsidRDefault="00677DE9" w:rsidP="00677DE9">
            <w:pPr>
              <w:spacing w:after="0"/>
              <w:rPr>
                <w:ins w:id="12409" w:author="Arjan Kloosterboer" w:date="2017-09-20T10:59:00Z"/>
                <w:rFonts w:ascii="Calibri" w:eastAsia="Times New Roman" w:hAnsi="Calibri" w:cs="Calibri"/>
                <w:color w:val="000000"/>
                <w:lang w:val="nl-NL"/>
              </w:rPr>
            </w:pPr>
            <w:ins w:id="12410" w:author="Arjan Kloosterboer" w:date="2017-09-20T10:59:00Z">
              <w:r w:rsidRPr="00677DE9">
                <w:rPr>
                  <w:rFonts w:ascii="Calibri" w:eastAsia="Times New Roman" w:hAnsi="Calibri" w:cs="Calibri"/>
                  <w:color w:val="000000"/>
                  <w:lang w:val="nl-NL"/>
                </w:rPr>
                <w:t xml:space="preserve">Benaming en versie-aanduiding van de selectielijst archiefbescheiden die geldend is voor (archivering van) de zaak. </w:t>
              </w:r>
            </w:ins>
          </w:p>
        </w:tc>
      </w:tr>
      <w:tr w:rsidR="00677DE9" w14:paraId="1F69A8DB" w14:textId="77777777" w:rsidTr="00C43973">
        <w:trPr>
          <w:ins w:id="12411"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4752E537" w14:textId="77777777" w:rsidR="00677DE9" w:rsidRDefault="00677DE9" w:rsidP="00677DE9">
            <w:pPr>
              <w:spacing w:after="0"/>
              <w:rPr>
                <w:ins w:id="12412" w:author="Arjan Kloosterboer" w:date="2017-09-20T10:59:00Z"/>
                <w:rFonts w:ascii="Calibri" w:eastAsia="Times New Roman" w:hAnsi="Calibri" w:cs="Calibri"/>
                <w:color w:val="000000"/>
              </w:rPr>
            </w:pPr>
            <w:ins w:id="12413" w:author="Arjan Kloosterboer" w:date="2017-09-20T10:59:00Z">
              <w:r>
                <w:rPr>
                  <w:rFonts w:ascii="Calibri" w:eastAsia="Times New Roman" w:hAnsi="Calibri" w:cs="Calibri"/>
                  <w:b/>
                  <w:bCs/>
                  <w:color w:val="000000"/>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52303B8E" w14:textId="77777777" w:rsidR="00677DE9" w:rsidRDefault="00677DE9" w:rsidP="00677DE9">
            <w:pPr>
              <w:spacing w:after="0"/>
              <w:rPr>
                <w:ins w:id="12414" w:author="Arjan Kloosterboer" w:date="2017-09-20T10:59:00Z"/>
                <w:rFonts w:ascii="Calibri" w:eastAsia="Times New Roman" w:hAnsi="Calibri" w:cs="Calibri"/>
                <w:color w:val="000000"/>
              </w:rPr>
            </w:pPr>
            <w:ins w:id="12415" w:author="Arjan Kloosterboer" w:date="2017-09-20T10:59:00Z">
              <w:r>
                <w:rPr>
                  <w:rFonts w:ascii="Calibri" w:eastAsia="Times New Roman" w:hAnsi="Calibri" w:cs="Calibri"/>
                  <w:color w:val="000000"/>
                </w:rPr>
                <w:t>KING</w:t>
              </w:r>
            </w:ins>
          </w:p>
        </w:tc>
      </w:tr>
      <w:tr w:rsidR="00677DE9" w14:paraId="451757D5" w14:textId="77777777" w:rsidTr="00C43973">
        <w:trPr>
          <w:ins w:id="12416"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337F8D1C" w14:textId="77777777" w:rsidR="00677DE9" w:rsidRDefault="00677DE9" w:rsidP="00677DE9">
            <w:pPr>
              <w:spacing w:after="0"/>
              <w:rPr>
                <w:ins w:id="12417" w:author="Arjan Kloosterboer" w:date="2017-09-20T10:59:00Z"/>
                <w:rFonts w:ascii="Calibri" w:eastAsia="Times New Roman" w:hAnsi="Calibri" w:cs="Calibri"/>
                <w:color w:val="000000"/>
              </w:rPr>
            </w:pPr>
            <w:ins w:id="12418" w:author="Arjan Kloosterboer" w:date="2017-09-20T10:59:00Z">
              <w:r>
                <w:rPr>
                  <w:rFonts w:ascii="Calibri" w:eastAsia="Times New Roman" w:hAnsi="Calibri" w:cs="Calibri"/>
                  <w:b/>
                  <w:bCs/>
                  <w:color w:val="000000"/>
                </w:rPr>
                <w:t xml:space="preserve">Datum opname </w:t>
              </w:r>
            </w:ins>
          </w:p>
        </w:tc>
        <w:tc>
          <w:tcPr>
            <w:tcW w:w="5670" w:type="dxa"/>
            <w:tcBorders>
              <w:top w:val="nil"/>
              <w:left w:val="nil"/>
              <w:bottom w:val="nil"/>
              <w:right w:val="nil"/>
            </w:tcBorders>
            <w:tcMar>
              <w:top w:w="0" w:type="dxa"/>
              <w:left w:w="60" w:type="dxa"/>
              <w:bottom w:w="0" w:type="dxa"/>
              <w:right w:w="60" w:type="dxa"/>
            </w:tcMar>
          </w:tcPr>
          <w:p w14:paraId="3F5543D0" w14:textId="77777777" w:rsidR="00677DE9" w:rsidRDefault="00677DE9" w:rsidP="00677DE9">
            <w:pPr>
              <w:spacing w:after="0"/>
              <w:rPr>
                <w:ins w:id="12419" w:author="Arjan Kloosterboer" w:date="2017-09-20T10:59:00Z"/>
                <w:rFonts w:ascii="Calibri" w:eastAsia="Times New Roman" w:hAnsi="Calibri" w:cs="Calibri"/>
                <w:color w:val="000000"/>
              </w:rPr>
            </w:pPr>
            <w:ins w:id="12420" w:author="Arjan Kloosterboer" w:date="2017-09-20T10:59:00Z">
              <w:r>
                <w:rPr>
                  <w:rFonts w:ascii="Calibri" w:eastAsia="Times New Roman" w:hAnsi="Calibri" w:cs="Calibri"/>
                  <w:color w:val="000000"/>
                </w:rPr>
                <w:t>1-9-2017</w:t>
              </w:r>
            </w:ins>
          </w:p>
        </w:tc>
      </w:tr>
      <w:tr w:rsidR="00677DE9" w14:paraId="2388653F" w14:textId="77777777" w:rsidTr="00C43973">
        <w:trPr>
          <w:ins w:id="12421"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2B9154FB" w14:textId="77777777" w:rsidR="00677DE9" w:rsidRDefault="00677DE9" w:rsidP="00677DE9">
            <w:pPr>
              <w:spacing w:after="0"/>
              <w:rPr>
                <w:ins w:id="12422" w:author="Arjan Kloosterboer" w:date="2017-09-20T10:59:00Z"/>
                <w:rFonts w:ascii="Calibri" w:eastAsia="Times New Roman" w:hAnsi="Calibri" w:cs="Calibri"/>
                <w:color w:val="000000"/>
              </w:rPr>
            </w:pPr>
            <w:ins w:id="12423" w:author="Arjan Kloosterboer" w:date="2017-09-20T10:59:00Z">
              <w:r>
                <w:rPr>
                  <w:rFonts w:ascii="Calibri" w:eastAsia="Times New Roman" w:hAnsi="Calibri" w:cs="Calibri"/>
                  <w:b/>
                  <w:bCs/>
                  <w:color w:val="000000"/>
                </w:rPr>
                <w:t xml:space="preserve">Formaat </w:t>
              </w:r>
            </w:ins>
          </w:p>
        </w:tc>
        <w:tc>
          <w:tcPr>
            <w:tcW w:w="5670" w:type="dxa"/>
            <w:tcBorders>
              <w:top w:val="nil"/>
              <w:left w:val="nil"/>
              <w:bottom w:val="nil"/>
              <w:right w:val="nil"/>
            </w:tcBorders>
            <w:tcMar>
              <w:top w:w="0" w:type="dxa"/>
              <w:left w:w="60" w:type="dxa"/>
              <w:bottom w:w="0" w:type="dxa"/>
              <w:right w:w="60" w:type="dxa"/>
            </w:tcMar>
          </w:tcPr>
          <w:p w14:paraId="0175E96B" w14:textId="77777777" w:rsidR="00677DE9" w:rsidRDefault="00677DE9" w:rsidP="00677DE9">
            <w:pPr>
              <w:spacing w:after="0"/>
              <w:rPr>
                <w:ins w:id="12424" w:author="Arjan Kloosterboer" w:date="2017-09-20T10:59:00Z"/>
                <w:rFonts w:ascii="Calibri" w:eastAsia="Times New Roman" w:hAnsi="Calibri" w:cs="Calibri"/>
                <w:color w:val="000000"/>
              </w:rPr>
            </w:pPr>
            <w:ins w:id="12425" w:author="Arjan Kloosterboer" w:date="2017-09-20T10:59:00Z">
              <w:r>
                <w:rPr>
                  <w:rFonts w:ascii="Calibri" w:eastAsia="Times New Roman" w:hAnsi="Calibri" w:cs="Calibri"/>
                  <w:color w:val="000000"/>
                </w:rPr>
                <w:t>AN80</w:t>
              </w:r>
            </w:ins>
          </w:p>
        </w:tc>
      </w:tr>
      <w:tr w:rsidR="00677DE9" w14:paraId="29793112" w14:textId="77777777" w:rsidTr="00C43973">
        <w:trPr>
          <w:ins w:id="12426"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42A0DE48" w14:textId="77777777" w:rsidR="00677DE9" w:rsidRDefault="00677DE9" w:rsidP="00677DE9">
            <w:pPr>
              <w:spacing w:after="0"/>
              <w:rPr>
                <w:ins w:id="12427" w:author="Arjan Kloosterboer" w:date="2017-09-20T10:59:00Z"/>
                <w:rFonts w:ascii="Calibri" w:eastAsia="Times New Roman" w:hAnsi="Calibri" w:cs="Calibri"/>
                <w:color w:val="000000"/>
              </w:rPr>
            </w:pPr>
            <w:ins w:id="12428" w:author="Arjan Kloosterboer" w:date="2017-09-20T10:59:00Z">
              <w:r>
                <w:rPr>
                  <w:rFonts w:ascii="Calibri" w:eastAsia="Times New Roman" w:hAnsi="Calibri" w:cs="Calibri"/>
                  <w:b/>
                  <w:bCs/>
                  <w:color w:val="000000"/>
                </w:rPr>
                <w:t>Waardenverzameling</w:t>
              </w:r>
            </w:ins>
          </w:p>
        </w:tc>
        <w:tc>
          <w:tcPr>
            <w:tcW w:w="5670" w:type="dxa"/>
            <w:tcBorders>
              <w:top w:val="nil"/>
              <w:left w:val="nil"/>
              <w:bottom w:val="nil"/>
              <w:right w:val="nil"/>
            </w:tcBorders>
            <w:tcMar>
              <w:top w:w="0" w:type="dxa"/>
              <w:left w:w="60" w:type="dxa"/>
              <w:bottom w:w="0" w:type="dxa"/>
              <w:right w:w="60" w:type="dxa"/>
            </w:tcMar>
          </w:tcPr>
          <w:p w14:paraId="307C3E92" w14:textId="77777777" w:rsidR="00677DE9" w:rsidRDefault="00677DE9" w:rsidP="00677DE9">
            <w:pPr>
              <w:spacing w:after="0"/>
              <w:rPr>
                <w:ins w:id="12429" w:author="Arjan Kloosterboer" w:date="2017-09-20T10:59:00Z"/>
                <w:rFonts w:ascii="Calibri" w:eastAsia="Times New Roman" w:hAnsi="Calibri" w:cs="Calibri"/>
                <w:color w:val="000000"/>
              </w:rPr>
            </w:pPr>
          </w:p>
        </w:tc>
      </w:tr>
      <w:tr w:rsidR="00677DE9" w14:paraId="2DC82D36" w14:textId="77777777" w:rsidTr="00C43973">
        <w:trPr>
          <w:ins w:id="12430"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295C44B3" w14:textId="77777777" w:rsidR="00677DE9" w:rsidRDefault="00677DE9" w:rsidP="00677DE9">
            <w:pPr>
              <w:spacing w:after="0"/>
              <w:rPr>
                <w:ins w:id="12431" w:author="Arjan Kloosterboer" w:date="2017-09-20T10:59:00Z"/>
                <w:rFonts w:ascii="Calibri" w:eastAsia="Times New Roman" w:hAnsi="Calibri" w:cs="Calibri"/>
                <w:b/>
                <w:bCs/>
                <w:color w:val="000000"/>
              </w:rPr>
            </w:pPr>
            <w:ins w:id="12432" w:author="Arjan Kloosterboer" w:date="2017-09-20T10:59:00Z">
              <w:r>
                <w:rPr>
                  <w:rFonts w:ascii="Calibri" w:eastAsia="Times New Roman" w:hAnsi="Calibri" w:cs="Calibri"/>
                  <w:b/>
                  <w:bCs/>
                  <w:color w:val="000000"/>
                </w:rPr>
                <w:t xml:space="preserve">Indicatie </w:t>
              </w:r>
              <w:r>
                <w:rPr>
                  <w:rFonts w:ascii="Calibri" w:eastAsia="Times New Roman" w:hAnsi="Calibri" w:cs="Calibri"/>
                  <w:b/>
                  <w:bCs/>
                  <w:color w:val="000000"/>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53C4539A" w14:textId="77777777" w:rsidR="00677DE9" w:rsidRDefault="00677DE9" w:rsidP="00677DE9">
            <w:pPr>
              <w:spacing w:after="0"/>
              <w:rPr>
                <w:ins w:id="12433" w:author="Arjan Kloosterboer" w:date="2017-09-20T10:59:00Z"/>
                <w:rFonts w:ascii="Calibri" w:eastAsia="Times New Roman" w:hAnsi="Calibri" w:cs="Calibri"/>
                <w:color w:val="000000"/>
              </w:rPr>
            </w:pPr>
            <w:ins w:id="12434" w:author="Arjan Kloosterboer" w:date="2017-09-20T10:59:00Z">
              <w:r>
                <w:rPr>
                  <w:rFonts w:ascii="Calibri" w:eastAsia="Times New Roman" w:hAnsi="Calibri" w:cs="Calibri"/>
                  <w:color w:val="000000"/>
                </w:rPr>
                <w:t>Zie groep</w:t>
              </w:r>
            </w:ins>
          </w:p>
        </w:tc>
      </w:tr>
      <w:tr w:rsidR="00677DE9" w14:paraId="4C2BCDB4" w14:textId="77777777" w:rsidTr="00C43973">
        <w:trPr>
          <w:ins w:id="12435"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737B4A87" w14:textId="77777777" w:rsidR="00677DE9" w:rsidRDefault="00677DE9" w:rsidP="00677DE9">
            <w:pPr>
              <w:spacing w:after="0"/>
              <w:rPr>
                <w:ins w:id="12436" w:author="Arjan Kloosterboer" w:date="2017-09-20T10:59:00Z"/>
                <w:rFonts w:ascii="Calibri" w:eastAsia="Times New Roman" w:hAnsi="Calibri" w:cs="Calibri"/>
                <w:b/>
                <w:bCs/>
                <w:color w:val="000000"/>
              </w:rPr>
            </w:pPr>
            <w:ins w:id="12437" w:author="Arjan Kloosterboer" w:date="2017-09-20T10:59:00Z">
              <w:r>
                <w:rPr>
                  <w:rFonts w:ascii="Calibri" w:eastAsia="Times New Roman" w:hAnsi="Calibri" w:cs="Calibri"/>
                  <w:b/>
                  <w:bCs/>
                  <w:color w:val="000000"/>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5BE71C0C" w14:textId="77777777" w:rsidR="00677DE9" w:rsidRDefault="00677DE9" w:rsidP="00677DE9">
            <w:pPr>
              <w:spacing w:after="0"/>
              <w:rPr>
                <w:ins w:id="12438" w:author="Arjan Kloosterboer" w:date="2017-09-20T10:59:00Z"/>
                <w:rFonts w:ascii="Calibri" w:eastAsia="Times New Roman" w:hAnsi="Calibri" w:cs="Calibri"/>
                <w:color w:val="000000"/>
              </w:rPr>
            </w:pPr>
            <w:ins w:id="12439" w:author="Arjan Kloosterboer" w:date="2017-09-20T10:59:00Z">
              <w:r>
                <w:rPr>
                  <w:rFonts w:ascii="Calibri" w:eastAsia="Times New Roman" w:hAnsi="Calibri" w:cs="Calibri"/>
                  <w:color w:val="000000"/>
                </w:rPr>
                <w:t>Zie groep</w:t>
              </w:r>
            </w:ins>
          </w:p>
        </w:tc>
      </w:tr>
      <w:tr w:rsidR="00677DE9" w14:paraId="6D66626E" w14:textId="77777777" w:rsidTr="00C43973">
        <w:trPr>
          <w:ins w:id="12440"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477F47F5" w14:textId="77777777" w:rsidR="00677DE9" w:rsidRDefault="00677DE9" w:rsidP="00677DE9">
            <w:pPr>
              <w:spacing w:after="0"/>
              <w:rPr>
                <w:ins w:id="12441" w:author="Arjan Kloosterboer" w:date="2017-09-20T10:59:00Z"/>
                <w:rFonts w:ascii="Calibri" w:eastAsia="Times New Roman" w:hAnsi="Calibri" w:cs="Calibri"/>
                <w:b/>
                <w:bCs/>
                <w:color w:val="000000"/>
              </w:rPr>
            </w:pPr>
            <w:ins w:id="12442" w:author="Arjan Kloosterboer" w:date="2017-09-20T10:59:00Z">
              <w:r>
                <w:rPr>
                  <w:rFonts w:ascii="Calibri" w:eastAsia="Times New Roman" w:hAnsi="Calibri" w:cs="Calibri"/>
                  <w:b/>
                  <w:bCs/>
                  <w:color w:val="000000"/>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78F86C79" w14:textId="77777777" w:rsidR="00677DE9" w:rsidRDefault="00677DE9" w:rsidP="00677DE9">
            <w:pPr>
              <w:spacing w:after="0"/>
              <w:rPr>
                <w:ins w:id="12443" w:author="Arjan Kloosterboer" w:date="2017-09-20T10:59:00Z"/>
                <w:rFonts w:ascii="Calibri" w:eastAsia="Times New Roman" w:hAnsi="Calibri" w:cs="Calibri"/>
                <w:color w:val="000000"/>
              </w:rPr>
            </w:pPr>
            <w:ins w:id="12444" w:author="Arjan Kloosterboer" w:date="2017-09-20T10:59:00Z">
              <w:r>
                <w:rPr>
                  <w:rFonts w:ascii="Calibri" w:eastAsia="Times New Roman" w:hAnsi="Calibri" w:cs="Calibri"/>
                  <w:color w:val="000000"/>
                </w:rPr>
                <w:t>Nee</w:t>
              </w:r>
            </w:ins>
          </w:p>
        </w:tc>
      </w:tr>
      <w:tr w:rsidR="00677DE9" w14:paraId="3688D5D5" w14:textId="77777777" w:rsidTr="00C43973">
        <w:trPr>
          <w:ins w:id="12445"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0BDAF533" w14:textId="77777777" w:rsidR="00677DE9" w:rsidRDefault="00677DE9" w:rsidP="00677DE9">
            <w:pPr>
              <w:spacing w:after="0"/>
              <w:rPr>
                <w:ins w:id="12446" w:author="Arjan Kloosterboer" w:date="2017-09-20T10:59:00Z"/>
                <w:rFonts w:ascii="Calibri" w:eastAsia="Times New Roman" w:hAnsi="Calibri" w:cs="Calibri"/>
                <w:b/>
                <w:bCs/>
                <w:color w:val="000000"/>
              </w:rPr>
            </w:pPr>
            <w:ins w:id="12447" w:author="Arjan Kloosterboer" w:date="2017-09-20T10:59:00Z">
              <w:r>
                <w:rPr>
                  <w:rFonts w:ascii="Calibri" w:eastAsia="Times New Roman" w:hAnsi="Calibri" w:cs="Calibri"/>
                  <w:b/>
                  <w:bCs/>
                  <w:color w:val="000000"/>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69FD53E8" w14:textId="77777777" w:rsidR="00677DE9" w:rsidRDefault="00677DE9" w:rsidP="00677DE9">
            <w:pPr>
              <w:spacing w:after="0"/>
              <w:rPr>
                <w:ins w:id="12448" w:author="Arjan Kloosterboer" w:date="2017-09-20T10:59:00Z"/>
                <w:rFonts w:ascii="Calibri" w:eastAsia="Times New Roman" w:hAnsi="Calibri" w:cs="Calibri"/>
                <w:color w:val="000000"/>
              </w:rPr>
            </w:pPr>
            <w:ins w:id="12449" w:author="Arjan Kloosterboer" w:date="2017-09-20T10:59:00Z">
              <w:r>
                <w:rPr>
                  <w:rFonts w:ascii="Calibri" w:eastAsia="Times New Roman" w:hAnsi="Calibri" w:cs="Calibri"/>
                  <w:color w:val="000000"/>
                </w:rPr>
                <w:t>Nee</w:t>
              </w:r>
            </w:ins>
          </w:p>
        </w:tc>
      </w:tr>
      <w:tr w:rsidR="00677DE9" w14:paraId="0CE02A6D" w14:textId="77777777" w:rsidTr="00C43973">
        <w:trPr>
          <w:ins w:id="12450"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3A800B18" w14:textId="77777777" w:rsidR="00677DE9" w:rsidRDefault="00677DE9" w:rsidP="00677DE9">
            <w:pPr>
              <w:spacing w:after="0"/>
              <w:rPr>
                <w:ins w:id="12451" w:author="Arjan Kloosterboer" w:date="2017-09-20T10:59:00Z"/>
                <w:rFonts w:ascii="Calibri" w:eastAsia="Times New Roman" w:hAnsi="Calibri" w:cs="Calibri"/>
                <w:color w:val="000000"/>
              </w:rPr>
            </w:pPr>
            <w:ins w:id="12452" w:author="Arjan Kloosterboer" w:date="2017-09-20T10:59:00Z">
              <w:r>
                <w:rPr>
                  <w:rFonts w:ascii="Calibri" w:eastAsia="Times New Roman" w:hAnsi="Calibri" w:cs="Calibri"/>
                  <w:b/>
                  <w:bCs/>
                  <w:color w:val="000000"/>
                </w:rPr>
                <w:t>Indicatie kardinaliteit</w:t>
              </w:r>
            </w:ins>
          </w:p>
        </w:tc>
        <w:tc>
          <w:tcPr>
            <w:tcW w:w="5670" w:type="dxa"/>
            <w:tcBorders>
              <w:top w:val="nil"/>
              <w:left w:val="nil"/>
              <w:bottom w:val="nil"/>
              <w:right w:val="nil"/>
            </w:tcBorders>
            <w:tcMar>
              <w:top w:w="0" w:type="dxa"/>
              <w:left w:w="60" w:type="dxa"/>
              <w:bottom w:w="0" w:type="dxa"/>
              <w:right w:w="60" w:type="dxa"/>
            </w:tcMar>
          </w:tcPr>
          <w:p w14:paraId="5D3672D5" w14:textId="77777777" w:rsidR="00677DE9" w:rsidRDefault="00677DE9" w:rsidP="00677DE9">
            <w:pPr>
              <w:spacing w:after="0"/>
              <w:rPr>
                <w:ins w:id="12453" w:author="Arjan Kloosterboer" w:date="2017-09-20T10:59:00Z"/>
                <w:rFonts w:ascii="Calibri" w:eastAsia="Times New Roman" w:hAnsi="Calibri" w:cs="Calibri"/>
                <w:color w:val="000000"/>
              </w:rPr>
            </w:pPr>
            <w:ins w:id="12454" w:author="Arjan Kloosterboer" w:date="2017-09-20T10:59:00Z">
              <w:r>
                <w:rPr>
                  <w:rFonts w:ascii="Calibri" w:eastAsia="Times New Roman" w:hAnsi="Calibri" w:cs="Calibri"/>
                  <w:color w:val="000000"/>
                </w:rPr>
                <w:t>1 - 1</w:t>
              </w:r>
            </w:ins>
          </w:p>
        </w:tc>
      </w:tr>
      <w:tr w:rsidR="00677DE9" w14:paraId="7385DAB7" w14:textId="77777777" w:rsidTr="00C43973">
        <w:trPr>
          <w:ins w:id="12455"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0EC8514C" w14:textId="77777777" w:rsidR="00677DE9" w:rsidRDefault="00677DE9" w:rsidP="00677DE9">
            <w:pPr>
              <w:spacing w:after="0"/>
              <w:rPr>
                <w:ins w:id="12456" w:author="Arjan Kloosterboer" w:date="2017-09-20T10:59:00Z"/>
                <w:rFonts w:ascii="Calibri" w:eastAsia="Times New Roman" w:hAnsi="Calibri" w:cs="Calibri"/>
                <w:color w:val="000000"/>
              </w:rPr>
            </w:pPr>
            <w:ins w:id="12457" w:author="Arjan Kloosterboer" w:date="2017-09-20T10:59:00Z">
              <w:r>
                <w:rPr>
                  <w:rFonts w:ascii="Calibri" w:eastAsia="Times New Roman" w:hAnsi="Calibri" w:cs="Calibri"/>
                  <w:b/>
                  <w:bCs/>
                  <w:color w:val="000000"/>
                </w:rPr>
                <w:t>Indicatie authentiek</w:t>
              </w:r>
            </w:ins>
          </w:p>
        </w:tc>
        <w:tc>
          <w:tcPr>
            <w:tcW w:w="5670" w:type="dxa"/>
            <w:tcBorders>
              <w:top w:val="nil"/>
              <w:left w:val="nil"/>
              <w:bottom w:val="nil"/>
              <w:right w:val="nil"/>
            </w:tcBorders>
            <w:tcMar>
              <w:top w:w="0" w:type="dxa"/>
              <w:left w:w="60" w:type="dxa"/>
              <w:bottom w:w="0" w:type="dxa"/>
              <w:right w:w="60" w:type="dxa"/>
            </w:tcMar>
          </w:tcPr>
          <w:p w14:paraId="35E37ED7" w14:textId="77777777" w:rsidR="00677DE9" w:rsidRDefault="00677DE9" w:rsidP="00677DE9">
            <w:pPr>
              <w:spacing w:after="0"/>
              <w:rPr>
                <w:ins w:id="12458" w:author="Arjan Kloosterboer" w:date="2017-09-20T10:59:00Z"/>
                <w:rFonts w:ascii="Calibri" w:eastAsia="Times New Roman" w:hAnsi="Calibri" w:cs="Calibri"/>
                <w:color w:val="000000"/>
              </w:rPr>
            </w:pPr>
            <w:ins w:id="12459" w:author="Arjan Kloosterboer" w:date="2017-09-20T10:59:00Z">
              <w:r>
                <w:rPr>
                  <w:rFonts w:ascii="Calibri" w:eastAsia="Times New Roman" w:hAnsi="Calibri" w:cs="Calibri"/>
                  <w:color w:val="000000"/>
                </w:rPr>
                <w:t>Gemeentelijk kerngegeven</w:t>
              </w:r>
            </w:ins>
          </w:p>
        </w:tc>
      </w:tr>
      <w:tr w:rsidR="00677DE9" w14:paraId="76FFFAC6" w14:textId="77777777" w:rsidTr="00C43973">
        <w:trPr>
          <w:ins w:id="12460"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71248BCC" w14:textId="77777777" w:rsidR="00677DE9" w:rsidRDefault="00677DE9" w:rsidP="00677DE9">
            <w:pPr>
              <w:spacing w:after="0"/>
              <w:rPr>
                <w:ins w:id="12461" w:author="Arjan Kloosterboer" w:date="2017-09-20T10:59:00Z"/>
                <w:rFonts w:ascii="Calibri" w:eastAsia="Times New Roman" w:hAnsi="Calibri" w:cs="Calibri"/>
                <w:color w:val="000000"/>
              </w:rPr>
            </w:pPr>
            <w:ins w:id="12462" w:author="Arjan Kloosterboer" w:date="2017-09-20T10:59:00Z">
              <w:r>
                <w:rPr>
                  <w:rFonts w:ascii="Calibri" w:eastAsia="Times New Roman" w:hAnsi="Calibri" w:cs="Calibri"/>
                  <w:b/>
                  <w:bCs/>
                  <w:color w:val="000000"/>
                </w:rPr>
                <w:t xml:space="preserve">Regels </w:t>
              </w:r>
            </w:ins>
          </w:p>
        </w:tc>
        <w:tc>
          <w:tcPr>
            <w:tcW w:w="5670" w:type="dxa"/>
            <w:tcBorders>
              <w:top w:val="nil"/>
              <w:left w:val="nil"/>
              <w:bottom w:val="nil"/>
              <w:right w:val="nil"/>
            </w:tcBorders>
            <w:tcMar>
              <w:top w:w="0" w:type="dxa"/>
              <w:left w:w="60" w:type="dxa"/>
              <w:bottom w:w="0" w:type="dxa"/>
              <w:right w:w="60" w:type="dxa"/>
            </w:tcMar>
          </w:tcPr>
          <w:p w14:paraId="221411EA" w14:textId="77777777" w:rsidR="00677DE9" w:rsidRDefault="00677DE9" w:rsidP="00677DE9">
            <w:pPr>
              <w:spacing w:after="0"/>
              <w:rPr>
                <w:ins w:id="12463" w:author="Arjan Kloosterboer" w:date="2017-09-20T10:59:00Z"/>
                <w:rFonts w:ascii="Calibri" w:eastAsia="Times New Roman" w:hAnsi="Calibri" w:cs="Calibri"/>
                <w:color w:val="000000"/>
              </w:rPr>
            </w:pPr>
            <w:ins w:id="12464" w:author="Arjan Kloosterboer" w:date="2017-09-20T10:59:00Z">
              <w:r>
                <w:rPr>
                  <w:rFonts w:ascii="Calibri" w:eastAsia="Times New Roman" w:hAnsi="Calibri" w:cs="Calibri"/>
                  <w:color w:val="000000"/>
                </w:rPr>
                <w:t>-</w:t>
              </w:r>
            </w:ins>
          </w:p>
        </w:tc>
      </w:tr>
      <w:tr w:rsidR="00677DE9" w14:paraId="3BB0FDD3" w14:textId="77777777" w:rsidTr="00C43973">
        <w:trPr>
          <w:ins w:id="12465" w:author="Arjan Kloosterboer" w:date="2017-09-20T10:59:00Z"/>
        </w:trPr>
        <w:tc>
          <w:tcPr>
            <w:tcW w:w="9360" w:type="dxa"/>
            <w:gridSpan w:val="3"/>
            <w:tcBorders>
              <w:top w:val="nil"/>
              <w:left w:val="nil"/>
              <w:bottom w:val="nil"/>
              <w:right w:val="nil"/>
            </w:tcBorders>
            <w:tcMar>
              <w:top w:w="0" w:type="dxa"/>
              <w:left w:w="60" w:type="dxa"/>
              <w:bottom w:w="0" w:type="dxa"/>
              <w:right w:w="60" w:type="dxa"/>
            </w:tcMar>
          </w:tcPr>
          <w:p w14:paraId="554463AE" w14:textId="77777777" w:rsidR="00677DE9" w:rsidRDefault="00677DE9" w:rsidP="00677DE9">
            <w:pPr>
              <w:spacing w:after="0"/>
              <w:rPr>
                <w:ins w:id="12466" w:author="Arjan Kloosterboer" w:date="2017-09-20T10:59:00Z"/>
                <w:rFonts w:ascii="Calibri" w:eastAsia="Times New Roman" w:hAnsi="Calibri" w:cs="Calibri"/>
                <w:color w:val="0F0F0F"/>
              </w:rPr>
            </w:pPr>
            <w:ins w:id="12467" w:author="Arjan Kloosterboer" w:date="2017-09-20T10:59:00Z">
              <w:r>
                <w:rPr>
                  <w:rFonts w:ascii="Calibri" w:eastAsia="Times New Roman" w:hAnsi="Calibri" w:cs="Calibri"/>
                  <w:b/>
                  <w:bCs/>
                  <w:color w:val="0F0F0F"/>
                </w:rPr>
                <w:t>Toelichting</w:t>
              </w:r>
            </w:ins>
          </w:p>
        </w:tc>
      </w:tr>
      <w:tr w:rsidR="00677DE9" w:rsidRPr="00AE1A91" w14:paraId="340E9D9B" w14:textId="77777777" w:rsidTr="00C43973">
        <w:trPr>
          <w:ins w:id="12468" w:author="Arjan Kloosterboer" w:date="2017-09-20T10:59:00Z"/>
        </w:trPr>
        <w:tc>
          <w:tcPr>
            <w:tcW w:w="450" w:type="dxa"/>
            <w:tcBorders>
              <w:top w:val="nil"/>
              <w:left w:val="nil"/>
              <w:bottom w:val="nil"/>
              <w:right w:val="nil"/>
            </w:tcBorders>
            <w:tcMar>
              <w:top w:w="0" w:type="dxa"/>
              <w:left w:w="60" w:type="dxa"/>
              <w:bottom w:w="0" w:type="dxa"/>
              <w:right w:w="60" w:type="dxa"/>
            </w:tcMar>
          </w:tcPr>
          <w:p w14:paraId="10066BE9" w14:textId="77777777" w:rsidR="00677DE9" w:rsidRDefault="00677DE9" w:rsidP="00677DE9">
            <w:pPr>
              <w:spacing w:after="0"/>
              <w:rPr>
                <w:ins w:id="12469" w:author="Arjan Kloosterboer" w:date="2017-09-20T10:59:00Z"/>
                <w:rFonts w:ascii="Calibri" w:eastAsia="Times New Roman" w:hAnsi="Calibri" w:cs="Calibri"/>
                <w:b/>
                <w:bCs/>
                <w:color w:val="0F0F0F"/>
              </w:rPr>
            </w:pPr>
          </w:p>
        </w:tc>
        <w:tc>
          <w:tcPr>
            <w:tcW w:w="8910" w:type="dxa"/>
            <w:gridSpan w:val="2"/>
            <w:tcBorders>
              <w:top w:val="nil"/>
              <w:left w:val="nil"/>
              <w:bottom w:val="nil"/>
              <w:right w:val="nil"/>
            </w:tcBorders>
            <w:tcMar>
              <w:top w:w="0" w:type="dxa"/>
              <w:left w:w="60" w:type="dxa"/>
              <w:bottom w:w="0" w:type="dxa"/>
              <w:right w:w="60" w:type="dxa"/>
            </w:tcMar>
          </w:tcPr>
          <w:p w14:paraId="37BBB007" w14:textId="77777777" w:rsidR="00A066A2" w:rsidRPr="00A066A2" w:rsidRDefault="00A066A2" w:rsidP="00A066A2">
            <w:pPr>
              <w:spacing w:after="0"/>
              <w:rPr>
                <w:ins w:id="12470" w:author="Arjan Kloosterboer" w:date="2018-05-27T23:36:00Z"/>
                <w:rFonts w:ascii="Calibri" w:eastAsia="Times New Roman" w:hAnsi="Calibri" w:cs="Calibri"/>
                <w:color w:val="0F0F0F"/>
                <w:lang w:val="nl-NL"/>
              </w:rPr>
            </w:pPr>
            <w:ins w:id="12471" w:author="Arjan Kloosterboer" w:date="2018-05-27T23:36:00Z">
              <w:r w:rsidRPr="00A066A2">
                <w:rPr>
                  <w:rFonts w:ascii="Calibri" w:eastAsia="Times New Roman" w:hAnsi="Calibri" w:cs="Calibri"/>
                  <w:color w:val="0F0F0F"/>
                  <w:lang w:val="nl-NL"/>
                </w:rPr>
                <w:t>De waarde hiervan wordt ontleend aan het van toepassing zjnde Zaaktype.</w:t>
              </w:r>
            </w:ins>
          </w:p>
          <w:p w14:paraId="61667E78" w14:textId="365CC4A0" w:rsidR="00677DE9" w:rsidRPr="00677DE9" w:rsidRDefault="00A066A2" w:rsidP="00A066A2">
            <w:pPr>
              <w:spacing w:after="0"/>
              <w:rPr>
                <w:ins w:id="12472" w:author="Arjan Kloosterboer" w:date="2017-09-20T10:59:00Z"/>
                <w:rFonts w:ascii="Calibri" w:eastAsia="Times New Roman" w:hAnsi="Calibri" w:cs="Calibri"/>
                <w:color w:val="0F0F0F"/>
                <w:lang w:val="nl-NL"/>
              </w:rPr>
            </w:pPr>
            <w:ins w:id="12473" w:author="Arjan Kloosterboer" w:date="2018-05-27T23:36:00Z">
              <w:r w:rsidRPr="00A066A2">
                <w:rPr>
                  <w:rFonts w:ascii="Calibri" w:eastAsia="Times New Roman" w:hAnsi="Calibri" w:cs="Calibri"/>
                  <w:color w:val="0F0F0F"/>
                  <w:lang w:val="nl-NL"/>
                </w:rPr>
                <w:t>Een voorbeeld hiervan is “Selectielijst gemeenten en intergemeentelijke organen 2017 dd. 6 juli 2017”.</w:t>
              </w:r>
            </w:ins>
          </w:p>
        </w:tc>
        <w:bookmarkEnd w:id="12389"/>
      </w:tr>
    </w:tbl>
    <w:p w14:paraId="2FC11F3F" w14:textId="77777777" w:rsidR="00677DE9" w:rsidRPr="00677DE9" w:rsidRDefault="00677DE9" w:rsidP="00677DE9">
      <w:pPr>
        <w:widowControl w:val="0"/>
        <w:autoSpaceDE w:val="0"/>
        <w:autoSpaceDN w:val="0"/>
        <w:adjustRightInd w:val="0"/>
        <w:spacing w:before="240" w:after="60" w:line="240" w:lineRule="auto"/>
        <w:outlineLvl w:val="3"/>
        <w:rPr>
          <w:ins w:id="12474" w:author="Arjan Kloosterboer" w:date="2017-09-20T10:59:00Z"/>
          <w:rFonts w:ascii="Arial" w:hAnsi="Arial" w:cs="Arial"/>
          <w:b/>
          <w:color w:val="000000"/>
          <w:sz w:val="24"/>
          <w:szCs w:val="24"/>
          <w:lang w:val="nl-NL"/>
        </w:rPr>
      </w:pPr>
      <w:ins w:id="12475" w:author="Arjan Kloosterboer" w:date="2017-09-20T10:59:00Z">
        <w:r w:rsidRPr="00677DE9">
          <w:rPr>
            <w:rFonts w:ascii="Arial" w:hAnsi="Arial" w:cs="Arial"/>
            <w:b/>
            <w:color w:val="000000"/>
            <w:sz w:val="24"/>
            <w:szCs w:val="24"/>
            <w:lang w:val="nl-NL"/>
          </w:rPr>
          <w:t>«Attribuutsoort» 'Nummer klasse' van gegevensgroeptype 'Selectielijstklasse'</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677DE9" w14:paraId="4E634305" w14:textId="77777777" w:rsidTr="00C43973">
        <w:trPr>
          <w:ins w:id="12476"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1ED888DC" w14:textId="77777777" w:rsidR="00677DE9" w:rsidRDefault="00677DE9" w:rsidP="00677DE9">
            <w:pPr>
              <w:spacing w:after="0"/>
              <w:rPr>
                <w:ins w:id="12477" w:author="Arjan Kloosterboer" w:date="2017-09-20T10:59:00Z"/>
                <w:rFonts w:ascii="Calibri" w:hAnsi="Calibri" w:cs="Calibri"/>
                <w:color w:val="000000"/>
              </w:rPr>
            </w:pPr>
            <w:ins w:id="12478" w:author="Arjan Kloosterboer" w:date="2017-09-20T10:59:00Z">
              <w:r>
                <w:rPr>
                  <w:rFonts w:ascii="Calibri" w:hAnsi="Calibri" w:cs="Calibri"/>
                  <w:b/>
                  <w:bCs/>
                  <w:color w:val="000000"/>
                </w:rPr>
                <w:t xml:space="preserve">Naam </w:t>
              </w:r>
            </w:ins>
          </w:p>
        </w:tc>
        <w:tc>
          <w:tcPr>
            <w:tcW w:w="5670" w:type="dxa"/>
            <w:tcBorders>
              <w:top w:val="nil"/>
              <w:left w:val="nil"/>
              <w:bottom w:val="nil"/>
              <w:right w:val="nil"/>
            </w:tcBorders>
            <w:tcMar>
              <w:top w:w="0" w:type="dxa"/>
              <w:left w:w="60" w:type="dxa"/>
              <w:bottom w:w="0" w:type="dxa"/>
              <w:right w:w="60" w:type="dxa"/>
            </w:tcMar>
          </w:tcPr>
          <w:p w14:paraId="740712A5" w14:textId="77777777" w:rsidR="00677DE9" w:rsidRDefault="00677DE9" w:rsidP="00677DE9">
            <w:pPr>
              <w:spacing w:after="0"/>
              <w:rPr>
                <w:ins w:id="12479" w:author="Arjan Kloosterboer" w:date="2017-09-20T10:59:00Z"/>
                <w:rFonts w:ascii="Calibri" w:hAnsi="Calibri" w:cs="Calibri"/>
                <w:color w:val="000000"/>
              </w:rPr>
            </w:pPr>
            <w:ins w:id="12480" w:author="Arjan Kloosterboer" w:date="2017-09-20T10:59:00Z">
              <w:r>
                <w:rPr>
                  <w:rFonts w:ascii="Calibri" w:hAnsi="Calibri" w:cs="Calibri"/>
                  <w:color w:val="000000"/>
                </w:rPr>
                <w:t>Nummer klasse</w:t>
              </w:r>
            </w:ins>
          </w:p>
        </w:tc>
      </w:tr>
      <w:tr w:rsidR="00677DE9" w14:paraId="2060C549" w14:textId="77777777" w:rsidTr="00C43973">
        <w:trPr>
          <w:ins w:id="12481"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510EF30D" w14:textId="77777777" w:rsidR="00677DE9" w:rsidRDefault="00677DE9" w:rsidP="00677DE9">
            <w:pPr>
              <w:spacing w:after="0"/>
              <w:rPr>
                <w:ins w:id="12482" w:author="Arjan Kloosterboer" w:date="2017-09-20T10:59:00Z"/>
                <w:rFonts w:ascii="Calibri" w:hAnsi="Calibri" w:cs="Calibri"/>
                <w:color w:val="000000"/>
              </w:rPr>
            </w:pPr>
            <w:ins w:id="12483" w:author="Arjan Kloosterboer" w:date="2017-09-20T10:59:00Z">
              <w:r>
                <w:rPr>
                  <w:rFonts w:ascii="Calibri" w:hAnsi="Calibri" w:cs="Calibri"/>
                  <w:b/>
                  <w:bCs/>
                  <w:color w:val="000000"/>
                </w:rPr>
                <w:t xml:space="preserve">Herkomst </w:t>
              </w:r>
            </w:ins>
          </w:p>
        </w:tc>
        <w:tc>
          <w:tcPr>
            <w:tcW w:w="5670" w:type="dxa"/>
            <w:tcBorders>
              <w:top w:val="nil"/>
              <w:left w:val="nil"/>
              <w:bottom w:val="nil"/>
              <w:right w:val="nil"/>
            </w:tcBorders>
            <w:tcMar>
              <w:top w:w="0" w:type="dxa"/>
              <w:left w:w="60" w:type="dxa"/>
              <w:bottom w:w="0" w:type="dxa"/>
              <w:right w:w="60" w:type="dxa"/>
            </w:tcMar>
          </w:tcPr>
          <w:p w14:paraId="458F2A91" w14:textId="77777777" w:rsidR="00677DE9" w:rsidRDefault="00677DE9" w:rsidP="00677DE9">
            <w:pPr>
              <w:spacing w:after="0"/>
              <w:rPr>
                <w:ins w:id="12484" w:author="Arjan Kloosterboer" w:date="2017-09-20T10:59:00Z"/>
                <w:rFonts w:ascii="Calibri" w:hAnsi="Calibri" w:cs="Calibri"/>
                <w:color w:val="000000"/>
              </w:rPr>
            </w:pPr>
            <w:ins w:id="12485" w:author="Arjan Kloosterboer" w:date="2017-09-20T10:59:00Z">
              <w:r>
                <w:rPr>
                  <w:rFonts w:ascii="Calibri" w:hAnsi="Calibri" w:cs="Calibri"/>
                  <w:color w:val="000000"/>
                </w:rPr>
                <w:t>KING</w:t>
              </w:r>
            </w:ins>
          </w:p>
        </w:tc>
      </w:tr>
      <w:tr w:rsidR="00677DE9" w14:paraId="27E47D8B" w14:textId="77777777" w:rsidTr="00C43973">
        <w:trPr>
          <w:trHeight w:val="268"/>
          <w:ins w:id="12486"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3B7D355F" w14:textId="77777777" w:rsidR="00677DE9" w:rsidRDefault="00677DE9" w:rsidP="00677DE9">
            <w:pPr>
              <w:spacing w:after="0"/>
              <w:rPr>
                <w:ins w:id="12487" w:author="Arjan Kloosterboer" w:date="2017-09-20T10:59:00Z"/>
                <w:rFonts w:ascii="Calibri" w:hAnsi="Calibri" w:cs="Calibri"/>
                <w:color w:val="000000"/>
              </w:rPr>
            </w:pPr>
            <w:ins w:id="12488" w:author="Arjan Kloosterboer" w:date="2017-09-20T10:59:00Z">
              <w:r>
                <w:rPr>
                  <w:rFonts w:ascii="Calibri" w:hAnsi="Calibri" w:cs="Calibri"/>
                  <w:b/>
                  <w:bCs/>
                  <w:color w:val="000000"/>
                </w:rPr>
                <w:t xml:space="preserve">Code </w:t>
              </w:r>
            </w:ins>
          </w:p>
        </w:tc>
        <w:tc>
          <w:tcPr>
            <w:tcW w:w="5670" w:type="dxa"/>
            <w:tcBorders>
              <w:top w:val="nil"/>
              <w:left w:val="nil"/>
              <w:bottom w:val="nil"/>
              <w:right w:val="nil"/>
            </w:tcBorders>
            <w:tcMar>
              <w:top w:w="0" w:type="dxa"/>
              <w:left w:w="60" w:type="dxa"/>
              <w:bottom w:w="0" w:type="dxa"/>
              <w:right w:w="60" w:type="dxa"/>
            </w:tcMar>
          </w:tcPr>
          <w:p w14:paraId="4D754BA9" w14:textId="77777777" w:rsidR="00677DE9" w:rsidRDefault="00677DE9" w:rsidP="00677DE9">
            <w:pPr>
              <w:spacing w:after="0"/>
              <w:rPr>
                <w:ins w:id="12489" w:author="Arjan Kloosterboer" w:date="2017-09-20T10:59:00Z"/>
                <w:rFonts w:ascii="Calibri" w:hAnsi="Calibri" w:cs="Calibri"/>
                <w:color w:val="000000"/>
              </w:rPr>
            </w:pPr>
          </w:p>
        </w:tc>
      </w:tr>
      <w:tr w:rsidR="00677DE9" w:rsidRPr="00AE1A91" w14:paraId="1182979D" w14:textId="77777777" w:rsidTr="00C43973">
        <w:trPr>
          <w:ins w:id="12490"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03B10D99" w14:textId="77777777" w:rsidR="00677DE9" w:rsidRDefault="00677DE9" w:rsidP="00677DE9">
            <w:pPr>
              <w:spacing w:after="0"/>
              <w:rPr>
                <w:ins w:id="12491" w:author="Arjan Kloosterboer" w:date="2017-09-20T10:59:00Z"/>
                <w:rFonts w:ascii="Calibri" w:hAnsi="Calibri" w:cs="Calibri"/>
                <w:color w:val="000000"/>
              </w:rPr>
            </w:pPr>
            <w:ins w:id="12492" w:author="Arjan Kloosterboer" w:date="2017-09-20T10:59:00Z">
              <w:r>
                <w:rPr>
                  <w:rFonts w:ascii="Calibri" w:hAnsi="Calibri" w:cs="Calibri"/>
                  <w:b/>
                  <w:bCs/>
                  <w:color w:val="000000"/>
                </w:rPr>
                <w:t xml:space="preserve">Definitie </w:t>
              </w:r>
            </w:ins>
          </w:p>
        </w:tc>
        <w:tc>
          <w:tcPr>
            <w:tcW w:w="5670" w:type="dxa"/>
            <w:tcBorders>
              <w:top w:val="nil"/>
              <w:left w:val="nil"/>
              <w:bottom w:val="nil"/>
              <w:right w:val="nil"/>
            </w:tcBorders>
            <w:tcMar>
              <w:top w:w="0" w:type="dxa"/>
              <w:left w:w="60" w:type="dxa"/>
              <w:bottom w:w="0" w:type="dxa"/>
              <w:right w:w="60" w:type="dxa"/>
            </w:tcMar>
          </w:tcPr>
          <w:p w14:paraId="3A6360BA" w14:textId="77777777" w:rsidR="00677DE9" w:rsidRPr="00677DE9" w:rsidRDefault="00677DE9" w:rsidP="00677DE9">
            <w:pPr>
              <w:spacing w:after="0"/>
              <w:rPr>
                <w:ins w:id="12493" w:author="Arjan Kloosterboer" w:date="2017-09-20T10:59:00Z"/>
                <w:rFonts w:ascii="Calibri" w:hAnsi="Calibri" w:cs="Calibri"/>
                <w:color w:val="000000"/>
                <w:lang w:val="nl-NL"/>
              </w:rPr>
            </w:pPr>
            <w:ins w:id="12494" w:author="Arjan Kloosterboer" w:date="2017-09-20T10:59:00Z">
              <w:r w:rsidRPr="00677DE9">
                <w:rPr>
                  <w:rFonts w:ascii="Calibri" w:hAnsi="Calibri" w:cs="Calibri"/>
                  <w:color w:val="000000"/>
                  <w:lang w:val="nl-NL"/>
                </w:rPr>
                <w:t>De aanduiding van een unieke vermelding van waarderingskenmerken in de Selectielijst Archiefbescheiden.</w:t>
              </w:r>
            </w:ins>
          </w:p>
        </w:tc>
      </w:tr>
      <w:tr w:rsidR="00677DE9" w14:paraId="43F7BDC9" w14:textId="77777777" w:rsidTr="00C43973">
        <w:trPr>
          <w:ins w:id="12495"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59FF25EB" w14:textId="77777777" w:rsidR="00677DE9" w:rsidRDefault="00677DE9" w:rsidP="00677DE9">
            <w:pPr>
              <w:spacing w:after="0"/>
              <w:rPr>
                <w:ins w:id="12496" w:author="Arjan Kloosterboer" w:date="2017-09-20T10:59:00Z"/>
                <w:rFonts w:ascii="Calibri" w:hAnsi="Calibri" w:cs="Calibri"/>
                <w:color w:val="000000"/>
              </w:rPr>
            </w:pPr>
            <w:ins w:id="12497" w:author="Arjan Kloosterboer" w:date="2017-09-20T10:59:00Z">
              <w:r>
                <w:rPr>
                  <w:rFonts w:ascii="Calibri" w:hAnsi="Calibri" w:cs="Calibri"/>
                  <w:b/>
                  <w:bCs/>
                  <w:color w:val="000000"/>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2C5E97F1" w14:textId="77777777" w:rsidR="00677DE9" w:rsidRDefault="00677DE9" w:rsidP="00677DE9">
            <w:pPr>
              <w:spacing w:after="0"/>
              <w:rPr>
                <w:ins w:id="12498" w:author="Arjan Kloosterboer" w:date="2017-09-20T10:59:00Z"/>
                <w:rFonts w:ascii="Calibri" w:hAnsi="Calibri" w:cs="Calibri"/>
                <w:color w:val="000000"/>
              </w:rPr>
            </w:pPr>
            <w:ins w:id="12499" w:author="Arjan Kloosterboer" w:date="2017-09-20T10:59:00Z">
              <w:r>
                <w:rPr>
                  <w:rFonts w:ascii="Calibri" w:hAnsi="Calibri" w:cs="Calibri"/>
                  <w:color w:val="000000"/>
                </w:rPr>
                <w:t>KING</w:t>
              </w:r>
            </w:ins>
          </w:p>
        </w:tc>
      </w:tr>
      <w:tr w:rsidR="00677DE9" w14:paraId="53D44FCB" w14:textId="77777777" w:rsidTr="00C43973">
        <w:trPr>
          <w:ins w:id="12500"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12389B91" w14:textId="77777777" w:rsidR="00677DE9" w:rsidRDefault="00677DE9" w:rsidP="00677DE9">
            <w:pPr>
              <w:spacing w:after="0"/>
              <w:rPr>
                <w:ins w:id="12501" w:author="Arjan Kloosterboer" w:date="2017-09-20T10:59:00Z"/>
                <w:rFonts w:ascii="Calibri" w:hAnsi="Calibri" w:cs="Calibri"/>
                <w:color w:val="000000"/>
              </w:rPr>
            </w:pPr>
            <w:ins w:id="12502" w:author="Arjan Kloosterboer" w:date="2017-09-20T10:59:00Z">
              <w:r>
                <w:rPr>
                  <w:rFonts w:ascii="Calibri" w:hAnsi="Calibri" w:cs="Calibri"/>
                  <w:b/>
                  <w:bCs/>
                  <w:color w:val="000000"/>
                </w:rPr>
                <w:t xml:space="preserve">Datum opname </w:t>
              </w:r>
            </w:ins>
          </w:p>
        </w:tc>
        <w:tc>
          <w:tcPr>
            <w:tcW w:w="5670" w:type="dxa"/>
            <w:tcBorders>
              <w:top w:val="nil"/>
              <w:left w:val="nil"/>
              <w:bottom w:val="nil"/>
              <w:right w:val="nil"/>
            </w:tcBorders>
            <w:tcMar>
              <w:top w:w="0" w:type="dxa"/>
              <w:left w:w="60" w:type="dxa"/>
              <w:bottom w:w="0" w:type="dxa"/>
              <w:right w:w="60" w:type="dxa"/>
            </w:tcMar>
          </w:tcPr>
          <w:p w14:paraId="20B4D176" w14:textId="77777777" w:rsidR="00677DE9" w:rsidRDefault="00677DE9" w:rsidP="00677DE9">
            <w:pPr>
              <w:spacing w:after="0"/>
              <w:rPr>
                <w:ins w:id="12503" w:author="Arjan Kloosterboer" w:date="2017-09-20T10:59:00Z"/>
                <w:rFonts w:ascii="Calibri" w:hAnsi="Calibri" w:cs="Calibri"/>
                <w:color w:val="000000"/>
              </w:rPr>
            </w:pPr>
            <w:ins w:id="12504" w:author="Arjan Kloosterboer" w:date="2017-09-20T10:59:00Z">
              <w:r>
                <w:rPr>
                  <w:rFonts w:ascii="Calibri" w:hAnsi="Calibri" w:cs="Calibri"/>
                  <w:color w:val="000000"/>
                </w:rPr>
                <w:t>1-2-2017</w:t>
              </w:r>
            </w:ins>
          </w:p>
        </w:tc>
      </w:tr>
      <w:tr w:rsidR="00677DE9" w14:paraId="70A16988" w14:textId="77777777" w:rsidTr="00C43973">
        <w:trPr>
          <w:ins w:id="12505"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1305F3DE" w14:textId="77777777" w:rsidR="00677DE9" w:rsidRDefault="00677DE9" w:rsidP="00677DE9">
            <w:pPr>
              <w:spacing w:after="0"/>
              <w:rPr>
                <w:ins w:id="12506" w:author="Arjan Kloosterboer" w:date="2017-09-20T10:59:00Z"/>
                <w:rFonts w:ascii="Calibri" w:hAnsi="Calibri" w:cs="Calibri"/>
                <w:color w:val="000000"/>
              </w:rPr>
            </w:pPr>
            <w:ins w:id="12507" w:author="Arjan Kloosterboer" w:date="2017-09-20T10:59:00Z">
              <w:r>
                <w:rPr>
                  <w:rFonts w:ascii="Calibri" w:hAnsi="Calibri" w:cs="Calibri"/>
                  <w:b/>
                  <w:bCs/>
                  <w:color w:val="000000"/>
                </w:rPr>
                <w:t xml:space="preserve">Formaat </w:t>
              </w:r>
            </w:ins>
          </w:p>
        </w:tc>
        <w:tc>
          <w:tcPr>
            <w:tcW w:w="5670" w:type="dxa"/>
            <w:tcBorders>
              <w:top w:val="nil"/>
              <w:left w:val="nil"/>
              <w:bottom w:val="nil"/>
              <w:right w:val="nil"/>
            </w:tcBorders>
            <w:tcMar>
              <w:top w:w="0" w:type="dxa"/>
              <w:left w:w="60" w:type="dxa"/>
              <w:bottom w:w="0" w:type="dxa"/>
              <w:right w:w="60" w:type="dxa"/>
            </w:tcMar>
          </w:tcPr>
          <w:p w14:paraId="66694C4F" w14:textId="77777777" w:rsidR="00677DE9" w:rsidRDefault="00677DE9" w:rsidP="00677DE9">
            <w:pPr>
              <w:spacing w:after="0"/>
              <w:rPr>
                <w:ins w:id="12508" w:author="Arjan Kloosterboer" w:date="2017-09-20T10:59:00Z"/>
                <w:rFonts w:ascii="Calibri" w:hAnsi="Calibri" w:cs="Calibri"/>
                <w:color w:val="000000"/>
              </w:rPr>
            </w:pPr>
            <w:ins w:id="12509" w:author="Arjan Kloosterboer" w:date="2017-09-20T10:59:00Z">
              <w:r>
                <w:rPr>
                  <w:rFonts w:ascii="Calibri" w:hAnsi="Calibri" w:cs="Calibri"/>
                  <w:color w:val="000000"/>
                </w:rPr>
                <w:t>AN20</w:t>
              </w:r>
            </w:ins>
          </w:p>
        </w:tc>
      </w:tr>
      <w:tr w:rsidR="00677DE9" w14:paraId="173DA8B7" w14:textId="77777777" w:rsidTr="00C43973">
        <w:trPr>
          <w:ins w:id="12510"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7B5A89C1" w14:textId="77777777" w:rsidR="00677DE9" w:rsidRDefault="00677DE9" w:rsidP="00677DE9">
            <w:pPr>
              <w:spacing w:after="0"/>
              <w:rPr>
                <w:ins w:id="12511" w:author="Arjan Kloosterboer" w:date="2017-09-20T10:59:00Z"/>
                <w:rFonts w:ascii="Calibri" w:hAnsi="Calibri" w:cs="Calibri"/>
                <w:color w:val="000000"/>
              </w:rPr>
            </w:pPr>
            <w:ins w:id="12512" w:author="Arjan Kloosterboer" w:date="2017-09-20T10:59:00Z">
              <w:r>
                <w:rPr>
                  <w:rFonts w:ascii="Calibri" w:hAnsi="Calibri" w:cs="Calibri"/>
                  <w:b/>
                  <w:bCs/>
                  <w:color w:val="000000"/>
                </w:rPr>
                <w:t>Waardenverzameling</w:t>
              </w:r>
            </w:ins>
          </w:p>
        </w:tc>
        <w:tc>
          <w:tcPr>
            <w:tcW w:w="5670" w:type="dxa"/>
            <w:tcBorders>
              <w:top w:val="nil"/>
              <w:left w:val="nil"/>
              <w:bottom w:val="nil"/>
              <w:right w:val="nil"/>
            </w:tcBorders>
            <w:tcMar>
              <w:top w:w="0" w:type="dxa"/>
              <w:left w:w="60" w:type="dxa"/>
              <w:bottom w:w="0" w:type="dxa"/>
              <w:right w:w="60" w:type="dxa"/>
            </w:tcMar>
          </w:tcPr>
          <w:p w14:paraId="5B639AFC" w14:textId="77777777" w:rsidR="00677DE9" w:rsidRDefault="00677DE9" w:rsidP="00677DE9">
            <w:pPr>
              <w:spacing w:after="0"/>
              <w:rPr>
                <w:ins w:id="12513" w:author="Arjan Kloosterboer" w:date="2017-09-20T10:59:00Z"/>
                <w:rFonts w:ascii="Calibri" w:hAnsi="Calibri" w:cs="Calibri"/>
                <w:color w:val="000000"/>
              </w:rPr>
            </w:pPr>
          </w:p>
        </w:tc>
      </w:tr>
      <w:tr w:rsidR="00677DE9" w14:paraId="0FC14512" w14:textId="77777777" w:rsidTr="00C43973">
        <w:trPr>
          <w:ins w:id="12514"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337E2EED" w14:textId="77777777" w:rsidR="00677DE9" w:rsidRDefault="00677DE9" w:rsidP="00677DE9">
            <w:pPr>
              <w:spacing w:after="0"/>
              <w:rPr>
                <w:ins w:id="12515" w:author="Arjan Kloosterboer" w:date="2017-09-20T10:59:00Z"/>
                <w:rFonts w:ascii="Calibri" w:hAnsi="Calibri" w:cs="Calibri"/>
                <w:b/>
                <w:bCs/>
                <w:color w:val="000000"/>
              </w:rPr>
            </w:pPr>
            <w:ins w:id="12516" w:author="Arjan Kloosterboer" w:date="2017-09-20T10:59:00Z">
              <w:r>
                <w:rPr>
                  <w:rFonts w:ascii="Calibri" w:hAnsi="Calibri" w:cs="Calibri"/>
                  <w:b/>
                  <w:bCs/>
                  <w:color w:val="000000"/>
                </w:rPr>
                <w:t xml:space="preserve">Indicatie </w:t>
              </w:r>
              <w:r>
                <w:rPr>
                  <w:rFonts w:ascii="Calibri" w:hAnsi="Calibri" w:cs="Calibri"/>
                  <w:b/>
                  <w:bCs/>
                  <w:color w:val="000000"/>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0ADB07A7" w14:textId="77777777" w:rsidR="00677DE9" w:rsidRDefault="00677DE9" w:rsidP="00677DE9">
            <w:pPr>
              <w:spacing w:after="0"/>
              <w:rPr>
                <w:ins w:id="12517" w:author="Arjan Kloosterboer" w:date="2017-09-20T10:59:00Z"/>
                <w:rFonts w:ascii="Calibri" w:hAnsi="Calibri" w:cs="Calibri"/>
                <w:color w:val="000000"/>
              </w:rPr>
            </w:pPr>
            <w:ins w:id="12518" w:author="Arjan Kloosterboer" w:date="2017-09-20T10:59:00Z">
              <w:r>
                <w:rPr>
                  <w:rFonts w:ascii="Calibri" w:hAnsi="Calibri" w:cs="Calibri"/>
                  <w:color w:val="000000"/>
                </w:rPr>
                <w:t>Zie groep</w:t>
              </w:r>
            </w:ins>
          </w:p>
        </w:tc>
      </w:tr>
      <w:tr w:rsidR="00677DE9" w14:paraId="592B2D1E" w14:textId="77777777" w:rsidTr="00C43973">
        <w:trPr>
          <w:ins w:id="12519"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04838E3F" w14:textId="77777777" w:rsidR="00677DE9" w:rsidRDefault="00677DE9" w:rsidP="00677DE9">
            <w:pPr>
              <w:spacing w:after="0"/>
              <w:rPr>
                <w:ins w:id="12520" w:author="Arjan Kloosterboer" w:date="2017-09-20T10:59:00Z"/>
                <w:rFonts w:ascii="Calibri" w:hAnsi="Calibri" w:cs="Calibri"/>
                <w:b/>
                <w:bCs/>
                <w:color w:val="000000"/>
              </w:rPr>
            </w:pPr>
            <w:ins w:id="12521" w:author="Arjan Kloosterboer" w:date="2017-09-20T10:59:00Z">
              <w:r>
                <w:rPr>
                  <w:rFonts w:ascii="Calibri" w:hAnsi="Calibri" w:cs="Calibri"/>
                  <w:b/>
                  <w:bCs/>
                  <w:color w:val="000000"/>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45F4BE09" w14:textId="77777777" w:rsidR="00677DE9" w:rsidRDefault="00677DE9" w:rsidP="00677DE9">
            <w:pPr>
              <w:spacing w:after="0"/>
              <w:rPr>
                <w:ins w:id="12522" w:author="Arjan Kloosterboer" w:date="2017-09-20T10:59:00Z"/>
                <w:rFonts w:ascii="Calibri" w:hAnsi="Calibri" w:cs="Calibri"/>
                <w:color w:val="000000"/>
              </w:rPr>
            </w:pPr>
            <w:ins w:id="12523" w:author="Arjan Kloosterboer" w:date="2017-09-20T10:59:00Z">
              <w:r>
                <w:rPr>
                  <w:rFonts w:ascii="Calibri" w:hAnsi="Calibri" w:cs="Calibri"/>
                  <w:color w:val="000000"/>
                </w:rPr>
                <w:t>Zie groep</w:t>
              </w:r>
            </w:ins>
          </w:p>
        </w:tc>
      </w:tr>
      <w:tr w:rsidR="00677DE9" w14:paraId="2B0518B5" w14:textId="77777777" w:rsidTr="00C43973">
        <w:trPr>
          <w:ins w:id="12524"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686ECD89" w14:textId="77777777" w:rsidR="00677DE9" w:rsidRDefault="00677DE9" w:rsidP="00677DE9">
            <w:pPr>
              <w:spacing w:after="0"/>
              <w:rPr>
                <w:ins w:id="12525" w:author="Arjan Kloosterboer" w:date="2017-09-20T10:59:00Z"/>
                <w:rFonts w:ascii="Calibri" w:hAnsi="Calibri" w:cs="Calibri"/>
                <w:b/>
                <w:bCs/>
                <w:color w:val="000000"/>
              </w:rPr>
            </w:pPr>
            <w:ins w:id="12526" w:author="Arjan Kloosterboer" w:date="2017-09-20T10:59:00Z">
              <w:r>
                <w:rPr>
                  <w:rFonts w:ascii="Calibri" w:hAnsi="Calibri" w:cs="Calibri"/>
                  <w:b/>
                  <w:bCs/>
                  <w:color w:val="000000"/>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7DCFE159" w14:textId="77777777" w:rsidR="00677DE9" w:rsidRDefault="00677DE9" w:rsidP="00677DE9">
            <w:pPr>
              <w:spacing w:after="0"/>
              <w:rPr>
                <w:ins w:id="12527" w:author="Arjan Kloosterboer" w:date="2017-09-20T10:59:00Z"/>
                <w:rFonts w:ascii="Calibri" w:hAnsi="Calibri" w:cs="Calibri"/>
                <w:color w:val="000000"/>
              </w:rPr>
            </w:pPr>
            <w:ins w:id="12528" w:author="Arjan Kloosterboer" w:date="2017-09-20T10:59:00Z">
              <w:r>
                <w:rPr>
                  <w:rFonts w:ascii="Calibri" w:hAnsi="Calibri" w:cs="Calibri"/>
                  <w:color w:val="000000"/>
                </w:rPr>
                <w:t>Nee</w:t>
              </w:r>
            </w:ins>
          </w:p>
        </w:tc>
      </w:tr>
      <w:tr w:rsidR="00677DE9" w14:paraId="0E06436C" w14:textId="77777777" w:rsidTr="00C43973">
        <w:trPr>
          <w:ins w:id="12529"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7D919784" w14:textId="77777777" w:rsidR="00677DE9" w:rsidRDefault="00677DE9" w:rsidP="00677DE9">
            <w:pPr>
              <w:spacing w:after="0"/>
              <w:rPr>
                <w:ins w:id="12530" w:author="Arjan Kloosterboer" w:date="2017-09-20T10:59:00Z"/>
                <w:rFonts w:ascii="Calibri" w:hAnsi="Calibri" w:cs="Calibri"/>
                <w:b/>
                <w:bCs/>
                <w:color w:val="000000"/>
              </w:rPr>
            </w:pPr>
            <w:ins w:id="12531" w:author="Arjan Kloosterboer" w:date="2017-09-20T10:59:00Z">
              <w:r>
                <w:rPr>
                  <w:rFonts w:ascii="Calibri" w:hAnsi="Calibri" w:cs="Calibri"/>
                  <w:b/>
                  <w:bCs/>
                  <w:color w:val="000000"/>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556E92E5" w14:textId="77777777" w:rsidR="00677DE9" w:rsidRDefault="00677DE9" w:rsidP="00677DE9">
            <w:pPr>
              <w:spacing w:after="0"/>
              <w:rPr>
                <w:ins w:id="12532" w:author="Arjan Kloosterboer" w:date="2017-09-20T10:59:00Z"/>
                <w:rFonts w:ascii="Calibri" w:hAnsi="Calibri" w:cs="Calibri"/>
                <w:color w:val="000000"/>
              </w:rPr>
            </w:pPr>
            <w:ins w:id="12533" w:author="Arjan Kloosterboer" w:date="2017-09-20T10:59:00Z">
              <w:r>
                <w:rPr>
                  <w:rFonts w:ascii="Calibri" w:hAnsi="Calibri" w:cs="Calibri"/>
                  <w:color w:val="000000"/>
                </w:rPr>
                <w:t>Nee</w:t>
              </w:r>
            </w:ins>
          </w:p>
        </w:tc>
      </w:tr>
      <w:tr w:rsidR="00677DE9" w14:paraId="048EABB1" w14:textId="77777777" w:rsidTr="00C43973">
        <w:trPr>
          <w:ins w:id="12534"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21552CC0" w14:textId="77777777" w:rsidR="00677DE9" w:rsidRDefault="00677DE9" w:rsidP="00677DE9">
            <w:pPr>
              <w:spacing w:after="0"/>
              <w:rPr>
                <w:ins w:id="12535" w:author="Arjan Kloosterboer" w:date="2017-09-20T10:59:00Z"/>
                <w:rFonts w:ascii="Calibri" w:hAnsi="Calibri" w:cs="Calibri"/>
                <w:color w:val="000000"/>
              </w:rPr>
            </w:pPr>
            <w:ins w:id="12536" w:author="Arjan Kloosterboer" w:date="2017-09-20T10:59:00Z">
              <w:r>
                <w:rPr>
                  <w:rFonts w:ascii="Calibri" w:hAnsi="Calibri" w:cs="Calibri"/>
                  <w:b/>
                  <w:bCs/>
                  <w:color w:val="000000"/>
                </w:rPr>
                <w:t>Indicatie kardinaliteit</w:t>
              </w:r>
            </w:ins>
          </w:p>
        </w:tc>
        <w:tc>
          <w:tcPr>
            <w:tcW w:w="5670" w:type="dxa"/>
            <w:tcBorders>
              <w:top w:val="nil"/>
              <w:left w:val="nil"/>
              <w:bottom w:val="nil"/>
              <w:right w:val="nil"/>
            </w:tcBorders>
            <w:tcMar>
              <w:top w:w="0" w:type="dxa"/>
              <w:left w:w="60" w:type="dxa"/>
              <w:bottom w:w="0" w:type="dxa"/>
              <w:right w:w="60" w:type="dxa"/>
            </w:tcMar>
          </w:tcPr>
          <w:p w14:paraId="5BA28329" w14:textId="77777777" w:rsidR="00677DE9" w:rsidRDefault="00677DE9" w:rsidP="00677DE9">
            <w:pPr>
              <w:spacing w:after="0"/>
              <w:rPr>
                <w:ins w:id="12537" w:author="Arjan Kloosterboer" w:date="2017-09-20T10:59:00Z"/>
                <w:rFonts w:ascii="Calibri" w:hAnsi="Calibri" w:cs="Calibri"/>
                <w:color w:val="000000"/>
              </w:rPr>
            </w:pPr>
            <w:ins w:id="12538" w:author="Arjan Kloosterboer" w:date="2017-09-20T10:59:00Z">
              <w:r>
                <w:rPr>
                  <w:rFonts w:ascii="Calibri" w:hAnsi="Calibri" w:cs="Calibri"/>
                  <w:color w:val="000000"/>
                </w:rPr>
                <w:t>1 - 1</w:t>
              </w:r>
            </w:ins>
          </w:p>
        </w:tc>
      </w:tr>
      <w:tr w:rsidR="00677DE9" w14:paraId="523CD3D5" w14:textId="77777777" w:rsidTr="00C43973">
        <w:trPr>
          <w:ins w:id="12539"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705D5913" w14:textId="77777777" w:rsidR="00677DE9" w:rsidRDefault="00677DE9" w:rsidP="00677DE9">
            <w:pPr>
              <w:spacing w:after="0"/>
              <w:rPr>
                <w:ins w:id="12540" w:author="Arjan Kloosterboer" w:date="2017-09-20T10:59:00Z"/>
                <w:rFonts w:ascii="Calibri" w:hAnsi="Calibri" w:cs="Calibri"/>
                <w:color w:val="000000"/>
              </w:rPr>
            </w:pPr>
            <w:ins w:id="12541" w:author="Arjan Kloosterboer" w:date="2017-09-20T10:59:00Z">
              <w:r>
                <w:rPr>
                  <w:rFonts w:ascii="Calibri" w:hAnsi="Calibri" w:cs="Calibri"/>
                  <w:b/>
                  <w:bCs/>
                  <w:color w:val="000000"/>
                </w:rPr>
                <w:t>Indicatie authentiek</w:t>
              </w:r>
            </w:ins>
          </w:p>
        </w:tc>
        <w:tc>
          <w:tcPr>
            <w:tcW w:w="5670" w:type="dxa"/>
            <w:tcBorders>
              <w:top w:val="nil"/>
              <w:left w:val="nil"/>
              <w:bottom w:val="nil"/>
              <w:right w:val="nil"/>
            </w:tcBorders>
            <w:tcMar>
              <w:top w:w="0" w:type="dxa"/>
              <w:left w:w="60" w:type="dxa"/>
              <w:bottom w:w="0" w:type="dxa"/>
              <w:right w:w="60" w:type="dxa"/>
            </w:tcMar>
          </w:tcPr>
          <w:p w14:paraId="482F1B73" w14:textId="77777777" w:rsidR="00677DE9" w:rsidRDefault="00677DE9" w:rsidP="00677DE9">
            <w:pPr>
              <w:spacing w:after="0"/>
              <w:rPr>
                <w:ins w:id="12542" w:author="Arjan Kloosterboer" w:date="2017-09-20T10:59:00Z"/>
                <w:rFonts w:ascii="Calibri" w:hAnsi="Calibri" w:cs="Calibri"/>
                <w:color w:val="000000"/>
              </w:rPr>
            </w:pPr>
            <w:ins w:id="12543" w:author="Arjan Kloosterboer" w:date="2017-09-20T10:59:00Z">
              <w:r>
                <w:rPr>
                  <w:rFonts w:ascii="Calibri" w:hAnsi="Calibri" w:cs="Calibri"/>
                  <w:color w:val="000000"/>
                </w:rPr>
                <w:t>Gemeentelijk kerngegeven</w:t>
              </w:r>
            </w:ins>
          </w:p>
        </w:tc>
      </w:tr>
      <w:tr w:rsidR="00677DE9" w14:paraId="776CF544" w14:textId="77777777" w:rsidTr="00C43973">
        <w:trPr>
          <w:ins w:id="12544"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0297700B" w14:textId="77777777" w:rsidR="00677DE9" w:rsidRDefault="00677DE9" w:rsidP="00677DE9">
            <w:pPr>
              <w:spacing w:after="0"/>
              <w:rPr>
                <w:ins w:id="12545" w:author="Arjan Kloosterboer" w:date="2017-09-20T10:59:00Z"/>
                <w:rFonts w:ascii="Calibri" w:hAnsi="Calibri" w:cs="Calibri"/>
                <w:color w:val="000000"/>
              </w:rPr>
            </w:pPr>
            <w:ins w:id="12546" w:author="Arjan Kloosterboer" w:date="2017-09-20T10:59:00Z">
              <w:r>
                <w:rPr>
                  <w:rFonts w:ascii="Calibri" w:hAnsi="Calibri" w:cs="Calibri"/>
                  <w:b/>
                  <w:bCs/>
                  <w:color w:val="000000"/>
                </w:rPr>
                <w:t xml:space="preserve">Regels </w:t>
              </w:r>
            </w:ins>
          </w:p>
        </w:tc>
        <w:tc>
          <w:tcPr>
            <w:tcW w:w="5670" w:type="dxa"/>
            <w:tcBorders>
              <w:top w:val="nil"/>
              <w:left w:val="nil"/>
              <w:bottom w:val="nil"/>
              <w:right w:val="nil"/>
            </w:tcBorders>
            <w:tcMar>
              <w:top w:w="0" w:type="dxa"/>
              <w:left w:w="60" w:type="dxa"/>
              <w:bottom w:w="0" w:type="dxa"/>
              <w:right w:w="60" w:type="dxa"/>
            </w:tcMar>
          </w:tcPr>
          <w:p w14:paraId="06B20B6C" w14:textId="77777777" w:rsidR="00677DE9" w:rsidRDefault="00677DE9" w:rsidP="00677DE9">
            <w:pPr>
              <w:spacing w:after="0"/>
              <w:rPr>
                <w:ins w:id="12547" w:author="Arjan Kloosterboer" w:date="2017-09-20T10:59:00Z"/>
                <w:rFonts w:ascii="Calibri" w:hAnsi="Calibri" w:cs="Calibri"/>
                <w:color w:val="000000"/>
              </w:rPr>
            </w:pPr>
            <w:ins w:id="12548" w:author="Arjan Kloosterboer" w:date="2017-09-20T10:59:00Z">
              <w:r>
                <w:rPr>
                  <w:rFonts w:ascii="Calibri" w:hAnsi="Calibri" w:cs="Calibri"/>
                  <w:color w:val="000000"/>
                </w:rPr>
                <w:t>-</w:t>
              </w:r>
            </w:ins>
          </w:p>
        </w:tc>
      </w:tr>
      <w:tr w:rsidR="00677DE9" w14:paraId="62FB34AB" w14:textId="77777777" w:rsidTr="00C43973">
        <w:trPr>
          <w:ins w:id="12549" w:author="Arjan Kloosterboer" w:date="2017-09-20T10:59:00Z"/>
        </w:trPr>
        <w:tc>
          <w:tcPr>
            <w:tcW w:w="9360" w:type="dxa"/>
            <w:gridSpan w:val="3"/>
            <w:tcBorders>
              <w:top w:val="nil"/>
              <w:left w:val="nil"/>
              <w:bottom w:val="nil"/>
              <w:right w:val="nil"/>
            </w:tcBorders>
            <w:tcMar>
              <w:top w:w="0" w:type="dxa"/>
              <w:left w:w="60" w:type="dxa"/>
              <w:bottom w:w="0" w:type="dxa"/>
              <w:right w:w="60" w:type="dxa"/>
            </w:tcMar>
          </w:tcPr>
          <w:p w14:paraId="2A0A2A08" w14:textId="77777777" w:rsidR="00677DE9" w:rsidRDefault="00677DE9" w:rsidP="00677DE9">
            <w:pPr>
              <w:spacing w:after="0"/>
              <w:rPr>
                <w:ins w:id="12550" w:author="Arjan Kloosterboer" w:date="2017-09-20T10:59:00Z"/>
                <w:rFonts w:ascii="Calibri" w:hAnsi="Calibri" w:cs="Calibri"/>
                <w:color w:val="0F0F0F"/>
              </w:rPr>
            </w:pPr>
            <w:ins w:id="12551" w:author="Arjan Kloosterboer" w:date="2017-09-20T10:59:00Z">
              <w:r>
                <w:rPr>
                  <w:rFonts w:ascii="Calibri" w:hAnsi="Calibri" w:cs="Calibri"/>
                  <w:b/>
                  <w:bCs/>
                  <w:color w:val="0F0F0F"/>
                </w:rPr>
                <w:t>Toelichting</w:t>
              </w:r>
            </w:ins>
          </w:p>
        </w:tc>
      </w:tr>
      <w:tr w:rsidR="00677DE9" w:rsidRPr="00AE1A91" w14:paraId="28E9AD39" w14:textId="77777777" w:rsidTr="00C43973">
        <w:trPr>
          <w:ins w:id="12552" w:author="Arjan Kloosterboer" w:date="2017-09-20T10:59:00Z"/>
        </w:trPr>
        <w:tc>
          <w:tcPr>
            <w:tcW w:w="450" w:type="dxa"/>
            <w:tcBorders>
              <w:top w:val="nil"/>
              <w:left w:val="nil"/>
              <w:bottom w:val="nil"/>
              <w:right w:val="nil"/>
            </w:tcBorders>
            <w:tcMar>
              <w:top w:w="0" w:type="dxa"/>
              <w:left w:w="60" w:type="dxa"/>
              <w:bottom w:w="0" w:type="dxa"/>
              <w:right w:w="60" w:type="dxa"/>
            </w:tcMar>
          </w:tcPr>
          <w:p w14:paraId="5A207410" w14:textId="77777777" w:rsidR="00677DE9" w:rsidRDefault="00677DE9" w:rsidP="00677DE9">
            <w:pPr>
              <w:spacing w:after="0"/>
              <w:rPr>
                <w:ins w:id="12553" w:author="Arjan Kloosterboer" w:date="2017-09-20T10:59:00Z"/>
                <w:rFonts w:ascii="Calibri" w:hAnsi="Calibri" w:cs="Calibri"/>
                <w:b/>
                <w:bCs/>
                <w:color w:val="0F0F0F"/>
              </w:rPr>
            </w:pPr>
          </w:p>
        </w:tc>
        <w:tc>
          <w:tcPr>
            <w:tcW w:w="8910" w:type="dxa"/>
            <w:gridSpan w:val="2"/>
            <w:tcBorders>
              <w:top w:val="nil"/>
              <w:left w:val="nil"/>
              <w:bottom w:val="nil"/>
              <w:right w:val="nil"/>
            </w:tcBorders>
            <w:tcMar>
              <w:top w:w="0" w:type="dxa"/>
              <w:left w:w="60" w:type="dxa"/>
              <w:bottom w:w="0" w:type="dxa"/>
              <w:right w:w="60" w:type="dxa"/>
            </w:tcMar>
          </w:tcPr>
          <w:p w14:paraId="2A1171E4" w14:textId="77777777" w:rsidR="00677DE9" w:rsidRPr="00677DE9" w:rsidRDefault="00677DE9" w:rsidP="00677DE9">
            <w:pPr>
              <w:spacing w:after="0"/>
              <w:rPr>
                <w:ins w:id="12554" w:author="Arjan Kloosterboer" w:date="2017-09-20T10:59:00Z"/>
                <w:rFonts w:ascii="Calibri" w:hAnsi="Calibri" w:cs="Calibri"/>
                <w:color w:val="0F0F0F"/>
                <w:lang w:val="nl-NL"/>
              </w:rPr>
            </w:pPr>
            <w:ins w:id="12555" w:author="Arjan Kloosterboer" w:date="2017-09-20T10:59:00Z">
              <w:r w:rsidRPr="00677DE9">
                <w:rPr>
                  <w:rFonts w:ascii="Calibri" w:hAnsi="Calibri" w:cs="Calibri"/>
                  <w:color w:val="0F0F0F"/>
                  <w:lang w:val="nl-NL"/>
                </w:rPr>
                <w:t xml:space="preserve">In bijvoorbeeld de gemeentelijke selectielijst 2017 gaat het om de aanduiding van de unieke combinatie van selectielijstproces, resultaat en procesobjectomschrijving, zoals vermeld in de kolom 'Nr.', bijvoorbeeld "5.1.4" voor Procestype 5: 'Producten en diensten leveren', Resultaat 1 ('Geleverd') en procesobjectomschrijving 4: 'Reisdocument, identiteitsbewijs'.  </w:t>
              </w:r>
            </w:ins>
          </w:p>
          <w:p w14:paraId="7A4AF6C4" w14:textId="191966DC" w:rsidR="00677DE9" w:rsidRPr="00677DE9" w:rsidRDefault="00EA39F4" w:rsidP="00677DE9">
            <w:pPr>
              <w:spacing w:after="0"/>
              <w:rPr>
                <w:ins w:id="12556" w:author="Arjan Kloosterboer" w:date="2017-09-20T10:59:00Z"/>
                <w:rFonts w:ascii="Calibri" w:hAnsi="Calibri" w:cs="Calibri"/>
                <w:color w:val="0F0F0F"/>
                <w:lang w:val="nl-NL"/>
              </w:rPr>
            </w:pPr>
            <w:ins w:id="12557" w:author="Arjan Kloosterboer" w:date="2018-05-27T23:39:00Z">
              <w:r w:rsidRPr="00EA39F4">
                <w:rPr>
                  <w:rFonts w:ascii="Calibri" w:hAnsi="Calibri" w:cs="Calibri"/>
                  <w:color w:val="0F0F0F"/>
                  <w:lang w:val="nl-NL"/>
                </w:rPr>
                <w:t>De waarde kan ontleend worden aan het van toepassing zijnde Resultaattype, attribuutsoort Selectielijstklasse.</w:t>
              </w:r>
            </w:ins>
          </w:p>
        </w:tc>
        <w:bookmarkEnd w:id="12390"/>
      </w:tr>
      <w:bookmarkEnd w:id="12315"/>
    </w:tbl>
    <w:p w14:paraId="4C114B8B" w14:textId="0C8059AF" w:rsidR="00FE63AC" w:rsidRDefault="00FE63AC" w:rsidP="0099098F">
      <w:pPr>
        <w:rPr>
          <w:noProof/>
          <w:lang w:val="nl-NL"/>
        </w:rPr>
      </w:pPr>
    </w:p>
    <w:p w14:paraId="114935BD" w14:textId="64F8505B" w:rsidR="004D5F49" w:rsidRPr="004D5F49" w:rsidRDefault="004D5F49" w:rsidP="004D5F49">
      <w:pPr>
        <w:widowControl w:val="0"/>
        <w:autoSpaceDE w:val="0"/>
        <w:autoSpaceDN w:val="0"/>
        <w:adjustRightInd w:val="0"/>
        <w:spacing w:before="240" w:after="60" w:line="240" w:lineRule="auto"/>
        <w:outlineLvl w:val="3"/>
        <w:rPr>
          <w:ins w:id="12558" w:author="Arjan Kloosterboer" w:date="2018-06-18T13:56:00Z"/>
          <w:rFonts w:ascii="Arial" w:hAnsi="Arial" w:cs="Arial"/>
          <w:b/>
          <w:color w:val="000000"/>
          <w:sz w:val="24"/>
          <w:szCs w:val="24"/>
          <w:lang w:val="nl-NL"/>
        </w:rPr>
      </w:pPr>
      <w:ins w:id="12559" w:author="Arjan Kloosterboer" w:date="2018-06-18T13:56:00Z">
        <w:r w:rsidRPr="004D5F49">
          <w:rPr>
            <w:rFonts w:ascii="Arial" w:hAnsi="Arial" w:cs="Arial"/>
            <w:b/>
            <w:color w:val="000000"/>
            <w:sz w:val="24"/>
            <w:szCs w:val="24"/>
            <w:lang w:val="nl-NL"/>
          </w:rPr>
          <w:t xml:space="preserve">Relatiesoort </w:t>
        </w:r>
      </w:ins>
      <w:ins w:id="12560" w:author="Arjan Kloosterboer" w:date="2018-06-18T13:57:00Z">
        <w:r>
          <w:rPr>
            <w:rFonts w:ascii="Arial" w:hAnsi="Arial" w:cs="Arial"/>
            <w:b/>
            <w:color w:val="000000"/>
            <w:sz w:val="24"/>
            <w:szCs w:val="24"/>
            <w:lang w:val="nl-NL"/>
          </w:rPr>
          <w:t>‘</w:t>
        </w:r>
      </w:ins>
      <w:ins w:id="12561" w:author="Arjan Kloosterboer" w:date="2018-06-18T13:56:00Z">
        <w:r w:rsidRPr="004D5F49">
          <w:rPr>
            <w:rFonts w:ascii="Arial" w:hAnsi="Arial" w:cs="Arial"/>
            <w:b/>
            <w:color w:val="000000"/>
            <w:sz w:val="24"/>
            <w:szCs w:val="24"/>
            <w:lang w:val="nl-NL"/>
          </w:rPr>
          <w:t>heeft bij afronding</w:t>
        </w:r>
      </w:ins>
      <w:ins w:id="12562" w:author="Arjan Kloosterboer" w:date="2018-06-18T13:57:00Z">
        <w:r>
          <w:rPr>
            <w:rFonts w:ascii="Arial" w:hAnsi="Arial" w:cs="Arial"/>
            <w:b/>
            <w:color w:val="000000"/>
            <w:sz w:val="24"/>
            <w:szCs w:val="24"/>
            <w:lang w:val="nl-NL"/>
          </w:rPr>
          <w:t xml:space="preserve"> RESULTAATTYPE’</w:t>
        </w:r>
      </w:ins>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7"/>
        <w:gridCol w:w="2274"/>
        <w:gridCol w:w="6391"/>
      </w:tblGrid>
      <w:tr w:rsidR="004D5F49" w14:paraId="4CA1A00D" w14:textId="77777777" w:rsidTr="004D5F49">
        <w:trPr>
          <w:tblCellSpacing w:w="15" w:type="dxa"/>
          <w:ins w:id="12563" w:author="Arjan Kloosterboer" w:date="2018-06-18T13:56:00Z"/>
        </w:trPr>
        <w:tc>
          <w:tcPr>
            <w:tcW w:w="1481" w:type="pct"/>
            <w:gridSpan w:val="2"/>
            <w:tcBorders>
              <w:top w:val="nil"/>
              <w:left w:val="nil"/>
              <w:bottom w:val="nil"/>
              <w:right w:val="nil"/>
            </w:tcBorders>
            <w:hideMark/>
          </w:tcPr>
          <w:p w14:paraId="409F566C" w14:textId="77777777" w:rsidR="004D5F49" w:rsidRDefault="004D5F49" w:rsidP="00E205E7">
            <w:pPr>
              <w:rPr>
                <w:ins w:id="12564" w:author="Arjan Kloosterboer" w:date="2018-06-18T13:56:00Z"/>
                <w:rFonts w:ascii="Calibri" w:hAnsi="Calibri" w:cs="Calibri"/>
              </w:rPr>
            </w:pPr>
            <w:ins w:id="12565" w:author="Arjan Kloosterboer" w:date="2018-06-18T13:56:00Z">
              <w:r>
                <w:rPr>
                  <w:rFonts w:ascii="Calibri" w:hAnsi="Calibri" w:cs="Calibri"/>
                  <w:b/>
                  <w:bCs/>
                </w:rPr>
                <w:t>Naam</w:t>
              </w:r>
            </w:ins>
          </w:p>
        </w:tc>
        <w:tc>
          <w:tcPr>
            <w:tcW w:w="3470" w:type="pct"/>
            <w:tcBorders>
              <w:top w:val="nil"/>
              <w:left w:val="nil"/>
              <w:bottom w:val="nil"/>
              <w:right w:val="nil"/>
            </w:tcBorders>
            <w:hideMark/>
          </w:tcPr>
          <w:p w14:paraId="3BC34101" w14:textId="77777777" w:rsidR="004D5F49" w:rsidRDefault="004D5F49" w:rsidP="00E205E7">
            <w:pPr>
              <w:rPr>
                <w:ins w:id="12566" w:author="Arjan Kloosterboer" w:date="2018-06-18T13:56:00Z"/>
                <w:rFonts w:ascii="Calibri" w:hAnsi="Calibri" w:cs="Calibri"/>
              </w:rPr>
            </w:pPr>
            <w:ins w:id="12567" w:author="Arjan Kloosterboer" w:date="2018-06-18T13:56:00Z">
              <w:r>
                <w:rPr>
                  <w:rFonts w:ascii="Calibri" w:hAnsi="Calibri" w:cs="Calibri"/>
                </w:rPr>
                <w:t>heeft bij afronding</w:t>
              </w:r>
            </w:ins>
          </w:p>
        </w:tc>
      </w:tr>
      <w:tr w:rsidR="004D5F49" w14:paraId="1755D566" w14:textId="77777777" w:rsidTr="004D5F49">
        <w:trPr>
          <w:tblCellSpacing w:w="15" w:type="dxa"/>
          <w:ins w:id="12568" w:author="Arjan Kloosterboer" w:date="2018-06-18T13:56:00Z"/>
        </w:trPr>
        <w:tc>
          <w:tcPr>
            <w:tcW w:w="1481" w:type="pct"/>
            <w:gridSpan w:val="2"/>
            <w:tcBorders>
              <w:top w:val="nil"/>
              <w:left w:val="nil"/>
              <w:bottom w:val="nil"/>
              <w:right w:val="nil"/>
            </w:tcBorders>
            <w:hideMark/>
          </w:tcPr>
          <w:p w14:paraId="6F85E0A5" w14:textId="77777777" w:rsidR="004D5F49" w:rsidRDefault="004D5F49" w:rsidP="00E205E7">
            <w:pPr>
              <w:rPr>
                <w:ins w:id="12569" w:author="Arjan Kloosterboer" w:date="2018-06-18T13:56:00Z"/>
                <w:rFonts w:ascii="Calibri" w:hAnsi="Calibri" w:cs="Calibri"/>
              </w:rPr>
            </w:pPr>
            <w:ins w:id="12570" w:author="Arjan Kloosterboer" w:date="2018-06-18T13:56:00Z">
              <w:r>
                <w:rPr>
                  <w:rFonts w:ascii="Calibri" w:hAnsi="Calibri" w:cs="Calibri"/>
                  <w:b/>
                  <w:bCs/>
                </w:rPr>
                <w:t>Gerelateerd objecttype</w:t>
              </w:r>
            </w:ins>
          </w:p>
        </w:tc>
        <w:tc>
          <w:tcPr>
            <w:tcW w:w="3470" w:type="pct"/>
            <w:tcBorders>
              <w:top w:val="nil"/>
              <w:left w:val="nil"/>
              <w:bottom w:val="nil"/>
              <w:right w:val="nil"/>
            </w:tcBorders>
            <w:hideMark/>
          </w:tcPr>
          <w:p w14:paraId="7E08168B" w14:textId="77777777" w:rsidR="004D5F49" w:rsidRDefault="004D5F49" w:rsidP="00E205E7">
            <w:pPr>
              <w:rPr>
                <w:ins w:id="12571" w:author="Arjan Kloosterboer" w:date="2018-06-18T13:56:00Z"/>
                <w:rFonts w:ascii="Calibri" w:hAnsi="Calibri" w:cs="Calibri"/>
              </w:rPr>
            </w:pPr>
            <w:ins w:id="12572" w:author="Arjan Kloosterboer" w:date="2018-06-18T13:56:00Z">
              <w:r>
                <w:rPr>
                  <w:rFonts w:ascii="Calibri" w:hAnsi="Calibri" w:cs="Calibri"/>
                </w:rPr>
                <w:t xml:space="preserve">RESULTAATTYPE </w:t>
              </w:r>
            </w:ins>
          </w:p>
        </w:tc>
      </w:tr>
      <w:tr w:rsidR="004D5F49" w14:paraId="4A00E249" w14:textId="77777777" w:rsidTr="004D5F49">
        <w:trPr>
          <w:tblCellSpacing w:w="15" w:type="dxa"/>
          <w:ins w:id="12573" w:author="Arjan Kloosterboer" w:date="2018-06-18T13:56:00Z"/>
        </w:trPr>
        <w:tc>
          <w:tcPr>
            <w:tcW w:w="1481" w:type="pct"/>
            <w:gridSpan w:val="2"/>
            <w:tcBorders>
              <w:top w:val="nil"/>
              <w:left w:val="nil"/>
              <w:bottom w:val="nil"/>
              <w:right w:val="nil"/>
            </w:tcBorders>
            <w:hideMark/>
          </w:tcPr>
          <w:p w14:paraId="52E86A1E" w14:textId="77777777" w:rsidR="004D5F49" w:rsidRDefault="004D5F49" w:rsidP="00E205E7">
            <w:pPr>
              <w:rPr>
                <w:ins w:id="12574" w:author="Arjan Kloosterboer" w:date="2018-06-18T13:56:00Z"/>
                <w:rFonts w:ascii="Calibri" w:hAnsi="Calibri" w:cs="Calibri"/>
              </w:rPr>
            </w:pPr>
            <w:ins w:id="12575" w:author="Arjan Kloosterboer" w:date="2018-06-18T13:56:00Z">
              <w:r>
                <w:rPr>
                  <w:rFonts w:ascii="Calibri" w:hAnsi="Calibri" w:cs="Calibri"/>
                  <w:b/>
                  <w:bCs/>
                </w:rPr>
                <w:t>Herkomst</w:t>
              </w:r>
            </w:ins>
          </w:p>
        </w:tc>
        <w:tc>
          <w:tcPr>
            <w:tcW w:w="3470" w:type="pct"/>
            <w:tcBorders>
              <w:top w:val="nil"/>
              <w:left w:val="nil"/>
              <w:bottom w:val="nil"/>
              <w:right w:val="nil"/>
            </w:tcBorders>
            <w:hideMark/>
          </w:tcPr>
          <w:p w14:paraId="393BE65A" w14:textId="77777777" w:rsidR="004D5F49" w:rsidRDefault="004D5F49" w:rsidP="00E205E7">
            <w:pPr>
              <w:rPr>
                <w:ins w:id="12576" w:author="Arjan Kloosterboer" w:date="2018-06-18T13:56:00Z"/>
                <w:rFonts w:ascii="Calibri" w:hAnsi="Calibri" w:cs="Calibri"/>
              </w:rPr>
            </w:pPr>
            <w:ins w:id="12577" w:author="Arjan Kloosterboer" w:date="2018-06-18T13:56:00Z">
              <w:r>
                <w:rPr>
                  <w:rFonts w:ascii="Calibri" w:hAnsi="Calibri" w:cs="Calibri"/>
                </w:rPr>
                <w:t>Ontleend aan GFO Zaken 2004</w:t>
              </w:r>
            </w:ins>
          </w:p>
        </w:tc>
      </w:tr>
      <w:tr w:rsidR="004D5F49" w:rsidRPr="004D5F49" w14:paraId="60B65431" w14:textId="77777777" w:rsidTr="004D5F49">
        <w:trPr>
          <w:tblCellSpacing w:w="15" w:type="dxa"/>
          <w:ins w:id="12578" w:author="Arjan Kloosterboer" w:date="2018-06-18T13:56:00Z"/>
        </w:trPr>
        <w:tc>
          <w:tcPr>
            <w:tcW w:w="1481" w:type="pct"/>
            <w:gridSpan w:val="2"/>
            <w:tcBorders>
              <w:top w:val="nil"/>
              <w:left w:val="nil"/>
              <w:bottom w:val="nil"/>
              <w:right w:val="nil"/>
            </w:tcBorders>
            <w:hideMark/>
          </w:tcPr>
          <w:p w14:paraId="1EF5F153" w14:textId="77777777" w:rsidR="004D5F49" w:rsidRDefault="004D5F49" w:rsidP="00E205E7">
            <w:pPr>
              <w:rPr>
                <w:ins w:id="12579" w:author="Arjan Kloosterboer" w:date="2018-06-18T13:56:00Z"/>
                <w:rFonts w:ascii="Calibri" w:hAnsi="Calibri" w:cs="Calibri"/>
              </w:rPr>
            </w:pPr>
            <w:ins w:id="12580" w:author="Arjan Kloosterboer" w:date="2018-06-18T13:56:00Z">
              <w:r>
                <w:rPr>
                  <w:rFonts w:ascii="Calibri" w:hAnsi="Calibri" w:cs="Calibri"/>
                  <w:b/>
                  <w:bCs/>
                </w:rPr>
                <w:t>Definitie</w:t>
              </w:r>
            </w:ins>
          </w:p>
        </w:tc>
        <w:tc>
          <w:tcPr>
            <w:tcW w:w="3470" w:type="pct"/>
            <w:tcBorders>
              <w:top w:val="nil"/>
              <w:left w:val="nil"/>
              <w:bottom w:val="nil"/>
              <w:right w:val="nil"/>
            </w:tcBorders>
            <w:hideMark/>
          </w:tcPr>
          <w:p w14:paraId="5C37B8B8" w14:textId="77777777" w:rsidR="004D5F49" w:rsidRPr="004D5F49" w:rsidRDefault="004D5F49" w:rsidP="00E205E7">
            <w:pPr>
              <w:rPr>
                <w:ins w:id="12581" w:author="Arjan Kloosterboer" w:date="2018-06-18T13:56:00Z"/>
                <w:rFonts w:ascii="Calibri" w:hAnsi="Calibri" w:cs="Calibri"/>
                <w:lang w:val="nl-NL"/>
              </w:rPr>
            </w:pPr>
            <w:ins w:id="12582" w:author="Arjan Kloosterboer" w:date="2018-06-18T13:56:00Z">
              <w:r w:rsidRPr="004D5F49">
                <w:rPr>
                  <w:rFonts w:ascii="Calibri" w:hAnsi="Calibri" w:cs="Calibri"/>
                  <w:lang w:val="nl-NL"/>
                </w:rPr>
                <w:t>Het resultaat dat bij afronding van de zaak bereikt is.</w:t>
              </w:r>
            </w:ins>
          </w:p>
        </w:tc>
      </w:tr>
      <w:tr w:rsidR="004D5F49" w14:paraId="1A5724FE" w14:textId="77777777" w:rsidTr="004D5F49">
        <w:trPr>
          <w:tblCellSpacing w:w="15" w:type="dxa"/>
          <w:ins w:id="12583" w:author="Arjan Kloosterboer" w:date="2018-06-18T13:56:00Z"/>
        </w:trPr>
        <w:tc>
          <w:tcPr>
            <w:tcW w:w="1481" w:type="pct"/>
            <w:gridSpan w:val="2"/>
            <w:tcBorders>
              <w:top w:val="nil"/>
              <w:left w:val="nil"/>
              <w:bottom w:val="nil"/>
              <w:right w:val="nil"/>
            </w:tcBorders>
            <w:hideMark/>
          </w:tcPr>
          <w:p w14:paraId="4DC8C47A" w14:textId="77777777" w:rsidR="004D5F49" w:rsidRDefault="004D5F49" w:rsidP="00E205E7">
            <w:pPr>
              <w:rPr>
                <w:ins w:id="12584" w:author="Arjan Kloosterboer" w:date="2018-06-18T13:56:00Z"/>
                <w:rFonts w:ascii="Calibri" w:hAnsi="Calibri" w:cs="Calibri"/>
              </w:rPr>
            </w:pPr>
            <w:ins w:id="12585" w:author="Arjan Kloosterboer" w:date="2018-06-18T13:56:00Z">
              <w:r>
                <w:rPr>
                  <w:rFonts w:ascii="Calibri" w:hAnsi="Calibri" w:cs="Calibri"/>
                  <w:b/>
                  <w:bCs/>
                </w:rPr>
                <w:t>Herkomst definitie</w:t>
              </w:r>
            </w:ins>
          </w:p>
        </w:tc>
        <w:tc>
          <w:tcPr>
            <w:tcW w:w="3470" w:type="pct"/>
            <w:tcBorders>
              <w:top w:val="nil"/>
              <w:left w:val="nil"/>
              <w:bottom w:val="nil"/>
              <w:right w:val="nil"/>
            </w:tcBorders>
            <w:hideMark/>
          </w:tcPr>
          <w:p w14:paraId="2A264CA5" w14:textId="77777777" w:rsidR="004D5F49" w:rsidRDefault="004D5F49" w:rsidP="00E205E7">
            <w:pPr>
              <w:rPr>
                <w:ins w:id="12586" w:author="Arjan Kloosterboer" w:date="2018-06-18T13:56:00Z"/>
                <w:rFonts w:ascii="Calibri" w:hAnsi="Calibri" w:cs="Calibri"/>
              </w:rPr>
            </w:pPr>
            <w:ins w:id="12587" w:author="Arjan Kloosterboer" w:date="2018-06-18T13:56:00Z">
              <w:r>
                <w:rPr>
                  <w:rFonts w:ascii="Calibri" w:hAnsi="Calibri" w:cs="Calibri"/>
                </w:rPr>
                <w:t>VNG Realisatie</w:t>
              </w:r>
            </w:ins>
          </w:p>
        </w:tc>
      </w:tr>
      <w:tr w:rsidR="004D5F49" w14:paraId="5E204D4E" w14:textId="77777777" w:rsidTr="004D5F49">
        <w:trPr>
          <w:tblCellSpacing w:w="15" w:type="dxa"/>
          <w:ins w:id="12588" w:author="Arjan Kloosterboer" w:date="2018-06-18T13:56:00Z"/>
        </w:trPr>
        <w:tc>
          <w:tcPr>
            <w:tcW w:w="1481" w:type="pct"/>
            <w:gridSpan w:val="2"/>
            <w:tcBorders>
              <w:top w:val="nil"/>
              <w:left w:val="nil"/>
              <w:bottom w:val="nil"/>
              <w:right w:val="nil"/>
            </w:tcBorders>
            <w:hideMark/>
          </w:tcPr>
          <w:p w14:paraId="1C32EFF4" w14:textId="77777777" w:rsidR="004D5F49" w:rsidRDefault="004D5F49" w:rsidP="00E205E7">
            <w:pPr>
              <w:rPr>
                <w:ins w:id="12589" w:author="Arjan Kloosterboer" w:date="2018-06-18T13:56:00Z"/>
                <w:rFonts w:ascii="Calibri" w:hAnsi="Calibri" w:cs="Calibri"/>
              </w:rPr>
            </w:pPr>
            <w:ins w:id="12590" w:author="Arjan Kloosterboer" w:date="2018-06-18T13:56:00Z">
              <w:r>
                <w:rPr>
                  <w:rFonts w:ascii="Calibri" w:hAnsi="Calibri" w:cs="Calibri"/>
                  <w:b/>
                  <w:bCs/>
                </w:rPr>
                <w:t>Datum opname</w:t>
              </w:r>
            </w:ins>
          </w:p>
        </w:tc>
        <w:tc>
          <w:tcPr>
            <w:tcW w:w="3470" w:type="pct"/>
            <w:tcBorders>
              <w:top w:val="nil"/>
              <w:left w:val="nil"/>
              <w:bottom w:val="nil"/>
              <w:right w:val="nil"/>
            </w:tcBorders>
            <w:hideMark/>
          </w:tcPr>
          <w:p w14:paraId="692C28A6" w14:textId="77777777" w:rsidR="004D5F49" w:rsidRDefault="004D5F49" w:rsidP="00E205E7">
            <w:pPr>
              <w:rPr>
                <w:ins w:id="12591" w:author="Arjan Kloosterboer" w:date="2018-06-18T13:56:00Z"/>
                <w:rFonts w:ascii="Calibri" w:hAnsi="Calibri" w:cs="Calibri"/>
              </w:rPr>
            </w:pPr>
            <w:ins w:id="12592" w:author="Arjan Kloosterboer" w:date="2018-06-18T13:56:00Z">
              <w:r>
                <w:rPr>
                  <w:rFonts w:ascii="Calibri" w:hAnsi="Calibri" w:cs="Calibri"/>
                </w:rPr>
                <w:t>1 mei 2018</w:t>
              </w:r>
            </w:ins>
          </w:p>
        </w:tc>
      </w:tr>
      <w:tr w:rsidR="004D5F49" w14:paraId="0C651C8A" w14:textId="77777777" w:rsidTr="004D5F49">
        <w:trPr>
          <w:tblCellSpacing w:w="15" w:type="dxa"/>
          <w:ins w:id="12593" w:author="Arjan Kloosterboer" w:date="2018-06-18T13:56:00Z"/>
        </w:trPr>
        <w:tc>
          <w:tcPr>
            <w:tcW w:w="1481" w:type="pct"/>
            <w:gridSpan w:val="2"/>
            <w:tcBorders>
              <w:top w:val="nil"/>
              <w:left w:val="nil"/>
              <w:bottom w:val="nil"/>
              <w:right w:val="nil"/>
            </w:tcBorders>
            <w:hideMark/>
          </w:tcPr>
          <w:p w14:paraId="1842A3D9" w14:textId="77777777" w:rsidR="004D5F49" w:rsidRDefault="004D5F49" w:rsidP="00E205E7">
            <w:pPr>
              <w:rPr>
                <w:ins w:id="12594" w:author="Arjan Kloosterboer" w:date="2018-06-18T13:56:00Z"/>
                <w:rFonts w:ascii="Calibri" w:hAnsi="Calibri" w:cs="Calibri"/>
              </w:rPr>
            </w:pPr>
            <w:ins w:id="12595" w:author="Arjan Kloosterboer" w:date="2018-06-18T13:56:00Z">
              <w:r>
                <w:rPr>
                  <w:rFonts w:ascii="Calibri" w:hAnsi="Calibri" w:cs="Calibri"/>
                  <w:b/>
                  <w:bCs/>
                </w:rPr>
                <w:t>Mogelijk geen waarde</w:t>
              </w:r>
            </w:ins>
          </w:p>
        </w:tc>
        <w:tc>
          <w:tcPr>
            <w:tcW w:w="3470" w:type="pct"/>
            <w:tcBorders>
              <w:top w:val="nil"/>
              <w:left w:val="nil"/>
              <w:bottom w:val="nil"/>
              <w:right w:val="nil"/>
            </w:tcBorders>
            <w:hideMark/>
          </w:tcPr>
          <w:p w14:paraId="4F946EA2" w14:textId="77777777" w:rsidR="004D5F49" w:rsidRDefault="004D5F49" w:rsidP="00E205E7">
            <w:pPr>
              <w:rPr>
                <w:ins w:id="12596" w:author="Arjan Kloosterboer" w:date="2018-06-18T13:56:00Z"/>
                <w:rFonts w:ascii="Calibri" w:hAnsi="Calibri" w:cs="Calibri"/>
              </w:rPr>
            </w:pPr>
            <w:ins w:id="12597" w:author="Arjan Kloosterboer" w:date="2018-06-18T13:56:00Z">
              <w:r>
                <w:rPr>
                  <w:rFonts w:ascii="Calibri" w:hAnsi="Calibri" w:cs="Calibri"/>
                </w:rPr>
                <w:t>Nee</w:t>
              </w:r>
            </w:ins>
          </w:p>
        </w:tc>
      </w:tr>
      <w:tr w:rsidR="004D5F49" w14:paraId="0F0464E0" w14:textId="77777777" w:rsidTr="004D5F49">
        <w:trPr>
          <w:tblCellSpacing w:w="15" w:type="dxa"/>
          <w:ins w:id="12598" w:author="Arjan Kloosterboer" w:date="2018-06-18T13:56:00Z"/>
        </w:trPr>
        <w:tc>
          <w:tcPr>
            <w:tcW w:w="1481" w:type="pct"/>
            <w:gridSpan w:val="2"/>
            <w:tcBorders>
              <w:top w:val="nil"/>
              <w:left w:val="nil"/>
              <w:bottom w:val="nil"/>
              <w:right w:val="nil"/>
            </w:tcBorders>
            <w:hideMark/>
          </w:tcPr>
          <w:p w14:paraId="1E048BE3" w14:textId="77777777" w:rsidR="004D5F49" w:rsidRDefault="004D5F49" w:rsidP="00E205E7">
            <w:pPr>
              <w:rPr>
                <w:ins w:id="12599" w:author="Arjan Kloosterboer" w:date="2018-06-18T13:56:00Z"/>
                <w:rFonts w:ascii="Calibri" w:hAnsi="Calibri" w:cs="Calibri"/>
              </w:rPr>
            </w:pPr>
            <w:ins w:id="12600" w:author="Arjan Kloosterboer" w:date="2018-06-18T13:56:00Z">
              <w:r>
                <w:rPr>
                  <w:rFonts w:ascii="Calibri" w:hAnsi="Calibri" w:cs="Calibri"/>
                  <w:b/>
                  <w:bCs/>
                </w:rPr>
                <w:t>Indicatie materiële historie</w:t>
              </w:r>
            </w:ins>
          </w:p>
        </w:tc>
        <w:tc>
          <w:tcPr>
            <w:tcW w:w="3470" w:type="pct"/>
            <w:tcBorders>
              <w:top w:val="nil"/>
              <w:left w:val="nil"/>
              <w:bottom w:val="nil"/>
              <w:right w:val="nil"/>
            </w:tcBorders>
            <w:hideMark/>
          </w:tcPr>
          <w:p w14:paraId="2F774E52" w14:textId="77777777" w:rsidR="004D5F49" w:rsidRDefault="004D5F49" w:rsidP="00E205E7">
            <w:pPr>
              <w:rPr>
                <w:ins w:id="12601" w:author="Arjan Kloosterboer" w:date="2018-06-18T13:56:00Z"/>
                <w:rFonts w:ascii="Calibri" w:hAnsi="Calibri" w:cs="Calibri"/>
              </w:rPr>
            </w:pPr>
            <w:ins w:id="12602" w:author="Arjan Kloosterboer" w:date="2018-06-18T13:56:00Z">
              <w:r>
                <w:rPr>
                  <w:rFonts w:ascii="Calibri" w:hAnsi="Calibri" w:cs="Calibri"/>
                </w:rPr>
                <w:t>Ja</w:t>
              </w:r>
            </w:ins>
          </w:p>
        </w:tc>
      </w:tr>
      <w:tr w:rsidR="004D5F49" w14:paraId="5A699B94" w14:textId="77777777" w:rsidTr="004D5F49">
        <w:trPr>
          <w:tblCellSpacing w:w="15" w:type="dxa"/>
          <w:ins w:id="12603" w:author="Arjan Kloosterboer" w:date="2018-06-18T13:56:00Z"/>
        </w:trPr>
        <w:tc>
          <w:tcPr>
            <w:tcW w:w="1481" w:type="pct"/>
            <w:gridSpan w:val="2"/>
            <w:tcBorders>
              <w:top w:val="nil"/>
              <w:left w:val="nil"/>
              <w:bottom w:val="nil"/>
              <w:right w:val="nil"/>
            </w:tcBorders>
            <w:hideMark/>
          </w:tcPr>
          <w:p w14:paraId="369EAAFC" w14:textId="77777777" w:rsidR="004D5F49" w:rsidRDefault="004D5F49" w:rsidP="00E205E7">
            <w:pPr>
              <w:rPr>
                <w:ins w:id="12604" w:author="Arjan Kloosterboer" w:date="2018-06-18T13:56:00Z"/>
                <w:rFonts w:ascii="Calibri" w:hAnsi="Calibri" w:cs="Calibri"/>
              </w:rPr>
            </w:pPr>
            <w:ins w:id="12605" w:author="Arjan Kloosterboer" w:date="2018-06-18T13:56:00Z">
              <w:r>
                <w:rPr>
                  <w:rFonts w:ascii="Calibri" w:hAnsi="Calibri" w:cs="Calibri"/>
                  <w:b/>
                  <w:bCs/>
                </w:rPr>
                <w:t>Indicatie formele historie</w:t>
              </w:r>
            </w:ins>
          </w:p>
        </w:tc>
        <w:tc>
          <w:tcPr>
            <w:tcW w:w="3470" w:type="pct"/>
            <w:tcBorders>
              <w:top w:val="nil"/>
              <w:left w:val="nil"/>
              <w:bottom w:val="nil"/>
              <w:right w:val="nil"/>
            </w:tcBorders>
            <w:hideMark/>
          </w:tcPr>
          <w:p w14:paraId="00125593" w14:textId="77777777" w:rsidR="004D5F49" w:rsidRDefault="004D5F49" w:rsidP="00E205E7">
            <w:pPr>
              <w:rPr>
                <w:ins w:id="12606" w:author="Arjan Kloosterboer" w:date="2018-06-18T13:56:00Z"/>
                <w:rFonts w:ascii="Calibri" w:hAnsi="Calibri" w:cs="Calibri"/>
              </w:rPr>
            </w:pPr>
            <w:ins w:id="12607" w:author="Arjan Kloosterboer" w:date="2018-06-18T13:56:00Z">
              <w:r>
                <w:rPr>
                  <w:rFonts w:ascii="Calibri" w:hAnsi="Calibri" w:cs="Calibri"/>
                </w:rPr>
                <w:t>Ja</w:t>
              </w:r>
            </w:ins>
          </w:p>
        </w:tc>
      </w:tr>
      <w:tr w:rsidR="004D5F49" w14:paraId="1751F6A6" w14:textId="77777777" w:rsidTr="004D5F49">
        <w:trPr>
          <w:tblCellSpacing w:w="15" w:type="dxa"/>
          <w:ins w:id="12608" w:author="Arjan Kloosterboer" w:date="2018-06-18T13:56:00Z"/>
        </w:trPr>
        <w:tc>
          <w:tcPr>
            <w:tcW w:w="1481" w:type="pct"/>
            <w:gridSpan w:val="2"/>
            <w:tcBorders>
              <w:top w:val="nil"/>
              <w:left w:val="nil"/>
              <w:bottom w:val="nil"/>
              <w:right w:val="nil"/>
            </w:tcBorders>
            <w:hideMark/>
          </w:tcPr>
          <w:p w14:paraId="208258EE" w14:textId="77777777" w:rsidR="004D5F49" w:rsidRDefault="004D5F49" w:rsidP="00E205E7">
            <w:pPr>
              <w:rPr>
                <w:ins w:id="12609" w:author="Arjan Kloosterboer" w:date="2018-06-18T13:56:00Z"/>
                <w:rFonts w:ascii="Calibri" w:hAnsi="Calibri" w:cs="Calibri"/>
              </w:rPr>
            </w:pPr>
            <w:ins w:id="12610" w:author="Arjan Kloosterboer" w:date="2018-06-18T13:56:00Z">
              <w:r>
                <w:rPr>
                  <w:rFonts w:ascii="Calibri" w:hAnsi="Calibri" w:cs="Calibri"/>
                  <w:b/>
                  <w:bCs/>
                </w:rPr>
                <w:t>Indicatie in onderzoek</w:t>
              </w:r>
            </w:ins>
          </w:p>
        </w:tc>
        <w:tc>
          <w:tcPr>
            <w:tcW w:w="3470" w:type="pct"/>
            <w:tcBorders>
              <w:top w:val="nil"/>
              <w:left w:val="nil"/>
              <w:bottom w:val="nil"/>
              <w:right w:val="nil"/>
            </w:tcBorders>
            <w:hideMark/>
          </w:tcPr>
          <w:p w14:paraId="439A739C" w14:textId="77777777" w:rsidR="004D5F49" w:rsidRDefault="004D5F49" w:rsidP="00E205E7">
            <w:pPr>
              <w:rPr>
                <w:ins w:id="12611" w:author="Arjan Kloosterboer" w:date="2018-06-18T13:56:00Z"/>
                <w:rFonts w:ascii="Calibri" w:hAnsi="Calibri" w:cs="Calibri"/>
              </w:rPr>
            </w:pPr>
            <w:ins w:id="12612" w:author="Arjan Kloosterboer" w:date="2018-06-18T13:56:00Z">
              <w:r>
                <w:rPr>
                  <w:rFonts w:ascii="Calibri" w:hAnsi="Calibri" w:cs="Calibri"/>
                </w:rPr>
                <w:t>Nee</w:t>
              </w:r>
            </w:ins>
          </w:p>
        </w:tc>
      </w:tr>
      <w:tr w:rsidR="004D5F49" w14:paraId="60B52DC2" w14:textId="77777777" w:rsidTr="004D5F49">
        <w:trPr>
          <w:tblCellSpacing w:w="15" w:type="dxa"/>
          <w:ins w:id="12613" w:author="Arjan Kloosterboer" w:date="2018-06-18T13:56:00Z"/>
        </w:trPr>
        <w:tc>
          <w:tcPr>
            <w:tcW w:w="1481" w:type="pct"/>
            <w:gridSpan w:val="2"/>
            <w:tcBorders>
              <w:top w:val="nil"/>
              <w:left w:val="nil"/>
              <w:bottom w:val="nil"/>
              <w:right w:val="nil"/>
            </w:tcBorders>
            <w:hideMark/>
          </w:tcPr>
          <w:p w14:paraId="3E700304" w14:textId="77777777" w:rsidR="004D5F49" w:rsidRDefault="004D5F49" w:rsidP="00E205E7">
            <w:pPr>
              <w:rPr>
                <w:ins w:id="12614" w:author="Arjan Kloosterboer" w:date="2018-06-18T13:56:00Z"/>
                <w:rFonts w:ascii="Calibri" w:hAnsi="Calibri" w:cs="Calibri"/>
              </w:rPr>
            </w:pPr>
            <w:ins w:id="12615" w:author="Arjan Kloosterboer" w:date="2018-06-18T13:56:00Z">
              <w:r>
                <w:rPr>
                  <w:rFonts w:ascii="Calibri" w:hAnsi="Calibri" w:cs="Calibri"/>
                  <w:b/>
                  <w:bCs/>
                </w:rPr>
                <w:t>Aanduiding strijdigheid/nietigheid</w:t>
              </w:r>
            </w:ins>
          </w:p>
        </w:tc>
        <w:tc>
          <w:tcPr>
            <w:tcW w:w="3470" w:type="pct"/>
            <w:tcBorders>
              <w:top w:val="nil"/>
              <w:left w:val="nil"/>
              <w:bottom w:val="nil"/>
              <w:right w:val="nil"/>
            </w:tcBorders>
            <w:hideMark/>
          </w:tcPr>
          <w:p w14:paraId="6A307995" w14:textId="77777777" w:rsidR="004D5F49" w:rsidRDefault="004D5F49" w:rsidP="00E205E7">
            <w:pPr>
              <w:rPr>
                <w:ins w:id="12616" w:author="Arjan Kloosterboer" w:date="2018-06-18T13:56:00Z"/>
                <w:rFonts w:ascii="Calibri" w:hAnsi="Calibri" w:cs="Calibri"/>
              </w:rPr>
            </w:pPr>
            <w:ins w:id="12617" w:author="Arjan Kloosterboer" w:date="2018-06-18T13:56:00Z">
              <w:r>
                <w:rPr>
                  <w:rFonts w:ascii="Calibri" w:hAnsi="Calibri" w:cs="Calibri"/>
                </w:rPr>
                <w:t>Nee</w:t>
              </w:r>
            </w:ins>
          </w:p>
        </w:tc>
      </w:tr>
      <w:tr w:rsidR="004D5F49" w14:paraId="0A5DC7A5" w14:textId="77777777" w:rsidTr="004D5F49">
        <w:trPr>
          <w:tblCellSpacing w:w="15" w:type="dxa"/>
          <w:ins w:id="12618" w:author="Arjan Kloosterboer" w:date="2018-06-18T13:56:00Z"/>
        </w:trPr>
        <w:tc>
          <w:tcPr>
            <w:tcW w:w="1481" w:type="pct"/>
            <w:gridSpan w:val="2"/>
            <w:tcBorders>
              <w:top w:val="nil"/>
              <w:left w:val="nil"/>
              <w:bottom w:val="nil"/>
              <w:right w:val="nil"/>
            </w:tcBorders>
            <w:hideMark/>
          </w:tcPr>
          <w:p w14:paraId="21A94325" w14:textId="77777777" w:rsidR="004D5F49" w:rsidRDefault="004D5F49" w:rsidP="00E205E7">
            <w:pPr>
              <w:rPr>
                <w:ins w:id="12619" w:author="Arjan Kloosterboer" w:date="2018-06-18T13:56:00Z"/>
                <w:rFonts w:ascii="Calibri" w:hAnsi="Calibri" w:cs="Calibri"/>
              </w:rPr>
            </w:pPr>
            <w:ins w:id="12620" w:author="Arjan Kloosterboer" w:date="2018-06-18T13:56:00Z">
              <w:r>
                <w:rPr>
                  <w:rFonts w:ascii="Calibri" w:hAnsi="Calibri" w:cs="Calibri"/>
                  <w:b/>
                  <w:bCs/>
                </w:rPr>
                <w:t>Indicatie kardinaliteit</w:t>
              </w:r>
            </w:ins>
          </w:p>
        </w:tc>
        <w:tc>
          <w:tcPr>
            <w:tcW w:w="3470" w:type="pct"/>
            <w:tcBorders>
              <w:top w:val="nil"/>
              <w:left w:val="nil"/>
              <w:bottom w:val="nil"/>
              <w:right w:val="nil"/>
            </w:tcBorders>
            <w:hideMark/>
          </w:tcPr>
          <w:p w14:paraId="7581A9D8" w14:textId="77777777" w:rsidR="004D5F49" w:rsidRDefault="004D5F49" w:rsidP="00E205E7">
            <w:pPr>
              <w:rPr>
                <w:ins w:id="12621" w:author="Arjan Kloosterboer" w:date="2018-06-18T13:56:00Z"/>
                <w:rFonts w:ascii="Calibri" w:hAnsi="Calibri" w:cs="Calibri"/>
              </w:rPr>
            </w:pPr>
            <w:ins w:id="12622" w:author="Arjan Kloosterboer" w:date="2018-06-18T13:56:00Z">
              <w:r>
                <w:rPr>
                  <w:rFonts w:ascii="Calibri" w:hAnsi="Calibri" w:cs="Calibri"/>
                </w:rPr>
                <w:t>0 .. 1</w:t>
              </w:r>
            </w:ins>
          </w:p>
        </w:tc>
      </w:tr>
      <w:tr w:rsidR="004D5F49" w14:paraId="507108B5" w14:textId="77777777" w:rsidTr="004D5F49">
        <w:trPr>
          <w:tblCellSpacing w:w="15" w:type="dxa"/>
          <w:ins w:id="12623" w:author="Arjan Kloosterboer" w:date="2018-06-18T13:56:00Z"/>
        </w:trPr>
        <w:tc>
          <w:tcPr>
            <w:tcW w:w="1481" w:type="pct"/>
            <w:gridSpan w:val="2"/>
            <w:tcBorders>
              <w:top w:val="nil"/>
              <w:left w:val="nil"/>
              <w:bottom w:val="nil"/>
              <w:right w:val="nil"/>
            </w:tcBorders>
            <w:hideMark/>
          </w:tcPr>
          <w:p w14:paraId="4AC0C84D" w14:textId="77777777" w:rsidR="004D5F49" w:rsidRDefault="004D5F49" w:rsidP="00E205E7">
            <w:pPr>
              <w:rPr>
                <w:ins w:id="12624" w:author="Arjan Kloosterboer" w:date="2018-06-18T13:56:00Z"/>
                <w:rFonts w:ascii="Calibri" w:hAnsi="Calibri" w:cs="Calibri"/>
              </w:rPr>
            </w:pPr>
            <w:ins w:id="12625" w:author="Arjan Kloosterboer" w:date="2018-06-18T13:56:00Z">
              <w:r>
                <w:rPr>
                  <w:rFonts w:ascii="Calibri" w:hAnsi="Calibri" w:cs="Calibri"/>
                  <w:b/>
                  <w:bCs/>
                </w:rPr>
                <w:t>Indicatie authentiek</w:t>
              </w:r>
            </w:ins>
          </w:p>
        </w:tc>
        <w:tc>
          <w:tcPr>
            <w:tcW w:w="3470" w:type="pct"/>
            <w:tcBorders>
              <w:top w:val="nil"/>
              <w:left w:val="nil"/>
              <w:bottom w:val="nil"/>
              <w:right w:val="nil"/>
            </w:tcBorders>
            <w:hideMark/>
          </w:tcPr>
          <w:p w14:paraId="60D11720" w14:textId="77777777" w:rsidR="004D5F49" w:rsidRDefault="004D5F49" w:rsidP="00E205E7">
            <w:pPr>
              <w:rPr>
                <w:ins w:id="12626" w:author="Arjan Kloosterboer" w:date="2018-06-18T13:56:00Z"/>
                <w:rFonts w:ascii="Calibri" w:hAnsi="Calibri" w:cs="Calibri"/>
              </w:rPr>
            </w:pPr>
            <w:ins w:id="12627" w:author="Arjan Kloosterboer" w:date="2018-06-18T13:56:00Z">
              <w:r>
                <w:rPr>
                  <w:rFonts w:ascii="Calibri" w:hAnsi="Calibri" w:cs="Calibri"/>
                </w:rPr>
                <w:t>Gemeentelijk kerngegeven</w:t>
              </w:r>
            </w:ins>
          </w:p>
        </w:tc>
      </w:tr>
      <w:tr w:rsidR="004D5F49" w:rsidRPr="004D5F49" w14:paraId="119EAC3B" w14:textId="77777777" w:rsidTr="004D5F49">
        <w:trPr>
          <w:tblCellSpacing w:w="15" w:type="dxa"/>
          <w:ins w:id="12628" w:author="Arjan Kloosterboer" w:date="2018-06-18T13:56:00Z"/>
        </w:trPr>
        <w:tc>
          <w:tcPr>
            <w:tcW w:w="1481" w:type="pct"/>
            <w:gridSpan w:val="2"/>
            <w:tcBorders>
              <w:top w:val="nil"/>
              <w:left w:val="nil"/>
              <w:bottom w:val="nil"/>
              <w:right w:val="nil"/>
            </w:tcBorders>
            <w:hideMark/>
          </w:tcPr>
          <w:p w14:paraId="1B67D8AE" w14:textId="77777777" w:rsidR="004D5F49" w:rsidRDefault="004D5F49" w:rsidP="00E205E7">
            <w:pPr>
              <w:rPr>
                <w:ins w:id="12629" w:author="Arjan Kloosterboer" w:date="2018-06-18T13:56:00Z"/>
                <w:rFonts w:ascii="Calibri" w:hAnsi="Calibri" w:cs="Calibri"/>
              </w:rPr>
            </w:pPr>
            <w:ins w:id="12630" w:author="Arjan Kloosterboer" w:date="2018-06-18T13:56:00Z">
              <w:r>
                <w:rPr>
                  <w:rFonts w:ascii="Calibri" w:hAnsi="Calibri" w:cs="Calibri"/>
                  <w:b/>
                  <w:bCs/>
                </w:rPr>
                <w:t>Regels</w:t>
              </w:r>
            </w:ins>
          </w:p>
        </w:tc>
        <w:tc>
          <w:tcPr>
            <w:tcW w:w="3470" w:type="pct"/>
            <w:tcBorders>
              <w:top w:val="nil"/>
              <w:left w:val="nil"/>
              <w:bottom w:val="nil"/>
              <w:right w:val="nil"/>
            </w:tcBorders>
            <w:hideMark/>
          </w:tcPr>
          <w:p w14:paraId="79F04547" w14:textId="3556D084" w:rsidR="004D5F49" w:rsidRPr="004D5F49" w:rsidRDefault="004D5F49" w:rsidP="00E205E7">
            <w:pPr>
              <w:rPr>
                <w:ins w:id="12631" w:author="Arjan Kloosterboer" w:date="2018-06-18T13:56:00Z"/>
                <w:rFonts w:ascii="Calibri" w:hAnsi="Calibri" w:cs="Calibri"/>
                <w:lang w:val="nl-NL"/>
              </w:rPr>
            </w:pPr>
            <w:ins w:id="12632" w:author="Arjan Kloosterboer" w:date="2018-06-18T13:56:00Z">
              <w:r w:rsidRPr="004D5F49">
                <w:rPr>
                  <w:rFonts w:ascii="Calibri" w:hAnsi="Calibri" w:cs="Calibri"/>
                  <w:lang w:val="nl-NL"/>
                </w:rPr>
                <w:t xml:space="preserve">1) De relatie van deze relatiesoort moet gelegd zijn bij een ZAAK indien deze beeindigd wordt. </w:t>
              </w:r>
            </w:ins>
            <w:r>
              <w:rPr>
                <w:rFonts w:ascii="Calibri" w:hAnsi="Calibri" w:cs="Calibri"/>
                <w:lang w:val="nl-NL"/>
              </w:rPr>
              <w:br/>
            </w:r>
            <w:ins w:id="12633" w:author="Arjan Kloosterboer" w:date="2018-06-18T13:56:00Z">
              <w:r w:rsidRPr="004D5F49">
                <w:rPr>
                  <w:rFonts w:ascii="Calibri" w:hAnsi="Calibri" w:cs="Calibri"/>
                  <w:lang w:val="nl-NL"/>
                </w:rPr>
                <w:t xml:space="preserve">2) De relatie kan vanuit een ZAAK alleen gelegd worden naar een RESULTAATTYPE dat relevant is voor het ZAAKTYPE van die ZAAK en waarvan de begindatum geldigheid voor of op de einddatum van de ZAAK ligt en waarvan de einddatum geldigheid op of na de einddatum van de ZAAK ligt. </w:t>
              </w:r>
            </w:ins>
            <w:r>
              <w:rPr>
                <w:rFonts w:ascii="Calibri" w:hAnsi="Calibri" w:cs="Calibri"/>
                <w:lang w:val="nl-NL"/>
              </w:rPr>
              <w:br/>
            </w:r>
            <w:ins w:id="12634" w:author="Arjan Kloosterboer" w:date="2018-06-18T13:56:00Z">
              <w:r w:rsidRPr="004D5F49">
                <w:rPr>
                  <w:rFonts w:ascii="Calibri" w:hAnsi="Calibri" w:cs="Calibri"/>
                  <w:lang w:val="nl-NL"/>
                </w:rPr>
                <w:t xml:space="preserve">3) Indien de attribuutsoort 'Procesobjectaard' bij de ZAAK van een waarde is voorzien, dan dient de relatie gelegd te zijn naar een RESULTAATTYPE waarvan de gelijknamige attribuutsoort dezelfde </w:t>
              </w:r>
              <w:r w:rsidRPr="004D5F49">
                <w:rPr>
                  <w:rFonts w:ascii="Calibri" w:hAnsi="Calibri" w:cs="Calibri"/>
                  <w:lang w:val="nl-NL"/>
                </w:rPr>
                <w:lastRenderedPageBreak/>
                <w:t xml:space="preserve">waarde heeft. </w:t>
              </w:r>
            </w:ins>
          </w:p>
        </w:tc>
      </w:tr>
      <w:tr w:rsidR="004D5F49" w14:paraId="288728A4" w14:textId="77777777" w:rsidTr="004D5F49">
        <w:trPr>
          <w:tblCellSpacing w:w="15" w:type="dxa"/>
          <w:ins w:id="12635" w:author="Arjan Kloosterboer" w:date="2018-06-18T13:56:00Z"/>
        </w:trPr>
        <w:tc>
          <w:tcPr>
            <w:tcW w:w="4967" w:type="pct"/>
            <w:gridSpan w:val="3"/>
            <w:tcBorders>
              <w:top w:val="nil"/>
              <w:left w:val="nil"/>
              <w:bottom w:val="nil"/>
              <w:right w:val="nil"/>
            </w:tcBorders>
            <w:hideMark/>
          </w:tcPr>
          <w:p w14:paraId="7629469F" w14:textId="77777777" w:rsidR="004D5F49" w:rsidRDefault="004D5F49" w:rsidP="00E205E7">
            <w:pPr>
              <w:rPr>
                <w:ins w:id="12636" w:author="Arjan Kloosterboer" w:date="2018-06-18T13:56:00Z"/>
                <w:rFonts w:ascii="Calibri" w:hAnsi="Calibri" w:cs="Calibri"/>
              </w:rPr>
            </w:pPr>
            <w:ins w:id="12637" w:author="Arjan Kloosterboer" w:date="2018-06-18T13:56:00Z">
              <w:r>
                <w:rPr>
                  <w:rFonts w:ascii="Calibri" w:hAnsi="Calibri" w:cs="Calibri"/>
                  <w:b/>
                  <w:bCs/>
                </w:rPr>
                <w:lastRenderedPageBreak/>
                <w:t>Toelichting</w:t>
              </w:r>
            </w:ins>
          </w:p>
        </w:tc>
      </w:tr>
      <w:tr w:rsidR="004D5F49" w:rsidRPr="004D5F49" w14:paraId="479B7FE8" w14:textId="77777777" w:rsidTr="004D5F49">
        <w:trPr>
          <w:tblCellSpacing w:w="15" w:type="dxa"/>
          <w:ins w:id="12638" w:author="Arjan Kloosterboer" w:date="2018-06-18T13:56:00Z"/>
        </w:trPr>
        <w:tc>
          <w:tcPr>
            <w:tcW w:w="248" w:type="pct"/>
            <w:tcBorders>
              <w:top w:val="nil"/>
              <w:left w:val="nil"/>
              <w:bottom w:val="nil"/>
              <w:right w:val="nil"/>
            </w:tcBorders>
            <w:hideMark/>
          </w:tcPr>
          <w:p w14:paraId="750EC3A2" w14:textId="77777777" w:rsidR="004D5F49" w:rsidRDefault="004D5F49" w:rsidP="00E205E7">
            <w:pPr>
              <w:rPr>
                <w:ins w:id="12639" w:author="Arjan Kloosterboer" w:date="2018-06-18T13:56:00Z"/>
                <w:rFonts w:ascii="Calibri" w:hAnsi="Calibri" w:cs="Calibri"/>
              </w:rPr>
            </w:pPr>
            <w:ins w:id="12640" w:author="Arjan Kloosterboer" w:date="2018-06-18T13:56:00Z">
              <w:r>
                <w:rPr>
                  <w:rFonts w:ascii="Calibri" w:hAnsi="Calibri" w:cs="Calibri"/>
                </w:rPr>
                <w:t> </w:t>
              </w:r>
            </w:ins>
          </w:p>
        </w:tc>
        <w:tc>
          <w:tcPr>
            <w:tcW w:w="4703" w:type="pct"/>
            <w:gridSpan w:val="2"/>
            <w:tcBorders>
              <w:top w:val="nil"/>
              <w:left w:val="nil"/>
              <w:bottom w:val="nil"/>
              <w:right w:val="nil"/>
            </w:tcBorders>
            <w:hideMark/>
          </w:tcPr>
          <w:p w14:paraId="527402C7" w14:textId="77777777" w:rsidR="004D5F49" w:rsidRPr="004D5F49" w:rsidRDefault="004D5F49" w:rsidP="00E205E7">
            <w:pPr>
              <w:rPr>
                <w:ins w:id="12641" w:author="Arjan Kloosterboer" w:date="2018-06-18T13:56:00Z"/>
                <w:rFonts w:ascii="Calibri" w:hAnsi="Calibri" w:cs="Calibri"/>
                <w:lang w:val="nl-NL"/>
              </w:rPr>
            </w:pPr>
            <w:ins w:id="12642" w:author="Arjan Kloosterboer" w:date="2018-06-18T13:56:00Z">
              <w:r w:rsidRPr="004D5F49">
                <w:rPr>
                  <w:rFonts w:ascii="Calibri" w:hAnsi="Calibri" w:cs="Calibri"/>
                  <w:lang w:val="nl-NL"/>
                </w:rPr>
                <w:t xml:space="preserve">Met een relatie van deze relatiesoort wordt bij afloop van een zaak vastgelegd wat het resultaat is van die zaak in combinatie met de aard van het procesobject waarop de zaak betrekking heeft. De combinatie van deze gegevens bepaalt het van toepassing zijnde resultaatype en daarmee de archiveringsvereisten van de zaak cq. het zaakdossier. </w:t>
              </w:r>
            </w:ins>
          </w:p>
        </w:tc>
      </w:tr>
    </w:tbl>
    <w:p w14:paraId="32FD4306" w14:textId="77777777" w:rsidR="004D5F49" w:rsidRPr="00DD0F4F" w:rsidRDefault="004D5F49" w:rsidP="0099098F">
      <w:pPr>
        <w:rPr>
          <w:noProof/>
          <w:lang w:val="nl-NL"/>
        </w:rPr>
      </w:pPr>
    </w:p>
    <w:p w14:paraId="4E8BFB02" w14:textId="77777777" w:rsidR="006C4E2B" w:rsidRDefault="006C4E2B" w:rsidP="006C4E2B">
      <w:pPr>
        <w:pStyle w:val="Kop3"/>
        <w:rPr>
          <w:noProof/>
        </w:rPr>
      </w:pPr>
      <w:bookmarkStart w:id="12643" w:name="_Ref361133885"/>
      <w:bookmarkStart w:id="12644" w:name="_Toc517094729"/>
      <w:r>
        <w:rPr>
          <w:noProof/>
        </w:rPr>
        <w:t>Zaakgeometrie</w:t>
      </w:r>
      <w:bookmarkEnd w:id="12643"/>
      <w:bookmarkEnd w:id="12644"/>
    </w:p>
    <w:p w14:paraId="6B296646" w14:textId="77777777" w:rsidR="006C4E2B" w:rsidRDefault="006C4E2B" w:rsidP="006C4E2B">
      <w:pPr>
        <w:spacing w:after="0"/>
        <w:rPr>
          <w:noProof/>
        </w:rPr>
      </w:pPr>
      <w:r w:rsidRPr="00DD0F4F">
        <w:rPr>
          <w:noProof/>
          <w:lang w:val="nl-NL"/>
        </w:rPr>
        <w:t xml:space="preserve">Ter discussie is geweest hoe de lokatie vastgelegd wordt (cq. hoe de lokatie gemodeleerd wordt) van de plek op aarde waarop de zaak betrekking heeft. </w:t>
      </w:r>
      <w:r>
        <w:rPr>
          <w:noProof/>
        </w:rPr>
        <w:t>In de huidige modellering zijn daarvoor twee mogelijkheden:</w:t>
      </w:r>
    </w:p>
    <w:p w14:paraId="2E457082" w14:textId="77777777" w:rsidR="00594431" w:rsidRDefault="006C4E2B">
      <w:pPr>
        <w:pStyle w:val="Lijstalinea"/>
        <w:numPr>
          <w:ilvl w:val="0"/>
          <w:numId w:val="3"/>
        </w:numPr>
        <w:spacing w:after="0"/>
        <w:ind w:left="714" w:hanging="357"/>
        <w:rPr>
          <w:noProof/>
          <w:lang w:val="nl-NL"/>
        </w:rPr>
      </w:pPr>
      <w:r w:rsidRPr="00DD0F4F">
        <w:rPr>
          <w:noProof/>
          <w:lang w:val="nl-NL"/>
        </w:rPr>
        <w:t>Via de ZAAKOBJECT-relatie één of meer ruimtelijke OBJECTen relateren aan  de ZAAK. Het gaat dan om ruimtelijke objecten in enige basisregistratie (Pand, Verblijfsobject, Kadastraal object, Wegdeel, etcetera)</w:t>
      </w:r>
    </w:p>
    <w:p w14:paraId="38FA066A" w14:textId="77777777" w:rsidR="00594431" w:rsidRDefault="006C4E2B">
      <w:pPr>
        <w:pStyle w:val="Lijstalinea"/>
        <w:numPr>
          <w:ilvl w:val="0"/>
          <w:numId w:val="3"/>
        </w:numPr>
        <w:spacing w:after="0"/>
        <w:ind w:left="714" w:hanging="357"/>
        <w:rPr>
          <w:noProof/>
          <w:lang w:val="nl-NL"/>
        </w:rPr>
      </w:pPr>
      <w:r w:rsidRPr="00DD0F4F">
        <w:rPr>
          <w:noProof/>
          <w:lang w:val="nl-NL"/>
        </w:rPr>
        <w:t>Door middel van het groepsattribuut ANDER ZAAKOBJECT (van ZAAK) één of meer ruimtelijke objecten (zijnde geen basisregistratieobjecten) bij de zaak vastleggen inclusief de geometrie daarvan.</w:t>
      </w:r>
    </w:p>
    <w:p w14:paraId="6AD4EC84" w14:textId="77777777" w:rsidR="006C4E2B" w:rsidRPr="00DD0F4F" w:rsidRDefault="006C4E2B" w:rsidP="006C4E2B">
      <w:pPr>
        <w:rPr>
          <w:noProof/>
          <w:lang w:val="nl-NL"/>
        </w:rPr>
      </w:pPr>
      <w:r w:rsidRPr="00DD0F4F">
        <w:rPr>
          <w:noProof/>
          <w:lang w:val="nl-NL"/>
        </w:rPr>
        <w:t>De veronderstelling daarachter is dat een zaak ruimtelijk gezien altijd betrekking heeft op een ruimtelijk object. Beoordeeld is dat dat niet altijd opgaat. Bijvoorbeeld, er wordt een aanvraag ingediend voor een Evenementenvergunning t.b.v. een straatbarbeque. Deze vindt plaats in een gedeelte van een straat. Er is dan geen sprake van een ruimtelijk object maar enkel van een plek op aarde</w:t>
      </w:r>
      <w:r w:rsidR="004620FF" w:rsidRPr="00DD0F4F">
        <w:rPr>
          <w:noProof/>
          <w:lang w:val="nl-NL"/>
        </w:rPr>
        <w:t xml:space="preserve">. Er zijn meer situaties waarin </w:t>
      </w:r>
      <w:r w:rsidRPr="00DD0F4F">
        <w:rPr>
          <w:noProof/>
          <w:lang w:val="nl-NL"/>
        </w:rPr>
        <w:t xml:space="preserve">de zaak betrekking </w:t>
      </w:r>
      <w:r w:rsidR="004620FF" w:rsidRPr="00DD0F4F">
        <w:rPr>
          <w:noProof/>
          <w:lang w:val="nl-NL"/>
        </w:rPr>
        <w:t xml:space="preserve">heeft </w:t>
      </w:r>
      <w:r w:rsidRPr="00DD0F4F">
        <w:rPr>
          <w:noProof/>
          <w:lang w:val="nl-NL"/>
        </w:rPr>
        <w:t>op een niet als specifiek ruimtelijk object benoemd gedeelte van het aardoppervlak</w:t>
      </w:r>
      <w:r w:rsidR="004620FF" w:rsidRPr="00DD0F4F">
        <w:rPr>
          <w:noProof/>
          <w:lang w:val="nl-NL"/>
        </w:rPr>
        <w:t xml:space="preserve">, zoals </w:t>
      </w:r>
      <w:r w:rsidRPr="00DD0F4F">
        <w:rPr>
          <w:noProof/>
          <w:lang w:val="nl-NL"/>
        </w:rPr>
        <w:t>de melding van op straat liggend afval</w:t>
      </w:r>
      <w:r w:rsidR="009C2896" w:rsidRPr="00DD0F4F">
        <w:rPr>
          <w:noProof/>
          <w:lang w:val="nl-NL"/>
        </w:rPr>
        <w:t xml:space="preserve"> of een losliggende stoeptegel</w:t>
      </w:r>
      <w:r w:rsidRPr="00DD0F4F">
        <w:rPr>
          <w:noProof/>
          <w:lang w:val="nl-NL"/>
        </w:rPr>
        <w:t>.</w:t>
      </w:r>
      <w:r w:rsidR="004620FF" w:rsidRPr="00DD0F4F">
        <w:rPr>
          <w:noProof/>
          <w:lang w:val="nl-NL"/>
        </w:rPr>
        <w:t xml:space="preserve"> Het voert in dergelijke situaties te ver om een ANDER ZAAKOBJECT te creëren</w:t>
      </w:r>
      <w:r w:rsidRPr="00DD0F4F">
        <w:rPr>
          <w:noProof/>
          <w:lang w:val="nl-NL"/>
        </w:rPr>
        <w:t xml:space="preserve">. </w:t>
      </w:r>
      <w:r w:rsidR="004620FF" w:rsidRPr="00DD0F4F">
        <w:rPr>
          <w:noProof/>
          <w:lang w:val="nl-NL"/>
        </w:rPr>
        <w:t>Er is geen</w:t>
      </w:r>
      <w:r w:rsidRPr="00DD0F4F">
        <w:rPr>
          <w:noProof/>
          <w:lang w:val="nl-NL"/>
        </w:rPr>
        <w:t xml:space="preserve"> toegevoegde waarde van de Ander_zaakobject-attributen </w:t>
      </w:r>
      <w:r w:rsidR="004620FF" w:rsidRPr="00DD0F4F">
        <w:rPr>
          <w:noProof/>
          <w:lang w:val="nl-NL"/>
        </w:rPr>
        <w:t>‘</w:t>
      </w:r>
      <w:r w:rsidRPr="00DD0F4F">
        <w:rPr>
          <w:noProof/>
          <w:lang w:val="nl-NL"/>
        </w:rPr>
        <w:t>Ander zaakobject omschrijving</w:t>
      </w:r>
      <w:r w:rsidR="004620FF" w:rsidRPr="00DD0F4F">
        <w:rPr>
          <w:noProof/>
          <w:lang w:val="nl-NL"/>
        </w:rPr>
        <w:t>’</w:t>
      </w:r>
      <w:r w:rsidRPr="00DD0F4F">
        <w:rPr>
          <w:noProof/>
          <w:lang w:val="nl-NL"/>
        </w:rPr>
        <w:t xml:space="preserve">, </w:t>
      </w:r>
      <w:r w:rsidR="004620FF" w:rsidRPr="00DD0F4F">
        <w:rPr>
          <w:noProof/>
          <w:lang w:val="nl-NL"/>
        </w:rPr>
        <w:t>‘</w:t>
      </w:r>
      <w:r w:rsidRPr="00DD0F4F">
        <w:rPr>
          <w:noProof/>
          <w:lang w:val="nl-NL"/>
        </w:rPr>
        <w:t>Ander zaakobject aanduiding</w:t>
      </w:r>
      <w:r w:rsidR="004620FF" w:rsidRPr="00DD0F4F">
        <w:rPr>
          <w:noProof/>
          <w:lang w:val="nl-NL"/>
        </w:rPr>
        <w:t>’</w:t>
      </w:r>
      <w:r w:rsidRPr="00DD0F4F">
        <w:rPr>
          <w:noProof/>
          <w:lang w:val="nl-NL"/>
        </w:rPr>
        <w:t xml:space="preserve"> en </w:t>
      </w:r>
      <w:r w:rsidR="004620FF" w:rsidRPr="00DD0F4F">
        <w:rPr>
          <w:noProof/>
          <w:lang w:val="nl-NL"/>
        </w:rPr>
        <w:t>‘</w:t>
      </w:r>
      <w:r w:rsidRPr="00DD0F4F">
        <w:rPr>
          <w:noProof/>
          <w:lang w:val="nl-NL"/>
        </w:rPr>
        <w:t>Ander zaakobject registratie</w:t>
      </w:r>
      <w:r w:rsidR="004620FF" w:rsidRPr="00DD0F4F">
        <w:rPr>
          <w:noProof/>
          <w:lang w:val="nl-NL"/>
        </w:rPr>
        <w:t>’cq. deze attributen kunnen niet van een waarde voorzien worden</w:t>
      </w:r>
      <w:r w:rsidRPr="00DD0F4F">
        <w:rPr>
          <w:noProof/>
          <w:lang w:val="nl-NL"/>
        </w:rPr>
        <w:t>. De omschrijving volgt uit het Zaaktype en/of de Zaakomschrijving (“Behandelen aanvraag Evenementen­vergunning inzake straatbarbeque Beukenlaan op 5-12-2011’ resp. ‘Behandelen melding afval-op-straat, Rozenweg, 1-1-2012’). Een aanduiding is er niet want er is geen object. En aangezien er geen object is, is er ook geen registratie waarin die beheerd wordt.</w:t>
      </w:r>
      <w:r w:rsidR="004620FF" w:rsidRPr="00DD0F4F">
        <w:rPr>
          <w:noProof/>
          <w:lang w:val="nl-NL"/>
        </w:rPr>
        <w:t xml:space="preserve"> </w:t>
      </w:r>
      <w:r w:rsidR="009C2896" w:rsidRPr="00DD0F4F">
        <w:rPr>
          <w:noProof/>
          <w:lang w:val="nl-NL"/>
        </w:rPr>
        <w:t xml:space="preserve">Het in genoemde voorbeelden relateren van de zaak aan een OPENBARE RUIMTE of een WEGDEEL geeft de lokatie van de zaak onvoldoende afgebakend aan. </w:t>
      </w:r>
      <w:r w:rsidR="004620FF" w:rsidRPr="00DD0F4F">
        <w:rPr>
          <w:noProof/>
          <w:lang w:val="nl-NL"/>
        </w:rPr>
        <w:t xml:space="preserve">In dergelijke situaties </w:t>
      </w:r>
      <w:r w:rsidR="009C2896" w:rsidRPr="00DD0F4F">
        <w:rPr>
          <w:noProof/>
          <w:lang w:val="nl-NL"/>
        </w:rPr>
        <w:t>is er behoefte aan</w:t>
      </w:r>
      <w:r w:rsidR="004620FF" w:rsidRPr="00DD0F4F">
        <w:rPr>
          <w:noProof/>
          <w:lang w:val="nl-NL"/>
        </w:rPr>
        <w:t xml:space="preserve"> een attribuut Zaakgeometrie waarmee de ‘plek op aarde’ aangeduid wordt waarop de zaak betrekking heeft. </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4013F1" w:rsidRPr="004013F1" w14:paraId="766E4D16" w14:textId="77777777" w:rsidTr="004013F1">
        <w:trPr>
          <w:trHeight w:val="230"/>
        </w:trPr>
        <w:tc>
          <w:tcPr>
            <w:tcW w:w="3780" w:type="dxa"/>
            <w:tcBorders>
              <w:top w:val="single" w:sz="4" w:space="0" w:color="auto"/>
              <w:left w:val="nil"/>
              <w:bottom w:val="nil"/>
              <w:right w:val="nil"/>
            </w:tcBorders>
          </w:tcPr>
          <w:p w14:paraId="05828642"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645" w:author="Arjan" w:date="2012-11-18T23:18:00Z">
              <w:r>
                <w:rPr>
                  <w:rFonts w:eastAsia="Times New Roman"/>
                  <w:b/>
                  <w:bCs/>
                </w:rPr>
                <w:t>Naam attribuutsoort</w:t>
              </w:r>
            </w:ins>
          </w:p>
        </w:tc>
        <w:tc>
          <w:tcPr>
            <w:tcW w:w="5580" w:type="dxa"/>
            <w:tcBorders>
              <w:top w:val="single" w:sz="4" w:space="0" w:color="auto"/>
              <w:left w:val="nil"/>
              <w:bottom w:val="nil"/>
              <w:right w:val="nil"/>
            </w:tcBorders>
          </w:tcPr>
          <w:p w14:paraId="7B6540A7" w14:textId="77777777" w:rsidR="004013F1" w:rsidRPr="004013F1" w:rsidRDefault="00DA5D93" w:rsidP="004013F1">
            <w:pPr>
              <w:autoSpaceDE w:val="0"/>
              <w:autoSpaceDN w:val="0"/>
              <w:adjustRightInd w:val="0"/>
              <w:spacing w:after="0" w:line="240" w:lineRule="auto"/>
              <w:rPr>
                <w:rFonts w:ascii="Arial" w:eastAsia="Times New Roman" w:hAnsi="Arial" w:cs="Arial"/>
                <w:color w:val="000000"/>
                <w:sz w:val="20"/>
                <w:szCs w:val="20"/>
              </w:rPr>
            </w:pPr>
            <w:ins w:id="12646" w:author="Arjan" w:date="2012-11-18T23:18:00Z">
              <w:r>
                <w:fldChar w:fldCharType="begin" w:fldLock="1"/>
              </w:r>
              <w:r w:rsidR="004013F1">
                <w:instrText xml:space="preserve">MERGEFIELD </w:instrText>
              </w:r>
              <w:r w:rsidR="004013F1">
                <w:rPr>
                  <w:rFonts w:eastAsia="Times New Roman"/>
                </w:rPr>
                <w:instrText>Att.Name</w:instrText>
              </w:r>
              <w:r>
                <w:fldChar w:fldCharType="separate"/>
              </w:r>
              <w:r w:rsidR="004013F1">
                <w:rPr>
                  <w:rFonts w:eastAsia="Times New Roman"/>
                </w:rPr>
                <w:t>Zaakgeometrie</w:t>
              </w:r>
              <w:r>
                <w:fldChar w:fldCharType="end"/>
              </w:r>
            </w:ins>
          </w:p>
        </w:tc>
      </w:tr>
      <w:tr w:rsidR="004013F1" w:rsidRPr="004013F1" w14:paraId="19CD8A71" w14:textId="77777777" w:rsidTr="004013F1">
        <w:tc>
          <w:tcPr>
            <w:tcW w:w="3780" w:type="dxa"/>
            <w:tcBorders>
              <w:top w:val="nil"/>
              <w:left w:val="nil"/>
              <w:bottom w:val="nil"/>
              <w:right w:val="nil"/>
            </w:tcBorders>
          </w:tcPr>
          <w:p w14:paraId="0090401B" w14:textId="77777777"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8F7E9B5"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14:paraId="4345175F" w14:textId="77777777" w:rsidTr="004013F1">
        <w:tc>
          <w:tcPr>
            <w:tcW w:w="3780" w:type="dxa"/>
            <w:tcBorders>
              <w:top w:val="nil"/>
              <w:left w:val="nil"/>
              <w:bottom w:val="nil"/>
              <w:right w:val="nil"/>
            </w:tcBorders>
          </w:tcPr>
          <w:p w14:paraId="7D44CD24"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647" w:author="Arjan" w:date="2012-11-18T23:18:00Z">
              <w:r>
                <w:rPr>
                  <w:rFonts w:eastAsia="Times New Roman"/>
                  <w:b/>
                  <w:bCs/>
                </w:rPr>
                <w:t>Herkomst attribuutsoort</w:t>
              </w:r>
            </w:ins>
          </w:p>
        </w:tc>
        <w:tc>
          <w:tcPr>
            <w:tcW w:w="5580" w:type="dxa"/>
            <w:tcBorders>
              <w:top w:val="nil"/>
              <w:left w:val="nil"/>
              <w:bottom w:val="nil"/>
              <w:right w:val="nil"/>
            </w:tcBorders>
          </w:tcPr>
          <w:p w14:paraId="537ED1D7"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648" w:author="Arjan" w:date="2012-11-18T23:18:00Z">
              <w:r>
                <w:rPr>
                  <w:rFonts w:eastAsia="Times New Roman"/>
                </w:rPr>
                <w:t>KING</w:t>
              </w:r>
            </w:ins>
          </w:p>
        </w:tc>
      </w:tr>
      <w:tr w:rsidR="004013F1" w:rsidRPr="004013F1" w14:paraId="3A57686E" w14:textId="77777777" w:rsidTr="004013F1">
        <w:tc>
          <w:tcPr>
            <w:tcW w:w="3780" w:type="dxa"/>
            <w:tcBorders>
              <w:top w:val="nil"/>
              <w:left w:val="nil"/>
              <w:bottom w:val="nil"/>
              <w:right w:val="nil"/>
            </w:tcBorders>
          </w:tcPr>
          <w:p w14:paraId="4C9E716D" w14:textId="77777777"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5723B3C"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14:paraId="31681404" w14:textId="77777777" w:rsidTr="004013F1">
        <w:tc>
          <w:tcPr>
            <w:tcW w:w="3780" w:type="dxa"/>
            <w:tcBorders>
              <w:top w:val="nil"/>
              <w:left w:val="nil"/>
              <w:bottom w:val="nil"/>
              <w:right w:val="nil"/>
            </w:tcBorders>
          </w:tcPr>
          <w:p w14:paraId="464E12B6"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649" w:author="Arjan" w:date="2012-11-18T23:18:00Z">
              <w:r>
                <w:rPr>
                  <w:rFonts w:eastAsia="Times New Roman"/>
                  <w:b/>
                  <w:bCs/>
                </w:rPr>
                <w:t>Code attribuutsoort</w:t>
              </w:r>
            </w:ins>
          </w:p>
        </w:tc>
        <w:tc>
          <w:tcPr>
            <w:tcW w:w="5580" w:type="dxa"/>
            <w:tcBorders>
              <w:top w:val="nil"/>
              <w:left w:val="nil"/>
              <w:bottom w:val="nil"/>
              <w:right w:val="nil"/>
            </w:tcBorders>
          </w:tcPr>
          <w:p w14:paraId="3C30A649"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14:paraId="44C769A3" w14:textId="77777777" w:rsidTr="004013F1">
        <w:tc>
          <w:tcPr>
            <w:tcW w:w="3780" w:type="dxa"/>
            <w:tcBorders>
              <w:top w:val="nil"/>
              <w:left w:val="nil"/>
              <w:bottom w:val="nil"/>
              <w:right w:val="nil"/>
            </w:tcBorders>
          </w:tcPr>
          <w:p w14:paraId="00D49A99" w14:textId="77777777"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73B9B72"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14:paraId="7E3C536E" w14:textId="77777777" w:rsidTr="004013F1">
        <w:tc>
          <w:tcPr>
            <w:tcW w:w="3780" w:type="dxa"/>
            <w:tcBorders>
              <w:top w:val="nil"/>
              <w:left w:val="nil"/>
              <w:bottom w:val="nil"/>
              <w:right w:val="nil"/>
            </w:tcBorders>
          </w:tcPr>
          <w:p w14:paraId="312C75F2"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650" w:author="Arjan" w:date="2012-11-18T23:18:00Z">
              <w:r>
                <w:rPr>
                  <w:rFonts w:eastAsia="Times New Roman"/>
                  <w:b/>
                  <w:bCs/>
                </w:rPr>
                <w:t>XML-tag attribuutsoort</w:t>
              </w:r>
            </w:ins>
          </w:p>
        </w:tc>
        <w:tc>
          <w:tcPr>
            <w:tcW w:w="5580" w:type="dxa"/>
            <w:tcBorders>
              <w:top w:val="nil"/>
              <w:left w:val="nil"/>
              <w:bottom w:val="nil"/>
              <w:right w:val="nil"/>
            </w:tcBorders>
          </w:tcPr>
          <w:p w14:paraId="11B595B1" w14:textId="77777777" w:rsidR="004013F1" w:rsidRPr="004013F1" w:rsidRDefault="00DA5D93" w:rsidP="004013F1">
            <w:pPr>
              <w:autoSpaceDE w:val="0"/>
              <w:autoSpaceDN w:val="0"/>
              <w:adjustRightInd w:val="0"/>
              <w:spacing w:after="0" w:line="240" w:lineRule="auto"/>
              <w:rPr>
                <w:rFonts w:ascii="Arial" w:eastAsia="Times New Roman" w:hAnsi="Arial" w:cs="Arial"/>
                <w:color w:val="000000"/>
                <w:sz w:val="20"/>
                <w:szCs w:val="20"/>
              </w:rPr>
            </w:pPr>
            <w:ins w:id="12651" w:author="Arjan" w:date="2012-11-18T23:18:00Z">
              <w:r>
                <w:fldChar w:fldCharType="begin" w:fldLock="1"/>
              </w:r>
              <w:r w:rsidR="004013F1">
                <w:instrText xml:space="preserve">MERGEFIELD </w:instrText>
              </w:r>
              <w:r w:rsidR="004013F1">
                <w:rPr>
                  <w:rFonts w:eastAsia="Times New Roman"/>
                </w:rPr>
                <w:instrText>Att.Alias</w:instrText>
              </w:r>
              <w:r>
                <w:fldChar w:fldCharType="separate"/>
              </w:r>
              <w:r w:rsidR="004013F1">
                <w:rPr>
                  <w:rFonts w:eastAsia="Times New Roman"/>
                </w:rPr>
                <w:t>geometrie</w:t>
              </w:r>
              <w:r>
                <w:fldChar w:fldCharType="end"/>
              </w:r>
            </w:ins>
          </w:p>
        </w:tc>
      </w:tr>
      <w:tr w:rsidR="004013F1" w:rsidRPr="004013F1" w14:paraId="5714C5B1" w14:textId="77777777" w:rsidTr="004013F1">
        <w:tc>
          <w:tcPr>
            <w:tcW w:w="3780" w:type="dxa"/>
            <w:tcBorders>
              <w:top w:val="nil"/>
              <w:left w:val="nil"/>
              <w:bottom w:val="nil"/>
              <w:right w:val="nil"/>
            </w:tcBorders>
          </w:tcPr>
          <w:p w14:paraId="6B59A2A3" w14:textId="77777777"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8C134D5"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AE1A91" w14:paraId="2C3756BF" w14:textId="77777777" w:rsidTr="004013F1">
        <w:tc>
          <w:tcPr>
            <w:tcW w:w="3780" w:type="dxa"/>
            <w:tcBorders>
              <w:top w:val="nil"/>
              <w:left w:val="nil"/>
              <w:bottom w:val="nil"/>
              <w:right w:val="nil"/>
            </w:tcBorders>
          </w:tcPr>
          <w:p w14:paraId="52F0E9DF"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652" w:author="Arjan" w:date="2012-11-18T23:18:00Z">
              <w:r>
                <w:rPr>
                  <w:rFonts w:eastAsia="Times New Roman"/>
                  <w:b/>
                  <w:bCs/>
                </w:rPr>
                <w:t>Definitie attribuutsoort</w:t>
              </w:r>
            </w:ins>
          </w:p>
        </w:tc>
        <w:tc>
          <w:tcPr>
            <w:tcW w:w="5580" w:type="dxa"/>
            <w:tcBorders>
              <w:top w:val="nil"/>
              <w:left w:val="nil"/>
              <w:bottom w:val="nil"/>
              <w:right w:val="nil"/>
            </w:tcBorders>
          </w:tcPr>
          <w:p w14:paraId="7F48F04B" w14:textId="77777777" w:rsidR="004013F1" w:rsidRPr="00DD0F4F" w:rsidRDefault="00DA5D93" w:rsidP="004013F1">
            <w:pPr>
              <w:autoSpaceDE w:val="0"/>
              <w:autoSpaceDN w:val="0"/>
              <w:adjustRightInd w:val="0"/>
              <w:spacing w:after="0" w:line="240" w:lineRule="auto"/>
              <w:rPr>
                <w:rFonts w:ascii="Arial" w:eastAsia="Times New Roman" w:hAnsi="Arial" w:cs="Arial"/>
                <w:color w:val="000000"/>
                <w:sz w:val="20"/>
                <w:szCs w:val="20"/>
                <w:lang w:val="nl-NL"/>
              </w:rPr>
            </w:pPr>
            <w:ins w:id="12653" w:author="Arjan" w:date="2012-11-18T23:18:00Z">
              <w:r>
                <w:fldChar w:fldCharType="begin" w:fldLock="1"/>
              </w:r>
              <w:r w:rsidR="004013F1" w:rsidRPr="00DD0F4F">
                <w:rPr>
                  <w:lang w:val="nl-NL"/>
                </w:rPr>
                <w:instrText xml:space="preserve">MERGEFIELD </w:instrText>
              </w:r>
              <w:r w:rsidR="004013F1" w:rsidRPr="00DD0F4F">
                <w:rPr>
                  <w:rFonts w:eastAsia="Times New Roman"/>
                  <w:lang w:val="nl-NL"/>
                </w:rPr>
                <w:instrText>Att.Notes</w:instrText>
              </w:r>
              <w:r>
                <w:fldChar w:fldCharType="end"/>
              </w:r>
              <w:r w:rsidR="004013F1" w:rsidRPr="00DD0F4F">
                <w:rPr>
                  <w:rFonts w:eastAsia="Times New Roman"/>
                  <w:color w:val="0F0F0F"/>
                  <w:lang w:val="nl-NL"/>
                </w:rPr>
                <w:t xml:space="preserve">De minimaal tweedimensionale geometrische representatie </w:t>
              </w:r>
              <w:r w:rsidR="004013F1" w:rsidRPr="00DD0F4F">
                <w:rPr>
                  <w:rFonts w:eastAsia="Times New Roman"/>
                  <w:color w:val="0F0F0F"/>
                  <w:lang w:val="nl-NL"/>
                </w:rPr>
                <w:lastRenderedPageBreak/>
                <w:t>van de lokatie, relatief ten opzichte van de aarde, waarop de zaak betrekking heeft.</w:t>
              </w:r>
            </w:ins>
          </w:p>
        </w:tc>
      </w:tr>
      <w:tr w:rsidR="004013F1" w:rsidRPr="00AE1A91" w14:paraId="333A4969" w14:textId="77777777" w:rsidTr="004013F1">
        <w:trPr>
          <w:trHeight w:val="230"/>
        </w:trPr>
        <w:tc>
          <w:tcPr>
            <w:tcW w:w="3780" w:type="dxa"/>
            <w:tcBorders>
              <w:top w:val="nil"/>
              <w:left w:val="nil"/>
              <w:bottom w:val="nil"/>
              <w:right w:val="nil"/>
            </w:tcBorders>
          </w:tcPr>
          <w:p w14:paraId="6207ADA2" w14:textId="77777777" w:rsidR="004013F1" w:rsidRPr="00DD0F4F" w:rsidRDefault="004013F1" w:rsidP="004013F1">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5B9D0E4B" w14:textId="77777777" w:rsidR="004013F1" w:rsidRPr="00DD0F4F" w:rsidRDefault="004013F1" w:rsidP="004013F1">
            <w:pPr>
              <w:autoSpaceDE w:val="0"/>
              <w:autoSpaceDN w:val="0"/>
              <w:adjustRightInd w:val="0"/>
              <w:spacing w:after="0" w:line="240" w:lineRule="auto"/>
              <w:rPr>
                <w:rFonts w:ascii="Arial" w:eastAsia="Times New Roman" w:hAnsi="Arial" w:cs="Arial"/>
                <w:color w:val="000000"/>
                <w:sz w:val="20"/>
                <w:szCs w:val="20"/>
                <w:lang w:val="nl-NL"/>
              </w:rPr>
            </w:pPr>
          </w:p>
        </w:tc>
      </w:tr>
      <w:tr w:rsidR="004013F1" w:rsidRPr="004013F1" w14:paraId="5959B9AD" w14:textId="77777777" w:rsidTr="004013F1">
        <w:trPr>
          <w:trHeight w:val="230"/>
        </w:trPr>
        <w:tc>
          <w:tcPr>
            <w:tcW w:w="3780" w:type="dxa"/>
            <w:tcBorders>
              <w:top w:val="nil"/>
              <w:left w:val="nil"/>
              <w:bottom w:val="nil"/>
              <w:right w:val="nil"/>
            </w:tcBorders>
          </w:tcPr>
          <w:p w14:paraId="5E1F05C7"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654" w:author="Arjan" w:date="2012-11-18T23:18:00Z">
              <w:r>
                <w:rPr>
                  <w:rFonts w:eastAsia="Times New Roman"/>
                  <w:b/>
                  <w:bCs/>
                </w:rPr>
                <w:t>Herkomst definitie attribuutsoort</w:t>
              </w:r>
            </w:ins>
          </w:p>
        </w:tc>
        <w:tc>
          <w:tcPr>
            <w:tcW w:w="5580" w:type="dxa"/>
            <w:tcBorders>
              <w:top w:val="nil"/>
              <w:left w:val="nil"/>
              <w:bottom w:val="nil"/>
              <w:right w:val="nil"/>
            </w:tcBorders>
          </w:tcPr>
          <w:p w14:paraId="672D8BD1"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655" w:author="Arjan" w:date="2012-11-18T23:18:00Z">
              <w:r>
                <w:rPr>
                  <w:rFonts w:eastAsia="Times New Roman"/>
                </w:rPr>
                <w:t xml:space="preserve">KING </w:t>
              </w:r>
            </w:ins>
          </w:p>
        </w:tc>
      </w:tr>
      <w:tr w:rsidR="004013F1" w:rsidRPr="004013F1" w14:paraId="223509C8" w14:textId="77777777" w:rsidTr="004013F1">
        <w:tc>
          <w:tcPr>
            <w:tcW w:w="3780" w:type="dxa"/>
            <w:tcBorders>
              <w:top w:val="nil"/>
              <w:left w:val="nil"/>
              <w:bottom w:val="nil"/>
              <w:right w:val="nil"/>
            </w:tcBorders>
          </w:tcPr>
          <w:p w14:paraId="6234F923" w14:textId="77777777"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546A502"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14:paraId="5549541F" w14:textId="77777777" w:rsidTr="004013F1">
        <w:tc>
          <w:tcPr>
            <w:tcW w:w="3780" w:type="dxa"/>
            <w:tcBorders>
              <w:top w:val="nil"/>
              <w:left w:val="nil"/>
              <w:bottom w:val="nil"/>
              <w:right w:val="nil"/>
            </w:tcBorders>
          </w:tcPr>
          <w:p w14:paraId="67C4FF24"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656" w:author="Arjan" w:date="2012-11-18T23:18:00Z">
              <w:r>
                <w:rPr>
                  <w:rFonts w:eastAsia="Times New Roman"/>
                  <w:b/>
                  <w:bCs/>
                </w:rPr>
                <w:t>Datum opname attribuutsoort</w:t>
              </w:r>
            </w:ins>
          </w:p>
        </w:tc>
        <w:tc>
          <w:tcPr>
            <w:tcW w:w="5580" w:type="dxa"/>
            <w:tcBorders>
              <w:top w:val="nil"/>
              <w:left w:val="nil"/>
              <w:bottom w:val="nil"/>
              <w:right w:val="nil"/>
            </w:tcBorders>
          </w:tcPr>
          <w:p w14:paraId="0B7CFED8"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657" w:author="Arjan" w:date="2012-11-18T23:18:00Z">
              <w:r>
                <w:rPr>
                  <w:rFonts w:eastAsia="Times New Roman"/>
                </w:rPr>
                <w:t>1 januari 2013</w:t>
              </w:r>
            </w:ins>
          </w:p>
        </w:tc>
      </w:tr>
      <w:tr w:rsidR="004013F1" w:rsidRPr="004013F1" w14:paraId="79930922" w14:textId="77777777" w:rsidTr="004013F1">
        <w:tc>
          <w:tcPr>
            <w:tcW w:w="3780" w:type="dxa"/>
            <w:tcBorders>
              <w:top w:val="nil"/>
              <w:left w:val="nil"/>
              <w:bottom w:val="nil"/>
              <w:right w:val="nil"/>
            </w:tcBorders>
          </w:tcPr>
          <w:p w14:paraId="792D172E" w14:textId="77777777"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1DF2B75"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AE1A91" w14:paraId="1164A227" w14:textId="77777777" w:rsidTr="004013F1">
        <w:tc>
          <w:tcPr>
            <w:tcW w:w="3780" w:type="dxa"/>
            <w:tcBorders>
              <w:top w:val="nil"/>
              <w:left w:val="nil"/>
              <w:bottom w:val="nil"/>
              <w:right w:val="nil"/>
            </w:tcBorders>
          </w:tcPr>
          <w:p w14:paraId="18D25132"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658" w:author="Arjan" w:date="2012-11-18T23:18:00Z">
              <w:r>
                <w:rPr>
                  <w:rFonts w:eastAsia="Times New Roman"/>
                  <w:b/>
                  <w:bCs/>
                </w:rPr>
                <w:t>Toelichting attribuutsoort</w:t>
              </w:r>
            </w:ins>
          </w:p>
        </w:tc>
        <w:tc>
          <w:tcPr>
            <w:tcW w:w="5580" w:type="dxa"/>
            <w:tcBorders>
              <w:top w:val="nil"/>
              <w:left w:val="nil"/>
              <w:bottom w:val="nil"/>
              <w:right w:val="nil"/>
            </w:tcBorders>
          </w:tcPr>
          <w:p w14:paraId="578197BF" w14:textId="77777777" w:rsidR="004013F1" w:rsidRPr="00DD0F4F" w:rsidRDefault="004013F1" w:rsidP="004013F1">
            <w:pPr>
              <w:spacing w:after="0"/>
              <w:rPr>
                <w:ins w:id="12659" w:author="Arjan" w:date="2012-11-18T23:18:00Z"/>
                <w:rFonts w:eastAsia="Times New Roman"/>
                <w:lang w:val="nl-NL"/>
              </w:rPr>
            </w:pPr>
            <w:ins w:id="12660" w:author="Arjan" w:date="2012-11-18T23:18:00Z">
              <w:r w:rsidRPr="00DD0F4F">
                <w:rPr>
                  <w:rFonts w:eastAsia="Times New Roman"/>
                  <w:lang w:val="nl-NL"/>
                </w:rPr>
                <w:t>Deze attribuutsoort verschaft de mogelijkheid om de ‘plek op aarde’ (of daarboven of daarin) vast te leggen waarop de zaak betrekking heeft als dit niet precies één of meer ANDERe ZAAKOBJECTen of OBJECTen (via de ZAAKOBJECT-relatie) betreft. Het gaat dan om situaties waarin de zaak niet expliciet betrekking op een als zodanig afgebakend ruimtelijk object. Voorbeelden hiervan zijn:</w:t>
              </w:r>
            </w:ins>
          </w:p>
          <w:p w14:paraId="21A75726" w14:textId="77777777" w:rsidR="004013F1" w:rsidRPr="00DD0F4F" w:rsidRDefault="004013F1" w:rsidP="004013F1">
            <w:pPr>
              <w:spacing w:after="0"/>
              <w:rPr>
                <w:ins w:id="12661" w:author="Arjan" w:date="2012-11-18T23:18:00Z"/>
                <w:rFonts w:eastAsia="Times New Roman"/>
                <w:lang w:val="nl-NL"/>
              </w:rPr>
            </w:pPr>
            <w:ins w:id="12662" w:author="Arjan" w:date="2012-11-18T23:18:00Z">
              <w:r w:rsidRPr="00DD0F4F">
                <w:rPr>
                  <w:rFonts w:eastAsia="Times New Roman"/>
                  <w:lang w:val="nl-NL"/>
                </w:rPr>
                <w:t xml:space="preserve">- een aanvraag voor een Evenementenvergunning t.b.v. een straatbarbeque. Deze vindt plaats in een gedeelte van een straat. Er is dan geen sprake van een ruimtelijk object maar enkel van een plek op aarde zijnde het gedeelte van de openbare ruimte. </w:t>
              </w:r>
            </w:ins>
          </w:p>
          <w:p w14:paraId="2BC721B3" w14:textId="77777777" w:rsidR="004013F1" w:rsidRPr="00DD0F4F" w:rsidRDefault="004013F1" w:rsidP="004013F1">
            <w:pPr>
              <w:autoSpaceDE w:val="0"/>
              <w:autoSpaceDN w:val="0"/>
              <w:adjustRightInd w:val="0"/>
              <w:spacing w:after="0" w:line="240" w:lineRule="auto"/>
              <w:rPr>
                <w:rFonts w:ascii="Arial" w:eastAsia="Times New Roman" w:hAnsi="Arial" w:cs="Arial"/>
                <w:color w:val="000000"/>
                <w:sz w:val="20"/>
                <w:szCs w:val="20"/>
                <w:lang w:val="nl-NL"/>
              </w:rPr>
            </w:pPr>
            <w:ins w:id="12663" w:author="Arjan" w:date="2012-11-18T23:18:00Z">
              <w:r w:rsidRPr="00DD0F4F">
                <w:rPr>
                  <w:rFonts w:eastAsia="Times New Roman"/>
                  <w:lang w:val="nl-NL"/>
                </w:rPr>
                <w:t>- de melding van op straat liggend afval of een losliggende stoeptegel.</w:t>
              </w:r>
            </w:ins>
          </w:p>
        </w:tc>
      </w:tr>
      <w:tr w:rsidR="004013F1" w:rsidRPr="00AE1A91" w14:paraId="681FB80D" w14:textId="77777777" w:rsidTr="004013F1">
        <w:tc>
          <w:tcPr>
            <w:tcW w:w="3780" w:type="dxa"/>
            <w:tcBorders>
              <w:top w:val="nil"/>
              <w:left w:val="nil"/>
              <w:bottom w:val="nil"/>
              <w:right w:val="nil"/>
            </w:tcBorders>
          </w:tcPr>
          <w:p w14:paraId="5CAD68A4" w14:textId="77777777" w:rsidR="004013F1" w:rsidRPr="00DD0F4F" w:rsidRDefault="004013F1" w:rsidP="004013F1">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03943772" w14:textId="77777777" w:rsidR="004013F1" w:rsidRPr="00DD0F4F" w:rsidRDefault="004013F1" w:rsidP="004013F1">
            <w:pPr>
              <w:autoSpaceDE w:val="0"/>
              <w:autoSpaceDN w:val="0"/>
              <w:adjustRightInd w:val="0"/>
              <w:spacing w:after="0" w:line="240" w:lineRule="auto"/>
              <w:rPr>
                <w:rFonts w:ascii="Arial" w:eastAsia="Times New Roman" w:hAnsi="Arial" w:cs="Arial"/>
                <w:color w:val="000000"/>
                <w:sz w:val="20"/>
                <w:szCs w:val="20"/>
                <w:lang w:val="nl-NL"/>
              </w:rPr>
            </w:pPr>
          </w:p>
        </w:tc>
      </w:tr>
      <w:tr w:rsidR="004013F1" w:rsidRPr="004013F1" w14:paraId="4BA8AF04" w14:textId="77777777" w:rsidTr="004013F1">
        <w:tc>
          <w:tcPr>
            <w:tcW w:w="3780" w:type="dxa"/>
            <w:tcBorders>
              <w:top w:val="nil"/>
              <w:left w:val="nil"/>
              <w:bottom w:val="nil"/>
              <w:right w:val="nil"/>
            </w:tcBorders>
          </w:tcPr>
          <w:p w14:paraId="23E4A7EF"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664" w:author="Arjan" w:date="2012-11-18T23:18:00Z">
              <w:r>
                <w:rPr>
                  <w:rFonts w:eastAsia="Times New Roman"/>
                  <w:b/>
                  <w:bCs/>
                </w:rPr>
                <w:t>Formaat attribuutsoort</w:t>
              </w:r>
            </w:ins>
          </w:p>
        </w:tc>
        <w:tc>
          <w:tcPr>
            <w:tcW w:w="5580" w:type="dxa"/>
            <w:tcBorders>
              <w:top w:val="nil"/>
              <w:left w:val="nil"/>
              <w:bottom w:val="nil"/>
              <w:right w:val="nil"/>
            </w:tcBorders>
          </w:tcPr>
          <w:p w14:paraId="160B542B" w14:textId="5C6277FC" w:rsidR="004013F1" w:rsidRPr="004013F1" w:rsidRDefault="00DA5D93" w:rsidP="004013F1">
            <w:pPr>
              <w:autoSpaceDE w:val="0"/>
              <w:autoSpaceDN w:val="0"/>
              <w:adjustRightInd w:val="0"/>
              <w:spacing w:after="0" w:line="240" w:lineRule="auto"/>
              <w:rPr>
                <w:rFonts w:ascii="Arial" w:eastAsia="Times New Roman" w:hAnsi="Arial" w:cs="Arial"/>
                <w:color w:val="000000"/>
                <w:sz w:val="20"/>
                <w:szCs w:val="20"/>
              </w:rPr>
            </w:pPr>
            <w:ins w:id="12665" w:author="Arjan" w:date="2012-11-18T23:18:00Z">
              <w:r>
                <w:fldChar w:fldCharType="begin" w:fldLock="1"/>
              </w:r>
              <w:r w:rsidR="004013F1">
                <w:instrText xml:space="preserve">MERGEFIELD </w:instrText>
              </w:r>
              <w:r w:rsidR="004013F1">
                <w:rPr>
                  <w:rFonts w:eastAsia="Times New Roman"/>
                </w:rPr>
                <w:instrText>Att.Type</w:instrText>
              </w:r>
              <w:r>
                <w:fldChar w:fldCharType="separate"/>
              </w:r>
              <w:r w:rsidR="004013F1">
                <w:rPr>
                  <w:rFonts w:eastAsia="Times New Roman"/>
                </w:rPr>
                <w:t>GML: PuntLijn</w:t>
              </w:r>
            </w:ins>
            <w:ins w:id="12666" w:author="Arjan Kloosterboer" w:date="2018-06-17T23:01:00Z">
              <w:r w:rsidR="0055028B">
                <w:rPr>
                  <w:rFonts w:eastAsia="Times New Roman"/>
                </w:rPr>
                <w:t>(</w:t>
              </w:r>
            </w:ins>
            <w:ins w:id="12667" w:author="Arjan" w:date="2012-11-18T23:18:00Z">
              <w:r w:rsidR="004013F1">
                <w:rPr>
                  <w:rFonts w:eastAsia="Times New Roman"/>
                </w:rPr>
                <w:t>Multi</w:t>
              </w:r>
            </w:ins>
            <w:ins w:id="12668" w:author="Arjan Kloosterboer" w:date="2018-06-17T23:01:00Z">
              <w:r w:rsidR="0055028B">
                <w:rPr>
                  <w:rFonts w:eastAsia="Times New Roman"/>
                </w:rPr>
                <w:t>)V</w:t>
              </w:r>
            </w:ins>
            <w:ins w:id="12669" w:author="Arjan" w:date="2012-11-18T23:18:00Z">
              <w:r w:rsidR="004013F1">
                <w:rPr>
                  <w:rFonts w:eastAsia="Times New Roman"/>
                </w:rPr>
                <w:t>lak</w:t>
              </w:r>
              <w:r>
                <w:fldChar w:fldCharType="end"/>
              </w:r>
            </w:ins>
          </w:p>
        </w:tc>
      </w:tr>
      <w:tr w:rsidR="004013F1" w:rsidRPr="004013F1" w14:paraId="24BBD11C" w14:textId="77777777" w:rsidTr="004013F1">
        <w:trPr>
          <w:trHeight w:val="230"/>
        </w:trPr>
        <w:tc>
          <w:tcPr>
            <w:tcW w:w="3780" w:type="dxa"/>
            <w:tcBorders>
              <w:top w:val="nil"/>
              <w:left w:val="nil"/>
              <w:bottom w:val="nil"/>
              <w:right w:val="nil"/>
            </w:tcBorders>
          </w:tcPr>
          <w:p w14:paraId="214F0B8A" w14:textId="77777777"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07A73DD"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AE1A91" w14:paraId="485A91C8" w14:textId="77777777" w:rsidTr="004013F1">
        <w:trPr>
          <w:trHeight w:val="230"/>
        </w:trPr>
        <w:tc>
          <w:tcPr>
            <w:tcW w:w="3780" w:type="dxa"/>
            <w:tcBorders>
              <w:top w:val="nil"/>
              <w:left w:val="nil"/>
              <w:bottom w:val="nil"/>
              <w:right w:val="nil"/>
            </w:tcBorders>
          </w:tcPr>
          <w:p w14:paraId="5451E155"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670" w:author="Arjan" w:date="2012-11-18T23:18:00Z">
              <w:r>
                <w:rPr>
                  <w:rFonts w:eastAsia="Times New Roman"/>
                  <w:b/>
                  <w:bCs/>
                </w:rPr>
                <w:t>Waardenverzameling</w:t>
              </w:r>
            </w:ins>
          </w:p>
        </w:tc>
        <w:tc>
          <w:tcPr>
            <w:tcW w:w="5580" w:type="dxa"/>
            <w:tcBorders>
              <w:top w:val="nil"/>
              <w:left w:val="nil"/>
              <w:bottom w:val="nil"/>
              <w:right w:val="nil"/>
            </w:tcBorders>
          </w:tcPr>
          <w:p w14:paraId="643E62A0" w14:textId="77777777" w:rsidR="004013F1" w:rsidRPr="00DD0F4F" w:rsidRDefault="004013F1" w:rsidP="004013F1">
            <w:pPr>
              <w:autoSpaceDE w:val="0"/>
              <w:autoSpaceDN w:val="0"/>
              <w:adjustRightInd w:val="0"/>
              <w:spacing w:after="0" w:line="240" w:lineRule="auto"/>
              <w:rPr>
                <w:rFonts w:ascii="Arial" w:eastAsia="Times New Roman" w:hAnsi="Arial" w:cs="Arial"/>
                <w:color w:val="000000"/>
                <w:sz w:val="20"/>
                <w:szCs w:val="20"/>
                <w:lang w:val="nl-NL"/>
              </w:rPr>
            </w:pPr>
            <w:ins w:id="12671" w:author="Arjan" w:date="2012-11-18T23:18:00Z">
              <w:r w:rsidRPr="00DD0F4F">
                <w:rPr>
                  <w:rFonts w:eastAsia="Times New Roman"/>
                  <w:lang w:val="nl-NL"/>
                </w:rPr>
                <w:t>GML-specificatie van het type geometrie (Punt, Lijn, Vlak, MultiVlak), gevolgd door coördinatenparen binnen de in Nederland gelegen waarden van het RD-stelsel</w:t>
              </w:r>
            </w:ins>
          </w:p>
        </w:tc>
      </w:tr>
      <w:tr w:rsidR="004013F1" w:rsidRPr="00AE1A91" w14:paraId="44ED1A59" w14:textId="77777777" w:rsidTr="004013F1">
        <w:trPr>
          <w:trHeight w:val="215"/>
        </w:trPr>
        <w:tc>
          <w:tcPr>
            <w:tcW w:w="3780" w:type="dxa"/>
            <w:tcBorders>
              <w:top w:val="nil"/>
              <w:left w:val="nil"/>
              <w:bottom w:val="nil"/>
              <w:right w:val="nil"/>
            </w:tcBorders>
          </w:tcPr>
          <w:p w14:paraId="55977095" w14:textId="77777777" w:rsidR="004013F1" w:rsidRPr="00DD0F4F" w:rsidRDefault="004013F1" w:rsidP="004013F1">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2DC6F68C" w14:textId="77777777" w:rsidR="004013F1" w:rsidRPr="00DD0F4F" w:rsidRDefault="004013F1" w:rsidP="004013F1">
            <w:pPr>
              <w:autoSpaceDE w:val="0"/>
              <w:autoSpaceDN w:val="0"/>
              <w:adjustRightInd w:val="0"/>
              <w:spacing w:after="0" w:line="240" w:lineRule="auto"/>
              <w:rPr>
                <w:rFonts w:ascii="Arial" w:eastAsia="Times New Roman" w:hAnsi="Arial" w:cs="Arial"/>
                <w:color w:val="000000"/>
                <w:sz w:val="20"/>
                <w:szCs w:val="20"/>
                <w:lang w:val="nl-NL"/>
              </w:rPr>
            </w:pPr>
          </w:p>
        </w:tc>
      </w:tr>
      <w:tr w:rsidR="004013F1" w:rsidRPr="004013F1" w14:paraId="7C123F32" w14:textId="77777777" w:rsidTr="004013F1">
        <w:trPr>
          <w:trHeight w:val="215"/>
        </w:trPr>
        <w:tc>
          <w:tcPr>
            <w:tcW w:w="3780" w:type="dxa"/>
            <w:tcBorders>
              <w:top w:val="nil"/>
              <w:left w:val="nil"/>
              <w:bottom w:val="nil"/>
              <w:right w:val="nil"/>
            </w:tcBorders>
          </w:tcPr>
          <w:p w14:paraId="571898BB"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672" w:author="Arjan" w:date="2012-11-18T23:18:00Z">
              <w:r>
                <w:rPr>
                  <w:rFonts w:eastAsia="Times New Roman"/>
                  <w:b/>
                  <w:bCs/>
                </w:rPr>
                <w:t>Indicatie materiële historie</w:t>
              </w:r>
            </w:ins>
          </w:p>
        </w:tc>
        <w:tc>
          <w:tcPr>
            <w:tcW w:w="5580" w:type="dxa"/>
            <w:tcBorders>
              <w:top w:val="nil"/>
              <w:left w:val="nil"/>
              <w:bottom w:val="nil"/>
              <w:right w:val="nil"/>
            </w:tcBorders>
          </w:tcPr>
          <w:p w14:paraId="65A813F3" w14:textId="77777777" w:rsidR="004013F1" w:rsidRPr="004013F1" w:rsidRDefault="00A651AF" w:rsidP="004013F1">
            <w:pPr>
              <w:autoSpaceDE w:val="0"/>
              <w:autoSpaceDN w:val="0"/>
              <w:adjustRightInd w:val="0"/>
              <w:spacing w:after="0" w:line="240" w:lineRule="auto"/>
              <w:rPr>
                <w:rFonts w:ascii="Arial" w:eastAsia="Times New Roman" w:hAnsi="Arial" w:cs="Arial"/>
                <w:color w:val="000000"/>
                <w:sz w:val="20"/>
                <w:szCs w:val="20"/>
              </w:rPr>
            </w:pPr>
            <w:ins w:id="12673" w:author="Arjan" w:date="2012-11-18T23:30:00Z">
              <w:r>
                <w:rPr>
                  <w:rFonts w:eastAsia="Times New Roman"/>
                </w:rPr>
                <w:t>Nee</w:t>
              </w:r>
            </w:ins>
          </w:p>
        </w:tc>
      </w:tr>
      <w:tr w:rsidR="004013F1" w:rsidRPr="004013F1" w14:paraId="59DB3944" w14:textId="77777777" w:rsidTr="004013F1">
        <w:trPr>
          <w:trHeight w:val="230"/>
        </w:trPr>
        <w:tc>
          <w:tcPr>
            <w:tcW w:w="3780" w:type="dxa"/>
            <w:tcBorders>
              <w:top w:val="nil"/>
              <w:left w:val="nil"/>
              <w:bottom w:val="nil"/>
              <w:right w:val="nil"/>
            </w:tcBorders>
          </w:tcPr>
          <w:p w14:paraId="630F4CE9" w14:textId="77777777"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D066846"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14:paraId="4232764F" w14:textId="77777777" w:rsidTr="004013F1">
        <w:trPr>
          <w:trHeight w:val="230"/>
        </w:trPr>
        <w:tc>
          <w:tcPr>
            <w:tcW w:w="3780" w:type="dxa"/>
            <w:tcBorders>
              <w:top w:val="nil"/>
              <w:left w:val="nil"/>
              <w:bottom w:val="nil"/>
              <w:right w:val="nil"/>
            </w:tcBorders>
          </w:tcPr>
          <w:p w14:paraId="4A30DEDD"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674" w:author="Arjan" w:date="2012-11-18T23:18:00Z">
              <w:r>
                <w:rPr>
                  <w:rFonts w:eastAsia="Times New Roman"/>
                  <w:b/>
                  <w:bCs/>
                </w:rPr>
                <w:t>Indicatie formele historie</w:t>
              </w:r>
            </w:ins>
          </w:p>
        </w:tc>
        <w:tc>
          <w:tcPr>
            <w:tcW w:w="5580" w:type="dxa"/>
            <w:tcBorders>
              <w:top w:val="nil"/>
              <w:left w:val="nil"/>
              <w:bottom w:val="nil"/>
              <w:right w:val="nil"/>
            </w:tcBorders>
          </w:tcPr>
          <w:p w14:paraId="4FE2931C" w14:textId="77777777" w:rsidR="004013F1" w:rsidRPr="004013F1" w:rsidRDefault="00A651AF" w:rsidP="004013F1">
            <w:pPr>
              <w:autoSpaceDE w:val="0"/>
              <w:autoSpaceDN w:val="0"/>
              <w:adjustRightInd w:val="0"/>
              <w:spacing w:after="0" w:line="240" w:lineRule="auto"/>
              <w:rPr>
                <w:rFonts w:ascii="Arial" w:eastAsia="Times New Roman" w:hAnsi="Arial" w:cs="Arial"/>
                <w:color w:val="000000"/>
                <w:sz w:val="20"/>
                <w:szCs w:val="20"/>
              </w:rPr>
            </w:pPr>
            <w:ins w:id="12675" w:author="Arjan" w:date="2012-11-18T23:30:00Z">
              <w:r>
                <w:rPr>
                  <w:rFonts w:eastAsia="Times New Roman"/>
                </w:rPr>
                <w:t>Ja</w:t>
              </w:r>
            </w:ins>
          </w:p>
        </w:tc>
      </w:tr>
      <w:tr w:rsidR="004013F1" w:rsidRPr="004013F1" w14:paraId="0B9A9B95" w14:textId="77777777" w:rsidTr="004013F1">
        <w:trPr>
          <w:trHeight w:val="230"/>
        </w:trPr>
        <w:tc>
          <w:tcPr>
            <w:tcW w:w="3780" w:type="dxa"/>
            <w:tcBorders>
              <w:top w:val="nil"/>
              <w:left w:val="nil"/>
              <w:bottom w:val="nil"/>
              <w:right w:val="nil"/>
            </w:tcBorders>
          </w:tcPr>
          <w:p w14:paraId="24F18613" w14:textId="77777777"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0B1446B"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14:paraId="6C52BA55" w14:textId="77777777" w:rsidTr="004013F1">
        <w:trPr>
          <w:trHeight w:val="230"/>
        </w:trPr>
        <w:tc>
          <w:tcPr>
            <w:tcW w:w="3780" w:type="dxa"/>
            <w:tcBorders>
              <w:top w:val="nil"/>
              <w:left w:val="nil"/>
              <w:bottom w:val="nil"/>
              <w:right w:val="nil"/>
            </w:tcBorders>
          </w:tcPr>
          <w:p w14:paraId="454F6D62"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676" w:author="Arjan" w:date="2012-11-18T23:18:00Z">
              <w:r>
                <w:rPr>
                  <w:rFonts w:eastAsia="Times New Roman"/>
                  <w:b/>
                  <w:bCs/>
                </w:rPr>
                <w:t>Aanduiding brondocument</w:t>
              </w:r>
            </w:ins>
          </w:p>
        </w:tc>
        <w:tc>
          <w:tcPr>
            <w:tcW w:w="5580" w:type="dxa"/>
            <w:tcBorders>
              <w:top w:val="nil"/>
              <w:left w:val="nil"/>
              <w:bottom w:val="nil"/>
              <w:right w:val="nil"/>
            </w:tcBorders>
          </w:tcPr>
          <w:p w14:paraId="132422AB"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14:paraId="7D326A0E" w14:textId="77777777" w:rsidTr="004013F1">
        <w:trPr>
          <w:trHeight w:val="230"/>
        </w:trPr>
        <w:tc>
          <w:tcPr>
            <w:tcW w:w="3780" w:type="dxa"/>
            <w:tcBorders>
              <w:top w:val="nil"/>
              <w:left w:val="nil"/>
              <w:bottom w:val="nil"/>
              <w:right w:val="nil"/>
            </w:tcBorders>
          </w:tcPr>
          <w:p w14:paraId="3CC34245" w14:textId="77777777"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9D2206B"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14:paraId="4539C651" w14:textId="77777777" w:rsidTr="004013F1">
        <w:trPr>
          <w:trHeight w:val="230"/>
        </w:trPr>
        <w:tc>
          <w:tcPr>
            <w:tcW w:w="3780" w:type="dxa"/>
            <w:tcBorders>
              <w:top w:val="nil"/>
              <w:left w:val="nil"/>
              <w:bottom w:val="nil"/>
              <w:right w:val="nil"/>
            </w:tcBorders>
          </w:tcPr>
          <w:p w14:paraId="121B9C57"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677" w:author="Arjan" w:date="2012-11-18T23:18:00Z">
              <w:r>
                <w:rPr>
                  <w:rFonts w:eastAsia="Times New Roman"/>
                  <w:b/>
                  <w:bCs/>
                </w:rPr>
                <w:t>Indicatie in onderzoek</w:t>
              </w:r>
            </w:ins>
          </w:p>
        </w:tc>
        <w:tc>
          <w:tcPr>
            <w:tcW w:w="5580" w:type="dxa"/>
            <w:tcBorders>
              <w:top w:val="nil"/>
              <w:left w:val="nil"/>
              <w:bottom w:val="nil"/>
              <w:right w:val="nil"/>
            </w:tcBorders>
          </w:tcPr>
          <w:p w14:paraId="484975D2"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678" w:author="Arjan" w:date="2012-11-18T23:18:00Z">
              <w:r>
                <w:rPr>
                  <w:rFonts w:eastAsia="Times New Roman"/>
                </w:rPr>
                <w:t>Nee</w:t>
              </w:r>
            </w:ins>
          </w:p>
        </w:tc>
      </w:tr>
      <w:tr w:rsidR="004013F1" w:rsidRPr="004013F1" w14:paraId="39799093" w14:textId="77777777" w:rsidTr="004013F1">
        <w:trPr>
          <w:trHeight w:val="230"/>
        </w:trPr>
        <w:tc>
          <w:tcPr>
            <w:tcW w:w="3780" w:type="dxa"/>
            <w:tcBorders>
              <w:top w:val="nil"/>
              <w:left w:val="nil"/>
              <w:bottom w:val="nil"/>
              <w:right w:val="nil"/>
            </w:tcBorders>
          </w:tcPr>
          <w:p w14:paraId="5479E0C6" w14:textId="77777777"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2B0F37B"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14:paraId="2F4C1C0F" w14:textId="77777777" w:rsidTr="004013F1">
        <w:trPr>
          <w:trHeight w:val="411"/>
        </w:trPr>
        <w:tc>
          <w:tcPr>
            <w:tcW w:w="3780" w:type="dxa"/>
            <w:tcBorders>
              <w:top w:val="nil"/>
              <w:left w:val="nil"/>
              <w:bottom w:val="nil"/>
              <w:right w:val="nil"/>
            </w:tcBorders>
          </w:tcPr>
          <w:p w14:paraId="07AC178B"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679" w:author="Arjan" w:date="2012-11-18T23:18:00Z">
              <w:r>
                <w:rPr>
                  <w:rFonts w:eastAsia="Times New Roman"/>
                  <w:b/>
                  <w:bCs/>
                </w:rPr>
                <w:t>Aanduiding strijdigheid/nietigheid</w:t>
              </w:r>
            </w:ins>
          </w:p>
        </w:tc>
        <w:tc>
          <w:tcPr>
            <w:tcW w:w="5580" w:type="dxa"/>
            <w:tcBorders>
              <w:top w:val="nil"/>
              <w:left w:val="nil"/>
              <w:bottom w:val="nil"/>
              <w:right w:val="nil"/>
            </w:tcBorders>
          </w:tcPr>
          <w:p w14:paraId="700FF58D"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680" w:author="Arjan" w:date="2012-11-18T23:18:00Z">
              <w:r>
                <w:rPr>
                  <w:rFonts w:eastAsia="Times New Roman"/>
                </w:rPr>
                <w:t>Nee</w:t>
              </w:r>
            </w:ins>
          </w:p>
        </w:tc>
      </w:tr>
      <w:tr w:rsidR="004013F1" w:rsidRPr="004013F1" w14:paraId="7D9C4246" w14:textId="77777777" w:rsidTr="004013F1">
        <w:trPr>
          <w:trHeight w:val="245"/>
        </w:trPr>
        <w:tc>
          <w:tcPr>
            <w:tcW w:w="3780" w:type="dxa"/>
            <w:tcBorders>
              <w:top w:val="nil"/>
              <w:left w:val="nil"/>
              <w:bottom w:val="nil"/>
              <w:right w:val="nil"/>
            </w:tcBorders>
          </w:tcPr>
          <w:p w14:paraId="15DD2C6A" w14:textId="77777777"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0FDA47D"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14:paraId="17C4ADA7" w14:textId="77777777" w:rsidTr="004013F1">
        <w:trPr>
          <w:trHeight w:val="230"/>
        </w:trPr>
        <w:tc>
          <w:tcPr>
            <w:tcW w:w="3780" w:type="dxa"/>
            <w:tcBorders>
              <w:top w:val="nil"/>
              <w:left w:val="nil"/>
              <w:bottom w:val="nil"/>
              <w:right w:val="nil"/>
            </w:tcBorders>
          </w:tcPr>
          <w:p w14:paraId="6EA762B9"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681" w:author="Arjan" w:date="2012-11-18T23:18:00Z">
              <w:r>
                <w:rPr>
                  <w:rFonts w:eastAsia="Times New Roman"/>
                  <w:b/>
                  <w:bCs/>
                </w:rPr>
                <w:t>Indicatie kardinaliteit</w:t>
              </w:r>
            </w:ins>
          </w:p>
        </w:tc>
        <w:tc>
          <w:tcPr>
            <w:tcW w:w="5580" w:type="dxa"/>
            <w:tcBorders>
              <w:top w:val="nil"/>
              <w:left w:val="nil"/>
              <w:bottom w:val="nil"/>
              <w:right w:val="nil"/>
            </w:tcBorders>
          </w:tcPr>
          <w:p w14:paraId="2683579B" w14:textId="77777777" w:rsidR="004013F1" w:rsidRPr="004013F1" w:rsidRDefault="00DA5D93" w:rsidP="004013F1">
            <w:pPr>
              <w:autoSpaceDE w:val="0"/>
              <w:autoSpaceDN w:val="0"/>
              <w:adjustRightInd w:val="0"/>
              <w:spacing w:after="0" w:line="240" w:lineRule="auto"/>
              <w:rPr>
                <w:rFonts w:ascii="Arial" w:eastAsia="Times New Roman" w:hAnsi="Arial" w:cs="Arial"/>
                <w:color w:val="000000"/>
                <w:sz w:val="20"/>
                <w:szCs w:val="20"/>
              </w:rPr>
            </w:pPr>
            <w:ins w:id="12682" w:author="Arjan" w:date="2012-11-18T23:18:00Z">
              <w:r>
                <w:fldChar w:fldCharType="begin" w:fldLock="1"/>
              </w:r>
              <w:r w:rsidR="004013F1">
                <w:instrText xml:space="preserve">MERGEFIELD </w:instrText>
              </w:r>
              <w:r w:rsidR="004013F1">
                <w:rPr>
                  <w:rFonts w:eastAsia="Times New Roman"/>
                </w:rPr>
                <w:instrText>Att.LowerBound</w:instrText>
              </w:r>
              <w:r>
                <w:fldChar w:fldCharType="separate"/>
              </w:r>
              <w:r w:rsidR="004013F1">
                <w:rPr>
                  <w:rFonts w:eastAsia="Times New Roman"/>
                </w:rPr>
                <w:t>0</w:t>
              </w:r>
              <w:r>
                <w:fldChar w:fldCharType="end"/>
              </w:r>
              <w:r w:rsidR="004013F1">
                <w:rPr>
                  <w:rFonts w:eastAsia="Times New Roman"/>
                </w:rPr>
                <w:t xml:space="preserve"> - </w:t>
              </w:r>
              <w:r>
                <w:rPr>
                  <w:rFonts w:eastAsia="Times New Roman"/>
                </w:rPr>
                <w:fldChar w:fldCharType="begin" w:fldLock="1"/>
              </w:r>
              <w:r w:rsidR="004013F1">
                <w:rPr>
                  <w:rFonts w:eastAsia="Times New Roman"/>
                </w:rPr>
                <w:instrText>MERGEFIELD Att.UpperBound</w:instrText>
              </w:r>
              <w:r>
                <w:rPr>
                  <w:rFonts w:eastAsia="Times New Roman"/>
                </w:rPr>
                <w:fldChar w:fldCharType="separate"/>
              </w:r>
              <w:r w:rsidR="004013F1">
                <w:rPr>
                  <w:rFonts w:eastAsia="Times New Roman"/>
                </w:rPr>
                <w:t>1</w:t>
              </w:r>
              <w:r>
                <w:rPr>
                  <w:rFonts w:eastAsia="Times New Roman"/>
                </w:rPr>
                <w:fldChar w:fldCharType="end"/>
              </w:r>
            </w:ins>
          </w:p>
        </w:tc>
      </w:tr>
      <w:tr w:rsidR="004013F1" w:rsidRPr="004013F1" w14:paraId="5836135C" w14:textId="77777777" w:rsidTr="004013F1">
        <w:trPr>
          <w:trHeight w:val="230"/>
        </w:trPr>
        <w:tc>
          <w:tcPr>
            <w:tcW w:w="3780" w:type="dxa"/>
            <w:tcBorders>
              <w:top w:val="nil"/>
              <w:left w:val="nil"/>
              <w:bottom w:val="nil"/>
              <w:right w:val="nil"/>
            </w:tcBorders>
          </w:tcPr>
          <w:p w14:paraId="6F46990F" w14:textId="77777777"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26AD9E7"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14:paraId="7C34C85D" w14:textId="77777777" w:rsidTr="004013F1">
        <w:trPr>
          <w:trHeight w:val="230"/>
        </w:trPr>
        <w:tc>
          <w:tcPr>
            <w:tcW w:w="3780" w:type="dxa"/>
            <w:tcBorders>
              <w:top w:val="nil"/>
              <w:left w:val="nil"/>
              <w:bottom w:val="nil"/>
              <w:right w:val="nil"/>
            </w:tcBorders>
          </w:tcPr>
          <w:p w14:paraId="2D91A337"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683" w:author="Arjan" w:date="2012-11-18T23:18:00Z">
              <w:r>
                <w:rPr>
                  <w:rFonts w:eastAsia="Times New Roman"/>
                  <w:b/>
                  <w:bCs/>
                </w:rPr>
                <w:t>Indicatie authentiek</w:t>
              </w:r>
            </w:ins>
          </w:p>
        </w:tc>
        <w:tc>
          <w:tcPr>
            <w:tcW w:w="5580" w:type="dxa"/>
            <w:tcBorders>
              <w:top w:val="nil"/>
              <w:left w:val="nil"/>
              <w:bottom w:val="nil"/>
              <w:right w:val="nil"/>
            </w:tcBorders>
          </w:tcPr>
          <w:p w14:paraId="472F49F3"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684" w:author="Arjan" w:date="2012-11-18T23:18:00Z">
              <w:r>
                <w:rPr>
                  <w:rFonts w:eastAsia="Times New Roman"/>
                </w:rPr>
                <w:t>Gemeentelijk basisgegeven</w:t>
              </w:r>
            </w:ins>
          </w:p>
        </w:tc>
      </w:tr>
      <w:tr w:rsidR="004013F1" w:rsidRPr="004013F1" w14:paraId="0B137729" w14:textId="77777777" w:rsidTr="004013F1">
        <w:trPr>
          <w:trHeight w:val="230"/>
        </w:trPr>
        <w:tc>
          <w:tcPr>
            <w:tcW w:w="3780" w:type="dxa"/>
            <w:tcBorders>
              <w:top w:val="nil"/>
              <w:left w:val="nil"/>
              <w:right w:val="nil"/>
            </w:tcBorders>
          </w:tcPr>
          <w:p w14:paraId="0FF796DE" w14:textId="77777777"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28637886"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AE1A91" w14:paraId="46298AA1" w14:textId="77777777" w:rsidTr="004013F1">
        <w:trPr>
          <w:trHeight w:val="230"/>
        </w:trPr>
        <w:tc>
          <w:tcPr>
            <w:tcW w:w="3780" w:type="dxa"/>
            <w:tcBorders>
              <w:top w:val="nil"/>
              <w:left w:val="nil"/>
              <w:bottom w:val="single" w:sz="4" w:space="0" w:color="auto"/>
              <w:right w:val="nil"/>
            </w:tcBorders>
          </w:tcPr>
          <w:p w14:paraId="04CF2881" w14:textId="77777777"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ins w:id="12685" w:author="Arjan" w:date="2012-11-18T23:18:00Z">
              <w:r>
                <w:rPr>
                  <w:rFonts w:eastAsia="Times New Roman"/>
                  <w:b/>
                  <w:bCs/>
                </w:rPr>
                <w:t>Regels attribuutsoort</w:t>
              </w:r>
            </w:ins>
          </w:p>
        </w:tc>
        <w:tc>
          <w:tcPr>
            <w:tcW w:w="5580" w:type="dxa"/>
            <w:tcBorders>
              <w:top w:val="nil"/>
              <w:left w:val="nil"/>
              <w:bottom w:val="single" w:sz="4" w:space="0" w:color="auto"/>
              <w:right w:val="nil"/>
            </w:tcBorders>
          </w:tcPr>
          <w:p w14:paraId="1A5190B7" w14:textId="77777777" w:rsidR="004013F1" w:rsidRPr="00DD0F4F" w:rsidRDefault="004013F1" w:rsidP="0022328D">
            <w:pPr>
              <w:autoSpaceDE w:val="0"/>
              <w:autoSpaceDN w:val="0"/>
              <w:adjustRightInd w:val="0"/>
              <w:spacing w:after="0" w:line="240" w:lineRule="auto"/>
              <w:rPr>
                <w:rFonts w:ascii="Arial" w:eastAsia="Times New Roman" w:hAnsi="Arial" w:cs="Arial"/>
                <w:color w:val="000000"/>
                <w:sz w:val="20"/>
                <w:szCs w:val="20"/>
                <w:lang w:val="nl-NL"/>
              </w:rPr>
            </w:pPr>
            <w:ins w:id="12686" w:author="Arjan" w:date="2012-11-18T23:18:00Z">
              <w:r w:rsidRPr="00DD0F4F">
                <w:rPr>
                  <w:rFonts w:eastAsia="Times New Roman"/>
                  <w:lang w:val="nl-NL"/>
                </w:rPr>
                <w:t>Indien deze attribuutsoort niet van een waarde is voorzien, dan moet er minimaal sprake zijn van een van waarden voorzien groepattribuutsoort ANDER ZAAKOBJECT, één relatie ‘ZAAK heeft betrekking op OBJECTen’, één relatie ‘ZAAK heeft betrekking op andere ZAAKen’ of één relatie ‘ZAAK is deelzaak van ZAAK’.</w:t>
              </w:r>
            </w:ins>
          </w:p>
        </w:tc>
      </w:tr>
    </w:tbl>
    <w:p w14:paraId="42B82DA3" w14:textId="77777777" w:rsidR="004013F1" w:rsidRPr="00DD0F4F" w:rsidRDefault="004013F1" w:rsidP="006C4E2B">
      <w:pPr>
        <w:rPr>
          <w:noProof/>
          <w:lang w:val="nl-NL"/>
        </w:rPr>
      </w:pPr>
    </w:p>
    <w:p w14:paraId="2EBB9651" w14:textId="77777777" w:rsidR="00F64D19" w:rsidRPr="00DD0F4F" w:rsidRDefault="003E4F27" w:rsidP="00F64D19">
      <w:pPr>
        <w:rPr>
          <w:noProof/>
          <w:lang w:val="nl-NL"/>
        </w:rPr>
      </w:pPr>
      <w:r w:rsidRPr="00DD0F4F">
        <w:rPr>
          <w:noProof/>
          <w:lang w:val="nl-NL"/>
        </w:rPr>
        <w:lastRenderedPageBreak/>
        <w:t xml:space="preserve">De regels bij de relatiesoorten ‘ZAAK heeft betrekking op OBJECT’,  ‘ZAAK heeft </w:t>
      </w:r>
      <w:r w:rsidR="006E12B3">
        <w:rPr>
          <w:noProof/>
          <w:lang w:val="nl-NL"/>
        </w:rPr>
        <w:t>gerelateerde</w:t>
      </w:r>
      <w:r w:rsidRPr="00DD0F4F">
        <w:rPr>
          <w:noProof/>
          <w:lang w:val="nl-NL"/>
        </w:rPr>
        <w:t xml:space="preserve"> ZAAK’ en ‘ZAAK is deelzaak van ZAAK’</w:t>
      </w:r>
      <w:r w:rsidR="004013F1" w:rsidRPr="00DD0F4F">
        <w:rPr>
          <w:noProof/>
          <w:lang w:val="nl-NL"/>
        </w:rPr>
        <w:t xml:space="preserve"> </w:t>
      </w:r>
      <w:r w:rsidRPr="00DD0F4F">
        <w:rPr>
          <w:noProof/>
          <w:lang w:val="nl-NL"/>
        </w:rPr>
        <w:t>zijn overeenkomstig aangepast.</w:t>
      </w:r>
      <w:r w:rsidR="004C5CE4" w:rsidRPr="00DD0F4F">
        <w:rPr>
          <w:noProof/>
          <w:lang w:val="nl-NL"/>
        </w:rPr>
        <w:t xml:space="preserve"> Naast de regels is ook de toelichting van het groepattribuutsoort ‘Ander zaakobject’ aangepast, als volgt.</w:t>
      </w:r>
      <w:r w:rsidRPr="00DD0F4F">
        <w:rPr>
          <w:noProof/>
          <w:lang w:val="nl-NL"/>
        </w:rPr>
        <w:t xml:space="preserve"> </w:t>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4C5CE4" w:rsidRPr="004C5CE4" w14:paraId="3BAB9197" w14:textId="77777777" w:rsidTr="004C5CE4">
        <w:trPr>
          <w:trHeight w:val="230"/>
        </w:trPr>
        <w:tc>
          <w:tcPr>
            <w:tcW w:w="3690" w:type="dxa"/>
            <w:tcBorders>
              <w:top w:val="single" w:sz="4" w:space="0" w:color="auto"/>
              <w:left w:val="nil"/>
              <w:bottom w:val="nil"/>
              <w:right w:val="nil"/>
            </w:tcBorders>
          </w:tcPr>
          <w:p w14:paraId="6D825B91"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Naam groepattribuutsoort</w:t>
            </w:r>
          </w:p>
        </w:tc>
        <w:tc>
          <w:tcPr>
            <w:tcW w:w="5670" w:type="dxa"/>
            <w:tcBorders>
              <w:top w:val="single" w:sz="4" w:space="0" w:color="auto"/>
              <w:left w:val="nil"/>
              <w:bottom w:val="nil"/>
              <w:right w:val="nil"/>
            </w:tcBorders>
          </w:tcPr>
          <w:p w14:paraId="3CFFC815" w14:textId="77777777" w:rsidR="004C5CE4" w:rsidRPr="004C5CE4" w:rsidRDefault="00DA5D93"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hAnsi="Arial" w:cs="Arial"/>
                <w:sz w:val="20"/>
                <w:szCs w:val="20"/>
                <w:lang w:val="en-AU"/>
              </w:rPr>
              <w:fldChar w:fldCharType="begin" w:fldLock="1"/>
            </w:r>
            <w:r w:rsidR="004C5CE4" w:rsidRPr="004C5CE4">
              <w:rPr>
                <w:rFonts w:ascii="Arial" w:hAnsi="Arial" w:cs="Arial"/>
                <w:sz w:val="20"/>
                <w:szCs w:val="20"/>
                <w:lang w:val="en-AU"/>
              </w:rPr>
              <w:instrText xml:space="preserve">MERGEFIELD </w:instrText>
            </w:r>
            <w:r w:rsidR="004C5CE4" w:rsidRPr="004C5CE4">
              <w:rPr>
                <w:rFonts w:ascii="Arial" w:eastAsia="Times New Roman" w:hAnsi="Arial" w:cs="Arial"/>
                <w:color w:val="000000"/>
                <w:sz w:val="20"/>
                <w:szCs w:val="20"/>
              </w:rPr>
              <w:instrText>Element.Name</w:instrText>
            </w:r>
            <w:r w:rsidRPr="004C5CE4">
              <w:rPr>
                <w:rFonts w:ascii="Arial" w:hAnsi="Arial" w:cs="Arial"/>
                <w:sz w:val="20"/>
                <w:szCs w:val="20"/>
                <w:lang w:val="en-AU"/>
              </w:rPr>
              <w:fldChar w:fldCharType="separate"/>
            </w:r>
            <w:r w:rsidR="004C5CE4" w:rsidRPr="004C5CE4">
              <w:rPr>
                <w:rFonts w:ascii="Arial" w:eastAsia="Times New Roman" w:hAnsi="Arial" w:cs="Arial"/>
                <w:color w:val="000000"/>
                <w:sz w:val="20"/>
                <w:szCs w:val="20"/>
              </w:rPr>
              <w:t>Ander zaakobject ZAAK</w:t>
            </w:r>
            <w:r w:rsidRPr="004C5CE4">
              <w:rPr>
                <w:rFonts w:ascii="Arial" w:hAnsi="Arial" w:cs="Arial"/>
                <w:sz w:val="20"/>
                <w:szCs w:val="20"/>
                <w:lang w:val="en-AU"/>
              </w:rPr>
              <w:fldChar w:fldCharType="end"/>
            </w:r>
          </w:p>
        </w:tc>
      </w:tr>
      <w:tr w:rsidR="004C5CE4" w:rsidRPr="004C5CE4" w14:paraId="0039C5BE" w14:textId="77777777">
        <w:tc>
          <w:tcPr>
            <w:tcW w:w="3690" w:type="dxa"/>
            <w:tcBorders>
              <w:top w:val="nil"/>
              <w:left w:val="nil"/>
              <w:bottom w:val="nil"/>
              <w:right w:val="nil"/>
            </w:tcBorders>
          </w:tcPr>
          <w:p w14:paraId="3FFD1E07"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C75DA04"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14:paraId="3554C440" w14:textId="77777777">
        <w:tc>
          <w:tcPr>
            <w:tcW w:w="3690" w:type="dxa"/>
            <w:tcBorders>
              <w:top w:val="nil"/>
              <w:left w:val="nil"/>
              <w:bottom w:val="nil"/>
              <w:right w:val="nil"/>
            </w:tcBorders>
          </w:tcPr>
          <w:p w14:paraId="4363A7EC"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Herkomst groepattribuutsoort</w:t>
            </w:r>
          </w:p>
        </w:tc>
        <w:tc>
          <w:tcPr>
            <w:tcW w:w="5670" w:type="dxa"/>
            <w:tcBorders>
              <w:top w:val="nil"/>
              <w:left w:val="nil"/>
              <w:bottom w:val="nil"/>
              <w:right w:val="nil"/>
            </w:tcBorders>
          </w:tcPr>
          <w:p w14:paraId="612DCE6B"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KING</w:t>
            </w:r>
          </w:p>
        </w:tc>
      </w:tr>
      <w:tr w:rsidR="004C5CE4" w:rsidRPr="004C5CE4" w14:paraId="530D4661" w14:textId="77777777">
        <w:trPr>
          <w:trHeight w:val="230"/>
        </w:trPr>
        <w:tc>
          <w:tcPr>
            <w:tcW w:w="3690" w:type="dxa"/>
            <w:tcBorders>
              <w:top w:val="nil"/>
              <w:left w:val="nil"/>
              <w:bottom w:val="nil"/>
              <w:right w:val="nil"/>
            </w:tcBorders>
          </w:tcPr>
          <w:p w14:paraId="0FF99BE0"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5DDA4EE"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14:paraId="1CC35D97" w14:textId="77777777">
        <w:trPr>
          <w:trHeight w:val="230"/>
        </w:trPr>
        <w:tc>
          <w:tcPr>
            <w:tcW w:w="3690" w:type="dxa"/>
            <w:tcBorders>
              <w:top w:val="nil"/>
              <w:left w:val="nil"/>
              <w:bottom w:val="nil"/>
              <w:right w:val="nil"/>
            </w:tcBorders>
          </w:tcPr>
          <w:p w14:paraId="3F51E442"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Code groepattribuutsoort</w:t>
            </w:r>
          </w:p>
        </w:tc>
        <w:tc>
          <w:tcPr>
            <w:tcW w:w="5670" w:type="dxa"/>
            <w:tcBorders>
              <w:top w:val="nil"/>
              <w:left w:val="nil"/>
              <w:bottom w:val="nil"/>
              <w:right w:val="nil"/>
            </w:tcBorders>
          </w:tcPr>
          <w:p w14:paraId="43AE9CD5"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p>
        </w:tc>
      </w:tr>
      <w:tr w:rsidR="004C5CE4" w:rsidRPr="004C5CE4" w14:paraId="27801C92" w14:textId="77777777">
        <w:tc>
          <w:tcPr>
            <w:tcW w:w="3690" w:type="dxa"/>
            <w:tcBorders>
              <w:top w:val="nil"/>
              <w:left w:val="nil"/>
              <w:bottom w:val="nil"/>
              <w:right w:val="nil"/>
            </w:tcBorders>
          </w:tcPr>
          <w:p w14:paraId="0DEA24E7"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A966A7D"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AE1A91" w14:paraId="41C1EE3F" w14:textId="77777777">
        <w:tc>
          <w:tcPr>
            <w:tcW w:w="3690" w:type="dxa"/>
            <w:tcBorders>
              <w:top w:val="nil"/>
              <w:left w:val="nil"/>
              <w:bottom w:val="nil"/>
              <w:right w:val="nil"/>
            </w:tcBorders>
          </w:tcPr>
          <w:p w14:paraId="78D4DABD"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Definitie groepattribuutsoort</w:t>
            </w:r>
          </w:p>
        </w:tc>
        <w:tc>
          <w:tcPr>
            <w:tcW w:w="5670" w:type="dxa"/>
            <w:tcBorders>
              <w:top w:val="nil"/>
              <w:left w:val="nil"/>
              <w:bottom w:val="nil"/>
              <w:right w:val="nil"/>
            </w:tcBorders>
          </w:tcPr>
          <w:p w14:paraId="18D86C5D" w14:textId="77777777" w:rsidR="004C5CE4" w:rsidRPr="00DD0F4F" w:rsidRDefault="00DA5D93" w:rsidP="00E37EE3">
            <w:pPr>
              <w:autoSpaceDE w:val="0"/>
              <w:autoSpaceDN w:val="0"/>
              <w:adjustRightInd w:val="0"/>
              <w:spacing w:after="0" w:line="240" w:lineRule="auto"/>
              <w:rPr>
                <w:rFonts w:ascii="Arial" w:eastAsia="Times New Roman" w:hAnsi="Arial" w:cs="Arial"/>
                <w:color w:val="000000"/>
                <w:sz w:val="20"/>
                <w:szCs w:val="20"/>
                <w:lang w:val="nl-NL"/>
              </w:rPr>
            </w:pPr>
            <w:r w:rsidRPr="004C5CE4">
              <w:rPr>
                <w:rFonts w:ascii="Arial" w:hAnsi="Arial" w:cs="Arial"/>
                <w:sz w:val="20"/>
                <w:szCs w:val="20"/>
                <w:lang w:val="en-AU"/>
              </w:rPr>
              <w:fldChar w:fldCharType="begin" w:fldLock="1"/>
            </w:r>
            <w:r w:rsidR="004C5CE4" w:rsidRPr="00DD0F4F">
              <w:rPr>
                <w:rFonts w:ascii="Arial" w:hAnsi="Arial" w:cs="Arial"/>
                <w:sz w:val="20"/>
                <w:szCs w:val="20"/>
                <w:lang w:val="nl-NL"/>
              </w:rPr>
              <w:instrText xml:space="preserve">MERGEFIELD </w:instrText>
            </w:r>
            <w:r w:rsidR="004C5CE4" w:rsidRPr="00DD0F4F">
              <w:rPr>
                <w:rFonts w:ascii="Arial" w:eastAsia="Times New Roman" w:hAnsi="Arial" w:cs="Arial"/>
                <w:color w:val="000000"/>
                <w:sz w:val="20"/>
                <w:szCs w:val="20"/>
                <w:lang w:val="nl-NL"/>
              </w:rPr>
              <w:instrText>Element.Notes</w:instrText>
            </w:r>
            <w:r w:rsidRPr="004C5CE4">
              <w:rPr>
                <w:rFonts w:ascii="Arial" w:hAnsi="Arial" w:cs="Arial"/>
                <w:sz w:val="20"/>
                <w:szCs w:val="20"/>
                <w:lang w:val="en-AU"/>
              </w:rPr>
              <w:fldChar w:fldCharType="end"/>
            </w:r>
            <w:r w:rsidR="004C5CE4" w:rsidRPr="00DD0F4F">
              <w:rPr>
                <w:rFonts w:ascii="Arial" w:eastAsia="Times New Roman" w:hAnsi="Arial" w:cs="Arial"/>
                <w:color w:val="610E6A"/>
                <w:sz w:val="20"/>
                <w:szCs w:val="20"/>
                <w:lang w:val="nl-NL"/>
              </w:rPr>
              <w:t>Aanduiding van het object (of de objecten) waarop de ZAAK betrekking heeft indien dat object (of die objecten) niet aangeduid kan worden met de relatie ‘</w:t>
            </w:r>
            <w:ins w:id="12687" w:author="Arjan" w:date="2012-12-10T17:20:00Z">
              <w:r w:rsidR="00E37EE3" w:rsidRPr="00DD0F4F">
                <w:rPr>
                  <w:rFonts w:ascii="Arial" w:eastAsia="Times New Roman" w:hAnsi="Arial" w:cs="Arial"/>
                  <w:color w:val="610E6A"/>
                  <w:sz w:val="20"/>
                  <w:szCs w:val="20"/>
                  <w:lang w:val="nl-NL"/>
                </w:rPr>
                <w:t xml:space="preserve">ZAAK </w:t>
              </w:r>
            </w:ins>
            <w:r w:rsidR="004C5CE4" w:rsidRPr="00DD0F4F">
              <w:rPr>
                <w:rFonts w:ascii="Arial" w:eastAsia="Times New Roman" w:hAnsi="Arial" w:cs="Arial"/>
                <w:color w:val="610E6A"/>
                <w:sz w:val="20"/>
                <w:szCs w:val="20"/>
                <w:lang w:val="nl-NL"/>
              </w:rPr>
              <w:t xml:space="preserve">heeft betrekking op </w:t>
            </w:r>
            <w:del w:id="12688" w:author="Arjan" w:date="2012-12-10T17:20:00Z">
              <w:r w:rsidR="004C5CE4" w:rsidRPr="00DD0F4F" w:rsidDel="00E37EE3">
                <w:rPr>
                  <w:rFonts w:ascii="Arial" w:eastAsia="Times New Roman" w:hAnsi="Arial" w:cs="Arial"/>
                  <w:color w:val="610E6A"/>
                  <w:sz w:val="20"/>
                  <w:szCs w:val="20"/>
                  <w:lang w:val="nl-NL"/>
                </w:rPr>
                <w:delText>ZAAK</w:delText>
              </w:r>
            </w:del>
            <w:r w:rsidR="004C5CE4" w:rsidRPr="00DD0F4F">
              <w:rPr>
                <w:rFonts w:ascii="Arial" w:eastAsia="Times New Roman" w:hAnsi="Arial" w:cs="Arial"/>
                <w:color w:val="610E6A"/>
                <w:sz w:val="20"/>
                <w:szCs w:val="20"/>
                <w:lang w:val="nl-NL"/>
              </w:rPr>
              <w:t>OBJECT’.</w:t>
            </w:r>
          </w:p>
        </w:tc>
      </w:tr>
      <w:tr w:rsidR="004C5CE4" w:rsidRPr="00AE1A91" w14:paraId="513A9876" w14:textId="77777777">
        <w:tc>
          <w:tcPr>
            <w:tcW w:w="3690" w:type="dxa"/>
            <w:tcBorders>
              <w:top w:val="nil"/>
              <w:left w:val="nil"/>
              <w:bottom w:val="nil"/>
              <w:right w:val="nil"/>
            </w:tcBorders>
          </w:tcPr>
          <w:p w14:paraId="47DDC525" w14:textId="77777777" w:rsidR="004C5CE4" w:rsidRPr="00DD0F4F" w:rsidRDefault="004C5CE4" w:rsidP="004C5CE4">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21E1099D" w14:textId="77777777" w:rsidR="004C5CE4" w:rsidRPr="00DD0F4F" w:rsidRDefault="004C5CE4" w:rsidP="004C5CE4">
            <w:pPr>
              <w:autoSpaceDE w:val="0"/>
              <w:autoSpaceDN w:val="0"/>
              <w:adjustRightInd w:val="0"/>
              <w:spacing w:after="0" w:line="240" w:lineRule="auto"/>
              <w:rPr>
                <w:rFonts w:ascii="Arial" w:eastAsia="Times New Roman" w:hAnsi="Arial" w:cs="Arial"/>
                <w:b/>
                <w:bCs/>
                <w:color w:val="000000"/>
                <w:sz w:val="20"/>
                <w:szCs w:val="20"/>
                <w:lang w:val="nl-NL"/>
              </w:rPr>
            </w:pPr>
          </w:p>
        </w:tc>
      </w:tr>
      <w:tr w:rsidR="004C5CE4" w:rsidRPr="004C5CE4" w14:paraId="272D64AF" w14:textId="77777777">
        <w:tc>
          <w:tcPr>
            <w:tcW w:w="3690" w:type="dxa"/>
            <w:tcBorders>
              <w:top w:val="nil"/>
              <w:left w:val="nil"/>
              <w:bottom w:val="nil"/>
              <w:right w:val="nil"/>
            </w:tcBorders>
          </w:tcPr>
          <w:p w14:paraId="4FF7CB32"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Datum opname groepattribuutsoort</w:t>
            </w:r>
          </w:p>
        </w:tc>
        <w:tc>
          <w:tcPr>
            <w:tcW w:w="5670" w:type="dxa"/>
            <w:tcBorders>
              <w:top w:val="nil"/>
              <w:left w:val="nil"/>
              <w:bottom w:val="nil"/>
              <w:right w:val="nil"/>
            </w:tcBorders>
          </w:tcPr>
          <w:p w14:paraId="703B1F51"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1 juni 2008</w:t>
            </w:r>
          </w:p>
        </w:tc>
      </w:tr>
      <w:tr w:rsidR="004C5CE4" w:rsidRPr="004C5CE4" w14:paraId="4D77495D" w14:textId="77777777">
        <w:trPr>
          <w:trHeight w:val="215"/>
        </w:trPr>
        <w:tc>
          <w:tcPr>
            <w:tcW w:w="3690" w:type="dxa"/>
            <w:tcBorders>
              <w:top w:val="nil"/>
              <w:left w:val="nil"/>
              <w:bottom w:val="nil"/>
              <w:right w:val="nil"/>
            </w:tcBorders>
          </w:tcPr>
          <w:p w14:paraId="137C439A"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13A1D00"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AE1A91" w14:paraId="3449655C" w14:textId="77777777">
        <w:trPr>
          <w:trHeight w:val="215"/>
        </w:trPr>
        <w:tc>
          <w:tcPr>
            <w:tcW w:w="3690" w:type="dxa"/>
            <w:tcBorders>
              <w:top w:val="nil"/>
              <w:left w:val="nil"/>
              <w:bottom w:val="nil"/>
              <w:right w:val="nil"/>
            </w:tcBorders>
          </w:tcPr>
          <w:p w14:paraId="74464FBF"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Toelichting groepattribuutsoort</w:t>
            </w:r>
          </w:p>
        </w:tc>
        <w:tc>
          <w:tcPr>
            <w:tcW w:w="5670" w:type="dxa"/>
            <w:tcBorders>
              <w:top w:val="nil"/>
              <w:left w:val="nil"/>
              <w:bottom w:val="nil"/>
              <w:right w:val="nil"/>
            </w:tcBorders>
          </w:tcPr>
          <w:p w14:paraId="486E3FDB" w14:textId="77777777" w:rsidR="004C5CE4" w:rsidRPr="00DD0F4F" w:rsidRDefault="004C5CE4" w:rsidP="004C5CE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gaat hier om objecten </w:t>
            </w:r>
            <w:ins w:id="12689" w:author="Arjan" w:date="2012-12-10T17:20:00Z">
              <w:r w:rsidR="00E37EE3" w:rsidRPr="00DD0F4F">
                <w:rPr>
                  <w:rFonts w:ascii="Arial" w:eastAsia="Times New Roman" w:hAnsi="Arial" w:cs="Arial"/>
                  <w:color w:val="000000"/>
                  <w:sz w:val="20"/>
                  <w:szCs w:val="20"/>
                  <w:lang w:val="nl-NL"/>
                </w:rPr>
                <w:t>waa</w:t>
              </w:r>
            </w:ins>
            <w:ins w:id="12690" w:author="Arjan" w:date="2012-12-10T17:23:00Z">
              <w:r w:rsidR="00E37EE3" w:rsidRPr="00DD0F4F">
                <w:rPr>
                  <w:rFonts w:ascii="Arial" w:eastAsia="Times New Roman" w:hAnsi="Arial" w:cs="Arial"/>
                  <w:color w:val="000000"/>
                  <w:sz w:val="20"/>
                  <w:szCs w:val="20"/>
                  <w:lang w:val="nl-NL"/>
                </w:rPr>
                <w:t>r</w:t>
              </w:r>
            </w:ins>
            <w:ins w:id="12691" w:author="Arjan" w:date="2012-12-10T17:20:00Z">
              <w:r w:rsidR="00E37EE3" w:rsidRPr="00DD0F4F">
                <w:rPr>
                  <w:rFonts w:ascii="Arial" w:eastAsia="Times New Roman" w:hAnsi="Arial" w:cs="Arial"/>
                  <w:color w:val="000000"/>
                  <w:sz w:val="20"/>
                  <w:szCs w:val="20"/>
                  <w:lang w:val="nl-NL"/>
                </w:rPr>
                <w:t xml:space="preserve">op de zaak betrekking </w:t>
              </w:r>
            </w:ins>
            <w:ins w:id="12692" w:author="Arjan" w:date="2012-12-10T17:21:00Z">
              <w:r w:rsidR="00E37EE3" w:rsidRPr="00DD0F4F">
                <w:rPr>
                  <w:rFonts w:ascii="Arial" w:eastAsia="Times New Roman" w:hAnsi="Arial" w:cs="Arial"/>
                  <w:color w:val="000000"/>
                  <w:sz w:val="20"/>
                  <w:szCs w:val="20"/>
                  <w:lang w:val="nl-NL"/>
                </w:rPr>
                <w:t xml:space="preserve">heeft </w:t>
              </w:r>
            </w:ins>
            <w:r w:rsidRPr="00DD0F4F">
              <w:rPr>
                <w:rFonts w:ascii="Arial" w:eastAsia="Times New Roman" w:hAnsi="Arial" w:cs="Arial"/>
                <w:color w:val="000000"/>
                <w:sz w:val="20"/>
                <w:szCs w:val="20"/>
                <w:lang w:val="nl-NL"/>
              </w:rPr>
              <w:t xml:space="preserve">die niet benoemd zijn als </w:t>
            </w:r>
            <w:del w:id="12693" w:author="Arjan" w:date="2012-12-10T17:21:00Z">
              <w:r w:rsidRPr="00DD0F4F" w:rsidDel="00E37EE3">
                <w:rPr>
                  <w:rFonts w:ascii="Arial" w:eastAsia="Times New Roman" w:hAnsi="Arial" w:cs="Arial"/>
                  <w:color w:val="000000"/>
                  <w:sz w:val="20"/>
                  <w:szCs w:val="20"/>
                  <w:lang w:val="nl-NL"/>
                </w:rPr>
                <w:delText>ZAAK</w:delText>
              </w:r>
            </w:del>
            <w:r w:rsidRPr="00DD0F4F">
              <w:rPr>
                <w:rFonts w:ascii="Arial" w:eastAsia="Times New Roman" w:hAnsi="Arial" w:cs="Arial"/>
                <w:color w:val="000000"/>
                <w:sz w:val="20"/>
                <w:szCs w:val="20"/>
                <w:lang w:val="nl-NL"/>
              </w:rPr>
              <w:t>OBJECT</w:t>
            </w:r>
            <w:ins w:id="12694" w:author="Arjan" w:date="2012-12-10T17:21:00Z">
              <w:r w:rsidR="00E37EE3" w:rsidRPr="00DD0F4F">
                <w:rPr>
                  <w:rFonts w:ascii="Arial" w:eastAsia="Times New Roman" w:hAnsi="Arial" w:cs="Arial"/>
                  <w:color w:val="000000"/>
                  <w:sz w:val="20"/>
                  <w:szCs w:val="20"/>
                  <w:lang w:val="nl-NL"/>
                </w:rPr>
                <w:t xml:space="preserve"> en dus niet d.m.v. de ZAAKOBJECT-relatie aan de zaak gekoppeld ku</w:t>
              </w:r>
            </w:ins>
            <w:ins w:id="12695" w:author="Arjan" w:date="2012-12-10T17:22:00Z">
              <w:r w:rsidR="00E37EE3" w:rsidRPr="00DD0F4F">
                <w:rPr>
                  <w:rFonts w:ascii="Arial" w:eastAsia="Times New Roman" w:hAnsi="Arial" w:cs="Arial"/>
                  <w:color w:val="000000"/>
                  <w:sz w:val="20"/>
                  <w:szCs w:val="20"/>
                  <w:lang w:val="nl-NL"/>
                </w:rPr>
                <w:t>nnen worden</w:t>
              </w:r>
            </w:ins>
            <w:r w:rsidRPr="00DD0F4F">
              <w:rPr>
                <w:rFonts w:ascii="Arial" w:eastAsia="Times New Roman" w:hAnsi="Arial" w:cs="Arial"/>
                <w:color w:val="000000"/>
                <w:sz w:val="20"/>
                <w:szCs w:val="20"/>
                <w:lang w:val="nl-NL"/>
              </w:rPr>
              <w:t>.</w:t>
            </w:r>
            <w:ins w:id="12696" w:author="Arjan" w:date="2012-12-10T17:23:00Z">
              <w:r w:rsidR="00E37EE3" w:rsidRPr="00DD0F4F">
                <w:rPr>
                  <w:rFonts w:ascii="Arial" w:eastAsia="Times New Roman" w:hAnsi="Arial" w:cs="Arial"/>
                  <w:color w:val="000000"/>
                  <w:sz w:val="20"/>
                  <w:szCs w:val="20"/>
                  <w:lang w:val="nl-NL"/>
                </w:rPr>
                <w:t xml:space="preserve"> </w:t>
              </w:r>
            </w:ins>
            <w:ins w:id="12697" w:author="Arjan" w:date="2012-12-19T15:25:00Z">
              <w:r w:rsidR="00D0706E" w:rsidRPr="00DD0F4F">
                <w:rPr>
                  <w:rFonts w:ascii="Arial" w:eastAsia="Times New Roman" w:hAnsi="Arial" w:cs="Arial"/>
                  <w:color w:val="000000"/>
                  <w:sz w:val="20"/>
                  <w:szCs w:val="20"/>
                  <w:lang w:val="nl-NL"/>
                </w:rPr>
                <w:t>Dergelijke objecten zijn</w:t>
              </w:r>
            </w:ins>
            <w:ins w:id="12698" w:author="Arjan" w:date="2012-12-10T17:23:00Z">
              <w:r w:rsidR="00E37EE3" w:rsidRPr="00DD0F4F">
                <w:rPr>
                  <w:rFonts w:ascii="Arial" w:eastAsia="Times New Roman" w:hAnsi="Arial" w:cs="Arial"/>
                  <w:color w:val="000000"/>
                  <w:sz w:val="20"/>
                  <w:szCs w:val="20"/>
                  <w:lang w:val="nl-NL"/>
                </w:rPr>
                <w:t xml:space="preserve"> niet onderscheiden in enige basisregist</w:t>
              </w:r>
            </w:ins>
            <w:ins w:id="12699" w:author="Arjan" w:date="2012-12-10T17:24:00Z">
              <w:r w:rsidR="00E37EE3" w:rsidRPr="00DD0F4F">
                <w:rPr>
                  <w:rFonts w:ascii="Arial" w:eastAsia="Times New Roman" w:hAnsi="Arial" w:cs="Arial"/>
                  <w:color w:val="000000"/>
                  <w:sz w:val="20"/>
                  <w:szCs w:val="20"/>
                  <w:lang w:val="nl-NL"/>
                </w:rPr>
                <w:t>ratie</w:t>
              </w:r>
            </w:ins>
            <w:ins w:id="12700" w:author="Arjan" w:date="2012-12-19T15:25:00Z">
              <w:r w:rsidR="00D0706E" w:rsidRPr="00DD0F4F">
                <w:rPr>
                  <w:rFonts w:ascii="Arial" w:eastAsia="Times New Roman" w:hAnsi="Arial" w:cs="Arial"/>
                  <w:color w:val="000000"/>
                  <w:sz w:val="20"/>
                  <w:szCs w:val="20"/>
                  <w:lang w:val="nl-NL"/>
                </w:rPr>
                <w:t>. Zij</w:t>
              </w:r>
            </w:ins>
            <w:ins w:id="12701" w:author="Arjan" w:date="2012-12-10T17:24:00Z">
              <w:r w:rsidR="00E37EE3" w:rsidRPr="00DD0F4F">
                <w:rPr>
                  <w:rFonts w:ascii="Arial" w:eastAsia="Times New Roman" w:hAnsi="Arial" w:cs="Arial"/>
                  <w:color w:val="000000"/>
                  <w:sz w:val="20"/>
                  <w:szCs w:val="20"/>
                  <w:lang w:val="nl-NL"/>
                </w:rPr>
                <w:t xml:space="preserve"> </w:t>
              </w:r>
            </w:ins>
            <w:ins w:id="12702" w:author="Arjan" w:date="2012-12-19T15:25:00Z">
              <w:r w:rsidR="00D0706E" w:rsidRPr="00DD0F4F">
                <w:rPr>
                  <w:rFonts w:ascii="Arial" w:eastAsia="Times New Roman" w:hAnsi="Arial" w:cs="Arial"/>
                  <w:color w:val="000000"/>
                  <w:sz w:val="20"/>
                  <w:szCs w:val="20"/>
                  <w:lang w:val="nl-NL"/>
                </w:rPr>
                <w:t>zijn</w:t>
              </w:r>
            </w:ins>
            <w:ins w:id="12703" w:author="Arjan" w:date="2012-12-10T17:24:00Z">
              <w:r w:rsidR="00E37EE3" w:rsidRPr="00DD0F4F">
                <w:rPr>
                  <w:rFonts w:ascii="Arial" w:eastAsia="Times New Roman" w:hAnsi="Arial" w:cs="Arial"/>
                  <w:color w:val="000000"/>
                  <w:sz w:val="20"/>
                  <w:szCs w:val="20"/>
                  <w:lang w:val="nl-NL"/>
                </w:rPr>
                <w:t xml:space="preserve"> wel als object benoemd en afgebakend en de gege</w:t>
              </w:r>
            </w:ins>
            <w:ins w:id="12704" w:author="Arjan" w:date="2012-12-10T17:25:00Z">
              <w:r w:rsidR="00E37EE3" w:rsidRPr="00DD0F4F">
                <w:rPr>
                  <w:rFonts w:ascii="Arial" w:eastAsia="Times New Roman" w:hAnsi="Arial" w:cs="Arial"/>
                  <w:color w:val="000000"/>
                  <w:sz w:val="20"/>
                  <w:szCs w:val="20"/>
                  <w:lang w:val="nl-NL"/>
                </w:rPr>
                <w:t xml:space="preserve">vens </w:t>
              </w:r>
            </w:ins>
            <w:ins w:id="12705" w:author="Arjan" w:date="2012-12-19T15:26:00Z">
              <w:r w:rsidR="00D0706E" w:rsidRPr="00DD0F4F">
                <w:rPr>
                  <w:rFonts w:ascii="Arial" w:eastAsia="Times New Roman" w:hAnsi="Arial" w:cs="Arial"/>
                  <w:color w:val="000000"/>
                  <w:sz w:val="20"/>
                  <w:szCs w:val="20"/>
                  <w:lang w:val="nl-NL"/>
                </w:rPr>
                <w:t xml:space="preserve">daarvan worden </w:t>
              </w:r>
            </w:ins>
            <w:ins w:id="12706" w:author="Arjan" w:date="2012-12-10T17:24:00Z">
              <w:r w:rsidR="00E37EE3" w:rsidRPr="00DD0F4F">
                <w:rPr>
                  <w:rFonts w:ascii="Arial" w:eastAsia="Times New Roman" w:hAnsi="Arial" w:cs="Arial"/>
                  <w:color w:val="000000"/>
                  <w:sz w:val="20"/>
                  <w:szCs w:val="20"/>
                  <w:lang w:val="nl-NL"/>
                </w:rPr>
                <w:t>in enige registratie</w:t>
              </w:r>
            </w:ins>
            <w:ins w:id="12707" w:author="Arjan" w:date="2012-12-10T17:25:00Z">
              <w:r w:rsidR="00E37EE3" w:rsidRPr="00DD0F4F">
                <w:rPr>
                  <w:rFonts w:ascii="Arial" w:eastAsia="Times New Roman" w:hAnsi="Arial" w:cs="Arial"/>
                  <w:color w:val="000000"/>
                  <w:sz w:val="20"/>
                  <w:szCs w:val="20"/>
                  <w:lang w:val="nl-NL"/>
                </w:rPr>
                <w:t xml:space="preserve"> onderhouden. </w:t>
              </w:r>
            </w:ins>
            <w:r w:rsidRPr="00DD0F4F">
              <w:rPr>
                <w:rFonts w:ascii="Arial" w:eastAsia="Times New Roman" w:hAnsi="Arial" w:cs="Arial"/>
                <w:color w:val="000000"/>
                <w:sz w:val="20"/>
                <w:szCs w:val="20"/>
                <w:lang w:val="nl-NL"/>
              </w:rPr>
              <w:t>Bijvoorbeeld de invalidenparkeerplaats waarvoor een parkeervergunning verleend is</w:t>
            </w:r>
            <w:ins w:id="12708" w:author="Arjan" w:date="2012-12-10T17:26:00Z">
              <w:r w:rsidR="00E37EE3" w:rsidRPr="00DD0F4F">
                <w:rPr>
                  <w:rFonts w:ascii="Arial" w:eastAsia="Times New Roman" w:hAnsi="Arial" w:cs="Arial"/>
                  <w:color w:val="000000"/>
                  <w:sz w:val="20"/>
                  <w:szCs w:val="20"/>
                  <w:lang w:val="nl-NL"/>
                </w:rPr>
                <w:t xml:space="preserve">, het bestemmingsplan of -vlak waartegen een bezwaar ingediend is of </w:t>
              </w:r>
            </w:ins>
            <w:ins w:id="12709" w:author="Arjan" w:date="2012-12-10T17:27:00Z">
              <w:r w:rsidR="00E37EE3" w:rsidRPr="00DD0F4F">
                <w:rPr>
                  <w:rFonts w:ascii="Arial" w:eastAsia="Times New Roman" w:hAnsi="Arial" w:cs="Arial"/>
                  <w:color w:val="000000"/>
                  <w:sz w:val="20"/>
                  <w:szCs w:val="20"/>
                  <w:lang w:val="nl-NL"/>
                </w:rPr>
                <w:t>het handhavingsobject waarop een inspectie uitgevoerd wordt</w:t>
              </w:r>
            </w:ins>
            <w:r w:rsidRPr="00DD0F4F">
              <w:rPr>
                <w:rFonts w:ascii="Arial" w:eastAsia="Times New Roman" w:hAnsi="Arial" w:cs="Arial"/>
                <w:color w:val="000000"/>
                <w:sz w:val="20"/>
                <w:szCs w:val="20"/>
                <w:lang w:val="nl-NL"/>
              </w:rPr>
              <w:t>. Het kan om zowel ruimtelijke als andere objecten gaan. In het eerste geval verschaft het attribuuttype Zaakobjectlokatie inzicht in de ligging.</w:t>
            </w:r>
          </w:p>
          <w:p w14:paraId="48949CEF" w14:textId="77777777" w:rsidR="004C5CE4" w:rsidRPr="00DD0F4F" w:rsidRDefault="004C5CE4" w:rsidP="004C5CE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betreft een groepattribuutsoort dat bestaat uit de volgende attribuutsoorten:</w:t>
            </w:r>
          </w:p>
          <w:p w14:paraId="085557A4" w14:textId="77777777" w:rsidR="004C5CE4" w:rsidRPr="00DD0F4F" w:rsidRDefault="004C5CE4" w:rsidP="004C5CE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Ander zaakobject omschrijving</w:t>
            </w:r>
          </w:p>
          <w:p w14:paraId="4D0FE7BF" w14:textId="77777777" w:rsidR="004C5CE4" w:rsidRPr="00DD0F4F" w:rsidRDefault="004C5CE4" w:rsidP="004C5CE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Ander zaakobject aanduiding</w:t>
            </w:r>
          </w:p>
          <w:p w14:paraId="763A7AED" w14:textId="77777777" w:rsidR="004C5CE4" w:rsidRPr="00DD0F4F" w:rsidRDefault="004C5CE4" w:rsidP="004C5CE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Ander zaakobject lokatie</w:t>
            </w:r>
          </w:p>
          <w:p w14:paraId="3C8ACF8F" w14:textId="77777777" w:rsidR="004C5CE4" w:rsidRPr="00DD0F4F" w:rsidRDefault="004C5CE4" w:rsidP="004C5CE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Ander zaakobject registratie</w:t>
            </w:r>
          </w:p>
        </w:tc>
      </w:tr>
      <w:tr w:rsidR="004C5CE4" w:rsidRPr="00AE1A91" w14:paraId="40C6D7A1" w14:textId="77777777">
        <w:tc>
          <w:tcPr>
            <w:tcW w:w="3690" w:type="dxa"/>
            <w:tcBorders>
              <w:top w:val="nil"/>
              <w:left w:val="nil"/>
              <w:bottom w:val="nil"/>
              <w:right w:val="nil"/>
            </w:tcBorders>
          </w:tcPr>
          <w:p w14:paraId="7EC24E0A" w14:textId="77777777" w:rsidR="004C5CE4" w:rsidRPr="00DD0F4F" w:rsidRDefault="004C5CE4" w:rsidP="004C5CE4">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7F38CABE" w14:textId="77777777" w:rsidR="004C5CE4" w:rsidRPr="00DD0F4F" w:rsidRDefault="004C5CE4" w:rsidP="004C5CE4">
            <w:pPr>
              <w:autoSpaceDE w:val="0"/>
              <w:autoSpaceDN w:val="0"/>
              <w:adjustRightInd w:val="0"/>
              <w:spacing w:after="0" w:line="240" w:lineRule="auto"/>
              <w:rPr>
                <w:rFonts w:ascii="Arial" w:eastAsia="Times New Roman" w:hAnsi="Arial" w:cs="Arial"/>
                <w:b/>
                <w:bCs/>
                <w:color w:val="000000"/>
                <w:sz w:val="20"/>
                <w:szCs w:val="20"/>
                <w:lang w:val="nl-NL"/>
              </w:rPr>
            </w:pPr>
          </w:p>
        </w:tc>
      </w:tr>
      <w:tr w:rsidR="004C5CE4" w:rsidRPr="004C5CE4" w14:paraId="2E1A33E4" w14:textId="77777777">
        <w:tc>
          <w:tcPr>
            <w:tcW w:w="3690" w:type="dxa"/>
            <w:tcBorders>
              <w:top w:val="nil"/>
              <w:left w:val="nil"/>
              <w:bottom w:val="nil"/>
              <w:right w:val="nil"/>
            </w:tcBorders>
          </w:tcPr>
          <w:p w14:paraId="274B1807"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14:paraId="06E58489"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Ja</w:t>
            </w:r>
          </w:p>
        </w:tc>
      </w:tr>
      <w:tr w:rsidR="004C5CE4" w:rsidRPr="004C5CE4" w14:paraId="6301CC66" w14:textId="77777777">
        <w:tc>
          <w:tcPr>
            <w:tcW w:w="3690" w:type="dxa"/>
            <w:tcBorders>
              <w:top w:val="nil"/>
              <w:left w:val="nil"/>
              <w:bottom w:val="nil"/>
              <w:right w:val="nil"/>
            </w:tcBorders>
          </w:tcPr>
          <w:p w14:paraId="3E458D8A"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D53CD90"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14:paraId="01865EFA" w14:textId="77777777">
        <w:tc>
          <w:tcPr>
            <w:tcW w:w="3690" w:type="dxa"/>
            <w:tcBorders>
              <w:top w:val="nil"/>
              <w:left w:val="nil"/>
              <w:bottom w:val="nil"/>
              <w:right w:val="nil"/>
            </w:tcBorders>
          </w:tcPr>
          <w:p w14:paraId="570B6302"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14:paraId="6AE22A87"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Ja</w:t>
            </w:r>
          </w:p>
        </w:tc>
      </w:tr>
      <w:tr w:rsidR="004C5CE4" w:rsidRPr="004C5CE4" w14:paraId="586BC94E" w14:textId="77777777">
        <w:trPr>
          <w:trHeight w:val="230"/>
        </w:trPr>
        <w:tc>
          <w:tcPr>
            <w:tcW w:w="3690" w:type="dxa"/>
            <w:tcBorders>
              <w:top w:val="nil"/>
              <w:left w:val="nil"/>
              <w:bottom w:val="nil"/>
              <w:right w:val="nil"/>
            </w:tcBorders>
          </w:tcPr>
          <w:p w14:paraId="1AF65FE2"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8C92A61"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14:paraId="48C62DDD" w14:textId="77777777">
        <w:tc>
          <w:tcPr>
            <w:tcW w:w="3690" w:type="dxa"/>
            <w:tcBorders>
              <w:top w:val="nil"/>
              <w:left w:val="nil"/>
              <w:bottom w:val="nil"/>
              <w:right w:val="nil"/>
            </w:tcBorders>
          </w:tcPr>
          <w:p w14:paraId="3A169386"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14:paraId="0F263B86" w14:textId="77777777" w:rsidR="004C5CE4" w:rsidRPr="004C5CE4" w:rsidRDefault="00E37EE3" w:rsidP="004C5CE4">
            <w:pPr>
              <w:autoSpaceDE w:val="0"/>
              <w:autoSpaceDN w:val="0"/>
              <w:adjustRightInd w:val="0"/>
              <w:spacing w:after="0" w:line="240" w:lineRule="auto"/>
              <w:rPr>
                <w:rFonts w:ascii="Arial" w:eastAsia="Times New Roman" w:hAnsi="Arial" w:cs="Arial"/>
                <w:color w:val="000000"/>
                <w:sz w:val="20"/>
                <w:szCs w:val="20"/>
              </w:rPr>
            </w:pPr>
            <w:ins w:id="12710" w:author="Arjan" w:date="2012-12-10T17:28:00Z">
              <w:r>
                <w:rPr>
                  <w:rFonts w:ascii="Arial" w:eastAsia="Times New Roman" w:hAnsi="Arial" w:cs="Arial"/>
                  <w:color w:val="000000"/>
                  <w:sz w:val="20"/>
                  <w:szCs w:val="20"/>
                </w:rPr>
                <w:t>N</w:t>
              </w:r>
            </w:ins>
            <w:ins w:id="12711" w:author="Arjan" w:date="2012-12-10T17:29:00Z">
              <w:r>
                <w:rPr>
                  <w:rFonts w:ascii="Arial" w:eastAsia="Times New Roman" w:hAnsi="Arial" w:cs="Arial"/>
                  <w:color w:val="000000"/>
                  <w:sz w:val="20"/>
                  <w:szCs w:val="20"/>
                </w:rPr>
                <w:t>ee</w:t>
              </w:r>
            </w:ins>
          </w:p>
        </w:tc>
      </w:tr>
      <w:tr w:rsidR="004C5CE4" w:rsidRPr="004C5CE4" w14:paraId="5A24B650" w14:textId="77777777">
        <w:tc>
          <w:tcPr>
            <w:tcW w:w="3690" w:type="dxa"/>
            <w:tcBorders>
              <w:top w:val="nil"/>
              <w:left w:val="nil"/>
              <w:bottom w:val="nil"/>
              <w:right w:val="nil"/>
            </w:tcBorders>
          </w:tcPr>
          <w:p w14:paraId="75DA5B3D"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4EB18D6"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14:paraId="41062834" w14:textId="77777777">
        <w:tc>
          <w:tcPr>
            <w:tcW w:w="3690" w:type="dxa"/>
            <w:tcBorders>
              <w:top w:val="nil"/>
              <w:left w:val="nil"/>
              <w:bottom w:val="nil"/>
              <w:right w:val="nil"/>
            </w:tcBorders>
          </w:tcPr>
          <w:p w14:paraId="4D72FC78"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14:paraId="4F4C6687"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Nee</w:t>
            </w:r>
          </w:p>
        </w:tc>
      </w:tr>
      <w:tr w:rsidR="004C5CE4" w:rsidRPr="004C5CE4" w14:paraId="28FCB86A" w14:textId="77777777">
        <w:trPr>
          <w:trHeight w:val="250"/>
        </w:trPr>
        <w:tc>
          <w:tcPr>
            <w:tcW w:w="3690" w:type="dxa"/>
            <w:tcBorders>
              <w:top w:val="nil"/>
              <w:left w:val="nil"/>
              <w:bottom w:val="nil"/>
              <w:right w:val="nil"/>
            </w:tcBorders>
          </w:tcPr>
          <w:p w14:paraId="24412098"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18C288E"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14:paraId="4A35C52D" w14:textId="77777777">
        <w:trPr>
          <w:trHeight w:val="371"/>
        </w:trPr>
        <w:tc>
          <w:tcPr>
            <w:tcW w:w="3690" w:type="dxa"/>
            <w:tcBorders>
              <w:top w:val="nil"/>
              <w:left w:val="nil"/>
              <w:bottom w:val="nil"/>
              <w:right w:val="nil"/>
            </w:tcBorders>
          </w:tcPr>
          <w:p w14:paraId="023B727C"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14:paraId="3DA3A676"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Nee</w:t>
            </w:r>
          </w:p>
        </w:tc>
      </w:tr>
      <w:tr w:rsidR="004C5CE4" w:rsidRPr="004C5CE4" w14:paraId="06D68220" w14:textId="77777777">
        <w:trPr>
          <w:trHeight w:val="185"/>
        </w:trPr>
        <w:tc>
          <w:tcPr>
            <w:tcW w:w="3690" w:type="dxa"/>
            <w:tcBorders>
              <w:top w:val="nil"/>
              <w:left w:val="nil"/>
              <w:bottom w:val="nil"/>
              <w:right w:val="nil"/>
            </w:tcBorders>
          </w:tcPr>
          <w:p w14:paraId="0BDA24B2"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ABE6FDE"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14:paraId="433BA821" w14:textId="77777777">
        <w:trPr>
          <w:trHeight w:val="185"/>
        </w:trPr>
        <w:tc>
          <w:tcPr>
            <w:tcW w:w="3690" w:type="dxa"/>
            <w:tcBorders>
              <w:top w:val="nil"/>
              <w:left w:val="nil"/>
              <w:bottom w:val="nil"/>
              <w:right w:val="nil"/>
            </w:tcBorders>
          </w:tcPr>
          <w:p w14:paraId="6E4ABD5F"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444FC4BF" w14:textId="77777777" w:rsidR="004C5CE4" w:rsidRPr="004C5CE4" w:rsidRDefault="00DA5D93"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hAnsi="Arial" w:cs="Arial"/>
                <w:sz w:val="20"/>
                <w:szCs w:val="20"/>
                <w:lang w:val="en-AU"/>
              </w:rPr>
              <w:fldChar w:fldCharType="begin" w:fldLock="1"/>
            </w:r>
            <w:r w:rsidR="004C5CE4" w:rsidRPr="004C5CE4">
              <w:rPr>
                <w:rFonts w:ascii="Arial" w:hAnsi="Arial" w:cs="Arial"/>
                <w:sz w:val="20"/>
                <w:szCs w:val="20"/>
                <w:lang w:val="en-AU"/>
              </w:rPr>
              <w:instrText xml:space="preserve">MERGEFIELD </w:instrText>
            </w:r>
            <w:r w:rsidR="004C5CE4" w:rsidRPr="004C5CE4">
              <w:rPr>
                <w:rFonts w:ascii="Arial" w:eastAsia="Times New Roman" w:hAnsi="Arial" w:cs="Arial"/>
                <w:color w:val="000000"/>
                <w:sz w:val="20"/>
                <w:szCs w:val="20"/>
              </w:rPr>
              <w:instrText>Element.Multiplicity</w:instrText>
            </w:r>
            <w:r w:rsidRPr="004C5CE4">
              <w:rPr>
                <w:rFonts w:ascii="Arial" w:hAnsi="Arial" w:cs="Arial"/>
                <w:sz w:val="20"/>
                <w:szCs w:val="20"/>
                <w:lang w:val="en-AU"/>
              </w:rPr>
              <w:fldChar w:fldCharType="separate"/>
            </w:r>
            <w:r w:rsidR="004C5CE4" w:rsidRPr="004C5CE4">
              <w:rPr>
                <w:rFonts w:ascii="Arial" w:eastAsia="Times New Roman" w:hAnsi="Arial" w:cs="Arial"/>
                <w:color w:val="000000"/>
                <w:sz w:val="20"/>
                <w:szCs w:val="20"/>
              </w:rPr>
              <w:t>0,*</w:t>
            </w:r>
            <w:r w:rsidRPr="004C5CE4">
              <w:rPr>
                <w:rFonts w:ascii="Arial" w:hAnsi="Arial" w:cs="Arial"/>
                <w:sz w:val="20"/>
                <w:szCs w:val="20"/>
                <w:lang w:val="en-AU"/>
              </w:rPr>
              <w:fldChar w:fldCharType="end"/>
            </w:r>
          </w:p>
        </w:tc>
      </w:tr>
      <w:tr w:rsidR="004C5CE4" w:rsidRPr="004C5CE4" w14:paraId="64359FF1" w14:textId="77777777">
        <w:trPr>
          <w:trHeight w:val="230"/>
        </w:trPr>
        <w:tc>
          <w:tcPr>
            <w:tcW w:w="3690" w:type="dxa"/>
            <w:tcBorders>
              <w:top w:val="nil"/>
              <w:left w:val="nil"/>
              <w:bottom w:val="nil"/>
              <w:right w:val="nil"/>
            </w:tcBorders>
          </w:tcPr>
          <w:p w14:paraId="62ADE489"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42540D9"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14:paraId="3F05088F" w14:textId="77777777">
        <w:trPr>
          <w:trHeight w:val="230"/>
        </w:trPr>
        <w:tc>
          <w:tcPr>
            <w:tcW w:w="3690" w:type="dxa"/>
            <w:tcBorders>
              <w:top w:val="nil"/>
              <w:left w:val="nil"/>
              <w:bottom w:val="nil"/>
              <w:right w:val="nil"/>
            </w:tcBorders>
          </w:tcPr>
          <w:p w14:paraId="7845DBF4"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14:paraId="2B142610"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Gemeentelijk basisgegeven</w:t>
            </w:r>
          </w:p>
        </w:tc>
      </w:tr>
      <w:tr w:rsidR="004C5CE4" w:rsidRPr="004C5CE4" w14:paraId="3850AA13" w14:textId="77777777">
        <w:trPr>
          <w:trHeight w:val="230"/>
        </w:trPr>
        <w:tc>
          <w:tcPr>
            <w:tcW w:w="3690" w:type="dxa"/>
            <w:tcBorders>
              <w:top w:val="nil"/>
              <w:left w:val="nil"/>
              <w:bottom w:val="nil"/>
              <w:right w:val="nil"/>
            </w:tcBorders>
          </w:tcPr>
          <w:p w14:paraId="3F261A22"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3C56F6E"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AE1A91" w14:paraId="68A9030D" w14:textId="77777777">
        <w:trPr>
          <w:trHeight w:val="230"/>
        </w:trPr>
        <w:tc>
          <w:tcPr>
            <w:tcW w:w="3690" w:type="dxa"/>
            <w:tcBorders>
              <w:top w:val="nil"/>
              <w:left w:val="nil"/>
              <w:bottom w:val="nil"/>
              <w:right w:val="nil"/>
            </w:tcBorders>
          </w:tcPr>
          <w:p w14:paraId="09996FF3"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14:paraId="5E6876F8" w14:textId="77777777" w:rsidR="004C5CE4" w:rsidRPr="00DD0F4F" w:rsidRDefault="004C5CE4" w:rsidP="004C5CE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Indien dit groepattribuutsoort niet van een waarde is voorzien, dan moet er minimaal sprake zijn van </w:t>
            </w:r>
            <w:ins w:id="12712" w:author="Arjan" w:date="2012-12-10T17:01:00Z">
              <w:r w:rsidRPr="00DD0F4F">
                <w:rPr>
                  <w:rFonts w:ascii="Arial" w:eastAsia="Times New Roman" w:hAnsi="Arial" w:cs="Arial"/>
                  <w:color w:val="000000"/>
                  <w:sz w:val="20"/>
                  <w:szCs w:val="20"/>
                  <w:lang w:val="nl-NL"/>
                </w:rPr>
                <w:t xml:space="preserve">een waarde voor de attribuutsoort </w:t>
              </w:r>
            </w:ins>
            <w:r w:rsidR="00F34B18" w:rsidRPr="00DD0F4F">
              <w:rPr>
                <w:rFonts w:ascii="Arial" w:eastAsia="Times New Roman" w:hAnsi="Arial" w:cs="Arial"/>
                <w:color w:val="000000"/>
                <w:sz w:val="20"/>
                <w:szCs w:val="20"/>
                <w:lang w:val="nl-NL"/>
              </w:rPr>
              <w:t>‘</w:t>
            </w:r>
            <w:ins w:id="12713" w:author="Arjan" w:date="2012-12-10T17:01:00Z">
              <w:r w:rsidRPr="00DD0F4F">
                <w:rPr>
                  <w:rFonts w:ascii="Arial" w:eastAsia="Times New Roman" w:hAnsi="Arial" w:cs="Arial"/>
                  <w:color w:val="000000"/>
                  <w:sz w:val="20"/>
                  <w:szCs w:val="20"/>
                  <w:lang w:val="nl-NL"/>
                </w:rPr>
                <w:t>Zaakgeometrie</w:t>
              </w:r>
            </w:ins>
            <w:r w:rsidR="00F34B18" w:rsidRPr="00DD0F4F">
              <w:rPr>
                <w:rFonts w:ascii="Arial" w:eastAsia="Times New Roman" w:hAnsi="Arial" w:cs="Arial"/>
                <w:color w:val="000000"/>
                <w:sz w:val="20"/>
                <w:szCs w:val="20"/>
                <w:lang w:val="nl-NL"/>
              </w:rPr>
              <w:t>’</w:t>
            </w:r>
            <w:ins w:id="12714" w:author="Arjan" w:date="2012-12-10T17:01:00Z">
              <w:r w:rsidRPr="00DD0F4F">
                <w:rPr>
                  <w:rFonts w:ascii="Arial" w:eastAsia="Times New Roman" w:hAnsi="Arial" w:cs="Arial"/>
                  <w:color w:val="000000"/>
                  <w:sz w:val="20"/>
                  <w:szCs w:val="20"/>
                  <w:lang w:val="nl-NL"/>
                </w:rPr>
                <w:t xml:space="preserve">, </w:t>
              </w:r>
            </w:ins>
            <w:r w:rsidRPr="00DD0F4F">
              <w:rPr>
                <w:rFonts w:ascii="Arial" w:eastAsia="Times New Roman" w:hAnsi="Arial" w:cs="Arial"/>
                <w:color w:val="000000"/>
                <w:sz w:val="20"/>
                <w:szCs w:val="20"/>
                <w:lang w:val="nl-NL"/>
              </w:rPr>
              <w:t>één relatie ‘ZAAK heeft betrekking op OBJECTen’, één relatie ‘ZAAK heeft betrekking op andere ZAAKen’ of één relatie ‘ZAAK is deelzaak van ZAAK’.</w:t>
            </w:r>
          </w:p>
        </w:tc>
      </w:tr>
    </w:tbl>
    <w:p w14:paraId="36E6E656" w14:textId="77777777" w:rsidR="00E37EE3" w:rsidRPr="00DD0F4F" w:rsidRDefault="00E37EE3" w:rsidP="00F64D19">
      <w:pPr>
        <w:rPr>
          <w:rFonts w:ascii="Arial" w:eastAsia="Times New Roman" w:hAnsi="Arial" w:cs="Arial"/>
          <w:color w:val="000000"/>
          <w:sz w:val="20"/>
          <w:szCs w:val="20"/>
          <w:lang w:val="nl-NL"/>
        </w:rPr>
      </w:pPr>
      <w:r w:rsidRPr="00DD0F4F">
        <w:rPr>
          <w:noProof/>
          <w:lang w:val="nl-NL"/>
        </w:rPr>
        <w:lastRenderedPageBreak/>
        <w:br/>
        <w:t>Van  de subattribuutsoorten die deel uit maken van dit groepattribuutsoort zijn de regels niet meer van toepassing en derhalve verwijderd. Tevens is de kardinali</w:t>
      </w:r>
      <w:r w:rsidR="00AE5159" w:rsidRPr="00DD0F4F">
        <w:rPr>
          <w:noProof/>
          <w:lang w:val="nl-NL"/>
        </w:rPr>
        <w:t>t</w:t>
      </w:r>
      <w:r w:rsidRPr="00DD0F4F">
        <w:rPr>
          <w:noProof/>
          <w:lang w:val="nl-NL"/>
        </w:rPr>
        <w:t>eit van de subattribuutsoort ‘</w:t>
      </w:r>
      <w:r w:rsidRPr="00DD0F4F">
        <w:rPr>
          <w:rFonts w:ascii="Arial" w:eastAsia="Times New Roman" w:hAnsi="Arial" w:cs="Arial"/>
          <w:color w:val="000000"/>
          <w:sz w:val="20"/>
          <w:szCs w:val="20"/>
          <w:lang w:val="nl-NL"/>
        </w:rPr>
        <w:t xml:space="preserve">Ander zaakobject aanduiding’ gewijzigd in 1 – 1. Eén en ander is het gevolg van de introductie van de attribuutsoort ‘Zaakgeometrie’. </w:t>
      </w:r>
    </w:p>
    <w:p w14:paraId="531F3833" w14:textId="77777777" w:rsidR="006757BE" w:rsidRDefault="006757BE" w:rsidP="006757BE">
      <w:pPr>
        <w:pStyle w:val="Kop3"/>
        <w:rPr>
          <w:noProof/>
        </w:rPr>
      </w:pPr>
      <w:bookmarkStart w:id="12715" w:name="_Toc517094730"/>
      <w:r>
        <w:rPr>
          <w:noProof/>
        </w:rPr>
        <w:t>Verantwoordelijke</w:t>
      </w:r>
      <w:r w:rsidR="00671FE4">
        <w:rPr>
          <w:noProof/>
        </w:rPr>
        <w:t xml:space="preserve"> </w:t>
      </w:r>
      <w:r>
        <w:rPr>
          <w:noProof/>
        </w:rPr>
        <w:t>organisatie</w:t>
      </w:r>
      <w:bookmarkEnd w:id="12715"/>
    </w:p>
    <w:p w14:paraId="6FBBD6E3" w14:textId="77777777" w:rsidR="006757BE" w:rsidRPr="00DD0F4F" w:rsidRDefault="008B745D" w:rsidP="006757BE">
      <w:pPr>
        <w:rPr>
          <w:lang w:val="nl-NL"/>
        </w:rPr>
      </w:pPr>
      <w:r w:rsidRPr="00DD0F4F">
        <w:rPr>
          <w:lang w:val="nl-NL"/>
        </w:rPr>
        <w:t>In ketensamenwerking, als meer partijen samenwerken aan een zaak, is er nu geen kenmerk voorhanden waaruit direct en snel duidelijk wordt welke organisatie de eindverantwoordelijke is voor de zaak. Dit zou afgeleid kunnen worden uit de MEDEWERKER of ORGANISATORISCHE EENHEID in de rol van ‘zaakcoordinator’ of ‘beslisser’ bij de ZAAK. De VESTIGING waar deze deel van uitmaakt bepaalt de NIET-NATUURLIJKe persoon die eindverantwoordelijk is voor de ZAAK.  Bij de uitwisseling van zaakgegevens is deze informatie evenwel lang niet altijd direct beschikbaar. Om de eindverantwoordelijke efficiënt uit te kunnen wisselen, introduceren we het attribuutsoort ‘Verantwoordelijke organisatie’ bij ZAAK.</w:t>
      </w:r>
    </w:p>
    <w:p w14:paraId="142FC4EB" w14:textId="77777777" w:rsidR="00B92D60" w:rsidRPr="00B92D60" w:rsidRDefault="00B92D60" w:rsidP="00B92D60">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ins w:id="12716" w:author="Arjan" w:date="2014-01-20T09:16:00Z">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ins>
      <w:ins w:id="12717" w:author="Arjan" w:date="2014-01-20T09:17:00Z">
        <w:r w:rsidRPr="00B92D60">
          <w:rPr>
            <w:rFonts w:ascii="Arial" w:eastAsia="Times New Roman" w:hAnsi="Arial" w:cs="Arial"/>
            <w:b/>
            <w:color w:val="004080"/>
            <w:sz w:val="24"/>
            <w:szCs w:val="24"/>
            <w:lang w:eastAsia="nl-NL"/>
          </w:rPr>
          <w:t>Verantwoordelijke organisatie</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8B745D" w:rsidRPr="00717312" w14:paraId="535A70EA" w14:textId="77777777" w:rsidTr="008B745D">
        <w:trPr>
          <w:trHeight w:val="230"/>
        </w:trPr>
        <w:tc>
          <w:tcPr>
            <w:tcW w:w="3780" w:type="dxa"/>
            <w:tcBorders>
              <w:top w:val="single" w:sz="4" w:space="0" w:color="auto"/>
              <w:left w:val="nil"/>
              <w:bottom w:val="nil"/>
              <w:right w:val="nil"/>
            </w:tcBorders>
          </w:tcPr>
          <w:p w14:paraId="07A227FE"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12718" w:author="Arjan" w:date="2013-02-04T14:25:00Z">
              <w:r w:rsidRPr="00717312">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72E4ECB9" w14:textId="77777777" w:rsidR="008B745D" w:rsidRPr="00717312" w:rsidRDefault="00DA5D93" w:rsidP="00717312">
            <w:pPr>
              <w:autoSpaceDE w:val="0"/>
              <w:autoSpaceDN w:val="0"/>
              <w:adjustRightInd w:val="0"/>
              <w:spacing w:after="0" w:line="240" w:lineRule="auto"/>
              <w:rPr>
                <w:ins w:id="12719" w:author="Arjan" w:date="2014-09-02T18:05:00Z"/>
                <w:rFonts w:ascii="Arial" w:hAnsi="Arial" w:cs="Arial"/>
                <w:sz w:val="20"/>
                <w:szCs w:val="20"/>
                <w:lang w:val="en-AU"/>
              </w:rPr>
            </w:pPr>
            <w:ins w:id="12720" w:author="Arjan" w:date="2014-09-02T18:05:00Z">
              <w:r w:rsidRPr="00717312">
                <w:rPr>
                  <w:rFonts w:ascii="Arial" w:hAnsi="Arial" w:cs="Arial"/>
                  <w:sz w:val="20"/>
                  <w:szCs w:val="20"/>
                  <w:lang w:val="en-AU"/>
                </w:rPr>
                <w:fldChar w:fldCharType="begin" w:fldLock="1"/>
              </w:r>
              <w:r w:rsidR="008B745D" w:rsidRPr="00717312">
                <w:rPr>
                  <w:rFonts w:ascii="Arial" w:hAnsi="Arial" w:cs="Arial"/>
                  <w:sz w:val="20"/>
                  <w:szCs w:val="20"/>
                  <w:lang w:val="en-AU"/>
                </w:rPr>
                <w:instrText xml:space="preserve">MERGEFIELD </w:instrText>
              </w:r>
              <w:r w:rsidR="008B745D" w:rsidRPr="00717312">
                <w:rPr>
                  <w:rFonts w:ascii="Arial" w:eastAsia="Times New Roman" w:hAnsi="Arial" w:cs="Arial"/>
                  <w:color w:val="000000"/>
                  <w:sz w:val="20"/>
                  <w:szCs w:val="20"/>
                </w:rPr>
                <w:instrText>Att.Name</w:instrText>
              </w:r>
              <w:r w:rsidRPr="00717312">
                <w:rPr>
                  <w:rFonts w:ascii="Arial" w:hAnsi="Arial" w:cs="Arial"/>
                  <w:sz w:val="20"/>
                  <w:szCs w:val="20"/>
                  <w:lang w:val="en-AU"/>
                </w:rPr>
                <w:fldChar w:fldCharType="separate"/>
              </w:r>
              <w:r w:rsidR="008B745D" w:rsidRPr="00717312">
                <w:rPr>
                  <w:rFonts w:ascii="Arial" w:eastAsia="Times New Roman" w:hAnsi="Arial" w:cs="Arial"/>
                  <w:color w:val="000000"/>
                  <w:sz w:val="20"/>
                  <w:szCs w:val="20"/>
                </w:rPr>
                <w:t>Verantwoordelijke organisatie</w:t>
              </w:r>
              <w:r w:rsidRPr="00717312">
                <w:rPr>
                  <w:rFonts w:ascii="Arial" w:hAnsi="Arial" w:cs="Arial"/>
                  <w:sz w:val="20"/>
                  <w:szCs w:val="20"/>
                  <w:lang w:val="en-AU"/>
                </w:rPr>
                <w:fldChar w:fldCharType="end"/>
              </w:r>
            </w:ins>
          </w:p>
        </w:tc>
      </w:tr>
      <w:tr w:rsidR="008B745D" w:rsidRPr="00717312" w14:paraId="7C9A2C5F" w14:textId="77777777" w:rsidTr="008B745D">
        <w:tc>
          <w:tcPr>
            <w:tcW w:w="3780" w:type="dxa"/>
            <w:tcBorders>
              <w:top w:val="nil"/>
              <w:left w:val="nil"/>
              <w:bottom w:val="nil"/>
              <w:right w:val="nil"/>
            </w:tcBorders>
          </w:tcPr>
          <w:p w14:paraId="4FAA96A6" w14:textId="77777777"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E624FBF" w14:textId="77777777" w:rsidR="008B745D" w:rsidRPr="00717312" w:rsidRDefault="008B745D" w:rsidP="00717312">
            <w:pPr>
              <w:autoSpaceDE w:val="0"/>
              <w:autoSpaceDN w:val="0"/>
              <w:adjustRightInd w:val="0"/>
              <w:spacing w:after="0" w:line="240" w:lineRule="auto"/>
              <w:rPr>
                <w:ins w:id="12721" w:author="Arjan" w:date="2014-09-02T18:05:00Z"/>
                <w:rFonts w:ascii="Arial" w:eastAsia="Times New Roman" w:hAnsi="Arial" w:cs="Arial"/>
                <w:color w:val="000000"/>
                <w:sz w:val="20"/>
                <w:szCs w:val="20"/>
              </w:rPr>
            </w:pPr>
          </w:p>
        </w:tc>
      </w:tr>
      <w:tr w:rsidR="008B745D" w:rsidRPr="00717312" w14:paraId="6A240923" w14:textId="77777777" w:rsidTr="008B745D">
        <w:tc>
          <w:tcPr>
            <w:tcW w:w="3780" w:type="dxa"/>
            <w:tcBorders>
              <w:top w:val="nil"/>
              <w:left w:val="nil"/>
              <w:bottom w:val="nil"/>
              <w:right w:val="nil"/>
            </w:tcBorders>
          </w:tcPr>
          <w:p w14:paraId="41A53E7C"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12722" w:author="Arjan" w:date="2013-02-04T14:25:00Z">
              <w:r w:rsidRPr="0071731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7B5AEC31" w14:textId="77777777" w:rsidR="008B745D" w:rsidRPr="00717312" w:rsidRDefault="008B745D" w:rsidP="00717312">
            <w:pPr>
              <w:autoSpaceDE w:val="0"/>
              <w:autoSpaceDN w:val="0"/>
              <w:adjustRightInd w:val="0"/>
              <w:spacing w:after="0" w:line="240" w:lineRule="auto"/>
              <w:rPr>
                <w:ins w:id="12723" w:author="Arjan" w:date="2014-09-02T18:05:00Z"/>
                <w:rFonts w:ascii="Arial" w:eastAsia="Times New Roman" w:hAnsi="Arial" w:cs="Arial"/>
                <w:color w:val="000000"/>
                <w:sz w:val="20"/>
                <w:szCs w:val="20"/>
              </w:rPr>
            </w:pPr>
            <w:ins w:id="12724" w:author="Arjan" w:date="2014-09-02T18:05:00Z">
              <w:r w:rsidRPr="00717312">
                <w:rPr>
                  <w:rFonts w:ascii="Arial" w:eastAsia="Times New Roman" w:hAnsi="Arial" w:cs="Arial"/>
                  <w:color w:val="000000"/>
                  <w:sz w:val="20"/>
                  <w:szCs w:val="20"/>
                </w:rPr>
                <w:t>KING</w:t>
              </w:r>
            </w:ins>
          </w:p>
        </w:tc>
      </w:tr>
      <w:tr w:rsidR="008B745D" w:rsidRPr="00717312" w14:paraId="1FA8CE01" w14:textId="77777777" w:rsidTr="008B745D">
        <w:tc>
          <w:tcPr>
            <w:tcW w:w="3780" w:type="dxa"/>
            <w:tcBorders>
              <w:top w:val="nil"/>
              <w:left w:val="nil"/>
              <w:bottom w:val="nil"/>
              <w:right w:val="nil"/>
            </w:tcBorders>
          </w:tcPr>
          <w:p w14:paraId="037F6EF1" w14:textId="77777777"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ACFC441" w14:textId="77777777" w:rsidR="008B745D" w:rsidRPr="00717312" w:rsidRDefault="008B745D" w:rsidP="00717312">
            <w:pPr>
              <w:autoSpaceDE w:val="0"/>
              <w:autoSpaceDN w:val="0"/>
              <w:adjustRightInd w:val="0"/>
              <w:spacing w:after="0" w:line="240" w:lineRule="auto"/>
              <w:rPr>
                <w:ins w:id="12725" w:author="Arjan" w:date="2014-09-02T18:05:00Z"/>
                <w:rFonts w:ascii="Arial" w:eastAsia="Times New Roman" w:hAnsi="Arial" w:cs="Arial"/>
                <w:color w:val="000000"/>
                <w:sz w:val="20"/>
                <w:szCs w:val="20"/>
              </w:rPr>
            </w:pPr>
          </w:p>
        </w:tc>
      </w:tr>
      <w:tr w:rsidR="008B745D" w:rsidRPr="00717312" w14:paraId="642A7BC2" w14:textId="77777777" w:rsidTr="008B745D">
        <w:tc>
          <w:tcPr>
            <w:tcW w:w="3780" w:type="dxa"/>
            <w:tcBorders>
              <w:top w:val="nil"/>
              <w:left w:val="nil"/>
              <w:bottom w:val="nil"/>
              <w:right w:val="nil"/>
            </w:tcBorders>
          </w:tcPr>
          <w:p w14:paraId="29F3AE6B"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12726" w:author="Arjan" w:date="2013-02-04T14:25:00Z">
              <w:r w:rsidRPr="0071731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0476FF3D" w14:textId="77777777" w:rsidR="008B745D" w:rsidRPr="00717312" w:rsidRDefault="008B745D" w:rsidP="00717312">
            <w:pPr>
              <w:autoSpaceDE w:val="0"/>
              <w:autoSpaceDN w:val="0"/>
              <w:adjustRightInd w:val="0"/>
              <w:spacing w:after="0" w:line="240" w:lineRule="auto"/>
              <w:rPr>
                <w:ins w:id="12727" w:author="Arjan" w:date="2014-09-02T18:05:00Z"/>
                <w:rFonts w:ascii="Arial" w:eastAsia="Times New Roman" w:hAnsi="Arial" w:cs="Arial"/>
                <w:color w:val="000000"/>
                <w:sz w:val="20"/>
                <w:szCs w:val="20"/>
              </w:rPr>
            </w:pPr>
          </w:p>
        </w:tc>
      </w:tr>
      <w:tr w:rsidR="008B745D" w:rsidRPr="00717312" w14:paraId="64A2ABD3" w14:textId="77777777" w:rsidTr="008B745D">
        <w:tc>
          <w:tcPr>
            <w:tcW w:w="3780" w:type="dxa"/>
            <w:tcBorders>
              <w:top w:val="nil"/>
              <w:left w:val="nil"/>
              <w:bottom w:val="nil"/>
              <w:right w:val="nil"/>
            </w:tcBorders>
          </w:tcPr>
          <w:p w14:paraId="4CDAAEF2" w14:textId="77777777"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C766236" w14:textId="77777777" w:rsidR="008B745D" w:rsidRPr="00717312" w:rsidRDefault="008B745D" w:rsidP="00717312">
            <w:pPr>
              <w:autoSpaceDE w:val="0"/>
              <w:autoSpaceDN w:val="0"/>
              <w:adjustRightInd w:val="0"/>
              <w:spacing w:after="0" w:line="240" w:lineRule="auto"/>
              <w:rPr>
                <w:ins w:id="12728" w:author="Arjan" w:date="2014-09-02T18:05:00Z"/>
                <w:rFonts w:ascii="Arial" w:eastAsia="Times New Roman" w:hAnsi="Arial" w:cs="Arial"/>
                <w:color w:val="000000"/>
                <w:sz w:val="20"/>
                <w:szCs w:val="20"/>
              </w:rPr>
            </w:pPr>
          </w:p>
        </w:tc>
      </w:tr>
      <w:tr w:rsidR="008B745D" w:rsidRPr="00717312" w14:paraId="36CA1E5F" w14:textId="77777777" w:rsidTr="008B745D">
        <w:tc>
          <w:tcPr>
            <w:tcW w:w="3780" w:type="dxa"/>
            <w:tcBorders>
              <w:top w:val="nil"/>
              <w:left w:val="nil"/>
              <w:bottom w:val="nil"/>
              <w:right w:val="nil"/>
            </w:tcBorders>
          </w:tcPr>
          <w:p w14:paraId="4FA6A162"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12729" w:author="Arjan" w:date="2013-02-04T14:25:00Z">
              <w:r w:rsidRPr="00717312">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4689FD60" w14:textId="77777777" w:rsidR="008B745D" w:rsidRPr="00717312" w:rsidRDefault="00DA5D93" w:rsidP="00717312">
            <w:pPr>
              <w:autoSpaceDE w:val="0"/>
              <w:autoSpaceDN w:val="0"/>
              <w:adjustRightInd w:val="0"/>
              <w:spacing w:after="0" w:line="240" w:lineRule="auto"/>
              <w:rPr>
                <w:ins w:id="12730" w:author="Arjan" w:date="2014-09-02T18:05:00Z"/>
                <w:rFonts w:ascii="Arial" w:hAnsi="Arial" w:cs="Arial"/>
                <w:sz w:val="20"/>
                <w:szCs w:val="20"/>
                <w:lang w:val="en-AU"/>
              </w:rPr>
            </w:pPr>
            <w:ins w:id="12731" w:author="Arjan" w:date="2014-09-02T18:05:00Z">
              <w:r w:rsidRPr="00717312">
                <w:rPr>
                  <w:rFonts w:ascii="Arial" w:hAnsi="Arial" w:cs="Arial"/>
                  <w:sz w:val="20"/>
                  <w:szCs w:val="20"/>
                  <w:lang w:val="en-AU"/>
                </w:rPr>
                <w:fldChar w:fldCharType="begin" w:fldLock="1"/>
              </w:r>
              <w:r w:rsidR="008B745D" w:rsidRPr="00717312">
                <w:rPr>
                  <w:rFonts w:ascii="Arial" w:hAnsi="Arial" w:cs="Arial"/>
                  <w:sz w:val="20"/>
                  <w:szCs w:val="20"/>
                  <w:lang w:val="en-AU"/>
                </w:rPr>
                <w:instrText xml:space="preserve">MERGEFIELD </w:instrText>
              </w:r>
              <w:r w:rsidR="008B745D" w:rsidRPr="00717312">
                <w:rPr>
                  <w:rFonts w:ascii="Arial" w:eastAsia="Times New Roman" w:hAnsi="Arial" w:cs="Arial"/>
                  <w:color w:val="000000"/>
                  <w:sz w:val="20"/>
                  <w:szCs w:val="20"/>
                </w:rPr>
                <w:instrText>Att.Alias</w:instrText>
              </w:r>
              <w:r w:rsidRPr="00717312">
                <w:rPr>
                  <w:rFonts w:ascii="Arial" w:hAnsi="Arial" w:cs="Arial"/>
                  <w:sz w:val="20"/>
                  <w:szCs w:val="20"/>
                  <w:lang w:val="en-AU"/>
                </w:rPr>
                <w:fldChar w:fldCharType="separate"/>
              </w:r>
              <w:r w:rsidR="008B745D" w:rsidRPr="00717312">
                <w:rPr>
                  <w:rFonts w:ascii="Arial" w:eastAsia="Times New Roman" w:hAnsi="Arial" w:cs="Arial"/>
                  <w:color w:val="000000"/>
                  <w:sz w:val="20"/>
                  <w:szCs w:val="20"/>
                </w:rPr>
                <w:t>verantwoordelijkeOrganisatie</w:t>
              </w:r>
              <w:r w:rsidRPr="00717312">
                <w:rPr>
                  <w:rFonts w:ascii="Arial" w:hAnsi="Arial" w:cs="Arial"/>
                  <w:sz w:val="20"/>
                  <w:szCs w:val="20"/>
                  <w:lang w:val="en-AU"/>
                </w:rPr>
                <w:fldChar w:fldCharType="end"/>
              </w:r>
            </w:ins>
          </w:p>
        </w:tc>
      </w:tr>
      <w:tr w:rsidR="008B745D" w:rsidRPr="00717312" w14:paraId="3C353C4E" w14:textId="77777777" w:rsidTr="008B745D">
        <w:tc>
          <w:tcPr>
            <w:tcW w:w="3780" w:type="dxa"/>
            <w:tcBorders>
              <w:top w:val="nil"/>
              <w:left w:val="nil"/>
              <w:bottom w:val="nil"/>
              <w:right w:val="nil"/>
            </w:tcBorders>
          </w:tcPr>
          <w:p w14:paraId="02FBFBD5" w14:textId="77777777"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7F8BB46" w14:textId="77777777" w:rsidR="008B745D" w:rsidRPr="00717312" w:rsidRDefault="008B745D" w:rsidP="00717312">
            <w:pPr>
              <w:autoSpaceDE w:val="0"/>
              <w:autoSpaceDN w:val="0"/>
              <w:adjustRightInd w:val="0"/>
              <w:spacing w:after="0" w:line="240" w:lineRule="auto"/>
              <w:rPr>
                <w:ins w:id="12732" w:author="Arjan" w:date="2014-09-02T18:05:00Z"/>
                <w:rFonts w:ascii="Arial" w:eastAsia="Times New Roman" w:hAnsi="Arial" w:cs="Arial"/>
                <w:color w:val="000000"/>
                <w:sz w:val="20"/>
                <w:szCs w:val="20"/>
              </w:rPr>
            </w:pPr>
          </w:p>
        </w:tc>
      </w:tr>
      <w:tr w:rsidR="008B745D" w:rsidRPr="00AE1A91" w14:paraId="50C7D46A" w14:textId="77777777" w:rsidTr="008B745D">
        <w:tc>
          <w:tcPr>
            <w:tcW w:w="3780" w:type="dxa"/>
            <w:tcBorders>
              <w:top w:val="nil"/>
              <w:left w:val="nil"/>
              <w:bottom w:val="nil"/>
              <w:right w:val="nil"/>
            </w:tcBorders>
          </w:tcPr>
          <w:p w14:paraId="61575EF1"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12733" w:author="Arjan" w:date="2013-02-04T14:25:00Z">
              <w:r w:rsidRPr="0071731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6FE21EE3" w14:textId="77777777" w:rsidR="008B745D" w:rsidRPr="00DD0F4F" w:rsidRDefault="00DA5D93" w:rsidP="00717312">
            <w:pPr>
              <w:autoSpaceDE w:val="0"/>
              <w:autoSpaceDN w:val="0"/>
              <w:adjustRightInd w:val="0"/>
              <w:spacing w:after="0" w:line="240" w:lineRule="auto"/>
              <w:rPr>
                <w:ins w:id="12734" w:author="Arjan" w:date="2014-09-02T18:05:00Z"/>
                <w:rFonts w:ascii="Arial" w:hAnsi="Arial" w:cs="Arial"/>
                <w:sz w:val="20"/>
                <w:szCs w:val="20"/>
                <w:lang w:val="nl-NL"/>
              </w:rPr>
            </w:pPr>
            <w:ins w:id="12735" w:author="Arjan" w:date="2014-09-02T18:05:00Z">
              <w:r w:rsidRPr="00717312">
                <w:rPr>
                  <w:rFonts w:ascii="Arial" w:hAnsi="Arial" w:cs="Arial"/>
                  <w:sz w:val="20"/>
                  <w:szCs w:val="20"/>
                  <w:lang w:val="en-AU"/>
                </w:rPr>
                <w:fldChar w:fldCharType="begin" w:fldLock="1"/>
              </w:r>
              <w:r w:rsidR="008B745D" w:rsidRPr="00DD0F4F">
                <w:rPr>
                  <w:rFonts w:ascii="Arial" w:hAnsi="Arial" w:cs="Arial"/>
                  <w:sz w:val="20"/>
                  <w:szCs w:val="20"/>
                  <w:lang w:val="nl-NL"/>
                </w:rPr>
                <w:instrText xml:space="preserve">MERGEFIELD </w:instrText>
              </w:r>
              <w:r w:rsidR="008B745D" w:rsidRPr="00DD0F4F">
                <w:rPr>
                  <w:rFonts w:ascii="Arial" w:eastAsia="Times New Roman" w:hAnsi="Arial" w:cs="Arial"/>
                  <w:color w:val="000000"/>
                  <w:sz w:val="20"/>
                  <w:szCs w:val="20"/>
                  <w:lang w:val="nl-NL"/>
                </w:rPr>
                <w:instrText>Att.Notes</w:instrText>
              </w:r>
              <w:r w:rsidRPr="00717312">
                <w:rPr>
                  <w:rFonts w:ascii="Arial" w:hAnsi="Arial" w:cs="Arial"/>
                  <w:sz w:val="20"/>
                  <w:szCs w:val="20"/>
                  <w:lang w:val="en-AU"/>
                </w:rPr>
                <w:fldChar w:fldCharType="separate"/>
              </w:r>
              <w:r w:rsidR="008B745D" w:rsidRPr="00DD0F4F">
                <w:rPr>
                  <w:rFonts w:ascii="Arial" w:eastAsia="Times New Roman" w:hAnsi="Arial" w:cs="Arial"/>
                  <w:color w:val="000000"/>
                  <w:sz w:val="20"/>
                  <w:szCs w:val="20"/>
                  <w:lang w:val="nl-NL"/>
                </w:rPr>
                <w:t xml:space="preserve">Het RSIN van de </w:t>
              </w:r>
            </w:ins>
            <w:ins w:id="12736" w:author="Arjan" w:date="2014-09-07T17:40:00Z">
              <w:r w:rsidR="00A87CAE" w:rsidRPr="00DD0F4F">
                <w:rPr>
                  <w:rFonts w:ascii="Arial" w:eastAsia="Times New Roman" w:hAnsi="Arial" w:cs="Arial"/>
                  <w:color w:val="000000"/>
                  <w:sz w:val="20"/>
                  <w:szCs w:val="20"/>
                  <w:lang w:val="nl-NL"/>
                </w:rPr>
                <w:t xml:space="preserve">Niet-natuurlijk persoon zijnde de </w:t>
              </w:r>
            </w:ins>
            <w:ins w:id="12737" w:author="Arjan" w:date="2014-09-02T18:05:00Z">
              <w:r w:rsidR="008B745D" w:rsidRPr="00DD0F4F">
                <w:rPr>
                  <w:rFonts w:ascii="Arial" w:eastAsia="Times New Roman" w:hAnsi="Arial" w:cs="Arial"/>
                  <w:color w:val="000000"/>
                  <w:sz w:val="20"/>
                  <w:szCs w:val="20"/>
                  <w:lang w:val="nl-NL"/>
                </w:rPr>
                <w:t>organisatie die eindverantwoordelijk is voor de behandeling van de zaak.</w:t>
              </w:r>
              <w:r w:rsidRPr="00717312">
                <w:rPr>
                  <w:rFonts w:ascii="Arial" w:hAnsi="Arial" w:cs="Arial"/>
                  <w:sz w:val="20"/>
                  <w:szCs w:val="20"/>
                  <w:lang w:val="en-AU"/>
                </w:rPr>
                <w:fldChar w:fldCharType="end"/>
              </w:r>
            </w:ins>
          </w:p>
        </w:tc>
      </w:tr>
      <w:tr w:rsidR="008B745D" w:rsidRPr="00AE1A91" w14:paraId="115F3081" w14:textId="77777777" w:rsidTr="008B745D">
        <w:trPr>
          <w:trHeight w:val="230"/>
        </w:trPr>
        <w:tc>
          <w:tcPr>
            <w:tcW w:w="3780" w:type="dxa"/>
            <w:tcBorders>
              <w:top w:val="nil"/>
              <w:left w:val="nil"/>
              <w:bottom w:val="nil"/>
              <w:right w:val="nil"/>
            </w:tcBorders>
          </w:tcPr>
          <w:p w14:paraId="1D2CBA5B" w14:textId="77777777" w:rsidR="008B745D" w:rsidRPr="00DD0F4F" w:rsidRDefault="008B745D" w:rsidP="0071731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57F5F259" w14:textId="77777777" w:rsidR="008B745D" w:rsidRPr="00DD0F4F" w:rsidRDefault="008B745D" w:rsidP="00717312">
            <w:pPr>
              <w:autoSpaceDE w:val="0"/>
              <w:autoSpaceDN w:val="0"/>
              <w:adjustRightInd w:val="0"/>
              <w:spacing w:after="0" w:line="240" w:lineRule="auto"/>
              <w:rPr>
                <w:ins w:id="12738" w:author="Arjan" w:date="2014-09-02T18:05:00Z"/>
                <w:rFonts w:ascii="Arial" w:eastAsia="Times New Roman" w:hAnsi="Arial" w:cs="Arial"/>
                <w:color w:val="000000"/>
                <w:sz w:val="20"/>
                <w:szCs w:val="20"/>
                <w:lang w:val="nl-NL"/>
              </w:rPr>
            </w:pPr>
          </w:p>
        </w:tc>
      </w:tr>
      <w:tr w:rsidR="008B745D" w:rsidRPr="00717312" w14:paraId="72947AE2" w14:textId="77777777" w:rsidTr="008B745D">
        <w:trPr>
          <w:trHeight w:val="230"/>
        </w:trPr>
        <w:tc>
          <w:tcPr>
            <w:tcW w:w="3780" w:type="dxa"/>
            <w:tcBorders>
              <w:top w:val="nil"/>
              <w:left w:val="nil"/>
              <w:bottom w:val="nil"/>
              <w:right w:val="nil"/>
            </w:tcBorders>
          </w:tcPr>
          <w:p w14:paraId="0BD4751F"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12739" w:author="Arjan" w:date="2013-02-04T14:25:00Z">
              <w:r w:rsidRPr="0071731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709DD8D6" w14:textId="77777777" w:rsidR="008B745D" w:rsidRPr="00717312" w:rsidRDefault="008B745D" w:rsidP="00717312">
            <w:pPr>
              <w:autoSpaceDE w:val="0"/>
              <w:autoSpaceDN w:val="0"/>
              <w:adjustRightInd w:val="0"/>
              <w:spacing w:after="0" w:line="240" w:lineRule="auto"/>
              <w:rPr>
                <w:ins w:id="12740" w:author="Arjan" w:date="2014-09-02T18:05:00Z"/>
                <w:rFonts w:ascii="Arial" w:eastAsia="Times New Roman" w:hAnsi="Arial" w:cs="Arial"/>
                <w:color w:val="000000"/>
                <w:sz w:val="20"/>
                <w:szCs w:val="20"/>
              </w:rPr>
            </w:pPr>
            <w:ins w:id="12741" w:author="Arjan" w:date="2014-09-02T18:05:00Z">
              <w:r w:rsidRPr="00717312">
                <w:rPr>
                  <w:rFonts w:ascii="Arial" w:eastAsia="Times New Roman" w:hAnsi="Arial" w:cs="Arial"/>
                  <w:color w:val="000000"/>
                  <w:sz w:val="20"/>
                  <w:szCs w:val="20"/>
                </w:rPr>
                <w:t xml:space="preserve">KING </w:t>
              </w:r>
            </w:ins>
          </w:p>
        </w:tc>
      </w:tr>
      <w:tr w:rsidR="008B745D" w:rsidRPr="00717312" w14:paraId="6EF3B838" w14:textId="77777777" w:rsidTr="008B745D">
        <w:tc>
          <w:tcPr>
            <w:tcW w:w="3780" w:type="dxa"/>
            <w:tcBorders>
              <w:top w:val="nil"/>
              <w:left w:val="nil"/>
              <w:bottom w:val="nil"/>
              <w:right w:val="nil"/>
            </w:tcBorders>
          </w:tcPr>
          <w:p w14:paraId="453B14BB" w14:textId="77777777"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69721AE" w14:textId="77777777" w:rsidR="008B745D" w:rsidRPr="00717312" w:rsidRDefault="008B745D" w:rsidP="00717312">
            <w:pPr>
              <w:autoSpaceDE w:val="0"/>
              <w:autoSpaceDN w:val="0"/>
              <w:adjustRightInd w:val="0"/>
              <w:spacing w:after="0" w:line="240" w:lineRule="auto"/>
              <w:rPr>
                <w:ins w:id="12742" w:author="Arjan" w:date="2014-09-02T18:05:00Z"/>
                <w:rFonts w:ascii="Arial" w:eastAsia="Times New Roman" w:hAnsi="Arial" w:cs="Arial"/>
                <w:color w:val="000000"/>
                <w:sz w:val="20"/>
                <w:szCs w:val="20"/>
              </w:rPr>
            </w:pPr>
          </w:p>
        </w:tc>
      </w:tr>
      <w:tr w:rsidR="008B745D" w:rsidRPr="00717312" w14:paraId="03487EE4" w14:textId="77777777" w:rsidTr="008B745D">
        <w:tc>
          <w:tcPr>
            <w:tcW w:w="3780" w:type="dxa"/>
            <w:tcBorders>
              <w:top w:val="nil"/>
              <w:left w:val="nil"/>
              <w:bottom w:val="nil"/>
              <w:right w:val="nil"/>
            </w:tcBorders>
          </w:tcPr>
          <w:p w14:paraId="16EF3C66"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12743" w:author="Arjan" w:date="2013-02-04T14:25:00Z">
              <w:r w:rsidRPr="0071731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72ECD8DD" w14:textId="77777777" w:rsidR="008B745D" w:rsidRPr="00717312" w:rsidRDefault="008B745D" w:rsidP="0083120B">
            <w:pPr>
              <w:autoSpaceDE w:val="0"/>
              <w:autoSpaceDN w:val="0"/>
              <w:adjustRightInd w:val="0"/>
              <w:spacing w:after="0" w:line="240" w:lineRule="auto"/>
              <w:rPr>
                <w:ins w:id="12744" w:author="Arjan" w:date="2014-09-02T18:05:00Z"/>
                <w:rFonts w:ascii="Arial" w:eastAsia="Times New Roman" w:hAnsi="Arial" w:cs="Arial"/>
                <w:color w:val="000000"/>
                <w:sz w:val="20"/>
                <w:szCs w:val="20"/>
              </w:rPr>
            </w:pPr>
            <w:ins w:id="12745" w:author="Arjan" w:date="2014-09-02T18:05:00Z">
              <w:r w:rsidRPr="00717312">
                <w:rPr>
                  <w:rFonts w:ascii="Arial" w:eastAsia="Times New Roman" w:hAnsi="Arial" w:cs="Arial"/>
                  <w:color w:val="000000"/>
                  <w:sz w:val="20"/>
                  <w:szCs w:val="20"/>
                </w:rPr>
                <w:t>1-</w:t>
              </w:r>
              <w:r>
                <w:rPr>
                  <w:rFonts w:ascii="Arial" w:eastAsia="Times New Roman" w:hAnsi="Arial" w:cs="Arial"/>
                  <w:color w:val="000000"/>
                  <w:sz w:val="20"/>
                  <w:szCs w:val="20"/>
                </w:rPr>
                <w:t>9</w:t>
              </w:r>
              <w:r w:rsidRPr="00717312">
                <w:rPr>
                  <w:rFonts w:ascii="Arial" w:eastAsia="Times New Roman" w:hAnsi="Arial" w:cs="Arial"/>
                  <w:color w:val="000000"/>
                  <w:sz w:val="20"/>
                  <w:szCs w:val="20"/>
                </w:rPr>
                <w:t>-2013</w:t>
              </w:r>
            </w:ins>
          </w:p>
        </w:tc>
      </w:tr>
      <w:tr w:rsidR="008B745D" w:rsidRPr="00717312" w14:paraId="724A3B2C" w14:textId="77777777" w:rsidTr="008B745D">
        <w:tc>
          <w:tcPr>
            <w:tcW w:w="3780" w:type="dxa"/>
            <w:tcBorders>
              <w:top w:val="nil"/>
              <w:left w:val="nil"/>
              <w:bottom w:val="nil"/>
              <w:right w:val="nil"/>
            </w:tcBorders>
          </w:tcPr>
          <w:p w14:paraId="0F3893D3" w14:textId="77777777"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88BB277" w14:textId="77777777" w:rsidR="008B745D" w:rsidRPr="00717312" w:rsidRDefault="008B745D" w:rsidP="00717312">
            <w:pPr>
              <w:autoSpaceDE w:val="0"/>
              <w:autoSpaceDN w:val="0"/>
              <w:adjustRightInd w:val="0"/>
              <w:spacing w:after="0" w:line="240" w:lineRule="auto"/>
              <w:rPr>
                <w:ins w:id="12746" w:author="Arjan" w:date="2014-09-02T18:05:00Z"/>
                <w:rFonts w:ascii="Arial" w:eastAsia="Times New Roman" w:hAnsi="Arial" w:cs="Arial"/>
                <w:color w:val="000000"/>
                <w:sz w:val="20"/>
                <w:szCs w:val="20"/>
              </w:rPr>
            </w:pPr>
          </w:p>
        </w:tc>
      </w:tr>
      <w:tr w:rsidR="008B745D" w:rsidRPr="00AE1A91" w14:paraId="4DB4020E" w14:textId="77777777" w:rsidTr="008B745D">
        <w:tc>
          <w:tcPr>
            <w:tcW w:w="3780" w:type="dxa"/>
            <w:tcBorders>
              <w:top w:val="nil"/>
              <w:left w:val="nil"/>
              <w:bottom w:val="nil"/>
              <w:right w:val="nil"/>
            </w:tcBorders>
          </w:tcPr>
          <w:p w14:paraId="24CCECD0"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12747" w:author="Arjan" w:date="2013-02-04T14:25:00Z">
              <w:r w:rsidRPr="0071731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64A5BBB4" w14:textId="77777777" w:rsidR="0074523B" w:rsidRPr="00DD0F4F" w:rsidRDefault="008B745D" w:rsidP="0074523B">
            <w:pPr>
              <w:autoSpaceDE w:val="0"/>
              <w:autoSpaceDN w:val="0"/>
              <w:adjustRightInd w:val="0"/>
              <w:spacing w:after="0" w:line="240" w:lineRule="auto"/>
              <w:rPr>
                <w:ins w:id="12748" w:author="Arjan" w:date="2014-09-02T18:31:00Z"/>
                <w:rFonts w:ascii="Arial" w:eastAsia="Times New Roman" w:hAnsi="Arial" w:cs="Arial"/>
                <w:color w:val="000000"/>
                <w:sz w:val="20"/>
                <w:szCs w:val="20"/>
                <w:lang w:val="nl-NL"/>
              </w:rPr>
            </w:pPr>
            <w:ins w:id="12749" w:author="Arjan" w:date="2014-09-02T18:05:00Z">
              <w:r w:rsidRPr="00DD0F4F">
                <w:rPr>
                  <w:rFonts w:ascii="Arial" w:eastAsia="Times New Roman" w:hAnsi="Arial" w:cs="Arial"/>
                  <w:color w:val="000000"/>
                  <w:sz w:val="20"/>
                  <w:szCs w:val="20"/>
                  <w:lang w:val="nl-NL"/>
                </w:rPr>
                <w:t>Het betreft het RSIN (Rechtspersonen en Samenwerkingsverbanden InformatieNummer) zoals dat door de KvK in het NHR aan elk rechtspersoon en samenwerkingsverband is toegekend. Dit identificeert uniek de organisatie, zijnde een rechtspersoon of samenwerkingsverband, die eindverantwoordelijk is voor de afhandeling van</w:t>
              </w:r>
            </w:ins>
            <w:ins w:id="12750" w:author="Arjan" w:date="2014-09-02T18:30:00Z">
              <w:r w:rsidR="0074523B" w:rsidRPr="00DD0F4F">
                <w:rPr>
                  <w:rFonts w:ascii="Arial" w:eastAsia="Times New Roman" w:hAnsi="Arial" w:cs="Arial"/>
                  <w:color w:val="000000"/>
                  <w:sz w:val="20"/>
                  <w:szCs w:val="20"/>
                  <w:lang w:val="nl-NL"/>
                </w:rPr>
                <w:t xml:space="preserve"> de zaak</w:t>
              </w:r>
            </w:ins>
            <w:ins w:id="12751" w:author="Arjan" w:date="2014-09-02T18:05:00Z">
              <w:r w:rsidRPr="00DD0F4F">
                <w:rPr>
                  <w:rFonts w:ascii="Arial" w:eastAsia="Times New Roman" w:hAnsi="Arial" w:cs="Arial"/>
                  <w:color w:val="000000"/>
                  <w:sz w:val="20"/>
                  <w:szCs w:val="20"/>
                  <w:lang w:val="nl-NL"/>
                </w:rPr>
                <w:t>.</w:t>
              </w:r>
            </w:ins>
            <w:ins w:id="12752" w:author="Arjan" w:date="2014-09-02T18:31:00Z">
              <w:r w:rsidR="0074523B" w:rsidRPr="00DD0F4F">
                <w:rPr>
                  <w:rFonts w:ascii="Arial" w:eastAsia="Times New Roman" w:hAnsi="Arial" w:cs="Arial"/>
                  <w:color w:val="000000"/>
                  <w:sz w:val="20"/>
                  <w:szCs w:val="20"/>
                  <w:lang w:val="nl-NL"/>
                </w:rPr>
                <w:t xml:space="preserve"> Dit kan dezelfde organisatie zijn als de </w:t>
              </w:r>
            </w:ins>
            <w:ins w:id="12753" w:author="Arjan" w:date="2014-09-02T18:32:00Z">
              <w:r w:rsidR="0074523B" w:rsidRPr="00DD0F4F">
                <w:rPr>
                  <w:rFonts w:ascii="Arial" w:eastAsia="Times New Roman" w:hAnsi="Arial" w:cs="Arial"/>
                  <w:color w:val="000000"/>
                  <w:sz w:val="20"/>
                  <w:szCs w:val="20"/>
                  <w:lang w:val="nl-NL"/>
                </w:rPr>
                <w:t>Bronorganisatie; denkbaar is evenwel</w:t>
              </w:r>
            </w:ins>
            <w:ins w:id="12754" w:author="Arjan" w:date="2014-09-02T18:33:00Z">
              <w:r w:rsidR="0074523B" w:rsidRPr="00DD0F4F">
                <w:rPr>
                  <w:rFonts w:ascii="Arial" w:eastAsia="Times New Roman" w:hAnsi="Arial" w:cs="Arial"/>
                  <w:color w:val="000000"/>
                  <w:sz w:val="20"/>
                  <w:szCs w:val="20"/>
                  <w:lang w:val="nl-NL"/>
                </w:rPr>
                <w:t>, bijvoorbeeld in ketensamenwerking,</w:t>
              </w:r>
            </w:ins>
            <w:ins w:id="12755" w:author="Arjan" w:date="2014-09-02T18:32:00Z">
              <w:r w:rsidR="0074523B" w:rsidRPr="00DD0F4F">
                <w:rPr>
                  <w:rFonts w:ascii="Arial" w:eastAsia="Times New Roman" w:hAnsi="Arial" w:cs="Arial"/>
                  <w:color w:val="000000"/>
                  <w:sz w:val="20"/>
                  <w:szCs w:val="20"/>
                  <w:lang w:val="nl-NL"/>
                </w:rPr>
                <w:t xml:space="preserve"> dat de verantwoordelijkheid voor een zaak overgaat naar een andere organisatie gedurende de behandeling daarvan.</w:t>
              </w:r>
            </w:ins>
            <w:ins w:id="12756" w:author="Arjan" w:date="2014-09-02T18:05:00Z">
              <w:r w:rsidRPr="00DD0F4F">
                <w:rPr>
                  <w:rFonts w:ascii="Arial" w:eastAsia="Times New Roman" w:hAnsi="Arial" w:cs="Arial"/>
                  <w:color w:val="000000"/>
                  <w:sz w:val="20"/>
                  <w:szCs w:val="20"/>
                  <w:lang w:val="nl-NL"/>
                </w:rPr>
                <w:t xml:space="preserve"> </w:t>
              </w:r>
            </w:ins>
          </w:p>
          <w:p w14:paraId="451EE7EB" w14:textId="77777777" w:rsidR="008B745D" w:rsidRPr="00DD0F4F" w:rsidRDefault="008B745D" w:rsidP="0074523B">
            <w:pPr>
              <w:autoSpaceDE w:val="0"/>
              <w:autoSpaceDN w:val="0"/>
              <w:adjustRightInd w:val="0"/>
              <w:spacing w:after="0" w:line="240" w:lineRule="auto"/>
              <w:rPr>
                <w:ins w:id="12757" w:author="Arjan" w:date="2014-09-02T18:05:00Z"/>
                <w:rFonts w:ascii="Arial" w:eastAsia="Times New Roman" w:hAnsi="Arial" w:cs="Arial"/>
                <w:color w:val="000000"/>
                <w:sz w:val="20"/>
                <w:szCs w:val="20"/>
                <w:lang w:val="nl-NL"/>
              </w:rPr>
            </w:pPr>
            <w:ins w:id="12758" w:author="Arjan" w:date="2014-09-02T18:05:00Z">
              <w:r w:rsidRPr="00DD0F4F">
                <w:rPr>
                  <w:rFonts w:ascii="Arial" w:eastAsia="Times New Roman" w:hAnsi="Arial" w:cs="Arial"/>
                  <w:color w:val="000000"/>
                  <w:sz w:val="20"/>
                  <w:szCs w:val="20"/>
                  <w:lang w:val="nl-NL"/>
                </w:rPr>
                <w:t>Het RSIN staat in het Handelsregister (NHR) en op het daaraan te ontlenen uittreksel.</w:t>
              </w:r>
            </w:ins>
          </w:p>
        </w:tc>
      </w:tr>
      <w:tr w:rsidR="008B745D" w:rsidRPr="00AE1A91" w14:paraId="617DC878" w14:textId="77777777" w:rsidTr="008B745D">
        <w:tc>
          <w:tcPr>
            <w:tcW w:w="3780" w:type="dxa"/>
            <w:tcBorders>
              <w:top w:val="nil"/>
              <w:left w:val="nil"/>
              <w:bottom w:val="nil"/>
              <w:right w:val="nil"/>
            </w:tcBorders>
          </w:tcPr>
          <w:p w14:paraId="0DBFAB34" w14:textId="77777777" w:rsidR="008B745D" w:rsidRPr="00DD0F4F" w:rsidRDefault="008B745D" w:rsidP="0071731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0D17B4BF" w14:textId="77777777" w:rsidR="008B745D" w:rsidRPr="00DD0F4F" w:rsidRDefault="008B745D" w:rsidP="00717312">
            <w:pPr>
              <w:autoSpaceDE w:val="0"/>
              <w:autoSpaceDN w:val="0"/>
              <w:adjustRightInd w:val="0"/>
              <w:spacing w:after="0" w:line="240" w:lineRule="auto"/>
              <w:rPr>
                <w:ins w:id="12759" w:author="Arjan" w:date="2014-09-02T18:05:00Z"/>
                <w:rFonts w:ascii="Arial" w:eastAsia="Times New Roman" w:hAnsi="Arial" w:cs="Arial"/>
                <w:color w:val="000000"/>
                <w:sz w:val="20"/>
                <w:szCs w:val="20"/>
                <w:lang w:val="nl-NL"/>
              </w:rPr>
            </w:pPr>
          </w:p>
        </w:tc>
      </w:tr>
      <w:tr w:rsidR="008B745D" w:rsidRPr="00717312" w14:paraId="0FB31592" w14:textId="77777777" w:rsidTr="008B745D">
        <w:tc>
          <w:tcPr>
            <w:tcW w:w="3780" w:type="dxa"/>
            <w:tcBorders>
              <w:top w:val="nil"/>
              <w:left w:val="nil"/>
              <w:bottom w:val="nil"/>
              <w:right w:val="nil"/>
            </w:tcBorders>
          </w:tcPr>
          <w:p w14:paraId="31808F91"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12760" w:author="Arjan" w:date="2013-02-04T14:25:00Z">
              <w:r w:rsidRPr="0071731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2C107DB3" w14:textId="77777777" w:rsidR="008B745D" w:rsidRPr="00717312" w:rsidRDefault="00DA5D93" w:rsidP="00717312">
            <w:pPr>
              <w:autoSpaceDE w:val="0"/>
              <w:autoSpaceDN w:val="0"/>
              <w:adjustRightInd w:val="0"/>
              <w:spacing w:after="0" w:line="240" w:lineRule="auto"/>
              <w:rPr>
                <w:ins w:id="12761" w:author="Arjan" w:date="2014-09-02T18:05:00Z"/>
                <w:rFonts w:ascii="Arial" w:hAnsi="Arial" w:cs="Arial"/>
                <w:sz w:val="20"/>
                <w:szCs w:val="20"/>
                <w:lang w:val="en-AU"/>
              </w:rPr>
            </w:pPr>
            <w:ins w:id="12762" w:author="Arjan" w:date="2014-09-02T18:05:00Z">
              <w:r w:rsidRPr="00717312">
                <w:rPr>
                  <w:rFonts w:ascii="Arial" w:hAnsi="Arial" w:cs="Arial"/>
                  <w:sz w:val="20"/>
                  <w:szCs w:val="20"/>
                  <w:lang w:val="en-AU"/>
                </w:rPr>
                <w:fldChar w:fldCharType="begin" w:fldLock="1"/>
              </w:r>
              <w:r w:rsidR="008B745D" w:rsidRPr="00717312">
                <w:rPr>
                  <w:rFonts w:ascii="Arial" w:hAnsi="Arial" w:cs="Arial"/>
                  <w:sz w:val="20"/>
                  <w:szCs w:val="20"/>
                  <w:lang w:val="en-AU"/>
                </w:rPr>
                <w:instrText xml:space="preserve">MERGEFIELD </w:instrText>
              </w:r>
              <w:r w:rsidR="008B745D" w:rsidRPr="00717312">
                <w:rPr>
                  <w:rFonts w:ascii="Arial" w:eastAsia="Times New Roman" w:hAnsi="Arial" w:cs="Arial"/>
                  <w:color w:val="000000"/>
                  <w:sz w:val="20"/>
                  <w:szCs w:val="20"/>
                </w:rPr>
                <w:instrText>Att.Type</w:instrText>
              </w:r>
              <w:r w:rsidRPr="00717312">
                <w:rPr>
                  <w:rFonts w:ascii="Arial" w:hAnsi="Arial" w:cs="Arial"/>
                  <w:sz w:val="20"/>
                  <w:szCs w:val="20"/>
                  <w:lang w:val="en-AU"/>
                </w:rPr>
                <w:fldChar w:fldCharType="separate"/>
              </w:r>
              <w:r w:rsidR="008B745D" w:rsidRPr="00717312">
                <w:rPr>
                  <w:rFonts w:ascii="Arial" w:eastAsia="Times New Roman" w:hAnsi="Arial" w:cs="Arial"/>
                  <w:color w:val="000000"/>
                  <w:sz w:val="20"/>
                  <w:szCs w:val="20"/>
                </w:rPr>
                <w:t>N9</w:t>
              </w:r>
              <w:r w:rsidRPr="00717312">
                <w:rPr>
                  <w:rFonts w:ascii="Arial" w:hAnsi="Arial" w:cs="Arial"/>
                  <w:sz w:val="20"/>
                  <w:szCs w:val="20"/>
                  <w:lang w:val="en-AU"/>
                </w:rPr>
                <w:fldChar w:fldCharType="end"/>
              </w:r>
            </w:ins>
          </w:p>
        </w:tc>
      </w:tr>
      <w:tr w:rsidR="008B745D" w:rsidRPr="00717312" w14:paraId="6E8AD81F" w14:textId="77777777" w:rsidTr="008B745D">
        <w:trPr>
          <w:trHeight w:val="230"/>
        </w:trPr>
        <w:tc>
          <w:tcPr>
            <w:tcW w:w="3780" w:type="dxa"/>
            <w:tcBorders>
              <w:top w:val="nil"/>
              <w:left w:val="nil"/>
              <w:bottom w:val="nil"/>
              <w:right w:val="nil"/>
            </w:tcBorders>
          </w:tcPr>
          <w:p w14:paraId="644F37D6" w14:textId="77777777"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E1DF69E" w14:textId="77777777" w:rsidR="008B745D" w:rsidRPr="00717312" w:rsidRDefault="008B745D" w:rsidP="00717312">
            <w:pPr>
              <w:autoSpaceDE w:val="0"/>
              <w:autoSpaceDN w:val="0"/>
              <w:adjustRightInd w:val="0"/>
              <w:spacing w:after="0" w:line="240" w:lineRule="auto"/>
              <w:rPr>
                <w:ins w:id="12763" w:author="Arjan" w:date="2014-09-02T18:05:00Z"/>
                <w:rFonts w:ascii="Arial" w:eastAsia="Times New Roman" w:hAnsi="Arial" w:cs="Arial"/>
                <w:color w:val="000000"/>
                <w:sz w:val="20"/>
                <w:szCs w:val="20"/>
              </w:rPr>
            </w:pPr>
          </w:p>
        </w:tc>
      </w:tr>
      <w:tr w:rsidR="008B745D" w:rsidRPr="00AE1A91" w14:paraId="0E1A6A2E" w14:textId="77777777" w:rsidTr="008B745D">
        <w:trPr>
          <w:trHeight w:val="230"/>
        </w:trPr>
        <w:tc>
          <w:tcPr>
            <w:tcW w:w="3780" w:type="dxa"/>
            <w:tcBorders>
              <w:top w:val="nil"/>
              <w:left w:val="nil"/>
              <w:bottom w:val="nil"/>
              <w:right w:val="nil"/>
            </w:tcBorders>
          </w:tcPr>
          <w:p w14:paraId="5F921D76"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12764" w:author="Arjan" w:date="2013-02-04T14:25:00Z">
              <w:r w:rsidRPr="00717312">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03812FFB" w14:textId="77777777" w:rsidR="008B745D" w:rsidRPr="00DD0F4F" w:rsidRDefault="008B745D" w:rsidP="00717312">
            <w:pPr>
              <w:autoSpaceDE w:val="0"/>
              <w:autoSpaceDN w:val="0"/>
              <w:adjustRightInd w:val="0"/>
              <w:spacing w:after="0" w:line="240" w:lineRule="auto"/>
              <w:rPr>
                <w:ins w:id="12765" w:author="Arjan" w:date="2014-09-02T18:05:00Z"/>
                <w:rFonts w:ascii="Arial" w:eastAsia="Times New Roman" w:hAnsi="Arial" w:cs="Arial"/>
                <w:color w:val="000000"/>
                <w:sz w:val="20"/>
                <w:szCs w:val="20"/>
                <w:lang w:val="nl-NL"/>
              </w:rPr>
            </w:pPr>
            <w:ins w:id="12766" w:author="Arjan" w:date="2014-09-02T18:05:00Z">
              <w:r w:rsidRPr="00DD0F4F">
                <w:rPr>
                  <w:rFonts w:ascii="Arial" w:eastAsia="Times New Roman" w:hAnsi="Arial" w:cs="Arial"/>
                  <w:color w:val="000000"/>
                  <w:sz w:val="20"/>
                  <w:szCs w:val="20"/>
                  <w:lang w:val="nl-NL"/>
                </w:rPr>
                <w:t>De in het NHR voorkomende unieke identificaties van rechtspersonen en samenwerkingsverbanden.</w:t>
              </w:r>
            </w:ins>
          </w:p>
        </w:tc>
      </w:tr>
      <w:tr w:rsidR="008B745D" w:rsidRPr="00AE1A91" w14:paraId="69C7778A" w14:textId="77777777" w:rsidTr="008B745D">
        <w:trPr>
          <w:trHeight w:val="215"/>
        </w:trPr>
        <w:tc>
          <w:tcPr>
            <w:tcW w:w="3780" w:type="dxa"/>
            <w:tcBorders>
              <w:top w:val="nil"/>
              <w:left w:val="nil"/>
              <w:bottom w:val="nil"/>
              <w:right w:val="nil"/>
            </w:tcBorders>
          </w:tcPr>
          <w:p w14:paraId="266830D1" w14:textId="77777777" w:rsidR="008B745D" w:rsidRPr="00DD0F4F" w:rsidRDefault="008B745D" w:rsidP="0071731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06258E0F" w14:textId="77777777" w:rsidR="008B745D" w:rsidRPr="00DD0F4F" w:rsidRDefault="008B745D" w:rsidP="00717312">
            <w:pPr>
              <w:autoSpaceDE w:val="0"/>
              <w:autoSpaceDN w:val="0"/>
              <w:adjustRightInd w:val="0"/>
              <w:spacing w:after="0" w:line="240" w:lineRule="auto"/>
              <w:rPr>
                <w:ins w:id="12767" w:author="Arjan" w:date="2014-09-02T18:05:00Z"/>
                <w:rFonts w:ascii="Arial" w:eastAsia="Times New Roman" w:hAnsi="Arial" w:cs="Arial"/>
                <w:color w:val="000000"/>
                <w:sz w:val="20"/>
                <w:szCs w:val="20"/>
                <w:lang w:val="nl-NL"/>
              </w:rPr>
            </w:pPr>
          </w:p>
        </w:tc>
      </w:tr>
      <w:tr w:rsidR="008B745D" w:rsidRPr="00717312" w14:paraId="443A6130" w14:textId="77777777" w:rsidTr="008B745D">
        <w:trPr>
          <w:trHeight w:val="215"/>
        </w:trPr>
        <w:tc>
          <w:tcPr>
            <w:tcW w:w="3780" w:type="dxa"/>
            <w:tcBorders>
              <w:top w:val="nil"/>
              <w:left w:val="nil"/>
              <w:bottom w:val="nil"/>
              <w:right w:val="nil"/>
            </w:tcBorders>
          </w:tcPr>
          <w:p w14:paraId="2441DBC6"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12768" w:author="Arjan" w:date="2013-02-04T14:25:00Z">
              <w:r w:rsidRPr="0071731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0D991153" w14:textId="77777777" w:rsidR="008B745D" w:rsidRPr="00717312" w:rsidRDefault="008B745D" w:rsidP="00717312">
            <w:pPr>
              <w:autoSpaceDE w:val="0"/>
              <w:autoSpaceDN w:val="0"/>
              <w:adjustRightInd w:val="0"/>
              <w:spacing w:after="0" w:line="240" w:lineRule="auto"/>
              <w:rPr>
                <w:ins w:id="12769" w:author="Arjan" w:date="2014-09-02T18:05:00Z"/>
                <w:rFonts w:ascii="Arial" w:eastAsia="Times New Roman" w:hAnsi="Arial" w:cs="Arial"/>
                <w:color w:val="000000"/>
                <w:sz w:val="20"/>
                <w:szCs w:val="20"/>
              </w:rPr>
            </w:pPr>
            <w:ins w:id="12770" w:author="Arjan" w:date="2014-09-02T18:05:00Z">
              <w:r w:rsidRPr="00717312">
                <w:rPr>
                  <w:rFonts w:ascii="Arial" w:eastAsia="Times New Roman" w:hAnsi="Arial" w:cs="Arial"/>
                  <w:color w:val="000000"/>
                  <w:sz w:val="20"/>
                  <w:szCs w:val="20"/>
                </w:rPr>
                <w:t>Nee</w:t>
              </w:r>
            </w:ins>
          </w:p>
        </w:tc>
      </w:tr>
      <w:tr w:rsidR="008B745D" w:rsidRPr="00717312" w14:paraId="13E2D38F" w14:textId="77777777" w:rsidTr="008B745D">
        <w:trPr>
          <w:trHeight w:val="230"/>
        </w:trPr>
        <w:tc>
          <w:tcPr>
            <w:tcW w:w="3780" w:type="dxa"/>
            <w:tcBorders>
              <w:top w:val="nil"/>
              <w:left w:val="nil"/>
              <w:bottom w:val="nil"/>
              <w:right w:val="nil"/>
            </w:tcBorders>
          </w:tcPr>
          <w:p w14:paraId="0EAF4595" w14:textId="77777777"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50D221E" w14:textId="77777777" w:rsidR="008B745D" w:rsidRPr="00717312" w:rsidRDefault="008B745D" w:rsidP="00717312">
            <w:pPr>
              <w:autoSpaceDE w:val="0"/>
              <w:autoSpaceDN w:val="0"/>
              <w:adjustRightInd w:val="0"/>
              <w:spacing w:after="0" w:line="240" w:lineRule="auto"/>
              <w:rPr>
                <w:ins w:id="12771" w:author="Arjan" w:date="2014-09-02T18:05:00Z"/>
                <w:rFonts w:ascii="Arial" w:eastAsia="Times New Roman" w:hAnsi="Arial" w:cs="Arial"/>
                <w:color w:val="000000"/>
                <w:sz w:val="20"/>
                <w:szCs w:val="20"/>
              </w:rPr>
            </w:pPr>
          </w:p>
        </w:tc>
      </w:tr>
      <w:tr w:rsidR="008B745D" w:rsidRPr="00717312" w14:paraId="15DD03FF" w14:textId="77777777" w:rsidTr="008B745D">
        <w:trPr>
          <w:trHeight w:val="230"/>
        </w:trPr>
        <w:tc>
          <w:tcPr>
            <w:tcW w:w="3780" w:type="dxa"/>
            <w:tcBorders>
              <w:top w:val="nil"/>
              <w:left w:val="nil"/>
              <w:bottom w:val="nil"/>
              <w:right w:val="nil"/>
            </w:tcBorders>
          </w:tcPr>
          <w:p w14:paraId="7FDAD5C2"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12772" w:author="Arjan" w:date="2013-02-04T14:25:00Z">
              <w:r w:rsidRPr="0071731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09477841" w14:textId="77777777" w:rsidR="008B745D" w:rsidRPr="00717312" w:rsidRDefault="008B745D" w:rsidP="00717312">
            <w:pPr>
              <w:autoSpaceDE w:val="0"/>
              <w:autoSpaceDN w:val="0"/>
              <w:adjustRightInd w:val="0"/>
              <w:spacing w:after="0" w:line="240" w:lineRule="auto"/>
              <w:rPr>
                <w:ins w:id="12773" w:author="Arjan" w:date="2014-09-02T18:05:00Z"/>
                <w:rFonts w:ascii="Arial" w:eastAsia="Times New Roman" w:hAnsi="Arial" w:cs="Arial"/>
                <w:color w:val="000000"/>
                <w:sz w:val="20"/>
                <w:szCs w:val="20"/>
              </w:rPr>
            </w:pPr>
            <w:ins w:id="12774" w:author="Arjan" w:date="2014-09-02T18:05:00Z">
              <w:r>
                <w:rPr>
                  <w:rFonts w:ascii="Arial" w:eastAsia="Times New Roman" w:hAnsi="Arial" w:cs="Arial"/>
                  <w:color w:val="000000"/>
                  <w:sz w:val="20"/>
                  <w:szCs w:val="20"/>
                </w:rPr>
                <w:t>Ja</w:t>
              </w:r>
            </w:ins>
          </w:p>
        </w:tc>
      </w:tr>
      <w:tr w:rsidR="008B745D" w:rsidRPr="00717312" w14:paraId="24481343" w14:textId="77777777" w:rsidTr="008B745D">
        <w:trPr>
          <w:trHeight w:val="230"/>
        </w:trPr>
        <w:tc>
          <w:tcPr>
            <w:tcW w:w="3780" w:type="dxa"/>
            <w:tcBorders>
              <w:top w:val="nil"/>
              <w:left w:val="nil"/>
              <w:bottom w:val="nil"/>
              <w:right w:val="nil"/>
            </w:tcBorders>
          </w:tcPr>
          <w:p w14:paraId="5AEF11D2" w14:textId="77777777"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08B8A5F" w14:textId="77777777" w:rsidR="008B745D" w:rsidRPr="00717312" w:rsidRDefault="008B745D" w:rsidP="00717312">
            <w:pPr>
              <w:autoSpaceDE w:val="0"/>
              <w:autoSpaceDN w:val="0"/>
              <w:adjustRightInd w:val="0"/>
              <w:spacing w:after="0" w:line="240" w:lineRule="auto"/>
              <w:rPr>
                <w:ins w:id="12775" w:author="Arjan" w:date="2014-09-02T18:05:00Z"/>
                <w:rFonts w:ascii="Arial" w:eastAsia="Times New Roman" w:hAnsi="Arial" w:cs="Arial"/>
                <w:color w:val="000000"/>
                <w:sz w:val="20"/>
                <w:szCs w:val="20"/>
              </w:rPr>
            </w:pPr>
          </w:p>
        </w:tc>
      </w:tr>
      <w:tr w:rsidR="008B745D" w:rsidRPr="00717312" w14:paraId="413B9124" w14:textId="77777777" w:rsidTr="008B745D">
        <w:trPr>
          <w:trHeight w:val="230"/>
        </w:trPr>
        <w:tc>
          <w:tcPr>
            <w:tcW w:w="3780" w:type="dxa"/>
            <w:tcBorders>
              <w:top w:val="nil"/>
              <w:left w:val="nil"/>
              <w:bottom w:val="nil"/>
              <w:right w:val="nil"/>
            </w:tcBorders>
          </w:tcPr>
          <w:p w14:paraId="7C17C661"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12776" w:author="Arjan" w:date="2013-02-04T14:25:00Z">
              <w:r w:rsidRPr="0071731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37227DA9" w14:textId="77777777" w:rsidR="008B745D" w:rsidRPr="00717312" w:rsidRDefault="008B745D" w:rsidP="00717312">
            <w:pPr>
              <w:autoSpaceDE w:val="0"/>
              <w:autoSpaceDN w:val="0"/>
              <w:adjustRightInd w:val="0"/>
              <w:spacing w:after="0" w:line="240" w:lineRule="auto"/>
              <w:rPr>
                <w:ins w:id="12777" w:author="Arjan" w:date="2014-09-02T18:05:00Z"/>
                <w:rFonts w:ascii="Arial" w:eastAsia="Times New Roman" w:hAnsi="Arial" w:cs="Arial"/>
                <w:color w:val="000000"/>
                <w:sz w:val="20"/>
                <w:szCs w:val="20"/>
              </w:rPr>
            </w:pPr>
          </w:p>
        </w:tc>
      </w:tr>
      <w:tr w:rsidR="008B745D" w:rsidRPr="00717312" w14:paraId="6CE4BCFB" w14:textId="77777777" w:rsidTr="008B745D">
        <w:trPr>
          <w:trHeight w:val="230"/>
        </w:trPr>
        <w:tc>
          <w:tcPr>
            <w:tcW w:w="3780" w:type="dxa"/>
            <w:tcBorders>
              <w:top w:val="nil"/>
              <w:left w:val="nil"/>
              <w:bottom w:val="nil"/>
              <w:right w:val="nil"/>
            </w:tcBorders>
          </w:tcPr>
          <w:p w14:paraId="253BD644" w14:textId="77777777"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397AD6C" w14:textId="77777777" w:rsidR="008B745D" w:rsidRPr="00717312" w:rsidRDefault="008B745D" w:rsidP="00717312">
            <w:pPr>
              <w:autoSpaceDE w:val="0"/>
              <w:autoSpaceDN w:val="0"/>
              <w:adjustRightInd w:val="0"/>
              <w:spacing w:after="0" w:line="240" w:lineRule="auto"/>
              <w:rPr>
                <w:ins w:id="12778" w:author="Arjan" w:date="2014-09-02T18:05:00Z"/>
                <w:rFonts w:ascii="Arial" w:eastAsia="Times New Roman" w:hAnsi="Arial" w:cs="Arial"/>
                <w:color w:val="000000"/>
                <w:sz w:val="20"/>
                <w:szCs w:val="20"/>
              </w:rPr>
            </w:pPr>
          </w:p>
        </w:tc>
      </w:tr>
      <w:tr w:rsidR="008B745D" w:rsidRPr="00717312" w14:paraId="2061497A" w14:textId="77777777" w:rsidTr="008B745D">
        <w:trPr>
          <w:trHeight w:val="230"/>
        </w:trPr>
        <w:tc>
          <w:tcPr>
            <w:tcW w:w="3780" w:type="dxa"/>
            <w:tcBorders>
              <w:top w:val="nil"/>
              <w:left w:val="nil"/>
              <w:bottom w:val="nil"/>
              <w:right w:val="nil"/>
            </w:tcBorders>
          </w:tcPr>
          <w:p w14:paraId="1E32E498"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12779" w:author="Arjan" w:date="2013-02-04T14:25:00Z">
              <w:r w:rsidRPr="00717312">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217854FE" w14:textId="77777777" w:rsidR="008B745D" w:rsidRPr="00717312" w:rsidRDefault="008B745D" w:rsidP="00717312">
            <w:pPr>
              <w:autoSpaceDE w:val="0"/>
              <w:autoSpaceDN w:val="0"/>
              <w:adjustRightInd w:val="0"/>
              <w:spacing w:after="0" w:line="240" w:lineRule="auto"/>
              <w:rPr>
                <w:ins w:id="12780" w:author="Arjan" w:date="2014-09-02T18:05:00Z"/>
                <w:rFonts w:ascii="Arial" w:eastAsia="Times New Roman" w:hAnsi="Arial" w:cs="Arial"/>
                <w:color w:val="000000"/>
                <w:sz w:val="20"/>
                <w:szCs w:val="20"/>
              </w:rPr>
            </w:pPr>
            <w:ins w:id="12781" w:author="Arjan" w:date="2014-09-02T18:05:00Z">
              <w:r w:rsidRPr="00717312">
                <w:rPr>
                  <w:rFonts w:ascii="Arial" w:eastAsia="Times New Roman" w:hAnsi="Arial" w:cs="Arial"/>
                  <w:color w:val="000000"/>
                  <w:sz w:val="20"/>
                  <w:szCs w:val="20"/>
                </w:rPr>
                <w:t>Nee</w:t>
              </w:r>
            </w:ins>
          </w:p>
        </w:tc>
      </w:tr>
      <w:tr w:rsidR="008B745D" w:rsidRPr="00717312" w14:paraId="673CD703" w14:textId="77777777" w:rsidTr="008B745D">
        <w:trPr>
          <w:trHeight w:val="230"/>
        </w:trPr>
        <w:tc>
          <w:tcPr>
            <w:tcW w:w="3780" w:type="dxa"/>
            <w:tcBorders>
              <w:top w:val="nil"/>
              <w:left w:val="nil"/>
              <w:bottom w:val="nil"/>
              <w:right w:val="nil"/>
            </w:tcBorders>
          </w:tcPr>
          <w:p w14:paraId="4F4C7F72" w14:textId="77777777"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4C2261C" w14:textId="77777777" w:rsidR="008B745D" w:rsidRPr="00717312" w:rsidRDefault="008B745D" w:rsidP="00717312">
            <w:pPr>
              <w:autoSpaceDE w:val="0"/>
              <w:autoSpaceDN w:val="0"/>
              <w:adjustRightInd w:val="0"/>
              <w:spacing w:after="0" w:line="240" w:lineRule="auto"/>
              <w:rPr>
                <w:ins w:id="12782" w:author="Arjan" w:date="2014-09-02T18:05:00Z"/>
                <w:rFonts w:ascii="Arial" w:eastAsia="Times New Roman" w:hAnsi="Arial" w:cs="Arial"/>
                <w:color w:val="000000"/>
                <w:sz w:val="20"/>
                <w:szCs w:val="20"/>
              </w:rPr>
            </w:pPr>
          </w:p>
        </w:tc>
      </w:tr>
      <w:tr w:rsidR="008B745D" w:rsidRPr="00717312" w14:paraId="353C4D8D" w14:textId="77777777" w:rsidTr="008B745D">
        <w:trPr>
          <w:trHeight w:val="411"/>
        </w:trPr>
        <w:tc>
          <w:tcPr>
            <w:tcW w:w="3780" w:type="dxa"/>
            <w:tcBorders>
              <w:top w:val="nil"/>
              <w:left w:val="nil"/>
              <w:bottom w:val="nil"/>
              <w:right w:val="nil"/>
            </w:tcBorders>
          </w:tcPr>
          <w:p w14:paraId="24117BF0"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12783" w:author="Arjan" w:date="2013-02-04T14:25:00Z">
              <w:r w:rsidRPr="0071731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4DCC649A" w14:textId="77777777" w:rsidR="008B745D" w:rsidRPr="00717312" w:rsidRDefault="008B745D" w:rsidP="00717312">
            <w:pPr>
              <w:autoSpaceDE w:val="0"/>
              <w:autoSpaceDN w:val="0"/>
              <w:adjustRightInd w:val="0"/>
              <w:spacing w:after="0" w:line="240" w:lineRule="auto"/>
              <w:rPr>
                <w:ins w:id="12784" w:author="Arjan" w:date="2014-09-02T18:05:00Z"/>
                <w:rFonts w:ascii="Arial" w:eastAsia="Times New Roman" w:hAnsi="Arial" w:cs="Arial"/>
                <w:color w:val="000000"/>
                <w:sz w:val="20"/>
                <w:szCs w:val="20"/>
              </w:rPr>
            </w:pPr>
            <w:ins w:id="12785" w:author="Arjan" w:date="2014-09-02T18:05:00Z">
              <w:r w:rsidRPr="00717312">
                <w:rPr>
                  <w:rFonts w:ascii="Arial" w:eastAsia="Times New Roman" w:hAnsi="Arial" w:cs="Arial"/>
                  <w:color w:val="000000"/>
                  <w:sz w:val="20"/>
                  <w:szCs w:val="20"/>
                </w:rPr>
                <w:t>Nee</w:t>
              </w:r>
            </w:ins>
          </w:p>
        </w:tc>
      </w:tr>
      <w:tr w:rsidR="008B745D" w:rsidRPr="00717312" w14:paraId="1E37BC5D" w14:textId="77777777" w:rsidTr="008B745D">
        <w:trPr>
          <w:trHeight w:val="245"/>
        </w:trPr>
        <w:tc>
          <w:tcPr>
            <w:tcW w:w="3780" w:type="dxa"/>
            <w:tcBorders>
              <w:top w:val="nil"/>
              <w:left w:val="nil"/>
              <w:bottom w:val="nil"/>
              <w:right w:val="nil"/>
            </w:tcBorders>
          </w:tcPr>
          <w:p w14:paraId="6577D963" w14:textId="77777777"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1DB8986" w14:textId="77777777" w:rsidR="008B745D" w:rsidRPr="00717312" w:rsidRDefault="008B745D" w:rsidP="00717312">
            <w:pPr>
              <w:autoSpaceDE w:val="0"/>
              <w:autoSpaceDN w:val="0"/>
              <w:adjustRightInd w:val="0"/>
              <w:spacing w:after="0" w:line="240" w:lineRule="auto"/>
              <w:rPr>
                <w:ins w:id="12786" w:author="Arjan" w:date="2014-09-02T18:05:00Z"/>
                <w:rFonts w:ascii="Arial" w:eastAsia="Times New Roman" w:hAnsi="Arial" w:cs="Arial"/>
                <w:color w:val="000000"/>
                <w:sz w:val="20"/>
                <w:szCs w:val="20"/>
              </w:rPr>
            </w:pPr>
          </w:p>
        </w:tc>
      </w:tr>
      <w:tr w:rsidR="008B745D" w:rsidRPr="00717312" w14:paraId="294F9D20" w14:textId="77777777" w:rsidTr="008B745D">
        <w:trPr>
          <w:trHeight w:val="230"/>
        </w:trPr>
        <w:tc>
          <w:tcPr>
            <w:tcW w:w="3780" w:type="dxa"/>
            <w:tcBorders>
              <w:top w:val="nil"/>
              <w:left w:val="nil"/>
              <w:bottom w:val="nil"/>
              <w:right w:val="nil"/>
            </w:tcBorders>
          </w:tcPr>
          <w:p w14:paraId="5B41F7BA"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12787" w:author="Arjan" w:date="2013-02-04T14:25:00Z">
              <w:r w:rsidRPr="00717312">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0CC98067" w14:textId="77777777" w:rsidR="008B745D" w:rsidRPr="00717312" w:rsidRDefault="00DA5D93" w:rsidP="00717312">
            <w:pPr>
              <w:autoSpaceDE w:val="0"/>
              <w:autoSpaceDN w:val="0"/>
              <w:adjustRightInd w:val="0"/>
              <w:spacing w:after="0" w:line="240" w:lineRule="auto"/>
              <w:rPr>
                <w:ins w:id="12788" w:author="Arjan" w:date="2014-09-02T18:05:00Z"/>
                <w:rFonts w:ascii="Arial" w:hAnsi="Arial" w:cs="Arial"/>
                <w:sz w:val="20"/>
                <w:szCs w:val="20"/>
                <w:lang w:val="en-AU"/>
              </w:rPr>
            </w:pPr>
            <w:ins w:id="12789" w:author="Arjan" w:date="2014-09-02T18:05:00Z">
              <w:r w:rsidRPr="00717312">
                <w:rPr>
                  <w:rFonts w:ascii="Arial" w:hAnsi="Arial" w:cs="Arial"/>
                  <w:sz w:val="20"/>
                  <w:szCs w:val="20"/>
                  <w:lang w:val="en-AU"/>
                </w:rPr>
                <w:fldChar w:fldCharType="begin" w:fldLock="1"/>
              </w:r>
              <w:r w:rsidR="008B745D" w:rsidRPr="00717312">
                <w:rPr>
                  <w:rFonts w:ascii="Arial" w:hAnsi="Arial" w:cs="Arial"/>
                  <w:sz w:val="20"/>
                  <w:szCs w:val="20"/>
                  <w:lang w:val="en-AU"/>
                </w:rPr>
                <w:instrText xml:space="preserve">MERGEFIELD </w:instrText>
              </w:r>
              <w:r w:rsidR="008B745D" w:rsidRPr="00717312">
                <w:rPr>
                  <w:rFonts w:ascii="Arial" w:eastAsia="Times New Roman" w:hAnsi="Arial" w:cs="Arial"/>
                  <w:color w:val="000000"/>
                  <w:sz w:val="20"/>
                  <w:szCs w:val="20"/>
                </w:rPr>
                <w:instrText>Att.LowerBound</w:instrText>
              </w:r>
              <w:r w:rsidRPr="00717312">
                <w:rPr>
                  <w:rFonts w:ascii="Arial" w:hAnsi="Arial" w:cs="Arial"/>
                  <w:sz w:val="20"/>
                  <w:szCs w:val="20"/>
                  <w:lang w:val="en-AU"/>
                </w:rPr>
                <w:fldChar w:fldCharType="separate"/>
              </w:r>
              <w:r w:rsidR="008B745D" w:rsidRPr="00717312">
                <w:rPr>
                  <w:rFonts w:ascii="Arial" w:eastAsia="Times New Roman" w:hAnsi="Arial" w:cs="Arial"/>
                  <w:color w:val="000000"/>
                  <w:sz w:val="20"/>
                  <w:szCs w:val="20"/>
                </w:rPr>
                <w:t>1</w:t>
              </w:r>
              <w:r w:rsidRPr="00717312">
                <w:rPr>
                  <w:rFonts w:ascii="Arial" w:hAnsi="Arial" w:cs="Arial"/>
                  <w:sz w:val="20"/>
                  <w:szCs w:val="20"/>
                  <w:lang w:val="en-AU"/>
                </w:rPr>
                <w:fldChar w:fldCharType="end"/>
              </w:r>
              <w:r w:rsidR="008B745D" w:rsidRPr="00717312">
                <w:rPr>
                  <w:rFonts w:ascii="Arial" w:eastAsia="Times New Roman" w:hAnsi="Arial" w:cs="Arial"/>
                  <w:color w:val="000000"/>
                  <w:sz w:val="20"/>
                  <w:szCs w:val="20"/>
                </w:rPr>
                <w:t xml:space="preserve"> - </w:t>
              </w:r>
              <w:r w:rsidRPr="00717312">
                <w:rPr>
                  <w:rFonts w:ascii="Arial" w:eastAsia="Times New Roman" w:hAnsi="Arial" w:cs="Arial"/>
                  <w:color w:val="000000"/>
                  <w:sz w:val="20"/>
                  <w:szCs w:val="20"/>
                </w:rPr>
                <w:fldChar w:fldCharType="begin" w:fldLock="1"/>
              </w:r>
              <w:r w:rsidR="008B745D" w:rsidRPr="00717312">
                <w:rPr>
                  <w:rFonts w:ascii="Arial" w:eastAsia="Times New Roman" w:hAnsi="Arial" w:cs="Arial"/>
                  <w:color w:val="000000"/>
                  <w:sz w:val="20"/>
                  <w:szCs w:val="20"/>
                </w:rPr>
                <w:instrText>MERGEFIELD Att.UpperBound</w:instrText>
              </w:r>
              <w:r w:rsidRPr="00717312">
                <w:rPr>
                  <w:rFonts w:ascii="Arial" w:eastAsia="Times New Roman" w:hAnsi="Arial" w:cs="Arial"/>
                  <w:color w:val="000000"/>
                  <w:sz w:val="20"/>
                  <w:szCs w:val="20"/>
                </w:rPr>
                <w:fldChar w:fldCharType="separate"/>
              </w:r>
              <w:r w:rsidR="008B745D" w:rsidRPr="00717312">
                <w:rPr>
                  <w:rFonts w:ascii="Arial" w:eastAsia="Times New Roman" w:hAnsi="Arial" w:cs="Arial"/>
                  <w:color w:val="000000"/>
                  <w:sz w:val="20"/>
                  <w:szCs w:val="20"/>
                </w:rPr>
                <w:t>1</w:t>
              </w:r>
              <w:r w:rsidRPr="00717312">
                <w:rPr>
                  <w:rFonts w:ascii="Arial" w:eastAsia="Times New Roman" w:hAnsi="Arial" w:cs="Arial"/>
                  <w:color w:val="000000"/>
                  <w:sz w:val="20"/>
                  <w:szCs w:val="20"/>
                </w:rPr>
                <w:fldChar w:fldCharType="end"/>
              </w:r>
            </w:ins>
          </w:p>
        </w:tc>
      </w:tr>
      <w:tr w:rsidR="008B745D" w:rsidRPr="00717312" w14:paraId="5CC93275" w14:textId="77777777" w:rsidTr="008B745D">
        <w:trPr>
          <w:trHeight w:val="230"/>
        </w:trPr>
        <w:tc>
          <w:tcPr>
            <w:tcW w:w="3780" w:type="dxa"/>
            <w:tcBorders>
              <w:top w:val="nil"/>
              <w:left w:val="nil"/>
              <w:bottom w:val="nil"/>
              <w:right w:val="nil"/>
            </w:tcBorders>
          </w:tcPr>
          <w:p w14:paraId="6E4BA6D2" w14:textId="77777777"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74BAA17" w14:textId="77777777" w:rsidR="008B745D" w:rsidRPr="00717312" w:rsidRDefault="008B745D" w:rsidP="00717312">
            <w:pPr>
              <w:autoSpaceDE w:val="0"/>
              <w:autoSpaceDN w:val="0"/>
              <w:adjustRightInd w:val="0"/>
              <w:spacing w:after="0" w:line="240" w:lineRule="auto"/>
              <w:rPr>
                <w:ins w:id="12790" w:author="Arjan" w:date="2014-09-02T18:05:00Z"/>
                <w:rFonts w:ascii="Arial" w:eastAsia="Times New Roman" w:hAnsi="Arial" w:cs="Arial"/>
                <w:color w:val="000000"/>
                <w:sz w:val="20"/>
                <w:szCs w:val="20"/>
              </w:rPr>
            </w:pPr>
          </w:p>
        </w:tc>
      </w:tr>
      <w:tr w:rsidR="008B745D" w:rsidRPr="00717312" w14:paraId="00AF34B8" w14:textId="77777777" w:rsidTr="008B745D">
        <w:trPr>
          <w:trHeight w:val="230"/>
        </w:trPr>
        <w:tc>
          <w:tcPr>
            <w:tcW w:w="3780" w:type="dxa"/>
            <w:tcBorders>
              <w:top w:val="nil"/>
              <w:left w:val="nil"/>
              <w:bottom w:val="nil"/>
              <w:right w:val="nil"/>
            </w:tcBorders>
          </w:tcPr>
          <w:p w14:paraId="2DA1A73E"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12791" w:author="Arjan" w:date="2013-02-04T14:25:00Z">
              <w:r w:rsidRPr="0071731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2D99CF37" w14:textId="77777777" w:rsidR="008B745D" w:rsidRPr="00717312" w:rsidRDefault="008B745D" w:rsidP="00717312">
            <w:pPr>
              <w:autoSpaceDE w:val="0"/>
              <w:autoSpaceDN w:val="0"/>
              <w:adjustRightInd w:val="0"/>
              <w:spacing w:after="0" w:line="240" w:lineRule="auto"/>
              <w:rPr>
                <w:ins w:id="12792" w:author="Arjan" w:date="2014-09-02T18:05:00Z"/>
                <w:rFonts w:ascii="Arial" w:eastAsia="Times New Roman" w:hAnsi="Arial" w:cs="Arial"/>
                <w:color w:val="000000"/>
                <w:sz w:val="20"/>
                <w:szCs w:val="20"/>
              </w:rPr>
            </w:pPr>
            <w:ins w:id="12793" w:author="Arjan" w:date="2014-09-02T18:05:00Z">
              <w:r w:rsidRPr="00717312">
                <w:rPr>
                  <w:rFonts w:ascii="Arial" w:eastAsia="Times New Roman" w:hAnsi="Arial" w:cs="Arial"/>
                  <w:color w:val="000000"/>
                  <w:sz w:val="20"/>
                  <w:szCs w:val="20"/>
                </w:rPr>
                <w:t>Landelijk basisgegeven</w:t>
              </w:r>
            </w:ins>
          </w:p>
        </w:tc>
      </w:tr>
      <w:tr w:rsidR="008B745D" w:rsidRPr="00717312" w14:paraId="0233615B" w14:textId="77777777" w:rsidTr="008B745D">
        <w:trPr>
          <w:trHeight w:val="230"/>
        </w:trPr>
        <w:tc>
          <w:tcPr>
            <w:tcW w:w="3780" w:type="dxa"/>
            <w:tcBorders>
              <w:top w:val="nil"/>
              <w:left w:val="nil"/>
              <w:right w:val="nil"/>
            </w:tcBorders>
          </w:tcPr>
          <w:p w14:paraId="5C86321C" w14:textId="77777777"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233D5004" w14:textId="77777777" w:rsidR="008B745D" w:rsidRPr="00717312" w:rsidRDefault="008B745D" w:rsidP="00717312">
            <w:pPr>
              <w:autoSpaceDE w:val="0"/>
              <w:autoSpaceDN w:val="0"/>
              <w:adjustRightInd w:val="0"/>
              <w:spacing w:after="0" w:line="240" w:lineRule="auto"/>
              <w:rPr>
                <w:ins w:id="12794" w:author="Arjan" w:date="2014-09-02T18:05:00Z"/>
                <w:rFonts w:ascii="Arial" w:eastAsia="Times New Roman" w:hAnsi="Arial" w:cs="Arial"/>
                <w:color w:val="000000"/>
                <w:sz w:val="20"/>
                <w:szCs w:val="20"/>
              </w:rPr>
            </w:pPr>
          </w:p>
        </w:tc>
      </w:tr>
      <w:tr w:rsidR="008B745D" w:rsidRPr="00717312" w14:paraId="04888F36" w14:textId="77777777" w:rsidTr="008B745D">
        <w:trPr>
          <w:trHeight w:val="230"/>
        </w:trPr>
        <w:tc>
          <w:tcPr>
            <w:tcW w:w="3780" w:type="dxa"/>
            <w:tcBorders>
              <w:top w:val="nil"/>
              <w:left w:val="nil"/>
              <w:bottom w:val="single" w:sz="4" w:space="0" w:color="auto"/>
              <w:right w:val="nil"/>
            </w:tcBorders>
          </w:tcPr>
          <w:p w14:paraId="082A8082" w14:textId="77777777"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ins w:id="12795" w:author="Arjan" w:date="2013-02-04T14:25:00Z">
              <w:r w:rsidRPr="00717312">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6190A14A" w14:textId="77777777" w:rsidR="008B745D" w:rsidRDefault="0074523B" w:rsidP="00A650F2">
            <w:pPr>
              <w:autoSpaceDE w:val="0"/>
              <w:autoSpaceDN w:val="0"/>
              <w:adjustRightInd w:val="0"/>
              <w:spacing w:after="0" w:line="240" w:lineRule="auto"/>
              <w:rPr>
                <w:ins w:id="12796" w:author="Arjan" w:date="2014-09-02T18:05:00Z"/>
                <w:rFonts w:ascii="Arial" w:eastAsia="Times New Roman" w:hAnsi="Arial" w:cs="Arial"/>
                <w:color w:val="000000"/>
                <w:sz w:val="20"/>
                <w:szCs w:val="20"/>
              </w:rPr>
            </w:pPr>
            <w:ins w:id="12797" w:author="Arjan" w:date="2014-09-02T18:31:00Z">
              <w:r>
                <w:rPr>
                  <w:rFonts w:ascii="Arial" w:eastAsia="Times New Roman" w:hAnsi="Arial" w:cs="Arial"/>
                  <w:color w:val="000000"/>
                  <w:sz w:val="20"/>
                  <w:szCs w:val="20"/>
                </w:rPr>
                <w:t>-</w:t>
              </w:r>
            </w:ins>
          </w:p>
        </w:tc>
      </w:tr>
    </w:tbl>
    <w:p w14:paraId="05EAAE10" w14:textId="77777777" w:rsidR="0083693D" w:rsidRDefault="0083693D" w:rsidP="006757BE"/>
    <w:p w14:paraId="17244C12" w14:textId="77777777" w:rsidR="00D307C6" w:rsidRDefault="00D307C6" w:rsidP="00D307C6">
      <w:pPr>
        <w:pStyle w:val="Kop3"/>
      </w:pPr>
      <w:bookmarkStart w:id="12798" w:name="_Toc517094731"/>
      <w:r>
        <w:t>Unieke aanduiding zaak</w:t>
      </w:r>
      <w:bookmarkEnd w:id="12798"/>
    </w:p>
    <w:p w14:paraId="6687011D" w14:textId="77777777" w:rsidR="00154FED" w:rsidRPr="00DD0F4F" w:rsidRDefault="00D307C6" w:rsidP="006757BE">
      <w:pPr>
        <w:rPr>
          <w:lang w:val="nl-NL"/>
        </w:rPr>
      </w:pPr>
      <w:r w:rsidRPr="00DD0F4F">
        <w:rPr>
          <w:lang w:val="nl-NL"/>
        </w:rPr>
        <w:t xml:space="preserve">De unieke aanduiding van de zaak wordt </w:t>
      </w:r>
      <w:r w:rsidR="00E34033" w:rsidRPr="00DD0F4F">
        <w:rPr>
          <w:lang w:val="nl-NL"/>
        </w:rPr>
        <w:t>(</w:t>
      </w:r>
      <w:r w:rsidRPr="00DD0F4F">
        <w:rPr>
          <w:lang w:val="nl-NL"/>
        </w:rPr>
        <w:t>nu</w:t>
      </w:r>
      <w:r w:rsidR="00E34033" w:rsidRPr="00DD0F4F">
        <w:rPr>
          <w:lang w:val="nl-NL"/>
        </w:rPr>
        <w:t>)</w:t>
      </w:r>
      <w:r w:rsidRPr="00DD0F4F">
        <w:rPr>
          <w:lang w:val="nl-NL"/>
        </w:rPr>
        <w:t xml:space="preserve"> gevormd door het attribuut Zaak</w:t>
      </w:r>
      <w:r w:rsidR="00982815" w:rsidRPr="00DD0F4F">
        <w:rPr>
          <w:lang w:val="nl-NL"/>
        </w:rPr>
        <w:t>id</w:t>
      </w:r>
      <w:r w:rsidRPr="00DD0F4F">
        <w:rPr>
          <w:lang w:val="nl-NL"/>
        </w:rPr>
        <w:t xml:space="preserve">entificatie. Dit is opgebouwd uit de CBS-gemeentecode van de gemeente die verantwoordelijk is </w:t>
      </w:r>
      <w:r w:rsidR="0075140A" w:rsidRPr="00DD0F4F">
        <w:rPr>
          <w:lang w:val="nl-NL"/>
        </w:rPr>
        <w:t xml:space="preserve">(of was) </w:t>
      </w:r>
      <w:r w:rsidRPr="00DD0F4F">
        <w:rPr>
          <w:lang w:val="nl-NL"/>
        </w:rPr>
        <w:t xml:space="preserve">voor de </w:t>
      </w:r>
      <w:r w:rsidR="0075140A" w:rsidRPr="00DD0F4F">
        <w:rPr>
          <w:lang w:val="nl-NL"/>
        </w:rPr>
        <w:t xml:space="preserve">eerste registratie </w:t>
      </w:r>
      <w:r w:rsidRPr="00DD0F4F">
        <w:rPr>
          <w:lang w:val="nl-NL"/>
        </w:rPr>
        <w:t xml:space="preserve">van de zaak, gevolgd door het zaaknummer dat door die gemeente aan de zaak gegeven is. </w:t>
      </w:r>
      <w:r w:rsidR="004A1865" w:rsidRPr="00DD0F4F">
        <w:rPr>
          <w:lang w:val="nl-NL"/>
        </w:rPr>
        <w:t xml:space="preserve">Nu het RGBZ en StUF-Zkn meer en meer ook door andere overheden dan gemeenten gebruikt wordt, moet een oplossing gevonden worden voor het eerste gedeelte van de Zaakidentificatie. Als oplossing was voorzien het bepalen van ‘gemeentecodes’ in de range 8000 – 9999 voor niet-gemeentelijke organisaties. Consequentie daarvan is dat het proces van toedelen </w:t>
      </w:r>
      <w:r w:rsidR="00E34033" w:rsidRPr="00DD0F4F">
        <w:rPr>
          <w:lang w:val="nl-NL"/>
        </w:rPr>
        <w:t xml:space="preserve">(van codes groter dan 7999) </w:t>
      </w:r>
      <w:r w:rsidR="004A1865" w:rsidRPr="00DD0F4F">
        <w:rPr>
          <w:lang w:val="nl-NL"/>
        </w:rPr>
        <w:t xml:space="preserve">en de toegedeelde codes beheerd moeten worden. Zoveel als mogelijk willen we beheerconsequenties evenwel voorkomen. Dit is mogelijk door van het gebruik van de gemeentecode af te zien en de unieke aanduiding van de zaak te laten bestaan uit de combinatie van </w:t>
      </w:r>
      <w:r w:rsidR="00E34033" w:rsidRPr="00DD0F4F">
        <w:rPr>
          <w:lang w:val="nl-NL"/>
        </w:rPr>
        <w:t xml:space="preserve">het RSIN van de </w:t>
      </w:r>
      <w:r w:rsidR="00154FED" w:rsidRPr="00DD0F4F">
        <w:rPr>
          <w:lang w:val="nl-NL"/>
        </w:rPr>
        <w:t xml:space="preserve">organisatie’ </w:t>
      </w:r>
      <w:r w:rsidR="00E34033" w:rsidRPr="00DD0F4F">
        <w:rPr>
          <w:lang w:val="nl-NL"/>
        </w:rPr>
        <w:t>die de zaak aangemaakt heeft</w:t>
      </w:r>
      <w:r w:rsidR="00E34033" w:rsidRPr="00DD0F4F" w:rsidDel="00E34033">
        <w:rPr>
          <w:lang w:val="nl-NL"/>
        </w:rPr>
        <w:t xml:space="preserve"> </w:t>
      </w:r>
      <w:r w:rsidR="00154FED" w:rsidRPr="00DD0F4F">
        <w:rPr>
          <w:lang w:val="nl-NL"/>
        </w:rPr>
        <w:t xml:space="preserve">en </w:t>
      </w:r>
      <w:r w:rsidR="00E34033" w:rsidRPr="00DD0F4F">
        <w:rPr>
          <w:lang w:val="nl-NL"/>
        </w:rPr>
        <w:t xml:space="preserve">de (interne) </w:t>
      </w:r>
      <w:r w:rsidR="00154FED" w:rsidRPr="00DD0F4F">
        <w:rPr>
          <w:lang w:val="nl-NL"/>
        </w:rPr>
        <w:t xml:space="preserve">Zaakidentificatie. De </w:t>
      </w:r>
      <w:r w:rsidR="0083120B" w:rsidRPr="00DD0F4F">
        <w:rPr>
          <w:lang w:val="nl-NL"/>
        </w:rPr>
        <w:t>zojuist</w:t>
      </w:r>
      <w:r w:rsidR="00E34033" w:rsidRPr="00DD0F4F">
        <w:rPr>
          <w:lang w:val="nl-NL"/>
        </w:rPr>
        <w:t xml:space="preserve"> </w:t>
      </w:r>
      <w:r w:rsidR="00154FED" w:rsidRPr="00DD0F4F">
        <w:rPr>
          <w:lang w:val="nl-NL"/>
        </w:rPr>
        <w:t>genoemde eisen aan de opbouw van de Zaakidentificatie vervallen hiermee.</w:t>
      </w:r>
      <w:r w:rsidR="00E34033" w:rsidRPr="00DD0F4F">
        <w:rPr>
          <w:lang w:val="nl-NL"/>
        </w:rPr>
        <w:t xml:space="preserve"> Met deze wijziging ontstaat een landelijk unieke maar lange unieke aanduiding. In de mondelinge en schriftelijke communicatie volstaat veelal de interne Zaakidentificatie.</w:t>
      </w:r>
    </w:p>
    <w:p w14:paraId="6442A6AD" w14:textId="77777777" w:rsidR="001C7151" w:rsidRPr="00DD0F4F" w:rsidRDefault="00154FED" w:rsidP="006757BE">
      <w:pPr>
        <w:rPr>
          <w:lang w:val="nl-NL"/>
        </w:rPr>
      </w:pPr>
      <w:r w:rsidRPr="00DD0F4F">
        <w:rPr>
          <w:lang w:val="nl-NL"/>
        </w:rPr>
        <w:t>Hieronder specificeren we de wijzigingen voor de attribuutsoort Zaakidentificatie</w:t>
      </w:r>
      <w:r w:rsidR="00E34033" w:rsidRPr="00DD0F4F">
        <w:rPr>
          <w:lang w:val="nl-NL"/>
        </w:rPr>
        <w:t xml:space="preserve"> en de nieuwe attribuutsoort Bronorganisatie</w:t>
      </w:r>
      <w:r w:rsidRPr="00DD0F4F">
        <w:rPr>
          <w:lang w:val="nl-NL"/>
        </w:rPr>
        <w:t>.</w:t>
      </w:r>
      <w:r w:rsidR="004A1865" w:rsidRPr="00DD0F4F">
        <w:rPr>
          <w:lang w:val="nl-NL"/>
        </w:rPr>
        <w:t xml:space="preserve"> </w:t>
      </w:r>
    </w:p>
    <w:p w14:paraId="6C011F53" w14:textId="77777777" w:rsidR="0083120B" w:rsidRPr="0083120B" w:rsidRDefault="0083120B" w:rsidP="0083120B">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ins w:id="12799" w:author="Arjan" w:date="2014-01-20T10:53:00Z">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Pr="0083120B">
          <w:rPr>
            <w:rFonts w:ascii="Arial" w:eastAsia="Times New Roman" w:hAnsi="Arial" w:cs="Arial"/>
            <w:b/>
            <w:color w:val="004080"/>
            <w:sz w:val="24"/>
            <w:szCs w:val="24"/>
            <w:lang w:eastAsia="nl-NL"/>
          </w:rPr>
          <w:t>Zaakidentificatie</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CD63CD" w:rsidRPr="00CD63CD" w14:paraId="6BC09FD5" w14:textId="77777777" w:rsidTr="001C7151">
        <w:trPr>
          <w:trHeight w:val="230"/>
        </w:trPr>
        <w:tc>
          <w:tcPr>
            <w:tcW w:w="3780" w:type="dxa"/>
            <w:tcBorders>
              <w:top w:val="single" w:sz="4" w:space="0" w:color="auto"/>
              <w:left w:val="nil"/>
              <w:bottom w:val="nil"/>
              <w:right w:val="nil"/>
            </w:tcBorders>
          </w:tcPr>
          <w:p w14:paraId="021BA340"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14:paraId="79527788" w14:textId="77777777" w:rsidR="00CD63CD" w:rsidRPr="00CD63CD" w:rsidRDefault="00DA5D93"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CD63CD" w:rsidRPr="00CD63CD">
              <w:rPr>
                <w:rFonts w:ascii="Arial" w:hAnsi="Arial" w:cs="Arial"/>
                <w:sz w:val="20"/>
                <w:szCs w:val="20"/>
                <w:lang w:val="en-AU"/>
              </w:rPr>
              <w:instrText xml:space="preserve">MERGEFIELD </w:instrText>
            </w:r>
            <w:r w:rsidR="00CD63CD"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CD63CD" w:rsidRPr="00CD63CD">
              <w:rPr>
                <w:rFonts w:ascii="Arial" w:eastAsia="Times New Roman" w:hAnsi="Arial" w:cs="Arial"/>
                <w:color w:val="000000"/>
                <w:sz w:val="20"/>
                <w:szCs w:val="20"/>
              </w:rPr>
              <w:t>Zaakidentificatie</w:t>
            </w:r>
            <w:r w:rsidRPr="00CD63CD">
              <w:rPr>
                <w:rFonts w:ascii="Arial" w:hAnsi="Arial" w:cs="Arial"/>
                <w:sz w:val="20"/>
                <w:szCs w:val="20"/>
                <w:lang w:val="en-AU"/>
              </w:rPr>
              <w:fldChar w:fldCharType="end"/>
            </w:r>
          </w:p>
        </w:tc>
      </w:tr>
      <w:tr w:rsidR="00CD63CD" w:rsidRPr="00CD63CD" w14:paraId="0A69E991" w14:textId="77777777" w:rsidTr="001C7151">
        <w:tc>
          <w:tcPr>
            <w:tcW w:w="3780" w:type="dxa"/>
            <w:tcBorders>
              <w:top w:val="nil"/>
              <w:left w:val="nil"/>
              <w:bottom w:val="nil"/>
              <w:right w:val="nil"/>
            </w:tcBorders>
          </w:tcPr>
          <w:p w14:paraId="57C08FDC" w14:textId="77777777"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15BD0E7"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14:paraId="2C12B0AD" w14:textId="77777777" w:rsidTr="001C7151">
        <w:tc>
          <w:tcPr>
            <w:tcW w:w="3780" w:type="dxa"/>
            <w:tcBorders>
              <w:top w:val="nil"/>
              <w:left w:val="nil"/>
              <w:bottom w:val="nil"/>
              <w:right w:val="nil"/>
            </w:tcBorders>
          </w:tcPr>
          <w:p w14:paraId="1C320345"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45B42C42"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CD63CD" w:rsidRPr="00CD63CD" w14:paraId="349AEBF2" w14:textId="77777777" w:rsidTr="001C7151">
        <w:tc>
          <w:tcPr>
            <w:tcW w:w="3780" w:type="dxa"/>
            <w:tcBorders>
              <w:top w:val="nil"/>
              <w:left w:val="nil"/>
              <w:bottom w:val="nil"/>
              <w:right w:val="nil"/>
            </w:tcBorders>
          </w:tcPr>
          <w:p w14:paraId="6410A860" w14:textId="77777777"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E18484F"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14:paraId="7ADF3E97" w14:textId="77777777" w:rsidTr="001C7151">
        <w:tc>
          <w:tcPr>
            <w:tcW w:w="3780" w:type="dxa"/>
            <w:tcBorders>
              <w:top w:val="nil"/>
              <w:left w:val="nil"/>
              <w:bottom w:val="nil"/>
              <w:right w:val="nil"/>
            </w:tcBorders>
          </w:tcPr>
          <w:p w14:paraId="365A7676"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477F54A6"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0001</w:t>
            </w:r>
          </w:p>
        </w:tc>
      </w:tr>
      <w:tr w:rsidR="00CD63CD" w:rsidRPr="00CD63CD" w14:paraId="2D5F3B8A" w14:textId="77777777" w:rsidTr="001C7151">
        <w:tc>
          <w:tcPr>
            <w:tcW w:w="3780" w:type="dxa"/>
            <w:tcBorders>
              <w:top w:val="nil"/>
              <w:left w:val="nil"/>
              <w:bottom w:val="nil"/>
              <w:right w:val="nil"/>
            </w:tcBorders>
          </w:tcPr>
          <w:p w14:paraId="61712256" w14:textId="77777777"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C3F2445"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14:paraId="35D3AAC9" w14:textId="77777777" w:rsidTr="001C7151">
        <w:tc>
          <w:tcPr>
            <w:tcW w:w="3780" w:type="dxa"/>
            <w:tcBorders>
              <w:top w:val="nil"/>
              <w:left w:val="nil"/>
              <w:bottom w:val="nil"/>
              <w:right w:val="nil"/>
            </w:tcBorders>
          </w:tcPr>
          <w:p w14:paraId="397BFA1F"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64373AB2" w14:textId="77777777" w:rsidR="00CD63CD" w:rsidRPr="00CD63CD" w:rsidRDefault="00DA5D93"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CD63CD" w:rsidRPr="00CD63CD">
              <w:rPr>
                <w:rFonts w:ascii="Arial" w:hAnsi="Arial" w:cs="Arial"/>
                <w:sz w:val="20"/>
                <w:szCs w:val="20"/>
                <w:lang w:val="en-AU"/>
              </w:rPr>
              <w:instrText xml:space="preserve">MERGEFIELD </w:instrText>
            </w:r>
            <w:r w:rsidR="00CD63CD" w:rsidRPr="00CD63CD">
              <w:rPr>
                <w:rFonts w:ascii="Arial" w:eastAsia="Times New Roman" w:hAnsi="Arial" w:cs="Arial"/>
                <w:color w:val="000000"/>
                <w:sz w:val="20"/>
                <w:szCs w:val="20"/>
              </w:rPr>
              <w:instrText>Att.Alias</w:instrText>
            </w:r>
            <w:r w:rsidRPr="00CD63CD">
              <w:rPr>
                <w:rFonts w:ascii="Arial" w:hAnsi="Arial" w:cs="Arial"/>
                <w:sz w:val="20"/>
                <w:szCs w:val="20"/>
                <w:lang w:val="en-AU"/>
              </w:rPr>
              <w:fldChar w:fldCharType="separate"/>
            </w:r>
            <w:r w:rsidR="00CD63CD" w:rsidRPr="00CD63CD">
              <w:rPr>
                <w:rFonts w:ascii="Arial" w:eastAsia="Times New Roman" w:hAnsi="Arial" w:cs="Arial"/>
                <w:color w:val="000000"/>
                <w:sz w:val="20"/>
                <w:szCs w:val="20"/>
              </w:rPr>
              <w:t>identificatie</w:t>
            </w:r>
            <w:r w:rsidRPr="00CD63CD">
              <w:rPr>
                <w:rFonts w:ascii="Arial" w:hAnsi="Arial" w:cs="Arial"/>
                <w:sz w:val="20"/>
                <w:szCs w:val="20"/>
                <w:lang w:val="en-AU"/>
              </w:rPr>
              <w:fldChar w:fldCharType="end"/>
            </w:r>
          </w:p>
        </w:tc>
      </w:tr>
      <w:tr w:rsidR="00CD63CD" w:rsidRPr="00CD63CD" w14:paraId="15836F99" w14:textId="77777777" w:rsidTr="001C7151">
        <w:tc>
          <w:tcPr>
            <w:tcW w:w="3780" w:type="dxa"/>
            <w:tcBorders>
              <w:top w:val="nil"/>
              <w:left w:val="nil"/>
              <w:bottom w:val="nil"/>
              <w:right w:val="nil"/>
            </w:tcBorders>
          </w:tcPr>
          <w:p w14:paraId="144BBEFC" w14:textId="77777777"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8EA747B"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AE1A91" w14:paraId="3031E2AF" w14:textId="77777777" w:rsidTr="001C7151">
        <w:tc>
          <w:tcPr>
            <w:tcW w:w="3780" w:type="dxa"/>
            <w:tcBorders>
              <w:top w:val="nil"/>
              <w:left w:val="nil"/>
              <w:bottom w:val="nil"/>
              <w:right w:val="nil"/>
            </w:tcBorders>
          </w:tcPr>
          <w:p w14:paraId="6E5CFD0C"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0064A59B" w14:textId="77777777" w:rsidR="00CD63CD" w:rsidRPr="00DD0F4F" w:rsidRDefault="00DA5D93" w:rsidP="00CD63CD">
            <w:pPr>
              <w:autoSpaceDE w:val="0"/>
              <w:autoSpaceDN w:val="0"/>
              <w:adjustRightInd w:val="0"/>
              <w:spacing w:after="0" w:line="240" w:lineRule="auto"/>
              <w:rPr>
                <w:rFonts w:ascii="Arial" w:eastAsia="Times New Roman" w:hAnsi="Arial" w:cs="Arial"/>
                <w:color w:val="000000"/>
                <w:sz w:val="20"/>
                <w:szCs w:val="20"/>
                <w:lang w:val="nl-NL"/>
              </w:rPr>
            </w:pPr>
            <w:r w:rsidRPr="00CD63CD">
              <w:rPr>
                <w:rFonts w:ascii="Arial" w:hAnsi="Arial" w:cs="Arial"/>
                <w:sz w:val="20"/>
                <w:szCs w:val="20"/>
                <w:lang w:val="en-AU"/>
              </w:rPr>
              <w:fldChar w:fldCharType="begin" w:fldLock="1"/>
            </w:r>
            <w:r w:rsidR="00CD63CD" w:rsidRPr="00DD0F4F">
              <w:rPr>
                <w:rFonts w:ascii="Arial" w:hAnsi="Arial" w:cs="Arial"/>
                <w:sz w:val="20"/>
                <w:szCs w:val="20"/>
                <w:lang w:val="nl-NL"/>
              </w:rPr>
              <w:instrText xml:space="preserve">MERGEFIELD </w:instrText>
            </w:r>
            <w:r w:rsidR="00CD63CD" w:rsidRPr="00DD0F4F">
              <w:rPr>
                <w:rFonts w:ascii="Arial" w:eastAsia="Times New Roman" w:hAnsi="Arial" w:cs="Arial"/>
                <w:color w:val="000000"/>
                <w:sz w:val="20"/>
                <w:szCs w:val="20"/>
                <w:lang w:val="nl-NL"/>
              </w:rPr>
              <w:instrText>Att.Notes</w:instrText>
            </w:r>
            <w:r w:rsidRPr="00CD63CD">
              <w:rPr>
                <w:rFonts w:ascii="Arial" w:hAnsi="Arial" w:cs="Arial"/>
                <w:sz w:val="20"/>
                <w:szCs w:val="20"/>
                <w:lang w:val="en-AU"/>
              </w:rPr>
              <w:fldChar w:fldCharType="end"/>
            </w:r>
            <w:r w:rsidR="00CD63CD" w:rsidRPr="00DD0F4F">
              <w:rPr>
                <w:rFonts w:ascii="Arial" w:eastAsia="Times New Roman" w:hAnsi="Arial" w:cs="Arial"/>
                <w:color w:val="610E6A"/>
                <w:sz w:val="20"/>
                <w:szCs w:val="20"/>
                <w:lang w:val="nl-NL"/>
              </w:rPr>
              <w:t>De unieke identificatie van de zaak</w:t>
            </w:r>
            <w:ins w:id="12800" w:author="Arjan" w:date="2014-01-20T10:57:00Z">
              <w:r w:rsidR="0083120B" w:rsidRPr="00DD0F4F">
                <w:rPr>
                  <w:rFonts w:ascii="Arial" w:eastAsia="Times New Roman" w:hAnsi="Arial" w:cs="Arial"/>
                  <w:color w:val="610E6A"/>
                  <w:sz w:val="20"/>
                  <w:szCs w:val="20"/>
                  <w:lang w:val="nl-NL"/>
                </w:rPr>
                <w:t xml:space="preserve"> binnen de organisatie die verantwoordelijk is voor de behandeling van de zaak</w:t>
              </w:r>
            </w:ins>
            <w:r w:rsidR="00CD63CD" w:rsidRPr="00DD0F4F">
              <w:rPr>
                <w:rFonts w:ascii="Arial" w:eastAsia="Times New Roman" w:hAnsi="Arial" w:cs="Arial"/>
                <w:color w:val="610E6A"/>
                <w:sz w:val="20"/>
                <w:szCs w:val="20"/>
                <w:lang w:val="nl-NL"/>
              </w:rPr>
              <w:t>.</w:t>
            </w:r>
          </w:p>
        </w:tc>
      </w:tr>
      <w:tr w:rsidR="00CD63CD" w:rsidRPr="00AE1A91" w14:paraId="7686CF3C" w14:textId="77777777" w:rsidTr="001C7151">
        <w:trPr>
          <w:trHeight w:val="230"/>
        </w:trPr>
        <w:tc>
          <w:tcPr>
            <w:tcW w:w="3780" w:type="dxa"/>
            <w:tcBorders>
              <w:top w:val="nil"/>
              <w:left w:val="nil"/>
              <w:bottom w:val="nil"/>
              <w:right w:val="nil"/>
            </w:tcBorders>
          </w:tcPr>
          <w:p w14:paraId="04D20FF9" w14:textId="77777777" w:rsidR="00CD63CD" w:rsidRPr="00DD0F4F" w:rsidRDefault="00CD63CD" w:rsidP="00CD63CD">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09BB6E65" w14:textId="77777777" w:rsidR="00CD63CD" w:rsidRPr="00DD0F4F" w:rsidRDefault="00CD63CD" w:rsidP="00CD63CD">
            <w:pPr>
              <w:autoSpaceDE w:val="0"/>
              <w:autoSpaceDN w:val="0"/>
              <w:adjustRightInd w:val="0"/>
              <w:spacing w:after="0" w:line="240" w:lineRule="auto"/>
              <w:rPr>
                <w:rFonts w:ascii="Arial" w:eastAsia="Times New Roman" w:hAnsi="Arial" w:cs="Arial"/>
                <w:color w:val="000000"/>
                <w:sz w:val="20"/>
                <w:szCs w:val="20"/>
                <w:lang w:val="nl-NL"/>
              </w:rPr>
            </w:pPr>
          </w:p>
        </w:tc>
      </w:tr>
      <w:tr w:rsidR="00CD63CD" w:rsidRPr="00CD63CD" w14:paraId="48FD88A0" w14:textId="77777777" w:rsidTr="001C7151">
        <w:trPr>
          <w:trHeight w:val="230"/>
        </w:trPr>
        <w:tc>
          <w:tcPr>
            <w:tcW w:w="3780" w:type="dxa"/>
            <w:tcBorders>
              <w:top w:val="nil"/>
              <w:left w:val="nil"/>
              <w:bottom w:val="nil"/>
              <w:right w:val="nil"/>
            </w:tcBorders>
          </w:tcPr>
          <w:p w14:paraId="2CC939FE"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3EC28F3A"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 xml:space="preserve">GFO Zaken 2004 </w:t>
            </w:r>
          </w:p>
        </w:tc>
      </w:tr>
      <w:tr w:rsidR="00CD63CD" w:rsidRPr="00CD63CD" w14:paraId="582A8625" w14:textId="77777777" w:rsidTr="001C7151">
        <w:tc>
          <w:tcPr>
            <w:tcW w:w="3780" w:type="dxa"/>
            <w:tcBorders>
              <w:top w:val="nil"/>
              <w:left w:val="nil"/>
              <w:bottom w:val="nil"/>
              <w:right w:val="nil"/>
            </w:tcBorders>
          </w:tcPr>
          <w:p w14:paraId="416F32D3" w14:textId="77777777"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1FD942E"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14:paraId="1985FA2A" w14:textId="77777777" w:rsidTr="001C7151">
        <w:tc>
          <w:tcPr>
            <w:tcW w:w="3780" w:type="dxa"/>
            <w:tcBorders>
              <w:top w:val="nil"/>
              <w:left w:val="nil"/>
              <w:bottom w:val="nil"/>
              <w:right w:val="nil"/>
            </w:tcBorders>
          </w:tcPr>
          <w:p w14:paraId="726926AF"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46FE0155"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1 juni 2008</w:t>
            </w:r>
          </w:p>
        </w:tc>
      </w:tr>
      <w:tr w:rsidR="00CD63CD" w:rsidRPr="00CD63CD" w14:paraId="187DAFA2" w14:textId="77777777" w:rsidTr="001C7151">
        <w:tc>
          <w:tcPr>
            <w:tcW w:w="3780" w:type="dxa"/>
            <w:tcBorders>
              <w:top w:val="nil"/>
              <w:left w:val="nil"/>
              <w:bottom w:val="nil"/>
              <w:right w:val="nil"/>
            </w:tcBorders>
          </w:tcPr>
          <w:p w14:paraId="43DAE065" w14:textId="77777777"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EDF52F1"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AE1A91" w14:paraId="53670AE3" w14:textId="77777777" w:rsidTr="001C7151">
        <w:tc>
          <w:tcPr>
            <w:tcW w:w="3780" w:type="dxa"/>
            <w:tcBorders>
              <w:top w:val="nil"/>
              <w:left w:val="nil"/>
              <w:bottom w:val="nil"/>
              <w:right w:val="nil"/>
            </w:tcBorders>
          </w:tcPr>
          <w:p w14:paraId="28C7A9A7"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0EC4304E" w14:textId="77777777" w:rsidR="0083120B" w:rsidRPr="00DD0F4F" w:rsidRDefault="0083120B" w:rsidP="0083120B">
            <w:pPr>
              <w:autoSpaceDE w:val="0"/>
              <w:autoSpaceDN w:val="0"/>
              <w:adjustRightInd w:val="0"/>
              <w:spacing w:after="0" w:line="240" w:lineRule="auto"/>
              <w:rPr>
                <w:ins w:id="12801" w:author="Arjan" w:date="2014-01-20T10:58:00Z"/>
                <w:rFonts w:ascii="Arial" w:eastAsia="Times New Roman" w:hAnsi="Arial" w:cs="Arial"/>
                <w:color w:val="000000"/>
                <w:sz w:val="20"/>
                <w:szCs w:val="20"/>
                <w:lang w:val="nl-NL"/>
              </w:rPr>
            </w:pPr>
            <w:ins w:id="12802" w:author="Arjan" w:date="2014-01-20T10:58:00Z">
              <w:r w:rsidRPr="00DD0F4F">
                <w:rPr>
                  <w:rFonts w:ascii="Arial" w:eastAsia="Times New Roman" w:hAnsi="Arial" w:cs="Arial"/>
                  <w:color w:val="000000"/>
                  <w:sz w:val="20"/>
                  <w:szCs w:val="20"/>
                  <w:lang w:val="nl-NL"/>
                </w:rPr>
                <w:t xml:space="preserve">Het betreft de identificatie van een zaak zoals </w:t>
              </w:r>
            </w:ins>
          </w:p>
          <w:p w14:paraId="177DE280" w14:textId="77777777" w:rsidR="0083120B" w:rsidRPr="00DD0F4F" w:rsidRDefault="0083120B" w:rsidP="008571D5">
            <w:pPr>
              <w:autoSpaceDE w:val="0"/>
              <w:autoSpaceDN w:val="0"/>
              <w:adjustRightInd w:val="0"/>
              <w:spacing w:after="0" w:line="240" w:lineRule="auto"/>
              <w:rPr>
                <w:rFonts w:ascii="Arial" w:eastAsia="Times New Roman" w:hAnsi="Arial" w:cs="Arial"/>
                <w:color w:val="000000"/>
                <w:sz w:val="20"/>
                <w:szCs w:val="20"/>
                <w:lang w:val="nl-NL"/>
              </w:rPr>
            </w:pPr>
            <w:ins w:id="12803" w:author="Arjan" w:date="2014-01-20T10:58:00Z">
              <w:r w:rsidRPr="00DD0F4F">
                <w:rPr>
                  <w:rFonts w:ascii="Arial" w:eastAsia="Times New Roman" w:hAnsi="Arial" w:cs="Arial"/>
                  <w:color w:val="000000"/>
                  <w:sz w:val="20"/>
                  <w:szCs w:val="20"/>
                  <w:lang w:val="nl-NL"/>
                </w:rPr>
                <w:t xml:space="preserve">toegekend door de organisatie die de zaak </w:t>
              </w:r>
            </w:ins>
            <w:ins w:id="12804" w:author="Arjan" w:date="2014-09-02T17:44:00Z">
              <w:r w:rsidR="008571D5" w:rsidRPr="00DD0F4F">
                <w:rPr>
                  <w:rFonts w:ascii="Arial" w:eastAsia="Times New Roman" w:hAnsi="Arial" w:cs="Arial"/>
                  <w:color w:val="000000"/>
                  <w:sz w:val="20"/>
                  <w:szCs w:val="20"/>
                  <w:lang w:val="nl-NL"/>
                </w:rPr>
                <w:t xml:space="preserve">als eerste </w:t>
              </w:r>
            </w:ins>
            <w:ins w:id="12805" w:author="Arjan" w:date="2014-09-02T17:40:00Z">
              <w:r w:rsidR="008571D5" w:rsidRPr="00DD0F4F">
                <w:rPr>
                  <w:rFonts w:ascii="Arial" w:eastAsia="Times New Roman" w:hAnsi="Arial" w:cs="Arial"/>
                  <w:color w:val="000000"/>
                  <w:sz w:val="20"/>
                  <w:szCs w:val="20"/>
                  <w:lang w:val="nl-NL"/>
                </w:rPr>
                <w:t xml:space="preserve">in </w:t>
              </w:r>
            </w:ins>
            <w:ins w:id="12806" w:author="Arjan" w:date="2014-01-20T10:58:00Z">
              <w:r w:rsidRPr="00DD0F4F">
                <w:rPr>
                  <w:rFonts w:ascii="Arial" w:eastAsia="Times New Roman" w:hAnsi="Arial" w:cs="Arial"/>
                  <w:color w:val="000000"/>
                  <w:sz w:val="20"/>
                  <w:szCs w:val="20"/>
                  <w:lang w:val="nl-NL"/>
                </w:rPr>
                <w:t>behandel</w:t>
              </w:r>
            </w:ins>
            <w:ins w:id="12807" w:author="Arjan" w:date="2014-09-02T17:40:00Z">
              <w:r w:rsidR="008571D5" w:rsidRPr="00DD0F4F">
                <w:rPr>
                  <w:rFonts w:ascii="Arial" w:eastAsia="Times New Roman" w:hAnsi="Arial" w:cs="Arial"/>
                  <w:color w:val="000000"/>
                  <w:sz w:val="20"/>
                  <w:szCs w:val="20"/>
                  <w:lang w:val="nl-NL"/>
                </w:rPr>
                <w:t>ing hee</w:t>
              </w:r>
            </w:ins>
            <w:ins w:id="12808" w:author="Arjan" w:date="2014-09-02T17:41:00Z">
              <w:r w:rsidR="008571D5" w:rsidRPr="00DD0F4F">
                <w:rPr>
                  <w:rFonts w:ascii="Arial" w:eastAsia="Times New Roman" w:hAnsi="Arial" w:cs="Arial"/>
                  <w:color w:val="000000"/>
                  <w:sz w:val="20"/>
                  <w:szCs w:val="20"/>
                  <w:lang w:val="nl-NL"/>
                </w:rPr>
                <w:t>ft genomen</w:t>
              </w:r>
            </w:ins>
            <w:ins w:id="12809" w:author="Arjan" w:date="2014-01-20T10:58:00Z">
              <w:r w:rsidRPr="00DD0F4F">
                <w:rPr>
                  <w:rFonts w:ascii="Arial" w:eastAsia="Times New Roman" w:hAnsi="Arial" w:cs="Arial"/>
                  <w:color w:val="000000"/>
                  <w:sz w:val="20"/>
                  <w:szCs w:val="20"/>
                  <w:lang w:val="nl-NL"/>
                </w:rPr>
                <w:t>. Dit identificeert een zaak uniek binnen de desbetreffende organisatie</w:t>
              </w:r>
            </w:ins>
            <w:ins w:id="12810" w:author="Arjan" w:date="2014-01-20T10:59:00Z">
              <w:r w:rsidR="00A650F2" w:rsidRPr="00DD0F4F">
                <w:rPr>
                  <w:rFonts w:ascii="Arial" w:eastAsia="Times New Roman" w:hAnsi="Arial" w:cs="Arial"/>
                  <w:color w:val="000000"/>
                  <w:sz w:val="20"/>
                  <w:szCs w:val="20"/>
                  <w:lang w:val="nl-NL"/>
                </w:rPr>
                <w:t xml:space="preserve"> en </w:t>
              </w:r>
            </w:ins>
            <w:del w:id="12811" w:author="Arjan" w:date="2014-01-20T10:59:00Z">
              <w:r w:rsidR="00CD63CD" w:rsidRPr="00DD0F4F" w:rsidDel="00A650F2">
                <w:rPr>
                  <w:rFonts w:ascii="Arial" w:eastAsia="Times New Roman" w:hAnsi="Arial" w:cs="Arial"/>
                  <w:color w:val="000000"/>
                  <w:sz w:val="20"/>
                  <w:szCs w:val="20"/>
                  <w:lang w:val="nl-NL"/>
                </w:rPr>
                <w:delText xml:space="preserve">Deze identificatie </w:delText>
              </w:r>
            </w:del>
            <w:r w:rsidR="00CD63CD" w:rsidRPr="00DD0F4F">
              <w:rPr>
                <w:rFonts w:ascii="Arial" w:eastAsia="Times New Roman" w:hAnsi="Arial" w:cs="Arial"/>
                <w:color w:val="000000"/>
                <w:sz w:val="20"/>
                <w:szCs w:val="20"/>
                <w:lang w:val="nl-NL"/>
              </w:rPr>
              <w:t xml:space="preserve">kan </w:t>
            </w:r>
            <w:del w:id="12812" w:author="Arjan" w:date="2014-01-20T10:59:00Z">
              <w:r w:rsidR="00CD63CD" w:rsidRPr="00DD0F4F" w:rsidDel="00A650F2">
                <w:rPr>
                  <w:rFonts w:ascii="Arial" w:eastAsia="Times New Roman" w:hAnsi="Arial" w:cs="Arial"/>
                  <w:color w:val="000000"/>
                  <w:sz w:val="20"/>
                  <w:szCs w:val="20"/>
                  <w:lang w:val="nl-NL"/>
                </w:rPr>
                <w:delText xml:space="preserve">zowel </w:delText>
              </w:r>
            </w:del>
            <w:del w:id="12813" w:author="Arjan" w:date="2014-09-02T17:42:00Z">
              <w:r w:rsidR="00CD63CD" w:rsidRPr="00DD0F4F" w:rsidDel="008571D5">
                <w:rPr>
                  <w:rFonts w:ascii="Arial" w:eastAsia="Times New Roman" w:hAnsi="Arial" w:cs="Arial"/>
                  <w:color w:val="000000"/>
                  <w:sz w:val="20"/>
                  <w:szCs w:val="20"/>
                  <w:lang w:val="nl-NL"/>
                </w:rPr>
                <w:delText xml:space="preserve">intern </w:delText>
              </w:r>
            </w:del>
            <w:del w:id="12814" w:author="Arjan" w:date="2014-01-20T10:59:00Z">
              <w:r w:rsidR="00CD63CD" w:rsidRPr="00DD0F4F" w:rsidDel="00A650F2">
                <w:rPr>
                  <w:rFonts w:ascii="Arial" w:eastAsia="Times New Roman" w:hAnsi="Arial" w:cs="Arial"/>
                  <w:color w:val="000000"/>
                  <w:sz w:val="20"/>
                  <w:szCs w:val="20"/>
                  <w:lang w:val="nl-NL"/>
                </w:rPr>
                <w:delText xml:space="preserve">als extern </w:delText>
              </w:r>
            </w:del>
            <w:r w:rsidR="00CD63CD" w:rsidRPr="00DD0F4F">
              <w:rPr>
                <w:rFonts w:ascii="Arial" w:eastAsia="Times New Roman" w:hAnsi="Arial" w:cs="Arial"/>
                <w:color w:val="000000"/>
                <w:sz w:val="20"/>
                <w:szCs w:val="20"/>
                <w:lang w:val="nl-NL"/>
              </w:rPr>
              <w:t>worden gebruikt om snel te kunnen refereren aan een bepaalde zaak</w:t>
            </w:r>
            <w:ins w:id="12815" w:author="Arjan" w:date="2014-09-02T17:41:00Z">
              <w:r w:rsidR="008571D5" w:rsidRPr="00DD0F4F">
                <w:rPr>
                  <w:rFonts w:ascii="Arial" w:eastAsia="Times New Roman" w:hAnsi="Arial" w:cs="Arial"/>
                  <w:color w:val="000000"/>
                  <w:sz w:val="20"/>
                  <w:szCs w:val="20"/>
                  <w:lang w:val="nl-NL"/>
                </w:rPr>
                <w:t xml:space="preserve"> </w:t>
              </w:r>
            </w:ins>
            <w:ins w:id="12816" w:author="Arjan" w:date="2014-09-02T17:42:00Z">
              <w:r w:rsidR="008571D5" w:rsidRPr="00DD0F4F">
                <w:rPr>
                  <w:rFonts w:ascii="Arial" w:eastAsia="Times New Roman" w:hAnsi="Arial" w:cs="Arial"/>
                  <w:color w:val="000000"/>
                  <w:sz w:val="20"/>
                  <w:szCs w:val="20"/>
                  <w:lang w:val="nl-NL"/>
                </w:rPr>
                <w:t xml:space="preserve">in mondelinge en </w:t>
              </w:r>
              <w:r w:rsidR="008571D5" w:rsidRPr="00DD0F4F">
                <w:rPr>
                  <w:rFonts w:ascii="Arial" w:eastAsia="Times New Roman" w:hAnsi="Arial" w:cs="Arial"/>
                  <w:color w:val="000000"/>
                  <w:sz w:val="20"/>
                  <w:szCs w:val="20"/>
                  <w:lang w:val="nl-NL"/>
                </w:rPr>
                <w:lastRenderedPageBreak/>
                <w:t>schriftelijke communicatie</w:t>
              </w:r>
            </w:ins>
            <w:ins w:id="12817" w:author="Arjan" w:date="2014-01-20T10:59:00Z">
              <w:r w:rsidR="00A650F2" w:rsidRPr="00DD0F4F">
                <w:rPr>
                  <w:rFonts w:ascii="Arial" w:eastAsia="Times New Roman" w:hAnsi="Arial" w:cs="Arial"/>
                  <w:color w:val="000000"/>
                  <w:sz w:val="20"/>
                  <w:szCs w:val="20"/>
                  <w:lang w:val="nl-NL"/>
                </w:rPr>
                <w:t>.</w:t>
              </w:r>
            </w:ins>
            <w:ins w:id="12818" w:author="Arjan" w:date="2013-02-04T14:30:00Z">
              <w:r w:rsidR="00671FE4" w:rsidRPr="00DD0F4F">
                <w:rPr>
                  <w:rFonts w:ascii="Arial" w:eastAsia="Times New Roman" w:hAnsi="Arial" w:cs="Arial"/>
                  <w:color w:val="000000"/>
                  <w:sz w:val="20"/>
                  <w:szCs w:val="20"/>
                  <w:lang w:val="nl-NL"/>
                </w:rPr>
                <w:t xml:space="preserve"> </w:t>
              </w:r>
            </w:ins>
            <w:ins w:id="12819" w:author="Arjan" w:date="2014-01-20T11:00:00Z">
              <w:r w:rsidR="00A650F2" w:rsidRPr="00DD0F4F">
                <w:rPr>
                  <w:rFonts w:ascii="Arial" w:eastAsia="Times New Roman" w:hAnsi="Arial" w:cs="Arial"/>
                  <w:color w:val="000000"/>
                  <w:sz w:val="20"/>
                  <w:szCs w:val="20"/>
                  <w:lang w:val="nl-NL"/>
                </w:rPr>
                <w:t>Door combinatie met het RSIN van die organisatie, als waarde van de attribuutsoort ‘</w:t>
              </w:r>
            </w:ins>
            <w:ins w:id="12820" w:author="Arjan" w:date="2014-09-02T17:42:00Z">
              <w:r w:rsidR="008571D5" w:rsidRPr="00DD0F4F">
                <w:rPr>
                  <w:rFonts w:ascii="Arial" w:eastAsia="Times New Roman" w:hAnsi="Arial" w:cs="Arial"/>
                  <w:color w:val="000000"/>
                  <w:sz w:val="20"/>
                  <w:szCs w:val="20"/>
                  <w:lang w:val="nl-NL"/>
                </w:rPr>
                <w:t>Bron</w:t>
              </w:r>
            </w:ins>
            <w:ins w:id="12821" w:author="Arjan" w:date="2014-01-20T11:00:00Z">
              <w:r w:rsidR="00A650F2" w:rsidRPr="00DD0F4F">
                <w:rPr>
                  <w:rFonts w:ascii="Arial" w:eastAsia="Times New Roman" w:hAnsi="Arial" w:cs="Arial"/>
                  <w:color w:val="000000"/>
                  <w:sz w:val="20"/>
                  <w:szCs w:val="20"/>
                  <w:lang w:val="nl-NL"/>
                </w:rPr>
                <w:t>organisatie’, wordt een unieke aanduiding van een zaak voor geheel Nederland verkregen</w:t>
              </w:r>
            </w:ins>
            <w:r w:rsidR="00CD63CD" w:rsidRPr="00DD0F4F">
              <w:rPr>
                <w:rFonts w:ascii="Arial" w:eastAsia="Times New Roman" w:hAnsi="Arial" w:cs="Arial"/>
                <w:color w:val="000000"/>
                <w:sz w:val="20"/>
                <w:szCs w:val="20"/>
                <w:lang w:val="nl-NL"/>
              </w:rPr>
              <w:t>.</w:t>
            </w:r>
            <w:ins w:id="12822" w:author="Arjan" w:date="2014-09-02T17:44:00Z">
              <w:r w:rsidR="008571D5" w:rsidRPr="00DD0F4F">
                <w:rPr>
                  <w:rFonts w:ascii="Arial" w:eastAsia="Times New Roman" w:hAnsi="Arial" w:cs="Arial"/>
                  <w:color w:val="000000"/>
                  <w:sz w:val="20"/>
                  <w:szCs w:val="20"/>
                  <w:lang w:val="nl-NL"/>
                </w:rPr>
                <w:t xml:space="preserve"> Deze unieke aanduiding wijzigt niet, ook niet indien de (behandeling van de) zaak over zou gaan naar een andere organisatie. Er is immers maar één organisatie die de zaak gecreëerd heeft.</w:t>
              </w:r>
            </w:ins>
          </w:p>
        </w:tc>
      </w:tr>
      <w:tr w:rsidR="00CD63CD" w:rsidRPr="00AE1A91" w14:paraId="636BCFD5" w14:textId="77777777" w:rsidTr="001C7151">
        <w:tc>
          <w:tcPr>
            <w:tcW w:w="3780" w:type="dxa"/>
            <w:tcBorders>
              <w:top w:val="nil"/>
              <w:left w:val="nil"/>
              <w:bottom w:val="nil"/>
              <w:right w:val="nil"/>
            </w:tcBorders>
          </w:tcPr>
          <w:p w14:paraId="33197DC2" w14:textId="77777777" w:rsidR="00CD63CD" w:rsidRPr="00DD0F4F" w:rsidRDefault="00CD63CD" w:rsidP="00CD63CD">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73FA4667" w14:textId="77777777" w:rsidR="00CD63CD" w:rsidRPr="00DD0F4F" w:rsidRDefault="00CD63CD" w:rsidP="00CD63CD">
            <w:pPr>
              <w:autoSpaceDE w:val="0"/>
              <w:autoSpaceDN w:val="0"/>
              <w:adjustRightInd w:val="0"/>
              <w:spacing w:after="0" w:line="240" w:lineRule="auto"/>
              <w:rPr>
                <w:rFonts w:ascii="Arial" w:eastAsia="Times New Roman" w:hAnsi="Arial" w:cs="Arial"/>
                <w:color w:val="000000"/>
                <w:sz w:val="20"/>
                <w:szCs w:val="20"/>
                <w:lang w:val="nl-NL"/>
              </w:rPr>
            </w:pPr>
          </w:p>
        </w:tc>
      </w:tr>
      <w:tr w:rsidR="00CD63CD" w:rsidRPr="00CD63CD" w14:paraId="39E68C4A" w14:textId="77777777" w:rsidTr="001C7151">
        <w:tc>
          <w:tcPr>
            <w:tcW w:w="3780" w:type="dxa"/>
            <w:tcBorders>
              <w:top w:val="nil"/>
              <w:left w:val="nil"/>
              <w:bottom w:val="nil"/>
              <w:right w:val="nil"/>
            </w:tcBorders>
          </w:tcPr>
          <w:p w14:paraId="3A11064E"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3A2BB5B4" w14:textId="77777777" w:rsidR="00CD63CD" w:rsidRPr="00CD63CD" w:rsidRDefault="00DA5D93"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CD63CD" w:rsidRPr="00CD63CD">
              <w:rPr>
                <w:rFonts w:ascii="Arial" w:hAnsi="Arial" w:cs="Arial"/>
                <w:sz w:val="20"/>
                <w:szCs w:val="20"/>
                <w:lang w:val="en-AU"/>
              </w:rPr>
              <w:instrText xml:space="preserve">MERGEFIELD </w:instrText>
            </w:r>
            <w:r w:rsidR="00CD63CD" w:rsidRPr="00CD63CD">
              <w:rPr>
                <w:rFonts w:ascii="Arial" w:eastAsia="Times New Roman" w:hAnsi="Arial" w:cs="Arial"/>
                <w:color w:val="000000"/>
                <w:sz w:val="20"/>
                <w:szCs w:val="20"/>
              </w:rPr>
              <w:instrText>Att.Type</w:instrText>
            </w:r>
            <w:r w:rsidRPr="00CD63CD">
              <w:rPr>
                <w:rFonts w:ascii="Arial" w:hAnsi="Arial" w:cs="Arial"/>
                <w:sz w:val="20"/>
                <w:szCs w:val="20"/>
                <w:lang w:val="en-AU"/>
              </w:rPr>
              <w:fldChar w:fldCharType="separate"/>
            </w:r>
            <w:r w:rsidR="00CD63CD" w:rsidRPr="00CD63CD">
              <w:rPr>
                <w:rFonts w:ascii="Arial" w:eastAsia="Times New Roman" w:hAnsi="Arial" w:cs="Arial"/>
                <w:color w:val="000000"/>
                <w:sz w:val="20"/>
                <w:szCs w:val="20"/>
              </w:rPr>
              <w:t>AN40</w:t>
            </w:r>
            <w:r w:rsidRPr="00CD63CD">
              <w:rPr>
                <w:rFonts w:ascii="Arial" w:hAnsi="Arial" w:cs="Arial"/>
                <w:sz w:val="20"/>
                <w:szCs w:val="20"/>
                <w:lang w:val="en-AU"/>
              </w:rPr>
              <w:fldChar w:fldCharType="end"/>
            </w:r>
          </w:p>
        </w:tc>
      </w:tr>
      <w:tr w:rsidR="00CD63CD" w:rsidRPr="00CD63CD" w14:paraId="2E840343" w14:textId="77777777" w:rsidTr="001C7151">
        <w:trPr>
          <w:trHeight w:val="230"/>
        </w:trPr>
        <w:tc>
          <w:tcPr>
            <w:tcW w:w="3780" w:type="dxa"/>
            <w:tcBorders>
              <w:top w:val="nil"/>
              <w:left w:val="nil"/>
              <w:bottom w:val="nil"/>
              <w:right w:val="nil"/>
            </w:tcBorders>
          </w:tcPr>
          <w:p w14:paraId="5CA0BAD0" w14:textId="77777777"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D2BA5CA"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AE1A91" w14:paraId="3D9AF166" w14:textId="77777777" w:rsidTr="001C7151">
        <w:trPr>
          <w:trHeight w:val="230"/>
        </w:trPr>
        <w:tc>
          <w:tcPr>
            <w:tcW w:w="3780" w:type="dxa"/>
            <w:tcBorders>
              <w:top w:val="nil"/>
              <w:left w:val="nil"/>
              <w:bottom w:val="nil"/>
              <w:right w:val="nil"/>
            </w:tcBorders>
          </w:tcPr>
          <w:p w14:paraId="197DE2C1"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0D70CF8C" w14:textId="77777777" w:rsidR="00CD63CD" w:rsidRPr="00CD63CD" w:rsidDel="00CD63CD" w:rsidRDefault="00CD63CD" w:rsidP="00CD63CD">
            <w:pPr>
              <w:autoSpaceDE w:val="0"/>
              <w:autoSpaceDN w:val="0"/>
              <w:adjustRightInd w:val="0"/>
              <w:spacing w:after="0" w:line="240" w:lineRule="auto"/>
              <w:rPr>
                <w:del w:id="12823" w:author="Arjan" w:date="2013-02-04T14:16:00Z"/>
                <w:rFonts w:ascii="Arial" w:eastAsia="Times New Roman" w:hAnsi="Arial" w:cs="Arial"/>
                <w:color w:val="000000"/>
                <w:sz w:val="20"/>
                <w:szCs w:val="20"/>
              </w:rPr>
            </w:pPr>
            <w:del w:id="12824" w:author="Arjan" w:date="2013-02-04T14:16:00Z">
              <w:r w:rsidRPr="00CD63CD" w:rsidDel="00CD63CD">
                <w:rPr>
                  <w:rFonts w:ascii="Arial" w:eastAsia="Times New Roman" w:hAnsi="Arial" w:cs="Arial"/>
                  <w:color w:val="000000"/>
                  <w:sz w:val="20"/>
                  <w:szCs w:val="20"/>
                </w:rPr>
                <w:delText>1e 4 posities: gemeentecode van de gemeente die verantwoordelijk is voor de behandeling van de zaak;</w:delText>
              </w:r>
            </w:del>
          </w:p>
          <w:p w14:paraId="3BD6E1A3" w14:textId="77777777" w:rsidR="00CD63CD" w:rsidRPr="00DD0F4F" w:rsidRDefault="00CD63CD" w:rsidP="00CD63CD">
            <w:pPr>
              <w:autoSpaceDE w:val="0"/>
              <w:autoSpaceDN w:val="0"/>
              <w:adjustRightInd w:val="0"/>
              <w:spacing w:after="0" w:line="240" w:lineRule="auto"/>
              <w:rPr>
                <w:rFonts w:ascii="Arial" w:eastAsia="Times New Roman" w:hAnsi="Arial" w:cs="Arial"/>
                <w:color w:val="000000"/>
                <w:sz w:val="20"/>
                <w:szCs w:val="20"/>
                <w:lang w:val="nl-NL"/>
              </w:rPr>
            </w:pPr>
            <w:del w:id="12825" w:author="Arjan" w:date="2013-02-04T14:16:00Z">
              <w:r w:rsidRPr="00DD0F4F" w:rsidDel="00CD63CD">
                <w:rPr>
                  <w:rFonts w:ascii="Arial" w:eastAsia="Times New Roman" w:hAnsi="Arial" w:cs="Arial"/>
                  <w:color w:val="000000"/>
                  <w:sz w:val="20"/>
                  <w:szCs w:val="20"/>
                  <w:lang w:val="nl-NL"/>
                </w:rPr>
                <w:delText>pos. 5 – 40: a</w:delText>
              </w:r>
            </w:del>
            <w:ins w:id="12826" w:author="Arjan" w:date="2013-02-04T14:16:00Z">
              <w:r w:rsidRPr="00DD0F4F">
                <w:rPr>
                  <w:rFonts w:ascii="Arial" w:eastAsia="Times New Roman" w:hAnsi="Arial" w:cs="Arial"/>
                  <w:color w:val="000000"/>
                  <w:sz w:val="20"/>
                  <w:szCs w:val="20"/>
                  <w:lang w:val="nl-NL"/>
                </w:rPr>
                <w:t>A</w:t>
              </w:r>
            </w:ins>
            <w:r w:rsidRPr="00DD0F4F">
              <w:rPr>
                <w:rFonts w:ascii="Arial" w:eastAsia="Times New Roman" w:hAnsi="Arial" w:cs="Arial"/>
                <w:color w:val="000000"/>
                <w:sz w:val="20"/>
                <w:szCs w:val="20"/>
                <w:lang w:val="nl-NL"/>
              </w:rPr>
              <w:t>lle alfanumerieke tekens m.u.v. diacrieten</w:t>
            </w:r>
          </w:p>
        </w:tc>
      </w:tr>
      <w:tr w:rsidR="00CD63CD" w:rsidRPr="00AE1A91" w14:paraId="6FAF3D62" w14:textId="77777777" w:rsidTr="001C7151">
        <w:trPr>
          <w:trHeight w:val="215"/>
        </w:trPr>
        <w:tc>
          <w:tcPr>
            <w:tcW w:w="3780" w:type="dxa"/>
            <w:tcBorders>
              <w:top w:val="nil"/>
              <w:left w:val="nil"/>
              <w:bottom w:val="nil"/>
              <w:right w:val="nil"/>
            </w:tcBorders>
          </w:tcPr>
          <w:p w14:paraId="7C2B9EF5" w14:textId="77777777" w:rsidR="00CD63CD" w:rsidRPr="00DD0F4F" w:rsidRDefault="00CD63CD" w:rsidP="00CD63CD">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307E1318" w14:textId="77777777" w:rsidR="00CD63CD" w:rsidRPr="00DD0F4F" w:rsidRDefault="00CD63CD" w:rsidP="00CD63CD">
            <w:pPr>
              <w:autoSpaceDE w:val="0"/>
              <w:autoSpaceDN w:val="0"/>
              <w:adjustRightInd w:val="0"/>
              <w:spacing w:after="0" w:line="240" w:lineRule="auto"/>
              <w:rPr>
                <w:rFonts w:ascii="Arial" w:eastAsia="Times New Roman" w:hAnsi="Arial" w:cs="Arial"/>
                <w:color w:val="000000"/>
                <w:sz w:val="20"/>
                <w:szCs w:val="20"/>
                <w:lang w:val="nl-NL"/>
              </w:rPr>
            </w:pPr>
          </w:p>
        </w:tc>
      </w:tr>
      <w:tr w:rsidR="00CD63CD" w:rsidRPr="00CD63CD" w14:paraId="2F5EA6E5" w14:textId="77777777" w:rsidTr="001C7151">
        <w:trPr>
          <w:trHeight w:val="215"/>
        </w:trPr>
        <w:tc>
          <w:tcPr>
            <w:tcW w:w="3780" w:type="dxa"/>
            <w:tcBorders>
              <w:top w:val="nil"/>
              <w:left w:val="nil"/>
              <w:bottom w:val="nil"/>
              <w:right w:val="nil"/>
            </w:tcBorders>
          </w:tcPr>
          <w:p w14:paraId="30D2C540"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20E5EA6A"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CD63CD" w:rsidRPr="00CD63CD" w14:paraId="4EC96BDF" w14:textId="77777777" w:rsidTr="001C7151">
        <w:trPr>
          <w:trHeight w:val="230"/>
        </w:trPr>
        <w:tc>
          <w:tcPr>
            <w:tcW w:w="3780" w:type="dxa"/>
            <w:tcBorders>
              <w:top w:val="nil"/>
              <w:left w:val="nil"/>
              <w:bottom w:val="nil"/>
              <w:right w:val="nil"/>
            </w:tcBorders>
          </w:tcPr>
          <w:p w14:paraId="5D35767B" w14:textId="77777777"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70F3DF9"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14:paraId="1A99FE98" w14:textId="77777777" w:rsidTr="001C7151">
        <w:trPr>
          <w:trHeight w:val="230"/>
        </w:trPr>
        <w:tc>
          <w:tcPr>
            <w:tcW w:w="3780" w:type="dxa"/>
            <w:tcBorders>
              <w:top w:val="nil"/>
              <w:left w:val="nil"/>
              <w:bottom w:val="nil"/>
              <w:right w:val="nil"/>
            </w:tcBorders>
          </w:tcPr>
          <w:p w14:paraId="203C31DD"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4051BBAF"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CD63CD" w:rsidRPr="00CD63CD" w14:paraId="7A3C1D53" w14:textId="77777777" w:rsidTr="001C7151">
        <w:trPr>
          <w:trHeight w:val="230"/>
        </w:trPr>
        <w:tc>
          <w:tcPr>
            <w:tcW w:w="3780" w:type="dxa"/>
            <w:tcBorders>
              <w:top w:val="nil"/>
              <w:left w:val="nil"/>
              <w:bottom w:val="nil"/>
              <w:right w:val="nil"/>
            </w:tcBorders>
          </w:tcPr>
          <w:p w14:paraId="20C8D4C7" w14:textId="77777777"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3979BAD"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14:paraId="1AC31CCC" w14:textId="77777777" w:rsidTr="001C7151">
        <w:trPr>
          <w:trHeight w:val="230"/>
        </w:trPr>
        <w:tc>
          <w:tcPr>
            <w:tcW w:w="3780" w:type="dxa"/>
            <w:tcBorders>
              <w:top w:val="nil"/>
              <w:left w:val="nil"/>
              <w:bottom w:val="nil"/>
              <w:right w:val="nil"/>
            </w:tcBorders>
          </w:tcPr>
          <w:p w14:paraId="6F3E056A"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3962B4E9"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14:paraId="7F510663" w14:textId="77777777" w:rsidTr="001C7151">
        <w:trPr>
          <w:trHeight w:val="230"/>
        </w:trPr>
        <w:tc>
          <w:tcPr>
            <w:tcW w:w="3780" w:type="dxa"/>
            <w:tcBorders>
              <w:top w:val="nil"/>
              <w:left w:val="nil"/>
              <w:bottom w:val="nil"/>
              <w:right w:val="nil"/>
            </w:tcBorders>
          </w:tcPr>
          <w:p w14:paraId="4A3482E5" w14:textId="77777777"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B8E5B4A"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14:paraId="31908422" w14:textId="77777777" w:rsidTr="001C7151">
        <w:trPr>
          <w:trHeight w:val="230"/>
        </w:trPr>
        <w:tc>
          <w:tcPr>
            <w:tcW w:w="3780" w:type="dxa"/>
            <w:tcBorders>
              <w:top w:val="nil"/>
              <w:left w:val="nil"/>
              <w:bottom w:val="nil"/>
              <w:right w:val="nil"/>
            </w:tcBorders>
          </w:tcPr>
          <w:p w14:paraId="626F025E"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57BABA78"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CD63CD" w:rsidRPr="00CD63CD" w14:paraId="0276F66F" w14:textId="77777777" w:rsidTr="001C7151">
        <w:trPr>
          <w:trHeight w:val="230"/>
        </w:trPr>
        <w:tc>
          <w:tcPr>
            <w:tcW w:w="3780" w:type="dxa"/>
            <w:tcBorders>
              <w:top w:val="nil"/>
              <w:left w:val="nil"/>
              <w:bottom w:val="nil"/>
              <w:right w:val="nil"/>
            </w:tcBorders>
          </w:tcPr>
          <w:p w14:paraId="1029CD78" w14:textId="77777777"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EBC2227"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14:paraId="2BADE43F" w14:textId="77777777" w:rsidTr="001C7151">
        <w:trPr>
          <w:trHeight w:val="411"/>
        </w:trPr>
        <w:tc>
          <w:tcPr>
            <w:tcW w:w="3780" w:type="dxa"/>
            <w:tcBorders>
              <w:top w:val="nil"/>
              <w:left w:val="nil"/>
              <w:bottom w:val="nil"/>
              <w:right w:val="nil"/>
            </w:tcBorders>
          </w:tcPr>
          <w:p w14:paraId="28D89FA5"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197153F0"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CD63CD" w:rsidRPr="00CD63CD" w14:paraId="756AD634" w14:textId="77777777" w:rsidTr="001C7151">
        <w:trPr>
          <w:trHeight w:val="245"/>
        </w:trPr>
        <w:tc>
          <w:tcPr>
            <w:tcW w:w="3780" w:type="dxa"/>
            <w:tcBorders>
              <w:top w:val="nil"/>
              <w:left w:val="nil"/>
              <w:bottom w:val="nil"/>
              <w:right w:val="nil"/>
            </w:tcBorders>
          </w:tcPr>
          <w:p w14:paraId="491A185B" w14:textId="77777777"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925423D"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14:paraId="4B95A806" w14:textId="77777777" w:rsidTr="001C7151">
        <w:trPr>
          <w:trHeight w:val="230"/>
        </w:trPr>
        <w:tc>
          <w:tcPr>
            <w:tcW w:w="3780" w:type="dxa"/>
            <w:tcBorders>
              <w:top w:val="nil"/>
              <w:left w:val="nil"/>
              <w:bottom w:val="nil"/>
              <w:right w:val="nil"/>
            </w:tcBorders>
          </w:tcPr>
          <w:p w14:paraId="1EA88400"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41DCB843" w14:textId="77777777" w:rsidR="00CD63CD" w:rsidRPr="00CD63CD" w:rsidRDefault="00DA5D93"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CD63CD" w:rsidRPr="00CD63CD">
              <w:rPr>
                <w:rFonts w:ascii="Arial" w:hAnsi="Arial" w:cs="Arial"/>
                <w:sz w:val="20"/>
                <w:szCs w:val="20"/>
                <w:lang w:val="en-AU"/>
              </w:rPr>
              <w:instrText xml:space="preserve">MERGEFIELD </w:instrText>
            </w:r>
            <w:r w:rsidR="00CD63CD"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00CD63CD"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00CD63CD"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00CD63CD"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00CD63CD"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p>
        </w:tc>
      </w:tr>
      <w:tr w:rsidR="00CD63CD" w:rsidRPr="00CD63CD" w14:paraId="15D791F5" w14:textId="77777777" w:rsidTr="001C7151">
        <w:trPr>
          <w:trHeight w:val="230"/>
        </w:trPr>
        <w:tc>
          <w:tcPr>
            <w:tcW w:w="3780" w:type="dxa"/>
            <w:tcBorders>
              <w:top w:val="nil"/>
              <w:left w:val="nil"/>
              <w:bottom w:val="nil"/>
              <w:right w:val="nil"/>
            </w:tcBorders>
          </w:tcPr>
          <w:p w14:paraId="475BC52C" w14:textId="77777777"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6A7FE68"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14:paraId="4D6FDF30" w14:textId="77777777" w:rsidTr="001C7151">
        <w:trPr>
          <w:trHeight w:val="230"/>
        </w:trPr>
        <w:tc>
          <w:tcPr>
            <w:tcW w:w="3780" w:type="dxa"/>
            <w:tcBorders>
              <w:top w:val="nil"/>
              <w:left w:val="nil"/>
              <w:bottom w:val="nil"/>
              <w:right w:val="nil"/>
            </w:tcBorders>
          </w:tcPr>
          <w:p w14:paraId="0A0723FF"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4EFCA5C2"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Gemeentelijk basisgegeven</w:t>
            </w:r>
          </w:p>
        </w:tc>
      </w:tr>
      <w:tr w:rsidR="00CD63CD" w:rsidRPr="00CD63CD" w14:paraId="467AAB40" w14:textId="77777777" w:rsidTr="001C7151">
        <w:trPr>
          <w:trHeight w:val="230"/>
        </w:trPr>
        <w:tc>
          <w:tcPr>
            <w:tcW w:w="3780" w:type="dxa"/>
            <w:tcBorders>
              <w:top w:val="nil"/>
              <w:left w:val="nil"/>
              <w:right w:val="nil"/>
            </w:tcBorders>
          </w:tcPr>
          <w:p w14:paraId="57D21ADD" w14:textId="77777777"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325D75BD"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AE1A91" w14:paraId="2BAD3918" w14:textId="77777777" w:rsidTr="001C7151">
        <w:trPr>
          <w:trHeight w:val="230"/>
        </w:trPr>
        <w:tc>
          <w:tcPr>
            <w:tcW w:w="3780" w:type="dxa"/>
            <w:tcBorders>
              <w:top w:val="nil"/>
              <w:left w:val="nil"/>
              <w:bottom w:val="single" w:sz="4" w:space="0" w:color="auto"/>
              <w:right w:val="nil"/>
            </w:tcBorders>
          </w:tcPr>
          <w:p w14:paraId="6B089D0D" w14:textId="77777777"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14:paraId="447DDDA7" w14:textId="77777777" w:rsidR="00CD63CD" w:rsidRPr="00DD0F4F" w:rsidRDefault="00CD63CD" w:rsidP="00CD63CD">
            <w:pPr>
              <w:autoSpaceDE w:val="0"/>
              <w:autoSpaceDN w:val="0"/>
              <w:adjustRightInd w:val="0"/>
              <w:spacing w:after="0" w:line="240" w:lineRule="auto"/>
              <w:rPr>
                <w:rFonts w:ascii="Arial" w:eastAsia="Times New Roman" w:hAnsi="Arial" w:cs="Arial"/>
                <w:color w:val="000000"/>
                <w:sz w:val="20"/>
                <w:szCs w:val="20"/>
                <w:lang w:val="nl-NL"/>
              </w:rPr>
            </w:pPr>
            <w:del w:id="12827" w:author="Arjan" w:date="2014-09-02T17:40:00Z">
              <w:r w:rsidRPr="00DD0F4F" w:rsidDel="008571D5">
                <w:rPr>
                  <w:rFonts w:ascii="Arial" w:eastAsia="Times New Roman" w:hAnsi="Arial" w:cs="Arial"/>
                  <w:color w:val="000000"/>
                  <w:sz w:val="20"/>
                  <w:szCs w:val="20"/>
                  <w:lang w:val="nl-NL"/>
                </w:rPr>
                <w:delText>-</w:delText>
              </w:r>
            </w:del>
            <w:ins w:id="12828" w:author="Arjan" w:date="2014-09-02T17:40:00Z">
              <w:r w:rsidR="008571D5" w:rsidRPr="00DD0F4F">
                <w:rPr>
                  <w:rFonts w:ascii="Arial" w:eastAsia="Times New Roman" w:hAnsi="Arial" w:cs="Arial"/>
                  <w:color w:val="000000"/>
                  <w:sz w:val="20"/>
                  <w:szCs w:val="20"/>
                  <w:lang w:val="nl-NL"/>
                </w:rPr>
                <w:t xml:space="preserve"> De waarde van dit attribuutsoort wordt vastgesteld bij creatie van de zaak en wijzigt daarna niet meer.</w:t>
              </w:r>
            </w:ins>
          </w:p>
        </w:tc>
      </w:tr>
    </w:tbl>
    <w:p w14:paraId="2F741700" w14:textId="77777777" w:rsidR="00FC7BDD" w:rsidRPr="00DD0F4F" w:rsidRDefault="00FC7BDD" w:rsidP="00FC7BDD">
      <w:pPr>
        <w:rPr>
          <w:ins w:id="12829" w:author="Arjan" w:date="2014-09-02T17:45:00Z"/>
          <w:lang w:val="nl-NL"/>
        </w:rPr>
      </w:pPr>
    </w:p>
    <w:p w14:paraId="13A32735" w14:textId="77777777" w:rsidR="008571D5" w:rsidRPr="0083120B" w:rsidRDefault="008571D5" w:rsidP="008571D5">
      <w:pPr>
        <w:widowControl w:val="0"/>
        <w:autoSpaceDE w:val="0"/>
        <w:autoSpaceDN w:val="0"/>
        <w:adjustRightInd w:val="0"/>
        <w:spacing w:before="240" w:after="60" w:line="240" w:lineRule="auto"/>
        <w:outlineLvl w:val="3"/>
        <w:rPr>
          <w:ins w:id="12830" w:author="Arjan" w:date="2014-09-02T17:45:00Z"/>
          <w:rFonts w:ascii="Arial" w:eastAsia="Times New Roman" w:hAnsi="Arial" w:cs="Arial"/>
          <w:b/>
          <w:color w:val="004080"/>
          <w:sz w:val="24"/>
          <w:szCs w:val="24"/>
          <w:lang w:eastAsia="nl-NL"/>
        </w:rPr>
      </w:pPr>
      <w:ins w:id="12831" w:author="Arjan" w:date="2014-09-02T17:45:00Z">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ins>
      <w:ins w:id="12832" w:author="Arjan" w:date="2014-09-02T17:49:00Z">
        <w:r>
          <w:rPr>
            <w:rFonts w:ascii="Arial" w:eastAsia="Times New Roman" w:hAnsi="Arial" w:cs="Arial"/>
            <w:b/>
            <w:color w:val="004080"/>
            <w:sz w:val="24"/>
            <w:szCs w:val="24"/>
            <w:lang w:eastAsia="nl-NL"/>
          </w:rPr>
          <w:t>Bronorganisatie</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8571D5" w:rsidRPr="00CD63CD" w14:paraId="029936FA" w14:textId="77777777" w:rsidTr="008571D5">
        <w:trPr>
          <w:trHeight w:val="232"/>
          <w:ins w:id="12833" w:author="Arjan" w:date="2014-09-02T17:45:00Z"/>
        </w:trPr>
        <w:tc>
          <w:tcPr>
            <w:tcW w:w="3780" w:type="dxa"/>
            <w:tcBorders>
              <w:top w:val="single" w:sz="4" w:space="0" w:color="auto"/>
              <w:left w:val="nil"/>
              <w:bottom w:val="nil"/>
              <w:right w:val="nil"/>
            </w:tcBorders>
          </w:tcPr>
          <w:p w14:paraId="7523C550" w14:textId="77777777" w:rsidR="008571D5" w:rsidRPr="00CD63CD" w:rsidRDefault="008571D5" w:rsidP="008571D5">
            <w:pPr>
              <w:autoSpaceDE w:val="0"/>
              <w:autoSpaceDN w:val="0"/>
              <w:adjustRightInd w:val="0"/>
              <w:spacing w:after="0" w:line="240" w:lineRule="auto"/>
              <w:rPr>
                <w:ins w:id="12834" w:author="Arjan" w:date="2014-09-02T17:45:00Z"/>
                <w:rFonts w:ascii="Arial" w:eastAsia="Times New Roman" w:hAnsi="Arial" w:cs="Arial"/>
                <w:color w:val="000000"/>
                <w:sz w:val="20"/>
                <w:szCs w:val="20"/>
              </w:rPr>
            </w:pPr>
            <w:ins w:id="12835" w:author="Arjan" w:date="2014-09-02T17:45:00Z">
              <w:r w:rsidRPr="00CD63C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78557C94" w14:textId="77777777" w:rsidR="008571D5" w:rsidRPr="00CD63CD" w:rsidRDefault="008571D5" w:rsidP="008571D5">
            <w:pPr>
              <w:autoSpaceDE w:val="0"/>
              <w:autoSpaceDN w:val="0"/>
              <w:adjustRightInd w:val="0"/>
              <w:spacing w:after="0" w:line="240" w:lineRule="auto"/>
              <w:rPr>
                <w:ins w:id="12836" w:author="Arjan" w:date="2014-09-02T17:45:00Z"/>
                <w:rFonts w:ascii="Arial" w:eastAsia="Times New Roman" w:hAnsi="Arial" w:cs="Arial"/>
                <w:color w:val="000000"/>
                <w:sz w:val="20"/>
                <w:szCs w:val="20"/>
              </w:rPr>
            </w:pPr>
            <w:ins w:id="12837" w:author="Arjan" w:date="2014-09-02T17:49:00Z">
              <w:r>
                <w:rPr>
                  <w:rFonts w:ascii="Arial" w:hAnsi="Arial" w:cs="Arial"/>
                  <w:sz w:val="20"/>
                  <w:szCs w:val="20"/>
                  <w:lang w:val="en-AU"/>
                </w:rPr>
                <w:t>Bronorganisatie</w:t>
              </w:r>
            </w:ins>
          </w:p>
        </w:tc>
      </w:tr>
      <w:tr w:rsidR="008571D5" w:rsidRPr="00CD63CD" w14:paraId="6A37163A" w14:textId="77777777" w:rsidTr="008571D5">
        <w:trPr>
          <w:trHeight w:val="232"/>
          <w:ins w:id="12838" w:author="Arjan" w:date="2014-09-02T17:45:00Z"/>
        </w:trPr>
        <w:tc>
          <w:tcPr>
            <w:tcW w:w="3780" w:type="dxa"/>
            <w:tcBorders>
              <w:top w:val="nil"/>
              <w:left w:val="nil"/>
              <w:bottom w:val="nil"/>
              <w:right w:val="nil"/>
            </w:tcBorders>
          </w:tcPr>
          <w:p w14:paraId="4ADEB603" w14:textId="77777777" w:rsidR="008571D5" w:rsidRPr="00CD63CD" w:rsidRDefault="008571D5" w:rsidP="008571D5">
            <w:pPr>
              <w:autoSpaceDE w:val="0"/>
              <w:autoSpaceDN w:val="0"/>
              <w:adjustRightInd w:val="0"/>
              <w:spacing w:after="0" w:line="240" w:lineRule="auto"/>
              <w:rPr>
                <w:ins w:id="12839" w:author="Arjan" w:date="2014-09-02T17:45:00Z"/>
                <w:rFonts w:ascii="Arial" w:eastAsia="Times New Roman" w:hAnsi="Arial" w:cs="Arial"/>
                <w:b/>
                <w:bCs/>
                <w:color w:val="000000"/>
                <w:sz w:val="20"/>
                <w:szCs w:val="20"/>
              </w:rPr>
            </w:pPr>
          </w:p>
        </w:tc>
        <w:tc>
          <w:tcPr>
            <w:tcW w:w="5580" w:type="dxa"/>
            <w:tcBorders>
              <w:top w:val="nil"/>
              <w:left w:val="nil"/>
              <w:bottom w:val="nil"/>
              <w:right w:val="nil"/>
            </w:tcBorders>
          </w:tcPr>
          <w:p w14:paraId="5CF97CD6" w14:textId="77777777" w:rsidR="008571D5" w:rsidRPr="00CD63CD" w:rsidRDefault="008571D5" w:rsidP="008571D5">
            <w:pPr>
              <w:autoSpaceDE w:val="0"/>
              <w:autoSpaceDN w:val="0"/>
              <w:adjustRightInd w:val="0"/>
              <w:spacing w:after="0" w:line="240" w:lineRule="auto"/>
              <w:rPr>
                <w:ins w:id="12840" w:author="Arjan" w:date="2014-09-02T17:45:00Z"/>
                <w:rFonts w:ascii="Arial" w:eastAsia="Times New Roman" w:hAnsi="Arial" w:cs="Arial"/>
                <w:color w:val="000000"/>
                <w:sz w:val="20"/>
                <w:szCs w:val="20"/>
              </w:rPr>
            </w:pPr>
          </w:p>
        </w:tc>
      </w:tr>
      <w:tr w:rsidR="008571D5" w:rsidRPr="00CD63CD" w14:paraId="2B679C71" w14:textId="77777777" w:rsidTr="008571D5">
        <w:trPr>
          <w:trHeight w:val="232"/>
          <w:ins w:id="12841" w:author="Arjan" w:date="2014-09-02T17:45:00Z"/>
        </w:trPr>
        <w:tc>
          <w:tcPr>
            <w:tcW w:w="3780" w:type="dxa"/>
            <w:tcBorders>
              <w:top w:val="nil"/>
              <w:left w:val="nil"/>
              <w:bottom w:val="nil"/>
              <w:right w:val="nil"/>
            </w:tcBorders>
          </w:tcPr>
          <w:p w14:paraId="5E5C8BE8" w14:textId="77777777" w:rsidR="008571D5" w:rsidRPr="00CD63CD" w:rsidRDefault="008571D5" w:rsidP="008571D5">
            <w:pPr>
              <w:autoSpaceDE w:val="0"/>
              <w:autoSpaceDN w:val="0"/>
              <w:adjustRightInd w:val="0"/>
              <w:spacing w:after="0" w:line="240" w:lineRule="auto"/>
              <w:rPr>
                <w:ins w:id="12842" w:author="Arjan" w:date="2014-09-02T17:45:00Z"/>
                <w:rFonts w:ascii="Arial" w:eastAsia="Times New Roman" w:hAnsi="Arial" w:cs="Arial"/>
                <w:color w:val="000000"/>
                <w:sz w:val="20"/>
                <w:szCs w:val="20"/>
              </w:rPr>
            </w:pPr>
            <w:ins w:id="12843" w:author="Arjan" w:date="2014-09-02T17:45:00Z">
              <w:r w:rsidRPr="00CD63C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1F701F25" w14:textId="77777777" w:rsidR="008571D5" w:rsidRPr="00CD63CD" w:rsidRDefault="008571D5" w:rsidP="008571D5">
            <w:pPr>
              <w:autoSpaceDE w:val="0"/>
              <w:autoSpaceDN w:val="0"/>
              <w:adjustRightInd w:val="0"/>
              <w:spacing w:after="0" w:line="240" w:lineRule="auto"/>
              <w:rPr>
                <w:ins w:id="12844" w:author="Arjan" w:date="2014-09-02T17:45:00Z"/>
                <w:rFonts w:ascii="Arial" w:eastAsia="Times New Roman" w:hAnsi="Arial" w:cs="Arial"/>
                <w:color w:val="000000"/>
                <w:sz w:val="20"/>
                <w:szCs w:val="20"/>
              </w:rPr>
            </w:pPr>
            <w:ins w:id="12845" w:author="Arjan" w:date="2014-09-02T17:45:00Z">
              <w:r>
                <w:rPr>
                  <w:rFonts w:ascii="Arial" w:eastAsia="Times New Roman" w:hAnsi="Arial" w:cs="Arial"/>
                  <w:color w:val="000000"/>
                  <w:sz w:val="20"/>
                  <w:szCs w:val="20"/>
                </w:rPr>
                <w:t>KING</w:t>
              </w:r>
            </w:ins>
          </w:p>
        </w:tc>
      </w:tr>
      <w:tr w:rsidR="008571D5" w:rsidRPr="00CD63CD" w14:paraId="34EA44F8" w14:textId="77777777" w:rsidTr="008571D5">
        <w:trPr>
          <w:trHeight w:val="232"/>
          <w:ins w:id="12846" w:author="Arjan" w:date="2014-09-02T17:45:00Z"/>
        </w:trPr>
        <w:tc>
          <w:tcPr>
            <w:tcW w:w="3780" w:type="dxa"/>
            <w:tcBorders>
              <w:top w:val="nil"/>
              <w:left w:val="nil"/>
              <w:bottom w:val="nil"/>
              <w:right w:val="nil"/>
            </w:tcBorders>
          </w:tcPr>
          <w:p w14:paraId="40E97843" w14:textId="77777777" w:rsidR="008571D5" w:rsidRPr="00CD63CD" w:rsidRDefault="008571D5" w:rsidP="008571D5">
            <w:pPr>
              <w:autoSpaceDE w:val="0"/>
              <w:autoSpaceDN w:val="0"/>
              <w:adjustRightInd w:val="0"/>
              <w:spacing w:after="0" w:line="240" w:lineRule="auto"/>
              <w:rPr>
                <w:ins w:id="12847" w:author="Arjan" w:date="2014-09-02T17:45:00Z"/>
                <w:rFonts w:ascii="Arial" w:eastAsia="Times New Roman" w:hAnsi="Arial" w:cs="Arial"/>
                <w:b/>
                <w:bCs/>
                <w:color w:val="000000"/>
                <w:sz w:val="20"/>
                <w:szCs w:val="20"/>
              </w:rPr>
            </w:pPr>
          </w:p>
        </w:tc>
        <w:tc>
          <w:tcPr>
            <w:tcW w:w="5580" w:type="dxa"/>
            <w:tcBorders>
              <w:top w:val="nil"/>
              <w:left w:val="nil"/>
              <w:bottom w:val="nil"/>
              <w:right w:val="nil"/>
            </w:tcBorders>
          </w:tcPr>
          <w:p w14:paraId="57B77AAE" w14:textId="77777777" w:rsidR="008571D5" w:rsidRPr="00CD63CD" w:rsidRDefault="008571D5" w:rsidP="008571D5">
            <w:pPr>
              <w:autoSpaceDE w:val="0"/>
              <w:autoSpaceDN w:val="0"/>
              <w:adjustRightInd w:val="0"/>
              <w:spacing w:after="0" w:line="240" w:lineRule="auto"/>
              <w:rPr>
                <w:ins w:id="12848" w:author="Arjan" w:date="2014-09-02T17:45:00Z"/>
                <w:rFonts w:ascii="Arial" w:eastAsia="Times New Roman" w:hAnsi="Arial" w:cs="Arial"/>
                <w:color w:val="000000"/>
                <w:sz w:val="20"/>
                <w:szCs w:val="20"/>
              </w:rPr>
            </w:pPr>
          </w:p>
        </w:tc>
      </w:tr>
      <w:tr w:rsidR="008571D5" w:rsidRPr="00CD63CD" w14:paraId="78465EDF" w14:textId="77777777" w:rsidTr="008571D5">
        <w:trPr>
          <w:trHeight w:val="232"/>
          <w:ins w:id="12849" w:author="Arjan" w:date="2014-09-02T17:45:00Z"/>
        </w:trPr>
        <w:tc>
          <w:tcPr>
            <w:tcW w:w="3780" w:type="dxa"/>
            <w:tcBorders>
              <w:top w:val="nil"/>
              <w:left w:val="nil"/>
              <w:bottom w:val="nil"/>
              <w:right w:val="nil"/>
            </w:tcBorders>
          </w:tcPr>
          <w:p w14:paraId="1A64BD2E" w14:textId="77777777" w:rsidR="008571D5" w:rsidRPr="00CD63CD" w:rsidRDefault="008571D5" w:rsidP="008571D5">
            <w:pPr>
              <w:autoSpaceDE w:val="0"/>
              <w:autoSpaceDN w:val="0"/>
              <w:adjustRightInd w:val="0"/>
              <w:spacing w:after="0" w:line="240" w:lineRule="auto"/>
              <w:rPr>
                <w:ins w:id="12850" w:author="Arjan" w:date="2014-09-02T17:45:00Z"/>
                <w:rFonts w:ascii="Arial" w:eastAsia="Times New Roman" w:hAnsi="Arial" w:cs="Arial"/>
                <w:color w:val="000000"/>
                <w:sz w:val="20"/>
                <w:szCs w:val="20"/>
              </w:rPr>
            </w:pPr>
            <w:ins w:id="12851" w:author="Arjan" w:date="2014-09-02T17:45:00Z">
              <w:r w:rsidRPr="00CD63C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25BA5472" w14:textId="77777777" w:rsidR="008571D5" w:rsidRPr="00CD63CD" w:rsidRDefault="008571D5" w:rsidP="008571D5">
            <w:pPr>
              <w:autoSpaceDE w:val="0"/>
              <w:autoSpaceDN w:val="0"/>
              <w:adjustRightInd w:val="0"/>
              <w:spacing w:after="0" w:line="240" w:lineRule="auto"/>
              <w:rPr>
                <w:ins w:id="12852" w:author="Arjan" w:date="2014-09-02T17:45:00Z"/>
                <w:rFonts w:ascii="Arial" w:eastAsia="Times New Roman" w:hAnsi="Arial" w:cs="Arial"/>
                <w:color w:val="000000"/>
                <w:sz w:val="20"/>
                <w:szCs w:val="20"/>
              </w:rPr>
            </w:pPr>
          </w:p>
        </w:tc>
      </w:tr>
      <w:tr w:rsidR="008571D5" w:rsidRPr="00CD63CD" w14:paraId="431BCC75" w14:textId="77777777" w:rsidTr="008571D5">
        <w:trPr>
          <w:trHeight w:val="232"/>
          <w:ins w:id="12853" w:author="Arjan" w:date="2014-09-02T17:45:00Z"/>
        </w:trPr>
        <w:tc>
          <w:tcPr>
            <w:tcW w:w="3780" w:type="dxa"/>
            <w:tcBorders>
              <w:top w:val="nil"/>
              <w:left w:val="nil"/>
              <w:bottom w:val="nil"/>
              <w:right w:val="nil"/>
            </w:tcBorders>
          </w:tcPr>
          <w:p w14:paraId="3EB27976" w14:textId="77777777" w:rsidR="008571D5" w:rsidRPr="00CD63CD" w:rsidRDefault="008571D5" w:rsidP="008571D5">
            <w:pPr>
              <w:autoSpaceDE w:val="0"/>
              <w:autoSpaceDN w:val="0"/>
              <w:adjustRightInd w:val="0"/>
              <w:spacing w:after="0" w:line="240" w:lineRule="auto"/>
              <w:rPr>
                <w:ins w:id="12854" w:author="Arjan" w:date="2014-09-02T17:45:00Z"/>
                <w:rFonts w:ascii="Arial" w:eastAsia="Times New Roman" w:hAnsi="Arial" w:cs="Arial"/>
                <w:b/>
                <w:bCs/>
                <w:color w:val="000000"/>
                <w:sz w:val="20"/>
                <w:szCs w:val="20"/>
              </w:rPr>
            </w:pPr>
          </w:p>
        </w:tc>
        <w:tc>
          <w:tcPr>
            <w:tcW w:w="5580" w:type="dxa"/>
            <w:tcBorders>
              <w:top w:val="nil"/>
              <w:left w:val="nil"/>
              <w:bottom w:val="nil"/>
              <w:right w:val="nil"/>
            </w:tcBorders>
          </w:tcPr>
          <w:p w14:paraId="5FEA85CC" w14:textId="77777777" w:rsidR="008571D5" w:rsidRPr="00CD63CD" w:rsidRDefault="008571D5" w:rsidP="008571D5">
            <w:pPr>
              <w:autoSpaceDE w:val="0"/>
              <w:autoSpaceDN w:val="0"/>
              <w:adjustRightInd w:val="0"/>
              <w:spacing w:after="0" w:line="240" w:lineRule="auto"/>
              <w:rPr>
                <w:ins w:id="12855" w:author="Arjan" w:date="2014-09-02T17:45:00Z"/>
                <w:rFonts w:ascii="Arial" w:eastAsia="Times New Roman" w:hAnsi="Arial" w:cs="Arial"/>
                <w:color w:val="000000"/>
                <w:sz w:val="20"/>
                <w:szCs w:val="20"/>
              </w:rPr>
            </w:pPr>
          </w:p>
        </w:tc>
      </w:tr>
      <w:tr w:rsidR="008571D5" w:rsidRPr="00CD63CD" w14:paraId="1C539E52" w14:textId="77777777" w:rsidTr="008571D5">
        <w:trPr>
          <w:trHeight w:val="232"/>
          <w:ins w:id="12856" w:author="Arjan" w:date="2014-09-02T17:45:00Z"/>
        </w:trPr>
        <w:tc>
          <w:tcPr>
            <w:tcW w:w="3780" w:type="dxa"/>
            <w:tcBorders>
              <w:top w:val="nil"/>
              <w:left w:val="nil"/>
              <w:bottom w:val="nil"/>
              <w:right w:val="nil"/>
            </w:tcBorders>
          </w:tcPr>
          <w:p w14:paraId="1C7F8D2E" w14:textId="77777777" w:rsidR="008571D5" w:rsidRPr="00CD63CD" w:rsidRDefault="008571D5" w:rsidP="008571D5">
            <w:pPr>
              <w:autoSpaceDE w:val="0"/>
              <w:autoSpaceDN w:val="0"/>
              <w:adjustRightInd w:val="0"/>
              <w:spacing w:after="0" w:line="240" w:lineRule="auto"/>
              <w:rPr>
                <w:ins w:id="12857" w:author="Arjan" w:date="2014-09-02T17:45:00Z"/>
                <w:rFonts w:ascii="Arial" w:eastAsia="Times New Roman" w:hAnsi="Arial" w:cs="Arial"/>
                <w:color w:val="000000"/>
                <w:sz w:val="20"/>
                <w:szCs w:val="20"/>
              </w:rPr>
            </w:pPr>
            <w:ins w:id="12858" w:author="Arjan" w:date="2014-09-02T17:45:00Z">
              <w:r w:rsidRPr="00CD63C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6457EE08" w14:textId="77777777" w:rsidR="008571D5" w:rsidRPr="00CD63CD" w:rsidRDefault="00E15C54" w:rsidP="00E15C54">
            <w:pPr>
              <w:autoSpaceDE w:val="0"/>
              <w:autoSpaceDN w:val="0"/>
              <w:adjustRightInd w:val="0"/>
              <w:spacing w:after="0" w:line="240" w:lineRule="auto"/>
              <w:rPr>
                <w:ins w:id="12859" w:author="Arjan" w:date="2014-09-02T17:45:00Z"/>
                <w:rFonts w:ascii="Arial" w:eastAsia="Times New Roman" w:hAnsi="Arial" w:cs="Arial"/>
                <w:color w:val="000000"/>
                <w:sz w:val="20"/>
                <w:szCs w:val="20"/>
              </w:rPr>
            </w:pPr>
            <w:ins w:id="12860" w:author="Arjan" w:date="2014-09-07T17:36:00Z">
              <w:r>
                <w:rPr>
                  <w:rFonts w:ascii="Arial" w:hAnsi="Arial" w:cs="Arial"/>
                  <w:sz w:val="20"/>
                  <w:szCs w:val="20"/>
                  <w:lang w:val="en-AU"/>
                </w:rPr>
                <w:t>b</w:t>
              </w:r>
            </w:ins>
            <w:ins w:id="12861" w:author="Arjan" w:date="2014-09-02T17:49:00Z">
              <w:r w:rsidR="008571D5">
                <w:rPr>
                  <w:rFonts w:ascii="Arial" w:hAnsi="Arial" w:cs="Arial"/>
                  <w:sz w:val="20"/>
                  <w:szCs w:val="20"/>
                  <w:lang w:val="en-AU"/>
                </w:rPr>
                <w:t>ronorganisatie</w:t>
              </w:r>
            </w:ins>
          </w:p>
        </w:tc>
      </w:tr>
      <w:tr w:rsidR="008571D5" w:rsidRPr="00CD63CD" w14:paraId="17144BF4" w14:textId="77777777" w:rsidTr="008571D5">
        <w:trPr>
          <w:trHeight w:val="232"/>
          <w:ins w:id="12862" w:author="Arjan" w:date="2014-09-02T17:45:00Z"/>
        </w:trPr>
        <w:tc>
          <w:tcPr>
            <w:tcW w:w="3780" w:type="dxa"/>
            <w:tcBorders>
              <w:top w:val="nil"/>
              <w:left w:val="nil"/>
              <w:bottom w:val="nil"/>
              <w:right w:val="nil"/>
            </w:tcBorders>
          </w:tcPr>
          <w:p w14:paraId="4EED7B77" w14:textId="77777777" w:rsidR="008571D5" w:rsidRPr="00CD63CD" w:rsidRDefault="008571D5" w:rsidP="008571D5">
            <w:pPr>
              <w:autoSpaceDE w:val="0"/>
              <w:autoSpaceDN w:val="0"/>
              <w:adjustRightInd w:val="0"/>
              <w:spacing w:after="0" w:line="240" w:lineRule="auto"/>
              <w:rPr>
                <w:ins w:id="12863" w:author="Arjan" w:date="2014-09-02T17:45:00Z"/>
                <w:rFonts w:ascii="Arial" w:eastAsia="Times New Roman" w:hAnsi="Arial" w:cs="Arial"/>
                <w:b/>
                <w:bCs/>
                <w:color w:val="000000"/>
                <w:sz w:val="20"/>
                <w:szCs w:val="20"/>
              </w:rPr>
            </w:pPr>
          </w:p>
        </w:tc>
        <w:tc>
          <w:tcPr>
            <w:tcW w:w="5580" w:type="dxa"/>
            <w:tcBorders>
              <w:top w:val="nil"/>
              <w:left w:val="nil"/>
              <w:bottom w:val="nil"/>
              <w:right w:val="nil"/>
            </w:tcBorders>
          </w:tcPr>
          <w:p w14:paraId="07A66F9B" w14:textId="77777777" w:rsidR="008571D5" w:rsidRPr="00CD63CD" w:rsidRDefault="008571D5" w:rsidP="008571D5">
            <w:pPr>
              <w:autoSpaceDE w:val="0"/>
              <w:autoSpaceDN w:val="0"/>
              <w:adjustRightInd w:val="0"/>
              <w:spacing w:after="0" w:line="240" w:lineRule="auto"/>
              <w:rPr>
                <w:ins w:id="12864" w:author="Arjan" w:date="2014-09-02T17:45:00Z"/>
                <w:rFonts w:ascii="Arial" w:eastAsia="Times New Roman" w:hAnsi="Arial" w:cs="Arial"/>
                <w:color w:val="000000"/>
                <w:sz w:val="20"/>
                <w:szCs w:val="20"/>
              </w:rPr>
            </w:pPr>
          </w:p>
        </w:tc>
      </w:tr>
      <w:tr w:rsidR="00F168FB" w:rsidRPr="00AE1A91" w14:paraId="594535BD" w14:textId="77777777" w:rsidTr="008571D5">
        <w:trPr>
          <w:trHeight w:val="232"/>
          <w:ins w:id="12865" w:author="Arjan" w:date="2014-09-02T17:45:00Z"/>
        </w:trPr>
        <w:tc>
          <w:tcPr>
            <w:tcW w:w="3780" w:type="dxa"/>
            <w:tcBorders>
              <w:top w:val="nil"/>
              <w:left w:val="nil"/>
              <w:bottom w:val="nil"/>
              <w:right w:val="nil"/>
            </w:tcBorders>
          </w:tcPr>
          <w:p w14:paraId="00B27D6D" w14:textId="77777777" w:rsidR="00F168FB" w:rsidRPr="00CD63CD" w:rsidRDefault="00F168FB" w:rsidP="008571D5">
            <w:pPr>
              <w:autoSpaceDE w:val="0"/>
              <w:autoSpaceDN w:val="0"/>
              <w:adjustRightInd w:val="0"/>
              <w:spacing w:after="0" w:line="240" w:lineRule="auto"/>
              <w:rPr>
                <w:ins w:id="12866" w:author="Arjan" w:date="2014-09-02T17:45:00Z"/>
                <w:rFonts w:ascii="Arial" w:eastAsia="Times New Roman" w:hAnsi="Arial" w:cs="Arial"/>
                <w:color w:val="000000"/>
                <w:sz w:val="20"/>
                <w:szCs w:val="20"/>
              </w:rPr>
            </w:pPr>
            <w:ins w:id="12867" w:author="Arjan" w:date="2014-09-02T17:45:00Z">
              <w:r w:rsidRPr="00CD63C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5A827166" w14:textId="77777777" w:rsidR="00F168FB" w:rsidRPr="00DD0F4F" w:rsidRDefault="00DA5D93" w:rsidP="00F168FB">
            <w:pPr>
              <w:autoSpaceDE w:val="0"/>
              <w:autoSpaceDN w:val="0"/>
              <w:adjustRightInd w:val="0"/>
              <w:spacing w:after="0" w:line="240" w:lineRule="auto"/>
              <w:rPr>
                <w:ins w:id="12868" w:author="Arjan" w:date="2014-09-02T17:45:00Z"/>
                <w:rFonts w:ascii="Arial" w:eastAsia="Times New Roman" w:hAnsi="Arial" w:cs="Arial"/>
                <w:color w:val="000000"/>
                <w:sz w:val="20"/>
                <w:szCs w:val="20"/>
                <w:lang w:val="nl-NL"/>
              </w:rPr>
            </w:pPr>
            <w:ins w:id="12869" w:author="Arjan" w:date="2014-09-02T17:51:00Z">
              <w:r w:rsidRPr="00717312">
                <w:rPr>
                  <w:rFonts w:ascii="Arial" w:hAnsi="Arial" w:cs="Arial"/>
                  <w:sz w:val="20"/>
                  <w:szCs w:val="20"/>
                  <w:lang w:val="en-AU"/>
                </w:rPr>
                <w:fldChar w:fldCharType="begin" w:fldLock="1"/>
              </w:r>
              <w:r w:rsidR="00F168FB" w:rsidRPr="00DD0F4F">
                <w:rPr>
                  <w:rFonts w:ascii="Arial" w:hAnsi="Arial" w:cs="Arial"/>
                  <w:sz w:val="20"/>
                  <w:szCs w:val="20"/>
                  <w:lang w:val="nl-NL"/>
                </w:rPr>
                <w:instrText xml:space="preserve">MERGEFIELD </w:instrText>
              </w:r>
              <w:r w:rsidR="00F168FB" w:rsidRPr="00DD0F4F">
                <w:rPr>
                  <w:rFonts w:ascii="Arial" w:eastAsia="Times New Roman" w:hAnsi="Arial" w:cs="Arial"/>
                  <w:color w:val="000000"/>
                  <w:sz w:val="20"/>
                  <w:szCs w:val="20"/>
                  <w:lang w:val="nl-NL"/>
                </w:rPr>
                <w:instrText>Att.Notes</w:instrText>
              </w:r>
              <w:r w:rsidRPr="00717312">
                <w:rPr>
                  <w:rFonts w:ascii="Arial" w:hAnsi="Arial" w:cs="Arial"/>
                  <w:sz w:val="20"/>
                  <w:szCs w:val="20"/>
                  <w:lang w:val="en-AU"/>
                </w:rPr>
                <w:fldChar w:fldCharType="separate"/>
              </w:r>
              <w:r w:rsidR="00F168FB" w:rsidRPr="00DD0F4F">
                <w:rPr>
                  <w:rFonts w:ascii="Arial" w:eastAsia="Times New Roman" w:hAnsi="Arial" w:cs="Arial"/>
                  <w:color w:val="000000"/>
                  <w:sz w:val="20"/>
                  <w:szCs w:val="20"/>
                  <w:lang w:val="nl-NL"/>
                </w:rPr>
                <w:t xml:space="preserve">Het RSIN van de </w:t>
              </w:r>
            </w:ins>
            <w:ins w:id="12870" w:author="Arjan" w:date="2014-09-07T17:40:00Z">
              <w:r w:rsidR="00A87CAE" w:rsidRPr="00DD0F4F">
                <w:rPr>
                  <w:rFonts w:ascii="Arial" w:eastAsia="Times New Roman" w:hAnsi="Arial" w:cs="Arial"/>
                  <w:color w:val="000000"/>
                  <w:sz w:val="20"/>
                  <w:szCs w:val="20"/>
                  <w:lang w:val="nl-NL"/>
                </w:rPr>
                <w:t xml:space="preserve">Niet-natuurlijk persoon zijnde de </w:t>
              </w:r>
            </w:ins>
            <w:ins w:id="12871" w:author="Arjan" w:date="2014-09-02T17:51:00Z">
              <w:r w:rsidR="00F168FB" w:rsidRPr="00DD0F4F">
                <w:rPr>
                  <w:rFonts w:ascii="Arial" w:eastAsia="Times New Roman" w:hAnsi="Arial" w:cs="Arial"/>
                  <w:color w:val="000000"/>
                  <w:sz w:val="20"/>
                  <w:szCs w:val="20"/>
                  <w:lang w:val="nl-NL"/>
                </w:rPr>
                <w:t>organisatie die de zaak heeft gecreeer</w:t>
              </w:r>
            </w:ins>
            <w:ins w:id="12872" w:author="Arjan" w:date="2014-09-02T17:52:00Z">
              <w:r w:rsidR="00F168FB" w:rsidRPr="00DD0F4F">
                <w:rPr>
                  <w:rFonts w:ascii="Arial" w:eastAsia="Times New Roman" w:hAnsi="Arial" w:cs="Arial"/>
                  <w:color w:val="000000"/>
                  <w:sz w:val="20"/>
                  <w:szCs w:val="20"/>
                  <w:lang w:val="nl-NL"/>
                </w:rPr>
                <w:t>d</w:t>
              </w:r>
            </w:ins>
            <w:ins w:id="12873" w:author="Arjan" w:date="2014-09-02T17:51:00Z">
              <w:r w:rsidR="00F168FB" w:rsidRPr="00DD0F4F">
                <w:rPr>
                  <w:rFonts w:ascii="Arial" w:eastAsia="Times New Roman" w:hAnsi="Arial" w:cs="Arial"/>
                  <w:color w:val="000000"/>
                  <w:sz w:val="20"/>
                  <w:szCs w:val="20"/>
                  <w:lang w:val="nl-NL"/>
                </w:rPr>
                <w:t>.</w:t>
              </w:r>
              <w:r w:rsidRPr="00717312">
                <w:rPr>
                  <w:rFonts w:ascii="Arial" w:hAnsi="Arial" w:cs="Arial"/>
                  <w:sz w:val="20"/>
                  <w:szCs w:val="20"/>
                  <w:lang w:val="en-AU"/>
                </w:rPr>
                <w:fldChar w:fldCharType="end"/>
              </w:r>
            </w:ins>
          </w:p>
        </w:tc>
      </w:tr>
      <w:tr w:rsidR="00F168FB" w:rsidRPr="00AE1A91" w14:paraId="4106CC29" w14:textId="77777777" w:rsidTr="008571D5">
        <w:trPr>
          <w:trHeight w:val="232"/>
          <w:ins w:id="12874" w:author="Arjan" w:date="2014-09-02T17:45:00Z"/>
        </w:trPr>
        <w:tc>
          <w:tcPr>
            <w:tcW w:w="3780" w:type="dxa"/>
            <w:tcBorders>
              <w:top w:val="nil"/>
              <w:left w:val="nil"/>
              <w:bottom w:val="nil"/>
              <w:right w:val="nil"/>
            </w:tcBorders>
          </w:tcPr>
          <w:p w14:paraId="4F2B773D" w14:textId="77777777" w:rsidR="00F168FB" w:rsidRPr="00DD0F4F" w:rsidRDefault="00F168FB" w:rsidP="008571D5">
            <w:pPr>
              <w:autoSpaceDE w:val="0"/>
              <w:autoSpaceDN w:val="0"/>
              <w:adjustRightInd w:val="0"/>
              <w:spacing w:after="0" w:line="240" w:lineRule="auto"/>
              <w:rPr>
                <w:ins w:id="12875" w:author="Arjan" w:date="2014-09-02T17:45: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518A485C" w14:textId="77777777" w:rsidR="00F168FB" w:rsidRPr="00DD0F4F" w:rsidRDefault="00F168FB" w:rsidP="008571D5">
            <w:pPr>
              <w:autoSpaceDE w:val="0"/>
              <w:autoSpaceDN w:val="0"/>
              <w:adjustRightInd w:val="0"/>
              <w:spacing w:after="0" w:line="240" w:lineRule="auto"/>
              <w:rPr>
                <w:ins w:id="12876" w:author="Arjan" w:date="2014-09-02T17:45:00Z"/>
                <w:rFonts w:ascii="Arial" w:eastAsia="Times New Roman" w:hAnsi="Arial" w:cs="Arial"/>
                <w:color w:val="000000"/>
                <w:sz w:val="20"/>
                <w:szCs w:val="20"/>
                <w:lang w:val="nl-NL"/>
              </w:rPr>
            </w:pPr>
          </w:p>
        </w:tc>
      </w:tr>
      <w:tr w:rsidR="00F168FB" w:rsidRPr="00CD63CD" w14:paraId="3DE84E58" w14:textId="77777777" w:rsidTr="008571D5">
        <w:trPr>
          <w:trHeight w:val="232"/>
          <w:ins w:id="12877" w:author="Arjan" w:date="2014-09-02T17:45:00Z"/>
        </w:trPr>
        <w:tc>
          <w:tcPr>
            <w:tcW w:w="3780" w:type="dxa"/>
            <w:tcBorders>
              <w:top w:val="nil"/>
              <w:left w:val="nil"/>
              <w:bottom w:val="nil"/>
              <w:right w:val="nil"/>
            </w:tcBorders>
          </w:tcPr>
          <w:p w14:paraId="3CD31976" w14:textId="77777777" w:rsidR="00F168FB" w:rsidRPr="00CD63CD" w:rsidRDefault="00F168FB" w:rsidP="008571D5">
            <w:pPr>
              <w:autoSpaceDE w:val="0"/>
              <w:autoSpaceDN w:val="0"/>
              <w:adjustRightInd w:val="0"/>
              <w:spacing w:after="0" w:line="240" w:lineRule="auto"/>
              <w:rPr>
                <w:ins w:id="12878" w:author="Arjan" w:date="2014-09-02T17:45:00Z"/>
                <w:rFonts w:ascii="Arial" w:eastAsia="Times New Roman" w:hAnsi="Arial" w:cs="Arial"/>
                <w:color w:val="000000"/>
                <w:sz w:val="20"/>
                <w:szCs w:val="20"/>
              </w:rPr>
            </w:pPr>
            <w:ins w:id="12879" w:author="Arjan" w:date="2014-09-02T17:45:00Z">
              <w:r w:rsidRPr="00CD63C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0984922C" w14:textId="77777777" w:rsidR="00F168FB" w:rsidRPr="00CD63CD" w:rsidRDefault="00F168FB" w:rsidP="008571D5">
            <w:pPr>
              <w:autoSpaceDE w:val="0"/>
              <w:autoSpaceDN w:val="0"/>
              <w:adjustRightInd w:val="0"/>
              <w:spacing w:after="0" w:line="240" w:lineRule="auto"/>
              <w:rPr>
                <w:ins w:id="12880" w:author="Arjan" w:date="2014-09-02T17:45:00Z"/>
                <w:rFonts w:ascii="Arial" w:eastAsia="Times New Roman" w:hAnsi="Arial" w:cs="Arial"/>
                <w:color w:val="000000"/>
                <w:sz w:val="20"/>
                <w:szCs w:val="20"/>
              </w:rPr>
            </w:pPr>
            <w:ins w:id="12881" w:author="Arjan" w:date="2014-09-02T17:51:00Z">
              <w:r w:rsidRPr="00717312">
                <w:rPr>
                  <w:rFonts w:ascii="Arial" w:eastAsia="Times New Roman" w:hAnsi="Arial" w:cs="Arial"/>
                  <w:color w:val="000000"/>
                  <w:sz w:val="20"/>
                  <w:szCs w:val="20"/>
                </w:rPr>
                <w:t xml:space="preserve">KING </w:t>
              </w:r>
            </w:ins>
          </w:p>
        </w:tc>
      </w:tr>
      <w:tr w:rsidR="00F168FB" w:rsidRPr="00CD63CD" w14:paraId="4D6B53A4" w14:textId="77777777" w:rsidTr="008571D5">
        <w:trPr>
          <w:trHeight w:val="232"/>
          <w:ins w:id="12882" w:author="Arjan" w:date="2014-09-02T17:45:00Z"/>
        </w:trPr>
        <w:tc>
          <w:tcPr>
            <w:tcW w:w="3780" w:type="dxa"/>
            <w:tcBorders>
              <w:top w:val="nil"/>
              <w:left w:val="nil"/>
              <w:bottom w:val="nil"/>
              <w:right w:val="nil"/>
            </w:tcBorders>
          </w:tcPr>
          <w:p w14:paraId="14124DD4" w14:textId="77777777" w:rsidR="00F168FB" w:rsidRPr="00CD63CD" w:rsidRDefault="00F168FB" w:rsidP="008571D5">
            <w:pPr>
              <w:autoSpaceDE w:val="0"/>
              <w:autoSpaceDN w:val="0"/>
              <w:adjustRightInd w:val="0"/>
              <w:spacing w:after="0" w:line="240" w:lineRule="auto"/>
              <w:rPr>
                <w:ins w:id="12883" w:author="Arjan" w:date="2014-09-02T17:45:00Z"/>
                <w:rFonts w:ascii="Arial" w:eastAsia="Times New Roman" w:hAnsi="Arial" w:cs="Arial"/>
                <w:b/>
                <w:bCs/>
                <w:color w:val="000000"/>
                <w:sz w:val="20"/>
                <w:szCs w:val="20"/>
              </w:rPr>
            </w:pPr>
          </w:p>
        </w:tc>
        <w:tc>
          <w:tcPr>
            <w:tcW w:w="5580" w:type="dxa"/>
            <w:tcBorders>
              <w:top w:val="nil"/>
              <w:left w:val="nil"/>
              <w:bottom w:val="nil"/>
              <w:right w:val="nil"/>
            </w:tcBorders>
          </w:tcPr>
          <w:p w14:paraId="1D4078E9" w14:textId="77777777" w:rsidR="00F168FB" w:rsidRPr="00CD63CD" w:rsidRDefault="00F168FB" w:rsidP="008571D5">
            <w:pPr>
              <w:autoSpaceDE w:val="0"/>
              <w:autoSpaceDN w:val="0"/>
              <w:adjustRightInd w:val="0"/>
              <w:spacing w:after="0" w:line="240" w:lineRule="auto"/>
              <w:rPr>
                <w:ins w:id="12884" w:author="Arjan" w:date="2014-09-02T17:45:00Z"/>
                <w:rFonts w:ascii="Arial" w:eastAsia="Times New Roman" w:hAnsi="Arial" w:cs="Arial"/>
                <w:color w:val="000000"/>
                <w:sz w:val="20"/>
                <w:szCs w:val="20"/>
              </w:rPr>
            </w:pPr>
          </w:p>
        </w:tc>
      </w:tr>
      <w:tr w:rsidR="00F168FB" w:rsidRPr="00CD63CD" w14:paraId="3E8DF219" w14:textId="77777777" w:rsidTr="008571D5">
        <w:trPr>
          <w:trHeight w:val="232"/>
          <w:ins w:id="12885" w:author="Arjan" w:date="2014-09-02T17:45:00Z"/>
        </w:trPr>
        <w:tc>
          <w:tcPr>
            <w:tcW w:w="3780" w:type="dxa"/>
            <w:tcBorders>
              <w:top w:val="nil"/>
              <w:left w:val="nil"/>
              <w:bottom w:val="nil"/>
              <w:right w:val="nil"/>
            </w:tcBorders>
          </w:tcPr>
          <w:p w14:paraId="2974A1FB" w14:textId="77777777" w:rsidR="00F168FB" w:rsidRPr="00CD63CD" w:rsidRDefault="00F168FB" w:rsidP="008571D5">
            <w:pPr>
              <w:autoSpaceDE w:val="0"/>
              <w:autoSpaceDN w:val="0"/>
              <w:adjustRightInd w:val="0"/>
              <w:spacing w:after="0" w:line="240" w:lineRule="auto"/>
              <w:rPr>
                <w:ins w:id="12886" w:author="Arjan" w:date="2014-09-02T17:45:00Z"/>
                <w:rFonts w:ascii="Arial" w:eastAsia="Times New Roman" w:hAnsi="Arial" w:cs="Arial"/>
                <w:color w:val="000000"/>
                <w:sz w:val="20"/>
                <w:szCs w:val="20"/>
              </w:rPr>
            </w:pPr>
            <w:ins w:id="12887" w:author="Arjan" w:date="2014-09-02T17:45:00Z">
              <w:r w:rsidRPr="00CD63C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7A76E722" w14:textId="77777777" w:rsidR="00F168FB" w:rsidRPr="00CD63CD" w:rsidRDefault="00F168FB" w:rsidP="008571D5">
            <w:pPr>
              <w:autoSpaceDE w:val="0"/>
              <w:autoSpaceDN w:val="0"/>
              <w:adjustRightInd w:val="0"/>
              <w:spacing w:after="0" w:line="240" w:lineRule="auto"/>
              <w:rPr>
                <w:ins w:id="12888" w:author="Arjan" w:date="2014-09-02T17:45:00Z"/>
                <w:rFonts w:ascii="Arial" w:eastAsia="Times New Roman" w:hAnsi="Arial" w:cs="Arial"/>
                <w:color w:val="000000"/>
                <w:sz w:val="20"/>
                <w:szCs w:val="20"/>
              </w:rPr>
            </w:pPr>
            <w:ins w:id="12889" w:author="Arjan" w:date="2014-09-02T17:51:00Z">
              <w:r w:rsidRPr="00717312">
                <w:rPr>
                  <w:rFonts w:ascii="Arial" w:eastAsia="Times New Roman" w:hAnsi="Arial" w:cs="Arial"/>
                  <w:color w:val="000000"/>
                  <w:sz w:val="20"/>
                  <w:szCs w:val="20"/>
                </w:rPr>
                <w:t>1-</w:t>
              </w:r>
              <w:r>
                <w:rPr>
                  <w:rFonts w:ascii="Arial" w:eastAsia="Times New Roman" w:hAnsi="Arial" w:cs="Arial"/>
                  <w:color w:val="000000"/>
                  <w:sz w:val="20"/>
                  <w:szCs w:val="20"/>
                </w:rPr>
                <w:t>9</w:t>
              </w:r>
              <w:r w:rsidRPr="00717312">
                <w:rPr>
                  <w:rFonts w:ascii="Arial" w:eastAsia="Times New Roman" w:hAnsi="Arial" w:cs="Arial"/>
                  <w:color w:val="000000"/>
                  <w:sz w:val="20"/>
                  <w:szCs w:val="20"/>
                </w:rPr>
                <w:t>-201</w:t>
              </w:r>
            </w:ins>
            <w:ins w:id="12890" w:author="Arjan" w:date="2014-09-02T17:52:00Z">
              <w:r>
                <w:rPr>
                  <w:rFonts w:ascii="Arial" w:eastAsia="Times New Roman" w:hAnsi="Arial" w:cs="Arial"/>
                  <w:color w:val="000000"/>
                  <w:sz w:val="20"/>
                  <w:szCs w:val="20"/>
                </w:rPr>
                <w:t>4</w:t>
              </w:r>
            </w:ins>
          </w:p>
        </w:tc>
      </w:tr>
      <w:tr w:rsidR="00F168FB" w:rsidRPr="00CD63CD" w14:paraId="73DC11E8" w14:textId="77777777" w:rsidTr="008571D5">
        <w:trPr>
          <w:trHeight w:val="232"/>
          <w:ins w:id="12891" w:author="Arjan" w:date="2014-09-02T17:45:00Z"/>
        </w:trPr>
        <w:tc>
          <w:tcPr>
            <w:tcW w:w="3780" w:type="dxa"/>
            <w:tcBorders>
              <w:top w:val="nil"/>
              <w:left w:val="nil"/>
              <w:bottom w:val="nil"/>
              <w:right w:val="nil"/>
            </w:tcBorders>
          </w:tcPr>
          <w:p w14:paraId="668D6E8A" w14:textId="77777777" w:rsidR="00F168FB" w:rsidRPr="00CD63CD" w:rsidRDefault="00F168FB" w:rsidP="008571D5">
            <w:pPr>
              <w:autoSpaceDE w:val="0"/>
              <w:autoSpaceDN w:val="0"/>
              <w:adjustRightInd w:val="0"/>
              <w:spacing w:after="0" w:line="240" w:lineRule="auto"/>
              <w:rPr>
                <w:ins w:id="12892" w:author="Arjan" w:date="2014-09-02T17:45:00Z"/>
                <w:rFonts w:ascii="Arial" w:eastAsia="Times New Roman" w:hAnsi="Arial" w:cs="Arial"/>
                <w:b/>
                <w:bCs/>
                <w:color w:val="000000"/>
                <w:sz w:val="20"/>
                <w:szCs w:val="20"/>
              </w:rPr>
            </w:pPr>
          </w:p>
        </w:tc>
        <w:tc>
          <w:tcPr>
            <w:tcW w:w="5580" w:type="dxa"/>
            <w:tcBorders>
              <w:top w:val="nil"/>
              <w:left w:val="nil"/>
              <w:bottom w:val="nil"/>
              <w:right w:val="nil"/>
            </w:tcBorders>
          </w:tcPr>
          <w:p w14:paraId="5AD68C95" w14:textId="77777777" w:rsidR="00F168FB" w:rsidRPr="00CD63CD" w:rsidRDefault="00F168FB" w:rsidP="008571D5">
            <w:pPr>
              <w:autoSpaceDE w:val="0"/>
              <w:autoSpaceDN w:val="0"/>
              <w:adjustRightInd w:val="0"/>
              <w:spacing w:after="0" w:line="240" w:lineRule="auto"/>
              <w:rPr>
                <w:ins w:id="12893" w:author="Arjan" w:date="2014-09-02T17:45:00Z"/>
                <w:rFonts w:ascii="Arial" w:eastAsia="Times New Roman" w:hAnsi="Arial" w:cs="Arial"/>
                <w:color w:val="000000"/>
                <w:sz w:val="20"/>
                <w:szCs w:val="20"/>
              </w:rPr>
            </w:pPr>
          </w:p>
        </w:tc>
      </w:tr>
      <w:tr w:rsidR="00F168FB" w:rsidRPr="00AE1A91" w14:paraId="704B03AE" w14:textId="77777777" w:rsidTr="008571D5">
        <w:trPr>
          <w:trHeight w:val="232"/>
          <w:ins w:id="12894" w:author="Arjan" w:date="2014-09-02T17:45:00Z"/>
        </w:trPr>
        <w:tc>
          <w:tcPr>
            <w:tcW w:w="3780" w:type="dxa"/>
            <w:tcBorders>
              <w:top w:val="nil"/>
              <w:left w:val="nil"/>
              <w:bottom w:val="nil"/>
              <w:right w:val="nil"/>
            </w:tcBorders>
          </w:tcPr>
          <w:p w14:paraId="5CA7F30E" w14:textId="77777777" w:rsidR="00F168FB" w:rsidRPr="00CD63CD" w:rsidRDefault="00F168FB" w:rsidP="008571D5">
            <w:pPr>
              <w:autoSpaceDE w:val="0"/>
              <w:autoSpaceDN w:val="0"/>
              <w:adjustRightInd w:val="0"/>
              <w:spacing w:after="0" w:line="240" w:lineRule="auto"/>
              <w:rPr>
                <w:ins w:id="12895" w:author="Arjan" w:date="2014-09-02T17:45:00Z"/>
                <w:rFonts w:ascii="Arial" w:eastAsia="Times New Roman" w:hAnsi="Arial" w:cs="Arial"/>
                <w:color w:val="000000"/>
                <w:sz w:val="20"/>
                <w:szCs w:val="20"/>
              </w:rPr>
            </w:pPr>
            <w:ins w:id="12896" w:author="Arjan" w:date="2014-09-02T17:45:00Z">
              <w:r w:rsidRPr="00CD63C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32245101" w14:textId="77777777" w:rsidR="00F168FB" w:rsidRPr="00DD0F4F" w:rsidRDefault="00F168FB" w:rsidP="00F168FB">
            <w:pPr>
              <w:autoSpaceDE w:val="0"/>
              <w:autoSpaceDN w:val="0"/>
              <w:adjustRightInd w:val="0"/>
              <w:spacing w:after="0" w:line="240" w:lineRule="auto"/>
              <w:rPr>
                <w:ins w:id="12897" w:author="Arjan" w:date="2014-09-02T17:56:00Z"/>
                <w:rFonts w:ascii="Arial" w:eastAsia="Times New Roman" w:hAnsi="Arial" w:cs="Arial"/>
                <w:color w:val="000000"/>
                <w:sz w:val="20"/>
                <w:szCs w:val="20"/>
                <w:lang w:val="nl-NL"/>
              </w:rPr>
            </w:pPr>
            <w:ins w:id="12898" w:author="Arjan" w:date="2014-09-02T17:51:00Z">
              <w:r w:rsidRPr="00DD0F4F">
                <w:rPr>
                  <w:rFonts w:ascii="Arial" w:eastAsia="Times New Roman" w:hAnsi="Arial" w:cs="Arial"/>
                  <w:color w:val="000000"/>
                  <w:sz w:val="20"/>
                  <w:szCs w:val="20"/>
                  <w:lang w:val="nl-NL"/>
                </w:rPr>
                <w:t xml:space="preserve">Het betreft het RSIN (Rechtspersonen en Samenwerkingsverbanden InformatieNummer) zoals dat door de KvK in het NHR aan elk rechtspersoon en samenwerkingsverband is toegekend. Dit identificeert uniek de organisatie, zijnde een rechtspersoon of samenwerkingsverband, die </w:t>
              </w:r>
            </w:ins>
            <w:ins w:id="12899" w:author="Arjan" w:date="2014-09-02T17:53:00Z">
              <w:r w:rsidRPr="00DD0F4F">
                <w:rPr>
                  <w:rFonts w:ascii="Arial" w:eastAsia="Times New Roman" w:hAnsi="Arial" w:cs="Arial"/>
                  <w:color w:val="000000"/>
                  <w:sz w:val="20"/>
                  <w:szCs w:val="20"/>
                  <w:lang w:val="nl-NL"/>
                </w:rPr>
                <w:t>de zaak als eerste in behandeling heeft genomen</w:t>
              </w:r>
            </w:ins>
            <w:ins w:id="12900" w:author="Arjan" w:date="2014-09-02T17:51:00Z">
              <w:r w:rsidRPr="00DD0F4F">
                <w:rPr>
                  <w:rFonts w:ascii="Arial" w:eastAsia="Times New Roman" w:hAnsi="Arial" w:cs="Arial"/>
                  <w:color w:val="000000"/>
                  <w:sz w:val="20"/>
                  <w:szCs w:val="20"/>
                  <w:lang w:val="nl-NL"/>
                </w:rPr>
                <w:t>. Het RSIN staat in het Handelsregister (NHR) en op het daaraan te ontlenen uittreksel.</w:t>
              </w:r>
            </w:ins>
          </w:p>
          <w:p w14:paraId="364462F0" w14:textId="77777777" w:rsidR="00F168FB" w:rsidRPr="00DD0F4F" w:rsidRDefault="00F168FB" w:rsidP="00F168FB">
            <w:pPr>
              <w:autoSpaceDE w:val="0"/>
              <w:autoSpaceDN w:val="0"/>
              <w:adjustRightInd w:val="0"/>
              <w:spacing w:after="0" w:line="240" w:lineRule="auto"/>
              <w:rPr>
                <w:ins w:id="12901" w:author="Arjan" w:date="2014-09-02T17:54:00Z"/>
                <w:rFonts w:ascii="Arial" w:eastAsia="Times New Roman" w:hAnsi="Arial" w:cs="Arial"/>
                <w:color w:val="000000"/>
                <w:sz w:val="20"/>
                <w:szCs w:val="20"/>
                <w:lang w:val="nl-NL"/>
              </w:rPr>
            </w:pPr>
            <w:ins w:id="12902" w:author="Arjan" w:date="2014-09-02T17:56:00Z">
              <w:r w:rsidRPr="00DD0F4F">
                <w:rPr>
                  <w:rFonts w:ascii="Arial" w:eastAsia="Times New Roman" w:hAnsi="Arial" w:cs="Arial"/>
                  <w:color w:val="000000"/>
                  <w:sz w:val="20"/>
                  <w:szCs w:val="20"/>
                  <w:lang w:val="nl-NL"/>
                </w:rPr>
                <w:t xml:space="preserve">Deze attribuutsoort vormt tezamen met de Zaakidentificatie </w:t>
              </w:r>
              <w:r w:rsidRPr="00DD0F4F">
                <w:rPr>
                  <w:rFonts w:ascii="Arial" w:eastAsia="Times New Roman" w:hAnsi="Arial" w:cs="Arial"/>
                  <w:color w:val="000000"/>
                  <w:sz w:val="20"/>
                  <w:szCs w:val="20"/>
                  <w:lang w:val="nl-NL"/>
                </w:rPr>
                <w:lastRenderedPageBreak/>
                <w:t>de unieke aanduiding van een zaak voor geheel Nederland</w:t>
              </w:r>
            </w:ins>
            <w:ins w:id="12903" w:author="Arjan" w:date="2014-09-02T17:57:00Z">
              <w:r w:rsidRPr="00DD0F4F">
                <w:rPr>
                  <w:rFonts w:ascii="Arial" w:eastAsia="Times New Roman" w:hAnsi="Arial" w:cs="Arial"/>
                  <w:color w:val="000000"/>
                  <w:sz w:val="20"/>
                  <w:szCs w:val="20"/>
                  <w:lang w:val="nl-NL"/>
                </w:rPr>
                <w:t>.</w:t>
              </w:r>
            </w:ins>
          </w:p>
          <w:p w14:paraId="78946747" w14:textId="77777777" w:rsidR="00F168FB" w:rsidRPr="00DD0F4F" w:rsidRDefault="00F168FB" w:rsidP="00F168FB">
            <w:pPr>
              <w:autoSpaceDE w:val="0"/>
              <w:autoSpaceDN w:val="0"/>
              <w:adjustRightInd w:val="0"/>
              <w:spacing w:after="0" w:line="240" w:lineRule="auto"/>
              <w:rPr>
                <w:ins w:id="12904" w:author="Arjan" w:date="2014-09-02T17:45:00Z"/>
                <w:rFonts w:ascii="Arial" w:eastAsia="Times New Roman" w:hAnsi="Arial" w:cs="Arial"/>
                <w:color w:val="000000"/>
                <w:sz w:val="20"/>
                <w:szCs w:val="20"/>
                <w:lang w:val="nl-NL"/>
              </w:rPr>
            </w:pPr>
            <w:ins w:id="12905" w:author="Arjan" w:date="2014-09-02T17:54:00Z">
              <w:r w:rsidRPr="00DD0F4F">
                <w:rPr>
                  <w:rFonts w:ascii="Arial" w:eastAsia="Times New Roman" w:hAnsi="Arial" w:cs="Arial"/>
                  <w:color w:val="000000"/>
                  <w:sz w:val="20"/>
                  <w:szCs w:val="20"/>
                  <w:lang w:val="nl-NL"/>
                </w:rPr>
                <w:t xml:space="preserve">De </w:t>
              </w:r>
            </w:ins>
            <w:ins w:id="12906" w:author="Arjan" w:date="2014-09-02T17:55:00Z">
              <w:r w:rsidRPr="00DD0F4F">
                <w:rPr>
                  <w:rFonts w:ascii="Arial" w:eastAsia="Times New Roman" w:hAnsi="Arial" w:cs="Arial"/>
                  <w:color w:val="000000"/>
                  <w:sz w:val="20"/>
                  <w:szCs w:val="20"/>
                  <w:lang w:val="nl-NL"/>
                </w:rPr>
                <w:t>waarde van dit attribuutsoort</w:t>
              </w:r>
            </w:ins>
            <w:ins w:id="12907" w:author="Arjan" w:date="2014-09-02T17:54:00Z">
              <w:r w:rsidRPr="00DD0F4F">
                <w:rPr>
                  <w:rFonts w:ascii="Arial" w:eastAsia="Times New Roman" w:hAnsi="Arial" w:cs="Arial"/>
                  <w:color w:val="000000"/>
                  <w:sz w:val="20"/>
                  <w:szCs w:val="20"/>
                  <w:lang w:val="nl-NL"/>
                </w:rPr>
                <w:t xml:space="preserve"> wijzigt niet, ook niet indien de (behandeling van de) zaak over zou gaan naar een andere organisatie. Er is immers maar één organisatie die de zaak gecreëerd heeft.</w:t>
              </w:r>
            </w:ins>
          </w:p>
        </w:tc>
      </w:tr>
      <w:tr w:rsidR="00F168FB" w:rsidRPr="00AE1A91" w14:paraId="09884FD6" w14:textId="77777777" w:rsidTr="008571D5">
        <w:trPr>
          <w:trHeight w:val="232"/>
          <w:ins w:id="12908" w:author="Arjan" w:date="2014-09-02T17:45:00Z"/>
        </w:trPr>
        <w:tc>
          <w:tcPr>
            <w:tcW w:w="3780" w:type="dxa"/>
            <w:tcBorders>
              <w:top w:val="nil"/>
              <w:left w:val="nil"/>
              <w:bottom w:val="nil"/>
              <w:right w:val="nil"/>
            </w:tcBorders>
          </w:tcPr>
          <w:p w14:paraId="08D911D7" w14:textId="77777777" w:rsidR="00F168FB" w:rsidRPr="00DD0F4F" w:rsidRDefault="00F168FB" w:rsidP="008571D5">
            <w:pPr>
              <w:autoSpaceDE w:val="0"/>
              <w:autoSpaceDN w:val="0"/>
              <w:adjustRightInd w:val="0"/>
              <w:spacing w:after="0" w:line="240" w:lineRule="auto"/>
              <w:rPr>
                <w:ins w:id="12909" w:author="Arjan" w:date="2014-09-02T17:45: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0A8E20AD" w14:textId="77777777" w:rsidR="00F168FB" w:rsidRPr="00DD0F4F" w:rsidRDefault="00F168FB" w:rsidP="008571D5">
            <w:pPr>
              <w:autoSpaceDE w:val="0"/>
              <w:autoSpaceDN w:val="0"/>
              <w:adjustRightInd w:val="0"/>
              <w:spacing w:after="0" w:line="240" w:lineRule="auto"/>
              <w:rPr>
                <w:ins w:id="12910" w:author="Arjan" w:date="2014-09-02T17:45:00Z"/>
                <w:rFonts w:ascii="Arial" w:eastAsia="Times New Roman" w:hAnsi="Arial" w:cs="Arial"/>
                <w:color w:val="000000"/>
                <w:sz w:val="20"/>
                <w:szCs w:val="20"/>
                <w:lang w:val="nl-NL"/>
              </w:rPr>
            </w:pPr>
          </w:p>
        </w:tc>
      </w:tr>
      <w:tr w:rsidR="00F168FB" w:rsidRPr="00CD63CD" w14:paraId="0B352F33" w14:textId="77777777" w:rsidTr="008571D5">
        <w:trPr>
          <w:trHeight w:val="232"/>
          <w:ins w:id="12911" w:author="Arjan" w:date="2014-09-02T17:45:00Z"/>
        </w:trPr>
        <w:tc>
          <w:tcPr>
            <w:tcW w:w="3780" w:type="dxa"/>
            <w:tcBorders>
              <w:top w:val="nil"/>
              <w:left w:val="nil"/>
              <w:bottom w:val="nil"/>
              <w:right w:val="nil"/>
            </w:tcBorders>
          </w:tcPr>
          <w:p w14:paraId="4D6B870E" w14:textId="77777777" w:rsidR="00F168FB" w:rsidRPr="00CD63CD" w:rsidRDefault="00F168FB" w:rsidP="008571D5">
            <w:pPr>
              <w:autoSpaceDE w:val="0"/>
              <w:autoSpaceDN w:val="0"/>
              <w:adjustRightInd w:val="0"/>
              <w:spacing w:after="0" w:line="240" w:lineRule="auto"/>
              <w:rPr>
                <w:ins w:id="12912" w:author="Arjan" w:date="2014-09-02T17:45:00Z"/>
                <w:rFonts w:ascii="Arial" w:eastAsia="Times New Roman" w:hAnsi="Arial" w:cs="Arial"/>
                <w:color w:val="000000"/>
                <w:sz w:val="20"/>
                <w:szCs w:val="20"/>
              </w:rPr>
            </w:pPr>
            <w:ins w:id="12913" w:author="Arjan" w:date="2014-09-02T17:45:00Z">
              <w:r w:rsidRPr="00CD63CD">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3128F469" w14:textId="77777777" w:rsidR="00F168FB" w:rsidRPr="00CD63CD" w:rsidRDefault="00F168FB" w:rsidP="008571D5">
            <w:pPr>
              <w:autoSpaceDE w:val="0"/>
              <w:autoSpaceDN w:val="0"/>
              <w:adjustRightInd w:val="0"/>
              <w:spacing w:after="0" w:line="240" w:lineRule="auto"/>
              <w:rPr>
                <w:ins w:id="12914" w:author="Arjan" w:date="2014-09-02T17:45:00Z"/>
                <w:rFonts w:ascii="Arial" w:eastAsia="Times New Roman" w:hAnsi="Arial" w:cs="Arial"/>
                <w:color w:val="000000"/>
                <w:sz w:val="20"/>
                <w:szCs w:val="20"/>
              </w:rPr>
            </w:pPr>
            <w:ins w:id="12915" w:author="Arjan" w:date="2014-09-02T17:57:00Z">
              <w:r>
                <w:rPr>
                  <w:rFonts w:ascii="Arial" w:hAnsi="Arial" w:cs="Arial"/>
                  <w:sz w:val="20"/>
                  <w:szCs w:val="20"/>
                  <w:lang w:val="en-AU"/>
                </w:rPr>
                <w:t>N9</w:t>
              </w:r>
            </w:ins>
          </w:p>
        </w:tc>
      </w:tr>
      <w:tr w:rsidR="00F168FB" w:rsidRPr="00CD63CD" w14:paraId="634B2052" w14:textId="77777777" w:rsidTr="008571D5">
        <w:trPr>
          <w:trHeight w:val="232"/>
          <w:ins w:id="12916" w:author="Arjan" w:date="2014-09-02T17:45:00Z"/>
        </w:trPr>
        <w:tc>
          <w:tcPr>
            <w:tcW w:w="3780" w:type="dxa"/>
            <w:tcBorders>
              <w:top w:val="nil"/>
              <w:left w:val="nil"/>
              <w:bottom w:val="nil"/>
              <w:right w:val="nil"/>
            </w:tcBorders>
          </w:tcPr>
          <w:p w14:paraId="12605CD8" w14:textId="77777777" w:rsidR="00F168FB" w:rsidRPr="00CD63CD" w:rsidRDefault="00F168FB" w:rsidP="008571D5">
            <w:pPr>
              <w:autoSpaceDE w:val="0"/>
              <w:autoSpaceDN w:val="0"/>
              <w:adjustRightInd w:val="0"/>
              <w:spacing w:after="0" w:line="240" w:lineRule="auto"/>
              <w:rPr>
                <w:ins w:id="12917" w:author="Arjan" w:date="2014-09-02T17:45:00Z"/>
                <w:rFonts w:ascii="Arial" w:eastAsia="Times New Roman" w:hAnsi="Arial" w:cs="Arial"/>
                <w:b/>
                <w:bCs/>
                <w:color w:val="000000"/>
                <w:sz w:val="20"/>
                <w:szCs w:val="20"/>
              </w:rPr>
            </w:pPr>
          </w:p>
        </w:tc>
        <w:tc>
          <w:tcPr>
            <w:tcW w:w="5580" w:type="dxa"/>
            <w:tcBorders>
              <w:top w:val="nil"/>
              <w:left w:val="nil"/>
              <w:bottom w:val="nil"/>
              <w:right w:val="nil"/>
            </w:tcBorders>
          </w:tcPr>
          <w:p w14:paraId="15D68F7B" w14:textId="77777777" w:rsidR="00F168FB" w:rsidRPr="00CD63CD" w:rsidRDefault="00F168FB" w:rsidP="008571D5">
            <w:pPr>
              <w:autoSpaceDE w:val="0"/>
              <w:autoSpaceDN w:val="0"/>
              <w:adjustRightInd w:val="0"/>
              <w:spacing w:after="0" w:line="240" w:lineRule="auto"/>
              <w:rPr>
                <w:ins w:id="12918" w:author="Arjan" w:date="2014-09-02T17:45:00Z"/>
                <w:rFonts w:ascii="Arial" w:eastAsia="Times New Roman" w:hAnsi="Arial" w:cs="Arial"/>
                <w:color w:val="000000"/>
                <w:sz w:val="20"/>
                <w:szCs w:val="20"/>
              </w:rPr>
            </w:pPr>
          </w:p>
        </w:tc>
      </w:tr>
      <w:tr w:rsidR="00F168FB" w:rsidRPr="00AE1A91" w14:paraId="37625B9D" w14:textId="77777777" w:rsidTr="008571D5">
        <w:trPr>
          <w:trHeight w:val="232"/>
          <w:ins w:id="12919" w:author="Arjan" w:date="2014-09-02T17:45:00Z"/>
        </w:trPr>
        <w:tc>
          <w:tcPr>
            <w:tcW w:w="3780" w:type="dxa"/>
            <w:tcBorders>
              <w:top w:val="nil"/>
              <w:left w:val="nil"/>
              <w:bottom w:val="nil"/>
              <w:right w:val="nil"/>
            </w:tcBorders>
          </w:tcPr>
          <w:p w14:paraId="5423E44C" w14:textId="77777777" w:rsidR="00F168FB" w:rsidRPr="00CD63CD" w:rsidRDefault="00F168FB" w:rsidP="008571D5">
            <w:pPr>
              <w:autoSpaceDE w:val="0"/>
              <w:autoSpaceDN w:val="0"/>
              <w:adjustRightInd w:val="0"/>
              <w:spacing w:after="0" w:line="240" w:lineRule="auto"/>
              <w:rPr>
                <w:ins w:id="12920" w:author="Arjan" w:date="2014-09-02T17:45:00Z"/>
                <w:rFonts w:ascii="Arial" w:eastAsia="Times New Roman" w:hAnsi="Arial" w:cs="Arial"/>
                <w:color w:val="000000"/>
                <w:sz w:val="20"/>
                <w:szCs w:val="20"/>
              </w:rPr>
            </w:pPr>
            <w:ins w:id="12921" w:author="Arjan" w:date="2014-09-02T17:45:00Z">
              <w:r w:rsidRPr="00CD63CD">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7FFA10C5" w14:textId="77777777" w:rsidR="00F168FB" w:rsidRPr="00DD0F4F" w:rsidRDefault="00F168FB" w:rsidP="008571D5">
            <w:pPr>
              <w:autoSpaceDE w:val="0"/>
              <w:autoSpaceDN w:val="0"/>
              <w:adjustRightInd w:val="0"/>
              <w:spacing w:after="0" w:line="240" w:lineRule="auto"/>
              <w:rPr>
                <w:ins w:id="12922" w:author="Arjan" w:date="2014-09-02T17:45:00Z"/>
                <w:rFonts w:ascii="Arial" w:eastAsia="Times New Roman" w:hAnsi="Arial" w:cs="Arial"/>
                <w:color w:val="000000"/>
                <w:sz w:val="20"/>
                <w:szCs w:val="20"/>
                <w:lang w:val="nl-NL"/>
              </w:rPr>
            </w:pPr>
            <w:ins w:id="12923" w:author="Arjan" w:date="2014-09-02T17:59:00Z">
              <w:r w:rsidRPr="00DD0F4F">
                <w:rPr>
                  <w:rFonts w:ascii="Arial" w:eastAsia="Times New Roman" w:hAnsi="Arial" w:cs="Arial"/>
                  <w:color w:val="000000"/>
                  <w:sz w:val="20"/>
                  <w:szCs w:val="20"/>
                  <w:lang w:val="nl-NL"/>
                </w:rPr>
                <w:t>De in het NHR voorkomende unieke identificaties van rechtspersonen en samenwerkingsverbanden</w:t>
              </w:r>
            </w:ins>
            <w:ins w:id="12924" w:author="Arjan" w:date="2014-09-02T17:45:00Z">
              <w:r w:rsidRPr="00DD0F4F">
                <w:rPr>
                  <w:rFonts w:ascii="Arial" w:eastAsia="Times New Roman" w:hAnsi="Arial" w:cs="Arial"/>
                  <w:color w:val="000000"/>
                  <w:sz w:val="20"/>
                  <w:szCs w:val="20"/>
                  <w:lang w:val="nl-NL"/>
                </w:rPr>
                <w:t>.</w:t>
              </w:r>
            </w:ins>
          </w:p>
        </w:tc>
      </w:tr>
      <w:tr w:rsidR="00F168FB" w:rsidRPr="00AE1A91" w14:paraId="1B00AA28" w14:textId="77777777" w:rsidTr="008571D5">
        <w:trPr>
          <w:trHeight w:val="232"/>
          <w:ins w:id="12925" w:author="Arjan" w:date="2014-09-02T17:45:00Z"/>
        </w:trPr>
        <w:tc>
          <w:tcPr>
            <w:tcW w:w="3780" w:type="dxa"/>
            <w:tcBorders>
              <w:top w:val="nil"/>
              <w:left w:val="nil"/>
              <w:bottom w:val="nil"/>
              <w:right w:val="nil"/>
            </w:tcBorders>
          </w:tcPr>
          <w:p w14:paraId="53616E3A" w14:textId="77777777" w:rsidR="00F168FB" w:rsidRPr="00DD0F4F" w:rsidRDefault="00F168FB" w:rsidP="008571D5">
            <w:pPr>
              <w:autoSpaceDE w:val="0"/>
              <w:autoSpaceDN w:val="0"/>
              <w:adjustRightInd w:val="0"/>
              <w:spacing w:after="0" w:line="240" w:lineRule="auto"/>
              <w:rPr>
                <w:ins w:id="12926" w:author="Arjan" w:date="2014-09-02T17:45: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5BCE78E4" w14:textId="77777777" w:rsidR="00F168FB" w:rsidRPr="00DD0F4F" w:rsidRDefault="00F168FB" w:rsidP="008571D5">
            <w:pPr>
              <w:autoSpaceDE w:val="0"/>
              <w:autoSpaceDN w:val="0"/>
              <w:adjustRightInd w:val="0"/>
              <w:spacing w:after="0" w:line="240" w:lineRule="auto"/>
              <w:rPr>
                <w:ins w:id="12927" w:author="Arjan" w:date="2014-09-02T17:45:00Z"/>
                <w:rFonts w:ascii="Arial" w:eastAsia="Times New Roman" w:hAnsi="Arial" w:cs="Arial"/>
                <w:color w:val="000000"/>
                <w:sz w:val="20"/>
                <w:szCs w:val="20"/>
                <w:lang w:val="nl-NL"/>
              </w:rPr>
            </w:pPr>
          </w:p>
        </w:tc>
      </w:tr>
      <w:tr w:rsidR="00F168FB" w:rsidRPr="00CD63CD" w14:paraId="4E2F4770" w14:textId="77777777" w:rsidTr="008571D5">
        <w:trPr>
          <w:trHeight w:val="232"/>
          <w:ins w:id="12928" w:author="Arjan" w:date="2014-09-02T17:45:00Z"/>
        </w:trPr>
        <w:tc>
          <w:tcPr>
            <w:tcW w:w="3780" w:type="dxa"/>
            <w:tcBorders>
              <w:top w:val="nil"/>
              <w:left w:val="nil"/>
              <w:bottom w:val="nil"/>
              <w:right w:val="nil"/>
            </w:tcBorders>
          </w:tcPr>
          <w:p w14:paraId="038C8685" w14:textId="77777777" w:rsidR="00F168FB" w:rsidRPr="00CD63CD" w:rsidRDefault="00F168FB" w:rsidP="008571D5">
            <w:pPr>
              <w:autoSpaceDE w:val="0"/>
              <w:autoSpaceDN w:val="0"/>
              <w:adjustRightInd w:val="0"/>
              <w:spacing w:after="0" w:line="240" w:lineRule="auto"/>
              <w:rPr>
                <w:ins w:id="12929" w:author="Arjan" w:date="2014-09-02T17:45:00Z"/>
                <w:rFonts w:ascii="Arial" w:eastAsia="Times New Roman" w:hAnsi="Arial" w:cs="Arial"/>
                <w:color w:val="000000"/>
                <w:sz w:val="20"/>
                <w:szCs w:val="20"/>
              </w:rPr>
            </w:pPr>
            <w:ins w:id="12930" w:author="Arjan" w:date="2014-09-02T17:45:00Z">
              <w:r w:rsidRPr="00CD63C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41114275" w14:textId="77777777" w:rsidR="00F168FB" w:rsidRPr="00CD63CD" w:rsidRDefault="00F168FB" w:rsidP="008571D5">
            <w:pPr>
              <w:autoSpaceDE w:val="0"/>
              <w:autoSpaceDN w:val="0"/>
              <w:adjustRightInd w:val="0"/>
              <w:spacing w:after="0" w:line="240" w:lineRule="auto"/>
              <w:rPr>
                <w:ins w:id="12931" w:author="Arjan" w:date="2014-09-02T17:45:00Z"/>
                <w:rFonts w:ascii="Arial" w:eastAsia="Times New Roman" w:hAnsi="Arial" w:cs="Arial"/>
                <w:color w:val="000000"/>
                <w:sz w:val="20"/>
                <w:szCs w:val="20"/>
              </w:rPr>
            </w:pPr>
            <w:ins w:id="12932" w:author="Arjan" w:date="2014-09-02T17:45:00Z">
              <w:r w:rsidRPr="00CD63CD">
                <w:rPr>
                  <w:rFonts w:ascii="Arial" w:eastAsia="Times New Roman" w:hAnsi="Arial" w:cs="Arial"/>
                  <w:color w:val="000000"/>
                  <w:sz w:val="20"/>
                  <w:szCs w:val="20"/>
                </w:rPr>
                <w:t>Nee</w:t>
              </w:r>
            </w:ins>
          </w:p>
        </w:tc>
      </w:tr>
      <w:tr w:rsidR="00F168FB" w:rsidRPr="00CD63CD" w14:paraId="019B60C0" w14:textId="77777777" w:rsidTr="008571D5">
        <w:trPr>
          <w:trHeight w:val="232"/>
          <w:ins w:id="12933" w:author="Arjan" w:date="2014-09-02T17:45:00Z"/>
        </w:trPr>
        <w:tc>
          <w:tcPr>
            <w:tcW w:w="3780" w:type="dxa"/>
            <w:tcBorders>
              <w:top w:val="nil"/>
              <w:left w:val="nil"/>
              <w:bottom w:val="nil"/>
              <w:right w:val="nil"/>
            </w:tcBorders>
          </w:tcPr>
          <w:p w14:paraId="06D471BA" w14:textId="77777777" w:rsidR="00F168FB" w:rsidRPr="00CD63CD" w:rsidRDefault="00F168FB" w:rsidP="008571D5">
            <w:pPr>
              <w:autoSpaceDE w:val="0"/>
              <w:autoSpaceDN w:val="0"/>
              <w:adjustRightInd w:val="0"/>
              <w:spacing w:after="0" w:line="240" w:lineRule="auto"/>
              <w:rPr>
                <w:ins w:id="12934" w:author="Arjan" w:date="2014-09-02T17:45:00Z"/>
                <w:rFonts w:ascii="Arial" w:eastAsia="Times New Roman" w:hAnsi="Arial" w:cs="Arial"/>
                <w:b/>
                <w:bCs/>
                <w:color w:val="000000"/>
                <w:sz w:val="20"/>
                <w:szCs w:val="20"/>
              </w:rPr>
            </w:pPr>
          </w:p>
        </w:tc>
        <w:tc>
          <w:tcPr>
            <w:tcW w:w="5580" w:type="dxa"/>
            <w:tcBorders>
              <w:top w:val="nil"/>
              <w:left w:val="nil"/>
              <w:bottom w:val="nil"/>
              <w:right w:val="nil"/>
            </w:tcBorders>
          </w:tcPr>
          <w:p w14:paraId="1F1B9E7A" w14:textId="77777777" w:rsidR="00F168FB" w:rsidRPr="00CD63CD" w:rsidRDefault="00F168FB" w:rsidP="008571D5">
            <w:pPr>
              <w:autoSpaceDE w:val="0"/>
              <w:autoSpaceDN w:val="0"/>
              <w:adjustRightInd w:val="0"/>
              <w:spacing w:after="0" w:line="240" w:lineRule="auto"/>
              <w:rPr>
                <w:ins w:id="12935" w:author="Arjan" w:date="2014-09-02T17:45:00Z"/>
                <w:rFonts w:ascii="Arial" w:eastAsia="Times New Roman" w:hAnsi="Arial" w:cs="Arial"/>
                <w:color w:val="000000"/>
                <w:sz w:val="20"/>
                <w:szCs w:val="20"/>
              </w:rPr>
            </w:pPr>
          </w:p>
        </w:tc>
      </w:tr>
      <w:tr w:rsidR="00F168FB" w:rsidRPr="00CD63CD" w14:paraId="3F952D36" w14:textId="77777777" w:rsidTr="008571D5">
        <w:trPr>
          <w:trHeight w:val="232"/>
          <w:ins w:id="12936" w:author="Arjan" w:date="2014-09-02T17:45:00Z"/>
        </w:trPr>
        <w:tc>
          <w:tcPr>
            <w:tcW w:w="3780" w:type="dxa"/>
            <w:tcBorders>
              <w:top w:val="nil"/>
              <w:left w:val="nil"/>
              <w:bottom w:val="nil"/>
              <w:right w:val="nil"/>
            </w:tcBorders>
          </w:tcPr>
          <w:p w14:paraId="40DB6298" w14:textId="77777777" w:rsidR="00F168FB" w:rsidRPr="00CD63CD" w:rsidRDefault="00F168FB" w:rsidP="008571D5">
            <w:pPr>
              <w:autoSpaceDE w:val="0"/>
              <w:autoSpaceDN w:val="0"/>
              <w:adjustRightInd w:val="0"/>
              <w:spacing w:after="0" w:line="240" w:lineRule="auto"/>
              <w:rPr>
                <w:ins w:id="12937" w:author="Arjan" w:date="2014-09-02T17:45:00Z"/>
                <w:rFonts w:ascii="Arial" w:eastAsia="Times New Roman" w:hAnsi="Arial" w:cs="Arial"/>
                <w:color w:val="000000"/>
                <w:sz w:val="20"/>
                <w:szCs w:val="20"/>
              </w:rPr>
            </w:pPr>
            <w:ins w:id="12938" w:author="Arjan" w:date="2014-09-02T17:45:00Z">
              <w:r w:rsidRPr="00CD63C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3B622794" w14:textId="77777777" w:rsidR="00F168FB" w:rsidRPr="00CD63CD" w:rsidRDefault="00F168FB" w:rsidP="008571D5">
            <w:pPr>
              <w:autoSpaceDE w:val="0"/>
              <w:autoSpaceDN w:val="0"/>
              <w:adjustRightInd w:val="0"/>
              <w:spacing w:after="0" w:line="240" w:lineRule="auto"/>
              <w:rPr>
                <w:ins w:id="12939" w:author="Arjan" w:date="2014-09-02T17:45:00Z"/>
                <w:rFonts w:ascii="Arial" w:eastAsia="Times New Roman" w:hAnsi="Arial" w:cs="Arial"/>
                <w:color w:val="000000"/>
                <w:sz w:val="20"/>
                <w:szCs w:val="20"/>
              </w:rPr>
            </w:pPr>
            <w:ins w:id="12940" w:author="Arjan" w:date="2014-09-02T17:45:00Z">
              <w:r w:rsidRPr="00CD63CD">
                <w:rPr>
                  <w:rFonts w:ascii="Arial" w:eastAsia="Times New Roman" w:hAnsi="Arial" w:cs="Arial"/>
                  <w:color w:val="000000"/>
                  <w:sz w:val="20"/>
                  <w:szCs w:val="20"/>
                </w:rPr>
                <w:t>Nee</w:t>
              </w:r>
            </w:ins>
          </w:p>
        </w:tc>
      </w:tr>
      <w:tr w:rsidR="00F168FB" w:rsidRPr="00CD63CD" w14:paraId="2FEAC208" w14:textId="77777777" w:rsidTr="008571D5">
        <w:trPr>
          <w:trHeight w:val="232"/>
          <w:ins w:id="12941" w:author="Arjan" w:date="2014-09-02T17:45:00Z"/>
        </w:trPr>
        <w:tc>
          <w:tcPr>
            <w:tcW w:w="3780" w:type="dxa"/>
            <w:tcBorders>
              <w:top w:val="nil"/>
              <w:left w:val="nil"/>
              <w:bottom w:val="nil"/>
              <w:right w:val="nil"/>
            </w:tcBorders>
          </w:tcPr>
          <w:p w14:paraId="58F43F4A" w14:textId="77777777" w:rsidR="00F168FB" w:rsidRPr="00CD63CD" w:rsidRDefault="00F168FB" w:rsidP="008571D5">
            <w:pPr>
              <w:autoSpaceDE w:val="0"/>
              <w:autoSpaceDN w:val="0"/>
              <w:adjustRightInd w:val="0"/>
              <w:spacing w:after="0" w:line="240" w:lineRule="auto"/>
              <w:rPr>
                <w:ins w:id="12942" w:author="Arjan" w:date="2014-09-02T17:45:00Z"/>
                <w:rFonts w:ascii="Arial" w:eastAsia="Times New Roman" w:hAnsi="Arial" w:cs="Arial"/>
                <w:b/>
                <w:bCs/>
                <w:color w:val="000000"/>
                <w:sz w:val="20"/>
                <w:szCs w:val="20"/>
              </w:rPr>
            </w:pPr>
          </w:p>
        </w:tc>
        <w:tc>
          <w:tcPr>
            <w:tcW w:w="5580" w:type="dxa"/>
            <w:tcBorders>
              <w:top w:val="nil"/>
              <w:left w:val="nil"/>
              <w:bottom w:val="nil"/>
              <w:right w:val="nil"/>
            </w:tcBorders>
          </w:tcPr>
          <w:p w14:paraId="2D2CEF72" w14:textId="77777777" w:rsidR="00F168FB" w:rsidRPr="00CD63CD" w:rsidRDefault="00F168FB" w:rsidP="008571D5">
            <w:pPr>
              <w:autoSpaceDE w:val="0"/>
              <w:autoSpaceDN w:val="0"/>
              <w:adjustRightInd w:val="0"/>
              <w:spacing w:after="0" w:line="240" w:lineRule="auto"/>
              <w:rPr>
                <w:ins w:id="12943" w:author="Arjan" w:date="2014-09-02T17:45:00Z"/>
                <w:rFonts w:ascii="Arial" w:eastAsia="Times New Roman" w:hAnsi="Arial" w:cs="Arial"/>
                <w:color w:val="000000"/>
                <w:sz w:val="20"/>
                <w:szCs w:val="20"/>
              </w:rPr>
            </w:pPr>
          </w:p>
        </w:tc>
      </w:tr>
      <w:tr w:rsidR="00F168FB" w:rsidRPr="00CD63CD" w14:paraId="4B33DE43" w14:textId="77777777" w:rsidTr="008571D5">
        <w:trPr>
          <w:trHeight w:val="232"/>
          <w:ins w:id="12944" w:author="Arjan" w:date="2014-09-02T17:45:00Z"/>
        </w:trPr>
        <w:tc>
          <w:tcPr>
            <w:tcW w:w="3780" w:type="dxa"/>
            <w:tcBorders>
              <w:top w:val="nil"/>
              <w:left w:val="nil"/>
              <w:bottom w:val="nil"/>
              <w:right w:val="nil"/>
            </w:tcBorders>
          </w:tcPr>
          <w:p w14:paraId="5C2269AC" w14:textId="77777777" w:rsidR="00F168FB" w:rsidRPr="00CD63CD" w:rsidRDefault="00F168FB" w:rsidP="008571D5">
            <w:pPr>
              <w:autoSpaceDE w:val="0"/>
              <w:autoSpaceDN w:val="0"/>
              <w:adjustRightInd w:val="0"/>
              <w:spacing w:after="0" w:line="240" w:lineRule="auto"/>
              <w:rPr>
                <w:ins w:id="12945" w:author="Arjan" w:date="2014-09-02T17:45:00Z"/>
                <w:rFonts w:ascii="Arial" w:eastAsia="Times New Roman" w:hAnsi="Arial" w:cs="Arial"/>
                <w:color w:val="000000"/>
                <w:sz w:val="20"/>
                <w:szCs w:val="20"/>
              </w:rPr>
            </w:pPr>
            <w:ins w:id="12946" w:author="Arjan" w:date="2014-09-02T17:45:00Z">
              <w:r w:rsidRPr="00CD63C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2F3CD13D" w14:textId="77777777" w:rsidR="00F168FB" w:rsidRPr="00CD63CD" w:rsidRDefault="00F168FB" w:rsidP="008571D5">
            <w:pPr>
              <w:autoSpaceDE w:val="0"/>
              <w:autoSpaceDN w:val="0"/>
              <w:adjustRightInd w:val="0"/>
              <w:spacing w:after="0" w:line="240" w:lineRule="auto"/>
              <w:rPr>
                <w:ins w:id="12947" w:author="Arjan" w:date="2014-09-02T17:45:00Z"/>
                <w:rFonts w:ascii="Arial" w:eastAsia="Times New Roman" w:hAnsi="Arial" w:cs="Arial"/>
                <w:color w:val="000000"/>
                <w:sz w:val="20"/>
                <w:szCs w:val="20"/>
              </w:rPr>
            </w:pPr>
          </w:p>
        </w:tc>
      </w:tr>
      <w:tr w:rsidR="00F168FB" w:rsidRPr="00CD63CD" w14:paraId="5E1B9021" w14:textId="77777777" w:rsidTr="008571D5">
        <w:trPr>
          <w:trHeight w:val="232"/>
          <w:ins w:id="12948" w:author="Arjan" w:date="2014-09-02T17:45:00Z"/>
        </w:trPr>
        <w:tc>
          <w:tcPr>
            <w:tcW w:w="3780" w:type="dxa"/>
            <w:tcBorders>
              <w:top w:val="nil"/>
              <w:left w:val="nil"/>
              <w:bottom w:val="nil"/>
              <w:right w:val="nil"/>
            </w:tcBorders>
          </w:tcPr>
          <w:p w14:paraId="1FE286A9" w14:textId="77777777" w:rsidR="00F168FB" w:rsidRPr="00CD63CD" w:rsidRDefault="00F168FB" w:rsidP="008571D5">
            <w:pPr>
              <w:autoSpaceDE w:val="0"/>
              <w:autoSpaceDN w:val="0"/>
              <w:adjustRightInd w:val="0"/>
              <w:spacing w:after="0" w:line="240" w:lineRule="auto"/>
              <w:rPr>
                <w:ins w:id="12949" w:author="Arjan" w:date="2014-09-02T17:45:00Z"/>
                <w:rFonts w:ascii="Arial" w:eastAsia="Times New Roman" w:hAnsi="Arial" w:cs="Arial"/>
                <w:b/>
                <w:bCs/>
                <w:color w:val="000000"/>
                <w:sz w:val="20"/>
                <w:szCs w:val="20"/>
              </w:rPr>
            </w:pPr>
          </w:p>
        </w:tc>
        <w:tc>
          <w:tcPr>
            <w:tcW w:w="5580" w:type="dxa"/>
            <w:tcBorders>
              <w:top w:val="nil"/>
              <w:left w:val="nil"/>
              <w:bottom w:val="nil"/>
              <w:right w:val="nil"/>
            </w:tcBorders>
          </w:tcPr>
          <w:p w14:paraId="5054BE76" w14:textId="77777777" w:rsidR="00F168FB" w:rsidRPr="00CD63CD" w:rsidRDefault="00F168FB" w:rsidP="008571D5">
            <w:pPr>
              <w:autoSpaceDE w:val="0"/>
              <w:autoSpaceDN w:val="0"/>
              <w:adjustRightInd w:val="0"/>
              <w:spacing w:after="0" w:line="240" w:lineRule="auto"/>
              <w:rPr>
                <w:ins w:id="12950" w:author="Arjan" w:date="2014-09-02T17:45:00Z"/>
                <w:rFonts w:ascii="Arial" w:eastAsia="Times New Roman" w:hAnsi="Arial" w:cs="Arial"/>
                <w:color w:val="000000"/>
                <w:sz w:val="20"/>
                <w:szCs w:val="20"/>
              </w:rPr>
            </w:pPr>
          </w:p>
        </w:tc>
      </w:tr>
      <w:tr w:rsidR="00F168FB" w:rsidRPr="00CD63CD" w14:paraId="0E0D60FE" w14:textId="77777777" w:rsidTr="008571D5">
        <w:trPr>
          <w:trHeight w:val="232"/>
          <w:ins w:id="12951" w:author="Arjan" w:date="2014-09-02T17:45:00Z"/>
        </w:trPr>
        <w:tc>
          <w:tcPr>
            <w:tcW w:w="3780" w:type="dxa"/>
            <w:tcBorders>
              <w:top w:val="nil"/>
              <w:left w:val="nil"/>
              <w:bottom w:val="nil"/>
              <w:right w:val="nil"/>
            </w:tcBorders>
          </w:tcPr>
          <w:p w14:paraId="627524F7" w14:textId="77777777" w:rsidR="00F168FB" w:rsidRPr="00CD63CD" w:rsidRDefault="00F168FB" w:rsidP="008571D5">
            <w:pPr>
              <w:autoSpaceDE w:val="0"/>
              <w:autoSpaceDN w:val="0"/>
              <w:adjustRightInd w:val="0"/>
              <w:spacing w:after="0" w:line="240" w:lineRule="auto"/>
              <w:rPr>
                <w:ins w:id="12952" w:author="Arjan" w:date="2014-09-02T17:45:00Z"/>
                <w:rFonts w:ascii="Arial" w:eastAsia="Times New Roman" w:hAnsi="Arial" w:cs="Arial"/>
                <w:color w:val="000000"/>
                <w:sz w:val="20"/>
                <w:szCs w:val="20"/>
              </w:rPr>
            </w:pPr>
            <w:ins w:id="12953" w:author="Arjan" w:date="2014-09-02T17:45:00Z">
              <w:r w:rsidRPr="00CD63C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431815E9" w14:textId="77777777" w:rsidR="00F168FB" w:rsidRPr="00CD63CD" w:rsidRDefault="00F168FB" w:rsidP="008571D5">
            <w:pPr>
              <w:autoSpaceDE w:val="0"/>
              <w:autoSpaceDN w:val="0"/>
              <w:adjustRightInd w:val="0"/>
              <w:spacing w:after="0" w:line="240" w:lineRule="auto"/>
              <w:rPr>
                <w:ins w:id="12954" w:author="Arjan" w:date="2014-09-02T17:45:00Z"/>
                <w:rFonts w:ascii="Arial" w:eastAsia="Times New Roman" w:hAnsi="Arial" w:cs="Arial"/>
                <w:color w:val="000000"/>
                <w:sz w:val="20"/>
                <w:szCs w:val="20"/>
              </w:rPr>
            </w:pPr>
            <w:ins w:id="12955" w:author="Arjan" w:date="2014-09-02T17:45:00Z">
              <w:r w:rsidRPr="00CD63CD">
                <w:rPr>
                  <w:rFonts w:ascii="Arial" w:eastAsia="Times New Roman" w:hAnsi="Arial" w:cs="Arial"/>
                  <w:color w:val="000000"/>
                  <w:sz w:val="20"/>
                  <w:szCs w:val="20"/>
                </w:rPr>
                <w:t>Nee</w:t>
              </w:r>
            </w:ins>
          </w:p>
        </w:tc>
      </w:tr>
      <w:tr w:rsidR="00F168FB" w:rsidRPr="00CD63CD" w14:paraId="430A4ADB" w14:textId="77777777" w:rsidTr="008571D5">
        <w:trPr>
          <w:trHeight w:val="232"/>
          <w:ins w:id="12956" w:author="Arjan" w:date="2014-09-02T17:45:00Z"/>
        </w:trPr>
        <w:tc>
          <w:tcPr>
            <w:tcW w:w="3780" w:type="dxa"/>
            <w:tcBorders>
              <w:top w:val="nil"/>
              <w:left w:val="nil"/>
              <w:bottom w:val="nil"/>
              <w:right w:val="nil"/>
            </w:tcBorders>
          </w:tcPr>
          <w:p w14:paraId="324E9F7B" w14:textId="77777777" w:rsidR="00F168FB" w:rsidRPr="00CD63CD" w:rsidRDefault="00F168FB" w:rsidP="008571D5">
            <w:pPr>
              <w:autoSpaceDE w:val="0"/>
              <w:autoSpaceDN w:val="0"/>
              <w:adjustRightInd w:val="0"/>
              <w:spacing w:after="0" w:line="240" w:lineRule="auto"/>
              <w:rPr>
                <w:ins w:id="12957" w:author="Arjan" w:date="2014-09-02T17:45:00Z"/>
                <w:rFonts w:ascii="Arial" w:eastAsia="Times New Roman" w:hAnsi="Arial" w:cs="Arial"/>
                <w:b/>
                <w:bCs/>
                <w:color w:val="000000"/>
                <w:sz w:val="20"/>
                <w:szCs w:val="20"/>
              </w:rPr>
            </w:pPr>
          </w:p>
        </w:tc>
        <w:tc>
          <w:tcPr>
            <w:tcW w:w="5580" w:type="dxa"/>
            <w:tcBorders>
              <w:top w:val="nil"/>
              <w:left w:val="nil"/>
              <w:bottom w:val="nil"/>
              <w:right w:val="nil"/>
            </w:tcBorders>
          </w:tcPr>
          <w:p w14:paraId="0D48F5CC" w14:textId="77777777" w:rsidR="00F168FB" w:rsidRPr="00CD63CD" w:rsidRDefault="00F168FB" w:rsidP="008571D5">
            <w:pPr>
              <w:autoSpaceDE w:val="0"/>
              <w:autoSpaceDN w:val="0"/>
              <w:adjustRightInd w:val="0"/>
              <w:spacing w:after="0" w:line="240" w:lineRule="auto"/>
              <w:rPr>
                <w:ins w:id="12958" w:author="Arjan" w:date="2014-09-02T17:45:00Z"/>
                <w:rFonts w:ascii="Arial" w:eastAsia="Times New Roman" w:hAnsi="Arial" w:cs="Arial"/>
                <w:color w:val="000000"/>
                <w:sz w:val="20"/>
                <w:szCs w:val="20"/>
              </w:rPr>
            </w:pPr>
          </w:p>
        </w:tc>
      </w:tr>
      <w:tr w:rsidR="00F168FB" w:rsidRPr="00CD63CD" w14:paraId="1E25A83D" w14:textId="77777777" w:rsidTr="008571D5">
        <w:trPr>
          <w:trHeight w:val="232"/>
          <w:ins w:id="12959" w:author="Arjan" w:date="2014-09-02T17:45:00Z"/>
        </w:trPr>
        <w:tc>
          <w:tcPr>
            <w:tcW w:w="3780" w:type="dxa"/>
            <w:tcBorders>
              <w:top w:val="nil"/>
              <w:left w:val="nil"/>
              <w:bottom w:val="nil"/>
              <w:right w:val="nil"/>
            </w:tcBorders>
          </w:tcPr>
          <w:p w14:paraId="7CE692CA" w14:textId="77777777" w:rsidR="00F168FB" w:rsidRPr="00CD63CD" w:rsidRDefault="00F168FB" w:rsidP="008571D5">
            <w:pPr>
              <w:autoSpaceDE w:val="0"/>
              <w:autoSpaceDN w:val="0"/>
              <w:adjustRightInd w:val="0"/>
              <w:spacing w:after="0" w:line="240" w:lineRule="auto"/>
              <w:rPr>
                <w:ins w:id="12960" w:author="Arjan" w:date="2014-09-02T17:45:00Z"/>
                <w:rFonts w:ascii="Arial" w:eastAsia="Times New Roman" w:hAnsi="Arial" w:cs="Arial"/>
                <w:color w:val="000000"/>
                <w:sz w:val="20"/>
                <w:szCs w:val="20"/>
              </w:rPr>
            </w:pPr>
            <w:ins w:id="12961" w:author="Arjan" w:date="2014-09-02T17:45:00Z">
              <w:r w:rsidRPr="00CD63CD">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349A4A6B" w14:textId="77777777" w:rsidR="00F168FB" w:rsidRPr="00CD63CD" w:rsidRDefault="00F168FB" w:rsidP="008571D5">
            <w:pPr>
              <w:autoSpaceDE w:val="0"/>
              <w:autoSpaceDN w:val="0"/>
              <w:adjustRightInd w:val="0"/>
              <w:spacing w:after="0" w:line="240" w:lineRule="auto"/>
              <w:rPr>
                <w:ins w:id="12962" w:author="Arjan" w:date="2014-09-02T17:45:00Z"/>
                <w:rFonts w:ascii="Arial" w:eastAsia="Times New Roman" w:hAnsi="Arial" w:cs="Arial"/>
                <w:color w:val="000000"/>
                <w:sz w:val="20"/>
                <w:szCs w:val="20"/>
              </w:rPr>
            </w:pPr>
            <w:ins w:id="12963" w:author="Arjan" w:date="2014-09-02T17:45:00Z">
              <w:r w:rsidRPr="00CD63CD">
                <w:rPr>
                  <w:rFonts w:ascii="Arial" w:eastAsia="Times New Roman" w:hAnsi="Arial" w:cs="Arial"/>
                  <w:color w:val="000000"/>
                  <w:sz w:val="20"/>
                  <w:szCs w:val="20"/>
                </w:rPr>
                <w:t>Nee</w:t>
              </w:r>
            </w:ins>
          </w:p>
        </w:tc>
      </w:tr>
      <w:tr w:rsidR="00F168FB" w:rsidRPr="00CD63CD" w14:paraId="3353361B" w14:textId="77777777" w:rsidTr="008571D5">
        <w:trPr>
          <w:trHeight w:val="232"/>
          <w:ins w:id="12964" w:author="Arjan" w:date="2014-09-02T17:45:00Z"/>
        </w:trPr>
        <w:tc>
          <w:tcPr>
            <w:tcW w:w="3780" w:type="dxa"/>
            <w:tcBorders>
              <w:top w:val="nil"/>
              <w:left w:val="nil"/>
              <w:bottom w:val="nil"/>
              <w:right w:val="nil"/>
            </w:tcBorders>
          </w:tcPr>
          <w:p w14:paraId="25B3FCEF" w14:textId="77777777" w:rsidR="00F168FB" w:rsidRPr="00CD63CD" w:rsidRDefault="00F168FB" w:rsidP="008571D5">
            <w:pPr>
              <w:autoSpaceDE w:val="0"/>
              <w:autoSpaceDN w:val="0"/>
              <w:adjustRightInd w:val="0"/>
              <w:spacing w:after="0" w:line="240" w:lineRule="auto"/>
              <w:rPr>
                <w:ins w:id="12965" w:author="Arjan" w:date="2014-09-02T17:45:00Z"/>
                <w:rFonts w:ascii="Arial" w:eastAsia="Times New Roman" w:hAnsi="Arial" w:cs="Arial"/>
                <w:b/>
                <w:bCs/>
                <w:color w:val="000000"/>
                <w:sz w:val="20"/>
                <w:szCs w:val="20"/>
              </w:rPr>
            </w:pPr>
          </w:p>
        </w:tc>
        <w:tc>
          <w:tcPr>
            <w:tcW w:w="5580" w:type="dxa"/>
            <w:tcBorders>
              <w:top w:val="nil"/>
              <w:left w:val="nil"/>
              <w:bottom w:val="nil"/>
              <w:right w:val="nil"/>
            </w:tcBorders>
          </w:tcPr>
          <w:p w14:paraId="04FB2F53" w14:textId="77777777" w:rsidR="00F168FB" w:rsidRPr="00CD63CD" w:rsidRDefault="00F168FB" w:rsidP="008571D5">
            <w:pPr>
              <w:autoSpaceDE w:val="0"/>
              <w:autoSpaceDN w:val="0"/>
              <w:adjustRightInd w:val="0"/>
              <w:spacing w:after="0" w:line="240" w:lineRule="auto"/>
              <w:rPr>
                <w:ins w:id="12966" w:author="Arjan" w:date="2014-09-02T17:45:00Z"/>
                <w:rFonts w:ascii="Arial" w:eastAsia="Times New Roman" w:hAnsi="Arial" w:cs="Arial"/>
                <w:color w:val="000000"/>
                <w:sz w:val="20"/>
                <w:szCs w:val="20"/>
              </w:rPr>
            </w:pPr>
          </w:p>
        </w:tc>
      </w:tr>
      <w:tr w:rsidR="00F168FB" w:rsidRPr="00CD63CD" w14:paraId="5517E353" w14:textId="77777777" w:rsidTr="008571D5">
        <w:trPr>
          <w:trHeight w:val="232"/>
          <w:ins w:id="12967" w:author="Arjan" w:date="2014-09-02T17:45:00Z"/>
        </w:trPr>
        <w:tc>
          <w:tcPr>
            <w:tcW w:w="3780" w:type="dxa"/>
            <w:tcBorders>
              <w:top w:val="nil"/>
              <w:left w:val="nil"/>
              <w:bottom w:val="nil"/>
              <w:right w:val="nil"/>
            </w:tcBorders>
          </w:tcPr>
          <w:p w14:paraId="1A4F7111" w14:textId="77777777" w:rsidR="00F168FB" w:rsidRPr="00CD63CD" w:rsidRDefault="00F168FB" w:rsidP="008571D5">
            <w:pPr>
              <w:autoSpaceDE w:val="0"/>
              <w:autoSpaceDN w:val="0"/>
              <w:adjustRightInd w:val="0"/>
              <w:spacing w:after="0" w:line="240" w:lineRule="auto"/>
              <w:rPr>
                <w:ins w:id="12968" w:author="Arjan" w:date="2014-09-02T17:45:00Z"/>
                <w:rFonts w:ascii="Arial" w:eastAsia="Times New Roman" w:hAnsi="Arial" w:cs="Arial"/>
                <w:color w:val="000000"/>
                <w:sz w:val="20"/>
                <w:szCs w:val="20"/>
              </w:rPr>
            </w:pPr>
            <w:ins w:id="12969" w:author="Arjan" w:date="2014-09-02T17:45:00Z">
              <w:r w:rsidRPr="00CD63CD">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74B1690C" w14:textId="77777777" w:rsidR="00F168FB" w:rsidRPr="00CD63CD" w:rsidRDefault="00DA5D93" w:rsidP="008571D5">
            <w:pPr>
              <w:autoSpaceDE w:val="0"/>
              <w:autoSpaceDN w:val="0"/>
              <w:adjustRightInd w:val="0"/>
              <w:spacing w:after="0" w:line="240" w:lineRule="auto"/>
              <w:rPr>
                <w:ins w:id="12970" w:author="Arjan" w:date="2014-09-02T17:45:00Z"/>
                <w:rFonts w:ascii="Arial" w:eastAsia="Times New Roman" w:hAnsi="Arial" w:cs="Arial"/>
                <w:color w:val="000000"/>
                <w:sz w:val="20"/>
                <w:szCs w:val="20"/>
              </w:rPr>
            </w:pPr>
            <w:ins w:id="12971" w:author="Arjan" w:date="2014-09-02T17:45:00Z">
              <w:r w:rsidRPr="00CD63CD">
                <w:rPr>
                  <w:rFonts w:ascii="Arial" w:hAnsi="Arial" w:cs="Arial"/>
                  <w:sz w:val="20"/>
                  <w:szCs w:val="20"/>
                  <w:lang w:val="en-AU"/>
                </w:rPr>
                <w:fldChar w:fldCharType="begin" w:fldLock="1"/>
              </w:r>
              <w:r w:rsidR="00F168FB" w:rsidRPr="00CD63CD">
                <w:rPr>
                  <w:rFonts w:ascii="Arial" w:hAnsi="Arial" w:cs="Arial"/>
                  <w:sz w:val="20"/>
                  <w:szCs w:val="20"/>
                  <w:lang w:val="en-AU"/>
                </w:rPr>
                <w:instrText xml:space="preserve">MERGEFIELD </w:instrText>
              </w:r>
              <w:r w:rsidR="00F168FB"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00F168FB"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00F168FB"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00F168FB"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00F168FB"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ins>
          </w:p>
        </w:tc>
      </w:tr>
      <w:tr w:rsidR="00F168FB" w:rsidRPr="00CD63CD" w14:paraId="09B056C8" w14:textId="77777777" w:rsidTr="008571D5">
        <w:trPr>
          <w:trHeight w:val="232"/>
          <w:ins w:id="12972" w:author="Arjan" w:date="2014-09-02T17:45:00Z"/>
        </w:trPr>
        <w:tc>
          <w:tcPr>
            <w:tcW w:w="3780" w:type="dxa"/>
            <w:tcBorders>
              <w:top w:val="nil"/>
              <w:left w:val="nil"/>
              <w:bottom w:val="nil"/>
              <w:right w:val="nil"/>
            </w:tcBorders>
          </w:tcPr>
          <w:p w14:paraId="1078CBA2" w14:textId="77777777" w:rsidR="00F168FB" w:rsidRPr="00CD63CD" w:rsidRDefault="00F168FB" w:rsidP="008571D5">
            <w:pPr>
              <w:autoSpaceDE w:val="0"/>
              <w:autoSpaceDN w:val="0"/>
              <w:adjustRightInd w:val="0"/>
              <w:spacing w:after="0" w:line="240" w:lineRule="auto"/>
              <w:rPr>
                <w:ins w:id="12973" w:author="Arjan" w:date="2014-09-02T17:45:00Z"/>
                <w:rFonts w:ascii="Arial" w:eastAsia="Times New Roman" w:hAnsi="Arial" w:cs="Arial"/>
                <w:b/>
                <w:bCs/>
                <w:color w:val="000000"/>
                <w:sz w:val="20"/>
                <w:szCs w:val="20"/>
              </w:rPr>
            </w:pPr>
          </w:p>
        </w:tc>
        <w:tc>
          <w:tcPr>
            <w:tcW w:w="5580" w:type="dxa"/>
            <w:tcBorders>
              <w:top w:val="nil"/>
              <w:left w:val="nil"/>
              <w:bottom w:val="nil"/>
              <w:right w:val="nil"/>
            </w:tcBorders>
          </w:tcPr>
          <w:p w14:paraId="0528CF96" w14:textId="77777777" w:rsidR="00F168FB" w:rsidRPr="00CD63CD" w:rsidRDefault="00F168FB" w:rsidP="008571D5">
            <w:pPr>
              <w:autoSpaceDE w:val="0"/>
              <w:autoSpaceDN w:val="0"/>
              <w:adjustRightInd w:val="0"/>
              <w:spacing w:after="0" w:line="240" w:lineRule="auto"/>
              <w:rPr>
                <w:ins w:id="12974" w:author="Arjan" w:date="2014-09-02T17:45:00Z"/>
                <w:rFonts w:ascii="Arial" w:eastAsia="Times New Roman" w:hAnsi="Arial" w:cs="Arial"/>
                <w:color w:val="000000"/>
                <w:sz w:val="20"/>
                <w:szCs w:val="20"/>
              </w:rPr>
            </w:pPr>
          </w:p>
        </w:tc>
      </w:tr>
      <w:tr w:rsidR="00F168FB" w:rsidRPr="00CD63CD" w14:paraId="1E3E44DF" w14:textId="77777777" w:rsidTr="008571D5">
        <w:trPr>
          <w:trHeight w:val="232"/>
          <w:ins w:id="12975" w:author="Arjan" w:date="2014-09-02T17:45:00Z"/>
        </w:trPr>
        <w:tc>
          <w:tcPr>
            <w:tcW w:w="3780" w:type="dxa"/>
            <w:tcBorders>
              <w:top w:val="nil"/>
              <w:left w:val="nil"/>
              <w:bottom w:val="nil"/>
              <w:right w:val="nil"/>
            </w:tcBorders>
          </w:tcPr>
          <w:p w14:paraId="4CFDED5A" w14:textId="77777777" w:rsidR="00F168FB" w:rsidRPr="00CD63CD" w:rsidRDefault="00F168FB" w:rsidP="008571D5">
            <w:pPr>
              <w:autoSpaceDE w:val="0"/>
              <w:autoSpaceDN w:val="0"/>
              <w:adjustRightInd w:val="0"/>
              <w:spacing w:after="0" w:line="240" w:lineRule="auto"/>
              <w:rPr>
                <w:ins w:id="12976" w:author="Arjan" w:date="2014-09-02T17:45:00Z"/>
                <w:rFonts w:ascii="Arial" w:eastAsia="Times New Roman" w:hAnsi="Arial" w:cs="Arial"/>
                <w:color w:val="000000"/>
                <w:sz w:val="20"/>
                <w:szCs w:val="20"/>
              </w:rPr>
            </w:pPr>
            <w:ins w:id="12977" w:author="Arjan" w:date="2014-09-02T17:45:00Z">
              <w:r w:rsidRPr="00CD63C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44878676" w14:textId="77777777" w:rsidR="00F168FB" w:rsidRPr="00CD63CD" w:rsidRDefault="00F168FB" w:rsidP="008571D5">
            <w:pPr>
              <w:autoSpaceDE w:val="0"/>
              <w:autoSpaceDN w:val="0"/>
              <w:adjustRightInd w:val="0"/>
              <w:spacing w:after="0" w:line="240" w:lineRule="auto"/>
              <w:rPr>
                <w:ins w:id="12978" w:author="Arjan" w:date="2014-09-02T17:45:00Z"/>
                <w:rFonts w:ascii="Arial" w:eastAsia="Times New Roman" w:hAnsi="Arial" w:cs="Arial"/>
                <w:color w:val="000000"/>
                <w:sz w:val="20"/>
                <w:szCs w:val="20"/>
              </w:rPr>
            </w:pPr>
            <w:ins w:id="12979" w:author="Arjan" w:date="2014-09-02T17:45:00Z">
              <w:r w:rsidRPr="00CD63CD">
                <w:rPr>
                  <w:rFonts w:ascii="Arial" w:eastAsia="Times New Roman" w:hAnsi="Arial" w:cs="Arial"/>
                  <w:color w:val="000000"/>
                  <w:sz w:val="20"/>
                  <w:szCs w:val="20"/>
                </w:rPr>
                <w:t>Gemeentelijk basisgegeven</w:t>
              </w:r>
            </w:ins>
          </w:p>
        </w:tc>
      </w:tr>
      <w:tr w:rsidR="00F168FB" w:rsidRPr="00CD63CD" w14:paraId="0AA7EB76" w14:textId="77777777" w:rsidTr="008571D5">
        <w:trPr>
          <w:trHeight w:val="232"/>
          <w:ins w:id="12980" w:author="Arjan" w:date="2014-09-02T17:45:00Z"/>
        </w:trPr>
        <w:tc>
          <w:tcPr>
            <w:tcW w:w="3780" w:type="dxa"/>
            <w:tcBorders>
              <w:top w:val="nil"/>
              <w:left w:val="nil"/>
              <w:right w:val="nil"/>
            </w:tcBorders>
          </w:tcPr>
          <w:p w14:paraId="55E4D6FB" w14:textId="77777777" w:rsidR="00F168FB" w:rsidRPr="00CD63CD" w:rsidRDefault="00F168FB" w:rsidP="008571D5">
            <w:pPr>
              <w:autoSpaceDE w:val="0"/>
              <w:autoSpaceDN w:val="0"/>
              <w:adjustRightInd w:val="0"/>
              <w:spacing w:after="0" w:line="240" w:lineRule="auto"/>
              <w:rPr>
                <w:ins w:id="12981" w:author="Arjan" w:date="2014-09-02T17:45:00Z"/>
                <w:rFonts w:ascii="Arial" w:eastAsia="Times New Roman" w:hAnsi="Arial" w:cs="Arial"/>
                <w:b/>
                <w:bCs/>
                <w:color w:val="000000"/>
                <w:sz w:val="20"/>
                <w:szCs w:val="20"/>
              </w:rPr>
            </w:pPr>
          </w:p>
        </w:tc>
        <w:tc>
          <w:tcPr>
            <w:tcW w:w="5580" w:type="dxa"/>
            <w:tcBorders>
              <w:top w:val="nil"/>
              <w:left w:val="nil"/>
              <w:right w:val="nil"/>
            </w:tcBorders>
          </w:tcPr>
          <w:p w14:paraId="47184F53" w14:textId="77777777" w:rsidR="00F168FB" w:rsidRPr="00CD63CD" w:rsidRDefault="00F168FB" w:rsidP="008571D5">
            <w:pPr>
              <w:autoSpaceDE w:val="0"/>
              <w:autoSpaceDN w:val="0"/>
              <w:adjustRightInd w:val="0"/>
              <w:spacing w:after="0" w:line="240" w:lineRule="auto"/>
              <w:rPr>
                <w:ins w:id="12982" w:author="Arjan" w:date="2014-09-02T17:45:00Z"/>
                <w:rFonts w:ascii="Arial" w:eastAsia="Times New Roman" w:hAnsi="Arial" w:cs="Arial"/>
                <w:color w:val="000000"/>
                <w:sz w:val="20"/>
                <w:szCs w:val="20"/>
              </w:rPr>
            </w:pPr>
          </w:p>
        </w:tc>
      </w:tr>
      <w:tr w:rsidR="00F168FB" w:rsidRPr="00AE1A91" w14:paraId="32B44D1D" w14:textId="77777777" w:rsidTr="008571D5">
        <w:trPr>
          <w:trHeight w:val="232"/>
          <w:ins w:id="12983" w:author="Arjan" w:date="2014-09-02T17:45:00Z"/>
        </w:trPr>
        <w:tc>
          <w:tcPr>
            <w:tcW w:w="3780" w:type="dxa"/>
            <w:tcBorders>
              <w:top w:val="nil"/>
              <w:left w:val="nil"/>
              <w:bottom w:val="single" w:sz="4" w:space="0" w:color="auto"/>
              <w:right w:val="nil"/>
            </w:tcBorders>
          </w:tcPr>
          <w:p w14:paraId="6700CC35" w14:textId="77777777" w:rsidR="00F168FB" w:rsidRPr="00CD63CD" w:rsidRDefault="00F168FB" w:rsidP="008571D5">
            <w:pPr>
              <w:autoSpaceDE w:val="0"/>
              <w:autoSpaceDN w:val="0"/>
              <w:adjustRightInd w:val="0"/>
              <w:spacing w:after="0" w:line="240" w:lineRule="auto"/>
              <w:rPr>
                <w:ins w:id="12984" w:author="Arjan" w:date="2014-09-02T17:45:00Z"/>
                <w:rFonts w:ascii="Arial" w:eastAsia="Times New Roman" w:hAnsi="Arial" w:cs="Arial"/>
                <w:b/>
                <w:bCs/>
                <w:color w:val="000000"/>
                <w:sz w:val="20"/>
                <w:szCs w:val="20"/>
              </w:rPr>
            </w:pPr>
            <w:ins w:id="12985" w:author="Arjan" w:date="2014-09-02T17:45:00Z">
              <w:r w:rsidRPr="00CD63C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24A6EBE4" w14:textId="77777777" w:rsidR="00F168FB" w:rsidRPr="00DD0F4F" w:rsidRDefault="00F168FB" w:rsidP="008571D5">
            <w:pPr>
              <w:autoSpaceDE w:val="0"/>
              <w:autoSpaceDN w:val="0"/>
              <w:adjustRightInd w:val="0"/>
              <w:spacing w:after="0" w:line="240" w:lineRule="auto"/>
              <w:rPr>
                <w:ins w:id="12986" w:author="Arjan" w:date="2014-09-02T17:45:00Z"/>
                <w:rFonts w:ascii="Arial" w:eastAsia="Times New Roman" w:hAnsi="Arial" w:cs="Arial"/>
                <w:color w:val="000000"/>
                <w:sz w:val="20"/>
                <w:szCs w:val="20"/>
                <w:lang w:val="nl-NL"/>
              </w:rPr>
            </w:pPr>
            <w:ins w:id="12987" w:author="Arjan" w:date="2014-09-02T17:59:00Z">
              <w:r w:rsidRPr="00DD0F4F">
                <w:rPr>
                  <w:rFonts w:ascii="Arial" w:eastAsia="Times New Roman" w:hAnsi="Arial" w:cs="Arial"/>
                  <w:color w:val="000000"/>
                  <w:sz w:val="20"/>
                  <w:szCs w:val="20"/>
                  <w:lang w:val="nl-NL"/>
                </w:rPr>
                <w:t>De waarde van dit attribuutsoort wordt vastgesteld bij creatie van de zaak en wijzigt daarna niet meer.</w:t>
              </w:r>
            </w:ins>
          </w:p>
        </w:tc>
      </w:tr>
    </w:tbl>
    <w:p w14:paraId="49FF2FB8" w14:textId="7D1B948C" w:rsidR="008571D5" w:rsidRDefault="008571D5" w:rsidP="00FC7BDD">
      <w:pPr>
        <w:rPr>
          <w:lang w:val="nl-NL"/>
        </w:rPr>
      </w:pPr>
    </w:p>
    <w:p w14:paraId="261EBAB8" w14:textId="56FBD267" w:rsidR="0099344B" w:rsidRDefault="0099344B" w:rsidP="0099344B">
      <w:pPr>
        <w:pStyle w:val="Kop3"/>
        <w:rPr>
          <w:lang w:val="nl-NL"/>
        </w:rPr>
      </w:pPr>
      <w:bookmarkStart w:id="12988" w:name="_Toc517094732"/>
      <w:r>
        <w:rPr>
          <w:lang w:val="nl-NL"/>
        </w:rPr>
        <w:t>Vertrouwelijkheid</w:t>
      </w:r>
      <w:bookmarkEnd w:id="12988"/>
    </w:p>
    <w:p w14:paraId="15C3A0C0" w14:textId="28E2C7D0" w:rsidR="0099344B" w:rsidRDefault="0057242E" w:rsidP="00FC7BDD">
      <w:pPr>
        <w:rPr>
          <w:lang w:val="nl-NL"/>
        </w:rPr>
      </w:pPr>
      <w:r>
        <w:rPr>
          <w:lang w:val="nl-NL"/>
        </w:rPr>
        <w:t xml:space="preserve">Zowel van een ZAAKTYPE in het ImZTC (ZTC2) als van een INFORMATIEOBJECT kan het niveau van vertrouwelijkheid gespecificeerd worden. De vertrouwelijkheid van een individuele zaak kan evenwel afwijken van die van het betreffende zaaktype. Om dit te kunnen specificeren voegen we de volgende attribuutsoort toe aan ZAAK. </w:t>
      </w:r>
    </w:p>
    <w:p w14:paraId="57F2CDBF" w14:textId="77777777" w:rsidR="0057242E" w:rsidRPr="0057242E" w:rsidRDefault="0057242E" w:rsidP="0057242E">
      <w:pPr>
        <w:widowControl w:val="0"/>
        <w:autoSpaceDE w:val="0"/>
        <w:autoSpaceDN w:val="0"/>
        <w:adjustRightInd w:val="0"/>
        <w:spacing w:before="240" w:after="60" w:line="240" w:lineRule="auto"/>
        <w:outlineLvl w:val="3"/>
        <w:rPr>
          <w:ins w:id="12989" w:author="Arjan Kloosterboer" w:date="2017-08-14T16:50:00Z"/>
          <w:rFonts w:ascii="Arial" w:hAnsi="Arial" w:cs="Arial"/>
          <w:b/>
          <w:color w:val="000000"/>
          <w:sz w:val="24"/>
          <w:szCs w:val="24"/>
          <w:lang w:val="nl-NL"/>
        </w:rPr>
      </w:pPr>
      <w:ins w:id="12990" w:author="Arjan Kloosterboer" w:date="2017-08-14T16:50:00Z">
        <w:r w:rsidRPr="0057242E">
          <w:rPr>
            <w:rFonts w:ascii="Arial" w:hAnsi="Arial" w:cs="Arial"/>
            <w:b/>
            <w:color w:val="000000"/>
            <w:sz w:val="24"/>
            <w:szCs w:val="24"/>
            <w:lang w:val="nl-NL"/>
          </w:rPr>
          <w:t>«Attribuutsoort» Vertrouwelijkheidaanduiding</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57242E" w:rsidRPr="0057242E" w14:paraId="1C4A7828" w14:textId="77777777" w:rsidTr="0028070E">
        <w:trPr>
          <w:trHeight w:val="230"/>
          <w:ins w:id="12991"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18CBF2C1" w14:textId="77777777" w:rsidR="0057242E" w:rsidRPr="0057242E" w:rsidRDefault="0057242E" w:rsidP="0057242E">
            <w:pPr>
              <w:spacing w:after="0"/>
              <w:rPr>
                <w:ins w:id="12992" w:author="Arjan Kloosterboer" w:date="2017-08-14T16:50:00Z"/>
                <w:rFonts w:ascii="Calibri" w:hAnsi="Calibri" w:cs="Calibri"/>
                <w:color w:val="000000"/>
                <w:lang w:val="nl-NL"/>
              </w:rPr>
            </w:pPr>
            <w:ins w:id="12993" w:author="Arjan Kloosterboer" w:date="2017-08-14T16:50:00Z">
              <w:r w:rsidRPr="0057242E">
                <w:rPr>
                  <w:rFonts w:ascii="Calibri" w:hAnsi="Calibri" w:cs="Calibri"/>
                  <w:b/>
                  <w:bCs/>
                  <w:color w:val="000000"/>
                  <w:lang w:val="nl-NL"/>
                </w:rPr>
                <w:t xml:space="preserve">Naam </w:t>
              </w:r>
            </w:ins>
          </w:p>
        </w:tc>
        <w:tc>
          <w:tcPr>
            <w:tcW w:w="4320" w:type="dxa"/>
            <w:tcBorders>
              <w:top w:val="nil"/>
              <w:left w:val="nil"/>
              <w:bottom w:val="nil"/>
              <w:right w:val="nil"/>
            </w:tcBorders>
            <w:tcMar>
              <w:top w:w="0" w:type="dxa"/>
              <w:left w:w="60" w:type="dxa"/>
              <w:bottom w:w="0" w:type="dxa"/>
              <w:right w:w="60" w:type="dxa"/>
            </w:tcMar>
          </w:tcPr>
          <w:p w14:paraId="632C8BD6" w14:textId="77777777" w:rsidR="0057242E" w:rsidRPr="0057242E" w:rsidRDefault="0057242E" w:rsidP="0057242E">
            <w:pPr>
              <w:spacing w:after="0"/>
              <w:rPr>
                <w:ins w:id="12994" w:author="Arjan Kloosterboer" w:date="2017-08-14T16:50:00Z"/>
                <w:rFonts w:ascii="Calibri" w:hAnsi="Calibri" w:cs="Calibri"/>
                <w:color w:val="0F0F0F"/>
                <w:lang w:val="nl-NL"/>
              </w:rPr>
            </w:pPr>
            <w:ins w:id="12995" w:author="Arjan Kloosterboer" w:date="2017-08-14T16:50:00Z">
              <w:r w:rsidRPr="0057242E">
                <w:rPr>
                  <w:rFonts w:ascii="Calibri" w:hAnsi="Calibri" w:cs="Calibri"/>
                  <w:color w:val="0F0F0F"/>
                  <w:lang w:val="nl-NL"/>
                </w:rPr>
                <w:t>Vertrouwelijkheidaanduiding</w:t>
              </w:r>
            </w:ins>
          </w:p>
        </w:tc>
        <w:tc>
          <w:tcPr>
            <w:tcW w:w="1710" w:type="dxa"/>
            <w:tcBorders>
              <w:top w:val="nil"/>
              <w:left w:val="nil"/>
              <w:bottom w:val="nil"/>
              <w:right w:val="nil"/>
            </w:tcBorders>
            <w:tcMar>
              <w:top w:w="0" w:type="dxa"/>
              <w:left w:w="60" w:type="dxa"/>
              <w:bottom w:w="0" w:type="dxa"/>
              <w:right w:w="60" w:type="dxa"/>
            </w:tcMar>
          </w:tcPr>
          <w:p w14:paraId="3EFD73A6" w14:textId="77777777" w:rsidR="0057242E" w:rsidRPr="0057242E" w:rsidRDefault="0057242E" w:rsidP="0057242E">
            <w:pPr>
              <w:spacing w:after="0"/>
              <w:jc w:val="right"/>
              <w:rPr>
                <w:ins w:id="12996" w:author="Arjan Kloosterboer" w:date="2017-08-14T16:50:00Z"/>
                <w:rFonts w:ascii="Calibri" w:hAnsi="Calibri" w:cs="Calibri"/>
                <w:color w:val="0F0F0F"/>
                <w:lang w:val="nl-NL"/>
              </w:rPr>
            </w:pPr>
          </w:p>
        </w:tc>
      </w:tr>
      <w:tr w:rsidR="0057242E" w:rsidRPr="0057242E" w14:paraId="3A401111" w14:textId="77777777" w:rsidTr="0028070E">
        <w:trPr>
          <w:ins w:id="12997"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6FF049A1" w14:textId="77777777" w:rsidR="0057242E" w:rsidRPr="0057242E" w:rsidRDefault="0057242E" w:rsidP="0057242E">
            <w:pPr>
              <w:spacing w:after="0"/>
              <w:rPr>
                <w:ins w:id="12998" w:author="Arjan Kloosterboer" w:date="2017-08-14T16:50:00Z"/>
                <w:rFonts w:ascii="Calibri" w:hAnsi="Calibri" w:cs="Calibri"/>
                <w:color w:val="000000"/>
                <w:lang w:val="nl-NL"/>
              </w:rPr>
            </w:pPr>
            <w:ins w:id="12999" w:author="Arjan Kloosterboer" w:date="2017-08-14T16:50:00Z">
              <w:r w:rsidRPr="0057242E">
                <w:rPr>
                  <w:rFonts w:ascii="Calibri" w:hAnsi="Calibri" w:cs="Calibri"/>
                  <w:b/>
                  <w:bCs/>
                  <w:color w:val="000000"/>
                  <w:lang w:val="nl-NL"/>
                </w:rPr>
                <w:t xml:space="preserve">Herkomst </w:t>
              </w:r>
            </w:ins>
          </w:p>
        </w:tc>
        <w:tc>
          <w:tcPr>
            <w:tcW w:w="6030" w:type="dxa"/>
            <w:gridSpan w:val="2"/>
            <w:tcBorders>
              <w:top w:val="nil"/>
              <w:left w:val="nil"/>
              <w:bottom w:val="nil"/>
              <w:right w:val="nil"/>
            </w:tcBorders>
            <w:tcMar>
              <w:top w:w="0" w:type="dxa"/>
              <w:left w:w="60" w:type="dxa"/>
              <w:bottom w:w="0" w:type="dxa"/>
              <w:right w:w="60" w:type="dxa"/>
            </w:tcMar>
          </w:tcPr>
          <w:p w14:paraId="7045A10B" w14:textId="77777777" w:rsidR="0057242E" w:rsidRPr="0057242E" w:rsidRDefault="0057242E" w:rsidP="0057242E">
            <w:pPr>
              <w:spacing w:after="0"/>
              <w:rPr>
                <w:ins w:id="13000" w:author="Arjan Kloosterboer" w:date="2017-08-14T16:50:00Z"/>
                <w:rFonts w:ascii="Calibri" w:hAnsi="Calibri" w:cs="Calibri"/>
                <w:color w:val="0F0F0F"/>
                <w:lang w:val="nl-NL"/>
              </w:rPr>
            </w:pPr>
            <w:ins w:id="13001" w:author="Arjan Kloosterboer" w:date="2017-08-14T16:50:00Z">
              <w:r w:rsidRPr="0057242E">
                <w:rPr>
                  <w:rFonts w:ascii="Calibri" w:hAnsi="Calibri" w:cs="Calibri"/>
                  <w:color w:val="0F0F0F"/>
                  <w:lang w:val="nl-NL"/>
                </w:rPr>
                <w:t>KING</w:t>
              </w:r>
            </w:ins>
          </w:p>
        </w:tc>
      </w:tr>
      <w:tr w:rsidR="0057242E" w:rsidRPr="0057242E" w14:paraId="4C195C6B" w14:textId="77777777" w:rsidTr="0028070E">
        <w:trPr>
          <w:ins w:id="13002"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46DB8C92" w14:textId="77777777" w:rsidR="0057242E" w:rsidRPr="0057242E" w:rsidRDefault="0057242E" w:rsidP="0057242E">
            <w:pPr>
              <w:spacing w:after="0"/>
              <w:rPr>
                <w:ins w:id="13003" w:author="Arjan Kloosterboer" w:date="2017-08-14T16:50:00Z"/>
                <w:rFonts w:ascii="Calibri" w:hAnsi="Calibri" w:cs="Calibri"/>
                <w:color w:val="000000"/>
                <w:lang w:val="nl-NL"/>
              </w:rPr>
            </w:pPr>
            <w:ins w:id="13004" w:author="Arjan Kloosterboer" w:date="2017-08-14T16:50:00Z">
              <w:r w:rsidRPr="0057242E">
                <w:rPr>
                  <w:rFonts w:ascii="Calibri" w:hAnsi="Calibri" w:cs="Calibri"/>
                  <w:b/>
                  <w:bCs/>
                  <w:color w:val="000000"/>
                  <w:lang w:val="nl-NL"/>
                </w:rPr>
                <w:t xml:space="preserve">Code </w:t>
              </w:r>
            </w:ins>
          </w:p>
        </w:tc>
        <w:tc>
          <w:tcPr>
            <w:tcW w:w="6030" w:type="dxa"/>
            <w:gridSpan w:val="2"/>
            <w:tcBorders>
              <w:top w:val="nil"/>
              <w:left w:val="nil"/>
              <w:bottom w:val="nil"/>
              <w:right w:val="nil"/>
            </w:tcBorders>
            <w:tcMar>
              <w:top w:w="0" w:type="dxa"/>
              <w:left w:w="60" w:type="dxa"/>
              <w:bottom w:w="0" w:type="dxa"/>
              <w:right w:w="60" w:type="dxa"/>
            </w:tcMar>
          </w:tcPr>
          <w:p w14:paraId="6FAC9D3F" w14:textId="77777777" w:rsidR="0057242E" w:rsidRPr="0057242E" w:rsidRDefault="0057242E" w:rsidP="0057242E">
            <w:pPr>
              <w:spacing w:after="0"/>
              <w:rPr>
                <w:ins w:id="13005" w:author="Arjan Kloosterboer" w:date="2017-08-14T16:50:00Z"/>
                <w:rFonts w:ascii="Calibri" w:hAnsi="Calibri" w:cs="Calibri"/>
                <w:color w:val="0F0F0F"/>
                <w:lang w:val="nl-NL"/>
              </w:rPr>
            </w:pPr>
          </w:p>
        </w:tc>
      </w:tr>
      <w:tr w:rsidR="0057242E" w:rsidRPr="00AE1A91" w14:paraId="433DEFA5" w14:textId="77777777" w:rsidTr="0028070E">
        <w:trPr>
          <w:ins w:id="13006"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03FB4952" w14:textId="77777777" w:rsidR="0057242E" w:rsidRPr="0057242E" w:rsidRDefault="0057242E" w:rsidP="0057242E">
            <w:pPr>
              <w:spacing w:after="0"/>
              <w:rPr>
                <w:ins w:id="13007" w:author="Arjan Kloosterboer" w:date="2017-08-14T16:50:00Z"/>
                <w:rFonts w:ascii="Calibri" w:hAnsi="Calibri" w:cs="Calibri"/>
                <w:color w:val="000000"/>
                <w:lang w:val="nl-NL"/>
              </w:rPr>
            </w:pPr>
            <w:ins w:id="13008" w:author="Arjan Kloosterboer" w:date="2017-08-14T16:50:00Z">
              <w:r w:rsidRPr="0057242E">
                <w:rPr>
                  <w:rFonts w:ascii="Calibri" w:hAnsi="Calibri" w:cs="Calibri"/>
                  <w:b/>
                  <w:bCs/>
                  <w:color w:val="000000"/>
                  <w:lang w:val="nl-NL"/>
                </w:rPr>
                <w:t xml:space="preserve">Definitie </w:t>
              </w:r>
            </w:ins>
          </w:p>
        </w:tc>
        <w:tc>
          <w:tcPr>
            <w:tcW w:w="6030" w:type="dxa"/>
            <w:gridSpan w:val="2"/>
            <w:tcBorders>
              <w:top w:val="nil"/>
              <w:left w:val="nil"/>
              <w:bottom w:val="nil"/>
              <w:right w:val="nil"/>
            </w:tcBorders>
            <w:tcMar>
              <w:top w:w="0" w:type="dxa"/>
              <w:left w:w="60" w:type="dxa"/>
              <w:bottom w:w="0" w:type="dxa"/>
              <w:right w:w="60" w:type="dxa"/>
            </w:tcMar>
          </w:tcPr>
          <w:p w14:paraId="5A387719" w14:textId="77777777" w:rsidR="0057242E" w:rsidRPr="0057242E" w:rsidRDefault="0057242E" w:rsidP="0057242E">
            <w:pPr>
              <w:spacing w:after="0"/>
              <w:rPr>
                <w:ins w:id="13009" w:author="Arjan Kloosterboer" w:date="2017-08-14T16:50:00Z"/>
                <w:rFonts w:ascii="Calibri" w:hAnsi="Calibri" w:cs="Calibri"/>
                <w:color w:val="0F0F0F"/>
                <w:lang w:val="nl-NL"/>
              </w:rPr>
            </w:pPr>
            <w:ins w:id="13010" w:author="Arjan Kloosterboer" w:date="2017-08-14T16:50:00Z">
              <w:r w:rsidRPr="0057242E">
                <w:rPr>
                  <w:rFonts w:ascii="Calibri" w:hAnsi="Calibri" w:cs="Calibri"/>
                  <w:color w:val="000000"/>
                  <w:lang w:val="nl-NL"/>
                </w:rPr>
                <w:t xml:space="preserve">Aanduiding van de mate waarin het zaakdossier van de ZAAK voor de openbaarheid bestemd is. </w:t>
              </w:r>
            </w:ins>
          </w:p>
        </w:tc>
      </w:tr>
      <w:tr w:rsidR="0057242E" w14:paraId="73C2AA3B" w14:textId="77777777" w:rsidTr="0028070E">
        <w:trPr>
          <w:trHeight w:val="230"/>
          <w:ins w:id="13011"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3A1F668E" w14:textId="77777777" w:rsidR="0057242E" w:rsidRDefault="0057242E" w:rsidP="0057242E">
            <w:pPr>
              <w:spacing w:after="0"/>
              <w:rPr>
                <w:ins w:id="13012" w:author="Arjan Kloosterboer" w:date="2017-08-14T16:50:00Z"/>
                <w:rFonts w:ascii="Calibri" w:hAnsi="Calibri" w:cs="Calibri"/>
                <w:color w:val="000000"/>
              </w:rPr>
            </w:pPr>
            <w:ins w:id="13013" w:author="Arjan Kloosterboer" w:date="2017-08-14T16:50:00Z">
              <w:r>
                <w:rPr>
                  <w:rFonts w:ascii="Calibri" w:hAnsi="Calibri" w:cs="Calibri"/>
                  <w:b/>
                  <w:bCs/>
                  <w:color w:val="000000"/>
                </w:rPr>
                <w:t xml:space="preserve">Herkomst definitie </w:t>
              </w:r>
            </w:ins>
          </w:p>
        </w:tc>
        <w:tc>
          <w:tcPr>
            <w:tcW w:w="6030" w:type="dxa"/>
            <w:gridSpan w:val="2"/>
            <w:tcBorders>
              <w:top w:val="nil"/>
              <w:left w:val="nil"/>
              <w:bottom w:val="nil"/>
              <w:right w:val="nil"/>
            </w:tcBorders>
            <w:tcMar>
              <w:top w:w="0" w:type="dxa"/>
              <w:left w:w="60" w:type="dxa"/>
              <w:bottom w:w="0" w:type="dxa"/>
              <w:right w:w="60" w:type="dxa"/>
            </w:tcMar>
          </w:tcPr>
          <w:p w14:paraId="61AE38B7" w14:textId="77777777" w:rsidR="0057242E" w:rsidRDefault="0057242E" w:rsidP="0057242E">
            <w:pPr>
              <w:spacing w:after="0"/>
              <w:rPr>
                <w:ins w:id="13014" w:author="Arjan Kloosterboer" w:date="2017-08-14T16:50:00Z"/>
                <w:rFonts w:ascii="Calibri" w:hAnsi="Calibri" w:cs="Calibri"/>
                <w:color w:val="0F0F0F"/>
              </w:rPr>
            </w:pPr>
            <w:ins w:id="13015" w:author="Arjan Kloosterboer" w:date="2017-08-14T16:50:00Z">
              <w:r>
                <w:rPr>
                  <w:rFonts w:ascii="Calibri" w:hAnsi="Calibri" w:cs="Calibri"/>
                  <w:color w:val="0F0F0F"/>
                </w:rPr>
                <w:t>KING</w:t>
              </w:r>
            </w:ins>
          </w:p>
        </w:tc>
      </w:tr>
      <w:tr w:rsidR="0057242E" w14:paraId="06A91351" w14:textId="77777777" w:rsidTr="0028070E">
        <w:trPr>
          <w:ins w:id="13016"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0E098CE7" w14:textId="77777777" w:rsidR="0057242E" w:rsidRDefault="0057242E" w:rsidP="0057242E">
            <w:pPr>
              <w:spacing w:after="0"/>
              <w:rPr>
                <w:ins w:id="13017" w:author="Arjan Kloosterboer" w:date="2017-08-14T16:50:00Z"/>
                <w:rFonts w:ascii="Calibri" w:hAnsi="Calibri" w:cs="Calibri"/>
                <w:color w:val="000000"/>
              </w:rPr>
            </w:pPr>
            <w:ins w:id="13018" w:author="Arjan Kloosterboer" w:date="2017-08-14T16:50:00Z">
              <w:r>
                <w:rPr>
                  <w:rFonts w:ascii="Calibri" w:hAnsi="Calibri" w:cs="Calibri"/>
                  <w:b/>
                  <w:bCs/>
                  <w:color w:val="000000"/>
                </w:rPr>
                <w:t xml:space="preserve">Datum opname </w:t>
              </w:r>
            </w:ins>
          </w:p>
        </w:tc>
        <w:tc>
          <w:tcPr>
            <w:tcW w:w="6030" w:type="dxa"/>
            <w:gridSpan w:val="2"/>
            <w:tcBorders>
              <w:top w:val="nil"/>
              <w:left w:val="nil"/>
              <w:bottom w:val="nil"/>
              <w:right w:val="nil"/>
            </w:tcBorders>
            <w:tcMar>
              <w:top w:w="0" w:type="dxa"/>
              <w:left w:w="60" w:type="dxa"/>
              <w:bottom w:w="0" w:type="dxa"/>
              <w:right w:w="60" w:type="dxa"/>
            </w:tcMar>
          </w:tcPr>
          <w:p w14:paraId="1F6F29F3" w14:textId="77777777" w:rsidR="0057242E" w:rsidRDefault="0057242E" w:rsidP="0057242E">
            <w:pPr>
              <w:spacing w:after="0"/>
              <w:rPr>
                <w:ins w:id="13019" w:author="Arjan Kloosterboer" w:date="2017-08-14T16:50:00Z"/>
                <w:rFonts w:ascii="Calibri" w:hAnsi="Calibri" w:cs="Calibri"/>
                <w:color w:val="0F0F0F"/>
              </w:rPr>
            </w:pPr>
            <w:ins w:id="13020" w:author="Arjan Kloosterboer" w:date="2017-08-14T16:50:00Z">
              <w:r>
                <w:rPr>
                  <w:rFonts w:ascii="Calibri" w:hAnsi="Calibri" w:cs="Calibri"/>
                  <w:color w:val="0F0F0F"/>
                </w:rPr>
                <w:t>20-12-2016</w:t>
              </w:r>
            </w:ins>
          </w:p>
        </w:tc>
      </w:tr>
      <w:tr w:rsidR="0057242E" w14:paraId="2B954E2F" w14:textId="77777777" w:rsidTr="0028070E">
        <w:trPr>
          <w:ins w:id="13021"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1F56BB35" w14:textId="77777777" w:rsidR="0057242E" w:rsidRDefault="0057242E" w:rsidP="0057242E">
            <w:pPr>
              <w:spacing w:after="0"/>
              <w:rPr>
                <w:ins w:id="13022" w:author="Arjan Kloosterboer" w:date="2017-08-14T16:50:00Z"/>
                <w:rFonts w:ascii="Calibri" w:hAnsi="Calibri" w:cs="Calibri"/>
                <w:color w:val="000000"/>
              </w:rPr>
            </w:pPr>
            <w:ins w:id="13023" w:author="Arjan Kloosterboer" w:date="2017-08-14T16:50:00Z">
              <w:r>
                <w:rPr>
                  <w:rFonts w:ascii="Calibri" w:hAnsi="Calibri" w:cs="Calibri"/>
                  <w:b/>
                  <w:bCs/>
                  <w:color w:val="000000"/>
                </w:rPr>
                <w:t xml:space="preserve">Formaat </w:t>
              </w:r>
            </w:ins>
          </w:p>
        </w:tc>
        <w:tc>
          <w:tcPr>
            <w:tcW w:w="6030" w:type="dxa"/>
            <w:gridSpan w:val="2"/>
            <w:tcBorders>
              <w:top w:val="nil"/>
              <w:left w:val="nil"/>
              <w:bottom w:val="nil"/>
              <w:right w:val="nil"/>
            </w:tcBorders>
            <w:tcMar>
              <w:top w:w="0" w:type="dxa"/>
              <w:left w:w="60" w:type="dxa"/>
              <w:bottom w:w="0" w:type="dxa"/>
              <w:right w:w="60" w:type="dxa"/>
            </w:tcMar>
          </w:tcPr>
          <w:p w14:paraId="5D589D3E" w14:textId="77777777" w:rsidR="0057242E" w:rsidRDefault="0057242E" w:rsidP="0057242E">
            <w:pPr>
              <w:spacing w:after="0"/>
              <w:rPr>
                <w:ins w:id="13024" w:author="Arjan Kloosterboer" w:date="2017-08-14T16:50:00Z"/>
                <w:rFonts w:ascii="Calibri" w:hAnsi="Calibri" w:cs="Calibri"/>
                <w:color w:val="0F0F0F"/>
              </w:rPr>
            </w:pPr>
            <w:ins w:id="13025" w:author="Arjan Kloosterboer" w:date="2017-08-14T16:50:00Z">
              <w:r>
                <w:rPr>
                  <w:rFonts w:ascii="Calibri" w:hAnsi="Calibri" w:cs="Calibri"/>
                  <w:color w:val="0F0F0F"/>
                </w:rPr>
                <w:t>vertrouwelijkheidaanduiding</w:t>
              </w:r>
            </w:ins>
          </w:p>
        </w:tc>
      </w:tr>
      <w:tr w:rsidR="0057242E" w14:paraId="1FBFFF3B" w14:textId="77777777" w:rsidTr="0028070E">
        <w:trPr>
          <w:trHeight w:val="230"/>
          <w:ins w:id="13026"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19E521D1" w14:textId="77777777" w:rsidR="0057242E" w:rsidRDefault="0057242E" w:rsidP="0057242E">
            <w:pPr>
              <w:spacing w:after="0"/>
              <w:rPr>
                <w:ins w:id="13027" w:author="Arjan Kloosterboer" w:date="2017-08-14T16:50:00Z"/>
                <w:rFonts w:ascii="Calibri" w:hAnsi="Calibri" w:cs="Calibri"/>
                <w:color w:val="000000"/>
              </w:rPr>
            </w:pPr>
            <w:ins w:id="13028" w:author="Arjan Kloosterboer" w:date="2017-08-14T16:50:00Z">
              <w:r>
                <w:rPr>
                  <w:rFonts w:ascii="Calibri" w:hAnsi="Calibri" w:cs="Calibri"/>
                  <w:b/>
                  <w:bCs/>
                  <w:color w:val="000000"/>
                </w:rPr>
                <w:t>Waardenverzameling</w:t>
              </w:r>
            </w:ins>
          </w:p>
        </w:tc>
        <w:tc>
          <w:tcPr>
            <w:tcW w:w="6030" w:type="dxa"/>
            <w:gridSpan w:val="2"/>
            <w:tcBorders>
              <w:top w:val="nil"/>
              <w:left w:val="nil"/>
              <w:bottom w:val="nil"/>
              <w:right w:val="nil"/>
            </w:tcBorders>
            <w:tcMar>
              <w:top w:w="0" w:type="dxa"/>
              <w:left w:w="60" w:type="dxa"/>
              <w:bottom w:w="0" w:type="dxa"/>
              <w:right w:w="60" w:type="dxa"/>
            </w:tcMar>
          </w:tcPr>
          <w:p w14:paraId="064F0002" w14:textId="77777777" w:rsidR="0057242E" w:rsidRDefault="0057242E" w:rsidP="0057242E">
            <w:pPr>
              <w:spacing w:after="0"/>
              <w:rPr>
                <w:ins w:id="13029" w:author="Arjan Kloosterboer" w:date="2017-08-14T16:50:00Z"/>
                <w:rFonts w:ascii="Calibri" w:hAnsi="Calibri" w:cs="Calibri"/>
                <w:color w:val="0F0F0F"/>
              </w:rPr>
            </w:pPr>
          </w:p>
        </w:tc>
      </w:tr>
      <w:tr w:rsidR="0057242E" w14:paraId="6511C9FA" w14:textId="77777777" w:rsidTr="0028070E">
        <w:trPr>
          <w:trHeight w:val="215"/>
          <w:ins w:id="13030"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23AF3E3F" w14:textId="77777777" w:rsidR="0057242E" w:rsidRDefault="0057242E" w:rsidP="0057242E">
            <w:pPr>
              <w:spacing w:after="0"/>
              <w:rPr>
                <w:ins w:id="13031" w:author="Arjan Kloosterboer" w:date="2017-08-14T16:50:00Z"/>
                <w:rFonts w:ascii="Calibri" w:hAnsi="Calibri" w:cs="Calibri"/>
                <w:color w:val="000000"/>
              </w:rPr>
            </w:pPr>
            <w:ins w:id="13032" w:author="Arjan Kloosterboer" w:date="2017-08-14T16:50:00Z">
              <w:r>
                <w:rPr>
                  <w:rFonts w:ascii="Calibri" w:hAnsi="Calibri" w:cs="Calibri"/>
                  <w:b/>
                  <w:bCs/>
                  <w:color w:val="000000"/>
                </w:rPr>
                <w:t>Indicatie materiële historie</w:t>
              </w:r>
            </w:ins>
          </w:p>
        </w:tc>
        <w:tc>
          <w:tcPr>
            <w:tcW w:w="6030" w:type="dxa"/>
            <w:gridSpan w:val="2"/>
            <w:tcBorders>
              <w:top w:val="nil"/>
              <w:left w:val="nil"/>
              <w:bottom w:val="nil"/>
              <w:right w:val="nil"/>
            </w:tcBorders>
            <w:tcMar>
              <w:top w:w="0" w:type="dxa"/>
              <w:left w:w="60" w:type="dxa"/>
              <w:bottom w:w="0" w:type="dxa"/>
              <w:right w:w="60" w:type="dxa"/>
            </w:tcMar>
          </w:tcPr>
          <w:p w14:paraId="14F3B920" w14:textId="77777777" w:rsidR="0057242E" w:rsidRDefault="0057242E" w:rsidP="0057242E">
            <w:pPr>
              <w:spacing w:after="0"/>
              <w:rPr>
                <w:ins w:id="13033" w:author="Arjan Kloosterboer" w:date="2017-08-14T16:50:00Z"/>
                <w:rFonts w:ascii="Calibri" w:hAnsi="Calibri" w:cs="Calibri"/>
                <w:color w:val="0F0F0F"/>
              </w:rPr>
            </w:pPr>
            <w:ins w:id="13034" w:author="Arjan Kloosterboer" w:date="2017-08-14T16:50:00Z">
              <w:r>
                <w:rPr>
                  <w:rFonts w:ascii="Calibri" w:hAnsi="Calibri" w:cs="Calibri"/>
                  <w:color w:val="0F0F0F"/>
                </w:rPr>
                <w:t>Ja</w:t>
              </w:r>
            </w:ins>
          </w:p>
        </w:tc>
      </w:tr>
      <w:tr w:rsidR="0057242E" w14:paraId="10B38B65" w14:textId="77777777" w:rsidTr="0028070E">
        <w:trPr>
          <w:trHeight w:val="230"/>
          <w:ins w:id="13035"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767E755A" w14:textId="77777777" w:rsidR="0057242E" w:rsidRDefault="0057242E" w:rsidP="0057242E">
            <w:pPr>
              <w:spacing w:after="0"/>
              <w:rPr>
                <w:ins w:id="13036" w:author="Arjan Kloosterboer" w:date="2017-08-14T16:50:00Z"/>
                <w:rFonts w:ascii="Calibri" w:hAnsi="Calibri" w:cs="Calibri"/>
                <w:color w:val="000000"/>
              </w:rPr>
            </w:pPr>
            <w:ins w:id="13037" w:author="Arjan Kloosterboer" w:date="2017-08-14T16:50:00Z">
              <w:r>
                <w:rPr>
                  <w:rFonts w:ascii="Calibri" w:hAnsi="Calibri" w:cs="Calibri"/>
                  <w:b/>
                  <w:bCs/>
                  <w:color w:val="000000"/>
                </w:rPr>
                <w:t>Indicatie formele historie</w:t>
              </w:r>
            </w:ins>
          </w:p>
        </w:tc>
        <w:tc>
          <w:tcPr>
            <w:tcW w:w="6030" w:type="dxa"/>
            <w:gridSpan w:val="2"/>
            <w:tcBorders>
              <w:top w:val="nil"/>
              <w:left w:val="nil"/>
              <w:bottom w:val="nil"/>
              <w:right w:val="nil"/>
            </w:tcBorders>
            <w:tcMar>
              <w:top w:w="0" w:type="dxa"/>
              <w:left w:w="60" w:type="dxa"/>
              <w:bottom w:w="0" w:type="dxa"/>
              <w:right w:w="60" w:type="dxa"/>
            </w:tcMar>
          </w:tcPr>
          <w:p w14:paraId="6C68EF5C" w14:textId="77777777" w:rsidR="0057242E" w:rsidRDefault="0057242E" w:rsidP="0057242E">
            <w:pPr>
              <w:spacing w:after="0"/>
              <w:rPr>
                <w:ins w:id="13038" w:author="Arjan Kloosterboer" w:date="2017-08-14T16:50:00Z"/>
                <w:rFonts w:ascii="Calibri" w:hAnsi="Calibri" w:cs="Calibri"/>
                <w:color w:val="0F0F0F"/>
              </w:rPr>
            </w:pPr>
            <w:ins w:id="13039" w:author="Arjan Kloosterboer" w:date="2017-08-14T16:50:00Z">
              <w:r>
                <w:rPr>
                  <w:rFonts w:ascii="Calibri" w:hAnsi="Calibri" w:cs="Calibri"/>
                  <w:color w:val="0F0F0F"/>
                </w:rPr>
                <w:t>Nee</w:t>
              </w:r>
            </w:ins>
          </w:p>
        </w:tc>
      </w:tr>
      <w:tr w:rsidR="0057242E" w14:paraId="0BA2A5FC" w14:textId="77777777" w:rsidTr="0028070E">
        <w:trPr>
          <w:trHeight w:val="230"/>
          <w:ins w:id="13040"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52F7559E" w14:textId="77777777" w:rsidR="0057242E" w:rsidRDefault="0057242E" w:rsidP="0057242E">
            <w:pPr>
              <w:spacing w:after="0"/>
              <w:rPr>
                <w:ins w:id="13041" w:author="Arjan Kloosterboer" w:date="2017-08-14T16:50:00Z"/>
                <w:rFonts w:ascii="Calibri" w:hAnsi="Calibri" w:cs="Calibri"/>
                <w:color w:val="000000"/>
              </w:rPr>
            </w:pPr>
            <w:ins w:id="13042" w:author="Arjan Kloosterboer" w:date="2017-08-14T16:50:00Z">
              <w:r>
                <w:rPr>
                  <w:rFonts w:ascii="Calibri" w:hAnsi="Calibri" w:cs="Calibri"/>
                  <w:b/>
                  <w:bCs/>
                  <w:color w:val="000000"/>
                </w:rPr>
                <w:t>Indicatie in onderzoek</w:t>
              </w:r>
            </w:ins>
          </w:p>
        </w:tc>
        <w:tc>
          <w:tcPr>
            <w:tcW w:w="6030" w:type="dxa"/>
            <w:gridSpan w:val="2"/>
            <w:tcBorders>
              <w:top w:val="nil"/>
              <w:left w:val="nil"/>
              <w:bottom w:val="nil"/>
              <w:right w:val="nil"/>
            </w:tcBorders>
            <w:tcMar>
              <w:top w:w="0" w:type="dxa"/>
              <w:left w:w="60" w:type="dxa"/>
              <w:bottom w:w="0" w:type="dxa"/>
              <w:right w:w="60" w:type="dxa"/>
            </w:tcMar>
          </w:tcPr>
          <w:p w14:paraId="759C6384" w14:textId="77777777" w:rsidR="0057242E" w:rsidRDefault="0057242E" w:rsidP="0057242E">
            <w:pPr>
              <w:spacing w:after="0"/>
              <w:rPr>
                <w:ins w:id="13043" w:author="Arjan Kloosterboer" w:date="2017-08-14T16:50:00Z"/>
                <w:rFonts w:ascii="Calibri" w:hAnsi="Calibri" w:cs="Calibri"/>
                <w:color w:val="0F0F0F"/>
              </w:rPr>
            </w:pPr>
            <w:ins w:id="13044" w:author="Arjan Kloosterboer" w:date="2017-08-14T16:50:00Z">
              <w:r>
                <w:rPr>
                  <w:rFonts w:ascii="Calibri" w:hAnsi="Calibri" w:cs="Calibri"/>
                  <w:color w:val="0F0F0F"/>
                </w:rPr>
                <w:t>Nee</w:t>
              </w:r>
            </w:ins>
          </w:p>
        </w:tc>
      </w:tr>
      <w:tr w:rsidR="0057242E" w14:paraId="3DC75D4B" w14:textId="77777777" w:rsidTr="0028070E">
        <w:trPr>
          <w:ins w:id="13045"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79C65EBA" w14:textId="77777777" w:rsidR="0057242E" w:rsidRDefault="0057242E" w:rsidP="0057242E">
            <w:pPr>
              <w:spacing w:after="0"/>
              <w:rPr>
                <w:ins w:id="13046" w:author="Arjan Kloosterboer" w:date="2017-08-14T16:50:00Z"/>
                <w:rFonts w:ascii="Calibri" w:hAnsi="Calibri" w:cs="Calibri"/>
                <w:color w:val="000000"/>
              </w:rPr>
            </w:pPr>
            <w:ins w:id="13047" w:author="Arjan Kloosterboer" w:date="2017-08-14T16:50:00Z">
              <w:r>
                <w:rPr>
                  <w:rFonts w:ascii="Calibri" w:hAnsi="Calibri" w:cs="Calibri"/>
                  <w:b/>
                  <w:bCs/>
                  <w:color w:val="000000"/>
                </w:rPr>
                <w:t>Aanduiding strijdigheid/nietigheid</w:t>
              </w:r>
            </w:ins>
          </w:p>
        </w:tc>
        <w:tc>
          <w:tcPr>
            <w:tcW w:w="6030" w:type="dxa"/>
            <w:gridSpan w:val="2"/>
            <w:tcBorders>
              <w:top w:val="nil"/>
              <w:left w:val="nil"/>
              <w:bottom w:val="nil"/>
              <w:right w:val="nil"/>
            </w:tcBorders>
            <w:tcMar>
              <w:top w:w="0" w:type="dxa"/>
              <w:left w:w="60" w:type="dxa"/>
              <w:bottom w:w="0" w:type="dxa"/>
              <w:right w:w="60" w:type="dxa"/>
            </w:tcMar>
          </w:tcPr>
          <w:p w14:paraId="4A2D0FE3" w14:textId="77777777" w:rsidR="0057242E" w:rsidRDefault="0057242E" w:rsidP="0057242E">
            <w:pPr>
              <w:spacing w:after="0"/>
              <w:rPr>
                <w:ins w:id="13048" w:author="Arjan Kloosterboer" w:date="2017-08-14T16:50:00Z"/>
                <w:rFonts w:ascii="Calibri" w:hAnsi="Calibri" w:cs="Calibri"/>
                <w:color w:val="0F0F0F"/>
              </w:rPr>
            </w:pPr>
            <w:ins w:id="13049" w:author="Arjan Kloosterboer" w:date="2017-08-14T16:50:00Z">
              <w:r>
                <w:rPr>
                  <w:rFonts w:ascii="Calibri" w:hAnsi="Calibri" w:cs="Calibri"/>
                  <w:color w:val="0F0F0F"/>
                </w:rPr>
                <w:t>Nee</w:t>
              </w:r>
            </w:ins>
          </w:p>
        </w:tc>
      </w:tr>
      <w:tr w:rsidR="0057242E" w14:paraId="7D92E290" w14:textId="77777777" w:rsidTr="0028070E">
        <w:trPr>
          <w:trHeight w:val="230"/>
          <w:ins w:id="13050"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2452DA51" w14:textId="77777777" w:rsidR="0057242E" w:rsidRDefault="0057242E" w:rsidP="0057242E">
            <w:pPr>
              <w:spacing w:after="0"/>
              <w:rPr>
                <w:ins w:id="13051" w:author="Arjan Kloosterboer" w:date="2017-08-14T16:50:00Z"/>
                <w:rFonts w:ascii="Calibri" w:hAnsi="Calibri" w:cs="Calibri"/>
                <w:color w:val="000000"/>
              </w:rPr>
            </w:pPr>
            <w:ins w:id="13052" w:author="Arjan Kloosterboer" w:date="2017-08-14T16:50:00Z">
              <w:r>
                <w:rPr>
                  <w:rFonts w:ascii="Calibri" w:hAnsi="Calibri" w:cs="Calibri"/>
                  <w:b/>
                  <w:bCs/>
                  <w:color w:val="000000"/>
                </w:rPr>
                <w:t>Kardinaliteit</w:t>
              </w:r>
            </w:ins>
          </w:p>
        </w:tc>
        <w:tc>
          <w:tcPr>
            <w:tcW w:w="6030" w:type="dxa"/>
            <w:gridSpan w:val="2"/>
            <w:tcBorders>
              <w:top w:val="nil"/>
              <w:left w:val="nil"/>
              <w:bottom w:val="nil"/>
              <w:right w:val="nil"/>
            </w:tcBorders>
            <w:tcMar>
              <w:top w:w="0" w:type="dxa"/>
              <w:left w:w="60" w:type="dxa"/>
              <w:bottom w:w="0" w:type="dxa"/>
              <w:right w:w="60" w:type="dxa"/>
            </w:tcMar>
          </w:tcPr>
          <w:p w14:paraId="198E27A0" w14:textId="77777777" w:rsidR="0057242E" w:rsidRDefault="0057242E" w:rsidP="0057242E">
            <w:pPr>
              <w:spacing w:after="0"/>
              <w:rPr>
                <w:ins w:id="13053" w:author="Arjan Kloosterboer" w:date="2017-08-14T16:50:00Z"/>
                <w:rFonts w:ascii="Calibri" w:hAnsi="Calibri" w:cs="Calibri"/>
                <w:color w:val="0F0F0F"/>
              </w:rPr>
            </w:pPr>
            <w:ins w:id="13054" w:author="Arjan Kloosterboer" w:date="2017-08-14T16:50:00Z">
              <w:r>
                <w:rPr>
                  <w:rFonts w:ascii="Calibri" w:hAnsi="Calibri" w:cs="Calibri"/>
                  <w:color w:val="0F0F0F"/>
                </w:rPr>
                <w:t>0 - 1</w:t>
              </w:r>
            </w:ins>
          </w:p>
        </w:tc>
      </w:tr>
      <w:tr w:rsidR="0057242E" w14:paraId="78DA5172" w14:textId="77777777" w:rsidTr="0028070E">
        <w:trPr>
          <w:trHeight w:val="230"/>
          <w:ins w:id="13055"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070AAC6C" w14:textId="77777777" w:rsidR="0057242E" w:rsidRDefault="0057242E" w:rsidP="0057242E">
            <w:pPr>
              <w:spacing w:after="0"/>
              <w:rPr>
                <w:ins w:id="13056" w:author="Arjan Kloosterboer" w:date="2017-08-14T16:50:00Z"/>
                <w:rFonts w:ascii="Calibri" w:hAnsi="Calibri" w:cs="Calibri"/>
                <w:color w:val="000000"/>
              </w:rPr>
            </w:pPr>
            <w:ins w:id="13057" w:author="Arjan Kloosterboer" w:date="2017-08-14T16:50:00Z">
              <w:r>
                <w:rPr>
                  <w:rFonts w:ascii="Calibri" w:hAnsi="Calibri" w:cs="Calibri"/>
                  <w:b/>
                  <w:bCs/>
                  <w:color w:val="000000"/>
                </w:rPr>
                <w:t>Indicatie authentiek</w:t>
              </w:r>
            </w:ins>
          </w:p>
        </w:tc>
        <w:tc>
          <w:tcPr>
            <w:tcW w:w="6030" w:type="dxa"/>
            <w:gridSpan w:val="2"/>
            <w:tcBorders>
              <w:top w:val="nil"/>
              <w:left w:val="nil"/>
              <w:bottom w:val="nil"/>
              <w:right w:val="nil"/>
            </w:tcBorders>
            <w:tcMar>
              <w:top w:w="0" w:type="dxa"/>
              <w:left w:w="60" w:type="dxa"/>
              <w:bottom w:w="0" w:type="dxa"/>
              <w:right w:w="60" w:type="dxa"/>
            </w:tcMar>
          </w:tcPr>
          <w:p w14:paraId="3F855352" w14:textId="77777777" w:rsidR="0057242E" w:rsidRDefault="0057242E" w:rsidP="0057242E">
            <w:pPr>
              <w:spacing w:after="0"/>
              <w:rPr>
                <w:ins w:id="13058" w:author="Arjan Kloosterboer" w:date="2017-08-14T16:50:00Z"/>
                <w:rFonts w:ascii="Calibri" w:hAnsi="Calibri" w:cs="Calibri"/>
                <w:color w:val="0F0F0F"/>
              </w:rPr>
            </w:pPr>
            <w:ins w:id="13059" w:author="Arjan Kloosterboer" w:date="2017-08-14T16:50:00Z">
              <w:r>
                <w:rPr>
                  <w:rFonts w:ascii="Calibri" w:hAnsi="Calibri" w:cs="Calibri"/>
                  <w:color w:val="0F0F0F"/>
                </w:rPr>
                <w:t>Gemeentelijk kerngegeven</w:t>
              </w:r>
            </w:ins>
          </w:p>
        </w:tc>
      </w:tr>
      <w:tr w:rsidR="0057242E" w:rsidRPr="00AE1A91" w14:paraId="7794DB10" w14:textId="77777777" w:rsidTr="0028070E">
        <w:trPr>
          <w:trHeight w:val="230"/>
          <w:ins w:id="13060"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6A736864" w14:textId="77777777" w:rsidR="0057242E" w:rsidRDefault="0057242E" w:rsidP="0057242E">
            <w:pPr>
              <w:spacing w:after="0"/>
              <w:rPr>
                <w:ins w:id="13061" w:author="Arjan Kloosterboer" w:date="2017-08-14T16:50:00Z"/>
                <w:rFonts w:ascii="Calibri" w:hAnsi="Calibri" w:cs="Calibri"/>
                <w:b/>
                <w:bCs/>
                <w:color w:val="000000"/>
              </w:rPr>
            </w:pPr>
            <w:ins w:id="13062" w:author="Arjan Kloosterboer" w:date="2017-08-14T16:50:00Z">
              <w:r>
                <w:rPr>
                  <w:rFonts w:ascii="Calibri" w:hAnsi="Calibri" w:cs="Calibri"/>
                  <w:b/>
                  <w:bCs/>
                  <w:color w:val="000000"/>
                </w:rPr>
                <w:t xml:space="preserve">Regels </w:t>
              </w:r>
            </w:ins>
          </w:p>
        </w:tc>
        <w:tc>
          <w:tcPr>
            <w:tcW w:w="6030" w:type="dxa"/>
            <w:gridSpan w:val="2"/>
            <w:tcBorders>
              <w:top w:val="nil"/>
              <w:left w:val="nil"/>
              <w:bottom w:val="nil"/>
              <w:right w:val="nil"/>
            </w:tcBorders>
            <w:tcMar>
              <w:top w:w="0" w:type="dxa"/>
              <w:left w:w="60" w:type="dxa"/>
              <w:bottom w:w="0" w:type="dxa"/>
              <w:right w:w="60" w:type="dxa"/>
            </w:tcMar>
          </w:tcPr>
          <w:p w14:paraId="6878A668" w14:textId="77777777" w:rsidR="0057242E" w:rsidRPr="0057242E" w:rsidRDefault="0057242E" w:rsidP="0057242E">
            <w:pPr>
              <w:spacing w:after="0"/>
              <w:rPr>
                <w:ins w:id="13063" w:author="Arjan Kloosterboer" w:date="2017-08-14T16:50:00Z"/>
                <w:rFonts w:ascii="Calibri" w:hAnsi="Calibri" w:cs="Calibri"/>
                <w:color w:val="0F0F0F"/>
                <w:lang w:val="nl-NL"/>
              </w:rPr>
            </w:pPr>
            <w:ins w:id="13064" w:author="Arjan Kloosterboer" w:date="2017-08-14T16:50:00Z">
              <w:r w:rsidRPr="0057242E">
                <w:rPr>
                  <w:rFonts w:ascii="Calibri" w:hAnsi="Calibri" w:cs="Calibri"/>
                  <w:color w:val="0F0F0F"/>
                  <w:lang w:val="nl-NL"/>
                </w:rPr>
                <w:t xml:space="preserve">1) De attribuutsoort wordt alleen van een waarde voorzien indien </w:t>
              </w:r>
              <w:r w:rsidRPr="0057242E">
                <w:rPr>
                  <w:rFonts w:ascii="Calibri" w:hAnsi="Calibri" w:cs="Calibri"/>
                  <w:color w:val="0F0F0F"/>
                  <w:lang w:val="nl-NL"/>
                </w:rPr>
                <w:lastRenderedPageBreak/>
                <w:t>de aard van de vertrouwelijk afwijkt van de vertrouwelijkheid van het gerelateerde zaaktype.</w:t>
              </w:r>
            </w:ins>
          </w:p>
        </w:tc>
      </w:tr>
      <w:tr w:rsidR="0057242E" w14:paraId="685560D1" w14:textId="77777777" w:rsidTr="0028070E">
        <w:trPr>
          <w:ins w:id="13065" w:author="Arjan Kloosterboer" w:date="2017-08-14T16:50:00Z"/>
        </w:trPr>
        <w:tc>
          <w:tcPr>
            <w:tcW w:w="9360" w:type="dxa"/>
            <w:gridSpan w:val="4"/>
            <w:tcBorders>
              <w:top w:val="nil"/>
              <w:left w:val="nil"/>
              <w:bottom w:val="nil"/>
              <w:right w:val="nil"/>
            </w:tcBorders>
            <w:tcMar>
              <w:top w:w="0" w:type="dxa"/>
              <w:left w:w="60" w:type="dxa"/>
              <w:bottom w:w="0" w:type="dxa"/>
              <w:right w:w="60" w:type="dxa"/>
            </w:tcMar>
          </w:tcPr>
          <w:p w14:paraId="24A4FB9C" w14:textId="77777777" w:rsidR="0057242E" w:rsidRDefault="0057242E" w:rsidP="0057242E">
            <w:pPr>
              <w:spacing w:after="0"/>
              <w:rPr>
                <w:ins w:id="13066" w:author="Arjan Kloosterboer" w:date="2017-08-14T16:50:00Z"/>
                <w:rFonts w:ascii="Calibri" w:hAnsi="Calibri" w:cs="Calibri"/>
                <w:color w:val="0F0F0F"/>
              </w:rPr>
            </w:pPr>
            <w:ins w:id="13067" w:author="Arjan Kloosterboer" w:date="2017-08-14T16:50:00Z">
              <w:r>
                <w:rPr>
                  <w:rFonts w:ascii="Calibri" w:hAnsi="Calibri" w:cs="Calibri"/>
                  <w:b/>
                  <w:bCs/>
                  <w:color w:val="0F0F0F"/>
                </w:rPr>
                <w:lastRenderedPageBreak/>
                <w:t>Toelichting</w:t>
              </w:r>
            </w:ins>
          </w:p>
        </w:tc>
      </w:tr>
      <w:tr w:rsidR="0057242E" w:rsidRPr="00AE1A91" w14:paraId="648190D7" w14:textId="77777777" w:rsidTr="0028070E">
        <w:trPr>
          <w:ins w:id="13068" w:author="Arjan Kloosterboer" w:date="2017-08-14T16:50:00Z"/>
        </w:trPr>
        <w:tc>
          <w:tcPr>
            <w:tcW w:w="450" w:type="dxa"/>
            <w:tcBorders>
              <w:top w:val="nil"/>
              <w:left w:val="nil"/>
              <w:bottom w:val="nil"/>
              <w:right w:val="nil"/>
            </w:tcBorders>
            <w:tcMar>
              <w:top w:w="0" w:type="dxa"/>
              <w:left w:w="60" w:type="dxa"/>
              <w:bottom w:w="0" w:type="dxa"/>
              <w:right w:w="60" w:type="dxa"/>
            </w:tcMar>
          </w:tcPr>
          <w:p w14:paraId="2E702744" w14:textId="77777777" w:rsidR="0057242E" w:rsidRDefault="0057242E" w:rsidP="0057242E">
            <w:pPr>
              <w:spacing w:after="0"/>
              <w:rPr>
                <w:ins w:id="13069" w:author="Arjan Kloosterboer" w:date="2017-08-14T16:50:00Z"/>
                <w:rFonts w:ascii="Calibri" w:hAnsi="Calibri" w:cs="Calibri"/>
                <w:b/>
                <w:bCs/>
                <w:color w:val="0F0F0F"/>
              </w:rPr>
            </w:pPr>
          </w:p>
        </w:tc>
        <w:tc>
          <w:tcPr>
            <w:tcW w:w="8910" w:type="dxa"/>
            <w:gridSpan w:val="3"/>
            <w:tcBorders>
              <w:top w:val="nil"/>
              <w:left w:val="nil"/>
              <w:bottom w:val="nil"/>
              <w:right w:val="nil"/>
            </w:tcBorders>
            <w:tcMar>
              <w:top w:w="0" w:type="dxa"/>
              <w:left w:w="60" w:type="dxa"/>
              <w:bottom w:w="0" w:type="dxa"/>
              <w:right w:w="60" w:type="dxa"/>
            </w:tcMar>
          </w:tcPr>
          <w:p w14:paraId="1F9F206A" w14:textId="77777777" w:rsidR="0057242E" w:rsidRPr="0057242E" w:rsidRDefault="0057242E" w:rsidP="0057242E">
            <w:pPr>
              <w:spacing w:after="0"/>
              <w:rPr>
                <w:ins w:id="13070" w:author="Arjan Kloosterboer" w:date="2017-08-14T16:50:00Z"/>
                <w:rFonts w:ascii="Calibri" w:hAnsi="Calibri" w:cs="Calibri"/>
                <w:color w:val="0F0F0F"/>
                <w:lang w:val="nl-NL"/>
              </w:rPr>
            </w:pPr>
            <w:ins w:id="13071" w:author="Arjan Kloosterboer" w:date="2017-08-14T16:50:00Z">
              <w:r w:rsidRPr="0057242E">
                <w:rPr>
                  <w:rFonts w:ascii="Calibri" w:hAnsi="Calibri" w:cs="Calibri"/>
                  <w:color w:val="0F0F0F"/>
                  <w:lang w:val="nl-NL"/>
                </w:rPr>
                <w:t xml:space="preserve">Een zaakdossier betreft alle informatie over een zaak inclusief alle daarbij geregistreerde documenten. De vertroiwelijkheid daarvan is gedefinieerd bij het zaaktype die van toepassing is op de zaak. Alleen als de vertrouwelijkheid van een zaak afwijkt van die van het zaaktype, dan wordt de vertrouwelijkheid ook van de zaak vastgelegd en 'overschrijft' dit de vertroiuwelijkheid van het zaaktype voor de zaak. </w:t>
              </w:r>
            </w:ins>
          </w:p>
          <w:p w14:paraId="36AB4BA4" w14:textId="77777777" w:rsidR="0057242E" w:rsidRPr="0057242E" w:rsidRDefault="0057242E" w:rsidP="0057242E">
            <w:pPr>
              <w:spacing w:after="0"/>
              <w:rPr>
                <w:ins w:id="13072" w:author="Arjan Kloosterboer" w:date="2017-08-14T16:50:00Z"/>
                <w:rFonts w:ascii="Calibri" w:hAnsi="Calibri" w:cs="Calibri"/>
                <w:color w:val="0F0F0F"/>
                <w:lang w:val="nl-NL"/>
              </w:rPr>
            </w:pPr>
            <w:ins w:id="13073" w:author="Arjan Kloosterboer" w:date="2017-08-14T16:50:00Z">
              <w:r w:rsidRPr="0057242E">
                <w:rPr>
                  <w:rFonts w:ascii="Calibri" w:hAnsi="Calibri" w:cs="Calibri"/>
                  <w:color w:val="0F0F0F"/>
                  <w:lang w:val="nl-NL"/>
                </w:rPr>
                <w:t>De domeinwaarden zijn afgeleid van het Besluit voorschrift informatiebeveiliging rijksdienst bijzondere informatie (VIRBI).</w:t>
              </w:r>
            </w:ins>
          </w:p>
        </w:tc>
      </w:tr>
    </w:tbl>
    <w:p w14:paraId="67926297" w14:textId="77777777" w:rsidR="0099344B" w:rsidRDefault="0099344B" w:rsidP="00FC7BDD">
      <w:pPr>
        <w:rPr>
          <w:ins w:id="13074" w:author="Arjan Kloosterboer" w:date="2017-09-22T01:17:00Z"/>
          <w:lang w:val="nl-NL"/>
        </w:rPr>
      </w:pPr>
    </w:p>
    <w:p w14:paraId="3D1EAC1B" w14:textId="7DA1CB63" w:rsidR="0099344B" w:rsidRDefault="0099344B" w:rsidP="0099344B">
      <w:pPr>
        <w:pStyle w:val="Kop3"/>
        <w:rPr>
          <w:lang w:val="nl-NL"/>
        </w:rPr>
      </w:pPr>
      <w:bookmarkStart w:id="13075" w:name="_Toc517094733"/>
      <w:r>
        <w:rPr>
          <w:lang w:val="nl-NL"/>
        </w:rPr>
        <w:t>Producten en diensten</w:t>
      </w:r>
      <w:r w:rsidR="008966F6">
        <w:rPr>
          <w:lang w:val="nl-NL"/>
        </w:rPr>
        <w:t xml:space="preserve"> en communicatiekanaal</w:t>
      </w:r>
      <w:bookmarkEnd w:id="13075"/>
    </w:p>
    <w:p w14:paraId="26D23EAD" w14:textId="5ED2AB41" w:rsidR="0099344B" w:rsidRDefault="0099344B" w:rsidP="00FC7BDD">
      <w:pPr>
        <w:rPr>
          <w:lang w:val="nl-NL"/>
        </w:rPr>
      </w:pPr>
      <w:r>
        <w:rPr>
          <w:lang w:val="nl-NL"/>
        </w:rPr>
        <w:t xml:space="preserve">Bij een zaakype in de ZTC2 (ImZTC) wordt gespecificeerd welke producten en/of diensten met zaken van dat zaaktype geleverd kunnen worden. Bij ZAAK ontbrak het kunnen specificeren van het product of dienst dat met een individuele zaak geleverd wordt. Dit is des te meer van belang bij </w:t>
      </w:r>
      <w:r w:rsidR="00F21024">
        <w:rPr>
          <w:lang w:val="nl-NL"/>
        </w:rPr>
        <w:t>de bestelling door de ene organisatie van een product of dienst bij een andere organisatie waarbij communicati tussen beide organisaties zaakgericht plaatsvindt. Hiertoe is de volgende attribuutsoort toegevoegd aan ZAAK.</w:t>
      </w:r>
    </w:p>
    <w:p w14:paraId="5300D758" w14:textId="5EADF290" w:rsidR="00F5540B" w:rsidRDefault="00F5540B" w:rsidP="00FC7BDD">
      <w:pPr>
        <w:rPr>
          <w:lang w:val="nl-NL"/>
        </w:rPr>
      </w:pPr>
      <w:r>
        <w:rPr>
          <w:lang w:val="nl-NL"/>
        </w:rPr>
        <w:t xml:space="preserve">Relevant is tevens om te weten langs welke weg zo’n, of een andere, ‘bestelling’ is ontvangen: het communicatiekanaal, kortweg: kanaal. Om hierin te voorzien is een desbetreffend attribuutsoort met bijbehorende referentielijst toegevoegd. </w:t>
      </w:r>
    </w:p>
    <w:p w14:paraId="34C32E0B" w14:textId="77777777" w:rsidR="0099344B" w:rsidRPr="0099344B" w:rsidRDefault="0099344B" w:rsidP="0099344B">
      <w:pPr>
        <w:widowControl w:val="0"/>
        <w:autoSpaceDE w:val="0"/>
        <w:autoSpaceDN w:val="0"/>
        <w:adjustRightInd w:val="0"/>
        <w:spacing w:before="240" w:after="60" w:line="240" w:lineRule="auto"/>
        <w:outlineLvl w:val="3"/>
        <w:rPr>
          <w:ins w:id="13076" w:author="Arjan Kloosterboer" w:date="2017-09-22T01:17:00Z"/>
          <w:rFonts w:ascii="Arial" w:eastAsia="Times New Roman" w:hAnsi="Arial" w:cs="Arial"/>
          <w:b/>
          <w:color w:val="000000"/>
          <w:sz w:val="24"/>
          <w:szCs w:val="24"/>
          <w:lang w:val="nl-NL"/>
        </w:rPr>
      </w:pPr>
      <w:bookmarkStart w:id="13077" w:name="BKM_1827C0B5_D1EF_4D04_850B_E817F963BA17"/>
      <w:ins w:id="13078" w:author="Arjan Kloosterboer" w:date="2017-09-22T01:17:00Z">
        <w:r w:rsidRPr="0099344B">
          <w:rPr>
            <w:rFonts w:ascii="Arial" w:eastAsia="Times New Roman" w:hAnsi="Arial" w:cs="Arial"/>
            <w:b/>
            <w:color w:val="000000"/>
            <w:sz w:val="24"/>
            <w:szCs w:val="24"/>
            <w:lang w:val="nl-NL"/>
          </w:rPr>
          <w:t>«Attribuutsoort» Product of dienst</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99344B" w:rsidRPr="0099344B" w14:paraId="386AEE2E" w14:textId="77777777" w:rsidTr="0028070E">
        <w:trPr>
          <w:trHeight w:val="230"/>
          <w:ins w:id="13079" w:author="Arjan Kloosterboer" w:date="2017-09-22T01:17:00Z"/>
        </w:trPr>
        <w:tc>
          <w:tcPr>
            <w:tcW w:w="3330" w:type="dxa"/>
            <w:gridSpan w:val="2"/>
            <w:tcBorders>
              <w:top w:val="nil"/>
              <w:left w:val="nil"/>
              <w:bottom w:val="nil"/>
              <w:right w:val="nil"/>
            </w:tcBorders>
            <w:tcMar>
              <w:top w:w="0" w:type="dxa"/>
              <w:left w:w="60" w:type="dxa"/>
              <w:bottom w:w="0" w:type="dxa"/>
              <w:right w:w="60" w:type="dxa"/>
            </w:tcMar>
          </w:tcPr>
          <w:p w14:paraId="3ECA202E" w14:textId="77777777" w:rsidR="0099344B" w:rsidRPr="0099344B" w:rsidRDefault="0099344B" w:rsidP="0099344B">
            <w:pPr>
              <w:spacing w:after="0"/>
              <w:rPr>
                <w:ins w:id="13080" w:author="Arjan Kloosterboer" w:date="2017-09-22T01:17:00Z"/>
                <w:rFonts w:ascii="Calibri" w:eastAsia="Times New Roman" w:hAnsi="Calibri" w:cs="Calibri"/>
                <w:color w:val="000000"/>
                <w:lang w:val="nl-NL"/>
              </w:rPr>
            </w:pPr>
            <w:ins w:id="13081" w:author="Arjan Kloosterboer" w:date="2017-09-22T01:17:00Z">
              <w:r w:rsidRPr="0099344B">
                <w:rPr>
                  <w:rFonts w:ascii="Calibri" w:eastAsia="Times New Roman" w:hAnsi="Calibri" w:cs="Calibri"/>
                  <w:b/>
                  <w:bCs/>
                  <w:color w:val="000000"/>
                  <w:lang w:val="nl-NL"/>
                </w:rPr>
                <w:t xml:space="preserve">Naam </w:t>
              </w:r>
            </w:ins>
          </w:p>
        </w:tc>
        <w:tc>
          <w:tcPr>
            <w:tcW w:w="4320" w:type="dxa"/>
            <w:tcBorders>
              <w:top w:val="nil"/>
              <w:left w:val="nil"/>
              <w:bottom w:val="nil"/>
              <w:right w:val="nil"/>
            </w:tcBorders>
            <w:tcMar>
              <w:top w:w="0" w:type="dxa"/>
              <w:left w:w="60" w:type="dxa"/>
              <w:bottom w:w="0" w:type="dxa"/>
              <w:right w:w="60" w:type="dxa"/>
            </w:tcMar>
          </w:tcPr>
          <w:p w14:paraId="6B4169C9" w14:textId="77777777" w:rsidR="0099344B" w:rsidRPr="0099344B" w:rsidRDefault="0099344B" w:rsidP="0099344B">
            <w:pPr>
              <w:spacing w:after="0"/>
              <w:rPr>
                <w:ins w:id="13082" w:author="Arjan Kloosterboer" w:date="2017-09-22T01:17:00Z"/>
                <w:rFonts w:ascii="Calibri" w:eastAsia="Times New Roman" w:hAnsi="Calibri" w:cs="Calibri"/>
                <w:color w:val="0F0F0F"/>
                <w:lang w:val="nl-NL"/>
              </w:rPr>
            </w:pPr>
            <w:ins w:id="13083" w:author="Arjan Kloosterboer" w:date="2017-09-22T01:17:00Z">
              <w:r w:rsidRPr="0099344B">
                <w:rPr>
                  <w:rFonts w:ascii="Calibri" w:eastAsia="Times New Roman" w:hAnsi="Calibri" w:cs="Calibri"/>
                  <w:color w:val="0F0F0F"/>
                  <w:lang w:val="nl-NL"/>
                </w:rPr>
                <w:t>Product of dienst</w:t>
              </w:r>
            </w:ins>
          </w:p>
        </w:tc>
        <w:tc>
          <w:tcPr>
            <w:tcW w:w="1710" w:type="dxa"/>
            <w:tcBorders>
              <w:top w:val="nil"/>
              <w:left w:val="nil"/>
              <w:bottom w:val="nil"/>
              <w:right w:val="nil"/>
            </w:tcBorders>
            <w:tcMar>
              <w:top w:w="0" w:type="dxa"/>
              <w:left w:w="60" w:type="dxa"/>
              <w:bottom w:w="0" w:type="dxa"/>
              <w:right w:w="60" w:type="dxa"/>
            </w:tcMar>
          </w:tcPr>
          <w:p w14:paraId="4784457F" w14:textId="77777777" w:rsidR="0099344B" w:rsidRPr="0099344B" w:rsidRDefault="0099344B" w:rsidP="0099344B">
            <w:pPr>
              <w:spacing w:after="0"/>
              <w:jc w:val="right"/>
              <w:rPr>
                <w:ins w:id="13084" w:author="Arjan Kloosterboer" w:date="2017-09-22T01:17:00Z"/>
                <w:rFonts w:ascii="Calibri" w:eastAsia="Times New Roman" w:hAnsi="Calibri" w:cs="Calibri"/>
                <w:color w:val="0F0F0F"/>
                <w:lang w:val="nl-NL"/>
              </w:rPr>
            </w:pPr>
          </w:p>
        </w:tc>
      </w:tr>
      <w:tr w:rsidR="0099344B" w:rsidRPr="0099344B" w14:paraId="27113D95" w14:textId="77777777" w:rsidTr="0028070E">
        <w:trPr>
          <w:ins w:id="13085" w:author="Arjan Kloosterboer" w:date="2017-09-22T01:17:00Z"/>
        </w:trPr>
        <w:tc>
          <w:tcPr>
            <w:tcW w:w="3330" w:type="dxa"/>
            <w:gridSpan w:val="2"/>
            <w:tcBorders>
              <w:top w:val="nil"/>
              <w:left w:val="nil"/>
              <w:bottom w:val="nil"/>
              <w:right w:val="nil"/>
            </w:tcBorders>
            <w:tcMar>
              <w:top w:w="0" w:type="dxa"/>
              <w:left w:w="60" w:type="dxa"/>
              <w:bottom w:w="0" w:type="dxa"/>
              <w:right w:w="60" w:type="dxa"/>
            </w:tcMar>
          </w:tcPr>
          <w:p w14:paraId="79403AC4" w14:textId="77777777" w:rsidR="0099344B" w:rsidRPr="0099344B" w:rsidRDefault="0099344B" w:rsidP="0099344B">
            <w:pPr>
              <w:spacing w:after="0"/>
              <w:rPr>
                <w:ins w:id="13086" w:author="Arjan Kloosterboer" w:date="2017-09-22T01:17:00Z"/>
                <w:rFonts w:ascii="Calibri" w:eastAsia="Times New Roman" w:hAnsi="Calibri" w:cs="Calibri"/>
                <w:color w:val="000000"/>
                <w:lang w:val="nl-NL"/>
              </w:rPr>
            </w:pPr>
            <w:ins w:id="13087" w:author="Arjan Kloosterboer" w:date="2017-09-22T01:17:00Z">
              <w:r w:rsidRPr="0099344B">
                <w:rPr>
                  <w:rFonts w:ascii="Calibri" w:eastAsia="Times New Roman" w:hAnsi="Calibri" w:cs="Calibri"/>
                  <w:b/>
                  <w:bCs/>
                  <w:color w:val="000000"/>
                  <w:lang w:val="nl-NL"/>
                </w:rPr>
                <w:t xml:space="preserve">Herkomst </w:t>
              </w:r>
            </w:ins>
          </w:p>
        </w:tc>
        <w:tc>
          <w:tcPr>
            <w:tcW w:w="6030" w:type="dxa"/>
            <w:gridSpan w:val="2"/>
            <w:tcBorders>
              <w:top w:val="nil"/>
              <w:left w:val="nil"/>
              <w:bottom w:val="nil"/>
              <w:right w:val="nil"/>
            </w:tcBorders>
            <w:tcMar>
              <w:top w:w="0" w:type="dxa"/>
              <w:left w:w="60" w:type="dxa"/>
              <w:bottom w:w="0" w:type="dxa"/>
              <w:right w:w="60" w:type="dxa"/>
            </w:tcMar>
          </w:tcPr>
          <w:p w14:paraId="301B6C29" w14:textId="77777777" w:rsidR="0099344B" w:rsidRPr="0099344B" w:rsidRDefault="0099344B" w:rsidP="0099344B">
            <w:pPr>
              <w:spacing w:after="0"/>
              <w:rPr>
                <w:ins w:id="13088" w:author="Arjan Kloosterboer" w:date="2017-09-22T01:17:00Z"/>
                <w:rFonts w:ascii="Calibri" w:eastAsia="Times New Roman" w:hAnsi="Calibri" w:cs="Calibri"/>
                <w:color w:val="0F0F0F"/>
                <w:lang w:val="nl-NL"/>
              </w:rPr>
            </w:pPr>
            <w:ins w:id="13089" w:author="Arjan Kloosterboer" w:date="2017-09-22T01:17:00Z">
              <w:r w:rsidRPr="0099344B">
                <w:rPr>
                  <w:rFonts w:ascii="Calibri" w:eastAsia="Times New Roman" w:hAnsi="Calibri" w:cs="Calibri"/>
                  <w:color w:val="0F0F0F"/>
                  <w:lang w:val="nl-NL"/>
                </w:rPr>
                <w:t>KING o.b.v. ImZTC</w:t>
              </w:r>
            </w:ins>
          </w:p>
        </w:tc>
      </w:tr>
      <w:tr w:rsidR="0099344B" w:rsidRPr="0099344B" w14:paraId="45AE28FA" w14:textId="77777777" w:rsidTr="0028070E">
        <w:trPr>
          <w:ins w:id="13090" w:author="Arjan Kloosterboer" w:date="2017-09-22T01:17:00Z"/>
        </w:trPr>
        <w:tc>
          <w:tcPr>
            <w:tcW w:w="3330" w:type="dxa"/>
            <w:gridSpan w:val="2"/>
            <w:tcBorders>
              <w:top w:val="nil"/>
              <w:left w:val="nil"/>
              <w:bottom w:val="nil"/>
              <w:right w:val="nil"/>
            </w:tcBorders>
            <w:tcMar>
              <w:top w:w="0" w:type="dxa"/>
              <w:left w:w="60" w:type="dxa"/>
              <w:bottom w:w="0" w:type="dxa"/>
              <w:right w:w="60" w:type="dxa"/>
            </w:tcMar>
          </w:tcPr>
          <w:p w14:paraId="5B744B0E" w14:textId="77777777" w:rsidR="0099344B" w:rsidRPr="0099344B" w:rsidRDefault="0099344B" w:rsidP="0099344B">
            <w:pPr>
              <w:spacing w:after="0"/>
              <w:rPr>
                <w:ins w:id="13091" w:author="Arjan Kloosterboer" w:date="2017-09-22T01:17:00Z"/>
                <w:rFonts w:ascii="Calibri" w:eastAsia="Times New Roman" w:hAnsi="Calibri" w:cs="Calibri"/>
                <w:color w:val="000000"/>
                <w:lang w:val="nl-NL"/>
              </w:rPr>
            </w:pPr>
            <w:ins w:id="13092" w:author="Arjan Kloosterboer" w:date="2017-09-22T01:17:00Z">
              <w:r w:rsidRPr="0099344B">
                <w:rPr>
                  <w:rFonts w:ascii="Calibri" w:eastAsia="Times New Roman" w:hAnsi="Calibri" w:cs="Calibri"/>
                  <w:b/>
                  <w:bCs/>
                  <w:color w:val="000000"/>
                  <w:lang w:val="nl-NL"/>
                </w:rPr>
                <w:t xml:space="preserve">Code </w:t>
              </w:r>
            </w:ins>
          </w:p>
        </w:tc>
        <w:tc>
          <w:tcPr>
            <w:tcW w:w="6030" w:type="dxa"/>
            <w:gridSpan w:val="2"/>
            <w:tcBorders>
              <w:top w:val="nil"/>
              <w:left w:val="nil"/>
              <w:bottom w:val="nil"/>
              <w:right w:val="nil"/>
            </w:tcBorders>
            <w:tcMar>
              <w:top w:w="0" w:type="dxa"/>
              <w:left w:w="60" w:type="dxa"/>
              <w:bottom w:w="0" w:type="dxa"/>
              <w:right w:w="60" w:type="dxa"/>
            </w:tcMar>
          </w:tcPr>
          <w:p w14:paraId="17702E55" w14:textId="77777777" w:rsidR="0099344B" w:rsidRPr="0099344B" w:rsidRDefault="0099344B" w:rsidP="0099344B">
            <w:pPr>
              <w:spacing w:after="0"/>
              <w:rPr>
                <w:ins w:id="13093" w:author="Arjan Kloosterboer" w:date="2017-09-22T01:17:00Z"/>
                <w:rFonts w:ascii="Calibri" w:eastAsia="Times New Roman" w:hAnsi="Calibri" w:cs="Calibri"/>
                <w:color w:val="0F0F0F"/>
                <w:lang w:val="nl-NL"/>
              </w:rPr>
            </w:pPr>
          </w:p>
        </w:tc>
      </w:tr>
      <w:tr w:rsidR="0099344B" w:rsidRPr="00AE1A91" w14:paraId="14FB0A7A" w14:textId="77777777" w:rsidTr="0028070E">
        <w:trPr>
          <w:ins w:id="13094" w:author="Arjan Kloosterboer" w:date="2017-09-22T01:17:00Z"/>
        </w:trPr>
        <w:tc>
          <w:tcPr>
            <w:tcW w:w="3330" w:type="dxa"/>
            <w:gridSpan w:val="2"/>
            <w:tcBorders>
              <w:top w:val="nil"/>
              <w:left w:val="nil"/>
              <w:bottom w:val="nil"/>
              <w:right w:val="nil"/>
            </w:tcBorders>
            <w:tcMar>
              <w:top w:w="0" w:type="dxa"/>
              <w:left w:w="60" w:type="dxa"/>
              <w:bottom w:w="0" w:type="dxa"/>
              <w:right w:w="60" w:type="dxa"/>
            </w:tcMar>
          </w:tcPr>
          <w:p w14:paraId="4566DE34" w14:textId="77777777" w:rsidR="0099344B" w:rsidRPr="0099344B" w:rsidRDefault="0099344B" w:rsidP="0099344B">
            <w:pPr>
              <w:spacing w:after="0"/>
              <w:rPr>
                <w:ins w:id="13095" w:author="Arjan Kloosterboer" w:date="2017-09-22T01:17:00Z"/>
                <w:rFonts w:ascii="Calibri" w:eastAsia="Times New Roman" w:hAnsi="Calibri" w:cs="Calibri"/>
                <w:color w:val="000000"/>
                <w:lang w:val="nl-NL"/>
              </w:rPr>
            </w:pPr>
            <w:ins w:id="13096" w:author="Arjan Kloosterboer" w:date="2017-09-22T01:17:00Z">
              <w:r w:rsidRPr="0099344B">
                <w:rPr>
                  <w:rFonts w:ascii="Calibri" w:eastAsia="Times New Roman" w:hAnsi="Calibri" w:cs="Calibri"/>
                  <w:b/>
                  <w:bCs/>
                  <w:color w:val="000000"/>
                  <w:lang w:val="nl-NL"/>
                </w:rPr>
                <w:t xml:space="preserve">Definitie </w:t>
              </w:r>
            </w:ins>
          </w:p>
        </w:tc>
        <w:tc>
          <w:tcPr>
            <w:tcW w:w="6030" w:type="dxa"/>
            <w:gridSpan w:val="2"/>
            <w:tcBorders>
              <w:top w:val="nil"/>
              <w:left w:val="nil"/>
              <w:bottom w:val="nil"/>
              <w:right w:val="nil"/>
            </w:tcBorders>
            <w:tcMar>
              <w:top w:w="0" w:type="dxa"/>
              <w:left w:w="60" w:type="dxa"/>
              <w:bottom w:w="0" w:type="dxa"/>
              <w:right w:w="60" w:type="dxa"/>
            </w:tcMar>
          </w:tcPr>
          <w:p w14:paraId="16675380" w14:textId="77777777" w:rsidR="0099344B" w:rsidRPr="0099344B" w:rsidRDefault="0099344B" w:rsidP="0099344B">
            <w:pPr>
              <w:spacing w:after="0"/>
              <w:rPr>
                <w:ins w:id="13097" w:author="Arjan Kloosterboer" w:date="2017-09-22T01:17:00Z"/>
                <w:rFonts w:ascii="Calibri" w:eastAsia="Times New Roman" w:hAnsi="Calibri" w:cs="Calibri"/>
                <w:color w:val="0F0F0F"/>
                <w:lang w:val="nl-NL"/>
              </w:rPr>
            </w:pPr>
            <w:ins w:id="13098" w:author="Arjan Kloosterboer" w:date="2017-09-22T01:17:00Z">
              <w:r w:rsidRPr="0099344B">
                <w:rPr>
                  <w:rFonts w:ascii="Calibri" w:eastAsia="Times New Roman" w:hAnsi="Calibri" w:cs="Calibri"/>
                  <w:color w:val="000000"/>
                  <w:lang w:val="nl-NL"/>
                </w:rPr>
                <w:t xml:space="preserve">Het product of de dienst die door de zaak wordt voortgebracht. </w:t>
              </w:r>
            </w:ins>
          </w:p>
        </w:tc>
      </w:tr>
      <w:tr w:rsidR="0099344B" w14:paraId="3E1BFC9D" w14:textId="77777777" w:rsidTr="0028070E">
        <w:trPr>
          <w:trHeight w:val="230"/>
          <w:ins w:id="13099" w:author="Arjan Kloosterboer" w:date="2017-09-22T01:17:00Z"/>
        </w:trPr>
        <w:tc>
          <w:tcPr>
            <w:tcW w:w="3330" w:type="dxa"/>
            <w:gridSpan w:val="2"/>
            <w:tcBorders>
              <w:top w:val="nil"/>
              <w:left w:val="nil"/>
              <w:bottom w:val="nil"/>
              <w:right w:val="nil"/>
            </w:tcBorders>
            <w:tcMar>
              <w:top w:w="0" w:type="dxa"/>
              <w:left w:w="60" w:type="dxa"/>
              <w:bottom w:w="0" w:type="dxa"/>
              <w:right w:w="60" w:type="dxa"/>
            </w:tcMar>
          </w:tcPr>
          <w:p w14:paraId="7DCDADE7" w14:textId="77777777" w:rsidR="0099344B" w:rsidRDefault="0099344B" w:rsidP="0099344B">
            <w:pPr>
              <w:spacing w:after="0"/>
              <w:rPr>
                <w:ins w:id="13100" w:author="Arjan Kloosterboer" w:date="2017-09-22T01:17:00Z"/>
                <w:rFonts w:ascii="Calibri" w:eastAsia="Times New Roman" w:hAnsi="Calibri" w:cs="Calibri"/>
                <w:color w:val="000000"/>
              </w:rPr>
            </w:pPr>
            <w:ins w:id="13101" w:author="Arjan Kloosterboer" w:date="2017-09-22T01:17:00Z">
              <w:r>
                <w:rPr>
                  <w:rFonts w:ascii="Calibri" w:eastAsia="Times New Roman" w:hAnsi="Calibri" w:cs="Calibri"/>
                  <w:b/>
                  <w:bCs/>
                  <w:color w:val="000000"/>
                </w:rPr>
                <w:t xml:space="preserve">Herkomst definitie </w:t>
              </w:r>
            </w:ins>
          </w:p>
        </w:tc>
        <w:tc>
          <w:tcPr>
            <w:tcW w:w="6030" w:type="dxa"/>
            <w:gridSpan w:val="2"/>
            <w:tcBorders>
              <w:top w:val="nil"/>
              <w:left w:val="nil"/>
              <w:bottom w:val="nil"/>
              <w:right w:val="nil"/>
            </w:tcBorders>
            <w:tcMar>
              <w:top w:w="0" w:type="dxa"/>
              <w:left w:w="60" w:type="dxa"/>
              <w:bottom w:w="0" w:type="dxa"/>
              <w:right w:w="60" w:type="dxa"/>
            </w:tcMar>
          </w:tcPr>
          <w:p w14:paraId="569570FA" w14:textId="77777777" w:rsidR="0099344B" w:rsidRDefault="0099344B" w:rsidP="0099344B">
            <w:pPr>
              <w:spacing w:after="0"/>
              <w:rPr>
                <w:ins w:id="13102" w:author="Arjan Kloosterboer" w:date="2017-09-22T01:17:00Z"/>
                <w:rFonts w:ascii="Calibri" w:eastAsia="Times New Roman" w:hAnsi="Calibri" w:cs="Calibri"/>
                <w:color w:val="0F0F0F"/>
              </w:rPr>
            </w:pPr>
            <w:ins w:id="13103" w:author="Arjan Kloosterboer" w:date="2017-09-22T01:17:00Z">
              <w:r>
                <w:rPr>
                  <w:rFonts w:ascii="Calibri" w:eastAsia="Times New Roman" w:hAnsi="Calibri" w:cs="Calibri"/>
                  <w:color w:val="0F0F0F"/>
                </w:rPr>
                <w:t>KING o.b.v. ImZTC</w:t>
              </w:r>
            </w:ins>
          </w:p>
        </w:tc>
      </w:tr>
      <w:tr w:rsidR="0099344B" w14:paraId="326F5BF4" w14:textId="77777777" w:rsidTr="0028070E">
        <w:trPr>
          <w:ins w:id="13104" w:author="Arjan Kloosterboer" w:date="2017-09-22T01:17:00Z"/>
        </w:trPr>
        <w:tc>
          <w:tcPr>
            <w:tcW w:w="3330" w:type="dxa"/>
            <w:gridSpan w:val="2"/>
            <w:tcBorders>
              <w:top w:val="nil"/>
              <w:left w:val="nil"/>
              <w:bottom w:val="nil"/>
              <w:right w:val="nil"/>
            </w:tcBorders>
            <w:tcMar>
              <w:top w:w="0" w:type="dxa"/>
              <w:left w:w="60" w:type="dxa"/>
              <w:bottom w:w="0" w:type="dxa"/>
              <w:right w:w="60" w:type="dxa"/>
            </w:tcMar>
          </w:tcPr>
          <w:p w14:paraId="52B6EC0D" w14:textId="77777777" w:rsidR="0099344B" w:rsidRDefault="0099344B" w:rsidP="0099344B">
            <w:pPr>
              <w:spacing w:after="0"/>
              <w:rPr>
                <w:ins w:id="13105" w:author="Arjan Kloosterboer" w:date="2017-09-22T01:17:00Z"/>
                <w:rFonts w:ascii="Calibri" w:eastAsia="Times New Roman" w:hAnsi="Calibri" w:cs="Calibri"/>
                <w:color w:val="000000"/>
              </w:rPr>
            </w:pPr>
            <w:ins w:id="13106" w:author="Arjan Kloosterboer" w:date="2017-09-22T01:17:00Z">
              <w:r>
                <w:rPr>
                  <w:rFonts w:ascii="Calibri" w:eastAsia="Times New Roman" w:hAnsi="Calibri" w:cs="Calibri"/>
                  <w:b/>
                  <w:bCs/>
                  <w:color w:val="000000"/>
                </w:rPr>
                <w:t xml:space="preserve">Datum opname </w:t>
              </w:r>
            </w:ins>
          </w:p>
        </w:tc>
        <w:tc>
          <w:tcPr>
            <w:tcW w:w="6030" w:type="dxa"/>
            <w:gridSpan w:val="2"/>
            <w:tcBorders>
              <w:top w:val="nil"/>
              <w:left w:val="nil"/>
              <w:bottom w:val="nil"/>
              <w:right w:val="nil"/>
            </w:tcBorders>
            <w:tcMar>
              <w:top w:w="0" w:type="dxa"/>
              <w:left w:w="60" w:type="dxa"/>
              <w:bottom w:w="0" w:type="dxa"/>
              <w:right w:w="60" w:type="dxa"/>
            </w:tcMar>
          </w:tcPr>
          <w:p w14:paraId="4E8A8078" w14:textId="77777777" w:rsidR="0099344B" w:rsidRDefault="0099344B" w:rsidP="0099344B">
            <w:pPr>
              <w:spacing w:after="0"/>
              <w:rPr>
                <w:ins w:id="13107" w:author="Arjan Kloosterboer" w:date="2017-09-22T01:17:00Z"/>
                <w:rFonts w:ascii="Calibri" w:eastAsia="Times New Roman" w:hAnsi="Calibri" w:cs="Calibri"/>
                <w:color w:val="0F0F0F"/>
              </w:rPr>
            </w:pPr>
            <w:ins w:id="13108" w:author="Arjan Kloosterboer" w:date="2017-09-22T01:17:00Z">
              <w:r>
                <w:rPr>
                  <w:rFonts w:ascii="Calibri" w:eastAsia="Times New Roman" w:hAnsi="Calibri" w:cs="Calibri"/>
                  <w:color w:val="0F0F0F"/>
                </w:rPr>
                <w:t>1-9-2017</w:t>
              </w:r>
            </w:ins>
          </w:p>
        </w:tc>
      </w:tr>
      <w:tr w:rsidR="0099344B" w14:paraId="0A84E06A" w14:textId="77777777" w:rsidTr="0028070E">
        <w:trPr>
          <w:ins w:id="13109" w:author="Arjan Kloosterboer" w:date="2017-09-22T01:17:00Z"/>
        </w:trPr>
        <w:tc>
          <w:tcPr>
            <w:tcW w:w="3330" w:type="dxa"/>
            <w:gridSpan w:val="2"/>
            <w:tcBorders>
              <w:top w:val="nil"/>
              <w:left w:val="nil"/>
              <w:bottom w:val="nil"/>
              <w:right w:val="nil"/>
            </w:tcBorders>
            <w:tcMar>
              <w:top w:w="0" w:type="dxa"/>
              <w:left w:w="60" w:type="dxa"/>
              <w:bottom w:w="0" w:type="dxa"/>
              <w:right w:w="60" w:type="dxa"/>
            </w:tcMar>
          </w:tcPr>
          <w:p w14:paraId="752769BE" w14:textId="77777777" w:rsidR="0099344B" w:rsidRDefault="0099344B" w:rsidP="0099344B">
            <w:pPr>
              <w:spacing w:after="0"/>
              <w:rPr>
                <w:ins w:id="13110" w:author="Arjan Kloosterboer" w:date="2017-09-22T01:17:00Z"/>
                <w:rFonts w:ascii="Calibri" w:eastAsia="Times New Roman" w:hAnsi="Calibri" w:cs="Calibri"/>
                <w:color w:val="000000"/>
              </w:rPr>
            </w:pPr>
            <w:ins w:id="13111" w:author="Arjan Kloosterboer" w:date="2017-09-22T01:17:00Z">
              <w:r>
                <w:rPr>
                  <w:rFonts w:ascii="Calibri" w:eastAsia="Times New Roman" w:hAnsi="Calibri" w:cs="Calibri"/>
                  <w:b/>
                  <w:bCs/>
                  <w:color w:val="000000"/>
                </w:rPr>
                <w:t xml:space="preserve">Formaat </w:t>
              </w:r>
            </w:ins>
          </w:p>
        </w:tc>
        <w:tc>
          <w:tcPr>
            <w:tcW w:w="6030" w:type="dxa"/>
            <w:gridSpan w:val="2"/>
            <w:tcBorders>
              <w:top w:val="nil"/>
              <w:left w:val="nil"/>
              <w:bottom w:val="nil"/>
              <w:right w:val="nil"/>
            </w:tcBorders>
            <w:tcMar>
              <w:top w:w="0" w:type="dxa"/>
              <w:left w:w="60" w:type="dxa"/>
              <w:bottom w:w="0" w:type="dxa"/>
              <w:right w:w="60" w:type="dxa"/>
            </w:tcMar>
          </w:tcPr>
          <w:p w14:paraId="04109085" w14:textId="77777777" w:rsidR="0099344B" w:rsidRDefault="0099344B" w:rsidP="0099344B">
            <w:pPr>
              <w:spacing w:after="0"/>
              <w:rPr>
                <w:ins w:id="13112" w:author="Arjan Kloosterboer" w:date="2017-09-22T01:17:00Z"/>
                <w:rFonts w:ascii="Calibri" w:eastAsia="Times New Roman" w:hAnsi="Calibri" w:cs="Calibri"/>
                <w:color w:val="0F0F0F"/>
              </w:rPr>
            </w:pPr>
            <w:ins w:id="13113" w:author="Arjan Kloosterboer" w:date="2017-09-22T01:17:00Z">
              <w:r>
                <w:rPr>
                  <w:rFonts w:ascii="Calibri" w:eastAsia="Times New Roman" w:hAnsi="Calibri" w:cs="Calibri"/>
                  <w:color w:val="0F0F0F"/>
                </w:rPr>
                <w:t>AN80</w:t>
              </w:r>
            </w:ins>
          </w:p>
        </w:tc>
      </w:tr>
      <w:tr w:rsidR="0099344B" w:rsidRPr="00AE1A91" w14:paraId="38D4DD86" w14:textId="77777777" w:rsidTr="0028070E">
        <w:trPr>
          <w:trHeight w:val="230"/>
          <w:ins w:id="13114" w:author="Arjan Kloosterboer" w:date="2017-09-22T01:17:00Z"/>
        </w:trPr>
        <w:tc>
          <w:tcPr>
            <w:tcW w:w="3330" w:type="dxa"/>
            <w:gridSpan w:val="2"/>
            <w:tcBorders>
              <w:top w:val="nil"/>
              <w:left w:val="nil"/>
              <w:bottom w:val="nil"/>
              <w:right w:val="nil"/>
            </w:tcBorders>
            <w:tcMar>
              <w:top w:w="0" w:type="dxa"/>
              <w:left w:w="60" w:type="dxa"/>
              <w:bottom w:w="0" w:type="dxa"/>
              <w:right w:w="60" w:type="dxa"/>
            </w:tcMar>
          </w:tcPr>
          <w:p w14:paraId="26A1E86C" w14:textId="77777777" w:rsidR="0099344B" w:rsidRDefault="0099344B" w:rsidP="0099344B">
            <w:pPr>
              <w:spacing w:after="0"/>
              <w:rPr>
                <w:ins w:id="13115" w:author="Arjan Kloosterboer" w:date="2017-09-22T01:17:00Z"/>
                <w:rFonts w:ascii="Calibri" w:eastAsia="Times New Roman" w:hAnsi="Calibri" w:cs="Calibri"/>
                <w:color w:val="000000"/>
              </w:rPr>
            </w:pPr>
            <w:ins w:id="13116" w:author="Arjan Kloosterboer" w:date="2017-09-22T01:17:00Z">
              <w:r>
                <w:rPr>
                  <w:rFonts w:ascii="Calibri" w:eastAsia="Times New Roman" w:hAnsi="Calibri" w:cs="Calibri"/>
                  <w:b/>
                  <w:bCs/>
                  <w:color w:val="000000"/>
                </w:rPr>
                <w:t>Waardenverzameling</w:t>
              </w:r>
            </w:ins>
          </w:p>
        </w:tc>
        <w:tc>
          <w:tcPr>
            <w:tcW w:w="6030" w:type="dxa"/>
            <w:gridSpan w:val="2"/>
            <w:tcBorders>
              <w:top w:val="nil"/>
              <w:left w:val="nil"/>
              <w:bottom w:val="nil"/>
              <w:right w:val="nil"/>
            </w:tcBorders>
            <w:tcMar>
              <w:top w:w="0" w:type="dxa"/>
              <w:left w:w="60" w:type="dxa"/>
              <w:bottom w:w="0" w:type="dxa"/>
              <w:right w:w="60" w:type="dxa"/>
            </w:tcMar>
          </w:tcPr>
          <w:p w14:paraId="2C5E4DA1" w14:textId="77777777" w:rsidR="0099344B" w:rsidRPr="0099344B" w:rsidRDefault="0099344B" w:rsidP="0099344B">
            <w:pPr>
              <w:spacing w:after="0"/>
              <w:rPr>
                <w:ins w:id="13117" w:author="Arjan Kloosterboer" w:date="2017-09-22T01:17:00Z"/>
                <w:rFonts w:ascii="Calibri" w:eastAsia="Times New Roman" w:hAnsi="Calibri" w:cs="Calibri"/>
                <w:color w:val="0F0F0F"/>
                <w:lang w:val="nl-NL"/>
              </w:rPr>
            </w:pPr>
            <w:ins w:id="13118" w:author="Arjan Kloosterboer" w:date="2017-09-22T01:17:00Z">
              <w:r w:rsidRPr="0099344B">
                <w:rPr>
                  <w:rFonts w:ascii="Calibri" w:eastAsia="Times New Roman" w:hAnsi="Calibri" w:cs="Calibri"/>
                  <w:color w:val="0F0F0F"/>
                  <w:lang w:val="nl-NL"/>
                </w:rPr>
                <w:t>Een bij het van toepassing zijnde zaaktype vermeld product of dienst</w:t>
              </w:r>
            </w:ins>
          </w:p>
        </w:tc>
      </w:tr>
      <w:tr w:rsidR="0099344B" w14:paraId="0EEC713D" w14:textId="77777777" w:rsidTr="0028070E">
        <w:trPr>
          <w:trHeight w:val="215"/>
          <w:ins w:id="13119" w:author="Arjan Kloosterboer" w:date="2017-09-22T01:17:00Z"/>
        </w:trPr>
        <w:tc>
          <w:tcPr>
            <w:tcW w:w="3330" w:type="dxa"/>
            <w:gridSpan w:val="2"/>
            <w:tcBorders>
              <w:top w:val="nil"/>
              <w:left w:val="nil"/>
              <w:bottom w:val="nil"/>
              <w:right w:val="nil"/>
            </w:tcBorders>
            <w:tcMar>
              <w:top w:w="0" w:type="dxa"/>
              <w:left w:w="60" w:type="dxa"/>
              <w:bottom w:w="0" w:type="dxa"/>
              <w:right w:w="60" w:type="dxa"/>
            </w:tcMar>
          </w:tcPr>
          <w:p w14:paraId="594334D2" w14:textId="77777777" w:rsidR="0099344B" w:rsidRDefault="0099344B" w:rsidP="0099344B">
            <w:pPr>
              <w:spacing w:after="0"/>
              <w:rPr>
                <w:ins w:id="13120" w:author="Arjan Kloosterboer" w:date="2017-09-22T01:17:00Z"/>
                <w:rFonts w:ascii="Calibri" w:eastAsia="Times New Roman" w:hAnsi="Calibri" w:cs="Calibri"/>
                <w:color w:val="000000"/>
              </w:rPr>
            </w:pPr>
            <w:ins w:id="13121" w:author="Arjan Kloosterboer" w:date="2017-09-22T01:17:00Z">
              <w:r>
                <w:rPr>
                  <w:rFonts w:ascii="Calibri" w:eastAsia="Times New Roman" w:hAnsi="Calibri" w:cs="Calibri"/>
                  <w:b/>
                  <w:bCs/>
                  <w:color w:val="000000"/>
                </w:rPr>
                <w:t>Indicatie materiële historie</w:t>
              </w:r>
            </w:ins>
          </w:p>
        </w:tc>
        <w:tc>
          <w:tcPr>
            <w:tcW w:w="6030" w:type="dxa"/>
            <w:gridSpan w:val="2"/>
            <w:tcBorders>
              <w:top w:val="nil"/>
              <w:left w:val="nil"/>
              <w:bottom w:val="nil"/>
              <w:right w:val="nil"/>
            </w:tcBorders>
            <w:tcMar>
              <w:top w:w="0" w:type="dxa"/>
              <w:left w:w="60" w:type="dxa"/>
              <w:bottom w:w="0" w:type="dxa"/>
              <w:right w:w="60" w:type="dxa"/>
            </w:tcMar>
          </w:tcPr>
          <w:p w14:paraId="024E3FA6" w14:textId="77777777" w:rsidR="0099344B" w:rsidRDefault="0099344B" w:rsidP="0099344B">
            <w:pPr>
              <w:spacing w:after="0"/>
              <w:rPr>
                <w:ins w:id="13122" w:author="Arjan Kloosterboer" w:date="2017-09-22T01:17:00Z"/>
                <w:rFonts w:ascii="Calibri" w:eastAsia="Times New Roman" w:hAnsi="Calibri" w:cs="Calibri"/>
                <w:color w:val="0F0F0F"/>
              </w:rPr>
            </w:pPr>
            <w:ins w:id="13123" w:author="Arjan Kloosterboer" w:date="2017-09-22T01:17:00Z">
              <w:r>
                <w:rPr>
                  <w:rFonts w:ascii="Calibri" w:eastAsia="Times New Roman" w:hAnsi="Calibri" w:cs="Calibri"/>
                  <w:color w:val="0F0F0F"/>
                </w:rPr>
                <w:t>Ja</w:t>
              </w:r>
            </w:ins>
          </w:p>
        </w:tc>
      </w:tr>
      <w:tr w:rsidR="0099344B" w14:paraId="33D316CD" w14:textId="77777777" w:rsidTr="0028070E">
        <w:trPr>
          <w:trHeight w:val="230"/>
          <w:ins w:id="13124" w:author="Arjan Kloosterboer" w:date="2017-09-22T01:17:00Z"/>
        </w:trPr>
        <w:tc>
          <w:tcPr>
            <w:tcW w:w="3330" w:type="dxa"/>
            <w:gridSpan w:val="2"/>
            <w:tcBorders>
              <w:top w:val="nil"/>
              <w:left w:val="nil"/>
              <w:bottom w:val="nil"/>
              <w:right w:val="nil"/>
            </w:tcBorders>
            <w:tcMar>
              <w:top w:w="0" w:type="dxa"/>
              <w:left w:w="60" w:type="dxa"/>
              <w:bottom w:w="0" w:type="dxa"/>
              <w:right w:w="60" w:type="dxa"/>
            </w:tcMar>
          </w:tcPr>
          <w:p w14:paraId="1FC0F1E7" w14:textId="77777777" w:rsidR="0099344B" w:rsidRDefault="0099344B" w:rsidP="0099344B">
            <w:pPr>
              <w:spacing w:after="0"/>
              <w:rPr>
                <w:ins w:id="13125" w:author="Arjan Kloosterboer" w:date="2017-09-22T01:17:00Z"/>
                <w:rFonts w:ascii="Calibri" w:eastAsia="Times New Roman" w:hAnsi="Calibri" w:cs="Calibri"/>
                <w:color w:val="000000"/>
              </w:rPr>
            </w:pPr>
            <w:ins w:id="13126" w:author="Arjan Kloosterboer" w:date="2017-09-22T01:17:00Z">
              <w:r>
                <w:rPr>
                  <w:rFonts w:ascii="Calibri" w:eastAsia="Times New Roman" w:hAnsi="Calibri" w:cs="Calibri"/>
                  <w:b/>
                  <w:bCs/>
                  <w:color w:val="000000"/>
                </w:rPr>
                <w:t>Indicatie formele historie</w:t>
              </w:r>
            </w:ins>
          </w:p>
        </w:tc>
        <w:tc>
          <w:tcPr>
            <w:tcW w:w="6030" w:type="dxa"/>
            <w:gridSpan w:val="2"/>
            <w:tcBorders>
              <w:top w:val="nil"/>
              <w:left w:val="nil"/>
              <w:bottom w:val="nil"/>
              <w:right w:val="nil"/>
            </w:tcBorders>
            <w:tcMar>
              <w:top w:w="0" w:type="dxa"/>
              <w:left w:w="60" w:type="dxa"/>
              <w:bottom w:w="0" w:type="dxa"/>
              <w:right w:w="60" w:type="dxa"/>
            </w:tcMar>
          </w:tcPr>
          <w:p w14:paraId="480CF300" w14:textId="77777777" w:rsidR="0099344B" w:rsidRDefault="0099344B" w:rsidP="0099344B">
            <w:pPr>
              <w:spacing w:after="0"/>
              <w:rPr>
                <w:ins w:id="13127" w:author="Arjan Kloosterboer" w:date="2017-09-22T01:17:00Z"/>
                <w:rFonts w:ascii="Calibri" w:eastAsia="Times New Roman" w:hAnsi="Calibri" w:cs="Calibri"/>
                <w:color w:val="0F0F0F"/>
              </w:rPr>
            </w:pPr>
            <w:ins w:id="13128" w:author="Arjan Kloosterboer" w:date="2017-09-22T01:17:00Z">
              <w:r>
                <w:rPr>
                  <w:rFonts w:ascii="Calibri" w:eastAsia="Times New Roman" w:hAnsi="Calibri" w:cs="Calibri"/>
                  <w:color w:val="0F0F0F"/>
                </w:rPr>
                <w:t>Nee</w:t>
              </w:r>
            </w:ins>
          </w:p>
        </w:tc>
      </w:tr>
      <w:tr w:rsidR="0099344B" w14:paraId="3637DCA1" w14:textId="77777777" w:rsidTr="0028070E">
        <w:trPr>
          <w:trHeight w:val="230"/>
          <w:ins w:id="13129" w:author="Arjan Kloosterboer" w:date="2017-09-22T01:17:00Z"/>
        </w:trPr>
        <w:tc>
          <w:tcPr>
            <w:tcW w:w="3330" w:type="dxa"/>
            <w:gridSpan w:val="2"/>
            <w:tcBorders>
              <w:top w:val="nil"/>
              <w:left w:val="nil"/>
              <w:bottom w:val="nil"/>
              <w:right w:val="nil"/>
            </w:tcBorders>
            <w:tcMar>
              <w:top w:w="0" w:type="dxa"/>
              <w:left w:w="60" w:type="dxa"/>
              <w:bottom w:w="0" w:type="dxa"/>
              <w:right w:w="60" w:type="dxa"/>
            </w:tcMar>
          </w:tcPr>
          <w:p w14:paraId="441E7B1B" w14:textId="77777777" w:rsidR="0099344B" w:rsidRDefault="0099344B" w:rsidP="0099344B">
            <w:pPr>
              <w:spacing w:after="0"/>
              <w:rPr>
                <w:ins w:id="13130" w:author="Arjan Kloosterboer" w:date="2017-09-22T01:17:00Z"/>
                <w:rFonts w:ascii="Calibri" w:eastAsia="Times New Roman" w:hAnsi="Calibri" w:cs="Calibri"/>
                <w:color w:val="000000"/>
              </w:rPr>
            </w:pPr>
            <w:ins w:id="13131" w:author="Arjan Kloosterboer" w:date="2017-09-22T01:17:00Z">
              <w:r>
                <w:rPr>
                  <w:rFonts w:ascii="Calibri" w:eastAsia="Times New Roman" w:hAnsi="Calibri" w:cs="Calibri"/>
                  <w:b/>
                  <w:bCs/>
                  <w:color w:val="000000"/>
                </w:rPr>
                <w:t>Indicatie in onderzoek</w:t>
              </w:r>
            </w:ins>
          </w:p>
        </w:tc>
        <w:tc>
          <w:tcPr>
            <w:tcW w:w="6030" w:type="dxa"/>
            <w:gridSpan w:val="2"/>
            <w:tcBorders>
              <w:top w:val="nil"/>
              <w:left w:val="nil"/>
              <w:bottom w:val="nil"/>
              <w:right w:val="nil"/>
            </w:tcBorders>
            <w:tcMar>
              <w:top w:w="0" w:type="dxa"/>
              <w:left w:w="60" w:type="dxa"/>
              <w:bottom w:w="0" w:type="dxa"/>
              <w:right w:w="60" w:type="dxa"/>
            </w:tcMar>
          </w:tcPr>
          <w:p w14:paraId="6065A355" w14:textId="77777777" w:rsidR="0099344B" w:rsidRDefault="0099344B" w:rsidP="0099344B">
            <w:pPr>
              <w:spacing w:after="0"/>
              <w:rPr>
                <w:ins w:id="13132" w:author="Arjan Kloosterboer" w:date="2017-09-22T01:17:00Z"/>
                <w:rFonts w:ascii="Calibri" w:eastAsia="Times New Roman" w:hAnsi="Calibri" w:cs="Calibri"/>
                <w:color w:val="0F0F0F"/>
              </w:rPr>
            </w:pPr>
            <w:ins w:id="13133" w:author="Arjan Kloosterboer" w:date="2017-09-22T01:17:00Z">
              <w:r>
                <w:rPr>
                  <w:rFonts w:ascii="Calibri" w:eastAsia="Times New Roman" w:hAnsi="Calibri" w:cs="Calibri"/>
                  <w:color w:val="0F0F0F"/>
                </w:rPr>
                <w:t>Nee</w:t>
              </w:r>
            </w:ins>
          </w:p>
        </w:tc>
      </w:tr>
      <w:tr w:rsidR="0099344B" w14:paraId="3CF6588B" w14:textId="77777777" w:rsidTr="0028070E">
        <w:trPr>
          <w:ins w:id="13134" w:author="Arjan Kloosterboer" w:date="2017-09-22T01:17:00Z"/>
        </w:trPr>
        <w:tc>
          <w:tcPr>
            <w:tcW w:w="3330" w:type="dxa"/>
            <w:gridSpan w:val="2"/>
            <w:tcBorders>
              <w:top w:val="nil"/>
              <w:left w:val="nil"/>
              <w:bottom w:val="nil"/>
              <w:right w:val="nil"/>
            </w:tcBorders>
            <w:tcMar>
              <w:top w:w="0" w:type="dxa"/>
              <w:left w:w="60" w:type="dxa"/>
              <w:bottom w:w="0" w:type="dxa"/>
              <w:right w:w="60" w:type="dxa"/>
            </w:tcMar>
          </w:tcPr>
          <w:p w14:paraId="1817E3C8" w14:textId="77777777" w:rsidR="0099344B" w:rsidRDefault="0099344B" w:rsidP="0099344B">
            <w:pPr>
              <w:spacing w:after="0"/>
              <w:rPr>
                <w:ins w:id="13135" w:author="Arjan Kloosterboer" w:date="2017-09-22T01:17:00Z"/>
                <w:rFonts w:ascii="Calibri" w:eastAsia="Times New Roman" w:hAnsi="Calibri" w:cs="Calibri"/>
                <w:color w:val="000000"/>
              </w:rPr>
            </w:pPr>
            <w:ins w:id="13136" w:author="Arjan Kloosterboer" w:date="2017-09-22T01:17:00Z">
              <w:r>
                <w:rPr>
                  <w:rFonts w:ascii="Calibri" w:eastAsia="Times New Roman" w:hAnsi="Calibri" w:cs="Calibri"/>
                  <w:b/>
                  <w:bCs/>
                  <w:color w:val="000000"/>
                </w:rPr>
                <w:t>Aanduiding strijdigheid/nietigheid</w:t>
              </w:r>
            </w:ins>
          </w:p>
        </w:tc>
        <w:tc>
          <w:tcPr>
            <w:tcW w:w="6030" w:type="dxa"/>
            <w:gridSpan w:val="2"/>
            <w:tcBorders>
              <w:top w:val="nil"/>
              <w:left w:val="nil"/>
              <w:bottom w:val="nil"/>
              <w:right w:val="nil"/>
            </w:tcBorders>
            <w:tcMar>
              <w:top w:w="0" w:type="dxa"/>
              <w:left w:w="60" w:type="dxa"/>
              <w:bottom w:w="0" w:type="dxa"/>
              <w:right w:w="60" w:type="dxa"/>
            </w:tcMar>
          </w:tcPr>
          <w:p w14:paraId="678A3A95" w14:textId="77777777" w:rsidR="0099344B" w:rsidRDefault="0099344B" w:rsidP="0099344B">
            <w:pPr>
              <w:spacing w:after="0"/>
              <w:rPr>
                <w:ins w:id="13137" w:author="Arjan Kloosterboer" w:date="2017-09-22T01:17:00Z"/>
                <w:rFonts w:ascii="Calibri" w:eastAsia="Times New Roman" w:hAnsi="Calibri" w:cs="Calibri"/>
                <w:color w:val="0F0F0F"/>
              </w:rPr>
            </w:pPr>
            <w:ins w:id="13138" w:author="Arjan Kloosterboer" w:date="2017-09-22T01:17:00Z">
              <w:r>
                <w:rPr>
                  <w:rFonts w:ascii="Calibri" w:eastAsia="Times New Roman" w:hAnsi="Calibri" w:cs="Calibri"/>
                  <w:color w:val="0F0F0F"/>
                </w:rPr>
                <w:t>Nee</w:t>
              </w:r>
            </w:ins>
          </w:p>
        </w:tc>
      </w:tr>
      <w:tr w:rsidR="0099344B" w14:paraId="7C24FDF3" w14:textId="77777777" w:rsidTr="0028070E">
        <w:trPr>
          <w:trHeight w:val="230"/>
          <w:ins w:id="13139" w:author="Arjan Kloosterboer" w:date="2017-09-22T01:17:00Z"/>
        </w:trPr>
        <w:tc>
          <w:tcPr>
            <w:tcW w:w="3330" w:type="dxa"/>
            <w:gridSpan w:val="2"/>
            <w:tcBorders>
              <w:top w:val="nil"/>
              <w:left w:val="nil"/>
              <w:bottom w:val="nil"/>
              <w:right w:val="nil"/>
            </w:tcBorders>
            <w:tcMar>
              <w:top w:w="0" w:type="dxa"/>
              <w:left w:w="60" w:type="dxa"/>
              <w:bottom w:w="0" w:type="dxa"/>
              <w:right w:w="60" w:type="dxa"/>
            </w:tcMar>
          </w:tcPr>
          <w:p w14:paraId="51AFB459" w14:textId="77777777" w:rsidR="0099344B" w:rsidRDefault="0099344B" w:rsidP="0099344B">
            <w:pPr>
              <w:spacing w:after="0"/>
              <w:rPr>
                <w:ins w:id="13140" w:author="Arjan Kloosterboer" w:date="2017-09-22T01:17:00Z"/>
                <w:rFonts w:ascii="Calibri" w:eastAsia="Times New Roman" w:hAnsi="Calibri" w:cs="Calibri"/>
                <w:color w:val="000000"/>
              </w:rPr>
            </w:pPr>
            <w:ins w:id="13141" w:author="Arjan Kloosterboer" w:date="2017-09-22T01:17:00Z">
              <w:r>
                <w:rPr>
                  <w:rFonts w:ascii="Calibri" w:eastAsia="Times New Roman" w:hAnsi="Calibri" w:cs="Calibri"/>
                  <w:b/>
                  <w:bCs/>
                  <w:color w:val="000000"/>
                </w:rPr>
                <w:t>Kardinaliteit</w:t>
              </w:r>
            </w:ins>
          </w:p>
        </w:tc>
        <w:tc>
          <w:tcPr>
            <w:tcW w:w="6030" w:type="dxa"/>
            <w:gridSpan w:val="2"/>
            <w:tcBorders>
              <w:top w:val="nil"/>
              <w:left w:val="nil"/>
              <w:bottom w:val="nil"/>
              <w:right w:val="nil"/>
            </w:tcBorders>
            <w:tcMar>
              <w:top w:w="0" w:type="dxa"/>
              <w:left w:w="60" w:type="dxa"/>
              <w:bottom w:w="0" w:type="dxa"/>
              <w:right w:w="60" w:type="dxa"/>
            </w:tcMar>
          </w:tcPr>
          <w:p w14:paraId="5CA68ABB" w14:textId="77777777" w:rsidR="0099344B" w:rsidRDefault="0099344B" w:rsidP="0099344B">
            <w:pPr>
              <w:spacing w:after="0"/>
              <w:rPr>
                <w:ins w:id="13142" w:author="Arjan Kloosterboer" w:date="2017-09-22T01:17:00Z"/>
                <w:rFonts w:ascii="Calibri" w:eastAsia="Times New Roman" w:hAnsi="Calibri" w:cs="Calibri"/>
                <w:color w:val="0F0F0F"/>
              </w:rPr>
            </w:pPr>
            <w:ins w:id="13143" w:author="Arjan Kloosterboer" w:date="2017-09-22T01:17:00Z">
              <w:r>
                <w:rPr>
                  <w:rFonts w:ascii="Calibri" w:eastAsia="Times New Roman" w:hAnsi="Calibri" w:cs="Calibri"/>
                  <w:color w:val="0F0F0F"/>
                </w:rPr>
                <w:t>0 - N</w:t>
              </w:r>
            </w:ins>
          </w:p>
        </w:tc>
      </w:tr>
      <w:tr w:rsidR="0099344B" w14:paraId="4249D9FF" w14:textId="77777777" w:rsidTr="0028070E">
        <w:trPr>
          <w:trHeight w:val="230"/>
          <w:ins w:id="13144" w:author="Arjan Kloosterboer" w:date="2017-09-22T01:17:00Z"/>
        </w:trPr>
        <w:tc>
          <w:tcPr>
            <w:tcW w:w="3330" w:type="dxa"/>
            <w:gridSpan w:val="2"/>
            <w:tcBorders>
              <w:top w:val="nil"/>
              <w:left w:val="nil"/>
              <w:bottom w:val="nil"/>
              <w:right w:val="nil"/>
            </w:tcBorders>
            <w:tcMar>
              <w:top w:w="0" w:type="dxa"/>
              <w:left w:w="60" w:type="dxa"/>
              <w:bottom w:w="0" w:type="dxa"/>
              <w:right w:w="60" w:type="dxa"/>
            </w:tcMar>
          </w:tcPr>
          <w:p w14:paraId="322F4133" w14:textId="77777777" w:rsidR="0099344B" w:rsidRDefault="0099344B" w:rsidP="0099344B">
            <w:pPr>
              <w:spacing w:after="0"/>
              <w:rPr>
                <w:ins w:id="13145" w:author="Arjan Kloosterboer" w:date="2017-09-22T01:17:00Z"/>
                <w:rFonts w:ascii="Calibri" w:eastAsia="Times New Roman" w:hAnsi="Calibri" w:cs="Calibri"/>
                <w:color w:val="000000"/>
              </w:rPr>
            </w:pPr>
            <w:ins w:id="13146" w:author="Arjan Kloosterboer" w:date="2017-09-22T01:17:00Z">
              <w:r>
                <w:rPr>
                  <w:rFonts w:ascii="Calibri" w:eastAsia="Times New Roman" w:hAnsi="Calibri" w:cs="Calibri"/>
                  <w:b/>
                  <w:bCs/>
                  <w:color w:val="000000"/>
                </w:rPr>
                <w:t>Indicatie authentiek</w:t>
              </w:r>
            </w:ins>
          </w:p>
        </w:tc>
        <w:tc>
          <w:tcPr>
            <w:tcW w:w="6030" w:type="dxa"/>
            <w:gridSpan w:val="2"/>
            <w:tcBorders>
              <w:top w:val="nil"/>
              <w:left w:val="nil"/>
              <w:bottom w:val="nil"/>
              <w:right w:val="nil"/>
            </w:tcBorders>
            <w:tcMar>
              <w:top w:w="0" w:type="dxa"/>
              <w:left w:w="60" w:type="dxa"/>
              <w:bottom w:w="0" w:type="dxa"/>
              <w:right w:w="60" w:type="dxa"/>
            </w:tcMar>
          </w:tcPr>
          <w:p w14:paraId="59E506FC" w14:textId="77777777" w:rsidR="0099344B" w:rsidRDefault="0099344B" w:rsidP="0099344B">
            <w:pPr>
              <w:spacing w:after="0"/>
              <w:rPr>
                <w:ins w:id="13147" w:author="Arjan Kloosterboer" w:date="2017-09-22T01:17:00Z"/>
                <w:rFonts w:ascii="Calibri" w:eastAsia="Times New Roman" w:hAnsi="Calibri" w:cs="Calibri"/>
                <w:color w:val="0F0F0F"/>
              </w:rPr>
            </w:pPr>
            <w:ins w:id="13148" w:author="Arjan Kloosterboer" w:date="2017-09-22T01:17:00Z">
              <w:r>
                <w:rPr>
                  <w:rFonts w:ascii="Calibri" w:eastAsia="Times New Roman" w:hAnsi="Calibri" w:cs="Calibri"/>
                  <w:color w:val="0F0F0F"/>
                </w:rPr>
                <w:t>Gemeentelijk kerngegeven</w:t>
              </w:r>
            </w:ins>
          </w:p>
        </w:tc>
      </w:tr>
      <w:tr w:rsidR="0099344B" w14:paraId="123DA414" w14:textId="77777777" w:rsidTr="0028070E">
        <w:trPr>
          <w:trHeight w:val="230"/>
          <w:ins w:id="13149" w:author="Arjan Kloosterboer" w:date="2017-09-22T01:17:00Z"/>
        </w:trPr>
        <w:tc>
          <w:tcPr>
            <w:tcW w:w="3330" w:type="dxa"/>
            <w:gridSpan w:val="2"/>
            <w:tcBorders>
              <w:top w:val="nil"/>
              <w:left w:val="nil"/>
              <w:bottom w:val="nil"/>
              <w:right w:val="nil"/>
            </w:tcBorders>
            <w:tcMar>
              <w:top w:w="0" w:type="dxa"/>
              <w:left w:w="60" w:type="dxa"/>
              <w:bottom w:w="0" w:type="dxa"/>
              <w:right w:w="60" w:type="dxa"/>
            </w:tcMar>
          </w:tcPr>
          <w:p w14:paraId="263CED6C" w14:textId="77777777" w:rsidR="0099344B" w:rsidRDefault="0099344B" w:rsidP="0099344B">
            <w:pPr>
              <w:spacing w:after="0"/>
              <w:rPr>
                <w:ins w:id="13150" w:author="Arjan Kloosterboer" w:date="2017-09-22T01:17:00Z"/>
                <w:rFonts w:ascii="Calibri" w:eastAsia="Times New Roman" w:hAnsi="Calibri" w:cs="Calibri"/>
                <w:b/>
                <w:bCs/>
                <w:color w:val="000000"/>
              </w:rPr>
            </w:pPr>
            <w:ins w:id="13151" w:author="Arjan Kloosterboer" w:date="2017-09-22T01:17:00Z">
              <w:r>
                <w:rPr>
                  <w:rFonts w:ascii="Calibri" w:eastAsia="Times New Roman" w:hAnsi="Calibri" w:cs="Calibri"/>
                  <w:b/>
                  <w:bCs/>
                  <w:color w:val="000000"/>
                </w:rPr>
                <w:t xml:space="preserve">Regels </w:t>
              </w:r>
            </w:ins>
          </w:p>
        </w:tc>
        <w:tc>
          <w:tcPr>
            <w:tcW w:w="6030" w:type="dxa"/>
            <w:gridSpan w:val="2"/>
            <w:tcBorders>
              <w:top w:val="nil"/>
              <w:left w:val="nil"/>
              <w:bottom w:val="nil"/>
              <w:right w:val="nil"/>
            </w:tcBorders>
            <w:tcMar>
              <w:top w:w="0" w:type="dxa"/>
              <w:left w:w="60" w:type="dxa"/>
              <w:bottom w:w="0" w:type="dxa"/>
              <w:right w:w="60" w:type="dxa"/>
            </w:tcMar>
          </w:tcPr>
          <w:p w14:paraId="0A6CFD4A" w14:textId="77777777" w:rsidR="0099344B" w:rsidRDefault="0099344B" w:rsidP="0099344B">
            <w:pPr>
              <w:spacing w:after="0"/>
              <w:rPr>
                <w:ins w:id="13152" w:author="Arjan Kloosterboer" w:date="2017-09-22T01:17:00Z"/>
                <w:rFonts w:ascii="Calibri" w:eastAsia="Times New Roman" w:hAnsi="Calibri" w:cs="Calibri"/>
                <w:color w:val="0F0F0F"/>
              </w:rPr>
            </w:pPr>
            <w:ins w:id="13153" w:author="Arjan Kloosterboer" w:date="2017-09-22T01:17:00Z">
              <w:r>
                <w:rPr>
                  <w:rFonts w:ascii="Calibri" w:eastAsia="Times New Roman" w:hAnsi="Calibri" w:cs="Calibri"/>
                  <w:color w:val="0F0F0F"/>
                </w:rPr>
                <w:t>-</w:t>
              </w:r>
            </w:ins>
          </w:p>
        </w:tc>
      </w:tr>
      <w:tr w:rsidR="0099344B" w14:paraId="7338EA69" w14:textId="77777777" w:rsidTr="0028070E">
        <w:trPr>
          <w:ins w:id="13154" w:author="Arjan Kloosterboer" w:date="2017-09-22T01:17:00Z"/>
        </w:trPr>
        <w:tc>
          <w:tcPr>
            <w:tcW w:w="9360" w:type="dxa"/>
            <w:gridSpan w:val="4"/>
            <w:tcBorders>
              <w:top w:val="nil"/>
              <w:left w:val="nil"/>
              <w:bottom w:val="nil"/>
              <w:right w:val="nil"/>
            </w:tcBorders>
            <w:tcMar>
              <w:top w:w="0" w:type="dxa"/>
              <w:left w:w="60" w:type="dxa"/>
              <w:bottom w:w="0" w:type="dxa"/>
              <w:right w:w="60" w:type="dxa"/>
            </w:tcMar>
          </w:tcPr>
          <w:p w14:paraId="61CC3C79" w14:textId="77777777" w:rsidR="0099344B" w:rsidRDefault="0099344B" w:rsidP="0099344B">
            <w:pPr>
              <w:spacing w:after="0"/>
              <w:rPr>
                <w:ins w:id="13155" w:author="Arjan Kloosterboer" w:date="2017-09-22T01:17:00Z"/>
                <w:rFonts w:ascii="Calibri" w:eastAsia="Times New Roman" w:hAnsi="Calibri" w:cs="Calibri"/>
                <w:color w:val="0F0F0F"/>
              </w:rPr>
            </w:pPr>
            <w:ins w:id="13156" w:author="Arjan Kloosterboer" w:date="2017-09-22T01:17:00Z">
              <w:r>
                <w:rPr>
                  <w:rFonts w:ascii="Calibri" w:eastAsia="Times New Roman" w:hAnsi="Calibri" w:cs="Calibri"/>
                  <w:b/>
                  <w:bCs/>
                  <w:color w:val="0F0F0F"/>
                </w:rPr>
                <w:t>Toelichting</w:t>
              </w:r>
            </w:ins>
          </w:p>
        </w:tc>
      </w:tr>
      <w:tr w:rsidR="0099344B" w:rsidRPr="00AE1A91" w14:paraId="233D4044" w14:textId="77777777" w:rsidTr="0028070E">
        <w:trPr>
          <w:ins w:id="13157" w:author="Arjan Kloosterboer" w:date="2017-09-22T01:17:00Z"/>
        </w:trPr>
        <w:tc>
          <w:tcPr>
            <w:tcW w:w="450" w:type="dxa"/>
            <w:tcBorders>
              <w:top w:val="nil"/>
              <w:left w:val="nil"/>
              <w:bottom w:val="nil"/>
              <w:right w:val="nil"/>
            </w:tcBorders>
            <w:tcMar>
              <w:top w:w="0" w:type="dxa"/>
              <w:left w:w="60" w:type="dxa"/>
              <w:bottom w:w="0" w:type="dxa"/>
              <w:right w:w="60" w:type="dxa"/>
            </w:tcMar>
          </w:tcPr>
          <w:p w14:paraId="6985B308" w14:textId="77777777" w:rsidR="0099344B" w:rsidRDefault="0099344B" w:rsidP="0099344B">
            <w:pPr>
              <w:spacing w:after="0"/>
              <w:rPr>
                <w:ins w:id="13158" w:author="Arjan Kloosterboer" w:date="2017-09-22T01:17:00Z"/>
                <w:rFonts w:ascii="Calibri" w:eastAsia="Times New Roman" w:hAnsi="Calibri" w:cs="Calibri"/>
                <w:b/>
                <w:bCs/>
                <w:color w:val="0F0F0F"/>
              </w:rPr>
            </w:pPr>
          </w:p>
        </w:tc>
        <w:tc>
          <w:tcPr>
            <w:tcW w:w="8910" w:type="dxa"/>
            <w:gridSpan w:val="3"/>
            <w:tcBorders>
              <w:top w:val="nil"/>
              <w:left w:val="nil"/>
              <w:bottom w:val="nil"/>
              <w:right w:val="nil"/>
            </w:tcBorders>
            <w:tcMar>
              <w:top w:w="0" w:type="dxa"/>
              <w:left w:w="60" w:type="dxa"/>
              <w:bottom w:w="0" w:type="dxa"/>
              <w:right w:w="60" w:type="dxa"/>
            </w:tcMar>
          </w:tcPr>
          <w:p w14:paraId="49322188" w14:textId="77777777" w:rsidR="0099344B" w:rsidRPr="0099344B" w:rsidRDefault="0099344B" w:rsidP="0099344B">
            <w:pPr>
              <w:spacing w:after="0"/>
              <w:rPr>
                <w:ins w:id="13159" w:author="Arjan Kloosterboer" w:date="2017-09-22T01:17:00Z"/>
                <w:rFonts w:ascii="Calibri" w:eastAsia="Times New Roman" w:hAnsi="Calibri" w:cs="Calibri"/>
                <w:color w:val="0F0F0F"/>
                <w:lang w:val="nl-NL"/>
              </w:rPr>
            </w:pPr>
            <w:ins w:id="13160" w:author="Arjan Kloosterboer" w:date="2017-09-22T01:17:00Z">
              <w:r w:rsidRPr="0099344B">
                <w:rPr>
                  <w:rFonts w:ascii="Calibri" w:eastAsia="Times New Roman" w:hAnsi="Calibri" w:cs="Calibri"/>
                  <w:color w:val="0F0F0F"/>
                  <w:lang w:val="nl-NL"/>
                </w:rPr>
                <w:t>Met deze attribuutsoort worden de (één of meer) producten en/of diensten benoemd die met de zaak worden geleverd. Dat betreft één of meer van de producten zoals gespecificeerd bij het betreffende zaaktype. Het maakt het onder meer mogeljk een zaak te initieren vanuit de bestelling van een product of dienst.</w:t>
              </w:r>
            </w:ins>
          </w:p>
        </w:tc>
        <w:bookmarkEnd w:id="13077"/>
      </w:tr>
    </w:tbl>
    <w:p w14:paraId="7EFB3BB5" w14:textId="111A2AEB" w:rsidR="0099344B" w:rsidRDefault="0099344B" w:rsidP="00FC7BDD">
      <w:pPr>
        <w:rPr>
          <w:ins w:id="13161" w:author="Arjan Kloosterboer" w:date="2018-06-14T23:55:00Z"/>
          <w:lang w:val="nl-NL"/>
        </w:rPr>
      </w:pPr>
    </w:p>
    <w:p w14:paraId="33ED28BA" w14:textId="031C6151" w:rsidR="00F5540B" w:rsidRPr="00F5540B" w:rsidDel="00F5540B" w:rsidRDefault="00F5540B" w:rsidP="00F5540B">
      <w:pPr>
        <w:widowControl w:val="0"/>
        <w:autoSpaceDE w:val="0"/>
        <w:autoSpaceDN w:val="0"/>
        <w:adjustRightInd w:val="0"/>
        <w:spacing w:before="240" w:after="60" w:line="240" w:lineRule="auto"/>
        <w:outlineLvl w:val="3"/>
        <w:rPr>
          <w:del w:id="13162" w:author="Arjan Kloosterboer" w:date="2018-06-14T23:55:00Z"/>
          <w:rFonts w:ascii="Arial" w:eastAsia="Times New Roman" w:hAnsi="Arial" w:cs="Arial"/>
          <w:b/>
          <w:color w:val="000000"/>
          <w:sz w:val="24"/>
          <w:szCs w:val="24"/>
          <w:lang w:val="nl-NL"/>
        </w:rPr>
      </w:pPr>
      <w:ins w:id="13163" w:author="Arjan Kloosterboer" w:date="2018-06-14T23:55:00Z">
        <w:r w:rsidRPr="0099344B">
          <w:rPr>
            <w:rFonts w:ascii="Arial" w:eastAsia="Times New Roman" w:hAnsi="Arial" w:cs="Arial"/>
            <w:b/>
            <w:color w:val="000000"/>
            <w:sz w:val="24"/>
            <w:szCs w:val="24"/>
            <w:lang w:val="nl-NL"/>
          </w:rPr>
          <w:t xml:space="preserve">«Attribuutsoort» </w:t>
        </w:r>
      </w:ins>
      <w:ins w:id="13164" w:author="Arjan Kloosterboer" w:date="2018-06-14T23:56:00Z">
        <w:r>
          <w:rPr>
            <w:rFonts w:ascii="Arial" w:eastAsia="Times New Roman" w:hAnsi="Arial" w:cs="Arial"/>
            <w:b/>
            <w:color w:val="000000"/>
            <w:sz w:val="24"/>
            <w:szCs w:val="24"/>
            <w:lang w:val="nl-NL"/>
          </w:rPr>
          <w:t>Communicatiekanaal</w:t>
        </w:r>
      </w:ins>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7"/>
        <w:gridCol w:w="6395"/>
      </w:tblGrid>
      <w:tr w:rsidR="00F5540B" w14:paraId="661BB01E" w14:textId="77777777" w:rsidTr="00EE7A51">
        <w:trPr>
          <w:tblCellSpacing w:w="15" w:type="dxa"/>
          <w:ins w:id="13165" w:author="Arjan Kloosterboer" w:date="2018-06-14T23:55:00Z"/>
        </w:trPr>
        <w:tc>
          <w:tcPr>
            <w:tcW w:w="1500" w:type="pct"/>
            <w:tcBorders>
              <w:top w:val="nil"/>
              <w:left w:val="nil"/>
              <w:bottom w:val="nil"/>
              <w:right w:val="nil"/>
            </w:tcBorders>
            <w:hideMark/>
          </w:tcPr>
          <w:p w14:paraId="6D3D6025" w14:textId="77777777" w:rsidR="00F5540B" w:rsidRDefault="00F5540B" w:rsidP="00EE7A51">
            <w:pPr>
              <w:rPr>
                <w:ins w:id="13166" w:author="Arjan Kloosterboer" w:date="2018-06-14T23:55:00Z"/>
                <w:rFonts w:ascii="Calibri" w:hAnsi="Calibri" w:cs="Calibri"/>
              </w:rPr>
            </w:pPr>
            <w:ins w:id="13167" w:author="Arjan Kloosterboer" w:date="2018-06-14T23:55:00Z">
              <w:r>
                <w:rPr>
                  <w:rFonts w:ascii="Calibri" w:hAnsi="Calibri" w:cs="Calibri"/>
                  <w:b/>
                  <w:bCs/>
                </w:rPr>
                <w:t>Naam</w:t>
              </w:r>
            </w:ins>
          </w:p>
        </w:tc>
        <w:tc>
          <w:tcPr>
            <w:tcW w:w="3500" w:type="pct"/>
            <w:tcBorders>
              <w:top w:val="nil"/>
              <w:left w:val="nil"/>
              <w:bottom w:val="nil"/>
              <w:right w:val="nil"/>
            </w:tcBorders>
            <w:hideMark/>
          </w:tcPr>
          <w:p w14:paraId="669E687F" w14:textId="77777777" w:rsidR="00F5540B" w:rsidRDefault="00F5540B" w:rsidP="00EE7A51">
            <w:pPr>
              <w:rPr>
                <w:ins w:id="13168" w:author="Arjan Kloosterboer" w:date="2018-06-14T23:55:00Z"/>
                <w:rFonts w:ascii="Calibri" w:hAnsi="Calibri" w:cs="Calibri"/>
              </w:rPr>
            </w:pPr>
            <w:ins w:id="13169" w:author="Arjan Kloosterboer" w:date="2018-06-14T23:55:00Z">
              <w:r>
                <w:rPr>
                  <w:rFonts w:ascii="Calibri" w:hAnsi="Calibri" w:cs="Calibri"/>
                </w:rPr>
                <w:t>Communicatiekanaal</w:t>
              </w:r>
            </w:ins>
          </w:p>
        </w:tc>
      </w:tr>
      <w:tr w:rsidR="00F5540B" w14:paraId="51028E1C" w14:textId="77777777" w:rsidTr="00EE7A51">
        <w:trPr>
          <w:tblCellSpacing w:w="15" w:type="dxa"/>
          <w:ins w:id="13170" w:author="Arjan Kloosterboer" w:date="2018-06-14T23:55:00Z"/>
        </w:trPr>
        <w:tc>
          <w:tcPr>
            <w:tcW w:w="1500" w:type="pct"/>
            <w:tcBorders>
              <w:top w:val="nil"/>
              <w:left w:val="nil"/>
              <w:bottom w:val="nil"/>
              <w:right w:val="nil"/>
            </w:tcBorders>
            <w:hideMark/>
          </w:tcPr>
          <w:p w14:paraId="4F4062E3" w14:textId="77777777" w:rsidR="00F5540B" w:rsidRDefault="00F5540B" w:rsidP="00EE7A51">
            <w:pPr>
              <w:rPr>
                <w:ins w:id="13171" w:author="Arjan Kloosterboer" w:date="2018-06-14T23:55:00Z"/>
                <w:rFonts w:ascii="Calibri" w:hAnsi="Calibri" w:cs="Calibri"/>
              </w:rPr>
            </w:pPr>
            <w:ins w:id="13172" w:author="Arjan Kloosterboer" w:date="2018-06-14T23:55:00Z">
              <w:r>
                <w:rPr>
                  <w:rFonts w:ascii="Calibri" w:hAnsi="Calibri" w:cs="Calibri"/>
                  <w:b/>
                  <w:bCs/>
                </w:rPr>
                <w:t>Herkomst</w:t>
              </w:r>
            </w:ins>
          </w:p>
        </w:tc>
        <w:tc>
          <w:tcPr>
            <w:tcW w:w="3500" w:type="pct"/>
            <w:tcBorders>
              <w:top w:val="nil"/>
              <w:left w:val="nil"/>
              <w:bottom w:val="nil"/>
              <w:right w:val="nil"/>
            </w:tcBorders>
            <w:hideMark/>
          </w:tcPr>
          <w:p w14:paraId="741E7F32" w14:textId="77777777" w:rsidR="00F5540B" w:rsidRDefault="00F5540B" w:rsidP="00EE7A51">
            <w:pPr>
              <w:rPr>
                <w:ins w:id="13173" w:author="Arjan Kloosterboer" w:date="2018-06-14T23:55:00Z"/>
                <w:rFonts w:ascii="Calibri" w:hAnsi="Calibri" w:cs="Calibri"/>
              </w:rPr>
            </w:pPr>
            <w:ins w:id="13174" w:author="Arjan Kloosterboer" w:date="2018-06-14T23:55:00Z">
              <w:r>
                <w:rPr>
                  <w:rFonts w:ascii="Calibri" w:hAnsi="Calibri" w:cs="Calibri"/>
                </w:rPr>
                <w:t>VNG Realisatie</w:t>
              </w:r>
            </w:ins>
          </w:p>
        </w:tc>
      </w:tr>
      <w:tr w:rsidR="00F5540B" w:rsidRPr="00F5540B" w14:paraId="6EB6221B" w14:textId="77777777" w:rsidTr="00EE7A51">
        <w:trPr>
          <w:tblCellSpacing w:w="15" w:type="dxa"/>
          <w:ins w:id="13175" w:author="Arjan Kloosterboer" w:date="2018-06-14T23:55:00Z"/>
        </w:trPr>
        <w:tc>
          <w:tcPr>
            <w:tcW w:w="1500" w:type="pct"/>
            <w:tcBorders>
              <w:top w:val="nil"/>
              <w:left w:val="nil"/>
              <w:bottom w:val="nil"/>
              <w:right w:val="nil"/>
            </w:tcBorders>
            <w:hideMark/>
          </w:tcPr>
          <w:p w14:paraId="6A12A634" w14:textId="77777777" w:rsidR="00F5540B" w:rsidRDefault="00F5540B" w:rsidP="00EE7A51">
            <w:pPr>
              <w:rPr>
                <w:ins w:id="13176" w:author="Arjan Kloosterboer" w:date="2018-06-14T23:55:00Z"/>
                <w:rFonts w:ascii="Calibri" w:hAnsi="Calibri" w:cs="Calibri"/>
              </w:rPr>
            </w:pPr>
            <w:ins w:id="13177" w:author="Arjan Kloosterboer" w:date="2018-06-14T23:55:00Z">
              <w:r>
                <w:rPr>
                  <w:rFonts w:ascii="Calibri" w:hAnsi="Calibri" w:cs="Calibri"/>
                  <w:b/>
                  <w:bCs/>
                </w:rPr>
                <w:t>Definitie</w:t>
              </w:r>
            </w:ins>
          </w:p>
        </w:tc>
        <w:tc>
          <w:tcPr>
            <w:tcW w:w="3500" w:type="pct"/>
            <w:tcBorders>
              <w:top w:val="nil"/>
              <w:left w:val="nil"/>
              <w:bottom w:val="nil"/>
              <w:right w:val="nil"/>
            </w:tcBorders>
            <w:hideMark/>
          </w:tcPr>
          <w:p w14:paraId="687F1784" w14:textId="77777777" w:rsidR="00F5540B" w:rsidRPr="00F5540B" w:rsidRDefault="00F5540B" w:rsidP="00EE7A51">
            <w:pPr>
              <w:rPr>
                <w:ins w:id="13178" w:author="Arjan Kloosterboer" w:date="2018-06-14T23:55:00Z"/>
                <w:rFonts w:ascii="Calibri" w:hAnsi="Calibri" w:cs="Calibri"/>
                <w:lang w:val="nl-NL"/>
              </w:rPr>
            </w:pPr>
            <w:ins w:id="13179" w:author="Arjan Kloosterboer" w:date="2018-06-14T23:55:00Z">
              <w:r w:rsidRPr="00F5540B">
                <w:rPr>
                  <w:rFonts w:ascii="Calibri" w:hAnsi="Calibri" w:cs="Calibri"/>
                  <w:lang w:val="nl-NL"/>
                </w:rPr>
                <w:t>Het medium waarlangs de aanleiding om een zaak te starten is ontvangen.</w:t>
              </w:r>
            </w:ins>
          </w:p>
        </w:tc>
      </w:tr>
      <w:tr w:rsidR="00F5540B" w14:paraId="76FEC88A" w14:textId="77777777" w:rsidTr="00EE7A51">
        <w:trPr>
          <w:tblCellSpacing w:w="15" w:type="dxa"/>
          <w:ins w:id="13180" w:author="Arjan Kloosterboer" w:date="2018-06-14T23:55:00Z"/>
        </w:trPr>
        <w:tc>
          <w:tcPr>
            <w:tcW w:w="1500" w:type="pct"/>
            <w:tcBorders>
              <w:top w:val="nil"/>
              <w:left w:val="nil"/>
              <w:bottom w:val="nil"/>
              <w:right w:val="nil"/>
            </w:tcBorders>
            <w:hideMark/>
          </w:tcPr>
          <w:p w14:paraId="5C474903" w14:textId="77777777" w:rsidR="00F5540B" w:rsidRDefault="00F5540B" w:rsidP="00EE7A51">
            <w:pPr>
              <w:rPr>
                <w:ins w:id="13181" w:author="Arjan Kloosterboer" w:date="2018-06-14T23:55:00Z"/>
                <w:rFonts w:ascii="Calibri" w:hAnsi="Calibri" w:cs="Calibri"/>
              </w:rPr>
            </w:pPr>
            <w:ins w:id="13182" w:author="Arjan Kloosterboer" w:date="2018-06-14T23:55:00Z">
              <w:r>
                <w:rPr>
                  <w:rFonts w:ascii="Calibri" w:hAnsi="Calibri" w:cs="Calibri"/>
                  <w:b/>
                  <w:bCs/>
                </w:rPr>
                <w:t>Herkomst definitie</w:t>
              </w:r>
            </w:ins>
          </w:p>
        </w:tc>
        <w:tc>
          <w:tcPr>
            <w:tcW w:w="3500" w:type="pct"/>
            <w:tcBorders>
              <w:top w:val="nil"/>
              <w:left w:val="nil"/>
              <w:bottom w:val="nil"/>
              <w:right w:val="nil"/>
            </w:tcBorders>
            <w:hideMark/>
          </w:tcPr>
          <w:p w14:paraId="35C8E4D0" w14:textId="77777777" w:rsidR="00F5540B" w:rsidRDefault="00F5540B" w:rsidP="00EE7A51">
            <w:pPr>
              <w:rPr>
                <w:ins w:id="13183" w:author="Arjan Kloosterboer" w:date="2018-06-14T23:55:00Z"/>
                <w:rFonts w:ascii="Calibri" w:hAnsi="Calibri" w:cs="Calibri"/>
              </w:rPr>
            </w:pPr>
            <w:ins w:id="13184" w:author="Arjan Kloosterboer" w:date="2018-06-14T23:55:00Z">
              <w:r>
                <w:rPr>
                  <w:rFonts w:ascii="Calibri" w:hAnsi="Calibri" w:cs="Calibri"/>
                </w:rPr>
                <w:t>VNG Realisatie</w:t>
              </w:r>
            </w:ins>
          </w:p>
        </w:tc>
      </w:tr>
      <w:tr w:rsidR="00F5540B" w14:paraId="60D554DC" w14:textId="77777777" w:rsidTr="00EE7A51">
        <w:trPr>
          <w:tblCellSpacing w:w="15" w:type="dxa"/>
          <w:ins w:id="13185" w:author="Arjan Kloosterboer" w:date="2018-06-14T23:55:00Z"/>
        </w:trPr>
        <w:tc>
          <w:tcPr>
            <w:tcW w:w="1500" w:type="pct"/>
            <w:tcBorders>
              <w:top w:val="nil"/>
              <w:left w:val="nil"/>
              <w:bottom w:val="nil"/>
              <w:right w:val="nil"/>
            </w:tcBorders>
            <w:hideMark/>
          </w:tcPr>
          <w:p w14:paraId="27605331" w14:textId="77777777" w:rsidR="00F5540B" w:rsidRDefault="00F5540B" w:rsidP="00EE7A51">
            <w:pPr>
              <w:rPr>
                <w:ins w:id="13186" w:author="Arjan Kloosterboer" w:date="2018-06-14T23:55:00Z"/>
                <w:rFonts w:ascii="Calibri" w:hAnsi="Calibri" w:cs="Calibri"/>
              </w:rPr>
            </w:pPr>
            <w:ins w:id="13187" w:author="Arjan Kloosterboer" w:date="2018-06-14T23:55:00Z">
              <w:r>
                <w:rPr>
                  <w:rFonts w:ascii="Calibri" w:hAnsi="Calibri" w:cs="Calibri"/>
                  <w:b/>
                  <w:bCs/>
                </w:rPr>
                <w:t>Datum opname</w:t>
              </w:r>
            </w:ins>
          </w:p>
        </w:tc>
        <w:tc>
          <w:tcPr>
            <w:tcW w:w="3500" w:type="pct"/>
            <w:tcBorders>
              <w:top w:val="nil"/>
              <w:left w:val="nil"/>
              <w:bottom w:val="nil"/>
              <w:right w:val="nil"/>
            </w:tcBorders>
            <w:hideMark/>
          </w:tcPr>
          <w:p w14:paraId="3564386C" w14:textId="77777777" w:rsidR="00F5540B" w:rsidRDefault="00F5540B" w:rsidP="00EE7A51">
            <w:pPr>
              <w:rPr>
                <w:ins w:id="13188" w:author="Arjan Kloosterboer" w:date="2018-06-14T23:55:00Z"/>
                <w:rFonts w:ascii="Calibri" w:hAnsi="Calibri" w:cs="Calibri"/>
              </w:rPr>
            </w:pPr>
            <w:ins w:id="13189" w:author="Arjan Kloosterboer" w:date="2018-06-14T23:55:00Z">
              <w:r>
                <w:rPr>
                  <w:rFonts w:ascii="Calibri" w:hAnsi="Calibri" w:cs="Calibri"/>
                </w:rPr>
                <w:t>1 mei 2018</w:t>
              </w:r>
            </w:ins>
          </w:p>
        </w:tc>
      </w:tr>
      <w:tr w:rsidR="00F5540B" w14:paraId="3B40E812" w14:textId="77777777" w:rsidTr="00EE7A51">
        <w:trPr>
          <w:tblCellSpacing w:w="15" w:type="dxa"/>
          <w:ins w:id="13190" w:author="Arjan Kloosterboer" w:date="2018-06-14T23:55:00Z"/>
        </w:trPr>
        <w:tc>
          <w:tcPr>
            <w:tcW w:w="1500" w:type="pct"/>
            <w:tcBorders>
              <w:top w:val="nil"/>
              <w:left w:val="nil"/>
              <w:bottom w:val="nil"/>
              <w:right w:val="nil"/>
            </w:tcBorders>
            <w:hideMark/>
          </w:tcPr>
          <w:p w14:paraId="73255CA7" w14:textId="77777777" w:rsidR="00F5540B" w:rsidRDefault="00F5540B" w:rsidP="00EE7A51">
            <w:pPr>
              <w:rPr>
                <w:ins w:id="13191" w:author="Arjan Kloosterboer" w:date="2018-06-14T23:55:00Z"/>
                <w:rFonts w:ascii="Calibri" w:hAnsi="Calibri" w:cs="Calibri"/>
              </w:rPr>
            </w:pPr>
            <w:ins w:id="13192" w:author="Arjan Kloosterboer" w:date="2018-06-14T23:55:00Z">
              <w:r>
                <w:rPr>
                  <w:rFonts w:ascii="Calibri" w:hAnsi="Calibri" w:cs="Calibri"/>
                  <w:b/>
                  <w:bCs/>
                </w:rPr>
                <w:t>Mogelijk geen waarde</w:t>
              </w:r>
            </w:ins>
          </w:p>
        </w:tc>
        <w:tc>
          <w:tcPr>
            <w:tcW w:w="3500" w:type="pct"/>
            <w:tcBorders>
              <w:top w:val="nil"/>
              <w:left w:val="nil"/>
              <w:bottom w:val="nil"/>
              <w:right w:val="nil"/>
            </w:tcBorders>
            <w:hideMark/>
          </w:tcPr>
          <w:p w14:paraId="7B605F9C" w14:textId="77777777" w:rsidR="00F5540B" w:rsidRDefault="00F5540B" w:rsidP="00EE7A51">
            <w:pPr>
              <w:rPr>
                <w:ins w:id="13193" w:author="Arjan Kloosterboer" w:date="2018-06-14T23:55:00Z"/>
                <w:rFonts w:ascii="Calibri" w:hAnsi="Calibri" w:cs="Calibri"/>
              </w:rPr>
            </w:pPr>
            <w:ins w:id="13194" w:author="Arjan Kloosterboer" w:date="2018-06-14T23:55:00Z">
              <w:r>
                <w:rPr>
                  <w:rFonts w:ascii="Calibri" w:hAnsi="Calibri" w:cs="Calibri"/>
                </w:rPr>
                <w:t>Nee</w:t>
              </w:r>
            </w:ins>
          </w:p>
        </w:tc>
      </w:tr>
      <w:tr w:rsidR="00F5540B" w14:paraId="2910A439" w14:textId="77777777" w:rsidTr="00EE7A51">
        <w:trPr>
          <w:tblCellSpacing w:w="15" w:type="dxa"/>
          <w:ins w:id="13195" w:author="Arjan Kloosterboer" w:date="2018-06-14T23:55:00Z"/>
        </w:trPr>
        <w:tc>
          <w:tcPr>
            <w:tcW w:w="1500" w:type="pct"/>
            <w:tcBorders>
              <w:top w:val="nil"/>
              <w:left w:val="nil"/>
              <w:bottom w:val="nil"/>
              <w:right w:val="nil"/>
            </w:tcBorders>
            <w:hideMark/>
          </w:tcPr>
          <w:p w14:paraId="4413D2E1" w14:textId="77777777" w:rsidR="00F5540B" w:rsidRDefault="00F5540B" w:rsidP="00EE7A51">
            <w:pPr>
              <w:rPr>
                <w:ins w:id="13196" w:author="Arjan Kloosterboer" w:date="2018-06-14T23:55:00Z"/>
                <w:rFonts w:ascii="Calibri" w:hAnsi="Calibri" w:cs="Calibri"/>
              </w:rPr>
            </w:pPr>
            <w:ins w:id="13197" w:author="Arjan Kloosterboer" w:date="2018-06-14T23:55:00Z">
              <w:r>
                <w:rPr>
                  <w:rFonts w:ascii="Calibri" w:hAnsi="Calibri" w:cs="Calibri"/>
                  <w:b/>
                  <w:bCs/>
                </w:rPr>
                <w:t>Indicatie materiële historie</w:t>
              </w:r>
            </w:ins>
          </w:p>
        </w:tc>
        <w:tc>
          <w:tcPr>
            <w:tcW w:w="3500" w:type="pct"/>
            <w:tcBorders>
              <w:top w:val="nil"/>
              <w:left w:val="nil"/>
              <w:bottom w:val="nil"/>
              <w:right w:val="nil"/>
            </w:tcBorders>
            <w:hideMark/>
          </w:tcPr>
          <w:p w14:paraId="478DE17F" w14:textId="77777777" w:rsidR="00F5540B" w:rsidRDefault="00F5540B" w:rsidP="00EE7A51">
            <w:pPr>
              <w:rPr>
                <w:ins w:id="13198" w:author="Arjan Kloosterboer" w:date="2018-06-14T23:55:00Z"/>
                <w:rFonts w:ascii="Calibri" w:hAnsi="Calibri" w:cs="Calibri"/>
              </w:rPr>
            </w:pPr>
            <w:ins w:id="13199" w:author="Arjan Kloosterboer" w:date="2018-06-14T23:55:00Z">
              <w:r>
                <w:rPr>
                  <w:rFonts w:ascii="Calibri" w:hAnsi="Calibri" w:cs="Calibri"/>
                </w:rPr>
                <w:t>Ja</w:t>
              </w:r>
            </w:ins>
          </w:p>
        </w:tc>
      </w:tr>
      <w:tr w:rsidR="00F5540B" w14:paraId="469F94C0" w14:textId="77777777" w:rsidTr="00EE7A51">
        <w:trPr>
          <w:tblCellSpacing w:w="15" w:type="dxa"/>
          <w:ins w:id="13200" w:author="Arjan Kloosterboer" w:date="2018-06-14T23:55:00Z"/>
        </w:trPr>
        <w:tc>
          <w:tcPr>
            <w:tcW w:w="1500" w:type="pct"/>
            <w:tcBorders>
              <w:top w:val="nil"/>
              <w:left w:val="nil"/>
              <w:bottom w:val="nil"/>
              <w:right w:val="nil"/>
            </w:tcBorders>
            <w:hideMark/>
          </w:tcPr>
          <w:p w14:paraId="7E78E570" w14:textId="77777777" w:rsidR="00F5540B" w:rsidRDefault="00F5540B" w:rsidP="00EE7A51">
            <w:pPr>
              <w:rPr>
                <w:ins w:id="13201" w:author="Arjan Kloosterboer" w:date="2018-06-14T23:55:00Z"/>
                <w:rFonts w:ascii="Calibri" w:hAnsi="Calibri" w:cs="Calibri"/>
              </w:rPr>
            </w:pPr>
            <w:ins w:id="13202" w:author="Arjan Kloosterboer" w:date="2018-06-14T23:55:00Z">
              <w:r>
                <w:rPr>
                  <w:rFonts w:ascii="Calibri" w:hAnsi="Calibri" w:cs="Calibri"/>
                  <w:b/>
                  <w:bCs/>
                </w:rPr>
                <w:t>Indicatie formele historie</w:t>
              </w:r>
            </w:ins>
          </w:p>
        </w:tc>
        <w:tc>
          <w:tcPr>
            <w:tcW w:w="3500" w:type="pct"/>
            <w:tcBorders>
              <w:top w:val="nil"/>
              <w:left w:val="nil"/>
              <w:bottom w:val="nil"/>
              <w:right w:val="nil"/>
            </w:tcBorders>
            <w:hideMark/>
          </w:tcPr>
          <w:p w14:paraId="7F06E581" w14:textId="77777777" w:rsidR="00F5540B" w:rsidRDefault="00F5540B" w:rsidP="00EE7A51">
            <w:pPr>
              <w:rPr>
                <w:ins w:id="13203" w:author="Arjan Kloosterboer" w:date="2018-06-14T23:55:00Z"/>
                <w:rFonts w:ascii="Calibri" w:hAnsi="Calibri" w:cs="Calibri"/>
              </w:rPr>
            </w:pPr>
            <w:ins w:id="13204" w:author="Arjan Kloosterboer" w:date="2018-06-14T23:55:00Z">
              <w:r>
                <w:rPr>
                  <w:rFonts w:ascii="Calibri" w:hAnsi="Calibri" w:cs="Calibri"/>
                </w:rPr>
                <w:t>Nee</w:t>
              </w:r>
            </w:ins>
          </w:p>
        </w:tc>
      </w:tr>
      <w:tr w:rsidR="00F5540B" w14:paraId="18BEF3B8" w14:textId="77777777" w:rsidTr="00EE7A51">
        <w:trPr>
          <w:tblCellSpacing w:w="15" w:type="dxa"/>
          <w:ins w:id="13205" w:author="Arjan Kloosterboer" w:date="2018-06-14T23:55:00Z"/>
        </w:trPr>
        <w:tc>
          <w:tcPr>
            <w:tcW w:w="1500" w:type="pct"/>
            <w:tcBorders>
              <w:top w:val="nil"/>
              <w:left w:val="nil"/>
              <w:bottom w:val="nil"/>
              <w:right w:val="nil"/>
            </w:tcBorders>
            <w:hideMark/>
          </w:tcPr>
          <w:p w14:paraId="731A7292" w14:textId="77777777" w:rsidR="00F5540B" w:rsidRDefault="00F5540B" w:rsidP="00EE7A51">
            <w:pPr>
              <w:rPr>
                <w:ins w:id="13206" w:author="Arjan Kloosterboer" w:date="2018-06-14T23:55:00Z"/>
                <w:rFonts w:ascii="Calibri" w:hAnsi="Calibri" w:cs="Calibri"/>
              </w:rPr>
            </w:pPr>
            <w:ins w:id="13207" w:author="Arjan Kloosterboer" w:date="2018-06-14T23:55:00Z">
              <w:r>
                <w:rPr>
                  <w:rFonts w:ascii="Calibri" w:hAnsi="Calibri" w:cs="Calibri"/>
                  <w:b/>
                  <w:bCs/>
                </w:rPr>
                <w:t>Indicatie in onderzoek</w:t>
              </w:r>
            </w:ins>
          </w:p>
        </w:tc>
        <w:tc>
          <w:tcPr>
            <w:tcW w:w="3500" w:type="pct"/>
            <w:tcBorders>
              <w:top w:val="nil"/>
              <w:left w:val="nil"/>
              <w:bottom w:val="nil"/>
              <w:right w:val="nil"/>
            </w:tcBorders>
            <w:hideMark/>
          </w:tcPr>
          <w:p w14:paraId="58AA4FA9" w14:textId="77777777" w:rsidR="00F5540B" w:rsidRDefault="00F5540B" w:rsidP="00EE7A51">
            <w:pPr>
              <w:rPr>
                <w:ins w:id="13208" w:author="Arjan Kloosterboer" w:date="2018-06-14T23:55:00Z"/>
                <w:rFonts w:ascii="Calibri" w:hAnsi="Calibri" w:cs="Calibri"/>
              </w:rPr>
            </w:pPr>
            <w:ins w:id="13209" w:author="Arjan Kloosterboer" w:date="2018-06-14T23:55:00Z">
              <w:r>
                <w:rPr>
                  <w:rFonts w:ascii="Calibri" w:hAnsi="Calibri" w:cs="Calibri"/>
                </w:rPr>
                <w:t>Nee</w:t>
              </w:r>
            </w:ins>
          </w:p>
        </w:tc>
      </w:tr>
      <w:tr w:rsidR="00F5540B" w14:paraId="6C0BF190" w14:textId="77777777" w:rsidTr="00EE7A51">
        <w:trPr>
          <w:tblCellSpacing w:w="15" w:type="dxa"/>
          <w:ins w:id="13210" w:author="Arjan Kloosterboer" w:date="2018-06-14T23:55:00Z"/>
        </w:trPr>
        <w:tc>
          <w:tcPr>
            <w:tcW w:w="1500" w:type="pct"/>
            <w:tcBorders>
              <w:top w:val="nil"/>
              <w:left w:val="nil"/>
              <w:bottom w:val="nil"/>
              <w:right w:val="nil"/>
            </w:tcBorders>
            <w:hideMark/>
          </w:tcPr>
          <w:p w14:paraId="70988DD7" w14:textId="77777777" w:rsidR="00F5540B" w:rsidRDefault="00F5540B" w:rsidP="00EE7A51">
            <w:pPr>
              <w:rPr>
                <w:ins w:id="13211" w:author="Arjan Kloosterboer" w:date="2018-06-14T23:55:00Z"/>
                <w:rFonts w:ascii="Calibri" w:hAnsi="Calibri" w:cs="Calibri"/>
              </w:rPr>
            </w:pPr>
            <w:ins w:id="13212" w:author="Arjan Kloosterboer" w:date="2018-06-14T23:55:00Z">
              <w:r>
                <w:rPr>
                  <w:rFonts w:ascii="Calibri" w:hAnsi="Calibri" w:cs="Calibri"/>
                  <w:b/>
                  <w:bCs/>
                </w:rPr>
                <w:t>Aanduiding strijdigheid/nietigheid</w:t>
              </w:r>
            </w:ins>
          </w:p>
        </w:tc>
        <w:tc>
          <w:tcPr>
            <w:tcW w:w="3500" w:type="pct"/>
            <w:tcBorders>
              <w:top w:val="nil"/>
              <w:left w:val="nil"/>
              <w:bottom w:val="nil"/>
              <w:right w:val="nil"/>
            </w:tcBorders>
            <w:hideMark/>
          </w:tcPr>
          <w:p w14:paraId="2786738F" w14:textId="77777777" w:rsidR="00F5540B" w:rsidRDefault="00F5540B" w:rsidP="00EE7A51">
            <w:pPr>
              <w:rPr>
                <w:ins w:id="13213" w:author="Arjan Kloosterboer" w:date="2018-06-14T23:55:00Z"/>
                <w:rFonts w:ascii="Calibri" w:hAnsi="Calibri" w:cs="Calibri"/>
              </w:rPr>
            </w:pPr>
            <w:ins w:id="13214" w:author="Arjan Kloosterboer" w:date="2018-06-14T23:55:00Z">
              <w:r>
                <w:rPr>
                  <w:rFonts w:ascii="Calibri" w:hAnsi="Calibri" w:cs="Calibri"/>
                </w:rPr>
                <w:t>Nee</w:t>
              </w:r>
            </w:ins>
          </w:p>
        </w:tc>
      </w:tr>
      <w:tr w:rsidR="00F5540B" w14:paraId="00332679" w14:textId="77777777" w:rsidTr="00EE7A51">
        <w:trPr>
          <w:tblCellSpacing w:w="15" w:type="dxa"/>
          <w:ins w:id="13215" w:author="Arjan Kloosterboer" w:date="2018-06-14T23:55:00Z"/>
        </w:trPr>
        <w:tc>
          <w:tcPr>
            <w:tcW w:w="1500" w:type="pct"/>
            <w:tcBorders>
              <w:top w:val="nil"/>
              <w:left w:val="nil"/>
              <w:bottom w:val="nil"/>
              <w:right w:val="nil"/>
            </w:tcBorders>
            <w:hideMark/>
          </w:tcPr>
          <w:p w14:paraId="213F1F7E" w14:textId="77777777" w:rsidR="00F5540B" w:rsidRDefault="00F5540B" w:rsidP="00EE7A51">
            <w:pPr>
              <w:rPr>
                <w:ins w:id="13216" w:author="Arjan Kloosterboer" w:date="2018-06-14T23:55:00Z"/>
                <w:rFonts w:ascii="Calibri" w:hAnsi="Calibri" w:cs="Calibri"/>
              </w:rPr>
            </w:pPr>
            <w:ins w:id="13217" w:author="Arjan Kloosterboer" w:date="2018-06-14T23:55:00Z">
              <w:r>
                <w:rPr>
                  <w:rFonts w:ascii="Calibri" w:hAnsi="Calibri" w:cs="Calibri"/>
                  <w:b/>
                  <w:bCs/>
                </w:rPr>
                <w:t>Indicatie kardinaliteit</w:t>
              </w:r>
            </w:ins>
          </w:p>
        </w:tc>
        <w:tc>
          <w:tcPr>
            <w:tcW w:w="3500" w:type="pct"/>
            <w:tcBorders>
              <w:top w:val="nil"/>
              <w:left w:val="nil"/>
              <w:bottom w:val="nil"/>
              <w:right w:val="nil"/>
            </w:tcBorders>
            <w:hideMark/>
          </w:tcPr>
          <w:p w14:paraId="0DA7FA1F" w14:textId="77777777" w:rsidR="00F5540B" w:rsidRDefault="00F5540B" w:rsidP="00EE7A51">
            <w:pPr>
              <w:rPr>
                <w:ins w:id="13218" w:author="Arjan Kloosterboer" w:date="2018-06-14T23:55:00Z"/>
                <w:rFonts w:ascii="Calibri" w:hAnsi="Calibri" w:cs="Calibri"/>
              </w:rPr>
            </w:pPr>
            <w:ins w:id="13219" w:author="Arjan Kloosterboer" w:date="2018-06-14T23:55:00Z">
              <w:r>
                <w:rPr>
                  <w:rFonts w:ascii="Calibri" w:hAnsi="Calibri" w:cs="Calibri"/>
                </w:rPr>
                <w:t>0 .. 1</w:t>
              </w:r>
            </w:ins>
          </w:p>
        </w:tc>
      </w:tr>
      <w:tr w:rsidR="00F5540B" w14:paraId="2A59EC1F" w14:textId="77777777" w:rsidTr="00EE7A51">
        <w:trPr>
          <w:tblCellSpacing w:w="15" w:type="dxa"/>
          <w:ins w:id="13220" w:author="Arjan Kloosterboer" w:date="2018-06-14T23:55:00Z"/>
        </w:trPr>
        <w:tc>
          <w:tcPr>
            <w:tcW w:w="1500" w:type="pct"/>
            <w:tcBorders>
              <w:top w:val="nil"/>
              <w:left w:val="nil"/>
              <w:bottom w:val="nil"/>
              <w:right w:val="nil"/>
            </w:tcBorders>
            <w:hideMark/>
          </w:tcPr>
          <w:p w14:paraId="45578DB4" w14:textId="77777777" w:rsidR="00F5540B" w:rsidRDefault="00F5540B" w:rsidP="00EE7A51">
            <w:pPr>
              <w:rPr>
                <w:ins w:id="13221" w:author="Arjan Kloosterboer" w:date="2018-06-14T23:55:00Z"/>
                <w:rFonts w:ascii="Calibri" w:hAnsi="Calibri" w:cs="Calibri"/>
              </w:rPr>
            </w:pPr>
            <w:ins w:id="13222" w:author="Arjan Kloosterboer" w:date="2018-06-14T23:55:00Z">
              <w:r>
                <w:rPr>
                  <w:rFonts w:ascii="Calibri" w:hAnsi="Calibri" w:cs="Calibri"/>
                  <w:b/>
                  <w:bCs/>
                </w:rPr>
                <w:t>Indicatie authentiek</w:t>
              </w:r>
            </w:ins>
          </w:p>
        </w:tc>
        <w:tc>
          <w:tcPr>
            <w:tcW w:w="3500" w:type="pct"/>
            <w:tcBorders>
              <w:top w:val="nil"/>
              <w:left w:val="nil"/>
              <w:bottom w:val="nil"/>
              <w:right w:val="nil"/>
            </w:tcBorders>
            <w:hideMark/>
          </w:tcPr>
          <w:p w14:paraId="4AE41080" w14:textId="77777777" w:rsidR="00F5540B" w:rsidRDefault="00F5540B" w:rsidP="00EE7A51">
            <w:pPr>
              <w:rPr>
                <w:ins w:id="13223" w:author="Arjan Kloosterboer" w:date="2018-06-14T23:55:00Z"/>
                <w:rFonts w:ascii="Calibri" w:hAnsi="Calibri" w:cs="Calibri"/>
              </w:rPr>
            </w:pPr>
            <w:ins w:id="13224" w:author="Arjan Kloosterboer" w:date="2018-06-14T23:55:00Z">
              <w:r>
                <w:rPr>
                  <w:rFonts w:ascii="Calibri" w:hAnsi="Calibri" w:cs="Calibri"/>
                </w:rPr>
                <w:t>Gemeentelijk kerngegeven</w:t>
              </w:r>
            </w:ins>
          </w:p>
        </w:tc>
      </w:tr>
      <w:tr w:rsidR="00F5540B" w14:paraId="255A22D5" w14:textId="77777777" w:rsidTr="00EE7A51">
        <w:trPr>
          <w:tblCellSpacing w:w="15" w:type="dxa"/>
          <w:ins w:id="13225" w:author="Arjan Kloosterboer" w:date="2018-06-14T23:55:00Z"/>
        </w:trPr>
        <w:tc>
          <w:tcPr>
            <w:tcW w:w="1500" w:type="pct"/>
            <w:tcBorders>
              <w:top w:val="nil"/>
              <w:left w:val="nil"/>
              <w:bottom w:val="nil"/>
              <w:right w:val="nil"/>
            </w:tcBorders>
            <w:hideMark/>
          </w:tcPr>
          <w:p w14:paraId="56C43122" w14:textId="77777777" w:rsidR="00F5540B" w:rsidRDefault="00F5540B" w:rsidP="00EE7A51">
            <w:pPr>
              <w:rPr>
                <w:ins w:id="13226" w:author="Arjan Kloosterboer" w:date="2018-06-14T23:55:00Z"/>
                <w:rFonts w:ascii="Calibri" w:hAnsi="Calibri" w:cs="Calibri"/>
              </w:rPr>
            </w:pPr>
            <w:ins w:id="13227" w:author="Arjan Kloosterboer" w:date="2018-06-14T23:55:00Z">
              <w:r>
                <w:rPr>
                  <w:rFonts w:ascii="Calibri" w:hAnsi="Calibri" w:cs="Calibri"/>
                  <w:b/>
                  <w:bCs/>
                </w:rPr>
                <w:t>Regels</w:t>
              </w:r>
            </w:ins>
          </w:p>
        </w:tc>
        <w:tc>
          <w:tcPr>
            <w:tcW w:w="3500" w:type="pct"/>
            <w:tcBorders>
              <w:top w:val="nil"/>
              <w:left w:val="nil"/>
              <w:bottom w:val="nil"/>
              <w:right w:val="nil"/>
            </w:tcBorders>
            <w:hideMark/>
          </w:tcPr>
          <w:p w14:paraId="3F9DD751" w14:textId="77777777" w:rsidR="00F5540B" w:rsidRDefault="00F5540B" w:rsidP="00EE7A51">
            <w:pPr>
              <w:rPr>
                <w:ins w:id="13228" w:author="Arjan Kloosterboer" w:date="2018-06-14T23:55:00Z"/>
                <w:rFonts w:ascii="Calibri" w:hAnsi="Calibri" w:cs="Calibri"/>
              </w:rPr>
            </w:pPr>
            <w:ins w:id="13229" w:author="Arjan Kloosterboer" w:date="2018-06-14T23:55:00Z">
              <w:r>
                <w:rPr>
                  <w:rFonts w:ascii="Calibri" w:hAnsi="Calibri" w:cs="Calibri"/>
                </w:rPr>
                <w:t>-</w:t>
              </w:r>
            </w:ins>
          </w:p>
        </w:tc>
      </w:tr>
      <w:tr w:rsidR="00F5540B" w14:paraId="74F90184" w14:textId="77777777" w:rsidTr="00EE7A51">
        <w:trPr>
          <w:tblCellSpacing w:w="15" w:type="dxa"/>
          <w:ins w:id="13230" w:author="Arjan Kloosterboer" w:date="2018-06-14T23:55:00Z"/>
        </w:trPr>
        <w:tc>
          <w:tcPr>
            <w:tcW w:w="1500" w:type="pct"/>
            <w:tcBorders>
              <w:top w:val="nil"/>
              <w:left w:val="nil"/>
              <w:bottom w:val="nil"/>
              <w:right w:val="nil"/>
            </w:tcBorders>
            <w:hideMark/>
          </w:tcPr>
          <w:p w14:paraId="0DF70825" w14:textId="77777777" w:rsidR="00F5540B" w:rsidRDefault="00F5540B" w:rsidP="00EE7A51">
            <w:pPr>
              <w:rPr>
                <w:ins w:id="13231" w:author="Arjan Kloosterboer" w:date="2018-06-14T23:55:00Z"/>
                <w:rFonts w:ascii="Calibri" w:hAnsi="Calibri" w:cs="Calibri"/>
              </w:rPr>
            </w:pPr>
            <w:ins w:id="13232" w:author="Arjan Kloosterboer" w:date="2018-06-14T23:55:00Z">
              <w:r>
                <w:rPr>
                  <w:rFonts w:ascii="Calibri" w:hAnsi="Calibri" w:cs="Calibri"/>
                  <w:b/>
                  <w:bCs/>
                </w:rPr>
                <w:t>Formaat</w:t>
              </w:r>
            </w:ins>
          </w:p>
        </w:tc>
        <w:tc>
          <w:tcPr>
            <w:tcW w:w="3500" w:type="pct"/>
            <w:tcBorders>
              <w:top w:val="nil"/>
              <w:left w:val="nil"/>
              <w:bottom w:val="nil"/>
              <w:right w:val="nil"/>
            </w:tcBorders>
            <w:hideMark/>
          </w:tcPr>
          <w:p w14:paraId="590020D9" w14:textId="77777777" w:rsidR="00F5540B" w:rsidRDefault="00F5540B" w:rsidP="00EE7A51">
            <w:pPr>
              <w:rPr>
                <w:ins w:id="13233" w:author="Arjan Kloosterboer" w:date="2018-06-14T23:55:00Z"/>
                <w:rFonts w:ascii="Calibri" w:hAnsi="Calibri" w:cs="Calibri"/>
              </w:rPr>
            </w:pPr>
            <w:ins w:id="13234" w:author="Arjan Kloosterboer" w:date="2018-06-14T23:55:00Z">
              <w:r>
                <w:rPr>
                  <w:rFonts w:ascii="Calibri" w:hAnsi="Calibri" w:cs="Calibri"/>
                </w:rPr>
                <w:t>COMMUNICATIEKANAAL</w:t>
              </w:r>
            </w:ins>
          </w:p>
        </w:tc>
      </w:tr>
      <w:tr w:rsidR="00F5540B" w14:paraId="1B187CAB" w14:textId="77777777" w:rsidTr="00EE7A51">
        <w:trPr>
          <w:tblCellSpacing w:w="15" w:type="dxa"/>
          <w:ins w:id="13235" w:author="Arjan Kloosterboer" w:date="2018-06-14T23:55:00Z"/>
        </w:trPr>
        <w:tc>
          <w:tcPr>
            <w:tcW w:w="1500" w:type="pct"/>
            <w:tcBorders>
              <w:top w:val="nil"/>
              <w:left w:val="nil"/>
              <w:bottom w:val="nil"/>
              <w:right w:val="nil"/>
            </w:tcBorders>
            <w:hideMark/>
          </w:tcPr>
          <w:p w14:paraId="0FBC193F" w14:textId="77777777" w:rsidR="00F5540B" w:rsidRDefault="00F5540B" w:rsidP="00EE7A51">
            <w:pPr>
              <w:rPr>
                <w:ins w:id="13236" w:author="Arjan Kloosterboer" w:date="2018-06-14T23:55:00Z"/>
                <w:rFonts w:ascii="Calibri" w:hAnsi="Calibri" w:cs="Calibri"/>
              </w:rPr>
            </w:pPr>
            <w:ins w:id="13237" w:author="Arjan Kloosterboer" w:date="2018-06-14T23:55:00Z">
              <w:r>
                <w:rPr>
                  <w:rFonts w:ascii="Calibri" w:hAnsi="Calibri" w:cs="Calibri"/>
                  <w:b/>
                  <w:bCs/>
                </w:rPr>
                <w:t>Patroon</w:t>
              </w:r>
            </w:ins>
          </w:p>
        </w:tc>
        <w:tc>
          <w:tcPr>
            <w:tcW w:w="3500" w:type="pct"/>
            <w:tcBorders>
              <w:top w:val="nil"/>
              <w:left w:val="nil"/>
              <w:bottom w:val="nil"/>
              <w:right w:val="nil"/>
            </w:tcBorders>
            <w:hideMark/>
          </w:tcPr>
          <w:p w14:paraId="3E2135C4" w14:textId="77777777" w:rsidR="00F5540B" w:rsidRDefault="00F5540B" w:rsidP="00EE7A51">
            <w:pPr>
              <w:rPr>
                <w:ins w:id="13238" w:author="Arjan Kloosterboer" w:date="2018-06-14T23:55:00Z"/>
                <w:rFonts w:ascii="Calibri" w:hAnsi="Calibri" w:cs="Calibri"/>
              </w:rPr>
            </w:pPr>
          </w:p>
        </w:tc>
      </w:tr>
      <w:tr w:rsidR="00F5540B" w14:paraId="0B802CEA" w14:textId="77777777" w:rsidTr="00EE7A51">
        <w:trPr>
          <w:tblCellSpacing w:w="15" w:type="dxa"/>
          <w:ins w:id="13239" w:author="Arjan Kloosterboer" w:date="2018-06-14T23:55:00Z"/>
        </w:trPr>
        <w:tc>
          <w:tcPr>
            <w:tcW w:w="1500" w:type="pct"/>
            <w:tcBorders>
              <w:top w:val="nil"/>
              <w:left w:val="nil"/>
              <w:bottom w:val="nil"/>
              <w:right w:val="nil"/>
            </w:tcBorders>
            <w:hideMark/>
          </w:tcPr>
          <w:p w14:paraId="15736525" w14:textId="77777777" w:rsidR="00F5540B" w:rsidRDefault="00F5540B" w:rsidP="00EE7A51">
            <w:pPr>
              <w:rPr>
                <w:ins w:id="13240" w:author="Arjan Kloosterboer" w:date="2018-06-14T23:55:00Z"/>
                <w:rFonts w:ascii="Calibri" w:hAnsi="Calibri" w:cs="Calibri"/>
              </w:rPr>
            </w:pPr>
            <w:ins w:id="13241" w:author="Arjan Kloosterboer" w:date="2018-06-14T23:55:00Z">
              <w:r>
                <w:rPr>
                  <w:rFonts w:ascii="Calibri" w:hAnsi="Calibri" w:cs="Calibri"/>
                  <w:b/>
                  <w:bCs/>
                </w:rPr>
                <w:t>Indicatie afleidbaar</w:t>
              </w:r>
            </w:ins>
          </w:p>
        </w:tc>
        <w:tc>
          <w:tcPr>
            <w:tcW w:w="3500" w:type="pct"/>
            <w:tcBorders>
              <w:top w:val="nil"/>
              <w:left w:val="nil"/>
              <w:bottom w:val="nil"/>
              <w:right w:val="nil"/>
            </w:tcBorders>
            <w:hideMark/>
          </w:tcPr>
          <w:p w14:paraId="06FBF8B0" w14:textId="77777777" w:rsidR="00F5540B" w:rsidRDefault="00F5540B" w:rsidP="00EE7A51">
            <w:pPr>
              <w:rPr>
                <w:ins w:id="13242" w:author="Arjan Kloosterboer" w:date="2018-06-14T23:55:00Z"/>
                <w:rFonts w:ascii="Calibri" w:hAnsi="Calibri" w:cs="Calibri"/>
              </w:rPr>
            </w:pPr>
            <w:ins w:id="13243" w:author="Arjan Kloosterboer" w:date="2018-06-14T23:55:00Z">
              <w:r>
                <w:rPr>
                  <w:rFonts w:ascii="Calibri" w:hAnsi="Calibri" w:cs="Calibri"/>
                </w:rPr>
                <w:t>Nee</w:t>
              </w:r>
            </w:ins>
          </w:p>
        </w:tc>
      </w:tr>
      <w:tr w:rsidR="00F5540B" w:rsidRPr="00F5540B" w14:paraId="07122A37" w14:textId="77777777" w:rsidTr="00EE7A51">
        <w:trPr>
          <w:tblCellSpacing w:w="15" w:type="dxa"/>
          <w:ins w:id="13244" w:author="Arjan Kloosterboer" w:date="2018-06-14T23:56:00Z"/>
        </w:trPr>
        <w:tc>
          <w:tcPr>
            <w:tcW w:w="1500" w:type="pct"/>
            <w:tcBorders>
              <w:top w:val="nil"/>
              <w:left w:val="nil"/>
              <w:bottom w:val="nil"/>
              <w:right w:val="nil"/>
            </w:tcBorders>
          </w:tcPr>
          <w:p w14:paraId="33E593EB" w14:textId="51E33434" w:rsidR="00F5540B" w:rsidRDefault="00F5540B" w:rsidP="00EE7A51">
            <w:pPr>
              <w:rPr>
                <w:ins w:id="13245" w:author="Arjan Kloosterboer" w:date="2018-06-14T23:56:00Z"/>
                <w:rFonts w:ascii="Calibri" w:hAnsi="Calibri" w:cs="Calibri"/>
                <w:b/>
                <w:bCs/>
              </w:rPr>
            </w:pPr>
            <w:ins w:id="13246" w:author="Arjan Kloosterboer" w:date="2018-06-14T23:56:00Z">
              <w:r>
                <w:rPr>
                  <w:rFonts w:ascii="Calibri" w:hAnsi="Calibri" w:cs="Calibri"/>
                  <w:b/>
                  <w:bCs/>
                </w:rPr>
                <w:t>Toelichting</w:t>
              </w:r>
            </w:ins>
          </w:p>
        </w:tc>
        <w:tc>
          <w:tcPr>
            <w:tcW w:w="3500" w:type="pct"/>
            <w:tcBorders>
              <w:top w:val="nil"/>
              <w:left w:val="nil"/>
              <w:bottom w:val="nil"/>
              <w:right w:val="nil"/>
            </w:tcBorders>
          </w:tcPr>
          <w:p w14:paraId="0968730B" w14:textId="55884A81" w:rsidR="00F5540B" w:rsidRPr="00F5540B" w:rsidRDefault="00F5540B" w:rsidP="00EE7A51">
            <w:pPr>
              <w:rPr>
                <w:ins w:id="13247" w:author="Arjan Kloosterboer" w:date="2018-06-14T23:56:00Z"/>
                <w:rFonts w:ascii="Calibri" w:hAnsi="Calibri" w:cs="Calibri"/>
                <w:lang w:val="nl-NL"/>
              </w:rPr>
            </w:pPr>
            <w:ins w:id="13248" w:author="Arjan Kloosterboer" w:date="2018-06-14T23:56:00Z">
              <w:r w:rsidRPr="00F5540B">
                <w:rPr>
                  <w:rFonts w:ascii="Calibri" w:hAnsi="Calibri" w:cs="Calibri"/>
                  <w:lang w:val="nl-NL"/>
                </w:rPr>
                <w:t>Het van een zaak beschikbaar zijn van het 'kanaal' is onder meer relevant om te kunnen bepalen op welke wijze met de initiator gecommuniceerd kan worden en om te achterhalen hoe de aanleiding voor de zaak ontvangen is. Een zaak kan bijvoorbeeld starten n.a.v. een ontvangen brief, een 'telefoontje', een ontvangen digitaal formulier (e-formulier), een e-mail etc. .</w:t>
              </w:r>
            </w:ins>
          </w:p>
        </w:tc>
      </w:tr>
    </w:tbl>
    <w:p w14:paraId="6783CF88" w14:textId="3D2E505A" w:rsidR="00F5540B" w:rsidRDefault="00F5540B" w:rsidP="00FC7BDD">
      <w:pPr>
        <w:rPr>
          <w:ins w:id="13249" w:author="Arjan Kloosterboer" w:date="2018-06-14T23:58:00Z"/>
          <w:lang w:val="nl-NL"/>
        </w:rPr>
      </w:pPr>
    </w:p>
    <w:p w14:paraId="34CD70E0" w14:textId="7D205EC7" w:rsidR="00F5540B" w:rsidRDefault="00F5540B" w:rsidP="00FC7BDD">
      <w:pPr>
        <w:rPr>
          <w:ins w:id="13250" w:author="Arjan Kloosterboer" w:date="2018-06-14T23:57:00Z"/>
          <w:lang w:val="nl-NL"/>
        </w:rPr>
      </w:pPr>
      <w:ins w:id="13251" w:author="Arjan Kloosterboer" w:date="2018-06-14T23:58:00Z">
        <w:r>
          <w:rPr>
            <w:rFonts w:ascii="Arial" w:eastAsia="Times New Roman" w:hAnsi="Arial" w:cs="Arial"/>
            <w:b/>
            <w:color w:val="000000"/>
            <w:sz w:val="24"/>
            <w:szCs w:val="24"/>
            <w:lang w:val="nl-NL"/>
          </w:rPr>
          <w:t>Referentielijst</w:t>
        </w:r>
        <w:r w:rsidRPr="0099344B">
          <w:rPr>
            <w:rFonts w:ascii="Arial" w:eastAsia="Times New Roman" w:hAnsi="Arial" w:cs="Arial"/>
            <w:b/>
            <w:color w:val="000000"/>
            <w:sz w:val="24"/>
            <w:szCs w:val="24"/>
            <w:lang w:val="nl-NL"/>
          </w:rPr>
          <w:t xml:space="preserve"> </w:t>
        </w:r>
        <w:r w:rsidRPr="00F5540B">
          <w:rPr>
            <w:rFonts w:ascii="Arial" w:eastAsia="Times New Roman" w:hAnsi="Arial" w:cs="Arial"/>
            <w:b/>
            <w:color w:val="000000"/>
            <w:sz w:val="24"/>
            <w:szCs w:val="24"/>
            <w:lang w:val="nl-NL"/>
          </w:rPr>
          <w:t>COMMUNICATIEKANAAL</w:t>
        </w:r>
      </w:ins>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0"/>
        <w:gridCol w:w="739"/>
        <w:gridCol w:w="1518"/>
        <w:gridCol w:w="4389"/>
        <w:gridCol w:w="899"/>
        <w:gridCol w:w="1147"/>
      </w:tblGrid>
      <w:tr w:rsidR="00F5540B" w14:paraId="4A3260CF" w14:textId="77777777" w:rsidTr="00F5540B">
        <w:trPr>
          <w:tblCellSpacing w:w="15" w:type="dxa"/>
          <w:ins w:id="13252" w:author="Arjan Kloosterboer" w:date="2018-06-14T23:57:00Z"/>
        </w:trPr>
        <w:tc>
          <w:tcPr>
            <w:tcW w:w="635" w:type="pct"/>
            <w:gridSpan w:val="2"/>
            <w:tcBorders>
              <w:top w:val="nil"/>
              <w:left w:val="nil"/>
              <w:bottom w:val="nil"/>
              <w:right w:val="nil"/>
            </w:tcBorders>
            <w:hideMark/>
          </w:tcPr>
          <w:p w14:paraId="71724B87" w14:textId="77777777" w:rsidR="00F5540B" w:rsidRDefault="00F5540B" w:rsidP="00EE7A51">
            <w:pPr>
              <w:rPr>
                <w:ins w:id="13253" w:author="Arjan Kloosterboer" w:date="2018-06-14T23:57:00Z"/>
                <w:rFonts w:ascii="Calibri" w:hAnsi="Calibri" w:cs="Calibri"/>
              </w:rPr>
            </w:pPr>
            <w:ins w:id="13254" w:author="Arjan Kloosterboer" w:date="2018-06-14T23:57:00Z">
              <w:r>
                <w:rPr>
                  <w:rFonts w:ascii="Calibri" w:hAnsi="Calibri" w:cs="Calibri"/>
                  <w:b/>
                  <w:bCs/>
                </w:rPr>
                <w:lastRenderedPageBreak/>
                <w:t>Naam</w:t>
              </w:r>
            </w:ins>
          </w:p>
        </w:tc>
        <w:tc>
          <w:tcPr>
            <w:tcW w:w="4316" w:type="pct"/>
            <w:gridSpan w:val="4"/>
            <w:tcBorders>
              <w:top w:val="nil"/>
              <w:left w:val="nil"/>
              <w:bottom w:val="nil"/>
              <w:right w:val="nil"/>
            </w:tcBorders>
            <w:hideMark/>
          </w:tcPr>
          <w:p w14:paraId="48C860B2" w14:textId="77777777" w:rsidR="00F5540B" w:rsidRDefault="00F5540B" w:rsidP="00EE7A51">
            <w:pPr>
              <w:rPr>
                <w:ins w:id="13255" w:author="Arjan Kloosterboer" w:date="2018-06-14T23:57:00Z"/>
                <w:rFonts w:ascii="Calibri" w:hAnsi="Calibri" w:cs="Calibri"/>
              </w:rPr>
            </w:pPr>
            <w:ins w:id="13256" w:author="Arjan Kloosterboer" w:date="2018-06-14T23:57:00Z">
              <w:r>
                <w:rPr>
                  <w:rFonts w:ascii="Calibri" w:hAnsi="Calibri" w:cs="Calibri"/>
                </w:rPr>
                <w:t>COMMUNICATIEKANAAL</w:t>
              </w:r>
            </w:ins>
          </w:p>
        </w:tc>
      </w:tr>
      <w:tr w:rsidR="00F5540B" w14:paraId="36E934B6" w14:textId="77777777" w:rsidTr="00F5540B">
        <w:trPr>
          <w:tblCellSpacing w:w="15" w:type="dxa"/>
          <w:ins w:id="13257" w:author="Arjan Kloosterboer" w:date="2018-06-14T23:57:00Z"/>
        </w:trPr>
        <w:tc>
          <w:tcPr>
            <w:tcW w:w="635" w:type="pct"/>
            <w:gridSpan w:val="2"/>
            <w:tcBorders>
              <w:top w:val="nil"/>
              <w:left w:val="nil"/>
              <w:bottom w:val="nil"/>
              <w:right w:val="nil"/>
            </w:tcBorders>
            <w:hideMark/>
          </w:tcPr>
          <w:p w14:paraId="09B8BE5E" w14:textId="77777777" w:rsidR="00F5540B" w:rsidRDefault="00F5540B" w:rsidP="00EE7A51">
            <w:pPr>
              <w:rPr>
                <w:ins w:id="13258" w:author="Arjan Kloosterboer" w:date="2018-06-14T23:57:00Z"/>
                <w:rFonts w:ascii="Calibri" w:hAnsi="Calibri" w:cs="Calibri"/>
              </w:rPr>
            </w:pPr>
            <w:ins w:id="13259" w:author="Arjan Kloosterboer" w:date="2018-06-14T23:57:00Z">
              <w:r>
                <w:rPr>
                  <w:rFonts w:ascii="Calibri" w:hAnsi="Calibri" w:cs="Calibri"/>
                  <w:b/>
                  <w:bCs/>
                </w:rPr>
                <w:t>Herkomst</w:t>
              </w:r>
            </w:ins>
          </w:p>
        </w:tc>
        <w:tc>
          <w:tcPr>
            <w:tcW w:w="4316" w:type="pct"/>
            <w:gridSpan w:val="4"/>
            <w:tcBorders>
              <w:top w:val="nil"/>
              <w:left w:val="nil"/>
              <w:bottom w:val="nil"/>
              <w:right w:val="nil"/>
            </w:tcBorders>
            <w:hideMark/>
          </w:tcPr>
          <w:p w14:paraId="0F6BD579" w14:textId="77777777" w:rsidR="00F5540B" w:rsidRDefault="00F5540B" w:rsidP="00EE7A51">
            <w:pPr>
              <w:rPr>
                <w:ins w:id="13260" w:author="Arjan Kloosterboer" w:date="2018-06-14T23:57:00Z"/>
                <w:rFonts w:ascii="Calibri" w:hAnsi="Calibri" w:cs="Calibri"/>
              </w:rPr>
            </w:pPr>
            <w:ins w:id="13261" w:author="Arjan Kloosterboer" w:date="2018-06-14T23:57:00Z">
              <w:r>
                <w:rPr>
                  <w:rFonts w:ascii="Calibri" w:hAnsi="Calibri" w:cs="Calibri"/>
                </w:rPr>
                <w:t>VNG Realisatie</w:t>
              </w:r>
            </w:ins>
          </w:p>
        </w:tc>
      </w:tr>
      <w:tr w:rsidR="00F5540B" w:rsidRPr="00F5540B" w14:paraId="60E3CF1A" w14:textId="77777777" w:rsidTr="00F5540B">
        <w:trPr>
          <w:tblCellSpacing w:w="15" w:type="dxa"/>
          <w:ins w:id="13262" w:author="Arjan Kloosterboer" w:date="2018-06-14T23:57:00Z"/>
        </w:trPr>
        <w:tc>
          <w:tcPr>
            <w:tcW w:w="635" w:type="pct"/>
            <w:gridSpan w:val="2"/>
            <w:tcBorders>
              <w:top w:val="nil"/>
              <w:left w:val="nil"/>
              <w:bottom w:val="nil"/>
              <w:right w:val="nil"/>
            </w:tcBorders>
            <w:hideMark/>
          </w:tcPr>
          <w:p w14:paraId="2B97F4F9" w14:textId="77777777" w:rsidR="00F5540B" w:rsidRDefault="00F5540B" w:rsidP="00EE7A51">
            <w:pPr>
              <w:rPr>
                <w:ins w:id="13263" w:author="Arjan Kloosterboer" w:date="2018-06-14T23:57:00Z"/>
                <w:rFonts w:ascii="Calibri" w:hAnsi="Calibri" w:cs="Calibri"/>
              </w:rPr>
            </w:pPr>
            <w:ins w:id="13264" w:author="Arjan Kloosterboer" w:date="2018-06-14T23:57:00Z">
              <w:r>
                <w:rPr>
                  <w:rFonts w:ascii="Calibri" w:hAnsi="Calibri" w:cs="Calibri"/>
                  <w:b/>
                  <w:bCs/>
                </w:rPr>
                <w:t>Definitie</w:t>
              </w:r>
            </w:ins>
          </w:p>
        </w:tc>
        <w:tc>
          <w:tcPr>
            <w:tcW w:w="4316" w:type="pct"/>
            <w:gridSpan w:val="4"/>
            <w:tcBorders>
              <w:top w:val="nil"/>
              <w:left w:val="nil"/>
              <w:bottom w:val="nil"/>
              <w:right w:val="nil"/>
            </w:tcBorders>
            <w:hideMark/>
          </w:tcPr>
          <w:p w14:paraId="7F9DB98A" w14:textId="77777777" w:rsidR="00F5540B" w:rsidRPr="00F5540B" w:rsidRDefault="00F5540B" w:rsidP="00EE7A51">
            <w:pPr>
              <w:rPr>
                <w:ins w:id="13265" w:author="Arjan Kloosterboer" w:date="2018-06-14T23:57:00Z"/>
                <w:rFonts w:ascii="Calibri" w:hAnsi="Calibri" w:cs="Calibri"/>
                <w:lang w:val="nl-NL"/>
              </w:rPr>
            </w:pPr>
            <w:ins w:id="13266" w:author="Arjan Kloosterboer" w:date="2018-06-14T23:57:00Z">
              <w:r w:rsidRPr="00F5540B">
                <w:rPr>
                  <w:rFonts w:ascii="Calibri" w:hAnsi="Calibri" w:cs="Calibri"/>
                  <w:lang w:val="nl-NL"/>
                </w:rPr>
                <w:t>Benamingen van de mediums waarlangs de aanleiding om een zaak te starten is ontvangen.</w:t>
              </w:r>
            </w:ins>
          </w:p>
        </w:tc>
      </w:tr>
      <w:tr w:rsidR="00F5540B" w14:paraId="1FE7AF6D" w14:textId="77777777" w:rsidTr="00F5540B">
        <w:trPr>
          <w:tblCellSpacing w:w="15" w:type="dxa"/>
          <w:ins w:id="13267" w:author="Arjan Kloosterboer" w:date="2018-06-14T23:57:00Z"/>
        </w:trPr>
        <w:tc>
          <w:tcPr>
            <w:tcW w:w="635" w:type="pct"/>
            <w:gridSpan w:val="2"/>
            <w:tcBorders>
              <w:top w:val="nil"/>
              <w:left w:val="nil"/>
              <w:bottom w:val="nil"/>
              <w:right w:val="nil"/>
            </w:tcBorders>
            <w:hideMark/>
          </w:tcPr>
          <w:p w14:paraId="1E8D0EE9" w14:textId="77777777" w:rsidR="00F5540B" w:rsidRDefault="00F5540B" w:rsidP="00EE7A51">
            <w:pPr>
              <w:rPr>
                <w:ins w:id="13268" w:author="Arjan Kloosterboer" w:date="2018-06-14T23:57:00Z"/>
                <w:rFonts w:ascii="Calibri" w:hAnsi="Calibri" w:cs="Calibri"/>
              </w:rPr>
            </w:pPr>
            <w:ins w:id="13269" w:author="Arjan Kloosterboer" w:date="2018-06-14T23:57:00Z">
              <w:r>
                <w:rPr>
                  <w:rFonts w:ascii="Calibri" w:hAnsi="Calibri" w:cs="Calibri"/>
                  <w:b/>
                  <w:bCs/>
                </w:rPr>
                <w:t>Herkomst definitie</w:t>
              </w:r>
            </w:ins>
          </w:p>
        </w:tc>
        <w:tc>
          <w:tcPr>
            <w:tcW w:w="4316" w:type="pct"/>
            <w:gridSpan w:val="4"/>
            <w:tcBorders>
              <w:top w:val="nil"/>
              <w:left w:val="nil"/>
              <w:bottom w:val="nil"/>
              <w:right w:val="nil"/>
            </w:tcBorders>
            <w:hideMark/>
          </w:tcPr>
          <w:p w14:paraId="2481BACA" w14:textId="77777777" w:rsidR="00F5540B" w:rsidRDefault="00F5540B" w:rsidP="00EE7A51">
            <w:pPr>
              <w:rPr>
                <w:ins w:id="13270" w:author="Arjan Kloosterboer" w:date="2018-06-14T23:57:00Z"/>
                <w:rFonts w:ascii="Calibri" w:hAnsi="Calibri" w:cs="Calibri"/>
              </w:rPr>
            </w:pPr>
            <w:ins w:id="13271" w:author="Arjan Kloosterboer" w:date="2018-06-14T23:57:00Z">
              <w:r>
                <w:rPr>
                  <w:rFonts w:ascii="Calibri" w:hAnsi="Calibri" w:cs="Calibri"/>
                </w:rPr>
                <w:t>VNG Realisatie</w:t>
              </w:r>
            </w:ins>
          </w:p>
        </w:tc>
      </w:tr>
      <w:tr w:rsidR="00F5540B" w14:paraId="66FBB4D8" w14:textId="77777777" w:rsidTr="00F5540B">
        <w:trPr>
          <w:tblCellSpacing w:w="15" w:type="dxa"/>
          <w:ins w:id="13272" w:author="Arjan Kloosterboer" w:date="2018-06-14T23:57:00Z"/>
        </w:trPr>
        <w:tc>
          <w:tcPr>
            <w:tcW w:w="635" w:type="pct"/>
            <w:gridSpan w:val="2"/>
            <w:tcBorders>
              <w:top w:val="nil"/>
              <w:left w:val="nil"/>
              <w:bottom w:val="nil"/>
              <w:right w:val="nil"/>
            </w:tcBorders>
            <w:hideMark/>
          </w:tcPr>
          <w:p w14:paraId="1641AC7C" w14:textId="77777777" w:rsidR="00F5540B" w:rsidRDefault="00F5540B" w:rsidP="00EE7A51">
            <w:pPr>
              <w:rPr>
                <w:ins w:id="13273" w:author="Arjan Kloosterboer" w:date="2018-06-14T23:57:00Z"/>
                <w:rFonts w:ascii="Calibri" w:hAnsi="Calibri" w:cs="Calibri"/>
              </w:rPr>
            </w:pPr>
            <w:ins w:id="13274" w:author="Arjan Kloosterboer" w:date="2018-06-14T23:57:00Z">
              <w:r>
                <w:rPr>
                  <w:rFonts w:ascii="Calibri" w:hAnsi="Calibri" w:cs="Calibri"/>
                  <w:b/>
                  <w:bCs/>
                </w:rPr>
                <w:t>Datum opname</w:t>
              </w:r>
            </w:ins>
          </w:p>
        </w:tc>
        <w:tc>
          <w:tcPr>
            <w:tcW w:w="4316" w:type="pct"/>
            <w:gridSpan w:val="4"/>
            <w:tcBorders>
              <w:top w:val="nil"/>
              <w:left w:val="nil"/>
              <w:bottom w:val="nil"/>
              <w:right w:val="nil"/>
            </w:tcBorders>
            <w:hideMark/>
          </w:tcPr>
          <w:p w14:paraId="7082DA40" w14:textId="77777777" w:rsidR="00F5540B" w:rsidRDefault="00F5540B" w:rsidP="00EE7A51">
            <w:pPr>
              <w:rPr>
                <w:ins w:id="13275" w:author="Arjan Kloosterboer" w:date="2018-06-14T23:57:00Z"/>
                <w:rFonts w:ascii="Calibri" w:hAnsi="Calibri" w:cs="Calibri"/>
              </w:rPr>
            </w:pPr>
            <w:ins w:id="13276" w:author="Arjan Kloosterboer" w:date="2018-06-14T23:57:00Z">
              <w:r>
                <w:rPr>
                  <w:rFonts w:ascii="Calibri" w:hAnsi="Calibri" w:cs="Calibri"/>
                </w:rPr>
                <w:t>1 mei 2018</w:t>
              </w:r>
            </w:ins>
          </w:p>
        </w:tc>
      </w:tr>
      <w:tr w:rsidR="00F5540B" w14:paraId="7E1CA31A" w14:textId="77777777" w:rsidTr="00F5540B">
        <w:trPr>
          <w:tblCellSpacing w:w="15" w:type="dxa"/>
          <w:ins w:id="13277" w:author="Arjan Kloosterboer" w:date="2018-06-14T23:57:00Z"/>
        </w:trPr>
        <w:tc>
          <w:tcPr>
            <w:tcW w:w="635" w:type="pct"/>
            <w:gridSpan w:val="2"/>
            <w:tcBorders>
              <w:top w:val="nil"/>
              <w:left w:val="nil"/>
              <w:bottom w:val="nil"/>
              <w:right w:val="nil"/>
            </w:tcBorders>
            <w:hideMark/>
          </w:tcPr>
          <w:p w14:paraId="6155BC60" w14:textId="77777777" w:rsidR="00F5540B" w:rsidRDefault="00F5540B" w:rsidP="00EE7A51">
            <w:pPr>
              <w:rPr>
                <w:ins w:id="13278" w:author="Arjan Kloosterboer" w:date="2018-06-14T23:57:00Z"/>
                <w:rFonts w:ascii="Calibri" w:hAnsi="Calibri" w:cs="Calibri"/>
              </w:rPr>
            </w:pPr>
            <w:ins w:id="13279" w:author="Arjan Kloosterboer" w:date="2018-06-14T23:57:00Z">
              <w:r>
                <w:rPr>
                  <w:rFonts w:ascii="Calibri" w:hAnsi="Calibri" w:cs="Calibri"/>
                  <w:b/>
                  <w:bCs/>
                </w:rPr>
                <w:t>Data locatie</w:t>
              </w:r>
            </w:ins>
          </w:p>
        </w:tc>
        <w:tc>
          <w:tcPr>
            <w:tcW w:w="4316" w:type="pct"/>
            <w:gridSpan w:val="4"/>
            <w:tcBorders>
              <w:top w:val="nil"/>
              <w:left w:val="nil"/>
              <w:bottom w:val="nil"/>
              <w:right w:val="nil"/>
            </w:tcBorders>
            <w:hideMark/>
          </w:tcPr>
          <w:p w14:paraId="31289D05" w14:textId="77777777" w:rsidR="00F5540B" w:rsidRDefault="00F5540B" w:rsidP="00EE7A51">
            <w:pPr>
              <w:rPr>
                <w:ins w:id="13280" w:author="Arjan Kloosterboer" w:date="2018-06-14T23:57:00Z"/>
                <w:rFonts w:ascii="Calibri" w:hAnsi="Calibri" w:cs="Calibri"/>
              </w:rPr>
            </w:pPr>
            <w:ins w:id="13281" w:author="Arjan Kloosterboer" w:date="2018-06-14T23:57:00Z">
              <w:r>
                <w:rPr>
                  <w:rFonts w:ascii="Calibri" w:hAnsi="Calibri" w:cs="Calibri"/>
                </w:rPr>
                <w:t>https://www.gemmaonline.nl/index.php/Informatiemodel_Zaken_(RGBZ)#Documenten</w:t>
              </w:r>
            </w:ins>
          </w:p>
        </w:tc>
      </w:tr>
      <w:tr w:rsidR="00F5540B" w14:paraId="30118A19" w14:textId="77777777" w:rsidTr="00F5540B">
        <w:trPr>
          <w:tblCellSpacing w:w="15" w:type="dxa"/>
          <w:ins w:id="13282" w:author="Arjan Kloosterboer" w:date="2018-06-14T23:57:00Z"/>
        </w:trPr>
        <w:tc>
          <w:tcPr>
            <w:tcW w:w="635" w:type="pct"/>
            <w:gridSpan w:val="2"/>
            <w:tcBorders>
              <w:top w:val="nil"/>
              <w:left w:val="nil"/>
              <w:bottom w:val="nil"/>
              <w:right w:val="nil"/>
            </w:tcBorders>
            <w:hideMark/>
          </w:tcPr>
          <w:p w14:paraId="2BAA17EE" w14:textId="77777777" w:rsidR="00F5540B" w:rsidRDefault="00F5540B" w:rsidP="00EE7A51">
            <w:pPr>
              <w:rPr>
                <w:ins w:id="13283" w:author="Arjan Kloosterboer" w:date="2018-06-14T23:57:00Z"/>
                <w:rFonts w:ascii="Calibri" w:hAnsi="Calibri" w:cs="Calibri"/>
              </w:rPr>
            </w:pPr>
            <w:ins w:id="13284" w:author="Arjan Kloosterboer" w:date="2018-06-14T23:57:00Z">
              <w:r>
                <w:rPr>
                  <w:rFonts w:ascii="Calibri" w:hAnsi="Calibri" w:cs="Calibri"/>
                  <w:b/>
                  <w:bCs/>
                </w:rPr>
                <w:t>Unieke aanduiding</w:t>
              </w:r>
            </w:ins>
          </w:p>
        </w:tc>
        <w:tc>
          <w:tcPr>
            <w:tcW w:w="4316" w:type="pct"/>
            <w:gridSpan w:val="4"/>
            <w:tcBorders>
              <w:top w:val="nil"/>
              <w:left w:val="nil"/>
              <w:bottom w:val="nil"/>
              <w:right w:val="nil"/>
            </w:tcBorders>
            <w:hideMark/>
          </w:tcPr>
          <w:p w14:paraId="3764C620" w14:textId="77777777" w:rsidR="00F5540B" w:rsidRDefault="00F5540B" w:rsidP="00EE7A51">
            <w:pPr>
              <w:rPr>
                <w:ins w:id="13285" w:author="Arjan Kloosterboer" w:date="2018-06-14T23:57:00Z"/>
                <w:rFonts w:ascii="Calibri" w:hAnsi="Calibri" w:cs="Calibri"/>
              </w:rPr>
            </w:pPr>
            <w:ins w:id="13286" w:author="Arjan Kloosterboer" w:date="2018-06-14T23:57:00Z">
              <w:r>
                <w:rPr>
                  <w:rFonts w:ascii="Calibri" w:hAnsi="Calibri" w:cs="Calibri"/>
                </w:rPr>
                <w:t>Naam communicatiekanaal</w:t>
              </w:r>
            </w:ins>
          </w:p>
        </w:tc>
      </w:tr>
      <w:tr w:rsidR="00F5540B" w14:paraId="048BEB95" w14:textId="77777777" w:rsidTr="00F5540B">
        <w:trPr>
          <w:tblCellSpacing w:w="15" w:type="dxa"/>
          <w:ins w:id="13287" w:author="Arjan Kloosterboer" w:date="2018-06-14T23:57:00Z"/>
        </w:trPr>
        <w:tc>
          <w:tcPr>
            <w:tcW w:w="4967" w:type="pct"/>
            <w:gridSpan w:val="6"/>
            <w:tcBorders>
              <w:top w:val="nil"/>
              <w:left w:val="nil"/>
              <w:bottom w:val="nil"/>
              <w:right w:val="nil"/>
            </w:tcBorders>
            <w:hideMark/>
          </w:tcPr>
          <w:p w14:paraId="0DE77BFA" w14:textId="77777777" w:rsidR="00F5540B" w:rsidRDefault="00F5540B" w:rsidP="00EE7A51">
            <w:pPr>
              <w:rPr>
                <w:ins w:id="13288" w:author="Arjan Kloosterboer" w:date="2018-06-14T23:57:00Z"/>
                <w:rFonts w:ascii="Calibri" w:hAnsi="Calibri" w:cs="Calibri"/>
              </w:rPr>
            </w:pPr>
            <w:ins w:id="13289" w:author="Arjan Kloosterboer" w:date="2018-06-14T23:57:00Z">
              <w:r>
                <w:rPr>
                  <w:rFonts w:ascii="Calibri" w:hAnsi="Calibri" w:cs="Calibri"/>
                  <w:b/>
                  <w:bCs/>
                </w:rPr>
                <w:t>Overzicht attributen</w:t>
              </w:r>
            </w:ins>
          </w:p>
        </w:tc>
      </w:tr>
      <w:tr w:rsidR="00F5540B" w14:paraId="2CAEAFC5" w14:textId="77777777" w:rsidTr="00EE7A51">
        <w:trPr>
          <w:tblCellSpacing w:w="15" w:type="dxa"/>
          <w:ins w:id="13290" w:author="Arjan Kloosterboer" w:date="2018-06-14T23:57:00Z"/>
        </w:trPr>
        <w:tc>
          <w:tcPr>
            <w:tcW w:w="0" w:type="auto"/>
            <w:tcBorders>
              <w:top w:val="nil"/>
              <w:left w:val="nil"/>
              <w:bottom w:val="nil"/>
              <w:right w:val="nil"/>
            </w:tcBorders>
            <w:hideMark/>
          </w:tcPr>
          <w:p w14:paraId="5DE032DE" w14:textId="77777777" w:rsidR="00F5540B" w:rsidRDefault="00F5540B" w:rsidP="00EE7A51">
            <w:pPr>
              <w:rPr>
                <w:ins w:id="13291" w:author="Arjan Kloosterboer" w:date="2018-06-14T23:57:00Z"/>
                <w:rFonts w:ascii="Calibri" w:hAnsi="Calibri" w:cs="Calibri"/>
              </w:rPr>
            </w:pPr>
          </w:p>
        </w:tc>
        <w:tc>
          <w:tcPr>
            <w:tcW w:w="0" w:type="auto"/>
            <w:gridSpan w:val="2"/>
            <w:tcBorders>
              <w:top w:val="nil"/>
              <w:left w:val="nil"/>
              <w:bottom w:val="nil"/>
              <w:right w:val="nil"/>
            </w:tcBorders>
            <w:hideMark/>
          </w:tcPr>
          <w:p w14:paraId="7D0C4B8E" w14:textId="77777777" w:rsidR="00F5540B" w:rsidRDefault="00F5540B" w:rsidP="00EE7A51">
            <w:pPr>
              <w:rPr>
                <w:ins w:id="13292" w:author="Arjan Kloosterboer" w:date="2018-06-14T23:57:00Z"/>
                <w:rFonts w:ascii="Calibri" w:hAnsi="Calibri" w:cs="Calibri"/>
              </w:rPr>
            </w:pPr>
            <w:ins w:id="13293" w:author="Arjan Kloosterboer" w:date="2018-06-14T23:57:00Z">
              <w:r>
                <w:rPr>
                  <w:rFonts w:ascii="Calibri" w:hAnsi="Calibri" w:cs="Calibri"/>
                  <w:i/>
                  <w:iCs/>
                </w:rPr>
                <w:t>Attribuutnaam</w:t>
              </w:r>
            </w:ins>
          </w:p>
        </w:tc>
        <w:tc>
          <w:tcPr>
            <w:tcW w:w="0" w:type="auto"/>
            <w:tcBorders>
              <w:top w:val="nil"/>
              <w:left w:val="nil"/>
              <w:bottom w:val="nil"/>
              <w:right w:val="nil"/>
            </w:tcBorders>
            <w:hideMark/>
          </w:tcPr>
          <w:p w14:paraId="5BBB8FC7" w14:textId="77777777" w:rsidR="00F5540B" w:rsidRDefault="00F5540B" w:rsidP="00EE7A51">
            <w:pPr>
              <w:rPr>
                <w:ins w:id="13294" w:author="Arjan Kloosterboer" w:date="2018-06-14T23:57:00Z"/>
                <w:rFonts w:ascii="Calibri" w:hAnsi="Calibri" w:cs="Calibri"/>
              </w:rPr>
            </w:pPr>
            <w:ins w:id="13295" w:author="Arjan Kloosterboer" w:date="2018-06-14T23:57:00Z">
              <w:r>
                <w:rPr>
                  <w:rFonts w:ascii="Calibri" w:hAnsi="Calibri" w:cs="Calibri"/>
                  <w:i/>
                  <w:iCs/>
                </w:rPr>
                <w:t>Definitie</w:t>
              </w:r>
            </w:ins>
          </w:p>
        </w:tc>
        <w:tc>
          <w:tcPr>
            <w:tcW w:w="0" w:type="auto"/>
            <w:tcBorders>
              <w:top w:val="nil"/>
              <w:left w:val="nil"/>
              <w:bottom w:val="nil"/>
              <w:right w:val="nil"/>
            </w:tcBorders>
            <w:hideMark/>
          </w:tcPr>
          <w:p w14:paraId="4587B59C" w14:textId="77777777" w:rsidR="00F5540B" w:rsidRDefault="00F5540B" w:rsidP="00EE7A51">
            <w:pPr>
              <w:rPr>
                <w:ins w:id="13296" w:author="Arjan Kloosterboer" w:date="2018-06-14T23:57:00Z"/>
                <w:rFonts w:ascii="Calibri" w:hAnsi="Calibri" w:cs="Calibri"/>
              </w:rPr>
            </w:pPr>
            <w:ins w:id="13297" w:author="Arjan Kloosterboer" w:date="2018-06-14T23:57:00Z">
              <w:r>
                <w:rPr>
                  <w:rFonts w:ascii="Calibri" w:hAnsi="Calibri" w:cs="Calibri"/>
                  <w:i/>
                  <w:iCs/>
                </w:rPr>
                <w:t>Formaat</w:t>
              </w:r>
            </w:ins>
          </w:p>
        </w:tc>
        <w:tc>
          <w:tcPr>
            <w:tcW w:w="0" w:type="auto"/>
            <w:tcBorders>
              <w:top w:val="nil"/>
              <w:left w:val="nil"/>
              <w:bottom w:val="nil"/>
              <w:right w:val="nil"/>
            </w:tcBorders>
            <w:hideMark/>
          </w:tcPr>
          <w:p w14:paraId="024F063B" w14:textId="77777777" w:rsidR="00F5540B" w:rsidRDefault="00F5540B" w:rsidP="00EE7A51">
            <w:pPr>
              <w:rPr>
                <w:ins w:id="13298" w:author="Arjan Kloosterboer" w:date="2018-06-14T23:57:00Z"/>
                <w:rFonts w:ascii="Calibri" w:hAnsi="Calibri" w:cs="Calibri"/>
              </w:rPr>
            </w:pPr>
            <w:ins w:id="13299" w:author="Arjan Kloosterboer" w:date="2018-06-14T23:57:00Z">
              <w:r>
                <w:rPr>
                  <w:rFonts w:ascii="Calibri" w:hAnsi="Calibri" w:cs="Calibri"/>
                  <w:i/>
                  <w:iCs/>
                </w:rPr>
                <w:t>Card</w:t>
              </w:r>
            </w:ins>
          </w:p>
        </w:tc>
      </w:tr>
      <w:tr w:rsidR="00F5540B" w14:paraId="072C1A71" w14:textId="77777777" w:rsidTr="00F5540B">
        <w:trPr>
          <w:tblCellSpacing w:w="15" w:type="dxa"/>
          <w:ins w:id="13300" w:author="Arjan Kloosterboer" w:date="2018-06-14T23:57:00Z"/>
        </w:trPr>
        <w:tc>
          <w:tcPr>
            <w:tcW w:w="239" w:type="pct"/>
            <w:tcBorders>
              <w:top w:val="nil"/>
              <w:left w:val="nil"/>
              <w:bottom w:val="nil"/>
              <w:right w:val="nil"/>
            </w:tcBorders>
            <w:hideMark/>
          </w:tcPr>
          <w:p w14:paraId="4499E419" w14:textId="77777777" w:rsidR="00F5540B" w:rsidRDefault="00F5540B" w:rsidP="00EE7A51">
            <w:pPr>
              <w:rPr>
                <w:ins w:id="13301" w:author="Arjan Kloosterboer" w:date="2018-06-14T23:57:00Z"/>
                <w:rFonts w:ascii="Calibri" w:hAnsi="Calibri" w:cs="Calibri"/>
              </w:rPr>
            </w:pPr>
            <w:ins w:id="13302" w:author="Arjan Kloosterboer" w:date="2018-06-14T23:57:00Z">
              <w:r>
                <w:rPr>
                  <w:rFonts w:ascii="Calibri" w:hAnsi="Calibri" w:cs="Calibri"/>
                </w:rPr>
                <w:t> </w:t>
              </w:r>
            </w:ins>
          </w:p>
        </w:tc>
        <w:tc>
          <w:tcPr>
            <w:tcW w:w="1221" w:type="pct"/>
            <w:gridSpan w:val="2"/>
            <w:tcBorders>
              <w:top w:val="nil"/>
              <w:left w:val="nil"/>
              <w:bottom w:val="nil"/>
              <w:right w:val="nil"/>
            </w:tcBorders>
            <w:hideMark/>
          </w:tcPr>
          <w:p w14:paraId="5ED06128" w14:textId="77777777" w:rsidR="00F5540B" w:rsidRDefault="00F5540B" w:rsidP="00EE7A51">
            <w:pPr>
              <w:rPr>
                <w:ins w:id="13303" w:author="Arjan Kloosterboer" w:date="2018-06-14T23:57:00Z"/>
                <w:rFonts w:ascii="Calibri" w:hAnsi="Calibri" w:cs="Calibri"/>
              </w:rPr>
            </w:pPr>
            <w:ins w:id="13304" w:author="Arjan Kloosterboer" w:date="2018-06-14T23:57:00Z">
              <w:r>
                <w:rPr>
                  <w:rStyle w:val="Hyperlink"/>
                  <w:rFonts w:ascii="Calibri" w:hAnsi="Calibri" w:cs="Calibri"/>
                </w:rPr>
                <w:fldChar w:fldCharType="begin"/>
              </w:r>
              <w:r>
                <w:rPr>
                  <w:rStyle w:val="Hyperlink"/>
                  <w:rFonts w:ascii="Calibri" w:hAnsi="Calibri" w:cs="Calibri"/>
                </w:rPr>
                <w:instrText xml:space="preserve"> HYPERLINK \l "detail_attribute_Model_COMMUNICATIEKANA" </w:instrText>
              </w:r>
              <w:r>
                <w:rPr>
                  <w:rStyle w:val="Hyperlink"/>
                  <w:rFonts w:ascii="Calibri" w:hAnsi="Calibri" w:cs="Calibri"/>
                </w:rPr>
                <w:fldChar w:fldCharType="separate"/>
              </w:r>
              <w:r>
                <w:rPr>
                  <w:rStyle w:val="Hyperlink"/>
                  <w:rFonts w:ascii="Calibri" w:hAnsi="Calibri" w:cs="Calibri"/>
                </w:rPr>
                <w:t>Naam communicatiekanaal</w:t>
              </w:r>
              <w:r>
                <w:rPr>
                  <w:rStyle w:val="Hyperlink"/>
                  <w:rFonts w:ascii="Calibri" w:hAnsi="Calibri" w:cs="Calibri"/>
                </w:rPr>
                <w:fldChar w:fldCharType="end"/>
              </w:r>
              <w:r>
                <w:rPr>
                  <w:rFonts w:ascii="Calibri" w:hAnsi="Calibri" w:cs="Calibri"/>
                </w:rPr>
                <w:t xml:space="preserve"> </w:t>
              </w:r>
            </w:ins>
          </w:p>
        </w:tc>
        <w:tc>
          <w:tcPr>
            <w:tcW w:w="2414" w:type="pct"/>
            <w:tcBorders>
              <w:top w:val="nil"/>
              <w:left w:val="nil"/>
              <w:bottom w:val="nil"/>
              <w:right w:val="nil"/>
            </w:tcBorders>
            <w:hideMark/>
          </w:tcPr>
          <w:p w14:paraId="7B2C1FB5" w14:textId="77777777" w:rsidR="00F5540B" w:rsidRPr="00F5540B" w:rsidRDefault="00F5540B" w:rsidP="00EE7A51">
            <w:pPr>
              <w:rPr>
                <w:ins w:id="13305" w:author="Arjan Kloosterboer" w:date="2018-06-14T23:57:00Z"/>
                <w:rFonts w:ascii="Calibri" w:hAnsi="Calibri" w:cs="Calibri"/>
                <w:lang w:val="nl-NL"/>
              </w:rPr>
            </w:pPr>
            <w:ins w:id="13306" w:author="Arjan Kloosterboer" w:date="2018-06-14T23:57:00Z">
              <w:r w:rsidRPr="00F5540B">
                <w:rPr>
                  <w:rFonts w:ascii="Calibri" w:hAnsi="Calibri" w:cs="Calibri"/>
                  <w:lang w:val="nl-NL"/>
                </w:rPr>
                <w:t>De gangbare naam van het communicatiekanaal.</w:t>
              </w:r>
            </w:ins>
          </w:p>
        </w:tc>
        <w:tc>
          <w:tcPr>
            <w:tcW w:w="482" w:type="pct"/>
            <w:tcBorders>
              <w:top w:val="nil"/>
              <w:left w:val="nil"/>
              <w:bottom w:val="nil"/>
              <w:right w:val="nil"/>
            </w:tcBorders>
            <w:hideMark/>
          </w:tcPr>
          <w:p w14:paraId="66C95D56" w14:textId="77777777" w:rsidR="00F5540B" w:rsidRDefault="00F5540B" w:rsidP="00EE7A51">
            <w:pPr>
              <w:rPr>
                <w:ins w:id="13307" w:author="Arjan Kloosterboer" w:date="2018-06-14T23:57:00Z"/>
                <w:rFonts w:ascii="Calibri" w:hAnsi="Calibri" w:cs="Calibri"/>
              </w:rPr>
            </w:pPr>
            <w:ins w:id="13308" w:author="Arjan Kloosterboer" w:date="2018-06-14T23:57:00Z">
              <w:r>
                <w:rPr>
                  <w:rFonts w:ascii="Calibri" w:hAnsi="Calibri" w:cs="Calibri"/>
                </w:rPr>
                <w:t xml:space="preserve">AN20 </w:t>
              </w:r>
            </w:ins>
          </w:p>
        </w:tc>
        <w:tc>
          <w:tcPr>
            <w:tcW w:w="546" w:type="pct"/>
            <w:tcBorders>
              <w:top w:val="nil"/>
              <w:left w:val="nil"/>
              <w:bottom w:val="nil"/>
              <w:right w:val="nil"/>
            </w:tcBorders>
            <w:hideMark/>
          </w:tcPr>
          <w:p w14:paraId="560E8C60" w14:textId="77777777" w:rsidR="00F5540B" w:rsidRDefault="00F5540B" w:rsidP="00EE7A51">
            <w:pPr>
              <w:rPr>
                <w:ins w:id="13309" w:author="Arjan Kloosterboer" w:date="2018-06-14T23:57:00Z"/>
                <w:rFonts w:ascii="Calibri" w:hAnsi="Calibri" w:cs="Calibri"/>
              </w:rPr>
            </w:pPr>
            <w:ins w:id="13310" w:author="Arjan Kloosterboer" w:date="2018-06-14T23:57:00Z">
              <w:r>
                <w:rPr>
                  <w:rFonts w:ascii="Calibri" w:hAnsi="Calibri" w:cs="Calibri"/>
                </w:rPr>
                <w:t>1</w:t>
              </w:r>
            </w:ins>
          </w:p>
        </w:tc>
      </w:tr>
      <w:tr w:rsidR="00F5540B" w14:paraId="5B6CCFB5" w14:textId="77777777" w:rsidTr="00F5540B">
        <w:trPr>
          <w:tblCellSpacing w:w="15" w:type="dxa"/>
          <w:ins w:id="13311" w:author="Arjan Kloosterboer" w:date="2018-06-14T23:57:00Z"/>
        </w:trPr>
        <w:tc>
          <w:tcPr>
            <w:tcW w:w="239" w:type="pct"/>
            <w:tcBorders>
              <w:top w:val="nil"/>
              <w:left w:val="nil"/>
              <w:bottom w:val="nil"/>
              <w:right w:val="nil"/>
            </w:tcBorders>
            <w:hideMark/>
          </w:tcPr>
          <w:p w14:paraId="41FF132E" w14:textId="77777777" w:rsidR="00F5540B" w:rsidRDefault="00F5540B" w:rsidP="00EE7A51">
            <w:pPr>
              <w:rPr>
                <w:ins w:id="13312" w:author="Arjan Kloosterboer" w:date="2018-06-14T23:57:00Z"/>
                <w:rFonts w:ascii="Calibri" w:hAnsi="Calibri" w:cs="Calibri"/>
              </w:rPr>
            </w:pPr>
            <w:ins w:id="13313" w:author="Arjan Kloosterboer" w:date="2018-06-14T23:57:00Z">
              <w:r>
                <w:rPr>
                  <w:rFonts w:ascii="Calibri" w:hAnsi="Calibri" w:cs="Calibri"/>
                </w:rPr>
                <w:t> </w:t>
              </w:r>
            </w:ins>
          </w:p>
        </w:tc>
        <w:tc>
          <w:tcPr>
            <w:tcW w:w="1221" w:type="pct"/>
            <w:gridSpan w:val="2"/>
            <w:tcBorders>
              <w:top w:val="nil"/>
              <w:left w:val="nil"/>
              <w:bottom w:val="nil"/>
              <w:right w:val="nil"/>
            </w:tcBorders>
            <w:hideMark/>
          </w:tcPr>
          <w:p w14:paraId="718F930A" w14:textId="77777777" w:rsidR="00F5540B" w:rsidRDefault="00F5540B" w:rsidP="00EE7A51">
            <w:pPr>
              <w:rPr>
                <w:ins w:id="13314" w:author="Arjan Kloosterboer" w:date="2018-06-14T23:57:00Z"/>
                <w:rFonts w:ascii="Calibri" w:hAnsi="Calibri" w:cs="Calibri"/>
              </w:rPr>
            </w:pPr>
            <w:ins w:id="13315" w:author="Arjan Kloosterboer" w:date="2018-06-14T23:57:00Z">
              <w:r>
                <w:rPr>
                  <w:rStyle w:val="Hyperlink"/>
                  <w:rFonts w:ascii="Calibri" w:hAnsi="Calibri" w:cs="Calibri"/>
                </w:rPr>
                <w:fldChar w:fldCharType="begin"/>
              </w:r>
              <w:r>
                <w:rPr>
                  <w:rStyle w:val="Hyperlink"/>
                  <w:rFonts w:ascii="Calibri" w:hAnsi="Calibri" w:cs="Calibri"/>
                </w:rPr>
                <w:instrText xml:space="preserve"> HYPERLINK \l "detail_attribute_Model_COMMUNICATIEKANA" </w:instrText>
              </w:r>
              <w:r>
                <w:rPr>
                  <w:rStyle w:val="Hyperlink"/>
                  <w:rFonts w:ascii="Calibri" w:hAnsi="Calibri" w:cs="Calibri"/>
                </w:rPr>
                <w:fldChar w:fldCharType="separate"/>
              </w:r>
              <w:r>
                <w:rPr>
                  <w:rStyle w:val="Hyperlink"/>
                  <w:rFonts w:ascii="Calibri" w:hAnsi="Calibri" w:cs="Calibri"/>
                </w:rPr>
                <w:t>Omschrijving communicatiekanaal</w:t>
              </w:r>
              <w:r>
                <w:rPr>
                  <w:rStyle w:val="Hyperlink"/>
                  <w:rFonts w:ascii="Calibri" w:hAnsi="Calibri" w:cs="Calibri"/>
                </w:rPr>
                <w:fldChar w:fldCharType="end"/>
              </w:r>
              <w:r>
                <w:rPr>
                  <w:rFonts w:ascii="Calibri" w:hAnsi="Calibri" w:cs="Calibri"/>
                </w:rPr>
                <w:t xml:space="preserve"> </w:t>
              </w:r>
            </w:ins>
          </w:p>
        </w:tc>
        <w:tc>
          <w:tcPr>
            <w:tcW w:w="2414" w:type="pct"/>
            <w:tcBorders>
              <w:top w:val="nil"/>
              <w:left w:val="nil"/>
              <w:bottom w:val="nil"/>
              <w:right w:val="nil"/>
            </w:tcBorders>
            <w:hideMark/>
          </w:tcPr>
          <w:p w14:paraId="2C08E3D7" w14:textId="77777777" w:rsidR="00F5540B" w:rsidRPr="00F5540B" w:rsidRDefault="00F5540B" w:rsidP="00EE7A51">
            <w:pPr>
              <w:rPr>
                <w:ins w:id="13316" w:author="Arjan Kloosterboer" w:date="2018-06-14T23:57:00Z"/>
                <w:rFonts w:ascii="Calibri" w:hAnsi="Calibri" w:cs="Calibri"/>
                <w:lang w:val="nl-NL"/>
              </w:rPr>
            </w:pPr>
            <w:ins w:id="13317" w:author="Arjan Kloosterboer" w:date="2018-06-14T23:57:00Z">
              <w:r w:rsidRPr="00F5540B">
                <w:rPr>
                  <w:rFonts w:ascii="Calibri" w:hAnsi="Calibri" w:cs="Calibri"/>
                  <w:lang w:val="nl-NL"/>
                </w:rPr>
                <w:t>Toelichtende beschrijving van (de naam van) het communicatiekanaal.</w:t>
              </w:r>
            </w:ins>
          </w:p>
        </w:tc>
        <w:tc>
          <w:tcPr>
            <w:tcW w:w="482" w:type="pct"/>
            <w:tcBorders>
              <w:top w:val="nil"/>
              <w:left w:val="nil"/>
              <w:bottom w:val="nil"/>
              <w:right w:val="nil"/>
            </w:tcBorders>
            <w:hideMark/>
          </w:tcPr>
          <w:p w14:paraId="6C1976A9" w14:textId="77777777" w:rsidR="00F5540B" w:rsidRDefault="00F5540B" w:rsidP="00EE7A51">
            <w:pPr>
              <w:rPr>
                <w:ins w:id="13318" w:author="Arjan Kloosterboer" w:date="2018-06-14T23:57:00Z"/>
                <w:rFonts w:ascii="Calibri" w:hAnsi="Calibri" w:cs="Calibri"/>
              </w:rPr>
            </w:pPr>
            <w:ins w:id="13319" w:author="Arjan Kloosterboer" w:date="2018-06-14T23:57:00Z">
              <w:r>
                <w:rPr>
                  <w:rFonts w:ascii="Calibri" w:hAnsi="Calibri" w:cs="Calibri"/>
                </w:rPr>
                <w:t xml:space="preserve">AN200 </w:t>
              </w:r>
            </w:ins>
          </w:p>
        </w:tc>
        <w:tc>
          <w:tcPr>
            <w:tcW w:w="546" w:type="pct"/>
            <w:tcBorders>
              <w:top w:val="nil"/>
              <w:left w:val="nil"/>
              <w:bottom w:val="nil"/>
              <w:right w:val="nil"/>
            </w:tcBorders>
            <w:hideMark/>
          </w:tcPr>
          <w:p w14:paraId="27EA1D25" w14:textId="77777777" w:rsidR="00F5540B" w:rsidRDefault="00F5540B" w:rsidP="00EE7A51">
            <w:pPr>
              <w:rPr>
                <w:ins w:id="13320" w:author="Arjan Kloosterboer" w:date="2018-06-14T23:57:00Z"/>
                <w:rFonts w:ascii="Calibri" w:hAnsi="Calibri" w:cs="Calibri"/>
              </w:rPr>
            </w:pPr>
            <w:ins w:id="13321" w:author="Arjan Kloosterboer" w:date="2018-06-14T23:57:00Z">
              <w:r>
                <w:rPr>
                  <w:rFonts w:ascii="Calibri" w:hAnsi="Calibri" w:cs="Calibri"/>
                </w:rPr>
                <w:t>1</w:t>
              </w:r>
            </w:ins>
          </w:p>
        </w:tc>
      </w:tr>
      <w:tr w:rsidR="00F5540B" w14:paraId="4545B1C9" w14:textId="77777777" w:rsidTr="00F5540B">
        <w:trPr>
          <w:tblCellSpacing w:w="15" w:type="dxa"/>
          <w:ins w:id="13322" w:author="Arjan Kloosterboer" w:date="2018-06-14T23:59:00Z"/>
        </w:trPr>
        <w:tc>
          <w:tcPr>
            <w:tcW w:w="4967" w:type="pct"/>
            <w:gridSpan w:val="6"/>
            <w:tcBorders>
              <w:top w:val="nil"/>
              <w:left w:val="nil"/>
              <w:bottom w:val="nil"/>
              <w:right w:val="nil"/>
            </w:tcBorders>
          </w:tcPr>
          <w:p w14:paraId="421F4924" w14:textId="12223CE7" w:rsidR="00F5540B" w:rsidRPr="00F5540B" w:rsidRDefault="00F5540B" w:rsidP="00EE7A51">
            <w:pPr>
              <w:rPr>
                <w:ins w:id="13323" w:author="Arjan Kloosterboer" w:date="2018-06-14T23:59:00Z"/>
                <w:rFonts w:ascii="Calibri" w:hAnsi="Calibri" w:cs="Calibri"/>
                <w:b/>
              </w:rPr>
            </w:pPr>
            <w:ins w:id="13324" w:author="Arjan Kloosterboer" w:date="2018-06-15T00:00:00Z">
              <w:r w:rsidRPr="00F5540B">
                <w:rPr>
                  <w:rFonts w:ascii="Calibri" w:hAnsi="Calibri" w:cs="Calibri"/>
                  <w:b/>
                </w:rPr>
                <w:t>Toelichting</w:t>
              </w:r>
            </w:ins>
          </w:p>
        </w:tc>
      </w:tr>
      <w:tr w:rsidR="00F5540B" w:rsidRPr="00F5540B" w14:paraId="4BE244BF" w14:textId="77777777" w:rsidTr="00F5540B">
        <w:trPr>
          <w:tblCellSpacing w:w="15" w:type="dxa"/>
          <w:ins w:id="13325" w:author="Arjan Kloosterboer" w:date="2018-06-15T00:00:00Z"/>
        </w:trPr>
        <w:tc>
          <w:tcPr>
            <w:tcW w:w="4967" w:type="pct"/>
            <w:gridSpan w:val="6"/>
            <w:tcBorders>
              <w:top w:val="nil"/>
              <w:left w:val="nil"/>
              <w:bottom w:val="nil"/>
              <w:right w:val="nil"/>
            </w:tcBorders>
          </w:tcPr>
          <w:p w14:paraId="4AB2E404" w14:textId="7BBBD57A" w:rsidR="00F5540B" w:rsidRPr="00F5540B" w:rsidRDefault="00F5540B" w:rsidP="00EE7A51">
            <w:pPr>
              <w:rPr>
                <w:ins w:id="13326" w:author="Arjan Kloosterboer" w:date="2018-06-15T00:00:00Z"/>
                <w:rFonts w:ascii="Calibri" w:hAnsi="Calibri" w:cs="Calibri"/>
                <w:lang w:val="nl-NL"/>
              </w:rPr>
            </w:pPr>
            <w:ins w:id="13327" w:author="Arjan Kloosterboer" w:date="2018-06-15T00:00:00Z">
              <w:r w:rsidRPr="00F5540B">
                <w:rPr>
                  <w:rFonts w:ascii="Calibri" w:hAnsi="Calibri" w:cs="Calibri"/>
                  <w:lang w:val="nl-NL"/>
                </w:rPr>
                <w:t xml:space="preserve">Dynamische enumeratie van namen van communicatiekanalen (gebruikt bij zaken).  </w:t>
              </w:r>
            </w:ins>
          </w:p>
        </w:tc>
      </w:tr>
    </w:tbl>
    <w:p w14:paraId="739144A8" w14:textId="77777777" w:rsidR="00AB05D7" w:rsidRDefault="00AB05D7" w:rsidP="00AB05D7">
      <w:pPr>
        <w:pStyle w:val="Kop4"/>
        <w:numPr>
          <w:ilvl w:val="0"/>
          <w:numId w:val="0"/>
        </w:numPr>
        <w:rPr>
          <w:ins w:id="13328" w:author="Arjan Kloosterboer" w:date="2018-06-15T00:01:00Z"/>
          <w:rFonts w:ascii="Calibri" w:eastAsia="Times New Roman" w:hAnsi="Calibri" w:cs="Calibri"/>
        </w:rPr>
      </w:pPr>
      <w:bookmarkStart w:id="13329" w:name="detail_attribute_Model_COMMUNICATIEKANAA"/>
      <w:ins w:id="13330" w:author="Arjan Kloosterboer" w:date="2018-06-15T00:01:00Z">
        <w:r>
          <w:rPr>
            <w:rFonts w:ascii="Calibri" w:eastAsia="Times New Roman" w:hAnsi="Calibri" w:cs="Calibri"/>
          </w:rPr>
          <w:t>Referentie element Naam communicatiekanaal</w:t>
        </w:r>
      </w:ins>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7"/>
        <w:gridCol w:w="6395"/>
      </w:tblGrid>
      <w:tr w:rsidR="00AB05D7" w14:paraId="0B47E702" w14:textId="77777777" w:rsidTr="00EE7A51">
        <w:trPr>
          <w:tblCellSpacing w:w="15" w:type="dxa"/>
          <w:ins w:id="13331" w:author="Arjan Kloosterboer" w:date="2018-06-15T00:01:00Z"/>
        </w:trPr>
        <w:tc>
          <w:tcPr>
            <w:tcW w:w="1500" w:type="pct"/>
            <w:tcBorders>
              <w:top w:val="nil"/>
              <w:left w:val="nil"/>
              <w:bottom w:val="nil"/>
              <w:right w:val="nil"/>
            </w:tcBorders>
            <w:hideMark/>
          </w:tcPr>
          <w:p w14:paraId="2703D4CC" w14:textId="77777777" w:rsidR="00AB05D7" w:rsidRDefault="00AB05D7" w:rsidP="00EE7A51">
            <w:pPr>
              <w:rPr>
                <w:ins w:id="13332" w:author="Arjan Kloosterboer" w:date="2018-06-15T00:01:00Z"/>
                <w:rFonts w:ascii="Calibri" w:hAnsi="Calibri" w:cs="Calibri"/>
              </w:rPr>
            </w:pPr>
            <w:ins w:id="13333" w:author="Arjan Kloosterboer" w:date="2018-06-15T00:01:00Z">
              <w:r>
                <w:rPr>
                  <w:rFonts w:ascii="Calibri" w:hAnsi="Calibri" w:cs="Calibri"/>
                  <w:b/>
                  <w:bCs/>
                </w:rPr>
                <w:t>Naam</w:t>
              </w:r>
            </w:ins>
          </w:p>
        </w:tc>
        <w:tc>
          <w:tcPr>
            <w:tcW w:w="3500" w:type="pct"/>
            <w:tcBorders>
              <w:top w:val="nil"/>
              <w:left w:val="nil"/>
              <w:bottom w:val="nil"/>
              <w:right w:val="nil"/>
            </w:tcBorders>
            <w:hideMark/>
          </w:tcPr>
          <w:p w14:paraId="59076203" w14:textId="77777777" w:rsidR="00AB05D7" w:rsidRDefault="00AB05D7" w:rsidP="00EE7A51">
            <w:pPr>
              <w:rPr>
                <w:ins w:id="13334" w:author="Arjan Kloosterboer" w:date="2018-06-15T00:01:00Z"/>
                <w:rFonts w:ascii="Calibri" w:hAnsi="Calibri" w:cs="Calibri"/>
              </w:rPr>
            </w:pPr>
            <w:ins w:id="13335" w:author="Arjan Kloosterboer" w:date="2018-06-15T00:01:00Z">
              <w:r>
                <w:rPr>
                  <w:rFonts w:ascii="Calibri" w:hAnsi="Calibri" w:cs="Calibri"/>
                </w:rPr>
                <w:t>Naam communicatiekanaal</w:t>
              </w:r>
            </w:ins>
          </w:p>
        </w:tc>
      </w:tr>
      <w:tr w:rsidR="00AB05D7" w14:paraId="3C74FE74" w14:textId="77777777" w:rsidTr="00EE7A51">
        <w:trPr>
          <w:tblCellSpacing w:w="15" w:type="dxa"/>
          <w:ins w:id="13336" w:author="Arjan Kloosterboer" w:date="2018-06-15T00:01:00Z"/>
        </w:trPr>
        <w:tc>
          <w:tcPr>
            <w:tcW w:w="1500" w:type="pct"/>
            <w:tcBorders>
              <w:top w:val="nil"/>
              <w:left w:val="nil"/>
              <w:bottom w:val="nil"/>
              <w:right w:val="nil"/>
            </w:tcBorders>
            <w:hideMark/>
          </w:tcPr>
          <w:p w14:paraId="6075EA00" w14:textId="77777777" w:rsidR="00AB05D7" w:rsidRDefault="00AB05D7" w:rsidP="00EE7A51">
            <w:pPr>
              <w:rPr>
                <w:ins w:id="13337" w:author="Arjan Kloosterboer" w:date="2018-06-15T00:01:00Z"/>
                <w:rFonts w:ascii="Calibri" w:hAnsi="Calibri" w:cs="Calibri"/>
              </w:rPr>
            </w:pPr>
            <w:ins w:id="13338" w:author="Arjan Kloosterboer" w:date="2018-06-15T00:01:00Z">
              <w:r>
                <w:rPr>
                  <w:rFonts w:ascii="Calibri" w:hAnsi="Calibri" w:cs="Calibri"/>
                  <w:b/>
                  <w:bCs/>
                </w:rPr>
                <w:t>Herkomst</w:t>
              </w:r>
            </w:ins>
          </w:p>
        </w:tc>
        <w:tc>
          <w:tcPr>
            <w:tcW w:w="3500" w:type="pct"/>
            <w:tcBorders>
              <w:top w:val="nil"/>
              <w:left w:val="nil"/>
              <w:bottom w:val="nil"/>
              <w:right w:val="nil"/>
            </w:tcBorders>
            <w:hideMark/>
          </w:tcPr>
          <w:p w14:paraId="269EFDA2" w14:textId="77777777" w:rsidR="00AB05D7" w:rsidRDefault="00AB05D7" w:rsidP="00EE7A51">
            <w:pPr>
              <w:rPr>
                <w:ins w:id="13339" w:author="Arjan Kloosterboer" w:date="2018-06-15T00:01:00Z"/>
                <w:rFonts w:ascii="Calibri" w:hAnsi="Calibri" w:cs="Calibri"/>
              </w:rPr>
            </w:pPr>
            <w:ins w:id="13340" w:author="Arjan Kloosterboer" w:date="2018-06-15T00:01:00Z">
              <w:r>
                <w:rPr>
                  <w:rFonts w:ascii="Calibri" w:hAnsi="Calibri" w:cs="Calibri"/>
                </w:rPr>
                <w:t>VNG Realisatie</w:t>
              </w:r>
            </w:ins>
          </w:p>
        </w:tc>
      </w:tr>
      <w:tr w:rsidR="00AB05D7" w:rsidRPr="00AB05D7" w14:paraId="4E34B5B7" w14:textId="77777777" w:rsidTr="00EE7A51">
        <w:trPr>
          <w:tblCellSpacing w:w="15" w:type="dxa"/>
          <w:ins w:id="13341" w:author="Arjan Kloosterboer" w:date="2018-06-15T00:01:00Z"/>
        </w:trPr>
        <w:tc>
          <w:tcPr>
            <w:tcW w:w="1500" w:type="pct"/>
            <w:tcBorders>
              <w:top w:val="nil"/>
              <w:left w:val="nil"/>
              <w:bottom w:val="nil"/>
              <w:right w:val="nil"/>
            </w:tcBorders>
            <w:hideMark/>
          </w:tcPr>
          <w:p w14:paraId="6F52705E" w14:textId="77777777" w:rsidR="00AB05D7" w:rsidRDefault="00AB05D7" w:rsidP="00EE7A51">
            <w:pPr>
              <w:rPr>
                <w:ins w:id="13342" w:author="Arjan Kloosterboer" w:date="2018-06-15T00:01:00Z"/>
                <w:rFonts w:ascii="Calibri" w:hAnsi="Calibri" w:cs="Calibri"/>
              </w:rPr>
            </w:pPr>
            <w:ins w:id="13343" w:author="Arjan Kloosterboer" w:date="2018-06-15T00:01:00Z">
              <w:r>
                <w:rPr>
                  <w:rFonts w:ascii="Calibri" w:hAnsi="Calibri" w:cs="Calibri"/>
                  <w:b/>
                  <w:bCs/>
                </w:rPr>
                <w:t>Definitie</w:t>
              </w:r>
            </w:ins>
          </w:p>
        </w:tc>
        <w:tc>
          <w:tcPr>
            <w:tcW w:w="3500" w:type="pct"/>
            <w:tcBorders>
              <w:top w:val="nil"/>
              <w:left w:val="nil"/>
              <w:bottom w:val="nil"/>
              <w:right w:val="nil"/>
            </w:tcBorders>
            <w:hideMark/>
          </w:tcPr>
          <w:p w14:paraId="48ADCA3F" w14:textId="77777777" w:rsidR="00AB05D7" w:rsidRPr="00AB05D7" w:rsidRDefault="00AB05D7" w:rsidP="00EE7A51">
            <w:pPr>
              <w:rPr>
                <w:ins w:id="13344" w:author="Arjan Kloosterboer" w:date="2018-06-15T00:01:00Z"/>
                <w:rFonts w:ascii="Calibri" w:hAnsi="Calibri" w:cs="Calibri"/>
                <w:lang w:val="nl-NL"/>
              </w:rPr>
            </w:pPr>
            <w:ins w:id="13345" w:author="Arjan Kloosterboer" w:date="2018-06-15T00:01:00Z">
              <w:r w:rsidRPr="00AB05D7">
                <w:rPr>
                  <w:rFonts w:ascii="Calibri" w:hAnsi="Calibri" w:cs="Calibri"/>
                  <w:lang w:val="nl-NL"/>
                </w:rPr>
                <w:t>De gangbare naam van het communicatiekanaal.</w:t>
              </w:r>
            </w:ins>
          </w:p>
        </w:tc>
      </w:tr>
      <w:tr w:rsidR="00AB05D7" w14:paraId="25398391" w14:textId="77777777" w:rsidTr="00EE7A51">
        <w:trPr>
          <w:tblCellSpacing w:w="15" w:type="dxa"/>
          <w:ins w:id="13346" w:author="Arjan Kloosterboer" w:date="2018-06-15T00:01:00Z"/>
        </w:trPr>
        <w:tc>
          <w:tcPr>
            <w:tcW w:w="1500" w:type="pct"/>
            <w:tcBorders>
              <w:top w:val="nil"/>
              <w:left w:val="nil"/>
              <w:bottom w:val="nil"/>
              <w:right w:val="nil"/>
            </w:tcBorders>
            <w:hideMark/>
          </w:tcPr>
          <w:p w14:paraId="572C1DB9" w14:textId="77777777" w:rsidR="00AB05D7" w:rsidRDefault="00AB05D7" w:rsidP="00EE7A51">
            <w:pPr>
              <w:rPr>
                <w:ins w:id="13347" w:author="Arjan Kloosterboer" w:date="2018-06-15T00:01:00Z"/>
                <w:rFonts w:ascii="Calibri" w:hAnsi="Calibri" w:cs="Calibri"/>
              </w:rPr>
            </w:pPr>
            <w:ins w:id="13348" w:author="Arjan Kloosterboer" w:date="2018-06-15T00:01:00Z">
              <w:r>
                <w:rPr>
                  <w:rFonts w:ascii="Calibri" w:hAnsi="Calibri" w:cs="Calibri"/>
                  <w:b/>
                  <w:bCs/>
                </w:rPr>
                <w:t>Herkomst definitie</w:t>
              </w:r>
            </w:ins>
          </w:p>
        </w:tc>
        <w:tc>
          <w:tcPr>
            <w:tcW w:w="3500" w:type="pct"/>
            <w:tcBorders>
              <w:top w:val="nil"/>
              <w:left w:val="nil"/>
              <w:bottom w:val="nil"/>
              <w:right w:val="nil"/>
            </w:tcBorders>
            <w:hideMark/>
          </w:tcPr>
          <w:p w14:paraId="527D1FCB" w14:textId="77777777" w:rsidR="00AB05D7" w:rsidRDefault="00AB05D7" w:rsidP="00EE7A51">
            <w:pPr>
              <w:rPr>
                <w:ins w:id="13349" w:author="Arjan Kloosterboer" w:date="2018-06-15T00:01:00Z"/>
                <w:rFonts w:ascii="Calibri" w:hAnsi="Calibri" w:cs="Calibri"/>
              </w:rPr>
            </w:pPr>
            <w:ins w:id="13350" w:author="Arjan Kloosterboer" w:date="2018-06-15T00:01:00Z">
              <w:r>
                <w:rPr>
                  <w:rFonts w:ascii="Calibri" w:hAnsi="Calibri" w:cs="Calibri"/>
                </w:rPr>
                <w:t>VNG Realisatie</w:t>
              </w:r>
            </w:ins>
          </w:p>
        </w:tc>
      </w:tr>
      <w:tr w:rsidR="00AB05D7" w14:paraId="41AB18F2" w14:textId="77777777" w:rsidTr="00EE7A51">
        <w:trPr>
          <w:tblCellSpacing w:w="15" w:type="dxa"/>
          <w:ins w:id="13351" w:author="Arjan Kloosterboer" w:date="2018-06-15T00:01:00Z"/>
        </w:trPr>
        <w:tc>
          <w:tcPr>
            <w:tcW w:w="1500" w:type="pct"/>
            <w:tcBorders>
              <w:top w:val="nil"/>
              <w:left w:val="nil"/>
              <w:bottom w:val="nil"/>
              <w:right w:val="nil"/>
            </w:tcBorders>
            <w:hideMark/>
          </w:tcPr>
          <w:p w14:paraId="2A791CD5" w14:textId="77777777" w:rsidR="00AB05D7" w:rsidRDefault="00AB05D7" w:rsidP="00EE7A51">
            <w:pPr>
              <w:rPr>
                <w:ins w:id="13352" w:author="Arjan Kloosterboer" w:date="2018-06-15T00:01:00Z"/>
                <w:rFonts w:ascii="Calibri" w:hAnsi="Calibri" w:cs="Calibri"/>
              </w:rPr>
            </w:pPr>
            <w:ins w:id="13353" w:author="Arjan Kloosterboer" w:date="2018-06-15T00:01:00Z">
              <w:r>
                <w:rPr>
                  <w:rFonts w:ascii="Calibri" w:hAnsi="Calibri" w:cs="Calibri"/>
                  <w:b/>
                  <w:bCs/>
                </w:rPr>
                <w:t>Datum opname</w:t>
              </w:r>
            </w:ins>
          </w:p>
        </w:tc>
        <w:tc>
          <w:tcPr>
            <w:tcW w:w="3500" w:type="pct"/>
            <w:tcBorders>
              <w:top w:val="nil"/>
              <w:left w:val="nil"/>
              <w:bottom w:val="nil"/>
              <w:right w:val="nil"/>
            </w:tcBorders>
            <w:hideMark/>
          </w:tcPr>
          <w:p w14:paraId="0353D1FA" w14:textId="77777777" w:rsidR="00AB05D7" w:rsidRDefault="00AB05D7" w:rsidP="00EE7A51">
            <w:pPr>
              <w:rPr>
                <w:ins w:id="13354" w:author="Arjan Kloosterboer" w:date="2018-06-15T00:01:00Z"/>
                <w:rFonts w:ascii="Calibri" w:hAnsi="Calibri" w:cs="Calibri"/>
              </w:rPr>
            </w:pPr>
            <w:ins w:id="13355" w:author="Arjan Kloosterboer" w:date="2018-06-15T00:01:00Z">
              <w:r>
                <w:rPr>
                  <w:rFonts w:ascii="Calibri" w:hAnsi="Calibri" w:cs="Calibri"/>
                </w:rPr>
                <w:t>1 mei 2018</w:t>
              </w:r>
            </w:ins>
          </w:p>
        </w:tc>
      </w:tr>
      <w:tr w:rsidR="00AB05D7" w14:paraId="585D6CD7" w14:textId="77777777" w:rsidTr="00EE7A51">
        <w:trPr>
          <w:tblCellSpacing w:w="15" w:type="dxa"/>
          <w:ins w:id="13356" w:author="Arjan Kloosterboer" w:date="2018-06-15T00:01:00Z"/>
        </w:trPr>
        <w:tc>
          <w:tcPr>
            <w:tcW w:w="1500" w:type="pct"/>
            <w:tcBorders>
              <w:top w:val="nil"/>
              <w:left w:val="nil"/>
              <w:bottom w:val="nil"/>
              <w:right w:val="nil"/>
            </w:tcBorders>
            <w:hideMark/>
          </w:tcPr>
          <w:p w14:paraId="5BE8CD70" w14:textId="77777777" w:rsidR="00AB05D7" w:rsidRDefault="00AB05D7" w:rsidP="00EE7A51">
            <w:pPr>
              <w:rPr>
                <w:ins w:id="13357" w:author="Arjan Kloosterboer" w:date="2018-06-15T00:01:00Z"/>
                <w:rFonts w:ascii="Calibri" w:hAnsi="Calibri" w:cs="Calibri"/>
              </w:rPr>
            </w:pPr>
            <w:ins w:id="13358" w:author="Arjan Kloosterboer" w:date="2018-06-15T00:01:00Z">
              <w:r>
                <w:rPr>
                  <w:rFonts w:ascii="Calibri" w:hAnsi="Calibri" w:cs="Calibri"/>
                  <w:b/>
                  <w:bCs/>
                </w:rPr>
                <w:t>Indicatie kardinaliteit</w:t>
              </w:r>
            </w:ins>
          </w:p>
        </w:tc>
        <w:tc>
          <w:tcPr>
            <w:tcW w:w="3500" w:type="pct"/>
            <w:tcBorders>
              <w:top w:val="nil"/>
              <w:left w:val="nil"/>
              <w:bottom w:val="nil"/>
              <w:right w:val="nil"/>
            </w:tcBorders>
            <w:hideMark/>
          </w:tcPr>
          <w:p w14:paraId="0D1E2426" w14:textId="77777777" w:rsidR="00AB05D7" w:rsidRDefault="00AB05D7" w:rsidP="00EE7A51">
            <w:pPr>
              <w:rPr>
                <w:ins w:id="13359" w:author="Arjan Kloosterboer" w:date="2018-06-15T00:01:00Z"/>
                <w:rFonts w:ascii="Calibri" w:hAnsi="Calibri" w:cs="Calibri"/>
              </w:rPr>
            </w:pPr>
            <w:ins w:id="13360" w:author="Arjan Kloosterboer" w:date="2018-06-15T00:01:00Z">
              <w:r>
                <w:rPr>
                  <w:rFonts w:ascii="Calibri" w:hAnsi="Calibri" w:cs="Calibri"/>
                </w:rPr>
                <w:t>1</w:t>
              </w:r>
            </w:ins>
          </w:p>
        </w:tc>
      </w:tr>
      <w:tr w:rsidR="00AB05D7" w14:paraId="499CD859" w14:textId="77777777" w:rsidTr="00EE7A51">
        <w:trPr>
          <w:tblCellSpacing w:w="15" w:type="dxa"/>
          <w:ins w:id="13361" w:author="Arjan Kloosterboer" w:date="2018-06-15T00:01:00Z"/>
        </w:trPr>
        <w:tc>
          <w:tcPr>
            <w:tcW w:w="1500" w:type="pct"/>
            <w:tcBorders>
              <w:top w:val="nil"/>
              <w:left w:val="nil"/>
              <w:bottom w:val="nil"/>
              <w:right w:val="nil"/>
            </w:tcBorders>
            <w:hideMark/>
          </w:tcPr>
          <w:p w14:paraId="1325664D" w14:textId="77777777" w:rsidR="00AB05D7" w:rsidRDefault="00AB05D7" w:rsidP="00EE7A51">
            <w:pPr>
              <w:rPr>
                <w:ins w:id="13362" w:author="Arjan Kloosterboer" w:date="2018-06-15T00:01:00Z"/>
                <w:rFonts w:ascii="Calibri" w:hAnsi="Calibri" w:cs="Calibri"/>
              </w:rPr>
            </w:pPr>
            <w:ins w:id="13363" w:author="Arjan Kloosterboer" w:date="2018-06-15T00:01:00Z">
              <w:r>
                <w:rPr>
                  <w:rFonts w:ascii="Calibri" w:hAnsi="Calibri" w:cs="Calibri"/>
                  <w:b/>
                  <w:bCs/>
                </w:rPr>
                <w:t>Formaat</w:t>
              </w:r>
            </w:ins>
          </w:p>
        </w:tc>
        <w:tc>
          <w:tcPr>
            <w:tcW w:w="3500" w:type="pct"/>
            <w:tcBorders>
              <w:top w:val="nil"/>
              <w:left w:val="nil"/>
              <w:bottom w:val="nil"/>
              <w:right w:val="nil"/>
            </w:tcBorders>
            <w:hideMark/>
          </w:tcPr>
          <w:p w14:paraId="1CD2448F" w14:textId="77777777" w:rsidR="00AB05D7" w:rsidRDefault="00AB05D7" w:rsidP="00EE7A51">
            <w:pPr>
              <w:rPr>
                <w:ins w:id="13364" w:author="Arjan Kloosterboer" w:date="2018-06-15T00:01:00Z"/>
                <w:rFonts w:ascii="Calibri" w:hAnsi="Calibri" w:cs="Calibri"/>
              </w:rPr>
            </w:pPr>
            <w:ins w:id="13365" w:author="Arjan Kloosterboer" w:date="2018-06-15T00:01:00Z">
              <w:r>
                <w:rPr>
                  <w:rFonts w:ascii="Calibri" w:hAnsi="Calibri" w:cs="Calibri"/>
                </w:rPr>
                <w:t>AN20</w:t>
              </w:r>
            </w:ins>
          </w:p>
        </w:tc>
      </w:tr>
      <w:tr w:rsidR="00AB05D7" w14:paraId="5271C6A3" w14:textId="77777777" w:rsidTr="00EE7A51">
        <w:trPr>
          <w:tblCellSpacing w:w="15" w:type="dxa"/>
          <w:ins w:id="13366" w:author="Arjan Kloosterboer" w:date="2018-06-15T00:01:00Z"/>
        </w:trPr>
        <w:tc>
          <w:tcPr>
            <w:tcW w:w="1500" w:type="pct"/>
            <w:tcBorders>
              <w:top w:val="nil"/>
              <w:left w:val="nil"/>
              <w:bottom w:val="nil"/>
              <w:right w:val="nil"/>
            </w:tcBorders>
            <w:hideMark/>
          </w:tcPr>
          <w:p w14:paraId="2124A33A" w14:textId="77777777" w:rsidR="00AB05D7" w:rsidRDefault="00AB05D7" w:rsidP="00EE7A51">
            <w:pPr>
              <w:rPr>
                <w:ins w:id="13367" w:author="Arjan Kloosterboer" w:date="2018-06-15T00:01:00Z"/>
                <w:rFonts w:ascii="Calibri" w:hAnsi="Calibri" w:cs="Calibri"/>
              </w:rPr>
            </w:pPr>
            <w:ins w:id="13368" w:author="Arjan Kloosterboer" w:date="2018-06-15T00:01:00Z">
              <w:r>
                <w:rPr>
                  <w:rFonts w:ascii="Calibri" w:hAnsi="Calibri" w:cs="Calibri"/>
                  <w:b/>
                  <w:bCs/>
                </w:rPr>
                <w:lastRenderedPageBreak/>
                <w:t>Patroon</w:t>
              </w:r>
            </w:ins>
          </w:p>
        </w:tc>
        <w:tc>
          <w:tcPr>
            <w:tcW w:w="3500" w:type="pct"/>
            <w:tcBorders>
              <w:top w:val="nil"/>
              <w:left w:val="nil"/>
              <w:bottom w:val="nil"/>
              <w:right w:val="nil"/>
            </w:tcBorders>
            <w:hideMark/>
          </w:tcPr>
          <w:p w14:paraId="1596BA32" w14:textId="77777777" w:rsidR="00AB05D7" w:rsidRDefault="00AB05D7" w:rsidP="00EE7A51">
            <w:pPr>
              <w:rPr>
                <w:ins w:id="13369" w:author="Arjan Kloosterboer" w:date="2018-06-15T00:01:00Z"/>
                <w:rFonts w:ascii="Calibri" w:hAnsi="Calibri" w:cs="Calibri"/>
              </w:rPr>
            </w:pPr>
          </w:p>
        </w:tc>
      </w:tr>
    </w:tbl>
    <w:bookmarkEnd w:id="13329"/>
    <w:p w14:paraId="71DE3713" w14:textId="77777777" w:rsidR="00AB05D7" w:rsidRDefault="00AB05D7" w:rsidP="00AB05D7">
      <w:pPr>
        <w:pStyle w:val="Kop4"/>
        <w:numPr>
          <w:ilvl w:val="0"/>
          <w:numId w:val="0"/>
        </w:numPr>
        <w:rPr>
          <w:ins w:id="13370" w:author="Arjan Kloosterboer" w:date="2018-06-15T00:01:00Z"/>
          <w:rFonts w:ascii="Calibri" w:eastAsia="Times New Roman" w:hAnsi="Calibri" w:cs="Calibri"/>
          <w:sz w:val="24"/>
          <w:szCs w:val="24"/>
        </w:rPr>
      </w:pPr>
      <w:ins w:id="13371" w:author="Arjan Kloosterboer" w:date="2018-06-15T00:01:00Z">
        <w:r>
          <w:rPr>
            <w:rFonts w:ascii="Calibri" w:eastAsia="Times New Roman" w:hAnsi="Calibri" w:cs="Calibri"/>
          </w:rPr>
          <w:t>Referentie element Omschrijving communicatiekanaal</w:t>
        </w:r>
      </w:ins>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7"/>
        <w:gridCol w:w="6395"/>
      </w:tblGrid>
      <w:tr w:rsidR="00AB05D7" w14:paraId="64908A4B" w14:textId="77777777" w:rsidTr="00EE7A51">
        <w:trPr>
          <w:tblCellSpacing w:w="15" w:type="dxa"/>
          <w:ins w:id="13372" w:author="Arjan Kloosterboer" w:date="2018-06-15T00:01:00Z"/>
        </w:trPr>
        <w:tc>
          <w:tcPr>
            <w:tcW w:w="1500" w:type="pct"/>
            <w:tcBorders>
              <w:top w:val="nil"/>
              <w:left w:val="nil"/>
              <w:bottom w:val="nil"/>
              <w:right w:val="nil"/>
            </w:tcBorders>
            <w:hideMark/>
          </w:tcPr>
          <w:p w14:paraId="74F3C843" w14:textId="77777777" w:rsidR="00AB05D7" w:rsidRDefault="00AB05D7" w:rsidP="00EE7A51">
            <w:pPr>
              <w:rPr>
                <w:ins w:id="13373" w:author="Arjan Kloosterboer" w:date="2018-06-15T00:01:00Z"/>
                <w:rFonts w:ascii="Calibri" w:hAnsi="Calibri" w:cs="Calibri"/>
              </w:rPr>
            </w:pPr>
            <w:ins w:id="13374" w:author="Arjan Kloosterboer" w:date="2018-06-15T00:01:00Z">
              <w:r>
                <w:rPr>
                  <w:rFonts w:ascii="Calibri" w:hAnsi="Calibri" w:cs="Calibri"/>
                  <w:b/>
                  <w:bCs/>
                </w:rPr>
                <w:t>Naam</w:t>
              </w:r>
            </w:ins>
          </w:p>
        </w:tc>
        <w:tc>
          <w:tcPr>
            <w:tcW w:w="3500" w:type="pct"/>
            <w:tcBorders>
              <w:top w:val="nil"/>
              <w:left w:val="nil"/>
              <w:bottom w:val="nil"/>
              <w:right w:val="nil"/>
            </w:tcBorders>
            <w:hideMark/>
          </w:tcPr>
          <w:p w14:paraId="4756B5FD" w14:textId="77777777" w:rsidR="00AB05D7" w:rsidRDefault="00AB05D7" w:rsidP="00EE7A51">
            <w:pPr>
              <w:rPr>
                <w:ins w:id="13375" w:author="Arjan Kloosterboer" w:date="2018-06-15T00:01:00Z"/>
                <w:rFonts w:ascii="Calibri" w:hAnsi="Calibri" w:cs="Calibri"/>
              </w:rPr>
            </w:pPr>
            <w:ins w:id="13376" w:author="Arjan Kloosterboer" w:date="2018-06-15T00:01:00Z">
              <w:r>
                <w:rPr>
                  <w:rFonts w:ascii="Calibri" w:hAnsi="Calibri" w:cs="Calibri"/>
                </w:rPr>
                <w:t>Omschrijving communicatiekanaal</w:t>
              </w:r>
            </w:ins>
          </w:p>
        </w:tc>
      </w:tr>
      <w:tr w:rsidR="00AB05D7" w14:paraId="1305025C" w14:textId="77777777" w:rsidTr="00EE7A51">
        <w:trPr>
          <w:tblCellSpacing w:w="15" w:type="dxa"/>
          <w:ins w:id="13377" w:author="Arjan Kloosterboer" w:date="2018-06-15T00:01:00Z"/>
        </w:trPr>
        <w:tc>
          <w:tcPr>
            <w:tcW w:w="1500" w:type="pct"/>
            <w:tcBorders>
              <w:top w:val="nil"/>
              <w:left w:val="nil"/>
              <w:bottom w:val="nil"/>
              <w:right w:val="nil"/>
            </w:tcBorders>
            <w:hideMark/>
          </w:tcPr>
          <w:p w14:paraId="181641DB" w14:textId="77777777" w:rsidR="00AB05D7" w:rsidRDefault="00AB05D7" w:rsidP="00EE7A51">
            <w:pPr>
              <w:rPr>
                <w:ins w:id="13378" w:author="Arjan Kloosterboer" w:date="2018-06-15T00:01:00Z"/>
                <w:rFonts w:ascii="Calibri" w:hAnsi="Calibri" w:cs="Calibri"/>
              </w:rPr>
            </w:pPr>
            <w:ins w:id="13379" w:author="Arjan Kloosterboer" w:date="2018-06-15T00:01:00Z">
              <w:r>
                <w:rPr>
                  <w:rFonts w:ascii="Calibri" w:hAnsi="Calibri" w:cs="Calibri"/>
                  <w:b/>
                  <w:bCs/>
                </w:rPr>
                <w:t>Herkomst</w:t>
              </w:r>
            </w:ins>
          </w:p>
        </w:tc>
        <w:tc>
          <w:tcPr>
            <w:tcW w:w="3500" w:type="pct"/>
            <w:tcBorders>
              <w:top w:val="nil"/>
              <w:left w:val="nil"/>
              <w:bottom w:val="nil"/>
              <w:right w:val="nil"/>
            </w:tcBorders>
            <w:hideMark/>
          </w:tcPr>
          <w:p w14:paraId="28E92389" w14:textId="77777777" w:rsidR="00AB05D7" w:rsidRDefault="00AB05D7" w:rsidP="00EE7A51">
            <w:pPr>
              <w:rPr>
                <w:ins w:id="13380" w:author="Arjan Kloosterboer" w:date="2018-06-15T00:01:00Z"/>
                <w:rFonts w:ascii="Calibri" w:hAnsi="Calibri" w:cs="Calibri"/>
              </w:rPr>
            </w:pPr>
            <w:ins w:id="13381" w:author="Arjan Kloosterboer" w:date="2018-06-15T00:01:00Z">
              <w:r>
                <w:rPr>
                  <w:rFonts w:ascii="Calibri" w:hAnsi="Calibri" w:cs="Calibri"/>
                </w:rPr>
                <w:t>VNG Realisatie</w:t>
              </w:r>
            </w:ins>
          </w:p>
        </w:tc>
      </w:tr>
      <w:tr w:rsidR="00AB05D7" w:rsidRPr="00AB05D7" w14:paraId="758B8A6C" w14:textId="77777777" w:rsidTr="00EE7A51">
        <w:trPr>
          <w:tblCellSpacing w:w="15" w:type="dxa"/>
          <w:ins w:id="13382" w:author="Arjan Kloosterboer" w:date="2018-06-15T00:01:00Z"/>
        </w:trPr>
        <w:tc>
          <w:tcPr>
            <w:tcW w:w="1500" w:type="pct"/>
            <w:tcBorders>
              <w:top w:val="nil"/>
              <w:left w:val="nil"/>
              <w:bottom w:val="nil"/>
              <w:right w:val="nil"/>
            </w:tcBorders>
            <w:hideMark/>
          </w:tcPr>
          <w:p w14:paraId="423830C1" w14:textId="77777777" w:rsidR="00AB05D7" w:rsidRDefault="00AB05D7" w:rsidP="00EE7A51">
            <w:pPr>
              <w:rPr>
                <w:ins w:id="13383" w:author="Arjan Kloosterboer" w:date="2018-06-15T00:01:00Z"/>
                <w:rFonts w:ascii="Calibri" w:hAnsi="Calibri" w:cs="Calibri"/>
              </w:rPr>
            </w:pPr>
            <w:ins w:id="13384" w:author="Arjan Kloosterboer" w:date="2018-06-15T00:01:00Z">
              <w:r>
                <w:rPr>
                  <w:rFonts w:ascii="Calibri" w:hAnsi="Calibri" w:cs="Calibri"/>
                  <w:b/>
                  <w:bCs/>
                </w:rPr>
                <w:t>Definitie</w:t>
              </w:r>
            </w:ins>
          </w:p>
        </w:tc>
        <w:tc>
          <w:tcPr>
            <w:tcW w:w="3500" w:type="pct"/>
            <w:tcBorders>
              <w:top w:val="nil"/>
              <w:left w:val="nil"/>
              <w:bottom w:val="nil"/>
              <w:right w:val="nil"/>
            </w:tcBorders>
            <w:hideMark/>
          </w:tcPr>
          <w:p w14:paraId="00B331D6" w14:textId="77777777" w:rsidR="00AB05D7" w:rsidRPr="00AB05D7" w:rsidRDefault="00AB05D7" w:rsidP="00EE7A51">
            <w:pPr>
              <w:rPr>
                <w:ins w:id="13385" w:author="Arjan Kloosterboer" w:date="2018-06-15T00:01:00Z"/>
                <w:rFonts w:ascii="Calibri" w:hAnsi="Calibri" w:cs="Calibri"/>
                <w:lang w:val="nl-NL"/>
              </w:rPr>
            </w:pPr>
            <w:ins w:id="13386" w:author="Arjan Kloosterboer" w:date="2018-06-15T00:01:00Z">
              <w:r w:rsidRPr="00AB05D7">
                <w:rPr>
                  <w:rFonts w:ascii="Calibri" w:hAnsi="Calibri" w:cs="Calibri"/>
                  <w:lang w:val="nl-NL"/>
                </w:rPr>
                <w:t>Toelichtende beschrijving van (de naam van) het communicatiekanaal.</w:t>
              </w:r>
            </w:ins>
          </w:p>
        </w:tc>
      </w:tr>
      <w:tr w:rsidR="00AB05D7" w14:paraId="7B04EDB0" w14:textId="77777777" w:rsidTr="00EE7A51">
        <w:trPr>
          <w:tblCellSpacing w:w="15" w:type="dxa"/>
          <w:ins w:id="13387" w:author="Arjan Kloosterboer" w:date="2018-06-15T00:01:00Z"/>
        </w:trPr>
        <w:tc>
          <w:tcPr>
            <w:tcW w:w="1500" w:type="pct"/>
            <w:tcBorders>
              <w:top w:val="nil"/>
              <w:left w:val="nil"/>
              <w:bottom w:val="nil"/>
              <w:right w:val="nil"/>
            </w:tcBorders>
            <w:hideMark/>
          </w:tcPr>
          <w:p w14:paraId="054A4D78" w14:textId="77777777" w:rsidR="00AB05D7" w:rsidRDefault="00AB05D7" w:rsidP="00EE7A51">
            <w:pPr>
              <w:rPr>
                <w:ins w:id="13388" w:author="Arjan Kloosterboer" w:date="2018-06-15T00:01:00Z"/>
                <w:rFonts w:ascii="Calibri" w:hAnsi="Calibri" w:cs="Calibri"/>
              </w:rPr>
            </w:pPr>
            <w:ins w:id="13389" w:author="Arjan Kloosterboer" w:date="2018-06-15T00:01:00Z">
              <w:r>
                <w:rPr>
                  <w:rFonts w:ascii="Calibri" w:hAnsi="Calibri" w:cs="Calibri"/>
                  <w:b/>
                  <w:bCs/>
                </w:rPr>
                <w:t>Herkomst definitie</w:t>
              </w:r>
            </w:ins>
          </w:p>
        </w:tc>
        <w:tc>
          <w:tcPr>
            <w:tcW w:w="3500" w:type="pct"/>
            <w:tcBorders>
              <w:top w:val="nil"/>
              <w:left w:val="nil"/>
              <w:bottom w:val="nil"/>
              <w:right w:val="nil"/>
            </w:tcBorders>
            <w:hideMark/>
          </w:tcPr>
          <w:p w14:paraId="0E8AB9C2" w14:textId="77777777" w:rsidR="00AB05D7" w:rsidRDefault="00AB05D7" w:rsidP="00EE7A51">
            <w:pPr>
              <w:rPr>
                <w:ins w:id="13390" w:author="Arjan Kloosterboer" w:date="2018-06-15T00:01:00Z"/>
                <w:rFonts w:ascii="Calibri" w:hAnsi="Calibri" w:cs="Calibri"/>
              </w:rPr>
            </w:pPr>
            <w:ins w:id="13391" w:author="Arjan Kloosterboer" w:date="2018-06-15T00:01:00Z">
              <w:r>
                <w:rPr>
                  <w:rFonts w:ascii="Calibri" w:hAnsi="Calibri" w:cs="Calibri"/>
                </w:rPr>
                <w:t>VNG Realisatie</w:t>
              </w:r>
            </w:ins>
          </w:p>
        </w:tc>
      </w:tr>
      <w:tr w:rsidR="00AB05D7" w14:paraId="20B02E59" w14:textId="77777777" w:rsidTr="00EE7A51">
        <w:trPr>
          <w:tblCellSpacing w:w="15" w:type="dxa"/>
          <w:ins w:id="13392" w:author="Arjan Kloosterboer" w:date="2018-06-15T00:01:00Z"/>
        </w:trPr>
        <w:tc>
          <w:tcPr>
            <w:tcW w:w="1500" w:type="pct"/>
            <w:tcBorders>
              <w:top w:val="nil"/>
              <w:left w:val="nil"/>
              <w:bottom w:val="nil"/>
              <w:right w:val="nil"/>
            </w:tcBorders>
            <w:hideMark/>
          </w:tcPr>
          <w:p w14:paraId="071F6B35" w14:textId="77777777" w:rsidR="00AB05D7" w:rsidRDefault="00AB05D7" w:rsidP="00EE7A51">
            <w:pPr>
              <w:rPr>
                <w:ins w:id="13393" w:author="Arjan Kloosterboer" w:date="2018-06-15T00:01:00Z"/>
                <w:rFonts w:ascii="Calibri" w:hAnsi="Calibri" w:cs="Calibri"/>
              </w:rPr>
            </w:pPr>
            <w:ins w:id="13394" w:author="Arjan Kloosterboer" w:date="2018-06-15T00:01:00Z">
              <w:r>
                <w:rPr>
                  <w:rFonts w:ascii="Calibri" w:hAnsi="Calibri" w:cs="Calibri"/>
                  <w:b/>
                  <w:bCs/>
                </w:rPr>
                <w:t>Datum opname</w:t>
              </w:r>
            </w:ins>
          </w:p>
        </w:tc>
        <w:tc>
          <w:tcPr>
            <w:tcW w:w="3500" w:type="pct"/>
            <w:tcBorders>
              <w:top w:val="nil"/>
              <w:left w:val="nil"/>
              <w:bottom w:val="nil"/>
              <w:right w:val="nil"/>
            </w:tcBorders>
            <w:hideMark/>
          </w:tcPr>
          <w:p w14:paraId="5B6083E1" w14:textId="77777777" w:rsidR="00AB05D7" w:rsidRDefault="00AB05D7" w:rsidP="00EE7A51">
            <w:pPr>
              <w:rPr>
                <w:ins w:id="13395" w:author="Arjan Kloosterboer" w:date="2018-06-15T00:01:00Z"/>
                <w:rFonts w:ascii="Calibri" w:hAnsi="Calibri" w:cs="Calibri"/>
              </w:rPr>
            </w:pPr>
            <w:ins w:id="13396" w:author="Arjan Kloosterboer" w:date="2018-06-15T00:01:00Z">
              <w:r>
                <w:rPr>
                  <w:rFonts w:ascii="Calibri" w:hAnsi="Calibri" w:cs="Calibri"/>
                </w:rPr>
                <w:t>1 mei 2018</w:t>
              </w:r>
            </w:ins>
          </w:p>
        </w:tc>
      </w:tr>
      <w:tr w:rsidR="00AB05D7" w14:paraId="7941C61A" w14:textId="77777777" w:rsidTr="00EE7A51">
        <w:trPr>
          <w:tblCellSpacing w:w="15" w:type="dxa"/>
          <w:ins w:id="13397" w:author="Arjan Kloosterboer" w:date="2018-06-15T00:01:00Z"/>
        </w:trPr>
        <w:tc>
          <w:tcPr>
            <w:tcW w:w="1500" w:type="pct"/>
            <w:tcBorders>
              <w:top w:val="nil"/>
              <w:left w:val="nil"/>
              <w:bottom w:val="nil"/>
              <w:right w:val="nil"/>
            </w:tcBorders>
            <w:hideMark/>
          </w:tcPr>
          <w:p w14:paraId="21EEDD7B" w14:textId="77777777" w:rsidR="00AB05D7" w:rsidRDefault="00AB05D7" w:rsidP="00EE7A51">
            <w:pPr>
              <w:rPr>
                <w:ins w:id="13398" w:author="Arjan Kloosterboer" w:date="2018-06-15T00:01:00Z"/>
                <w:rFonts w:ascii="Calibri" w:hAnsi="Calibri" w:cs="Calibri"/>
              </w:rPr>
            </w:pPr>
            <w:ins w:id="13399" w:author="Arjan Kloosterboer" w:date="2018-06-15T00:01:00Z">
              <w:r>
                <w:rPr>
                  <w:rFonts w:ascii="Calibri" w:hAnsi="Calibri" w:cs="Calibri"/>
                  <w:b/>
                  <w:bCs/>
                </w:rPr>
                <w:t>Indicatie kardinaliteit</w:t>
              </w:r>
            </w:ins>
          </w:p>
        </w:tc>
        <w:tc>
          <w:tcPr>
            <w:tcW w:w="3500" w:type="pct"/>
            <w:tcBorders>
              <w:top w:val="nil"/>
              <w:left w:val="nil"/>
              <w:bottom w:val="nil"/>
              <w:right w:val="nil"/>
            </w:tcBorders>
            <w:hideMark/>
          </w:tcPr>
          <w:p w14:paraId="63B386A8" w14:textId="77777777" w:rsidR="00AB05D7" w:rsidRDefault="00AB05D7" w:rsidP="00EE7A51">
            <w:pPr>
              <w:rPr>
                <w:ins w:id="13400" w:author="Arjan Kloosterboer" w:date="2018-06-15T00:01:00Z"/>
                <w:rFonts w:ascii="Calibri" w:hAnsi="Calibri" w:cs="Calibri"/>
              </w:rPr>
            </w:pPr>
            <w:ins w:id="13401" w:author="Arjan Kloosterboer" w:date="2018-06-15T00:01:00Z">
              <w:r>
                <w:rPr>
                  <w:rFonts w:ascii="Calibri" w:hAnsi="Calibri" w:cs="Calibri"/>
                </w:rPr>
                <w:t>1</w:t>
              </w:r>
            </w:ins>
          </w:p>
        </w:tc>
      </w:tr>
      <w:tr w:rsidR="00AB05D7" w14:paraId="08210AAC" w14:textId="77777777" w:rsidTr="00EE7A51">
        <w:trPr>
          <w:tblCellSpacing w:w="15" w:type="dxa"/>
          <w:ins w:id="13402" w:author="Arjan Kloosterboer" w:date="2018-06-15T00:01:00Z"/>
        </w:trPr>
        <w:tc>
          <w:tcPr>
            <w:tcW w:w="1500" w:type="pct"/>
            <w:tcBorders>
              <w:top w:val="nil"/>
              <w:left w:val="nil"/>
              <w:bottom w:val="nil"/>
              <w:right w:val="nil"/>
            </w:tcBorders>
            <w:hideMark/>
          </w:tcPr>
          <w:p w14:paraId="6B59C2F0" w14:textId="77777777" w:rsidR="00AB05D7" w:rsidRDefault="00AB05D7" w:rsidP="00EE7A51">
            <w:pPr>
              <w:rPr>
                <w:ins w:id="13403" w:author="Arjan Kloosterboer" w:date="2018-06-15T00:01:00Z"/>
                <w:rFonts w:ascii="Calibri" w:hAnsi="Calibri" w:cs="Calibri"/>
              </w:rPr>
            </w:pPr>
            <w:ins w:id="13404" w:author="Arjan Kloosterboer" w:date="2018-06-15T00:01:00Z">
              <w:r>
                <w:rPr>
                  <w:rFonts w:ascii="Calibri" w:hAnsi="Calibri" w:cs="Calibri"/>
                  <w:b/>
                  <w:bCs/>
                </w:rPr>
                <w:t>Formaat</w:t>
              </w:r>
            </w:ins>
          </w:p>
        </w:tc>
        <w:tc>
          <w:tcPr>
            <w:tcW w:w="3500" w:type="pct"/>
            <w:tcBorders>
              <w:top w:val="nil"/>
              <w:left w:val="nil"/>
              <w:bottom w:val="nil"/>
              <w:right w:val="nil"/>
            </w:tcBorders>
            <w:hideMark/>
          </w:tcPr>
          <w:p w14:paraId="6D9855D0" w14:textId="77777777" w:rsidR="00AB05D7" w:rsidRDefault="00AB05D7" w:rsidP="00EE7A51">
            <w:pPr>
              <w:rPr>
                <w:ins w:id="13405" w:author="Arjan Kloosterboer" w:date="2018-06-15T00:01:00Z"/>
                <w:rFonts w:ascii="Calibri" w:hAnsi="Calibri" w:cs="Calibri"/>
              </w:rPr>
            </w:pPr>
            <w:ins w:id="13406" w:author="Arjan Kloosterboer" w:date="2018-06-15T00:01:00Z">
              <w:r>
                <w:rPr>
                  <w:rFonts w:ascii="Calibri" w:hAnsi="Calibri" w:cs="Calibri"/>
                </w:rPr>
                <w:t>AN200</w:t>
              </w:r>
            </w:ins>
          </w:p>
        </w:tc>
      </w:tr>
      <w:tr w:rsidR="00AB05D7" w14:paraId="18453FCB" w14:textId="77777777" w:rsidTr="00EE7A51">
        <w:trPr>
          <w:tblCellSpacing w:w="15" w:type="dxa"/>
          <w:ins w:id="13407" w:author="Arjan Kloosterboer" w:date="2018-06-15T00:01:00Z"/>
        </w:trPr>
        <w:tc>
          <w:tcPr>
            <w:tcW w:w="1500" w:type="pct"/>
            <w:tcBorders>
              <w:top w:val="nil"/>
              <w:left w:val="nil"/>
              <w:bottom w:val="nil"/>
              <w:right w:val="nil"/>
            </w:tcBorders>
            <w:hideMark/>
          </w:tcPr>
          <w:p w14:paraId="76A31091" w14:textId="77777777" w:rsidR="00AB05D7" w:rsidRDefault="00AB05D7" w:rsidP="00EE7A51">
            <w:pPr>
              <w:rPr>
                <w:ins w:id="13408" w:author="Arjan Kloosterboer" w:date="2018-06-15T00:01:00Z"/>
                <w:rFonts w:ascii="Calibri" w:hAnsi="Calibri" w:cs="Calibri"/>
              </w:rPr>
            </w:pPr>
            <w:ins w:id="13409" w:author="Arjan Kloosterboer" w:date="2018-06-15T00:01:00Z">
              <w:r>
                <w:rPr>
                  <w:rFonts w:ascii="Calibri" w:hAnsi="Calibri" w:cs="Calibri"/>
                  <w:b/>
                  <w:bCs/>
                </w:rPr>
                <w:t>Patroon</w:t>
              </w:r>
            </w:ins>
          </w:p>
        </w:tc>
        <w:tc>
          <w:tcPr>
            <w:tcW w:w="3500" w:type="pct"/>
            <w:tcBorders>
              <w:top w:val="nil"/>
              <w:left w:val="nil"/>
              <w:bottom w:val="nil"/>
              <w:right w:val="nil"/>
            </w:tcBorders>
            <w:hideMark/>
          </w:tcPr>
          <w:p w14:paraId="68BF91B2" w14:textId="77777777" w:rsidR="00AB05D7" w:rsidRDefault="00AB05D7" w:rsidP="00EE7A51">
            <w:pPr>
              <w:rPr>
                <w:ins w:id="13410" w:author="Arjan Kloosterboer" w:date="2018-06-15T00:01:00Z"/>
                <w:rFonts w:ascii="Calibri" w:hAnsi="Calibri" w:cs="Calibri"/>
              </w:rPr>
            </w:pPr>
          </w:p>
        </w:tc>
      </w:tr>
    </w:tbl>
    <w:p w14:paraId="17C441D4" w14:textId="77777777" w:rsidR="00F5540B" w:rsidRPr="00DD0F4F" w:rsidRDefault="00F5540B" w:rsidP="00FC7BDD">
      <w:pPr>
        <w:rPr>
          <w:lang w:val="nl-NL"/>
        </w:rPr>
      </w:pPr>
    </w:p>
    <w:p w14:paraId="5DD68C0B" w14:textId="19F9D45E" w:rsidR="00435184" w:rsidRDefault="00435184" w:rsidP="00435184">
      <w:pPr>
        <w:pStyle w:val="Kop3"/>
      </w:pPr>
      <w:bookmarkStart w:id="13411" w:name="_Toc517094734"/>
      <w:r>
        <w:t>Zaaktypespecifieke eigenschappe</w:t>
      </w:r>
      <w:r w:rsidR="007E4A82">
        <w:t>n</w:t>
      </w:r>
      <w:bookmarkEnd w:id="13411"/>
    </w:p>
    <w:p w14:paraId="0AC778E9" w14:textId="77777777" w:rsidR="007A6C44" w:rsidRDefault="007A6C44" w:rsidP="007A6C44">
      <w:r w:rsidRPr="00DD0F4F">
        <w:rPr>
          <w:lang w:val="nl-NL"/>
        </w:rPr>
        <w:t xml:space="preserve">De ZTC 2 biedt de mogelijkheid om zgn. zaaktypespecifieke eigenschappen te specificeren bij een zaaktype. Waarden van deze eigenschappen zijn relevant voor zaken van het desbetreffende type. We hebben er voor gekozen deze eigenschappen niet te modelleren in het RGBZ. Ze zijn immers specifiek voor een zaaktype. Opname in het RGBZ zou tot het frequent uitbrengen van nieuwe versies leiden, hetgeen ongewenst is. En het zou tot inperking van de flexibiliteit leiden waarvoor de zaaktypespecifieke eigenschappen bedoeld zijn. Het RGBZ blijft daarmee generiek. Wel wordt in de van het RGBZ af te leiden berichtenstandaard StUF-ZKN de mogelijkheid ingebouwd om waarden van zaaktypespecifieke eigenschappen uit te kunnen wisselen. Omdat StUF-ZKN een uitwerking is van het RGBZ naar berichten en beide standaarden nauw op elkaar aansluiten, is het noodzakelijk om de zaaktypespecifieke eigenschappen op hoofdlijnen te modelleren in het RGBZ. </w:t>
      </w:r>
      <w:r>
        <w:t xml:space="preserve">Hiertoe dient onderstaande groepattribuutsoort.   </w:t>
      </w:r>
    </w:p>
    <w:p w14:paraId="2176403D" w14:textId="77777777" w:rsidR="007A6C44" w:rsidRPr="00BC30EF" w:rsidRDefault="00DA5D93" w:rsidP="007A6C44">
      <w:pPr>
        <w:autoSpaceDE w:val="0"/>
        <w:autoSpaceDN w:val="0"/>
        <w:adjustRightInd w:val="0"/>
        <w:spacing w:before="240" w:after="60" w:line="240" w:lineRule="auto"/>
        <w:outlineLvl w:val="3"/>
        <w:rPr>
          <w:ins w:id="13412" w:author="Arjan" w:date="2014-01-22T17:18:00Z"/>
          <w:rFonts w:ascii="Arial" w:eastAsia="Times New Roman" w:hAnsi="Arial" w:cs="Arial"/>
          <w:b/>
          <w:bCs/>
          <w:color w:val="0000B0"/>
          <w:sz w:val="24"/>
          <w:szCs w:val="24"/>
        </w:rPr>
      </w:pPr>
      <w:ins w:id="13413" w:author="Arjan" w:date="2014-01-22T17:18:00Z">
        <w:r w:rsidRPr="00BC30EF">
          <w:rPr>
            <w:rFonts w:ascii="Arial" w:hAnsi="Arial" w:cs="Arial"/>
            <w:sz w:val="24"/>
            <w:szCs w:val="24"/>
            <w:lang w:val="en-AU"/>
          </w:rPr>
          <w:fldChar w:fldCharType="begin" w:fldLock="1"/>
        </w:r>
        <w:r w:rsidR="007A6C44" w:rsidRPr="00BC30EF">
          <w:rPr>
            <w:rFonts w:ascii="Arial" w:hAnsi="Arial" w:cs="Arial"/>
            <w:sz w:val="24"/>
            <w:szCs w:val="24"/>
            <w:lang w:val="en-AU"/>
          </w:rPr>
          <w:instrText xml:space="preserve">MERGEFIELD </w:instrText>
        </w:r>
        <w:r w:rsidR="007A6C44" w:rsidRPr="00BC30EF">
          <w:rPr>
            <w:rFonts w:ascii="Arial" w:eastAsia="Times New Roman" w:hAnsi="Arial" w:cs="Arial"/>
            <w:b/>
            <w:bCs/>
            <w:color w:val="0000B0"/>
            <w:sz w:val="24"/>
            <w:szCs w:val="24"/>
          </w:rPr>
          <w:instrText>Element.Stereotype</w:instrText>
        </w:r>
        <w:r w:rsidRPr="00BC30EF">
          <w:rPr>
            <w:rFonts w:ascii="Arial" w:hAnsi="Arial" w:cs="Arial"/>
            <w:sz w:val="24"/>
            <w:szCs w:val="24"/>
            <w:lang w:val="en-AU"/>
          </w:rPr>
          <w:fldChar w:fldCharType="separate"/>
        </w:r>
        <w:r w:rsidR="007A6C44" w:rsidRPr="00BC30EF">
          <w:rPr>
            <w:rFonts w:ascii="Arial" w:eastAsia="Times New Roman" w:hAnsi="Arial" w:cs="Arial"/>
            <w:b/>
            <w:bCs/>
            <w:color w:val="0000B0"/>
            <w:sz w:val="24"/>
            <w:szCs w:val="24"/>
          </w:rPr>
          <w:t>«Groepattribuutsoort»</w:t>
        </w:r>
        <w:r w:rsidRPr="00BC30EF">
          <w:rPr>
            <w:rFonts w:ascii="Arial" w:hAnsi="Arial" w:cs="Arial"/>
            <w:sz w:val="24"/>
            <w:szCs w:val="24"/>
            <w:lang w:val="en-AU"/>
          </w:rPr>
          <w:fldChar w:fldCharType="end"/>
        </w:r>
        <w:r w:rsidR="007A6C44" w:rsidRPr="00BC30EF">
          <w:rPr>
            <w:rFonts w:ascii="Arial" w:eastAsia="Times New Roman" w:hAnsi="Arial" w:cs="Arial"/>
            <w:b/>
            <w:bCs/>
            <w:color w:val="0000B0"/>
            <w:sz w:val="24"/>
            <w:szCs w:val="24"/>
          </w:rPr>
          <w:t xml:space="preserve"> </w:t>
        </w:r>
      </w:ins>
      <w:ins w:id="13414" w:author="Arjan" w:date="2014-01-22T17:19:00Z">
        <w:r w:rsidR="00AC042C">
          <w:rPr>
            <w:rFonts w:ascii="Arial" w:eastAsia="Times New Roman" w:hAnsi="Arial" w:cs="Arial"/>
            <w:b/>
            <w:bCs/>
            <w:color w:val="0000B0"/>
            <w:sz w:val="24"/>
            <w:szCs w:val="24"/>
          </w:rPr>
          <w:t>Eigenschap</w:t>
        </w:r>
      </w:ins>
    </w:p>
    <w:tbl>
      <w:tblPr>
        <w:tblW w:w="9360" w:type="dxa"/>
        <w:tblInd w:w="60" w:type="dxa"/>
        <w:tblLayout w:type="fixed"/>
        <w:tblCellMar>
          <w:left w:w="60" w:type="dxa"/>
          <w:right w:w="60" w:type="dxa"/>
        </w:tblCellMar>
        <w:tblLook w:val="0000" w:firstRow="0" w:lastRow="0" w:firstColumn="0" w:lastColumn="0" w:noHBand="0" w:noVBand="0"/>
      </w:tblPr>
      <w:tblGrid>
        <w:gridCol w:w="3690"/>
        <w:gridCol w:w="988"/>
        <w:gridCol w:w="3544"/>
        <w:gridCol w:w="1138"/>
      </w:tblGrid>
      <w:tr w:rsidR="007A6C44" w:rsidRPr="00F2006F" w14:paraId="248FCD95" w14:textId="77777777" w:rsidTr="007A6C44">
        <w:trPr>
          <w:trHeight w:val="230"/>
          <w:ins w:id="13415" w:author="Arjan" w:date="2014-01-22T17:18:00Z"/>
        </w:trPr>
        <w:tc>
          <w:tcPr>
            <w:tcW w:w="3690" w:type="dxa"/>
            <w:tcBorders>
              <w:top w:val="nil"/>
              <w:left w:val="nil"/>
              <w:bottom w:val="nil"/>
              <w:right w:val="nil"/>
            </w:tcBorders>
          </w:tcPr>
          <w:p w14:paraId="508B2379" w14:textId="77777777" w:rsidR="007A6C44" w:rsidRPr="00F2006F" w:rsidRDefault="007A6C44" w:rsidP="007A6C44">
            <w:pPr>
              <w:autoSpaceDE w:val="0"/>
              <w:autoSpaceDN w:val="0"/>
              <w:adjustRightInd w:val="0"/>
              <w:spacing w:after="0" w:line="240" w:lineRule="auto"/>
              <w:rPr>
                <w:ins w:id="13416" w:author="Arjan" w:date="2014-01-22T17:18:00Z"/>
                <w:rFonts w:ascii="Arial" w:eastAsia="Times New Roman" w:hAnsi="Arial" w:cs="Arial"/>
                <w:color w:val="000000"/>
                <w:sz w:val="20"/>
                <w:szCs w:val="20"/>
              </w:rPr>
            </w:pPr>
            <w:ins w:id="13417" w:author="Arjan" w:date="2014-01-22T17:18:00Z">
              <w:r w:rsidRPr="00F2006F">
                <w:rPr>
                  <w:rFonts w:ascii="Arial" w:eastAsia="Times New Roman" w:hAnsi="Arial" w:cs="Arial"/>
                  <w:b/>
                  <w:bCs/>
                  <w:color w:val="000000"/>
                  <w:sz w:val="20"/>
                  <w:szCs w:val="20"/>
                </w:rPr>
                <w:t>Naam groepattribuutsoort</w:t>
              </w:r>
            </w:ins>
          </w:p>
        </w:tc>
        <w:tc>
          <w:tcPr>
            <w:tcW w:w="5670" w:type="dxa"/>
            <w:gridSpan w:val="3"/>
            <w:tcBorders>
              <w:top w:val="nil"/>
              <w:left w:val="nil"/>
              <w:bottom w:val="nil"/>
              <w:right w:val="nil"/>
            </w:tcBorders>
          </w:tcPr>
          <w:p w14:paraId="04DCC575" w14:textId="77777777" w:rsidR="007A6C44" w:rsidRPr="00F2006F" w:rsidRDefault="00AC042C" w:rsidP="007A6C44">
            <w:pPr>
              <w:autoSpaceDE w:val="0"/>
              <w:autoSpaceDN w:val="0"/>
              <w:adjustRightInd w:val="0"/>
              <w:spacing w:after="0" w:line="240" w:lineRule="auto"/>
              <w:rPr>
                <w:ins w:id="13418" w:author="Arjan" w:date="2014-01-22T17:18:00Z"/>
                <w:rFonts w:ascii="Arial" w:eastAsia="Times New Roman" w:hAnsi="Arial" w:cs="Arial"/>
                <w:color w:val="000000"/>
                <w:sz w:val="20"/>
                <w:szCs w:val="20"/>
              </w:rPr>
            </w:pPr>
            <w:ins w:id="13419" w:author="Arjan" w:date="2014-01-22T17:19:00Z">
              <w:r>
                <w:rPr>
                  <w:rFonts w:ascii="Arial" w:hAnsi="Arial" w:cs="Arial"/>
                  <w:sz w:val="20"/>
                  <w:szCs w:val="20"/>
                  <w:lang w:val="en-AU"/>
                </w:rPr>
                <w:t>Eigenschap</w:t>
              </w:r>
            </w:ins>
          </w:p>
        </w:tc>
      </w:tr>
      <w:tr w:rsidR="007A6C44" w:rsidRPr="00F2006F" w14:paraId="3663D620" w14:textId="77777777" w:rsidTr="007A6C44">
        <w:trPr>
          <w:ins w:id="13420" w:author="Arjan" w:date="2014-01-22T17:18:00Z"/>
        </w:trPr>
        <w:tc>
          <w:tcPr>
            <w:tcW w:w="3690" w:type="dxa"/>
            <w:tcBorders>
              <w:top w:val="nil"/>
              <w:left w:val="nil"/>
              <w:bottom w:val="nil"/>
              <w:right w:val="nil"/>
            </w:tcBorders>
          </w:tcPr>
          <w:p w14:paraId="3BCE89D2" w14:textId="77777777" w:rsidR="007A6C44" w:rsidRPr="00F2006F" w:rsidRDefault="007A6C44" w:rsidP="007A6C44">
            <w:pPr>
              <w:autoSpaceDE w:val="0"/>
              <w:autoSpaceDN w:val="0"/>
              <w:adjustRightInd w:val="0"/>
              <w:spacing w:after="0" w:line="240" w:lineRule="auto"/>
              <w:rPr>
                <w:ins w:id="13421"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7D8A1C12" w14:textId="77777777" w:rsidR="007A6C44" w:rsidRPr="00F2006F" w:rsidRDefault="007A6C44" w:rsidP="007A6C44">
            <w:pPr>
              <w:autoSpaceDE w:val="0"/>
              <w:autoSpaceDN w:val="0"/>
              <w:adjustRightInd w:val="0"/>
              <w:spacing w:after="0" w:line="240" w:lineRule="auto"/>
              <w:rPr>
                <w:ins w:id="13422" w:author="Arjan" w:date="2014-01-22T17:18:00Z"/>
                <w:rFonts w:ascii="Arial" w:eastAsia="Times New Roman" w:hAnsi="Arial" w:cs="Arial"/>
                <w:b/>
                <w:bCs/>
                <w:color w:val="000000"/>
                <w:sz w:val="20"/>
                <w:szCs w:val="20"/>
              </w:rPr>
            </w:pPr>
          </w:p>
        </w:tc>
      </w:tr>
      <w:tr w:rsidR="007A6C44" w:rsidRPr="00F2006F" w14:paraId="6F76FDFE" w14:textId="77777777" w:rsidTr="007A6C44">
        <w:trPr>
          <w:ins w:id="13423" w:author="Arjan" w:date="2014-01-22T17:18:00Z"/>
        </w:trPr>
        <w:tc>
          <w:tcPr>
            <w:tcW w:w="3690" w:type="dxa"/>
            <w:tcBorders>
              <w:top w:val="nil"/>
              <w:left w:val="nil"/>
              <w:bottom w:val="nil"/>
              <w:right w:val="nil"/>
            </w:tcBorders>
          </w:tcPr>
          <w:p w14:paraId="2F1A5F92" w14:textId="77777777" w:rsidR="007A6C44" w:rsidRPr="00F2006F" w:rsidRDefault="007A6C44" w:rsidP="007A6C44">
            <w:pPr>
              <w:autoSpaceDE w:val="0"/>
              <w:autoSpaceDN w:val="0"/>
              <w:adjustRightInd w:val="0"/>
              <w:spacing w:after="0" w:line="240" w:lineRule="auto"/>
              <w:rPr>
                <w:ins w:id="13424" w:author="Arjan" w:date="2014-01-22T17:18:00Z"/>
                <w:rFonts w:ascii="Arial" w:eastAsia="Times New Roman" w:hAnsi="Arial" w:cs="Arial"/>
                <w:color w:val="000000"/>
                <w:sz w:val="20"/>
                <w:szCs w:val="20"/>
              </w:rPr>
            </w:pPr>
            <w:ins w:id="13425" w:author="Arjan" w:date="2014-01-22T17:18:00Z">
              <w:r w:rsidRPr="00F2006F">
                <w:rPr>
                  <w:rFonts w:ascii="Arial" w:eastAsia="Times New Roman" w:hAnsi="Arial" w:cs="Arial"/>
                  <w:b/>
                  <w:bCs/>
                  <w:color w:val="000000"/>
                  <w:sz w:val="20"/>
                  <w:szCs w:val="20"/>
                </w:rPr>
                <w:t>Herkomst groepattribuutsoort</w:t>
              </w:r>
            </w:ins>
          </w:p>
        </w:tc>
        <w:tc>
          <w:tcPr>
            <w:tcW w:w="5670" w:type="dxa"/>
            <w:gridSpan w:val="3"/>
            <w:tcBorders>
              <w:top w:val="nil"/>
              <w:left w:val="nil"/>
              <w:bottom w:val="nil"/>
              <w:right w:val="nil"/>
            </w:tcBorders>
          </w:tcPr>
          <w:p w14:paraId="21D124A1" w14:textId="77777777" w:rsidR="007A6C44" w:rsidRPr="00F2006F" w:rsidRDefault="007A6C44" w:rsidP="007A6C44">
            <w:pPr>
              <w:autoSpaceDE w:val="0"/>
              <w:autoSpaceDN w:val="0"/>
              <w:adjustRightInd w:val="0"/>
              <w:spacing w:after="0" w:line="240" w:lineRule="auto"/>
              <w:rPr>
                <w:ins w:id="13426" w:author="Arjan" w:date="2014-01-22T17:18:00Z"/>
                <w:rFonts w:ascii="Arial" w:eastAsia="Times New Roman" w:hAnsi="Arial" w:cs="Arial"/>
                <w:color w:val="000000"/>
                <w:sz w:val="20"/>
                <w:szCs w:val="20"/>
              </w:rPr>
            </w:pPr>
            <w:ins w:id="13427" w:author="Arjan" w:date="2014-01-22T17:18:00Z">
              <w:r w:rsidRPr="00F2006F">
                <w:rPr>
                  <w:rFonts w:ascii="Arial" w:eastAsia="Times New Roman" w:hAnsi="Arial" w:cs="Arial"/>
                  <w:color w:val="000000"/>
                  <w:sz w:val="20"/>
                  <w:szCs w:val="20"/>
                </w:rPr>
                <w:t>KING</w:t>
              </w:r>
            </w:ins>
          </w:p>
        </w:tc>
      </w:tr>
      <w:tr w:rsidR="007A6C44" w:rsidRPr="00F2006F" w14:paraId="76F1D709" w14:textId="77777777" w:rsidTr="007A6C44">
        <w:trPr>
          <w:trHeight w:val="230"/>
          <w:ins w:id="13428" w:author="Arjan" w:date="2014-01-22T17:18:00Z"/>
        </w:trPr>
        <w:tc>
          <w:tcPr>
            <w:tcW w:w="3690" w:type="dxa"/>
            <w:tcBorders>
              <w:top w:val="nil"/>
              <w:left w:val="nil"/>
              <w:bottom w:val="nil"/>
              <w:right w:val="nil"/>
            </w:tcBorders>
          </w:tcPr>
          <w:p w14:paraId="42FADA61" w14:textId="77777777" w:rsidR="007A6C44" w:rsidRPr="00F2006F" w:rsidRDefault="007A6C44" w:rsidP="007A6C44">
            <w:pPr>
              <w:autoSpaceDE w:val="0"/>
              <w:autoSpaceDN w:val="0"/>
              <w:adjustRightInd w:val="0"/>
              <w:spacing w:after="0" w:line="240" w:lineRule="auto"/>
              <w:rPr>
                <w:ins w:id="13429"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2C98A4AA" w14:textId="77777777" w:rsidR="007A6C44" w:rsidRPr="00F2006F" w:rsidRDefault="007A6C44" w:rsidP="007A6C44">
            <w:pPr>
              <w:autoSpaceDE w:val="0"/>
              <w:autoSpaceDN w:val="0"/>
              <w:adjustRightInd w:val="0"/>
              <w:spacing w:after="0" w:line="240" w:lineRule="auto"/>
              <w:rPr>
                <w:ins w:id="13430" w:author="Arjan" w:date="2014-01-22T17:18:00Z"/>
                <w:rFonts w:ascii="Arial" w:eastAsia="Times New Roman" w:hAnsi="Arial" w:cs="Arial"/>
                <w:b/>
                <w:bCs/>
                <w:color w:val="000000"/>
                <w:sz w:val="20"/>
                <w:szCs w:val="20"/>
              </w:rPr>
            </w:pPr>
          </w:p>
        </w:tc>
      </w:tr>
      <w:tr w:rsidR="007A6C44" w:rsidRPr="00F2006F" w14:paraId="5C12ECA5" w14:textId="77777777" w:rsidTr="007A6C44">
        <w:trPr>
          <w:trHeight w:val="230"/>
          <w:ins w:id="13431" w:author="Arjan" w:date="2014-01-22T17:18:00Z"/>
        </w:trPr>
        <w:tc>
          <w:tcPr>
            <w:tcW w:w="3690" w:type="dxa"/>
            <w:tcBorders>
              <w:top w:val="nil"/>
              <w:left w:val="nil"/>
              <w:bottom w:val="nil"/>
              <w:right w:val="nil"/>
            </w:tcBorders>
          </w:tcPr>
          <w:p w14:paraId="36D366D6" w14:textId="77777777" w:rsidR="007A6C44" w:rsidRPr="00F2006F" w:rsidRDefault="007A6C44" w:rsidP="007A6C44">
            <w:pPr>
              <w:autoSpaceDE w:val="0"/>
              <w:autoSpaceDN w:val="0"/>
              <w:adjustRightInd w:val="0"/>
              <w:spacing w:after="0" w:line="240" w:lineRule="auto"/>
              <w:rPr>
                <w:ins w:id="13432" w:author="Arjan" w:date="2014-01-22T17:18:00Z"/>
                <w:rFonts w:ascii="Arial" w:eastAsia="Times New Roman" w:hAnsi="Arial" w:cs="Arial"/>
                <w:color w:val="000000"/>
                <w:sz w:val="20"/>
                <w:szCs w:val="20"/>
              </w:rPr>
            </w:pPr>
            <w:ins w:id="13433" w:author="Arjan" w:date="2014-01-22T17:18:00Z">
              <w:r w:rsidRPr="00F2006F">
                <w:rPr>
                  <w:rFonts w:ascii="Arial" w:eastAsia="Times New Roman" w:hAnsi="Arial" w:cs="Arial"/>
                  <w:b/>
                  <w:bCs/>
                  <w:color w:val="000000"/>
                  <w:sz w:val="20"/>
                  <w:szCs w:val="20"/>
                </w:rPr>
                <w:t>Code groepattribuutsoort</w:t>
              </w:r>
            </w:ins>
          </w:p>
        </w:tc>
        <w:tc>
          <w:tcPr>
            <w:tcW w:w="5670" w:type="dxa"/>
            <w:gridSpan w:val="3"/>
            <w:tcBorders>
              <w:top w:val="nil"/>
              <w:left w:val="nil"/>
              <w:bottom w:val="nil"/>
              <w:right w:val="nil"/>
            </w:tcBorders>
          </w:tcPr>
          <w:p w14:paraId="671CEF3D" w14:textId="77777777" w:rsidR="007A6C44" w:rsidRPr="00F2006F" w:rsidRDefault="007A6C44" w:rsidP="007A6C44">
            <w:pPr>
              <w:autoSpaceDE w:val="0"/>
              <w:autoSpaceDN w:val="0"/>
              <w:adjustRightInd w:val="0"/>
              <w:spacing w:after="0" w:line="240" w:lineRule="auto"/>
              <w:rPr>
                <w:ins w:id="13434" w:author="Arjan" w:date="2014-01-22T17:18:00Z"/>
                <w:rFonts w:ascii="Arial" w:eastAsia="Times New Roman" w:hAnsi="Arial" w:cs="Arial"/>
                <w:color w:val="000000"/>
                <w:sz w:val="20"/>
                <w:szCs w:val="20"/>
              </w:rPr>
            </w:pPr>
          </w:p>
        </w:tc>
      </w:tr>
      <w:tr w:rsidR="007A6C44" w:rsidRPr="00F2006F" w14:paraId="59D2EB6B" w14:textId="77777777" w:rsidTr="007A6C44">
        <w:trPr>
          <w:ins w:id="13435" w:author="Arjan" w:date="2014-01-22T17:18:00Z"/>
        </w:trPr>
        <w:tc>
          <w:tcPr>
            <w:tcW w:w="3690" w:type="dxa"/>
            <w:tcBorders>
              <w:top w:val="nil"/>
              <w:left w:val="nil"/>
              <w:bottom w:val="nil"/>
              <w:right w:val="nil"/>
            </w:tcBorders>
          </w:tcPr>
          <w:p w14:paraId="5D0D6EF3" w14:textId="77777777" w:rsidR="007A6C44" w:rsidRPr="00F2006F" w:rsidRDefault="007A6C44" w:rsidP="007A6C44">
            <w:pPr>
              <w:autoSpaceDE w:val="0"/>
              <w:autoSpaceDN w:val="0"/>
              <w:adjustRightInd w:val="0"/>
              <w:spacing w:after="0" w:line="240" w:lineRule="auto"/>
              <w:rPr>
                <w:ins w:id="13436"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67664787" w14:textId="77777777" w:rsidR="007A6C44" w:rsidRPr="00F2006F" w:rsidRDefault="007A6C44" w:rsidP="007A6C44">
            <w:pPr>
              <w:autoSpaceDE w:val="0"/>
              <w:autoSpaceDN w:val="0"/>
              <w:adjustRightInd w:val="0"/>
              <w:spacing w:after="0" w:line="240" w:lineRule="auto"/>
              <w:rPr>
                <w:ins w:id="13437" w:author="Arjan" w:date="2014-01-22T17:18:00Z"/>
                <w:rFonts w:ascii="Arial" w:eastAsia="Times New Roman" w:hAnsi="Arial" w:cs="Arial"/>
                <w:b/>
                <w:bCs/>
                <w:color w:val="000000"/>
                <w:sz w:val="20"/>
                <w:szCs w:val="20"/>
              </w:rPr>
            </w:pPr>
          </w:p>
        </w:tc>
      </w:tr>
      <w:tr w:rsidR="007A6C44" w:rsidRPr="00F2006F" w14:paraId="71626A3D" w14:textId="77777777" w:rsidTr="007A6C44">
        <w:trPr>
          <w:ins w:id="13438" w:author="Arjan" w:date="2014-01-22T17:18:00Z"/>
        </w:trPr>
        <w:tc>
          <w:tcPr>
            <w:tcW w:w="3690" w:type="dxa"/>
            <w:tcBorders>
              <w:top w:val="nil"/>
              <w:left w:val="nil"/>
              <w:bottom w:val="nil"/>
              <w:right w:val="nil"/>
            </w:tcBorders>
          </w:tcPr>
          <w:p w14:paraId="0B9E5EDC" w14:textId="77777777" w:rsidR="007A6C44" w:rsidRPr="00F2006F" w:rsidRDefault="007A6C44" w:rsidP="007A6C44">
            <w:pPr>
              <w:autoSpaceDE w:val="0"/>
              <w:autoSpaceDN w:val="0"/>
              <w:adjustRightInd w:val="0"/>
              <w:spacing w:after="0" w:line="240" w:lineRule="auto"/>
              <w:rPr>
                <w:ins w:id="13439" w:author="Arjan" w:date="2014-01-22T17:18:00Z"/>
                <w:rFonts w:ascii="Arial" w:eastAsia="Times New Roman" w:hAnsi="Arial" w:cs="Arial"/>
                <w:b/>
                <w:bCs/>
                <w:color w:val="000000"/>
                <w:sz w:val="20"/>
                <w:szCs w:val="20"/>
              </w:rPr>
            </w:pPr>
            <w:ins w:id="13440" w:author="Arjan" w:date="2014-01-22T17:18:00Z">
              <w:r w:rsidRPr="00F2006F">
                <w:rPr>
                  <w:rFonts w:ascii="Arial" w:eastAsia="Times New Roman" w:hAnsi="Arial" w:cs="Arial"/>
                  <w:b/>
                  <w:bCs/>
                  <w:color w:val="000000"/>
                  <w:sz w:val="20"/>
                  <w:szCs w:val="20"/>
                </w:rPr>
                <w:t xml:space="preserve">XML-tag </w:t>
              </w:r>
              <w:r>
                <w:rPr>
                  <w:rFonts w:ascii="Arial" w:eastAsia="Times New Roman" w:hAnsi="Arial" w:cs="Arial"/>
                  <w:b/>
                  <w:bCs/>
                  <w:color w:val="000000"/>
                  <w:sz w:val="20"/>
                  <w:szCs w:val="20"/>
                </w:rPr>
                <w:t>groep</w:t>
              </w:r>
              <w:r w:rsidRPr="00F2006F">
                <w:rPr>
                  <w:rFonts w:ascii="Arial" w:eastAsia="Times New Roman" w:hAnsi="Arial" w:cs="Arial"/>
                  <w:b/>
                  <w:bCs/>
                  <w:color w:val="000000"/>
                  <w:sz w:val="20"/>
                  <w:szCs w:val="20"/>
                </w:rPr>
                <w:t>attribuutsoort</w:t>
              </w:r>
            </w:ins>
          </w:p>
        </w:tc>
        <w:tc>
          <w:tcPr>
            <w:tcW w:w="5670" w:type="dxa"/>
            <w:gridSpan w:val="3"/>
            <w:tcBorders>
              <w:top w:val="nil"/>
              <w:left w:val="nil"/>
              <w:bottom w:val="nil"/>
              <w:right w:val="nil"/>
            </w:tcBorders>
          </w:tcPr>
          <w:p w14:paraId="55A9E27B" w14:textId="77777777" w:rsidR="007A6C44" w:rsidRPr="00F2006F" w:rsidRDefault="00AC042C" w:rsidP="007A6C44">
            <w:pPr>
              <w:autoSpaceDE w:val="0"/>
              <w:autoSpaceDN w:val="0"/>
              <w:adjustRightInd w:val="0"/>
              <w:spacing w:after="0" w:line="240" w:lineRule="auto"/>
              <w:rPr>
                <w:ins w:id="13441" w:author="Arjan" w:date="2014-01-22T17:18:00Z"/>
                <w:rFonts w:ascii="Arial" w:eastAsia="Times New Roman" w:hAnsi="Arial" w:cs="Arial"/>
                <w:bCs/>
                <w:color w:val="000000"/>
                <w:sz w:val="20"/>
                <w:szCs w:val="20"/>
              </w:rPr>
            </w:pPr>
            <w:ins w:id="13442" w:author="Arjan" w:date="2014-01-22T17:19:00Z">
              <w:r>
                <w:rPr>
                  <w:rFonts w:ascii="Arial" w:eastAsia="Times New Roman" w:hAnsi="Arial" w:cs="Arial"/>
                  <w:bCs/>
                  <w:color w:val="000000"/>
                  <w:sz w:val="20"/>
                  <w:szCs w:val="20"/>
                </w:rPr>
                <w:t>eigenschap</w:t>
              </w:r>
            </w:ins>
          </w:p>
        </w:tc>
      </w:tr>
      <w:tr w:rsidR="007A6C44" w:rsidRPr="00F2006F" w14:paraId="3A3AFCF9" w14:textId="77777777" w:rsidTr="007A6C44">
        <w:trPr>
          <w:ins w:id="13443" w:author="Arjan" w:date="2014-01-22T17:18:00Z"/>
        </w:trPr>
        <w:tc>
          <w:tcPr>
            <w:tcW w:w="3690" w:type="dxa"/>
            <w:tcBorders>
              <w:top w:val="nil"/>
              <w:left w:val="nil"/>
              <w:bottom w:val="nil"/>
              <w:right w:val="nil"/>
            </w:tcBorders>
          </w:tcPr>
          <w:p w14:paraId="67929307" w14:textId="77777777" w:rsidR="007A6C44" w:rsidRPr="00F2006F" w:rsidRDefault="007A6C44" w:rsidP="007A6C44">
            <w:pPr>
              <w:autoSpaceDE w:val="0"/>
              <w:autoSpaceDN w:val="0"/>
              <w:adjustRightInd w:val="0"/>
              <w:spacing w:after="0" w:line="240" w:lineRule="auto"/>
              <w:rPr>
                <w:ins w:id="13444"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7D1F70E5" w14:textId="77777777" w:rsidR="007A6C44" w:rsidRPr="00F2006F" w:rsidRDefault="007A6C44" w:rsidP="007A6C44">
            <w:pPr>
              <w:autoSpaceDE w:val="0"/>
              <w:autoSpaceDN w:val="0"/>
              <w:adjustRightInd w:val="0"/>
              <w:spacing w:after="0" w:line="240" w:lineRule="auto"/>
              <w:rPr>
                <w:ins w:id="13445" w:author="Arjan" w:date="2014-01-22T17:18:00Z"/>
                <w:rFonts w:ascii="Arial" w:eastAsia="Times New Roman" w:hAnsi="Arial" w:cs="Arial"/>
                <w:b/>
                <w:bCs/>
                <w:color w:val="000000"/>
                <w:sz w:val="20"/>
                <w:szCs w:val="20"/>
              </w:rPr>
            </w:pPr>
          </w:p>
        </w:tc>
      </w:tr>
      <w:tr w:rsidR="007A6C44" w:rsidRPr="00AE1A91" w14:paraId="3213AE9C" w14:textId="77777777" w:rsidTr="007A6C44">
        <w:trPr>
          <w:ins w:id="13446" w:author="Arjan" w:date="2014-01-22T17:18:00Z"/>
        </w:trPr>
        <w:tc>
          <w:tcPr>
            <w:tcW w:w="3690" w:type="dxa"/>
            <w:tcBorders>
              <w:top w:val="nil"/>
              <w:left w:val="nil"/>
              <w:bottom w:val="nil"/>
              <w:right w:val="nil"/>
            </w:tcBorders>
          </w:tcPr>
          <w:p w14:paraId="0407B8FF" w14:textId="77777777" w:rsidR="007A6C44" w:rsidRPr="00F2006F" w:rsidRDefault="007A6C44" w:rsidP="007A6C44">
            <w:pPr>
              <w:autoSpaceDE w:val="0"/>
              <w:autoSpaceDN w:val="0"/>
              <w:adjustRightInd w:val="0"/>
              <w:spacing w:after="0" w:line="240" w:lineRule="auto"/>
              <w:rPr>
                <w:ins w:id="13447" w:author="Arjan" w:date="2014-01-22T17:18:00Z"/>
                <w:rFonts w:ascii="Arial" w:eastAsia="Times New Roman" w:hAnsi="Arial" w:cs="Arial"/>
                <w:color w:val="000000"/>
                <w:sz w:val="20"/>
                <w:szCs w:val="20"/>
              </w:rPr>
            </w:pPr>
            <w:ins w:id="13448" w:author="Arjan" w:date="2014-01-22T17:18:00Z">
              <w:r w:rsidRPr="00F2006F">
                <w:rPr>
                  <w:rFonts w:ascii="Arial" w:eastAsia="Times New Roman" w:hAnsi="Arial" w:cs="Arial"/>
                  <w:b/>
                  <w:bCs/>
                  <w:color w:val="000000"/>
                  <w:sz w:val="20"/>
                  <w:szCs w:val="20"/>
                </w:rPr>
                <w:t>Definitie groepattribuutsoort</w:t>
              </w:r>
            </w:ins>
          </w:p>
        </w:tc>
        <w:tc>
          <w:tcPr>
            <w:tcW w:w="5670" w:type="dxa"/>
            <w:gridSpan w:val="3"/>
            <w:tcBorders>
              <w:top w:val="nil"/>
              <w:left w:val="nil"/>
              <w:bottom w:val="nil"/>
              <w:right w:val="nil"/>
            </w:tcBorders>
          </w:tcPr>
          <w:p w14:paraId="3750CEA0" w14:textId="77777777" w:rsidR="007A6C44" w:rsidRPr="00DD0F4F" w:rsidRDefault="00A91463" w:rsidP="00A91463">
            <w:pPr>
              <w:autoSpaceDE w:val="0"/>
              <w:autoSpaceDN w:val="0"/>
              <w:adjustRightInd w:val="0"/>
              <w:spacing w:after="0" w:line="240" w:lineRule="auto"/>
              <w:rPr>
                <w:ins w:id="13449" w:author="Arjan" w:date="2014-01-22T17:18:00Z"/>
                <w:rFonts w:ascii="Arial" w:eastAsia="Times New Roman" w:hAnsi="Arial" w:cs="Arial"/>
                <w:color w:val="000000"/>
                <w:sz w:val="20"/>
                <w:szCs w:val="20"/>
                <w:lang w:val="nl-NL"/>
              </w:rPr>
            </w:pPr>
            <w:ins w:id="13450" w:author="Arjan" w:date="2014-01-22T17:23:00Z">
              <w:r w:rsidRPr="00DD0F4F">
                <w:rPr>
                  <w:rFonts w:ascii="Arial" w:eastAsia="Times New Roman" w:hAnsi="Arial" w:cs="Arial"/>
                  <w:color w:val="000000"/>
                  <w:sz w:val="20"/>
                  <w:szCs w:val="20"/>
                  <w:lang w:val="nl-NL"/>
                </w:rPr>
                <w:t xml:space="preserve">Een relevant inhoudelijk gegeven </w:t>
              </w:r>
            </w:ins>
            <w:ins w:id="13451" w:author="Arjan" w:date="2014-01-22T17:24:00Z">
              <w:r w:rsidRPr="00DD0F4F">
                <w:rPr>
                  <w:rFonts w:ascii="Arial" w:eastAsia="Times New Roman" w:hAnsi="Arial" w:cs="Arial"/>
                  <w:color w:val="000000"/>
                  <w:sz w:val="20"/>
                  <w:szCs w:val="20"/>
                  <w:lang w:val="nl-NL"/>
                </w:rPr>
                <w:t>waarvan waarden</w:t>
              </w:r>
            </w:ins>
            <w:ins w:id="13452" w:author="Arjan" w:date="2014-01-22T17:23:00Z">
              <w:r w:rsidRPr="00DD0F4F">
                <w:rPr>
                  <w:rFonts w:ascii="Arial" w:eastAsia="Times New Roman" w:hAnsi="Arial" w:cs="Arial"/>
                  <w:color w:val="000000"/>
                  <w:sz w:val="20"/>
                  <w:szCs w:val="20"/>
                  <w:lang w:val="nl-NL"/>
                </w:rPr>
                <w:t xml:space="preserve"> bij ZAAKen van eenzelfde ZAAKTYPE geregistreerd moet</w:t>
              </w:r>
            </w:ins>
            <w:ins w:id="13453" w:author="Arjan" w:date="2014-01-22T17:24:00Z">
              <w:r w:rsidRPr="00DD0F4F">
                <w:rPr>
                  <w:rFonts w:ascii="Arial" w:eastAsia="Times New Roman" w:hAnsi="Arial" w:cs="Arial"/>
                  <w:color w:val="000000"/>
                  <w:sz w:val="20"/>
                  <w:szCs w:val="20"/>
                  <w:lang w:val="nl-NL"/>
                </w:rPr>
                <w:t>en</w:t>
              </w:r>
            </w:ins>
            <w:ins w:id="13454" w:author="Arjan" w:date="2014-01-22T17:23:00Z">
              <w:r w:rsidRPr="00DD0F4F">
                <w:rPr>
                  <w:rFonts w:ascii="Arial" w:eastAsia="Times New Roman" w:hAnsi="Arial" w:cs="Arial"/>
                  <w:color w:val="000000"/>
                  <w:sz w:val="20"/>
                  <w:szCs w:val="20"/>
                  <w:lang w:val="nl-NL"/>
                </w:rPr>
                <w:t xml:space="preserve"> kunnen worden en </w:t>
              </w:r>
            </w:ins>
            <w:ins w:id="13455" w:author="Arjan" w:date="2014-01-22T17:24:00Z">
              <w:r w:rsidRPr="00DD0F4F">
                <w:rPr>
                  <w:rFonts w:ascii="Arial" w:eastAsia="Times New Roman" w:hAnsi="Arial" w:cs="Arial"/>
                  <w:color w:val="000000"/>
                  <w:sz w:val="20"/>
                  <w:szCs w:val="20"/>
                  <w:lang w:val="nl-NL"/>
                </w:rPr>
                <w:t xml:space="preserve">dat </w:t>
              </w:r>
            </w:ins>
            <w:ins w:id="13456" w:author="Arjan" w:date="2014-01-22T17:23:00Z">
              <w:r w:rsidRPr="00DD0F4F">
                <w:rPr>
                  <w:rFonts w:ascii="Arial" w:eastAsia="Times New Roman" w:hAnsi="Arial" w:cs="Arial"/>
                  <w:color w:val="000000"/>
                  <w:sz w:val="20"/>
                  <w:szCs w:val="20"/>
                  <w:lang w:val="nl-NL"/>
                </w:rPr>
                <w:t xml:space="preserve">geen standaard kenmerk is van een </w:t>
              </w:r>
            </w:ins>
            <w:ins w:id="13457" w:author="Arjan" w:date="2014-01-22T17:24:00Z">
              <w:r w:rsidRPr="00DD0F4F">
                <w:rPr>
                  <w:rFonts w:ascii="Arial" w:eastAsia="Times New Roman" w:hAnsi="Arial" w:cs="Arial"/>
                  <w:color w:val="000000"/>
                  <w:sz w:val="20"/>
                  <w:szCs w:val="20"/>
                  <w:lang w:val="nl-NL"/>
                </w:rPr>
                <w:t>ZAAK</w:t>
              </w:r>
            </w:ins>
            <w:ins w:id="13458" w:author="Arjan" w:date="2014-01-22T17:23:00Z">
              <w:r w:rsidRPr="00DD0F4F">
                <w:rPr>
                  <w:rFonts w:ascii="Arial" w:eastAsia="Times New Roman" w:hAnsi="Arial" w:cs="Arial"/>
                  <w:color w:val="000000"/>
                  <w:sz w:val="20"/>
                  <w:szCs w:val="20"/>
                  <w:lang w:val="nl-NL"/>
                </w:rPr>
                <w:t>.</w:t>
              </w:r>
            </w:ins>
          </w:p>
        </w:tc>
      </w:tr>
      <w:tr w:rsidR="007A6C44" w:rsidRPr="00AE1A91" w14:paraId="2468F1FF" w14:textId="77777777" w:rsidTr="007A6C44">
        <w:trPr>
          <w:ins w:id="13459" w:author="Arjan" w:date="2014-01-22T17:18:00Z"/>
        </w:trPr>
        <w:tc>
          <w:tcPr>
            <w:tcW w:w="3690" w:type="dxa"/>
            <w:tcBorders>
              <w:top w:val="nil"/>
              <w:left w:val="nil"/>
              <w:bottom w:val="nil"/>
              <w:right w:val="nil"/>
            </w:tcBorders>
          </w:tcPr>
          <w:p w14:paraId="381E7263" w14:textId="77777777" w:rsidR="007A6C44" w:rsidRPr="00DD0F4F" w:rsidRDefault="007A6C44" w:rsidP="007A6C44">
            <w:pPr>
              <w:autoSpaceDE w:val="0"/>
              <w:autoSpaceDN w:val="0"/>
              <w:adjustRightInd w:val="0"/>
              <w:spacing w:after="0" w:line="240" w:lineRule="auto"/>
              <w:rPr>
                <w:ins w:id="13460" w:author="Arjan" w:date="2014-01-22T17:18:00Z"/>
                <w:rFonts w:ascii="Arial" w:eastAsia="Times New Roman" w:hAnsi="Arial" w:cs="Arial"/>
                <w:b/>
                <w:bCs/>
                <w:color w:val="000000"/>
                <w:sz w:val="20"/>
                <w:szCs w:val="20"/>
                <w:lang w:val="nl-NL"/>
              </w:rPr>
            </w:pPr>
          </w:p>
        </w:tc>
        <w:tc>
          <w:tcPr>
            <w:tcW w:w="5670" w:type="dxa"/>
            <w:gridSpan w:val="3"/>
            <w:tcBorders>
              <w:top w:val="nil"/>
              <w:left w:val="nil"/>
              <w:bottom w:val="nil"/>
              <w:right w:val="nil"/>
            </w:tcBorders>
          </w:tcPr>
          <w:p w14:paraId="03170008" w14:textId="77777777" w:rsidR="007A6C44" w:rsidRPr="00DD0F4F" w:rsidRDefault="007A6C44" w:rsidP="007A6C44">
            <w:pPr>
              <w:autoSpaceDE w:val="0"/>
              <w:autoSpaceDN w:val="0"/>
              <w:adjustRightInd w:val="0"/>
              <w:spacing w:after="0" w:line="240" w:lineRule="auto"/>
              <w:rPr>
                <w:ins w:id="13461" w:author="Arjan" w:date="2014-01-22T17:18:00Z"/>
                <w:rFonts w:ascii="Arial" w:eastAsia="Times New Roman" w:hAnsi="Arial" w:cs="Arial"/>
                <w:b/>
                <w:bCs/>
                <w:color w:val="000000"/>
                <w:sz w:val="20"/>
                <w:szCs w:val="20"/>
                <w:lang w:val="nl-NL"/>
              </w:rPr>
            </w:pPr>
          </w:p>
        </w:tc>
      </w:tr>
      <w:tr w:rsidR="007A6C44" w:rsidRPr="00F2006F" w14:paraId="7DA3533D" w14:textId="77777777" w:rsidTr="007A6C44">
        <w:trPr>
          <w:ins w:id="13462" w:author="Arjan" w:date="2014-01-22T17:18:00Z"/>
        </w:trPr>
        <w:tc>
          <w:tcPr>
            <w:tcW w:w="3690" w:type="dxa"/>
            <w:tcBorders>
              <w:top w:val="nil"/>
              <w:left w:val="nil"/>
              <w:bottom w:val="nil"/>
              <w:right w:val="nil"/>
            </w:tcBorders>
          </w:tcPr>
          <w:p w14:paraId="69189B3A" w14:textId="77777777" w:rsidR="007A6C44" w:rsidRPr="00F2006F" w:rsidRDefault="007A6C44" w:rsidP="007A6C44">
            <w:pPr>
              <w:autoSpaceDE w:val="0"/>
              <w:autoSpaceDN w:val="0"/>
              <w:adjustRightInd w:val="0"/>
              <w:spacing w:after="0" w:line="240" w:lineRule="auto"/>
              <w:rPr>
                <w:ins w:id="13463" w:author="Arjan" w:date="2014-01-22T17:18:00Z"/>
                <w:rFonts w:ascii="Arial" w:eastAsia="Times New Roman" w:hAnsi="Arial" w:cs="Arial"/>
                <w:b/>
                <w:bCs/>
                <w:color w:val="000000"/>
                <w:sz w:val="20"/>
                <w:szCs w:val="20"/>
              </w:rPr>
            </w:pPr>
            <w:ins w:id="13464" w:author="Arjan" w:date="2014-01-22T17:18:00Z">
              <w:r w:rsidRPr="00F2006F">
                <w:rPr>
                  <w:rFonts w:ascii="Arial" w:eastAsia="Times New Roman" w:hAnsi="Arial" w:cs="Arial"/>
                  <w:b/>
                  <w:bCs/>
                  <w:color w:val="000000"/>
                  <w:sz w:val="20"/>
                  <w:szCs w:val="20"/>
                </w:rPr>
                <w:t xml:space="preserve">Herkomst definitie </w:t>
              </w:r>
              <w:r>
                <w:rPr>
                  <w:rFonts w:ascii="Arial" w:eastAsia="Times New Roman" w:hAnsi="Arial" w:cs="Arial"/>
                  <w:b/>
                  <w:bCs/>
                  <w:color w:val="000000"/>
                  <w:sz w:val="20"/>
                  <w:szCs w:val="20"/>
                </w:rPr>
                <w:t>groep</w:t>
              </w:r>
              <w:r w:rsidRPr="00F2006F">
                <w:rPr>
                  <w:rFonts w:ascii="Arial" w:eastAsia="Times New Roman" w:hAnsi="Arial" w:cs="Arial"/>
                  <w:b/>
                  <w:bCs/>
                  <w:color w:val="000000"/>
                  <w:sz w:val="20"/>
                  <w:szCs w:val="20"/>
                </w:rPr>
                <w:t>attribuutsoort</w:t>
              </w:r>
            </w:ins>
          </w:p>
        </w:tc>
        <w:tc>
          <w:tcPr>
            <w:tcW w:w="5670" w:type="dxa"/>
            <w:gridSpan w:val="3"/>
            <w:tcBorders>
              <w:top w:val="nil"/>
              <w:left w:val="nil"/>
              <w:bottom w:val="nil"/>
              <w:right w:val="nil"/>
            </w:tcBorders>
          </w:tcPr>
          <w:p w14:paraId="7007FDDF" w14:textId="77777777" w:rsidR="007A6C44" w:rsidRPr="00F2006F" w:rsidRDefault="007A6C44" w:rsidP="007A6C44">
            <w:pPr>
              <w:autoSpaceDE w:val="0"/>
              <w:autoSpaceDN w:val="0"/>
              <w:adjustRightInd w:val="0"/>
              <w:spacing w:after="0" w:line="240" w:lineRule="auto"/>
              <w:rPr>
                <w:ins w:id="13465" w:author="Arjan" w:date="2014-01-22T17:18:00Z"/>
                <w:rFonts w:ascii="Arial" w:eastAsia="Times New Roman" w:hAnsi="Arial" w:cs="Arial"/>
                <w:bCs/>
                <w:color w:val="000000"/>
                <w:sz w:val="20"/>
                <w:szCs w:val="20"/>
              </w:rPr>
            </w:pPr>
            <w:ins w:id="13466" w:author="Arjan" w:date="2014-01-22T17:18:00Z">
              <w:r w:rsidRPr="00F2006F">
                <w:rPr>
                  <w:rFonts w:ascii="Arial" w:eastAsia="Times New Roman" w:hAnsi="Arial" w:cs="Arial"/>
                  <w:bCs/>
                  <w:color w:val="000000"/>
                  <w:sz w:val="20"/>
                  <w:szCs w:val="20"/>
                </w:rPr>
                <w:t>KING</w:t>
              </w:r>
            </w:ins>
          </w:p>
        </w:tc>
      </w:tr>
      <w:tr w:rsidR="007A6C44" w:rsidRPr="00F2006F" w14:paraId="132D79C5" w14:textId="77777777" w:rsidTr="007A6C44">
        <w:trPr>
          <w:ins w:id="13467" w:author="Arjan" w:date="2014-01-22T17:18:00Z"/>
        </w:trPr>
        <w:tc>
          <w:tcPr>
            <w:tcW w:w="3690" w:type="dxa"/>
            <w:tcBorders>
              <w:top w:val="nil"/>
              <w:left w:val="nil"/>
              <w:bottom w:val="nil"/>
              <w:right w:val="nil"/>
            </w:tcBorders>
          </w:tcPr>
          <w:p w14:paraId="7DBD357B" w14:textId="77777777" w:rsidR="007A6C44" w:rsidRPr="00F2006F" w:rsidRDefault="007A6C44" w:rsidP="007A6C44">
            <w:pPr>
              <w:autoSpaceDE w:val="0"/>
              <w:autoSpaceDN w:val="0"/>
              <w:adjustRightInd w:val="0"/>
              <w:spacing w:after="0" w:line="240" w:lineRule="auto"/>
              <w:rPr>
                <w:ins w:id="13468"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5EB9A64B" w14:textId="77777777" w:rsidR="007A6C44" w:rsidRPr="00F2006F" w:rsidRDefault="007A6C44" w:rsidP="007A6C44">
            <w:pPr>
              <w:autoSpaceDE w:val="0"/>
              <w:autoSpaceDN w:val="0"/>
              <w:adjustRightInd w:val="0"/>
              <w:spacing w:after="0" w:line="240" w:lineRule="auto"/>
              <w:rPr>
                <w:ins w:id="13469" w:author="Arjan" w:date="2014-01-22T17:18:00Z"/>
                <w:rFonts w:ascii="Arial" w:eastAsia="Times New Roman" w:hAnsi="Arial" w:cs="Arial"/>
                <w:b/>
                <w:bCs/>
                <w:color w:val="000000"/>
                <w:sz w:val="20"/>
                <w:szCs w:val="20"/>
              </w:rPr>
            </w:pPr>
          </w:p>
        </w:tc>
      </w:tr>
      <w:tr w:rsidR="007A6C44" w:rsidRPr="00F2006F" w14:paraId="1471DCFF" w14:textId="77777777" w:rsidTr="007A6C44">
        <w:trPr>
          <w:ins w:id="13470" w:author="Arjan" w:date="2014-01-22T17:18:00Z"/>
        </w:trPr>
        <w:tc>
          <w:tcPr>
            <w:tcW w:w="3690" w:type="dxa"/>
            <w:tcBorders>
              <w:top w:val="nil"/>
              <w:left w:val="nil"/>
              <w:bottom w:val="nil"/>
              <w:right w:val="nil"/>
            </w:tcBorders>
          </w:tcPr>
          <w:p w14:paraId="52A52AF8" w14:textId="77777777" w:rsidR="007A6C44" w:rsidRPr="00F2006F" w:rsidRDefault="007A6C44" w:rsidP="007A6C44">
            <w:pPr>
              <w:autoSpaceDE w:val="0"/>
              <w:autoSpaceDN w:val="0"/>
              <w:adjustRightInd w:val="0"/>
              <w:spacing w:after="0" w:line="240" w:lineRule="auto"/>
              <w:rPr>
                <w:ins w:id="13471" w:author="Arjan" w:date="2014-01-22T17:18:00Z"/>
                <w:rFonts w:ascii="Arial" w:eastAsia="Times New Roman" w:hAnsi="Arial" w:cs="Arial"/>
                <w:color w:val="000000"/>
                <w:sz w:val="20"/>
                <w:szCs w:val="20"/>
              </w:rPr>
            </w:pPr>
            <w:ins w:id="13472" w:author="Arjan" w:date="2014-01-22T17:18:00Z">
              <w:r w:rsidRPr="00F2006F">
                <w:rPr>
                  <w:rFonts w:ascii="Arial" w:eastAsia="Times New Roman" w:hAnsi="Arial" w:cs="Arial"/>
                  <w:b/>
                  <w:bCs/>
                  <w:color w:val="000000"/>
                  <w:sz w:val="20"/>
                  <w:szCs w:val="20"/>
                </w:rPr>
                <w:t>Datum opname groepattribuutsoort</w:t>
              </w:r>
            </w:ins>
          </w:p>
        </w:tc>
        <w:tc>
          <w:tcPr>
            <w:tcW w:w="5670" w:type="dxa"/>
            <w:gridSpan w:val="3"/>
            <w:tcBorders>
              <w:top w:val="nil"/>
              <w:left w:val="nil"/>
              <w:bottom w:val="nil"/>
              <w:right w:val="nil"/>
            </w:tcBorders>
          </w:tcPr>
          <w:p w14:paraId="256E52F9" w14:textId="77777777" w:rsidR="007A6C44" w:rsidRPr="00F2006F" w:rsidRDefault="007A6C44" w:rsidP="007A6C44">
            <w:pPr>
              <w:autoSpaceDE w:val="0"/>
              <w:autoSpaceDN w:val="0"/>
              <w:adjustRightInd w:val="0"/>
              <w:spacing w:after="0" w:line="240" w:lineRule="auto"/>
              <w:rPr>
                <w:ins w:id="13473" w:author="Arjan" w:date="2014-01-22T17:18:00Z"/>
                <w:rFonts w:ascii="Arial" w:eastAsia="Times New Roman" w:hAnsi="Arial" w:cs="Arial"/>
                <w:color w:val="000000"/>
                <w:sz w:val="20"/>
                <w:szCs w:val="20"/>
              </w:rPr>
            </w:pPr>
            <w:ins w:id="13474" w:author="Arjan" w:date="2014-01-22T17:18:00Z">
              <w:r w:rsidRPr="00F2006F">
                <w:rPr>
                  <w:rFonts w:ascii="Arial" w:eastAsia="Times New Roman" w:hAnsi="Arial" w:cs="Arial"/>
                  <w:color w:val="000000"/>
                  <w:sz w:val="20"/>
                  <w:szCs w:val="20"/>
                </w:rPr>
                <w:t>1</w:t>
              </w:r>
            </w:ins>
            <w:ins w:id="13475" w:author="Arjan" w:date="2014-01-22T17:19:00Z">
              <w:r w:rsidR="00AC042C">
                <w:rPr>
                  <w:rFonts w:ascii="Arial" w:eastAsia="Times New Roman" w:hAnsi="Arial" w:cs="Arial"/>
                  <w:color w:val="000000"/>
                  <w:sz w:val="20"/>
                  <w:szCs w:val="20"/>
                </w:rPr>
                <w:t>5</w:t>
              </w:r>
            </w:ins>
            <w:ins w:id="13476" w:author="Arjan" w:date="2014-01-22T17:18:00Z">
              <w:r w:rsidRPr="00F2006F">
                <w:rPr>
                  <w:rFonts w:ascii="Arial" w:eastAsia="Times New Roman" w:hAnsi="Arial" w:cs="Arial"/>
                  <w:color w:val="000000"/>
                  <w:sz w:val="20"/>
                  <w:szCs w:val="20"/>
                </w:rPr>
                <w:t>-1</w:t>
              </w:r>
            </w:ins>
            <w:ins w:id="13477" w:author="Arjan" w:date="2014-01-22T17:19:00Z">
              <w:r w:rsidR="00AC042C">
                <w:rPr>
                  <w:rFonts w:ascii="Arial" w:eastAsia="Times New Roman" w:hAnsi="Arial" w:cs="Arial"/>
                  <w:color w:val="000000"/>
                  <w:sz w:val="20"/>
                  <w:szCs w:val="20"/>
                </w:rPr>
                <w:t>2</w:t>
              </w:r>
            </w:ins>
            <w:ins w:id="13478" w:author="Arjan" w:date="2014-01-22T17:18:00Z">
              <w:r w:rsidRPr="00F2006F">
                <w:rPr>
                  <w:rFonts w:ascii="Arial" w:eastAsia="Times New Roman" w:hAnsi="Arial" w:cs="Arial"/>
                  <w:color w:val="000000"/>
                  <w:sz w:val="20"/>
                  <w:szCs w:val="20"/>
                </w:rPr>
                <w:t>-2013</w:t>
              </w:r>
            </w:ins>
          </w:p>
        </w:tc>
      </w:tr>
      <w:tr w:rsidR="007A6C44" w:rsidRPr="00F2006F" w14:paraId="2C30F22D" w14:textId="77777777" w:rsidTr="007A6C44">
        <w:trPr>
          <w:trHeight w:val="215"/>
          <w:ins w:id="13479" w:author="Arjan" w:date="2014-01-22T17:18:00Z"/>
        </w:trPr>
        <w:tc>
          <w:tcPr>
            <w:tcW w:w="3690" w:type="dxa"/>
            <w:tcBorders>
              <w:top w:val="nil"/>
              <w:left w:val="nil"/>
              <w:bottom w:val="nil"/>
              <w:right w:val="nil"/>
            </w:tcBorders>
          </w:tcPr>
          <w:p w14:paraId="6F37E180" w14:textId="77777777" w:rsidR="007A6C44" w:rsidRPr="00F2006F" w:rsidRDefault="007A6C44" w:rsidP="007A6C44">
            <w:pPr>
              <w:autoSpaceDE w:val="0"/>
              <w:autoSpaceDN w:val="0"/>
              <w:adjustRightInd w:val="0"/>
              <w:spacing w:after="0" w:line="240" w:lineRule="auto"/>
              <w:rPr>
                <w:ins w:id="13480"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4DD2D48D" w14:textId="77777777" w:rsidR="007A6C44" w:rsidRPr="00F2006F" w:rsidRDefault="007A6C44" w:rsidP="007A6C44">
            <w:pPr>
              <w:autoSpaceDE w:val="0"/>
              <w:autoSpaceDN w:val="0"/>
              <w:adjustRightInd w:val="0"/>
              <w:spacing w:after="0" w:line="240" w:lineRule="auto"/>
              <w:rPr>
                <w:ins w:id="13481" w:author="Arjan" w:date="2014-01-22T17:18:00Z"/>
                <w:rFonts w:ascii="Arial" w:eastAsia="Times New Roman" w:hAnsi="Arial" w:cs="Arial"/>
                <w:b/>
                <w:bCs/>
                <w:color w:val="000000"/>
                <w:sz w:val="20"/>
                <w:szCs w:val="20"/>
              </w:rPr>
            </w:pPr>
          </w:p>
        </w:tc>
      </w:tr>
      <w:tr w:rsidR="007A6C44" w:rsidRPr="00AE1A91" w14:paraId="3D50D41D" w14:textId="77777777" w:rsidTr="007A6C44">
        <w:trPr>
          <w:trHeight w:val="215"/>
          <w:ins w:id="13482" w:author="Arjan" w:date="2014-01-22T17:18:00Z"/>
        </w:trPr>
        <w:tc>
          <w:tcPr>
            <w:tcW w:w="3690" w:type="dxa"/>
            <w:tcBorders>
              <w:top w:val="nil"/>
              <w:left w:val="nil"/>
              <w:bottom w:val="nil"/>
              <w:right w:val="nil"/>
            </w:tcBorders>
          </w:tcPr>
          <w:p w14:paraId="6CC770BA" w14:textId="77777777" w:rsidR="007A6C44" w:rsidRPr="00F2006F" w:rsidRDefault="007A6C44" w:rsidP="007A6C44">
            <w:pPr>
              <w:autoSpaceDE w:val="0"/>
              <w:autoSpaceDN w:val="0"/>
              <w:adjustRightInd w:val="0"/>
              <w:spacing w:after="0" w:line="240" w:lineRule="auto"/>
              <w:rPr>
                <w:ins w:id="13483" w:author="Arjan" w:date="2014-01-22T17:18:00Z"/>
                <w:rFonts w:ascii="Arial" w:eastAsia="Times New Roman" w:hAnsi="Arial" w:cs="Arial"/>
                <w:color w:val="000000"/>
                <w:sz w:val="20"/>
                <w:szCs w:val="20"/>
              </w:rPr>
            </w:pPr>
            <w:ins w:id="13484" w:author="Arjan" w:date="2014-01-22T17:18:00Z">
              <w:r w:rsidRPr="00F2006F">
                <w:rPr>
                  <w:rFonts w:ascii="Arial" w:eastAsia="Times New Roman" w:hAnsi="Arial" w:cs="Arial"/>
                  <w:b/>
                  <w:bCs/>
                  <w:color w:val="000000"/>
                  <w:sz w:val="20"/>
                  <w:szCs w:val="20"/>
                </w:rPr>
                <w:t>Toelichting groepattribuutsoort</w:t>
              </w:r>
            </w:ins>
          </w:p>
        </w:tc>
        <w:tc>
          <w:tcPr>
            <w:tcW w:w="5670" w:type="dxa"/>
            <w:gridSpan w:val="3"/>
            <w:tcBorders>
              <w:top w:val="nil"/>
              <w:left w:val="nil"/>
              <w:bottom w:val="nil"/>
              <w:right w:val="nil"/>
            </w:tcBorders>
          </w:tcPr>
          <w:p w14:paraId="3A3C7B3E" w14:textId="77777777" w:rsidR="007A6C44" w:rsidRPr="00DD0F4F" w:rsidRDefault="00A91463" w:rsidP="000D0872">
            <w:pPr>
              <w:autoSpaceDE w:val="0"/>
              <w:autoSpaceDN w:val="0"/>
              <w:adjustRightInd w:val="0"/>
              <w:spacing w:after="0" w:line="240" w:lineRule="auto"/>
              <w:rPr>
                <w:ins w:id="13485" w:author="Arjan" w:date="2014-01-22T17:18:00Z"/>
                <w:rFonts w:ascii="Arial" w:eastAsia="Times New Roman" w:hAnsi="Arial" w:cs="Arial"/>
                <w:color w:val="000000"/>
                <w:sz w:val="20"/>
                <w:szCs w:val="20"/>
                <w:lang w:val="nl-NL"/>
              </w:rPr>
            </w:pPr>
            <w:ins w:id="13486" w:author="Arjan" w:date="2014-01-22T17:25:00Z">
              <w:r w:rsidRPr="00DD0F4F">
                <w:rPr>
                  <w:rFonts w:ascii="Arial" w:eastAsia="Times New Roman" w:hAnsi="Arial" w:cs="Arial"/>
                  <w:color w:val="000000"/>
                  <w:sz w:val="20"/>
                  <w:szCs w:val="20"/>
                  <w:lang w:val="nl-NL"/>
                </w:rPr>
                <w:t>Het RGBZ biedt generieke kenmerken van zaken</w:t>
              </w:r>
            </w:ins>
            <w:ins w:id="13487" w:author="Arjan" w:date="2014-01-22T17:26:00Z">
              <w:r w:rsidRPr="00DD0F4F">
                <w:rPr>
                  <w:rFonts w:ascii="Arial" w:eastAsia="Times New Roman" w:hAnsi="Arial" w:cs="Arial"/>
                  <w:color w:val="000000"/>
                  <w:sz w:val="20"/>
                  <w:szCs w:val="20"/>
                  <w:lang w:val="nl-NL"/>
                </w:rPr>
                <w:t xml:space="preserve">. Bij zaken van een bepaald zaaktype kan de behoefte bestaan om </w:t>
              </w:r>
            </w:ins>
            <w:ins w:id="13488" w:author="Arjan" w:date="2014-01-22T17:27:00Z">
              <w:r w:rsidRPr="00DD0F4F">
                <w:rPr>
                  <w:rFonts w:ascii="Arial" w:eastAsia="Times New Roman" w:hAnsi="Arial" w:cs="Arial"/>
                  <w:color w:val="000000"/>
                  <w:sz w:val="20"/>
                  <w:szCs w:val="20"/>
                  <w:lang w:val="nl-NL"/>
                </w:rPr>
                <w:t>waarden</w:t>
              </w:r>
            </w:ins>
            <w:ins w:id="13489" w:author="Arjan" w:date="2014-01-22T17:26:00Z">
              <w:r w:rsidRPr="00DD0F4F">
                <w:rPr>
                  <w:rFonts w:ascii="Arial" w:eastAsia="Times New Roman" w:hAnsi="Arial" w:cs="Arial"/>
                  <w:color w:val="000000"/>
                  <w:sz w:val="20"/>
                  <w:szCs w:val="20"/>
                  <w:lang w:val="nl-NL"/>
                </w:rPr>
                <w:t xml:space="preserve"> uit te wisselen </w:t>
              </w:r>
            </w:ins>
            <w:ins w:id="13490" w:author="Arjan" w:date="2014-01-22T17:27:00Z">
              <w:r w:rsidRPr="00DD0F4F">
                <w:rPr>
                  <w:rFonts w:ascii="Arial" w:eastAsia="Times New Roman" w:hAnsi="Arial" w:cs="Arial"/>
                  <w:color w:val="000000"/>
                  <w:sz w:val="20"/>
                  <w:szCs w:val="20"/>
                  <w:lang w:val="nl-NL"/>
                </w:rPr>
                <w:t xml:space="preserve">van gegevens </w:t>
              </w:r>
            </w:ins>
            <w:ins w:id="13491" w:author="Arjan" w:date="2014-01-22T17:26:00Z">
              <w:r w:rsidRPr="00DD0F4F">
                <w:rPr>
                  <w:rFonts w:ascii="Arial" w:eastAsia="Times New Roman" w:hAnsi="Arial" w:cs="Arial"/>
                  <w:color w:val="000000"/>
                  <w:sz w:val="20"/>
                  <w:szCs w:val="20"/>
                  <w:lang w:val="nl-NL"/>
                </w:rPr>
                <w:t>die specifiek zijn voor die za</w:t>
              </w:r>
            </w:ins>
            <w:ins w:id="13492" w:author="Arjan" w:date="2014-01-22T17:27:00Z">
              <w:r w:rsidRPr="00DD0F4F">
                <w:rPr>
                  <w:rFonts w:ascii="Arial" w:eastAsia="Times New Roman" w:hAnsi="Arial" w:cs="Arial"/>
                  <w:color w:val="000000"/>
                  <w:sz w:val="20"/>
                  <w:szCs w:val="20"/>
                  <w:lang w:val="nl-NL"/>
                </w:rPr>
                <w:t>ken. Met dit groepattribuutsoort simuleren we de aanwezigheid van dergelijke eigenschappen.</w:t>
              </w:r>
            </w:ins>
            <w:ins w:id="13493" w:author="Arjan" w:date="2014-01-22T17:28:00Z">
              <w:r w:rsidRPr="00DD0F4F">
                <w:rPr>
                  <w:rFonts w:ascii="Arial" w:eastAsia="Times New Roman" w:hAnsi="Arial" w:cs="Arial"/>
                  <w:color w:val="000000"/>
                  <w:sz w:val="20"/>
                  <w:szCs w:val="20"/>
                  <w:lang w:val="nl-NL"/>
                </w:rPr>
                <w:t xml:space="preserve"> Aangezien deze eigenschappen specifiek zijn per zaaktype, modelleren we deze eigenschappen hier niet specifiek. De eigenscha</w:t>
              </w:r>
            </w:ins>
            <w:ins w:id="13494" w:author="Arjan" w:date="2014-01-22T17:29:00Z">
              <w:r w:rsidRPr="00DD0F4F">
                <w:rPr>
                  <w:rFonts w:ascii="Arial" w:eastAsia="Times New Roman" w:hAnsi="Arial" w:cs="Arial"/>
                  <w:color w:val="000000"/>
                  <w:sz w:val="20"/>
                  <w:szCs w:val="20"/>
                  <w:lang w:val="nl-NL"/>
                </w:rPr>
                <w:t xml:space="preserve">ppen worden per zaaktype in een desbetreffende zaaktypecatalogus gespecificeerd. </w:t>
              </w:r>
            </w:ins>
            <w:ins w:id="13495" w:author="Arjan" w:date="2014-01-22T17:31:00Z">
              <w:r w:rsidR="000D0872" w:rsidRPr="00DD0F4F">
                <w:rPr>
                  <w:rFonts w:ascii="Arial" w:eastAsia="Times New Roman" w:hAnsi="Arial" w:cs="Arial"/>
                  <w:color w:val="000000"/>
                  <w:sz w:val="20"/>
                  <w:szCs w:val="20"/>
                  <w:lang w:val="nl-NL"/>
                </w:rPr>
                <w:t xml:space="preserve">De van het RGBZ af te leiden berichtenstandaard </w:t>
              </w:r>
            </w:ins>
            <w:ins w:id="13496" w:author="Arjan" w:date="2014-01-22T17:29:00Z">
              <w:r w:rsidRPr="00DD0F4F">
                <w:rPr>
                  <w:rFonts w:ascii="Arial" w:eastAsia="Times New Roman" w:hAnsi="Arial" w:cs="Arial"/>
                  <w:color w:val="000000"/>
                  <w:sz w:val="20"/>
                  <w:szCs w:val="20"/>
                  <w:lang w:val="nl-NL"/>
                </w:rPr>
                <w:t>StUF-ZKN biedt generieke functionaliteiten om waarden van deze eigenschappen uit te</w:t>
              </w:r>
            </w:ins>
            <w:ins w:id="13497" w:author="Arjan" w:date="2014-01-22T17:30:00Z">
              <w:r w:rsidRPr="00DD0F4F">
                <w:rPr>
                  <w:rFonts w:ascii="Arial" w:eastAsia="Times New Roman" w:hAnsi="Arial" w:cs="Arial"/>
                  <w:color w:val="000000"/>
                  <w:sz w:val="20"/>
                  <w:szCs w:val="20"/>
                  <w:lang w:val="nl-NL"/>
                </w:rPr>
                <w:t xml:space="preserve"> wisselen.</w:t>
              </w:r>
            </w:ins>
            <w:ins w:id="13498" w:author="Arjan" w:date="2014-01-22T17:27:00Z">
              <w:r w:rsidRPr="00DD0F4F">
                <w:rPr>
                  <w:rFonts w:ascii="Arial" w:eastAsia="Times New Roman" w:hAnsi="Arial" w:cs="Arial"/>
                  <w:color w:val="000000"/>
                  <w:sz w:val="20"/>
                  <w:szCs w:val="20"/>
                  <w:lang w:val="nl-NL"/>
                </w:rPr>
                <w:t xml:space="preserve"> </w:t>
              </w:r>
            </w:ins>
          </w:p>
        </w:tc>
      </w:tr>
      <w:tr w:rsidR="007A6C44" w:rsidRPr="00AE1A91" w14:paraId="60842671" w14:textId="77777777" w:rsidTr="007A6C44">
        <w:trPr>
          <w:ins w:id="13499" w:author="Arjan" w:date="2014-01-22T17:18:00Z"/>
        </w:trPr>
        <w:tc>
          <w:tcPr>
            <w:tcW w:w="3690" w:type="dxa"/>
            <w:tcBorders>
              <w:top w:val="nil"/>
              <w:left w:val="nil"/>
              <w:bottom w:val="nil"/>
              <w:right w:val="nil"/>
            </w:tcBorders>
          </w:tcPr>
          <w:p w14:paraId="60E62729" w14:textId="77777777" w:rsidR="007A6C44" w:rsidRPr="00DD0F4F" w:rsidRDefault="007A6C44" w:rsidP="007A6C44">
            <w:pPr>
              <w:autoSpaceDE w:val="0"/>
              <w:autoSpaceDN w:val="0"/>
              <w:adjustRightInd w:val="0"/>
              <w:spacing w:after="0" w:line="240" w:lineRule="auto"/>
              <w:rPr>
                <w:ins w:id="13500" w:author="Arjan" w:date="2014-01-22T17:18:00Z"/>
                <w:rFonts w:ascii="Arial" w:eastAsia="Times New Roman" w:hAnsi="Arial" w:cs="Arial"/>
                <w:b/>
                <w:bCs/>
                <w:color w:val="000000"/>
                <w:sz w:val="20"/>
                <w:szCs w:val="20"/>
                <w:lang w:val="nl-NL"/>
              </w:rPr>
            </w:pPr>
          </w:p>
        </w:tc>
        <w:tc>
          <w:tcPr>
            <w:tcW w:w="5670" w:type="dxa"/>
            <w:gridSpan w:val="3"/>
            <w:tcBorders>
              <w:top w:val="nil"/>
              <w:left w:val="nil"/>
              <w:bottom w:val="nil"/>
              <w:right w:val="nil"/>
            </w:tcBorders>
          </w:tcPr>
          <w:p w14:paraId="78794CCC" w14:textId="77777777" w:rsidR="007A6C44" w:rsidRPr="00DD0F4F" w:rsidRDefault="007A6C44" w:rsidP="007A6C44">
            <w:pPr>
              <w:autoSpaceDE w:val="0"/>
              <w:autoSpaceDN w:val="0"/>
              <w:adjustRightInd w:val="0"/>
              <w:spacing w:after="0" w:line="240" w:lineRule="auto"/>
              <w:rPr>
                <w:ins w:id="13501" w:author="Arjan" w:date="2014-01-22T17:18:00Z"/>
                <w:rFonts w:ascii="Arial" w:eastAsia="Times New Roman" w:hAnsi="Arial" w:cs="Arial"/>
                <w:b/>
                <w:bCs/>
                <w:color w:val="000000"/>
                <w:sz w:val="20"/>
                <w:szCs w:val="20"/>
                <w:lang w:val="nl-NL"/>
              </w:rPr>
            </w:pPr>
          </w:p>
        </w:tc>
      </w:tr>
      <w:tr w:rsidR="007A6C44" w:rsidRPr="00F2006F" w14:paraId="6F6DD2A0" w14:textId="77777777" w:rsidTr="007A6C44">
        <w:trPr>
          <w:ins w:id="13502" w:author="Arjan" w:date="2014-01-22T17:18:00Z"/>
        </w:trPr>
        <w:tc>
          <w:tcPr>
            <w:tcW w:w="3690" w:type="dxa"/>
            <w:tcBorders>
              <w:top w:val="nil"/>
              <w:left w:val="nil"/>
              <w:bottom w:val="nil"/>
              <w:right w:val="nil"/>
            </w:tcBorders>
          </w:tcPr>
          <w:p w14:paraId="48C3B277" w14:textId="77777777" w:rsidR="007A6C44" w:rsidRPr="00F2006F" w:rsidRDefault="007A6C44" w:rsidP="007A6C44">
            <w:pPr>
              <w:autoSpaceDE w:val="0"/>
              <w:autoSpaceDN w:val="0"/>
              <w:adjustRightInd w:val="0"/>
              <w:spacing w:after="0" w:line="240" w:lineRule="auto"/>
              <w:rPr>
                <w:ins w:id="13503" w:author="Arjan" w:date="2014-01-22T17:18:00Z"/>
                <w:rFonts w:ascii="Arial" w:eastAsia="Times New Roman" w:hAnsi="Arial" w:cs="Arial"/>
                <w:b/>
                <w:bCs/>
                <w:color w:val="000000"/>
                <w:sz w:val="20"/>
                <w:szCs w:val="20"/>
              </w:rPr>
            </w:pPr>
            <w:ins w:id="13504" w:author="Arjan" w:date="2014-01-22T17:18:00Z">
              <w:r>
                <w:rPr>
                  <w:rFonts w:ascii="Arial" w:eastAsia="Times New Roman" w:hAnsi="Arial" w:cs="Arial"/>
                  <w:b/>
                  <w:bCs/>
                  <w:color w:val="000000"/>
                  <w:sz w:val="20"/>
                  <w:szCs w:val="20"/>
                </w:rPr>
                <w:t>Overzicht attributen</w:t>
              </w:r>
            </w:ins>
          </w:p>
        </w:tc>
        <w:tc>
          <w:tcPr>
            <w:tcW w:w="988" w:type="dxa"/>
            <w:tcBorders>
              <w:top w:val="nil"/>
              <w:left w:val="nil"/>
              <w:bottom w:val="nil"/>
              <w:right w:val="nil"/>
            </w:tcBorders>
          </w:tcPr>
          <w:p w14:paraId="16A24AE9" w14:textId="77777777" w:rsidR="007A6C44" w:rsidRPr="00F2006F" w:rsidRDefault="007A6C44" w:rsidP="007A6C44">
            <w:pPr>
              <w:autoSpaceDE w:val="0"/>
              <w:autoSpaceDN w:val="0"/>
              <w:adjustRightInd w:val="0"/>
              <w:spacing w:after="0" w:line="240" w:lineRule="auto"/>
              <w:rPr>
                <w:ins w:id="13505" w:author="Arjan" w:date="2014-01-22T17:18:00Z"/>
                <w:rFonts w:ascii="Arial" w:eastAsia="Times New Roman" w:hAnsi="Arial" w:cs="Arial"/>
                <w:color w:val="000000"/>
                <w:sz w:val="20"/>
                <w:szCs w:val="20"/>
              </w:rPr>
            </w:pPr>
            <w:ins w:id="13506" w:author="Arjan" w:date="2014-01-22T17:18:00Z">
              <w:r w:rsidRPr="00F2006F">
                <w:rPr>
                  <w:rFonts w:ascii="Arial" w:eastAsia="Times New Roman" w:hAnsi="Arial" w:cs="Arial"/>
                  <w:i/>
                  <w:iCs/>
                  <w:color w:val="000000"/>
                  <w:sz w:val="20"/>
                  <w:szCs w:val="20"/>
                </w:rPr>
                <w:t>Code</w:t>
              </w:r>
            </w:ins>
          </w:p>
        </w:tc>
        <w:tc>
          <w:tcPr>
            <w:tcW w:w="3544" w:type="dxa"/>
            <w:tcBorders>
              <w:top w:val="nil"/>
              <w:left w:val="nil"/>
              <w:bottom w:val="nil"/>
              <w:right w:val="nil"/>
            </w:tcBorders>
          </w:tcPr>
          <w:p w14:paraId="6B2091A7" w14:textId="77777777" w:rsidR="007A6C44" w:rsidRPr="00F2006F" w:rsidRDefault="007A6C44" w:rsidP="007A6C44">
            <w:pPr>
              <w:autoSpaceDE w:val="0"/>
              <w:autoSpaceDN w:val="0"/>
              <w:adjustRightInd w:val="0"/>
              <w:spacing w:after="0" w:line="240" w:lineRule="auto"/>
              <w:rPr>
                <w:ins w:id="13507" w:author="Arjan" w:date="2014-01-22T17:18:00Z"/>
                <w:rFonts w:ascii="Arial" w:eastAsia="Times New Roman" w:hAnsi="Arial" w:cs="Arial"/>
                <w:color w:val="000000"/>
                <w:sz w:val="20"/>
                <w:szCs w:val="20"/>
              </w:rPr>
            </w:pPr>
            <w:ins w:id="13508" w:author="Arjan" w:date="2014-01-22T17:18:00Z">
              <w:r w:rsidRPr="00F2006F">
                <w:rPr>
                  <w:rFonts w:ascii="Arial" w:eastAsia="Times New Roman" w:hAnsi="Arial" w:cs="Arial"/>
                  <w:i/>
                  <w:iCs/>
                  <w:color w:val="000000"/>
                  <w:sz w:val="20"/>
                  <w:szCs w:val="20"/>
                </w:rPr>
                <w:t>Gegevensnaam</w:t>
              </w:r>
            </w:ins>
          </w:p>
        </w:tc>
        <w:tc>
          <w:tcPr>
            <w:tcW w:w="1138" w:type="dxa"/>
            <w:tcBorders>
              <w:top w:val="nil"/>
              <w:left w:val="nil"/>
              <w:bottom w:val="nil"/>
              <w:right w:val="nil"/>
            </w:tcBorders>
          </w:tcPr>
          <w:p w14:paraId="5B8098AC" w14:textId="77777777" w:rsidR="007A6C44" w:rsidRPr="00F2006F" w:rsidRDefault="007A6C44" w:rsidP="007A6C44">
            <w:pPr>
              <w:autoSpaceDE w:val="0"/>
              <w:autoSpaceDN w:val="0"/>
              <w:adjustRightInd w:val="0"/>
              <w:spacing w:after="0" w:line="240" w:lineRule="auto"/>
              <w:rPr>
                <w:ins w:id="13509" w:author="Arjan" w:date="2014-01-22T17:18:00Z"/>
                <w:rFonts w:ascii="Arial" w:eastAsia="Times New Roman" w:hAnsi="Arial" w:cs="Arial"/>
                <w:color w:val="000000"/>
                <w:sz w:val="20"/>
                <w:szCs w:val="20"/>
              </w:rPr>
            </w:pPr>
            <w:ins w:id="13510" w:author="Arjan" w:date="2014-01-22T17:18:00Z">
              <w:r w:rsidRPr="00F2006F">
                <w:rPr>
                  <w:rFonts w:ascii="Arial" w:eastAsia="Times New Roman" w:hAnsi="Arial" w:cs="Arial"/>
                  <w:i/>
                  <w:iCs/>
                  <w:color w:val="000000"/>
                  <w:sz w:val="20"/>
                  <w:szCs w:val="20"/>
                </w:rPr>
                <w:t>Herkomst</w:t>
              </w:r>
            </w:ins>
          </w:p>
        </w:tc>
      </w:tr>
      <w:tr w:rsidR="007A6C44" w:rsidRPr="00F2006F" w14:paraId="5490F15C" w14:textId="77777777" w:rsidTr="007A6C44">
        <w:trPr>
          <w:ins w:id="13511" w:author="Arjan" w:date="2014-01-22T17:18:00Z"/>
        </w:trPr>
        <w:tc>
          <w:tcPr>
            <w:tcW w:w="3690" w:type="dxa"/>
            <w:tcBorders>
              <w:top w:val="nil"/>
              <w:left w:val="nil"/>
              <w:bottom w:val="nil"/>
              <w:right w:val="nil"/>
            </w:tcBorders>
          </w:tcPr>
          <w:p w14:paraId="633643A7" w14:textId="77777777" w:rsidR="007A6C44" w:rsidRDefault="007A6C44" w:rsidP="007A6C44">
            <w:pPr>
              <w:autoSpaceDE w:val="0"/>
              <w:autoSpaceDN w:val="0"/>
              <w:adjustRightInd w:val="0"/>
              <w:spacing w:after="0" w:line="240" w:lineRule="auto"/>
              <w:rPr>
                <w:ins w:id="13512" w:author="Arjan" w:date="2014-01-22T17:18:00Z"/>
                <w:rFonts w:ascii="Arial" w:eastAsia="Times New Roman" w:hAnsi="Arial" w:cs="Arial"/>
                <w:b/>
                <w:bCs/>
                <w:color w:val="000000"/>
                <w:sz w:val="20"/>
                <w:szCs w:val="20"/>
              </w:rPr>
            </w:pPr>
          </w:p>
        </w:tc>
        <w:tc>
          <w:tcPr>
            <w:tcW w:w="988" w:type="dxa"/>
            <w:tcBorders>
              <w:top w:val="nil"/>
              <w:left w:val="nil"/>
              <w:bottom w:val="nil"/>
              <w:right w:val="nil"/>
            </w:tcBorders>
          </w:tcPr>
          <w:p w14:paraId="33CE3D81" w14:textId="77777777" w:rsidR="007A6C44" w:rsidRPr="00BC30EF" w:rsidRDefault="007A6C44" w:rsidP="007A6C44">
            <w:pPr>
              <w:autoSpaceDE w:val="0"/>
              <w:autoSpaceDN w:val="0"/>
              <w:adjustRightInd w:val="0"/>
              <w:spacing w:after="0" w:line="240" w:lineRule="auto"/>
              <w:rPr>
                <w:ins w:id="13513" w:author="Arjan" w:date="2014-01-22T17:18:00Z"/>
                <w:rFonts w:ascii="Arial" w:eastAsia="Times New Roman" w:hAnsi="Arial" w:cs="Arial"/>
                <w:iCs/>
                <w:color w:val="000000"/>
                <w:sz w:val="20"/>
                <w:szCs w:val="20"/>
              </w:rPr>
            </w:pPr>
          </w:p>
        </w:tc>
        <w:tc>
          <w:tcPr>
            <w:tcW w:w="3544" w:type="dxa"/>
            <w:tcBorders>
              <w:top w:val="nil"/>
              <w:left w:val="nil"/>
              <w:bottom w:val="nil"/>
              <w:right w:val="nil"/>
            </w:tcBorders>
          </w:tcPr>
          <w:p w14:paraId="0A1A3D8E" w14:textId="77777777" w:rsidR="007A6C44" w:rsidRPr="00F2006F" w:rsidRDefault="007A6C44" w:rsidP="007A6C44">
            <w:pPr>
              <w:autoSpaceDE w:val="0"/>
              <w:autoSpaceDN w:val="0"/>
              <w:adjustRightInd w:val="0"/>
              <w:spacing w:after="0" w:line="240" w:lineRule="auto"/>
              <w:rPr>
                <w:ins w:id="13514" w:author="Arjan" w:date="2014-01-22T17:18:00Z"/>
                <w:rFonts w:ascii="Arial" w:eastAsia="Times New Roman" w:hAnsi="Arial" w:cs="Arial"/>
                <w:color w:val="000000"/>
                <w:sz w:val="20"/>
                <w:szCs w:val="20"/>
              </w:rPr>
            </w:pPr>
          </w:p>
        </w:tc>
        <w:tc>
          <w:tcPr>
            <w:tcW w:w="1138" w:type="dxa"/>
            <w:tcBorders>
              <w:top w:val="nil"/>
              <w:left w:val="nil"/>
              <w:bottom w:val="nil"/>
              <w:right w:val="nil"/>
            </w:tcBorders>
          </w:tcPr>
          <w:p w14:paraId="2BB83333" w14:textId="77777777" w:rsidR="007A6C44" w:rsidRPr="00F2006F" w:rsidRDefault="007A6C44" w:rsidP="007A6C44">
            <w:pPr>
              <w:autoSpaceDE w:val="0"/>
              <w:autoSpaceDN w:val="0"/>
              <w:adjustRightInd w:val="0"/>
              <w:spacing w:after="0" w:line="240" w:lineRule="auto"/>
              <w:rPr>
                <w:ins w:id="13515" w:author="Arjan" w:date="2014-01-22T17:18:00Z"/>
                <w:rFonts w:ascii="Arial" w:eastAsia="Times New Roman" w:hAnsi="Arial" w:cs="Arial"/>
                <w:color w:val="000000"/>
                <w:sz w:val="20"/>
                <w:szCs w:val="20"/>
              </w:rPr>
            </w:pPr>
          </w:p>
        </w:tc>
      </w:tr>
      <w:tr w:rsidR="007A6C44" w:rsidRPr="00F2006F" w14:paraId="2D16204D" w14:textId="77777777" w:rsidTr="007A6C44">
        <w:trPr>
          <w:ins w:id="13516" w:author="Arjan" w:date="2014-01-22T17:18:00Z"/>
        </w:trPr>
        <w:tc>
          <w:tcPr>
            <w:tcW w:w="3690" w:type="dxa"/>
            <w:tcBorders>
              <w:top w:val="nil"/>
              <w:left w:val="nil"/>
              <w:bottom w:val="nil"/>
              <w:right w:val="nil"/>
            </w:tcBorders>
          </w:tcPr>
          <w:p w14:paraId="57883B59" w14:textId="77777777" w:rsidR="007A6C44" w:rsidRPr="00F2006F" w:rsidRDefault="007A6C44" w:rsidP="007A6C44">
            <w:pPr>
              <w:autoSpaceDE w:val="0"/>
              <w:autoSpaceDN w:val="0"/>
              <w:adjustRightInd w:val="0"/>
              <w:spacing w:after="0" w:line="240" w:lineRule="auto"/>
              <w:rPr>
                <w:ins w:id="13517"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2059B8E0" w14:textId="77777777" w:rsidR="007A6C44" w:rsidRPr="00F2006F" w:rsidRDefault="007A6C44" w:rsidP="007A6C44">
            <w:pPr>
              <w:autoSpaceDE w:val="0"/>
              <w:autoSpaceDN w:val="0"/>
              <w:adjustRightInd w:val="0"/>
              <w:spacing w:after="0" w:line="240" w:lineRule="auto"/>
              <w:rPr>
                <w:ins w:id="13518" w:author="Arjan" w:date="2014-01-22T17:18:00Z"/>
                <w:rFonts w:ascii="Arial" w:eastAsia="Times New Roman" w:hAnsi="Arial" w:cs="Arial"/>
                <w:b/>
                <w:bCs/>
                <w:color w:val="000000"/>
                <w:sz w:val="20"/>
                <w:szCs w:val="20"/>
              </w:rPr>
            </w:pPr>
          </w:p>
        </w:tc>
      </w:tr>
      <w:tr w:rsidR="007A6C44" w:rsidRPr="00F2006F" w14:paraId="158A8530" w14:textId="77777777" w:rsidTr="007A6C44">
        <w:trPr>
          <w:ins w:id="13519" w:author="Arjan" w:date="2014-01-22T17:18:00Z"/>
        </w:trPr>
        <w:tc>
          <w:tcPr>
            <w:tcW w:w="3690" w:type="dxa"/>
            <w:tcBorders>
              <w:top w:val="nil"/>
              <w:left w:val="nil"/>
              <w:bottom w:val="nil"/>
              <w:right w:val="nil"/>
            </w:tcBorders>
          </w:tcPr>
          <w:p w14:paraId="44E1E2EB" w14:textId="77777777" w:rsidR="007A6C44" w:rsidRPr="00F2006F" w:rsidRDefault="007A6C44" w:rsidP="007A6C44">
            <w:pPr>
              <w:autoSpaceDE w:val="0"/>
              <w:autoSpaceDN w:val="0"/>
              <w:adjustRightInd w:val="0"/>
              <w:spacing w:after="0" w:line="240" w:lineRule="auto"/>
              <w:rPr>
                <w:ins w:id="13520" w:author="Arjan" w:date="2014-01-22T17:18:00Z"/>
                <w:rFonts w:ascii="Arial" w:eastAsia="Times New Roman" w:hAnsi="Arial" w:cs="Arial"/>
                <w:color w:val="000000"/>
                <w:sz w:val="20"/>
                <w:szCs w:val="20"/>
              </w:rPr>
            </w:pPr>
            <w:ins w:id="13521" w:author="Arjan" w:date="2014-01-22T17:18:00Z">
              <w:r w:rsidRPr="00F2006F">
                <w:rPr>
                  <w:rFonts w:ascii="Arial" w:eastAsia="Times New Roman" w:hAnsi="Arial" w:cs="Arial"/>
                  <w:b/>
                  <w:bCs/>
                  <w:color w:val="000000"/>
                  <w:sz w:val="20"/>
                  <w:szCs w:val="20"/>
                </w:rPr>
                <w:t>Indicatie materiële historie</w:t>
              </w:r>
            </w:ins>
          </w:p>
        </w:tc>
        <w:tc>
          <w:tcPr>
            <w:tcW w:w="5670" w:type="dxa"/>
            <w:gridSpan w:val="3"/>
            <w:tcBorders>
              <w:top w:val="nil"/>
              <w:left w:val="nil"/>
              <w:bottom w:val="nil"/>
              <w:right w:val="nil"/>
            </w:tcBorders>
          </w:tcPr>
          <w:p w14:paraId="28CB2D03" w14:textId="77777777" w:rsidR="007A6C44" w:rsidRPr="00F2006F" w:rsidRDefault="007A6C44" w:rsidP="007A6C44">
            <w:pPr>
              <w:autoSpaceDE w:val="0"/>
              <w:autoSpaceDN w:val="0"/>
              <w:adjustRightInd w:val="0"/>
              <w:spacing w:after="0" w:line="240" w:lineRule="auto"/>
              <w:rPr>
                <w:ins w:id="13522" w:author="Arjan" w:date="2014-01-22T17:18:00Z"/>
                <w:rFonts w:ascii="Arial" w:eastAsia="Times New Roman" w:hAnsi="Arial" w:cs="Arial"/>
                <w:color w:val="000000"/>
                <w:sz w:val="20"/>
                <w:szCs w:val="20"/>
              </w:rPr>
            </w:pPr>
            <w:ins w:id="13523" w:author="Arjan" w:date="2014-01-22T17:18:00Z">
              <w:r w:rsidRPr="00F2006F">
                <w:rPr>
                  <w:rFonts w:ascii="Arial" w:eastAsia="Times New Roman" w:hAnsi="Arial" w:cs="Arial"/>
                  <w:color w:val="000000"/>
                  <w:sz w:val="20"/>
                  <w:szCs w:val="20"/>
                </w:rPr>
                <w:t>Nee</w:t>
              </w:r>
            </w:ins>
          </w:p>
        </w:tc>
      </w:tr>
      <w:tr w:rsidR="007A6C44" w:rsidRPr="00F2006F" w14:paraId="5D6980A3" w14:textId="77777777" w:rsidTr="007A6C44">
        <w:trPr>
          <w:ins w:id="13524" w:author="Arjan" w:date="2014-01-22T17:18:00Z"/>
        </w:trPr>
        <w:tc>
          <w:tcPr>
            <w:tcW w:w="3690" w:type="dxa"/>
            <w:tcBorders>
              <w:top w:val="nil"/>
              <w:left w:val="nil"/>
              <w:bottom w:val="nil"/>
              <w:right w:val="nil"/>
            </w:tcBorders>
          </w:tcPr>
          <w:p w14:paraId="7E2445A5" w14:textId="77777777" w:rsidR="007A6C44" w:rsidRPr="00F2006F" w:rsidRDefault="007A6C44" w:rsidP="007A6C44">
            <w:pPr>
              <w:autoSpaceDE w:val="0"/>
              <w:autoSpaceDN w:val="0"/>
              <w:adjustRightInd w:val="0"/>
              <w:spacing w:after="0" w:line="240" w:lineRule="auto"/>
              <w:rPr>
                <w:ins w:id="13525"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5090C885" w14:textId="77777777" w:rsidR="007A6C44" w:rsidRPr="00F2006F" w:rsidRDefault="007A6C44" w:rsidP="007A6C44">
            <w:pPr>
              <w:autoSpaceDE w:val="0"/>
              <w:autoSpaceDN w:val="0"/>
              <w:adjustRightInd w:val="0"/>
              <w:spacing w:after="0" w:line="240" w:lineRule="auto"/>
              <w:rPr>
                <w:ins w:id="13526" w:author="Arjan" w:date="2014-01-22T17:18:00Z"/>
                <w:rFonts w:ascii="Arial" w:eastAsia="Times New Roman" w:hAnsi="Arial" w:cs="Arial"/>
                <w:b/>
                <w:bCs/>
                <w:color w:val="000000"/>
                <w:sz w:val="20"/>
                <w:szCs w:val="20"/>
              </w:rPr>
            </w:pPr>
          </w:p>
        </w:tc>
      </w:tr>
      <w:tr w:rsidR="007A6C44" w:rsidRPr="00F2006F" w14:paraId="2F6898FE" w14:textId="77777777" w:rsidTr="007A6C44">
        <w:trPr>
          <w:ins w:id="13527" w:author="Arjan" w:date="2014-01-22T17:18:00Z"/>
        </w:trPr>
        <w:tc>
          <w:tcPr>
            <w:tcW w:w="3690" w:type="dxa"/>
            <w:tcBorders>
              <w:top w:val="nil"/>
              <w:left w:val="nil"/>
              <w:bottom w:val="nil"/>
              <w:right w:val="nil"/>
            </w:tcBorders>
          </w:tcPr>
          <w:p w14:paraId="3378E3C1" w14:textId="77777777" w:rsidR="007A6C44" w:rsidRPr="00F2006F" w:rsidRDefault="007A6C44" w:rsidP="007A6C44">
            <w:pPr>
              <w:autoSpaceDE w:val="0"/>
              <w:autoSpaceDN w:val="0"/>
              <w:adjustRightInd w:val="0"/>
              <w:spacing w:after="0" w:line="240" w:lineRule="auto"/>
              <w:rPr>
                <w:ins w:id="13528" w:author="Arjan" w:date="2014-01-22T17:18:00Z"/>
                <w:rFonts w:ascii="Arial" w:eastAsia="Times New Roman" w:hAnsi="Arial" w:cs="Arial"/>
                <w:color w:val="000000"/>
                <w:sz w:val="20"/>
                <w:szCs w:val="20"/>
              </w:rPr>
            </w:pPr>
            <w:ins w:id="13529" w:author="Arjan" w:date="2014-01-22T17:18:00Z">
              <w:r w:rsidRPr="00F2006F">
                <w:rPr>
                  <w:rFonts w:ascii="Arial" w:eastAsia="Times New Roman" w:hAnsi="Arial" w:cs="Arial"/>
                  <w:b/>
                  <w:bCs/>
                  <w:color w:val="000000"/>
                  <w:sz w:val="20"/>
                  <w:szCs w:val="20"/>
                </w:rPr>
                <w:t>Indicatie formele historie</w:t>
              </w:r>
            </w:ins>
          </w:p>
        </w:tc>
        <w:tc>
          <w:tcPr>
            <w:tcW w:w="5670" w:type="dxa"/>
            <w:gridSpan w:val="3"/>
            <w:tcBorders>
              <w:top w:val="nil"/>
              <w:left w:val="nil"/>
              <w:bottom w:val="nil"/>
              <w:right w:val="nil"/>
            </w:tcBorders>
          </w:tcPr>
          <w:p w14:paraId="3FC6243A" w14:textId="77777777" w:rsidR="007A6C44" w:rsidRPr="00F2006F" w:rsidRDefault="007A6C44" w:rsidP="007A6C44">
            <w:pPr>
              <w:autoSpaceDE w:val="0"/>
              <w:autoSpaceDN w:val="0"/>
              <w:adjustRightInd w:val="0"/>
              <w:spacing w:after="0" w:line="240" w:lineRule="auto"/>
              <w:rPr>
                <w:ins w:id="13530" w:author="Arjan" w:date="2014-01-22T17:18:00Z"/>
                <w:rFonts w:ascii="Arial" w:eastAsia="Times New Roman" w:hAnsi="Arial" w:cs="Arial"/>
                <w:color w:val="000000"/>
                <w:sz w:val="20"/>
                <w:szCs w:val="20"/>
              </w:rPr>
            </w:pPr>
            <w:ins w:id="13531" w:author="Arjan" w:date="2014-01-22T17:18:00Z">
              <w:r w:rsidRPr="00F2006F">
                <w:rPr>
                  <w:rFonts w:ascii="Arial" w:eastAsia="Times New Roman" w:hAnsi="Arial" w:cs="Arial"/>
                  <w:color w:val="000000"/>
                  <w:sz w:val="20"/>
                  <w:szCs w:val="20"/>
                </w:rPr>
                <w:t>Nee</w:t>
              </w:r>
            </w:ins>
          </w:p>
        </w:tc>
      </w:tr>
      <w:tr w:rsidR="007A6C44" w:rsidRPr="00F2006F" w14:paraId="60DC9E21" w14:textId="77777777" w:rsidTr="007A6C44">
        <w:trPr>
          <w:trHeight w:val="230"/>
          <w:ins w:id="13532" w:author="Arjan" w:date="2014-01-22T17:18:00Z"/>
        </w:trPr>
        <w:tc>
          <w:tcPr>
            <w:tcW w:w="3690" w:type="dxa"/>
            <w:tcBorders>
              <w:top w:val="nil"/>
              <w:left w:val="nil"/>
              <w:bottom w:val="nil"/>
              <w:right w:val="nil"/>
            </w:tcBorders>
          </w:tcPr>
          <w:p w14:paraId="5AC20C88" w14:textId="77777777" w:rsidR="007A6C44" w:rsidRPr="00F2006F" w:rsidRDefault="007A6C44" w:rsidP="007A6C44">
            <w:pPr>
              <w:autoSpaceDE w:val="0"/>
              <w:autoSpaceDN w:val="0"/>
              <w:adjustRightInd w:val="0"/>
              <w:spacing w:after="0" w:line="240" w:lineRule="auto"/>
              <w:rPr>
                <w:ins w:id="13533"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6167A973" w14:textId="77777777" w:rsidR="007A6C44" w:rsidRPr="00F2006F" w:rsidRDefault="007A6C44" w:rsidP="007A6C44">
            <w:pPr>
              <w:autoSpaceDE w:val="0"/>
              <w:autoSpaceDN w:val="0"/>
              <w:adjustRightInd w:val="0"/>
              <w:spacing w:after="0" w:line="240" w:lineRule="auto"/>
              <w:rPr>
                <w:ins w:id="13534" w:author="Arjan" w:date="2014-01-22T17:18:00Z"/>
                <w:rFonts w:ascii="Arial" w:eastAsia="Times New Roman" w:hAnsi="Arial" w:cs="Arial"/>
                <w:b/>
                <w:bCs/>
                <w:color w:val="000000"/>
                <w:sz w:val="20"/>
                <w:szCs w:val="20"/>
              </w:rPr>
            </w:pPr>
          </w:p>
        </w:tc>
      </w:tr>
      <w:tr w:rsidR="007A6C44" w:rsidRPr="00F2006F" w14:paraId="0DCD90CD" w14:textId="77777777" w:rsidTr="007A6C44">
        <w:trPr>
          <w:ins w:id="13535" w:author="Arjan" w:date="2014-01-22T17:18:00Z"/>
        </w:trPr>
        <w:tc>
          <w:tcPr>
            <w:tcW w:w="3690" w:type="dxa"/>
            <w:tcBorders>
              <w:top w:val="nil"/>
              <w:left w:val="nil"/>
              <w:bottom w:val="nil"/>
              <w:right w:val="nil"/>
            </w:tcBorders>
          </w:tcPr>
          <w:p w14:paraId="0AAB53C6" w14:textId="77777777" w:rsidR="007A6C44" w:rsidRPr="00F2006F" w:rsidRDefault="007A6C44" w:rsidP="007A6C44">
            <w:pPr>
              <w:autoSpaceDE w:val="0"/>
              <w:autoSpaceDN w:val="0"/>
              <w:adjustRightInd w:val="0"/>
              <w:spacing w:after="0" w:line="240" w:lineRule="auto"/>
              <w:rPr>
                <w:ins w:id="13536" w:author="Arjan" w:date="2014-01-22T17:18:00Z"/>
                <w:rFonts w:ascii="Arial" w:eastAsia="Times New Roman" w:hAnsi="Arial" w:cs="Arial"/>
                <w:color w:val="000000"/>
                <w:sz w:val="20"/>
                <w:szCs w:val="20"/>
              </w:rPr>
            </w:pPr>
            <w:ins w:id="13537" w:author="Arjan" w:date="2014-01-22T17:18:00Z">
              <w:r w:rsidRPr="00F2006F">
                <w:rPr>
                  <w:rFonts w:ascii="Arial" w:eastAsia="Times New Roman" w:hAnsi="Arial" w:cs="Arial"/>
                  <w:b/>
                  <w:bCs/>
                  <w:color w:val="000000"/>
                  <w:sz w:val="20"/>
                  <w:szCs w:val="20"/>
                </w:rPr>
                <w:t>Aanduiding brondocument</w:t>
              </w:r>
            </w:ins>
          </w:p>
        </w:tc>
        <w:tc>
          <w:tcPr>
            <w:tcW w:w="5670" w:type="dxa"/>
            <w:gridSpan w:val="3"/>
            <w:tcBorders>
              <w:top w:val="nil"/>
              <w:left w:val="nil"/>
              <w:bottom w:val="nil"/>
              <w:right w:val="nil"/>
            </w:tcBorders>
          </w:tcPr>
          <w:p w14:paraId="69B9891A" w14:textId="77777777" w:rsidR="007A6C44" w:rsidRPr="00F2006F" w:rsidRDefault="007A6C44" w:rsidP="007A6C44">
            <w:pPr>
              <w:autoSpaceDE w:val="0"/>
              <w:autoSpaceDN w:val="0"/>
              <w:adjustRightInd w:val="0"/>
              <w:spacing w:after="0" w:line="240" w:lineRule="auto"/>
              <w:rPr>
                <w:ins w:id="13538" w:author="Arjan" w:date="2014-01-22T17:18:00Z"/>
                <w:rFonts w:ascii="Arial" w:eastAsia="Times New Roman" w:hAnsi="Arial" w:cs="Arial"/>
                <w:color w:val="000000"/>
                <w:sz w:val="20"/>
                <w:szCs w:val="20"/>
              </w:rPr>
            </w:pPr>
          </w:p>
        </w:tc>
      </w:tr>
      <w:tr w:rsidR="007A6C44" w:rsidRPr="00F2006F" w14:paraId="457D2AE3" w14:textId="77777777" w:rsidTr="007A6C44">
        <w:trPr>
          <w:ins w:id="13539" w:author="Arjan" w:date="2014-01-22T17:18:00Z"/>
        </w:trPr>
        <w:tc>
          <w:tcPr>
            <w:tcW w:w="3690" w:type="dxa"/>
            <w:tcBorders>
              <w:top w:val="nil"/>
              <w:left w:val="nil"/>
              <w:bottom w:val="nil"/>
              <w:right w:val="nil"/>
            </w:tcBorders>
          </w:tcPr>
          <w:p w14:paraId="2238C099" w14:textId="77777777" w:rsidR="007A6C44" w:rsidRPr="00F2006F" w:rsidRDefault="007A6C44" w:rsidP="007A6C44">
            <w:pPr>
              <w:autoSpaceDE w:val="0"/>
              <w:autoSpaceDN w:val="0"/>
              <w:adjustRightInd w:val="0"/>
              <w:spacing w:after="0" w:line="240" w:lineRule="auto"/>
              <w:rPr>
                <w:ins w:id="13540"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764162EE" w14:textId="77777777" w:rsidR="007A6C44" w:rsidRPr="00F2006F" w:rsidRDefault="007A6C44" w:rsidP="007A6C44">
            <w:pPr>
              <w:autoSpaceDE w:val="0"/>
              <w:autoSpaceDN w:val="0"/>
              <w:adjustRightInd w:val="0"/>
              <w:spacing w:after="0" w:line="240" w:lineRule="auto"/>
              <w:rPr>
                <w:ins w:id="13541" w:author="Arjan" w:date="2014-01-22T17:18:00Z"/>
                <w:rFonts w:ascii="Arial" w:eastAsia="Times New Roman" w:hAnsi="Arial" w:cs="Arial"/>
                <w:b/>
                <w:bCs/>
                <w:color w:val="000000"/>
                <w:sz w:val="20"/>
                <w:szCs w:val="20"/>
              </w:rPr>
            </w:pPr>
          </w:p>
        </w:tc>
      </w:tr>
      <w:tr w:rsidR="007A6C44" w:rsidRPr="00F2006F" w14:paraId="1F1D0736" w14:textId="77777777" w:rsidTr="007A6C44">
        <w:trPr>
          <w:ins w:id="13542" w:author="Arjan" w:date="2014-01-22T17:18:00Z"/>
        </w:trPr>
        <w:tc>
          <w:tcPr>
            <w:tcW w:w="3690" w:type="dxa"/>
            <w:tcBorders>
              <w:top w:val="nil"/>
              <w:left w:val="nil"/>
              <w:bottom w:val="nil"/>
              <w:right w:val="nil"/>
            </w:tcBorders>
          </w:tcPr>
          <w:p w14:paraId="6DE32BFD" w14:textId="77777777" w:rsidR="007A6C44" w:rsidRPr="00F2006F" w:rsidRDefault="007A6C44" w:rsidP="007A6C44">
            <w:pPr>
              <w:autoSpaceDE w:val="0"/>
              <w:autoSpaceDN w:val="0"/>
              <w:adjustRightInd w:val="0"/>
              <w:spacing w:after="0" w:line="240" w:lineRule="auto"/>
              <w:rPr>
                <w:ins w:id="13543" w:author="Arjan" w:date="2014-01-22T17:18:00Z"/>
                <w:rFonts w:ascii="Arial" w:eastAsia="Times New Roman" w:hAnsi="Arial" w:cs="Arial"/>
                <w:color w:val="000000"/>
                <w:sz w:val="20"/>
                <w:szCs w:val="20"/>
              </w:rPr>
            </w:pPr>
            <w:ins w:id="13544" w:author="Arjan" w:date="2014-01-22T17:18:00Z">
              <w:r w:rsidRPr="00F2006F">
                <w:rPr>
                  <w:rFonts w:ascii="Arial" w:eastAsia="Times New Roman" w:hAnsi="Arial" w:cs="Arial"/>
                  <w:b/>
                  <w:bCs/>
                  <w:color w:val="000000"/>
                  <w:sz w:val="20"/>
                  <w:szCs w:val="20"/>
                </w:rPr>
                <w:t>Indicatie in onderzoek</w:t>
              </w:r>
            </w:ins>
          </w:p>
        </w:tc>
        <w:tc>
          <w:tcPr>
            <w:tcW w:w="5670" w:type="dxa"/>
            <w:gridSpan w:val="3"/>
            <w:tcBorders>
              <w:top w:val="nil"/>
              <w:left w:val="nil"/>
              <w:bottom w:val="nil"/>
              <w:right w:val="nil"/>
            </w:tcBorders>
          </w:tcPr>
          <w:p w14:paraId="3F1B8DD5" w14:textId="77777777" w:rsidR="007A6C44" w:rsidRPr="00F2006F" w:rsidRDefault="007A6C44" w:rsidP="007A6C44">
            <w:pPr>
              <w:autoSpaceDE w:val="0"/>
              <w:autoSpaceDN w:val="0"/>
              <w:adjustRightInd w:val="0"/>
              <w:spacing w:after="0" w:line="240" w:lineRule="auto"/>
              <w:rPr>
                <w:ins w:id="13545" w:author="Arjan" w:date="2014-01-22T17:18:00Z"/>
                <w:rFonts w:ascii="Arial" w:eastAsia="Times New Roman" w:hAnsi="Arial" w:cs="Arial"/>
                <w:color w:val="000000"/>
                <w:sz w:val="20"/>
                <w:szCs w:val="20"/>
              </w:rPr>
            </w:pPr>
            <w:ins w:id="13546" w:author="Arjan" w:date="2014-01-22T17:18:00Z">
              <w:r w:rsidRPr="00F2006F">
                <w:rPr>
                  <w:rFonts w:ascii="Arial" w:eastAsia="Times New Roman" w:hAnsi="Arial" w:cs="Arial"/>
                  <w:color w:val="000000"/>
                  <w:sz w:val="20"/>
                  <w:szCs w:val="20"/>
                </w:rPr>
                <w:t>Nee</w:t>
              </w:r>
            </w:ins>
          </w:p>
        </w:tc>
      </w:tr>
      <w:tr w:rsidR="007A6C44" w:rsidRPr="00F2006F" w14:paraId="4C478B07" w14:textId="77777777" w:rsidTr="007A6C44">
        <w:trPr>
          <w:trHeight w:val="250"/>
          <w:ins w:id="13547" w:author="Arjan" w:date="2014-01-22T17:18:00Z"/>
        </w:trPr>
        <w:tc>
          <w:tcPr>
            <w:tcW w:w="3690" w:type="dxa"/>
            <w:tcBorders>
              <w:top w:val="nil"/>
              <w:left w:val="nil"/>
              <w:bottom w:val="nil"/>
              <w:right w:val="nil"/>
            </w:tcBorders>
          </w:tcPr>
          <w:p w14:paraId="37AA6C7F" w14:textId="77777777" w:rsidR="007A6C44" w:rsidRPr="00F2006F" w:rsidRDefault="007A6C44" w:rsidP="007A6C44">
            <w:pPr>
              <w:autoSpaceDE w:val="0"/>
              <w:autoSpaceDN w:val="0"/>
              <w:adjustRightInd w:val="0"/>
              <w:spacing w:after="0" w:line="240" w:lineRule="auto"/>
              <w:rPr>
                <w:ins w:id="13548"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201121B9" w14:textId="77777777" w:rsidR="007A6C44" w:rsidRPr="00F2006F" w:rsidRDefault="007A6C44" w:rsidP="007A6C44">
            <w:pPr>
              <w:autoSpaceDE w:val="0"/>
              <w:autoSpaceDN w:val="0"/>
              <w:adjustRightInd w:val="0"/>
              <w:spacing w:after="0" w:line="240" w:lineRule="auto"/>
              <w:rPr>
                <w:ins w:id="13549" w:author="Arjan" w:date="2014-01-22T17:18:00Z"/>
                <w:rFonts w:ascii="Arial" w:eastAsia="Times New Roman" w:hAnsi="Arial" w:cs="Arial"/>
                <w:b/>
                <w:bCs/>
                <w:color w:val="000000"/>
                <w:sz w:val="20"/>
                <w:szCs w:val="20"/>
              </w:rPr>
            </w:pPr>
          </w:p>
        </w:tc>
      </w:tr>
      <w:tr w:rsidR="007A6C44" w:rsidRPr="00F2006F" w14:paraId="29076E67" w14:textId="77777777" w:rsidTr="007A6C44">
        <w:trPr>
          <w:trHeight w:val="371"/>
          <w:ins w:id="13550" w:author="Arjan" w:date="2014-01-22T17:18:00Z"/>
        </w:trPr>
        <w:tc>
          <w:tcPr>
            <w:tcW w:w="3690" w:type="dxa"/>
            <w:tcBorders>
              <w:top w:val="nil"/>
              <w:left w:val="nil"/>
              <w:bottom w:val="nil"/>
              <w:right w:val="nil"/>
            </w:tcBorders>
          </w:tcPr>
          <w:p w14:paraId="6FAD56B2" w14:textId="77777777" w:rsidR="007A6C44" w:rsidRPr="00F2006F" w:rsidRDefault="007A6C44" w:rsidP="007A6C44">
            <w:pPr>
              <w:autoSpaceDE w:val="0"/>
              <w:autoSpaceDN w:val="0"/>
              <w:adjustRightInd w:val="0"/>
              <w:spacing w:after="0" w:line="240" w:lineRule="auto"/>
              <w:rPr>
                <w:ins w:id="13551" w:author="Arjan" w:date="2014-01-22T17:18:00Z"/>
                <w:rFonts w:ascii="Arial" w:eastAsia="Times New Roman" w:hAnsi="Arial" w:cs="Arial"/>
                <w:color w:val="000000"/>
                <w:sz w:val="20"/>
                <w:szCs w:val="20"/>
              </w:rPr>
            </w:pPr>
            <w:ins w:id="13552" w:author="Arjan" w:date="2014-01-22T17:18:00Z">
              <w:r w:rsidRPr="00F2006F">
                <w:rPr>
                  <w:rFonts w:ascii="Arial" w:eastAsia="Times New Roman" w:hAnsi="Arial" w:cs="Arial"/>
                  <w:b/>
                  <w:bCs/>
                  <w:color w:val="000000"/>
                  <w:sz w:val="20"/>
                  <w:szCs w:val="20"/>
                </w:rPr>
                <w:t>Aanduiding strijdigheid/nietigheid</w:t>
              </w:r>
            </w:ins>
          </w:p>
        </w:tc>
        <w:tc>
          <w:tcPr>
            <w:tcW w:w="5670" w:type="dxa"/>
            <w:gridSpan w:val="3"/>
            <w:tcBorders>
              <w:top w:val="nil"/>
              <w:left w:val="nil"/>
              <w:bottom w:val="nil"/>
              <w:right w:val="nil"/>
            </w:tcBorders>
          </w:tcPr>
          <w:p w14:paraId="67E3CB9F" w14:textId="77777777" w:rsidR="007A6C44" w:rsidRPr="00F2006F" w:rsidRDefault="007A6C44" w:rsidP="007A6C44">
            <w:pPr>
              <w:autoSpaceDE w:val="0"/>
              <w:autoSpaceDN w:val="0"/>
              <w:adjustRightInd w:val="0"/>
              <w:spacing w:after="0" w:line="240" w:lineRule="auto"/>
              <w:rPr>
                <w:ins w:id="13553" w:author="Arjan" w:date="2014-01-22T17:18:00Z"/>
                <w:rFonts w:ascii="Arial" w:eastAsia="Times New Roman" w:hAnsi="Arial" w:cs="Arial"/>
                <w:color w:val="000000"/>
                <w:sz w:val="20"/>
                <w:szCs w:val="20"/>
              </w:rPr>
            </w:pPr>
            <w:ins w:id="13554" w:author="Arjan" w:date="2014-01-22T17:18:00Z">
              <w:r w:rsidRPr="00F2006F">
                <w:rPr>
                  <w:rFonts w:ascii="Arial" w:eastAsia="Times New Roman" w:hAnsi="Arial" w:cs="Arial"/>
                  <w:color w:val="000000"/>
                  <w:sz w:val="20"/>
                  <w:szCs w:val="20"/>
                </w:rPr>
                <w:t>Nee</w:t>
              </w:r>
            </w:ins>
          </w:p>
        </w:tc>
      </w:tr>
      <w:tr w:rsidR="007A6C44" w:rsidRPr="00F2006F" w14:paraId="7A402F79" w14:textId="77777777" w:rsidTr="007A6C44">
        <w:trPr>
          <w:trHeight w:val="185"/>
          <w:ins w:id="13555" w:author="Arjan" w:date="2014-01-22T17:18:00Z"/>
        </w:trPr>
        <w:tc>
          <w:tcPr>
            <w:tcW w:w="3690" w:type="dxa"/>
            <w:tcBorders>
              <w:top w:val="nil"/>
              <w:left w:val="nil"/>
              <w:bottom w:val="nil"/>
              <w:right w:val="nil"/>
            </w:tcBorders>
          </w:tcPr>
          <w:p w14:paraId="1D231E84" w14:textId="77777777" w:rsidR="007A6C44" w:rsidRPr="00F2006F" w:rsidRDefault="007A6C44" w:rsidP="007A6C44">
            <w:pPr>
              <w:autoSpaceDE w:val="0"/>
              <w:autoSpaceDN w:val="0"/>
              <w:adjustRightInd w:val="0"/>
              <w:spacing w:after="0" w:line="240" w:lineRule="auto"/>
              <w:rPr>
                <w:ins w:id="13556"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67567129" w14:textId="77777777" w:rsidR="007A6C44" w:rsidRPr="00F2006F" w:rsidRDefault="007A6C44" w:rsidP="007A6C44">
            <w:pPr>
              <w:autoSpaceDE w:val="0"/>
              <w:autoSpaceDN w:val="0"/>
              <w:adjustRightInd w:val="0"/>
              <w:spacing w:after="0" w:line="240" w:lineRule="auto"/>
              <w:rPr>
                <w:ins w:id="13557" w:author="Arjan" w:date="2014-01-22T17:18:00Z"/>
                <w:rFonts w:ascii="Arial" w:eastAsia="Times New Roman" w:hAnsi="Arial" w:cs="Arial"/>
                <w:b/>
                <w:bCs/>
                <w:color w:val="000000"/>
                <w:sz w:val="20"/>
                <w:szCs w:val="20"/>
              </w:rPr>
            </w:pPr>
          </w:p>
        </w:tc>
      </w:tr>
      <w:tr w:rsidR="007A6C44" w:rsidRPr="00F2006F" w14:paraId="63C0A6DC" w14:textId="77777777" w:rsidTr="007A6C44">
        <w:trPr>
          <w:trHeight w:val="185"/>
          <w:ins w:id="13558" w:author="Arjan" w:date="2014-01-22T17:18:00Z"/>
        </w:trPr>
        <w:tc>
          <w:tcPr>
            <w:tcW w:w="3690" w:type="dxa"/>
            <w:tcBorders>
              <w:top w:val="nil"/>
              <w:left w:val="nil"/>
              <w:bottom w:val="nil"/>
              <w:right w:val="nil"/>
            </w:tcBorders>
          </w:tcPr>
          <w:p w14:paraId="0B6A1F49" w14:textId="77777777" w:rsidR="007A6C44" w:rsidRPr="00F2006F" w:rsidRDefault="007A6C44" w:rsidP="007A6C44">
            <w:pPr>
              <w:autoSpaceDE w:val="0"/>
              <w:autoSpaceDN w:val="0"/>
              <w:adjustRightInd w:val="0"/>
              <w:spacing w:after="0" w:line="240" w:lineRule="auto"/>
              <w:rPr>
                <w:ins w:id="13559" w:author="Arjan" w:date="2014-01-22T17:18:00Z"/>
                <w:rFonts w:ascii="Arial" w:eastAsia="Times New Roman" w:hAnsi="Arial" w:cs="Arial"/>
                <w:color w:val="000000"/>
                <w:sz w:val="20"/>
                <w:szCs w:val="20"/>
              </w:rPr>
            </w:pPr>
            <w:ins w:id="13560" w:author="Arjan" w:date="2014-01-22T17:18:00Z">
              <w:r w:rsidRPr="00F2006F">
                <w:rPr>
                  <w:rFonts w:ascii="Arial" w:eastAsia="Times New Roman" w:hAnsi="Arial" w:cs="Arial"/>
                  <w:b/>
                  <w:bCs/>
                  <w:color w:val="000000"/>
                  <w:sz w:val="20"/>
                  <w:szCs w:val="20"/>
                </w:rPr>
                <w:t>Indicatie kardinaliteit</w:t>
              </w:r>
            </w:ins>
          </w:p>
        </w:tc>
        <w:tc>
          <w:tcPr>
            <w:tcW w:w="5670" w:type="dxa"/>
            <w:gridSpan w:val="3"/>
            <w:tcBorders>
              <w:top w:val="nil"/>
              <w:left w:val="nil"/>
              <w:bottom w:val="nil"/>
              <w:right w:val="nil"/>
            </w:tcBorders>
          </w:tcPr>
          <w:p w14:paraId="013EDD69" w14:textId="77777777" w:rsidR="007A6C44" w:rsidRPr="00F2006F" w:rsidRDefault="00AC042C" w:rsidP="00AC042C">
            <w:pPr>
              <w:autoSpaceDE w:val="0"/>
              <w:autoSpaceDN w:val="0"/>
              <w:adjustRightInd w:val="0"/>
              <w:spacing w:after="0" w:line="240" w:lineRule="auto"/>
              <w:rPr>
                <w:ins w:id="13561" w:author="Arjan" w:date="2014-01-22T17:18:00Z"/>
                <w:rFonts w:ascii="Arial" w:eastAsia="Times New Roman" w:hAnsi="Arial" w:cs="Arial"/>
                <w:color w:val="000000"/>
                <w:sz w:val="20"/>
                <w:szCs w:val="20"/>
              </w:rPr>
            </w:pPr>
            <w:ins w:id="13562" w:author="Arjan" w:date="2014-01-22T17:21:00Z">
              <w:r>
                <w:rPr>
                  <w:rFonts w:ascii="Arial" w:hAnsi="Arial" w:cs="Arial"/>
                  <w:sz w:val="20"/>
                  <w:szCs w:val="20"/>
                  <w:lang w:val="en-AU"/>
                </w:rPr>
                <w:t>0 - N</w:t>
              </w:r>
            </w:ins>
            <w:ins w:id="13563" w:author="Arjan" w:date="2014-01-22T17:18:00Z">
              <w:r w:rsidR="00DA5D93" w:rsidRPr="00F2006F">
                <w:rPr>
                  <w:rFonts w:ascii="Arial" w:hAnsi="Arial" w:cs="Arial"/>
                  <w:sz w:val="20"/>
                  <w:szCs w:val="20"/>
                  <w:lang w:val="en-AU"/>
                </w:rPr>
                <w:fldChar w:fldCharType="begin" w:fldLock="1"/>
              </w:r>
              <w:r w:rsidR="007A6C44" w:rsidRPr="00F2006F">
                <w:rPr>
                  <w:rFonts w:ascii="Arial" w:hAnsi="Arial" w:cs="Arial"/>
                  <w:sz w:val="20"/>
                  <w:szCs w:val="20"/>
                  <w:lang w:val="en-AU"/>
                </w:rPr>
                <w:instrText xml:space="preserve">MERGEFIELD </w:instrText>
              </w:r>
              <w:r w:rsidR="007A6C44" w:rsidRPr="00F2006F">
                <w:rPr>
                  <w:rFonts w:ascii="Arial" w:eastAsia="Times New Roman" w:hAnsi="Arial" w:cs="Arial"/>
                  <w:color w:val="000000"/>
                  <w:sz w:val="20"/>
                  <w:szCs w:val="20"/>
                </w:rPr>
                <w:instrText>Element.Multiplicity</w:instrText>
              </w:r>
              <w:r w:rsidR="00DA5D93" w:rsidRPr="00F2006F">
                <w:rPr>
                  <w:rFonts w:ascii="Arial" w:hAnsi="Arial" w:cs="Arial"/>
                  <w:sz w:val="20"/>
                  <w:szCs w:val="20"/>
                  <w:lang w:val="en-AU"/>
                </w:rPr>
                <w:fldChar w:fldCharType="end"/>
              </w:r>
            </w:ins>
          </w:p>
        </w:tc>
      </w:tr>
      <w:tr w:rsidR="007A6C44" w:rsidRPr="00F2006F" w14:paraId="6C4B9AF0" w14:textId="77777777" w:rsidTr="007A6C44">
        <w:trPr>
          <w:trHeight w:val="230"/>
          <w:ins w:id="13564" w:author="Arjan" w:date="2014-01-22T17:18:00Z"/>
        </w:trPr>
        <w:tc>
          <w:tcPr>
            <w:tcW w:w="3690" w:type="dxa"/>
            <w:tcBorders>
              <w:top w:val="nil"/>
              <w:left w:val="nil"/>
              <w:bottom w:val="nil"/>
              <w:right w:val="nil"/>
            </w:tcBorders>
          </w:tcPr>
          <w:p w14:paraId="70CE3C15" w14:textId="77777777" w:rsidR="007A6C44" w:rsidRPr="00F2006F" w:rsidRDefault="007A6C44" w:rsidP="007A6C44">
            <w:pPr>
              <w:autoSpaceDE w:val="0"/>
              <w:autoSpaceDN w:val="0"/>
              <w:adjustRightInd w:val="0"/>
              <w:spacing w:after="0" w:line="240" w:lineRule="auto"/>
              <w:rPr>
                <w:ins w:id="13565"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32E3E817" w14:textId="77777777" w:rsidR="007A6C44" w:rsidRPr="00F2006F" w:rsidRDefault="007A6C44" w:rsidP="007A6C44">
            <w:pPr>
              <w:autoSpaceDE w:val="0"/>
              <w:autoSpaceDN w:val="0"/>
              <w:adjustRightInd w:val="0"/>
              <w:spacing w:after="0" w:line="240" w:lineRule="auto"/>
              <w:rPr>
                <w:ins w:id="13566" w:author="Arjan" w:date="2014-01-22T17:18:00Z"/>
                <w:rFonts w:ascii="Arial" w:eastAsia="Times New Roman" w:hAnsi="Arial" w:cs="Arial"/>
                <w:b/>
                <w:bCs/>
                <w:color w:val="000000"/>
                <w:sz w:val="20"/>
                <w:szCs w:val="20"/>
              </w:rPr>
            </w:pPr>
          </w:p>
        </w:tc>
      </w:tr>
      <w:tr w:rsidR="007A6C44" w:rsidRPr="00F2006F" w14:paraId="257862D4" w14:textId="77777777" w:rsidTr="007A6C44">
        <w:trPr>
          <w:trHeight w:val="230"/>
          <w:ins w:id="13567" w:author="Arjan" w:date="2014-01-22T17:18:00Z"/>
        </w:trPr>
        <w:tc>
          <w:tcPr>
            <w:tcW w:w="3690" w:type="dxa"/>
            <w:tcBorders>
              <w:top w:val="nil"/>
              <w:left w:val="nil"/>
              <w:bottom w:val="nil"/>
              <w:right w:val="nil"/>
            </w:tcBorders>
          </w:tcPr>
          <w:p w14:paraId="2B83C833" w14:textId="77777777" w:rsidR="007A6C44" w:rsidRPr="00F2006F" w:rsidRDefault="007A6C44" w:rsidP="007A6C44">
            <w:pPr>
              <w:autoSpaceDE w:val="0"/>
              <w:autoSpaceDN w:val="0"/>
              <w:adjustRightInd w:val="0"/>
              <w:spacing w:after="0" w:line="240" w:lineRule="auto"/>
              <w:rPr>
                <w:ins w:id="13568" w:author="Arjan" w:date="2014-01-22T17:18:00Z"/>
                <w:rFonts w:ascii="Arial" w:eastAsia="Times New Roman" w:hAnsi="Arial" w:cs="Arial"/>
                <w:color w:val="000000"/>
                <w:sz w:val="20"/>
                <w:szCs w:val="20"/>
              </w:rPr>
            </w:pPr>
            <w:ins w:id="13569" w:author="Arjan" w:date="2014-01-22T17:18:00Z">
              <w:r w:rsidRPr="00F2006F">
                <w:rPr>
                  <w:rFonts w:ascii="Arial" w:eastAsia="Times New Roman" w:hAnsi="Arial" w:cs="Arial"/>
                  <w:b/>
                  <w:bCs/>
                  <w:color w:val="000000"/>
                  <w:sz w:val="20"/>
                  <w:szCs w:val="20"/>
                </w:rPr>
                <w:t>Indicatie authentiek</w:t>
              </w:r>
            </w:ins>
          </w:p>
        </w:tc>
        <w:tc>
          <w:tcPr>
            <w:tcW w:w="5670" w:type="dxa"/>
            <w:gridSpan w:val="3"/>
            <w:tcBorders>
              <w:top w:val="nil"/>
              <w:left w:val="nil"/>
              <w:bottom w:val="nil"/>
              <w:right w:val="nil"/>
            </w:tcBorders>
          </w:tcPr>
          <w:p w14:paraId="79A40C4A" w14:textId="77777777" w:rsidR="007A6C44" w:rsidRPr="00F2006F" w:rsidRDefault="00A91463" w:rsidP="007A6C44">
            <w:pPr>
              <w:autoSpaceDE w:val="0"/>
              <w:autoSpaceDN w:val="0"/>
              <w:adjustRightInd w:val="0"/>
              <w:spacing w:after="0" w:line="240" w:lineRule="auto"/>
              <w:rPr>
                <w:ins w:id="13570" w:author="Arjan" w:date="2014-01-22T17:18:00Z"/>
                <w:rFonts w:ascii="Arial" w:eastAsia="Times New Roman" w:hAnsi="Arial" w:cs="Arial"/>
                <w:color w:val="000000"/>
                <w:sz w:val="20"/>
                <w:szCs w:val="20"/>
              </w:rPr>
            </w:pPr>
            <w:ins w:id="13571" w:author="Arjan" w:date="2014-01-22T17:24:00Z">
              <w:r>
                <w:rPr>
                  <w:rFonts w:ascii="Arial" w:eastAsia="Times New Roman" w:hAnsi="Arial" w:cs="Arial"/>
                  <w:color w:val="000000"/>
                  <w:sz w:val="20"/>
                  <w:szCs w:val="20"/>
                </w:rPr>
                <w:t>Zaaktype</w:t>
              </w:r>
            </w:ins>
            <w:ins w:id="13572" w:author="Arjan" w:date="2014-01-22T17:25:00Z">
              <w:r>
                <w:rPr>
                  <w:rFonts w:ascii="Arial" w:eastAsia="Times New Roman" w:hAnsi="Arial" w:cs="Arial"/>
                  <w:color w:val="000000"/>
                  <w:sz w:val="20"/>
                  <w:szCs w:val="20"/>
                </w:rPr>
                <w:t>specifiek gegeven</w:t>
              </w:r>
            </w:ins>
          </w:p>
        </w:tc>
      </w:tr>
      <w:tr w:rsidR="007A6C44" w:rsidRPr="00F2006F" w14:paraId="1F6F82D0" w14:textId="77777777" w:rsidTr="007A6C44">
        <w:trPr>
          <w:trHeight w:val="230"/>
          <w:ins w:id="13573" w:author="Arjan" w:date="2014-01-22T17:18:00Z"/>
        </w:trPr>
        <w:tc>
          <w:tcPr>
            <w:tcW w:w="3690" w:type="dxa"/>
            <w:tcBorders>
              <w:top w:val="nil"/>
              <w:left w:val="nil"/>
              <w:bottom w:val="nil"/>
              <w:right w:val="nil"/>
            </w:tcBorders>
          </w:tcPr>
          <w:p w14:paraId="167420E1" w14:textId="77777777" w:rsidR="007A6C44" w:rsidRPr="00F2006F" w:rsidRDefault="007A6C44" w:rsidP="007A6C44">
            <w:pPr>
              <w:autoSpaceDE w:val="0"/>
              <w:autoSpaceDN w:val="0"/>
              <w:adjustRightInd w:val="0"/>
              <w:spacing w:after="0" w:line="240" w:lineRule="auto"/>
              <w:rPr>
                <w:ins w:id="13574"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001E249E" w14:textId="77777777" w:rsidR="007A6C44" w:rsidRPr="00F2006F" w:rsidRDefault="007A6C44" w:rsidP="007A6C44">
            <w:pPr>
              <w:autoSpaceDE w:val="0"/>
              <w:autoSpaceDN w:val="0"/>
              <w:adjustRightInd w:val="0"/>
              <w:spacing w:after="0" w:line="240" w:lineRule="auto"/>
              <w:rPr>
                <w:ins w:id="13575" w:author="Arjan" w:date="2014-01-22T17:18:00Z"/>
                <w:rFonts w:ascii="Arial" w:eastAsia="Times New Roman" w:hAnsi="Arial" w:cs="Arial"/>
                <w:b/>
                <w:bCs/>
                <w:color w:val="000000"/>
                <w:sz w:val="20"/>
                <w:szCs w:val="20"/>
              </w:rPr>
            </w:pPr>
          </w:p>
        </w:tc>
      </w:tr>
      <w:tr w:rsidR="007A6C44" w:rsidRPr="00F2006F" w14:paraId="42E3B0DC" w14:textId="77777777" w:rsidTr="007A6C44">
        <w:trPr>
          <w:trHeight w:val="230"/>
          <w:ins w:id="13576" w:author="Arjan" w:date="2014-01-22T17:18:00Z"/>
        </w:trPr>
        <w:tc>
          <w:tcPr>
            <w:tcW w:w="3690" w:type="dxa"/>
            <w:tcBorders>
              <w:top w:val="nil"/>
              <w:left w:val="nil"/>
              <w:bottom w:val="nil"/>
              <w:right w:val="nil"/>
            </w:tcBorders>
          </w:tcPr>
          <w:p w14:paraId="13FA2EFF" w14:textId="77777777" w:rsidR="007A6C44" w:rsidRPr="00F2006F" w:rsidRDefault="007A6C44" w:rsidP="007A6C44">
            <w:pPr>
              <w:autoSpaceDE w:val="0"/>
              <w:autoSpaceDN w:val="0"/>
              <w:adjustRightInd w:val="0"/>
              <w:spacing w:after="0" w:line="240" w:lineRule="auto"/>
              <w:rPr>
                <w:ins w:id="13577" w:author="Arjan" w:date="2014-01-22T17:18:00Z"/>
                <w:rFonts w:ascii="Arial" w:eastAsia="Times New Roman" w:hAnsi="Arial" w:cs="Arial"/>
                <w:color w:val="000000"/>
                <w:sz w:val="20"/>
                <w:szCs w:val="20"/>
              </w:rPr>
            </w:pPr>
            <w:ins w:id="13578" w:author="Arjan" w:date="2014-01-22T17:18:00Z">
              <w:r w:rsidRPr="00F2006F">
                <w:rPr>
                  <w:rFonts w:ascii="Arial" w:eastAsia="Times New Roman" w:hAnsi="Arial" w:cs="Arial"/>
                  <w:b/>
                  <w:bCs/>
                  <w:color w:val="000000"/>
                  <w:sz w:val="20"/>
                  <w:szCs w:val="20"/>
                </w:rPr>
                <w:t>Regels attribuutsoort</w:t>
              </w:r>
            </w:ins>
          </w:p>
        </w:tc>
        <w:tc>
          <w:tcPr>
            <w:tcW w:w="5670" w:type="dxa"/>
            <w:gridSpan w:val="3"/>
            <w:tcBorders>
              <w:top w:val="nil"/>
              <w:left w:val="nil"/>
              <w:bottom w:val="nil"/>
              <w:right w:val="nil"/>
            </w:tcBorders>
          </w:tcPr>
          <w:p w14:paraId="7FE9AECB" w14:textId="77777777" w:rsidR="007A6C44" w:rsidRPr="00F2006F" w:rsidRDefault="00AC042C" w:rsidP="007A6C44">
            <w:pPr>
              <w:autoSpaceDE w:val="0"/>
              <w:autoSpaceDN w:val="0"/>
              <w:adjustRightInd w:val="0"/>
              <w:spacing w:after="0" w:line="240" w:lineRule="auto"/>
              <w:rPr>
                <w:ins w:id="13579" w:author="Arjan" w:date="2014-01-22T17:18:00Z"/>
                <w:rFonts w:ascii="Arial" w:eastAsia="Times New Roman" w:hAnsi="Arial" w:cs="Arial"/>
                <w:color w:val="000000"/>
                <w:sz w:val="20"/>
                <w:szCs w:val="20"/>
              </w:rPr>
            </w:pPr>
            <w:ins w:id="13580" w:author="Arjan" w:date="2014-01-22T17:21:00Z">
              <w:r>
                <w:rPr>
                  <w:rFonts w:ascii="Arial" w:eastAsia="Times New Roman" w:hAnsi="Arial" w:cs="Arial"/>
                  <w:color w:val="000000"/>
                  <w:sz w:val="20"/>
                  <w:szCs w:val="20"/>
                </w:rPr>
                <w:t>-</w:t>
              </w:r>
            </w:ins>
          </w:p>
        </w:tc>
      </w:tr>
    </w:tbl>
    <w:p w14:paraId="3404BF5D" w14:textId="77777777" w:rsidR="00435184" w:rsidRPr="006757BE" w:rsidRDefault="00435184" w:rsidP="00FC7BDD"/>
    <w:p w14:paraId="352E2BA7" w14:textId="77777777" w:rsidR="00FC7BDD" w:rsidRDefault="00FC7BDD" w:rsidP="00FC7BDD">
      <w:pPr>
        <w:pStyle w:val="Kop2"/>
        <w:rPr>
          <w:noProof/>
        </w:rPr>
      </w:pPr>
      <w:bookmarkStart w:id="13581" w:name="_Toc517094735"/>
      <w:r>
        <w:rPr>
          <w:noProof/>
        </w:rPr>
        <w:t>ZAAKTYPE</w:t>
      </w:r>
      <w:bookmarkEnd w:id="13581"/>
    </w:p>
    <w:p w14:paraId="474D697A" w14:textId="015EA9B6" w:rsidR="00862276" w:rsidRPr="00DD0F4F" w:rsidRDefault="00862276" w:rsidP="00862276">
      <w:pPr>
        <w:rPr>
          <w:lang w:val="nl-NL"/>
        </w:rPr>
      </w:pPr>
      <w:r w:rsidRPr="00DD0F4F">
        <w:rPr>
          <w:lang w:val="nl-NL"/>
        </w:rPr>
        <w:t>In deze paragraaf benoemen we de wijzigingen op het objecttype ZAAK</w:t>
      </w:r>
      <w:r>
        <w:rPr>
          <w:lang w:val="nl-NL"/>
        </w:rPr>
        <w:t>TYPE</w:t>
      </w:r>
      <w:r w:rsidRPr="00DD0F4F">
        <w:rPr>
          <w:lang w:val="nl-NL"/>
        </w:rPr>
        <w:t xml:space="preserve">. De consequenties hiervan op het niveau van het objecttype specificeren we hieronder. De consequenties voor </w:t>
      </w:r>
      <w:r w:rsidR="00C83188">
        <w:rPr>
          <w:lang w:val="nl-NL"/>
        </w:rPr>
        <w:t xml:space="preserve">enkele </w:t>
      </w:r>
      <w:r w:rsidRPr="00DD0F4F">
        <w:rPr>
          <w:lang w:val="nl-NL"/>
        </w:rPr>
        <w:t xml:space="preserve"> attribuut- en relatiesoorten specificeren we in de volgende paragrafen, bij de beschrijvingen van de wijzigingen. </w:t>
      </w:r>
      <w:r w:rsidR="00802ED0">
        <w:rPr>
          <w:lang w:val="nl-NL"/>
        </w:rPr>
        <w:t>Voor de overige toegevoegde attribuutsoorten en gegevensgroeptypen verwijzen we naar het I</w:t>
      </w:r>
      <w:r w:rsidR="004D5F49">
        <w:rPr>
          <w:lang w:val="nl-NL"/>
        </w:rPr>
        <w:t>m</w:t>
      </w:r>
      <w:r w:rsidR="00802ED0">
        <w:rPr>
          <w:lang w:val="nl-NL"/>
        </w:rPr>
        <w:t xml:space="preserve">ZTC. De attribuutsoorten zijn daaruit overgenomen, de gegevensgroeptypen </w:t>
      </w:r>
      <w:r w:rsidR="00590C5F">
        <w:rPr>
          <w:lang w:val="nl-NL"/>
        </w:rPr>
        <w:t xml:space="preserve">Zaaktypenrelatie en Deelzaaktypenrelatie </w:t>
      </w:r>
      <w:r w:rsidR="00802ED0">
        <w:rPr>
          <w:lang w:val="nl-NL"/>
        </w:rPr>
        <w:t xml:space="preserve">zijn daarvan afgeleid. </w:t>
      </w:r>
      <w:r w:rsidRPr="00DD0F4F">
        <w:rPr>
          <w:lang w:val="nl-NL"/>
        </w:rPr>
        <w:t xml:space="preserve"> </w:t>
      </w:r>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9E65CB" w:rsidRPr="009E65CB" w14:paraId="2CD02D9A" w14:textId="77777777" w:rsidTr="006B01A0">
        <w:tc>
          <w:tcPr>
            <w:tcW w:w="3600" w:type="dxa"/>
            <w:tcBorders>
              <w:top w:val="single" w:sz="4" w:space="0" w:color="auto"/>
              <w:left w:val="nil"/>
              <w:bottom w:val="nil"/>
              <w:right w:val="nil"/>
            </w:tcBorders>
          </w:tcPr>
          <w:p w14:paraId="7FD455EB"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13582" w:name="BKM_7210A379_17EE_4143_A106_ECD9414B2A0D"/>
            <w:bookmarkEnd w:id="13582"/>
            <w:r w:rsidRPr="009E65CB">
              <w:rPr>
                <w:rFonts w:ascii="Arial" w:eastAsia="Times New Roman" w:hAnsi="Arial" w:cs="Arial"/>
                <w:b/>
                <w:bCs/>
                <w:color w:val="000000"/>
                <w:sz w:val="20"/>
                <w:szCs w:val="20"/>
              </w:rPr>
              <w:t>Naam objecttype</w:t>
            </w:r>
          </w:p>
        </w:tc>
        <w:tc>
          <w:tcPr>
            <w:tcW w:w="5760" w:type="dxa"/>
            <w:gridSpan w:val="3"/>
            <w:tcBorders>
              <w:top w:val="single" w:sz="4" w:space="0" w:color="auto"/>
              <w:left w:val="nil"/>
              <w:bottom w:val="nil"/>
              <w:right w:val="nil"/>
            </w:tcBorders>
          </w:tcPr>
          <w:p w14:paraId="0FF10818" w14:textId="77777777" w:rsidR="009E65CB" w:rsidRPr="009E65CB" w:rsidRDefault="00DA5D93"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Element.Name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ZAAKTYPE</w:t>
            </w:r>
            <w:r w:rsidRPr="009E65CB">
              <w:rPr>
                <w:rFonts w:ascii="Arial" w:hAnsi="Arial" w:cs="Arial"/>
                <w:sz w:val="20"/>
                <w:szCs w:val="20"/>
                <w:lang w:val="en-AU"/>
              </w:rPr>
              <w:fldChar w:fldCharType="end"/>
            </w:r>
          </w:p>
        </w:tc>
      </w:tr>
      <w:tr w:rsidR="009E65CB" w:rsidRPr="009E65CB" w14:paraId="19FFBEBC" w14:textId="77777777" w:rsidTr="002B0381">
        <w:trPr>
          <w:trHeight w:val="260"/>
        </w:trPr>
        <w:tc>
          <w:tcPr>
            <w:tcW w:w="3600" w:type="dxa"/>
            <w:tcBorders>
              <w:top w:val="nil"/>
              <w:left w:val="nil"/>
              <w:bottom w:val="nil"/>
              <w:right w:val="nil"/>
            </w:tcBorders>
          </w:tcPr>
          <w:p w14:paraId="49723F37" w14:textId="77777777" w:rsidR="009E65CB" w:rsidRPr="009E65CB" w:rsidRDefault="009E65CB" w:rsidP="009E65C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3EF00BC1"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r>
      <w:tr w:rsidR="009E65CB" w:rsidRPr="00AE1A91" w14:paraId="5D68B389" w14:textId="77777777" w:rsidTr="002B0381">
        <w:tc>
          <w:tcPr>
            <w:tcW w:w="3600" w:type="dxa"/>
            <w:tcBorders>
              <w:top w:val="nil"/>
              <w:left w:val="nil"/>
              <w:bottom w:val="nil"/>
              <w:right w:val="nil"/>
            </w:tcBorders>
          </w:tcPr>
          <w:p w14:paraId="0345010D" w14:textId="77777777" w:rsidR="009E65CB" w:rsidRPr="009E65CB" w:rsidRDefault="009E65CB" w:rsidP="009E65CB">
            <w:pPr>
              <w:autoSpaceDE w:val="0"/>
              <w:autoSpaceDN w:val="0"/>
              <w:adjustRightInd w:val="0"/>
              <w:spacing w:after="0" w:line="240" w:lineRule="auto"/>
              <w:rPr>
                <w:rFonts w:ascii="Arial" w:eastAsia="Times New Roman" w:hAnsi="Arial" w:cs="Arial"/>
                <w:b/>
                <w:bCs/>
                <w:color w:val="000000"/>
                <w:sz w:val="20"/>
                <w:szCs w:val="20"/>
              </w:rPr>
            </w:pPr>
            <w:r w:rsidRPr="009E65CB">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14:paraId="0945FF88" w14:textId="77777777" w:rsidR="009E65CB" w:rsidRPr="00DD0F4F" w:rsidRDefault="009E65CB" w:rsidP="00650FA0">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betreft de indeling of groepering van zaken naar hun aard, zoals “Behandelen aanvraag bouwvergunning” en “Behandelen aanvraag ontheffing parkeren”. </w:t>
            </w:r>
            <w:del w:id="13583" w:author="Arjan" w:date="2014-01-22T19:37:00Z">
              <w:r w:rsidRPr="00DD0F4F" w:rsidDel="00650FA0">
                <w:rPr>
                  <w:rFonts w:ascii="Arial" w:eastAsia="Times New Roman" w:hAnsi="Arial" w:cs="Arial"/>
                  <w:color w:val="000000"/>
                  <w:sz w:val="20"/>
                  <w:szCs w:val="20"/>
                  <w:lang w:val="nl-NL"/>
                </w:rPr>
                <w:delText xml:space="preserve">Elk zaaktype komt overeen met of valt binnen de generieke typering van zaken zoals landelijk gehanteerd in de Zaaktypecatalogus, de Zaaktype-omschrijving generiek . </w:delText>
              </w:r>
            </w:del>
            <w:ins w:id="13584" w:author="Arjan" w:date="2014-01-22T19:37:00Z">
              <w:r w:rsidR="00650FA0" w:rsidRPr="00DD0F4F">
                <w:rPr>
                  <w:rFonts w:ascii="Arial" w:eastAsia="Times New Roman" w:hAnsi="Arial" w:cs="Arial"/>
                  <w:noProof/>
                  <w:color w:val="000000"/>
                  <w:sz w:val="20"/>
                  <w:szCs w:val="20"/>
                  <w:lang w:val="nl-NL"/>
                </w:rPr>
                <w:t xml:space="preserve">De afbakening van een zaaktype komt overeen met een bedrijfsproces: ‘van klant tot klant’. </w:t>
              </w:r>
            </w:ins>
            <w:del w:id="13585" w:author="Arjan" w:date="2014-01-22T19:39:00Z">
              <w:r w:rsidRPr="00DD0F4F" w:rsidDel="00650FA0">
                <w:rPr>
                  <w:rFonts w:ascii="Arial" w:eastAsia="Times New Roman" w:hAnsi="Arial" w:cs="Arial"/>
                  <w:color w:val="000000"/>
                  <w:sz w:val="20"/>
                  <w:szCs w:val="20"/>
                  <w:lang w:val="nl-NL"/>
                </w:rPr>
                <w:delText>Het zaaktype stelt organisatie in staat hun eigen typering aan te houden en, d.m.v. de zaaktype-omschrijving generiek, toch aan te kunnen sluiten op de landelijk gehanteerde typering generiek.</w:delText>
              </w:r>
            </w:del>
          </w:p>
        </w:tc>
      </w:tr>
      <w:tr w:rsidR="009E65CB" w:rsidRPr="00AE1A91" w14:paraId="11845281" w14:textId="77777777" w:rsidTr="002B0381">
        <w:tc>
          <w:tcPr>
            <w:tcW w:w="3600" w:type="dxa"/>
            <w:tcBorders>
              <w:top w:val="nil"/>
              <w:left w:val="nil"/>
              <w:bottom w:val="nil"/>
              <w:right w:val="nil"/>
            </w:tcBorders>
          </w:tcPr>
          <w:p w14:paraId="14BC8945" w14:textId="77777777" w:rsidR="009E65CB" w:rsidRPr="005E066D" w:rsidRDefault="009E65CB" w:rsidP="009E65CB">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1FEAE5F3" w14:textId="77777777" w:rsidR="009E65CB" w:rsidRPr="005E066D" w:rsidRDefault="009E65CB" w:rsidP="009E65CB">
            <w:pPr>
              <w:autoSpaceDE w:val="0"/>
              <w:autoSpaceDN w:val="0"/>
              <w:adjustRightInd w:val="0"/>
              <w:spacing w:after="0" w:line="240" w:lineRule="auto"/>
              <w:rPr>
                <w:rFonts w:ascii="Arial" w:eastAsia="Times New Roman" w:hAnsi="Arial" w:cs="Arial"/>
                <w:b/>
                <w:bCs/>
                <w:color w:val="000000"/>
                <w:sz w:val="20"/>
                <w:szCs w:val="20"/>
                <w:lang w:val="nl-NL"/>
              </w:rPr>
            </w:pPr>
          </w:p>
        </w:tc>
      </w:tr>
      <w:tr w:rsidR="009E65CB" w:rsidRPr="009E65CB" w14:paraId="6AD5AB00" w14:textId="77777777" w:rsidTr="002B0381">
        <w:tc>
          <w:tcPr>
            <w:tcW w:w="3600" w:type="dxa"/>
            <w:tcBorders>
              <w:top w:val="nil"/>
              <w:left w:val="nil"/>
              <w:bottom w:val="nil"/>
              <w:right w:val="nil"/>
            </w:tcBorders>
          </w:tcPr>
          <w:p w14:paraId="1C5DCD52"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13586" w:name="BKM_6EBF23E5_F428_479b_A18C_573CA7CA10EE"/>
            <w:bookmarkEnd w:id="13586"/>
            <w:r w:rsidRPr="009E65CB">
              <w:rPr>
                <w:rFonts w:ascii="Arial" w:eastAsia="Times New Roman" w:hAnsi="Arial" w:cs="Arial"/>
                <w:b/>
                <w:bCs/>
                <w:color w:val="000000"/>
                <w:sz w:val="20"/>
                <w:szCs w:val="20"/>
              </w:rPr>
              <w:lastRenderedPageBreak/>
              <w:t>Overzicht Attributen</w:t>
            </w:r>
          </w:p>
        </w:tc>
        <w:tc>
          <w:tcPr>
            <w:tcW w:w="1080" w:type="dxa"/>
            <w:tcBorders>
              <w:top w:val="nil"/>
              <w:left w:val="nil"/>
              <w:bottom w:val="nil"/>
              <w:right w:val="nil"/>
            </w:tcBorders>
          </w:tcPr>
          <w:p w14:paraId="559A8DF1"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i/>
                <w:iCs/>
                <w:color w:val="000000"/>
                <w:sz w:val="20"/>
                <w:szCs w:val="20"/>
              </w:rPr>
              <w:t>Code</w:t>
            </w:r>
          </w:p>
        </w:tc>
        <w:tc>
          <w:tcPr>
            <w:tcW w:w="3330" w:type="dxa"/>
            <w:tcBorders>
              <w:top w:val="nil"/>
              <w:left w:val="nil"/>
              <w:bottom w:val="nil"/>
              <w:right w:val="nil"/>
            </w:tcBorders>
          </w:tcPr>
          <w:p w14:paraId="25443783"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i/>
                <w:iCs/>
                <w:color w:val="000000"/>
                <w:sz w:val="20"/>
                <w:szCs w:val="20"/>
              </w:rPr>
              <w:t>Gegevensnaam</w:t>
            </w:r>
          </w:p>
        </w:tc>
        <w:tc>
          <w:tcPr>
            <w:tcW w:w="1350" w:type="dxa"/>
            <w:tcBorders>
              <w:top w:val="nil"/>
              <w:left w:val="nil"/>
              <w:bottom w:val="nil"/>
              <w:right w:val="nil"/>
            </w:tcBorders>
          </w:tcPr>
          <w:p w14:paraId="451251B7"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i/>
                <w:iCs/>
                <w:color w:val="000000"/>
                <w:sz w:val="20"/>
                <w:szCs w:val="20"/>
              </w:rPr>
              <w:t>Herkomst</w:t>
            </w:r>
          </w:p>
        </w:tc>
      </w:tr>
      <w:tr w:rsidR="009E65CB" w:rsidRPr="009E65CB" w14:paraId="07947D83" w14:textId="77777777" w:rsidTr="002B0381">
        <w:tc>
          <w:tcPr>
            <w:tcW w:w="3600" w:type="dxa"/>
            <w:tcBorders>
              <w:top w:val="nil"/>
              <w:left w:val="nil"/>
              <w:bottom w:val="nil"/>
              <w:right w:val="nil"/>
            </w:tcBorders>
          </w:tcPr>
          <w:p w14:paraId="220E10D1"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10A7F879"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16F3E591" w14:textId="77777777" w:rsidR="009E65CB"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ins w:id="13587" w:author="Arjan" w:date="2013-07-08T14:39:00Z">
              <w:r>
                <w:rPr>
                  <w:rFonts w:ascii="Arial" w:eastAsia="Times New Roman" w:hAnsi="Arial" w:cs="Arial"/>
                  <w:color w:val="000000"/>
                  <w:sz w:val="20"/>
                  <w:szCs w:val="20"/>
                </w:rPr>
                <w:t>Zaaktype-identificatie</w:t>
              </w:r>
            </w:ins>
          </w:p>
        </w:tc>
        <w:tc>
          <w:tcPr>
            <w:tcW w:w="1350" w:type="dxa"/>
            <w:tcBorders>
              <w:top w:val="nil"/>
              <w:left w:val="nil"/>
              <w:bottom w:val="nil"/>
              <w:right w:val="nil"/>
            </w:tcBorders>
          </w:tcPr>
          <w:p w14:paraId="25BABA94" w14:textId="77777777" w:rsidR="009E65CB"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ins w:id="13588" w:author="Arjan" w:date="2013-07-08T14:41:00Z">
              <w:r>
                <w:rPr>
                  <w:rFonts w:ascii="Arial" w:eastAsia="Times New Roman" w:hAnsi="Arial" w:cs="Arial"/>
                  <w:color w:val="000000"/>
                  <w:sz w:val="20"/>
                  <w:szCs w:val="20"/>
                </w:rPr>
                <w:t>ZTC</w:t>
              </w:r>
            </w:ins>
          </w:p>
        </w:tc>
      </w:tr>
      <w:tr w:rsidR="002B0381" w:rsidRPr="009E65CB" w14:paraId="3749FB96" w14:textId="77777777" w:rsidTr="002B0381">
        <w:tc>
          <w:tcPr>
            <w:tcW w:w="3600" w:type="dxa"/>
            <w:tcBorders>
              <w:top w:val="nil"/>
              <w:left w:val="nil"/>
              <w:bottom w:val="nil"/>
              <w:right w:val="nil"/>
            </w:tcBorders>
          </w:tcPr>
          <w:p w14:paraId="669FB17A" w14:textId="77777777" w:rsidR="002B0381"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17687994" w14:textId="77777777" w:rsidR="002B0381"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1E0CD798" w14:textId="77777777" w:rsidR="002B0381" w:rsidRPr="009E65CB" w:rsidRDefault="002B0381" w:rsidP="009E65CB">
            <w:pPr>
              <w:autoSpaceDE w:val="0"/>
              <w:autoSpaceDN w:val="0"/>
              <w:adjustRightInd w:val="0"/>
              <w:spacing w:after="0" w:line="240" w:lineRule="auto"/>
              <w:rPr>
                <w:rFonts w:ascii="Arial" w:hAnsi="Arial" w:cs="Arial"/>
                <w:sz w:val="20"/>
                <w:szCs w:val="20"/>
                <w:lang w:val="en-AU"/>
              </w:rPr>
            </w:pPr>
            <w:ins w:id="13589" w:author="Arjan" w:date="2013-07-08T14:39:00Z">
              <w:r>
                <w:rPr>
                  <w:rFonts w:ascii="Arial" w:hAnsi="Arial" w:cs="Arial"/>
                  <w:sz w:val="20"/>
                  <w:szCs w:val="20"/>
                  <w:lang w:val="en-AU"/>
                </w:rPr>
                <w:t>Domein</w:t>
              </w:r>
            </w:ins>
          </w:p>
        </w:tc>
        <w:tc>
          <w:tcPr>
            <w:tcW w:w="1350" w:type="dxa"/>
            <w:tcBorders>
              <w:top w:val="nil"/>
              <w:left w:val="nil"/>
              <w:bottom w:val="nil"/>
              <w:right w:val="nil"/>
            </w:tcBorders>
          </w:tcPr>
          <w:p w14:paraId="6DB797DD" w14:textId="77777777" w:rsidR="002B0381"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ins w:id="13590" w:author="Arjan" w:date="2013-07-08T14:41:00Z">
              <w:r>
                <w:rPr>
                  <w:rFonts w:ascii="Arial" w:eastAsia="Times New Roman" w:hAnsi="Arial" w:cs="Arial"/>
                  <w:color w:val="000000"/>
                  <w:sz w:val="20"/>
                  <w:szCs w:val="20"/>
                </w:rPr>
                <w:t>ZTC</w:t>
              </w:r>
            </w:ins>
          </w:p>
        </w:tc>
      </w:tr>
      <w:tr w:rsidR="002B0381" w:rsidRPr="009E65CB" w14:paraId="21D5EE05" w14:textId="77777777" w:rsidTr="002B0381">
        <w:tc>
          <w:tcPr>
            <w:tcW w:w="3600" w:type="dxa"/>
            <w:tcBorders>
              <w:top w:val="nil"/>
              <w:left w:val="nil"/>
              <w:bottom w:val="nil"/>
              <w:right w:val="nil"/>
            </w:tcBorders>
          </w:tcPr>
          <w:p w14:paraId="2C457E8A" w14:textId="77777777" w:rsidR="002B0381"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01142DD5" w14:textId="77777777" w:rsidR="002B0381"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7E2EF29B" w14:textId="77777777" w:rsidR="002B0381" w:rsidRPr="009E65CB" w:rsidRDefault="002B0381" w:rsidP="009E65CB">
            <w:pPr>
              <w:autoSpaceDE w:val="0"/>
              <w:autoSpaceDN w:val="0"/>
              <w:adjustRightInd w:val="0"/>
              <w:spacing w:after="0" w:line="240" w:lineRule="auto"/>
              <w:rPr>
                <w:rFonts w:ascii="Arial" w:hAnsi="Arial" w:cs="Arial"/>
                <w:sz w:val="20"/>
                <w:szCs w:val="20"/>
                <w:lang w:val="en-AU"/>
              </w:rPr>
            </w:pPr>
            <w:ins w:id="13591" w:author="Arjan" w:date="2013-07-08T14:39:00Z">
              <w:r>
                <w:rPr>
                  <w:rFonts w:ascii="Arial" w:hAnsi="Arial" w:cs="Arial"/>
                  <w:sz w:val="20"/>
                  <w:szCs w:val="20"/>
                  <w:lang w:val="en-AU"/>
                </w:rPr>
                <w:t>RSIN</w:t>
              </w:r>
            </w:ins>
          </w:p>
        </w:tc>
        <w:tc>
          <w:tcPr>
            <w:tcW w:w="1350" w:type="dxa"/>
            <w:tcBorders>
              <w:top w:val="nil"/>
              <w:left w:val="nil"/>
              <w:bottom w:val="nil"/>
              <w:right w:val="nil"/>
            </w:tcBorders>
          </w:tcPr>
          <w:p w14:paraId="6A1E2748" w14:textId="77777777" w:rsidR="002B0381"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ins w:id="13592" w:author="Arjan" w:date="2013-07-08T14:41:00Z">
              <w:r>
                <w:rPr>
                  <w:rFonts w:ascii="Arial" w:eastAsia="Times New Roman" w:hAnsi="Arial" w:cs="Arial"/>
                  <w:color w:val="000000"/>
                  <w:sz w:val="20"/>
                  <w:szCs w:val="20"/>
                </w:rPr>
                <w:t>ZTC</w:t>
              </w:r>
            </w:ins>
          </w:p>
        </w:tc>
      </w:tr>
      <w:tr w:rsidR="009E65CB" w:rsidRPr="009E65CB" w14:paraId="3A0219F6" w14:textId="77777777" w:rsidTr="002B0381">
        <w:tc>
          <w:tcPr>
            <w:tcW w:w="3600" w:type="dxa"/>
            <w:tcBorders>
              <w:top w:val="nil"/>
              <w:left w:val="nil"/>
              <w:bottom w:val="nil"/>
              <w:right w:val="nil"/>
            </w:tcBorders>
          </w:tcPr>
          <w:p w14:paraId="2718E8C5"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13593" w:name="BKM_189BD3BF_9167_4891_B937_73EBAAB53BD1"/>
            <w:bookmarkEnd w:id="13593"/>
          </w:p>
        </w:tc>
        <w:tc>
          <w:tcPr>
            <w:tcW w:w="1080" w:type="dxa"/>
            <w:tcBorders>
              <w:top w:val="nil"/>
              <w:left w:val="nil"/>
              <w:bottom w:val="nil"/>
              <w:right w:val="nil"/>
            </w:tcBorders>
          </w:tcPr>
          <w:p w14:paraId="01A694D4"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color w:val="000000"/>
                <w:sz w:val="20"/>
                <w:szCs w:val="20"/>
              </w:rPr>
              <w:t>0005</w:t>
            </w:r>
          </w:p>
        </w:tc>
        <w:tc>
          <w:tcPr>
            <w:tcW w:w="3330" w:type="dxa"/>
            <w:tcBorders>
              <w:top w:val="nil"/>
              <w:left w:val="nil"/>
              <w:bottom w:val="nil"/>
              <w:right w:val="nil"/>
            </w:tcBorders>
          </w:tcPr>
          <w:p w14:paraId="6EA83286" w14:textId="77777777" w:rsidR="009E65CB" w:rsidRPr="009E65CB" w:rsidRDefault="00DA5D93"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Zaaktype-omschrijving</w:t>
            </w:r>
            <w:r w:rsidRPr="009E65CB">
              <w:rPr>
                <w:rFonts w:ascii="Arial" w:hAnsi="Arial" w:cs="Arial"/>
                <w:sz w:val="20"/>
                <w:szCs w:val="20"/>
                <w:lang w:val="en-AU"/>
              </w:rPr>
              <w:fldChar w:fldCharType="end"/>
            </w:r>
          </w:p>
        </w:tc>
        <w:tc>
          <w:tcPr>
            <w:tcW w:w="1350" w:type="dxa"/>
            <w:tcBorders>
              <w:top w:val="nil"/>
              <w:left w:val="nil"/>
              <w:bottom w:val="nil"/>
              <w:right w:val="nil"/>
            </w:tcBorders>
          </w:tcPr>
          <w:p w14:paraId="45A730A6"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del w:id="13594" w:author="Arjan" w:date="2013-07-08T15:52:00Z">
              <w:r w:rsidRPr="009E65CB" w:rsidDel="00A75642">
                <w:rPr>
                  <w:rFonts w:ascii="Arial" w:eastAsia="Times New Roman" w:hAnsi="Arial" w:cs="Arial"/>
                  <w:color w:val="000000"/>
                  <w:sz w:val="20"/>
                  <w:szCs w:val="20"/>
                </w:rPr>
                <w:delText>GFO Zaken 2004</w:delText>
              </w:r>
            </w:del>
            <w:ins w:id="13595" w:author="Arjan" w:date="2013-07-08T15:52:00Z">
              <w:r w:rsidR="00A75642">
                <w:rPr>
                  <w:rFonts w:ascii="Arial" w:eastAsia="Times New Roman" w:hAnsi="Arial" w:cs="Arial"/>
                  <w:color w:val="000000"/>
                  <w:sz w:val="20"/>
                  <w:szCs w:val="20"/>
                </w:rPr>
                <w:t>ZTC</w:t>
              </w:r>
            </w:ins>
          </w:p>
        </w:tc>
      </w:tr>
      <w:tr w:rsidR="009E65CB" w:rsidRPr="009E65CB" w14:paraId="0A741B5D" w14:textId="77777777" w:rsidTr="002B0381">
        <w:tc>
          <w:tcPr>
            <w:tcW w:w="3600" w:type="dxa"/>
            <w:tcBorders>
              <w:top w:val="nil"/>
              <w:left w:val="nil"/>
              <w:bottom w:val="nil"/>
              <w:right w:val="nil"/>
            </w:tcBorders>
          </w:tcPr>
          <w:p w14:paraId="7DAABB0B"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13596" w:name="BKM_8AC6178D_D605_4238_A0FE_5C5E40A12B60"/>
            <w:bookmarkEnd w:id="13596"/>
          </w:p>
        </w:tc>
        <w:tc>
          <w:tcPr>
            <w:tcW w:w="1080" w:type="dxa"/>
            <w:tcBorders>
              <w:top w:val="nil"/>
              <w:left w:val="nil"/>
              <w:bottom w:val="nil"/>
              <w:right w:val="nil"/>
            </w:tcBorders>
          </w:tcPr>
          <w:p w14:paraId="19D69C8B"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59404A99" w14:textId="77777777" w:rsidR="009E65CB" w:rsidRPr="009E65CB" w:rsidRDefault="00DA5D93"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Zaaktype-omschrijving generiek</w:t>
            </w:r>
            <w:r w:rsidRPr="009E65CB">
              <w:rPr>
                <w:rFonts w:ascii="Arial" w:hAnsi="Arial" w:cs="Arial"/>
                <w:sz w:val="20"/>
                <w:szCs w:val="20"/>
                <w:lang w:val="en-AU"/>
              </w:rPr>
              <w:fldChar w:fldCharType="end"/>
            </w:r>
          </w:p>
        </w:tc>
        <w:tc>
          <w:tcPr>
            <w:tcW w:w="1350" w:type="dxa"/>
            <w:tcBorders>
              <w:top w:val="nil"/>
              <w:left w:val="nil"/>
              <w:bottom w:val="nil"/>
              <w:right w:val="nil"/>
            </w:tcBorders>
          </w:tcPr>
          <w:p w14:paraId="127AC213"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del w:id="13597" w:author="Arjan" w:date="2013-07-08T15:52:00Z">
              <w:r w:rsidRPr="009E65CB" w:rsidDel="00A75642">
                <w:rPr>
                  <w:rFonts w:ascii="Arial" w:eastAsia="Times New Roman" w:hAnsi="Arial" w:cs="Arial"/>
                  <w:color w:val="000000"/>
                  <w:sz w:val="20"/>
                  <w:szCs w:val="20"/>
                </w:rPr>
                <w:delText>KING</w:delText>
              </w:r>
            </w:del>
            <w:ins w:id="13598" w:author="Arjan" w:date="2013-07-08T15:52:00Z">
              <w:r w:rsidR="00A75642">
                <w:rPr>
                  <w:rFonts w:ascii="Arial" w:eastAsia="Times New Roman" w:hAnsi="Arial" w:cs="Arial"/>
                  <w:color w:val="000000"/>
                  <w:sz w:val="20"/>
                  <w:szCs w:val="20"/>
                </w:rPr>
                <w:t>ZTC</w:t>
              </w:r>
            </w:ins>
          </w:p>
        </w:tc>
      </w:tr>
      <w:tr w:rsidR="009E65CB" w:rsidRPr="009E65CB" w14:paraId="663C469B" w14:textId="77777777" w:rsidTr="002B0381">
        <w:tc>
          <w:tcPr>
            <w:tcW w:w="3600" w:type="dxa"/>
            <w:tcBorders>
              <w:top w:val="nil"/>
              <w:left w:val="nil"/>
              <w:bottom w:val="nil"/>
              <w:right w:val="nil"/>
            </w:tcBorders>
          </w:tcPr>
          <w:p w14:paraId="234A64B3"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13599" w:name="BKM_A0C90878_FDB3_4f79_99E8_F99309D1D4E6"/>
            <w:bookmarkEnd w:id="13599"/>
          </w:p>
        </w:tc>
        <w:tc>
          <w:tcPr>
            <w:tcW w:w="1080" w:type="dxa"/>
            <w:tcBorders>
              <w:top w:val="nil"/>
              <w:left w:val="nil"/>
              <w:bottom w:val="nil"/>
              <w:right w:val="nil"/>
            </w:tcBorders>
          </w:tcPr>
          <w:p w14:paraId="7805FD6B"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color w:val="000000"/>
                <w:sz w:val="20"/>
                <w:szCs w:val="20"/>
              </w:rPr>
              <w:t>0006</w:t>
            </w:r>
          </w:p>
        </w:tc>
        <w:tc>
          <w:tcPr>
            <w:tcW w:w="3330" w:type="dxa"/>
            <w:tcBorders>
              <w:top w:val="nil"/>
              <w:left w:val="nil"/>
              <w:bottom w:val="nil"/>
              <w:right w:val="nil"/>
            </w:tcBorders>
          </w:tcPr>
          <w:p w14:paraId="18D7DC46" w14:textId="77777777" w:rsidR="009E65CB" w:rsidRPr="009E65CB" w:rsidRDefault="00DA5D93"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Trefwoord</w:t>
            </w:r>
            <w:r w:rsidRPr="009E65CB">
              <w:rPr>
                <w:rFonts w:ascii="Arial" w:hAnsi="Arial" w:cs="Arial"/>
                <w:sz w:val="20"/>
                <w:szCs w:val="20"/>
                <w:lang w:val="en-AU"/>
              </w:rPr>
              <w:fldChar w:fldCharType="end"/>
            </w:r>
          </w:p>
        </w:tc>
        <w:tc>
          <w:tcPr>
            <w:tcW w:w="1350" w:type="dxa"/>
            <w:tcBorders>
              <w:top w:val="nil"/>
              <w:left w:val="nil"/>
              <w:bottom w:val="nil"/>
              <w:right w:val="nil"/>
            </w:tcBorders>
          </w:tcPr>
          <w:p w14:paraId="2C2A1A36"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del w:id="13600" w:author="Arjan" w:date="2013-07-08T15:52:00Z">
              <w:r w:rsidRPr="009E65CB" w:rsidDel="00A75642">
                <w:rPr>
                  <w:rFonts w:ascii="Arial" w:eastAsia="Times New Roman" w:hAnsi="Arial" w:cs="Arial"/>
                  <w:color w:val="000000"/>
                  <w:sz w:val="20"/>
                  <w:szCs w:val="20"/>
                </w:rPr>
                <w:delText>GFO Zaken 2004</w:delText>
              </w:r>
            </w:del>
            <w:ins w:id="13601" w:author="Arjan" w:date="2013-07-08T15:52:00Z">
              <w:r w:rsidR="00A75642">
                <w:rPr>
                  <w:rFonts w:ascii="Arial" w:eastAsia="Times New Roman" w:hAnsi="Arial" w:cs="Arial"/>
                  <w:color w:val="000000"/>
                  <w:sz w:val="20"/>
                  <w:szCs w:val="20"/>
                </w:rPr>
                <w:t>ZTC</w:t>
              </w:r>
            </w:ins>
          </w:p>
        </w:tc>
      </w:tr>
      <w:tr w:rsidR="009E65CB" w:rsidRPr="009E65CB" w14:paraId="49095558" w14:textId="77777777" w:rsidTr="002B0381">
        <w:tc>
          <w:tcPr>
            <w:tcW w:w="3600" w:type="dxa"/>
            <w:tcBorders>
              <w:top w:val="nil"/>
              <w:left w:val="nil"/>
              <w:bottom w:val="nil"/>
              <w:right w:val="nil"/>
            </w:tcBorders>
          </w:tcPr>
          <w:p w14:paraId="316DA2F8"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13602" w:name="BKM_7FC0FD86_BD22_4080_814C_E17637DC8605"/>
            <w:bookmarkEnd w:id="13602"/>
          </w:p>
        </w:tc>
        <w:tc>
          <w:tcPr>
            <w:tcW w:w="1080" w:type="dxa"/>
            <w:tcBorders>
              <w:top w:val="nil"/>
              <w:left w:val="nil"/>
              <w:bottom w:val="nil"/>
              <w:right w:val="nil"/>
            </w:tcBorders>
          </w:tcPr>
          <w:p w14:paraId="5611C4D5"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2B8F6D3" w14:textId="77777777" w:rsidR="009E65CB" w:rsidRPr="009E65CB" w:rsidRDefault="00DA5D93"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Doorlooptijd behandeling</w:t>
            </w:r>
            <w:r w:rsidRPr="009E65CB">
              <w:rPr>
                <w:rFonts w:ascii="Arial" w:hAnsi="Arial" w:cs="Arial"/>
                <w:sz w:val="20"/>
                <w:szCs w:val="20"/>
                <w:lang w:val="en-AU"/>
              </w:rPr>
              <w:fldChar w:fldCharType="end"/>
            </w:r>
          </w:p>
        </w:tc>
        <w:tc>
          <w:tcPr>
            <w:tcW w:w="1350" w:type="dxa"/>
            <w:tcBorders>
              <w:top w:val="nil"/>
              <w:left w:val="nil"/>
              <w:bottom w:val="nil"/>
              <w:right w:val="nil"/>
            </w:tcBorders>
          </w:tcPr>
          <w:p w14:paraId="0CE1AF28"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del w:id="13603" w:author="Arjan" w:date="2013-07-08T15:53:00Z">
              <w:r w:rsidRPr="009E65CB" w:rsidDel="00A75642">
                <w:rPr>
                  <w:rFonts w:ascii="Arial" w:eastAsia="Times New Roman" w:hAnsi="Arial" w:cs="Arial"/>
                  <w:color w:val="000000"/>
                  <w:sz w:val="20"/>
                  <w:szCs w:val="20"/>
                </w:rPr>
                <w:delText>KING</w:delText>
              </w:r>
            </w:del>
            <w:ins w:id="13604" w:author="Arjan" w:date="2013-07-08T15:53:00Z">
              <w:r w:rsidR="00A75642">
                <w:rPr>
                  <w:rFonts w:ascii="Arial" w:eastAsia="Times New Roman" w:hAnsi="Arial" w:cs="Arial"/>
                  <w:color w:val="000000"/>
                  <w:sz w:val="20"/>
                  <w:szCs w:val="20"/>
                </w:rPr>
                <w:t>ZTC</w:t>
              </w:r>
            </w:ins>
          </w:p>
        </w:tc>
      </w:tr>
      <w:tr w:rsidR="005C5A75" w:rsidRPr="009E65CB" w14:paraId="7AE3B6B0" w14:textId="77777777" w:rsidTr="002B0381">
        <w:tc>
          <w:tcPr>
            <w:tcW w:w="3600" w:type="dxa"/>
            <w:tcBorders>
              <w:top w:val="nil"/>
              <w:left w:val="nil"/>
              <w:bottom w:val="nil"/>
              <w:right w:val="nil"/>
            </w:tcBorders>
          </w:tcPr>
          <w:p w14:paraId="061BEA34" w14:textId="77777777"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77F47DE4" w14:textId="77777777"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798E8C16" w14:textId="77777777" w:rsidR="005C5A75" w:rsidRPr="009E65CB" w:rsidRDefault="005C5A75" w:rsidP="009E65CB">
            <w:pPr>
              <w:autoSpaceDE w:val="0"/>
              <w:autoSpaceDN w:val="0"/>
              <w:adjustRightInd w:val="0"/>
              <w:spacing w:after="0" w:line="240" w:lineRule="auto"/>
              <w:rPr>
                <w:rFonts w:ascii="Arial" w:hAnsi="Arial" w:cs="Arial"/>
                <w:sz w:val="20"/>
                <w:szCs w:val="20"/>
                <w:lang w:val="en-AU"/>
              </w:rPr>
            </w:pPr>
            <w:ins w:id="13605" w:author="Arjan" w:date="2014-11-11T21:41:00Z">
              <w:r>
                <w:rPr>
                  <w:rFonts w:ascii="Arial" w:hAnsi="Arial" w:cs="Arial"/>
                  <w:sz w:val="20"/>
                  <w:szCs w:val="20"/>
                  <w:lang w:val="en-AU"/>
                </w:rPr>
                <w:t>- Periodeduur</w:t>
              </w:r>
            </w:ins>
          </w:p>
        </w:tc>
        <w:tc>
          <w:tcPr>
            <w:tcW w:w="1350" w:type="dxa"/>
            <w:tcBorders>
              <w:top w:val="nil"/>
              <w:left w:val="nil"/>
              <w:bottom w:val="nil"/>
              <w:right w:val="nil"/>
            </w:tcBorders>
          </w:tcPr>
          <w:p w14:paraId="6CA1165C" w14:textId="77777777" w:rsidR="005C5A75" w:rsidRPr="009E65CB" w:rsidDel="00A75642" w:rsidRDefault="005C5A75" w:rsidP="009E65CB">
            <w:pPr>
              <w:autoSpaceDE w:val="0"/>
              <w:autoSpaceDN w:val="0"/>
              <w:adjustRightInd w:val="0"/>
              <w:spacing w:after="0" w:line="240" w:lineRule="auto"/>
              <w:rPr>
                <w:rFonts w:ascii="Arial" w:eastAsia="Times New Roman" w:hAnsi="Arial" w:cs="Arial"/>
                <w:color w:val="000000"/>
                <w:sz w:val="20"/>
                <w:szCs w:val="20"/>
              </w:rPr>
            </w:pPr>
            <w:ins w:id="13606" w:author="Arjan" w:date="2014-11-11T21:41:00Z">
              <w:r>
                <w:rPr>
                  <w:rFonts w:ascii="Arial" w:eastAsia="Times New Roman" w:hAnsi="Arial" w:cs="Arial"/>
                  <w:color w:val="000000"/>
                  <w:sz w:val="20"/>
                  <w:szCs w:val="20"/>
                </w:rPr>
                <w:t>ZTC</w:t>
              </w:r>
            </w:ins>
          </w:p>
        </w:tc>
      </w:tr>
      <w:tr w:rsidR="00910F00" w:rsidRPr="009E65CB" w14:paraId="573B5AD8" w14:textId="77777777" w:rsidTr="002B0381">
        <w:tc>
          <w:tcPr>
            <w:tcW w:w="3600" w:type="dxa"/>
            <w:tcBorders>
              <w:top w:val="nil"/>
              <w:left w:val="nil"/>
              <w:bottom w:val="nil"/>
              <w:right w:val="nil"/>
            </w:tcBorders>
          </w:tcPr>
          <w:p w14:paraId="0CE4741A" w14:textId="77777777" w:rsidR="00910F00" w:rsidRPr="009E65CB" w:rsidRDefault="00910F00" w:rsidP="009E65CB">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3346CE28" w14:textId="77777777" w:rsidR="00910F00" w:rsidRPr="009E65CB" w:rsidRDefault="00910F00"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E5F9DA9" w14:textId="77777777" w:rsidR="00910F00" w:rsidRPr="009E65CB" w:rsidRDefault="005C5A75" w:rsidP="005C5A75">
            <w:pPr>
              <w:autoSpaceDE w:val="0"/>
              <w:autoSpaceDN w:val="0"/>
              <w:adjustRightInd w:val="0"/>
              <w:spacing w:after="0" w:line="240" w:lineRule="auto"/>
              <w:rPr>
                <w:rFonts w:ascii="Arial" w:hAnsi="Arial" w:cs="Arial"/>
                <w:sz w:val="20"/>
                <w:szCs w:val="20"/>
                <w:lang w:val="en-AU"/>
              </w:rPr>
            </w:pPr>
            <w:ins w:id="13607" w:author="Arjan" w:date="2014-11-11T21:41:00Z">
              <w:r>
                <w:rPr>
                  <w:rFonts w:ascii="Arial" w:hAnsi="Arial" w:cs="Arial"/>
                  <w:sz w:val="20"/>
                  <w:szCs w:val="20"/>
                  <w:lang w:val="en-AU"/>
                </w:rPr>
                <w:t xml:space="preserve">- </w:t>
              </w:r>
            </w:ins>
            <w:ins w:id="13608" w:author="Arjan" w:date="2014-11-11T15:33:00Z">
              <w:r w:rsidR="00DA5D93" w:rsidRPr="009E65CB">
                <w:rPr>
                  <w:rFonts w:ascii="Arial" w:hAnsi="Arial" w:cs="Arial"/>
                  <w:sz w:val="20"/>
                  <w:szCs w:val="20"/>
                  <w:lang w:val="en-AU"/>
                </w:rPr>
                <w:fldChar w:fldCharType="begin" w:fldLock="1"/>
              </w:r>
              <w:r w:rsidR="00910F00" w:rsidRPr="009E65CB">
                <w:rPr>
                  <w:rFonts w:ascii="Arial" w:hAnsi="Arial" w:cs="Arial"/>
                  <w:sz w:val="20"/>
                  <w:szCs w:val="20"/>
                  <w:lang w:val="en-AU"/>
                </w:rPr>
                <w:instrText xml:space="preserve">MERGEFIELD </w:instrText>
              </w:r>
              <w:r w:rsidR="00910F00" w:rsidRPr="009E65CB">
                <w:rPr>
                  <w:rFonts w:ascii="Arial" w:eastAsia="Times New Roman" w:hAnsi="Arial" w:cs="Arial"/>
                  <w:color w:val="000000"/>
                  <w:sz w:val="20"/>
                  <w:szCs w:val="20"/>
                </w:rPr>
                <w:instrText>Att.Name</w:instrText>
              </w:r>
              <w:r w:rsidR="00DA5D93" w:rsidRPr="009E65CB">
                <w:rPr>
                  <w:rFonts w:ascii="Arial" w:hAnsi="Arial" w:cs="Arial"/>
                  <w:sz w:val="20"/>
                  <w:szCs w:val="20"/>
                  <w:lang w:val="en-AU"/>
                </w:rPr>
                <w:fldChar w:fldCharType="separate"/>
              </w:r>
            </w:ins>
            <w:ins w:id="13609" w:author="Arjan" w:date="2014-11-11T21:42:00Z">
              <w:r>
                <w:rPr>
                  <w:rFonts w:ascii="Arial" w:eastAsia="Times New Roman" w:hAnsi="Arial" w:cs="Arial"/>
                  <w:color w:val="000000"/>
                  <w:sz w:val="20"/>
                  <w:szCs w:val="20"/>
                </w:rPr>
                <w:t>Periode-</w:t>
              </w:r>
            </w:ins>
            <w:ins w:id="13610" w:author="Arjan" w:date="2014-11-11T15:33:00Z">
              <w:r w:rsidR="00910F00">
                <w:rPr>
                  <w:rFonts w:ascii="Arial" w:eastAsia="Times New Roman" w:hAnsi="Arial" w:cs="Arial"/>
                  <w:color w:val="000000"/>
                  <w:sz w:val="20"/>
                  <w:szCs w:val="20"/>
                </w:rPr>
                <w:t>eenheid</w:t>
              </w:r>
              <w:r w:rsidR="00DA5D93" w:rsidRPr="009E65CB">
                <w:rPr>
                  <w:rFonts w:ascii="Arial" w:hAnsi="Arial" w:cs="Arial"/>
                  <w:sz w:val="20"/>
                  <w:szCs w:val="20"/>
                  <w:lang w:val="en-AU"/>
                </w:rPr>
                <w:fldChar w:fldCharType="end"/>
              </w:r>
            </w:ins>
          </w:p>
        </w:tc>
        <w:tc>
          <w:tcPr>
            <w:tcW w:w="1350" w:type="dxa"/>
            <w:tcBorders>
              <w:top w:val="nil"/>
              <w:left w:val="nil"/>
              <w:bottom w:val="nil"/>
              <w:right w:val="nil"/>
            </w:tcBorders>
          </w:tcPr>
          <w:p w14:paraId="75304105" w14:textId="77777777" w:rsidR="00910F00" w:rsidRPr="009E65CB" w:rsidDel="00A75642" w:rsidRDefault="00910F00" w:rsidP="009E65CB">
            <w:pPr>
              <w:autoSpaceDE w:val="0"/>
              <w:autoSpaceDN w:val="0"/>
              <w:adjustRightInd w:val="0"/>
              <w:spacing w:after="0" w:line="240" w:lineRule="auto"/>
              <w:rPr>
                <w:rFonts w:ascii="Arial" w:eastAsia="Times New Roman" w:hAnsi="Arial" w:cs="Arial"/>
                <w:color w:val="000000"/>
                <w:sz w:val="20"/>
                <w:szCs w:val="20"/>
              </w:rPr>
            </w:pPr>
            <w:ins w:id="13611" w:author="Arjan" w:date="2014-11-11T15:34:00Z">
              <w:r>
                <w:rPr>
                  <w:rFonts w:ascii="Arial" w:eastAsia="Times New Roman" w:hAnsi="Arial" w:cs="Arial"/>
                  <w:color w:val="000000"/>
                  <w:sz w:val="20"/>
                  <w:szCs w:val="20"/>
                </w:rPr>
                <w:t>ZTC</w:t>
              </w:r>
            </w:ins>
          </w:p>
        </w:tc>
      </w:tr>
      <w:tr w:rsidR="009E65CB" w:rsidRPr="009E65CB" w14:paraId="0FB2D917" w14:textId="77777777" w:rsidTr="002B0381">
        <w:tc>
          <w:tcPr>
            <w:tcW w:w="3600" w:type="dxa"/>
            <w:tcBorders>
              <w:top w:val="nil"/>
              <w:left w:val="nil"/>
              <w:bottom w:val="nil"/>
              <w:right w:val="nil"/>
            </w:tcBorders>
          </w:tcPr>
          <w:p w14:paraId="1B18FE64"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13612" w:name="BKM_43E2E9F2_6A2C_44e0_A5B1_CEC8325D9C1F"/>
            <w:bookmarkEnd w:id="13612"/>
          </w:p>
        </w:tc>
        <w:tc>
          <w:tcPr>
            <w:tcW w:w="1080" w:type="dxa"/>
            <w:tcBorders>
              <w:top w:val="nil"/>
              <w:left w:val="nil"/>
              <w:bottom w:val="nil"/>
              <w:right w:val="nil"/>
            </w:tcBorders>
          </w:tcPr>
          <w:p w14:paraId="28E407B7"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4F08B299" w14:textId="77777777" w:rsidR="009E65CB" w:rsidRPr="009E65CB" w:rsidRDefault="00DA5D93"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Servicenorm behandeling</w:t>
            </w:r>
            <w:r w:rsidRPr="009E65CB">
              <w:rPr>
                <w:rFonts w:ascii="Arial" w:hAnsi="Arial" w:cs="Arial"/>
                <w:sz w:val="20"/>
                <w:szCs w:val="20"/>
                <w:lang w:val="en-AU"/>
              </w:rPr>
              <w:fldChar w:fldCharType="end"/>
            </w:r>
          </w:p>
        </w:tc>
        <w:tc>
          <w:tcPr>
            <w:tcW w:w="1350" w:type="dxa"/>
            <w:tcBorders>
              <w:top w:val="nil"/>
              <w:left w:val="nil"/>
              <w:bottom w:val="nil"/>
              <w:right w:val="nil"/>
            </w:tcBorders>
          </w:tcPr>
          <w:p w14:paraId="1BB87D7D"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del w:id="13613" w:author="Arjan" w:date="2013-07-08T15:53:00Z">
              <w:r w:rsidRPr="009E65CB" w:rsidDel="00A75642">
                <w:rPr>
                  <w:rFonts w:ascii="Arial" w:eastAsia="Times New Roman" w:hAnsi="Arial" w:cs="Arial"/>
                  <w:color w:val="000000"/>
                  <w:sz w:val="20"/>
                  <w:szCs w:val="20"/>
                </w:rPr>
                <w:delText>KING</w:delText>
              </w:r>
            </w:del>
            <w:ins w:id="13614" w:author="Arjan" w:date="2013-07-08T15:53:00Z">
              <w:r w:rsidR="00A75642">
                <w:rPr>
                  <w:rFonts w:ascii="Arial" w:eastAsia="Times New Roman" w:hAnsi="Arial" w:cs="Arial"/>
                  <w:color w:val="000000"/>
                  <w:sz w:val="20"/>
                  <w:szCs w:val="20"/>
                </w:rPr>
                <w:t>ZTC</w:t>
              </w:r>
            </w:ins>
          </w:p>
        </w:tc>
      </w:tr>
      <w:tr w:rsidR="005C5A75" w:rsidRPr="009E65CB" w14:paraId="2226B4AA" w14:textId="77777777" w:rsidTr="002B0381">
        <w:tc>
          <w:tcPr>
            <w:tcW w:w="3600" w:type="dxa"/>
            <w:tcBorders>
              <w:top w:val="nil"/>
              <w:left w:val="nil"/>
              <w:bottom w:val="nil"/>
              <w:right w:val="nil"/>
            </w:tcBorders>
          </w:tcPr>
          <w:p w14:paraId="5B3EEF11" w14:textId="77777777"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1866435C" w14:textId="77777777"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2632CE48" w14:textId="77777777" w:rsidR="005C5A75" w:rsidRPr="009E65CB" w:rsidRDefault="005C5A75" w:rsidP="009E65CB">
            <w:pPr>
              <w:autoSpaceDE w:val="0"/>
              <w:autoSpaceDN w:val="0"/>
              <w:adjustRightInd w:val="0"/>
              <w:spacing w:after="0" w:line="240" w:lineRule="auto"/>
              <w:rPr>
                <w:rFonts w:ascii="Arial" w:hAnsi="Arial" w:cs="Arial"/>
                <w:sz w:val="20"/>
                <w:szCs w:val="20"/>
                <w:lang w:val="en-AU"/>
              </w:rPr>
            </w:pPr>
            <w:ins w:id="13615" w:author="Arjan" w:date="2014-11-11T21:42:00Z">
              <w:r>
                <w:rPr>
                  <w:rFonts w:ascii="Arial" w:hAnsi="Arial" w:cs="Arial"/>
                  <w:sz w:val="20"/>
                  <w:szCs w:val="20"/>
                  <w:lang w:val="en-AU"/>
                </w:rPr>
                <w:t>- Periodeduur</w:t>
              </w:r>
            </w:ins>
          </w:p>
        </w:tc>
        <w:tc>
          <w:tcPr>
            <w:tcW w:w="1350" w:type="dxa"/>
            <w:tcBorders>
              <w:top w:val="nil"/>
              <w:left w:val="nil"/>
              <w:bottom w:val="nil"/>
              <w:right w:val="nil"/>
            </w:tcBorders>
          </w:tcPr>
          <w:p w14:paraId="062059EE" w14:textId="77777777" w:rsidR="005C5A75" w:rsidRPr="009E65CB" w:rsidDel="00A75642" w:rsidRDefault="005C5A75" w:rsidP="009E65CB">
            <w:pPr>
              <w:autoSpaceDE w:val="0"/>
              <w:autoSpaceDN w:val="0"/>
              <w:adjustRightInd w:val="0"/>
              <w:spacing w:after="0" w:line="240" w:lineRule="auto"/>
              <w:rPr>
                <w:rFonts w:ascii="Arial" w:eastAsia="Times New Roman" w:hAnsi="Arial" w:cs="Arial"/>
                <w:color w:val="000000"/>
                <w:sz w:val="20"/>
                <w:szCs w:val="20"/>
              </w:rPr>
            </w:pPr>
            <w:ins w:id="13616" w:author="Arjan" w:date="2014-11-11T21:42:00Z">
              <w:r>
                <w:rPr>
                  <w:rFonts w:ascii="Arial" w:eastAsia="Times New Roman" w:hAnsi="Arial" w:cs="Arial"/>
                  <w:color w:val="000000"/>
                  <w:sz w:val="20"/>
                  <w:szCs w:val="20"/>
                </w:rPr>
                <w:t>ZTC</w:t>
              </w:r>
            </w:ins>
          </w:p>
        </w:tc>
      </w:tr>
      <w:tr w:rsidR="005C5A75" w:rsidRPr="009E65CB" w14:paraId="76E7E00A" w14:textId="77777777" w:rsidTr="002B0381">
        <w:tc>
          <w:tcPr>
            <w:tcW w:w="3600" w:type="dxa"/>
            <w:tcBorders>
              <w:top w:val="nil"/>
              <w:left w:val="nil"/>
              <w:bottom w:val="nil"/>
              <w:right w:val="nil"/>
            </w:tcBorders>
          </w:tcPr>
          <w:p w14:paraId="41ED8FE3" w14:textId="77777777"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51B5BECC" w14:textId="77777777"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44656EF4" w14:textId="77777777" w:rsidR="005C5A75" w:rsidRPr="009E65CB" w:rsidRDefault="005C5A75" w:rsidP="009E65CB">
            <w:pPr>
              <w:autoSpaceDE w:val="0"/>
              <w:autoSpaceDN w:val="0"/>
              <w:adjustRightInd w:val="0"/>
              <w:spacing w:after="0" w:line="240" w:lineRule="auto"/>
              <w:rPr>
                <w:rFonts w:ascii="Arial" w:hAnsi="Arial" w:cs="Arial"/>
                <w:sz w:val="20"/>
                <w:szCs w:val="20"/>
                <w:lang w:val="en-AU"/>
              </w:rPr>
            </w:pPr>
            <w:ins w:id="13617" w:author="Arjan" w:date="2014-11-11T21:42:00Z">
              <w:r>
                <w:rPr>
                  <w:rFonts w:ascii="Arial" w:hAnsi="Arial" w:cs="Arial"/>
                  <w:sz w:val="20"/>
                  <w:szCs w:val="20"/>
                  <w:lang w:val="en-AU"/>
                </w:rPr>
                <w:t xml:space="preserve">- </w:t>
              </w:r>
              <w:r w:rsidR="00DA5D93" w:rsidRPr="009E65CB">
                <w:rPr>
                  <w:rFonts w:ascii="Arial" w:hAnsi="Arial" w:cs="Arial"/>
                  <w:sz w:val="20"/>
                  <w:szCs w:val="20"/>
                  <w:lang w:val="en-AU"/>
                </w:rPr>
                <w:fldChar w:fldCharType="begin" w:fldLock="1"/>
              </w:r>
              <w:r w:rsidRPr="009E65CB">
                <w:rPr>
                  <w:rFonts w:ascii="Arial" w:hAnsi="Arial" w:cs="Arial"/>
                  <w:sz w:val="20"/>
                  <w:szCs w:val="20"/>
                  <w:lang w:val="en-AU"/>
                </w:rPr>
                <w:instrText xml:space="preserve">MERGEFIELD </w:instrText>
              </w:r>
              <w:r w:rsidRPr="009E65CB">
                <w:rPr>
                  <w:rFonts w:ascii="Arial" w:eastAsia="Times New Roman" w:hAnsi="Arial" w:cs="Arial"/>
                  <w:color w:val="000000"/>
                  <w:sz w:val="20"/>
                  <w:szCs w:val="20"/>
                </w:rPr>
                <w:instrText>Att.Name</w:instrText>
              </w:r>
              <w:r w:rsidR="00DA5D93" w:rsidRPr="009E65CB">
                <w:rPr>
                  <w:rFonts w:ascii="Arial" w:hAnsi="Arial" w:cs="Arial"/>
                  <w:sz w:val="20"/>
                  <w:szCs w:val="20"/>
                  <w:lang w:val="en-AU"/>
                </w:rPr>
                <w:fldChar w:fldCharType="separate"/>
              </w:r>
              <w:r>
                <w:rPr>
                  <w:rFonts w:ascii="Arial" w:eastAsia="Times New Roman" w:hAnsi="Arial" w:cs="Arial"/>
                  <w:color w:val="000000"/>
                  <w:sz w:val="20"/>
                  <w:szCs w:val="20"/>
                </w:rPr>
                <w:t>Periode-eenheid</w:t>
              </w:r>
              <w:r w:rsidR="00DA5D93" w:rsidRPr="009E65CB">
                <w:rPr>
                  <w:rFonts w:ascii="Arial" w:hAnsi="Arial" w:cs="Arial"/>
                  <w:sz w:val="20"/>
                  <w:szCs w:val="20"/>
                  <w:lang w:val="en-AU"/>
                </w:rPr>
                <w:fldChar w:fldCharType="end"/>
              </w:r>
            </w:ins>
          </w:p>
        </w:tc>
        <w:tc>
          <w:tcPr>
            <w:tcW w:w="1350" w:type="dxa"/>
            <w:tcBorders>
              <w:top w:val="nil"/>
              <w:left w:val="nil"/>
              <w:bottom w:val="nil"/>
              <w:right w:val="nil"/>
            </w:tcBorders>
          </w:tcPr>
          <w:p w14:paraId="025E4E20" w14:textId="77777777" w:rsidR="005C5A75" w:rsidRPr="009E65CB" w:rsidDel="00A75642" w:rsidRDefault="005C5A75" w:rsidP="009E65CB">
            <w:pPr>
              <w:autoSpaceDE w:val="0"/>
              <w:autoSpaceDN w:val="0"/>
              <w:adjustRightInd w:val="0"/>
              <w:spacing w:after="0" w:line="240" w:lineRule="auto"/>
              <w:rPr>
                <w:rFonts w:ascii="Arial" w:eastAsia="Times New Roman" w:hAnsi="Arial" w:cs="Arial"/>
                <w:color w:val="000000"/>
                <w:sz w:val="20"/>
                <w:szCs w:val="20"/>
              </w:rPr>
            </w:pPr>
            <w:ins w:id="13618" w:author="Arjan" w:date="2014-11-11T21:42:00Z">
              <w:r>
                <w:rPr>
                  <w:rFonts w:ascii="Arial" w:eastAsia="Times New Roman" w:hAnsi="Arial" w:cs="Arial"/>
                  <w:color w:val="000000"/>
                  <w:sz w:val="20"/>
                  <w:szCs w:val="20"/>
                </w:rPr>
                <w:t>ZTC</w:t>
              </w:r>
            </w:ins>
          </w:p>
        </w:tc>
      </w:tr>
      <w:tr w:rsidR="005C5A75" w:rsidRPr="009E65CB" w14:paraId="6649FCDE" w14:textId="77777777" w:rsidTr="002B0381">
        <w:tc>
          <w:tcPr>
            <w:tcW w:w="3600" w:type="dxa"/>
            <w:tcBorders>
              <w:top w:val="nil"/>
              <w:left w:val="nil"/>
              <w:bottom w:val="nil"/>
              <w:right w:val="nil"/>
            </w:tcBorders>
          </w:tcPr>
          <w:p w14:paraId="388AC53D" w14:textId="77777777"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bookmarkStart w:id="13619" w:name="BKM_EA3C4D9F_1F0E_42bb_AF6C_468862470DEA"/>
            <w:bookmarkEnd w:id="13619"/>
          </w:p>
        </w:tc>
        <w:tc>
          <w:tcPr>
            <w:tcW w:w="1080" w:type="dxa"/>
            <w:tcBorders>
              <w:top w:val="nil"/>
              <w:left w:val="nil"/>
              <w:bottom w:val="nil"/>
              <w:right w:val="nil"/>
            </w:tcBorders>
          </w:tcPr>
          <w:p w14:paraId="3EBD8B67" w14:textId="77777777"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899CAE2" w14:textId="77777777" w:rsidR="005C5A75" w:rsidRPr="009E65CB" w:rsidRDefault="00DA5D93"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5C5A75" w:rsidRPr="009E65CB">
              <w:rPr>
                <w:rFonts w:ascii="Arial" w:hAnsi="Arial" w:cs="Arial"/>
                <w:sz w:val="20"/>
                <w:szCs w:val="20"/>
                <w:lang w:val="en-AU"/>
              </w:rPr>
              <w:instrText xml:space="preserve">MERGEFIELD </w:instrText>
            </w:r>
            <w:r w:rsidR="005C5A75"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5C5A75" w:rsidRPr="009E65CB">
              <w:rPr>
                <w:rFonts w:ascii="Arial" w:eastAsia="Times New Roman" w:hAnsi="Arial" w:cs="Arial"/>
                <w:color w:val="000000"/>
                <w:sz w:val="20"/>
                <w:szCs w:val="20"/>
              </w:rPr>
              <w:t>Archief</w:t>
            </w:r>
            <w:ins w:id="13620" w:author="Arjan" w:date="2013-07-08T15:55:00Z">
              <w:r w:rsidR="005C5A75">
                <w:rPr>
                  <w:rFonts w:ascii="Arial" w:eastAsia="Times New Roman" w:hAnsi="Arial" w:cs="Arial"/>
                  <w:color w:val="000000"/>
                  <w:sz w:val="20"/>
                  <w:szCs w:val="20"/>
                </w:rPr>
                <w:t>classificatie</w:t>
              </w:r>
            </w:ins>
            <w:r w:rsidR="005C5A75" w:rsidRPr="009E65CB">
              <w:rPr>
                <w:rFonts w:ascii="Arial" w:eastAsia="Times New Roman" w:hAnsi="Arial" w:cs="Arial"/>
                <w:color w:val="000000"/>
                <w:sz w:val="20"/>
                <w:szCs w:val="20"/>
              </w:rPr>
              <w:t>code</w:t>
            </w:r>
            <w:r w:rsidRPr="009E65CB">
              <w:rPr>
                <w:rFonts w:ascii="Arial" w:hAnsi="Arial" w:cs="Arial"/>
                <w:sz w:val="20"/>
                <w:szCs w:val="20"/>
                <w:lang w:val="en-AU"/>
              </w:rPr>
              <w:fldChar w:fldCharType="end"/>
            </w:r>
          </w:p>
        </w:tc>
        <w:tc>
          <w:tcPr>
            <w:tcW w:w="1350" w:type="dxa"/>
            <w:tcBorders>
              <w:top w:val="nil"/>
              <w:left w:val="nil"/>
              <w:bottom w:val="nil"/>
              <w:right w:val="nil"/>
            </w:tcBorders>
          </w:tcPr>
          <w:p w14:paraId="0F08F920" w14:textId="77777777" w:rsidR="005C5A75" w:rsidRPr="009E65CB" w:rsidRDefault="005C5A75" w:rsidP="00A75642">
            <w:pPr>
              <w:autoSpaceDE w:val="0"/>
              <w:autoSpaceDN w:val="0"/>
              <w:adjustRightInd w:val="0"/>
              <w:spacing w:after="0" w:line="240" w:lineRule="auto"/>
              <w:ind w:left="708" w:hanging="708"/>
              <w:rPr>
                <w:rFonts w:ascii="Arial" w:eastAsia="Times New Roman" w:hAnsi="Arial" w:cs="Arial"/>
                <w:color w:val="000000"/>
                <w:sz w:val="20"/>
                <w:szCs w:val="20"/>
              </w:rPr>
            </w:pPr>
            <w:del w:id="13621" w:author="Arjan" w:date="2013-07-08T15:55:00Z">
              <w:r w:rsidRPr="009E65CB" w:rsidDel="00A75642">
                <w:rPr>
                  <w:rFonts w:ascii="Arial" w:eastAsia="Times New Roman" w:hAnsi="Arial" w:cs="Arial"/>
                  <w:color w:val="000000"/>
                  <w:sz w:val="20"/>
                  <w:szCs w:val="20"/>
                </w:rPr>
                <w:delText>KING</w:delText>
              </w:r>
            </w:del>
            <w:ins w:id="13622" w:author="Arjan" w:date="2013-07-08T15:55:00Z">
              <w:r>
                <w:rPr>
                  <w:rFonts w:ascii="Arial" w:eastAsia="Times New Roman" w:hAnsi="Arial" w:cs="Arial"/>
                  <w:color w:val="000000"/>
                  <w:sz w:val="20"/>
                  <w:szCs w:val="20"/>
                </w:rPr>
                <w:t>ZT</w:t>
              </w:r>
            </w:ins>
            <w:ins w:id="13623" w:author="Arjan" w:date="2013-07-08T15:56:00Z">
              <w:r>
                <w:rPr>
                  <w:rFonts w:ascii="Arial" w:eastAsia="Times New Roman" w:hAnsi="Arial" w:cs="Arial"/>
                  <w:color w:val="000000"/>
                  <w:sz w:val="20"/>
                  <w:szCs w:val="20"/>
                </w:rPr>
                <w:t>C</w:t>
              </w:r>
            </w:ins>
          </w:p>
        </w:tc>
      </w:tr>
      <w:tr w:rsidR="005C5A75" w:rsidRPr="009E65CB" w14:paraId="797E9D20" w14:textId="77777777" w:rsidTr="002B0381">
        <w:tc>
          <w:tcPr>
            <w:tcW w:w="3600" w:type="dxa"/>
            <w:tcBorders>
              <w:top w:val="nil"/>
              <w:left w:val="nil"/>
              <w:bottom w:val="nil"/>
              <w:right w:val="nil"/>
            </w:tcBorders>
          </w:tcPr>
          <w:p w14:paraId="3F76ABFD" w14:textId="77777777"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bookmarkStart w:id="13624" w:name="BKM_7AA3DD6A_2FBC_4873_9B86_C80E9F87CDF8"/>
            <w:bookmarkEnd w:id="13624"/>
          </w:p>
        </w:tc>
        <w:tc>
          <w:tcPr>
            <w:tcW w:w="1080" w:type="dxa"/>
            <w:tcBorders>
              <w:top w:val="nil"/>
              <w:left w:val="nil"/>
              <w:bottom w:val="nil"/>
              <w:right w:val="nil"/>
            </w:tcBorders>
          </w:tcPr>
          <w:p w14:paraId="46B0CC7F" w14:textId="77777777"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7A1F7D6" w14:textId="77777777" w:rsidR="005C5A75" w:rsidRPr="009E65CB" w:rsidRDefault="00DA5D93"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5C5A75" w:rsidRPr="009E65CB">
              <w:rPr>
                <w:rFonts w:ascii="Arial" w:hAnsi="Arial" w:cs="Arial"/>
                <w:sz w:val="20"/>
                <w:szCs w:val="20"/>
                <w:lang w:val="en-AU"/>
              </w:rPr>
              <w:instrText xml:space="preserve">MERGEFIELD </w:instrText>
            </w:r>
            <w:r w:rsidR="005C5A75"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5C5A75" w:rsidRPr="009E65CB">
              <w:rPr>
                <w:rFonts w:ascii="Arial" w:eastAsia="Times New Roman" w:hAnsi="Arial" w:cs="Arial"/>
                <w:color w:val="000000"/>
                <w:sz w:val="20"/>
                <w:szCs w:val="20"/>
              </w:rPr>
              <w:t>Vertrouwelijk</w:t>
            </w:r>
            <w:ins w:id="13625" w:author="Arjan" w:date="2013-07-08T15:54:00Z">
              <w:r w:rsidR="005C5A75">
                <w:rPr>
                  <w:rFonts w:ascii="Arial" w:eastAsia="Times New Roman" w:hAnsi="Arial" w:cs="Arial"/>
                  <w:color w:val="000000"/>
                  <w:sz w:val="20"/>
                  <w:szCs w:val="20"/>
                </w:rPr>
                <w:t>heid</w:t>
              </w:r>
            </w:ins>
            <w:del w:id="13626" w:author="Arjan" w:date="2013-07-08T15:54:00Z">
              <w:r w:rsidR="005C5A75" w:rsidRPr="009E65CB" w:rsidDel="00A75642">
                <w:rPr>
                  <w:rFonts w:ascii="Arial" w:eastAsia="Times New Roman" w:hAnsi="Arial" w:cs="Arial"/>
                  <w:color w:val="000000"/>
                  <w:sz w:val="20"/>
                  <w:szCs w:val="20"/>
                </w:rPr>
                <w:delText xml:space="preserve"> </w:delText>
              </w:r>
            </w:del>
            <w:r w:rsidR="005C5A75" w:rsidRPr="009E65CB">
              <w:rPr>
                <w:rFonts w:ascii="Arial" w:eastAsia="Times New Roman" w:hAnsi="Arial" w:cs="Arial"/>
                <w:color w:val="000000"/>
                <w:sz w:val="20"/>
                <w:szCs w:val="20"/>
              </w:rPr>
              <w:t>aanduiding</w:t>
            </w:r>
            <w:r w:rsidRPr="009E65CB">
              <w:rPr>
                <w:rFonts w:ascii="Arial" w:hAnsi="Arial" w:cs="Arial"/>
                <w:sz w:val="20"/>
                <w:szCs w:val="20"/>
                <w:lang w:val="en-AU"/>
              </w:rPr>
              <w:fldChar w:fldCharType="end"/>
            </w:r>
          </w:p>
        </w:tc>
        <w:tc>
          <w:tcPr>
            <w:tcW w:w="1350" w:type="dxa"/>
            <w:tcBorders>
              <w:top w:val="nil"/>
              <w:left w:val="nil"/>
              <w:bottom w:val="nil"/>
              <w:right w:val="nil"/>
            </w:tcBorders>
          </w:tcPr>
          <w:p w14:paraId="6BAD7C18" w14:textId="77777777"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del w:id="13627" w:author="Arjan" w:date="2013-07-08T15:54:00Z">
              <w:r w:rsidRPr="009E65CB" w:rsidDel="00A75642">
                <w:rPr>
                  <w:rFonts w:ascii="Arial" w:eastAsia="Times New Roman" w:hAnsi="Arial" w:cs="Arial"/>
                  <w:color w:val="000000"/>
                  <w:sz w:val="20"/>
                  <w:szCs w:val="20"/>
                </w:rPr>
                <w:delText>KING</w:delText>
              </w:r>
            </w:del>
            <w:ins w:id="13628" w:author="Arjan" w:date="2013-07-08T15:54:00Z">
              <w:r>
                <w:rPr>
                  <w:rFonts w:ascii="Arial" w:eastAsia="Times New Roman" w:hAnsi="Arial" w:cs="Arial"/>
                  <w:color w:val="000000"/>
                  <w:sz w:val="20"/>
                  <w:szCs w:val="20"/>
                </w:rPr>
                <w:t>ZTC</w:t>
              </w:r>
            </w:ins>
          </w:p>
        </w:tc>
      </w:tr>
      <w:tr w:rsidR="00802ED0" w:rsidRPr="009E65CB" w14:paraId="42C68365" w14:textId="77777777" w:rsidTr="002B0381">
        <w:tc>
          <w:tcPr>
            <w:tcW w:w="3600" w:type="dxa"/>
            <w:tcBorders>
              <w:top w:val="nil"/>
              <w:left w:val="nil"/>
              <w:bottom w:val="nil"/>
              <w:right w:val="nil"/>
            </w:tcBorders>
          </w:tcPr>
          <w:p w14:paraId="54C60D0F"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4CEFD0F0"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272F74E2" w14:textId="508F1BC3" w:rsidR="00802ED0" w:rsidRPr="009E65CB" w:rsidRDefault="00802ED0" w:rsidP="00802ED0">
            <w:pPr>
              <w:autoSpaceDE w:val="0"/>
              <w:autoSpaceDN w:val="0"/>
              <w:adjustRightInd w:val="0"/>
              <w:spacing w:after="0" w:line="240" w:lineRule="auto"/>
              <w:rPr>
                <w:rFonts w:ascii="Arial" w:hAnsi="Arial" w:cs="Arial"/>
                <w:sz w:val="20"/>
                <w:szCs w:val="20"/>
                <w:lang w:val="en-AU"/>
              </w:rPr>
            </w:pPr>
            <w:ins w:id="13629" w:author="Arjan Kloosterboer" w:date="2017-03-07T15:43:00Z">
              <w:r>
                <w:rPr>
                  <w:rFonts w:ascii="Arial" w:hAnsi="Arial" w:cs="Arial"/>
                  <w:sz w:val="20"/>
                  <w:szCs w:val="20"/>
                  <w:lang w:val="en-AU"/>
                </w:rPr>
                <w:t>Opschorting/aanhouding mogelijk</w:t>
              </w:r>
            </w:ins>
          </w:p>
        </w:tc>
        <w:tc>
          <w:tcPr>
            <w:tcW w:w="1350" w:type="dxa"/>
            <w:tcBorders>
              <w:top w:val="nil"/>
              <w:left w:val="nil"/>
              <w:bottom w:val="nil"/>
              <w:right w:val="nil"/>
            </w:tcBorders>
          </w:tcPr>
          <w:p w14:paraId="62A3D8F1" w14:textId="01BF0944" w:rsidR="00802ED0" w:rsidRPr="009E65CB" w:rsidDel="00A75642" w:rsidRDefault="00802ED0" w:rsidP="00802ED0">
            <w:pPr>
              <w:autoSpaceDE w:val="0"/>
              <w:autoSpaceDN w:val="0"/>
              <w:adjustRightInd w:val="0"/>
              <w:spacing w:after="0" w:line="240" w:lineRule="auto"/>
              <w:rPr>
                <w:rFonts w:ascii="Arial" w:eastAsia="Times New Roman" w:hAnsi="Arial" w:cs="Arial"/>
                <w:color w:val="000000"/>
                <w:sz w:val="20"/>
                <w:szCs w:val="20"/>
              </w:rPr>
            </w:pPr>
            <w:ins w:id="13630" w:author="Arjan Kloosterboer" w:date="2017-03-07T15:43:00Z">
              <w:r>
                <w:rPr>
                  <w:rFonts w:ascii="Arial" w:eastAsia="Times New Roman" w:hAnsi="Arial" w:cs="Arial"/>
                  <w:color w:val="000000"/>
                  <w:sz w:val="20"/>
                  <w:szCs w:val="20"/>
                </w:rPr>
                <w:t>ZTC</w:t>
              </w:r>
            </w:ins>
          </w:p>
        </w:tc>
      </w:tr>
      <w:tr w:rsidR="00802ED0" w:rsidRPr="009E65CB" w14:paraId="4BD42646" w14:textId="77777777" w:rsidTr="002B0381">
        <w:tc>
          <w:tcPr>
            <w:tcW w:w="3600" w:type="dxa"/>
            <w:tcBorders>
              <w:top w:val="nil"/>
              <w:left w:val="nil"/>
              <w:bottom w:val="nil"/>
              <w:right w:val="nil"/>
            </w:tcBorders>
          </w:tcPr>
          <w:p w14:paraId="328936EC"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550CBA86"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645C88C2" w14:textId="0F687F67" w:rsidR="00802ED0" w:rsidRPr="009E65CB" w:rsidRDefault="00802ED0" w:rsidP="00802ED0">
            <w:pPr>
              <w:autoSpaceDE w:val="0"/>
              <w:autoSpaceDN w:val="0"/>
              <w:adjustRightInd w:val="0"/>
              <w:spacing w:after="0" w:line="240" w:lineRule="auto"/>
              <w:rPr>
                <w:rFonts w:ascii="Arial" w:hAnsi="Arial" w:cs="Arial"/>
                <w:sz w:val="20"/>
                <w:szCs w:val="20"/>
                <w:lang w:val="en-AU"/>
              </w:rPr>
            </w:pPr>
            <w:ins w:id="13631" w:author="Arjan Kloosterboer" w:date="2017-03-07T15:43:00Z">
              <w:r>
                <w:rPr>
                  <w:rFonts w:ascii="Arial" w:hAnsi="Arial" w:cs="Arial"/>
                  <w:sz w:val="20"/>
                  <w:szCs w:val="20"/>
                  <w:lang w:val="en-AU"/>
                </w:rPr>
                <w:t>Verlenging mogelijk</w:t>
              </w:r>
            </w:ins>
          </w:p>
        </w:tc>
        <w:tc>
          <w:tcPr>
            <w:tcW w:w="1350" w:type="dxa"/>
            <w:tcBorders>
              <w:top w:val="nil"/>
              <w:left w:val="nil"/>
              <w:bottom w:val="nil"/>
              <w:right w:val="nil"/>
            </w:tcBorders>
          </w:tcPr>
          <w:p w14:paraId="4CF771C3" w14:textId="0472C008" w:rsidR="00802ED0" w:rsidRPr="009E65CB" w:rsidDel="00A75642" w:rsidRDefault="00802ED0" w:rsidP="00802ED0">
            <w:pPr>
              <w:autoSpaceDE w:val="0"/>
              <w:autoSpaceDN w:val="0"/>
              <w:adjustRightInd w:val="0"/>
              <w:spacing w:after="0" w:line="240" w:lineRule="auto"/>
              <w:rPr>
                <w:rFonts w:ascii="Arial" w:eastAsia="Times New Roman" w:hAnsi="Arial" w:cs="Arial"/>
                <w:color w:val="000000"/>
                <w:sz w:val="20"/>
                <w:szCs w:val="20"/>
              </w:rPr>
            </w:pPr>
            <w:ins w:id="13632" w:author="Arjan Kloosterboer" w:date="2017-03-07T15:43:00Z">
              <w:r>
                <w:rPr>
                  <w:rFonts w:ascii="Arial" w:eastAsia="Times New Roman" w:hAnsi="Arial" w:cs="Arial"/>
                  <w:color w:val="000000"/>
                  <w:sz w:val="20"/>
                  <w:szCs w:val="20"/>
                </w:rPr>
                <w:t>ZTC</w:t>
              </w:r>
            </w:ins>
          </w:p>
        </w:tc>
      </w:tr>
      <w:tr w:rsidR="00802ED0" w:rsidRPr="009E65CB" w14:paraId="3A162541" w14:textId="77777777" w:rsidTr="002B0381">
        <w:tc>
          <w:tcPr>
            <w:tcW w:w="3600" w:type="dxa"/>
            <w:tcBorders>
              <w:top w:val="nil"/>
              <w:left w:val="nil"/>
              <w:bottom w:val="nil"/>
              <w:right w:val="nil"/>
            </w:tcBorders>
          </w:tcPr>
          <w:p w14:paraId="789C7513"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25445037"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48C620A0" w14:textId="09830525" w:rsidR="00802ED0" w:rsidRPr="009E65CB" w:rsidRDefault="00802ED0" w:rsidP="00802ED0">
            <w:pPr>
              <w:autoSpaceDE w:val="0"/>
              <w:autoSpaceDN w:val="0"/>
              <w:adjustRightInd w:val="0"/>
              <w:spacing w:after="0" w:line="240" w:lineRule="auto"/>
              <w:rPr>
                <w:rFonts w:ascii="Arial" w:hAnsi="Arial" w:cs="Arial"/>
                <w:sz w:val="20"/>
                <w:szCs w:val="20"/>
                <w:lang w:val="en-AU"/>
              </w:rPr>
            </w:pPr>
            <w:ins w:id="13633" w:author="Arjan Kloosterboer" w:date="2017-03-07T15:43:00Z">
              <w:r>
                <w:rPr>
                  <w:rFonts w:ascii="Arial" w:hAnsi="Arial" w:cs="Arial"/>
                  <w:sz w:val="20"/>
                  <w:szCs w:val="20"/>
                  <w:lang w:val="en-AU"/>
                </w:rPr>
                <w:t>Verlengingstermijn</w:t>
              </w:r>
            </w:ins>
          </w:p>
        </w:tc>
        <w:tc>
          <w:tcPr>
            <w:tcW w:w="1350" w:type="dxa"/>
            <w:tcBorders>
              <w:top w:val="nil"/>
              <w:left w:val="nil"/>
              <w:bottom w:val="nil"/>
              <w:right w:val="nil"/>
            </w:tcBorders>
          </w:tcPr>
          <w:p w14:paraId="73DE8160" w14:textId="5985648C" w:rsidR="00802ED0" w:rsidRPr="009E65CB" w:rsidDel="00A75642" w:rsidRDefault="00802ED0" w:rsidP="00802ED0">
            <w:pPr>
              <w:autoSpaceDE w:val="0"/>
              <w:autoSpaceDN w:val="0"/>
              <w:adjustRightInd w:val="0"/>
              <w:spacing w:after="0" w:line="240" w:lineRule="auto"/>
              <w:rPr>
                <w:rFonts w:ascii="Arial" w:eastAsia="Times New Roman" w:hAnsi="Arial" w:cs="Arial"/>
                <w:color w:val="000000"/>
                <w:sz w:val="20"/>
                <w:szCs w:val="20"/>
              </w:rPr>
            </w:pPr>
            <w:ins w:id="13634" w:author="Arjan Kloosterboer" w:date="2017-03-07T15:43:00Z">
              <w:r>
                <w:rPr>
                  <w:rFonts w:ascii="Arial" w:eastAsia="Times New Roman" w:hAnsi="Arial" w:cs="Arial"/>
                  <w:color w:val="000000"/>
                  <w:sz w:val="20"/>
                  <w:szCs w:val="20"/>
                </w:rPr>
                <w:t>ZTC</w:t>
              </w:r>
            </w:ins>
          </w:p>
        </w:tc>
      </w:tr>
      <w:tr w:rsidR="00802ED0" w:rsidRPr="009E65CB" w14:paraId="0A4CB300" w14:textId="77777777" w:rsidTr="002B0381">
        <w:tc>
          <w:tcPr>
            <w:tcW w:w="3600" w:type="dxa"/>
            <w:tcBorders>
              <w:top w:val="nil"/>
              <w:left w:val="nil"/>
              <w:bottom w:val="nil"/>
              <w:right w:val="nil"/>
            </w:tcBorders>
          </w:tcPr>
          <w:p w14:paraId="24F0C565"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43D16B70"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541386EC" w14:textId="3191369C" w:rsidR="00802ED0" w:rsidRPr="009E65CB" w:rsidRDefault="00802ED0" w:rsidP="00802ED0">
            <w:pPr>
              <w:autoSpaceDE w:val="0"/>
              <w:autoSpaceDN w:val="0"/>
              <w:adjustRightInd w:val="0"/>
              <w:spacing w:after="0" w:line="240" w:lineRule="auto"/>
              <w:rPr>
                <w:rFonts w:ascii="Arial" w:hAnsi="Arial" w:cs="Arial"/>
                <w:sz w:val="20"/>
                <w:szCs w:val="20"/>
                <w:lang w:val="en-AU"/>
              </w:rPr>
            </w:pPr>
            <w:r w:rsidRPr="009E65CB">
              <w:rPr>
                <w:rFonts w:ascii="Arial" w:hAnsi="Arial" w:cs="Arial"/>
                <w:sz w:val="20"/>
                <w:szCs w:val="20"/>
                <w:lang w:val="en-AU"/>
              </w:rPr>
              <w:fldChar w:fldCharType="begin" w:fldLock="1"/>
            </w:r>
            <w:r w:rsidRPr="009E65CB">
              <w:rPr>
                <w:rFonts w:ascii="Arial" w:hAnsi="Arial" w:cs="Arial"/>
                <w:sz w:val="20"/>
                <w:szCs w:val="20"/>
                <w:lang w:val="en-AU"/>
              </w:rPr>
              <w:instrText xml:space="preserve">MERGEFIELD </w:instrText>
            </w:r>
            <w:r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Pr="009E65CB">
              <w:rPr>
                <w:rFonts w:ascii="Arial" w:eastAsia="Times New Roman" w:hAnsi="Arial" w:cs="Arial"/>
                <w:color w:val="000000"/>
                <w:sz w:val="20"/>
                <w:szCs w:val="20"/>
              </w:rPr>
              <w:t>Zaakcategorie</w:t>
            </w:r>
            <w:r w:rsidRPr="009E65CB">
              <w:rPr>
                <w:rFonts w:ascii="Arial" w:hAnsi="Arial" w:cs="Arial"/>
                <w:sz w:val="20"/>
                <w:szCs w:val="20"/>
                <w:lang w:val="en-AU"/>
              </w:rPr>
              <w:fldChar w:fldCharType="end"/>
            </w:r>
          </w:p>
        </w:tc>
        <w:tc>
          <w:tcPr>
            <w:tcW w:w="1350" w:type="dxa"/>
            <w:tcBorders>
              <w:top w:val="nil"/>
              <w:left w:val="nil"/>
              <w:bottom w:val="nil"/>
              <w:right w:val="nil"/>
            </w:tcBorders>
          </w:tcPr>
          <w:p w14:paraId="0C2BE068" w14:textId="2AE8DAC3" w:rsidR="00802ED0" w:rsidRPr="009E65CB" w:rsidDel="00A75642" w:rsidRDefault="00802ED0" w:rsidP="00802ED0">
            <w:pPr>
              <w:autoSpaceDE w:val="0"/>
              <w:autoSpaceDN w:val="0"/>
              <w:adjustRightInd w:val="0"/>
              <w:spacing w:after="0" w:line="240" w:lineRule="auto"/>
              <w:rPr>
                <w:rFonts w:ascii="Arial" w:eastAsia="Times New Roman" w:hAnsi="Arial" w:cs="Arial"/>
                <w:color w:val="000000"/>
                <w:sz w:val="20"/>
                <w:szCs w:val="20"/>
              </w:rPr>
            </w:pPr>
            <w:del w:id="13635" w:author="Arjan" w:date="2013-07-08T15:56:00Z">
              <w:r w:rsidRPr="009E65CB" w:rsidDel="00A75642">
                <w:rPr>
                  <w:rFonts w:ascii="Arial" w:eastAsia="Times New Roman" w:hAnsi="Arial" w:cs="Arial"/>
                  <w:color w:val="000000"/>
                  <w:sz w:val="20"/>
                  <w:szCs w:val="20"/>
                </w:rPr>
                <w:delText>KING</w:delText>
              </w:r>
            </w:del>
            <w:ins w:id="13636" w:author="Arjan" w:date="2013-07-08T15:56:00Z">
              <w:r>
                <w:rPr>
                  <w:rFonts w:ascii="Arial" w:eastAsia="Times New Roman" w:hAnsi="Arial" w:cs="Arial"/>
                  <w:color w:val="000000"/>
                  <w:sz w:val="20"/>
                  <w:szCs w:val="20"/>
                </w:rPr>
                <w:t>ZTC</w:t>
              </w:r>
            </w:ins>
          </w:p>
        </w:tc>
      </w:tr>
      <w:tr w:rsidR="00802ED0" w:rsidRPr="009E65CB" w14:paraId="7D81ECCA" w14:textId="77777777" w:rsidTr="002B0381">
        <w:tc>
          <w:tcPr>
            <w:tcW w:w="3600" w:type="dxa"/>
            <w:tcBorders>
              <w:top w:val="nil"/>
              <w:left w:val="nil"/>
              <w:bottom w:val="nil"/>
              <w:right w:val="nil"/>
            </w:tcBorders>
          </w:tcPr>
          <w:p w14:paraId="095ED0EF"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bookmarkStart w:id="13637" w:name="BKM_0F36D8CC_8F45_4e89_9A49_795AAF96EA04"/>
            <w:bookmarkEnd w:id="13637"/>
          </w:p>
        </w:tc>
        <w:tc>
          <w:tcPr>
            <w:tcW w:w="1080" w:type="dxa"/>
            <w:tcBorders>
              <w:top w:val="nil"/>
              <w:left w:val="nil"/>
              <w:bottom w:val="nil"/>
              <w:right w:val="nil"/>
            </w:tcBorders>
          </w:tcPr>
          <w:p w14:paraId="1582217E"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C4B88E2"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Pr="009E65CB">
              <w:rPr>
                <w:rFonts w:ascii="Arial" w:hAnsi="Arial" w:cs="Arial"/>
                <w:sz w:val="20"/>
                <w:szCs w:val="20"/>
                <w:lang w:val="en-AU"/>
              </w:rPr>
              <w:instrText xml:space="preserve">MERGEFIELD </w:instrText>
            </w:r>
            <w:r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Pr="009E65CB">
              <w:rPr>
                <w:rFonts w:ascii="Arial" w:eastAsia="Times New Roman" w:hAnsi="Arial" w:cs="Arial"/>
                <w:color w:val="000000"/>
                <w:sz w:val="20"/>
                <w:szCs w:val="20"/>
              </w:rPr>
              <w:t>Publicatie-indicatie</w:t>
            </w:r>
            <w:r w:rsidRPr="009E65CB">
              <w:rPr>
                <w:rFonts w:ascii="Arial" w:hAnsi="Arial" w:cs="Arial"/>
                <w:sz w:val="20"/>
                <w:szCs w:val="20"/>
                <w:lang w:val="en-AU"/>
              </w:rPr>
              <w:fldChar w:fldCharType="end"/>
            </w:r>
          </w:p>
        </w:tc>
        <w:tc>
          <w:tcPr>
            <w:tcW w:w="1350" w:type="dxa"/>
            <w:tcBorders>
              <w:top w:val="nil"/>
              <w:left w:val="nil"/>
              <w:bottom w:val="nil"/>
              <w:right w:val="nil"/>
            </w:tcBorders>
          </w:tcPr>
          <w:p w14:paraId="38CF2317"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del w:id="13638" w:author="Arjan" w:date="2013-07-08T15:56:00Z">
              <w:r w:rsidRPr="009E65CB" w:rsidDel="00A75642">
                <w:rPr>
                  <w:rFonts w:ascii="Arial" w:eastAsia="Times New Roman" w:hAnsi="Arial" w:cs="Arial"/>
                  <w:color w:val="000000"/>
                  <w:sz w:val="20"/>
                  <w:szCs w:val="20"/>
                </w:rPr>
                <w:delText>KING</w:delText>
              </w:r>
            </w:del>
            <w:ins w:id="13639" w:author="Arjan" w:date="2013-07-08T15:56:00Z">
              <w:r>
                <w:rPr>
                  <w:rFonts w:ascii="Arial" w:eastAsia="Times New Roman" w:hAnsi="Arial" w:cs="Arial"/>
                  <w:color w:val="000000"/>
                  <w:sz w:val="20"/>
                  <w:szCs w:val="20"/>
                </w:rPr>
                <w:t>ZTC</w:t>
              </w:r>
            </w:ins>
          </w:p>
        </w:tc>
      </w:tr>
      <w:tr w:rsidR="00802ED0" w:rsidRPr="009E65CB" w14:paraId="419DB14A" w14:textId="77777777" w:rsidTr="002B0381">
        <w:tc>
          <w:tcPr>
            <w:tcW w:w="3600" w:type="dxa"/>
            <w:tcBorders>
              <w:top w:val="nil"/>
              <w:left w:val="nil"/>
              <w:bottom w:val="nil"/>
              <w:right w:val="nil"/>
            </w:tcBorders>
          </w:tcPr>
          <w:p w14:paraId="4811FB47"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bookmarkStart w:id="13640" w:name="BKM_1706776B_9325_44fb_84CB_F0637097EAC3"/>
            <w:bookmarkStart w:id="13641" w:name="BKM_E7C21283_8D81_4da2_A284_3E0F6E76788C"/>
            <w:bookmarkEnd w:id="13640"/>
            <w:bookmarkEnd w:id="13641"/>
          </w:p>
        </w:tc>
        <w:tc>
          <w:tcPr>
            <w:tcW w:w="1080" w:type="dxa"/>
            <w:tcBorders>
              <w:top w:val="nil"/>
              <w:left w:val="nil"/>
              <w:bottom w:val="nil"/>
              <w:right w:val="nil"/>
            </w:tcBorders>
          </w:tcPr>
          <w:p w14:paraId="74E1BADE"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12CABBF4"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Pr="009E65CB">
              <w:rPr>
                <w:rFonts w:ascii="Arial" w:hAnsi="Arial" w:cs="Arial"/>
                <w:sz w:val="20"/>
                <w:szCs w:val="20"/>
                <w:lang w:val="en-AU"/>
              </w:rPr>
              <w:instrText xml:space="preserve">MERGEFIELD </w:instrText>
            </w:r>
            <w:r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Pr="009E65CB">
              <w:rPr>
                <w:rFonts w:ascii="Arial" w:eastAsia="Times New Roman" w:hAnsi="Arial" w:cs="Arial"/>
                <w:color w:val="000000"/>
                <w:sz w:val="20"/>
                <w:szCs w:val="20"/>
              </w:rPr>
              <w:t>Publicatietekst</w:t>
            </w:r>
            <w:r w:rsidRPr="009E65CB">
              <w:rPr>
                <w:rFonts w:ascii="Arial" w:hAnsi="Arial" w:cs="Arial"/>
                <w:sz w:val="20"/>
                <w:szCs w:val="20"/>
                <w:lang w:val="en-AU"/>
              </w:rPr>
              <w:fldChar w:fldCharType="end"/>
            </w:r>
          </w:p>
        </w:tc>
        <w:tc>
          <w:tcPr>
            <w:tcW w:w="1350" w:type="dxa"/>
            <w:tcBorders>
              <w:top w:val="nil"/>
              <w:left w:val="nil"/>
              <w:bottom w:val="nil"/>
              <w:right w:val="nil"/>
            </w:tcBorders>
          </w:tcPr>
          <w:p w14:paraId="0699494D"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del w:id="13642" w:author="Arjan" w:date="2013-07-08T15:56:00Z">
              <w:r w:rsidRPr="009E65CB" w:rsidDel="00A75642">
                <w:rPr>
                  <w:rFonts w:ascii="Arial" w:eastAsia="Times New Roman" w:hAnsi="Arial" w:cs="Arial"/>
                  <w:color w:val="000000"/>
                  <w:sz w:val="20"/>
                  <w:szCs w:val="20"/>
                </w:rPr>
                <w:delText>KING</w:delText>
              </w:r>
            </w:del>
            <w:ins w:id="13643" w:author="Arjan" w:date="2013-07-08T15:56:00Z">
              <w:r>
                <w:rPr>
                  <w:rFonts w:ascii="Arial" w:eastAsia="Times New Roman" w:hAnsi="Arial" w:cs="Arial"/>
                  <w:color w:val="000000"/>
                  <w:sz w:val="20"/>
                  <w:szCs w:val="20"/>
                </w:rPr>
                <w:t>ZTC</w:t>
              </w:r>
            </w:ins>
          </w:p>
        </w:tc>
      </w:tr>
      <w:tr w:rsidR="00802ED0" w:rsidRPr="009E65CB" w14:paraId="424F7034" w14:textId="77777777" w:rsidTr="002B0381">
        <w:tc>
          <w:tcPr>
            <w:tcW w:w="3600" w:type="dxa"/>
            <w:tcBorders>
              <w:top w:val="nil"/>
              <w:left w:val="nil"/>
              <w:bottom w:val="nil"/>
              <w:right w:val="nil"/>
            </w:tcBorders>
          </w:tcPr>
          <w:p w14:paraId="4822AA33"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74E8532C"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FCBA75D" w14:textId="1255537B" w:rsidR="00802ED0" w:rsidRPr="009E65CB" w:rsidRDefault="000367AE" w:rsidP="00802ED0">
            <w:pPr>
              <w:autoSpaceDE w:val="0"/>
              <w:autoSpaceDN w:val="0"/>
              <w:adjustRightInd w:val="0"/>
              <w:spacing w:after="0" w:line="240" w:lineRule="auto"/>
              <w:rPr>
                <w:rFonts w:ascii="Arial" w:hAnsi="Arial" w:cs="Arial"/>
                <w:sz w:val="20"/>
                <w:szCs w:val="20"/>
                <w:lang w:val="en-AU"/>
              </w:rPr>
            </w:pPr>
            <w:ins w:id="13644" w:author="Arjan Kloosterboer" w:date="2017-10-06T11:35:00Z">
              <w:r>
                <w:rPr>
                  <w:rFonts w:ascii="Arial" w:hAnsi="Arial" w:cs="Arial"/>
                  <w:sz w:val="20"/>
                  <w:szCs w:val="20"/>
                  <w:lang w:val="en-AU"/>
                </w:rPr>
                <w:t>/</w:t>
              </w:r>
            </w:ins>
            <w:ins w:id="13645" w:author="Arjan Kloosterboer" w:date="2017-03-07T15:44:00Z">
              <w:r w:rsidR="00802ED0">
                <w:rPr>
                  <w:rFonts w:ascii="Arial" w:hAnsi="Arial" w:cs="Arial"/>
                  <w:sz w:val="20"/>
                  <w:szCs w:val="20"/>
                  <w:lang w:val="en-AU"/>
                </w:rPr>
                <w:t>Zaaktypen</w:t>
              </w:r>
            </w:ins>
            <w:ins w:id="13646" w:author="Arjan Kloosterboer" w:date="2017-03-07T15:45:00Z">
              <w:r w:rsidR="00802ED0">
                <w:rPr>
                  <w:rFonts w:ascii="Arial" w:hAnsi="Arial" w:cs="Arial"/>
                  <w:sz w:val="20"/>
                  <w:szCs w:val="20"/>
                  <w:lang w:val="en-AU"/>
                </w:rPr>
                <w:t>relatie</w:t>
              </w:r>
            </w:ins>
          </w:p>
        </w:tc>
        <w:tc>
          <w:tcPr>
            <w:tcW w:w="1350" w:type="dxa"/>
            <w:tcBorders>
              <w:top w:val="nil"/>
              <w:left w:val="nil"/>
              <w:bottom w:val="nil"/>
              <w:right w:val="nil"/>
            </w:tcBorders>
          </w:tcPr>
          <w:p w14:paraId="12E04F50" w14:textId="5B108622" w:rsidR="00802ED0" w:rsidRPr="009E65CB" w:rsidDel="00A75642" w:rsidRDefault="00802ED0" w:rsidP="00802ED0">
            <w:pPr>
              <w:autoSpaceDE w:val="0"/>
              <w:autoSpaceDN w:val="0"/>
              <w:adjustRightInd w:val="0"/>
              <w:spacing w:after="0" w:line="240" w:lineRule="auto"/>
              <w:rPr>
                <w:rFonts w:ascii="Arial" w:eastAsia="Times New Roman" w:hAnsi="Arial" w:cs="Arial"/>
                <w:color w:val="000000"/>
                <w:sz w:val="20"/>
                <w:szCs w:val="20"/>
              </w:rPr>
            </w:pPr>
            <w:ins w:id="13647" w:author="Arjan Kloosterboer" w:date="2017-03-07T15:45:00Z">
              <w:r>
                <w:rPr>
                  <w:rFonts w:ascii="Arial" w:eastAsia="Times New Roman" w:hAnsi="Arial" w:cs="Arial"/>
                  <w:color w:val="000000"/>
                  <w:sz w:val="20"/>
                  <w:szCs w:val="20"/>
                </w:rPr>
                <w:t>ZTC</w:t>
              </w:r>
            </w:ins>
          </w:p>
        </w:tc>
      </w:tr>
      <w:tr w:rsidR="00802ED0" w:rsidRPr="009E65CB" w14:paraId="55F8BC34" w14:textId="77777777" w:rsidTr="002B0381">
        <w:tc>
          <w:tcPr>
            <w:tcW w:w="3600" w:type="dxa"/>
            <w:tcBorders>
              <w:top w:val="nil"/>
              <w:left w:val="nil"/>
              <w:bottom w:val="nil"/>
              <w:right w:val="nil"/>
            </w:tcBorders>
          </w:tcPr>
          <w:p w14:paraId="4005B27F"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359D87C8"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776ECEBB" w14:textId="60AAE0D4" w:rsidR="00802ED0" w:rsidRPr="009E65CB" w:rsidRDefault="00802ED0" w:rsidP="00802ED0">
            <w:pPr>
              <w:autoSpaceDE w:val="0"/>
              <w:autoSpaceDN w:val="0"/>
              <w:adjustRightInd w:val="0"/>
              <w:spacing w:after="0" w:line="240" w:lineRule="auto"/>
              <w:rPr>
                <w:rFonts w:ascii="Arial" w:hAnsi="Arial" w:cs="Arial"/>
                <w:sz w:val="20"/>
                <w:szCs w:val="20"/>
                <w:lang w:val="en-AU"/>
              </w:rPr>
            </w:pPr>
            <w:ins w:id="13648" w:author="Arjan Kloosterboer" w:date="2017-03-07T15:45:00Z">
              <w:r>
                <w:rPr>
                  <w:rFonts w:ascii="Arial" w:hAnsi="Arial" w:cs="Arial"/>
                  <w:sz w:val="20"/>
                  <w:szCs w:val="20"/>
                  <w:lang w:val="en-AU"/>
                </w:rPr>
                <w:t>- Zaaktype-identificatie</w:t>
              </w:r>
            </w:ins>
          </w:p>
        </w:tc>
        <w:tc>
          <w:tcPr>
            <w:tcW w:w="1350" w:type="dxa"/>
            <w:tcBorders>
              <w:top w:val="nil"/>
              <w:left w:val="nil"/>
              <w:bottom w:val="nil"/>
              <w:right w:val="nil"/>
            </w:tcBorders>
          </w:tcPr>
          <w:p w14:paraId="70FDDC48" w14:textId="214A4008" w:rsidR="00802ED0" w:rsidRPr="009E65CB" w:rsidDel="00A75642" w:rsidRDefault="00802ED0" w:rsidP="00802ED0">
            <w:pPr>
              <w:autoSpaceDE w:val="0"/>
              <w:autoSpaceDN w:val="0"/>
              <w:adjustRightInd w:val="0"/>
              <w:spacing w:after="0" w:line="240" w:lineRule="auto"/>
              <w:rPr>
                <w:rFonts w:ascii="Arial" w:eastAsia="Times New Roman" w:hAnsi="Arial" w:cs="Arial"/>
                <w:color w:val="000000"/>
                <w:sz w:val="20"/>
                <w:szCs w:val="20"/>
              </w:rPr>
            </w:pPr>
            <w:ins w:id="13649" w:author="Arjan Kloosterboer" w:date="2017-03-07T15:46:00Z">
              <w:r>
                <w:rPr>
                  <w:rFonts w:ascii="Arial" w:eastAsia="Times New Roman" w:hAnsi="Arial" w:cs="Arial"/>
                  <w:color w:val="000000"/>
                  <w:sz w:val="20"/>
                  <w:szCs w:val="20"/>
                </w:rPr>
                <w:t>ZTC</w:t>
              </w:r>
            </w:ins>
          </w:p>
        </w:tc>
      </w:tr>
      <w:tr w:rsidR="00802ED0" w:rsidRPr="009E65CB" w14:paraId="0CEF01F9" w14:textId="77777777" w:rsidTr="002B0381">
        <w:tc>
          <w:tcPr>
            <w:tcW w:w="3600" w:type="dxa"/>
            <w:tcBorders>
              <w:top w:val="nil"/>
              <w:left w:val="nil"/>
              <w:bottom w:val="nil"/>
              <w:right w:val="nil"/>
            </w:tcBorders>
          </w:tcPr>
          <w:p w14:paraId="15E37488"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51FA4279"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8D4F739" w14:textId="11838281" w:rsidR="00802ED0" w:rsidRPr="009E65CB" w:rsidRDefault="00802ED0" w:rsidP="00802ED0">
            <w:pPr>
              <w:autoSpaceDE w:val="0"/>
              <w:autoSpaceDN w:val="0"/>
              <w:adjustRightInd w:val="0"/>
              <w:spacing w:after="0" w:line="240" w:lineRule="auto"/>
              <w:rPr>
                <w:rFonts w:ascii="Arial" w:hAnsi="Arial" w:cs="Arial"/>
                <w:sz w:val="20"/>
                <w:szCs w:val="20"/>
                <w:lang w:val="en-AU"/>
              </w:rPr>
            </w:pPr>
            <w:ins w:id="13650" w:author="Arjan Kloosterboer" w:date="2017-03-07T15:45:00Z">
              <w:r>
                <w:rPr>
                  <w:rFonts w:ascii="Arial" w:hAnsi="Arial" w:cs="Arial"/>
                  <w:sz w:val="20"/>
                  <w:szCs w:val="20"/>
                  <w:lang w:val="en-AU"/>
                </w:rPr>
                <w:t>- Domein</w:t>
              </w:r>
            </w:ins>
          </w:p>
        </w:tc>
        <w:tc>
          <w:tcPr>
            <w:tcW w:w="1350" w:type="dxa"/>
            <w:tcBorders>
              <w:top w:val="nil"/>
              <w:left w:val="nil"/>
              <w:bottom w:val="nil"/>
              <w:right w:val="nil"/>
            </w:tcBorders>
          </w:tcPr>
          <w:p w14:paraId="6D1D0252" w14:textId="6D7609EE" w:rsidR="00802ED0" w:rsidRPr="009E65CB" w:rsidDel="00A75642" w:rsidRDefault="00802ED0" w:rsidP="00802ED0">
            <w:pPr>
              <w:autoSpaceDE w:val="0"/>
              <w:autoSpaceDN w:val="0"/>
              <w:adjustRightInd w:val="0"/>
              <w:spacing w:after="0" w:line="240" w:lineRule="auto"/>
              <w:rPr>
                <w:rFonts w:ascii="Arial" w:eastAsia="Times New Roman" w:hAnsi="Arial" w:cs="Arial"/>
                <w:color w:val="000000"/>
                <w:sz w:val="20"/>
                <w:szCs w:val="20"/>
              </w:rPr>
            </w:pPr>
            <w:ins w:id="13651" w:author="Arjan Kloosterboer" w:date="2017-03-07T15:46:00Z">
              <w:r>
                <w:rPr>
                  <w:rFonts w:ascii="Arial" w:eastAsia="Times New Roman" w:hAnsi="Arial" w:cs="Arial"/>
                  <w:color w:val="000000"/>
                  <w:sz w:val="20"/>
                  <w:szCs w:val="20"/>
                </w:rPr>
                <w:t>ZTC</w:t>
              </w:r>
            </w:ins>
          </w:p>
        </w:tc>
      </w:tr>
      <w:tr w:rsidR="00802ED0" w:rsidRPr="009E65CB" w14:paraId="38C05CDC" w14:textId="77777777" w:rsidTr="002B0381">
        <w:tc>
          <w:tcPr>
            <w:tcW w:w="3600" w:type="dxa"/>
            <w:tcBorders>
              <w:top w:val="nil"/>
              <w:left w:val="nil"/>
              <w:bottom w:val="nil"/>
              <w:right w:val="nil"/>
            </w:tcBorders>
          </w:tcPr>
          <w:p w14:paraId="1CA387EA"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48A1CAFD"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1F5217B" w14:textId="2D7351C9" w:rsidR="00802ED0" w:rsidRPr="009E65CB" w:rsidRDefault="00802ED0" w:rsidP="00802ED0">
            <w:pPr>
              <w:autoSpaceDE w:val="0"/>
              <w:autoSpaceDN w:val="0"/>
              <w:adjustRightInd w:val="0"/>
              <w:spacing w:after="0" w:line="240" w:lineRule="auto"/>
              <w:rPr>
                <w:rFonts w:ascii="Arial" w:hAnsi="Arial" w:cs="Arial"/>
                <w:sz w:val="20"/>
                <w:szCs w:val="20"/>
                <w:lang w:val="en-AU"/>
              </w:rPr>
            </w:pPr>
            <w:ins w:id="13652" w:author="Arjan Kloosterboer" w:date="2017-03-07T15:45:00Z">
              <w:r>
                <w:rPr>
                  <w:rFonts w:ascii="Arial" w:hAnsi="Arial" w:cs="Arial"/>
                  <w:sz w:val="20"/>
                  <w:szCs w:val="20"/>
                  <w:lang w:val="en-AU"/>
                </w:rPr>
                <w:t>- RSIN</w:t>
              </w:r>
            </w:ins>
          </w:p>
        </w:tc>
        <w:tc>
          <w:tcPr>
            <w:tcW w:w="1350" w:type="dxa"/>
            <w:tcBorders>
              <w:top w:val="nil"/>
              <w:left w:val="nil"/>
              <w:bottom w:val="nil"/>
              <w:right w:val="nil"/>
            </w:tcBorders>
          </w:tcPr>
          <w:p w14:paraId="34122FCB" w14:textId="6CDF41C7" w:rsidR="00802ED0" w:rsidRPr="009E65CB" w:rsidDel="00A75642" w:rsidRDefault="00802ED0" w:rsidP="00802ED0">
            <w:pPr>
              <w:autoSpaceDE w:val="0"/>
              <w:autoSpaceDN w:val="0"/>
              <w:adjustRightInd w:val="0"/>
              <w:spacing w:after="0" w:line="240" w:lineRule="auto"/>
              <w:rPr>
                <w:rFonts w:ascii="Arial" w:eastAsia="Times New Roman" w:hAnsi="Arial" w:cs="Arial"/>
                <w:color w:val="000000"/>
                <w:sz w:val="20"/>
                <w:szCs w:val="20"/>
              </w:rPr>
            </w:pPr>
            <w:ins w:id="13653" w:author="Arjan Kloosterboer" w:date="2017-03-07T15:46:00Z">
              <w:r>
                <w:rPr>
                  <w:rFonts w:ascii="Arial" w:eastAsia="Times New Roman" w:hAnsi="Arial" w:cs="Arial"/>
                  <w:color w:val="000000"/>
                  <w:sz w:val="20"/>
                  <w:szCs w:val="20"/>
                </w:rPr>
                <w:t>ZTC</w:t>
              </w:r>
            </w:ins>
          </w:p>
        </w:tc>
      </w:tr>
      <w:tr w:rsidR="00802ED0" w:rsidRPr="009E65CB" w14:paraId="6DF12661" w14:textId="77777777" w:rsidTr="002B0381">
        <w:tc>
          <w:tcPr>
            <w:tcW w:w="3600" w:type="dxa"/>
            <w:tcBorders>
              <w:top w:val="nil"/>
              <w:left w:val="nil"/>
              <w:bottom w:val="nil"/>
              <w:right w:val="nil"/>
            </w:tcBorders>
          </w:tcPr>
          <w:p w14:paraId="6016EA6A"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6A2BDFFD"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03CD3F0" w14:textId="765A2FAF" w:rsidR="00802ED0" w:rsidRPr="009E65CB" w:rsidRDefault="00802ED0" w:rsidP="00802ED0">
            <w:pPr>
              <w:autoSpaceDE w:val="0"/>
              <w:autoSpaceDN w:val="0"/>
              <w:adjustRightInd w:val="0"/>
              <w:spacing w:after="0" w:line="240" w:lineRule="auto"/>
              <w:rPr>
                <w:rFonts w:ascii="Arial" w:hAnsi="Arial" w:cs="Arial"/>
                <w:sz w:val="20"/>
                <w:szCs w:val="20"/>
                <w:lang w:val="en-AU"/>
              </w:rPr>
            </w:pPr>
            <w:ins w:id="13654" w:author="Arjan Kloosterboer" w:date="2017-03-07T15:46:00Z">
              <w:r>
                <w:rPr>
                  <w:rFonts w:ascii="Arial" w:hAnsi="Arial" w:cs="Arial"/>
                  <w:sz w:val="20"/>
                  <w:szCs w:val="20"/>
                  <w:lang w:val="en-AU"/>
                </w:rPr>
                <w:t>- Aard relatie</w:t>
              </w:r>
            </w:ins>
          </w:p>
        </w:tc>
        <w:tc>
          <w:tcPr>
            <w:tcW w:w="1350" w:type="dxa"/>
            <w:tcBorders>
              <w:top w:val="nil"/>
              <w:left w:val="nil"/>
              <w:bottom w:val="nil"/>
              <w:right w:val="nil"/>
            </w:tcBorders>
          </w:tcPr>
          <w:p w14:paraId="289B6EAA" w14:textId="0F4226D8" w:rsidR="00802ED0" w:rsidRPr="009E65CB" w:rsidDel="00A75642" w:rsidRDefault="00802ED0" w:rsidP="00802ED0">
            <w:pPr>
              <w:autoSpaceDE w:val="0"/>
              <w:autoSpaceDN w:val="0"/>
              <w:adjustRightInd w:val="0"/>
              <w:spacing w:after="0" w:line="240" w:lineRule="auto"/>
              <w:rPr>
                <w:rFonts w:ascii="Arial" w:eastAsia="Times New Roman" w:hAnsi="Arial" w:cs="Arial"/>
                <w:color w:val="000000"/>
                <w:sz w:val="20"/>
                <w:szCs w:val="20"/>
              </w:rPr>
            </w:pPr>
            <w:ins w:id="13655" w:author="Arjan Kloosterboer" w:date="2017-03-07T15:46:00Z">
              <w:r>
                <w:rPr>
                  <w:rFonts w:ascii="Arial" w:eastAsia="Times New Roman" w:hAnsi="Arial" w:cs="Arial"/>
                  <w:color w:val="000000"/>
                  <w:sz w:val="20"/>
                  <w:szCs w:val="20"/>
                </w:rPr>
                <w:t>ZTC</w:t>
              </w:r>
            </w:ins>
          </w:p>
        </w:tc>
      </w:tr>
      <w:tr w:rsidR="00802ED0" w:rsidRPr="009E65CB" w14:paraId="64C24A27" w14:textId="77777777" w:rsidTr="002B0381">
        <w:tc>
          <w:tcPr>
            <w:tcW w:w="3600" w:type="dxa"/>
            <w:tcBorders>
              <w:top w:val="nil"/>
              <w:left w:val="nil"/>
              <w:bottom w:val="nil"/>
              <w:right w:val="nil"/>
            </w:tcBorders>
          </w:tcPr>
          <w:p w14:paraId="43F39FDB"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744870DE"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1A1EEC76" w14:textId="694065E6" w:rsidR="00802ED0" w:rsidRPr="009E65CB" w:rsidRDefault="000367AE" w:rsidP="00802ED0">
            <w:pPr>
              <w:autoSpaceDE w:val="0"/>
              <w:autoSpaceDN w:val="0"/>
              <w:adjustRightInd w:val="0"/>
              <w:spacing w:after="0" w:line="240" w:lineRule="auto"/>
              <w:rPr>
                <w:rFonts w:ascii="Arial" w:hAnsi="Arial" w:cs="Arial"/>
                <w:sz w:val="20"/>
                <w:szCs w:val="20"/>
                <w:lang w:val="en-AU"/>
              </w:rPr>
            </w:pPr>
            <w:ins w:id="13656" w:author="Arjan Kloosterboer" w:date="2017-10-06T11:35:00Z">
              <w:r>
                <w:rPr>
                  <w:rFonts w:ascii="Arial" w:hAnsi="Arial" w:cs="Arial"/>
                  <w:sz w:val="20"/>
                  <w:szCs w:val="20"/>
                  <w:lang w:val="en-AU"/>
                </w:rPr>
                <w:t>/</w:t>
              </w:r>
            </w:ins>
            <w:ins w:id="13657" w:author="Arjan Kloosterboer" w:date="2017-03-07T15:46:00Z">
              <w:r w:rsidR="00802ED0">
                <w:rPr>
                  <w:rFonts w:ascii="Arial" w:hAnsi="Arial" w:cs="Arial"/>
                  <w:sz w:val="20"/>
                  <w:szCs w:val="20"/>
                  <w:lang w:val="en-AU"/>
                </w:rPr>
                <w:t>Deelzaaktypenrelatie</w:t>
              </w:r>
            </w:ins>
          </w:p>
        </w:tc>
        <w:tc>
          <w:tcPr>
            <w:tcW w:w="1350" w:type="dxa"/>
            <w:tcBorders>
              <w:top w:val="nil"/>
              <w:left w:val="nil"/>
              <w:bottom w:val="nil"/>
              <w:right w:val="nil"/>
            </w:tcBorders>
          </w:tcPr>
          <w:p w14:paraId="2F622F6E" w14:textId="67323A35" w:rsidR="00802ED0" w:rsidRPr="009E65CB" w:rsidDel="00A75642" w:rsidRDefault="00802ED0" w:rsidP="00802ED0">
            <w:pPr>
              <w:autoSpaceDE w:val="0"/>
              <w:autoSpaceDN w:val="0"/>
              <w:adjustRightInd w:val="0"/>
              <w:spacing w:after="0" w:line="240" w:lineRule="auto"/>
              <w:rPr>
                <w:rFonts w:ascii="Arial" w:eastAsia="Times New Roman" w:hAnsi="Arial" w:cs="Arial"/>
                <w:color w:val="000000"/>
                <w:sz w:val="20"/>
                <w:szCs w:val="20"/>
              </w:rPr>
            </w:pPr>
            <w:ins w:id="13658" w:author="Arjan Kloosterboer" w:date="2017-03-07T15:46:00Z">
              <w:r>
                <w:rPr>
                  <w:rFonts w:ascii="Arial" w:eastAsia="Times New Roman" w:hAnsi="Arial" w:cs="Arial"/>
                  <w:color w:val="000000"/>
                  <w:sz w:val="20"/>
                  <w:szCs w:val="20"/>
                </w:rPr>
                <w:t>ZTC</w:t>
              </w:r>
            </w:ins>
          </w:p>
        </w:tc>
      </w:tr>
      <w:tr w:rsidR="00802ED0" w:rsidRPr="009E65CB" w14:paraId="0480FC6C" w14:textId="77777777" w:rsidTr="002B0381">
        <w:tc>
          <w:tcPr>
            <w:tcW w:w="3600" w:type="dxa"/>
            <w:tcBorders>
              <w:top w:val="nil"/>
              <w:left w:val="nil"/>
              <w:bottom w:val="nil"/>
              <w:right w:val="nil"/>
            </w:tcBorders>
          </w:tcPr>
          <w:p w14:paraId="0A0E5D64"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64218C49"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760FA6E1" w14:textId="0CEFF72C" w:rsidR="00802ED0" w:rsidRPr="009E65CB" w:rsidRDefault="00802ED0" w:rsidP="00802ED0">
            <w:pPr>
              <w:autoSpaceDE w:val="0"/>
              <w:autoSpaceDN w:val="0"/>
              <w:adjustRightInd w:val="0"/>
              <w:spacing w:after="0" w:line="240" w:lineRule="auto"/>
              <w:rPr>
                <w:rFonts w:ascii="Arial" w:hAnsi="Arial" w:cs="Arial"/>
                <w:sz w:val="20"/>
                <w:szCs w:val="20"/>
                <w:lang w:val="en-AU"/>
              </w:rPr>
            </w:pPr>
            <w:ins w:id="13659" w:author="Arjan Kloosterboer" w:date="2017-03-07T15:46:00Z">
              <w:r>
                <w:rPr>
                  <w:rFonts w:ascii="Arial" w:hAnsi="Arial" w:cs="Arial"/>
                  <w:sz w:val="20"/>
                  <w:szCs w:val="20"/>
                  <w:lang w:val="en-AU"/>
                </w:rPr>
                <w:t>- Zaaktype-identificatie</w:t>
              </w:r>
            </w:ins>
          </w:p>
        </w:tc>
        <w:tc>
          <w:tcPr>
            <w:tcW w:w="1350" w:type="dxa"/>
            <w:tcBorders>
              <w:top w:val="nil"/>
              <w:left w:val="nil"/>
              <w:bottom w:val="nil"/>
              <w:right w:val="nil"/>
            </w:tcBorders>
          </w:tcPr>
          <w:p w14:paraId="51820830" w14:textId="6CEA0662" w:rsidR="00802ED0" w:rsidRPr="009E65CB" w:rsidDel="00A75642" w:rsidRDefault="00802ED0" w:rsidP="00802ED0">
            <w:pPr>
              <w:autoSpaceDE w:val="0"/>
              <w:autoSpaceDN w:val="0"/>
              <w:adjustRightInd w:val="0"/>
              <w:spacing w:after="0" w:line="240" w:lineRule="auto"/>
              <w:rPr>
                <w:rFonts w:ascii="Arial" w:eastAsia="Times New Roman" w:hAnsi="Arial" w:cs="Arial"/>
                <w:color w:val="000000"/>
                <w:sz w:val="20"/>
                <w:szCs w:val="20"/>
              </w:rPr>
            </w:pPr>
            <w:ins w:id="13660" w:author="Arjan Kloosterboer" w:date="2017-03-07T15:46:00Z">
              <w:r>
                <w:rPr>
                  <w:rFonts w:ascii="Arial" w:eastAsia="Times New Roman" w:hAnsi="Arial" w:cs="Arial"/>
                  <w:color w:val="000000"/>
                  <w:sz w:val="20"/>
                  <w:szCs w:val="20"/>
                </w:rPr>
                <w:t>ZTC</w:t>
              </w:r>
            </w:ins>
          </w:p>
        </w:tc>
      </w:tr>
      <w:tr w:rsidR="00802ED0" w:rsidRPr="009E65CB" w14:paraId="3BEA7F36" w14:textId="77777777" w:rsidTr="002B0381">
        <w:tc>
          <w:tcPr>
            <w:tcW w:w="3600" w:type="dxa"/>
            <w:tcBorders>
              <w:top w:val="nil"/>
              <w:left w:val="nil"/>
              <w:bottom w:val="nil"/>
              <w:right w:val="nil"/>
            </w:tcBorders>
          </w:tcPr>
          <w:p w14:paraId="66AEE732"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5EE84D91"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10F49CCE" w14:textId="6903CEAB" w:rsidR="00802ED0" w:rsidRPr="009E65CB" w:rsidRDefault="00802ED0" w:rsidP="00802ED0">
            <w:pPr>
              <w:autoSpaceDE w:val="0"/>
              <w:autoSpaceDN w:val="0"/>
              <w:adjustRightInd w:val="0"/>
              <w:spacing w:after="0" w:line="240" w:lineRule="auto"/>
              <w:rPr>
                <w:rFonts w:ascii="Arial" w:hAnsi="Arial" w:cs="Arial"/>
                <w:sz w:val="20"/>
                <w:szCs w:val="20"/>
                <w:lang w:val="en-AU"/>
              </w:rPr>
            </w:pPr>
            <w:ins w:id="13661" w:author="Arjan Kloosterboer" w:date="2017-03-07T15:46:00Z">
              <w:r>
                <w:rPr>
                  <w:rFonts w:ascii="Arial" w:hAnsi="Arial" w:cs="Arial"/>
                  <w:sz w:val="20"/>
                  <w:szCs w:val="20"/>
                  <w:lang w:val="en-AU"/>
                </w:rPr>
                <w:t>- Domein</w:t>
              </w:r>
            </w:ins>
          </w:p>
        </w:tc>
        <w:tc>
          <w:tcPr>
            <w:tcW w:w="1350" w:type="dxa"/>
            <w:tcBorders>
              <w:top w:val="nil"/>
              <w:left w:val="nil"/>
              <w:bottom w:val="nil"/>
              <w:right w:val="nil"/>
            </w:tcBorders>
          </w:tcPr>
          <w:p w14:paraId="1330383F" w14:textId="521C53B5" w:rsidR="00802ED0" w:rsidRPr="009E65CB" w:rsidDel="00A75642" w:rsidRDefault="00802ED0" w:rsidP="00802ED0">
            <w:pPr>
              <w:autoSpaceDE w:val="0"/>
              <w:autoSpaceDN w:val="0"/>
              <w:adjustRightInd w:val="0"/>
              <w:spacing w:after="0" w:line="240" w:lineRule="auto"/>
              <w:rPr>
                <w:rFonts w:ascii="Arial" w:eastAsia="Times New Roman" w:hAnsi="Arial" w:cs="Arial"/>
                <w:color w:val="000000"/>
                <w:sz w:val="20"/>
                <w:szCs w:val="20"/>
              </w:rPr>
            </w:pPr>
            <w:ins w:id="13662" w:author="Arjan Kloosterboer" w:date="2017-03-07T15:46:00Z">
              <w:r>
                <w:rPr>
                  <w:rFonts w:ascii="Arial" w:eastAsia="Times New Roman" w:hAnsi="Arial" w:cs="Arial"/>
                  <w:color w:val="000000"/>
                  <w:sz w:val="20"/>
                  <w:szCs w:val="20"/>
                </w:rPr>
                <w:t>ZTC</w:t>
              </w:r>
            </w:ins>
          </w:p>
        </w:tc>
      </w:tr>
      <w:tr w:rsidR="00802ED0" w:rsidRPr="009E65CB" w14:paraId="733ABCCB" w14:textId="77777777" w:rsidTr="002B0381">
        <w:tc>
          <w:tcPr>
            <w:tcW w:w="3600" w:type="dxa"/>
            <w:tcBorders>
              <w:top w:val="nil"/>
              <w:left w:val="nil"/>
              <w:bottom w:val="nil"/>
              <w:right w:val="nil"/>
            </w:tcBorders>
          </w:tcPr>
          <w:p w14:paraId="4465CDEB"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10998F62"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6E1E625D" w14:textId="23C41B93" w:rsidR="00802ED0" w:rsidRPr="009E65CB" w:rsidRDefault="00802ED0" w:rsidP="00802ED0">
            <w:pPr>
              <w:autoSpaceDE w:val="0"/>
              <w:autoSpaceDN w:val="0"/>
              <w:adjustRightInd w:val="0"/>
              <w:spacing w:after="0" w:line="240" w:lineRule="auto"/>
              <w:rPr>
                <w:rFonts w:ascii="Arial" w:hAnsi="Arial" w:cs="Arial"/>
                <w:sz w:val="20"/>
                <w:szCs w:val="20"/>
                <w:lang w:val="en-AU"/>
              </w:rPr>
            </w:pPr>
            <w:ins w:id="13663" w:author="Arjan Kloosterboer" w:date="2017-03-07T15:46:00Z">
              <w:r>
                <w:rPr>
                  <w:rFonts w:ascii="Arial" w:hAnsi="Arial" w:cs="Arial"/>
                  <w:sz w:val="20"/>
                  <w:szCs w:val="20"/>
                  <w:lang w:val="en-AU"/>
                </w:rPr>
                <w:t>- RSIN</w:t>
              </w:r>
            </w:ins>
          </w:p>
        </w:tc>
        <w:tc>
          <w:tcPr>
            <w:tcW w:w="1350" w:type="dxa"/>
            <w:tcBorders>
              <w:top w:val="nil"/>
              <w:left w:val="nil"/>
              <w:bottom w:val="nil"/>
              <w:right w:val="nil"/>
            </w:tcBorders>
          </w:tcPr>
          <w:p w14:paraId="1EB079BB" w14:textId="3562A18E" w:rsidR="00802ED0" w:rsidRPr="009E65CB" w:rsidDel="00A75642" w:rsidRDefault="00802ED0" w:rsidP="00802ED0">
            <w:pPr>
              <w:autoSpaceDE w:val="0"/>
              <w:autoSpaceDN w:val="0"/>
              <w:adjustRightInd w:val="0"/>
              <w:spacing w:after="0" w:line="240" w:lineRule="auto"/>
              <w:rPr>
                <w:rFonts w:ascii="Arial" w:eastAsia="Times New Roman" w:hAnsi="Arial" w:cs="Arial"/>
                <w:color w:val="000000"/>
                <w:sz w:val="20"/>
                <w:szCs w:val="20"/>
              </w:rPr>
            </w:pPr>
            <w:ins w:id="13664" w:author="Arjan Kloosterboer" w:date="2017-03-07T15:46:00Z">
              <w:r>
                <w:rPr>
                  <w:rFonts w:ascii="Arial" w:eastAsia="Times New Roman" w:hAnsi="Arial" w:cs="Arial"/>
                  <w:color w:val="000000"/>
                  <w:sz w:val="20"/>
                  <w:szCs w:val="20"/>
                </w:rPr>
                <w:t>ZTC</w:t>
              </w:r>
            </w:ins>
          </w:p>
        </w:tc>
      </w:tr>
      <w:tr w:rsidR="00802ED0" w:rsidRPr="009E65CB" w14:paraId="10E59F66" w14:textId="77777777" w:rsidTr="002B0381">
        <w:tc>
          <w:tcPr>
            <w:tcW w:w="3600" w:type="dxa"/>
            <w:tcBorders>
              <w:top w:val="nil"/>
              <w:left w:val="nil"/>
              <w:bottom w:val="nil"/>
              <w:right w:val="nil"/>
            </w:tcBorders>
          </w:tcPr>
          <w:p w14:paraId="59A74510"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bookmarkStart w:id="13665" w:name="BKM_18396FA2_8AF3_4690_9F6D_30A688A9859B"/>
            <w:bookmarkEnd w:id="13665"/>
          </w:p>
        </w:tc>
        <w:tc>
          <w:tcPr>
            <w:tcW w:w="1080" w:type="dxa"/>
            <w:tcBorders>
              <w:top w:val="nil"/>
              <w:left w:val="nil"/>
              <w:bottom w:val="nil"/>
              <w:right w:val="nil"/>
            </w:tcBorders>
          </w:tcPr>
          <w:p w14:paraId="01116736"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13B1216A"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Pr="009E65CB">
              <w:rPr>
                <w:rFonts w:ascii="Arial" w:hAnsi="Arial" w:cs="Arial"/>
                <w:sz w:val="20"/>
                <w:szCs w:val="20"/>
                <w:lang w:val="en-AU"/>
              </w:rPr>
              <w:instrText xml:space="preserve">MERGEFIELD </w:instrText>
            </w:r>
            <w:r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Pr="009E65CB">
              <w:rPr>
                <w:rFonts w:ascii="Arial" w:eastAsia="Times New Roman" w:hAnsi="Arial" w:cs="Arial"/>
                <w:color w:val="000000"/>
                <w:sz w:val="20"/>
                <w:szCs w:val="20"/>
              </w:rPr>
              <w:t>Datum begin geldigheid zaaktype</w:t>
            </w:r>
            <w:r w:rsidRPr="009E65CB">
              <w:rPr>
                <w:rFonts w:ascii="Arial" w:hAnsi="Arial" w:cs="Arial"/>
                <w:sz w:val="20"/>
                <w:szCs w:val="20"/>
                <w:lang w:val="en-AU"/>
              </w:rPr>
              <w:fldChar w:fldCharType="end"/>
            </w:r>
          </w:p>
        </w:tc>
        <w:tc>
          <w:tcPr>
            <w:tcW w:w="1350" w:type="dxa"/>
            <w:tcBorders>
              <w:top w:val="nil"/>
              <w:left w:val="nil"/>
              <w:bottom w:val="nil"/>
              <w:right w:val="nil"/>
            </w:tcBorders>
          </w:tcPr>
          <w:p w14:paraId="0D5BAC17"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del w:id="13666" w:author="Arjan" w:date="2013-07-08T15:56:00Z">
              <w:r w:rsidRPr="009E65CB" w:rsidDel="00A75642">
                <w:rPr>
                  <w:rFonts w:ascii="Arial" w:eastAsia="Times New Roman" w:hAnsi="Arial" w:cs="Arial"/>
                  <w:color w:val="000000"/>
                  <w:sz w:val="20"/>
                  <w:szCs w:val="20"/>
                </w:rPr>
                <w:delText>KING</w:delText>
              </w:r>
            </w:del>
            <w:ins w:id="13667" w:author="Arjan" w:date="2013-07-08T15:56:00Z">
              <w:r>
                <w:rPr>
                  <w:rFonts w:ascii="Arial" w:eastAsia="Times New Roman" w:hAnsi="Arial" w:cs="Arial"/>
                  <w:color w:val="000000"/>
                  <w:sz w:val="20"/>
                  <w:szCs w:val="20"/>
                </w:rPr>
                <w:t>ZTC</w:t>
              </w:r>
            </w:ins>
          </w:p>
        </w:tc>
      </w:tr>
      <w:tr w:rsidR="00802ED0" w:rsidRPr="009E65CB" w14:paraId="75A0CE08" w14:textId="77777777" w:rsidTr="002B0381">
        <w:tc>
          <w:tcPr>
            <w:tcW w:w="3600" w:type="dxa"/>
            <w:tcBorders>
              <w:top w:val="nil"/>
              <w:left w:val="nil"/>
              <w:bottom w:val="nil"/>
              <w:right w:val="nil"/>
            </w:tcBorders>
          </w:tcPr>
          <w:p w14:paraId="55C73113"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55B298C4"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F9B8280" w14:textId="7BA823AA" w:rsidR="00802ED0" w:rsidRPr="009E65CB" w:rsidRDefault="00802ED0" w:rsidP="00802ED0">
            <w:pPr>
              <w:autoSpaceDE w:val="0"/>
              <w:autoSpaceDN w:val="0"/>
              <w:adjustRightInd w:val="0"/>
              <w:spacing w:after="0" w:line="240" w:lineRule="auto"/>
              <w:rPr>
                <w:rFonts w:ascii="Arial" w:hAnsi="Arial" w:cs="Arial"/>
                <w:sz w:val="20"/>
                <w:szCs w:val="20"/>
                <w:lang w:val="en-AU"/>
              </w:rPr>
            </w:pPr>
            <w:ins w:id="13668" w:author="Arjan Kloosterboer" w:date="2017-03-07T15:43:00Z">
              <w:r>
                <w:rPr>
                  <w:rFonts w:ascii="Arial" w:hAnsi="Arial" w:cs="Arial"/>
                  <w:sz w:val="20"/>
                  <w:szCs w:val="20"/>
                  <w:lang w:val="en-AU"/>
                </w:rPr>
                <w:t>Versiedatum</w:t>
              </w:r>
            </w:ins>
          </w:p>
        </w:tc>
        <w:tc>
          <w:tcPr>
            <w:tcW w:w="1350" w:type="dxa"/>
            <w:tcBorders>
              <w:top w:val="nil"/>
              <w:left w:val="nil"/>
              <w:bottom w:val="nil"/>
              <w:right w:val="nil"/>
            </w:tcBorders>
          </w:tcPr>
          <w:p w14:paraId="4BEA4689" w14:textId="04EBB2E7" w:rsidR="00802ED0" w:rsidRPr="009E65CB" w:rsidDel="00A75642" w:rsidRDefault="00802ED0" w:rsidP="00802ED0">
            <w:pPr>
              <w:autoSpaceDE w:val="0"/>
              <w:autoSpaceDN w:val="0"/>
              <w:adjustRightInd w:val="0"/>
              <w:spacing w:after="0" w:line="240" w:lineRule="auto"/>
              <w:rPr>
                <w:rFonts w:ascii="Arial" w:eastAsia="Times New Roman" w:hAnsi="Arial" w:cs="Arial"/>
                <w:color w:val="000000"/>
                <w:sz w:val="20"/>
                <w:szCs w:val="20"/>
              </w:rPr>
            </w:pPr>
            <w:ins w:id="13669" w:author="Arjan Kloosterboer" w:date="2017-03-07T15:43:00Z">
              <w:r>
                <w:rPr>
                  <w:rFonts w:ascii="Arial" w:eastAsia="Times New Roman" w:hAnsi="Arial" w:cs="Arial"/>
                  <w:color w:val="000000"/>
                  <w:sz w:val="20"/>
                  <w:szCs w:val="20"/>
                </w:rPr>
                <w:t>ZTC</w:t>
              </w:r>
            </w:ins>
          </w:p>
        </w:tc>
      </w:tr>
      <w:tr w:rsidR="00802ED0" w:rsidRPr="009E65CB" w14:paraId="3EB8E9AF" w14:textId="77777777" w:rsidTr="002B0381">
        <w:tc>
          <w:tcPr>
            <w:tcW w:w="3600" w:type="dxa"/>
            <w:tcBorders>
              <w:top w:val="nil"/>
              <w:left w:val="nil"/>
              <w:bottom w:val="nil"/>
              <w:right w:val="nil"/>
            </w:tcBorders>
          </w:tcPr>
          <w:p w14:paraId="5420CE41"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bookmarkStart w:id="13670" w:name="BKM_CD96679E_7E9B_4ae4_B47B_AFEDB831F847"/>
            <w:bookmarkEnd w:id="13670"/>
          </w:p>
        </w:tc>
        <w:tc>
          <w:tcPr>
            <w:tcW w:w="1080" w:type="dxa"/>
            <w:tcBorders>
              <w:top w:val="nil"/>
              <w:left w:val="nil"/>
              <w:bottom w:val="nil"/>
              <w:right w:val="nil"/>
            </w:tcBorders>
          </w:tcPr>
          <w:p w14:paraId="09956CAB"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44769E35"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Pr="009E65CB">
              <w:rPr>
                <w:rFonts w:ascii="Arial" w:hAnsi="Arial" w:cs="Arial"/>
                <w:sz w:val="20"/>
                <w:szCs w:val="20"/>
                <w:lang w:val="en-AU"/>
              </w:rPr>
              <w:instrText xml:space="preserve">MERGEFIELD </w:instrText>
            </w:r>
            <w:r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Pr="009E65CB">
              <w:rPr>
                <w:rFonts w:ascii="Arial" w:eastAsia="Times New Roman" w:hAnsi="Arial" w:cs="Arial"/>
                <w:color w:val="000000"/>
                <w:sz w:val="20"/>
                <w:szCs w:val="20"/>
              </w:rPr>
              <w:t>Datum einde geldigheid zaaktype</w:t>
            </w:r>
            <w:r w:rsidRPr="009E65CB">
              <w:rPr>
                <w:rFonts w:ascii="Arial" w:hAnsi="Arial" w:cs="Arial"/>
                <w:sz w:val="20"/>
                <w:szCs w:val="20"/>
                <w:lang w:val="en-AU"/>
              </w:rPr>
              <w:fldChar w:fldCharType="end"/>
            </w:r>
          </w:p>
        </w:tc>
        <w:tc>
          <w:tcPr>
            <w:tcW w:w="1350" w:type="dxa"/>
            <w:tcBorders>
              <w:top w:val="nil"/>
              <w:left w:val="nil"/>
              <w:bottom w:val="nil"/>
              <w:right w:val="nil"/>
            </w:tcBorders>
          </w:tcPr>
          <w:p w14:paraId="15A0390A"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del w:id="13671" w:author="Arjan" w:date="2013-07-08T15:56:00Z">
              <w:r w:rsidRPr="009E65CB" w:rsidDel="00A75642">
                <w:rPr>
                  <w:rFonts w:ascii="Arial" w:eastAsia="Times New Roman" w:hAnsi="Arial" w:cs="Arial"/>
                  <w:color w:val="000000"/>
                  <w:sz w:val="20"/>
                  <w:szCs w:val="20"/>
                </w:rPr>
                <w:delText>KING</w:delText>
              </w:r>
            </w:del>
            <w:ins w:id="13672" w:author="Arjan" w:date="2013-07-08T15:56:00Z">
              <w:r>
                <w:rPr>
                  <w:rFonts w:ascii="Arial" w:eastAsia="Times New Roman" w:hAnsi="Arial" w:cs="Arial"/>
                  <w:color w:val="000000"/>
                  <w:sz w:val="20"/>
                  <w:szCs w:val="20"/>
                </w:rPr>
                <w:t>ZTC</w:t>
              </w:r>
            </w:ins>
          </w:p>
        </w:tc>
      </w:tr>
      <w:tr w:rsidR="00802ED0" w:rsidRPr="009E65CB" w14:paraId="775EBC4E" w14:textId="77777777" w:rsidTr="006B01A0">
        <w:tc>
          <w:tcPr>
            <w:tcW w:w="3600" w:type="dxa"/>
            <w:tcBorders>
              <w:top w:val="nil"/>
              <w:left w:val="nil"/>
              <w:right w:val="nil"/>
            </w:tcBorders>
          </w:tcPr>
          <w:p w14:paraId="56E9A920"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b/>
                <w:bCs/>
                <w:color w:val="000000"/>
                <w:sz w:val="20"/>
                <w:szCs w:val="20"/>
              </w:rPr>
              <w:t>Overzicht relaties</w:t>
            </w:r>
          </w:p>
        </w:tc>
        <w:tc>
          <w:tcPr>
            <w:tcW w:w="4410" w:type="dxa"/>
            <w:gridSpan w:val="2"/>
            <w:tcBorders>
              <w:top w:val="nil"/>
              <w:left w:val="nil"/>
              <w:right w:val="nil"/>
            </w:tcBorders>
          </w:tcPr>
          <w:p w14:paraId="5D0A2690"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i/>
                <w:iCs/>
                <w:color w:val="000000"/>
                <w:sz w:val="20"/>
                <w:szCs w:val="20"/>
              </w:rPr>
              <w:t>Relatienaam incl. gerelateerd type</w:t>
            </w:r>
          </w:p>
        </w:tc>
        <w:tc>
          <w:tcPr>
            <w:tcW w:w="1350" w:type="dxa"/>
            <w:tcBorders>
              <w:top w:val="nil"/>
              <w:left w:val="nil"/>
              <w:right w:val="nil"/>
            </w:tcBorders>
          </w:tcPr>
          <w:p w14:paraId="69763867"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i/>
                <w:iCs/>
                <w:color w:val="000000"/>
                <w:sz w:val="20"/>
                <w:szCs w:val="20"/>
              </w:rPr>
              <w:t>Herkomst</w:t>
            </w:r>
          </w:p>
        </w:tc>
      </w:tr>
      <w:tr w:rsidR="00802ED0" w:rsidRPr="009E65CB" w14:paraId="67CDA1AD" w14:textId="77777777" w:rsidTr="006B01A0">
        <w:tc>
          <w:tcPr>
            <w:tcW w:w="3600" w:type="dxa"/>
            <w:tcBorders>
              <w:top w:val="nil"/>
              <w:left w:val="nil"/>
              <w:bottom w:val="single" w:sz="4" w:space="0" w:color="auto"/>
              <w:right w:val="nil"/>
            </w:tcBorders>
          </w:tcPr>
          <w:p w14:paraId="086AE3F7"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single" w:sz="4" w:space="0" w:color="auto"/>
              <w:right w:val="nil"/>
            </w:tcBorders>
          </w:tcPr>
          <w:p w14:paraId="07B8364D"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Pr="009E65CB">
              <w:rPr>
                <w:rFonts w:ascii="Arial" w:hAnsi="Arial" w:cs="Arial"/>
                <w:sz w:val="20"/>
                <w:szCs w:val="20"/>
                <w:lang w:val="en-AU"/>
              </w:rPr>
              <w:instrText xml:space="preserve">MERGEFIELD </w:instrText>
            </w:r>
            <w:r w:rsidRPr="009E65CB">
              <w:rPr>
                <w:rFonts w:ascii="Arial" w:eastAsia="Times New Roman" w:hAnsi="Arial" w:cs="Arial"/>
                <w:color w:val="000000"/>
                <w:sz w:val="20"/>
                <w:szCs w:val="20"/>
              </w:rPr>
              <w:instrText>Connector.Name</w:instrText>
            </w:r>
            <w:r w:rsidRPr="009E65CB">
              <w:rPr>
                <w:rFonts w:ascii="Arial" w:hAnsi="Arial" w:cs="Arial"/>
                <w:sz w:val="20"/>
                <w:szCs w:val="20"/>
                <w:lang w:val="en-AU"/>
              </w:rPr>
              <w:fldChar w:fldCharType="separate"/>
            </w:r>
            <w:r w:rsidRPr="009E65CB">
              <w:rPr>
                <w:rFonts w:ascii="Arial" w:eastAsia="Times New Roman" w:hAnsi="Arial" w:cs="Arial"/>
                <w:color w:val="000000"/>
                <w:sz w:val="20"/>
                <w:szCs w:val="20"/>
              </w:rPr>
              <w:t>heeft</w:t>
            </w:r>
            <w:r w:rsidRPr="009E65CB">
              <w:rPr>
                <w:rFonts w:ascii="Arial" w:hAnsi="Arial" w:cs="Arial"/>
                <w:sz w:val="20"/>
                <w:szCs w:val="20"/>
                <w:lang w:val="en-AU"/>
              </w:rPr>
              <w:fldChar w:fldCharType="end"/>
            </w:r>
            <w:r w:rsidRPr="009E65CB">
              <w:rPr>
                <w:rFonts w:ascii="Arial" w:eastAsia="Times New Roman" w:hAnsi="Arial" w:cs="Arial"/>
                <w:color w:val="000000"/>
                <w:sz w:val="20"/>
                <w:szCs w:val="20"/>
              </w:rPr>
              <w:t xml:space="preserve">   </w:t>
            </w:r>
            <w:r w:rsidRPr="009E65CB">
              <w:rPr>
                <w:rFonts w:ascii="Arial" w:eastAsia="Times New Roman" w:hAnsi="Arial" w:cs="Arial"/>
                <w:color w:val="000000"/>
                <w:sz w:val="20"/>
                <w:szCs w:val="20"/>
              </w:rPr>
              <w:fldChar w:fldCharType="begin" w:fldLock="1"/>
            </w:r>
            <w:r w:rsidRPr="009E65CB">
              <w:rPr>
                <w:rFonts w:ascii="Arial" w:eastAsia="Times New Roman" w:hAnsi="Arial" w:cs="Arial"/>
                <w:color w:val="000000"/>
                <w:sz w:val="20"/>
                <w:szCs w:val="20"/>
              </w:rPr>
              <w:instrText>MERGEFIELD Element.Name</w:instrText>
            </w:r>
            <w:r w:rsidRPr="009E65CB">
              <w:rPr>
                <w:rFonts w:ascii="Arial" w:eastAsia="Times New Roman" w:hAnsi="Arial" w:cs="Arial"/>
                <w:color w:val="000000"/>
                <w:sz w:val="20"/>
                <w:szCs w:val="20"/>
              </w:rPr>
              <w:fldChar w:fldCharType="separate"/>
            </w:r>
            <w:r w:rsidRPr="009E65CB">
              <w:rPr>
                <w:rFonts w:ascii="Arial" w:eastAsia="Times New Roman" w:hAnsi="Arial" w:cs="Arial"/>
                <w:color w:val="000000"/>
                <w:sz w:val="20"/>
                <w:szCs w:val="20"/>
              </w:rPr>
              <w:t>STATUSTYPE</w:t>
            </w:r>
            <w:r w:rsidRPr="009E65CB">
              <w:rPr>
                <w:rFonts w:ascii="Arial" w:eastAsia="Times New Roman" w:hAnsi="Arial" w:cs="Arial"/>
                <w:color w:val="000000"/>
                <w:sz w:val="20"/>
                <w:szCs w:val="20"/>
              </w:rPr>
              <w:fldChar w:fldCharType="end"/>
            </w:r>
            <w:r w:rsidRPr="009E65CB">
              <w:rPr>
                <w:rFonts w:ascii="Arial" w:eastAsia="Times New Roman" w:hAnsi="Arial" w:cs="Arial"/>
                <w:color w:val="000000"/>
                <w:sz w:val="20"/>
                <w:szCs w:val="20"/>
              </w:rPr>
              <w:t xml:space="preserve">  </w:t>
            </w:r>
          </w:p>
        </w:tc>
        <w:tc>
          <w:tcPr>
            <w:tcW w:w="1350" w:type="dxa"/>
            <w:tcBorders>
              <w:top w:val="nil"/>
              <w:left w:val="nil"/>
              <w:bottom w:val="single" w:sz="4" w:space="0" w:color="auto"/>
              <w:right w:val="nil"/>
            </w:tcBorders>
          </w:tcPr>
          <w:p w14:paraId="4107EAF5"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del w:id="13673" w:author="Arjan" w:date="2013-07-08T15:57:00Z">
              <w:r w:rsidRPr="009E65CB" w:rsidDel="00A75642">
                <w:rPr>
                  <w:rFonts w:ascii="Arial" w:eastAsia="Times New Roman" w:hAnsi="Arial" w:cs="Arial"/>
                  <w:color w:val="000000"/>
                  <w:sz w:val="20"/>
                  <w:szCs w:val="20"/>
                </w:rPr>
                <w:delText>KING</w:delText>
              </w:r>
            </w:del>
            <w:ins w:id="13674" w:author="Arjan" w:date="2013-07-08T15:57:00Z">
              <w:r>
                <w:rPr>
                  <w:rFonts w:ascii="Arial" w:eastAsia="Times New Roman" w:hAnsi="Arial" w:cs="Arial"/>
                  <w:color w:val="000000"/>
                  <w:sz w:val="20"/>
                  <w:szCs w:val="20"/>
                </w:rPr>
                <w:t>ZTC</w:t>
              </w:r>
            </w:ins>
          </w:p>
        </w:tc>
      </w:tr>
    </w:tbl>
    <w:p w14:paraId="56C06088" w14:textId="77777777" w:rsidR="009E65CB" w:rsidRPr="009E65CB" w:rsidRDefault="009E65CB" w:rsidP="009E65CB">
      <w:pPr>
        <w:autoSpaceDE w:val="0"/>
        <w:autoSpaceDN w:val="0"/>
        <w:adjustRightInd w:val="0"/>
        <w:spacing w:after="0" w:line="240" w:lineRule="auto"/>
        <w:rPr>
          <w:rFonts w:ascii="Arial" w:hAnsi="Arial" w:cs="Arial"/>
          <w:sz w:val="20"/>
          <w:szCs w:val="20"/>
          <w:lang w:val="en-AU"/>
        </w:rPr>
      </w:pPr>
    </w:p>
    <w:p w14:paraId="0983A129" w14:textId="77777777" w:rsidR="00B641F0" w:rsidRDefault="00B641F0" w:rsidP="00B641F0">
      <w:pPr>
        <w:pStyle w:val="Kop4"/>
        <w:numPr>
          <w:ilvl w:val="0"/>
          <w:numId w:val="0"/>
        </w:numPr>
        <w:rPr>
          <w:ins w:id="13675" w:author="Arjan Kloosterboer" w:date="2018-06-18T14:12:00Z"/>
          <w:rFonts w:ascii="Calibri" w:hAnsi="Calibri" w:cs="Calibri"/>
          <w:sz w:val="24"/>
          <w:szCs w:val="24"/>
        </w:rPr>
      </w:pPr>
      <w:ins w:id="13676" w:author="Arjan Kloosterboer" w:date="2018-06-18T14:12:00Z">
        <w:r>
          <w:rPr>
            <w:rFonts w:ascii="Calibri" w:hAnsi="Calibri" w:cs="Calibri"/>
          </w:rPr>
          <w:t>Gegevensgroeptype /Zaaktypenrelatie ZAAKTYPE</w:t>
        </w:r>
      </w:ins>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7"/>
        <w:gridCol w:w="2274"/>
        <w:gridCol w:w="6391"/>
      </w:tblGrid>
      <w:tr w:rsidR="00B641F0" w14:paraId="09ABBAFB" w14:textId="77777777" w:rsidTr="00B641F0">
        <w:trPr>
          <w:tblCellSpacing w:w="15" w:type="dxa"/>
          <w:ins w:id="13677" w:author="Arjan Kloosterboer" w:date="2018-06-18T14:12:00Z"/>
        </w:trPr>
        <w:tc>
          <w:tcPr>
            <w:tcW w:w="1481" w:type="pct"/>
            <w:gridSpan w:val="2"/>
            <w:tcBorders>
              <w:top w:val="nil"/>
              <w:left w:val="nil"/>
              <w:bottom w:val="nil"/>
              <w:right w:val="nil"/>
            </w:tcBorders>
            <w:hideMark/>
          </w:tcPr>
          <w:p w14:paraId="19CA4EDB" w14:textId="77777777" w:rsidR="00B641F0" w:rsidRDefault="00B641F0" w:rsidP="00E205E7">
            <w:pPr>
              <w:rPr>
                <w:ins w:id="13678" w:author="Arjan Kloosterboer" w:date="2018-06-18T14:12:00Z"/>
                <w:rFonts w:ascii="Calibri" w:hAnsi="Calibri" w:cs="Calibri"/>
              </w:rPr>
            </w:pPr>
            <w:ins w:id="13679" w:author="Arjan Kloosterboer" w:date="2018-06-18T14:12:00Z">
              <w:r>
                <w:rPr>
                  <w:rFonts w:ascii="Calibri" w:hAnsi="Calibri" w:cs="Calibri"/>
                  <w:b/>
                  <w:bCs/>
                </w:rPr>
                <w:t>Naam</w:t>
              </w:r>
            </w:ins>
          </w:p>
        </w:tc>
        <w:tc>
          <w:tcPr>
            <w:tcW w:w="3470" w:type="pct"/>
            <w:tcBorders>
              <w:top w:val="nil"/>
              <w:left w:val="nil"/>
              <w:bottom w:val="nil"/>
              <w:right w:val="nil"/>
            </w:tcBorders>
            <w:hideMark/>
          </w:tcPr>
          <w:p w14:paraId="013FDA70" w14:textId="77777777" w:rsidR="00B641F0" w:rsidRDefault="00B641F0" w:rsidP="00E205E7">
            <w:pPr>
              <w:rPr>
                <w:ins w:id="13680" w:author="Arjan Kloosterboer" w:date="2018-06-18T14:12:00Z"/>
                <w:rFonts w:ascii="Calibri" w:hAnsi="Calibri" w:cs="Calibri"/>
              </w:rPr>
            </w:pPr>
            <w:ins w:id="13681" w:author="Arjan Kloosterboer" w:date="2018-06-18T14:12:00Z">
              <w:r>
                <w:rPr>
                  <w:rFonts w:ascii="Calibri" w:hAnsi="Calibri" w:cs="Calibri"/>
                </w:rPr>
                <w:t>/Zaaktypenrelatie ZAAKTYPE</w:t>
              </w:r>
            </w:ins>
          </w:p>
        </w:tc>
      </w:tr>
      <w:tr w:rsidR="00B641F0" w14:paraId="60E9413E" w14:textId="77777777" w:rsidTr="00B641F0">
        <w:trPr>
          <w:tblCellSpacing w:w="15" w:type="dxa"/>
          <w:ins w:id="13682" w:author="Arjan Kloosterboer" w:date="2018-06-18T14:12:00Z"/>
        </w:trPr>
        <w:tc>
          <w:tcPr>
            <w:tcW w:w="1481" w:type="pct"/>
            <w:gridSpan w:val="2"/>
            <w:tcBorders>
              <w:top w:val="nil"/>
              <w:left w:val="nil"/>
              <w:bottom w:val="nil"/>
              <w:right w:val="nil"/>
            </w:tcBorders>
            <w:hideMark/>
          </w:tcPr>
          <w:p w14:paraId="1C30DCD2" w14:textId="77777777" w:rsidR="00B641F0" w:rsidRDefault="00B641F0" w:rsidP="00E205E7">
            <w:pPr>
              <w:rPr>
                <w:ins w:id="13683" w:author="Arjan Kloosterboer" w:date="2018-06-18T14:12:00Z"/>
                <w:rFonts w:ascii="Calibri" w:hAnsi="Calibri" w:cs="Calibri"/>
              </w:rPr>
            </w:pPr>
            <w:ins w:id="13684" w:author="Arjan Kloosterboer" w:date="2018-06-18T14:12:00Z">
              <w:r>
                <w:rPr>
                  <w:rFonts w:ascii="Calibri" w:hAnsi="Calibri" w:cs="Calibri"/>
                  <w:b/>
                  <w:bCs/>
                </w:rPr>
                <w:t>Herkomst</w:t>
              </w:r>
            </w:ins>
          </w:p>
        </w:tc>
        <w:tc>
          <w:tcPr>
            <w:tcW w:w="3470" w:type="pct"/>
            <w:tcBorders>
              <w:top w:val="nil"/>
              <w:left w:val="nil"/>
              <w:bottom w:val="nil"/>
              <w:right w:val="nil"/>
            </w:tcBorders>
            <w:hideMark/>
          </w:tcPr>
          <w:p w14:paraId="199414A8" w14:textId="77777777" w:rsidR="00B641F0" w:rsidRDefault="00B641F0" w:rsidP="00E205E7">
            <w:pPr>
              <w:rPr>
                <w:ins w:id="13685" w:author="Arjan Kloosterboer" w:date="2018-06-18T14:12:00Z"/>
                <w:rFonts w:ascii="Calibri" w:hAnsi="Calibri" w:cs="Calibri"/>
              </w:rPr>
            </w:pPr>
            <w:ins w:id="13686" w:author="Arjan Kloosterboer" w:date="2018-06-18T14:12:00Z">
              <w:r>
                <w:rPr>
                  <w:rFonts w:ascii="Calibri" w:hAnsi="Calibri" w:cs="Calibri"/>
                </w:rPr>
                <w:t>VNG-R o.b.v. IMZTC</w:t>
              </w:r>
            </w:ins>
          </w:p>
        </w:tc>
      </w:tr>
      <w:tr w:rsidR="00B641F0" w:rsidRPr="00B641F0" w14:paraId="3F3737F7" w14:textId="77777777" w:rsidTr="00B641F0">
        <w:trPr>
          <w:tblCellSpacing w:w="15" w:type="dxa"/>
          <w:ins w:id="13687" w:author="Arjan Kloosterboer" w:date="2018-06-18T14:12:00Z"/>
        </w:trPr>
        <w:tc>
          <w:tcPr>
            <w:tcW w:w="1481" w:type="pct"/>
            <w:gridSpan w:val="2"/>
            <w:tcBorders>
              <w:top w:val="nil"/>
              <w:left w:val="nil"/>
              <w:bottom w:val="nil"/>
              <w:right w:val="nil"/>
            </w:tcBorders>
            <w:hideMark/>
          </w:tcPr>
          <w:p w14:paraId="6F78BF4D" w14:textId="77777777" w:rsidR="00B641F0" w:rsidRDefault="00B641F0" w:rsidP="00E205E7">
            <w:pPr>
              <w:rPr>
                <w:ins w:id="13688" w:author="Arjan Kloosterboer" w:date="2018-06-18T14:12:00Z"/>
                <w:rFonts w:ascii="Calibri" w:hAnsi="Calibri" w:cs="Calibri"/>
              </w:rPr>
            </w:pPr>
            <w:ins w:id="13689" w:author="Arjan Kloosterboer" w:date="2018-06-18T14:12:00Z">
              <w:r>
                <w:rPr>
                  <w:rFonts w:ascii="Calibri" w:hAnsi="Calibri" w:cs="Calibri"/>
                  <w:b/>
                  <w:bCs/>
                </w:rPr>
                <w:t>Definitie</w:t>
              </w:r>
            </w:ins>
          </w:p>
        </w:tc>
        <w:tc>
          <w:tcPr>
            <w:tcW w:w="3470" w:type="pct"/>
            <w:tcBorders>
              <w:top w:val="nil"/>
              <w:left w:val="nil"/>
              <w:bottom w:val="nil"/>
              <w:right w:val="nil"/>
            </w:tcBorders>
            <w:hideMark/>
          </w:tcPr>
          <w:p w14:paraId="064FD1FB" w14:textId="77777777" w:rsidR="00B641F0" w:rsidRPr="00B641F0" w:rsidRDefault="00B641F0" w:rsidP="00E205E7">
            <w:pPr>
              <w:rPr>
                <w:ins w:id="13690" w:author="Arjan Kloosterboer" w:date="2018-06-18T14:12:00Z"/>
                <w:rFonts w:ascii="Calibri" w:hAnsi="Calibri" w:cs="Calibri"/>
                <w:lang w:val="nl-NL"/>
              </w:rPr>
            </w:pPr>
            <w:ins w:id="13691" w:author="Arjan Kloosterboer" w:date="2018-06-18T14:12:00Z">
              <w:r w:rsidRPr="00B641F0">
                <w:rPr>
                  <w:rFonts w:ascii="Calibri" w:hAnsi="Calibri" w:cs="Calibri"/>
                  <w:lang w:val="nl-NL"/>
                </w:rPr>
                <w:t>De zaaktypen van zaken die relevant zijn voor zaken van dit ZAAKTYPE.</w:t>
              </w:r>
            </w:ins>
          </w:p>
        </w:tc>
      </w:tr>
      <w:tr w:rsidR="00B641F0" w14:paraId="7E10A87D" w14:textId="77777777" w:rsidTr="00B641F0">
        <w:trPr>
          <w:tblCellSpacing w:w="15" w:type="dxa"/>
          <w:ins w:id="13692" w:author="Arjan Kloosterboer" w:date="2018-06-18T14:12:00Z"/>
        </w:trPr>
        <w:tc>
          <w:tcPr>
            <w:tcW w:w="1481" w:type="pct"/>
            <w:gridSpan w:val="2"/>
            <w:tcBorders>
              <w:top w:val="nil"/>
              <w:left w:val="nil"/>
              <w:bottom w:val="nil"/>
              <w:right w:val="nil"/>
            </w:tcBorders>
            <w:hideMark/>
          </w:tcPr>
          <w:p w14:paraId="446AD7E5" w14:textId="77777777" w:rsidR="00B641F0" w:rsidRDefault="00B641F0" w:rsidP="00E205E7">
            <w:pPr>
              <w:rPr>
                <w:ins w:id="13693" w:author="Arjan Kloosterboer" w:date="2018-06-18T14:12:00Z"/>
                <w:rFonts w:ascii="Calibri" w:hAnsi="Calibri" w:cs="Calibri"/>
              </w:rPr>
            </w:pPr>
            <w:ins w:id="13694" w:author="Arjan Kloosterboer" w:date="2018-06-18T14:12:00Z">
              <w:r>
                <w:rPr>
                  <w:rFonts w:ascii="Calibri" w:hAnsi="Calibri" w:cs="Calibri"/>
                  <w:b/>
                  <w:bCs/>
                </w:rPr>
                <w:t>Herkomst definitie</w:t>
              </w:r>
            </w:ins>
          </w:p>
        </w:tc>
        <w:tc>
          <w:tcPr>
            <w:tcW w:w="3470" w:type="pct"/>
            <w:tcBorders>
              <w:top w:val="nil"/>
              <w:left w:val="nil"/>
              <w:bottom w:val="nil"/>
              <w:right w:val="nil"/>
            </w:tcBorders>
            <w:hideMark/>
          </w:tcPr>
          <w:p w14:paraId="51E94BE0" w14:textId="77777777" w:rsidR="00B641F0" w:rsidRDefault="00B641F0" w:rsidP="00E205E7">
            <w:pPr>
              <w:rPr>
                <w:ins w:id="13695" w:author="Arjan Kloosterboer" w:date="2018-06-18T14:12:00Z"/>
                <w:rFonts w:ascii="Calibri" w:hAnsi="Calibri" w:cs="Calibri"/>
              </w:rPr>
            </w:pPr>
            <w:ins w:id="13696" w:author="Arjan Kloosterboer" w:date="2018-06-18T14:12:00Z">
              <w:r>
                <w:rPr>
                  <w:rFonts w:ascii="Calibri" w:hAnsi="Calibri" w:cs="Calibri"/>
                </w:rPr>
                <w:t>VNG-R o.b.v. IMZTC</w:t>
              </w:r>
            </w:ins>
          </w:p>
        </w:tc>
      </w:tr>
      <w:tr w:rsidR="00B641F0" w14:paraId="64F831E1" w14:textId="77777777" w:rsidTr="00B641F0">
        <w:trPr>
          <w:tblCellSpacing w:w="15" w:type="dxa"/>
          <w:ins w:id="13697" w:author="Arjan Kloosterboer" w:date="2018-06-18T14:12:00Z"/>
        </w:trPr>
        <w:tc>
          <w:tcPr>
            <w:tcW w:w="1481" w:type="pct"/>
            <w:gridSpan w:val="2"/>
            <w:tcBorders>
              <w:top w:val="nil"/>
              <w:left w:val="nil"/>
              <w:bottom w:val="nil"/>
              <w:right w:val="nil"/>
            </w:tcBorders>
            <w:hideMark/>
          </w:tcPr>
          <w:p w14:paraId="601CB4A0" w14:textId="77777777" w:rsidR="00B641F0" w:rsidRDefault="00B641F0" w:rsidP="00E205E7">
            <w:pPr>
              <w:rPr>
                <w:ins w:id="13698" w:author="Arjan Kloosterboer" w:date="2018-06-18T14:12:00Z"/>
                <w:rFonts w:ascii="Calibri" w:hAnsi="Calibri" w:cs="Calibri"/>
              </w:rPr>
            </w:pPr>
            <w:ins w:id="13699" w:author="Arjan Kloosterboer" w:date="2018-06-18T14:12:00Z">
              <w:r>
                <w:rPr>
                  <w:rFonts w:ascii="Calibri" w:hAnsi="Calibri" w:cs="Calibri"/>
                  <w:b/>
                  <w:bCs/>
                </w:rPr>
                <w:t>Datum opname</w:t>
              </w:r>
            </w:ins>
          </w:p>
        </w:tc>
        <w:tc>
          <w:tcPr>
            <w:tcW w:w="3470" w:type="pct"/>
            <w:tcBorders>
              <w:top w:val="nil"/>
              <w:left w:val="nil"/>
              <w:bottom w:val="nil"/>
              <w:right w:val="nil"/>
            </w:tcBorders>
            <w:hideMark/>
          </w:tcPr>
          <w:p w14:paraId="484A49A6" w14:textId="77777777" w:rsidR="00B641F0" w:rsidRDefault="00B641F0" w:rsidP="00E205E7">
            <w:pPr>
              <w:rPr>
                <w:ins w:id="13700" w:author="Arjan Kloosterboer" w:date="2018-06-18T14:12:00Z"/>
                <w:rFonts w:ascii="Calibri" w:hAnsi="Calibri" w:cs="Calibri"/>
              </w:rPr>
            </w:pPr>
            <w:ins w:id="13701" w:author="Arjan Kloosterboer" w:date="2018-06-18T14:12:00Z">
              <w:r>
                <w:rPr>
                  <w:rFonts w:ascii="Calibri" w:hAnsi="Calibri" w:cs="Calibri"/>
                </w:rPr>
                <w:t>30-1-2017</w:t>
              </w:r>
            </w:ins>
          </w:p>
        </w:tc>
      </w:tr>
      <w:tr w:rsidR="00B641F0" w14:paraId="4016EB6F" w14:textId="77777777" w:rsidTr="00B641F0">
        <w:trPr>
          <w:tblCellSpacing w:w="15" w:type="dxa"/>
          <w:ins w:id="13702" w:author="Arjan Kloosterboer" w:date="2018-06-18T14:12:00Z"/>
        </w:trPr>
        <w:tc>
          <w:tcPr>
            <w:tcW w:w="1481" w:type="pct"/>
            <w:gridSpan w:val="2"/>
            <w:tcBorders>
              <w:top w:val="nil"/>
              <w:left w:val="nil"/>
              <w:bottom w:val="nil"/>
              <w:right w:val="nil"/>
            </w:tcBorders>
            <w:hideMark/>
          </w:tcPr>
          <w:p w14:paraId="209E7702" w14:textId="77777777" w:rsidR="00B641F0" w:rsidRDefault="00B641F0" w:rsidP="00E205E7">
            <w:pPr>
              <w:rPr>
                <w:ins w:id="13703" w:author="Arjan Kloosterboer" w:date="2018-06-18T14:12:00Z"/>
                <w:rFonts w:ascii="Calibri" w:hAnsi="Calibri" w:cs="Calibri"/>
              </w:rPr>
            </w:pPr>
            <w:ins w:id="13704" w:author="Arjan Kloosterboer" w:date="2018-06-18T14:12:00Z">
              <w:r>
                <w:rPr>
                  <w:rFonts w:ascii="Calibri" w:hAnsi="Calibri" w:cs="Calibri"/>
                  <w:b/>
                  <w:bCs/>
                </w:rPr>
                <w:t>Mogelijk geen waarde</w:t>
              </w:r>
            </w:ins>
          </w:p>
        </w:tc>
        <w:tc>
          <w:tcPr>
            <w:tcW w:w="3470" w:type="pct"/>
            <w:tcBorders>
              <w:top w:val="nil"/>
              <w:left w:val="nil"/>
              <w:bottom w:val="nil"/>
              <w:right w:val="nil"/>
            </w:tcBorders>
            <w:hideMark/>
          </w:tcPr>
          <w:p w14:paraId="7A483B46" w14:textId="77777777" w:rsidR="00B641F0" w:rsidRDefault="00B641F0" w:rsidP="00E205E7">
            <w:pPr>
              <w:rPr>
                <w:ins w:id="13705" w:author="Arjan Kloosterboer" w:date="2018-06-18T14:12:00Z"/>
                <w:rFonts w:ascii="Calibri" w:hAnsi="Calibri" w:cs="Calibri"/>
              </w:rPr>
            </w:pPr>
            <w:ins w:id="13706" w:author="Arjan Kloosterboer" w:date="2018-06-18T14:12:00Z">
              <w:r>
                <w:rPr>
                  <w:rFonts w:ascii="Calibri" w:hAnsi="Calibri" w:cs="Calibri"/>
                </w:rPr>
                <w:t>Nee</w:t>
              </w:r>
            </w:ins>
          </w:p>
        </w:tc>
      </w:tr>
      <w:tr w:rsidR="00B641F0" w14:paraId="5A85D169" w14:textId="77777777" w:rsidTr="00B641F0">
        <w:trPr>
          <w:tblCellSpacing w:w="15" w:type="dxa"/>
          <w:ins w:id="13707" w:author="Arjan Kloosterboer" w:date="2018-06-18T14:12:00Z"/>
        </w:trPr>
        <w:tc>
          <w:tcPr>
            <w:tcW w:w="1481" w:type="pct"/>
            <w:gridSpan w:val="2"/>
            <w:tcBorders>
              <w:top w:val="nil"/>
              <w:left w:val="nil"/>
              <w:bottom w:val="nil"/>
              <w:right w:val="nil"/>
            </w:tcBorders>
            <w:hideMark/>
          </w:tcPr>
          <w:p w14:paraId="4A52D6AB" w14:textId="77777777" w:rsidR="00B641F0" w:rsidRDefault="00B641F0" w:rsidP="00E205E7">
            <w:pPr>
              <w:rPr>
                <w:ins w:id="13708" w:author="Arjan Kloosterboer" w:date="2018-06-18T14:12:00Z"/>
                <w:rFonts w:ascii="Calibri" w:hAnsi="Calibri" w:cs="Calibri"/>
              </w:rPr>
            </w:pPr>
            <w:ins w:id="13709" w:author="Arjan Kloosterboer" w:date="2018-06-18T14:12:00Z">
              <w:r>
                <w:rPr>
                  <w:rFonts w:ascii="Calibri" w:hAnsi="Calibri" w:cs="Calibri"/>
                  <w:b/>
                  <w:bCs/>
                </w:rPr>
                <w:t>Indicatie materiële historie</w:t>
              </w:r>
            </w:ins>
          </w:p>
        </w:tc>
        <w:tc>
          <w:tcPr>
            <w:tcW w:w="3470" w:type="pct"/>
            <w:tcBorders>
              <w:top w:val="nil"/>
              <w:left w:val="nil"/>
              <w:bottom w:val="nil"/>
              <w:right w:val="nil"/>
            </w:tcBorders>
            <w:hideMark/>
          </w:tcPr>
          <w:p w14:paraId="670233B0" w14:textId="77777777" w:rsidR="00B641F0" w:rsidRDefault="00B641F0" w:rsidP="00E205E7">
            <w:pPr>
              <w:rPr>
                <w:ins w:id="13710" w:author="Arjan Kloosterboer" w:date="2018-06-18T14:12:00Z"/>
                <w:rFonts w:ascii="Calibri" w:hAnsi="Calibri" w:cs="Calibri"/>
              </w:rPr>
            </w:pPr>
            <w:ins w:id="13711" w:author="Arjan Kloosterboer" w:date="2018-06-18T14:12:00Z">
              <w:r>
                <w:rPr>
                  <w:rFonts w:ascii="Calibri" w:hAnsi="Calibri" w:cs="Calibri"/>
                </w:rPr>
                <w:t>Ja</w:t>
              </w:r>
            </w:ins>
          </w:p>
        </w:tc>
      </w:tr>
      <w:tr w:rsidR="00B641F0" w14:paraId="2D980481" w14:textId="77777777" w:rsidTr="00B641F0">
        <w:trPr>
          <w:tblCellSpacing w:w="15" w:type="dxa"/>
          <w:ins w:id="13712" w:author="Arjan Kloosterboer" w:date="2018-06-18T14:12:00Z"/>
        </w:trPr>
        <w:tc>
          <w:tcPr>
            <w:tcW w:w="1481" w:type="pct"/>
            <w:gridSpan w:val="2"/>
            <w:tcBorders>
              <w:top w:val="nil"/>
              <w:left w:val="nil"/>
              <w:bottom w:val="nil"/>
              <w:right w:val="nil"/>
            </w:tcBorders>
            <w:hideMark/>
          </w:tcPr>
          <w:p w14:paraId="5ABF8741" w14:textId="77777777" w:rsidR="00B641F0" w:rsidRDefault="00B641F0" w:rsidP="00E205E7">
            <w:pPr>
              <w:rPr>
                <w:ins w:id="13713" w:author="Arjan Kloosterboer" w:date="2018-06-18T14:12:00Z"/>
                <w:rFonts w:ascii="Calibri" w:hAnsi="Calibri" w:cs="Calibri"/>
              </w:rPr>
            </w:pPr>
            <w:ins w:id="13714" w:author="Arjan Kloosterboer" w:date="2018-06-18T14:12:00Z">
              <w:r>
                <w:rPr>
                  <w:rFonts w:ascii="Calibri" w:hAnsi="Calibri" w:cs="Calibri"/>
                  <w:b/>
                  <w:bCs/>
                </w:rPr>
                <w:t>Indicatie formele historie</w:t>
              </w:r>
            </w:ins>
          </w:p>
        </w:tc>
        <w:tc>
          <w:tcPr>
            <w:tcW w:w="3470" w:type="pct"/>
            <w:tcBorders>
              <w:top w:val="nil"/>
              <w:left w:val="nil"/>
              <w:bottom w:val="nil"/>
              <w:right w:val="nil"/>
            </w:tcBorders>
            <w:hideMark/>
          </w:tcPr>
          <w:p w14:paraId="00B4A7DA" w14:textId="77777777" w:rsidR="00B641F0" w:rsidRDefault="00B641F0" w:rsidP="00E205E7">
            <w:pPr>
              <w:rPr>
                <w:ins w:id="13715" w:author="Arjan Kloosterboer" w:date="2018-06-18T14:12:00Z"/>
                <w:rFonts w:ascii="Calibri" w:hAnsi="Calibri" w:cs="Calibri"/>
              </w:rPr>
            </w:pPr>
            <w:ins w:id="13716" w:author="Arjan Kloosterboer" w:date="2018-06-18T14:12:00Z">
              <w:r>
                <w:rPr>
                  <w:rFonts w:ascii="Calibri" w:hAnsi="Calibri" w:cs="Calibri"/>
                </w:rPr>
                <w:t>Nee</w:t>
              </w:r>
            </w:ins>
          </w:p>
        </w:tc>
      </w:tr>
      <w:tr w:rsidR="00B641F0" w14:paraId="289F6A15" w14:textId="77777777" w:rsidTr="00B641F0">
        <w:trPr>
          <w:tblCellSpacing w:w="15" w:type="dxa"/>
          <w:ins w:id="13717" w:author="Arjan Kloosterboer" w:date="2018-06-18T14:12:00Z"/>
        </w:trPr>
        <w:tc>
          <w:tcPr>
            <w:tcW w:w="1481" w:type="pct"/>
            <w:gridSpan w:val="2"/>
            <w:tcBorders>
              <w:top w:val="nil"/>
              <w:left w:val="nil"/>
              <w:bottom w:val="nil"/>
              <w:right w:val="nil"/>
            </w:tcBorders>
            <w:hideMark/>
          </w:tcPr>
          <w:p w14:paraId="3BF18615" w14:textId="77777777" w:rsidR="00B641F0" w:rsidRDefault="00B641F0" w:rsidP="00E205E7">
            <w:pPr>
              <w:rPr>
                <w:ins w:id="13718" w:author="Arjan Kloosterboer" w:date="2018-06-18T14:12:00Z"/>
                <w:rFonts w:ascii="Calibri" w:hAnsi="Calibri" w:cs="Calibri"/>
              </w:rPr>
            </w:pPr>
            <w:ins w:id="13719" w:author="Arjan Kloosterboer" w:date="2018-06-18T14:12:00Z">
              <w:r>
                <w:rPr>
                  <w:rFonts w:ascii="Calibri" w:hAnsi="Calibri" w:cs="Calibri"/>
                  <w:b/>
                  <w:bCs/>
                </w:rPr>
                <w:lastRenderedPageBreak/>
                <w:t>Indicatie in onderzoek</w:t>
              </w:r>
            </w:ins>
          </w:p>
        </w:tc>
        <w:tc>
          <w:tcPr>
            <w:tcW w:w="3470" w:type="pct"/>
            <w:tcBorders>
              <w:top w:val="nil"/>
              <w:left w:val="nil"/>
              <w:bottom w:val="nil"/>
              <w:right w:val="nil"/>
            </w:tcBorders>
            <w:hideMark/>
          </w:tcPr>
          <w:p w14:paraId="3BB1A1F8" w14:textId="77777777" w:rsidR="00B641F0" w:rsidRDefault="00B641F0" w:rsidP="00E205E7">
            <w:pPr>
              <w:rPr>
                <w:ins w:id="13720" w:author="Arjan Kloosterboer" w:date="2018-06-18T14:12:00Z"/>
                <w:rFonts w:ascii="Calibri" w:hAnsi="Calibri" w:cs="Calibri"/>
              </w:rPr>
            </w:pPr>
            <w:ins w:id="13721" w:author="Arjan Kloosterboer" w:date="2018-06-18T14:12:00Z">
              <w:r>
                <w:rPr>
                  <w:rFonts w:ascii="Calibri" w:hAnsi="Calibri" w:cs="Calibri"/>
                </w:rPr>
                <w:t>Nee</w:t>
              </w:r>
            </w:ins>
          </w:p>
        </w:tc>
      </w:tr>
      <w:tr w:rsidR="00B641F0" w14:paraId="4916EA6D" w14:textId="77777777" w:rsidTr="00B641F0">
        <w:trPr>
          <w:tblCellSpacing w:w="15" w:type="dxa"/>
          <w:ins w:id="13722" w:author="Arjan Kloosterboer" w:date="2018-06-18T14:12:00Z"/>
        </w:trPr>
        <w:tc>
          <w:tcPr>
            <w:tcW w:w="1481" w:type="pct"/>
            <w:gridSpan w:val="2"/>
            <w:tcBorders>
              <w:top w:val="nil"/>
              <w:left w:val="nil"/>
              <w:bottom w:val="nil"/>
              <w:right w:val="nil"/>
            </w:tcBorders>
            <w:hideMark/>
          </w:tcPr>
          <w:p w14:paraId="06B569F2" w14:textId="77777777" w:rsidR="00B641F0" w:rsidRDefault="00B641F0" w:rsidP="00E205E7">
            <w:pPr>
              <w:rPr>
                <w:ins w:id="13723" w:author="Arjan Kloosterboer" w:date="2018-06-18T14:12:00Z"/>
                <w:rFonts w:ascii="Calibri" w:hAnsi="Calibri" w:cs="Calibri"/>
              </w:rPr>
            </w:pPr>
            <w:ins w:id="13724" w:author="Arjan Kloosterboer" w:date="2018-06-18T14:12:00Z">
              <w:r>
                <w:rPr>
                  <w:rFonts w:ascii="Calibri" w:hAnsi="Calibri" w:cs="Calibri"/>
                  <w:b/>
                  <w:bCs/>
                </w:rPr>
                <w:t>Aanduiding strijdigheid/nietigheid</w:t>
              </w:r>
            </w:ins>
          </w:p>
        </w:tc>
        <w:tc>
          <w:tcPr>
            <w:tcW w:w="3470" w:type="pct"/>
            <w:tcBorders>
              <w:top w:val="nil"/>
              <w:left w:val="nil"/>
              <w:bottom w:val="nil"/>
              <w:right w:val="nil"/>
            </w:tcBorders>
            <w:hideMark/>
          </w:tcPr>
          <w:p w14:paraId="78AE12DF" w14:textId="77777777" w:rsidR="00B641F0" w:rsidRDefault="00B641F0" w:rsidP="00E205E7">
            <w:pPr>
              <w:rPr>
                <w:ins w:id="13725" w:author="Arjan Kloosterboer" w:date="2018-06-18T14:12:00Z"/>
                <w:rFonts w:ascii="Calibri" w:hAnsi="Calibri" w:cs="Calibri"/>
              </w:rPr>
            </w:pPr>
            <w:ins w:id="13726" w:author="Arjan Kloosterboer" w:date="2018-06-18T14:12:00Z">
              <w:r>
                <w:rPr>
                  <w:rFonts w:ascii="Calibri" w:hAnsi="Calibri" w:cs="Calibri"/>
                </w:rPr>
                <w:t>Nee</w:t>
              </w:r>
            </w:ins>
          </w:p>
        </w:tc>
      </w:tr>
      <w:tr w:rsidR="00B641F0" w14:paraId="76E14A5D" w14:textId="77777777" w:rsidTr="00B641F0">
        <w:trPr>
          <w:tblCellSpacing w:w="15" w:type="dxa"/>
          <w:ins w:id="13727" w:author="Arjan Kloosterboer" w:date="2018-06-18T14:12:00Z"/>
        </w:trPr>
        <w:tc>
          <w:tcPr>
            <w:tcW w:w="1481" w:type="pct"/>
            <w:gridSpan w:val="2"/>
            <w:tcBorders>
              <w:top w:val="nil"/>
              <w:left w:val="nil"/>
              <w:bottom w:val="nil"/>
              <w:right w:val="nil"/>
            </w:tcBorders>
            <w:hideMark/>
          </w:tcPr>
          <w:p w14:paraId="0F2C235A" w14:textId="77777777" w:rsidR="00B641F0" w:rsidRDefault="00B641F0" w:rsidP="00E205E7">
            <w:pPr>
              <w:rPr>
                <w:ins w:id="13728" w:author="Arjan Kloosterboer" w:date="2018-06-18T14:12:00Z"/>
                <w:rFonts w:ascii="Calibri" w:hAnsi="Calibri" w:cs="Calibri"/>
              </w:rPr>
            </w:pPr>
            <w:ins w:id="13729" w:author="Arjan Kloosterboer" w:date="2018-06-18T14:12:00Z">
              <w:r>
                <w:rPr>
                  <w:rFonts w:ascii="Calibri" w:hAnsi="Calibri" w:cs="Calibri"/>
                  <w:b/>
                  <w:bCs/>
                </w:rPr>
                <w:t>Indicatie kardinaliteit</w:t>
              </w:r>
            </w:ins>
          </w:p>
        </w:tc>
        <w:tc>
          <w:tcPr>
            <w:tcW w:w="3470" w:type="pct"/>
            <w:tcBorders>
              <w:top w:val="nil"/>
              <w:left w:val="nil"/>
              <w:bottom w:val="nil"/>
              <w:right w:val="nil"/>
            </w:tcBorders>
            <w:hideMark/>
          </w:tcPr>
          <w:p w14:paraId="2B54FFAD" w14:textId="77777777" w:rsidR="00B641F0" w:rsidRDefault="00B641F0" w:rsidP="00E205E7">
            <w:pPr>
              <w:rPr>
                <w:ins w:id="13730" w:author="Arjan Kloosterboer" w:date="2018-06-18T14:12:00Z"/>
                <w:rFonts w:ascii="Calibri" w:hAnsi="Calibri" w:cs="Calibri"/>
              </w:rPr>
            </w:pPr>
          </w:p>
        </w:tc>
      </w:tr>
      <w:tr w:rsidR="00B641F0" w14:paraId="3C9AD748" w14:textId="77777777" w:rsidTr="00B641F0">
        <w:trPr>
          <w:tblCellSpacing w:w="15" w:type="dxa"/>
          <w:ins w:id="13731" w:author="Arjan Kloosterboer" w:date="2018-06-18T14:12:00Z"/>
        </w:trPr>
        <w:tc>
          <w:tcPr>
            <w:tcW w:w="1481" w:type="pct"/>
            <w:gridSpan w:val="2"/>
            <w:tcBorders>
              <w:top w:val="nil"/>
              <w:left w:val="nil"/>
              <w:bottom w:val="nil"/>
              <w:right w:val="nil"/>
            </w:tcBorders>
            <w:hideMark/>
          </w:tcPr>
          <w:p w14:paraId="3BEECCAB" w14:textId="77777777" w:rsidR="00B641F0" w:rsidRDefault="00B641F0" w:rsidP="00E205E7">
            <w:pPr>
              <w:rPr>
                <w:ins w:id="13732" w:author="Arjan Kloosterboer" w:date="2018-06-18T14:12:00Z"/>
                <w:rFonts w:ascii="Calibri" w:hAnsi="Calibri" w:cs="Calibri"/>
              </w:rPr>
            </w:pPr>
            <w:ins w:id="13733" w:author="Arjan Kloosterboer" w:date="2018-06-18T14:12:00Z">
              <w:r>
                <w:rPr>
                  <w:rFonts w:ascii="Calibri" w:hAnsi="Calibri" w:cs="Calibri"/>
                  <w:b/>
                  <w:bCs/>
                </w:rPr>
                <w:t>Indicatie authentiek</w:t>
              </w:r>
            </w:ins>
          </w:p>
        </w:tc>
        <w:tc>
          <w:tcPr>
            <w:tcW w:w="3470" w:type="pct"/>
            <w:tcBorders>
              <w:top w:val="nil"/>
              <w:left w:val="nil"/>
              <w:bottom w:val="nil"/>
              <w:right w:val="nil"/>
            </w:tcBorders>
            <w:hideMark/>
          </w:tcPr>
          <w:p w14:paraId="532E91C3" w14:textId="77777777" w:rsidR="00B641F0" w:rsidRDefault="00B641F0" w:rsidP="00E205E7">
            <w:pPr>
              <w:rPr>
                <w:ins w:id="13734" w:author="Arjan Kloosterboer" w:date="2018-06-18T14:12:00Z"/>
                <w:rFonts w:ascii="Calibri" w:hAnsi="Calibri" w:cs="Calibri"/>
              </w:rPr>
            </w:pPr>
            <w:ins w:id="13735" w:author="Arjan Kloosterboer" w:date="2018-06-18T14:12:00Z">
              <w:r>
                <w:rPr>
                  <w:rFonts w:ascii="Calibri" w:hAnsi="Calibri" w:cs="Calibri"/>
                </w:rPr>
                <w:t>Gemeentelijk kerngegeven</w:t>
              </w:r>
            </w:ins>
          </w:p>
        </w:tc>
      </w:tr>
      <w:tr w:rsidR="00B641F0" w14:paraId="1E4399DF" w14:textId="77777777" w:rsidTr="00B641F0">
        <w:trPr>
          <w:tblCellSpacing w:w="15" w:type="dxa"/>
          <w:ins w:id="13736" w:author="Arjan Kloosterboer" w:date="2018-06-18T14:12:00Z"/>
        </w:trPr>
        <w:tc>
          <w:tcPr>
            <w:tcW w:w="1481" w:type="pct"/>
            <w:gridSpan w:val="2"/>
            <w:tcBorders>
              <w:top w:val="nil"/>
              <w:left w:val="nil"/>
              <w:bottom w:val="nil"/>
              <w:right w:val="nil"/>
            </w:tcBorders>
            <w:hideMark/>
          </w:tcPr>
          <w:p w14:paraId="1B41BF26" w14:textId="77777777" w:rsidR="00B641F0" w:rsidRDefault="00B641F0" w:rsidP="00E205E7">
            <w:pPr>
              <w:rPr>
                <w:ins w:id="13737" w:author="Arjan Kloosterboer" w:date="2018-06-18T14:12:00Z"/>
                <w:rFonts w:ascii="Calibri" w:hAnsi="Calibri" w:cs="Calibri"/>
              </w:rPr>
            </w:pPr>
            <w:ins w:id="13738" w:author="Arjan Kloosterboer" w:date="2018-06-18T14:12:00Z">
              <w:r>
                <w:rPr>
                  <w:rFonts w:ascii="Calibri" w:hAnsi="Calibri" w:cs="Calibri"/>
                  <w:b/>
                  <w:bCs/>
                </w:rPr>
                <w:t>Regels</w:t>
              </w:r>
            </w:ins>
          </w:p>
        </w:tc>
        <w:tc>
          <w:tcPr>
            <w:tcW w:w="3470" w:type="pct"/>
            <w:tcBorders>
              <w:top w:val="nil"/>
              <w:left w:val="nil"/>
              <w:bottom w:val="nil"/>
              <w:right w:val="nil"/>
            </w:tcBorders>
            <w:hideMark/>
          </w:tcPr>
          <w:p w14:paraId="444ECE0D" w14:textId="77777777" w:rsidR="00B641F0" w:rsidRDefault="00B641F0" w:rsidP="00E205E7">
            <w:pPr>
              <w:rPr>
                <w:ins w:id="13739" w:author="Arjan Kloosterboer" w:date="2018-06-18T14:12:00Z"/>
                <w:rFonts w:ascii="Calibri" w:hAnsi="Calibri" w:cs="Calibri"/>
              </w:rPr>
            </w:pPr>
          </w:p>
        </w:tc>
      </w:tr>
      <w:tr w:rsidR="00B641F0" w14:paraId="029B90E5" w14:textId="77777777" w:rsidTr="00B641F0">
        <w:trPr>
          <w:tblCellSpacing w:w="15" w:type="dxa"/>
          <w:ins w:id="13740" w:author="Arjan Kloosterboer" w:date="2018-06-18T14:12:00Z"/>
        </w:trPr>
        <w:tc>
          <w:tcPr>
            <w:tcW w:w="4967" w:type="pct"/>
            <w:gridSpan w:val="3"/>
            <w:tcBorders>
              <w:top w:val="nil"/>
              <w:left w:val="nil"/>
              <w:bottom w:val="nil"/>
              <w:right w:val="nil"/>
            </w:tcBorders>
            <w:hideMark/>
          </w:tcPr>
          <w:p w14:paraId="297B849F" w14:textId="77777777" w:rsidR="00B641F0" w:rsidRDefault="00B641F0" w:rsidP="00E205E7">
            <w:pPr>
              <w:rPr>
                <w:ins w:id="13741" w:author="Arjan Kloosterboer" w:date="2018-06-18T14:12:00Z"/>
                <w:rFonts w:ascii="Calibri" w:hAnsi="Calibri" w:cs="Calibri"/>
              </w:rPr>
            </w:pPr>
            <w:ins w:id="13742" w:author="Arjan Kloosterboer" w:date="2018-06-18T14:12:00Z">
              <w:r>
                <w:rPr>
                  <w:rFonts w:ascii="Calibri" w:hAnsi="Calibri" w:cs="Calibri"/>
                  <w:b/>
                  <w:bCs/>
                </w:rPr>
                <w:t>Toelichting</w:t>
              </w:r>
            </w:ins>
          </w:p>
        </w:tc>
      </w:tr>
      <w:tr w:rsidR="00B641F0" w:rsidRPr="00B641F0" w14:paraId="0CFF1070" w14:textId="77777777" w:rsidTr="00B641F0">
        <w:trPr>
          <w:tblCellSpacing w:w="15" w:type="dxa"/>
          <w:ins w:id="13743" w:author="Arjan Kloosterboer" w:date="2018-06-18T14:12:00Z"/>
        </w:trPr>
        <w:tc>
          <w:tcPr>
            <w:tcW w:w="248" w:type="pct"/>
            <w:tcBorders>
              <w:top w:val="nil"/>
              <w:left w:val="nil"/>
              <w:bottom w:val="nil"/>
              <w:right w:val="nil"/>
            </w:tcBorders>
            <w:hideMark/>
          </w:tcPr>
          <w:p w14:paraId="4CE4E32C" w14:textId="77777777" w:rsidR="00B641F0" w:rsidRDefault="00B641F0" w:rsidP="00E205E7">
            <w:pPr>
              <w:rPr>
                <w:ins w:id="13744" w:author="Arjan Kloosterboer" w:date="2018-06-18T14:12:00Z"/>
                <w:rFonts w:ascii="Calibri" w:hAnsi="Calibri" w:cs="Calibri"/>
              </w:rPr>
            </w:pPr>
            <w:ins w:id="13745" w:author="Arjan Kloosterboer" w:date="2018-06-18T14:12:00Z">
              <w:r>
                <w:rPr>
                  <w:rFonts w:ascii="Calibri" w:hAnsi="Calibri" w:cs="Calibri"/>
                </w:rPr>
                <w:t> </w:t>
              </w:r>
            </w:ins>
          </w:p>
        </w:tc>
        <w:tc>
          <w:tcPr>
            <w:tcW w:w="4703" w:type="pct"/>
            <w:gridSpan w:val="2"/>
            <w:tcBorders>
              <w:top w:val="nil"/>
              <w:left w:val="nil"/>
              <w:bottom w:val="nil"/>
              <w:right w:val="nil"/>
            </w:tcBorders>
            <w:hideMark/>
          </w:tcPr>
          <w:p w14:paraId="03EBED66" w14:textId="77777777" w:rsidR="00B641F0" w:rsidRPr="00B641F0" w:rsidRDefault="00B641F0" w:rsidP="00E205E7">
            <w:pPr>
              <w:rPr>
                <w:ins w:id="13746" w:author="Arjan Kloosterboer" w:date="2018-06-18T14:12:00Z"/>
                <w:rFonts w:ascii="Calibri" w:hAnsi="Calibri" w:cs="Calibri"/>
                <w:lang w:val="nl-NL"/>
              </w:rPr>
            </w:pPr>
            <w:ins w:id="13747" w:author="Arjan Kloosterboer" w:date="2018-06-18T14:12:00Z">
              <w:r w:rsidRPr="00B641F0">
                <w:rPr>
                  <w:rFonts w:ascii="Calibri" w:hAnsi="Calibri" w:cs="Calibri"/>
                  <w:lang w:val="nl-NL"/>
                </w:rPr>
                <w:t xml:space="preserve">De gegevensgroep is afgeleid van de relatiesoort (met bijbehorende relatieklasse) 'ZAAKTYPE heeft gerelateerd ZAAKTYPE' in het IMZTC (die relatiesoort is als het ware 'platgeslagen') . Het verschaft informatie over de zaaktypen die relevant zijn voor het ZAAKTYPE. Zie verder de toelichting op genoemde relatiesoort in het IMZTC. </w:t>
              </w:r>
            </w:ins>
          </w:p>
        </w:tc>
      </w:tr>
    </w:tbl>
    <w:p w14:paraId="398AE576" w14:textId="77777777" w:rsidR="00B641F0" w:rsidRDefault="00B641F0" w:rsidP="00B641F0">
      <w:pPr>
        <w:pStyle w:val="Kop4"/>
        <w:numPr>
          <w:ilvl w:val="0"/>
          <w:numId w:val="0"/>
        </w:numPr>
        <w:rPr>
          <w:ins w:id="13748" w:author="Arjan Kloosterboer" w:date="2018-06-18T14:12:00Z"/>
          <w:rFonts w:ascii="Calibri" w:hAnsi="Calibri" w:cs="Calibri"/>
          <w:sz w:val="24"/>
          <w:szCs w:val="24"/>
        </w:rPr>
      </w:pPr>
      <w:bookmarkStart w:id="13749" w:name="detail_class_Model_DeelzaaktypenrelatieZ"/>
      <w:bookmarkEnd w:id="13749"/>
      <w:ins w:id="13750" w:author="Arjan Kloosterboer" w:date="2018-06-18T14:12:00Z">
        <w:r>
          <w:rPr>
            <w:rFonts w:ascii="Calibri" w:hAnsi="Calibri" w:cs="Calibri"/>
          </w:rPr>
          <w:t>Gegevensgroeptype /Deelzaaktypenrelatie ZAAKTYPE</w:t>
        </w:r>
      </w:ins>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7"/>
        <w:gridCol w:w="6395"/>
      </w:tblGrid>
      <w:tr w:rsidR="00B641F0" w14:paraId="33237D04" w14:textId="77777777" w:rsidTr="00E205E7">
        <w:trPr>
          <w:tblCellSpacing w:w="15" w:type="dxa"/>
          <w:ins w:id="13751" w:author="Arjan Kloosterboer" w:date="2018-06-18T14:12:00Z"/>
        </w:trPr>
        <w:tc>
          <w:tcPr>
            <w:tcW w:w="1500" w:type="pct"/>
            <w:tcBorders>
              <w:top w:val="nil"/>
              <w:left w:val="nil"/>
              <w:bottom w:val="nil"/>
              <w:right w:val="nil"/>
            </w:tcBorders>
            <w:hideMark/>
          </w:tcPr>
          <w:p w14:paraId="2091B177" w14:textId="77777777" w:rsidR="00B641F0" w:rsidRDefault="00B641F0" w:rsidP="00E205E7">
            <w:pPr>
              <w:rPr>
                <w:ins w:id="13752" w:author="Arjan Kloosterboer" w:date="2018-06-18T14:12:00Z"/>
                <w:rFonts w:ascii="Calibri" w:hAnsi="Calibri" w:cs="Calibri"/>
              </w:rPr>
            </w:pPr>
            <w:ins w:id="13753" w:author="Arjan Kloosterboer" w:date="2018-06-18T14:12:00Z">
              <w:r>
                <w:rPr>
                  <w:rFonts w:ascii="Calibri" w:hAnsi="Calibri" w:cs="Calibri"/>
                  <w:b/>
                  <w:bCs/>
                </w:rPr>
                <w:t>Naam</w:t>
              </w:r>
            </w:ins>
          </w:p>
        </w:tc>
        <w:tc>
          <w:tcPr>
            <w:tcW w:w="3500" w:type="pct"/>
            <w:tcBorders>
              <w:top w:val="nil"/>
              <w:left w:val="nil"/>
              <w:bottom w:val="nil"/>
              <w:right w:val="nil"/>
            </w:tcBorders>
            <w:hideMark/>
          </w:tcPr>
          <w:p w14:paraId="1051F4A8" w14:textId="77777777" w:rsidR="00B641F0" w:rsidRDefault="00B641F0" w:rsidP="00E205E7">
            <w:pPr>
              <w:rPr>
                <w:ins w:id="13754" w:author="Arjan Kloosterboer" w:date="2018-06-18T14:12:00Z"/>
                <w:rFonts w:ascii="Calibri" w:hAnsi="Calibri" w:cs="Calibri"/>
              </w:rPr>
            </w:pPr>
            <w:ins w:id="13755" w:author="Arjan Kloosterboer" w:date="2018-06-18T14:12:00Z">
              <w:r>
                <w:rPr>
                  <w:rFonts w:ascii="Calibri" w:hAnsi="Calibri" w:cs="Calibri"/>
                </w:rPr>
                <w:t>/Deelzaaktypenrelatie ZAAKTYPE</w:t>
              </w:r>
            </w:ins>
          </w:p>
        </w:tc>
      </w:tr>
      <w:tr w:rsidR="00B641F0" w14:paraId="1ABB0DF1" w14:textId="77777777" w:rsidTr="00E205E7">
        <w:trPr>
          <w:tblCellSpacing w:w="15" w:type="dxa"/>
          <w:ins w:id="13756" w:author="Arjan Kloosterboer" w:date="2018-06-18T14:12:00Z"/>
        </w:trPr>
        <w:tc>
          <w:tcPr>
            <w:tcW w:w="1500" w:type="pct"/>
            <w:tcBorders>
              <w:top w:val="nil"/>
              <w:left w:val="nil"/>
              <w:bottom w:val="nil"/>
              <w:right w:val="nil"/>
            </w:tcBorders>
            <w:hideMark/>
          </w:tcPr>
          <w:p w14:paraId="737FCDD4" w14:textId="77777777" w:rsidR="00B641F0" w:rsidRDefault="00B641F0" w:rsidP="00E205E7">
            <w:pPr>
              <w:rPr>
                <w:ins w:id="13757" w:author="Arjan Kloosterboer" w:date="2018-06-18T14:12:00Z"/>
                <w:rFonts w:ascii="Calibri" w:hAnsi="Calibri" w:cs="Calibri"/>
              </w:rPr>
            </w:pPr>
            <w:ins w:id="13758" w:author="Arjan Kloosterboer" w:date="2018-06-18T14:12:00Z">
              <w:r>
                <w:rPr>
                  <w:rFonts w:ascii="Calibri" w:hAnsi="Calibri" w:cs="Calibri"/>
                  <w:b/>
                  <w:bCs/>
                </w:rPr>
                <w:t>Herkomst</w:t>
              </w:r>
            </w:ins>
          </w:p>
        </w:tc>
        <w:tc>
          <w:tcPr>
            <w:tcW w:w="3500" w:type="pct"/>
            <w:tcBorders>
              <w:top w:val="nil"/>
              <w:left w:val="nil"/>
              <w:bottom w:val="nil"/>
              <w:right w:val="nil"/>
            </w:tcBorders>
            <w:hideMark/>
          </w:tcPr>
          <w:p w14:paraId="090833E2" w14:textId="77777777" w:rsidR="00B641F0" w:rsidRDefault="00B641F0" w:rsidP="00E205E7">
            <w:pPr>
              <w:rPr>
                <w:ins w:id="13759" w:author="Arjan Kloosterboer" w:date="2018-06-18T14:12:00Z"/>
                <w:rFonts w:ascii="Calibri" w:hAnsi="Calibri" w:cs="Calibri"/>
              </w:rPr>
            </w:pPr>
            <w:ins w:id="13760" w:author="Arjan Kloosterboer" w:date="2018-06-18T14:12:00Z">
              <w:r>
                <w:rPr>
                  <w:rFonts w:ascii="Calibri" w:hAnsi="Calibri" w:cs="Calibri"/>
                </w:rPr>
                <w:t>VNG-R o.b.v. IMZTC</w:t>
              </w:r>
            </w:ins>
          </w:p>
        </w:tc>
      </w:tr>
      <w:tr w:rsidR="00B641F0" w:rsidRPr="00B641F0" w14:paraId="64AFD9B2" w14:textId="77777777" w:rsidTr="00E205E7">
        <w:trPr>
          <w:tblCellSpacing w:w="15" w:type="dxa"/>
          <w:ins w:id="13761" w:author="Arjan Kloosterboer" w:date="2018-06-18T14:12:00Z"/>
        </w:trPr>
        <w:tc>
          <w:tcPr>
            <w:tcW w:w="1500" w:type="pct"/>
            <w:tcBorders>
              <w:top w:val="nil"/>
              <w:left w:val="nil"/>
              <w:bottom w:val="nil"/>
              <w:right w:val="nil"/>
            </w:tcBorders>
            <w:hideMark/>
          </w:tcPr>
          <w:p w14:paraId="151289CE" w14:textId="77777777" w:rsidR="00B641F0" w:rsidRDefault="00B641F0" w:rsidP="00E205E7">
            <w:pPr>
              <w:rPr>
                <w:ins w:id="13762" w:author="Arjan Kloosterboer" w:date="2018-06-18T14:12:00Z"/>
                <w:rFonts w:ascii="Calibri" w:hAnsi="Calibri" w:cs="Calibri"/>
              </w:rPr>
            </w:pPr>
            <w:ins w:id="13763" w:author="Arjan Kloosterboer" w:date="2018-06-18T14:12:00Z">
              <w:r>
                <w:rPr>
                  <w:rFonts w:ascii="Calibri" w:hAnsi="Calibri" w:cs="Calibri"/>
                  <w:b/>
                  <w:bCs/>
                </w:rPr>
                <w:t>Definitie</w:t>
              </w:r>
            </w:ins>
          </w:p>
        </w:tc>
        <w:tc>
          <w:tcPr>
            <w:tcW w:w="3500" w:type="pct"/>
            <w:tcBorders>
              <w:top w:val="nil"/>
              <w:left w:val="nil"/>
              <w:bottom w:val="nil"/>
              <w:right w:val="nil"/>
            </w:tcBorders>
            <w:hideMark/>
          </w:tcPr>
          <w:p w14:paraId="033D609B" w14:textId="77777777" w:rsidR="00B641F0" w:rsidRPr="00B641F0" w:rsidRDefault="00B641F0" w:rsidP="00E205E7">
            <w:pPr>
              <w:rPr>
                <w:ins w:id="13764" w:author="Arjan Kloosterboer" w:date="2018-06-18T14:12:00Z"/>
                <w:rFonts w:ascii="Calibri" w:hAnsi="Calibri" w:cs="Calibri"/>
                <w:lang w:val="nl-NL"/>
              </w:rPr>
            </w:pPr>
            <w:ins w:id="13765" w:author="Arjan Kloosterboer" w:date="2018-06-18T14:12:00Z">
              <w:r w:rsidRPr="00B641F0">
                <w:rPr>
                  <w:rFonts w:ascii="Calibri" w:hAnsi="Calibri" w:cs="Calibri"/>
                  <w:lang w:val="nl-NL"/>
                </w:rPr>
                <w:t xml:space="preserve">De zaaktypen (van de hoofdzaken) waaronder ZAAKen van dit ZAAKTYPE als deelzaak kunnen voorkomen. </w:t>
              </w:r>
            </w:ins>
          </w:p>
        </w:tc>
      </w:tr>
      <w:tr w:rsidR="00B641F0" w14:paraId="3EE49110" w14:textId="77777777" w:rsidTr="00E205E7">
        <w:trPr>
          <w:tblCellSpacing w:w="15" w:type="dxa"/>
          <w:ins w:id="13766" w:author="Arjan Kloosterboer" w:date="2018-06-18T14:12:00Z"/>
        </w:trPr>
        <w:tc>
          <w:tcPr>
            <w:tcW w:w="1500" w:type="pct"/>
            <w:tcBorders>
              <w:top w:val="nil"/>
              <w:left w:val="nil"/>
              <w:bottom w:val="nil"/>
              <w:right w:val="nil"/>
            </w:tcBorders>
            <w:hideMark/>
          </w:tcPr>
          <w:p w14:paraId="493F7521" w14:textId="77777777" w:rsidR="00B641F0" w:rsidRDefault="00B641F0" w:rsidP="00E205E7">
            <w:pPr>
              <w:rPr>
                <w:ins w:id="13767" w:author="Arjan Kloosterboer" w:date="2018-06-18T14:12:00Z"/>
                <w:rFonts w:ascii="Calibri" w:hAnsi="Calibri" w:cs="Calibri"/>
              </w:rPr>
            </w:pPr>
            <w:ins w:id="13768" w:author="Arjan Kloosterboer" w:date="2018-06-18T14:12:00Z">
              <w:r>
                <w:rPr>
                  <w:rFonts w:ascii="Calibri" w:hAnsi="Calibri" w:cs="Calibri"/>
                  <w:b/>
                  <w:bCs/>
                </w:rPr>
                <w:t>Herkomst definitie</w:t>
              </w:r>
            </w:ins>
          </w:p>
        </w:tc>
        <w:tc>
          <w:tcPr>
            <w:tcW w:w="3500" w:type="pct"/>
            <w:tcBorders>
              <w:top w:val="nil"/>
              <w:left w:val="nil"/>
              <w:bottom w:val="nil"/>
              <w:right w:val="nil"/>
            </w:tcBorders>
            <w:hideMark/>
          </w:tcPr>
          <w:p w14:paraId="227D6050" w14:textId="77777777" w:rsidR="00B641F0" w:rsidRDefault="00B641F0" w:rsidP="00E205E7">
            <w:pPr>
              <w:rPr>
                <w:ins w:id="13769" w:author="Arjan Kloosterboer" w:date="2018-06-18T14:12:00Z"/>
                <w:rFonts w:ascii="Calibri" w:hAnsi="Calibri" w:cs="Calibri"/>
              </w:rPr>
            </w:pPr>
            <w:ins w:id="13770" w:author="Arjan Kloosterboer" w:date="2018-06-18T14:12:00Z">
              <w:r>
                <w:rPr>
                  <w:rFonts w:ascii="Calibri" w:hAnsi="Calibri" w:cs="Calibri"/>
                </w:rPr>
                <w:t>VNG-R o.b.v. IMZTC</w:t>
              </w:r>
            </w:ins>
          </w:p>
        </w:tc>
      </w:tr>
      <w:tr w:rsidR="00B641F0" w14:paraId="52640FB7" w14:textId="77777777" w:rsidTr="00E205E7">
        <w:trPr>
          <w:tblCellSpacing w:w="15" w:type="dxa"/>
          <w:ins w:id="13771" w:author="Arjan Kloosterboer" w:date="2018-06-18T14:12:00Z"/>
        </w:trPr>
        <w:tc>
          <w:tcPr>
            <w:tcW w:w="1500" w:type="pct"/>
            <w:tcBorders>
              <w:top w:val="nil"/>
              <w:left w:val="nil"/>
              <w:bottom w:val="nil"/>
              <w:right w:val="nil"/>
            </w:tcBorders>
            <w:hideMark/>
          </w:tcPr>
          <w:p w14:paraId="619DEEE6" w14:textId="77777777" w:rsidR="00B641F0" w:rsidRDefault="00B641F0" w:rsidP="00E205E7">
            <w:pPr>
              <w:rPr>
                <w:ins w:id="13772" w:author="Arjan Kloosterboer" w:date="2018-06-18T14:12:00Z"/>
                <w:rFonts w:ascii="Calibri" w:hAnsi="Calibri" w:cs="Calibri"/>
              </w:rPr>
            </w:pPr>
            <w:ins w:id="13773" w:author="Arjan Kloosterboer" w:date="2018-06-18T14:12:00Z">
              <w:r>
                <w:rPr>
                  <w:rFonts w:ascii="Calibri" w:hAnsi="Calibri" w:cs="Calibri"/>
                  <w:b/>
                  <w:bCs/>
                </w:rPr>
                <w:t>Datum opname</w:t>
              </w:r>
            </w:ins>
          </w:p>
        </w:tc>
        <w:tc>
          <w:tcPr>
            <w:tcW w:w="3500" w:type="pct"/>
            <w:tcBorders>
              <w:top w:val="nil"/>
              <w:left w:val="nil"/>
              <w:bottom w:val="nil"/>
              <w:right w:val="nil"/>
            </w:tcBorders>
            <w:hideMark/>
          </w:tcPr>
          <w:p w14:paraId="02E2D077" w14:textId="77777777" w:rsidR="00B641F0" w:rsidRDefault="00B641F0" w:rsidP="00E205E7">
            <w:pPr>
              <w:rPr>
                <w:ins w:id="13774" w:author="Arjan Kloosterboer" w:date="2018-06-18T14:12:00Z"/>
                <w:rFonts w:ascii="Calibri" w:hAnsi="Calibri" w:cs="Calibri"/>
              </w:rPr>
            </w:pPr>
            <w:ins w:id="13775" w:author="Arjan Kloosterboer" w:date="2018-06-18T14:12:00Z">
              <w:r>
                <w:rPr>
                  <w:rFonts w:ascii="Calibri" w:hAnsi="Calibri" w:cs="Calibri"/>
                </w:rPr>
                <w:t>30-1-2017</w:t>
              </w:r>
            </w:ins>
          </w:p>
        </w:tc>
      </w:tr>
      <w:tr w:rsidR="00B641F0" w14:paraId="764AFF19" w14:textId="77777777" w:rsidTr="00E205E7">
        <w:trPr>
          <w:tblCellSpacing w:w="15" w:type="dxa"/>
          <w:ins w:id="13776" w:author="Arjan Kloosterboer" w:date="2018-06-18T14:12:00Z"/>
        </w:trPr>
        <w:tc>
          <w:tcPr>
            <w:tcW w:w="1500" w:type="pct"/>
            <w:tcBorders>
              <w:top w:val="nil"/>
              <w:left w:val="nil"/>
              <w:bottom w:val="nil"/>
              <w:right w:val="nil"/>
            </w:tcBorders>
            <w:hideMark/>
          </w:tcPr>
          <w:p w14:paraId="63BBB8F2" w14:textId="77777777" w:rsidR="00B641F0" w:rsidRDefault="00B641F0" w:rsidP="00E205E7">
            <w:pPr>
              <w:rPr>
                <w:ins w:id="13777" w:author="Arjan Kloosterboer" w:date="2018-06-18T14:12:00Z"/>
                <w:rFonts w:ascii="Calibri" w:hAnsi="Calibri" w:cs="Calibri"/>
              </w:rPr>
            </w:pPr>
            <w:ins w:id="13778" w:author="Arjan Kloosterboer" w:date="2018-06-18T14:12:00Z">
              <w:r>
                <w:rPr>
                  <w:rFonts w:ascii="Calibri" w:hAnsi="Calibri" w:cs="Calibri"/>
                  <w:b/>
                  <w:bCs/>
                </w:rPr>
                <w:t>Mogelijk geen waarde</w:t>
              </w:r>
            </w:ins>
          </w:p>
        </w:tc>
        <w:tc>
          <w:tcPr>
            <w:tcW w:w="3500" w:type="pct"/>
            <w:tcBorders>
              <w:top w:val="nil"/>
              <w:left w:val="nil"/>
              <w:bottom w:val="nil"/>
              <w:right w:val="nil"/>
            </w:tcBorders>
            <w:hideMark/>
          </w:tcPr>
          <w:p w14:paraId="33B3081D" w14:textId="77777777" w:rsidR="00B641F0" w:rsidRDefault="00B641F0" w:rsidP="00E205E7">
            <w:pPr>
              <w:rPr>
                <w:ins w:id="13779" w:author="Arjan Kloosterboer" w:date="2018-06-18T14:12:00Z"/>
                <w:rFonts w:ascii="Calibri" w:hAnsi="Calibri" w:cs="Calibri"/>
              </w:rPr>
            </w:pPr>
            <w:ins w:id="13780" w:author="Arjan Kloosterboer" w:date="2018-06-18T14:12:00Z">
              <w:r>
                <w:rPr>
                  <w:rFonts w:ascii="Calibri" w:hAnsi="Calibri" w:cs="Calibri"/>
                </w:rPr>
                <w:t>Nee</w:t>
              </w:r>
            </w:ins>
          </w:p>
        </w:tc>
      </w:tr>
      <w:tr w:rsidR="00B641F0" w14:paraId="5EE37568" w14:textId="77777777" w:rsidTr="00E205E7">
        <w:trPr>
          <w:tblCellSpacing w:w="15" w:type="dxa"/>
          <w:ins w:id="13781" w:author="Arjan Kloosterboer" w:date="2018-06-18T14:12:00Z"/>
        </w:trPr>
        <w:tc>
          <w:tcPr>
            <w:tcW w:w="1500" w:type="pct"/>
            <w:tcBorders>
              <w:top w:val="nil"/>
              <w:left w:val="nil"/>
              <w:bottom w:val="nil"/>
              <w:right w:val="nil"/>
            </w:tcBorders>
            <w:hideMark/>
          </w:tcPr>
          <w:p w14:paraId="3629559F" w14:textId="77777777" w:rsidR="00B641F0" w:rsidRDefault="00B641F0" w:rsidP="00E205E7">
            <w:pPr>
              <w:rPr>
                <w:ins w:id="13782" w:author="Arjan Kloosterboer" w:date="2018-06-18T14:12:00Z"/>
                <w:rFonts w:ascii="Calibri" w:hAnsi="Calibri" w:cs="Calibri"/>
              </w:rPr>
            </w:pPr>
            <w:ins w:id="13783" w:author="Arjan Kloosterboer" w:date="2018-06-18T14:12:00Z">
              <w:r>
                <w:rPr>
                  <w:rFonts w:ascii="Calibri" w:hAnsi="Calibri" w:cs="Calibri"/>
                  <w:b/>
                  <w:bCs/>
                </w:rPr>
                <w:t>Indicatie materiële historie</w:t>
              </w:r>
            </w:ins>
          </w:p>
        </w:tc>
        <w:tc>
          <w:tcPr>
            <w:tcW w:w="3500" w:type="pct"/>
            <w:tcBorders>
              <w:top w:val="nil"/>
              <w:left w:val="nil"/>
              <w:bottom w:val="nil"/>
              <w:right w:val="nil"/>
            </w:tcBorders>
            <w:hideMark/>
          </w:tcPr>
          <w:p w14:paraId="6AC69232" w14:textId="77777777" w:rsidR="00B641F0" w:rsidRDefault="00B641F0" w:rsidP="00E205E7">
            <w:pPr>
              <w:rPr>
                <w:ins w:id="13784" w:author="Arjan Kloosterboer" w:date="2018-06-18T14:12:00Z"/>
                <w:rFonts w:ascii="Calibri" w:hAnsi="Calibri" w:cs="Calibri"/>
              </w:rPr>
            </w:pPr>
            <w:ins w:id="13785" w:author="Arjan Kloosterboer" w:date="2018-06-18T14:12:00Z">
              <w:r>
                <w:rPr>
                  <w:rFonts w:ascii="Calibri" w:hAnsi="Calibri" w:cs="Calibri"/>
                </w:rPr>
                <w:t>Ja</w:t>
              </w:r>
            </w:ins>
          </w:p>
        </w:tc>
      </w:tr>
      <w:tr w:rsidR="00B641F0" w14:paraId="5AC3E5EB" w14:textId="77777777" w:rsidTr="00E205E7">
        <w:trPr>
          <w:tblCellSpacing w:w="15" w:type="dxa"/>
          <w:ins w:id="13786" w:author="Arjan Kloosterboer" w:date="2018-06-18T14:12:00Z"/>
        </w:trPr>
        <w:tc>
          <w:tcPr>
            <w:tcW w:w="1500" w:type="pct"/>
            <w:tcBorders>
              <w:top w:val="nil"/>
              <w:left w:val="nil"/>
              <w:bottom w:val="nil"/>
              <w:right w:val="nil"/>
            </w:tcBorders>
            <w:hideMark/>
          </w:tcPr>
          <w:p w14:paraId="571C10B0" w14:textId="77777777" w:rsidR="00B641F0" w:rsidRDefault="00B641F0" w:rsidP="00E205E7">
            <w:pPr>
              <w:rPr>
                <w:ins w:id="13787" w:author="Arjan Kloosterboer" w:date="2018-06-18T14:12:00Z"/>
                <w:rFonts w:ascii="Calibri" w:hAnsi="Calibri" w:cs="Calibri"/>
              </w:rPr>
            </w:pPr>
            <w:ins w:id="13788" w:author="Arjan Kloosterboer" w:date="2018-06-18T14:12:00Z">
              <w:r>
                <w:rPr>
                  <w:rFonts w:ascii="Calibri" w:hAnsi="Calibri" w:cs="Calibri"/>
                  <w:b/>
                  <w:bCs/>
                </w:rPr>
                <w:t>Indicatie formele historie</w:t>
              </w:r>
            </w:ins>
          </w:p>
        </w:tc>
        <w:tc>
          <w:tcPr>
            <w:tcW w:w="3500" w:type="pct"/>
            <w:tcBorders>
              <w:top w:val="nil"/>
              <w:left w:val="nil"/>
              <w:bottom w:val="nil"/>
              <w:right w:val="nil"/>
            </w:tcBorders>
            <w:hideMark/>
          </w:tcPr>
          <w:p w14:paraId="6AB91E14" w14:textId="77777777" w:rsidR="00B641F0" w:rsidRDefault="00B641F0" w:rsidP="00E205E7">
            <w:pPr>
              <w:rPr>
                <w:ins w:id="13789" w:author="Arjan Kloosterboer" w:date="2018-06-18T14:12:00Z"/>
                <w:rFonts w:ascii="Calibri" w:hAnsi="Calibri" w:cs="Calibri"/>
              </w:rPr>
            </w:pPr>
            <w:ins w:id="13790" w:author="Arjan Kloosterboer" w:date="2018-06-18T14:12:00Z">
              <w:r>
                <w:rPr>
                  <w:rFonts w:ascii="Calibri" w:hAnsi="Calibri" w:cs="Calibri"/>
                </w:rPr>
                <w:t>Nee</w:t>
              </w:r>
            </w:ins>
          </w:p>
        </w:tc>
      </w:tr>
      <w:tr w:rsidR="00B641F0" w14:paraId="7CF85828" w14:textId="77777777" w:rsidTr="00E205E7">
        <w:trPr>
          <w:tblCellSpacing w:w="15" w:type="dxa"/>
          <w:ins w:id="13791" w:author="Arjan Kloosterboer" w:date="2018-06-18T14:12:00Z"/>
        </w:trPr>
        <w:tc>
          <w:tcPr>
            <w:tcW w:w="1500" w:type="pct"/>
            <w:tcBorders>
              <w:top w:val="nil"/>
              <w:left w:val="nil"/>
              <w:bottom w:val="nil"/>
              <w:right w:val="nil"/>
            </w:tcBorders>
            <w:hideMark/>
          </w:tcPr>
          <w:p w14:paraId="28583D7E" w14:textId="77777777" w:rsidR="00B641F0" w:rsidRDefault="00B641F0" w:rsidP="00E205E7">
            <w:pPr>
              <w:rPr>
                <w:ins w:id="13792" w:author="Arjan Kloosterboer" w:date="2018-06-18T14:12:00Z"/>
                <w:rFonts w:ascii="Calibri" w:hAnsi="Calibri" w:cs="Calibri"/>
              </w:rPr>
            </w:pPr>
            <w:ins w:id="13793" w:author="Arjan Kloosterboer" w:date="2018-06-18T14:12:00Z">
              <w:r>
                <w:rPr>
                  <w:rFonts w:ascii="Calibri" w:hAnsi="Calibri" w:cs="Calibri"/>
                  <w:b/>
                  <w:bCs/>
                </w:rPr>
                <w:t>Indicatie in onderzoek</w:t>
              </w:r>
            </w:ins>
          </w:p>
        </w:tc>
        <w:tc>
          <w:tcPr>
            <w:tcW w:w="3500" w:type="pct"/>
            <w:tcBorders>
              <w:top w:val="nil"/>
              <w:left w:val="nil"/>
              <w:bottom w:val="nil"/>
              <w:right w:val="nil"/>
            </w:tcBorders>
            <w:hideMark/>
          </w:tcPr>
          <w:p w14:paraId="5C3BCB6F" w14:textId="77777777" w:rsidR="00B641F0" w:rsidRDefault="00B641F0" w:rsidP="00E205E7">
            <w:pPr>
              <w:rPr>
                <w:ins w:id="13794" w:author="Arjan Kloosterboer" w:date="2018-06-18T14:12:00Z"/>
                <w:rFonts w:ascii="Calibri" w:hAnsi="Calibri" w:cs="Calibri"/>
              </w:rPr>
            </w:pPr>
            <w:ins w:id="13795" w:author="Arjan Kloosterboer" w:date="2018-06-18T14:12:00Z">
              <w:r>
                <w:rPr>
                  <w:rFonts w:ascii="Calibri" w:hAnsi="Calibri" w:cs="Calibri"/>
                </w:rPr>
                <w:t>Nee</w:t>
              </w:r>
            </w:ins>
          </w:p>
        </w:tc>
      </w:tr>
      <w:tr w:rsidR="00B641F0" w14:paraId="6D3D51C2" w14:textId="77777777" w:rsidTr="00E205E7">
        <w:trPr>
          <w:tblCellSpacing w:w="15" w:type="dxa"/>
          <w:ins w:id="13796" w:author="Arjan Kloosterboer" w:date="2018-06-18T14:12:00Z"/>
        </w:trPr>
        <w:tc>
          <w:tcPr>
            <w:tcW w:w="1500" w:type="pct"/>
            <w:tcBorders>
              <w:top w:val="nil"/>
              <w:left w:val="nil"/>
              <w:bottom w:val="nil"/>
              <w:right w:val="nil"/>
            </w:tcBorders>
            <w:hideMark/>
          </w:tcPr>
          <w:p w14:paraId="5E5AF9E1" w14:textId="77777777" w:rsidR="00B641F0" w:rsidRDefault="00B641F0" w:rsidP="00E205E7">
            <w:pPr>
              <w:rPr>
                <w:ins w:id="13797" w:author="Arjan Kloosterboer" w:date="2018-06-18T14:12:00Z"/>
                <w:rFonts w:ascii="Calibri" w:hAnsi="Calibri" w:cs="Calibri"/>
              </w:rPr>
            </w:pPr>
            <w:ins w:id="13798" w:author="Arjan Kloosterboer" w:date="2018-06-18T14:12:00Z">
              <w:r>
                <w:rPr>
                  <w:rFonts w:ascii="Calibri" w:hAnsi="Calibri" w:cs="Calibri"/>
                  <w:b/>
                  <w:bCs/>
                </w:rPr>
                <w:t>Aanduiding strijdigheid/nietigheid</w:t>
              </w:r>
            </w:ins>
          </w:p>
        </w:tc>
        <w:tc>
          <w:tcPr>
            <w:tcW w:w="3500" w:type="pct"/>
            <w:tcBorders>
              <w:top w:val="nil"/>
              <w:left w:val="nil"/>
              <w:bottom w:val="nil"/>
              <w:right w:val="nil"/>
            </w:tcBorders>
            <w:hideMark/>
          </w:tcPr>
          <w:p w14:paraId="6331169C" w14:textId="77777777" w:rsidR="00B641F0" w:rsidRDefault="00B641F0" w:rsidP="00E205E7">
            <w:pPr>
              <w:rPr>
                <w:ins w:id="13799" w:author="Arjan Kloosterboer" w:date="2018-06-18T14:12:00Z"/>
                <w:rFonts w:ascii="Calibri" w:hAnsi="Calibri" w:cs="Calibri"/>
              </w:rPr>
            </w:pPr>
            <w:ins w:id="13800" w:author="Arjan Kloosterboer" w:date="2018-06-18T14:12:00Z">
              <w:r>
                <w:rPr>
                  <w:rFonts w:ascii="Calibri" w:hAnsi="Calibri" w:cs="Calibri"/>
                </w:rPr>
                <w:t>Nee</w:t>
              </w:r>
            </w:ins>
          </w:p>
        </w:tc>
      </w:tr>
      <w:tr w:rsidR="00B641F0" w14:paraId="5BF7225C" w14:textId="77777777" w:rsidTr="00E205E7">
        <w:trPr>
          <w:tblCellSpacing w:w="15" w:type="dxa"/>
          <w:ins w:id="13801" w:author="Arjan Kloosterboer" w:date="2018-06-18T14:12:00Z"/>
        </w:trPr>
        <w:tc>
          <w:tcPr>
            <w:tcW w:w="1500" w:type="pct"/>
            <w:tcBorders>
              <w:top w:val="nil"/>
              <w:left w:val="nil"/>
              <w:bottom w:val="nil"/>
              <w:right w:val="nil"/>
            </w:tcBorders>
            <w:hideMark/>
          </w:tcPr>
          <w:p w14:paraId="64767FAD" w14:textId="77777777" w:rsidR="00B641F0" w:rsidRDefault="00B641F0" w:rsidP="00E205E7">
            <w:pPr>
              <w:rPr>
                <w:ins w:id="13802" w:author="Arjan Kloosterboer" w:date="2018-06-18T14:12:00Z"/>
                <w:rFonts w:ascii="Calibri" w:hAnsi="Calibri" w:cs="Calibri"/>
              </w:rPr>
            </w:pPr>
            <w:ins w:id="13803" w:author="Arjan Kloosterboer" w:date="2018-06-18T14:12:00Z">
              <w:r>
                <w:rPr>
                  <w:rFonts w:ascii="Calibri" w:hAnsi="Calibri" w:cs="Calibri"/>
                  <w:b/>
                  <w:bCs/>
                </w:rPr>
                <w:t>Indicatie kardinaliteit</w:t>
              </w:r>
            </w:ins>
          </w:p>
        </w:tc>
        <w:tc>
          <w:tcPr>
            <w:tcW w:w="3500" w:type="pct"/>
            <w:tcBorders>
              <w:top w:val="nil"/>
              <w:left w:val="nil"/>
              <w:bottom w:val="nil"/>
              <w:right w:val="nil"/>
            </w:tcBorders>
            <w:hideMark/>
          </w:tcPr>
          <w:p w14:paraId="310D07F5" w14:textId="77777777" w:rsidR="00B641F0" w:rsidRDefault="00B641F0" w:rsidP="00E205E7">
            <w:pPr>
              <w:rPr>
                <w:ins w:id="13804" w:author="Arjan Kloosterboer" w:date="2018-06-18T14:12:00Z"/>
                <w:rFonts w:ascii="Calibri" w:hAnsi="Calibri" w:cs="Calibri"/>
              </w:rPr>
            </w:pPr>
          </w:p>
        </w:tc>
      </w:tr>
      <w:tr w:rsidR="00B641F0" w14:paraId="61B8C875" w14:textId="77777777" w:rsidTr="00E205E7">
        <w:trPr>
          <w:tblCellSpacing w:w="15" w:type="dxa"/>
          <w:ins w:id="13805" w:author="Arjan Kloosterboer" w:date="2018-06-18T14:12:00Z"/>
        </w:trPr>
        <w:tc>
          <w:tcPr>
            <w:tcW w:w="1500" w:type="pct"/>
            <w:tcBorders>
              <w:top w:val="nil"/>
              <w:left w:val="nil"/>
              <w:bottom w:val="nil"/>
              <w:right w:val="nil"/>
            </w:tcBorders>
            <w:hideMark/>
          </w:tcPr>
          <w:p w14:paraId="32EE13E4" w14:textId="77777777" w:rsidR="00B641F0" w:rsidRDefault="00B641F0" w:rsidP="00E205E7">
            <w:pPr>
              <w:rPr>
                <w:ins w:id="13806" w:author="Arjan Kloosterboer" w:date="2018-06-18T14:12:00Z"/>
                <w:rFonts w:ascii="Calibri" w:hAnsi="Calibri" w:cs="Calibri"/>
              </w:rPr>
            </w:pPr>
            <w:ins w:id="13807" w:author="Arjan Kloosterboer" w:date="2018-06-18T14:12:00Z">
              <w:r>
                <w:rPr>
                  <w:rFonts w:ascii="Calibri" w:hAnsi="Calibri" w:cs="Calibri"/>
                  <w:b/>
                  <w:bCs/>
                </w:rPr>
                <w:t>Indicatie authentiek</w:t>
              </w:r>
            </w:ins>
          </w:p>
        </w:tc>
        <w:tc>
          <w:tcPr>
            <w:tcW w:w="3500" w:type="pct"/>
            <w:tcBorders>
              <w:top w:val="nil"/>
              <w:left w:val="nil"/>
              <w:bottom w:val="nil"/>
              <w:right w:val="nil"/>
            </w:tcBorders>
            <w:hideMark/>
          </w:tcPr>
          <w:p w14:paraId="727DDDF4" w14:textId="77777777" w:rsidR="00B641F0" w:rsidRDefault="00B641F0" w:rsidP="00E205E7">
            <w:pPr>
              <w:rPr>
                <w:ins w:id="13808" w:author="Arjan Kloosterboer" w:date="2018-06-18T14:12:00Z"/>
                <w:rFonts w:ascii="Calibri" w:hAnsi="Calibri" w:cs="Calibri"/>
              </w:rPr>
            </w:pPr>
            <w:ins w:id="13809" w:author="Arjan Kloosterboer" w:date="2018-06-18T14:12:00Z">
              <w:r>
                <w:rPr>
                  <w:rFonts w:ascii="Calibri" w:hAnsi="Calibri" w:cs="Calibri"/>
                </w:rPr>
                <w:t>Gemeentelijk kerngegeven</w:t>
              </w:r>
            </w:ins>
          </w:p>
        </w:tc>
      </w:tr>
      <w:tr w:rsidR="00B641F0" w14:paraId="471FF7AB" w14:textId="77777777" w:rsidTr="00E205E7">
        <w:trPr>
          <w:tblCellSpacing w:w="15" w:type="dxa"/>
          <w:ins w:id="13810" w:author="Arjan Kloosterboer" w:date="2018-06-18T14:12:00Z"/>
        </w:trPr>
        <w:tc>
          <w:tcPr>
            <w:tcW w:w="1500" w:type="pct"/>
            <w:tcBorders>
              <w:top w:val="nil"/>
              <w:left w:val="nil"/>
              <w:bottom w:val="nil"/>
              <w:right w:val="nil"/>
            </w:tcBorders>
            <w:hideMark/>
          </w:tcPr>
          <w:p w14:paraId="08EF2339" w14:textId="77777777" w:rsidR="00B641F0" w:rsidRDefault="00B641F0" w:rsidP="00E205E7">
            <w:pPr>
              <w:rPr>
                <w:ins w:id="13811" w:author="Arjan Kloosterboer" w:date="2018-06-18T14:12:00Z"/>
                <w:rFonts w:ascii="Calibri" w:hAnsi="Calibri" w:cs="Calibri"/>
              </w:rPr>
            </w:pPr>
            <w:ins w:id="13812" w:author="Arjan Kloosterboer" w:date="2018-06-18T14:12:00Z">
              <w:r>
                <w:rPr>
                  <w:rFonts w:ascii="Calibri" w:hAnsi="Calibri" w:cs="Calibri"/>
                  <w:b/>
                  <w:bCs/>
                </w:rPr>
                <w:t>Regels</w:t>
              </w:r>
            </w:ins>
          </w:p>
        </w:tc>
        <w:tc>
          <w:tcPr>
            <w:tcW w:w="3500" w:type="pct"/>
            <w:tcBorders>
              <w:top w:val="nil"/>
              <w:left w:val="nil"/>
              <w:bottom w:val="nil"/>
              <w:right w:val="nil"/>
            </w:tcBorders>
            <w:hideMark/>
          </w:tcPr>
          <w:p w14:paraId="5926F8B4" w14:textId="77777777" w:rsidR="00B641F0" w:rsidRDefault="00B641F0" w:rsidP="00E205E7">
            <w:pPr>
              <w:rPr>
                <w:ins w:id="13813" w:author="Arjan Kloosterboer" w:date="2018-06-18T14:12:00Z"/>
                <w:rFonts w:ascii="Calibri" w:hAnsi="Calibri" w:cs="Calibri"/>
              </w:rPr>
            </w:pPr>
          </w:p>
        </w:tc>
      </w:tr>
    </w:tbl>
    <w:p w14:paraId="306D32A3" w14:textId="77777777" w:rsidR="00B641F0" w:rsidRDefault="00B641F0" w:rsidP="00B641F0">
      <w:pPr>
        <w:rPr>
          <w:ins w:id="13814" w:author="Arjan Kloosterboer" w:date="2018-06-18T14:12:00Z"/>
          <w:rFonts w:ascii="Calibri" w:hAnsi="Calibri" w:cs="Calibri"/>
          <w:vanish/>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9"/>
        <w:gridCol w:w="8663"/>
      </w:tblGrid>
      <w:tr w:rsidR="00B641F0" w14:paraId="72AFED69" w14:textId="77777777" w:rsidTr="00B641F0">
        <w:trPr>
          <w:tblCellSpacing w:w="15" w:type="dxa"/>
          <w:ins w:id="13815" w:author="Arjan Kloosterboer" w:date="2018-06-18T14:12:00Z"/>
        </w:trPr>
        <w:tc>
          <w:tcPr>
            <w:tcW w:w="4967" w:type="pct"/>
            <w:gridSpan w:val="2"/>
            <w:tcBorders>
              <w:top w:val="nil"/>
              <w:left w:val="nil"/>
              <w:bottom w:val="nil"/>
              <w:right w:val="nil"/>
            </w:tcBorders>
            <w:hideMark/>
          </w:tcPr>
          <w:p w14:paraId="683C770C" w14:textId="77777777" w:rsidR="00B641F0" w:rsidRDefault="00B641F0" w:rsidP="00E205E7">
            <w:pPr>
              <w:rPr>
                <w:ins w:id="13816" w:author="Arjan Kloosterboer" w:date="2018-06-18T14:12:00Z"/>
                <w:rFonts w:ascii="Calibri" w:hAnsi="Calibri" w:cs="Calibri"/>
              </w:rPr>
            </w:pPr>
            <w:ins w:id="13817" w:author="Arjan Kloosterboer" w:date="2018-06-18T14:12:00Z">
              <w:r>
                <w:rPr>
                  <w:rFonts w:ascii="Calibri" w:hAnsi="Calibri" w:cs="Calibri"/>
                  <w:b/>
                  <w:bCs/>
                </w:rPr>
                <w:t>Toelichting</w:t>
              </w:r>
            </w:ins>
          </w:p>
        </w:tc>
      </w:tr>
      <w:tr w:rsidR="00B641F0" w:rsidRPr="00B641F0" w14:paraId="3416395F" w14:textId="77777777" w:rsidTr="00B641F0">
        <w:trPr>
          <w:tblCellSpacing w:w="15" w:type="dxa"/>
          <w:ins w:id="13818" w:author="Arjan Kloosterboer" w:date="2018-06-18T14:12:00Z"/>
        </w:trPr>
        <w:tc>
          <w:tcPr>
            <w:tcW w:w="248" w:type="pct"/>
            <w:tcBorders>
              <w:top w:val="nil"/>
              <w:left w:val="nil"/>
              <w:bottom w:val="nil"/>
              <w:right w:val="nil"/>
            </w:tcBorders>
            <w:hideMark/>
          </w:tcPr>
          <w:p w14:paraId="7611712B" w14:textId="77777777" w:rsidR="00B641F0" w:rsidRDefault="00B641F0" w:rsidP="00E205E7">
            <w:pPr>
              <w:rPr>
                <w:ins w:id="13819" w:author="Arjan Kloosterboer" w:date="2018-06-18T14:12:00Z"/>
                <w:rFonts w:ascii="Calibri" w:hAnsi="Calibri" w:cs="Calibri"/>
              </w:rPr>
            </w:pPr>
            <w:ins w:id="13820" w:author="Arjan Kloosterboer" w:date="2018-06-18T14:12:00Z">
              <w:r>
                <w:rPr>
                  <w:rFonts w:ascii="Calibri" w:hAnsi="Calibri" w:cs="Calibri"/>
                </w:rPr>
                <w:t> </w:t>
              </w:r>
            </w:ins>
          </w:p>
        </w:tc>
        <w:tc>
          <w:tcPr>
            <w:tcW w:w="4703" w:type="pct"/>
            <w:tcBorders>
              <w:top w:val="nil"/>
              <w:left w:val="nil"/>
              <w:bottom w:val="nil"/>
              <w:right w:val="nil"/>
            </w:tcBorders>
            <w:hideMark/>
          </w:tcPr>
          <w:p w14:paraId="162F6A85" w14:textId="77777777" w:rsidR="00B641F0" w:rsidRPr="00B641F0" w:rsidRDefault="00B641F0" w:rsidP="00E205E7">
            <w:pPr>
              <w:rPr>
                <w:ins w:id="13821" w:author="Arjan Kloosterboer" w:date="2018-06-18T14:12:00Z"/>
                <w:rFonts w:ascii="Calibri" w:hAnsi="Calibri" w:cs="Calibri"/>
                <w:lang w:val="nl-NL"/>
              </w:rPr>
            </w:pPr>
            <w:ins w:id="13822" w:author="Arjan Kloosterboer" w:date="2018-06-18T14:12:00Z">
              <w:r w:rsidRPr="00B641F0">
                <w:rPr>
                  <w:rFonts w:ascii="Calibri" w:hAnsi="Calibri" w:cs="Calibri"/>
                  <w:lang w:val="nl-NL"/>
                </w:rPr>
                <w:t xml:space="preserve">De gegevensgroep is afgeleid van de relatiesoort 'ZAAKTYPE is deelzaaktype van ZAAKTYPE' in het IMZTC ('platgeslagen relatie') . Het verschaft infrmatie over de zaaktypen waarvan het ZAAKTYPE een deelzaaktype kan zijn. Zie verder de toelichting op genoemde relatiesoort in het IMZTC. </w:t>
              </w:r>
            </w:ins>
          </w:p>
        </w:tc>
      </w:tr>
    </w:tbl>
    <w:p w14:paraId="3889620F" w14:textId="77777777" w:rsidR="00B641F0" w:rsidRDefault="00B641F0" w:rsidP="006757BE">
      <w:pPr>
        <w:rPr>
          <w:lang w:val="nl-NL"/>
        </w:rPr>
      </w:pPr>
    </w:p>
    <w:p w14:paraId="2D4436D2" w14:textId="2E42ACAB" w:rsidR="002B0381" w:rsidRDefault="00171943" w:rsidP="006757BE">
      <w:pPr>
        <w:rPr>
          <w:lang w:val="nl-NL"/>
        </w:rPr>
      </w:pPr>
      <w:r w:rsidRPr="00171943">
        <w:rPr>
          <w:lang w:val="nl-NL"/>
        </w:rPr>
        <w:t xml:space="preserve">Zie </w:t>
      </w:r>
      <w:r w:rsidR="00862276">
        <w:rPr>
          <w:lang w:val="nl-NL"/>
        </w:rPr>
        <w:t>het</w:t>
      </w:r>
      <w:r w:rsidRPr="00171943">
        <w:rPr>
          <w:lang w:val="nl-NL"/>
        </w:rPr>
        <w:t xml:space="preserve"> </w:t>
      </w:r>
      <w:r w:rsidR="00862276">
        <w:rPr>
          <w:lang w:val="nl-NL"/>
        </w:rPr>
        <w:t>Im</w:t>
      </w:r>
      <w:r w:rsidRPr="00171943">
        <w:rPr>
          <w:lang w:val="nl-NL"/>
        </w:rPr>
        <w:t xml:space="preserve">ZTC voor </w:t>
      </w:r>
      <w:r w:rsidR="00E205E7">
        <w:rPr>
          <w:lang w:val="nl-NL"/>
        </w:rPr>
        <w:t>de specificaties van de attribuutsoorten</w:t>
      </w:r>
      <w:r w:rsidRPr="00171943">
        <w:rPr>
          <w:lang w:val="nl-NL"/>
        </w:rPr>
        <w:t>.</w:t>
      </w:r>
    </w:p>
    <w:p w14:paraId="2CF7E1F8" w14:textId="77777777" w:rsidR="00171943" w:rsidRPr="00862276" w:rsidRDefault="00862276" w:rsidP="00862276">
      <w:pPr>
        <w:pStyle w:val="Kop3"/>
        <w:rPr>
          <w:noProof/>
        </w:rPr>
      </w:pPr>
      <w:bookmarkStart w:id="13823" w:name="_Toc517094736"/>
      <w:r w:rsidRPr="00862276">
        <w:rPr>
          <w:noProof/>
        </w:rPr>
        <w:t>Unieke aanduiding</w:t>
      </w:r>
      <w:bookmarkEnd w:id="13823"/>
    </w:p>
    <w:p w14:paraId="3CA4AC1A" w14:textId="77777777" w:rsidR="00862276" w:rsidRPr="00DD0F4F" w:rsidRDefault="00862276" w:rsidP="00862276">
      <w:pPr>
        <w:rPr>
          <w:lang w:val="nl-NL"/>
        </w:rPr>
      </w:pPr>
      <w:r w:rsidRPr="00DD0F4F">
        <w:rPr>
          <w:lang w:val="nl-NL"/>
        </w:rPr>
        <w:t xml:space="preserve">De unieke aanduiding van een ZAAKTYPE wordt nu gevormd door de Zaaktype-omschrijving. Dit geeft  een unieke aanduiding binnen één organisatie (of eigenlijk binnen een registratie van zaken met bijbehorende gegevens). Als door organisaties samengewerkt wordt in een keten, is deze aanduiding pas uniek als daarover goede afspraken gemaakt worden en er conform die afspraken gewerkt wordt. Dit levert geen garantie op unieke aanduidingen van zaaktypen. </w:t>
      </w:r>
    </w:p>
    <w:p w14:paraId="146B4674" w14:textId="77777777" w:rsidR="00862276" w:rsidRPr="00DD0F4F" w:rsidRDefault="00862276" w:rsidP="00862276">
      <w:pPr>
        <w:rPr>
          <w:lang w:val="nl-NL"/>
        </w:rPr>
      </w:pPr>
      <w:r w:rsidRPr="00DD0F4F">
        <w:rPr>
          <w:lang w:val="nl-NL"/>
        </w:rPr>
        <w:t>In de ZTC 2.0 wordt de unieke aanduiding van een ZAAKTYPE gevormd door de unieke aanduiding van de CATALOGUS waartoe het ZAAKTYPE behoort in combinatie met de Zaaktype-identificatie (dus niet langer de Zaaktype-omschrijving). De unieke aanduiding van CATALOGUS is opgebouwd uit Domein (een afkorting waarmee wordt aangegeven voor welk domein in de CATALOGUS ZAAKTYPEn zijn uitgewerkt) en RSIN (het door een kamer toegekend uniek nummer voor de INGESCHREVEN NIET-NATUURLIJK PERSOON die de eigenaar is van de CATALOGUS).</w:t>
      </w:r>
    </w:p>
    <w:p w14:paraId="727A7DEB" w14:textId="77777777" w:rsidR="00862276" w:rsidRDefault="00862276" w:rsidP="00862276">
      <w:pPr>
        <w:rPr>
          <w:lang w:val="nl-NL"/>
        </w:rPr>
      </w:pPr>
      <w:r w:rsidRPr="00DD0F4F">
        <w:rPr>
          <w:lang w:val="nl-NL"/>
        </w:rPr>
        <w:t>Aangezien het RGBZ de ZTC volgt modelleren we de unieke aanduiding van ZAAKTYPE conform de ZTC 2.0. Daarmee voorzien we tevens in landelijk unieke aanduidingen van zaaktypen.</w:t>
      </w:r>
    </w:p>
    <w:p w14:paraId="603D9FE6" w14:textId="77777777" w:rsidR="00862276" w:rsidRDefault="00862276" w:rsidP="00862276">
      <w:pPr>
        <w:rPr>
          <w:lang w:val="nl-NL"/>
        </w:rPr>
      </w:pPr>
      <w:r w:rsidRPr="00171943">
        <w:rPr>
          <w:lang w:val="nl-NL"/>
        </w:rPr>
        <w:t xml:space="preserve">Zie </w:t>
      </w:r>
      <w:r>
        <w:rPr>
          <w:lang w:val="nl-NL"/>
        </w:rPr>
        <w:t>het Im</w:t>
      </w:r>
      <w:r w:rsidRPr="00171943">
        <w:rPr>
          <w:lang w:val="nl-NL"/>
        </w:rPr>
        <w:t xml:space="preserve">ZTC voor beschrijving van de </w:t>
      </w:r>
      <w:r>
        <w:rPr>
          <w:lang w:val="nl-NL"/>
        </w:rPr>
        <w:t xml:space="preserve">toegevoegde </w:t>
      </w:r>
      <w:r w:rsidRPr="00171943">
        <w:rPr>
          <w:lang w:val="nl-NL"/>
        </w:rPr>
        <w:t>attributen.</w:t>
      </w:r>
    </w:p>
    <w:p w14:paraId="372C1A64" w14:textId="77777777" w:rsidR="00862276" w:rsidRPr="00862276" w:rsidRDefault="00862276" w:rsidP="00862276">
      <w:pPr>
        <w:pStyle w:val="Kop3"/>
        <w:rPr>
          <w:noProof/>
        </w:rPr>
      </w:pPr>
      <w:bookmarkStart w:id="13824" w:name="_Toc517094737"/>
      <w:r w:rsidRPr="00862276">
        <w:rPr>
          <w:noProof/>
        </w:rPr>
        <w:t>Termijnen</w:t>
      </w:r>
      <w:bookmarkEnd w:id="13824"/>
    </w:p>
    <w:p w14:paraId="31FD2E05" w14:textId="77777777" w:rsidR="00862276" w:rsidRDefault="00862276" w:rsidP="007E5384">
      <w:pPr>
        <w:rPr>
          <w:lang w:val="nl-NL"/>
        </w:rPr>
      </w:pPr>
      <w:r w:rsidRPr="00862276">
        <w:rPr>
          <w:lang w:val="nl-NL"/>
        </w:rPr>
        <w:t xml:space="preserve">Zowel in het RGBZ als in het ImZTC komen attributen voor waarmee de tijdsduur van een behandeltermijn aangegeven kan worden: 'Doorlooptijd behandeling' en 'Servicenorm behandeling' bij het Zaaktype </w:t>
      </w:r>
      <w:r>
        <w:rPr>
          <w:lang w:val="nl-NL"/>
        </w:rPr>
        <w:t>(</w:t>
      </w:r>
      <w:r w:rsidRPr="00862276">
        <w:rPr>
          <w:lang w:val="nl-NL"/>
        </w:rPr>
        <w:t>en 'Doorlooptijd status' bij Statustype</w:t>
      </w:r>
      <w:r>
        <w:rPr>
          <w:lang w:val="nl-NL"/>
        </w:rPr>
        <w:t>)</w:t>
      </w:r>
      <w:r w:rsidRPr="00862276">
        <w:rPr>
          <w:lang w:val="nl-NL"/>
        </w:rPr>
        <w:t xml:space="preserve">. In RGBZ 1.0 (anno 2010) zijn deze termijnen gesteld in werkbare dagen. In het ImZTC (anno 2013) zijn deze gesteld in kalenderdagen. De reden </w:t>
      </w:r>
      <w:r w:rsidR="007E5384">
        <w:rPr>
          <w:lang w:val="nl-NL"/>
        </w:rPr>
        <w:t>voor het doorvoeren van</w:t>
      </w:r>
      <w:r w:rsidRPr="00862276">
        <w:rPr>
          <w:lang w:val="nl-NL"/>
        </w:rPr>
        <w:t xml:space="preserve"> deze wijziging (t.o.v. het RGBZ 1.0) </w:t>
      </w:r>
      <w:r w:rsidR="007E5384">
        <w:rPr>
          <w:lang w:val="nl-NL"/>
        </w:rPr>
        <w:t>wa</w:t>
      </w:r>
      <w:r w:rsidRPr="00862276">
        <w:rPr>
          <w:lang w:val="nl-NL"/>
        </w:rPr>
        <w:t xml:space="preserve">s </w:t>
      </w:r>
      <w:r w:rsidR="007E5384">
        <w:rPr>
          <w:lang w:val="nl-NL"/>
        </w:rPr>
        <w:t xml:space="preserve">gelegen in </w:t>
      </w:r>
      <w:r w:rsidRPr="00862276">
        <w:rPr>
          <w:lang w:val="nl-NL"/>
        </w:rPr>
        <w:t xml:space="preserve">de AWB </w:t>
      </w:r>
      <w:r>
        <w:rPr>
          <w:lang w:val="nl-NL"/>
        </w:rPr>
        <w:t xml:space="preserve">(Algemene Wet Bestuursrecht) </w:t>
      </w:r>
      <w:r w:rsidRPr="00862276">
        <w:rPr>
          <w:lang w:val="nl-NL"/>
        </w:rPr>
        <w:t xml:space="preserve">waar men het bijvoorbeeld heeft over een termijn van 6 weken (of 42 dagen). </w:t>
      </w:r>
      <w:r w:rsidR="007E5384">
        <w:rPr>
          <w:lang w:val="nl-NL"/>
        </w:rPr>
        <w:t>In de praktijk blijkt evenwel een</w:t>
      </w:r>
      <w:r w:rsidRPr="00862276">
        <w:rPr>
          <w:lang w:val="nl-NL"/>
        </w:rPr>
        <w:t xml:space="preserve"> behoefte om een doorlooptijd (ook) in werkbare dagen te kunnen specificeren. </w:t>
      </w:r>
      <w:r w:rsidR="007E5384">
        <w:rPr>
          <w:lang w:val="nl-NL"/>
        </w:rPr>
        <w:t>Hiervan is sprake in bepaalde specifieke wetgeving, zoals de Wet op de lijkbezorging. Om beide varianten te kunnen ondersteunen is het noodzakelijk om van een termijn</w:t>
      </w:r>
      <w:r w:rsidRPr="00862276">
        <w:rPr>
          <w:lang w:val="nl-NL"/>
        </w:rPr>
        <w:t xml:space="preserve"> aan te kunnen geven wat de eenheid </w:t>
      </w:r>
      <w:r w:rsidR="007E5384">
        <w:rPr>
          <w:lang w:val="nl-NL"/>
        </w:rPr>
        <w:t xml:space="preserve">daarvan </w:t>
      </w:r>
      <w:r w:rsidRPr="00862276">
        <w:rPr>
          <w:lang w:val="nl-NL"/>
        </w:rPr>
        <w:t xml:space="preserve">is: werkdagen, kalenderdagen, maanden of jaren. </w:t>
      </w:r>
      <w:r w:rsidR="007E5384">
        <w:rPr>
          <w:lang w:val="nl-NL"/>
        </w:rPr>
        <w:t>Een termijn in weken is te specificeren in kalenderdagen. Dit betekent de toevoeging van een eenheid-attribuut bij elk termijn-attribuut</w:t>
      </w:r>
      <w:r w:rsidR="002A3D94">
        <w:rPr>
          <w:lang w:val="nl-NL"/>
        </w:rPr>
        <w:t xml:space="preserve"> en het onderbrengen van beide attributen in een groepattribuut</w:t>
      </w:r>
      <w:r w:rsidRPr="00862276">
        <w:rPr>
          <w:lang w:val="nl-NL"/>
        </w:rPr>
        <w:t>.</w:t>
      </w:r>
    </w:p>
    <w:p w14:paraId="58DB386D" w14:textId="77777777" w:rsidR="00DB1D7F" w:rsidRPr="00BE10FF" w:rsidRDefault="00DB1D7F" w:rsidP="00DB1D7F">
      <w:pPr>
        <w:widowControl w:val="0"/>
        <w:autoSpaceDE w:val="0"/>
        <w:autoSpaceDN w:val="0"/>
        <w:adjustRightInd w:val="0"/>
        <w:spacing w:before="240" w:after="60" w:line="240" w:lineRule="auto"/>
        <w:outlineLvl w:val="3"/>
        <w:rPr>
          <w:rFonts w:ascii="Arial" w:hAnsi="Arial" w:cs="Arial"/>
          <w:b/>
          <w:color w:val="004080"/>
          <w:sz w:val="24"/>
          <w:szCs w:val="24"/>
        </w:rPr>
      </w:pPr>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del w:id="13825" w:author="Arjan" w:date="2014-11-11T21:24:00Z">
        <w:r w:rsidDel="002A3D94">
          <w:rPr>
            <w:rFonts w:ascii="Arial" w:eastAsia="Times New Roman" w:hAnsi="Arial" w:cs="Arial"/>
            <w:b/>
            <w:color w:val="004080"/>
            <w:sz w:val="24"/>
            <w:szCs w:val="24"/>
            <w:lang w:eastAsia="nl-NL"/>
          </w:rPr>
          <w:delText>A</w:delText>
        </w:r>
      </w:del>
      <w:ins w:id="13826" w:author="Arjan" w:date="2014-11-11T21:24:00Z">
        <w:r w:rsidR="002A3D94">
          <w:rPr>
            <w:rFonts w:ascii="Arial" w:eastAsia="Times New Roman" w:hAnsi="Arial" w:cs="Arial"/>
            <w:b/>
            <w:color w:val="004080"/>
            <w:sz w:val="24"/>
            <w:szCs w:val="24"/>
            <w:lang w:eastAsia="nl-NL"/>
          </w:rPr>
          <w:t>Groepa</w:t>
        </w:r>
      </w:ins>
      <w:r>
        <w:rPr>
          <w:rFonts w:ascii="Arial" w:eastAsia="Times New Roman" w:hAnsi="Arial" w:cs="Arial"/>
          <w:b/>
          <w:color w:val="004080"/>
          <w:sz w:val="24"/>
          <w:szCs w:val="24"/>
          <w:lang w:eastAsia="nl-NL"/>
        </w:rPr>
        <w:t>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00DA5D93" w:rsidRPr="00BE10FF">
        <w:rPr>
          <w:rFonts w:ascii="Arial" w:hAnsi="Arial" w:cs="Arial"/>
          <w:b/>
          <w:color w:val="004080"/>
          <w:sz w:val="24"/>
          <w:szCs w:val="24"/>
        </w:rPr>
        <w:fldChar w:fldCharType="begin" w:fldLock="1"/>
      </w:r>
      <w:r w:rsidRPr="00BE10FF">
        <w:rPr>
          <w:rFonts w:ascii="Arial" w:hAnsi="Arial" w:cs="Arial"/>
          <w:b/>
          <w:color w:val="004080"/>
          <w:sz w:val="24"/>
          <w:szCs w:val="24"/>
        </w:rPr>
        <w:instrText>MERGEFIELD Att.Name</w:instrText>
      </w:r>
      <w:r w:rsidR="00DA5D93" w:rsidRPr="00BE10FF">
        <w:rPr>
          <w:rFonts w:ascii="Arial" w:hAnsi="Arial" w:cs="Arial"/>
          <w:b/>
          <w:color w:val="004080"/>
          <w:sz w:val="24"/>
          <w:szCs w:val="24"/>
        </w:rPr>
        <w:fldChar w:fldCharType="separate"/>
      </w:r>
      <w:r w:rsidRPr="00BE10FF">
        <w:rPr>
          <w:rFonts w:ascii="Arial" w:hAnsi="Arial" w:cs="Arial"/>
          <w:b/>
          <w:color w:val="004080"/>
          <w:sz w:val="24"/>
          <w:szCs w:val="24"/>
        </w:rPr>
        <w:t>Doorlooptijd behandeling</w:t>
      </w:r>
      <w:r w:rsidR="00DA5D93" w:rsidRPr="00BE10FF">
        <w:rPr>
          <w:rFonts w:ascii="Arial" w:hAnsi="Arial" w:cs="Arial"/>
          <w:b/>
          <w:color w:val="004080"/>
          <w:sz w:val="24"/>
          <w:szCs w:val="24"/>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3330"/>
        <w:gridCol w:w="6030"/>
      </w:tblGrid>
      <w:tr w:rsidR="00DB1D7F" w:rsidRPr="00BE10FF" w14:paraId="71BFEB19" w14:textId="77777777" w:rsidTr="00DB1D7F">
        <w:trPr>
          <w:trHeight w:val="230"/>
        </w:trPr>
        <w:tc>
          <w:tcPr>
            <w:tcW w:w="3330" w:type="dxa"/>
            <w:tcBorders>
              <w:top w:val="nil"/>
              <w:left w:val="nil"/>
              <w:bottom w:val="nil"/>
              <w:right w:val="nil"/>
            </w:tcBorders>
          </w:tcPr>
          <w:p w14:paraId="6D1099CB" w14:textId="77777777"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lastRenderedPageBreak/>
              <w:t xml:space="preserve">Naam </w:t>
            </w:r>
          </w:p>
        </w:tc>
        <w:tc>
          <w:tcPr>
            <w:tcW w:w="6030" w:type="dxa"/>
            <w:tcBorders>
              <w:top w:val="nil"/>
              <w:left w:val="nil"/>
              <w:bottom w:val="nil"/>
              <w:right w:val="nil"/>
            </w:tcBorders>
          </w:tcPr>
          <w:p w14:paraId="30E8E5AD" w14:textId="77777777" w:rsidR="00DB1D7F" w:rsidRPr="00BE10FF" w:rsidRDefault="00DA5D93" w:rsidP="004A3B10">
            <w:pPr>
              <w:widowControl w:val="0"/>
              <w:autoSpaceDE w:val="0"/>
              <w:autoSpaceDN w:val="0"/>
              <w:adjustRightInd w:val="0"/>
              <w:spacing w:line="240" w:lineRule="auto"/>
              <w:rPr>
                <w:rFonts w:ascii="Calibri" w:hAnsi="Calibri" w:cs="Arial"/>
                <w:color w:val="0F0F0F"/>
                <w:szCs w:val="24"/>
              </w:rPr>
            </w:pPr>
            <w:r w:rsidRPr="00BE10FF">
              <w:rPr>
                <w:rFonts w:ascii="Arial" w:hAnsi="Arial" w:cs="Arial"/>
                <w:szCs w:val="24"/>
                <w:lang w:val="en-AU"/>
              </w:rPr>
              <w:fldChar w:fldCharType="begin" w:fldLock="1"/>
            </w:r>
            <w:r w:rsidR="00DB1D7F" w:rsidRPr="00BE10FF">
              <w:rPr>
                <w:rFonts w:ascii="Arial" w:hAnsi="Arial" w:cs="Arial"/>
                <w:szCs w:val="24"/>
                <w:lang w:val="en-AU"/>
              </w:rPr>
              <w:instrText xml:space="preserve">MERGEFIELD </w:instrText>
            </w:r>
            <w:r w:rsidR="00DB1D7F" w:rsidRPr="00BE10FF">
              <w:rPr>
                <w:rFonts w:ascii="Calibri" w:hAnsi="Calibri" w:cs="Arial"/>
                <w:color w:val="0F0F0F"/>
                <w:szCs w:val="24"/>
              </w:rPr>
              <w:instrText>Att.Name</w:instrText>
            </w:r>
            <w:r w:rsidRPr="00BE10FF">
              <w:rPr>
                <w:rFonts w:ascii="Arial" w:hAnsi="Arial" w:cs="Arial"/>
                <w:szCs w:val="24"/>
                <w:lang w:val="en-AU"/>
              </w:rPr>
              <w:fldChar w:fldCharType="separate"/>
            </w:r>
            <w:r w:rsidR="00DB1D7F" w:rsidRPr="00BE10FF">
              <w:rPr>
                <w:rFonts w:ascii="Calibri" w:hAnsi="Calibri" w:cs="Arial"/>
                <w:color w:val="0F0F0F"/>
                <w:szCs w:val="24"/>
              </w:rPr>
              <w:t>Doorlooptijd behandeling</w:t>
            </w:r>
            <w:r w:rsidRPr="00BE10FF">
              <w:rPr>
                <w:rFonts w:ascii="Arial" w:hAnsi="Arial" w:cs="Arial"/>
                <w:szCs w:val="24"/>
                <w:lang w:val="en-AU"/>
              </w:rPr>
              <w:fldChar w:fldCharType="end"/>
            </w:r>
          </w:p>
        </w:tc>
      </w:tr>
      <w:tr w:rsidR="00DB1D7F" w:rsidRPr="00BE10FF" w14:paraId="446FAFB7" w14:textId="77777777" w:rsidTr="00DB1D7F">
        <w:tc>
          <w:tcPr>
            <w:tcW w:w="3330" w:type="dxa"/>
            <w:tcBorders>
              <w:top w:val="nil"/>
              <w:left w:val="nil"/>
              <w:bottom w:val="nil"/>
              <w:right w:val="nil"/>
            </w:tcBorders>
          </w:tcPr>
          <w:p w14:paraId="6AAB0255" w14:textId="77777777"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Herkomst </w:t>
            </w:r>
          </w:p>
        </w:tc>
        <w:tc>
          <w:tcPr>
            <w:tcW w:w="6030" w:type="dxa"/>
            <w:tcBorders>
              <w:top w:val="nil"/>
              <w:left w:val="nil"/>
              <w:bottom w:val="nil"/>
              <w:right w:val="nil"/>
            </w:tcBorders>
          </w:tcPr>
          <w:p w14:paraId="3D857895" w14:textId="77777777" w:rsidR="00DB1D7F" w:rsidRPr="00BE10FF" w:rsidRDefault="00DB1D7F"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KING</w:t>
            </w:r>
          </w:p>
        </w:tc>
      </w:tr>
      <w:tr w:rsidR="00DB1D7F" w:rsidRPr="00BE10FF" w14:paraId="76E4CD38" w14:textId="77777777" w:rsidTr="00DB1D7F">
        <w:tc>
          <w:tcPr>
            <w:tcW w:w="3330" w:type="dxa"/>
            <w:tcBorders>
              <w:top w:val="nil"/>
              <w:left w:val="nil"/>
              <w:bottom w:val="nil"/>
              <w:right w:val="nil"/>
            </w:tcBorders>
          </w:tcPr>
          <w:p w14:paraId="0BB4D32E" w14:textId="77777777"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Code </w:t>
            </w:r>
          </w:p>
        </w:tc>
        <w:tc>
          <w:tcPr>
            <w:tcW w:w="6030" w:type="dxa"/>
            <w:tcBorders>
              <w:top w:val="nil"/>
              <w:left w:val="nil"/>
              <w:bottom w:val="nil"/>
              <w:right w:val="nil"/>
            </w:tcBorders>
          </w:tcPr>
          <w:p w14:paraId="33163B11" w14:textId="77777777" w:rsidR="00DB1D7F" w:rsidRPr="00BE10FF" w:rsidRDefault="00DB1D7F" w:rsidP="004A3B10">
            <w:pPr>
              <w:widowControl w:val="0"/>
              <w:autoSpaceDE w:val="0"/>
              <w:autoSpaceDN w:val="0"/>
              <w:adjustRightInd w:val="0"/>
              <w:spacing w:line="240" w:lineRule="auto"/>
              <w:rPr>
                <w:rFonts w:ascii="Calibri" w:hAnsi="Calibri" w:cs="Arial"/>
                <w:color w:val="0F0F0F"/>
                <w:szCs w:val="24"/>
              </w:rPr>
            </w:pPr>
          </w:p>
        </w:tc>
      </w:tr>
      <w:tr w:rsidR="00DB1D7F" w:rsidRPr="00BE10FF" w14:paraId="5A61AF55" w14:textId="77777777" w:rsidTr="00DB1D7F">
        <w:tc>
          <w:tcPr>
            <w:tcW w:w="3330" w:type="dxa"/>
            <w:tcBorders>
              <w:top w:val="nil"/>
              <w:left w:val="nil"/>
              <w:bottom w:val="nil"/>
              <w:right w:val="nil"/>
            </w:tcBorders>
          </w:tcPr>
          <w:p w14:paraId="42A1D993" w14:textId="77777777"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XML-tag </w:t>
            </w:r>
          </w:p>
        </w:tc>
        <w:tc>
          <w:tcPr>
            <w:tcW w:w="6030" w:type="dxa"/>
            <w:tcBorders>
              <w:top w:val="nil"/>
              <w:left w:val="nil"/>
              <w:bottom w:val="nil"/>
              <w:right w:val="nil"/>
            </w:tcBorders>
          </w:tcPr>
          <w:p w14:paraId="5624BC89" w14:textId="77777777" w:rsidR="00DB1D7F" w:rsidRPr="00BE10FF" w:rsidRDefault="00DA5D93" w:rsidP="004A3B10">
            <w:pPr>
              <w:widowControl w:val="0"/>
              <w:autoSpaceDE w:val="0"/>
              <w:autoSpaceDN w:val="0"/>
              <w:adjustRightInd w:val="0"/>
              <w:spacing w:line="240" w:lineRule="auto"/>
              <w:rPr>
                <w:rFonts w:ascii="Calibri" w:hAnsi="Calibri" w:cs="Arial"/>
                <w:color w:val="0F0F0F"/>
                <w:szCs w:val="24"/>
              </w:rPr>
            </w:pPr>
            <w:r w:rsidRPr="00BE10FF">
              <w:rPr>
                <w:rFonts w:ascii="Arial" w:hAnsi="Arial" w:cs="Arial"/>
                <w:szCs w:val="24"/>
                <w:lang w:val="en-AU"/>
              </w:rPr>
              <w:fldChar w:fldCharType="begin" w:fldLock="1"/>
            </w:r>
            <w:r w:rsidR="00DB1D7F" w:rsidRPr="00BE10FF">
              <w:rPr>
                <w:rFonts w:ascii="Arial" w:hAnsi="Arial" w:cs="Arial"/>
                <w:szCs w:val="24"/>
                <w:lang w:val="en-AU"/>
              </w:rPr>
              <w:instrText xml:space="preserve">MERGEFIELD </w:instrText>
            </w:r>
            <w:r w:rsidR="00DB1D7F" w:rsidRPr="00BE10FF">
              <w:rPr>
                <w:rFonts w:ascii="Calibri" w:hAnsi="Calibri" w:cs="Arial"/>
                <w:color w:val="0F0F0F"/>
                <w:szCs w:val="24"/>
              </w:rPr>
              <w:instrText>Att.Alias</w:instrText>
            </w:r>
            <w:r w:rsidRPr="00BE10FF">
              <w:rPr>
                <w:rFonts w:ascii="Arial" w:hAnsi="Arial" w:cs="Arial"/>
                <w:szCs w:val="24"/>
                <w:lang w:val="en-AU"/>
              </w:rPr>
              <w:fldChar w:fldCharType="separate"/>
            </w:r>
            <w:r w:rsidR="00DB1D7F" w:rsidRPr="00BE10FF">
              <w:rPr>
                <w:rFonts w:ascii="Calibri" w:hAnsi="Calibri" w:cs="Arial"/>
                <w:color w:val="0F0F0F"/>
                <w:szCs w:val="24"/>
              </w:rPr>
              <w:t>doorlooptijd</w:t>
            </w:r>
            <w:r w:rsidRPr="00BE10FF">
              <w:rPr>
                <w:rFonts w:ascii="Arial" w:hAnsi="Arial" w:cs="Arial"/>
                <w:szCs w:val="24"/>
                <w:lang w:val="en-AU"/>
              </w:rPr>
              <w:fldChar w:fldCharType="end"/>
            </w:r>
          </w:p>
        </w:tc>
      </w:tr>
      <w:tr w:rsidR="00DB1D7F" w:rsidRPr="00AE1A91" w14:paraId="1D26B450" w14:textId="77777777" w:rsidTr="00DB1D7F">
        <w:tc>
          <w:tcPr>
            <w:tcW w:w="3330" w:type="dxa"/>
            <w:tcBorders>
              <w:top w:val="nil"/>
              <w:left w:val="nil"/>
              <w:bottom w:val="nil"/>
              <w:right w:val="nil"/>
            </w:tcBorders>
          </w:tcPr>
          <w:p w14:paraId="7090285E" w14:textId="77777777"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Definitie </w:t>
            </w:r>
          </w:p>
        </w:tc>
        <w:tc>
          <w:tcPr>
            <w:tcW w:w="6030" w:type="dxa"/>
            <w:tcBorders>
              <w:top w:val="nil"/>
              <w:left w:val="nil"/>
              <w:bottom w:val="nil"/>
              <w:right w:val="nil"/>
            </w:tcBorders>
          </w:tcPr>
          <w:p w14:paraId="65698BD7" w14:textId="77777777" w:rsidR="00DB1D7F" w:rsidRPr="005561F3" w:rsidRDefault="00DA5D93" w:rsidP="004A3B10">
            <w:pPr>
              <w:widowControl w:val="0"/>
              <w:autoSpaceDE w:val="0"/>
              <w:autoSpaceDN w:val="0"/>
              <w:adjustRightInd w:val="0"/>
              <w:spacing w:line="240" w:lineRule="auto"/>
              <w:rPr>
                <w:rFonts w:ascii="Calibri" w:hAnsi="Calibri" w:cs="Arial"/>
                <w:color w:val="0F0F0F"/>
                <w:szCs w:val="24"/>
                <w:lang w:val="nl-NL"/>
              </w:rPr>
            </w:pPr>
            <w:r w:rsidRPr="00BE10FF">
              <w:rPr>
                <w:rFonts w:ascii="Arial" w:hAnsi="Arial" w:cs="Arial"/>
                <w:szCs w:val="24"/>
                <w:lang w:val="en-AU"/>
              </w:rPr>
              <w:fldChar w:fldCharType="begin" w:fldLock="1"/>
            </w:r>
            <w:r w:rsidR="00DB1D7F" w:rsidRPr="005561F3">
              <w:rPr>
                <w:rFonts w:ascii="Arial" w:hAnsi="Arial" w:cs="Arial"/>
                <w:szCs w:val="24"/>
                <w:lang w:val="nl-NL"/>
              </w:rPr>
              <w:instrText xml:space="preserve">MERGEFIELD </w:instrText>
            </w:r>
            <w:r w:rsidR="00DB1D7F" w:rsidRPr="005561F3">
              <w:rPr>
                <w:rFonts w:ascii="Calibri" w:hAnsi="Calibri" w:cs="Arial"/>
                <w:color w:val="0F0F0F"/>
                <w:szCs w:val="24"/>
                <w:lang w:val="nl-NL"/>
              </w:rPr>
              <w:instrText>Att.Notes</w:instrText>
            </w:r>
            <w:r w:rsidRPr="00BE10FF">
              <w:rPr>
                <w:rFonts w:ascii="Arial" w:hAnsi="Arial" w:cs="Arial"/>
                <w:szCs w:val="24"/>
                <w:lang w:val="en-AU"/>
              </w:rPr>
              <w:fldChar w:fldCharType="separate"/>
            </w:r>
            <w:r w:rsidR="00DB1D7F" w:rsidRPr="005561F3">
              <w:rPr>
                <w:rFonts w:ascii="Calibri" w:hAnsi="Calibri" w:cs="Arial"/>
                <w:color w:val="0F0F0F"/>
                <w:szCs w:val="24"/>
                <w:lang w:val="nl-NL"/>
              </w:rPr>
              <w:t>De periode waarbinnen volgens wet- en regelgeving een ZAAK van het ZAAKTYPE afgerond dient te zijn.</w:t>
            </w:r>
            <w:r w:rsidRPr="00BE10FF">
              <w:rPr>
                <w:rFonts w:ascii="Arial" w:hAnsi="Arial" w:cs="Arial"/>
                <w:szCs w:val="24"/>
                <w:lang w:val="en-AU"/>
              </w:rPr>
              <w:fldChar w:fldCharType="end"/>
            </w:r>
          </w:p>
        </w:tc>
      </w:tr>
      <w:tr w:rsidR="00DB1D7F" w:rsidRPr="00BE10FF" w14:paraId="6D55001B" w14:textId="77777777" w:rsidTr="00DB1D7F">
        <w:trPr>
          <w:trHeight w:val="230"/>
        </w:trPr>
        <w:tc>
          <w:tcPr>
            <w:tcW w:w="3330" w:type="dxa"/>
            <w:tcBorders>
              <w:top w:val="nil"/>
              <w:left w:val="nil"/>
              <w:bottom w:val="nil"/>
              <w:right w:val="nil"/>
            </w:tcBorders>
          </w:tcPr>
          <w:p w14:paraId="70E0288B" w14:textId="77777777"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Herkomst definitie </w:t>
            </w:r>
          </w:p>
        </w:tc>
        <w:tc>
          <w:tcPr>
            <w:tcW w:w="6030" w:type="dxa"/>
            <w:tcBorders>
              <w:top w:val="nil"/>
              <w:left w:val="nil"/>
              <w:bottom w:val="nil"/>
              <w:right w:val="nil"/>
            </w:tcBorders>
          </w:tcPr>
          <w:p w14:paraId="62804146" w14:textId="77777777" w:rsidR="00DB1D7F" w:rsidRPr="00BE10FF" w:rsidRDefault="00DB1D7F"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KING</w:t>
            </w:r>
          </w:p>
        </w:tc>
      </w:tr>
      <w:tr w:rsidR="00DB1D7F" w:rsidRPr="00BE10FF" w14:paraId="71A4690F" w14:textId="77777777" w:rsidTr="00DB1D7F">
        <w:tc>
          <w:tcPr>
            <w:tcW w:w="3330" w:type="dxa"/>
            <w:tcBorders>
              <w:top w:val="nil"/>
              <w:left w:val="nil"/>
              <w:bottom w:val="nil"/>
              <w:right w:val="nil"/>
            </w:tcBorders>
          </w:tcPr>
          <w:p w14:paraId="70F1F84D" w14:textId="77777777"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Datum opname </w:t>
            </w:r>
          </w:p>
        </w:tc>
        <w:tc>
          <w:tcPr>
            <w:tcW w:w="6030" w:type="dxa"/>
            <w:tcBorders>
              <w:top w:val="nil"/>
              <w:left w:val="nil"/>
              <w:bottom w:val="nil"/>
              <w:right w:val="nil"/>
            </w:tcBorders>
          </w:tcPr>
          <w:p w14:paraId="0DCFA2C7" w14:textId="77777777" w:rsidR="00DB1D7F" w:rsidRPr="00BE10FF" w:rsidRDefault="00DB1D7F"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1 juni 2008</w:t>
            </w:r>
          </w:p>
        </w:tc>
      </w:tr>
      <w:tr w:rsidR="003D5F9A" w:rsidRPr="00AE1A91" w14:paraId="3D909B55" w14:textId="77777777" w:rsidTr="00DB1D7F">
        <w:tc>
          <w:tcPr>
            <w:tcW w:w="3330" w:type="dxa"/>
            <w:tcBorders>
              <w:top w:val="nil"/>
              <w:left w:val="nil"/>
              <w:bottom w:val="nil"/>
              <w:right w:val="nil"/>
            </w:tcBorders>
          </w:tcPr>
          <w:p w14:paraId="4B5F4A34" w14:textId="77777777" w:rsidR="003D5F9A" w:rsidRPr="00BE10FF" w:rsidRDefault="003D5F9A" w:rsidP="004A3B10">
            <w:pPr>
              <w:widowControl w:val="0"/>
              <w:autoSpaceDE w:val="0"/>
              <w:autoSpaceDN w:val="0"/>
              <w:adjustRightInd w:val="0"/>
              <w:spacing w:line="240" w:lineRule="auto"/>
              <w:rPr>
                <w:rFonts w:ascii="Calibri" w:hAnsi="Calibri" w:cs="Arial"/>
                <w:b/>
                <w:color w:val="000000"/>
                <w:szCs w:val="24"/>
              </w:rPr>
            </w:pPr>
            <w:r>
              <w:rPr>
                <w:rFonts w:ascii="Calibri" w:hAnsi="Calibri" w:cs="Arial"/>
                <w:b/>
                <w:color w:val="000000"/>
                <w:szCs w:val="24"/>
              </w:rPr>
              <w:t>Toelichting</w:t>
            </w:r>
          </w:p>
        </w:tc>
        <w:tc>
          <w:tcPr>
            <w:tcW w:w="6030" w:type="dxa"/>
            <w:tcBorders>
              <w:top w:val="nil"/>
              <w:left w:val="nil"/>
              <w:bottom w:val="nil"/>
              <w:right w:val="nil"/>
            </w:tcBorders>
          </w:tcPr>
          <w:p w14:paraId="21AE7A25" w14:textId="77777777" w:rsidR="003D5F9A" w:rsidRPr="005561F3" w:rsidRDefault="003D5F9A" w:rsidP="002A3D94">
            <w:pPr>
              <w:widowControl w:val="0"/>
              <w:autoSpaceDE w:val="0"/>
              <w:autoSpaceDN w:val="0"/>
              <w:adjustRightInd w:val="0"/>
              <w:spacing w:line="240" w:lineRule="auto"/>
              <w:rPr>
                <w:rFonts w:ascii="Calibri" w:hAnsi="Calibri" w:cs="Arial"/>
                <w:color w:val="0F0F0F"/>
                <w:szCs w:val="24"/>
                <w:lang w:val="nl-NL"/>
              </w:rPr>
            </w:pPr>
            <w:r w:rsidRPr="005561F3">
              <w:rPr>
                <w:rFonts w:ascii="Calibri" w:hAnsi="Calibri" w:cs="Arial"/>
                <w:color w:val="0F0F0F"/>
                <w:szCs w:val="24"/>
                <w:lang w:val="nl-NL"/>
              </w:rPr>
              <w:t>De periode</w:t>
            </w:r>
            <w:del w:id="13827" w:author="Arjan" w:date="2014-11-11T21:25:00Z">
              <w:r w:rsidRPr="005561F3" w:rsidDel="002A3D94">
                <w:rPr>
                  <w:rFonts w:ascii="Calibri" w:hAnsi="Calibri" w:cs="Arial"/>
                  <w:color w:val="0F0F0F"/>
                  <w:szCs w:val="24"/>
                  <w:lang w:val="nl-NL"/>
                </w:rPr>
                <w:delText xml:space="preserve"> is in kalenderdagen; zie voor een definitie van dit begrip de AWB</w:delText>
              </w:r>
            </w:del>
            <w:ins w:id="13828" w:author="Arjan" w:date="2014-11-11T21:25:00Z">
              <w:r w:rsidR="002A3D94" w:rsidRPr="005561F3">
                <w:rPr>
                  <w:rFonts w:ascii="Calibri" w:hAnsi="Calibri" w:cs="Arial"/>
                  <w:color w:val="0F0F0F"/>
                  <w:szCs w:val="24"/>
                  <w:lang w:val="nl-NL"/>
                </w:rPr>
                <w:t xml:space="preserve"> wordt gespecificeerd met twee attr</w:t>
              </w:r>
            </w:ins>
            <w:ins w:id="13829" w:author="Arjan" w:date="2014-11-11T21:26:00Z">
              <w:r w:rsidR="002A3D94" w:rsidRPr="005561F3">
                <w:rPr>
                  <w:rFonts w:ascii="Calibri" w:hAnsi="Calibri" w:cs="Arial"/>
                  <w:color w:val="0F0F0F"/>
                  <w:szCs w:val="24"/>
                  <w:lang w:val="nl-NL"/>
                </w:rPr>
                <w:t>ibuutsoorten: voor de duur van de periode (bijvoorbeeld 3) en voor de eenheid waarin de duur gesteld is (bijvoorbeeld werkdagen)</w:t>
              </w:r>
            </w:ins>
            <w:r w:rsidRPr="005561F3">
              <w:rPr>
                <w:rFonts w:ascii="Calibri" w:hAnsi="Calibri" w:cs="Arial"/>
                <w:color w:val="0F0F0F"/>
                <w:szCs w:val="24"/>
                <w:lang w:val="nl-NL"/>
              </w:rPr>
              <w:t xml:space="preserve">. </w:t>
            </w:r>
            <w:ins w:id="13830" w:author="Arjan" w:date="2014-11-11T16:06:00Z">
              <w:r w:rsidRPr="005561F3">
                <w:rPr>
                  <w:rFonts w:ascii="Calibri" w:hAnsi="Calibri" w:cs="Arial"/>
                  <w:color w:val="0F0F0F"/>
                  <w:szCs w:val="24"/>
                  <w:lang w:val="nl-NL"/>
                </w:rPr>
                <w:br/>
              </w:r>
            </w:ins>
            <w:r w:rsidRPr="005561F3">
              <w:rPr>
                <w:rFonts w:ascii="Calibri" w:hAnsi="Calibri" w:cs="Arial"/>
                <w:color w:val="0F0F0F"/>
                <w:szCs w:val="24"/>
                <w:lang w:val="nl-NL"/>
              </w:rPr>
              <w:t>De startdatum van de zaak markeert de eerste dag. De uiterlijke einddatum van de zaak markeert de laatste dag.</w:t>
            </w:r>
          </w:p>
        </w:tc>
      </w:tr>
      <w:tr w:rsidR="00DB1D7F" w:rsidRPr="00AE1A91" w:rsidDel="002A3D94" w14:paraId="3B583460" w14:textId="77777777" w:rsidTr="00DB1D7F">
        <w:trPr>
          <w:del w:id="13831" w:author="Arjan" w:date="2014-11-11T21:27:00Z"/>
        </w:trPr>
        <w:tc>
          <w:tcPr>
            <w:tcW w:w="3330" w:type="dxa"/>
            <w:tcBorders>
              <w:top w:val="nil"/>
              <w:left w:val="nil"/>
              <w:bottom w:val="nil"/>
              <w:right w:val="nil"/>
            </w:tcBorders>
          </w:tcPr>
          <w:p w14:paraId="6FA3E710" w14:textId="77777777" w:rsidR="00DB1D7F" w:rsidRPr="005561F3" w:rsidDel="002A3D94" w:rsidRDefault="00DB1D7F" w:rsidP="004A3B10">
            <w:pPr>
              <w:widowControl w:val="0"/>
              <w:autoSpaceDE w:val="0"/>
              <w:autoSpaceDN w:val="0"/>
              <w:adjustRightInd w:val="0"/>
              <w:spacing w:line="240" w:lineRule="auto"/>
              <w:rPr>
                <w:del w:id="13832" w:author="Arjan" w:date="2014-11-11T21:27:00Z"/>
                <w:rFonts w:ascii="Calibri" w:hAnsi="Calibri" w:cs="Arial"/>
                <w:color w:val="000000"/>
                <w:szCs w:val="24"/>
                <w:lang w:val="nl-NL"/>
              </w:rPr>
            </w:pPr>
            <w:del w:id="13833" w:author="Arjan" w:date="2014-11-11T21:27:00Z">
              <w:r w:rsidRPr="005561F3" w:rsidDel="002A3D94">
                <w:rPr>
                  <w:rFonts w:ascii="Calibri" w:hAnsi="Calibri" w:cs="Arial"/>
                  <w:b/>
                  <w:color w:val="000000"/>
                  <w:szCs w:val="24"/>
                  <w:lang w:val="nl-NL"/>
                </w:rPr>
                <w:delText xml:space="preserve">Formaat </w:delText>
              </w:r>
            </w:del>
          </w:p>
        </w:tc>
        <w:tc>
          <w:tcPr>
            <w:tcW w:w="6030" w:type="dxa"/>
            <w:tcBorders>
              <w:top w:val="nil"/>
              <w:left w:val="nil"/>
              <w:bottom w:val="nil"/>
              <w:right w:val="nil"/>
            </w:tcBorders>
          </w:tcPr>
          <w:p w14:paraId="7DE4532F" w14:textId="77777777" w:rsidR="00DB1D7F" w:rsidRPr="005561F3" w:rsidDel="002A3D94" w:rsidRDefault="00DA5D93" w:rsidP="004A3B10">
            <w:pPr>
              <w:widowControl w:val="0"/>
              <w:autoSpaceDE w:val="0"/>
              <w:autoSpaceDN w:val="0"/>
              <w:adjustRightInd w:val="0"/>
              <w:spacing w:line="240" w:lineRule="auto"/>
              <w:rPr>
                <w:del w:id="13834" w:author="Arjan" w:date="2014-11-11T21:27:00Z"/>
                <w:rFonts w:ascii="Calibri" w:hAnsi="Calibri" w:cs="Arial"/>
                <w:color w:val="0F0F0F"/>
                <w:szCs w:val="24"/>
                <w:lang w:val="nl-NL"/>
              </w:rPr>
            </w:pPr>
            <w:del w:id="13835" w:author="Arjan" w:date="2014-11-11T21:27:00Z">
              <w:r w:rsidRPr="00BE10FF" w:rsidDel="002A3D94">
                <w:rPr>
                  <w:rFonts w:ascii="Arial" w:hAnsi="Arial" w:cs="Arial"/>
                  <w:szCs w:val="24"/>
                  <w:lang w:val="en-AU"/>
                </w:rPr>
                <w:fldChar w:fldCharType="begin" w:fldLock="1"/>
              </w:r>
              <w:r w:rsidR="00DB1D7F" w:rsidRPr="005561F3" w:rsidDel="002A3D94">
                <w:rPr>
                  <w:rFonts w:ascii="Arial" w:hAnsi="Arial" w:cs="Arial"/>
                  <w:szCs w:val="24"/>
                  <w:lang w:val="nl-NL"/>
                </w:rPr>
                <w:delInstrText xml:space="preserve">MERGEFIELD </w:delInstrText>
              </w:r>
              <w:r w:rsidR="00DB1D7F" w:rsidRPr="005561F3" w:rsidDel="002A3D94">
                <w:rPr>
                  <w:rFonts w:ascii="Calibri" w:hAnsi="Calibri" w:cs="Arial"/>
                  <w:color w:val="0F0F0F"/>
                  <w:szCs w:val="24"/>
                  <w:lang w:val="nl-NL"/>
                </w:rPr>
                <w:delInstrText>Att.Type</w:delInstrText>
              </w:r>
              <w:r w:rsidRPr="00BE10FF" w:rsidDel="002A3D94">
                <w:rPr>
                  <w:rFonts w:ascii="Arial" w:hAnsi="Arial" w:cs="Arial"/>
                  <w:szCs w:val="24"/>
                  <w:lang w:val="en-AU"/>
                </w:rPr>
                <w:fldChar w:fldCharType="separate"/>
              </w:r>
              <w:r w:rsidR="00DB1D7F" w:rsidRPr="005561F3" w:rsidDel="002A3D94">
                <w:rPr>
                  <w:rFonts w:ascii="Calibri" w:hAnsi="Calibri" w:cs="Arial"/>
                  <w:color w:val="0F0F0F"/>
                  <w:szCs w:val="24"/>
                  <w:lang w:val="nl-NL"/>
                </w:rPr>
                <w:delText>N3</w:delText>
              </w:r>
              <w:r w:rsidRPr="00BE10FF" w:rsidDel="002A3D94">
                <w:rPr>
                  <w:rFonts w:ascii="Arial" w:hAnsi="Arial" w:cs="Arial"/>
                  <w:szCs w:val="24"/>
                  <w:lang w:val="en-AU"/>
                </w:rPr>
                <w:fldChar w:fldCharType="end"/>
              </w:r>
            </w:del>
          </w:p>
        </w:tc>
      </w:tr>
      <w:tr w:rsidR="00DB1D7F" w:rsidRPr="00AE1A91" w:rsidDel="002A3D94" w14:paraId="7551DE8D" w14:textId="77777777" w:rsidTr="00DB1D7F">
        <w:trPr>
          <w:trHeight w:val="230"/>
          <w:del w:id="13836" w:author="Arjan" w:date="2014-11-11T21:27:00Z"/>
        </w:trPr>
        <w:tc>
          <w:tcPr>
            <w:tcW w:w="3330" w:type="dxa"/>
            <w:tcBorders>
              <w:top w:val="nil"/>
              <w:left w:val="nil"/>
              <w:bottom w:val="nil"/>
              <w:right w:val="nil"/>
            </w:tcBorders>
          </w:tcPr>
          <w:p w14:paraId="41DE1BEB" w14:textId="77777777" w:rsidR="00DB1D7F" w:rsidRPr="005561F3" w:rsidDel="002A3D94" w:rsidRDefault="00DB1D7F" w:rsidP="004A3B10">
            <w:pPr>
              <w:widowControl w:val="0"/>
              <w:autoSpaceDE w:val="0"/>
              <w:autoSpaceDN w:val="0"/>
              <w:adjustRightInd w:val="0"/>
              <w:spacing w:line="240" w:lineRule="auto"/>
              <w:rPr>
                <w:del w:id="13837" w:author="Arjan" w:date="2014-11-11T21:27:00Z"/>
                <w:rFonts w:ascii="Calibri" w:hAnsi="Calibri" w:cs="Arial"/>
                <w:color w:val="000000"/>
                <w:szCs w:val="24"/>
                <w:lang w:val="nl-NL"/>
              </w:rPr>
            </w:pPr>
            <w:del w:id="13838" w:author="Arjan" w:date="2014-11-11T21:27:00Z">
              <w:r w:rsidRPr="005561F3" w:rsidDel="002A3D94">
                <w:rPr>
                  <w:rFonts w:ascii="Calibri" w:hAnsi="Calibri" w:cs="Arial"/>
                  <w:b/>
                  <w:color w:val="000000"/>
                  <w:szCs w:val="24"/>
                  <w:lang w:val="nl-NL"/>
                </w:rPr>
                <w:delText>Waardenverzameling</w:delText>
              </w:r>
            </w:del>
          </w:p>
        </w:tc>
        <w:tc>
          <w:tcPr>
            <w:tcW w:w="6030" w:type="dxa"/>
            <w:tcBorders>
              <w:top w:val="nil"/>
              <w:left w:val="nil"/>
              <w:bottom w:val="nil"/>
              <w:right w:val="nil"/>
            </w:tcBorders>
          </w:tcPr>
          <w:p w14:paraId="00E1E66F" w14:textId="77777777" w:rsidR="00DB1D7F" w:rsidRPr="005561F3" w:rsidDel="002A3D94" w:rsidRDefault="00DB1D7F" w:rsidP="00207F2A">
            <w:pPr>
              <w:widowControl w:val="0"/>
              <w:autoSpaceDE w:val="0"/>
              <w:autoSpaceDN w:val="0"/>
              <w:adjustRightInd w:val="0"/>
              <w:spacing w:line="240" w:lineRule="auto"/>
              <w:rPr>
                <w:del w:id="13839" w:author="Arjan" w:date="2014-11-11T21:27:00Z"/>
                <w:rFonts w:ascii="Calibri" w:hAnsi="Calibri" w:cs="Arial"/>
                <w:color w:val="0F0F0F"/>
                <w:szCs w:val="24"/>
                <w:lang w:val="nl-NL"/>
              </w:rPr>
            </w:pPr>
            <w:del w:id="13840" w:author="Arjan" w:date="2014-11-11T21:27:00Z">
              <w:r w:rsidRPr="005561F3" w:rsidDel="002A3D94">
                <w:rPr>
                  <w:rFonts w:ascii="Calibri" w:hAnsi="Calibri" w:cs="Arial"/>
                  <w:color w:val="0F0F0F"/>
                  <w:szCs w:val="24"/>
                  <w:lang w:val="nl-NL"/>
                </w:rPr>
                <w:delText xml:space="preserve">1-999 </w:delText>
              </w:r>
            </w:del>
            <w:del w:id="13841" w:author="Arjan" w:date="2014-11-11T16:06:00Z">
              <w:r w:rsidRPr="005561F3" w:rsidDel="00207F2A">
                <w:rPr>
                  <w:rFonts w:ascii="Calibri" w:hAnsi="Calibri" w:cs="Arial"/>
                  <w:color w:val="0F0F0F"/>
                  <w:szCs w:val="24"/>
                  <w:lang w:val="nl-NL"/>
                </w:rPr>
                <w:delText>kalenderdagen</w:delText>
              </w:r>
            </w:del>
          </w:p>
        </w:tc>
      </w:tr>
      <w:tr w:rsidR="00DB1D7F" w:rsidRPr="00BE10FF" w14:paraId="1392947F" w14:textId="77777777" w:rsidTr="00DB1D7F">
        <w:trPr>
          <w:trHeight w:val="215"/>
        </w:trPr>
        <w:tc>
          <w:tcPr>
            <w:tcW w:w="3330" w:type="dxa"/>
            <w:tcBorders>
              <w:top w:val="nil"/>
              <w:left w:val="nil"/>
              <w:bottom w:val="nil"/>
              <w:right w:val="nil"/>
            </w:tcBorders>
          </w:tcPr>
          <w:p w14:paraId="60D3CA32" w14:textId="77777777"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Indicatie materiële historie</w:t>
            </w:r>
          </w:p>
        </w:tc>
        <w:tc>
          <w:tcPr>
            <w:tcW w:w="6030" w:type="dxa"/>
            <w:tcBorders>
              <w:top w:val="nil"/>
              <w:left w:val="nil"/>
              <w:bottom w:val="nil"/>
              <w:right w:val="nil"/>
            </w:tcBorders>
          </w:tcPr>
          <w:p w14:paraId="3800D906" w14:textId="77777777" w:rsidR="00DB1D7F" w:rsidRPr="00BE10FF" w:rsidRDefault="00DB1D7F"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Ja</w:t>
            </w:r>
          </w:p>
        </w:tc>
      </w:tr>
      <w:tr w:rsidR="00DB1D7F" w:rsidRPr="00BE10FF" w14:paraId="347EDB6E" w14:textId="77777777" w:rsidTr="00DB1D7F">
        <w:trPr>
          <w:trHeight w:val="230"/>
        </w:trPr>
        <w:tc>
          <w:tcPr>
            <w:tcW w:w="3330" w:type="dxa"/>
            <w:tcBorders>
              <w:top w:val="nil"/>
              <w:left w:val="nil"/>
              <w:bottom w:val="nil"/>
              <w:right w:val="nil"/>
            </w:tcBorders>
          </w:tcPr>
          <w:p w14:paraId="79579364" w14:textId="77777777"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Indicatie formele historie</w:t>
            </w:r>
          </w:p>
        </w:tc>
        <w:tc>
          <w:tcPr>
            <w:tcW w:w="6030" w:type="dxa"/>
            <w:tcBorders>
              <w:top w:val="nil"/>
              <w:left w:val="nil"/>
              <w:bottom w:val="nil"/>
              <w:right w:val="nil"/>
            </w:tcBorders>
          </w:tcPr>
          <w:p w14:paraId="2FBE5991" w14:textId="77777777" w:rsidR="00DB1D7F" w:rsidRPr="00BE10FF" w:rsidRDefault="00DB1D7F"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Nee</w:t>
            </w:r>
          </w:p>
        </w:tc>
      </w:tr>
      <w:tr w:rsidR="00DB1D7F" w:rsidRPr="00BE10FF" w14:paraId="3ED80510" w14:textId="77777777" w:rsidTr="00DB1D7F">
        <w:trPr>
          <w:trHeight w:val="230"/>
        </w:trPr>
        <w:tc>
          <w:tcPr>
            <w:tcW w:w="3330" w:type="dxa"/>
            <w:tcBorders>
              <w:top w:val="nil"/>
              <w:left w:val="nil"/>
              <w:bottom w:val="nil"/>
              <w:right w:val="nil"/>
            </w:tcBorders>
          </w:tcPr>
          <w:p w14:paraId="01B4D6F1" w14:textId="77777777" w:rsidR="00DB1D7F" w:rsidRPr="00BE10FF" w:rsidRDefault="00DB1D7F" w:rsidP="004A3B10">
            <w:pPr>
              <w:widowControl w:val="0"/>
              <w:autoSpaceDE w:val="0"/>
              <w:autoSpaceDN w:val="0"/>
              <w:adjustRightInd w:val="0"/>
              <w:spacing w:line="240" w:lineRule="auto"/>
              <w:rPr>
                <w:rFonts w:ascii="Calibri" w:hAnsi="Calibri" w:cs="Arial"/>
                <w:b/>
                <w:color w:val="000000"/>
                <w:szCs w:val="24"/>
              </w:rPr>
            </w:pPr>
            <w:r w:rsidRPr="00BE10FF">
              <w:rPr>
                <w:rFonts w:ascii="Calibri" w:hAnsi="Calibri" w:cs="Arial"/>
                <w:b/>
                <w:color w:val="000000"/>
                <w:szCs w:val="24"/>
              </w:rPr>
              <w:t>Aanduiding gebeurtenis</w:t>
            </w:r>
          </w:p>
        </w:tc>
        <w:tc>
          <w:tcPr>
            <w:tcW w:w="6030" w:type="dxa"/>
            <w:tcBorders>
              <w:top w:val="nil"/>
              <w:left w:val="nil"/>
              <w:bottom w:val="nil"/>
              <w:right w:val="nil"/>
            </w:tcBorders>
          </w:tcPr>
          <w:p w14:paraId="11A69613" w14:textId="77777777" w:rsidR="00DB1D7F" w:rsidRPr="00BE10FF" w:rsidRDefault="00DB1D7F"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Nee</w:t>
            </w:r>
          </w:p>
        </w:tc>
      </w:tr>
      <w:tr w:rsidR="00DB1D7F" w:rsidRPr="00BE10FF" w14:paraId="46BAF589" w14:textId="77777777" w:rsidTr="00DB1D7F">
        <w:trPr>
          <w:trHeight w:val="230"/>
        </w:trPr>
        <w:tc>
          <w:tcPr>
            <w:tcW w:w="3330" w:type="dxa"/>
            <w:tcBorders>
              <w:top w:val="nil"/>
              <w:left w:val="nil"/>
              <w:bottom w:val="nil"/>
              <w:right w:val="nil"/>
            </w:tcBorders>
          </w:tcPr>
          <w:p w14:paraId="0046FD19" w14:textId="77777777"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Aanduiding brondocument</w:t>
            </w:r>
          </w:p>
        </w:tc>
        <w:tc>
          <w:tcPr>
            <w:tcW w:w="6030" w:type="dxa"/>
            <w:tcBorders>
              <w:top w:val="nil"/>
              <w:left w:val="nil"/>
              <w:bottom w:val="nil"/>
              <w:right w:val="nil"/>
            </w:tcBorders>
          </w:tcPr>
          <w:p w14:paraId="3E686A18" w14:textId="77777777" w:rsidR="00DB1D7F" w:rsidRPr="00BE10FF" w:rsidRDefault="00DB1D7F" w:rsidP="004A3B10">
            <w:pPr>
              <w:widowControl w:val="0"/>
              <w:autoSpaceDE w:val="0"/>
              <w:autoSpaceDN w:val="0"/>
              <w:adjustRightInd w:val="0"/>
              <w:spacing w:line="240" w:lineRule="auto"/>
              <w:rPr>
                <w:rFonts w:ascii="Calibri" w:hAnsi="Calibri" w:cs="Arial"/>
                <w:color w:val="0F0F0F"/>
                <w:szCs w:val="24"/>
              </w:rPr>
            </w:pPr>
          </w:p>
        </w:tc>
      </w:tr>
      <w:tr w:rsidR="00DB1D7F" w:rsidRPr="00BE10FF" w14:paraId="6C703809" w14:textId="77777777" w:rsidTr="00DB1D7F">
        <w:trPr>
          <w:trHeight w:val="230"/>
        </w:trPr>
        <w:tc>
          <w:tcPr>
            <w:tcW w:w="3330" w:type="dxa"/>
            <w:tcBorders>
              <w:top w:val="nil"/>
              <w:left w:val="nil"/>
              <w:bottom w:val="nil"/>
              <w:right w:val="nil"/>
            </w:tcBorders>
          </w:tcPr>
          <w:p w14:paraId="0D6A5054" w14:textId="77777777"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Indicatie in onderzoek</w:t>
            </w:r>
          </w:p>
        </w:tc>
        <w:tc>
          <w:tcPr>
            <w:tcW w:w="6030" w:type="dxa"/>
            <w:tcBorders>
              <w:top w:val="nil"/>
              <w:left w:val="nil"/>
              <w:bottom w:val="nil"/>
              <w:right w:val="nil"/>
            </w:tcBorders>
          </w:tcPr>
          <w:p w14:paraId="42986BE6" w14:textId="77777777" w:rsidR="00DB1D7F" w:rsidRPr="00BE10FF" w:rsidRDefault="00DB1D7F"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Nee</w:t>
            </w:r>
          </w:p>
        </w:tc>
      </w:tr>
      <w:tr w:rsidR="00DB1D7F" w:rsidRPr="00BE10FF" w14:paraId="09D40A42" w14:textId="77777777" w:rsidTr="00DB1D7F">
        <w:tc>
          <w:tcPr>
            <w:tcW w:w="3330" w:type="dxa"/>
            <w:tcBorders>
              <w:top w:val="nil"/>
              <w:left w:val="nil"/>
              <w:bottom w:val="nil"/>
              <w:right w:val="nil"/>
            </w:tcBorders>
          </w:tcPr>
          <w:p w14:paraId="2822972C" w14:textId="77777777"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Aanduiding strijdigheid/nietigheid</w:t>
            </w:r>
          </w:p>
        </w:tc>
        <w:tc>
          <w:tcPr>
            <w:tcW w:w="6030" w:type="dxa"/>
            <w:tcBorders>
              <w:top w:val="nil"/>
              <w:left w:val="nil"/>
              <w:bottom w:val="nil"/>
              <w:right w:val="nil"/>
            </w:tcBorders>
          </w:tcPr>
          <w:p w14:paraId="520E4E05" w14:textId="77777777" w:rsidR="00DB1D7F" w:rsidRPr="00BE10FF" w:rsidRDefault="00DB1D7F"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Nee</w:t>
            </w:r>
          </w:p>
        </w:tc>
      </w:tr>
      <w:tr w:rsidR="00DB1D7F" w:rsidRPr="00BE10FF" w14:paraId="14D761DE" w14:textId="77777777" w:rsidTr="00DB1D7F">
        <w:trPr>
          <w:trHeight w:val="230"/>
        </w:trPr>
        <w:tc>
          <w:tcPr>
            <w:tcW w:w="3330" w:type="dxa"/>
            <w:tcBorders>
              <w:top w:val="nil"/>
              <w:left w:val="nil"/>
              <w:bottom w:val="nil"/>
              <w:right w:val="nil"/>
            </w:tcBorders>
          </w:tcPr>
          <w:p w14:paraId="269A43CB" w14:textId="77777777"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Indicatie kardinaliteit</w:t>
            </w:r>
          </w:p>
        </w:tc>
        <w:tc>
          <w:tcPr>
            <w:tcW w:w="6030" w:type="dxa"/>
            <w:tcBorders>
              <w:top w:val="nil"/>
              <w:left w:val="nil"/>
              <w:bottom w:val="nil"/>
              <w:right w:val="nil"/>
            </w:tcBorders>
          </w:tcPr>
          <w:p w14:paraId="072796F8" w14:textId="77777777" w:rsidR="00DB1D7F" w:rsidRPr="00BE10FF" w:rsidRDefault="00DA5D93" w:rsidP="004A3B10">
            <w:pPr>
              <w:widowControl w:val="0"/>
              <w:autoSpaceDE w:val="0"/>
              <w:autoSpaceDN w:val="0"/>
              <w:adjustRightInd w:val="0"/>
              <w:spacing w:line="240" w:lineRule="auto"/>
              <w:rPr>
                <w:rFonts w:ascii="Calibri" w:hAnsi="Calibri" w:cs="Arial"/>
                <w:color w:val="0F0F0F"/>
                <w:szCs w:val="24"/>
              </w:rPr>
            </w:pPr>
            <w:r w:rsidRPr="00BE10FF">
              <w:rPr>
                <w:rFonts w:ascii="Arial" w:hAnsi="Arial" w:cs="Arial"/>
                <w:szCs w:val="24"/>
                <w:lang w:val="en-AU"/>
              </w:rPr>
              <w:fldChar w:fldCharType="begin" w:fldLock="1"/>
            </w:r>
            <w:r w:rsidR="00DB1D7F" w:rsidRPr="00BE10FF">
              <w:rPr>
                <w:rFonts w:ascii="Arial" w:hAnsi="Arial" w:cs="Arial"/>
                <w:szCs w:val="24"/>
                <w:lang w:val="en-AU"/>
              </w:rPr>
              <w:instrText xml:space="preserve">MERGEFIELD </w:instrText>
            </w:r>
            <w:r w:rsidR="00DB1D7F" w:rsidRPr="00BE10FF">
              <w:rPr>
                <w:rFonts w:ascii="Calibri" w:hAnsi="Calibri" w:cs="Arial"/>
                <w:color w:val="0F0F0F"/>
                <w:szCs w:val="24"/>
              </w:rPr>
              <w:instrText>Att.LowerBound</w:instrText>
            </w:r>
            <w:r w:rsidRPr="00BE10FF">
              <w:rPr>
                <w:rFonts w:ascii="Arial" w:hAnsi="Arial" w:cs="Arial"/>
                <w:szCs w:val="24"/>
                <w:lang w:val="en-AU"/>
              </w:rPr>
              <w:fldChar w:fldCharType="separate"/>
            </w:r>
            <w:r w:rsidR="00DB1D7F" w:rsidRPr="00BE10FF">
              <w:rPr>
                <w:rFonts w:ascii="Calibri" w:hAnsi="Calibri" w:cs="Arial"/>
                <w:color w:val="0F0F0F"/>
                <w:szCs w:val="24"/>
              </w:rPr>
              <w:t>1</w:t>
            </w:r>
            <w:r w:rsidRPr="00BE10FF">
              <w:rPr>
                <w:rFonts w:ascii="Arial" w:hAnsi="Arial" w:cs="Arial"/>
                <w:szCs w:val="24"/>
                <w:lang w:val="en-AU"/>
              </w:rPr>
              <w:fldChar w:fldCharType="end"/>
            </w:r>
            <w:r w:rsidR="00DB1D7F" w:rsidRPr="00BE10FF">
              <w:rPr>
                <w:rFonts w:ascii="Calibri" w:hAnsi="Calibri" w:cs="Arial"/>
                <w:color w:val="0F0F0F"/>
                <w:szCs w:val="24"/>
              </w:rPr>
              <w:t xml:space="preserve"> - </w:t>
            </w:r>
            <w:r w:rsidRPr="00BE10FF">
              <w:rPr>
                <w:rFonts w:ascii="Calibri" w:hAnsi="Calibri" w:cs="Arial"/>
                <w:color w:val="0F0F0F"/>
                <w:szCs w:val="24"/>
              </w:rPr>
              <w:fldChar w:fldCharType="begin" w:fldLock="1"/>
            </w:r>
            <w:r w:rsidR="00DB1D7F" w:rsidRPr="00BE10FF">
              <w:rPr>
                <w:rFonts w:ascii="Calibri" w:hAnsi="Calibri" w:cs="Arial"/>
                <w:color w:val="0F0F0F"/>
                <w:szCs w:val="24"/>
              </w:rPr>
              <w:instrText>MERGEFIELD Att.UpperBound</w:instrText>
            </w:r>
            <w:r w:rsidRPr="00BE10FF">
              <w:rPr>
                <w:rFonts w:ascii="Calibri" w:hAnsi="Calibri" w:cs="Arial"/>
                <w:color w:val="0F0F0F"/>
                <w:szCs w:val="24"/>
              </w:rPr>
              <w:fldChar w:fldCharType="separate"/>
            </w:r>
            <w:r w:rsidR="00DB1D7F" w:rsidRPr="00BE10FF">
              <w:rPr>
                <w:rFonts w:ascii="Calibri" w:hAnsi="Calibri" w:cs="Arial"/>
                <w:color w:val="0F0F0F"/>
                <w:szCs w:val="24"/>
              </w:rPr>
              <w:t>1</w:t>
            </w:r>
            <w:r w:rsidRPr="00BE10FF">
              <w:rPr>
                <w:rFonts w:ascii="Calibri" w:hAnsi="Calibri" w:cs="Arial"/>
                <w:color w:val="0F0F0F"/>
                <w:szCs w:val="24"/>
              </w:rPr>
              <w:fldChar w:fldCharType="end"/>
            </w:r>
          </w:p>
        </w:tc>
      </w:tr>
      <w:tr w:rsidR="00DB1D7F" w:rsidRPr="00BE10FF" w14:paraId="644C667B" w14:textId="77777777" w:rsidTr="003D5F9A">
        <w:trPr>
          <w:trHeight w:val="230"/>
        </w:trPr>
        <w:tc>
          <w:tcPr>
            <w:tcW w:w="3330" w:type="dxa"/>
            <w:tcBorders>
              <w:top w:val="nil"/>
              <w:left w:val="nil"/>
              <w:right w:val="nil"/>
            </w:tcBorders>
          </w:tcPr>
          <w:p w14:paraId="25D236D9" w14:textId="77777777"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Indicatie authentiek</w:t>
            </w:r>
          </w:p>
        </w:tc>
        <w:tc>
          <w:tcPr>
            <w:tcW w:w="6030" w:type="dxa"/>
            <w:tcBorders>
              <w:top w:val="nil"/>
              <w:left w:val="nil"/>
              <w:right w:val="nil"/>
            </w:tcBorders>
          </w:tcPr>
          <w:p w14:paraId="0C8EFB53" w14:textId="77777777" w:rsidR="00DB1D7F" w:rsidRPr="00BE10FF" w:rsidRDefault="00DB1D7F"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Gemeentelijk kerngegeven</w:t>
            </w:r>
          </w:p>
        </w:tc>
      </w:tr>
      <w:tr w:rsidR="00DB1D7F" w:rsidRPr="00AE1A91" w14:paraId="7CEAA679" w14:textId="77777777" w:rsidTr="003D5F9A">
        <w:trPr>
          <w:trHeight w:val="230"/>
        </w:trPr>
        <w:tc>
          <w:tcPr>
            <w:tcW w:w="3330" w:type="dxa"/>
            <w:tcBorders>
              <w:top w:val="nil"/>
              <w:left w:val="nil"/>
              <w:bottom w:val="single" w:sz="4" w:space="0" w:color="auto"/>
              <w:right w:val="nil"/>
            </w:tcBorders>
          </w:tcPr>
          <w:p w14:paraId="620479E3" w14:textId="77777777" w:rsidR="00DB1D7F" w:rsidRPr="00BE10FF" w:rsidRDefault="00DB1D7F" w:rsidP="004A3B10">
            <w:pPr>
              <w:widowControl w:val="0"/>
              <w:autoSpaceDE w:val="0"/>
              <w:autoSpaceDN w:val="0"/>
              <w:adjustRightInd w:val="0"/>
              <w:spacing w:line="240" w:lineRule="auto"/>
              <w:rPr>
                <w:rFonts w:ascii="Calibri" w:hAnsi="Calibri" w:cs="Arial"/>
                <w:b/>
                <w:color w:val="000000"/>
                <w:szCs w:val="24"/>
              </w:rPr>
            </w:pPr>
            <w:r w:rsidRPr="00BE10FF">
              <w:rPr>
                <w:rFonts w:ascii="Calibri" w:hAnsi="Calibri" w:cs="Arial"/>
                <w:b/>
                <w:color w:val="000000"/>
                <w:szCs w:val="24"/>
              </w:rPr>
              <w:t xml:space="preserve">Regels </w:t>
            </w:r>
          </w:p>
        </w:tc>
        <w:tc>
          <w:tcPr>
            <w:tcW w:w="6030" w:type="dxa"/>
            <w:tcBorders>
              <w:top w:val="nil"/>
              <w:left w:val="nil"/>
              <w:bottom w:val="single" w:sz="4" w:space="0" w:color="auto"/>
              <w:right w:val="nil"/>
            </w:tcBorders>
          </w:tcPr>
          <w:p w14:paraId="60C4E74F" w14:textId="77777777" w:rsidR="00DB1D7F" w:rsidRPr="005561F3" w:rsidRDefault="00DB1D7F" w:rsidP="004A3B10">
            <w:pPr>
              <w:widowControl w:val="0"/>
              <w:autoSpaceDE w:val="0"/>
              <w:autoSpaceDN w:val="0"/>
              <w:adjustRightInd w:val="0"/>
              <w:spacing w:line="240" w:lineRule="auto"/>
              <w:rPr>
                <w:rFonts w:ascii="Calibri" w:hAnsi="Calibri" w:cs="Arial"/>
                <w:color w:val="0F0F0F"/>
                <w:szCs w:val="24"/>
                <w:lang w:val="nl-NL"/>
              </w:rPr>
            </w:pPr>
            <w:r w:rsidRPr="005561F3">
              <w:rPr>
                <w:rFonts w:ascii="Calibri" w:hAnsi="Calibri" w:cs="Arial"/>
                <w:color w:val="0F0F0F"/>
                <w:szCs w:val="24"/>
                <w:lang w:val="nl-NL"/>
              </w:rPr>
              <w:t>De attribuutsoort verandert alleen van waarde (materiële historie) op een datum die gelijk is aan een Versiedatum van het zaaktype.</w:t>
            </w:r>
          </w:p>
        </w:tc>
      </w:tr>
    </w:tbl>
    <w:p w14:paraId="51017BEC" w14:textId="77777777" w:rsidR="002A3D94" w:rsidRPr="0083120B" w:rsidRDefault="002A3D94" w:rsidP="002A3D94">
      <w:pPr>
        <w:widowControl w:val="0"/>
        <w:autoSpaceDE w:val="0"/>
        <w:autoSpaceDN w:val="0"/>
        <w:adjustRightInd w:val="0"/>
        <w:spacing w:before="240" w:after="60" w:line="240" w:lineRule="auto"/>
        <w:outlineLvl w:val="3"/>
        <w:rPr>
          <w:ins w:id="13842" w:author="Arjan" w:date="2014-11-11T21:27:00Z"/>
          <w:rFonts w:ascii="Arial" w:eastAsia="Times New Roman" w:hAnsi="Arial" w:cs="Arial"/>
          <w:b/>
          <w:color w:val="004080"/>
          <w:sz w:val="24"/>
          <w:szCs w:val="24"/>
          <w:lang w:eastAsia="nl-NL"/>
        </w:rPr>
      </w:pPr>
      <w:bookmarkStart w:id="13843" w:name="BKM_FEDE78EF_456A_4fb9_921F_3635440F8F64"/>
      <w:bookmarkEnd w:id="13843"/>
      <w:ins w:id="13844" w:author="Arjan" w:date="2014-11-11T21:27:00Z">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ins>
      <w:ins w:id="13845" w:author="Arjan" w:date="2014-11-11T21:28:00Z">
        <w:r>
          <w:rPr>
            <w:rFonts w:ascii="Arial" w:eastAsia="Times New Roman" w:hAnsi="Arial" w:cs="Arial"/>
            <w:b/>
            <w:color w:val="004080"/>
            <w:sz w:val="24"/>
            <w:szCs w:val="24"/>
            <w:lang w:eastAsia="nl-NL"/>
          </w:rPr>
          <w:t>Suba</w:t>
        </w:r>
      </w:ins>
      <w:ins w:id="13846" w:author="Arjan" w:date="2014-11-11T21:27:00Z">
        <w:r>
          <w:rPr>
            <w:rFonts w:ascii="Arial" w:eastAsia="Times New Roman" w:hAnsi="Arial" w:cs="Arial"/>
            <w:b/>
            <w:color w:val="004080"/>
            <w:sz w:val="24"/>
            <w:szCs w:val="24"/>
            <w:lang w:eastAsia="nl-NL"/>
          </w:rPr>
          <w:t>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ins>
      <w:ins w:id="13847" w:author="Arjan" w:date="2014-11-11T21:28:00Z">
        <w:r>
          <w:rPr>
            <w:rFonts w:ascii="Arial" w:eastAsia="Times New Roman" w:hAnsi="Arial" w:cs="Arial"/>
            <w:b/>
            <w:color w:val="004080"/>
            <w:sz w:val="24"/>
            <w:szCs w:val="24"/>
            <w:lang w:eastAsia="nl-NL"/>
          </w:rPr>
          <w:t>Periodeduur</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2A3D94" w:rsidRPr="00CD63CD" w14:paraId="6E6CA43C" w14:textId="77777777" w:rsidTr="00A044C0">
        <w:trPr>
          <w:trHeight w:val="232"/>
          <w:ins w:id="13848" w:author="Arjan" w:date="2014-11-11T21:27:00Z"/>
        </w:trPr>
        <w:tc>
          <w:tcPr>
            <w:tcW w:w="3780" w:type="dxa"/>
            <w:tcBorders>
              <w:top w:val="single" w:sz="4" w:space="0" w:color="auto"/>
              <w:left w:val="nil"/>
              <w:bottom w:val="nil"/>
              <w:right w:val="nil"/>
            </w:tcBorders>
          </w:tcPr>
          <w:p w14:paraId="40FBF243" w14:textId="77777777" w:rsidR="002A3D94" w:rsidRPr="00CD63CD" w:rsidRDefault="002A3D94" w:rsidP="00A044C0">
            <w:pPr>
              <w:autoSpaceDE w:val="0"/>
              <w:autoSpaceDN w:val="0"/>
              <w:adjustRightInd w:val="0"/>
              <w:spacing w:after="0" w:line="240" w:lineRule="auto"/>
              <w:rPr>
                <w:ins w:id="13849" w:author="Arjan" w:date="2014-11-11T21:27:00Z"/>
                <w:rFonts w:ascii="Arial" w:eastAsia="Times New Roman" w:hAnsi="Arial" w:cs="Arial"/>
                <w:color w:val="000000"/>
                <w:sz w:val="20"/>
                <w:szCs w:val="20"/>
              </w:rPr>
            </w:pPr>
            <w:ins w:id="13850" w:author="Arjan" w:date="2014-11-11T21:27:00Z">
              <w:r w:rsidRPr="00CD63C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1C89D2E7" w14:textId="77777777" w:rsidR="002A3D94" w:rsidRPr="00CD63CD" w:rsidRDefault="002A3D94" w:rsidP="00A044C0">
            <w:pPr>
              <w:autoSpaceDE w:val="0"/>
              <w:autoSpaceDN w:val="0"/>
              <w:adjustRightInd w:val="0"/>
              <w:spacing w:after="0" w:line="240" w:lineRule="auto"/>
              <w:rPr>
                <w:ins w:id="13851" w:author="Arjan" w:date="2014-11-11T21:27:00Z"/>
                <w:rFonts w:ascii="Arial" w:eastAsia="Times New Roman" w:hAnsi="Arial" w:cs="Arial"/>
                <w:color w:val="000000"/>
                <w:sz w:val="20"/>
                <w:szCs w:val="20"/>
              </w:rPr>
            </w:pPr>
            <w:ins w:id="13852" w:author="Arjan" w:date="2014-11-11T21:28:00Z">
              <w:r>
                <w:rPr>
                  <w:rFonts w:ascii="Arial" w:hAnsi="Arial" w:cs="Arial"/>
                  <w:sz w:val="20"/>
                  <w:szCs w:val="20"/>
                  <w:lang w:val="en-AU"/>
                </w:rPr>
                <w:t>Periodeduur</w:t>
              </w:r>
            </w:ins>
          </w:p>
        </w:tc>
      </w:tr>
      <w:tr w:rsidR="002A3D94" w:rsidRPr="00CD63CD" w14:paraId="2D1F2480" w14:textId="77777777" w:rsidTr="00A044C0">
        <w:trPr>
          <w:trHeight w:val="232"/>
          <w:ins w:id="13853" w:author="Arjan" w:date="2014-11-11T21:27:00Z"/>
        </w:trPr>
        <w:tc>
          <w:tcPr>
            <w:tcW w:w="3780" w:type="dxa"/>
            <w:tcBorders>
              <w:top w:val="nil"/>
              <w:left w:val="nil"/>
              <w:bottom w:val="nil"/>
              <w:right w:val="nil"/>
            </w:tcBorders>
          </w:tcPr>
          <w:p w14:paraId="58E5741A" w14:textId="77777777" w:rsidR="002A3D94" w:rsidRPr="00CD63CD" w:rsidRDefault="002A3D94" w:rsidP="00A044C0">
            <w:pPr>
              <w:autoSpaceDE w:val="0"/>
              <w:autoSpaceDN w:val="0"/>
              <w:adjustRightInd w:val="0"/>
              <w:spacing w:after="0" w:line="240" w:lineRule="auto"/>
              <w:rPr>
                <w:ins w:id="13854" w:author="Arjan" w:date="2014-11-11T21:27:00Z"/>
                <w:rFonts w:ascii="Arial" w:eastAsia="Times New Roman" w:hAnsi="Arial" w:cs="Arial"/>
                <w:b/>
                <w:bCs/>
                <w:color w:val="000000"/>
                <w:sz w:val="20"/>
                <w:szCs w:val="20"/>
              </w:rPr>
            </w:pPr>
          </w:p>
        </w:tc>
        <w:tc>
          <w:tcPr>
            <w:tcW w:w="5580" w:type="dxa"/>
            <w:tcBorders>
              <w:top w:val="nil"/>
              <w:left w:val="nil"/>
              <w:bottom w:val="nil"/>
              <w:right w:val="nil"/>
            </w:tcBorders>
          </w:tcPr>
          <w:p w14:paraId="75A3EF45" w14:textId="77777777" w:rsidR="002A3D94" w:rsidRPr="00CD63CD" w:rsidRDefault="002A3D94" w:rsidP="00A044C0">
            <w:pPr>
              <w:autoSpaceDE w:val="0"/>
              <w:autoSpaceDN w:val="0"/>
              <w:adjustRightInd w:val="0"/>
              <w:spacing w:after="0" w:line="240" w:lineRule="auto"/>
              <w:rPr>
                <w:ins w:id="13855" w:author="Arjan" w:date="2014-11-11T21:27:00Z"/>
                <w:rFonts w:ascii="Arial" w:eastAsia="Times New Roman" w:hAnsi="Arial" w:cs="Arial"/>
                <w:color w:val="000000"/>
                <w:sz w:val="20"/>
                <w:szCs w:val="20"/>
              </w:rPr>
            </w:pPr>
          </w:p>
        </w:tc>
      </w:tr>
      <w:tr w:rsidR="002A3D94" w:rsidRPr="00CD63CD" w14:paraId="0246AB1F" w14:textId="77777777" w:rsidTr="00A044C0">
        <w:trPr>
          <w:trHeight w:val="232"/>
          <w:ins w:id="13856" w:author="Arjan" w:date="2014-11-11T21:27:00Z"/>
        </w:trPr>
        <w:tc>
          <w:tcPr>
            <w:tcW w:w="3780" w:type="dxa"/>
            <w:tcBorders>
              <w:top w:val="nil"/>
              <w:left w:val="nil"/>
              <w:bottom w:val="nil"/>
              <w:right w:val="nil"/>
            </w:tcBorders>
          </w:tcPr>
          <w:p w14:paraId="1EC814D9" w14:textId="77777777" w:rsidR="002A3D94" w:rsidRPr="00CD63CD" w:rsidRDefault="002A3D94" w:rsidP="00A044C0">
            <w:pPr>
              <w:autoSpaceDE w:val="0"/>
              <w:autoSpaceDN w:val="0"/>
              <w:adjustRightInd w:val="0"/>
              <w:spacing w:after="0" w:line="240" w:lineRule="auto"/>
              <w:rPr>
                <w:ins w:id="13857" w:author="Arjan" w:date="2014-11-11T21:27:00Z"/>
                <w:rFonts w:ascii="Arial" w:eastAsia="Times New Roman" w:hAnsi="Arial" w:cs="Arial"/>
                <w:color w:val="000000"/>
                <w:sz w:val="20"/>
                <w:szCs w:val="20"/>
              </w:rPr>
            </w:pPr>
            <w:ins w:id="13858" w:author="Arjan" w:date="2014-11-11T21:27:00Z">
              <w:r w:rsidRPr="00CD63C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7CD49435" w14:textId="77777777" w:rsidR="002A3D94" w:rsidRPr="00CD63CD" w:rsidRDefault="002A3D94" w:rsidP="00A044C0">
            <w:pPr>
              <w:autoSpaceDE w:val="0"/>
              <w:autoSpaceDN w:val="0"/>
              <w:adjustRightInd w:val="0"/>
              <w:spacing w:after="0" w:line="240" w:lineRule="auto"/>
              <w:rPr>
                <w:ins w:id="13859" w:author="Arjan" w:date="2014-11-11T21:27:00Z"/>
                <w:rFonts w:ascii="Arial" w:eastAsia="Times New Roman" w:hAnsi="Arial" w:cs="Arial"/>
                <w:color w:val="000000"/>
                <w:sz w:val="20"/>
                <w:szCs w:val="20"/>
              </w:rPr>
            </w:pPr>
            <w:ins w:id="13860" w:author="Arjan" w:date="2014-11-11T21:27:00Z">
              <w:r>
                <w:rPr>
                  <w:rFonts w:ascii="Arial" w:eastAsia="Times New Roman" w:hAnsi="Arial" w:cs="Arial"/>
                  <w:color w:val="000000"/>
                  <w:sz w:val="20"/>
                  <w:szCs w:val="20"/>
                </w:rPr>
                <w:t>ZTC</w:t>
              </w:r>
            </w:ins>
          </w:p>
        </w:tc>
      </w:tr>
      <w:tr w:rsidR="002A3D94" w:rsidRPr="00CD63CD" w14:paraId="51E473DF" w14:textId="77777777" w:rsidTr="00A044C0">
        <w:trPr>
          <w:trHeight w:val="232"/>
          <w:ins w:id="13861" w:author="Arjan" w:date="2014-11-11T21:27:00Z"/>
        </w:trPr>
        <w:tc>
          <w:tcPr>
            <w:tcW w:w="3780" w:type="dxa"/>
            <w:tcBorders>
              <w:top w:val="nil"/>
              <w:left w:val="nil"/>
              <w:bottom w:val="nil"/>
              <w:right w:val="nil"/>
            </w:tcBorders>
          </w:tcPr>
          <w:p w14:paraId="6C1F6D18" w14:textId="77777777" w:rsidR="002A3D94" w:rsidRPr="00CD63CD" w:rsidRDefault="002A3D94" w:rsidP="00A044C0">
            <w:pPr>
              <w:autoSpaceDE w:val="0"/>
              <w:autoSpaceDN w:val="0"/>
              <w:adjustRightInd w:val="0"/>
              <w:spacing w:after="0" w:line="240" w:lineRule="auto"/>
              <w:rPr>
                <w:ins w:id="13862" w:author="Arjan" w:date="2014-11-11T21:27:00Z"/>
                <w:rFonts w:ascii="Arial" w:eastAsia="Times New Roman" w:hAnsi="Arial" w:cs="Arial"/>
                <w:b/>
                <w:bCs/>
                <w:color w:val="000000"/>
                <w:sz w:val="20"/>
                <w:szCs w:val="20"/>
              </w:rPr>
            </w:pPr>
          </w:p>
        </w:tc>
        <w:tc>
          <w:tcPr>
            <w:tcW w:w="5580" w:type="dxa"/>
            <w:tcBorders>
              <w:top w:val="nil"/>
              <w:left w:val="nil"/>
              <w:bottom w:val="nil"/>
              <w:right w:val="nil"/>
            </w:tcBorders>
          </w:tcPr>
          <w:p w14:paraId="0CA931B4" w14:textId="77777777" w:rsidR="002A3D94" w:rsidRPr="00CD63CD" w:rsidRDefault="002A3D94" w:rsidP="00A044C0">
            <w:pPr>
              <w:autoSpaceDE w:val="0"/>
              <w:autoSpaceDN w:val="0"/>
              <w:adjustRightInd w:val="0"/>
              <w:spacing w:after="0" w:line="240" w:lineRule="auto"/>
              <w:rPr>
                <w:ins w:id="13863" w:author="Arjan" w:date="2014-11-11T21:27:00Z"/>
                <w:rFonts w:ascii="Arial" w:eastAsia="Times New Roman" w:hAnsi="Arial" w:cs="Arial"/>
                <w:color w:val="000000"/>
                <w:sz w:val="20"/>
                <w:szCs w:val="20"/>
              </w:rPr>
            </w:pPr>
          </w:p>
        </w:tc>
      </w:tr>
      <w:tr w:rsidR="002A3D94" w:rsidRPr="00CD63CD" w14:paraId="40F9FCB7" w14:textId="77777777" w:rsidTr="00A044C0">
        <w:trPr>
          <w:trHeight w:val="232"/>
          <w:ins w:id="13864" w:author="Arjan" w:date="2014-11-11T21:27:00Z"/>
        </w:trPr>
        <w:tc>
          <w:tcPr>
            <w:tcW w:w="3780" w:type="dxa"/>
            <w:tcBorders>
              <w:top w:val="nil"/>
              <w:left w:val="nil"/>
              <w:bottom w:val="nil"/>
              <w:right w:val="nil"/>
            </w:tcBorders>
          </w:tcPr>
          <w:p w14:paraId="443E15AB" w14:textId="77777777" w:rsidR="002A3D94" w:rsidRPr="00CD63CD" w:rsidRDefault="002A3D94" w:rsidP="00A044C0">
            <w:pPr>
              <w:autoSpaceDE w:val="0"/>
              <w:autoSpaceDN w:val="0"/>
              <w:adjustRightInd w:val="0"/>
              <w:spacing w:after="0" w:line="240" w:lineRule="auto"/>
              <w:rPr>
                <w:ins w:id="13865" w:author="Arjan" w:date="2014-11-11T21:27:00Z"/>
                <w:rFonts w:ascii="Arial" w:eastAsia="Times New Roman" w:hAnsi="Arial" w:cs="Arial"/>
                <w:color w:val="000000"/>
                <w:sz w:val="20"/>
                <w:szCs w:val="20"/>
              </w:rPr>
            </w:pPr>
            <w:ins w:id="13866" w:author="Arjan" w:date="2014-11-11T21:27:00Z">
              <w:r w:rsidRPr="00CD63C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1CD20AEE" w14:textId="77777777" w:rsidR="002A3D94" w:rsidRPr="00CD63CD" w:rsidRDefault="002A3D94" w:rsidP="00A044C0">
            <w:pPr>
              <w:autoSpaceDE w:val="0"/>
              <w:autoSpaceDN w:val="0"/>
              <w:adjustRightInd w:val="0"/>
              <w:spacing w:after="0" w:line="240" w:lineRule="auto"/>
              <w:rPr>
                <w:ins w:id="13867" w:author="Arjan" w:date="2014-11-11T21:27:00Z"/>
                <w:rFonts w:ascii="Arial" w:eastAsia="Times New Roman" w:hAnsi="Arial" w:cs="Arial"/>
                <w:color w:val="000000"/>
                <w:sz w:val="20"/>
                <w:szCs w:val="20"/>
              </w:rPr>
            </w:pPr>
          </w:p>
        </w:tc>
      </w:tr>
      <w:tr w:rsidR="002A3D94" w:rsidRPr="00CD63CD" w14:paraId="10014292" w14:textId="77777777" w:rsidTr="00A044C0">
        <w:trPr>
          <w:trHeight w:val="232"/>
          <w:ins w:id="13868" w:author="Arjan" w:date="2014-11-11T21:27:00Z"/>
        </w:trPr>
        <w:tc>
          <w:tcPr>
            <w:tcW w:w="3780" w:type="dxa"/>
            <w:tcBorders>
              <w:top w:val="nil"/>
              <w:left w:val="nil"/>
              <w:bottom w:val="nil"/>
              <w:right w:val="nil"/>
            </w:tcBorders>
          </w:tcPr>
          <w:p w14:paraId="5160D16B" w14:textId="77777777" w:rsidR="002A3D94" w:rsidRPr="00CD63CD" w:rsidRDefault="002A3D94" w:rsidP="00A044C0">
            <w:pPr>
              <w:autoSpaceDE w:val="0"/>
              <w:autoSpaceDN w:val="0"/>
              <w:adjustRightInd w:val="0"/>
              <w:spacing w:after="0" w:line="240" w:lineRule="auto"/>
              <w:rPr>
                <w:ins w:id="13869" w:author="Arjan" w:date="2014-11-11T21:27:00Z"/>
                <w:rFonts w:ascii="Arial" w:eastAsia="Times New Roman" w:hAnsi="Arial" w:cs="Arial"/>
                <w:b/>
                <w:bCs/>
                <w:color w:val="000000"/>
                <w:sz w:val="20"/>
                <w:szCs w:val="20"/>
              </w:rPr>
            </w:pPr>
          </w:p>
        </w:tc>
        <w:tc>
          <w:tcPr>
            <w:tcW w:w="5580" w:type="dxa"/>
            <w:tcBorders>
              <w:top w:val="nil"/>
              <w:left w:val="nil"/>
              <w:bottom w:val="nil"/>
              <w:right w:val="nil"/>
            </w:tcBorders>
          </w:tcPr>
          <w:p w14:paraId="0A4EE704" w14:textId="77777777" w:rsidR="002A3D94" w:rsidRPr="00CD63CD" w:rsidRDefault="002A3D94" w:rsidP="00A044C0">
            <w:pPr>
              <w:autoSpaceDE w:val="0"/>
              <w:autoSpaceDN w:val="0"/>
              <w:adjustRightInd w:val="0"/>
              <w:spacing w:after="0" w:line="240" w:lineRule="auto"/>
              <w:rPr>
                <w:ins w:id="13870" w:author="Arjan" w:date="2014-11-11T21:27:00Z"/>
                <w:rFonts w:ascii="Arial" w:eastAsia="Times New Roman" w:hAnsi="Arial" w:cs="Arial"/>
                <w:color w:val="000000"/>
                <w:sz w:val="20"/>
                <w:szCs w:val="20"/>
              </w:rPr>
            </w:pPr>
          </w:p>
        </w:tc>
      </w:tr>
      <w:tr w:rsidR="002A3D94" w:rsidRPr="00CD63CD" w14:paraId="2F63C00B" w14:textId="77777777" w:rsidTr="00A044C0">
        <w:trPr>
          <w:trHeight w:val="232"/>
          <w:ins w:id="13871" w:author="Arjan" w:date="2014-11-11T21:27:00Z"/>
        </w:trPr>
        <w:tc>
          <w:tcPr>
            <w:tcW w:w="3780" w:type="dxa"/>
            <w:tcBorders>
              <w:top w:val="nil"/>
              <w:left w:val="nil"/>
              <w:bottom w:val="nil"/>
              <w:right w:val="nil"/>
            </w:tcBorders>
          </w:tcPr>
          <w:p w14:paraId="1B63A4C5" w14:textId="77777777" w:rsidR="002A3D94" w:rsidRPr="00CD63CD" w:rsidRDefault="002A3D94" w:rsidP="00A044C0">
            <w:pPr>
              <w:autoSpaceDE w:val="0"/>
              <w:autoSpaceDN w:val="0"/>
              <w:adjustRightInd w:val="0"/>
              <w:spacing w:after="0" w:line="240" w:lineRule="auto"/>
              <w:rPr>
                <w:ins w:id="13872" w:author="Arjan" w:date="2014-11-11T21:27:00Z"/>
                <w:rFonts w:ascii="Arial" w:eastAsia="Times New Roman" w:hAnsi="Arial" w:cs="Arial"/>
                <w:color w:val="000000"/>
                <w:sz w:val="20"/>
                <w:szCs w:val="20"/>
              </w:rPr>
            </w:pPr>
            <w:ins w:id="13873" w:author="Arjan" w:date="2014-11-11T21:27:00Z">
              <w:r w:rsidRPr="00CD63C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58B4E937" w14:textId="77777777" w:rsidR="002A3D94" w:rsidRPr="00CD63CD" w:rsidRDefault="002A3D94" w:rsidP="00A044C0">
            <w:pPr>
              <w:autoSpaceDE w:val="0"/>
              <w:autoSpaceDN w:val="0"/>
              <w:adjustRightInd w:val="0"/>
              <w:spacing w:after="0" w:line="240" w:lineRule="auto"/>
              <w:rPr>
                <w:ins w:id="13874" w:author="Arjan" w:date="2014-11-11T21:27:00Z"/>
                <w:rFonts w:ascii="Arial" w:eastAsia="Times New Roman" w:hAnsi="Arial" w:cs="Arial"/>
                <w:color w:val="000000"/>
                <w:sz w:val="20"/>
                <w:szCs w:val="20"/>
              </w:rPr>
            </w:pPr>
            <w:ins w:id="13875" w:author="Arjan" w:date="2014-11-11T21:28:00Z">
              <w:r>
                <w:rPr>
                  <w:rFonts w:ascii="Arial" w:hAnsi="Arial" w:cs="Arial"/>
                  <w:sz w:val="20"/>
                  <w:szCs w:val="20"/>
                  <w:lang w:val="en-AU"/>
                </w:rPr>
                <w:t>duur</w:t>
              </w:r>
            </w:ins>
          </w:p>
        </w:tc>
      </w:tr>
      <w:tr w:rsidR="002A3D94" w:rsidRPr="00CD63CD" w14:paraId="358B746C" w14:textId="77777777" w:rsidTr="00A044C0">
        <w:trPr>
          <w:trHeight w:val="232"/>
          <w:ins w:id="13876" w:author="Arjan" w:date="2014-11-11T21:27:00Z"/>
        </w:trPr>
        <w:tc>
          <w:tcPr>
            <w:tcW w:w="3780" w:type="dxa"/>
            <w:tcBorders>
              <w:top w:val="nil"/>
              <w:left w:val="nil"/>
              <w:bottom w:val="nil"/>
              <w:right w:val="nil"/>
            </w:tcBorders>
          </w:tcPr>
          <w:p w14:paraId="20CB3067" w14:textId="77777777" w:rsidR="002A3D94" w:rsidRPr="00CD63CD" w:rsidRDefault="002A3D94" w:rsidP="00A044C0">
            <w:pPr>
              <w:autoSpaceDE w:val="0"/>
              <w:autoSpaceDN w:val="0"/>
              <w:adjustRightInd w:val="0"/>
              <w:spacing w:after="0" w:line="240" w:lineRule="auto"/>
              <w:rPr>
                <w:ins w:id="13877" w:author="Arjan" w:date="2014-11-11T21:27:00Z"/>
                <w:rFonts w:ascii="Arial" w:eastAsia="Times New Roman" w:hAnsi="Arial" w:cs="Arial"/>
                <w:b/>
                <w:bCs/>
                <w:color w:val="000000"/>
                <w:sz w:val="20"/>
                <w:szCs w:val="20"/>
              </w:rPr>
            </w:pPr>
          </w:p>
        </w:tc>
        <w:tc>
          <w:tcPr>
            <w:tcW w:w="5580" w:type="dxa"/>
            <w:tcBorders>
              <w:top w:val="nil"/>
              <w:left w:val="nil"/>
              <w:bottom w:val="nil"/>
              <w:right w:val="nil"/>
            </w:tcBorders>
          </w:tcPr>
          <w:p w14:paraId="2E0CA10E" w14:textId="77777777" w:rsidR="002A3D94" w:rsidRPr="00CD63CD" w:rsidRDefault="002A3D94" w:rsidP="00A044C0">
            <w:pPr>
              <w:autoSpaceDE w:val="0"/>
              <w:autoSpaceDN w:val="0"/>
              <w:adjustRightInd w:val="0"/>
              <w:spacing w:after="0" w:line="240" w:lineRule="auto"/>
              <w:rPr>
                <w:ins w:id="13878" w:author="Arjan" w:date="2014-11-11T21:27:00Z"/>
                <w:rFonts w:ascii="Arial" w:eastAsia="Times New Roman" w:hAnsi="Arial" w:cs="Arial"/>
                <w:color w:val="000000"/>
                <w:sz w:val="20"/>
                <w:szCs w:val="20"/>
              </w:rPr>
            </w:pPr>
          </w:p>
        </w:tc>
      </w:tr>
      <w:tr w:rsidR="002A3D94" w:rsidRPr="00AE1A91" w14:paraId="73915F64" w14:textId="77777777" w:rsidTr="00A044C0">
        <w:trPr>
          <w:trHeight w:val="232"/>
          <w:ins w:id="13879" w:author="Arjan" w:date="2014-11-11T21:27:00Z"/>
        </w:trPr>
        <w:tc>
          <w:tcPr>
            <w:tcW w:w="3780" w:type="dxa"/>
            <w:tcBorders>
              <w:top w:val="nil"/>
              <w:left w:val="nil"/>
              <w:bottom w:val="nil"/>
              <w:right w:val="nil"/>
            </w:tcBorders>
          </w:tcPr>
          <w:p w14:paraId="41FE2103" w14:textId="77777777" w:rsidR="002A3D94" w:rsidRPr="00CD63CD" w:rsidRDefault="002A3D94" w:rsidP="00A044C0">
            <w:pPr>
              <w:autoSpaceDE w:val="0"/>
              <w:autoSpaceDN w:val="0"/>
              <w:adjustRightInd w:val="0"/>
              <w:spacing w:after="0" w:line="240" w:lineRule="auto"/>
              <w:rPr>
                <w:ins w:id="13880" w:author="Arjan" w:date="2014-11-11T21:27:00Z"/>
                <w:rFonts w:ascii="Arial" w:eastAsia="Times New Roman" w:hAnsi="Arial" w:cs="Arial"/>
                <w:color w:val="000000"/>
                <w:sz w:val="20"/>
                <w:szCs w:val="20"/>
              </w:rPr>
            </w:pPr>
            <w:ins w:id="13881" w:author="Arjan" w:date="2014-11-11T21:27:00Z">
              <w:r w:rsidRPr="00CD63C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4D453865" w14:textId="77777777" w:rsidR="002A3D94" w:rsidRPr="00DD0F4F" w:rsidRDefault="002A3D94" w:rsidP="00A044C0">
            <w:pPr>
              <w:autoSpaceDE w:val="0"/>
              <w:autoSpaceDN w:val="0"/>
              <w:adjustRightInd w:val="0"/>
              <w:spacing w:after="0" w:line="240" w:lineRule="auto"/>
              <w:rPr>
                <w:ins w:id="13882" w:author="Arjan" w:date="2014-11-11T21:27:00Z"/>
                <w:rFonts w:ascii="Arial" w:eastAsia="Times New Roman" w:hAnsi="Arial" w:cs="Arial"/>
                <w:color w:val="000000"/>
                <w:sz w:val="20"/>
                <w:szCs w:val="20"/>
                <w:lang w:val="nl-NL"/>
              </w:rPr>
            </w:pPr>
            <w:ins w:id="13883" w:author="Arjan" w:date="2014-11-11T21:29:00Z">
              <w:r>
                <w:rPr>
                  <w:rFonts w:ascii="Arial" w:eastAsia="Times New Roman" w:hAnsi="Arial" w:cs="Arial"/>
                  <w:color w:val="000000"/>
                  <w:sz w:val="20"/>
                  <w:szCs w:val="20"/>
                  <w:lang w:val="nl-NL"/>
                </w:rPr>
                <w:t>Het aantal tijdseenheden van de doorlooptijd van de behandeling</w:t>
              </w:r>
            </w:ins>
            <w:ins w:id="13884" w:author="Arjan" w:date="2014-11-11T21:30:00Z">
              <w:r>
                <w:rPr>
                  <w:rFonts w:ascii="Arial" w:eastAsia="Times New Roman" w:hAnsi="Arial" w:cs="Arial"/>
                  <w:color w:val="000000"/>
                  <w:sz w:val="20"/>
                  <w:szCs w:val="20"/>
                  <w:lang w:val="nl-NL"/>
                </w:rPr>
                <w:t>.</w:t>
              </w:r>
            </w:ins>
          </w:p>
        </w:tc>
      </w:tr>
      <w:tr w:rsidR="002A3D94" w:rsidRPr="00AE1A91" w14:paraId="0C626F88" w14:textId="77777777" w:rsidTr="00A044C0">
        <w:trPr>
          <w:trHeight w:val="232"/>
          <w:ins w:id="13885" w:author="Arjan" w:date="2014-11-11T21:27:00Z"/>
        </w:trPr>
        <w:tc>
          <w:tcPr>
            <w:tcW w:w="3780" w:type="dxa"/>
            <w:tcBorders>
              <w:top w:val="nil"/>
              <w:left w:val="nil"/>
              <w:bottom w:val="nil"/>
              <w:right w:val="nil"/>
            </w:tcBorders>
          </w:tcPr>
          <w:p w14:paraId="2B058454" w14:textId="77777777" w:rsidR="002A3D94" w:rsidRPr="00DD0F4F" w:rsidRDefault="002A3D94" w:rsidP="00A044C0">
            <w:pPr>
              <w:autoSpaceDE w:val="0"/>
              <w:autoSpaceDN w:val="0"/>
              <w:adjustRightInd w:val="0"/>
              <w:spacing w:after="0" w:line="240" w:lineRule="auto"/>
              <w:rPr>
                <w:ins w:id="13886" w:author="Arjan" w:date="2014-11-11T21:27: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0DB24DE1" w14:textId="77777777" w:rsidR="002A3D94" w:rsidRPr="00DD0F4F" w:rsidRDefault="002A3D94" w:rsidP="00A044C0">
            <w:pPr>
              <w:autoSpaceDE w:val="0"/>
              <w:autoSpaceDN w:val="0"/>
              <w:adjustRightInd w:val="0"/>
              <w:spacing w:after="0" w:line="240" w:lineRule="auto"/>
              <w:rPr>
                <w:ins w:id="13887" w:author="Arjan" w:date="2014-11-11T21:27:00Z"/>
                <w:rFonts w:ascii="Arial" w:eastAsia="Times New Roman" w:hAnsi="Arial" w:cs="Arial"/>
                <w:color w:val="000000"/>
                <w:sz w:val="20"/>
                <w:szCs w:val="20"/>
                <w:lang w:val="nl-NL"/>
              </w:rPr>
            </w:pPr>
          </w:p>
        </w:tc>
      </w:tr>
      <w:tr w:rsidR="002A3D94" w:rsidRPr="00CD63CD" w14:paraId="11BC774C" w14:textId="77777777" w:rsidTr="00A044C0">
        <w:trPr>
          <w:trHeight w:val="232"/>
          <w:ins w:id="13888" w:author="Arjan" w:date="2014-11-11T21:27:00Z"/>
        </w:trPr>
        <w:tc>
          <w:tcPr>
            <w:tcW w:w="3780" w:type="dxa"/>
            <w:tcBorders>
              <w:top w:val="nil"/>
              <w:left w:val="nil"/>
              <w:bottom w:val="nil"/>
              <w:right w:val="nil"/>
            </w:tcBorders>
          </w:tcPr>
          <w:p w14:paraId="375D7020" w14:textId="77777777" w:rsidR="002A3D94" w:rsidRPr="00CD63CD" w:rsidRDefault="002A3D94" w:rsidP="00A044C0">
            <w:pPr>
              <w:autoSpaceDE w:val="0"/>
              <w:autoSpaceDN w:val="0"/>
              <w:adjustRightInd w:val="0"/>
              <w:spacing w:after="0" w:line="240" w:lineRule="auto"/>
              <w:rPr>
                <w:ins w:id="13889" w:author="Arjan" w:date="2014-11-11T21:27:00Z"/>
                <w:rFonts w:ascii="Arial" w:eastAsia="Times New Roman" w:hAnsi="Arial" w:cs="Arial"/>
                <w:color w:val="000000"/>
                <w:sz w:val="20"/>
                <w:szCs w:val="20"/>
              </w:rPr>
            </w:pPr>
            <w:ins w:id="13890" w:author="Arjan" w:date="2014-11-11T21:27:00Z">
              <w:r w:rsidRPr="00CD63C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16A34C8D" w14:textId="77777777" w:rsidR="002A3D94" w:rsidRPr="00CD63CD" w:rsidRDefault="002A3D94" w:rsidP="00A044C0">
            <w:pPr>
              <w:autoSpaceDE w:val="0"/>
              <w:autoSpaceDN w:val="0"/>
              <w:adjustRightInd w:val="0"/>
              <w:spacing w:after="0" w:line="240" w:lineRule="auto"/>
              <w:rPr>
                <w:ins w:id="13891" w:author="Arjan" w:date="2014-11-11T21:27:00Z"/>
                <w:rFonts w:ascii="Arial" w:eastAsia="Times New Roman" w:hAnsi="Arial" w:cs="Arial"/>
                <w:color w:val="000000"/>
                <w:sz w:val="20"/>
                <w:szCs w:val="20"/>
              </w:rPr>
            </w:pPr>
            <w:ins w:id="13892" w:author="Arjan" w:date="2014-11-11T21:27:00Z">
              <w:r>
                <w:rPr>
                  <w:rFonts w:ascii="Arial" w:eastAsia="Times New Roman" w:hAnsi="Arial" w:cs="Arial"/>
                  <w:color w:val="000000"/>
                  <w:sz w:val="20"/>
                  <w:szCs w:val="20"/>
                </w:rPr>
                <w:t>ZTC</w:t>
              </w:r>
              <w:r w:rsidRPr="00717312">
                <w:rPr>
                  <w:rFonts w:ascii="Arial" w:eastAsia="Times New Roman" w:hAnsi="Arial" w:cs="Arial"/>
                  <w:color w:val="000000"/>
                  <w:sz w:val="20"/>
                  <w:szCs w:val="20"/>
                </w:rPr>
                <w:t xml:space="preserve"> </w:t>
              </w:r>
            </w:ins>
          </w:p>
        </w:tc>
      </w:tr>
      <w:tr w:rsidR="002A3D94" w:rsidRPr="00CD63CD" w14:paraId="50ABD8F0" w14:textId="77777777" w:rsidTr="00A044C0">
        <w:trPr>
          <w:trHeight w:val="232"/>
          <w:ins w:id="13893" w:author="Arjan" w:date="2014-11-11T21:27:00Z"/>
        </w:trPr>
        <w:tc>
          <w:tcPr>
            <w:tcW w:w="3780" w:type="dxa"/>
            <w:tcBorders>
              <w:top w:val="nil"/>
              <w:left w:val="nil"/>
              <w:bottom w:val="nil"/>
              <w:right w:val="nil"/>
            </w:tcBorders>
          </w:tcPr>
          <w:p w14:paraId="06394953" w14:textId="77777777" w:rsidR="002A3D94" w:rsidRPr="00CD63CD" w:rsidRDefault="002A3D94" w:rsidP="00A044C0">
            <w:pPr>
              <w:autoSpaceDE w:val="0"/>
              <w:autoSpaceDN w:val="0"/>
              <w:adjustRightInd w:val="0"/>
              <w:spacing w:after="0" w:line="240" w:lineRule="auto"/>
              <w:rPr>
                <w:ins w:id="13894" w:author="Arjan" w:date="2014-11-11T21:27:00Z"/>
                <w:rFonts w:ascii="Arial" w:eastAsia="Times New Roman" w:hAnsi="Arial" w:cs="Arial"/>
                <w:b/>
                <w:bCs/>
                <w:color w:val="000000"/>
                <w:sz w:val="20"/>
                <w:szCs w:val="20"/>
              </w:rPr>
            </w:pPr>
          </w:p>
        </w:tc>
        <w:tc>
          <w:tcPr>
            <w:tcW w:w="5580" w:type="dxa"/>
            <w:tcBorders>
              <w:top w:val="nil"/>
              <w:left w:val="nil"/>
              <w:bottom w:val="nil"/>
              <w:right w:val="nil"/>
            </w:tcBorders>
          </w:tcPr>
          <w:p w14:paraId="5EBE96CB" w14:textId="77777777" w:rsidR="002A3D94" w:rsidRPr="00CD63CD" w:rsidRDefault="002A3D94" w:rsidP="00A044C0">
            <w:pPr>
              <w:autoSpaceDE w:val="0"/>
              <w:autoSpaceDN w:val="0"/>
              <w:adjustRightInd w:val="0"/>
              <w:spacing w:after="0" w:line="240" w:lineRule="auto"/>
              <w:rPr>
                <w:ins w:id="13895" w:author="Arjan" w:date="2014-11-11T21:27:00Z"/>
                <w:rFonts w:ascii="Arial" w:eastAsia="Times New Roman" w:hAnsi="Arial" w:cs="Arial"/>
                <w:color w:val="000000"/>
                <w:sz w:val="20"/>
                <w:szCs w:val="20"/>
              </w:rPr>
            </w:pPr>
          </w:p>
        </w:tc>
      </w:tr>
      <w:tr w:rsidR="002A3D94" w:rsidRPr="00CD63CD" w14:paraId="02EC8779" w14:textId="77777777" w:rsidTr="00A044C0">
        <w:trPr>
          <w:trHeight w:val="232"/>
          <w:ins w:id="13896" w:author="Arjan" w:date="2014-11-11T21:27:00Z"/>
        </w:trPr>
        <w:tc>
          <w:tcPr>
            <w:tcW w:w="3780" w:type="dxa"/>
            <w:tcBorders>
              <w:top w:val="nil"/>
              <w:left w:val="nil"/>
              <w:bottom w:val="nil"/>
              <w:right w:val="nil"/>
            </w:tcBorders>
          </w:tcPr>
          <w:p w14:paraId="6BAE5E4E" w14:textId="77777777" w:rsidR="002A3D94" w:rsidRPr="00CD63CD" w:rsidRDefault="002A3D94" w:rsidP="00A044C0">
            <w:pPr>
              <w:autoSpaceDE w:val="0"/>
              <w:autoSpaceDN w:val="0"/>
              <w:adjustRightInd w:val="0"/>
              <w:spacing w:after="0" w:line="240" w:lineRule="auto"/>
              <w:rPr>
                <w:ins w:id="13897" w:author="Arjan" w:date="2014-11-11T21:27:00Z"/>
                <w:rFonts w:ascii="Arial" w:eastAsia="Times New Roman" w:hAnsi="Arial" w:cs="Arial"/>
                <w:color w:val="000000"/>
                <w:sz w:val="20"/>
                <w:szCs w:val="20"/>
              </w:rPr>
            </w:pPr>
            <w:ins w:id="13898" w:author="Arjan" w:date="2014-11-11T21:27:00Z">
              <w:r w:rsidRPr="00CD63C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1B64BE7D" w14:textId="77777777" w:rsidR="002A3D94" w:rsidRPr="00CD63CD" w:rsidRDefault="002A3D94" w:rsidP="00A044C0">
            <w:pPr>
              <w:autoSpaceDE w:val="0"/>
              <w:autoSpaceDN w:val="0"/>
              <w:adjustRightInd w:val="0"/>
              <w:spacing w:after="0" w:line="240" w:lineRule="auto"/>
              <w:rPr>
                <w:ins w:id="13899" w:author="Arjan" w:date="2014-11-11T21:27:00Z"/>
                <w:rFonts w:ascii="Arial" w:eastAsia="Times New Roman" w:hAnsi="Arial" w:cs="Arial"/>
                <w:color w:val="000000"/>
                <w:sz w:val="20"/>
                <w:szCs w:val="20"/>
              </w:rPr>
            </w:pPr>
            <w:ins w:id="13900" w:author="Arjan" w:date="2014-11-11T21:27:00Z">
              <w:r w:rsidRPr="00717312">
                <w:rPr>
                  <w:rFonts w:ascii="Arial" w:eastAsia="Times New Roman" w:hAnsi="Arial" w:cs="Arial"/>
                  <w:color w:val="000000"/>
                  <w:sz w:val="20"/>
                  <w:szCs w:val="20"/>
                </w:rPr>
                <w:t>1-</w:t>
              </w:r>
              <w:r>
                <w:rPr>
                  <w:rFonts w:ascii="Arial" w:eastAsia="Times New Roman" w:hAnsi="Arial" w:cs="Arial"/>
                  <w:color w:val="000000"/>
                  <w:sz w:val="20"/>
                  <w:szCs w:val="20"/>
                </w:rPr>
                <w:t>11</w:t>
              </w:r>
              <w:r w:rsidRPr="00717312">
                <w:rPr>
                  <w:rFonts w:ascii="Arial" w:eastAsia="Times New Roman" w:hAnsi="Arial" w:cs="Arial"/>
                  <w:color w:val="000000"/>
                  <w:sz w:val="20"/>
                  <w:szCs w:val="20"/>
                </w:rPr>
                <w:t>-201</w:t>
              </w:r>
              <w:r>
                <w:rPr>
                  <w:rFonts w:ascii="Arial" w:eastAsia="Times New Roman" w:hAnsi="Arial" w:cs="Arial"/>
                  <w:color w:val="000000"/>
                  <w:sz w:val="20"/>
                  <w:szCs w:val="20"/>
                </w:rPr>
                <w:t>4</w:t>
              </w:r>
            </w:ins>
          </w:p>
        </w:tc>
      </w:tr>
      <w:tr w:rsidR="002A3D94" w:rsidRPr="00CD63CD" w14:paraId="4D23A553" w14:textId="77777777" w:rsidTr="00A044C0">
        <w:trPr>
          <w:trHeight w:val="232"/>
          <w:ins w:id="13901" w:author="Arjan" w:date="2014-11-11T21:27:00Z"/>
        </w:trPr>
        <w:tc>
          <w:tcPr>
            <w:tcW w:w="3780" w:type="dxa"/>
            <w:tcBorders>
              <w:top w:val="nil"/>
              <w:left w:val="nil"/>
              <w:bottom w:val="nil"/>
              <w:right w:val="nil"/>
            </w:tcBorders>
          </w:tcPr>
          <w:p w14:paraId="4715DA10" w14:textId="77777777" w:rsidR="002A3D94" w:rsidRPr="00CD63CD" w:rsidRDefault="002A3D94" w:rsidP="00A044C0">
            <w:pPr>
              <w:autoSpaceDE w:val="0"/>
              <w:autoSpaceDN w:val="0"/>
              <w:adjustRightInd w:val="0"/>
              <w:spacing w:after="0" w:line="240" w:lineRule="auto"/>
              <w:rPr>
                <w:ins w:id="13902" w:author="Arjan" w:date="2014-11-11T21:27:00Z"/>
                <w:rFonts w:ascii="Arial" w:eastAsia="Times New Roman" w:hAnsi="Arial" w:cs="Arial"/>
                <w:b/>
                <w:bCs/>
                <w:color w:val="000000"/>
                <w:sz w:val="20"/>
                <w:szCs w:val="20"/>
              </w:rPr>
            </w:pPr>
          </w:p>
        </w:tc>
        <w:tc>
          <w:tcPr>
            <w:tcW w:w="5580" w:type="dxa"/>
            <w:tcBorders>
              <w:top w:val="nil"/>
              <w:left w:val="nil"/>
              <w:bottom w:val="nil"/>
              <w:right w:val="nil"/>
            </w:tcBorders>
          </w:tcPr>
          <w:p w14:paraId="2C5B7EFE" w14:textId="77777777" w:rsidR="002A3D94" w:rsidRPr="00CD63CD" w:rsidRDefault="002A3D94" w:rsidP="00A044C0">
            <w:pPr>
              <w:autoSpaceDE w:val="0"/>
              <w:autoSpaceDN w:val="0"/>
              <w:adjustRightInd w:val="0"/>
              <w:spacing w:after="0" w:line="240" w:lineRule="auto"/>
              <w:rPr>
                <w:ins w:id="13903" w:author="Arjan" w:date="2014-11-11T21:27:00Z"/>
                <w:rFonts w:ascii="Arial" w:eastAsia="Times New Roman" w:hAnsi="Arial" w:cs="Arial"/>
                <w:color w:val="000000"/>
                <w:sz w:val="20"/>
                <w:szCs w:val="20"/>
              </w:rPr>
            </w:pPr>
          </w:p>
        </w:tc>
      </w:tr>
      <w:tr w:rsidR="002A3D94" w:rsidRPr="005E066D" w14:paraId="6270370B" w14:textId="77777777" w:rsidTr="00A044C0">
        <w:trPr>
          <w:trHeight w:val="232"/>
          <w:ins w:id="13904" w:author="Arjan" w:date="2014-11-11T21:27:00Z"/>
        </w:trPr>
        <w:tc>
          <w:tcPr>
            <w:tcW w:w="3780" w:type="dxa"/>
            <w:tcBorders>
              <w:top w:val="nil"/>
              <w:left w:val="nil"/>
              <w:bottom w:val="nil"/>
              <w:right w:val="nil"/>
            </w:tcBorders>
          </w:tcPr>
          <w:p w14:paraId="6B8A2CD4" w14:textId="77777777" w:rsidR="002A3D94" w:rsidRPr="00CD63CD" w:rsidRDefault="002A3D94" w:rsidP="00A044C0">
            <w:pPr>
              <w:autoSpaceDE w:val="0"/>
              <w:autoSpaceDN w:val="0"/>
              <w:adjustRightInd w:val="0"/>
              <w:spacing w:after="0" w:line="240" w:lineRule="auto"/>
              <w:rPr>
                <w:ins w:id="13905" w:author="Arjan" w:date="2014-11-11T21:27:00Z"/>
                <w:rFonts w:ascii="Arial" w:eastAsia="Times New Roman" w:hAnsi="Arial" w:cs="Arial"/>
                <w:color w:val="000000"/>
                <w:sz w:val="20"/>
                <w:szCs w:val="20"/>
              </w:rPr>
            </w:pPr>
            <w:ins w:id="13906" w:author="Arjan" w:date="2014-11-11T21:27:00Z">
              <w:r w:rsidRPr="00CD63C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2EE6AC64" w14:textId="77777777" w:rsidR="002A3D94" w:rsidRPr="00DD0F4F" w:rsidRDefault="00BC2154" w:rsidP="00A044C0">
            <w:pPr>
              <w:autoSpaceDE w:val="0"/>
              <w:autoSpaceDN w:val="0"/>
              <w:adjustRightInd w:val="0"/>
              <w:spacing w:after="0" w:line="240" w:lineRule="auto"/>
              <w:rPr>
                <w:ins w:id="13907" w:author="Arjan" w:date="2014-11-11T21:27:00Z"/>
                <w:rFonts w:ascii="Arial" w:eastAsia="Times New Roman" w:hAnsi="Arial" w:cs="Arial"/>
                <w:color w:val="000000"/>
                <w:sz w:val="20"/>
                <w:szCs w:val="20"/>
                <w:lang w:val="nl-NL"/>
              </w:rPr>
            </w:pPr>
            <w:ins w:id="13908" w:author="Arjan" w:date="2014-12-01T13:11:00Z">
              <w:r>
                <w:rPr>
                  <w:rFonts w:ascii="Arial" w:eastAsia="Times New Roman" w:hAnsi="Arial" w:cs="Arial"/>
                  <w:color w:val="000000"/>
                  <w:sz w:val="20"/>
                  <w:szCs w:val="20"/>
                  <w:lang w:val="nl-NL"/>
                </w:rPr>
                <w:t xml:space="preserve">Afhankelijk van de waarde van ‘Periode-eenheid’ betreft dit het aantal </w:t>
              </w:r>
              <w:r w:rsidRPr="00BC2154">
                <w:rPr>
                  <w:rFonts w:ascii="Arial" w:eastAsia="Times New Roman" w:hAnsi="Arial" w:cs="Arial"/>
                  <w:color w:val="000000"/>
                  <w:sz w:val="20"/>
                  <w:szCs w:val="20"/>
                  <w:lang w:val="nl-NL"/>
                </w:rPr>
                <w:t>werkdag</w:t>
              </w:r>
              <w:r>
                <w:rPr>
                  <w:rFonts w:ascii="Arial" w:eastAsia="Times New Roman" w:hAnsi="Arial" w:cs="Arial"/>
                  <w:color w:val="000000"/>
                  <w:sz w:val="20"/>
                  <w:szCs w:val="20"/>
                  <w:lang w:val="nl-NL"/>
                </w:rPr>
                <w:t xml:space="preserve">en, </w:t>
              </w:r>
              <w:r w:rsidRPr="00BC2154">
                <w:rPr>
                  <w:rFonts w:ascii="Arial" w:eastAsia="Times New Roman" w:hAnsi="Arial" w:cs="Arial"/>
                  <w:color w:val="000000"/>
                  <w:sz w:val="20"/>
                  <w:szCs w:val="20"/>
                  <w:lang w:val="nl-NL"/>
                </w:rPr>
                <w:t>kalenderdag</w:t>
              </w:r>
              <w:r>
                <w:rPr>
                  <w:rFonts w:ascii="Arial" w:eastAsia="Times New Roman" w:hAnsi="Arial" w:cs="Arial"/>
                  <w:color w:val="000000"/>
                  <w:sz w:val="20"/>
                  <w:szCs w:val="20"/>
                  <w:lang w:val="nl-NL"/>
                </w:rPr>
                <w:t xml:space="preserve">en , weken, </w:t>
              </w:r>
              <w:r w:rsidRPr="00BC2154">
                <w:rPr>
                  <w:rFonts w:ascii="Arial" w:eastAsia="Times New Roman" w:hAnsi="Arial" w:cs="Arial"/>
                  <w:color w:val="000000"/>
                  <w:sz w:val="20"/>
                  <w:szCs w:val="20"/>
                  <w:lang w:val="nl-NL"/>
                </w:rPr>
                <w:t>maand</w:t>
              </w:r>
              <w:r>
                <w:rPr>
                  <w:rFonts w:ascii="Arial" w:eastAsia="Times New Roman" w:hAnsi="Arial" w:cs="Arial"/>
                  <w:color w:val="000000"/>
                  <w:sz w:val="20"/>
                  <w:szCs w:val="20"/>
                  <w:lang w:val="nl-NL"/>
                </w:rPr>
                <w:t xml:space="preserve">en of </w:t>
              </w:r>
              <w:r w:rsidRPr="00BC2154">
                <w:rPr>
                  <w:rFonts w:ascii="Arial" w:eastAsia="Times New Roman" w:hAnsi="Arial" w:cs="Arial"/>
                  <w:color w:val="000000"/>
                  <w:sz w:val="20"/>
                  <w:szCs w:val="20"/>
                  <w:lang w:val="nl-NL"/>
                </w:rPr>
                <w:t>jar</w:t>
              </w:r>
              <w:r>
                <w:rPr>
                  <w:rFonts w:ascii="Arial" w:eastAsia="Times New Roman" w:hAnsi="Arial" w:cs="Arial"/>
                  <w:color w:val="000000"/>
                  <w:sz w:val="20"/>
                  <w:szCs w:val="20"/>
                  <w:lang w:val="nl-NL"/>
                </w:rPr>
                <w:t>en</w:t>
              </w:r>
              <w:r w:rsidRPr="00BC2154">
                <w:rPr>
                  <w:rFonts w:ascii="Arial" w:eastAsia="Times New Roman" w:hAnsi="Arial" w:cs="Arial"/>
                  <w:color w:val="000000"/>
                  <w:sz w:val="20"/>
                  <w:szCs w:val="20"/>
                  <w:lang w:val="nl-NL"/>
                </w:rPr>
                <w:t xml:space="preserve"> </w:t>
              </w:r>
              <w:r>
                <w:rPr>
                  <w:rFonts w:ascii="Arial" w:eastAsia="Times New Roman" w:hAnsi="Arial" w:cs="Arial"/>
                  <w:color w:val="000000"/>
                  <w:sz w:val="20"/>
                  <w:szCs w:val="20"/>
                  <w:lang w:val="nl-NL"/>
                </w:rPr>
                <w:t xml:space="preserve">van de termijn. </w:t>
              </w:r>
              <w:r>
                <w:rPr>
                  <w:rFonts w:ascii="Arial" w:eastAsia="Times New Roman" w:hAnsi="Arial" w:cs="Arial"/>
                  <w:color w:val="000000"/>
                  <w:sz w:val="20"/>
                  <w:szCs w:val="20"/>
                  <w:lang w:val="nl-NL"/>
                </w:rPr>
                <w:br/>
              </w:r>
            </w:ins>
            <w:ins w:id="13909" w:author="Arjan" w:date="2014-11-11T21:34:00Z">
              <w:r w:rsidR="00A044C0">
                <w:rPr>
                  <w:rFonts w:ascii="Arial" w:eastAsia="Times New Roman" w:hAnsi="Arial" w:cs="Arial"/>
                  <w:color w:val="000000"/>
                  <w:sz w:val="20"/>
                  <w:szCs w:val="20"/>
                  <w:lang w:val="nl-NL"/>
                </w:rPr>
                <w:t>Het betreft een subattribuutsoort van de groepattribuutsoort ‘</w:t>
              </w:r>
              <w:r w:rsidR="00DA5D93" w:rsidRPr="00BE10FF">
                <w:rPr>
                  <w:rFonts w:ascii="Arial" w:hAnsi="Arial" w:cs="Arial"/>
                  <w:szCs w:val="24"/>
                  <w:lang w:val="en-AU"/>
                </w:rPr>
                <w:fldChar w:fldCharType="begin" w:fldLock="1"/>
              </w:r>
              <w:r w:rsidR="00A044C0" w:rsidRPr="00BE10FF">
                <w:rPr>
                  <w:rFonts w:ascii="Arial" w:hAnsi="Arial" w:cs="Arial"/>
                  <w:szCs w:val="24"/>
                  <w:lang w:val="en-AU"/>
                </w:rPr>
                <w:instrText xml:space="preserve">MERGEFIELD </w:instrText>
              </w:r>
              <w:r w:rsidR="00A044C0" w:rsidRPr="00BE10FF">
                <w:rPr>
                  <w:rFonts w:ascii="Calibri" w:hAnsi="Calibri" w:cs="Arial"/>
                  <w:color w:val="0F0F0F"/>
                  <w:szCs w:val="24"/>
                </w:rPr>
                <w:instrText>Att.Name</w:instrText>
              </w:r>
              <w:r w:rsidR="00DA5D93" w:rsidRPr="00BE10FF">
                <w:rPr>
                  <w:rFonts w:ascii="Arial" w:hAnsi="Arial" w:cs="Arial"/>
                  <w:szCs w:val="24"/>
                  <w:lang w:val="en-AU"/>
                </w:rPr>
                <w:fldChar w:fldCharType="separate"/>
              </w:r>
              <w:r w:rsidR="00A044C0" w:rsidRPr="00BE10FF">
                <w:rPr>
                  <w:rFonts w:ascii="Calibri" w:hAnsi="Calibri" w:cs="Arial"/>
                  <w:color w:val="0F0F0F"/>
                  <w:szCs w:val="24"/>
                </w:rPr>
                <w:t>Doorlooptijd behandeling</w:t>
              </w:r>
              <w:r w:rsidR="00DA5D93" w:rsidRPr="00BE10FF">
                <w:rPr>
                  <w:rFonts w:ascii="Arial" w:hAnsi="Arial" w:cs="Arial"/>
                  <w:szCs w:val="24"/>
                  <w:lang w:val="en-AU"/>
                </w:rPr>
                <w:fldChar w:fldCharType="end"/>
              </w:r>
              <w:r w:rsidR="00A044C0">
                <w:rPr>
                  <w:rFonts w:ascii="Arial" w:hAnsi="Arial" w:cs="Arial"/>
                  <w:szCs w:val="24"/>
                  <w:lang w:val="en-AU"/>
                </w:rPr>
                <w:t>’</w:t>
              </w:r>
            </w:ins>
          </w:p>
        </w:tc>
      </w:tr>
      <w:tr w:rsidR="002A3D94" w:rsidRPr="005E066D" w14:paraId="1618050B" w14:textId="77777777" w:rsidTr="00A044C0">
        <w:trPr>
          <w:trHeight w:val="232"/>
          <w:ins w:id="13910" w:author="Arjan" w:date="2014-11-11T21:27:00Z"/>
        </w:trPr>
        <w:tc>
          <w:tcPr>
            <w:tcW w:w="3780" w:type="dxa"/>
            <w:tcBorders>
              <w:top w:val="nil"/>
              <w:left w:val="nil"/>
              <w:bottom w:val="nil"/>
              <w:right w:val="nil"/>
            </w:tcBorders>
          </w:tcPr>
          <w:p w14:paraId="05FC7C1D" w14:textId="77777777" w:rsidR="002A3D94" w:rsidRPr="00DD0F4F" w:rsidRDefault="002A3D94" w:rsidP="00A044C0">
            <w:pPr>
              <w:autoSpaceDE w:val="0"/>
              <w:autoSpaceDN w:val="0"/>
              <w:adjustRightInd w:val="0"/>
              <w:spacing w:after="0" w:line="240" w:lineRule="auto"/>
              <w:rPr>
                <w:ins w:id="13911" w:author="Arjan" w:date="2014-11-11T21:27: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42321337" w14:textId="77777777" w:rsidR="002A3D94" w:rsidRPr="00DD0F4F" w:rsidRDefault="002A3D94" w:rsidP="00A044C0">
            <w:pPr>
              <w:autoSpaceDE w:val="0"/>
              <w:autoSpaceDN w:val="0"/>
              <w:adjustRightInd w:val="0"/>
              <w:spacing w:after="0" w:line="240" w:lineRule="auto"/>
              <w:rPr>
                <w:ins w:id="13912" w:author="Arjan" w:date="2014-11-11T21:27:00Z"/>
                <w:rFonts w:ascii="Arial" w:eastAsia="Times New Roman" w:hAnsi="Arial" w:cs="Arial"/>
                <w:color w:val="000000"/>
                <w:sz w:val="20"/>
                <w:szCs w:val="20"/>
                <w:lang w:val="nl-NL"/>
              </w:rPr>
            </w:pPr>
          </w:p>
        </w:tc>
      </w:tr>
      <w:tr w:rsidR="002A3D94" w:rsidRPr="00CD63CD" w14:paraId="748D4687" w14:textId="77777777" w:rsidTr="00A044C0">
        <w:trPr>
          <w:trHeight w:val="232"/>
          <w:ins w:id="13913" w:author="Arjan" w:date="2014-11-11T21:27:00Z"/>
        </w:trPr>
        <w:tc>
          <w:tcPr>
            <w:tcW w:w="3780" w:type="dxa"/>
            <w:tcBorders>
              <w:top w:val="nil"/>
              <w:left w:val="nil"/>
              <w:bottom w:val="nil"/>
              <w:right w:val="nil"/>
            </w:tcBorders>
          </w:tcPr>
          <w:p w14:paraId="3286253A" w14:textId="77777777" w:rsidR="002A3D94" w:rsidRPr="00CD63CD" w:rsidRDefault="002A3D94" w:rsidP="00A044C0">
            <w:pPr>
              <w:autoSpaceDE w:val="0"/>
              <w:autoSpaceDN w:val="0"/>
              <w:adjustRightInd w:val="0"/>
              <w:spacing w:after="0" w:line="240" w:lineRule="auto"/>
              <w:rPr>
                <w:ins w:id="13914" w:author="Arjan" w:date="2014-11-11T21:27:00Z"/>
                <w:rFonts w:ascii="Arial" w:eastAsia="Times New Roman" w:hAnsi="Arial" w:cs="Arial"/>
                <w:color w:val="000000"/>
                <w:sz w:val="20"/>
                <w:szCs w:val="20"/>
              </w:rPr>
            </w:pPr>
            <w:ins w:id="13915" w:author="Arjan" w:date="2014-11-11T21:27:00Z">
              <w:r w:rsidRPr="00CD63CD">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5F4EFEAE" w14:textId="77777777" w:rsidR="002A3D94" w:rsidRPr="00CD63CD" w:rsidRDefault="002A3D94" w:rsidP="00A044C0">
            <w:pPr>
              <w:autoSpaceDE w:val="0"/>
              <w:autoSpaceDN w:val="0"/>
              <w:adjustRightInd w:val="0"/>
              <w:spacing w:after="0" w:line="240" w:lineRule="auto"/>
              <w:rPr>
                <w:ins w:id="13916" w:author="Arjan" w:date="2014-11-11T21:27:00Z"/>
                <w:rFonts w:ascii="Arial" w:eastAsia="Times New Roman" w:hAnsi="Arial" w:cs="Arial"/>
                <w:color w:val="000000"/>
                <w:sz w:val="20"/>
                <w:szCs w:val="20"/>
              </w:rPr>
            </w:pPr>
            <w:ins w:id="13917" w:author="Arjan" w:date="2014-11-11T21:30:00Z">
              <w:r>
                <w:rPr>
                  <w:rFonts w:ascii="Arial" w:hAnsi="Arial" w:cs="Arial"/>
                  <w:sz w:val="20"/>
                  <w:szCs w:val="20"/>
                  <w:lang w:val="en-AU"/>
                </w:rPr>
                <w:t>N3</w:t>
              </w:r>
            </w:ins>
          </w:p>
        </w:tc>
      </w:tr>
      <w:tr w:rsidR="002A3D94" w:rsidRPr="00CD63CD" w14:paraId="760F9763" w14:textId="77777777" w:rsidTr="00A044C0">
        <w:trPr>
          <w:trHeight w:val="232"/>
          <w:ins w:id="13918" w:author="Arjan" w:date="2014-11-11T21:27:00Z"/>
        </w:trPr>
        <w:tc>
          <w:tcPr>
            <w:tcW w:w="3780" w:type="dxa"/>
            <w:tcBorders>
              <w:top w:val="nil"/>
              <w:left w:val="nil"/>
              <w:bottom w:val="nil"/>
              <w:right w:val="nil"/>
            </w:tcBorders>
          </w:tcPr>
          <w:p w14:paraId="6AD7A9C4" w14:textId="77777777" w:rsidR="002A3D94" w:rsidRPr="00CD63CD" w:rsidRDefault="002A3D94" w:rsidP="00A044C0">
            <w:pPr>
              <w:autoSpaceDE w:val="0"/>
              <w:autoSpaceDN w:val="0"/>
              <w:adjustRightInd w:val="0"/>
              <w:spacing w:after="0" w:line="240" w:lineRule="auto"/>
              <w:rPr>
                <w:ins w:id="13919" w:author="Arjan" w:date="2014-11-11T21:27:00Z"/>
                <w:rFonts w:ascii="Arial" w:eastAsia="Times New Roman" w:hAnsi="Arial" w:cs="Arial"/>
                <w:b/>
                <w:bCs/>
                <w:color w:val="000000"/>
                <w:sz w:val="20"/>
                <w:szCs w:val="20"/>
              </w:rPr>
            </w:pPr>
          </w:p>
        </w:tc>
        <w:tc>
          <w:tcPr>
            <w:tcW w:w="5580" w:type="dxa"/>
            <w:tcBorders>
              <w:top w:val="nil"/>
              <w:left w:val="nil"/>
              <w:bottom w:val="nil"/>
              <w:right w:val="nil"/>
            </w:tcBorders>
          </w:tcPr>
          <w:p w14:paraId="6E98C6CD" w14:textId="77777777" w:rsidR="002A3D94" w:rsidRPr="00CD63CD" w:rsidRDefault="002A3D94" w:rsidP="00A044C0">
            <w:pPr>
              <w:autoSpaceDE w:val="0"/>
              <w:autoSpaceDN w:val="0"/>
              <w:adjustRightInd w:val="0"/>
              <w:spacing w:after="0" w:line="240" w:lineRule="auto"/>
              <w:rPr>
                <w:ins w:id="13920" w:author="Arjan" w:date="2014-11-11T21:27:00Z"/>
                <w:rFonts w:ascii="Arial" w:eastAsia="Times New Roman" w:hAnsi="Arial" w:cs="Arial"/>
                <w:color w:val="000000"/>
                <w:sz w:val="20"/>
                <w:szCs w:val="20"/>
              </w:rPr>
            </w:pPr>
          </w:p>
        </w:tc>
      </w:tr>
      <w:tr w:rsidR="002A3D94" w:rsidRPr="005E066D" w14:paraId="28C30561" w14:textId="77777777" w:rsidTr="00A044C0">
        <w:trPr>
          <w:trHeight w:val="232"/>
          <w:ins w:id="13921" w:author="Arjan" w:date="2014-11-11T21:27:00Z"/>
        </w:trPr>
        <w:tc>
          <w:tcPr>
            <w:tcW w:w="3780" w:type="dxa"/>
            <w:tcBorders>
              <w:top w:val="nil"/>
              <w:left w:val="nil"/>
              <w:bottom w:val="nil"/>
              <w:right w:val="nil"/>
            </w:tcBorders>
          </w:tcPr>
          <w:p w14:paraId="4F2FA6FA" w14:textId="77777777" w:rsidR="002A3D94" w:rsidRPr="00CD63CD" w:rsidRDefault="002A3D94" w:rsidP="00A044C0">
            <w:pPr>
              <w:autoSpaceDE w:val="0"/>
              <w:autoSpaceDN w:val="0"/>
              <w:adjustRightInd w:val="0"/>
              <w:spacing w:after="0" w:line="240" w:lineRule="auto"/>
              <w:rPr>
                <w:ins w:id="13922" w:author="Arjan" w:date="2014-11-11T21:27:00Z"/>
                <w:rFonts w:ascii="Arial" w:eastAsia="Times New Roman" w:hAnsi="Arial" w:cs="Arial"/>
                <w:color w:val="000000"/>
                <w:sz w:val="20"/>
                <w:szCs w:val="20"/>
              </w:rPr>
            </w:pPr>
            <w:ins w:id="13923" w:author="Arjan" w:date="2014-11-11T21:27:00Z">
              <w:r w:rsidRPr="00CD63CD">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7225A1F4" w14:textId="77777777" w:rsidR="002A3D94" w:rsidRPr="00DD0F4F" w:rsidRDefault="002A3D94" w:rsidP="00A044C0">
            <w:pPr>
              <w:autoSpaceDE w:val="0"/>
              <w:autoSpaceDN w:val="0"/>
              <w:adjustRightInd w:val="0"/>
              <w:spacing w:after="0" w:line="240" w:lineRule="auto"/>
              <w:rPr>
                <w:ins w:id="13924" w:author="Arjan" w:date="2014-11-11T21:27:00Z"/>
                <w:rFonts w:ascii="Arial" w:eastAsia="Times New Roman" w:hAnsi="Arial" w:cs="Arial"/>
                <w:color w:val="000000"/>
                <w:sz w:val="20"/>
                <w:szCs w:val="20"/>
                <w:lang w:val="nl-NL"/>
              </w:rPr>
            </w:pPr>
            <w:ins w:id="13925" w:author="Arjan" w:date="2014-11-11T21:30:00Z">
              <w:r>
                <w:rPr>
                  <w:rFonts w:ascii="Arial" w:eastAsia="Times New Roman" w:hAnsi="Arial" w:cs="Arial"/>
                  <w:color w:val="000000"/>
                  <w:sz w:val="20"/>
                  <w:szCs w:val="20"/>
                  <w:lang w:val="nl-NL"/>
                </w:rPr>
                <w:t>1 - 999</w:t>
              </w:r>
            </w:ins>
          </w:p>
        </w:tc>
      </w:tr>
      <w:tr w:rsidR="002A3D94" w:rsidRPr="005E066D" w14:paraId="75B2ADAF" w14:textId="77777777" w:rsidTr="00A044C0">
        <w:trPr>
          <w:trHeight w:val="232"/>
          <w:ins w:id="13926" w:author="Arjan" w:date="2014-11-11T21:27:00Z"/>
        </w:trPr>
        <w:tc>
          <w:tcPr>
            <w:tcW w:w="3780" w:type="dxa"/>
            <w:tcBorders>
              <w:top w:val="nil"/>
              <w:left w:val="nil"/>
              <w:bottom w:val="nil"/>
              <w:right w:val="nil"/>
            </w:tcBorders>
          </w:tcPr>
          <w:p w14:paraId="5CB217E7" w14:textId="77777777" w:rsidR="002A3D94" w:rsidRPr="00DD0F4F" w:rsidRDefault="002A3D94" w:rsidP="00A044C0">
            <w:pPr>
              <w:autoSpaceDE w:val="0"/>
              <w:autoSpaceDN w:val="0"/>
              <w:adjustRightInd w:val="0"/>
              <w:spacing w:after="0" w:line="240" w:lineRule="auto"/>
              <w:rPr>
                <w:ins w:id="13927" w:author="Arjan" w:date="2014-11-11T21:27: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374BE591" w14:textId="77777777" w:rsidR="002A3D94" w:rsidRPr="00DD0F4F" w:rsidRDefault="002A3D94" w:rsidP="00A044C0">
            <w:pPr>
              <w:autoSpaceDE w:val="0"/>
              <w:autoSpaceDN w:val="0"/>
              <w:adjustRightInd w:val="0"/>
              <w:spacing w:after="0" w:line="240" w:lineRule="auto"/>
              <w:rPr>
                <w:ins w:id="13928" w:author="Arjan" w:date="2014-11-11T21:27:00Z"/>
                <w:rFonts w:ascii="Arial" w:eastAsia="Times New Roman" w:hAnsi="Arial" w:cs="Arial"/>
                <w:color w:val="000000"/>
                <w:sz w:val="20"/>
                <w:szCs w:val="20"/>
                <w:lang w:val="nl-NL"/>
              </w:rPr>
            </w:pPr>
          </w:p>
        </w:tc>
      </w:tr>
      <w:tr w:rsidR="002A3D94" w:rsidRPr="00CD63CD" w14:paraId="2FFA96B3" w14:textId="77777777" w:rsidTr="00A044C0">
        <w:trPr>
          <w:trHeight w:val="232"/>
          <w:ins w:id="13929" w:author="Arjan" w:date="2014-11-11T21:27:00Z"/>
        </w:trPr>
        <w:tc>
          <w:tcPr>
            <w:tcW w:w="3780" w:type="dxa"/>
            <w:tcBorders>
              <w:top w:val="nil"/>
              <w:left w:val="nil"/>
              <w:bottom w:val="nil"/>
              <w:right w:val="nil"/>
            </w:tcBorders>
          </w:tcPr>
          <w:p w14:paraId="62BE13C0" w14:textId="77777777" w:rsidR="002A3D94" w:rsidRPr="00CD63CD" w:rsidRDefault="002A3D94" w:rsidP="00A044C0">
            <w:pPr>
              <w:autoSpaceDE w:val="0"/>
              <w:autoSpaceDN w:val="0"/>
              <w:adjustRightInd w:val="0"/>
              <w:spacing w:after="0" w:line="240" w:lineRule="auto"/>
              <w:rPr>
                <w:ins w:id="13930" w:author="Arjan" w:date="2014-11-11T21:27:00Z"/>
                <w:rFonts w:ascii="Arial" w:eastAsia="Times New Roman" w:hAnsi="Arial" w:cs="Arial"/>
                <w:color w:val="000000"/>
                <w:sz w:val="20"/>
                <w:szCs w:val="20"/>
              </w:rPr>
            </w:pPr>
            <w:ins w:id="13931" w:author="Arjan" w:date="2014-11-11T21:27:00Z">
              <w:r w:rsidRPr="00CD63C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31088C49" w14:textId="77777777" w:rsidR="002A3D94" w:rsidRPr="00CD63CD" w:rsidRDefault="002A3D94" w:rsidP="00A044C0">
            <w:pPr>
              <w:autoSpaceDE w:val="0"/>
              <w:autoSpaceDN w:val="0"/>
              <w:adjustRightInd w:val="0"/>
              <w:spacing w:after="0" w:line="240" w:lineRule="auto"/>
              <w:rPr>
                <w:ins w:id="13932" w:author="Arjan" w:date="2014-11-11T21:27:00Z"/>
                <w:rFonts w:ascii="Arial" w:eastAsia="Times New Roman" w:hAnsi="Arial" w:cs="Arial"/>
                <w:color w:val="000000"/>
                <w:sz w:val="20"/>
                <w:szCs w:val="20"/>
              </w:rPr>
            </w:pPr>
            <w:ins w:id="13933" w:author="Arjan" w:date="2014-11-11T21:30:00Z">
              <w:r>
                <w:rPr>
                  <w:rFonts w:ascii="Arial" w:eastAsia="Times New Roman" w:hAnsi="Arial" w:cs="Arial"/>
                  <w:color w:val="000000"/>
                  <w:sz w:val="20"/>
                  <w:szCs w:val="20"/>
                </w:rPr>
                <w:t>Zie groep</w:t>
              </w:r>
            </w:ins>
          </w:p>
        </w:tc>
      </w:tr>
      <w:tr w:rsidR="002A3D94" w:rsidRPr="00CD63CD" w14:paraId="5490E105" w14:textId="77777777" w:rsidTr="00A044C0">
        <w:trPr>
          <w:trHeight w:val="232"/>
          <w:ins w:id="13934" w:author="Arjan" w:date="2014-11-11T21:27:00Z"/>
        </w:trPr>
        <w:tc>
          <w:tcPr>
            <w:tcW w:w="3780" w:type="dxa"/>
            <w:tcBorders>
              <w:top w:val="nil"/>
              <w:left w:val="nil"/>
              <w:bottom w:val="nil"/>
              <w:right w:val="nil"/>
            </w:tcBorders>
          </w:tcPr>
          <w:p w14:paraId="3B742420" w14:textId="77777777" w:rsidR="002A3D94" w:rsidRPr="00CD63CD" w:rsidRDefault="002A3D94" w:rsidP="00A044C0">
            <w:pPr>
              <w:autoSpaceDE w:val="0"/>
              <w:autoSpaceDN w:val="0"/>
              <w:adjustRightInd w:val="0"/>
              <w:spacing w:after="0" w:line="240" w:lineRule="auto"/>
              <w:rPr>
                <w:ins w:id="13935" w:author="Arjan" w:date="2014-11-11T21:27:00Z"/>
                <w:rFonts w:ascii="Arial" w:eastAsia="Times New Roman" w:hAnsi="Arial" w:cs="Arial"/>
                <w:b/>
                <w:bCs/>
                <w:color w:val="000000"/>
                <w:sz w:val="20"/>
                <w:szCs w:val="20"/>
              </w:rPr>
            </w:pPr>
          </w:p>
        </w:tc>
        <w:tc>
          <w:tcPr>
            <w:tcW w:w="5580" w:type="dxa"/>
            <w:tcBorders>
              <w:top w:val="nil"/>
              <w:left w:val="nil"/>
              <w:bottom w:val="nil"/>
              <w:right w:val="nil"/>
            </w:tcBorders>
          </w:tcPr>
          <w:p w14:paraId="719AA3F5" w14:textId="77777777" w:rsidR="002A3D94" w:rsidRPr="00CD63CD" w:rsidRDefault="002A3D94" w:rsidP="00A044C0">
            <w:pPr>
              <w:autoSpaceDE w:val="0"/>
              <w:autoSpaceDN w:val="0"/>
              <w:adjustRightInd w:val="0"/>
              <w:spacing w:after="0" w:line="240" w:lineRule="auto"/>
              <w:rPr>
                <w:ins w:id="13936" w:author="Arjan" w:date="2014-11-11T21:27:00Z"/>
                <w:rFonts w:ascii="Arial" w:eastAsia="Times New Roman" w:hAnsi="Arial" w:cs="Arial"/>
                <w:color w:val="000000"/>
                <w:sz w:val="20"/>
                <w:szCs w:val="20"/>
              </w:rPr>
            </w:pPr>
          </w:p>
        </w:tc>
      </w:tr>
      <w:tr w:rsidR="002A3D94" w:rsidRPr="00CD63CD" w14:paraId="329990D7" w14:textId="77777777" w:rsidTr="00A044C0">
        <w:trPr>
          <w:trHeight w:val="232"/>
          <w:ins w:id="13937" w:author="Arjan" w:date="2014-11-11T21:27:00Z"/>
        </w:trPr>
        <w:tc>
          <w:tcPr>
            <w:tcW w:w="3780" w:type="dxa"/>
            <w:tcBorders>
              <w:top w:val="nil"/>
              <w:left w:val="nil"/>
              <w:bottom w:val="nil"/>
              <w:right w:val="nil"/>
            </w:tcBorders>
          </w:tcPr>
          <w:p w14:paraId="55154FC3" w14:textId="77777777" w:rsidR="002A3D94" w:rsidRPr="00CD63CD" w:rsidRDefault="002A3D94" w:rsidP="00A044C0">
            <w:pPr>
              <w:autoSpaceDE w:val="0"/>
              <w:autoSpaceDN w:val="0"/>
              <w:adjustRightInd w:val="0"/>
              <w:spacing w:after="0" w:line="240" w:lineRule="auto"/>
              <w:rPr>
                <w:ins w:id="13938" w:author="Arjan" w:date="2014-11-11T21:27:00Z"/>
                <w:rFonts w:ascii="Arial" w:eastAsia="Times New Roman" w:hAnsi="Arial" w:cs="Arial"/>
                <w:color w:val="000000"/>
                <w:sz w:val="20"/>
                <w:szCs w:val="20"/>
              </w:rPr>
            </w:pPr>
            <w:ins w:id="13939" w:author="Arjan" w:date="2014-11-11T21:27:00Z">
              <w:r w:rsidRPr="00CD63C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2DA1C89A" w14:textId="77777777" w:rsidR="002A3D94" w:rsidRPr="00CD63CD" w:rsidRDefault="002A3D94" w:rsidP="00A044C0">
            <w:pPr>
              <w:autoSpaceDE w:val="0"/>
              <w:autoSpaceDN w:val="0"/>
              <w:adjustRightInd w:val="0"/>
              <w:spacing w:after="0" w:line="240" w:lineRule="auto"/>
              <w:rPr>
                <w:ins w:id="13940" w:author="Arjan" w:date="2014-11-11T21:27:00Z"/>
                <w:rFonts w:ascii="Arial" w:eastAsia="Times New Roman" w:hAnsi="Arial" w:cs="Arial"/>
                <w:color w:val="000000"/>
                <w:sz w:val="20"/>
                <w:szCs w:val="20"/>
              </w:rPr>
            </w:pPr>
            <w:ins w:id="13941" w:author="Arjan" w:date="2014-11-11T21:30:00Z">
              <w:r>
                <w:rPr>
                  <w:rFonts w:ascii="Arial" w:eastAsia="Times New Roman" w:hAnsi="Arial" w:cs="Arial"/>
                  <w:color w:val="000000"/>
                  <w:sz w:val="20"/>
                  <w:szCs w:val="20"/>
                </w:rPr>
                <w:t>Zie groep</w:t>
              </w:r>
            </w:ins>
          </w:p>
        </w:tc>
      </w:tr>
      <w:tr w:rsidR="002A3D94" w:rsidRPr="00CD63CD" w14:paraId="57308324" w14:textId="77777777" w:rsidTr="00A044C0">
        <w:trPr>
          <w:trHeight w:val="232"/>
          <w:ins w:id="13942" w:author="Arjan" w:date="2014-11-11T21:27:00Z"/>
        </w:trPr>
        <w:tc>
          <w:tcPr>
            <w:tcW w:w="3780" w:type="dxa"/>
            <w:tcBorders>
              <w:top w:val="nil"/>
              <w:left w:val="nil"/>
              <w:bottom w:val="nil"/>
              <w:right w:val="nil"/>
            </w:tcBorders>
          </w:tcPr>
          <w:p w14:paraId="48565A3A" w14:textId="77777777" w:rsidR="002A3D94" w:rsidRPr="00CD63CD" w:rsidRDefault="002A3D94" w:rsidP="00A044C0">
            <w:pPr>
              <w:autoSpaceDE w:val="0"/>
              <w:autoSpaceDN w:val="0"/>
              <w:adjustRightInd w:val="0"/>
              <w:spacing w:after="0" w:line="240" w:lineRule="auto"/>
              <w:rPr>
                <w:ins w:id="13943" w:author="Arjan" w:date="2014-11-11T21:27:00Z"/>
                <w:rFonts w:ascii="Arial" w:eastAsia="Times New Roman" w:hAnsi="Arial" w:cs="Arial"/>
                <w:b/>
                <w:bCs/>
                <w:color w:val="000000"/>
                <w:sz w:val="20"/>
                <w:szCs w:val="20"/>
              </w:rPr>
            </w:pPr>
          </w:p>
        </w:tc>
        <w:tc>
          <w:tcPr>
            <w:tcW w:w="5580" w:type="dxa"/>
            <w:tcBorders>
              <w:top w:val="nil"/>
              <w:left w:val="nil"/>
              <w:bottom w:val="nil"/>
              <w:right w:val="nil"/>
            </w:tcBorders>
          </w:tcPr>
          <w:p w14:paraId="33D03FE8" w14:textId="77777777" w:rsidR="002A3D94" w:rsidRPr="00CD63CD" w:rsidRDefault="002A3D94" w:rsidP="00A044C0">
            <w:pPr>
              <w:autoSpaceDE w:val="0"/>
              <w:autoSpaceDN w:val="0"/>
              <w:adjustRightInd w:val="0"/>
              <w:spacing w:after="0" w:line="240" w:lineRule="auto"/>
              <w:rPr>
                <w:ins w:id="13944" w:author="Arjan" w:date="2014-11-11T21:27:00Z"/>
                <w:rFonts w:ascii="Arial" w:eastAsia="Times New Roman" w:hAnsi="Arial" w:cs="Arial"/>
                <w:color w:val="000000"/>
                <w:sz w:val="20"/>
                <w:szCs w:val="20"/>
              </w:rPr>
            </w:pPr>
          </w:p>
        </w:tc>
      </w:tr>
      <w:tr w:rsidR="002A3D94" w:rsidRPr="00CD63CD" w14:paraId="28996EAF" w14:textId="77777777" w:rsidTr="00A044C0">
        <w:trPr>
          <w:trHeight w:val="232"/>
          <w:ins w:id="13945" w:author="Arjan" w:date="2014-11-11T21:27:00Z"/>
        </w:trPr>
        <w:tc>
          <w:tcPr>
            <w:tcW w:w="3780" w:type="dxa"/>
            <w:tcBorders>
              <w:top w:val="nil"/>
              <w:left w:val="nil"/>
              <w:bottom w:val="nil"/>
              <w:right w:val="nil"/>
            </w:tcBorders>
          </w:tcPr>
          <w:p w14:paraId="7B23F070" w14:textId="77777777" w:rsidR="002A3D94" w:rsidRPr="00CD63CD" w:rsidRDefault="002A3D94" w:rsidP="00A044C0">
            <w:pPr>
              <w:autoSpaceDE w:val="0"/>
              <w:autoSpaceDN w:val="0"/>
              <w:adjustRightInd w:val="0"/>
              <w:spacing w:after="0" w:line="240" w:lineRule="auto"/>
              <w:rPr>
                <w:ins w:id="13946" w:author="Arjan" w:date="2014-11-11T21:27:00Z"/>
                <w:rFonts w:ascii="Arial" w:eastAsia="Times New Roman" w:hAnsi="Arial" w:cs="Arial"/>
                <w:color w:val="000000"/>
                <w:sz w:val="20"/>
                <w:szCs w:val="20"/>
              </w:rPr>
            </w:pPr>
            <w:ins w:id="13947" w:author="Arjan" w:date="2014-11-11T21:27:00Z">
              <w:r w:rsidRPr="00CD63C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2CCBFC43" w14:textId="77777777" w:rsidR="002A3D94" w:rsidRPr="00CD63CD" w:rsidRDefault="002A3D94" w:rsidP="00A044C0">
            <w:pPr>
              <w:autoSpaceDE w:val="0"/>
              <w:autoSpaceDN w:val="0"/>
              <w:adjustRightInd w:val="0"/>
              <w:spacing w:after="0" w:line="240" w:lineRule="auto"/>
              <w:rPr>
                <w:ins w:id="13948" w:author="Arjan" w:date="2014-11-11T21:27:00Z"/>
                <w:rFonts w:ascii="Arial" w:eastAsia="Times New Roman" w:hAnsi="Arial" w:cs="Arial"/>
                <w:color w:val="000000"/>
                <w:sz w:val="20"/>
                <w:szCs w:val="20"/>
              </w:rPr>
            </w:pPr>
          </w:p>
        </w:tc>
      </w:tr>
      <w:tr w:rsidR="002A3D94" w:rsidRPr="00CD63CD" w14:paraId="5CC41871" w14:textId="77777777" w:rsidTr="00A044C0">
        <w:trPr>
          <w:trHeight w:val="232"/>
          <w:ins w:id="13949" w:author="Arjan" w:date="2014-11-11T21:27:00Z"/>
        </w:trPr>
        <w:tc>
          <w:tcPr>
            <w:tcW w:w="3780" w:type="dxa"/>
            <w:tcBorders>
              <w:top w:val="nil"/>
              <w:left w:val="nil"/>
              <w:bottom w:val="nil"/>
              <w:right w:val="nil"/>
            </w:tcBorders>
          </w:tcPr>
          <w:p w14:paraId="2137E8F9" w14:textId="77777777" w:rsidR="002A3D94" w:rsidRPr="00CD63CD" w:rsidRDefault="002A3D94" w:rsidP="00A044C0">
            <w:pPr>
              <w:autoSpaceDE w:val="0"/>
              <w:autoSpaceDN w:val="0"/>
              <w:adjustRightInd w:val="0"/>
              <w:spacing w:after="0" w:line="240" w:lineRule="auto"/>
              <w:rPr>
                <w:ins w:id="13950" w:author="Arjan" w:date="2014-11-11T21:27:00Z"/>
                <w:rFonts w:ascii="Arial" w:eastAsia="Times New Roman" w:hAnsi="Arial" w:cs="Arial"/>
                <w:b/>
                <w:bCs/>
                <w:color w:val="000000"/>
                <w:sz w:val="20"/>
                <w:szCs w:val="20"/>
              </w:rPr>
            </w:pPr>
          </w:p>
        </w:tc>
        <w:tc>
          <w:tcPr>
            <w:tcW w:w="5580" w:type="dxa"/>
            <w:tcBorders>
              <w:top w:val="nil"/>
              <w:left w:val="nil"/>
              <w:bottom w:val="nil"/>
              <w:right w:val="nil"/>
            </w:tcBorders>
          </w:tcPr>
          <w:p w14:paraId="78F1512D" w14:textId="77777777" w:rsidR="002A3D94" w:rsidRPr="00CD63CD" w:rsidRDefault="002A3D94" w:rsidP="00A044C0">
            <w:pPr>
              <w:autoSpaceDE w:val="0"/>
              <w:autoSpaceDN w:val="0"/>
              <w:adjustRightInd w:val="0"/>
              <w:spacing w:after="0" w:line="240" w:lineRule="auto"/>
              <w:rPr>
                <w:ins w:id="13951" w:author="Arjan" w:date="2014-11-11T21:27:00Z"/>
                <w:rFonts w:ascii="Arial" w:eastAsia="Times New Roman" w:hAnsi="Arial" w:cs="Arial"/>
                <w:color w:val="000000"/>
                <w:sz w:val="20"/>
                <w:szCs w:val="20"/>
              </w:rPr>
            </w:pPr>
          </w:p>
        </w:tc>
      </w:tr>
      <w:tr w:rsidR="002A3D94" w:rsidRPr="00CD63CD" w14:paraId="203B59A7" w14:textId="77777777" w:rsidTr="00A044C0">
        <w:trPr>
          <w:trHeight w:val="232"/>
          <w:ins w:id="13952" w:author="Arjan" w:date="2014-11-11T21:27:00Z"/>
        </w:trPr>
        <w:tc>
          <w:tcPr>
            <w:tcW w:w="3780" w:type="dxa"/>
            <w:tcBorders>
              <w:top w:val="nil"/>
              <w:left w:val="nil"/>
              <w:bottom w:val="nil"/>
              <w:right w:val="nil"/>
            </w:tcBorders>
          </w:tcPr>
          <w:p w14:paraId="69EA92DF" w14:textId="77777777" w:rsidR="002A3D94" w:rsidRPr="00CD63CD" w:rsidRDefault="002A3D94" w:rsidP="00A044C0">
            <w:pPr>
              <w:autoSpaceDE w:val="0"/>
              <w:autoSpaceDN w:val="0"/>
              <w:adjustRightInd w:val="0"/>
              <w:spacing w:after="0" w:line="240" w:lineRule="auto"/>
              <w:rPr>
                <w:ins w:id="13953" w:author="Arjan" w:date="2014-11-11T21:27:00Z"/>
                <w:rFonts w:ascii="Arial" w:eastAsia="Times New Roman" w:hAnsi="Arial" w:cs="Arial"/>
                <w:color w:val="000000"/>
                <w:sz w:val="20"/>
                <w:szCs w:val="20"/>
              </w:rPr>
            </w:pPr>
            <w:ins w:id="13954" w:author="Arjan" w:date="2014-11-11T21:27:00Z">
              <w:r w:rsidRPr="00CD63C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67115D76" w14:textId="77777777" w:rsidR="002A3D94" w:rsidRPr="00CD63CD" w:rsidRDefault="002A3D94" w:rsidP="00A044C0">
            <w:pPr>
              <w:autoSpaceDE w:val="0"/>
              <w:autoSpaceDN w:val="0"/>
              <w:adjustRightInd w:val="0"/>
              <w:spacing w:after="0" w:line="240" w:lineRule="auto"/>
              <w:rPr>
                <w:ins w:id="13955" w:author="Arjan" w:date="2014-11-11T21:27:00Z"/>
                <w:rFonts w:ascii="Arial" w:eastAsia="Times New Roman" w:hAnsi="Arial" w:cs="Arial"/>
                <w:color w:val="000000"/>
                <w:sz w:val="20"/>
                <w:szCs w:val="20"/>
              </w:rPr>
            </w:pPr>
            <w:ins w:id="13956" w:author="Arjan" w:date="2014-11-11T21:30:00Z">
              <w:r>
                <w:rPr>
                  <w:rFonts w:ascii="Arial" w:eastAsia="Times New Roman" w:hAnsi="Arial" w:cs="Arial"/>
                  <w:color w:val="000000"/>
                  <w:sz w:val="20"/>
                  <w:szCs w:val="20"/>
                </w:rPr>
                <w:t>Zie groep</w:t>
              </w:r>
            </w:ins>
          </w:p>
        </w:tc>
      </w:tr>
      <w:tr w:rsidR="002A3D94" w:rsidRPr="00CD63CD" w14:paraId="00F371A2" w14:textId="77777777" w:rsidTr="00A044C0">
        <w:trPr>
          <w:trHeight w:val="232"/>
          <w:ins w:id="13957" w:author="Arjan" w:date="2014-11-11T21:27:00Z"/>
        </w:trPr>
        <w:tc>
          <w:tcPr>
            <w:tcW w:w="3780" w:type="dxa"/>
            <w:tcBorders>
              <w:top w:val="nil"/>
              <w:left w:val="nil"/>
              <w:bottom w:val="nil"/>
              <w:right w:val="nil"/>
            </w:tcBorders>
          </w:tcPr>
          <w:p w14:paraId="1FEB10B8" w14:textId="77777777" w:rsidR="002A3D94" w:rsidRPr="00CD63CD" w:rsidRDefault="002A3D94" w:rsidP="00A044C0">
            <w:pPr>
              <w:autoSpaceDE w:val="0"/>
              <w:autoSpaceDN w:val="0"/>
              <w:adjustRightInd w:val="0"/>
              <w:spacing w:after="0" w:line="240" w:lineRule="auto"/>
              <w:rPr>
                <w:ins w:id="13958" w:author="Arjan" w:date="2014-11-11T21:27:00Z"/>
                <w:rFonts w:ascii="Arial" w:eastAsia="Times New Roman" w:hAnsi="Arial" w:cs="Arial"/>
                <w:b/>
                <w:bCs/>
                <w:color w:val="000000"/>
                <w:sz w:val="20"/>
                <w:szCs w:val="20"/>
              </w:rPr>
            </w:pPr>
          </w:p>
        </w:tc>
        <w:tc>
          <w:tcPr>
            <w:tcW w:w="5580" w:type="dxa"/>
            <w:tcBorders>
              <w:top w:val="nil"/>
              <w:left w:val="nil"/>
              <w:bottom w:val="nil"/>
              <w:right w:val="nil"/>
            </w:tcBorders>
          </w:tcPr>
          <w:p w14:paraId="17ED2D66" w14:textId="77777777" w:rsidR="002A3D94" w:rsidRPr="00CD63CD" w:rsidRDefault="002A3D94" w:rsidP="00A044C0">
            <w:pPr>
              <w:autoSpaceDE w:val="0"/>
              <w:autoSpaceDN w:val="0"/>
              <w:adjustRightInd w:val="0"/>
              <w:spacing w:after="0" w:line="240" w:lineRule="auto"/>
              <w:rPr>
                <w:ins w:id="13959" w:author="Arjan" w:date="2014-11-11T21:27:00Z"/>
                <w:rFonts w:ascii="Arial" w:eastAsia="Times New Roman" w:hAnsi="Arial" w:cs="Arial"/>
                <w:color w:val="000000"/>
                <w:sz w:val="20"/>
                <w:szCs w:val="20"/>
              </w:rPr>
            </w:pPr>
          </w:p>
        </w:tc>
      </w:tr>
      <w:tr w:rsidR="002A3D94" w:rsidRPr="00CD63CD" w14:paraId="29A1AECC" w14:textId="77777777" w:rsidTr="00A044C0">
        <w:trPr>
          <w:trHeight w:val="232"/>
          <w:ins w:id="13960" w:author="Arjan" w:date="2014-11-11T21:27:00Z"/>
        </w:trPr>
        <w:tc>
          <w:tcPr>
            <w:tcW w:w="3780" w:type="dxa"/>
            <w:tcBorders>
              <w:top w:val="nil"/>
              <w:left w:val="nil"/>
              <w:bottom w:val="nil"/>
              <w:right w:val="nil"/>
            </w:tcBorders>
          </w:tcPr>
          <w:p w14:paraId="165B0395" w14:textId="77777777" w:rsidR="002A3D94" w:rsidRPr="00CD63CD" w:rsidRDefault="002A3D94" w:rsidP="00A044C0">
            <w:pPr>
              <w:autoSpaceDE w:val="0"/>
              <w:autoSpaceDN w:val="0"/>
              <w:adjustRightInd w:val="0"/>
              <w:spacing w:after="0" w:line="240" w:lineRule="auto"/>
              <w:rPr>
                <w:ins w:id="13961" w:author="Arjan" w:date="2014-11-11T21:27:00Z"/>
                <w:rFonts w:ascii="Arial" w:eastAsia="Times New Roman" w:hAnsi="Arial" w:cs="Arial"/>
                <w:color w:val="000000"/>
                <w:sz w:val="20"/>
                <w:szCs w:val="20"/>
              </w:rPr>
            </w:pPr>
            <w:ins w:id="13962" w:author="Arjan" w:date="2014-11-11T21:27:00Z">
              <w:r w:rsidRPr="00CD63CD">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3CA539A8" w14:textId="77777777" w:rsidR="002A3D94" w:rsidRPr="00CD63CD" w:rsidRDefault="002A3D94" w:rsidP="00A044C0">
            <w:pPr>
              <w:autoSpaceDE w:val="0"/>
              <w:autoSpaceDN w:val="0"/>
              <w:adjustRightInd w:val="0"/>
              <w:spacing w:after="0" w:line="240" w:lineRule="auto"/>
              <w:rPr>
                <w:ins w:id="13963" w:author="Arjan" w:date="2014-11-11T21:27:00Z"/>
                <w:rFonts w:ascii="Arial" w:eastAsia="Times New Roman" w:hAnsi="Arial" w:cs="Arial"/>
                <w:color w:val="000000"/>
                <w:sz w:val="20"/>
                <w:szCs w:val="20"/>
              </w:rPr>
            </w:pPr>
            <w:ins w:id="13964" w:author="Arjan" w:date="2014-11-11T21:30:00Z">
              <w:r>
                <w:rPr>
                  <w:rFonts w:ascii="Arial" w:eastAsia="Times New Roman" w:hAnsi="Arial" w:cs="Arial"/>
                  <w:color w:val="000000"/>
                  <w:sz w:val="20"/>
                  <w:szCs w:val="20"/>
                </w:rPr>
                <w:t>Zie groep</w:t>
              </w:r>
            </w:ins>
          </w:p>
        </w:tc>
      </w:tr>
      <w:tr w:rsidR="002A3D94" w:rsidRPr="00CD63CD" w14:paraId="0587A886" w14:textId="77777777" w:rsidTr="00A044C0">
        <w:trPr>
          <w:trHeight w:val="232"/>
          <w:ins w:id="13965" w:author="Arjan" w:date="2014-11-11T21:27:00Z"/>
        </w:trPr>
        <w:tc>
          <w:tcPr>
            <w:tcW w:w="3780" w:type="dxa"/>
            <w:tcBorders>
              <w:top w:val="nil"/>
              <w:left w:val="nil"/>
              <w:bottom w:val="nil"/>
              <w:right w:val="nil"/>
            </w:tcBorders>
          </w:tcPr>
          <w:p w14:paraId="3ABB924A" w14:textId="77777777" w:rsidR="002A3D94" w:rsidRPr="00CD63CD" w:rsidRDefault="002A3D94" w:rsidP="00A044C0">
            <w:pPr>
              <w:autoSpaceDE w:val="0"/>
              <w:autoSpaceDN w:val="0"/>
              <w:adjustRightInd w:val="0"/>
              <w:spacing w:after="0" w:line="240" w:lineRule="auto"/>
              <w:rPr>
                <w:ins w:id="13966" w:author="Arjan" w:date="2014-11-11T21:27:00Z"/>
                <w:rFonts w:ascii="Arial" w:eastAsia="Times New Roman" w:hAnsi="Arial" w:cs="Arial"/>
                <w:b/>
                <w:bCs/>
                <w:color w:val="000000"/>
                <w:sz w:val="20"/>
                <w:szCs w:val="20"/>
              </w:rPr>
            </w:pPr>
          </w:p>
        </w:tc>
        <w:tc>
          <w:tcPr>
            <w:tcW w:w="5580" w:type="dxa"/>
            <w:tcBorders>
              <w:top w:val="nil"/>
              <w:left w:val="nil"/>
              <w:bottom w:val="nil"/>
              <w:right w:val="nil"/>
            </w:tcBorders>
          </w:tcPr>
          <w:p w14:paraId="48E7F3FA" w14:textId="77777777" w:rsidR="002A3D94" w:rsidRPr="00CD63CD" w:rsidRDefault="002A3D94" w:rsidP="00A044C0">
            <w:pPr>
              <w:autoSpaceDE w:val="0"/>
              <w:autoSpaceDN w:val="0"/>
              <w:adjustRightInd w:val="0"/>
              <w:spacing w:after="0" w:line="240" w:lineRule="auto"/>
              <w:rPr>
                <w:ins w:id="13967" w:author="Arjan" w:date="2014-11-11T21:27:00Z"/>
                <w:rFonts w:ascii="Arial" w:eastAsia="Times New Roman" w:hAnsi="Arial" w:cs="Arial"/>
                <w:color w:val="000000"/>
                <w:sz w:val="20"/>
                <w:szCs w:val="20"/>
              </w:rPr>
            </w:pPr>
          </w:p>
        </w:tc>
      </w:tr>
      <w:tr w:rsidR="002A3D94" w:rsidRPr="00CD63CD" w14:paraId="32ACB786" w14:textId="77777777" w:rsidTr="00A044C0">
        <w:trPr>
          <w:trHeight w:val="232"/>
          <w:ins w:id="13968" w:author="Arjan" w:date="2014-11-11T21:27:00Z"/>
        </w:trPr>
        <w:tc>
          <w:tcPr>
            <w:tcW w:w="3780" w:type="dxa"/>
            <w:tcBorders>
              <w:top w:val="nil"/>
              <w:left w:val="nil"/>
              <w:bottom w:val="nil"/>
              <w:right w:val="nil"/>
            </w:tcBorders>
          </w:tcPr>
          <w:p w14:paraId="4058C2F8" w14:textId="77777777" w:rsidR="002A3D94" w:rsidRPr="00CD63CD" w:rsidRDefault="002A3D94" w:rsidP="00A044C0">
            <w:pPr>
              <w:autoSpaceDE w:val="0"/>
              <w:autoSpaceDN w:val="0"/>
              <w:adjustRightInd w:val="0"/>
              <w:spacing w:after="0" w:line="240" w:lineRule="auto"/>
              <w:rPr>
                <w:ins w:id="13969" w:author="Arjan" w:date="2014-11-11T21:27:00Z"/>
                <w:rFonts w:ascii="Arial" w:eastAsia="Times New Roman" w:hAnsi="Arial" w:cs="Arial"/>
                <w:color w:val="000000"/>
                <w:sz w:val="20"/>
                <w:szCs w:val="20"/>
              </w:rPr>
            </w:pPr>
            <w:ins w:id="13970" w:author="Arjan" w:date="2014-11-11T21:27:00Z">
              <w:r w:rsidRPr="00CD63CD">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283C76F7" w14:textId="77777777" w:rsidR="002A3D94" w:rsidRPr="00CD63CD" w:rsidRDefault="00DA5D93" w:rsidP="00A044C0">
            <w:pPr>
              <w:autoSpaceDE w:val="0"/>
              <w:autoSpaceDN w:val="0"/>
              <w:adjustRightInd w:val="0"/>
              <w:spacing w:after="0" w:line="240" w:lineRule="auto"/>
              <w:rPr>
                <w:ins w:id="13971" w:author="Arjan" w:date="2014-11-11T21:27:00Z"/>
                <w:rFonts w:ascii="Arial" w:eastAsia="Times New Roman" w:hAnsi="Arial" w:cs="Arial"/>
                <w:color w:val="000000"/>
                <w:sz w:val="20"/>
                <w:szCs w:val="20"/>
              </w:rPr>
            </w:pPr>
            <w:ins w:id="13972" w:author="Arjan" w:date="2014-11-11T21:27:00Z">
              <w:r w:rsidRPr="00CD63CD">
                <w:rPr>
                  <w:rFonts w:ascii="Arial" w:hAnsi="Arial" w:cs="Arial"/>
                  <w:sz w:val="20"/>
                  <w:szCs w:val="20"/>
                  <w:lang w:val="en-AU"/>
                </w:rPr>
                <w:fldChar w:fldCharType="begin" w:fldLock="1"/>
              </w:r>
              <w:r w:rsidR="002A3D94" w:rsidRPr="00CD63CD">
                <w:rPr>
                  <w:rFonts w:ascii="Arial" w:hAnsi="Arial" w:cs="Arial"/>
                  <w:sz w:val="20"/>
                  <w:szCs w:val="20"/>
                  <w:lang w:val="en-AU"/>
                </w:rPr>
                <w:instrText xml:space="preserve">MERGEFIELD </w:instrText>
              </w:r>
              <w:r w:rsidR="002A3D94"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002A3D94"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002A3D94"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002A3D94"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002A3D94"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ins>
          </w:p>
        </w:tc>
      </w:tr>
      <w:tr w:rsidR="002A3D94" w:rsidRPr="00CD63CD" w14:paraId="05540A82" w14:textId="77777777" w:rsidTr="00A044C0">
        <w:trPr>
          <w:trHeight w:val="232"/>
          <w:ins w:id="13973" w:author="Arjan" w:date="2014-11-11T21:27:00Z"/>
        </w:trPr>
        <w:tc>
          <w:tcPr>
            <w:tcW w:w="3780" w:type="dxa"/>
            <w:tcBorders>
              <w:top w:val="nil"/>
              <w:left w:val="nil"/>
              <w:bottom w:val="nil"/>
              <w:right w:val="nil"/>
            </w:tcBorders>
          </w:tcPr>
          <w:p w14:paraId="270968B2" w14:textId="77777777" w:rsidR="002A3D94" w:rsidRPr="00CD63CD" w:rsidRDefault="002A3D94" w:rsidP="00A044C0">
            <w:pPr>
              <w:autoSpaceDE w:val="0"/>
              <w:autoSpaceDN w:val="0"/>
              <w:adjustRightInd w:val="0"/>
              <w:spacing w:after="0" w:line="240" w:lineRule="auto"/>
              <w:rPr>
                <w:ins w:id="13974" w:author="Arjan" w:date="2014-11-11T21:27:00Z"/>
                <w:rFonts w:ascii="Arial" w:eastAsia="Times New Roman" w:hAnsi="Arial" w:cs="Arial"/>
                <w:b/>
                <w:bCs/>
                <w:color w:val="000000"/>
                <w:sz w:val="20"/>
                <w:szCs w:val="20"/>
              </w:rPr>
            </w:pPr>
          </w:p>
        </w:tc>
        <w:tc>
          <w:tcPr>
            <w:tcW w:w="5580" w:type="dxa"/>
            <w:tcBorders>
              <w:top w:val="nil"/>
              <w:left w:val="nil"/>
              <w:bottom w:val="nil"/>
              <w:right w:val="nil"/>
            </w:tcBorders>
          </w:tcPr>
          <w:p w14:paraId="2F02466A" w14:textId="77777777" w:rsidR="002A3D94" w:rsidRPr="00CD63CD" w:rsidRDefault="002A3D94" w:rsidP="00A044C0">
            <w:pPr>
              <w:autoSpaceDE w:val="0"/>
              <w:autoSpaceDN w:val="0"/>
              <w:adjustRightInd w:val="0"/>
              <w:spacing w:after="0" w:line="240" w:lineRule="auto"/>
              <w:rPr>
                <w:ins w:id="13975" w:author="Arjan" w:date="2014-11-11T21:27:00Z"/>
                <w:rFonts w:ascii="Arial" w:eastAsia="Times New Roman" w:hAnsi="Arial" w:cs="Arial"/>
                <w:color w:val="000000"/>
                <w:sz w:val="20"/>
                <w:szCs w:val="20"/>
              </w:rPr>
            </w:pPr>
          </w:p>
        </w:tc>
      </w:tr>
      <w:tr w:rsidR="002A3D94" w:rsidRPr="00CD63CD" w14:paraId="4B91712A" w14:textId="77777777" w:rsidTr="00A044C0">
        <w:trPr>
          <w:trHeight w:val="232"/>
          <w:ins w:id="13976" w:author="Arjan" w:date="2014-11-11T21:27:00Z"/>
        </w:trPr>
        <w:tc>
          <w:tcPr>
            <w:tcW w:w="3780" w:type="dxa"/>
            <w:tcBorders>
              <w:top w:val="nil"/>
              <w:left w:val="nil"/>
              <w:bottom w:val="nil"/>
              <w:right w:val="nil"/>
            </w:tcBorders>
          </w:tcPr>
          <w:p w14:paraId="0423C0F9" w14:textId="77777777" w:rsidR="002A3D94" w:rsidRPr="00CD63CD" w:rsidRDefault="002A3D94" w:rsidP="00A044C0">
            <w:pPr>
              <w:autoSpaceDE w:val="0"/>
              <w:autoSpaceDN w:val="0"/>
              <w:adjustRightInd w:val="0"/>
              <w:spacing w:after="0" w:line="240" w:lineRule="auto"/>
              <w:rPr>
                <w:ins w:id="13977" w:author="Arjan" w:date="2014-11-11T21:27:00Z"/>
                <w:rFonts w:ascii="Arial" w:eastAsia="Times New Roman" w:hAnsi="Arial" w:cs="Arial"/>
                <w:color w:val="000000"/>
                <w:sz w:val="20"/>
                <w:szCs w:val="20"/>
              </w:rPr>
            </w:pPr>
            <w:ins w:id="13978" w:author="Arjan" w:date="2014-11-11T21:27:00Z">
              <w:r w:rsidRPr="00CD63C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6AAEB638" w14:textId="77777777" w:rsidR="002A3D94" w:rsidRPr="00CD63CD" w:rsidRDefault="002A3D94" w:rsidP="00A044C0">
            <w:pPr>
              <w:autoSpaceDE w:val="0"/>
              <w:autoSpaceDN w:val="0"/>
              <w:adjustRightInd w:val="0"/>
              <w:spacing w:after="0" w:line="240" w:lineRule="auto"/>
              <w:rPr>
                <w:ins w:id="13979" w:author="Arjan" w:date="2014-11-11T21:27:00Z"/>
                <w:rFonts w:ascii="Arial" w:eastAsia="Times New Roman" w:hAnsi="Arial" w:cs="Arial"/>
                <w:color w:val="000000"/>
                <w:sz w:val="20"/>
                <w:szCs w:val="20"/>
              </w:rPr>
            </w:pPr>
            <w:ins w:id="13980" w:author="Arjan" w:date="2014-11-11T21:27:00Z">
              <w:r w:rsidRPr="00CD63CD">
                <w:rPr>
                  <w:rFonts w:ascii="Arial" w:eastAsia="Times New Roman" w:hAnsi="Arial" w:cs="Arial"/>
                  <w:color w:val="000000"/>
                  <w:sz w:val="20"/>
                  <w:szCs w:val="20"/>
                </w:rPr>
                <w:t xml:space="preserve">Gemeentelijk </w:t>
              </w:r>
              <w:r>
                <w:rPr>
                  <w:rFonts w:ascii="Arial" w:eastAsia="Times New Roman" w:hAnsi="Arial" w:cs="Arial"/>
                  <w:color w:val="000000"/>
                  <w:sz w:val="20"/>
                  <w:szCs w:val="20"/>
                </w:rPr>
                <w:t>kern</w:t>
              </w:r>
              <w:r w:rsidRPr="00CD63CD">
                <w:rPr>
                  <w:rFonts w:ascii="Arial" w:eastAsia="Times New Roman" w:hAnsi="Arial" w:cs="Arial"/>
                  <w:color w:val="000000"/>
                  <w:sz w:val="20"/>
                  <w:szCs w:val="20"/>
                </w:rPr>
                <w:t>gegeven</w:t>
              </w:r>
            </w:ins>
          </w:p>
        </w:tc>
      </w:tr>
      <w:tr w:rsidR="002A3D94" w:rsidRPr="00CD63CD" w14:paraId="2A3D794B" w14:textId="77777777" w:rsidTr="00A044C0">
        <w:trPr>
          <w:trHeight w:val="232"/>
          <w:ins w:id="13981" w:author="Arjan" w:date="2014-11-11T21:27:00Z"/>
        </w:trPr>
        <w:tc>
          <w:tcPr>
            <w:tcW w:w="3780" w:type="dxa"/>
            <w:tcBorders>
              <w:top w:val="nil"/>
              <w:left w:val="nil"/>
              <w:right w:val="nil"/>
            </w:tcBorders>
          </w:tcPr>
          <w:p w14:paraId="25AF2489" w14:textId="77777777" w:rsidR="002A3D94" w:rsidRPr="00CD63CD" w:rsidRDefault="002A3D94" w:rsidP="00A044C0">
            <w:pPr>
              <w:autoSpaceDE w:val="0"/>
              <w:autoSpaceDN w:val="0"/>
              <w:adjustRightInd w:val="0"/>
              <w:spacing w:after="0" w:line="240" w:lineRule="auto"/>
              <w:rPr>
                <w:ins w:id="13982" w:author="Arjan" w:date="2014-11-11T21:27:00Z"/>
                <w:rFonts w:ascii="Arial" w:eastAsia="Times New Roman" w:hAnsi="Arial" w:cs="Arial"/>
                <w:b/>
                <w:bCs/>
                <w:color w:val="000000"/>
                <w:sz w:val="20"/>
                <w:szCs w:val="20"/>
              </w:rPr>
            </w:pPr>
          </w:p>
        </w:tc>
        <w:tc>
          <w:tcPr>
            <w:tcW w:w="5580" w:type="dxa"/>
            <w:tcBorders>
              <w:top w:val="nil"/>
              <w:left w:val="nil"/>
              <w:right w:val="nil"/>
            </w:tcBorders>
          </w:tcPr>
          <w:p w14:paraId="4B197229" w14:textId="77777777" w:rsidR="002A3D94" w:rsidRPr="00CD63CD" w:rsidRDefault="002A3D94" w:rsidP="00A044C0">
            <w:pPr>
              <w:autoSpaceDE w:val="0"/>
              <w:autoSpaceDN w:val="0"/>
              <w:adjustRightInd w:val="0"/>
              <w:spacing w:after="0" w:line="240" w:lineRule="auto"/>
              <w:rPr>
                <w:ins w:id="13983" w:author="Arjan" w:date="2014-11-11T21:27:00Z"/>
                <w:rFonts w:ascii="Arial" w:eastAsia="Times New Roman" w:hAnsi="Arial" w:cs="Arial"/>
                <w:color w:val="000000"/>
                <w:sz w:val="20"/>
                <w:szCs w:val="20"/>
              </w:rPr>
            </w:pPr>
          </w:p>
        </w:tc>
      </w:tr>
      <w:tr w:rsidR="002A3D94" w:rsidRPr="005E066D" w14:paraId="1F086416" w14:textId="77777777" w:rsidTr="00A044C0">
        <w:trPr>
          <w:trHeight w:val="232"/>
          <w:ins w:id="13984" w:author="Arjan" w:date="2014-11-11T21:27:00Z"/>
        </w:trPr>
        <w:tc>
          <w:tcPr>
            <w:tcW w:w="3780" w:type="dxa"/>
            <w:tcBorders>
              <w:top w:val="nil"/>
              <w:left w:val="nil"/>
              <w:bottom w:val="single" w:sz="4" w:space="0" w:color="auto"/>
              <w:right w:val="nil"/>
            </w:tcBorders>
          </w:tcPr>
          <w:p w14:paraId="13630964" w14:textId="77777777" w:rsidR="002A3D94" w:rsidRPr="00CD63CD" w:rsidRDefault="002A3D94" w:rsidP="00A044C0">
            <w:pPr>
              <w:autoSpaceDE w:val="0"/>
              <w:autoSpaceDN w:val="0"/>
              <w:adjustRightInd w:val="0"/>
              <w:spacing w:after="0" w:line="240" w:lineRule="auto"/>
              <w:rPr>
                <w:ins w:id="13985" w:author="Arjan" w:date="2014-11-11T21:27:00Z"/>
                <w:rFonts w:ascii="Arial" w:eastAsia="Times New Roman" w:hAnsi="Arial" w:cs="Arial"/>
                <w:b/>
                <w:bCs/>
                <w:color w:val="000000"/>
                <w:sz w:val="20"/>
                <w:szCs w:val="20"/>
              </w:rPr>
            </w:pPr>
            <w:ins w:id="13986" w:author="Arjan" w:date="2014-11-11T21:27:00Z">
              <w:r w:rsidRPr="00CD63C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596BFE52" w14:textId="77777777" w:rsidR="002A3D94" w:rsidRPr="00DD0F4F" w:rsidRDefault="00A044C0" w:rsidP="00A044C0">
            <w:pPr>
              <w:autoSpaceDE w:val="0"/>
              <w:autoSpaceDN w:val="0"/>
              <w:adjustRightInd w:val="0"/>
              <w:spacing w:after="0" w:line="240" w:lineRule="auto"/>
              <w:rPr>
                <w:ins w:id="13987" w:author="Arjan" w:date="2014-11-11T21:27:00Z"/>
                <w:rFonts w:ascii="Arial" w:eastAsia="Times New Roman" w:hAnsi="Arial" w:cs="Arial"/>
                <w:color w:val="000000"/>
                <w:sz w:val="20"/>
                <w:szCs w:val="20"/>
                <w:lang w:val="nl-NL"/>
              </w:rPr>
            </w:pPr>
            <w:ins w:id="13988" w:author="Arjan" w:date="2014-11-11T21:31:00Z">
              <w:r>
                <w:rPr>
                  <w:rFonts w:ascii="Arial" w:eastAsia="Times New Roman" w:hAnsi="Arial" w:cs="Arial"/>
                  <w:color w:val="000000"/>
                  <w:sz w:val="20"/>
                  <w:szCs w:val="20"/>
                  <w:lang w:val="nl-NL"/>
                </w:rPr>
                <w:t>-</w:t>
              </w:r>
            </w:ins>
          </w:p>
        </w:tc>
      </w:tr>
    </w:tbl>
    <w:p w14:paraId="1FF460BC" w14:textId="77777777" w:rsidR="00910F00" w:rsidRPr="0083120B" w:rsidRDefault="00910F00" w:rsidP="00910F00">
      <w:pPr>
        <w:widowControl w:val="0"/>
        <w:autoSpaceDE w:val="0"/>
        <w:autoSpaceDN w:val="0"/>
        <w:adjustRightInd w:val="0"/>
        <w:spacing w:before="240" w:after="60" w:line="240" w:lineRule="auto"/>
        <w:outlineLvl w:val="3"/>
        <w:rPr>
          <w:ins w:id="13989" w:author="Arjan" w:date="2014-11-11T15:35:00Z"/>
          <w:rFonts w:ascii="Arial" w:eastAsia="Times New Roman" w:hAnsi="Arial" w:cs="Arial"/>
          <w:b/>
          <w:color w:val="004080"/>
          <w:sz w:val="24"/>
          <w:szCs w:val="24"/>
          <w:lang w:eastAsia="nl-NL"/>
        </w:rPr>
      </w:pPr>
      <w:ins w:id="13990" w:author="Arjan" w:date="2014-11-11T15:35:00Z">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ins>
      <w:ins w:id="13991" w:author="Arjan" w:date="2014-11-11T21:34:00Z">
        <w:r w:rsidR="00A044C0">
          <w:rPr>
            <w:rFonts w:ascii="Arial" w:eastAsia="Times New Roman" w:hAnsi="Arial" w:cs="Arial"/>
            <w:b/>
            <w:color w:val="004080"/>
            <w:sz w:val="24"/>
            <w:szCs w:val="24"/>
            <w:lang w:eastAsia="nl-NL"/>
          </w:rPr>
          <w:t>Suba</w:t>
        </w:r>
      </w:ins>
      <w:ins w:id="13992" w:author="Arjan" w:date="2014-11-11T15:35:00Z">
        <w:r>
          <w:rPr>
            <w:rFonts w:ascii="Arial" w:eastAsia="Times New Roman" w:hAnsi="Arial" w:cs="Arial"/>
            <w:b/>
            <w:color w:val="004080"/>
            <w:sz w:val="24"/>
            <w:szCs w:val="24"/>
            <w:lang w:eastAsia="nl-NL"/>
          </w:rPr>
          <w:t>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ins>
      <w:ins w:id="13993" w:author="Arjan" w:date="2014-11-11T21:31:00Z">
        <w:r w:rsidR="00A044C0">
          <w:rPr>
            <w:rFonts w:ascii="Arial" w:eastAsia="Times New Roman" w:hAnsi="Arial" w:cs="Arial"/>
            <w:b/>
            <w:color w:val="004080"/>
            <w:sz w:val="24"/>
            <w:szCs w:val="24"/>
            <w:lang w:eastAsia="nl-NL"/>
          </w:rPr>
          <w:t>Periode-</w:t>
        </w:r>
      </w:ins>
      <w:ins w:id="13994" w:author="Arjan" w:date="2014-11-11T15:35:00Z">
        <w:r w:rsidRPr="00910F00">
          <w:rPr>
            <w:rFonts w:ascii="Arial" w:eastAsia="Times New Roman" w:hAnsi="Arial" w:cs="Arial"/>
            <w:b/>
            <w:color w:val="004080"/>
            <w:sz w:val="24"/>
            <w:szCs w:val="24"/>
            <w:lang w:eastAsia="nl-NL"/>
          </w:rPr>
          <w:t>eenheid</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910F00" w:rsidRPr="00CD63CD" w14:paraId="0AD410FD" w14:textId="77777777" w:rsidTr="004A3B10">
        <w:trPr>
          <w:trHeight w:val="232"/>
          <w:ins w:id="13995" w:author="Arjan" w:date="2014-11-11T15:35:00Z"/>
        </w:trPr>
        <w:tc>
          <w:tcPr>
            <w:tcW w:w="3780" w:type="dxa"/>
            <w:tcBorders>
              <w:top w:val="single" w:sz="4" w:space="0" w:color="auto"/>
              <w:left w:val="nil"/>
              <w:bottom w:val="nil"/>
              <w:right w:val="nil"/>
            </w:tcBorders>
          </w:tcPr>
          <w:p w14:paraId="7D2FBD5F" w14:textId="77777777" w:rsidR="00910F00" w:rsidRPr="00CD63CD" w:rsidRDefault="00910F00" w:rsidP="004A3B10">
            <w:pPr>
              <w:autoSpaceDE w:val="0"/>
              <w:autoSpaceDN w:val="0"/>
              <w:adjustRightInd w:val="0"/>
              <w:spacing w:after="0" w:line="240" w:lineRule="auto"/>
              <w:rPr>
                <w:ins w:id="13996" w:author="Arjan" w:date="2014-11-11T15:35:00Z"/>
                <w:rFonts w:ascii="Arial" w:eastAsia="Times New Roman" w:hAnsi="Arial" w:cs="Arial"/>
                <w:color w:val="000000"/>
                <w:sz w:val="20"/>
                <w:szCs w:val="20"/>
              </w:rPr>
            </w:pPr>
            <w:ins w:id="13997" w:author="Arjan" w:date="2014-11-11T15:35:00Z">
              <w:r w:rsidRPr="00CD63C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2B80E4BE" w14:textId="77777777" w:rsidR="00910F00" w:rsidRPr="00CD63CD" w:rsidRDefault="00A044C0" w:rsidP="004A3B10">
            <w:pPr>
              <w:autoSpaceDE w:val="0"/>
              <w:autoSpaceDN w:val="0"/>
              <w:adjustRightInd w:val="0"/>
              <w:spacing w:after="0" w:line="240" w:lineRule="auto"/>
              <w:rPr>
                <w:ins w:id="13998" w:author="Arjan" w:date="2014-11-11T15:35:00Z"/>
                <w:rFonts w:ascii="Arial" w:eastAsia="Times New Roman" w:hAnsi="Arial" w:cs="Arial"/>
                <w:color w:val="000000"/>
                <w:sz w:val="20"/>
                <w:szCs w:val="20"/>
              </w:rPr>
            </w:pPr>
            <w:ins w:id="13999" w:author="Arjan" w:date="2014-11-11T21:31:00Z">
              <w:r>
                <w:rPr>
                  <w:rFonts w:ascii="Arial" w:hAnsi="Arial" w:cs="Arial"/>
                  <w:sz w:val="20"/>
                  <w:szCs w:val="20"/>
                  <w:lang w:val="en-AU"/>
                </w:rPr>
                <w:t>Periode-</w:t>
              </w:r>
            </w:ins>
            <w:ins w:id="14000" w:author="Arjan" w:date="2014-11-11T15:35:00Z">
              <w:r w:rsidR="00910F00" w:rsidRPr="00910F00">
                <w:rPr>
                  <w:rFonts w:ascii="Arial" w:hAnsi="Arial" w:cs="Arial"/>
                  <w:sz w:val="20"/>
                  <w:szCs w:val="20"/>
                  <w:lang w:val="en-AU"/>
                </w:rPr>
                <w:t>eenheid</w:t>
              </w:r>
            </w:ins>
          </w:p>
        </w:tc>
      </w:tr>
      <w:tr w:rsidR="00910F00" w:rsidRPr="00CD63CD" w14:paraId="6BCA2AB5" w14:textId="77777777" w:rsidTr="004A3B10">
        <w:trPr>
          <w:trHeight w:val="232"/>
          <w:ins w:id="14001" w:author="Arjan" w:date="2014-11-11T15:35:00Z"/>
        </w:trPr>
        <w:tc>
          <w:tcPr>
            <w:tcW w:w="3780" w:type="dxa"/>
            <w:tcBorders>
              <w:top w:val="nil"/>
              <w:left w:val="nil"/>
              <w:bottom w:val="nil"/>
              <w:right w:val="nil"/>
            </w:tcBorders>
          </w:tcPr>
          <w:p w14:paraId="049C63B9" w14:textId="77777777" w:rsidR="00910F00" w:rsidRPr="00CD63CD" w:rsidRDefault="00910F00" w:rsidP="004A3B10">
            <w:pPr>
              <w:autoSpaceDE w:val="0"/>
              <w:autoSpaceDN w:val="0"/>
              <w:adjustRightInd w:val="0"/>
              <w:spacing w:after="0" w:line="240" w:lineRule="auto"/>
              <w:rPr>
                <w:ins w:id="14002" w:author="Arjan" w:date="2014-11-11T15:35:00Z"/>
                <w:rFonts w:ascii="Arial" w:eastAsia="Times New Roman" w:hAnsi="Arial" w:cs="Arial"/>
                <w:b/>
                <w:bCs/>
                <w:color w:val="000000"/>
                <w:sz w:val="20"/>
                <w:szCs w:val="20"/>
              </w:rPr>
            </w:pPr>
          </w:p>
        </w:tc>
        <w:tc>
          <w:tcPr>
            <w:tcW w:w="5580" w:type="dxa"/>
            <w:tcBorders>
              <w:top w:val="nil"/>
              <w:left w:val="nil"/>
              <w:bottom w:val="nil"/>
              <w:right w:val="nil"/>
            </w:tcBorders>
          </w:tcPr>
          <w:p w14:paraId="7EAA7151" w14:textId="77777777" w:rsidR="00910F00" w:rsidRPr="00CD63CD" w:rsidRDefault="00910F00" w:rsidP="004A3B10">
            <w:pPr>
              <w:autoSpaceDE w:val="0"/>
              <w:autoSpaceDN w:val="0"/>
              <w:adjustRightInd w:val="0"/>
              <w:spacing w:after="0" w:line="240" w:lineRule="auto"/>
              <w:rPr>
                <w:ins w:id="14003" w:author="Arjan" w:date="2014-11-11T15:35:00Z"/>
                <w:rFonts w:ascii="Arial" w:eastAsia="Times New Roman" w:hAnsi="Arial" w:cs="Arial"/>
                <w:color w:val="000000"/>
                <w:sz w:val="20"/>
                <w:szCs w:val="20"/>
              </w:rPr>
            </w:pPr>
          </w:p>
        </w:tc>
      </w:tr>
      <w:tr w:rsidR="00910F00" w:rsidRPr="00CD63CD" w14:paraId="0347169A" w14:textId="77777777" w:rsidTr="004A3B10">
        <w:trPr>
          <w:trHeight w:val="232"/>
          <w:ins w:id="14004" w:author="Arjan" w:date="2014-11-11T15:35:00Z"/>
        </w:trPr>
        <w:tc>
          <w:tcPr>
            <w:tcW w:w="3780" w:type="dxa"/>
            <w:tcBorders>
              <w:top w:val="nil"/>
              <w:left w:val="nil"/>
              <w:bottom w:val="nil"/>
              <w:right w:val="nil"/>
            </w:tcBorders>
          </w:tcPr>
          <w:p w14:paraId="45D54C60" w14:textId="77777777" w:rsidR="00910F00" w:rsidRPr="00CD63CD" w:rsidRDefault="00910F00" w:rsidP="004A3B10">
            <w:pPr>
              <w:autoSpaceDE w:val="0"/>
              <w:autoSpaceDN w:val="0"/>
              <w:adjustRightInd w:val="0"/>
              <w:spacing w:after="0" w:line="240" w:lineRule="auto"/>
              <w:rPr>
                <w:ins w:id="14005" w:author="Arjan" w:date="2014-11-11T15:35:00Z"/>
                <w:rFonts w:ascii="Arial" w:eastAsia="Times New Roman" w:hAnsi="Arial" w:cs="Arial"/>
                <w:color w:val="000000"/>
                <w:sz w:val="20"/>
                <w:szCs w:val="20"/>
              </w:rPr>
            </w:pPr>
            <w:ins w:id="14006" w:author="Arjan" w:date="2014-11-11T15:35:00Z">
              <w:r w:rsidRPr="00CD63C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22DFEB00" w14:textId="77777777" w:rsidR="00910F00" w:rsidRPr="00CD63CD" w:rsidRDefault="00910F00" w:rsidP="004A3B10">
            <w:pPr>
              <w:autoSpaceDE w:val="0"/>
              <w:autoSpaceDN w:val="0"/>
              <w:adjustRightInd w:val="0"/>
              <w:spacing w:after="0" w:line="240" w:lineRule="auto"/>
              <w:rPr>
                <w:ins w:id="14007" w:author="Arjan" w:date="2014-11-11T15:35:00Z"/>
                <w:rFonts w:ascii="Arial" w:eastAsia="Times New Roman" w:hAnsi="Arial" w:cs="Arial"/>
                <w:color w:val="000000"/>
                <w:sz w:val="20"/>
                <w:szCs w:val="20"/>
              </w:rPr>
            </w:pPr>
            <w:ins w:id="14008" w:author="Arjan" w:date="2014-11-11T15:36:00Z">
              <w:r>
                <w:rPr>
                  <w:rFonts w:ascii="Arial" w:eastAsia="Times New Roman" w:hAnsi="Arial" w:cs="Arial"/>
                  <w:color w:val="000000"/>
                  <w:sz w:val="20"/>
                  <w:szCs w:val="20"/>
                </w:rPr>
                <w:t>ZTC</w:t>
              </w:r>
            </w:ins>
          </w:p>
        </w:tc>
      </w:tr>
      <w:tr w:rsidR="00910F00" w:rsidRPr="00CD63CD" w14:paraId="14F33A24" w14:textId="77777777" w:rsidTr="004A3B10">
        <w:trPr>
          <w:trHeight w:val="232"/>
          <w:ins w:id="14009" w:author="Arjan" w:date="2014-11-11T15:35:00Z"/>
        </w:trPr>
        <w:tc>
          <w:tcPr>
            <w:tcW w:w="3780" w:type="dxa"/>
            <w:tcBorders>
              <w:top w:val="nil"/>
              <w:left w:val="nil"/>
              <w:bottom w:val="nil"/>
              <w:right w:val="nil"/>
            </w:tcBorders>
          </w:tcPr>
          <w:p w14:paraId="593ABCE1" w14:textId="77777777" w:rsidR="00910F00" w:rsidRPr="00CD63CD" w:rsidRDefault="00910F00" w:rsidP="004A3B10">
            <w:pPr>
              <w:autoSpaceDE w:val="0"/>
              <w:autoSpaceDN w:val="0"/>
              <w:adjustRightInd w:val="0"/>
              <w:spacing w:after="0" w:line="240" w:lineRule="auto"/>
              <w:rPr>
                <w:ins w:id="14010" w:author="Arjan" w:date="2014-11-11T15:35:00Z"/>
                <w:rFonts w:ascii="Arial" w:eastAsia="Times New Roman" w:hAnsi="Arial" w:cs="Arial"/>
                <w:b/>
                <w:bCs/>
                <w:color w:val="000000"/>
                <w:sz w:val="20"/>
                <w:szCs w:val="20"/>
              </w:rPr>
            </w:pPr>
          </w:p>
        </w:tc>
        <w:tc>
          <w:tcPr>
            <w:tcW w:w="5580" w:type="dxa"/>
            <w:tcBorders>
              <w:top w:val="nil"/>
              <w:left w:val="nil"/>
              <w:bottom w:val="nil"/>
              <w:right w:val="nil"/>
            </w:tcBorders>
          </w:tcPr>
          <w:p w14:paraId="3D6CE0A7" w14:textId="77777777" w:rsidR="00910F00" w:rsidRPr="00CD63CD" w:rsidRDefault="00910F00" w:rsidP="004A3B10">
            <w:pPr>
              <w:autoSpaceDE w:val="0"/>
              <w:autoSpaceDN w:val="0"/>
              <w:adjustRightInd w:val="0"/>
              <w:spacing w:after="0" w:line="240" w:lineRule="auto"/>
              <w:rPr>
                <w:ins w:id="14011" w:author="Arjan" w:date="2014-11-11T15:35:00Z"/>
                <w:rFonts w:ascii="Arial" w:eastAsia="Times New Roman" w:hAnsi="Arial" w:cs="Arial"/>
                <w:color w:val="000000"/>
                <w:sz w:val="20"/>
                <w:szCs w:val="20"/>
              </w:rPr>
            </w:pPr>
          </w:p>
        </w:tc>
      </w:tr>
      <w:tr w:rsidR="00910F00" w:rsidRPr="00CD63CD" w14:paraId="74226CE7" w14:textId="77777777" w:rsidTr="004A3B10">
        <w:trPr>
          <w:trHeight w:val="232"/>
          <w:ins w:id="14012" w:author="Arjan" w:date="2014-11-11T15:35:00Z"/>
        </w:trPr>
        <w:tc>
          <w:tcPr>
            <w:tcW w:w="3780" w:type="dxa"/>
            <w:tcBorders>
              <w:top w:val="nil"/>
              <w:left w:val="nil"/>
              <w:bottom w:val="nil"/>
              <w:right w:val="nil"/>
            </w:tcBorders>
          </w:tcPr>
          <w:p w14:paraId="520A37E4" w14:textId="77777777" w:rsidR="00910F00" w:rsidRPr="00CD63CD" w:rsidRDefault="00910F00" w:rsidP="004A3B10">
            <w:pPr>
              <w:autoSpaceDE w:val="0"/>
              <w:autoSpaceDN w:val="0"/>
              <w:adjustRightInd w:val="0"/>
              <w:spacing w:after="0" w:line="240" w:lineRule="auto"/>
              <w:rPr>
                <w:ins w:id="14013" w:author="Arjan" w:date="2014-11-11T15:35:00Z"/>
                <w:rFonts w:ascii="Arial" w:eastAsia="Times New Roman" w:hAnsi="Arial" w:cs="Arial"/>
                <w:color w:val="000000"/>
                <w:sz w:val="20"/>
                <w:szCs w:val="20"/>
              </w:rPr>
            </w:pPr>
            <w:ins w:id="14014" w:author="Arjan" w:date="2014-11-11T15:35:00Z">
              <w:r w:rsidRPr="00CD63C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6D0F043C" w14:textId="77777777" w:rsidR="00910F00" w:rsidRPr="00CD63CD" w:rsidRDefault="00910F00" w:rsidP="004A3B10">
            <w:pPr>
              <w:autoSpaceDE w:val="0"/>
              <w:autoSpaceDN w:val="0"/>
              <w:adjustRightInd w:val="0"/>
              <w:spacing w:after="0" w:line="240" w:lineRule="auto"/>
              <w:rPr>
                <w:ins w:id="14015" w:author="Arjan" w:date="2014-11-11T15:35:00Z"/>
                <w:rFonts w:ascii="Arial" w:eastAsia="Times New Roman" w:hAnsi="Arial" w:cs="Arial"/>
                <w:color w:val="000000"/>
                <w:sz w:val="20"/>
                <w:szCs w:val="20"/>
              </w:rPr>
            </w:pPr>
          </w:p>
        </w:tc>
      </w:tr>
      <w:tr w:rsidR="00910F00" w:rsidRPr="00CD63CD" w14:paraId="07ED7194" w14:textId="77777777" w:rsidTr="004A3B10">
        <w:trPr>
          <w:trHeight w:val="232"/>
          <w:ins w:id="14016" w:author="Arjan" w:date="2014-11-11T15:35:00Z"/>
        </w:trPr>
        <w:tc>
          <w:tcPr>
            <w:tcW w:w="3780" w:type="dxa"/>
            <w:tcBorders>
              <w:top w:val="nil"/>
              <w:left w:val="nil"/>
              <w:bottom w:val="nil"/>
              <w:right w:val="nil"/>
            </w:tcBorders>
          </w:tcPr>
          <w:p w14:paraId="67B8C48A" w14:textId="77777777" w:rsidR="00910F00" w:rsidRPr="00CD63CD" w:rsidRDefault="00910F00" w:rsidP="004A3B10">
            <w:pPr>
              <w:autoSpaceDE w:val="0"/>
              <w:autoSpaceDN w:val="0"/>
              <w:adjustRightInd w:val="0"/>
              <w:spacing w:after="0" w:line="240" w:lineRule="auto"/>
              <w:rPr>
                <w:ins w:id="14017" w:author="Arjan" w:date="2014-11-11T15:35:00Z"/>
                <w:rFonts w:ascii="Arial" w:eastAsia="Times New Roman" w:hAnsi="Arial" w:cs="Arial"/>
                <w:b/>
                <w:bCs/>
                <w:color w:val="000000"/>
                <w:sz w:val="20"/>
                <w:szCs w:val="20"/>
              </w:rPr>
            </w:pPr>
          </w:p>
        </w:tc>
        <w:tc>
          <w:tcPr>
            <w:tcW w:w="5580" w:type="dxa"/>
            <w:tcBorders>
              <w:top w:val="nil"/>
              <w:left w:val="nil"/>
              <w:bottom w:val="nil"/>
              <w:right w:val="nil"/>
            </w:tcBorders>
          </w:tcPr>
          <w:p w14:paraId="3658CE41" w14:textId="77777777" w:rsidR="00910F00" w:rsidRPr="00CD63CD" w:rsidRDefault="00910F00" w:rsidP="004A3B10">
            <w:pPr>
              <w:autoSpaceDE w:val="0"/>
              <w:autoSpaceDN w:val="0"/>
              <w:adjustRightInd w:val="0"/>
              <w:spacing w:after="0" w:line="240" w:lineRule="auto"/>
              <w:rPr>
                <w:ins w:id="14018" w:author="Arjan" w:date="2014-11-11T15:35:00Z"/>
                <w:rFonts w:ascii="Arial" w:eastAsia="Times New Roman" w:hAnsi="Arial" w:cs="Arial"/>
                <w:color w:val="000000"/>
                <w:sz w:val="20"/>
                <w:szCs w:val="20"/>
              </w:rPr>
            </w:pPr>
          </w:p>
        </w:tc>
      </w:tr>
      <w:tr w:rsidR="00910F00" w:rsidRPr="00CD63CD" w14:paraId="57543A04" w14:textId="77777777" w:rsidTr="004A3B10">
        <w:trPr>
          <w:trHeight w:val="232"/>
          <w:ins w:id="14019" w:author="Arjan" w:date="2014-11-11T15:35:00Z"/>
        </w:trPr>
        <w:tc>
          <w:tcPr>
            <w:tcW w:w="3780" w:type="dxa"/>
            <w:tcBorders>
              <w:top w:val="nil"/>
              <w:left w:val="nil"/>
              <w:bottom w:val="nil"/>
              <w:right w:val="nil"/>
            </w:tcBorders>
          </w:tcPr>
          <w:p w14:paraId="3B2AE5B3" w14:textId="77777777" w:rsidR="00910F00" w:rsidRPr="00CD63CD" w:rsidRDefault="00910F00" w:rsidP="004A3B10">
            <w:pPr>
              <w:autoSpaceDE w:val="0"/>
              <w:autoSpaceDN w:val="0"/>
              <w:adjustRightInd w:val="0"/>
              <w:spacing w:after="0" w:line="240" w:lineRule="auto"/>
              <w:rPr>
                <w:ins w:id="14020" w:author="Arjan" w:date="2014-11-11T15:35:00Z"/>
                <w:rFonts w:ascii="Arial" w:eastAsia="Times New Roman" w:hAnsi="Arial" w:cs="Arial"/>
                <w:color w:val="000000"/>
                <w:sz w:val="20"/>
                <w:szCs w:val="20"/>
              </w:rPr>
            </w:pPr>
            <w:ins w:id="14021" w:author="Arjan" w:date="2014-11-11T15:35:00Z">
              <w:r w:rsidRPr="00CD63C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77BAE0EF" w14:textId="77777777" w:rsidR="00910F00" w:rsidRPr="00CD63CD" w:rsidRDefault="00A044C0" w:rsidP="00910F00">
            <w:pPr>
              <w:autoSpaceDE w:val="0"/>
              <w:autoSpaceDN w:val="0"/>
              <w:adjustRightInd w:val="0"/>
              <w:spacing w:after="0" w:line="240" w:lineRule="auto"/>
              <w:rPr>
                <w:ins w:id="14022" w:author="Arjan" w:date="2014-11-11T15:35:00Z"/>
                <w:rFonts w:ascii="Arial" w:eastAsia="Times New Roman" w:hAnsi="Arial" w:cs="Arial"/>
                <w:color w:val="000000"/>
                <w:sz w:val="20"/>
                <w:szCs w:val="20"/>
              </w:rPr>
            </w:pPr>
            <w:ins w:id="14023" w:author="Arjan" w:date="2014-11-11T21:31:00Z">
              <w:r>
                <w:rPr>
                  <w:rFonts w:ascii="Arial" w:hAnsi="Arial" w:cs="Arial"/>
                  <w:sz w:val="20"/>
                  <w:szCs w:val="20"/>
                  <w:lang w:val="en-AU"/>
                </w:rPr>
                <w:t>e</w:t>
              </w:r>
            </w:ins>
            <w:ins w:id="14024" w:author="Arjan" w:date="2014-11-11T15:36:00Z">
              <w:r w:rsidR="00910F00" w:rsidRPr="00910F00">
                <w:rPr>
                  <w:rFonts w:ascii="Arial" w:hAnsi="Arial" w:cs="Arial"/>
                  <w:sz w:val="20"/>
                  <w:szCs w:val="20"/>
                  <w:lang w:val="en-AU"/>
                </w:rPr>
                <w:t>enheid</w:t>
              </w:r>
            </w:ins>
          </w:p>
        </w:tc>
      </w:tr>
      <w:tr w:rsidR="00910F00" w:rsidRPr="00CD63CD" w14:paraId="07F0AAF7" w14:textId="77777777" w:rsidTr="004A3B10">
        <w:trPr>
          <w:trHeight w:val="232"/>
          <w:ins w:id="14025" w:author="Arjan" w:date="2014-11-11T15:35:00Z"/>
        </w:trPr>
        <w:tc>
          <w:tcPr>
            <w:tcW w:w="3780" w:type="dxa"/>
            <w:tcBorders>
              <w:top w:val="nil"/>
              <w:left w:val="nil"/>
              <w:bottom w:val="nil"/>
              <w:right w:val="nil"/>
            </w:tcBorders>
          </w:tcPr>
          <w:p w14:paraId="55429BC5" w14:textId="77777777" w:rsidR="00910F00" w:rsidRPr="00CD63CD" w:rsidRDefault="00910F00" w:rsidP="004A3B10">
            <w:pPr>
              <w:autoSpaceDE w:val="0"/>
              <w:autoSpaceDN w:val="0"/>
              <w:adjustRightInd w:val="0"/>
              <w:spacing w:after="0" w:line="240" w:lineRule="auto"/>
              <w:rPr>
                <w:ins w:id="14026" w:author="Arjan" w:date="2014-11-11T15:35:00Z"/>
                <w:rFonts w:ascii="Arial" w:eastAsia="Times New Roman" w:hAnsi="Arial" w:cs="Arial"/>
                <w:b/>
                <w:bCs/>
                <w:color w:val="000000"/>
                <w:sz w:val="20"/>
                <w:szCs w:val="20"/>
              </w:rPr>
            </w:pPr>
          </w:p>
        </w:tc>
        <w:tc>
          <w:tcPr>
            <w:tcW w:w="5580" w:type="dxa"/>
            <w:tcBorders>
              <w:top w:val="nil"/>
              <w:left w:val="nil"/>
              <w:bottom w:val="nil"/>
              <w:right w:val="nil"/>
            </w:tcBorders>
          </w:tcPr>
          <w:p w14:paraId="775EB91E" w14:textId="77777777" w:rsidR="00910F00" w:rsidRPr="00CD63CD" w:rsidRDefault="00910F00" w:rsidP="004A3B10">
            <w:pPr>
              <w:autoSpaceDE w:val="0"/>
              <w:autoSpaceDN w:val="0"/>
              <w:adjustRightInd w:val="0"/>
              <w:spacing w:after="0" w:line="240" w:lineRule="auto"/>
              <w:rPr>
                <w:ins w:id="14027" w:author="Arjan" w:date="2014-11-11T15:35:00Z"/>
                <w:rFonts w:ascii="Arial" w:eastAsia="Times New Roman" w:hAnsi="Arial" w:cs="Arial"/>
                <w:color w:val="000000"/>
                <w:sz w:val="20"/>
                <w:szCs w:val="20"/>
              </w:rPr>
            </w:pPr>
          </w:p>
        </w:tc>
      </w:tr>
      <w:tr w:rsidR="00910F00" w:rsidRPr="00AE1A91" w14:paraId="0FEB4144" w14:textId="77777777" w:rsidTr="004A3B10">
        <w:trPr>
          <w:trHeight w:val="232"/>
          <w:ins w:id="14028" w:author="Arjan" w:date="2014-11-11T15:35:00Z"/>
        </w:trPr>
        <w:tc>
          <w:tcPr>
            <w:tcW w:w="3780" w:type="dxa"/>
            <w:tcBorders>
              <w:top w:val="nil"/>
              <w:left w:val="nil"/>
              <w:bottom w:val="nil"/>
              <w:right w:val="nil"/>
            </w:tcBorders>
          </w:tcPr>
          <w:p w14:paraId="36DB6AF9" w14:textId="77777777" w:rsidR="00910F00" w:rsidRPr="00CD63CD" w:rsidRDefault="00910F00" w:rsidP="004A3B10">
            <w:pPr>
              <w:autoSpaceDE w:val="0"/>
              <w:autoSpaceDN w:val="0"/>
              <w:adjustRightInd w:val="0"/>
              <w:spacing w:after="0" w:line="240" w:lineRule="auto"/>
              <w:rPr>
                <w:ins w:id="14029" w:author="Arjan" w:date="2014-11-11T15:35:00Z"/>
                <w:rFonts w:ascii="Arial" w:eastAsia="Times New Roman" w:hAnsi="Arial" w:cs="Arial"/>
                <w:color w:val="000000"/>
                <w:sz w:val="20"/>
                <w:szCs w:val="20"/>
              </w:rPr>
            </w:pPr>
            <w:ins w:id="14030" w:author="Arjan" w:date="2014-11-11T15:35:00Z">
              <w:r w:rsidRPr="00CD63C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1AA39080" w14:textId="77777777" w:rsidR="00910F00" w:rsidRPr="00DD0F4F" w:rsidRDefault="00987F6E" w:rsidP="004A3B10">
            <w:pPr>
              <w:autoSpaceDE w:val="0"/>
              <w:autoSpaceDN w:val="0"/>
              <w:adjustRightInd w:val="0"/>
              <w:spacing w:after="0" w:line="240" w:lineRule="auto"/>
              <w:rPr>
                <w:ins w:id="14031" w:author="Arjan" w:date="2014-11-11T15:35:00Z"/>
                <w:rFonts w:ascii="Arial" w:eastAsia="Times New Roman" w:hAnsi="Arial" w:cs="Arial"/>
                <w:color w:val="000000"/>
                <w:sz w:val="20"/>
                <w:szCs w:val="20"/>
                <w:lang w:val="nl-NL"/>
              </w:rPr>
            </w:pPr>
            <w:ins w:id="14032" w:author="Arjan" w:date="2014-11-11T16:11:00Z">
              <w:r>
                <w:rPr>
                  <w:rFonts w:ascii="Arial" w:eastAsia="Times New Roman" w:hAnsi="Arial" w:cs="Arial"/>
                  <w:color w:val="000000"/>
                  <w:sz w:val="20"/>
                  <w:szCs w:val="20"/>
                  <w:lang w:val="nl-NL"/>
                </w:rPr>
                <w:t>De tijdseenheid waarin de doorlooptijd van de behandeli</w:t>
              </w:r>
            </w:ins>
            <w:ins w:id="14033" w:author="Arjan" w:date="2014-11-11T16:12:00Z">
              <w:r>
                <w:rPr>
                  <w:rFonts w:ascii="Arial" w:eastAsia="Times New Roman" w:hAnsi="Arial" w:cs="Arial"/>
                  <w:color w:val="000000"/>
                  <w:sz w:val="20"/>
                  <w:szCs w:val="20"/>
                  <w:lang w:val="nl-NL"/>
                </w:rPr>
                <w:t>ng is uitgedrukt.</w:t>
              </w:r>
            </w:ins>
          </w:p>
        </w:tc>
      </w:tr>
      <w:tr w:rsidR="00910F00" w:rsidRPr="00AE1A91" w14:paraId="6EAE6ED8" w14:textId="77777777" w:rsidTr="004A3B10">
        <w:trPr>
          <w:trHeight w:val="232"/>
          <w:ins w:id="14034" w:author="Arjan" w:date="2014-11-11T15:35:00Z"/>
        </w:trPr>
        <w:tc>
          <w:tcPr>
            <w:tcW w:w="3780" w:type="dxa"/>
            <w:tcBorders>
              <w:top w:val="nil"/>
              <w:left w:val="nil"/>
              <w:bottom w:val="nil"/>
              <w:right w:val="nil"/>
            </w:tcBorders>
          </w:tcPr>
          <w:p w14:paraId="4F337B1C" w14:textId="77777777" w:rsidR="00910F00" w:rsidRPr="00DD0F4F" w:rsidRDefault="00910F00" w:rsidP="004A3B10">
            <w:pPr>
              <w:autoSpaceDE w:val="0"/>
              <w:autoSpaceDN w:val="0"/>
              <w:adjustRightInd w:val="0"/>
              <w:spacing w:after="0" w:line="240" w:lineRule="auto"/>
              <w:rPr>
                <w:ins w:id="14035" w:author="Arjan" w:date="2014-11-11T15:35: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0506BDDD" w14:textId="77777777" w:rsidR="00910F00" w:rsidRPr="00DD0F4F" w:rsidRDefault="00910F00" w:rsidP="004A3B10">
            <w:pPr>
              <w:autoSpaceDE w:val="0"/>
              <w:autoSpaceDN w:val="0"/>
              <w:adjustRightInd w:val="0"/>
              <w:spacing w:after="0" w:line="240" w:lineRule="auto"/>
              <w:rPr>
                <w:ins w:id="14036" w:author="Arjan" w:date="2014-11-11T15:35:00Z"/>
                <w:rFonts w:ascii="Arial" w:eastAsia="Times New Roman" w:hAnsi="Arial" w:cs="Arial"/>
                <w:color w:val="000000"/>
                <w:sz w:val="20"/>
                <w:szCs w:val="20"/>
                <w:lang w:val="nl-NL"/>
              </w:rPr>
            </w:pPr>
          </w:p>
        </w:tc>
      </w:tr>
      <w:tr w:rsidR="00910F00" w:rsidRPr="00CD63CD" w14:paraId="15D4090B" w14:textId="77777777" w:rsidTr="004A3B10">
        <w:trPr>
          <w:trHeight w:val="232"/>
          <w:ins w:id="14037" w:author="Arjan" w:date="2014-11-11T15:35:00Z"/>
        </w:trPr>
        <w:tc>
          <w:tcPr>
            <w:tcW w:w="3780" w:type="dxa"/>
            <w:tcBorders>
              <w:top w:val="nil"/>
              <w:left w:val="nil"/>
              <w:bottom w:val="nil"/>
              <w:right w:val="nil"/>
            </w:tcBorders>
          </w:tcPr>
          <w:p w14:paraId="34DF5113" w14:textId="77777777" w:rsidR="00910F00" w:rsidRPr="00CD63CD" w:rsidRDefault="00910F00" w:rsidP="004A3B10">
            <w:pPr>
              <w:autoSpaceDE w:val="0"/>
              <w:autoSpaceDN w:val="0"/>
              <w:adjustRightInd w:val="0"/>
              <w:spacing w:after="0" w:line="240" w:lineRule="auto"/>
              <w:rPr>
                <w:ins w:id="14038" w:author="Arjan" w:date="2014-11-11T15:35:00Z"/>
                <w:rFonts w:ascii="Arial" w:eastAsia="Times New Roman" w:hAnsi="Arial" w:cs="Arial"/>
                <w:color w:val="000000"/>
                <w:sz w:val="20"/>
                <w:szCs w:val="20"/>
              </w:rPr>
            </w:pPr>
            <w:ins w:id="14039" w:author="Arjan" w:date="2014-11-11T15:35:00Z">
              <w:r w:rsidRPr="00CD63C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76362270" w14:textId="77777777" w:rsidR="00910F00" w:rsidRPr="00CD63CD" w:rsidRDefault="00961238" w:rsidP="004A3B10">
            <w:pPr>
              <w:autoSpaceDE w:val="0"/>
              <w:autoSpaceDN w:val="0"/>
              <w:adjustRightInd w:val="0"/>
              <w:spacing w:after="0" w:line="240" w:lineRule="auto"/>
              <w:rPr>
                <w:ins w:id="14040" w:author="Arjan" w:date="2014-11-11T15:35:00Z"/>
                <w:rFonts w:ascii="Arial" w:eastAsia="Times New Roman" w:hAnsi="Arial" w:cs="Arial"/>
                <w:color w:val="000000"/>
                <w:sz w:val="20"/>
                <w:szCs w:val="20"/>
              </w:rPr>
            </w:pPr>
            <w:ins w:id="14041" w:author="Arjan" w:date="2014-11-11T15:37:00Z">
              <w:r>
                <w:rPr>
                  <w:rFonts w:ascii="Arial" w:eastAsia="Times New Roman" w:hAnsi="Arial" w:cs="Arial"/>
                  <w:color w:val="000000"/>
                  <w:sz w:val="20"/>
                  <w:szCs w:val="20"/>
                </w:rPr>
                <w:t>ZTC</w:t>
              </w:r>
            </w:ins>
            <w:ins w:id="14042" w:author="Arjan" w:date="2014-11-11T15:35:00Z">
              <w:r w:rsidR="00910F00" w:rsidRPr="00717312">
                <w:rPr>
                  <w:rFonts w:ascii="Arial" w:eastAsia="Times New Roman" w:hAnsi="Arial" w:cs="Arial"/>
                  <w:color w:val="000000"/>
                  <w:sz w:val="20"/>
                  <w:szCs w:val="20"/>
                </w:rPr>
                <w:t xml:space="preserve"> </w:t>
              </w:r>
            </w:ins>
          </w:p>
        </w:tc>
      </w:tr>
      <w:tr w:rsidR="00910F00" w:rsidRPr="00CD63CD" w14:paraId="5B34C7E2" w14:textId="77777777" w:rsidTr="004A3B10">
        <w:trPr>
          <w:trHeight w:val="232"/>
          <w:ins w:id="14043" w:author="Arjan" w:date="2014-11-11T15:35:00Z"/>
        </w:trPr>
        <w:tc>
          <w:tcPr>
            <w:tcW w:w="3780" w:type="dxa"/>
            <w:tcBorders>
              <w:top w:val="nil"/>
              <w:left w:val="nil"/>
              <w:bottom w:val="nil"/>
              <w:right w:val="nil"/>
            </w:tcBorders>
          </w:tcPr>
          <w:p w14:paraId="026BA345" w14:textId="77777777" w:rsidR="00910F00" w:rsidRPr="00CD63CD" w:rsidRDefault="00910F00" w:rsidP="004A3B10">
            <w:pPr>
              <w:autoSpaceDE w:val="0"/>
              <w:autoSpaceDN w:val="0"/>
              <w:adjustRightInd w:val="0"/>
              <w:spacing w:after="0" w:line="240" w:lineRule="auto"/>
              <w:rPr>
                <w:ins w:id="14044" w:author="Arjan" w:date="2014-11-11T15:35:00Z"/>
                <w:rFonts w:ascii="Arial" w:eastAsia="Times New Roman" w:hAnsi="Arial" w:cs="Arial"/>
                <w:b/>
                <w:bCs/>
                <w:color w:val="000000"/>
                <w:sz w:val="20"/>
                <w:szCs w:val="20"/>
              </w:rPr>
            </w:pPr>
          </w:p>
        </w:tc>
        <w:tc>
          <w:tcPr>
            <w:tcW w:w="5580" w:type="dxa"/>
            <w:tcBorders>
              <w:top w:val="nil"/>
              <w:left w:val="nil"/>
              <w:bottom w:val="nil"/>
              <w:right w:val="nil"/>
            </w:tcBorders>
          </w:tcPr>
          <w:p w14:paraId="76635159" w14:textId="77777777" w:rsidR="00910F00" w:rsidRPr="00CD63CD" w:rsidRDefault="00910F00" w:rsidP="004A3B10">
            <w:pPr>
              <w:autoSpaceDE w:val="0"/>
              <w:autoSpaceDN w:val="0"/>
              <w:adjustRightInd w:val="0"/>
              <w:spacing w:after="0" w:line="240" w:lineRule="auto"/>
              <w:rPr>
                <w:ins w:id="14045" w:author="Arjan" w:date="2014-11-11T15:35:00Z"/>
                <w:rFonts w:ascii="Arial" w:eastAsia="Times New Roman" w:hAnsi="Arial" w:cs="Arial"/>
                <w:color w:val="000000"/>
                <w:sz w:val="20"/>
                <w:szCs w:val="20"/>
              </w:rPr>
            </w:pPr>
          </w:p>
        </w:tc>
      </w:tr>
      <w:tr w:rsidR="00910F00" w:rsidRPr="00CD63CD" w14:paraId="6A9E3D78" w14:textId="77777777" w:rsidTr="004A3B10">
        <w:trPr>
          <w:trHeight w:val="232"/>
          <w:ins w:id="14046" w:author="Arjan" w:date="2014-11-11T15:35:00Z"/>
        </w:trPr>
        <w:tc>
          <w:tcPr>
            <w:tcW w:w="3780" w:type="dxa"/>
            <w:tcBorders>
              <w:top w:val="nil"/>
              <w:left w:val="nil"/>
              <w:bottom w:val="nil"/>
              <w:right w:val="nil"/>
            </w:tcBorders>
          </w:tcPr>
          <w:p w14:paraId="12E4FFF2" w14:textId="77777777" w:rsidR="00910F00" w:rsidRPr="00CD63CD" w:rsidRDefault="00910F00" w:rsidP="004A3B10">
            <w:pPr>
              <w:autoSpaceDE w:val="0"/>
              <w:autoSpaceDN w:val="0"/>
              <w:adjustRightInd w:val="0"/>
              <w:spacing w:after="0" w:line="240" w:lineRule="auto"/>
              <w:rPr>
                <w:ins w:id="14047" w:author="Arjan" w:date="2014-11-11T15:35:00Z"/>
                <w:rFonts w:ascii="Arial" w:eastAsia="Times New Roman" w:hAnsi="Arial" w:cs="Arial"/>
                <w:color w:val="000000"/>
                <w:sz w:val="20"/>
                <w:szCs w:val="20"/>
              </w:rPr>
            </w:pPr>
            <w:ins w:id="14048" w:author="Arjan" w:date="2014-11-11T15:35:00Z">
              <w:r w:rsidRPr="00CD63C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763BAE65" w14:textId="77777777" w:rsidR="00910F00" w:rsidRPr="00CD63CD" w:rsidRDefault="00910F00" w:rsidP="00961238">
            <w:pPr>
              <w:autoSpaceDE w:val="0"/>
              <w:autoSpaceDN w:val="0"/>
              <w:adjustRightInd w:val="0"/>
              <w:spacing w:after="0" w:line="240" w:lineRule="auto"/>
              <w:rPr>
                <w:ins w:id="14049" w:author="Arjan" w:date="2014-11-11T15:35:00Z"/>
                <w:rFonts w:ascii="Arial" w:eastAsia="Times New Roman" w:hAnsi="Arial" w:cs="Arial"/>
                <w:color w:val="000000"/>
                <w:sz w:val="20"/>
                <w:szCs w:val="20"/>
              </w:rPr>
            </w:pPr>
            <w:ins w:id="14050" w:author="Arjan" w:date="2014-11-11T15:35:00Z">
              <w:r w:rsidRPr="00717312">
                <w:rPr>
                  <w:rFonts w:ascii="Arial" w:eastAsia="Times New Roman" w:hAnsi="Arial" w:cs="Arial"/>
                  <w:color w:val="000000"/>
                  <w:sz w:val="20"/>
                  <w:szCs w:val="20"/>
                </w:rPr>
                <w:t>1-</w:t>
              </w:r>
            </w:ins>
            <w:ins w:id="14051" w:author="Arjan" w:date="2014-11-11T15:37:00Z">
              <w:r w:rsidR="00961238">
                <w:rPr>
                  <w:rFonts w:ascii="Arial" w:eastAsia="Times New Roman" w:hAnsi="Arial" w:cs="Arial"/>
                  <w:color w:val="000000"/>
                  <w:sz w:val="20"/>
                  <w:szCs w:val="20"/>
                </w:rPr>
                <w:t>11</w:t>
              </w:r>
            </w:ins>
            <w:ins w:id="14052" w:author="Arjan" w:date="2014-11-11T15:35:00Z">
              <w:r w:rsidRPr="00717312">
                <w:rPr>
                  <w:rFonts w:ascii="Arial" w:eastAsia="Times New Roman" w:hAnsi="Arial" w:cs="Arial"/>
                  <w:color w:val="000000"/>
                  <w:sz w:val="20"/>
                  <w:szCs w:val="20"/>
                </w:rPr>
                <w:t>-201</w:t>
              </w:r>
              <w:r>
                <w:rPr>
                  <w:rFonts w:ascii="Arial" w:eastAsia="Times New Roman" w:hAnsi="Arial" w:cs="Arial"/>
                  <w:color w:val="000000"/>
                  <w:sz w:val="20"/>
                  <w:szCs w:val="20"/>
                </w:rPr>
                <w:t>4</w:t>
              </w:r>
            </w:ins>
          </w:p>
        </w:tc>
      </w:tr>
      <w:tr w:rsidR="00910F00" w:rsidRPr="00CD63CD" w14:paraId="58A29FC0" w14:textId="77777777" w:rsidTr="004A3B10">
        <w:trPr>
          <w:trHeight w:val="232"/>
          <w:ins w:id="14053" w:author="Arjan" w:date="2014-11-11T15:35:00Z"/>
        </w:trPr>
        <w:tc>
          <w:tcPr>
            <w:tcW w:w="3780" w:type="dxa"/>
            <w:tcBorders>
              <w:top w:val="nil"/>
              <w:left w:val="nil"/>
              <w:bottom w:val="nil"/>
              <w:right w:val="nil"/>
            </w:tcBorders>
          </w:tcPr>
          <w:p w14:paraId="53A90A45" w14:textId="77777777" w:rsidR="00910F00" w:rsidRPr="00CD63CD" w:rsidRDefault="00910F00" w:rsidP="004A3B10">
            <w:pPr>
              <w:autoSpaceDE w:val="0"/>
              <w:autoSpaceDN w:val="0"/>
              <w:adjustRightInd w:val="0"/>
              <w:spacing w:after="0" w:line="240" w:lineRule="auto"/>
              <w:rPr>
                <w:ins w:id="14054" w:author="Arjan" w:date="2014-11-11T15:35:00Z"/>
                <w:rFonts w:ascii="Arial" w:eastAsia="Times New Roman" w:hAnsi="Arial" w:cs="Arial"/>
                <w:b/>
                <w:bCs/>
                <w:color w:val="000000"/>
                <w:sz w:val="20"/>
                <w:szCs w:val="20"/>
              </w:rPr>
            </w:pPr>
          </w:p>
        </w:tc>
        <w:tc>
          <w:tcPr>
            <w:tcW w:w="5580" w:type="dxa"/>
            <w:tcBorders>
              <w:top w:val="nil"/>
              <w:left w:val="nil"/>
              <w:bottom w:val="nil"/>
              <w:right w:val="nil"/>
            </w:tcBorders>
          </w:tcPr>
          <w:p w14:paraId="16FBE591" w14:textId="77777777" w:rsidR="00910F00" w:rsidRPr="00CD63CD" w:rsidRDefault="00910F00" w:rsidP="004A3B10">
            <w:pPr>
              <w:autoSpaceDE w:val="0"/>
              <w:autoSpaceDN w:val="0"/>
              <w:adjustRightInd w:val="0"/>
              <w:spacing w:after="0" w:line="240" w:lineRule="auto"/>
              <w:rPr>
                <w:ins w:id="14055" w:author="Arjan" w:date="2014-11-11T15:35:00Z"/>
                <w:rFonts w:ascii="Arial" w:eastAsia="Times New Roman" w:hAnsi="Arial" w:cs="Arial"/>
                <w:color w:val="000000"/>
                <w:sz w:val="20"/>
                <w:szCs w:val="20"/>
              </w:rPr>
            </w:pPr>
          </w:p>
        </w:tc>
      </w:tr>
      <w:tr w:rsidR="00910F00" w:rsidRPr="00AE1A91" w14:paraId="3938510F" w14:textId="77777777" w:rsidTr="004A3B10">
        <w:trPr>
          <w:trHeight w:val="232"/>
          <w:ins w:id="14056" w:author="Arjan" w:date="2014-11-11T15:35:00Z"/>
        </w:trPr>
        <w:tc>
          <w:tcPr>
            <w:tcW w:w="3780" w:type="dxa"/>
            <w:tcBorders>
              <w:top w:val="nil"/>
              <w:left w:val="nil"/>
              <w:bottom w:val="nil"/>
              <w:right w:val="nil"/>
            </w:tcBorders>
          </w:tcPr>
          <w:p w14:paraId="71D76BCD" w14:textId="77777777" w:rsidR="00910F00" w:rsidRPr="00CD63CD" w:rsidRDefault="00910F00" w:rsidP="004A3B10">
            <w:pPr>
              <w:autoSpaceDE w:val="0"/>
              <w:autoSpaceDN w:val="0"/>
              <w:adjustRightInd w:val="0"/>
              <w:spacing w:after="0" w:line="240" w:lineRule="auto"/>
              <w:rPr>
                <w:ins w:id="14057" w:author="Arjan" w:date="2014-11-11T15:35:00Z"/>
                <w:rFonts w:ascii="Arial" w:eastAsia="Times New Roman" w:hAnsi="Arial" w:cs="Arial"/>
                <w:color w:val="000000"/>
                <w:sz w:val="20"/>
                <w:szCs w:val="20"/>
              </w:rPr>
            </w:pPr>
            <w:ins w:id="14058" w:author="Arjan" w:date="2014-11-11T15:35:00Z">
              <w:r w:rsidRPr="00CD63C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704F9C9E" w14:textId="77777777" w:rsidR="00910F00" w:rsidRPr="00DD0F4F" w:rsidRDefault="00A044C0" w:rsidP="00987F6E">
            <w:pPr>
              <w:autoSpaceDE w:val="0"/>
              <w:autoSpaceDN w:val="0"/>
              <w:adjustRightInd w:val="0"/>
              <w:spacing w:after="0" w:line="240" w:lineRule="auto"/>
              <w:rPr>
                <w:ins w:id="14059" w:author="Arjan" w:date="2014-11-11T15:35:00Z"/>
                <w:rFonts w:ascii="Arial" w:eastAsia="Times New Roman" w:hAnsi="Arial" w:cs="Arial"/>
                <w:color w:val="000000"/>
                <w:sz w:val="20"/>
                <w:szCs w:val="20"/>
                <w:lang w:val="nl-NL"/>
              </w:rPr>
            </w:pPr>
            <w:ins w:id="14060" w:author="Arjan" w:date="2014-11-11T21:32:00Z">
              <w:r>
                <w:rPr>
                  <w:rFonts w:ascii="Arial" w:eastAsia="Times New Roman" w:hAnsi="Arial" w:cs="Arial"/>
                  <w:color w:val="000000"/>
                  <w:sz w:val="20"/>
                  <w:szCs w:val="20"/>
                  <w:lang w:val="nl-NL"/>
                </w:rPr>
                <w:t>Het betreft een subattri</w:t>
              </w:r>
            </w:ins>
            <w:ins w:id="14061" w:author="Arjan" w:date="2014-11-11T21:33:00Z">
              <w:r>
                <w:rPr>
                  <w:rFonts w:ascii="Arial" w:eastAsia="Times New Roman" w:hAnsi="Arial" w:cs="Arial"/>
                  <w:color w:val="000000"/>
                  <w:sz w:val="20"/>
                  <w:szCs w:val="20"/>
                  <w:lang w:val="nl-NL"/>
                </w:rPr>
                <w:t>buutsoort van de groepattribuutsoort ‘</w:t>
              </w:r>
              <w:r w:rsidR="00DA5D93" w:rsidRPr="00BE10FF">
                <w:rPr>
                  <w:rFonts w:ascii="Arial" w:hAnsi="Arial" w:cs="Arial"/>
                  <w:szCs w:val="24"/>
                  <w:lang w:val="en-AU"/>
                </w:rPr>
                <w:fldChar w:fldCharType="begin" w:fldLock="1"/>
              </w:r>
              <w:r w:rsidRPr="005561F3">
                <w:rPr>
                  <w:rFonts w:ascii="Arial" w:hAnsi="Arial" w:cs="Arial"/>
                  <w:szCs w:val="24"/>
                  <w:lang w:val="nl-NL"/>
                </w:rPr>
                <w:instrText xml:space="preserve">MERGEFIELD </w:instrText>
              </w:r>
              <w:r w:rsidRPr="005561F3">
                <w:rPr>
                  <w:rFonts w:ascii="Calibri" w:hAnsi="Calibri" w:cs="Arial"/>
                  <w:color w:val="0F0F0F"/>
                  <w:szCs w:val="24"/>
                  <w:lang w:val="nl-NL"/>
                </w:rPr>
                <w:instrText>Att.Name</w:instrText>
              </w:r>
              <w:r w:rsidR="00DA5D93" w:rsidRPr="00BE10FF">
                <w:rPr>
                  <w:rFonts w:ascii="Arial" w:hAnsi="Arial" w:cs="Arial"/>
                  <w:szCs w:val="24"/>
                  <w:lang w:val="en-AU"/>
                </w:rPr>
                <w:fldChar w:fldCharType="separate"/>
              </w:r>
              <w:r w:rsidRPr="005561F3">
                <w:rPr>
                  <w:rFonts w:ascii="Calibri" w:hAnsi="Calibri" w:cs="Arial"/>
                  <w:color w:val="0F0F0F"/>
                  <w:szCs w:val="24"/>
                  <w:lang w:val="nl-NL"/>
                </w:rPr>
                <w:t>Doorlooptijd behandeling</w:t>
              </w:r>
              <w:r w:rsidR="00DA5D93" w:rsidRPr="00BE10FF">
                <w:rPr>
                  <w:rFonts w:ascii="Arial" w:hAnsi="Arial" w:cs="Arial"/>
                  <w:szCs w:val="24"/>
                  <w:lang w:val="en-AU"/>
                </w:rPr>
                <w:fldChar w:fldCharType="end"/>
              </w:r>
              <w:r w:rsidRPr="005561F3">
                <w:rPr>
                  <w:rFonts w:ascii="Arial" w:hAnsi="Arial" w:cs="Arial"/>
                  <w:szCs w:val="24"/>
                  <w:lang w:val="nl-NL"/>
                </w:rPr>
                <w:t>’</w:t>
              </w:r>
            </w:ins>
          </w:p>
        </w:tc>
      </w:tr>
      <w:tr w:rsidR="00910F00" w:rsidRPr="00AE1A91" w14:paraId="027FFE63" w14:textId="77777777" w:rsidTr="004A3B10">
        <w:trPr>
          <w:trHeight w:val="232"/>
          <w:ins w:id="14062" w:author="Arjan" w:date="2014-11-11T15:35:00Z"/>
        </w:trPr>
        <w:tc>
          <w:tcPr>
            <w:tcW w:w="3780" w:type="dxa"/>
            <w:tcBorders>
              <w:top w:val="nil"/>
              <w:left w:val="nil"/>
              <w:bottom w:val="nil"/>
              <w:right w:val="nil"/>
            </w:tcBorders>
          </w:tcPr>
          <w:p w14:paraId="408A896F" w14:textId="77777777" w:rsidR="00910F00" w:rsidRPr="00DD0F4F" w:rsidRDefault="00910F00" w:rsidP="004A3B10">
            <w:pPr>
              <w:autoSpaceDE w:val="0"/>
              <w:autoSpaceDN w:val="0"/>
              <w:adjustRightInd w:val="0"/>
              <w:spacing w:after="0" w:line="240" w:lineRule="auto"/>
              <w:rPr>
                <w:ins w:id="14063" w:author="Arjan" w:date="2014-11-11T15:35: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1DC75120" w14:textId="77777777" w:rsidR="00910F00" w:rsidRPr="00DD0F4F" w:rsidRDefault="00910F00" w:rsidP="004A3B10">
            <w:pPr>
              <w:autoSpaceDE w:val="0"/>
              <w:autoSpaceDN w:val="0"/>
              <w:adjustRightInd w:val="0"/>
              <w:spacing w:after="0" w:line="240" w:lineRule="auto"/>
              <w:rPr>
                <w:ins w:id="14064" w:author="Arjan" w:date="2014-11-11T15:35:00Z"/>
                <w:rFonts w:ascii="Arial" w:eastAsia="Times New Roman" w:hAnsi="Arial" w:cs="Arial"/>
                <w:color w:val="000000"/>
                <w:sz w:val="20"/>
                <w:szCs w:val="20"/>
                <w:lang w:val="nl-NL"/>
              </w:rPr>
            </w:pPr>
          </w:p>
        </w:tc>
      </w:tr>
      <w:tr w:rsidR="00910F00" w:rsidRPr="00CD63CD" w14:paraId="494BB095" w14:textId="77777777" w:rsidTr="004A3B10">
        <w:trPr>
          <w:trHeight w:val="232"/>
          <w:ins w:id="14065" w:author="Arjan" w:date="2014-11-11T15:35:00Z"/>
        </w:trPr>
        <w:tc>
          <w:tcPr>
            <w:tcW w:w="3780" w:type="dxa"/>
            <w:tcBorders>
              <w:top w:val="nil"/>
              <w:left w:val="nil"/>
              <w:bottom w:val="nil"/>
              <w:right w:val="nil"/>
            </w:tcBorders>
          </w:tcPr>
          <w:p w14:paraId="034ED391" w14:textId="77777777" w:rsidR="00910F00" w:rsidRPr="00CD63CD" w:rsidRDefault="00910F00" w:rsidP="004A3B10">
            <w:pPr>
              <w:autoSpaceDE w:val="0"/>
              <w:autoSpaceDN w:val="0"/>
              <w:adjustRightInd w:val="0"/>
              <w:spacing w:after="0" w:line="240" w:lineRule="auto"/>
              <w:rPr>
                <w:ins w:id="14066" w:author="Arjan" w:date="2014-11-11T15:35:00Z"/>
                <w:rFonts w:ascii="Arial" w:eastAsia="Times New Roman" w:hAnsi="Arial" w:cs="Arial"/>
                <w:color w:val="000000"/>
                <w:sz w:val="20"/>
                <w:szCs w:val="20"/>
              </w:rPr>
            </w:pPr>
            <w:ins w:id="14067" w:author="Arjan" w:date="2014-11-11T15:35:00Z">
              <w:r w:rsidRPr="00CD63CD">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02170C9E" w14:textId="77777777" w:rsidR="00910F00" w:rsidRPr="00CD63CD" w:rsidRDefault="00961238" w:rsidP="006B01A0">
            <w:pPr>
              <w:autoSpaceDE w:val="0"/>
              <w:autoSpaceDN w:val="0"/>
              <w:adjustRightInd w:val="0"/>
              <w:spacing w:after="0" w:line="240" w:lineRule="auto"/>
              <w:rPr>
                <w:ins w:id="14068" w:author="Arjan" w:date="2014-11-11T15:35:00Z"/>
                <w:rFonts w:ascii="Arial" w:eastAsia="Times New Roman" w:hAnsi="Arial" w:cs="Arial"/>
                <w:color w:val="000000"/>
                <w:sz w:val="20"/>
                <w:szCs w:val="20"/>
              </w:rPr>
            </w:pPr>
            <w:ins w:id="14069" w:author="Arjan" w:date="2014-11-11T15:37:00Z">
              <w:r>
                <w:rPr>
                  <w:rFonts w:ascii="Arial" w:hAnsi="Arial" w:cs="Arial"/>
                  <w:sz w:val="20"/>
                  <w:szCs w:val="20"/>
                  <w:lang w:val="en-AU"/>
                </w:rPr>
                <w:t>A</w:t>
              </w:r>
            </w:ins>
            <w:ins w:id="14070" w:author="Arjan" w:date="2014-11-11T16:29:00Z">
              <w:r w:rsidR="006B01A0">
                <w:rPr>
                  <w:rFonts w:ascii="Arial" w:hAnsi="Arial" w:cs="Arial"/>
                  <w:sz w:val="20"/>
                  <w:szCs w:val="20"/>
                  <w:lang w:val="en-AU"/>
                </w:rPr>
                <w:t>11</w:t>
              </w:r>
            </w:ins>
          </w:p>
        </w:tc>
      </w:tr>
      <w:tr w:rsidR="00910F00" w:rsidRPr="00CD63CD" w14:paraId="1B2FFC24" w14:textId="77777777" w:rsidTr="004A3B10">
        <w:trPr>
          <w:trHeight w:val="232"/>
          <w:ins w:id="14071" w:author="Arjan" w:date="2014-11-11T15:35:00Z"/>
        </w:trPr>
        <w:tc>
          <w:tcPr>
            <w:tcW w:w="3780" w:type="dxa"/>
            <w:tcBorders>
              <w:top w:val="nil"/>
              <w:left w:val="nil"/>
              <w:bottom w:val="nil"/>
              <w:right w:val="nil"/>
            </w:tcBorders>
          </w:tcPr>
          <w:p w14:paraId="77C21643" w14:textId="77777777" w:rsidR="00910F00" w:rsidRPr="00CD63CD" w:rsidRDefault="00910F00" w:rsidP="004A3B10">
            <w:pPr>
              <w:autoSpaceDE w:val="0"/>
              <w:autoSpaceDN w:val="0"/>
              <w:adjustRightInd w:val="0"/>
              <w:spacing w:after="0" w:line="240" w:lineRule="auto"/>
              <w:rPr>
                <w:ins w:id="14072" w:author="Arjan" w:date="2014-11-11T15:35:00Z"/>
                <w:rFonts w:ascii="Arial" w:eastAsia="Times New Roman" w:hAnsi="Arial" w:cs="Arial"/>
                <w:b/>
                <w:bCs/>
                <w:color w:val="000000"/>
                <w:sz w:val="20"/>
                <w:szCs w:val="20"/>
              </w:rPr>
            </w:pPr>
          </w:p>
        </w:tc>
        <w:tc>
          <w:tcPr>
            <w:tcW w:w="5580" w:type="dxa"/>
            <w:tcBorders>
              <w:top w:val="nil"/>
              <w:left w:val="nil"/>
              <w:bottom w:val="nil"/>
              <w:right w:val="nil"/>
            </w:tcBorders>
          </w:tcPr>
          <w:p w14:paraId="6BDD1308" w14:textId="77777777" w:rsidR="00910F00" w:rsidRPr="00CD63CD" w:rsidRDefault="00910F00" w:rsidP="004A3B10">
            <w:pPr>
              <w:autoSpaceDE w:val="0"/>
              <w:autoSpaceDN w:val="0"/>
              <w:adjustRightInd w:val="0"/>
              <w:spacing w:after="0" w:line="240" w:lineRule="auto"/>
              <w:rPr>
                <w:ins w:id="14073" w:author="Arjan" w:date="2014-11-11T15:35:00Z"/>
                <w:rFonts w:ascii="Arial" w:eastAsia="Times New Roman" w:hAnsi="Arial" w:cs="Arial"/>
                <w:color w:val="000000"/>
                <w:sz w:val="20"/>
                <w:szCs w:val="20"/>
              </w:rPr>
            </w:pPr>
          </w:p>
        </w:tc>
      </w:tr>
      <w:tr w:rsidR="00910F00" w:rsidRPr="005E066D" w14:paraId="2987849E" w14:textId="77777777" w:rsidTr="004A3B10">
        <w:trPr>
          <w:trHeight w:val="232"/>
          <w:ins w:id="14074" w:author="Arjan" w:date="2014-11-11T15:35:00Z"/>
        </w:trPr>
        <w:tc>
          <w:tcPr>
            <w:tcW w:w="3780" w:type="dxa"/>
            <w:tcBorders>
              <w:top w:val="nil"/>
              <w:left w:val="nil"/>
              <w:bottom w:val="nil"/>
              <w:right w:val="nil"/>
            </w:tcBorders>
          </w:tcPr>
          <w:p w14:paraId="1AE8A9A7" w14:textId="77777777" w:rsidR="00910F00" w:rsidRPr="00CD63CD" w:rsidRDefault="00910F00" w:rsidP="004A3B10">
            <w:pPr>
              <w:autoSpaceDE w:val="0"/>
              <w:autoSpaceDN w:val="0"/>
              <w:adjustRightInd w:val="0"/>
              <w:spacing w:after="0" w:line="240" w:lineRule="auto"/>
              <w:rPr>
                <w:ins w:id="14075" w:author="Arjan" w:date="2014-11-11T15:35:00Z"/>
                <w:rFonts w:ascii="Arial" w:eastAsia="Times New Roman" w:hAnsi="Arial" w:cs="Arial"/>
                <w:color w:val="000000"/>
                <w:sz w:val="20"/>
                <w:szCs w:val="20"/>
              </w:rPr>
            </w:pPr>
            <w:ins w:id="14076" w:author="Arjan" w:date="2014-11-11T15:35:00Z">
              <w:r w:rsidRPr="00CD63CD">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6AC12476" w14:textId="77777777" w:rsidR="00072690" w:rsidRDefault="00072690" w:rsidP="00072690">
            <w:pPr>
              <w:autoSpaceDE w:val="0"/>
              <w:autoSpaceDN w:val="0"/>
              <w:adjustRightInd w:val="0"/>
              <w:spacing w:after="0" w:line="240" w:lineRule="auto"/>
              <w:rPr>
                <w:ins w:id="14077" w:author="Arjan" w:date="2014-12-01T13:20:00Z"/>
                <w:rFonts w:ascii="Arial" w:eastAsia="Times New Roman" w:hAnsi="Arial" w:cs="Arial"/>
                <w:color w:val="000000"/>
                <w:sz w:val="20"/>
                <w:szCs w:val="20"/>
                <w:lang w:val="nl-NL"/>
              </w:rPr>
            </w:pPr>
            <w:ins w:id="14078" w:author="Arjan" w:date="2014-12-01T13:20:00Z">
              <w:r>
                <w:rPr>
                  <w:rFonts w:ascii="Arial" w:eastAsia="Times New Roman" w:hAnsi="Arial" w:cs="Arial"/>
                  <w:color w:val="000000"/>
                  <w:sz w:val="20"/>
                  <w:szCs w:val="20"/>
                  <w:lang w:val="nl-NL"/>
                </w:rPr>
                <w:t>- “werkdag” (werkbare dagen d.w.z. alle dagen m.u.v. zaterdagen, zondagen en erkende feestdagen)</w:t>
              </w:r>
            </w:ins>
          </w:p>
          <w:p w14:paraId="0EA0B6EF" w14:textId="77777777" w:rsidR="00072690" w:rsidRDefault="00072690" w:rsidP="00072690">
            <w:pPr>
              <w:autoSpaceDE w:val="0"/>
              <w:autoSpaceDN w:val="0"/>
              <w:adjustRightInd w:val="0"/>
              <w:spacing w:after="0" w:line="240" w:lineRule="auto"/>
              <w:rPr>
                <w:ins w:id="14079" w:author="Arjan" w:date="2014-12-01T13:20:00Z"/>
                <w:rFonts w:ascii="Arial" w:eastAsia="Times New Roman" w:hAnsi="Arial" w:cs="Arial"/>
                <w:color w:val="000000"/>
                <w:sz w:val="20"/>
                <w:szCs w:val="20"/>
                <w:lang w:val="nl-NL"/>
              </w:rPr>
            </w:pPr>
            <w:ins w:id="14080" w:author="Arjan" w:date="2014-12-01T13:20:00Z">
              <w:r>
                <w:rPr>
                  <w:rFonts w:ascii="Arial" w:eastAsia="Times New Roman" w:hAnsi="Arial" w:cs="Arial"/>
                  <w:color w:val="000000"/>
                  <w:sz w:val="20"/>
                  <w:szCs w:val="20"/>
                  <w:lang w:val="nl-NL"/>
                </w:rPr>
                <w:t>- “kalenderdag” (</w:t>
              </w:r>
              <w:r w:rsidRPr="003D5F9A">
                <w:rPr>
                  <w:rFonts w:ascii="Arial" w:eastAsia="Times New Roman" w:hAnsi="Arial" w:cs="Arial"/>
                  <w:color w:val="000000"/>
                  <w:sz w:val="20"/>
                  <w:szCs w:val="20"/>
                  <w:lang w:val="nl-NL"/>
                </w:rPr>
                <w:t>zie voor een definitie van dit begrip de AWB</w:t>
              </w:r>
              <w:r>
                <w:rPr>
                  <w:rFonts w:ascii="Arial" w:eastAsia="Times New Roman" w:hAnsi="Arial" w:cs="Arial"/>
                  <w:color w:val="000000"/>
                  <w:sz w:val="20"/>
                  <w:szCs w:val="20"/>
                  <w:lang w:val="nl-NL"/>
                </w:rPr>
                <w:t>)</w:t>
              </w:r>
            </w:ins>
          </w:p>
          <w:p w14:paraId="4696B029" w14:textId="77777777" w:rsidR="00072690" w:rsidRDefault="00072690" w:rsidP="00072690">
            <w:pPr>
              <w:autoSpaceDE w:val="0"/>
              <w:autoSpaceDN w:val="0"/>
              <w:adjustRightInd w:val="0"/>
              <w:spacing w:after="0" w:line="240" w:lineRule="auto"/>
              <w:rPr>
                <w:ins w:id="14081" w:author="Arjan" w:date="2014-12-01T13:20:00Z"/>
                <w:rFonts w:ascii="Arial" w:eastAsia="Times New Roman" w:hAnsi="Arial" w:cs="Arial"/>
                <w:color w:val="000000"/>
                <w:sz w:val="20"/>
                <w:szCs w:val="20"/>
                <w:lang w:val="nl-NL"/>
              </w:rPr>
            </w:pPr>
            <w:ins w:id="14082" w:author="Arjan" w:date="2014-12-01T13:20:00Z">
              <w:r>
                <w:rPr>
                  <w:rFonts w:ascii="Arial" w:eastAsia="Times New Roman" w:hAnsi="Arial" w:cs="Arial"/>
                  <w:color w:val="000000"/>
                  <w:sz w:val="20"/>
                  <w:szCs w:val="20"/>
                  <w:lang w:val="nl-NL"/>
                </w:rPr>
                <w:t xml:space="preserve">- “week” (7 kalenderdagen) </w:t>
              </w:r>
            </w:ins>
          </w:p>
          <w:p w14:paraId="1DF0FDB9" w14:textId="77777777" w:rsidR="00072690" w:rsidRDefault="00072690" w:rsidP="00072690">
            <w:pPr>
              <w:autoSpaceDE w:val="0"/>
              <w:autoSpaceDN w:val="0"/>
              <w:adjustRightInd w:val="0"/>
              <w:spacing w:after="0" w:line="240" w:lineRule="auto"/>
              <w:rPr>
                <w:ins w:id="14083" w:author="Arjan" w:date="2014-12-01T13:20:00Z"/>
                <w:rFonts w:ascii="Arial" w:eastAsia="Times New Roman" w:hAnsi="Arial" w:cs="Arial"/>
                <w:color w:val="000000"/>
                <w:sz w:val="20"/>
                <w:szCs w:val="20"/>
                <w:lang w:val="nl-NL"/>
              </w:rPr>
            </w:pPr>
            <w:ins w:id="14084" w:author="Arjan" w:date="2014-12-01T13:20:00Z">
              <w:r>
                <w:rPr>
                  <w:rFonts w:ascii="Arial" w:eastAsia="Times New Roman" w:hAnsi="Arial" w:cs="Arial"/>
                  <w:color w:val="000000"/>
                  <w:sz w:val="20"/>
                  <w:szCs w:val="20"/>
                  <w:lang w:val="nl-NL"/>
                </w:rPr>
                <w:t>- “maand” (28, 30 of 31 kalenderdagen)</w:t>
              </w:r>
            </w:ins>
          </w:p>
          <w:p w14:paraId="41425A1B" w14:textId="77777777" w:rsidR="00987F6E" w:rsidRPr="00DD0F4F" w:rsidRDefault="00072690" w:rsidP="00072690">
            <w:pPr>
              <w:autoSpaceDE w:val="0"/>
              <w:autoSpaceDN w:val="0"/>
              <w:adjustRightInd w:val="0"/>
              <w:spacing w:after="0" w:line="240" w:lineRule="auto"/>
              <w:rPr>
                <w:ins w:id="14085" w:author="Arjan" w:date="2014-11-11T15:35:00Z"/>
                <w:rFonts w:ascii="Arial" w:eastAsia="Times New Roman" w:hAnsi="Arial" w:cs="Arial"/>
                <w:color w:val="000000"/>
                <w:sz w:val="20"/>
                <w:szCs w:val="20"/>
                <w:lang w:val="nl-NL"/>
              </w:rPr>
            </w:pPr>
            <w:ins w:id="14086" w:author="Arjan" w:date="2014-12-01T13:20:00Z">
              <w:r>
                <w:rPr>
                  <w:rFonts w:ascii="Arial" w:eastAsia="Times New Roman" w:hAnsi="Arial" w:cs="Arial"/>
                  <w:color w:val="000000"/>
                  <w:sz w:val="20"/>
                  <w:szCs w:val="20"/>
                  <w:lang w:val="nl-NL"/>
                </w:rPr>
                <w:t>- “jaar” (365 of 366 kalenderdagen)</w:t>
              </w:r>
            </w:ins>
          </w:p>
        </w:tc>
      </w:tr>
      <w:tr w:rsidR="00910F00" w:rsidRPr="005E066D" w14:paraId="14674E58" w14:textId="77777777" w:rsidTr="004A3B10">
        <w:trPr>
          <w:trHeight w:val="232"/>
          <w:ins w:id="14087" w:author="Arjan" w:date="2014-11-11T15:35:00Z"/>
        </w:trPr>
        <w:tc>
          <w:tcPr>
            <w:tcW w:w="3780" w:type="dxa"/>
            <w:tcBorders>
              <w:top w:val="nil"/>
              <w:left w:val="nil"/>
              <w:bottom w:val="nil"/>
              <w:right w:val="nil"/>
            </w:tcBorders>
          </w:tcPr>
          <w:p w14:paraId="4EF76DD3" w14:textId="77777777" w:rsidR="00910F00" w:rsidRPr="00DD0F4F" w:rsidRDefault="00910F00" w:rsidP="004A3B10">
            <w:pPr>
              <w:autoSpaceDE w:val="0"/>
              <w:autoSpaceDN w:val="0"/>
              <w:adjustRightInd w:val="0"/>
              <w:spacing w:after="0" w:line="240" w:lineRule="auto"/>
              <w:rPr>
                <w:ins w:id="14088" w:author="Arjan" w:date="2014-11-11T15:35: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053D1BFC" w14:textId="77777777" w:rsidR="00910F00" w:rsidRPr="00DD0F4F" w:rsidRDefault="00910F00" w:rsidP="004A3B10">
            <w:pPr>
              <w:autoSpaceDE w:val="0"/>
              <w:autoSpaceDN w:val="0"/>
              <w:adjustRightInd w:val="0"/>
              <w:spacing w:after="0" w:line="240" w:lineRule="auto"/>
              <w:rPr>
                <w:ins w:id="14089" w:author="Arjan" w:date="2014-11-11T15:35:00Z"/>
                <w:rFonts w:ascii="Arial" w:eastAsia="Times New Roman" w:hAnsi="Arial" w:cs="Arial"/>
                <w:color w:val="000000"/>
                <w:sz w:val="20"/>
                <w:szCs w:val="20"/>
                <w:lang w:val="nl-NL"/>
              </w:rPr>
            </w:pPr>
          </w:p>
        </w:tc>
      </w:tr>
      <w:tr w:rsidR="00910F00" w:rsidRPr="00CD63CD" w14:paraId="57EF1039" w14:textId="77777777" w:rsidTr="004A3B10">
        <w:trPr>
          <w:trHeight w:val="232"/>
          <w:ins w:id="14090" w:author="Arjan" w:date="2014-11-11T15:35:00Z"/>
        </w:trPr>
        <w:tc>
          <w:tcPr>
            <w:tcW w:w="3780" w:type="dxa"/>
            <w:tcBorders>
              <w:top w:val="nil"/>
              <w:left w:val="nil"/>
              <w:bottom w:val="nil"/>
              <w:right w:val="nil"/>
            </w:tcBorders>
          </w:tcPr>
          <w:p w14:paraId="5A35377F" w14:textId="77777777" w:rsidR="00910F00" w:rsidRPr="00CD63CD" w:rsidRDefault="00910F00" w:rsidP="004A3B10">
            <w:pPr>
              <w:autoSpaceDE w:val="0"/>
              <w:autoSpaceDN w:val="0"/>
              <w:adjustRightInd w:val="0"/>
              <w:spacing w:after="0" w:line="240" w:lineRule="auto"/>
              <w:rPr>
                <w:ins w:id="14091" w:author="Arjan" w:date="2014-11-11T15:35:00Z"/>
                <w:rFonts w:ascii="Arial" w:eastAsia="Times New Roman" w:hAnsi="Arial" w:cs="Arial"/>
                <w:color w:val="000000"/>
                <w:sz w:val="20"/>
                <w:szCs w:val="20"/>
              </w:rPr>
            </w:pPr>
            <w:ins w:id="14092" w:author="Arjan" w:date="2014-11-11T15:35:00Z">
              <w:r w:rsidRPr="00CD63CD">
                <w:rPr>
                  <w:rFonts w:ascii="Arial" w:eastAsia="Times New Roman" w:hAnsi="Arial" w:cs="Arial"/>
                  <w:b/>
                  <w:bCs/>
                  <w:color w:val="000000"/>
                  <w:sz w:val="20"/>
                  <w:szCs w:val="20"/>
                </w:rPr>
                <w:lastRenderedPageBreak/>
                <w:t>Indicatie materiële historie</w:t>
              </w:r>
            </w:ins>
          </w:p>
        </w:tc>
        <w:tc>
          <w:tcPr>
            <w:tcW w:w="5580" w:type="dxa"/>
            <w:tcBorders>
              <w:top w:val="nil"/>
              <w:left w:val="nil"/>
              <w:bottom w:val="nil"/>
              <w:right w:val="nil"/>
            </w:tcBorders>
          </w:tcPr>
          <w:p w14:paraId="469EDF73" w14:textId="77777777" w:rsidR="00910F00" w:rsidRPr="00CD63CD" w:rsidRDefault="00A044C0" w:rsidP="004A3B10">
            <w:pPr>
              <w:autoSpaceDE w:val="0"/>
              <w:autoSpaceDN w:val="0"/>
              <w:adjustRightInd w:val="0"/>
              <w:spacing w:after="0" w:line="240" w:lineRule="auto"/>
              <w:rPr>
                <w:ins w:id="14093" w:author="Arjan" w:date="2014-11-11T15:35:00Z"/>
                <w:rFonts w:ascii="Arial" w:eastAsia="Times New Roman" w:hAnsi="Arial" w:cs="Arial"/>
                <w:color w:val="000000"/>
                <w:sz w:val="20"/>
                <w:szCs w:val="20"/>
              </w:rPr>
            </w:pPr>
            <w:ins w:id="14094" w:author="Arjan" w:date="2014-11-11T21:32:00Z">
              <w:r>
                <w:rPr>
                  <w:rFonts w:ascii="Arial" w:eastAsia="Times New Roman" w:hAnsi="Arial" w:cs="Arial"/>
                  <w:color w:val="000000"/>
                  <w:sz w:val="20"/>
                  <w:szCs w:val="20"/>
                </w:rPr>
                <w:t>Zie groep</w:t>
              </w:r>
            </w:ins>
          </w:p>
        </w:tc>
      </w:tr>
      <w:tr w:rsidR="00910F00" w:rsidRPr="00CD63CD" w14:paraId="19EB0FFB" w14:textId="77777777" w:rsidTr="004A3B10">
        <w:trPr>
          <w:trHeight w:val="232"/>
          <w:ins w:id="14095" w:author="Arjan" w:date="2014-11-11T15:35:00Z"/>
        </w:trPr>
        <w:tc>
          <w:tcPr>
            <w:tcW w:w="3780" w:type="dxa"/>
            <w:tcBorders>
              <w:top w:val="nil"/>
              <w:left w:val="nil"/>
              <w:bottom w:val="nil"/>
              <w:right w:val="nil"/>
            </w:tcBorders>
          </w:tcPr>
          <w:p w14:paraId="094E458F" w14:textId="77777777" w:rsidR="00910F00" w:rsidRPr="00CD63CD" w:rsidRDefault="00910F00" w:rsidP="004A3B10">
            <w:pPr>
              <w:autoSpaceDE w:val="0"/>
              <w:autoSpaceDN w:val="0"/>
              <w:adjustRightInd w:val="0"/>
              <w:spacing w:after="0" w:line="240" w:lineRule="auto"/>
              <w:rPr>
                <w:ins w:id="14096" w:author="Arjan" w:date="2014-11-11T15:35:00Z"/>
                <w:rFonts w:ascii="Arial" w:eastAsia="Times New Roman" w:hAnsi="Arial" w:cs="Arial"/>
                <w:b/>
                <w:bCs/>
                <w:color w:val="000000"/>
                <w:sz w:val="20"/>
                <w:szCs w:val="20"/>
              </w:rPr>
            </w:pPr>
          </w:p>
        </w:tc>
        <w:tc>
          <w:tcPr>
            <w:tcW w:w="5580" w:type="dxa"/>
            <w:tcBorders>
              <w:top w:val="nil"/>
              <w:left w:val="nil"/>
              <w:bottom w:val="nil"/>
              <w:right w:val="nil"/>
            </w:tcBorders>
          </w:tcPr>
          <w:p w14:paraId="1ACF332D" w14:textId="77777777" w:rsidR="00910F00" w:rsidRPr="00CD63CD" w:rsidRDefault="00910F00" w:rsidP="004A3B10">
            <w:pPr>
              <w:autoSpaceDE w:val="0"/>
              <w:autoSpaceDN w:val="0"/>
              <w:adjustRightInd w:val="0"/>
              <w:spacing w:after="0" w:line="240" w:lineRule="auto"/>
              <w:rPr>
                <w:ins w:id="14097" w:author="Arjan" w:date="2014-11-11T15:35:00Z"/>
                <w:rFonts w:ascii="Arial" w:eastAsia="Times New Roman" w:hAnsi="Arial" w:cs="Arial"/>
                <w:color w:val="000000"/>
                <w:sz w:val="20"/>
                <w:szCs w:val="20"/>
              </w:rPr>
            </w:pPr>
          </w:p>
        </w:tc>
      </w:tr>
      <w:tr w:rsidR="00910F00" w:rsidRPr="00CD63CD" w14:paraId="5F2EBE60" w14:textId="77777777" w:rsidTr="004A3B10">
        <w:trPr>
          <w:trHeight w:val="232"/>
          <w:ins w:id="14098" w:author="Arjan" w:date="2014-11-11T15:35:00Z"/>
        </w:trPr>
        <w:tc>
          <w:tcPr>
            <w:tcW w:w="3780" w:type="dxa"/>
            <w:tcBorders>
              <w:top w:val="nil"/>
              <w:left w:val="nil"/>
              <w:bottom w:val="nil"/>
              <w:right w:val="nil"/>
            </w:tcBorders>
          </w:tcPr>
          <w:p w14:paraId="69D0C05C" w14:textId="77777777" w:rsidR="00910F00" w:rsidRPr="00CD63CD" w:rsidRDefault="00910F00" w:rsidP="004A3B10">
            <w:pPr>
              <w:autoSpaceDE w:val="0"/>
              <w:autoSpaceDN w:val="0"/>
              <w:adjustRightInd w:val="0"/>
              <w:spacing w:after="0" w:line="240" w:lineRule="auto"/>
              <w:rPr>
                <w:ins w:id="14099" w:author="Arjan" w:date="2014-11-11T15:35:00Z"/>
                <w:rFonts w:ascii="Arial" w:eastAsia="Times New Roman" w:hAnsi="Arial" w:cs="Arial"/>
                <w:color w:val="000000"/>
                <w:sz w:val="20"/>
                <w:szCs w:val="20"/>
              </w:rPr>
            </w:pPr>
            <w:ins w:id="14100" w:author="Arjan" w:date="2014-11-11T15:35:00Z">
              <w:r w:rsidRPr="00CD63C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087081C3" w14:textId="77777777" w:rsidR="00910F00" w:rsidRPr="00CD63CD" w:rsidRDefault="00A044C0" w:rsidP="004A3B10">
            <w:pPr>
              <w:autoSpaceDE w:val="0"/>
              <w:autoSpaceDN w:val="0"/>
              <w:adjustRightInd w:val="0"/>
              <w:spacing w:after="0" w:line="240" w:lineRule="auto"/>
              <w:rPr>
                <w:ins w:id="14101" w:author="Arjan" w:date="2014-11-11T15:35:00Z"/>
                <w:rFonts w:ascii="Arial" w:eastAsia="Times New Roman" w:hAnsi="Arial" w:cs="Arial"/>
                <w:color w:val="000000"/>
                <w:sz w:val="20"/>
                <w:szCs w:val="20"/>
              </w:rPr>
            </w:pPr>
            <w:ins w:id="14102" w:author="Arjan" w:date="2014-11-11T21:32:00Z">
              <w:r>
                <w:rPr>
                  <w:rFonts w:ascii="Arial" w:eastAsia="Times New Roman" w:hAnsi="Arial" w:cs="Arial"/>
                  <w:color w:val="000000"/>
                  <w:sz w:val="20"/>
                  <w:szCs w:val="20"/>
                </w:rPr>
                <w:t>Zie groep</w:t>
              </w:r>
            </w:ins>
          </w:p>
        </w:tc>
      </w:tr>
      <w:tr w:rsidR="00910F00" w:rsidRPr="00CD63CD" w14:paraId="179BB495" w14:textId="77777777" w:rsidTr="004A3B10">
        <w:trPr>
          <w:trHeight w:val="232"/>
          <w:ins w:id="14103" w:author="Arjan" w:date="2014-11-11T15:35:00Z"/>
        </w:trPr>
        <w:tc>
          <w:tcPr>
            <w:tcW w:w="3780" w:type="dxa"/>
            <w:tcBorders>
              <w:top w:val="nil"/>
              <w:left w:val="nil"/>
              <w:bottom w:val="nil"/>
              <w:right w:val="nil"/>
            </w:tcBorders>
          </w:tcPr>
          <w:p w14:paraId="1F4A4CFB" w14:textId="77777777" w:rsidR="00910F00" w:rsidRPr="00CD63CD" w:rsidRDefault="00910F00" w:rsidP="004A3B10">
            <w:pPr>
              <w:autoSpaceDE w:val="0"/>
              <w:autoSpaceDN w:val="0"/>
              <w:adjustRightInd w:val="0"/>
              <w:spacing w:after="0" w:line="240" w:lineRule="auto"/>
              <w:rPr>
                <w:ins w:id="14104" w:author="Arjan" w:date="2014-11-11T15:35:00Z"/>
                <w:rFonts w:ascii="Arial" w:eastAsia="Times New Roman" w:hAnsi="Arial" w:cs="Arial"/>
                <w:b/>
                <w:bCs/>
                <w:color w:val="000000"/>
                <w:sz w:val="20"/>
                <w:szCs w:val="20"/>
              </w:rPr>
            </w:pPr>
          </w:p>
        </w:tc>
        <w:tc>
          <w:tcPr>
            <w:tcW w:w="5580" w:type="dxa"/>
            <w:tcBorders>
              <w:top w:val="nil"/>
              <w:left w:val="nil"/>
              <w:bottom w:val="nil"/>
              <w:right w:val="nil"/>
            </w:tcBorders>
          </w:tcPr>
          <w:p w14:paraId="00780670" w14:textId="77777777" w:rsidR="00910F00" w:rsidRPr="00CD63CD" w:rsidRDefault="00910F00" w:rsidP="004A3B10">
            <w:pPr>
              <w:autoSpaceDE w:val="0"/>
              <w:autoSpaceDN w:val="0"/>
              <w:adjustRightInd w:val="0"/>
              <w:spacing w:after="0" w:line="240" w:lineRule="auto"/>
              <w:rPr>
                <w:ins w:id="14105" w:author="Arjan" w:date="2014-11-11T15:35:00Z"/>
                <w:rFonts w:ascii="Arial" w:eastAsia="Times New Roman" w:hAnsi="Arial" w:cs="Arial"/>
                <w:color w:val="000000"/>
                <w:sz w:val="20"/>
                <w:szCs w:val="20"/>
              </w:rPr>
            </w:pPr>
          </w:p>
        </w:tc>
      </w:tr>
      <w:tr w:rsidR="00910F00" w:rsidRPr="00CD63CD" w14:paraId="6DEF26B7" w14:textId="77777777" w:rsidTr="004A3B10">
        <w:trPr>
          <w:trHeight w:val="232"/>
          <w:ins w:id="14106" w:author="Arjan" w:date="2014-11-11T15:35:00Z"/>
        </w:trPr>
        <w:tc>
          <w:tcPr>
            <w:tcW w:w="3780" w:type="dxa"/>
            <w:tcBorders>
              <w:top w:val="nil"/>
              <w:left w:val="nil"/>
              <w:bottom w:val="nil"/>
              <w:right w:val="nil"/>
            </w:tcBorders>
          </w:tcPr>
          <w:p w14:paraId="4B6B6CF4" w14:textId="77777777" w:rsidR="00910F00" w:rsidRPr="00CD63CD" w:rsidRDefault="00910F00" w:rsidP="004A3B10">
            <w:pPr>
              <w:autoSpaceDE w:val="0"/>
              <w:autoSpaceDN w:val="0"/>
              <w:adjustRightInd w:val="0"/>
              <w:spacing w:after="0" w:line="240" w:lineRule="auto"/>
              <w:rPr>
                <w:ins w:id="14107" w:author="Arjan" w:date="2014-11-11T15:35:00Z"/>
                <w:rFonts w:ascii="Arial" w:eastAsia="Times New Roman" w:hAnsi="Arial" w:cs="Arial"/>
                <w:color w:val="000000"/>
                <w:sz w:val="20"/>
                <w:szCs w:val="20"/>
              </w:rPr>
            </w:pPr>
            <w:ins w:id="14108" w:author="Arjan" w:date="2014-11-11T15:35:00Z">
              <w:r w:rsidRPr="00CD63C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733FB427" w14:textId="77777777" w:rsidR="00910F00" w:rsidRPr="00CD63CD" w:rsidRDefault="00910F00" w:rsidP="004A3B10">
            <w:pPr>
              <w:autoSpaceDE w:val="0"/>
              <w:autoSpaceDN w:val="0"/>
              <w:adjustRightInd w:val="0"/>
              <w:spacing w:after="0" w:line="240" w:lineRule="auto"/>
              <w:rPr>
                <w:ins w:id="14109" w:author="Arjan" w:date="2014-11-11T15:35:00Z"/>
                <w:rFonts w:ascii="Arial" w:eastAsia="Times New Roman" w:hAnsi="Arial" w:cs="Arial"/>
                <w:color w:val="000000"/>
                <w:sz w:val="20"/>
                <w:szCs w:val="20"/>
              </w:rPr>
            </w:pPr>
          </w:p>
        </w:tc>
      </w:tr>
      <w:tr w:rsidR="00910F00" w:rsidRPr="00CD63CD" w14:paraId="3CB9CA82" w14:textId="77777777" w:rsidTr="004A3B10">
        <w:trPr>
          <w:trHeight w:val="232"/>
          <w:ins w:id="14110" w:author="Arjan" w:date="2014-11-11T15:35:00Z"/>
        </w:trPr>
        <w:tc>
          <w:tcPr>
            <w:tcW w:w="3780" w:type="dxa"/>
            <w:tcBorders>
              <w:top w:val="nil"/>
              <w:left w:val="nil"/>
              <w:bottom w:val="nil"/>
              <w:right w:val="nil"/>
            </w:tcBorders>
          </w:tcPr>
          <w:p w14:paraId="0AAD1FB6" w14:textId="77777777" w:rsidR="00910F00" w:rsidRPr="00CD63CD" w:rsidRDefault="00910F00" w:rsidP="004A3B10">
            <w:pPr>
              <w:autoSpaceDE w:val="0"/>
              <w:autoSpaceDN w:val="0"/>
              <w:adjustRightInd w:val="0"/>
              <w:spacing w:after="0" w:line="240" w:lineRule="auto"/>
              <w:rPr>
                <w:ins w:id="14111" w:author="Arjan" w:date="2014-11-11T15:35:00Z"/>
                <w:rFonts w:ascii="Arial" w:eastAsia="Times New Roman" w:hAnsi="Arial" w:cs="Arial"/>
                <w:b/>
                <w:bCs/>
                <w:color w:val="000000"/>
                <w:sz w:val="20"/>
                <w:szCs w:val="20"/>
              </w:rPr>
            </w:pPr>
          </w:p>
        </w:tc>
        <w:tc>
          <w:tcPr>
            <w:tcW w:w="5580" w:type="dxa"/>
            <w:tcBorders>
              <w:top w:val="nil"/>
              <w:left w:val="nil"/>
              <w:bottom w:val="nil"/>
              <w:right w:val="nil"/>
            </w:tcBorders>
          </w:tcPr>
          <w:p w14:paraId="2EA64BE1" w14:textId="77777777" w:rsidR="00910F00" w:rsidRPr="00CD63CD" w:rsidRDefault="00910F00" w:rsidP="004A3B10">
            <w:pPr>
              <w:autoSpaceDE w:val="0"/>
              <w:autoSpaceDN w:val="0"/>
              <w:adjustRightInd w:val="0"/>
              <w:spacing w:after="0" w:line="240" w:lineRule="auto"/>
              <w:rPr>
                <w:ins w:id="14112" w:author="Arjan" w:date="2014-11-11T15:35:00Z"/>
                <w:rFonts w:ascii="Arial" w:eastAsia="Times New Roman" w:hAnsi="Arial" w:cs="Arial"/>
                <w:color w:val="000000"/>
                <w:sz w:val="20"/>
                <w:szCs w:val="20"/>
              </w:rPr>
            </w:pPr>
          </w:p>
        </w:tc>
      </w:tr>
      <w:tr w:rsidR="00910F00" w:rsidRPr="00CD63CD" w14:paraId="7F988E10" w14:textId="77777777" w:rsidTr="004A3B10">
        <w:trPr>
          <w:trHeight w:val="232"/>
          <w:ins w:id="14113" w:author="Arjan" w:date="2014-11-11T15:35:00Z"/>
        </w:trPr>
        <w:tc>
          <w:tcPr>
            <w:tcW w:w="3780" w:type="dxa"/>
            <w:tcBorders>
              <w:top w:val="nil"/>
              <w:left w:val="nil"/>
              <w:bottom w:val="nil"/>
              <w:right w:val="nil"/>
            </w:tcBorders>
          </w:tcPr>
          <w:p w14:paraId="3E9AB9EA" w14:textId="77777777" w:rsidR="00910F00" w:rsidRPr="00CD63CD" w:rsidRDefault="00910F00" w:rsidP="004A3B10">
            <w:pPr>
              <w:autoSpaceDE w:val="0"/>
              <w:autoSpaceDN w:val="0"/>
              <w:adjustRightInd w:val="0"/>
              <w:spacing w:after="0" w:line="240" w:lineRule="auto"/>
              <w:rPr>
                <w:ins w:id="14114" w:author="Arjan" w:date="2014-11-11T15:35:00Z"/>
                <w:rFonts w:ascii="Arial" w:eastAsia="Times New Roman" w:hAnsi="Arial" w:cs="Arial"/>
                <w:color w:val="000000"/>
                <w:sz w:val="20"/>
                <w:szCs w:val="20"/>
              </w:rPr>
            </w:pPr>
            <w:ins w:id="14115" w:author="Arjan" w:date="2014-11-11T15:35:00Z">
              <w:r w:rsidRPr="00CD63C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50DB13EF" w14:textId="77777777" w:rsidR="00910F00" w:rsidRPr="00CD63CD" w:rsidRDefault="00A044C0" w:rsidP="004A3B10">
            <w:pPr>
              <w:autoSpaceDE w:val="0"/>
              <w:autoSpaceDN w:val="0"/>
              <w:adjustRightInd w:val="0"/>
              <w:spacing w:after="0" w:line="240" w:lineRule="auto"/>
              <w:rPr>
                <w:ins w:id="14116" w:author="Arjan" w:date="2014-11-11T15:35:00Z"/>
                <w:rFonts w:ascii="Arial" w:eastAsia="Times New Roman" w:hAnsi="Arial" w:cs="Arial"/>
                <w:color w:val="000000"/>
                <w:sz w:val="20"/>
                <w:szCs w:val="20"/>
              </w:rPr>
            </w:pPr>
            <w:ins w:id="14117" w:author="Arjan" w:date="2014-11-11T21:32:00Z">
              <w:r>
                <w:rPr>
                  <w:rFonts w:ascii="Arial" w:eastAsia="Times New Roman" w:hAnsi="Arial" w:cs="Arial"/>
                  <w:color w:val="000000"/>
                  <w:sz w:val="20"/>
                  <w:szCs w:val="20"/>
                </w:rPr>
                <w:t>Zie groep</w:t>
              </w:r>
            </w:ins>
          </w:p>
        </w:tc>
      </w:tr>
      <w:tr w:rsidR="00910F00" w:rsidRPr="00CD63CD" w14:paraId="6EC999ED" w14:textId="77777777" w:rsidTr="004A3B10">
        <w:trPr>
          <w:trHeight w:val="232"/>
          <w:ins w:id="14118" w:author="Arjan" w:date="2014-11-11T15:35:00Z"/>
        </w:trPr>
        <w:tc>
          <w:tcPr>
            <w:tcW w:w="3780" w:type="dxa"/>
            <w:tcBorders>
              <w:top w:val="nil"/>
              <w:left w:val="nil"/>
              <w:bottom w:val="nil"/>
              <w:right w:val="nil"/>
            </w:tcBorders>
          </w:tcPr>
          <w:p w14:paraId="1A8EFEA4" w14:textId="77777777" w:rsidR="00910F00" w:rsidRPr="00CD63CD" w:rsidRDefault="00910F00" w:rsidP="004A3B10">
            <w:pPr>
              <w:autoSpaceDE w:val="0"/>
              <w:autoSpaceDN w:val="0"/>
              <w:adjustRightInd w:val="0"/>
              <w:spacing w:after="0" w:line="240" w:lineRule="auto"/>
              <w:rPr>
                <w:ins w:id="14119" w:author="Arjan" w:date="2014-11-11T15:35:00Z"/>
                <w:rFonts w:ascii="Arial" w:eastAsia="Times New Roman" w:hAnsi="Arial" w:cs="Arial"/>
                <w:b/>
                <w:bCs/>
                <w:color w:val="000000"/>
                <w:sz w:val="20"/>
                <w:szCs w:val="20"/>
              </w:rPr>
            </w:pPr>
          </w:p>
        </w:tc>
        <w:tc>
          <w:tcPr>
            <w:tcW w:w="5580" w:type="dxa"/>
            <w:tcBorders>
              <w:top w:val="nil"/>
              <w:left w:val="nil"/>
              <w:bottom w:val="nil"/>
              <w:right w:val="nil"/>
            </w:tcBorders>
          </w:tcPr>
          <w:p w14:paraId="7ACB92BF" w14:textId="77777777" w:rsidR="00910F00" w:rsidRPr="00CD63CD" w:rsidRDefault="00910F00" w:rsidP="004A3B10">
            <w:pPr>
              <w:autoSpaceDE w:val="0"/>
              <w:autoSpaceDN w:val="0"/>
              <w:adjustRightInd w:val="0"/>
              <w:spacing w:after="0" w:line="240" w:lineRule="auto"/>
              <w:rPr>
                <w:ins w:id="14120" w:author="Arjan" w:date="2014-11-11T15:35:00Z"/>
                <w:rFonts w:ascii="Arial" w:eastAsia="Times New Roman" w:hAnsi="Arial" w:cs="Arial"/>
                <w:color w:val="000000"/>
                <w:sz w:val="20"/>
                <w:szCs w:val="20"/>
              </w:rPr>
            </w:pPr>
          </w:p>
        </w:tc>
      </w:tr>
      <w:tr w:rsidR="00910F00" w:rsidRPr="00CD63CD" w14:paraId="1352BCD4" w14:textId="77777777" w:rsidTr="004A3B10">
        <w:trPr>
          <w:trHeight w:val="232"/>
          <w:ins w:id="14121" w:author="Arjan" w:date="2014-11-11T15:35:00Z"/>
        </w:trPr>
        <w:tc>
          <w:tcPr>
            <w:tcW w:w="3780" w:type="dxa"/>
            <w:tcBorders>
              <w:top w:val="nil"/>
              <w:left w:val="nil"/>
              <w:bottom w:val="nil"/>
              <w:right w:val="nil"/>
            </w:tcBorders>
          </w:tcPr>
          <w:p w14:paraId="472312B5" w14:textId="77777777" w:rsidR="00910F00" w:rsidRPr="00CD63CD" w:rsidRDefault="00910F00" w:rsidP="004A3B10">
            <w:pPr>
              <w:autoSpaceDE w:val="0"/>
              <w:autoSpaceDN w:val="0"/>
              <w:adjustRightInd w:val="0"/>
              <w:spacing w:after="0" w:line="240" w:lineRule="auto"/>
              <w:rPr>
                <w:ins w:id="14122" w:author="Arjan" w:date="2014-11-11T15:35:00Z"/>
                <w:rFonts w:ascii="Arial" w:eastAsia="Times New Roman" w:hAnsi="Arial" w:cs="Arial"/>
                <w:color w:val="000000"/>
                <w:sz w:val="20"/>
                <w:szCs w:val="20"/>
              </w:rPr>
            </w:pPr>
            <w:ins w:id="14123" w:author="Arjan" w:date="2014-11-11T15:35:00Z">
              <w:r w:rsidRPr="00CD63CD">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27917C1A" w14:textId="77777777" w:rsidR="00910F00" w:rsidRPr="00CD63CD" w:rsidRDefault="00A044C0" w:rsidP="004A3B10">
            <w:pPr>
              <w:autoSpaceDE w:val="0"/>
              <w:autoSpaceDN w:val="0"/>
              <w:adjustRightInd w:val="0"/>
              <w:spacing w:after="0" w:line="240" w:lineRule="auto"/>
              <w:rPr>
                <w:ins w:id="14124" w:author="Arjan" w:date="2014-11-11T15:35:00Z"/>
                <w:rFonts w:ascii="Arial" w:eastAsia="Times New Roman" w:hAnsi="Arial" w:cs="Arial"/>
                <w:color w:val="000000"/>
                <w:sz w:val="20"/>
                <w:szCs w:val="20"/>
              </w:rPr>
            </w:pPr>
            <w:ins w:id="14125" w:author="Arjan" w:date="2014-11-11T21:32:00Z">
              <w:r>
                <w:rPr>
                  <w:rFonts w:ascii="Arial" w:eastAsia="Times New Roman" w:hAnsi="Arial" w:cs="Arial"/>
                  <w:color w:val="000000"/>
                  <w:sz w:val="20"/>
                  <w:szCs w:val="20"/>
                </w:rPr>
                <w:t>Zie groep</w:t>
              </w:r>
            </w:ins>
          </w:p>
        </w:tc>
      </w:tr>
      <w:tr w:rsidR="00910F00" w:rsidRPr="00CD63CD" w14:paraId="623EC4E4" w14:textId="77777777" w:rsidTr="004A3B10">
        <w:trPr>
          <w:trHeight w:val="232"/>
          <w:ins w:id="14126" w:author="Arjan" w:date="2014-11-11T15:35:00Z"/>
        </w:trPr>
        <w:tc>
          <w:tcPr>
            <w:tcW w:w="3780" w:type="dxa"/>
            <w:tcBorders>
              <w:top w:val="nil"/>
              <w:left w:val="nil"/>
              <w:bottom w:val="nil"/>
              <w:right w:val="nil"/>
            </w:tcBorders>
          </w:tcPr>
          <w:p w14:paraId="6822BA26" w14:textId="77777777" w:rsidR="00910F00" w:rsidRPr="00CD63CD" w:rsidRDefault="00910F00" w:rsidP="004A3B10">
            <w:pPr>
              <w:autoSpaceDE w:val="0"/>
              <w:autoSpaceDN w:val="0"/>
              <w:adjustRightInd w:val="0"/>
              <w:spacing w:after="0" w:line="240" w:lineRule="auto"/>
              <w:rPr>
                <w:ins w:id="14127" w:author="Arjan" w:date="2014-11-11T15:35:00Z"/>
                <w:rFonts w:ascii="Arial" w:eastAsia="Times New Roman" w:hAnsi="Arial" w:cs="Arial"/>
                <w:b/>
                <w:bCs/>
                <w:color w:val="000000"/>
                <w:sz w:val="20"/>
                <w:szCs w:val="20"/>
              </w:rPr>
            </w:pPr>
          </w:p>
        </w:tc>
        <w:tc>
          <w:tcPr>
            <w:tcW w:w="5580" w:type="dxa"/>
            <w:tcBorders>
              <w:top w:val="nil"/>
              <w:left w:val="nil"/>
              <w:bottom w:val="nil"/>
              <w:right w:val="nil"/>
            </w:tcBorders>
          </w:tcPr>
          <w:p w14:paraId="174C394C" w14:textId="77777777" w:rsidR="00910F00" w:rsidRPr="00CD63CD" w:rsidRDefault="00910F00" w:rsidP="004A3B10">
            <w:pPr>
              <w:autoSpaceDE w:val="0"/>
              <w:autoSpaceDN w:val="0"/>
              <w:adjustRightInd w:val="0"/>
              <w:spacing w:after="0" w:line="240" w:lineRule="auto"/>
              <w:rPr>
                <w:ins w:id="14128" w:author="Arjan" w:date="2014-11-11T15:35:00Z"/>
                <w:rFonts w:ascii="Arial" w:eastAsia="Times New Roman" w:hAnsi="Arial" w:cs="Arial"/>
                <w:color w:val="000000"/>
                <w:sz w:val="20"/>
                <w:szCs w:val="20"/>
              </w:rPr>
            </w:pPr>
          </w:p>
        </w:tc>
      </w:tr>
      <w:tr w:rsidR="00910F00" w:rsidRPr="00CD63CD" w14:paraId="525C5490" w14:textId="77777777" w:rsidTr="004A3B10">
        <w:trPr>
          <w:trHeight w:val="232"/>
          <w:ins w:id="14129" w:author="Arjan" w:date="2014-11-11T15:35:00Z"/>
        </w:trPr>
        <w:tc>
          <w:tcPr>
            <w:tcW w:w="3780" w:type="dxa"/>
            <w:tcBorders>
              <w:top w:val="nil"/>
              <w:left w:val="nil"/>
              <w:bottom w:val="nil"/>
              <w:right w:val="nil"/>
            </w:tcBorders>
          </w:tcPr>
          <w:p w14:paraId="1D144615" w14:textId="77777777" w:rsidR="00910F00" w:rsidRPr="00CD63CD" w:rsidRDefault="00910F00" w:rsidP="004A3B10">
            <w:pPr>
              <w:autoSpaceDE w:val="0"/>
              <w:autoSpaceDN w:val="0"/>
              <w:adjustRightInd w:val="0"/>
              <w:spacing w:after="0" w:line="240" w:lineRule="auto"/>
              <w:rPr>
                <w:ins w:id="14130" w:author="Arjan" w:date="2014-11-11T15:35:00Z"/>
                <w:rFonts w:ascii="Arial" w:eastAsia="Times New Roman" w:hAnsi="Arial" w:cs="Arial"/>
                <w:color w:val="000000"/>
                <w:sz w:val="20"/>
                <w:szCs w:val="20"/>
              </w:rPr>
            </w:pPr>
            <w:ins w:id="14131" w:author="Arjan" w:date="2014-11-11T15:35:00Z">
              <w:r w:rsidRPr="00CD63CD">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2DD152A5" w14:textId="77777777" w:rsidR="00910F00" w:rsidRPr="00CD63CD" w:rsidRDefault="00DA5D93" w:rsidP="004A3B10">
            <w:pPr>
              <w:autoSpaceDE w:val="0"/>
              <w:autoSpaceDN w:val="0"/>
              <w:adjustRightInd w:val="0"/>
              <w:spacing w:after="0" w:line="240" w:lineRule="auto"/>
              <w:rPr>
                <w:ins w:id="14132" w:author="Arjan" w:date="2014-11-11T15:35:00Z"/>
                <w:rFonts w:ascii="Arial" w:eastAsia="Times New Roman" w:hAnsi="Arial" w:cs="Arial"/>
                <w:color w:val="000000"/>
                <w:sz w:val="20"/>
                <w:szCs w:val="20"/>
              </w:rPr>
            </w:pPr>
            <w:ins w:id="14133" w:author="Arjan" w:date="2014-11-11T15:35:00Z">
              <w:r w:rsidRPr="00CD63CD">
                <w:rPr>
                  <w:rFonts w:ascii="Arial" w:hAnsi="Arial" w:cs="Arial"/>
                  <w:sz w:val="20"/>
                  <w:szCs w:val="20"/>
                  <w:lang w:val="en-AU"/>
                </w:rPr>
                <w:fldChar w:fldCharType="begin" w:fldLock="1"/>
              </w:r>
              <w:r w:rsidR="00910F00" w:rsidRPr="00CD63CD">
                <w:rPr>
                  <w:rFonts w:ascii="Arial" w:hAnsi="Arial" w:cs="Arial"/>
                  <w:sz w:val="20"/>
                  <w:szCs w:val="20"/>
                  <w:lang w:val="en-AU"/>
                </w:rPr>
                <w:instrText xml:space="preserve">MERGEFIELD </w:instrText>
              </w:r>
              <w:r w:rsidR="00910F00"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00910F00"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00910F00"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00910F00"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00910F00"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ins>
          </w:p>
        </w:tc>
      </w:tr>
      <w:tr w:rsidR="00910F00" w:rsidRPr="00CD63CD" w14:paraId="316CC791" w14:textId="77777777" w:rsidTr="004A3B10">
        <w:trPr>
          <w:trHeight w:val="232"/>
          <w:ins w:id="14134" w:author="Arjan" w:date="2014-11-11T15:35:00Z"/>
        </w:trPr>
        <w:tc>
          <w:tcPr>
            <w:tcW w:w="3780" w:type="dxa"/>
            <w:tcBorders>
              <w:top w:val="nil"/>
              <w:left w:val="nil"/>
              <w:bottom w:val="nil"/>
              <w:right w:val="nil"/>
            </w:tcBorders>
          </w:tcPr>
          <w:p w14:paraId="3B25033C" w14:textId="77777777" w:rsidR="00910F00" w:rsidRPr="00CD63CD" w:rsidRDefault="00910F00" w:rsidP="004A3B10">
            <w:pPr>
              <w:autoSpaceDE w:val="0"/>
              <w:autoSpaceDN w:val="0"/>
              <w:adjustRightInd w:val="0"/>
              <w:spacing w:after="0" w:line="240" w:lineRule="auto"/>
              <w:rPr>
                <w:ins w:id="14135" w:author="Arjan" w:date="2014-11-11T15:35:00Z"/>
                <w:rFonts w:ascii="Arial" w:eastAsia="Times New Roman" w:hAnsi="Arial" w:cs="Arial"/>
                <w:b/>
                <w:bCs/>
                <w:color w:val="000000"/>
                <w:sz w:val="20"/>
                <w:szCs w:val="20"/>
              </w:rPr>
            </w:pPr>
          </w:p>
        </w:tc>
        <w:tc>
          <w:tcPr>
            <w:tcW w:w="5580" w:type="dxa"/>
            <w:tcBorders>
              <w:top w:val="nil"/>
              <w:left w:val="nil"/>
              <w:bottom w:val="nil"/>
              <w:right w:val="nil"/>
            </w:tcBorders>
          </w:tcPr>
          <w:p w14:paraId="15F9F65B" w14:textId="77777777" w:rsidR="00910F00" w:rsidRPr="00CD63CD" w:rsidRDefault="00910F00" w:rsidP="004A3B10">
            <w:pPr>
              <w:autoSpaceDE w:val="0"/>
              <w:autoSpaceDN w:val="0"/>
              <w:adjustRightInd w:val="0"/>
              <w:spacing w:after="0" w:line="240" w:lineRule="auto"/>
              <w:rPr>
                <w:ins w:id="14136" w:author="Arjan" w:date="2014-11-11T15:35:00Z"/>
                <w:rFonts w:ascii="Arial" w:eastAsia="Times New Roman" w:hAnsi="Arial" w:cs="Arial"/>
                <w:color w:val="000000"/>
                <w:sz w:val="20"/>
                <w:szCs w:val="20"/>
              </w:rPr>
            </w:pPr>
          </w:p>
        </w:tc>
      </w:tr>
      <w:tr w:rsidR="00910F00" w:rsidRPr="00CD63CD" w14:paraId="38FA5DC8" w14:textId="77777777" w:rsidTr="004A3B10">
        <w:trPr>
          <w:trHeight w:val="232"/>
          <w:ins w:id="14137" w:author="Arjan" w:date="2014-11-11T15:35:00Z"/>
        </w:trPr>
        <w:tc>
          <w:tcPr>
            <w:tcW w:w="3780" w:type="dxa"/>
            <w:tcBorders>
              <w:top w:val="nil"/>
              <w:left w:val="nil"/>
              <w:bottom w:val="nil"/>
              <w:right w:val="nil"/>
            </w:tcBorders>
          </w:tcPr>
          <w:p w14:paraId="3530DC98" w14:textId="77777777" w:rsidR="00910F00" w:rsidRPr="00CD63CD" w:rsidRDefault="00910F00" w:rsidP="004A3B10">
            <w:pPr>
              <w:autoSpaceDE w:val="0"/>
              <w:autoSpaceDN w:val="0"/>
              <w:adjustRightInd w:val="0"/>
              <w:spacing w:after="0" w:line="240" w:lineRule="auto"/>
              <w:rPr>
                <w:ins w:id="14138" w:author="Arjan" w:date="2014-11-11T15:35:00Z"/>
                <w:rFonts w:ascii="Arial" w:eastAsia="Times New Roman" w:hAnsi="Arial" w:cs="Arial"/>
                <w:color w:val="000000"/>
                <w:sz w:val="20"/>
                <w:szCs w:val="20"/>
              </w:rPr>
            </w:pPr>
            <w:ins w:id="14139" w:author="Arjan" w:date="2014-11-11T15:35:00Z">
              <w:r w:rsidRPr="00CD63C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2E8B81AC" w14:textId="77777777" w:rsidR="00910F00" w:rsidRPr="00CD63CD" w:rsidRDefault="00910F00" w:rsidP="00207F2A">
            <w:pPr>
              <w:autoSpaceDE w:val="0"/>
              <w:autoSpaceDN w:val="0"/>
              <w:adjustRightInd w:val="0"/>
              <w:spacing w:after="0" w:line="240" w:lineRule="auto"/>
              <w:rPr>
                <w:ins w:id="14140" w:author="Arjan" w:date="2014-11-11T15:35:00Z"/>
                <w:rFonts w:ascii="Arial" w:eastAsia="Times New Roman" w:hAnsi="Arial" w:cs="Arial"/>
                <w:color w:val="000000"/>
                <w:sz w:val="20"/>
                <w:szCs w:val="20"/>
              </w:rPr>
            </w:pPr>
            <w:ins w:id="14141" w:author="Arjan" w:date="2014-11-11T15:35:00Z">
              <w:r w:rsidRPr="00CD63CD">
                <w:rPr>
                  <w:rFonts w:ascii="Arial" w:eastAsia="Times New Roman" w:hAnsi="Arial" w:cs="Arial"/>
                  <w:color w:val="000000"/>
                  <w:sz w:val="20"/>
                  <w:szCs w:val="20"/>
                </w:rPr>
                <w:t xml:space="preserve">Gemeentelijk </w:t>
              </w:r>
            </w:ins>
            <w:ins w:id="14142" w:author="Arjan" w:date="2014-11-11T16:08:00Z">
              <w:r w:rsidR="00207F2A">
                <w:rPr>
                  <w:rFonts w:ascii="Arial" w:eastAsia="Times New Roman" w:hAnsi="Arial" w:cs="Arial"/>
                  <w:color w:val="000000"/>
                  <w:sz w:val="20"/>
                  <w:szCs w:val="20"/>
                </w:rPr>
                <w:t>kern</w:t>
              </w:r>
            </w:ins>
            <w:ins w:id="14143" w:author="Arjan" w:date="2014-11-11T15:35:00Z">
              <w:r w:rsidRPr="00CD63CD">
                <w:rPr>
                  <w:rFonts w:ascii="Arial" w:eastAsia="Times New Roman" w:hAnsi="Arial" w:cs="Arial"/>
                  <w:color w:val="000000"/>
                  <w:sz w:val="20"/>
                  <w:szCs w:val="20"/>
                </w:rPr>
                <w:t>gegeven</w:t>
              </w:r>
            </w:ins>
          </w:p>
        </w:tc>
      </w:tr>
      <w:tr w:rsidR="00910F00" w:rsidRPr="00CD63CD" w14:paraId="67E3A0DB" w14:textId="77777777" w:rsidTr="004A3B10">
        <w:trPr>
          <w:trHeight w:val="232"/>
          <w:ins w:id="14144" w:author="Arjan" w:date="2014-11-11T15:35:00Z"/>
        </w:trPr>
        <w:tc>
          <w:tcPr>
            <w:tcW w:w="3780" w:type="dxa"/>
            <w:tcBorders>
              <w:top w:val="nil"/>
              <w:left w:val="nil"/>
              <w:right w:val="nil"/>
            </w:tcBorders>
          </w:tcPr>
          <w:p w14:paraId="77EC8144" w14:textId="77777777" w:rsidR="00910F00" w:rsidRPr="00CD63CD" w:rsidRDefault="00910F00" w:rsidP="004A3B10">
            <w:pPr>
              <w:autoSpaceDE w:val="0"/>
              <w:autoSpaceDN w:val="0"/>
              <w:adjustRightInd w:val="0"/>
              <w:spacing w:after="0" w:line="240" w:lineRule="auto"/>
              <w:rPr>
                <w:ins w:id="14145" w:author="Arjan" w:date="2014-11-11T15:35:00Z"/>
                <w:rFonts w:ascii="Arial" w:eastAsia="Times New Roman" w:hAnsi="Arial" w:cs="Arial"/>
                <w:b/>
                <w:bCs/>
                <w:color w:val="000000"/>
                <w:sz w:val="20"/>
                <w:szCs w:val="20"/>
              </w:rPr>
            </w:pPr>
          </w:p>
        </w:tc>
        <w:tc>
          <w:tcPr>
            <w:tcW w:w="5580" w:type="dxa"/>
            <w:tcBorders>
              <w:top w:val="nil"/>
              <w:left w:val="nil"/>
              <w:right w:val="nil"/>
            </w:tcBorders>
          </w:tcPr>
          <w:p w14:paraId="47281613" w14:textId="77777777" w:rsidR="00910F00" w:rsidRPr="00CD63CD" w:rsidRDefault="00910F00" w:rsidP="004A3B10">
            <w:pPr>
              <w:autoSpaceDE w:val="0"/>
              <w:autoSpaceDN w:val="0"/>
              <w:adjustRightInd w:val="0"/>
              <w:spacing w:after="0" w:line="240" w:lineRule="auto"/>
              <w:rPr>
                <w:ins w:id="14146" w:author="Arjan" w:date="2014-11-11T15:35:00Z"/>
                <w:rFonts w:ascii="Arial" w:eastAsia="Times New Roman" w:hAnsi="Arial" w:cs="Arial"/>
                <w:color w:val="000000"/>
                <w:sz w:val="20"/>
                <w:szCs w:val="20"/>
              </w:rPr>
            </w:pPr>
          </w:p>
        </w:tc>
      </w:tr>
      <w:tr w:rsidR="00910F00" w:rsidRPr="005E066D" w14:paraId="191BB454" w14:textId="77777777" w:rsidTr="004A3B10">
        <w:trPr>
          <w:trHeight w:val="232"/>
          <w:ins w:id="14147" w:author="Arjan" w:date="2014-11-11T15:35:00Z"/>
        </w:trPr>
        <w:tc>
          <w:tcPr>
            <w:tcW w:w="3780" w:type="dxa"/>
            <w:tcBorders>
              <w:top w:val="nil"/>
              <w:left w:val="nil"/>
              <w:bottom w:val="single" w:sz="4" w:space="0" w:color="auto"/>
              <w:right w:val="nil"/>
            </w:tcBorders>
          </w:tcPr>
          <w:p w14:paraId="229ED61D" w14:textId="77777777" w:rsidR="00910F00" w:rsidRPr="00CD63CD" w:rsidRDefault="00910F00" w:rsidP="004A3B10">
            <w:pPr>
              <w:autoSpaceDE w:val="0"/>
              <w:autoSpaceDN w:val="0"/>
              <w:adjustRightInd w:val="0"/>
              <w:spacing w:after="0" w:line="240" w:lineRule="auto"/>
              <w:rPr>
                <w:ins w:id="14148" w:author="Arjan" w:date="2014-11-11T15:35:00Z"/>
                <w:rFonts w:ascii="Arial" w:eastAsia="Times New Roman" w:hAnsi="Arial" w:cs="Arial"/>
                <w:b/>
                <w:bCs/>
                <w:color w:val="000000"/>
                <w:sz w:val="20"/>
                <w:szCs w:val="20"/>
              </w:rPr>
            </w:pPr>
            <w:ins w:id="14149" w:author="Arjan" w:date="2014-11-11T15:35:00Z">
              <w:r w:rsidRPr="00CD63C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4288E73C" w14:textId="77777777" w:rsidR="00910F00" w:rsidRPr="00DD0F4F" w:rsidRDefault="00A044C0" w:rsidP="004A3B10">
            <w:pPr>
              <w:autoSpaceDE w:val="0"/>
              <w:autoSpaceDN w:val="0"/>
              <w:adjustRightInd w:val="0"/>
              <w:spacing w:after="0" w:line="240" w:lineRule="auto"/>
              <w:rPr>
                <w:ins w:id="14150" w:author="Arjan" w:date="2014-11-11T15:35:00Z"/>
                <w:rFonts w:ascii="Arial" w:eastAsia="Times New Roman" w:hAnsi="Arial" w:cs="Arial"/>
                <w:color w:val="000000"/>
                <w:sz w:val="20"/>
                <w:szCs w:val="20"/>
                <w:lang w:val="nl-NL"/>
              </w:rPr>
            </w:pPr>
            <w:ins w:id="14151" w:author="Arjan" w:date="2014-11-11T21:32:00Z">
              <w:r>
                <w:rPr>
                  <w:rFonts w:ascii="Calibri" w:hAnsi="Calibri" w:cs="Arial"/>
                  <w:color w:val="0F0F0F"/>
                  <w:szCs w:val="24"/>
                </w:rPr>
                <w:t>-</w:t>
              </w:r>
            </w:ins>
          </w:p>
        </w:tc>
      </w:tr>
    </w:tbl>
    <w:p w14:paraId="56E1B196" w14:textId="77777777" w:rsidR="00862276" w:rsidRDefault="00862276" w:rsidP="006757BE">
      <w:pPr>
        <w:rPr>
          <w:lang w:val="nl-NL"/>
        </w:rPr>
      </w:pPr>
    </w:p>
    <w:p w14:paraId="2B66B4BD" w14:textId="77777777" w:rsidR="003D5F9A" w:rsidRPr="00BE10FF" w:rsidRDefault="003D5F9A" w:rsidP="003D5F9A">
      <w:pPr>
        <w:widowControl w:val="0"/>
        <w:autoSpaceDE w:val="0"/>
        <w:autoSpaceDN w:val="0"/>
        <w:adjustRightInd w:val="0"/>
        <w:spacing w:before="240" w:after="60" w:line="240" w:lineRule="auto"/>
        <w:outlineLvl w:val="3"/>
        <w:rPr>
          <w:rFonts w:ascii="Arial" w:hAnsi="Arial" w:cs="Arial"/>
          <w:b/>
          <w:color w:val="004080"/>
          <w:sz w:val="24"/>
          <w:szCs w:val="24"/>
        </w:rPr>
      </w:pPr>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del w:id="14152" w:author="Arjan" w:date="2014-11-11T21:34:00Z">
        <w:r w:rsidDel="00A044C0">
          <w:rPr>
            <w:rFonts w:ascii="Arial" w:eastAsia="Times New Roman" w:hAnsi="Arial" w:cs="Arial"/>
            <w:b/>
            <w:color w:val="004080"/>
            <w:sz w:val="24"/>
            <w:szCs w:val="24"/>
            <w:lang w:eastAsia="nl-NL"/>
          </w:rPr>
          <w:delText>A</w:delText>
        </w:r>
      </w:del>
      <w:ins w:id="14153" w:author="Arjan" w:date="2014-11-11T21:34:00Z">
        <w:r w:rsidR="00A044C0">
          <w:rPr>
            <w:rFonts w:ascii="Arial" w:eastAsia="Times New Roman" w:hAnsi="Arial" w:cs="Arial"/>
            <w:b/>
            <w:color w:val="004080"/>
            <w:sz w:val="24"/>
            <w:szCs w:val="24"/>
            <w:lang w:eastAsia="nl-NL"/>
          </w:rPr>
          <w:t>Groepa</w:t>
        </w:r>
      </w:ins>
      <w:r>
        <w:rPr>
          <w:rFonts w:ascii="Arial" w:eastAsia="Times New Roman" w:hAnsi="Arial" w:cs="Arial"/>
          <w:b/>
          <w:color w:val="004080"/>
          <w:sz w:val="24"/>
          <w:szCs w:val="24"/>
          <w:lang w:eastAsia="nl-NL"/>
        </w:rPr>
        <w:t>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00DA5D93" w:rsidRPr="00BE10FF">
        <w:rPr>
          <w:rFonts w:ascii="Arial" w:hAnsi="Arial" w:cs="Arial"/>
          <w:b/>
          <w:color w:val="004080"/>
          <w:sz w:val="24"/>
          <w:szCs w:val="24"/>
        </w:rPr>
        <w:fldChar w:fldCharType="begin" w:fldLock="1"/>
      </w:r>
      <w:r w:rsidRPr="00BE10FF">
        <w:rPr>
          <w:rFonts w:ascii="Arial" w:hAnsi="Arial" w:cs="Arial"/>
          <w:b/>
          <w:color w:val="004080"/>
          <w:sz w:val="24"/>
          <w:szCs w:val="24"/>
        </w:rPr>
        <w:instrText>MERGEFIELD Att.Name</w:instrText>
      </w:r>
      <w:r w:rsidR="00DA5D93" w:rsidRPr="00BE10FF">
        <w:rPr>
          <w:rFonts w:ascii="Arial" w:hAnsi="Arial" w:cs="Arial"/>
          <w:b/>
          <w:color w:val="004080"/>
          <w:sz w:val="24"/>
          <w:szCs w:val="24"/>
        </w:rPr>
        <w:fldChar w:fldCharType="separate"/>
      </w:r>
      <w:r w:rsidRPr="00BE10FF">
        <w:rPr>
          <w:rFonts w:ascii="Arial" w:hAnsi="Arial" w:cs="Arial"/>
          <w:b/>
          <w:color w:val="004080"/>
          <w:sz w:val="24"/>
          <w:szCs w:val="24"/>
        </w:rPr>
        <w:t>Servicenorm behandeling</w:t>
      </w:r>
      <w:r w:rsidR="00DA5D93" w:rsidRPr="00BE10FF">
        <w:rPr>
          <w:rFonts w:ascii="Arial" w:hAnsi="Arial" w:cs="Arial"/>
          <w:b/>
          <w:color w:val="004080"/>
          <w:sz w:val="24"/>
          <w:szCs w:val="24"/>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3330"/>
        <w:gridCol w:w="6030"/>
      </w:tblGrid>
      <w:tr w:rsidR="003D5F9A" w:rsidRPr="00BE10FF" w14:paraId="287CEEC7" w14:textId="77777777" w:rsidTr="004A3B10">
        <w:trPr>
          <w:trHeight w:val="230"/>
        </w:trPr>
        <w:tc>
          <w:tcPr>
            <w:tcW w:w="3330" w:type="dxa"/>
            <w:tcBorders>
              <w:top w:val="nil"/>
              <w:left w:val="nil"/>
              <w:bottom w:val="nil"/>
              <w:right w:val="nil"/>
            </w:tcBorders>
          </w:tcPr>
          <w:p w14:paraId="1E308A0F" w14:textId="77777777"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Naam </w:t>
            </w:r>
          </w:p>
        </w:tc>
        <w:tc>
          <w:tcPr>
            <w:tcW w:w="6030" w:type="dxa"/>
            <w:tcBorders>
              <w:top w:val="nil"/>
              <w:left w:val="nil"/>
              <w:bottom w:val="nil"/>
              <w:right w:val="nil"/>
            </w:tcBorders>
          </w:tcPr>
          <w:p w14:paraId="472D1B4B" w14:textId="77777777" w:rsidR="003D5F9A" w:rsidRPr="00BE10FF" w:rsidRDefault="00DA5D93" w:rsidP="004A3B10">
            <w:pPr>
              <w:widowControl w:val="0"/>
              <w:autoSpaceDE w:val="0"/>
              <w:autoSpaceDN w:val="0"/>
              <w:adjustRightInd w:val="0"/>
              <w:spacing w:line="240" w:lineRule="auto"/>
              <w:rPr>
                <w:rFonts w:ascii="Calibri" w:hAnsi="Calibri" w:cs="Arial"/>
                <w:color w:val="0F0F0F"/>
                <w:szCs w:val="24"/>
              </w:rPr>
            </w:pPr>
            <w:r w:rsidRPr="00BE10FF">
              <w:rPr>
                <w:rFonts w:ascii="Arial" w:hAnsi="Arial" w:cs="Arial"/>
                <w:szCs w:val="24"/>
                <w:lang w:val="en-AU"/>
              </w:rPr>
              <w:fldChar w:fldCharType="begin" w:fldLock="1"/>
            </w:r>
            <w:r w:rsidR="003D5F9A" w:rsidRPr="00BE10FF">
              <w:rPr>
                <w:rFonts w:ascii="Arial" w:hAnsi="Arial" w:cs="Arial"/>
                <w:szCs w:val="24"/>
                <w:lang w:val="en-AU"/>
              </w:rPr>
              <w:instrText xml:space="preserve">MERGEFIELD </w:instrText>
            </w:r>
            <w:r w:rsidR="003D5F9A" w:rsidRPr="00BE10FF">
              <w:rPr>
                <w:rFonts w:ascii="Calibri" w:hAnsi="Calibri" w:cs="Arial"/>
                <w:color w:val="0F0F0F"/>
                <w:szCs w:val="24"/>
              </w:rPr>
              <w:instrText>Att.Name</w:instrText>
            </w:r>
            <w:r w:rsidRPr="00BE10FF">
              <w:rPr>
                <w:rFonts w:ascii="Arial" w:hAnsi="Arial" w:cs="Arial"/>
                <w:szCs w:val="24"/>
                <w:lang w:val="en-AU"/>
              </w:rPr>
              <w:fldChar w:fldCharType="separate"/>
            </w:r>
            <w:r w:rsidR="003D5F9A" w:rsidRPr="00BE10FF">
              <w:rPr>
                <w:rFonts w:ascii="Calibri" w:hAnsi="Calibri" w:cs="Arial"/>
                <w:color w:val="0F0F0F"/>
                <w:szCs w:val="24"/>
              </w:rPr>
              <w:t>Servicenorm behandeling</w:t>
            </w:r>
            <w:r w:rsidRPr="00BE10FF">
              <w:rPr>
                <w:rFonts w:ascii="Arial" w:hAnsi="Arial" w:cs="Arial"/>
                <w:szCs w:val="24"/>
                <w:lang w:val="en-AU"/>
              </w:rPr>
              <w:fldChar w:fldCharType="end"/>
            </w:r>
          </w:p>
        </w:tc>
      </w:tr>
      <w:tr w:rsidR="003D5F9A" w:rsidRPr="00BE10FF" w14:paraId="5F15418D" w14:textId="77777777" w:rsidTr="004A3B10">
        <w:tc>
          <w:tcPr>
            <w:tcW w:w="3330" w:type="dxa"/>
            <w:tcBorders>
              <w:top w:val="nil"/>
              <w:left w:val="nil"/>
              <w:bottom w:val="nil"/>
              <w:right w:val="nil"/>
            </w:tcBorders>
          </w:tcPr>
          <w:p w14:paraId="5BE11CA9" w14:textId="77777777"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Herkomst </w:t>
            </w:r>
          </w:p>
        </w:tc>
        <w:tc>
          <w:tcPr>
            <w:tcW w:w="6030" w:type="dxa"/>
            <w:tcBorders>
              <w:top w:val="nil"/>
              <w:left w:val="nil"/>
              <w:bottom w:val="nil"/>
              <w:right w:val="nil"/>
            </w:tcBorders>
          </w:tcPr>
          <w:p w14:paraId="66156D76" w14:textId="77777777" w:rsidR="003D5F9A" w:rsidRPr="00BE10FF" w:rsidRDefault="003D5F9A"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KING</w:t>
            </w:r>
          </w:p>
        </w:tc>
      </w:tr>
      <w:tr w:rsidR="003D5F9A" w:rsidRPr="00BE10FF" w14:paraId="71CC724F" w14:textId="77777777" w:rsidTr="004A3B10">
        <w:tc>
          <w:tcPr>
            <w:tcW w:w="3330" w:type="dxa"/>
            <w:tcBorders>
              <w:top w:val="nil"/>
              <w:left w:val="nil"/>
              <w:bottom w:val="nil"/>
              <w:right w:val="nil"/>
            </w:tcBorders>
          </w:tcPr>
          <w:p w14:paraId="4D809776" w14:textId="77777777"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Code </w:t>
            </w:r>
          </w:p>
        </w:tc>
        <w:tc>
          <w:tcPr>
            <w:tcW w:w="6030" w:type="dxa"/>
            <w:tcBorders>
              <w:top w:val="nil"/>
              <w:left w:val="nil"/>
              <w:bottom w:val="nil"/>
              <w:right w:val="nil"/>
            </w:tcBorders>
          </w:tcPr>
          <w:p w14:paraId="593F7085" w14:textId="77777777" w:rsidR="003D5F9A" w:rsidRPr="00BE10FF" w:rsidRDefault="003D5F9A" w:rsidP="004A3B10">
            <w:pPr>
              <w:widowControl w:val="0"/>
              <w:autoSpaceDE w:val="0"/>
              <w:autoSpaceDN w:val="0"/>
              <w:adjustRightInd w:val="0"/>
              <w:spacing w:line="240" w:lineRule="auto"/>
              <w:rPr>
                <w:rFonts w:ascii="Calibri" w:hAnsi="Calibri" w:cs="Arial"/>
                <w:color w:val="0F0F0F"/>
                <w:szCs w:val="24"/>
              </w:rPr>
            </w:pPr>
          </w:p>
        </w:tc>
      </w:tr>
      <w:tr w:rsidR="003D5F9A" w:rsidRPr="00BE10FF" w14:paraId="34C26491" w14:textId="77777777" w:rsidTr="004A3B10">
        <w:tc>
          <w:tcPr>
            <w:tcW w:w="3330" w:type="dxa"/>
            <w:tcBorders>
              <w:top w:val="nil"/>
              <w:left w:val="nil"/>
              <w:bottom w:val="nil"/>
              <w:right w:val="nil"/>
            </w:tcBorders>
          </w:tcPr>
          <w:p w14:paraId="4B4A324A" w14:textId="77777777"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XML-tag </w:t>
            </w:r>
          </w:p>
        </w:tc>
        <w:tc>
          <w:tcPr>
            <w:tcW w:w="6030" w:type="dxa"/>
            <w:tcBorders>
              <w:top w:val="nil"/>
              <w:left w:val="nil"/>
              <w:bottom w:val="nil"/>
              <w:right w:val="nil"/>
            </w:tcBorders>
          </w:tcPr>
          <w:p w14:paraId="787828CE" w14:textId="77777777" w:rsidR="003D5F9A" w:rsidRPr="00BE10FF" w:rsidRDefault="00DA5D93" w:rsidP="004A3B10">
            <w:pPr>
              <w:widowControl w:val="0"/>
              <w:autoSpaceDE w:val="0"/>
              <w:autoSpaceDN w:val="0"/>
              <w:adjustRightInd w:val="0"/>
              <w:spacing w:line="240" w:lineRule="auto"/>
              <w:rPr>
                <w:rFonts w:ascii="Calibri" w:hAnsi="Calibri" w:cs="Arial"/>
                <w:color w:val="0F0F0F"/>
                <w:szCs w:val="24"/>
              </w:rPr>
            </w:pPr>
            <w:r w:rsidRPr="00BE10FF">
              <w:rPr>
                <w:rFonts w:ascii="Arial" w:hAnsi="Arial" w:cs="Arial"/>
                <w:szCs w:val="24"/>
                <w:lang w:val="en-AU"/>
              </w:rPr>
              <w:fldChar w:fldCharType="begin" w:fldLock="1"/>
            </w:r>
            <w:r w:rsidR="003D5F9A" w:rsidRPr="00BE10FF">
              <w:rPr>
                <w:rFonts w:ascii="Arial" w:hAnsi="Arial" w:cs="Arial"/>
                <w:szCs w:val="24"/>
                <w:lang w:val="en-AU"/>
              </w:rPr>
              <w:instrText xml:space="preserve">MERGEFIELD </w:instrText>
            </w:r>
            <w:r w:rsidR="003D5F9A" w:rsidRPr="00BE10FF">
              <w:rPr>
                <w:rFonts w:ascii="Calibri" w:hAnsi="Calibri" w:cs="Arial"/>
                <w:color w:val="0F0F0F"/>
                <w:szCs w:val="24"/>
              </w:rPr>
              <w:instrText>Att.Alias</w:instrText>
            </w:r>
            <w:r w:rsidRPr="00BE10FF">
              <w:rPr>
                <w:rFonts w:ascii="Arial" w:hAnsi="Arial" w:cs="Arial"/>
                <w:szCs w:val="24"/>
                <w:lang w:val="en-AU"/>
              </w:rPr>
              <w:fldChar w:fldCharType="separate"/>
            </w:r>
            <w:r w:rsidR="003D5F9A" w:rsidRPr="00BE10FF">
              <w:rPr>
                <w:rFonts w:ascii="Calibri" w:hAnsi="Calibri" w:cs="Arial"/>
                <w:color w:val="0F0F0F"/>
                <w:szCs w:val="24"/>
              </w:rPr>
              <w:t>servicenorm</w:t>
            </w:r>
            <w:r w:rsidRPr="00BE10FF">
              <w:rPr>
                <w:rFonts w:ascii="Arial" w:hAnsi="Arial" w:cs="Arial"/>
                <w:szCs w:val="24"/>
                <w:lang w:val="en-AU"/>
              </w:rPr>
              <w:fldChar w:fldCharType="end"/>
            </w:r>
          </w:p>
        </w:tc>
      </w:tr>
      <w:tr w:rsidR="003D5F9A" w:rsidRPr="00AE1A91" w14:paraId="136D8BE3" w14:textId="77777777" w:rsidTr="004A3B10">
        <w:tc>
          <w:tcPr>
            <w:tcW w:w="3330" w:type="dxa"/>
            <w:tcBorders>
              <w:top w:val="nil"/>
              <w:left w:val="nil"/>
              <w:bottom w:val="nil"/>
              <w:right w:val="nil"/>
            </w:tcBorders>
          </w:tcPr>
          <w:p w14:paraId="2098E0B9" w14:textId="77777777"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Definitie </w:t>
            </w:r>
          </w:p>
        </w:tc>
        <w:tc>
          <w:tcPr>
            <w:tcW w:w="6030" w:type="dxa"/>
            <w:tcBorders>
              <w:top w:val="nil"/>
              <w:left w:val="nil"/>
              <w:bottom w:val="nil"/>
              <w:right w:val="nil"/>
            </w:tcBorders>
          </w:tcPr>
          <w:p w14:paraId="23F1EF14" w14:textId="77777777" w:rsidR="003D5F9A" w:rsidRPr="005561F3" w:rsidRDefault="00DA5D93" w:rsidP="004A3B10">
            <w:pPr>
              <w:widowControl w:val="0"/>
              <w:autoSpaceDE w:val="0"/>
              <w:autoSpaceDN w:val="0"/>
              <w:adjustRightInd w:val="0"/>
              <w:spacing w:line="240" w:lineRule="auto"/>
              <w:rPr>
                <w:rFonts w:ascii="Calibri" w:hAnsi="Calibri" w:cs="Arial"/>
                <w:color w:val="0F0F0F"/>
                <w:szCs w:val="24"/>
                <w:lang w:val="nl-NL"/>
              </w:rPr>
            </w:pPr>
            <w:r w:rsidRPr="00BE10FF">
              <w:rPr>
                <w:rFonts w:ascii="Arial" w:hAnsi="Arial" w:cs="Arial"/>
                <w:szCs w:val="24"/>
                <w:lang w:val="en-AU"/>
              </w:rPr>
              <w:fldChar w:fldCharType="begin" w:fldLock="1"/>
            </w:r>
            <w:r w:rsidR="003D5F9A" w:rsidRPr="005561F3">
              <w:rPr>
                <w:rFonts w:ascii="Arial" w:hAnsi="Arial" w:cs="Arial"/>
                <w:szCs w:val="24"/>
                <w:lang w:val="nl-NL"/>
              </w:rPr>
              <w:instrText xml:space="preserve">MERGEFIELD </w:instrText>
            </w:r>
            <w:r w:rsidR="003D5F9A" w:rsidRPr="005561F3">
              <w:rPr>
                <w:rFonts w:ascii="Calibri" w:hAnsi="Calibri" w:cs="Arial"/>
                <w:color w:val="0F0F0F"/>
                <w:szCs w:val="24"/>
                <w:lang w:val="nl-NL"/>
              </w:rPr>
              <w:instrText>Att.Notes</w:instrText>
            </w:r>
            <w:r w:rsidRPr="00BE10FF">
              <w:rPr>
                <w:rFonts w:ascii="Arial" w:hAnsi="Arial" w:cs="Arial"/>
                <w:szCs w:val="24"/>
                <w:lang w:val="en-AU"/>
              </w:rPr>
              <w:fldChar w:fldCharType="separate"/>
            </w:r>
            <w:r w:rsidR="003D5F9A" w:rsidRPr="005561F3">
              <w:rPr>
                <w:rFonts w:ascii="Calibri" w:hAnsi="Calibri" w:cs="Arial"/>
                <w:color w:val="0F0F0F"/>
                <w:szCs w:val="24"/>
                <w:lang w:val="nl-NL"/>
              </w:rPr>
              <w:t>De periode waarbinnen verwacht wordt dat een ZAAK van het ZAAKTYPE afgerond wordt conform de geldende servicenormen van de zaakbehandelende organisatie(s).</w:t>
            </w:r>
            <w:r w:rsidRPr="00BE10FF">
              <w:rPr>
                <w:rFonts w:ascii="Arial" w:hAnsi="Arial" w:cs="Arial"/>
                <w:szCs w:val="24"/>
                <w:lang w:val="en-AU"/>
              </w:rPr>
              <w:fldChar w:fldCharType="end"/>
            </w:r>
          </w:p>
        </w:tc>
      </w:tr>
      <w:tr w:rsidR="003D5F9A" w:rsidRPr="00BE10FF" w14:paraId="79D8F902" w14:textId="77777777" w:rsidTr="004A3B10">
        <w:trPr>
          <w:trHeight w:val="230"/>
        </w:trPr>
        <w:tc>
          <w:tcPr>
            <w:tcW w:w="3330" w:type="dxa"/>
            <w:tcBorders>
              <w:top w:val="nil"/>
              <w:left w:val="nil"/>
              <w:bottom w:val="nil"/>
              <w:right w:val="nil"/>
            </w:tcBorders>
          </w:tcPr>
          <w:p w14:paraId="6C9C5117" w14:textId="77777777"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Herkomst definitie </w:t>
            </w:r>
          </w:p>
        </w:tc>
        <w:tc>
          <w:tcPr>
            <w:tcW w:w="6030" w:type="dxa"/>
            <w:tcBorders>
              <w:top w:val="nil"/>
              <w:left w:val="nil"/>
              <w:bottom w:val="nil"/>
              <w:right w:val="nil"/>
            </w:tcBorders>
          </w:tcPr>
          <w:p w14:paraId="43DFC017" w14:textId="77777777" w:rsidR="003D5F9A" w:rsidRPr="00BE10FF" w:rsidRDefault="003D5F9A"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KING</w:t>
            </w:r>
          </w:p>
        </w:tc>
      </w:tr>
      <w:tr w:rsidR="003D5F9A" w:rsidRPr="00BE10FF" w14:paraId="61DD1468" w14:textId="77777777" w:rsidTr="004A3B10">
        <w:tc>
          <w:tcPr>
            <w:tcW w:w="3330" w:type="dxa"/>
            <w:tcBorders>
              <w:top w:val="nil"/>
              <w:left w:val="nil"/>
              <w:bottom w:val="nil"/>
              <w:right w:val="nil"/>
            </w:tcBorders>
          </w:tcPr>
          <w:p w14:paraId="13D5CCF2" w14:textId="77777777"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Datum opname </w:t>
            </w:r>
          </w:p>
        </w:tc>
        <w:tc>
          <w:tcPr>
            <w:tcW w:w="6030" w:type="dxa"/>
            <w:tcBorders>
              <w:top w:val="nil"/>
              <w:left w:val="nil"/>
              <w:bottom w:val="nil"/>
              <w:right w:val="nil"/>
            </w:tcBorders>
          </w:tcPr>
          <w:p w14:paraId="0C242646" w14:textId="77777777" w:rsidR="003D5F9A" w:rsidRPr="00BE10FF" w:rsidRDefault="003D5F9A"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1 juni 2008</w:t>
            </w:r>
          </w:p>
        </w:tc>
      </w:tr>
      <w:tr w:rsidR="003D5F9A" w:rsidRPr="00AE1A91" w14:paraId="6FA13501" w14:textId="77777777" w:rsidTr="004A3B10">
        <w:tc>
          <w:tcPr>
            <w:tcW w:w="3330" w:type="dxa"/>
            <w:tcBorders>
              <w:top w:val="nil"/>
              <w:left w:val="nil"/>
              <w:bottom w:val="nil"/>
              <w:right w:val="nil"/>
            </w:tcBorders>
          </w:tcPr>
          <w:p w14:paraId="7964D6D5" w14:textId="77777777" w:rsidR="003D5F9A" w:rsidRPr="00BE10FF" w:rsidRDefault="003D5F9A" w:rsidP="004A3B10">
            <w:pPr>
              <w:widowControl w:val="0"/>
              <w:autoSpaceDE w:val="0"/>
              <w:autoSpaceDN w:val="0"/>
              <w:adjustRightInd w:val="0"/>
              <w:spacing w:line="240" w:lineRule="auto"/>
              <w:rPr>
                <w:rFonts w:ascii="Calibri" w:hAnsi="Calibri" w:cs="Arial"/>
                <w:b/>
                <w:color w:val="000000"/>
                <w:szCs w:val="24"/>
              </w:rPr>
            </w:pPr>
            <w:r>
              <w:rPr>
                <w:rFonts w:ascii="Calibri" w:hAnsi="Calibri" w:cs="Arial"/>
                <w:b/>
                <w:color w:val="000000"/>
                <w:szCs w:val="24"/>
              </w:rPr>
              <w:t>Toelichting</w:t>
            </w:r>
          </w:p>
        </w:tc>
        <w:tc>
          <w:tcPr>
            <w:tcW w:w="6030" w:type="dxa"/>
            <w:tcBorders>
              <w:top w:val="nil"/>
              <w:left w:val="nil"/>
              <w:bottom w:val="nil"/>
              <w:right w:val="nil"/>
            </w:tcBorders>
          </w:tcPr>
          <w:p w14:paraId="2C92AFA7" w14:textId="77777777" w:rsidR="00A044C0" w:rsidRPr="005561F3" w:rsidRDefault="003D5F9A" w:rsidP="00A044C0">
            <w:pPr>
              <w:widowControl w:val="0"/>
              <w:autoSpaceDE w:val="0"/>
              <w:autoSpaceDN w:val="0"/>
              <w:adjustRightInd w:val="0"/>
              <w:spacing w:line="240" w:lineRule="auto"/>
              <w:rPr>
                <w:ins w:id="14154" w:author="Arjan" w:date="2014-11-11T21:35:00Z"/>
                <w:rFonts w:ascii="Calibri" w:hAnsi="Calibri" w:cs="Arial"/>
                <w:color w:val="0F0F0F"/>
                <w:szCs w:val="24"/>
                <w:lang w:val="nl-NL"/>
              </w:rPr>
            </w:pPr>
            <w:r w:rsidRPr="005561F3">
              <w:rPr>
                <w:rFonts w:ascii="Calibri" w:hAnsi="Calibri" w:cs="Arial"/>
                <w:color w:val="0F0F0F"/>
                <w:szCs w:val="24"/>
                <w:lang w:val="nl-NL"/>
              </w:rPr>
              <w:t>De periode</w:t>
            </w:r>
            <w:del w:id="14155" w:author="Arjan" w:date="2014-11-11T21:35:00Z">
              <w:r w:rsidRPr="005561F3" w:rsidDel="00A044C0">
                <w:rPr>
                  <w:rFonts w:ascii="Calibri" w:hAnsi="Calibri" w:cs="Arial"/>
                  <w:color w:val="0F0F0F"/>
                  <w:szCs w:val="24"/>
                  <w:lang w:val="nl-NL"/>
                </w:rPr>
                <w:delText xml:space="preserve"> is in kalenderdagen; zie voor een definitie van dit begrip de AWB</w:delText>
              </w:r>
            </w:del>
            <w:ins w:id="14156" w:author="Arjan" w:date="2014-11-11T21:35:00Z">
              <w:r w:rsidR="00A044C0" w:rsidRPr="005561F3">
                <w:rPr>
                  <w:rFonts w:ascii="Calibri" w:hAnsi="Calibri" w:cs="Arial"/>
                  <w:color w:val="0F0F0F"/>
                  <w:szCs w:val="24"/>
                  <w:lang w:val="nl-NL"/>
                </w:rPr>
                <w:t xml:space="preserve"> wordt gespecificeerd met twee attribuutsoorten: voor de duur van de periode (bijvoorbeeld 3) en voor de eenheid waarin de duur gesteld is (bijvoorbeeld werkdagen)</w:t>
              </w:r>
            </w:ins>
            <w:r w:rsidRPr="005561F3">
              <w:rPr>
                <w:rFonts w:ascii="Calibri" w:hAnsi="Calibri" w:cs="Arial"/>
                <w:color w:val="0F0F0F"/>
                <w:szCs w:val="24"/>
                <w:lang w:val="nl-NL"/>
              </w:rPr>
              <w:t xml:space="preserve">. </w:t>
            </w:r>
          </w:p>
          <w:p w14:paraId="12696054" w14:textId="77777777" w:rsidR="003D5F9A" w:rsidRPr="005561F3" w:rsidRDefault="003D5F9A" w:rsidP="00A044C0">
            <w:pPr>
              <w:widowControl w:val="0"/>
              <w:autoSpaceDE w:val="0"/>
              <w:autoSpaceDN w:val="0"/>
              <w:adjustRightInd w:val="0"/>
              <w:spacing w:line="240" w:lineRule="auto"/>
              <w:rPr>
                <w:rFonts w:ascii="Calibri" w:hAnsi="Calibri" w:cs="Arial"/>
                <w:color w:val="0F0F0F"/>
                <w:szCs w:val="24"/>
                <w:lang w:val="nl-NL"/>
              </w:rPr>
            </w:pPr>
            <w:r w:rsidRPr="005561F3">
              <w:rPr>
                <w:rFonts w:ascii="Calibri" w:hAnsi="Calibri" w:cs="Arial"/>
                <w:color w:val="0F0F0F"/>
                <w:szCs w:val="24"/>
                <w:lang w:val="nl-NL"/>
              </w:rPr>
              <w:t>De startdatum van de zaak markeert de eerste dag. De geplande einddatum van de zaak markeert de laatste dag.</w:t>
            </w:r>
          </w:p>
        </w:tc>
      </w:tr>
      <w:tr w:rsidR="003D5F9A" w:rsidRPr="00AE1A91" w:rsidDel="00A044C0" w14:paraId="56506B3D" w14:textId="77777777" w:rsidTr="004A3B10">
        <w:trPr>
          <w:del w:id="14157" w:author="Arjan" w:date="2014-11-11T21:35:00Z"/>
        </w:trPr>
        <w:tc>
          <w:tcPr>
            <w:tcW w:w="3330" w:type="dxa"/>
            <w:tcBorders>
              <w:top w:val="nil"/>
              <w:left w:val="nil"/>
              <w:bottom w:val="nil"/>
              <w:right w:val="nil"/>
            </w:tcBorders>
          </w:tcPr>
          <w:p w14:paraId="167B53F0" w14:textId="77777777" w:rsidR="003D5F9A" w:rsidRPr="005561F3" w:rsidDel="00A044C0" w:rsidRDefault="003D5F9A" w:rsidP="004A3B10">
            <w:pPr>
              <w:widowControl w:val="0"/>
              <w:autoSpaceDE w:val="0"/>
              <w:autoSpaceDN w:val="0"/>
              <w:adjustRightInd w:val="0"/>
              <w:spacing w:line="240" w:lineRule="auto"/>
              <w:rPr>
                <w:del w:id="14158" w:author="Arjan" w:date="2014-11-11T21:35:00Z"/>
                <w:rFonts w:ascii="Calibri" w:hAnsi="Calibri" w:cs="Arial"/>
                <w:color w:val="000000"/>
                <w:szCs w:val="24"/>
                <w:lang w:val="nl-NL"/>
              </w:rPr>
            </w:pPr>
            <w:del w:id="14159" w:author="Arjan" w:date="2014-11-11T21:35:00Z">
              <w:r w:rsidRPr="005561F3" w:rsidDel="00A044C0">
                <w:rPr>
                  <w:rFonts w:ascii="Calibri" w:hAnsi="Calibri" w:cs="Arial"/>
                  <w:b/>
                  <w:color w:val="000000"/>
                  <w:szCs w:val="24"/>
                  <w:lang w:val="nl-NL"/>
                </w:rPr>
                <w:delText xml:space="preserve">Formaat </w:delText>
              </w:r>
            </w:del>
          </w:p>
        </w:tc>
        <w:tc>
          <w:tcPr>
            <w:tcW w:w="6030" w:type="dxa"/>
            <w:tcBorders>
              <w:top w:val="nil"/>
              <w:left w:val="nil"/>
              <w:bottom w:val="nil"/>
              <w:right w:val="nil"/>
            </w:tcBorders>
          </w:tcPr>
          <w:p w14:paraId="144FD94F" w14:textId="77777777" w:rsidR="003D5F9A" w:rsidRPr="005561F3" w:rsidDel="00A044C0" w:rsidRDefault="00DA5D93" w:rsidP="004A3B10">
            <w:pPr>
              <w:widowControl w:val="0"/>
              <w:autoSpaceDE w:val="0"/>
              <w:autoSpaceDN w:val="0"/>
              <w:adjustRightInd w:val="0"/>
              <w:spacing w:line="240" w:lineRule="auto"/>
              <w:rPr>
                <w:del w:id="14160" w:author="Arjan" w:date="2014-11-11T21:35:00Z"/>
                <w:rFonts w:ascii="Calibri" w:hAnsi="Calibri" w:cs="Arial"/>
                <w:color w:val="0F0F0F"/>
                <w:szCs w:val="24"/>
                <w:lang w:val="nl-NL"/>
              </w:rPr>
            </w:pPr>
            <w:del w:id="14161" w:author="Arjan" w:date="2014-11-11T21:35:00Z">
              <w:r w:rsidRPr="00BE10FF" w:rsidDel="00A044C0">
                <w:rPr>
                  <w:rFonts w:ascii="Arial" w:hAnsi="Arial" w:cs="Arial"/>
                  <w:szCs w:val="24"/>
                  <w:lang w:val="en-AU"/>
                </w:rPr>
                <w:fldChar w:fldCharType="begin" w:fldLock="1"/>
              </w:r>
              <w:r w:rsidR="003D5F9A" w:rsidRPr="005561F3" w:rsidDel="00A044C0">
                <w:rPr>
                  <w:rFonts w:ascii="Arial" w:hAnsi="Arial" w:cs="Arial"/>
                  <w:szCs w:val="24"/>
                  <w:lang w:val="nl-NL"/>
                </w:rPr>
                <w:delInstrText xml:space="preserve">MERGEFIELD </w:delInstrText>
              </w:r>
              <w:r w:rsidR="003D5F9A" w:rsidRPr="005561F3" w:rsidDel="00A044C0">
                <w:rPr>
                  <w:rFonts w:ascii="Calibri" w:hAnsi="Calibri" w:cs="Arial"/>
                  <w:color w:val="0F0F0F"/>
                  <w:szCs w:val="24"/>
                  <w:lang w:val="nl-NL"/>
                </w:rPr>
                <w:delInstrText>Att.Type</w:delInstrText>
              </w:r>
              <w:r w:rsidRPr="00BE10FF" w:rsidDel="00A044C0">
                <w:rPr>
                  <w:rFonts w:ascii="Arial" w:hAnsi="Arial" w:cs="Arial"/>
                  <w:szCs w:val="24"/>
                  <w:lang w:val="en-AU"/>
                </w:rPr>
                <w:fldChar w:fldCharType="separate"/>
              </w:r>
              <w:r w:rsidR="003D5F9A" w:rsidRPr="005561F3" w:rsidDel="00A044C0">
                <w:rPr>
                  <w:rFonts w:ascii="Calibri" w:hAnsi="Calibri" w:cs="Arial"/>
                  <w:color w:val="0F0F0F"/>
                  <w:szCs w:val="24"/>
                  <w:lang w:val="nl-NL"/>
                </w:rPr>
                <w:delText>N3</w:delText>
              </w:r>
              <w:r w:rsidRPr="00BE10FF" w:rsidDel="00A044C0">
                <w:rPr>
                  <w:rFonts w:ascii="Arial" w:hAnsi="Arial" w:cs="Arial"/>
                  <w:szCs w:val="24"/>
                  <w:lang w:val="en-AU"/>
                </w:rPr>
                <w:fldChar w:fldCharType="end"/>
              </w:r>
            </w:del>
          </w:p>
        </w:tc>
      </w:tr>
      <w:tr w:rsidR="003D5F9A" w:rsidRPr="00AE1A91" w:rsidDel="00A044C0" w14:paraId="712FB01F" w14:textId="77777777" w:rsidTr="004A3B10">
        <w:trPr>
          <w:trHeight w:val="230"/>
          <w:del w:id="14162" w:author="Arjan" w:date="2014-11-11T21:35:00Z"/>
        </w:trPr>
        <w:tc>
          <w:tcPr>
            <w:tcW w:w="3330" w:type="dxa"/>
            <w:tcBorders>
              <w:top w:val="nil"/>
              <w:left w:val="nil"/>
              <w:bottom w:val="nil"/>
              <w:right w:val="nil"/>
            </w:tcBorders>
          </w:tcPr>
          <w:p w14:paraId="662EDE32" w14:textId="77777777" w:rsidR="003D5F9A" w:rsidRPr="005561F3" w:rsidDel="00A044C0" w:rsidRDefault="003D5F9A" w:rsidP="004A3B10">
            <w:pPr>
              <w:widowControl w:val="0"/>
              <w:autoSpaceDE w:val="0"/>
              <w:autoSpaceDN w:val="0"/>
              <w:adjustRightInd w:val="0"/>
              <w:spacing w:line="240" w:lineRule="auto"/>
              <w:rPr>
                <w:del w:id="14163" w:author="Arjan" w:date="2014-11-11T21:35:00Z"/>
                <w:rFonts w:ascii="Calibri" w:hAnsi="Calibri" w:cs="Arial"/>
                <w:color w:val="000000"/>
                <w:szCs w:val="24"/>
                <w:lang w:val="nl-NL"/>
              </w:rPr>
            </w:pPr>
            <w:del w:id="14164" w:author="Arjan" w:date="2014-11-11T21:35:00Z">
              <w:r w:rsidRPr="005561F3" w:rsidDel="00A044C0">
                <w:rPr>
                  <w:rFonts w:ascii="Calibri" w:hAnsi="Calibri" w:cs="Arial"/>
                  <w:b/>
                  <w:color w:val="000000"/>
                  <w:szCs w:val="24"/>
                  <w:lang w:val="nl-NL"/>
                </w:rPr>
                <w:delText>Waardenverzameling</w:delText>
              </w:r>
            </w:del>
          </w:p>
        </w:tc>
        <w:tc>
          <w:tcPr>
            <w:tcW w:w="6030" w:type="dxa"/>
            <w:tcBorders>
              <w:top w:val="nil"/>
              <w:left w:val="nil"/>
              <w:bottom w:val="nil"/>
              <w:right w:val="nil"/>
            </w:tcBorders>
          </w:tcPr>
          <w:p w14:paraId="2F0F189B" w14:textId="77777777" w:rsidR="003D5F9A" w:rsidRPr="005561F3" w:rsidDel="00A044C0" w:rsidRDefault="003D5F9A" w:rsidP="00207F2A">
            <w:pPr>
              <w:widowControl w:val="0"/>
              <w:autoSpaceDE w:val="0"/>
              <w:autoSpaceDN w:val="0"/>
              <w:adjustRightInd w:val="0"/>
              <w:spacing w:line="240" w:lineRule="auto"/>
              <w:rPr>
                <w:del w:id="14165" w:author="Arjan" w:date="2014-11-11T21:35:00Z"/>
                <w:rFonts w:ascii="Calibri" w:hAnsi="Calibri" w:cs="Arial"/>
                <w:color w:val="0F0F0F"/>
                <w:szCs w:val="24"/>
                <w:lang w:val="nl-NL"/>
              </w:rPr>
            </w:pPr>
            <w:del w:id="14166" w:author="Arjan" w:date="2014-11-11T21:35:00Z">
              <w:r w:rsidRPr="005561F3" w:rsidDel="00A044C0">
                <w:rPr>
                  <w:rFonts w:ascii="Calibri" w:hAnsi="Calibri" w:cs="Arial"/>
                  <w:color w:val="0F0F0F"/>
                  <w:szCs w:val="24"/>
                  <w:lang w:val="nl-NL"/>
                </w:rPr>
                <w:delText xml:space="preserve">1-999 </w:delText>
              </w:r>
            </w:del>
            <w:del w:id="14167" w:author="Arjan" w:date="2014-11-11T16:07:00Z">
              <w:r w:rsidRPr="005561F3" w:rsidDel="00207F2A">
                <w:rPr>
                  <w:rFonts w:ascii="Calibri" w:hAnsi="Calibri" w:cs="Arial"/>
                  <w:color w:val="0F0F0F"/>
                  <w:szCs w:val="24"/>
                  <w:lang w:val="nl-NL"/>
                </w:rPr>
                <w:delText>kalenderdagen</w:delText>
              </w:r>
            </w:del>
          </w:p>
        </w:tc>
      </w:tr>
      <w:tr w:rsidR="003D5F9A" w:rsidRPr="00BE10FF" w14:paraId="1D6EBC83" w14:textId="77777777" w:rsidTr="004A3B10">
        <w:trPr>
          <w:trHeight w:val="215"/>
        </w:trPr>
        <w:tc>
          <w:tcPr>
            <w:tcW w:w="3330" w:type="dxa"/>
            <w:tcBorders>
              <w:top w:val="nil"/>
              <w:left w:val="nil"/>
              <w:bottom w:val="nil"/>
              <w:right w:val="nil"/>
            </w:tcBorders>
          </w:tcPr>
          <w:p w14:paraId="4D848FD8" w14:textId="77777777"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Indicatie materiële historie</w:t>
            </w:r>
          </w:p>
        </w:tc>
        <w:tc>
          <w:tcPr>
            <w:tcW w:w="6030" w:type="dxa"/>
            <w:tcBorders>
              <w:top w:val="nil"/>
              <w:left w:val="nil"/>
              <w:bottom w:val="nil"/>
              <w:right w:val="nil"/>
            </w:tcBorders>
          </w:tcPr>
          <w:p w14:paraId="718F3199" w14:textId="77777777" w:rsidR="003D5F9A" w:rsidRPr="00BE10FF" w:rsidRDefault="003D5F9A"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Ja</w:t>
            </w:r>
          </w:p>
        </w:tc>
      </w:tr>
      <w:tr w:rsidR="003D5F9A" w:rsidRPr="00BE10FF" w14:paraId="7356F1F8" w14:textId="77777777" w:rsidTr="004A3B10">
        <w:trPr>
          <w:trHeight w:val="230"/>
        </w:trPr>
        <w:tc>
          <w:tcPr>
            <w:tcW w:w="3330" w:type="dxa"/>
            <w:tcBorders>
              <w:top w:val="nil"/>
              <w:left w:val="nil"/>
              <w:bottom w:val="nil"/>
              <w:right w:val="nil"/>
            </w:tcBorders>
          </w:tcPr>
          <w:p w14:paraId="3C429FDE" w14:textId="77777777"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Indicatie formele historie</w:t>
            </w:r>
          </w:p>
        </w:tc>
        <w:tc>
          <w:tcPr>
            <w:tcW w:w="6030" w:type="dxa"/>
            <w:tcBorders>
              <w:top w:val="nil"/>
              <w:left w:val="nil"/>
              <w:bottom w:val="nil"/>
              <w:right w:val="nil"/>
            </w:tcBorders>
          </w:tcPr>
          <w:p w14:paraId="62FBDCEA" w14:textId="77777777" w:rsidR="003D5F9A" w:rsidRPr="00BE10FF" w:rsidRDefault="003D5F9A"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Nee</w:t>
            </w:r>
          </w:p>
        </w:tc>
      </w:tr>
      <w:tr w:rsidR="003D5F9A" w:rsidRPr="00BE10FF" w14:paraId="597D5F3D" w14:textId="77777777" w:rsidTr="004A3B10">
        <w:trPr>
          <w:trHeight w:val="230"/>
        </w:trPr>
        <w:tc>
          <w:tcPr>
            <w:tcW w:w="3330" w:type="dxa"/>
            <w:tcBorders>
              <w:top w:val="nil"/>
              <w:left w:val="nil"/>
              <w:bottom w:val="nil"/>
              <w:right w:val="nil"/>
            </w:tcBorders>
          </w:tcPr>
          <w:p w14:paraId="698DA5B0" w14:textId="77777777" w:rsidR="003D5F9A" w:rsidRPr="00BE10FF" w:rsidRDefault="003D5F9A" w:rsidP="004A3B10">
            <w:pPr>
              <w:widowControl w:val="0"/>
              <w:autoSpaceDE w:val="0"/>
              <w:autoSpaceDN w:val="0"/>
              <w:adjustRightInd w:val="0"/>
              <w:spacing w:line="240" w:lineRule="auto"/>
              <w:rPr>
                <w:rFonts w:ascii="Calibri" w:hAnsi="Calibri" w:cs="Arial"/>
                <w:b/>
                <w:color w:val="000000"/>
                <w:szCs w:val="24"/>
              </w:rPr>
            </w:pPr>
            <w:r w:rsidRPr="00BE10FF">
              <w:rPr>
                <w:rFonts w:ascii="Calibri" w:hAnsi="Calibri" w:cs="Arial"/>
                <w:b/>
                <w:color w:val="000000"/>
                <w:szCs w:val="24"/>
              </w:rPr>
              <w:t>Aanduiding gebeurtenis</w:t>
            </w:r>
          </w:p>
        </w:tc>
        <w:tc>
          <w:tcPr>
            <w:tcW w:w="6030" w:type="dxa"/>
            <w:tcBorders>
              <w:top w:val="nil"/>
              <w:left w:val="nil"/>
              <w:bottom w:val="nil"/>
              <w:right w:val="nil"/>
            </w:tcBorders>
          </w:tcPr>
          <w:p w14:paraId="7A1A2EAB" w14:textId="77777777" w:rsidR="003D5F9A" w:rsidRPr="00BE10FF" w:rsidRDefault="003D5F9A"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Nee</w:t>
            </w:r>
          </w:p>
        </w:tc>
      </w:tr>
      <w:tr w:rsidR="003D5F9A" w:rsidRPr="00BE10FF" w14:paraId="707FDF21" w14:textId="77777777" w:rsidTr="004A3B10">
        <w:trPr>
          <w:trHeight w:val="230"/>
        </w:trPr>
        <w:tc>
          <w:tcPr>
            <w:tcW w:w="3330" w:type="dxa"/>
            <w:tcBorders>
              <w:top w:val="nil"/>
              <w:left w:val="nil"/>
              <w:bottom w:val="nil"/>
              <w:right w:val="nil"/>
            </w:tcBorders>
          </w:tcPr>
          <w:p w14:paraId="39BB9096" w14:textId="77777777"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Aanduiding brondocument</w:t>
            </w:r>
          </w:p>
        </w:tc>
        <w:tc>
          <w:tcPr>
            <w:tcW w:w="6030" w:type="dxa"/>
            <w:tcBorders>
              <w:top w:val="nil"/>
              <w:left w:val="nil"/>
              <w:bottom w:val="nil"/>
              <w:right w:val="nil"/>
            </w:tcBorders>
          </w:tcPr>
          <w:p w14:paraId="6BA693C5" w14:textId="77777777" w:rsidR="003D5F9A" w:rsidRPr="00BE10FF" w:rsidRDefault="003D5F9A" w:rsidP="004A3B10">
            <w:pPr>
              <w:widowControl w:val="0"/>
              <w:autoSpaceDE w:val="0"/>
              <w:autoSpaceDN w:val="0"/>
              <w:adjustRightInd w:val="0"/>
              <w:spacing w:line="240" w:lineRule="auto"/>
              <w:rPr>
                <w:rFonts w:ascii="Calibri" w:hAnsi="Calibri" w:cs="Arial"/>
                <w:color w:val="0F0F0F"/>
                <w:szCs w:val="24"/>
              </w:rPr>
            </w:pPr>
          </w:p>
        </w:tc>
      </w:tr>
      <w:tr w:rsidR="003D5F9A" w:rsidRPr="00BE10FF" w14:paraId="720E0861" w14:textId="77777777" w:rsidTr="004A3B10">
        <w:trPr>
          <w:trHeight w:val="230"/>
        </w:trPr>
        <w:tc>
          <w:tcPr>
            <w:tcW w:w="3330" w:type="dxa"/>
            <w:tcBorders>
              <w:top w:val="nil"/>
              <w:left w:val="nil"/>
              <w:bottom w:val="nil"/>
              <w:right w:val="nil"/>
            </w:tcBorders>
          </w:tcPr>
          <w:p w14:paraId="749FEAD9" w14:textId="77777777"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Indicatie in onderzoek</w:t>
            </w:r>
          </w:p>
        </w:tc>
        <w:tc>
          <w:tcPr>
            <w:tcW w:w="6030" w:type="dxa"/>
            <w:tcBorders>
              <w:top w:val="nil"/>
              <w:left w:val="nil"/>
              <w:bottom w:val="nil"/>
              <w:right w:val="nil"/>
            </w:tcBorders>
          </w:tcPr>
          <w:p w14:paraId="36017C65" w14:textId="77777777" w:rsidR="003D5F9A" w:rsidRPr="00BE10FF" w:rsidRDefault="003D5F9A"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Nee</w:t>
            </w:r>
          </w:p>
        </w:tc>
      </w:tr>
      <w:tr w:rsidR="003D5F9A" w:rsidRPr="00BE10FF" w14:paraId="689D05D9" w14:textId="77777777" w:rsidTr="004A3B10">
        <w:tc>
          <w:tcPr>
            <w:tcW w:w="3330" w:type="dxa"/>
            <w:tcBorders>
              <w:top w:val="nil"/>
              <w:left w:val="nil"/>
              <w:bottom w:val="nil"/>
              <w:right w:val="nil"/>
            </w:tcBorders>
          </w:tcPr>
          <w:p w14:paraId="1F645B57" w14:textId="77777777"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Aanduiding strijdigheid/nietigheid</w:t>
            </w:r>
          </w:p>
        </w:tc>
        <w:tc>
          <w:tcPr>
            <w:tcW w:w="6030" w:type="dxa"/>
            <w:tcBorders>
              <w:top w:val="nil"/>
              <w:left w:val="nil"/>
              <w:bottom w:val="nil"/>
              <w:right w:val="nil"/>
            </w:tcBorders>
          </w:tcPr>
          <w:p w14:paraId="6810D3DF" w14:textId="77777777" w:rsidR="003D5F9A" w:rsidRPr="00BE10FF" w:rsidRDefault="003D5F9A"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Nee</w:t>
            </w:r>
          </w:p>
        </w:tc>
      </w:tr>
      <w:tr w:rsidR="003D5F9A" w:rsidRPr="00BE10FF" w14:paraId="0E9EDD39" w14:textId="77777777" w:rsidTr="004A3B10">
        <w:trPr>
          <w:trHeight w:val="230"/>
        </w:trPr>
        <w:tc>
          <w:tcPr>
            <w:tcW w:w="3330" w:type="dxa"/>
            <w:tcBorders>
              <w:top w:val="nil"/>
              <w:left w:val="nil"/>
              <w:bottom w:val="nil"/>
              <w:right w:val="nil"/>
            </w:tcBorders>
          </w:tcPr>
          <w:p w14:paraId="6AF64EFD" w14:textId="77777777"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lastRenderedPageBreak/>
              <w:t>Indicatie kardinaliteit</w:t>
            </w:r>
          </w:p>
        </w:tc>
        <w:tc>
          <w:tcPr>
            <w:tcW w:w="6030" w:type="dxa"/>
            <w:tcBorders>
              <w:top w:val="nil"/>
              <w:left w:val="nil"/>
              <w:bottom w:val="nil"/>
              <w:right w:val="nil"/>
            </w:tcBorders>
          </w:tcPr>
          <w:p w14:paraId="0641351A" w14:textId="77777777" w:rsidR="003D5F9A" w:rsidRPr="00BE10FF" w:rsidRDefault="00DA5D93" w:rsidP="004A3B10">
            <w:pPr>
              <w:widowControl w:val="0"/>
              <w:autoSpaceDE w:val="0"/>
              <w:autoSpaceDN w:val="0"/>
              <w:adjustRightInd w:val="0"/>
              <w:spacing w:line="240" w:lineRule="auto"/>
              <w:rPr>
                <w:rFonts w:ascii="Calibri" w:hAnsi="Calibri" w:cs="Arial"/>
                <w:color w:val="0F0F0F"/>
                <w:szCs w:val="24"/>
              </w:rPr>
            </w:pPr>
            <w:r w:rsidRPr="00BE10FF">
              <w:rPr>
                <w:rFonts w:ascii="Arial" w:hAnsi="Arial" w:cs="Arial"/>
                <w:szCs w:val="24"/>
                <w:lang w:val="en-AU"/>
              </w:rPr>
              <w:fldChar w:fldCharType="begin" w:fldLock="1"/>
            </w:r>
            <w:r w:rsidR="003D5F9A" w:rsidRPr="00BE10FF">
              <w:rPr>
                <w:rFonts w:ascii="Arial" w:hAnsi="Arial" w:cs="Arial"/>
                <w:szCs w:val="24"/>
                <w:lang w:val="en-AU"/>
              </w:rPr>
              <w:instrText xml:space="preserve">MERGEFIELD </w:instrText>
            </w:r>
            <w:r w:rsidR="003D5F9A" w:rsidRPr="00BE10FF">
              <w:rPr>
                <w:rFonts w:ascii="Calibri" w:hAnsi="Calibri" w:cs="Arial"/>
                <w:color w:val="0F0F0F"/>
                <w:szCs w:val="24"/>
              </w:rPr>
              <w:instrText>Att.LowerBound</w:instrText>
            </w:r>
            <w:r w:rsidRPr="00BE10FF">
              <w:rPr>
                <w:rFonts w:ascii="Arial" w:hAnsi="Arial" w:cs="Arial"/>
                <w:szCs w:val="24"/>
                <w:lang w:val="en-AU"/>
              </w:rPr>
              <w:fldChar w:fldCharType="separate"/>
            </w:r>
            <w:r w:rsidR="003D5F9A" w:rsidRPr="00BE10FF">
              <w:rPr>
                <w:rFonts w:ascii="Calibri" w:hAnsi="Calibri" w:cs="Arial"/>
                <w:color w:val="0F0F0F"/>
                <w:szCs w:val="24"/>
              </w:rPr>
              <w:t>0</w:t>
            </w:r>
            <w:r w:rsidRPr="00BE10FF">
              <w:rPr>
                <w:rFonts w:ascii="Arial" w:hAnsi="Arial" w:cs="Arial"/>
                <w:szCs w:val="24"/>
                <w:lang w:val="en-AU"/>
              </w:rPr>
              <w:fldChar w:fldCharType="end"/>
            </w:r>
            <w:r w:rsidR="003D5F9A" w:rsidRPr="00BE10FF">
              <w:rPr>
                <w:rFonts w:ascii="Calibri" w:hAnsi="Calibri" w:cs="Arial"/>
                <w:color w:val="0F0F0F"/>
                <w:szCs w:val="24"/>
              </w:rPr>
              <w:t xml:space="preserve"> - </w:t>
            </w:r>
            <w:r w:rsidRPr="00BE10FF">
              <w:rPr>
                <w:rFonts w:ascii="Calibri" w:hAnsi="Calibri" w:cs="Arial"/>
                <w:color w:val="0F0F0F"/>
                <w:szCs w:val="24"/>
              </w:rPr>
              <w:fldChar w:fldCharType="begin" w:fldLock="1"/>
            </w:r>
            <w:r w:rsidR="003D5F9A" w:rsidRPr="00BE10FF">
              <w:rPr>
                <w:rFonts w:ascii="Calibri" w:hAnsi="Calibri" w:cs="Arial"/>
                <w:color w:val="0F0F0F"/>
                <w:szCs w:val="24"/>
              </w:rPr>
              <w:instrText>MERGEFIELD Att.UpperBound</w:instrText>
            </w:r>
            <w:r w:rsidRPr="00BE10FF">
              <w:rPr>
                <w:rFonts w:ascii="Calibri" w:hAnsi="Calibri" w:cs="Arial"/>
                <w:color w:val="0F0F0F"/>
                <w:szCs w:val="24"/>
              </w:rPr>
              <w:fldChar w:fldCharType="separate"/>
            </w:r>
            <w:r w:rsidR="003D5F9A" w:rsidRPr="00BE10FF">
              <w:rPr>
                <w:rFonts w:ascii="Calibri" w:hAnsi="Calibri" w:cs="Arial"/>
                <w:color w:val="0F0F0F"/>
                <w:szCs w:val="24"/>
              </w:rPr>
              <w:t>1</w:t>
            </w:r>
            <w:r w:rsidRPr="00BE10FF">
              <w:rPr>
                <w:rFonts w:ascii="Calibri" w:hAnsi="Calibri" w:cs="Arial"/>
                <w:color w:val="0F0F0F"/>
                <w:szCs w:val="24"/>
              </w:rPr>
              <w:fldChar w:fldCharType="end"/>
            </w:r>
          </w:p>
        </w:tc>
      </w:tr>
      <w:tr w:rsidR="003D5F9A" w:rsidRPr="00BE10FF" w14:paraId="7829A634" w14:textId="77777777" w:rsidTr="003D5F9A">
        <w:trPr>
          <w:trHeight w:val="230"/>
        </w:trPr>
        <w:tc>
          <w:tcPr>
            <w:tcW w:w="3330" w:type="dxa"/>
            <w:tcBorders>
              <w:top w:val="nil"/>
              <w:left w:val="nil"/>
              <w:right w:val="nil"/>
            </w:tcBorders>
          </w:tcPr>
          <w:p w14:paraId="7F997EB6" w14:textId="77777777"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Indicatie authentiek</w:t>
            </w:r>
          </w:p>
        </w:tc>
        <w:tc>
          <w:tcPr>
            <w:tcW w:w="6030" w:type="dxa"/>
            <w:tcBorders>
              <w:top w:val="nil"/>
              <w:left w:val="nil"/>
              <w:right w:val="nil"/>
            </w:tcBorders>
          </w:tcPr>
          <w:p w14:paraId="3E9F165C" w14:textId="77777777" w:rsidR="003D5F9A" w:rsidRPr="00BE10FF" w:rsidRDefault="003D5F9A"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Gemeentelijk kerngegeven</w:t>
            </w:r>
          </w:p>
        </w:tc>
      </w:tr>
      <w:tr w:rsidR="003D5F9A" w:rsidRPr="00AE1A91" w14:paraId="418D51B2" w14:textId="77777777" w:rsidTr="003D5F9A">
        <w:trPr>
          <w:trHeight w:val="230"/>
        </w:trPr>
        <w:tc>
          <w:tcPr>
            <w:tcW w:w="3330" w:type="dxa"/>
            <w:tcBorders>
              <w:top w:val="nil"/>
              <w:left w:val="nil"/>
              <w:bottom w:val="single" w:sz="4" w:space="0" w:color="auto"/>
              <w:right w:val="nil"/>
            </w:tcBorders>
          </w:tcPr>
          <w:p w14:paraId="70DA1079" w14:textId="77777777" w:rsidR="003D5F9A" w:rsidRPr="00BE10FF" w:rsidRDefault="003D5F9A" w:rsidP="004A3B10">
            <w:pPr>
              <w:widowControl w:val="0"/>
              <w:autoSpaceDE w:val="0"/>
              <w:autoSpaceDN w:val="0"/>
              <w:adjustRightInd w:val="0"/>
              <w:spacing w:line="240" w:lineRule="auto"/>
              <w:rPr>
                <w:rFonts w:ascii="Calibri" w:hAnsi="Calibri" w:cs="Arial"/>
                <w:b/>
                <w:color w:val="000000"/>
                <w:szCs w:val="24"/>
              </w:rPr>
            </w:pPr>
            <w:r w:rsidRPr="00BE10FF">
              <w:rPr>
                <w:rFonts w:ascii="Calibri" w:hAnsi="Calibri" w:cs="Arial"/>
                <w:b/>
                <w:color w:val="000000"/>
                <w:szCs w:val="24"/>
              </w:rPr>
              <w:t xml:space="preserve">Regels </w:t>
            </w:r>
          </w:p>
        </w:tc>
        <w:tc>
          <w:tcPr>
            <w:tcW w:w="6030" w:type="dxa"/>
            <w:tcBorders>
              <w:top w:val="nil"/>
              <w:left w:val="nil"/>
              <w:bottom w:val="single" w:sz="4" w:space="0" w:color="auto"/>
              <w:right w:val="nil"/>
            </w:tcBorders>
          </w:tcPr>
          <w:p w14:paraId="78B6EE43" w14:textId="77777777" w:rsidR="003D5F9A" w:rsidRPr="005561F3" w:rsidRDefault="003D5F9A" w:rsidP="004A3B10">
            <w:pPr>
              <w:widowControl w:val="0"/>
              <w:autoSpaceDE w:val="0"/>
              <w:autoSpaceDN w:val="0"/>
              <w:adjustRightInd w:val="0"/>
              <w:spacing w:line="240" w:lineRule="auto"/>
              <w:rPr>
                <w:rFonts w:ascii="Calibri" w:hAnsi="Calibri" w:cs="Arial"/>
                <w:color w:val="0F0F0F"/>
                <w:szCs w:val="24"/>
                <w:lang w:val="nl-NL"/>
              </w:rPr>
            </w:pPr>
            <w:r w:rsidRPr="005561F3">
              <w:rPr>
                <w:rFonts w:ascii="Calibri" w:hAnsi="Calibri" w:cs="Arial"/>
                <w:color w:val="0F0F0F"/>
                <w:szCs w:val="24"/>
                <w:lang w:val="nl-NL"/>
              </w:rPr>
              <w:t xml:space="preserve">Deze periode mag niet langer zijn dan de periode van Doorlooptijd behandeling. </w:t>
            </w:r>
          </w:p>
          <w:p w14:paraId="1CDF675E" w14:textId="77777777" w:rsidR="003D5F9A" w:rsidRPr="005561F3" w:rsidRDefault="003D5F9A" w:rsidP="004A3B10">
            <w:pPr>
              <w:widowControl w:val="0"/>
              <w:autoSpaceDE w:val="0"/>
              <w:autoSpaceDN w:val="0"/>
              <w:adjustRightInd w:val="0"/>
              <w:spacing w:line="240" w:lineRule="auto"/>
              <w:rPr>
                <w:rFonts w:ascii="Calibri" w:hAnsi="Calibri" w:cs="Arial"/>
                <w:color w:val="0F0F0F"/>
                <w:szCs w:val="24"/>
                <w:lang w:val="nl-NL"/>
              </w:rPr>
            </w:pPr>
            <w:r w:rsidRPr="005561F3">
              <w:rPr>
                <w:rFonts w:ascii="Calibri" w:hAnsi="Calibri" w:cs="Arial"/>
                <w:color w:val="0F0F0F"/>
                <w:szCs w:val="24"/>
                <w:lang w:val="nl-NL"/>
              </w:rPr>
              <w:t>De attribuutsoort verandert alleen van waarde (materiële historie) op een datum die gelijk is aan een Versiedatum van het zaaktype.</w:t>
            </w:r>
          </w:p>
        </w:tc>
      </w:tr>
    </w:tbl>
    <w:p w14:paraId="6583FD9E" w14:textId="77777777" w:rsidR="00A044C0" w:rsidRPr="0083120B" w:rsidRDefault="00A044C0" w:rsidP="00A044C0">
      <w:pPr>
        <w:widowControl w:val="0"/>
        <w:autoSpaceDE w:val="0"/>
        <w:autoSpaceDN w:val="0"/>
        <w:adjustRightInd w:val="0"/>
        <w:spacing w:before="240" w:after="60" w:line="240" w:lineRule="auto"/>
        <w:outlineLvl w:val="3"/>
        <w:rPr>
          <w:ins w:id="14168" w:author="Arjan" w:date="2014-11-11T21:37:00Z"/>
          <w:rFonts w:ascii="Arial" w:eastAsia="Times New Roman" w:hAnsi="Arial" w:cs="Arial"/>
          <w:b/>
          <w:color w:val="004080"/>
          <w:sz w:val="24"/>
          <w:szCs w:val="24"/>
          <w:lang w:eastAsia="nl-NL"/>
        </w:rPr>
      </w:pPr>
      <w:ins w:id="14169" w:author="Arjan" w:date="2014-11-11T21:37:00Z">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Subattribuutsoort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Periodeduur</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A044C0" w:rsidRPr="00CD63CD" w14:paraId="648F107E" w14:textId="77777777" w:rsidTr="00A044C0">
        <w:trPr>
          <w:trHeight w:val="232"/>
          <w:ins w:id="14170" w:author="Arjan" w:date="2014-11-11T21:37:00Z"/>
        </w:trPr>
        <w:tc>
          <w:tcPr>
            <w:tcW w:w="3780" w:type="dxa"/>
            <w:tcBorders>
              <w:top w:val="single" w:sz="4" w:space="0" w:color="auto"/>
              <w:left w:val="nil"/>
              <w:bottom w:val="nil"/>
              <w:right w:val="nil"/>
            </w:tcBorders>
          </w:tcPr>
          <w:p w14:paraId="13A57C14" w14:textId="77777777" w:rsidR="00A044C0" w:rsidRPr="00CD63CD" w:rsidRDefault="00A044C0" w:rsidP="00A044C0">
            <w:pPr>
              <w:autoSpaceDE w:val="0"/>
              <w:autoSpaceDN w:val="0"/>
              <w:adjustRightInd w:val="0"/>
              <w:spacing w:after="0" w:line="240" w:lineRule="auto"/>
              <w:rPr>
                <w:ins w:id="14171" w:author="Arjan" w:date="2014-11-11T21:37:00Z"/>
                <w:rFonts w:ascii="Arial" w:eastAsia="Times New Roman" w:hAnsi="Arial" w:cs="Arial"/>
                <w:color w:val="000000"/>
                <w:sz w:val="20"/>
                <w:szCs w:val="20"/>
              </w:rPr>
            </w:pPr>
            <w:ins w:id="14172" w:author="Arjan" w:date="2014-11-11T21:37:00Z">
              <w:r w:rsidRPr="00CD63C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4E95D166" w14:textId="77777777" w:rsidR="00A044C0" w:rsidRPr="00CD63CD" w:rsidRDefault="00A044C0" w:rsidP="00A044C0">
            <w:pPr>
              <w:autoSpaceDE w:val="0"/>
              <w:autoSpaceDN w:val="0"/>
              <w:adjustRightInd w:val="0"/>
              <w:spacing w:after="0" w:line="240" w:lineRule="auto"/>
              <w:rPr>
                <w:ins w:id="14173" w:author="Arjan" w:date="2014-11-11T21:37:00Z"/>
                <w:rFonts w:ascii="Arial" w:eastAsia="Times New Roman" w:hAnsi="Arial" w:cs="Arial"/>
                <w:color w:val="000000"/>
                <w:sz w:val="20"/>
                <w:szCs w:val="20"/>
              </w:rPr>
            </w:pPr>
            <w:ins w:id="14174" w:author="Arjan" w:date="2014-11-11T21:37:00Z">
              <w:r>
                <w:rPr>
                  <w:rFonts w:ascii="Arial" w:hAnsi="Arial" w:cs="Arial"/>
                  <w:sz w:val="20"/>
                  <w:szCs w:val="20"/>
                  <w:lang w:val="en-AU"/>
                </w:rPr>
                <w:t>Periodeduur</w:t>
              </w:r>
            </w:ins>
          </w:p>
        </w:tc>
      </w:tr>
      <w:tr w:rsidR="00A044C0" w:rsidRPr="00CD63CD" w14:paraId="0184F4B3" w14:textId="77777777" w:rsidTr="00A044C0">
        <w:trPr>
          <w:trHeight w:val="232"/>
          <w:ins w:id="14175" w:author="Arjan" w:date="2014-11-11T21:37:00Z"/>
        </w:trPr>
        <w:tc>
          <w:tcPr>
            <w:tcW w:w="3780" w:type="dxa"/>
            <w:tcBorders>
              <w:top w:val="nil"/>
              <w:left w:val="nil"/>
              <w:bottom w:val="nil"/>
              <w:right w:val="nil"/>
            </w:tcBorders>
          </w:tcPr>
          <w:p w14:paraId="5F7894D4" w14:textId="77777777" w:rsidR="00A044C0" w:rsidRPr="00CD63CD" w:rsidRDefault="00A044C0" w:rsidP="00A044C0">
            <w:pPr>
              <w:autoSpaceDE w:val="0"/>
              <w:autoSpaceDN w:val="0"/>
              <w:adjustRightInd w:val="0"/>
              <w:spacing w:after="0" w:line="240" w:lineRule="auto"/>
              <w:rPr>
                <w:ins w:id="14176"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2FF267CD" w14:textId="77777777" w:rsidR="00A044C0" w:rsidRPr="00CD63CD" w:rsidRDefault="00A044C0" w:rsidP="00A044C0">
            <w:pPr>
              <w:autoSpaceDE w:val="0"/>
              <w:autoSpaceDN w:val="0"/>
              <w:adjustRightInd w:val="0"/>
              <w:spacing w:after="0" w:line="240" w:lineRule="auto"/>
              <w:rPr>
                <w:ins w:id="14177" w:author="Arjan" w:date="2014-11-11T21:37:00Z"/>
                <w:rFonts w:ascii="Arial" w:eastAsia="Times New Roman" w:hAnsi="Arial" w:cs="Arial"/>
                <w:color w:val="000000"/>
                <w:sz w:val="20"/>
                <w:szCs w:val="20"/>
              </w:rPr>
            </w:pPr>
          </w:p>
        </w:tc>
      </w:tr>
      <w:tr w:rsidR="00A044C0" w:rsidRPr="00CD63CD" w14:paraId="5154B24F" w14:textId="77777777" w:rsidTr="00A044C0">
        <w:trPr>
          <w:trHeight w:val="232"/>
          <w:ins w:id="14178" w:author="Arjan" w:date="2014-11-11T21:37:00Z"/>
        </w:trPr>
        <w:tc>
          <w:tcPr>
            <w:tcW w:w="3780" w:type="dxa"/>
            <w:tcBorders>
              <w:top w:val="nil"/>
              <w:left w:val="nil"/>
              <w:bottom w:val="nil"/>
              <w:right w:val="nil"/>
            </w:tcBorders>
          </w:tcPr>
          <w:p w14:paraId="64AC269B" w14:textId="77777777" w:rsidR="00A044C0" w:rsidRPr="00CD63CD" w:rsidRDefault="00A044C0" w:rsidP="00A044C0">
            <w:pPr>
              <w:autoSpaceDE w:val="0"/>
              <w:autoSpaceDN w:val="0"/>
              <w:adjustRightInd w:val="0"/>
              <w:spacing w:after="0" w:line="240" w:lineRule="auto"/>
              <w:rPr>
                <w:ins w:id="14179" w:author="Arjan" w:date="2014-11-11T21:37:00Z"/>
                <w:rFonts w:ascii="Arial" w:eastAsia="Times New Roman" w:hAnsi="Arial" w:cs="Arial"/>
                <w:color w:val="000000"/>
                <w:sz w:val="20"/>
                <w:szCs w:val="20"/>
              </w:rPr>
            </w:pPr>
            <w:ins w:id="14180" w:author="Arjan" w:date="2014-11-11T21:37:00Z">
              <w:r w:rsidRPr="00CD63C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3B51EF43" w14:textId="77777777" w:rsidR="00A044C0" w:rsidRPr="00CD63CD" w:rsidRDefault="00A044C0" w:rsidP="00A044C0">
            <w:pPr>
              <w:autoSpaceDE w:val="0"/>
              <w:autoSpaceDN w:val="0"/>
              <w:adjustRightInd w:val="0"/>
              <w:spacing w:after="0" w:line="240" w:lineRule="auto"/>
              <w:rPr>
                <w:ins w:id="14181" w:author="Arjan" w:date="2014-11-11T21:37:00Z"/>
                <w:rFonts w:ascii="Arial" w:eastAsia="Times New Roman" w:hAnsi="Arial" w:cs="Arial"/>
                <w:color w:val="000000"/>
                <w:sz w:val="20"/>
                <w:szCs w:val="20"/>
              </w:rPr>
            </w:pPr>
            <w:ins w:id="14182" w:author="Arjan" w:date="2014-11-11T21:37:00Z">
              <w:r>
                <w:rPr>
                  <w:rFonts w:ascii="Arial" w:eastAsia="Times New Roman" w:hAnsi="Arial" w:cs="Arial"/>
                  <w:color w:val="000000"/>
                  <w:sz w:val="20"/>
                  <w:szCs w:val="20"/>
                </w:rPr>
                <w:t>ZTC</w:t>
              </w:r>
            </w:ins>
          </w:p>
        </w:tc>
      </w:tr>
      <w:tr w:rsidR="00A044C0" w:rsidRPr="00CD63CD" w14:paraId="687A6251" w14:textId="77777777" w:rsidTr="00A044C0">
        <w:trPr>
          <w:trHeight w:val="232"/>
          <w:ins w:id="14183" w:author="Arjan" w:date="2014-11-11T21:37:00Z"/>
        </w:trPr>
        <w:tc>
          <w:tcPr>
            <w:tcW w:w="3780" w:type="dxa"/>
            <w:tcBorders>
              <w:top w:val="nil"/>
              <w:left w:val="nil"/>
              <w:bottom w:val="nil"/>
              <w:right w:val="nil"/>
            </w:tcBorders>
          </w:tcPr>
          <w:p w14:paraId="394959CA" w14:textId="77777777" w:rsidR="00A044C0" w:rsidRPr="00CD63CD" w:rsidRDefault="00A044C0" w:rsidP="00A044C0">
            <w:pPr>
              <w:autoSpaceDE w:val="0"/>
              <w:autoSpaceDN w:val="0"/>
              <w:adjustRightInd w:val="0"/>
              <w:spacing w:after="0" w:line="240" w:lineRule="auto"/>
              <w:rPr>
                <w:ins w:id="14184"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4E067319" w14:textId="77777777" w:rsidR="00A044C0" w:rsidRPr="00CD63CD" w:rsidRDefault="00A044C0" w:rsidP="00A044C0">
            <w:pPr>
              <w:autoSpaceDE w:val="0"/>
              <w:autoSpaceDN w:val="0"/>
              <w:adjustRightInd w:val="0"/>
              <w:spacing w:after="0" w:line="240" w:lineRule="auto"/>
              <w:rPr>
                <w:ins w:id="14185" w:author="Arjan" w:date="2014-11-11T21:37:00Z"/>
                <w:rFonts w:ascii="Arial" w:eastAsia="Times New Roman" w:hAnsi="Arial" w:cs="Arial"/>
                <w:color w:val="000000"/>
                <w:sz w:val="20"/>
                <w:szCs w:val="20"/>
              </w:rPr>
            </w:pPr>
          </w:p>
        </w:tc>
      </w:tr>
      <w:tr w:rsidR="00A044C0" w:rsidRPr="00CD63CD" w14:paraId="048F81B4" w14:textId="77777777" w:rsidTr="00A044C0">
        <w:trPr>
          <w:trHeight w:val="232"/>
          <w:ins w:id="14186" w:author="Arjan" w:date="2014-11-11T21:37:00Z"/>
        </w:trPr>
        <w:tc>
          <w:tcPr>
            <w:tcW w:w="3780" w:type="dxa"/>
            <w:tcBorders>
              <w:top w:val="nil"/>
              <w:left w:val="nil"/>
              <w:bottom w:val="nil"/>
              <w:right w:val="nil"/>
            </w:tcBorders>
          </w:tcPr>
          <w:p w14:paraId="3A1AAE45" w14:textId="77777777" w:rsidR="00A044C0" w:rsidRPr="00CD63CD" w:rsidRDefault="00A044C0" w:rsidP="00A044C0">
            <w:pPr>
              <w:autoSpaceDE w:val="0"/>
              <w:autoSpaceDN w:val="0"/>
              <w:adjustRightInd w:val="0"/>
              <w:spacing w:after="0" w:line="240" w:lineRule="auto"/>
              <w:rPr>
                <w:ins w:id="14187" w:author="Arjan" w:date="2014-11-11T21:37:00Z"/>
                <w:rFonts w:ascii="Arial" w:eastAsia="Times New Roman" w:hAnsi="Arial" w:cs="Arial"/>
                <w:color w:val="000000"/>
                <w:sz w:val="20"/>
                <w:szCs w:val="20"/>
              </w:rPr>
            </w:pPr>
            <w:ins w:id="14188" w:author="Arjan" w:date="2014-11-11T21:37:00Z">
              <w:r w:rsidRPr="00CD63C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2C9C55AC" w14:textId="77777777" w:rsidR="00A044C0" w:rsidRPr="00CD63CD" w:rsidRDefault="00A044C0" w:rsidP="00A044C0">
            <w:pPr>
              <w:autoSpaceDE w:val="0"/>
              <w:autoSpaceDN w:val="0"/>
              <w:adjustRightInd w:val="0"/>
              <w:spacing w:after="0" w:line="240" w:lineRule="auto"/>
              <w:rPr>
                <w:ins w:id="14189" w:author="Arjan" w:date="2014-11-11T21:37:00Z"/>
                <w:rFonts w:ascii="Arial" w:eastAsia="Times New Roman" w:hAnsi="Arial" w:cs="Arial"/>
                <w:color w:val="000000"/>
                <w:sz w:val="20"/>
                <w:szCs w:val="20"/>
              </w:rPr>
            </w:pPr>
          </w:p>
        </w:tc>
      </w:tr>
      <w:tr w:rsidR="00A044C0" w:rsidRPr="00CD63CD" w14:paraId="15EA2B3D" w14:textId="77777777" w:rsidTr="00A044C0">
        <w:trPr>
          <w:trHeight w:val="232"/>
          <w:ins w:id="14190" w:author="Arjan" w:date="2014-11-11T21:37:00Z"/>
        </w:trPr>
        <w:tc>
          <w:tcPr>
            <w:tcW w:w="3780" w:type="dxa"/>
            <w:tcBorders>
              <w:top w:val="nil"/>
              <w:left w:val="nil"/>
              <w:bottom w:val="nil"/>
              <w:right w:val="nil"/>
            </w:tcBorders>
          </w:tcPr>
          <w:p w14:paraId="106F7E2E" w14:textId="77777777" w:rsidR="00A044C0" w:rsidRPr="00CD63CD" w:rsidRDefault="00A044C0" w:rsidP="00A044C0">
            <w:pPr>
              <w:autoSpaceDE w:val="0"/>
              <w:autoSpaceDN w:val="0"/>
              <w:adjustRightInd w:val="0"/>
              <w:spacing w:after="0" w:line="240" w:lineRule="auto"/>
              <w:rPr>
                <w:ins w:id="14191"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20486F7F" w14:textId="77777777" w:rsidR="00A044C0" w:rsidRPr="00CD63CD" w:rsidRDefault="00A044C0" w:rsidP="00A044C0">
            <w:pPr>
              <w:autoSpaceDE w:val="0"/>
              <w:autoSpaceDN w:val="0"/>
              <w:adjustRightInd w:val="0"/>
              <w:spacing w:after="0" w:line="240" w:lineRule="auto"/>
              <w:rPr>
                <w:ins w:id="14192" w:author="Arjan" w:date="2014-11-11T21:37:00Z"/>
                <w:rFonts w:ascii="Arial" w:eastAsia="Times New Roman" w:hAnsi="Arial" w:cs="Arial"/>
                <w:color w:val="000000"/>
                <w:sz w:val="20"/>
                <w:szCs w:val="20"/>
              </w:rPr>
            </w:pPr>
          </w:p>
        </w:tc>
      </w:tr>
      <w:tr w:rsidR="00A044C0" w:rsidRPr="00CD63CD" w14:paraId="7270DA1F" w14:textId="77777777" w:rsidTr="00A044C0">
        <w:trPr>
          <w:trHeight w:val="232"/>
          <w:ins w:id="14193" w:author="Arjan" w:date="2014-11-11T21:37:00Z"/>
        </w:trPr>
        <w:tc>
          <w:tcPr>
            <w:tcW w:w="3780" w:type="dxa"/>
            <w:tcBorders>
              <w:top w:val="nil"/>
              <w:left w:val="nil"/>
              <w:bottom w:val="nil"/>
              <w:right w:val="nil"/>
            </w:tcBorders>
          </w:tcPr>
          <w:p w14:paraId="53897D4E" w14:textId="77777777" w:rsidR="00A044C0" w:rsidRPr="00CD63CD" w:rsidRDefault="00A044C0" w:rsidP="00A044C0">
            <w:pPr>
              <w:autoSpaceDE w:val="0"/>
              <w:autoSpaceDN w:val="0"/>
              <w:adjustRightInd w:val="0"/>
              <w:spacing w:after="0" w:line="240" w:lineRule="auto"/>
              <w:rPr>
                <w:ins w:id="14194" w:author="Arjan" w:date="2014-11-11T21:37:00Z"/>
                <w:rFonts w:ascii="Arial" w:eastAsia="Times New Roman" w:hAnsi="Arial" w:cs="Arial"/>
                <w:color w:val="000000"/>
                <w:sz w:val="20"/>
                <w:szCs w:val="20"/>
              </w:rPr>
            </w:pPr>
            <w:ins w:id="14195" w:author="Arjan" w:date="2014-11-11T21:37:00Z">
              <w:r w:rsidRPr="00CD63C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5C98F160" w14:textId="77777777" w:rsidR="00A044C0" w:rsidRPr="00CD63CD" w:rsidRDefault="00A044C0" w:rsidP="00A044C0">
            <w:pPr>
              <w:autoSpaceDE w:val="0"/>
              <w:autoSpaceDN w:val="0"/>
              <w:adjustRightInd w:val="0"/>
              <w:spacing w:after="0" w:line="240" w:lineRule="auto"/>
              <w:rPr>
                <w:ins w:id="14196" w:author="Arjan" w:date="2014-11-11T21:37:00Z"/>
                <w:rFonts w:ascii="Arial" w:eastAsia="Times New Roman" w:hAnsi="Arial" w:cs="Arial"/>
                <w:color w:val="000000"/>
                <w:sz w:val="20"/>
                <w:szCs w:val="20"/>
              </w:rPr>
            </w:pPr>
            <w:ins w:id="14197" w:author="Arjan" w:date="2014-11-11T21:37:00Z">
              <w:r>
                <w:rPr>
                  <w:rFonts w:ascii="Arial" w:hAnsi="Arial" w:cs="Arial"/>
                  <w:sz w:val="20"/>
                  <w:szCs w:val="20"/>
                  <w:lang w:val="en-AU"/>
                </w:rPr>
                <w:t>duur</w:t>
              </w:r>
            </w:ins>
          </w:p>
        </w:tc>
      </w:tr>
      <w:tr w:rsidR="00A044C0" w:rsidRPr="00CD63CD" w14:paraId="5818A086" w14:textId="77777777" w:rsidTr="00A044C0">
        <w:trPr>
          <w:trHeight w:val="232"/>
          <w:ins w:id="14198" w:author="Arjan" w:date="2014-11-11T21:37:00Z"/>
        </w:trPr>
        <w:tc>
          <w:tcPr>
            <w:tcW w:w="3780" w:type="dxa"/>
            <w:tcBorders>
              <w:top w:val="nil"/>
              <w:left w:val="nil"/>
              <w:bottom w:val="nil"/>
              <w:right w:val="nil"/>
            </w:tcBorders>
          </w:tcPr>
          <w:p w14:paraId="6E6CC6D4" w14:textId="77777777" w:rsidR="00A044C0" w:rsidRPr="00CD63CD" w:rsidRDefault="00A044C0" w:rsidP="00A044C0">
            <w:pPr>
              <w:autoSpaceDE w:val="0"/>
              <w:autoSpaceDN w:val="0"/>
              <w:adjustRightInd w:val="0"/>
              <w:spacing w:after="0" w:line="240" w:lineRule="auto"/>
              <w:rPr>
                <w:ins w:id="14199"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5E149EB0" w14:textId="77777777" w:rsidR="00A044C0" w:rsidRPr="00CD63CD" w:rsidRDefault="00A044C0" w:rsidP="00A044C0">
            <w:pPr>
              <w:autoSpaceDE w:val="0"/>
              <w:autoSpaceDN w:val="0"/>
              <w:adjustRightInd w:val="0"/>
              <w:spacing w:after="0" w:line="240" w:lineRule="auto"/>
              <w:rPr>
                <w:ins w:id="14200" w:author="Arjan" w:date="2014-11-11T21:37:00Z"/>
                <w:rFonts w:ascii="Arial" w:eastAsia="Times New Roman" w:hAnsi="Arial" w:cs="Arial"/>
                <w:color w:val="000000"/>
                <w:sz w:val="20"/>
                <w:szCs w:val="20"/>
              </w:rPr>
            </w:pPr>
          </w:p>
        </w:tc>
      </w:tr>
      <w:tr w:rsidR="00A044C0" w:rsidRPr="00AE1A91" w14:paraId="717BF483" w14:textId="77777777" w:rsidTr="00A044C0">
        <w:trPr>
          <w:trHeight w:val="232"/>
          <w:ins w:id="14201" w:author="Arjan" w:date="2014-11-11T21:37:00Z"/>
        </w:trPr>
        <w:tc>
          <w:tcPr>
            <w:tcW w:w="3780" w:type="dxa"/>
            <w:tcBorders>
              <w:top w:val="nil"/>
              <w:left w:val="nil"/>
              <w:bottom w:val="nil"/>
              <w:right w:val="nil"/>
            </w:tcBorders>
          </w:tcPr>
          <w:p w14:paraId="43D325AC" w14:textId="77777777" w:rsidR="00A044C0" w:rsidRPr="00CD63CD" w:rsidRDefault="00A044C0" w:rsidP="00A044C0">
            <w:pPr>
              <w:autoSpaceDE w:val="0"/>
              <w:autoSpaceDN w:val="0"/>
              <w:adjustRightInd w:val="0"/>
              <w:spacing w:after="0" w:line="240" w:lineRule="auto"/>
              <w:rPr>
                <w:ins w:id="14202" w:author="Arjan" w:date="2014-11-11T21:37:00Z"/>
                <w:rFonts w:ascii="Arial" w:eastAsia="Times New Roman" w:hAnsi="Arial" w:cs="Arial"/>
                <w:color w:val="000000"/>
                <w:sz w:val="20"/>
                <w:szCs w:val="20"/>
              </w:rPr>
            </w:pPr>
            <w:ins w:id="14203" w:author="Arjan" w:date="2014-11-11T21:37:00Z">
              <w:r w:rsidRPr="00CD63C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16590E08" w14:textId="77777777" w:rsidR="00A044C0" w:rsidRPr="00DD0F4F" w:rsidRDefault="00A044C0" w:rsidP="00A044C0">
            <w:pPr>
              <w:autoSpaceDE w:val="0"/>
              <w:autoSpaceDN w:val="0"/>
              <w:adjustRightInd w:val="0"/>
              <w:spacing w:after="0" w:line="240" w:lineRule="auto"/>
              <w:rPr>
                <w:ins w:id="14204" w:author="Arjan" w:date="2014-11-11T21:37:00Z"/>
                <w:rFonts w:ascii="Arial" w:eastAsia="Times New Roman" w:hAnsi="Arial" w:cs="Arial"/>
                <w:color w:val="000000"/>
                <w:sz w:val="20"/>
                <w:szCs w:val="20"/>
                <w:lang w:val="nl-NL"/>
              </w:rPr>
            </w:pPr>
            <w:ins w:id="14205" w:author="Arjan" w:date="2014-11-11T21:37:00Z">
              <w:r>
                <w:rPr>
                  <w:rFonts w:ascii="Arial" w:eastAsia="Times New Roman" w:hAnsi="Arial" w:cs="Arial"/>
                  <w:color w:val="000000"/>
                  <w:sz w:val="20"/>
                  <w:szCs w:val="20"/>
                  <w:lang w:val="nl-NL"/>
                </w:rPr>
                <w:t>Het aantal tijdseenheden van de termijn van de servicenorm.</w:t>
              </w:r>
            </w:ins>
          </w:p>
        </w:tc>
      </w:tr>
      <w:tr w:rsidR="00A044C0" w:rsidRPr="00AE1A91" w14:paraId="2D41B419" w14:textId="77777777" w:rsidTr="00A044C0">
        <w:trPr>
          <w:trHeight w:val="232"/>
          <w:ins w:id="14206" w:author="Arjan" w:date="2014-11-11T21:37:00Z"/>
        </w:trPr>
        <w:tc>
          <w:tcPr>
            <w:tcW w:w="3780" w:type="dxa"/>
            <w:tcBorders>
              <w:top w:val="nil"/>
              <w:left w:val="nil"/>
              <w:bottom w:val="nil"/>
              <w:right w:val="nil"/>
            </w:tcBorders>
          </w:tcPr>
          <w:p w14:paraId="3B603ADA" w14:textId="77777777" w:rsidR="00A044C0" w:rsidRPr="00DD0F4F" w:rsidRDefault="00A044C0" w:rsidP="00A044C0">
            <w:pPr>
              <w:autoSpaceDE w:val="0"/>
              <w:autoSpaceDN w:val="0"/>
              <w:adjustRightInd w:val="0"/>
              <w:spacing w:after="0" w:line="240" w:lineRule="auto"/>
              <w:rPr>
                <w:ins w:id="14207" w:author="Arjan" w:date="2014-11-11T21:37: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75BEA15F" w14:textId="77777777" w:rsidR="00A044C0" w:rsidRPr="00DD0F4F" w:rsidRDefault="00A044C0" w:rsidP="00A044C0">
            <w:pPr>
              <w:autoSpaceDE w:val="0"/>
              <w:autoSpaceDN w:val="0"/>
              <w:adjustRightInd w:val="0"/>
              <w:spacing w:after="0" w:line="240" w:lineRule="auto"/>
              <w:rPr>
                <w:ins w:id="14208" w:author="Arjan" w:date="2014-11-11T21:37:00Z"/>
                <w:rFonts w:ascii="Arial" w:eastAsia="Times New Roman" w:hAnsi="Arial" w:cs="Arial"/>
                <w:color w:val="000000"/>
                <w:sz w:val="20"/>
                <w:szCs w:val="20"/>
                <w:lang w:val="nl-NL"/>
              </w:rPr>
            </w:pPr>
          </w:p>
        </w:tc>
      </w:tr>
      <w:tr w:rsidR="00A044C0" w:rsidRPr="00CD63CD" w14:paraId="400654F8" w14:textId="77777777" w:rsidTr="00A044C0">
        <w:trPr>
          <w:trHeight w:val="232"/>
          <w:ins w:id="14209" w:author="Arjan" w:date="2014-11-11T21:37:00Z"/>
        </w:trPr>
        <w:tc>
          <w:tcPr>
            <w:tcW w:w="3780" w:type="dxa"/>
            <w:tcBorders>
              <w:top w:val="nil"/>
              <w:left w:val="nil"/>
              <w:bottom w:val="nil"/>
              <w:right w:val="nil"/>
            </w:tcBorders>
          </w:tcPr>
          <w:p w14:paraId="4CA6DCDA" w14:textId="77777777" w:rsidR="00A044C0" w:rsidRPr="00CD63CD" w:rsidRDefault="00A044C0" w:rsidP="00A044C0">
            <w:pPr>
              <w:autoSpaceDE w:val="0"/>
              <w:autoSpaceDN w:val="0"/>
              <w:adjustRightInd w:val="0"/>
              <w:spacing w:after="0" w:line="240" w:lineRule="auto"/>
              <w:rPr>
                <w:ins w:id="14210" w:author="Arjan" w:date="2014-11-11T21:37:00Z"/>
                <w:rFonts w:ascii="Arial" w:eastAsia="Times New Roman" w:hAnsi="Arial" w:cs="Arial"/>
                <w:color w:val="000000"/>
                <w:sz w:val="20"/>
                <w:szCs w:val="20"/>
              </w:rPr>
            </w:pPr>
            <w:ins w:id="14211" w:author="Arjan" w:date="2014-11-11T21:37:00Z">
              <w:r w:rsidRPr="00CD63C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387372C2" w14:textId="77777777" w:rsidR="00A044C0" w:rsidRPr="00CD63CD" w:rsidRDefault="00A044C0" w:rsidP="00A044C0">
            <w:pPr>
              <w:autoSpaceDE w:val="0"/>
              <w:autoSpaceDN w:val="0"/>
              <w:adjustRightInd w:val="0"/>
              <w:spacing w:after="0" w:line="240" w:lineRule="auto"/>
              <w:rPr>
                <w:ins w:id="14212" w:author="Arjan" w:date="2014-11-11T21:37:00Z"/>
                <w:rFonts w:ascii="Arial" w:eastAsia="Times New Roman" w:hAnsi="Arial" w:cs="Arial"/>
                <w:color w:val="000000"/>
                <w:sz w:val="20"/>
                <w:szCs w:val="20"/>
              </w:rPr>
            </w:pPr>
            <w:ins w:id="14213" w:author="Arjan" w:date="2014-11-11T21:37:00Z">
              <w:r>
                <w:rPr>
                  <w:rFonts w:ascii="Arial" w:eastAsia="Times New Roman" w:hAnsi="Arial" w:cs="Arial"/>
                  <w:color w:val="000000"/>
                  <w:sz w:val="20"/>
                  <w:szCs w:val="20"/>
                </w:rPr>
                <w:t>ZTC</w:t>
              </w:r>
              <w:r w:rsidRPr="00717312">
                <w:rPr>
                  <w:rFonts w:ascii="Arial" w:eastAsia="Times New Roman" w:hAnsi="Arial" w:cs="Arial"/>
                  <w:color w:val="000000"/>
                  <w:sz w:val="20"/>
                  <w:szCs w:val="20"/>
                </w:rPr>
                <w:t xml:space="preserve"> </w:t>
              </w:r>
            </w:ins>
          </w:p>
        </w:tc>
      </w:tr>
      <w:tr w:rsidR="00A044C0" w:rsidRPr="00CD63CD" w14:paraId="3F218F88" w14:textId="77777777" w:rsidTr="00A044C0">
        <w:trPr>
          <w:trHeight w:val="232"/>
          <w:ins w:id="14214" w:author="Arjan" w:date="2014-11-11T21:37:00Z"/>
        </w:trPr>
        <w:tc>
          <w:tcPr>
            <w:tcW w:w="3780" w:type="dxa"/>
            <w:tcBorders>
              <w:top w:val="nil"/>
              <w:left w:val="nil"/>
              <w:bottom w:val="nil"/>
              <w:right w:val="nil"/>
            </w:tcBorders>
          </w:tcPr>
          <w:p w14:paraId="4DF6756D" w14:textId="77777777" w:rsidR="00A044C0" w:rsidRPr="00CD63CD" w:rsidRDefault="00A044C0" w:rsidP="00A044C0">
            <w:pPr>
              <w:autoSpaceDE w:val="0"/>
              <w:autoSpaceDN w:val="0"/>
              <w:adjustRightInd w:val="0"/>
              <w:spacing w:after="0" w:line="240" w:lineRule="auto"/>
              <w:rPr>
                <w:ins w:id="14215"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0303AD72" w14:textId="77777777" w:rsidR="00A044C0" w:rsidRPr="00CD63CD" w:rsidRDefault="00A044C0" w:rsidP="00A044C0">
            <w:pPr>
              <w:autoSpaceDE w:val="0"/>
              <w:autoSpaceDN w:val="0"/>
              <w:adjustRightInd w:val="0"/>
              <w:spacing w:after="0" w:line="240" w:lineRule="auto"/>
              <w:rPr>
                <w:ins w:id="14216" w:author="Arjan" w:date="2014-11-11T21:37:00Z"/>
                <w:rFonts w:ascii="Arial" w:eastAsia="Times New Roman" w:hAnsi="Arial" w:cs="Arial"/>
                <w:color w:val="000000"/>
                <w:sz w:val="20"/>
                <w:szCs w:val="20"/>
              </w:rPr>
            </w:pPr>
          </w:p>
        </w:tc>
      </w:tr>
      <w:tr w:rsidR="00A044C0" w:rsidRPr="00CD63CD" w14:paraId="52A53BAC" w14:textId="77777777" w:rsidTr="00A044C0">
        <w:trPr>
          <w:trHeight w:val="232"/>
          <w:ins w:id="14217" w:author="Arjan" w:date="2014-11-11T21:37:00Z"/>
        </w:trPr>
        <w:tc>
          <w:tcPr>
            <w:tcW w:w="3780" w:type="dxa"/>
            <w:tcBorders>
              <w:top w:val="nil"/>
              <w:left w:val="nil"/>
              <w:bottom w:val="nil"/>
              <w:right w:val="nil"/>
            </w:tcBorders>
          </w:tcPr>
          <w:p w14:paraId="058C3931" w14:textId="77777777" w:rsidR="00A044C0" w:rsidRPr="00CD63CD" w:rsidRDefault="00A044C0" w:rsidP="00A044C0">
            <w:pPr>
              <w:autoSpaceDE w:val="0"/>
              <w:autoSpaceDN w:val="0"/>
              <w:adjustRightInd w:val="0"/>
              <w:spacing w:after="0" w:line="240" w:lineRule="auto"/>
              <w:rPr>
                <w:ins w:id="14218" w:author="Arjan" w:date="2014-11-11T21:37:00Z"/>
                <w:rFonts w:ascii="Arial" w:eastAsia="Times New Roman" w:hAnsi="Arial" w:cs="Arial"/>
                <w:color w:val="000000"/>
                <w:sz w:val="20"/>
                <w:szCs w:val="20"/>
              </w:rPr>
            </w:pPr>
            <w:ins w:id="14219" w:author="Arjan" w:date="2014-11-11T21:37:00Z">
              <w:r w:rsidRPr="00CD63C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6F7ABCAD" w14:textId="77777777" w:rsidR="00A044C0" w:rsidRPr="00CD63CD" w:rsidRDefault="00A044C0" w:rsidP="00A044C0">
            <w:pPr>
              <w:autoSpaceDE w:val="0"/>
              <w:autoSpaceDN w:val="0"/>
              <w:adjustRightInd w:val="0"/>
              <w:spacing w:after="0" w:line="240" w:lineRule="auto"/>
              <w:rPr>
                <w:ins w:id="14220" w:author="Arjan" w:date="2014-11-11T21:37:00Z"/>
                <w:rFonts w:ascii="Arial" w:eastAsia="Times New Roman" w:hAnsi="Arial" w:cs="Arial"/>
                <w:color w:val="000000"/>
                <w:sz w:val="20"/>
                <w:szCs w:val="20"/>
              </w:rPr>
            </w:pPr>
            <w:ins w:id="14221" w:author="Arjan" w:date="2014-11-11T21:37:00Z">
              <w:r w:rsidRPr="00717312">
                <w:rPr>
                  <w:rFonts w:ascii="Arial" w:eastAsia="Times New Roman" w:hAnsi="Arial" w:cs="Arial"/>
                  <w:color w:val="000000"/>
                  <w:sz w:val="20"/>
                  <w:szCs w:val="20"/>
                </w:rPr>
                <w:t>1-</w:t>
              </w:r>
              <w:r>
                <w:rPr>
                  <w:rFonts w:ascii="Arial" w:eastAsia="Times New Roman" w:hAnsi="Arial" w:cs="Arial"/>
                  <w:color w:val="000000"/>
                  <w:sz w:val="20"/>
                  <w:szCs w:val="20"/>
                </w:rPr>
                <w:t>11</w:t>
              </w:r>
              <w:r w:rsidRPr="00717312">
                <w:rPr>
                  <w:rFonts w:ascii="Arial" w:eastAsia="Times New Roman" w:hAnsi="Arial" w:cs="Arial"/>
                  <w:color w:val="000000"/>
                  <w:sz w:val="20"/>
                  <w:szCs w:val="20"/>
                </w:rPr>
                <w:t>-201</w:t>
              </w:r>
              <w:r>
                <w:rPr>
                  <w:rFonts w:ascii="Arial" w:eastAsia="Times New Roman" w:hAnsi="Arial" w:cs="Arial"/>
                  <w:color w:val="000000"/>
                  <w:sz w:val="20"/>
                  <w:szCs w:val="20"/>
                </w:rPr>
                <w:t>4</w:t>
              </w:r>
            </w:ins>
          </w:p>
        </w:tc>
      </w:tr>
      <w:tr w:rsidR="00A044C0" w:rsidRPr="00CD63CD" w14:paraId="79AC4BBB" w14:textId="77777777" w:rsidTr="00A044C0">
        <w:trPr>
          <w:trHeight w:val="232"/>
          <w:ins w:id="14222" w:author="Arjan" w:date="2014-11-11T21:37:00Z"/>
        </w:trPr>
        <w:tc>
          <w:tcPr>
            <w:tcW w:w="3780" w:type="dxa"/>
            <w:tcBorders>
              <w:top w:val="nil"/>
              <w:left w:val="nil"/>
              <w:bottom w:val="nil"/>
              <w:right w:val="nil"/>
            </w:tcBorders>
          </w:tcPr>
          <w:p w14:paraId="27EF1505" w14:textId="77777777" w:rsidR="00A044C0" w:rsidRPr="00CD63CD" w:rsidRDefault="00A044C0" w:rsidP="00A044C0">
            <w:pPr>
              <w:autoSpaceDE w:val="0"/>
              <w:autoSpaceDN w:val="0"/>
              <w:adjustRightInd w:val="0"/>
              <w:spacing w:after="0" w:line="240" w:lineRule="auto"/>
              <w:rPr>
                <w:ins w:id="14223"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1A062B00" w14:textId="77777777" w:rsidR="00A044C0" w:rsidRPr="00CD63CD" w:rsidRDefault="00A044C0" w:rsidP="00A044C0">
            <w:pPr>
              <w:autoSpaceDE w:val="0"/>
              <w:autoSpaceDN w:val="0"/>
              <w:adjustRightInd w:val="0"/>
              <w:spacing w:after="0" w:line="240" w:lineRule="auto"/>
              <w:rPr>
                <w:ins w:id="14224" w:author="Arjan" w:date="2014-11-11T21:37:00Z"/>
                <w:rFonts w:ascii="Arial" w:eastAsia="Times New Roman" w:hAnsi="Arial" w:cs="Arial"/>
                <w:color w:val="000000"/>
                <w:sz w:val="20"/>
                <w:szCs w:val="20"/>
              </w:rPr>
            </w:pPr>
          </w:p>
        </w:tc>
      </w:tr>
      <w:tr w:rsidR="00A044C0" w:rsidRPr="005E066D" w14:paraId="60B3F5BB" w14:textId="77777777" w:rsidTr="00A044C0">
        <w:trPr>
          <w:trHeight w:val="232"/>
          <w:ins w:id="14225" w:author="Arjan" w:date="2014-11-11T21:37:00Z"/>
        </w:trPr>
        <w:tc>
          <w:tcPr>
            <w:tcW w:w="3780" w:type="dxa"/>
            <w:tcBorders>
              <w:top w:val="nil"/>
              <w:left w:val="nil"/>
              <w:bottom w:val="nil"/>
              <w:right w:val="nil"/>
            </w:tcBorders>
          </w:tcPr>
          <w:p w14:paraId="61E22FA1" w14:textId="77777777" w:rsidR="00A044C0" w:rsidRPr="00CD63CD" w:rsidRDefault="00A044C0" w:rsidP="00A044C0">
            <w:pPr>
              <w:autoSpaceDE w:val="0"/>
              <w:autoSpaceDN w:val="0"/>
              <w:adjustRightInd w:val="0"/>
              <w:spacing w:after="0" w:line="240" w:lineRule="auto"/>
              <w:rPr>
                <w:ins w:id="14226" w:author="Arjan" w:date="2014-11-11T21:37:00Z"/>
                <w:rFonts w:ascii="Arial" w:eastAsia="Times New Roman" w:hAnsi="Arial" w:cs="Arial"/>
                <w:color w:val="000000"/>
                <w:sz w:val="20"/>
                <w:szCs w:val="20"/>
              </w:rPr>
            </w:pPr>
            <w:ins w:id="14227" w:author="Arjan" w:date="2014-11-11T21:37:00Z">
              <w:r w:rsidRPr="00CD63C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3D4A2681" w14:textId="77777777" w:rsidR="00A044C0" w:rsidRPr="00DD0F4F" w:rsidRDefault="00BC2154" w:rsidP="00A044C0">
            <w:pPr>
              <w:autoSpaceDE w:val="0"/>
              <w:autoSpaceDN w:val="0"/>
              <w:adjustRightInd w:val="0"/>
              <w:spacing w:after="0" w:line="240" w:lineRule="auto"/>
              <w:rPr>
                <w:ins w:id="14228" w:author="Arjan" w:date="2014-11-11T21:37:00Z"/>
                <w:rFonts w:ascii="Arial" w:eastAsia="Times New Roman" w:hAnsi="Arial" w:cs="Arial"/>
                <w:color w:val="000000"/>
                <w:sz w:val="20"/>
                <w:szCs w:val="20"/>
                <w:lang w:val="nl-NL"/>
              </w:rPr>
            </w:pPr>
            <w:ins w:id="14229" w:author="Arjan" w:date="2014-12-01T13:11:00Z">
              <w:r>
                <w:rPr>
                  <w:rFonts w:ascii="Arial" w:eastAsia="Times New Roman" w:hAnsi="Arial" w:cs="Arial"/>
                  <w:color w:val="000000"/>
                  <w:sz w:val="20"/>
                  <w:szCs w:val="20"/>
                  <w:lang w:val="nl-NL"/>
                </w:rPr>
                <w:t xml:space="preserve">Afhankelijk van de waarde van ‘Periode-eenheid’ betreft dit het aantal </w:t>
              </w:r>
              <w:r w:rsidRPr="00BC2154">
                <w:rPr>
                  <w:rFonts w:ascii="Arial" w:eastAsia="Times New Roman" w:hAnsi="Arial" w:cs="Arial"/>
                  <w:color w:val="000000"/>
                  <w:sz w:val="20"/>
                  <w:szCs w:val="20"/>
                  <w:lang w:val="nl-NL"/>
                </w:rPr>
                <w:t>werkdag</w:t>
              </w:r>
              <w:r>
                <w:rPr>
                  <w:rFonts w:ascii="Arial" w:eastAsia="Times New Roman" w:hAnsi="Arial" w:cs="Arial"/>
                  <w:color w:val="000000"/>
                  <w:sz w:val="20"/>
                  <w:szCs w:val="20"/>
                  <w:lang w:val="nl-NL"/>
                </w:rPr>
                <w:t xml:space="preserve">en, </w:t>
              </w:r>
              <w:r w:rsidRPr="00BC2154">
                <w:rPr>
                  <w:rFonts w:ascii="Arial" w:eastAsia="Times New Roman" w:hAnsi="Arial" w:cs="Arial"/>
                  <w:color w:val="000000"/>
                  <w:sz w:val="20"/>
                  <w:szCs w:val="20"/>
                  <w:lang w:val="nl-NL"/>
                </w:rPr>
                <w:t>kalenderdag</w:t>
              </w:r>
              <w:r>
                <w:rPr>
                  <w:rFonts w:ascii="Arial" w:eastAsia="Times New Roman" w:hAnsi="Arial" w:cs="Arial"/>
                  <w:color w:val="000000"/>
                  <w:sz w:val="20"/>
                  <w:szCs w:val="20"/>
                  <w:lang w:val="nl-NL"/>
                </w:rPr>
                <w:t xml:space="preserve">en , weken, </w:t>
              </w:r>
              <w:r w:rsidRPr="00BC2154">
                <w:rPr>
                  <w:rFonts w:ascii="Arial" w:eastAsia="Times New Roman" w:hAnsi="Arial" w:cs="Arial"/>
                  <w:color w:val="000000"/>
                  <w:sz w:val="20"/>
                  <w:szCs w:val="20"/>
                  <w:lang w:val="nl-NL"/>
                </w:rPr>
                <w:t>maand</w:t>
              </w:r>
              <w:r>
                <w:rPr>
                  <w:rFonts w:ascii="Arial" w:eastAsia="Times New Roman" w:hAnsi="Arial" w:cs="Arial"/>
                  <w:color w:val="000000"/>
                  <w:sz w:val="20"/>
                  <w:szCs w:val="20"/>
                  <w:lang w:val="nl-NL"/>
                </w:rPr>
                <w:t xml:space="preserve">en of </w:t>
              </w:r>
              <w:r w:rsidRPr="00BC2154">
                <w:rPr>
                  <w:rFonts w:ascii="Arial" w:eastAsia="Times New Roman" w:hAnsi="Arial" w:cs="Arial"/>
                  <w:color w:val="000000"/>
                  <w:sz w:val="20"/>
                  <w:szCs w:val="20"/>
                  <w:lang w:val="nl-NL"/>
                </w:rPr>
                <w:t>jar</w:t>
              </w:r>
              <w:r>
                <w:rPr>
                  <w:rFonts w:ascii="Arial" w:eastAsia="Times New Roman" w:hAnsi="Arial" w:cs="Arial"/>
                  <w:color w:val="000000"/>
                  <w:sz w:val="20"/>
                  <w:szCs w:val="20"/>
                  <w:lang w:val="nl-NL"/>
                </w:rPr>
                <w:t>en</w:t>
              </w:r>
              <w:r w:rsidRPr="00BC2154">
                <w:rPr>
                  <w:rFonts w:ascii="Arial" w:eastAsia="Times New Roman" w:hAnsi="Arial" w:cs="Arial"/>
                  <w:color w:val="000000"/>
                  <w:sz w:val="20"/>
                  <w:szCs w:val="20"/>
                  <w:lang w:val="nl-NL"/>
                </w:rPr>
                <w:t xml:space="preserve"> </w:t>
              </w:r>
              <w:r>
                <w:rPr>
                  <w:rFonts w:ascii="Arial" w:eastAsia="Times New Roman" w:hAnsi="Arial" w:cs="Arial"/>
                  <w:color w:val="000000"/>
                  <w:sz w:val="20"/>
                  <w:szCs w:val="20"/>
                  <w:lang w:val="nl-NL"/>
                </w:rPr>
                <w:t xml:space="preserve">van de termijn. </w:t>
              </w:r>
              <w:r>
                <w:rPr>
                  <w:rFonts w:ascii="Arial" w:eastAsia="Times New Roman" w:hAnsi="Arial" w:cs="Arial"/>
                  <w:color w:val="000000"/>
                  <w:sz w:val="20"/>
                  <w:szCs w:val="20"/>
                  <w:lang w:val="nl-NL"/>
                </w:rPr>
                <w:br/>
              </w:r>
            </w:ins>
            <w:ins w:id="14230" w:author="Arjan" w:date="2014-11-11T21:37:00Z">
              <w:r w:rsidR="00A044C0">
                <w:rPr>
                  <w:rFonts w:ascii="Arial" w:eastAsia="Times New Roman" w:hAnsi="Arial" w:cs="Arial"/>
                  <w:color w:val="000000"/>
                  <w:sz w:val="20"/>
                  <w:szCs w:val="20"/>
                  <w:lang w:val="nl-NL"/>
                </w:rPr>
                <w:t>Het betreft een subattribuutsoort van de groepattribuutsoort ‘</w:t>
              </w:r>
              <w:r w:rsidR="00DA5D93" w:rsidRPr="00BE10FF">
                <w:rPr>
                  <w:rFonts w:ascii="Arial" w:hAnsi="Arial" w:cs="Arial"/>
                  <w:szCs w:val="24"/>
                  <w:lang w:val="en-AU"/>
                </w:rPr>
                <w:fldChar w:fldCharType="begin" w:fldLock="1"/>
              </w:r>
              <w:r w:rsidR="00A044C0" w:rsidRPr="00BE10FF">
                <w:rPr>
                  <w:rFonts w:ascii="Arial" w:hAnsi="Arial" w:cs="Arial"/>
                  <w:szCs w:val="24"/>
                  <w:lang w:val="en-AU"/>
                </w:rPr>
                <w:instrText xml:space="preserve">MERGEFIELD </w:instrText>
              </w:r>
              <w:r w:rsidR="00A044C0" w:rsidRPr="00BE10FF">
                <w:rPr>
                  <w:rFonts w:ascii="Calibri" w:hAnsi="Calibri" w:cs="Arial"/>
                  <w:color w:val="0F0F0F"/>
                  <w:szCs w:val="24"/>
                </w:rPr>
                <w:instrText>Att.Name</w:instrText>
              </w:r>
              <w:r w:rsidR="00DA5D93" w:rsidRPr="00BE10FF">
                <w:rPr>
                  <w:rFonts w:ascii="Arial" w:hAnsi="Arial" w:cs="Arial"/>
                  <w:szCs w:val="24"/>
                  <w:lang w:val="en-AU"/>
                </w:rPr>
                <w:fldChar w:fldCharType="separate"/>
              </w:r>
            </w:ins>
            <w:ins w:id="14231" w:author="Arjan" w:date="2014-11-11T21:38:00Z">
              <w:r w:rsidR="00A044C0">
                <w:rPr>
                  <w:rFonts w:ascii="Calibri" w:hAnsi="Calibri" w:cs="Arial"/>
                  <w:color w:val="0F0F0F"/>
                  <w:szCs w:val="24"/>
                </w:rPr>
                <w:t>Servicenorm</w:t>
              </w:r>
            </w:ins>
            <w:ins w:id="14232" w:author="Arjan" w:date="2014-11-11T21:37:00Z">
              <w:r w:rsidR="00A044C0" w:rsidRPr="00BE10FF">
                <w:rPr>
                  <w:rFonts w:ascii="Calibri" w:hAnsi="Calibri" w:cs="Arial"/>
                  <w:color w:val="0F0F0F"/>
                  <w:szCs w:val="24"/>
                </w:rPr>
                <w:t xml:space="preserve"> behandeling</w:t>
              </w:r>
              <w:r w:rsidR="00DA5D93" w:rsidRPr="00BE10FF">
                <w:rPr>
                  <w:rFonts w:ascii="Arial" w:hAnsi="Arial" w:cs="Arial"/>
                  <w:szCs w:val="24"/>
                  <w:lang w:val="en-AU"/>
                </w:rPr>
                <w:fldChar w:fldCharType="end"/>
              </w:r>
              <w:r w:rsidR="00A044C0">
                <w:rPr>
                  <w:rFonts w:ascii="Arial" w:hAnsi="Arial" w:cs="Arial"/>
                  <w:szCs w:val="24"/>
                  <w:lang w:val="en-AU"/>
                </w:rPr>
                <w:t>’</w:t>
              </w:r>
            </w:ins>
            <w:ins w:id="14233" w:author="Arjan" w:date="2014-12-01T13:15:00Z">
              <w:r>
                <w:rPr>
                  <w:rFonts w:ascii="Arial" w:hAnsi="Arial" w:cs="Arial"/>
                  <w:szCs w:val="24"/>
                  <w:lang w:val="en-AU"/>
                </w:rPr>
                <w:t>.</w:t>
              </w:r>
            </w:ins>
          </w:p>
        </w:tc>
      </w:tr>
      <w:tr w:rsidR="00A044C0" w:rsidRPr="005E066D" w14:paraId="5CC0A842" w14:textId="77777777" w:rsidTr="00A044C0">
        <w:trPr>
          <w:trHeight w:val="232"/>
          <w:ins w:id="14234" w:author="Arjan" w:date="2014-11-11T21:37:00Z"/>
        </w:trPr>
        <w:tc>
          <w:tcPr>
            <w:tcW w:w="3780" w:type="dxa"/>
            <w:tcBorders>
              <w:top w:val="nil"/>
              <w:left w:val="nil"/>
              <w:bottom w:val="nil"/>
              <w:right w:val="nil"/>
            </w:tcBorders>
          </w:tcPr>
          <w:p w14:paraId="72E70316" w14:textId="77777777" w:rsidR="00A044C0" w:rsidRPr="00DD0F4F" w:rsidRDefault="00A044C0" w:rsidP="00A044C0">
            <w:pPr>
              <w:autoSpaceDE w:val="0"/>
              <w:autoSpaceDN w:val="0"/>
              <w:adjustRightInd w:val="0"/>
              <w:spacing w:after="0" w:line="240" w:lineRule="auto"/>
              <w:rPr>
                <w:ins w:id="14235" w:author="Arjan" w:date="2014-11-11T21:37: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236E625F" w14:textId="77777777" w:rsidR="00A044C0" w:rsidRPr="00DD0F4F" w:rsidRDefault="00A044C0" w:rsidP="00A044C0">
            <w:pPr>
              <w:autoSpaceDE w:val="0"/>
              <w:autoSpaceDN w:val="0"/>
              <w:adjustRightInd w:val="0"/>
              <w:spacing w:after="0" w:line="240" w:lineRule="auto"/>
              <w:rPr>
                <w:ins w:id="14236" w:author="Arjan" w:date="2014-11-11T21:37:00Z"/>
                <w:rFonts w:ascii="Arial" w:eastAsia="Times New Roman" w:hAnsi="Arial" w:cs="Arial"/>
                <w:color w:val="000000"/>
                <w:sz w:val="20"/>
                <w:szCs w:val="20"/>
                <w:lang w:val="nl-NL"/>
              </w:rPr>
            </w:pPr>
          </w:p>
        </w:tc>
      </w:tr>
      <w:tr w:rsidR="00A044C0" w:rsidRPr="00CD63CD" w14:paraId="5DB32775" w14:textId="77777777" w:rsidTr="00A044C0">
        <w:trPr>
          <w:trHeight w:val="232"/>
          <w:ins w:id="14237" w:author="Arjan" w:date="2014-11-11T21:37:00Z"/>
        </w:trPr>
        <w:tc>
          <w:tcPr>
            <w:tcW w:w="3780" w:type="dxa"/>
            <w:tcBorders>
              <w:top w:val="nil"/>
              <w:left w:val="nil"/>
              <w:bottom w:val="nil"/>
              <w:right w:val="nil"/>
            </w:tcBorders>
          </w:tcPr>
          <w:p w14:paraId="6603CC55" w14:textId="77777777" w:rsidR="00A044C0" w:rsidRPr="00CD63CD" w:rsidRDefault="00A044C0" w:rsidP="00A044C0">
            <w:pPr>
              <w:autoSpaceDE w:val="0"/>
              <w:autoSpaceDN w:val="0"/>
              <w:adjustRightInd w:val="0"/>
              <w:spacing w:after="0" w:line="240" w:lineRule="auto"/>
              <w:rPr>
                <w:ins w:id="14238" w:author="Arjan" w:date="2014-11-11T21:37:00Z"/>
                <w:rFonts w:ascii="Arial" w:eastAsia="Times New Roman" w:hAnsi="Arial" w:cs="Arial"/>
                <w:color w:val="000000"/>
                <w:sz w:val="20"/>
                <w:szCs w:val="20"/>
              </w:rPr>
            </w:pPr>
            <w:ins w:id="14239" w:author="Arjan" w:date="2014-11-11T21:37:00Z">
              <w:r w:rsidRPr="00CD63CD">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3AC2C959" w14:textId="77777777" w:rsidR="00A044C0" w:rsidRPr="00CD63CD" w:rsidRDefault="00A044C0" w:rsidP="00A044C0">
            <w:pPr>
              <w:autoSpaceDE w:val="0"/>
              <w:autoSpaceDN w:val="0"/>
              <w:adjustRightInd w:val="0"/>
              <w:spacing w:after="0" w:line="240" w:lineRule="auto"/>
              <w:rPr>
                <w:ins w:id="14240" w:author="Arjan" w:date="2014-11-11T21:37:00Z"/>
                <w:rFonts w:ascii="Arial" w:eastAsia="Times New Roman" w:hAnsi="Arial" w:cs="Arial"/>
                <w:color w:val="000000"/>
                <w:sz w:val="20"/>
                <w:szCs w:val="20"/>
              </w:rPr>
            </w:pPr>
            <w:ins w:id="14241" w:author="Arjan" w:date="2014-11-11T21:37:00Z">
              <w:r>
                <w:rPr>
                  <w:rFonts w:ascii="Arial" w:hAnsi="Arial" w:cs="Arial"/>
                  <w:sz w:val="20"/>
                  <w:szCs w:val="20"/>
                  <w:lang w:val="en-AU"/>
                </w:rPr>
                <w:t>N3</w:t>
              </w:r>
            </w:ins>
          </w:p>
        </w:tc>
      </w:tr>
      <w:tr w:rsidR="00A044C0" w:rsidRPr="00CD63CD" w14:paraId="33EE505B" w14:textId="77777777" w:rsidTr="00A044C0">
        <w:trPr>
          <w:trHeight w:val="232"/>
          <w:ins w:id="14242" w:author="Arjan" w:date="2014-11-11T21:37:00Z"/>
        </w:trPr>
        <w:tc>
          <w:tcPr>
            <w:tcW w:w="3780" w:type="dxa"/>
            <w:tcBorders>
              <w:top w:val="nil"/>
              <w:left w:val="nil"/>
              <w:bottom w:val="nil"/>
              <w:right w:val="nil"/>
            </w:tcBorders>
          </w:tcPr>
          <w:p w14:paraId="3CFDA253" w14:textId="77777777" w:rsidR="00A044C0" w:rsidRPr="00CD63CD" w:rsidRDefault="00A044C0" w:rsidP="00A044C0">
            <w:pPr>
              <w:autoSpaceDE w:val="0"/>
              <w:autoSpaceDN w:val="0"/>
              <w:adjustRightInd w:val="0"/>
              <w:spacing w:after="0" w:line="240" w:lineRule="auto"/>
              <w:rPr>
                <w:ins w:id="14243"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6949166D" w14:textId="77777777" w:rsidR="00A044C0" w:rsidRPr="00CD63CD" w:rsidRDefault="00A044C0" w:rsidP="00A044C0">
            <w:pPr>
              <w:autoSpaceDE w:val="0"/>
              <w:autoSpaceDN w:val="0"/>
              <w:adjustRightInd w:val="0"/>
              <w:spacing w:after="0" w:line="240" w:lineRule="auto"/>
              <w:rPr>
                <w:ins w:id="14244" w:author="Arjan" w:date="2014-11-11T21:37:00Z"/>
                <w:rFonts w:ascii="Arial" w:eastAsia="Times New Roman" w:hAnsi="Arial" w:cs="Arial"/>
                <w:color w:val="000000"/>
                <w:sz w:val="20"/>
                <w:szCs w:val="20"/>
              </w:rPr>
            </w:pPr>
          </w:p>
        </w:tc>
      </w:tr>
      <w:tr w:rsidR="00A044C0" w:rsidRPr="005E066D" w14:paraId="218D9D47" w14:textId="77777777" w:rsidTr="00A044C0">
        <w:trPr>
          <w:trHeight w:val="232"/>
          <w:ins w:id="14245" w:author="Arjan" w:date="2014-11-11T21:37:00Z"/>
        </w:trPr>
        <w:tc>
          <w:tcPr>
            <w:tcW w:w="3780" w:type="dxa"/>
            <w:tcBorders>
              <w:top w:val="nil"/>
              <w:left w:val="nil"/>
              <w:bottom w:val="nil"/>
              <w:right w:val="nil"/>
            </w:tcBorders>
          </w:tcPr>
          <w:p w14:paraId="588D7718" w14:textId="77777777" w:rsidR="00A044C0" w:rsidRPr="00CD63CD" w:rsidRDefault="00A044C0" w:rsidP="00A044C0">
            <w:pPr>
              <w:autoSpaceDE w:val="0"/>
              <w:autoSpaceDN w:val="0"/>
              <w:adjustRightInd w:val="0"/>
              <w:spacing w:after="0" w:line="240" w:lineRule="auto"/>
              <w:rPr>
                <w:ins w:id="14246" w:author="Arjan" w:date="2014-11-11T21:37:00Z"/>
                <w:rFonts w:ascii="Arial" w:eastAsia="Times New Roman" w:hAnsi="Arial" w:cs="Arial"/>
                <w:color w:val="000000"/>
                <w:sz w:val="20"/>
                <w:szCs w:val="20"/>
              </w:rPr>
            </w:pPr>
            <w:ins w:id="14247" w:author="Arjan" w:date="2014-11-11T21:37:00Z">
              <w:r w:rsidRPr="00CD63CD">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461EAADC" w14:textId="77777777" w:rsidR="00A044C0" w:rsidRPr="00DD0F4F" w:rsidRDefault="00A044C0" w:rsidP="00A044C0">
            <w:pPr>
              <w:autoSpaceDE w:val="0"/>
              <w:autoSpaceDN w:val="0"/>
              <w:adjustRightInd w:val="0"/>
              <w:spacing w:after="0" w:line="240" w:lineRule="auto"/>
              <w:rPr>
                <w:ins w:id="14248" w:author="Arjan" w:date="2014-11-11T21:37:00Z"/>
                <w:rFonts w:ascii="Arial" w:eastAsia="Times New Roman" w:hAnsi="Arial" w:cs="Arial"/>
                <w:color w:val="000000"/>
                <w:sz w:val="20"/>
                <w:szCs w:val="20"/>
                <w:lang w:val="nl-NL"/>
              </w:rPr>
            </w:pPr>
            <w:ins w:id="14249" w:author="Arjan" w:date="2014-11-11T21:37:00Z">
              <w:r>
                <w:rPr>
                  <w:rFonts w:ascii="Arial" w:eastAsia="Times New Roman" w:hAnsi="Arial" w:cs="Arial"/>
                  <w:color w:val="000000"/>
                  <w:sz w:val="20"/>
                  <w:szCs w:val="20"/>
                  <w:lang w:val="nl-NL"/>
                </w:rPr>
                <w:t>1 - 999</w:t>
              </w:r>
            </w:ins>
          </w:p>
        </w:tc>
      </w:tr>
      <w:tr w:rsidR="00A044C0" w:rsidRPr="005E066D" w14:paraId="29F64029" w14:textId="77777777" w:rsidTr="00A044C0">
        <w:trPr>
          <w:trHeight w:val="232"/>
          <w:ins w:id="14250" w:author="Arjan" w:date="2014-11-11T21:37:00Z"/>
        </w:trPr>
        <w:tc>
          <w:tcPr>
            <w:tcW w:w="3780" w:type="dxa"/>
            <w:tcBorders>
              <w:top w:val="nil"/>
              <w:left w:val="nil"/>
              <w:bottom w:val="nil"/>
              <w:right w:val="nil"/>
            </w:tcBorders>
          </w:tcPr>
          <w:p w14:paraId="50D78116" w14:textId="77777777" w:rsidR="00A044C0" w:rsidRPr="00DD0F4F" w:rsidRDefault="00A044C0" w:rsidP="00A044C0">
            <w:pPr>
              <w:autoSpaceDE w:val="0"/>
              <w:autoSpaceDN w:val="0"/>
              <w:adjustRightInd w:val="0"/>
              <w:spacing w:after="0" w:line="240" w:lineRule="auto"/>
              <w:rPr>
                <w:ins w:id="14251" w:author="Arjan" w:date="2014-11-11T21:37: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76801017" w14:textId="77777777" w:rsidR="00A044C0" w:rsidRPr="00DD0F4F" w:rsidRDefault="00A044C0" w:rsidP="00A044C0">
            <w:pPr>
              <w:autoSpaceDE w:val="0"/>
              <w:autoSpaceDN w:val="0"/>
              <w:adjustRightInd w:val="0"/>
              <w:spacing w:after="0" w:line="240" w:lineRule="auto"/>
              <w:rPr>
                <w:ins w:id="14252" w:author="Arjan" w:date="2014-11-11T21:37:00Z"/>
                <w:rFonts w:ascii="Arial" w:eastAsia="Times New Roman" w:hAnsi="Arial" w:cs="Arial"/>
                <w:color w:val="000000"/>
                <w:sz w:val="20"/>
                <w:szCs w:val="20"/>
                <w:lang w:val="nl-NL"/>
              </w:rPr>
            </w:pPr>
          </w:p>
        </w:tc>
      </w:tr>
      <w:tr w:rsidR="00A044C0" w:rsidRPr="00CD63CD" w14:paraId="2095A3CC" w14:textId="77777777" w:rsidTr="00A044C0">
        <w:trPr>
          <w:trHeight w:val="232"/>
          <w:ins w:id="14253" w:author="Arjan" w:date="2014-11-11T21:37:00Z"/>
        </w:trPr>
        <w:tc>
          <w:tcPr>
            <w:tcW w:w="3780" w:type="dxa"/>
            <w:tcBorders>
              <w:top w:val="nil"/>
              <w:left w:val="nil"/>
              <w:bottom w:val="nil"/>
              <w:right w:val="nil"/>
            </w:tcBorders>
          </w:tcPr>
          <w:p w14:paraId="67083DD5" w14:textId="77777777" w:rsidR="00A044C0" w:rsidRPr="00CD63CD" w:rsidRDefault="00A044C0" w:rsidP="00A044C0">
            <w:pPr>
              <w:autoSpaceDE w:val="0"/>
              <w:autoSpaceDN w:val="0"/>
              <w:adjustRightInd w:val="0"/>
              <w:spacing w:after="0" w:line="240" w:lineRule="auto"/>
              <w:rPr>
                <w:ins w:id="14254" w:author="Arjan" w:date="2014-11-11T21:37:00Z"/>
                <w:rFonts w:ascii="Arial" w:eastAsia="Times New Roman" w:hAnsi="Arial" w:cs="Arial"/>
                <w:color w:val="000000"/>
                <w:sz w:val="20"/>
                <w:szCs w:val="20"/>
              </w:rPr>
            </w:pPr>
            <w:ins w:id="14255" w:author="Arjan" w:date="2014-11-11T21:37:00Z">
              <w:r w:rsidRPr="00CD63C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42390585" w14:textId="77777777" w:rsidR="00A044C0" w:rsidRPr="00CD63CD" w:rsidRDefault="00A044C0" w:rsidP="00A044C0">
            <w:pPr>
              <w:autoSpaceDE w:val="0"/>
              <w:autoSpaceDN w:val="0"/>
              <w:adjustRightInd w:val="0"/>
              <w:spacing w:after="0" w:line="240" w:lineRule="auto"/>
              <w:rPr>
                <w:ins w:id="14256" w:author="Arjan" w:date="2014-11-11T21:37:00Z"/>
                <w:rFonts w:ascii="Arial" w:eastAsia="Times New Roman" w:hAnsi="Arial" w:cs="Arial"/>
                <w:color w:val="000000"/>
                <w:sz w:val="20"/>
                <w:szCs w:val="20"/>
              </w:rPr>
            </w:pPr>
            <w:ins w:id="14257" w:author="Arjan" w:date="2014-11-11T21:37:00Z">
              <w:r>
                <w:rPr>
                  <w:rFonts w:ascii="Arial" w:eastAsia="Times New Roman" w:hAnsi="Arial" w:cs="Arial"/>
                  <w:color w:val="000000"/>
                  <w:sz w:val="20"/>
                  <w:szCs w:val="20"/>
                </w:rPr>
                <w:t>Zie groep</w:t>
              </w:r>
            </w:ins>
          </w:p>
        </w:tc>
      </w:tr>
      <w:tr w:rsidR="00A044C0" w:rsidRPr="00CD63CD" w14:paraId="490CF62D" w14:textId="77777777" w:rsidTr="00A044C0">
        <w:trPr>
          <w:trHeight w:val="232"/>
          <w:ins w:id="14258" w:author="Arjan" w:date="2014-11-11T21:37:00Z"/>
        </w:trPr>
        <w:tc>
          <w:tcPr>
            <w:tcW w:w="3780" w:type="dxa"/>
            <w:tcBorders>
              <w:top w:val="nil"/>
              <w:left w:val="nil"/>
              <w:bottom w:val="nil"/>
              <w:right w:val="nil"/>
            </w:tcBorders>
          </w:tcPr>
          <w:p w14:paraId="27B992D7" w14:textId="77777777" w:rsidR="00A044C0" w:rsidRPr="00CD63CD" w:rsidRDefault="00A044C0" w:rsidP="00A044C0">
            <w:pPr>
              <w:autoSpaceDE w:val="0"/>
              <w:autoSpaceDN w:val="0"/>
              <w:adjustRightInd w:val="0"/>
              <w:spacing w:after="0" w:line="240" w:lineRule="auto"/>
              <w:rPr>
                <w:ins w:id="14259"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154311C2" w14:textId="77777777" w:rsidR="00A044C0" w:rsidRPr="00CD63CD" w:rsidRDefault="00A044C0" w:rsidP="00A044C0">
            <w:pPr>
              <w:autoSpaceDE w:val="0"/>
              <w:autoSpaceDN w:val="0"/>
              <w:adjustRightInd w:val="0"/>
              <w:spacing w:after="0" w:line="240" w:lineRule="auto"/>
              <w:rPr>
                <w:ins w:id="14260" w:author="Arjan" w:date="2014-11-11T21:37:00Z"/>
                <w:rFonts w:ascii="Arial" w:eastAsia="Times New Roman" w:hAnsi="Arial" w:cs="Arial"/>
                <w:color w:val="000000"/>
                <w:sz w:val="20"/>
                <w:szCs w:val="20"/>
              </w:rPr>
            </w:pPr>
          </w:p>
        </w:tc>
      </w:tr>
      <w:tr w:rsidR="00A044C0" w:rsidRPr="00CD63CD" w14:paraId="1E2A1316" w14:textId="77777777" w:rsidTr="00A044C0">
        <w:trPr>
          <w:trHeight w:val="232"/>
          <w:ins w:id="14261" w:author="Arjan" w:date="2014-11-11T21:37:00Z"/>
        </w:trPr>
        <w:tc>
          <w:tcPr>
            <w:tcW w:w="3780" w:type="dxa"/>
            <w:tcBorders>
              <w:top w:val="nil"/>
              <w:left w:val="nil"/>
              <w:bottom w:val="nil"/>
              <w:right w:val="nil"/>
            </w:tcBorders>
          </w:tcPr>
          <w:p w14:paraId="114CE6C1" w14:textId="77777777" w:rsidR="00A044C0" w:rsidRPr="00CD63CD" w:rsidRDefault="00A044C0" w:rsidP="00A044C0">
            <w:pPr>
              <w:autoSpaceDE w:val="0"/>
              <w:autoSpaceDN w:val="0"/>
              <w:adjustRightInd w:val="0"/>
              <w:spacing w:after="0" w:line="240" w:lineRule="auto"/>
              <w:rPr>
                <w:ins w:id="14262" w:author="Arjan" w:date="2014-11-11T21:37:00Z"/>
                <w:rFonts w:ascii="Arial" w:eastAsia="Times New Roman" w:hAnsi="Arial" w:cs="Arial"/>
                <w:color w:val="000000"/>
                <w:sz w:val="20"/>
                <w:szCs w:val="20"/>
              </w:rPr>
            </w:pPr>
            <w:ins w:id="14263" w:author="Arjan" w:date="2014-11-11T21:37:00Z">
              <w:r w:rsidRPr="00CD63C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4E3D3BC0" w14:textId="77777777" w:rsidR="00A044C0" w:rsidRPr="00CD63CD" w:rsidRDefault="00A044C0" w:rsidP="00A044C0">
            <w:pPr>
              <w:autoSpaceDE w:val="0"/>
              <w:autoSpaceDN w:val="0"/>
              <w:adjustRightInd w:val="0"/>
              <w:spacing w:after="0" w:line="240" w:lineRule="auto"/>
              <w:rPr>
                <w:ins w:id="14264" w:author="Arjan" w:date="2014-11-11T21:37:00Z"/>
                <w:rFonts w:ascii="Arial" w:eastAsia="Times New Roman" w:hAnsi="Arial" w:cs="Arial"/>
                <w:color w:val="000000"/>
                <w:sz w:val="20"/>
                <w:szCs w:val="20"/>
              </w:rPr>
            </w:pPr>
            <w:ins w:id="14265" w:author="Arjan" w:date="2014-11-11T21:37:00Z">
              <w:r>
                <w:rPr>
                  <w:rFonts w:ascii="Arial" w:eastAsia="Times New Roman" w:hAnsi="Arial" w:cs="Arial"/>
                  <w:color w:val="000000"/>
                  <w:sz w:val="20"/>
                  <w:szCs w:val="20"/>
                </w:rPr>
                <w:t>Zie groep</w:t>
              </w:r>
            </w:ins>
          </w:p>
        </w:tc>
      </w:tr>
      <w:tr w:rsidR="00A044C0" w:rsidRPr="00CD63CD" w14:paraId="28BD48B8" w14:textId="77777777" w:rsidTr="00A044C0">
        <w:trPr>
          <w:trHeight w:val="232"/>
          <w:ins w:id="14266" w:author="Arjan" w:date="2014-11-11T21:37:00Z"/>
        </w:trPr>
        <w:tc>
          <w:tcPr>
            <w:tcW w:w="3780" w:type="dxa"/>
            <w:tcBorders>
              <w:top w:val="nil"/>
              <w:left w:val="nil"/>
              <w:bottom w:val="nil"/>
              <w:right w:val="nil"/>
            </w:tcBorders>
          </w:tcPr>
          <w:p w14:paraId="4F2B00C4" w14:textId="77777777" w:rsidR="00A044C0" w:rsidRPr="00CD63CD" w:rsidRDefault="00A044C0" w:rsidP="00A044C0">
            <w:pPr>
              <w:autoSpaceDE w:val="0"/>
              <w:autoSpaceDN w:val="0"/>
              <w:adjustRightInd w:val="0"/>
              <w:spacing w:after="0" w:line="240" w:lineRule="auto"/>
              <w:rPr>
                <w:ins w:id="14267"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3FC94DDF" w14:textId="77777777" w:rsidR="00A044C0" w:rsidRPr="00CD63CD" w:rsidRDefault="00A044C0" w:rsidP="00A044C0">
            <w:pPr>
              <w:autoSpaceDE w:val="0"/>
              <w:autoSpaceDN w:val="0"/>
              <w:adjustRightInd w:val="0"/>
              <w:spacing w:after="0" w:line="240" w:lineRule="auto"/>
              <w:rPr>
                <w:ins w:id="14268" w:author="Arjan" w:date="2014-11-11T21:37:00Z"/>
                <w:rFonts w:ascii="Arial" w:eastAsia="Times New Roman" w:hAnsi="Arial" w:cs="Arial"/>
                <w:color w:val="000000"/>
                <w:sz w:val="20"/>
                <w:szCs w:val="20"/>
              </w:rPr>
            </w:pPr>
          </w:p>
        </w:tc>
      </w:tr>
      <w:tr w:rsidR="00A044C0" w:rsidRPr="00CD63CD" w14:paraId="0B192E44" w14:textId="77777777" w:rsidTr="00A044C0">
        <w:trPr>
          <w:trHeight w:val="232"/>
          <w:ins w:id="14269" w:author="Arjan" w:date="2014-11-11T21:37:00Z"/>
        </w:trPr>
        <w:tc>
          <w:tcPr>
            <w:tcW w:w="3780" w:type="dxa"/>
            <w:tcBorders>
              <w:top w:val="nil"/>
              <w:left w:val="nil"/>
              <w:bottom w:val="nil"/>
              <w:right w:val="nil"/>
            </w:tcBorders>
          </w:tcPr>
          <w:p w14:paraId="009B731E" w14:textId="77777777" w:rsidR="00A044C0" w:rsidRPr="00CD63CD" w:rsidRDefault="00A044C0" w:rsidP="00A044C0">
            <w:pPr>
              <w:autoSpaceDE w:val="0"/>
              <w:autoSpaceDN w:val="0"/>
              <w:adjustRightInd w:val="0"/>
              <w:spacing w:after="0" w:line="240" w:lineRule="auto"/>
              <w:rPr>
                <w:ins w:id="14270" w:author="Arjan" w:date="2014-11-11T21:37:00Z"/>
                <w:rFonts w:ascii="Arial" w:eastAsia="Times New Roman" w:hAnsi="Arial" w:cs="Arial"/>
                <w:color w:val="000000"/>
                <w:sz w:val="20"/>
                <w:szCs w:val="20"/>
              </w:rPr>
            </w:pPr>
            <w:ins w:id="14271" w:author="Arjan" w:date="2014-11-11T21:37:00Z">
              <w:r w:rsidRPr="00CD63C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669C092F" w14:textId="77777777" w:rsidR="00A044C0" w:rsidRPr="00CD63CD" w:rsidRDefault="00A044C0" w:rsidP="00A044C0">
            <w:pPr>
              <w:autoSpaceDE w:val="0"/>
              <w:autoSpaceDN w:val="0"/>
              <w:adjustRightInd w:val="0"/>
              <w:spacing w:after="0" w:line="240" w:lineRule="auto"/>
              <w:rPr>
                <w:ins w:id="14272" w:author="Arjan" w:date="2014-11-11T21:37:00Z"/>
                <w:rFonts w:ascii="Arial" w:eastAsia="Times New Roman" w:hAnsi="Arial" w:cs="Arial"/>
                <w:color w:val="000000"/>
                <w:sz w:val="20"/>
                <w:szCs w:val="20"/>
              </w:rPr>
            </w:pPr>
          </w:p>
        </w:tc>
      </w:tr>
      <w:tr w:rsidR="00A044C0" w:rsidRPr="00CD63CD" w14:paraId="61A75233" w14:textId="77777777" w:rsidTr="00A044C0">
        <w:trPr>
          <w:trHeight w:val="232"/>
          <w:ins w:id="14273" w:author="Arjan" w:date="2014-11-11T21:37:00Z"/>
        </w:trPr>
        <w:tc>
          <w:tcPr>
            <w:tcW w:w="3780" w:type="dxa"/>
            <w:tcBorders>
              <w:top w:val="nil"/>
              <w:left w:val="nil"/>
              <w:bottom w:val="nil"/>
              <w:right w:val="nil"/>
            </w:tcBorders>
          </w:tcPr>
          <w:p w14:paraId="60108BA4" w14:textId="77777777" w:rsidR="00A044C0" w:rsidRPr="00CD63CD" w:rsidRDefault="00A044C0" w:rsidP="00A044C0">
            <w:pPr>
              <w:autoSpaceDE w:val="0"/>
              <w:autoSpaceDN w:val="0"/>
              <w:adjustRightInd w:val="0"/>
              <w:spacing w:after="0" w:line="240" w:lineRule="auto"/>
              <w:rPr>
                <w:ins w:id="14274"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75CA0178" w14:textId="77777777" w:rsidR="00A044C0" w:rsidRPr="00CD63CD" w:rsidRDefault="00A044C0" w:rsidP="00A044C0">
            <w:pPr>
              <w:autoSpaceDE w:val="0"/>
              <w:autoSpaceDN w:val="0"/>
              <w:adjustRightInd w:val="0"/>
              <w:spacing w:after="0" w:line="240" w:lineRule="auto"/>
              <w:rPr>
                <w:ins w:id="14275" w:author="Arjan" w:date="2014-11-11T21:37:00Z"/>
                <w:rFonts w:ascii="Arial" w:eastAsia="Times New Roman" w:hAnsi="Arial" w:cs="Arial"/>
                <w:color w:val="000000"/>
                <w:sz w:val="20"/>
                <w:szCs w:val="20"/>
              </w:rPr>
            </w:pPr>
          </w:p>
        </w:tc>
      </w:tr>
      <w:tr w:rsidR="00A044C0" w:rsidRPr="00CD63CD" w14:paraId="08002FC9" w14:textId="77777777" w:rsidTr="00A044C0">
        <w:trPr>
          <w:trHeight w:val="232"/>
          <w:ins w:id="14276" w:author="Arjan" w:date="2014-11-11T21:37:00Z"/>
        </w:trPr>
        <w:tc>
          <w:tcPr>
            <w:tcW w:w="3780" w:type="dxa"/>
            <w:tcBorders>
              <w:top w:val="nil"/>
              <w:left w:val="nil"/>
              <w:bottom w:val="nil"/>
              <w:right w:val="nil"/>
            </w:tcBorders>
          </w:tcPr>
          <w:p w14:paraId="6B09673C" w14:textId="77777777" w:rsidR="00A044C0" w:rsidRPr="00CD63CD" w:rsidRDefault="00A044C0" w:rsidP="00A044C0">
            <w:pPr>
              <w:autoSpaceDE w:val="0"/>
              <w:autoSpaceDN w:val="0"/>
              <w:adjustRightInd w:val="0"/>
              <w:spacing w:after="0" w:line="240" w:lineRule="auto"/>
              <w:rPr>
                <w:ins w:id="14277" w:author="Arjan" w:date="2014-11-11T21:37:00Z"/>
                <w:rFonts w:ascii="Arial" w:eastAsia="Times New Roman" w:hAnsi="Arial" w:cs="Arial"/>
                <w:color w:val="000000"/>
                <w:sz w:val="20"/>
                <w:szCs w:val="20"/>
              </w:rPr>
            </w:pPr>
            <w:ins w:id="14278" w:author="Arjan" w:date="2014-11-11T21:37:00Z">
              <w:r w:rsidRPr="00CD63C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62CA5A89" w14:textId="77777777" w:rsidR="00A044C0" w:rsidRPr="00CD63CD" w:rsidRDefault="00A044C0" w:rsidP="00A044C0">
            <w:pPr>
              <w:autoSpaceDE w:val="0"/>
              <w:autoSpaceDN w:val="0"/>
              <w:adjustRightInd w:val="0"/>
              <w:spacing w:after="0" w:line="240" w:lineRule="auto"/>
              <w:rPr>
                <w:ins w:id="14279" w:author="Arjan" w:date="2014-11-11T21:37:00Z"/>
                <w:rFonts w:ascii="Arial" w:eastAsia="Times New Roman" w:hAnsi="Arial" w:cs="Arial"/>
                <w:color w:val="000000"/>
                <w:sz w:val="20"/>
                <w:szCs w:val="20"/>
              </w:rPr>
            </w:pPr>
            <w:ins w:id="14280" w:author="Arjan" w:date="2014-11-11T21:37:00Z">
              <w:r>
                <w:rPr>
                  <w:rFonts w:ascii="Arial" w:eastAsia="Times New Roman" w:hAnsi="Arial" w:cs="Arial"/>
                  <w:color w:val="000000"/>
                  <w:sz w:val="20"/>
                  <w:szCs w:val="20"/>
                </w:rPr>
                <w:t>Zie groep</w:t>
              </w:r>
            </w:ins>
          </w:p>
        </w:tc>
      </w:tr>
      <w:tr w:rsidR="00A044C0" w:rsidRPr="00CD63CD" w14:paraId="5F2949E3" w14:textId="77777777" w:rsidTr="00A044C0">
        <w:trPr>
          <w:trHeight w:val="232"/>
          <w:ins w:id="14281" w:author="Arjan" w:date="2014-11-11T21:37:00Z"/>
        </w:trPr>
        <w:tc>
          <w:tcPr>
            <w:tcW w:w="3780" w:type="dxa"/>
            <w:tcBorders>
              <w:top w:val="nil"/>
              <w:left w:val="nil"/>
              <w:bottom w:val="nil"/>
              <w:right w:val="nil"/>
            </w:tcBorders>
          </w:tcPr>
          <w:p w14:paraId="0A35E8B9" w14:textId="77777777" w:rsidR="00A044C0" w:rsidRPr="00CD63CD" w:rsidRDefault="00A044C0" w:rsidP="00A044C0">
            <w:pPr>
              <w:autoSpaceDE w:val="0"/>
              <w:autoSpaceDN w:val="0"/>
              <w:adjustRightInd w:val="0"/>
              <w:spacing w:after="0" w:line="240" w:lineRule="auto"/>
              <w:rPr>
                <w:ins w:id="14282"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512DA53F" w14:textId="77777777" w:rsidR="00A044C0" w:rsidRPr="00CD63CD" w:rsidRDefault="00A044C0" w:rsidP="00A044C0">
            <w:pPr>
              <w:autoSpaceDE w:val="0"/>
              <w:autoSpaceDN w:val="0"/>
              <w:adjustRightInd w:val="0"/>
              <w:spacing w:after="0" w:line="240" w:lineRule="auto"/>
              <w:rPr>
                <w:ins w:id="14283" w:author="Arjan" w:date="2014-11-11T21:37:00Z"/>
                <w:rFonts w:ascii="Arial" w:eastAsia="Times New Roman" w:hAnsi="Arial" w:cs="Arial"/>
                <w:color w:val="000000"/>
                <w:sz w:val="20"/>
                <w:szCs w:val="20"/>
              </w:rPr>
            </w:pPr>
          </w:p>
        </w:tc>
      </w:tr>
      <w:tr w:rsidR="00A044C0" w:rsidRPr="00CD63CD" w14:paraId="4A49EC8E" w14:textId="77777777" w:rsidTr="00A044C0">
        <w:trPr>
          <w:trHeight w:val="232"/>
          <w:ins w:id="14284" w:author="Arjan" w:date="2014-11-11T21:37:00Z"/>
        </w:trPr>
        <w:tc>
          <w:tcPr>
            <w:tcW w:w="3780" w:type="dxa"/>
            <w:tcBorders>
              <w:top w:val="nil"/>
              <w:left w:val="nil"/>
              <w:bottom w:val="nil"/>
              <w:right w:val="nil"/>
            </w:tcBorders>
          </w:tcPr>
          <w:p w14:paraId="4E0467CD" w14:textId="77777777" w:rsidR="00A044C0" w:rsidRPr="00CD63CD" w:rsidRDefault="00A044C0" w:rsidP="00A044C0">
            <w:pPr>
              <w:autoSpaceDE w:val="0"/>
              <w:autoSpaceDN w:val="0"/>
              <w:adjustRightInd w:val="0"/>
              <w:spacing w:after="0" w:line="240" w:lineRule="auto"/>
              <w:rPr>
                <w:ins w:id="14285" w:author="Arjan" w:date="2014-11-11T21:37:00Z"/>
                <w:rFonts w:ascii="Arial" w:eastAsia="Times New Roman" w:hAnsi="Arial" w:cs="Arial"/>
                <w:color w:val="000000"/>
                <w:sz w:val="20"/>
                <w:szCs w:val="20"/>
              </w:rPr>
            </w:pPr>
            <w:ins w:id="14286" w:author="Arjan" w:date="2014-11-11T21:37:00Z">
              <w:r w:rsidRPr="00CD63CD">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1A0EF140" w14:textId="77777777" w:rsidR="00A044C0" w:rsidRPr="00CD63CD" w:rsidRDefault="00A044C0" w:rsidP="00A044C0">
            <w:pPr>
              <w:autoSpaceDE w:val="0"/>
              <w:autoSpaceDN w:val="0"/>
              <w:adjustRightInd w:val="0"/>
              <w:spacing w:after="0" w:line="240" w:lineRule="auto"/>
              <w:rPr>
                <w:ins w:id="14287" w:author="Arjan" w:date="2014-11-11T21:37:00Z"/>
                <w:rFonts w:ascii="Arial" w:eastAsia="Times New Roman" w:hAnsi="Arial" w:cs="Arial"/>
                <w:color w:val="000000"/>
                <w:sz w:val="20"/>
                <w:szCs w:val="20"/>
              </w:rPr>
            </w:pPr>
            <w:ins w:id="14288" w:author="Arjan" w:date="2014-11-11T21:37:00Z">
              <w:r>
                <w:rPr>
                  <w:rFonts w:ascii="Arial" w:eastAsia="Times New Roman" w:hAnsi="Arial" w:cs="Arial"/>
                  <w:color w:val="000000"/>
                  <w:sz w:val="20"/>
                  <w:szCs w:val="20"/>
                </w:rPr>
                <w:t>Zie groep</w:t>
              </w:r>
            </w:ins>
          </w:p>
        </w:tc>
      </w:tr>
      <w:tr w:rsidR="00A044C0" w:rsidRPr="00CD63CD" w14:paraId="1554DA9B" w14:textId="77777777" w:rsidTr="00A044C0">
        <w:trPr>
          <w:trHeight w:val="232"/>
          <w:ins w:id="14289" w:author="Arjan" w:date="2014-11-11T21:37:00Z"/>
        </w:trPr>
        <w:tc>
          <w:tcPr>
            <w:tcW w:w="3780" w:type="dxa"/>
            <w:tcBorders>
              <w:top w:val="nil"/>
              <w:left w:val="nil"/>
              <w:bottom w:val="nil"/>
              <w:right w:val="nil"/>
            </w:tcBorders>
          </w:tcPr>
          <w:p w14:paraId="1104E84B" w14:textId="77777777" w:rsidR="00A044C0" w:rsidRPr="00CD63CD" w:rsidRDefault="00A044C0" w:rsidP="00A044C0">
            <w:pPr>
              <w:autoSpaceDE w:val="0"/>
              <w:autoSpaceDN w:val="0"/>
              <w:adjustRightInd w:val="0"/>
              <w:spacing w:after="0" w:line="240" w:lineRule="auto"/>
              <w:rPr>
                <w:ins w:id="14290"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04503D85" w14:textId="77777777" w:rsidR="00A044C0" w:rsidRPr="00CD63CD" w:rsidRDefault="00A044C0" w:rsidP="00A044C0">
            <w:pPr>
              <w:autoSpaceDE w:val="0"/>
              <w:autoSpaceDN w:val="0"/>
              <w:adjustRightInd w:val="0"/>
              <w:spacing w:after="0" w:line="240" w:lineRule="auto"/>
              <w:rPr>
                <w:ins w:id="14291" w:author="Arjan" w:date="2014-11-11T21:37:00Z"/>
                <w:rFonts w:ascii="Arial" w:eastAsia="Times New Roman" w:hAnsi="Arial" w:cs="Arial"/>
                <w:color w:val="000000"/>
                <w:sz w:val="20"/>
                <w:szCs w:val="20"/>
              </w:rPr>
            </w:pPr>
          </w:p>
        </w:tc>
      </w:tr>
      <w:tr w:rsidR="00A044C0" w:rsidRPr="00CD63CD" w14:paraId="607AE459" w14:textId="77777777" w:rsidTr="00A044C0">
        <w:trPr>
          <w:trHeight w:val="232"/>
          <w:ins w:id="14292" w:author="Arjan" w:date="2014-11-11T21:37:00Z"/>
        </w:trPr>
        <w:tc>
          <w:tcPr>
            <w:tcW w:w="3780" w:type="dxa"/>
            <w:tcBorders>
              <w:top w:val="nil"/>
              <w:left w:val="nil"/>
              <w:bottom w:val="nil"/>
              <w:right w:val="nil"/>
            </w:tcBorders>
          </w:tcPr>
          <w:p w14:paraId="73532421" w14:textId="77777777" w:rsidR="00A044C0" w:rsidRPr="00CD63CD" w:rsidRDefault="00A044C0" w:rsidP="00A044C0">
            <w:pPr>
              <w:autoSpaceDE w:val="0"/>
              <w:autoSpaceDN w:val="0"/>
              <w:adjustRightInd w:val="0"/>
              <w:spacing w:after="0" w:line="240" w:lineRule="auto"/>
              <w:rPr>
                <w:ins w:id="14293" w:author="Arjan" w:date="2014-11-11T21:37:00Z"/>
                <w:rFonts w:ascii="Arial" w:eastAsia="Times New Roman" w:hAnsi="Arial" w:cs="Arial"/>
                <w:color w:val="000000"/>
                <w:sz w:val="20"/>
                <w:szCs w:val="20"/>
              </w:rPr>
            </w:pPr>
            <w:ins w:id="14294" w:author="Arjan" w:date="2014-11-11T21:37:00Z">
              <w:r w:rsidRPr="00CD63CD">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579DEC30" w14:textId="77777777" w:rsidR="00A044C0" w:rsidRPr="00CD63CD" w:rsidRDefault="00DA5D93" w:rsidP="00A044C0">
            <w:pPr>
              <w:autoSpaceDE w:val="0"/>
              <w:autoSpaceDN w:val="0"/>
              <w:adjustRightInd w:val="0"/>
              <w:spacing w:after="0" w:line="240" w:lineRule="auto"/>
              <w:rPr>
                <w:ins w:id="14295" w:author="Arjan" w:date="2014-11-11T21:37:00Z"/>
                <w:rFonts w:ascii="Arial" w:eastAsia="Times New Roman" w:hAnsi="Arial" w:cs="Arial"/>
                <w:color w:val="000000"/>
                <w:sz w:val="20"/>
                <w:szCs w:val="20"/>
              </w:rPr>
            </w:pPr>
            <w:ins w:id="14296" w:author="Arjan" w:date="2014-11-11T21:37:00Z">
              <w:r w:rsidRPr="00CD63CD">
                <w:rPr>
                  <w:rFonts w:ascii="Arial" w:hAnsi="Arial" w:cs="Arial"/>
                  <w:sz w:val="20"/>
                  <w:szCs w:val="20"/>
                  <w:lang w:val="en-AU"/>
                </w:rPr>
                <w:fldChar w:fldCharType="begin" w:fldLock="1"/>
              </w:r>
              <w:r w:rsidR="00A044C0" w:rsidRPr="00CD63CD">
                <w:rPr>
                  <w:rFonts w:ascii="Arial" w:hAnsi="Arial" w:cs="Arial"/>
                  <w:sz w:val="20"/>
                  <w:szCs w:val="20"/>
                  <w:lang w:val="en-AU"/>
                </w:rPr>
                <w:instrText xml:space="preserve">MERGEFIELD </w:instrText>
              </w:r>
              <w:r w:rsidR="00A044C0"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00A044C0"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00A044C0"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00A044C0"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00A044C0"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ins>
          </w:p>
        </w:tc>
      </w:tr>
      <w:tr w:rsidR="00A044C0" w:rsidRPr="00CD63CD" w14:paraId="377126A9" w14:textId="77777777" w:rsidTr="00A044C0">
        <w:trPr>
          <w:trHeight w:val="232"/>
          <w:ins w:id="14297" w:author="Arjan" w:date="2014-11-11T21:37:00Z"/>
        </w:trPr>
        <w:tc>
          <w:tcPr>
            <w:tcW w:w="3780" w:type="dxa"/>
            <w:tcBorders>
              <w:top w:val="nil"/>
              <w:left w:val="nil"/>
              <w:bottom w:val="nil"/>
              <w:right w:val="nil"/>
            </w:tcBorders>
          </w:tcPr>
          <w:p w14:paraId="65970E49" w14:textId="77777777" w:rsidR="00A044C0" w:rsidRPr="00CD63CD" w:rsidRDefault="00A044C0" w:rsidP="00A044C0">
            <w:pPr>
              <w:autoSpaceDE w:val="0"/>
              <w:autoSpaceDN w:val="0"/>
              <w:adjustRightInd w:val="0"/>
              <w:spacing w:after="0" w:line="240" w:lineRule="auto"/>
              <w:rPr>
                <w:ins w:id="14298"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6F0BEC32" w14:textId="77777777" w:rsidR="00A044C0" w:rsidRPr="00CD63CD" w:rsidRDefault="00A044C0" w:rsidP="00A044C0">
            <w:pPr>
              <w:autoSpaceDE w:val="0"/>
              <w:autoSpaceDN w:val="0"/>
              <w:adjustRightInd w:val="0"/>
              <w:spacing w:after="0" w:line="240" w:lineRule="auto"/>
              <w:rPr>
                <w:ins w:id="14299" w:author="Arjan" w:date="2014-11-11T21:37:00Z"/>
                <w:rFonts w:ascii="Arial" w:eastAsia="Times New Roman" w:hAnsi="Arial" w:cs="Arial"/>
                <w:color w:val="000000"/>
                <w:sz w:val="20"/>
                <w:szCs w:val="20"/>
              </w:rPr>
            </w:pPr>
          </w:p>
        </w:tc>
      </w:tr>
      <w:tr w:rsidR="00A044C0" w:rsidRPr="00CD63CD" w14:paraId="01106A1D" w14:textId="77777777" w:rsidTr="00A044C0">
        <w:trPr>
          <w:trHeight w:val="232"/>
          <w:ins w:id="14300" w:author="Arjan" w:date="2014-11-11T21:37:00Z"/>
        </w:trPr>
        <w:tc>
          <w:tcPr>
            <w:tcW w:w="3780" w:type="dxa"/>
            <w:tcBorders>
              <w:top w:val="nil"/>
              <w:left w:val="nil"/>
              <w:bottom w:val="nil"/>
              <w:right w:val="nil"/>
            </w:tcBorders>
          </w:tcPr>
          <w:p w14:paraId="0AE4FBD6" w14:textId="77777777" w:rsidR="00A044C0" w:rsidRPr="00CD63CD" w:rsidRDefault="00A044C0" w:rsidP="00A044C0">
            <w:pPr>
              <w:autoSpaceDE w:val="0"/>
              <w:autoSpaceDN w:val="0"/>
              <w:adjustRightInd w:val="0"/>
              <w:spacing w:after="0" w:line="240" w:lineRule="auto"/>
              <w:rPr>
                <w:ins w:id="14301" w:author="Arjan" w:date="2014-11-11T21:37:00Z"/>
                <w:rFonts w:ascii="Arial" w:eastAsia="Times New Roman" w:hAnsi="Arial" w:cs="Arial"/>
                <w:color w:val="000000"/>
                <w:sz w:val="20"/>
                <w:szCs w:val="20"/>
              </w:rPr>
            </w:pPr>
            <w:ins w:id="14302" w:author="Arjan" w:date="2014-11-11T21:37:00Z">
              <w:r w:rsidRPr="00CD63C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0D9DFD70" w14:textId="77777777" w:rsidR="00A044C0" w:rsidRPr="00CD63CD" w:rsidRDefault="00A044C0" w:rsidP="00A044C0">
            <w:pPr>
              <w:autoSpaceDE w:val="0"/>
              <w:autoSpaceDN w:val="0"/>
              <w:adjustRightInd w:val="0"/>
              <w:spacing w:after="0" w:line="240" w:lineRule="auto"/>
              <w:rPr>
                <w:ins w:id="14303" w:author="Arjan" w:date="2014-11-11T21:37:00Z"/>
                <w:rFonts w:ascii="Arial" w:eastAsia="Times New Roman" w:hAnsi="Arial" w:cs="Arial"/>
                <w:color w:val="000000"/>
                <w:sz w:val="20"/>
                <w:szCs w:val="20"/>
              </w:rPr>
            </w:pPr>
            <w:ins w:id="14304" w:author="Arjan" w:date="2014-11-11T21:37:00Z">
              <w:r w:rsidRPr="00CD63CD">
                <w:rPr>
                  <w:rFonts w:ascii="Arial" w:eastAsia="Times New Roman" w:hAnsi="Arial" w:cs="Arial"/>
                  <w:color w:val="000000"/>
                  <w:sz w:val="20"/>
                  <w:szCs w:val="20"/>
                </w:rPr>
                <w:t xml:space="preserve">Gemeentelijk </w:t>
              </w:r>
              <w:r>
                <w:rPr>
                  <w:rFonts w:ascii="Arial" w:eastAsia="Times New Roman" w:hAnsi="Arial" w:cs="Arial"/>
                  <w:color w:val="000000"/>
                  <w:sz w:val="20"/>
                  <w:szCs w:val="20"/>
                </w:rPr>
                <w:t>kern</w:t>
              </w:r>
              <w:r w:rsidRPr="00CD63CD">
                <w:rPr>
                  <w:rFonts w:ascii="Arial" w:eastAsia="Times New Roman" w:hAnsi="Arial" w:cs="Arial"/>
                  <w:color w:val="000000"/>
                  <w:sz w:val="20"/>
                  <w:szCs w:val="20"/>
                </w:rPr>
                <w:t>gegeven</w:t>
              </w:r>
            </w:ins>
          </w:p>
        </w:tc>
      </w:tr>
      <w:tr w:rsidR="00A044C0" w:rsidRPr="00CD63CD" w14:paraId="5DD2BE6A" w14:textId="77777777" w:rsidTr="00A044C0">
        <w:trPr>
          <w:trHeight w:val="232"/>
          <w:ins w:id="14305" w:author="Arjan" w:date="2014-11-11T21:37:00Z"/>
        </w:trPr>
        <w:tc>
          <w:tcPr>
            <w:tcW w:w="3780" w:type="dxa"/>
            <w:tcBorders>
              <w:top w:val="nil"/>
              <w:left w:val="nil"/>
              <w:right w:val="nil"/>
            </w:tcBorders>
          </w:tcPr>
          <w:p w14:paraId="6DC38564" w14:textId="77777777" w:rsidR="00A044C0" w:rsidRPr="00CD63CD" w:rsidRDefault="00A044C0" w:rsidP="00A044C0">
            <w:pPr>
              <w:autoSpaceDE w:val="0"/>
              <w:autoSpaceDN w:val="0"/>
              <w:adjustRightInd w:val="0"/>
              <w:spacing w:after="0" w:line="240" w:lineRule="auto"/>
              <w:rPr>
                <w:ins w:id="14306" w:author="Arjan" w:date="2014-11-11T21:37:00Z"/>
                <w:rFonts w:ascii="Arial" w:eastAsia="Times New Roman" w:hAnsi="Arial" w:cs="Arial"/>
                <w:b/>
                <w:bCs/>
                <w:color w:val="000000"/>
                <w:sz w:val="20"/>
                <w:szCs w:val="20"/>
              </w:rPr>
            </w:pPr>
          </w:p>
        </w:tc>
        <w:tc>
          <w:tcPr>
            <w:tcW w:w="5580" w:type="dxa"/>
            <w:tcBorders>
              <w:top w:val="nil"/>
              <w:left w:val="nil"/>
              <w:right w:val="nil"/>
            </w:tcBorders>
          </w:tcPr>
          <w:p w14:paraId="00E149A4" w14:textId="77777777" w:rsidR="00A044C0" w:rsidRPr="00CD63CD" w:rsidRDefault="00A044C0" w:rsidP="00A044C0">
            <w:pPr>
              <w:autoSpaceDE w:val="0"/>
              <w:autoSpaceDN w:val="0"/>
              <w:adjustRightInd w:val="0"/>
              <w:spacing w:after="0" w:line="240" w:lineRule="auto"/>
              <w:rPr>
                <w:ins w:id="14307" w:author="Arjan" w:date="2014-11-11T21:37:00Z"/>
                <w:rFonts w:ascii="Arial" w:eastAsia="Times New Roman" w:hAnsi="Arial" w:cs="Arial"/>
                <w:color w:val="000000"/>
                <w:sz w:val="20"/>
                <w:szCs w:val="20"/>
              </w:rPr>
            </w:pPr>
          </w:p>
        </w:tc>
      </w:tr>
      <w:tr w:rsidR="00A044C0" w:rsidRPr="005E066D" w14:paraId="5BB6EF2F" w14:textId="77777777" w:rsidTr="00A044C0">
        <w:trPr>
          <w:trHeight w:val="232"/>
          <w:ins w:id="14308" w:author="Arjan" w:date="2014-11-11T21:37:00Z"/>
        </w:trPr>
        <w:tc>
          <w:tcPr>
            <w:tcW w:w="3780" w:type="dxa"/>
            <w:tcBorders>
              <w:top w:val="nil"/>
              <w:left w:val="nil"/>
              <w:bottom w:val="single" w:sz="4" w:space="0" w:color="auto"/>
              <w:right w:val="nil"/>
            </w:tcBorders>
          </w:tcPr>
          <w:p w14:paraId="78DFDE4B" w14:textId="77777777" w:rsidR="00A044C0" w:rsidRPr="00CD63CD" w:rsidRDefault="00A044C0" w:rsidP="00A044C0">
            <w:pPr>
              <w:autoSpaceDE w:val="0"/>
              <w:autoSpaceDN w:val="0"/>
              <w:adjustRightInd w:val="0"/>
              <w:spacing w:after="0" w:line="240" w:lineRule="auto"/>
              <w:rPr>
                <w:ins w:id="14309" w:author="Arjan" w:date="2014-11-11T21:37:00Z"/>
                <w:rFonts w:ascii="Arial" w:eastAsia="Times New Roman" w:hAnsi="Arial" w:cs="Arial"/>
                <w:b/>
                <w:bCs/>
                <w:color w:val="000000"/>
                <w:sz w:val="20"/>
                <w:szCs w:val="20"/>
              </w:rPr>
            </w:pPr>
            <w:ins w:id="14310" w:author="Arjan" w:date="2014-11-11T21:37:00Z">
              <w:r w:rsidRPr="00CD63C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3F5FDD3B" w14:textId="77777777" w:rsidR="00A044C0" w:rsidRPr="00DD0F4F" w:rsidRDefault="00A044C0" w:rsidP="00A044C0">
            <w:pPr>
              <w:autoSpaceDE w:val="0"/>
              <w:autoSpaceDN w:val="0"/>
              <w:adjustRightInd w:val="0"/>
              <w:spacing w:after="0" w:line="240" w:lineRule="auto"/>
              <w:rPr>
                <w:ins w:id="14311" w:author="Arjan" w:date="2014-11-11T21:37:00Z"/>
                <w:rFonts w:ascii="Arial" w:eastAsia="Times New Roman" w:hAnsi="Arial" w:cs="Arial"/>
                <w:color w:val="000000"/>
                <w:sz w:val="20"/>
                <w:szCs w:val="20"/>
                <w:lang w:val="nl-NL"/>
              </w:rPr>
            </w:pPr>
            <w:ins w:id="14312" w:author="Arjan" w:date="2014-11-11T21:37:00Z">
              <w:r>
                <w:rPr>
                  <w:rFonts w:ascii="Arial" w:eastAsia="Times New Roman" w:hAnsi="Arial" w:cs="Arial"/>
                  <w:color w:val="000000"/>
                  <w:sz w:val="20"/>
                  <w:szCs w:val="20"/>
                  <w:lang w:val="nl-NL"/>
                </w:rPr>
                <w:t>-</w:t>
              </w:r>
            </w:ins>
          </w:p>
        </w:tc>
      </w:tr>
    </w:tbl>
    <w:p w14:paraId="1402B43F" w14:textId="77777777" w:rsidR="00A044C0" w:rsidRPr="0083120B" w:rsidRDefault="00A044C0" w:rsidP="00A044C0">
      <w:pPr>
        <w:widowControl w:val="0"/>
        <w:autoSpaceDE w:val="0"/>
        <w:autoSpaceDN w:val="0"/>
        <w:adjustRightInd w:val="0"/>
        <w:spacing w:before="240" w:after="60" w:line="240" w:lineRule="auto"/>
        <w:outlineLvl w:val="3"/>
        <w:rPr>
          <w:ins w:id="14313" w:author="Arjan" w:date="2014-11-11T21:37:00Z"/>
          <w:rFonts w:ascii="Arial" w:eastAsia="Times New Roman" w:hAnsi="Arial" w:cs="Arial"/>
          <w:b/>
          <w:color w:val="004080"/>
          <w:sz w:val="24"/>
          <w:szCs w:val="24"/>
          <w:lang w:eastAsia="nl-NL"/>
        </w:rPr>
      </w:pPr>
      <w:ins w:id="14314" w:author="Arjan" w:date="2014-11-11T21:37:00Z">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Subattribuutsoort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Periode-</w:t>
        </w:r>
        <w:r w:rsidRPr="00910F00">
          <w:rPr>
            <w:rFonts w:ascii="Arial" w:eastAsia="Times New Roman" w:hAnsi="Arial" w:cs="Arial"/>
            <w:b/>
            <w:color w:val="004080"/>
            <w:sz w:val="24"/>
            <w:szCs w:val="24"/>
            <w:lang w:eastAsia="nl-NL"/>
          </w:rPr>
          <w:t>eenheid</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A044C0" w:rsidRPr="00CD63CD" w14:paraId="462C493C" w14:textId="77777777" w:rsidTr="00A044C0">
        <w:trPr>
          <w:trHeight w:val="232"/>
          <w:ins w:id="14315" w:author="Arjan" w:date="2014-11-11T21:37:00Z"/>
        </w:trPr>
        <w:tc>
          <w:tcPr>
            <w:tcW w:w="3780" w:type="dxa"/>
            <w:tcBorders>
              <w:top w:val="single" w:sz="4" w:space="0" w:color="auto"/>
              <w:left w:val="nil"/>
              <w:bottom w:val="nil"/>
              <w:right w:val="nil"/>
            </w:tcBorders>
          </w:tcPr>
          <w:p w14:paraId="46C98404" w14:textId="77777777" w:rsidR="00A044C0" w:rsidRPr="00CD63CD" w:rsidRDefault="00A044C0" w:rsidP="00A044C0">
            <w:pPr>
              <w:autoSpaceDE w:val="0"/>
              <w:autoSpaceDN w:val="0"/>
              <w:adjustRightInd w:val="0"/>
              <w:spacing w:after="0" w:line="240" w:lineRule="auto"/>
              <w:rPr>
                <w:ins w:id="14316" w:author="Arjan" w:date="2014-11-11T21:37:00Z"/>
                <w:rFonts w:ascii="Arial" w:eastAsia="Times New Roman" w:hAnsi="Arial" w:cs="Arial"/>
                <w:color w:val="000000"/>
                <w:sz w:val="20"/>
                <w:szCs w:val="20"/>
              </w:rPr>
            </w:pPr>
            <w:ins w:id="14317" w:author="Arjan" w:date="2014-11-11T21:37:00Z">
              <w:r w:rsidRPr="00CD63C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3BDA70F5" w14:textId="77777777" w:rsidR="00A044C0" w:rsidRPr="00CD63CD" w:rsidRDefault="00A044C0" w:rsidP="00A044C0">
            <w:pPr>
              <w:autoSpaceDE w:val="0"/>
              <w:autoSpaceDN w:val="0"/>
              <w:adjustRightInd w:val="0"/>
              <w:spacing w:after="0" w:line="240" w:lineRule="auto"/>
              <w:rPr>
                <w:ins w:id="14318" w:author="Arjan" w:date="2014-11-11T21:37:00Z"/>
                <w:rFonts w:ascii="Arial" w:eastAsia="Times New Roman" w:hAnsi="Arial" w:cs="Arial"/>
                <w:color w:val="000000"/>
                <w:sz w:val="20"/>
                <w:szCs w:val="20"/>
              </w:rPr>
            </w:pPr>
            <w:ins w:id="14319" w:author="Arjan" w:date="2014-11-11T21:37:00Z">
              <w:r>
                <w:rPr>
                  <w:rFonts w:ascii="Arial" w:hAnsi="Arial" w:cs="Arial"/>
                  <w:sz w:val="20"/>
                  <w:szCs w:val="20"/>
                  <w:lang w:val="en-AU"/>
                </w:rPr>
                <w:t>Periode-</w:t>
              </w:r>
              <w:r w:rsidRPr="00910F00">
                <w:rPr>
                  <w:rFonts w:ascii="Arial" w:hAnsi="Arial" w:cs="Arial"/>
                  <w:sz w:val="20"/>
                  <w:szCs w:val="20"/>
                  <w:lang w:val="en-AU"/>
                </w:rPr>
                <w:t>eenheid</w:t>
              </w:r>
            </w:ins>
          </w:p>
        </w:tc>
      </w:tr>
      <w:tr w:rsidR="00A044C0" w:rsidRPr="00CD63CD" w14:paraId="4B1E5687" w14:textId="77777777" w:rsidTr="00A044C0">
        <w:trPr>
          <w:trHeight w:val="232"/>
          <w:ins w:id="14320" w:author="Arjan" w:date="2014-11-11T21:37:00Z"/>
        </w:trPr>
        <w:tc>
          <w:tcPr>
            <w:tcW w:w="3780" w:type="dxa"/>
            <w:tcBorders>
              <w:top w:val="nil"/>
              <w:left w:val="nil"/>
              <w:bottom w:val="nil"/>
              <w:right w:val="nil"/>
            </w:tcBorders>
          </w:tcPr>
          <w:p w14:paraId="2C0261A8" w14:textId="77777777" w:rsidR="00A044C0" w:rsidRPr="00CD63CD" w:rsidRDefault="00A044C0" w:rsidP="00A044C0">
            <w:pPr>
              <w:autoSpaceDE w:val="0"/>
              <w:autoSpaceDN w:val="0"/>
              <w:adjustRightInd w:val="0"/>
              <w:spacing w:after="0" w:line="240" w:lineRule="auto"/>
              <w:rPr>
                <w:ins w:id="14321"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72694238" w14:textId="77777777" w:rsidR="00A044C0" w:rsidRPr="00CD63CD" w:rsidRDefault="00A044C0" w:rsidP="00A044C0">
            <w:pPr>
              <w:autoSpaceDE w:val="0"/>
              <w:autoSpaceDN w:val="0"/>
              <w:adjustRightInd w:val="0"/>
              <w:spacing w:after="0" w:line="240" w:lineRule="auto"/>
              <w:rPr>
                <w:ins w:id="14322" w:author="Arjan" w:date="2014-11-11T21:37:00Z"/>
                <w:rFonts w:ascii="Arial" w:eastAsia="Times New Roman" w:hAnsi="Arial" w:cs="Arial"/>
                <w:color w:val="000000"/>
                <w:sz w:val="20"/>
                <w:szCs w:val="20"/>
              </w:rPr>
            </w:pPr>
          </w:p>
        </w:tc>
      </w:tr>
      <w:tr w:rsidR="00A044C0" w:rsidRPr="00CD63CD" w14:paraId="2420EEA4" w14:textId="77777777" w:rsidTr="00A044C0">
        <w:trPr>
          <w:trHeight w:val="232"/>
          <w:ins w:id="14323" w:author="Arjan" w:date="2014-11-11T21:37:00Z"/>
        </w:trPr>
        <w:tc>
          <w:tcPr>
            <w:tcW w:w="3780" w:type="dxa"/>
            <w:tcBorders>
              <w:top w:val="nil"/>
              <w:left w:val="nil"/>
              <w:bottom w:val="nil"/>
              <w:right w:val="nil"/>
            </w:tcBorders>
          </w:tcPr>
          <w:p w14:paraId="65EA605E" w14:textId="77777777" w:rsidR="00A044C0" w:rsidRPr="00CD63CD" w:rsidRDefault="00A044C0" w:rsidP="00A044C0">
            <w:pPr>
              <w:autoSpaceDE w:val="0"/>
              <w:autoSpaceDN w:val="0"/>
              <w:adjustRightInd w:val="0"/>
              <w:spacing w:after="0" w:line="240" w:lineRule="auto"/>
              <w:rPr>
                <w:ins w:id="14324" w:author="Arjan" w:date="2014-11-11T21:37:00Z"/>
                <w:rFonts w:ascii="Arial" w:eastAsia="Times New Roman" w:hAnsi="Arial" w:cs="Arial"/>
                <w:color w:val="000000"/>
                <w:sz w:val="20"/>
                <w:szCs w:val="20"/>
              </w:rPr>
            </w:pPr>
            <w:ins w:id="14325" w:author="Arjan" w:date="2014-11-11T21:37:00Z">
              <w:r w:rsidRPr="00CD63C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6B7FE27E" w14:textId="77777777" w:rsidR="00A044C0" w:rsidRPr="00CD63CD" w:rsidRDefault="00A044C0" w:rsidP="00A044C0">
            <w:pPr>
              <w:autoSpaceDE w:val="0"/>
              <w:autoSpaceDN w:val="0"/>
              <w:adjustRightInd w:val="0"/>
              <w:spacing w:after="0" w:line="240" w:lineRule="auto"/>
              <w:rPr>
                <w:ins w:id="14326" w:author="Arjan" w:date="2014-11-11T21:37:00Z"/>
                <w:rFonts w:ascii="Arial" w:eastAsia="Times New Roman" w:hAnsi="Arial" w:cs="Arial"/>
                <w:color w:val="000000"/>
                <w:sz w:val="20"/>
                <w:szCs w:val="20"/>
              </w:rPr>
            </w:pPr>
            <w:ins w:id="14327" w:author="Arjan" w:date="2014-11-11T21:37:00Z">
              <w:r>
                <w:rPr>
                  <w:rFonts w:ascii="Arial" w:eastAsia="Times New Roman" w:hAnsi="Arial" w:cs="Arial"/>
                  <w:color w:val="000000"/>
                  <w:sz w:val="20"/>
                  <w:szCs w:val="20"/>
                </w:rPr>
                <w:t>ZTC</w:t>
              </w:r>
            </w:ins>
          </w:p>
        </w:tc>
      </w:tr>
      <w:tr w:rsidR="00A044C0" w:rsidRPr="00CD63CD" w14:paraId="59F21D48" w14:textId="77777777" w:rsidTr="00A044C0">
        <w:trPr>
          <w:trHeight w:val="232"/>
          <w:ins w:id="14328" w:author="Arjan" w:date="2014-11-11T21:37:00Z"/>
        </w:trPr>
        <w:tc>
          <w:tcPr>
            <w:tcW w:w="3780" w:type="dxa"/>
            <w:tcBorders>
              <w:top w:val="nil"/>
              <w:left w:val="nil"/>
              <w:bottom w:val="nil"/>
              <w:right w:val="nil"/>
            </w:tcBorders>
          </w:tcPr>
          <w:p w14:paraId="1E6FCE97" w14:textId="77777777" w:rsidR="00A044C0" w:rsidRPr="00CD63CD" w:rsidRDefault="00A044C0" w:rsidP="00A044C0">
            <w:pPr>
              <w:autoSpaceDE w:val="0"/>
              <w:autoSpaceDN w:val="0"/>
              <w:adjustRightInd w:val="0"/>
              <w:spacing w:after="0" w:line="240" w:lineRule="auto"/>
              <w:rPr>
                <w:ins w:id="14329"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4255357F" w14:textId="77777777" w:rsidR="00A044C0" w:rsidRPr="00CD63CD" w:rsidRDefault="00A044C0" w:rsidP="00A044C0">
            <w:pPr>
              <w:autoSpaceDE w:val="0"/>
              <w:autoSpaceDN w:val="0"/>
              <w:adjustRightInd w:val="0"/>
              <w:spacing w:after="0" w:line="240" w:lineRule="auto"/>
              <w:rPr>
                <w:ins w:id="14330" w:author="Arjan" w:date="2014-11-11T21:37:00Z"/>
                <w:rFonts w:ascii="Arial" w:eastAsia="Times New Roman" w:hAnsi="Arial" w:cs="Arial"/>
                <w:color w:val="000000"/>
                <w:sz w:val="20"/>
                <w:szCs w:val="20"/>
              </w:rPr>
            </w:pPr>
          </w:p>
        </w:tc>
      </w:tr>
      <w:tr w:rsidR="00A044C0" w:rsidRPr="00CD63CD" w14:paraId="54A16B12" w14:textId="77777777" w:rsidTr="00A044C0">
        <w:trPr>
          <w:trHeight w:val="232"/>
          <w:ins w:id="14331" w:author="Arjan" w:date="2014-11-11T21:37:00Z"/>
        </w:trPr>
        <w:tc>
          <w:tcPr>
            <w:tcW w:w="3780" w:type="dxa"/>
            <w:tcBorders>
              <w:top w:val="nil"/>
              <w:left w:val="nil"/>
              <w:bottom w:val="nil"/>
              <w:right w:val="nil"/>
            </w:tcBorders>
          </w:tcPr>
          <w:p w14:paraId="385A2C52" w14:textId="77777777" w:rsidR="00A044C0" w:rsidRPr="00CD63CD" w:rsidRDefault="00A044C0" w:rsidP="00A044C0">
            <w:pPr>
              <w:autoSpaceDE w:val="0"/>
              <w:autoSpaceDN w:val="0"/>
              <w:adjustRightInd w:val="0"/>
              <w:spacing w:after="0" w:line="240" w:lineRule="auto"/>
              <w:rPr>
                <w:ins w:id="14332" w:author="Arjan" w:date="2014-11-11T21:37:00Z"/>
                <w:rFonts w:ascii="Arial" w:eastAsia="Times New Roman" w:hAnsi="Arial" w:cs="Arial"/>
                <w:color w:val="000000"/>
                <w:sz w:val="20"/>
                <w:szCs w:val="20"/>
              </w:rPr>
            </w:pPr>
            <w:ins w:id="14333" w:author="Arjan" w:date="2014-11-11T21:37:00Z">
              <w:r w:rsidRPr="00CD63CD">
                <w:rPr>
                  <w:rFonts w:ascii="Arial" w:eastAsia="Times New Roman" w:hAnsi="Arial" w:cs="Arial"/>
                  <w:b/>
                  <w:bCs/>
                  <w:color w:val="000000"/>
                  <w:sz w:val="20"/>
                  <w:szCs w:val="20"/>
                </w:rPr>
                <w:lastRenderedPageBreak/>
                <w:t>Code attribuutsoort</w:t>
              </w:r>
            </w:ins>
          </w:p>
        </w:tc>
        <w:tc>
          <w:tcPr>
            <w:tcW w:w="5580" w:type="dxa"/>
            <w:tcBorders>
              <w:top w:val="nil"/>
              <w:left w:val="nil"/>
              <w:bottom w:val="nil"/>
              <w:right w:val="nil"/>
            </w:tcBorders>
          </w:tcPr>
          <w:p w14:paraId="76632578" w14:textId="77777777" w:rsidR="00A044C0" w:rsidRPr="00CD63CD" w:rsidRDefault="00A044C0" w:rsidP="00A044C0">
            <w:pPr>
              <w:autoSpaceDE w:val="0"/>
              <w:autoSpaceDN w:val="0"/>
              <w:adjustRightInd w:val="0"/>
              <w:spacing w:after="0" w:line="240" w:lineRule="auto"/>
              <w:rPr>
                <w:ins w:id="14334" w:author="Arjan" w:date="2014-11-11T21:37:00Z"/>
                <w:rFonts w:ascii="Arial" w:eastAsia="Times New Roman" w:hAnsi="Arial" w:cs="Arial"/>
                <w:color w:val="000000"/>
                <w:sz w:val="20"/>
                <w:szCs w:val="20"/>
              </w:rPr>
            </w:pPr>
          </w:p>
        </w:tc>
      </w:tr>
      <w:tr w:rsidR="00A044C0" w:rsidRPr="00CD63CD" w14:paraId="0A9C86ED" w14:textId="77777777" w:rsidTr="00A044C0">
        <w:trPr>
          <w:trHeight w:val="232"/>
          <w:ins w:id="14335" w:author="Arjan" w:date="2014-11-11T21:37:00Z"/>
        </w:trPr>
        <w:tc>
          <w:tcPr>
            <w:tcW w:w="3780" w:type="dxa"/>
            <w:tcBorders>
              <w:top w:val="nil"/>
              <w:left w:val="nil"/>
              <w:bottom w:val="nil"/>
              <w:right w:val="nil"/>
            </w:tcBorders>
          </w:tcPr>
          <w:p w14:paraId="4F9582C1" w14:textId="77777777" w:rsidR="00A044C0" w:rsidRPr="00CD63CD" w:rsidRDefault="00A044C0" w:rsidP="00A044C0">
            <w:pPr>
              <w:autoSpaceDE w:val="0"/>
              <w:autoSpaceDN w:val="0"/>
              <w:adjustRightInd w:val="0"/>
              <w:spacing w:after="0" w:line="240" w:lineRule="auto"/>
              <w:rPr>
                <w:ins w:id="14336"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35C61190" w14:textId="77777777" w:rsidR="00A044C0" w:rsidRPr="00CD63CD" w:rsidRDefault="00A044C0" w:rsidP="00A044C0">
            <w:pPr>
              <w:autoSpaceDE w:val="0"/>
              <w:autoSpaceDN w:val="0"/>
              <w:adjustRightInd w:val="0"/>
              <w:spacing w:after="0" w:line="240" w:lineRule="auto"/>
              <w:rPr>
                <w:ins w:id="14337" w:author="Arjan" w:date="2014-11-11T21:37:00Z"/>
                <w:rFonts w:ascii="Arial" w:eastAsia="Times New Roman" w:hAnsi="Arial" w:cs="Arial"/>
                <w:color w:val="000000"/>
                <w:sz w:val="20"/>
                <w:szCs w:val="20"/>
              </w:rPr>
            </w:pPr>
          </w:p>
        </w:tc>
      </w:tr>
      <w:tr w:rsidR="00A044C0" w:rsidRPr="00CD63CD" w14:paraId="1F1B249E" w14:textId="77777777" w:rsidTr="00A044C0">
        <w:trPr>
          <w:trHeight w:val="232"/>
          <w:ins w:id="14338" w:author="Arjan" w:date="2014-11-11T21:37:00Z"/>
        </w:trPr>
        <w:tc>
          <w:tcPr>
            <w:tcW w:w="3780" w:type="dxa"/>
            <w:tcBorders>
              <w:top w:val="nil"/>
              <w:left w:val="nil"/>
              <w:bottom w:val="nil"/>
              <w:right w:val="nil"/>
            </w:tcBorders>
          </w:tcPr>
          <w:p w14:paraId="31F0DBC2" w14:textId="77777777" w:rsidR="00A044C0" w:rsidRPr="00CD63CD" w:rsidRDefault="00A044C0" w:rsidP="00A044C0">
            <w:pPr>
              <w:autoSpaceDE w:val="0"/>
              <w:autoSpaceDN w:val="0"/>
              <w:adjustRightInd w:val="0"/>
              <w:spacing w:after="0" w:line="240" w:lineRule="auto"/>
              <w:rPr>
                <w:ins w:id="14339" w:author="Arjan" w:date="2014-11-11T21:37:00Z"/>
                <w:rFonts w:ascii="Arial" w:eastAsia="Times New Roman" w:hAnsi="Arial" w:cs="Arial"/>
                <w:color w:val="000000"/>
                <w:sz w:val="20"/>
                <w:szCs w:val="20"/>
              </w:rPr>
            </w:pPr>
            <w:ins w:id="14340" w:author="Arjan" w:date="2014-11-11T21:37:00Z">
              <w:r w:rsidRPr="00CD63C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002B7B05" w14:textId="77777777" w:rsidR="00A044C0" w:rsidRPr="00CD63CD" w:rsidRDefault="00A044C0" w:rsidP="00A044C0">
            <w:pPr>
              <w:autoSpaceDE w:val="0"/>
              <w:autoSpaceDN w:val="0"/>
              <w:adjustRightInd w:val="0"/>
              <w:spacing w:after="0" w:line="240" w:lineRule="auto"/>
              <w:rPr>
                <w:ins w:id="14341" w:author="Arjan" w:date="2014-11-11T21:37:00Z"/>
                <w:rFonts w:ascii="Arial" w:eastAsia="Times New Roman" w:hAnsi="Arial" w:cs="Arial"/>
                <w:color w:val="000000"/>
                <w:sz w:val="20"/>
                <w:szCs w:val="20"/>
              </w:rPr>
            </w:pPr>
            <w:ins w:id="14342" w:author="Arjan" w:date="2014-11-11T21:37:00Z">
              <w:r>
                <w:rPr>
                  <w:rFonts w:ascii="Arial" w:hAnsi="Arial" w:cs="Arial"/>
                  <w:sz w:val="20"/>
                  <w:szCs w:val="20"/>
                  <w:lang w:val="en-AU"/>
                </w:rPr>
                <w:t>e</w:t>
              </w:r>
              <w:r w:rsidRPr="00910F00">
                <w:rPr>
                  <w:rFonts w:ascii="Arial" w:hAnsi="Arial" w:cs="Arial"/>
                  <w:sz w:val="20"/>
                  <w:szCs w:val="20"/>
                  <w:lang w:val="en-AU"/>
                </w:rPr>
                <w:t>enheid</w:t>
              </w:r>
            </w:ins>
          </w:p>
        </w:tc>
      </w:tr>
      <w:tr w:rsidR="00A044C0" w:rsidRPr="00CD63CD" w14:paraId="54B61C85" w14:textId="77777777" w:rsidTr="00A044C0">
        <w:trPr>
          <w:trHeight w:val="232"/>
          <w:ins w:id="14343" w:author="Arjan" w:date="2014-11-11T21:37:00Z"/>
        </w:trPr>
        <w:tc>
          <w:tcPr>
            <w:tcW w:w="3780" w:type="dxa"/>
            <w:tcBorders>
              <w:top w:val="nil"/>
              <w:left w:val="nil"/>
              <w:bottom w:val="nil"/>
              <w:right w:val="nil"/>
            </w:tcBorders>
          </w:tcPr>
          <w:p w14:paraId="6F5884E8" w14:textId="77777777" w:rsidR="00A044C0" w:rsidRPr="00CD63CD" w:rsidRDefault="00A044C0" w:rsidP="00A044C0">
            <w:pPr>
              <w:autoSpaceDE w:val="0"/>
              <w:autoSpaceDN w:val="0"/>
              <w:adjustRightInd w:val="0"/>
              <w:spacing w:after="0" w:line="240" w:lineRule="auto"/>
              <w:rPr>
                <w:ins w:id="14344"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31EFB9C2" w14:textId="77777777" w:rsidR="00A044C0" w:rsidRPr="00CD63CD" w:rsidRDefault="00A044C0" w:rsidP="00A044C0">
            <w:pPr>
              <w:autoSpaceDE w:val="0"/>
              <w:autoSpaceDN w:val="0"/>
              <w:adjustRightInd w:val="0"/>
              <w:spacing w:after="0" w:line="240" w:lineRule="auto"/>
              <w:rPr>
                <w:ins w:id="14345" w:author="Arjan" w:date="2014-11-11T21:37:00Z"/>
                <w:rFonts w:ascii="Arial" w:eastAsia="Times New Roman" w:hAnsi="Arial" w:cs="Arial"/>
                <w:color w:val="000000"/>
                <w:sz w:val="20"/>
                <w:szCs w:val="20"/>
              </w:rPr>
            </w:pPr>
          </w:p>
        </w:tc>
      </w:tr>
      <w:tr w:rsidR="00A044C0" w:rsidRPr="00AE1A91" w14:paraId="36721D35" w14:textId="77777777" w:rsidTr="00A044C0">
        <w:trPr>
          <w:trHeight w:val="232"/>
          <w:ins w:id="14346" w:author="Arjan" w:date="2014-11-11T21:37:00Z"/>
        </w:trPr>
        <w:tc>
          <w:tcPr>
            <w:tcW w:w="3780" w:type="dxa"/>
            <w:tcBorders>
              <w:top w:val="nil"/>
              <w:left w:val="nil"/>
              <w:bottom w:val="nil"/>
              <w:right w:val="nil"/>
            </w:tcBorders>
          </w:tcPr>
          <w:p w14:paraId="6970FA5F" w14:textId="77777777" w:rsidR="00A044C0" w:rsidRPr="00CD63CD" w:rsidRDefault="00A044C0" w:rsidP="00A044C0">
            <w:pPr>
              <w:autoSpaceDE w:val="0"/>
              <w:autoSpaceDN w:val="0"/>
              <w:adjustRightInd w:val="0"/>
              <w:spacing w:after="0" w:line="240" w:lineRule="auto"/>
              <w:rPr>
                <w:ins w:id="14347" w:author="Arjan" w:date="2014-11-11T21:37:00Z"/>
                <w:rFonts w:ascii="Arial" w:eastAsia="Times New Roman" w:hAnsi="Arial" w:cs="Arial"/>
                <w:color w:val="000000"/>
                <w:sz w:val="20"/>
                <w:szCs w:val="20"/>
              </w:rPr>
            </w:pPr>
            <w:ins w:id="14348" w:author="Arjan" w:date="2014-11-11T21:37:00Z">
              <w:r w:rsidRPr="00CD63C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2E420978" w14:textId="77777777" w:rsidR="00A044C0" w:rsidRPr="00DD0F4F" w:rsidRDefault="00A044C0" w:rsidP="00A044C0">
            <w:pPr>
              <w:autoSpaceDE w:val="0"/>
              <w:autoSpaceDN w:val="0"/>
              <w:adjustRightInd w:val="0"/>
              <w:spacing w:after="0" w:line="240" w:lineRule="auto"/>
              <w:rPr>
                <w:ins w:id="14349" w:author="Arjan" w:date="2014-11-11T21:37:00Z"/>
                <w:rFonts w:ascii="Arial" w:eastAsia="Times New Roman" w:hAnsi="Arial" w:cs="Arial"/>
                <w:color w:val="000000"/>
                <w:sz w:val="20"/>
                <w:szCs w:val="20"/>
                <w:lang w:val="nl-NL"/>
              </w:rPr>
            </w:pPr>
            <w:ins w:id="14350" w:author="Arjan" w:date="2014-11-11T21:37:00Z">
              <w:r>
                <w:rPr>
                  <w:rFonts w:ascii="Arial" w:eastAsia="Times New Roman" w:hAnsi="Arial" w:cs="Arial"/>
                  <w:color w:val="000000"/>
                  <w:sz w:val="20"/>
                  <w:szCs w:val="20"/>
                  <w:lang w:val="nl-NL"/>
                </w:rPr>
                <w:t xml:space="preserve">De tijdseenheid waarin de </w:t>
              </w:r>
            </w:ins>
            <w:ins w:id="14351" w:author="Arjan" w:date="2014-11-11T21:38:00Z">
              <w:r>
                <w:rPr>
                  <w:rFonts w:ascii="Arial" w:eastAsia="Times New Roman" w:hAnsi="Arial" w:cs="Arial"/>
                  <w:color w:val="000000"/>
                  <w:sz w:val="20"/>
                  <w:szCs w:val="20"/>
                  <w:lang w:val="nl-NL"/>
                </w:rPr>
                <w:t>termijn</w:t>
              </w:r>
            </w:ins>
            <w:ins w:id="14352" w:author="Arjan" w:date="2014-11-11T21:37:00Z">
              <w:r>
                <w:rPr>
                  <w:rFonts w:ascii="Arial" w:eastAsia="Times New Roman" w:hAnsi="Arial" w:cs="Arial"/>
                  <w:color w:val="000000"/>
                  <w:sz w:val="20"/>
                  <w:szCs w:val="20"/>
                  <w:lang w:val="nl-NL"/>
                </w:rPr>
                <w:t xml:space="preserve"> van de </w:t>
              </w:r>
            </w:ins>
            <w:ins w:id="14353" w:author="Arjan" w:date="2014-11-11T21:38:00Z">
              <w:r>
                <w:rPr>
                  <w:rFonts w:ascii="Arial" w:eastAsia="Times New Roman" w:hAnsi="Arial" w:cs="Arial"/>
                  <w:color w:val="000000"/>
                  <w:sz w:val="20"/>
                  <w:szCs w:val="20"/>
                  <w:lang w:val="nl-NL"/>
                </w:rPr>
                <w:t>servicenorm</w:t>
              </w:r>
            </w:ins>
            <w:ins w:id="14354" w:author="Arjan" w:date="2014-11-11T21:37:00Z">
              <w:r>
                <w:rPr>
                  <w:rFonts w:ascii="Arial" w:eastAsia="Times New Roman" w:hAnsi="Arial" w:cs="Arial"/>
                  <w:color w:val="000000"/>
                  <w:sz w:val="20"/>
                  <w:szCs w:val="20"/>
                  <w:lang w:val="nl-NL"/>
                </w:rPr>
                <w:t xml:space="preserve"> is uitgedrukt.</w:t>
              </w:r>
            </w:ins>
          </w:p>
        </w:tc>
      </w:tr>
      <w:tr w:rsidR="00A044C0" w:rsidRPr="00AE1A91" w14:paraId="02930F46" w14:textId="77777777" w:rsidTr="00A044C0">
        <w:trPr>
          <w:trHeight w:val="232"/>
          <w:ins w:id="14355" w:author="Arjan" w:date="2014-11-11T21:37:00Z"/>
        </w:trPr>
        <w:tc>
          <w:tcPr>
            <w:tcW w:w="3780" w:type="dxa"/>
            <w:tcBorders>
              <w:top w:val="nil"/>
              <w:left w:val="nil"/>
              <w:bottom w:val="nil"/>
              <w:right w:val="nil"/>
            </w:tcBorders>
          </w:tcPr>
          <w:p w14:paraId="52D74136" w14:textId="77777777" w:rsidR="00A044C0" w:rsidRPr="00DD0F4F" w:rsidRDefault="00A044C0" w:rsidP="00A044C0">
            <w:pPr>
              <w:autoSpaceDE w:val="0"/>
              <w:autoSpaceDN w:val="0"/>
              <w:adjustRightInd w:val="0"/>
              <w:spacing w:after="0" w:line="240" w:lineRule="auto"/>
              <w:rPr>
                <w:ins w:id="14356" w:author="Arjan" w:date="2014-11-11T21:37: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26ED8EFC" w14:textId="77777777" w:rsidR="00A044C0" w:rsidRPr="00DD0F4F" w:rsidRDefault="00A044C0" w:rsidP="00A044C0">
            <w:pPr>
              <w:autoSpaceDE w:val="0"/>
              <w:autoSpaceDN w:val="0"/>
              <w:adjustRightInd w:val="0"/>
              <w:spacing w:after="0" w:line="240" w:lineRule="auto"/>
              <w:rPr>
                <w:ins w:id="14357" w:author="Arjan" w:date="2014-11-11T21:37:00Z"/>
                <w:rFonts w:ascii="Arial" w:eastAsia="Times New Roman" w:hAnsi="Arial" w:cs="Arial"/>
                <w:color w:val="000000"/>
                <w:sz w:val="20"/>
                <w:szCs w:val="20"/>
                <w:lang w:val="nl-NL"/>
              </w:rPr>
            </w:pPr>
          </w:p>
        </w:tc>
      </w:tr>
      <w:tr w:rsidR="00A044C0" w:rsidRPr="00CD63CD" w14:paraId="2C1CA9CE" w14:textId="77777777" w:rsidTr="00A044C0">
        <w:trPr>
          <w:trHeight w:val="232"/>
          <w:ins w:id="14358" w:author="Arjan" w:date="2014-11-11T21:37:00Z"/>
        </w:trPr>
        <w:tc>
          <w:tcPr>
            <w:tcW w:w="3780" w:type="dxa"/>
            <w:tcBorders>
              <w:top w:val="nil"/>
              <w:left w:val="nil"/>
              <w:bottom w:val="nil"/>
              <w:right w:val="nil"/>
            </w:tcBorders>
          </w:tcPr>
          <w:p w14:paraId="5EBDACF8" w14:textId="77777777" w:rsidR="00A044C0" w:rsidRPr="00CD63CD" w:rsidRDefault="00A044C0" w:rsidP="00A044C0">
            <w:pPr>
              <w:autoSpaceDE w:val="0"/>
              <w:autoSpaceDN w:val="0"/>
              <w:adjustRightInd w:val="0"/>
              <w:spacing w:after="0" w:line="240" w:lineRule="auto"/>
              <w:rPr>
                <w:ins w:id="14359" w:author="Arjan" w:date="2014-11-11T21:37:00Z"/>
                <w:rFonts w:ascii="Arial" w:eastAsia="Times New Roman" w:hAnsi="Arial" w:cs="Arial"/>
                <w:color w:val="000000"/>
                <w:sz w:val="20"/>
                <w:szCs w:val="20"/>
              </w:rPr>
            </w:pPr>
            <w:ins w:id="14360" w:author="Arjan" w:date="2014-11-11T21:37:00Z">
              <w:r w:rsidRPr="00CD63C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2DA19D4F" w14:textId="77777777" w:rsidR="00A044C0" w:rsidRPr="00CD63CD" w:rsidRDefault="00A044C0" w:rsidP="00A044C0">
            <w:pPr>
              <w:autoSpaceDE w:val="0"/>
              <w:autoSpaceDN w:val="0"/>
              <w:adjustRightInd w:val="0"/>
              <w:spacing w:after="0" w:line="240" w:lineRule="auto"/>
              <w:rPr>
                <w:ins w:id="14361" w:author="Arjan" w:date="2014-11-11T21:37:00Z"/>
                <w:rFonts w:ascii="Arial" w:eastAsia="Times New Roman" w:hAnsi="Arial" w:cs="Arial"/>
                <w:color w:val="000000"/>
                <w:sz w:val="20"/>
                <w:szCs w:val="20"/>
              </w:rPr>
            </w:pPr>
            <w:ins w:id="14362" w:author="Arjan" w:date="2014-11-11T21:37:00Z">
              <w:r>
                <w:rPr>
                  <w:rFonts w:ascii="Arial" w:eastAsia="Times New Roman" w:hAnsi="Arial" w:cs="Arial"/>
                  <w:color w:val="000000"/>
                  <w:sz w:val="20"/>
                  <w:szCs w:val="20"/>
                </w:rPr>
                <w:t>ZTC</w:t>
              </w:r>
              <w:r w:rsidRPr="00717312">
                <w:rPr>
                  <w:rFonts w:ascii="Arial" w:eastAsia="Times New Roman" w:hAnsi="Arial" w:cs="Arial"/>
                  <w:color w:val="000000"/>
                  <w:sz w:val="20"/>
                  <w:szCs w:val="20"/>
                </w:rPr>
                <w:t xml:space="preserve"> </w:t>
              </w:r>
            </w:ins>
          </w:p>
        </w:tc>
      </w:tr>
      <w:tr w:rsidR="00A044C0" w:rsidRPr="00CD63CD" w14:paraId="53D4E0B7" w14:textId="77777777" w:rsidTr="00A044C0">
        <w:trPr>
          <w:trHeight w:val="232"/>
          <w:ins w:id="14363" w:author="Arjan" w:date="2014-11-11T21:37:00Z"/>
        </w:trPr>
        <w:tc>
          <w:tcPr>
            <w:tcW w:w="3780" w:type="dxa"/>
            <w:tcBorders>
              <w:top w:val="nil"/>
              <w:left w:val="nil"/>
              <w:bottom w:val="nil"/>
              <w:right w:val="nil"/>
            </w:tcBorders>
          </w:tcPr>
          <w:p w14:paraId="62AB0FF6" w14:textId="77777777" w:rsidR="00A044C0" w:rsidRPr="00CD63CD" w:rsidRDefault="00A044C0" w:rsidP="00A044C0">
            <w:pPr>
              <w:autoSpaceDE w:val="0"/>
              <w:autoSpaceDN w:val="0"/>
              <w:adjustRightInd w:val="0"/>
              <w:spacing w:after="0" w:line="240" w:lineRule="auto"/>
              <w:rPr>
                <w:ins w:id="14364"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57903F2F" w14:textId="77777777" w:rsidR="00A044C0" w:rsidRPr="00CD63CD" w:rsidRDefault="00A044C0" w:rsidP="00A044C0">
            <w:pPr>
              <w:autoSpaceDE w:val="0"/>
              <w:autoSpaceDN w:val="0"/>
              <w:adjustRightInd w:val="0"/>
              <w:spacing w:after="0" w:line="240" w:lineRule="auto"/>
              <w:rPr>
                <w:ins w:id="14365" w:author="Arjan" w:date="2014-11-11T21:37:00Z"/>
                <w:rFonts w:ascii="Arial" w:eastAsia="Times New Roman" w:hAnsi="Arial" w:cs="Arial"/>
                <w:color w:val="000000"/>
                <w:sz w:val="20"/>
                <w:szCs w:val="20"/>
              </w:rPr>
            </w:pPr>
          </w:p>
        </w:tc>
      </w:tr>
      <w:tr w:rsidR="00A044C0" w:rsidRPr="00CD63CD" w14:paraId="370DA649" w14:textId="77777777" w:rsidTr="00A044C0">
        <w:trPr>
          <w:trHeight w:val="232"/>
          <w:ins w:id="14366" w:author="Arjan" w:date="2014-11-11T21:37:00Z"/>
        </w:trPr>
        <w:tc>
          <w:tcPr>
            <w:tcW w:w="3780" w:type="dxa"/>
            <w:tcBorders>
              <w:top w:val="nil"/>
              <w:left w:val="nil"/>
              <w:bottom w:val="nil"/>
              <w:right w:val="nil"/>
            </w:tcBorders>
          </w:tcPr>
          <w:p w14:paraId="28BDA2E0" w14:textId="77777777" w:rsidR="00A044C0" w:rsidRPr="00CD63CD" w:rsidRDefault="00A044C0" w:rsidP="00A044C0">
            <w:pPr>
              <w:autoSpaceDE w:val="0"/>
              <w:autoSpaceDN w:val="0"/>
              <w:adjustRightInd w:val="0"/>
              <w:spacing w:after="0" w:line="240" w:lineRule="auto"/>
              <w:rPr>
                <w:ins w:id="14367" w:author="Arjan" w:date="2014-11-11T21:37:00Z"/>
                <w:rFonts w:ascii="Arial" w:eastAsia="Times New Roman" w:hAnsi="Arial" w:cs="Arial"/>
                <w:color w:val="000000"/>
                <w:sz w:val="20"/>
                <w:szCs w:val="20"/>
              </w:rPr>
            </w:pPr>
            <w:ins w:id="14368" w:author="Arjan" w:date="2014-11-11T21:37:00Z">
              <w:r w:rsidRPr="00CD63C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0E1E2F6A" w14:textId="77777777" w:rsidR="00A044C0" w:rsidRPr="00CD63CD" w:rsidRDefault="00A044C0" w:rsidP="00A044C0">
            <w:pPr>
              <w:autoSpaceDE w:val="0"/>
              <w:autoSpaceDN w:val="0"/>
              <w:adjustRightInd w:val="0"/>
              <w:spacing w:after="0" w:line="240" w:lineRule="auto"/>
              <w:rPr>
                <w:ins w:id="14369" w:author="Arjan" w:date="2014-11-11T21:37:00Z"/>
                <w:rFonts w:ascii="Arial" w:eastAsia="Times New Roman" w:hAnsi="Arial" w:cs="Arial"/>
                <w:color w:val="000000"/>
                <w:sz w:val="20"/>
                <w:szCs w:val="20"/>
              </w:rPr>
            </w:pPr>
            <w:ins w:id="14370" w:author="Arjan" w:date="2014-11-11T21:37:00Z">
              <w:r w:rsidRPr="00717312">
                <w:rPr>
                  <w:rFonts w:ascii="Arial" w:eastAsia="Times New Roman" w:hAnsi="Arial" w:cs="Arial"/>
                  <w:color w:val="000000"/>
                  <w:sz w:val="20"/>
                  <w:szCs w:val="20"/>
                </w:rPr>
                <w:t>1-</w:t>
              </w:r>
              <w:r>
                <w:rPr>
                  <w:rFonts w:ascii="Arial" w:eastAsia="Times New Roman" w:hAnsi="Arial" w:cs="Arial"/>
                  <w:color w:val="000000"/>
                  <w:sz w:val="20"/>
                  <w:szCs w:val="20"/>
                </w:rPr>
                <w:t>11</w:t>
              </w:r>
              <w:r w:rsidRPr="00717312">
                <w:rPr>
                  <w:rFonts w:ascii="Arial" w:eastAsia="Times New Roman" w:hAnsi="Arial" w:cs="Arial"/>
                  <w:color w:val="000000"/>
                  <w:sz w:val="20"/>
                  <w:szCs w:val="20"/>
                </w:rPr>
                <w:t>-201</w:t>
              </w:r>
              <w:r>
                <w:rPr>
                  <w:rFonts w:ascii="Arial" w:eastAsia="Times New Roman" w:hAnsi="Arial" w:cs="Arial"/>
                  <w:color w:val="000000"/>
                  <w:sz w:val="20"/>
                  <w:szCs w:val="20"/>
                </w:rPr>
                <w:t>4</w:t>
              </w:r>
            </w:ins>
          </w:p>
        </w:tc>
      </w:tr>
      <w:tr w:rsidR="00A044C0" w:rsidRPr="00CD63CD" w14:paraId="366F2139" w14:textId="77777777" w:rsidTr="00A044C0">
        <w:trPr>
          <w:trHeight w:val="232"/>
          <w:ins w:id="14371" w:author="Arjan" w:date="2014-11-11T21:37:00Z"/>
        </w:trPr>
        <w:tc>
          <w:tcPr>
            <w:tcW w:w="3780" w:type="dxa"/>
            <w:tcBorders>
              <w:top w:val="nil"/>
              <w:left w:val="nil"/>
              <w:bottom w:val="nil"/>
              <w:right w:val="nil"/>
            </w:tcBorders>
          </w:tcPr>
          <w:p w14:paraId="21B121E0" w14:textId="77777777" w:rsidR="00A044C0" w:rsidRPr="00CD63CD" w:rsidRDefault="00A044C0" w:rsidP="00A044C0">
            <w:pPr>
              <w:autoSpaceDE w:val="0"/>
              <w:autoSpaceDN w:val="0"/>
              <w:adjustRightInd w:val="0"/>
              <w:spacing w:after="0" w:line="240" w:lineRule="auto"/>
              <w:rPr>
                <w:ins w:id="14372"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236D62AC" w14:textId="77777777" w:rsidR="00A044C0" w:rsidRPr="00CD63CD" w:rsidRDefault="00A044C0" w:rsidP="00A044C0">
            <w:pPr>
              <w:autoSpaceDE w:val="0"/>
              <w:autoSpaceDN w:val="0"/>
              <w:adjustRightInd w:val="0"/>
              <w:spacing w:after="0" w:line="240" w:lineRule="auto"/>
              <w:rPr>
                <w:ins w:id="14373" w:author="Arjan" w:date="2014-11-11T21:37:00Z"/>
                <w:rFonts w:ascii="Arial" w:eastAsia="Times New Roman" w:hAnsi="Arial" w:cs="Arial"/>
                <w:color w:val="000000"/>
                <w:sz w:val="20"/>
                <w:szCs w:val="20"/>
              </w:rPr>
            </w:pPr>
          </w:p>
        </w:tc>
      </w:tr>
      <w:tr w:rsidR="00A044C0" w:rsidRPr="00AE1A91" w14:paraId="7176434B" w14:textId="77777777" w:rsidTr="00A044C0">
        <w:trPr>
          <w:trHeight w:val="232"/>
          <w:ins w:id="14374" w:author="Arjan" w:date="2014-11-11T21:37:00Z"/>
        </w:trPr>
        <w:tc>
          <w:tcPr>
            <w:tcW w:w="3780" w:type="dxa"/>
            <w:tcBorders>
              <w:top w:val="nil"/>
              <w:left w:val="nil"/>
              <w:bottom w:val="nil"/>
              <w:right w:val="nil"/>
            </w:tcBorders>
          </w:tcPr>
          <w:p w14:paraId="605A5F26" w14:textId="77777777" w:rsidR="00A044C0" w:rsidRPr="00CD63CD" w:rsidRDefault="00A044C0" w:rsidP="00A044C0">
            <w:pPr>
              <w:autoSpaceDE w:val="0"/>
              <w:autoSpaceDN w:val="0"/>
              <w:adjustRightInd w:val="0"/>
              <w:spacing w:after="0" w:line="240" w:lineRule="auto"/>
              <w:rPr>
                <w:ins w:id="14375" w:author="Arjan" w:date="2014-11-11T21:37:00Z"/>
                <w:rFonts w:ascii="Arial" w:eastAsia="Times New Roman" w:hAnsi="Arial" w:cs="Arial"/>
                <w:color w:val="000000"/>
                <w:sz w:val="20"/>
                <w:szCs w:val="20"/>
              </w:rPr>
            </w:pPr>
            <w:ins w:id="14376" w:author="Arjan" w:date="2014-11-11T21:37:00Z">
              <w:r w:rsidRPr="00CD63C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06010DAC" w14:textId="77777777" w:rsidR="00A044C0" w:rsidRPr="00DD0F4F" w:rsidRDefault="00A044C0" w:rsidP="00A044C0">
            <w:pPr>
              <w:autoSpaceDE w:val="0"/>
              <w:autoSpaceDN w:val="0"/>
              <w:adjustRightInd w:val="0"/>
              <w:spacing w:after="0" w:line="240" w:lineRule="auto"/>
              <w:rPr>
                <w:ins w:id="14377" w:author="Arjan" w:date="2014-11-11T21:37:00Z"/>
                <w:rFonts w:ascii="Arial" w:eastAsia="Times New Roman" w:hAnsi="Arial" w:cs="Arial"/>
                <w:color w:val="000000"/>
                <w:sz w:val="20"/>
                <w:szCs w:val="20"/>
                <w:lang w:val="nl-NL"/>
              </w:rPr>
            </w:pPr>
            <w:ins w:id="14378" w:author="Arjan" w:date="2014-11-11T21:37:00Z">
              <w:r>
                <w:rPr>
                  <w:rFonts w:ascii="Arial" w:eastAsia="Times New Roman" w:hAnsi="Arial" w:cs="Arial"/>
                  <w:color w:val="000000"/>
                  <w:sz w:val="20"/>
                  <w:szCs w:val="20"/>
                  <w:lang w:val="nl-NL"/>
                </w:rPr>
                <w:t>Het betreft een subattribuutsoort van de groepattribuutsoort ‘</w:t>
              </w:r>
              <w:r w:rsidR="00DA5D93" w:rsidRPr="00BE10FF">
                <w:rPr>
                  <w:rFonts w:ascii="Arial" w:hAnsi="Arial" w:cs="Arial"/>
                  <w:szCs w:val="24"/>
                  <w:lang w:val="en-AU"/>
                </w:rPr>
                <w:fldChar w:fldCharType="begin" w:fldLock="1"/>
              </w:r>
              <w:r w:rsidRPr="005561F3">
                <w:rPr>
                  <w:rFonts w:ascii="Arial" w:hAnsi="Arial" w:cs="Arial"/>
                  <w:szCs w:val="24"/>
                  <w:lang w:val="nl-NL"/>
                </w:rPr>
                <w:instrText xml:space="preserve">MERGEFIELD </w:instrText>
              </w:r>
              <w:r w:rsidRPr="005561F3">
                <w:rPr>
                  <w:rFonts w:ascii="Calibri" w:hAnsi="Calibri" w:cs="Arial"/>
                  <w:color w:val="0F0F0F"/>
                  <w:szCs w:val="24"/>
                  <w:lang w:val="nl-NL"/>
                </w:rPr>
                <w:instrText>Att.Name</w:instrText>
              </w:r>
              <w:r w:rsidR="00DA5D93" w:rsidRPr="00BE10FF">
                <w:rPr>
                  <w:rFonts w:ascii="Arial" w:hAnsi="Arial" w:cs="Arial"/>
                  <w:szCs w:val="24"/>
                  <w:lang w:val="en-AU"/>
                </w:rPr>
                <w:fldChar w:fldCharType="separate"/>
              </w:r>
            </w:ins>
            <w:ins w:id="14379" w:author="Arjan" w:date="2014-11-11T21:38:00Z">
              <w:r w:rsidRPr="005561F3">
                <w:rPr>
                  <w:rFonts w:ascii="Calibri" w:hAnsi="Calibri" w:cs="Arial"/>
                  <w:color w:val="0F0F0F"/>
                  <w:szCs w:val="24"/>
                  <w:lang w:val="nl-NL"/>
                </w:rPr>
                <w:t>Service</w:t>
              </w:r>
            </w:ins>
            <w:ins w:id="14380" w:author="Arjan" w:date="2014-11-11T21:39:00Z">
              <w:r w:rsidRPr="005561F3">
                <w:rPr>
                  <w:rFonts w:ascii="Calibri" w:hAnsi="Calibri" w:cs="Arial"/>
                  <w:color w:val="0F0F0F"/>
                  <w:szCs w:val="24"/>
                  <w:lang w:val="nl-NL"/>
                </w:rPr>
                <w:t>n</w:t>
              </w:r>
            </w:ins>
            <w:ins w:id="14381" w:author="Arjan" w:date="2014-11-11T21:38:00Z">
              <w:r w:rsidRPr="005561F3">
                <w:rPr>
                  <w:rFonts w:ascii="Calibri" w:hAnsi="Calibri" w:cs="Arial"/>
                  <w:color w:val="0F0F0F"/>
                  <w:szCs w:val="24"/>
                  <w:lang w:val="nl-NL"/>
                </w:rPr>
                <w:t>orm</w:t>
              </w:r>
            </w:ins>
            <w:ins w:id="14382" w:author="Arjan" w:date="2014-11-11T21:37:00Z">
              <w:r w:rsidRPr="005561F3">
                <w:rPr>
                  <w:rFonts w:ascii="Calibri" w:hAnsi="Calibri" w:cs="Arial"/>
                  <w:color w:val="0F0F0F"/>
                  <w:szCs w:val="24"/>
                  <w:lang w:val="nl-NL"/>
                </w:rPr>
                <w:t xml:space="preserve"> behandeling</w:t>
              </w:r>
              <w:r w:rsidR="00DA5D93" w:rsidRPr="00BE10FF">
                <w:rPr>
                  <w:rFonts w:ascii="Arial" w:hAnsi="Arial" w:cs="Arial"/>
                  <w:szCs w:val="24"/>
                  <w:lang w:val="en-AU"/>
                </w:rPr>
                <w:fldChar w:fldCharType="end"/>
              </w:r>
              <w:r w:rsidRPr="005561F3">
                <w:rPr>
                  <w:rFonts w:ascii="Arial" w:hAnsi="Arial" w:cs="Arial"/>
                  <w:szCs w:val="24"/>
                  <w:lang w:val="nl-NL"/>
                </w:rPr>
                <w:t>’</w:t>
              </w:r>
            </w:ins>
          </w:p>
        </w:tc>
      </w:tr>
      <w:tr w:rsidR="00A044C0" w:rsidRPr="00AE1A91" w14:paraId="3D0AB69C" w14:textId="77777777" w:rsidTr="00A044C0">
        <w:trPr>
          <w:trHeight w:val="232"/>
          <w:ins w:id="14383" w:author="Arjan" w:date="2014-11-11T21:37:00Z"/>
        </w:trPr>
        <w:tc>
          <w:tcPr>
            <w:tcW w:w="3780" w:type="dxa"/>
            <w:tcBorders>
              <w:top w:val="nil"/>
              <w:left w:val="nil"/>
              <w:bottom w:val="nil"/>
              <w:right w:val="nil"/>
            </w:tcBorders>
          </w:tcPr>
          <w:p w14:paraId="61007CD8" w14:textId="77777777" w:rsidR="00A044C0" w:rsidRPr="00DD0F4F" w:rsidRDefault="00A044C0" w:rsidP="00A044C0">
            <w:pPr>
              <w:autoSpaceDE w:val="0"/>
              <w:autoSpaceDN w:val="0"/>
              <w:adjustRightInd w:val="0"/>
              <w:spacing w:after="0" w:line="240" w:lineRule="auto"/>
              <w:rPr>
                <w:ins w:id="14384" w:author="Arjan" w:date="2014-11-11T21:37: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6AC25A2F" w14:textId="77777777" w:rsidR="00A044C0" w:rsidRPr="00DD0F4F" w:rsidRDefault="00A044C0" w:rsidP="00A044C0">
            <w:pPr>
              <w:autoSpaceDE w:val="0"/>
              <w:autoSpaceDN w:val="0"/>
              <w:adjustRightInd w:val="0"/>
              <w:spacing w:after="0" w:line="240" w:lineRule="auto"/>
              <w:rPr>
                <w:ins w:id="14385" w:author="Arjan" w:date="2014-11-11T21:37:00Z"/>
                <w:rFonts w:ascii="Arial" w:eastAsia="Times New Roman" w:hAnsi="Arial" w:cs="Arial"/>
                <w:color w:val="000000"/>
                <w:sz w:val="20"/>
                <w:szCs w:val="20"/>
                <w:lang w:val="nl-NL"/>
              </w:rPr>
            </w:pPr>
          </w:p>
        </w:tc>
      </w:tr>
      <w:tr w:rsidR="00A044C0" w:rsidRPr="00CD63CD" w14:paraId="1B3F83F1" w14:textId="77777777" w:rsidTr="00A044C0">
        <w:trPr>
          <w:trHeight w:val="232"/>
          <w:ins w:id="14386" w:author="Arjan" w:date="2014-11-11T21:37:00Z"/>
        </w:trPr>
        <w:tc>
          <w:tcPr>
            <w:tcW w:w="3780" w:type="dxa"/>
            <w:tcBorders>
              <w:top w:val="nil"/>
              <w:left w:val="nil"/>
              <w:bottom w:val="nil"/>
              <w:right w:val="nil"/>
            </w:tcBorders>
          </w:tcPr>
          <w:p w14:paraId="5F0C49F9" w14:textId="77777777" w:rsidR="00A044C0" w:rsidRPr="00CD63CD" w:rsidRDefault="00A044C0" w:rsidP="00A044C0">
            <w:pPr>
              <w:autoSpaceDE w:val="0"/>
              <w:autoSpaceDN w:val="0"/>
              <w:adjustRightInd w:val="0"/>
              <w:spacing w:after="0" w:line="240" w:lineRule="auto"/>
              <w:rPr>
                <w:ins w:id="14387" w:author="Arjan" w:date="2014-11-11T21:37:00Z"/>
                <w:rFonts w:ascii="Arial" w:eastAsia="Times New Roman" w:hAnsi="Arial" w:cs="Arial"/>
                <w:color w:val="000000"/>
                <w:sz w:val="20"/>
                <w:szCs w:val="20"/>
              </w:rPr>
            </w:pPr>
            <w:ins w:id="14388" w:author="Arjan" w:date="2014-11-11T21:37:00Z">
              <w:r w:rsidRPr="00CD63CD">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757EC459" w14:textId="77777777" w:rsidR="00A044C0" w:rsidRPr="00CD63CD" w:rsidRDefault="00A044C0" w:rsidP="00A044C0">
            <w:pPr>
              <w:autoSpaceDE w:val="0"/>
              <w:autoSpaceDN w:val="0"/>
              <w:adjustRightInd w:val="0"/>
              <w:spacing w:after="0" w:line="240" w:lineRule="auto"/>
              <w:rPr>
                <w:ins w:id="14389" w:author="Arjan" w:date="2014-11-11T21:37:00Z"/>
                <w:rFonts w:ascii="Arial" w:eastAsia="Times New Roman" w:hAnsi="Arial" w:cs="Arial"/>
                <w:color w:val="000000"/>
                <w:sz w:val="20"/>
                <w:szCs w:val="20"/>
              </w:rPr>
            </w:pPr>
            <w:ins w:id="14390" w:author="Arjan" w:date="2014-11-11T21:37:00Z">
              <w:r>
                <w:rPr>
                  <w:rFonts w:ascii="Arial" w:hAnsi="Arial" w:cs="Arial"/>
                  <w:sz w:val="20"/>
                  <w:szCs w:val="20"/>
                  <w:lang w:val="en-AU"/>
                </w:rPr>
                <w:t>A11</w:t>
              </w:r>
            </w:ins>
          </w:p>
        </w:tc>
      </w:tr>
      <w:tr w:rsidR="00A044C0" w:rsidRPr="00CD63CD" w14:paraId="699BD079" w14:textId="77777777" w:rsidTr="00A044C0">
        <w:trPr>
          <w:trHeight w:val="232"/>
          <w:ins w:id="14391" w:author="Arjan" w:date="2014-11-11T21:37:00Z"/>
        </w:trPr>
        <w:tc>
          <w:tcPr>
            <w:tcW w:w="3780" w:type="dxa"/>
            <w:tcBorders>
              <w:top w:val="nil"/>
              <w:left w:val="nil"/>
              <w:bottom w:val="nil"/>
              <w:right w:val="nil"/>
            </w:tcBorders>
          </w:tcPr>
          <w:p w14:paraId="6EB586E5" w14:textId="77777777" w:rsidR="00A044C0" w:rsidRPr="00CD63CD" w:rsidRDefault="00A044C0" w:rsidP="00A044C0">
            <w:pPr>
              <w:autoSpaceDE w:val="0"/>
              <w:autoSpaceDN w:val="0"/>
              <w:adjustRightInd w:val="0"/>
              <w:spacing w:after="0" w:line="240" w:lineRule="auto"/>
              <w:rPr>
                <w:ins w:id="14392"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4504F0EF" w14:textId="77777777" w:rsidR="00A044C0" w:rsidRPr="00CD63CD" w:rsidRDefault="00A044C0" w:rsidP="00A044C0">
            <w:pPr>
              <w:autoSpaceDE w:val="0"/>
              <w:autoSpaceDN w:val="0"/>
              <w:adjustRightInd w:val="0"/>
              <w:spacing w:after="0" w:line="240" w:lineRule="auto"/>
              <w:rPr>
                <w:ins w:id="14393" w:author="Arjan" w:date="2014-11-11T21:37:00Z"/>
                <w:rFonts w:ascii="Arial" w:eastAsia="Times New Roman" w:hAnsi="Arial" w:cs="Arial"/>
                <w:color w:val="000000"/>
                <w:sz w:val="20"/>
                <w:szCs w:val="20"/>
              </w:rPr>
            </w:pPr>
          </w:p>
        </w:tc>
      </w:tr>
      <w:tr w:rsidR="00A044C0" w:rsidRPr="005E066D" w14:paraId="4ADFB5CF" w14:textId="77777777" w:rsidTr="00A044C0">
        <w:trPr>
          <w:trHeight w:val="232"/>
          <w:ins w:id="14394" w:author="Arjan" w:date="2014-11-11T21:37:00Z"/>
        </w:trPr>
        <w:tc>
          <w:tcPr>
            <w:tcW w:w="3780" w:type="dxa"/>
            <w:tcBorders>
              <w:top w:val="nil"/>
              <w:left w:val="nil"/>
              <w:bottom w:val="nil"/>
              <w:right w:val="nil"/>
            </w:tcBorders>
          </w:tcPr>
          <w:p w14:paraId="19998F05" w14:textId="77777777" w:rsidR="00A044C0" w:rsidRPr="00CD63CD" w:rsidRDefault="00A044C0" w:rsidP="00A044C0">
            <w:pPr>
              <w:autoSpaceDE w:val="0"/>
              <w:autoSpaceDN w:val="0"/>
              <w:adjustRightInd w:val="0"/>
              <w:spacing w:after="0" w:line="240" w:lineRule="auto"/>
              <w:rPr>
                <w:ins w:id="14395" w:author="Arjan" w:date="2014-11-11T21:37:00Z"/>
                <w:rFonts w:ascii="Arial" w:eastAsia="Times New Roman" w:hAnsi="Arial" w:cs="Arial"/>
                <w:color w:val="000000"/>
                <w:sz w:val="20"/>
                <w:szCs w:val="20"/>
              </w:rPr>
            </w:pPr>
            <w:ins w:id="14396" w:author="Arjan" w:date="2014-11-11T21:37:00Z">
              <w:r w:rsidRPr="00CD63CD">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33107D39" w14:textId="77777777" w:rsidR="00072690" w:rsidRDefault="00072690" w:rsidP="00072690">
            <w:pPr>
              <w:autoSpaceDE w:val="0"/>
              <w:autoSpaceDN w:val="0"/>
              <w:adjustRightInd w:val="0"/>
              <w:spacing w:after="0" w:line="240" w:lineRule="auto"/>
              <w:rPr>
                <w:ins w:id="14397" w:author="Arjan" w:date="2014-12-01T13:20:00Z"/>
                <w:rFonts w:ascii="Arial" w:eastAsia="Times New Roman" w:hAnsi="Arial" w:cs="Arial"/>
                <w:color w:val="000000"/>
                <w:sz w:val="20"/>
                <w:szCs w:val="20"/>
                <w:lang w:val="nl-NL"/>
              </w:rPr>
            </w:pPr>
            <w:ins w:id="14398" w:author="Arjan" w:date="2014-12-01T13:20:00Z">
              <w:r>
                <w:rPr>
                  <w:rFonts w:ascii="Arial" w:eastAsia="Times New Roman" w:hAnsi="Arial" w:cs="Arial"/>
                  <w:color w:val="000000"/>
                  <w:sz w:val="20"/>
                  <w:szCs w:val="20"/>
                  <w:lang w:val="nl-NL"/>
                </w:rPr>
                <w:t>- “werkdag” (werkbare dagen d.w.z. alle dagen m.u.v. zaterdagen, zondagen en erkende feestdagen)</w:t>
              </w:r>
            </w:ins>
          </w:p>
          <w:p w14:paraId="1AA0B559" w14:textId="77777777" w:rsidR="00072690" w:rsidRDefault="00072690" w:rsidP="00072690">
            <w:pPr>
              <w:autoSpaceDE w:val="0"/>
              <w:autoSpaceDN w:val="0"/>
              <w:adjustRightInd w:val="0"/>
              <w:spacing w:after="0" w:line="240" w:lineRule="auto"/>
              <w:rPr>
                <w:ins w:id="14399" w:author="Arjan" w:date="2014-12-01T13:20:00Z"/>
                <w:rFonts w:ascii="Arial" w:eastAsia="Times New Roman" w:hAnsi="Arial" w:cs="Arial"/>
                <w:color w:val="000000"/>
                <w:sz w:val="20"/>
                <w:szCs w:val="20"/>
                <w:lang w:val="nl-NL"/>
              </w:rPr>
            </w:pPr>
            <w:ins w:id="14400" w:author="Arjan" w:date="2014-12-01T13:20:00Z">
              <w:r>
                <w:rPr>
                  <w:rFonts w:ascii="Arial" w:eastAsia="Times New Roman" w:hAnsi="Arial" w:cs="Arial"/>
                  <w:color w:val="000000"/>
                  <w:sz w:val="20"/>
                  <w:szCs w:val="20"/>
                  <w:lang w:val="nl-NL"/>
                </w:rPr>
                <w:t>- “kalenderdag” (</w:t>
              </w:r>
              <w:r w:rsidRPr="003D5F9A">
                <w:rPr>
                  <w:rFonts w:ascii="Arial" w:eastAsia="Times New Roman" w:hAnsi="Arial" w:cs="Arial"/>
                  <w:color w:val="000000"/>
                  <w:sz w:val="20"/>
                  <w:szCs w:val="20"/>
                  <w:lang w:val="nl-NL"/>
                </w:rPr>
                <w:t>zie voor een definitie van dit begrip de AWB</w:t>
              </w:r>
              <w:r>
                <w:rPr>
                  <w:rFonts w:ascii="Arial" w:eastAsia="Times New Roman" w:hAnsi="Arial" w:cs="Arial"/>
                  <w:color w:val="000000"/>
                  <w:sz w:val="20"/>
                  <w:szCs w:val="20"/>
                  <w:lang w:val="nl-NL"/>
                </w:rPr>
                <w:t>)</w:t>
              </w:r>
            </w:ins>
          </w:p>
          <w:p w14:paraId="2259CF4E" w14:textId="77777777" w:rsidR="00072690" w:rsidRDefault="00072690" w:rsidP="00072690">
            <w:pPr>
              <w:autoSpaceDE w:val="0"/>
              <w:autoSpaceDN w:val="0"/>
              <w:adjustRightInd w:val="0"/>
              <w:spacing w:after="0" w:line="240" w:lineRule="auto"/>
              <w:rPr>
                <w:ins w:id="14401" w:author="Arjan" w:date="2014-12-01T13:20:00Z"/>
                <w:rFonts w:ascii="Arial" w:eastAsia="Times New Roman" w:hAnsi="Arial" w:cs="Arial"/>
                <w:color w:val="000000"/>
                <w:sz w:val="20"/>
                <w:szCs w:val="20"/>
                <w:lang w:val="nl-NL"/>
              </w:rPr>
            </w:pPr>
            <w:ins w:id="14402" w:author="Arjan" w:date="2014-12-01T13:20:00Z">
              <w:r>
                <w:rPr>
                  <w:rFonts w:ascii="Arial" w:eastAsia="Times New Roman" w:hAnsi="Arial" w:cs="Arial"/>
                  <w:color w:val="000000"/>
                  <w:sz w:val="20"/>
                  <w:szCs w:val="20"/>
                  <w:lang w:val="nl-NL"/>
                </w:rPr>
                <w:t xml:space="preserve">- “week” (7 kalenderdagen) </w:t>
              </w:r>
            </w:ins>
          </w:p>
          <w:p w14:paraId="6A72B11C" w14:textId="77777777" w:rsidR="00072690" w:rsidRDefault="00072690" w:rsidP="00072690">
            <w:pPr>
              <w:autoSpaceDE w:val="0"/>
              <w:autoSpaceDN w:val="0"/>
              <w:adjustRightInd w:val="0"/>
              <w:spacing w:after="0" w:line="240" w:lineRule="auto"/>
              <w:rPr>
                <w:ins w:id="14403" w:author="Arjan" w:date="2014-12-01T13:20:00Z"/>
                <w:rFonts w:ascii="Arial" w:eastAsia="Times New Roman" w:hAnsi="Arial" w:cs="Arial"/>
                <w:color w:val="000000"/>
                <w:sz w:val="20"/>
                <w:szCs w:val="20"/>
                <w:lang w:val="nl-NL"/>
              </w:rPr>
            </w:pPr>
            <w:ins w:id="14404" w:author="Arjan" w:date="2014-12-01T13:20:00Z">
              <w:r>
                <w:rPr>
                  <w:rFonts w:ascii="Arial" w:eastAsia="Times New Roman" w:hAnsi="Arial" w:cs="Arial"/>
                  <w:color w:val="000000"/>
                  <w:sz w:val="20"/>
                  <w:szCs w:val="20"/>
                  <w:lang w:val="nl-NL"/>
                </w:rPr>
                <w:t>- “maand” (28, 30 of 31 kalenderdagen)</w:t>
              </w:r>
            </w:ins>
          </w:p>
          <w:p w14:paraId="4D016DD7" w14:textId="77777777" w:rsidR="00A044C0" w:rsidRPr="00DD0F4F" w:rsidRDefault="00072690" w:rsidP="00072690">
            <w:pPr>
              <w:autoSpaceDE w:val="0"/>
              <w:autoSpaceDN w:val="0"/>
              <w:adjustRightInd w:val="0"/>
              <w:spacing w:after="0" w:line="240" w:lineRule="auto"/>
              <w:rPr>
                <w:ins w:id="14405" w:author="Arjan" w:date="2014-11-11T21:37:00Z"/>
                <w:rFonts w:ascii="Arial" w:eastAsia="Times New Roman" w:hAnsi="Arial" w:cs="Arial"/>
                <w:color w:val="000000"/>
                <w:sz w:val="20"/>
                <w:szCs w:val="20"/>
                <w:lang w:val="nl-NL"/>
              </w:rPr>
            </w:pPr>
            <w:ins w:id="14406" w:author="Arjan" w:date="2014-12-01T13:20:00Z">
              <w:r>
                <w:rPr>
                  <w:rFonts w:ascii="Arial" w:eastAsia="Times New Roman" w:hAnsi="Arial" w:cs="Arial"/>
                  <w:color w:val="000000"/>
                  <w:sz w:val="20"/>
                  <w:szCs w:val="20"/>
                  <w:lang w:val="nl-NL"/>
                </w:rPr>
                <w:t>- “jaar” (365 of 366 kalenderdagen)</w:t>
              </w:r>
            </w:ins>
          </w:p>
        </w:tc>
      </w:tr>
      <w:tr w:rsidR="00A044C0" w:rsidRPr="005E066D" w14:paraId="25C80FBB" w14:textId="77777777" w:rsidTr="00A044C0">
        <w:trPr>
          <w:trHeight w:val="232"/>
          <w:ins w:id="14407" w:author="Arjan" w:date="2014-11-11T21:37:00Z"/>
        </w:trPr>
        <w:tc>
          <w:tcPr>
            <w:tcW w:w="3780" w:type="dxa"/>
            <w:tcBorders>
              <w:top w:val="nil"/>
              <w:left w:val="nil"/>
              <w:bottom w:val="nil"/>
              <w:right w:val="nil"/>
            </w:tcBorders>
          </w:tcPr>
          <w:p w14:paraId="034EA4D6" w14:textId="77777777" w:rsidR="00A044C0" w:rsidRPr="00DD0F4F" w:rsidRDefault="00A044C0" w:rsidP="00A044C0">
            <w:pPr>
              <w:autoSpaceDE w:val="0"/>
              <w:autoSpaceDN w:val="0"/>
              <w:adjustRightInd w:val="0"/>
              <w:spacing w:after="0" w:line="240" w:lineRule="auto"/>
              <w:rPr>
                <w:ins w:id="14408" w:author="Arjan" w:date="2014-11-11T21:37: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7B166906" w14:textId="77777777" w:rsidR="00A044C0" w:rsidRPr="00DD0F4F" w:rsidRDefault="00A044C0" w:rsidP="00A044C0">
            <w:pPr>
              <w:autoSpaceDE w:val="0"/>
              <w:autoSpaceDN w:val="0"/>
              <w:adjustRightInd w:val="0"/>
              <w:spacing w:after="0" w:line="240" w:lineRule="auto"/>
              <w:rPr>
                <w:ins w:id="14409" w:author="Arjan" w:date="2014-11-11T21:37:00Z"/>
                <w:rFonts w:ascii="Arial" w:eastAsia="Times New Roman" w:hAnsi="Arial" w:cs="Arial"/>
                <w:color w:val="000000"/>
                <w:sz w:val="20"/>
                <w:szCs w:val="20"/>
                <w:lang w:val="nl-NL"/>
              </w:rPr>
            </w:pPr>
          </w:p>
        </w:tc>
      </w:tr>
      <w:tr w:rsidR="00A044C0" w:rsidRPr="00CD63CD" w14:paraId="537B2CB5" w14:textId="77777777" w:rsidTr="00A044C0">
        <w:trPr>
          <w:trHeight w:val="232"/>
          <w:ins w:id="14410" w:author="Arjan" w:date="2014-11-11T21:37:00Z"/>
        </w:trPr>
        <w:tc>
          <w:tcPr>
            <w:tcW w:w="3780" w:type="dxa"/>
            <w:tcBorders>
              <w:top w:val="nil"/>
              <w:left w:val="nil"/>
              <w:bottom w:val="nil"/>
              <w:right w:val="nil"/>
            </w:tcBorders>
          </w:tcPr>
          <w:p w14:paraId="07104FC7" w14:textId="77777777" w:rsidR="00A044C0" w:rsidRPr="00CD63CD" w:rsidRDefault="00A044C0" w:rsidP="00A044C0">
            <w:pPr>
              <w:autoSpaceDE w:val="0"/>
              <w:autoSpaceDN w:val="0"/>
              <w:adjustRightInd w:val="0"/>
              <w:spacing w:after="0" w:line="240" w:lineRule="auto"/>
              <w:rPr>
                <w:ins w:id="14411" w:author="Arjan" w:date="2014-11-11T21:37:00Z"/>
                <w:rFonts w:ascii="Arial" w:eastAsia="Times New Roman" w:hAnsi="Arial" w:cs="Arial"/>
                <w:color w:val="000000"/>
                <w:sz w:val="20"/>
                <w:szCs w:val="20"/>
              </w:rPr>
            </w:pPr>
            <w:ins w:id="14412" w:author="Arjan" w:date="2014-11-11T21:37:00Z">
              <w:r w:rsidRPr="00CD63C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17D14CC7" w14:textId="77777777" w:rsidR="00A044C0" w:rsidRPr="00CD63CD" w:rsidRDefault="00A044C0" w:rsidP="00A044C0">
            <w:pPr>
              <w:autoSpaceDE w:val="0"/>
              <w:autoSpaceDN w:val="0"/>
              <w:adjustRightInd w:val="0"/>
              <w:spacing w:after="0" w:line="240" w:lineRule="auto"/>
              <w:rPr>
                <w:ins w:id="14413" w:author="Arjan" w:date="2014-11-11T21:37:00Z"/>
                <w:rFonts w:ascii="Arial" w:eastAsia="Times New Roman" w:hAnsi="Arial" w:cs="Arial"/>
                <w:color w:val="000000"/>
                <w:sz w:val="20"/>
                <w:szCs w:val="20"/>
              </w:rPr>
            </w:pPr>
            <w:ins w:id="14414" w:author="Arjan" w:date="2014-11-11T21:37:00Z">
              <w:r>
                <w:rPr>
                  <w:rFonts w:ascii="Arial" w:eastAsia="Times New Roman" w:hAnsi="Arial" w:cs="Arial"/>
                  <w:color w:val="000000"/>
                  <w:sz w:val="20"/>
                  <w:szCs w:val="20"/>
                </w:rPr>
                <w:t>Zie groep</w:t>
              </w:r>
            </w:ins>
          </w:p>
        </w:tc>
      </w:tr>
      <w:tr w:rsidR="00A044C0" w:rsidRPr="00CD63CD" w14:paraId="1CDB8A0E" w14:textId="77777777" w:rsidTr="00A044C0">
        <w:trPr>
          <w:trHeight w:val="232"/>
          <w:ins w:id="14415" w:author="Arjan" w:date="2014-11-11T21:37:00Z"/>
        </w:trPr>
        <w:tc>
          <w:tcPr>
            <w:tcW w:w="3780" w:type="dxa"/>
            <w:tcBorders>
              <w:top w:val="nil"/>
              <w:left w:val="nil"/>
              <w:bottom w:val="nil"/>
              <w:right w:val="nil"/>
            </w:tcBorders>
          </w:tcPr>
          <w:p w14:paraId="376F015C" w14:textId="77777777" w:rsidR="00A044C0" w:rsidRPr="00CD63CD" w:rsidRDefault="00A044C0" w:rsidP="00A044C0">
            <w:pPr>
              <w:autoSpaceDE w:val="0"/>
              <w:autoSpaceDN w:val="0"/>
              <w:adjustRightInd w:val="0"/>
              <w:spacing w:after="0" w:line="240" w:lineRule="auto"/>
              <w:rPr>
                <w:ins w:id="14416"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3893E596" w14:textId="77777777" w:rsidR="00A044C0" w:rsidRPr="00CD63CD" w:rsidRDefault="00A044C0" w:rsidP="00A044C0">
            <w:pPr>
              <w:autoSpaceDE w:val="0"/>
              <w:autoSpaceDN w:val="0"/>
              <w:adjustRightInd w:val="0"/>
              <w:spacing w:after="0" w:line="240" w:lineRule="auto"/>
              <w:rPr>
                <w:ins w:id="14417" w:author="Arjan" w:date="2014-11-11T21:37:00Z"/>
                <w:rFonts w:ascii="Arial" w:eastAsia="Times New Roman" w:hAnsi="Arial" w:cs="Arial"/>
                <w:color w:val="000000"/>
                <w:sz w:val="20"/>
                <w:szCs w:val="20"/>
              </w:rPr>
            </w:pPr>
          </w:p>
        </w:tc>
      </w:tr>
      <w:tr w:rsidR="00A044C0" w:rsidRPr="00CD63CD" w14:paraId="1777FB0A" w14:textId="77777777" w:rsidTr="00A044C0">
        <w:trPr>
          <w:trHeight w:val="232"/>
          <w:ins w:id="14418" w:author="Arjan" w:date="2014-11-11T21:37:00Z"/>
        </w:trPr>
        <w:tc>
          <w:tcPr>
            <w:tcW w:w="3780" w:type="dxa"/>
            <w:tcBorders>
              <w:top w:val="nil"/>
              <w:left w:val="nil"/>
              <w:bottom w:val="nil"/>
              <w:right w:val="nil"/>
            </w:tcBorders>
          </w:tcPr>
          <w:p w14:paraId="2D4BF768" w14:textId="77777777" w:rsidR="00A044C0" w:rsidRPr="00CD63CD" w:rsidRDefault="00A044C0" w:rsidP="00A044C0">
            <w:pPr>
              <w:autoSpaceDE w:val="0"/>
              <w:autoSpaceDN w:val="0"/>
              <w:adjustRightInd w:val="0"/>
              <w:spacing w:after="0" w:line="240" w:lineRule="auto"/>
              <w:rPr>
                <w:ins w:id="14419" w:author="Arjan" w:date="2014-11-11T21:37:00Z"/>
                <w:rFonts w:ascii="Arial" w:eastAsia="Times New Roman" w:hAnsi="Arial" w:cs="Arial"/>
                <w:color w:val="000000"/>
                <w:sz w:val="20"/>
                <w:szCs w:val="20"/>
              </w:rPr>
            </w:pPr>
            <w:ins w:id="14420" w:author="Arjan" w:date="2014-11-11T21:37:00Z">
              <w:r w:rsidRPr="00CD63C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565F0CB9" w14:textId="77777777" w:rsidR="00A044C0" w:rsidRPr="00CD63CD" w:rsidRDefault="00A044C0" w:rsidP="00A044C0">
            <w:pPr>
              <w:autoSpaceDE w:val="0"/>
              <w:autoSpaceDN w:val="0"/>
              <w:adjustRightInd w:val="0"/>
              <w:spacing w:after="0" w:line="240" w:lineRule="auto"/>
              <w:rPr>
                <w:ins w:id="14421" w:author="Arjan" w:date="2014-11-11T21:37:00Z"/>
                <w:rFonts w:ascii="Arial" w:eastAsia="Times New Roman" w:hAnsi="Arial" w:cs="Arial"/>
                <w:color w:val="000000"/>
                <w:sz w:val="20"/>
                <w:szCs w:val="20"/>
              </w:rPr>
            </w:pPr>
            <w:ins w:id="14422" w:author="Arjan" w:date="2014-11-11T21:37:00Z">
              <w:r>
                <w:rPr>
                  <w:rFonts w:ascii="Arial" w:eastAsia="Times New Roman" w:hAnsi="Arial" w:cs="Arial"/>
                  <w:color w:val="000000"/>
                  <w:sz w:val="20"/>
                  <w:szCs w:val="20"/>
                </w:rPr>
                <w:t>Zie groep</w:t>
              </w:r>
            </w:ins>
          </w:p>
        </w:tc>
      </w:tr>
      <w:tr w:rsidR="00A044C0" w:rsidRPr="00CD63CD" w14:paraId="24DC675B" w14:textId="77777777" w:rsidTr="00A044C0">
        <w:trPr>
          <w:trHeight w:val="232"/>
          <w:ins w:id="14423" w:author="Arjan" w:date="2014-11-11T21:37:00Z"/>
        </w:trPr>
        <w:tc>
          <w:tcPr>
            <w:tcW w:w="3780" w:type="dxa"/>
            <w:tcBorders>
              <w:top w:val="nil"/>
              <w:left w:val="nil"/>
              <w:bottom w:val="nil"/>
              <w:right w:val="nil"/>
            </w:tcBorders>
          </w:tcPr>
          <w:p w14:paraId="70E65C56" w14:textId="77777777" w:rsidR="00A044C0" w:rsidRPr="00CD63CD" w:rsidRDefault="00A044C0" w:rsidP="00A044C0">
            <w:pPr>
              <w:autoSpaceDE w:val="0"/>
              <w:autoSpaceDN w:val="0"/>
              <w:adjustRightInd w:val="0"/>
              <w:spacing w:after="0" w:line="240" w:lineRule="auto"/>
              <w:rPr>
                <w:ins w:id="14424"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507147CD" w14:textId="77777777" w:rsidR="00A044C0" w:rsidRPr="00CD63CD" w:rsidRDefault="00A044C0" w:rsidP="00A044C0">
            <w:pPr>
              <w:autoSpaceDE w:val="0"/>
              <w:autoSpaceDN w:val="0"/>
              <w:adjustRightInd w:val="0"/>
              <w:spacing w:after="0" w:line="240" w:lineRule="auto"/>
              <w:rPr>
                <w:ins w:id="14425" w:author="Arjan" w:date="2014-11-11T21:37:00Z"/>
                <w:rFonts w:ascii="Arial" w:eastAsia="Times New Roman" w:hAnsi="Arial" w:cs="Arial"/>
                <w:color w:val="000000"/>
                <w:sz w:val="20"/>
                <w:szCs w:val="20"/>
              </w:rPr>
            </w:pPr>
          </w:p>
        </w:tc>
      </w:tr>
      <w:tr w:rsidR="00A044C0" w:rsidRPr="00CD63CD" w14:paraId="1A438956" w14:textId="77777777" w:rsidTr="00A044C0">
        <w:trPr>
          <w:trHeight w:val="232"/>
          <w:ins w:id="14426" w:author="Arjan" w:date="2014-11-11T21:37:00Z"/>
        </w:trPr>
        <w:tc>
          <w:tcPr>
            <w:tcW w:w="3780" w:type="dxa"/>
            <w:tcBorders>
              <w:top w:val="nil"/>
              <w:left w:val="nil"/>
              <w:bottom w:val="nil"/>
              <w:right w:val="nil"/>
            </w:tcBorders>
          </w:tcPr>
          <w:p w14:paraId="3675C668" w14:textId="77777777" w:rsidR="00A044C0" w:rsidRPr="00CD63CD" w:rsidRDefault="00A044C0" w:rsidP="00A044C0">
            <w:pPr>
              <w:autoSpaceDE w:val="0"/>
              <w:autoSpaceDN w:val="0"/>
              <w:adjustRightInd w:val="0"/>
              <w:spacing w:after="0" w:line="240" w:lineRule="auto"/>
              <w:rPr>
                <w:ins w:id="14427" w:author="Arjan" w:date="2014-11-11T21:37:00Z"/>
                <w:rFonts w:ascii="Arial" w:eastAsia="Times New Roman" w:hAnsi="Arial" w:cs="Arial"/>
                <w:color w:val="000000"/>
                <w:sz w:val="20"/>
                <w:szCs w:val="20"/>
              </w:rPr>
            </w:pPr>
            <w:ins w:id="14428" w:author="Arjan" w:date="2014-11-11T21:37:00Z">
              <w:r w:rsidRPr="00CD63C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5F494E09" w14:textId="77777777" w:rsidR="00A044C0" w:rsidRPr="00CD63CD" w:rsidRDefault="00A044C0" w:rsidP="00A044C0">
            <w:pPr>
              <w:autoSpaceDE w:val="0"/>
              <w:autoSpaceDN w:val="0"/>
              <w:adjustRightInd w:val="0"/>
              <w:spacing w:after="0" w:line="240" w:lineRule="auto"/>
              <w:rPr>
                <w:ins w:id="14429" w:author="Arjan" w:date="2014-11-11T21:37:00Z"/>
                <w:rFonts w:ascii="Arial" w:eastAsia="Times New Roman" w:hAnsi="Arial" w:cs="Arial"/>
                <w:color w:val="000000"/>
                <w:sz w:val="20"/>
                <w:szCs w:val="20"/>
              </w:rPr>
            </w:pPr>
          </w:p>
        </w:tc>
      </w:tr>
      <w:tr w:rsidR="00A044C0" w:rsidRPr="00CD63CD" w14:paraId="7895B9C1" w14:textId="77777777" w:rsidTr="00A044C0">
        <w:trPr>
          <w:trHeight w:val="232"/>
          <w:ins w:id="14430" w:author="Arjan" w:date="2014-11-11T21:37:00Z"/>
        </w:trPr>
        <w:tc>
          <w:tcPr>
            <w:tcW w:w="3780" w:type="dxa"/>
            <w:tcBorders>
              <w:top w:val="nil"/>
              <w:left w:val="nil"/>
              <w:bottom w:val="nil"/>
              <w:right w:val="nil"/>
            </w:tcBorders>
          </w:tcPr>
          <w:p w14:paraId="2BF86875" w14:textId="77777777" w:rsidR="00A044C0" w:rsidRPr="00CD63CD" w:rsidRDefault="00A044C0" w:rsidP="00A044C0">
            <w:pPr>
              <w:autoSpaceDE w:val="0"/>
              <w:autoSpaceDN w:val="0"/>
              <w:adjustRightInd w:val="0"/>
              <w:spacing w:after="0" w:line="240" w:lineRule="auto"/>
              <w:rPr>
                <w:ins w:id="14431"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73CC1D87" w14:textId="77777777" w:rsidR="00A044C0" w:rsidRPr="00CD63CD" w:rsidRDefault="00A044C0" w:rsidP="00A044C0">
            <w:pPr>
              <w:autoSpaceDE w:val="0"/>
              <w:autoSpaceDN w:val="0"/>
              <w:adjustRightInd w:val="0"/>
              <w:spacing w:after="0" w:line="240" w:lineRule="auto"/>
              <w:rPr>
                <w:ins w:id="14432" w:author="Arjan" w:date="2014-11-11T21:37:00Z"/>
                <w:rFonts w:ascii="Arial" w:eastAsia="Times New Roman" w:hAnsi="Arial" w:cs="Arial"/>
                <w:color w:val="000000"/>
                <w:sz w:val="20"/>
                <w:szCs w:val="20"/>
              </w:rPr>
            </w:pPr>
          </w:p>
        </w:tc>
      </w:tr>
      <w:tr w:rsidR="00A044C0" w:rsidRPr="00CD63CD" w14:paraId="06E5B635" w14:textId="77777777" w:rsidTr="00A044C0">
        <w:trPr>
          <w:trHeight w:val="232"/>
          <w:ins w:id="14433" w:author="Arjan" w:date="2014-11-11T21:37:00Z"/>
        </w:trPr>
        <w:tc>
          <w:tcPr>
            <w:tcW w:w="3780" w:type="dxa"/>
            <w:tcBorders>
              <w:top w:val="nil"/>
              <w:left w:val="nil"/>
              <w:bottom w:val="nil"/>
              <w:right w:val="nil"/>
            </w:tcBorders>
          </w:tcPr>
          <w:p w14:paraId="230408BE" w14:textId="77777777" w:rsidR="00A044C0" w:rsidRPr="00CD63CD" w:rsidRDefault="00A044C0" w:rsidP="00A044C0">
            <w:pPr>
              <w:autoSpaceDE w:val="0"/>
              <w:autoSpaceDN w:val="0"/>
              <w:adjustRightInd w:val="0"/>
              <w:spacing w:after="0" w:line="240" w:lineRule="auto"/>
              <w:rPr>
                <w:ins w:id="14434" w:author="Arjan" w:date="2014-11-11T21:37:00Z"/>
                <w:rFonts w:ascii="Arial" w:eastAsia="Times New Roman" w:hAnsi="Arial" w:cs="Arial"/>
                <w:color w:val="000000"/>
                <w:sz w:val="20"/>
                <w:szCs w:val="20"/>
              </w:rPr>
            </w:pPr>
            <w:ins w:id="14435" w:author="Arjan" w:date="2014-11-11T21:37:00Z">
              <w:r w:rsidRPr="00CD63C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6CD01C97" w14:textId="77777777" w:rsidR="00A044C0" w:rsidRPr="00CD63CD" w:rsidRDefault="00A044C0" w:rsidP="00A044C0">
            <w:pPr>
              <w:autoSpaceDE w:val="0"/>
              <w:autoSpaceDN w:val="0"/>
              <w:adjustRightInd w:val="0"/>
              <w:spacing w:after="0" w:line="240" w:lineRule="auto"/>
              <w:rPr>
                <w:ins w:id="14436" w:author="Arjan" w:date="2014-11-11T21:37:00Z"/>
                <w:rFonts w:ascii="Arial" w:eastAsia="Times New Roman" w:hAnsi="Arial" w:cs="Arial"/>
                <w:color w:val="000000"/>
                <w:sz w:val="20"/>
                <w:szCs w:val="20"/>
              </w:rPr>
            </w:pPr>
            <w:ins w:id="14437" w:author="Arjan" w:date="2014-11-11T21:37:00Z">
              <w:r>
                <w:rPr>
                  <w:rFonts w:ascii="Arial" w:eastAsia="Times New Roman" w:hAnsi="Arial" w:cs="Arial"/>
                  <w:color w:val="000000"/>
                  <w:sz w:val="20"/>
                  <w:szCs w:val="20"/>
                </w:rPr>
                <w:t>Zie groep</w:t>
              </w:r>
            </w:ins>
          </w:p>
        </w:tc>
      </w:tr>
      <w:tr w:rsidR="00A044C0" w:rsidRPr="00CD63CD" w14:paraId="26DC3AD5" w14:textId="77777777" w:rsidTr="00A044C0">
        <w:trPr>
          <w:trHeight w:val="232"/>
          <w:ins w:id="14438" w:author="Arjan" w:date="2014-11-11T21:37:00Z"/>
        </w:trPr>
        <w:tc>
          <w:tcPr>
            <w:tcW w:w="3780" w:type="dxa"/>
            <w:tcBorders>
              <w:top w:val="nil"/>
              <w:left w:val="nil"/>
              <w:bottom w:val="nil"/>
              <w:right w:val="nil"/>
            </w:tcBorders>
          </w:tcPr>
          <w:p w14:paraId="358BD1B7" w14:textId="77777777" w:rsidR="00A044C0" w:rsidRPr="00CD63CD" w:rsidRDefault="00A044C0" w:rsidP="00A044C0">
            <w:pPr>
              <w:autoSpaceDE w:val="0"/>
              <w:autoSpaceDN w:val="0"/>
              <w:adjustRightInd w:val="0"/>
              <w:spacing w:after="0" w:line="240" w:lineRule="auto"/>
              <w:rPr>
                <w:ins w:id="14439"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4FF937BD" w14:textId="77777777" w:rsidR="00A044C0" w:rsidRPr="00CD63CD" w:rsidRDefault="00A044C0" w:rsidP="00A044C0">
            <w:pPr>
              <w:autoSpaceDE w:val="0"/>
              <w:autoSpaceDN w:val="0"/>
              <w:adjustRightInd w:val="0"/>
              <w:spacing w:after="0" w:line="240" w:lineRule="auto"/>
              <w:rPr>
                <w:ins w:id="14440" w:author="Arjan" w:date="2014-11-11T21:37:00Z"/>
                <w:rFonts w:ascii="Arial" w:eastAsia="Times New Roman" w:hAnsi="Arial" w:cs="Arial"/>
                <w:color w:val="000000"/>
                <w:sz w:val="20"/>
                <w:szCs w:val="20"/>
              </w:rPr>
            </w:pPr>
          </w:p>
        </w:tc>
      </w:tr>
      <w:tr w:rsidR="00A044C0" w:rsidRPr="00CD63CD" w14:paraId="78BED569" w14:textId="77777777" w:rsidTr="00A044C0">
        <w:trPr>
          <w:trHeight w:val="232"/>
          <w:ins w:id="14441" w:author="Arjan" w:date="2014-11-11T21:37:00Z"/>
        </w:trPr>
        <w:tc>
          <w:tcPr>
            <w:tcW w:w="3780" w:type="dxa"/>
            <w:tcBorders>
              <w:top w:val="nil"/>
              <w:left w:val="nil"/>
              <w:bottom w:val="nil"/>
              <w:right w:val="nil"/>
            </w:tcBorders>
          </w:tcPr>
          <w:p w14:paraId="69C9C9CE" w14:textId="77777777" w:rsidR="00A044C0" w:rsidRPr="00CD63CD" w:rsidRDefault="00A044C0" w:rsidP="00A044C0">
            <w:pPr>
              <w:autoSpaceDE w:val="0"/>
              <w:autoSpaceDN w:val="0"/>
              <w:adjustRightInd w:val="0"/>
              <w:spacing w:after="0" w:line="240" w:lineRule="auto"/>
              <w:rPr>
                <w:ins w:id="14442" w:author="Arjan" w:date="2014-11-11T21:37:00Z"/>
                <w:rFonts w:ascii="Arial" w:eastAsia="Times New Roman" w:hAnsi="Arial" w:cs="Arial"/>
                <w:color w:val="000000"/>
                <w:sz w:val="20"/>
                <w:szCs w:val="20"/>
              </w:rPr>
            </w:pPr>
            <w:ins w:id="14443" w:author="Arjan" w:date="2014-11-11T21:37:00Z">
              <w:r w:rsidRPr="00CD63CD">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7D4FC829" w14:textId="77777777" w:rsidR="00A044C0" w:rsidRPr="00CD63CD" w:rsidRDefault="00A044C0" w:rsidP="00A044C0">
            <w:pPr>
              <w:autoSpaceDE w:val="0"/>
              <w:autoSpaceDN w:val="0"/>
              <w:adjustRightInd w:val="0"/>
              <w:spacing w:after="0" w:line="240" w:lineRule="auto"/>
              <w:rPr>
                <w:ins w:id="14444" w:author="Arjan" w:date="2014-11-11T21:37:00Z"/>
                <w:rFonts w:ascii="Arial" w:eastAsia="Times New Roman" w:hAnsi="Arial" w:cs="Arial"/>
                <w:color w:val="000000"/>
                <w:sz w:val="20"/>
                <w:szCs w:val="20"/>
              </w:rPr>
            </w:pPr>
            <w:ins w:id="14445" w:author="Arjan" w:date="2014-11-11T21:37:00Z">
              <w:r>
                <w:rPr>
                  <w:rFonts w:ascii="Arial" w:eastAsia="Times New Roman" w:hAnsi="Arial" w:cs="Arial"/>
                  <w:color w:val="000000"/>
                  <w:sz w:val="20"/>
                  <w:szCs w:val="20"/>
                </w:rPr>
                <w:t>Zie groep</w:t>
              </w:r>
            </w:ins>
          </w:p>
        </w:tc>
      </w:tr>
      <w:tr w:rsidR="00A044C0" w:rsidRPr="00CD63CD" w14:paraId="44643F3F" w14:textId="77777777" w:rsidTr="00A044C0">
        <w:trPr>
          <w:trHeight w:val="232"/>
          <w:ins w:id="14446" w:author="Arjan" w:date="2014-11-11T21:37:00Z"/>
        </w:trPr>
        <w:tc>
          <w:tcPr>
            <w:tcW w:w="3780" w:type="dxa"/>
            <w:tcBorders>
              <w:top w:val="nil"/>
              <w:left w:val="nil"/>
              <w:bottom w:val="nil"/>
              <w:right w:val="nil"/>
            </w:tcBorders>
          </w:tcPr>
          <w:p w14:paraId="4C0E1B8C" w14:textId="77777777" w:rsidR="00A044C0" w:rsidRPr="00CD63CD" w:rsidRDefault="00A044C0" w:rsidP="00A044C0">
            <w:pPr>
              <w:autoSpaceDE w:val="0"/>
              <w:autoSpaceDN w:val="0"/>
              <w:adjustRightInd w:val="0"/>
              <w:spacing w:after="0" w:line="240" w:lineRule="auto"/>
              <w:rPr>
                <w:ins w:id="14447"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5443B42F" w14:textId="77777777" w:rsidR="00A044C0" w:rsidRPr="00CD63CD" w:rsidRDefault="00A044C0" w:rsidP="00A044C0">
            <w:pPr>
              <w:autoSpaceDE w:val="0"/>
              <w:autoSpaceDN w:val="0"/>
              <w:adjustRightInd w:val="0"/>
              <w:spacing w:after="0" w:line="240" w:lineRule="auto"/>
              <w:rPr>
                <w:ins w:id="14448" w:author="Arjan" w:date="2014-11-11T21:37:00Z"/>
                <w:rFonts w:ascii="Arial" w:eastAsia="Times New Roman" w:hAnsi="Arial" w:cs="Arial"/>
                <w:color w:val="000000"/>
                <w:sz w:val="20"/>
                <w:szCs w:val="20"/>
              </w:rPr>
            </w:pPr>
          </w:p>
        </w:tc>
      </w:tr>
      <w:tr w:rsidR="00A044C0" w:rsidRPr="00CD63CD" w14:paraId="6C830E03" w14:textId="77777777" w:rsidTr="00A044C0">
        <w:trPr>
          <w:trHeight w:val="232"/>
          <w:ins w:id="14449" w:author="Arjan" w:date="2014-11-11T21:37:00Z"/>
        </w:trPr>
        <w:tc>
          <w:tcPr>
            <w:tcW w:w="3780" w:type="dxa"/>
            <w:tcBorders>
              <w:top w:val="nil"/>
              <w:left w:val="nil"/>
              <w:bottom w:val="nil"/>
              <w:right w:val="nil"/>
            </w:tcBorders>
          </w:tcPr>
          <w:p w14:paraId="54DB3B5D" w14:textId="77777777" w:rsidR="00A044C0" w:rsidRPr="00CD63CD" w:rsidRDefault="00A044C0" w:rsidP="00A044C0">
            <w:pPr>
              <w:autoSpaceDE w:val="0"/>
              <w:autoSpaceDN w:val="0"/>
              <w:adjustRightInd w:val="0"/>
              <w:spacing w:after="0" w:line="240" w:lineRule="auto"/>
              <w:rPr>
                <w:ins w:id="14450" w:author="Arjan" w:date="2014-11-11T21:37:00Z"/>
                <w:rFonts w:ascii="Arial" w:eastAsia="Times New Roman" w:hAnsi="Arial" w:cs="Arial"/>
                <w:color w:val="000000"/>
                <w:sz w:val="20"/>
                <w:szCs w:val="20"/>
              </w:rPr>
            </w:pPr>
            <w:ins w:id="14451" w:author="Arjan" w:date="2014-11-11T21:37:00Z">
              <w:r w:rsidRPr="00CD63CD">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798132B4" w14:textId="77777777" w:rsidR="00A044C0" w:rsidRPr="00CD63CD" w:rsidRDefault="00DA5D93" w:rsidP="00A044C0">
            <w:pPr>
              <w:autoSpaceDE w:val="0"/>
              <w:autoSpaceDN w:val="0"/>
              <w:adjustRightInd w:val="0"/>
              <w:spacing w:after="0" w:line="240" w:lineRule="auto"/>
              <w:rPr>
                <w:ins w:id="14452" w:author="Arjan" w:date="2014-11-11T21:37:00Z"/>
                <w:rFonts w:ascii="Arial" w:eastAsia="Times New Roman" w:hAnsi="Arial" w:cs="Arial"/>
                <w:color w:val="000000"/>
                <w:sz w:val="20"/>
                <w:szCs w:val="20"/>
              </w:rPr>
            </w:pPr>
            <w:ins w:id="14453" w:author="Arjan" w:date="2014-11-11T21:37:00Z">
              <w:r w:rsidRPr="00CD63CD">
                <w:rPr>
                  <w:rFonts w:ascii="Arial" w:hAnsi="Arial" w:cs="Arial"/>
                  <w:sz w:val="20"/>
                  <w:szCs w:val="20"/>
                  <w:lang w:val="en-AU"/>
                </w:rPr>
                <w:fldChar w:fldCharType="begin" w:fldLock="1"/>
              </w:r>
              <w:r w:rsidR="00A044C0" w:rsidRPr="00CD63CD">
                <w:rPr>
                  <w:rFonts w:ascii="Arial" w:hAnsi="Arial" w:cs="Arial"/>
                  <w:sz w:val="20"/>
                  <w:szCs w:val="20"/>
                  <w:lang w:val="en-AU"/>
                </w:rPr>
                <w:instrText xml:space="preserve">MERGEFIELD </w:instrText>
              </w:r>
              <w:r w:rsidR="00A044C0"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00A044C0"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00A044C0"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00A044C0"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00A044C0"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ins>
          </w:p>
        </w:tc>
      </w:tr>
      <w:tr w:rsidR="00A044C0" w:rsidRPr="00CD63CD" w14:paraId="1742BD03" w14:textId="77777777" w:rsidTr="00A044C0">
        <w:trPr>
          <w:trHeight w:val="232"/>
          <w:ins w:id="14454" w:author="Arjan" w:date="2014-11-11T21:37:00Z"/>
        </w:trPr>
        <w:tc>
          <w:tcPr>
            <w:tcW w:w="3780" w:type="dxa"/>
            <w:tcBorders>
              <w:top w:val="nil"/>
              <w:left w:val="nil"/>
              <w:bottom w:val="nil"/>
              <w:right w:val="nil"/>
            </w:tcBorders>
          </w:tcPr>
          <w:p w14:paraId="7ABD7535" w14:textId="77777777" w:rsidR="00A044C0" w:rsidRPr="00CD63CD" w:rsidRDefault="00A044C0" w:rsidP="00A044C0">
            <w:pPr>
              <w:autoSpaceDE w:val="0"/>
              <w:autoSpaceDN w:val="0"/>
              <w:adjustRightInd w:val="0"/>
              <w:spacing w:after="0" w:line="240" w:lineRule="auto"/>
              <w:rPr>
                <w:ins w:id="14455"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514676A7" w14:textId="77777777" w:rsidR="00A044C0" w:rsidRPr="00CD63CD" w:rsidRDefault="00A044C0" w:rsidP="00A044C0">
            <w:pPr>
              <w:autoSpaceDE w:val="0"/>
              <w:autoSpaceDN w:val="0"/>
              <w:adjustRightInd w:val="0"/>
              <w:spacing w:after="0" w:line="240" w:lineRule="auto"/>
              <w:rPr>
                <w:ins w:id="14456" w:author="Arjan" w:date="2014-11-11T21:37:00Z"/>
                <w:rFonts w:ascii="Arial" w:eastAsia="Times New Roman" w:hAnsi="Arial" w:cs="Arial"/>
                <w:color w:val="000000"/>
                <w:sz w:val="20"/>
                <w:szCs w:val="20"/>
              </w:rPr>
            </w:pPr>
          </w:p>
        </w:tc>
      </w:tr>
      <w:tr w:rsidR="00A044C0" w:rsidRPr="00CD63CD" w14:paraId="4A804029" w14:textId="77777777" w:rsidTr="00A044C0">
        <w:trPr>
          <w:trHeight w:val="232"/>
          <w:ins w:id="14457" w:author="Arjan" w:date="2014-11-11T21:37:00Z"/>
        </w:trPr>
        <w:tc>
          <w:tcPr>
            <w:tcW w:w="3780" w:type="dxa"/>
            <w:tcBorders>
              <w:top w:val="nil"/>
              <w:left w:val="nil"/>
              <w:bottom w:val="nil"/>
              <w:right w:val="nil"/>
            </w:tcBorders>
          </w:tcPr>
          <w:p w14:paraId="7659D57B" w14:textId="77777777" w:rsidR="00A044C0" w:rsidRPr="00CD63CD" w:rsidRDefault="00A044C0" w:rsidP="00A044C0">
            <w:pPr>
              <w:autoSpaceDE w:val="0"/>
              <w:autoSpaceDN w:val="0"/>
              <w:adjustRightInd w:val="0"/>
              <w:spacing w:after="0" w:line="240" w:lineRule="auto"/>
              <w:rPr>
                <w:ins w:id="14458" w:author="Arjan" w:date="2014-11-11T21:37:00Z"/>
                <w:rFonts w:ascii="Arial" w:eastAsia="Times New Roman" w:hAnsi="Arial" w:cs="Arial"/>
                <w:color w:val="000000"/>
                <w:sz w:val="20"/>
                <w:szCs w:val="20"/>
              </w:rPr>
            </w:pPr>
            <w:ins w:id="14459" w:author="Arjan" w:date="2014-11-11T21:37:00Z">
              <w:r w:rsidRPr="00CD63C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6F5FD521" w14:textId="77777777" w:rsidR="00A044C0" w:rsidRPr="00CD63CD" w:rsidRDefault="00A044C0" w:rsidP="00A044C0">
            <w:pPr>
              <w:autoSpaceDE w:val="0"/>
              <w:autoSpaceDN w:val="0"/>
              <w:adjustRightInd w:val="0"/>
              <w:spacing w:after="0" w:line="240" w:lineRule="auto"/>
              <w:rPr>
                <w:ins w:id="14460" w:author="Arjan" w:date="2014-11-11T21:37:00Z"/>
                <w:rFonts w:ascii="Arial" w:eastAsia="Times New Roman" w:hAnsi="Arial" w:cs="Arial"/>
                <w:color w:val="000000"/>
                <w:sz w:val="20"/>
                <w:szCs w:val="20"/>
              </w:rPr>
            </w:pPr>
            <w:ins w:id="14461" w:author="Arjan" w:date="2014-11-11T21:37:00Z">
              <w:r w:rsidRPr="00CD63CD">
                <w:rPr>
                  <w:rFonts w:ascii="Arial" w:eastAsia="Times New Roman" w:hAnsi="Arial" w:cs="Arial"/>
                  <w:color w:val="000000"/>
                  <w:sz w:val="20"/>
                  <w:szCs w:val="20"/>
                </w:rPr>
                <w:t xml:space="preserve">Gemeentelijk </w:t>
              </w:r>
              <w:r>
                <w:rPr>
                  <w:rFonts w:ascii="Arial" w:eastAsia="Times New Roman" w:hAnsi="Arial" w:cs="Arial"/>
                  <w:color w:val="000000"/>
                  <w:sz w:val="20"/>
                  <w:szCs w:val="20"/>
                </w:rPr>
                <w:t>kern</w:t>
              </w:r>
              <w:r w:rsidRPr="00CD63CD">
                <w:rPr>
                  <w:rFonts w:ascii="Arial" w:eastAsia="Times New Roman" w:hAnsi="Arial" w:cs="Arial"/>
                  <w:color w:val="000000"/>
                  <w:sz w:val="20"/>
                  <w:szCs w:val="20"/>
                </w:rPr>
                <w:t>gegeven</w:t>
              </w:r>
            </w:ins>
          </w:p>
        </w:tc>
      </w:tr>
      <w:tr w:rsidR="00A044C0" w:rsidRPr="00CD63CD" w14:paraId="119EF9F3" w14:textId="77777777" w:rsidTr="00A044C0">
        <w:trPr>
          <w:trHeight w:val="232"/>
          <w:ins w:id="14462" w:author="Arjan" w:date="2014-11-11T21:37:00Z"/>
        </w:trPr>
        <w:tc>
          <w:tcPr>
            <w:tcW w:w="3780" w:type="dxa"/>
            <w:tcBorders>
              <w:top w:val="nil"/>
              <w:left w:val="nil"/>
              <w:right w:val="nil"/>
            </w:tcBorders>
          </w:tcPr>
          <w:p w14:paraId="352A3166" w14:textId="77777777" w:rsidR="00A044C0" w:rsidRPr="00CD63CD" w:rsidRDefault="00A044C0" w:rsidP="00A044C0">
            <w:pPr>
              <w:autoSpaceDE w:val="0"/>
              <w:autoSpaceDN w:val="0"/>
              <w:adjustRightInd w:val="0"/>
              <w:spacing w:after="0" w:line="240" w:lineRule="auto"/>
              <w:rPr>
                <w:ins w:id="14463" w:author="Arjan" w:date="2014-11-11T21:37:00Z"/>
                <w:rFonts w:ascii="Arial" w:eastAsia="Times New Roman" w:hAnsi="Arial" w:cs="Arial"/>
                <w:b/>
                <w:bCs/>
                <w:color w:val="000000"/>
                <w:sz w:val="20"/>
                <w:szCs w:val="20"/>
              </w:rPr>
            </w:pPr>
          </w:p>
        </w:tc>
        <w:tc>
          <w:tcPr>
            <w:tcW w:w="5580" w:type="dxa"/>
            <w:tcBorders>
              <w:top w:val="nil"/>
              <w:left w:val="nil"/>
              <w:right w:val="nil"/>
            </w:tcBorders>
          </w:tcPr>
          <w:p w14:paraId="2EB5DAFD" w14:textId="77777777" w:rsidR="00A044C0" w:rsidRPr="00CD63CD" w:rsidRDefault="00A044C0" w:rsidP="00A044C0">
            <w:pPr>
              <w:autoSpaceDE w:val="0"/>
              <w:autoSpaceDN w:val="0"/>
              <w:adjustRightInd w:val="0"/>
              <w:spacing w:after="0" w:line="240" w:lineRule="auto"/>
              <w:rPr>
                <w:ins w:id="14464" w:author="Arjan" w:date="2014-11-11T21:37:00Z"/>
                <w:rFonts w:ascii="Arial" w:eastAsia="Times New Roman" w:hAnsi="Arial" w:cs="Arial"/>
                <w:color w:val="000000"/>
                <w:sz w:val="20"/>
                <w:szCs w:val="20"/>
              </w:rPr>
            </w:pPr>
          </w:p>
        </w:tc>
      </w:tr>
      <w:tr w:rsidR="00A044C0" w:rsidRPr="005E066D" w14:paraId="243793B5" w14:textId="77777777" w:rsidTr="00A044C0">
        <w:trPr>
          <w:trHeight w:val="232"/>
          <w:ins w:id="14465" w:author="Arjan" w:date="2014-11-11T21:37:00Z"/>
        </w:trPr>
        <w:tc>
          <w:tcPr>
            <w:tcW w:w="3780" w:type="dxa"/>
            <w:tcBorders>
              <w:top w:val="nil"/>
              <w:left w:val="nil"/>
              <w:bottom w:val="single" w:sz="4" w:space="0" w:color="auto"/>
              <w:right w:val="nil"/>
            </w:tcBorders>
          </w:tcPr>
          <w:p w14:paraId="1AE7912F" w14:textId="77777777" w:rsidR="00A044C0" w:rsidRPr="00CD63CD" w:rsidRDefault="00A044C0" w:rsidP="00A044C0">
            <w:pPr>
              <w:autoSpaceDE w:val="0"/>
              <w:autoSpaceDN w:val="0"/>
              <w:adjustRightInd w:val="0"/>
              <w:spacing w:after="0" w:line="240" w:lineRule="auto"/>
              <w:rPr>
                <w:ins w:id="14466" w:author="Arjan" w:date="2014-11-11T21:37:00Z"/>
                <w:rFonts w:ascii="Arial" w:eastAsia="Times New Roman" w:hAnsi="Arial" w:cs="Arial"/>
                <w:b/>
                <w:bCs/>
                <w:color w:val="000000"/>
                <w:sz w:val="20"/>
                <w:szCs w:val="20"/>
              </w:rPr>
            </w:pPr>
            <w:ins w:id="14467" w:author="Arjan" w:date="2014-11-11T21:37:00Z">
              <w:r w:rsidRPr="00CD63C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40B96A80" w14:textId="77777777" w:rsidR="00A044C0" w:rsidRPr="00DD0F4F" w:rsidRDefault="00A044C0" w:rsidP="00A044C0">
            <w:pPr>
              <w:autoSpaceDE w:val="0"/>
              <w:autoSpaceDN w:val="0"/>
              <w:adjustRightInd w:val="0"/>
              <w:spacing w:after="0" w:line="240" w:lineRule="auto"/>
              <w:rPr>
                <w:ins w:id="14468" w:author="Arjan" w:date="2014-11-11T21:37:00Z"/>
                <w:rFonts w:ascii="Arial" w:eastAsia="Times New Roman" w:hAnsi="Arial" w:cs="Arial"/>
                <w:color w:val="000000"/>
                <w:sz w:val="20"/>
                <w:szCs w:val="20"/>
                <w:lang w:val="nl-NL"/>
              </w:rPr>
            </w:pPr>
            <w:ins w:id="14469" w:author="Arjan" w:date="2014-11-11T21:37:00Z">
              <w:r>
                <w:rPr>
                  <w:rFonts w:ascii="Calibri" w:hAnsi="Calibri" w:cs="Arial"/>
                  <w:color w:val="0F0F0F"/>
                  <w:szCs w:val="24"/>
                </w:rPr>
                <w:t>-</w:t>
              </w:r>
            </w:ins>
          </w:p>
        </w:tc>
      </w:tr>
    </w:tbl>
    <w:p w14:paraId="032A4D1E" w14:textId="77777777" w:rsidR="003D5F9A" w:rsidRPr="00DD0F4F" w:rsidRDefault="003D5F9A" w:rsidP="006757BE">
      <w:pPr>
        <w:rPr>
          <w:lang w:val="nl-NL"/>
        </w:rPr>
      </w:pPr>
    </w:p>
    <w:p w14:paraId="08DD1A85" w14:textId="77777777" w:rsidR="00D2012E" w:rsidRDefault="00D2012E" w:rsidP="00D2012E">
      <w:pPr>
        <w:pStyle w:val="Kop2"/>
        <w:rPr>
          <w:noProof/>
        </w:rPr>
      </w:pPr>
      <w:bookmarkStart w:id="14470" w:name="_Toc517094738"/>
      <w:r>
        <w:rPr>
          <w:noProof/>
        </w:rPr>
        <w:t>ZAAK</w:t>
      </w:r>
      <w:r w:rsidR="005D1B2A">
        <w:rPr>
          <w:noProof/>
        </w:rPr>
        <w:t>-INFORMATIE</w:t>
      </w:r>
      <w:r>
        <w:rPr>
          <w:noProof/>
        </w:rPr>
        <w:t>OBJECT</w:t>
      </w:r>
      <w:bookmarkEnd w:id="14470"/>
    </w:p>
    <w:p w14:paraId="254F10A6" w14:textId="2B8026C9" w:rsidR="00D2012E" w:rsidRDefault="00D2012E" w:rsidP="00F64D19">
      <w:pPr>
        <w:rPr>
          <w:noProof/>
          <w:lang w:val="nl-NL"/>
        </w:rPr>
      </w:pPr>
      <w:r w:rsidRPr="00DD0F4F">
        <w:rPr>
          <w:noProof/>
          <w:lang w:val="nl-NL"/>
        </w:rPr>
        <w:t xml:space="preserve">Teneinde in lijn te blijven met de Baseline Informatiehuishoiding en aan te sluiten bij </w:t>
      </w:r>
      <w:r w:rsidR="00EE16DA" w:rsidRPr="00DD0F4F">
        <w:rPr>
          <w:noProof/>
          <w:lang w:val="nl-NL"/>
        </w:rPr>
        <w:t xml:space="preserve">de </w:t>
      </w:r>
      <w:r w:rsidRPr="00DD0F4F">
        <w:rPr>
          <w:noProof/>
          <w:lang w:val="nl-NL"/>
        </w:rPr>
        <w:t>steeds gangbaardere terminogie in de documentaire informatiehuishouding en de ‘archiefwereld’, hebben we de term ‘document’ conseq</w:t>
      </w:r>
      <w:r w:rsidR="005D1B2A" w:rsidRPr="00DD0F4F">
        <w:rPr>
          <w:noProof/>
          <w:lang w:val="nl-NL"/>
        </w:rPr>
        <w:t>uent vervangen door ‘informatie</w:t>
      </w:r>
      <w:r w:rsidRPr="00DD0F4F">
        <w:rPr>
          <w:noProof/>
          <w:lang w:val="nl-NL"/>
        </w:rPr>
        <w:t xml:space="preserve">object’. </w:t>
      </w:r>
    </w:p>
    <w:p w14:paraId="6E5CB420" w14:textId="381B0F3D" w:rsidR="00BE528D" w:rsidRDefault="00BE528D" w:rsidP="00F64D19">
      <w:pPr>
        <w:rPr>
          <w:lang w:val="nl-NL"/>
        </w:rPr>
      </w:pPr>
      <w:r>
        <w:rPr>
          <w:lang w:val="nl-NL"/>
        </w:rPr>
        <w:t>Het archiefregime van de zaak met al haar informatie, waarnder de bijbehorende informatieobjecten, wordt bepaald op zaak-niveau d.w.z. geldt voor het gehele ‘zaakdossier’. O</w:t>
      </w:r>
      <w:r w:rsidRPr="00BE528D">
        <w:rPr>
          <w:lang w:val="nl-NL"/>
        </w:rPr>
        <w:t xml:space="preserve">m redenen van privacy of anderszins </w:t>
      </w:r>
      <w:r>
        <w:rPr>
          <w:lang w:val="nl-NL"/>
        </w:rPr>
        <w:t xml:space="preserve">kan het evenwel </w:t>
      </w:r>
      <w:r w:rsidRPr="00BE528D">
        <w:rPr>
          <w:lang w:val="nl-NL"/>
        </w:rPr>
        <w:t xml:space="preserve">van belang zijn bepaalde informatieobjecten te vernietigen binnen de archiefactietermijn d.w.z. voor de vernietigings- of overbrengingsdatum van het zaakdossier. </w:t>
      </w:r>
      <w:r w:rsidR="00B372EF">
        <w:rPr>
          <w:lang w:val="nl-NL"/>
        </w:rPr>
        <w:t>Hietoe is</w:t>
      </w:r>
      <w:r w:rsidRPr="00BE528D">
        <w:rPr>
          <w:lang w:val="nl-NL"/>
        </w:rPr>
        <w:t xml:space="preserve"> de attribuutsoort</w:t>
      </w:r>
      <w:r w:rsidR="002A7BCB">
        <w:rPr>
          <w:lang w:val="nl-NL"/>
        </w:rPr>
        <w:t xml:space="preserve"> </w:t>
      </w:r>
      <w:r w:rsidRPr="00BE528D">
        <w:rPr>
          <w:lang w:val="nl-NL"/>
        </w:rPr>
        <w:t>’Vernietigingsdatum’ toe</w:t>
      </w:r>
      <w:r w:rsidR="00B372EF">
        <w:rPr>
          <w:lang w:val="nl-NL"/>
        </w:rPr>
        <w:t>ge</w:t>
      </w:r>
      <w:r w:rsidRPr="00BE528D">
        <w:rPr>
          <w:lang w:val="nl-NL"/>
        </w:rPr>
        <w:t>voeg</w:t>
      </w:r>
      <w:r w:rsidR="00B372EF">
        <w:rPr>
          <w:lang w:val="nl-NL"/>
        </w:rPr>
        <w:t>d</w:t>
      </w:r>
      <w:r w:rsidRPr="00BE528D">
        <w:rPr>
          <w:lang w:val="nl-NL"/>
        </w:rPr>
        <w:t xml:space="preserve"> aan de relatieklasse ZAAK-INFORMATIEOBJECT. </w:t>
      </w:r>
    </w:p>
    <w:p w14:paraId="0124726D" w14:textId="261D6061" w:rsidR="009D2850" w:rsidRPr="00BE528D" w:rsidRDefault="009D2850" w:rsidP="00F64D19">
      <w:pPr>
        <w:rPr>
          <w:noProof/>
          <w:lang w:val="nl-NL"/>
        </w:rPr>
      </w:pPr>
      <w:r>
        <w:rPr>
          <w:noProof/>
          <w:lang w:val="nl-NL"/>
        </w:rPr>
        <w:t xml:space="preserve">Aangezien de titel van een informatieobject bij een zaak veelal gelijk zal zijn aan de titel van dat informatieobject zelf, hebben we de kardinaliteit  van ‘Titel’ gewijzigd van 1..1 naar 0..1.   </w:t>
      </w:r>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D2012E" w:rsidRPr="00D2012E" w14:paraId="52A39944" w14:textId="77777777" w:rsidTr="0034071F">
        <w:tc>
          <w:tcPr>
            <w:tcW w:w="3600" w:type="dxa"/>
            <w:tcBorders>
              <w:top w:val="single" w:sz="4" w:space="0" w:color="auto"/>
              <w:left w:val="nil"/>
              <w:bottom w:val="nil"/>
              <w:right w:val="nil"/>
            </w:tcBorders>
          </w:tcPr>
          <w:p w14:paraId="653E80D7"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b/>
                <w:bCs/>
                <w:color w:val="000000"/>
                <w:sz w:val="20"/>
                <w:szCs w:val="20"/>
              </w:rPr>
              <w:t>Naam objecttype</w:t>
            </w:r>
          </w:p>
        </w:tc>
        <w:tc>
          <w:tcPr>
            <w:tcW w:w="5760" w:type="dxa"/>
            <w:gridSpan w:val="3"/>
            <w:tcBorders>
              <w:top w:val="single" w:sz="4" w:space="0" w:color="auto"/>
              <w:left w:val="nil"/>
              <w:bottom w:val="nil"/>
              <w:right w:val="nil"/>
            </w:tcBorders>
          </w:tcPr>
          <w:p w14:paraId="29E1B32D" w14:textId="77777777" w:rsidR="00D2012E" w:rsidRPr="00D2012E" w:rsidRDefault="00DA5D93"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Element.Name</w:instrText>
            </w:r>
            <w:r w:rsidRPr="00D2012E">
              <w:rPr>
                <w:rFonts w:ascii="Arial" w:hAnsi="Arial" w:cs="Arial"/>
                <w:sz w:val="20"/>
                <w:szCs w:val="20"/>
                <w:lang w:val="en-AU"/>
              </w:rPr>
              <w:fldChar w:fldCharType="separate"/>
            </w:r>
            <w:r w:rsidR="00D2012E" w:rsidRPr="00D2012E">
              <w:rPr>
                <w:rFonts w:ascii="Arial" w:eastAsia="Times New Roman" w:hAnsi="Arial" w:cs="Arial"/>
                <w:color w:val="000000"/>
                <w:sz w:val="20"/>
                <w:szCs w:val="20"/>
              </w:rPr>
              <w:t>ZAAK</w:t>
            </w:r>
            <w:del w:id="14471" w:author="Arjan" w:date="2012-11-16T10:04:00Z">
              <w:r w:rsidR="00D2012E" w:rsidRPr="00D2012E" w:rsidDel="00D2012E">
                <w:rPr>
                  <w:rFonts w:ascii="Arial" w:eastAsia="Times New Roman" w:hAnsi="Arial" w:cs="Arial"/>
                  <w:color w:val="000000"/>
                  <w:sz w:val="20"/>
                  <w:szCs w:val="20"/>
                </w:rPr>
                <w:delText>DOCUMENT</w:delText>
              </w:r>
            </w:del>
            <w:r w:rsidRPr="00D2012E">
              <w:rPr>
                <w:rFonts w:ascii="Arial" w:hAnsi="Arial" w:cs="Arial"/>
                <w:sz w:val="20"/>
                <w:szCs w:val="20"/>
                <w:lang w:val="en-AU"/>
              </w:rPr>
              <w:fldChar w:fldCharType="end"/>
            </w:r>
            <w:ins w:id="14472" w:author="Arjan" w:date="2012-12-11T14:21:00Z">
              <w:r w:rsidR="005D1B2A">
                <w:rPr>
                  <w:rFonts w:ascii="Arial" w:hAnsi="Arial" w:cs="Arial"/>
                  <w:sz w:val="20"/>
                  <w:szCs w:val="20"/>
                  <w:lang w:val="en-AU"/>
                </w:rPr>
                <w:t>-</w:t>
              </w:r>
            </w:ins>
            <w:ins w:id="14473" w:author="Arjan" w:date="2012-11-16T10:04:00Z">
              <w:r w:rsidR="005D1B2A">
                <w:rPr>
                  <w:rFonts w:ascii="Arial" w:hAnsi="Arial" w:cs="Arial"/>
                  <w:sz w:val="20"/>
                  <w:szCs w:val="20"/>
                  <w:lang w:val="en-AU"/>
                </w:rPr>
                <w:t>INFORMATIE</w:t>
              </w:r>
              <w:r w:rsidR="00D2012E">
                <w:rPr>
                  <w:rFonts w:ascii="Arial" w:hAnsi="Arial" w:cs="Arial"/>
                  <w:sz w:val="20"/>
                  <w:szCs w:val="20"/>
                  <w:lang w:val="en-AU"/>
                </w:rPr>
                <w:t>OBJECT</w:t>
              </w:r>
            </w:ins>
          </w:p>
        </w:tc>
      </w:tr>
      <w:tr w:rsidR="00D2012E" w:rsidRPr="00D2012E" w14:paraId="37C01785" w14:textId="77777777" w:rsidTr="0034071F">
        <w:tc>
          <w:tcPr>
            <w:tcW w:w="3600" w:type="dxa"/>
            <w:tcBorders>
              <w:top w:val="nil"/>
              <w:left w:val="nil"/>
              <w:bottom w:val="nil"/>
              <w:right w:val="nil"/>
            </w:tcBorders>
          </w:tcPr>
          <w:p w14:paraId="693BB053" w14:textId="77777777"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31E84C33"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14:paraId="27AD47BC" w14:textId="77777777" w:rsidTr="0034071F">
        <w:tc>
          <w:tcPr>
            <w:tcW w:w="3600" w:type="dxa"/>
            <w:tcBorders>
              <w:top w:val="nil"/>
              <w:left w:val="nil"/>
              <w:bottom w:val="nil"/>
              <w:right w:val="nil"/>
            </w:tcBorders>
          </w:tcPr>
          <w:p w14:paraId="5F531EBC"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14:paraId="12CEEED6" w14:textId="77777777" w:rsidR="00D2012E" w:rsidRPr="00D2012E" w:rsidRDefault="00DA5D93"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Element.Alias</w:instrText>
            </w:r>
            <w:r w:rsidRPr="00D2012E">
              <w:rPr>
                <w:rFonts w:ascii="Arial" w:hAnsi="Arial" w:cs="Arial"/>
                <w:sz w:val="20"/>
                <w:szCs w:val="20"/>
                <w:lang w:val="en-AU"/>
              </w:rPr>
              <w:fldChar w:fldCharType="separate"/>
            </w:r>
            <w:r w:rsidR="00D2012E" w:rsidRPr="00D2012E">
              <w:rPr>
                <w:rFonts w:ascii="Arial" w:eastAsia="Times New Roman" w:hAnsi="Arial" w:cs="Arial"/>
                <w:color w:val="000000"/>
                <w:sz w:val="20"/>
                <w:szCs w:val="20"/>
              </w:rPr>
              <w:t>ZDC</w:t>
            </w:r>
            <w:r w:rsidRPr="00D2012E">
              <w:rPr>
                <w:rFonts w:ascii="Arial" w:hAnsi="Arial" w:cs="Arial"/>
                <w:sz w:val="20"/>
                <w:szCs w:val="20"/>
                <w:lang w:val="en-AU"/>
              </w:rPr>
              <w:fldChar w:fldCharType="end"/>
            </w:r>
          </w:p>
        </w:tc>
      </w:tr>
      <w:tr w:rsidR="00D2012E" w:rsidRPr="00D2012E" w14:paraId="08C3758F" w14:textId="77777777" w:rsidTr="0034071F">
        <w:tc>
          <w:tcPr>
            <w:tcW w:w="3600" w:type="dxa"/>
            <w:tcBorders>
              <w:top w:val="nil"/>
              <w:left w:val="nil"/>
              <w:bottom w:val="nil"/>
              <w:right w:val="nil"/>
            </w:tcBorders>
          </w:tcPr>
          <w:p w14:paraId="3DA5AF6B" w14:textId="77777777"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18477796"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14:paraId="7A7CAA81" w14:textId="77777777" w:rsidTr="0034071F">
        <w:tc>
          <w:tcPr>
            <w:tcW w:w="3600" w:type="dxa"/>
            <w:tcBorders>
              <w:top w:val="nil"/>
              <w:left w:val="nil"/>
              <w:bottom w:val="nil"/>
              <w:right w:val="nil"/>
            </w:tcBorders>
          </w:tcPr>
          <w:p w14:paraId="4D81AE0A" w14:textId="77777777"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14:paraId="02FE8D3A"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14:paraId="3E1A5AB6" w14:textId="77777777" w:rsidTr="0034071F">
        <w:trPr>
          <w:trHeight w:val="230"/>
        </w:trPr>
        <w:tc>
          <w:tcPr>
            <w:tcW w:w="3600" w:type="dxa"/>
            <w:tcBorders>
              <w:top w:val="nil"/>
              <w:left w:val="nil"/>
              <w:bottom w:val="nil"/>
              <w:right w:val="nil"/>
            </w:tcBorders>
          </w:tcPr>
          <w:p w14:paraId="1BA61F2A" w14:textId="77777777"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4F0641E2"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14:paraId="6BA44BEB" w14:textId="77777777" w:rsidTr="0034071F">
        <w:trPr>
          <w:trHeight w:val="230"/>
        </w:trPr>
        <w:tc>
          <w:tcPr>
            <w:tcW w:w="3600" w:type="dxa"/>
            <w:tcBorders>
              <w:top w:val="nil"/>
              <w:left w:val="nil"/>
              <w:bottom w:val="nil"/>
              <w:right w:val="nil"/>
            </w:tcBorders>
          </w:tcPr>
          <w:p w14:paraId="1416C944" w14:textId="77777777"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14:paraId="493404AD"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14:paraId="53DBEFAC" w14:textId="77777777" w:rsidTr="0034071F">
        <w:trPr>
          <w:trHeight w:val="230"/>
        </w:trPr>
        <w:tc>
          <w:tcPr>
            <w:tcW w:w="3600" w:type="dxa"/>
            <w:tcBorders>
              <w:top w:val="nil"/>
              <w:left w:val="nil"/>
              <w:bottom w:val="nil"/>
              <w:right w:val="nil"/>
            </w:tcBorders>
          </w:tcPr>
          <w:p w14:paraId="190165DE" w14:textId="77777777"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65ADB3E9"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AE1A91" w14:paraId="70A066F5" w14:textId="77777777" w:rsidTr="0034071F">
        <w:trPr>
          <w:trHeight w:val="230"/>
        </w:trPr>
        <w:tc>
          <w:tcPr>
            <w:tcW w:w="3600" w:type="dxa"/>
            <w:tcBorders>
              <w:top w:val="nil"/>
              <w:left w:val="nil"/>
              <w:bottom w:val="nil"/>
              <w:right w:val="nil"/>
            </w:tcBorders>
          </w:tcPr>
          <w:p w14:paraId="37868741" w14:textId="77777777"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14:paraId="3EFFA66D" w14:textId="77777777" w:rsidR="00D2012E" w:rsidRPr="00DD0F4F" w:rsidRDefault="00650FA0" w:rsidP="00650FA0">
            <w:pPr>
              <w:autoSpaceDE w:val="0"/>
              <w:autoSpaceDN w:val="0"/>
              <w:adjustRightInd w:val="0"/>
              <w:spacing w:after="0" w:line="240" w:lineRule="auto"/>
              <w:rPr>
                <w:rFonts w:ascii="Arial" w:eastAsia="Times New Roman" w:hAnsi="Arial" w:cs="Arial"/>
                <w:color w:val="000000"/>
                <w:sz w:val="20"/>
                <w:szCs w:val="20"/>
                <w:lang w:val="nl-NL"/>
              </w:rPr>
            </w:pPr>
            <w:ins w:id="14474" w:author="Arjan" w:date="2014-01-22T19:42:00Z">
              <w:r w:rsidRPr="00DD0F4F">
                <w:rPr>
                  <w:rFonts w:ascii="Arial" w:hAnsi="Arial" w:cs="Arial"/>
                  <w:sz w:val="20"/>
                  <w:szCs w:val="20"/>
                  <w:lang w:val="nl-NL"/>
                </w:rPr>
                <w:t xml:space="preserve">De relatie tussen </w:t>
              </w:r>
            </w:ins>
            <w:del w:id="14475" w:author="Arjan" w:date="2014-01-22T19:42:00Z">
              <w:r w:rsidR="00DA5D93" w:rsidRPr="00D2012E" w:rsidDel="00650FA0">
                <w:rPr>
                  <w:rFonts w:ascii="Arial" w:hAnsi="Arial" w:cs="Arial"/>
                  <w:sz w:val="20"/>
                  <w:szCs w:val="20"/>
                  <w:lang w:val="en-AU"/>
                </w:rPr>
                <w:fldChar w:fldCharType="begin" w:fldLock="1"/>
              </w:r>
              <w:r w:rsidR="00D2012E" w:rsidRPr="00DD0F4F" w:rsidDel="00650FA0">
                <w:rPr>
                  <w:rFonts w:ascii="Arial" w:hAnsi="Arial" w:cs="Arial"/>
                  <w:sz w:val="20"/>
                  <w:szCs w:val="20"/>
                  <w:lang w:val="nl-NL"/>
                </w:rPr>
                <w:delInstrText xml:space="preserve">MERGEFIELD </w:delInstrText>
              </w:r>
              <w:r w:rsidR="00D2012E" w:rsidRPr="00DD0F4F" w:rsidDel="00650FA0">
                <w:rPr>
                  <w:rFonts w:ascii="Arial" w:eastAsia="Times New Roman" w:hAnsi="Arial" w:cs="Arial"/>
                  <w:color w:val="000000"/>
                  <w:sz w:val="20"/>
                  <w:szCs w:val="20"/>
                  <w:lang w:val="nl-NL"/>
                </w:rPr>
                <w:delInstrText>Element.Notes</w:delInstrText>
              </w:r>
              <w:r w:rsidR="00DA5D93" w:rsidRPr="00D2012E" w:rsidDel="00650FA0">
                <w:rPr>
                  <w:rFonts w:ascii="Arial" w:hAnsi="Arial" w:cs="Arial"/>
                  <w:sz w:val="20"/>
                  <w:szCs w:val="20"/>
                  <w:lang w:val="en-AU"/>
                </w:rPr>
                <w:fldChar w:fldCharType="end"/>
              </w:r>
              <w:r w:rsidR="00D2012E" w:rsidRPr="00DD0F4F" w:rsidDel="00650FA0">
                <w:rPr>
                  <w:rFonts w:ascii="Arial" w:eastAsia="Times New Roman" w:hAnsi="Arial" w:cs="Arial"/>
                  <w:color w:val="610E6A"/>
                  <w:sz w:val="20"/>
                  <w:szCs w:val="20"/>
                  <w:lang w:val="nl-NL"/>
                </w:rPr>
                <w:delText xml:space="preserve">Een </w:delText>
              </w:r>
            </w:del>
            <w:ins w:id="14476" w:author="Arjan" w:date="2014-01-22T19:42:00Z">
              <w:r w:rsidR="00DA5D93" w:rsidRPr="00D2012E">
                <w:rPr>
                  <w:rFonts w:ascii="Arial" w:hAnsi="Arial" w:cs="Arial"/>
                  <w:sz w:val="20"/>
                  <w:szCs w:val="20"/>
                  <w:lang w:val="en-AU"/>
                </w:rPr>
                <w:fldChar w:fldCharType="begin" w:fldLock="1"/>
              </w:r>
              <w:r w:rsidRPr="00DD0F4F">
                <w:rPr>
                  <w:rFonts w:ascii="Arial" w:hAnsi="Arial" w:cs="Arial"/>
                  <w:sz w:val="20"/>
                  <w:szCs w:val="20"/>
                  <w:lang w:val="nl-NL"/>
                </w:rPr>
                <w:instrText xml:space="preserve">MERGEFIELD </w:instrText>
              </w:r>
              <w:r w:rsidRPr="00DD0F4F">
                <w:rPr>
                  <w:rFonts w:ascii="Arial" w:eastAsia="Times New Roman" w:hAnsi="Arial" w:cs="Arial"/>
                  <w:color w:val="000000"/>
                  <w:sz w:val="20"/>
                  <w:szCs w:val="20"/>
                  <w:lang w:val="nl-NL"/>
                </w:rPr>
                <w:instrText>Element.Notes</w:instrText>
              </w:r>
              <w:r w:rsidR="00DA5D93" w:rsidRPr="00D2012E">
                <w:rPr>
                  <w:rFonts w:ascii="Arial" w:hAnsi="Arial" w:cs="Arial"/>
                  <w:sz w:val="20"/>
                  <w:szCs w:val="20"/>
                  <w:lang w:val="en-AU"/>
                </w:rPr>
                <w:fldChar w:fldCharType="end"/>
              </w:r>
              <w:r w:rsidRPr="00DD0F4F">
                <w:rPr>
                  <w:rFonts w:ascii="Arial" w:eastAsia="Times New Roman" w:hAnsi="Arial" w:cs="Arial"/>
                  <w:color w:val="610E6A"/>
                  <w:sz w:val="20"/>
                  <w:szCs w:val="20"/>
                  <w:lang w:val="nl-NL"/>
                </w:rPr>
                <w:t xml:space="preserve">een ZAAK en een </w:t>
              </w:r>
            </w:ins>
            <w:del w:id="14477" w:author="Arjan" w:date="2012-11-16T10:05:00Z">
              <w:r w:rsidR="00D2012E" w:rsidRPr="00DD0F4F" w:rsidDel="00D2012E">
                <w:rPr>
                  <w:rFonts w:ascii="Arial" w:eastAsia="Times New Roman" w:hAnsi="Arial" w:cs="Arial"/>
                  <w:color w:val="610E6A"/>
                  <w:sz w:val="20"/>
                  <w:szCs w:val="20"/>
                  <w:lang w:val="nl-NL"/>
                </w:rPr>
                <w:delText>DOCUMENT</w:delText>
              </w:r>
            </w:del>
            <w:ins w:id="14478" w:author="Arjan" w:date="2012-11-16T10:05:00Z">
              <w:r w:rsidR="005D1B2A" w:rsidRPr="00DD0F4F">
                <w:rPr>
                  <w:rFonts w:ascii="Arial" w:eastAsia="Times New Roman" w:hAnsi="Arial" w:cs="Arial"/>
                  <w:color w:val="610E6A"/>
                  <w:sz w:val="20"/>
                  <w:szCs w:val="20"/>
                  <w:lang w:val="nl-NL"/>
                </w:rPr>
                <w:t>INFORMATIE</w:t>
              </w:r>
              <w:r w:rsidR="00D2012E" w:rsidRPr="00DD0F4F">
                <w:rPr>
                  <w:rFonts w:ascii="Arial" w:eastAsia="Times New Roman" w:hAnsi="Arial" w:cs="Arial"/>
                  <w:color w:val="610E6A"/>
                  <w:sz w:val="20"/>
                  <w:szCs w:val="20"/>
                  <w:lang w:val="nl-NL"/>
                </w:rPr>
                <w:t>OBJECT</w:t>
              </w:r>
            </w:ins>
            <w:r w:rsidR="00D2012E" w:rsidRPr="00DD0F4F">
              <w:rPr>
                <w:rFonts w:ascii="Arial" w:eastAsia="Times New Roman" w:hAnsi="Arial" w:cs="Arial"/>
                <w:color w:val="610E6A"/>
                <w:sz w:val="20"/>
                <w:szCs w:val="20"/>
                <w:lang w:val="nl-NL"/>
              </w:rPr>
              <w:t xml:space="preserve"> dat relevant is voor de behandeling van d</w:t>
            </w:r>
            <w:ins w:id="14479" w:author="Arjan" w:date="2014-01-22T19:42:00Z">
              <w:r w:rsidRPr="00DD0F4F">
                <w:rPr>
                  <w:rFonts w:ascii="Arial" w:eastAsia="Times New Roman" w:hAnsi="Arial" w:cs="Arial"/>
                  <w:color w:val="610E6A"/>
                  <w:sz w:val="20"/>
                  <w:szCs w:val="20"/>
                  <w:lang w:val="nl-NL"/>
                </w:rPr>
                <w:t>i</w:t>
              </w:r>
            </w:ins>
            <w:r w:rsidR="00D2012E" w:rsidRPr="00DD0F4F">
              <w:rPr>
                <w:rFonts w:ascii="Arial" w:eastAsia="Times New Roman" w:hAnsi="Arial" w:cs="Arial"/>
                <w:color w:val="610E6A"/>
                <w:sz w:val="20"/>
                <w:szCs w:val="20"/>
                <w:lang w:val="nl-NL"/>
              </w:rPr>
              <w:t>e ZAAK en/of gecreëerd is in het kader van de behandeling van d</w:t>
            </w:r>
            <w:ins w:id="14480" w:author="Arjan" w:date="2014-01-22T19:42:00Z">
              <w:r w:rsidRPr="00DD0F4F">
                <w:rPr>
                  <w:rFonts w:ascii="Arial" w:eastAsia="Times New Roman" w:hAnsi="Arial" w:cs="Arial"/>
                  <w:color w:val="610E6A"/>
                  <w:sz w:val="20"/>
                  <w:szCs w:val="20"/>
                  <w:lang w:val="nl-NL"/>
                </w:rPr>
                <w:t>i</w:t>
              </w:r>
            </w:ins>
            <w:r w:rsidR="00D2012E" w:rsidRPr="00DD0F4F">
              <w:rPr>
                <w:rFonts w:ascii="Arial" w:eastAsia="Times New Roman" w:hAnsi="Arial" w:cs="Arial"/>
                <w:color w:val="610E6A"/>
                <w:sz w:val="20"/>
                <w:szCs w:val="20"/>
                <w:lang w:val="nl-NL"/>
              </w:rPr>
              <w:t>e ZAAK</w:t>
            </w:r>
          </w:p>
        </w:tc>
      </w:tr>
      <w:tr w:rsidR="00D2012E" w:rsidRPr="00AE1A91" w14:paraId="3136F1B3" w14:textId="77777777" w:rsidTr="0034071F">
        <w:tc>
          <w:tcPr>
            <w:tcW w:w="3600" w:type="dxa"/>
            <w:tcBorders>
              <w:top w:val="nil"/>
              <w:left w:val="nil"/>
              <w:bottom w:val="nil"/>
              <w:right w:val="nil"/>
            </w:tcBorders>
          </w:tcPr>
          <w:p w14:paraId="549AAA28" w14:textId="77777777" w:rsidR="00D2012E" w:rsidRPr="00DD0F4F" w:rsidRDefault="00D2012E" w:rsidP="00D2012E">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4C7EA2C3" w14:textId="77777777"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p>
        </w:tc>
      </w:tr>
      <w:tr w:rsidR="00D2012E" w:rsidRPr="00D2012E" w14:paraId="4D8AC895" w14:textId="77777777" w:rsidTr="0034071F">
        <w:tc>
          <w:tcPr>
            <w:tcW w:w="3600" w:type="dxa"/>
            <w:tcBorders>
              <w:top w:val="nil"/>
              <w:left w:val="nil"/>
              <w:bottom w:val="nil"/>
              <w:right w:val="nil"/>
            </w:tcBorders>
          </w:tcPr>
          <w:p w14:paraId="23E33838" w14:textId="77777777"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14:paraId="5EF08E2A"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14:paraId="6F51CF95" w14:textId="77777777" w:rsidTr="0034071F">
        <w:trPr>
          <w:trHeight w:val="230"/>
        </w:trPr>
        <w:tc>
          <w:tcPr>
            <w:tcW w:w="3600" w:type="dxa"/>
            <w:tcBorders>
              <w:top w:val="nil"/>
              <w:left w:val="nil"/>
              <w:bottom w:val="nil"/>
              <w:right w:val="nil"/>
            </w:tcBorders>
          </w:tcPr>
          <w:p w14:paraId="603DE879" w14:textId="77777777"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420C5CD3"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14:paraId="20FA995D" w14:textId="77777777" w:rsidTr="0034071F">
        <w:tc>
          <w:tcPr>
            <w:tcW w:w="3600" w:type="dxa"/>
            <w:tcBorders>
              <w:top w:val="nil"/>
              <w:left w:val="nil"/>
              <w:bottom w:val="nil"/>
              <w:right w:val="nil"/>
            </w:tcBorders>
          </w:tcPr>
          <w:p w14:paraId="30958B87" w14:textId="77777777"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14:paraId="74169261"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14:paraId="717EF89B" w14:textId="77777777" w:rsidTr="0034071F">
        <w:trPr>
          <w:trHeight w:val="260"/>
        </w:trPr>
        <w:tc>
          <w:tcPr>
            <w:tcW w:w="3600" w:type="dxa"/>
            <w:tcBorders>
              <w:top w:val="nil"/>
              <w:left w:val="nil"/>
              <w:bottom w:val="nil"/>
              <w:right w:val="nil"/>
            </w:tcBorders>
          </w:tcPr>
          <w:p w14:paraId="48DA3DA8" w14:textId="77777777"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777C2AB2"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AE1A91" w14:paraId="4510BC01" w14:textId="77777777" w:rsidTr="0034071F">
        <w:tc>
          <w:tcPr>
            <w:tcW w:w="3600" w:type="dxa"/>
            <w:tcBorders>
              <w:top w:val="nil"/>
              <w:left w:val="nil"/>
              <w:bottom w:val="nil"/>
              <w:right w:val="nil"/>
            </w:tcBorders>
          </w:tcPr>
          <w:p w14:paraId="2F143B96" w14:textId="77777777"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14:paraId="363EA4E9" w14:textId="77777777" w:rsidR="00D2012E" w:rsidRPr="00DD0F4F" w:rsidRDefault="00D2012E" w:rsidP="00D2012E">
            <w:pPr>
              <w:autoSpaceDE w:val="0"/>
              <w:autoSpaceDN w:val="0"/>
              <w:adjustRightInd w:val="0"/>
              <w:spacing w:after="0" w:line="240" w:lineRule="auto"/>
              <w:rPr>
                <w:ins w:id="14481" w:author="Arjan" w:date="2012-11-16T10:09:00Z"/>
                <w:rFonts w:ascii="Arial" w:eastAsia="Times New Roman" w:hAnsi="Arial" w:cs="Arial"/>
                <w:color w:val="000000"/>
                <w:sz w:val="20"/>
                <w:szCs w:val="20"/>
                <w:lang w:val="nl-NL"/>
              </w:rPr>
            </w:pPr>
            <w:ins w:id="14482" w:author="Arjan" w:date="2012-11-16T10:08:00Z">
              <w:r w:rsidRPr="00DD0F4F">
                <w:rPr>
                  <w:rFonts w:ascii="Arial" w:eastAsia="Times New Roman" w:hAnsi="Arial" w:cs="Arial"/>
                  <w:color w:val="000000"/>
                  <w:sz w:val="20"/>
                  <w:szCs w:val="20"/>
                  <w:lang w:val="nl-NL"/>
                </w:rPr>
                <w:t>Dit is de relatieklasse behorende bij de relatiesoort ‘ZAAK kent INFORMATIEOBJECT</w:t>
              </w:r>
            </w:ins>
            <w:ins w:id="14483" w:author="Arjan" w:date="2012-11-16T10:09:00Z">
              <w:r w:rsidRPr="00DD0F4F">
                <w:rPr>
                  <w:rFonts w:ascii="Arial" w:eastAsia="Times New Roman" w:hAnsi="Arial" w:cs="Arial"/>
                  <w:color w:val="000000"/>
                  <w:sz w:val="20"/>
                  <w:szCs w:val="20"/>
                  <w:lang w:val="nl-NL"/>
                </w:rPr>
                <w:t>’.</w:t>
              </w:r>
            </w:ins>
            <w:ins w:id="14484" w:author="Arjan" w:date="2012-11-16T10:13:00Z">
              <w:r w:rsidRPr="00DD0F4F">
                <w:rPr>
                  <w:rFonts w:ascii="Arial" w:eastAsia="Times New Roman" w:hAnsi="Arial" w:cs="Arial"/>
                  <w:color w:val="000000"/>
                  <w:sz w:val="20"/>
                  <w:szCs w:val="20"/>
                  <w:lang w:val="nl-NL"/>
                </w:rPr>
                <w:t xml:space="preserve"> </w:t>
              </w:r>
            </w:ins>
            <w:ins w:id="14485" w:author="Arjan" w:date="2012-11-16T10:09:00Z">
              <w:r w:rsidRPr="00DD0F4F">
                <w:rPr>
                  <w:rFonts w:ascii="Arial" w:eastAsia="Times New Roman" w:hAnsi="Arial" w:cs="Arial"/>
                  <w:color w:val="000000"/>
                  <w:sz w:val="20"/>
                  <w:szCs w:val="20"/>
                  <w:lang w:val="nl-NL"/>
                </w:rPr>
                <w:t xml:space="preserve">Met de relatiesoort geven we aan welke </w:t>
              </w:r>
            </w:ins>
            <w:ins w:id="14486" w:author="Arjan" w:date="2012-11-16T10:10:00Z">
              <w:r w:rsidRPr="00DD0F4F">
                <w:rPr>
                  <w:rFonts w:ascii="Arial" w:eastAsia="Times New Roman" w:hAnsi="Arial" w:cs="Arial"/>
                  <w:color w:val="000000"/>
                  <w:sz w:val="20"/>
                  <w:szCs w:val="20"/>
                  <w:lang w:val="nl-NL"/>
                </w:rPr>
                <w:t xml:space="preserve">INFORMATIEOBJECTen </w:t>
              </w:r>
            </w:ins>
            <w:ins w:id="14487" w:author="Arjan" w:date="2012-11-16T10:12:00Z">
              <w:r w:rsidRPr="00DD0F4F">
                <w:rPr>
                  <w:rFonts w:ascii="Arial" w:eastAsia="Times New Roman" w:hAnsi="Arial" w:cs="Arial"/>
                  <w:color w:val="000000"/>
                  <w:sz w:val="20"/>
                  <w:szCs w:val="20"/>
                  <w:lang w:val="nl-NL"/>
                </w:rPr>
                <w:t>voor</w:t>
              </w:r>
            </w:ins>
            <w:ins w:id="14488" w:author="Arjan" w:date="2012-11-16T10:10:00Z">
              <w:r w:rsidRPr="00DD0F4F">
                <w:rPr>
                  <w:rFonts w:ascii="Arial" w:eastAsia="Times New Roman" w:hAnsi="Arial" w:cs="Arial"/>
                  <w:color w:val="000000"/>
                  <w:sz w:val="20"/>
                  <w:szCs w:val="20"/>
                  <w:lang w:val="nl-NL"/>
                </w:rPr>
                <w:t xml:space="preserve"> een </w:t>
              </w:r>
            </w:ins>
            <w:ins w:id="14489" w:author="Arjan" w:date="2012-11-16T10:11:00Z">
              <w:r w:rsidRPr="00DD0F4F">
                <w:rPr>
                  <w:rFonts w:ascii="Arial" w:eastAsia="Times New Roman" w:hAnsi="Arial" w:cs="Arial"/>
                  <w:color w:val="000000"/>
                  <w:sz w:val="20"/>
                  <w:szCs w:val="20"/>
                  <w:lang w:val="nl-NL"/>
                </w:rPr>
                <w:t xml:space="preserve">bepaalde </w:t>
              </w:r>
            </w:ins>
            <w:ins w:id="14490" w:author="Arjan" w:date="2012-11-16T10:10:00Z">
              <w:r w:rsidRPr="00DD0F4F">
                <w:rPr>
                  <w:rFonts w:ascii="Arial" w:eastAsia="Times New Roman" w:hAnsi="Arial" w:cs="Arial"/>
                  <w:color w:val="000000"/>
                  <w:sz w:val="20"/>
                  <w:szCs w:val="20"/>
                  <w:lang w:val="nl-NL"/>
                </w:rPr>
                <w:t xml:space="preserve">ZAAK </w:t>
              </w:r>
            </w:ins>
            <w:ins w:id="14491" w:author="Arjan" w:date="2012-11-16T10:12:00Z">
              <w:r w:rsidRPr="00DD0F4F">
                <w:rPr>
                  <w:rFonts w:ascii="Arial" w:eastAsia="Times New Roman" w:hAnsi="Arial" w:cs="Arial"/>
                  <w:color w:val="000000"/>
                  <w:sz w:val="20"/>
                  <w:szCs w:val="20"/>
                  <w:lang w:val="nl-NL"/>
                </w:rPr>
                <w:t>relevant zijn</w:t>
              </w:r>
            </w:ins>
            <w:ins w:id="14492" w:author="Arjan" w:date="2012-11-16T10:11:00Z">
              <w:r w:rsidRPr="00DD0F4F">
                <w:rPr>
                  <w:rFonts w:ascii="Arial" w:eastAsia="Times New Roman" w:hAnsi="Arial" w:cs="Arial"/>
                  <w:color w:val="000000"/>
                  <w:sz w:val="20"/>
                  <w:szCs w:val="20"/>
                  <w:lang w:val="nl-NL"/>
                </w:rPr>
                <w:t xml:space="preserve"> en omgekeerd </w:t>
              </w:r>
            </w:ins>
            <w:ins w:id="14493" w:author="Arjan" w:date="2012-11-16T10:12:00Z">
              <w:r w:rsidRPr="00DD0F4F">
                <w:rPr>
                  <w:rFonts w:ascii="Arial" w:eastAsia="Times New Roman" w:hAnsi="Arial" w:cs="Arial"/>
                  <w:color w:val="000000"/>
                  <w:sz w:val="20"/>
                  <w:szCs w:val="20"/>
                  <w:lang w:val="nl-NL"/>
                </w:rPr>
                <w:t>voor</w:t>
              </w:r>
            </w:ins>
            <w:ins w:id="14494" w:author="Arjan" w:date="2012-11-16T10:11:00Z">
              <w:r w:rsidRPr="00DD0F4F">
                <w:rPr>
                  <w:rFonts w:ascii="Arial" w:eastAsia="Times New Roman" w:hAnsi="Arial" w:cs="Arial"/>
                  <w:color w:val="000000"/>
                  <w:sz w:val="20"/>
                  <w:szCs w:val="20"/>
                  <w:lang w:val="nl-NL"/>
                </w:rPr>
                <w:t xml:space="preserve"> welke ZAAKen een </w:t>
              </w:r>
            </w:ins>
            <w:ins w:id="14495" w:author="Arjan" w:date="2012-11-16T10:12:00Z">
              <w:r w:rsidRPr="00DD0F4F">
                <w:rPr>
                  <w:rFonts w:ascii="Arial" w:eastAsia="Times New Roman" w:hAnsi="Arial" w:cs="Arial"/>
                  <w:color w:val="000000"/>
                  <w:sz w:val="20"/>
                  <w:szCs w:val="20"/>
                  <w:lang w:val="nl-NL"/>
                </w:rPr>
                <w:t xml:space="preserve">bepaald </w:t>
              </w:r>
            </w:ins>
            <w:ins w:id="14496" w:author="Arjan" w:date="2012-11-16T10:11:00Z">
              <w:r w:rsidR="005D1B2A" w:rsidRPr="00DD0F4F">
                <w:rPr>
                  <w:rFonts w:ascii="Arial" w:eastAsia="Times New Roman" w:hAnsi="Arial" w:cs="Arial"/>
                  <w:color w:val="000000"/>
                  <w:sz w:val="20"/>
                  <w:szCs w:val="20"/>
                  <w:lang w:val="nl-NL"/>
                </w:rPr>
                <w:t>INFORMATIE</w:t>
              </w:r>
              <w:r w:rsidRPr="00DD0F4F">
                <w:rPr>
                  <w:rFonts w:ascii="Arial" w:eastAsia="Times New Roman" w:hAnsi="Arial" w:cs="Arial"/>
                  <w:color w:val="000000"/>
                  <w:sz w:val="20"/>
                  <w:szCs w:val="20"/>
                  <w:lang w:val="nl-NL"/>
                </w:rPr>
                <w:t>OBJECT relevan</w:t>
              </w:r>
            </w:ins>
            <w:ins w:id="14497" w:author="Arjan" w:date="2012-11-16T10:12:00Z">
              <w:r w:rsidRPr="00DD0F4F">
                <w:rPr>
                  <w:rFonts w:ascii="Arial" w:eastAsia="Times New Roman" w:hAnsi="Arial" w:cs="Arial"/>
                  <w:color w:val="000000"/>
                  <w:sz w:val="20"/>
                  <w:szCs w:val="20"/>
                  <w:lang w:val="nl-NL"/>
                </w:rPr>
                <w:t>t is.</w:t>
              </w:r>
            </w:ins>
            <w:ins w:id="14498" w:author="Arjan" w:date="2012-11-16T10:13:00Z">
              <w:r w:rsidRPr="00DD0F4F">
                <w:rPr>
                  <w:rFonts w:ascii="Arial" w:eastAsia="Times New Roman" w:hAnsi="Arial" w:cs="Arial"/>
                  <w:color w:val="000000"/>
                  <w:sz w:val="20"/>
                  <w:szCs w:val="20"/>
                  <w:lang w:val="nl-NL"/>
                </w:rPr>
                <w:t xml:space="preserve"> De relatieklasse maakt het mogelijk om eigenschappen van deze relatiesoort te modelleren.</w:t>
              </w:r>
            </w:ins>
          </w:p>
          <w:p w14:paraId="1C495A0F" w14:textId="77777777"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ins w:id="14499" w:author="Arjan" w:date="2012-11-16T10:09:00Z">
              <w:r w:rsidRPr="00DD0F4F">
                <w:rPr>
                  <w:rFonts w:ascii="Arial" w:eastAsia="Times New Roman" w:hAnsi="Arial" w:cs="Arial"/>
                  <w:color w:val="000000"/>
                  <w:sz w:val="20"/>
                  <w:szCs w:val="20"/>
                  <w:lang w:val="nl-NL"/>
                </w:rPr>
                <w:t xml:space="preserve">Meerdere </w:t>
              </w:r>
            </w:ins>
            <w:ins w:id="14500" w:author="Arjan" w:date="2012-11-16T10:13:00Z">
              <w:r w:rsidR="005D1B2A" w:rsidRPr="00DD0F4F">
                <w:rPr>
                  <w:rFonts w:ascii="Arial" w:eastAsia="Times New Roman" w:hAnsi="Arial" w:cs="Arial"/>
                  <w:color w:val="000000"/>
                  <w:sz w:val="20"/>
                  <w:szCs w:val="20"/>
                  <w:lang w:val="nl-NL"/>
                </w:rPr>
                <w:t>informatie</w:t>
              </w:r>
              <w:r w:rsidRPr="00DD0F4F">
                <w:rPr>
                  <w:rFonts w:ascii="Arial" w:eastAsia="Times New Roman" w:hAnsi="Arial" w:cs="Arial"/>
                  <w:color w:val="000000"/>
                  <w:sz w:val="20"/>
                  <w:szCs w:val="20"/>
                  <w:lang w:val="nl-NL"/>
                </w:rPr>
                <w:t>object</w:t>
              </w:r>
            </w:ins>
            <w:ins w:id="14501" w:author="Arjan" w:date="2012-11-16T10:09:00Z">
              <w:r w:rsidRPr="00DD0F4F">
                <w:rPr>
                  <w:rFonts w:ascii="Arial" w:eastAsia="Times New Roman" w:hAnsi="Arial" w:cs="Arial"/>
                  <w:color w:val="000000"/>
                  <w:sz w:val="20"/>
                  <w:szCs w:val="20"/>
                  <w:lang w:val="nl-NL"/>
                </w:rPr>
                <w:t xml:space="preserve">en kunnen relevant zijn voor een zaak en/of gedurende de behandeling daarvan gecreëerd zijn. Omgekeerd kan een </w:t>
              </w:r>
            </w:ins>
            <w:ins w:id="14502" w:author="Arjan" w:date="2012-11-16T10:14:00Z">
              <w:r w:rsidR="005D1B2A" w:rsidRPr="00DD0F4F">
                <w:rPr>
                  <w:rFonts w:ascii="Arial" w:eastAsia="Times New Roman" w:hAnsi="Arial" w:cs="Arial"/>
                  <w:color w:val="000000"/>
                  <w:sz w:val="20"/>
                  <w:szCs w:val="20"/>
                  <w:lang w:val="nl-NL"/>
                </w:rPr>
                <w:t>informatie</w:t>
              </w:r>
              <w:r w:rsidRPr="00DD0F4F">
                <w:rPr>
                  <w:rFonts w:ascii="Arial" w:eastAsia="Times New Roman" w:hAnsi="Arial" w:cs="Arial"/>
                  <w:color w:val="000000"/>
                  <w:sz w:val="20"/>
                  <w:szCs w:val="20"/>
                  <w:lang w:val="nl-NL"/>
                </w:rPr>
                <w:t>object</w:t>
              </w:r>
            </w:ins>
            <w:ins w:id="14503" w:author="Arjan" w:date="2012-11-16T10:09:00Z">
              <w:r w:rsidRPr="00DD0F4F">
                <w:rPr>
                  <w:rFonts w:ascii="Arial" w:eastAsia="Times New Roman" w:hAnsi="Arial" w:cs="Arial"/>
                  <w:color w:val="000000"/>
                  <w:sz w:val="20"/>
                  <w:szCs w:val="20"/>
                  <w:lang w:val="nl-NL"/>
                </w:rPr>
                <w:t xml:space="preserve"> relevant zijn voor meerdere zaken. Zo ontstaan n:m-relaties tussen zaken en </w:t>
              </w:r>
            </w:ins>
            <w:ins w:id="14504" w:author="Arjan" w:date="2012-11-16T10:14:00Z">
              <w:r w:rsidR="005D1B2A" w:rsidRPr="00DD0F4F">
                <w:rPr>
                  <w:rFonts w:ascii="Arial" w:eastAsia="Times New Roman" w:hAnsi="Arial" w:cs="Arial"/>
                  <w:color w:val="000000"/>
                  <w:sz w:val="20"/>
                  <w:szCs w:val="20"/>
                  <w:lang w:val="nl-NL"/>
                </w:rPr>
                <w:t>informatie</w:t>
              </w:r>
              <w:r w:rsidRPr="00DD0F4F">
                <w:rPr>
                  <w:rFonts w:ascii="Arial" w:eastAsia="Times New Roman" w:hAnsi="Arial" w:cs="Arial"/>
                  <w:color w:val="000000"/>
                  <w:sz w:val="20"/>
                  <w:szCs w:val="20"/>
                  <w:lang w:val="nl-NL"/>
                </w:rPr>
                <w:t>object</w:t>
              </w:r>
            </w:ins>
            <w:ins w:id="14505" w:author="Arjan" w:date="2012-11-16T10:09:00Z">
              <w:r w:rsidRPr="00DD0F4F">
                <w:rPr>
                  <w:rFonts w:ascii="Arial" w:eastAsia="Times New Roman" w:hAnsi="Arial" w:cs="Arial"/>
                  <w:color w:val="000000"/>
                  <w:sz w:val="20"/>
                  <w:szCs w:val="20"/>
                  <w:lang w:val="nl-NL"/>
                </w:rPr>
                <w:t xml:space="preserve">en. Aangezien er eigenschappen zijn die niet bij alleen ZAAK of alleen </w:t>
              </w:r>
            </w:ins>
            <w:ins w:id="14506" w:author="Arjan" w:date="2012-11-16T10:14:00Z">
              <w:r w:rsidR="005D1B2A" w:rsidRPr="00DD0F4F">
                <w:rPr>
                  <w:rFonts w:ascii="Arial" w:eastAsia="Times New Roman" w:hAnsi="Arial" w:cs="Arial"/>
                  <w:color w:val="000000"/>
                  <w:sz w:val="20"/>
                  <w:szCs w:val="20"/>
                  <w:lang w:val="nl-NL"/>
                </w:rPr>
                <w:t>INFORMATIE</w:t>
              </w:r>
              <w:r w:rsidRPr="00DD0F4F">
                <w:rPr>
                  <w:rFonts w:ascii="Arial" w:eastAsia="Times New Roman" w:hAnsi="Arial" w:cs="Arial"/>
                  <w:color w:val="000000"/>
                  <w:sz w:val="20"/>
                  <w:szCs w:val="20"/>
                  <w:lang w:val="nl-NL"/>
                </w:rPr>
                <w:t>OBJECT</w:t>
              </w:r>
            </w:ins>
            <w:ins w:id="14507" w:author="Arjan" w:date="2012-11-16T10:09:00Z">
              <w:r w:rsidRPr="00DD0F4F">
                <w:rPr>
                  <w:rFonts w:ascii="Arial" w:eastAsia="Times New Roman" w:hAnsi="Arial" w:cs="Arial"/>
                  <w:color w:val="000000"/>
                  <w:sz w:val="20"/>
                  <w:szCs w:val="20"/>
                  <w:lang w:val="nl-NL"/>
                </w:rPr>
                <w:t xml:space="preserve"> behoren (zoals bijvoorbeeld de Registratiedatum) maar behoren bij de unieke combinatie van een zaak met een </w:t>
              </w:r>
            </w:ins>
            <w:ins w:id="14508" w:author="Arjan" w:date="2012-11-16T10:14:00Z">
              <w:r w:rsidR="005D1B2A" w:rsidRPr="00DD0F4F">
                <w:rPr>
                  <w:rFonts w:ascii="Arial" w:eastAsia="Times New Roman" w:hAnsi="Arial" w:cs="Arial"/>
                  <w:color w:val="000000"/>
                  <w:sz w:val="20"/>
                  <w:szCs w:val="20"/>
                  <w:lang w:val="nl-NL"/>
                </w:rPr>
                <w:t>informatie</w:t>
              </w:r>
              <w:r w:rsidRPr="00DD0F4F">
                <w:rPr>
                  <w:rFonts w:ascii="Arial" w:eastAsia="Times New Roman" w:hAnsi="Arial" w:cs="Arial"/>
                  <w:color w:val="000000"/>
                  <w:sz w:val="20"/>
                  <w:szCs w:val="20"/>
                  <w:lang w:val="nl-NL"/>
                </w:rPr>
                <w:t>object</w:t>
              </w:r>
            </w:ins>
            <w:ins w:id="14509" w:author="Arjan" w:date="2012-11-16T10:09:00Z">
              <w:r w:rsidRPr="00DD0F4F">
                <w:rPr>
                  <w:rFonts w:ascii="Arial" w:eastAsia="Times New Roman" w:hAnsi="Arial" w:cs="Arial"/>
                  <w:color w:val="000000"/>
                  <w:sz w:val="20"/>
                  <w:szCs w:val="20"/>
                  <w:lang w:val="nl-NL"/>
                </w:rPr>
                <w:t>, modelleren we deze relatie met ZAAK</w:t>
              </w:r>
            </w:ins>
            <w:ins w:id="14510" w:author="Arjan" w:date="2012-12-11T14:22:00Z">
              <w:r w:rsidR="005D1B2A" w:rsidRPr="00DD0F4F">
                <w:rPr>
                  <w:rFonts w:ascii="Arial" w:eastAsia="Times New Roman" w:hAnsi="Arial" w:cs="Arial"/>
                  <w:color w:val="000000"/>
                  <w:sz w:val="20"/>
                  <w:szCs w:val="20"/>
                  <w:lang w:val="nl-NL"/>
                </w:rPr>
                <w:t>-</w:t>
              </w:r>
            </w:ins>
            <w:ins w:id="14511" w:author="Arjan" w:date="2012-11-16T10:14:00Z">
              <w:r w:rsidR="005D1B2A" w:rsidRPr="00DD0F4F">
                <w:rPr>
                  <w:rFonts w:ascii="Arial" w:eastAsia="Times New Roman" w:hAnsi="Arial" w:cs="Arial"/>
                  <w:color w:val="000000"/>
                  <w:sz w:val="20"/>
                  <w:szCs w:val="20"/>
                  <w:lang w:val="nl-NL"/>
                </w:rPr>
                <w:t>INFORMATIE</w:t>
              </w:r>
              <w:r w:rsidRPr="00DD0F4F">
                <w:rPr>
                  <w:rFonts w:ascii="Arial" w:eastAsia="Times New Roman" w:hAnsi="Arial" w:cs="Arial"/>
                  <w:color w:val="000000"/>
                  <w:sz w:val="20"/>
                  <w:szCs w:val="20"/>
                  <w:lang w:val="nl-NL"/>
                </w:rPr>
                <w:t>O</w:t>
              </w:r>
            </w:ins>
            <w:ins w:id="14512" w:author="Arjan" w:date="2012-11-16T10:15:00Z">
              <w:r w:rsidRPr="00DD0F4F">
                <w:rPr>
                  <w:rFonts w:ascii="Arial" w:eastAsia="Times New Roman" w:hAnsi="Arial" w:cs="Arial"/>
                  <w:color w:val="000000"/>
                  <w:sz w:val="20"/>
                  <w:szCs w:val="20"/>
                  <w:lang w:val="nl-NL"/>
                </w:rPr>
                <w:t>BJECT</w:t>
              </w:r>
            </w:ins>
            <w:ins w:id="14513" w:author="Arjan" w:date="2012-11-16T10:09:00Z">
              <w:r w:rsidRPr="00DD0F4F">
                <w:rPr>
                  <w:rFonts w:ascii="Arial" w:eastAsia="Times New Roman" w:hAnsi="Arial" w:cs="Arial"/>
                  <w:color w:val="000000"/>
                  <w:sz w:val="20"/>
                  <w:szCs w:val="20"/>
                  <w:lang w:val="nl-NL"/>
                </w:rPr>
                <w:t xml:space="preserve">: de verwijzing naar de </w:t>
              </w:r>
            </w:ins>
            <w:ins w:id="14514" w:author="Arjan" w:date="2012-11-16T10:15:00Z">
              <w:r w:rsidR="005D1B2A" w:rsidRPr="00DD0F4F">
                <w:rPr>
                  <w:rFonts w:ascii="Arial" w:eastAsia="Times New Roman" w:hAnsi="Arial" w:cs="Arial"/>
                  <w:color w:val="000000"/>
                  <w:sz w:val="20"/>
                  <w:szCs w:val="20"/>
                  <w:lang w:val="nl-NL"/>
                </w:rPr>
                <w:t>informatie</w:t>
              </w:r>
              <w:r w:rsidRPr="00DD0F4F">
                <w:rPr>
                  <w:rFonts w:ascii="Arial" w:eastAsia="Times New Roman" w:hAnsi="Arial" w:cs="Arial"/>
                  <w:color w:val="000000"/>
                  <w:sz w:val="20"/>
                  <w:szCs w:val="20"/>
                  <w:lang w:val="nl-NL"/>
                </w:rPr>
                <w:t>object</w:t>
              </w:r>
            </w:ins>
            <w:ins w:id="14515" w:author="Arjan" w:date="2012-11-16T10:09:00Z">
              <w:r w:rsidRPr="00DD0F4F">
                <w:rPr>
                  <w:rFonts w:ascii="Arial" w:eastAsia="Times New Roman" w:hAnsi="Arial" w:cs="Arial"/>
                  <w:color w:val="000000"/>
                  <w:sz w:val="20"/>
                  <w:szCs w:val="20"/>
                  <w:lang w:val="nl-NL"/>
                </w:rPr>
                <w:t xml:space="preserve">en die bij een zaak behoren en de verwijzing naar de zaken waarvoor een </w:t>
              </w:r>
            </w:ins>
            <w:ins w:id="14516" w:author="Arjan" w:date="2012-11-16T10:15:00Z">
              <w:r w:rsidR="005D1B2A" w:rsidRPr="00DD0F4F">
                <w:rPr>
                  <w:rFonts w:ascii="Arial" w:eastAsia="Times New Roman" w:hAnsi="Arial" w:cs="Arial"/>
                  <w:color w:val="000000"/>
                  <w:sz w:val="20"/>
                  <w:szCs w:val="20"/>
                  <w:lang w:val="nl-NL"/>
                </w:rPr>
                <w:t>informatie</w:t>
              </w:r>
              <w:r w:rsidRPr="00DD0F4F">
                <w:rPr>
                  <w:rFonts w:ascii="Arial" w:eastAsia="Times New Roman" w:hAnsi="Arial" w:cs="Arial"/>
                  <w:color w:val="000000"/>
                  <w:sz w:val="20"/>
                  <w:szCs w:val="20"/>
                  <w:lang w:val="nl-NL"/>
                </w:rPr>
                <w:t>object</w:t>
              </w:r>
            </w:ins>
            <w:ins w:id="14517" w:author="Arjan" w:date="2012-11-16T10:09:00Z">
              <w:r w:rsidRPr="00DD0F4F">
                <w:rPr>
                  <w:rFonts w:ascii="Arial" w:eastAsia="Times New Roman" w:hAnsi="Arial" w:cs="Arial"/>
                  <w:color w:val="000000"/>
                  <w:sz w:val="20"/>
                  <w:szCs w:val="20"/>
                  <w:lang w:val="nl-NL"/>
                </w:rPr>
                <w:t xml:space="preserve"> relevant is</w:t>
              </w:r>
            </w:ins>
          </w:p>
        </w:tc>
      </w:tr>
      <w:tr w:rsidR="00D2012E" w:rsidRPr="00AE1A91" w14:paraId="33811AAF" w14:textId="77777777" w:rsidTr="0034071F">
        <w:tc>
          <w:tcPr>
            <w:tcW w:w="3600" w:type="dxa"/>
            <w:tcBorders>
              <w:top w:val="nil"/>
              <w:left w:val="nil"/>
              <w:bottom w:val="nil"/>
              <w:right w:val="nil"/>
            </w:tcBorders>
          </w:tcPr>
          <w:p w14:paraId="2E0941F0" w14:textId="77777777" w:rsidR="00D2012E" w:rsidRPr="00DD0F4F" w:rsidRDefault="00D2012E" w:rsidP="00D2012E">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34336A48" w14:textId="77777777"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p>
        </w:tc>
      </w:tr>
      <w:tr w:rsidR="00D2012E" w:rsidRPr="00D2012E" w14:paraId="108BE31E" w14:textId="77777777" w:rsidTr="0034071F">
        <w:tc>
          <w:tcPr>
            <w:tcW w:w="3600" w:type="dxa"/>
            <w:tcBorders>
              <w:top w:val="nil"/>
              <w:left w:val="nil"/>
              <w:bottom w:val="nil"/>
              <w:right w:val="nil"/>
            </w:tcBorders>
          </w:tcPr>
          <w:p w14:paraId="7AE96CD5" w14:textId="77777777"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14:paraId="68012F99"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14:paraId="0125373C" w14:textId="77777777" w:rsidTr="0034071F">
        <w:tc>
          <w:tcPr>
            <w:tcW w:w="3600" w:type="dxa"/>
            <w:tcBorders>
              <w:top w:val="nil"/>
              <w:left w:val="nil"/>
              <w:bottom w:val="nil"/>
              <w:right w:val="nil"/>
            </w:tcBorders>
          </w:tcPr>
          <w:p w14:paraId="6194A3E7" w14:textId="77777777"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1E60C2FD" w14:textId="77777777"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r>
      <w:tr w:rsidR="00D2012E" w:rsidRPr="00D2012E" w14:paraId="0326E114" w14:textId="77777777" w:rsidTr="0034071F">
        <w:tc>
          <w:tcPr>
            <w:tcW w:w="3600" w:type="dxa"/>
            <w:tcBorders>
              <w:top w:val="nil"/>
              <w:left w:val="nil"/>
              <w:bottom w:val="nil"/>
              <w:right w:val="nil"/>
            </w:tcBorders>
          </w:tcPr>
          <w:p w14:paraId="0BC4ABAD"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bookmarkStart w:id="14518" w:name="BKM_415A17E8_19FE_4d07_A35E_BAA137939F6E"/>
            <w:bookmarkEnd w:id="14518"/>
            <w:r w:rsidRPr="00D2012E">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14:paraId="12FACC24"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i/>
                <w:iCs/>
                <w:color w:val="000000"/>
                <w:sz w:val="20"/>
                <w:szCs w:val="20"/>
              </w:rPr>
              <w:t>Code</w:t>
            </w:r>
          </w:p>
        </w:tc>
        <w:tc>
          <w:tcPr>
            <w:tcW w:w="3330" w:type="dxa"/>
            <w:tcBorders>
              <w:top w:val="nil"/>
              <w:left w:val="nil"/>
              <w:bottom w:val="nil"/>
              <w:right w:val="nil"/>
            </w:tcBorders>
          </w:tcPr>
          <w:p w14:paraId="3A763A36"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i/>
                <w:iCs/>
                <w:color w:val="000000"/>
                <w:sz w:val="20"/>
                <w:szCs w:val="20"/>
              </w:rPr>
              <w:t>Gegevensnaam</w:t>
            </w:r>
          </w:p>
        </w:tc>
        <w:tc>
          <w:tcPr>
            <w:tcW w:w="1350" w:type="dxa"/>
            <w:tcBorders>
              <w:top w:val="nil"/>
              <w:left w:val="nil"/>
              <w:bottom w:val="nil"/>
              <w:right w:val="nil"/>
            </w:tcBorders>
          </w:tcPr>
          <w:p w14:paraId="64A4037E"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i/>
                <w:iCs/>
                <w:color w:val="000000"/>
                <w:sz w:val="20"/>
                <w:szCs w:val="20"/>
              </w:rPr>
              <w:t>Herkomst</w:t>
            </w:r>
          </w:p>
        </w:tc>
      </w:tr>
      <w:tr w:rsidR="00D2012E" w:rsidRPr="00AE1A91" w14:paraId="146DC88B" w14:textId="77777777" w:rsidTr="0034071F">
        <w:tc>
          <w:tcPr>
            <w:tcW w:w="3600" w:type="dxa"/>
            <w:tcBorders>
              <w:top w:val="nil"/>
              <w:left w:val="nil"/>
              <w:bottom w:val="nil"/>
              <w:right w:val="nil"/>
            </w:tcBorders>
          </w:tcPr>
          <w:p w14:paraId="059569C0"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5006A80B"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2A698ECC" w14:textId="77777777" w:rsidR="00D2012E" w:rsidRPr="00D2012E" w:rsidRDefault="00DA5D93" w:rsidP="003F455D">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Att.Name</w:instrText>
            </w:r>
            <w:r w:rsidRPr="00D2012E">
              <w:rPr>
                <w:rFonts w:ascii="Arial" w:hAnsi="Arial" w:cs="Arial"/>
                <w:sz w:val="20"/>
                <w:szCs w:val="20"/>
                <w:lang w:val="en-AU"/>
              </w:rPr>
              <w:fldChar w:fldCharType="separate"/>
            </w:r>
            <w:del w:id="14519" w:author="Arjan" w:date="2012-11-16T10:24:00Z">
              <w:r w:rsidR="00D2012E" w:rsidRPr="00D2012E" w:rsidDel="00A02BEA">
                <w:rPr>
                  <w:rFonts w:ascii="Arial" w:eastAsia="Times New Roman" w:hAnsi="Arial" w:cs="Arial"/>
                  <w:color w:val="000000"/>
                  <w:sz w:val="20"/>
                  <w:szCs w:val="20"/>
                </w:rPr>
                <w:delText>Zaak</w:delText>
              </w:r>
            </w:del>
            <w:del w:id="14520" w:author="Arjan" w:date="2012-11-16T10:05:00Z">
              <w:r w:rsidR="00D2012E" w:rsidRPr="00D2012E" w:rsidDel="00D2012E">
                <w:rPr>
                  <w:rFonts w:ascii="Arial" w:eastAsia="Times New Roman" w:hAnsi="Arial" w:cs="Arial"/>
                  <w:color w:val="000000"/>
                  <w:sz w:val="20"/>
                  <w:szCs w:val="20"/>
                </w:rPr>
                <w:delText>document</w:delText>
              </w:r>
            </w:del>
            <w:del w:id="14521" w:author="Arjan" w:date="2012-11-16T10:24:00Z">
              <w:r w:rsidR="00D2012E" w:rsidRPr="00D2012E" w:rsidDel="00A02BEA">
                <w:rPr>
                  <w:rFonts w:ascii="Arial" w:eastAsia="Times New Roman" w:hAnsi="Arial" w:cs="Arial"/>
                  <w:color w:val="000000"/>
                  <w:sz w:val="20"/>
                  <w:szCs w:val="20"/>
                </w:rPr>
                <w:delText>t</w:delText>
              </w:r>
            </w:del>
            <w:ins w:id="14522" w:author="Arjan" w:date="2012-11-16T10:24:00Z">
              <w:r w:rsidR="00A02BEA">
                <w:rPr>
                  <w:rFonts w:ascii="Arial" w:eastAsia="Times New Roman" w:hAnsi="Arial" w:cs="Arial"/>
                  <w:color w:val="000000"/>
                  <w:sz w:val="20"/>
                  <w:szCs w:val="20"/>
                </w:rPr>
                <w:t>T</w:t>
              </w:r>
            </w:ins>
            <w:r w:rsidR="00D2012E" w:rsidRPr="00D2012E">
              <w:rPr>
                <w:rFonts w:ascii="Arial" w:eastAsia="Times New Roman" w:hAnsi="Arial" w:cs="Arial"/>
                <w:color w:val="000000"/>
                <w:sz w:val="20"/>
                <w:szCs w:val="20"/>
              </w:rPr>
              <w:t>itel</w:t>
            </w:r>
            <w:r w:rsidRPr="00D2012E">
              <w:rPr>
                <w:rFonts w:ascii="Arial" w:hAnsi="Arial" w:cs="Arial"/>
                <w:sz w:val="20"/>
                <w:szCs w:val="20"/>
                <w:lang w:val="en-AU"/>
              </w:rPr>
              <w:fldChar w:fldCharType="end"/>
            </w:r>
          </w:p>
        </w:tc>
        <w:tc>
          <w:tcPr>
            <w:tcW w:w="1350" w:type="dxa"/>
            <w:tcBorders>
              <w:top w:val="nil"/>
              <w:left w:val="nil"/>
              <w:bottom w:val="nil"/>
              <w:right w:val="nil"/>
            </w:tcBorders>
          </w:tcPr>
          <w:p w14:paraId="2E97E660" w14:textId="77777777"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D2012E" w:rsidRPr="00AE1A91" w14:paraId="73AB7022" w14:textId="77777777" w:rsidTr="0034071F">
        <w:tc>
          <w:tcPr>
            <w:tcW w:w="3600" w:type="dxa"/>
            <w:tcBorders>
              <w:top w:val="nil"/>
              <w:left w:val="nil"/>
              <w:bottom w:val="nil"/>
              <w:right w:val="nil"/>
            </w:tcBorders>
          </w:tcPr>
          <w:p w14:paraId="52B343E7" w14:textId="77777777"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bookmarkStart w:id="14523" w:name="BKM_F0798A2E_D492_4e27_B638_8484CA18D4D7"/>
            <w:bookmarkEnd w:id="14523"/>
          </w:p>
        </w:tc>
        <w:tc>
          <w:tcPr>
            <w:tcW w:w="1080" w:type="dxa"/>
            <w:tcBorders>
              <w:top w:val="nil"/>
              <w:left w:val="nil"/>
              <w:bottom w:val="nil"/>
              <w:right w:val="nil"/>
            </w:tcBorders>
          </w:tcPr>
          <w:p w14:paraId="4240D2BA" w14:textId="77777777"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4BE1134B" w14:textId="77777777" w:rsidR="00D2012E" w:rsidRPr="00D2012E" w:rsidRDefault="00DA5D93" w:rsidP="003F455D">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Att.Name</w:instrText>
            </w:r>
            <w:r w:rsidRPr="00D2012E">
              <w:rPr>
                <w:rFonts w:ascii="Arial" w:hAnsi="Arial" w:cs="Arial"/>
                <w:sz w:val="20"/>
                <w:szCs w:val="20"/>
                <w:lang w:val="en-AU"/>
              </w:rPr>
              <w:fldChar w:fldCharType="separate"/>
            </w:r>
            <w:del w:id="14524" w:author="Arjan" w:date="2012-11-16T10:24:00Z">
              <w:r w:rsidR="00D2012E" w:rsidRPr="00D2012E" w:rsidDel="00A02BEA">
                <w:rPr>
                  <w:rFonts w:ascii="Arial" w:eastAsia="Times New Roman" w:hAnsi="Arial" w:cs="Arial"/>
                  <w:color w:val="000000"/>
                  <w:sz w:val="20"/>
                  <w:szCs w:val="20"/>
                </w:rPr>
                <w:delText>Zaak</w:delText>
              </w:r>
            </w:del>
            <w:del w:id="14525" w:author="Arjan" w:date="2012-11-16T10:05:00Z">
              <w:r w:rsidR="00D2012E" w:rsidRPr="00D2012E" w:rsidDel="00D2012E">
                <w:rPr>
                  <w:rFonts w:ascii="Arial" w:eastAsia="Times New Roman" w:hAnsi="Arial" w:cs="Arial"/>
                  <w:color w:val="000000"/>
                  <w:sz w:val="20"/>
                  <w:szCs w:val="20"/>
                </w:rPr>
                <w:delText>document</w:delText>
              </w:r>
            </w:del>
            <w:del w:id="14526" w:author="Arjan" w:date="2012-11-16T10:24:00Z">
              <w:r w:rsidR="00D2012E" w:rsidRPr="00D2012E" w:rsidDel="00A02BEA">
                <w:rPr>
                  <w:rFonts w:ascii="Arial" w:eastAsia="Times New Roman" w:hAnsi="Arial" w:cs="Arial"/>
                  <w:color w:val="000000"/>
                  <w:sz w:val="20"/>
                  <w:szCs w:val="20"/>
                </w:rPr>
                <w:delText>b</w:delText>
              </w:r>
            </w:del>
            <w:ins w:id="14527" w:author="Arjan" w:date="2012-11-16T10:24:00Z">
              <w:r w:rsidR="00A02BEA">
                <w:rPr>
                  <w:rFonts w:ascii="Arial" w:eastAsia="Times New Roman" w:hAnsi="Arial" w:cs="Arial"/>
                  <w:color w:val="000000"/>
                  <w:sz w:val="20"/>
                  <w:szCs w:val="20"/>
                </w:rPr>
                <w:t>B</w:t>
              </w:r>
            </w:ins>
            <w:r w:rsidR="00D2012E" w:rsidRPr="00D2012E">
              <w:rPr>
                <w:rFonts w:ascii="Arial" w:eastAsia="Times New Roman" w:hAnsi="Arial" w:cs="Arial"/>
                <w:color w:val="000000"/>
                <w:sz w:val="20"/>
                <w:szCs w:val="20"/>
              </w:rPr>
              <w:t>eschrijving</w:t>
            </w:r>
            <w:r w:rsidRPr="00D2012E">
              <w:rPr>
                <w:rFonts w:ascii="Arial" w:hAnsi="Arial" w:cs="Arial"/>
                <w:sz w:val="20"/>
                <w:szCs w:val="20"/>
                <w:lang w:val="en-AU"/>
              </w:rPr>
              <w:fldChar w:fldCharType="end"/>
            </w:r>
          </w:p>
        </w:tc>
        <w:tc>
          <w:tcPr>
            <w:tcW w:w="1350" w:type="dxa"/>
            <w:tcBorders>
              <w:top w:val="nil"/>
              <w:left w:val="nil"/>
              <w:bottom w:val="nil"/>
              <w:right w:val="nil"/>
            </w:tcBorders>
          </w:tcPr>
          <w:p w14:paraId="14AE0967" w14:textId="77777777"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D2012E" w:rsidRPr="00D2012E" w14:paraId="31EE0FB8" w14:textId="77777777" w:rsidTr="0034071F">
        <w:tc>
          <w:tcPr>
            <w:tcW w:w="3600" w:type="dxa"/>
            <w:tcBorders>
              <w:top w:val="nil"/>
              <w:left w:val="nil"/>
              <w:bottom w:val="nil"/>
              <w:right w:val="nil"/>
            </w:tcBorders>
          </w:tcPr>
          <w:p w14:paraId="12F9BFA4" w14:textId="77777777"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bookmarkStart w:id="14528" w:name="BKM_475B40D7_121E_4f33_B22A_86609FFC33E5"/>
            <w:bookmarkEnd w:id="14528"/>
          </w:p>
        </w:tc>
        <w:tc>
          <w:tcPr>
            <w:tcW w:w="1080" w:type="dxa"/>
            <w:tcBorders>
              <w:top w:val="nil"/>
              <w:left w:val="nil"/>
              <w:bottom w:val="nil"/>
              <w:right w:val="nil"/>
            </w:tcBorders>
          </w:tcPr>
          <w:p w14:paraId="1239B0A7" w14:textId="77777777"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4A3AA160" w14:textId="77777777" w:rsidR="00D2012E" w:rsidRPr="00D2012E" w:rsidRDefault="00DA5D93" w:rsidP="00A02BEA">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Att.Name</w:instrText>
            </w:r>
            <w:r w:rsidRPr="00D2012E">
              <w:rPr>
                <w:rFonts w:ascii="Arial" w:hAnsi="Arial" w:cs="Arial"/>
                <w:sz w:val="20"/>
                <w:szCs w:val="20"/>
                <w:lang w:val="en-AU"/>
              </w:rPr>
              <w:fldChar w:fldCharType="separate"/>
            </w:r>
            <w:del w:id="14529" w:author="Arjan" w:date="2012-11-16T10:06:00Z">
              <w:r w:rsidR="00D2012E" w:rsidRPr="00D2012E" w:rsidDel="00D2012E">
                <w:rPr>
                  <w:rFonts w:ascii="Arial" w:eastAsia="Times New Roman" w:hAnsi="Arial" w:cs="Arial"/>
                  <w:color w:val="000000"/>
                  <w:sz w:val="20"/>
                  <w:szCs w:val="20"/>
                </w:rPr>
                <w:delText>Document</w:delText>
              </w:r>
            </w:del>
            <w:del w:id="14530" w:author="Arjan" w:date="2012-11-16T10:25:00Z">
              <w:r w:rsidR="00D2012E" w:rsidRPr="00D2012E" w:rsidDel="00A02BEA">
                <w:rPr>
                  <w:rFonts w:ascii="Arial" w:eastAsia="Times New Roman" w:hAnsi="Arial" w:cs="Arial"/>
                  <w:color w:val="000000"/>
                  <w:sz w:val="20"/>
                  <w:szCs w:val="20"/>
                </w:rPr>
                <w:delText xml:space="preserve"> r</w:delText>
              </w:r>
            </w:del>
            <w:ins w:id="14531" w:author="Arjan" w:date="2012-11-16T10:25:00Z">
              <w:r w:rsidR="00A02BEA">
                <w:rPr>
                  <w:rFonts w:ascii="Arial" w:eastAsia="Times New Roman" w:hAnsi="Arial" w:cs="Arial"/>
                  <w:color w:val="000000"/>
                  <w:sz w:val="20"/>
                  <w:szCs w:val="20"/>
                </w:rPr>
                <w:t>R</w:t>
              </w:r>
            </w:ins>
            <w:r w:rsidR="00D2012E" w:rsidRPr="00D2012E">
              <w:rPr>
                <w:rFonts w:ascii="Arial" w:eastAsia="Times New Roman" w:hAnsi="Arial" w:cs="Arial"/>
                <w:color w:val="000000"/>
                <w:sz w:val="20"/>
                <w:szCs w:val="20"/>
              </w:rPr>
              <w:t>egistratiedatum</w:t>
            </w:r>
            <w:r w:rsidRPr="00D2012E">
              <w:rPr>
                <w:rFonts w:ascii="Arial" w:hAnsi="Arial" w:cs="Arial"/>
                <w:sz w:val="20"/>
                <w:szCs w:val="20"/>
                <w:lang w:val="en-AU"/>
              </w:rPr>
              <w:fldChar w:fldCharType="end"/>
            </w:r>
          </w:p>
        </w:tc>
        <w:tc>
          <w:tcPr>
            <w:tcW w:w="1350" w:type="dxa"/>
            <w:tcBorders>
              <w:top w:val="nil"/>
              <w:left w:val="nil"/>
              <w:bottom w:val="nil"/>
              <w:right w:val="nil"/>
            </w:tcBorders>
          </w:tcPr>
          <w:p w14:paraId="464DCE3F"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color w:val="000000"/>
                <w:sz w:val="20"/>
                <w:szCs w:val="20"/>
              </w:rPr>
              <w:t>KING</w:t>
            </w:r>
          </w:p>
        </w:tc>
      </w:tr>
      <w:tr w:rsidR="00BE528D" w:rsidRPr="00D2012E" w14:paraId="43D868AB" w14:textId="77777777" w:rsidTr="0034071F">
        <w:tc>
          <w:tcPr>
            <w:tcW w:w="3600" w:type="dxa"/>
            <w:tcBorders>
              <w:top w:val="nil"/>
              <w:left w:val="nil"/>
              <w:bottom w:val="nil"/>
              <w:right w:val="nil"/>
            </w:tcBorders>
          </w:tcPr>
          <w:p w14:paraId="263D0574" w14:textId="77777777" w:rsidR="00BE528D" w:rsidRPr="00DD0F4F" w:rsidRDefault="00BE528D" w:rsidP="00D2012E">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0E06F0F6" w14:textId="77777777" w:rsidR="00BE528D" w:rsidRPr="00DD0F4F" w:rsidRDefault="00BE528D" w:rsidP="00D2012E">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3B56BB39" w14:textId="401805E3" w:rsidR="00BE528D" w:rsidRPr="00D2012E" w:rsidRDefault="00BE528D" w:rsidP="00A02BEA">
            <w:pPr>
              <w:autoSpaceDE w:val="0"/>
              <w:autoSpaceDN w:val="0"/>
              <w:adjustRightInd w:val="0"/>
              <w:spacing w:after="0" w:line="240" w:lineRule="auto"/>
              <w:rPr>
                <w:rFonts w:ascii="Arial" w:hAnsi="Arial" w:cs="Arial"/>
                <w:sz w:val="20"/>
                <w:szCs w:val="20"/>
                <w:lang w:val="en-AU"/>
              </w:rPr>
            </w:pPr>
            <w:ins w:id="14532" w:author="Arjan Kloosterboer" w:date="2017-09-20T09:49:00Z">
              <w:r>
                <w:rPr>
                  <w:rFonts w:ascii="Arial" w:hAnsi="Arial" w:cs="Arial"/>
                  <w:sz w:val="20"/>
                  <w:szCs w:val="20"/>
                  <w:lang w:val="en-AU"/>
                </w:rPr>
                <w:t>Vernietigingsdatum</w:t>
              </w:r>
            </w:ins>
          </w:p>
        </w:tc>
        <w:tc>
          <w:tcPr>
            <w:tcW w:w="1350" w:type="dxa"/>
            <w:tcBorders>
              <w:top w:val="nil"/>
              <w:left w:val="nil"/>
              <w:bottom w:val="nil"/>
              <w:right w:val="nil"/>
            </w:tcBorders>
          </w:tcPr>
          <w:p w14:paraId="095959D8" w14:textId="32C100CF" w:rsidR="00BE528D" w:rsidRPr="00D2012E" w:rsidRDefault="00BE528D" w:rsidP="00D2012E">
            <w:pPr>
              <w:autoSpaceDE w:val="0"/>
              <w:autoSpaceDN w:val="0"/>
              <w:adjustRightInd w:val="0"/>
              <w:spacing w:after="0" w:line="240" w:lineRule="auto"/>
              <w:rPr>
                <w:rFonts w:ascii="Arial" w:eastAsia="Times New Roman" w:hAnsi="Arial" w:cs="Arial"/>
                <w:color w:val="000000"/>
                <w:sz w:val="20"/>
                <w:szCs w:val="20"/>
              </w:rPr>
            </w:pPr>
            <w:ins w:id="14533" w:author="Arjan Kloosterboer" w:date="2017-09-20T09:49:00Z">
              <w:r>
                <w:rPr>
                  <w:rFonts w:ascii="Arial" w:eastAsia="Times New Roman" w:hAnsi="Arial" w:cs="Arial"/>
                  <w:color w:val="000000"/>
                  <w:sz w:val="20"/>
                  <w:szCs w:val="20"/>
                </w:rPr>
                <w:t>KING</w:t>
              </w:r>
            </w:ins>
          </w:p>
        </w:tc>
      </w:tr>
      <w:tr w:rsidR="00D2012E" w:rsidRPr="00D2012E" w14:paraId="3688E3CA" w14:textId="77777777" w:rsidTr="0034071F">
        <w:tc>
          <w:tcPr>
            <w:tcW w:w="3600" w:type="dxa"/>
            <w:tcBorders>
              <w:top w:val="nil"/>
              <w:left w:val="nil"/>
              <w:right w:val="nil"/>
            </w:tcBorders>
          </w:tcPr>
          <w:p w14:paraId="14DDCE9A"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b/>
                <w:bCs/>
                <w:color w:val="000000"/>
                <w:sz w:val="20"/>
                <w:szCs w:val="20"/>
              </w:rPr>
              <w:t>Overzicht relaties</w:t>
            </w:r>
          </w:p>
        </w:tc>
        <w:tc>
          <w:tcPr>
            <w:tcW w:w="4410" w:type="dxa"/>
            <w:gridSpan w:val="2"/>
            <w:tcBorders>
              <w:top w:val="nil"/>
              <w:left w:val="nil"/>
              <w:right w:val="nil"/>
            </w:tcBorders>
          </w:tcPr>
          <w:p w14:paraId="1C4BABBC"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i/>
                <w:iCs/>
                <w:color w:val="000000"/>
                <w:sz w:val="20"/>
                <w:szCs w:val="20"/>
              </w:rPr>
              <w:t>Relatienaam incl. gerelateerd type</w:t>
            </w:r>
          </w:p>
        </w:tc>
        <w:tc>
          <w:tcPr>
            <w:tcW w:w="1350" w:type="dxa"/>
            <w:tcBorders>
              <w:top w:val="nil"/>
              <w:left w:val="nil"/>
              <w:right w:val="nil"/>
            </w:tcBorders>
          </w:tcPr>
          <w:p w14:paraId="1E081135"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i/>
                <w:iCs/>
                <w:color w:val="000000"/>
                <w:sz w:val="20"/>
                <w:szCs w:val="20"/>
              </w:rPr>
              <w:t>Herkomst</w:t>
            </w:r>
          </w:p>
        </w:tc>
      </w:tr>
      <w:tr w:rsidR="00D2012E" w:rsidRPr="00D2012E" w14:paraId="0CB4854C" w14:textId="77777777" w:rsidTr="0034071F">
        <w:tc>
          <w:tcPr>
            <w:tcW w:w="3600" w:type="dxa"/>
            <w:tcBorders>
              <w:top w:val="nil"/>
              <w:left w:val="nil"/>
              <w:bottom w:val="single" w:sz="4" w:space="0" w:color="auto"/>
              <w:right w:val="nil"/>
            </w:tcBorders>
          </w:tcPr>
          <w:p w14:paraId="3C978570"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single" w:sz="4" w:space="0" w:color="auto"/>
              <w:right w:val="nil"/>
            </w:tcBorders>
          </w:tcPr>
          <w:p w14:paraId="1BE6F75A" w14:textId="77777777" w:rsidR="00D2012E" w:rsidRPr="00D2012E" w:rsidRDefault="00DA5D93"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Connector.Name</w:instrText>
            </w:r>
            <w:r w:rsidRPr="00D2012E">
              <w:rPr>
                <w:rFonts w:ascii="Arial" w:hAnsi="Arial" w:cs="Arial"/>
                <w:sz w:val="20"/>
                <w:szCs w:val="20"/>
                <w:lang w:val="en-AU"/>
              </w:rPr>
              <w:fldChar w:fldCharType="separate"/>
            </w:r>
            <w:r w:rsidR="00D2012E" w:rsidRPr="00D2012E">
              <w:rPr>
                <w:rFonts w:ascii="Arial" w:eastAsia="Times New Roman" w:hAnsi="Arial" w:cs="Arial"/>
                <w:color w:val="000000"/>
                <w:sz w:val="20"/>
                <w:szCs w:val="20"/>
              </w:rPr>
              <w:t>is relevant voor</w:t>
            </w:r>
            <w:r w:rsidRPr="00D2012E">
              <w:rPr>
                <w:rFonts w:ascii="Arial" w:hAnsi="Arial" w:cs="Arial"/>
                <w:sz w:val="20"/>
                <w:szCs w:val="20"/>
                <w:lang w:val="en-AU"/>
              </w:rPr>
              <w:fldChar w:fldCharType="end"/>
            </w:r>
            <w:r w:rsidR="00D2012E" w:rsidRPr="00D2012E">
              <w:rPr>
                <w:rFonts w:ascii="Arial" w:eastAsia="Times New Roman" w:hAnsi="Arial" w:cs="Arial"/>
                <w:color w:val="000000"/>
                <w:sz w:val="20"/>
                <w:szCs w:val="20"/>
              </w:rPr>
              <w:t xml:space="preserve">   </w:t>
            </w:r>
            <w:r w:rsidRPr="00D2012E">
              <w:rPr>
                <w:rFonts w:ascii="Arial" w:eastAsia="Times New Roman" w:hAnsi="Arial" w:cs="Arial"/>
                <w:color w:val="000000"/>
                <w:sz w:val="20"/>
                <w:szCs w:val="20"/>
              </w:rPr>
              <w:fldChar w:fldCharType="begin" w:fldLock="1"/>
            </w:r>
            <w:r w:rsidR="00D2012E" w:rsidRPr="00D2012E">
              <w:rPr>
                <w:rFonts w:ascii="Arial" w:eastAsia="Times New Roman" w:hAnsi="Arial" w:cs="Arial"/>
                <w:color w:val="000000"/>
                <w:sz w:val="20"/>
                <w:szCs w:val="20"/>
              </w:rPr>
              <w:instrText>MERGEFIELD Element.Name</w:instrText>
            </w:r>
            <w:r w:rsidRPr="00D2012E">
              <w:rPr>
                <w:rFonts w:ascii="Arial" w:eastAsia="Times New Roman" w:hAnsi="Arial" w:cs="Arial"/>
                <w:color w:val="000000"/>
                <w:sz w:val="20"/>
                <w:szCs w:val="20"/>
              </w:rPr>
              <w:fldChar w:fldCharType="separate"/>
            </w:r>
            <w:r w:rsidR="00D2012E" w:rsidRPr="00D2012E">
              <w:rPr>
                <w:rFonts w:ascii="Arial" w:eastAsia="Times New Roman" w:hAnsi="Arial" w:cs="Arial"/>
                <w:color w:val="000000"/>
                <w:sz w:val="20"/>
                <w:szCs w:val="20"/>
              </w:rPr>
              <w:t>STATUS</w:t>
            </w:r>
            <w:r w:rsidRPr="00D2012E">
              <w:rPr>
                <w:rFonts w:ascii="Arial" w:eastAsia="Times New Roman" w:hAnsi="Arial" w:cs="Arial"/>
                <w:color w:val="000000"/>
                <w:sz w:val="20"/>
                <w:szCs w:val="20"/>
              </w:rPr>
              <w:fldChar w:fldCharType="end"/>
            </w:r>
            <w:r w:rsidR="00D2012E" w:rsidRPr="00D2012E">
              <w:rPr>
                <w:rFonts w:ascii="Arial" w:eastAsia="Times New Roman" w:hAnsi="Arial" w:cs="Arial"/>
                <w:color w:val="000000"/>
                <w:sz w:val="20"/>
                <w:szCs w:val="20"/>
              </w:rPr>
              <w:t xml:space="preserve">  </w:t>
            </w:r>
          </w:p>
        </w:tc>
        <w:tc>
          <w:tcPr>
            <w:tcW w:w="1350" w:type="dxa"/>
            <w:tcBorders>
              <w:top w:val="nil"/>
              <w:left w:val="nil"/>
              <w:bottom w:val="single" w:sz="4" w:space="0" w:color="auto"/>
              <w:right w:val="nil"/>
            </w:tcBorders>
          </w:tcPr>
          <w:p w14:paraId="06ABED1F"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color w:val="000000"/>
                <w:sz w:val="20"/>
                <w:szCs w:val="20"/>
              </w:rPr>
              <w:t>KING</w:t>
            </w:r>
          </w:p>
        </w:tc>
      </w:tr>
    </w:tbl>
    <w:p w14:paraId="046A6F95" w14:textId="2374AC0F" w:rsidR="00D2012E" w:rsidRDefault="00D2012E" w:rsidP="00F64D19">
      <w:pPr>
        <w:rPr>
          <w:noProof/>
        </w:rPr>
      </w:pPr>
    </w:p>
    <w:p w14:paraId="024758BC" w14:textId="2C45BAF4" w:rsidR="00A02BEA" w:rsidRPr="00047A77" w:rsidRDefault="00047A77" w:rsidP="00047A77">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BE528D">
        <w:rPr>
          <w:rFonts w:ascii="Arial" w:eastAsia="Times New Roman" w:hAnsi="Arial" w:cs="Arial"/>
          <w:b/>
          <w:color w:val="004080"/>
          <w:sz w:val="24"/>
          <w:szCs w:val="24"/>
          <w:lang w:eastAsia="nl-NL"/>
        </w:rPr>
        <w:t>«</w:t>
      </w:r>
      <w:r w:rsidRPr="00BE528D">
        <w:rPr>
          <w:rFonts w:ascii="Arial" w:eastAsia="Times New Roman" w:hAnsi="Arial" w:cs="Arial"/>
          <w:b/>
          <w:color w:val="004080"/>
          <w:sz w:val="24"/>
          <w:szCs w:val="24"/>
          <w:lang w:eastAsia="nl-NL"/>
        </w:rPr>
        <w:fldChar w:fldCharType="begin" w:fldLock="1"/>
      </w:r>
      <w:r w:rsidRPr="00BE528D">
        <w:rPr>
          <w:rFonts w:ascii="Arial" w:eastAsia="Times New Roman" w:hAnsi="Arial" w:cs="Arial"/>
          <w:b/>
          <w:color w:val="004080"/>
          <w:sz w:val="24"/>
          <w:szCs w:val="24"/>
          <w:lang w:eastAsia="nl-NL"/>
        </w:rPr>
        <w:instrText xml:space="preserve">MERGEFIELD </w:instrText>
      </w:r>
      <w:r w:rsidRPr="00C13AFC">
        <w:rPr>
          <w:rFonts w:ascii="Arial" w:eastAsia="Times New Roman" w:hAnsi="Arial" w:cs="Arial"/>
          <w:b/>
          <w:color w:val="004080"/>
          <w:sz w:val="24"/>
          <w:szCs w:val="24"/>
          <w:lang w:eastAsia="nl-NL"/>
        </w:rPr>
        <w:instrText>Att.Stereotype</w:instrText>
      </w:r>
      <w:r w:rsidRPr="00BE528D">
        <w:rPr>
          <w:rFonts w:ascii="Arial" w:eastAsia="Times New Roman" w:hAnsi="Arial" w:cs="Arial"/>
          <w:b/>
          <w:color w:val="004080"/>
          <w:sz w:val="24"/>
          <w:szCs w:val="24"/>
          <w:lang w:eastAsia="nl-NL"/>
        </w:rPr>
        <w:fldChar w:fldCharType="separate"/>
      </w:r>
      <w:r>
        <w:rPr>
          <w:rFonts w:ascii="Arial" w:eastAsia="Times New Roman" w:hAnsi="Arial" w:cs="Arial"/>
          <w:b/>
          <w:color w:val="004080"/>
          <w:sz w:val="24"/>
          <w:szCs w:val="24"/>
          <w:lang w:eastAsia="nl-NL"/>
        </w:rPr>
        <w:t>Attribuutsoort</w:t>
      </w:r>
      <w:r w:rsidRPr="00BE528D">
        <w:rPr>
          <w:rFonts w:ascii="Arial" w:eastAsia="Times New Roman" w:hAnsi="Arial" w:cs="Arial"/>
          <w:b/>
          <w:color w:val="004080"/>
          <w:sz w:val="24"/>
          <w:szCs w:val="24"/>
          <w:lang w:eastAsia="nl-NL"/>
        </w:rPr>
        <w:fldChar w:fldCharType="end"/>
      </w:r>
      <w:r w:rsidRPr="00BE528D">
        <w:rPr>
          <w:rFonts w:ascii="Arial" w:eastAsia="Times New Roman" w:hAnsi="Arial" w:cs="Arial"/>
          <w:b/>
          <w:color w:val="004080"/>
          <w:sz w:val="24"/>
          <w:szCs w:val="24"/>
          <w:lang w:eastAsia="nl-NL"/>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Titel</w:t>
      </w:r>
    </w:p>
    <w:tbl>
      <w:tblPr>
        <w:tblW w:w="9360" w:type="dxa"/>
        <w:tblInd w:w="60" w:type="dxa"/>
        <w:tblLayout w:type="fixed"/>
        <w:tblCellMar>
          <w:left w:w="60" w:type="dxa"/>
          <w:right w:w="60" w:type="dxa"/>
        </w:tblCellMar>
        <w:tblLook w:val="0000" w:firstRow="0" w:lastRow="0" w:firstColumn="0" w:lastColumn="0" w:noHBand="0" w:noVBand="0"/>
      </w:tblPr>
      <w:tblGrid>
        <w:gridCol w:w="3690"/>
        <w:gridCol w:w="5670"/>
      </w:tblGrid>
      <w:tr w:rsidR="002517B3" w:rsidRPr="002517B3" w14:paraId="3FA85A8D" w14:textId="77777777" w:rsidTr="00AB019F">
        <w:trPr>
          <w:trHeight w:val="215"/>
        </w:trPr>
        <w:tc>
          <w:tcPr>
            <w:tcW w:w="3690" w:type="dxa"/>
            <w:tcBorders>
              <w:top w:val="single" w:sz="4" w:space="0" w:color="auto"/>
              <w:left w:val="nil"/>
              <w:bottom w:val="nil"/>
              <w:right w:val="nil"/>
            </w:tcBorders>
          </w:tcPr>
          <w:p w14:paraId="0623E138"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Naam attribuutsoort</w:t>
            </w:r>
          </w:p>
        </w:tc>
        <w:tc>
          <w:tcPr>
            <w:tcW w:w="5670" w:type="dxa"/>
            <w:tcBorders>
              <w:top w:val="single" w:sz="4" w:space="0" w:color="auto"/>
              <w:left w:val="nil"/>
              <w:bottom w:val="nil"/>
              <w:right w:val="nil"/>
            </w:tcBorders>
          </w:tcPr>
          <w:p w14:paraId="2983C84F" w14:textId="77777777" w:rsidR="002517B3" w:rsidRPr="002517B3" w:rsidRDefault="00DA5D93" w:rsidP="003F455D">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Att.Name</w:instrText>
            </w:r>
            <w:r w:rsidRPr="002517B3">
              <w:rPr>
                <w:rFonts w:ascii="Arial" w:hAnsi="Arial" w:cs="Arial"/>
                <w:sz w:val="20"/>
                <w:szCs w:val="20"/>
                <w:lang w:val="en-AU"/>
              </w:rPr>
              <w:fldChar w:fldCharType="separate"/>
            </w:r>
            <w:del w:id="14534" w:author="Arjan" w:date="2012-11-16T15:45:00Z">
              <w:r w:rsidR="002517B3" w:rsidRPr="002517B3" w:rsidDel="003F455D">
                <w:rPr>
                  <w:rFonts w:ascii="Arial" w:eastAsia="Times New Roman" w:hAnsi="Arial" w:cs="Arial"/>
                  <w:color w:val="000000"/>
                  <w:sz w:val="20"/>
                  <w:szCs w:val="20"/>
                </w:rPr>
                <w:delText>Zaakdocumentt</w:delText>
              </w:r>
            </w:del>
            <w:ins w:id="14535" w:author="Arjan" w:date="2012-11-16T15:45:00Z">
              <w:r w:rsidR="003F455D">
                <w:rPr>
                  <w:rFonts w:ascii="Arial" w:eastAsia="Times New Roman" w:hAnsi="Arial" w:cs="Arial"/>
                  <w:color w:val="000000"/>
                  <w:sz w:val="20"/>
                  <w:szCs w:val="20"/>
                </w:rPr>
                <w:t>t</w:t>
              </w:r>
            </w:ins>
            <w:r w:rsidR="002517B3" w:rsidRPr="002517B3">
              <w:rPr>
                <w:rFonts w:ascii="Arial" w:eastAsia="Times New Roman" w:hAnsi="Arial" w:cs="Arial"/>
                <w:color w:val="000000"/>
                <w:sz w:val="20"/>
                <w:szCs w:val="20"/>
              </w:rPr>
              <w:t>itel</w:t>
            </w:r>
            <w:r w:rsidRPr="002517B3">
              <w:rPr>
                <w:rFonts w:ascii="Arial" w:hAnsi="Arial" w:cs="Arial"/>
                <w:sz w:val="20"/>
                <w:szCs w:val="20"/>
                <w:lang w:val="en-AU"/>
              </w:rPr>
              <w:fldChar w:fldCharType="end"/>
            </w:r>
          </w:p>
        </w:tc>
      </w:tr>
      <w:tr w:rsidR="002517B3" w:rsidRPr="002517B3" w14:paraId="21CB0F0C" w14:textId="77777777" w:rsidTr="00AB019F">
        <w:tc>
          <w:tcPr>
            <w:tcW w:w="3690" w:type="dxa"/>
            <w:tcBorders>
              <w:top w:val="nil"/>
              <w:left w:val="nil"/>
              <w:bottom w:val="nil"/>
              <w:right w:val="nil"/>
            </w:tcBorders>
          </w:tcPr>
          <w:p w14:paraId="38A6B857"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EFAACFB"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AE1A91" w14:paraId="62B64071" w14:textId="77777777" w:rsidTr="00AB019F">
        <w:tc>
          <w:tcPr>
            <w:tcW w:w="3690" w:type="dxa"/>
            <w:tcBorders>
              <w:top w:val="nil"/>
              <w:left w:val="nil"/>
              <w:bottom w:val="nil"/>
              <w:right w:val="nil"/>
            </w:tcBorders>
          </w:tcPr>
          <w:p w14:paraId="060D0E90"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14:paraId="3DF45D90" w14:textId="77777777" w:rsidR="002517B3" w:rsidRPr="00DD0F4F" w:rsidRDefault="002517B3" w:rsidP="002517B3">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2517B3" w:rsidRPr="00AE1A91" w14:paraId="00EEA082" w14:textId="77777777" w:rsidTr="00AB019F">
        <w:tc>
          <w:tcPr>
            <w:tcW w:w="3690" w:type="dxa"/>
            <w:tcBorders>
              <w:top w:val="nil"/>
              <w:left w:val="nil"/>
              <w:bottom w:val="nil"/>
              <w:right w:val="nil"/>
            </w:tcBorders>
          </w:tcPr>
          <w:p w14:paraId="04D314CF" w14:textId="77777777" w:rsidR="002517B3" w:rsidRPr="00DD0F4F"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30D1EFF0" w14:textId="77777777" w:rsidR="002517B3" w:rsidRPr="00DD0F4F"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14:paraId="35BE39AC" w14:textId="77777777" w:rsidTr="00AB019F">
        <w:tc>
          <w:tcPr>
            <w:tcW w:w="3690" w:type="dxa"/>
            <w:tcBorders>
              <w:top w:val="nil"/>
              <w:left w:val="nil"/>
              <w:bottom w:val="nil"/>
              <w:right w:val="nil"/>
            </w:tcBorders>
          </w:tcPr>
          <w:p w14:paraId="5D90584B"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14:paraId="05981084"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p>
        </w:tc>
      </w:tr>
      <w:tr w:rsidR="002517B3" w:rsidRPr="002517B3" w14:paraId="53D664B1" w14:textId="77777777" w:rsidTr="00AB019F">
        <w:tc>
          <w:tcPr>
            <w:tcW w:w="3690" w:type="dxa"/>
            <w:tcBorders>
              <w:top w:val="nil"/>
              <w:left w:val="nil"/>
              <w:bottom w:val="nil"/>
              <w:right w:val="nil"/>
            </w:tcBorders>
          </w:tcPr>
          <w:p w14:paraId="5DB74B48"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BCFF427"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6EA1E161" w14:textId="77777777" w:rsidTr="00AB019F">
        <w:tc>
          <w:tcPr>
            <w:tcW w:w="3690" w:type="dxa"/>
            <w:tcBorders>
              <w:top w:val="nil"/>
              <w:left w:val="nil"/>
              <w:bottom w:val="nil"/>
              <w:right w:val="nil"/>
            </w:tcBorders>
          </w:tcPr>
          <w:p w14:paraId="62E1C30C"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14:paraId="0A04A105" w14:textId="77777777" w:rsidR="002517B3" w:rsidRPr="002517B3" w:rsidRDefault="00DA5D9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Att.Alias</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titel</w:t>
            </w:r>
            <w:r w:rsidRPr="002517B3">
              <w:rPr>
                <w:rFonts w:ascii="Arial" w:hAnsi="Arial" w:cs="Arial"/>
                <w:sz w:val="20"/>
                <w:szCs w:val="20"/>
                <w:lang w:val="en-AU"/>
              </w:rPr>
              <w:fldChar w:fldCharType="end"/>
            </w:r>
          </w:p>
        </w:tc>
      </w:tr>
      <w:tr w:rsidR="002517B3" w:rsidRPr="002517B3" w14:paraId="04930C97" w14:textId="77777777" w:rsidTr="00AB019F">
        <w:trPr>
          <w:trHeight w:val="260"/>
        </w:trPr>
        <w:tc>
          <w:tcPr>
            <w:tcW w:w="3690" w:type="dxa"/>
            <w:tcBorders>
              <w:top w:val="nil"/>
              <w:left w:val="nil"/>
              <w:bottom w:val="nil"/>
              <w:right w:val="nil"/>
            </w:tcBorders>
          </w:tcPr>
          <w:p w14:paraId="535038A7"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79A4698"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AE1A91" w14:paraId="0156E835" w14:textId="77777777" w:rsidTr="00AB019F">
        <w:tc>
          <w:tcPr>
            <w:tcW w:w="3690" w:type="dxa"/>
            <w:tcBorders>
              <w:top w:val="nil"/>
              <w:left w:val="nil"/>
              <w:bottom w:val="nil"/>
              <w:right w:val="nil"/>
            </w:tcBorders>
          </w:tcPr>
          <w:p w14:paraId="1856A864"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14:paraId="4F86CC42" w14:textId="77777777" w:rsidR="002517B3" w:rsidRPr="00DD0F4F" w:rsidRDefault="00DA5D93" w:rsidP="003F455D">
            <w:pPr>
              <w:autoSpaceDE w:val="0"/>
              <w:autoSpaceDN w:val="0"/>
              <w:adjustRightInd w:val="0"/>
              <w:spacing w:after="0" w:line="240" w:lineRule="auto"/>
              <w:rPr>
                <w:rFonts w:ascii="Arial" w:eastAsia="Times New Roman" w:hAnsi="Arial" w:cs="Arial"/>
                <w:color w:val="000000"/>
                <w:sz w:val="20"/>
                <w:szCs w:val="20"/>
                <w:lang w:val="nl-NL"/>
              </w:rPr>
            </w:pPr>
            <w:r w:rsidRPr="002517B3">
              <w:rPr>
                <w:rFonts w:ascii="Arial" w:hAnsi="Arial" w:cs="Arial"/>
                <w:sz w:val="20"/>
                <w:szCs w:val="20"/>
                <w:lang w:val="en-AU"/>
              </w:rPr>
              <w:fldChar w:fldCharType="begin" w:fldLock="1"/>
            </w:r>
            <w:r w:rsidR="002517B3" w:rsidRPr="00DD0F4F">
              <w:rPr>
                <w:rFonts w:ascii="Arial" w:hAnsi="Arial" w:cs="Arial"/>
                <w:sz w:val="20"/>
                <w:szCs w:val="20"/>
                <w:lang w:val="nl-NL"/>
              </w:rPr>
              <w:instrText xml:space="preserve">MERGEFIELD </w:instrText>
            </w:r>
            <w:r w:rsidR="002517B3" w:rsidRPr="00DD0F4F">
              <w:rPr>
                <w:rFonts w:ascii="Arial" w:eastAsia="Times New Roman" w:hAnsi="Arial" w:cs="Arial"/>
                <w:color w:val="000000"/>
                <w:sz w:val="20"/>
                <w:szCs w:val="20"/>
                <w:lang w:val="nl-NL"/>
              </w:rPr>
              <w:instrText>Att.Notes</w:instrText>
            </w:r>
            <w:r w:rsidRPr="002517B3">
              <w:rPr>
                <w:rFonts w:ascii="Arial" w:hAnsi="Arial" w:cs="Arial"/>
                <w:sz w:val="20"/>
                <w:szCs w:val="20"/>
                <w:lang w:val="en-AU"/>
              </w:rPr>
              <w:fldChar w:fldCharType="end"/>
            </w:r>
            <w:r w:rsidR="002517B3" w:rsidRPr="00DD0F4F">
              <w:rPr>
                <w:rFonts w:ascii="Arial" w:eastAsia="Times New Roman" w:hAnsi="Arial" w:cs="Arial"/>
                <w:color w:val="610E6A"/>
                <w:sz w:val="20"/>
                <w:szCs w:val="20"/>
                <w:lang w:val="nl-NL"/>
              </w:rPr>
              <w:t xml:space="preserve">De naam waaronder het </w:t>
            </w:r>
            <w:del w:id="14536" w:author="Arjan" w:date="2012-11-16T15:45:00Z">
              <w:r w:rsidR="002517B3" w:rsidRPr="00DD0F4F" w:rsidDel="003F455D">
                <w:rPr>
                  <w:rFonts w:ascii="Arial" w:eastAsia="Times New Roman" w:hAnsi="Arial" w:cs="Arial"/>
                  <w:color w:val="610E6A"/>
                  <w:sz w:val="20"/>
                  <w:szCs w:val="20"/>
                  <w:lang w:val="nl-NL"/>
                </w:rPr>
                <w:delText xml:space="preserve">document </w:delText>
              </w:r>
            </w:del>
            <w:ins w:id="14537" w:author="Arjan" w:date="2012-11-16T15:45:00Z">
              <w:r w:rsidR="005D1B2A" w:rsidRPr="00DD0F4F">
                <w:rPr>
                  <w:rFonts w:ascii="Arial" w:eastAsia="Times New Roman" w:hAnsi="Arial" w:cs="Arial"/>
                  <w:color w:val="610E6A"/>
                  <w:sz w:val="20"/>
                  <w:szCs w:val="20"/>
                  <w:lang w:val="nl-NL"/>
                </w:rPr>
                <w:t>informatie</w:t>
              </w:r>
              <w:r w:rsidR="003F455D" w:rsidRPr="00DD0F4F">
                <w:rPr>
                  <w:rFonts w:ascii="Arial" w:eastAsia="Times New Roman" w:hAnsi="Arial" w:cs="Arial"/>
                  <w:color w:val="610E6A"/>
                  <w:sz w:val="20"/>
                  <w:szCs w:val="20"/>
                  <w:lang w:val="nl-NL"/>
                </w:rPr>
                <w:t xml:space="preserve">object </w:t>
              </w:r>
            </w:ins>
            <w:r w:rsidR="002517B3" w:rsidRPr="00DD0F4F">
              <w:rPr>
                <w:rFonts w:ascii="Arial" w:eastAsia="Times New Roman" w:hAnsi="Arial" w:cs="Arial"/>
                <w:color w:val="610E6A"/>
                <w:sz w:val="20"/>
                <w:szCs w:val="20"/>
                <w:lang w:val="nl-NL"/>
              </w:rPr>
              <w:t>binnen de zaak bekend is.</w:t>
            </w:r>
          </w:p>
        </w:tc>
      </w:tr>
      <w:tr w:rsidR="002517B3" w:rsidRPr="00AE1A91" w14:paraId="0389F73B" w14:textId="77777777" w:rsidTr="00AB019F">
        <w:trPr>
          <w:trHeight w:val="230"/>
        </w:trPr>
        <w:tc>
          <w:tcPr>
            <w:tcW w:w="3690" w:type="dxa"/>
            <w:tcBorders>
              <w:top w:val="nil"/>
              <w:left w:val="nil"/>
              <w:bottom w:val="nil"/>
              <w:right w:val="nil"/>
            </w:tcBorders>
          </w:tcPr>
          <w:p w14:paraId="7E16DFC3" w14:textId="77777777" w:rsidR="002517B3" w:rsidRPr="00DD0F4F"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4E9349FB" w14:textId="77777777" w:rsidR="002517B3" w:rsidRPr="00DD0F4F"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AE1A91" w14:paraId="62A1CABD" w14:textId="77777777" w:rsidTr="00AB019F">
        <w:trPr>
          <w:trHeight w:val="230"/>
        </w:trPr>
        <w:tc>
          <w:tcPr>
            <w:tcW w:w="3690" w:type="dxa"/>
            <w:tcBorders>
              <w:top w:val="nil"/>
              <w:left w:val="nil"/>
              <w:bottom w:val="nil"/>
              <w:right w:val="nil"/>
            </w:tcBorders>
          </w:tcPr>
          <w:p w14:paraId="5EDE4C20"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14:paraId="111B6296" w14:textId="77777777" w:rsidR="002517B3" w:rsidRPr="00DD0F4F" w:rsidRDefault="002517B3" w:rsidP="002517B3">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2517B3" w:rsidRPr="00AE1A91" w14:paraId="12FF7B19" w14:textId="77777777" w:rsidTr="00AB019F">
        <w:tc>
          <w:tcPr>
            <w:tcW w:w="3690" w:type="dxa"/>
            <w:tcBorders>
              <w:top w:val="nil"/>
              <w:left w:val="nil"/>
              <w:bottom w:val="nil"/>
              <w:right w:val="nil"/>
            </w:tcBorders>
          </w:tcPr>
          <w:p w14:paraId="73EBA1FA" w14:textId="77777777" w:rsidR="002517B3" w:rsidRPr="00DD0F4F"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31B1F48C" w14:textId="77777777" w:rsidR="002517B3" w:rsidRPr="00DD0F4F"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14:paraId="148975AA" w14:textId="77777777" w:rsidTr="00AB019F">
        <w:tc>
          <w:tcPr>
            <w:tcW w:w="3690" w:type="dxa"/>
            <w:tcBorders>
              <w:top w:val="nil"/>
              <w:left w:val="nil"/>
              <w:bottom w:val="nil"/>
              <w:right w:val="nil"/>
            </w:tcBorders>
          </w:tcPr>
          <w:p w14:paraId="6E22388F"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14:paraId="31E0B4EB"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1 juni 2008</w:t>
            </w:r>
          </w:p>
        </w:tc>
      </w:tr>
      <w:tr w:rsidR="002517B3" w:rsidRPr="002517B3" w14:paraId="57BA96F2" w14:textId="77777777" w:rsidTr="00AB019F">
        <w:tc>
          <w:tcPr>
            <w:tcW w:w="3690" w:type="dxa"/>
            <w:tcBorders>
              <w:top w:val="nil"/>
              <w:left w:val="nil"/>
              <w:bottom w:val="nil"/>
              <w:right w:val="nil"/>
            </w:tcBorders>
          </w:tcPr>
          <w:p w14:paraId="7873A983"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83AED9F"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AE1A91" w14:paraId="2F522BA6" w14:textId="77777777" w:rsidTr="00AB019F">
        <w:tc>
          <w:tcPr>
            <w:tcW w:w="3690" w:type="dxa"/>
            <w:tcBorders>
              <w:top w:val="nil"/>
              <w:left w:val="nil"/>
              <w:bottom w:val="nil"/>
              <w:right w:val="nil"/>
            </w:tcBorders>
          </w:tcPr>
          <w:p w14:paraId="2C3DA5DF"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14:paraId="54111B53" w14:textId="77777777" w:rsidR="002517B3" w:rsidRPr="00DD0F4F" w:rsidRDefault="003C0548" w:rsidP="00EF2016">
            <w:pPr>
              <w:autoSpaceDE w:val="0"/>
              <w:autoSpaceDN w:val="0"/>
              <w:adjustRightInd w:val="0"/>
              <w:spacing w:after="0" w:line="240" w:lineRule="auto"/>
              <w:rPr>
                <w:rFonts w:ascii="Arial" w:eastAsia="Times New Roman" w:hAnsi="Arial" w:cs="Arial"/>
                <w:color w:val="000000"/>
                <w:sz w:val="20"/>
                <w:szCs w:val="20"/>
                <w:lang w:val="nl-NL"/>
              </w:rPr>
            </w:pPr>
            <w:ins w:id="14538" w:author="Arjan" w:date="2013-07-02T14:03:00Z">
              <w:r w:rsidRPr="00DD0F4F">
                <w:rPr>
                  <w:rFonts w:ascii="Arial" w:eastAsia="Times New Roman" w:hAnsi="Arial" w:cs="Arial"/>
                  <w:color w:val="000000"/>
                  <w:sz w:val="20"/>
                  <w:szCs w:val="20"/>
                  <w:lang w:val="nl-NL"/>
                </w:rPr>
                <w:t xml:space="preserve">De naam waaronder een informatieobject bekend is, </w:t>
              </w:r>
            </w:ins>
            <w:ins w:id="14539" w:author="Arjan" w:date="2013-07-02T14:04:00Z">
              <w:r w:rsidRPr="00DD0F4F">
                <w:rPr>
                  <w:rFonts w:ascii="Arial" w:eastAsia="Times New Roman" w:hAnsi="Arial" w:cs="Arial"/>
                  <w:color w:val="000000"/>
                  <w:sz w:val="20"/>
                  <w:szCs w:val="20"/>
                  <w:lang w:val="nl-NL"/>
                </w:rPr>
                <w:t xml:space="preserve">wordt vastgelegd bij het informatieobject. Als een informatieobject </w:t>
              </w:r>
            </w:ins>
            <w:ins w:id="14540" w:author="Arjan" w:date="2013-07-02T14:05:00Z">
              <w:r w:rsidRPr="00DD0F4F">
                <w:rPr>
                  <w:rFonts w:ascii="Arial" w:eastAsia="Times New Roman" w:hAnsi="Arial" w:cs="Arial"/>
                  <w:color w:val="000000"/>
                  <w:sz w:val="20"/>
                  <w:szCs w:val="20"/>
                  <w:lang w:val="nl-NL"/>
                </w:rPr>
                <w:t>voor meerdere zaken relevant is, kan het voor komen dat het niet in elke gerelateerde zaak dezelfde n</w:t>
              </w:r>
            </w:ins>
            <w:ins w:id="14541" w:author="Arjan" w:date="2013-07-02T14:06:00Z">
              <w:r w:rsidRPr="00DD0F4F">
                <w:rPr>
                  <w:rFonts w:ascii="Arial" w:eastAsia="Times New Roman" w:hAnsi="Arial" w:cs="Arial"/>
                  <w:color w:val="000000"/>
                  <w:sz w:val="20"/>
                  <w:szCs w:val="20"/>
                  <w:lang w:val="nl-NL"/>
                </w:rPr>
                <w:t>aam heeft. Dit attribuutsoort geeft de mogelijkheid om de naam van het informatieobject te variëren naar gelang de gerelateerde zaak.</w:t>
              </w:r>
            </w:ins>
            <w:ins w:id="14542" w:author="Arjan" w:date="2013-07-02T14:07:00Z">
              <w:r w:rsidRPr="00DD0F4F">
                <w:rPr>
                  <w:rFonts w:ascii="Arial" w:eastAsia="Times New Roman" w:hAnsi="Arial" w:cs="Arial"/>
                  <w:color w:val="000000"/>
                  <w:sz w:val="20"/>
                  <w:szCs w:val="20"/>
                  <w:lang w:val="nl-NL"/>
                </w:rPr>
                <w:t xml:space="preserve"> </w:t>
              </w:r>
            </w:ins>
            <w:del w:id="14543" w:author="Arjan" w:date="2013-07-02T14:07:00Z">
              <w:r w:rsidR="002517B3" w:rsidRPr="00DD0F4F" w:rsidDel="003C0548">
                <w:rPr>
                  <w:rFonts w:ascii="Arial" w:eastAsia="Times New Roman" w:hAnsi="Arial" w:cs="Arial"/>
                  <w:color w:val="000000"/>
                  <w:sz w:val="20"/>
                  <w:szCs w:val="20"/>
                  <w:lang w:val="nl-NL"/>
                </w:rPr>
                <w:delText xml:space="preserve">Het betreft het Dublin Core metadata-element ‘Title’ met als toelichting: Typically, Title will be a name by which the resource is formally known. </w:delText>
              </w:r>
            </w:del>
            <w:r w:rsidR="002517B3" w:rsidRPr="00DD0F4F">
              <w:rPr>
                <w:rFonts w:ascii="Arial" w:eastAsia="Times New Roman" w:hAnsi="Arial" w:cs="Arial"/>
                <w:color w:val="000000"/>
                <w:sz w:val="20"/>
                <w:szCs w:val="20"/>
                <w:lang w:val="nl-NL"/>
              </w:rPr>
              <w:t xml:space="preserve">De naam zal veelal gelijk zijn aan of afgeleid zijn van de </w:t>
            </w:r>
            <w:del w:id="14544" w:author="Arjan" w:date="2014-11-18T00:21:00Z">
              <w:r w:rsidR="002517B3" w:rsidRPr="00DD0F4F" w:rsidDel="00EF2016">
                <w:rPr>
                  <w:rFonts w:ascii="Arial" w:eastAsia="Times New Roman" w:hAnsi="Arial" w:cs="Arial"/>
                  <w:color w:val="000000"/>
                  <w:sz w:val="20"/>
                  <w:szCs w:val="20"/>
                  <w:lang w:val="nl-NL"/>
                </w:rPr>
                <w:delText xml:space="preserve">generieke </w:delText>
              </w:r>
            </w:del>
            <w:r w:rsidR="002517B3" w:rsidRPr="00DD0F4F">
              <w:rPr>
                <w:rFonts w:ascii="Arial" w:eastAsia="Times New Roman" w:hAnsi="Arial" w:cs="Arial"/>
                <w:color w:val="000000"/>
                <w:sz w:val="20"/>
                <w:szCs w:val="20"/>
                <w:lang w:val="nl-NL"/>
              </w:rPr>
              <w:t xml:space="preserve">naam </w:t>
            </w:r>
            <w:ins w:id="14545" w:author="Arjan" w:date="2014-11-18T00:21:00Z">
              <w:r w:rsidR="00EF2016">
                <w:rPr>
                  <w:rFonts w:ascii="Arial" w:eastAsia="Times New Roman" w:hAnsi="Arial" w:cs="Arial"/>
                  <w:color w:val="000000"/>
                  <w:sz w:val="20"/>
                  <w:szCs w:val="20"/>
                  <w:lang w:val="nl-NL"/>
                </w:rPr>
                <w:t>(titel)</w:t>
              </w:r>
            </w:ins>
            <w:ins w:id="14546" w:author="Arjan" w:date="2014-11-18T00:22:00Z">
              <w:r w:rsidR="00EF2016">
                <w:rPr>
                  <w:rFonts w:ascii="Arial" w:eastAsia="Times New Roman" w:hAnsi="Arial" w:cs="Arial"/>
                  <w:color w:val="000000"/>
                  <w:sz w:val="20"/>
                  <w:szCs w:val="20"/>
                  <w:lang w:val="nl-NL"/>
                </w:rPr>
                <w:t xml:space="preserve"> </w:t>
              </w:r>
            </w:ins>
            <w:r w:rsidR="002517B3" w:rsidRPr="00DD0F4F">
              <w:rPr>
                <w:rFonts w:ascii="Arial" w:eastAsia="Times New Roman" w:hAnsi="Arial" w:cs="Arial"/>
                <w:color w:val="000000"/>
                <w:sz w:val="20"/>
                <w:szCs w:val="20"/>
                <w:lang w:val="nl-NL"/>
              </w:rPr>
              <w:t xml:space="preserve">van het </w:t>
            </w:r>
            <w:del w:id="14547" w:author="Arjan" w:date="2012-11-16T15:46:00Z">
              <w:r w:rsidR="002517B3" w:rsidRPr="00DD0F4F" w:rsidDel="003F455D">
                <w:rPr>
                  <w:rFonts w:ascii="Arial" w:eastAsia="Times New Roman" w:hAnsi="Arial" w:cs="Arial"/>
                  <w:color w:val="000000"/>
                  <w:sz w:val="20"/>
                  <w:szCs w:val="20"/>
                  <w:lang w:val="nl-NL"/>
                </w:rPr>
                <w:delText xml:space="preserve">document </w:delText>
              </w:r>
            </w:del>
            <w:ins w:id="14548" w:author="Arjan" w:date="2014-11-18T00:22:00Z">
              <w:r w:rsidR="00EF2016">
                <w:rPr>
                  <w:rFonts w:ascii="Arial" w:eastAsia="Times New Roman" w:hAnsi="Arial" w:cs="Arial"/>
                  <w:color w:val="000000"/>
                  <w:sz w:val="20"/>
                  <w:szCs w:val="20"/>
                  <w:lang w:val="nl-NL"/>
                </w:rPr>
                <w:t xml:space="preserve">desbetreffende </w:t>
              </w:r>
            </w:ins>
            <w:ins w:id="14549" w:author="Arjan" w:date="2012-11-16T15:46:00Z">
              <w:r w:rsidR="005D1B2A" w:rsidRPr="00DD0F4F">
                <w:rPr>
                  <w:rFonts w:ascii="Arial" w:eastAsia="Times New Roman" w:hAnsi="Arial" w:cs="Arial"/>
                  <w:color w:val="610E6A"/>
                  <w:sz w:val="20"/>
                  <w:szCs w:val="20"/>
                  <w:lang w:val="nl-NL"/>
                </w:rPr>
                <w:t>informatie</w:t>
              </w:r>
              <w:r w:rsidR="003F455D" w:rsidRPr="00DD0F4F">
                <w:rPr>
                  <w:rFonts w:ascii="Arial" w:eastAsia="Times New Roman" w:hAnsi="Arial" w:cs="Arial"/>
                  <w:color w:val="610E6A"/>
                  <w:sz w:val="20"/>
                  <w:szCs w:val="20"/>
                  <w:lang w:val="nl-NL"/>
                </w:rPr>
                <w:t>object</w:t>
              </w:r>
              <w:r w:rsidR="003F455D" w:rsidRPr="00DD0F4F">
                <w:rPr>
                  <w:rFonts w:ascii="Arial" w:eastAsia="Times New Roman" w:hAnsi="Arial" w:cs="Arial"/>
                  <w:color w:val="000000"/>
                  <w:sz w:val="20"/>
                  <w:szCs w:val="20"/>
                  <w:lang w:val="nl-NL"/>
                </w:rPr>
                <w:t xml:space="preserve"> </w:t>
              </w:r>
            </w:ins>
            <w:r w:rsidR="002517B3" w:rsidRPr="00DD0F4F">
              <w:rPr>
                <w:rFonts w:ascii="Arial" w:eastAsia="Times New Roman" w:hAnsi="Arial" w:cs="Arial"/>
                <w:color w:val="000000"/>
                <w:sz w:val="20"/>
                <w:szCs w:val="20"/>
                <w:lang w:val="nl-NL"/>
              </w:rPr>
              <w:t>(bij</w:t>
            </w:r>
            <w:del w:id="14550" w:author="Arjan" w:date="2012-11-16T15:46:00Z">
              <w:r w:rsidR="002517B3" w:rsidRPr="00DD0F4F" w:rsidDel="003F455D">
                <w:rPr>
                  <w:rFonts w:ascii="Arial" w:eastAsia="Times New Roman" w:hAnsi="Arial" w:cs="Arial"/>
                  <w:color w:val="000000"/>
                  <w:sz w:val="20"/>
                  <w:szCs w:val="20"/>
                  <w:lang w:val="nl-NL"/>
                </w:rPr>
                <w:delText xml:space="preserve"> DOCUMENT</w:delText>
              </w:r>
            </w:del>
            <w:ins w:id="14551" w:author="Arjan" w:date="2012-11-16T15:46:00Z">
              <w:r w:rsidR="005D1B2A" w:rsidRPr="00DD0F4F">
                <w:rPr>
                  <w:rFonts w:ascii="Arial" w:eastAsia="Times New Roman" w:hAnsi="Arial" w:cs="Arial"/>
                  <w:color w:val="000000"/>
                  <w:sz w:val="20"/>
                  <w:szCs w:val="20"/>
                  <w:lang w:val="nl-NL"/>
                </w:rPr>
                <w:t>INFORMATIE</w:t>
              </w:r>
              <w:r w:rsidR="003F455D" w:rsidRPr="00DD0F4F">
                <w:rPr>
                  <w:rFonts w:ascii="Arial" w:eastAsia="Times New Roman" w:hAnsi="Arial" w:cs="Arial"/>
                  <w:color w:val="000000"/>
                  <w:sz w:val="20"/>
                  <w:szCs w:val="20"/>
                  <w:lang w:val="nl-NL"/>
                </w:rPr>
                <w:t>OBJECT</w:t>
              </w:r>
            </w:ins>
            <w:r w:rsidR="002517B3" w:rsidRPr="00DD0F4F">
              <w:rPr>
                <w:rFonts w:ascii="Arial" w:eastAsia="Times New Roman" w:hAnsi="Arial" w:cs="Arial"/>
                <w:color w:val="000000"/>
                <w:sz w:val="20"/>
                <w:szCs w:val="20"/>
                <w:lang w:val="nl-NL"/>
              </w:rPr>
              <w:t>).</w:t>
            </w:r>
          </w:p>
        </w:tc>
      </w:tr>
      <w:tr w:rsidR="002517B3" w:rsidRPr="00AE1A91" w14:paraId="1CE22B34" w14:textId="77777777" w:rsidTr="00AB019F">
        <w:tc>
          <w:tcPr>
            <w:tcW w:w="3690" w:type="dxa"/>
            <w:tcBorders>
              <w:top w:val="nil"/>
              <w:left w:val="nil"/>
              <w:bottom w:val="nil"/>
              <w:right w:val="nil"/>
            </w:tcBorders>
          </w:tcPr>
          <w:p w14:paraId="7E6159BD" w14:textId="77777777" w:rsidR="002517B3" w:rsidRPr="00DD0F4F"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77BCB113" w14:textId="77777777" w:rsidR="002517B3" w:rsidRPr="00DD0F4F"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14:paraId="0F29C9CF" w14:textId="77777777" w:rsidTr="00AB019F">
        <w:tc>
          <w:tcPr>
            <w:tcW w:w="3690" w:type="dxa"/>
            <w:tcBorders>
              <w:top w:val="nil"/>
              <w:left w:val="nil"/>
              <w:bottom w:val="nil"/>
              <w:right w:val="nil"/>
            </w:tcBorders>
          </w:tcPr>
          <w:p w14:paraId="2BA022C3"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14:paraId="39626782" w14:textId="77777777" w:rsidR="002517B3" w:rsidRPr="002517B3" w:rsidRDefault="00DA5D9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Att.Type</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AN200</w:t>
            </w:r>
            <w:r w:rsidRPr="002517B3">
              <w:rPr>
                <w:rFonts w:ascii="Arial" w:hAnsi="Arial" w:cs="Arial"/>
                <w:sz w:val="20"/>
                <w:szCs w:val="20"/>
                <w:lang w:val="en-AU"/>
              </w:rPr>
              <w:fldChar w:fldCharType="end"/>
            </w:r>
          </w:p>
        </w:tc>
      </w:tr>
      <w:tr w:rsidR="002517B3" w:rsidRPr="002517B3" w14:paraId="06CEFE4C" w14:textId="77777777" w:rsidTr="00AB019F">
        <w:trPr>
          <w:trHeight w:val="230"/>
        </w:trPr>
        <w:tc>
          <w:tcPr>
            <w:tcW w:w="3690" w:type="dxa"/>
            <w:tcBorders>
              <w:top w:val="nil"/>
              <w:left w:val="nil"/>
              <w:bottom w:val="nil"/>
              <w:right w:val="nil"/>
            </w:tcBorders>
          </w:tcPr>
          <w:p w14:paraId="512FCD09"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1D9AD02"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68532DFC" w14:textId="77777777" w:rsidTr="00AB019F">
        <w:trPr>
          <w:trHeight w:val="230"/>
        </w:trPr>
        <w:tc>
          <w:tcPr>
            <w:tcW w:w="3690" w:type="dxa"/>
            <w:tcBorders>
              <w:top w:val="nil"/>
              <w:left w:val="nil"/>
              <w:bottom w:val="nil"/>
              <w:right w:val="nil"/>
            </w:tcBorders>
          </w:tcPr>
          <w:p w14:paraId="4DFE518C"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14:paraId="308B3A95"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alle alfanumerieke tekens</w:t>
            </w:r>
          </w:p>
        </w:tc>
      </w:tr>
      <w:tr w:rsidR="002517B3" w:rsidRPr="002517B3" w14:paraId="2BA40AC8" w14:textId="77777777" w:rsidTr="00AB019F">
        <w:trPr>
          <w:trHeight w:val="215"/>
        </w:trPr>
        <w:tc>
          <w:tcPr>
            <w:tcW w:w="3690" w:type="dxa"/>
            <w:tcBorders>
              <w:top w:val="nil"/>
              <w:left w:val="nil"/>
              <w:bottom w:val="nil"/>
              <w:right w:val="nil"/>
            </w:tcBorders>
          </w:tcPr>
          <w:p w14:paraId="5A17FDCD"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57098D5"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7851A264" w14:textId="77777777" w:rsidTr="00AB019F">
        <w:trPr>
          <w:trHeight w:val="215"/>
        </w:trPr>
        <w:tc>
          <w:tcPr>
            <w:tcW w:w="3690" w:type="dxa"/>
            <w:tcBorders>
              <w:top w:val="nil"/>
              <w:left w:val="nil"/>
              <w:bottom w:val="nil"/>
              <w:right w:val="nil"/>
            </w:tcBorders>
          </w:tcPr>
          <w:p w14:paraId="4F3E679B"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14:paraId="2819940E"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Ja</w:t>
            </w:r>
          </w:p>
        </w:tc>
      </w:tr>
      <w:tr w:rsidR="002517B3" w:rsidRPr="002517B3" w14:paraId="60581EBF" w14:textId="77777777" w:rsidTr="00AB019F">
        <w:trPr>
          <w:trHeight w:val="230"/>
        </w:trPr>
        <w:tc>
          <w:tcPr>
            <w:tcW w:w="3690" w:type="dxa"/>
            <w:tcBorders>
              <w:top w:val="nil"/>
              <w:left w:val="nil"/>
              <w:bottom w:val="nil"/>
              <w:right w:val="nil"/>
            </w:tcBorders>
          </w:tcPr>
          <w:p w14:paraId="6ECFD734"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67FCFEA"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7CA61B45" w14:textId="77777777" w:rsidTr="00AB019F">
        <w:trPr>
          <w:trHeight w:val="230"/>
        </w:trPr>
        <w:tc>
          <w:tcPr>
            <w:tcW w:w="3690" w:type="dxa"/>
            <w:tcBorders>
              <w:top w:val="nil"/>
              <w:left w:val="nil"/>
              <w:bottom w:val="nil"/>
              <w:right w:val="nil"/>
            </w:tcBorders>
          </w:tcPr>
          <w:p w14:paraId="2FA05DF4"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14:paraId="364127F1"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Ja</w:t>
            </w:r>
          </w:p>
        </w:tc>
      </w:tr>
      <w:tr w:rsidR="002517B3" w:rsidRPr="002517B3" w14:paraId="5F672429" w14:textId="77777777" w:rsidTr="00AB019F">
        <w:trPr>
          <w:trHeight w:val="230"/>
        </w:trPr>
        <w:tc>
          <w:tcPr>
            <w:tcW w:w="3690" w:type="dxa"/>
            <w:tcBorders>
              <w:top w:val="nil"/>
              <w:left w:val="nil"/>
              <w:bottom w:val="nil"/>
              <w:right w:val="nil"/>
            </w:tcBorders>
          </w:tcPr>
          <w:p w14:paraId="0B71144A"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C2415DB"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3BDF2CB5" w14:textId="77777777" w:rsidTr="00AB019F">
        <w:trPr>
          <w:trHeight w:val="230"/>
        </w:trPr>
        <w:tc>
          <w:tcPr>
            <w:tcW w:w="3690" w:type="dxa"/>
            <w:tcBorders>
              <w:top w:val="nil"/>
              <w:left w:val="nil"/>
              <w:bottom w:val="nil"/>
              <w:right w:val="nil"/>
            </w:tcBorders>
          </w:tcPr>
          <w:p w14:paraId="12E31C2D"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14:paraId="2DBCB7AD"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p>
        </w:tc>
      </w:tr>
      <w:tr w:rsidR="002517B3" w:rsidRPr="002517B3" w14:paraId="35734B57" w14:textId="77777777" w:rsidTr="00AB019F">
        <w:trPr>
          <w:trHeight w:val="230"/>
        </w:trPr>
        <w:tc>
          <w:tcPr>
            <w:tcW w:w="3690" w:type="dxa"/>
            <w:tcBorders>
              <w:top w:val="nil"/>
              <w:left w:val="nil"/>
              <w:bottom w:val="nil"/>
              <w:right w:val="nil"/>
            </w:tcBorders>
          </w:tcPr>
          <w:p w14:paraId="7BC2F2D1"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0EA3EAE"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30C1639A" w14:textId="77777777" w:rsidTr="00AB019F">
        <w:trPr>
          <w:trHeight w:val="230"/>
        </w:trPr>
        <w:tc>
          <w:tcPr>
            <w:tcW w:w="3690" w:type="dxa"/>
            <w:tcBorders>
              <w:top w:val="nil"/>
              <w:left w:val="nil"/>
              <w:bottom w:val="nil"/>
              <w:right w:val="nil"/>
            </w:tcBorders>
          </w:tcPr>
          <w:p w14:paraId="231E0FF1"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14:paraId="53564C7E"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14:paraId="787FBA1B" w14:textId="77777777" w:rsidTr="00AB019F">
        <w:trPr>
          <w:trHeight w:val="230"/>
        </w:trPr>
        <w:tc>
          <w:tcPr>
            <w:tcW w:w="3690" w:type="dxa"/>
            <w:tcBorders>
              <w:top w:val="nil"/>
              <w:left w:val="nil"/>
              <w:bottom w:val="nil"/>
              <w:right w:val="nil"/>
            </w:tcBorders>
          </w:tcPr>
          <w:p w14:paraId="0616DF05"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6766EA6"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13701F2A" w14:textId="77777777" w:rsidTr="00AB019F">
        <w:trPr>
          <w:trHeight w:val="230"/>
        </w:trPr>
        <w:tc>
          <w:tcPr>
            <w:tcW w:w="3690" w:type="dxa"/>
            <w:tcBorders>
              <w:top w:val="nil"/>
              <w:left w:val="nil"/>
              <w:bottom w:val="nil"/>
              <w:right w:val="nil"/>
            </w:tcBorders>
          </w:tcPr>
          <w:p w14:paraId="57139BE9"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14:paraId="26512E76"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14:paraId="270AF7C6" w14:textId="77777777" w:rsidTr="00AB019F">
        <w:trPr>
          <w:trHeight w:val="230"/>
        </w:trPr>
        <w:tc>
          <w:tcPr>
            <w:tcW w:w="3690" w:type="dxa"/>
            <w:tcBorders>
              <w:top w:val="nil"/>
              <w:left w:val="nil"/>
              <w:bottom w:val="nil"/>
              <w:right w:val="nil"/>
            </w:tcBorders>
          </w:tcPr>
          <w:p w14:paraId="4F684DDF"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F804604"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19EBA0F0" w14:textId="77777777" w:rsidTr="00AB019F">
        <w:trPr>
          <w:trHeight w:val="230"/>
        </w:trPr>
        <w:tc>
          <w:tcPr>
            <w:tcW w:w="3690" w:type="dxa"/>
            <w:tcBorders>
              <w:top w:val="nil"/>
              <w:left w:val="nil"/>
              <w:bottom w:val="nil"/>
              <w:right w:val="nil"/>
            </w:tcBorders>
          </w:tcPr>
          <w:p w14:paraId="6AD02531"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4E2FC6D4" w14:textId="5B95FA0B" w:rsidR="002517B3" w:rsidRPr="002517B3" w:rsidRDefault="00DA5D93" w:rsidP="002517B3">
            <w:pPr>
              <w:autoSpaceDE w:val="0"/>
              <w:autoSpaceDN w:val="0"/>
              <w:adjustRightInd w:val="0"/>
              <w:spacing w:after="0" w:line="240" w:lineRule="auto"/>
              <w:rPr>
                <w:rFonts w:ascii="Arial" w:eastAsia="Times New Roman" w:hAnsi="Arial" w:cs="Arial"/>
                <w:color w:val="000000"/>
                <w:sz w:val="20"/>
                <w:szCs w:val="20"/>
              </w:rPr>
            </w:pPr>
            <w:del w:id="14552" w:author="Arjan Kloosterboer" w:date="2018-06-17T23:41:00Z">
              <w:r w:rsidRPr="002517B3" w:rsidDel="005C2890">
                <w:rPr>
                  <w:rFonts w:ascii="Arial" w:hAnsi="Arial" w:cs="Arial"/>
                  <w:sz w:val="20"/>
                  <w:szCs w:val="20"/>
                  <w:lang w:val="en-AU"/>
                </w:rPr>
                <w:fldChar w:fldCharType="begin" w:fldLock="1"/>
              </w:r>
              <w:r w:rsidR="002517B3" w:rsidRPr="002517B3" w:rsidDel="005C2890">
                <w:rPr>
                  <w:rFonts w:ascii="Arial" w:hAnsi="Arial" w:cs="Arial"/>
                  <w:sz w:val="20"/>
                  <w:szCs w:val="20"/>
                  <w:lang w:val="en-AU"/>
                </w:rPr>
                <w:delInstrText xml:space="preserve">MERGEFIELD </w:delInstrText>
              </w:r>
              <w:r w:rsidR="002517B3" w:rsidRPr="002517B3" w:rsidDel="005C2890">
                <w:rPr>
                  <w:rFonts w:ascii="Arial" w:eastAsia="Times New Roman" w:hAnsi="Arial" w:cs="Arial"/>
                  <w:color w:val="000000"/>
                  <w:sz w:val="20"/>
                  <w:szCs w:val="20"/>
                </w:rPr>
                <w:delInstrText>Att.LowerBound</w:delInstrText>
              </w:r>
              <w:r w:rsidRPr="002517B3" w:rsidDel="005C2890">
                <w:rPr>
                  <w:rFonts w:ascii="Arial" w:hAnsi="Arial" w:cs="Arial"/>
                  <w:sz w:val="20"/>
                  <w:szCs w:val="20"/>
                  <w:lang w:val="en-AU"/>
                </w:rPr>
                <w:fldChar w:fldCharType="separate"/>
              </w:r>
              <w:r w:rsidR="002517B3" w:rsidRPr="002517B3" w:rsidDel="005C2890">
                <w:rPr>
                  <w:rFonts w:ascii="Arial" w:eastAsia="Times New Roman" w:hAnsi="Arial" w:cs="Arial"/>
                  <w:color w:val="000000"/>
                  <w:sz w:val="20"/>
                  <w:szCs w:val="20"/>
                </w:rPr>
                <w:delText>1</w:delText>
              </w:r>
              <w:r w:rsidRPr="002517B3" w:rsidDel="005C2890">
                <w:rPr>
                  <w:rFonts w:ascii="Arial" w:hAnsi="Arial" w:cs="Arial"/>
                  <w:sz w:val="20"/>
                  <w:szCs w:val="20"/>
                  <w:lang w:val="en-AU"/>
                </w:rPr>
                <w:fldChar w:fldCharType="end"/>
              </w:r>
              <w:r w:rsidR="002517B3" w:rsidRPr="002517B3" w:rsidDel="005C2890">
                <w:rPr>
                  <w:rFonts w:ascii="Arial" w:eastAsia="Times New Roman" w:hAnsi="Arial" w:cs="Arial"/>
                  <w:color w:val="000000"/>
                  <w:sz w:val="20"/>
                  <w:szCs w:val="20"/>
                </w:rPr>
                <w:delText xml:space="preserve"> </w:delText>
              </w:r>
            </w:del>
            <w:ins w:id="14553" w:author="Arjan Kloosterboer" w:date="2018-06-17T23:41:00Z">
              <w:r w:rsidR="005C2890">
                <w:rPr>
                  <w:rFonts w:ascii="Arial" w:hAnsi="Arial" w:cs="Arial"/>
                  <w:sz w:val="20"/>
                  <w:szCs w:val="20"/>
                  <w:lang w:val="en-AU"/>
                </w:rPr>
                <w:t>0</w:t>
              </w:r>
              <w:r w:rsidR="005C2890" w:rsidRPr="002517B3">
                <w:rPr>
                  <w:rFonts w:ascii="Arial" w:eastAsia="Times New Roman" w:hAnsi="Arial" w:cs="Arial"/>
                  <w:color w:val="000000"/>
                  <w:sz w:val="20"/>
                  <w:szCs w:val="20"/>
                </w:rPr>
                <w:t xml:space="preserve"> </w:t>
              </w:r>
            </w:ins>
            <w:r w:rsidR="002517B3" w:rsidRPr="002517B3">
              <w:rPr>
                <w:rFonts w:ascii="Arial" w:eastAsia="Times New Roman" w:hAnsi="Arial" w:cs="Arial"/>
                <w:color w:val="000000"/>
                <w:sz w:val="20"/>
                <w:szCs w:val="20"/>
              </w:rPr>
              <w:t xml:space="preserve">- </w:t>
            </w:r>
            <w:r w:rsidRPr="002517B3">
              <w:rPr>
                <w:rFonts w:ascii="Arial" w:eastAsia="Times New Roman" w:hAnsi="Arial" w:cs="Arial"/>
                <w:color w:val="000000"/>
                <w:sz w:val="20"/>
                <w:szCs w:val="20"/>
              </w:rPr>
              <w:fldChar w:fldCharType="begin" w:fldLock="1"/>
            </w:r>
            <w:r w:rsidR="002517B3" w:rsidRPr="002517B3">
              <w:rPr>
                <w:rFonts w:ascii="Arial" w:eastAsia="Times New Roman" w:hAnsi="Arial" w:cs="Arial"/>
                <w:color w:val="000000"/>
                <w:sz w:val="20"/>
                <w:szCs w:val="20"/>
              </w:rPr>
              <w:instrText>MERGEFIELD Att.UpperBound</w:instrText>
            </w:r>
            <w:r w:rsidRPr="002517B3">
              <w:rPr>
                <w:rFonts w:ascii="Arial" w:eastAsia="Times New Roman" w:hAnsi="Arial" w:cs="Arial"/>
                <w:color w:val="000000"/>
                <w:sz w:val="20"/>
                <w:szCs w:val="20"/>
              </w:rPr>
              <w:fldChar w:fldCharType="separate"/>
            </w:r>
            <w:r w:rsidR="002517B3" w:rsidRPr="002517B3">
              <w:rPr>
                <w:rFonts w:ascii="Arial" w:eastAsia="Times New Roman" w:hAnsi="Arial" w:cs="Arial"/>
                <w:color w:val="000000"/>
                <w:sz w:val="20"/>
                <w:szCs w:val="20"/>
              </w:rPr>
              <w:t>1</w:t>
            </w:r>
            <w:r w:rsidRPr="002517B3">
              <w:rPr>
                <w:rFonts w:ascii="Arial" w:eastAsia="Times New Roman" w:hAnsi="Arial" w:cs="Arial"/>
                <w:color w:val="000000"/>
                <w:sz w:val="20"/>
                <w:szCs w:val="20"/>
              </w:rPr>
              <w:fldChar w:fldCharType="end"/>
            </w:r>
          </w:p>
        </w:tc>
      </w:tr>
      <w:tr w:rsidR="002517B3" w:rsidRPr="002517B3" w14:paraId="2E370A4C" w14:textId="77777777" w:rsidTr="00AB019F">
        <w:trPr>
          <w:trHeight w:val="230"/>
        </w:trPr>
        <w:tc>
          <w:tcPr>
            <w:tcW w:w="3690" w:type="dxa"/>
            <w:tcBorders>
              <w:top w:val="nil"/>
              <w:left w:val="nil"/>
              <w:bottom w:val="nil"/>
              <w:right w:val="nil"/>
            </w:tcBorders>
          </w:tcPr>
          <w:p w14:paraId="7F89DC91"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6DFAE85"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2512333B" w14:textId="77777777" w:rsidTr="00AB019F">
        <w:trPr>
          <w:trHeight w:val="230"/>
        </w:trPr>
        <w:tc>
          <w:tcPr>
            <w:tcW w:w="3690" w:type="dxa"/>
            <w:tcBorders>
              <w:top w:val="nil"/>
              <w:left w:val="nil"/>
              <w:bottom w:val="nil"/>
              <w:right w:val="nil"/>
            </w:tcBorders>
          </w:tcPr>
          <w:p w14:paraId="1092C141"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14:paraId="690CA491"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Gemeentelijk basisgegeven</w:t>
            </w:r>
          </w:p>
        </w:tc>
      </w:tr>
      <w:tr w:rsidR="002517B3" w:rsidRPr="002517B3" w14:paraId="2B9BF32D" w14:textId="77777777" w:rsidTr="00AB019F">
        <w:trPr>
          <w:trHeight w:val="230"/>
        </w:trPr>
        <w:tc>
          <w:tcPr>
            <w:tcW w:w="3690" w:type="dxa"/>
            <w:tcBorders>
              <w:top w:val="nil"/>
              <w:left w:val="nil"/>
              <w:right w:val="nil"/>
            </w:tcBorders>
          </w:tcPr>
          <w:p w14:paraId="46442F22"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right w:val="nil"/>
            </w:tcBorders>
          </w:tcPr>
          <w:p w14:paraId="40D0F6E1"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08AF933A" w14:textId="77777777" w:rsidTr="00AB019F">
        <w:trPr>
          <w:trHeight w:val="230"/>
        </w:trPr>
        <w:tc>
          <w:tcPr>
            <w:tcW w:w="3690" w:type="dxa"/>
            <w:tcBorders>
              <w:top w:val="nil"/>
              <w:left w:val="nil"/>
              <w:bottom w:val="single" w:sz="4" w:space="0" w:color="auto"/>
              <w:right w:val="nil"/>
            </w:tcBorders>
          </w:tcPr>
          <w:p w14:paraId="18CCCC3C"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Regels attribuutsoort</w:t>
            </w:r>
          </w:p>
        </w:tc>
        <w:tc>
          <w:tcPr>
            <w:tcW w:w="5670" w:type="dxa"/>
            <w:tcBorders>
              <w:top w:val="nil"/>
              <w:left w:val="nil"/>
              <w:bottom w:val="single" w:sz="4" w:space="0" w:color="auto"/>
              <w:right w:val="nil"/>
            </w:tcBorders>
          </w:tcPr>
          <w:p w14:paraId="03C3C6D5"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w:t>
            </w:r>
          </w:p>
        </w:tc>
      </w:tr>
    </w:tbl>
    <w:p w14:paraId="52AFD43D" w14:textId="5D4A47A1" w:rsidR="00A02BEA" w:rsidRDefault="00A02BEA" w:rsidP="00A02BEA">
      <w:pPr>
        <w:rPr>
          <w:noProof/>
        </w:rPr>
      </w:pPr>
    </w:p>
    <w:p w14:paraId="3E6DFC88" w14:textId="7E9F86F6" w:rsidR="00A02BEA" w:rsidRPr="00BE528D" w:rsidRDefault="00BE528D" w:rsidP="00BE528D">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Beschrijving</w:t>
      </w:r>
    </w:p>
    <w:tbl>
      <w:tblPr>
        <w:tblW w:w="9360" w:type="dxa"/>
        <w:tblInd w:w="60" w:type="dxa"/>
        <w:tblLayout w:type="fixed"/>
        <w:tblCellMar>
          <w:left w:w="60" w:type="dxa"/>
          <w:right w:w="60" w:type="dxa"/>
        </w:tblCellMar>
        <w:tblLook w:val="0000" w:firstRow="0" w:lastRow="0" w:firstColumn="0" w:lastColumn="0" w:noHBand="0" w:noVBand="0"/>
      </w:tblPr>
      <w:tblGrid>
        <w:gridCol w:w="3690"/>
        <w:gridCol w:w="5670"/>
      </w:tblGrid>
      <w:tr w:rsidR="002517B3" w:rsidRPr="002517B3" w14:paraId="352066CD" w14:textId="77777777" w:rsidTr="00AB019F">
        <w:trPr>
          <w:trHeight w:val="215"/>
        </w:trPr>
        <w:tc>
          <w:tcPr>
            <w:tcW w:w="3690" w:type="dxa"/>
            <w:tcBorders>
              <w:top w:val="single" w:sz="4" w:space="0" w:color="auto"/>
              <w:left w:val="nil"/>
              <w:bottom w:val="nil"/>
              <w:right w:val="nil"/>
            </w:tcBorders>
          </w:tcPr>
          <w:p w14:paraId="1C7DB51D"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Naam attribuutsoort</w:t>
            </w:r>
          </w:p>
        </w:tc>
        <w:tc>
          <w:tcPr>
            <w:tcW w:w="5670" w:type="dxa"/>
            <w:tcBorders>
              <w:top w:val="single" w:sz="4" w:space="0" w:color="auto"/>
              <w:left w:val="nil"/>
              <w:bottom w:val="nil"/>
              <w:right w:val="nil"/>
            </w:tcBorders>
          </w:tcPr>
          <w:p w14:paraId="1D99ECDC" w14:textId="77777777" w:rsidR="002517B3" w:rsidRPr="002517B3" w:rsidRDefault="00DA5D9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Att.Name</w:instrText>
            </w:r>
            <w:r w:rsidRPr="002517B3">
              <w:rPr>
                <w:rFonts w:ascii="Arial" w:hAnsi="Arial" w:cs="Arial"/>
                <w:sz w:val="20"/>
                <w:szCs w:val="20"/>
                <w:lang w:val="en-AU"/>
              </w:rPr>
              <w:fldChar w:fldCharType="separate"/>
            </w:r>
            <w:del w:id="14554" w:author="Arjan" w:date="2012-11-16T12:49:00Z">
              <w:r w:rsidR="002517B3" w:rsidRPr="002517B3" w:rsidDel="002517B3">
                <w:rPr>
                  <w:rFonts w:ascii="Arial" w:eastAsia="Times New Roman" w:hAnsi="Arial" w:cs="Arial"/>
                  <w:color w:val="000000"/>
                  <w:sz w:val="20"/>
                  <w:szCs w:val="20"/>
                </w:rPr>
                <w:delText>Zaakdocumentb</w:delText>
              </w:r>
            </w:del>
            <w:ins w:id="14555" w:author="Arjan" w:date="2012-11-16T12:49:00Z">
              <w:r w:rsidR="002517B3">
                <w:rPr>
                  <w:rFonts w:ascii="Arial" w:eastAsia="Times New Roman" w:hAnsi="Arial" w:cs="Arial"/>
                  <w:color w:val="000000"/>
                  <w:sz w:val="20"/>
                  <w:szCs w:val="20"/>
                </w:rPr>
                <w:t>B</w:t>
              </w:r>
            </w:ins>
            <w:r w:rsidR="002517B3" w:rsidRPr="002517B3">
              <w:rPr>
                <w:rFonts w:ascii="Arial" w:eastAsia="Times New Roman" w:hAnsi="Arial" w:cs="Arial"/>
                <w:color w:val="000000"/>
                <w:sz w:val="20"/>
                <w:szCs w:val="20"/>
              </w:rPr>
              <w:t>eschrijving</w:t>
            </w:r>
            <w:r w:rsidRPr="002517B3">
              <w:rPr>
                <w:rFonts w:ascii="Arial" w:hAnsi="Arial" w:cs="Arial"/>
                <w:sz w:val="20"/>
                <w:szCs w:val="20"/>
                <w:lang w:val="en-AU"/>
              </w:rPr>
              <w:fldChar w:fldCharType="end"/>
            </w:r>
          </w:p>
        </w:tc>
      </w:tr>
      <w:tr w:rsidR="002517B3" w:rsidRPr="002517B3" w14:paraId="17466EF9" w14:textId="77777777" w:rsidTr="00AB019F">
        <w:tc>
          <w:tcPr>
            <w:tcW w:w="3690" w:type="dxa"/>
            <w:tcBorders>
              <w:top w:val="nil"/>
              <w:left w:val="nil"/>
              <w:bottom w:val="nil"/>
              <w:right w:val="nil"/>
            </w:tcBorders>
          </w:tcPr>
          <w:p w14:paraId="371486C3"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982BAD6"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AE1A91" w14:paraId="5757FFF8" w14:textId="77777777" w:rsidTr="00AB019F">
        <w:tc>
          <w:tcPr>
            <w:tcW w:w="3690" w:type="dxa"/>
            <w:tcBorders>
              <w:top w:val="nil"/>
              <w:left w:val="nil"/>
              <w:bottom w:val="nil"/>
              <w:right w:val="nil"/>
            </w:tcBorders>
          </w:tcPr>
          <w:p w14:paraId="041C0806"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14:paraId="426C7F2F" w14:textId="77777777" w:rsidR="002517B3" w:rsidRPr="00DD0F4F" w:rsidRDefault="002517B3"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2517B3" w:rsidRPr="00AE1A91" w14:paraId="7158FDAD" w14:textId="77777777" w:rsidTr="00AB019F">
        <w:tc>
          <w:tcPr>
            <w:tcW w:w="3690" w:type="dxa"/>
            <w:tcBorders>
              <w:top w:val="nil"/>
              <w:left w:val="nil"/>
              <w:bottom w:val="nil"/>
              <w:right w:val="nil"/>
            </w:tcBorders>
          </w:tcPr>
          <w:p w14:paraId="6603BB63"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3838AD31"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14:paraId="57D73DAB" w14:textId="77777777" w:rsidTr="00AB019F">
        <w:tc>
          <w:tcPr>
            <w:tcW w:w="3690" w:type="dxa"/>
            <w:tcBorders>
              <w:top w:val="nil"/>
              <w:left w:val="nil"/>
              <w:bottom w:val="nil"/>
              <w:right w:val="nil"/>
            </w:tcBorders>
          </w:tcPr>
          <w:p w14:paraId="7E08BD9F"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14:paraId="305F6CA2"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14:paraId="2A459F30" w14:textId="77777777" w:rsidTr="00AB019F">
        <w:tc>
          <w:tcPr>
            <w:tcW w:w="3690" w:type="dxa"/>
            <w:tcBorders>
              <w:top w:val="nil"/>
              <w:left w:val="nil"/>
              <w:bottom w:val="nil"/>
              <w:right w:val="nil"/>
            </w:tcBorders>
          </w:tcPr>
          <w:p w14:paraId="7765B983"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48AC21D"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66DD75C9" w14:textId="77777777" w:rsidTr="00AB019F">
        <w:tc>
          <w:tcPr>
            <w:tcW w:w="3690" w:type="dxa"/>
            <w:tcBorders>
              <w:top w:val="nil"/>
              <w:left w:val="nil"/>
              <w:bottom w:val="nil"/>
              <w:right w:val="nil"/>
            </w:tcBorders>
          </w:tcPr>
          <w:p w14:paraId="4BF8C74F"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14:paraId="2202F77F" w14:textId="77777777" w:rsidR="002517B3" w:rsidRPr="002517B3" w:rsidRDefault="00DA5D9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Att.Alias</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beschrijving</w:t>
            </w:r>
            <w:r w:rsidRPr="002517B3">
              <w:rPr>
                <w:rFonts w:ascii="Arial" w:hAnsi="Arial" w:cs="Arial"/>
                <w:sz w:val="20"/>
                <w:szCs w:val="20"/>
                <w:lang w:val="en-AU"/>
              </w:rPr>
              <w:fldChar w:fldCharType="end"/>
            </w:r>
          </w:p>
        </w:tc>
      </w:tr>
      <w:tr w:rsidR="002517B3" w:rsidRPr="002517B3" w14:paraId="584AC26F" w14:textId="77777777" w:rsidTr="00AB019F">
        <w:trPr>
          <w:trHeight w:val="260"/>
        </w:trPr>
        <w:tc>
          <w:tcPr>
            <w:tcW w:w="3690" w:type="dxa"/>
            <w:tcBorders>
              <w:top w:val="nil"/>
              <w:left w:val="nil"/>
              <w:bottom w:val="nil"/>
              <w:right w:val="nil"/>
            </w:tcBorders>
          </w:tcPr>
          <w:p w14:paraId="58FC9821"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D650A58"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AE1A91" w14:paraId="07C655C6" w14:textId="77777777" w:rsidTr="00AB019F">
        <w:tc>
          <w:tcPr>
            <w:tcW w:w="3690" w:type="dxa"/>
            <w:tcBorders>
              <w:top w:val="nil"/>
              <w:left w:val="nil"/>
              <w:bottom w:val="nil"/>
              <w:right w:val="nil"/>
            </w:tcBorders>
          </w:tcPr>
          <w:p w14:paraId="47120EE4"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14:paraId="1AD21041" w14:textId="77777777" w:rsidR="002517B3" w:rsidRPr="00DD0F4F" w:rsidRDefault="00DA5D93" w:rsidP="002517B3">
            <w:pPr>
              <w:autoSpaceDE w:val="0"/>
              <w:autoSpaceDN w:val="0"/>
              <w:adjustRightInd w:val="0"/>
              <w:spacing w:after="0" w:line="240" w:lineRule="auto"/>
              <w:rPr>
                <w:rFonts w:ascii="Arial" w:eastAsia="Times New Roman" w:hAnsi="Arial" w:cs="Arial"/>
                <w:color w:val="000000"/>
                <w:sz w:val="20"/>
                <w:szCs w:val="20"/>
                <w:lang w:val="nl-NL"/>
              </w:rPr>
            </w:pPr>
            <w:r w:rsidRPr="002517B3">
              <w:rPr>
                <w:rFonts w:ascii="Arial" w:hAnsi="Arial" w:cs="Arial"/>
                <w:sz w:val="20"/>
                <w:szCs w:val="20"/>
                <w:lang w:val="en-AU"/>
              </w:rPr>
              <w:fldChar w:fldCharType="begin" w:fldLock="1"/>
            </w:r>
            <w:r w:rsidR="002517B3" w:rsidRPr="00DD0F4F">
              <w:rPr>
                <w:rFonts w:ascii="Arial" w:hAnsi="Arial" w:cs="Arial"/>
                <w:sz w:val="20"/>
                <w:szCs w:val="20"/>
                <w:lang w:val="nl-NL"/>
              </w:rPr>
              <w:instrText xml:space="preserve">MERGEFIELD </w:instrText>
            </w:r>
            <w:r w:rsidR="002517B3" w:rsidRPr="00DD0F4F">
              <w:rPr>
                <w:rFonts w:ascii="Arial" w:eastAsia="Times New Roman" w:hAnsi="Arial" w:cs="Arial"/>
                <w:color w:val="000000"/>
                <w:sz w:val="20"/>
                <w:szCs w:val="20"/>
                <w:lang w:val="nl-NL"/>
              </w:rPr>
              <w:instrText>Att.Notes</w:instrText>
            </w:r>
            <w:r w:rsidRPr="002517B3">
              <w:rPr>
                <w:rFonts w:ascii="Arial" w:hAnsi="Arial" w:cs="Arial"/>
                <w:sz w:val="20"/>
                <w:szCs w:val="20"/>
                <w:lang w:val="en-AU"/>
              </w:rPr>
              <w:fldChar w:fldCharType="end"/>
            </w:r>
            <w:r w:rsidR="002517B3" w:rsidRPr="00DD0F4F">
              <w:rPr>
                <w:rFonts w:ascii="Arial" w:eastAsia="Times New Roman" w:hAnsi="Arial" w:cs="Arial"/>
                <w:color w:val="610E6A"/>
                <w:sz w:val="20"/>
                <w:szCs w:val="20"/>
                <w:lang w:val="nl-NL"/>
              </w:rPr>
              <w:t>Een op de zaak gerichte beschrijving van de inhoud van het</w:t>
            </w:r>
            <w:del w:id="14556" w:author="Arjan" w:date="2012-11-16T12:49:00Z">
              <w:r w:rsidR="002517B3" w:rsidRPr="00DD0F4F" w:rsidDel="002517B3">
                <w:rPr>
                  <w:rFonts w:ascii="Arial" w:eastAsia="Times New Roman" w:hAnsi="Arial" w:cs="Arial"/>
                  <w:color w:val="610E6A"/>
                  <w:sz w:val="20"/>
                  <w:szCs w:val="20"/>
                  <w:lang w:val="nl-NL"/>
                </w:rPr>
                <w:delText xml:space="preserve"> document</w:delText>
              </w:r>
            </w:del>
            <w:ins w:id="14557" w:author="Arjan" w:date="2012-11-16T12:49:00Z">
              <w:r w:rsidR="005D1B2A" w:rsidRPr="00DD0F4F">
                <w:rPr>
                  <w:rFonts w:ascii="Arial" w:eastAsia="Times New Roman" w:hAnsi="Arial" w:cs="Arial"/>
                  <w:color w:val="610E6A"/>
                  <w:sz w:val="20"/>
                  <w:szCs w:val="20"/>
                  <w:lang w:val="nl-NL"/>
                </w:rPr>
                <w:t>informatie</w:t>
              </w:r>
              <w:r w:rsidR="002517B3" w:rsidRPr="00DD0F4F">
                <w:rPr>
                  <w:rFonts w:ascii="Arial" w:eastAsia="Times New Roman" w:hAnsi="Arial" w:cs="Arial"/>
                  <w:color w:val="610E6A"/>
                  <w:sz w:val="20"/>
                  <w:szCs w:val="20"/>
                  <w:lang w:val="nl-NL"/>
                </w:rPr>
                <w:t>object</w:t>
              </w:r>
            </w:ins>
            <w:r w:rsidR="002517B3" w:rsidRPr="00DD0F4F">
              <w:rPr>
                <w:rFonts w:ascii="Arial" w:eastAsia="Times New Roman" w:hAnsi="Arial" w:cs="Arial"/>
                <w:color w:val="610E6A"/>
                <w:sz w:val="20"/>
                <w:szCs w:val="20"/>
                <w:lang w:val="nl-NL"/>
              </w:rPr>
              <w:t>.</w:t>
            </w:r>
          </w:p>
        </w:tc>
      </w:tr>
      <w:tr w:rsidR="002517B3" w:rsidRPr="00AE1A91" w14:paraId="2821F104" w14:textId="77777777" w:rsidTr="00AB019F">
        <w:trPr>
          <w:trHeight w:val="230"/>
        </w:trPr>
        <w:tc>
          <w:tcPr>
            <w:tcW w:w="3690" w:type="dxa"/>
            <w:tcBorders>
              <w:top w:val="nil"/>
              <w:left w:val="nil"/>
              <w:bottom w:val="nil"/>
              <w:right w:val="nil"/>
            </w:tcBorders>
          </w:tcPr>
          <w:p w14:paraId="5ED53D55"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359ECCC2"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AE1A91" w14:paraId="5A643E1F" w14:textId="77777777" w:rsidTr="00AB019F">
        <w:trPr>
          <w:trHeight w:val="230"/>
        </w:trPr>
        <w:tc>
          <w:tcPr>
            <w:tcW w:w="3690" w:type="dxa"/>
            <w:tcBorders>
              <w:top w:val="nil"/>
              <w:left w:val="nil"/>
              <w:bottom w:val="nil"/>
              <w:right w:val="nil"/>
            </w:tcBorders>
          </w:tcPr>
          <w:p w14:paraId="3927E552"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14:paraId="4A953D7A" w14:textId="77777777" w:rsidR="002517B3" w:rsidRPr="00DD0F4F" w:rsidRDefault="002517B3"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2517B3" w:rsidRPr="00AE1A91" w14:paraId="15C7381F" w14:textId="77777777" w:rsidTr="00AB019F">
        <w:tc>
          <w:tcPr>
            <w:tcW w:w="3690" w:type="dxa"/>
            <w:tcBorders>
              <w:top w:val="nil"/>
              <w:left w:val="nil"/>
              <w:bottom w:val="nil"/>
              <w:right w:val="nil"/>
            </w:tcBorders>
          </w:tcPr>
          <w:p w14:paraId="52B00C11"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46CBDC17"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14:paraId="0CE21461" w14:textId="77777777" w:rsidTr="00AB019F">
        <w:tc>
          <w:tcPr>
            <w:tcW w:w="3690" w:type="dxa"/>
            <w:tcBorders>
              <w:top w:val="nil"/>
              <w:left w:val="nil"/>
              <w:bottom w:val="nil"/>
              <w:right w:val="nil"/>
            </w:tcBorders>
          </w:tcPr>
          <w:p w14:paraId="16C0C7F8"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14:paraId="7CC42C3D"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1 juni 2008</w:t>
            </w:r>
          </w:p>
        </w:tc>
      </w:tr>
      <w:tr w:rsidR="002517B3" w:rsidRPr="002517B3" w14:paraId="271BCEDE" w14:textId="77777777" w:rsidTr="00AB019F">
        <w:tc>
          <w:tcPr>
            <w:tcW w:w="3690" w:type="dxa"/>
            <w:tcBorders>
              <w:top w:val="nil"/>
              <w:left w:val="nil"/>
              <w:bottom w:val="nil"/>
              <w:right w:val="nil"/>
            </w:tcBorders>
          </w:tcPr>
          <w:p w14:paraId="58347639"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FA85041"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AE1A91" w14:paraId="588E84B2" w14:textId="77777777" w:rsidTr="00AB019F">
        <w:tc>
          <w:tcPr>
            <w:tcW w:w="3690" w:type="dxa"/>
            <w:tcBorders>
              <w:top w:val="nil"/>
              <w:left w:val="nil"/>
              <w:bottom w:val="nil"/>
              <w:right w:val="nil"/>
            </w:tcBorders>
          </w:tcPr>
          <w:p w14:paraId="70DBDADC"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14:paraId="3D681D50" w14:textId="77777777" w:rsidR="002517B3" w:rsidRPr="00DD0F4F" w:rsidDel="00D44BF1" w:rsidRDefault="00D44BF1" w:rsidP="00D44BF1">
            <w:pPr>
              <w:autoSpaceDE w:val="0"/>
              <w:autoSpaceDN w:val="0"/>
              <w:adjustRightInd w:val="0"/>
              <w:spacing w:after="0" w:line="240" w:lineRule="auto"/>
              <w:rPr>
                <w:del w:id="14558" w:author="Arjan" w:date="2013-07-02T14:09:00Z"/>
                <w:rFonts w:ascii="Arial" w:eastAsia="Times New Roman" w:hAnsi="Arial" w:cs="Arial"/>
                <w:color w:val="000000"/>
                <w:sz w:val="20"/>
                <w:szCs w:val="20"/>
                <w:lang w:val="nl-NL"/>
              </w:rPr>
            </w:pPr>
            <w:ins w:id="14559" w:author="Arjan" w:date="2013-07-02T14:08:00Z">
              <w:r w:rsidRPr="00DD0F4F">
                <w:rPr>
                  <w:rFonts w:ascii="Arial" w:eastAsia="Times New Roman" w:hAnsi="Arial" w:cs="Arial"/>
                  <w:color w:val="000000"/>
                  <w:sz w:val="20"/>
                  <w:szCs w:val="20"/>
                  <w:lang w:val="nl-NL"/>
                </w:rPr>
                <w:t xml:space="preserve">De beschrijving van de inhoud van een informatieobject wordt </w:t>
              </w:r>
              <w:r w:rsidRPr="00DD0F4F">
                <w:rPr>
                  <w:rFonts w:ascii="Arial" w:eastAsia="Times New Roman" w:hAnsi="Arial" w:cs="Arial"/>
                  <w:color w:val="000000"/>
                  <w:sz w:val="20"/>
                  <w:szCs w:val="20"/>
                  <w:lang w:val="nl-NL"/>
                </w:rPr>
                <w:lastRenderedPageBreak/>
                <w:t xml:space="preserve">vastgelegd bij het informatieobject. Als een informatieobject voor meerdere zaken relevant is, kan het voor komen dat </w:t>
              </w:r>
            </w:ins>
            <w:ins w:id="14560" w:author="Arjan" w:date="2013-07-02T14:09:00Z">
              <w:r w:rsidRPr="00DD0F4F">
                <w:rPr>
                  <w:rFonts w:ascii="Arial" w:eastAsia="Times New Roman" w:hAnsi="Arial" w:cs="Arial"/>
                  <w:color w:val="000000"/>
                  <w:sz w:val="20"/>
                  <w:szCs w:val="20"/>
                  <w:lang w:val="nl-NL"/>
                </w:rPr>
                <w:t>de beschrijving specifiek gericht wordt op de</w:t>
              </w:r>
            </w:ins>
            <w:ins w:id="14561" w:author="Arjan" w:date="2013-07-02T14:08:00Z">
              <w:r w:rsidRPr="00DD0F4F">
                <w:rPr>
                  <w:rFonts w:ascii="Arial" w:eastAsia="Times New Roman" w:hAnsi="Arial" w:cs="Arial"/>
                  <w:color w:val="000000"/>
                  <w:sz w:val="20"/>
                  <w:szCs w:val="20"/>
                  <w:lang w:val="nl-NL"/>
                </w:rPr>
                <w:t xml:space="preserve"> gerelateerde zaak. Dit attribuutsoort geeft de mogelijkheid om de </w:t>
              </w:r>
            </w:ins>
            <w:ins w:id="14562" w:author="Arjan" w:date="2013-07-02T14:09:00Z">
              <w:r w:rsidRPr="00DD0F4F">
                <w:rPr>
                  <w:rFonts w:ascii="Arial" w:eastAsia="Times New Roman" w:hAnsi="Arial" w:cs="Arial"/>
                  <w:color w:val="000000"/>
                  <w:sz w:val="20"/>
                  <w:szCs w:val="20"/>
                  <w:lang w:val="nl-NL"/>
                </w:rPr>
                <w:t>beschrijving van de inhoud</w:t>
              </w:r>
            </w:ins>
            <w:ins w:id="14563" w:author="Arjan" w:date="2013-07-02T14:08:00Z">
              <w:r w:rsidRPr="00DD0F4F">
                <w:rPr>
                  <w:rFonts w:ascii="Arial" w:eastAsia="Times New Roman" w:hAnsi="Arial" w:cs="Arial"/>
                  <w:color w:val="000000"/>
                  <w:sz w:val="20"/>
                  <w:szCs w:val="20"/>
                  <w:lang w:val="nl-NL"/>
                </w:rPr>
                <w:t xml:space="preserve"> van het informatieobject te variëren naar gelang de gerelateerde zaak.</w:t>
              </w:r>
            </w:ins>
            <w:ins w:id="14564" w:author="Arjan" w:date="2013-07-02T14:09:00Z">
              <w:r w:rsidRPr="00DD0F4F">
                <w:rPr>
                  <w:rFonts w:ascii="Arial" w:eastAsia="Times New Roman" w:hAnsi="Arial" w:cs="Arial"/>
                  <w:color w:val="000000"/>
                  <w:sz w:val="20"/>
                  <w:szCs w:val="20"/>
                  <w:lang w:val="nl-NL"/>
                </w:rPr>
                <w:t xml:space="preserve"> </w:t>
              </w:r>
            </w:ins>
            <w:del w:id="14565" w:author="Arjan" w:date="2013-07-02T14:09:00Z">
              <w:r w:rsidR="002517B3" w:rsidRPr="00DD0F4F" w:rsidDel="00D44BF1">
                <w:rPr>
                  <w:rFonts w:ascii="Arial" w:eastAsia="Times New Roman" w:hAnsi="Arial" w:cs="Arial"/>
                  <w:color w:val="000000"/>
                  <w:sz w:val="20"/>
                  <w:szCs w:val="20"/>
                  <w:lang w:val="nl-NL"/>
                </w:rPr>
                <w:delText>Het betreft het Dublin Core metadata-element ‘Description’ met als toelichting: Examples of Description include, but are not limited to, an abstract, table of contents, reference to a graphical representation of content, or free-text account of the content.</w:delText>
              </w:r>
            </w:del>
          </w:p>
          <w:p w14:paraId="5E395569" w14:textId="77777777" w:rsidR="002517B3" w:rsidRPr="00DD0F4F" w:rsidRDefault="002517B3" w:rsidP="005D1B2A">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De beschrijving zal veelal gelijk zijn aan of afgeleid zijn van de generieke beschrijving van de inhoud van het </w:t>
            </w:r>
            <w:ins w:id="14566" w:author="Arjan" w:date="2012-11-16T12:50:00Z">
              <w:r w:rsidR="005D1B2A" w:rsidRPr="00DD0F4F">
                <w:rPr>
                  <w:rFonts w:ascii="Arial" w:eastAsia="Times New Roman" w:hAnsi="Arial" w:cs="Arial"/>
                  <w:color w:val="610E6A"/>
                  <w:sz w:val="20"/>
                  <w:szCs w:val="20"/>
                  <w:lang w:val="nl-NL"/>
                </w:rPr>
                <w:t>informati</w:t>
              </w:r>
            </w:ins>
            <w:ins w:id="14567" w:author="Arjan" w:date="2012-12-11T14:23:00Z">
              <w:r w:rsidR="005D1B2A" w:rsidRPr="00DD0F4F">
                <w:rPr>
                  <w:rFonts w:ascii="Arial" w:eastAsia="Times New Roman" w:hAnsi="Arial" w:cs="Arial"/>
                  <w:color w:val="610E6A"/>
                  <w:sz w:val="20"/>
                  <w:szCs w:val="20"/>
                  <w:lang w:val="nl-NL"/>
                </w:rPr>
                <w:t>e</w:t>
              </w:r>
            </w:ins>
            <w:ins w:id="14568" w:author="Arjan" w:date="2012-11-16T12:50:00Z">
              <w:r w:rsidRPr="00DD0F4F">
                <w:rPr>
                  <w:rFonts w:ascii="Arial" w:eastAsia="Times New Roman" w:hAnsi="Arial" w:cs="Arial"/>
                  <w:color w:val="610E6A"/>
                  <w:sz w:val="20"/>
                  <w:szCs w:val="20"/>
                  <w:lang w:val="nl-NL"/>
                </w:rPr>
                <w:t>object</w:t>
              </w:r>
            </w:ins>
            <w:del w:id="14569" w:author="Arjan" w:date="2012-11-16T12:50:00Z">
              <w:r w:rsidRPr="00DD0F4F" w:rsidDel="002517B3">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(bij</w:t>
            </w:r>
            <w:del w:id="14570" w:author="Arjan" w:date="2012-11-16T12:50:00Z">
              <w:r w:rsidRPr="00DD0F4F" w:rsidDel="002517B3">
                <w:rPr>
                  <w:rFonts w:ascii="Arial" w:eastAsia="Times New Roman" w:hAnsi="Arial" w:cs="Arial"/>
                  <w:color w:val="000000"/>
                  <w:sz w:val="20"/>
                  <w:szCs w:val="20"/>
                  <w:lang w:val="nl-NL"/>
                </w:rPr>
                <w:delText xml:space="preserve"> DOCUMENT</w:delText>
              </w:r>
            </w:del>
            <w:ins w:id="14571" w:author="Arjan" w:date="2012-11-16T12:50:00Z">
              <w:r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w:t>
            </w:r>
          </w:p>
        </w:tc>
      </w:tr>
      <w:tr w:rsidR="002517B3" w:rsidRPr="00AE1A91" w14:paraId="1B2BC3A1" w14:textId="77777777" w:rsidTr="00AB019F">
        <w:tc>
          <w:tcPr>
            <w:tcW w:w="3690" w:type="dxa"/>
            <w:tcBorders>
              <w:top w:val="nil"/>
              <w:left w:val="nil"/>
              <w:bottom w:val="nil"/>
              <w:right w:val="nil"/>
            </w:tcBorders>
          </w:tcPr>
          <w:p w14:paraId="6E857B8D"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11E1B6BA"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14:paraId="2F2AC332" w14:textId="77777777" w:rsidTr="00AB019F">
        <w:tc>
          <w:tcPr>
            <w:tcW w:w="3690" w:type="dxa"/>
            <w:tcBorders>
              <w:top w:val="nil"/>
              <w:left w:val="nil"/>
              <w:bottom w:val="nil"/>
              <w:right w:val="nil"/>
            </w:tcBorders>
          </w:tcPr>
          <w:p w14:paraId="78FCCAF5"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14:paraId="1503002F" w14:textId="77777777" w:rsidR="002517B3" w:rsidRPr="002517B3" w:rsidRDefault="00DA5D9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Att.Type</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AN1000</w:t>
            </w:r>
            <w:r w:rsidRPr="002517B3">
              <w:rPr>
                <w:rFonts w:ascii="Arial" w:hAnsi="Arial" w:cs="Arial"/>
                <w:sz w:val="20"/>
                <w:szCs w:val="20"/>
                <w:lang w:val="en-AU"/>
              </w:rPr>
              <w:fldChar w:fldCharType="end"/>
            </w:r>
          </w:p>
        </w:tc>
      </w:tr>
      <w:tr w:rsidR="002517B3" w:rsidRPr="002517B3" w14:paraId="1D9388EE" w14:textId="77777777" w:rsidTr="00AB019F">
        <w:trPr>
          <w:trHeight w:val="230"/>
        </w:trPr>
        <w:tc>
          <w:tcPr>
            <w:tcW w:w="3690" w:type="dxa"/>
            <w:tcBorders>
              <w:top w:val="nil"/>
              <w:left w:val="nil"/>
              <w:bottom w:val="nil"/>
              <w:right w:val="nil"/>
            </w:tcBorders>
          </w:tcPr>
          <w:p w14:paraId="168F30E1"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E52E7CE"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2C19BD98" w14:textId="77777777" w:rsidTr="00AB019F">
        <w:trPr>
          <w:trHeight w:val="230"/>
        </w:trPr>
        <w:tc>
          <w:tcPr>
            <w:tcW w:w="3690" w:type="dxa"/>
            <w:tcBorders>
              <w:top w:val="nil"/>
              <w:left w:val="nil"/>
              <w:bottom w:val="nil"/>
              <w:right w:val="nil"/>
            </w:tcBorders>
          </w:tcPr>
          <w:p w14:paraId="3FF8C3B0"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14:paraId="45781DBD"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alle alfanumerieke tekens</w:t>
            </w:r>
          </w:p>
        </w:tc>
      </w:tr>
      <w:tr w:rsidR="002517B3" w:rsidRPr="002517B3" w14:paraId="452B9D13" w14:textId="77777777" w:rsidTr="00AB019F">
        <w:trPr>
          <w:trHeight w:val="215"/>
        </w:trPr>
        <w:tc>
          <w:tcPr>
            <w:tcW w:w="3690" w:type="dxa"/>
            <w:tcBorders>
              <w:top w:val="nil"/>
              <w:left w:val="nil"/>
              <w:bottom w:val="nil"/>
              <w:right w:val="nil"/>
            </w:tcBorders>
          </w:tcPr>
          <w:p w14:paraId="728B3334"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1383A90"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195B22A2" w14:textId="77777777" w:rsidTr="00AB019F">
        <w:trPr>
          <w:trHeight w:val="215"/>
        </w:trPr>
        <w:tc>
          <w:tcPr>
            <w:tcW w:w="3690" w:type="dxa"/>
            <w:tcBorders>
              <w:top w:val="nil"/>
              <w:left w:val="nil"/>
              <w:bottom w:val="nil"/>
              <w:right w:val="nil"/>
            </w:tcBorders>
          </w:tcPr>
          <w:p w14:paraId="3535B7EC"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14:paraId="68DDA04A"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Ja</w:t>
            </w:r>
          </w:p>
        </w:tc>
      </w:tr>
      <w:tr w:rsidR="002517B3" w:rsidRPr="002517B3" w14:paraId="02BEF7AE" w14:textId="77777777" w:rsidTr="00AB019F">
        <w:trPr>
          <w:trHeight w:val="230"/>
        </w:trPr>
        <w:tc>
          <w:tcPr>
            <w:tcW w:w="3690" w:type="dxa"/>
            <w:tcBorders>
              <w:top w:val="nil"/>
              <w:left w:val="nil"/>
              <w:bottom w:val="nil"/>
              <w:right w:val="nil"/>
            </w:tcBorders>
          </w:tcPr>
          <w:p w14:paraId="584C5BF8"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4711F00"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27CA763B" w14:textId="77777777" w:rsidTr="00AB019F">
        <w:trPr>
          <w:trHeight w:val="230"/>
        </w:trPr>
        <w:tc>
          <w:tcPr>
            <w:tcW w:w="3690" w:type="dxa"/>
            <w:tcBorders>
              <w:top w:val="nil"/>
              <w:left w:val="nil"/>
              <w:bottom w:val="nil"/>
              <w:right w:val="nil"/>
            </w:tcBorders>
          </w:tcPr>
          <w:p w14:paraId="733075EC"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14:paraId="2528C2EB"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Ja</w:t>
            </w:r>
          </w:p>
        </w:tc>
      </w:tr>
      <w:tr w:rsidR="002517B3" w:rsidRPr="002517B3" w14:paraId="03EE6AE2" w14:textId="77777777" w:rsidTr="00AB019F">
        <w:trPr>
          <w:trHeight w:val="230"/>
        </w:trPr>
        <w:tc>
          <w:tcPr>
            <w:tcW w:w="3690" w:type="dxa"/>
            <w:tcBorders>
              <w:top w:val="nil"/>
              <w:left w:val="nil"/>
              <w:bottom w:val="nil"/>
              <w:right w:val="nil"/>
            </w:tcBorders>
          </w:tcPr>
          <w:p w14:paraId="1D268C81"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AE8E6E2"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5C12556B" w14:textId="77777777" w:rsidTr="00AB019F">
        <w:trPr>
          <w:trHeight w:val="230"/>
        </w:trPr>
        <w:tc>
          <w:tcPr>
            <w:tcW w:w="3690" w:type="dxa"/>
            <w:tcBorders>
              <w:top w:val="nil"/>
              <w:left w:val="nil"/>
              <w:bottom w:val="nil"/>
              <w:right w:val="nil"/>
            </w:tcBorders>
          </w:tcPr>
          <w:p w14:paraId="6C872076"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14:paraId="16F55032"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14:paraId="16AF5956" w14:textId="77777777" w:rsidTr="00AB019F">
        <w:trPr>
          <w:trHeight w:val="230"/>
        </w:trPr>
        <w:tc>
          <w:tcPr>
            <w:tcW w:w="3690" w:type="dxa"/>
            <w:tcBorders>
              <w:top w:val="nil"/>
              <w:left w:val="nil"/>
              <w:bottom w:val="nil"/>
              <w:right w:val="nil"/>
            </w:tcBorders>
          </w:tcPr>
          <w:p w14:paraId="4663E01C"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0995DC7"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38441626" w14:textId="77777777" w:rsidTr="00AB019F">
        <w:trPr>
          <w:trHeight w:val="230"/>
        </w:trPr>
        <w:tc>
          <w:tcPr>
            <w:tcW w:w="3690" w:type="dxa"/>
            <w:tcBorders>
              <w:top w:val="nil"/>
              <w:left w:val="nil"/>
              <w:bottom w:val="nil"/>
              <w:right w:val="nil"/>
            </w:tcBorders>
          </w:tcPr>
          <w:p w14:paraId="6002FB01"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14:paraId="6D6434A2"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14:paraId="3D839A4D" w14:textId="77777777" w:rsidTr="00AB019F">
        <w:trPr>
          <w:trHeight w:val="230"/>
        </w:trPr>
        <w:tc>
          <w:tcPr>
            <w:tcW w:w="3690" w:type="dxa"/>
            <w:tcBorders>
              <w:top w:val="nil"/>
              <w:left w:val="nil"/>
              <w:bottom w:val="nil"/>
              <w:right w:val="nil"/>
            </w:tcBorders>
          </w:tcPr>
          <w:p w14:paraId="27128DD7"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DD84960"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701F3197" w14:textId="77777777" w:rsidTr="00AB019F">
        <w:trPr>
          <w:trHeight w:val="230"/>
        </w:trPr>
        <w:tc>
          <w:tcPr>
            <w:tcW w:w="3690" w:type="dxa"/>
            <w:tcBorders>
              <w:top w:val="nil"/>
              <w:left w:val="nil"/>
              <w:bottom w:val="nil"/>
              <w:right w:val="nil"/>
            </w:tcBorders>
          </w:tcPr>
          <w:p w14:paraId="7CC35F2D"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14:paraId="6E272E11"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14:paraId="401B6BE9" w14:textId="77777777" w:rsidTr="00AB019F">
        <w:trPr>
          <w:trHeight w:val="230"/>
        </w:trPr>
        <w:tc>
          <w:tcPr>
            <w:tcW w:w="3690" w:type="dxa"/>
            <w:tcBorders>
              <w:top w:val="nil"/>
              <w:left w:val="nil"/>
              <w:bottom w:val="nil"/>
              <w:right w:val="nil"/>
            </w:tcBorders>
          </w:tcPr>
          <w:p w14:paraId="77BE71F3"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0268078"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6D5F9BAC" w14:textId="77777777" w:rsidTr="00AB019F">
        <w:trPr>
          <w:trHeight w:val="230"/>
        </w:trPr>
        <w:tc>
          <w:tcPr>
            <w:tcW w:w="3690" w:type="dxa"/>
            <w:tcBorders>
              <w:top w:val="nil"/>
              <w:left w:val="nil"/>
              <w:bottom w:val="nil"/>
              <w:right w:val="nil"/>
            </w:tcBorders>
          </w:tcPr>
          <w:p w14:paraId="7707AE32"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7CB2AB39" w14:textId="77777777" w:rsidR="002517B3" w:rsidRPr="002517B3" w:rsidRDefault="00DA5D9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Att.LowerBound</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0</w:t>
            </w:r>
            <w:r w:rsidRPr="002517B3">
              <w:rPr>
                <w:rFonts w:ascii="Arial" w:hAnsi="Arial" w:cs="Arial"/>
                <w:sz w:val="20"/>
                <w:szCs w:val="20"/>
                <w:lang w:val="en-AU"/>
              </w:rPr>
              <w:fldChar w:fldCharType="end"/>
            </w:r>
            <w:r w:rsidR="002517B3" w:rsidRPr="002517B3">
              <w:rPr>
                <w:rFonts w:ascii="Arial" w:eastAsia="Times New Roman" w:hAnsi="Arial" w:cs="Arial"/>
                <w:color w:val="000000"/>
                <w:sz w:val="20"/>
                <w:szCs w:val="20"/>
              </w:rPr>
              <w:t xml:space="preserve"> - </w:t>
            </w:r>
            <w:r w:rsidRPr="002517B3">
              <w:rPr>
                <w:rFonts w:ascii="Arial" w:eastAsia="Times New Roman" w:hAnsi="Arial" w:cs="Arial"/>
                <w:color w:val="000000"/>
                <w:sz w:val="20"/>
                <w:szCs w:val="20"/>
              </w:rPr>
              <w:fldChar w:fldCharType="begin" w:fldLock="1"/>
            </w:r>
            <w:r w:rsidR="002517B3" w:rsidRPr="002517B3">
              <w:rPr>
                <w:rFonts w:ascii="Arial" w:eastAsia="Times New Roman" w:hAnsi="Arial" w:cs="Arial"/>
                <w:color w:val="000000"/>
                <w:sz w:val="20"/>
                <w:szCs w:val="20"/>
              </w:rPr>
              <w:instrText>MERGEFIELD Att.UpperBound</w:instrText>
            </w:r>
            <w:r w:rsidRPr="002517B3">
              <w:rPr>
                <w:rFonts w:ascii="Arial" w:eastAsia="Times New Roman" w:hAnsi="Arial" w:cs="Arial"/>
                <w:color w:val="000000"/>
                <w:sz w:val="20"/>
                <w:szCs w:val="20"/>
              </w:rPr>
              <w:fldChar w:fldCharType="separate"/>
            </w:r>
            <w:r w:rsidR="002517B3" w:rsidRPr="002517B3">
              <w:rPr>
                <w:rFonts w:ascii="Arial" w:eastAsia="Times New Roman" w:hAnsi="Arial" w:cs="Arial"/>
                <w:color w:val="000000"/>
                <w:sz w:val="20"/>
                <w:szCs w:val="20"/>
              </w:rPr>
              <w:t>1</w:t>
            </w:r>
            <w:r w:rsidRPr="002517B3">
              <w:rPr>
                <w:rFonts w:ascii="Arial" w:eastAsia="Times New Roman" w:hAnsi="Arial" w:cs="Arial"/>
                <w:color w:val="000000"/>
                <w:sz w:val="20"/>
                <w:szCs w:val="20"/>
              </w:rPr>
              <w:fldChar w:fldCharType="end"/>
            </w:r>
          </w:p>
        </w:tc>
      </w:tr>
      <w:tr w:rsidR="002517B3" w:rsidRPr="002517B3" w14:paraId="287A5863" w14:textId="77777777" w:rsidTr="00AB019F">
        <w:trPr>
          <w:trHeight w:val="230"/>
        </w:trPr>
        <w:tc>
          <w:tcPr>
            <w:tcW w:w="3690" w:type="dxa"/>
            <w:tcBorders>
              <w:top w:val="nil"/>
              <w:left w:val="nil"/>
              <w:bottom w:val="nil"/>
              <w:right w:val="nil"/>
            </w:tcBorders>
          </w:tcPr>
          <w:p w14:paraId="07E3F9F8"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FF94289"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7BE56D13" w14:textId="77777777" w:rsidTr="00AB019F">
        <w:trPr>
          <w:trHeight w:val="230"/>
        </w:trPr>
        <w:tc>
          <w:tcPr>
            <w:tcW w:w="3690" w:type="dxa"/>
            <w:tcBorders>
              <w:top w:val="nil"/>
              <w:left w:val="nil"/>
              <w:bottom w:val="nil"/>
              <w:right w:val="nil"/>
            </w:tcBorders>
          </w:tcPr>
          <w:p w14:paraId="789DA6E7"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14:paraId="5318DD0F"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Gemeentelijk basisgegeven</w:t>
            </w:r>
          </w:p>
        </w:tc>
      </w:tr>
      <w:tr w:rsidR="002517B3" w:rsidRPr="002517B3" w14:paraId="4C62D3FC" w14:textId="77777777" w:rsidTr="00AB019F">
        <w:trPr>
          <w:trHeight w:val="230"/>
        </w:trPr>
        <w:tc>
          <w:tcPr>
            <w:tcW w:w="3690" w:type="dxa"/>
            <w:tcBorders>
              <w:top w:val="nil"/>
              <w:left w:val="nil"/>
              <w:right w:val="nil"/>
            </w:tcBorders>
          </w:tcPr>
          <w:p w14:paraId="2B966FEF"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right w:val="nil"/>
            </w:tcBorders>
          </w:tcPr>
          <w:p w14:paraId="4550EB61"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76758673" w14:textId="77777777" w:rsidTr="00AB019F">
        <w:trPr>
          <w:trHeight w:val="230"/>
        </w:trPr>
        <w:tc>
          <w:tcPr>
            <w:tcW w:w="3690" w:type="dxa"/>
            <w:tcBorders>
              <w:top w:val="nil"/>
              <w:left w:val="nil"/>
              <w:bottom w:val="single" w:sz="4" w:space="0" w:color="auto"/>
              <w:right w:val="nil"/>
            </w:tcBorders>
          </w:tcPr>
          <w:p w14:paraId="066B4C08"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Regels attribuutsoort</w:t>
            </w:r>
          </w:p>
        </w:tc>
        <w:tc>
          <w:tcPr>
            <w:tcW w:w="5670" w:type="dxa"/>
            <w:tcBorders>
              <w:top w:val="nil"/>
              <w:left w:val="nil"/>
              <w:bottom w:val="single" w:sz="4" w:space="0" w:color="auto"/>
              <w:right w:val="nil"/>
            </w:tcBorders>
          </w:tcPr>
          <w:p w14:paraId="5D508E72"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w:t>
            </w:r>
          </w:p>
        </w:tc>
      </w:tr>
    </w:tbl>
    <w:p w14:paraId="15B3DE38" w14:textId="7FAEE6E4" w:rsidR="00A02BEA" w:rsidRDefault="00A02BEA" w:rsidP="00A02BEA">
      <w:pPr>
        <w:rPr>
          <w:noProof/>
        </w:rPr>
      </w:pPr>
    </w:p>
    <w:p w14:paraId="3060C850" w14:textId="0CBE23C8" w:rsidR="00A02BEA" w:rsidRPr="00BE528D" w:rsidRDefault="00BE528D" w:rsidP="00BE528D">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Registratiedatum</w:t>
      </w:r>
    </w:p>
    <w:tbl>
      <w:tblPr>
        <w:tblW w:w="9360" w:type="dxa"/>
        <w:tblInd w:w="60" w:type="dxa"/>
        <w:tblLayout w:type="fixed"/>
        <w:tblCellMar>
          <w:left w:w="60" w:type="dxa"/>
          <w:right w:w="60" w:type="dxa"/>
        </w:tblCellMar>
        <w:tblLook w:val="0000" w:firstRow="0" w:lastRow="0" w:firstColumn="0" w:lastColumn="0" w:noHBand="0" w:noVBand="0"/>
      </w:tblPr>
      <w:tblGrid>
        <w:gridCol w:w="3690"/>
        <w:gridCol w:w="5670"/>
      </w:tblGrid>
      <w:tr w:rsidR="002517B3" w:rsidRPr="002517B3" w14:paraId="762EDD16" w14:textId="77777777" w:rsidTr="00AB019F">
        <w:trPr>
          <w:trHeight w:val="215"/>
        </w:trPr>
        <w:tc>
          <w:tcPr>
            <w:tcW w:w="3690" w:type="dxa"/>
            <w:tcBorders>
              <w:top w:val="single" w:sz="4" w:space="0" w:color="auto"/>
              <w:left w:val="nil"/>
              <w:bottom w:val="nil"/>
              <w:right w:val="nil"/>
            </w:tcBorders>
          </w:tcPr>
          <w:p w14:paraId="0BF160DC"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Naam attribuutsoort</w:t>
            </w:r>
          </w:p>
        </w:tc>
        <w:tc>
          <w:tcPr>
            <w:tcW w:w="5670" w:type="dxa"/>
            <w:tcBorders>
              <w:top w:val="single" w:sz="4" w:space="0" w:color="auto"/>
              <w:left w:val="nil"/>
              <w:bottom w:val="nil"/>
              <w:right w:val="nil"/>
            </w:tcBorders>
          </w:tcPr>
          <w:p w14:paraId="461D8973" w14:textId="77777777" w:rsidR="002517B3" w:rsidRPr="002517B3" w:rsidRDefault="00DA5D9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Att.Name</w:instrText>
            </w:r>
            <w:r w:rsidRPr="002517B3">
              <w:rPr>
                <w:rFonts w:ascii="Arial" w:hAnsi="Arial" w:cs="Arial"/>
                <w:sz w:val="20"/>
                <w:szCs w:val="20"/>
                <w:lang w:val="en-AU"/>
              </w:rPr>
              <w:fldChar w:fldCharType="separate"/>
            </w:r>
            <w:del w:id="14572" w:author="Arjan" w:date="2012-11-16T12:50:00Z">
              <w:r w:rsidR="002517B3" w:rsidRPr="002517B3" w:rsidDel="002517B3">
                <w:rPr>
                  <w:rFonts w:ascii="Arial" w:eastAsia="Times New Roman" w:hAnsi="Arial" w:cs="Arial"/>
                  <w:color w:val="000000"/>
                  <w:sz w:val="20"/>
                  <w:szCs w:val="20"/>
                </w:rPr>
                <w:delText>Document r</w:delText>
              </w:r>
            </w:del>
            <w:ins w:id="14573" w:author="Arjan" w:date="2012-11-16T12:50:00Z">
              <w:r w:rsidR="002517B3">
                <w:rPr>
                  <w:rFonts w:ascii="Arial" w:eastAsia="Times New Roman" w:hAnsi="Arial" w:cs="Arial"/>
                  <w:color w:val="000000"/>
                  <w:sz w:val="20"/>
                  <w:szCs w:val="20"/>
                </w:rPr>
                <w:t>R</w:t>
              </w:r>
            </w:ins>
            <w:r w:rsidR="002517B3" w:rsidRPr="002517B3">
              <w:rPr>
                <w:rFonts w:ascii="Arial" w:eastAsia="Times New Roman" w:hAnsi="Arial" w:cs="Arial"/>
                <w:color w:val="000000"/>
                <w:sz w:val="20"/>
                <w:szCs w:val="20"/>
              </w:rPr>
              <w:t>egistratiedatum</w:t>
            </w:r>
            <w:r w:rsidRPr="002517B3">
              <w:rPr>
                <w:rFonts w:ascii="Arial" w:hAnsi="Arial" w:cs="Arial"/>
                <w:sz w:val="20"/>
                <w:szCs w:val="20"/>
                <w:lang w:val="en-AU"/>
              </w:rPr>
              <w:fldChar w:fldCharType="end"/>
            </w:r>
          </w:p>
        </w:tc>
      </w:tr>
      <w:tr w:rsidR="002517B3" w:rsidRPr="002517B3" w14:paraId="44F62753" w14:textId="77777777" w:rsidTr="00AB019F">
        <w:tc>
          <w:tcPr>
            <w:tcW w:w="3690" w:type="dxa"/>
            <w:tcBorders>
              <w:top w:val="nil"/>
              <w:left w:val="nil"/>
              <w:bottom w:val="nil"/>
              <w:right w:val="nil"/>
            </w:tcBorders>
          </w:tcPr>
          <w:p w14:paraId="7EE48CCD"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0FA7F66"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2BB6AE58" w14:textId="77777777" w:rsidTr="00AB019F">
        <w:tc>
          <w:tcPr>
            <w:tcW w:w="3690" w:type="dxa"/>
            <w:tcBorders>
              <w:top w:val="nil"/>
              <w:left w:val="nil"/>
              <w:bottom w:val="nil"/>
              <w:right w:val="nil"/>
            </w:tcBorders>
          </w:tcPr>
          <w:p w14:paraId="324F68A1"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14:paraId="2B6DBB49"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KING</w:t>
            </w:r>
          </w:p>
        </w:tc>
      </w:tr>
      <w:tr w:rsidR="002517B3" w:rsidRPr="002517B3" w14:paraId="2390AC98" w14:textId="77777777" w:rsidTr="00AB019F">
        <w:tc>
          <w:tcPr>
            <w:tcW w:w="3690" w:type="dxa"/>
            <w:tcBorders>
              <w:top w:val="nil"/>
              <w:left w:val="nil"/>
              <w:bottom w:val="nil"/>
              <w:right w:val="nil"/>
            </w:tcBorders>
          </w:tcPr>
          <w:p w14:paraId="1A4B431B"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45A342E"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57278B86" w14:textId="77777777" w:rsidTr="00AB019F">
        <w:tc>
          <w:tcPr>
            <w:tcW w:w="3690" w:type="dxa"/>
            <w:tcBorders>
              <w:top w:val="nil"/>
              <w:left w:val="nil"/>
              <w:bottom w:val="nil"/>
              <w:right w:val="nil"/>
            </w:tcBorders>
          </w:tcPr>
          <w:p w14:paraId="0039FB92"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14:paraId="4B74B3EE"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14:paraId="19F277B9" w14:textId="77777777" w:rsidTr="00AB019F">
        <w:tc>
          <w:tcPr>
            <w:tcW w:w="3690" w:type="dxa"/>
            <w:tcBorders>
              <w:top w:val="nil"/>
              <w:left w:val="nil"/>
              <w:bottom w:val="nil"/>
              <w:right w:val="nil"/>
            </w:tcBorders>
          </w:tcPr>
          <w:p w14:paraId="232088A5"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226EA2C"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48CFA144" w14:textId="77777777" w:rsidTr="00AB019F">
        <w:tc>
          <w:tcPr>
            <w:tcW w:w="3690" w:type="dxa"/>
            <w:tcBorders>
              <w:top w:val="nil"/>
              <w:left w:val="nil"/>
              <w:bottom w:val="nil"/>
              <w:right w:val="nil"/>
            </w:tcBorders>
          </w:tcPr>
          <w:p w14:paraId="05E7B09A"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14:paraId="246EC6DC" w14:textId="77777777" w:rsidR="002517B3" w:rsidRPr="002517B3" w:rsidRDefault="00DA5D9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Att.Alias</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registratiedatum</w:t>
            </w:r>
            <w:r w:rsidRPr="002517B3">
              <w:rPr>
                <w:rFonts w:ascii="Arial" w:hAnsi="Arial" w:cs="Arial"/>
                <w:sz w:val="20"/>
                <w:szCs w:val="20"/>
                <w:lang w:val="en-AU"/>
              </w:rPr>
              <w:fldChar w:fldCharType="end"/>
            </w:r>
          </w:p>
        </w:tc>
      </w:tr>
      <w:tr w:rsidR="002517B3" w:rsidRPr="002517B3" w14:paraId="0371CFE3" w14:textId="77777777" w:rsidTr="00AB019F">
        <w:trPr>
          <w:trHeight w:val="260"/>
        </w:trPr>
        <w:tc>
          <w:tcPr>
            <w:tcW w:w="3690" w:type="dxa"/>
            <w:tcBorders>
              <w:top w:val="nil"/>
              <w:left w:val="nil"/>
              <w:bottom w:val="nil"/>
              <w:right w:val="nil"/>
            </w:tcBorders>
          </w:tcPr>
          <w:p w14:paraId="606A8225"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10FBA7A"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AE1A91" w14:paraId="58831D50" w14:textId="77777777" w:rsidTr="00AB019F">
        <w:tc>
          <w:tcPr>
            <w:tcW w:w="3690" w:type="dxa"/>
            <w:tcBorders>
              <w:top w:val="nil"/>
              <w:left w:val="nil"/>
              <w:bottom w:val="nil"/>
              <w:right w:val="nil"/>
            </w:tcBorders>
          </w:tcPr>
          <w:p w14:paraId="4040EACB"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14:paraId="157C317C" w14:textId="77777777" w:rsidR="002517B3" w:rsidRPr="00DD0F4F" w:rsidRDefault="00DA5D93" w:rsidP="002517B3">
            <w:pPr>
              <w:autoSpaceDE w:val="0"/>
              <w:autoSpaceDN w:val="0"/>
              <w:adjustRightInd w:val="0"/>
              <w:spacing w:after="0" w:line="240" w:lineRule="auto"/>
              <w:rPr>
                <w:rFonts w:ascii="Arial" w:eastAsia="Times New Roman" w:hAnsi="Arial" w:cs="Arial"/>
                <w:color w:val="000000"/>
                <w:sz w:val="20"/>
                <w:szCs w:val="20"/>
                <w:lang w:val="nl-NL"/>
              </w:rPr>
            </w:pPr>
            <w:r w:rsidRPr="002517B3">
              <w:rPr>
                <w:rFonts w:ascii="Arial" w:hAnsi="Arial" w:cs="Arial"/>
                <w:sz w:val="20"/>
                <w:szCs w:val="20"/>
                <w:lang w:val="en-AU"/>
              </w:rPr>
              <w:fldChar w:fldCharType="begin" w:fldLock="1"/>
            </w:r>
            <w:r w:rsidR="002517B3" w:rsidRPr="00DD0F4F">
              <w:rPr>
                <w:rFonts w:ascii="Arial" w:hAnsi="Arial" w:cs="Arial"/>
                <w:sz w:val="20"/>
                <w:szCs w:val="20"/>
                <w:lang w:val="nl-NL"/>
              </w:rPr>
              <w:instrText xml:space="preserve">MERGEFIELD </w:instrText>
            </w:r>
            <w:r w:rsidR="002517B3" w:rsidRPr="00DD0F4F">
              <w:rPr>
                <w:rFonts w:ascii="Arial" w:eastAsia="Times New Roman" w:hAnsi="Arial" w:cs="Arial"/>
                <w:color w:val="000000"/>
                <w:sz w:val="20"/>
                <w:szCs w:val="20"/>
                <w:lang w:val="nl-NL"/>
              </w:rPr>
              <w:instrText>Att.Notes</w:instrText>
            </w:r>
            <w:r w:rsidRPr="002517B3">
              <w:rPr>
                <w:rFonts w:ascii="Arial" w:hAnsi="Arial" w:cs="Arial"/>
                <w:sz w:val="20"/>
                <w:szCs w:val="20"/>
                <w:lang w:val="en-AU"/>
              </w:rPr>
              <w:fldChar w:fldCharType="end"/>
            </w:r>
            <w:r w:rsidR="002517B3" w:rsidRPr="00DD0F4F">
              <w:rPr>
                <w:rFonts w:ascii="Arial" w:eastAsia="Times New Roman" w:hAnsi="Arial" w:cs="Arial"/>
                <w:color w:val="610E6A"/>
                <w:sz w:val="20"/>
                <w:szCs w:val="20"/>
                <w:lang w:val="nl-NL"/>
              </w:rPr>
              <w:t xml:space="preserve">De datum waarop de zaakbehandelende organisatie het </w:t>
            </w:r>
            <w:del w:id="14574" w:author="Arjan" w:date="2012-11-16T12:50:00Z">
              <w:r w:rsidR="002517B3" w:rsidRPr="00DD0F4F" w:rsidDel="002517B3">
                <w:rPr>
                  <w:rFonts w:ascii="Arial" w:eastAsia="Times New Roman" w:hAnsi="Arial" w:cs="Arial"/>
                  <w:color w:val="610E6A"/>
                  <w:sz w:val="20"/>
                  <w:szCs w:val="20"/>
                  <w:lang w:val="nl-NL"/>
                </w:rPr>
                <w:delText xml:space="preserve">DOCUMENT </w:delText>
              </w:r>
            </w:del>
            <w:ins w:id="14575" w:author="Arjan" w:date="2012-11-16T12:50:00Z">
              <w:r w:rsidR="005D1B2A" w:rsidRPr="00DD0F4F">
                <w:rPr>
                  <w:rFonts w:ascii="Arial" w:eastAsia="Times New Roman" w:hAnsi="Arial" w:cs="Arial"/>
                  <w:color w:val="610E6A"/>
                  <w:sz w:val="20"/>
                  <w:szCs w:val="20"/>
                  <w:lang w:val="nl-NL"/>
                </w:rPr>
                <w:t>INFORMATIE</w:t>
              </w:r>
              <w:r w:rsidR="002517B3" w:rsidRPr="00DD0F4F">
                <w:rPr>
                  <w:rFonts w:ascii="Arial" w:eastAsia="Times New Roman" w:hAnsi="Arial" w:cs="Arial"/>
                  <w:color w:val="610E6A"/>
                  <w:sz w:val="20"/>
                  <w:szCs w:val="20"/>
                  <w:lang w:val="nl-NL"/>
                </w:rPr>
                <w:t xml:space="preserve">OBJECT </w:t>
              </w:r>
            </w:ins>
            <w:r w:rsidR="002517B3" w:rsidRPr="00DD0F4F">
              <w:rPr>
                <w:rFonts w:ascii="Arial" w:eastAsia="Times New Roman" w:hAnsi="Arial" w:cs="Arial"/>
                <w:color w:val="610E6A"/>
                <w:sz w:val="20"/>
                <w:szCs w:val="20"/>
                <w:lang w:val="nl-NL"/>
              </w:rPr>
              <w:t>heeft geregistreerd bij de ZAAK.</w:t>
            </w:r>
          </w:p>
        </w:tc>
      </w:tr>
      <w:tr w:rsidR="002517B3" w:rsidRPr="00AE1A91" w14:paraId="55FFEC4E" w14:textId="77777777" w:rsidTr="00AB019F">
        <w:trPr>
          <w:trHeight w:val="230"/>
        </w:trPr>
        <w:tc>
          <w:tcPr>
            <w:tcW w:w="3690" w:type="dxa"/>
            <w:tcBorders>
              <w:top w:val="nil"/>
              <w:left w:val="nil"/>
              <w:bottom w:val="nil"/>
              <w:right w:val="nil"/>
            </w:tcBorders>
          </w:tcPr>
          <w:p w14:paraId="390879E7"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153965B7"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14:paraId="49291265" w14:textId="77777777" w:rsidTr="00AB019F">
        <w:trPr>
          <w:trHeight w:val="230"/>
        </w:trPr>
        <w:tc>
          <w:tcPr>
            <w:tcW w:w="3690" w:type="dxa"/>
            <w:tcBorders>
              <w:top w:val="nil"/>
              <w:left w:val="nil"/>
              <w:bottom w:val="nil"/>
              <w:right w:val="nil"/>
            </w:tcBorders>
          </w:tcPr>
          <w:p w14:paraId="56194979"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14:paraId="23247855"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KING</w:t>
            </w:r>
          </w:p>
        </w:tc>
      </w:tr>
      <w:tr w:rsidR="002517B3" w:rsidRPr="002517B3" w14:paraId="3374788D" w14:textId="77777777" w:rsidTr="00AB019F">
        <w:tc>
          <w:tcPr>
            <w:tcW w:w="3690" w:type="dxa"/>
            <w:tcBorders>
              <w:top w:val="nil"/>
              <w:left w:val="nil"/>
              <w:bottom w:val="nil"/>
              <w:right w:val="nil"/>
            </w:tcBorders>
          </w:tcPr>
          <w:p w14:paraId="47B38B67"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DF7B8AC"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6FC25DD4" w14:textId="77777777" w:rsidTr="00AB019F">
        <w:tc>
          <w:tcPr>
            <w:tcW w:w="3690" w:type="dxa"/>
            <w:tcBorders>
              <w:top w:val="nil"/>
              <w:left w:val="nil"/>
              <w:bottom w:val="nil"/>
              <w:right w:val="nil"/>
            </w:tcBorders>
          </w:tcPr>
          <w:p w14:paraId="16417970"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14:paraId="68DC8AB6"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1 juni 2008</w:t>
            </w:r>
          </w:p>
        </w:tc>
      </w:tr>
      <w:tr w:rsidR="002517B3" w:rsidRPr="002517B3" w14:paraId="6C59388E" w14:textId="77777777" w:rsidTr="00AB019F">
        <w:tc>
          <w:tcPr>
            <w:tcW w:w="3690" w:type="dxa"/>
            <w:tcBorders>
              <w:top w:val="nil"/>
              <w:left w:val="nil"/>
              <w:bottom w:val="nil"/>
              <w:right w:val="nil"/>
            </w:tcBorders>
          </w:tcPr>
          <w:p w14:paraId="0E967592"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D2916B7"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5317513D" w14:textId="77777777" w:rsidTr="00AB019F">
        <w:tc>
          <w:tcPr>
            <w:tcW w:w="3690" w:type="dxa"/>
            <w:tcBorders>
              <w:top w:val="nil"/>
              <w:left w:val="nil"/>
              <w:bottom w:val="nil"/>
              <w:right w:val="nil"/>
            </w:tcBorders>
          </w:tcPr>
          <w:p w14:paraId="35DB83C4"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14:paraId="415ACA7F"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14:paraId="298E5360" w14:textId="77777777" w:rsidTr="00AB019F">
        <w:tc>
          <w:tcPr>
            <w:tcW w:w="3690" w:type="dxa"/>
            <w:tcBorders>
              <w:top w:val="nil"/>
              <w:left w:val="nil"/>
              <w:bottom w:val="nil"/>
              <w:right w:val="nil"/>
            </w:tcBorders>
          </w:tcPr>
          <w:p w14:paraId="4094689A"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87DB4D0"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528EA6FF" w14:textId="77777777" w:rsidTr="00AB019F">
        <w:tc>
          <w:tcPr>
            <w:tcW w:w="3690" w:type="dxa"/>
            <w:tcBorders>
              <w:top w:val="nil"/>
              <w:left w:val="nil"/>
              <w:bottom w:val="nil"/>
              <w:right w:val="nil"/>
            </w:tcBorders>
          </w:tcPr>
          <w:p w14:paraId="54214C1C"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14:paraId="1C71BDE4" w14:textId="77777777" w:rsidR="002517B3" w:rsidRPr="002517B3" w:rsidRDefault="00DA5D9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Att.Type</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datum (JJJJMMDD)</w:t>
            </w:r>
            <w:r w:rsidRPr="002517B3">
              <w:rPr>
                <w:rFonts w:ascii="Arial" w:hAnsi="Arial" w:cs="Arial"/>
                <w:sz w:val="20"/>
                <w:szCs w:val="20"/>
                <w:lang w:val="en-AU"/>
              </w:rPr>
              <w:fldChar w:fldCharType="end"/>
            </w:r>
          </w:p>
        </w:tc>
      </w:tr>
      <w:tr w:rsidR="002517B3" w:rsidRPr="002517B3" w14:paraId="6D0D55E4" w14:textId="77777777" w:rsidTr="00AB019F">
        <w:trPr>
          <w:trHeight w:val="230"/>
        </w:trPr>
        <w:tc>
          <w:tcPr>
            <w:tcW w:w="3690" w:type="dxa"/>
            <w:tcBorders>
              <w:top w:val="nil"/>
              <w:left w:val="nil"/>
              <w:bottom w:val="nil"/>
              <w:right w:val="nil"/>
            </w:tcBorders>
          </w:tcPr>
          <w:p w14:paraId="45A9764E"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12C56DF"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AE1A91" w14:paraId="5C82DFF0" w14:textId="77777777" w:rsidTr="00AB019F">
        <w:trPr>
          <w:trHeight w:val="230"/>
        </w:trPr>
        <w:tc>
          <w:tcPr>
            <w:tcW w:w="3690" w:type="dxa"/>
            <w:tcBorders>
              <w:top w:val="nil"/>
              <w:left w:val="nil"/>
              <w:bottom w:val="nil"/>
              <w:right w:val="nil"/>
            </w:tcBorders>
          </w:tcPr>
          <w:p w14:paraId="33A50477"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14:paraId="5CA90DCA" w14:textId="77777777" w:rsidR="002517B3" w:rsidRPr="00DD0F4F" w:rsidRDefault="002517B3"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 geldige datums gelegen op of voor de huidige datum en tijd</w:t>
            </w:r>
          </w:p>
        </w:tc>
      </w:tr>
      <w:tr w:rsidR="002517B3" w:rsidRPr="00AE1A91" w14:paraId="1457419A" w14:textId="77777777" w:rsidTr="00AB019F">
        <w:trPr>
          <w:trHeight w:val="215"/>
        </w:trPr>
        <w:tc>
          <w:tcPr>
            <w:tcW w:w="3690" w:type="dxa"/>
            <w:tcBorders>
              <w:top w:val="nil"/>
              <w:left w:val="nil"/>
              <w:bottom w:val="nil"/>
              <w:right w:val="nil"/>
            </w:tcBorders>
          </w:tcPr>
          <w:p w14:paraId="23D5E70F"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600E015D"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14:paraId="4B3EC5CC" w14:textId="77777777" w:rsidTr="00AB019F">
        <w:trPr>
          <w:trHeight w:val="215"/>
        </w:trPr>
        <w:tc>
          <w:tcPr>
            <w:tcW w:w="3690" w:type="dxa"/>
            <w:tcBorders>
              <w:top w:val="nil"/>
              <w:left w:val="nil"/>
              <w:bottom w:val="nil"/>
              <w:right w:val="nil"/>
            </w:tcBorders>
          </w:tcPr>
          <w:p w14:paraId="727C6B3D"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14:paraId="2A2AE924"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14:paraId="215255AE" w14:textId="77777777" w:rsidTr="00AB019F">
        <w:trPr>
          <w:trHeight w:val="230"/>
        </w:trPr>
        <w:tc>
          <w:tcPr>
            <w:tcW w:w="3690" w:type="dxa"/>
            <w:tcBorders>
              <w:top w:val="nil"/>
              <w:left w:val="nil"/>
              <w:bottom w:val="nil"/>
              <w:right w:val="nil"/>
            </w:tcBorders>
          </w:tcPr>
          <w:p w14:paraId="4236F408"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13CB757"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04A77C1B" w14:textId="77777777" w:rsidTr="00AB019F">
        <w:trPr>
          <w:trHeight w:val="230"/>
        </w:trPr>
        <w:tc>
          <w:tcPr>
            <w:tcW w:w="3690" w:type="dxa"/>
            <w:tcBorders>
              <w:top w:val="nil"/>
              <w:left w:val="nil"/>
              <w:bottom w:val="nil"/>
              <w:right w:val="nil"/>
            </w:tcBorders>
          </w:tcPr>
          <w:p w14:paraId="6EADBC37"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14:paraId="1A1A792D"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14:paraId="02590F50" w14:textId="77777777" w:rsidTr="00AB019F">
        <w:trPr>
          <w:trHeight w:val="230"/>
        </w:trPr>
        <w:tc>
          <w:tcPr>
            <w:tcW w:w="3690" w:type="dxa"/>
            <w:tcBorders>
              <w:top w:val="nil"/>
              <w:left w:val="nil"/>
              <w:bottom w:val="nil"/>
              <w:right w:val="nil"/>
            </w:tcBorders>
          </w:tcPr>
          <w:p w14:paraId="2850D999"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0B8887E"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3E5BC5B8" w14:textId="77777777" w:rsidTr="00AB019F">
        <w:trPr>
          <w:trHeight w:val="230"/>
        </w:trPr>
        <w:tc>
          <w:tcPr>
            <w:tcW w:w="3690" w:type="dxa"/>
            <w:tcBorders>
              <w:top w:val="nil"/>
              <w:left w:val="nil"/>
              <w:bottom w:val="nil"/>
              <w:right w:val="nil"/>
            </w:tcBorders>
          </w:tcPr>
          <w:p w14:paraId="2DAD12C1"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14:paraId="63B553C6"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14:paraId="1994D6F9" w14:textId="77777777" w:rsidTr="00AB019F">
        <w:trPr>
          <w:trHeight w:val="230"/>
        </w:trPr>
        <w:tc>
          <w:tcPr>
            <w:tcW w:w="3690" w:type="dxa"/>
            <w:tcBorders>
              <w:top w:val="nil"/>
              <w:left w:val="nil"/>
              <w:bottom w:val="nil"/>
              <w:right w:val="nil"/>
            </w:tcBorders>
          </w:tcPr>
          <w:p w14:paraId="61BD082C"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BEF6224"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177DEAFF" w14:textId="77777777" w:rsidTr="00AB019F">
        <w:trPr>
          <w:trHeight w:val="230"/>
        </w:trPr>
        <w:tc>
          <w:tcPr>
            <w:tcW w:w="3690" w:type="dxa"/>
            <w:tcBorders>
              <w:top w:val="nil"/>
              <w:left w:val="nil"/>
              <w:bottom w:val="nil"/>
              <w:right w:val="nil"/>
            </w:tcBorders>
          </w:tcPr>
          <w:p w14:paraId="7E07C467"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14:paraId="0B069B3B"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14:paraId="14E2F362" w14:textId="77777777" w:rsidTr="00AB019F">
        <w:trPr>
          <w:trHeight w:val="230"/>
        </w:trPr>
        <w:tc>
          <w:tcPr>
            <w:tcW w:w="3690" w:type="dxa"/>
            <w:tcBorders>
              <w:top w:val="nil"/>
              <w:left w:val="nil"/>
              <w:bottom w:val="nil"/>
              <w:right w:val="nil"/>
            </w:tcBorders>
          </w:tcPr>
          <w:p w14:paraId="54ACF3D4"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A12F8E4"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38B2C337" w14:textId="77777777" w:rsidTr="00AB019F">
        <w:trPr>
          <w:trHeight w:val="230"/>
        </w:trPr>
        <w:tc>
          <w:tcPr>
            <w:tcW w:w="3690" w:type="dxa"/>
            <w:tcBorders>
              <w:top w:val="nil"/>
              <w:left w:val="nil"/>
              <w:bottom w:val="nil"/>
              <w:right w:val="nil"/>
            </w:tcBorders>
          </w:tcPr>
          <w:p w14:paraId="619FC50D"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14:paraId="49576461"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14:paraId="7C792FD6" w14:textId="77777777" w:rsidTr="00AB019F">
        <w:trPr>
          <w:trHeight w:val="230"/>
        </w:trPr>
        <w:tc>
          <w:tcPr>
            <w:tcW w:w="3690" w:type="dxa"/>
            <w:tcBorders>
              <w:top w:val="nil"/>
              <w:left w:val="nil"/>
              <w:bottom w:val="nil"/>
              <w:right w:val="nil"/>
            </w:tcBorders>
          </w:tcPr>
          <w:p w14:paraId="3CF7F6FD"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FCB11DE"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5A8FA217" w14:textId="77777777" w:rsidTr="00AB019F">
        <w:trPr>
          <w:trHeight w:val="230"/>
        </w:trPr>
        <w:tc>
          <w:tcPr>
            <w:tcW w:w="3690" w:type="dxa"/>
            <w:tcBorders>
              <w:top w:val="nil"/>
              <w:left w:val="nil"/>
              <w:bottom w:val="nil"/>
              <w:right w:val="nil"/>
            </w:tcBorders>
          </w:tcPr>
          <w:p w14:paraId="502D1BCD"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6D907970" w14:textId="77777777" w:rsidR="002517B3" w:rsidRPr="002517B3" w:rsidRDefault="00DA5D9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Att.LowerBound</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1</w:t>
            </w:r>
            <w:r w:rsidRPr="002517B3">
              <w:rPr>
                <w:rFonts w:ascii="Arial" w:hAnsi="Arial" w:cs="Arial"/>
                <w:sz w:val="20"/>
                <w:szCs w:val="20"/>
                <w:lang w:val="en-AU"/>
              </w:rPr>
              <w:fldChar w:fldCharType="end"/>
            </w:r>
            <w:r w:rsidR="002517B3" w:rsidRPr="002517B3">
              <w:rPr>
                <w:rFonts w:ascii="Arial" w:eastAsia="Times New Roman" w:hAnsi="Arial" w:cs="Arial"/>
                <w:color w:val="000000"/>
                <w:sz w:val="20"/>
                <w:szCs w:val="20"/>
              </w:rPr>
              <w:t xml:space="preserve"> - </w:t>
            </w:r>
            <w:r w:rsidRPr="002517B3">
              <w:rPr>
                <w:rFonts w:ascii="Arial" w:eastAsia="Times New Roman" w:hAnsi="Arial" w:cs="Arial"/>
                <w:color w:val="000000"/>
                <w:sz w:val="20"/>
                <w:szCs w:val="20"/>
              </w:rPr>
              <w:fldChar w:fldCharType="begin" w:fldLock="1"/>
            </w:r>
            <w:r w:rsidR="002517B3" w:rsidRPr="002517B3">
              <w:rPr>
                <w:rFonts w:ascii="Arial" w:eastAsia="Times New Roman" w:hAnsi="Arial" w:cs="Arial"/>
                <w:color w:val="000000"/>
                <w:sz w:val="20"/>
                <w:szCs w:val="20"/>
              </w:rPr>
              <w:instrText>MERGEFIELD Att.UpperBound</w:instrText>
            </w:r>
            <w:r w:rsidRPr="002517B3">
              <w:rPr>
                <w:rFonts w:ascii="Arial" w:eastAsia="Times New Roman" w:hAnsi="Arial" w:cs="Arial"/>
                <w:color w:val="000000"/>
                <w:sz w:val="20"/>
                <w:szCs w:val="20"/>
              </w:rPr>
              <w:fldChar w:fldCharType="separate"/>
            </w:r>
            <w:r w:rsidR="002517B3" w:rsidRPr="002517B3">
              <w:rPr>
                <w:rFonts w:ascii="Arial" w:eastAsia="Times New Roman" w:hAnsi="Arial" w:cs="Arial"/>
                <w:color w:val="000000"/>
                <w:sz w:val="20"/>
                <w:szCs w:val="20"/>
              </w:rPr>
              <w:t>1</w:t>
            </w:r>
            <w:r w:rsidRPr="002517B3">
              <w:rPr>
                <w:rFonts w:ascii="Arial" w:eastAsia="Times New Roman" w:hAnsi="Arial" w:cs="Arial"/>
                <w:color w:val="000000"/>
                <w:sz w:val="20"/>
                <w:szCs w:val="20"/>
              </w:rPr>
              <w:fldChar w:fldCharType="end"/>
            </w:r>
          </w:p>
        </w:tc>
      </w:tr>
      <w:tr w:rsidR="002517B3" w:rsidRPr="002517B3" w14:paraId="52A9D5D3" w14:textId="77777777" w:rsidTr="00AB019F">
        <w:trPr>
          <w:trHeight w:val="230"/>
        </w:trPr>
        <w:tc>
          <w:tcPr>
            <w:tcW w:w="3690" w:type="dxa"/>
            <w:tcBorders>
              <w:top w:val="nil"/>
              <w:left w:val="nil"/>
              <w:bottom w:val="nil"/>
              <w:right w:val="nil"/>
            </w:tcBorders>
          </w:tcPr>
          <w:p w14:paraId="534A357B"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0F28374"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46875A35" w14:textId="77777777" w:rsidTr="00AB019F">
        <w:trPr>
          <w:trHeight w:val="230"/>
        </w:trPr>
        <w:tc>
          <w:tcPr>
            <w:tcW w:w="3690" w:type="dxa"/>
            <w:tcBorders>
              <w:top w:val="nil"/>
              <w:left w:val="nil"/>
              <w:bottom w:val="nil"/>
              <w:right w:val="nil"/>
            </w:tcBorders>
          </w:tcPr>
          <w:p w14:paraId="587CF3F1"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14:paraId="4CA73ACB"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Gemeentelijk basisgegeven</w:t>
            </w:r>
          </w:p>
        </w:tc>
      </w:tr>
      <w:tr w:rsidR="002517B3" w:rsidRPr="002517B3" w14:paraId="1F5018A1" w14:textId="77777777" w:rsidTr="00AB019F">
        <w:trPr>
          <w:trHeight w:val="230"/>
        </w:trPr>
        <w:tc>
          <w:tcPr>
            <w:tcW w:w="3690" w:type="dxa"/>
            <w:tcBorders>
              <w:top w:val="nil"/>
              <w:left w:val="nil"/>
              <w:right w:val="nil"/>
            </w:tcBorders>
          </w:tcPr>
          <w:p w14:paraId="519C82A3"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right w:val="nil"/>
            </w:tcBorders>
          </w:tcPr>
          <w:p w14:paraId="7C4C89D1"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513F2531" w14:textId="77777777" w:rsidTr="00AB019F">
        <w:trPr>
          <w:trHeight w:val="230"/>
        </w:trPr>
        <w:tc>
          <w:tcPr>
            <w:tcW w:w="3690" w:type="dxa"/>
            <w:tcBorders>
              <w:top w:val="nil"/>
              <w:left w:val="nil"/>
              <w:bottom w:val="single" w:sz="4" w:space="0" w:color="auto"/>
              <w:right w:val="nil"/>
            </w:tcBorders>
          </w:tcPr>
          <w:p w14:paraId="5ECD9C26"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Regels attribuutsoort</w:t>
            </w:r>
          </w:p>
        </w:tc>
        <w:tc>
          <w:tcPr>
            <w:tcW w:w="5670" w:type="dxa"/>
            <w:tcBorders>
              <w:top w:val="nil"/>
              <w:left w:val="nil"/>
              <w:bottom w:val="single" w:sz="4" w:space="0" w:color="auto"/>
              <w:right w:val="nil"/>
            </w:tcBorders>
          </w:tcPr>
          <w:p w14:paraId="10EC3879"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w:t>
            </w:r>
          </w:p>
        </w:tc>
      </w:tr>
    </w:tbl>
    <w:p w14:paraId="6A772558" w14:textId="171CD5A3" w:rsidR="00BE528D" w:rsidRPr="00BE528D" w:rsidDel="00BE528D" w:rsidRDefault="00BE528D" w:rsidP="00BE528D">
      <w:pPr>
        <w:widowControl w:val="0"/>
        <w:autoSpaceDE w:val="0"/>
        <w:autoSpaceDN w:val="0"/>
        <w:adjustRightInd w:val="0"/>
        <w:spacing w:before="240" w:after="60" w:line="240" w:lineRule="auto"/>
        <w:outlineLvl w:val="3"/>
        <w:rPr>
          <w:del w:id="14576" w:author="Arjan Kloosterboer" w:date="2017-09-20T09:52:00Z"/>
          <w:rFonts w:ascii="Arial" w:eastAsia="Times New Roman" w:hAnsi="Arial" w:cs="Arial"/>
          <w:b/>
          <w:color w:val="004080"/>
          <w:sz w:val="24"/>
          <w:szCs w:val="24"/>
          <w:lang w:eastAsia="nl-NL"/>
        </w:rPr>
      </w:pPr>
      <w:ins w:id="14577" w:author="Arjan Kloosterboer" w:date="2017-09-20T09:52:00Z">
        <w:r w:rsidRPr="00024A09">
          <w:rPr>
            <w:rFonts w:ascii="Arial" w:eastAsia="Times New Roman" w:hAnsi="Arial" w:cs="Arial"/>
            <w:b/>
            <w:color w:val="004080"/>
            <w:sz w:val="24"/>
            <w:szCs w:val="24"/>
            <w:lang w:eastAsia="nl-NL"/>
          </w:rPr>
          <w:t>«</w:t>
        </w:r>
        <w:r w:rsidRPr="00024A09">
          <w:rPr>
            <w:rFonts w:ascii="Arial" w:eastAsia="Times New Roman" w:hAnsi="Arial" w:cs="Arial"/>
            <w:b/>
            <w:color w:val="004080"/>
            <w:sz w:val="24"/>
            <w:szCs w:val="24"/>
            <w:lang w:eastAsia="nl-NL"/>
          </w:rPr>
          <w:fldChar w:fldCharType="begin" w:fldLock="1"/>
        </w:r>
        <w:r w:rsidRPr="00024A09">
          <w:rPr>
            <w:rFonts w:ascii="Arial" w:eastAsia="Times New Roman" w:hAnsi="Arial" w:cs="Arial"/>
            <w:b/>
            <w:color w:val="004080"/>
            <w:sz w:val="24"/>
            <w:szCs w:val="24"/>
            <w:lang w:eastAsia="nl-NL"/>
          </w:rPr>
          <w:instrText xml:space="preserve">MERGEFIELD </w:instrText>
        </w:r>
        <w:r w:rsidRPr="00C13AFC">
          <w:rPr>
            <w:rFonts w:ascii="Arial" w:eastAsia="Times New Roman" w:hAnsi="Arial" w:cs="Arial"/>
            <w:b/>
            <w:color w:val="004080"/>
            <w:sz w:val="24"/>
            <w:szCs w:val="24"/>
            <w:lang w:eastAsia="nl-NL"/>
          </w:rPr>
          <w:instrText>Att.Stereotype</w:instrText>
        </w:r>
        <w:r w:rsidRPr="00024A09">
          <w:rPr>
            <w:rFonts w:ascii="Arial" w:eastAsia="Times New Roman" w:hAnsi="Arial" w:cs="Arial"/>
            <w:b/>
            <w:color w:val="004080"/>
            <w:sz w:val="24"/>
            <w:szCs w:val="24"/>
            <w:lang w:eastAsia="nl-NL"/>
          </w:rPr>
          <w:fldChar w:fldCharType="separate"/>
        </w:r>
        <w:r>
          <w:rPr>
            <w:rFonts w:ascii="Arial" w:eastAsia="Times New Roman" w:hAnsi="Arial" w:cs="Arial"/>
            <w:b/>
            <w:color w:val="004080"/>
            <w:sz w:val="24"/>
            <w:szCs w:val="24"/>
            <w:lang w:eastAsia="nl-NL"/>
          </w:rPr>
          <w:t>Attribuutsoort</w:t>
        </w:r>
        <w:r w:rsidRPr="00024A09">
          <w:rPr>
            <w:rFonts w:ascii="Arial" w:eastAsia="Times New Roman" w:hAnsi="Arial" w:cs="Arial"/>
            <w:b/>
            <w:color w:val="004080"/>
            <w:sz w:val="24"/>
            <w:szCs w:val="24"/>
            <w:lang w:eastAsia="nl-NL"/>
          </w:rPr>
          <w:fldChar w:fldCharType="end"/>
        </w:r>
        <w:r w:rsidRPr="00024A09">
          <w:rPr>
            <w:rFonts w:ascii="Arial" w:eastAsia="Times New Roman" w:hAnsi="Arial" w:cs="Arial"/>
            <w:b/>
            <w:color w:val="004080"/>
            <w:sz w:val="24"/>
            <w:szCs w:val="24"/>
            <w:lang w:eastAsia="nl-NL"/>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Vernietigingsdatum</w:t>
        </w:r>
      </w:ins>
    </w:p>
    <w:tbl>
      <w:tblPr>
        <w:tblW w:w="9360" w:type="dxa"/>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BE528D" w14:paraId="45E06380" w14:textId="77777777" w:rsidTr="00BE528D">
        <w:trPr>
          <w:ins w:id="14578"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06A55522" w14:textId="77777777" w:rsidR="00BE528D" w:rsidRDefault="00BE528D" w:rsidP="00BE528D">
            <w:pPr>
              <w:spacing w:after="0"/>
              <w:rPr>
                <w:ins w:id="14579" w:author="Arjan Kloosterboer" w:date="2017-09-20T01:04:00Z"/>
                <w:rFonts w:ascii="Calibri" w:eastAsia="Times New Roman" w:hAnsi="Calibri" w:cs="Calibri"/>
                <w:color w:val="000000"/>
              </w:rPr>
            </w:pPr>
            <w:ins w:id="14580" w:author="Arjan Kloosterboer" w:date="2017-09-20T01:04:00Z">
              <w:r>
                <w:rPr>
                  <w:rFonts w:ascii="Calibri" w:eastAsia="Times New Roman" w:hAnsi="Calibri" w:cs="Calibri"/>
                  <w:b/>
                  <w:bCs/>
                  <w:color w:val="000000"/>
                </w:rPr>
                <w:t xml:space="preserve">Naam </w:t>
              </w:r>
            </w:ins>
          </w:p>
        </w:tc>
        <w:tc>
          <w:tcPr>
            <w:tcW w:w="5670" w:type="dxa"/>
            <w:tcBorders>
              <w:top w:val="nil"/>
              <w:left w:val="nil"/>
              <w:bottom w:val="nil"/>
              <w:right w:val="nil"/>
            </w:tcBorders>
            <w:tcMar>
              <w:top w:w="0" w:type="dxa"/>
              <w:left w:w="60" w:type="dxa"/>
              <w:bottom w:w="0" w:type="dxa"/>
              <w:right w:w="60" w:type="dxa"/>
            </w:tcMar>
          </w:tcPr>
          <w:p w14:paraId="0FBFA317" w14:textId="77777777" w:rsidR="00BE528D" w:rsidRDefault="00BE528D" w:rsidP="00BE528D">
            <w:pPr>
              <w:spacing w:after="0"/>
              <w:rPr>
                <w:ins w:id="14581" w:author="Arjan Kloosterboer" w:date="2017-09-20T01:04:00Z"/>
                <w:rFonts w:ascii="Calibri" w:eastAsia="Times New Roman" w:hAnsi="Calibri" w:cs="Calibri"/>
                <w:color w:val="000000"/>
              </w:rPr>
            </w:pPr>
            <w:ins w:id="14582" w:author="Arjan Kloosterboer" w:date="2017-09-20T01:04:00Z">
              <w:r>
                <w:rPr>
                  <w:rFonts w:ascii="Calibri" w:eastAsia="Times New Roman" w:hAnsi="Calibri" w:cs="Calibri"/>
                  <w:color w:val="000000"/>
                </w:rPr>
                <w:t>Vernietigingsdatum</w:t>
              </w:r>
            </w:ins>
          </w:p>
        </w:tc>
      </w:tr>
      <w:tr w:rsidR="00BE528D" w14:paraId="212C55CF" w14:textId="77777777" w:rsidTr="00BE528D">
        <w:trPr>
          <w:ins w:id="14583"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4C55FD8A" w14:textId="77777777" w:rsidR="00BE528D" w:rsidRDefault="00BE528D" w:rsidP="00BE528D">
            <w:pPr>
              <w:spacing w:after="0"/>
              <w:rPr>
                <w:ins w:id="14584" w:author="Arjan Kloosterboer" w:date="2017-09-20T01:04:00Z"/>
                <w:rFonts w:ascii="Calibri" w:eastAsia="Times New Roman" w:hAnsi="Calibri" w:cs="Calibri"/>
                <w:color w:val="000000"/>
              </w:rPr>
            </w:pPr>
            <w:ins w:id="14585" w:author="Arjan Kloosterboer" w:date="2017-09-20T01:04:00Z">
              <w:r>
                <w:rPr>
                  <w:rFonts w:ascii="Calibri" w:eastAsia="Times New Roman" w:hAnsi="Calibri" w:cs="Calibri"/>
                  <w:b/>
                  <w:bCs/>
                  <w:color w:val="000000"/>
                </w:rPr>
                <w:t xml:space="preserve">Herkomst </w:t>
              </w:r>
            </w:ins>
          </w:p>
        </w:tc>
        <w:tc>
          <w:tcPr>
            <w:tcW w:w="5670" w:type="dxa"/>
            <w:tcBorders>
              <w:top w:val="nil"/>
              <w:left w:val="nil"/>
              <w:bottom w:val="nil"/>
              <w:right w:val="nil"/>
            </w:tcBorders>
            <w:tcMar>
              <w:top w:w="0" w:type="dxa"/>
              <w:left w:w="60" w:type="dxa"/>
              <w:bottom w:w="0" w:type="dxa"/>
              <w:right w:w="60" w:type="dxa"/>
            </w:tcMar>
          </w:tcPr>
          <w:p w14:paraId="19EC8162" w14:textId="77777777" w:rsidR="00BE528D" w:rsidRDefault="00BE528D" w:rsidP="00BE528D">
            <w:pPr>
              <w:spacing w:after="0"/>
              <w:rPr>
                <w:ins w:id="14586" w:author="Arjan Kloosterboer" w:date="2017-09-20T01:04:00Z"/>
                <w:rFonts w:ascii="Calibri" w:eastAsia="Times New Roman" w:hAnsi="Calibri" w:cs="Calibri"/>
                <w:color w:val="000000"/>
              </w:rPr>
            </w:pPr>
            <w:ins w:id="14587" w:author="Arjan Kloosterboer" w:date="2017-09-20T01:04:00Z">
              <w:r>
                <w:rPr>
                  <w:rFonts w:ascii="Calibri" w:eastAsia="Times New Roman" w:hAnsi="Calibri" w:cs="Calibri"/>
                  <w:color w:val="000000"/>
                </w:rPr>
                <w:t>KING</w:t>
              </w:r>
            </w:ins>
          </w:p>
        </w:tc>
      </w:tr>
      <w:tr w:rsidR="00BE528D" w14:paraId="0B08F6CC" w14:textId="77777777" w:rsidTr="00BE528D">
        <w:trPr>
          <w:trHeight w:val="268"/>
          <w:ins w:id="14588"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3CE4AB6F" w14:textId="77777777" w:rsidR="00BE528D" w:rsidRDefault="00BE528D" w:rsidP="00BE528D">
            <w:pPr>
              <w:spacing w:after="0"/>
              <w:rPr>
                <w:ins w:id="14589" w:author="Arjan Kloosterboer" w:date="2017-09-20T01:04:00Z"/>
                <w:rFonts w:ascii="Calibri" w:eastAsia="Times New Roman" w:hAnsi="Calibri" w:cs="Calibri"/>
                <w:color w:val="000000"/>
              </w:rPr>
            </w:pPr>
            <w:ins w:id="14590" w:author="Arjan Kloosterboer" w:date="2017-09-20T01:04:00Z">
              <w:r>
                <w:rPr>
                  <w:rFonts w:ascii="Calibri" w:eastAsia="Times New Roman" w:hAnsi="Calibri" w:cs="Calibri"/>
                  <w:b/>
                  <w:bCs/>
                  <w:color w:val="000000"/>
                </w:rPr>
                <w:t xml:space="preserve">Code </w:t>
              </w:r>
            </w:ins>
          </w:p>
        </w:tc>
        <w:tc>
          <w:tcPr>
            <w:tcW w:w="5670" w:type="dxa"/>
            <w:tcBorders>
              <w:top w:val="nil"/>
              <w:left w:val="nil"/>
              <w:bottom w:val="nil"/>
              <w:right w:val="nil"/>
            </w:tcBorders>
            <w:tcMar>
              <w:top w:w="0" w:type="dxa"/>
              <w:left w:w="60" w:type="dxa"/>
              <w:bottom w:w="0" w:type="dxa"/>
              <w:right w:w="60" w:type="dxa"/>
            </w:tcMar>
          </w:tcPr>
          <w:p w14:paraId="2B9194DF" w14:textId="77777777" w:rsidR="00BE528D" w:rsidRDefault="00BE528D" w:rsidP="00BE528D">
            <w:pPr>
              <w:spacing w:after="0"/>
              <w:rPr>
                <w:ins w:id="14591" w:author="Arjan Kloosterboer" w:date="2017-09-20T01:04:00Z"/>
                <w:rFonts w:ascii="Calibri" w:eastAsia="Times New Roman" w:hAnsi="Calibri" w:cs="Calibri"/>
                <w:color w:val="000000"/>
              </w:rPr>
            </w:pPr>
          </w:p>
        </w:tc>
      </w:tr>
      <w:tr w:rsidR="00BE528D" w:rsidRPr="00AE1A91" w14:paraId="051B36FF" w14:textId="77777777" w:rsidTr="00BE528D">
        <w:trPr>
          <w:ins w:id="14592"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71F0A408" w14:textId="77777777" w:rsidR="00BE528D" w:rsidRDefault="00BE528D" w:rsidP="00BE528D">
            <w:pPr>
              <w:spacing w:after="0"/>
              <w:rPr>
                <w:ins w:id="14593" w:author="Arjan Kloosterboer" w:date="2017-09-20T01:04:00Z"/>
                <w:rFonts w:ascii="Calibri" w:eastAsia="Times New Roman" w:hAnsi="Calibri" w:cs="Calibri"/>
                <w:color w:val="000000"/>
              </w:rPr>
            </w:pPr>
            <w:ins w:id="14594" w:author="Arjan Kloosterboer" w:date="2017-09-20T01:04:00Z">
              <w:r>
                <w:rPr>
                  <w:rFonts w:ascii="Calibri" w:eastAsia="Times New Roman" w:hAnsi="Calibri" w:cs="Calibri"/>
                  <w:b/>
                  <w:bCs/>
                  <w:color w:val="000000"/>
                </w:rPr>
                <w:t xml:space="preserve">Definitie </w:t>
              </w:r>
            </w:ins>
          </w:p>
        </w:tc>
        <w:tc>
          <w:tcPr>
            <w:tcW w:w="5670" w:type="dxa"/>
            <w:tcBorders>
              <w:top w:val="nil"/>
              <w:left w:val="nil"/>
              <w:bottom w:val="nil"/>
              <w:right w:val="nil"/>
            </w:tcBorders>
            <w:tcMar>
              <w:top w:w="0" w:type="dxa"/>
              <w:left w:w="60" w:type="dxa"/>
              <w:bottom w:w="0" w:type="dxa"/>
              <w:right w:w="60" w:type="dxa"/>
            </w:tcMar>
          </w:tcPr>
          <w:p w14:paraId="37D1C264" w14:textId="77777777" w:rsidR="00BE528D" w:rsidRPr="00BE528D" w:rsidRDefault="00BE528D" w:rsidP="00BE528D">
            <w:pPr>
              <w:spacing w:after="0"/>
              <w:rPr>
                <w:ins w:id="14595" w:author="Arjan Kloosterboer" w:date="2017-09-20T01:04:00Z"/>
                <w:rFonts w:ascii="Calibri" w:eastAsia="Times New Roman" w:hAnsi="Calibri" w:cs="Calibri"/>
                <w:color w:val="000000"/>
                <w:lang w:val="nl-NL"/>
              </w:rPr>
            </w:pPr>
            <w:ins w:id="14596" w:author="Arjan Kloosterboer" w:date="2017-09-20T01:04:00Z">
              <w:r w:rsidRPr="00BE528D">
                <w:rPr>
                  <w:rFonts w:ascii="Calibri" w:eastAsia="Times New Roman" w:hAnsi="Calibri" w:cs="Calibri"/>
                  <w:color w:val="000000"/>
                  <w:lang w:val="nl-NL"/>
                </w:rPr>
                <w:t>De datum waarop het informatieobject uit het zaakdossier  verwijderd moet worden.</w:t>
              </w:r>
            </w:ins>
          </w:p>
        </w:tc>
      </w:tr>
      <w:tr w:rsidR="00BE528D" w14:paraId="099F2051" w14:textId="77777777" w:rsidTr="00BE528D">
        <w:trPr>
          <w:ins w:id="14597"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00197EC0" w14:textId="77777777" w:rsidR="00BE528D" w:rsidRDefault="00BE528D" w:rsidP="00BE528D">
            <w:pPr>
              <w:spacing w:after="0"/>
              <w:rPr>
                <w:ins w:id="14598" w:author="Arjan Kloosterboer" w:date="2017-09-20T01:04:00Z"/>
                <w:rFonts w:ascii="Calibri" w:eastAsia="Times New Roman" w:hAnsi="Calibri" w:cs="Calibri"/>
                <w:color w:val="000000"/>
              </w:rPr>
            </w:pPr>
            <w:ins w:id="14599" w:author="Arjan Kloosterboer" w:date="2017-09-20T01:04:00Z">
              <w:r>
                <w:rPr>
                  <w:rFonts w:ascii="Calibri" w:eastAsia="Times New Roman" w:hAnsi="Calibri" w:cs="Calibri"/>
                  <w:b/>
                  <w:bCs/>
                  <w:color w:val="000000"/>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6D20425F" w14:textId="77777777" w:rsidR="00BE528D" w:rsidRDefault="00BE528D" w:rsidP="00BE528D">
            <w:pPr>
              <w:spacing w:after="0"/>
              <w:rPr>
                <w:ins w:id="14600" w:author="Arjan Kloosterboer" w:date="2017-09-20T01:04:00Z"/>
                <w:rFonts w:ascii="Calibri" w:eastAsia="Times New Roman" w:hAnsi="Calibri" w:cs="Calibri"/>
                <w:color w:val="000000"/>
              </w:rPr>
            </w:pPr>
            <w:ins w:id="14601" w:author="Arjan Kloosterboer" w:date="2017-09-20T01:04:00Z">
              <w:r>
                <w:rPr>
                  <w:rFonts w:ascii="Calibri" w:eastAsia="Times New Roman" w:hAnsi="Calibri" w:cs="Calibri"/>
                  <w:color w:val="000000"/>
                </w:rPr>
                <w:t>KING</w:t>
              </w:r>
            </w:ins>
          </w:p>
        </w:tc>
      </w:tr>
      <w:tr w:rsidR="00BE528D" w14:paraId="7E57B46D" w14:textId="77777777" w:rsidTr="00BE528D">
        <w:trPr>
          <w:ins w:id="14602"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38A7709C" w14:textId="77777777" w:rsidR="00BE528D" w:rsidRDefault="00BE528D" w:rsidP="00BE528D">
            <w:pPr>
              <w:spacing w:after="0"/>
              <w:rPr>
                <w:ins w:id="14603" w:author="Arjan Kloosterboer" w:date="2017-09-20T01:04:00Z"/>
                <w:rFonts w:ascii="Calibri" w:eastAsia="Times New Roman" w:hAnsi="Calibri" w:cs="Calibri"/>
                <w:color w:val="000000"/>
              </w:rPr>
            </w:pPr>
            <w:ins w:id="14604" w:author="Arjan Kloosterboer" w:date="2017-09-20T01:04:00Z">
              <w:r>
                <w:rPr>
                  <w:rFonts w:ascii="Calibri" w:eastAsia="Times New Roman" w:hAnsi="Calibri" w:cs="Calibri"/>
                  <w:b/>
                  <w:bCs/>
                  <w:color w:val="000000"/>
                </w:rPr>
                <w:t xml:space="preserve">Datum opname </w:t>
              </w:r>
            </w:ins>
          </w:p>
        </w:tc>
        <w:tc>
          <w:tcPr>
            <w:tcW w:w="5670" w:type="dxa"/>
            <w:tcBorders>
              <w:top w:val="nil"/>
              <w:left w:val="nil"/>
              <w:bottom w:val="nil"/>
              <w:right w:val="nil"/>
            </w:tcBorders>
            <w:tcMar>
              <w:top w:w="0" w:type="dxa"/>
              <w:left w:w="60" w:type="dxa"/>
              <w:bottom w:w="0" w:type="dxa"/>
              <w:right w:w="60" w:type="dxa"/>
            </w:tcMar>
          </w:tcPr>
          <w:p w14:paraId="0A97D875" w14:textId="77777777" w:rsidR="00BE528D" w:rsidRDefault="00BE528D" w:rsidP="00BE528D">
            <w:pPr>
              <w:spacing w:after="0"/>
              <w:rPr>
                <w:ins w:id="14605" w:author="Arjan Kloosterboer" w:date="2017-09-20T01:04:00Z"/>
                <w:rFonts w:ascii="Calibri" w:eastAsia="Times New Roman" w:hAnsi="Calibri" w:cs="Calibri"/>
                <w:color w:val="000000"/>
              </w:rPr>
            </w:pPr>
            <w:ins w:id="14606" w:author="Arjan Kloosterboer" w:date="2017-09-20T01:04:00Z">
              <w:r>
                <w:rPr>
                  <w:rFonts w:ascii="Calibri" w:eastAsia="Times New Roman" w:hAnsi="Calibri" w:cs="Calibri"/>
                  <w:color w:val="000000"/>
                </w:rPr>
                <w:t>1 september 2017</w:t>
              </w:r>
            </w:ins>
          </w:p>
        </w:tc>
      </w:tr>
      <w:tr w:rsidR="00BE528D" w14:paraId="022AB8B9" w14:textId="77777777" w:rsidTr="00BE528D">
        <w:trPr>
          <w:ins w:id="14607"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05B1B515" w14:textId="77777777" w:rsidR="00BE528D" w:rsidRDefault="00BE528D" w:rsidP="00BE528D">
            <w:pPr>
              <w:spacing w:after="0"/>
              <w:rPr>
                <w:ins w:id="14608" w:author="Arjan Kloosterboer" w:date="2017-09-20T01:04:00Z"/>
                <w:rFonts w:ascii="Calibri" w:eastAsia="Times New Roman" w:hAnsi="Calibri" w:cs="Calibri"/>
                <w:color w:val="000000"/>
              </w:rPr>
            </w:pPr>
            <w:ins w:id="14609" w:author="Arjan Kloosterboer" w:date="2017-09-20T01:04:00Z">
              <w:r>
                <w:rPr>
                  <w:rFonts w:ascii="Calibri" w:eastAsia="Times New Roman" w:hAnsi="Calibri" w:cs="Calibri"/>
                  <w:b/>
                  <w:bCs/>
                  <w:color w:val="000000"/>
                </w:rPr>
                <w:t xml:space="preserve">Formaat </w:t>
              </w:r>
            </w:ins>
          </w:p>
        </w:tc>
        <w:tc>
          <w:tcPr>
            <w:tcW w:w="5670" w:type="dxa"/>
            <w:tcBorders>
              <w:top w:val="nil"/>
              <w:left w:val="nil"/>
              <w:bottom w:val="nil"/>
              <w:right w:val="nil"/>
            </w:tcBorders>
            <w:tcMar>
              <w:top w:w="0" w:type="dxa"/>
              <w:left w:w="60" w:type="dxa"/>
              <w:bottom w:w="0" w:type="dxa"/>
              <w:right w:w="60" w:type="dxa"/>
            </w:tcMar>
          </w:tcPr>
          <w:p w14:paraId="0D7CA74C" w14:textId="77777777" w:rsidR="00BE528D" w:rsidRDefault="00BE528D" w:rsidP="00BE528D">
            <w:pPr>
              <w:spacing w:after="0"/>
              <w:rPr>
                <w:ins w:id="14610" w:author="Arjan Kloosterboer" w:date="2017-09-20T01:04:00Z"/>
                <w:rFonts w:ascii="Calibri" w:eastAsia="Times New Roman" w:hAnsi="Calibri" w:cs="Calibri"/>
                <w:color w:val="000000"/>
              </w:rPr>
            </w:pPr>
            <w:ins w:id="14611" w:author="Arjan Kloosterboer" w:date="2017-09-20T01:04:00Z">
              <w:r>
                <w:rPr>
                  <w:rFonts w:ascii="Calibri" w:eastAsia="Times New Roman" w:hAnsi="Calibri" w:cs="Calibri"/>
                  <w:color w:val="000000"/>
                </w:rPr>
                <w:t>DATUM</w:t>
              </w:r>
            </w:ins>
          </w:p>
        </w:tc>
      </w:tr>
      <w:tr w:rsidR="00BE528D" w14:paraId="2C8323B0" w14:textId="77777777" w:rsidTr="00BE528D">
        <w:trPr>
          <w:ins w:id="14612"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3BFD47D5" w14:textId="77777777" w:rsidR="00BE528D" w:rsidRDefault="00BE528D" w:rsidP="00BE528D">
            <w:pPr>
              <w:spacing w:after="0"/>
              <w:rPr>
                <w:ins w:id="14613" w:author="Arjan Kloosterboer" w:date="2017-09-20T01:04:00Z"/>
                <w:rFonts w:ascii="Calibri" w:eastAsia="Times New Roman" w:hAnsi="Calibri" w:cs="Calibri"/>
                <w:color w:val="000000"/>
              </w:rPr>
            </w:pPr>
            <w:ins w:id="14614" w:author="Arjan Kloosterboer" w:date="2017-09-20T01:04:00Z">
              <w:r>
                <w:rPr>
                  <w:rFonts w:ascii="Calibri" w:eastAsia="Times New Roman" w:hAnsi="Calibri" w:cs="Calibri"/>
                  <w:b/>
                  <w:bCs/>
                  <w:color w:val="000000"/>
                </w:rPr>
                <w:t>Waardenverzameling</w:t>
              </w:r>
            </w:ins>
          </w:p>
        </w:tc>
        <w:tc>
          <w:tcPr>
            <w:tcW w:w="5670" w:type="dxa"/>
            <w:tcBorders>
              <w:top w:val="nil"/>
              <w:left w:val="nil"/>
              <w:bottom w:val="nil"/>
              <w:right w:val="nil"/>
            </w:tcBorders>
            <w:tcMar>
              <w:top w:w="0" w:type="dxa"/>
              <w:left w:w="60" w:type="dxa"/>
              <w:bottom w:w="0" w:type="dxa"/>
              <w:right w:w="60" w:type="dxa"/>
            </w:tcMar>
          </w:tcPr>
          <w:p w14:paraId="7EB979D0" w14:textId="77777777" w:rsidR="00BE528D" w:rsidRDefault="00BE528D" w:rsidP="00BE528D">
            <w:pPr>
              <w:spacing w:after="0"/>
              <w:rPr>
                <w:ins w:id="14615" w:author="Arjan Kloosterboer" w:date="2017-09-20T01:04:00Z"/>
                <w:rFonts w:ascii="Calibri" w:eastAsia="Times New Roman" w:hAnsi="Calibri" w:cs="Calibri"/>
                <w:color w:val="000000"/>
              </w:rPr>
            </w:pPr>
          </w:p>
        </w:tc>
      </w:tr>
      <w:tr w:rsidR="00BE528D" w14:paraId="350F0B1E" w14:textId="77777777" w:rsidTr="00BE528D">
        <w:trPr>
          <w:ins w:id="14616"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3DFCEBFB" w14:textId="77777777" w:rsidR="00BE528D" w:rsidRDefault="00BE528D" w:rsidP="00BE528D">
            <w:pPr>
              <w:spacing w:after="0"/>
              <w:rPr>
                <w:ins w:id="14617" w:author="Arjan Kloosterboer" w:date="2017-09-20T01:04:00Z"/>
                <w:rFonts w:ascii="Calibri" w:eastAsia="Times New Roman" w:hAnsi="Calibri" w:cs="Calibri"/>
                <w:b/>
                <w:bCs/>
                <w:color w:val="000000"/>
              </w:rPr>
            </w:pPr>
            <w:ins w:id="14618" w:author="Arjan Kloosterboer" w:date="2017-09-20T01:04:00Z">
              <w:r>
                <w:rPr>
                  <w:rFonts w:ascii="Calibri" w:eastAsia="Times New Roman" w:hAnsi="Calibri" w:cs="Calibri"/>
                  <w:b/>
                  <w:bCs/>
                  <w:color w:val="000000"/>
                </w:rPr>
                <w:t xml:space="preserve">Indicatie </w:t>
              </w:r>
              <w:r>
                <w:rPr>
                  <w:rFonts w:ascii="Calibri" w:eastAsia="Times New Roman" w:hAnsi="Calibri" w:cs="Calibri"/>
                  <w:b/>
                  <w:bCs/>
                  <w:color w:val="000000"/>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2AF5DC3E" w14:textId="77777777" w:rsidR="00BE528D" w:rsidRDefault="00BE528D" w:rsidP="00BE528D">
            <w:pPr>
              <w:spacing w:after="0"/>
              <w:rPr>
                <w:ins w:id="14619" w:author="Arjan Kloosterboer" w:date="2017-09-20T01:04:00Z"/>
                <w:rFonts w:ascii="Calibri" w:eastAsia="Times New Roman" w:hAnsi="Calibri" w:cs="Calibri"/>
                <w:color w:val="000000"/>
              </w:rPr>
            </w:pPr>
            <w:ins w:id="14620" w:author="Arjan Kloosterboer" w:date="2017-09-20T01:04:00Z">
              <w:r>
                <w:rPr>
                  <w:rFonts w:ascii="Calibri" w:eastAsia="Times New Roman" w:hAnsi="Calibri" w:cs="Calibri"/>
                  <w:color w:val="000000"/>
                </w:rPr>
                <w:t>Nee</w:t>
              </w:r>
            </w:ins>
          </w:p>
        </w:tc>
      </w:tr>
      <w:tr w:rsidR="00BE528D" w14:paraId="160A473A" w14:textId="77777777" w:rsidTr="00BE528D">
        <w:trPr>
          <w:ins w:id="14621"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1D2A5A83" w14:textId="77777777" w:rsidR="00BE528D" w:rsidRDefault="00BE528D" w:rsidP="00BE528D">
            <w:pPr>
              <w:spacing w:after="0"/>
              <w:rPr>
                <w:ins w:id="14622" w:author="Arjan Kloosterboer" w:date="2017-09-20T01:04:00Z"/>
                <w:rFonts w:ascii="Calibri" w:eastAsia="Times New Roman" w:hAnsi="Calibri" w:cs="Calibri"/>
                <w:b/>
                <w:bCs/>
                <w:color w:val="000000"/>
              </w:rPr>
            </w:pPr>
            <w:ins w:id="14623" w:author="Arjan Kloosterboer" w:date="2017-09-20T01:04:00Z">
              <w:r>
                <w:rPr>
                  <w:rFonts w:ascii="Calibri" w:eastAsia="Times New Roman" w:hAnsi="Calibri" w:cs="Calibri"/>
                  <w:b/>
                  <w:bCs/>
                  <w:color w:val="000000"/>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7CDF1A8B" w14:textId="77777777" w:rsidR="00BE528D" w:rsidRDefault="00BE528D" w:rsidP="00BE528D">
            <w:pPr>
              <w:spacing w:after="0"/>
              <w:rPr>
                <w:ins w:id="14624" w:author="Arjan Kloosterboer" w:date="2017-09-20T01:04:00Z"/>
                <w:rFonts w:ascii="Calibri" w:eastAsia="Times New Roman" w:hAnsi="Calibri" w:cs="Calibri"/>
                <w:color w:val="000000"/>
              </w:rPr>
            </w:pPr>
            <w:ins w:id="14625" w:author="Arjan Kloosterboer" w:date="2017-09-20T01:04:00Z">
              <w:r>
                <w:rPr>
                  <w:rFonts w:ascii="Calibri" w:eastAsia="Times New Roman" w:hAnsi="Calibri" w:cs="Calibri"/>
                  <w:color w:val="000000"/>
                </w:rPr>
                <w:t>Ja</w:t>
              </w:r>
            </w:ins>
          </w:p>
        </w:tc>
      </w:tr>
      <w:tr w:rsidR="00BE528D" w14:paraId="68C87A4B" w14:textId="77777777" w:rsidTr="00BE528D">
        <w:trPr>
          <w:ins w:id="14626"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235B31F2" w14:textId="77777777" w:rsidR="00BE528D" w:rsidRDefault="00BE528D" w:rsidP="00BE528D">
            <w:pPr>
              <w:spacing w:after="0"/>
              <w:rPr>
                <w:ins w:id="14627" w:author="Arjan Kloosterboer" w:date="2017-09-20T01:04:00Z"/>
                <w:rFonts w:ascii="Calibri" w:eastAsia="Times New Roman" w:hAnsi="Calibri" w:cs="Calibri"/>
                <w:b/>
                <w:bCs/>
                <w:color w:val="000000"/>
              </w:rPr>
            </w:pPr>
            <w:ins w:id="14628" w:author="Arjan Kloosterboer" w:date="2017-09-20T01:04:00Z">
              <w:r>
                <w:rPr>
                  <w:rFonts w:ascii="Calibri" w:eastAsia="Times New Roman" w:hAnsi="Calibri" w:cs="Calibri"/>
                  <w:b/>
                  <w:bCs/>
                  <w:color w:val="000000"/>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7C97DB64" w14:textId="77777777" w:rsidR="00BE528D" w:rsidRDefault="00BE528D" w:rsidP="00BE528D">
            <w:pPr>
              <w:spacing w:after="0"/>
              <w:rPr>
                <w:ins w:id="14629" w:author="Arjan Kloosterboer" w:date="2017-09-20T01:04:00Z"/>
                <w:rFonts w:ascii="Calibri" w:eastAsia="Times New Roman" w:hAnsi="Calibri" w:cs="Calibri"/>
                <w:color w:val="000000"/>
              </w:rPr>
            </w:pPr>
            <w:ins w:id="14630" w:author="Arjan Kloosterboer" w:date="2017-09-20T01:04:00Z">
              <w:r>
                <w:rPr>
                  <w:rFonts w:ascii="Calibri" w:eastAsia="Times New Roman" w:hAnsi="Calibri" w:cs="Calibri"/>
                  <w:color w:val="000000"/>
                </w:rPr>
                <w:t>Nee</w:t>
              </w:r>
            </w:ins>
          </w:p>
        </w:tc>
      </w:tr>
      <w:tr w:rsidR="00BE528D" w14:paraId="67E89082" w14:textId="77777777" w:rsidTr="00BE528D">
        <w:trPr>
          <w:ins w:id="14631"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6E088FE5" w14:textId="77777777" w:rsidR="00BE528D" w:rsidRDefault="00BE528D" w:rsidP="00BE528D">
            <w:pPr>
              <w:spacing w:after="0"/>
              <w:rPr>
                <w:ins w:id="14632" w:author="Arjan Kloosterboer" w:date="2017-09-20T01:04:00Z"/>
                <w:rFonts w:ascii="Calibri" w:eastAsia="Times New Roman" w:hAnsi="Calibri" w:cs="Calibri"/>
                <w:b/>
                <w:bCs/>
                <w:color w:val="000000"/>
              </w:rPr>
            </w:pPr>
            <w:ins w:id="14633" w:author="Arjan Kloosterboer" w:date="2017-09-20T01:04:00Z">
              <w:r>
                <w:rPr>
                  <w:rFonts w:ascii="Calibri" w:eastAsia="Times New Roman" w:hAnsi="Calibri" w:cs="Calibri"/>
                  <w:b/>
                  <w:bCs/>
                  <w:color w:val="000000"/>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59853FAC" w14:textId="77777777" w:rsidR="00BE528D" w:rsidRDefault="00BE528D" w:rsidP="00BE528D">
            <w:pPr>
              <w:spacing w:after="0"/>
              <w:rPr>
                <w:ins w:id="14634" w:author="Arjan Kloosterboer" w:date="2017-09-20T01:04:00Z"/>
                <w:rFonts w:ascii="Calibri" w:eastAsia="Times New Roman" w:hAnsi="Calibri" w:cs="Calibri"/>
                <w:color w:val="000000"/>
              </w:rPr>
            </w:pPr>
            <w:ins w:id="14635" w:author="Arjan Kloosterboer" w:date="2017-09-20T01:04:00Z">
              <w:r>
                <w:rPr>
                  <w:rFonts w:ascii="Calibri" w:eastAsia="Times New Roman" w:hAnsi="Calibri" w:cs="Calibri"/>
                  <w:color w:val="000000"/>
                </w:rPr>
                <w:t>Nee</w:t>
              </w:r>
            </w:ins>
          </w:p>
        </w:tc>
      </w:tr>
      <w:tr w:rsidR="00BE528D" w14:paraId="6A30C7E8" w14:textId="77777777" w:rsidTr="00BE528D">
        <w:trPr>
          <w:ins w:id="14636"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5FFCC210" w14:textId="77777777" w:rsidR="00BE528D" w:rsidRDefault="00BE528D" w:rsidP="00BE528D">
            <w:pPr>
              <w:spacing w:after="0"/>
              <w:rPr>
                <w:ins w:id="14637" w:author="Arjan Kloosterboer" w:date="2017-09-20T01:04:00Z"/>
                <w:rFonts w:ascii="Calibri" w:eastAsia="Times New Roman" w:hAnsi="Calibri" w:cs="Calibri"/>
                <w:color w:val="000000"/>
              </w:rPr>
            </w:pPr>
            <w:ins w:id="14638" w:author="Arjan Kloosterboer" w:date="2017-09-20T01:04:00Z">
              <w:r>
                <w:rPr>
                  <w:rFonts w:ascii="Calibri" w:eastAsia="Times New Roman" w:hAnsi="Calibri" w:cs="Calibri"/>
                  <w:b/>
                  <w:bCs/>
                  <w:color w:val="000000"/>
                </w:rPr>
                <w:t>Indicatie kardinaliteit</w:t>
              </w:r>
            </w:ins>
          </w:p>
        </w:tc>
        <w:tc>
          <w:tcPr>
            <w:tcW w:w="5670" w:type="dxa"/>
            <w:tcBorders>
              <w:top w:val="nil"/>
              <w:left w:val="nil"/>
              <w:bottom w:val="nil"/>
              <w:right w:val="nil"/>
            </w:tcBorders>
            <w:tcMar>
              <w:top w:w="0" w:type="dxa"/>
              <w:left w:w="60" w:type="dxa"/>
              <w:bottom w:w="0" w:type="dxa"/>
              <w:right w:w="60" w:type="dxa"/>
            </w:tcMar>
          </w:tcPr>
          <w:p w14:paraId="7EADBCCC" w14:textId="77777777" w:rsidR="00BE528D" w:rsidRDefault="00BE528D" w:rsidP="00BE528D">
            <w:pPr>
              <w:spacing w:after="0"/>
              <w:rPr>
                <w:ins w:id="14639" w:author="Arjan Kloosterboer" w:date="2017-09-20T01:04:00Z"/>
                <w:rFonts w:ascii="Calibri" w:eastAsia="Times New Roman" w:hAnsi="Calibri" w:cs="Calibri"/>
                <w:color w:val="000000"/>
              </w:rPr>
            </w:pPr>
            <w:ins w:id="14640" w:author="Arjan Kloosterboer" w:date="2017-09-20T01:04:00Z">
              <w:r>
                <w:rPr>
                  <w:rFonts w:ascii="Calibri" w:eastAsia="Times New Roman" w:hAnsi="Calibri" w:cs="Calibri"/>
                  <w:color w:val="000000"/>
                </w:rPr>
                <w:t>0 - 1</w:t>
              </w:r>
            </w:ins>
          </w:p>
        </w:tc>
      </w:tr>
      <w:tr w:rsidR="00BE528D" w14:paraId="389E66B0" w14:textId="77777777" w:rsidTr="00BE528D">
        <w:trPr>
          <w:ins w:id="14641"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6C71FB66" w14:textId="77777777" w:rsidR="00BE528D" w:rsidRDefault="00BE528D" w:rsidP="00BE528D">
            <w:pPr>
              <w:spacing w:after="0"/>
              <w:rPr>
                <w:ins w:id="14642" w:author="Arjan Kloosterboer" w:date="2017-09-20T01:04:00Z"/>
                <w:rFonts w:ascii="Calibri" w:eastAsia="Times New Roman" w:hAnsi="Calibri" w:cs="Calibri"/>
                <w:color w:val="000000"/>
              </w:rPr>
            </w:pPr>
            <w:ins w:id="14643" w:author="Arjan Kloosterboer" w:date="2017-09-20T01:04:00Z">
              <w:r>
                <w:rPr>
                  <w:rFonts w:ascii="Calibri" w:eastAsia="Times New Roman" w:hAnsi="Calibri" w:cs="Calibri"/>
                  <w:b/>
                  <w:bCs/>
                  <w:color w:val="000000"/>
                </w:rPr>
                <w:t>Indicatie authentiek</w:t>
              </w:r>
            </w:ins>
          </w:p>
        </w:tc>
        <w:tc>
          <w:tcPr>
            <w:tcW w:w="5670" w:type="dxa"/>
            <w:tcBorders>
              <w:top w:val="nil"/>
              <w:left w:val="nil"/>
              <w:bottom w:val="nil"/>
              <w:right w:val="nil"/>
            </w:tcBorders>
            <w:tcMar>
              <w:top w:w="0" w:type="dxa"/>
              <w:left w:w="60" w:type="dxa"/>
              <w:bottom w:w="0" w:type="dxa"/>
              <w:right w:w="60" w:type="dxa"/>
            </w:tcMar>
          </w:tcPr>
          <w:p w14:paraId="6BC67C60" w14:textId="77777777" w:rsidR="00BE528D" w:rsidRDefault="00BE528D" w:rsidP="00BE528D">
            <w:pPr>
              <w:spacing w:after="0"/>
              <w:rPr>
                <w:ins w:id="14644" w:author="Arjan Kloosterboer" w:date="2017-09-20T01:04:00Z"/>
                <w:rFonts w:ascii="Calibri" w:eastAsia="Times New Roman" w:hAnsi="Calibri" w:cs="Calibri"/>
                <w:color w:val="000000"/>
              </w:rPr>
            </w:pPr>
            <w:ins w:id="14645" w:author="Arjan Kloosterboer" w:date="2017-09-20T01:04:00Z">
              <w:r>
                <w:rPr>
                  <w:rFonts w:ascii="Calibri" w:eastAsia="Times New Roman" w:hAnsi="Calibri" w:cs="Calibri"/>
                  <w:color w:val="000000"/>
                </w:rPr>
                <w:t>Gemeentelijk kerngegeven</w:t>
              </w:r>
            </w:ins>
          </w:p>
        </w:tc>
      </w:tr>
      <w:tr w:rsidR="00BE528D" w:rsidRPr="00AE1A91" w14:paraId="326C5A2C" w14:textId="77777777" w:rsidTr="00BE528D">
        <w:trPr>
          <w:ins w:id="14646"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2FD63280" w14:textId="77777777" w:rsidR="00BE528D" w:rsidRDefault="00BE528D" w:rsidP="00BE528D">
            <w:pPr>
              <w:spacing w:after="0"/>
              <w:rPr>
                <w:ins w:id="14647" w:author="Arjan Kloosterboer" w:date="2017-09-20T01:04:00Z"/>
                <w:rFonts w:ascii="Calibri" w:eastAsia="Times New Roman" w:hAnsi="Calibri" w:cs="Calibri"/>
                <w:color w:val="000000"/>
              </w:rPr>
            </w:pPr>
            <w:ins w:id="14648" w:author="Arjan Kloosterboer" w:date="2017-09-20T01:04:00Z">
              <w:r>
                <w:rPr>
                  <w:rFonts w:ascii="Calibri" w:eastAsia="Times New Roman" w:hAnsi="Calibri" w:cs="Calibri"/>
                  <w:b/>
                  <w:bCs/>
                  <w:color w:val="000000"/>
                </w:rPr>
                <w:t xml:space="preserve">Regels </w:t>
              </w:r>
            </w:ins>
          </w:p>
        </w:tc>
        <w:tc>
          <w:tcPr>
            <w:tcW w:w="5670" w:type="dxa"/>
            <w:tcBorders>
              <w:top w:val="nil"/>
              <w:left w:val="nil"/>
              <w:bottom w:val="nil"/>
              <w:right w:val="nil"/>
            </w:tcBorders>
            <w:tcMar>
              <w:top w:w="0" w:type="dxa"/>
              <w:left w:w="60" w:type="dxa"/>
              <w:bottom w:w="0" w:type="dxa"/>
              <w:right w:w="60" w:type="dxa"/>
            </w:tcMar>
          </w:tcPr>
          <w:p w14:paraId="475C13B1" w14:textId="77777777" w:rsidR="00BE528D" w:rsidRPr="00BE528D" w:rsidRDefault="00BE528D" w:rsidP="00BE528D">
            <w:pPr>
              <w:spacing w:after="0"/>
              <w:rPr>
                <w:ins w:id="14649" w:author="Arjan Kloosterboer" w:date="2017-09-20T01:04:00Z"/>
                <w:rFonts w:ascii="Calibri" w:eastAsia="Times New Roman" w:hAnsi="Calibri" w:cs="Calibri"/>
                <w:color w:val="000000"/>
                <w:lang w:val="nl-NL"/>
              </w:rPr>
            </w:pPr>
            <w:ins w:id="14650" w:author="Arjan Kloosterboer" w:date="2017-09-20T01:04:00Z">
              <w:r w:rsidRPr="00BE528D">
                <w:rPr>
                  <w:rFonts w:ascii="Calibri" w:eastAsia="Times New Roman" w:hAnsi="Calibri" w:cs="Calibri"/>
                  <w:color w:val="000000"/>
                  <w:lang w:val="nl-NL"/>
                </w:rPr>
                <w:t>1) Indien van een waarde voorzien, dient die datum te liggen voor de datum van de attribuutsoort Archiefactiedatum van de gerelateerde ZAAK.</w:t>
              </w:r>
            </w:ins>
          </w:p>
        </w:tc>
      </w:tr>
      <w:tr w:rsidR="00BE528D" w14:paraId="0F170C5F" w14:textId="77777777" w:rsidTr="00BE528D">
        <w:trPr>
          <w:ins w:id="14651" w:author="Arjan Kloosterboer" w:date="2017-09-20T01:04:00Z"/>
        </w:trPr>
        <w:tc>
          <w:tcPr>
            <w:tcW w:w="9360" w:type="dxa"/>
            <w:gridSpan w:val="3"/>
            <w:tcBorders>
              <w:top w:val="nil"/>
              <w:left w:val="nil"/>
              <w:bottom w:val="nil"/>
              <w:right w:val="nil"/>
            </w:tcBorders>
            <w:tcMar>
              <w:top w:w="0" w:type="dxa"/>
              <w:left w:w="60" w:type="dxa"/>
              <w:bottom w:w="0" w:type="dxa"/>
              <w:right w:w="60" w:type="dxa"/>
            </w:tcMar>
          </w:tcPr>
          <w:p w14:paraId="01CC20E8" w14:textId="77777777" w:rsidR="00BE528D" w:rsidRDefault="00BE528D" w:rsidP="00BE528D">
            <w:pPr>
              <w:spacing w:after="0"/>
              <w:rPr>
                <w:ins w:id="14652" w:author="Arjan Kloosterboer" w:date="2017-09-20T01:04:00Z"/>
                <w:rFonts w:ascii="Calibri" w:eastAsia="Times New Roman" w:hAnsi="Calibri" w:cs="Calibri"/>
                <w:color w:val="0F0F0F"/>
              </w:rPr>
            </w:pPr>
            <w:ins w:id="14653" w:author="Arjan Kloosterboer" w:date="2017-09-20T01:04:00Z">
              <w:r>
                <w:rPr>
                  <w:rFonts w:ascii="Calibri" w:eastAsia="Times New Roman" w:hAnsi="Calibri" w:cs="Calibri"/>
                  <w:b/>
                  <w:bCs/>
                  <w:color w:val="0F0F0F"/>
                </w:rPr>
                <w:t>Toelichting</w:t>
              </w:r>
            </w:ins>
          </w:p>
        </w:tc>
      </w:tr>
      <w:tr w:rsidR="00BE528D" w:rsidRPr="00AE1A91" w14:paraId="67391BDE" w14:textId="77777777" w:rsidTr="00BE528D">
        <w:trPr>
          <w:ins w:id="14654" w:author="Arjan Kloosterboer" w:date="2017-09-20T01:04:00Z"/>
        </w:trPr>
        <w:tc>
          <w:tcPr>
            <w:tcW w:w="450" w:type="dxa"/>
            <w:tcBorders>
              <w:top w:val="nil"/>
              <w:left w:val="nil"/>
              <w:bottom w:val="nil"/>
              <w:right w:val="nil"/>
            </w:tcBorders>
            <w:tcMar>
              <w:top w:w="0" w:type="dxa"/>
              <w:left w:w="60" w:type="dxa"/>
              <w:bottom w:w="0" w:type="dxa"/>
              <w:right w:w="60" w:type="dxa"/>
            </w:tcMar>
          </w:tcPr>
          <w:p w14:paraId="024252D0" w14:textId="77777777" w:rsidR="00BE528D" w:rsidRDefault="00BE528D" w:rsidP="00BE528D">
            <w:pPr>
              <w:spacing w:after="0"/>
              <w:rPr>
                <w:ins w:id="14655" w:author="Arjan Kloosterboer" w:date="2017-09-20T01:04:00Z"/>
                <w:rFonts w:ascii="Calibri" w:eastAsia="Times New Roman" w:hAnsi="Calibri" w:cs="Calibri"/>
                <w:b/>
                <w:bCs/>
                <w:color w:val="0F0F0F"/>
              </w:rPr>
            </w:pPr>
          </w:p>
        </w:tc>
        <w:tc>
          <w:tcPr>
            <w:tcW w:w="8910" w:type="dxa"/>
            <w:gridSpan w:val="2"/>
            <w:tcBorders>
              <w:top w:val="nil"/>
              <w:left w:val="nil"/>
              <w:bottom w:val="nil"/>
              <w:right w:val="nil"/>
            </w:tcBorders>
            <w:tcMar>
              <w:top w:w="0" w:type="dxa"/>
              <w:left w:w="60" w:type="dxa"/>
              <w:bottom w:w="0" w:type="dxa"/>
              <w:right w:w="60" w:type="dxa"/>
            </w:tcMar>
          </w:tcPr>
          <w:p w14:paraId="456FA5D1" w14:textId="77777777" w:rsidR="00BE528D" w:rsidRPr="00BE528D" w:rsidRDefault="00BE528D" w:rsidP="00BE528D">
            <w:pPr>
              <w:spacing w:after="0"/>
              <w:rPr>
                <w:ins w:id="14656" w:author="Arjan Kloosterboer" w:date="2017-09-20T01:04:00Z"/>
                <w:rFonts w:ascii="Calibri" w:eastAsia="Times New Roman" w:hAnsi="Calibri" w:cs="Calibri"/>
                <w:color w:val="0F0F0F"/>
                <w:lang w:val="nl-NL"/>
              </w:rPr>
            </w:pPr>
            <w:ins w:id="14657" w:author="Arjan Kloosterboer" w:date="2017-09-20T01:04:00Z">
              <w:r w:rsidRPr="00BE528D">
                <w:rPr>
                  <w:rFonts w:ascii="Calibri" w:eastAsia="Times New Roman" w:hAnsi="Calibri" w:cs="Calibri"/>
                  <w:color w:val="0F0F0F"/>
                  <w:lang w:val="nl-NL"/>
                </w:rPr>
                <w:t>De vernietiging of overbrenging van de zaak met al haar gegevens en informatieobjecten vindt plaats op de datumwaarde van de attribuutsoort Archiefactiedatum van de gerelateerde zaak. Om redenen van privacy of anderszins kan het van belang zijn om bepaald informatieobjecten eerder uit het zaakdossier te verwijderen (en te vernietigen indien het informatieobject daarna van geen enkele zaakdossier meer deel uit maakt). Voor informatieobjecten waarvoor dit geldt, wordt met deze attribuutsoort de vernietigingsdatum vastgelegd. Dit wordt ontleend aan de relatiesoort 'RESULTAATTYPE bepaalt afwijkende vernietigingstermijn van ZAAK-INFORMATIEOBJECT-TYPE' in een ImZTC-conforme zaaktypecatalogus.</w:t>
              </w:r>
            </w:ins>
          </w:p>
        </w:tc>
      </w:tr>
    </w:tbl>
    <w:p w14:paraId="29B86704" w14:textId="77777777" w:rsidR="00BE528D" w:rsidRDefault="00BE528D" w:rsidP="00BE528D">
      <w:pPr>
        <w:rPr>
          <w:rFonts w:eastAsia="Times New Roman"/>
          <w:lang w:val="nl-NL"/>
        </w:rPr>
      </w:pPr>
    </w:p>
    <w:p w14:paraId="7389AC0D" w14:textId="352F164C" w:rsidR="002517B3" w:rsidRPr="00BE528D" w:rsidRDefault="00BE528D" w:rsidP="00BE528D">
      <w:pPr>
        <w:widowControl w:val="0"/>
        <w:autoSpaceDE w:val="0"/>
        <w:autoSpaceDN w:val="0"/>
        <w:adjustRightInd w:val="0"/>
        <w:spacing w:before="240" w:after="60" w:line="240" w:lineRule="auto"/>
        <w:outlineLvl w:val="3"/>
        <w:rPr>
          <w:rFonts w:ascii="Arial" w:eastAsia="Times New Roman" w:hAnsi="Arial" w:cs="Arial"/>
          <w:b/>
          <w:color w:val="004080"/>
          <w:sz w:val="24"/>
          <w:szCs w:val="24"/>
          <w:lang w:val="nl-NL" w:eastAsia="nl-NL"/>
        </w:rPr>
      </w:pPr>
      <w:r w:rsidRPr="00BE528D">
        <w:rPr>
          <w:rFonts w:ascii="Arial" w:eastAsia="Times New Roman" w:hAnsi="Arial" w:cs="Arial"/>
          <w:b/>
          <w:bCs/>
          <w:color w:val="004080"/>
          <w:sz w:val="24"/>
          <w:szCs w:val="24"/>
          <w:lang w:val="nl-NL"/>
        </w:rPr>
        <w:t>«</w:t>
      </w:r>
      <w:r w:rsidRPr="00C13AFC">
        <w:rPr>
          <w:rFonts w:ascii="Arial" w:hAnsi="Arial" w:cs="Arial"/>
          <w:sz w:val="20"/>
          <w:szCs w:val="24"/>
          <w:lang w:val="en-AU" w:eastAsia="nl-NL"/>
        </w:rPr>
        <w:fldChar w:fldCharType="begin" w:fldLock="1"/>
      </w:r>
      <w:r w:rsidRPr="00BE528D">
        <w:rPr>
          <w:rFonts w:ascii="Arial" w:hAnsi="Arial" w:cs="Arial"/>
          <w:sz w:val="20"/>
          <w:szCs w:val="24"/>
          <w:lang w:val="nl-NL" w:eastAsia="nl-NL"/>
        </w:rPr>
        <w:instrText xml:space="preserve">MERGEFIELD </w:instrText>
      </w:r>
      <w:r w:rsidRPr="00BE528D">
        <w:rPr>
          <w:rFonts w:ascii="Arial" w:eastAsia="Times New Roman" w:hAnsi="Arial" w:cs="Arial"/>
          <w:b/>
          <w:color w:val="004080"/>
          <w:sz w:val="24"/>
          <w:szCs w:val="24"/>
          <w:lang w:val="nl-NL" w:eastAsia="nl-NL"/>
        </w:rPr>
        <w:instrText>Att.Stereotype</w:instrText>
      </w:r>
      <w:r w:rsidRPr="00C13AFC">
        <w:rPr>
          <w:rFonts w:ascii="Arial" w:hAnsi="Arial" w:cs="Arial"/>
          <w:sz w:val="20"/>
          <w:szCs w:val="24"/>
          <w:lang w:val="en-AU" w:eastAsia="nl-NL"/>
        </w:rPr>
        <w:fldChar w:fldCharType="separate"/>
      </w:r>
      <w:r w:rsidRPr="00BE528D">
        <w:rPr>
          <w:rFonts w:ascii="Arial" w:eastAsia="Times New Roman" w:hAnsi="Arial" w:cs="Arial"/>
          <w:b/>
          <w:color w:val="004080"/>
          <w:sz w:val="24"/>
          <w:szCs w:val="24"/>
          <w:lang w:val="nl-NL" w:eastAsia="nl-NL"/>
        </w:rPr>
        <w:t>Relatiesoort</w:t>
      </w:r>
      <w:r w:rsidRPr="00C13AFC">
        <w:rPr>
          <w:rFonts w:ascii="Arial" w:hAnsi="Arial" w:cs="Arial"/>
          <w:sz w:val="20"/>
          <w:szCs w:val="24"/>
          <w:lang w:val="en-AU" w:eastAsia="nl-NL"/>
        </w:rPr>
        <w:fldChar w:fldCharType="end"/>
      </w:r>
      <w:r w:rsidRPr="00BE528D">
        <w:rPr>
          <w:rFonts w:ascii="Arial" w:eastAsia="Times New Roman" w:hAnsi="Arial" w:cs="Arial"/>
          <w:b/>
          <w:bCs/>
          <w:color w:val="004080"/>
          <w:sz w:val="24"/>
          <w:szCs w:val="24"/>
          <w:lang w:val="nl-NL"/>
        </w:rPr>
        <w:t>»</w:t>
      </w:r>
      <w:r w:rsidRPr="00BE528D">
        <w:rPr>
          <w:rFonts w:ascii="Arial" w:eastAsia="Times New Roman" w:hAnsi="Arial" w:cs="Arial"/>
          <w:b/>
          <w:color w:val="004080"/>
          <w:sz w:val="24"/>
          <w:szCs w:val="24"/>
          <w:lang w:val="nl-NL" w:eastAsia="nl-NL"/>
        </w:rPr>
        <w:t xml:space="preserve"> ZAAK-INFORMATIEOBJECT is relevant voor STATUS</w:t>
      </w:r>
    </w:p>
    <w:tbl>
      <w:tblPr>
        <w:tblW w:w="9360" w:type="dxa"/>
        <w:tblInd w:w="60" w:type="dxa"/>
        <w:tblLayout w:type="fixed"/>
        <w:tblCellMar>
          <w:left w:w="60" w:type="dxa"/>
          <w:right w:w="60" w:type="dxa"/>
        </w:tblCellMar>
        <w:tblLook w:val="0000" w:firstRow="0" w:lastRow="0" w:firstColumn="0" w:lastColumn="0" w:noHBand="0" w:noVBand="0"/>
      </w:tblPr>
      <w:tblGrid>
        <w:gridCol w:w="3690"/>
        <w:gridCol w:w="5670"/>
      </w:tblGrid>
      <w:tr w:rsidR="002517B3" w:rsidRPr="00AE1A91" w14:paraId="5D0112D1" w14:textId="77777777" w:rsidTr="00AB019F">
        <w:trPr>
          <w:trHeight w:val="230"/>
        </w:trPr>
        <w:tc>
          <w:tcPr>
            <w:tcW w:w="3690" w:type="dxa"/>
            <w:tcBorders>
              <w:top w:val="single" w:sz="4" w:space="0" w:color="auto"/>
              <w:left w:val="nil"/>
              <w:bottom w:val="nil"/>
              <w:right w:val="nil"/>
            </w:tcBorders>
          </w:tcPr>
          <w:p w14:paraId="039A608B"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Naam relatiesoort</w:t>
            </w:r>
          </w:p>
        </w:tc>
        <w:tc>
          <w:tcPr>
            <w:tcW w:w="5670" w:type="dxa"/>
            <w:tcBorders>
              <w:top w:val="single" w:sz="4" w:space="0" w:color="auto"/>
              <w:left w:val="nil"/>
              <w:bottom w:val="nil"/>
              <w:right w:val="nil"/>
            </w:tcBorders>
          </w:tcPr>
          <w:p w14:paraId="547664AD" w14:textId="77777777" w:rsidR="002517B3" w:rsidRPr="00DD0F4F" w:rsidRDefault="00BB768B" w:rsidP="00B7296C">
            <w:pPr>
              <w:autoSpaceDE w:val="0"/>
              <w:autoSpaceDN w:val="0"/>
              <w:adjustRightInd w:val="0"/>
              <w:spacing w:after="0" w:line="240" w:lineRule="auto"/>
              <w:rPr>
                <w:rFonts w:ascii="Arial" w:eastAsia="Times New Roman" w:hAnsi="Arial" w:cs="Arial"/>
                <w:color w:val="000000"/>
                <w:sz w:val="20"/>
                <w:szCs w:val="20"/>
                <w:lang w:val="nl-NL"/>
              </w:rPr>
            </w:pPr>
            <w:ins w:id="14658" w:author="Arjan" w:date="2013-07-02T14:13:00Z">
              <w:r w:rsidRPr="00DD0F4F">
                <w:rPr>
                  <w:rFonts w:ascii="Arial" w:hAnsi="Arial" w:cs="Arial"/>
                  <w:sz w:val="20"/>
                  <w:szCs w:val="20"/>
                  <w:lang w:val="nl-NL"/>
                </w:rPr>
                <w:t xml:space="preserve">ZAAK-INFORMATIEOBJECT </w:t>
              </w:r>
            </w:ins>
            <w:r w:rsidR="00DA5D93" w:rsidRPr="002517B3">
              <w:rPr>
                <w:rFonts w:ascii="Arial" w:hAnsi="Arial" w:cs="Arial"/>
                <w:sz w:val="20"/>
                <w:szCs w:val="20"/>
                <w:lang w:val="en-AU"/>
              </w:rPr>
              <w:fldChar w:fldCharType="begin" w:fldLock="1"/>
            </w:r>
            <w:r w:rsidR="002517B3" w:rsidRPr="00DD0F4F">
              <w:rPr>
                <w:rFonts w:ascii="Arial" w:hAnsi="Arial" w:cs="Arial"/>
                <w:sz w:val="20"/>
                <w:szCs w:val="20"/>
                <w:lang w:val="nl-NL"/>
              </w:rPr>
              <w:instrText xml:space="preserve">MERGEFIELD </w:instrText>
            </w:r>
            <w:r w:rsidR="002517B3" w:rsidRPr="00DD0F4F">
              <w:rPr>
                <w:rFonts w:ascii="Arial" w:eastAsia="Times New Roman" w:hAnsi="Arial" w:cs="Arial"/>
                <w:color w:val="000000"/>
                <w:sz w:val="20"/>
                <w:szCs w:val="20"/>
                <w:lang w:val="nl-NL"/>
              </w:rPr>
              <w:instrText>Connector.Name</w:instrText>
            </w:r>
            <w:r w:rsidR="00DA5D93" w:rsidRPr="002517B3">
              <w:rPr>
                <w:rFonts w:ascii="Arial" w:hAnsi="Arial" w:cs="Arial"/>
                <w:sz w:val="20"/>
                <w:szCs w:val="20"/>
                <w:lang w:val="en-AU"/>
              </w:rPr>
              <w:fldChar w:fldCharType="separate"/>
            </w:r>
            <w:r w:rsidR="002517B3" w:rsidRPr="00DD0F4F">
              <w:rPr>
                <w:rFonts w:ascii="Arial" w:eastAsia="Times New Roman" w:hAnsi="Arial" w:cs="Arial"/>
                <w:color w:val="000000"/>
                <w:sz w:val="20"/>
                <w:szCs w:val="20"/>
                <w:lang w:val="nl-NL"/>
              </w:rPr>
              <w:t>is relevant voor</w:t>
            </w:r>
            <w:r w:rsidR="00DA5D93" w:rsidRPr="002517B3">
              <w:rPr>
                <w:rFonts w:ascii="Arial" w:hAnsi="Arial" w:cs="Arial"/>
                <w:sz w:val="20"/>
                <w:szCs w:val="20"/>
                <w:lang w:val="en-AU"/>
              </w:rPr>
              <w:fldChar w:fldCharType="end"/>
            </w:r>
          </w:p>
        </w:tc>
      </w:tr>
      <w:tr w:rsidR="002517B3" w:rsidRPr="00AE1A91" w14:paraId="68CF5BBF" w14:textId="77777777" w:rsidTr="002517B3">
        <w:tc>
          <w:tcPr>
            <w:tcW w:w="3690" w:type="dxa"/>
            <w:tcBorders>
              <w:top w:val="nil"/>
              <w:left w:val="nil"/>
              <w:bottom w:val="nil"/>
              <w:right w:val="nil"/>
            </w:tcBorders>
          </w:tcPr>
          <w:p w14:paraId="0D3BD131"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4AD5028B"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14:paraId="619D363B" w14:textId="77777777" w:rsidTr="002517B3">
        <w:tc>
          <w:tcPr>
            <w:tcW w:w="3690" w:type="dxa"/>
            <w:tcBorders>
              <w:top w:val="nil"/>
              <w:left w:val="nil"/>
              <w:bottom w:val="nil"/>
              <w:right w:val="nil"/>
            </w:tcBorders>
          </w:tcPr>
          <w:p w14:paraId="75FF92A3"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lastRenderedPageBreak/>
              <w:t>Gerelateerd objecttype</w:t>
            </w:r>
          </w:p>
          <w:p w14:paraId="68A978C4"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488AD34A" w14:textId="77777777" w:rsidR="002517B3" w:rsidRPr="002517B3" w:rsidRDefault="00DA5D9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Element.Name</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STATUS</w:t>
            </w:r>
            <w:r w:rsidRPr="002517B3">
              <w:rPr>
                <w:rFonts w:ascii="Arial" w:hAnsi="Arial" w:cs="Arial"/>
                <w:sz w:val="20"/>
                <w:szCs w:val="20"/>
                <w:lang w:val="en-AU"/>
              </w:rPr>
              <w:fldChar w:fldCharType="end"/>
            </w:r>
          </w:p>
          <w:p w14:paraId="10D8A0CB" w14:textId="77777777" w:rsidR="002517B3" w:rsidRPr="002517B3" w:rsidRDefault="00DA5D9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fldChar w:fldCharType="begin" w:fldLock="1"/>
            </w:r>
            <w:r w:rsidR="002517B3" w:rsidRPr="002517B3">
              <w:rPr>
                <w:rFonts w:ascii="Arial" w:eastAsia="Times New Roman" w:hAnsi="Arial" w:cs="Arial"/>
                <w:color w:val="000000"/>
                <w:sz w:val="20"/>
                <w:szCs w:val="20"/>
              </w:rPr>
              <w:instrText>MERGEFIELD ConnTarget.Cardinality</w:instrText>
            </w:r>
            <w:r w:rsidRPr="002517B3">
              <w:rPr>
                <w:rFonts w:ascii="Arial" w:eastAsia="Times New Roman" w:hAnsi="Arial" w:cs="Arial"/>
                <w:color w:val="000000"/>
                <w:sz w:val="20"/>
                <w:szCs w:val="20"/>
              </w:rPr>
              <w:fldChar w:fldCharType="separate"/>
            </w:r>
            <w:r w:rsidR="002517B3" w:rsidRPr="002517B3">
              <w:rPr>
                <w:rFonts w:ascii="Arial" w:eastAsia="Times New Roman" w:hAnsi="Arial" w:cs="Arial"/>
                <w:color w:val="000000"/>
                <w:sz w:val="20"/>
                <w:szCs w:val="20"/>
              </w:rPr>
              <w:t>0..1</w:t>
            </w:r>
            <w:r w:rsidRPr="002517B3">
              <w:rPr>
                <w:rFonts w:ascii="Arial" w:eastAsia="Times New Roman" w:hAnsi="Arial" w:cs="Arial"/>
                <w:color w:val="000000"/>
                <w:sz w:val="20"/>
                <w:szCs w:val="20"/>
              </w:rPr>
              <w:fldChar w:fldCharType="end"/>
            </w:r>
            <w:r w:rsidR="002517B3" w:rsidRPr="002517B3">
              <w:rPr>
                <w:rFonts w:ascii="Arial" w:eastAsia="Times New Roman" w:hAnsi="Arial" w:cs="Arial"/>
                <w:color w:val="000000"/>
                <w:sz w:val="20"/>
                <w:szCs w:val="20"/>
              </w:rPr>
              <w:t xml:space="preserve"> </w:t>
            </w:r>
          </w:p>
        </w:tc>
      </w:tr>
      <w:tr w:rsidR="002517B3" w:rsidRPr="002517B3" w14:paraId="53D96761" w14:textId="77777777" w:rsidTr="002517B3">
        <w:tc>
          <w:tcPr>
            <w:tcW w:w="3690" w:type="dxa"/>
            <w:tcBorders>
              <w:top w:val="nil"/>
              <w:left w:val="nil"/>
              <w:bottom w:val="nil"/>
              <w:right w:val="nil"/>
            </w:tcBorders>
          </w:tcPr>
          <w:p w14:paraId="67364EE5"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97DA2C0"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0A6F7248" w14:textId="77777777" w:rsidTr="002517B3">
        <w:tc>
          <w:tcPr>
            <w:tcW w:w="3690" w:type="dxa"/>
            <w:tcBorders>
              <w:top w:val="nil"/>
              <w:left w:val="nil"/>
              <w:bottom w:val="nil"/>
              <w:right w:val="nil"/>
            </w:tcBorders>
          </w:tcPr>
          <w:p w14:paraId="565FE6F4"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14:paraId="382BFC01"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KING</w:t>
            </w:r>
          </w:p>
        </w:tc>
      </w:tr>
      <w:tr w:rsidR="002517B3" w:rsidRPr="002517B3" w14:paraId="399B3289" w14:textId="77777777" w:rsidTr="002517B3">
        <w:trPr>
          <w:trHeight w:val="230"/>
        </w:trPr>
        <w:tc>
          <w:tcPr>
            <w:tcW w:w="3690" w:type="dxa"/>
            <w:tcBorders>
              <w:top w:val="nil"/>
              <w:left w:val="nil"/>
              <w:bottom w:val="nil"/>
              <w:right w:val="nil"/>
            </w:tcBorders>
          </w:tcPr>
          <w:p w14:paraId="707FE54E"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58CE788"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312CFDFA" w14:textId="77777777" w:rsidTr="002517B3">
        <w:trPr>
          <w:trHeight w:val="230"/>
        </w:trPr>
        <w:tc>
          <w:tcPr>
            <w:tcW w:w="3690" w:type="dxa"/>
            <w:tcBorders>
              <w:top w:val="nil"/>
              <w:left w:val="nil"/>
              <w:bottom w:val="nil"/>
              <w:right w:val="nil"/>
            </w:tcBorders>
          </w:tcPr>
          <w:p w14:paraId="11EE7B6D"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14:paraId="0501CD48"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14:paraId="0F7950A3" w14:textId="77777777" w:rsidTr="002517B3">
        <w:tc>
          <w:tcPr>
            <w:tcW w:w="3690" w:type="dxa"/>
            <w:tcBorders>
              <w:top w:val="nil"/>
              <w:left w:val="nil"/>
              <w:bottom w:val="nil"/>
              <w:right w:val="nil"/>
            </w:tcBorders>
          </w:tcPr>
          <w:p w14:paraId="261829DA"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80A555C"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BB768B" w:rsidRPr="00AE1A91" w14:paraId="59B64D34" w14:textId="77777777" w:rsidTr="002517B3">
        <w:tc>
          <w:tcPr>
            <w:tcW w:w="3690" w:type="dxa"/>
            <w:tcBorders>
              <w:top w:val="nil"/>
              <w:left w:val="nil"/>
              <w:bottom w:val="nil"/>
              <w:right w:val="nil"/>
            </w:tcBorders>
          </w:tcPr>
          <w:p w14:paraId="3C17491E" w14:textId="77777777" w:rsidR="00BB768B" w:rsidRPr="002517B3" w:rsidRDefault="00BB768B" w:rsidP="00B7296C">
            <w:pPr>
              <w:autoSpaceDE w:val="0"/>
              <w:autoSpaceDN w:val="0"/>
              <w:adjustRightInd w:val="0"/>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14:paraId="645CDDCF" w14:textId="77777777" w:rsidR="00BB768B" w:rsidRPr="00DD0F4F" w:rsidRDefault="00BB768B" w:rsidP="00BB768B">
            <w:pPr>
              <w:autoSpaceDE w:val="0"/>
              <w:autoSpaceDN w:val="0"/>
              <w:adjustRightInd w:val="0"/>
              <w:spacing w:after="0" w:line="240" w:lineRule="auto"/>
              <w:rPr>
                <w:rFonts w:ascii="Arial" w:eastAsia="Times New Roman" w:hAnsi="Arial" w:cs="Arial"/>
                <w:bCs/>
                <w:color w:val="000000"/>
                <w:sz w:val="20"/>
                <w:szCs w:val="20"/>
                <w:lang w:val="nl-NL"/>
              </w:rPr>
            </w:pPr>
            <w:r w:rsidRPr="00DD0F4F">
              <w:rPr>
                <w:rFonts w:ascii="Arial" w:eastAsia="Times New Roman" w:hAnsi="Arial" w:cs="Arial"/>
                <w:bCs/>
                <w:color w:val="000000"/>
                <w:sz w:val="20"/>
                <w:szCs w:val="20"/>
                <w:lang w:val="nl-NL"/>
              </w:rPr>
              <w:t>De bij de desbetreffende ZAAK behorende STATUS waarvoor het ZAAK</w:t>
            </w:r>
            <w:del w:id="14659" w:author="Arjan" w:date="2013-07-02T14:14:00Z">
              <w:r w:rsidRPr="00DD0F4F" w:rsidDel="00BB768B">
                <w:rPr>
                  <w:rFonts w:ascii="Arial" w:eastAsia="Times New Roman" w:hAnsi="Arial" w:cs="Arial"/>
                  <w:bCs/>
                  <w:color w:val="000000"/>
                  <w:sz w:val="20"/>
                  <w:szCs w:val="20"/>
                  <w:lang w:val="nl-NL"/>
                </w:rPr>
                <w:delText>DOCUMENT</w:delText>
              </w:r>
            </w:del>
            <w:ins w:id="14660" w:author="Arjan" w:date="2013-07-02T14:14:00Z">
              <w:r w:rsidRPr="00DD0F4F">
                <w:rPr>
                  <w:rFonts w:ascii="Arial" w:eastAsia="Times New Roman" w:hAnsi="Arial" w:cs="Arial"/>
                  <w:bCs/>
                  <w:color w:val="000000"/>
                  <w:sz w:val="20"/>
                  <w:szCs w:val="20"/>
                  <w:lang w:val="nl-NL"/>
                </w:rPr>
                <w:t>INFORMATIEOBJECT</w:t>
              </w:r>
            </w:ins>
            <w:r w:rsidRPr="00DD0F4F">
              <w:rPr>
                <w:rFonts w:ascii="Arial" w:eastAsia="Times New Roman" w:hAnsi="Arial" w:cs="Arial"/>
                <w:bCs/>
                <w:color w:val="000000"/>
                <w:sz w:val="20"/>
                <w:szCs w:val="20"/>
                <w:lang w:val="nl-NL"/>
              </w:rPr>
              <w:t xml:space="preserve"> relevant is (geweest) met het oog op het bereiken van die STATUS en/of de communicatie daarover.</w:t>
            </w:r>
          </w:p>
        </w:tc>
      </w:tr>
      <w:tr w:rsidR="00BB768B" w:rsidRPr="00AE1A91" w14:paraId="421D385E" w14:textId="77777777" w:rsidTr="002517B3">
        <w:tc>
          <w:tcPr>
            <w:tcW w:w="3690" w:type="dxa"/>
            <w:tcBorders>
              <w:top w:val="nil"/>
              <w:left w:val="nil"/>
              <w:bottom w:val="nil"/>
              <w:right w:val="nil"/>
            </w:tcBorders>
          </w:tcPr>
          <w:p w14:paraId="41BC9929" w14:textId="77777777" w:rsidR="00BB768B" w:rsidRPr="00DD0F4F" w:rsidRDefault="00BB768B"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7B4C887E" w14:textId="77777777" w:rsidR="00BB768B" w:rsidRPr="00DD0F4F" w:rsidRDefault="00BB768B"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14:paraId="2C8B5DFC" w14:textId="77777777" w:rsidTr="002517B3">
        <w:tc>
          <w:tcPr>
            <w:tcW w:w="3690" w:type="dxa"/>
            <w:tcBorders>
              <w:top w:val="nil"/>
              <w:left w:val="nil"/>
              <w:bottom w:val="nil"/>
              <w:right w:val="nil"/>
            </w:tcBorders>
          </w:tcPr>
          <w:p w14:paraId="76084BE1"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14:paraId="3753FFDC"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KING</w:t>
            </w:r>
          </w:p>
        </w:tc>
      </w:tr>
      <w:tr w:rsidR="002517B3" w:rsidRPr="002517B3" w14:paraId="1E389DD8" w14:textId="77777777" w:rsidTr="002517B3">
        <w:tc>
          <w:tcPr>
            <w:tcW w:w="3690" w:type="dxa"/>
            <w:tcBorders>
              <w:top w:val="nil"/>
              <w:left w:val="nil"/>
              <w:bottom w:val="nil"/>
              <w:right w:val="nil"/>
            </w:tcBorders>
          </w:tcPr>
          <w:p w14:paraId="79A155D3"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D667238"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3C47009D" w14:textId="77777777" w:rsidTr="002517B3">
        <w:tc>
          <w:tcPr>
            <w:tcW w:w="3690" w:type="dxa"/>
            <w:tcBorders>
              <w:top w:val="nil"/>
              <w:left w:val="nil"/>
              <w:bottom w:val="nil"/>
              <w:right w:val="nil"/>
            </w:tcBorders>
          </w:tcPr>
          <w:p w14:paraId="7D0C3697"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14:paraId="589737DD"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22-05-09</w:t>
            </w:r>
          </w:p>
        </w:tc>
      </w:tr>
      <w:tr w:rsidR="002517B3" w:rsidRPr="002517B3" w14:paraId="26895FBA" w14:textId="77777777" w:rsidTr="002517B3">
        <w:tc>
          <w:tcPr>
            <w:tcW w:w="3690" w:type="dxa"/>
            <w:tcBorders>
              <w:top w:val="nil"/>
              <w:left w:val="nil"/>
              <w:bottom w:val="nil"/>
              <w:right w:val="nil"/>
            </w:tcBorders>
          </w:tcPr>
          <w:p w14:paraId="0AEF4D06"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96A8552"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AE1A91" w14:paraId="0E81E253" w14:textId="77777777" w:rsidTr="002517B3">
        <w:tc>
          <w:tcPr>
            <w:tcW w:w="3690" w:type="dxa"/>
            <w:tcBorders>
              <w:top w:val="nil"/>
              <w:left w:val="nil"/>
              <w:bottom w:val="nil"/>
              <w:right w:val="nil"/>
            </w:tcBorders>
          </w:tcPr>
          <w:p w14:paraId="7F2A1A3D"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14:paraId="0D3D94CB" w14:textId="77777777" w:rsidR="002517B3" w:rsidRPr="00DD0F4F" w:rsidRDefault="002517B3" w:rsidP="005D1B2A">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Op zich zou uit de </w:t>
            </w:r>
            <w:ins w:id="14661" w:author="Arjan" w:date="2012-11-16T12:52:00Z">
              <w:r w:rsidR="005D1B2A" w:rsidRPr="00DD0F4F">
                <w:rPr>
                  <w:rFonts w:ascii="Arial" w:eastAsia="Times New Roman" w:hAnsi="Arial" w:cs="Arial"/>
                  <w:color w:val="610E6A"/>
                  <w:sz w:val="20"/>
                  <w:szCs w:val="20"/>
                  <w:lang w:val="nl-NL"/>
                </w:rPr>
                <w:t>informatie</w:t>
              </w:r>
              <w:r w:rsidRPr="00DD0F4F">
                <w:rPr>
                  <w:rFonts w:ascii="Arial" w:eastAsia="Times New Roman" w:hAnsi="Arial" w:cs="Arial"/>
                  <w:color w:val="610E6A"/>
                  <w:sz w:val="20"/>
                  <w:szCs w:val="20"/>
                  <w:lang w:val="nl-NL"/>
                </w:rPr>
                <w:t>object</w:t>
              </w:r>
            </w:ins>
            <w:del w:id="14662" w:author="Arjan" w:date="2012-11-16T12:52:00Z">
              <w:r w:rsidRPr="00DD0F4F" w:rsidDel="002517B3">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datum (van de </w:t>
            </w:r>
            <w:ins w:id="14663" w:author="Arjan" w:date="2012-11-16T12:52:00Z">
              <w:r w:rsidR="005D1B2A" w:rsidRPr="00DD0F4F">
                <w:rPr>
                  <w:rFonts w:ascii="Arial" w:eastAsia="Times New Roman" w:hAnsi="Arial" w:cs="Arial"/>
                  <w:color w:val="610E6A"/>
                  <w:sz w:val="20"/>
                  <w:szCs w:val="20"/>
                  <w:lang w:val="nl-NL"/>
                </w:rPr>
                <w:t>informatie</w:t>
              </w:r>
              <w:r w:rsidRPr="00DD0F4F">
                <w:rPr>
                  <w:rFonts w:ascii="Arial" w:eastAsia="Times New Roman" w:hAnsi="Arial" w:cs="Arial"/>
                  <w:color w:val="610E6A"/>
                  <w:sz w:val="20"/>
                  <w:szCs w:val="20"/>
                  <w:lang w:val="nl-NL"/>
                </w:rPr>
                <w:t>object</w:t>
              </w:r>
            </w:ins>
            <w:del w:id="14664" w:author="Arjan" w:date="2012-11-16T12:52:00Z">
              <w:r w:rsidRPr="00DD0F4F" w:rsidDel="002517B3">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en bij de zaak) en de statusdatum afgeleid kunnen worden welke zaak</w:t>
            </w:r>
            <w:ins w:id="14665" w:author="Arjan" w:date="2012-11-16T12:52:00Z">
              <w:r w:rsidRPr="00DD0F4F">
                <w:rPr>
                  <w:rFonts w:ascii="Arial" w:eastAsia="Times New Roman" w:hAnsi="Arial" w:cs="Arial"/>
                  <w:color w:val="610E6A"/>
                  <w:sz w:val="20"/>
                  <w:szCs w:val="20"/>
                  <w:lang w:val="nl-NL"/>
                </w:rPr>
                <w:t>informatieobject</w:t>
              </w:r>
            </w:ins>
            <w:del w:id="14666" w:author="Arjan" w:date="2012-11-16T12:52:00Z">
              <w:r w:rsidRPr="00DD0F4F" w:rsidDel="002517B3">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en een rol gespeeld hebben ten aanzien van een status. Evenwel, njet in alle gevallen gaat dit op. Zo kunnen er </w:t>
            </w:r>
            <w:ins w:id="14667" w:author="Arjan" w:date="2012-11-16T12:53:00Z">
              <w:r w:rsidR="005D1B2A" w:rsidRPr="00DD0F4F">
                <w:rPr>
                  <w:rFonts w:ascii="Arial" w:eastAsia="Times New Roman" w:hAnsi="Arial" w:cs="Arial"/>
                  <w:color w:val="610E6A"/>
                  <w:sz w:val="20"/>
                  <w:szCs w:val="20"/>
                  <w:lang w:val="nl-NL"/>
                </w:rPr>
                <w:t>informatie</w:t>
              </w:r>
              <w:r w:rsidRPr="00DD0F4F">
                <w:rPr>
                  <w:rFonts w:ascii="Arial" w:eastAsia="Times New Roman" w:hAnsi="Arial" w:cs="Arial"/>
                  <w:color w:val="610E6A"/>
                  <w:sz w:val="20"/>
                  <w:szCs w:val="20"/>
                  <w:lang w:val="nl-NL"/>
                </w:rPr>
                <w:t>object</w:t>
              </w:r>
            </w:ins>
            <w:del w:id="14668" w:author="Arjan" w:date="2012-11-16T12:53:00Z">
              <w:r w:rsidRPr="00DD0F4F" w:rsidDel="002517B3">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en zijn die weliswaar voor de statusdatum gecreeerd zijn maar geen rol hebben gespeeld bij het bereiken van die status. En over het bereikt hebben van de status kan gecommuniceerd zijn waarbij de desbetreffende </w:t>
            </w:r>
            <w:ins w:id="14669" w:author="Arjan" w:date="2012-11-16T12:53:00Z">
              <w:r w:rsidR="005D1B2A" w:rsidRPr="00DD0F4F">
                <w:rPr>
                  <w:rFonts w:ascii="Arial" w:eastAsia="Times New Roman" w:hAnsi="Arial" w:cs="Arial"/>
                  <w:color w:val="610E6A"/>
                  <w:sz w:val="20"/>
                  <w:szCs w:val="20"/>
                  <w:lang w:val="nl-NL"/>
                </w:rPr>
                <w:t>informatie</w:t>
              </w:r>
              <w:r w:rsidRPr="00DD0F4F">
                <w:rPr>
                  <w:rFonts w:ascii="Arial" w:eastAsia="Times New Roman" w:hAnsi="Arial" w:cs="Arial"/>
                  <w:color w:val="610E6A"/>
                  <w:sz w:val="20"/>
                  <w:szCs w:val="20"/>
                  <w:lang w:val="nl-NL"/>
                </w:rPr>
                <w:t>object</w:t>
              </w:r>
            </w:ins>
            <w:del w:id="14670" w:author="Arjan" w:date="2012-11-16T12:53:00Z">
              <w:r w:rsidRPr="00DD0F4F" w:rsidDel="002517B3">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en een creatiedatum hebben na de statusdatum. Deze relatiesoort biedt zaakbehandelende organisaties de mogelijkheid desgewenst dergelijke zaak</w:t>
            </w:r>
            <w:ins w:id="14671" w:author="Arjan" w:date="2012-11-16T12:53:00Z">
              <w:r w:rsidR="005D1B2A" w:rsidRPr="00DD0F4F">
                <w:rPr>
                  <w:rFonts w:ascii="Arial" w:eastAsia="Times New Roman" w:hAnsi="Arial" w:cs="Arial"/>
                  <w:color w:val="610E6A"/>
                  <w:sz w:val="20"/>
                  <w:szCs w:val="20"/>
                  <w:lang w:val="nl-NL"/>
                </w:rPr>
                <w:t>informatie</w:t>
              </w:r>
              <w:r w:rsidRPr="00DD0F4F">
                <w:rPr>
                  <w:rFonts w:ascii="Arial" w:eastAsia="Times New Roman" w:hAnsi="Arial" w:cs="Arial"/>
                  <w:color w:val="610E6A"/>
                  <w:sz w:val="20"/>
                  <w:szCs w:val="20"/>
                  <w:lang w:val="nl-NL"/>
                </w:rPr>
                <w:t>object</w:t>
              </w:r>
            </w:ins>
            <w:del w:id="14672" w:author="Arjan" w:date="2012-11-16T12:53:00Z">
              <w:r w:rsidRPr="00DD0F4F" w:rsidDel="002517B3">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en te relateren aan een bereikte status.</w:t>
            </w:r>
          </w:p>
        </w:tc>
      </w:tr>
      <w:tr w:rsidR="002517B3" w:rsidRPr="00AE1A91" w14:paraId="64A27147" w14:textId="77777777" w:rsidTr="002517B3">
        <w:tc>
          <w:tcPr>
            <w:tcW w:w="3690" w:type="dxa"/>
            <w:tcBorders>
              <w:top w:val="nil"/>
              <w:left w:val="nil"/>
              <w:bottom w:val="nil"/>
              <w:right w:val="nil"/>
            </w:tcBorders>
          </w:tcPr>
          <w:p w14:paraId="27D454EF"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17CB12F1"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14:paraId="52C486F5" w14:textId="77777777" w:rsidTr="002517B3">
        <w:tc>
          <w:tcPr>
            <w:tcW w:w="3690" w:type="dxa"/>
            <w:tcBorders>
              <w:top w:val="nil"/>
              <w:left w:val="nil"/>
              <w:bottom w:val="nil"/>
              <w:right w:val="nil"/>
            </w:tcBorders>
          </w:tcPr>
          <w:p w14:paraId="46E0A6CE"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14:paraId="336C09E6"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14:paraId="135989CE" w14:textId="77777777" w:rsidTr="002517B3">
        <w:tc>
          <w:tcPr>
            <w:tcW w:w="3690" w:type="dxa"/>
            <w:tcBorders>
              <w:top w:val="nil"/>
              <w:left w:val="nil"/>
              <w:bottom w:val="nil"/>
              <w:right w:val="nil"/>
            </w:tcBorders>
          </w:tcPr>
          <w:p w14:paraId="587A4D01"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6E8FDB2"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0EFE284B" w14:textId="77777777" w:rsidTr="002517B3">
        <w:tc>
          <w:tcPr>
            <w:tcW w:w="3690" w:type="dxa"/>
            <w:tcBorders>
              <w:top w:val="nil"/>
              <w:left w:val="nil"/>
              <w:bottom w:val="nil"/>
              <w:right w:val="nil"/>
            </w:tcBorders>
          </w:tcPr>
          <w:p w14:paraId="6D086C24"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14:paraId="772985C7"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14:paraId="23E69BF3" w14:textId="77777777" w:rsidTr="002517B3">
        <w:tc>
          <w:tcPr>
            <w:tcW w:w="3690" w:type="dxa"/>
            <w:tcBorders>
              <w:top w:val="nil"/>
              <w:left w:val="nil"/>
              <w:bottom w:val="nil"/>
              <w:right w:val="nil"/>
            </w:tcBorders>
          </w:tcPr>
          <w:p w14:paraId="475C889B"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3F18776"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520CFC70" w14:textId="77777777" w:rsidTr="002517B3">
        <w:tc>
          <w:tcPr>
            <w:tcW w:w="3690" w:type="dxa"/>
            <w:tcBorders>
              <w:top w:val="nil"/>
              <w:left w:val="nil"/>
              <w:bottom w:val="nil"/>
              <w:right w:val="nil"/>
            </w:tcBorders>
          </w:tcPr>
          <w:p w14:paraId="60F98A33"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gebeurtenis</w:t>
            </w:r>
          </w:p>
        </w:tc>
        <w:tc>
          <w:tcPr>
            <w:tcW w:w="5670" w:type="dxa"/>
            <w:tcBorders>
              <w:top w:val="nil"/>
              <w:left w:val="nil"/>
              <w:bottom w:val="nil"/>
              <w:right w:val="nil"/>
            </w:tcBorders>
          </w:tcPr>
          <w:p w14:paraId="6037A6F5"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14:paraId="614E15E9" w14:textId="77777777" w:rsidTr="002517B3">
        <w:tc>
          <w:tcPr>
            <w:tcW w:w="3690" w:type="dxa"/>
            <w:tcBorders>
              <w:top w:val="nil"/>
              <w:left w:val="nil"/>
              <w:bottom w:val="nil"/>
              <w:right w:val="nil"/>
            </w:tcBorders>
          </w:tcPr>
          <w:p w14:paraId="573D430E"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4425F47"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7360C859" w14:textId="77777777" w:rsidTr="002517B3">
        <w:tc>
          <w:tcPr>
            <w:tcW w:w="3690" w:type="dxa"/>
            <w:tcBorders>
              <w:top w:val="nil"/>
              <w:left w:val="nil"/>
              <w:bottom w:val="nil"/>
              <w:right w:val="nil"/>
            </w:tcBorders>
          </w:tcPr>
          <w:p w14:paraId="0BAB73CC"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14:paraId="4B861F04"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14:paraId="0426C3CE" w14:textId="77777777" w:rsidTr="002517B3">
        <w:tc>
          <w:tcPr>
            <w:tcW w:w="3690" w:type="dxa"/>
            <w:tcBorders>
              <w:top w:val="nil"/>
              <w:left w:val="nil"/>
              <w:bottom w:val="nil"/>
              <w:right w:val="nil"/>
            </w:tcBorders>
          </w:tcPr>
          <w:p w14:paraId="62F2EDC0"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C97BC7D"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62828229" w14:textId="77777777" w:rsidTr="002517B3">
        <w:tc>
          <w:tcPr>
            <w:tcW w:w="3690" w:type="dxa"/>
            <w:tcBorders>
              <w:top w:val="nil"/>
              <w:left w:val="nil"/>
              <w:bottom w:val="nil"/>
              <w:right w:val="nil"/>
            </w:tcBorders>
          </w:tcPr>
          <w:p w14:paraId="5E3278BF"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14:paraId="514F1918"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14:paraId="3E080ACB" w14:textId="77777777" w:rsidTr="002517B3">
        <w:tc>
          <w:tcPr>
            <w:tcW w:w="3690" w:type="dxa"/>
            <w:tcBorders>
              <w:top w:val="nil"/>
              <w:left w:val="nil"/>
              <w:bottom w:val="nil"/>
              <w:right w:val="nil"/>
            </w:tcBorders>
          </w:tcPr>
          <w:p w14:paraId="43C853EF"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748C705"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1C2B6A18" w14:textId="77777777" w:rsidTr="002517B3">
        <w:tc>
          <w:tcPr>
            <w:tcW w:w="3690" w:type="dxa"/>
            <w:tcBorders>
              <w:top w:val="nil"/>
              <w:left w:val="nil"/>
              <w:bottom w:val="nil"/>
              <w:right w:val="nil"/>
            </w:tcBorders>
          </w:tcPr>
          <w:p w14:paraId="5592F0E0"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14:paraId="012FA722"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14:paraId="09A42776" w14:textId="77777777" w:rsidTr="002517B3">
        <w:tc>
          <w:tcPr>
            <w:tcW w:w="3690" w:type="dxa"/>
            <w:tcBorders>
              <w:top w:val="nil"/>
              <w:left w:val="nil"/>
              <w:bottom w:val="nil"/>
              <w:right w:val="nil"/>
            </w:tcBorders>
          </w:tcPr>
          <w:p w14:paraId="4891CAAD"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C19176B"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681193EE" w14:textId="77777777" w:rsidTr="002517B3">
        <w:tc>
          <w:tcPr>
            <w:tcW w:w="3690" w:type="dxa"/>
            <w:tcBorders>
              <w:top w:val="nil"/>
              <w:left w:val="nil"/>
              <w:bottom w:val="nil"/>
              <w:right w:val="nil"/>
            </w:tcBorders>
          </w:tcPr>
          <w:p w14:paraId="798A8732"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14:paraId="5271853F"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Gemeentelijk basisgegeven</w:t>
            </w:r>
          </w:p>
        </w:tc>
      </w:tr>
      <w:tr w:rsidR="002517B3" w:rsidRPr="002517B3" w14:paraId="5B7C0125" w14:textId="77777777" w:rsidTr="00AB019F">
        <w:tc>
          <w:tcPr>
            <w:tcW w:w="3690" w:type="dxa"/>
            <w:tcBorders>
              <w:top w:val="nil"/>
              <w:left w:val="nil"/>
              <w:right w:val="nil"/>
            </w:tcBorders>
          </w:tcPr>
          <w:p w14:paraId="05650DB2"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right w:val="nil"/>
            </w:tcBorders>
          </w:tcPr>
          <w:p w14:paraId="10CB1F4A"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AE1A91" w14:paraId="43464D59" w14:textId="77777777" w:rsidTr="00AB019F">
        <w:tc>
          <w:tcPr>
            <w:tcW w:w="3690" w:type="dxa"/>
            <w:tcBorders>
              <w:top w:val="nil"/>
              <w:left w:val="nil"/>
              <w:bottom w:val="single" w:sz="4" w:space="0" w:color="auto"/>
              <w:right w:val="nil"/>
            </w:tcBorders>
          </w:tcPr>
          <w:p w14:paraId="3F44C92D"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Regels relatiesoort</w:t>
            </w:r>
          </w:p>
        </w:tc>
        <w:tc>
          <w:tcPr>
            <w:tcW w:w="5670" w:type="dxa"/>
            <w:tcBorders>
              <w:top w:val="nil"/>
              <w:left w:val="nil"/>
              <w:bottom w:val="single" w:sz="4" w:space="0" w:color="auto"/>
              <w:right w:val="nil"/>
            </w:tcBorders>
          </w:tcPr>
          <w:p w14:paraId="4CE689EE" w14:textId="77777777" w:rsidR="002517B3" w:rsidRPr="00DD0F4F" w:rsidRDefault="002517B3" w:rsidP="00B7296C">
            <w:pPr>
              <w:autoSpaceDE w:val="0"/>
              <w:autoSpaceDN w:val="0"/>
              <w:adjustRightInd w:val="0"/>
              <w:spacing w:after="0" w:line="240" w:lineRule="auto"/>
              <w:rPr>
                <w:rFonts w:ascii="Arial" w:eastAsia="Times New Roman" w:hAnsi="Arial" w:cs="Arial"/>
                <w:bCs/>
                <w:color w:val="000000"/>
                <w:sz w:val="20"/>
                <w:szCs w:val="20"/>
                <w:lang w:val="nl-NL"/>
              </w:rPr>
            </w:pPr>
            <w:r w:rsidRPr="00DD0F4F">
              <w:rPr>
                <w:rFonts w:ascii="Arial" w:eastAsia="Times New Roman" w:hAnsi="Arial" w:cs="Arial"/>
                <w:bCs/>
                <w:color w:val="000000"/>
                <w:sz w:val="20"/>
                <w:szCs w:val="20"/>
                <w:lang w:val="nl-NL"/>
              </w:rPr>
              <w:t>Alleen die status kan gerelateerd zijn die gerelateerd is aan de desbetreffende zaak.</w:t>
            </w:r>
          </w:p>
        </w:tc>
      </w:tr>
    </w:tbl>
    <w:p w14:paraId="7B1219A8" w14:textId="77777777" w:rsidR="002517B3" w:rsidRPr="00DD0F4F" w:rsidRDefault="002517B3" w:rsidP="00A02BEA">
      <w:pPr>
        <w:rPr>
          <w:lang w:val="nl-NL"/>
        </w:rPr>
      </w:pPr>
    </w:p>
    <w:p w14:paraId="006F496E" w14:textId="77777777" w:rsidR="00E555FF" w:rsidRDefault="00F1179F" w:rsidP="006038B0">
      <w:pPr>
        <w:pStyle w:val="Kop1"/>
        <w:pageBreakBefore/>
        <w:ind w:left="431" w:hanging="431"/>
      </w:pPr>
      <w:bookmarkStart w:id="14673" w:name="_Toc517094739"/>
      <w:r>
        <w:lastRenderedPageBreak/>
        <w:t xml:space="preserve">Niet gehonoreerde </w:t>
      </w:r>
      <w:r w:rsidR="00785ED1">
        <w:t>verzoek</w:t>
      </w:r>
      <w:r>
        <w:t>en</w:t>
      </w:r>
      <w:bookmarkEnd w:id="14673"/>
    </w:p>
    <w:p w14:paraId="4860BD21" w14:textId="77777777" w:rsidR="00F1179F" w:rsidRPr="00DD0F4F" w:rsidRDefault="00F1179F" w:rsidP="00F1179F">
      <w:pPr>
        <w:rPr>
          <w:lang w:val="nl-NL"/>
        </w:rPr>
      </w:pPr>
      <w:r w:rsidRPr="00DD0F4F">
        <w:rPr>
          <w:lang w:val="nl-NL"/>
        </w:rPr>
        <w:t>In dit hoofdstuk vermelden we de v</w:t>
      </w:r>
      <w:r w:rsidR="00785ED1" w:rsidRPr="00DD0F4F">
        <w:rPr>
          <w:lang w:val="nl-NL"/>
        </w:rPr>
        <w:t>erzoek</w:t>
      </w:r>
      <w:r w:rsidRPr="00DD0F4F">
        <w:rPr>
          <w:lang w:val="nl-NL"/>
        </w:rPr>
        <w:t xml:space="preserve">en </w:t>
      </w:r>
      <w:r w:rsidR="00785ED1" w:rsidRPr="00DD0F4F">
        <w:rPr>
          <w:lang w:val="nl-NL"/>
        </w:rPr>
        <w:t>tot</w:t>
      </w:r>
      <w:r w:rsidRPr="00DD0F4F">
        <w:rPr>
          <w:lang w:val="nl-NL"/>
        </w:rPr>
        <w:t xml:space="preserve"> aanpassing van het RGBZ die bediscussieerd zijn maar niet hebben geleid tot wijziging van het RGBZ.</w:t>
      </w:r>
    </w:p>
    <w:p w14:paraId="42446F5C" w14:textId="77777777" w:rsidR="00372AFB" w:rsidRPr="00DD0F4F" w:rsidRDefault="00372AFB" w:rsidP="00F1179F">
      <w:pPr>
        <w:rPr>
          <w:rFonts w:asciiTheme="majorHAnsi" w:hAnsiTheme="majorHAnsi"/>
          <w:b/>
          <w:color w:val="E36C0A" w:themeColor="accent6" w:themeShade="BF"/>
          <w:lang w:val="nl-NL"/>
        </w:rPr>
      </w:pPr>
      <w:r w:rsidRPr="00DD0F4F">
        <w:rPr>
          <w:rFonts w:asciiTheme="majorHAnsi" w:hAnsiTheme="majorHAnsi"/>
          <w:b/>
          <w:color w:val="E36C0A" w:themeColor="accent6" w:themeShade="BF"/>
          <w:lang w:val="nl-NL"/>
        </w:rPr>
        <w:t>Omzetting van</w:t>
      </w:r>
      <w:r w:rsidR="00C34301" w:rsidRPr="00DD0F4F">
        <w:rPr>
          <w:rFonts w:asciiTheme="majorHAnsi" w:hAnsiTheme="majorHAnsi"/>
          <w:b/>
          <w:color w:val="E36C0A" w:themeColor="accent6" w:themeShade="BF"/>
          <w:lang w:val="nl-NL"/>
        </w:rPr>
        <w:t xml:space="preserve"> gegevensobject naar informatie</w:t>
      </w:r>
      <w:r w:rsidRPr="00DD0F4F">
        <w:rPr>
          <w:rFonts w:asciiTheme="majorHAnsi" w:hAnsiTheme="majorHAnsi"/>
          <w:b/>
          <w:color w:val="E36C0A" w:themeColor="accent6" w:themeShade="BF"/>
          <w:lang w:val="nl-NL"/>
        </w:rPr>
        <w:t>object</w:t>
      </w:r>
    </w:p>
    <w:p w14:paraId="5670EF97" w14:textId="77777777" w:rsidR="00372AFB" w:rsidRPr="00DD0F4F" w:rsidRDefault="00575941" w:rsidP="00F1179F">
      <w:pPr>
        <w:rPr>
          <w:lang w:val="nl-NL"/>
        </w:rPr>
      </w:pPr>
      <w:r w:rsidRPr="00DD0F4F">
        <w:rPr>
          <w:lang w:val="nl-NL"/>
        </w:rPr>
        <w:t xml:space="preserve">Een onderdeel van het archiveringsproces is het transformeren van gegevensobjecten naar </w:t>
      </w:r>
      <w:r w:rsidR="00D73EFE" w:rsidRPr="00DD0F4F">
        <w:rPr>
          <w:lang w:val="nl-NL"/>
        </w:rPr>
        <w:t>informatieobject</w:t>
      </w:r>
      <w:r w:rsidRPr="00DD0F4F">
        <w:rPr>
          <w:lang w:val="nl-NL"/>
        </w:rPr>
        <w:t>en teneinde die om te kunnen zetten naar duurzaam te bewaren informatie-elementen (zie de Baseline Informatiehuishouding voor een uitleg van deze terminologie). Bijvoorbeeld dat bij afsluiting van een zaak ter archivering van die zaak alle zaakgegevens, zoals betrokkenen, zaakobjecten en successievelijke statussen, opgemaakt (t.b.v. leesbaarheid) en vastgelegd worden in een pdf/A-document. Afgevraagd is of die transformatie aanpassing of uitbreiding van het RGBZ noodzakelijk maakt.</w:t>
      </w:r>
    </w:p>
    <w:p w14:paraId="45A46586" w14:textId="77777777" w:rsidR="00575941" w:rsidRPr="00DD0F4F" w:rsidRDefault="00575941" w:rsidP="00F1179F">
      <w:pPr>
        <w:rPr>
          <w:lang w:val="nl-NL"/>
        </w:rPr>
      </w:pPr>
      <w:r w:rsidRPr="00DD0F4F">
        <w:rPr>
          <w:lang w:val="nl-NL"/>
        </w:rPr>
        <w:t xml:space="preserve">Geoordeeld is dat bedoelde transformatie niet relevant is voor het RGBZ. Het gemaakte informatieobject wordt gerelateerd aan de betreffende zaak. In de </w:t>
      </w:r>
      <w:r w:rsidR="000A21C0" w:rsidRPr="00DD0F4F">
        <w:rPr>
          <w:lang w:val="nl-NL"/>
        </w:rPr>
        <w:t>Omschrijving</w:t>
      </w:r>
      <w:r w:rsidRPr="00DD0F4F">
        <w:rPr>
          <w:lang w:val="nl-NL"/>
        </w:rPr>
        <w:t xml:space="preserve"> en Titel van het </w:t>
      </w:r>
      <w:r w:rsidR="00D73EFE" w:rsidRPr="00DD0F4F">
        <w:rPr>
          <w:lang w:val="nl-NL"/>
        </w:rPr>
        <w:t>informatieobject</w:t>
      </w:r>
      <w:r w:rsidRPr="00DD0F4F">
        <w:rPr>
          <w:lang w:val="nl-NL"/>
        </w:rPr>
        <w:t xml:space="preserve"> kan voldoende aang</w:t>
      </w:r>
      <w:r w:rsidR="000A21C0" w:rsidRPr="00DD0F4F">
        <w:rPr>
          <w:lang w:val="nl-NL"/>
        </w:rPr>
        <w:t>e</w:t>
      </w:r>
      <w:r w:rsidRPr="00DD0F4F">
        <w:rPr>
          <w:lang w:val="nl-NL"/>
        </w:rPr>
        <w:t>duid worden dat het om een getransformeerd gegevensobject gaat</w:t>
      </w:r>
      <w:r w:rsidR="000A21C0" w:rsidRPr="00DD0F4F">
        <w:rPr>
          <w:lang w:val="nl-NL"/>
        </w:rPr>
        <w:t xml:space="preserve"> (bijvoorbeeld 'Verslag zaakkenmerken (d.m.v. transformatie)' of 'Getransformeerd gegevensobject' respectievelijk 'Kenmerken behandeling zaak 123456789 betreffende het ....’).</w:t>
      </w:r>
    </w:p>
    <w:p w14:paraId="4ED78E36" w14:textId="77777777" w:rsidR="00F1179F" w:rsidRPr="00DD0F4F" w:rsidRDefault="00F1179F" w:rsidP="00F1179F">
      <w:pPr>
        <w:rPr>
          <w:rFonts w:asciiTheme="majorHAnsi" w:hAnsiTheme="majorHAnsi"/>
          <w:b/>
          <w:color w:val="E36C0A" w:themeColor="accent6" w:themeShade="BF"/>
          <w:lang w:val="nl-NL"/>
        </w:rPr>
      </w:pPr>
      <w:r w:rsidRPr="00DD0F4F">
        <w:rPr>
          <w:rFonts w:asciiTheme="majorHAnsi" w:hAnsiTheme="majorHAnsi"/>
          <w:b/>
          <w:color w:val="E36C0A" w:themeColor="accent6" w:themeShade="BF"/>
          <w:lang w:val="nl-NL"/>
        </w:rPr>
        <w:t>Meer typen OBJECT (via de ZAAKOBJECT-relatie)</w:t>
      </w:r>
    </w:p>
    <w:p w14:paraId="3E7780DD" w14:textId="77777777" w:rsidR="00A651AF" w:rsidRPr="00DD0F4F" w:rsidRDefault="00A651AF" w:rsidP="00A651AF">
      <w:pPr>
        <w:rPr>
          <w:lang w:val="nl-NL"/>
        </w:rPr>
      </w:pPr>
      <w:r w:rsidRPr="00DD0F4F">
        <w:rPr>
          <w:lang w:val="nl-NL"/>
        </w:rPr>
        <w:t xml:space="preserve">Als subtypen van OBJECT (de objecten waarop de zaak betrekking heeft) zijn nu gespecificeerd alle objecttypen uit het RSGB en RGBZ. Dus bijvoorbeeld NATUURLIJK PERSOON (bij de zaak betreffende bijvoorbeeld het aangaan van een huwelijk), PAND (bij de zaak betreffende bijvoorbeeld het behandelen van een aanvraag voor een omgevingsvergunning) en BESLUIT (bij een zaak betreffende bijvoorbeeld het behandelen van een bezwaar tegen een eerder genomen besluit).  Vanuit de praktijk kwam de vraag of er meer subtypen expliciet onderscheiden kunnen worden. Bijvoorbeeld het HANDHAVINGSOBJECT (milieu-inrichting e.d.). De vraag in het algemeen is hoe het RGBZ dienstbaar is aan verticale sectormodellen, zodanig dat zaken ook aan andere dan basisregistratieobjecten gerelateerd kunnen worden. </w:t>
      </w:r>
    </w:p>
    <w:p w14:paraId="0997708F" w14:textId="77777777" w:rsidR="00A651AF" w:rsidRPr="00DD0F4F" w:rsidRDefault="00A651AF" w:rsidP="00A651AF">
      <w:pPr>
        <w:rPr>
          <w:lang w:val="nl-NL"/>
        </w:rPr>
      </w:pPr>
      <w:r w:rsidRPr="00DD0F4F">
        <w:rPr>
          <w:lang w:val="nl-NL"/>
        </w:rPr>
        <w:t xml:space="preserve">Andere dan de nu onderkende soorten zaakobjecten zijn nu gemodelleerd met het groepattribuut 'Ander zaakobject' bij ZAAK.  De zaak heeft dan betrekking op een ruimtelijk object dat in enige registratie beheerd wordt maar geen basisregistratieobject is (het Handhavingsobject waar een inspectie wordt uitgevoerd als Toezichtzaak; een bezwaar tegen een bestemmingsplan). Het alternatief zou zijn dit object te modelleren als subtype van OBJECT dat via de ZAAKOBJECT-relatie gerelateerd is aan ZAAK. Er zijn een aantal  redenen dat er voor gekozen is om dit met Ander_zaakobject te (blijven) modelleren. </w:t>
      </w:r>
      <w:r w:rsidRPr="00DD0F4F">
        <w:rPr>
          <w:lang w:val="nl-NL"/>
        </w:rPr>
        <w:br/>
        <w:t xml:space="preserve">De eerste reden is dat het alternatief veronderstelt dat er een goed beheerde registratie is van dat andere zaakobject. Stabiliteit van dat object is vereist. Daaraan worden immers diverse zaken gekoppeld. Dan moet wel gegarandeerd zijn dat het object bestaat en dat het telkens om hetzelfde object gaat. </w:t>
      </w:r>
      <w:r w:rsidRPr="00DD0F4F">
        <w:rPr>
          <w:lang w:val="nl-NL"/>
        </w:rPr>
        <w:br/>
        <w:t xml:space="preserve">De tweede reden is dat het alternatief veronderstelt dat het andere zaakobject binnen de zaakinformatievoorziening bestaat en gekoppeld kan worden. Vergelijk dit met een basisregistratieobject. Dat is of binnen de zaakinformatievoorziening aanwezig dan wel kan dit m.b.v. </w:t>
      </w:r>
      <w:r w:rsidRPr="00DD0F4F">
        <w:rPr>
          <w:lang w:val="nl-NL"/>
        </w:rPr>
        <w:lastRenderedPageBreak/>
        <w:t xml:space="preserve">een service gekoppeld worden. Zo’n service moet er dan zijn d.w.z. er moet een sectormodel zijn waarin die service voorkomt (i.c. StUF-BG). </w:t>
      </w:r>
      <w:r w:rsidRPr="00DD0F4F">
        <w:rPr>
          <w:lang w:val="nl-NL"/>
        </w:rPr>
        <w:br/>
        <w:t>De derde reden is dat het alternatief vereist dat het andere zaakobject onderhouden moet kunnen worden. Gegevens kunnen wijzigen, zoals de geometrie, en het object kan vervallen. Dat betekent dat er mutatieservices moeten zijn in één of ander sectormodel.</w:t>
      </w:r>
    </w:p>
    <w:p w14:paraId="11C5E25D" w14:textId="77777777" w:rsidR="00A41767" w:rsidRPr="00DD0F4F" w:rsidRDefault="00A41767" w:rsidP="00A651AF">
      <w:pPr>
        <w:rPr>
          <w:rFonts w:asciiTheme="majorHAnsi" w:hAnsiTheme="majorHAnsi"/>
          <w:b/>
          <w:color w:val="E36C0A" w:themeColor="accent6" w:themeShade="BF"/>
          <w:lang w:val="nl-NL"/>
        </w:rPr>
      </w:pPr>
      <w:r w:rsidRPr="00DD0F4F">
        <w:rPr>
          <w:rFonts w:asciiTheme="majorHAnsi" w:hAnsiTheme="majorHAnsi"/>
          <w:b/>
          <w:color w:val="E36C0A" w:themeColor="accent6" w:themeShade="BF"/>
          <w:lang w:val="nl-NL"/>
        </w:rPr>
        <w:t>Resultaattypen per zaaktype</w:t>
      </w:r>
    </w:p>
    <w:p w14:paraId="6F89B70A" w14:textId="77777777" w:rsidR="00AC53DD" w:rsidRPr="00DD0F4F" w:rsidRDefault="00AC53DD" w:rsidP="00AC53DD">
      <w:pPr>
        <w:rPr>
          <w:lang w:val="nl-NL"/>
        </w:rPr>
      </w:pPr>
      <w:r w:rsidRPr="00DD0F4F">
        <w:rPr>
          <w:lang w:val="nl-NL"/>
        </w:rPr>
        <w:t>Een onderdeel van de ZTC 2.0 zijn de zogenaamde 'resultaattypen': de mogelijke uitkomsten van een zaak van een bepaald type (bijvoorbeeld Verleend, Toegekend, Afgewezen, Verwerkt, Ten uitvoer gelegd, Gegrond, Ongegrond, Geweigerd, Ingetrokken) met per resultaat (van een zaak van dat zaaktype) gegevens voor het bepalen van de datum waarop het zaakdossier vernietigd kan worden (bewaartermijn, startdatum bewaartermijn e.d.). In het RGBZ is bij ZAAK wel opgenomen het attribuut 'Datum vernietiging dossier' maar niet de resultaattype-gegevens (bij ZAAKTYPE) die telkens voor een individuele zaak leiden tot die vernietigingsdatum.</w:t>
      </w:r>
      <w:r w:rsidRPr="00DD0F4F">
        <w:rPr>
          <w:lang w:val="nl-NL"/>
        </w:rPr>
        <w:br/>
        <w:t>De argumentatie om resultaattypen niet op te nemen was destijds: "In de diverse zakensystemen worden bij de ‘type-objecttypen’ (zaaktype, resultaattype, etc.) diverse attributen opgenomen. We hebben besloten bij deze objecttypen alleen die  attributen te modelleren die van belang zijn om betrokkenen bij een zaak juist en volledig te kunnen informeren. Attributen die benodigd zijn voor het sturen van de behandeling van een zaak modelleren we niet omdat we alleen geïnteresseerd zijn in de uitkomsten van die sturing. Dit heeft er toe geleid dat de objecttypen RESULTAATTYPE ... vervallen zijn."</w:t>
      </w:r>
    </w:p>
    <w:p w14:paraId="113FEFC0" w14:textId="77777777" w:rsidR="00AC53DD" w:rsidRPr="00DD0F4F" w:rsidRDefault="00AC53DD" w:rsidP="00AC53DD">
      <w:pPr>
        <w:rPr>
          <w:lang w:val="nl-NL"/>
        </w:rPr>
      </w:pPr>
      <w:r w:rsidRPr="00DD0F4F">
        <w:rPr>
          <w:lang w:val="nl-NL"/>
        </w:rPr>
        <w:t xml:space="preserve"> De keuze om alleen datgene te modelleren dat van belang is om betrokkenen bij een zaak juist te kunnen informeren (en dus alleen gegevens die we willen uitwisselen) staat wat mij betreft niet ter discussie. Wel wordt  de vraag gesteld of het inderdaad zo is dat resultaattypegevens niet uitgewisseld worden en (dus) alleen maar gebruikt worden door de applicatie ter sturing van de behandelaar.</w:t>
      </w:r>
    </w:p>
    <w:p w14:paraId="5CDD48A1" w14:textId="77777777" w:rsidR="00AC53DD" w:rsidRPr="00DD0F4F" w:rsidRDefault="00AC53DD" w:rsidP="00AC53DD">
      <w:pPr>
        <w:rPr>
          <w:lang w:val="nl-NL"/>
        </w:rPr>
      </w:pPr>
      <w:r w:rsidRPr="00DD0F4F">
        <w:rPr>
          <w:lang w:val="nl-NL"/>
        </w:rPr>
        <w:t>In de hierover gevoerde discussie zijn geen nieuwe inzichten ontstaan dat er een behoefte zou zijn om ook resultaattype-gegevens operationeel uit te wisselen. Aanpassing van het RGBZ op dit punt is niet aan de orde. Resultaattype-gegevens blijven onderdeel van de ZTC (2.0). Uitwisseling van die gegevens om configuratie-instellingen te synchroniseren tussen bijvoorbeeld een zaaksysteem en een DMS is mogelijk m.b.v. ´StUF-ZTC´.</w:t>
      </w:r>
    </w:p>
    <w:p w14:paraId="303824F3" w14:textId="77777777" w:rsidR="005056D5" w:rsidRPr="00DD0F4F" w:rsidRDefault="005056D5" w:rsidP="00A651AF">
      <w:pPr>
        <w:rPr>
          <w:rFonts w:asciiTheme="majorHAnsi" w:hAnsiTheme="majorHAnsi"/>
          <w:b/>
          <w:color w:val="E36C0A" w:themeColor="accent6" w:themeShade="BF"/>
          <w:lang w:val="nl-NL"/>
        </w:rPr>
      </w:pPr>
      <w:r w:rsidRPr="00DD0F4F">
        <w:rPr>
          <w:rFonts w:asciiTheme="majorHAnsi" w:hAnsiTheme="majorHAnsi"/>
          <w:b/>
          <w:color w:val="E36C0A" w:themeColor="accent6" w:themeShade="BF"/>
          <w:lang w:val="nl-NL"/>
        </w:rPr>
        <w:t>Meer waardenlijsten voor type-aanduidingen</w:t>
      </w:r>
    </w:p>
    <w:p w14:paraId="74EE5DA8" w14:textId="77777777" w:rsidR="005056D5" w:rsidRPr="00DD0F4F" w:rsidRDefault="005056D5" w:rsidP="005056D5">
      <w:pPr>
        <w:spacing w:after="0"/>
        <w:rPr>
          <w:lang w:val="nl-NL"/>
        </w:rPr>
      </w:pPr>
      <w:r w:rsidRPr="00DD0F4F">
        <w:rPr>
          <w:lang w:val="nl-NL"/>
        </w:rPr>
        <w:t>De behoefte is geuit om, vergelijkbaar met de generieke omschrijvingen van zaaktypen en documenttypen, ook voor statustypen, besluittypen en resultaattypen domeinwaarden te definiëren voor de generieke omschrijvingen. Als richtlijnen voor het omgaan met generieke omschrijvingen zijn genoemd:</w:t>
      </w:r>
    </w:p>
    <w:p w14:paraId="778BFEFF" w14:textId="77777777" w:rsidR="003D77B4" w:rsidRDefault="005056D5">
      <w:pPr>
        <w:pStyle w:val="Lijstalinea"/>
        <w:numPr>
          <w:ilvl w:val="0"/>
          <w:numId w:val="4"/>
        </w:numPr>
        <w:spacing w:after="0"/>
        <w:ind w:left="425" w:hanging="357"/>
        <w:rPr>
          <w:lang w:val="nl-NL"/>
        </w:rPr>
      </w:pPr>
      <w:r w:rsidRPr="00DD0F4F">
        <w:rPr>
          <w:lang w:val="nl-NL"/>
        </w:rPr>
        <w:t>Het doel van een generieke omschrijving is om in de uitwisseling van informatie tussen verschillende applicaties of leveranciers een zelfde taal te kunnen spreken.</w:t>
      </w:r>
    </w:p>
    <w:p w14:paraId="50C27E56" w14:textId="77777777" w:rsidR="003D77B4" w:rsidRDefault="005056D5">
      <w:pPr>
        <w:pStyle w:val="Lijstalinea"/>
        <w:numPr>
          <w:ilvl w:val="0"/>
          <w:numId w:val="4"/>
        </w:numPr>
        <w:spacing w:after="0"/>
        <w:ind w:left="425" w:hanging="357"/>
        <w:rPr>
          <w:lang w:val="nl-NL"/>
        </w:rPr>
      </w:pPr>
      <w:r w:rsidRPr="00DD0F4F">
        <w:rPr>
          <w:lang w:val="nl-NL"/>
        </w:rPr>
        <w:t>Een gemeente kan voor iedere generieke omschrijving een gemeente specifieke omschrijving hanteren. Dit wordt ondersteund met het element 'omschrijving' (voorbeeld: statustype omschrijving).</w:t>
      </w:r>
    </w:p>
    <w:p w14:paraId="50759344" w14:textId="77777777" w:rsidR="005056D5" w:rsidRPr="00DD0F4F" w:rsidRDefault="005056D5" w:rsidP="00A651AF">
      <w:pPr>
        <w:rPr>
          <w:lang w:val="nl-NL"/>
        </w:rPr>
      </w:pPr>
      <w:r w:rsidRPr="00DD0F4F">
        <w:rPr>
          <w:lang w:val="nl-NL"/>
        </w:rPr>
        <w:lastRenderedPageBreak/>
        <w:t>In de hierover gevoerde discussie blijkt de behoefte aan waardenlijsten onvoldoende aangetoond te kunnen worden en blijkt het niet doenlijk om (nu) waardenlijsten vast te stellen. Hiervan  zien we dan ook af. Wel is er een behoefte aan overzichten van ‘voorbeeld-waarden’ Dit valt evenwel buiten de scope van het RGBZ. Wellicht dat de zaaktypen die op basis van de ZTC 2.0 gespecificeerd gaan worden, hierin gaan voorzien.</w:t>
      </w:r>
    </w:p>
    <w:p w14:paraId="499F725E" w14:textId="77777777" w:rsidR="00042D72" w:rsidRPr="00DD0F4F" w:rsidRDefault="00042D72" w:rsidP="00A651AF">
      <w:pPr>
        <w:rPr>
          <w:rFonts w:asciiTheme="majorHAnsi" w:hAnsiTheme="majorHAnsi"/>
          <w:b/>
          <w:color w:val="E36C0A" w:themeColor="accent6" w:themeShade="BF"/>
          <w:lang w:val="nl-NL"/>
        </w:rPr>
      </w:pPr>
      <w:r w:rsidRPr="00DD0F4F">
        <w:rPr>
          <w:rFonts w:asciiTheme="majorHAnsi" w:hAnsiTheme="majorHAnsi"/>
          <w:b/>
          <w:color w:val="E36C0A" w:themeColor="accent6" w:themeShade="BF"/>
          <w:lang w:val="nl-NL"/>
        </w:rPr>
        <w:t>Bewaartermijn zaakdossier en document</w:t>
      </w:r>
    </w:p>
    <w:p w14:paraId="04F351C0" w14:textId="77777777" w:rsidR="00042D72" w:rsidRPr="00DD0F4F" w:rsidRDefault="00042D72" w:rsidP="00042D72">
      <w:pPr>
        <w:rPr>
          <w:lang w:val="nl-NL"/>
        </w:rPr>
      </w:pPr>
      <w:r w:rsidRPr="00DD0F4F">
        <w:rPr>
          <w:lang w:val="nl-NL"/>
        </w:rPr>
        <w:t xml:space="preserve">Eén van de gegevens die bij een Zaak zijn onderkend, is de bewaartermijn van het bijbehorende dossier (de verzameling documenten). Deze bewaartermijn lijkt een afgeleide te zijn van de bewaartermijn van het langst te bewaren document bij die zaak. Het zou dan in eerste instantie een kenmerk zijn van het Document en niet van de Zaak. </w:t>
      </w:r>
    </w:p>
    <w:p w14:paraId="0593DED0" w14:textId="77777777" w:rsidR="00042D72" w:rsidRPr="00DD0F4F" w:rsidRDefault="00042D72" w:rsidP="00232D48">
      <w:pPr>
        <w:rPr>
          <w:lang w:val="nl-NL"/>
        </w:rPr>
      </w:pPr>
      <w:r w:rsidRPr="00DD0F4F">
        <w:rPr>
          <w:lang w:val="nl-NL"/>
        </w:rPr>
        <w:t xml:space="preserve">Geoordeeld is dat het toch een zaakkenmerk blijft. In regelgeving is inderdaad bepaald welk  type document hoe lang bewaard moet blijven. Dat is evenwel niet alleen afhankelijk van het documentype zelf maar ook van de context waarin het document behandeld is. Zo hoeft een aanvraagformulier bij een afgewezen vergunningaanvraag minder lang bewaard te worden dan hetzelfde aanvraagformulier bij een verleende vergunning. Dat leidt dus tot een uitgebreide afleiding van de bewaartermijn. Daarbij speelt het resultaat van de behandeling een belangrijke rol. </w:t>
      </w:r>
      <w:r w:rsidRPr="00DD0F4F">
        <w:rPr>
          <w:lang w:val="nl-NL"/>
        </w:rPr>
        <w:br/>
      </w:r>
      <w:r w:rsidR="00650FA0" w:rsidRPr="00DD0F4F">
        <w:rPr>
          <w:lang w:val="nl-NL"/>
        </w:rPr>
        <w:t>Overigens hebben we wel in de mogelijkheid voorzien dat een individueel document in een zaakdossier een bewaartermijn kan hebben die afwijkt van de bewaartermijn van het zaakdossier als geheel</w:t>
      </w:r>
      <w:r w:rsidR="00232D48" w:rsidRPr="00DD0F4F">
        <w:rPr>
          <w:lang w:val="nl-NL"/>
        </w:rPr>
        <w:t xml:space="preserve"> (zie par. 2.</w:t>
      </w:r>
      <w:r w:rsidR="002D46B6" w:rsidRPr="00DD0F4F">
        <w:rPr>
          <w:lang w:val="nl-NL"/>
        </w:rPr>
        <w:t>5.</w:t>
      </w:r>
      <w:r w:rsidR="00232D48" w:rsidRPr="00DD0F4F">
        <w:rPr>
          <w:lang w:val="nl-NL"/>
        </w:rPr>
        <w:t>4).</w:t>
      </w:r>
      <w:r w:rsidRPr="00DD0F4F">
        <w:rPr>
          <w:lang w:val="nl-NL"/>
        </w:rPr>
        <w:t xml:space="preserve"> </w:t>
      </w:r>
    </w:p>
    <w:p w14:paraId="14D77D8C" w14:textId="77777777" w:rsidR="00A651AF" w:rsidRPr="00DD0F4F" w:rsidRDefault="0020184D" w:rsidP="00A651AF">
      <w:pPr>
        <w:rPr>
          <w:rFonts w:asciiTheme="majorHAnsi" w:hAnsiTheme="majorHAnsi"/>
          <w:b/>
          <w:color w:val="E36C0A" w:themeColor="accent6" w:themeShade="BF"/>
          <w:lang w:val="nl-NL"/>
        </w:rPr>
      </w:pPr>
      <w:r w:rsidRPr="00DD0F4F">
        <w:rPr>
          <w:rFonts w:asciiTheme="majorHAnsi" w:hAnsiTheme="majorHAnsi"/>
          <w:b/>
          <w:color w:val="E36C0A" w:themeColor="accent6" w:themeShade="BF"/>
          <w:lang w:val="nl-NL"/>
        </w:rPr>
        <w:t>Opnemen zaaktype-specifieke kenmerken</w:t>
      </w:r>
    </w:p>
    <w:p w14:paraId="29F82F3D" w14:textId="77777777" w:rsidR="0020184D" w:rsidRPr="00DD0F4F" w:rsidRDefault="0020184D" w:rsidP="0020184D">
      <w:pPr>
        <w:rPr>
          <w:lang w:val="nl-NL"/>
        </w:rPr>
      </w:pPr>
      <w:r w:rsidRPr="00DD0F4F">
        <w:rPr>
          <w:lang w:val="nl-NL"/>
        </w:rPr>
        <w:t>Vanuit diverse kanten komt de roep om het mogelijk te maken om per zaaktype d.w.z. voor alle zaken van een zaaktype, inhoudelijk specifieke eigenschappen te kunnen uitwisselen en dus op te nemen in het RGBZ. Voorbeelden daarvan zijn het soort boom ('Eik') en de dikte van de boom ('30 cm') bij zaken van het type 'Behandelen aanvraag kapvergunning' en het soort evenement ('straatfeest') en datum van het evenement ('30 mei 2012') bij zaken van het type 'Behandelen aanvraag evenementenvergunning').</w:t>
      </w:r>
    </w:p>
    <w:p w14:paraId="313906A9" w14:textId="77777777" w:rsidR="0020184D" w:rsidRPr="00DD0F4F" w:rsidRDefault="0020184D" w:rsidP="0020184D">
      <w:pPr>
        <w:rPr>
          <w:lang w:val="nl-NL"/>
        </w:rPr>
      </w:pPr>
      <w:r w:rsidRPr="00DD0F4F">
        <w:rPr>
          <w:lang w:val="nl-NL"/>
        </w:rPr>
        <w:t xml:space="preserve"> Een dergelijke eigenschap kan omschreven worden als 'een relevant  inhoudelijk gegeven dat bij zaken van een zaaktype geregistreerd moet kunnen worden en geen standaard kenmerk is van een zaak'. Eigenschappen zijn dus specifiek voor zaken van een bepaald type. De ZTC 2.0 gaat mogelijkheden bieden om per zaaktype deze behoefte te kunnen specificeren.</w:t>
      </w:r>
    </w:p>
    <w:p w14:paraId="73C15084" w14:textId="77777777" w:rsidR="0020184D" w:rsidRPr="00DD0F4F" w:rsidRDefault="0020184D" w:rsidP="0020184D">
      <w:pPr>
        <w:rPr>
          <w:lang w:val="nl-NL"/>
        </w:rPr>
      </w:pPr>
      <w:r w:rsidRPr="00DD0F4F">
        <w:rPr>
          <w:lang w:val="nl-NL"/>
        </w:rPr>
        <w:t>Geoordeeld is dat dergelijke zaaktype-specifieke gegevens niet in het RGBZ opgenomen moeten worden. Het RGBZ is generiek, d.w.z. zaak- en zaaktype-onafhankelijk, en moet dat blijven aangezien dat de ‘scope’ van het RGBZ is. Bovendien, elk zaaktype-specifiek gegeven moet gespecificeerd worden. Het generiek modelleren van dergelijke gegevens in het RGBZ biedt hiervoor onvoldoende mogelijkheden. Voor het specifiek modelleren van dergelijke gegevens is het RGBZ niet bedoeld. Dat dient plaats te vinden in een desbetreffend sector-informatiemodel.</w:t>
      </w:r>
    </w:p>
    <w:p w14:paraId="5A3AD0F6" w14:textId="77777777" w:rsidR="0020184D" w:rsidRPr="00DD0F4F" w:rsidRDefault="0020184D" w:rsidP="0020184D">
      <w:pPr>
        <w:rPr>
          <w:lang w:val="nl-NL"/>
        </w:rPr>
      </w:pPr>
      <w:r w:rsidRPr="00DD0F4F">
        <w:rPr>
          <w:lang w:val="nl-NL"/>
        </w:rPr>
        <w:t xml:space="preserve">Wel onderkend wordt de behoefte aan uitwisseling van dergelijke gegevens in combinatie met generieke zaakgegevens. </w:t>
      </w:r>
      <w:r w:rsidR="00232D48" w:rsidRPr="00DD0F4F">
        <w:rPr>
          <w:lang w:val="nl-NL"/>
        </w:rPr>
        <w:t>D</w:t>
      </w:r>
      <w:r w:rsidRPr="00DD0F4F">
        <w:rPr>
          <w:lang w:val="nl-NL"/>
        </w:rPr>
        <w:t xml:space="preserve">e oplossing daarvoor </w:t>
      </w:r>
      <w:r w:rsidR="00232D48" w:rsidRPr="00DD0F4F">
        <w:rPr>
          <w:lang w:val="nl-NL"/>
        </w:rPr>
        <w:t>wordt geboden</w:t>
      </w:r>
      <w:r w:rsidRPr="00DD0F4F">
        <w:rPr>
          <w:lang w:val="nl-NL"/>
        </w:rPr>
        <w:t xml:space="preserve"> in StUF</w:t>
      </w:r>
      <w:r w:rsidR="00232D48" w:rsidRPr="00DD0F4F">
        <w:rPr>
          <w:lang w:val="nl-NL"/>
        </w:rPr>
        <w:t>-ZKN</w:t>
      </w:r>
      <w:r w:rsidRPr="00DD0F4F">
        <w:rPr>
          <w:lang w:val="nl-NL"/>
        </w:rPr>
        <w:t xml:space="preserve">, gebruik makend van </w:t>
      </w:r>
      <w:r w:rsidR="00232D48" w:rsidRPr="00DD0F4F">
        <w:rPr>
          <w:lang w:val="nl-NL"/>
        </w:rPr>
        <w:t>nieuwe functionaliteiten van de</w:t>
      </w:r>
      <w:r w:rsidRPr="00DD0F4F">
        <w:rPr>
          <w:lang w:val="nl-NL"/>
        </w:rPr>
        <w:t xml:space="preserve"> StUF-</w:t>
      </w:r>
      <w:r w:rsidR="00232D48" w:rsidRPr="00DD0F4F">
        <w:rPr>
          <w:lang w:val="nl-NL"/>
        </w:rPr>
        <w:t>onderlaag</w:t>
      </w:r>
      <w:r w:rsidRPr="00DD0F4F">
        <w:rPr>
          <w:lang w:val="nl-NL"/>
        </w:rPr>
        <w:t>.</w:t>
      </w:r>
      <w:r w:rsidR="00232D48" w:rsidRPr="00DD0F4F">
        <w:rPr>
          <w:lang w:val="nl-NL"/>
        </w:rPr>
        <w:t xml:space="preserve"> Om StUF-ZKN ook op dit punt aan te laten sluiten op </w:t>
      </w:r>
      <w:r w:rsidR="00232D48" w:rsidRPr="00DD0F4F">
        <w:rPr>
          <w:lang w:val="nl-NL"/>
        </w:rPr>
        <w:lastRenderedPageBreak/>
        <w:t>het RGBZ hebben we de zaaktypespecifieke eigenschappen als ‘container’ gemodelleerd in het RGBZ (zie par. 2.</w:t>
      </w:r>
      <w:r w:rsidR="002D46B6" w:rsidRPr="00DD0F4F">
        <w:rPr>
          <w:lang w:val="nl-NL"/>
        </w:rPr>
        <w:t>1</w:t>
      </w:r>
      <w:r w:rsidR="00003779" w:rsidRPr="00DD0F4F">
        <w:rPr>
          <w:lang w:val="nl-NL"/>
        </w:rPr>
        <w:t>4</w:t>
      </w:r>
      <w:r w:rsidR="00232D48" w:rsidRPr="00DD0F4F">
        <w:rPr>
          <w:lang w:val="nl-NL"/>
        </w:rPr>
        <w:t>.6).</w:t>
      </w:r>
      <w:r w:rsidRPr="00DD0F4F">
        <w:rPr>
          <w:lang w:val="nl-NL"/>
        </w:rPr>
        <w:t xml:space="preserve"> </w:t>
      </w:r>
    </w:p>
    <w:p w14:paraId="1D6F54B2" w14:textId="77777777" w:rsidR="00054557" w:rsidRPr="00DD0F4F" w:rsidRDefault="00054557" w:rsidP="0020184D">
      <w:pPr>
        <w:rPr>
          <w:rFonts w:asciiTheme="majorHAnsi" w:hAnsiTheme="majorHAnsi"/>
          <w:b/>
          <w:color w:val="E36C0A" w:themeColor="accent6" w:themeShade="BF"/>
          <w:lang w:val="nl-NL"/>
        </w:rPr>
      </w:pPr>
      <w:r w:rsidRPr="00DD0F4F">
        <w:rPr>
          <w:rFonts w:asciiTheme="majorHAnsi" w:hAnsiTheme="majorHAnsi"/>
          <w:b/>
          <w:color w:val="E36C0A" w:themeColor="accent6" w:themeShade="BF"/>
          <w:lang w:val="nl-NL"/>
        </w:rPr>
        <w:t>Checklisten en activiteiten</w:t>
      </w:r>
      <w:r w:rsidR="00F73CAD" w:rsidRPr="00DD0F4F">
        <w:rPr>
          <w:rFonts w:asciiTheme="majorHAnsi" w:hAnsiTheme="majorHAnsi"/>
          <w:b/>
          <w:color w:val="E36C0A" w:themeColor="accent6" w:themeShade="BF"/>
          <w:lang w:val="nl-NL"/>
        </w:rPr>
        <w:t xml:space="preserve"> opnemen</w:t>
      </w:r>
    </w:p>
    <w:p w14:paraId="5310F6A5" w14:textId="77777777" w:rsidR="00054557" w:rsidRPr="00DD0F4F" w:rsidRDefault="00401C6B" w:rsidP="0020184D">
      <w:pPr>
        <w:rPr>
          <w:lang w:val="nl-NL"/>
        </w:rPr>
      </w:pPr>
      <w:r w:rsidRPr="00DD0F4F">
        <w:rPr>
          <w:lang w:val="nl-NL"/>
        </w:rPr>
        <w:t>Veel zaaksystemen hebben de mogelijkheid stappen, activiteiten en/of taken uit te zetten onder een bepaald zaaktype, anderen werken met checklisten. Overwogen is om activiteiten en checklisten bij een zaak op te nemen in het RGBZ. Besloten is om hiervan af te zien. Het RGBZ richt zich op het uitwisselen van informatie waarmee vanuit het perspectief van de klant en van de organisatie als geheel de voortgang van de zaak gestuurd en gevolgd kan worden. Statussen zijn daarbij de mijlpalen om partijen te informeren. Het RGBZ is niet bedoeld  om  ‘het back-office’ te ondersteun</w:t>
      </w:r>
      <w:r w:rsidR="003C6417" w:rsidRPr="00DD0F4F">
        <w:rPr>
          <w:lang w:val="nl-NL"/>
        </w:rPr>
        <w:t>en</w:t>
      </w:r>
      <w:r w:rsidRPr="00DD0F4F">
        <w:rPr>
          <w:lang w:val="nl-NL"/>
        </w:rPr>
        <w:t xml:space="preserve"> om van een status naar een volgende status te komen (“het is geen workflow-systematiek”). Dergelijke ondersteuning kan in zaaksystemen geboden worden, informatie daarover wordt niet uitgewisseld want is vanuit de scope van het RGBZ niet relevant.   </w:t>
      </w:r>
    </w:p>
    <w:p w14:paraId="4CD30ACE" w14:textId="77777777" w:rsidR="00F1179F" w:rsidRPr="00DD0F4F" w:rsidRDefault="00107D49" w:rsidP="00F1179F">
      <w:pPr>
        <w:rPr>
          <w:lang w:val="nl-NL"/>
        </w:rPr>
      </w:pPr>
      <w:r w:rsidRPr="00DD0F4F">
        <w:rPr>
          <w:lang w:val="nl-NL"/>
        </w:rPr>
        <w:t>Overigens gaat de ZTC wel ondersteuning bieden voor checklisten. Dit vindt plaats vanuit de optiek van besturing van zaakuitoefening. Juist op dit punt zit het verschil in scope tussen RGBZ en ZTC.</w:t>
      </w:r>
    </w:p>
    <w:p w14:paraId="57526C22" w14:textId="77777777" w:rsidR="00F73CAD" w:rsidRPr="00DD0F4F" w:rsidRDefault="00F73CAD" w:rsidP="00F1179F">
      <w:pPr>
        <w:rPr>
          <w:rFonts w:asciiTheme="majorHAnsi" w:hAnsiTheme="majorHAnsi"/>
          <w:b/>
          <w:color w:val="E36C0A" w:themeColor="accent6" w:themeShade="BF"/>
          <w:lang w:val="nl-NL"/>
        </w:rPr>
      </w:pPr>
      <w:r w:rsidRPr="00DD0F4F">
        <w:rPr>
          <w:rFonts w:asciiTheme="majorHAnsi" w:hAnsiTheme="majorHAnsi"/>
          <w:b/>
          <w:color w:val="E36C0A" w:themeColor="accent6" w:themeShade="BF"/>
          <w:lang w:val="nl-NL"/>
        </w:rPr>
        <w:t>Startdatum zaak optioneel</w:t>
      </w:r>
    </w:p>
    <w:p w14:paraId="100B3264" w14:textId="77777777" w:rsidR="00F73CAD" w:rsidRPr="00DD0F4F" w:rsidRDefault="009946C9" w:rsidP="00F73CAD">
      <w:pPr>
        <w:rPr>
          <w:lang w:val="nl-NL"/>
        </w:rPr>
      </w:pPr>
      <w:r w:rsidRPr="00DD0F4F">
        <w:rPr>
          <w:lang w:val="nl-NL"/>
        </w:rPr>
        <w:t xml:space="preserve">Het zaak-gegeven Startdatum moet voorzien zijn van een waarde. De </w:t>
      </w:r>
      <w:r w:rsidR="00F73CAD" w:rsidRPr="00DD0F4F">
        <w:rPr>
          <w:lang w:val="nl-NL"/>
        </w:rPr>
        <w:t xml:space="preserve">definitie </w:t>
      </w:r>
      <w:r w:rsidRPr="00DD0F4F">
        <w:rPr>
          <w:lang w:val="nl-NL"/>
        </w:rPr>
        <w:t>van de attribuutsoort is</w:t>
      </w:r>
      <w:r w:rsidR="00F73CAD" w:rsidRPr="00DD0F4F">
        <w:rPr>
          <w:lang w:val="nl-NL"/>
        </w:rPr>
        <w:t xml:space="preserve"> 'De datum waarop met de uitvoering van de zaak is gestart'.</w:t>
      </w:r>
      <w:r w:rsidRPr="00DD0F4F">
        <w:rPr>
          <w:lang w:val="nl-NL"/>
        </w:rPr>
        <w:t xml:space="preserve"> Als interpretatie van deze definitie wordt geponeerd dat “een </w:t>
      </w:r>
      <w:r w:rsidR="00F73CAD" w:rsidRPr="00DD0F4F">
        <w:rPr>
          <w:lang w:val="nl-NL"/>
        </w:rPr>
        <w:t>zaak ook kan bestaan zonder startdatum. De zaak kan al aanwezig zijn in het zakenmagazijn, zonder dat de uitvoering van de zaak al gestart is.</w:t>
      </w:r>
      <w:r w:rsidRPr="00DD0F4F">
        <w:rPr>
          <w:lang w:val="nl-NL"/>
        </w:rPr>
        <w:t xml:space="preserve">” Voorgesteld is </w:t>
      </w:r>
      <w:r w:rsidR="00F73CAD" w:rsidRPr="00DD0F4F">
        <w:rPr>
          <w:lang w:val="nl-NL"/>
        </w:rPr>
        <w:t xml:space="preserve">om </w:t>
      </w:r>
      <w:r w:rsidRPr="00DD0F4F">
        <w:rPr>
          <w:lang w:val="nl-NL"/>
        </w:rPr>
        <w:t>dit attribuutsoort</w:t>
      </w:r>
      <w:r w:rsidR="00F73CAD" w:rsidRPr="00DD0F4F">
        <w:rPr>
          <w:lang w:val="nl-NL"/>
        </w:rPr>
        <w:t xml:space="preserve"> als optioneel te definiëren. </w:t>
      </w:r>
      <w:r w:rsidRPr="00DD0F4F">
        <w:rPr>
          <w:lang w:val="nl-NL"/>
        </w:rPr>
        <w:t>Het zaak-gegeven R</w:t>
      </w:r>
      <w:r w:rsidR="00F73CAD" w:rsidRPr="00DD0F4F">
        <w:rPr>
          <w:lang w:val="nl-NL"/>
        </w:rPr>
        <w:t>egistratiedatum van de zaak blijft daarentegen wel verplicht.</w:t>
      </w:r>
    </w:p>
    <w:p w14:paraId="1898D83C" w14:textId="77777777" w:rsidR="009946C9" w:rsidRPr="00DD0F4F" w:rsidRDefault="009946C9" w:rsidP="00F73CAD">
      <w:pPr>
        <w:rPr>
          <w:lang w:val="nl-NL"/>
        </w:rPr>
      </w:pPr>
      <w:r w:rsidRPr="00DD0F4F">
        <w:rPr>
          <w:lang w:val="nl-NL"/>
        </w:rPr>
        <w:t xml:space="preserve">Van dit voorstel is afgezien. Het RGBZ is gericht op het uitwisselen van gegevens van onderhanden zaken. Onder meer om te kunnen sturen op de voortgang van de behandeling van zaken en die voortgang te bewaken. Een onderhanden zaak moet gestart zijn en kent dus een startdatum. </w:t>
      </w:r>
      <w:r w:rsidR="00394E66" w:rsidRPr="00DD0F4F">
        <w:rPr>
          <w:lang w:val="nl-NL"/>
        </w:rPr>
        <w:t xml:space="preserve">Van </w:t>
      </w:r>
      <w:r w:rsidRPr="00DD0F4F">
        <w:rPr>
          <w:lang w:val="nl-NL"/>
        </w:rPr>
        <w:t xml:space="preserve"> zaken zonder startdatum valt de voortgang niet te bewaken. </w:t>
      </w:r>
    </w:p>
    <w:p w14:paraId="3AAC2839" w14:textId="77777777" w:rsidR="00394E66" w:rsidRPr="00DD0F4F" w:rsidRDefault="00394E66" w:rsidP="00F73CAD">
      <w:pPr>
        <w:rPr>
          <w:lang w:val="nl-NL"/>
        </w:rPr>
      </w:pPr>
      <w:r w:rsidRPr="00DD0F4F">
        <w:rPr>
          <w:lang w:val="nl-NL"/>
        </w:rPr>
        <w:t xml:space="preserve">Het staat partijen vrij om in hun zaaksysteem of andere registraties zaken zonder startdatum te registreren mits informatie hierover niet op basis van het RGBZ cq. met StUF-Zkn uitgewisseld wordt. </w:t>
      </w:r>
    </w:p>
    <w:p w14:paraId="798FF5E9" w14:textId="77777777" w:rsidR="00F1179F" w:rsidRPr="00DD0F4F" w:rsidRDefault="00F1179F" w:rsidP="00F1179F">
      <w:pPr>
        <w:rPr>
          <w:lang w:val="nl-NL"/>
        </w:rPr>
      </w:pPr>
    </w:p>
    <w:p w14:paraId="22D9D85E" w14:textId="77777777" w:rsidR="00964A60" w:rsidRPr="00DD0F4F" w:rsidRDefault="00964A60">
      <w:pPr>
        <w:rPr>
          <w:lang w:val="nl-NL"/>
        </w:rPr>
      </w:pPr>
      <w:r w:rsidRPr="00DD0F4F">
        <w:rPr>
          <w:lang w:val="nl-NL"/>
        </w:rPr>
        <w:br w:type="page"/>
      </w:r>
    </w:p>
    <w:p w14:paraId="1A4E5735" w14:textId="77777777" w:rsidR="00964A60" w:rsidRPr="005561F3" w:rsidRDefault="00964A60" w:rsidP="00964A60">
      <w:pPr>
        <w:pStyle w:val="Kop1"/>
        <w:numPr>
          <w:ilvl w:val="0"/>
          <w:numId w:val="0"/>
        </w:numPr>
        <w:rPr>
          <w:lang w:val="nl-NL"/>
        </w:rPr>
      </w:pPr>
      <w:bookmarkStart w:id="14674" w:name="_Toc517094740"/>
      <w:r w:rsidRPr="005561F3">
        <w:rPr>
          <w:lang w:val="nl-NL"/>
        </w:rPr>
        <w:lastRenderedPageBreak/>
        <w:t>Bijlage 1: Leden werkgroep doorontwikkeling RGBZ</w:t>
      </w:r>
      <w:bookmarkEnd w:id="14674"/>
    </w:p>
    <w:p w14:paraId="4A74438D" w14:textId="77777777" w:rsidR="00A27770" w:rsidRPr="005561F3" w:rsidRDefault="00793FD0" w:rsidP="00793FD0">
      <w:pPr>
        <w:spacing w:before="120" w:after="0"/>
        <w:rPr>
          <w:lang w:val="nl-NL"/>
        </w:rPr>
      </w:pPr>
      <w:r w:rsidRPr="005561F3">
        <w:rPr>
          <w:lang w:val="nl-NL"/>
        </w:rPr>
        <w:t>Het wijzigingsvoorstel is voor het merendeel opgesteld onder begeleiding van de Werkgroep doorontwikkeling RGBZ met de volgende leden:</w:t>
      </w:r>
    </w:p>
    <w:p w14:paraId="69505402" w14:textId="77777777" w:rsidR="003D77B4" w:rsidRDefault="00A27770">
      <w:pPr>
        <w:pStyle w:val="Lijstalinea"/>
        <w:numPr>
          <w:ilvl w:val="0"/>
          <w:numId w:val="10"/>
        </w:numPr>
      </w:pPr>
      <w:r>
        <w:t>Rindert Dijkstra</w:t>
      </w:r>
      <w:r>
        <w:tab/>
        <w:t>(Gemeente Apeldoorn)</w:t>
      </w:r>
    </w:p>
    <w:p w14:paraId="49B3BE1F" w14:textId="77777777" w:rsidR="003D77B4" w:rsidRDefault="00A27770">
      <w:pPr>
        <w:pStyle w:val="Lijstalinea"/>
        <w:numPr>
          <w:ilvl w:val="0"/>
          <w:numId w:val="10"/>
        </w:numPr>
        <w:rPr>
          <w:lang w:val="nl-NL"/>
        </w:rPr>
      </w:pPr>
      <w:r w:rsidRPr="00DD0F4F">
        <w:rPr>
          <w:lang w:val="nl-NL"/>
        </w:rPr>
        <w:t>Brenda de Graaf (Gemeente Den Haag)</w:t>
      </w:r>
    </w:p>
    <w:p w14:paraId="0F918C99" w14:textId="77777777" w:rsidR="003D77B4" w:rsidRDefault="00A27770">
      <w:pPr>
        <w:pStyle w:val="Lijstalinea"/>
        <w:numPr>
          <w:ilvl w:val="0"/>
          <w:numId w:val="10"/>
        </w:numPr>
        <w:rPr>
          <w:lang w:val="nl-NL"/>
        </w:rPr>
      </w:pPr>
      <w:r w:rsidRPr="00DD0F4F">
        <w:rPr>
          <w:lang w:val="nl-NL"/>
        </w:rPr>
        <w:t>Alexander van Holstein (Gemeente Tilburg)</w:t>
      </w:r>
    </w:p>
    <w:p w14:paraId="5DCB7B2F" w14:textId="77777777" w:rsidR="003D77B4" w:rsidRDefault="00A27770">
      <w:pPr>
        <w:pStyle w:val="Lijstalinea"/>
        <w:numPr>
          <w:ilvl w:val="0"/>
          <w:numId w:val="10"/>
        </w:numPr>
      </w:pPr>
      <w:r>
        <w:t>Adri Paap (Gemeente Woerden)</w:t>
      </w:r>
    </w:p>
    <w:p w14:paraId="62419D5A" w14:textId="77777777" w:rsidR="003D77B4" w:rsidRDefault="00A27770">
      <w:pPr>
        <w:pStyle w:val="Lijstalinea"/>
        <w:numPr>
          <w:ilvl w:val="0"/>
          <w:numId w:val="10"/>
        </w:numPr>
      </w:pPr>
      <w:r>
        <w:t>Annemiek Droogh (Waarderingskamer)</w:t>
      </w:r>
    </w:p>
    <w:p w14:paraId="0A3E7963" w14:textId="77777777" w:rsidR="003D77B4" w:rsidRDefault="00A27770">
      <w:pPr>
        <w:pStyle w:val="Lijstalinea"/>
        <w:numPr>
          <w:ilvl w:val="0"/>
          <w:numId w:val="10"/>
        </w:numPr>
      </w:pPr>
      <w:r>
        <w:t>Roel de Bruin (Centric)</w:t>
      </w:r>
    </w:p>
    <w:p w14:paraId="19C38FD4" w14:textId="77777777" w:rsidR="003D77B4" w:rsidRDefault="00A27770">
      <w:pPr>
        <w:pStyle w:val="Lijstalinea"/>
        <w:numPr>
          <w:ilvl w:val="0"/>
          <w:numId w:val="10"/>
        </w:numPr>
      </w:pPr>
      <w:r>
        <w:t>Theo Raets (Circle)</w:t>
      </w:r>
    </w:p>
    <w:p w14:paraId="7E7168B7" w14:textId="77777777" w:rsidR="003D77B4" w:rsidRDefault="00A27770">
      <w:pPr>
        <w:pStyle w:val="Lijstalinea"/>
        <w:numPr>
          <w:ilvl w:val="0"/>
          <w:numId w:val="10"/>
        </w:numPr>
      </w:pPr>
      <w:r>
        <w:t>Jurgen Aarden (Gouw IT)</w:t>
      </w:r>
    </w:p>
    <w:p w14:paraId="5FCB373B" w14:textId="77777777" w:rsidR="003D77B4" w:rsidRDefault="00A27770">
      <w:pPr>
        <w:pStyle w:val="Lijstalinea"/>
        <w:numPr>
          <w:ilvl w:val="0"/>
          <w:numId w:val="10"/>
        </w:numPr>
      </w:pPr>
      <w:r>
        <w:t>Robert Parhonyi (InterAccess)</w:t>
      </w:r>
    </w:p>
    <w:p w14:paraId="1212AAED" w14:textId="77777777" w:rsidR="003D77B4" w:rsidRDefault="00A27770">
      <w:pPr>
        <w:pStyle w:val="Lijstalinea"/>
        <w:numPr>
          <w:ilvl w:val="0"/>
          <w:numId w:val="10"/>
        </w:numPr>
      </w:pPr>
      <w:r>
        <w:t>Dennis de Wit (PinkRoccade)</w:t>
      </w:r>
    </w:p>
    <w:p w14:paraId="71340D6D" w14:textId="77777777" w:rsidR="003D77B4" w:rsidRDefault="00A27770">
      <w:pPr>
        <w:pStyle w:val="Lijstalinea"/>
        <w:numPr>
          <w:ilvl w:val="0"/>
          <w:numId w:val="10"/>
        </w:numPr>
      </w:pPr>
      <w:r>
        <w:t>Bastiaan Ligt (RoXit)</w:t>
      </w:r>
    </w:p>
    <w:p w14:paraId="74F40BCD" w14:textId="77777777" w:rsidR="003D77B4" w:rsidRDefault="00A27770">
      <w:pPr>
        <w:pStyle w:val="Lijstalinea"/>
        <w:numPr>
          <w:ilvl w:val="0"/>
          <w:numId w:val="10"/>
        </w:numPr>
      </w:pPr>
      <w:r>
        <w:t>Ellen Debats (KING)</w:t>
      </w:r>
    </w:p>
    <w:p w14:paraId="5175A564" w14:textId="77777777" w:rsidR="003D77B4" w:rsidRDefault="00A27770">
      <w:pPr>
        <w:pStyle w:val="Lijstalinea"/>
        <w:numPr>
          <w:ilvl w:val="0"/>
          <w:numId w:val="10"/>
        </w:numPr>
      </w:pPr>
      <w:r>
        <w:t>Arjan Kloosterboer (KING; redacteur)</w:t>
      </w:r>
      <w:r w:rsidR="001E1BAB">
        <w:t>.</w:t>
      </w:r>
      <w:r>
        <w:t xml:space="preserve"> </w:t>
      </w:r>
    </w:p>
    <w:p w14:paraId="2956D927" w14:textId="77777777" w:rsidR="00E555FF" w:rsidRDefault="00793FD0" w:rsidP="001E1BAB">
      <w:pPr>
        <w:spacing w:before="120" w:after="0"/>
        <w:rPr>
          <w:lang w:val="nl-NL"/>
        </w:rPr>
      </w:pPr>
      <w:r>
        <w:rPr>
          <w:lang w:val="nl-NL"/>
        </w:rPr>
        <w:t>Vervolgens is het wijzigingsvoorstel afgerond onder begeleiding van de Expertgroep Informatiemodellen met de volgende leden:</w:t>
      </w:r>
    </w:p>
    <w:p w14:paraId="03D56F42" w14:textId="77777777" w:rsidR="00F0124F" w:rsidRPr="00F0124F" w:rsidRDefault="00F0124F" w:rsidP="00F0124F">
      <w:pPr>
        <w:pStyle w:val="Lijstalinea"/>
        <w:numPr>
          <w:ilvl w:val="0"/>
          <w:numId w:val="10"/>
        </w:numPr>
      </w:pPr>
      <w:r w:rsidRPr="00F0124F">
        <w:t>Barend Sneller (Esri Nederland)</w:t>
      </w:r>
    </w:p>
    <w:p w14:paraId="2E19F265" w14:textId="77777777" w:rsidR="00F0124F" w:rsidRPr="00F0124F" w:rsidRDefault="00F0124F" w:rsidP="00F0124F">
      <w:pPr>
        <w:pStyle w:val="Lijstalinea"/>
        <w:numPr>
          <w:ilvl w:val="0"/>
          <w:numId w:val="10"/>
        </w:numPr>
      </w:pPr>
      <w:r w:rsidRPr="00F0124F">
        <w:t>Annemiek Droogh (Waarderingskamer)</w:t>
      </w:r>
    </w:p>
    <w:p w14:paraId="3474E81B" w14:textId="77777777" w:rsidR="00F0124F" w:rsidRPr="00F0124F" w:rsidRDefault="00F0124F" w:rsidP="00F0124F">
      <w:pPr>
        <w:pStyle w:val="Lijstalinea"/>
        <w:numPr>
          <w:ilvl w:val="0"/>
          <w:numId w:val="10"/>
        </w:numPr>
      </w:pPr>
      <w:r w:rsidRPr="00F0124F">
        <w:t>Dennis de Wit (Pink Roccade Local Government)</w:t>
      </w:r>
    </w:p>
    <w:p w14:paraId="03F91E5E" w14:textId="77777777" w:rsidR="00F0124F" w:rsidRPr="00F0124F" w:rsidRDefault="00F0124F" w:rsidP="00F0124F">
      <w:pPr>
        <w:pStyle w:val="Lijstalinea"/>
        <w:numPr>
          <w:ilvl w:val="0"/>
          <w:numId w:val="10"/>
        </w:numPr>
      </w:pPr>
      <w:r w:rsidRPr="00F0124F">
        <w:t>Jurgen Aarden (GouwIT)</w:t>
      </w:r>
    </w:p>
    <w:p w14:paraId="070EA55D" w14:textId="77777777" w:rsidR="00F0124F" w:rsidRPr="00F0124F" w:rsidRDefault="00F0124F" w:rsidP="00F0124F">
      <w:pPr>
        <w:pStyle w:val="Lijstalinea"/>
        <w:numPr>
          <w:ilvl w:val="0"/>
          <w:numId w:val="10"/>
        </w:numPr>
      </w:pPr>
      <w:r w:rsidRPr="00F0124F">
        <w:t>Sid Brouwer (Centric)</w:t>
      </w:r>
    </w:p>
    <w:p w14:paraId="57EA9083" w14:textId="77777777" w:rsidR="00F0124F" w:rsidRPr="00F0124F" w:rsidRDefault="00F0124F" w:rsidP="00F0124F">
      <w:pPr>
        <w:pStyle w:val="Lijstalinea"/>
        <w:numPr>
          <w:ilvl w:val="0"/>
          <w:numId w:val="10"/>
        </w:numPr>
      </w:pPr>
      <w:r w:rsidRPr="00F0124F">
        <w:t>Rik Duursma (</w:t>
      </w:r>
      <w:r>
        <w:t xml:space="preserve">Gemeente </w:t>
      </w:r>
      <w:r w:rsidRPr="00F0124F">
        <w:t>Haarlemmermeer)</w:t>
      </w:r>
    </w:p>
    <w:p w14:paraId="5CB6E67A" w14:textId="77777777" w:rsidR="00F0124F" w:rsidRPr="00F0124F" w:rsidRDefault="00F0124F" w:rsidP="00F0124F">
      <w:pPr>
        <w:pStyle w:val="Lijstalinea"/>
        <w:numPr>
          <w:ilvl w:val="0"/>
          <w:numId w:val="10"/>
        </w:numPr>
      </w:pPr>
      <w:r w:rsidRPr="00F0124F">
        <w:t>Roel de Bruin (Centric)</w:t>
      </w:r>
    </w:p>
    <w:p w14:paraId="6FB4BDF2" w14:textId="77777777" w:rsidR="00F0124F" w:rsidRPr="00F0124F" w:rsidRDefault="00F0124F" w:rsidP="00F0124F">
      <w:pPr>
        <w:pStyle w:val="Lijstalinea"/>
        <w:numPr>
          <w:ilvl w:val="0"/>
          <w:numId w:val="10"/>
        </w:numPr>
      </w:pPr>
      <w:r w:rsidRPr="00F0124F">
        <w:t>Rindert Dijkstra (</w:t>
      </w:r>
      <w:r>
        <w:t xml:space="preserve">Gemeente </w:t>
      </w:r>
      <w:r w:rsidRPr="00F0124F">
        <w:t>Apeldoorn)</w:t>
      </w:r>
    </w:p>
    <w:p w14:paraId="03E7CEC6" w14:textId="77777777" w:rsidR="00F0124F" w:rsidRPr="00F0124F" w:rsidRDefault="00F0124F" w:rsidP="00F0124F">
      <w:pPr>
        <w:pStyle w:val="Lijstalinea"/>
        <w:numPr>
          <w:ilvl w:val="0"/>
          <w:numId w:val="10"/>
        </w:numPr>
      </w:pPr>
      <w:r w:rsidRPr="00F0124F">
        <w:t>Bert Drenth (</w:t>
      </w:r>
      <w:r>
        <w:t xml:space="preserve">Gemeente </w:t>
      </w:r>
      <w:r w:rsidRPr="00F0124F">
        <w:t>Leiden)</w:t>
      </w:r>
    </w:p>
    <w:p w14:paraId="6EF43E18" w14:textId="77777777" w:rsidR="00F0124F" w:rsidRPr="005561F3" w:rsidRDefault="00F0124F" w:rsidP="00F0124F">
      <w:pPr>
        <w:pStyle w:val="Lijstalinea"/>
        <w:numPr>
          <w:ilvl w:val="0"/>
          <w:numId w:val="10"/>
        </w:numPr>
        <w:rPr>
          <w:lang w:val="nl-NL"/>
        </w:rPr>
      </w:pPr>
      <w:r w:rsidRPr="005561F3">
        <w:rPr>
          <w:lang w:val="nl-NL"/>
        </w:rPr>
        <w:t>Alexander van Holstein (Gemeente Tilburg)</w:t>
      </w:r>
    </w:p>
    <w:p w14:paraId="2AFF1974" w14:textId="77777777" w:rsidR="00F0124F" w:rsidRPr="00F0124F" w:rsidRDefault="00F0124F" w:rsidP="00F0124F">
      <w:pPr>
        <w:pStyle w:val="Lijstalinea"/>
        <w:numPr>
          <w:ilvl w:val="0"/>
          <w:numId w:val="10"/>
        </w:numPr>
      </w:pPr>
      <w:r w:rsidRPr="00F0124F">
        <w:t>Henk Luth (</w:t>
      </w:r>
      <w:r>
        <w:t xml:space="preserve">Gemeente </w:t>
      </w:r>
      <w:r w:rsidRPr="00F0124F">
        <w:t>Almere)</w:t>
      </w:r>
    </w:p>
    <w:p w14:paraId="17803F00" w14:textId="77777777" w:rsidR="00F0124F" w:rsidRPr="005561F3" w:rsidRDefault="00F0124F" w:rsidP="00F0124F">
      <w:pPr>
        <w:pStyle w:val="Lijstalinea"/>
        <w:numPr>
          <w:ilvl w:val="0"/>
          <w:numId w:val="10"/>
        </w:numPr>
        <w:rPr>
          <w:lang w:val="nl-NL"/>
        </w:rPr>
      </w:pPr>
      <w:r w:rsidRPr="005561F3">
        <w:rPr>
          <w:lang w:val="nl-NL"/>
        </w:rPr>
        <w:t>Arno den Ridder (Gemeente Breda)</w:t>
      </w:r>
    </w:p>
    <w:p w14:paraId="2DFD9DE5" w14:textId="77777777" w:rsidR="00F0124F" w:rsidRPr="00F0124F" w:rsidRDefault="00F0124F" w:rsidP="00F0124F">
      <w:pPr>
        <w:pStyle w:val="Lijstalinea"/>
        <w:numPr>
          <w:ilvl w:val="0"/>
          <w:numId w:val="10"/>
        </w:numPr>
      </w:pPr>
      <w:r w:rsidRPr="00F0124F">
        <w:t>Michael Bakker (</w:t>
      </w:r>
      <w:r>
        <w:t xml:space="preserve">Gemeente </w:t>
      </w:r>
      <w:r w:rsidRPr="00F0124F">
        <w:t>Hoorn)</w:t>
      </w:r>
    </w:p>
    <w:p w14:paraId="759F2B30" w14:textId="77777777" w:rsidR="00F0124F" w:rsidRPr="005561F3" w:rsidRDefault="00F0124F" w:rsidP="00F0124F">
      <w:pPr>
        <w:pStyle w:val="Lijstalinea"/>
        <w:numPr>
          <w:ilvl w:val="0"/>
          <w:numId w:val="10"/>
        </w:numPr>
        <w:rPr>
          <w:lang w:val="nl-NL"/>
        </w:rPr>
      </w:pPr>
      <w:r w:rsidRPr="005561F3">
        <w:rPr>
          <w:lang w:val="nl-NL"/>
        </w:rPr>
        <w:t>Peter de Wit (Gemeente Eindhoven)</w:t>
      </w:r>
    </w:p>
    <w:p w14:paraId="7648B7D6" w14:textId="77777777" w:rsidR="00F0124F" w:rsidRPr="00F0124F" w:rsidRDefault="00F0124F" w:rsidP="00F0124F">
      <w:pPr>
        <w:pStyle w:val="Lijstalinea"/>
        <w:numPr>
          <w:ilvl w:val="0"/>
          <w:numId w:val="10"/>
        </w:numPr>
      </w:pPr>
      <w:r w:rsidRPr="00F0124F">
        <w:t>Rinko Huisman (KING)</w:t>
      </w:r>
    </w:p>
    <w:p w14:paraId="5EC1800E" w14:textId="77777777" w:rsidR="00F0124F" w:rsidRPr="00F0124F" w:rsidRDefault="00F0124F" w:rsidP="00F0124F">
      <w:pPr>
        <w:pStyle w:val="Lijstalinea"/>
        <w:numPr>
          <w:ilvl w:val="0"/>
          <w:numId w:val="10"/>
        </w:numPr>
      </w:pPr>
      <w:r w:rsidRPr="00F0124F">
        <w:t>Ellen Debats (KING)</w:t>
      </w:r>
    </w:p>
    <w:p w14:paraId="405A87E8" w14:textId="77777777" w:rsidR="00F0124F" w:rsidRPr="00F0124F" w:rsidRDefault="00F0124F" w:rsidP="00F0124F">
      <w:pPr>
        <w:pStyle w:val="Lijstalinea"/>
        <w:numPr>
          <w:ilvl w:val="0"/>
          <w:numId w:val="10"/>
        </w:numPr>
      </w:pPr>
      <w:r w:rsidRPr="00F0124F">
        <w:t>Remko de Haas (KING)</w:t>
      </w:r>
    </w:p>
    <w:p w14:paraId="6C1C9B8E" w14:textId="77777777" w:rsidR="00F0124F" w:rsidRPr="00F0124F" w:rsidRDefault="00F0124F" w:rsidP="00F0124F">
      <w:pPr>
        <w:pStyle w:val="Lijstalinea"/>
        <w:numPr>
          <w:ilvl w:val="0"/>
          <w:numId w:val="10"/>
        </w:numPr>
      </w:pPr>
      <w:r w:rsidRPr="00F0124F">
        <w:t>Jan Campschroer (KING)</w:t>
      </w:r>
    </w:p>
    <w:p w14:paraId="20889358" w14:textId="77777777" w:rsidR="00F0124F" w:rsidRPr="00F0124F" w:rsidRDefault="00F0124F" w:rsidP="00F0124F">
      <w:pPr>
        <w:pStyle w:val="Lijstalinea"/>
        <w:numPr>
          <w:ilvl w:val="0"/>
          <w:numId w:val="10"/>
        </w:numPr>
      </w:pPr>
      <w:r w:rsidRPr="00F0124F">
        <w:t>Arjan Kloosterboer (KING</w:t>
      </w:r>
      <w:r>
        <w:t>; redacteur</w:t>
      </w:r>
      <w:r w:rsidRPr="00F0124F">
        <w:t>)</w:t>
      </w:r>
      <w:r w:rsidR="001E1BAB">
        <w:t>.</w:t>
      </w:r>
    </w:p>
    <w:p w14:paraId="32895B14" w14:textId="77777777" w:rsidR="00037B08" w:rsidRDefault="00037B08" w:rsidP="00037B08">
      <w:pPr>
        <w:ind w:left="360"/>
      </w:pPr>
    </w:p>
    <w:p w14:paraId="5A77EC60" w14:textId="77777777" w:rsidR="00037B08" w:rsidRDefault="00037B08" w:rsidP="00037B08">
      <w:pPr>
        <w:pStyle w:val="Kop1"/>
        <w:pageBreakBefore/>
        <w:numPr>
          <w:ilvl w:val="0"/>
          <w:numId w:val="0"/>
        </w:numPr>
      </w:pPr>
      <w:bookmarkStart w:id="14675" w:name="_Toc517094741"/>
      <w:r>
        <w:lastRenderedPageBreak/>
        <w:t>Bijlage 2: Opsomming voorgestelde wijzigingen</w:t>
      </w:r>
      <w:bookmarkEnd w:id="14675"/>
    </w:p>
    <w:p w14:paraId="45B3FE1C" w14:textId="77777777" w:rsidR="007F3E5A" w:rsidRPr="005561F3" w:rsidRDefault="007F3E5A" w:rsidP="007F3E5A">
      <w:pPr>
        <w:rPr>
          <w:lang w:val="nl-NL"/>
        </w:rPr>
      </w:pPr>
      <w:r w:rsidRPr="005561F3">
        <w:rPr>
          <w:lang w:val="nl-NL"/>
        </w:rPr>
        <w:t>In deze bijlage sommen we de structurele wijzigingen op die voorgesteld zijn om door te voeren in RGBZ 2.0 ten opzichte van RGBZ 1.0. We doen dit per objecttype, in alfabetische volgorde. Zie voor de wijzigingen in detail de gemarkeerde wijzigingen in de voorafgaande hoofdstukken.</w:t>
      </w:r>
    </w:p>
    <w:p w14:paraId="6E2F9E83" w14:textId="77777777" w:rsidR="002A7BCB" w:rsidRPr="0029127D" w:rsidRDefault="002A7BCB" w:rsidP="002A7BCB">
      <w:pPr>
        <w:spacing w:after="0"/>
        <w:rPr>
          <w:b/>
        </w:rPr>
      </w:pPr>
      <w:r w:rsidRPr="0029127D">
        <w:rPr>
          <w:b/>
        </w:rPr>
        <w:t>Algemeen</w:t>
      </w:r>
    </w:p>
    <w:tbl>
      <w:tblPr>
        <w:tblStyle w:val="Tabelraster"/>
        <w:tblW w:w="0" w:type="auto"/>
        <w:tblLook w:val="04A0" w:firstRow="1" w:lastRow="0" w:firstColumn="1" w:lastColumn="0" w:noHBand="0" w:noVBand="1"/>
      </w:tblPr>
      <w:tblGrid>
        <w:gridCol w:w="3652"/>
        <w:gridCol w:w="5560"/>
      </w:tblGrid>
      <w:tr w:rsidR="002A7BCB" w14:paraId="543D3B92" w14:textId="77777777" w:rsidTr="006E7ED8">
        <w:tc>
          <w:tcPr>
            <w:tcW w:w="3652" w:type="dxa"/>
          </w:tcPr>
          <w:p w14:paraId="33E10C4A" w14:textId="77777777" w:rsidR="002A7BCB" w:rsidRPr="006B7EBC" w:rsidRDefault="002A7BCB" w:rsidP="006E7ED8">
            <w:pPr>
              <w:rPr>
                <w:b/>
              </w:rPr>
            </w:pPr>
            <w:r>
              <w:rPr>
                <w:b/>
              </w:rPr>
              <w:t>Betreft</w:t>
            </w:r>
          </w:p>
        </w:tc>
        <w:tc>
          <w:tcPr>
            <w:tcW w:w="5560" w:type="dxa"/>
          </w:tcPr>
          <w:p w14:paraId="5BA140BB" w14:textId="77777777" w:rsidR="002A7BCB" w:rsidRPr="006B7EBC" w:rsidRDefault="002A7BCB" w:rsidP="006E7ED8">
            <w:pPr>
              <w:rPr>
                <w:b/>
              </w:rPr>
            </w:pPr>
            <w:r w:rsidRPr="006B7EBC">
              <w:rPr>
                <w:b/>
              </w:rPr>
              <w:t>Wijziging</w:t>
            </w:r>
          </w:p>
        </w:tc>
      </w:tr>
      <w:tr w:rsidR="002A7BCB" w:rsidRPr="00AE1A91" w14:paraId="7BFBC5B1" w14:textId="77777777" w:rsidTr="006E7ED8">
        <w:tc>
          <w:tcPr>
            <w:tcW w:w="3652" w:type="dxa"/>
          </w:tcPr>
          <w:p w14:paraId="4C23309F" w14:textId="77777777" w:rsidR="002A7BCB" w:rsidRDefault="002A7BCB" w:rsidP="006E7ED8">
            <w:r>
              <w:t>ZTC2</w:t>
            </w:r>
          </w:p>
        </w:tc>
        <w:tc>
          <w:tcPr>
            <w:tcW w:w="5560" w:type="dxa"/>
          </w:tcPr>
          <w:p w14:paraId="7D0D22C4" w14:textId="77777777" w:rsidR="002A7BCB" w:rsidRDefault="002A7BCB" w:rsidP="006E7ED8">
            <w:pPr>
              <w:pStyle w:val="Lijstalinea"/>
              <w:numPr>
                <w:ilvl w:val="0"/>
                <w:numId w:val="28"/>
              </w:numPr>
              <w:spacing w:before="60"/>
              <w:ind w:left="317" w:hanging="240"/>
            </w:pPr>
            <w:r>
              <w:t>RGBZ aangepast op het ImZTC versie 2.1 waarbij het RGBZ elementen ontleend aan het ImZTC (waar van toepassing) en niet omgekeerd (zoals in RGBZ 1.0 het geval was).</w:t>
            </w:r>
          </w:p>
        </w:tc>
      </w:tr>
      <w:tr w:rsidR="002A7BCB" w:rsidRPr="00AE1A91" w14:paraId="26D5C5A6" w14:textId="77777777" w:rsidTr="006E7ED8">
        <w:tc>
          <w:tcPr>
            <w:tcW w:w="3652" w:type="dxa"/>
          </w:tcPr>
          <w:p w14:paraId="04DC0753" w14:textId="77777777" w:rsidR="002A7BCB" w:rsidRDefault="002A7BCB" w:rsidP="006E7ED8">
            <w:r>
              <w:t>Informatieobject</w:t>
            </w:r>
          </w:p>
        </w:tc>
        <w:tc>
          <w:tcPr>
            <w:tcW w:w="5560" w:type="dxa"/>
          </w:tcPr>
          <w:p w14:paraId="08119D8C" w14:textId="77777777" w:rsidR="002A7BCB" w:rsidRDefault="002A7BCB" w:rsidP="006E7ED8">
            <w:pPr>
              <w:pStyle w:val="Lijstalinea"/>
              <w:numPr>
                <w:ilvl w:val="0"/>
                <w:numId w:val="28"/>
              </w:numPr>
              <w:spacing w:before="60"/>
              <w:ind w:left="317" w:hanging="240"/>
            </w:pPr>
            <w:r>
              <w:t>D</w:t>
            </w:r>
            <w:r w:rsidRPr="006B7EBC">
              <w:t>e term ‘document’ consequent vervangen door ‘informatieobject’</w:t>
            </w:r>
            <w:r>
              <w:t>.</w:t>
            </w:r>
          </w:p>
        </w:tc>
      </w:tr>
      <w:tr w:rsidR="002A7BCB" w:rsidRPr="00AE1A91" w14:paraId="2966D703" w14:textId="77777777" w:rsidTr="006E7ED8">
        <w:tc>
          <w:tcPr>
            <w:tcW w:w="3652" w:type="dxa"/>
          </w:tcPr>
          <w:p w14:paraId="720C3736" w14:textId="77777777" w:rsidR="002A7BCB" w:rsidRPr="006B7EBC" w:rsidRDefault="002A7BCB" w:rsidP="006E7ED8">
            <w:r>
              <w:t>Indicatie authentiek</w:t>
            </w:r>
          </w:p>
        </w:tc>
        <w:tc>
          <w:tcPr>
            <w:tcW w:w="5560" w:type="dxa"/>
          </w:tcPr>
          <w:p w14:paraId="59AEFE83" w14:textId="77777777" w:rsidR="002A7BCB" w:rsidRDefault="002A7BCB" w:rsidP="006E7ED8">
            <w:pPr>
              <w:pStyle w:val="Lijstalinea"/>
              <w:numPr>
                <w:ilvl w:val="0"/>
                <w:numId w:val="28"/>
              </w:numPr>
              <w:spacing w:before="60"/>
              <w:ind w:left="317" w:hanging="240"/>
            </w:pPr>
            <w:r>
              <w:t xml:space="preserve">Eenduidigheid aangebracht. Er zijn nu vier mogelijkheden: Basisgegeven, Landelijk kerngegeven, Gemeentelijk kerngegeven en Overig. </w:t>
            </w:r>
          </w:p>
        </w:tc>
      </w:tr>
    </w:tbl>
    <w:p w14:paraId="69534562" w14:textId="77777777" w:rsidR="002A7BCB" w:rsidRPr="005561F3" w:rsidRDefault="002A7BCB" w:rsidP="002A7BCB">
      <w:pPr>
        <w:rPr>
          <w:lang w:val="nl-NL"/>
        </w:rPr>
      </w:pPr>
    </w:p>
    <w:p w14:paraId="3A99C2C1" w14:textId="77777777" w:rsidR="002A7BCB" w:rsidRPr="006B7EBC" w:rsidRDefault="002A7BCB" w:rsidP="002A7BCB">
      <w:pPr>
        <w:spacing w:after="0"/>
        <w:rPr>
          <w:b/>
        </w:rPr>
      </w:pPr>
      <w:r>
        <w:rPr>
          <w:b/>
        </w:rPr>
        <w:t>ADRESSEERBAAR OBJECT AANDUIDING</w:t>
      </w:r>
    </w:p>
    <w:tbl>
      <w:tblPr>
        <w:tblStyle w:val="Tabelraster"/>
        <w:tblW w:w="0" w:type="auto"/>
        <w:tblLook w:val="04A0" w:firstRow="1" w:lastRow="0" w:firstColumn="1" w:lastColumn="0" w:noHBand="0" w:noVBand="1"/>
      </w:tblPr>
      <w:tblGrid>
        <w:gridCol w:w="3652"/>
        <w:gridCol w:w="5560"/>
      </w:tblGrid>
      <w:tr w:rsidR="002A7BCB" w14:paraId="015914E6" w14:textId="77777777" w:rsidTr="006E7ED8">
        <w:tc>
          <w:tcPr>
            <w:tcW w:w="3652" w:type="dxa"/>
          </w:tcPr>
          <w:p w14:paraId="37D12D25" w14:textId="77777777" w:rsidR="002A7BCB" w:rsidRPr="006B7EBC" w:rsidRDefault="002A7BCB" w:rsidP="006E7ED8">
            <w:pPr>
              <w:rPr>
                <w:b/>
              </w:rPr>
            </w:pPr>
            <w:r w:rsidRPr="006B7EBC">
              <w:rPr>
                <w:b/>
              </w:rPr>
              <w:t>Attribuut- of relatiesoort</w:t>
            </w:r>
          </w:p>
        </w:tc>
        <w:tc>
          <w:tcPr>
            <w:tcW w:w="5560" w:type="dxa"/>
          </w:tcPr>
          <w:p w14:paraId="6EBDC5C5" w14:textId="77777777" w:rsidR="002A7BCB" w:rsidRPr="006B7EBC" w:rsidRDefault="002A7BCB" w:rsidP="006E7ED8">
            <w:pPr>
              <w:rPr>
                <w:b/>
              </w:rPr>
            </w:pPr>
            <w:r w:rsidRPr="006B7EBC">
              <w:rPr>
                <w:b/>
              </w:rPr>
              <w:t>Wijziging</w:t>
            </w:r>
          </w:p>
        </w:tc>
      </w:tr>
      <w:tr w:rsidR="002A7BCB" w:rsidRPr="00AE1A91" w14:paraId="012C9FA1" w14:textId="77777777" w:rsidTr="006E7ED8">
        <w:tc>
          <w:tcPr>
            <w:tcW w:w="3652" w:type="dxa"/>
          </w:tcPr>
          <w:p w14:paraId="5183789F" w14:textId="77777777" w:rsidR="002A7BCB" w:rsidRPr="006B7EBC" w:rsidRDefault="002A7BCB" w:rsidP="006E7ED8">
            <w:r>
              <w:t>-</w:t>
            </w:r>
          </w:p>
        </w:tc>
        <w:tc>
          <w:tcPr>
            <w:tcW w:w="5560" w:type="dxa"/>
          </w:tcPr>
          <w:p w14:paraId="3BB74707" w14:textId="77777777" w:rsidR="002A7BCB" w:rsidRDefault="002A7BCB" w:rsidP="006E7ED8">
            <w:pPr>
              <w:pStyle w:val="Lijstalinea"/>
              <w:numPr>
                <w:ilvl w:val="0"/>
                <w:numId w:val="28"/>
              </w:numPr>
              <w:spacing w:before="60"/>
              <w:ind w:left="317" w:hanging="240"/>
            </w:pPr>
            <w:r>
              <w:t>Objecttype vervallen (zie bij ROL).</w:t>
            </w:r>
          </w:p>
        </w:tc>
      </w:tr>
    </w:tbl>
    <w:p w14:paraId="27F48CED" w14:textId="77777777" w:rsidR="002A7BCB" w:rsidRPr="005561F3" w:rsidRDefault="002A7BCB" w:rsidP="002A7BCB">
      <w:pPr>
        <w:rPr>
          <w:lang w:val="nl-NL"/>
        </w:rPr>
      </w:pPr>
    </w:p>
    <w:p w14:paraId="6BCF24BB" w14:textId="77777777" w:rsidR="002A7BCB" w:rsidRPr="006B7EBC" w:rsidRDefault="002A7BCB" w:rsidP="002A7BCB">
      <w:pPr>
        <w:spacing w:after="0"/>
        <w:rPr>
          <w:b/>
        </w:rPr>
      </w:pPr>
      <w:r w:rsidRPr="006B7EBC">
        <w:rPr>
          <w:b/>
        </w:rPr>
        <w:t>BESLUIT</w:t>
      </w:r>
    </w:p>
    <w:tbl>
      <w:tblPr>
        <w:tblStyle w:val="Tabelraster"/>
        <w:tblW w:w="0" w:type="auto"/>
        <w:tblLook w:val="04A0" w:firstRow="1" w:lastRow="0" w:firstColumn="1" w:lastColumn="0" w:noHBand="0" w:noVBand="1"/>
      </w:tblPr>
      <w:tblGrid>
        <w:gridCol w:w="3652"/>
        <w:gridCol w:w="5560"/>
      </w:tblGrid>
      <w:tr w:rsidR="002A7BCB" w14:paraId="512D01ED" w14:textId="77777777" w:rsidTr="006E7ED8">
        <w:tc>
          <w:tcPr>
            <w:tcW w:w="3652" w:type="dxa"/>
          </w:tcPr>
          <w:p w14:paraId="04C10DF7" w14:textId="77777777" w:rsidR="002A7BCB" w:rsidRPr="006B7EBC" w:rsidRDefault="002A7BCB" w:rsidP="006E7ED8">
            <w:pPr>
              <w:rPr>
                <w:b/>
              </w:rPr>
            </w:pPr>
            <w:r w:rsidRPr="006B7EBC">
              <w:rPr>
                <w:b/>
              </w:rPr>
              <w:t>Attribuut- of relatiesoort</w:t>
            </w:r>
          </w:p>
        </w:tc>
        <w:tc>
          <w:tcPr>
            <w:tcW w:w="5560" w:type="dxa"/>
          </w:tcPr>
          <w:p w14:paraId="7D416783" w14:textId="77777777" w:rsidR="002A7BCB" w:rsidRPr="006B7EBC" w:rsidRDefault="002A7BCB" w:rsidP="006E7ED8">
            <w:pPr>
              <w:rPr>
                <w:b/>
              </w:rPr>
            </w:pPr>
            <w:r w:rsidRPr="006B7EBC">
              <w:rPr>
                <w:b/>
              </w:rPr>
              <w:t>Wijziging</w:t>
            </w:r>
          </w:p>
        </w:tc>
      </w:tr>
      <w:tr w:rsidR="002A7BCB" w14:paraId="2BB179F2" w14:textId="77777777" w:rsidTr="006E7ED8">
        <w:tc>
          <w:tcPr>
            <w:tcW w:w="3652" w:type="dxa"/>
          </w:tcPr>
          <w:p w14:paraId="46AFCC52" w14:textId="77777777" w:rsidR="002A7BCB" w:rsidRDefault="002A7BCB" w:rsidP="006E7ED8">
            <w:r>
              <w:t>-</w:t>
            </w:r>
          </w:p>
        </w:tc>
        <w:tc>
          <w:tcPr>
            <w:tcW w:w="5560" w:type="dxa"/>
          </w:tcPr>
          <w:p w14:paraId="613E3CDB" w14:textId="77777777" w:rsidR="002A7BCB" w:rsidRDefault="002A7BCB" w:rsidP="006E7ED8">
            <w:pPr>
              <w:pStyle w:val="Lijstalinea"/>
              <w:numPr>
                <w:ilvl w:val="0"/>
                <w:numId w:val="28"/>
              </w:numPr>
              <w:spacing w:before="60"/>
              <w:ind w:left="317" w:hanging="240"/>
            </w:pPr>
            <w:r>
              <w:rPr>
                <w:szCs w:val="24"/>
              </w:rPr>
              <w:t>Unieke aanduiding objecttype gewijzigd</w:t>
            </w:r>
          </w:p>
        </w:tc>
      </w:tr>
      <w:tr w:rsidR="002A7BCB" w14:paraId="7720E77C" w14:textId="77777777" w:rsidTr="006E7ED8">
        <w:tc>
          <w:tcPr>
            <w:tcW w:w="3652" w:type="dxa"/>
          </w:tcPr>
          <w:p w14:paraId="52A01154" w14:textId="77777777" w:rsidR="002A7BCB" w:rsidRPr="006B7EBC" w:rsidRDefault="002A7BCB" w:rsidP="006E7ED8">
            <w:r>
              <w:t>Bestuursorgaan</w:t>
            </w:r>
          </w:p>
        </w:tc>
        <w:tc>
          <w:tcPr>
            <w:tcW w:w="5560" w:type="dxa"/>
          </w:tcPr>
          <w:p w14:paraId="61C5AA3E" w14:textId="77777777" w:rsidR="002A7BCB" w:rsidRDefault="002A7BCB" w:rsidP="006E7ED8">
            <w:pPr>
              <w:pStyle w:val="Lijstalinea"/>
              <w:numPr>
                <w:ilvl w:val="0"/>
                <w:numId w:val="28"/>
              </w:numPr>
              <w:spacing w:before="60"/>
              <w:ind w:left="317" w:hanging="240"/>
            </w:pPr>
            <w:r>
              <w:t>Attribuutsoort toegevoegd.</w:t>
            </w:r>
          </w:p>
        </w:tc>
      </w:tr>
      <w:tr w:rsidR="002A7BCB" w:rsidRPr="00AE1A91" w14:paraId="22B2D40D" w14:textId="77777777" w:rsidTr="006E7ED8">
        <w:tc>
          <w:tcPr>
            <w:tcW w:w="3652" w:type="dxa"/>
          </w:tcPr>
          <w:p w14:paraId="445D6D84" w14:textId="77777777" w:rsidR="002A7BCB" w:rsidRDefault="002A7BCB" w:rsidP="006E7ED8">
            <w:r>
              <w:t>Verantwoordelijke organisatie</w:t>
            </w:r>
          </w:p>
        </w:tc>
        <w:tc>
          <w:tcPr>
            <w:tcW w:w="5560" w:type="dxa"/>
          </w:tcPr>
          <w:p w14:paraId="4F3F4954" w14:textId="77777777" w:rsidR="002A7BCB" w:rsidRDefault="002A7BCB" w:rsidP="006E7ED8">
            <w:pPr>
              <w:pStyle w:val="Lijstalinea"/>
              <w:numPr>
                <w:ilvl w:val="0"/>
                <w:numId w:val="28"/>
              </w:numPr>
              <w:spacing w:before="60"/>
              <w:ind w:left="317" w:hanging="240"/>
            </w:pPr>
            <w:r>
              <w:t>Attribuutsoort toegevoegd</w:t>
            </w:r>
          </w:p>
          <w:p w14:paraId="49ECF654" w14:textId="77777777" w:rsidR="002A7BCB" w:rsidRDefault="002A7BCB" w:rsidP="006E7ED8">
            <w:pPr>
              <w:pStyle w:val="Lijstalinea"/>
              <w:numPr>
                <w:ilvl w:val="0"/>
                <w:numId w:val="28"/>
              </w:numPr>
              <w:spacing w:before="60"/>
              <w:ind w:left="317" w:hanging="240"/>
            </w:pPr>
            <w:r>
              <w:t>Onderdeel gemaakt van unieke aanduiding</w:t>
            </w:r>
          </w:p>
        </w:tc>
      </w:tr>
      <w:tr w:rsidR="002A7BCB" w:rsidRPr="00AE1A91" w14:paraId="088B2ACB" w14:textId="77777777" w:rsidTr="006E7ED8">
        <w:tc>
          <w:tcPr>
            <w:tcW w:w="3652" w:type="dxa"/>
          </w:tcPr>
          <w:p w14:paraId="417DC0E7" w14:textId="77777777" w:rsidR="002A7BCB" w:rsidRDefault="002A7BCB" w:rsidP="006E7ED8">
            <w:r>
              <w:t>BESLUIT is uitkomst van ZAAK</w:t>
            </w:r>
          </w:p>
        </w:tc>
        <w:tc>
          <w:tcPr>
            <w:tcW w:w="5560" w:type="dxa"/>
          </w:tcPr>
          <w:p w14:paraId="105E3104" w14:textId="77777777" w:rsidR="002A7BCB" w:rsidRDefault="002A7BCB" w:rsidP="006E7ED8">
            <w:pPr>
              <w:pStyle w:val="Lijstalinea"/>
              <w:numPr>
                <w:ilvl w:val="0"/>
                <w:numId w:val="28"/>
              </w:numPr>
              <w:spacing w:before="60"/>
              <w:ind w:left="317" w:hanging="240"/>
            </w:pPr>
            <w:r>
              <w:t>De relatiesoort is optioneel geworden (met regels)</w:t>
            </w:r>
          </w:p>
        </w:tc>
      </w:tr>
    </w:tbl>
    <w:p w14:paraId="5DF55408" w14:textId="77777777" w:rsidR="002A7BCB" w:rsidRPr="00957A28" w:rsidRDefault="002A7BCB" w:rsidP="002A7BCB">
      <w:pPr>
        <w:rPr>
          <w:lang w:val="nl-NL"/>
        </w:rPr>
      </w:pPr>
    </w:p>
    <w:p w14:paraId="27A5B024" w14:textId="77777777" w:rsidR="002A7BCB" w:rsidRPr="006B7EBC" w:rsidRDefault="002A7BCB" w:rsidP="002A7BCB">
      <w:pPr>
        <w:keepNext/>
        <w:spacing w:after="0"/>
        <w:rPr>
          <w:b/>
        </w:rPr>
      </w:pPr>
      <w:r w:rsidRPr="006B7EBC">
        <w:rPr>
          <w:b/>
        </w:rPr>
        <w:t>BESLUIT</w:t>
      </w:r>
      <w:r>
        <w:rPr>
          <w:b/>
        </w:rPr>
        <w:t>TYPE</w:t>
      </w:r>
    </w:p>
    <w:tbl>
      <w:tblPr>
        <w:tblStyle w:val="Tabelraster"/>
        <w:tblW w:w="0" w:type="auto"/>
        <w:tblLook w:val="04A0" w:firstRow="1" w:lastRow="0" w:firstColumn="1" w:lastColumn="0" w:noHBand="0" w:noVBand="1"/>
      </w:tblPr>
      <w:tblGrid>
        <w:gridCol w:w="3652"/>
        <w:gridCol w:w="5560"/>
      </w:tblGrid>
      <w:tr w:rsidR="002A7BCB" w14:paraId="1CD28C4B" w14:textId="77777777" w:rsidTr="006E7ED8">
        <w:tc>
          <w:tcPr>
            <w:tcW w:w="3652" w:type="dxa"/>
          </w:tcPr>
          <w:p w14:paraId="1A632AE0" w14:textId="77777777" w:rsidR="002A7BCB" w:rsidRPr="006B7EBC" w:rsidRDefault="002A7BCB" w:rsidP="006E7ED8">
            <w:pPr>
              <w:rPr>
                <w:b/>
              </w:rPr>
            </w:pPr>
            <w:r w:rsidRPr="006B7EBC">
              <w:rPr>
                <w:b/>
              </w:rPr>
              <w:t>Attribuut- of relatiesoort</w:t>
            </w:r>
          </w:p>
        </w:tc>
        <w:tc>
          <w:tcPr>
            <w:tcW w:w="5560" w:type="dxa"/>
          </w:tcPr>
          <w:p w14:paraId="69708606" w14:textId="77777777" w:rsidR="002A7BCB" w:rsidRPr="006B7EBC" w:rsidRDefault="002A7BCB" w:rsidP="006E7ED8">
            <w:pPr>
              <w:rPr>
                <w:b/>
              </w:rPr>
            </w:pPr>
            <w:r w:rsidRPr="006B7EBC">
              <w:rPr>
                <w:b/>
              </w:rPr>
              <w:t>Wijziging</w:t>
            </w:r>
          </w:p>
        </w:tc>
      </w:tr>
      <w:tr w:rsidR="002A7BCB" w14:paraId="035804DC" w14:textId="77777777" w:rsidTr="006E7ED8">
        <w:tc>
          <w:tcPr>
            <w:tcW w:w="3652" w:type="dxa"/>
          </w:tcPr>
          <w:p w14:paraId="545CD33D" w14:textId="77777777" w:rsidR="002A7BCB" w:rsidRPr="006B7EBC" w:rsidRDefault="002A7BCB" w:rsidP="006E7ED8">
            <w:r>
              <w:t>-</w:t>
            </w:r>
          </w:p>
        </w:tc>
        <w:tc>
          <w:tcPr>
            <w:tcW w:w="5560" w:type="dxa"/>
          </w:tcPr>
          <w:p w14:paraId="0820BBA2" w14:textId="77777777" w:rsidR="002A7BCB" w:rsidRDefault="002A7BCB" w:rsidP="006E7ED8">
            <w:pPr>
              <w:pStyle w:val="Lijstalinea"/>
              <w:numPr>
                <w:ilvl w:val="0"/>
                <w:numId w:val="28"/>
              </w:numPr>
              <w:spacing w:before="60"/>
              <w:ind w:left="317" w:hanging="240"/>
            </w:pPr>
            <w:r>
              <w:t>O</w:t>
            </w:r>
            <w:r w:rsidRPr="002B6DF3">
              <w:t xml:space="preserve">bjecttype </w:t>
            </w:r>
            <w:r>
              <w:t>ontleend aan</w:t>
            </w:r>
            <w:r w:rsidRPr="002B6DF3">
              <w:t xml:space="preserve"> </w:t>
            </w:r>
            <w:r>
              <w:t>Im</w:t>
            </w:r>
            <w:r w:rsidRPr="002B6DF3">
              <w:t>ZTC</w:t>
            </w:r>
            <w:r>
              <w:t xml:space="preserve"> 2.1. </w:t>
            </w:r>
          </w:p>
          <w:p w14:paraId="6ACADB9D" w14:textId="77777777" w:rsidR="002A7BCB" w:rsidRDefault="002A7BCB" w:rsidP="006E7ED8">
            <w:pPr>
              <w:pStyle w:val="Lijstalinea"/>
              <w:numPr>
                <w:ilvl w:val="0"/>
                <w:numId w:val="28"/>
              </w:numPr>
              <w:spacing w:before="60"/>
              <w:ind w:left="317" w:hanging="240"/>
            </w:pPr>
            <w:r>
              <w:t>Unieke aanduiding objecttype gewijzigd.</w:t>
            </w:r>
          </w:p>
        </w:tc>
      </w:tr>
      <w:tr w:rsidR="002A7BCB" w14:paraId="59AA0DA4" w14:textId="77777777" w:rsidTr="006E7ED8">
        <w:tc>
          <w:tcPr>
            <w:tcW w:w="3652" w:type="dxa"/>
          </w:tcPr>
          <w:p w14:paraId="62BF11E9" w14:textId="77777777" w:rsidR="002A7BCB" w:rsidRDefault="002A7BCB" w:rsidP="006E7ED8">
            <w:r w:rsidRPr="008B5C67">
              <w:t>Besluittype-omschrijving</w:t>
            </w:r>
          </w:p>
        </w:tc>
        <w:tc>
          <w:tcPr>
            <w:tcW w:w="5560" w:type="dxa"/>
          </w:tcPr>
          <w:p w14:paraId="571EF501" w14:textId="77777777" w:rsidR="002A7BCB" w:rsidRDefault="002A7BCB" w:rsidP="006E7ED8">
            <w:pPr>
              <w:pStyle w:val="Lijstalinea"/>
              <w:numPr>
                <w:ilvl w:val="0"/>
                <w:numId w:val="28"/>
              </w:numPr>
              <w:spacing w:before="60"/>
              <w:ind w:left="317" w:hanging="240"/>
            </w:pPr>
            <w:r>
              <w:t>Kardinaliteit gewijzigd.</w:t>
            </w:r>
          </w:p>
        </w:tc>
      </w:tr>
      <w:tr w:rsidR="002A7BCB" w:rsidRPr="00AE1A91" w14:paraId="78C7E359" w14:textId="77777777" w:rsidTr="006E7ED8">
        <w:tc>
          <w:tcPr>
            <w:tcW w:w="3652" w:type="dxa"/>
          </w:tcPr>
          <w:p w14:paraId="6BDA2418" w14:textId="77777777" w:rsidR="002A7BCB" w:rsidRPr="008B5C67" w:rsidRDefault="002A7BCB" w:rsidP="006E7ED8">
            <w:r>
              <w:t>Domein</w:t>
            </w:r>
          </w:p>
        </w:tc>
        <w:tc>
          <w:tcPr>
            <w:tcW w:w="5560" w:type="dxa"/>
          </w:tcPr>
          <w:p w14:paraId="2AA78C8E" w14:textId="77777777" w:rsidR="002A7BCB" w:rsidRDefault="002A7BCB" w:rsidP="006E7ED8">
            <w:pPr>
              <w:pStyle w:val="Lijstalinea"/>
              <w:numPr>
                <w:ilvl w:val="0"/>
                <w:numId w:val="28"/>
              </w:numPr>
              <w:spacing w:before="60"/>
              <w:ind w:left="317" w:hanging="240"/>
            </w:pPr>
            <w:r>
              <w:t>Attribuutsoort toegevoegd (onderdeel unieke aanduiding).</w:t>
            </w:r>
          </w:p>
        </w:tc>
      </w:tr>
      <w:tr w:rsidR="002A7BCB" w:rsidRPr="00AE1A91" w14:paraId="71320FE8" w14:textId="77777777" w:rsidTr="006E7ED8">
        <w:tc>
          <w:tcPr>
            <w:tcW w:w="3652" w:type="dxa"/>
          </w:tcPr>
          <w:p w14:paraId="2769BD47" w14:textId="77777777" w:rsidR="002A7BCB" w:rsidRDefault="002A7BCB" w:rsidP="006E7ED8">
            <w:r>
              <w:t>RSIN</w:t>
            </w:r>
          </w:p>
        </w:tc>
        <w:tc>
          <w:tcPr>
            <w:tcW w:w="5560" w:type="dxa"/>
          </w:tcPr>
          <w:p w14:paraId="1E8F0EA8" w14:textId="77777777" w:rsidR="002A7BCB" w:rsidRDefault="002A7BCB" w:rsidP="006E7ED8">
            <w:pPr>
              <w:pStyle w:val="Lijstalinea"/>
              <w:numPr>
                <w:ilvl w:val="0"/>
                <w:numId w:val="28"/>
              </w:numPr>
              <w:spacing w:before="60"/>
              <w:ind w:left="317" w:hanging="240"/>
            </w:pPr>
            <w:r>
              <w:t>Attribuutsoort toegevoegd (onderdeel unieke aanduiding).</w:t>
            </w:r>
          </w:p>
        </w:tc>
      </w:tr>
    </w:tbl>
    <w:p w14:paraId="28991F0F" w14:textId="77777777" w:rsidR="002A7BCB" w:rsidRPr="005561F3" w:rsidRDefault="002A7BCB" w:rsidP="002A7BCB">
      <w:pPr>
        <w:spacing w:after="0"/>
        <w:rPr>
          <w:b/>
          <w:lang w:val="nl-NL"/>
        </w:rPr>
      </w:pPr>
    </w:p>
    <w:p w14:paraId="15494BF5" w14:textId="77777777" w:rsidR="002A7BCB" w:rsidRPr="006B7EBC" w:rsidRDefault="002A7BCB" w:rsidP="002A7BCB">
      <w:pPr>
        <w:spacing w:after="0"/>
        <w:rPr>
          <w:b/>
        </w:rPr>
      </w:pPr>
      <w:r w:rsidRPr="006B7EBC">
        <w:rPr>
          <w:b/>
        </w:rPr>
        <w:t>BET</w:t>
      </w:r>
      <w:r>
        <w:rPr>
          <w:b/>
        </w:rPr>
        <w:t>ROKKENE</w:t>
      </w:r>
    </w:p>
    <w:tbl>
      <w:tblPr>
        <w:tblStyle w:val="Tabelraster"/>
        <w:tblW w:w="0" w:type="auto"/>
        <w:tblLook w:val="04A0" w:firstRow="1" w:lastRow="0" w:firstColumn="1" w:lastColumn="0" w:noHBand="0" w:noVBand="1"/>
      </w:tblPr>
      <w:tblGrid>
        <w:gridCol w:w="3652"/>
        <w:gridCol w:w="5560"/>
      </w:tblGrid>
      <w:tr w:rsidR="002A7BCB" w14:paraId="4AB78CD8" w14:textId="77777777" w:rsidTr="006E7ED8">
        <w:tc>
          <w:tcPr>
            <w:tcW w:w="3652" w:type="dxa"/>
          </w:tcPr>
          <w:p w14:paraId="37F3B0C0" w14:textId="77777777" w:rsidR="002A7BCB" w:rsidRPr="006B7EBC" w:rsidRDefault="002A7BCB" w:rsidP="006E7ED8">
            <w:pPr>
              <w:rPr>
                <w:b/>
              </w:rPr>
            </w:pPr>
            <w:r w:rsidRPr="006B7EBC">
              <w:rPr>
                <w:b/>
              </w:rPr>
              <w:t>Attribuut- of relatiesoort</w:t>
            </w:r>
          </w:p>
        </w:tc>
        <w:tc>
          <w:tcPr>
            <w:tcW w:w="5560" w:type="dxa"/>
          </w:tcPr>
          <w:p w14:paraId="1AD078D0" w14:textId="77777777" w:rsidR="002A7BCB" w:rsidRPr="006B7EBC" w:rsidRDefault="002A7BCB" w:rsidP="006E7ED8">
            <w:pPr>
              <w:rPr>
                <w:b/>
              </w:rPr>
            </w:pPr>
            <w:r w:rsidRPr="006B7EBC">
              <w:rPr>
                <w:b/>
              </w:rPr>
              <w:t>Wijziging</w:t>
            </w:r>
          </w:p>
        </w:tc>
      </w:tr>
      <w:tr w:rsidR="002A7BCB" w:rsidRPr="00AE1A91" w14:paraId="75BF89CC" w14:textId="77777777" w:rsidTr="006E7ED8">
        <w:tc>
          <w:tcPr>
            <w:tcW w:w="3652" w:type="dxa"/>
          </w:tcPr>
          <w:p w14:paraId="7EA306AB" w14:textId="77777777" w:rsidR="002A7BCB" w:rsidRDefault="002A7BCB" w:rsidP="006E7ED8">
            <w:r>
              <w:t>-</w:t>
            </w:r>
          </w:p>
        </w:tc>
        <w:tc>
          <w:tcPr>
            <w:tcW w:w="5560" w:type="dxa"/>
          </w:tcPr>
          <w:p w14:paraId="4F43C3E8" w14:textId="77777777" w:rsidR="002A7BCB" w:rsidRDefault="002A7BCB" w:rsidP="006E7ED8">
            <w:pPr>
              <w:pStyle w:val="Lijstalinea"/>
              <w:numPr>
                <w:ilvl w:val="0"/>
                <w:numId w:val="28"/>
              </w:numPr>
              <w:spacing w:before="60"/>
              <w:ind w:left="308" w:hanging="180"/>
            </w:pPr>
            <w:r>
              <w:t xml:space="preserve">Unieke aanduiding is de unieke aanduiding van de van </w:t>
            </w:r>
            <w:r>
              <w:lastRenderedPageBreak/>
              <w:t xml:space="preserve">toepassing zijnde specialisatie. </w:t>
            </w:r>
          </w:p>
        </w:tc>
      </w:tr>
      <w:tr w:rsidR="002A7BCB" w:rsidRPr="00957A28" w14:paraId="4143F4E9" w14:textId="77777777" w:rsidTr="006E7ED8">
        <w:tc>
          <w:tcPr>
            <w:tcW w:w="3652" w:type="dxa"/>
          </w:tcPr>
          <w:p w14:paraId="5016543D" w14:textId="77777777" w:rsidR="002A7BCB" w:rsidRDefault="002A7BCB" w:rsidP="006E7ED8">
            <w:r>
              <w:lastRenderedPageBreak/>
              <w:t>Identificatie</w:t>
            </w:r>
          </w:p>
        </w:tc>
        <w:tc>
          <w:tcPr>
            <w:tcW w:w="5560" w:type="dxa"/>
          </w:tcPr>
          <w:p w14:paraId="03AA8F31" w14:textId="77777777" w:rsidR="002A7BCB" w:rsidRDefault="002A7BCB" w:rsidP="006E7ED8">
            <w:pPr>
              <w:pStyle w:val="Lijstalinea"/>
              <w:numPr>
                <w:ilvl w:val="0"/>
                <w:numId w:val="28"/>
              </w:numPr>
              <w:spacing w:before="60"/>
              <w:ind w:left="308" w:hanging="180"/>
            </w:pPr>
            <w:r>
              <w:t>Attribuutsoort is vervalen</w:t>
            </w:r>
          </w:p>
        </w:tc>
      </w:tr>
      <w:tr w:rsidR="002A7BCB" w:rsidRPr="00AE1A91" w14:paraId="076A81A5" w14:textId="77777777" w:rsidTr="006E7ED8">
        <w:tc>
          <w:tcPr>
            <w:tcW w:w="3652" w:type="dxa"/>
          </w:tcPr>
          <w:p w14:paraId="67176BA1" w14:textId="77777777" w:rsidR="002A7BCB" w:rsidRPr="00150819" w:rsidRDefault="002A7BCB" w:rsidP="006E7ED8">
            <w:r>
              <w:t>heeft rol in ZAAK</w:t>
            </w:r>
          </w:p>
        </w:tc>
        <w:tc>
          <w:tcPr>
            <w:tcW w:w="5560" w:type="dxa"/>
          </w:tcPr>
          <w:p w14:paraId="0888E94A" w14:textId="77777777" w:rsidR="002A7BCB" w:rsidRDefault="002A7BCB" w:rsidP="006E7ED8">
            <w:pPr>
              <w:pStyle w:val="Lijstalinea"/>
              <w:numPr>
                <w:ilvl w:val="0"/>
                <w:numId w:val="28"/>
              </w:numPr>
              <w:spacing w:before="60"/>
              <w:ind w:left="308" w:hanging="180"/>
            </w:pPr>
            <w:r>
              <w:t>Relatiesoort toegevoegd, ter vervanging van de relatiesoorten ‘ROL betreft ZAAK’ en ‘ROL wordt uitgeoefend door BETROKKENE’ vanwege de omzetting van ROL van objecttype naar relatieklasse.</w:t>
            </w:r>
          </w:p>
        </w:tc>
      </w:tr>
      <w:tr w:rsidR="002A7BCB" w:rsidRPr="00957A28" w14:paraId="5FD1B9DF" w14:textId="77777777" w:rsidTr="006E7ED8">
        <w:tc>
          <w:tcPr>
            <w:tcW w:w="3652" w:type="dxa"/>
          </w:tcPr>
          <w:p w14:paraId="1BFC4E8A" w14:textId="77777777" w:rsidR="002A7BCB" w:rsidRDefault="002A7BCB" w:rsidP="006E7ED8">
            <w:r>
              <w:t>Sspecialisatie-relaties</w:t>
            </w:r>
          </w:p>
        </w:tc>
        <w:tc>
          <w:tcPr>
            <w:tcW w:w="5560" w:type="dxa"/>
          </w:tcPr>
          <w:p w14:paraId="395DD56E" w14:textId="77777777" w:rsidR="002A7BCB" w:rsidRDefault="002A7BCB" w:rsidP="006E7ED8">
            <w:pPr>
              <w:pStyle w:val="Lijstalinea"/>
              <w:numPr>
                <w:ilvl w:val="0"/>
                <w:numId w:val="28"/>
              </w:numPr>
              <w:spacing w:before="60"/>
              <w:ind w:left="308" w:hanging="180"/>
            </w:pPr>
            <w:r>
              <w:t>Vervangen door relatiesoorten.</w:t>
            </w:r>
          </w:p>
        </w:tc>
      </w:tr>
    </w:tbl>
    <w:p w14:paraId="0BD482D8" w14:textId="77777777" w:rsidR="002A7BCB" w:rsidRPr="005561F3" w:rsidRDefault="002A7BCB" w:rsidP="002A7BCB">
      <w:pPr>
        <w:rPr>
          <w:lang w:val="nl-NL"/>
        </w:rPr>
      </w:pPr>
    </w:p>
    <w:p w14:paraId="72AC6258" w14:textId="77777777" w:rsidR="002A7BCB" w:rsidRPr="007B0D15" w:rsidRDefault="002A7BCB" w:rsidP="002A7BCB">
      <w:pPr>
        <w:keepNext/>
        <w:spacing w:after="0"/>
        <w:rPr>
          <w:b/>
        </w:rPr>
      </w:pPr>
      <w:r>
        <w:rPr>
          <w:b/>
        </w:rPr>
        <w:t>BETROKKENE &gt; NATUURLIJK PERSOON</w:t>
      </w:r>
    </w:p>
    <w:tbl>
      <w:tblPr>
        <w:tblStyle w:val="Tabelraster"/>
        <w:tblW w:w="0" w:type="auto"/>
        <w:tblLook w:val="04A0" w:firstRow="1" w:lastRow="0" w:firstColumn="1" w:lastColumn="0" w:noHBand="0" w:noVBand="1"/>
      </w:tblPr>
      <w:tblGrid>
        <w:gridCol w:w="3652"/>
        <w:gridCol w:w="5560"/>
      </w:tblGrid>
      <w:tr w:rsidR="002A7BCB" w14:paraId="797A53D2" w14:textId="77777777" w:rsidTr="006E7ED8">
        <w:tc>
          <w:tcPr>
            <w:tcW w:w="3652" w:type="dxa"/>
          </w:tcPr>
          <w:p w14:paraId="5A45CDEB" w14:textId="77777777" w:rsidR="002A7BCB" w:rsidRPr="006B7EBC" w:rsidRDefault="002A7BCB" w:rsidP="006E7ED8">
            <w:pPr>
              <w:rPr>
                <w:b/>
              </w:rPr>
            </w:pPr>
            <w:r w:rsidRPr="006B7EBC">
              <w:rPr>
                <w:b/>
              </w:rPr>
              <w:t>Attribuut- of relatiesoort</w:t>
            </w:r>
          </w:p>
        </w:tc>
        <w:tc>
          <w:tcPr>
            <w:tcW w:w="5560" w:type="dxa"/>
          </w:tcPr>
          <w:p w14:paraId="42F98544" w14:textId="77777777" w:rsidR="002A7BCB" w:rsidRPr="006B7EBC" w:rsidRDefault="002A7BCB" w:rsidP="006E7ED8">
            <w:pPr>
              <w:rPr>
                <w:b/>
              </w:rPr>
            </w:pPr>
            <w:r w:rsidRPr="006B7EBC">
              <w:rPr>
                <w:b/>
              </w:rPr>
              <w:t>Wijziging</w:t>
            </w:r>
          </w:p>
        </w:tc>
      </w:tr>
      <w:tr w:rsidR="002A7BCB" w:rsidRPr="00AE1A91" w14:paraId="70F5384C" w14:textId="77777777" w:rsidTr="006E7ED8">
        <w:tc>
          <w:tcPr>
            <w:tcW w:w="3652" w:type="dxa"/>
          </w:tcPr>
          <w:p w14:paraId="64EEA27D" w14:textId="77777777" w:rsidR="002A7BCB" w:rsidRDefault="002A7BCB" w:rsidP="006E7ED8">
            <w:r>
              <w:t>-</w:t>
            </w:r>
          </w:p>
        </w:tc>
        <w:tc>
          <w:tcPr>
            <w:tcW w:w="5560" w:type="dxa"/>
          </w:tcPr>
          <w:p w14:paraId="31DC7159" w14:textId="77777777" w:rsidR="002A7BCB" w:rsidRDefault="002A7BCB" w:rsidP="006E7ED8">
            <w:pPr>
              <w:pStyle w:val="Lijstalinea"/>
              <w:numPr>
                <w:ilvl w:val="0"/>
                <w:numId w:val="28"/>
              </w:numPr>
              <w:spacing w:before="60"/>
              <w:ind w:left="308" w:hanging="180"/>
            </w:pPr>
            <w:r>
              <w:t>Modellering afgestemd op RSGB 3 en vereenvoudigd</w:t>
            </w:r>
          </w:p>
        </w:tc>
      </w:tr>
      <w:tr w:rsidR="002A7BCB" w:rsidRPr="00AE1A91" w14:paraId="47A85026" w14:textId="77777777" w:rsidTr="006E7ED8">
        <w:tc>
          <w:tcPr>
            <w:tcW w:w="3652" w:type="dxa"/>
          </w:tcPr>
          <w:p w14:paraId="0A7DBB11" w14:textId="77777777" w:rsidR="002A7BCB" w:rsidRDefault="002A7BCB" w:rsidP="006E7ED8">
            <w:r>
              <w:t>Rekeningnummer</w:t>
            </w:r>
          </w:p>
        </w:tc>
        <w:tc>
          <w:tcPr>
            <w:tcW w:w="5560" w:type="dxa"/>
          </w:tcPr>
          <w:p w14:paraId="147E2D9B" w14:textId="77777777" w:rsidR="002A7BCB" w:rsidRDefault="002A7BCB" w:rsidP="006E7ED8">
            <w:pPr>
              <w:pStyle w:val="Lijstalinea"/>
              <w:numPr>
                <w:ilvl w:val="0"/>
                <w:numId w:val="28"/>
              </w:numPr>
              <w:spacing w:before="60"/>
              <w:ind w:left="308" w:hanging="180"/>
            </w:pPr>
            <w:r>
              <w:t>Groepattrbuutsoort toegevoegd ter vervanging van attribuutsoort ‘Bank/girorekeningnummer’, met de aubattribuutsoorten ‘IBAN’ en ‘BIC’.</w:t>
            </w:r>
          </w:p>
        </w:tc>
      </w:tr>
      <w:tr w:rsidR="002A7BCB" w14:paraId="13B1CEE0" w14:textId="77777777" w:rsidTr="006E7ED8">
        <w:tc>
          <w:tcPr>
            <w:tcW w:w="3652" w:type="dxa"/>
          </w:tcPr>
          <w:p w14:paraId="1F17AE87" w14:textId="77777777" w:rsidR="002A7BCB" w:rsidRDefault="002A7BCB" w:rsidP="006E7ED8">
            <w:r>
              <w:t>Subjecttypering</w:t>
            </w:r>
          </w:p>
        </w:tc>
        <w:tc>
          <w:tcPr>
            <w:tcW w:w="5560" w:type="dxa"/>
          </w:tcPr>
          <w:p w14:paraId="6A8F3A05" w14:textId="77777777" w:rsidR="002A7BCB" w:rsidRDefault="002A7BCB" w:rsidP="006E7ED8">
            <w:pPr>
              <w:pStyle w:val="Lijstalinea"/>
              <w:numPr>
                <w:ilvl w:val="0"/>
                <w:numId w:val="28"/>
              </w:numPr>
              <w:spacing w:before="60"/>
              <w:ind w:left="308" w:hanging="180"/>
            </w:pPr>
            <w:r>
              <w:t>Attribuutsoort vervallen.</w:t>
            </w:r>
          </w:p>
        </w:tc>
      </w:tr>
    </w:tbl>
    <w:p w14:paraId="275A20EC" w14:textId="77777777" w:rsidR="002A7BCB" w:rsidRDefault="002A7BCB" w:rsidP="002A7BCB">
      <w:r>
        <w:t xml:space="preserve"> </w:t>
      </w:r>
    </w:p>
    <w:p w14:paraId="47ADC464" w14:textId="77777777" w:rsidR="002A7BCB" w:rsidRPr="007B0D15" w:rsidRDefault="002A7BCB" w:rsidP="002A7BCB">
      <w:pPr>
        <w:keepNext/>
        <w:spacing w:after="0"/>
        <w:rPr>
          <w:b/>
        </w:rPr>
      </w:pPr>
      <w:r>
        <w:rPr>
          <w:b/>
        </w:rPr>
        <w:t>BETROKKENE &gt; NIET-NATUURLIJK PERSOON</w:t>
      </w:r>
    </w:p>
    <w:tbl>
      <w:tblPr>
        <w:tblStyle w:val="Tabelraster"/>
        <w:tblW w:w="0" w:type="auto"/>
        <w:tblLook w:val="04A0" w:firstRow="1" w:lastRow="0" w:firstColumn="1" w:lastColumn="0" w:noHBand="0" w:noVBand="1"/>
      </w:tblPr>
      <w:tblGrid>
        <w:gridCol w:w="3652"/>
        <w:gridCol w:w="5560"/>
      </w:tblGrid>
      <w:tr w:rsidR="002A7BCB" w14:paraId="52D615A3" w14:textId="77777777" w:rsidTr="006E7ED8">
        <w:tc>
          <w:tcPr>
            <w:tcW w:w="3652" w:type="dxa"/>
          </w:tcPr>
          <w:p w14:paraId="7054152E" w14:textId="77777777" w:rsidR="002A7BCB" w:rsidRPr="006B7EBC" w:rsidRDefault="002A7BCB" w:rsidP="006E7ED8">
            <w:pPr>
              <w:rPr>
                <w:b/>
              </w:rPr>
            </w:pPr>
            <w:r w:rsidRPr="006B7EBC">
              <w:rPr>
                <w:b/>
              </w:rPr>
              <w:t>Attribuut- of relatiesoort</w:t>
            </w:r>
          </w:p>
        </w:tc>
        <w:tc>
          <w:tcPr>
            <w:tcW w:w="5560" w:type="dxa"/>
          </w:tcPr>
          <w:p w14:paraId="64BD7248" w14:textId="77777777" w:rsidR="002A7BCB" w:rsidRPr="006B7EBC" w:rsidRDefault="002A7BCB" w:rsidP="006E7ED8">
            <w:pPr>
              <w:rPr>
                <w:b/>
              </w:rPr>
            </w:pPr>
            <w:r w:rsidRPr="006B7EBC">
              <w:rPr>
                <w:b/>
              </w:rPr>
              <w:t>Wijziging</w:t>
            </w:r>
          </w:p>
        </w:tc>
      </w:tr>
      <w:tr w:rsidR="002A7BCB" w:rsidRPr="00AE1A91" w14:paraId="7CDFAE56" w14:textId="77777777" w:rsidTr="006E7ED8">
        <w:tc>
          <w:tcPr>
            <w:tcW w:w="3652" w:type="dxa"/>
          </w:tcPr>
          <w:p w14:paraId="7A08F41D" w14:textId="77777777" w:rsidR="002A7BCB" w:rsidRDefault="002A7BCB" w:rsidP="006E7ED8">
            <w:r>
              <w:t>-</w:t>
            </w:r>
          </w:p>
        </w:tc>
        <w:tc>
          <w:tcPr>
            <w:tcW w:w="5560" w:type="dxa"/>
          </w:tcPr>
          <w:p w14:paraId="4489FDF0" w14:textId="77777777" w:rsidR="002A7BCB" w:rsidRDefault="002A7BCB" w:rsidP="006E7ED8">
            <w:pPr>
              <w:pStyle w:val="Lijstalinea"/>
              <w:numPr>
                <w:ilvl w:val="0"/>
                <w:numId w:val="28"/>
              </w:numPr>
              <w:spacing w:before="60"/>
              <w:ind w:left="308" w:hanging="180"/>
            </w:pPr>
            <w:r>
              <w:t>Modellering afgestemd op RSGB 3 en vereenvoudigd</w:t>
            </w:r>
          </w:p>
        </w:tc>
      </w:tr>
      <w:tr w:rsidR="002A7BCB" w:rsidRPr="00AE1A91" w14:paraId="352B35D9" w14:textId="77777777" w:rsidTr="006E7ED8">
        <w:tc>
          <w:tcPr>
            <w:tcW w:w="3652" w:type="dxa"/>
          </w:tcPr>
          <w:p w14:paraId="2C300464" w14:textId="77777777" w:rsidR="002A7BCB" w:rsidRDefault="002A7BCB" w:rsidP="006E7ED8">
            <w:r>
              <w:t>-</w:t>
            </w:r>
          </w:p>
        </w:tc>
        <w:tc>
          <w:tcPr>
            <w:tcW w:w="5560" w:type="dxa"/>
          </w:tcPr>
          <w:p w14:paraId="49254093" w14:textId="77777777" w:rsidR="002A7BCB" w:rsidRDefault="002A7BCB" w:rsidP="006E7ED8">
            <w:pPr>
              <w:pStyle w:val="Lijstalinea"/>
              <w:numPr>
                <w:ilvl w:val="0"/>
                <w:numId w:val="28"/>
              </w:numPr>
              <w:spacing w:before="60"/>
              <w:ind w:left="308" w:hanging="180"/>
            </w:pPr>
            <w:r>
              <w:t xml:space="preserve">Unieke aanduiding gewijzigd van NNP-ID naar RSIN </w:t>
            </w:r>
          </w:p>
        </w:tc>
      </w:tr>
      <w:tr w:rsidR="002A7BCB" w:rsidRPr="00957A28" w14:paraId="6B117992" w14:textId="77777777" w:rsidTr="006E7ED8">
        <w:tc>
          <w:tcPr>
            <w:tcW w:w="3652" w:type="dxa"/>
          </w:tcPr>
          <w:p w14:paraId="55BD95A1" w14:textId="77777777" w:rsidR="002A7BCB" w:rsidRDefault="002A7BCB" w:rsidP="006E7ED8">
            <w:r>
              <w:t>NNP-ID</w:t>
            </w:r>
          </w:p>
        </w:tc>
        <w:tc>
          <w:tcPr>
            <w:tcW w:w="5560" w:type="dxa"/>
          </w:tcPr>
          <w:p w14:paraId="65222C7C" w14:textId="77777777" w:rsidR="002A7BCB" w:rsidRDefault="002A7BCB" w:rsidP="006E7ED8">
            <w:pPr>
              <w:pStyle w:val="Lijstalinea"/>
              <w:numPr>
                <w:ilvl w:val="0"/>
                <w:numId w:val="28"/>
              </w:numPr>
              <w:spacing w:before="60"/>
              <w:ind w:left="308" w:hanging="180"/>
            </w:pPr>
            <w:r>
              <w:t>Attribuutsoort vervangen door ‘RSIN’</w:t>
            </w:r>
          </w:p>
        </w:tc>
      </w:tr>
      <w:tr w:rsidR="002A7BCB" w:rsidRPr="00AE1A91" w14:paraId="4C91D184" w14:textId="77777777" w:rsidTr="006E7ED8">
        <w:tc>
          <w:tcPr>
            <w:tcW w:w="3652" w:type="dxa"/>
          </w:tcPr>
          <w:p w14:paraId="1871BECB" w14:textId="77777777" w:rsidR="002A7BCB" w:rsidRDefault="002A7BCB" w:rsidP="006E7ED8">
            <w:r>
              <w:t>Rekeningnummer</w:t>
            </w:r>
          </w:p>
        </w:tc>
        <w:tc>
          <w:tcPr>
            <w:tcW w:w="5560" w:type="dxa"/>
          </w:tcPr>
          <w:p w14:paraId="5EB122D3" w14:textId="77777777" w:rsidR="002A7BCB" w:rsidRDefault="002A7BCB" w:rsidP="006E7ED8">
            <w:pPr>
              <w:pStyle w:val="Lijstalinea"/>
              <w:numPr>
                <w:ilvl w:val="0"/>
                <w:numId w:val="28"/>
              </w:numPr>
              <w:spacing w:before="60"/>
              <w:ind w:left="308" w:hanging="180"/>
            </w:pPr>
            <w:r>
              <w:t>Groepattrbuutsoort toegevoegd ter vervanging van attribuutsoort ‘Bank/girorekeningnummer’, met de aubattribuutsoorten ‘IBAN’ en ‘BIC’.</w:t>
            </w:r>
          </w:p>
        </w:tc>
      </w:tr>
      <w:tr w:rsidR="002A7BCB" w14:paraId="7C72B56C" w14:textId="77777777" w:rsidTr="006E7ED8">
        <w:tc>
          <w:tcPr>
            <w:tcW w:w="3652" w:type="dxa"/>
          </w:tcPr>
          <w:p w14:paraId="111F9F21" w14:textId="77777777" w:rsidR="002A7BCB" w:rsidRDefault="002A7BCB" w:rsidP="006E7ED8">
            <w:r>
              <w:t>Subjecttypering</w:t>
            </w:r>
          </w:p>
        </w:tc>
        <w:tc>
          <w:tcPr>
            <w:tcW w:w="5560" w:type="dxa"/>
          </w:tcPr>
          <w:p w14:paraId="0528773B" w14:textId="77777777" w:rsidR="002A7BCB" w:rsidRDefault="002A7BCB" w:rsidP="006E7ED8">
            <w:pPr>
              <w:pStyle w:val="Lijstalinea"/>
              <w:numPr>
                <w:ilvl w:val="0"/>
                <w:numId w:val="28"/>
              </w:numPr>
              <w:spacing w:before="60"/>
              <w:ind w:left="308" w:hanging="180"/>
            </w:pPr>
            <w:r>
              <w:t>Attribuutsoort vervallen.</w:t>
            </w:r>
          </w:p>
        </w:tc>
      </w:tr>
    </w:tbl>
    <w:p w14:paraId="57A6E9C4" w14:textId="77777777" w:rsidR="002A7BCB" w:rsidRDefault="002A7BCB" w:rsidP="002A7BCB">
      <w:r>
        <w:t xml:space="preserve"> </w:t>
      </w:r>
    </w:p>
    <w:p w14:paraId="3962F605" w14:textId="77777777" w:rsidR="002A7BCB" w:rsidRPr="007B0D15" w:rsidRDefault="002A7BCB" w:rsidP="002A7BCB">
      <w:pPr>
        <w:keepNext/>
        <w:spacing w:after="0"/>
        <w:rPr>
          <w:b/>
        </w:rPr>
      </w:pPr>
      <w:r>
        <w:rPr>
          <w:b/>
        </w:rPr>
        <w:t>BETROKKENE &gt; VESTIGING</w:t>
      </w:r>
    </w:p>
    <w:tbl>
      <w:tblPr>
        <w:tblStyle w:val="Tabelraster"/>
        <w:tblW w:w="0" w:type="auto"/>
        <w:tblLook w:val="04A0" w:firstRow="1" w:lastRow="0" w:firstColumn="1" w:lastColumn="0" w:noHBand="0" w:noVBand="1"/>
      </w:tblPr>
      <w:tblGrid>
        <w:gridCol w:w="3652"/>
        <w:gridCol w:w="5560"/>
      </w:tblGrid>
      <w:tr w:rsidR="002A7BCB" w14:paraId="59096AB3" w14:textId="77777777" w:rsidTr="006E7ED8">
        <w:tc>
          <w:tcPr>
            <w:tcW w:w="3652" w:type="dxa"/>
          </w:tcPr>
          <w:p w14:paraId="2484F449" w14:textId="77777777" w:rsidR="002A7BCB" w:rsidRPr="006B7EBC" w:rsidRDefault="002A7BCB" w:rsidP="006E7ED8">
            <w:pPr>
              <w:rPr>
                <w:b/>
              </w:rPr>
            </w:pPr>
            <w:r w:rsidRPr="006B7EBC">
              <w:rPr>
                <w:b/>
              </w:rPr>
              <w:t>Attribuut- of relatiesoort</w:t>
            </w:r>
          </w:p>
        </w:tc>
        <w:tc>
          <w:tcPr>
            <w:tcW w:w="5560" w:type="dxa"/>
          </w:tcPr>
          <w:p w14:paraId="1B9C5F86" w14:textId="77777777" w:rsidR="002A7BCB" w:rsidRPr="006B7EBC" w:rsidRDefault="002A7BCB" w:rsidP="006E7ED8">
            <w:pPr>
              <w:rPr>
                <w:b/>
              </w:rPr>
            </w:pPr>
            <w:r w:rsidRPr="006B7EBC">
              <w:rPr>
                <w:b/>
              </w:rPr>
              <w:t>Wijziging</w:t>
            </w:r>
          </w:p>
        </w:tc>
      </w:tr>
      <w:tr w:rsidR="002A7BCB" w:rsidRPr="00AE1A91" w14:paraId="148AD8C0" w14:textId="77777777" w:rsidTr="006E7ED8">
        <w:tc>
          <w:tcPr>
            <w:tcW w:w="3652" w:type="dxa"/>
          </w:tcPr>
          <w:p w14:paraId="594F38C1" w14:textId="77777777" w:rsidR="002A7BCB" w:rsidRDefault="002A7BCB" w:rsidP="006E7ED8">
            <w:r>
              <w:t>-</w:t>
            </w:r>
          </w:p>
        </w:tc>
        <w:tc>
          <w:tcPr>
            <w:tcW w:w="5560" w:type="dxa"/>
          </w:tcPr>
          <w:p w14:paraId="4F413B40" w14:textId="77777777" w:rsidR="002A7BCB" w:rsidRDefault="002A7BCB" w:rsidP="006E7ED8">
            <w:pPr>
              <w:pStyle w:val="Lijstalinea"/>
              <w:numPr>
                <w:ilvl w:val="0"/>
                <w:numId w:val="28"/>
              </w:numPr>
              <w:spacing w:before="60"/>
              <w:ind w:left="308" w:hanging="180"/>
            </w:pPr>
            <w:r>
              <w:t>Modellering afgestemd op RSGB 3 en vereenvoudigd</w:t>
            </w:r>
          </w:p>
        </w:tc>
      </w:tr>
      <w:tr w:rsidR="002A7BCB" w:rsidRPr="00AE1A91" w14:paraId="3FB3E02E" w14:textId="77777777" w:rsidTr="006E7ED8">
        <w:tc>
          <w:tcPr>
            <w:tcW w:w="3652" w:type="dxa"/>
          </w:tcPr>
          <w:p w14:paraId="2DA9F0B4" w14:textId="77777777" w:rsidR="002A7BCB" w:rsidRDefault="002A7BCB" w:rsidP="006E7ED8">
            <w:r>
              <w:t>Handelsnaam</w:t>
            </w:r>
          </w:p>
        </w:tc>
        <w:tc>
          <w:tcPr>
            <w:tcW w:w="5560" w:type="dxa"/>
          </w:tcPr>
          <w:p w14:paraId="6B83F0A5" w14:textId="65C8FAFB" w:rsidR="002A7BCB" w:rsidRDefault="002A7BCB" w:rsidP="006E7ED8">
            <w:pPr>
              <w:pStyle w:val="Lijstalinea"/>
              <w:numPr>
                <w:ilvl w:val="0"/>
                <w:numId w:val="28"/>
              </w:numPr>
              <w:spacing w:before="60"/>
              <w:ind w:left="308" w:hanging="180"/>
            </w:pPr>
            <w:r>
              <w:t xml:space="preserve">Attributsoort vervangen door één </w:t>
            </w:r>
            <w:r w:rsidR="00DA2719">
              <w:t xml:space="preserve">(afgeleide) </w:t>
            </w:r>
            <w:r>
              <w:t>attribuutsoort ‘Primaire (handels)naam</w:t>
            </w:r>
          </w:p>
        </w:tc>
      </w:tr>
      <w:tr w:rsidR="002A7BCB" w14:paraId="0203DF4A" w14:textId="77777777" w:rsidTr="006E7ED8">
        <w:tc>
          <w:tcPr>
            <w:tcW w:w="3652" w:type="dxa"/>
          </w:tcPr>
          <w:p w14:paraId="72AC1076" w14:textId="77777777" w:rsidR="002A7BCB" w:rsidRPr="004B2391" w:rsidRDefault="002A7BCB" w:rsidP="006E7ED8">
            <w:r>
              <w:t>KvK-nummer</w:t>
            </w:r>
          </w:p>
        </w:tc>
        <w:tc>
          <w:tcPr>
            <w:tcW w:w="5560" w:type="dxa"/>
          </w:tcPr>
          <w:p w14:paraId="4E007135" w14:textId="77777777" w:rsidR="002A7BCB" w:rsidRPr="00A336EE" w:rsidRDefault="002A7BCB" w:rsidP="006E7ED8">
            <w:pPr>
              <w:pStyle w:val="Lijstalinea"/>
              <w:numPr>
                <w:ilvl w:val="0"/>
                <w:numId w:val="28"/>
              </w:numPr>
              <w:spacing w:before="60"/>
              <w:ind w:left="308" w:hanging="180"/>
            </w:pPr>
            <w:r>
              <w:t>Attribuutsoort toegevoegd.</w:t>
            </w:r>
          </w:p>
        </w:tc>
      </w:tr>
      <w:tr w:rsidR="002A7BCB" w:rsidRPr="00AE1A91" w14:paraId="59795E89" w14:textId="77777777" w:rsidTr="006E7ED8">
        <w:tc>
          <w:tcPr>
            <w:tcW w:w="3652" w:type="dxa"/>
          </w:tcPr>
          <w:p w14:paraId="6999D5F9" w14:textId="77777777" w:rsidR="002A7BCB" w:rsidRDefault="002A7BCB" w:rsidP="006E7ED8">
            <w:r>
              <w:t>Rekeningnummer</w:t>
            </w:r>
          </w:p>
        </w:tc>
        <w:tc>
          <w:tcPr>
            <w:tcW w:w="5560" w:type="dxa"/>
          </w:tcPr>
          <w:p w14:paraId="4DB2A539" w14:textId="77777777" w:rsidR="002A7BCB" w:rsidRDefault="002A7BCB" w:rsidP="006E7ED8">
            <w:pPr>
              <w:pStyle w:val="Lijstalinea"/>
              <w:numPr>
                <w:ilvl w:val="0"/>
                <w:numId w:val="28"/>
              </w:numPr>
              <w:spacing w:before="60"/>
              <w:ind w:left="308" w:hanging="180"/>
            </w:pPr>
            <w:r>
              <w:t>Groepattrbuutsoort toegevoegd ter vervanging van attribuutsoort ‘Bank/girorekeningnummer’, met de aubattribuutsoorten ‘IBAN’ en ‘BIC’.</w:t>
            </w:r>
          </w:p>
        </w:tc>
      </w:tr>
      <w:tr w:rsidR="002A7BCB" w14:paraId="7E8ADFAA" w14:textId="77777777" w:rsidTr="006E7ED8">
        <w:tc>
          <w:tcPr>
            <w:tcW w:w="3652" w:type="dxa"/>
          </w:tcPr>
          <w:p w14:paraId="202C9E04" w14:textId="77777777" w:rsidR="002A7BCB" w:rsidRDefault="002A7BCB" w:rsidP="006E7ED8">
            <w:r>
              <w:t>Subjecttypering</w:t>
            </w:r>
          </w:p>
        </w:tc>
        <w:tc>
          <w:tcPr>
            <w:tcW w:w="5560" w:type="dxa"/>
          </w:tcPr>
          <w:p w14:paraId="6AB6B6AC" w14:textId="77777777" w:rsidR="002A7BCB" w:rsidRDefault="002A7BCB" w:rsidP="006E7ED8">
            <w:pPr>
              <w:pStyle w:val="Lijstalinea"/>
              <w:numPr>
                <w:ilvl w:val="0"/>
                <w:numId w:val="28"/>
              </w:numPr>
              <w:spacing w:before="60"/>
              <w:ind w:left="308" w:hanging="180"/>
            </w:pPr>
            <w:r>
              <w:t>Attribuutsoort vervallen.</w:t>
            </w:r>
          </w:p>
        </w:tc>
      </w:tr>
    </w:tbl>
    <w:p w14:paraId="30B36E47" w14:textId="77777777" w:rsidR="002A7BCB" w:rsidRDefault="002A7BCB" w:rsidP="002A7BCB">
      <w:r>
        <w:t xml:space="preserve"> </w:t>
      </w:r>
    </w:p>
    <w:p w14:paraId="6E9A5476" w14:textId="77777777" w:rsidR="002A7BCB" w:rsidRPr="00692A11" w:rsidRDefault="002A7BCB" w:rsidP="002A7BCB">
      <w:pPr>
        <w:keepNext/>
        <w:spacing w:after="0"/>
      </w:pPr>
      <w:r>
        <w:rPr>
          <w:b/>
        </w:rPr>
        <w:t xml:space="preserve">ENKELVOUDIG INFORMATIEOBJECT </w:t>
      </w:r>
    </w:p>
    <w:tbl>
      <w:tblPr>
        <w:tblStyle w:val="Tabelraster"/>
        <w:tblW w:w="0" w:type="auto"/>
        <w:tblLook w:val="04A0" w:firstRow="1" w:lastRow="0" w:firstColumn="1" w:lastColumn="0" w:noHBand="0" w:noVBand="1"/>
      </w:tblPr>
      <w:tblGrid>
        <w:gridCol w:w="3652"/>
        <w:gridCol w:w="5560"/>
      </w:tblGrid>
      <w:tr w:rsidR="002A7BCB" w14:paraId="34117928" w14:textId="77777777" w:rsidTr="006E7ED8">
        <w:tc>
          <w:tcPr>
            <w:tcW w:w="3652" w:type="dxa"/>
          </w:tcPr>
          <w:p w14:paraId="31A71553" w14:textId="77777777" w:rsidR="002A7BCB" w:rsidRPr="006B7EBC" w:rsidRDefault="002A7BCB" w:rsidP="006E7ED8">
            <w:pPr>
              <w:rPr>
                <w:b/>
              </w:rPr>
            </w:pPr>
            <w:r w:rsidRPr="006B7EBC">
              <w:rPr>
                <w:b/>
              </w:rPr>
              <w:t>Attribuut- of relatiesoort</w:t>
            </w:r>
          </w:p>
        </w:tc>
        <w:tc>
          <w:tcPr>
            <w:tcW w:w="5560" w:type="dxa"/>
          </w:tcPr>
          <w:p w14:paraId="71E9DEB3" w14:textId="77777777" w:rsidR="002A7BCB" w:rsidRPr="006B7EBC" w:rsidRDefault="002A7BCB" w:rsidP="006E7ED8">
            <w:pPr>
              <w:rPr>
                <w:b/>
              </w:rPr>
            </w:pPr>
            <w:r w:rsidRPr="006B7EBC">
              <w:rPr>
                <w:b/>
              </w:rPr>
              <w:t>Wijziging</w:t>
            </w:r>
          </w:p>
        </w:tc>
      </w:tr>
      <w:tr w:rsidR="002A7BCB" w14:paraId="7736CDE6" w14:textId="77777777" w:rsidTr="006E7ED8">
        <w:tc>
          <w:tcPr>
            <w:tcW w:w="3652" w:type="dxa"/>
          </w:tcPr>
          <w:p w14:paraId="1D61BE63" w14:textId="77777777" w:rsidR="002A7BCB" w:rsidRPr="004B2391" w:rsidRDefault="002A7BCB" w:rsidP="006E7ED8">
            <w:r>
              <w:t>-</w:t>
            </w:r>
          </w:p>
        </w:tc>
        <w:tc>
          <w:tcPr>
            <w:tcW w:w="5560" w:type="dxa"/>
          </w:tcPr>
          <w:p w14:paraId="49D1A10C" w14:textId="77777777" w:rsidR="002A7BCB" w:rsidRDefault="002A7BCB" w:rsidP="006E7ED8">
            <w:pPr>
              <w:pStyle w:val="Lijstalinea"/>
              <w:numPr>
                <w:ilvl w:val="0"/>
                <w:numId w:val="28"/>
              </w:numPr>
              <w:spacing w:before="60"/>
              <w:ind w:left="317" w:hanging="240"/>
            </w:pPr>
            <w:r>
              <w:t>Naam objecttype gewijzigd (was: ENKELVOUDIG DOCUMENT).</w:t>
            </w:r>
          </w:p>
          <w:p w14:paraId="0A1C3556" w14:textId="77777777" w:rsidR="002A7BCB" w:rsidRPr="00A336EE" w:rsidRDefault="002A7BCB" w:rsidP="006E7ED8">
            <w:pPr>
              <w:pStyle w:val="Lijstalinea"/>
              <w:numPr>
                <w:ilvl w:val="0"/>
                <w:numId w:val="28"/>
              </w:numPr>
              <w:spacing w:before="60"/>
              <w:ind w:left="317" w:hanging="240"/>
            </w:pPr>
            <w:r>
              <w:t>Unieke aanduiding objecttype gewijzigd</w:t>
            </w:r>
          </w:p>
        </w:tc>
      </w:tr>
      <w:tr w:rsidR="002A7BCB" w14:paraId="780ED7C7" w14:textId="77777777" w:rsidTr="006E7ED8">
        <w:tc>
          <w:tcPr>
            <w:tcW w:w="3652" w:type="dxa"/>
          </w:tcPr>
          <w:p w14:paraId="0C85F076" w14:textId="77777777" w:rsidR="002A7BCB" w:rsidRPr="00E87E42" w:rsidRDefault="002A7BCB" w:rsidP="006E7ED8">
            <w:r>
              <w:lastRenderedPageBreak/>
              <w:t>Formaat</w:t>
            </w:r>
          </w:p>
        </w:tc>
        <w:tc>
          <w:tcPr>
            <w:tcW w:w="5560" w:type="dxa"/>
          </w:tcPr>
          <w:p w14:paraId="096694BF" w14:textId="77777777" w:rsidR="002A7BCB" w:rsidRDefault="002A7BCB" w:rsidP="006E7ED8">
            <w:pPr>
              <w:pStyle w:val="Lijstalinea"/>
              <w:numPr>
                <w:ilvl w:val="0"/>
                <w:numId w:val="28"/>
              </w:numPr>
              <w:spacing w:before="60"/>
              <w:ind w:left="317" w:hanging="240"/>
            </w:pPr>
            <w:r>
              <w:t>Naam attribuutsoort gewijzigd (was: Documentformaat).</w:t>
            </w:r>
          </w:p>
          <w:p w14:paraId="3F650781" w14:textId="77777777" w:rsidR="002A7BCB" w:rsidRDefault="002A7BCB" w:rsidP="006E7ED8">
            <w:pPr>
              <w:pStyle w:val="Lijstalinea"/>
              <w:numPr>
                <w:ilvl w:val="0"/>
                <w:numId w:val="28"/>
              </w:numPr>
              <w:spacing w:before="60"/>
              <w:ind w:left="317" w:hanging="240"/>
            </w:pPr>
            <w:r w:rsidRPr="00921BF7">
              <w:t>Definitie gewijzigd</w:t>
            </w:r>
            <w:r>
              <w:t>.</w:t>
            </w:r>
          </w:p>
          <w:p w14:paraId="21DDA879" w14:textId="77777777" w:rsidR="002A7BCB" w:rsidRDefault="002A7BCB" w:rsidP="006E7ED8">
            <w:pPr>
              <w:pStyle w:val="Lijstalinea"/>
              <w:numPr>
                <w:ilvl w:val="0"/>
                <w:numId w:val="28"/>
              </w:numPr>
              <w:spacing w:before="60"/>
              <w:ind w:left="317" w:hanging="240"/>
            </w:pPr>
            <w:r>
              <w:t>Formaat gewijzigd.</w:t>
            </w:r>
          </w:p>
          <w:p w14:paraId="4F94DDCF" w14:textId="77777777" w:rsidR="002A7BCB" w:rsidRPr="005E7310" w:rsidRDefault="002A7BCB" w:rsidP="006E7ED8">
            <w:pPr>
              <w:pStyle w:val="Lijstalinea"/>
              <w:numPr>
                <w:ilvl w:val="0"/>
                <w:numId w:val="28"/>
              </w:numPr>
              <w:spacing w:before="60"/>
              <w:ind w:left="317" w:hanging="240"/>
            </w:pPr>
            <w:r>
              <w:t>Waardenverzameling gewijzigd.</w:t>
            </w:r>
          </w:p>
          <w:p w14:paraId="1D0E1C5A" w14:textId="77777777" w:rsidR="002A7BCB" w:rsidRDefault="002A7BCB" w:rsidP="006E7ED8">
            <w:pPr>
              <w:pStyle w:val="Lijstalinea"/>
              <w:numPr>
                <w:ilvl w:val="0"/>
                <w:numId w:val="28"/>
              </w:numPr>
              <w:spacing w:before="60"/>
              <w:ind w:left="317" w:hanging="240"/>
            </w:pPr>
            <w:r w:rsidRPr="00E87E42">
              <w:t xml:space="preserve">Indicatie materiële historie </w:t>
            </w:r>
            <w:r>
              <w:t>gewijzigd.</w:t>
            </w:r>
          </w:p>
          <w:p w14:paraId="41626D7B" w14:textId="77777777" w:rsidR="002A7BCB" w:rsidRDefault="002A7BCB" w:rsidP="006E7ED8">
            <w:pPr>
              <w:pStyle w:val="Lijstalinea"/>
              <w:numPr>
                <w:ilvl w:val="0"/>
                <w:numId w:val="28"/>
              </w:numPr>
              <w:spacing w:before="60"/>
              <w:ind w:left="317" w:hanging="240"/>
            </w:pPr>
            <w:r w:rsidRPr="00921BF7">
              <w:t>Regels gewijzigd</w:t>
            </w:r>
            <w:r>
              <w:t>.</w:t>
            </w:r>
          </w:p>
        </w:tc>
      </w:tr>
      <w:tr w:rsidR="002A7BCB" w14:paraId="474CD913" w14:textId="77777777" w:rsidTr="006E7ED8">
        <w:tc>
          <w:tcPr>
            <w:tcW w:w="3652" w:type="dxa"/>
          </w:tcPr>
          <w:p w14:paraId="6C78F429" w14:textId="77777777" w:rsidR="002A7BCB" w:rsidRPr="004B2391" w:rsidRDefault="002A7BCB" w:rsidP="006E7ED8">
            <w:r>
              <w:t>Taal</w:t>
            </w:r>
          </w:p>
        </w:tc>
        <w:tc>
          <w:tcPr>
            <w:tcW w:w="5560" w:type="dxa"/>
          </w:tcPr>
          <w:p w14:paraId="773BC74C" w14:textId="77777777" w:rsidR="002A7BCB" w:rsidRDefault="002A7BCB" w:rsidP="006E7ED8">
            <w:pPr>
              <w:pStyle w:val="Lijstalinea"/>
              <w:numPr>
                <w:ilvl w:val="0"/>
                <w:numId w:val="28"/>
              </w:numPr>
              <w:spacing w:before="60"/>
              <w:ind w:left="317" w:hanging="240"/>
            </w:pPr>
            <w:r>
              <w:t>Naam attribuutsoort gewijzigd (was: Documenttaal).</w:t>
            </w:r>
          </w:p>
          <w:p w14:paraId="4B5998EF" w14:textId="77777777" w:rsidR="002A7BCB" w:rsidRPr="00A336EE" w:rsidRDefault="002A7BCB" w:rsidP="006E7ED8">
            <w:pPr>
              <w:pStyle w:val="Lijstalinea"/>
              <w:numPr>
                <w:ilvl w:val="0"/>
                <w:numId w:val="28"/>
              </w:numPr>
              <w:spacing w:before="60"/>
              <w:ind w:left="317" w:hanging="240"/>
            </w:pPr>
            <w:r>
              <w:t>Waardenverzameling gewijzigd.</w:t>
            </w:r>
          </w:p>
        </w:tc>
      </w:tr>
      <w:tr w:rsidR="002A7BCB" w:rsidRPr="00AE1A91" w14:paraId="6FB85EF7" w14:textId="77777777" w:rsidTr="006E7ED8">
        <w:tc>
          <w:tcPr>
            <w:tcW w:w="3652" w:type="dxa"/>
          </w:tcPr>
          <w:p w14:paraId="6A3075FB" w14:textId="77777777" w:rsidR="002A7BCB" w:rsidRPr="00692A11" w:rsidRDefault="002A7BCB" w:rsidP="006E7ED8">
            <w:r>
              <w:t>Documentversie</w:t>
            </w:r>
            <w:r w:rsidRPr="004B2391">
              <w:t xml:space="preserve"> </w:t>
            </w:r>
          </w:p>
        </w:tc>
        <w:tc>
          <w:tcPr>
            <w:tcW w:w="5560" w:type="dxa"/>
          </w:tcPr>
          <w:p w14:paraId="602B1458" w14:textId="77777777" w:rsidR="002A7BCB" w:rsidRDefault="002A7BCB" w:rsidP="006E7ED8">
            <w:pPr>
              <w:pStyle w:val="Lijstalinea"/>
              <w:numPr>
                <w:ilvl w:val="0"/>
                <w:numId w:val="28"/>
              </w:numPr>
              <w:spacing w:before="60"/>
              <w:ind w:left="317" w:hanging="240"/>
            </w:pPr>
            <w:r>
              <w:t>Attribuutsoort</w:t>
            </w:r>
            <w:r w:rsidRPr="00A336EE">
              <w:t xml:space="preserve"> </w:t>
            </w:r>
            <w:r>
              <w:t>v</w:t>
            </w:r>
            <w:r w:rsidRPr="00A336EE">
              <w:t>erplaats</w:t>
            </w:r>
            <w:r>
              <w:t xml:space="preserve">t </w:t>
            </w:r>
            <w:r w:rsidRPr="00A336EE">
              <w:t>naar INFORMATIEOBJECT</w:t>
            </w:r>
            <w:r>
              <w:t xml:space="preserve"> en hernoemd naar ‘Versie’.</w:t>
            </w:r>
          </w:p>
        </w:tc>
      </w:tr>
      <w:tr w:rsidR="002A7BCB" w:rsidRPr="00AE1A91" w14:paraId="4A7416F2" w14:textId="77777777" w:rsidTr="006E7ED8">
        <w:tc>
          <w:tcPr>
            <w:tcW w:w="3652" w:type="dxa"/>
          </w:tcPr>
          <w:p w14:paraId="0F201242" w14:textId="77777777" w:rsidR="002A7BCB" w:rsidRPr="00E87E42" w:rsidRDefault="002A7BCB" w:rsidP="006E7ED8">
            <w:r>
              <w:t>Documents</w:t>
            </w:r>
            <w:r w:rsidRPr="004B2391">
              <w:t>tatus</w:t>
            </w:r>
          </w:p>
        </w:tc>
        <w:tc>
          <w:tcPr>
            <w:tcW w:w="5560" w:type="dxa"/>
          </w:tcPr>
          <w:p w14:paraId="5C693070" w14:textId="77777777" w:rsidR="002A7BCB" w:rsidRDefault="002A7BCB" w:rsidP="006E7ED8">
            <w:pPr>
              <w:pStyle w:val="Lijstalinea"/>
              <w:numPr>
                <w:ilvl w:val="0"/>
                <w:numId w:val="28"/>
              </w:numPr>
              <w:spacing w:before="60"/>
              <w:ind w:left="317" w:hanging="240"/>
            </w:pPr>
            <w:r>
              <w:t>Attribuutsoort</w:t>
            </w:r>
            <w:r w:rsidRPr="00A336EE">
              <w:t xml:space="preserve"> </w:t>
            </w:r>
            <w:r>
              <w:t>v</w:t>
            </w:r>
            <w:r w:rsidRPr="00A336EE">
              <w:t>erplaats</w:t>
            </w:r>
            <w:r>
              <w:t xml:space="preserve">t </w:t>
            </w:r>
            <w:r w:rsidRPr="00A336EE">
              <w:t>naar INFORMATIEOBJECT</w:t>
            </w:r>
            <w:r>
              <w:t xml:space="preserve"> en hernoemd naar ‘Status’.</w:t>
            </w:r>
          </w:p>
        </w:tc>
      </w:tr>
      <w:tr w:rsidR="002A7BCB" w:rsidRPr="00AE1A91" w14:paraId="54C68C33" w14:textId="77777777" w:rsidTr="006E7ED8">
        <w:tc>
          <w:tcPr>
            <w:tcW w:w="3652" w:type="dxa"/>
          </w:tcPr>
          <w:p w14:paraId="62A12F15" w14:textId="77777777" w:rsidR="002A7BCB" w:rsidRDefault="002A7BCB" w:rsidP="006E7ED8">
            <w:r>
              <w:t>Inhoud</w:t>
            </w:r>
          </w:p>
        </w:tc>
        <w:tc>
          <w:tcPr>
            <w:tcW w:w="5560" w:type="dxa"/>
          </w:tcPr>
          <w:p w14:paraId="5C982B6B" w14:textId="77777777" w:rsidR="002A7BCB" w:rsidRDefault="002A7BCB" w:rsidP="006E7ED8">
            <w:pPr>
              <w:pStyle w:val="Lijstalinea"/>
              <w:numPr>
                <w:ilvl w:val="0"/>
                <w:numId w:val="28"/>
              </w:numPr>
              <w:spacing w:before="60"/>
              <w:ind w:left="317" w:hanging="240"/>
            </w:pPr>
            <w:r>
              <w:t>Naam attribuutsoort gewijzigd (was: Documentinhoud).</w:t>
            </w:r>
          </w:p>
        </w:tc>
      </w:tr>
      <w:tr w:rsidR="002A7BCB" w14:paraId="18044967" w14:textId="77777777" w:rsidTr="006E7ED8">
        <w:tc>
          <w:tcPr>
            <w:tcW w:w="3652" w:type="dxa"/>
          </w:tcPr>
          <w:p w14:paraId="5FFD62AF" w14:textId="77777777" w:rsidR="002A7BCB" w:rsidRDefault="002A7BCB" w:rsidP="006E7ED8">
            <w:r>
              <w:t>Link</w:t>
            </w:r>
          </w:p>
        </w:tc>
        <w:tc>
          <w:tcPr>
            <w:tcW w:w="5560" w:type="dxa"/>
          </w:tcPr>
          <w:p w14:paraId="16BFAB78" w14:textId="77777777" w:rsidR="002A7BCB" w:rsidRDefault="002A7BCB" w:rsidP="006E7ED8">
            <w:pPr>
              <w:pStyle w:val="Lijstalinea"/>
              <w:numPr>
                <w:ilvl w:val="0"/>
                <w:numId w:val="28"/>
              </w:numPr>
              <w:spacing w:before="60"/>
              <w:ind w:left="317" w:hanging="240"/>
            </w:pPr>
            <w:r>
              <w:t>Naam attribuutsoort gewijzigd (was: Documentlink).</w:t>
            </w:r>
          </w:p>
          <w:p w14:paraId="5221D08B" w14:textId="77777777" w:rsidR="002A7BCB" w:rsidRDefault="002A7BCB" w:rsidP="006E7ED8">
            <w:pPr>
              <w:pStyle w:val="Lijstalinea"/>
              <w:numPr>
                <w:ilvl w:val="0"/>
                <w:numId w:val="28"/>
              </w:numPr>
              <w:spacing w:before="60"/>
              <w:ind w:left="317" w:hanging="240"/>
            </w:pPr>
            <w:r>
              <w:t>Formaat gewijzigd.</w:t>
            </w:r>
          </w:p>
          <w:p w14:paraId="764A35F1" w14:textId="77777777" w:rsidR="002A7BCB" w:rsidRDefault="002A7BCB" w:rsidP="006E7ED8">
            <w:pPr>
              <w:pStyle w:val="Lijstalinea"/>
              <w:numPr>
                <w:ilvl w:val="0"/>
                <w:numId w:val="28"/>
              </w:numPr>
              <w:spacing w:before="60"/>
              <w:ind w:left="317" w:hanging="240"/>
            </w:pPr>
            <w:r>
              <w:t>Waardenverzameling gewijzigd.</w:t>
            </w:r>
          </w:p>
        </w:tc>
      </w:tr>
      <w:tr w:rsidR="002A7BCB" w:rsidRPr="00AE1A91" w14:paraId="07216FDE" w14:textId="77777777" w:rsidTr="006E7ED8">
        <w:tc>
          <w:tcPr>
            <w:tcW w:w="3652" w:type="dxa"/>
          </w:tcPr>
          <w:p w14:paraId="7780A8CA" w14:textId="77777777" w:rsidR="002A7BCB" w:rsidRPr="000D64BB" w:rsidRDefault="002A7BCB" w:rsidP="006E7ED8">
            <w:r>
              <w:t>Bestandsnaam</w:t>
            </w:r>
          </w:p>
        </w:tc>
        <w:tc>
          <w:tcPr>
            <w:tcW w:w="5560" w:type="dxa"/>
          </w:tcPr>
          <w:p w14:paraId="1DD84C50" w14:textId="77777777" w:rsidR="002A7BCB" w:rsidRDefault="002A7BCB" w:rsidP="006E7ED8">
            <w:pPr>
              <w:pStyle w:val="Lijstalinea"/>
              <w:numPr>
                <w:ilvl w:val="0"/>
                <w:numId w:val="28"/>
              </w:numPr>
              <w:spacing w:before="60"/>
              <w:ind w:left="317" w:hanging="240"/>
            </w:pPr>
            <w:r>
              <w:t>Aangepast naar groepattribuutsoort.</w:t>
            </w:r>
          </w:p>
          <w:p w14:paraId="0DF46784" w14:textId="77777777" w:rsidR="002A7BCB" w:rsidRDefault="002A7BCB" w:rsidP="006E7ED8">
            <w:pPr>
              <w:pStyle w:val="Lijstalinea"/>
              <w:numPr>
                <w:ilvl w:val="0"/>
                <w:numId w:val="28"/>
              </w:numPr>
              <w:spacing w:before="60"/>
              <w:ind w:left="317" w:hanging="240"/>
            </w:pPr>
            <w:r>
              <w:t>Indicatie materiële historie gewijzigd.</w:t>
            </w:r>
          </w:p>
          <w:p w14:paraId="7433ED3F" w14:textId="77777777" w:rsidR="002A7BCB" w:rsidRDefault="002A7BCB" w:rsidP="006E7ED8">
            <w:pPr>
              <w:pStyle w:val="Lijstalinea"/>
              <w:numPr>
                <w:ilvl w:val="0"/>
                <w:numId w:val="28"/>
              </w:numPr>
              <w:spacing w:before="60"/>
              <w:ind w:left="317" w:hanging="240"/>
            </w:pPr>
            <w:r>
              <w:t>‘Subattribuutsoorten’ Naam en Extensie toegevoegd.</w:t>
            </w:r>
          </w:p>
        </w:tc>
      </w:tr>
      <w:tr w:rsidR="002A7BCB" w14:paraId="7E9CA8F8" w14:textId="77777777" w:rsidTr="006E7ED8">
        <w:tc>
          <w:tcPr>
            <w:tcW w:w="3652" w:type="dxa"/>
          </w:tcPr>
          <w:p w14:paraId="28CD535E" w14:textId="77777777" w:rsidR="002A7BCB" w:rsidRPr="006B7EBC" w:rsidRDefault="002A7BCB" w:rsidP="006E7ED8">
            <w:r>
              <w:t>Bestandsomvang</w:t>
            </w:r>
          </w:p>
        </w:tc>
        <w:tc>
          <w:tcPr>
            <w:tcW w:w="5560" w:type="dxa"/>
          </w:tcPr>
          <w:p w14:paraId="68040E12" w14:textId="77777777" w:rsidR="002A7BCB" w:rsidRDefault="002A7BCB" w:rsidP="006E7ED8">
            <w:pPr>
              <w:pStyle w:val="Lijstalinea"/>
              <w:numPr>
                <w:ilvl w:val="0"/>
                <w:numId w:val="28"/>
              </w:numPr>
              <w:spacing w:before="60"/>
              <w:ind w:left="317" w:hanging="240"/>
            </w:pPr>
            <w:r>
              <w:t>Attribuutsoort toegevoegd.</w:t>
            </w:r>
          </w:p>
        </w:tc>
      </w:tr>
      <w:tr w:rsidR="002A7BCB" w:rsidRPr="00AE1A91" w14:paraId="3C00C325" w14:textId="77777777" w:rsidTr="006E7ED8">
        <w:tc>
          <w:tcPr>
            <w:tcW w:w="3652" w:type="dxa"/>
          </w:tcPr>
          <w:p w14:paraId="5B0B2987" w14:textId="77777777" w:rsidR="002A7BCB" w:rsidRDefault="002A7BCB" w:rsidP="006E7ED8">
            <w:r>
              <w:t>Integriteit</w:t>
            </w:r>
          </w:p>
        </w:tc>
        <w:tc>
          <w:tcPr>
            <w:tcW w:w="5560" w:type="dxa"/>
          </w:tcPr>
          <w:p w14:paraId="56450E90" w14:textId="77777777" w:rsidR="002A7BCB" w:rsidRDefault="002A7BCB" w:rsidP="006E7ED8">
            <w:pPr>
              <w:pStyle w:val="Lijstalinea"/>
              <w:numPr>
                <w:ilvl w:val="0"/>
                <w:numId w:val="28"/>
              </w:numPr>
              <w:spacing w:before="60"/>
              <w:ind w:left="317" w:hanging="240"/>
            </w:pPr>
            <w:r>
              <w:t>Attribuutsoort toegevoegd.</w:t>
            </w:r>
          </w:p>
          <w:p w14:paraId="324C8115" w14:textId="77777777" w:rsidR="002A7BCB" w:rsidRDefault="002A7BCB" w:rsidP="006E7ED8">
            <w:pPr>
              <w:pStyle w:val="Lijstalinea"/>
              <w:numPr>
                <w:ilvl w:val="0"/>
                <w:numId w:val="28"/>
              </w:numPr>
              <w:spacing w:before="60"/>
              <w:ind w:left="317" w:hanging="240"/>
            </w:pPr>
            <w:r>
              <w:t>‘Subattribuutsoorten’ Algoritme, Waarde en Datum toegevoegd.</w:t>
            </w:r>
          </w:p>
        </w:tc>
      </w:tr>
    </w:tbl>
    <w:p w14:paraId="044B24FB" w14:textId="77777777" w:rsidR="002A7BCB" w:rsidRPr="005561F3" w:rsidRDefault="002A7BCB" w:rsidP="002A7BCB">
      <w:pPr>
        <w:rPr>
          <w:b/>
          <w:lang w:val="nl-NL"/>
        </w:rPr>
      </w:pPr>
    </w:p>
    <w:p w14:paraId="51D6700C" w14:textId="77777777" w:rsidR="002A7BCB" w:rsidRPr="00692A11" w:rsidRDefault="002A7BCB" w:rsidP="002A7BCB">
      <w:pPr>
        <w:keepNext/>
        <w:spacing w:after="0"/>
      </w:pPr>
      <w:r>
        <w:rPr>
          <w:b/>
        </w:rPr>
        <w:t>INFORMATIEOBJECT</w:t>
      </w:r>
    </w:p>
    <w:tbl>
      <w:tblPr>
        <w:tblStyle w:val="Tabelraster"/>
        <w:tblW w:w="0" w:type="auto"/>
        <w:tblLook w:val="04A0" w:firstRow="1" w:lastRow="0" w:firstColumn="1" w:lastColumn="0" w:noHBand="0" w:noVBand="1"/>
      </w:tblPr>
      <w:tblGrid>
        <w:gridCol w:w="3652"/>
        <w:gridCol w:w="5560"/>
      </w:tblGrid>
      <w:tr w:rsidR="002A7BCB" w14:paraId="469BD9B9" w14:textId="77777777" w:rsidTr="006E7ED8">
        <w:tc>
          <w:tcPr>
            <w:tcW w:w="3652" w:type="dxa"/>
          </w:tcPr>
          <w:p w14:paraId="2A956569" w14:textId="77777777" w:rsidR="002A7BCB" w:rsidRPr="006B7EBC" w:rsidRDefault="002A7BCB" w:rsidP="006E7ED8">
            <w:pPr>
              <w:rPr>
                <w:b/>
              </w:rPr>
            </w:pPr>
            <w:r w:rsidRPr="006B7EBC">
              <w:rPr>
                <w:b/>
              </w:rPr>
              <w:t>Attribuut- of relatiesoort</w:t>
            </w:r>
          </w:p>
        </w:tc>
        <w:tc>
          <w:tcPr>
            <w:tcW w:w="5560" w:type="dxa"/>
          </w:tcPr>
          <w:p w14:paraId="406039F2" w14:textId="77777777" w:rsidR="002A7BCB" w:rsidRPr="006B7EBC" w:rsidRDefault="002A7BCB" w:rsidP="006E7ED8">
            <w:pPr>
              <w:rPr>
                <w:b/>
              </w:rPr>
            </w:pPr>
            <w:r w:rsidRPr="006B7EBC">
              <w:rPr>
                <w:b/>
              </w:rPr>
              <w:t>Wijziging</w:t>
            </w:r>
          </w:p>
        </w:tc>
      </w:tr>
      <w:tr w:rsidR="002A7BCB" w14:paraId="30654295" w14:textId="77777777" w:rsidTr="006E7ED8">
        <w:tc>
          <w:tcPr>
            <w:tcW w:w="3652" w:type="dxa"/>
          </w:tcPr>
          <w:p w14:paraId="63FC5BC2" w14:textId="77777777" w:rsidR="002A7BCB" w:rsidRPr="004B2391" w:rsidRDefault="002A7BCB" w:rsidP="006E7ED8">
            <w:r>
              <w:t>-</w:t>
            </w:r>
          </w:p>
        </w:tc>
        <w:tc>
          <w:tcPr>
            <w:tcW w:w="5560" w:type="dxa"/>
          </w:tcPr>
          <w:p w14:paraId="6358FB3D" w14:textId="77777777" w:rsidR="002A7BCB" w:rsidRDefault="002A7BCB" w:rsidP="006E7ED8">
            <w:pPr>
              <w:pStyle w:val="Lijstalinea"/>
              <w:numPr>
                <w:ilvl w:val="0"/>
                <w:numId w:val="28"/>
              </w:numPr>
              <w:spacing w:before="60"/>
              <w:ind w:left="317" w:hanging="240"/>
            </w:pPr>
            <w:r>
              <w:t>Naam objecttype gewijzigd (was: DOCUMENT).</w:t>
            </w:r>
          </w:p>
          <w:p w14:paraId="67AB443A" w14:textId="77777777" w:rsidR="002A7BCB" w:rsidRPr="00A336EE" w:rsidRDefault="002A7BCB" w:rsidP="006E7ED8">
            <w:pPr>
              <w:pStyle w:val="Lijstalinea"/>
              <w:numPr>
                <w:ilvl w:val="0"/>
                <w:numId w:val="28"/>
              </w:numPr>
              <w:spacing w:before="60"/>
              <w:ind w:left="317" w:hanging="240"/>
            </w:pPr>
            <w:r>
              <w:t>Unieke aanduiding gewijzigd.</w:t>
            </w:r>
          </w:p>
        </w:tc>
      </w:tr>
      <w:tr w:rsidR="002A7BCB" w14:paraId="4DB5A300" w14:textId="77777777" w:rsidTr="006E7ED8">
        <w:tc>
          <w:tcPr>
            <w:tcW w:w="3652" w:type="dxa"/>
          </w:tcPr>
          <w:p w14:paraId="37B81BFB" w14:textId="77777777" w:rsidR="002A7BCB" w:rsidRDefault="002A7BCB" w:rsidP="006E7ED8">
            <w:pPr>
              <w:rPr>
                <w:rFonts w:ascii="Helvetica" w:hAnsi="Helvetica" w:cs="Helvetica"/>
                <w:sz w:val="18"/>
                <w:szCs w:val="18"/>
              </w:rPr>
            </w:pPr>
            <w:r w:rsidRPr="004B2391">
              <w:t xml:space="preserve">Informatieobjectidentificatie </w:t>
            </w:r>
          </w:p>
        </w:tc>
        <w:tc>
          <w:tcPr>
            <w:tcW w:w="5560" w:type="dxa"/>
          </w:tcPr>
          <w:p w14:paraId="2D163B76" w14:textId="77777777" w:rsidR="002A7BCB" w:rsidRDefault="002A7BCB" w:rsidP="006E7ED8">
            <w:pPr>
              <w:pStyle w:val="Lijstalinea"/>
              <w:numPr>
                <w:ilvl w:val="0"/>
                <w:numId w:val="28"/>
              </w:numPr>
              <w:spacing w:before="60"/>
              <w:ind w:left="317" w:hanging="240"/>
            </w:pPr>
            <w:r w:rsidRPr="004B2391">
              <w:t>Waardenverzameling</w:t>
            </w:r>
            <w:r>
              <w:t xml:space="preserve"> gewijzigd.</w:t>
            </w:r>
          </w:p>
          <w:p w14:paraId="48F3D816" w14:textId="77777777" w:rsidR="002A7BCB" w:rsidRPr="004B2391" w:rsidRDefault="002A7BCB" w:rsidP="006E7ED8">
            <w:pPr>
              <w:pStyle w:val="Lijstalinea"/>
              <w:numPr>
                <w:ilvl w:val="0"/>
                <w:numId w:val="28"/>
              </w:numPr>
              <w:spacing w:before="60"/>
              <w:ind w:left="317" w:hanging="240"/>
            </w:pPr>
            <w:r w:rsidRPr="004B2391">
              <w:t xml:space="preserve">Regels </w:t>
            </w:r>
            <w:r>
              <w:t>gewijzigd.</w:t>
            </w:r>
          </w:p>
        </w:tc>
      </w:tr>
      <w:tr w:rsidR="002A7BCB" w:rsidRPr="00AE1A91" w14:paraId="342856C1" w14:textId="77777777" w:rsidTr="006E7ED8">
        <w:tc>
          <w:tcPr>
            <w:tcW w:w="3652" w:type="dxa"/>
          </w:tcPr>
          <w:p w14:paraId="4C3B1D20" w14:textId="77777777" w:rsidR="002A7BCB" w:rsidRDefault="002A7BCB" w:rsidP="006E7ED8">
            <w:r>
              <w:t>Bronorganisatie</w:t>
            </w:r>
          </w:p>
        </w:tc>
        <w:tc>
          <w:tcPr>
            <w:tcW w:w="5560" w:type="dxa"/>
          </w:tcPr>
          <w:p w14:paraId="12D94492" w14:textId="77777777" w:rsidR="002A7BCB" w:rsidRPr="002A33F9" w:rsidRDefault="002A7BCB" w:rsidP="006E7ED8">
            <w:pPr>
              <w:pStyle w:val="Lijstalinea"/>
              <w:numPr>
                <w:ilvl w:val="0"/>
                <w:numId w:val="28"/>
              </w:numPr>
              <w:spacing w:before="60"/>
              <w:ind w:left="317" w:hanging="240"/>
            </w:pPr>
            <w:r>
              <w:t>Attribuutsoort toegevoegd (onderdeel unieke aanduiding).</w:t>
            </w:r>
          </w:p>
        </w:tc>
      </w:tr>
      <w:tr w:rsidR="002A7BCB" w:rsidRPr="00AE1A91" w14:paraId="3B0D4CB4" w14:textId="77777777" w:rsidTr="006E7ED8">
        <w:tc>
          <w:tcPr>
            <w:tcW w:w="3652" w:type="dxa"/>
          </w:tcPr>
          <w:p w14:paraId="0A94E90E" w14:textId="77777777" w:rsidR="002A7BCB" w:rsidRDefault="002A7BCB" w:rsidP="006E7ED8">
            <w:r>
              <w:t>Creatiedatum</w:t>
            </w:r>
          </w:p>
        </w:tc>
        <w:tc>
          <w:tcPr>
            <w:tcW w:w="5560" w:type="dxa"/>
          </w:tcPr>
          <w:p w14:paraId="0DBD87BE" w14:textId="77777777" w:rsidR="002A7BCB" w:rsidRPr="0089353A" w:rsidRDefault="002A7BCB" w:rsidP="006E7ED8">
            <w:pPr>
              <w:pStyle w:val="Lijstalinea"/>
              <w:numPr>
                <w:ilvl w:val="0"/>
                <w:numId w:val="28"/>
              </w:numPr>
              <w:spacing w:before="60"/>
              <w:ind w:left="317" w:hanging="240"/>
            </w:pPr>
            <w:r>
              <w:t>Naam attribuutsoort gewijzigd (was: Documentcreatiedatum).</w:t>
            </w:r>
          </w:p>
        </w:tc>
      </w:tr>
      <w:tr w:rsidR="002A7BCB" w:rsidRPr="00AE1A91" w14:paraId="34A7FA7C" w14:textId="77777777" w:rsidTr="006E7ED8">
        <w:tc>
          <w:tcPr>
            <w:tcW w:w="3652" w:type="dxa"/>
          </w:tcPr>
          <w:p w14:paraId="08447694" w14:textId="77777777" w:rsidR="002A7BCB" w:rsidRDefault="002A7BCB" w:rsidP="006E7ED8">
            <w:r>
              <w:t>Ontvangstdatum</w:t>
            </w:r>
          </w:p>
        </w:tc>
        <w:tc>
          <w:tcPr>
            <w:tcW w:w="5560" w:type="dxa"/>
          </w:tcPr>
          <w:p w14:paraId="4585AF6E" w14:textId="77777777" w:rsidR="002A7BCB" w:rsidRPr="0089353A" w:rsidRDefault="002A7BCB" w:rsidP="006E7ED8">
            <w:pPr>
              <w:pStyle w:val="Lijstalinea"/>
              <w:numPr>
                <w:ilvl w:val="0"/>
                <w:numId w:val="28"/>
              </w:numPr>
              <w:spacing w:before="60"/>
              <w:ind w:left="317" w:hanging="240"/>
            </w:pPr>
            <w:r>
              <w:t>Naam attribuutsoort gewijzigd (was: Documentontvangstdatum).</w:t>
            </w:r>
          </w:p>
        </w:tc>
      </w:tr>
      <w:tr w:rsidR="002A7BCB" w14:paraId="12A5DF76" w14:textId="77777777" w:rsidTr="006E7ED8">
        <w:tc>
          <w:tcPr>
            <w:tcW w:w="3652" w:type="dxa"/>
          </w:tcPr>
          <w:p w14:paraId="2B4133A0" w14:textId="77777777" w:rsidR="002A7BCB" w:rsidRDefault="002A7BCB" w:rsidP="006E7ED8">
            <w:r>
              <w:t>Afzender</w:t>
            </w:r>
          </w:p>
        </w:tc>
        <w:tc>
          <w:tcPr>
            <w:tcW w:w="5560" w:type="dxa"/>
          </w:tcPr>
          <w:p w14:paraId="7F664D06" w14:textId="77777777" w:rsidR="002A7BCB" w:rsidRPr="0089353A" w:rsidRDefault="002A7BCB" w:rsidP="006E7ED8">
            <w:pPr>
              <w:pStyle w:val="Lijstalinea"/>
              <w:numPr>
                <w:ilvl w:val="0"/>
                <w:numId w:val="28"/>
              </w:numPr>
              <w:spacing w:before="60"/>
              <w:ind w:left="317" w:hanging="240"/>
            </w:pPr>
            <w:r>
              <w:t>Attribuutsoort toegevoegd.</w:t>
            </w:r>
          </w:p>
        </w:tc>
      </w:tr>
      <w:tr w:rsidR="002A7BCB" w:rsidRPr="00AE1A91" w14:paraId="030178B9" w14:textId="77777777" w:rsidTr="006E7ED8">
        <w:tc>
          <w:tcPr>
            <w:tcW w:w="3652" w:type="dxa"/>
          </w:tcPr>
          <w:p w14:paraId="007A6426" w14:textId="77777777" w:rsidR="002A7BCB" w:rsidRDefault="002A7BCB" w:rsidP="006E7ED8">
            <w:r>
              <w:t>Titel</w:t>
            </w:r>
          </w:p>
        </w:tc>
        <w:tc>
          <w:tcPr>
            <w:tcW w:w="5560" w:type="dxa"/>
          </w:tcPr>
          <w:p w14:paraId="7260B4B5" w14:textId="77777777" w:rsidR="002A7BCB" w:rsidRPr="0089353A" w:rsidRDefault="002A7BCB" w:rsidP="006E7ED8">
            <w:pPr>
              <w:pStyle w:val="Lijstalinea"/>
              <w:numPr>
                <w:ilvl w:val="0"/>
                <w:numId w:val="28"/>
              </w:numPr>
              <w:spacing w:before="60"/>
              <w:ind w:left="317" w:hanging="240"/>
            </w:pPr>
            <w:r>
              <w:t>Naam attribuutsoort gewijzigd (was: Documenttitel).</w:t>
            </w:r>
          </w:p>
        </w:tc>
      </w:tr>
      <w:tr w:rsidR="002A7BCB" w:rsidRPr="00AE1A91" w14:paraId="29266D07" w14:textId="77777777" w:rsidTr="006E7ED8">
        <w:tc>
          <w:tcPr>
            <w:tcW w:w="3652" w:type="dxa"/>
          </w:tcPr>
          <w:p w14:paraId="6A80FEB0" w14:textId="77777777" w:rsidR="002A7BCB" w:rsidRPr="00EB3FD2" w:rsidRDefault="002A7BCB" w:rsidP="006E7ED8">
            <w:r>
              <w:t>Beschrijving</w:t>
            </w:r>
          </w:p>
        </w:tc>
        <w:tc>
          <w:tcPr>
            <w:tcW w:w="5560" w:type="dxa"/>
          </w:tcPr>
          <w:p w14:paraId="71B78997" w14:textId="77777777" w:rsidR="002A7BCB" w:rsidRDefault="002A7BCB" w:rsidP="006E7ED8">
            <w:pPr>
              <w:pStyle w:val="Lijstalinea"/>
              <w:numPr>
                <w:ilvl w:val="0"/>
                <w:numId w:val="28"/>
              </w:numPr>
              <w:spacing w:before="60"/>
              <w:ind w:left="317" w:hanging="240"/>
            </w:pPr>
            <w:r>
              <w:t>Naam attribuutsoort gewijzigd (was: Documentbeschrijving).</w:t>
            </w:r>
          </w:p>
        </w:tc>
      </w:tr>
      <w:tr w:rsidR="002A7BCB" w:rsidRPr="00AE1A91" w14:paraId="28BF14C1" w14:textId="77777777" w:rsidTr="006E7ED8">
        <w:tc>
          <w:tcPr>
            <w:tcW w:w="3652" w:type="dxa"/>
          </w:tcPr>
          <w:p w14:paraId="42317318" w14:textId="77777777" w:rsidR="002A7BCB" w:rsidRPr="00692A11" w:rsidRDefault="002A7BCB" w:rsidP="006E7ED8">
            <w:r w:rsidRPr="004B2391">
              <w:t>Versie</w:t>
            </w:r>
            <w:r>
              <w:t xml:space="preserve"> </w:t>
            </w:r>
          </w:p>
        </w:tc>
        <w:tc>
          <w:tcPr>
            <w:tcW w:w="5560" w:type="dxa"/>
          </w:tcPr>
          <w:p w14:paraId="7E19397B" w14:textId="77777777" w:rsidR="002A7BCB" w:rsidRDefault="002A7BCB" w:rsidP="006E7ED8">
            <w:pPr>
              <w:pStyle w:val="Lijstalinea"/>
              <w:numPr>
                <w:ilvl w:val="0"/>
                <w:numId w:val="28"/>
              </w:numPr>
              <w:spacing w:before="60"/>
              <w:ind w:left="317" w:hanging="240"/>
            </w:pPr>
            <w:r>
              <w:t>Attribuutsoort toegevoegd</w:t>
            </w:r>
            <w:r w:rsidRPr="00A336EE">
              <w:t xml:space="preserve"> </w:t>
            </w:r>
            <w:r>
              <w:t>d.m.v. v</w:t>
            </w:r>
            <w:r w:rsidRPr="00A336EE">
              <w:t>erplaats</w:t>
            </w:r>
            <w:r>
              <w:t>ing vanuit ENKELVOUDIG INFORMATIEOBJECT (aldaar: Documentversie).</w:t>
            </w:r>
          </w:p>
        </w:tc>
      </w:tr>
      <w:tr w:rsidR="002A7BCB" w14:paraId="4A134FB0" w14:textId="77777777" w:rsidTr="006E7ED8">
        <w:tc>
          <w:tcPr>
            <w:tcW w:w="3652" w:type="dxa"/>
          </w:tcPr>
          <w:p w14:paraId="458BE756" w14:textId="77777777" w:rsidR="002A7BCB" w:rsidRPr="004B2391" w:rsidRDefault="002A7BCB" w:rsidP="006E7ED8">
            <w:r w:rsidRPr="004B2391">
              <w:t>Status</w:t>
            </w:r>
          </w:p>
        </w:tc>
        <w:tc>
          <w:tcPr>
            <w:tcW w:w="5560" w:type="dxa"/>
          </w:tcPr>
          <w:p w14:paraId="2336A310" w14:textId="77777777" w:rsidR="002A7BCB" w:rsidRDefault="002A7BCB" w:rsidP="006E7ED8">
            <w:pPr>
              <w:pStyle w:val="Lijstalinea"/>
              <w:numPr>
                <w:ilvl w:val="0"/>
                <w:numId w:val="28"/>
              </w:numPr>
              <w:spacing w:before="60"/>
              <w:ind w:left="317" w:hanging="240"/>
            </w:pPr>
            <w:r>
              <w:t>Attribuutsoort toegevoegd</w:t>
            </w:r>
            <w:r w:rsidRPr="00A336EE">
              <w:t xml:space="preserve"> </w:t>
            </w:r>
            <w:r>
              <w:t>d.m.v. v</w:t>
            </w:r>
            <w:r w:rsidRPr="00A336EE">
              <w:t>erplaats</w:t>
            </w:r>
            <w:r>
              <w:t>ing vanuit ENKELVOUDIG INFORMATIEOBJECT (Documentstatus).</w:t>
            </w:r>
          </w:p>
          <w:p w14:paraId="021A67F8" w14:textId="77777777" w:rsidR="002A7BCB" w:rsidRPr="00A336EE" w:rsidRDefault="002A7BCB" w:rsidP="006E7ED8">
            <w:pPr>
              <w:pStyle w:val="Lijstalinea"/>
              <w:numPr>
                <w:ilvl w:val="0"/>
                <w:numId w:val="28"/>
              </w:numPr>
              <w:spacing w:before="60"/>
              <w:ind w:left="317" w:hanging="240"/>
            </w:pPr>
            <w:r>
              <w:lastRenderedPageBreak/>
              <w:t>Regels gewijzigd.</w:t>
            </w:r>
          </w:p>
        </w:tc>
      </w:tr>
      <w:tr w:rsidR="002A7BCB" w:rsidRPr="00AE1A91" w14:paraId="3E59F203" w14:textId="77777777" w:rsidTr="006E7ED8">
        <w:tc>
          <w:tcPr>
            <w:tcW w:w="3652" w:type="dxa"/>
          </w:tcPr>
          <w:p w14:paraId="61E4EE6D" w14:textId="77777777" w:rsidR="002A7BCB" w:rsidRDefault="002A7BCB" w:rsidP="006E7ED8">
            <w:r>
              <w:lastRenderedPageBreak/>
              <w:t>Verzenddatum</w:t>
            </w:r>
          </w:p>
        </w:tc>
        <w:tc>
          <w:tcPr>
            <w:tcW w:w="5560" w:type="dxa"/>
          </w:tcPr>
          <w:p w14:paraId="269BB420" w14:textId="77777777" w:rsidR="002A7BCB" w:rsidRPr="0089353A" w:rsidRDefault="002A7BCB" w:rsidP="006E7ED8">
            <w:pPr>
              <w:pStyle w:val="Lijstalinea"/>
              <w:numPr>
                <w:ilvl w:val="0"/>
                <w:numId w:val="28"/>
              </w:numPr>
              <w:spacing w:before="60"/>
              <w:ind w:left="317" w:hanging="240"/>
            </w:pPr>
            <w:r>
              <w:t>Naam attribuutsoort gewijzigd (was: Documentverzenddatum)</w:t>
            </w:r>
          </w:p>
        </w:tc>
      </w:tr>
      <w:tr w:rsidR="002A7BCB" w14:paraId="3E1B5375" w14:textId="77777777" w:rsidTr="006E7ED8">
        <w:tc>
          <w:tcPr>
            <w:tcW w:w="3652" w:type="dxa"/>
          </w:tcPr>
          <w:p w14:paraId="1BA63462" w14:textId="77777777" w:rsidR="002A7BCB" w:rsidRDefault="002A7BCB" w:rsidP="006E7ED8">
            <w:r>
              <w:t>Geadresseerde</w:t>
            </w:r>
          </w:p>
        </w:tc>
        <w:tc>
          <w:tcPr>
            <w:tcW w:w="5560" w:type="dxa"/>
          </w:tcPr>
          <w:p w14:paraId="52345E87" w14:textId="77777777" w:rsidR="002A7BCB" w:rsidRPr="0089353A" w:rsidRDefault="002A7BCB" w:rsidP="006E7ED8">
            <w:pPr>
              <w:pStyle w:val="Lijstalinea"/>
              <w:numPr>
                <w:ilvl w:val="0"/>
                <w:numId w:val="28"/>
              </w:numPr>
              <w:spacing w:before="60"/>
              <w:ind w:left="317" w:hanging="240"/>
            </w:pPr>
            <w:r>
              <w:t>Attribuutsoort toegevoegd.</w:t>
            </w:r>
          </w:p>
        </w:tc>
      </w:tr>
      <w:tr w:rsidR="002A7BCB" w:rsidRPr="00957A28" w14:paraId="2CC2B486" w14:textId="77777777" w:rsidTr="006E7ED8">
        <w:tc>
          <w:tcPr>
            <w:tcW w:w="3652" w:type="dxa"/>
          </w:tcPr>
          <w:p w14:paraId="395D975B" w14:textId="77777777" w:rsidR="002A7BCB" w:rsidRPr="00770EBC" w:rsidRDefault="002A7BCB" w:rsidP="006E7ED8">
            <w:r>
              <w:t>Indicatie gebruiksrechten</w:t>
            </w:r>
          </w:p>
        </w:tc>
        <w:tc>
          <w:tcPr>
            <w:tcW w:w="5560" w:type="dxa"/>
          </w:tcPr>
          <w:p w14:paraId="56844E75" w14:textId="77777777" w:rsidR="002A7BCB" w:rsidRDefault="002A7BCB" w:rsidP="006E7ED8">
            <w:pPr>
              <w:pStyle w:val="Lijstalinea"/>
              <w:numPr>
                <w:ilvl w:val="0"/>
                <w:numId w:val="28"/>
              </w:numPr>
              <w:spacing w:before="60"/>
              <w:ind w:left="317" w:hanging="240"/>
            </w:pPr>
            <w:r>
              <w:t>Attribuutsoort toegevoegd</w:t>
            </w:r>
          </w:p>
        </w:tc>
      </w:tr>
      <w:tr w:rsidR="002A7BCB" w:rsidRPr="00AE1A91" w14:paraId="286D4EB9" w14:textId="77777777" w:rsidTr="006E7ED8">
        <w:tc>
          <w:tcPr>
            <w:tcW w:w="3652" w:type="dxa"/>
          </w:tcPr>
          <w:p w14:paraId="4494403C" w14:textId="77777777" w:rsidR="002A7BCB" w:rsidRPr="00770EBC" w:rsidRDefault="002A7BCB" w:rsidP="006E7ED8">
            <w:r w:rsidRPr="00770EBC">
              <w:t>Gebruiksrechten</w:t>
            </w:r>
          </w:p>
        </w:tc>
        <w:tc>
          <w:tcPr>
            <w:tcW w:w="5560" w:type="dxa"/>
          </w:tcPr>
          <w:p w14:paraId="0671298C" w14:textId="77777777" w:rsidR="002A7BCB" w:rsidRDefault="002A7BCB" w:rsidP="006E7ED8">
            <w:pPr>
              <w:pStyle w:val="Lijstalinea"/>
              <w:numPr>
                <w:ilvl w:val="0"/>
                <w:numId w:val="28"/>
              </w:numPr>
              <w:spacing w:before="60"/>
              <w:ind w:left="317" w:hanging="240"/>
            </w:pPr>
            <w:r>
              <w:t>Groepattribuutsoort toegevoegd.</w:t>
            </w:r>
          </w:p>
          <w:p w14:paraId="3E539AFA" w14:textId="77777777" w:rsidR="002A7BCB" w:rsidRDefault="002A7BCB" w:rsidP="006E7ED8">
            <w:pPr>
              <w:pStyle w:val="Lijstalinea"/>
              <w:numPr>
                <w:ilvl w:val="0"/>
                <w:numId w:val="28"/>
              </w:numPr>
              <w:spacing w:before="60"/>
              <w:ind w:left="317" w:hanging="240"/>
            </w:pPr>
            <w:r>
              <w:t>‘Subattribuutsoorten’ ‘Omschrijving voorwaarden’, ‘Startdatum gebruiksrechten’ en ‘Einddatum gebruiksrechten’ toegevoegd.</w:t>
            </w:r>
          </w:p>
        </w:tc>
      </w:tr>
      <w:tr w:rsidR="002A7BCB" w14:paraId="44212C14" w14:textId="77777777" w:rsidTr="006E7ED8">
        <w:tc>
          <w:tcPr>
            <w:tcW w:w="3652" w:type="dxa"/>
          </w:tcPr>
          <w:p w14:paraId="0471EA40" w14:textId="77777777" w:rsidR="002A7BCB" w:rsidRPr="004B2391" w:rsidRDefault="002A7BCB" w:rsidP="006E7ED8">
            <w:r>
              <w:t>A</w:t>
            </w:r>
            <w:r w:rsidRPr="004B2391">
              <w:t>uteur</w:t>
            </w:r>
          </w:p>
        </w:tc>
        <w:tc>
          <w:tcPr>
            <w:tcW w:w="5560" w:type="dxa"/>
          </w:tcPr>
          <w:p w14:paraId="213440F7" w14:textId="77777777" w:rsidR="002A7BCB" w:rsidRDefault="002A7BCB" w:rsidP="006E7ED8">
            <w:pPr>
              <w:pStyle w:val="Lijstalinea"/>
              <w:numPr>
                <w:ilvl w:val="0"/>
                <w:numId w:val="28"/>
              </w:numPr>
              <w:spacing w:before="60"/>
              <w:ind w:left="317" w:hanging="240"/>
            </w:pPr>
            <w:r>
              <w:t>Naam attribuutsoort gewijzigd (was: Documentauteur).</w:t>
            </w:r>
          </w:p>
          <w:p w14:paraId="6CAD018B" w14:textId="77777777" w:rsidR="002A7BCB" w:rsidRPr="00A336EE" w:rsidRDefault="002A7BCB" w:rsidP="006E7ED8">
            <w:pPr>
              <w:pStyle w:val="Lijstalinea"/>
              <w:numPr>
                <w:ilvl w:val="0"/>
                <w:numId w:val="28"/>
              </w:numPr>
              <w:spacing w:before="60"/>
              <w:ind w:left="317" w:hanging="240"/>
            </w:pPr>
            <w:r>
              <w:t>Waardenverzameling gewijzigd.</w:t>
            </w:r>
          </w:p>
        </w:tc>
      </w:tr>
      <w:tr w:rsidR="002A7BCB" w14:paraId="7CD48CE3" w14:textId="77777777" w:rsidTr="006E7ED8">
        <w:tc>
          <w:tcPr>
            <w:tcW w:w="3652" w:type="dxa"/>
          </w:tcPr>
          <w:p w14:paraId="47A4DB66" w14:textId="77777777" w:rsidR="002A7BCB" w:rsidRDefault="002A7BCB" w:rsidP="006E7ED8">
            <w:pPr>
              <w:autoSpaceDE w:val="0"/>
              <w:autoSpaceDN w:val="0"/>
              <w:adjustRightInd w:val="0"/>
              <w:rPr>
                <w:rFonts w:ascii="Arial" w:hAnsi="Arial" w:cs="Arial"/>
                <w:sz w:val="20"/>
                <w:szCs w:val="20"/>
                <w:lang w:val="en-AU"/>
              </w:rPr>
            </w:pPr>
            <w:r>
              <w:rPr>
                <w:rFonts w:ascii="Arial" w:hAnsi="Arial" w:cs="Arial"/>
                <w:sz w:val="20"/>
                <w:szCs w:val="20"/>
                <w:lang w:val="en-AU"/>
              </w:rPr>
              <w:t>Ondertekening</w:t>
            </w:r>
          </w:p>
        </w:tc>
        <w:tc>
          <w:tcPr>
            <w:tcW w:w="5560" w:type="dxa"/>
          </w:tcPr>
          <w:p w14:paraId="1A81B39F" w14:textId="77777777" w:rsidR="002A7BCB" w:rsidRDefault="002A7BCB" w:rsidP="006E7ED8">
            <w:pPr>
              <w:pStyle w:val="Lijstalinea"/>
              <w:numPr>
                <w:ilvl w:val="0"/>
                <w:numId w:val="28"/>
              </w:numPr>
              <w:spacing w:before="60"/>
              <w:ind w:left="317" w:hanging="240"/>
            </w:pPr>
            <w:r>
              <w:t>Groepattribuutsoort toegevoegd</w:t>
            </w:r>
          </w:p>
        </w:tc>
      </w:tr>
      <w:tr w:rsidR="002A7BCB" w14:paraId="325D0725" w14:textId="77777777" w:rsidTr="006E7ED8">
        <w:tc>
          <w:tcPr>
            <w:tcW w:w="3652" w:type="dxa"/>
          </w:tcPr>
          <w:p w14:paraId="012DCE2A" w14:textId="77777777" w:rsidR="002A7BCB" w:rsidRPr="00B7296C" w:rsidRDefault="002A7BCB" w:rsidP="006E7ED8">
            <w:pPr>
              <w:autoSpaceDE w:val="0"/>
              <w:autoSpaceDN w:val="0"/>
              <w:adjustRightInd w:val="0"/>
              <w:rPr>
                <w:rFonts w:ascii="Arial" w:hAnsi="Arial" w:cs="Arial"/>
                <w:sz w:val="20"/>
                <w:szCs w:val="20"/>
                <w:lang w:val="en-AU"/>
              </w:rPr>
            </w:pPr>
            <w:r>
              <w:rPr>
                <w:rFonts w:ascii="Arial" w:hAnsi="Arial" w:cs="Arial"/>
                <w:sz w:val="20"/>
                <w:szCs w:val="20"/>
                <w:lang w:val="en-AU"/>
              </w:rPr>
              <w:t>- Ondertekeningsoort</w:t>
            </w:r>
          </w:p>
        </w:tc>
        <w:tc>
          <w:tcPr>
            <w:tcW w:w="5560" w:type="dxa"/>
          </w:tcPr>
          <w:p w14:paraId="554AD1BC" w14:textId="77777777" w:rsidR="002A7BCB" w:rsidRPr="0089353A" w:rsidRDefault="002A7BCB" w:rsidP="006E7ED8">
            <w:pPr>
              <w:pStyle w:val="Lijstalinea"/>
              <w:numPr>
                <w:ilvl w:val="0"/>
                <w:numId w:val="28"/>
              </w:numPr>
              <w:spacing w:before="60"/>
              <w:ind w:left="317" w:hanging="240"/>
            </w:pPr>
            <w:r>
              <w:t>Subattribuutsoort toegevoegd.</w:t>
            </w:r>
          </w:p>
        </w:tc>
      </w:tr>
      <w:tr w:rsidR="002A7BCB" w:rsidRPr="009D6349" w14:paraId="527742B1" w14:textId="77777777" w:rsidTr="006E7ED8">
        <w:tc>
          <w:tcPr>
            <w:tcW w:w="3652" w:type="dxa"/>
          </w:tcPr>
          <w:p w14:paraId="35E7E052" w14:textId="77777777" w:rsidR="002A7BCB" w:rsidRPr="00B7296C" w:rsidRDefault="002A7BCB" w:rsidP="006E7ED8">
            <w:pPr>
              <w:autoSpaceDE w:val="0"/>
              <w:autoSpaceDN w:val="0"/>
              <w:adjustRightInd w:val="0"/>
              <w:rPr>
                <w:rFonts w:ascii="Arial" w:hAnsi="Arial" w:cs="Arial"/>
                <w:sz w:val="20"/>
                <w:szCs w:val="20"/>
                <w:lang w:val="en-AU"/>
              </w:rPr>
            </w:pPr>
            <w:r>
              <w:rPr>
                <w:rFonts w:ascii="Arial" w:hAnsi="Arial" w:cs="Arial"/>
                <w:sz w:val="20"/>
                <w:szCs w:val="20"/>
                <w:lang w:val="en-AU"/>
              </w:rPr>
              <w:t>- Ondertekeningdatum</w:t>
            </w:r>
          </w:p>
        </w:tc>
        <w:tc>
          <w:tcPr>
            <w:tcW w:w="5560" w:type="dxa"/>
          </w:tcPr>
          <w:p w14:paraId="1B958761" w14:textId="77777777" w:rsidR="002A7BCB" w:rsidRPr="004B2391" w:rsidRDefault="002A7BCB" w:rsidP="006E7ED8">
            <w:pPr>
              <w:pStyle w:val="Lijstalinea"/>
              <w:numPr>
                <w:ilvl w:val="0"/>
                <w:numId w:val="28"/>
              </w:numPr>
              <w:spacing w:before="60"/>
              <w:ind w:left="317" w:hanging="240"/>
            </w:pPr>
            <w:r>
              <w:t>Subattribuutsoort toegevoegd.</w:t>
            </w:r>
          </w:p>
        </w:tc>
      </w:tr>
      <w:tr w:rsidR="002A7BCB" w14:paraId="75649C96" w14:textId="77777777" w:rsidTr="006E7ED8">
        <w:tc>
          <w:tcPr>
            <w:tcW w:w="3652" w:type="dxa"/>
          </w:tcPr>
          <w:p w14:paraId="444671D1" w14:textId="77777777" w:rsidR="002A7BCB" w:rsidRDefault="002A7BCB" w:rsidP="006E7ED8">
            <w:pPr>
              <w:autoSpaceDE w:val="0"/>
              <w:autoSpaceDN w:val="0"/>
              <w:adjustRightInd w:val="0"/>
              <w:rPr>
                <w:rFonts w:ascii="Arial" w:hAnsi="Arial" w:cs="Arial"/>
                <w:sz w:val="20"/>
                <w:szCs w:val="20"/>
                <w:lang w:val="en-AU"/>
              </w:rPr>
            </w:pPr>
            <w:r>
              <w:rPr>
                <w:rFonts w:ascii="Arial" w:hAnsi="Arial" w:cs="Arial"/>
                <w:sz w:val="20"/>
                <w:szCs w:val="20"/>
                <w:lang w:val="en-AU"/>
              </w:rPr>
              <w:t>Verschijningsvorm</w:t>
            </w:r>
          </w:p>
        </w:tc>
        <w:tc>
          <w:tcPr>
            <w:tcW w:w="5560" w:type="dxa"/>
          </w:tcPr>
          <w:p w14:paraId="5D893FE2" w14:textId="77777777" w:rsidR="002A7BCB" w:rsidRDefault="002A7BCB" w:rsidP="006E7ED8">
            <w:pPr>
              <w:pStyle w:val="Lijstalinea"/>
              <w:numPr>
                <w:ilvl w:val="0"/>
                <w:numId w:val="28"/>
              </w:numPr>
              <w:spacing w:before="60"/>
              <w:ind w:left="317" w:hanging="240"/>
            </w:pPr>
            <w:r>
              <w:t>Attribuutsoort toegevoegd.</w:t>
            </w:r>
          </w:p>
        </w:tc>
      </w:tr>
      <w:tr w:rsidR="002A7BCB" w:rsidRPr="00AE1A91" w14:paraId="03626EC6" w14:textId="77777777" w:rsidTr="006E7ED8">
        <w:tc>
          <w:tcPr>
            <w:tcW w:w="3652" w:type="dxa"/>
          </w:tcPr>
          <w:p w14:paraId="2FD81E61" w14:textId="77777777" w:rsidR="002A7BCB" w:rsidRPr="005561F3" w:rsidRDefault="002A7BCB" w:rsidP="006E7ED8">
            <w:pPr>
              <w:autoSpaceDE w:val="0"/>
              <w:autoSpaceDN w:val="0"/>
              <w:adjustRightInd w:val="0"/>
              <w:rPr>
                <w:rFonts w:ascii="Arial" w:hAnsi="Arial" w:cs="Arial"/>
                <w:sz w:val="20"/>
                <w:szCs w:val="20"/>
              </w:rPr>
            </w:pPr>
            <w:r w:rsidRPr="005561F3">
              <w:rPr>
                <w:rFonts w:ascii="Arial" w:hAnsi="Arial" w:cs="Arial"/>
                <w:sz w:val="20"/>
                <w:szCs w:val="20"/>
              </w:rPr>
              <w:t>is ontvangen van of verzonden aan BETROKKENE</w:t>
            </w:r>
          </w:p>
        </w:tc>
        <w:tc>
          <w:tcPr>
            <w:tcW w:w="5560" w:type="dxa"/>
          </w:tcPr>
          <w:p w14:paraId="11123AB2" w14:textId="77777777" w:rsidR="002A7BCB" w:rsidRDefault="002A7BCB" w:rsidP="006E7ED8">
            <w:pPr>
              <w:pStyle w:val="Lijstalinea"/>
              <w:numPr>
                <w:ilvl w:val="0"/>
                <w:numId w:val="28"/>
              </w:numPr>
              <w:spacing w:before="60"/>
              <w:ind w:left="317" w:hanging="240"/>
            </w:pPr>
            <w:r>
              <w:t>Relatiesoort toegevoegd, met relatieklasse VERZENDING.</w:t>
            </w:r>
          </w:p>
        </w:tc>
      </w:tr>
    </w:tbl>
    <w:p w14:paraId="72404691" w14:textId="77777777" w:rsidR="002A7BCB" w:rsidRPr="005561F3" w:rsidRDefault="002A7BCB" w:rsidP="002A7BCB">
      <w:pPr>
        <w:rPr>
          <w:lang w:val="nl-NL"/>
        </w:rPr>
      </w:pPr>
    </w:p>
    <w:p w14:paraId="26E02210" w14:textId="77777777" w:rsidR="002A7BCB" w:rsidRPr="00692A11" w:rsidRDefault="002A7BCB" w:rsidP="002A7BCB">
      <w:pPr>
        <w:keepNext/>
        <w:spacing w:after="0"/>
      </w:pPr>
      <w:r>
        <w:rPr>
          <w:b/>
        </w:rPr>
        <w:t>INFORMATIEOBJECTTYPE</w:t>
      </w:r>
    </w:p>
    <w:tbl>
      <w:tblPr>
        <w:tblStyle w:val="Tabelraster"/>
        <w:tblW w:w="0" w:type="auto"/>
        <w:tblLook w:val="04A0" w:firstRow="1" w:lastRow="0" w:firstColumn="1" w:lastColumn="0" w:noHBand="0" w:noVBand="1"/>
      </w:tblPr>
      <w:tblGrid>
        <w:gridCol w:w="3652"/>
        <w:gridCol w:w="5560"/>
      </w:tblGrid>
      <w:tr w:rsidR="002A7BCB" w14:paraId="49D04DB1" w14:textId="77777777" w:rsidTr="006E7ED8">
        <w:tc>
          <w:tcPr>
            <w:tcW w:w="3652" w:type="dxa"/>
          </w:tcPr>
          <w:p w14:paraId="7F877D2D" w14:textId="77777777" w:rsidR="002A7BCB" w:rsidRPr="006B7EBC" w:rsidRDefault="002A7BCB" w:rsidP="006E7ED8">
            <w:pPr>
              <w:rPr>
                <w:b/>
              </w:rPr>
            </w:pPr>
            <w:r w:rsidRPr="006B7EBC">
              <w:rPr>
                <w:b/>
              </w:rPr>
              <w:t>Attribuut- of relatiesoort</w:t>
            </w:r>
          </w:p>
        </w:tc>
        <w:tc>
          <w:tcPr>
            <w:tcW w:w="5560" w:type="dxa"/>
          </w:tcPr>
          <w:p w14:paraId="0BDA1E7D" w14:textId="77777777" w:rsidR="002A7BCB" w:rsidRPr="006B7EBC" w:rsidRDefault="002A7BCB" w:rsidP="006E7ED8">
            <w:pPr>
              <w:rPr>
                <w:b/>
              </w:rPr>
            </w:pPr>
            <w:r w:rsidRPr="006B7EBC">
              <w:rPr>
                <w:b/>
              </w:rPr>
              <w:t>Wijziging</w:t>
            </w:r>
          </w:p>
        </w:tc>
      </w:tr>
      <w:tr w:rsidR="002A7BCB" w14:paraId="60823F24" w14:textId="77777777" w:rsidTr="006E7ED8">
        <w:tc>
          <w:tcPr>
            <w:tcW w:w="3652" w:type="dxa"/>
          </w:tcPr>
          <w:p w14:paraId="5741668D" w14:textId="77777777" w:rsidR="002A7BCB" w:rsidRPr="004B2391" w:rsidRDefault="002A7BCB" w:rsidP="006E7ED8">
            <w:r>
              <w:t>-</w:t>
            </w:r>
          </w:p>
        </w:tc>
        <w:tc>
          <w:tcPr>
            <w:tcW w:w="5560" w:type="dxa"/>
          </w:tcPr>
          <w:p w14:paraId="0308149B" w14:textId="77777777" w:rsidR="002A7BCB" w:rsidRDefault="002A7BCB" w:rsidP="006E7ED8">
            <w:pPr>
              <w:pStyle w:val="Lijstalinea"/>
              <w:numPr>
                <w:ilvl w:val="0"/>
                <w:numId w:val="28"/>
              </w:numPr>
              <w:spacing w:before="60"/>
              <w:ind w:left="308" w:hanging="180"/>
            </w:pPr>
            <w:r>
              <w:t>Naam objecttype gewijzigd (was: DOCUMENTTYPE).</w:t>
            </w:r>
          </w:p>
          <w:p w14:paraId="680B2891" w14:textId="77777777" w:rsidR="002A7BCB" w:rsidRDefault="002A7BCB" w:rsidP="006E7ED8">
            <w:pPr>
              <w:pStyle w:val="Lijstalinea"/>
              <w:numPr>
                <w:ilvl w:val="0"/>
                <w:numId w:val="28"/>
              </w:numPr>
              <w:spacing w:before="60"/>
              <w:ind w:left="308" w:hanging="180"/>
            </w:pPr>
            <w:r>
              <w:t>O</w:t>
            </w:r>
            <w:r w:rsidRPr="002B6DF3">
              <w:t xml:space="preserve">bjecttype </w:t>
            </w:r>
            <w:r>
              <w:t>ontleend aan</w:t>
            </w:r>
            <w:r w:rsidRPr="002B6DF3">
              <w:t xml:space="preserve"> </w:t>
            </w:r>
            <w:r>
              <w:t>Im</w:t>
            </w:r>
            <w:r w:rsidRPr="002B6DF3">
              <w:t>ZTC</w:t>
            </w:r>
            <w:r>
              <w:t xml:space="preserve"> 2.1.</w:t>
            </w:r>
          </w:p>
          <w:p w14:paraId="0F202D9B" w14:textId="77777777" w:rsidR="002A7BCB" w:rsidRPr="00A336EE" w:rsidRDefault="002A7BCB" w:rsidP="006E7ED8">
            <w:pPr>
              <w:pStyle w:val="Lijstalinea"/>
              <w:numPr>
                <w:ilvl w:val="0"/>
                <w:numId w:val="28"/>
              </w:numPr>
              <w:spacing w:before="60"/>
              <w:ind w:left="308" w:hanging="180"/>
            </w:pPr>
            <w:r>
              <w:t>Unieke aanduiding gewijzigd.</w:t>
            </w:r>
          </w:p>
        </w:tc>
      </w:tr>
      <w:tr w:rsidR="002A7BCB" w:rsidRPr="00AE1A91" w14:paraId="7348B0EA" w14:textId="77777777" w:rsidTr="006E7ED8">
        <w:tc>
          <w:tcPr>
            <w:tcW w:w="3652" w:type="dxa"/>
          </w:tcPr>
          <w:p w14:paraId="7FBD2BE1" w14:textId="77777777" w:rsidR="002A7BCB" w:rsidRPr="008B5C67" w:rsidRDefault="002A7BCB" w:rsidP="006E7ED8">
            <w:r>
              <w:t>Domein</w:t>
            </w:r>
          </w:p>
        </w:tc>
        <w:tc>
          <w:tcPr>
            <w:tcW w:w="5560" w:type="dxa"/>
          </w:tcPr>
          <w:p w14:paraId="174954D8" w14:textId="77777777" w:rsidR="002A7BCB" w:rsidRDefault="002A7BCB" w:rsidP="006E7ED8">
            <w:pPr>
              <w:pStyle w:val="Lijstalinea"/>
              <w:numPr>
                <w:ilvl w:val="0"/>
                <w:numId w:val="28"/>
              </w:numPr>
              <w:spacing w:before="60"/>
              <w:ind w:left="317" w:hanging="240"/>
            </w:pPr>
            <w:r>
              <w:t>Attribuutsoort toegevoegd (onderdeel unieke aanduiding).</w:t>
            </w:r>
          </w:p>
        </w:tc>
      </w:tr>
      <w:tr w:rsidR="002A7BCB" w:rsidRPr="00AE1A91" w14:paraId="5D89C210" w14:textId="77777777" w:rsidTr="006E7ED8">
        <w:tc>
          <w:tcPr>
            <w:tcW w:w="3652" w:type="dxa"/>
          </w:tcPr>
          <w:p w14:paraId="46B80807" w14:textId="77777777" w:rsidR="002A7BCB" w:rsidRDefault="002A7BCB" w:rsidP="006E7ED8">
            <w:r>
              <w:t>RSIN</w:t>
            </w:r>
          </w:p>
        </w:tc>
        <w:tc>
          <w:tcPr>
            <w:tcW w:w="5560" w:type="dxa"/>
          </w:tcPr>
          <w:p w14:paraId="1D18DAAC" w14:textId="77777777" w:rsidR="002A7BCB" w:rsidRDefault="002A7BCB" w:rsidP="006E7ED8">
            <w:pPr>
              <w:pStyle w:val="Lijstalinea"/>
              <w:numPr>
                <w:ilvl w:val="0"/>
                <w:numId w:val="28"/>
              </w:numPr>
              <w:spacing w:before="60"/>
              <w:ind w:left="317" w:hanging="240"/>
            </w:pPr>
            <w:r>
              <w:t>Attribuutsoort toegevoegd (onderdeel unieke aanduiding).</w:t>
            </w:r>
          </w:p>
        </w:tc>
      </w:tr>
      <w:tr w:rsidR="002A7BCB" w14:paraId="48E83338" w14:textId="77777777" w:rsidTr="006E7ED8">
        <w:tc>
          <w:tcPr>
            <w:tcW w:w="3652" w:type="dxa"/>
          </w:tcPr>
          <w:p w14:paraId="08E6C7E4" w14:textId="77777777" w:rsidR="002A7BCB" w:rsidRDefault="002A7BCB" w:rsidP="006E7ED8">
            <w:r w:rsidRPr="00150819">
              <w:t>Informatieobjecttype-omschrijving generiek</w:t>
            </w:r>
          </w:p>
        </w:tc>
        <w:tc>
          <w:tcPr>
            <w:tcW w:w="5560" w:type="dxa"/>
          </w:tcPr>
          <w:p w14:paraId="188F34C5" w14:textId="77777777" w:rsidR="002A7BCB" w:rsidRDefault="002A7BCB" w:rsidP="006E7ED8">
            <w:pPr>
              <w:pStyle w:val="Lijstalinea"/>
              <w:numPr>
                <w:ilvl w:val="0"/>
                <w:numId w:val="28"/>
              </w:numPr>
              <w:spacing w:before="60"/>
              <w:ind w:left="308" w:hanging="180"/>
            </w:pPr>
            <w:r>
              <w:t>Waardenverzameling gewijzigd.</w:t>
            </w:r>
          </w:p>
        </w:tc>
      </w:tr>
      <w:tr w:rsidR="002A7BCB" w14:paraId="5DB420D5" w14:textId="77777777" w:rsidTr="006E7ED8">
        <w:tc>
          <w:tcPr>
            <w:tcW w:w="3652" w:type="dxa"/>
          </w:tcPr>
          <w:p w14:paraId="0F01DA64" w14:textId="77777777" w:rsidR="002A7BCB" w:rsidRPr="00150819" w:rsidRDefault="002A7BCB" w:rsidP="006E7ED8">
            <w:r>
              <w:t>Vertrouwelijkheidaanduiding</w:t>
            </w:r>
          </w:p>
        </w:tc>
        <w:tc>
          <w:tcPr>
            <w:tcW w:w="5560" w:type="dxa"/>
          </w:tcPr>
          <w:p w14:paraId="5523E925" w14:textId="77777777" w:rsidR="002A7BCB" w:rsidRDefault="002A7BCB" w:rsidP="006E7ED8">
            <w:pPr>
              <w:pStyle w:val="Lijstalinea"/>
              <w:numPr>
                <w:ilvl w:val="0"/>
                <w:numId w:val="28"/>
              </w:numPr>
              <w:spacing w:before="60"/>
              <w:ind w:left="308" w:hanging="180"/>
            </w:pPr>
            <w:r>
              <w:t>Attribuutsoort toegevoegd</w:t>
            </w:r>
          </w:p>
        </w:tc>
      </w:tr>
    </w:tbl>
    <w:p w14:paraId="625C76E6" w14:textId="77777777" w:rsidR="002A7BCB" w:rsidRDefault="002A7BCB" w:rsidP="002A7BCB"/>
    <w:p w14:paraId="104A487F" w14:textId="77777777" w:rsidR="002A7BCB" w:rsidRPr="007B0D15" w:rsidRDefault="002A7BCB" w:rsidP="002A7BCB">
      <w:pPr>
        <w:keepNext/>
        <w:spacing w:after="0"/>
        <w:rPr>
          <w:b/>
        </w:rPr>
      </w:pPr>
      <w:r w:rsidRPr="00756BCC">
        <w:rPr>
          <w:b/>
        </w:rPr>
        <w:t>KLANTCONTACT</w:t>
      </w:r>
    </w:p>
    <w:tbl>
      <w:tblPr>
        <w:tblStyle w:val="Tabelraster"/>
        <w:tblW w:w="0" w:type="auto"/>
        <w:tblLook w:val="04A0" w:firstRow="1" w:lastRow="0" w:firstColumn="1" w:lastColumn="0" w:noHBand="0" w:noVBand="1"/>
      </w:tblPr>
      <w:tblGrid>
        <w:gridCol w:w="3652"/>
        <w:gridCol w:w="5560"/>
      </w:tblGrid>
      <w:tr w:rsidR="002A7BCB" w14:paraId="39C30480" w14:textId="77777777" w:rsidTr="006E7ED8">
        <w:tc>
          <w:tcPr>
            <w:tcW w:w="3652" w:type="dxa"/>
          </w:tcPr>
          <w:p w14:paraId="0CCBFC0B" w14:textId="77777777" w:rsidR="002A7BCB" w:rsidRPr="006B7EBC" w:rsidRDefault="002A7BCB" w:rsidP="006E7ED8">
            <w:pPr>
              <w:rPr>
                <w:b/>
              </w:rPr>
            </w:pPr>
            <w:r w:rsidRPr="006B7EBC">
              <w:rPr>
                <w:b/>
              </w:rPr>
              <w:t>Attribuut- of relatiesoort</w:t>
            </w:r>
          </w:p>
        </w:tc>
        <w:tc>
          <w:tcPr>
            <w:tcW w:w="5560" w:type="dxa"/>
          </w:tcPr>
          <w:p w14:paraId="0890E58D" w14:textId="77777777" w:rsidR="002A7BCB" w:rsidRPr="006B7EBC" w:rsidRDefault="002A7BCB" w:rsidP="006E7ED8">
            <w:pPr>
              <w:rPr>
                <w:b/>
              </w:rPr>
            </w:pPr>
            <w:r w:rsidRPr="006B7EBC">
              <w:rPr>
                <w:b/>
              </w:rPr>
              <w:t>Wijziging</w:t>
            </w:r>
          </w:p>
        </w:tc>
      </w:tr>
      <w:tr w:rsidR="002A7BCB" w:rsidRPr="00AE1A91" w14:paraId="35342CDA" w14:textId="77777777" w:rsidTr="006E7ED8">
        <w:tc>
          <w:tcPr>
            <w:tcW w:w="3652" w:type="dxa"/>
          </w:tcPr>
          <w:p w14:paraId="099077C6" w14:textId="77777777" w:rsidR="002A7BCB" w:rsidRPr="004B2391" w:rsidRDefault="002A7BCB" w:rsidP="006E7ED8">
            <w:r>
              <w:t>-</w:t>
            </w:r>
          </w:p>
        </w:tc>
        <w:tc>
          <w:tcPr>
            <w:tcW w:w="5560" w:type="dxa"/>
          </w:tcPr>
          <w:p w14:paraId="064F8F2C" w14:textId="77777777" w:rsidR="002A7BCB" w:rsidRPr="00A336EE" w:rsidRDefault="002A7BCB" w:rsidP="006E7ED8">
            <w:pPr>
              <w:pStyle w:val="Lijstalinea"/>
              <w:numPr>
                <w:ilvl w:val="0"/>
                <w:numId w:val="28"/>
              </w:numPr>
              <w:spacing w:before="60"/>
              <w:ind w:left="308" w:hanging="180"/>
            </w:pPr>
            <w:r>
              <w:t>Objecttype toegevoegd, met attribuut- en relatiesoorten.</w:t>
            </w:r>
          </w:p>
        </w:tc>
      </w:tr>
      <w:tr w:rsidR="002A7BCB" w:rsidRPr="00AE1A91" w14:paraId="2D330442" w14:textId="77777777" w:rsidTr="006E7ED8">
        <w:tc>
          <w:tcPr>
            <w:tcW w:w="3652" w:type="dxa"/>
          </w:tcPr>
          <w:p w14:paraId="2DA984EF" w14:textId="77777777" w:rsidR="002A7BCB" w:rsidRDefault="002A7BCB" w:rsidP="006E7ED8"/>
        </w:tc>
        <w:tc>
          <w:tcPr>
            <w:tcW w:w="5560" w:type="dxa"/>
          </w:tcPr>
          <w:p w14:paraId="5B5D8137" w14:textId="77777777" w:rsidR="002A7BCB" w:rsidRDefault="002A7BCB" w:rsidP="006E7ED8">
            <w:pPr>
              <w:pStyle w:val="Lijstalinea"/>
              <w:numPr>
                <w:ilvl w:val="0"/>
                <w:numId w:val="28"/>
              </w:numPr>
              <w:spacing w:before="60"/>
              <w:ind w:left="308" w:hanging="180"/>
            </w:pPr>
            <w:r>
              <w:t>[unieke aanduiding gewijzigd t.o.v. wijz.vrstl 1.0]</w:t>
            </w:r>
          </w:p>
        </w:tc>
      </w:tr>
    </w:tbl>
    <w:p w14:paraId="19371353" w14:textId="77777777" w:rsidR="002A7BCB" w:rsidRPr="005561F3" w:rsidRDefault="002A7BCB" w:rsidP="002A7BCB">
      <w:pPr>
        <w:rPr>
          <w:b/>
          <w:lang w:val="nl-NL"/>
        </w:rPr>
      </w:pPr>
    </w:p>
    <w:p w14:paraId="70ED053B" w14:textId="77777777" w:rsidR="002A7BCB" w:rsidRPr="007B0D15" w:rsidRDefault="002A7BCB" w:rsidP="002A7BCB">
      <w:pPr>
        <w:keepNext/>
        <w:spacing w:after="0"/>
        <w:rPr>
          <w:b/>
        </w:rPr>
      </w:pPr>
      <w:r w:rsidRPr="00756BCC">
        <w:rPr>
          <w:b/>
        </w:rPr>
        <w:t>KLANT</w:t>
      </w:r>
      <w:r>
        <w:rPr>
          <w:b/>
        </w:rPr>
        <w:t>-</w:t>
      </w:r>
      <w:r w:rsidRPr="00756BCC">
        <w:rPr>
          <w:b/>
        </w:rPr>
        <w:t>CONTACT</w:t>
      </w:r>
      <w:r>
        <w:rPr>
          <w:b/>
        </w:rPr>
        <w:t>PERSOON</w:t>
      </w:r>
    </w:p>
    <w:tbl>
      <w:tblPr>
        <w:tblStyle w:val="Tabelraster"/>
        <w:tblW w:w="0" w:type="auto"/>
        <w:tblLook w:val="04A0" w:firstRow="1" w:lastRow="0" w:firstColumn="1" w:lastColumn="0" w:noHBand="0" w:noVBand="1"/>
      </w:tblPr>
      <w:tblGrid>
        <w:gridCol w:w="3652"/>
        <w:gridCol w:w="5560"/>
      </w:tblGrid>
      <w:tr w:rsidR="002A7BCB" w14:paraId="1C5E69E4" w14:textId="77777777" w:rsidTr="006E7ED8">
        <w:tc>
          <w:tcPr>
            <w:tcW w:w="3652" w:type="dxa"/>
          </w:tcPr>
          <w:p w14:paraId="4FEE9D79" w14:textId="77777777" w:rsidR="002A7BCB" w:rsidRPr="006B7EBC" w:rsidRDefault="002A7BCB" w:rsidP="006E7ED8">
            <w:pPr>
              <w:rPr>
                <w:b/>
              </w:rPr>
            </w:pPr>
            <w:r w:rsidRPr="006B7EBC">
              <w:rPr>
                <w:b/>
              </w:rPr>
              <w:t>Attribuut- of relatiesoort</w:t>
            </w:r>
          </w:p>
        </w:tc>
        <w:tc>
          <w:tcPr>
            <w:tcW w:w="5560" w:type="dxa"/>
          </w:tcPr>
          <w:p w14:paraId="101BFA4F" w14:textId="77777777" w:rsidR="002A7BCB" w:rsidRPr="006B7EBC" w:rsidRDefault="002A7BCB" w:rsidP="006E7ED8">
            <w:pPr>
              <w:rPr>
                <w:b/>
              </w:rPr>
            </w:pPr>
            <w:r w:rsidRPr="006B7EBC">
              <w:rPr>
                <w:b/>
              </w:rPr>
              <w:t>Wijziging</w:t>
            </w:r>
          </w:p>
        </w:tc>
      </w:tr>
      <w:tr w:rsidR="002A7BCB" w:rsidRPr="00AE1A91" w14:paraId="0CAC8597" w14:textId="77777777" w:rsidTr="006E7ED8">
        <w:tc>
          <w:tcPr>
            <w:tcW w:w="3652" w:type="dxa"/>
          </w:tcPr>
          <w:p w14:paraId="6D11045A" w14:textId="77777777" w:rsidR="002A7BCB" w:rsidRPr="004B2391" w:rsidRDefault="002A7BCB" w:rsidP="006E7ED8">
            <w:r>
              <w:t>-</w:t>
            </w:r>
          </w:p>
        </w:tc>
        <w:tc>
          <w:tcPr>
            <w:tcW w:w="5560" w:type="dxa"/>
          </w:tcPr>
          <w:p w14:paraId="40E0D733" w14:textId="77777777" w:rsidR="002A7BCB" w:rsidRPr="00A336EE" w:rsidRDefault="002A7BCB" w:rsidP="006E7ED8">
            <w:pPr>
              <w:pStyle w:val="Lijstalinea"/>
              <w:numPr>
                <w:ilvl w:val="0"/>
                <w:numId w:val="28"/>
              </w:numPr>
              <w:spacing w:before="60"/>
              <w:ind w:left="308" w:hanging="180"/>
            </w:pPr>
            <w:r>
              <w:t>Relatieklasse toegevoegd (op relatiesoort ‘KLANTCONTACT heeft plaatsgevonden met VESTIGING’), met attribuutsoorten.</w:t>
            </w:r>
          </w:p>
        </w:tc>
      </w:tr>
    </w:tbl>
    <w:p w14:paraId="518D9EF6" w14:textId="77777777" w:rsidR="002A7BCB" w:rsidRPr="005561F3" w:rsidRDefault="002A7BCB" w:rsidP="002A7BCB">
      <w:pPr>
        <w:rPr>
          <w:lang w:val="nl-NL"/>
        </w:rPr>
      </w:pPr>
    </w:p>
    <w:p w14:paraId="41182A8B" w14:textId="77777777" w:rsidR="002A7BCB" w:rsidRPr="006B7EBC" w:rsidRDefault="002A7BCB" w:rsidP="002A7BCB">
      <w:pPr>
        <w:spacing w:after="0"/>
        <w:rPr>
          <w:b/>
        </w:rPr>
      </w:pPr>
      <w:r>
        <w:rPr>
          <w:b/>
        </w:rPr>
        <w:lastRenderedPageBreak/>
        <w:t>LAND</w:t>
      </w:r>
    </w:p>
    <w:tbl>
      <w:tblPr>
        <w:tblStyle w:val="Tabelraster"/>
        <w:tblW w:w="0" w:type="auto"/>
        <w:tblLook w:val="04A0" w:firstRow="1" w:lastRow="0" w:firstColumn="1" w:lastColumn="0" w:noHBand="0" w:noVBand="1"/>
      </w:tblPr>
      <w:tblGrid>
        <w:gridCol w:w="3652"/>
        <w:gridCol w:w="5560"/>
      </w:tblGrid>
      <w:tr w:rsidR="002A7BCB" w14:paraId="4C35F9BA" w14:textId="77777777" w:rsidTr="006E7ED8">
        <w:tc>
          <w:tcPr>
            <w:tcW w:w="3652" w:type="dxa"/>
          </w:tcPr>
          <w:p w14:paraId="5724F4E8" w14:textId="77777777" w:rsidR="002A7BCB" w:rsidRPr="006B7EBC" w:rsidRDefault="002A7BCB" w:rsidP="006E7ED8">
            <w:pPr>
              <w:rPr>
                <w:b/>
              </w:rPr>
            </w:pPr>
            <w:r w:rsidRPr="006B7EBC">
              <w:rPr>
                <w:b/>
              </w:rPr>
              <w:t>Attribuut- of relatiesoort</w:t>
            </w:r>
          </w:p>
        </w:tc>
        <w:tc>
          <w:tcPr>
            <w:tcW w:w="5560" w:type="dxa"/>
          </w:tcPr>
          <w:p w14:paraId="3FD43D07" w14:textId="77777777" w:rsidR="002A7BCB" w:rsidRPr="006B7EBC" w:rsidRDefault="002A7BCB" w:rsidP="006E7ED8">
            <w:pPr>
              <w:rPr>
                <w:b/>
              </w:rPr>
            </w:pPr>
            <w:r w:rsidRPr="006B7EBC">
              <w:rPr>
                <w:b/>
              </w:rPr>
              <w:t>Wijziging</w:t>
            </w:r>
          </w:p>
        </w:tc>
      </w:tr>
      <w:tr w:rsidR="002A7BCB" w:rsidRPr="00AE1A91" w14:paraId="1BDF8DEB" w14:textId="77777777" w:rsidTr="006E7ED8">
        <w:tc>
          <w:tcPr>
            <w:tcW w:w="3652" w:type="dxa"/>
          </w:tcPr>
          <w:p w14:paraId="4DBA39A6" w14:textId="77777777" w:rsidR="002A7BCB" w:rsidRPr="006B7EBC" w:rsidRDefault="002A7BCB" w:rsidP="006E7ED8">
            <w:r>
              <w:t>-</w:t>
            </w:r>
          </w:p>
        </w:tc>
        <w:tc>
          <w:tcPr>
            <w:tcW w:w="5560" w:type="dxa"/>
          </w:tcPr>
          <w:p w14:paraId="7C42706A" w14:textId="77777777" w:rsidR="002A7BCB" w:rsidRDefault="002A7BCB" w:rsidP="006E7ED8">
            <w:pPr>
              <w:pStyle w:val="Lijstalinea"/>
              <w:numPr>
                <w:ilvl w:val="0"/>
                <w:numId w:val="28"/>
              </w:numPr>
              <w:spacing w:before="60"/>
              <w:ind w:left="317" w:hanging="240"/>
            </w:pPr>
            <w:r>
              <w:t>Objecttype vervallen (zie bij ROL).</w:t>
            </w:r>
          </w:p>
        </w:tc>
      </w:tr>
    </w:tbl>
    <w:p w14:paraId="6A542A23" w14:textId="77777777" w:rsidR="002A7BCB" w:rsidRPr="005561F3" w:rsidRDefault="002A7BCB" w:rsidP="002A7BCB">
      <w:pPr>
        <w:rPr>
          <w:lang w:val="nl-NL"/>
        </w:rPr>
      </w:pPr>
    </w:p>
    <w:p w14:paraId="39E182A4" w14:textId="77777777" w:rsidR="002A7BCB" w:rsidRPr="007B0D15" w:rsidRDefault="002A7BCB" w:rsidP="002A7BCB">
      <w:pPr>
        <w:keepNext/>
        <w:spacing w:after="0"/>
        <w:rPr>
          <w:b/>
        </w:rPr>
      </w:pPr>
      <w:r>
        <w:rPr>
          <w:b/>
        </w:rPr>
        <w:t>MEDEWERKER</w:t>
      </w:r>
    </w:p>
    <w:tbl>
      <w:tblPr>
        <w:tblStyle w:val="Tabelraster"/>
        <w:tblW w:w="0" w:type="auto"/>
        <w:tblLook w:val="04A0" w:firstRow="1" w:lastRow="0" w:firstColumn="1" w:lastColumn="0" w:noHBand="0" w:noVBand="1"/>
      </w:tblPr>
      <w:tblGrid>
        <w:gridCol w:w="3652"/>
        <w:gridCol w:w="5560"/>
      </w:tblGrid>
      <w:tr w:rsidR="002A7BCB" w14:paraId="35D88CDB" w14:textId="77777777" w:rsidTr="006E7ED8">
        <w:tc>
          <w:tcPr>
            <w:tcW w:w="3652" w:type="dxa"/>
          </w:tcPr>
          <w:p w14:paraId="1B5DA612" w14:textId="77777777" w:rsidR="002A7BCB" w:rsidRPr="006B7EBC" w:rsidRDefault="002A7BCB" w:rsidP="006E7ED8">
            <w:pPr>
              <w:rPr>
                <w:b/>
              </w:rPr>
            </w:pPr>
            <w:r w:rsidRPr="006B7EBC">
              <w:rPr>
                <w:b/>
              </w:rPr>
              <w:t>Attribuut- of relatiesoort</w:t>
            </w:r>
          </w:p>
        </w:tc>
        <w:tc>
          <w:tcPr>
            <w:tcW w:w="5560" w:type="dxa"/>
          </w:tcPr>
          <w:p w14:paraId="72B8C7DE" w14:textId="77777777" w:rsidR="002A7BCB" w:rsidRPr="006B7EBC" w:rsidRDefault="002A7BCB" w:rsidP="006E7ED8">
            <w:pPr>
              <w:rPr>
                <w:b/>
              </w:rPr>
            </w:pPr>
            <w:r w:rsidRPr="006B7EBC">
              <w:rPr>
                <w:b/>
              </w:rPr>
              <w:t>Wijziging</w:t>
            </w:r>
          </w:p>
        </w:tc>
      </w:tr>
      <w:tr w:rsidR="002A7BCB" w14:paraId="46D23CA3" w14:textId="77777777" w:rsidTr="006E7ED8">
        <w:tc>
          <w:tcPr>
            <w:tcW w:w="3652" w:type="dxa"/>
          </w:tcPr>
          <w:p w14:paraId="4FA0751D" w14:textId="77777777" w:rsidR="002A7BCB" w:rsidRPr="004B2391" w:rsidRDefault="002A7BCB" w:rsidP="006E7ED8">
            <w:r>
              <w:t>-</w:t>
            </w:r>
          </w:p>
        </w:tc>
        <w:tc>
          <w:tcPr>
            <w:tcW w:w="5560" w:type="dxa"/>
          </w:tcPr>
          <w:p w14:paraId="59B9C548" w14:textId="77777777" w:rsidR="002A7BCB" w:rsidRPr="00A336EE" w:rsidRDefault="002A7BCB" w:rsidP="006E7ED8">
            <w:pPr>
              <w:pStyle w:val="Lijstalinea"/>
              <w:numPr>
                <w:ilvl w:val="0"/>
                <w:numId w:val="28"/>
              </w:numPr>
              <w:spacing w:before="60"/>
              <w:ind w:left="308" w:hanging="180"/>
            </w:pPr>
            <w:r>
              <w:t>Unieke aanduiding objecttype gewijzigd.</w:t>
            </w:r>
          </w:p>
        </w:tc>
      </w:tr>
      <w:tr w:rsidR="002A7BCB" w14:paraId="64447143" w14:textId="77777777" w:rsidTr="006E7ED8">
        <w:tc>
          <w:tcPr>
            <w:tcW w:w="3652" w:type="dxa"/>
          </w:tcPr>
          <w:p w14:paraId="0A6D1F1F" w14:textId="77777777" w:rsidR="002A7BCB" w:rsidRDefault="002A7BCB" w:rsidP="006E7ED8">
            <w:r>
              <w:t>Medewerkeridentificatie</w:t>
            </w:r>
          </w:p>
        </w:tc>
        <w:tc>
          <w:tcPr>
            <w:tcW w:w="5560" w:type="dxa"/>
          </w:tcPr>
          <w:p w14:paraId="174F9CF0" w14:textId="77777777" w:rsidR="002A7BCB" w:rsidRDefault="002A7BCB" w:rsidP="006E7ED8">
            <w:pPr>
              <w:pStyle w:val="Lijstalinea"/>
              <w:numPr>
                <w:ilvl w:val="0"/>
                <w:numId w:val="28"/>
              </w:numPr>
              <w:spacing w:before="60"/>
              <w:ind w:left="308" w:hanging="180"/>
            </w:pPr>
            <w:r>
              <w:t>Waardenverzameling gewijzigd.</w:t>
            </w:r>
          </w:p>
        </w:tc>
      </w:tr>
      <w:tr w:rsidR="002A7BCB" w:rsidRPr="00AE1A91" w14:paraId="2828F4E8" w14:textId="77777777" w:rsidTr="006E7ED8">
        <w:tc>
          <w:tcPr>
            <w:tcW w:w="3652" w:type="dxa"/>
          </w:tcPr>
          <w:p w14:paraId="30B9FB85" w14:textId="77777777" w:rsidR="002A7BCB" w:rsidRDefault="002A7BCB" w:rsidP="006E7ED8">
            <w:r>
              <w:t>Organisatie-identificatie</w:t>
            </w:r>
          </w:p>
        </w:tc>
        <w:tc>
          <w:tcPr>
            <w:tcW w:w="5560" w:type="dxa"/>
          </w:tcPr>
          <w:p w14:paraId="69F2F189" w14:textId="77777777" w:rsidR="002A7BCB" w:rsidRDefault="002A7BCB" w:rsidP="006E7ED8">
            <w:pPr>
              <w:pStyle w:val="Lijstalinea"/>
              <w:numPr>
                <w:ilvl w:val="0"/>
                <w:numId w:val="28"/>
              </w:numPr>
              <w:spacing w:before="60"/>
              <w:ind w:left="308" w:hanging="180"/>
            </w:pPr>
            <w:r>
              <w:t>Attribuutsoort toegevoegd (onderdeel unieke aanduiding)</w:t>
            </w:r>
          </w:p>
        </w:tc>
      </w:tr>
    </w:tbl>
    <w:p w14:paraId="46481D7B" w14:textId="77777777" w:rsidR="002A7BCB" w:rsidRDefault="002A7BCB" w:rsidP="002A7BCB">
      <w:pPr>
        <w:rPr>
          <w:b/>
          <w:lang w:val="nl-NL"/>
        </w:rPr>
      </w:pPr>
    </w:p>
    <w:p w14:paraId="579FD02C" w14:textId="77777777" w:rsidR="002A7BCB" w:rsidRDefault="002A7BCB" w:rsidP="002A7BCB">
      <w:pPr>
        <w:rPr>
          <w:b/>
          <w:lang w:val="nl-NL"/>
        </w:rPr>
      </w:pPr>
      <w:r>
        <w:rPr>
          <w:b/>
          <w:lang w:val="nl-NL"/>
        </w:rPr>
        <w:t>OBJECT en specialisaties</w:t>
      </w:r>
    </w:p>
    <w:tbl>
      <w:tblPr>
        <w:tblStyle w:val="Tabelraster"/>
        <w:tblW w:w="0" w:type="auto"/>
        <w:tblLook w:val="04A0" w:firstRow="1" w:lastRow="0" w:firstColumn="1" w:lastColumn="0" w:noHBand="0" w:noVBand="1"/>
      </w:tblPr>
      <w:tblGrid>
        <w:gridCol w:w="3652"/>
        <w:gridCol w:w="5560"/>
      </w:tblGrid>
      <w:tr w:rsidR="002A7BCB" w:rsidRPr="006B7EBC" w14:paraId="26115F92" w14:textId="77777777" w:rsidTr="006E7ED8">
        <w:tc>
          <w:tcPr>
            <w:tcW w:w="3652" w:type="dxa"/>
          </w:tcPr>
          <w:p w14:paraId="290215AE" w14:textId="77777777" w:rsidR="002A7BCB" w:rsidRPr="006B7EBC" w:rsidRDefault="002A7BCB" w:rsidP="006E7ED8">
            <w:pPr>
              <w:rPr>
                <w:b/>
              </w:rPr>
            </w:pPr>
            <w:r w:rsidRPr="006B7EBC">
              <w:rPr>
                <w:b/>
              </w:rPr>
              <w:t>Attribuut- of relatiesoort</w:t>
            </w:r>
          </w:p>
        </w:tc>
        <w:tc>
          <w:tcPr>
            <w:tcW w:w="5560" w:type="dxa"/>
          </w:tcPr>
          <w:p w14:paraId="50068B0D" w14:textId="77777777" w:rsidR="002A7BCB" w:rsidRPr="006B7EBC" w:rsidRDefault="002A7BCB" w:rsidP="006E7ED8">
            <w:pPr>
              <w:rPr>
                <w:b/>
              </w:rPr>
            </w:pPr>
            <w:r w:rsidRPr="006B7EBC">
              <w:rPr>
                <w:b/>
              </w:rPr>
              <w:t>Wijziging</w:t>
            </w:r>
          </w:p>
        </w:tc>
      </w:tr>
      <w:tr w:rsidR="002A7BCB" w:rsidRPr="00AE1A91" w14:paraId="0FD3DB8E" w14:textId="77777777" w:rsidTr="006E7ED8">
        <w:tc>
          <w:tcPr>
            <w:tcW w:w="3652" w:type="dxa"/>
          </w:tcPr>
          <w:p w14:paraId="038C2275" w14:textId="77777777" w:rsidR="002A7BCB" w:rsidRDefault="002A7BCB" w:rsidP="006E7ED8">
            <w:r>
              <w:t>-</w:t>
            </w:r>
          </w:p>
        </w:tc>
        <w:tc>
          <w:tcPr>
            <w:tcW w:w="5560" w:type="dxa"/>
          </w:tcPr>
          <w:p w14:paraId="3212A1BF" w14:textId="77777777" w:rsidR="002A7BCB" w:rsidRDefault="002A7BCB" w:rsidP="006E7ED8">
            <w:pPr>
              <w:pStyle w:val="Lijstalinea"/>
              <w:numPr>
                <w:ilvl w:val="0"/>
                <w:numId w:val="28"/>
              </w:numPr>
              <w:spacing w:before="60"/>
              <w:ind w:left="308" w:hanging="180"/>
            </w:pPr>
            <w:r>
              <w:t>Unieke aanduiding is de unieke aanduiding van de van toepassing zijnde specialisatie</w:t>
            </w:r>
          </w:p>
        </w:tc>
      </w:tr>
      <w:tr w:rsidR="002A7BCB" w:rsidRPr="00AB7DD1" w14:paraId="515CD28C" w14:textId="77777777" w:rsidTr="006E7ED8">
        <w:tc>
          <w:tcPr>
            <w:tcW w:w="3652" w:type="dxa"/>
          </w:tcPr>
          <w:p w14:paraId="4D9A8EC8" w14:textId="77777777" w:rsidR="002A7BCB" w:rsidRPr="004B2391" w:rsidRDefault="002A7BCB" w:rsidP="006E7ED8">
            <w:r>
              <w:t>Identificatie</w:t>
            </w:r>
          </w:p>
        </w:tc>
        <w:tc>
          <w:tcPr>
            <w:tcW w:w="5560" w:type="dxa"/>
          </w:tcPr>
          <w:p w14:paraId="3D647156" w14:textId="77777777" w:rsidR="002A7BCB" w:rsidRPr="00A336EE" w:rsidRDefault="002A7BCB" w:rsidP="006E7ED8">
            <w:pPr>
              <w:pStyle w:val="Lijstalinea"/>
              <w:numPr>
                <w:ilvl w:val="0"/>
                <w:numId w:val="28"/>
              </w:numPr>
              <w:spacing w:before="60"/>
              <w:ind w:left="308" w:hanging="180"/>
            </w:pPr>
            <w:r>
              <w:t>Attribuutsoort vervallen</w:t>
            </w:r>
          </w:p>
        </w:tc>
      </w:tr>
      <w:tr w:rsidR="002A7BCB" w:rsidRPr="00AB7DD1" w14:paraId="6ADBFD12" w14:textId="77777777" w:rsidTr="006E7ED8">
        <w:tc>
          <w:tcPr>
            <w:tcW w:w="3652" w:type="dxa"/>
          </w:tcPr>
          <w:p w14:paraId="71062AAF" w14:textId="77777777" w:rsidR="002A7BCB" w:rsidRDefault="002A7BCB" w:rsidP="006E7ED8">
            <w:r>
              <w:t>Objecttype</w:t>
            </w:r>
          </w:p>
        </w:tc>
        <w:tc>
          <w:tcPr>
            <w:tcW w:w="5560" w:type="dxa"/>
          </w:tcPr>
          <w:p w14:paraId="14A07603" w14:textId="77777777" w:rsidR="002A7BCB" w:rsidRDefault="002A7BCB" w:rsidP="006E7ED8">
            <w:pPr>
              <w:pStyle w:val="Lijstalinea"/>
              <w:numPr>
                <w:ilvl w:val="0"/>
                <w:numId w:val="28"/>
              </w:numPr>
              <w:spacing w:before="60"/>
              <w:ind w:left="308" w:hanging="180"/>
            </w:pPr>
            <w:r>
              <w:t>Attribuutsoort vervallen</w:t>
            </w:r>
          </w:p>
        </w:tc>
      </w:tr>
      <w:tr w:rsidR="002A7BCB" w:rsidRPr="00AB7DD1" w14:paraId="15C405E6" w14:textId="77777777" w:rsidTr="006E7ED8">
        <w:tc>
          <w:tcPr>
            <w:tcW w:w="3652" w:type="dxa"/>
          </w:tcPr>
          <w:p w14:paraId="14888D48" w14:textId="77777777" w:rsidR="002A7BCB" w:rsidRDefault="002A7BCB" w:rsidP="006E7ED8">
            <w:r>
              <w:t>Object-URI</w:t>
            </w:r>
          </w:p>
        </w:tc>
        <w:tc>
          <w:tcPr>
            <w:tcW w:w="5560" w:type="dxa"/>
          </w:tcPr>
          <w:p w14:paraId="55A0D2CE" w14:textId="77777777" w:rsidR="002A7BCB" w:rsidRDefault="002A7BCB" w:rsidP="006E7ED8">
            <w:pPr>
              <w:pStyle w:val="Lijstalinea"/>
              <w:numPr>
                <w:ilvl w:val="0"/>
                <w:numId w:val="28"/>
              </w:numPr>
              <w:spacing w:before="60"/>
              <w:ind w:left="308" w:hanging="180"/>
            </w:pPr>
            <w:r>
              <w:t>Attribuutsoort toegevoegd</w:t>
            </w:r>
          </w:p>
        </w:tc>
      </w:tr>
      <w:tr w:rsidR="00EE7A51" w:rsidRPr="00AB7DD1" w14:paraId="378695F5" w14:textId="77777777" w:rsidTr="006E7ED8">
        <w:tc>
          <w:tcPr>
            <w:tcW w:w="3652" w:type="dxa"/>
          </w:tcPr>
          <w:p w14:paraId="45270988" w14:textId="488C3BA8" w:rsidR="00EE7A51" w:rsidRDefault="00EE7A51" w:rsidP="006E7ED8">
            <w:r>
              <w:t>ZAAK betreft OBJECT</w:t>
            </w:r>
          </w:p>
        </w:tc>
        <w:tc>
          <w:tcPr>
            <w:tcW w:w="5560" w:type="dxa"/>
          </w:tcPr>
          <w:p w14:paraId="05A57503" w14:textId="1F34A527" w:rsidR="00EE7A51" w:rsidRDefault="00EE7A51" w:rsidP="006E7ED8">
            <w:pPr>
              <w:pStyle w:val="Lijstalinea"/>
              <w:numPr>
                <w:ilvl w:val="0"/>
                <w:numId w:val="28"/>
              </w:numPr>
              <w:spacing w:before="60"/>
              <w:ind w:left="308" w:hanging="180"/>
            </w:pPr>
            <w:r>
              <w:t xml:space="preserve">Relatiesoort van richting veranderd. </w:t>
            </w:r>
          </w:p>
        </w:tc>
      </w:tr>
      <w:tr w:rsidR="002A7BCB" w:rsidRPr="00AE1A91" w14:paraId="7A8121C7" w14:textId="77777777" w:rsidTr="006E7ED8">
        <w:tc>
          <w:tcPr>
            <w:tcW w:w="3652" w:type="dxa"/>
          </w:tcPr>
          <w:p w14:paraId="1C2312F6" w14:textId="77777777" w:rsidR="002A7BCB" w:rsidRDefault="002A7BCB" w:rsidP="006E7ED8">
            <w:r>
              <w:t>(specialisaties)</w:t>
            </w:r>
          </w:p>
        </w:tc>
        <w:tc>
          <w:tcPr>
            <w:tcW w:w="5560" w:type="dxa"/>
          </w:tcPr>
          <w:p w14:paraId="089B2902" w14:textId="77777777" w:rsidR="002A7BCB" w:rsidRDefault="002A7BCB" w:rsidP="006E7ED8">
            <w:pPr>
              <w:pStyle w:val="Lijstalinea"/>
              <w:numPr>
                <w:ilvl w:val="0"/>
                <w:numId w:val="28"/>
              </w:numPr>
              <w:spacing w:before="60"/>
              <w:ind w:left="308" w:hanging="180"/>
            </w:pPr>
            <w:r>
              <w:t>Onderscheiden specialisaties in overeenstemming gebracht met RSGB 3.</w:t>
            </w:r>
          </w:p>
          <w:p w14:paraId="4380E9B3" w14:textId="77777777" w:rsidR="002A7BCB" w:rsidRDefault="002A7BCB" w:rsidP="006E7ED8">
            <w:pPr>
              <w:pStyle w:val="Lijstalinea"/>
              <w:numPr>
                <w:ilvl w:val="0"/>
                <w:numId w:val="28"/>
              </w:numPr>
              <w:spacing w:before="60"/>
              <w:ind w:left="308" w:hanging="180"/>
            </w:pPr>
            <w:r>
              <w:t>Modellering van specialisaties afgestemd op RSGB 3, ingeperkt en vereenvoudigd.</w:t>
            </w:r>
          </w:p>
          <w:p w14:paraId="439245CE" w14:textId="77777777" w:rsidR="002A7BCB" w:rsidRDefault="002A7BCB" w:rsidP="006E7ED8">
            <w:pPr>
              <w:pStyle w:val="Lijstalinea"/>
              <w:numPr>
                <w:ilvl w:val="0"/>
                <w:numId w:val="28"/>
              </w:numPr>
              <w:spacing w:before="60"/>
              <w:ind w:left="308" w:hanging="180"/>
            </w:pPr>
            <w:r>
              <w:t>Specialisaties zijnde RGBZ-objecttypen een afwijkende naam gegeven en gerelateerd aan desbetreffende RGBZ-objecttypen.</w:t>
            </w:r>
          </w:p>
          <w:p w14:paraId="5D8CB824" w14:textId="77777777" w:rsidR="002A7BCB" w:rsidRDefault="002A7BCB" w:rsidP="006E7ED8">
            <w:pPr>
              <w:pStyle w:val="Lijstalinea"/>
              <w:numPr>
                <w:ilvl w:val="0"/>
                <w:numId w:val="28"/>
              </w:numPr>
              <w:spacing w:before="60"/>
              <w:ind w:left="308" w:hanging="180"/>
            </w:pPr>
            <w:r>
              <w:t>Specialisatie-relaties vervangen door relatiesoorten.</w:t>
            </w:r>
          </w:p>
        </w:tc>
      </w:tr>
    </w:tbl>
    <w:p w14:paraId="46F9D44A" w14:textId="77777777" w:rsidR="002A7BCB" w:rsidRPr="005C6434" w:rsidRDefault="002A7BCB" w:rsidP="002A7BCB">
      <w:pPr>
        <w:rPr>
          <w:b/>
          <w:lang w:val="nl-NL"/>
        </w:rPr>
      </w:pPr>
    </w:p>
    <w:p w14:paraId="7952049A" w14:textId="77777777" w:rsidR="002A7BCB" w:rsidRPr="007B0D15" w:rsidRDefault="002A7BCB" w:rsidP="002A7BCB">
      <w:pPr>
        <w:rPr>
          <w:b/>
        </w:rPr>
      </w:pPr>
      <w:r>
        <w:rPr>
          <w:b/>
        </w:rPr>
        <w:t>ORGANISATORISCHE EENHEID</w:t>
      </w:r>
    </w:p>
    <w:tbl>
      <w:tblPr>
        <w:tblStyle w:val="Tabelraster"/>
        <w:tblW w:w="0" w:type="auto"/>
        <w:tblLook w:val="04A0" w:firstRow="1" w:lastRow="0" w:firstColumn="1" w:lastColumn="0" w:noHBand="0" w:noVBand="1"/>
      </w:tblPr>
      <w:tblGrid>
        <w:gridCol w:w="3652"/>
        <w:gridCol w:w="5560"/>
      </w:tblGrid>
      <w:tr w:rsidR="002A7BCB" w14:paraId="57AAB5F1" w14:textId="77777777" w:rsidTr="006E7ED8">
        <w:tc>
          <w:tcPr>
            <w:tcW w:w="3652" w:type="dxa"/>
          </w:tcPr>
          <w:p w14:paraId="5A879376" w14:textId="77777777" w:rsidR="002A7BCB" w:rsidRPr="006B7EBC" w:rsidRDefault="002A7BCB" w:rsidP="006E7ED8">
            <w:pPr>
              <w:rPr>
                <w:b/>
              </w:rPr>
            </w:pPr>
            <w:r w:rsidRPr="006B7EBC">
              <w:rPr>
                <w:b/>
              </w:rPr>
              <w:t>Attribuut- of relatiesoort</w:t>
            </w:r>
          </w:p>
        </w:tc>
        <w:tc>
          <w:tcPr>
            <w:tcW w:w="5560" w:type="dxa"/>
          </w:tcPr>
          <w:p w14:paraId="1E30F81A" w14:textId="77777777" w:rsidR="002A7BCB" w:rsidRPr="006B7EBC" w:rsidRDefault="002A7BCB" w:rsidP="006E7ED8">
            <w:pPr>
              <w:rPr>
                <w:b/>
              </w:rPr>
            </w:pPr>
            <w:r w:rsidRPr="006B7EBC">
              <w:rPr>
                <w:b/>
              </w:rPr>
              <w:t>Wijziging</w:t>
            </w:r>
          </w:p>
        </w:tc>
      </w:tr>
      <w:tr w:rsidR="002A7BCB" w14:paraId="26380DCC" w14:textId="77777777" w:rsidTr="006E7ED8">
        <w:tc>
          <w:tcPr>
            <w:tcW w:w="3652" w:type="dxa"/>
          </w:tcPr>
          <w:p w14:paraId="4B12B6BE" w14:textId="77777777" w:rsidR="002A7BCB" w:rsidRPr="004B2391" w:rsidRDefault="002A7BCB" w:rsidP="006E7ED8">
            <w:r>
              <w:t>-</w:t>
            </w:r>
          </w:p>
        </w:tc>
        <w:tc>
          <w:tcPr>
            <w:tcW w:w="5560" w:type="dxa"/>
          </w:tcPr>
          <w:p w14:paraId="27F968D9" w14:textId="77777777" w:rsidR="002A7BCB" w:rsidRPr="00A336EE" w:rsidRDefault="002A7BCB" w:rsidP="006E7ED8">
            <w:pPr>
              <w:pStyle w:val="Lijstalinea"/>
              <w:numPr>
                <w:ilvl w:val="0"/>
                <w:numId w:val="28"/>
              </w:numPr>
              <w:spacing w:before="60"/>
              <w:ind w:left="308" w:hanging="180"/>
            </w:pPr>
            <w:r>
              <w:t>Unieke aanduiding objecttype gewijzigd.</w:t>
            </w:r>
          </w:p>
        </w:tc>
      </w:tr>
      <w:tr w:rsidR="002A7BCB" w14:paraId="1EA3C69E" w14:textId="77777777" w:rsidTr="006E7ED8">
        <w:tc>
          <w:tcPr>
            <w:tcW w:w="3652" w:type="dxa"/>
          </w:tcPr>
          <w:p w14:paraId="4F761117" w14:textId="77777777" w:rsidR="002A7BCB" w:rsidRDefault="002A7BCB" w:rsidP="006E7ED8">
            <w:r w:rsidRPr="0019709D">
              <w:t>Organisatie</w:t>
            </w:r>
            <w:r>
              <w:t>-eenheid-</w:t>
            </w:r>
            <w:r w:rsidRPr="0019709D">
              <w:t xml:space="preserve">identificatie  </w:t>
            </w:r>
          </w:p>
        </w:tc>
        <w:tc>
          <w:tcPr>
            <w:tcW w:w="5560" w:type="dxa"/>
          </w:tcPr>
          <w:p w14:paraId="7F7A9238" w14:textId="77777777" w:rsidR="002A7BCB" w:rsidRDefault="002A7BCB" w:rsidP="006E7ED8">
            <w:pPr>
              <w:pStyle w:val="Lijstalinea"/>
              <w:numPr>
                <w:ilvl w:val="0"/>
                <w:numId w:val="28"/>
              </w:numPr>
              <w:spacing w:before="60"/>
              <w:ind w:left="308" w:hanging="180"/>
            </w:pPr>
            <w:r>
              <w:t>Naam attibuutsoort gewijzigd; was: ‘Organisatie- identificatie’.</w:t>
            </w:r>
          </w:p>
          <w:p w14:paraId="1C4859A5" w14:textId="77777777" w:rsidR="002A7BCB" w:rsidRDefault="002A7BCB" w:rsidP="006E7ED8">
            <w:pPr>
              <w:pStyle w:val="Lijstalinea"/>
              <w:numPr>
                <w:ilvl w:val="0"/>
                <w:numId w:val="28"/>
              </w:numPr>
              <w:spacing w:before="60"/>
              <w:ind w:left="308" w:hanging="180"/>
            </w:pPr>
            <w:r>
              <w:t>Waardenverzameling aangepast.</w:t>
            </w:r>
          </w:p>
        </w:tc>
      </w:tr>
      <w:tr w:rsidR="002A7BCB" w:rsidRPr="00AE1A91" w14:paraId="5A262B0B" w14:textId="77777777" w:rsidTr="006E7ED8">
        <w:tc>
          <w:tcPr>
            <w:tcW w:w="3652" w:type="dxa"/>
          </w:tcPr>
          <w:p w14:paraId="0C074D4E" w14:textId="77777777" w:rsidR="002A7BCB" w:rsidRPr="0019709D" w:rsidRDefault="002A7BCB" w:rsidP="006E7ED8">
            <w:r w:rsidRPr="0019709D">
              <w:t>Organisatie</w:t>
            </w:r>
            <w:r>
              <w:t>-</w:t>
            </w:r>
            <w:r w:rsidRPr="0019709D">
              <w:t>identificatie</w:t>
            </w:r>
          </w:p>
        </w:tc>
        <w:tc>
          <w:tcPr>
            <w:tcW w:w="5560" w:type="dxa"/>
          </w:tcPr>
          <w:p w14:paraId="0F2D5BC4" w14:textId="77777777" w:rsidR="002A7BCB" w:rsidRDefault="002A7BCB" w:rsidP="006E7ED8">
            <w:pPr>
              <w:pStyle w:val="Lijstalinea"/>
              <w:numPr>
                <w:ilvl w:val="0"/>
                <w:numId w:val="28"/>
              </w:numPr>
              <w:spacing w:before="60"/>
              <w:ind w:left="308" w:hanging="180"/>
            </w:pPr>
            <w:r>
              <w:t>Attribuutsoort toegevoegd (onderdeel unieke aanduiding).</w:t>
            </w:r>
          </w:p>
        </w:tc>
      </w:tr>
    </w:tbl>
    <w:p w14:paraId="054E31B9" w14:textId="77777777" w:rsidR="002A7BCB" w:rsidRPr="005561F3" w:rsidRDefault="002A7BCB" w:rsidP="002A7BCB">
      <w:pPr>
        <w:rPr>
          <w:lang w:val="nl-NL"/>
        </w:rPr>
      </w:pPr>
    </w:p>
    <w:p w14:paraId="23D628D3" w14:textId="77777777" w:rsidR="002A7BCB" w:rsidRPr="007B0D15" w:rsidRDefault="002A7BCB" w:rsidP="002A7BCB">
      <w:pPr>
        <w:keepNext/>
        <w:spacing w:after="0"/>
        <w:rPr>
          <w:b/>
        </w:rPr>
      </w:pPr>
      <w:r>
        <w:rPr>
          <w:b/>
        </w:rPr>
        <w:t>ROL</w:t>
      </w:r>
    </w:p>
    <w:tbl>
      <w:tblPr>
        <w:tblStyle w:val="Tabelraster"/>
        <w:tblW w:w="0" w:type="auto"/>
        <w:tblLook w:val="04A0" w:firstRow="1" w:lastRow="0" w:firstColumn="1" w:lastColumn="0" w:noHBand="0" w:noVBand="1"/>
      </w:tblPr>
      <w:tblGrid>
        <w:gridCol w:w="3652"/>
        <w:gridCol w:w="5560"/>
      </w:tblGrid>
      <w:tr w:rsidR="002A7BCB" w14:paraId="3F979665" w14:textId="77777777" w:rsidTr="006E7ED8">
        <w:tc>
          <w:tcPr>
            <w:tcW w:w="3652" w:type="dxa"/>
          </w:tcPr>
          <w:p w14:paraId="69E8FD58" w14:textId="77777777" w:rsidR="002A7BCB" w:rsidRPr="006B7EBC" w:rsidRDefault="002A7BCB" w:rsidP="006E7ED8">
            <w:pPr>
              <w:rPr>
                <w:b/>
              </w:rPr>
            </w:pPr>
            <w:r w:rsidRPr="006B7EBC">
              <w:rPr>
                <w:b/>
              </w:rPr>
              <w:t>Attribuut- of relatiesoort</w:t>
            </w:r>
          </w:p>
        </w:tc>
        <w:tc>
          <w:tcPr>
            <w:tcW w:w="5560" w:type="dxa"/>
          </w:tcPr>
          <w:p w14:paraId="2A4BF8E1" w14:textId="77777777" w:rsidR="002A7BCB" w:rsidRPr="006B7EBC" w:rsidRDefault="002A7BCB" w:rsidP="006E7ED8">
            <w:pPr>
              <w:rPr>
                <w:b/>
              </w:rPr>
            </w:pPr>
            <w:r w:rsidRPr="006B7EBC">
              <w:rPr>
                <w:b/>
              </w:rPr>
              <w:t>Wijziging</w:t>
            </w:r>
          </w:p>
        </w:tc>
      </w:tr>
      <w:tr w:rsidR="002A7BCB" w:rsidRPr="00AE1A91" w14:paraId="794AF794" w14:textId="77777777" w:rsidTr="006E7ED8">
        <w:tc>
          <w:tcPr>
            <w:tcW w:w="3652" w:type="dxa"/>
          </w:tcPr>
          <w:p w14:paraId="3571858C" w14:textId="77777777" w:rsidR="002A7BCB" w:rsidRPr="004B2391" w:rsidRDefault="002A7BCB" w:rsidP="006E7ED8">
            <w:r>
              <w:t>-</w:t>
            </w:r>
          </w:p>
        </w:tc>
        <w:tc>
          <w:tcPr>
            <w:tcW w:w="5560" w:type="dxa"/>
          </w:tcPr>
          <w:p w14:paraId="5F1D1211" w14:textId="77777777" w:rsidR="002A7BCB" w:rsidRPr="00A336EE" w:rsidRDefault="002A7BCB" w:rsidP="006E7ED8">
            <w:pPr>
              <w:pStyle w:val="Lijstalinea"/>
              <w:numPr>
                <w:ilvl w:val="0"/>
                <w:numId w:val="28"/>
              </w:numPr>
              <w:spacing w:before="60"/>
              <w:ind w:left="308" w:hanging="180"/>
            </w:pPr>
            <w:r w:rsidRPr="00294D0F">
              <w:t xml:space="preserve">ROL was een objecttype maar is nu een relatieklasse </w:t>
            </w:r>
            <w:r>
              <w:t>van de relatiesoort ‘ZAAK heeft BETROKKENE’.</w:t>
            </w:r>
          </w:p>
        </w:tc>
      </w:tr>
      <w:tr w:rsidR="002A7BCB" w14:paraId="3B4F4020" w14:textId="77777777" w:rsidTr="006E7ED8">
        <w:tc>
          <w:tcPr>
            <w:tcW w:w="3652" w:type="dxa"/>
          </w:tcPr>
          <w:p w14:paraId="4C08EE10" w14:textId="77777777" w:rsidR="002A7BCB" w:rsidRDefault="002A7BCB" w:rsidP="006E7ED8">
            <w:r>
              <w:rPr>
                <w:szCs w:val="24"/>
              </w:rPr>
              <w:t>Rolomschrijving generiek</w:t>
            </w:r>
          </w:p>
        </w:tc>
        <w:tc>
          <w:tcPr>
            <w:tcW w:w="5560" w:type="dxa"/>
          </w:tcPr>
          <w:p w14:paraId="0DA1BB0D" w14:textId="77777777" w:rsidR="002A7BCB" w:rsidRPr="009235D5" w:rsidRDefault="002A7BCB" w:rsidP="006E7ED8">
            <w:pPr>
              <w:pStyle w:val="Lijstalinea"/>
              <w:numPr>
                <w:ilvl w:val="0"/>
                <w:numId w:val="28"/>
              </w:numPr>
              <w:spacing w:before="60"/>
              <w:ind w:left="308" w:hanging="180"/>
            </w:pPr>
            <w:r>
              <w:rPr>
                <w:szCs w:val="24"/>
              </w:rPr>
              <w:t>W</w:t>
            </w:r>
            <w:r w:rsidRPr="00202CD0">
              <w:rPr>
                <w:szCs w:val="24"/>
              </w:rPr>
              <w:t xml:space="preserve">aardenverzameling </w:t>
            </w:r>
            <w:r>
              <w:rPr>
                <w:szCs w:val="24"/>
              </w:rPr>
              <w:t>gewijzigd.</w:t>
            </w:r>
          </w:p>
          <w:p w14:paraId="10919008" w14:textId="77777777" w:rsidR="002A7BCB" w:rsidRPr="00294D0F" w:rsidRDefault="002A7BCB" w:rsidP="006E7ED8">
            <w:pPr>
              <w:pStyle w:val="Lijstalinea"/>
              <w:numPr>
                <w:ilvl w:val="0"/>
                <w:numId w:val="28"/>
              </w:numPr>
              <w:spacing w:before="60"/>
              <w:ind w:left="308" w:hanging="180"/>
            </w:pPr>
            <w:r>
              <w:rPr>
                <w:szCs w:val="24"/>
              </w:rPr>
              <w:lastRenderedPageBreak/>
              <w:t>R</w:t>
            </w:r>
            <w:r w:rsidRPr="00202CD0">
              <w:rPr>
                <w:szCs w:val="24"/>
              </w:rPr>
              <w:t xml:space="preserve">egels </w:t>
            </w:r>
            <w:r>
              <w:rPr>
                <w:szCs w:val="24"/>
              </w:rPr>
              <w:t>gewijzigd.</w:t>
            </w:r>
          </w:p>
        </w:tc>
      </w:tr>
      <w:tr w:rsidR="002A7BCB" w14:paraId="78BC95DF" w14:textId="77777777" w:rsidTr="006E7ED8">
        <w:tc>
          <w:tcPr>
            <w:tcW w:w="3652" w:type="dxa"/>
          </w:tcPr>
          <w:p w14:paraId="6A5BCE75" w14:textId="77777777" w:rsidR="002A7BCB" w:rsidRDefault="002A7BCB" w:rsidP="006E7ED8">
            <w:r>
              <w:rPr>
                <w:szCs w:val="24"/>
              </w:rPr>
              <w:lastRenderedPageBreak/>
              <w:t>Indicatie machtiging</w:t>
            </w:r>
          </w:p>
        </w:tc>
        <w:tc>
          <w:tcPr>
            <w:tcW w:w="5560" w:type="dxa"/>
          </w:tcPr>
          <w:p w14:paraId="5F0C5F9B" w14:textId="77777777" w:rsidR="002A7BCB" w:rsidRDefault="002A7BCB" w:rsidP="006E7ED8">
            <w:pPr>
              <w:pStyle w:val="Lijstalinea"/>
              <w:numPr>
                <w:ilvl w:val="0"/>
                <w:numId w:val="28"/>
              </w:numPr>
              <w:spacing w:before="60"/>
              <w:ind w:left="308" w:hanging="180"/>
            </w:pPr>
            <w:r>
              <w:t>Attribuutsoort toegevoegd.</w:t>
            </w:r>
          </w:p>
        </w:tc>
      </w:tr>
      <w:tr w:rsidR="00D36F68" w14:paraId="29DCEBE6" w14:textId="77777777" w:rsidTr="006E7ED8">
        <w:tc>
          <w:tcPr>
            <w:tcW w:w="3652" w:type="dxa"/>
          </w:tcPr>
          <w:p w14:paraId="3ED59C3E" w14:textId="3A7992EB" w:rsidR="00D36F68" w:rsidRDefault="00D36F68" w:rsidP="006E7ED8">
            <w:pPr>
              <w:rPr>
                <w:szCs w:val="24"/>
              </w:rPr>
            </w:pPr>
            <w:r>
              <w:rPr>
                <w:szCs w:val="24"/>
              </w:rPr>
              <w:t>Afwijkende naam betrokkene</w:t>
            </w:r>
          </w:p>
        </w:tc>
        <w:tc>
          <w:tcPr>
            <w:tcW w:w="5560" w:type="dxa"/>
          </w:tcPr>
          <w:p w14:paraId="23D7D396" w14:textId="7162FA96" w:rsidR="00D36F68" w:rsidRDefault="00D36F68" w:rsidP="006E7ED8">
            <w:pPr>
              <w:pStyle w:val="Lijstalinea"/>
              <w:numPr>
                <w:ilvl w:val="0"/>
                <w:numId w:val="28"/>
              </w:numPr>
              <w:spacing w:before="60"/>
              <w:ind w:left="308" w:hanging="180"/>
            </w:pPr>
            <w:r>
              <w:t>Attribuutsoort toegevoegd.</w:t>
            </w:r>
          </w:p>
        </w:tc>
      </w:tr>
      <w:tr w:rsidR="002A7BCB" w14:paraId="2C356BD8" w14:textId="77777777" w:rsidTr="006E7ED8">
        <w:tc>
          <w:tcPr>
            <w:tcW w:w="3652" w:type="dxa"/>
          </w:tcPr>
          <w:p w14:paraId="75CE80AC" w14:textId="77777777" w:rsidR="002A7BCB" w:rsidRDefault="002A7BCB" w:rsidP="006E7ED8">
            <w:pPr>
              <w:rPr>
                <w:szCs w:val="24"/>
              </w:rPr>
            </w:pPr>
            <w:r w:rsidRPr="00512B78">
              <w:rPr>
                <w:szCs w:val="24"/>
              </w:rPr>
              <w:t>Afwijkend binnenlands correspondentieadres</w:t>
            </w:r>
          </w:p>
        </w:tc>
        <w:tc>
          <w:tcPr>
            <w:tcW w:w="5560" w:type="dxa"/>
          </w:tcPr>
          <w:p w14:paraId="0E2B3FA6" w14:textId="77777777" w:rsidR="002A7BCB" w:rsidRDefault="002A7BCB" w:rsidP="006E7ED8">
            <w:pPr>
              <w:pStyle w:val="Lijstalinea"/>
              <w:numPr>
                <w:ilvl w:val="0"/>
                <w:numId w:val="28"/>
              </w:numPr>
              <w:spacing w:before="60"/>
              <w:ind w:left="308" w:hanging="180"/>
            </w:pPr>
            <w:r>
              <w:t xml:space="preserve">Groepattribuutsoort toegevoegd, met subattributen. </w:t>
            </w:r>
          </w:p>
        </w:tc>
      </w:tr>
      <w:tr w:rsidR="002A7BCB" w:rsidRPr="00AE1A91" w14:paraId="5D570FE7" w14:textId="77777777" w:rsidTr="006E7ED8">
        <w:tc>
          <w:tcPr>
            <w:tcW w:w="3652" w:type="dxa"/>
          </w:tcPr>
          <w:p w14:paraId="1876FB36" w14:textId="77777777" w:rsidR="002A7BCB" w:rsidRPr="00512B78" w:rsidRDefault="002A7BCB" w:rsidP="006E7ED8">
            <w:pPr>
              <w:rPr>
                <w:szCs w:val="24"/>
              </w:rPr>
            </w:pPr>
            <w:r w:rsidRPr="00512B78">
              <w:rPr>
                <w:szCs w:val="24"/>
              </w:rPr>
              <w:t>van BETROKKENE met als afwijkend binnenlands correspondentieadres    ADRESSEERBAAR OBJECT AANDUIDING</w:t>
            </w:r>
          </w:p>
        </w:tc>
        <w:tc>
          <w:tcPr>
            <w:tcW w:w="5560" w:type="dxa"/>
          </w:tcPr>
          <w:p w14:paraId="279013DF" w14:textId="77777777" w:rsidR="002A7BCB" w:rsidRDefault="002A7BCB" w:rsidP="006E7ED8">
            <w:pPr>
              <w:pStyle w:val="Lijstalinea"/>
              <w:numPr>
                <w:ilvl w:val="0"/>
                <w:numId w:val="28"/>
              </w:numPr>
              <w:spacing w:before="60"/>
              <w:ind w:left="308" w:hanging="180"/>
            </w:pPr>
            <w:r>
              <w:t>Relatiesoort vervallen; vervangen door groepattribuutsoort ‘</w:t>
            </w:r>
            <w:r w:rsidRPr="00512B78">
              <w:rPr>
                <w:szCs w:val="24"/>
              </w:rPr>
              <w:t>Afwijkend binnenlands correspondentieadres</w:t>
            </w:r>
            <w:r>
              <w:rPr>
                <w:szCs w:val="24"/>
              </w:rPr>
              <w:t>’.</w:t>
            </w:r>
          </w:p>
        </w:tc>
      </w:tr>
      <w:tr w:rsidR="002A7BCB" w:rsidRPr="00AE1A91" w14:paraId="51A08B3A" w14:textId="77777777" w:rsidTr="006E7ED8">
        <w:tc>
          <w:tcPr>
            <w:tcW w:w="3652" w:type="dxa"/>
          </w:tcPr>
          <w:p w14:paraId="7009EC1A" w14:textId="77777777" w:rsidR="002A7BCB" w:rsidRPr="00512B78" w:rsidRDefault="002A7BCB" w:rsidP="006E7ED8">
            <w:pPr>
              <w:rPr>
                <w:szCs w:val="24"/>
              </w:rPr>
            </w:pPr>
            <w:r>
              <w:rPr>
                <w:szCs w:val="24"/>
              </w:rPr>
              <w:t>Woonplaatsnaam</w:t>
            </w:r>
          </w:p>
        </w:tc>
        <w:tc>
          <w:tcPr>
            <w:tcW w:w="5560" w:type="dxa"/>
          </w:tcPr>
          <w:p w14:paraId="47B3A3D2" w14:textId="77777777" w:rsidR="002A7BCB" w:rsidRDefault="002A7BCB" w:rsidP="006E7ED8">
            <w:pPr>
              <w:pStyle w:val="Lijstalinea"/>
              <w:numPr>
                <w:ilvl w:val="0"/>
                <w:numId w:val="28"/>
              </w:numPr>
              <w:spacing w:before="60"/>
              <w:ind w:left="308" w:hanging="180"/>
            </w:pPr>
            <w:r>
              <w:t>Subattribuut van groepattribuut ‘</w:t>
            </w:r>
            <w:r w:rsidRPr="00512B78">
              <w:t>Afwijkend correspondentie postadres</w:t>
            </w:r>
            <w:r>
              <w:t>’ toegevoegd.</w:t>
            </w:r>
          </w:p>
        </w:tc>
      </w:tr>
      <w:tr w:rsidR="002A7BCB" w:rsidRPr="00AE1A91" w14:paraId="61C817F8" w14:textId="77777777" w:rsidTr="006E7ED8">
        <w:tc>
          <w:tcPr>
            <w:tcW w:w="3652" w:type="dxa"/>
          </w:tcPr>
          <w:p w14:paraId="170A050B" w14:textId="77777777" w:rsidR="002A7BCB" w:rsidRDefault="002A7BCB" w:rsidP="006E7ED8">
            <w:r>
              <w:t xml:space="preserve">van BETROKKENE met afwijkend correspondentie postadres dat </w:t>
            </w:r>
          </w:p>
          <w:p w14:paraId="767029B8" w14:textId="77777777" w:rsidR="002A7BCB" w:rsidRPr="00512B78" w:rsidRDefault="002A7BCB" w:rsidP="006E7ED8">
            <w:pPr>
              <w:rPr>
                <w:szCs w:val="24"/>
              </w:rPr>
            </w:pPr>
            <w:r>
              <w:t>zich bevindt in WOONPLAATS</w:t>
            </w:r>
          </w:p>
        </w:tc>
        <w:tc>
          <w:tcPr>
            <w:tcW w:w="5560" w:type="dxa"/>
          </w:tcPr>
          <w:p w14:paraId="47FD76EC" w14:textId="77777777" w:rsidR="002A7BCB" w:rsidRDefault="002A7BCB" w:rsidP="006E7ED8">
            <w:pPr>
              <w:pStyle w:val="Lijstalinea"/>
              <w:numPr>
                <w:ilvl w:val="0"/>
                <w:numId w:val="28"/>
              </w:numPr>
              <w:spacing w:before="60"/>
              <w:ind w:left="308" w:hanging="180"/>
            </w:pPr>
            <w:r>
              <w:t>Relatiesoort vervallen; vervangen door subattribuut</w:t>
            </w:r>
            <w:r>
              <w:softHyphen/>
              <w:t>soort Woonplaatsnaam van groepattribuutsoort ‘Afwijkend correspondentie postadres’.</w:t>
            </w:r>
          </w:p>
        </w:tc>
      </w:tr>
      <w:tr w:rsidR="002A7BCB" w:rsidRPr="00AE1A91" w14:paraId="25A385F6" w14:textId="77777777" w:rsidTr="006E7ED8">
        <w:tc>
          <w:tcPr>
            <w:tcW w:w="3652" w:type="dxa"/>
          </w:tcPr>
          <w:p w14:paraId="544C75EF" w14:textId="77777777" w:rsidR="002A7BCB" w:rsidRPr="00512B78" w:rsidRDefault="002A7BCB" w:rsidP="006E7ED8">
            <w:pPr>
              <w:rPr>
                <w:szCs w:val="24"/>
              </w:rPr>
            </w:pPr>
            <w:r>
              <w:rPr>
                <w:szCs w:val="24"/>
              </w:rPr>
              <w:t>Land postadres</w:t>
            </w:r>
          </w:p>
        </w:tc>
        <w:tc>
          <w:tcPr>
            <w:tcW w:w="5560" w:type="dxa"/>
          </w:tcPr>
          <w:p w14:paraId="145540CC" w14:textId="77777777" w:rsidR="002A7BCB" w:rsidRDefault="002A7BCB" w:rsidP="006E7ED8">
            <w:pPr>
              <w:pStyle w:val="Lijstalinea"/>
              <w:numPr>
                <w:ilvl w:val="0"/>
                <w:numId w:val="28"/>
              </w:numPr>
              <w:spacing w:before="60"/>
              <w:ind w:left="308" w:hanging="180"/>
            </w:pPr>
            <w:r>
              <w:t>Subattribuut van groepattribuut ‘</w:t>
            </w:r>
            <w:r w:rsidRPr="00512B78">
              <w:t>Afwijkend buitenlands correspondentieadres</w:t>
            </w:r>
            <w:r>
              <w:t>’ toegevoegd.</w:t>
            </w:r>
          </w:p>
        </w:tc>
      </w:tr>
      <w:tr w:rsidR="002A7BCB" w:rsidRPr="00AE1A91" w14:paraId="05DB988C" w14:textId="77777777" w:rsidTr="006E7ED8">
        <w:tc>
          <w:tcPr>
            <w:tcW w:w="3652" w:type="dxa"/>
          </w:tcPr>
          <w:p w14:paraId="0D56FC85" w14:textId="77777777" w:rsidR="002A7BCB" w:rsidRPr="00512B78" w:rsidRDefault="002A7BCB" w:rsidP="006E7ED8">
            <w:pPr>
              <w:rPr>
                <w:szCs w:val="24"/>
              </w:rPr>
            </w:pPr>
            <w:r>
              <w:t>van BETROKKENE met afwijkend buitenlands correspondentieadres dat zich bevindt in LAND</w:t>
            </w:r>
          </w:p>
        </w:tc>
        <w:tc>
          <w:tcPr>
            <w:tcW w:w="5560" w:type="dxa"/>
          </w:tcPr>
          <w:p w14:paraId="5D223F19" w14:textId="77777777" w:rsidR="002A7BCB" w:rsidRDefault="002A7BCB" w:rsidP="006E7ED8">
            <w:pPr>
              <w:pStyle w:val="Lijstalinea"/>
              <w:numPr>
                <w:ilvl w:val="0"/>
                <w:numId w:val="28"/>
              </w:numPr>
              <w:spacing w:before="60"/>
              <w:ind w:left="308" w:hanging="180"/>
            </w:pPr>
            <w:r>
              <w:t>Relatiesoort vervallen; vervangen door subattribuut</w:t>
            </w:r>
            <w:r>
              <w:softHyphen/>
              <w:t>soort ‘Land postadres’ van groepattribuutsoort ‘Afwijkend buitenlands correspondentieadres’.</w:t>
            </w:r>
          </w:p>
        </w:tc>
      </w:tr>
      <w:tr w:rsidR="002A7BCB" w:rsidRPr="00AE1A91" w14:paraId="0BAAB4AB" w14:textId="77777777" w:rsidTr="006E7ED8">
        <w:tc>
          <w:tcPr>
            <w:tcW w:w="3652" w:type="dxa"/>
          </w:tcPr>
          <w:p w14:paraId="5477ED01" w14:textId="77777777" w:rsidR="002A7BCB" w:rsidRDefault="002A7BCB" w:rsidP="006E7ED8">
            <w:pPr>
              <w:rPr>
                <w:szCs w:val="24"/>
              </w:rPr>
            </w:pPr>
            <w:r>
              <w:rPr>
                <w:szCs w:val="24"/>
              </w:rPr>
              <w:t>betreft ZAAK</w:t>
            </w:r>
          </w:p>
        </w:tc>
        <w:tc>
          <w:tcPr>
            <w:tcW w:w="5560" w:type="dxa"/>
          </w:tcPr>
          <w:p w14:paraId="17CC1768" w14:textId="77777777" w:rsidR="002A7BCB" w:rsidRDefault="002A7BCB" w:rsidP="006E7ED8">
            <w:pPr>
              <w:pStyle w:val="Lijstalinea"/>
              <w:numPr>
                <w:ilvl w:val="0"/>
                <w:numId w:val="28"/>
              </w:numPr>
              <w:spacing w:before="60"/>
              <w:ind w:left="308" w:hanging="180"/>
            </w:pPr>
            <w:r>
              <w:t xml:space="preserve">Tezamen met de volgende relatiesoort vervangen door relatiesoort ‘ZAAK heeft BETROKKENE’. </w:t>
            </w:r>
          </w:p>
        </w:tc>
      </w:tr>
      <w:tr w:rsidR="002A7BCB" w:rsidRPr="00AE1A91" w14:paraId="2D849D4C" w14:textId="77777777" w:rsidTr="006E7ED8">
        <w:tc>
          <w:tcPr>
            <w:tcW w:w="3652" w:type="dxa"/>
          </w:tcPr>
          <w:p w14:paraId="2EE1CD54" w14:textId="77777777" w:rsidR="002A7BCB" w:rsidRDefault="002A7BCB" w:rsidP="006E7ED8">
            <w:pPr>
              <w:rPr>
                <w:szCs w:val="24"/>
              </w:rPr>
            </w:pPr>
            <w:r w:rsidRPr="009235D5">
              <w:rPr>
                <w:szCs w:val="24"/>
              </w:rPr>
              <w:t>wordt uitgeoefend door BETROKKENE</w:t>
            </w:r>
          </w:p>
        </w:tc>
        <w:tc>
          <w:tcPr>
            <w:tcW w:w="5560" w:type="dxa"/>
          </w:tcPr>
          <w:p w14:paraId="278ED4C0" w14:textId="77777777" w:rsidR="002A7BCB" w:rsidRDefault="002A7BCB" w:rsidP="006E7ED8">
            <w:pPr>
              <w:pStyle w:val="Lijstalinea"/>
              <w:numPr>
                <w:ilvl w:val="0"/>
                <w:numId w:val="28"/>
              </w:numPr>
              <w:spacing w:before="60"/>
              <w:ind w:left="308" w:hanging="180"/>
            </w:pPr>
            <w:r>
              <w:t>Tezamen met de voorgaande relatiesoort vervangen door relatiesoort ‘ZAAK heeft BETROKKENE’.</w:t>
            </w:r>
          </w:p>
        </w:tc>
      </w:tr>
    </w:tbl>
    <w:p w14:paraId="53933464" w14:textId="77777777" w:rsidR="002A7BCB" w:rsidRPr="005561F3" w:rsidRDefault="002A7BCB" w:rsidP="002A7BCB">
      <w:pPr>
        <w:rPr>
          <w:lang w:val="nl-NL"/>
        </w:rPr>
      </w:pPr>
    </w:p>
    <w:p w14:paraId="514DBA9E" w14:textId="77777777" w:rsidR="002A7BCB" w:rsidRPr="00692A11" w:rsidRDefault="002A7BCB" w:rsidP="002A7BCB">
      <w:pPr>
        <w:keepNext/>
        <w:spacing w:after="0"/>
      </w:pPr>
      <w:r>
        <w:rPr>
          <w:b/>
        </w:rPr>
        <w:t xml:space="preserve">SAMENGESTELD INFORMATIEOBJECT </w:t>
      </w:r>
    </w:p>
    <w:tbl>
      <w:tblPr>
        <w:tblStyle w:val="Tabelraster"/>
        <w:tblW w:w="0" w:type="auto"/>
        <w:tblLook w:val="04A0" w:firstRow="1" w:lastRow="0" w:firstColumn="1" w:lastColumn="0" w:noHBand="0" w:noVBand="1"/>
      </w:tblPr>
      <w:tblGrid>
        <w:gridCol w:w="3652"/>
        <w:gridCol w:w="5560"/>
      </w:tblGrid>
      <w:tr w:rsidR="002A7BCB" w14:paraId="2F5E57A8" w14:textId="77777777" w:rsidTr="006E7ED8">
        <w:tc>
          <w:tcPr>
            <w:tcW w:w="3652" w:type="dxa"/>
          </w:tcPr>
          <w:p w14:paraId="2DFD1485" w14:textId="77777777" w:rsidR="002A7BCB" w:rsidRPr="006B7EBC" w:rsidRDefault="002A7BCB" w:rsidP="006E7ED8">
            <w:pPr>
              <w:rPr>
                <w:b/>
              </w:rPr>
            </w:pPr>
            <w:r w:rsidRPr="006B7EBC">
              <w:rPr>
                <w:b/>
              </w:rPr>
              <w:t>Attribuut- of relatiesoort</w:t>
            </w:r>
          </w:p>
        </w:tc>
        <w:tc>
          <w:tcPr>
            <w:tcW w:w="5560" w:type="dxa"/>
          </w:tcPr>
          <w:p w14:paraId="6108F2FA" w14:textId="77777777" w:rsidR="002A7BCB" w:rsidRPr="006B7EBC" w:rsidRDefault="002A7BCB" w:rsidP="006E7ED8">
            <w:pPr>
              <w:rPr>
                <w:b/>
              </w:rPr>
            </w:pPr>
            <w:r w:rsidRPr="006B7EBC">
              <w:rPr>
                <w:b/>
              </w:rPr>
              <w:t>Wijziging</w:t>
            </w:r>
          </w:p>
        </w:tc>
      </w:tr>
      <w:tr w:rsidR="002A7BCB" w14:paraId="3CA1C579" w14:textId="77777777" w:rsidTr="006E7ED8">
        <w:tc>
          <w:tcPr>
            <w:tcW w:w="3652" w:type="dxa"/>
          </w:tcPr>
          <w:p w14:paraId="5155A504" w14:textId="77777777" w:rsidR="002A7BCB" w:rsidRPr="004B2391" w:rsidRDefault="002A7BCB" w:rsidP="006E7ED8">
            <w:r>
              <w:t>-</w:t>
            </w:r>
          </w:p>
        </w:tc>
        <w:tc>
          <w:tcPr>
            <w:tcW w:w="5560" w:type="dxa"/>
          </w:tcPr>
          <w:p w14:paraId="5DA87440" w14:textId="77777777" w:rsidR="002A7BCB" w:rsidRDefault="002A7BCB" w:rsidP="006E7ED8">
            <w:pPr>
              <w:pStyle w:val="Lijstalinea"/>
              <w:numPr>
                <w:ilvl w:val="0"/>
                <w:numId w:val="28"/>
              </w:numPr>
              <w:spacing w:before="60"/>
              <w:ind w:left="317" w:hanging="240"/>
            </w:pPr>
            <w:r>
              <w:t xml:space="preserve">Naam objecttype gewijzigd (was: SAMENGESTELD DOCUMENT). </w:t>
            </w:r>
          </w:p>
          <w:p w14:paraId="2280A760" w14:textId="77777777" w:rsidR="002A7BCB" w:rsidRPr="00A336EE" w:rsidRDefault="002A7BCB" w:rsidP="006E7ED8">
            <w:pPr>
              <w:pStyle w:val="Lijstalinea"/>
              <w:numPr>
                <w:ilvl w:val="0"/>
                <w:numId w:val="28"/>
              </w:numPr>
              <w:spacing w:before="60"/>
              <w:ind w:left="308" w:hanging="180"/>
            </w:pPr>
            <w:r>
              <w:t>Unieke aanduiding objecttype gewijzigd.</w:t>
            </w:r>
          </w:p>
        </w:tc>
      </w:tr>
    </w:tbl>
    <w:p w14:paraId="25218442" w14:textId="6A57F974" w:rsidR="002A7BCB" w:rsidRDefault="002A7BCB" w:rsidP="002A7BCB">
      <w:r>
        <w:t xml:space="preserve"> </w:t>
      </w:r>
    </w:p>
    <w:p w14:paraId="2F078E9E" w14:textId="69BDEE9A" w:rsidR="00DD3D36" w:rsidRPr="007B0D15" w:rsidRDefault="00DD3D36" w:rsidP="00DD3D36">
      <w:pPr>
        <w:keepNext/>
        <w:spacing w:after="0"/>
        <w:rPr>
          <w:b/>
        </w:rPr>
      </w:pPr>
      <w:r>
        <w:rPr>
          <w:b/>
        </w:rPr>
        <w:t>STATUS</w:t>
      </w:r>
    </w:p>
    <w:tbl>
      <w:tblPr>
        <w:tblStyle w:val="Tabelraster"/>
        <w:tblW w:w="0" w:type="auto"/>
        <w:tblLook w:val="04A0" w:firstRow="1" w:lastRow="0" w:firstColumn="1" w:lastColumn="0" w:noHBand="0" w:noVBand="1"/>
      </w:tblPr>
      <w:tblGrid>
        <w:gridCol w:w="3652"/>
        <w:gridCol w:w="5560"/>
      </w:tblGrid>
      <w:tr w:rsidR="00DD3D36" w14:paraId="67AC9540" w14:textId="77777777" w:rsidTr="00EE7A51">
        <w:tc>
          <w:tcPr>
            <w:tcW w:w="3652" w:type="dxa"/>
          </w:tcPr>
          <w:p w14:paraId="4FF71A2A" w14:textId="77777777" w:rsidR="00DD3D36" w:rsidRPr="006B7EBC" w:rsidRDefault="00DD3D36" w:rsidP="00EE7A51">
            <w:pPr>
              <w:keepNext/>
              <w:rPr>
                <w:b/>
              </w:rPr>
            </w:pPr>
            <w:r w:rsidRPr="006B7EBC">
              <w:rPr>
                <w:b/>
              </w:rPr>
              <w:t>Attribuut- of relatiesoort</w:t>
            </w:r>
          </w:p>
        </w:tc>
        <w:tc>
          <w:tcPr>
            <w:tcW w:w="5560" w:type="dxa"/>
          </w:tcPr>
          <w:p w14:paraId="55B3A422" w14:textId="77777777" w:rsidR="00DD3D36" w:rsidRPr="006B7EBC" w:rsidRDefault="00DD3D36" w:rsidP="00EE7A51">
            <w:pPr>
              <w:keepNext/>
              <w:rPr>
                <w:b/>
              </w:rPr>
            </w:pPr>
            <w:r w:rsidRPr="006B7EBC">
              <w:rPr>
                <w:b/>
              </w:rPr>
              <w:t>Wijziging</w:t>
            </w:r>
          </w:p>
        </w:tc>
      </w:tr>
      <w:tr w:rsidR="00DD3D36" w:rsidRPr="00DD3D36" w14:paraId="5914ACDE" w14:textId="77777777" w:rsidTr="00EE7A51">
        <w:tc>
          <w:tcPr>
            <w:tcW w:w="3652" w:type="dxa"/>
          </w:tcPr>
          <w:p w14:paraId="62E69D7A" w14:textId="591159DF" w:rsidR="00DD3D36" w:rsidRPr="004B2391" w:rsidRDefault="00DD3D36" w:rsidP="00EE7A51">
            <w:r>
              <w:t>ZAAK heeft STATUS</w:t>
            </w:r>
          </w:p>
        </w:tc>
        <w:tc>
          <w:tcPr>
            <w:tcW w:w="5560" w:type="dxa"/>
          </w:tcPr>
          <w:p w14:paraId="22B01B51" w14:textId="41A7C1FA" w:rsidR="00DD3D36" w:rsidRPr="00A336EE" w:rsidRDefault="00DD3D36" w:rsidP="00EE7A51">
            <w:pPr>
              <w:pStyle w:val="Lijstalinea"/>
              <w:numPr>
                <w:ilvl w:val="0"/>
                <w:numId w:val="28"/>
              </w:numPr>
              <w:spacing w:before="60"/>
              <w:ind w:left="308" w:hanging="180"/>
            </w:pPr>
            <w:r>
              <w:t>Relatiesoort van richting veranderd: STATUS van ZAAK.</w:t>
            </w:r>
          </w:p>
        </w:tc>
      </w:tr>
    </w:tbl>
    <w:p w14:paraId="4C09CCED" w14:textId="77777777" w:rsidR="00DD3D36" w:rsidRPr="00DD3D36" w:rsidRDefault="00DD3D36" w:rsidP="002A7BCB">
      <w:pPr>
        <w:rPr>
          <w:lang w:val="nl-NL"/>
        </w:rPr>
      </w:pPr>
    </w:p>
    <w:p w14:paraId="11DB8E87" w14:textId="77777777" w:rsidR="002A7BCB" w:rsidRPr="007B0D15" w:rsidRDefault="002A7BCB" w:rsidP="002A7BCB">
      <w:pPr>
        <w:keepNext/>
        <w:spacing w:after="0"/>
        <w:rPr>
          <w:b/>
        </w:rPr>
      </w:pPr>
      <w:r>
        <w:rPr>
          <w:b/>
        </w:rPr>
        <w:t>STATUSTYPE</w:t>
      </w:r>
    </w:p>
    <w:tbl>
      <w:tblPr>
        <w:tblStyle w:val="Tabelraster"/>
        <w:tblW w:w="0" w:type="auto"/>
        <w:tblLook w:val="04A0" w:firstRow="1" w:lastRow="0" w:firstColumn="1" w:lastColumn="0" w:noHBand="0" w:noVBand="1"/>
      </w:tblPr>
      <w:tblGrid>
        <w:gridCol w:w="3652"/>
        <w:gridCol w:w="5560"/>
      </w:tblGrid>
      <w:tr w:rsidR="002A7BCB" w14:paraId="1C3E6D2F" w14:textId="77777777" w:rsidTr="006E7ED8">
        <w:tc>
          <w:tcPr>
            <w:tcW w:w="3652" w:type="dxa"/>
          </w:tcPr>
          <w:p w14:paraId="2EF78D83" w14:textId="77777777" w:rsidR="002A7BCB" w:rsidRPr="006B7EBC" w:rsidRDefault="002A7BCB" w:rsidP="006E7ED8">
            <w:pPr>
              <w:keepNext/>
              <w:rPr>
                <w:b/>
              </w:rPr>
            </w:pPr>
            <w:r w:rsidRPr="006B7EBC">
              <w:rPr>
                <w:b/>
              </w:rPr>
              <w:t>Attribuut- of relatiesoort</w:t>
            </w:r>
          </w:p>
        </w:tc>
        <w:tc>
          <w:tcPr>
            <w:tcW w:w="5560" w:type="dxa"/>
          </w:tcPr>
          <w:p w14:paraId="69FCA478" w14:textId="77777777" w:rsidR="002A7BCB" w:rsidRPr="006B7EBC" w:rsidRDefault="002A7BCB" w:rsidP="006E7ED8">
            <w:pPr>
              <w:keepNext/>
              <w:rPr>
                <w:b/>
              </w:rPr>
            </w:pPr>
            <w:r w:rsidRPr="006B7EBC">
              <w:rPr>
                <w:b/>
              </w:rPr>
              <w:t>Wijziging</w:t>
            </w:r>
          </w:p>
        </w:tc>
      </w:tr>
      <w:tr w:rsidR="002A7BCB" w14:paraId="647E1BEB" w14:textId="77777777" w:rsidTr="006E7ED8">
        <w:tc>
          <w:tcPr>
            <w:tcW w:w="3652" w:type="dxa"/>
          </w:tcPr>
          <w:p w14:paraId="21EF5288" w14:textId="77777777" w:rsidR="002A7BCB" w:rsidRPr="004B2391" w:rsidRDefault="002A7BCB" w:rsidP="006E7ED8">
            <w:r>
              <w:t>-</w:t>
            </w:r>
          </w:p>
        </w:tc>
        <w:tc>
          <w:tcPr>
            <w:tcW w:w="5560" w:type="dxa"/>
          </w:tcPr>
          <w:p w14:paraId="753DF68E" w14:textId="77777777" w:rsidR="002A7BCB" w:rsidRDefault="002A7BCB" w:rsidP="006E7ED8">
            <w:pPr>
              <w:pStyle w:val="Lijstalinea"/>
              <w:numPr>
                <w:ilvl w:val="0"/>
                <w:numId w:val="28"/>
              </w:numPr>
              <w:spacing w:before="60"/>
              <w:ind w:left="308" w:hanging="180"/>
            </w:pPr>
            <w:r>
              <w:t>O</w:t>
            </w:r>
            <w:r w:rsidRPr="002B6DF3">
              <w:t xml:space="preserve">bjecttype </w:t>
            </w:r>
            <w:r>
              <w:t>ontleend aan</w:t>
            </w:r>
            <w:r w:rsidRPr="002B6DF3">
              <w:t xml:space="preserve"> </w:t>
            </w:r>
            <w:r>
              <w:t>Im</w:t>
            </w:r>
            <w:r w:rsidRPr="002B6DF3">
              <w:t>ZTC</w:t>
            </w:r>
            <w:r>
              <w:t xml:space="preserve"> 2.1.</w:t>
            </w:r>
          </w:p>
          <w:p w14:paraId="6528ACE8" w14:textId="77777777" w:rsidR="002A7BCB" w:rsidRPr="00A336EE" w:rsidRDefault="002A7BCB" w:rsidP="006E7ED8">
            <w:pPr>
              <w:pStyle w:val="Lijstalinea"/>
              <w:numPr>
                <w:ilvl w:val="0"/>
                <w:numId w:val="28"/>
              </w:numPr>
              <w:spacing w:before="60"/>
              <w:ind w:left="308" w:hanging="180"/>
            </w:pPr>
            <w:r>
              <w:t>Unieke aanduiding gewijzigd.</w:t>
            </w:r>
          </w:p>
        </w:tc>
      </w:tr>
      <w:tr w:rsidR="002A7BCB" w:rsidRPr="00AE1A91" w14:paraId="423E4BDD" w14:textId="77777777" w:rsidTr="006E7ED8">
        <w:tc>
          <w:tcPr>
            <w:tcW w:w="3652" w:type="dxa"/>
          </w:tcPr>
          <w:p w14:paraId="5501E5D4" w14:textId="77777777" w:rsidR="002A7BCB" w:rsidRDefault="002A7BCB" w:rsidP="006E7ED8">
            <w:r>
              <w:t>Doorlooptijd status</w:t>
            </w:r>
          </w:p>
        </w:tc>
        <w:tc>
          <w:tcPr>
            <w:tcW w:w="5560" w:type="dxa"/>
          </w:tcPr>
          <w:p w14:paraId="44DADF97" w14:textId="77777777" w:rsidR="002A7BCB" w:rsidRDefault="002A7BCB" w:rsidP="006E7ED8">
            <w:pPr>
              <w:pStyle w:val="Lijstalinea"/>
              <w:numPr>
                <w:ilvl w:val="0"/>
                <w:numId w:val="28"/>
              </w:numPr>
              <w:spacing w:before="60"/>
              <w:ind w:left="317" w:hanging="240"/>
            </w:pPr>
            <w:r>
              <w:t>Aangepast naar groepattribuutsoort.</w:t>
            </w:r>
          </w:p>
          <w:p w14:paraId="1BC07B13" w14:textId="77777777" w:rsidR="002A7BCB" w:rsidRDefault="002A7BCB" w:rsidP="006E7ED8">
            <w:pPr>
              <w:pStyle w:val="Lijstalinea"/>
              <w:numPr>
                <w:ilvl w:val="0"/>
                <w:numId w:val="28"/>
              </w:numPr>
              <w:spacing w:before="60"/>
              <w:ind w:left="308" w:hanging="180"/>
            </w:pPr>
            <w:r>
              <w:t xml:space="preserve"> ‘Subattribuutsoorten’ Periodeduur en Periode-eenheid toegevoegd.</w:t>
            </w:r>
          </w:p>
        </w:tc>
      </w:tr>
    </w:tbl>
    <w:p w14:paraId="6AF12D75" w14:textId="77777777" w:rsidR="002A7BCB" w:rsidRPr="005561F3" w:rsidRDefault="002A7BCB" w:rsidP="002A7BCB">
      <w:pPr>
        <w:rPr>
          <w:lang w:val="nl-NL"/>
        </w:rPr>
      </w:pPr>
      <w:r w:rsidRPr="005561F3">
        <w:rPr>
          <w:lang w:val="nl-NL"/>
        </w:rPr>
        <w:t xml:space="preserve"> </w:t>
      </w:r>
    </w:p>
    <w:p w14:paraId="4169C8FB" w14:textId="77777777" w:rsidR="002A7BCB" w:rsidRPr="007B0D15" w:rsidRDefault="002A7BCB" w:rsidP="002A7BCB">
      <w:pPr>
        <w:keepNext/>
        <w:spacing w:after="0"/>
        <w:rPr>
          <w:b/>
        </w:rPr>
      </w:pPr>
      <w:r>
        <w:rPr>
          <w:b/>
        </w:rPr>
        <w:t>VERZENDING</w:t>
      </w:r>
    </w:p>
    <w:tbl>
      <w:tblPr>
        <w:tblStyle w:val="Tabelraster"/>
        <w:tblW w:w="0" w:type="auto"/>
        <w:tblLook w:val="04A0" w:firstRow="1" w:lastRow="0" w:firstColumn="1" w:lastColumn="0" w:noHBand="0" w:noVBand="1"/>
      </w:tblPr>
      <w:tblGrid>
        <w:gridCol w:w="3652"/>
        <w:gridCol w:w="5560"/>
      </w:tblGrid>
      <w:tr w:rsidR="002A7BCB" w14:paraId="07AA131E" w14:textId="77777777" w:rsidTr="006E7ED8">
        <w:tc>
          <w:tcPr>
            <w:tcW w:w="3652" w:type="dxa"/>
          </w:tcPr>
          <w:p w14:paraId="1250192E" w14:textId="77777777" w:rsidR="002A7BCB" w:rsidRPr="006B7EBC" w:rsidRDefault="002A7BCB" w:rsidP="006E7ED8">
            <w:pPr>
              <w:rPr>
                <w:b/>
              </w:rPr>
            </w:pPr>
            <w:r w:rsidRPr="006B7EBC">
              <w:rPr>
                <w:b/>
              </w:rPr>
              <w:t>Attribuut- of relatiesoort</w:t>
            </w:r>
          </w:p>
        </w:tc>
        <w:tc>
          <w:tcPr>
            <w:tcW w:w="5560" w:type="dxa"/>
          </w:tcPr>
          <w:p w14:paraId="25E2C4F1" w14:textId="77777777" w:rsidR="002A7BCB" w:rsidRPr="006B7EBC" w:rsidRDefault="002A7BCB" w:rsidP="006E7ED8">
            <w:pPr>
              <w:rPr>
                <w:b/>
              </w:rPr>
            </w:pPr>
            <w:r w:rsidRPr="006B7EBC">
              <w:rPr>
                <w:b/>
              </w:rPr>
              <w:t>Wijziging</w:t>
            </w:r>
          </w:p>
        </w:tc>
      </w:tr>
      <w:tr w:rsidR="002A7BCB" w:rsidRPr="00AE1A91" w14:paraId="353CB2DC" w14:textId="77777777" w:rsidTr="006E7ED8">
        <w:tc>
          <w:tcPr>
            <w:tcW w:w="3652" w:type="dxa"/>
          </w:tcPr>
          <w:p w14:paraId="22AC16E7" w14:textId="77777777" w:rsidR="002A7BCB" w:rsidRPr="004B2391" w:rsidRDefault="002A7BCB" w:rsidP="006E7ED8">
            <w:r>
              <w:lastRenderedPageBreak/>
              <w:t>-</w:t>
            </w:r>
          </w:p>
        </w:tc>
        <w:tc>
          <w:tcPr>
            <w:tcW w:w="5560" w:type="dxa"/>
          </w:tcPr>
          <w:p w14:paraId="3EF76DD1" w14:textId="77777777" w:rsidR="002A7BCB" w:rsidRPr="00A336EE" w:rsidRDefault="002A7BCB" w:rsidP="006E7ED8">
            <w:pPr>
              <w:pStyle w:val="Lijstalinea"/>
              <w:numPr>
                <w:ilvl w:val="0"/>
                <w:numId w:val="28"/>
              </w:numPr>
              <w:spacing w:before="60"/>
              <w:ind w:left="308" w:hanging="180"/>
            </w:pPr>
            <w:r>
              <w:t xml:space="preserve">Relatieklasse toegevoegd (op relatiesoort ‘INFORMATIEOBJECT </w:t>
            </w:r>
            <w:r w:rsidRPr="005A4067">
              <w:t>is ontvangen van of verzonden aan</w:t>
            </w:r>
            <w:r>
              <w:t xml:space="preserve"> BETROKKENE’), met attribuut- en relatiesoorten</w:t>
            </w:r>
            <w:r w:rsidRPr="009C4584">
              <w:t>.</w:t>
            </w:r>
          </w:p>
        </w:tc>
      </w:tr>
    </w:tbl>
    <w:p w14:paraId="74A663C8" w14:textId="77777777" w:rsidR="002A7BCB" w:rsidRPr="005561F3" w:rsidRDefault="002A7BCB" w:rsidP="002A7BCB">
      <w:pPr>
        <w:rPr>
          <w:lang w:val="nl-NL"/>
        </w:rPr>
      </w:pPr>
      <w:r w:rsidRPr="005561F3">
        <w:rPr>
          <w:lang w:val="nl-NL"/>
        </w:rPr>
        <w:t xml:space="preserve"> </w:t>
      </w:r>
    </w:p>
    <w:p w14:paraId="2E4EE2E6" w14:textId="77777777" w:rsidR="002A7BCB" w:rsidRPr="007B0D15" w:rsidRDefault="002A7BCB" w:rsidP="002A7BCB">
      <w:pPr>
        <w:keepNext/>
        <w:spacing w:after="0"/>
        <w:rPr>
          <w:b/>
        </w:rPr>
      </w:pPr>
      <w:r>
        <w:rPr>
          <w:b/>
        </w:rPr>
        <w:t>ZAAK</w:t>
      </w:r>
    </w:p>
    <w:tbl>
      <w:tblPr>
        <w:tblStyle w:val="Tabelraster"/>
        <w:tblW w:w="0" w:type="auto"/>
        <w:tblLook w:val="04A0" w:firstRow="1" w:lastRow="0" w:firstColumn="1" w:lastColumn="0" w:noHBand="0" w:noVBand="1"/>
      </w:tblPr>
      <w:tblGrid>
        <w:gridCol w:w="3652"/>
        <w:gridCol w:w="5560"/>
      </w:tblGrid>
      <w:tr w:rsidR="002A7BCB" w14:paraId="0D6A6B9A" w14:textId="77777777" w:rsidTr="006E7ED8">
        <w:tc>
          <w:tcPr>
            <w:tcW w:w="3652" w:type="dxa"/>
          </w:tcPr>
          <w:p w14:paraId="2363531E" w14:textId="77777777" w:rsidR="002A7BCB" w:rsidRPr="006B7EBC" w:rsidRDefault="002A7BCB" w:rsidP="006E7ED8">
            <w:pPr>
              <w:rPr>
                <w:b/>
              </w:rPr>
            </w:pPr>
            <w:r w:rsidRPr="006B7EBC">
              <w:rPr>
                <w:b/>
              </w:rPr>
              <w:t>Attribuut- of relatiesoort</w:t>
            </w:r>
          </w:p>
        </w:tc>
        <w:tc>
          <w:tcPr>
            <w:tcW w:w="5560" w:type="dxa"/>
          </w:tcPr>
          <w:p w14:paraId="34787D44" w14:textId="77777777" w:rsidR="002A7BCB" w:rsidRPr="006B7EBC" w:rsidRDefault="002A7BCB" w:rsidP="006E7ED8">
            <w:pPr>
              <w:rPr>
                <w:b/>
              </w:rPr>
            </w:pPr>
            <w:r w:rsidRPr="006B7EBC">
              <w:rPr>
                <w:b/>
              </w:rPr>
              <w:t>Wijziging</w:t>
            </w:r>
          </w:p>
        </w:tc>
      </w:tr>
      <w:tr w:rsidR="002A7BCB" w14:paraId="257DDFD3" w14:textId="77777777" w:rsidTr="006E7ED8">
        <w:tc>
          <w:tcPr>
            <w:tcW w:w="3652" w:type="dxa"/>
          </w:tcPr>
          <w:p w14:paraId="46AEBAE0" w14:textId="77777777" w:rsidR="002A7BCB" w:rsidRPr="004B2391" w:rsidRDefault="002A7BCB" w:rsidP="006E7ED8">
            <w:r>
              <w:t>-</w:t>
            </w:r>
          </w:p>
        </w:tc>
        <w:tc>
          <w:tcPr>
            <w:tcW w:w="5560" w:type="dxa"/>
          </w:tcPr>
          <w:p w14:paraId="38440B9A" w14:textId="77777777" w:rsidR="002A7BCB" w:rsidRPr="00A336EE" w:rsidRDefault="002A7BCB" w:rsidP="006E7ED8">
            <w:pPr>
              <w:pStyle w:val="Lijstalinea"/>
              <w:numPr>
                <w:ilvl w:val="0"/>
                <w:numId w:val="28"/>
              </w:numPr>
              <w:spacing w:before="60"/>
              <w:ind w:left="308" w:hanging="180"/>
            </w:pPr>
            <w:r>
              <w:rPr>
                <w:szCs w:val="24"/>
              </w:rPr>
              <w:t>Unieke aanduiding objecttype gewijzigd.</w:t>
            </w:r>
          </w:p>
        </w:tc>
      </w:tr>
      <w:tr w:rsidR="002A7BCB" w14:paraId="19569046" w14:textId="77777777" w:rsidTr="006E7ED8">
        <w:tc>
          <w:tcPr>
            <w:tcW w:w="3652" w:type="dxa"/>
          </w:tcPr>
          <w:p w14:paraId="69006310" w14:textId="77777777" w:rsidR="002A7BCB" w:rsidRDefault="002A7BCB" w:rsidP="006E7ED8">
            <w:pPr>
              <w:rPr>
                <w:szCs w:val="24"/>
              </w:rPr>
            </w:pPr>
            <w:r>
              <w:rPr>
                <w:szCs w:val="24"/>
              </w:rPr>
              <w:t>Zaakidentificatie</w:t>
            </w:r>
          </w:p>
        </w:tc>
        <w:tc>
          <w:tcPr>
            <w:tcW w:w="5560" w:type="dxa"/>
          </w:tcPr>
          <w:p w14:paraId="4EE54C9B" w14:textId="77777777" w:rsidR="002A7BCB" w:rsidRPr="00F739F4" w:rsidRDefault="002A7BCB" w:rsidP="006E7ED8">
            <w:pPr>
              <w:pStyle w:val="Lijstalinea"/>
              <w:numPr>
                <w:ilvl w:val="0"/>
                <w:numId w:val="28"/>
              </w:numPr>
              <w:spacing w:before="60"/>
              <w:ind w:left="308" w:hanging="180"/>
              <w:rPr>
                <w:szCs w:val="24"/>
              </w:rPr>
            </w:pPr>
            <w:r w:rsidRPr="00F739F4">
              <w:rPr>
                <w:szCs w:val="24"/>
              </w:rPr>
              <w:t xml:space="preserve">Definitie </w:t>
            </w:r>
            <w:r>
              <w:rPr>
                <w:szCs w:val="24"/>
              </w:rPr>
              <w:t>gewijzigd.</w:t>
            </w:r>
          </w:p>
          <w:p w14:paraId="4DB8B072" w14:textId="77777777" w:rsidR="002A7BCB" w:rsidRPr="00F739F4" w:rsidRDefault="002A7BCB" w:rsidP="006E7ED8">
            <w:pPr>
              <w:pStyle w:val="Lijstalinea"/>
              <w:numPr>
                <w:ilvl w:val="0"/>
                <w:numId w:val="28"/>
              </w:numPr>
              <w:spacing w:before="60"/>
              <w:ind w:left="308" w:hanging="180"/>
              <w:rPr>
                <w:rFonts w:ascii="Segoe UI" w:hAnsi="Segoe UI" w:cs="Segoe UI"/>
                <w:sz w:val="18"/>
                <w:szCs w:val="24"/>
              </w:rPr>
            </w:pPr>
            <w:r w:rsidRPr="00F739F4">
              <w:rPr>
                <w:szCs w:val="24"/>
              </w:rPr>
              <w:t>Waardenverzameling</w:t>
            </w:r>
            <w:r>
              <w:rPr>
                <w:szCs w:val="24"/>
              </w:rPr>
              <w:t xml:space="preserve"> gewijzigd.</w:t>
            </w:r>
          </w:p>
          <w:p w14:paraId="4155F2F6" w14:textId="77777777" w:rsidR="002A7BCB" w:rsidRPr="00805AAE" w:rsidRDefault="002A7BCB" w:rsidP="006E7ED8">
            <w:pPr>
              <w:pStyle w:val="Lijstalinea"/>
              <w:numPr>
                <w:ilvl w:val="0"/>
                <w:numId w:val="28"/>
              </w:numPr>
              <w:spacing w:before="60"/>
              <w:ind w:left="308" w:hanging="180"/>
              <w:rPr>
                <w:rFonts w:ascii="Segoe UI" w:hAnsi="Segoe UI" w:cs="Segoe UI"/>
                <w:sz w:val="18"/>
                <w:szCs w:val="24"/>
              </w:rPr>
            </w:pPr>
            <w:r w:rsidRPr="00F739F4">
              <w:rPr>
                <w:szCs w:val="24"/>
              </w:rPr>
              <w:t xml:space="preserve">Regels </w:t>
            </w:r>
            <w:r>
              <w:rPr>
                <w:szCs w:val="24"/>
              </w:rPr>
              <w:t xml:space="preserve">gewijzigd. </w:t>
            </w:r>
          </w:p>
        </w:tc>
      </w:tr>
      <w:tr w:rsidR="002A7BCB" w:rsidRPr="00AE1A91" w14:paraId="741FFBCF" w14:textId="77777777" w:rsidTr="006E7ED8">
        <w:tc>
          <w:tcPr>
            <w:tcW w:w="3652" w:type="dxa"/>
          </w:tcPr>
          <w:p w14:paraId="28E99D28" w14:textId="77777777" w:rsidR="002A7BCB" w:rsidRDefault="002A7BCB" w:rsidP="006E7ED8">
            <w:r>
              <w:t>Bronorganisatie</w:t>
            </w:r>
          </w:p>
        </w:tc>
        <w:tc>
          <w:tcPr>
            <w:tcW w:w="5560" w:type="dxa"/>
          </w:tcPr>
          <w:p w14:paraId="253EC533" w14:textId="77777777" w:rsidR="002A7BCB" w:rsidRDefault="002A7BCB" w:rsidP="006E7ED8">
            <w:pPr>
              <w:numPr>
                <w:ilvl w:val="0"/>
                <w:numId w:val="28"/>
              </w:numPr>
              <w:autoSpaceDE w:val="0"/>
              <w:autoSpaceDN w:val="0"/>
              <w:adjustRightInd w:val="0"/>
              <w:spacing w:after="1"/>
              <w:ind w:left="308" w:hanging="180"/>
            </w:pPr>
            <w:r>
              <w:t>Attribuutsoort toegevoegd (onderdeel unieke aanduiding).</w:t>
            </w:r>
          </w:p>
        </w:tc>
      </w:tr>
      <w:tr w:rsidR="002A7BCB" w14:paraId="5C7E1362" w14:textId="77777777" w:rsidTr="006E7ED8">
        <w:tc>
          <w:tcPr>
            <w:tcW w:w="3652" w:type="dxa"/>
          </w:tcPr>
          <w:p w14:paraId="0A0C1C94" w14:textId="77777777" w:rsidR="002A7BCB" w:rsidRDefault="002A7BCB" w:rsidP="006E7ED8">
            <w:r>
              <w:t>Verantwoordelijke organisatie</w:t>
            </w:r>
          </w:p>
        </w:tc>
        <w:tc>
          <w:tcPr>
            <w:tcW w:w="5560" w:type="dxa"/>
          </w:tcPr>
          <w:p w14:paraId="0DB10E4B" w14:textId="77777777" w:rsidR="002A7BCB" w:rsidRDefault="002A7BCB" w:rsidP="006E7ED8">
            <w:pPr>
              <w:numPr>
                <w:ilvl w:val="0"/>
                <w:numId w:val="28"/>
              </w:numPr>
              <w:autoSpaceDE w:val="0"/>
              <w:autoSpaceDN w:val="0"/>
              <w:adjustRightInd w:val="0"/>
              <w:spacing w:after="1"/>
              <w:ind w:left="308" w:hanging="180"/>
            </w:pPr>
            <w:r>
              <w:t>Attribuutsoort toegevoegd.</w:t>
            </w:r>
          </w:p>
        </w:tc>
      </w:tr>
      <w:tr w:rsidR="002A7BCB" w14:paraId="7DBFD7A1" w14:textId="77777777" w:rsidTr="006E7ED8">
        <w:tc>
          <w:tcPr>
            <w:tcW w:w="3652" w:type="dxa"/>
          </w:tcPr>
          <w:p w14:paraId="6BBA8305" w14:textId="77777777" w:rsidR="002A7BCB" w:rsidRDefault="002A7BCB" w:rsidP="006E7ED8">
            <w:pPr>
              <w:rPr>
                <w:szCs w:val="24"/>
              </w:rPr>
            </w:pPr>
            <w:r w:rsidRPr="00EE284A">
              <w:rPr>
                <w:szCs w:val="24"/>
              </w:rPr>
              <w:t>Zaakniveau</w:t>
            </w:r>
          </w:p>
        </w:tc>
        <w:tc>
          <w:tcPr>
            <w:tcW w:w="5560" w:type="dxa"/>
          </w:tcPr>
          <w:p w14:paraId="6D4150A6" w14:textId="77777777" w:rsidR="002A7BCB" w:rsidRDefault="002A7BCB" w:rsidP="006E7ED8">
            <w:pPr>
              <w:numPr>
                <w:ilvl w:val="0"/>
                <w:numId w:val="28"/>
              </w:numPr>
              <w:autoSpaceDE w:val="0"/>
              <w:autoSpaceDN w:val="0"/>
              <w:adjustRightInd w:val="0"/>
              <w:spacing w:after="1"/>
              <w:ind w:left="308" w:hanging="180"/>
              <w:rPr>
                <w:szCs w:val="24"/>
              </w:rPr>
            </w:pPr>
            <w:r>
              <w:rPr>
                <w:szCs w:val="24"/>
              </w:rPr>
              <w:t>A</w:t>
            </w:r>
            <w:r w:rsidRPr="00EE284A">
              <w:rPr>
                <w:szCs w:val="24"/>
              </w:rPr>
              <w:t>ttribuutsoort vervallen</w:t>
            </w:r>
            <w:r>
              <w:rPr>
                <w:szCs w:val="24"/>
              </w:rPr>
              <w:t>.</w:t>
            </w:r>
          </w:p>
        </w:tc>
      </w:tr>
      <w:tr w:rsidR="002A7BCB" w14:paraId="3949C495" w14:textId="77777777" w:rsidTr="006E7ED8">
        <w:tc>
          <w:tcPr>
            <w:tcW w:w="3652" w:type="dxa"/>
          </w:tcPr>
          <w:p w14:paraId="43C027E9" w14:textId="77777777" w:rsidR="002A7BCB" w:rsidRDefault="002A7BCB" w:rsidP="006E7ED8">
            <w:pPr>
              <w:rPr>
                <w:szCs w:val="24"/>
              </w:rPr>
            </w:pPr>
            <w:r w:rsidRPr="00EE284A">
              <w:rPr>
                <w:szCs w:val="24"/>
              </w:rPr>
              <w:t>Deelzakenindicatie</w:t>
            </w:r>
          </w:p>
        </w:tc>
        <w:tc>
          <w:tcPr>
            <w:tcW w:w="5560" w:type="dxa"/>
          </w:tcPr>
          <w:p w14:paraId="3DC7E931" w14:textId="77777777" w:rsidR="002A7BCB" w:rsidRDefault="002A7BCB" w:rsidP="006E7ED8">
            <w:pPr>
              <w:numPr>
                <w:ilvl w:val="0"/>
                <w:numId w:val="28"/>
              </w:numPr>
              <w:autoSpaceDE w:val="0"/>
              <w:autoSpaceDN w:val="0"/>
              <w:adjustRightInd w:val="0"/>
              <w:spacing w:after="1"/>
              <w:ind w:left="308" w:hanging="180"/>
              <w:rPr>
                <w:szCs w:val="24"/>
              </w:rPr>
            </w:pPr>
            <w:r>
              <w:rPr>
                <w:szCs w:val="24"/>
              </w:rPr>
              <w:t>A</w:t>
            </w:r>
            <w:r w:rsidRPr="00EE284A">
              <w:rPr>
                <w:szCs w:val="24"/>
              </w:rPr>
              <w:t>ttribuutsoort vervallen</w:t>
            </w:r>
            <w:r>
              <w:rPr>
                <w:szCs w:val="24"/>
              </w:rPr>
              <w:t>.</w:t>
            </w:r>
          </w:p>
        </w:tc>
      </w:tr>
      <w:tr w:rsidR="002A7BCB" w14:paraId="22A30BF0" w14:textId="77777777" w:rsidTr="006E7ED8">
        <w:tc>
          <w:tcPr>
            <w:tcW w:w="3652" w:type="dxa"/>
          </w:tcPr>
          <w:p w14:paraId="5E07626A" w14:textId="77777777" w:rsidR="002A7BCB" w:rsidRPr="00EE284A" w:rsidRDefault="002A7BCB" w:rsidP="006E7ED8">
            <w:pPr>
              <w:rPr>
                <w:szCs w:val="24"/>
              </w:rPr>
            </w:pPr>
            <w:r>
              <w:rPr>
                <w:szCs w:val="24"/>
              </w:rPr>
              <w:t>Product of dienst</w:t>
            </w:r>
          </w:p>
        </w:tc>
        <w:tc>
          <w:tcPr>
            <w:tcW w:w="5560" w:type="dxa"/>
          </w:tcPr>
          <w:p w14:paraId="5C5777FD" w14:textId="77777777" w:rsidR="002A7BCB" w:rsidRDefault="002A7BCB" w:rsidP="006E7ED8">
            <w:pPr>
              <w:numPr>
                <w:ilvl w:val="0"/>
                <w:numId w:val="28"/>
              </w:numPr>
              <w:autoSpaceDE w:val="0"/>
              <w:autoSpaceDN w:val="0"/>
              <w:adjustRightInd w:val="0"/>
              <w:spacing w:after="1"/>
              <w:ind w:left="308" w:hanging="180"/>
              <w:rPr>
                <w:szCs w:val="24"/>
              </w:rPr>
            </w:pPr>
            <w:r>
              <w:t>Attribuutsoort toegevoegd.</w:t>
            </w:r>
          </w:p>
        </w:tc>
      </w:tr>
      <w:tr w:rsidR="00EC4B86" w14:paraId="5BA3DD3B" w14:textId="77777777" w:rsidTr="006E7ED8">
        <w:tc>
          <w:tcPr>
            <w:tcW w:w="3652" w:type="dxa"/>
          </w:tcPr>
          <w:p w14:paraId="15B13F5F" w14:textId="183A728F" w:rsidR="00EC4B86" w:rsidRDefault="00EC4B86" w:rsidP="006E7ED8">
            <w:pPr>
              <w:rPr>
                <w:szCs w:val="24"/>
              </w:rPr>
            </w:pPr>
            <w:r>
              <w:rPr>
                <w:szCs w:val="24"/>
              </w:rPr>
              <w:t>Communicatiekanaal</w:t>
            </w:r>
          </w:p>
        </w:tc>
        <w:tc>
          <w:tcPr>
            <w:tcW w:w="5560" w:type="dxa"/>
          </w:tcPr>
          <w:p w14:paraId="4A329573" w14:textId="77777777" w:rsidR="00EC4B86" w:rsidRDefault="00EC4B86" w:rsidP="006E7ED8">
            <w:pPr>
              <w:numPr>
                <w:ilvl w:val="0"/>
                <w:numId w:val="28"/>
              </w:numPr>
              <w:autoSpaceDE w:val="0"/>
              <w:autoSpaceDN w:val="0"/>
              <w:adjustRightInd w:val="0"/>
              <w:spacing w:after="1"/>
              <w:ind w:left="308" w:hanging="180"/>
            </w:pPr>
            <w:r>
              <w:t>Attribuutsoort toegevoegd.</w:t>
            </w:r>
          </w:p>
          <w:p w14:paraId="4BD8EA5D" w14:textId="222AC75C" w:rsidR="00EC4B86" w:rsidRDefault="00EC4B86" w:rsidP="006E7ED8">
            <w:pPr>
              <w:numPr>
                <w:ilvl w:val="0"/>
                <w:numId w:val="28"/>
              </w:numPr>
              <w:autoSpaceDE w:val="0"/>
              <w:autoSpaceDN w:val="0"/>
              <w:adjustRightInd w:val="0"/>
              <w:spacing w:after="1"/>
              <w:ind w:left="308" w:hanging="180"/>
            </w:pPr>
            <w:r>
              <w:t>Referentielijst COMMUNICATIEKANAAL toegevoegd.</w:t>
            </w:r>
          </w:p>
        </w:tc>
      </w:tr>
      <w:tr w:rsidR="002A7BCB" w14:paraId="1719590A" w14:textId="77777777" w:rsidTr="006E7ED8">
        <w:tc>
          <w:tcPr>
            <w:tcW w:w="3652" w:type="dxa"/>
          </w:tcPr>
          <w:p w14:paraId="640DC6A9" w14:textId="77777777" w:rsidR="002A7BCB" w:rsidRDefault="002A7BCB" w:rsidP="006E7ED8">
            <w:pPr>
              <w:rPr>
                <w:szCs w:val="24"/>
              </w:rPr>
            </w:pPr>
            <w:r>
              <w:rPr>
                <w:szCs w:val="24"/>
              </w:rPr>
              <w:t>Vertrouwelijkheidaanduiding</w:t>
            </w:r>
          </w:p>
        </w:tc>
        <w:tc>
          <w:tcPr>
            <w:tcW w:w="5560" w:type="dxa"/>
          </w:tcPr>
          <w:p w14:paraId="7F8B1E61" w14:textId="77777777" w:rsidR="002A7BCB" w:rsidRDefault="002A7BCB" w:rsidP="006E7ED8">
            <w:pPr>
              <w:numPr>
                <w:ilvl w:val="0"/>
                <w:numId w:val="28"/>
              </w:numPr>
              <w:autoSpaceDE w:val="0"/>
              <w:autoSpaceDN w:val="0"/>
              <w:adjustRightInd w:val="0"/>
              <w:spacing w:after="1"/>
              <w:ind w:left="308" w:hanging="180"/>
            </w:pPr>
            <w:r>
              <w:t>Attribuutsoort toegevoegd.</w:t>
            </w:r>
          </w:p>
        </w:tc>
      </w:tr>
      <w:tr w:rsidR="009C041E" w14:paraId="48A5D8AB" w14:textId="77777777" w:rsidTr="006E7ED8">
        <w:tc>
          <w:tcPr>
            <w:tcW w:w="3652" w:type="dxa"/>
          </w:tcPr>
          <w:p w14:paraId="373EFC72" w14:textId="37AA8D1A" w:rsidR="009C041E" w:rsidRDefault="009C041E" w:rsidP="006E7ED8">
            <w:pPr>
              <w:rPr>
                <w:szCs w:val="24"/>
              </w:rPr>
            </w:pPr>
            <w:r>
              <w:rPr>
                <w:szCs w:val="24"/>
              </w:rPr>
              <w:t>Resultaatomschrijving</w:t>
            </w:r>
          </w:p>
        </w:tc>
        <w:tc>
          <w:tcPr>
            <w:tcW w:w="5560" w:type="dxa"/>
          </w:tcPr>
          <w:p w14:paraId="06676BF9" w14:textId="2B204AC5" w:rsidR="009C041E" w:rsidRDefault="009C041E" w:rsidP="006E7ED8">
            <w:pPr>
              <w:numPr>
                <w:ilvl w:val="0"/>
                <w:numId w:val="28"/>
              </w:numPr>
              <w:autoSpaceDE w:val="0"/>
              <w:autoSpaceDN w:val="0"/>
              <w:adjustRightInd w:val="0"/>
              <w:spacing w:after="1"/>
              <w:ind w:left="308" w:hanging="180"/>
            </w:pPr>
            <w:r>
              <w:rPr>
                <w:szCs w:val="24"/>
              </w:rPr>
              <w:t>A</w:t>
            </w:r>
            <w:r w:rsidRPr="00EE284A">
              <w:rPr>
                <w:szCs w:val="24"/>
              </w:rPr>
              <w:t>ttribuutsoort vervallen</w:t>
            </w:r>
            <w:r>
              <w:rPr>
                <w:szCs w:val="24"/>
              </w:rPr>
              <w:t>.</w:t>
            </w:r>
          </w:p>
        </w:tc>
      </w:tr>
      <w:tr w:rsidR="002A7BCB" w14:paraId="74BE042D" w14:textId="77777777" w:rsidTr="006E7ED8">
        <w:tc>
          <w:tcPr>
            <w:tcW w:w="3652" w:type="dxa"/>
          </w:tcPr>
          <w:p w14:paraId="42799A64" w14:textId="77777777" w:rsidR="002A7BCB" w:rsidRDefault="002A7BCB" w:rsidP="006E7ED8">
            <w:pPr>
              <w:rPr>
                <w:szCs w:val="24"/>
              </w:rPr>
            </w:pPr>
            <w:r>
              <w:rPr>
                <w:szCs w:val="24"/>
              </w:rPr>
              <w:t>Procesobjectaard</w:t>
            </w:r>
          </w:p>
        </w:tc>
        <w:tc>
          <w:tcPr>
            <w:tcW w:w="5560" w:type="dxa"/>
          </w:tcPr>
          <w:p w14:paraId="4E24CC4A" w14:textId="77777777" w:rsidR="002A7BCB" w:rsidRDefault="002A7BCB" w:rsidP="006E7ED8">
            <w:pPr>
              <w:numPr>
                <w:ilvl w:val="0"/>
                <w:numId w:val="28"/>
              </w:numPr>
              <w:autoSpaceDE w:val="0"/>
              <w:autoSpaceDN w:val="0"/>
              <w:adjustRightInd w:val="0"/>
              <w:spacing w:after="1"/>
              <w:ind w:left="308" w:hanging="180"/>
            </w:pPr>
            <w:r>
              <w:t>Attribuutsoort toegevoegd.</w:t>
            </w:r>
          </w:p>
        </w:tc>
      </w:tr>
      <w:tr w:rsidR="002A7BCB" w14:paraId="48534C19" w14:textId="77777777" w:rsidTr="006E7ED8">
        <w:tc>
          <w:tcPr>
            <w:tcW w:w="3652" w:type="dxa"/>
          </w:tcPr>
          <w:p w14:paraId="38B3359F" w14:textId="77777777" w:rsidR="002A7BCB" w:rsidRDefault="002A7BCB" w:rsidP="006E7ED8">
            <w:pPr>
              <w:rPr>
                <w:szCs w:val="24"/>
              </w:rPr>
            </w:pPr>
            <w:r>
              <w:rPr>
                <w:szCs w:val="24"/>
              </w:rPr>
              <w:t>Selectielijstklasse</w:t>
            </w:r>
          </w:p>
        </w:tc>
        <w:tc>
          <w:tcPr>
            <w:tcW w:w="5560" w:type="dxa"/>
          </w:tcPr>
          <w:p w14:paraId="4E1CF797" w14:textId="77777777" w:rsidR="002A7BCB" w:rsidRDefault="002A7BCB" w:rsidP="006E7ED8">
            <w:pPr>
              <w:numPr>
                <w:ilvl w:val="0"/>
                <w:numId w:val="28"/>
              </w:numPr>
              <w:autoSpaceDE w:val="0"/>
              <w:autoSpaceDN w:val="0"/>
              <w:adjustRightInd w:val="0"/>
              <w:spacing w:after="1"/>
              <w:ind w:left="308" w:hanging="180"/>
            </w:pPr>
            <w:r>
              <w:t>Groepattribuutsoort toegevoegd.</w:t>
            </w:r>
          </w:p>
        </w:tc>
      </w:tr>
      <w:tr w:rsidR="002A7BCB" w14:paraId="359804B4" w14:textId="77777777" w:rsidTr="006E7ED8">
        <w:tc>
          <w:tcPr>
            <w:tcW w:w="3652" w:type="dxa"/>
          </w:tcPr>
          <w:p w14:paraId="3E9B38AB" w14:textId="77777777" w:rsidR="002A7BCB" w:rsidRDefault="002A7BCB" w:rsidP="006E7ED8">
            <w:pPr>
              <w:rPr>
                <w:szCs w:val="24"/>
              </w:rPr>
            </w:pPr>
            <w:r>
              <w:t>Archiefstatus</w:t>
            </w:r>
          </w:p>
        </w:tc>
        <w:tc>
          <w:tcPr>
            <w:tcW w:w="5560" w:type="dxa"/>
          </w:tcPr>
          <w:p w14:paraId="63D9CCF0" w14:textId="77777777" w:rsidR="002A7BCB" w:rsidRDefault="002A7BCB" w:rsidP="006E7ED8">
            <w:pPr>
              <w:numPr>
                <w:ilvl w:val="0"/>
                <w:numId w:val="28"/>
              </w:numPr>
              <w:autoSpaceDE w:val="0"/>
              <w:autoSpaceDN w:val="0"/>
              <w:adjustRightInd w:val="0"/>
              <w:spacing w:after="1"/>
              <w:ind w:left="308" w:hanging="180"/>
              <w:rPr>
                <w:szCs w:val="24"/>
              </w:rPr>
            </w:pPr>
            <w:r>
              <w:t>Attribuutsoort toegevoegd.</w:t>
            </w:r>
          </w:p>
        </w:tc>
      </w:tr>
      <w:tr w:rsidR="002A7BCB" w14:paraId="6B6AFB6B" w14:textId="77777777" w:rsidTr="006E7ED8">
        <w:tc>
          <w:tcPr>
            <w:tcW w:w="3652" w:type="dxa"/>
          </w:tcPr>
          <w:p w14:paraId="23F94E5A" w14:textId="77777777" w:rsidR="002A7BCB" w:rsidRPr="008B5390" w:rsidRDefault="002A7BCB" w:rsidP="006E7ED8">
            <w:pPr>
              <w:rPr>
                <w:szCs w:val="24"/>
              </w:rPr>
            </w:pPr>
            <w:r w:rsidRPr="008B5390">
              <w:rPr>
                <w:szCs w:val="24"/>
              </w:rPr>
              <w:t>Archiefnominatie</w:t>
            </w:r>
          </w:p>
        </w:tc>
        <w:tc>
          <w:tcPr>
            <w:tcW w:w="5560" w:type="dxa"/>
          </w:tcPr>
          <w:p w14:paraId="2E3F87D2" w14:textId="77777777" w:rsidR="002A7BCB" w:rsidRPr="004D28FE" w:rsidRDefault="002A7BCB" w:rsidP="006E7ED8">
            <w:pPr>
              <w:numPr>
                <w:ilvl w:val="0"/>
                <w:numId w:val="28"/>
              </w:numPr>
              <w:autoSpaceDE w:val="0"/>
              <w:autoSpaceDN w:val="0"/>
              <w:adjustRightInd w:val="0"/>
              <w:spacing w:after="1"/>
              <w:ind w:left="308" w:hanging="180"/>
              <w:rPr>
                <w:rFonts w:ascii="Segoe UI" w:hAnsi="Segoe UI" w:cs="Segoe UI"/>
                <w:sz w:val="18"/>
                <w:szCs w:val="24"/>
              </w:rPr>
            </w:pPr>
            <w:r>
              <w:rPr>
                <w:szCs w:val="24"/>
              </w:rPr>
              <w:t>D</w:t>
            </w:r>
            <w:r w:rsidRPr="008B5390">
              <w:rPr>
                <w:szCs w:val="24"/>
              </w:rPr>
              <w:t>efinitie</w:t>
            </w:r>
            <w:r>
              <w:rPr>
                <w:szCs w:val="24"/>
              </w:rPr>
              <w:t xml:space="preserve"> gewijzigd.</w:t>
            </w:r>
          </w:p>
          <w:p w14:paraId="564A54CF" w14:textId="77777777" w:rsidR="002A7BCB" w:rsidRPr="004D28FE" w:rsidRDefault="002A7BCB" w:rsidP="006E7ED8">
            <w:pPr>
              <w:numPr>
                <w:ilvl w:val="0"/>
                <w:numId w:val="28"/>
              </w:numPr>
              <w:autoSpaceDE w:val="0"/>
              <w:autoSpaceDN w:val="0"/>
              <w:adjustRightInd w:val="0"/>
              <w:spacing w:after="1"/>
              <w:ind w:left="308" w:hanging="180"/>
              <w:rPr>
                <w:rFonts w:ascii="Segoe UI" w:hAnsi="Segoe UI" w:cs="Segoe UI"/>
                <w:sz w:val="18"/>
                <w:szCs w:val="24"/>
              </w:rPr>
            </w:pPr>
            <w:r>
              <w:rPr>
                <w:szCs w:val="24"/>
              </w:rPr>
              <w:t>Formaat gewijzigd.</w:t>
            </w:r>
          </w:p>
          <w:p w14:paraId="7CA47B03" w14:textId="77777777" w:rsidR="002A7BCB" w:rsidRPr="004D28FE" w:rsidRDefault="002A7BCB" w:rsidP="006E7ED8">
            <w:pPr>
              <w:numPr>
                <w:ilvl w:val="0"/>
                <w:numId w:val="28"/>
              </w:numPr>
              <w:autoSpaceDE w:val="0"/>
              <w:autoSpaceDN w:val="0"/>
              <w:adjustRightInd w:val="0"/>
              <w:spacing w:after="1"/>
              <w:ind w:left="308" w:hanging="180"/>
              <w:rPr>
                <w:rFonts w:ascii="Segoe UI" w:hAnsi="Segoe UI" w:cs="Segoe UI"/>
                <w:sz w:val="18"/>
                <w:szCs w:val="24"/>
              </w:rPr>
            </w:pPr>
            <w:r>
              <w:rPr>
                <w:szCs w:val="24"/>
              </w:rPr>
              <w:t>K</w:t>
            </w:r>
            <w:r w:rsidRPr="008B5390">
              <w:rPr>
                <w:szCs w:val="24"/>
              </w:rPr>
              <w:t>ardinaliteit</w:t>
            </w:r>
            <w:r>
              <w:rPr>
                <w:szCs w:val="24"/>
              </w:rPr>
              <w:t xml:space="preserve"> gewijzigd.</w:t>
            </w:r>
          </w:p>
          <w:p w14:paraId="4D101EEB" w14:textId="77777777" w:rsidR="002A7BCB" w:rsidRPr="004D28FE" w:rsidRDefault="002A7BCB" w:rsidP="006E7ED8">
            <w:pPr>
              <w:numPr>
                <w:ilvl w:val="0"/>
                <w:numId w:val="28"/>
              </w:numPr>
              <w:autoSpaceDE w:val="0"/>
              <w:autoSpaceDN w:val="0"/>
              <w:adjustRightInd w:val="0"/>
              <w:spacing w:after="1"/>
              <w:ind w:left="308" w:hanging="180"/>
              <w:rPr>
                <w:rFonts w:ascii="Segoe UI" w:hAnsi="Segoe UI" w:cs="Segoe UI"/>
                <w:sz w:val="18"/>
                <w:szCs w:val="24"/>
              </w:rPr>
            </w:pPr>
            <w:r>
              <w:rPr>
                <w:szCs w:val="24"/>
              </w:rPr>
              <w:t>W</w:t>
            </w:r>
            <w:r w:rsidRPr="008B5390">
              <w:rPr>
                <w:szCs w:val="24"/>
              </w:rPr>
              <w:t>aardenverzameling</w:t>
            </w:r>
            <w:r>
              <w:rPr>
                <w:szCs w:val="24"/>
              </w:rPr>
              <w:t xml:space="preserve"> gewijzigd.</w:t>
            </w:r>
          </w:p>
          <w:p w14:paraId="7E7F0EE2" w14:textId="77777777" w:rsidR="002A7BCB" w:rsidRPr="008B5390" w:rsidRDefault="002A7BCB" w:rsidP="006E7ED8">
            <w:pPr>
              <w:numPr>
                <w:ilvl w:val="0"/>
                <w:numId w:val="28"/>
              </w:numPr>
              <w:autoSpaceDE w:val="0"/>
              <w:autoSpaceDN w:val="0"/>
              <w:adjustRightInd w:val="0"/>
              <w:spacing w:after="1"/>
              <w:ind w:left="308" w:hanging="180"/>
              <w:rPr>
                <w:rFonts w:ascii="Segoe UI" w:hAnsi="Segoe UI" w:cs="Segoe UI"/>
                <w:sz w:val="18"/>
                <w:szCs w:val="24"/>
              </w:rPr>
            </w:pPr>
            <w:r>
              <w:rPr>
                <w:szCs w:val="24"/>
              </w:rPr>
              <w:t>R</w:t>
            </w:r>
            <w:r w:rsidRPr="008B5390">
              <w:rPr>
                <w:szCs w:val="24"/>
              </w:rPr>
              <w:t xml:space="preserve">egels </w:t>
            </w:r>
            <w:r>
              <w:rPr>
                <w:szCs w:val="24"/>
              </w:rPr>
              <w:t>gewijzigd.</w:t>
            </w:r>
          </w:p>
        </w:tc>
      </w:tr>
      <w:tr w:rsidR="002A7BCB" w14:paraId="26DBEC27" w14:textId="77777777" w:rsidTr="006E7ED8">
        <w:tc>
          <w:tcPr>
            <w:tcW w:w="3652" w:type="dxa"/>
          </w:tcPr>
          <w:p w14:paraId="023C39E0" w14:textId="77777777" w:rsidR="002A7BCB" w:rsidRDefault="002A7BCB" w:rsidP="006E7ED8">
            <w:pPr>
              <w:rPr>
                <w:szCs w:val="24"/>
              </w:rPr>
            </w:pPr>
            <w:r>
              <w:t>Archiefactiedatum</w:t>
            </w:r>
          </w:p>
        </w:tc>
        <w:tc>
          <w:tcPr>
            <w:tcW w:w="5560" w:type="dxa"/>
          </w:tcPr>
          <w:p w14:paraId="5B84FF8B" w14:textId="77777777" w:rsidR="002A7BCB" w:rsidRPr="001E34D2" w:rsidRDefault="002A7BCB" w:rsidP="006E7ED8">
            <w:pPr>
              <w:numPr>
                <w:ilvl w:val="0"/>
                <w:numId w:val="28"/>
              </w:numPr>
              <w:autoSpaceDE w:val="0"/>
              <w:autoSpaceDN w:val="0"/>
              <w:adjustRightInd w:val="0"/>
              <w:spacing w:after="1"/>
              <w:ind w:left="308" w:hanging="180"/>
              <w:rPr>
                <w:rFonts w:ascii="Segoe UI" w:hAnsi="Segoe UI" w:cs="Segoe UI"/>
                <w:sz w:val="18"/>
                <w:szCs w:val="24"/>
              </w:rPr>
            </w:pPr>
            <w:r>
              <w:t>Naam attribuutsoort  gewijzigd, was: ‘Datum vernietiging dossier’.</w:t>
            </w:r>
          </w:p>
          <w:p w14:paraId="184C680B" w14:textId="77777777" w:rsidR="002A7BCB" w:rsidRPr="004D28FE" w:rsidRDefault="002A7BCB" w:rsidP="006E7ED8">
            <w:pPr>
              <w:numPr>
                <w:ilvl w:val="0"/>
                <w:numId w:val="28"/>
              </w:numPr>
              <w:autoSpaceDE w:val="0"/>
              <w:autoSpaceDN w:val="0"/>
              <w:adjustRightInd w:val="0"/>
              <w:spacing w:after="1"/>
              <w:ind w:left="308" w:hanging="180"/>
              <w:rPr>
                <w:rFonts w:ascii="Segoe UI" w:hAnsi="Segoe UI" w:cs="Segoe UI"/>
                <w:sz w:val="18"/>
                <w:szCs w:val="24"/>
              </w:rPr>
            </w:pPr>
            <w:r>
              <w:rPr>
                <w:rFonts w:ascii="Segoe UI" w:hAnsi="Segoe UI" w:cs="Segoe UI"/>
                <w:sz w:val="18"/>
                <w:szCs w:val="24"/>
              </w:rPr>
              <w:t xml:space="preserve">Definitie </w:t>
            </w:r>
            <w:r>
              <w:rPr>
                <w:szCs w:val="24"/>
              </w:rPr>
              <w:t>gewijzigd.</w:t>
            </w:r>
          </w:p>
          <w:p w14:paraId="464031BB" w14:textId="77777777" w:rsidR="002A7BCB" w:rsidRPr="004D28FE" w:rsidRDefault="002A7BCB" w:rsidP="006E7ED8">
            <w:pPr>
              <w:numPr>
                <w:ilvl w:val="0"/>
                <w:numId w:val="28"/>
              </w:numPr>
              <w:autoSpaceDE w:val="0"/>
              <w:autoSpaceDN w:val="0"/>
              <w:adjustRightInd w:val="0"/>
              <w:spacing w:after="1"/>
              <w:ind w:left="308" w:hanging="180"/>
              <w:rPr>
                <w:rFonts w:ascii="Segoe UI" w:hAnsi="Segoe UI" w:cs="Segoe UI"/>
                <w:sz w:val="18"/>
                <w:szCs w:val="24"/>
              </w:rPr>
            </w:pPr>
            <w:r>
              <w:t>XML-tag</w:t>
            </w:r>
            <w:r w:rsidRPr="008B5390">
              <w:rPr>
                <w:szCs w:val="24"/>
              </w:rPr>
              <w:t xml:space="preserve"> </w:t>
            </w:r>
            <w:r>
              <w:rPr>
                <w:szCs w:val="24"/>
              </w:rPr>
              <w:t>gewijzigd.</w:t>
            </w:r>
          </w:p>
          <w:p w14:paraId="27C0B491" w14:textId="77777777" w:rsidR="002A7BCB" w:rsidRPr="00805AAE" w:rsidRDefault="002A7BCB" w:rsidP="006E7ED8">
            <w:pPr>
              <w:numPr>
                <w:ilvl w:val="0"/>
                <w:numId w:val="28"/>
              </w:numPr>
              <w:autoSpaceDE w:val="0"/>
              <w:autoSpaceDN w:val="0"/>
              <w:adjustRightInd w:val="0"/>
              <w:spacing w:after="1"/>
              <w:ind w:left="308" w:hanging="180"/>
              <w:rPr>
                <w:rFonts w:ascii="Segoe UI" w:hAnsi="Segoe UI" w:cs="Segoe UI"/>
                <w:sz w:val="18"/>
                <w:szCs w:val="24"/>
              </w:rPr>
            </w:pPr>
            <w:r>
              <w:t>Regels</w:t>
            </w:r>
            <w:r w:rsidRPr="008B5390">
              <w:rPr>
                <w:szCs w:val="24"/>
              </w:rPr>
              <w:t xml:space="preserve"> </w:t>
            </w:r>
            <w:r>
              <w:rPr>
                <w:szCs w:val="24"/>
              </w:rPr>
              <w:t>gewijzigd.</w:t>
            </w:r>
          </w:p>
        </w:tc>
      </w:tr>
      <w:tr w:rsidR="002A7BCB" w14:paraId="573C84B9" w14:textId="77777777" w:rsidTr="006E7ED8">
        <w:tc>
          <w:tcPr>
            <w:tcW w:w="3652" w:type="dxa"/>
          </w:tcPr>
          <w:p w14:paraId="5DFF66F6" w14:textId="77777777" w:rsidR="002A7BCB" w:rsidRDefault="002A7BCB" w:rsidP="006E7ED8">
            <w:r>
              <w:t>Procesobject</w:t>
            </w:r>
          </w:p>
        </w:tc>
        <w:tc>
          <w:tcPr>
            <w:tcW w:w="5560" w:type="dxa"/>
          </w:tcPr>
          <w:p w14:paraId="2A1DE08F" w14:textId="77777777" w:rsidR="002A7BCB" w:rsidRDefault="002A7BCB" w:rsidP="006E7ED8">
            <w:pPr>
              <w:numPr>
                <w:ilvl w:val="0"/>
                <w:numId w:val="28"/>
              </w:numPr>
              <w:autoSpaceDE w:val="0"/>
              <w:autoSpaceDN w:val="0"/>
              <w:adjustRightInd w:val="0"/>
              <w:spacing w:after="1"/>
              <w:ind w:left="308" w:hanging="180"/>
            </w:pPr>
            <w:r>
              <w:t>Groepattribuutsoort toegevoegd.</w:t>
            </w:r>
          </w:p>
        </w:tc>
      </w:tr>
      <w:tr w:rsidR="002A7BCB" w14:paraId="296DB3A7" w14:textId="77777777" w:rsidTr="006E7ED8">
        <w:tc>
          <w:tcPr>
            <w:tcW w:w="3652" w:type="dxa"/>
          </w:tcPr>
          <w:p w14:paraId="47BC7E94" w14:textId="77777777" w:rsidR="002A7BCB" w:rsidRDefault="002A7BCB" w:rsidP="006E7ED8">
            <w:r>
              <w:t>Startdatum bewaartermijn</w:t>
            </w:r>
          </w:p>
        </w:tc>
        <w:tc>
          <w:tcPr>
            <w:tcW w:w="5560" w:type="dxa"/>
          </w:tcPr>
          <w:p w14:paraId="2550D7A6" w14:textId="77777777" w:rsidR="002A7BCB" w:rsidRDefault="002A7BCB" w:rsidP="006E7ED8">
            <w:pPr>
              <w:numPr>
                <w:ilvl w:val="0"/>
                <w:numId w:val="28"/>
              </w:numPr>
              <w:autoSpaceDE w:val="0"/>
              <w:autoSpaceDN w:val="0"/>
              <w:adjustRightInd w:val="0"/>
              <w:spacing w:after="1"/>
              <w:ind w:left="308" w:hanging="180"/>
            </w:pPr>
            <w:r>
              <w:t>Attribuutsoort toegevoegd.</w:t>
            </w:r>
          </w:p>
        </w:tc>
      </w:tr>
      <w:tr w:rsidR="002A7BCB" w14:paraId="1B1642D7" w14:textId="77777777" w:rsidTr="006E7ED8">
        <w:tc>
          <w:tcPr>
            <w:tcW w:w="3652" w:type="dxa"/>
          </w:tcPr>
          <w:p w14:paraId="7091D7EB" w14:textId="77777777" w:rsidR="002A7BCB" w:rsidRDefault="002A7BCB" w:rsidP="006E7ED8">
            <w:r>
              <w:t>Zaakgeometrie</w:t>
            </w:r>
          </w:p>
        </w:tc>
        <w:tc>
          <w:tcPr>
            <w:tcW w:w="5560" w:type="dxa"/>
          </w:tcPr>
          <w:p w14:paraId="261552CD" w14:textId="77777777" w:rsidR="002A7BCB" w:rsidRDefault="002A7BCB" w:rsidP="006E7ED8">
            <w:pPr>
              <w:numPr>
                <w:ilvl w:val="0"/>
                <w:numId w:val="28"/>
              </w:numPr>
              <w:autoSpaceDE w:val="0"/>
              <w:autoSpaceDN w:val="0"/>
              <w:adjustRightInd w:val="0"/>
              <w:spacing w:after="1"/>
              <w:ind w:left="308" w:hanging="180"/>
            </w:pPr>
            <w:r>
              <w:t>Attribuutsoort toegevoegd.</w:t>
            </w:r>
          </w:p>
        </w:tc>
      </w:tr>
      <w:tr w:rsidR="002A7BCB" w14:paraId="4A510439" w14:textId="77777777" w:rsidTr="006E7ED8">
        <w:tc>
          <w:tcPr>
            <w:tcW w:w="3652" w:type="dxa"/>
          </w:tcPr>
          <w:p w14:paraId="400EE6B5" w14:textId="77777777" w:rsidR="002A7BCB" w:rsidRPr="00805AAE" w:rsidRDefault="002A7BCB" w:rsidP="006E7ED8">
            <w:pPr>
              <w:rPr>
                <w:szCs w:val="24"/>
              </w:rPr>
            </w:pPr>
            <w:r>
              <w:rPr>
                <w:szCs w:val="24"/>
              </w:rPr>
              <w:t>Eigenschap</w:t>
            </w:r>
          </w:p>
        </w:tc>
        <w:tc>
          <w:tcPr>
            <w:tcW w:w="5560" w:type="dxa"/>
          </w:tcPr>
          <w:p w14:paraId="16B574DD" w14:textId="77777777" w:rsidR="002A7BCB" w:rsidRDefault="002A7BCB" w:rsidP="006E7ED8">
            <w:pPr>
              <w:numPr>
                <w:ilvl w:val="0"/>
                <w:numId w:val="28"/>
              </w:numPr>
              <w:autoSpaceDE w:val="0"/>
              <w:autoSpaceDN w:val="0"/>
              <w:adjustRightInd w:val="0"/>
              <w:spacing w:after="1"/>
              <w:ind w:left="308" w:hanging="180"/>
              <w:rPr>
                <w:szCs w:val="24"/>
              </w:rPr>
            </w:pPr>
            <w:r>
              <w:rPr>
                <w:szCs w:val="24"/>
              </w:rPr>
              <w:t>Groep</w:t>
            </w:r>
            <w:r w:rsidRPr="00805AAE">
              <w:rPr>
                <w:szCs w:val="24"/>
              </w:rPr>
              <w:t>attribuut toegevoegd</w:t>
            </w:r>
            <w:r>
              <w:rPr>
                <w:szCs w:val="24"/>
              </w:rPr>
              <w:t>.</w:t>
            </w:r>
          </w:p>
        </w:tc>
      </w:tr>
      <w:tr w:rsidR="002A7BCB" w14:paraId="3A03D78B" w14:textId="77777777" w:rsidTr="006E7ED8">
        <w:tc>
          <w:tcPr>
            <w:tcW w:w="3652" w:type="dxa"/>
          </w:tcPr>
          <w:p w14:paraId="211BD28E" w14:textId="77777777" w:rsidR="002A7BCB" w:rsidRDefault="002A7BCB" w:rsidP="006E7ED8">
            <w:pPr>
              <w:rPr>
                <w:szCs w:val="24"/>
              </w:rPr>
            </w:pPr>
            <w:r w:rsidRPr="00805AAE">
              <w:rPr>
                <w:szCs w:val="24"/>
              </w:rPr>
              <w:t>Gerelateerde externe ZAAK</w:t>
            </w:r>
          </w:p>
        </w:tc>
        <w:tc>
          <w:tcPr>
            <w:tcW w:w="5560" w:type="dxa"/>
          </w:tcPr>
          <w:p w14:paraId="43694EE1" w14:textId="77777777" w:rsidR="002A7BCB" w:rsidRDefault="002A7BCB" w:rsidP="006E7ED8">
            <w:pPr>
              <w:numPr>
                <w:ilvl w:val="0"/>
                <w:numId w:val="28"/>
              </w:numPr>
              <w:autoSpaceDE w:val="0"/>
              <w:autoSpaceDN w:val="0"/>
              <w:adjustRightInd w:val="0"/>
              <w:spacing w:after="1"/>
              <w:ind w:left="308" w:hanging="180"/>
              <w:rPr>
                <w:szCs w:val="24"/>
              </w:rPr>
            </w:pPr>
            <w:r>
              <w:rPr>
                <w:szCs w:val="24"/>
              </w:rPr>
              <w:t>G</w:t>
            </w:r>
            <w:r w:rsidRPr="00805AAE">
              <w:rPr>
                <w:szCs w:val="24"/>
              </w:rPr>
              <w:t>roepattribuut toegevoegd</w:t>
            </w:r>
            <w:r>
              <w:rPr>
                <w:szCs w:val="24"/>
              </w:rPr>
              <w:t xml:space="preserve">, met ‘subattribuutsoorten’. </w:t>
            </w:r>
          </w:p>
        </w:tc>
      </w:tr>
      <w:tr w:rsidR="002A7BCB" w14:paraId="125D561A" w14:textId="77777777" w:rsidTr="006E7ED8">
        <w:tc>
          <w:tcPr>
            <w:tcW w:w="3652" w:type="dxa"/>
          </w:tcPr>
          <w:p w14:paraId="4070C61D" w14:textId="77777777" w:rsidR="002A7BCB" w:rsidRDefault="002A7BCB" w:rsidP="006E7ED8">
            <w:pPr>
              <w:rPr>
                <w:szCs w:val="24"/>
              </w:rPr>
            </w:pPr>
            <w:r>
              <w:rPr>
                <w:szCs w:val="24"/>
              </w:rPr>
              <w:t>Ander zaakobject</w:t>
            </w:r>
          </w:p>
        </w:tc>
        <w:tc>
          <w:tcPr>
            <w:tcW w:w="5560" w:type="dxa"/>
          </w:tcPr>
          <w:p w14:paraId="416D1F7A" w14:textId="77777777" w:rsidR="002A7BCB" w:rsidRPr="00805AAE" w:rsidRDefault="002A7BCB" w:rsidP="006E7ED8">
            <w:pPr>
              <w:numPr>
                <w:ilvl w:val="0"/>
                <w:numId w:val="28"/>
              </w:numPr>
              <w:autoSpaceDE w:val="0"/>
              <w:autoSpaceDN w:val="0"/>
              <w:adjustRightInd w:val="0"/>
              <w:spacing w:after="1"/>
              <w:ind w:left="308" w:hanging="180"/>
              <w:rPr>
                <w:rFonts w:ascii="Segoe UI" w:hAnsi="Segoe UI" w:cs="Segoe UI"/>
                <w:sz w:val="18"/>
                <w:szCs w:val="24"/>
              </w:rPr>
            </w:pPr>
            <w:r>
              <w:rPr>
                <w:szCs w:val="24"/>
              </w:rPr>
              <w:t>Regels gewijzigd.</w:t>
            </w:r>
          </w:p>
        </w:tc>
      </w:tr>
      <w:tr w:rsidR="00DD3B57" w:rsidRPr="00DD3B57" w14:paraId="6080742B" w14:textId="77777777" w:rsidTr="006E7ED8">
        <w:tc>
          <w:tcPr>
            <w:tcW w:w="3652" w:type="dxa"/>
          </w:tcPr>
          <w:p w14:paraId="584D2BE5" w14:textId="2DEF9946" w:rsidR="00DD3B57" w:rsidRDefault="00DD3B57" w:rsidP="006E7ED8">
            <w:pPr>
              <w:rPr>
                <w:szCs w:val="24"/>
              </w:rPr>
            </w:pPr>
            <w:r>
              <w:rPr>
                <w:szCs w:val="24"/>
              </w:rPr>
              <w:t>is van versie van ZAAKTYPE</w:t>
            </w:r>
          </w:p>
        </w:tc>
        <w:tc>
          <w:tcPr>
            <w:tcW w:w="5560" w:type="dxa"/>
          </w:tcPr>
          <w:p w14:paraId="4F7D9B92" w14:textId="77777777" w:rsidR="00DD3B57" w:rsidRDefault="00DD3B57" w:rsidP="006E7ED8">
            <w:pPr>
              <w:numPr>
                <w:ilvl w:val="0"/>
                <w:numId w:val="28"/>
              </w:numPr>
              <w:autoSpaceDE w:val="0"/>
              <w:autoSpaceDN w:val="0"/>
              <w:adjustRightInd w:val="0"/>
              <w:spacing w:after="1"/>
              <w:ind w:left="308" w:hanging="180"/>
              <w:rPr>
                <w:szCs w:val="24"/>
              </w:rPr>
            </w:pPr>
            <w:r>
              <w:rPr>
                <w:szCs w:val="24"/>
              </w:rPr>
              <w:t>Naam relatiesoort gewijzigd, was: “is van ZAAKTYPE”.</w:t>
            </w:r>
          </w:p>
          <w:p w14:paraId="2399DB58" w14:textId="2E4AAADF" w:rsidR="00DD3B57" w:rsidRDefault="00DD3B57" w:rsidP="006E7ED8">
            <w:pPr>
              <w:numPr>
                <w:ilvl w:val="0"/>
                <w:numId w:val="28"/>
              </w:numPr>
              <w:autoSpaceDE w:val="0"/>
              <w:autoSpaceDN w:val="0"/>
              <w:adjustRightInd w:val="0"/>
              <w:spacing w:after="1"/>
              <w:ind w:left="308" w:hanging="180"/>
              <w:rPr>
                <w:szCs w:val="24"/>
              </w:rPr>
            </w:pPr>
            <w:r>
              <w:rPr>
                <w:szCs w:val="24"/>
              </w:rPr>
              <w:t>Regel toegevoegd.</w:t>
            </w:r>
          </w:p>
        </w:tc>
      </w:tr>
      <w:tr w:rsidR="002A7BCB" w14:paraId="70255A33" w14:textId="77777777" w:rsidTr="006E7ED8">
        <w:tc>
          <w:tcPr>
            <w:tcW w:w="3652" w:type="dxa"/>
          </w:tcPr>
          <w:p w14:paraId="21BCE190" w14:textId="6F254816" w:rsidR="002A7BCB" w:rsidRDefault="002A7BCB" w:rsidP="006E7ED8">
            <w:pPr>
              <w:rPr>
                <w:szCs w:val="24"/>
              </w:rPr>
            </w:pPr>
            <w:r>
              <w:rPr>
                <w:szCs w:val="24"/>
              </w:rPr>
              <w:t xml:space="preserve">heeft </w:t>
            </w:r>
            <w:r w:rsidR="00EE7A51">
              <w:rPr>
                <w:szCs w:val="24"/>
              </w:rPr>
              <w:t>relevante andere</w:t>
            </w:r>
            <w:r>
              <w:rPr>
                <w:szCs w:val="24"/>
              </w:rPr>
              <w:t xml:space="preserve"> ZAAK</w:t>
            </w:r>
          </w:p>
        </w:tc>
        <w:tc>
          <w:tcPr>
            <w:tcW w:w="5560" w:type="dxa"/>
          </w:tcPr>
          <w:p w14:paraId="66261B0A" w14:textId="77777777" w:rsidR="002A7BCB" w:rsidRDefault="002A7BCB" w:rsidP="006E7ED8">
            <w:pPr>
              <w:pStyle w:val="Lijstalinea"/>
              <w:numPr>
                <w:ilvl w:val="0"/>
                <w:numId w:val="28"/>
              </w:numPr>
              <w:spacing w:before="60"/>
              <w:ind w:left="308" w:hanging="180"/>
              <w:rPr>
                <w:szCs w:val="24"/>
              </w:rPr>
            </w:pPr>
            <w:r>
              <w:rPr>
                <w:szCs w:val="24"/>
              </w:rPr>
              <w:t>Naam relatiesoort gewijzigd, was: ‘</w:t>
            </w:r>
            <w:r>
              <w:rPr>
                <w:rFonts w:eastAsia="Times New Roman"/>
                <w:color w:val="000000"/>
                <w:szCs w:val="24"/>
              </w:rPr>
              <w:t xml:space="preserve">heeft betrekking op andere ZAAK’. </w:t>
            </w:r>
            <w:r>
              <w:rPr>
                <w:szCs w:val="24"/>
              </w:rPr>
              <w:t xml:space="preserve"> </w:t>
            </w:r>
          </w:p>
          <w:p w14:paraId="5EE844A5" w14:textId="77777777" w:rsidR="002A7BCB" w:rsidRDefault="002A7BCB" w:rsidP="006E7ED8">
            <w:pPr>
              <w:pStyle w:val="Lijstalinea"/>
              <w:numPr>
                <w:ilvl w:val="0"/>
                <w:numId w:val="28"/>
              </w:numPr>
              <w:spacing w:before="60"/>
              <w:ind w:left="308" w:hanging="180"/>
              <w:rPr>
                <w:szCs w:val="24"/>
              </w:rPr>
            </w:pPr>
            <w:r>
              <w:rPr>
                <w:szCs w:val="24"/>
              </w:rPr>
              <w:t>Definitie gewijzigd.</w:t>
            </w:r>
          </w:p>
          <w:p w14:paraId="0F9E4B01" w14:textId="77777777" w:rsidR="002A7BCB" w:rsidRDefault="002A7BCB" w:rsidP="006E7ED8">
            <w:pPr>
              <w:pStyle w:val="Lijstalinea"/>
              <w:numPr>
                <w:ilvl w:val="0"/>
                <w:numId w:val="28"/>
              </w:numPr>
              <w:spacing w:before="60"/>
              <w:ind w:left="308" w:hanging="180"/>
              <w:rPr>
                <w:szCs w:val="24"/>
              </w:rPr>
            </w:pPr>
            <w:r>
              <w:rPr>
                <w:szCs w:val="24"/>
              </w:rPr>
              <w:t>Regels gewijzigd.</w:t>
            </w:r>
          </w:p>
          <w:p w14:paraId="46B02FC4" w14:textId="77777777" w:rsidR="002A7BCB" w:rsidRDefault="002A7BCB" w:rsidP="006E7ED8">
            <w:pPr>
              <w:pStyle w:val="Lijstalinea"/>
              <w:numPr>
                <w:ilvl w:val="0"/>
                <w:numId w:val="28"/>
              </w:numPr>
              <w:spacing w:before="60"/>
              <w:ind w:left="308" w:hanging="180"/>
              <w:rPr>
                <w:szCs w:val="24"/>
              </w:rPr>
            </w:pPr>
            <w:r>
              <w:rPr>
                <w:szCs w:val="24"/>
              </w:rPr>
              <w:t>Relatieklasse ZAKENRELATIE hieraan gekoppeld</w:t>
            </w:r>
          </w:p>
        </w:tc>
      </w:tr>
      <w:tr w:rsidR="002A7BCB" w14:paraId="12453B50" w14:textId="77777777" w:rsidTr="006E7ED8">
        <w:tc>
          <w:tcPr>
            <w:tcW w:w="3652" w:type="dxa"/>
          </w:tcPr>
          <w:p w14:paraId="64025B39" w14:textId="77777777" w:rsidR="002A7BCB" w:rsidRDefault="002A7BCB" w:rsidP="006E7ED8">
            <w:r>
              <w:rPr>
                <w:szCs w:val="24"/>
              </w:rPr>
              <w:t>is deelzaak van ZAAK</w:t>
            </w:r>
          </w:p>
        </w:tc>
        <w:tc>
          <w:tcPr>
            <w:tcW w:w="5560" w:type="dxa"/>
          </w:tcPr>
          <w:p w14:paraId="49728DEC" w14:textId="77777777" w:rsidR="002A7BCB" w:rsidRDefault="002A7BCB" w:rsidP="006E7ED8">
            <w:pPr>
              <w:pStyle w:val="Lijstalinea"/>
              <w:numPr>
                <w:ilvl w:val="0"/>
                <w:numId w:val="28"/>
              </w:numPr>
              <w:spacing w:before="60"/>
              <w:ind w:left="308" w:hanging="180"/>
              <w:rPr>
                <w:szCs w:val="24"/>
              </w:rPr>
            </w:pPr>
            <w:r>
              <w:rPr>
                <w:szCs w:val="24"/>
              </w:rPr>
              <w:t>Definitie gewijzigd.</w:t>
            </w:r>
          </w:p>
          <w:p w14:paraId="4ABB6602" w14:textId="77777777" w:rsidR="002A7BCB" w:rsidRDefault="002A7BCB" w:rsidP="006E7ED8">
            <w:pPr>
              <w:pStyle w:val="Lijstalinea"/>
              <w:numPr>
                <w:ilvl w:val="0"/>
                <w:numId w:val="28"/>
              </w:numPr>
              <w:spacing w:before="60"/>
              <w:ind w:left="308" w:hanging="180"/>
              <w:rPr>
                <w:szCs w:val="24"/>
              </w:rPr>
            </w:pPr>
            <w:r>
              <w:rPr>
                <w:szCs w:val="24"/>
              </w:rPr>
              <w:t>Regels gewijzigd.</w:t>
            </w:r>
          </w:p>
        </w:tc>
      </w:tr>
      <w:tr w:rsidR="002A7BCB" w14:paraId="0AEFBCAF" w14:textId="77777777" w:rsidTr="006E7ED8">
        <w:tc>
          <w:tcPr>
            <w:tcW w:w="3652" w:type="dxa"/>
          </w:tcPr>
          <w:p w14:paraId="050124B6" w14:textId="106BFF23" w:rsidR="002A7BCB" w:rsidRPr="00EE284A" w:rsidRDefault="002A7BCB" w:rsidP="006E7ED8">
            <w:pPr>
              <w:rPr>
                <w:szCs w:val="24"/>
              </w:rPr>
            </w:pPr>
            <w:r w:rsidRPr="00DD0F4F">
              <w:rPr>
                <w:noProof/>
              </w:rPr>
              <w:lastRenderedPageBreak/>
              <w:t>betre</w:t>
            </w:r>
            <w:r w:rsidR="00EE7A51">
              <w:rPr>
                <w:noProof/>
              </w:rPr>
              <w:t>ft</w:t>
            </w:r>
            <w:r w:rsidRPr="00DD0F4F">
              <w:rPr>
                <w:noProof/>
              </w:rPr>
              <w:t xml:space="preserve"> OBJECT</w:t>
            </w:r>
          </w:p>
        </w:tc>
        <w:tc>
          <w:tcPr>
            <w:tcW w:w="5560" w:type="dxa"/>
          </w:tcPr>
          <w:p w14:paraId="7E310C56" w14:textId="227B0132" w:rsidR="00EE7A51" w:rsidRDefault="00EE7A51" w:rsidP="006E7ED8">
            <w:pPr>
              <w:numPr>
                <w:ilvl w:val="0"/>
                <w:numId w:val="28"/>
              </w:numPr>
              <w:autoSpaceDE w:val="0"/>
              <w:autoSpaceDN w:val="0"/>
              <w:adjustRightInd w:val="0"/>
              <w:spacing w:after="1"/>
              <w:ind w:left="308" w:hanging="180"/>
              <w:rPr>
                <w:szCs w:val="24"/>
              </w:rPr>
            </w:pPr>
            <w:r>
              <w:rPr>
                <w:szCs w:val="24"/>
              </w:rPr>
              <w:t>Relatiesoort van richting veranderd, naam en defintie aangepast,</w:t>
            </w:r>
          </w:p>
          <w:p w14:paraId="17EA19E2" w14:textId="1A27A6A7" w:rsidR="002A7BCB" w:rsidRDefault="002A7BCB" w:rsidP="006E7ED8">
            <w:pPr>
              <w:numPr>
                <w:ilvl w:val="0"/>
                <w:numId w:val="28"/>
              </w:numPr>
              <w:autoSpaceDE w:val="0"/>
              <w:autoSpaceDN w:val="0"/>
              <w:adjustRightInd w:val="0"/>
              <w:spacing w:after="1"/>
              <w:ind w:left="308" w:hanging="180"/>
              <w:rPr>
                <w:szCs w:val="24"/>
              </w:rPr>
            </w:pPr>
            <w:r>
              <w:rPr>
                <w:szCs w:val="24"/>
              </w:rPr>
              <w:t>Regels gewijzigd.</w:t>
            </w:r>
          </w:p>
        </w:tc>
      </w:tr>
      <w:tr w:rsidR="002A7BCB" w:rsidRPr="00AE1A91" w14:paraId="4FEB884E" w14:textId="77777777" w:rsidTr="006E7ED8">
        <w:tc>
          <w:tcPr>
            <w:tcW w:w="3652" w:type="dxa"/>
          </w:tcPr>
          <w:p w14:paraId="2A26474A" w14:textId="77777777" w:rsidR="002A7BCB" w:rsidRPr="00150819" w:rsidRDefault="002A7BCB" w:rsidP="006E7ED8">
            <w:r>
              <w:t>kent INFORMATIEOBJECT</w:t>
            </w:r>
          </w:p>
        </w:tc>
        <w:tc>
          <w:tcPr>
            <w:tcW w:w="5560" w:type="dxa"/>
          </w:tcPr>
          <w:p w14:paraId="1989A0D3" w14:textId="77777777" w:rsidR="002A7BCB" w:rsidRDefault="002A7BCB" w:rsidP="006E7ED8">
            <w:pPr>
              <w:pStyle w:val="Lijstalinea"/>
              <w:numPr>
                <w:ilvl w:val="0"/>
                <w:numId w:val="28"/>
              </w:numPr>
              <w:spacing w:before="60"/>
              <w:ind w:left="308" w:hanging="180"/>
            </w:pPr>
            <w:r>
              <w:t>Relatiesoort toegevoegd, ter vervanging van de relatiesoorten ‘ZAAKDOCUMENT betreft ZAAK’ en ‘ZAAKDOCUMENT betreft DOCUMENT’ vanwege de omzetting van ZAAKDOCUMENT van objecttype naar relatieklasse.</w:t>
            </w:r>
          </w:p>
        </w:tc>
      </w:tr>
      <w:tr w:rsidR="00DD3D36" w:rsidRPr="00AE1A91" w14:paraId="316692CC" w14:textId="77777777" w:rsidTr="006E7ED8">
        <w:tc>
          <w:tcPr>
            <w:tcW w:w="3652" w:type="dxa"/>
          </w:tcPr>
          <w:p w14:paraId="2F80EB5B" w14:textId="59233BC4" w:rsidR="00DD3D36" w:rsidRDefault="00DD3D36" w:rsidP="00DD3D36">
            <w:r>
              <w:t>heeft STATUS</w:t>
            </w:r>
          </w:p>
        </w:tc>
        <w:tc>
          <w:tcPr>
            <w:tcW w:w="5560" w:type="dxa"/>
          </w:tcPr>
          <w:p w14:paraId="7FD1DF0B" w14:textId="32959E6C" w:rsidR="00DD3D36" w:rsidRDefault="00DD3D36" w:rsidP="00DD3D36">
            <w:pPr>
              <w:pStyle w:val="Lijstalinea"/>
              <w:numPr>
                <w:ilvl w:val="0"/>
                <w:numId w:val="28"/>
              </w:numPr>
              <w:spacing w:before="60"/>
              <w:ind w:left="308" w:hanging="180"/>
            </w:pPr>
            <w:r>
              <w:t>Relatiesoort van richting veranderd: STATUS van ZAAK.</w:t>
            </w:r>
          </w:p>
        </w:tc>
      </w:tr>
      <w:tr w:rsidR="009C041E" w:rsidRPr="00AE1A91" w14:paraId="0CF29F52" w14:textId="77777777" w:rsidTr="006E7ED8">
        <w:tc>
          <w:tcPr>
            <w:tcW w:w="3652" w:type="dxa"/>
          </w:tcPr>
          <w:p w14:paraId="1BCD185C" w14:textId="60094C1B" w:rsidR="009C041E" w:rsidRDefault="009C041E" w:rsidP="006E7ED8">
            <w:r>
              <w:t>heeft bij afronding RESULTAATTYPE</w:t>
            </w:r>
          </w:p>
        </w:tc>
        <w:tc>
          <w:tcPr>
            <w:tcW w:w="5560" w:type="dxa"/>
          </w:tcPr>
          <w:p w14:paraId="262C4F80" w14:textId="7EFF1083" w:rsidR="009C041E" w:rsidRDefault="009C041E" w:rsidP="006E7ED8">
            <w:pPr>
              <w:pStyle w:val="Lijstalinea"/>
              <w:numPr>
                <w:ilvl w:val="0"/>
                <w:numId w:val="28"/>
              </w:numPr>
              <w:spacing w:before="60"/>
              <w:ind w:left="308" w:hanging="180"/>
            </w:pPr>
            <w:r>
              <w:t>Relatiesoort toegevoegd.</w:t>
            </w:r>
          </w:p>
        </w:tc>
      </w:tr>
    </w:tbl>
    <w:p w14:paraId="19D90762" w14:textId="77777777" w:rsidR="002A7BCB" w:rsidRPr="005561F3" w:rsidRDefault="002A7BCB" w:rsidP="002A7BCB">
      <w:pPr>
        <w:rPr>
          <w:lang w:val="nl-NL"/>
        </w:rPr>
      </w:pPr>
    </w:p>
    <w:p w14:paraId="35FCF56C" w14:textId="77777777" w:rsidR="002A7BCB" w:rsidRPr="00692A11" w:rsidRDefault="002A7BCB" w:rsidP="002A7BCB">
      <w:pPr>
        <w:keepNext/>
        <w:spacing w:after="0"/>
      </w:pPr>
      <w:r w:rsidRPr="007B2560">
        <w:rPr>
          <w:b/>
        </w:rPr>
        <w:t>ZAAK-INFORMATIEOBJECT</w:t>
      </w:r>
      <w:r>
        <w:rPr>
          <w:b/>
        </w:rPr>
        <w:t xml:space="preserve"> </w:t>
      </w:r>
    </w:p>
    <w:tbl>
      <w:tblPr>
        <w:tblStyle w:val="Tabelraster"/>
        <w:tblW w:w="0" w:type="auto"/>
        <w:tblLook w:val="04A0" w:firstRow="1" w:lastRow="0" w:firstColumn="1" w:lastColumn="0" w:noHBand="0" w:noVBand="1"/>
      </w:tblPr>
      <w:tblGrid>
        <w:gridCol w:w="3652"/>
        <w:gridCol w:w="5560"/>
      </w:tblGrid>
      <w:tr w:rsidR="002A7BCB" w14:paraId="6BD035DC" w14:textId="77777777" w:rsidTr="006E7ED8">
        <w:tc>
          <w:tcPr>
            <w:tcW w:w="3652" w:type="dxa"/>
          </w:tcPr>
          <w:p w14:paraId="445FFA43" w14:textId="77777777" w:rsidR="002A7BCB" w:rsidRPr="006B7EBC" w:rsidRDefault="002A7BCB" w:rsidP="006E7ED8">
            <w:pPr>
              <w:rPr>
                <w:b/>
              </w:rPr>
            </w:pPr>
            <w:r w:rsidRPr="006B7EBC">
              <w:rPr>
                <w:b/>
              </w:rPr>
              <w:t>Attribuut- of relatiesoort</w:t>
            </w:r>
          </w:p>
        </w:tc>
        <w:tc>
          <w:tcPr>
            <w:tcW w:w="5560" w:type="dxa"/>
          </w:tcPr>
          <w:p w14:paraId="3110C7DD" w14:textId="77777777" w:rsidR="002A7BCB" w:rsidRPr="006B7EBC" w:rsidRDefault="002A7BCB" w:rsidP="006E7ED8">
            <w:pPr>
              <w:rPr>
                <w:b/>
              </w:rPr>
            </w:pPr>
            <w:r w:rsidRPr="006B7EBC">
              <w:rPr>
                <w:b/>
              </w:rPr>
              <w:t>Wijziging</w:t>
            </w:r>
          </w:p>
        </w:tc>
      </w:tr>
      <w:tr w:rsidR="002A7BCB" w14:paraId="52CDA764" w14:textId="77777777" w:rsidTr="006E7ED8">
        <w:tc>
          <w:tcPr>
            <w:tcW w:w="3652" w:type="dxa"/>
          </w:tcPr>
          <w:p w14:paraId="2DAF2B30" w14:textId="77777777" w:rsidR="002A7BCB" w:rsidRPr="004B2391" w:rsidRDefault="002A7BCB" w:rsidP="006E7ED8">
            <w:r>
              <w:t>-</w:t>
            </w:r>
          </w:p>
        </w:tc>
        <w:tc>
          <w:tcPr>
            <w:tcW w:w="5560" w:type="dxa"/>
          </w:tcPr>
          <w:p w14:paraId="3418AA6D" w14:textId="77777777" w:rsidR="002A7BCB" w:rsidRDefault="002A7BCB" w:rsidP="006E7ED8">
            <w:pPr>
              <w:pStyle w:val="Lijstalinea"/>
              <w:numPr>
                <w:ilvl w:val="0"/>
                <w:numId w:val="28"/>
              </w:numPr>
              <w:spacing w:before="60"/>
              <w:ind w:left="308" w:hanging="180"/>
            </w:pPr>
            <w:r>
              <w:t>W</w:t>
            </w:r>
            <w:r w:rsidRPr="00294D0F">
              <w:t>as een objecttype maar is nu een relatieklasse</w:t>
            </w:r>
            <w:r>
              <w:t>,</w:t>
            </w:r>
            <w:r w:rsidRPr="00294D0F">
              <w:t xml:space="preserve"> </w:t>
            </w:r>
            <w:r>
              <w:t>van de relatiesoort ‘ZAAK kent INFORMATIEOBJECT’.</w:t>
            </w:r>
          </w:p>
          <w:p w14:paraId="314EF735" w14:textId="77777777" w:rsidR="002A7BCB" w:rsidRDefault="002A7BCB" w:rsidP="006E7ED8">
            <w:pPr>
              <w:pStyle w:val="Lijstalinea"/>
              <w:numPr>
                <w:ilvl w:val="0"/>
                <w:numId w:val="28"/>
              </w:numPr>
              <w:spacing w:before="60"/>
              <w:ind w:left="308" w:hanging="180"/>
            </w:pPr>
            <w:r>
              <w:t xml:space="preserve">Naam relatieklasse gewijzigd (was:  </w:t>
            </w:r>
            <w:r w:rsidRPr="007B2560">
              <w:t>ZAAKDOCUMENT</w:t>
            </w:r>
            <w:r>
              <w:t>).</w:t>
            </w:r>
          </w:p>
          <w:p w14:paraId="3D6E7D67" w14:textId="77777777" w:rsidR="002A7BCB" w:rsidRPr="00A336EE" w:rsidRDefault="002A7BCB" w:rsidP="006E7ED8">
            <w:pPr>
              <w:pStyle w:val="Lijstalinea"/>
              <w:numPr>
                <w:ilvl w:val="0"/>
                <w:numId w:val="28"/>
              </w:numPr>
              <w:spacing w:before="60"/>
              <w:ind w:left="308" w:hanging="180"/>
            </w:pPr>
            <w:r>
              <w:t>Definitie gewijzigd.</w:t>
            </w:r>
          </w:p>
        </w:tc>
      </w:tr>
      <w:tr w:rsidR="002A7BCB" w:rsidRPr="00AE1A91" w14:paraId="4DA1D97D" w14:textId="77777777" w:rsidTr="006E7ED8">
        <w:tc>
          <w:tcPr>
            <w:tcW w:w="3652" w:type="dxa"/>
          </w:tcPr>
          <w:p w14:paraId="369B9267" w14:textId="77777777" w:rsidR="002A7BCB" w:rsidRDefault="002A7BCB" w:rsidP="006E7ED8">
            <w:r w:rsidRPr="00D2012E">
              <w:rPr>
                <w:rFonts w:ascii="Arial" w:hAnsi="Arial" w:cs="Arial"/>
                <w:sz w:val="20"/>
                <w:szCs w:val="20"/>
                <w:lang w:val="en-AU"/>
              </w:rPr>
              <w:fldChar w:fldCharType="begin" w:fldLock="1"/>
            </w:r>
            <w:r w:rsidRPr="00D2012E">
              <w:rPr>
                <w:rFonts w:ascii="Arial" w:hAnsi="Arial" w:cs="Arial"/>
                <w:sz w:val="20"/>
                <w:szCs w:val="20"/>
                <w:lang w:val="en-AU"/>
              </w:rPr>
              <w:instrText xml:space="preserve">MERGEFIELD </w:instrText>
            </w:r>
            <w:r w:rsidRPr="00D2012E">
              <w:rPr>
                <w:rFonts w:ascii="Arial" w:eastAsia="Times New Roman" w:hAnsi="Arial" w:cs="Arial"/>
                <w:color w:val="000000"/>
                <w:sz w:val="20"/>
                <w:szCs w:val="20"/>
              </w:rPr>
              <w:instrText>Att.Name</w:instrText>
            </w:r>
            <w:r w:rsidRPr="00D2012E">
              <w:rPr>
                <w:rFonts w:ascii="Arial" w:hAnsi="Arial" w:cs="Arial"/>
                <w:sz w:val="20"/>
                <w:szCs w:val="20"/>
                <w:lang w:val="en-AU"/>
              </w:rPr>
              <w:fldChar w:fldCharType="separate"/>
            </w:r>
            <w:r>
              <w:rPr>
                <w:rFonts w:ascii="Arial" w:eastAsia="Times New Roman" w:hAnsi="Arial" w:cs="Arial"/>
                <w:color w:val="000000"/>
                <w:sz w:val="20"/>
                <w:szCs w:val="20"/>
              </w:rPr>
              <w:t>T</w:t>
            </w:r>
            <w:r w:rsidRPr="00D2012E">
              <w:rPr>
                <w:rFonts w:ascii="Arial" w:eastAsia="Times New Roman" w:hAnsi="Arial" w:cs="Arial"/>
                <w:color w:val="000000"/>
                <w:sz w:val="20"/>
                <w:szCs w:val="20"/>
              </w:rPr>
              <w:t>itel</w:t>
            </w:r>
            <w:r w:rsidRPr="00D2012E">
              <w:rPr>
                <w:rFonts w:ascii="Arial" w:hAnsi="Arial" w:cs="Arial"/>
                <w:sz w:val="20"/>
                <w:szCs w:val="20"/>
                <w:lang w:val="en-AU"/>
              </w:rPr>
              <w:fldChar w:fldCharType="end"/>
            </w:r>
            <w:r>
              <w:rPr>
                <w:rFonts w:ascii="Arial" w:hAnsi="Arial" w:cs="Arial"/>
                <w:sz w:val="20"/>
                <w:szCs w:val="20"/>
                <w:lang w:val="en-AU"/>
              </w:rPr>
              <w:t xml:space="preserve"> </w:t>
            </w:r>
          </w:p>
        </w:tc>
        <w:tc>
          <w:tcPr>
            <w:tcW w:w="5560" w:type="dxa"/>
          </w:tcPr>
          <w:p w14:paraId="4126ADA1" w14:textId="77777777" w:rsidR="002A7BCB" w:rsidRDefault="002A7BCB" w:rsidP="006E7ED8">
            <w:pPr>
              <w:pStyle w:val="Lijstalinea"/>
              <w:numPr>
                <w:ilvl w:val="0"/>
                <w:numId w:val="28"/>
              </w:numPr>
              <w:spacing w:before="60"/>
              <w:ind w:left="308" w:hanging="180"/>
            </w:pPr>
            <w:r>
              <w:t xml:space="preserve">Naam attribuutsoort aangepast (was: </w:t>
            </w:r>
            <w:r w:rsidRPr="006F5E00">
              <w:t>Zaakdocumenttitel</w:t>
            </w:r>
            <w:r>
              <w:t>).</w:t>
            </w:r>
          </w:p>
          <w:p w14:paraId="094C428D" w14:textId="7F944F9E" w:rsidR="009D2850" w:rsidRDefault="009D2850" w:rsidP="006E7ED8">
            <w:pPr>
              <w:pStyle w:val="Lijstalinea"/>
              <w:numPr>
                <w:ilvl w:val="0"/>
                <w:numId w:val="28"/>
              </w:numPr>
              <w:spacing w:before="60"/>
              <w:ind w:left="308" w:hanging="180"/>
            </w:pPr>
            <w:r>
              <w:t>Kardinaliteit gewijzigd in 0..1.</w:t>
            </w:r>
          </w:p>
        </w:tc>
      </w:tr>
      <w:tr w:rsidR="002A7BCB" w:rsidRPr="00AE1A91" w14:paraId="60483A4B" w14:textId="77777777" w:rsidTr="006E7ED8">
        <w:tc>
          <w:tcPr>
            <w:tcW w:w="3652" w:type="dxa"/>
          </w:tcPr>
          <w:p w14:paraId="55216813" w14:textId="77777777" w:rsidR="002A7BCB" w:rsidRPr="00D2012E" w:rsidRDefault="002A7BCB" w:rsidP="006E7ED8">
            <w:pPr>
              <w:rPr>
                <w:rFonts w:ascii="Arial" w:hAnsi="Arial" w:cs="Arial"/>
                <w:sz w:val="20"/>
                <w:szCs w:val="20"/>
                <w:lang w:val="en-AU"/>
              </w:rPr>
            </w:pPr>
            <w:r w:rsidRPr="00D2012E">
              <w:rPr>
                <w:rFonts w:ascii="Arial" w:hAnsi="Arial" w:cs="Arial"/>
                <w:sz w:val="20"/>
                <w:szCs w:val="20"/>
                <w:lang w:val="en-AU"/>
              </w:rPr>
              <w:fldChar w:fldCharType="begin" w:fldLock="1"/>
            </w:r>
            <w:r w:rsidRPr="00D2012E">
              <w:rPr>
                <w:rFonts w:ascii="Arial" w:hAnsi="Arial" w:cs="Arial"/>
                <w:sz w:val="20"/>
                <w:szCs w:val="20"/>
                <w:lang w:val="en-AU"/>
              </w:rPr>
              <w:instrText xml:space="preserve">MERGEFIELD </w:instrText>
            </w:r>
            <w:r w:rsidRPr="00D2012E">
              <w:rPr>
                <w:rFonts w:ascii="Arial" w:eastAsia="Times New Roman" w:hAnsi="Arial" w:cs="Arial"/>
                <w:color w:val="000000"/>
                <w:sz w:val="20"/>
                <w:szCs w:val="20"/>
              </w:rPr>
              <w:instrText>Att.Name</w:instrText>
            </w:r>
            <w:r w:rsidRPr="00D2012E">
              <w:rPr>
                <w:rFonts w:ascii="Arial" w:hAnsi="Arial" w:cs="Arial"/>
                <w:sz w:val="20"/>
                <w:szCs w:val="20"/>
                <w:lang w:val="en-AU"/>
              </w:rPr>
              <w:fldChar w:fldCharType="separate"/>
            </w:r>
            <w:r>
              <w:rPr>
                <w:rFonts w:ascii="Arial" w:eastAsia="Times New Roman" w:hAnsi="Arial" w:cs="Arial"/>
                <w:color w:val="000000"/>
                <w:sz w:val="20"/>
                <w:szCs w:val="20"/>
              </w:rPr>
              <w:t>B</w:t>
            </w:r>
            <w:r w:rsidRPr="00D2012E">
              <w:rPr>
                <w:rFonts w:ascii="Arial" w:eastAsia="Times New Roman" w:hAnsi="Arial" w:cs="Arial"/>
                <w:color w:val="000000"/>
                <w:sz w:val="20"/>
                <w:szCs w:val="20"/>
              </w:rPr>
              <w:t>eschrijving</w:t>
            </w:r>
            <w:r w:rsidRPr="00D2012E">
              <w:rPr>
                <w:rFonts w:ascii="Arial" w:hAnsi="Arial" w:cs="Arial"/>
                <w:sz w:val="20"/>
                <w:szCs w:val="20"/>
                <w:lang w:val="en-AU"/>
              </w:rPr>
              <w:fldChar w:fldCharType="end"/>
            </w:r>
            <w:r>
              <w:rPr>
                <w:rFonts w:ascii="Arial" w:hAnsi="Arial" w:cs="Arial"/>
                <w:sz w:val="20"/>
                <w:szCs w:val="20"/>
                <w:lang w:val="en-AU"/>
              </w:rPr>
              <w:t xml:space="preserve"> </w:t>
            </w:r>
          </w:p>
        </w:tc>
        <w:tc>
          <w:tcPr>
            <w:tcW w:w="5560" w:type="dxa"/>
          </w:tcPr>
          <w:p w14:paraId="7DA28EAB" w14:textId="77777777" w:rsidR="002A7BCB" w:rsidRDefault="002A7BCB" w:rsidP="006E7ED8">
            <w:pPr>
              <w:pStyle w:val="Lijstalinea"/>
              <w:numPr>
                <w:ilvl w:val="0"/>
                <w:numId w:val="28"/>
              </w:numPr>
              <w:spacing w:before="60"/>
              <w:ind w:left="308" w:hanging="180"/>
            </w:pPr>
            <w:r>
              <w:t xml:space="preserve">Naam attribuutsoort aangepast (was:  </w:t>
            </w:r>
            <w:r w:rsidRPr="006F5E00">
              <w:t>Zaakdocumentbeschrijving</w:t>
            </w:r>
            <w:r>
              <w:t>).</w:t>
            </w:r>
          </w:p>
        </w:tc>
      </w:tr>
      <w:tr w:rsidR="002A7BCB" w:rsidRPr="00AE1A91" w14:paraId="7B3CBDF7" w14:textId="77777777" w:rsidTr="006E7ED8">
        <w:tc>
          <w:tcPr>
            <w:tcW w:w="3652" w:type="dxa"/>
          </w:tcPr>
          <w:p w14:paraId="4DF138F8" w14:textId="77777777" w:rsidR="002A7BCB" w:rsidRPr="00D2012E" w:rsidRDefault="002A7BCB" w:rsidP="006E7ED8">
            <w:pPr>
              <w:rPr>
                <w:rFonts w:ascii="Arial" w:hAnsi="Arial" w:cs="Arial"/>
                <w:sz w:val="20"/>
                <w:szCs w:val="20"/>
                <w:lang w:val="en-AU"/>
              </w:rPr>
            </w:pPr>
            <w:r>
              <w:rPr>
                <w:rFonts w:ascii="Arial" w:hAnsi="Arial" w:cs="Arial"/>
                <w:sz w:val="20"/>
                <w:szCs w:val="20"/>
                <w:lang w:val="en-AU"/>
              </w:rPr>
              <w:t xml:space="preserve">Registratiedatum </w:t>
            </w:r>
          </w:p>
        </w:tc>
        <w:tc>
          <w:tcPr>
            <w:tcW w:w="5560" w:type="dxa"/>
          </w:tcPr>
          <w:p w14:paraId="3A23673F" w14:textId="77777777" w:rsidR="002A7BCB" w:rsidRDefault="002A7BCB" w:rsidP="006E7ED8">
            <w:pPr>
              <w:pStyle w:val="Lijstalinea"/>
              <w:numPr>
                <w:ilvl w:val="0"/>
                <w:numId w:val="28"/>
              </w:numPr>
              <w:spacing w:before="60"/>
              <w:ind w:left="308" w:hanging="180"/>
            </w:pPr>
            <w:r>
              <w:t>Naam attribuutsoort aangepast (was: Document r</w:t>
            </w:r>
            <w:r w:rsidRPr="00E61F0E">
              <w:rPr>
                <w:rFonts w:ascii="Arial" w:hAnsi="Arial" w:cs="Arial"/>
                <w:sz w:val="20"/>
                <w:szCs w:val="20"/>
              </w:rPr>
              <w:t>egistratiedatum</w:t>
            </w:r>
            <w:r>
              <w:t>).</w:t>
            </w:r>
          </w:p>
        </w:tc>
      </w:tr>
      <w:tr w:rsidR="002A7BCB" w:rsidRPr="00957A28" w14:paraId="176E8E8A" w14:textId="77777777" w:rsidTr="006E7ED8">
        <w:tc>
          <w:tcPr>
            <w:tcW w:w="3652" w:type="dxa"/>
          </w:tcPr>
          <w:p w14:paraId="6450A404" w14:textId="77777777" w:rsidR="002A7BCB" w:rsidRDefault="002A7BCB" w:rsidP="006E7ED8">
            <w:pPr>
              <w:rPr>
                <w:rFonts w:ascii="Arial" w:hAnsi="Arial" w:cs="Arial"/>
                <w:sz w:val="20"/>
                <w:szCs w:val="20"/>
                <w:lang w:val="en-AU"/>
              </w:rPr>
            </w:pPr>
            <w:r w:rsidRPr="00BE528D">
              <w:t>Vernietigingsdatum</w:t>
            </w:r>
          </w:p>
        </w:tc>
        <w:tc>
          <w:tcPr>
            <w:tcW w:w="5560" w:type="dxa"/>
          </w:tcPr>
          <w:p w14:paraId="04B10DE4" w14:textId="77777777" w:rsidR="002A7BCB" w:rsidRDefault="002A7BCB" w:rsidP="006E7ED8">
            <w:pPr>
              <w:pStyle w:val="Lijstalinea"/>
              <w:numPr>
                <w:ilvl w:val="0"/>
                <w:numId w:val="28"/>
              </w:numPr>
              <w:spacing w:before="60"/>
              <w:ind w:left="308" w:hanging="180"/>
            </w:pPr>
            <w:r>
              <w:t>Attribuutsoort toegevoegd</w:t>
            </w:r>
          </w:p>
        </w:tc>
      </w:tr>
      <w:tr w:rsidR="002A7BCB" w:rsidRPr="00AE1A91" w14:paraId="0CF47867" w14:textId="77777777" w:rsidTr="006E7ED8">
        <w:tc>
          <w:tcPr>
            <w:tcW w:w="3652" w:type="dxa"/>
          </w:tcPr>
          <w:p w14:paraId="075F0C25" w14:textId="77777777" w:rsidR="002A7BCB" w:rsidRPr="00613F9E" w:rsidRDefault="002A7BCB" w:rsidP="006E7ED8">
            <w:pPr>
              <w:rPr>
                <w:rFonts w:ascii="Arial" w:hAnsi="Arial" w:cs="Arial"/>
                <w:sz w:val="20"/>
                <w:szCs w:val="20"/>
              </w:rPr>
            </w:pPr>
            <w:r>
              <w:rPr>
                <w:rFonts w:ascii="Arial" w:hAnsi="Arial" w:cs="Arial"/>
                <w:sz w:val="20"/>
                <w:szCs w:val="20"/>
              </w:rPr>
              <w:t>betreft ZAAK</w:t>
            </w:r>
          </w:p>
        </w:tc>
        <w:tc>
          <w:tcPr>
            <w:tcW w:w="5560" w:type="dxa"/>
          </w:tcPr>
          <w:p w14:paraId="646189E8" w14:textId="77777777" w:rsidR="002A7BCB" w:rsidRDefault="002A7BCB" w:rsidP="006E7ED8">
            <w:pPr>
              <w:pStyle w:val="Lijstalinea"/>
              <w:numPr>
                <w:ilvl w:val="0"/>
                <w:numId w:val="28"/>
              </w:numPr>
              <w:spacing w:before="60"/>
              <w:ind w:left="308" w:hanging="180"/>
            </w:pPr>
            <w:r>
              <w:t>Tezamen met de volgende relatiesoort vervangen door relatiesoort ‘ZAAK kent INFORMATIEOBJECT’.</w:t>
            </w:r>
          </w:p>
        </w:tc>
      </w:tr>
      <w:tr w:rsidR="002A7BCB" w:rsidRPr="00AE1A91" w14:paraId="53995CCA" w14:textId="77777777" w:rsidTr="006E7ED8">
        <w:tc>
          <w:tcPr>
            <w:tcW w:w="3652" w:type="dxa"/>
          </w:tcPr>
          <w:p w14:paraId="19BBC935" w14:textId="77777777" w:rsidR="002A7BCB" w:rsidRPr="00613F9E" w:rsidRDefault="002A7BCB" w:rsidP="006E7ED8">
            <w:pPr>
              <w:rPr>
                <w:rFonts w:ascii="Arial" w:hAnsi="Arial" w:cs="Arial"/>
                <w:sz w:val="20"/>
                <w:szCs w:val="20"/>
              </w:rPr>
            </w:pPr>
            <w:r>
              <w:rPr>
                <w:rFonts w:ascii="Arial" w:hAnsi="Arial" w:cs="Arial"/>
                <w:sz w:val="20"/>
                <w:szCs w:val="20"/>
              </w:rPr>
              <w:t>betreft DOCUMENT</w:t>
            </w:r>
          </w:p>
        </w:tc>
        <w:tc>
          <w:tcPr>
            <w:tcW w:w="5560" w:type="dxa"/>
          </w:tcPr>
          <w:p w14:paraId="5422BC29" w14:textId="77777777" w:rsidR="002A7BCB" w:rsidRDefault="002A7BCB" w:rsidP="006E7ED8">
            <w:pPr>
              <w:pStyle w:val="Lijstalinea"/>
              <w:numPr>
                <w:ilvl w:val="0"/>
                <w:numId w:val="28"/>
              </w:numPr>
              <w:spacing w:before="60"/>
              <w:ind w:left="308" w:hanging="180"/>
            </w:pPr>
            <w:r>
              <w:t>Tezamen met de voorgaande relatiesoort vervangen door relatiesoort ‘ZAAK kent INFORMATIEOBJECT’.</w:t>
            </w:r>
          </w:p>
        </w:tc>
      </w:tr>
    </w:tbl>
    <w:p w14:paraId="3D89A0CD" w14:textId="47CE1B49" w:rsidR="002A7BCB" w:rsidRDefault="002A7BCB" w:rsidP="002A7BCB">
      <w:pPr>
        <w:rPr>
          <w:lang w:val="nl-NL"/>
        </w:rPr>
      </w:pPr>
    </w:p>
    <w:p w14:paraId="2A77705B" w14:textId="775F39FF" w:rsidR="009C041E" w:rsidRPr="00692A11" w:rsidRDefault="009C041E" w:rsidP="009C041E">
      <w:pPr>
        <w:keepNext/>
        <w:spacing w:after="0"/>
      </w:pPr>
      <w:r w:rsidRPr="007B2560">
        <w:rPr>
          <w:b/>
        </w:rPr>
        <w:t>ZAAK-INFORMATIEOBJECT</w:t>
      </w:r>
      <w:r>
        <w:rPr>
          <w:b/>
        </w:rPr>
        <w:t xml:space="preserve">-TYPE ARCHIEFREGIME </w:t>
      </w:r>
    </w:p>
    <w:tbl>
      <w:tblPr>
        <w:tblStyle w:val="Tabelraster"/>
        <w:tblW w:w="0" w:type="auto"/>
        <w:tblLook w:val="04A0" w:firstRow="1" w:lastRow="0" w:firstColumn="1" w:lastColumn="0" w:noHBand="0" w:noVBand="1"/>
      </w:tblPr>
      <w:tblGrid>
        <w:gridCol w:w="3652"/>
        <w:gridCol w:w="5560"/>
      </w:tblGrid>
      <w:tr w:rsidR="009C041E" w14:paraId="0D0CD813" w14:textId="77777777" w:rsidTr="00EE7A51">
        <w:tc>
          <w:tcPr>
            <w:tcW w:w="3652" w:type="dxa"/>
          </w:tcPr>
          <w:p w14:paraId="431E0E54" w14:textId="77777777" w:rsidR="009C041E" w:rsidRPr="006B7EBC" w:rsidRDefault="009C041E" w:rsidP="00EE7A51">
            <w:pPr>
              <w:rPr>
                <w:b/>
              </w:rPr>
            </w:pPr>
            <w:r w:rsidRPr="006B7EBC">
              <w:rPr>
                <w:b/>
              </w:rPr>
              <w:t>Attribuut- of relatiesoort</w:t>
            </w:r>
          </w:p>
        </w:tc>
        <w:tc>
          <w:tcPr>
            <w:tcW w:w="5560" w:type="dxa"/>
          </w:tcPr>
          <w:p w14:paraId="731879FD" w14:textId="77777777" w:rsidR="009C041E" w:rsidRPr="006B7EBC" w:rsidRDefault="009C041E" w:rsidP="00EE7A51">
            <w:pPr>
              <w:rPr>
                <w:b/>
              </w:rPr>
            </w:pPr>
            <w:r w:rsidRPr="006B7EBC">
              <w:rPr>
                <w:b/>
              </w:rPr>
              <w:t>Wijziging</w:t>
            </w:r>
          </w:p>
        </w:tc>
      </w:tr>
      <w:tr w:rsidR="009C041E" w14:paraId="59EA1504" w14:textId="77777777" w:rsidTr="00EE7A51">
        <w:tc>
          <w:tcPr>
            <w:tcW w:w="3652" w:type="dxa"/>
          </w:tcPr>
          <w:p w14:paraId="40C9F970" w14:textId="77777777" w:rsidR="009C041E" w:rsidRPr="004B2391" w:rsidRDefault="009C041E" w:rsidP="00EE7A51">
            <w:r>
              <w:t>-</w:t>
            </w:r>
          </w:p>
        </w:tc>
        <w:tc>
          <w:tcPr>
            <w:tcW w:w="5560" w:type="dxa"/>
          </w:tcPr>
          <w:p w14:paraId="33F85BE4" w14:textId="71E6C899" w:rsidR="009C041E" w:rsidRPr="00A336EE" w:rsidRDefault="009C041E" w:rsidP="00EE7A51">
            <w:pPr>
              <w:pStyle w:val="Lijstalinea"/>
              <w:numPr>
                <w:ilvl w:val="0"/>
                <w:numId w:val="28"/>
              </w:numPr>
              <w:spacing w:before="60"/>
              <w:ind w:left="308" w:hanging="180"/>
            </w:pPr>
            <w:r>
              <w:t>Relatieklasse toegevoegd.</w:t>
            </w:r>
          </w:p>
        </w:tc>
      </w:tr>
    </w:tbl>
    <w:p w14:paraId="48F99935" w14:textId="77777777" w:rsidR="009C041E" w:rsidRPr="005561F3" w:rsidRDefault="009C041E" w:rsidP="002A7BCB">
      <w:pPr>
        <w:rPr>
          <w:lang w:val="nl-NL"/>
        </w:rPr>
      </w:pPr>
    </w:p>
    <w:p w14:paraId="63EAB622" w14:textId="77777777" w:rsidR="002A7BCB" w:rsidRPr="007B0D15" w:rsidRDefault="002A7BCB" w:rsidP="002A7BCB">
      <w:pPr>
        <w:keepNext/>
        <w:spacing w:after="0"/>
        <w:rPr>
          <w:b/>
        </w:rPr>
      </w:pPr>
      <w:r>
        <w:rPr>
          <w:b/>
        </w:rPr>
        <w:t>ZAAKOBJECT</w:t>
      </w:r>
    </w:p>
    <w:tbl>
      <w:tblPr>
        <w:tblStyle w:val="Tabelraster"/>
        <w:tblW w:w="0" w:type="auto"/>
        <w:tblLook w:val="04A0" w:firstRow="1" w:lastRow="0" w:firstColumn="1" w:lastColumn="0" w:noHBand="0" w:noVBand="1"/>
      </w:tblPr>
      <w:tblGrid>
        <w:gridCol w:w="3652"/>
        <w:gridCol w:w="5560"/>
      </w:tblGrid>
      <w:tr w:rsidR="002A7BCB" w14:paraId="05353182" w14:textId="77777777" w:rsidTr="006E7ED8">
        <w:tc>
          <w:tcPr>
            <w:tcW w:w="3652" w:type="dxa"/>
          </w:tcPr>
          <w:p w14:paraId="3E5A1224" w14:textId="77777777" w:rsidR="002A7BCB" w:rsidRPr="006B7EBC" w:rsidRDefault="002A7BCB" w:rsidP="006E7ED8">
            <w:pPr>
              <w:rPr>
                <w:b/>
              </w:rPr>
            </w:pPr>
            <w:r w:rsidRPr="006B7EBC">
              <w:rPr>
                <w:b/>
              </w:rPr>
              <w:t>Attribuut- of relatiesoort</w:t>
            </w:r>
          </w:p>
        </w:tc>
        <w:tc>
          <w:tcPr>
            <w:tcW w:w="5560" w:type="dxa"/>
          </w:tcPr>
          <w:p w14:paraId="2076B61D" w14:textId="77777777" w:rsidR="002A7BCB" w:rsidRPr="006B7EBC" w:rsidRDefault="002A7BCB" w:rsidP="006E7ED8">
            <w:pPr>
              <w:rPr>
                <w:b/>
              </w:rPr>
            </w:pPr>
            <w:r w:rsidRPr="006B7EBC">
              <w:rPr>
                <w:b/>
              </w:rPr>
              <w:t>Wijziging</w:t>
            </w:r>
          </w:p>
        </w:tc>
      </w:tr>
      <w:tr w:rsidR="002A7BCB" w:rsidRPr="00AE1A91" w14:paraId="0751B9F0" w14:textId="77777777" w:rsidTr="006E7ED8">
        <w:tc>
          <w:tcPr>
            <w:tcW w:w="3652" w:type="dxa"/>
          </w:tcPr>
          <w:p w14:paraId="64B8F9D4" w14:textId="77777777" w:rsidR="002A7BCB" w:rsidRPr="004B2391" w:rsidRDefault="002A7BCB" w:rsidP="006E7ED8">
            <w:r>
              <w:t>-</w:t>
            </w:r>
          </w:p>
        </w:tc>
        <w:tc>
          <w:tcPr>
            <w:tcW w:w="5560" w:type="dxa"/>
          </w:tcPr>
          <w:p w14:paraId="27551D4C" w14:textId="77777777" w:rsidR="002A7BCB" w:rsidRPr="00A336EE" w:rsidRDefault="002A7BCB" w:rsidP="006E7ED8">
            <w:pPr>
              <w:pStyle w:val="Lijstalinea"/>
              <w:numPr>
                <w:ilvl w:val="0"/>
                <w:numId w:val="28"/>
              </w:numPr>
              <w:spacing w:before="60"/>
              <w:ind w:left="308" w:hanging="180"/>
            </w:pPr>
            <w:r>
              <w:t>ZAAKOBJECT</w:t>
            </w:r>
            <w:r w:rsidRPr="00294D0F">
              <w:t xml:space="preserve"> was een objecttype maar is nu een relatieklasse </w:t>
            </w:r>
            <w:r>
              <w:t>van de relatiesoort ‘ZAAK heeft betrekking op OBJECT’.</w:t>
            </w:r>
          </w:p>
        </w:tc>
      </w:tr>
      <w:tr w:rsidR="002A7BCB" w:rsidRPr="00AE1A91" w14:paraId="2BD0A1FC" w14:textId="77777777" w:rsidTr="006E7ED8">
        <w:tc>
          <w:tcPr>
            <w:tcW w:w="3652" w:type="dxa"/>
          </w:tcPr>
          <w:p w14:paraId="6556F10B" w14:textId="77777777" w:rsidR="002A7BCB" w:rsidRDefault="002A7BCB" w:rsidP="006E7ED8">
            <w:pPr>
              <w:rPr>
                <w:szCs w:val="24"/>
              </w:rPr>
            </w:pPr>
            <w:r>
              <w:rPr>
                <w:szCs w:val="24"/>
              </w:rPr>
              <w:t>Is onderwerp van ZAAK</w:t>
            </w:r>
          </w:p>
        </w:tc>
        <w:tc>
          <w:tcPr>
            <w:tcW w:w="5560" w:type="dxa"/>
          </w:tcPr>
          <w:p w14:paraId="536A306D" w14:textId="77777777" w:rsidR="002A7BCB" w:rsidRDefault="002A7BCB" w:rsidP="006E7ED8">
            <w:pPr>
              <w:pStyle w:val="Lijstalinea"/>
              <w:numPr>
                <w:ilvl w:val="0"/>
                <w:numId w:val="28"/>
              </w:numPr>
              <w:spacing w:before="60"/>
              <w:ind w:left="308" w:hanging="180"/>
            </w:pPr>
            <w:r>
              <w:t xml:space="preserve">Tezamen met de volgende relatiesoort vervangen door relatiesoort ‘ZAAK heeft betrekking op OBJECT’. </w:t>
            </w:r>
          </w:p>
        </w:tc>
      </w:tr>
      <w:tr w:rsidR="002A7BCB" w:rsidRPr="00AE1A91" w14:paraId="47427FC2" w14:textId="77777777" w:rsidTr="006E7ED8">
        <w:tc>
          <w:tcPr>
            <w:tcW w:w="3652" w:type="dxa"/>
          </w:tcPr>
          <w:p w14:paraId="7DE318F5" w14:textId="77777777" w:rsidR="002A7BCB" w:rsidRDefault="002A7BCB" w:rsidP="006E7ED8">
            <w:pPr>
              <w:rPr>
                <w:szCs w:val="24"/>
              </w:rPr>
            </w:pPr>
            <w:r>
              <w:rPr>
                <w:szCs w:val="24"/>
              </w:rPr>
              <w:t>Betreft OBJECT</w:t>
            </w:r>
          </w:p>
        </w:tc>
        <w:tc>
          <w:tcPr>
            <w:tcW w:w="5560" w:type="dxa"/>
          </w:tcPr>
          <w:p w14:paraId="0C417C19" w14:textId="77777777" w:rsidR="002A7BCB" w:rsidRDefault="002A7BCB" w:rsidP="006E7ED8">
            <w:pPr>
              <w:pStyle w:val="Lijstalinea"/>
              <w:numPr>
                <w:ilvl w:val="0"/>
                <w:numId w:val="28"/>
              </w:numPr>
              <w:spacing w:before="60"/>
              <w:ind w:left="308" w:hanging="180"/>
            </w:pPr>
            <w:r>
              <w:t>Tezamen met de voorgaande relatiesoort vervangen door relatiesoort ‘ZAAK heeft betrekking op OBJECT’.</w:t>
            </w:r>
          </w:p>
        </w:tc>
      </w:tr>
    </w:tbl>
    <w:p w14:paraId="5D2C038D" w14:textId="77777777" w:rsidR="002A7BCB" w:rsidRPr="005561F3" w:rsidRDefault="002A7BCB" w:rsidP="002A7BCB">
      <w:pPr>
        <w:keepNext/>
        <w:spacing w:after="0"/>
        <w:rPr>
          <w:b/>
          <w:lang w:val="nl-NL"/>
        </w:rPr>
      </w:pPr>
    </w:p>
    <w:p w14:paraId="7C911C66" w14:textId="77777777" w:rsidR="002A7BCB" w:rsidRPr="007B0D15" w:rsidRDefault="002A7BCB" w:rsidP="002A7BCB">
      <w:pPr>
        <w:keepNext/>
        <w:spacing w:after="0"/>
        <w:rPr>
          <w:b/>
        </w:rPr>
      </w:pPr>
      <w:r>
        <w:rPr>
          <w:b/>
        </w:rPr>
        <w:t>ZAAKTYPE</w:t>
      </w:r>
    </w:p>
    <w:tbl>
      <w:tblPr>
        <w:tblStyle w:val="Tabelraster"/>
        <w:tblW w:w="0" w:type="auto"/>
        <w:tblLook w:val="04A0" w:firstRow="1" w:lastRow="0" w:firstColumn="1" w:lastColumn="0" w:noHBand="0" w:noVBand="1"/>
      </w:tblPr>
      <w:tblGrid>
        <w:gridCol w:w="3652"/>
        <w:gridCol w:w="5560"/>
      </w:tblGrid>
      <w:tr w:rsidR="002A7BCB" w14:paraId="057251E6" w14:textId="77777777" w:rsidTr="006E7ED8">
        <w:tc>
          <w:tcPr>
            <w:tcW w:w="3652" w:type="dxa"/>
          </w:tcPr>
          <w:p w14:paraId="65FB6FA3" w14:textId="77777777" w:rsidR="002A7BCB" w:rsidRPr="006B7EBC" w:rsidRDefault="002A7BCB" w:rsidP="006E7ED8">
            <w:pPr>
              <w:rPr>
                <w:b/>
              </w:rPr>
            </w:pPr>
            <w:r w:rsidRPr="006B7EBC">
              <w:rPr>
                <w:b/>
              </w:rPr>
              <w:t>Attribuut- of relatiesoort</w:t>
            </w:r>
          </w:p>
        </w:tc>
        <w:tc>
          <w:tcPr>
            <w:tcW w:w="5560" w:type="dxa"/>
          </w:tcPr>
          <w:p w14:paraId="79F6A058" w14:textId="77777777" w:rsidR="002A7BCB" w:rsidRPr="006B7EBC" w:rsidRDefault="002A7BCB" w:rsidP="006E7ED8">
            <w:pPr>
              <w:rPr>
                <w:b/>
              </w:rPr>
            </w:pPr>
            <w:r w:rsidRPr="006B7EBC">
              <w:rPr>
                <w:b/>
              </w:rPr>
              <w:t>Wijziging</w:t>
            </w:r>
          </w:p>
        </w:tc>
      </w:tr>
      <w:tr w:rsidR="002A7BCB" w14:paraId="6B757083" w14:textId="77777777" w:rsidTr="006E7ED8">
        <w:tc>
          <w:tcPr>
            <w:tcW w:w="3652" w:type="dxa"/>
          </w:tcPr>
          <w:p w14:paraId="0DBC96D6" w14:textId="77777777" w:rsidR="002A7BCB" w:rsidRPr="004B2391" w:rsidRDefault="002A7BCB" w:rsidP="006E7ED8">
            <w:r>
              <w:t>-</w:t>
            </w:r>
          </w:p>
        </w:tc>
        <w:tc>
          <w:tcPr>
            <w:tcW w:w="5560" w:type="dxa"/>
          </w:tcPr>
          <w:p w14:paraId="16F33EA6" w14:textId="77777777" w:rsidR="002A7BCB" w:rsidRDefault="002A7BCB" w:rsidP="006E7ED8">
            <w:pPr>
              <w:pStyle w:val="Lijstalinea"/>
              <w:numPr>
                <w:ilvl w:val="0"/>
                <w:numId w:val="28"/>
              </w:numPr>
              <w:spacing w:before="60"/>
              <w:ind w:left="308" w:hanging="180"/>
            </w:pPr>
            <w:r>
              <w:t>O</w:t>
            </w:r>
            <w:r w:rsidRPr="002B6DF3">
              <w:t xml:space="preserve">bjecttype </w:t>
            </w:r>
            <w:r>
              <w:t>ontleend aan</w:t>
            </w:r>
            <w:r w:rsidRPr="002B6DF3">
              <w:t xml:space="preserve"> </w:t>
            </w:r>
            <w:r>
              <w:t>Im</w:t>
            </w:r>
            <w:r w:rsidRPr="002B6DF3">
              <w:t>ZTC</w:t>
            </w:r>
            <w:r>
              <w:t xml:space="preserve"> 2.1.</w:t>
            </w:r>
          </w:p>
          <w:p w14:paraId="0CB734E8" w14:textId="77777777" w:rsidR="002A7BCB" w:rsidRPr="00A336EE" w:rsidRDefault="002A7BCB" w:rsidP="006E7ED8">
            <w:pPr>
              <w:pStyle w:val="Lijstalinea"/>
              <w:numPr>
                <w:ilvl w:val="0"/>
                <w:numId w:val="28"/>
              </w:numPr>
              <w:spacing w:before="60"/>
              <w:ind w:left="308" w:hanging="180"/>
            </w:pPr>
            <w:r>
              <w:t>Unieke aanduiding gewijzigd.</w:t>
            </w:r>
          </w:p>
        </w:tc>
      </w:tr>
      <w:tr w:rsidR="002A7BCB" w:rsidRPr="00AE1A91" w14:paraId="69A33E6D" w14:textId="77777777" w:rsidTr="006E7ED8">
        <w:tc>
          <w:tcPr>
            <w:tcW w:w="3652" w:type="dxa"/>
          </w:tcPr>
          <w:p w14:paraId="136A2F54" w14:textId="77777777" w:rsidR="002A7BCB" w:rsidRPr="009E65CB" w:rsidRDefault="002A7BCB" w:rsidP="006E7ED8">
            <w:pPr>
              <w:autoSpaceDE w:val="0"/>
              <w:autoSpaceDN w:val="0"/>
              <w:adjustRightInd w:val="0"/>
              <w:rPr>
                <w:rFonts w:ascii="Arial" w:eastAsia="Times New Roman" w:hAnsi="Arial" w:cs="Arial"/>
                <w:color w:val="000000"/>
                <w:sz w:val="20"/>
                <w:szCs w:val="20"/>
              </w:rPr>
            </w:pPr>
            <w:r>
              <w:rPr>
                <w:rFonts w:ascii="Arial" w:eastAsia="Times New Roman" w:hAnsi="Arial" w:cs="Arial"/>
                <w:color w:val="000000"/>
                <w:sz w:val="20"/>
                <w:szCs w:val="20"/>
              </w:rPr>
              <w:t>Zaaktype-identificatie</w:t>
            </w:r>
          </w:p>
        </w:tc>
        <w:tc>
          <w:tcPr>
            <w:tcW w:w="5560" w:type="dxa"/>
          </w:tcPr>
          <w:p w14:paraId="6BA665FB" w14:textId="77777777" w:rsidR="002A7BCB" w:rsidRDefault="002A7BCB" w:rsidP="006E7ED8">
            <w:pPr>
              <w:pStyle w:val="Lijstalinea"/>
              <w:numPr>
                <w:ilvl w:val="0"/>
                <w:numId w:val="28"/>
              </w:numPr>
              <w:spacing w:before="60"/>
              <w:ind w:left="308" w:hanging="180"/>
            </w:pPr>
            <w:r>
              <w:t>Attribuutsoort toegevoegd (onderdeel unieke aanduiding).</w:t>
            </w:r>
          </w:p>
        </w:tc>
      </w:tr>
      <w:tr w:rsidR="002A7BCB" w:rsidRPr="00AE1A91" w14:paraId="59423420" w14:textId="77777777" w:rsidTr="006E7ED8">
        <w:tc>
          <w:tcPr>
            <w:tcW w:w="3652" w:type="dxa"/>
          </w:tcPr>
          <w:p w14:paraId="369EB955" w14:textId="77777777" w:rsidR="002A7BCB" w:rsidRPr="009E65CB" w:rsidRDefault="002A7BCB" w:rsidP="006E7ED8">
            <w:pPr>
              <w:autoSpaceDE w:val="0"/>
              <w:autoSpaceDN w:val="0"/>
              <w:adjustRightInd w:val="0"/>
              <w:rPr>
                <w:rFonts w:ascii="Arial" w:hAnsi="Arial" w:cs="Arial"/>
                <w:sz w:val="20"/>
                <w:szCs w:val="20"/>
                <w:lang w:val="en-AU"/>
              </w:rPr>
            </w:pPr>
            <w:r>
              <w:rPr>
                <w:rFonts w:ascii="Arial" w:hAnsi="Arial" w:cs="Arial"/>
                <w:sz w:val="20"/>
                <w:szCs w:val="20"/>
                <w:lang w:val="en-AU"/>
              </w:rPr>
              <w:t>Domein</w:t>
            </w:r>
          </w:p>
        </w:tc>
        <w:tc>
          <w:tcPr>
            <w:tcW w:w="5560" w:type="dxa"/>
          </w:tcPr>
          <w:p w14:paraId="0238D4A3" w14:textId="77777777" w:rsidR="002A7BCB" w:rsidRDefault="002A7BCB" w:rsidP="006E7ED8">
            <w:pPr>
              <w:pStyle w:val="Lijstalinea"/>
              <w:numPr>
                <w:ilvl w:val="0"/>
                <w:numId w:val="28"/>
              </w:numPr>
              <w:spacing w:before="60"/>
              <w:ind w:left="308" w:hanging="180"/>
            </w:pPr>
            <w:r>
              <w:t>Attribuutsoort toegevoegd (onderdeel unieke aanduiding).</w:t>
            </w:r>
          </w:p>
        </w:tc>
      </w:tr>
      <w:tr w:rsidR="002A7BCB" w:rsidRPr="00AE1A91" w14:paraId="75E03D1F" w14:textId="77777777" w:rsidTr="006E7ED8">
        <w:tc>
          <w:tcPr>
            <w:tcW w:w="3652" w:type="dxa"/>
          </w:tcPr>
          <w:p w14:paraId="5BD69155" w14:textId="77777777" w:rsidR="002A7BCB" w:rsidRPr="009E65CB" w:rsidRDefault="002A7BCB" w:rsidP="006E7ED8">
            <w:pPr>
              <w:autoSpaceDE w:val="0"/>
              <w:autoSpaceDN w:val="0"/>
              <w:adjustRightInd w:val="0"/>
              <w:rPr>
                <w:rFonts w:ascii="Arial" w:hAnsi="Arial" w:cs="Arial"/>
                <w:sz w:val="20"/>
                <w:szCs w:val="20"/>
                <w:lang w:val="en-AU"/>
              </w:rPr>
            </w:pPr>
            <w:r>
              <w:rPr>
                <w:rFonts w:ascii="Arial" w:hAnsi="Arial" w:cs="Arial"/>
                <w:sz w:val="20"/>
                <w:szCs w:val="20"/>
                <w:lang w:val="en-AU"/>
              </w:rPr>
              <w:t>RSIN</w:t>
            </w:r>
          </w:p>
        </w:tc>
        <w:tc>
          <w:tcPr>
            <w:tcW w:w="5560" w:type="dxa"/>
          </w:tcPr>
          <w:p w14:paraId="51925553" w14:textId="77777777" w:rsidR="002A7BCB" w:rsidRDefault="002A7BCB" w:rsidP="006E7ED8">
            <w:pPr>
              <w:pStyle w:val="Lijstalinea"/>
              <w:numPr>
                <w:ilvl w:val="0"/>
                <w:numId w:val="28"/>
              </w:numPr>
              <w:spacing w:before="60"/>
              <w:ind w:left="308" w:hanging="180"/>
            </w:pPr>
            <w:r>
              <w:t>Attribuutsoort toegevoegd (onderdeel unieke aanduiding).</w:t>
            </w:r>
          </w:p>
        </w:tc>
      </w:tr>
      <w:tr w:rsidR="002A7BCB" w14:paraId="3AA253A2" w14:textId="77777777" w:rsidTr="006E7ED8">
        <w:tc>
          <w:tcPr>
            <w:tcW w:w="3652" w:type="dxa"/>
          </w:tcPr>
          <w:p w14:paraId="3695C4A6" w14:textId="77777777" w:rsidR="002A7BCB" w:rsidRDefault="002A7BCB" w:rsidP="006E7ED8">
            <w:pPr>
              <w:autoSpaceDE w:val="0"/>
              <w:autoSpaceDN w:val="0"/>
              <w:adjustRightInd w:val="0"/>
              <w:rPr>
                <w:rFonts w:ascii="Arial" w:hAnsi="Arial" w:cs="Arial"/>
                <w:sz w:val="20"/>
                <w:szCs w:val="20"/>
                <w:lang w:val="en-AU"/>
              </w:rPr>
            </w:pPr>
            <w:r>
              <w:rPr>
                <w:rFonts w:ascii="Arial" w:hAnsi="Arial" w:cs="Arial"/>
                <w:sz w:val="20"/>
                <w:szCs w:val="20"/>
                <w:lang w:val="en-AU"/>
              </w:rPr>
              <w:t>Zaaktype-omschrijving</w:t>
            </w:r>
          </w:p>
        </w:tc>
        <w:tc>
          <w:tcPr>
            <w:tcW w:w="5560" w:type="dxa"/>
          </w:tcPr>
          <w:p w14:paraId="2AA5EDD8" w14:textId="77777777" w:rsidR="002A7BCB" w:rsidRDefault="002A7BCB" w:rsidP="006E7ED8">
            <w:pPr>
              <w:pStyle w:val="Lijstalinea"/>
              <w:numPr>
                <w:ilvl w:val="0"/>
                <w:numId w:val="28"/>
              </w:numPr>
              <w:spacing w:before="60"/>
              <w:ind w:left="308" w:hanging="180"/>
            </w:pPr>
            <w:r>
              <w:t>Geen unieke aanduiding meer.</w:t>
            </w:r>
          </w:p>
        </w:tc>
      </w:tr>
      <w:tr w:rsidR="002A7BCB" w:rsidRPr="00AE1A91" w14:paraId="54699919" w14:textId="77777777" w:rsidTr="006E7ED8">
        <w:tc>
          <w:tcPr>
            <w:tcW w:w="3652" w:type="dxa"/>
          </w:tcPr>
          <w:p w14:paraId="006F315E" w14:textId="77777777" w:rsidR="002A7BCB" w:rsidRDefault="002A7BCB" w:rsidP="006E7ED8">
            <w:pPr>
              <w:autoSpaceDE w:val="0"/>
              <w:autoSpaceDN w:val="0"/>
              <w:adjustRightInd w:val="0"/>
              <w:rPr>
                <w:rFonts w:ascii="Arial" w:hAnsi="Arial" w:cs="Arial"/>
                <w:sz w:val="20"/>
                <w:szCs w:val="20"/>
                <w:lang w:val="en-AU"/>
              </w:rPr>
            </w:pPr>
            <w:r>
              <w:rPr>
                <w:rFonts w:ascii="Arial" w:hAnsi="Arial" w:cs="Arial"/>
                <w:sz w:val="20"/>
                <w:szCs w:val="20"/>
                <w:lang w:val="en-AU"/>
              </w:rPr>
              <w:t>Doorlooptijd behandeling</w:t>
            </w:r>
          </w:p>
        </w:tc>
        <w:tc>
          <w:tcPr>
            <w:tcW w:w="5560" w:type="dxa"/>
          </w:tcPr>
          <w:p w14:paraId="44C58983" w14:textId="77777777" w:rsidR="002A7BCB" w:rsidRDefault="002A7BCB" w:rsidP="006E7ED8">
            <w:pPr>
              <w:pStyle w:val="Lijstalinea"/>
              <w:numPr>
                <w:ilvl w:val="0"/>
                <w:numId w:val="28"/>
              </w:numPr>
              <w:spacing w:before="60"/>
              <w:ind w:left="317" w:hanging="240"/>
            </w:pPr>
            <w:r>
              <w:t>Aangepast naar groepattribuutsoort.</w:t>
            </w:r>
          </w:p>
          <w:p w14:paraId="6939406E" w14:textId="77777777" w:rsidR="002A7BCB" w:rsidRDefault="002A7BCB" w:rsidP="006E7ED8">
            <w:pPr>
              <w:pStyle w:val="Lijstalinea"/>
              <w:numPr>
                <w:ilvl w:val="0"/>
                <w:numId w:val="28"/>
              </w:numPr>
              <w:spacing w:before="60"/>
              <w:ind w:left="308" w:hanging="180"/>
            </w:pPr>
            <w:r>
              <w:t xml:space="preserve"> ‘Subattribuutsoorten’ Periodeduur en Periode-eenheid toegevoegd.</w:t>
            </w:r>
          </w:p>
        </w:tc>
      </w:tr>
      <w:tr w:rsidR="002A7BCB" w:rsidRPr="00AE1A91" w14:paraId="0194FA2C" w14:textId="77777777" w:rsidTr="006E7ED8">
        <w:tc>
          <w:tcPr>
            <w:tcW w:w="3652" w:type="dxa"/>
          </w:tcPr>
          <w:p w14:paraId="72232574" w14:textId="77777777" w:rsidR="002A7BCB" w:rsidRDefault="002A7BCB" w:rsidP="006E7ED8">
            <w:pPr>
              <w:autoSpaceDE w:val="0"/>
              <w:autoSpaceDN w:val="0"/>
              <w:adjustRightInd w:val="0"/>
              <w:rPr>
                <w:rFonts w:ascii="Arial" w:hAnsi="Arial" w:cs="Arial"/>
                <w:sz w:val="20"/>
                <w:szCs w:val="20"/>
                <w:lang w:val="en-AU"/>
              </w:rPr>
            </w:pPr>
            <w:r>
              <w:rPr>
                <w:rFonts w:ascii="Arial" w:hAnsi="Arial" w:cs="Arial"/>
                <w:sz w:val="20"/>
                <w:szCs w:val="20"/>
                <w:lang w:val="en-AU"/>
              </w:rPr>
              <w:t>Servicenorm behandeling</w:t>
            </w:r>
          </w:p>
        </w:tc>
        <w:tc>
          <w:tcPr>
            <w:tcW w:w="5560" w:type="dxa"/>
          </w:tcPr>
          <w:p w14:paraId="4960B705" w14:textId="77777777" w:rsidR="002A7BCB" w:rsidRDefault="002A7BCB" w:rsidP="006E7ED8">
            <w:pPr>
              <w:pStyle w:val="Lijstalinea"/>
              <w:numPr>
                <w:ilvl w:val="0"/>
                <w:numId w:val="28"/>
              </w:numPr>
              <w:spacing w:before="60"/>
              <w:ind w:left="317" w:hanging="240"/>
            </w:pPr>
            <w:r>
              <w:t>Aangepast naar groepattribuutsoort.</w:t>
            </w:r>
          </w:p>
          <w:p w14:paraId="1E5A199A" w14:textId="77777777" w:rsidR="002A7BCB" w:rsidRDefault="002A7BCB" w:rsidP="006E7ED8">
            <w:pPr>
              <w:pStyle w:val="Lijstalinea"/>
              <w:numPr>
                <w:ilvl w:val="0"/>
                <w:numId w:val="28"/>
              </w:numPr>
              <w:spacing w:before="60"/>
              <w:ind w:left="308" w:hanging="180"/>
            </w:pPr>
            <w:r>
              <w:t xml:space="preserve"> ‘Subattribuutsoorten’ Periodeduur en Periode-eenheid toegevoegd.</w:t>
            </w:r>
          </w:p>
        </w:tc>
      </w:tr>
      <w:tr w:rsidR="002A7BCB" w:rsidRPr="00AE1A91" w14:paraId="04A655AD" w14:textId="77777777" w:rsidTr="006E7ED8">
        <w:tc>
          <w:tcPr>
            <w:tcW w:w="3652" w:type="dxa"/>
          </w:tcPr>
          <w:p w14:paraId="4B4E1990" w14:textId="77777777" w:rsidR="002A7BCB" w:rsidRDefault="002A7BCB" w:rsidP="006E7ED8">
            <w:pPr>
              <w:autoSpaceDE w:val="0"/>
              <w:autoSpaceDN w:val="0"/>
              <w:adjustRightInd w:val="0"/>
              <w:rPr>
                <w:rFonts w:ascii="Arial" w:hAnsi="Arial" w:cs="Arial"/>
                <w:sz w:val="20"/>
                <w:szCs w:val="20"/>
                <w:lang w:val="en-AU"/>
              </w:rPr>
            </w:pPr>
            <w:r>
              <w:rPr>
                <w:rFonts w:ascii="Arial" w:hAnsi="Arial" w:cs="Arial"/>
                <w:sz w:val="20"/>
                <w:szCs w:val="20"/>
                <w:lang w:val="en-AU"/>
              </w:rPr>
              <w:t>Archiefclassificatiecode</w:t>
            </w:r>
          </w:p>
        </w:tc>
        <w:tc>
          <w:tcPr>
            <w:tcW w:w="5560" w:type="dxa"/>
          </w:tcPr>
          <w:p w14:paraId="0E379045" w14:textId="77777777" w:rsidR="002A7BCB" w:rsidRDefault="002A7BCB" w:rsidP="006E7ED8">
            <w:pPr>
              <w:pStyle w:val="Lijstalinea"/>
              <w:numPr>
                <w:ilvl w:val="0"/>
                <w:numId w:val="28"/>
              </w:numPr>
              <w:spacing w:before="60"/>
              <w:ind w:left="317" w:hanging="240"/>
            </w:pPr>
            <w:r>
              <w:t>Naam attribuutsoort aangepast (was: Archiefcode).</w:t>
            </w:r>
          </w:p>
        </w:tc>
      </w:tr>
      <w:tr w:rsidR="002A7BCB" w:rsidRPr="00AE1A91" w14:paraId="325A3B23" w14:textId="77777777" w:rsidTr="006E7ED8">
        <w:tc>
          <w:tcPr>
            <w:tcW w:w="3652" w:type="dxa"/>
          </w:tcPr>
          <w:p w14:paraId="7C318092" w14:textId="77777777" w:rsidR="002A7BCB" w:rsidRDefault="002A7BCB" w:rsidP="006E7ED8">
            <w:pPr>
              <w:autoSpaceDE w:val="0"/>
              <w:autoSpaceDN w:val="0"/>
              <w:adjustRightInd w:val="0"/>
              <w:rPr>
                <w:rFonts w:ascii="Arial" w:hAnsi="Arial" w:cs="Arial"/>
                <w:sz w:val="20"/>
                <w:szCs w:val="20"/>
                <w:lang w:val="en-AU"/>
              </w:rPr>
            </w:pPr>
            <w:r>
              <w:rPr>
                <w:rFonts w:ascii="Arial" w:hAnsi="Arial" w:cs="Arial"/>
                <w:sz w:val="20"/>
                <w:szCs w:val="20"/>
                <w:lang w:val="en-AU"/>
              </w:rPr>
              <w:t>Vertrouwelijkheidaanduiding</w:t>
            </w:r>
          </w:p>
        </w:tc>
        <w:tc>
          <w:tcPr>
            <w:tcW w:w="5560" w:type="dxa"/>
          </w:tcPr>
          <w:p w14:paraId="121E601F" w14:textId="77777777" w:rsidR="002A7BCB" w:rsidRDefault="002A7BCB" w:rsidP="006E7ED8">
            <w:pPr>
              <w:pStyle w:val="Lijstalinea"/>
              <w:numPr>
                <w:ilvl w:val="0"/>
                <w:numId w:val="28"/>
              </w:numPr>
              <w:spacing w:before="60"/>
              <w:ind w:left="317" w:hanging="240"/>
            </w:pPr>
            <w:r>
              <w:t xml:space="preserve">Naam attribuutsoort aangepast (was: </w:t>
            </w:r>
            <w:r w:rsidRPr="005561F3">
              <w:rPr>
                <w:rFonts w:ascii="Arial" w:hAnsi="Arial" w:cs="Arial"/>
                <w:sz w:val="20"/>
                <w:szCs w:val="20"/>
              </w:rPr>
              <w:t>Vertrouwelijk-aanduiding).</w:t>
            </w:r>
          </w:p>
        </w:tc>
      </w:tr>
      <w:tr w:rsidR="002A7BCB" w:rsidRPr="00957A28" w14:paraId="579505C7" w14:textId="77777777" w:rsidTr="006E7ED8">
        <w:tc>
          <w:tcPr>
            <w:tcW w:w="3652" w:type="dxa"/>
          </w:tcPr>
          <w:p w14:paraId="4A9B7831" w14:textId="77777777" w:rsidR="002A7BCB" w:rsidRDefault="002A7BCB" w:rsidP="006E7ED8">
            <w:pPr>
              <w:autoSpaceDE w:val="0"/>
              <w:autoSpaceDN w:val="0"/>
              <w:adjustRightInd w:val="0"/>
              <w:rPr>
                <w:rFonts w:ascii="Arial" w:hAnsi="Arial" w:cs="Arial"/>
                <w:sz w:val="20"/>
                <w:szCs w:val="20"/>
                <w:lang w:val="en-AU"/>
              </w:rPr>
            </w:pPr>
            <w:r>
              <w:rPr>
                <w:rFonts w:ascii="Arial" w:hAnsi="Arial" w:cs="Arial"/>
                <w:sz w:val="20"/>
                <w:szCs w:val="20"/>
                <w:lang w:val="en-AU"/>
              </w:rPr>
              <w:t>Opschorting/aanhouding mogelijk</w:t>
            </w:r>
          </w:p>
        </w:tc>
        <w:tc>
          <w:tcPr>
            <w:tcW w:w="5560" w:type="dxa"/>
          </w:tcPr>
          <w:p w14:paraId="495EDEC5" w14:textId="77777777" w:rsidR="002A7BCB" w:rsidRDefault="002A7BCB" w:rsidP="006E7ED8">
            <w:pPr>
              <w:pStyle w:val="Lijstalinea"/>
              <w:numPr>
                <w:ilvl w:val="0"/>
                <w:numId w:val="28"/>
              </w:numPr>
              <w:spacing w:before="60"/>
              <w:ind w:left="317" w:hanging="240"/>
            </w:pPr>
            <w:r>
              <w:t>Attribuutsoort toegevoegd</w:t>
            </w:r>
          </w:p>
        </w:tc>
      </w:tr>
      <w:tr w:rsidR="002A7BCB" w:rsidRPr="00957A28" w14:paraId="5D8527A5" w14:textId="77777777" w:rsidTr="006E7ED8">
        <w:tc>
          <w:tcPr>
            <w:tcW w:w="3652" w:type="dxa"/>
          </w:tcPr>
          <w:p w14:paraId="0B0B97CF" w14:textId="77777777" w:rsidR="002A7BCB" w:rsidRDefault="002A7BCB" w:rsidP="006E7ED8">
            <w:pPr>
              <w:autoSpaceDE w:val="0"/>
              <w:autoSpaceDN w:val="0"/>
              <w:adjustRightInd w:val="0"/>
              <w:rPr>
                <w:rFonts w:ascii="Arial" w:hAnsi="Arial" w:cs="Arial"/>
                <w:sz w:val="20"/>
                <w:szCs w:val="20"/>
                <w:lang w:val="en-AU"/>
              </w:rPr>
            </w:pPr>
            <w:r>
              <w:rPr>
                <w:rFonts w:ascii="Arial" w:hAnsi="Arial" w:cs="Arial"/>
                <w:sz w:val="20"/>
                <w:szCs w:val="20"/>
                <w:lang w:val="en-AU"/>
              </w:rPr>
              <w:t>Verlenging mogelijk</w:t>
            </w:r>
          </w:p>
        </w:tc>
        <w:tc>
          <w:tcPr>
            <w:tcW w:w="5560" w:type="dxa"/>
          </w:tcPr>
          <w:p w14:paraId="56CBA4FB" w14:textId="77777777" w:rsidR="002A7BCB" w:rsidRDefault="002A7BCB" w:rsidP="006E7ED8">
            <w:pPr>
              <w:pStyle w:val="Lijstalinea"/>
              <w:numPr>
                <w:ilvl w:val="0"/>
                <w:numId w:val="28"/>
              </w:numPr>
              <w:spacing w:before="60"/>
              <w:ind w:left="317" w:hanging="240"/>
            </w:pPr>
            <w:r>
              <w:t>Attribuutsoort toegevoegd</w:t>
            </w:r>
          </w:p>
        </w:tc>
      </w:tr>
      <w:tr w:rsidR="002A7BCB" w:rsidRPr="00957A28" w14:paraId="6434D02C" w14:textId="77777777" w:rsidTr="006E7ED8">
        <w:tc>
          <w:tcPr>
            <w:tcW w:w="3652" w:type="dxa"/>
          </w:tcPr>
          <w:p w14:paraId="584EC573" w14:textId="77777777" w:rsidR="002A7BCB" w:rsidRDefault="002A7BCB" w:rsidP="006E7ED8">
            <w:pPr>
              <w:autoSpaceDE w:val="0"/>
              <w:autoSpaceDN w:val="0"/>
              <w:adjustRightInd w:val="0"/>
              <w:rPr>
                <w:rFonts w:ascii="Arial" w:hAnsi="Arial" w:cs="Arial"/>
                <w:sz w:val="20"/>
                <w:szCs w:val="20"/>
                <w:lang w:val="en-AU"/>
              </w:rPr>
            </w:pPr>
            <w:r>
              <w:rPr>
                <w:rFonts w:ascii="Arial" w:hAnsi="Arial" w:cs="Arial"/>
                <w:sz w:val="20"/>
                <w:szCs w:val="20"/>
                <w:lang w:val="en-AU"/>
              </w:rPr>
              <w:t>Verlengingstermijn</w:t>
            </w:r>
          </w:p>
        </w:tc>
        <w:tc>
          <w:tcPr>
            <w:tcW w:w="5560" w:type="dxa"/>
          </w:tcPr>
          <w:p w14:paraId="60F9A4D1" w14:textId="77777777" w:rsidR="002A7BCB" w:rsidRDefault="002A7BCB" w:rsidP="006E7ED8">
            <w:pPr>
              <w:pStyle w:val="Lijstalinea"/>
              <w:numPr>
                <w:ilvl w:val="0"/>
                <w:numId w:val="28"/>
              </w:numPr>
              <w:spacing w:before="60"/>
              <w:ind w:left="317" w:hanging="240"/>
            </w:pPr>
            <w:r>
              <w:t>Attribuutsoort toegevoegd</w:t>
            </w:r>
          </w:p>
        </w:tc>
      </w:tr>
      <w:tr w:rsidR="002A7BCB" w:rsidRPr="00957A28" w14:paraId="11DAB6D6" w14:textId="77777777" w:rsidTr="006E7ED8">
        <w:tc>
          <w:tcPr>
            <w:tcW w:w="3652" w:type="dxa"/>
          </w:tcPr>
          <w:p w14:paraId="5923178D" w14:textId="77777777" w:rsidR="002A7BCB" w:rsidRDefault="002A7BCB" w:rsidP="006E7ED8">
            <w:pPr>
              <w:autoSpaceDE w:val="0"/>
              <w:autoSpaceDN w:val="0"/>
              <w:adjustRightInd w:val="0"/>
              <w:rPr>
                <w:rFonts w:ascii="Arial" w:hAnsi="Arial" w:cs="Arial"/>
                <w:sz w:val="20"/>
                <w:szCs w:val="20"/>
                <w:lang w:val="en-AU"/>
              </w:rPr>
            </w:pPr>
            <w:r>
              <w:rPr>
                <w:rFonts w:ascii="Arial" w:hAnsi="Arial" w:cs="Arial"/>
                <w:sz w:val="20"/>
                <w:szCs w:val="20"/>
                <w:lang w:val="en-AU"/>
              </w:rPr>
              <w:t>Zaaktypenrelatie</w:t>
            </w:r>
          </w:p>
        </w:tc>
        <w:tc>
          <w:tcPr>
            <w:tcW w:w="5560" w:type="dxa"/>
          </w:tcPr>
          <w:p w14:paraId="324B67D2" w14:textId="77777777" w:rsidR="002A7BCB" w:rsidRDefault="002A7BCB" w:rsidP="006E7ED8">
            <w:pPr>
              <w:pStyle w:val="Lijstalinea"/>
              <w:numPr>
                <w:ilvl w:val="0"/>
                <w:numId w:val="28"/>
              </w:numPr>
              <w:spacing w:before="60"/>
              <w:ind w:left="317" w:hanging="240"/>
            </w:pPr>
            <w:r>
              <w:t>Groepattribuutsoort toegevoegd</w:t>
            </w:r>
          </w:p>
        </w:tc>
      </w:tr>
      <w:tr w:rsidR="002A7BCB" w:rsidRPr="00957A28" w14:paraId="6C5D6436" w14:textId="77777777" w:rsidTr="006E7ED8">
        <w:tc>
          <w:tcPr>
            <w:tcW w:w="3652" w:type="dxa"/>
          </w:tcPr>
          <w:p w14:paraId="0EA4F787" w14:textId="77777777" w:rsidR="002A7BCB" w:rsidRDefault="002A7BCB" w:rsidP="006E7ED8">
            <w:pPr>
              <w:autoSpaceDE w:val="0"/>
              <w:autoSpaceDN w:val="0"/>
              <w:adjustRightInd w:val="0"/>
              <w:rPr>
                <w:rFonts w:ascii="Arial" w:hAnsi="Arial" w:cs="Arial"/>
                <w:sz w:val="20"/>
                <w:szCs w:val="20"/>
                <w:lang w:val="en-AU"/>
              </w:rPr>
            </w:pPr>
            <w:r>
              <w:rPr>
                <w:rFonts w:ascii="Arial" w:hAnsi="Arial" w:cs="Arial"/>
                <w:sz w:val="20"/>
                <w:szCs w:val="20"/>
                <w:lang w:val="en-AU"/>
              </w:rPr>
              <w:t>Deelzaaktypenrelatie</w:t>
            </w:r>
          </w:p>
        </w:tc>
        <w:tc>
          <w:tcPr>
            <w:tcW w:w="5560" w:type="dxa"/>
          </w:tcPr>
          <w:p w14:paraId="69B8A9F7" w14:textId="77777777" w:rsidR="002A7BCB" w:rsidRDefault="002A7BCB" w:rsidP="006E7ED8">
            <w:pPr>
              <w:pStyle w:val="Lijstalinea"/>
              <w:numPr>
                <w:ilvl w:val="0"/>
                <w:numId w:val="28"/>
              </w:numPr>
              <w:spacing w:before="60"/>
              <w:ind w:left="317" w:hanging="240"/>
            </w:pPr>
            <w:r>
              <w:t>Groepattribuutsoort toegevoegd</w:t>
            </w:r>
          </w:p>
        </w:tc>
      </w:tr>
      <w:tr w:rsidR="002A7BCB" w:rsidRPr="00957A28" w14:paraId="4F33235D" w14:textId="77777777" w:rsidTr="006E7ED8">
        <w:tc>
          <w:tcPr>
            <w:tcW w:w="3652" w:type="dxa"/>
          </w:tcPr>
          <w:p w14:paraId="55DA52A5" w14:textId="77777777" w:rsidR="002A7BCB" w:rsidRDefault="002A7BCB" w:rsidP="006E7ED8">
            <w:pPr>
              <w:autoSpaceDE w:val="0"/>
              <w:autoSpaceDN w:val="0"/>
              <w:adjustRightInd w:val="0"/>
              <w:rPr>
                <w:rFonts w:ascii="Arial" w:hAnsi="Arial" w:cs="Arial"/>
                <w:sz w:val="20"/>
                <w:szCs w:val="20"/>
                <w:lang w:val="en-AU"/>
              </w:rPr>
            </w:pPr>
            <w:r>
              <w:rPr>
                <w:rFonts w:ascii="Arial" w:hAnsi="Arial" w:cs="Arial"/>
                <w:sz w:val="20"/>
                <w:szCs w:val="20"/>
                <w:lang w:val="en-AU"/>
              </w:rPr>
              <w:t>Versiedatum</w:t>
            </w:r>
          </w:p>
        </w:tc>
        <w:tc>
          <w:tcPr>
            <w:tcW w:w="5560" w:type="dxa"/>
          </w:tcPr>
          <w:p w14:paraId="33A1547E" w14:textId="77777777" w:rsidR="002A7BCB" w:rsidRDefault="002A7BCB" w:rsidP="006E7ED8">
            <w:pPr>
              <w:pStyle w:val="Lijstalinea"/>
              <w:numPr>
                <w:ilvl w:val="0"/>
                <w:numId w:val="28"/>
              </w:numPr>
              <w:spacing w:before="60"/>
              <w:ind w:left="317" w:hanging="240"/>
            </w:pPr>
            <w:r>
              <w:t>Attribuutsoort toegevoegd</w:t>
            </w:r>
          </w:p>
        </w:tc>
      </w:tr>
    </w:tbl>
    <w:p w14:paraId="77E08C76" w14:textId="77777777" w:rsidR="002A7BCB" w:rsidRPr="005561F3" w:rsidRDefault="002A7BCB" w:rsidP="002A7BCB">
      <w:pPr>
        <w:rPr>
          <w:lang w:val="nl-NL"/>
        </w:rPr>
      </w:pPr>
    </w:p>
    <w:p w14:paraId="7C79775C" w14:textId="77777777" w:rsidR="002A7BCB" w:rsidRPr="007B0D15" w:rsidRDefault="002A7BCB" w:rsidP="002A7BCB">
      <w:pPr>
        <w:keepNext/>
        <w:spacing w:after="0"/>
        <w:rPr>
          <w:b/>
        </w:rPr>
      </w:pPr>
      <w:r>
        <w:rPr>
          <w:b/>
        </w:rPr>
        <w:t>ZAKENRELATIE</w:t>
      </w:r>
    </w:p>
    <w:tbl>
      <w:tblPr>
        <w:tblStyle w:val="Tabelraster"/>
        <w:tblW w:w="0" w:type="auto"/>
        <w:tblLook w:val="04A0" w:firstRow="1" w:lastRow="0" w:firstColumn="1" w:lastColumn="0" w:noHBand="0" w:noVBand="1"/>
      </w:tblPr>
      <w:tblGrid>
        <w:gridCol w:w="3652"/>
        <w:gridCol w:w="5560"/>
      </w:tblGrid>
      <w:tr w:rsidR="002A7BCB" w14:paraId="4DA57D7F" w14:textId="77777777" w:rsidTr="006E7ED8">
        <w:tc>
          <w:tcPr>
            <w:tcW w:w="3652" w:type="dxa"/>
          </w:tcPr>
          <w:p w14:paraId="5AE50539" w14:textId="77777777" w:rsidR="002A7BCB" w:rsidRPr="006B7EBC" w:rsidRDefault="002A7BCB" w:rsidP="006E7ED8">
            <w:pPr>
              <w:rPr>
                <w:b/>
              </w:rPr>
            </w:pPr>
            <w:r w:rsidRPr="006B7EBC">
              <w:rPr>
                <w:b/>
              </w:rPr>
              <w:t>Attribuut- of relatiesoort</w:t>
            </w:r>
          </w:p>
        </w:tc>
        <w:tc>
          <w:tcPr>
            <w:tcW w:w="5560" w:type="dxa"/>
          </w:tcPr>
          <w:p w14:paraId="1F063ED7" w14:textId="77777777" w:rsidR="002A7BCB" w:rsidRPr="006B7EBC" w:rsidRDefault="002A7BCB" w:rsidP="006E7ED8">
            <w:pPr>
              <w:rPr>
                <w:b/>
              </w:rPr>
            </w:pPr>
            <w:r w:rsidRPr="006B7EBC">
              <w:rPr>
                <w:b/>
              </w:rPr>
              <w:t>Wijziging</w:t>
            </w:r>
          </w:p>
        </w:tc>
      </w:tr>
      <w:tr w:rsidR="002A7BCB" w:rsidRPr="00AE1A91" w14:paraId="4159ABC0" w14:textId="77777777" w:rsidTr="006E7ED8">
        <w:tc>
          <w:tcPr>
            <w:tcW w:w="3652" w:type="dxa"/>
          </w:tcPr>
          <w:p w14:paraId="60CC3E3C" w14:textId="77777777" w:rsidR="002A7BCB" w:rsidRPr="004B2391" w:rsidRDefault="002A7BCB" w:rsidP="006E7ED8">
            <w:r>
              <w:t>-</w:t>
            </w:r>
          </w:p>
        </w:tc>
        <w:tc>
          <w:tcPr>
            <w:tcW w:w="5560" w:type="dxa"/>
          </w:tcPr>
          <w:p w14:paraId="167C807B" w14:textId="3A60557F" w:rsidR="002A7BCB" w:rsidRPr="00A336EE" w:rsidRDefault="002A7BCB" w:rsidP="006E7ED8">
            <w:pPr>
              <w:pStyle w:val="Lijstalinea"/>
              <w:numPr>
                <w:ilvl w:val="0"/>
                <w:numId w:val="28"/>
              </w:numPr>
              <w:spacing w:before="60"/>
              <w:ind w:left="308" w:hanging="180"/>
            </w:pPr>
            <w:r>
              <w:t xml:space="preserve">Relatieklasse toegevoegd (op relatiesoort ‘ZAAK </w:t>
            </w:r>
            <w:r>
              <w:rPr>
                <w:szCs w:val="24"/>
              </w:rPr>
              <w:t xml:space="preserve">heeft </w:t>
            </w:r>
            <w:r w:rsidR="00EE7A51">
              <w:rPr>
                <w:szCs w:val="24"/>
              </w:rPr>
              <w:t>relevante andere</w:t>
            </w:r>
            <w:r>
              <w:rPr>
                <w:szCs w:val="24"/>
              </w:rPr>
              <w:t xml:space="preserve"> ZAAK</w:t>
            </w:r>
            <w:r>
              <w:t>’), met attribuutsoort.</w:t>
            </w:r>
          </w:p>
        </w:tc>
      </w:tr>
    </w:tbl>
    <w:p w14:paraId="1AF1ABE5" w14:textId="77777777" w:rsidR="00CE055A" w:rsidRPr="005561F3" w:rsidRDefault="00CE055A" w:rsidP="00CE055A">
      <w:pPr>
        <w:spacing w:after="0" w:line="240" w:lineRule="auto"/>
        <w:rPr>
          <w:lang w:val="nl-NL"/>
        </w:rPr>
      </w:pPr>
    </w:p>
    <w:p w14:paraId="48F00BFA" w14:textId="77777777" w:rsidR="0038425A" w:rsidRPr="005561F3" w:rsidRDefault="0038425A">
      <w:pPr>
        <w:rPr>
          <w:noProof/>
          <w:lang w:val="nl-NL"/>
        </w:rPr>
      </w:pPr>
    </w:p>
    <w:p w14:paraId="3C0860AB" w14:textId="16476535" w:rsidR="0038425A" w:rsidRPr="00BC0BAD" w:rsidRDefault="0038425A" w:rsidP="0038425A">
      <w:pPr>
        <w:rPr>
          <w:noProof/>
        </w:rPr>
      </w:pPr>
    </w:p>
    <w:sectPr w:rsidR="0038425A" w:rsidRPr="00BC0BAD" w:rsidSect="00E555FF">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76EBBC" w14:textId="77777777" w:rsidR="00D61FA8" w:rsidRDefault="00D61FA8" w:rsidP="0038425A">
      <w:pPr>
        <w:spacing w:after="0" w:line="240" w:lineRule="auto"/>
      </w:pPr>
      <w:r>
        <w:separator/>
      </w:r>
    </w:p>
  </w:endnote>
  <w:endnote w:type="continuationSeparator" w:id="0">
    <w:p w14:paraId="140AE6C0" w14:textId="77777777" w:rsidR="00D61FA8" w:rsidRDefault="00D61FA8" w:rsidP="003842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MT">
    <w:altName w:val="Arial"/>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Lucida Sans">
    <w:panose1 w:val="020B0602030504020204"/>
    <w:charset w:val="00"/>
    <w:family w:val="swiss"/>
    <w:pitch w:val="variable"/>
    <w:sig w:usb0="00000003" w:usb1="00000000" w:usb2="00000000" w:usb3="00000000" w:csb0="00000001" w:csb1="00000000"/>
  </w:font>
  <w:font w:name="Helvetica">
    <w:altName w:val="Sylfaen"/>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317972"/>
      <w:docPartObj>
        <w:docPartGallery w:val="Page Numbers (Bottom of Page)"/>
        <w:docPartUnique/>
      </w:docPartObj>
    </w:sdtPr>
    <w:sdtContent>
      <w:p w14:paraId="67C1953B" w14:textId="41B23964" w:rsidR="00E205E7" w:rsidRDefault="00E205E7">
        <w:pPr>
          <w:pStyle w:val="Voettekst"/>
          <w:jc w:val="right"/>
        </w:pPr>
        <w:r>
          <w:fldChar w:fldCharType="begin"/>
        </w:r>
        <w:r>
          <w:instrText xml:space="preserve"> PAGE   \* MERGEFORMAT </w:instrText>
        </w:r>
        <w:r>
          <w:fldChar w:fldCharType="separate"/>
        </w:r>
        <w:r>
          <w:rPr>
            <w:noProof/>
          </w:rPr>
          <w:t>22</w:t>
        </w:r>
        <w:r>
          <w:rPr>
            <w:noProof/>
          </w:rPr>
          <w:fldChar w:fldCharType="end"/>
        </w:r>
      </w:p>
    </w:sdtContent>
  </w:sdt>
  <w:p w14:paraId="0886D9B2" w14:textId="77777777" w:rsidR="00E205E7" w:rsidRDefault="00E205E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B0F03A" w14:textId="77777777" w:rsidR="00D61FA8" w:rsidRDefault="00D61FA8" w:rsidP="0038425A">
      <w:pPr>
        <w:spacing w:after="0" w:line="240" w:lineRule="auto"/>
      </w:pPr>
      <w:r>
        <w:separator/>
      </w:r>
    </w:p>
  </w:footnote>
  <w:footnote w:type="continuationSeparator" w:id="0">
    <w:p w14:paraId="24EC21B8" w14:textId="77777777" w:rsidR="00D61FA8" w:rsidRDefault="00D61FA8" w:rsidP="0038425A">
      <w:pPr>
        <w:spacing w:after="0" w:line="240" w:lineRule="auto"/>
      </w:pPr>
      <w:r>
        <w:continuationSeparator/>
      </w:r>
    </w:p>
  </w:footnote>
  <w:footnote w:id="1">
    <w:p w14:paraId="2379C02C" w14:textId="77777777" w:rsidR="00E205E7" w:rsidRPr="00DD0F4F" w:rsidRDefault="00E205E7" w:rsidP="00AF5C29">
      <w:pPr>
        <w:pStyle w:val="Voetnoottekst"/>
        <w:rPr>
          <w:lang w:val="nl-NL"/>
        </w:rPr>
      </w:pPr>
      <w:r>
        <w:rPr>
          <w:rStyle w:val="Voetnootmarkering"/>
        </w:rPr>
        <w:footnoteRef/>
      </w:r>
      <w:r w:rsidRPr="00DD0F4F">
        <w:rPr>
          <w:lang w:val="nl-NL"/>
        </w:rPr>
        <w:t xml:space="preserve"> GEMMA Procesarchitectuur; KING, 9 mei 2011, versie 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C2513" w14:textId="1DBFC1CB" w:rsidR="00E205E7" w:rsidRDefault="00E205E7" w:rsidP="0038425A">
    <w:pPr>
      <w:pStyle w:val="Koptekst"/>
      <w:tabs>
        <w:tab w:val="clear" w:pos="9072"/>
      </w:tabs>
    </w:pPr>
    <w:r>
      <w:tab/>
    </w:r>
  </w:p>
  <w:p w14:paraId="7D871D4B" w14:textId="77777777" w:rsidR="00E205E7" w:rsidRDefault="00E205E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80D49"/>
    <w:multiLevelType w:val="hybridMultilevel"/>
    <w:tmpl w:val="D830249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520525A"/>
    <w:multiLevelType w:val="hybridMultilevel"/>
    <w:tmpl w:val="43020C08"/>
    <w:lvl w:ilvl="0" w:tplc="04130019">
      <w:start w:val="1"/>
      <w:numFmt w:val="lowerLetter"/>
      <w:lvlText w:val="%1."/>
      <w:lvlJc w:val="left"/>
      <w:pPr>
        <w:ind w:left="720" w:hanging="360"/>
      </w:pPr>
      <w:rPr>
        <w:rFonts w:hint="default"/>
      </w:rPr>
    </w:lvl>
    <w:lvl w:ilvl="1" w:tplc="04130005">
      <w:start w:val="1"/>
      <w:numFmt w:val="bullet"/>
      <w:lvlText w:val=""/>
      <w:lvlJc w:val="left"/>
      <w:pPr>
        <w:ind w:left="1440" w:hanging="360"/>
      </w:pPr>
      <w:rPr>
        <w:rFonts w:ascii="Wingdings" w:hAnsi="Wingdings"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59B312C"/>
    <w:multiLevelType w:val="hybridMultilevel"/>
    <w:tmpl w:val="549C7374"/>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61032F2"/>
    <w:multiLevelType w:val="multilevel"/>
    <w:tmpl w:val="0632110E"/>
    <w:name w:val="lijstnummering"/>
    <w:lvl w:ilvl="0">
      <w:start w:val="1"/>
      <w:numFmt w:val="decimal"/>
      <w:pStyle w:val="Kop1"/>
      <w:lvlText w:val="%1"/>
      <w:lvlJc w:val="left"/>
      <w:pPr>
        <w:tabs>
          <w:tab w:val="num" w:pos="851"/>
        </w:tabs>
        <w:ind w:left="851" w:hanging="851"/>
      </w:pPr>
      <w:rPr>
        <w:rFonts w:ascii="Verdana" w:hAnsi="Verdana" w:hint="default"/>
        <w:b/>
        <w:i w:val="0"/>
        <w:caps w:val="0"/>
        <w:strike w:val="0"/>
        <w:dstrike w:val="0"/>
        <w:vanish w:val="0"/>
        <w:color w:val="003359"/>
        <w:sz w:val="32"/>
        <w:szCs w:val="32"/>
        <w:vertAlign w:val="baseline"/>
      </w:rPr>
    </w:lvl>
    <w:lvl w:ilvl="1">
      <w:start w:val="1"/>
      <w:numFmt w:val="decimal"/>
      <w:pStyle w:val="Kop2"/>
      <w:lvlText w:val="%1.%2"/>
      <w:lvlJc w:val="left"/>
      <w:pPr>
        <w:tabs>
          <w:tab w:val="num" w:pos="851"/>
        </w:tabs>
        <w:ind w:left="851" w:hanging="851"/>
      </w:pPr>
      <w:rPr>
        <w:rFonts w:ascii="Verdana" w:hAnsi="Verdana" w:hint="default"/>
        <w:b/>
        <w:i w:val="0"/>
        <w:caps w:val="0"/>
        <w:strike w:val="0"/>
        <w:dstrike w:val="0"/>
        <w:vanish w:val="0"/>
        <w:color w:val="003359"/>
        <w:sz w:val="24"/>
        <w:szCs w:val="24"/>
        <w:vertAlign w:val="baseline"/>
      </w:rPr>
    </w:lvl>
    <w:lvl w:ilvl="2">
      <w:start w:val="1"/>
      <w:numFmt w:val="decimal"/>
      <w:pStyle w:val="Kop3"/>
      <w:lvlText w:val="%1.%2.%3."/>
      <w:lvlJc w:val="left"/>
      <w:pPr>
        <w:tabs>
          <w:tab w:val="num" w:pos="851"/>
        </w:tabs>
        <w:ind w:left="851" w:hanging="851"/>
      </w:pPr>
      <w:rPr>
        <w:rFonts w:ascii="Verdana" w:hAnsi="Verdana" w:hint="default"/>
        <w:b/>
        <w:i w:val="0"/>
        <w:caps w:val="0"/>
        <w:strike w:val="0"/>
        <w:dstrike w:val="0"/>
        <w:vanish w:val="0"/>
        <w:color w:val="003359"/>
        <w:sz w:val="18"/>
        <w:vertAlign w:val="baseline"/>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4" w15:restartNumberingAfterBreak="0">
    <w:nsid w:val="061A3E20"/>
    <w:multiLevelType w:val="hybridMultilevel"/>
    <w:tmpl w:val="2B269584"/>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6AD5B07"/>
    <w:multiLevelType w:val="hybridMultilevel"/>
    <w:tmpl w:val="33140A46"/>
    <w:lvl w:ilvl="0" w:tplc="A7C81238">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BCC40CA"/>
    <w:multiLevelType w:val="hybridMultilevel"/>
    <w:tmpl w:val="30DAA99A"/>
    <w:lvl w:ilvl="0" w:tplc="5E16C7A8">
      <w:start w:val="21"/>
      <w:numFmt w:val="bullet"/>
      <w:lvlText w:val="-"/>
      <w:lvlJc w:val="left"/>
      <w:pPr>
        <w:ind w:left="720" w:hanging="360"/>
      </w:pPr>
      <w:rPr>
        <w:rFonts w:ascii="ArialMT" w:eastAsiaTheme="minorHAnsi" w:hAnsi="ArialMT" w:cs="ArialM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3585569"/>
    <w:multiLevelType w:val="hybridMultilevel"/>
    <w:tmpl w:val="D4648F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EBA011D"/>
    <w:multiLevelType w:val="hybridMultilevel"/>
    <w:tmpl w:val="ABD48B38"/>
    <w:lvl w:ilvl="0" w:tplc="33163026">
      <w:start w:val="5"/>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414429B"/>
    <w:multiLevelType w:val="hybridMultilevel"/>
    <w:tmpl w:val="C6C4DABE"/>
    <w:lvl w:ilvl="0" w:tplc="647657AC">
      <w:start w:val="15"/>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DA01B72"/>
    <w:multiLevelType w:val="multilevel"/>
    <w:tmpl w:val="0413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11" w15:restartNumberingAfterBreak="0">
    <w:nsid w:val="32274878"/>
    <w:multiLevelType w:val="hybridMultilevel"/>
    <w:tmpl w:val="B1A473E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B950AA6"/>
    <w:multiLevelType w:val="hybridMultilevel"/>
    <w:tmpl w:val="72F8EFE6"/>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DCFA4AF"/>
    <w:multiLevelType w:val="multilevel"/>
    <w:tmpl w:val="00000016"/>
    <w:name w:val="List3679796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15:restartNumberingAfterBreak="0">
    <w:nsid w:val="3DCFA4B0"/>
    <w:multiLevelType w:val="multilevel"/>
    <w:tmpl w:val="00000017"/>
    <w:name w:val="List3385953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 w15:restartNumberingAfterBreak="0">
    <w:nsid w:val="3DCFA4B1"/>
    <w:multiLevelType w:val="multilevel"/>
    <w:tmpl w:val="00000018"/>
    <w:name w:val="List3526234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 w15:restartNumberingAfterBreak="0">
    <w:nsid w:val="5E0413F5"/>
    <w:multiLevelType w:val="hybridMultilevel"/>
    <w:tmpl w:val="9150212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66970E6F"/>
    <w:multiLevelType w:val="hybridMultilevel"/>
    <w:tmpl w:val="CB7CFA66"/>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69817F5"/>
    <w:multiLevelType w:val="multilevel"/>
    <w:tmpl w:val="7A4AC7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69135766"/>
    <w:multiLevelType w:val="hybridMultilevel"/>
    <w:tmpl w:val="91D4EFC0"/>
    <w:lvl w:ilvl="0" w:tplc="8EC23264">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4"/>
  </w:num>
  <w:num w:numId="4">
    <w:abstractNumId w:val="17"/>
  </w:num>
  <w:num w:numId="5">
    <w:abstractNumId w:val="12"/>
  </w:num>
  <w:num w:numId="6">
    <w:abstractNumId w:val="5"/>
  </w:num>
  <w:num w:numId="7">
    <w:abstractNumId w:val="1"/>
  </w:num>
  <w:num w:numId="8">
    <w:abstractNumId w:val="6"/>
  </w:num>
  <w:num w:numId="9">
    <w:abstractNumId w:val="11"/>
  </w:num>
  <w:num w:numId="10">
    <w:abstractNumId w:val="2"/>
  </w:num>
  <w:num w:numId="11">
    <w:abstractNumId w:val="16"/>
  </w:num>
  <w:num w:numId="12">
    <w:abstractNumId w:val="9"/>
  </w:num>
  <w:num w:numId="13">
    <w:abstractNumId w:val="18"/>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3"/>
  </w:num>
  <w:num w:numId="25">
    <w:abstractNumId w:val="8"/>
  </w:num>
  <w:num w:numId="26">
    <w:abstractNumId w:val="10"/>
  </w:num>
  <w:num w:numId="27">
    <w:abstractNumId w:val="10"/>
  </w:num>
  <w:num w:numId="28">
    <w:abstractNumId w:val="0"/>
  </w:num>
  <w:num w:numId="29">
    <w:abstractNumId w:val="10"/>
  </w:num>
  <w:num w:numId="30">
    <w:abstractNumId w:val="10"/>
  </w:num>
  <w:num w:numId="31">
    <w:abstractNumId w:val="10"/>
  </w:num>
  <w:num w:numId="32">
    <w:abstractNumId w:val="10"/>
  </w:num>
  <w:num w:numId="33">
    <w:abstractNumId w:val="19"/>
  </w:num>
  <w:num w:numId="34">
    <w:abstractNumId w:val="10"/>
  </w:num>
  <w:num w:numId="35">
    <w:abstractNumId w:val="15"/>
  </w:num>
  <w:num w:numId="36">
    <w:abstractNumId w:val="10"/>
  </w:num>
  <w:num w:numId="37">
    <w:abstractNumId w:val="10"/>
  </w:num>
  <w:num w:numId="38">
    <w:abstractNumId w:val="10"/>
  </w:num>
  <w:num w:numId="39">
    <w:abstractNumId w:val="10"/>
  </w:num>
  <w:num w:numId="40">
    <w:abstractNumId w:val="10"/>
  </w:num>
  <w:num w:numId="41">
    <w:abstractNumId w:val="3"/>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jan Kloosterboer">
    <w15:presenceInfo w15:providerId="None" w15:userId="Arjan Kloosterbo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attachedTemplate r:id="rId1"/>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03274"/>
    <w:rsid w:val="00001526"/>
    <w:rsid w:val="00003779"/>
    <w:rsid w:val="000058DE"/>
    <w:rsid w:val="000073A9"/>
    <w:rsid w:val="00010599"/>
    <w:rsid w:val="00010D01"/>
    <w:rsid w:val="00014DBC"/>
    <w:rsid w:val="00015BD8"/>
    <w:rsid w:val="000238E7"/>
    <w:rsid w:val="00024418"/>
    <w:rsid w:val="00024A09"/>
    <w:rsid w:val="00025679"/>
    <w:rsid w:val="00031AF3"/>
    <w:rsid w:val="0003275C"/>
    <w:rsid w:val="00034211"/>
    <w:rsid w:val="00035A5D"/>
    <w:rsid w:val="000367AE"/>
    <w:rsid w:val="00037B08"/>
    <w:rsid w:val="00041946"/>
    <w:rsid w:val="00042D72"/>
    <w:rsid w:val="000437B2"/>
    <w:rsid w:val="00047A77"/>
    <w:rsid w:val="00051C7C"/>
    <w:rsid w:val="00052EB4"/>
    <w:rsid w:val="00053644"/>
    <w:rsid w:val="00054557"/>
    <w:rsid w:val="0005491B"/>
    <w:rsid w:val="00057627"/>
    <w:rsid w:val="00060495"/>
    <w:rsid w:val="000661D4"/>
    <w:rsid w:val="000703E2"/>
    <w:rsid w:val="00072690"/>
    <w:rsid w:val="00073CA5"/>
    <w:rsid w:val="0007662B"/>
    <w:rsid w:val="00080BC1"/>
    <w:rsid w:val="0008157F"/>
    <w:rsid w:val="00081CB0"/>
    <w:rsid w:val="00084D76"/>
    <w:rsid w:val="00087982"/>
    <w:rsid w:val="0009458E"/>
    <w:rsid w:val="000A0661"/>
    <w:rsid w:val="000A0F81"/>
    <w:rsid w:val="000A1102"/>
    <w:rsid w:val="000A21C0"/>
    <w:rsid w:val="000A27DD"/>
    <w:rsid w:val="000A3FC7"/>
    <w:rsid w:val="000B4456"/>
    <w:rsid w:val="000B457B"/>
    <w:rsid w:val="000C2932"/>
    <w:rsid w:val="000C3668"/>
    <w:rsid w:val="000D0872"/>
    <w:rsid w:val="000D08C4"/>
    <w:rsid w:val="000D16DD"/>
    <w:rsid w:val="000D1EE5"/>
    <w:rsid w:val="000D6975"/>
    <w:rsid w:val="000E11FB"/>
    <w:rsid w:val="000E1D99"/>
    <w:rsid w:val="000E349E"/>
    <w:rsid w:val="000E4AA0"/>
    <w:rsid w:val="000E4C1C"/>
    <w:rsid w:val="000E4D37"/>
    <w:rsid w:val="000E5937"/>
    <w:rsid w:val="000F25D8"/>
    <w:rsid w:val="000F4468"/>
    <w:rsid w:val="000F4CD3"/>
    <w:rsid w:val="00101899"/>
    <w:rsid w:val="00103274"/>
    <w:rsid w:val="00107D49"/>
    <w:rsid w:val="00107DE5"/>
    <w:rsid w:val="0012731A"/>
    <w:rsid w:val="00130C96"/>
    <w:rsid w:val="0013487B"/>
    <w:rsid w:val="00135276"/>
    <w:rsid w:val="00135A35"/>
    <w:rsid w:val="0014094D"/>
    <w:rsid w:val="00141550"/>
    <w:rsid w:val="001438B2"/>
    <w:rsid w:val="001438BC"/>
    <w:rsid w:val="0014643D"/>
    <w:rsid w:val="00146DC0"/>
    <w:rsid w:val="00150256"/>
    <w:rsid w:val="0015040A"/>
    <w:rsid w:val="00150A8A"/>
    <w:rsid w:val="00152AF9"/>
    <w:rsid w:val="00152D78"/>
    <w:rsid w:val="00154FED"/>
    <w:rsid w:val="00161033"/>
    <w:rsid w:val="001647B0"/>
    <w:rsid w:val="001715C8"/>
    <w:rsid w:val="00171943"/>
    <w:rsid w:val="00173847"/>
    <w:rsid w:val="001771D8"/>
    <w:rsid w:val="00185126"/>
    <w:rsid w:val="00186A95"/>
    <w:rsid w:val="00186C86"/>
    <w:rsid w:val="001921FD"/>
    <w:rsid w:val="001938EB"/>
    <w:rsid w:val="0019648B"/>
    <w:rsid w:val="001964F1"/>
    <w:rsid w:val="001A6885"/>
    <w:rsid w:val="001B0154"/>
    <w:rsid w:val="001B35BF"/>
    <w:rsid w:val="001B3A74"/>
    <w:rsid w:val="001B6B7E"/>
    <w:rsid w:val="001B73B7"/>
    <w:rsid w:val="001B7FEC"/>
    <w:rsid w:val="001C4BBF"/>
    <w:rsid w:val="001C6FC8"/>
    <w:rsid w:val="001C7151"/>
    <w:rsid w:val="001D16F6"/>
    <w:rsid w:val="001D22D8"/>
    <w:rsid w:val="001D4541"/>
    <w:rsid w:val="001D6BD0"/>
    <w:rsid w:val="001D6BEB"/>
    <w:rsid w:val="001E1BAB"/>
    <w:rsid w:val="001E58EB"/>
    <w:rsid w:val="001F11C7"/>
    <w:rsid w:val="001F37FD"/>
    <w:rsid w:val="001F3A62"/>
    <w:rsid w:val="001F670B"/>
    <w:rsid w:val="001F6BF6"/>
    <w:rsid w:val="002015D0"/>
    <w:rsid w:val="0020184D"/>
    <w:rsid w:val="0020199B"/>
    <w:rsid w:val="0020547C"/>
    <w:rsid w:val="00206CC3"/>
    <w:rsid w:val="00207F2A"/>
    <w:rsid w:val="00211C3F"/>
    <w:rsid w:val="0021484C"/>
    <w:rsid w:val="00217075"/>
    <w:rsid w:val="00221344"/>
    <w:rsid w:val="0022264C"/>
    <w:rsid w:val="0022328D"/>
    <w:rsid w:val="002261BB"/>
    <w:rsid w:val="00230280"/>
    <w:rsid w:val="00232D48"/>
    <w:rsid w:val="00232F6E"/>
    <w:rsid w:val="00235FE4"/>
    <w:rsid w:val="002408B5"/>
    <w:rsid w:val="00240A84"/>
    <w:rsid w:val="00240E9E"/>
    <w:rsid w:val="00242932"/>
    <w:rsid w:val="00247F69"/>
    <w:rsid w:val="002517B3"/>
    <w:rsid w:val="00252513"/>
    <w:rsid w:val="002526B0"/>
    <w:rsid w:val="002547F8"/>
    <w:rsid w:val="00256CC6"/>
    <w:rsid w:val="00256DF2"/>
    <w:rsid w:val="002627FD"/>
    <w:rsid w:val="00265920"/>
    <w:rsid w:val="00271023"/>
    <w:rsid w:val="00273F7D"/>
    <w:rsid w:val="0027430E"/>
    <w:rsid w:val="00274F51"/>
    <w:rsid w:val="00275DB1"/>
    <w:rsid w:val="00276285"/>
    <w:rsid w:val="002766DF"/>
    <w:rsid w:val="002776D3"/>
    <w:rsid w:val="00277AEE"/>
    <w:rsid w:val="0028070E"/>
    <w:rsid w:val="0028159F"/>
    <w:rsid w:val="00282AF2"/>
    <w:rsid w:val="00283300"/>
    <w:rsid w:val="00290BCA"/>
    <w:rsid w:val="00296F64"/>
    <w:rsid w:val="002A0D87"/>
    <w:rsid w:val="002A2D8C"/>
    <w:rsid w:val="002A3D94"/>
    <w:rsid w:val="002A7BCB"/>
    <w:rsid w:val="002B0381"/>
    <w:rsid w:val="002B055C"/>
    <w:rsid w:val="002B0B06"/>
    <w:rsid w:val="002B255B"/>
    <w:rsid w:val="002B60BA"/>
    <w:rsid w:val="002C3030"/>
    <w:rsid w:val="002C7394"/>
    <w:rsid w:val="002D06D3"/>
    <w:rsid w:val="002D2ACE"/>
    <w:rsid w:val="002D46B6"/>
    <w:rsid w:val="002D7669"/>
    <w:rsid w:val="002E1670"/>
    <w:rsid w:val="002E34EF"/>
    <w:rsid w:val="002E42B6"/>
    <w:rsid w:val="002E7926"/>
    <w:rsid w:val="002F0B39"/>
    <w:rsid w:val="002F298A"/>
    <w:rsid w:val="002F75B5"/>
    <w:rsid w:val="00300758"/>
    <w:rsid w:val="00306ECD"/>
    <w:rsid w:val="00310A16"/>
    <w:rsid w:val="003111A4"/>
    <w:rsid w:val="00313DE4"/>
    <w:rsid w:val="00313E69"/>
    <w:rsid w:val="0031569A"/>
    <w:rsid w:val="00315DB2"/>
    <w:rsid w:val="00322053"/>
    <w:rsid w:val="0032419B"/>
    <w:rsid w:val="0032562A"/>
    <w:rsid w:val="003306F8"/>
    <w:rsid w:val="003313C0"/>
    <w:rsid w:val="00331ABA"/>
    <w:rsid w:val="003328C2"/>
    <w:rsid w:val="00334791"/>
    <w:rsid w:val="00334B0B"/>
    <w:rsid w:val="00334E6A"/>
    <w:rsid w:val="0033587D"/>
    <w:rsid w:val="0034071F"/>
    <w:rsid w:val="003419B3"/>
    <w:rsid w:val="003424C0"/>
    <w:rsid w:val="003465E8"/>
    <w:rsid w:val="003465FF"/>
    <w:rsid w:val="00351DAC"/>
    <w:rsid w:val="0035334B"/>
    <w:rsid w:val="00355852"/>
    <w:rsid w:val="00355B15"/>
    <w:rsid w:val="00356AD5"/>
    <w:rsid w:val="003605B8"/>
    <w:rsid w:val="00360B08"/>
    <w:rsid w:val="003616C8"/>
    <w:rsid w:val="00361FBC"/>
    <w:rsid w:val="00362A29"/>
    <w:rsid w:val="003635AC"/>
    <w:rsid w:val="003641CC"/>
    <w:rsid w:val="0036460B"/>
    <w:rsid w:val="00365246"/>
    <w:rsid w:val="00365809"/>
    <w:rsid w:val="00367362"/>
    <w:rsid w:val="003673F7"/>
    <w:rsid w:val="00367786"/>
    <w:rsid w:val="0036790D"/>
    <w:rsid w:val="00367B3C"/>
    <w:rsid w:val="003711AD"/>
    <w:rsid w:val="00371F37"/>
    <w:rsid w:val="00372AFB"/>
    <w:rsid w:val="00374506"/>
    <w:rsid w:val="0037515C"/>
    <w:rsid w:val="003770A8"/>
    <w:rsid w:val="003814DB"/>
    <w:rsid w:val="003823CB"/>
    <w:rsid w:val="0038425A"/>
    <w:rsid w:val="00385289"/>
    <w:rsid w:val="00386F1A"/>
    <w:rsid w:val="00387D78"/>
    <w:rsid w:val="00391858"/>
    <w:rsid w:val="00394E66"/>
    <w:rsid w:val="00394EF5"/>
    <w:rsid w:val="003A012F"/>
    <w:rsid w:val="003B0B42"/>
    <w:rsid w:val="003B61BF"/>
    <w:rsid w:val="003B75DD"/>
    <w:rsid w:val="003B7D41"/>
    <w:rsid w:val="003C0274"/>
    <w:rsid w:val="003C0548"/>
    <w:rsid w:val="003C1FF9"/>
    <w:rsid w:val="003C376A"/>
    <w:rsid w:val="003C47EC"/>
    <w:rsid w:val="003C6417"/>
    <w:rsid w:val="003D1807"/>
    <w:rsid w:val="003D57B3"/>
    <w:rsid w:val="003D5F9A"/>
    <w:rsid w:val="003D77B4"/>
    <w:rsid w:val="003E2911"/>
    <w:rsid w:val="003E2DE6"/>
    <w:rsid w:val="003E3BBD"/>
    <w:rsid w:val="003E3CBD"/>
    <w:rsid w:val="003E4F27"/>
    <w:rsid w:val="003E7E75"/>
    <w:rsid w:val="003F0979"/>
    <w:rsid w:val="003F0A6A"/>
    <w:rsid w:val="003F455D"/>
    <w:rsid w:val="003F748A"/>
    <w:rsid w:val="003F78E0"/>
    <w:rsid w:val="00400F69"/>
    <w:rsid w:val="004013F1"/>
    <w:rsid w:val="00401C6B"/>
    <w:rsid w:val="004025C7"/>
    <w:rsid w:val="004140A0"/>
    <w:rsid w:val="00415031"/>
    <w:rsid w:val="004165D9"/>
    <w:rsid w:val="00420D09"/>
    <w:rsid w:val="004217DD"/>
    <w:rsid w:val="004221F2"/>
    <w:rsid w:val="00426665"/>
    <w:rsid w:val="00426B73"/>
    <w:rsid w:val="00426C98"/>
    <w:rsid w:val="00426DB2"/>
    <w:rsid w:val="00433554"/>
    <w:rsid w:val="00434476"/>
    <w:rsid w:val="00435184"/>
    <w:rsid w:val="00445B37"/>
    <w:rsid w:val="0044638F"/>
    <w:rsid w:val="004506A9"/>
    <w:rsid w:val="004514AB"/>
    <w:rsid w:val="0045482E"/>
    <w:rsid w:val="004561FB"/>
    <w:rsid w:val="00456B6B"/>
    <w:rsid w:val="004620FF"/>
    <w:rsid w:val="00462396"/>
    <w:rsid w:val="00465C73"/>
    <w:rsid w:val="00465ED6"/>
    <w:rsid w:val="0047180B"/>
    <w:rsid w:val="0047220E"/>
    <w:rsid w:val="00474A91"/>
    <w:rsid w:val="00475B8B"/>
    <w:rsid w:val="0047625A"/>
    <w:rsid w:val="00480EB1"/>
    <w:rsid w:val="00481082"/>
    <w:rsid w:val="0048223F"/>
    <w:rsid w:val="00482FEA"/>
    <w:rsid w:val="00483FEF"/>
    <w:rsid w:val="00484C0C"/>
    <w:rsid w:val="004903B8"/>
    <w:rsid w:val="00490410"/>
    <w:rsid w:val="004924C1"/>
    <w:rsid w:val="00497649"/>
    <w:rsid w:val="00497884"/>
    <w:rsid w:val="004A11CD"/>
    <w:rsid w:val="004A1865"/>
    <w:rsid w:val="004A227A"/>
    <w:rsid w:val="004A3B10"/>
    <w:rsid w:val="004A412E"/>
    <w:rsid w:val="004A4356"/>
    <w:rsid w:val="004A56CC"/>
    <w:rsid w:val="004B006B"/>
    <w:rsid w:val="004B1DC0"/>
    <w:rsid w:val="004B216A"/>
    <w:rsid w:val="004B37F9"/>
    <w:rsid w:val="004B55FF"/>
    <w:rsid w:val="004B6915"/>
    <w:rsid w:val="004C2A4D"/>
    <w:rsid w:val="004C3F11"/>
    <w:rsid w:val="004C5CE4"/>
    <w:rsid w:val="004D2B01"/>
    <w:rsid w:val="004D5F49"/>
    <w:rsid w:val="004E2082"/>
    <w:rsid w:val="004F32A3"/>
    <w:rsid w:val="004F3E5A"/>
    <w:rsid w:val="004F3F32"/>
    <w:rsid w:val="004F5D06"/>
    <w:rsid w:val="004F64CE"/>
    <w:rsid w:val="004F6790"/>
    <w:rsid w:val="005008FC"/>
    <w:rsid w:val="00502AFC"/>
    <w:rsid w:val="005056D5"/>
    <w:rsid w:val="00505753"/>
    <w:rsid w:val="00515E1F"/>
    <w:rsid w:val="00516E76"/>
    <w:rsid w:val="00524073"/>
    <w:rsid w:val="00524AB8"/>
    <w:rsid w:val="00533859"/>
    <w:rsid w:val="00533E6B"/>
    <w:rsid w:val="005360D6"/>
    <w:rsid w:val="00540B4C"/>
    <w:rsid w:val="00542973"/>
    <w:rsid w:val="00542B5B"/>
    <w:rsid w:val="0054347C"/>
    <w:rsid w:val="0054461D"/>
    <w:rsid w:val="005455A4"/>
    <w:rsid w:val="0054705D"/>
    <w:rsid w:val="00547E22"/>
    <w:rsid w:val="0055028B"/>
    <w:rsid w:val="00551C68"/>
    <w:rsid w:val="00553174"/>
    <w:rsid w:val="00555197"/>
    <w:rsid w:val="005561F3"/>
    <w:rsid w:val="00564D1E"/>
    <w:rsid w:val="005662C3"/>
    <w:rsid w:val="0057020E"/>
    <w:rsid w:val="00570B8A"/>
    <w:rsid w:val="005719B1"/>
    <w:rsid w:val="00571D75"/>
    <w:rsid w:val="005721AB"/>
    <w:rsid w:val="0057242E"/>
    <w:rsid w:val="00574446"/>
    <w:rsid w:val="00575941"/>
    <w:rsid w:val="0057620D"/>
    <w:rsid w:val="005830B1"/>
    <w:rsid w:val="0058622B"/>
    <w:rsid w:val="00586727"/>
    <w:rsid w:val="00590C5F"/>
    <w:rsid w:val="00592174"/>
    <w:rsid w:val="00594431"/>
    <w:rsid w:val="005A4DAE"/>
    <w:rsid w:val="005A51A1"/>
    <w:rsid w:val="005A5EDD"/>
    <w:rsid w:val="005B0D73"/>
    <w:rsid w:val="005B0E4B"/>
    <w:rsid w:val="005B3891"/>
    <w:rsid w:val="005B3EFA"/>
    <w:rsid w:val="005B4451"/>
    <w:rsid w:val="005C14BE"/>
    <w:rsid w:val="005C1E11"/>
    <w:rsid w:val="005C2890"/>
    <w:rsid w:val="005C3C09"/>
    <w:rsid w:val="005C3DE1"/>
    <w:rsid w:val="005C4949"/>
    <w:rsid w:val="005C5A75"/>
    <w:rsid w:val="005C76B1"/>
    <w:rsid w:val="005D07DB"/>
    <w:rsid w:val="005D189E"/>
    <w:rsid w:val="005D1A35"/>
    <w:rsid w:val="005D1B2A"/>
    <w:rsid w:val="005D2E25"/>
    <w:rsid w:val="005D4C64"/>
    <w:rsid w:val="005D699E"/>
    <w:rsid w:val="005D7177"/>
    <w:rsid w:val="005E066D"/>
    <w:rsid w:val="005E1944"/>
    <w:rsid w:val="005E1BFC"/>
    <w:rsid w:val="005E2185"/>
    <w:rsid w:val="005E4F20"/>
    <w:rsid w:val="005E6EA9"/>
    <w:rsid w:val="005F0259"/>
    <w:rsid w:val="005F138C"/>
    <w:rsid w:val="005F3452"/>
    <w:rsid w:val="005F3BCC"/>
    <w:rsid w:val="005F4985"/>
    <w:rsid w:val="005F681D"/>
    <w:rsid w:val="005F700F"/>
    <w:rsid w:val="005F7F07"/>
    <w:rsid w:val="006038B0"/>
    <w:rsid w:val="00603CD8"/>
    <w:rsid w:val="00604808"/>
    <w:rsid w:val="00614588"/>
    <w:rsid w:val="006203E1"/>
    <w:rsid w:val="006208AE"/>
    <w:rsid w:val="00622906"/>
    <w:rsid w:val="00623234"/>
    <w:rsid w:val="00623249"/>
    <w:rsid w:val="00623B7C"/>
    <w:rsid w:val="00624D61"/>
    <w:rsid w:val="0062522E"/>
    <w:rsid w:val="00637628"/>
    <w:rsid w:val="00637B05"/>
    <w:rsid w:val="006401AC"/>
    <w:rsid w:val="00640CA1"/>
    <w:rsid w:val="00646469"/>
    <w:rsid w:val="00650FA0"/>
    <w:rsid w:val="0065261D"/>
    <w:rsid w:val="00660E22"/>
    <w:rsid w:val="00661525"/>
    <w:rsid w:val="0066210F"/>
    <w:rsid w:val="00664CC5"/>
    <w:rsid w:val="0067025A"/>
    <w:rsid w:val="00671FE4"/>
    <w:rsid w:val="00674405"/>
    <w:rsid w:val="00674F75"/>
    <w:rsid w:val="006757BE"/>
    <w:rsid w:val="00677DE9"/>
    <w:rsid w:val="006832B3"/>
    <w:rsid w:val="00690B71"/>
    <w:rsid w:val="006919A7"/>
    <w:rsid w:val="00691D4C"/>
    <w:rsid w:val="006940C5"/>
    <w:rsid w:val="00696938"/>
    <w:rsid w:val="006A0F24"/>
    <w:rsid w:val="006A14EC"/>
    <w:rsid w:val="006A2CB5"/>
    <w:rsid w:val="006A5A58"/>
    <w:rsid w:val="006A5F03"/>
    <w:rsid w:val="006A6C7F"/>
    <w:rsid w:val="006B01A0"/>
    <w:rsid w:val="006B042C"/>
    <w:rsid w:val="006B0975"/>
    <w:rsid w:val="006B0CA1"/>
    <w:rsid w:val="006B29E5"/>
    <w:rsid w:val="006B550F"/>
    <w:rsid w:val="006B5AB9"/>
    <w:rsid w:val="006B6695"/>
    <w:rsid w:val="006B6D1B"/>
    <w:rsid w:val="006C1C58"/>
    <w:rsid w:val="006C2517"/>
    <w:rsid w:val="006C4E2B"/>
    <w:rsid w:val="006C6C52"/>
    <w:rsid w:val="006D72E6"/>
    <w:rsid w:val="006E0D98"/>
    <w:rsid w:val="006E12B3"/>
    <w:rsid w:val="006E58FE"/>
    <w:rsid w:val="006E7ED8"/>
    <w:rsid w:val="006F5256"/>
    <w:rsid w:val="007008F2"/>
    <w:rsid w:val="00704B4C"/>
    <w:rsid w:val="00717312"/>
    <w:rsid w:val="00721EEC"/>
    <w:rsid w:val="0073024E"/>
    <w:rsid w:val="00730432"/>
    <w:rsid w:val="00731A65"/>
    <w:rsid w:val="00732714"/>
    <w:rsid w:val="00740BC9"/>
    <w:rsid w:val="007412FA"/>
    <w:rsid w:val="00743406"/>
    <w:rsid w:val="0074523B"/>
    <w:rsid w:val="00745B23"/>
    <w:rsid w:val="00745C41"/>
    <w:rsid w:val="00747F0B"/>
    <w:rsid w:val="007502BC"/>
    <w:rsid w:val="0075140A"/>
    <w:rsid w:val="007518F9"/>
    <w:rsid w:val="00757745"/>
    <w:rsid w:val="007624EB"/>
    <w:rsid w:val="0076453B"/>
    <w:rsid w:val="00764FD7"/>
    <w:rsid w:val="00765D6B"/>
    <w:rsid w:val="00767B2E"/>
    <w:rsid w:val="00770E1C"/>
    <w:rsid w:val="00770E30"/>
    <w:rsid w:val="00772000"/>
    <w:rsid w:val="007760E0"/>
    <w:rsid w:val="007805D0"/>
    <w:rsid w:val="007838F4"/>
    <w:rsid w:val="00785ED1"/>
    <w:rsid w:val="0078748D"/>
    <w:rsid w:val="00787E26"/>
    <w:rsid w:val="007917F2"/>
    <w:rsid w:val="00793FD0"/>
    <w:rsid w:val="007953C3"/>
    <w:rsid w:val="00796C3B"/>
    <w:rsid w:val="007A2DD1"/>
    <w:rsid w:val="007A2DE2"/>
    <w:rsid w:val="007A36BD"/>
    <w:rsid w:val="007A3BCF"/>
    <w:rsid w:val="007A58AD"/>
    <w:rsid w:val="007A6C44"/>
    <w:rsid w:val="007B0175"/>
    <w:rsid w:val="007B0E91"/>
    <w:rsid w:val="007B1B1C"/>
    <w:rsid w:val="007C57AE"/>
    <w:rsid w:val="007C694D"/>
    <w:rsid w:val="007D0030"/>
    <w:rsid w:val="007D0679"/>
    <w:rsid w:val="007D699F"/>
    <w:rsid w:val="007D762E"/>
    <w:rsid w:val="007E0C7C"/>
    <w:rsid w:val="007E2145"/>
    <w:rsid w:val="007E3367"/>
    <w:rsid w:val="007E4A82"/>
    <w:rsid w:val="007E4D2B"/>
    <w:rsid w:val="007E5384"/>
    <w:rsid w:val="007E556C"/>
    <w:rsid w:val="007F03EA"/>
    <w:rsid w:val="007F2175"/>
    <w:rsid w:val="007F3E5A"/>
    <w:rsid w:val="007F6122"/>
    <w:rsid w:val="00802ED0"/>
    <w:rsid w:val="00804727"/>
    <w:rsid w:val="00806380"/>
    <w:rsid w:val="0081002A"/>
    <w:rsid w:val="008161A6"/>
    <w:rsid w:val="008210AD"/>
    <w:rsid w:val="0082540F"/>
    <w:rsid w:val="00825B0B"/>
    <w:rsid w:val="00826264"/>
    <w:rsid w:val="0083120B"/>
    <w:rsid w:val="00831A2A"/>
    <w:rsid w:val="00831B18"/>
    <w:rsid w:val="008351DB"/>
    <w:rsid w:val="00835E27"/>
    <w:rsid w:val="00836440"/>
    <w:rsid w:val="0083693D"/>
    <w:rsid w:val="0084781F"/>
    <w:rsid w:val="00851DEE"/>
    <w:rsid w:val="00851EC7"/>
    <w:rsid w:val="00853DF5"/>
    <w:rsid w:val="00855330"/>
    <w:rsid w:val="008571D5"/>
    <w:rsid w:val="00860585"/>
    <w:rsid w:val="00862276"/>
    <w:rsid w:val="0086278E"/>
    <w:rsid w:val="00877837"/>
    <w:rsid w:val="008800FC"/>
    <w:rsid w:val="0088252B"/>
    <w:rsid w:val="00883655"/>
    <w:rsid w:val="00884FED"/>
    <w:rsid w:val="0088631F"/>
    <w:rsid w:val="00892D78"/>
    <w:rsid w:val="008936D6"/>
    <w:rsid w:val="008966F6"/>
    <w:rsid w:val="00896A28"/>
    <w:rsid w:val="008A3863"/>
    <w:rsid w:val="008A497B"/>
    <w:rsid w:val="008A4D68"/>
    <w:rsid w:val="008A5805"/>
    <w:rsid w:val="008A7C2E"/>
    <w:rsid w:val="008B6937"/>
    <w:rsid w:val="008B722B"/>
    <w:rsid w:val="008B745D"/>
    <w:rsid w:val="008B785B"/>
    <w:rsid w:val="008C2BEE"/>
    <w:rsid w:val="008C517A"/>
    <w:rsid w:val="008C6A87"/>
    <w:rsid w:val="008D346A"/>
    <w:rsid w:val="008D524B"/>
    <w:rsid w:val="008D7C33"/>
    <w:rsid w:val="008F2569"/>
    <w:rsid w:val="008F2B4B"/>
    <w:rsid w:val="008F3364"/>
    <w:rsid w:val="008F53F2"/>
    <w:rsid w:val="008F7B24"/>
    <w:rsid w:val="009052E5"/>
    <w:rsid w:val="009057E3"/>
    <w:rsid w:val="009060D1"/>
    <w:rsid w:val="00910CBE"/>
    <w:rsid w:val="00910F00"/>
    <w:rsid w:val="009113E7"/>
    <w:rsid w:val="00911A14"/>
    <w:rsid w:val="00920EA2"/>
    <w:rsid w:val="009223DA"/>
    <w:rsid w:val="00922EA9"/>
    <w:rsid w:val="00923C8C"/>
    <w:rsid w:val="00924A0D"/>
    <w:rsid w:val="00924E01"/>
    <w:rsid w:val="0093106D"/>
    <w:rsid w:val="00932461"/>
    <w:rsid w:val="00932A2F"/>
    <w:rsid w:val="00934EE7"/>
    <w:rsid w:val="00942283"/>
    <w:rsid w:val="00942E09"/>
    <w:rsid w:val="00943C53"/>
    <w:rsid w:val="00946F5C"/>
    <w:rsid w:val="009505E2"/>
    <w:rsid w:val="00951BDD"/>
    <w:rsid w:val="00952560"/>
    <w:rsid w:val="00954A12"/>
    <w:rsid w:val="00956A00"/>
    <w:rsid w:val="00961238"/>
    <w:rsid w:val="00963185"/>
    <w:rsid w:val="00963B28"/>
    <w:rsid w:val="00964A60"/>
    <w:rsid w:val="00974E8B"/>
    <w:rsid w:val="00980535"/>
    <w:rsid w:val="00981657"/>
    <w:rsid w:val="00982815"/>
    <w:rsid w:val="00982A2A"/>
    <w:rsid w:val="00987F6E"/>
    <w:rsid w:val="0099098F"/>
    <w:rsid w:val="0099344B"/>
    <w:rsid w:val="0099376F"/>
    <w:rsid w:val="00993EF1"/>
    <w:rsid w:val="009946C9"/>
    <w:rsid w:val="00994C11"/>
    <w:rsid w:val="00996E37"/>
    <w:rsid w:val="009A74DC"/>
    <w:rsid w:val="009B0115"/>
    <w:rsid w:val="009B3D39"/>
    <w:rsid w:val="009B4FD3"/>
    <w:rsid w:val="009B7235"/>
    <w:rsid w:val="009C041E"/>
    <w:rsid w:val="009C2896"/>
    <w:rsid w:val="009C5412"/>
    <w:rsid w:val="009C5A49"/>
    <w:rsid w:val="009C5C81"/>
    <w:rsid w:val="009C615C"/>
    <w:rsid w:val="009C64BD"/>
    <w:rsid w:val="009C7A31"/>
    <w:rsid w:val="009D0890"/>
    <w:rsid w:val="009D18D8"/>
    <w:rsid w:val="009D2850"/>
    <w:rsid w:val="009D35B9"/>
    <w:rsid w:val="009D71D7"/>
    <w:rsid w:val="009E18B6"/>
    <w:rsid w:val="009E1C60"/>
    <w:rsid w:val="009E279C"/>
    <w:rsid w:val="009E38C6"/>
    <w:rsid w:val="009E65CB"/>
    <w:rsid w:val="009E690B"/>
    <w:rsid w:val="009F3B00"/>
    <w:rsid w:val="009F44E5"/>
    <w:rsid w:val="009F766B"/>
    <w:rsid w:val="00A007F0"/>
    <w:rsid w:val="00A01DCE"/>
    <w:rsid w:val="00A02015"/>
    <w:rsid w:val="00A02BEA"/>
    <w:rsid w:val="00A0345F"/>
    <w:rsid w:val="00A044C0"/>
    <w:rsid w:val="00A066A2"/>
    <w:rsid w:val="00A12D20"/>
    <w:rsid w:val="00A13B54"/>
    <w:rsid w:val="00A27770"/>
    <w:rsid w:val="00A34B9C"/>
    <w:rsid w:val="00A352D8"/>
    <w:rsid w:val="00A3583E"/>
    <w:rsid w:val="00A41767"/>
    <w:rsid w:val="00A41FFB"/>
    <w:rsid w:val="00A441EF"/>
    <w:rsid w:val="00A4794E"/>
    <w:rsid w:val="00A506FA"/>
    <w:rsid w:val="00A50DDF"/>
    <w:rsid w:val="00A552F0"/>
    <w:rsid w:val="00A55A5F"/>
    <w:rsid w:val="00A650F2"/>
    <w:rsid w:val="00A651AF"/>
    <w:rsid w:val="00A66F17"/>
    <w:rsid w:val="00A70705"/>
    <w:rsid w:val="00A71B89"/>
    <w:rsid w:val="00A73709"/>
    <w:rsid w:val="00A74A4A"/>
    <w:rsid w:val="00A75642"/>
    <w:rsid w:val="00A76CD7"/>
    <w:rsid w:val="00A8006A"/>
    <w:rsid w:val="00A809EA"/>
    <w:rsid w:val="00A82131"/>
    <w:rsid w:val="00A83954"/>
    <w:rsid w:val="00A8560B"/>
    <w:rsid w:val="00A87CAE"/>
    <w:rsid w:val="00A91463"/>
    <w:rsid w:val="00A96A00"/>
    <w:rsid w:val="00AB019F"/>
    <w:rsid w:val="00AB05D7"/>
    <w:rsid w:val="00AB0C37"/>
    <w:rsid w:val="00AB215D"/>
    <w:rsid w:val="00AB3520"/>
    <w:rsid w:val="00AB4F0A"/>
    <w:rsid w:val="00AB6562"/>
    <w:rsid w:val="00AB765A"/>
    <w:rsid w:val="00AB7DA2"/>
    <w:rsid w:val="00AC042C"/>
    <w:rsid w:val="00AC53DD"/>
    <w:rsid w:val="00AC6547"/>
    <w:rsid w:val="00AC735E"/>
    <w:rsid w:val="00AC73C1"/>
    <w:rsid w:val="00AD169D"/>
    <w:rsid w:val="00AD41B5"/>
    <w:rsid w:val="00AD5216"/>
    <w:rsid w:val="00AD6474"/>
    <w:rsid w:val="00AE1A11"/>
    <w:rsid w:val="00AE1A91"/>
    <w:rsid w:val="00AE26FB"/>
    <w:rsid w:val="00AE5159"/>
    <w:rsid w:val="00AE6C4A"/>
    <w:rsid w:val="00AF4589"/>
    <w:rsid w:val="00AF5C29"/>
    <w:rsid w:val="00AF6228"/>
    <w:rsid w:val="00AF659B"/>
    <w:rsid w:val="00AF6C18"/>
    <w:rsid w:val="00AF72FB"/>
    <w:rsid w:val="00AF7478"/>
    <w:rsid w:val="00B01029"/>
    <w:rsid w:val="00B0601B"/>
    <w:rsid w:val="00B06E38"/>
    <w:rsid w:val="00B116C1"/>
    <w:rsid w:val="00B16C6E"/>
    <w:rsid w:val="00B22E11"/>
    <w:rsid w:val="00B2515C"/>
    <w:rsid w:val="00B25B2A"/>
    <w:rsid w:val="00B307E4"/>
    <w:rsid w:val="00B31417"/>
    <w:rsid w:val="00B31902"/>
    <w:rsid w:val="00B34554"/>
    <w:rsid w:val="00B372EF"/>
    <w:rsid w:val="00B5226F"/>
    <w:rsid w:val="00B523D4"/>
    <w:rsid w:val="00B55951"/>
    <w:rsid w:val="00B6181D"/>
    <w:rsid w:val="00B641F0"/>
    <w:rsid w:val="00B644DB"/>
    <w:rsid w:val="00B645A3"/>
    <w:rsid w:val="00B65857"/>
    <w:rsid w:val="00B66147"/>
    <w:rsid w:val="00B718AE"/>
    <w:rsid w:val="00B7296C"/>
    <w:rsid w:val="00B73E2A"/>
    <w:rsid w:val="00B75161"/>
    <w:rsid w:val="00B87561"/>
    <w:rsid w:val="00B914EC"/>
    <w:rsid w:val="00B92D60"/>
    <w:rsid w:val="00B94495"/>
    <w:rsid w:val="00BA0C0A"/>
    <w:rsid w:val="00BA3079"/>
    <w:rsid w:val="00BA34C6"/>
    <w:rsid w:val="00BA6A7F"/>
    <w:rsid w:val="00BA7994"/>
    <w:rsid w:val="00BB0052"/>
    <w:rsid w:val="00BB111A"/>
    <w:rsid w:val="00BB276A"/>
    <w:rsid w:val="00BB768B"/>
    <w:rsid w:val="00BB7F2F"/>
    <w:rsid w:val="00BC0B09"/>
    <w:rsid w:val="00BC0BAD"/>
    <w:rsid w:val="00BC2154"/>
    <w:rsid w:val="00BC2DCF"/>
    <w:rsid w:val="00BC30EF"/>
    <w:rsid w:val="00BC5981"/>
    <w:rsid w:val="00BC5C97"/>
    <w:rsid w:val="00BC7CF5"/>
    <w:rsid w:val="00BD550F"/>
    <w:rsid w:val="00BD6866"/>
    <w:rsid w:val="00BD7674"/>
    <w:rsid w:val="00BE20CE"/>
    <w:rsid w:val="00BE3409"/>
    <w:rsid w:val="00BE528D"/>
    <w:rsid w:val="00BE6950"/>
    <w:rsid w:val="00BE705A"/>
    <w:rsid w:val="00BF167C"/>
    <w:rsid w:val="00BF2B51"/>
    <w:rsid w:val="00BF3799"/>
    <w:rsid w:val="00BF50FF"/>
    <w:rsid w:val="00BF76B4"/>
    <w:rsid w:val="00C05BD1"/>
    <w:rsid w:val="00C05E06"/>
    <w:rsid w:val="00C11EEB"/>
    <w:rsid w:val="00C1420D"/>
    <w:rsid w:val="00C14888"/>
    <w:rsid w:val="00C14CE3"/>
    <w:rsid w:val="00C3145C"/>
    <w:rsid w:val="00C31FA4"/>
    <w:rsid w:val="00C34301"/>
    <w:rsid w:val="00C43973"/>
    <w:rsid w:val="00C43D6D"/>
    <w:rsid w:val="00C5049E"/>
    <w:rsid w:val="00C51C88"/>
    <w:rsid w:val="00C607CC"/>
    <w:rsid w:val="00C643AA"/>
    <w:rsid w:val="00C7201B"/>
    <w:rsid w:val="00C74E50"/>
    <w:rsid w:val="00C7706A"/>
    <w:rsid w:val="00C776BA"/>
    <w:rsid w:val="00C82EC7"/>
    <w:rsid w:val="00C83188"/>
    <w:rsid w:val="00C85815"/>
    <w:rsid w:val="00C910AD"/>
    <w:rsid w:val="00C92C27"/>
    <w:rsid w:val="00C93471"/>
    <w:rsid w:val="00C93AB2"/>
    <w:rsid w:val="00C94B83"/>
    <w:rsid w:val="00CA2025"/>
    <w:rsid w:val="00CA7751"/>
    <w:rsid w:val="00CB0D10"/>
    <w:rsid w:val="00CB2183"/>
    <w:rsid w:val="00CB22FF"/>
    <w:rsid w:val="00CB2609"/>
    <w:rsid w:val="00CB375A"/>
    <w:rsid w:val="00CB6254"/>
    <w:rsid w:val="00CB6684"/>
    <w:rsid w:val="00CB705C"/>
    <w:rsid w:val="00CC4555"/>
    <w:rsid w:val="00CC750B"/>
    <w:rsid w:val="00CD23CE"/>
    <w:rsid w:val="00CD45A4"/>
    <w:rsid w:val="00CD50A0"/>
    <w:rsid w:val="00CD63CD"/>
    <w:rsid w:val="00CE055A"/>
    <w:rsid w:val="00CE4547"/>
    <w:rsid w:val="00CE4566"/>
    <w:rsid w:val="00CF0704"/>
    <w:rsid w:val="00CF1261"/>
    <w:rsid w:val="00CF1953"/>
    <w:rsid w:val="00CF1DA2"/>
    <w:rsid w:val="00CF3C78"/>
    <w:rsid w:val="00CF5C11"/>
    <w:rsid w:val="00D0381E"/>
    <w:rsid w:val="00D0706E"/>
    <w:rsid w:val="00D10122"/>
    <w:rsid w:val="00D110C7"/>
    <w:rsid w:val="00D16ECE"/>
    <w:rsid w:val="00D17212"/>
    <w:rsid w:val="00D2012E"/>
    <w:rsid w:val="00D23062"/>
    <w:rsid w:val="00D25E14"/>
    <w:rsid w:val="00D307C6"/>
    <w:rsid w:val="00D30F71"/>
    <w:rsid w:val="00D35168"/>
    <w:rsid w:val="00D36F68"/>
    <w:rsid w:val="00D416B2"/>
    <w:rsid w:val="00D41AC7"/>
    <w:rsid w:val="00D447C8"/>
    <w:rsid w:val="00D44BF1"/>
    <w:rsid w:val="00D44D5A"/>
    <w:rsid w:val="00D50951"/>
    <w:rsid w:val="00D54BC0"/>
    <w:rsid w:val="00D56602"/>
    <w:rsid w:val="00D5730C"/>
    <w:rsid w:val="00D61FA8"/>
    <w:rsid w:val="00D657D8"/>
    <w:rsid w:val="00D6591C"/>
    <w:rsid w:val="00D73EFE"/>
    <w:rsid w:val="00D73F8A"/>
    <w:rsid w:val="00D768A4"/>
    <w:rsid w:val="00D87359"/>
    <w:rsid w:val="00D9252C"/>
    <w:rsid w:val="00D94088"/>
    <w:rsid w:val="00D97C35"/>
    <w:rsid w:val="00DA2719"/>
    <w:rsid w:val="00DA5D93"/>
    <w:rsid w:val="00DA7BA9"/>
    <w:rsid w:val="00DB1D7F"/>
    <w:rsid w:val="00DB259B"/>
    <w:rsid w:val="00DB2DB2"/>
    <w:rsid w:val="00DB3BB7"/>
    <w:rsid w:val="00DB70C5"/>
    <w:rsid w:val="00DB7208"/>
    <w:rsid w:val="00DB7C93"/>
    <w:rsid w:val="00DC6AC7"/>
    <w:rsid w:val="00DD0F4F"/>
    <w:rsid w:val="00DD1804"/>
    <w:rsid w:val="00DD18A8"/>
    <w:rsid w:val="00DD3B57"/>
    <w:rsid w:val="00DD3D36"/>
    <w:rsid w:val="00DD3E66"/>
    <w:rsid w:val="00DE2BF8"/>
    <w:rsid w:val="00DE2CC6"/>
    <w:rsid w:val="00DE71CF"/>
    <w:rsid w:val="00DF25C0"/>
    <w:rsid w:val="00DF5AA6"/>
    <w:rsid w:val="00DF74C5"/>
    <w:rsid w:val="00E0087F"/>
    <w:rsid w:val="00E01D4A"/>
    <w:rsid w:val="00E02A36"/>
    <w:rsid w:val="00E0517B"/>
    <w:rsid w:val="00E06B2D"/>
    <w:rsid w:val="00E0750F"/>
    <w:rsid w:val="00E10437"/>
    <w:rsid w:val="00E13F9A"/>
    <w:rsid w:val="00E15C54"/>
    <w:rsid w:val="00E2054E"/>
    <w:rsid w:val="00E205E7"/>
    <w:rsid w:val="00E21260"/>
    <w:rsid w:val="00E230EC"/>
    <w:rsid w:val="00E245B8"/>
    <w:rsid w:val="00E25C61"/>
    <w:rsid w:val="00E26818"/>
    <w:rsid w:val="00E276C6"/>
    <w:rsid w:val="00E300A7"/>
    <w:rsid w:val="00E34033"/>
    <w:rsid w:val="00E3507E"/>
    <w:rsid w:val="00E37EE3"/>
    <w:rsid w:val="00E4465F"/>
    <w:rsid w:val="00E4478D"/>
    <w:rsid w:val="00E45C16"/>
    <w:rsid w:val="00E53B32"/>
    <w:rsid w:val="00E53CB7"/>
    <w:rsid w:val="00E555FF"/>
    <w:rsid w:val="00E61F2B"/>
    <w:rsid w:val="00E6368C"/>
    <w:rsid w:val="00E63978"/>
    <w:rsid w:val="00E64A39"/>
    <w:rsid w:val="00E6576F"/>
    <w:rsid w:val="00E74FCE"/>
    <w:rsid w:val="00E772C9"/>
    <w:rsid w:val="00E91562"/>
    <w:rsid w:val="00E91CCF"/>
    <w:rsid w:val="00E958E4"/>
    <w:rsid w:val="00E96E2B"/>
    <w:rsid w:val="00E96FB6"/>
    <w:rsid w:val="00EA0DDA"/>
    <w:rsid w:val="00EA1407"/>
    <w:rsid w:val="00EA30BD"/>
    <w:rsid w:val="00EA39F4"/>
    <w:rsid w:val="00EA52D8"/>
    <w:rsid w:val="00EB43A8"/>
    <w:rsid w:val="00EB4B1D"/>
    <w:rsid w:val="00EB4B31"/>
    <w:rsid w:val="00EC11C1"/>
    <w:rsid w:val="00EC4B86"/>
    <w:rsid w:val="00EC611E"/>
    <w:rsid w:val="00EC7A97"/>
    <w:rsid w:val="00ED3119"/>
    <w:rsid w:val="00ED4564"/>
    <w:rsid w:val="00EE16DA"/>
    <w:rsid w:val="00EE4D07"/>
    <w:rsid w:val="00EE67FF"/>
    <w:rsid w:val="00EE7A51"/>
    <w:rsid w:val="00EE7ECE"/>
    <w:rsid w:val="00EF2016"/>
    <w:rsid w:val="00EF59AB"/>
    <w:rsid w:val="00F0124F"/>
    <w:rsid w:val="00F04EBE"/>
    <w:rsid w:val="00F051E7"/>
    <w:rsid w:val="00F1119A"/>
    <w:rsid w:val="00F1179F"/>
    <w:rsid w:val="00F11DD2"/>
    <w:rsid w:val="00F12A27"/>
    <w:rsid w:val="00F15295"/>
    <w:rsid w:val="00F168FB"/>
    <w:rsid w:val="00F17F2B"/>
    <w:rsid w:val="00F2006F"/>
    <w:rsid w:val="00F21024"/>
    <w:rsid w:val="00F233CF"/>
    <w:rsid w:val="00F31C58"/>
    <w:rsid w:val="00F34B18"/>
    <w:rsid w:val="00F43AA2"/>
    <w:rsid w:val="00F45FE4"/>
    <w:rsid w:val="00F50BEB"/>
    <w:rsid w:val="00F523A8"/>
    <w:rsid w:val="00F53355"/>
    <w:rsid w:val="00F533C2"/>
    <w:rsid w:val="00F53FB3"/>
    <w:rsid w:val="00F5540B"/>
    <w:rsid w:val="00F57C94"/>
    <w:rsid w:val="00F648D6"/>
    <w:rsid w:val="00F64D19"/>
    <w:rsid w:val="00F710B2"/>
    <w:rsid w:val="00F72C89"/>
    <w:rsid w:val="00F73CAD"/>
    <w:rsid w:val="00F74E7F"/>
    <w:rsid w:val="00F7500C"/>
    <w:rsid w:val="00F810CD"/>
    <w:rsid w:val="00F8155F"/>
    <w:rsid w:val="00F860D7"/>
    <w:rsid w:val="00F866E7"/>
    <w:rsid w:val="00F95ED0"/>
    <w:rsid w:val="00FA0819"/>
    <w:rsid w:val="00FA2642"/>
    <w:rsid w:val="00FB45AD"/>
    <w:rsid w:val="00FB5D4D"/>
    <w:rsid w:val="00FB720A"/>
    <w:rsid w:val="00FC3ADC"/>
    <w:rsid w:val="00FC4E19"/>
    <w:rsid w:val="00FC7538"/>
    <w:rsid w:val="00FC7BDD"/>
    <w:rsid w:val="00FD1EB5"/>
    <w:rsid w:val="00FD22CE"/>
    <w:rsid w:val="00FD22EB"/>
    <w:rsid w:val="00FD50DA"/>
    <w:rsid w:val="00FE0E32"/>
    <w:rsid w:val="00FE351F"/>
    <w:rsid w:val="00FE63AC"/>
    <w:rsid w:val="00FE6A60"/>
    <w:rsid w:val="00FF0D22"/>
    <w:rsid w:val="00FF12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7F9DC6"/>
  <w15:docId w15:val="{1D7143B6-121D-4C94-93D0-F20036888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FB720A"/>
  </w:style>
  <w:style w:type="paragraph" w:styleId="Kop1">
    <w:name w:val="heading 1"/>
    <w:aliases w:val="3 hoofdstuk genummerd"/>
    <w:basedOn w:val="Standaard"/>
    <w:next w:val="Standaard"/>
    <w:link w:val="Kop1Char"/>
    <w:uiPriority w:val="9"/>
    <w:qFormat/>
    <w:rsid w:val="0038425A"/>
    <w:pPr>
      <w:keepNext/>
      <w:keepLines/>
      <w:numPr>
        <w:numId w:val="1"/>
      </w:numPr>
      <w:spacing w:before="480" w:after="0"/>
      <w:outlineLvl w:val="0"/>
    </w:pPr>
    <w:rPr>
      <w:rFonts w:asciiTheme="majorHAnsi" w:eastAsiaTheme="majorEastAsia" w:hAnsiTheme="majorHAnsi" w:cstheme="majorBidi"/>
      <w:b/>
      <w:bCs/>
      <w:color w:val="CC0068"/>
      <w:sz w:val="32"/>
      <w:szCs w:val="28"/>
    </w:rPr>
  </w:style>
  <w:style w:type="paragraph" w:styleId="Kop2">
    <w:name w:val="heading 2"/>
    <w:aliases w:val="4 paragraaf genummerd"/>
    <w:basedOn w:val="Standaard"/>
    <w:next w:val="Standaard"/>
    <w:link w:val="Kop2Char"/>
    <w:uiPriority w:val="9"/>
    <w:unhideWhenUsed/>
    <w:qFormat/>
    <w:rsid w:val="0038425A"/>
    <w:pPr>
      <w:keepNext/>
      <w:keepLines/>
      <w:numPr>
        <w:ilvl w:val="1"/>
        <w:numId w:val="1"/>
      </w:numPr>
      <w:spacing w:before="200" w:after="0"/>
      <w:outlineLvl w:val="1"/>
    </w:pPr>
    <w:rPr>
      <w:rFonts w:asciiTheme="majorHAnsi" w:eastAsiaTheme="majorEastAsia" w:hAnsiTheme="majorHAnsi" w:cstheme="majorBidi"/>
      <w:b/>
      <w:bCs/>
      <w:color w:val="DA5C21"/>
      <w:sz w:val="26"/>
      <w:szCs w:val="26"/>
    </w:rPr>
  </w:style>
  <w:style w:type="paragraph" w:styleId="Kop3">
    <w:name w:val="heading 3"/>
    <w:aliases w:val="5 subparagraaf genummerd"/>
    <w:basedOn w:val="Standaard"/>
    <w:next w:val="Standaard"/>
    <w:link w:val="Kop3Char"/>
    <w:uiPriority w:val="9"/>
    <w:unhideWhenUsed/>
    <w:qFormat/>
    <w:rsid w:val="0038425A"/>
    <w:pPr>
      <w:keepNext/>
      <w:keepLines/>
      <w:numPr>
        <w:ilvl w:val="2"/>
        <w:numId w:val="1"/>
      </w:numPr>
      <w:spacing w:before="200" w:after="0"/>
      <w:outlineLvl w:val="2"/>
    </w:pPr>
    <w:rPr>
      <w:rFonts w:asciiTheme="majorHAnsi" w:eastAsiaTheme="majorEastAsia" w:hAnsiTheme="majorHAnsi" w:cstheme="majorBidi"/>
      <w:b/>
      <w:bCs/>
      <w:color w:val="DA5C21"/>
    </w:rPr>
  </w:style>
  <w:style w:type="paragraph" w:styleId="Kop4">
    <w:name w:val="heading 4"/>
    <w:basedOn w:val="Standaard"/>
    <w:next w:val="Standaard"/>
    <w:link w:val="Kop4Char"/>
    <w:uiPriority w:val="9"/>
    <w:semiHidden/>
    <w:unhideWhenUsed/>
    <w:qFormat/>
    <w:rsid w:val="0038425A"/>
    <w:pPr>
      <w:keepNext/>
      <w:keepLines/>
      <w:numPr>
        <w:ilvl w:val="3"/>
        <w:numId w:val="1"/>
      </w:numPr>
      <w:spacing w:before="200" w:after="0"/>
      <w:outlineLvl w:val="3"/>
    </w:pPr>
    <w:rPr>
      <w:rFonts w:asciiTheme="majorHAnsi" w:eastAsiaTheme="majorEastAsia" w:hAnsiTheme="majorHAnsi" w:cstheme="majorBidi"/>
      <w:b/>
      <w:bCs/>
      <w:i/>
      <w:iCs/>
      <w:color w:val="DA5C21"/>
    </w:rPr>
  </w:style>
  <w:style w:type="paragraph" w:styleId="Kop5">
    <w:name w:val="heading 5"/>
    <w:basedOn w:val="Standaard"/>
    <w:next w:val="Standaard"/>
    <w:link w:val="Kop5Char"/>
    <w:uiPriority w:val="9"/>
    <w:semiHidden/>
    <w:unhideWhenUsed/>
    <w:qFormat/>
    <w:rsid w:val="0038425A"/>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38425A"/>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38425A"/>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38425A"/>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uiPriority w:val="9"/>
    <w:semiHidden/>
    <w:unhideWhenUsed/>
    <w:qFormat/>
    <w:rsid w:val="0038425A"/>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8425A"/>
    <w:rPr>
      <w:rFonts w:asciiTheme="majorHAnsi" w:eastAsiaTheme="majorEastAsia" w:hAnsiTheme="majorHAnsi" w:cstheme="majorBidi"/>
      <w:b/>
      <w:bCs/>
      <w:color w:val="CC0068"/>
      <w:sz w:val="32"/>
      <w:szCs w:val="28"/>
    </w:rPr>
  </w:style>
  <w:style w:type="character" w:customStyle="1" w:styleId="Kop2Char">
    <w:name w:val="Kop 2 Char"/>
    <w:basedOn w:val="Standaardalinea-lettertype"/>
    <w:link w:val="Kop2"/>
    <w:uiPriority w:val="9"/>
    <w:rsid w:val="0038425A"/>
    <w:rPr>
      <w:rFonts w:asciiTheme="majorHAnsi" w:eastAsiaTheme="majorEastAsia" w:hAnsiTheme="majorHAnsi" w:cstheme="majorBidi"/>
      <w:b/>
      <w:bCs/>
      <w:color w:val="DA5C21"/>
      <w:sz w:val="26"/>
      <w:szCs w:val="26"/>
    </w:rPr>
  </w:style>
  <w:style w:type="character" w:customStyle="1" w:styleId="Kop3Char">
    <w:name w:val="Kop 3 Char"/>
    <w:basedOn w:val="Standaardalinea-lettertype"/>
    <w:link w:val="Kop3"/>
    <w:uiPriority w:val="9"/>
    <w:rsid w:val="0038425A"/>
    <w:rPr>
      <w:rFonts w:asciiTheme="majorHAnsi" w:eastAsiaTheme="majorEastAsia" w:hAnsiTheme="majorHAnsi" w:cstheme="majorBidi"/>
      <w:b/>
      <w:bCs/>
      <w:color w:val="DA5C21"/>
    </w:rPr>
  </w:style>
  <w:style w:type="character" w:customStyle="1" w:styleId="Kop4Char">
    <w:name w:val="Kop 4 Char"/>
    <w:basedOn w:val="Standaardalinea-lettertype"/>
    <w:link w:val="Kop4"/>
    <w:uiPriority w:val="9"/>
    <w:semiHidden/>
    <w:rsid w:val="0038425A"/>
    <w:rPr>
      <w:rFonts w:asciiTheme="majorHAnsi" w:eastAsiaTheme="majorEastAsia" w:hAnsiTheme="majorHAnsi" w:cstheme="majorBidi"/>
      <w:b/>
      <w:bCs/>
      <w:i/>
      <w:iCs/>
      <w:color w:val="DA5C21"/>
    </w:rPr>
  </w:style>
  <w:style w:type="character" w:customStyle="1" w:styleId="Kop5Char">
    <w:name w:val="Kop 5 Char"/>
    <w:basedOn w:val="Standaardalinea-lettertype"/>
    <w:link w:val="Kop5"/>
    <w:uiPriority w:val="9"/>
    <w:semiHidden/>
    <w:rsid w:val="0038425A"/>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semiHidden/>
    <w:rsid w:val="0038425A"/>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semiHidden/>
    <w:rsid w:val="0038425A"/>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semiHidden/>
    <w:rsid w:val="0038425A"/>
    <w:rPr>
      <w:rFonts w:asciiTheme="majorHAnsi" w:eastAsiaTheme="majorEastAsia" w:hAnsiTheme="majorHAnsi" w:cstheme="majorBidi"/>
      <w:color w:val="404040" w:themeColor="text1" w:themeTint="BF"/>
      <w:sz w:val="20"/>
      <w:szCs w:val="20"/>
    </w:rPr>
  </w:style>
  <w:style w:type="character" w:customStyle="1" w:styleId="Kop9Char">
    <w:name w:val="Kop 9 Char"/>
    <w:basedOn w:val="Standaardalinea-lettertype"/>
    <w:link w:val="Kop9"/>
    <w:uiPriority w:val="9"/>
    <w:semiHidden/>
    <w:rsid w:val="0038425A"/>
    <w:rPr>
      <w:rFonts w:asciiTheme="majorHAnsi" w:eastAsiaTheme="majorEastAsia" w:hAnsiTheme="majorHAnsi" w:cstheme="majorBidi"/>
      <w:i/>
      <w:iCs/>
      <w:color w:val="404040" w:themeColor="text1" w:themeTint="BF"/>
      <w:sz w:val="20"/>
      <w:szCs w:val="20"/>
    </w:rPr>
  </w:style>
  <w:style w:type="paragraph" w:styleId="Titel">
    <w:name w:val="Title"/>
    <w:basedOn w:val="Standaard"/>
    <w:next w:val="Standaard"/>
    <w:link w:val="TitelChar"/>
    <w:uiPriority w:val="99"/>
    <w:qFormat/>
    <w:rsid w:val="0038425A"/>
    <w:pPr>
      <w:spacing w:after="300" w:line="240" w:lineRule="auto"/>
      <w:ind w:left="113" w:right="113"/>
      <w:contextualSpacing/>
      <w:jc w:val="center"/>
    </w:pPr>
    <w:rPr>
      <w:rFonts w:ascii="Verdana" w:eastAsiaTheme="majorEastAsia" w:hAnsi="Verdana" w:cstheme="majorBidi"/>
      <w:b/>
      <w:color w:val="DA5C21"/>
      <w:spacing w:val="5"/>
      <w:kern w:val="28"/>
      <w:sz w:val="36"/>
      <w:szCs w:val="52"/>
    </w:rPr>
  </w:style>
  <w:style w:type="character" w:customStyle="1" w:styleId="TitelChar">
    <w:name w:val="Titel Char"/>
    <w:basedOn w:val="Standaardalinea-lettertype"/>
    <w:link w:val="Titel"/>
    <w:uiPriority w:val="99"/>
    <w:rsid w:val="0038425A"/>
    <w:rPr>
      <w:rFonts w:ascii="Verdana" w:eastAsiaTheme="majorEastAsia" w:hAnsi="Verdana" w:cstheme="majorBidi"/>
      <w:b/>
      <w:color w:val="DA5C21"/>
      <w:spacing w:val="5"/>
      <w:kern w:val="28"/>
      <w:sz w:val="36"/>
      <w:szCs w:val="52"/>
    </w:rPr>
  </w:style>
  <w:style w:type="character" w:styleId="Nadruk">
    <w:name w:val="Emphasis"/>
    <w:basedOn w:val="Standaardalinea-lettertype"/>
    <w:uiPriority w:val="99"/>
    <w:qFormat/>
    <w:rsid w:val="0038425A"/>
    <w:rPr>
      <w:rFonts w:ascii="Verdana" w:hAnsi="Verdana"/>
      <w:i/>
      <w:iCs/>
      <w:color w:val="DA5C21"/>
      <w:sz w:val="32"/>
    </w:rPr>
  </w:style>
  <w:style w:type="paragraph" w:styleId="Koptekst">
    <w:name w:val="header"/>
    <w:basedOn w:val="Standaard"/>
    <w:link w:val="KoptekstChar"/>
    <w:uiPriority w:val="99"/>
    <w:unhideWhenUsed/>
    <w:rsid w:val="0038425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8425A"/>
  </w:style>
  <w:style w:type="paragraph" w:styleId="Voettekst">
    <w:name w:val="footer"/>
    <w:basedOn w:val="Standaard"/>
    <w:link w:val="VoettekstChar"/>
    <w:uiPriority w:val="99"/>
    <w:unhideWhenUsed/>
    <w:rsid w:val="0038425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8425A"/>
  </w:style>
  <w:style w:type="paragraph" w:styleId="Ballontekst">
    <w:name w:val="Balloon Text"/>
    <w:basedOn w:val="Standaard"/>
    <w:link w:val="BallontekstChar"/>
    <w:uiPriority w:val="99"/>
    <w:semiHidden/>
    <w:unhideWhenUsed/>
    <w:rsid w:val="0038425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8425A"/>
    <w:rPr>
      <w:rFonts w:ascii="Tahoma" w:hAnsi="Tahoma" w:cs="Tahoma"/>
      <w:sz w:val="16"/>
      <w:szCs w:val="16"/>
    </w:rPr>
  </w:style>
  <w:style w:type="paragraph" w:styleId="Kopvaninhoudsopgave">
    <w:name w:val="TOC Heading"/>
    <w:basedOn w:val="Kop1"/>
    <w:next w:val="Standaard"/>
    <w:uiPriority w:val="39"/>
    <w:semiHidden/>
    <w:unhideWhenUsed/>
    <w:qFormat/>
    <w:rsid w:val="0038425A"/>
    <w:pPr>
      <w:numPr>
        <w:numId w:val="0"/>
      </w:numPr>
      <w:outlineLvl w:val="9"/>
    </w:pPr>
    <w:rPr>
      <w:color w:val="365F91" w:themeColor="accent1" w:themeShade="BF"/>
      <w:sz w:val="28"/>
    </w:rPr>
  </w:style>
  <w:style w:type="paragraph" w:styleId="Inhopg1">
    <w:name w:val="toc 1"/>
    <w:basedOn w:val="Standaard"/>
    <w:next w:val="Standaard"/>
    <w:autoRedefine/>
    <w:uiPriority w:val="39"/>
    <w:unhideWhenUsed/>
    <w:rsid w:val="0038425A"/>
    <w:pPr>
      <w:spacing w:after="100"/>
    </w:pPr>
  </w:style>
  <w:style w:type="paragraph" w:styleId="Inhopg2">
    <w:name w:val="toc 2"/>
    <w:basedOn w:val="Standaard"/>
    <w:next w:val="Standaard"/>
    <w:autoRedefine/>
    <w:uiPriority w:val="39"/>
    <w:unhideWhenUsed/>
    <w:rsid w:val="0038425A"/>
    <w:pPr>
      <w:spacing w:after="100"/>
      <w:ind w:left="220"/>
    </w:pPr>
  </w:style>
  <w:style w:type="paragraph" w:styleId="Inhopg3">
    <w:name w:val="toc 3"/>
    <w:basedOn w:val="Standaard"/>
    <w:next w:val="Standaard"/>
    <w:autoRedefine/>
    <w:uiPriority w:val="39"/>
    <w:unhideWhenUsed/>
    <w:rsid w:val="0038425A"/>
    <w:pPr>
      <w:spacing w:after="100"/>
      <w:ind w:left="440"/>
    </w:pPr>
  </w:style>
  <w:style w:type="character" w:styleId="Hyperlink">
    <w:name w:val="Hyperlink"/>
    <w:basedOn w:val="Standaardalinea-lettertype"/>
    <w:uiPriority w:val="99"/>
    <w:unhideWhenUsed/>
    <w:rsid w:val="0038425A"/>
    <w:rPr>
      <w:color w:val="0000FF" w:themeColor="hyperlink"/>
      <w:u w:val="single"/>
    </w:rPr>
  </w:style>
  <w:style w:type="paragraph" w:styleId="Documentstructuur">
    <w:name w:val="Document Map"/>
    <w:basedOn w:val="Standaard"/>
    <w:link w:val="DocumentstructuurChar"/>
    <w:uiPriority w:val="99"/>
    <w:semiHidden/>
    <w:unhideWhenUsed/>
    <w:rsid w:val="00E6368C"/>
    <w:pPr>
      <w:spacing w:after="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E6368C"/>
    <w:rPr>
      <w:rFonts w:ascii="Tahoma" w:hAnsi="Tahoma" w:cs="Tahoma"/>
      <w:sz w:val="16"/>
      <w:szCs w:val="16"/>
    </w:rPr>
  </w:style>
  <w:style w:type="paragraph" w:styleId="Lijstalinea">
    <w:name w:val="List Paragraph"/>
    <w:basedOn w:val="Standaard"/>
    <w:uiPriority w:val="34"/>
    <w:qFormat/>
    <w:rsid w:val="00D56602"/>
    <w:pPr>
      <w:ind w:left="720"/>
      <w:contextualSpacing/>
    </w:pPr>
  </w:style>
  <w:style w:type="paragraph" w:customStyle="1" w:styleId="Kop41">
    <w:name w:val="Kop 41"/>
    <w:next w:val="Standaard"/>
    <w:uiPriority w:val="99"/>
    <w:rsid w:val="002517B3"/>
    <w:pPr>
      <w:autoSpaceDE w:val="0"/>
      <w:autoSpaceDN w:val="0"/>
      <w:adjustRightInd w:val="0"/>
      <w:spacing w:before="240" w:after="60" w:line="240" w:lineRule="auto"/>
      <w:outlineLvl w:val="3"/>
    </w:pPr>
    <w:rPr>
      <w:rFonts w:ascii="Arial" w:hAnsi="Arial" w:cs="Arial"/>
      <w:b/>
      <w:bCs/>
      <w:color w:val="004080"/>
      <w:sz w:val="24"/>
      <w:szCs w:val="24"/>
      <w:shd w:val="clear" w:color="auto" w:fill="FFFFFF"/>
      <w:lang w:val="en-AU"/>
    </w:rPr>
  </w:style>
  <w:style w:type="character" w:styleId="GevolgdeHyperlink">
    <w:name w:val="FollowedHyperlink"/>
    <w:basedOn w:val="Standaardalinea-lettertype"/>
    <w:uiPriority w:val="99"/>
    <w:semiHidden/>
    <w:unhideWhenUsed/>
    <w:rsid w:val="00E555FF"/>
    <w:rPr>
      <w:color w:val="800080"/>
      <w:u w:val="single"/>
    </w:rPr>
  </w:style>
  <w:style w:type="paragraph" w:customStyle="1" w:styleId="font0">
    <w:name w:val="font0"/>
    <w:basedOn w:val="Standaard"/>
    <w:rsid w:val="00E555FF"/>
    <w:pPr>
      <w:spacing w:before="100" w:beforeAutospacing="1" w:after="100" w:afterAutospacing="1" w:line="240" w:lineRule="auto"/>
    </w:pPr>
    <w:rPr>
      <w:rFonts w:ascii="Calibri" w:eastAsia="Times New Roman" w:hAnsi="Calibri" w:cs="Times New Roman"/>
      <w:color w:val="000000"/>
      <w:lang w:eastAsia="nl-NL"/>
    </w:rPr>
  </w:style>
  <w:style w:type="paragraph" w:customStyle="1" w:styleId="font5">
    <w:name w:val="font5"/>
    <w:basedOn w:val="Standaard"/>
    <w:rsid w:val="00E555FF"/>
    <w:pPr>
      <w:spacing w:before="100" w:beforeAutospacing="1" w:after="100" w:afterAutospacing="1" w:line="240" w:lineRule="auto"/>
    </w:pPr>
    <w:rPr>
      <w:rFonts w:ascii="Calibri" w:eastAsia="Times New Roman" w:hAnsi="Calibri" w:cs="Times New Roman"/>
      <w:i/>
      <w:iCs/>
      <w:color w:val="000000"/>
      <w:lang w:eastAsia="nl-NL"/>
    </w:rPr>
  </w:style>
  <w:style w:type="paragraph" w:customStyle="1" w:styleId="xl63">
    <w:name w:val="xl63"/>
    <w:basedOn w:val="Standaard"/>
    <w:rsid w:val="00E555FF"/>
    <w:pPr>
      <w:spacing w:before="100" w:beforeAutospacing="1" w:after="100" w:afterAutospacing="1" w:line="240" w:lineRule="auto"/>
      <w:textAlignment w:val="top"/>
    </w:pPr>
    <w:rPr>
      <w:rFonts w:ascii="Times New Roman" w:eastAsia="Times New Roman" w:hAnsi="Times New Roman" w:cs="Times New Roman"/>
      <w:b/>
      <w:bCs/>
      <w:sz w:val="24"/>
      <w:szCs w:val="24"/>
      <w:lang w:eastAsia="nl-NL"/>
    </w:rPr>
  </w:style>
  <w:style w:type="paragraph" w:customStyle="1" w:styleId="xl64">
    <w:name w:val="xl64"/>
    <w:basedOn w:val="Standaard"/>
    <w:rsid w:val="00E555FF"/>
    <w:pPr>
      <w:spacing w:before="100" w:beforeAutospacing="1" w:after="100" w:afterAutospacing="1" w:line="240" w:lineRule="auto"/>
      <w:textAlignment w:val="top"/>
    </w:pPr>
    <w:rPr>
      <w:rFonts w:ascii="Times New Roman" w:eastAsia="Times New Roman" w:hAnsi="Times New Roman" w:cs="Times New Roman"/>
      <w:b/>
      <w:bCs/>
      <w:sz w:val="24"/>
      <w:szCs w:val="24"/>
      <w:lang w:eastAsia="nl-NL"/>
    </w:rPr>
  </w:style>
  <w:style w:type="paragraph" w:customStyle="1" w:styleId="xl65">
    <w:name w:val="xl65"/>
    <w:basedOn w:val="Standaard"/>
    <w:rsid w:val="00E555FF"/>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xl66">
    <w:name w:val="xl66"/>
    <w:basedOn w:val="Standaard"/>
    <w:rsid w:val="00E555FF"/>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Inhopg11">
    <w:name w:val="Inhopg 11"/>
    <w:next w:val="Standaard"/>
    <w:uiPriority w:val="99"/>
    <w:rsid w:val="00CF1DA2"/>
    <w:pPr>
      <w:autoSpaceDE w:val="0"/>
      <w:autoSpaceDN w:val="0"/>
      <w:adjustRightInd w:val="0"/>
      <w:spacing w:after="0" w:line="240" w:lineRule="auto"/>
    </w:pPr>
    <w:rPr>
      <w:rFonts w:ascii="Times New Roman" w:hAnsi="Times New Roman" w:cs="Times New Roman"/>
      <w:b/>
      <w:bCs/>
      <w:color w:val="000000"/>
      <w:sz w:val="28"/>
      <w:szCs w:val="28"/>
      <w:shd w:val="clear" w:color="auto" w:fill="FFFFFF"/>
      <w:lang w:val="en-AU"/>
    </w:rPr>
  </w:style>
  <w:style w:type="paragraph" w:customStyle="1" w:styleId="Inhopg21">
    <w:name w:val="Inhopg 21"/>
    <w:next w:val="Standaard"/>
    <w:uiPriority w:val="99"/>
    <w:rsid w:val="00CF1DA2"/>
    <w:pPr>
      <w:autoSpaceDE w:val="0"/>
      <w:autoSpaceDN w:val="0"/>
      <w:adjustRightInd w:val="0"/>
      <w:spacing w:after="0" w:line="240" w:lineRule="auto"/>
      <w:ind w:left="180"/>
    </w:pPr>
    <w:rPr>
      <w:rFonts w:ascii="Times New Roman" w:hAnsi="Times New Roman" w:cs="Times New Roman"/>
      <w:b/>
      <w:bCs/>
      <w:color w:val="000000"/>
      <w:sz w:val="24"/>
      <w:szCs w:val="24"/>
      <w:shd w:val="clear" w:color="auto" w:fill="FFFFFF"/>
      <w:lang w:val="en-AU"/>
    </w:rPr>
  </w:style>
  <w:style w:type="paragraph" w:customStyle="1" w:styleId="Inhopg31">
    <w:name w:val="Inhopg 31"/>
    <w:next w:val="Standaard"/>
    <w:uiPriority w:val="99"/>
    <w:rsid w:val="00CF1DA2"/>
    <w:pPr>
      <w:autoSpaceDE w:val="0"/>
      <w:autoSpaceDN w:val="0"/>
      <w:adjustRightInd w:val="0"/>
      <w:spacing w:after="0" w:line="240" w:lineRule="auto"/>
      <w:ind w:left="360"/>
    </w:pPr>
    <w:rPr>
      <w:rFonts w:ascii="Times New Roman" w:hAnsi="Times New Roman" w:cs="Times New Roman"/>
      <w:color w:val="000000"/>
      <w:sz w:val="24"/>
      <w:szCs w:val="24"/>
      <w:shd w:val="clear" w:color="auto" w:fill="FFFFFF"/>
      <w:lang w:val="en-AU"/>
    </w:rPr>
  </w:style>
  <w:style w:type="paragraph" w:customStyle="1" w:styleId="Inhopg41">
    <w:name w:val="Inhopg 41"/>
    <w:next w:val="Standaard"/>
    <w:uiPriority w:val="99"/>
    <w:rsid w:val="00CF1DA2"/>
    <w:pPr>
      <w:autoSpaceDE w:val="0"/>
      <w:autoSpaceDN w:val="0"/>
      <w:adjustRightInd w:val="0"/>
      <w:spacing w:after="0" w:line="240" w:lineRule="auto"/>
      <w:ind w:left="540"/>
    </w:pPr>
    <w:rPr>
      <w:rFonts w:ascii="Times New Roman" w:hAnsi="Times New Roman" w:cs="Times New Roman"/>
      <w:color w:val="000000"/>
      <w:sz w:val="24"/>
      <w:szCs w:val="24"/>
      <w:shd w:val="clear" w:color="auto" w:fill="FFFFFF"/>
      <w:lang w:val="en-AU"/>
    </w:rPr>
  </w:style>
  <w:style w:type="paragraph" w:customStyle="1" w:styleId="Inhopg51">
    <w:name w:val="Inhopg 51"/>
    <w:next w:val="Standaard"/>
    <w:uiPriority w:val="99"/>
    <w:rsid w:val="00CF1DA2"/>
    <w:pPr>
      <w:autoSpaceDE w:val="0"/>
      <w:autoSpaceDN w:val="0"/>
      <w:adjustRightInd w:val="0"/>
      <w:spacing w:after="0" w:line="240" w:lineRule="auto"/>
      <w:ind w:left="720"/>
    </w:pPr>
    <w:rPr>
      <w:rFonts w:ascii="Times New Roman" w:hAnsi="Times New Roman" w:cs="Times New Roman"/>
      <w:color w:val="000000"/>
      <w:sz w:val="24"/>
      <w:szCs w:val="24"/>
      <w:shd w:val="clear" w:color="auto" w:fill="FFFFFF"/>
      <w:lang w:val="en-AU"/>
    </w:rPr>
  </w:style>
  <w:style w:type="paragraph" w:customStyle="1" w:styleId="Inhopg61">
    <w:name w:val="Inhopg 61"/>
    <w:next w:val="Standaard"/>
    <w:uiPriority w:val="99"/>
    <w:rsid w:val="00CF1DA2"/>
    <w:pPr>
      <w:autoSpaceDE w:val="0"/>
      <w:autoSpaceDN w:val="0"/>
      <w:adjustRightInd w:val="0"/>
      <w:spacing w:after="0" w:line="240" w:lineRule="auto"/>
      <w:ind w:left="900"/>
    </w:pPr>
    <w:rPr>
      <w:rFonts w:ascii="Times New Roman" w:hAnsi="Times New Roman" w:cs="Times New Roman"/>
      <w:color w:val="000000"/>
      <w:sz w:val="24"/>
      <w:szCs w:val="24"/>
      <w:shd w:val="clear" w:color="auto" w:fill="FFFFFF"/>
      <w:lang w:val="en-AU"/>
    </w:rPr>
  </w:style>
  <w:style w:type="paragraph" w:customStyle="1" w:styleId="Inhopg71">
    <w:name w:val="Inhopg 71"/>
    <w:next w:val="Standaard"/>
    <w:uiPriority w:val="99"/>
    <w:rsid w:val="00CF1DA2"/>
    <w:pPr>
      <w:autoSpaceDE w:val="0"/>
      <w:autoSpaceDN w:val="0"/>
      <w:adjustRightInd w:val="0"/>
      <w:spacing w:after="0" w:line="240" w:lineRule="auto"/>
      <w:ind w:left="1080"/>
    </w:pPr>
    <w:rPr>
      <w:rFonts w:ascii="Times New Roman" w:hAnsi="Times New Roman" w:cs="Times New Roman"/>
      <w:color w:val="000000"/>
      <w:sz w:val="24"/>
      <w:szCs w:val="24"/>
      <w:shd w:val="clear" w:color="auto" w:fill="FFFFFF"/>
      <w:lang w:val="en-AU"/>
    </w:rPr>
  </w:style>
  <w:style w:type="paragraph" w:customStyle="1" w:styleId="Inhopg81">
    <w:name w:val="Inhopg 81"/>
    <w:next w:val="Standaard"/>
    <w:uiPriority w:val="99"/>
    <w:rsid w:val="00CF1DA2"/>
    <w:pPr>
      <w:autoSpaceDE w:val="0"/>
      <w:autoSpaceDN w:val="0"/>
      <w:adjustRightInd w:val="0"/>
      <w:spacing w:after="0" w:line="240" w:lineRule="auto"/>
      <w:ind w:left="1260"/>
    </w:pPr>
    <w:rPr>
      <w:rFonts w:ascii="Times New Roman" w:hAnsi="Times New Roman" w:cs="Times New Roman"/>
      <w:color w:val="000000"/>
      <w:sz w:val="24"/>
      <w:szCs w:val="24"/>
      <w:shd w:val="clear" w:color="auto" w:fill="FFFFFF"/>
      <w:lang w:val="en-AU"/>
    </w:rPr>
  </w:style>
  <w:style w:type="paragraph" w:customStyle="1" w:styleId="Inhopg91">
    <w:name w:val="Inhopg 91"/>
    <w:next w:val="Standaard"/>
    <w:uiPriority w:val="99"/>
    <w:rsid w:val="00CF1DA2"/>
    <w:pPr>
      <w:autoSpaceDE w:val="0"/>
      <w:autoSpaceDN w:val="0"/>
      <w:adjustRightInd w:val="0"/>
      <w:spacing w:after="0" w:line="240" w:lineRule="auto"/>
      <w:ind w:left="1440"/>
    </w:pPr>
    <w:rPr>
      <w:rFonts w:ascii="Times New Roman" w:hAnsi="Times New Roman" w:cs="Times New Roman"/>
      <w:color w:val="000000"/>
      <w:sz w:val="24"/>
      <w:szCs w:val="24"/>
      <w:shd w:val="clear" w:color="auto" w:fill="FFFFFF"/>
      <w:lang w:val="en-AU"/>
    </w:rPr>
  </w:style>
  <w:style w:type="paragraph" w:customStyle="1" w:styleId="Kop11">
    <w:name w:val="Kop 11"/>
    <w:next w:val="Standaard"/>
    <w:uiPriority w:val="99"/>
    <w:rsid w:val="00CF1DA2"/>
    <w:pPr>
      <w:autoSpaceDE w:val="0"/>
      <w:autoSpaceDN w:val="0"/>
      <w:adjustRightInd w:val="0"/>
      <w:spacing w:before="240" w:after="60" w:line="240" w:lineRule="auto"/>
      <w:outlineLvl w:val="0"/>
    </w:pPr>
    <w:rPr>
      <w:rFonts w:ascii="Arial" w:hAnsi="Arial" w:cs="Arial"/>
      <w:b/>
      <w:bCs/>
      <w:color w:val="004080"/>
      <w:sz w:val="32"/>
      <w:szCs w:val="32"/>
      <w:shd w:val="clear" w:color="auto" w:fill="FFFFFF"/>
      <w:lang w:val="en-AU"/>
    </w:rPr>
  </w:style>
  <w:style w:type="paragraph" w:customStyle="1" w:styleId="Kop21">
    <w:name w:val="Kop 21"/>
    <w:next w:val="Standaard"/>
    <w:uiPriority w:val="99"/>
    <w:rsid w:val="00CF1DA2"/>
    <w:pPr>
      <w:autoSpaceDE w:val="0"/>
      <w:autoSpaceDN w:val="0"/>
      <w:adjustRightInd w:val="0"/>
      <w:spacing w:before="240" w:after="60" w:line="240" w:lineRule="auto"/>
      <w:outlineLvl w:val="1"/>
    </w:pPr>
    <w:rPr>
      <w:rFonts w:ascii="Arial" w:hAnsi="Arial" w:cs="Arial"/>
      <w:b/>
      <w:bCs/>
      <w:color w:val="0000B0"/>
      <w:sz w:val="30"/>
      <w:szCs w:val="30"/>
      <w:shd w:val="clear" w:color="auto" w:fill="FFFFFF"/>
      <w:lang w:val="en-AU"/>
    </w:rPr>
  </w:style>
  <w:style w:type="paragraph" w:customStyle="1" w:styleId="Kop31">
    <w:name w:val="Kop 31"/>
    <w:next w:val="Standaard"/>
    <w:uiPriority w:val="99"/>
    <w:rsid w:val="00CF1DA2"/>
    <w:pPr>
      <w:autoSpaceDE w:val="0"/>
      <w:autoSpaceDN w:val="0"/>
      <w:adjustRightInd w:val="0"/>
      <w:spacing w:before="240" w:after="60" w:line="240" w:lineRule="auto"/>
      <w:outlineLvl w:val="2"/>
    </w:pPr>
    <w:rPr>
      <w:rFonts w:ascii="Arial" w:hAnsi="Arial" w:cs="Arial"/>
      <w:b/>
      <w:bCs/>
      <w:color w:val="0000D2"/>
      <w:sz w:val="28"/>
      <w:szCs w:val="28"/>
      <w:shd w:val="clear" w:color="auto" w:fill="FFFFFF"/>
      <w:lang w:val="en-AU"/>
    </w:rPr>
  </w:style>
  <w:style w:type="paragraph" w:customStyle="1" w:styleId="Kop51">
    <w:name w:val="Kop 51"/>
    <w:next w:val="Standaard"/>
    <w:uiPriority w:val="99"/>
    <w:rsid w:val="00CF1DA2"/>
    <w:pPr>
      <w:autoSpaceDE w:val="0"/>
      <w:autoSpaceDN w:val="0"/>
      <w:adjustRightInd w:val="0"/>
      <w:spacing w:before="240" w:after="60" w:line="240" w:lineRule="auto"/>
      <w:outlineLvl w:val="4"/>
    </w:pPr>
    <w:rPr>
      <w:rFonts w:ascii="Arial" w:hAnsi="Arial" w:cs="Arial"/>
      <w:b/>
      <w:bCs/>
      <w:i/>
      <w:iCs/>
      <w:color w:val="004080"/>
      <w:sz w:val="24"/>
      <w:szCs w:val="24"/>
      <w:shd w:val="clear" w:color="auto" w:fill="FFFFFF"/>
      <w:lang w:val="en-AU"/>
    </w:rPr>
  </w:style>
  <w:style w:type="paragraph" w:customStyle="1" w:styleId="Kop61">
    <w:name w:val="Kop 61"/>
    <w:next w:val="Standaard"/>
    <w:uiPriority w:val="99"/>
    <w:rsid w:val="00CF1DA2"/>
    <w:pPr>
      <w:autoSpaceDE w:val="0"/>
      <w:autoSpaceDN w:val="0"/>
      <w:adjustRightInd w:val="0"/>
      <w:spacing w:before="240" w:after="60" w:line="240" w:lineRule="auto"/>
      <w:outlineLvl w:val="5"/>
    </w:pPr>
    <w:rPr>
      <w:rFonts w:ascii="Arial" w:hAnsi="Arial" w:cs="Arial"/>
      <w:b/>
      <w:bCs/>
      <w:color w:val="004080"/>
      <w:shd w:val="clear" w:color="auto" w:fill="FFFFFF"/>
      <w:lang w:val="en-AU"/>
    </w:rPr>
  </w:style>
  <w:style w:type="paragraph" w:customStyle="1" w:styleId="Kop71">
    <w:name w:val="Kop 71"/>
    <w:next w:val="Standaard"/>
    <w:uiPriority w:val="99"/>
    <w:rsid w:val="00CF1DA2"/>
    <w:pPr>
      <w:autoSpaceDE w:val="0"/>
      <w:autoSpaceDN w:val="0"/>
      <w:adjustRightInd w:val="0"/>
      <w:spacing w:before="240" w:after="60" w:line="240" w:lineRule="auto"/>
      <w:outlineLvl w:val="6"/>
    </w:pPr>
    <w:rPr>
      <w:rFonts w:ascii="Arial" w:hAnsi="Arial" w:cs="Arial"/>
      <w:color w:val="004080"/>
      <w:u w:val="single"/>
      <w:shd w:val="clear" w:color="auto" w:fill="FFFFFF"/>
      <w:lang w:val="en-AU"/>
    </w:rPr>
  </w:style>
  <w:style w:type="paragraph" w:customStyle="1" w:styleId="Kop81">
    <w:name w:val="Kop 81"/>
    <w:next w:val="Standaard"/>
    <w:uiPriority w:val="99"/>
    <w:rsid w:val="00CF1DA2"/>
    <w:pPr>
      <w:autoSpaceDE w:val="0"/>
      <w:autoSpaceDN w:val="0"/>
      <w:adjustRightInd w:val="0"/>
      <w:spacing w:before="240" w:after="60" w:line="240" w:lineRule="auto"/>
      <w:outlineLvl w:val="7"/>
    </w:pPr>
    <w:rPr>
      <w:rFonts w:ascii="Arial" w:hAnsi="Arial" w:cs="Arial"/>
      <w:i/>
      <w:iCs/>
      <w:color w:val="000000"/>
      <w:sz w:val="20"/>
      <w:szCs w:val="20"/>
      <w:u w:val="single"/>
      <w:shd w:val="clear" w:color="auto" w:fill="FFFFFF"/>
      <w:lang w:val="en-AU"/>
    </w:rPr>
  </w:style>
  <w:style w:type="paragraph" w:customStyle="1" w:styleId="Kop91">
    <w:name w:val="Kop 91"/>
    <w:next w:val="Standaard"/>
    <w:uiPriority w:val="99"/>
    <w:rsid w:val="00CF1DA2"/>
    <w:pPr>
      <w:autoSpaceDE w:val="0"/>
      <w:autoSpaceDN w:val="0"/>
      <w:adjustRightInd w:val="0"/>
      <w:spacing w:before="240" w:after="60" w:line="240" w:lineRule="auto"/>
      <w:outlineLvl w:val="8"/>
    </w:pPr>
    <w:rPr>
      <w:rFonts w:ascii="Arial" w:hAnsi="Arial" w:cs="Arial"/>
      <w:color w:val="004080"/>
      <w:shd w:val="clear" w:color="auto" w:fill="FFFFFF"/>
      <w:lang w:val="en-AU"/>
    </w:rPr>
  </w:style>
  <w:style w:type="paragraph" w:customStyle="1" w:styleId="NumberedList">
    <w:name w:val="Numbered List"/>
    <w:next w:val="Standaard"/>
    <w:uiPriority w:val="99"/>
    <w:rsid w:val="00CF1DA2"/>
    <w:pPr>
      <w:autoSpaceDE w:val="0"/>
      <w:autoSpaceDN w:val="0"/>
      <w:adjustRightInd w:val="0"/>
      <w:spacing w:after="0" w:line="240" w:lineRule="auto"/>
      <w:ind w:left="360" w:hanging="360"/>
    </w:pPr>
    <w:rPr>
      <w:rFonts w:ascii="Times New Roman" w:hAnsi="Times New Roman" w:cs="Times New Roman"/>
      <w:color w:val="000000"/>
      <w:sz w:val="20"/>
      <w:szCs w:val="20"/>
      <w:shd w:val="clear" w:color="auto" w:fill="FFFFFF"/>
      <w:lang w:val="en-AU"/>
    </w:rPr>
  </w:style>
  <w:style w:type="paragraph" w:customStyle="1" w:styleId="BulletedList">
    <w:name w:val="Bulleted List"/>
    <w:next w:val="Standaard"/>
    <w:uiPriority w:val="99"/>
    <w:rsid w:val="00CF1DA2"/>
    <w:pPr>
      <w:autoSpaceDE w:val="0"/>
      <w:autoSpaceDN w:val="0"/>
      <w:adjustRightInd w:val="0"/>
      <w:spacing w:after="0" w:line="240" w:lineRule="auto"/>
      <w:ind w:left="360" w:hanging="360"/>
    </w:pPr>
    <w:rPr>
      <w:rFonts w:ascii="Times New Roman" w:hAnsi="Times New Roman" w:cs="Times New Roman"/>
      <w:color w:val="000000"/>
      <w:sz w:val="20"/>
      <w:szCs w:val="20"/>
      <w:shd w:val="clear" w:color="auto" w:fill="FFFFFF"/>
      <w:lang w:val="en-AU"/>
    </w:rPr>
  </w:style>
  <w:style w:type="paragraph" w:styleId="Plattetekst">
    <w:name w:val="Body Text"/>
    <w:basedOn w:val="Standaard"/>
    <w:next w:val="Standaard"/>
    <w:link w:val="PlattetekstChar"/>
    <w:uiPriority w:val="99"/>
    <w:rsid w:val="00CF1DA2"/>
    <w:pPr>
      <w:autoSpaceDE w:val="0"/>
      <w:autoSpaceDN w:val="0"/>
      <w:adjustRightInd w:val="0"/>
      <w:spacing w:after="120" w:line="240" w:lineRule="auto"/>
    </w:pPr>
    <w:rPr>
      <w:rFonts w:ascii="Times New Roman" w:hAnsi="Times New Roman" w:cs="Times New Roman"/>
      <w:color w:val="000000"/>
      <w:sz w:val="20"/>
      <w:szCs w:val="20"/>
      <w:shd w:val="clear" w:color="auto" w:fill="FFFFFF"/>
      <w:lang w:val="en-AU"/>
    </w:rPr>
  </w:style>
  <w:style w:type="character" w:customStyle="1" w:styleId="PlattetekstChar">
    <w:name w:val="Platte tekst Char"/>
    <w:basedOn w:val="Standaardalinea-lettertype"/>
    <w:link w:val="Plattetekst"/>
    <w:uiPriority w:val="99"/>
    <w:rsid w:val="00CF1DA2"/>
    <w:rPr>
      <w:rFonts w:ascii="Times New Roman" w:hAnsi="Times New Roman" w:cs="Times New Roman"/>
      <w:color w:val="000000"/>
      <w:sz w:val="20"/>
      <w:szCs w:val="20"/>
      <w:lang w:val="en-AU"/>
    </w:rPr>
  </w:style>
  <w:style w:type="paragraph" w:styleId="Plattetekst2">
    <w:name w:val="Body Text 2"/>
    <w:basedOn w:val="Standaard"/>
    <w:next w:val="Standaard"/>
    <w:link w:val="Plattetekst2Char"/>
    <w:uiPriority w:val="99"/>
    <w:rsid w:val="00CF1DA2"/>
    <w:pPr>
      <w:autoSpaceDE w:val="0"/>
      <w:autoSpaceDN w:val="0"/>
      <w:adjustRightInd w:val="0"/>
      <w:spacing w:after="120" w:line="480" w:lineRule="auto"/>
    </w:pPr>
    <w:rPr>
      <w:rFonts w:ascii="Times New Roman" w:hAnsi="Times New Roman" w:cs="Times New Roman"/>
      <w:color w:val="000000"/>
      <w:sz w:val="18"/>
      <w:szCs w:val="18"/>
      <w:shd w:val="clear" w:color="auto" w:fill="FFFFFF"/>
      <w:lang w:val="en-AU"/>
    </w:rPr>
  </w:style>
  <w:style w:type="character" w:customStyle="1" w:styleId="Plattetekst2Char">
    <w:name w:val="Platte tekst 2 Char"/>
    <w:basedOn w:val="Standaardalinea-lettertype"/>
    <w:link w:val="Plattetekst2"/>
    <w:uiPriority w:val="99"/>
    <w:rsid w:val="00CF1DA2"/>
    <w:rPr>
      <w:rFonts w:ascii="Times New Roman" w:hAnsi="Times New Roman" w:cs="Times New Roman"/>
      <w:color w:val="000000"/>
      <w:sz w:val="18"/>
      <w:szCs w:val="18"/>
      <w:lang w:val="en-AU"/>
    </w:rPr>
  </w:style>
  <w:style w:type="paragraph" w:styleId="Plattetekst3">
    <w:name w:val="Body Text 3"/>
    <w:basedOn w:val="Standaard"/>
    <w:next w:val="Standaard"/>
    <w:link w:val="Plattetekst3Char"/>
    <w:uiPriority w:val="99"/>
    <w:rsid w:val="00CF1DA2"/>
    <w:pPr>
      <w:autoSpaceDE w:val="0"/>
      <w:autoSpaceDN w:val="0"/>
      <w:adjustRightInd w:val="0"/>
      <w:spacing w:after="120" w:line="240" w:lineRule="auto"/>
    </w:pPr>
    <w:rPr>
      <w:rFonts w:ascii="Times New Roman" w:hAnsi="Times New Roman" w:cs="Times New Roman"/>
      <w:color w:val="000000"/>
      <w:sz w:val="16"/>
      <w:szCs w:val="16"/>
      <w:shd w:val="clear" w:color="auto" w:fill="FFFFFF"/>
      <w:lang w:val="en-AU"/>
    </w:rPr>
  </w:style>
  <w:style w:type="character" w:customStyle="1" w:styleId="Plattetekst3Char">
    <w:name w:val="Platte tekst 3 Char"/>
    <w:basedOn w:val="Standaardalinea-lettertype"/>
    <w:link w:val="Plattetekst3"/>
    <w:uiPriority w:val="99"/>
    <w:rsid w:val="00CF1DA2"/>
    <w:rPr>
      <w:rFonts w:ascii="Times New Roman" w:hAnsi="Times New Roman" w:cs="Times New Roman"/>
      <w:color w:val="000000"/>
      <w:sz w:val="16"/>
      <w:szCs w:val="16"/>
      <w:lang w:val="en-AU"/>
    </w:rPr>
  </w:style>
  <w:style w:type="paragraph" w:styleId="Notitiekop">
    <w:name w:val="Note Heading"/>
    <w:basedOn w:val="Standaard"/>
    <w:next w:val="Standaard"/>
    <w:link w:val="NotitiekopChar"/>
    <w:uiPriority w:val="99"/>
    <w:rsid w:val="00CF1DA2"/>
    <w:pPr>
      <w:autoSpaceDE w:val="0"/>
      <w:autoSpaceDN w:val="0"/>
      <w:adjustRightInd w:val="0"/>
      <w:spacing w:after="0" w:line="240" w:lineRule="auto"/>
    </w:pPr>
    <w:rPr>
      <w:rFonts w:ascii="Times New Roman" w:hAnsi="Times New Roman" w:cs="Times New Roman"/>
      <w:color w:val="000000"/>
      <w:sz w:val="20"/>
      <w:szCs w:val="20"/>
      <w:shd w:val="clear" w:color="auto" w:fill="FFFFFF"/>
      <w:lang w:val="en-AU"/>
    </w:rPr>
  </w:style>
  <w:style w:type="character" w:customStyle="1" w:styleId="NotitiekopChar">
    <w:name w:val="Notitiekop Char"/>
    <w:basedOn w:val="Standaardalinea-lettertype"/>
    <w:link w:val="Notitiekop"/>
    <w:uiPriority w:val="99"/>
    <w:rsid w:val="00CF1DA2"/>
    <w:rPr>
      <w:rFonts w:ascii="Times New Roman" w:hAnsi="Times New Roman" w:cs="Times New Roman"/>
      <w:color w:val="000000"/>
      <w:sz w:val="20"/>
      <w:szCs w:val="20"/>
      <w:lang w:val="en-AU"/>
    </w:rPr>
  </w:style>
  <w:style w:type="paragraph" w:styleId="Tekstzonderopmaak">
    <w:name w:val="Plain Text"/>
    <w:basedOn w:val="Standaard"/>
    <w:next w:val="Standaard"/>
    <w:link w:val="TekstzonderopmaakChar"/>
    <w:uiPriority w:val="99"/>
    <w:rsid w:val="00CF1DA2"/>
    <w:pPr>
      <w:autoSpaceDE w:val="0"/>
      <w:autoSpaceDN w:val="0"/>
      <w:adjustRightInd w:val="0"/>
      <w:spacing w:after="0" w:line="240" w:lineRule="auto"/>
    </w:pPr>
    <w:rPr>
      <w:rFonts w:ascii="Courier New" w:hAnsi="Courier New" w:cs="Courier New"/>
      <w:color w:val="000000"/>
      <w:sz w:val="20"/>
      <w:szCs w:val="20"/>
      <w:shd w:val="clear" w:color="auto" w:fill="FFFFFF"/>
      <w:lang w:val="en-AU"/>
    </w:rPr>
  </w:style>
  <w:style w:type="character" w:customStyle="1" w:styleId="TekstzonderopmaakChar">
    <w:name w:val="Tekst zonder opmaak Char"/>
    <w:basedOn w:val="Standaardalinea-lettertype"/>
    <w:link w:val="Tekstzonderopmaak"/>
    <w:uiPriority w:val="99"/>
    <w:rsid w:val="00CF1DA2"/>
    <w:rPr>
      <w:rFonts w:ascii="Courier New" w:hAnsi="Courier New" w:cs="Courier New"/>
      <w:color w:val="000000"/>
      <w:sz w:val="20"/>
      <w:szCs w:val="20"/>
      <w:lang w:val="en-AU"/>
    </w:rPr>
  </w:style>
  <w:style w:type="character" w:styleId="Zwaar">
    <w:name w:val="Strong"/>
    <w:basedOn w:val="Standaardalinea-lettertype"/>
    <w:uiPriority w:val="99"/>
    <w:qFormat/>
    <w:rsid w:val="00CF1DA2"/>
    <w:rPr>
      <w:rFonts w:ascii="Times New Roman" w:hAnsi="Times New Roman" w:cs="Times New Roman"/>
      <w:b/>
      <w:bCs/>
      <w:color w:val="000000"/>
      <w:sz w:val="20"/>
      <w:szCs w:val="20"/>
      <w:shd w:val="clear" w:color="auto" w:fill="FFFFFF"/>
    </w:rPr>
  </w:style>
  <w:style w:type="paragraph" w:customStyle="1" w:styleId="Voettekst1">
    <w:name w:val="Voettekst1"/>
    <w:next w:val="Standaard"/>
    <w:uiPriority w:val="99"/>
    <w:rsid w:val="00CF1DA2"/>
    <w:pPr>
      <w:autoSpaceDE w:val="0"/>
      <w:autoSpaceDN w:val="0"/>
      <w:adjustRightInd w:val="0"/>
      <w:spacing w:after="0" w:line="240" w:lineRule="auto"/>
    </w:pPr>
    <w:rPr>
      <w:rFonts w:ascii="Times New Roman" w:hAnsi="Times New Roman" w:cs="Times New Roman"/>
      <w:color w:val="000000"/>
      <w:sz w:val="20"/>
      <w:szCs w:val="20"/>
      <w:shd w:val="clear" w:color="auto" w:fill="FFFFFF"/>
      <w:lang w:val="en-AU"/>
    </w:rPr>
  </w:style>
  <w:style w:type="paragraph" w:customStyle="1" w:styleId="Koptekst1">
    <w:name w:val="Koptekst1"/>
    <w:next w:val="Standaard"/>
    <w:uiPriority w:val="99"/>
    <w:rsid w:val="00CF1DA2"/>
    <w:pPr>
      <w:autoSpaceDE w:val="0"/>
      <w:autoSpaceDN w:val="0"/>
      <w:adjustRightInd w:val="0"/>
      <w:spacing w:after="0" w:line="240" w:lineRule="auto"/>
    </w:pPr>
    <w:rPr>
      <w:rFonts w:ascii="Times New Roman" w:hAnsi="Times New Roman" w:cs="Times New Roman"/>
      <w:color w:val="000000"/>
      <w:sz w:val="20"/>
      <w:szCs w:val="20"/>
      <w:shd w:val="clear" w:color="auto" w:fill="FFFFFF"/>
      <w:lang w:val="en-AU"/>
    </w:rPr>
  </w:style>
  <w:style w:type="paragraph" w:customStyle="1" w:styleId="Code">
    <w:name w:val="Code"/>
    <w:next w:val="Standaard"/>
    <w:uiPriority w:val="99"/>
    <w:rsid w:val="00CF1DA2"/>
    <w:pPr>
      <w:autoSpaceDE w:val="0"/>
      <w:autoSpaceDN w:val="0"/>
      <w:adjustRightInd w:val="0"/>
      <w:spacing w:after="0" w:line="240" w:lineRule="auto"/>
    </w:pPr>
    <w:rPr>
      <w:rFonts w:ascii="Courier New" w:hAnsi="Courier New" w:cs="Courier New"/>
      <w:color w:val="000000"/>
      <w:sz w:val="18"/>
      <w:szCs w:val="18"/>
      <w:shd w:val="clear" w:color="auto" w:fill="FFFFFF"/>
      <w:lang w:val="en-AU"/>
    </w:rPr>
  </w:style>
  <w:style w:type="character" w:customStyle="1" w:styleId="FieldLabel">
    <w:name w:val="Field Label"/>
    <w:uiPriority w:val="99"/>
    <w:rsid w:val="00CF1DA2"/>
    <w:rPr>
      <w:rFonts w:ascii="Times New Roman" w:hAnsi="Times New Roman" w:cs="Times New Roman"/>
      <w:i/>
      <w:iCs/>
      <w:color w:val="004080"/>
      <w:sz w:val="20"/>
      <w:szCs w:val="20"/>
      <w:shd w:val="clear" w:color="auto" w:fill="FFFFFF"/>
    </w:rPr>
  </w:style>
  <w:style w:type="character" w:customStyle="1" w:styleId="TableHeading">
    <w:name w:val="Table Heading"/>
    <w:uiPriority w:val="99"/>
    <w:rsid w:val="00CF1DA2"/>
    <w:rPr>
      <w:rFonts w:ascii="Times New Roman" w:hAnsi="Times New Roman" w:cs="Times New Roman"/>
      <w:b/>
      <w:bCs/>
      <w:color w:val="000000"/>
      <w:sz w:val="22"/>
      <w:szCs w:val="22"/>
      <w:shd w:val="clear" w:color="auto" w:fill="FFFFFF"/>
    </w:rPr>
  </w:style>
  <w:style w:type="character" w:customStyle="1" w:styleId="SSBookmark">
    <w:name w:val="SSBookmark"/>
    <w:uiPriority w:val="99"/>
    <w:rsid w:val="00CF1DA2"/>
    <w:rPr>
      <w:b/>
      <w:bCs/>
      <w:color w:val="000000"/>
      <w:sz w:val="16"/>
      <w:szCs w:val="16"/>
      <w:shd w:val="clear" w:color="auto" w:fill="FFFF80"/>
    </w:rPr>
  </w:style>
  <w:style w:type="character" w:customStyle="1" w:styleId="Objecttype">
    <w:name w:val="Object type"/>
    <w:uiPriority w:val="99"/>
    <w:rsid w:val="00CF1DA2"/>
    <w:rPr>
      <w:rFonts w:ascii="Times New Roman" w:hAnsi="Times New Roman" w:cs="Times New Roman"/>
      <w:b/>
      <w:bCs/>
      <w:color w:val="000000"/>
      <w:sz w:val="20"/>
      <w:szCs w:val="20"/>
      <w:u w:val="single"/>
      <w:shd w:val="clear" w:color="auto" w:fill="FFFFFF"/>
    </w:rPr>
  </w:style>
  <w:style w:type="paragraph" w:customStyle="1" w:styleId="ListHeader">
    <w:name w:val="List Header"/>
    <w:next w:val="Standaard"/>
    <w:uiPriority w:val="99"/>
    <w:rsid w:val="00CF1DA2"/>
    <w:pPr>
      <w:autoSpaceDE w:val="0"/>
      <w:autoSpaceDN w:val="0"/>
      <w:adjustRightInd w:val="0"/>
      <w:spacing w:after="0" w:line="240" w:lineRule="auto"/>
    </w:pPr>
    <w:rPr>
      <w:rFonts w:ascii="Times New Roman" w:hAnsi="Times New Roman" w:cs="Times New Roman"/>
      <w:b/>
      <w:bCs/>
      <w:i/>
      <w:iCs/>
      <w:color w:val="0000A0"/>
      <w:sz w:val="20"/>
      <w:szCs w:val="20"/>
      <w:shd w:val="clear" w:color="auto" w:fill="FFFFFF"/>
      <w:lang w:val="en-AU"/>
    </w:rPr>
  </w:style>
  <w:style w:type="paragraph" w:styleId="Voetnoottekst">
    <w:name w:val="footnote text"/>
    <w:basedOn w:val="Standaard"/>
    <w:link w:val="VoetnoottekstChar"/>
    <w:uiPriority w:val="99"/>
    <w:semiHidden/>
    <w:unhideWhenUsed/>
    <w:rsid w:val="00AF5C29"/>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AF5C29"/>
    <w:rPr>
      <w:sz w:val="20"/>
      <w:szCs w:val="20"/>
    </w:rPr>
  </w:style>
  <w:style w:type="character" w:styleId="Voetnootmarkering">
    <w:name w:val="footnote reference"/>
    <w:basedOn w:val="Standaardalinea-lettertype"/>
    <w:uiPriority w:val="99"/>
    <w:semiHidden/>
    <w:unhideWhenUsed/>
    <w:rsid w:val="00AF5C29"/>
    <w:rPr>
      <w:vertAlign w:val="superscript"/>
    </w:rPr>
  </w:style>
  <w:style w:type="character" w:styleId="Verwijzingopmerking">
    <w:name w:val="annotation reference"/>
    <w:basedOn w:val="Standaardalinea-lettertype"/>
    <w:uiPriority w:val="99"/>
    <w:semiHidden/>
    <w:unhideWhenUsed/>
    <w:rsid w:val="00B645A3"/>
    <w:rPr>
      <w:sz w:val="16"/>
      <w:szCs w:val="16"/>
    </w:rPr>
  </w:style>
  <w:style w:type="paragraph" w:styleId="Tekstopmerking">
    <w:name w:val="annotation text"/>
    <w:basedOn w:val="Standaard"/>
    <w:link w:val="TekstopmerkingChar"/>
    <w:uiPriority w:val="99"/>
    <w:semiHidden/>
    <w:unhideWhenUsed/>
    <w:rsid w:val="00B645A3"/>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645A3"/>
    <w:rPr>
      <w:sz w:val="20"/>
      <w:szCs w:val="20"/>
    </w:rPr>
  </w:style>
  <w:style w:type="paragraph" w:styleId="Onderwerpvanopmerking">
    <w:name w:val="annotation subject"/>
    <w:basedOn w:val="Tekstopmerking"/>
    <w:next w:val="Tekstopmerking"/>
    <w:link w:val="OnderwerpvanopmerkingChar"/>
    <w:uiPriority w:val="99"/>
    <w:semiHidden/>
    <w:unhideWhenUsed/>
    <w:rsid w:val="00B645A3"/>
    <w:rPr>
      <w:b/>
      <w:bCs/>
    </w:rPr>
  </w:style>
  <w:style w:type="character" w:customStyle="1" w:styleId="OnderwerpvanopmerkingChar">
    <w:name w:val="Onderwerp van opmerking Char"/>
    <w:basedOn w:val="TekstopmerkingChar"/>
    <w:link w:val="Onderwerpvanopmerking"/>
    <w:uiPriority w:val="99"/>
    <w:semiHidden/>
    <w:rsid w:val="00B645A3"/>
    <w:rPr>
      <w:b/>
      <w:bCs/>
      <w:sz w:val="20"/>
      <w:szCs w:val="20"/>
    </w:rPr>
  </w:style>
  <w:style w:type="paragraph" w:styleId="Revisie">
    <w:name w:val="Revision"/>
    <w:hidden/>
    <w:uiPriority w:val="99"/>
    <w:semiHidden/>
    <w:rsid w:val="002627FD"/>
    <w:pPr>
      <w:spacing w:after="0" w:line="240" w:lineRule="auto"/>
    </w:pPr>
  </w:style>
  <w:style w:type="paragraph" w:customStyle="1" w:styleId="Kop22">
    <w:name w:val="Kop 22"/>
    <w:next w:val="Standaard"/>
    <w:uiPriority w:val="99"/>
    <w:rsid w:val="001647B0"/>
    <w:pPr>
      <w:widowControl w:val="0"/>
      <w:autoSpaceDE w:val="0"/>
      <w:autoSpaceDN w:val="0"/>
      <w:adjustRightInd w:val="0"/>
      <w:spacing w:before="240" w:after="60" w:line="240" w:lineRule="auto"/>
      <w:outlineLvl w:val="1"/>
    </w:pPr>
    <w:rPr>
      <w:rFonts w:ascii="Arial" w:hAnsi="Arial" w:cs="Arial"/>
      <w:b/>
      <w:bCs/>
      <w:color w:val="0000B0"/>
      <w:sz w:val="30"/>
      <w:szCs w:val="30"/>
      <w:shd w:val="clear" w:color="auto" w:fill="FFFFFF"/>
      <w:lang w:val="en-AU" w:eastAsia="nl-NL"/>
    </w:rPr>
  </w:style>
  <w:style w:type="table" w:styleId="Tabelraster">
    <w:name w:val="Table Grid"/>
    <w:basedOn w:val="Standaardtabel"/>
    <w:uiPriority w:val="39"/>
    <w:rsid w:val="007F3E5A"/>
    <w:pPr>
      <w:spacing w:after="0" w:line="240" w:lineRule="auto"/>
    </w:pPr>
    <w:rPr>
      <w:rFonts w:eastAsiaTheme="minorHAnsi"/>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tabel">
    <w:name w:val="K-tabel"/>
    <w:basedOn w:val="Standaardtabel"/>
    <w:uiPriority w:val="99"/>
    <w:rsid w:val="0028070E"/>
    <w:pPr>
      <w:spacing w:after="0" w:line="280" w:lineRule="atLeast"/>
    </w:pPr>
    <w:rPr>
      <w:rFonts w:ascii="Verdana" w:eastAsia="Calibri" w:hAnsi="Verdana" w:cs="Times New Roman"/>
      <w:sz w:val="16"/>
      <w:szCs w:val="18"/>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wordWrap/>
        <w:spacing w:beforeLines="0" w:beforeAutospacing="0" w:afterLines="0" w:afterAutospacing="0" w:line="280" w:lineRule="atLeast"/>
        <w:ind w:leftChars="0" w:left="0" w:rightChars="0" w:right="0"/>
      </w:pPr>
      <w:rPr>
        <w:rFonts w:ascii="Verdana" w:hAnsi="Verdana"/>
        <w:b/>
        <w:color w:val="FFFFFF" w:themeColor="background1"/>
        <w:sz w:val="16"/>
      </w:rPr>
      <w:tblPr/>
      <w:trPr>
        <w:cantSplit/>
        <w:tblHeader/>
      </w:trPr>
      <w:tcPr>
        <w:shd w:val="clear" w:color="auto" w:fill="4F81BD" w:themeFill="accent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6620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vng.nl/onderwerpenindex/cultuur-en-sport/archieven-en-musea/brieven/definitieve-ontwerpselectielijs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an\Documents\Opdrachten\KING\King%20Word%20template%20v2.dotx"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8D190-693B-4A5E-BC05-925A75494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King Word template v2</Template>
  <TotalTime>11140</TotalTime>
  <Pages>177</Pages>
  <Words>55792</Words>
  <Characters>306862</Characters>
  <Application>Microsoft Office Word</Application>
  <DocSecurity>0</DocSecurity>
  <Lines>2557</Lines>
  <Paragraphs>723</Paragraphs>
  <ScaleCrop>false</ScaleCrop>
  <HeadingPairs>
    <vt:vector size="2" baseType="variant">
      <vt:variant>
        <vt:lpstr>Titel</vt:lpstr>
      </vt:variant>
      <vt:variant>
        <vt:i4>1</vt:i4>
      </vt:variant>
    </vt:vector>
  </HeadingPairs>
  <TitlesOfParts>
    <vt:vector size="1" baseType="lpstr">
      <vt:lpstr>Wijzigingsvoorstel op RGBZ 1.0</vt:lpstr>
    </vt:vector>
  </TitlesOfParts>
  <Company>VNG</Company>
  <LinksUpToDate>false</LinksUpToDate>
  <CharactersWithSpaces>361931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Wijzigingsvoorstel op RGBZ 1.0</dc:title>
  <dc:subject>RGBZ</dc:subject>
  <dc:creator>Arjan Kloosterboer (KING)</dc:creator>
  <cp:lastModifiedBy>Arjan Kloosterboer</cp:lastModifiedBy>
  <cp:revision>26</cp:revision>
  <cp:lastPrinted>2017-09-22T00:55:00Z</cp:lastPrinted>
  <dcterms:created xsi:type="dcterms:W3CDTF">2017-09-27T20:38:00Z</dcterms:created>
  <dcterms:modified xsi:type="dcterms:W3CDTF">2018-06-18T12:40:00Z</dcterms:modified>
  <cp:category>Informatiemodel</cp:category>
  <cp:contentStatus>concept 0.8 ter review</cp:contentStatus>
</cp:coreProperties>
</file>